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D02C0C" w14:textId="77777777" w:rsidR="002519DB" w:rsidRPr="00A5486C" w:rsidRDefault="002519DB" w:rsidP="00423924">
      <w:pPr>
        <w:tabs>
          <w:tab w:val="left" w:pos="1134"/>
        </w:tabs>
        <w:jc w:val="both"/>
        <w:rPr>
          <w:rFonts w:ascii="Arial" w:hAnsi="Arial" w:cs="Arial"/>
          <w:b/>
          <w:color w:val="000000"/>
          <w:sz w:val="22"/>
          <w:szCs w:val="22"/>
          <w:lang w:val="lt-LT"/>
        </w:rPr>
      </w:pPr>
    </w:p>
    <w:p w14:paraId="0C16C904" w14:textId="77777777" w:rsidR="00ED535D" w:rsidRPr="00A5486C" w:rsidRDefault="00ED535D" w:rsidP="000E323B">
      <w:pPr>
        <w:rPr>
          <w:rFonts w:ascii="Arial" w:hAnsi="Arial" w:cs="Arial"/>
          <w:sz w:val="22"/>
          <w:szCs w:val="22"/>
          <w:lang w:val="lt-LT"/>
        </w:rPr>
      </w:pPr>
    </w:p>
    <w:p w14:paraId="612A46B0" w14:textId="77777777" w:rsidR="00ED535D" w:rsidRPr="00A5486C" w:rsidRDefault="00ED535D" w:rsidP="000E323B">
      <w:pPr>
        <w:rPr>
          <w:rFonts w:ascii="Arial" w:hAnsi="Arial" w:cs="Arial"/>
          <w:sz w:val="22"/>
          <w:szCs w:val="22"/>
          <w:lang w:val="lt-LT"/>
        </w:rPr>
      </w:pPr>
    </w:p>
    <w:p w14:paraId="119E7FB1" w14:textId="77777777" w:rsidR="00ED535D" w:rsidRPr="00A5486C" w:rsidRDefault="00ED535D" w:rsidP="000E323B">
      <w:pPr>
        <w:tabs>
          <w:tab w:val="left" w:pos="1134"/>
        </w:tabs>
        <w:jc w:val="both"/>
        <w:rPr>
          <w:rFonts w:ascii="Arial" w:hAnsi="Arial" w:cs="Arial"/>
          <w:b/>
          <w:sz w:val="22"/>
          <w:szCs w:val="22"/>
          <w:lang w:val="lt-LT"/>
        </w:rPr>
      </w:pPr>
    </w:p>
    <w:p w14:paraId="089558BC" w14:textId="77777777" w:rsidR="00ED535D" w:rsidRPr="00A5486C" w:rsidRDefault="00ED535D" w:rsidP="000E323B">
      <w:pPr>
        <w:tabs>
          <w:tab w:val="left" w:pos="1134"/>
        </w:tabs>
        <w:jc w:val="both"/>
        <w:rPr>
          <w:rFonts w:ascii="Arial" w:hAnsi="Arial" w:cs="Arial"/>
          <w:b/>
          <w:sz w:val="22"/>
          <w:szCs w:val="22"/>
          <w:lang w:val="lt-LT"/>
        </w:rPr>
      </w:pPr>
    </w:p>
    <w:p w14:paraId="6479D6F2" w14:textId="77777777" w:rsidR="00ED535D" w:rsidRPr="00A5486C" w:rsidRDefault="00ED535D" w:rsidP="000E323B">
      <w:pPr>
        <w:tabs>
          <w:tab w:val="left" w:pos="1134"/>
        </w:tabs>
        <w:jc w:val="both"/>
        <w:rPr>
          <w:rFonts w:ascii="Arial" w:hAnsi="Arial" w:cs="Arial"/>
          <w:b/>
          <w:sz w:val="22"/>
          <w:szCs w:val="22"/>
          <w:lang w:val="lt-LT"/>
        </w:rPr>
      </w:pPr>
    </w:p>
    <w:p w14:paraId="3137FA06" w14:textId="77777777" w:rsidR="00ED535D" w:rsidRPr="00A5486C" w:rsidRDefault="00ED535D" w:rsidP="000E323B">
      <w:pPr>
        <w:tabs>
          <w:tab w:val="left" w:pos="1134"/>
        </w:tabs>
        <w:jc w:val="both"/>
        <w:rPr>
          <w:rFonts w:ascii="Arial" w:hAnsi="Arial" w:cs="Arial"/>
          <w:b/>
          <w:sz w:val="22"/>
          <w:szCs w:val="22"/>
          <w:lang w:val="lt-LT"/>
        </w:rPr>
      </w:pPr>
    </w:p>
    <w:p w14:paraId="4B7F9889" w14:textId="77777777" w:rsidR="00ED535D" w:rsidRPr="00A5486C" w:rsidRDefault="00ED535D" w:rsidP="000E323B">
      <w:pPr>
        <w:tabs>
          <w:tab w:val="left" w:pos="1134"/>
        </w:tabs>
        <w:jc w:val="both"/>
        <w:rPr>
          <w:rFonts w:ascii="Arial" w:hAnsi="Arial" w:cs="Arial"/>
          <w:b/>
          <w:sz w:val="22"/>
          <w:szCs w:val="22"/>
          <w:lang w:val="lt-LT"/>
        </w:rPr>
      </w:pPr>
    </w:p>
    <w:p w14:paraId="790BB03C" w14:textId="77777777" w:rsidR="00ED535D" w:rsidRPr="00A5486C" w:rsidRDefault="00ED535D" w:rsidP="000E323B">
      <w:pPr>
        <w:tabs>
          <w:tab w:val="left" w:pos="1134"/>
        </w:tabs>
        <w:jc w:val="both"/>
        <w:rPr>
          <w:rFonts w:ascii="Arial" w:hAnsi="Arial" w:cs="Arial"/>
          <w:b/>
          <w:sz w:val="22"/>
          <w:szCs w:val="22"/>
          <w:lang w:val="lt-LT"/>
        </w:rPr>
      </w:pPr>
    </w:p>
    <w:p w14:paraId="5074E049" w14:textId="77777777" w:rsidR="00ED535D" w:rsidRPr="00A5486C" w:rsidRDefault="00ED535D" w:rsidP="000E323B">
      <w:pPr>
        <w:tabs>
          <w:tab w:val="left" w:pos="1134"/>
        </w:tabs>
        <w:jc w:val="both"/>
        <w:rPr>
          <w:rFonts w:ascii="Arial" w:hAnsi="Arial" w:cs="Arial"/>
          <w:b/>
          <w:sz w:val="22"/>
          <w:szCs w:val="22"/>
          <w:lang w:val="lt-LT"/>
        </w:rPr>
      </w:pPr>
    </w:p>
    <w:p w14:paraId="2ECD3F57" w14:textId="77777777" w:rsidR="00ED535D" w:rsidRPr="00A5486C" w:rsidRDefault="00ED535D" w:rsidP="000E323B">
      <w:pPr>
        <w:tabs>
          <w:tab w:val="left" w:pos="1134"/>
        </w:tabs>
        <w:jc w:val="both"/>
        <w:rPr>
          <w:rFonts w:ascii="Arial" w:hAnsi="Arial" w:cs="Arial"/>
          <w:b/>
          <w:sz w:val="22"/>
          <w:szCs w:val="22"/>
          <w:lang w:val="lt-LT"/>
        </w:rPr>
      </w:pPr>
    </w:p>
    <w:p w14:paraId="1303B8E3" w14:textId="77777777" w:rsidR="00ED535D" w:rsidRPr="00A5486C" w:rsidRDefault="00ED535D" w:rsidP="000E323B">
      <w:pPr>
        <w:tabs>
          <w:tab w:val="left" w:pos="1134"/>
        </w:tabs>
        <w:jc w:val="both"/>
        <w:rPr>
          <w:rFonts w:ascii="Arial" w:hAnsi="Arial" w:cs="Arial"/>
          <w:b/>
          <w:sz w:val="22"/>
          <w:szCs w:val="22"/>
          <w:lang w:val="lt-LT"/>
        </w:rPr>
      </w:pPr>
    </w:p>
    <w:p w14:paraId="10D88C7F" w14:textId="77777777" w:rsidR="00ED535D" w:rsidRPr="00A5486C" w:rsidRDefault="00ED535D" w:rsidP="000E323B">
      <w:pPr>
        <w:tabs>
          <w:tab w:val="left" w:pos="1134"/>
        </w:tabs>
        <w:jc w:val="both"/>
        <w:rPr>
          <w:rFonts w:ascii="Arial" w:hAnsi="Arial" w:cs="Arial"/>
          <w:b/>
          <w:sz w:val="22"/>
          <w:szCs w:val="22"/>
          <w:lang w:val="lt-LT"/>
        </w:rPr>
      </w:pPr>
    </w:p>
    <w:p w14:paraId="5E92A82C" w14:textId="2BD0D826" w:rsidR="00ED535D" w:rsidRPr="00A5486C" w:rsidRDefault="00962284" w:rsidP="000E323B">
      <w:pPr>
        <w:pStyle w:val="Title"/>
        <w:rPr>
          <w:rFonts w:ascii="Arial" w:hAnsi="Arial" w:cs="Arial"/>
          <w:sz w:val="22"/>
          <w:szCs w:val="22"/>
          <w:lang w:val="lt-LT"/>
        </w:rPr>
      </w:pPr>
      <w:r w:rsidRPr="00A5486C">
        <w:rPr>
          <w:rFonts w:ascii="Arial" w:hAnsi="Arial" w:cs="Arial"/>
          <w:sz w:val="22"/>
          <w:szCs w:val="22"/>
          <w:lang w:val="lt-LT"/>
        </w:rPr>
        <w:t xml:space="preserve">TECHNINĖ UŽDUOTIS </w:t>
      </w:r>
    </w:p>
    <w:p w14:paraId="5875B395" w14:textId="77777777" w:rsidR="00491566" w:rsidRPr="00A5486C" w:rsidRDefault="00491566" w:rsidP="00491566">
      <w:pPr>
        <w:rPr>
          <w:rFonts w:ascii="Arial" w:hAnsi="Arial" w:cs="Arial"/>
          <w:sz w:val="22"/>
          <w:szCs w:val="22"/>
          <w:lang w:val="lt-LT"/>
        </w:rPr>
      </w:pPr>
    </w:p>
    <w:p w14:paraId="3B4A7720" w14:textId="77777777" w:rsidR="00ED535D" w:rsidRPr="00A5486C" w:rsidRDefault="00ED535D" w:rsidP="000E323B">
      <w:pPr>
        <w:tabs>
          <w:tab w:val="left" w:pos="1134"/>
        </w:tabs>
        <w:jc w:val="center"/>
        <w:rPr>
          <w:rFonts w:ascii="Arial" w:hAnsi="Arial" w:cs="Arial"/>
          <w:b/>
          <w:sz w:val="22"/>
          <w:szCs w:val="22"/>
          <w:lang w:val="lt-LT"/>
        </w:rPr>
      </w:pPr>
      <w:bookmarkStart w:id="0" w:name="_Hlk172118908"/>
    </w:p>
    <w:bookmarkEnd w:id="0"/>
    <w:p w14:paraId="42D35C6A" w14:textId="3D650B52" w:rsidR="000D29F2" w:rsidRPr="00A5486C" w:rsidRDefault="000D29F2" w:rsidP="000D29F2">
      <w:pPr>
        <w:pStyle w:val="Title"/>
        <w:rPr>
          <w:rFonts w:ascii="Arial" w:hAnsi="Arial" w:cs="Arial"/>
          <w:sz w:val="24"/>
          <w:szCs w:val="24"/>
          <w:lang w:val="lt-LT"/>
        </w:rPr>
      </w:pPr>
      <w:r w:rsidRPr="00A5486C">
        <w:rPr>
          <w:rFonts w:ascii="Arial" w:hAnsi="Arial" w:cs="Arial"/>
          <w:sz w:val="24"/>
          <w:szCs w:val="24"/>
          <w:lang w:val="lt-LT"/>
        </w:rPr>
        <w:t>110/10 kV Riešės TP 110 kV skirstyklos rekonstravim</w:t>
      </w:r>
      <w:r w:rsidR="001933CB" w:rsidRPr="00A5486C">
        <w:rPr>
          <w:rFonts w:ascii="Arial" w:hAnsi="Arial" w:cs="Arial"/>
          <w:sz w:val="24"/>
          <w:szCs w:val="24"/>
          <w:lang w:val="lt-LT"/>
        </w:rPr>
        <w:t>as</w:t>
      </w:r>
      <w:r w:rsidRPr="00A5486C">
        <w:rPr>
          <w:rFonts w:ascii="Arial" w:hAnsi="Arial" w:cs="Arial"/>
          <w:sz w:val="24"/>
          <w:szCs w:val="24"/>
          <w:lang w:val="lt-LT"/>
        </w:rPr>
        <w:t xml:space="preserve"> (investicijų projekto Nr. PPRV23227)</w:t>
      </w:r>
      <w:r w:rsidR="00E16949" w:rsidRPr="00A5486C">
        <w:rPr>
          <w:rFonts w:ascii="Arial" w:hAnsi="Arial" w:cs="Arial"/>
          <w:sz w:val="24"/>
          <w:szCs w:val="24"/>
          <w:lang w:val="lt-LT"/>
        </w:rPr>
        <w:t xml:space="preserve"> </w:t>
      </w:r>
    </w:p>
    <w:p w14:paraId="5A3145E7" w14:textId="77777777" w:rsidR="000D29F2" w:rsidRPr="00A5486C" w:rsidRDefault="000D29F2" w:rsidP="000D29F2">
      <w:pPr>
        <w:pStyle w:val="Title"/>
        <w:rPr>
          <w:rFonts w:ascii="Arial" w:hAnsi="Arial" w:cs="Arial"/>
          <w:sz w:val="24"/>
          <w:szCs w:val="24"/>
          <w:lang w:val="lt-LT"/>
        </w:rPr>
      </w:pPr>
    </w:p>
    <w:p w14:paraId="60C5167A" w14:textId="413492F8" w:rsidR="00ED535D" w:rsidRPr="00A5486C" w:rsidRDefault="000D29F2" w:rsidP="000D29F2">
      <w:pPr>
        <w:pStyle w:val="Title"/>
        <w:rPr>
          <w:rFonts w:ascii="Arial" w:hAnsi="Arial" w:cs="Arial"/>
          <w:sz w:val="24"/>
          <w:szCs w:val="24"/>
          <w:lang w:val="lt-LT"/>
        </w:rPr>
      </w:pPr>
      <w:r w:rsidRPr="00A5486C">
        <w:rPr>
          <w:rFonts w:ascii="Arial" w:hAnsi="Arial" w:cs="Arial"/>
          <w:sz w:val="24"/>
          <w:szCs w:val="24"/>
          <w:lang w:val="lt-LT"/>
        </w:rPr>
        <w:t xml:space="preserve">110 kV oro linijos Neris-VE3 </w:t>
      </w:r>
      <w:proofErr w:type="spellStart"/>
      <w:r w:rsidRPr="00A5486C">
        <w:rPr>
          <w:rFonts w:ascii="Arial" w:hAnsi="Arial" w:cs="Arial"/>
          <w:sz w:val="24"/>
          <w:szCs w:val="24"/>
          <w:lang w:val="lt-LT"/>
        </w:rPr>
        <w:t>atš</w:t>
      </w:r>
      <w:proofErr w:type="spellEnd"/>
      <w:r w:rsidRPr="00A5486C">
        <w:rPr>
          <w:rFonts w:ascii="Arial" w:hAnsi="Arial" w:cs="Arial"/>
          <w:sz w:val="24"/>
          <w:szCs w:val="24"/>
          <w:lang w:val="lt-LT"/>
        </w:rPr>
        <w:t xml:space="preserve">. į Riešės TP keitimas į kabelinę liniją ir ŽTŠK įrengimas (investicijų projekto Nr. </w:t>
      </w:r>
      <w:r w:rsidR="00644FEE" w:rsidRPr="00A5486C">
        <w:rPr>
          <w:rFonts w:ascii="Arial" w:hAnsi="Arial" w:cs="Arial"/>
          <w:sz w:val="24"/>
          <w:szCs w:val="24"/>
          <w:lang w:val="lt-LT"/>
        </w:rPr>
        <w:t>PLRV24121</w:t>
      </w:r>
      <w:r w:rsidRPr="00A5486C">
        <w:rPr>
          <w:rFonts w:ascii="Arial" w:hAnsi="Arial" w:cs="Arial"/>
          <w:sz w:val="24"/>
          <w:szCs w:val="24"/>
          <w:lang w:val="lt-LT"/>
        </w:rPr>
        <w:t>)</w:t>
      </w:r>
    </w:p>
    <w:p w14:paraId="24CE48B7" w14:textId="77777777" w:rsidR="00ED535D" w:rsidRPr="00A5486C" w:rsidRDefault="00ED535D" w:rsidP="000E323B">
      <w:pPr>
        <w:rPr>
          <w:rFonts w:ascii="Arial" w:hAnsi="Arial" w:cs="Arial"/>
          <w:b/>
          <w:color w:val="000000"/>
          <w:sz w:val="22"/>
          <w:szCs w:val="22"/>
          <w:lang w:val="lt-LT"/>
        </w:rPr>
      </w:pPr>
      <w:r w:rsidRPr="00A5486C">
        <w:rPr>
          <w:rFonts w:ascii="Arial" w:hAnsi="Arial" w:cs="Arial"/>
          <w:b/>
          <w:color w:val="000000"/>
          <w:sz w:val="22"/>
          <w:szCs w:val="22"/>
          <w:lang w:val="lt-LT"/>
        </w:rPr>
        <w:br w:type="page"/>
      </w:r>
    </w:p>
    <w:p w14:paraId="1AEFDB7F" w14:textId="77777777" w:rsidR="00464046" w:rsidRPr="00A5486C" w:rsidRDefault="00464046" w:rsidP="000E323B">
      <w:pPr>
        <w:tabs>
          <w:tab w:val="left" w:pos="1134"/>
        </w:tabs>
        <w:jc w:val="center"/>
        <w:rPr>
          <w:rFonts w:ascii="Arial" w:hAnsi="Arial" w:cs="Arial"/>
          <w:b/>
          <w:color w:val="000000"/>
          <w:sz w:val="22"/>
          <w:szCs w:val="22"/>
          <w:lang w:val="lt-LT"/>
        </w:rPr>
      </w:pPr>
      <w:r w:rsidRPr="00A5486C">
        <w:rPr>
          <w:rFonts w:ascii="Arial" w:hAnsi="Arial" w:cs="Arial"/>
          <w:b/>
          <w:color w:val="000000"/>
          <w:sz w:val="22"/>
          <w:szCs w:val="22"/>
          <w:lang w:val="lt-LT"/>
        </w:rPr>
        <w:lastRenderedPageBreak/>
        <w:t>TURINYS</w:t>
      </w:r>
    </w:p>
    <w:sdt>
      <w:sdtPr>
        <w:rPr>
          <w:rFonts w:ascii="Arial" w:hAnsi="Arial" w:cs="Arial"/>
          <w:sz w:val="22"/>
          <w:szCs w:val="22"/>
          <w:lang w:val="lt-LT"/>
        </w:rPr>
        <w:id w:val="946738302"/>
        <w:docPartObj>
          <w:docPartGallery w:val="Table of Contents"/>
          <w:docPartUnique/>
        </w:docPartObj>
      </w:sdtPr>
      <w:sdtEndPr>
        <w:rPr>
          <w:b/>
          <w:bCs/>
          <w:noProof/>
        </w:rPr>
      </w:sdtEndPr>
      <w:sdtContent>
        <w:p w14:paraId="3103C7AF" w14:textId="675AA16E" w:rsidR="00982D61" w:rsidRPr="00A5486C" w:rsidRDefault="00982D61" w:rsidP="000E323B">
          <w:pPr>
            <w:tabs>
              <w:tab w:val="left" w:pos="1134"/>
            </w:tabs>
            <w:jc w:val="center"/>
            <w:rPr>
              <w:rFonts w:ascii="Arial" w:hAnsi="Arial" w:cs="Arial"/>
              <w:b/>
              <w:color w:val="000000"/>
              <w:sz w:val="22"/>
              <w:szCs w:val="22"/>
              <w:lang w:val="lt-LT"/>
            </w:rPr>
          </w:pPr>
        </w:p>
        <w:p w14:paraId="410D8B39" w14:textId="4B903BF3" w:rsidR="00ED6EF5" w:rsidRPr="00A5486C" w:rsidRDefault="00982D61">
          <w:pPr>
            <w:pStyle w:val="TOC1"/>
            <w:rPr>
              <w:rFonts w:asciiTheme="minorHAnsi" w:eastAsiaTheme="minorEastAsia" w:hAnsiTheme="minorHAnsi" w:cstheme="minorBidi"/>
              <w:noProof/>
              <w:kern w:val="2"/>
              <w:lang w:val="lt-LT" w:eastAsia="lt-LT"/>
              <w14:ligatures w14:val="standardContextual"/>
            </w:rPr>
          </w:pPr>
          <w:r w:rsidRPr="00A5486C">
            <w:rPr>
              <w:rFonts w:ascii="Arial" w:hAnsi="Arial" w:cs="Arial"/>
              <w:sz w:val="22"/>
              <w:szCs w:val="22"/>
              <w:lang w:val="lt-LT"/>
            </w:rPr>
            <w:fldChar w:fldCharType="begin"/>
          </w:r>
          <w:r w:rsidRPr="00A5486C">
            <w:rPr>
              <w:rFonts w:ascii="Arial" w:hAnsi="Arial" w:cs="Arial"/>
              <w:sz w:val="22"/>
              <w:szCs w:val="22"/>
              <w:lang w:val="lt-LT"/>
            </w:rPr>
            <w:instrText xml:space="preserve"> TOC \o "1-3" \h \z \u </w:instrText>
          </w:r>
          <w:r w:rsidRPr="00A5486C">
            <w:rPr>
              <w:rFonts w:ascii="Arial" w:hAnsi="Arial" w:cs="Arial"/>
              <w:sz w:val="22"/>
              <w:szCs w:val="22"/>
              <w:lang w:val="lt-LT"/>
            </w:rPr>
            <w:fldChar w:fldCharType="separate"/>
          </w:r>
          <w:hyperlink w:anchor="_Toc173409221" w:history="1">
            <w:r w:rsidR="00ED6EF5" w:rsidRPr="00A5486C">
              <w:rPr>
                <w:rStyle w:val="Hyperlink"/>
                <w:rFonts w:ascii="Arial" w:hAnsi="Arial" w:cs="Arial"/>
                <w:noProof/>
                <w:lang w:val="lt-LT"/>
              </w:rPr>
              <w:t>1.</w:t>
            </w:r>
            <w:r w:rsidR="00ED6EF5" w:rsidRPr="00A5486C">
              <w:rPr>
                <w:rFonts w:asciiTheme="minorHAnsi" w:eastAsiaTheme="minorEastAsia" w:hAnsiTheme="minorHAnsi" w:cstheme="minorBidi"/>
                <w:noProof/>
                <w:kern w:val="2"/>
                <w:lang w:val="lt-LT" w:eastAsia="lt-LT"/>
                <w14:ligatures w14:val="standardContextual"/>
              </w:rPr>
              <w:tab/>
            </w:r>
            <w:r w:rsidR="00ED6EF5" w:rsidRPr="00A5486C">
              <w:rPr>
                <w:rStyle w:val="Hyperlink"/>
                <w:rFonts w:ascii="Arial" w:hAnsi="Arial" w:cs="Arial"/>
                <w:noProof/>
                <w:lang w:val="lt-LT"/>
              </w:rPr>
              <w:t>BENDROJI INFORMACIJA</w:t>
            </w:r>
            <w:r w:rsidR="00ED6EF5" w:rsidRPr="00A5486C">
              <w:rPr>
                <w:noProof/>
                <w:webHidden/>
                <w:lang w:val="lt-LT"/>
              </w:rPr>
              <w:tab/>
            </w:r>
            <w:r w:rsidR="00ED6EF5" w:rsidRPr="00A5486C">
              <w:rPr>
                <w:noProof/>
                <w:webHidden/>
                <w:lang w:val="lt-LT"/>
              </w:rPr>
              <w:fldChar w:fldCharType="begin"/>
            </w:r>
            <w:r w:rsidR="00ED6EF5" w:rsidRPr="00A5486C">
              <w:rPr>
                <w:noProof/>
                <w:webHidden/>
                <w:lang w:val="lt-LT"/>
              </w:rPr>
              <w:instrText xml:space="preserve"> PAGEREF _Toc173409221 \h </w:instrText>
            </w:r>
            <w:r w:rsidR="00ED6EF5" w:rsidRPr="00A5486C">
              <w:rPr>
                <w:noProof/>
                <w:webHidden/>
                <w:lang w:val="lt-LT"/>
              </w:rPr>
            </w:r>
            <w:r w:rsidR="00ED6EF5" w:rsidRPr="00A5486C">
              <w:rPr>
                <w:noProof/>
                <w:webHidden/>
                <w:lang w:val="lt-LT"/>
              </w:rPr>
              <w:fldChar w:fldCharType="separate"/>
            </w:r>
            <w:r w:rsidR="00ED6EF5" w:rsidRPr="00A5486C">
              <w:rPr>
                <w:noProof/>
                <w:webHidden/>
                <w:lang w:val="lt-LT"/>
              </w:rPr>
              <w:t>3</w:t>
            </w:r>
            <w:r w:rsidR="00ED6EF5" w:rsidRPr="00A5486C">
              <w:rPr>
                <w:noProof/>
                <w:webHidden/>
                <w:lang w:val="lt-LT"/>
              </w:rPr>
              <w:fldChar w:fldCharType="end"/>
            </w:r>
          </w:hyperlink>
        </w:p>
        <w:p w14:paraId="3FA2F142" w14:textId="2646BAB7" w:rsidR="00ED6EF5" w:rsidRPr="00A5486C" w:rsidRDefault="00ED6EF5">
          <w:pPr>
            <w:pStyle w:val="TOC1"/>
            <w:rPr>
              <w:rFonts w:asciiTheme="minorHAnsi" w:eastAsiaTheme="minorEastAsia" w:hAnsiTheme="minorHAnsi" w:cstheme="minorBidi"/>
              <w:noProof/>
              <w:kern w:val="2"/>
              <w:lang w:val="lt-LT" w:eastAsia="lt-LT"/>
              <w14:ligatures w14:val="standardContextual"/>
            </w:rPr>
          </w:pPr>
          <w:hyperlink w:anchor="_Toc173409222" w:history="1">
            <w:r w:rsidRPr="00A5486C">
              <w:rPr>
                <w:rStyle w:val="Hyperlink"/>
                <w:rFonts w:ascii="Arial" w:hAnsi="Arial" w:cs="Arial"/>
                <w:noProof/>
                <w:lang w:val="lt-LT"/>
              </w:rPr>
              <w:t>2.</w:t>
            </w:r>
            <w:r w:rsidRPr="00A5486C">
              <w:rPr>
                <w:rFonts w:asciiTheme="minorHAnsi" w:eastAsiaTheme="minorEastAsia" w:hAnsiTheme="minorHAnsi" w:cstheme="minorBidi"/>
                <w:noProof/>
                <w:kern w:val="2"/>
                <w:lang w:val="lt-LT" w:eastAsia="lt-LT"/>
                <w14:ligatures w14:val="standardContextual"/>
              </w:rPr>
              <w:tab/>
            </w:r>
            <w:r w:rsidRPr="00A5486C">
              <w:rPr>
                <w:rStyle w:val="Hyperlink"/>
                <w:rFonts w:ascii="Arial" w:hAnsi="Arial" w:cs="Arial"/>
                <w:noProof/>
                <w:lang w:val="lt-LT"/>
              </w:rPr>
              <w:t>PROJEKTO KOMANDOS SUDĖTIS IR ATSAKOMYBĖS RENGIANT TU</w:t>
            </w:r>
            <w:r w:rsidRPr="00A5486C">
              <w:rPr>
                <w:noProof/>
                <w:webHidden/>
                <w:lang w:val="lt-LT"/>
              </w:rPr>
              <w:tab/>
            </w:r>
            <w:r w:rsidRPr="00A5486C">
              <w:rPr>
                <w:noProof/>
                <w:webHidden/>
                <w:lang w:val="lt-LT"/>
              </w:rPr>
              <w:fldChar w:fldCharType="begin"/>
            </w:r>
            <w:r w:rsidRPr="00A5486C">
              <w:rPr>
                <w:noProof/>
                <w:webHidden/>
                <w:lang w:val="lt-LT"/>
              </w:rPr>
              <w:instrText xml:space="preserve"> PAGEREF _Toc173409222 \h </w:instrText>
            </w:r>
            <w:r w:rsidRPr="00A5486C">
              <w:rPr>
                <w:noProof/>
                <w:webHidden/>
                <w:lang w:val="lt-LT"/>
              </w:rPr>
            </w:r>
            <w:r w:rsidRPr="00A5486C">
              <w:rPr>
                <w:noProof/>
                <w:webHidden/>
                <w:lang w:val="lt-LT"/>
              </w:rPr>
              <w:fldChar w:fldCharType="separate"/>
            </w:r>
            <w:r w:rsidRPr="00A5486C">
              <w:rPr>
                <w:noProof/>
                <w:webHidden/>
                <w:lang w:val="lt-LT"/>
              </w:rPr>
              <w:t>3</w:t>
            </w:r>
            <w:r w:rsidRPr="00A5486C">
              <w:rPr>
                <w:noProof/>
                <w:webHidden/>
                <w:lang w:val="lt-LT"/>
              </w:rPr>
              <w:fldChar w:fldCharType="end"/>
            </w:r>
          </w:hyperlink>
        </w:p>
        <w:p w14:paraId="690E4BDD" w14:textId="7470B409" w:rsidR="00ED6EF5" w:rsidRPr="00A5486C" w:rsidRDefault="00ED6EF5">
          <w:pPr>
            <w:pStyle w:val="TOC1"/>
            <w:rPr>
              <w:rFonts w:asciiTheme="minorHAnsi" w:eastAsiaTheme="minorEastAsia" w:hAnsiTheme="minorHAnsi" w:cstheme="minorBidi"/>
              <w:noProof/>
              <w:kern w:val="2"/>
              <w:lang w:val="lt-LT" w:eastAsia="lt-LT"/>
              <w14:ligatures w14:val="standardContextual"/>
            </w:rPr>
          </w:pPr>
          <w:hyperlink w:anchor="_Toc173409223" w:history="1">
            <w:r w:rsidRPr="00A5486C">
              <w:rPr>
                <w:rStyle w:val="Hyperlink"/>
                <w:rFonts w:ascii="Arial" w:hAnsi="Arial" w:cs="Arial"/>
                <w:noProof/>
                <w:lang w:val="lt-LT"/>
              </w:rPr>
              <w:t>3.</w:t>
            </w:r>
            <w:r w:rsidRPr="00A5486C">
              <w:rPr>
                <w:rFonts w:asciiTheme="minorHAnsi" w:eastAsiaTheme="minorEastAsia" w:hAnsiTheme="minorHAnsi" w:cstheme="minorBidi"/>
                <w:noProof/>
                <w:kern w:val="2"/>
                <w:lang w:val="lt-LT" w:eastAsia="lt-LT"/>
                <w14:ligatures w14:val="standardContextual"/>
              </w:rPr>
              <w:tab/>
            </w:r>
            <w:r w:rsidRPr="00A5486C">
              <w:rPr>
                <w:rStyle w:val="Hyperlink"/>
                <w:rFonts w:ascii="Arial" w:hAnsi="Arial" w:cs="Arial"/>
                <w:noProof/>
                <w:lang w:val="lt-LT"/>
              </w:rPr>
              <w:t>BENDRIEJI REIKALAVIMAI</w:t>
            </w:r>
            <w:r w:rsidRPr="00A5486C">
              <w:rPr>
                <w:noProof/>
                <w:webHidden/>
                <w:lang w:val="lt-LT"/>
              </w:rPr>
              <w:tab/>
            </w:r>
            <w:r w:rsidRPr="00A5486C">
              <w:rPr>
                <w:noProof/>
                <w:webHidden/>
                <w:lang w:val="lt-LT"/>
              </w:rPr>
              <w:fldChar w:fldCharType="begin"/>
            </w:r>
            <w:r w:rsidRPr="00A5486C">
              <w:rPr>
                <w:noProof/>
                <w:webHidden/>
                <w:lang w:val="lt-LT"/>
              </w:rPr>
              <w:instrText xml:space="preserve"> PAGEREF _Toc173409223 \h </w:instrText>
            </w:r>
            <w:r w:rsidRPr="00A5486C">
              <w:rPr>
                <w:noProof/>
                <w:webHidden/>
                <w:lang w:val="lt-LT"/>
              </w:rPr>
            </w:r>
            <w:r w:rsidRPr="00A5486C">
              <w:rPr>
                <w:noProof/>
                <w:webHidden/>
                <w:lang w:val="lt-LT"/>
              </w:rPr>
              <w:fldChar w:fldCharType="separate"/>
            </w:r>
            <w:r w:rsidRPr="00A5486C">
              <w:rPr>
                <w:noProof/>
                <w:webHidden/>
                <w:lang w:val="lt-LT"/>
              </w:rPr>
              <w:t>4</w:t>
            </w:r>
            <w:r w:rsidRPr="00A5486C">
              <w:rPr>
                <w:noProof/>
                <w:webHidden/>
                <w:lang w:val="lt-LT"/>
              </w:rPr>
              <w:fldChar w:fldCharType="end"/>
            </w:r>
          </w:hyperlink>
        </w:p>
        <w:p w14:paraId="648143C9" w14:textId="05A6C6FE" w:rsidR="00ED6EF5" w:rsidRPr="00A5486C" w:rsidRDefault="00ED6EF5">
          <w:pPr>
            <w:pStyle w:val="TOC1"/>
            <w:rPr>
              <w:rFonts w:asciiTheme="minorHAnsi" w:eastAsiaTheme="minorEastAsia" w:hAnsiTheme="minorHAnsi" w:cstheme="minorBidi"/>
              <w:noProof/>
              <w:kern w:val="2"/>
              <w:lang w:val="lt-LT" w:eastAsia="lt-LT"/>
              <w14:ligatures w14:val="standardContextual"/>
            </w:rPr>
          </w:pPr>
          <w:hyperlink w:anchor="_Toc173409224" w:history="1">
            <w:r w:rsidRPr="00A5486C">
              <w:rPr>
                <w:rStyle w:val="Hyperlink"/>
                <w:rFonts w:ascii="Arial" w:hAnsi="Arial" w:cs="Arial"/>
                <w:noProof/>
                <w:lang w:val="lt-LT"/>
              </w:rPr>
              <w:t>4.</w:t>
            </w:r>
            <w:r w:rsidRPr="00A5486C">
              <w:rPr>
                <w:rFonts w:asciiTheme="minorHAnsi" w:eastAsiaTheme="minorEastAsia" w:hAnsiTheme="minorHAnsi" w:cstheme="minorBidi"/>
                <w:noProof/>
                <w:kern w:val="2"/>
                <w:lang w:val="lt-LT" w:eastAsia="lt-LT"/>
                <w14:ligatures w14:val="standardContextual"/>
              </w:rPr>
              <w:tab/>
            </w:r>
            <w:r w:rsidRPr="00A5486C">
              <w:rPr>
                <w:rStyle w:val="Hyperlink"/>
                <w:rFonts w:ascii="Arial" w:hAnsi="Arial" w:cs="Arial"/>
                <w:noProof/>
                <w:lang w:val="lt-LT"/>
              </w:rPr>
              <w:t>KONSTRUKCIJŲ DALIS</w:t>
            </w:r>
            <w:r w:rsidRPr="00A5486C">
              <w:rPr>
                <w:noProof/>
                <w:webHidden/>
                <w:lang w:val="lt-LT"/>
              </w:rPr>
              <w:tab/>
            </w:r>
            <w:r w:rsidRPr="00A5486C">
              <w:rPr>
                <w:noProof/>
                <w:webHidden/>
                <w:lang w:val="lt-LT"/>
              </w:rPr>
              <w:fldChar w:fldCharType="begin"/>
            </w:r>
            <w:r w:rsidRPr="00A5486C">
              <w:rPr>
                <w:noProof/>
                <w:webHidden/>
                <w:lang w:val="lt-LT"/>
              </w:rPr>
              <w:instrText xml:space="preserve"> PAGEREF _Toc173409224 \h </w:instrText>
            </w:r>
            <w:r w:rsidRPr="00A5486C">
              <w:rPr>
                <w:noProof/>
                <w:webHidden/>
                <w:lang w:val="lt-LT"/>
              </w:rPr>
            </w:r>
            <w:r w:rsidRPr="00A5486C">
              <w:rPr>
                <w:noProof/>
                <w:webHidden/>
                <w:lang w:val="lt-LT"/>
              </w:rPr>
              <w:fldChar w:fldCharType="separate"/>
            </w:r>
            <w:r w:rsidRPr="00A5486C">
              <w:rPr>
                <w:noProof/>
                <w:webHidden/>
                <w:lang w:val="lt-LT"/>
              </w:rPr>
              <w:t>8</w:t>
            </w:r>
            <w:r w:rsidRPr="00A5486C">
              <w:rPr>
                <w:noProof/>
                <w:webHidden/>
                <w:lang w:val="lt-LT"/>
              </w:rPr>
              <w:fldChar w:fldCharType="end"/>
            </w:r>
          </w:hyperlink>
        </w:p>
        <w:p w14:paraId="4E126271" w14:textId="5B97719D" w:rsidR="00ED6EF5" w:rsidRPr="00A5486C" w:rsidRDefault="00ED6EF5">
          <w:pPr>
            <w:pStyle w:val="TOC1"/>
            <w:rPr>
              <w:rFonts w:asciiTheme="minorHAnsi" w:eastAsiaTheme="minorEastAsia" w:hAnsiTheme="minorHAnsi" w:cstheme="minorBidi"/>
              <w:noProof/>
              <w:kern w:val="2"/>
              <w:lang w:val="lt-LT" w:eastAsia="lt-LT"/>
              <w14:ligatures w14:val="standardContextual"/>
            </w:rPr>
          </w:pPr>
          <w:hyperlink w:anchor="_Toc173409225" w:history="1">
            <w:r w:rsidRPr="00A5486C">
              <w:rPr>
                <w:rStyle w:val="Hyperlink"/>
                <w:rFonts w:ascii="Arial" w:hAnsi="Arial" w:cs="Arial"/>
                <w:noProof/>
                <w:lang w:val="lt-LT"/>
              </w:rPr>
              <w:t>5.</w:t>
            </w:r>
            <w:r w:rsidRPr="00A5486C">
              <w:rPr>
                <w:rFonts w:asciiTheme="minorHAnsi" w:eastAsiaTheme="minorEastAsia" w:hAnsiTheme="minorHAnsi" w:cstheme="minorBidi"/>
                <w:noProof/>
                <w:kern w:val="2"/>
                <w:lang w:val="lt-LT" w:eastAsia="lt-LT"/>
                <w14:ligatures w14:val="standardContextual"/>
              </w:rPr>
              <w:tab/>
            </w:r>
            <w:r w:rsidRPr="00A5486C">
              <w:rPr>
                <w:rStyle w:val="Hyperlink"/>
                <w:rFonts w:ascii="Arial" w:hAnsi="Arial" w:cs="Arial"/>
                <w:noProof/>
                <w:lang w:val="lt-LT"/>
              </w:rPr>
              <w:t>REIKALAVIMAI TERITORIJAI, KURIOJE PLANUOJAMA ENERGETIKOS OBJEKTŲ STATYBA / REKONSTRUKCIJA</w:t>
            </w:r>
            <w:r w:rsidRPr="00A5486C">
              <w:rPr>
                <w:noProof/>
                <w:webHidden/>
                <w:lang w:val="lt-LT"/>
              </w:rPr>
              <w:tab/>
            </w:r>
            <w:r w:rsidRPr="00A5486C">
              <w:rPr>
                <w:noProof/>
                <w:webHidden/>
                <w:lang w:val="lt-LT"/>
              </w:rPr>
              <w:fldChar w:fldCharType="begin"/>
            </w:r>
            <w:r w:rsidRPr="00A5486C">
              <w:rPr>
                <w:noProof/>
                <w:webHidden/>
                <w:lang w:val="lt-LT"/>
              </w:rPr>
              <w:instrText xml:space="preserve"> PAGEREF _Toc173409225 \h </w:instrText>
            </w:r>
            <w:r w:rsidRPr="00A5486C">
              <w:rPr>
                <w:noProof/>
                <w:webHidden/>
                <w:lang w:val="lt-LT"/>
              </w:rPr>
            </w:r>
            <w:r w:rsidRPr="00A5486C">
              <w:rPr>
                <w:noProof/>
                <w:webHidden/>
                <w:lang w:val="lt-LT"/>
              </w:rPr>
              <w:fldChar w:fldCharType="separate"/>
            </w:r>
            <w:r w:rsidRPr="00A5486C">
              <w:rPr>
                <w:noProof/>
                <w:webHidden/>
                <w:lang w:val="lt-LT"/>
              </w:rPr>
              <w:t>12</w:t>
            </w:r>
            <w:r w:rsidRPr="00A5486C">
              <w:rPr>
                <w:noProof/>
                <w:webHidden/>
                <w:lang w:val="lt-LT"/>
              </w:rPr>
              <w:fldChar w:fldCharType="end"/>
            </w:r>
          </w:hyperlink>
        </w:p>
        <w:p w14:paraId="32575C86" w14:textId="3F1355B8" w:rsidR="00ED6EF5" w:rsidRPr="00A5486C" w:rsidRDefault="00ED6EF5">
          <w:pPr>
            <w:pStyle w:val="TOC1"/>
            <w:rPr>
              <w:rFonts w:asciiTheme="minorHAnsi" w:eastAsiaTheme="minorEastAsia" w:hAnsiTheme="minorHAnsi" w:cstheme="minorBidi"/>
              <w:noProof/>
              <w:kern w:val="2"/>
              <w:lang w:val="lt-LT" w:eastAsia="lt-LT"/>
              <w14:ligatures w14:val="standardContextual"/>
            </w:rPr>
          </w:pPr>
          <w:hyperlink w:anchor="_Toc173409226" w:history="1">
            <w:r w:rsidRPr="00A5486C">
              <w:rPr>
                <w:rStyle w:val="Hyperlink"/>
                <w:rFonts w:ascii="Arial" w:hAnsi="Arial" w:cs="Arial"/>
                <w:noProof/>
                <w:lang w:val="lt-LT"/>
              </w:rPr>
              <w:t>6.</w:t>
            </w:r>
            <w:r w:rsidRPr="00A5486C">
              <w:rPr>
                <w:rFonts w:asciiTheme="minorHAnsi" w:eastAsiaTheme="minorEastAsia" w:hAnsiTheme="minorHAnsi" w:cstheme="minorBidi"/>
                <w:noProof/>
                <w:kern w:val="2"/>
                <w:lang w:val="lt-LT" w:eastAsia="lt-LT"/>
                <w14:ligatures w14:val="standardContextual"/>
              </w:rPr>
              <w:tab/>
            </w:r>
            <w:r w:rsidRPr="00A5486C">
              <w:rPr>
                <w:rStyle w:val="Hyperlink"/>
                <w:rFonts w:ascii="Arial" w:hAnsi="Arial" w:cs="Arial"/>
                <w:noProof/>
                <w:lang w:val="lt-LT"/>
              </w:rPr>
              <w:t>ELEKTROTECHNIKOS DALIS</w:t>
            </w:r>
            <w:r w:rsidRPr="00A5486C">
              <w:rPr>
                <w:noProof/>
                <w:webHidden/>
                <w:lang w:val="lt-LT"/>
              </w:rPr>
              <w:tab/>
            </w:r>
            <w:r w:rsidRPr="00A5486C">
              <w:rPr>
                <w:noProof/>
                <w:webHidden/>
                <w:lang w:val="lt-LT"/>
              </w:rPr>
              <w:fldChar w:fldCharType="begin"/>
            </w:r>
            <w:r w:rsidRPr="00A5486C">
              <w:rPr>
                <w:noProof/>
                <w:webHidden/>
                <w:lang w:val="lt-LT"/>
              </w:rPr>
              <w:instrText xml:space="preserve"> PAGEREF _Toc173409226 \h </w:instrText>
            </w:r>
            <w:r w:rsidRPr="00A5486C">
              <w:rPr>
                <w:noProof/>
                <w:webHidden/>
                <w:lang w:val="lt-LT"/>
              </w:rPr>
            </w:r>
            <w:r w:rsidRPr="00A5486C">
              <w:rPr>
                <w:noProof/>
                <w:webHidden/>
                <w:lang w:val="lt-LT"/>
              </w:rPr>
              <w:fldChar w:fldCharType="separate"/>
            </w:r>
            <w:r w:rsidRPr="00A5486C">
              <w:rPr>
                <w:noProof/>
                <w:webHidden/>
                <w:lang w:val="lt-LT"/>
              </w:rPr>
              <w:t>14</w:t>
            </w:r>
            <w:r w:rsidRPr="00A5486C">
              <w:rPr>
                <w:noProof/>
                <w:webHidden/>
                <w:lang w:val="lt-LT"/>
              </w:rPr>
              <w:fldChar w:fldCharType="end"/>
            </w:r>
          </w:hyperlink>
        </w:p>
        <w:p w14:paraId="5C85417E" w14:textId="303434FE" w:rsidR="00ED6EF5" w:rsidRPr="00A5486C" w:rsidRDefault="00ED6EF5">
          <w:pPr>
            <w:pStyle w:val="TOC1"/>
            <w:rPr>
              <w:rFonts w:asciiTheme="minorHAnsi" w:eastAsiaTheme="minorEastAsia" w:hAnsiTheme="minorHAnsi" w:cstheme="minorBidi"/>
              <w:noProof/>
              <w:kern w:val="2"/>
              <w:lang w:val="lt-LT" w:eastAsia="lt-LT"/>
              <w14:ligatures w14:val="standardContextual"/>
            </w:rPr>
          </w:pPr>
          <w:hyperlink w:anchor="_Toc173409227" w:history="1">
            <w:r w:rsidRPr="00A5486C">
              <w:rPr>
                <w:rStyle w:val="Hyperlink"/>
                <w:rFonts w:ascii="Arial" w:hAnsi="Arial" w:cs="Arial"/>
                <w:noProof/>
                <w:lang w:val="lt-LT"/>
              </w:rPr>
              <w:t>7.</w:t>
            </w:r>
            <w:r w:rsidRPr="00A5486C">
              <w:rPr>
                <w:rFonts w:asciiTheme="minorHAnsi" w:eastAsiaTheme="minorEastAsia" w:hAnsiTheme="minorHAnsi" w:cstheme="minorBidi"/>
                <w:noProof/>
                <w:kern w:val="2"/>
                <w:lang w:val="lt-LT" w:eastAsia="lt-LT"/>
                <w14:ligatures w14:val="standardContextual"/>
              </w:rPr>
              <w:tab/>
            </w:r>
            <w:r w:rsidRPr="00A5486C">
              <w:rPr>
                <w:rStyle w:val="Hyperlink"/>
                <w:rFonts w:ascii="Arial" w:hAnsi="Arial" w:cs="Arial"/>
                <w:noProof/>
                <w:lang w:val="lt-LT"/>
              </w:rPr>
              <w:t>ELEKTROS PERDAVIMO LINIJŲ DALIS</w:t>
            </w:r>
            <w:r w:rsidRPr="00A5486C">
              <w:rPr>
                <w:noProof/>
                <w:webHidden/>
                <w:lang w:val="lt-LT"/>
              </w:rPr>
              <w:tab/>
            </w:r>
            <w:r w:rsidRPr="00A5486C">
              <w:rPr>
                <w:noProof/>
                <w:webHidden/>
                <w:lang w:val="lt-LT"/>
              </w:rPr>
              <w:fldChar w:fldCharType="begin"/>
            </w:r>
            <w:r w:rsidRPr="00A5486C">
              <w:rPr>
                <w:noProof/>
                <w:webHidden/>
                <w:lang w:val="lt-LT"/>
              </w:rPr>
              <w:instrText xml:space="preserve"> PAGEREF _Toc173409227 \h </w:instrText>
            </w:r>
            <w:r w:rsidRPr="00A5486C">
              <w:rPr>
                <w:noProof/>
                <w:webHidden/>
                <w:lang w:val="lt-LT"/>
              </w:rPr>
            </w:r>
            <w:r w:rsidRPr="00A5486C">
              <w:rPr>
                <w:noProof/>
                <w:webHidden/>
                <w:lang w:val="lt-LT"/>
              </w:rPr>
              <w:fldChar w:fldCharType="separate"/>
            </w:r>
            <w:r w:rsidRPr="00A5486C">
              <w:rPr>
                <w:noProof/>
                <w:webHidden/>
                <w:lang w:val="lt-LT"/>
              </w:rPr>
              <w:t>22</w:t>
            </w:r>
            <w:r w:rsidRPr="00A5486C">
              <w:rPr>
                <w:noProof/>
                <w:webHidden/>
                <w:lang w:val="lt-LT"/>
              </w:rPr>
              <w:fldChar w:fldCharType="end"/>
            </w:r>
          </w:hyperlink>
        </w:p>
        <w:p w14:paraId="7F2E5D2E" w14:textId="4F58C72F" w:rsidR="00ED6EF5" w:rsidRPr="00A5486C" w:rsidRDefault="00ED6EF5">
          <w:pPr>
            <w:pStyle w:val="TOC1"/>
            <w:rPr>
              <w:rFonts w:asciiTheme="minorHAnsi" w:eastAsiaTheme="minorEastAsia" w:hAnsiTheme="minorHAnsi" w:cstheme="minorBidi"/>
              <w:noProof/>
              <w:kern w:val="2"/>
              <w:lang w:val="lt-LT" w:eastAsia="lt-LT"/>
              <w14:ligatures w14:val="standardContextual"/>
            </w:rPr>
          </w:pPr>
          <w:hyperlink w:anchor="_Toc173409228" w:history="1">
            <w:r w:rsidRPr="00A5486C">
              <w:rPr>
                <w:rStyle w:val="Hyperlink"/>
                <w:rFonts w:ascii="Arial" w:hAnsi="Arial" w:cs="Arial"/>
                <w:noProof/>
                <w:lang w:val="lt-LT"/>
              </w:rPr>
              <w:t>8.</w:t>
            </w:r>
            <w:r w:rsidRPr="00A5486C">
              <w:rPr>
                <w:rFonts w:asciiTheme="minorHAnsi" w:eastAsiaTheme="minorEastAsia" w:hAnsiTheme="minorHAnsi" w:cstheme="minorBidi"/>
                <w:noProof/>
                <w:kern w:val="2"/>
                <w:lang w:val="lt-LT" w:eastAsia="lt-LT"/>
                <w14:ligatures w14:val="standardContextual"/>
              </w:rPr>
              <w:tab/>
            </w:r>
            <w:r w:rsidRPr="00A5486C">
              <w:rPr>
                <w:rStyle w:val="Hyperlink"/>
                <w:rFonts w:ascii="Arial" w:hAnsi="Arial" w:cs="Arial"/>
                <w:noProof/>
                <w:lang w:val="lt-LT"/>
              </w:rPr>
              <w:t>RELINĖS APSAUGOS IR AUTOMATIKOS DALIS</w:t>
            </w:r>
            <w:r w:rsidRPr="00A5486C">
              <w:rPr>
                <w:noProof/>
                <w:webHidden/>
                <w:lang w:val="lt-LT"/>
              </w:rPr>
              <w:tab/>
            </w:r>
            <w:r w:rsidRPr="00A5486C">
              <w:rPr>
                <w:noProof/>
                <w:webHidden/>
                <w:lang w:val="lt-LT"/>
              </w:rPr>
              <w:fldChar w:fldCharType="begin"/>
            </w:r>
            <w:r w:rsidRPr="00A5486C">
              <w:rPr>
                <w:noProof/>
                <w:webHidden/>
                <w:lang w:val="lt-LT"/>
              </w:rPr>
              <w:instrText xml:space="preserve"> PAGEREF _Toc173409228 \h </w:instrText>
            </w:r>
            <w:r w:rsidRPr="00A5486C">
              <w:rPr>
                <w:noProof/>
                <w:webHidden/>
                <w:lang w:val="lt-LT"/>
              </w:rPr>
            </w:r>
            <w:r w:rsidRPr="00A5486C">
              <w:rPr>
                <w:noProof/>
                <w:webHidden/>
                <w:lang w:val="lt-LT"/>
              </w:rPr>
              <w:fldChar w:fldCharType="separate"/>
            </w:r>
            <w:r w:rsidRPr="00A5486C">
              <w:rPr>
                <w:noProof/>
                <w:webHidden/>
                <w:lang w:val="lt-LT"/>
              </w:rPr>
              <w:t>26</w:t>
            </w:r>
            <w:r w:rsidRPr="00A5486C">
              <w:rPr>
                <w:noProof/>
                <w:webHidden/>
                <w:lang w:val="lt-LT"/>
              </w:rPr>
              <w:fldChar w:fldCharType="end"/>
            </w:r>
          </w:hyperlink>
        </w:p>
        <w:p w14:paraId="30B9A8D2" w14:textId="725A4F4B" w:rsidR="00ED6EF5" w:rsidRPr="00A5486C" w:rsidRDefault="00ED6EF5">
          <w:pPr>
            <w:pStyle w:val="TOC1"/>
            <w:rPr>
              <w:rFonts w:asciiTheme="minorHAnsi" w:eastAsiaTheme="minorEastAsia" w:hAnsiTheme="minorHAnsi" w:cstheme="minorBidi"/>
              <w:noProof/>
              <w:kern w:val="2"/>
              <w:lang w:val="lt-LT" w:eastAsia="lt-LT"/>
              <w14:ligatures w14:val="standardContextual"/>
            </w:rPr>
          </w:pPr>
          <w:hyperlink w:anchor="_Toc173409229" w:history="1">
            <w:r w:rsidRPr="00A5486C">
              <w:rPr>
                <w:rStyle w:val="Hyperlink"/>
                <w:rFonts w:ascii="Arial" w:hAnsi="Arial" w:cs="Arial"/>
                <w:bCs/>
                <w:noProof/>
                <w:lang w:val="lt-LT"/>
              </w:rPr>
              <w:t>9.</w:t>
            </w:r>
            <w:r w:rsidRPr="00A5486C">
              <w:rPr>
                <w:rFonts w:asciiTheme="minorHAnsi" w:eastAsiaTheme="minorEastAsia" w:hAnsiTheme="minorHAnsi" w:cstheme="minorBidi"/>
                <w:noProof/>
                <w:kern w:val="2"/>
                <w:lang w:val="lt-LT" w:eastAsia="lt-LT"/>
                <w14:ligatures w14:val="standardContextual"/>
              </w:rPr>
              <w:tab/>
            </w:r>
            <w:r w:rsidRPr="00A5486C">
              <w:rPr>
                <w:rStyle w:val="Hyperlink"/>
                <w:rFonts w:ascii="Arial" w:hAnsi="Arial" w:cs="Arial"/>
                <w:noProof/>
                <w:lang w:val="lt-LT"/>
              </w:rPr>
              <w:t>PROCESŲ VALDYMO IR AUTOMATIZACIJOS DALIS</w:t>
            </w:r>
            <w:r w:rsidRPr="00A5486C">
              <w:rPr>
                <w:noProof/>
                <w:webHidden/>
                <w:lang w:val="lt-LT"/>
              </w:rPr>
              <w:tab/>
            </w:r>
            <w:r w:rsidRPr="00A5486C">
              <w:rPr>
                <w:noProof/>
                <w:webHidden/>
                <w:lang w:val="lt-LT"/>
              </w:rPr>
              <w:fldChar w:fldCharType="begin"/>
            </w:r>
            <w:r w:rsidRPr="00A5486C">
              <w:rPr>
                <w:noProof/>
                <w:webHidden/>
                <w:lang w:val="lt-LT"/>
              </w:rPr>
              <w:instrText xml:space="preserve"> PAGEREF _Toc173409229 \h </w:instrText>
            </w:r>
            <w:r w:rsidRPr="00A5486C">
              <w:rPr>
                <w:noProof/>
                <w:webHidden/>
                <w:lang w:val="lt-LT"/>
              </w:rPr>
            </w:r>
            <w:r w:rsidRPr="00A5486C">
              <w:rPr>
                <w:noProof/>
                <w:webHidden/>
                <w:lang w:val="lt-LT"/>
              </w:rPr>
              <w:fldChar w:fldCharType="separate"/>
            </w:r>
            <w:r w:rsidRPr="00A5486C">
              <w:rPr>
                <w:noProof/>
                <w:webHidden/>
                <w:lang w:val="lt-LT"/>
              </w:rPr>
              <w:t>33</w:t>
            </w:r>
            <w:r w:rsidRPr="00A5486C">
              <w:rPr>
                <w:noProof/>
                <w:webHidden/>
                <w:lang w:val="lt-LT"/>
              </w:rPr>
              <w:fldChar w:fldCharType="end"/>
            </w:r>
          </w:hyperlink>
        </w:p>
        <w:p w14:paraId="5D8E448C" w14:textId="01C7798E" w:rsidR="00ED6EF5" w:rsidRPr="00A5486C" w:rsidRDefault="00ED6EF5">
          <w:pPr>
            <w:pStyle w:val="TOC1"/>
            <w:rPr>
              <w:rFonts w:asciiTheme="minorHAnsi" w:eastAsiaTheme="minorEastAsia" w:hAnsiTheme="minorHAnsi" w:cstheme="minorBidi"/>
              <w:noProof/>
              <w:kern w:val="2"/>
              <w:lang w:val="lt-LT" w:eastAsia="lt-LT"/>
              <w14:ligatures w14:val="standardContextual"/>
            </w:rPr>
          </w:pPr>
          <w:hyperlink w:anchor="_Toc173409230" w:history="1">
            <w:r w:rsidRPr="00A5486C">
              <w:rPr>
                <w:rStyle w:val="Hyperlink"/>
                <w:rFonts w:ascii="Arial" w:hAnsi="Arial" w:cs="Arial"/>
                <w:noProof/>
                <w:lang w:val="lt-LT"/>
              </w:rPr>
              <w:t>10.</w:t>
            </w:r>
            <w:r w:rsidRPr="00A5486C">
              <w:rPr>
                <w:rFonts w:asciiTheme="minorHAnsi" w:eastAsiaTheme="minorEastAsia" w:hAnsiTheme="minorHAnsi" w:cstheme="minorBidi"/>
                <w:noProof/>
                <w:kern w:val="2"/>
                <w:lang w:val="lt-LT" w:eastAsia="lt-LT"/>
                <w14:ligatures w14:val="standardContextual"/>
              </w:rPr>
              <w:tab/>
            </w:r>
            <w:r w:rsidRPr="00A5486C">
              <w:rPr>
                <w:rStyle w:val="Hyperlink"/>
                <w:rFonts w:ascii="Arial" w:hAnsi="Arial" w:cs="Arial"/>
                <w:noProof/>
                <w:lang w:val="lt-LT"/>
              </w:rPr>
              <w:t>TELEINFORMACIJOS SURINKIMO IR PERDAVIMO DALIS</w:t>
            </w:r>
            <w:r w:rsidRPr="00A5486C">
              <w:rPr>
                <w:noProof/>
                <w:webHidden/>
                <w:lang w:val="lt-LT"/>
              </w:rPr>
              <w:tab/>
            </w:r>
            <w:r w:rsidRPr="00A5486C">
              <w:rPr>
                <w:noProof/>
                <w:webHidden/>
                <w:lang w:val="lt-LT"/>
              </w:rPr>
              <w:fldChar w:fldCharType="begin"/>
            </w:r>
            <w:r w:rsidRPr="00A5486C">
              <w:rPr>
                <w:noProof/>
                <w:webHidden/>
                <w:lang w:val="lt-LT"/>
              </w:rPr>
              <w:instrText xml:space="preserve"> PAGEREF _Toc173409230 \h </w:instrText>
            </w:r>
            <w:r w:rsidRPr="00A5486C">
              <w:rPr>
                <w:noProof/>
                <w:webHidden/>
                <w:lang w:val="lt-LT"/>
              </w:rPr>
            </w:r>
            <w:r w:rsidRPr="00A5486C">
              <w:rPr>
                <w:noProof/>
                <w:webHidden/>
                <w:lang w:val="lt-LT"/>
              </w:rPr>
              <w:fldChar w:fldCharType="separate"/>
            </w:r>
            <w:r w:rsidRPr="00A5486C">
              <w:rPr>
                <w:noProof/>
                <w:webHidden/>
                <w:lang w:val="lt-LT"/>
              </w:rPr>
              <w:t>38</w:t>
            </w:r>
            <w:r w:rsidRPr="00A5486C">
              <w:rPr>
                <w:noProof/>
                <w:webHidden/>
                <w:lang w:val="lt-LT"/>
              </w:rPr>
              <w:fldChar w:fldCharType="end"/>
            </w:r>
          </w:hyperlink>
        </w:p>
        <w:p w14:paraId="35E89AE8" w14:textId="32226022" w:rsidR="00ED6EF5" w:rsidRPr="00A5486C" w:rsidRDefault="00ED6EF5">
          <w:pPr>
            <w:pStyle w:val="TOC1"/>
            <w:rPr>
              <w:rFonts w:asciiTheme="minorHAnsi" w:eastAsiaTheme="minorEastAsia" w:hAnsiTheme="minorHAnsi" w:cstheme="minorBidi"/>
              <w:noProof/>
              <w:kern w:val="2"/>
              <w:lang w:val="lt-LT" w:eastAsia="lt-LT"/>
              <w14:ligatures w14:val="standardContextual"/>
            </w:rPr>
          </w:pPr>
          <w:hyperlink w:anchor="_Toc173409231" w:history="1">
            <w:r w:rsidRPr="00A5486C">
              <w:rPr>
                <w:rStyle w:val="Hyperlink"/>
                <w:rFonts w:ascii="Arial" w:hAnsi="Arial" w:cs="Arial"/>
                <w:noProof/>
                <w:lang w:val="lt-LT"/>
              </w:rPr>
              <w:t>11.</w:t>
            </w:r>
            <w:r w:rsidRPr="00A5486C">
              <w:rPr>
                <w:rFonts w:asciiTheme="minorHAnsi" w:eastAsiaTheme="minorEastAsia" w:hAnsiTheme="minorHAnsi" w:cstheme="minorBidi"/>
                <w:noProof/>
                <w:kern w:val="2"/>
                <w:lang w:val="lt-LT" w:eastAsia="lt-LT"/>
                <w14:ligatures w14:val="standardContextual"/>
              </w:rPr>
              <w:tab/>
            </w:r>
            <w:r w:rsidRPr="00A5486C">
              <w:rPr>
                <w:rStyle w:val="Hyperlink"/>
                <w:rFonts w:ascii="Arial" w:hAnsi="Arial" w:cs="Arial"/>
                <w:noProof/>
                <w:lang w:val="lt-LT"/>
              </w:rPr>
              <w:t>ELEKTRONINIŲ RYŠIŲ (TELEKOMUNIKACIJŲ) DALIS</w:t>
            </w:r>
            <w:r w:rsidRPr="00A5486C">
              <w:rPr>
                <w:noProof/>
                <w:webHidden/>
                <w:lang w:val="lt-LT"/>
              </w:rPr>
              <w:tab/>
            </w:r>
            <w:r w:rsidRPr="00A5486C">
              <w:rPr>
                <w:noProof/>
                <w:webHidden/>
                <w:lang w:val="lt-LT"/>
              </w:rPr>
              <w:fldChar w:fldCharType="begin"/>
            </w:r>
            <w:r w:rsidRPr="00A5486C">
              <w:rPr>
                <w:noProof/>
                <w:webHidden/>
                <w:lang w:val="lt-LT"/>
              </w:rPr>
              <w:instrText xml:space="preserve"> PAGEREF _Toc173409231 \h </w:instrText>
            </w:r>
            <w:r w:rsidRPr="00A5486C">
              <w:rPr>
                <w:noProof/>
                <w:webHidden/>
                <w:lang w:val="lt-LT"/>
              </w:rPr>
            </w:r>
            <w:r w:rsidRPr="00A5486C">
              <w:rPr>
                <w:noProof/>
                <w:webHidden/>
                <w:lang w:val="lt-LT"/>
              </w:rPr>
              <w:fldChar w:fldCharType="separate"/>
            </w:r>
            <w:r w:rsidRPr="00A5486C">
              <w:rPr>
                <w:noProof/>
                <w:webHidden/>
                <w:lang w:val="lt-LT"/>
              </w:rPr>
              <w:t>39</w:t>
            </w:r>
            <w:r w:rsidRPr="00A5486C">
              <w:rPr>
                <w:noProof/>
                <w:webHidden/>
                <w:lang w:val="lt-LT"/>
              </w:rPr>
              <w:fldChar w:fldCharType="end"/>
            </w:r>
          </w:hyperlink>
        </w:p>
        <w:p w14:paraId="378B8D46" w14:textId="33BBFF1B" w:rsidR="00ED6EF5" w:rsidRPr="00A5486C" w:rsidRDefault="00ED6EF5">
          <w:pPr>
            <w:pStyle w:val="TOC1"/>
            <w:rPr>
              <w:rFonts w:asciiTheme="minorHAnsi" w:eastAsiaTheme="minorEastAsia" w:hAnsiTheme="minorHAnsi" w:cstheme="minorBidi"/>
              <w:noProof/>
              <w:kern w:val="2"/>
              <w:lang w:val="lt-LT" w:eastAsia="lt-LT"/>
              <w14:ligatures w14:val="standardContextual"/>
            </w:rPr>
          </w:pPr>
          <w:hyperlink w:anchor="_Toc173409232" w:history="1">
            <w:r w:rsidRPr="00A5486C">
              <w:rPr>
                <w:rStyle w:val="Hyperlink"/>
                <w:rFonts w:ascii="Arial" w:hAnsi="Arial" w:cs="Arial"/>
                <w:noProof/>
                <w:lang w:val="lt-LT"/>
              </w:rPr>
              <w:t>Technologinis IP/ MPLS duomenų perdavimo tinklas</w:t>
            </w:r>
            <w:r w:rsidRPr="00A5486C">
              <w:rPr>
                <w:noProof/>
                <w:webHidden/>
                <w:lang w:val="lt-LT"/>
              </w:rPr>
              <w:tab/>
            </w:r>
            <w:r w:rsidRPr="00A5486C">
              <w:rPr>
                <w:noProof/>
                <w:webHidden/>
                <w:lang w:val="lt-LT"/>
              </w:rPr>
              <w:fldChar w:fldCharType="begin"/>
            </w:r>
            <w:r w:rsidRPr="00A5486C">
              <w:rPr>
                <w:noProof/>
                <w:webHidden/>
                <w:lang w:val="lt-LT"/>
              </w:rPr>
              <w:instrText xml:space="preserve"> PAGEREF _Toc173409232 \h </w:instrText>
            </w:r>
            <w:r w:rsidRPr="00A5486C">
              <w:rPr>
                <w:noProof/>
                <w:webHidden/>
                <w:lang w:val="lt-LT"/>
              </w:rPr>
            </w:r>
            <w:r w:rsidRPr="00A5486C">
              <w:rPr>
                <w:noProof/>
                <w:webHidden/>
                <w:lang w:val="lt-LT"/>
              </w:rPr>
              <w:fldChar w:fldCharType="separate"/>
            </w:r>
            <w:r w:rsidRPr="00A5486C">
              <w:rPr>
                <w:noProof/>
                <w:webHidden/>
                <w:lang w:val="lt-LT"/>
              </w:rPr>
              <w:t>41</w:t>
            </w:r>
            <w:r w:rsidRPr="00A5486C">
              <w:rPr>
                <w:noProof/>
                <w:webHidden/>
                <w:lang w:val="lt-LT"/>
              </w:rPr>
              <w:fldChar w:fldCharType="end"/>
            </w:r>
          </w:hyperlink>
        </w:p>
        <w:p w14:paraId="7FB78BD8" w14:textId="6E62F0D5" w:rsidR="00ED6EF5" w:rsidRPr="00A5486C" w:rsidRDefault="00ED6EF5">
          <w:pPr>
            <w:pStyle w:val="TOC1"/>
            <w:rPr>
              <w:rFonts w:asciiTheme="minorHAnsi" w:eastAsiaTheme="minorEastAsia" w:hAnsiTheme="minorHAnsi" w:cstheme="minorBidi"/>
              <w:noProof/>
              <w:kern w:val="2"/>
              <w:lang w:val="lt-LT" w:eastAsia="lt-LT"/>
              <w14:ligatures w14:val="standardContextual"/>
            </w:rPr>
          </w:pPr>
          <w:hyperlink w:anchor="_Toc173409233" w:history="1">
            <w:r w:rsidRPr="00A5486C">
              <w:rPr>
                <w:rStyle w:val="Hyperlink"/>
                <w:rFonts w:ascii="Arial" w:hAnsi="Arial" w:cs="Arial"/>
                <w:noProof/>
                <w:lang w:val="lt-LT"/>
              </w:rPr>
              <w:t>Technologinis pastotės duomenų tinklas</w:t>
            </w:r>
            <w:r w:rsidRPr="00A5486C">
              <w:rPr>
                <w:noProof/>
                <w:webHidden/>
                <w:lang w:val="lt-LT"/>
              </w:rPr>
              <w:tab/>
            </w:r>
            <w:r w:rsidRPr="00A5486C">
              <w:rPr>
                <w:noProof/>
                <w:webHidden/>
                <w:lang w:val="lt-LT"/>
              </w:rPr>
              <w:fldChar w:fldCharType="begin"/>
            </w:r>
            <w:r w:rsidRPr="00A5486C">
              <w:rPr>
                <w:noProof/>
                <w:webHidden/>
                <w:lang w:val="lt-LT"/>
              </w:rPr>
              <w:instrText xml:space="preserve"> PAGEREF _Toc173409233 \h </w:instrText>
            </w:r>
            <w:r w:rsidRPr="00A5486C">
              <w:rPr>
                <w:noProof/>
                <w:webHidden/>
                <w:lang w:val="lt-LT"/>
              </w:rPr>
            </w:r>
            <w:r w:rsidRPr="00A5486C">
              <w:rPr>
                <w:noProof/>
                <w:webHidden/>
                <w:lang w:val="lt-LT"/>
              </w:rPr>
              <w:fldChar w:fldCharType="separate"/>
            </w:r>
            <w:r w:rsidRPr="00A5486C">
              <w:rPr>
                <w:noProof/>
                <w:webHidden/>
                <w:lang w:val="lt-LT"/>
              </w:rPr>
              <w:t>42</w:t>
            </w:r>
            <w:r w:rsidRPr="00A5486C">
              <w:rPr>
                <w:noProof/>
                <w:webHidden/>
                <w:lang w:val="lt-LT"/>
              </w:rPr>
              <w:fldChar w:fldCharType="end"/>
            </w:r>
          </w:hyperlink>
        </w:p>
        <w:p w14:paraId="3F7CE05E" w14:textId="2900D2F2" w:rsidR="00ED6EF5" w:rsidRPr="00A5486C" w:rsidRDefault="00ED6EF5">
          <w:pPr>
            <w:pStyle w:val="TOC1"/>
            <w:rPr>
              <w:rFonts w:asciiTheme="minorHAnsi" w:eastAsiaTheme="minorEastAsia" w:hAnsiTheme="minorHAnsi" w:cstheme="minorBidi"/>
              <w:noProof/>
              <w:kern w:val="2"/>
              <w:lang w:val="lt-LT" w:eastAsia="lt-LT"/>
              <w14:ligatures w14:val="standardContextual"/>
            </w:rPr>
          </w:pPr>
          <w:hyperlink w:anchor="_Toc173409234" w:history="1">
            <w:r w:rsidRPr="00A5486C">
              <w:rPr>
                <w:rStyle w:val="Hyperlink"/>
                <w:rFonts w:ascii="Arial" w:hAnsi="Arial" w:cs="Arial"/>
                <w:noProof/>
                <w:lang w:val="lt-LT"/>
              </w:rPr>
              <w:t>Telekomunikacijų infrastruktūra</w:t>
            </w:r>
            <w:r w:rsidRPr="00A5486C">
              <w:rPr>
                <w:noProof/>
                <w:webHidden/>
                <w:lang w:val="lt-LT"/>
              </w:rPr>
              <w:tab/>
            </w:r>
            <w:r w:rsidRPr="00A5486C">
              <w:rPr>
                <w:noProof/>
                <w:webHidden/>
                <w:lang w:val="lt-LT"/>
              </w:rPr>
              <w:fldChar w:fldCharType="begin"/>
            </w:r>
            <w:r w:rsidRPr="00A5486C">
              <w:rPr>
                <w:noProof/>
                <w:webHidden/>
                <w:lang w:val="lt-LT"/>
              </w:rPr>
              <w:instrText xml:space="preserve"> PAGEREF _Toc173409234 \h </w:instrText>
            </w:r>
            <w:r w:rsidRPr="00A5486C">
              <w:rPr>
                <w:noProof/>
                <w:webHidden/>
                <w:lang w:val="lt-LT"/>
              </w:rPr>
            </w:r>
            <w:r w:rsidRPr="00A5486C">
              <w:rPr>
                <w:noProof/>
                <w:webHidden/>
                <w:lang w:val="lt-LT"/>
              </w:rPr>
              <w:fldChar w:fldCharType="separate"/>
            </w:r>
            <w:r w:rsidRPr="00A5486C">
              <w:rPr>
                <w:noProof/>
                <w:webHidden/>
                <w:lang w:val="lt-LT"/>
              </w:rPr>
              <w:t>43</w:t>
            </w:r>
            <w:r w:rsidRPr="00A5486C">
              <w:rPr>
                <w:noProof/>
                <w:webHidden/>
                <w:lang w:val="lt-LT"/>
              </w:rPr>
              <w:fldChar w:fldCharType="end"/>
            </w:r>
          </w:hyperlink>
        </w:p>
        <w:p w14:paraId="34B85C94" w14:textId="68698084" w:rsidR="00ED6EF5" w:rsidRPr="00A5486C" w:rsidRDefault="00ED6EF5">
          <w:pPr>
            <w:pStyle w:val="TOC1"/>
            <w:rPr>
              <w:rFonts w:asciiTheme="minorHAnsi" w:eastAsiaTheme="minorEastAsia" w:hAnsiTheme="minorHAnsi" w:cstheme="minorBidi"/>
              <w:noProof/>
              <w:kern w:val="2"/>
              <w:lang w:val="lt-LT" w:eastAsia="lt-LT"/>
              <w14:ligatures w14:val="standardContextual"/>
            </w:rPr>
          </w:pPr>
          <w:hyperlink w:anchor="_Toc173409235" w:history="1">
            <w:r w:rsidRPr="00A5486C">
              <w:rPr>
                <w:rStyle w:val="Hyperlink"/>
                <w:rFonts w:ascii="Arial" w:hAnsi="Arial" w:cs="Arial"/>
                <w:noProof/>
                <w:lang w:val="lt-LT"/>
              </w:rPr>
              <w:t>Bendri reikalavimai</w:t>
            </w:r>
            <w:r w:rsidRPr="00A5486C">
              <w:rPr>
                <w:noProof/>
                <w:webHidden/>
                <w:lang w:val="lt-LT"/>
              </w:rPr>
              <w:tab/>
            </w:r>
            <w:r w:rsidRPr="00A5486C">
              <w:rPr>
                <w:noProof/>
                <w:webHidden/>
                <w:lang w:val="lt-LT"/>
              </w:rPr>
              <w:fldChar w:fldCharType="begin"/>
            </w:r>
            <w:r w:rsidRPr="00A5486C">
              <w:rPr>
                <w:noProof/>
                <w:webHidden/>
                <w:lang w:val="lt-LT"/>
              </w:rPr>
              <w:instrText xml:space="preserve"> PAGEREF _Toc173409235 \h </w:instrText>
            </w:r>
            <w:r w:rsidRPr="00A5486C">
              <w:rPr>
                <w:noProof/>
                <w:webHidden/>
                <w:lang w:val="lt-LT"/>
              </w:rPr>
            </w:r>
            <w:r w:rsidRPr="00A5486C">
              <w:rPr>
                <w:noProof/>
                <w:webHidden/>
                <w:lang w:val="lt-LT"/>
              </w:rPr>
              <w:fldChar w:fldCharType="separate"/>
            </w:r>
            <w:r w:rsidRPr="00A5486C">
              <w:rPr>
                <w:noProof/>
                <w:webHidden/>
                <w:lang w:val="lt-LT"/>
              </w:rPr>
              <w:t>43</w:t>
            </w:r>
            <w:r w:rsidRPr="00A5486C">
              <w:rPr>
                <w:noProof/>
                <w:webHidden/>
                <w:lang w:val="lt-LT"/>
              </w:rPr>
              <w:fldChar w:fldCharType="end"/>
            </w:r>
          </w:hyperlink>
        </w:p>
        <w:p w14:paraId="1FC458DC" w14:textId="2BCDBFD9" w:rsidR="00ED6EF5" w:rsidRPr="00A5486C" w:rsidRDefault="00ED6EF5">
          <w:pPr>
            <w:pStyle w:val="TOC1"/>
            <w:rPr>
              <w:rFonts w:asciiTheme="minorHAnsi" w:eastAsiaTheme="minorEastAsia" w:hAnsiTheme="minorHAnsi" w:cstheme="minorBidi"/>
              <w:noProof/>
              <w:kern w:val="2"/>
              <w:lang w:val="lt-LT" w:eastAsia="lt-LT"/>
              <w14:ligatures w14:val="standardContextual"/>
            </w:rPr>
          </w:pPr>
          <w:hyperlink w:anchor="_Toc173409236" w:history="1">
            <w:r w:rsidRPr="00A5486C">
              <w:rPr>
                <w:rStyle w:val="Hyperlink"/>
                <w:rFonts w:ascii="Arial" w:hAnsi="Arial" w:cs="Arial"/>
                <w:noProof/>
                <w:lang w:val="lt-LT"/>
              </w:rPr>
              <w:t>12.</w:t>
            </w:r>
            <w:r w:rsidRPr="00A5486C">
              <w:rPr>
                <w:rFonts w:asciiTheme="minorHAnsi" w:eastAsiaTheme="minorEastAsia" w:hAnsiTheme="minorHAnsi" w:cstheme="minorBidi"/>
                <w:noProof/>
                <w:kern w:val="2"/>
                <w:lang w:val="lt-LT" w:eastAsia="lt-LT"/>
                <w14:ligatures w14:val="standardContextual"/>
              </w:rPr>
              <w:tab/>
            </w:r>
            <w:r w:rsidRPr="00A5486C">
              <w:rPr>
                <w:rStyle w:val="Hyperlink"/>
                <w:rFonts w:ascii="Arial" w:hAnsi="Arial" w:cs="Arial"/>
                <w:noProof/>
                <w:lang w:val="lt-LT"/>
              </w:rPr>
              <w:t>ELEKTROS ENERGIJOS APSKAITOS IR MATAVIMŲ DALIS</w:t>
            </w:r>
            <w:r w:rsidRPr="00A5486C">
              <w:rPr>
                <w:noProof/>
                <w:webHidden/>
                <w:lang w:val="lt-LT"/>
              </w:rPr>
              <w:tab/>
            </w:r>
            <w:r w:rsidRPr="00A5486C">
              <w:rPr>
                <w:noProof/>
                <w:webHidden/>
                <w:lang w:val="lt-LT"/>
              </w:rPr>
              <w:fldChar w:fldCharType="begin"/>
            </w:r>
            <w:r w:rsidRPr="00A5486C">
              <w:rPr>
                <w:noProof/>
                <w:webHidden/>
                <w:lang w:val="lt-LT"/>
              </w:rPr>
              <w:instrText xml:space="preserve"> PAGEREF _Toc173409236 \h </w:instrText>
            </w:r>
            <w:r w:rsidRPr="00A5486C">
              <w:rPr>
                <w:noProof/>
                <w:webHidden/>
                <w:lang w:val="lt-LT"/>
              </w:rPr>
            </w:r>
            <w:r w:rsidRPr="00A5486C">
              <w:rPr>
                <w:noProof/>
                <w:webHidden/>
                <w:lang w:val="lt-LT"/>
              </w:rPr>
              <w:fldChar w:fldCharType="separate"/>
            </w:r>
            <w:r w:rsidRPr="00A5486C">
              <w:rPr>
                <w:noProof/>
                <w:webHidden/>
                <w:lang w:val="lt-LT"/>
              </w:rPr>
              <w:t>44</w:t>
            </w:r>
            <w:r w:rsidRPr="00A5486C">
              <w:rPr>
                <w:noProof/>
                <w:webHidden/>
                <w:lang w:val="lt-LT"/>
              </w:rPr>
              <w:fldChar w:fldCharType="end"/>
            </w:r>
          </w:hyperlink>
        </w:p>
        <w:p w14:paraId="4A91A126" w14:textId="588DE5C2" w:rsidR="00ED6EF5" w:rsidRPr="00A5486C" w:rsidRDefault="00ED6EF5">
          <w:pPr>
            <w:pStyle w:val="TOC1"/>
            <w:rPr>
              <w:rFonts w:asciiTheme="minorHAnsi" w:eastAsiaTheme="minorEastAsia" w:hAnsiTheme="minorHAnsi" w:cstheme="minorBidi"/>
              <w:noProof/>
              <w:kern w:val="2"/>
              <w:lang w:val="lt-LT" w:eastAsia="lt-LT"/>
              <w14:ligatures w14:val="standardContextual"/>
            </w:rPr>
          </w:pPr>
          <w:hyperlink w:anchor="_Toc173409237" w:history="1">
            <w:r w:rsidRPr="00A5486C">
              <w:rPr>
                <w:rStyle w:val="Hyperlink"/>
                <w:rFonts w:ascii="Arial" w:hAnsi="Arial" w:cs="Arial"/>
                <w:noProof/>
                <w:lang w:val="lt-LT"/>
              </w:rPr>
              <w:t>13.</w:t>
            </w:r>
            <w:r w:rsidRPr="00A5486C">
              <w:rPr>
                <w:rFonts w:asciiTheme="minorHAnsi" w:eastAsiaTheme="minorEastAsia" w:hAnsiTheme="minorHAnsi" w:cstheme="minorBidi"/>
                <w:noProof/>
                <w:kern w:val="2"/>
                <w:lang w:val="lt-LT" w:eastAsia="lt-LT"/>
                <w14:ligatures w14:val="standardContextual"/>
              </w:rPr>
              <w:tab/>
            </w:r>
            <w:r w:rsidRPr="00A5486C">
              <w:rPr>
                <w:rStyle w:val="Hyperlink"/>
                <w:rFonts w:ascii="Arial" w:hAnsi="Arial" w:cs="Arial"/>
                <w:noProof/>
                <w:lang w:val="lt-LT"/>
              </w:rPr>
              <w:t>APSAUGINĖS SIGNALIZACIJOS DALIS</w:t>
            </w:r>
            <w:r w:rsidRPr="00A5486C">
              <w:rPr>
                <w:noProof/>
                <w:webHidden/>
                <w:lang w:val="lt-LT"/>
              </w:rPr>
              <w:tab/>
            </w:r>
            <w:r w:rsidRPr="00A5486C">
              <w:rPr>
                <w:noProof/>
                <w:webHidden/>
                <w:lang w:val="lt-LT"/>
              </w:rPr>
              <w:fldChar w:fldCharType="begin"/>
            </w:r>
            <w:r w:rsidRPr="00A5486C">
              <w:rPr>
                <w:noProof/>
                <w:webHidden/>
                <w:lang w:val="lt-LT"/>
              </w:rPr>
              <w:instrText xml:space="preserve"> PAGEREF _Toc173409237 \h </w:instrText>
            </w:r>
            <w:r w:rsidRPr="00A5486C">
              <w:rPr>
                <w:noProof/>
                <w:webHidden/>
                <w:lang w:val="lt-LT"/>
              </w:rPr>
            </w:r>
            <w:r w:rsidRPr="00A5486C">
              <w:rPr>
                <w:noProof/>
                <w:webHidden/>
                <w:lang w:val="lt-LT"/>
              </w:rPr>
              <w:fldChar w:fldCharType="separate"/>
            </w:r>
            <w:r w:rsidRPr="00A5486C">
              <w:rPr>
                <w:noProof/>
                <w:webHidden/>
                <w:lang w:val="lt-LT"/>
              </w:rPr>
              <w:t>48</w:t>
            </w:r>
            <w:r w:rsidRPr="00A5486C">
              <w:rPr>
                <w:noProof/>
                <w:webHidden/>
                <w:lang w:val="lt-LT"/>
              </w:rPr>
              <w:fldChar w:fldCharType="end"/>
            </w:r>
          </w:hyperlink>
        </w:p>
        <w:p w14:paraId="4FE0159B" w14:textId="7EB638D0" w:rsidR="00ED6EF5" w:rsidRPr="00A5486C" w:rsidRDefault="00ED6EF5">
          <w:pPr>
            <w:pStyle w:val="TOC1"/>
            <w:rPr>
              <w:rFonts w:asciiTheme="minorHAnsi" w:eastAsiaTheme="minorEastAsia" w:hAnsiTheme="minorHAnsi" w:cstheme="minorBidi"/>
              <w:noProof/>
              <w:kern w:val="2"/>
              <w:lang w:val="lt-LT" w:eastAsia="lt-LT"/>
              <w14:ligatures w14:val="standardContextual"/>
            </w:rPr>
          </w:pPr>
          <w:hyperlink w:anchor="_Toc173409238" w:history="1">
            <w:r w:rsidRPr="00A5486C">
              <w:rPr>
                <w:rStyle w:val="Hyperlink"/>
                <w:rFonts w:ascii="Arial" w:hAnsi="Arial" w:cs="Arial"/>
                <w:noProof/>
                <w:lang w:val="lt-LT"/>
              </w:rPr>
              <w:t>14.</w:t>
            </w:r>
            <w:r w:rsidRPr="00A5486C">
              <w:rPr>
                <w:rFonts w:asciiTheme="minorHAnsi" w:eastAsiaTheme="minorEastAsia" w:hAnsiTheme="minorHAnsi" w:cstheme="minorBidi"/>
                <w:noProof/>
                <w:kern w:val="2"/>
                <w:lang w:val="lt-LT" w:eastAsia="lt-LT"/>
                <w14:ligatures w14:val="standardContextual"/>
              </w:rPr>
              <w:tab/>
            </w:r>
            <w:r w:rsidRPr="00A5486C">
              <w:rPr>
                <w:rStyle w:val="Hyperlink"/>
                <w:rFonts w:ascii="Arial" w:hAnsi="Arial" w:cs="Arial"/>
                <w:noProof/>
                <w:lang w:val="lt-LT"/>
              </w:rPr>
              <w:t>APLINKOSAUGOS DALIS</w:t>
            </w:r>
            <w:r w:rsidRPr="00A5486C">
              <w:rPr>
                <w:noProof/>
                <w:webHidden/>
                <w:lang w:val="lt-LT"/>
              </w:rPr>
              <w:tab/>
            </w:r>
            <w:r w:rsidRPr="00A5486C">
              <w:rPr>
                <w:noProof/>
                <w:webHidden/>
                <w:lang w:val="lt-LT"/>
              </w:rPr>
              <w:fldChar w:fldCharType="begin"/>
            </w:r>
            <w:r w:rsidRPr="00A5486C">
              <w:rPr>
                <w:noProof/>
                <w:webHidden/>
                <w:lang w:val="lt-LT"/>
              </w:rPr>
              <w:instrText xml:space="preserve"> PAGEREF _Toc173409238 \h </w:instrText>
            </w:r>
            <w:r w:rsidRPr="00A5486C">
              <w:rPr>
                <w:noProof/>
                <w:webHidden/>
                <w:lang w:val="lt-LT"/>
              </w:rPr>
            </w:r>
            <w:r w:rsidRPr="00A5486C">
              <w:rPr>
                <w:noProof/>
                <w:webHidden/>
                <w:lang w:val="lt-LT"/>
              </w:rPr>
              <w:fldChar w:fldCharType="separate"/>
            </w:r>
            <w:r w:rsidRPr="00A5486C">
              <w:rPr>
                <w:noProof/>
                <w:webHidden/>
                <w:lang w:val="lt-LT"/>
              </w:rPr>
              <w:t>52</w:t>
            </w:r>
            <w:r w:rsidRPr="00A5486C">
              <w:rPr>
                <w:noProof/>
                <w:webHidden/>
                <w:lang w:val="lt-LT"/>
              </w:rPr>
              <w:fldChar w:fldCharType="end"/>
            </w:r>
          </w:hyperlink>
        </w:p>
        <w:p w14:paraId="62A9BD3D" w14:textId="5DE0DB72" w:rsidR="00ED6EF5" w:rsidRPr="00A5486C" w:rsidRDefault="00ED6EF5">
          <w:pPr>
            <w:pStyle w:val="TOC1"/>
            <w:rPr>
              <w:rFonts w:asciiTheme="minorHAnsi" w:eastAsiaTheme="minorEastAsia" w:hAnsiTheme="minorHAnsi" w:cstheme="minorBidi"/>
              <w:noProof/>
              <w:kern w:val="2"/>
              <w:lang w:val="lt-LT" w:eastAsia="lt-LT"/>
              <w14:ligatures w14:val="standardContextual"/>
            </w:rPr>
          </w:pPr>
          <w:hyperlink w:anchor="_Toc173409239" w:history="1">
            <w:r w:rsidRPr="00A5486C">
              <w:rPr>
                <w:rStyle w:val="Hyperlink"/>
                <w:rFonts w:ascii="Arial" w:hAnsi="Arial" w:cs="Arial"/>
                <w:noProof/>
                <w:lang w:val="lt-LT"/>
              </w:rPr>
              <w:t>15.</w:t>
            </w:r>
            <w:r w:rsidRPr="00A5486C">
              <w:rPr>
                <w:rFonts w:asciiTheme="minorHAnsi" w:eastAsiaTheme="minorEastAsia" w:hAnsiTheme="minorHAnsi" w:cstheme="minorBidi"/>
                <w:noProof/>
                <w:kern w:val="2"/>
                <w:lang w:val="lt-LT" w:eastAsia="lt-LT"/>
                <w14:ligatures w14:val="standardContextual"/>
              </w:rPr>
              <w:tab/>
            </w:r>
            <w:r w:rsidRPr="00A5486C">
              <w:rPr>
                <w:rStyle w:val="Hyperlink"/>
                <w:rFonts w:ascii="Arial" w:hAnsi="Arial" w:cs="Arial"/>
                <w:noProof/>
                <w:lang w:val="lt-LT"/>
              </w:rPr>
              <w:t>GAISRINĖS SAUGOS, DARBUOTOJŲ SAUGOS DALIS</w:t>
            </w:r>
            <w:r w:rsidRPr="00A5486C">
              <w:rPr>
                <w:noProof/>
                <w:webHidden/>
                <w:lang w:val="lt-LT"/>
              </w:rPr>
              <w:tab/>
            </w:r>
            <w:r w:rsidRPr="00A5486C">
              <w:rPr>
                <w:noProof/>
                <w:webHidden/>
                <w:lang w:val="lt-LT"/>
              </w:rPr>
              <w:fldChar w:fldCharType="begin"/>
            </w:r>
            <w:r w:rsidRPr="00A5486C">
              <w:rPr>
                <w:noProof/>
                <w:webHidden/>
                <w:lang w:val="lt-LT"/>
              </w:rPr>
              <w:instrText xml:space="preserve"> PAGEREF _Toc173409239 \h </w:instrText>
            </w:r>
            <w:r w:rsidRPr="00A5486C">
              <w:rPr>
                <w:noProof/>
                <w:webHidden/>
                <w:lang w:val="lt-LT"/>
              </w:rPr>
            </w:r>
            <w:r w:rsidRPr="00A5486C">
              <w:rPr>
                <w:noProof/>
                <w:webHidden/>
                <w:lang w:val="lt-LT"/>
              </w:rPr>
              <w:fldChar w:fldCharType="separate"/>
            </w:r>
            <w:r w:rsidRPr="00A5486C">
              <w:rPr>
                <w:noProof/>
                <w:webHidden/>
                <w:lang w:val="lt-LT"/>
              </w:rPr>
              <w:t>54</w:t>
            </w:r>
            <w:r w:rsidRPr="00A5486C">
              <w:rPr>
                <w:noProof/>
                <w:webHidden/>
                <w:lang w:val="lt-LT"/>
              </w:rPr>
              <w:fldChar w:fldCharType="end"/>
            </w:r>
          </w:hyperlink>
        </w:p>
        <w:p w14:paraId="24CDB683" w14:textId="2C85F2F5" w:rsidR="00ED6EF5" w:rsidRPr="00A5486C" w:rsidRDefault="00ED6EF5">
          <w:pPr>
            <w:pStyle w:val="TOC1"/>
            <w:rPr>
              <w:rFonts w:asciiTheme="minorHAnsi" w:eastAsiaTheme="minorEastAsia" w:hAnsiTheme="minorHAnsi" w:cstheme="minorBidi"/>
              <w:noProof/>
              <w:kern w:val="2"/>
              <w:lang w:val="lt-LT" w:eastAsia="lt-LT"/>
              <w14:ligatures w14:val="standardContextual"/>
            </w:rPr>
          </w:pPr>
          <w:hyperlink w:anchor="_Toc173409240" w:history="1">
            <w:r w:rsidRPr="00A5486C">
              <w:rPr>
                <w:rStyle w:val="Hyperlink"/>
                <w:rFonts w:ascii="Arial" w:hAnsi="Arial" w:cs="Arial"/>
                <w:noProof/>
                <w:lang w:val="lt-LT"/>
              </w:rPr>
              <w:t>16.</w:t>
            </w:r>
            <w:r w:rsidRPr="00A5486C">
              <w:rPr>
                <w:rFonts w:asciiTheme="minorHAnsi" w:eastAsiaTheme="minorEastAsia" w:hAnsiTheme="minorHAnsi" w:cstheme="minorBidi"/>
                <w:noProof/>
                <w:kern w:val="2"/>
                <w:lang w:val="lt-LT" w:eastAsia="lt-LT"/>
                <w14:ligatures w14:val="standardContextual"/>
              </w:rPr>
              <w:tab/>
            </w:r>
            <w:r w:rsidRPr="00A5486C">
              <w:rPr>
                <w:rStyle w:val="Hyperlink"/>
                <w:rFonts w:ascii="Arial" w:hAnsi="Arial" w:cs="Arial"/>
                <w:noProof/>
                <w:lang w:val="lt-LT"/>
              </w:rPr>
              <w:t>PRIEDAI</w:t>
            </w:r>
            <w:r w:rsidRPr="00A5486C">
              <w:rPr>
                <w:noProof/>
                <w:webHidden/>
                <w:lang w:val="lt-LT"/>
              </w:rPr>
              <w:tab/>
            </w:r>
            <w:r w:rsidRPr="00A5486C">
              <w:rPr>
                <w:noProof/>
                <w:webHidden/>
                <w:lang w:val="lt-LT"/>
              </w:rPr>
              <w:fldChar w:fldCharType="begin"/>
            </w:r>
            <w:r w:rsidRPr="00A5486C">
              <w:rPr>
                <w:noProof/>
                <w:webHidden/>
                <w:lang w:val="lt-LT"/>
              </w:rPr>
              <w:instrText xml:space="preserve"> PAGEREF _Toc173409240 \h </w:instrText>
            </w:r>
            <w:r w:rsidRPr="00A5486C">
              <w:rPr>
                <w:noProof/>
                <w:webHidden/>
                <w:lang w:val="lt-LT"/>
              </w:rPr>
            </w:r>
            <w:r w:rsidRPr="00A5486C">
              <w:rPr>
                <w:noProof/>
                <w:webHidden/>
                <w:lang w:val="lt-LT"/>
              </w:rPr>
              <w:fldChar w:fldCharType="separate"/>
            </w:r>
            <w:r w:rsidRPr="00A5486C">
              <w:rPr>
                <w:noProof/>
                <w:webHidden/>
                <w:lang w:val="lt-LT"/>
              </w:rPr>
              <w:t>55</w:t>
            </w:r>
            <w:r w:rsidRPr="00A5486C">
              <w:rPr>
                <w:noProof/>
                <w:webHidden/>
                <w:lang w:val="lt-LT"/>
              </w:rPr>
              <w:fldChar w:fldCharType="end"/>
            </w:r>
          </w:hyperlink>
        </w:p>
        <w:p w14:paraId="79104396" w14:textId="02DF81E8" w:rsidR="00982D61" w:rsidRPr="00A5486C" w:rsidRDefault="00982D61" w:rsidP="000E323B">
          <w:pPr>
            <w:rPr>
              <w:rFonts w:ascii="Arial" w:hAnsi="Arial" w:cs="Arial"/>
              <w:sz w:val="22"/>
              <w:szCs w:val="22"/>
              <w:lang w:val="lt-LT"/>
            </w:rPr>
          </w:pPr>
          <w:r w:rsidRPr="00A5486C">
            <w:rPr>
              <w:rFonts w:ascii="Arial" w:hAnsi="Arial" w:cs="Arial"/>
              <w:b/>
              <w:bCs/>
              <w:noProof/>
              <w:sz w:val="22"/>
              <w:szCs w:val="22"/>
              <w:lang w:val="lt-LT"/>
            </w:rPr>
            <w:fldChar w:fldCharType="end"/>
          </w:r>
        </w:p>
      </w:sdtContent>
    </w:sdt>
    <w:p w14:paraId="4DC5FDAF" w14:textId="77777777" w:rsidR="0027627A" w:rsidRPr="00A5486C" w:rsidRDefault="0027627A" w:rsidP="000E323B">
      <w:pPr>
        <w:tabs>
          <w:tab w:val="left" w:pos="1134"/>
        </w:tabs>
        <w:ind w:left="709"/>
        <w:jc w:val="center"/>
        <w:rPr>
          <w:rFonts w:ascii="Arial" w:hAnsi="Arial" w:cs="Arial"/>
          <w:b/>
          <w:color w:val="000000"/>
          <w:sz w:val="22"/>
          <w:szCs w:val="22"/>
          <w:lang w:val="lt-LT"/>
        </w:rPr>
      </w:pPr>
    </w:p>
    <w:p w14:paraId="3FA20927" w14:textId="77777777" w:rsidR="0027627A" w:rsidRPr="00A5486C" w:rsidRDefault="0027627A" w:rsidP="000E323B">
      <w:pPr>
        <w:tabs>
          <w:tab w:val="left" w:pos="1134"/>
        </w:tabs>
        <w:ind w:left="709"/>
        <w:jc w:val="center"/>
        <w:rPr>
          <w:rFonts w:ascii="Arial" w:hAnsi="Arial" w:cs="Arial"/>
          <w:b/>
          <w:color w:val="000000"/>
          <w:sz w:val="22"/>
          <w:szCs w:val="22"/>
          <w:lang w:val="lt-LT"/>
        </w:rPr>
      </w:pPr>
    </w:p>
    <w:p w14:paraId="4645EA32" w14:textId="77777777" w:rsidR="0027627A" w:rsidRPr="00A5486C" w:rsidRDefault="0027627A" w:rsidP="000E323B">
      <w:pPr>
        <w:tabs>
          <w:tab w:val="left" w:pos="1134"/>
        </w:tabs>
        <w:ind w:left="709"/>
        <w:jc w:val="center"/>
        <w:rPr>
          <w:rFonts w:ascii="Arial" w:hAnsi="Arial" w:cs="Arial"/>
          <w:b/>
          <w:color w:val="000000"/>
          <w:sz w:val="22"/>
          <w:szCs w:val="22"/>
          <w:lang w:val="lt-LT"/>
        </w:rPr>
      </w:pPr>
    </w:p>
    <w:p w14:paraId="03364F84" w14:textId="77777777" w:rsidR="0027627A" w:rsidRPr="00A5486C" w:rsidRDefault="0027627A" w:rsidP="000E323B">
      <w:pPr>
        <w:tabs>
          <w:tab w:val="left" w:pos="1134"/>
        </w:tabs>
        <w:ind w:left="709"/>
        <w:jc w:val="center"/>
        <w:rPr>
          <w:rFonts w:ascii="Arial" w:hAnsi="Arial" w:cs="Arial"/>
          <w:b/>
          <w:color w:val="000000"/>
          <w:sz w:val="22"/>
          <w:szCs w:val="22"/>
          <w:lang w:val="lt-LT"/>
        </w:rPr>
      </w:pPr>
    </w:p>
    <w:p w14:paraId="55953C24" w14:textId="77777777" w:rsidR="0027627A" w:rsidRPr="00A5486C" w:rsidRDefault="0027627A" w:rsidP="000E323B">
      <w:pPr>
        <w:tabs>
          <w:tab w:val="left" w:pos="1134"/>
        </w:tabs>
        <w:ind w:left="709"/>
        <w:jc w:val="center"/>
        <w:rPr>
          <w:rFonts w:ascii="Arial" w:hAnsi="Arial" w:cs="Arial"/>
          <w:b/>
          <w:color w:val="000000"/>
          <w:sz w:val="22"/>
          <w:szCs w:val="22"/>
          <w:lang w:val="lt-LT"/>
        </w:rPr>
      </w:pPr>
    </w:p>
    <w:p w14:paraId="59310BF8" w14:textId="77777777" w:rsidR="0027627A" w:rsidRPr="00A5486C" w:rsidRDefault="0027627A" w:rsidP="000E323B">
      <w:pPr>
        <w:tabs>
          <w:tab w:val="left" w:pos="1134"/>
        </w:tabs>
        <w:ind w:left="709"/>
        <w:jc w:val="center"/>
        <w:rPr>
          <w:rFonts w:ascii="Arial" w:hAnsi="Arial" w:cs="Arial"/>
          <w:b/>
          <w:color w:val="000000"/>
          <w:sz w:val="22"/>
          <w:szCs w:val="22"/>
          <w:lang w:val="lt-LT"/>
        </w:rPr>
      </w:pPr>
    </w:p>
    <w:p w14:paraId="49A5003C" w14:textId="77777777" w:rsidR="0027627A" w:rsidRPr="00A5486C" w:rsidRDefault="0027627A" w:rsidP="000E323B">
      <w:pPr>
        <w:tabs>
          <w:tab w:val="left" w:pos="1134"/>
        </w:tabs>
        <w:ind w:left="709"/>
        <w:jc w:val="center"/>
        <w:rPr>
          <w:rFonts w:ascii="Arial" w:hAnsi="Arial" w:cs="Arial"/>
          <w:b/>
          <w:color w:val="000000"/>
          <w:sz w:val="22"/>
          <w:szCs w:val="22"/>
          <w:lang w:val="lt-LT"/>
        </w:rPr>
      </w:pPr>
    </w:p>
    <w:p w14:paraId="5A06E127" w14:textId="77777777" w:rsidR="0027627A" w:rsidRPr="00A5486C" w:rsidRDefault="0027627A" w:rsidP="000E323B">
      <w:pPr>
        <w:tabs>
          <w:tab w:val="left" w:pos="1134"/>
        </w:tabs>
        <w:ind w:left="709"/>
        <w:jc w:val="center"/>
        <w:rPr>
          <w:rFonts w:ascii="Arial" w:hAnsi="Arial" w:cs="Arial"/>
          <w:b/>
          <w:color w:val="000000"/>
          <w:sz w:val="22"/>
          <w:szCs w:val="22"/>
          <w:lang w:val="lt-LT"/>
        </w:rPr>
      </w:pPr>
    </w:p>
    <w:p w14:paraId="54F86976" w14:textId="77777777" w:rsidR="0027627A" w:rsidRPr="00A5486C" w:rsidRDefault="0027627A" w:rsidP="000E323B">
      <w:pPr>
        <w:tabs>
          <w:tab w:val="left" w:pos="1134"/>
        </w:tabs>
        <w:ind w:left="709"/>
        <w:jc w:val="center"/>
        <w:rPr>
          <w:rFonts w:ascii="Arial" w:hAnsi="Arial" w:cs="Arial"/>
          <w:b/>
          <w:color w:val="000000"/>
          <w:sz w:val="22"/>
          <w:szCs w:val="22"/>
          <w:lang w:val="lt-LT"/>
        </w:rPr>
      </w:pPr>
    </w:p>
    <w:p w14:paraId="58F2BAF8" w14:textId="77777777" w:rsidR="0027627A" w:rsidRPr="00A5486C" w:rsidRDefault="0027627A" w:rsidP="000E323B">
      <w:pPr>
        <w:tabs>
          <w:tab w:val="left" w:pos="1134"/>
        </w:tabs>
        <w:ind w:left="709"/>
        <w:jc w:val="center"/>
        <w:rPr>
          <w:rFonts w:ascii="Arial" w:hAnsi="Arial" w:cs="Arial"/>
          <w:b/>
          <w:color w:val="000000"/>
          <w:sz w:val="22"/>
          <w:szCs w:val="22"/>
          <w:lang w:val="lt-LT"/>
        </w:rPr>
      </w:pPr>
    </w:p>
    <w:p w14:paraId="72FB9388" w14:textId="77777777" w:rsidR="00891883" w:rsidRPr="00A5486C" w:rsidRDefault="00891883" w:rsidP="000E323B">
      <w:pPr>
        <w:tabs>
          <w:tab w:val="left" w:pos="1134"/>
        </w:tabs>
        <w:ind w:left="709"/>
        <w:jc w:val="center"/>
        <w:rPr>
          <w:rFonts w:ascii="Arial" w:hAnsi="Arial" w:cs="Arial"/>
          <w:b/>
          <w:color w:val="000000"/>
          <w:sz w:val="22"/>
          <w:szCs w:val="22"/>
          <w:lang w:val="lt-LT"/>
        </w:rPr>
      </w:pPr>
    </w:p>
    <w:p w14:paraId="3857C7A3" w14:textId="77777777" w:rsidR="00891883" w:rsidRPr="00A5486C" w:rsidRDefault="00891883" w:rsidP="000E323B">
      <w:pPr>
        <w:tabs>
          <w:tab w:val="left" w:pos="1134"/>
        </w:tabs>
        <w:ind w:left="709"/>
        <w:jc w:val="center"/>
        <w:rPr>
          <w:rFonts w:ascii="Arial" w:hAnsi="Arial" w:cs="Arial"/>
          <w:b/>
          <w:color w:val="000000"/>
          <w:sz w:val="22"/>
          <w:szCs w:val="22"/>
          <w:lang w:val="lt-LT"/>
        </w:rPr>
      </w:pPr>
    </w:p>
    <w:p w14:paraId="1A927C2D" w14:textId="77777777" w:rsidR="00891883" w:rsidRPr="00A5486C" w:rsidRDefault="00891883" w:rsidP="000E323B">
      <w:pPr>
        <w:tabs>
          <w:tab w:val="left" w:pos="1134"/>
        </w:tabs>
        <w:ind w:left="709"/>
        <w:jc w:val="center"/>
        <w:rPr>
          <w:rFonts w:ascii="Arial" w:hAnsi="Arial" w:cs="Arial"/>
          <w:b/>
          <w:color w:val="000000"/>
          <w:sz w:val="22"/>
          <w:szCs w:val="22"/>
          <w:lang w:val="lt-LT"/>
        </w:rPr>
      </w:pPr>
    </w:p>
    <w:p w14:paraId="00B29A86" w14:textId="77777777" w:rsidR="00891883" w:rsidRPr="00A5486C" w:rsidRDefault="00891883" w:rsidP="000E323B">
      <w:pPr>
        <w:tabs>
          <w:tab w:val="left" w:pos="1134"/>
        </w:tabs>
        <w:ind w:left="709"/>
        <w:jc w:val="center"/>
        <w:rPr>
          <w:rFonts w:ascii="Arial" w:hAnsi="Arial" w:cs="Arial"/>
          <w:b/>
          <w:color w:val="000000"/>
          <w:sz w:val="22"/>
          <w:szCs w:val="22"/>
          <w:lang w:val="lt-LT"/>
        </w:rPr>
      </w:pPr>
    </w:p>
    <w:p w14:paraId="5EDEC7CA" w14:textId="77777777" w:rsidR="00891883" w:rsidRPr="00A5486C" w:rsidRDefault="00891883" w:rsidP="000E323B">
      <w:pPr>
        <w:tabs>
          <w:tab w:val="left" w:pos="1134"/>
        </w:tabs>
        <w:ind w:left="709"/>
        <w:jc w:val="center"/>
        <w:rPr>
          <w:rFonts w:ascii="Arial" w:hAnsi="Arial" w:cs="Arial"/>
          <w:b/>
          <w:color w:val="000000"/>
          <w:sz w:val="22"/>
          <w:szCs w:val="22"/>
          <w:lang w:val="lt-LT"/>
        </w:rPr>
      </w:pPr>
    </w:p>
    <w:p w14:paraId="41FDEA00" w14:textId="77777777" w:rsidR="004D677B" w:rsidRPr="00A5486C" w:rsidRDefault="004D677B" w:rsidP="000E323B">
      <w:pPr>
        <w:rPr>
          <w:rFonts w:ascii="Arial" w:hAnsi="Arial" w:cs="Arial"/>
          <w:b/>
          <w:sz w:val="22"/>
          <w:szCs w:val="22"/>
          <w:lang w:val="lt-LT"/>
        </w:rPr>
      </w:pPr>
      <w:bookmarkStart w:id="1" w:name="_Toc455492568"/>
      <w:r w:rsidRPr="00A5486C">
        <w:rPr>
          <w:rFonts w:ascii="Arial" w:hAnsi="Arial" w:cs="Arial"/>
          <w:b/>
          <w:sz w:val="22"/>
          <w:szCs w:val="22"/>
          <w:lang w:val="lt-LT"/>
        </w:rPr>
        <w:br w:type="page"/>
      </w:r>
    </w:p>
    <w:p w14:paraId="108E75BC" w14:textId="77777777" w:rsidR="009376F4" w:rsidRPr="00A5486C" w:rsidRDefault="009376F4" w:rsidP="008D36A0">
      <w:pPr>
        <w:pStyle w:val="Heading1"/>
        <w:numPr>
          <w:ilvl w:val="0"/>
          <w:numId w:val="1"/>
        </w:numPr>
        <w:ind w:firstLine="567"/>
        <w:jc w:val="center"/>
        <w:rPr>
          <w:rFonts w:ascii="Arial" w:hAnsi="Arial" w:cs="Arial"/>
          <w:szCs w:val="22"/>
          <w:lang w:val="lt-LT"/>
        </w:rPr>
      </w:pPr>
      <w:bookmarkStart w:id="2" w:name="_Toc455648418"/>
      <w:bookmarkStart w:id="3" w:name="_Toc173409221"/>
      <w:bookmarkStart w:id="4" w:name="_Toc420068142"/>
      <w:bookmarkEnd w:id="1"/>
      <w:r w:rsidRPr="00A5486C">
        <w:rPr>
          <w:rFonts w:ascii="Arial" w:hAnsi="Arial" w:cs="Arial"/>
          <w:szCs w:val="22"/>
          <w:lang w:val="lt-LT"/>
        </w:rPr>
        <w:lastRenderedPageBreak/>
        <w:t>BENDROJI INFORMACIJA</w:t>
      </w:r>
      <w:bookmarkEnd w:id="2"/>
      <w:bookmarkEnd w:id="3"/>
    </w:p>
    <w:tbl>
      <w:tblPr>
        <w:tblStyle w:val="TableGrid"/>
        <w:tblW w:w="0" w:type="auto"/>
        <w:tblLook w:val="04A0" w:firstRow="1" w:lastRow="0" w:firstColumn="1" w:lastColumn="0" w:noHBand="0" w:noVBand="1"/>
      </w:tblPr>
      <w:tblGrid>
        <w:gridCol w:w="3681"/>
        <w:gridCol w:w="6514"/>
      </w:tblGrid>
      <w:tr w:rsidR="000B798C" w:rsidRPr="00A5486C" w14:paraId="62E239C4" w14:textId="77777777" w:rsidTr="00C43075">
        <w:tc>
          <w:tcPr>
            <w:tcW w:w="3681" w:type="dxa"/>
            <w:shd w:val="clear" w:color="auto" w:fill="D9D9D9" w:themeFill="background1" w:themeFillShade="D9"/>
          </w:tcPr>
          <w:p w14:paraId="444772FB" w14:textId="77777777" w:rsidR="000B798C" w:rsidRPr="00A5486C" w:rsidRDefault="000B798C" w:rsidP="000B798C">
            <w:pPr>
              <w:rPr>
                <w:rFonts w:ascii="Arial" w:hAnsi="Arial" w:cs="Arial"/>
                <w:b/>
                <w:sz w:val="22"/>
                <w:szCs w:val="22"/>
                <w:lang w:val="lt-LT"/>
              </w:rPr>
            </w:pPr>
            <w:r w:rsidRPr="00A5486C">
              <w:rPr>
                <w:rFonts w:ascii="Arial" w:hAnsi="Arial" w:cs="Arial"/>
                <w:b/>
                <w:sz w:val="22"/>
                <w:szCs w:val="22"/>
                <w:lang w:val="lt-LT"/>
              </w:rPr>
              <w:t>Projekto pavadinimas</w:t>
            </w:r>
          </w:p>
        </w:tc>
        <w:tc>
          <w:tcPr>
            <w:tcW w:w="6514" w:type="dxa"/>
          </w:tcPr>
          <w:p w14:paraId="0412DE2E" w14:textId="4A7FC459" w:rsidR="000B798C" w:rsidRPr="00A5486C" w:rsidRDefault="00EB07A0" w:rsidP="00EB07A0">
            <w:pPr>
              <w:pStyle w:val="Header"/>
              <w:jc w:val="both"/>
              <w:rPr>
                <w:rFonts w:ascii="Arial" w:hAnsi="Arial" w:cs="Arial"/>
                <w:sz w:val="22"/>
                <w:szCs w:val="22"/>
                <w:lang w:val="lt-LT"/>
              </w:rPr>
            </w:pPr>
            <w:r w:rsidRPr="00A5486C">
              <w:rPr>
                <w:rFonts w:ascii="Arial" w:hAnsi="Arial" w:cs="Arial"/>
                <w:noProof/>
                <w:sz w:val="22"/>
                <w:szCs w:val="22"/>
                <w:lang w:val="lt-LT"/>
              </w:rPr>
              <w:t xml:space="preserve">110/10 kV Riešės TP 110 kV skirstyklos rekonstravimas, 110 kV oro linijos Neris-VE3 atš. į Riešės TP keitimas į kabelinę liniją ir ŽTŠK įrengimas </w:t>
            </w:r>
          </w:p>
        </w:tc>
      </w:tr>
      <w:tr w:rsidR="000B798C" w:rsidRPr="00A5486C" w14:paraId="44277693" w14:textId="77777777" w:rsidTr="00C43075">
        <w:tc>
          <w:tcPr>
            <w:tcW w:w="3681" w:type="dxa"/>
            <w:shd w:val="clear" w:color="auto" w:fill="D9D9D9" w:themeFill="background1" w:themeFillShade="D9"/>
          </w:tcPr>
          <w:p w14:paraId="1BCEF0BE" w14:textId="77777777" w:rsidR="000B798C" w:rsidRPr="00A5486C" w:rsidRDefault="000B798C" w:rsidP="000B798C">
            <w:pPr>
              <w:rPr>
                <w:rFonts w:ascii="Arial" w:hAnsi="Arial" w:cs="Arial"/>
                <w:b/>
                <w:sz w:val="22"/>
                <w:szCs w:val="22"/>
                <w:lang w:val="lt-LT"/>
              </w:rPr>
            </w:pPr>
            <w:r w:rsidRPr="00A5486C">
              <w:rPr>
                <w:rFonts w:ascii="Arial" w:hAnsi="Arial" w:cs="Arial"/>
                <w:b/>
                <w:sz w:val="22"/>
                <w:szCs w:val="22"/>
                <w:lang w:val="lt-LT"/>
              </w:rPr>
              <w:t>Projekto numeris</w:t>
            </w:r>
          </w:p>
        </w:tc>
        <w:tc>
          <w:tcPr>
            <w:tcW w:w="6514" w:type="dxa"/>
          </w:tcPr>
          <w:p w14:paraId="6CF66903" w14:textId="1B29624E" w:rsidR="000B798C" w:rsidRPr="00A5486C" w:rsidRDefault="00AB20CC" w:rsidP="000B798C">
            <w:pPr>
              <w:rPr>
                <w:rFonts w:ascii="Arial" w:hAnsi="Arial" w:cs="Arial"/>
                <w:iCs/>
                <w:sz w:val="22"/>
                <w:szCs w:val="22"/>
                <w:lang w:val="lt-LT"/>
              </w:rPr>
            </w:pPr>
            <w:r w:rsidRPr="00A5486C">
              <w:rPr>
                <w:rFonts w:ascii="Arial" w:hAnsi="Arial" w:cs="Arial"/>
                <w:sz w:val="22"/>
                <w:szCs w:val="22"/>
                <w:lang w:val="lt-LT"/>
              </w:rPr>
              <w:t>PPRV23227</w:t>
            </w:r>
            <w:r w:rsidR="00EB07A0" w:rsidRPr="00A5486C">
              <w:rPr>
                <w:rFonts w:ascii="Arial" w:hAnsi="Arial" w:cs="Arial"/>
                <w:sz w:val="22"/>
                <w:szCs w:val="22"/>
                <w:lang w:val="lt-LT"/>
              </w:rPr>
              <w:t xml:space="preserve">, PLRV24121 </w:t>
            </w:r>
          </w:p>
        </w:tc>
      </w:tr>
      <w:tr w:rsidR="000B798C" w:rsidRPr="00A5486C" w14:paraId="45E03BB6" w14:textId="77777777" w:rsidTr="00C43075">
        <w:tc>
          <w:tcPr>
            <w:tcW w:w="3681" w:type="dxa"/>
            <w:shd w:val="clear" w:color="auto" w:fill="D9D9D9" w:themeFill="background1" w:themeFillShade="D9"/>
          </w:tcPr>
          <w:p w14:paraId="38FCC131" w14:textId="77777777" w:rsidR="000B798C" w:rsidRPr="00A5486C" w:rsidRDefault="000B798C" w:rsidP="000B798C">
            <w:pPr>
              <w:rPr>
                <w:rFonts w:ascii="Arial" w:hAnsi="Arial" w:cs="Arial"/>
                <w:b/>
                <w:sz w:val="22"/>
                <w:szCs w:val="22"/>
                <w:lang w:val="lt-LT"/>
              </w:rPr>
            </w:pPr>
            <w:r w:rsidRPr="00A5486C">
              <w:rPr>
                <w:rFonts w:ascii="Arial" w:hAnsi="Arial" w:cs="Arial"/>
                <w:b/>
                <w:sz w:val="22"/>
                <w:szCs w:val="22"/>
                <w:lang w:val="lt-LT"/>
              </w:rPr>
              <w:t>Projekto rengimo etapas</w:t>
            </w:r>
          </w:p>
        </w:tc>
        <w:tc>
          <w:tcPr>
            <w:tcW w:w="6514" w:type="dxa"/>
          </w:tcPr>
          <w:p w14:paraId="538C3BD5" w14:textId="619E0970" w:rsidR="000B798C" w:rsidRPr="00A5486C" w:rsidRDefault="008D6854" w:rsidP="000B798C">
            <w:pPr>
              <w:rPr>
                <w:rFonts w:ascii="Arial" w:hAnsi="Arial" w:cs="Arial"/>
                <w:sz w:val="22"/>
                <w:szCs w:val="22"/>
                <w:lang w:val="lt-LT"/>
              </w:rPr>
            </w:pPr>
            <w:r w:rsidRPr="00A5486C">
              <w:rPr>
                <w:rFonts w:ascii="Arial" w:hAnsi="Arial" w:cs="Arial"/>
                <w:sz w:val="22"/>
                <w:szCs w:val="22"/>
                <w:lang w:val="lt-LT"/>
              </w:rPr>
              <w:t>Projektavimas (statybą leidžiančio dokumento gavimas) ir rangos darbai (statybos užbaigimo akto gavimas)</w:t>
            </w:r>
          </w:p>
        </w:tc>
      </w:tr>
      <w:tr w:rsidR="000B798C" w:rsidRPr="00A5486C" w14:paraId="7E58B128" w14:textId="77777777" w:rsidTr="00C43075">
        <w:tc>
          <w:tcPr>
            <w:tcW w:w="3681" w:type="dxa"/>
            <w:shd w:val="clear" w:color="auto" w:fill="D9D9D9" w:themeFill="background1" w:themeFillShade="D9"/>
          </w:tcPr>
          <w:p w14:paraId="5B359951" w14:textId="77777777" w:rsidR="000B798C" w:rsidRPr="00A5486C" w:rsidRDefault="000B798C" w:rsidP="000B798C">
            <w:pPr>
              <w:rPr>
                <w:rFonts w:ascii="Arial" w:hAnsi="Arial" w:cs="Arial"/>
                <w:b/>
                <w:sz w:val="22"/>
                <w:szCs w:val="22"/>
                <w:lang w:val="lt-LT"/>
              </w:rPr>
            </w:pPr>
            <w:r w:rsidRPr="00A5486C">
              <w:rPr>
                <w:rFonts w:ascii="Arial" w:hAnsi="Arial" w:cs="Arial"/>
                <w:b/>
                <w:sz w:val="22"/>
                <w:szCs w:val="22"/>
                <w:lang w:val="lt-LT"/>
              </w:rPr>
              <w:t>Projekto vadovas</w:t>
            </w:r>
          </w:p>
        </w:tc>
        <w:tc>
          <w:tcPr>
            <w:tcW w:w="6514" w:type="dxa"/>
          </w:tcPr>
          <w:p w14:paraId="32478F7E" w14:textId="4D00689C" w:rsidR="000B798C" w:rsidRPr="00A5486C" w:rsidRDefault="00AB20CC" w:rsidP="000B798C">
            <w:pPr>
              <w:rPr>
                <w:rFonts w:ascii="Arial" w:hAnsi="Arial" w:cs="Arial"/>
                <w:sz w:val="22"/>
                <w:szCs w:val="22"/>
                <w:lang w:val="lt-LT"/>
              </w:rPr>
            </w:pPr>
            <w:r w:rsidRPr="00A5486C">
              <w:rPr>
                <w:rFonts w:ascii="Arial" w:hAnsi="Arial" w:cs="Arial"/>
                <w:sz w:val="22"/>
                <w:szCs w:val="22"/>
                <w:lang w:val="lt-LT"/>
              </w:rPr>
              <w:t>Strateginės infrastruktūros departamento Pastočių projektų skyriaus projektų vadovė</w:t>
            </w:r>
          </w:p>
        </w:tc>
      </w:tr>
      <w:tr w:rsidR="000B798C" w:rsidRPr="00A5486C" w14:paraId="4DDCF38F" w14:textId="77777777" w:rsidTr="00C43075">
        <w:tc>
          <w:tcPr>
            <w:tcW w:w="3681" w:type="dxa"/>
            <w:shd w:val="clear" w:color="auto" w:fill="D9D9D9" w:themeFill="background1" w:themeFillShade="D9"/>
          </w:tcPr>
          <w:p w14:paraId="2B914A50" w14:textId="77777777" w:rsidR="000B798C" w:rsidRPr="00A5486C" w:rsidRDefault="000B798C" w:rsidP="000B798C">
            <w:pPr>
              <w:rPr>
                <w:rFonts w:ascii="Arial" w:hAnsi="Arial" w:cs="Arial"/>
                <w:b/>
                <w:sz w:val="22"/>
                <w:szCs w:val="22"/>
                <w:lang w:val="lt-LT"/>
              </w:rPr>
            </w:pPr>
            <w:r w:rsidRPr="00A5486C">
              <w:rPr>
                <w:rFonts w:ascii="Arial" w:hAnsi="Arial" w:cs="Arial"/>
                <w:b/>
                <w:sz w:val="22"/>
                <w:szCs w:val="22"/>
                <w:lang w:val="lt-LT"/>
              </w:rPr>
              <w:t>Iniciatorius</w:t>
            </w:r>
          </w:p>
        </w:tc>
        <w:tc>
          <w:tcPr>
            <w:tcW w:w="6514" w:type="dxa"/>
          </w:tcPr>
          <w:p w14:paraId="7FDC9F6C" w14:textId="3232EAEF" w:rsidR="000B798C" w:rsidRPr="00A5486C" w:rsidRDefault="000B798C" w:rsidP="000B798C">
            <w:pPr>
              <w:rPr>
                <w:rFonts w:ascii="Arial" w:hAnsi="Arial" w:cs="Arial"/>
                <w:sz w:val="22"/>
                <w:szCs w:val="22"/>
                <w:lang w:val="lt-LT"/>
              </w:rPr>
            </w:pPr>
            <w:r w:rsidRPr="00A5486C">
              <w:rPr>
                <w:rFonts w:ascii="Arial" w:hAnsi="Arial" w:cs="Arial"/>
                <w:sz w:val="22"/>
                <w:szCs w:val="22"/>
                <w:lang w:val="lt-LT"/>
              </w:rPr>
              <w:t>Perdavimo tinklo departament</w:t>
            </w:r>
            <w:r w:rsidR="00AB20CC" w:rsidRPr="00A5486C">
              <w:rPr>
                <w:rFonts w:ascii="Arial" w:hAnsi="Arial" w:cs="Arial"/>
                <w:sz w:val="22"/>
                <w:szCs w:val="22"/>
                <w:lang w:val="lt-LT"/>
              </w:rPr>
              <w:t>o vadovas</w:t>
            </w:r>
          </w:p>
        </w:tc>
      </w:tr>
      <w:tr w:rsidR="000B798C" w:rsidRPr="00A5486C" w14:paraId="193AFE9D" w14:textId="77777777" w:rsidTr="00C43075">
        <w:tc>
          <w:tcPr>
            <w:tcW w:w="3681" w:type="dxa"/>
            <w:shd w:val="clear" w:color="auto" w:fill="D9D9D9" w:themeFill="background1" w:themeFillShade="D9"/>
          </w:tcPr>
          <w:p w14:paraId="3078A292" w14:textId="77777777" w:rsidR="000B798C" w:rsidRPr="00A5486C" w:rsidRDefault="000B798C" w:rsidP="000B798C">
            <w:pPr>
              <w:rPr>
                <w:rFonts w:ascii="Arial" w:hAnsi="Arial" w:cs="Arial"/>
                <w:b/>
                <w:sz w:val="22"/>
                <w:szCs w:val="22"/>
                <w:lang w:val="lt-LT"/>
              </w:rPr>
            </w:pPr>
            <w:r w:rsidRPr="00A5486C">
              <w:rPr>
                <w:rFonts w:ascii="Arial" w:hAnsi="Arial" w:cs="Arial"/>
                <w:b/>
                <w:sz w:val="22"/>
                <w:szCs w:val="22"/>
                <w:lang w:val="lt-LT"/>
              </w:rPr>
              <w:t>Statybos rūšis</w:t>
            </w:r>
          </w:p>
        </w:tc>
        <w:tc>
          <w:tcPr>
            <w:tcW w:w="6514" w:type="dxa"/>
          </w:tcPr>
          <w:p w14:paraId="1F018AEA" w14:textId="4B225C00" w:rsidR="000B798C" w:rsidRPr="00A5486C" w:rsidRDefault="00072C3A" w:rsidP="000B798C">
            <w:pPr>
              <w:rPr>
                <w:rFonts w:ascii="Arial" w:hAnsi="Arial" w:cs="Arial"/>
                <w:sz w:val="22"/>
                <w:szCs w:val="22"/>
                <w:lang w:val="lt-LT"/>
              </w:rPr>
            </w:pPr>
            <w:r w:rsidRPr="00A5486C">
              <w:rPr>
                <w:rFonts w:ascii="Arial" w:hAnsi="Arial" w:cs="Arial"/>
                <w:sz w:val="22"/>
                <w:szCs w:val="22"/>
                <w:lang w:val="lt-LT"/>
              </w:rPr>
              <w:t>Rekonstravimas</w:t>
            </w:r>
            <w:r w:rsidR="00273CAD" w:rsidRPr="00A5486C">
              <w:rPr>
                <w:rFonts w:ascii="Arial" w:hAnsi="Arial" w:cs="Arial"/>
                <w:sz w:val="22"/>
                <w:szCs w:val="22"/>
                <w:lang w:val="lt-LT"/>
              </w:rPr>
              <w:t>/kapitalinis remontas</w:t>
            </w:r>
          </w:p>
        </w:tc>
      </w:tr>
      <w:tr w:rsidR="000B798C" w:rsidRPr="00A5486C" w14:paraId="46957D50" w14:textId="77777777" w:rsidTr="00C43075">
        <w:tc>
          <w:tcPr>
            <w:tcW w:w="3681" w:type="dxa"/>
            <w:shd w:val="clear" w:color="auto" w:fill="D9D9D9" w:themeFill="background1" w:themeFillShade="D9"/>
          </w:tcPr>
          <w:p w14:paraId="07468B14" w14:textId="77777777" w:rsidR="000B798C" w:rsidRPr="00A5486C" w:rsidRDefault="000B798C" w:rsidP="000B798C">
            <w:pPr>
              <w:rPr>
                <w:rFonts w:ascii="Arial" w:hAnsi="Arial" w:cs="Arial"/>
                <w:b/>
                <w:sz w:val="22"/>
                <w:szCs w:val="22"/>
                <w:lang w:val="lt-LT"/>
              </w:rPr>
            </w:pPr>
            <w:r w:rsidRPr="00A5486C">
              <w:rPr>
                <w:rFonts w:ascii="Arial" w:hAnsi="Arial" w:cs="Arial"/>
                <w:b/>
                <w:sz w:val="22"/>
                <w:szCs w:val="22"/>
                <w:lang w:val="lt-LT"/>
              </w:rPr>
              <w:t>Statinių kategorija</w:t>
            </w:r>
          </w:p>
        </w:tc>
        <w:tc>
          <w:tcPr>
            <w:tcW w:w="6514" w:type="dxa"/>
          </w:tcPr>
          <w:p w14:paraId="38524107" w14:textId="2C85A60C" w:rsidR="000B798C" w:rsidRPr="00A5486C" w:rsidRDefault="000B798C" w:rsidP="000B798C">
            <w:pPr>
              <w:rPr>
                <w:rFonts w:ascii="Arial" w:hAnsi="Arial" w:cs="Arial"/>
                <w:sz w:val="22"/>
                <w:szCs w:val="22"/>
                <w:lang w:val="lt-LT"/>
              </w:rPr>
            </w:pPr>
            <w:r w:rsidRPr="00A5486C">
              <w:rPr>
                <w:rFonts w:ascii="Arial" w:hAnsi="Arial" w:cs="Arial"/>
                <w:sz w:val="22"/>
                <w:szCs w:val="22"/>
                <w:lang w:val="lt-LT"/>
              </w:rPr>
              <w:t>Ypatingas</w:t>
            </w:r>
            <w:r w:rsidR="00072C3A" w:rsidRPr="00A5486C">
              <w:rPr>
                <w:rFonts w:ascii="Arial" w:hAnsi="Arial" w:cs="Arial"/>
                <w:sz w:val="22"/>
                <w:szCs w:val="22"/>
                <w:lang w:val="lt-LT"/>
              </w:rPr>
              <w:t>is</w:t>
            </w:r>
            <w:r w:rsidRPr="00A5486C">
              <w:rPr>
                <w:rFonts w:ascii="Arial" w:hAnsi="Arial" w:cs="Arial"/>
                <w:sz w:val="22"/>
                <w:szCs w:val="22"/>
                <w:lang w:val="lt-LT"/>
              </w:rPr>
              <w:t xml:space="preserve"> statinys</w:t>
            </w:r>
          </w:p>
        </w:tc>
      </w:tr>
      <w:tr w:rsidR="000B798C" w:rsidRPr="00A5486C" w14:paraId="5C5DFC17" w14:textId="77777777" w:rsidTr="00C43075">
        <w:tc>
          <w:tcPr>
            <w:tcW w:w="3681" w:type="dxa"/>
            <w:shd w:val="clear" w:color="auto" w:fill="D9D9D9" w:themeFill="background1" w:themeFillShade="D9"/>
          </w:tcPr>
          <w:p w14:paraId="6FF542BF" w14:textId="77777777" w:rsidR="000B798C" w:rsidRPr="00A5486C" w:rsidRDefault="000B798C" w:rsidP="000B798C">
            <w:pPr>
              <w:rPr>
                <w:rFonts w:ascii="Arial" w:hAnsi="Arial" w:cs="Arial"/>
                <w:b/>
                <w:sz w:val="22"/>
                <w:szCs w:val="22"/>
                <w:lang w:val="lt-LT"/>
              </w:rPr>
            </w:pPr>
            <w:r w:rsidRPr="00A5486C">
              <w:rPr>
                <w:rFonts w:ascii="Arial" w:hAnsi="Arial" w:cs="Arial"/>
                <w:b/>
                <w:sz w:val="22"/>
                <w:szCs w:val="22"/>
                <w:lang w:val="lt-LT"/>
              </w:rPr>
              <w:t>Transformatorių pastotės adresas</w:t>
            </w:r>
          </w:p>
        </w:tc>
        <w:tc>
          <w:tcPr>
            <w:tcW w:w="6514" w:type="dxa"/>
          </w:tcPr>
          <w:p w14:paraId="2F0E8DAD" w14:textId="25F65BC5" w:rsidR="000B798C" w:rsidRPr="00A5486C" w:rsidRDefault="00773566" w:rsidP="000B798C">
            <w:pPr>
              <w:rPr>
                <w:rFonts w:ascii="Arial" w:hAnsi="Arial" w:cs="Arial"/>
                <w:sz w:val="22"/>
                <w:szCs w:val="22"/>
                <w:lang w:val="lt-LT"/>
              </w:rPr>
            </w:pPr>
            <w:r w:rsidRPr="00A5486C">
              <w:rPr>
                <w:rFonts w:ascii="Arial" w:hAnsi="Arial" w:cs="Arial"/>
                <w:sz w:val="22"/>
                <w:szCs w:val="22"/>
                <w:lang w:val="lt-LT"/>
              </w:rPr>
              <w:t xml:space="preserve">Senasis Ukmergės </w:t>
            </w:r>
            <w:proofErr w:type="spellStart"/>
            <w:r w:rsidRPr="00A5486C">
              <w:rPr>
                <w:rFonts w:ascii="Arial" w:hAnsi="Arial" w:cs="Arial"/>
                <w:sz w:val="22"/>
                <w:szCs w:val="22"/>
                <w:lang w:val="lt-LT"/>
              </w:rPr>
              <w:t>kel</w:t>
            </w:r>
            <w:proofErr w:type="spellEnd"/>
            <w:r w:rsidRPr="00A5486C">
              <w:rPr>
                <w:rFonts w:ascii="Arial" w:hAnsi="Arial" w:cs="Arial"/>
                <w:sz w:val="22"/>
                <w:szCs w:val="22"/>
                <w:lang w:val="lt-LT"/>
              </w:rPr>
              <w:t>. 187, Krizinės vs., Maišiagalos sen., Vilniaus raj.</w:t>
            </w:r>
          </w:p>
        </w:tc>
      </w:tr>
    </w:tbl>
    <w:p w14:paraId="1C9CDAD2" w14:textId="7D75144C" w:rsidR="009376F4" w:rsidRPr="00A5486C" w:rsidRDefault="00670675" w:rsidP="008D36A0">
      <w:pPr>
        <w:pStyle w:val="Heading1"/>
        <w:numPr>
          <w:ilvl w:val="0"/>
          <w:numId w:val="1"/>
        </w:numPr>
        <w:ind w:firstLine="567"/>
        <w:jc w:val="center"/>
        <w:rPr>
          <w:rFonts w:ascii="Arial" w:hAnsi="Arial" w:cs="Arial"/>
          <w:szCs w:val="22"/>
          <w:lang w:val="lt-LT"/>
        </w:rPr>
      </w:pPr>
      <w:bookmarkStart w:id="5" w:name="_Toc170290378"/>
      <w:bookmarkStart w:id="6" w:name="_Toc173409222"/>
      <w:bookmarkStart w:id="7" w:name="_Toc455648419"/>
      <w:r w:rsidRPr="00A5486C">
        <w:rPr>
          <w:rFonts w:ascii="Arial" w:hAnsi="Arial" w:cs="Arial"/>
          <w:szCs w:val="22"/>
          <w:lang w:val="lt-LT"/>
        </w:rPr>
        <w:t>PROJEKTO KOMANDOS SUDĖTIS IR ATSAKOMYBĖS RENGIANT TU</w:t>
      </w:r>
      <w:bookmarkEnd w:id="5"/>
      <w:bookmarkEnd w:id="6"/>
      <w:r w:rsidRPr="00A5486C" w:rsidDel="00D4643F">
        <w:rPr>
          <w:rFonts w:ascii="Arial" w:hAnsi="Arial" w:cs="Arial"/>
          <w:szCs w:val="22"/>
          <w:lang w:val="lt-LT"/>
        </w:rPr>
        <w:t xml:space="preserve"> </w:t>
      </w:r>
      <w:bookmarkEnd w:id="7"/>
    </w:p>
    <w:p w14:paraId="556EBB24" w14:textId="77777777" w:rsidR="00167A51" w:rsidRPr="00A5486C" w:rsidRDefault="00167A51" w:rsidP="00167A51">
      <w:pPr>
        <w:rPr>
          <w:rFonts w:ascii="Arial" w:hAnsi="Arial" w:cs="Arial"/>
          <w:sz w:val="22"/>
          <w:szCs w:val="22"/>
          <w:lang w:val="lt-LT"/>
        </w:rPr>
      </w:pPr>
    </w:p>
    <w:tbl>
      <w:tblPr>
        <w:tblStyle w:val="TableGrid"/>
        <w:tblW w:w="0" w:type="auto"/>
        <w:tblLook w:val="04A0" w:firstRow="1" w:lastRow="0" w:firstColumn="1" w:lastColumn="0" w:noHBand="0" w:noVBand="1"/>
      </w:tblPr>
      <w:tblGrid>
        <w:gridCol w:w="1989"/>
        <w:gridCol w:w="2343"/>
        <w:gridCol w:w="2609"/>
        <w:gridCol w:w="3254"/>
      </w:tblGrid>
      <w:tr w:rsidR="00167A51" w:rsidRPr="00A5486C" w14:paraId="1F51E204" w14:textId="77777777" w:rsidTr="006B4466">
        <w:tc>
          <w:tcPr>
            <w:tcW w:w="1989" w:type="dxa"/>
            <w:shd w:val="clear" w:color="auto" w:fill="D9D9D9" w:themeFill="background1" w:themeFillShade="D9"/>
          </w:tcPr>
          <w:p w14:paraId="6B1D87BC" w14:textId="77777777" w:rsidR="00167A51" w:rsidRPr="00A5486C" w:rsidRDefault="00167A51" w:rsidP="006B4466">
            <w:pPr>
              <w:rPr>
                <w:rFonts w:ascii="Arial" w:hAnsi="Arial" w:cs="Arial"/>
                <w:b/>
                <w:sz w:val="22"/>
                <w:szCs w:val="22"/>
                <w:lang w:val="lt-LT"/>
              </w:rPr>
            </w:pPr>
            <w:r w:rsidRPr="00A5486C">
              <w:rPr>
                <w:rFonts w:ascii="Arial" w:hAnsi="Arial" w:cs="Arial"/>
                <w:b/>
                <w:sz w:val="22"/>
                <w:szCs w:val="22"/>
                <w:lang w:val="lt-LT"/>
              </w:rPr>
              <w:t xml:space="preserve">TU dalis </w:t>
            </w:r>
          </w:p>
        </w:tc>
        <w:tc>
          <w:tcPr>
            <w:tcW w:w="2343" w:type="dxa"/>
            <w:shd w:val="clear" w:color="auto" w:fill="D9D9D9" w:themeFill="background1" w:themeFillShade="D9"/>
          </w:tcPr>
          <w:p w14:paraId="66ED213E" w14:textId="77777777" w:rsidR="00167A51" w:rsidRPr="00A5486C" w:rsidRDefault="00167A51" w:rsidP="006B4466">
            <w:pPr>
              <w:rPr>
                <w:rFonts w:ascii="Arial" w:hAnsi="Arial" w:cs="Arial"/>
                <w:b/>
                <w:sz w:val="22"/>
                <w:szCs w:val="22"/>
                <w:lang w:val="lt-LT"/>
              </w:rPr>
            </w:pPr>
            <w:r w:rsidRPr="00A5486C">
              <w:rPr>
                <w:rFonts w:ascii="Arial" w:hAnsi="Arial" w:cs="Arial"/>
                <w:b/>
                <w:sz w:val="22"/>
                <w:szCs w:val="22"/>
                <w:lang w:val="lt-LT"/>
              </w:rPr>
              <w:t xml:space="preserve">Atsakingas už TU dalies pildymą (vardas, pavardė, pareigos) </w:t>
            </w:r>
          </w:p>
        </w:tc>
        <w:tc>
          <w:tcPr>
            <w:tcW w:w="2609" w:type="dxa"/>
            <w:shd w:val="clear" w:color="auto" w:fill="D9D9D9" w:themeFill="background1" w:themeFillShade="D9"/>
          </w:tcPr>
          <w:p w14:paraId="322141BC" w14:textId="77777777" w:rsidR="00167A51" w:rsidRPr="00A5486C" w:rsidRDefault="00167A51" w:rsidP="006B4466">
            <w:pPr>
              <w:rPr>
                <w:rFonts w:ascii="Arial" w:hAnsi="Arial" w:cs="Arial"/>
                <w:b/>
                <w:sz w:val="22"/>
                <w:szCs w:val="22"/>
                <w:lang w:val="lt-LT"/>
              </w:rPr>
            </w:pPr>
            <w:r w:rsidRPr="00A5486C">
              <w:rPr>
                <w:rFonts w:ascii="Arial" w:hAnsi="Arial" w:cs="Arial"/>
                <w:b/>
                <w:sz w:val="22"/>
                <w:szCs w:val="22"/>
                <w:lang w:val="lt-LT"/>
              </w:rPr>
              <w:t>Dalyvaujantis TU dalies pildyme</w:t>
            </w:r>
          </w:p>
          <w:p w14:paraId="40E38697" w14:textId="77777777" w:rsidR="00167A51" w:rsidRPr="00A5486C" w:rsidRDefault="00167A51" w:rsidP="006B4466">
            <w:pPr>
              <w:rPr>
                <w:rFonts w:ascii="Arial" w:hAnsi="Arial" w:cs="Arial"/>
                <w:b/>
                <w:sz w:val="22"/>
                <w:szCs w:val="22"/>
                <w:lang w:val="lt-LT"/>
              </w:rPr>
            </w:pPr>
            <w:r w:rsidRPr="00A5486C">
              <w:rPr>
                <w:rFonts w:ascii="Arial" w:hAnsi="Arial" w:cs="Arial"/>
                <w:b/>
                <w:sz w:val="22"/>
                <w:szCs w:val="22"/>
                <w:lang w:val="lt-LT"/>
              </w:rPr>
              <w:t>(vardas, pavardė, pareigos)</w:t>
            </w:r>
          </w:p>
        </w:tc>
        <w:tc>
          <w:tcPr>
            <w:tcW w:w="3254" w:type="dxa"/>
            <w:shd w:val="clear" w:color="auto" w:fill="D9D9D9" w:themeFill="background1" w:themeFillShade="D9"/>
          </w:tcPr>
          <w:p w14:paraId="73AF18A8" w14:textId="77777777" w:rsidR="00167A51" w:rsidRPr="00A5486C" w:rsidRDefault="00167A51" w:rsidP="006B4466">
            <w:pPr>
              <w:rPr>
                <w:rFonts w:ascii="Arial" w:hAnsi="Arial" w:cs="Arial"/>
                <w:b/>
                <w:sz w:val="22"/>
                <w:szCs w:val="22"/>
                <w:lang w:val="lt-LT"/>
              </w:rPr>
            </w:pPr>
            <w:r w:rsidRPr="00A5486C">
              <w:rPr>
                <w:rFonts w:ascii="Arial" w:hAnsi="Arial" w:cs="Arial"/>
                <w:b/>
                <w:sz w:val="22"/>
                <w:szCs w:val="22"/>
                <w:lang w:val="lt-LT"/>
              </w:rPr>
              <w:t>Priežastys dėl TU numatytų nestandartinių techninių reikalavimų</w:t>
            </w:r>
            <w:r w:rsidRPr="00A5486C" w:rsidDel="00E77231">
              <w:rPr>
                <w:rFonts w:ascii="Arial" w:hAnsi="Arial" w:cs="Arial"/>
                <w:b/>
                <w:sz w:val="22"/>
                <w:szCs w:val="22"/>
                <w:lang w:val="lt-LT"/>
              </w:rPr>
              <w:t xml:space="preserve"> </w:t>
            </w:r>
          </w:p>
        </w:tc>
      </w:tr>
      <w:tr w:rsidR="000B234C" w:rsidRPr="00A5486C" w14:paraId="62200093" w14:textId="77777777" w:rsidTr="00EA7321">
        <w:tc>
          <w:tcPr>
            <w:tcW w:w="1989" w:type="dxa"/>
          </w:tcPr>
          <w:p w14:paraId="23586608" w14:textId="77777777" w:rsidR="000B234C" w:rsidRPr="00A5486C" w:rsidRDefault="000B234C" w:rsidP="000B234C">
            <w:pPr>
              <w:rPr>
                <w:rFonts w:ascii="Arial" w:hAnsi="Arial" w:cs="Arial"/>
                <w:color w:val="000000"/>
                <w:sz w:val="22"/>
                <w:szCs w:val="22"/>
                <w:lang w:val="lt-LT"/>
              </w:rPr>
            </w:pPr>
            <w:r w:rsidRPr="00A5486C">
              <w:rPr>
                <w:rFonts w:ascii="Arial" w:hAnsi="Arial" w:cs="Arial"/>
                <w:color w:val="000000"/>
                <w:sz w:val="22"/>
                <w:szCs w:val="22"/>
                <w:lang w:val="lt-LT"/>
              </w:rPr>
              <w:t>Bendrieji reikalavimai</w:t>
            </w:r>
          </w:p>
        </w:tc>
        <w:tc>
          <w:tcPr>
            <w:tcW w:w="2343" w:type="dxa"/>
          </w:tcPr>
          <w:p w14:paraId="114F0BB0" w14:textId="303D3665" w:rsidR="000B234C" w:rsidRPr="00A5486C" w:rsidRDefault="000B234C" w:rsidP="000B234C">
            <w:pPr>
              <w:rPr>
                <w:rFonts w:ascii="Arial" w:hAnsi="Arial" w:cs="Arial"/>
                <w:sz w:val="22"/>
                <w:szCs w:val="22"/>
                <w:lang w:val="lt-LT"/>
              </w:rPr>
            </w:pPr>
          </w:p>
        </w:tc>
        <w:tc>
          <w:tcPr>
            <w:tcW w:w="2609" w:type="dxa"/>
          </w:tcPr>
          <w:p w14:paraId="20801D0E" w14:textId="77777777" w:rsidR="000B234C" w:rsidRPr="00A5486C" w:rsidRDefault="000B234C" w:rsidP="000B234C">
            <w:pPr>
              <w:rPr>
                <w:rFonts w:ascii="Arial" w:hAnsi="Arial" w:cs="Arial"/>
                <w:sz w:val="22"/>
                <w:szCs w:val="22"/>
                <w:lang w:val="lt-LT"/>
              </w:rPr>
            </w:pPr>
          </w:p>
        </w:tc>
        <w:tc>
          <w:tcPr>
            <w:tcW w:w="3254" w:type="dxa"/>
          </w:tcPr>
          <w:p w14:paraId="6DE76BD0" w14:textId="77777777" w:rsidR="000B234C" w:rsidRPr="00A5486C" w:rsidRDefault="000B234C" w:rsidP="000B234C">
            <w:pPr>
              <w:rPr>
                <w:rFonts w:ascii="Arial" w:hAnsi="Arial" w:cs="Arial"/>
                <w:sz w:val="22"/>
                <w:szCs w:val="22"/>
                <w:lang w:val="lt-LT"/>
              </w:rPr>
            </w:pPr>
          </w:p>
        </w:tc>
      </w:tr>
      <w:tr w:rsidR="000B234C" w:rsidRPr="00A5486C" w14:paraId="642AF4C3" w14:textId="77777777" w:rsidTr="00EA7321">
        <w:tc>
          <w:tcPr>
            <w:tcW w:w="1989" w:type="dxa"/>
          </w:tcPr>
          <w:p w14:paraId="00C2E48B" w14:textId="77777777" w:rsidR="000B234C" w:rsidRPr="00A5486C" w:rsidRDefault="000B234C" w:rsidP="000B234C">
            <w:pPr>
              <w:rPr>
                <w:rFonts w:ascii="Arial" w:hAnsi="Arial" w:cs="Arial"/>
                <w:color w:val="000000"/>
                <w:sz w:val="22"/>
                <w:szCs w:val="22"/>
                <w:lang w:val="lt-LT"/>
              </w:rPr>
            </w:pPr>
            <w:r w:rsidRPr="00A5486C">
              <w:rPr>
                <w:rFonts w:ascii="Arial" w:hAnsi="Arial" w:cs="Arial"/>
                <w:color w:val="000000"/>
                <w:sz w:val="22"/>
                <w:szCs w:val="22"/>
                <w:lang w:val="lt-LT"/>
              </w:rPr>
              <w:t>Konstrukcijų dalis</w:t>
            </w:r>
          </w:p>
        </w:tc>
        <w:tc>
          <w:tcPr>
            <w:tcW w:w="2343" w:type="dxa"/>
          </w:tcPr>
          <w:p w14:paraId="4FC65381" w14:textId="375C9789" w:rsidR="000B234C" w:rsidRPr="00A5486C" w:rsidRDefault="000B234C" w:rsidP="000B234C">
            <w:pPr>
              <w:rPr>
                <w:rFonts w:ascii="Arial" w:hAnsi="Arial" w:cs="Arial"/>
                <w:sz w:val="22"/>
                <w:szCs w:val="22"/>
                <w:lang w:val="lt-LT"/>
              </w:rPr>
            </w:pPr>
          </w:p>
        </w:tc>
        <w:tc>
          <w:tcPr>
            <w:tcW w:w="2609" w:type="dxa"/>
          </w:tcPr>
          <w:p w14:paraId="067E5FBF" w14:textId="77777777" w:rsidR="000B234C" w:rsidRPr="00A5486C" w:rsidRDefault="000B234C" w:rsidP="000B234C">
            <w:pPr>
              <w:rPr>
                <w:rFonts w:ascii="Arial" w:hAnsi="Arial" w:cs="Arial"/>
                <w:color w:val="444444"/>
                <w:sz w:val="22"/>
                <w:szCs w:val="22"/>
                <w:lang w:val="lt-LT"/>
              </w:rPr>
            </w:pPr>
          </w:p>
        </w:tc>
        <w:tc>
          <w:tcPr>
            <w:tcW w:w="3254" w:type="dxa"/>
          </w:tcPr>
          <w:p w14:paraId="392BE633" w14:textId="77777777" w:rsidR="000B234C" w:rsidRPr="00A5486C" w:rsidRDefault="000B234C" w:rsidP="000B234C">
            <w:pPr>
              <w:rPr>
                <w:rFonts w:ascii="Arial" w:hAnsi="Arial" w:cs="Arial"/>
                <w:sz w:val="22"/>
                <w:szCs w:val="22"/>
                <w:lang w:val="lt-LT"/>
              </w:rPr>
            </w:pPr>
          </w:p>
        </w:tc>
      </w:tr>
      <w:tr w:rsidR="000B234C" w:rsidRPr="00A5486C" w14:paraId="728EAF4B" w14:textId="77777777" w:rsidTr="00EA7321">
        <w:tc>
          <w:tcPr>
            <w:tcW w:w="1989" w:type="dxa"/>
          </w:tcPr>
          <w:p w14:paraId="2289ECEC" w14:textId="4D5E7DE9" w:rsidR="000B234C" w:rsidRPr="00A5486C" w:rsidRDefault="000B234C" w:rsidP="000B234C">
            <w:pPr>
              <w:rPr>
                <w:rFonts w:ascii="Arial" w:hAnsi="Arial" w:cs="Arial"/>
                <w:color w:val="000000"/>
                <w:sz w:val="22"/>
                <w:szCs w:val="22"/>
                <w:lang w:val="lt-LT"/>
              </w:rPr>
            </w:pPr>
            <w:r w:rsidRPr="00A5486C">
              <w:rPr>
                <w:rFonts w:ascii="Arial" w:hAnsi="Arial" w:cs="Arial"/>
                <w:color w:val="000000"/>
                <w:sz w:val="22"/>
                <w:szCs w:val="22"/>
                <w:lang w:val="lt-LT"/>
              </w:rPr>
              <w:t>Reikalavimai teritorijai, kurioje planuojama energetikos objektų statyba / rekonstrukcija</w:t>
            </w:r>
          </w:p>
        </w:tc>
        <w:tc>
          <w:tcPr>
            <w:tcW w:w="2343" w:type="dxa"/>
          </w:tcPr>
          <w:p w14:paraId="2052D3BB" w14:textId="7DE1F838" w:rsidR="000B234C" w:rsidRPr="00A5486C" w:rsidRDefault="000B234C" w:rsidP="000B234C">
            <w:pPr>
              <w:rPr>
                <w:rFonts w:ascii="Arial" w:hAnsi="Arial" w:cs="Arial"/>
                <w:sz w:val="22"/>
                <w:szCs w:val="22"/>
                <w:lang w:val="lt-LT"/>
              </w:rPr>
            </w:pPr>
          </w:p>
        </w:tc>
        <w:tc>
          <w:tcPr>
            <w:tcW w:w="2609" w:type="dxa"/>
          </w:tcPr>
          <w:p w14:paraId="2491770A" w14:textId="77777777" w:rsidR="000B234C" w:rsidRPr="00A5486C" w:rsidRDefault="000B234C" w:rsidP="000B234C">
            <w:pPr>
              <w:rPr>
                <w:rFonts w:ascii="Arial" w:hAnsi="Arial" w:cs="Arial"/>
                <w:color w:val="444444"/>
                <w:sz w:val="22"/>
                <w:szCs w:val="22"/>
                <w:lang w:val="lt-LT"/>
              </w:rPr>
            </w:pPr>
          </w:p>
        </w:tc>
        <w:tc>
          <w:tcPr>
            <w:tcW w:w="3254" w:type="dxa"/>
          </w:tcPr>
          <w:p w14:paraId="7B9086C2" w14:textId="77777777" w:rsidR="000B234C" w:rsidRPr="00A5486C" w:rsidRDefault="000B234C" w:rsidP="000B234C">
            <w:pPr>
              <w:rPr>
                <w:rFonts w:ascii="Arial" w:hAnsi="Arial" w:cs="Arial"/>
                <w:sz w:val="22"/>
                <w:szCs w:val="22"/>
                <w:lang w:val="lt-LT"/>
              </w:rPr>
            </w:pPr>
          </w:p>
        </w:tc>
      </w:tr>
      <w:tr w:rsidR="000B234C" w:rsidRPr="00A5486C" w14:paraId="665B1C7F" w14:textId="77777777" w:rsidTr="00EA7321">
        <w:tc>
          <w:tcPr>
            <w:tcW w:w="1989" w:type="dxa"/>
          </w:tcPr>
          <w:p w14:paraId="5EFCCC8E" w14:textId="77777777" w:rsidR="000B234C" w:rsidRPr="00A5486C" w:rsidRDefault="000B234C" w:rsidP="000B234C">
            <w:pPr>
              <w:rPr>
                <w:rFonts w:ascii="Arial" w:hAnsi="Arial" w:cs="Arial"/>
                <w:color w:val="000000"/>
                <w:sz w:val="22"/>
                <w:szCs w:val="22"/>
                <w:lang w:val="lt-LT"/>
              </w:rPr>
            </w:pPr>
            <w:r w:rsidRPr="00A5486C">
              <w:rPr>
                <w:rFonts w:ascii="Arial" w:hAnsi="Arial" w:cs="Arial"/>
                <w:color w:val="000000"/>
                <w:sz w:val="22"/>
                <w:szCs w:val="22"/>
                <w:lang w:val="lt-LT"/>
              </w:rPr>
              <w:t>Elektrotechnikos dalis</w:t>
            </w:r>
          </w:p>
        </w:tc>
        <w:tc>
          <w:tcPr>
            <w:tcW w:w="2343" w:type="dxa"/>
          </w:tcPr>
          <w:p w14:paraId="23405D1F" w14:textId="60FC68D7" w:rsidR="000B234C" w:rsidRPr="00A5486C" w:rsidRDefault="000B234C" w:rsidP="000B234C">
            <w:pPr>
              <w:rPr>
                <w:rFonts w:ascii="Arial" w:hAnsi="Arial" w:cs="Arial"/>
                <w:sz w:val="22"/>
                <w:szCs w:val="22"/>
                <w:lang w:val="lt-LT"/>
              </w:rPr>
            </w:pPr>
          </w:p>
        </w:tc>
        <w:tc>
          <w:tcPr>
            <w:tcW w:w="2609" w:type="dxa"/>
          </w:tcPr>
          <w:p w14:paraId="77413990" w14:textId="77777777" w:rsidR="000B234C" w:rsidRPr="00A5486C" w:rsidRDefault="000B234C" w:rsidP="000B234C">
            <w:pPr>
              <w:rPr>
                <w:rFonts w:ascii="Arial" w:hAnsi="Arial" w:cs="Arial"/>
                <w:color w:val="444444"/>
                <w:sz w:val="22"/>
                <w:szCs w:val="22"/>
                <w:lang w:val="lt-LT"/>
              </w:rPr>
            </w:pPr>
          </w:p>
        </w:tc>
        <w:tc>
          <w:tcPr>
            <w:tcW w:w="3254" w:type="dxa"/>
          </w:tcPr>
          <w:p w14:paraId="1C4A3835" w14:textId="77777777" w:rsidR="000B234C" w:rsidRPr="00A5486C" w:rsidRDefault="000B234C" w:rsidP="000B234C">
            <w:pPr>
              <w:rPr>
                <w:rFonts w:ascii="Arial" w:hAnsi="Arial" w:cs="Arial"/>
                <w:sz w:val="22"/>
                <w:szCs w:val="22"/>
                <w:lang w:val="lt-LT"/>
              </w:rPr>
            </w:pPr>
          </w:p>
        </w:tc>
      </w:tr>
      <w:tr w:rsidR="000B234C" w:rsidRPr="00A5486C" w14:paraId="1CAA1289" w14:textId="77777777" w:rsidTr="00EA7321">
        <w:tc>
          <w:tcPr>
            <w:tcW w:w="1989" w:type="dxa"/>
          </w:tcPr>
          <w:p w14:paraId="50612CC5" w14:textId="77777777" w:rsidR="000B234C" w:rsidRPr="00A5486C" w:rsidRDefault="000B234C" w:rsidP="000B234C">
            <w:pPr>
              <w:rPr>
                <w:rFonts w:ascii="Arial" w:hAnsi="Arial" w:cs="Arial"/>
                <w:color w:val="000000"/>
                <w:sz w:val="22"/>
                <w:szCs w:val="22"/>
                <w:lang w:val="lt-LT"/>
              </w:rPr>
            </w:pPr>
            <w:r w:rsidRPr="00A5486C">
              <w:rPr>
                <w:rFonts w:ascii="Arial" w:hAnsi="Arial" w:cs="Arial"/>
                <w:color w:val="000000"/>
                <w:sz w:val="22"/>
                <w:szCs w:val="22"/>
                <w:lang w:val="lt-LT"/>
              </w:rPr>
              <w:t>Elektros perdavimo linijų dalis</w:t>
            </w:r>
          </w:p>
        </w:tc>
        <w:tc>
          <w:tcPr>
            <w:tcW w:w="2343" w:type="dxa"/>
          </w:tcPr>
          <w:p w14:paraId="3AFF6C57" w14:textId="4E4EDA8B" w:rsidR="000B234C" w:rsidRPr="00A5486C" w:rsidRDefault="000B234C" w:rsidP="000B234C">
            <w:pPr>
              <w:rPr>
                <w:rFonts w:ascii="Arial" w:hAnsi="Arial" w:cs="Arial"/>
                <w:sz w:val="22"/>
                <w:szCs w:val="22"/>
                <w:lang w:val="lt-LT"/>
              </w:rPr>
            </w:pPr>
          </w:p>
        </w:tc>
        <w:tc>
          <w:tcPr>
            <w:tcW w:w="2609" w:type="dxa"/>
          </w:tcPr>
          <w:p w14:paraId="73EC1939" w14:textId="77777777" w:rsidR="000B234C" w:rsidRPr="00A5486C" w:rsidRDefault="000B234C" w:rsidP="000B234C">
            <w:pPr>
              <w:rPr>
                <w:rFonts w:ascii="Arial" w:hAnsi="Arial" w:cs="Arial"/>
                <w:color w:val="444444"/>
                <w:sz w:val="22"/>
                <w:szCs w:val="22"/>
                <w:lang w:val="lt-LT"/>
              </w:rPr>
            </w:pPr>
          </w:p>
        </w:tc>
        <w:tc>
          <w:tcPr>
            <w:tcW w:w="3254" w:type="dxa"/>
          </w:tcPr>
          <w:p w14:paraId="439094D2" w14:textId="77777777" w:rsidR="000B234C" w:rsidRPr="00A5486C" w:rsidRDefault="000B234C" w:rsidP="000B234C">
            <w:pPr>
              <w:rPr>
                <w:rFonts w:ascii="Arial" w:hAnsi="Arial" w:cs="Arial"/>
                <w:sz w:val="22"/>
                <w:szCs w:val="22"/>
                <w:lang w:val="lt-LT"/>
              </w:rPr>
            </w:pPr>
          </w:p>
        </w:tc>
      </w:tr>
      <w:tr w:rsidR="000B234C" w:rsidRPr="00A5486C" w14:paraId="2754221F" w14:textId="77777777" w:rsidTr="00EA7321">
        <w:tc>
          <w:tcPr>
            <w:tcW w:w="1989" w:type="dxa"/>
          </w:tcPr>
          <w:p w14:paraId="4395C7DE" w14:textId="77777777" w:rsidR="000B234C" w:rsidRPr="00A5486C" w:rsidRDefault="000B234C" w:rsidP="000B234C">
            <w:pPr>
              <w:rPr>
                <w:rFonts w:ascii="Arial" w:hAnsi="Arial" w:cs="Arial"/>
                <w:color w:val="000000"/>
                <w:sz w:val="22"/>
                <w:szCs w:val="22"/>
                <w:lang w:val="lt-LT"/>
              </w:rPr>
            </w:pPr>
            <w:r w:rsidRPr="00A5486C">
              <w:rPr>
                <w:rFonts w:ascii="Arial" w:hAnsi="Arial" w:cs="Arial"/>
                <w:color w:val="000000"/>
                <w:sz w:val="22"/>
                <w:szCs w:val="22"/>
                <w:lang w:val="lt-LT"/>
              </w:rPr>
              <w:t>Relinės apsaugos ir automatikos dalis</w:t>
            </w:r>
          </w:p>
        </w:tc>
        <w:tc>
          <w:tcPr>
            <w:tcW w:w="2343" w:type="dxa"/>
          </w:tcPr>
          <w:p w14:paraId="64216F08" w14:textId="4222E98D" w:rsidR="000B234C" w:rsidRPr="00A5486C" w:rsidRDefault="000B234C" w:rsidP="000B234C">
            <w:pPr>
              <w:rPr>
                <w:rFonts w:ascii="Arial" w:hAnsi="Arial" w:cs="Arial"/>
                <w:sz w:val="22"/>
                <w:szCs w:val="22"/>
                <w:lang w:val="lt-LT"/>
              </w:rPr>
            </w:pPr>
          </w:p>
        </w:tc>
        <w:tc>
          <w:tcPr>
            <w:tcW w:w="2609" w:type="dxa"/>
          </w:tcPr>
          <w:p w14:paraId="71AD6882" w14:textId="77777777" w:rsidR="000B234C" w:rsidRPr="00A5486C" w:rsidRDefault="000B234C" w:rsidP="000B234C">
            <w:pPr>
              <w:rPr>
                <w:rFonts w:ascii="Arial" w:hAnsi="Arial" w:cs="Arial"/>
                <w:color w:val="444444"/>
                <w:sz w:val="22"/>
                <w:szCs w:val="22"/>
                <w:lang w:val="lt-LT"/>
              </w:rPr>
            </w:pPr>
          </w:p>
        </w:tc>
        <w:tc>
          <w:tcPr>
            <w:tcW w:w="3254" w:type="dxa"/>
          </w:tcPr>
          <w:p w14:paraId="248F44EE" w14:textId="77777777" w:rsidR="000B234C" w:rsidRPr="00A5486C" w:rsidRDefault="000B234C" w:rsidP="000B234C">
            <w:pPr>
              <w:rPr>
                <w:rFonts w:ascii="Arial" w:hAnsi="Arial" w:cs="Arial"/>
                <w:sz w:val="22"/>
                <w:szCs w:val="22"/>
                <w:lang w:val="lt-LT"/>
              </w:rPr>
            </w:pPr>
          </w:p>
        </w:tc>
      </w:tr>
      <w:tr w:rsidR="000B234C" w:rsidRPr="00A5486C" w14:paraId="3AC543FC" w14:textId="77777777" w:rsidTr="00EA7321">
        <w:tc>
          <w:tcPr>
            <w:tcW w:w="1989" w:type="dxa"/>
          </w:tcPr>
          <w:p w14:paraId="61ADD9EC" w14:textId="77777777" w:rsidR="000B234C" w:rsidRPr="00A5486C" w:rsidRDefault="000B234C" w:rsidP="000B234C">
            <w:pPr>
              <w:rPr>
                <w:rFonts w:ascii="Arial" w:hAnsi="Arial" w:cs="Arial"/>
                <w:color w:val="000000"/>
                <w:sz w:val="22"/>
                <w:szCs w:val="22"/>
                <w:lang w:val="lt-LT"/>
              </w:rPr>
            </w:pPr>
            <w:r w:rsidRPr="00A5486C">
              <w:rPr>
                <w:rFonts w:ascii="Arial" w:hAnsi="Arial" w:cs="Arial"/>
                <w:color w:val="000000"/>
                <w:sz w:val="22"/>
                <w:szCs w:val="22"/>
                <w:lang w:val="lt-LT"/>
              </w:rPr>
              <w:t>Procesų valdymo ir automatizacijos dalis</w:t>
            </w:r>
          </w:p>
        </w:tc>
        <w:tc>
          <w:tcPr>
            <w:tcW w:w="2343" w:type="dxa"/>
          </w:tcPr>
          <w:p w14:paraId="658E2AB1" w14:textId="5066A502" w:rsidR="000B234C" w:rsidRPr="00A5486C" w:rsidRDefault="000B234C" w:rsidP="000B234C">
            <w:pPr>
              <w:rPr>
                <w:rFonts w:ascii="Arial" w:hAnsi="Arial" w:cs="Arial"/>
                <w:sz w:val="22"/>
                <w:szCs w:val="22"/>
                <w:lang w:val="lt-LT"/>
              </w:rPr>
            </w:pPr>
          </w:p>
        </w:tc>
        <w:tc>
          <w:tcPr>
            <w:tcW w:w="2609" w:type="dxa"/>
          </w:tcPr>
          <w:p w14:paraId="1A08C116" w14:textId="6D41E64F" w:rsidR="000B234C" w:rsidRPr="00A5486C" w:rsidRDefault="000B234C" w:rsidP="000B234C">
            <w:pPr>
              <w:rPr>
                <w:rFonts w:ascii="Arial" w:hAnsi="Arial" w:cs="Arial"/>
                <w:color w:val="444444"/>
                <w:sz w:val="22"/>
                <w:szCs w:val="22"/>
                <w:lang w:val="lt-LT"/>
              </w:rPr>
            </w:pPr>
          </w:p>
        </w:tc>
        <w:tc>
          <w:tcPr>
            <w:tcW w:w="3254" w:type="dxa"/>
          </w:tcPr>
          <w:p w14:paraId="5CE43B56" w14:textId="77777777" w:rsidR="000B234C" w:rsidRPr="00A5486C" w:rsidRDefault="000B234C" w:rsidP="000B234C">
            <w:pPr>
              <w:rPr>
                <w:rFonts w:ascii="Arial" w:hAnsi="Arial" w:cs="Arial"/>
                <w:sz w:val="22"/>
                <w:szCs w:val="22"/>
                <w:lang w:val="lt-LT"/>
              </w:rPr>
            </w:pPr>
          </w:p>
        </w:tc>
      </w:tr>
      <w:tr w:rsidR="000B234C" w:rsidRPr="00A5486C" w14:paraId="14F88FC1" w14:textId="77777777" w:rsidTr="00EA7321">
        <w:tc>
          <w:tcPr>
            <w:tcW w:w="1989" w:type="dxa"/>
          </w:tcPr>
          <w:p w14:paraId="3CCDEA0C" w14:textId="77777777" w:rsidR="000B234C" w:rsidRPr="00A5486C" w:rsidRDefault="000B234C" w:rsidP="000B234C">
            <w:pPr>
              <w:rPr>
                <w:rFonts w:ascii="Arial" w:hAnsi="Arial" w:cs="Arial"/>
                <w:color w:val="000000"/>
                <w:sz w:val="22"/>
                <w:szCs w:val="22"/>
                <w:lang w:val="lt-LT"/>
              </w:rPr>
            </w:pPr>
            <w:r w:rsidRPr="00A5486C">
              <w:rPr>
                <w:rFonts w:ascii="Arial" w:hAnsi="Arial" w:cs="Arial"/>
                <w:color w:val="000000"/>
                <w:sz w:val="22"/>
                <w:szCs w:val="22"/>
                <w:lang w:val="lt-LT"/>
              </w:rPr>
              <w:t>Teleinformacijos surinkimo ir perdavimo dalis</w:t>
            </w:r>
          </w:p>
        </w:tc>
        <w:tc>
          <w:tcPr>
            <w:tcW w:w="2343" w:type="dxa"/>
          </w:tcPr>
          <w:p w14:paraId="42989D7C" w14:textId="2F2723A5" w:rsidR="000B234C" w:rsidRPr="00A5486C" w:rsidRDefault="000B234C" w:rsidP="000B234C">
            <w:pPr>
              <w:rPr>
                <w:rFonts w:ascii="Arial" w:hAnsi="Arial" w:cs="Arial"/>
                <w:sz w:val="22"/>
                <w:szCs w:val="22"/>
                <w:lang w:val="lt-LT"/>
              </w:rPr>
            </w:pPr>
          </w:p>
        </w:tc>
        <w:tc>
          <w:tcPr>
            <w:tcW w:w="2609" w:type="dxa"/>
          </w:tcPr>
          <w:p w14:paraId="73DE70B1" w14:textId="77777777" w:rsidR="000B234C" w:rsidRPr="00A5486C" w:rsidRDefault="000B234C" w:rsidP="000B234C">
            <w:pPr>
              <w:rPr>
                <w:rFonts w:ascii="Arial" w:hAnsi="Arial" w:cs="Arial"/>
                <w:color w:val="444444"/>
                <w:sz w:val="22"/>
                <w:szCs w:val="22"/>
                <w:lang w:val="lt-LT"/>
              </w:rPr>
            </w:pPr>
          </w:p>
        </w:tc>
        <w:tc>
          <w:tcPr>
            <w:tcW w:w="3254" w:type="dxa"/>
          </w:tcPr>
          <w:p w14:paraId="37961D8E" w14:textId="77777777" w:rsidR="000B234C" w:rsidRPr="00A5486C" w:rsidRDefault="000B234C" w:rsidP="000B234C">
            <w:pPr>
              <w:rPr>
                <w:rFonts w:ascii="Arial" w:hAnsi="Arial" w:cs="Arial"/>
                <w:sz w:val="22"/>
                <w:szCs w:val="22"/>
                <w:lang w:val="lt-LT"/>
              </w:rPr>
            </w:pPr>
          </w:p>
        </w:tc>
      </w:tr>
      <w:tr w:rsidR="000B234C" w:rsidRPr="00A5486C" w14:paraId="399ABD3A" w14:textId="77777777" w:rsidTr="00EA7321">
        <w:tc>
          <w:tcPr>
            <w:tcW w:w="1989" w:type="dxa"/>
          </w:tcPr>
          <w:p w14:paraId="1EAF9750" w14:textId="77777777" w:rsidR="000B234C" w:rsidRPr="00A5486C" w:rsidRDefault="000B234C" w:rsidP="000B234C">
            <w:pPr>
              <w:rPr>
                <w:rFonts w:ascii="Arial" w:hAnsi="Arial" w:cs="Arial"/>
                <w:color w:val="000000"/>
                <w:sz w:val="22"/>
                <w:szCs w:val="22"/>
                <w:lang w:val="lt-LT"/>
              </w:rPr>
            </w:pPr>
            <w:r w:rsidRPr="00A5486C">
              <w:rPr>
                <w:rFonts w:ascii="Arial" w:hAnsi="Arial" w:cs="Arial"/>
                <w:color w:val="000000"/>
                <w:sz w:val="22"/>
                <w:szCs w:val="22"/>
                <w:lang w:val="lt-LT"/>
              </w:rPr>
              <w:t>Elektroninių ryšių (telekomunikacijų) dalis</w:t>
            </w:r>
          </w:p>
        </w:tc>
        <w:tc>
          <w:tcPr>
            <w:tcW w:w="2343" w:type="dxa"/>
          </w:tcPr>
          <w:p w14:paraId="514C9461" w14:textId="52620A21" w:rsidR="000B234C" w:rsidRPr="00A5486C" w:rsidRDefault="000B234C" w:rsidP="000B234C">
            <w:pPr>
              <w:rPr>
                <w:rFonts w:ascii="Arial" w:hAnsi="Arial" w:cs="Arial"/>
                <w:sz w:val="22"/>
                <w:szCs w:val="22"/>
                <w:lang w:val="lt-LT"/>
              </w:rPr>
            </w:pPr>
          </w:p>
        </w:tc>
        <w:tc>
          <w:tcPr>
            <w:tcW w:w="2609" w:type="dxa"/>
          </w:tcPr>
          <w:p w14:paraId="01E52F8C" w14:textId="77777777" w:rsidR="000B234C" w:rsidRPr="00A5486C" w:rsidRDefault="000B234C" w:rsidP="000B234C">
            <w:pPr>
              <w:rPr>
                <w:rFonts w:ascii="Arial" w:hAnsi="Arial" w:cs="Arial"/>
                <w:color w:val="444444"/>
                <w:sz w:val="22"/>
                <w:szCs w:val="22"/>
                <w:lang w:val="lt-LT"/>
              </w:rPr>
            </w:pPr>
          </w:p>
        </w:tc>
        <w:tc>
          <w:tcPr>
            <w:tcW w:w="3254" w:type="dxa"/>
          </w:tcPr>
          <w:p w14:paraId="505DCD53" w14:textId="77777777" w:rsidR="000B234C" w:rsidRPr="00A5486C" w:rsidRDefault="000B234C" w:rsidP="000B234C">
            <w:pPr>
              <w:rPr>
                <w:rFonts w:ascii="Arial" w:hAnsi="Arial" w:cs="Arial"/>
                <w:sz w:val="22"/>
                <w:szCs w:val="22"/>
                <w:lang w:val="lt-LT"/>
              </w:rPr>
            </w:pPr>
          </w:p>
        </w:tc>
      </w:tr>
      <w:tr w:rsidR="000B234C" w:rsidRPr="00A5486C" w14:paraId="0DC10FD0" w14:textId="77777777" w:rsidTr="00EA7321">
        <w:tc>
          <w:tcPr>
            <w:tcW w:w="1989" w:type="dxa"/>
          </w:tcPr>
          <w:p w14:paraId="005A1CE9" w14:textId="77777777" w:rsidR="000B234C" w:rsidRPr="00A5486C" w:rsidRDefault="000B234C" w:rsidP="000B234C">
            <w:pPr>
              <w:rPr>
                <w:rFonts w:ascii="Arial" w:hAnsi="Arial" w:cs="Arial"/>
                <w:color w:val="000000"/>
                <w:sz w:val="22"/>
                <w:szCs w:val="22"/>
                <w:lang w:val="lt-LT"/>
              </w:rPr>
            </w:pPr>
            <w:r w:rsidRPr="00A5486C">
              <w:rPr>
                <w:rFonts w:ascii="Arial" w:hAnsi="Arial" w:cs="Arial"/>
                <w:color w:val="000000"/>
                <w:sz w:val="22"/>
                <w:szCs w:val="22"/>
                <w:lang w:val="lt-LT"/>
              </w:rPr>
              <w:t>Elektros energijos apskaitos ir matavimų dalis</w:t>
            </w:r>
          </w:p>
        </w:tc>
        <w:tc>
          <w:tcPr>
            <w:tcW w:w="2343" w:type="dxa"/>
          </w:tcPr>
          <w:p w14:paraId="1C13CB06" w14:textId="162B6507" w:rsidR="000B234C" w:rsidRPr="00A5486C" w:rsidRDefault="000B234C" w:rsidP="000B234C">
            <w:pPr>
              <w:rPr>
                <w:rFonts w:ascii="Arial" w:hAnsi="Arial" w:cs="Arial"/>
                <w:sz w:val="22"/>
                <w:szCs w:val="22"/>
                <w:lang w:val="lt-LT"/>
              </w:rPr>
            </w:pPr>
          </w:p>
        </w:tc>
        <w:tc>
          <w:tcPr>
            <w:tcW w:w="2609" w:type="dxa"/>
          </w:tcPr>
          <w:p w14:paraId="3E605762" w14:textId="77777777" w:rsidR="000B234C" w:rsidRPr="00A5486C" w:rsidRDefault="000B234C" w:rsidP="000B234C">
            <w:pPr>
              <w:rPr>
                <w:rFonts w:ascii="Arial" w:hAnsi="Arial" w:cs="Arial"/>
                <w:sz w:val="22"/>
                <w:szCs w:val="22"/>
                <w:lang w:val="lt-LT"/>
              </w:rPr>
            </w:pPr>
          </w:p>
        </w:tc>
        <w:tc>
          <w:tcPr>
            <w:tcW w:w="3254" w:type="dxa"/>
          </w:tcPr>
          <w:p w14:paraId="1105274B" w14:textId="77777777" w:rsidR="000B234C" w:rsidRPr="00A5486C" w:rsidRDefault="000B234C" w:rsidP="000B234C">
            <w:pPr>
              <w:rPr>
                <w:rFonts w:ascii="Arial" w:hAnsi="Arial" w:cs="Arial"/>
                <w:sz w:val="22"/>
                <w:szCs w:val="22"/>
                <w:lang w:val="lt-LT"/>
              </w:rPr>
            </w:pPr>
          </w:p>
        </w:tc>
      </w:tr>
      <w:tr w:rsidR="000B234C" w:rsidRPr="00A5486C" w14:paraId="42B9043A" w14:textId="77777777" w:rsidTr="00EA7321">
        <w:tc>
          <w:tcPr>
            <w:tcW w:w="1989" w:type="dxa"/>
          </w:tcPr>
          <w:p w14:paraId="42884E71" w14:textId="77777777" w:rsidR="000B234C" w:rsidRPr="00A5486C" w:rsidRDefault="000B234C" w:rsidP="000B234C">
            <w:pPr>
              <w:rPr>
                <w:rFonts w:ascii="Arial" w:hAnsi="Arial" w:cs="Arial"/>
                <w:color w:val="000000"/>
                <w:sz w:val="22"/>
                <w:szCs w:val="22"/>
                <w:lang w:val="lt-LT"/>
              </w:rPr>
            </w:pPr>
            <w:r w:rsidRPr="00A5486C">
              <w:rPr>
                <w:rFonts w:ascii="Arial" w:hAnsi="Arial" w:cs="Arial"/>
                <w:color w:val="000000"/>
                <w:sz w:val="22"/>
                <w:szCs w:val="22"/>
                <w:lang w:val="lt-LT"/>
              </w:rPr>
              <w:t>Apsauginės signalizacijos dalis</w:t>
            </w:r>
          </w:p>
        </w:tc>
        <w:tc>
          <w:tcPr>
            <w:tcW w:w="2343" w:type="dxa"/>
          </w:tcPr>
          <w:p w14:paraId="02362184" w14:textId="19CF6ED9" w:rsidR="000B234C" w:rsidRPr="00A5486C" w:rsidRDefault="000B234C" w:rsidP="000B234C">
            <w:pPr>
              <w:rPr>
                <w:rFonts w:ascii="Arial" w:hAnsi="Arial" w:cs="Arial"/>
                <w:sz w:val="22"/>
                <w:szCs w:val="22"/>
                <w:lang w:val="lt-LT"/>
              </w:rPr>
            </w:pPr>
          </w:p>
        </w:tc>
        <w:tc>
          <w:tcPr>
            <w:tcW w:w="2609" w:type="dxa"/>
          </w:tcPr>
          <w:p w14:paraId="71B07DF9" w14:textId="77777777" w:rsidR="000B234C" w:rsidRPr="00A5486C" w:rsidRDefault="000B234C" w:rsidP="000B234C">
            <w:pPr>
              <w:rPr>
                <w:rFonts w:ascii="Arial" w:hAnsi="Arial" w:cs="Arial"/>
                <w:sz w:val="22"/>
                <w:szCs w:val="22"/>
                <w:lang w:val="lt-LT"/>
              </w:rPr>
            </w:pPr>
          </w:p>
        </w:tc>
        <w:tc>
          <w:tcPr>
            <w:tcW w:w="3254" w:type="dxa"/>
          </w:tcPr>
          <w:p w14:paraId="1ADD9C11" w14:textId="77777777" w:rsidR="000B234C" w:rsidRPr="00A5486C" w:rsidRDefault="000B234C" w:rsidP="000B234C">
            <w:pPr>
              <w:rPr>
                <w:rFonts w:ascii="Arial" w:hAnsi="Arial" w:cs="Arial"/>
                <w:sz w:val="22"/>
                <w:szCs w:val="22"/>
                <w:lang w:val="lt-LT"/>
              </w:rPr>
            </w:pPr>
          </w:p>
        </w:tc>
      </w:tr>
      <w:tr w:rsidR="000B234C" w:rsidRPr="00A5486C" w14:paraId="45247BEC" w14:textId="77777777" w:rsidTr="00EA7321">
        <w:tc>
          <w:tcPr>
            <w:tcW w:w="1989" w:type="dxa"/>
          </w:tcPr>
          <w:p w14:paraId="4EE40CEC" w14:textId="77777777" w:rsidR="000B234C" w:rsidRPr="00A5486C" w:rsidRDefault="000B234C" w:rsidP="000B234C">
            <w:pPr>
              <w:rPr>
                <w:rFonts w:ascii="Arial" w:hAnsi="Arial" w:cs="Arial"/>
                <w:color w:val="000000"/>
                <w:sz w:val="22"/>
                <w:szCs w:val="22"/>
                <w:lang w:val="lt-LT"/>
              </w:rPr>
            </w:pPr>
            <w:r w:rsidRPr="00A5486C">
              <w:rPr>
                <w:rFonts w:ascii="Arial" w:hAnsi="Arial" w:cs="Arial"/>
                <w:color w:val="000000"/>
                <w:sz w:val="22"/>
                <w:szCs w:val="22"/>
                <w:lang w:val="lt-LT"/>
              </w:rPr>
              <w:lastRenderedPageBreak/>
              <w:t>Aplinkosaugos dalis</w:t>
            </w:r>
          </w:p>
        </w:tc>
        <w:tc>
          <w:tcPr>
            <w:tcW w:w="2343" w:type="dxa"/>
          </w:tcPr>
          <w:p w14:paraId="1DD08A23" w14:textId="52ECD8AE" w:rsidR="000B234C" w:rsidRPr="00A5486C" w:rsidRDefault="000B234C" w:rsidP="000B234C">
            <w:pPr>
              <w:rPr>
                <w:rFonts w:ascii="Arial" w:hAnsi="Arial" w:cs="Arial"/>
                <w:sz w:val="22"/>
                <w:szCs w:val="22"/>
                <w:lang w:val="lt-LT"/>
              </w:rPr>
            </w:pPr>
          </w:p>
        </w:tc>
        <w:tc>
          <w:tcPr>
            <w:tcW w:w="2609" w:type="dxa"/>
          </w:tcPr>
          <w:p w14:paraId="6450105E" w14:textId="77777777" w:rsidR="000B234C" w:rsidRPr="00A5486C" w:rsidRDefault="000B234C" w:rsidP="000B234C">
            <w:pPr>
              <w:rPr>
                <w:rFonts w:ascii="Arial" w:hAnsi="Arial" w:cs="Arial"/>
                <w:sz w:val="22"/>
                <w:szCs w:val="22"/>
                <w:lang w:val="lt-LT"/>
              </w:rPr>
            </w:pPr>
          </w:p>
        </w:tc>
        <w:tc>
          <w:tcPr>
            <w:tcW w:w="3254" w:type="dxa"/>
          </w:tcPr>
          <w:p w14:paraId="6E90D411" w14:textId="77777777" w:rsidR="000B234C" w:rsidRPr="00A5486C" w:rsidRDefault="000B234C" w:rsidP="000B234C">
            <w:pPr>
              <w:rPr>
                <w:rFonts w:ascii="Arial" w:hAnsi="Arial" w:cs="Arial"/>
                <w:sz w:val="22"/>
                <w:szCs w:val="22"/>
                <w:lang w:val="lt-LT"/>
              </w:rPr>
            </w:pPr>
          </w:p>
        </w:tc>
      </w:tr>
      <w:tr w:rsidR="000B234C" w:rsidRPr="00A5486C" w14:paraId="555F3016" w14:textId="77777777" w:rsidTr="00EA7321">
        <w:tc>
          <w:tcPr>
            <w:tcW w:w="1989" w:type="dxa"/>
          </w:tcPr>
          <w:p w14:paraId="23B2EE5E" w14:textId="77777777" w:rsidR="000B234C" w:rsidRPr="00A5486C" w:rsidRDefault="000B234C" w:rsidP="000B234C">
            <w:pPr>
              <w:rPr>
                <w:rFonts w:ascii="Arial" w:hAnsi="Arial" w:cs="Arial"/>
                <w:color w:val="000000"/>
                <w:sz w:val="22"/>
                <w:szCs w:val="22"/>
                <w:lang w:val="lt-LT"/>
              </w:rPr>
            </w:pPr>
            <w:r w:rsidRPr="00A5486C">
              <w:rPr>
                <w:rFonts w:ascii="Arial" w:hAnsi="Arial" w:cs="Arial"/>
                <w:color w:val="000000"/>
                <w:sz w:val="22"/>
                <w:szCs w:val="22"/>
                <w:lang w:val="lt-LT"/>
              </w:rPr>
              <w:t>Gaisrinės saugos, darbuotojų saugos dalis</w:t>
            </w:r>
          </w:p>
        </w:tc>
        <w:tc>
          <w:tcPr>
            <w:tcW w:w="2343" w:type="dxa"/>
          </w:tcPr>
          <w:p w14:paraId="226F59A0" w14:textId="634176E2" w:rsidR="000B234C" w:rsidRPr="00A5486C" w:rsidRDefault="000B234C" w:rsidP="000B234C">
            <w:pPr>
              <w:rPr>
                <w:rFonts w:ascii="Arial" w:hAnsi="Arial" w:cs="Arial"/>
                <w:sz w:val="22"/>
                <w:szCs w:val="22"/>
                <w:lang w:val="lt-LT"/>
              </w:rPr>
            </w:pPr>
          </w:p>
        </w:tc>
        <w:tc>
          <w:tcPr>
            <w:tcW w:w="2609" w:type="dxa"/>
          </w:tcPr>
          <w:p w14:paraId="24CE21EC" w14:textId="77777777" w:rsidR="000B234C" w:rsidRPr="00A5486C" w:rsidRDefault="000B234C" w:rsidP="000B234C">
            <w:pPr>
              <w:rPr>
                <w:rFonts w:ascii="Arial" w:hAnsi="Arial" w:cs="Arial"/>
                <w:sz w:val="22"/>
                <w:szCs w:val="22"/>
                <w:lang w:val="lt-LT"/>
              </w:rPr>
            </w:pPr>
          </w:p>
        </w:tc>
        <w:tc>
          <w:tcPr>
            <w:tcW w:w="3254" w:type="dxa"/>
          </w:tcPr>
          <w:p w14:paraId="12F82990" w14:textId="77777777" w:rsidR="000B234C" w:rsidRPr="00A5486C" w:rsidRDefault="000B234C" w:rsidP="000B234C">
            <w:pPr>
              <w:rPr>
                <w:rFonts w:ascii="Arial" w:hAnsi="Arial" w:cs="Arial"/>
                <w:sz w:val="22"/>
                <w:szCs w:val="22"/>
                <w:lang w:val="lt-LT"/>
              </w:rPr>
            </w:pPr>
          </w:p>
        </w:tc>
      </w:tr>
    </w:tbl>
    <w:p w14:paraId="3FC48D5D" w14:textId="77777777" w:rsidR="00167A51" w:rsidRPr="00A5486C" w:rsidRDefault="00167A51" w:rsidP="00167A51">
      <w:pPr>
        <w:rPr>
          <w:rFonts w:ascii="Arial" w:hAnsi="Arial" w:cs="Arial"/>
          <w:b/>
          <w:sz w:val="22"/>
          <w:szCs w:val="22"/>
          <w:lang w:val="lt-LT"/>
        </w:rPr>
      </w:pPr>
    </w:p>
    <w:p w14:paraId="00A56DDD" w14:textId="77777777" w:rsidR="00167A51" w:rsidRPr="00A5486C" w:rsidRDefault="00167A51" w:rsidP="00167A51">
      <w:pPr>
        <w:rPr>
          <w:rFonts w:ascii="Arial" w:hAnsi="Arial" w:cs="Arial"/>
          <w:sz w:val="22"/>
          <w:szCs w:val="22"/>
          <w:lang w:val="lt-LT"/>
        </w:rPr>
      </w:pPr>
    </w:p>
    <w:p w14:paraId="19596D19" w14:textId="77777777" w:rsidR="005B6958" w:rsidRPr="00A5486C" w:rsidRDefault="005B6958" w:rsidP="00152F90">
      <w:pPr>
        <w:pStyle w:val="Heading1"/>
        <w:numPr>
          <w:ilvl w:val="0"/>
          <w:numId w:val="9"/>
        </w:numPr>
        <w:spacing w:before="120" w:after="120"/>
        <w:ind w:firstLine="567"/>
        <w:jc w:val="center"/>
        <w:rPr>
          <w:rFonts w:ascii="Arial" w:hAnsi="Arial" w:cs="Arial"/>
          <w:szCs w:val="22"/>
          <w:lang w:val="lt-LT"/>
        </w:rPr>
      </w:pPr>
      <w:bookmarkStart w:id="8" w:name="_Toc456103648"/>
      <w:bookmarkStart w:id="9" w:name="_Toc173409223"/>
      <w:bookmarkStart w:id="10" w:name="_Toc419388299"/>
      <w:bookmarkStart w:id="11" w:name="_Toc420068148"/>
      <w:bookmarkEnd w:id="4"/>
      <w:r w:rsidRPr="00A5486C">
        <w:rPr>
          <w:rFonts w:ascii="Arial" w:hAnsi="Arial" w:cs="Arial"/>
          <w:szCs w:val="22"/>
          <w:lang w:val="lt-LT"/>
        </w:rPr>
        <w:t>BENDRIEJI REIKALAVIMAI</w:t>
      </w:r>
      <w:bookmarkEnd w:id="8"/>
      <w:bookmarkEnd w:id="9"/>
    </w:p>
    <w:p w14:paraId="557C76C9" w14:textId="77777777" w:rsidR="00C807BE" w:rsidRPr="00A5486C" w:rsidRDefault="00C807BE" w:rsidP="00C807BE">
      <w:pPr>
        <w:pStyle w:val="ListParagraph"/>
        <w:numPr>
          <w:ilvl w:val="0"/>
          <w:numId w:val="2"/>
        </w:numPr>
        <w:spacing w:line="276" w:lineRule="auto"/>
        <w:ind w:left="0" w:firstLine="567"/>
        <w:jc w:val="both"/>
        <w:rPr>
          <w:rFonts w:ascii="Arial" w:hAnsi="Arial" w:cs="Arial"/>
          <w:vanish/>
          <w:sz w:val="22"/>
          <w:szCs w:val="22"/>
          <w:lang w:val="lt-LT"/>
        </w:rPr>
      </w:pPr>
    </w:p>
    <w:p w14:paraId="6A5BBA75" w14:textId="77777777" w:rsidR="00C807BE" w:rsidRPr="00A5486C" w:rsidRDefault="00C807BE" w:rsidP="00C807BE">
      <w:pPr>
        <w:pStyle w:val="ListParagraph"/>
        <w:numPr>
          <w:ilvl w:val="0"/>
          <w:numId w:val="2"/>
        </w:numPr>
        <w:spacing w:line="276" w:lineRule="auto"/>
        <w:ind w:left="0" w:firstLine="567"/>
        <w:jc w:val="both"/>
        <w:rPr>
          <w:rFonts w:ascii="Arial" w:hAnsi="Arial" w:cs="Arial"/>
          <w:vanish/>
          <w:sz w:val="22"/>
          <w:szCs w:val="22"/>
          <w:lang w:val="lt-LT"/>
        </w:rPr>
      </w:pPr>
    </w:p>
    <w:p w14:paraId="7AE3A4A9" w14:textId="77777777" w:rsidR="00C807BE" w:rsidRPr="00A5486C" w:rsidRDefault="00C807BE" w:rsidP="00C807BE">
      <w:pPr>
        <w:pStyle w:val="ListParagraph"/>
        <w:numPr>
          <w:ilvl w:val="0"/>
          <w:numId w:val="2"/>
        </w:numPr>
        <w:spacing w:line="276" w:lineRule="auto"/>
        <w:ind w:left="0" w:firstLine="567"/>
        <w:jc w:val="both"/>
        <w:rPr>
          <w:rFonts w:ascii="Arial" w:hAnsi="Arial" w:cs="Arial"/>
          <w:vanish/>
          <w:sz w:val="22"/>
          <w:szCs w:val="22"/>
          <w:lang w:val="lt-LT"/>
        </w:rPr>
      </w:pPr>
    </w:p>
    <w:p w14:paraId="00C12ECF" w14:textId="05B2353E" w:rsidR="005C0F59" w:rsidRPr="00A5486C" w:rsidRDefault="005C0F59" w:rsidP="00C807BE">
      <w:pPr>
        <w:pStyle w:val="NoSpacing"/>
        <w:numPr>
          <w:ilvl w:val="1"/>
          <w:numId w:val="2"/>
        </w:numPr>
        <w:spacing w:line="276" w:lineRule="auto"/>
        <w:ind w:left="0" w:firstLine="567"/>
        <w:jc w:val="both"/>
        <w:rPr>
          <w:rFonts w:ascii="Arial" w:hAnsi="Arial" w:cs="Arial"/>
          <w:szCs w:val="22"/>
          <w:lang w:val="lt-LT"/>
        </w:rPr>
      </w:pPr>
      <w:r w:rsidRPr="00A5486C">
        <w:rPr>
          <w:rFonts w:ascii="Arial" w:hAnsi="Arial" w:cs="Arial"/>
          <w:szCs w:val="22"/>
          <w:lang w:val="lt-LT"/>
        </w:rPr>
        <w:t>Rangovas turi atlikti projektavimo ir statybos darbus pagal šioje techninėje užduotyje ir specialiosiose sutarties sąlygose numatytus Užsakovo reikalavimus.</w:t>
      </w:r>
    </w:p>
    <w:p w14:paraId="0C10DC05" w14:textId="45560A92" w:rsidR="00680E8B" w:rsidRPr="00A5486C" w:rsidRDefault="005C0F59" w:rsidP="00C807BE">
      <w:pPr>
        <w:pStyle w:val="NoSpacing"/>
        <w:numPr>
          <w:ilvl w:val="1"/>
          <w:numId w:val="2"/>
        </w:numPr>
        <w:spacing w:line="276" w:lineRule="auto"/>
        <w:ind w:left="0" w:firstLine="567"/>
        <w:jc w:val="both"/>
        <w:rPr>
          <w:rFonts w:ascii="Arial" w:hAnsi="Arial" w:cs="Arial"/>
          <w:szCs w:val="22"/>
          <w:lang w:val="lt-LT"/>
        </w:rPr>
      </w:pPr>
      <w:r w:rsidRPr="00A5486C">
        <w:rPr>
          <w:rFonts w:ascii="Arial" w:hAnsi="Arial" w:cs="Arial"/>
          <w:b/>
          <w:bCs/>
          <w:szCs w:val="22"/>
          <w:lang w:val="lt-LT"/>
        </w:rPr>
        <w:t>Projektiniai pasiūlymai ir Techninis darbo projektas</w:t>
      </w:r>
      <w:r w:rsidRPr="00A5486C">
        <w:rPr>
          <w:rFonts w:ascii="Arial" w:hAnsi="Arial" w:cs="Arial"/>
          <w:szCs w:val="22"/>
          <w:lang w:val="lt-LT"/>
        </w:rPr>
        <w:t xml:space="preserve"> </w:t>
      </w:r>
      <w:r w:rsidR="001051F9" w:rsidRPr="00A5486C">
        <w:rPr>
          <w:rFonts w:ascii="Arial" w:hAnsi="Arial" w:cs="Arial"/>
          <w:szCs w:val="22"/>
          <w:lang w:val="lt-LT"/>
        </w:rPr>
        <w:t xml:space="preserve">(toliau bendrai vadinami </w:t>
      </w:r>
      <w:r w:rsidR="003A4AED" w:rsidRPr="00A5486C">
        <w:rPr>
          <w:rFonts w:ascii="Arial" w:hAnsi="Arial" w:cs="Arial"/>
          <w:szCs w:val="22"/>
          <w:lang w:val="lt-LT"/>
        </w:rPr>
        <w:t xml:space="preserve">— </w:t>
      </w:r>
      <w:r w:rsidR="001051F9" w:rsidRPr="00A5486C">
        <w:rPr>
          <w:rFonts w:ascii="Arial" w:hAnsi="Arial" w:cs="Arial"/>
          <w:szCs w:val="22"/>
          <w:lang w:val="lt-LT"/>
        </w:rPr>
        <w:t>Projekta</w:t>
      </w:r>
      <w:r w:rsidR="003A4AED" w:rsidRPr="00A5486C">
        <w:rPr>
          <w:rFonts w:ascii="Arial" w:hAnsi="Arial" w:cs="Arial"/>
          <w:szCs w:val="22"/>
          <w:lang w:val="lt-LT"/>
        </w:rPr>
        <w:t>s</w:t>
      </w:r>
      <w:r w:rsidR="00704FD0" w:rsidRPr="00A5486C">
        <w:rPr>
          <w:rFonts w:ascii="Arial" w:hAnsi="Arial" w:cs="Arial"/>
          <w:szCs w:val="22"/>
          <w:lang w:val="lt-LT"/>
        </w:rPr>
        <w:t>/-ai</w:t>
      </w:r>
      <w:r w:rsidR="001051F9" w:rsidRPr="00A5486C">
        <w:rPr>
          <w:rFonts w:ascii="Arial" w:hAnsi="Arial" w:cs="Arial"/>
          <w:szCs w:val="22"/>
          <w:lang w:val="lt-LT"/>
        </w:rPr>
        <w:t xml:space="preserve">) </w:t>
      </w:r>
      <w:r w:rsidRPr="00A5486C">
        <w:rPr>
          <w:rFonts w:ascii="Arial" w:hAnsi="Arial" w:cs="Arial"/>
          <w:szCs w:val="22"/>
          <w:lang w:val="lt-LT"/>
        </w:rPr>
        <w:t>rengiami ir įforminami, vadovaujantis šios techninės užduoties, Statybos įstatymo, STR 1.04.04:2017 „Statinio projektavimas, projekto ekspertizė“, LST 1516:2015 „Statinio projektas. Bendrieji įforminimo reikalavimai“ reikalavimais bei kitų Lietuvos Respublikoje galiojančių, statybą ir projektavimą reglamentuojančių norminių dokumentų ir taisyklių nuostatomis, prisijungimo/techninėmis sąlygomis ir/ar specialiaisiais atitinkamų institucijų nustatytais reikalavimais</w:t>
      </w:r>
      <w:r w:rsidR="00680E8B" w:rsidRPr="00A5486C">
        <w:rPr>
          <w:rFonts w:ascii="Arial" w:hAnsi="Arial" w:cs="Arial"/>
          <w:szCs w:val="22"/>
          <w:lang w:val="lt-LT"/>
        </w:rPr>
        <w:t>.</w:t>
      </w:r>
    </w:p>
    <w:p w14:paraId="0CE42E84" w14:textId="731C0BAD" w:rsidR="005C0F59" w:rsidRPr="00A5486C" w:rsidRDefault="005C0F59" w:rsidP="002D1AAF">
      <w:pPr>
        <w:pStyle w:val="NoSpacing"/>
        <w:numPr>
          <w:ilvl w:val="1"/>
          <w:numId w:val="2"/>
        </w:numPr>
        <w:spacing w:line="276" w:lineRule="auto"/>
        <w:ind w:left="0" w:firstLine="567"/>
        <w:jc w:val="both"/>
        <w:rPr>
          <w:rFonts w:ascii="Arial" w:hAnsi="Arial" w:cs="Arial"/>
          <w:szCs w:val="22"/>
          <w:lang w:val="lt-LT"/>
        </w:rPr>
      </w:pPr>
      <w:r w:rsidRPr="00A5486C">
        <w:rPr>
          <w:rFonts w:ascii="Arial" w:hAnsi="Arial" w:cs="Arial"/>
          <w:b/>
          <w:bCs/>
          <w:szCs w:val="22"/>
          <w:lang w:val="lt-LT"/>
        </w:rPr>
        <w:t>Projektiniai pasiūlymai</w:t>
      </w:r>
      <w:r w:rsidRPr="00A5486C">
        <w:rPr>
          <w:rFonts w:ascii="Arial" w:hAnsi="Arial" w:cs="Arial"/>
          <w:szCs w:val="22"/>
          <w:lang w:val="lt-LT"/>
        </w:rPr>
        <w:t xml:space="preserve"> privalo būti parengti taip, kad jų sudėtis ir detalumas atitiktų STATYBOS TECHNINIO REGLAMENTO STR 1.04.04:2017 „STATINIO PROJEKTAVIMAS, PROJEKTO EKSPERTIZĖ“ nurodytą sudėtį ir detalumą, atitiktų  šios techninės užduoties </w:t>
      </w:r>
      <w:sdt>
        <w:sdtPr>
          <w:rPr>
            <w:rFonts w:ascii="Arial" w:hAnsi="Arial" w:cs="Arial"/>
            <w:szCs w:val="22"/>
            <w:lang w:val="lt-LT"/>
          </w:rPr>
          <w:id w:val="-869983812"/>
          <w:citation/>
        </w:sdtPr>
        <w:sdtContent>
          <w:r w:rsidRPr="00A5486C">
            <w:rPr>
              <w:rFonts w:ascii="Arial" w:hAnsi="Arial" w:cs="Arial"/>
              <w:szCs w:val="22"/>
              <w:lang w:val="lt-LT"/>
            </w:rPr>
            <w:fldChar w:fldCharType="begin"/>
          </w:r>
          <w:r w:rsidRPr="00A5486C">
            <w:rPr>
              <w:rFonts w:ascii="Arial" w:hAnsi="Arial" w:cs="Arial"/>
              <w:szCs w:val="22"/>
              <w:lang w:val="lt-LT"/>
            </w:rPr>
            <w:instrText xml:space="preserve"> CITATION Bendrieji3 \l 1063 </w:instrText>
          </w:r>
          <w:r w:rsidRPr="00A5486C">
            <w:rPr>
              <w:rFonts w:ascii="Arial" w:hAnsi="Arial" w:cs="Arial"/>
              <w:szCs w:val="22"/>
              <w:lang w:val="lt-LT"/>
            </w:rPr>
            <w:fldChar w:fldCharType="separate"/>
          </w:r>
          <w:r w:rsidR="00BE094A" w:rsidRPr="00A5486C">
            <w:rPr>
              <w:rFonts w:ascii="Arial" w:hAnsi="Arial" w:cs="Arial"/>
              <w:noProof/>
              <w:szCs w:val="22"/>
              <w:lang w:val="lt-LT"/>
            </w:rPr>
            <w:t>(1)</w:t>
          </w:r>
          <w:r w:rsidRPr="00A5486C">
            <w:rPr>
              <w:rFonts w:ascii="Arial" w:hAnsi="Arial" w:cs="Arial"/>
              <w:szCs w:val="22"/>
              <w:lang w:val="lt-LT"/>
            </w:rPr>
            <w:fldChar w:fldCharType="end"/>
          </w:r>
        </w:sdtContent>
      </w:sdt>
      <w:r w:rsidRPr="00A5486C">
        <w:rPr>
          <w:rFonts w:ascii="Arial" w:hAnsi="Arial" w:cs="Arial"/>
          <w:szCs w:val="22"/>
          <w:lang w:val="lt-LT"/>
        </w:rPr>
        <w:t xml:space="preserve"> priede keliamus papildomus reikalavimus sudėčiai ir detalumui, ir būtų pakankamas Statybą leidžiančiam dokumentui gauti. Techninėje užduotyje ir/ar jos prieduose naudojama Projektinių pasiūlymų sąvoka apibrėžta Lietuvos Respublikos statybos įstatymo 2 straipsnio 45 dalyje (toliau – Statybos įstatymas). Projektinių pasiūlymų sudėtis apibrėžta Lietuvos Respublikos aplinkos ministro  2016 m. lapkričio 7 d. įsakymo Nr. D1-738 „Dėl statybos techninio reglamento STR 1.04.04:2017 „Statinio projektavimas, projekto ekspertizė“ patvirtinimo (toliau – STR 1.04.04:2017) 8 </w:t>
      </w:r>
      <w:r w:rsidR="00CB578F" w:rsidRPr="00A5486C">
        <w:rPr>
          <w:rFonts w:ascii="Arial" w:hAnsi="Arial" w:cs="Arial"/>
          <w:szCs w:val="22"/>
          <w:lang w:val="lt-LT"/>
        </w:rPr>
        <w:t>p</w:t>
      </w:r>
      <w:r w:rsidRPr="00A5486C">
        <w:rPr>
          <w:rFonts w:ascii="Arial" w:hAnsi="Arial" w:cs="Arial"/>
          <w:szCs w:val="22"/>
          <w:lang w:val="lt-LT"/>
        </w:rPr>
        <w:t xml:space="preserve">riede ir 13 </w:t>
      </w:r>
      <w:r w:rsidR="00CB578F" w:rsidRPr="00A5486C">
        <w:rPr>
          <w:rFonts w:ascii="Arial" w:hAnsi="Arial" w:cs="Arial"/>
          <w:szCs w:val="22"/>
          <w:lang w:val="lt-LT"/>
        </w:rPr>
        <w:t>p</w:t>
      </w:r>
      <w:r w:rsidRPr="00A5486C">
        <w:rPr>
          <w:rFonts w:ascii="Arial" w:hAnsi="Arial" w:cs="Arial"/>
          <w:szCs w:val="22"/>
          <w:lang w:val="lt-LT"/>
        </w:rPr>
        <w:t>riede (suvestinės teisės aktų redakcijos nuo 2024 m. lapkričio 1 d.)</w:t>
      </w:r>
    </w:p>
    <w:p w14:paraId="127DBA01" w14:textId="34205A08" w:rsidR="00C92B9C" w:rsidRPr="00A5486C" w:rsidRDefault="001051F9" w:rsidP="00C92B9C">
      <w:pPr>
        <w:pStyle w:val="NoSpacing"/>
        <w:numPr>
          <w:ilvl w:val="1"/>
          <w:numId w:val="2"/>
        </w:numPr>
        <w:spacing w:line="276" w:lineRule="auto"/>
        <w:ind w:left="0" w:firstLine="567"/>
        <w:jc w:val="both"/>
        <w:rPr>
          <w:rFonts w:ascii="Arial" w:hAnsi="Arial" w:cs="Arial"/>
          <w:szCs w:val="22"/>
          <w:lang w:val="lt-LT"/>
        </w:rPr>
      </w:pPr>
      <w:r w:rsidRPr="00A5486C">
        <w:rPr>
          <w:rFonts w:ascii="Arial" w:hAnsi="Arial" w:cs="Arial"/>
          <w:b/>
          <w:bCs/>
          <w:szCs w:val="22"/>
          <w:lang w:val="lt-LT"/>
        </w:rPr>
        <w:t>Techninis darbo projektas</w:t>
      </w:r>
      <w:r w:rsidRPr="00A5486C">
        <w:rPr>
          <w:rFonts w:ascii="Arial" w:hAnsi="Arial" w:cs="Arial"/>
          <w:szCs w:val="22"/>
          <w:lang w:val="lt-LT"/>
        </w:rPr>
        <w:t xml:space="preserve"> privalo būti parengtas taip, kad jo sudėtis ir detalumas atitiktų ne tik STATYBOS TECHNINIO REGLAMENTO STR 1.04.04:2017 „STATINIO PROJEKTAVIMAS, PROJEKTO EKSPERTIZĖ“ nurodytą sudėtį ir detalumą, bet ir šios techninės užduoties </w:t>
      </w:r>
      <w:r w:rsidR="00635764" w:rsidRPr="00A5486C">
        <w:rPr>
          <w:rFonts w:ascii="Arial" w:hAnsi="Arial" w:cs="Arial"/>
          <w:szCs w:val="22"/>
          <w:lang w:val="lt-LT"/>
        </w:rPr>
        <w:t xml:space="preserve">(113) priede </w:t>
      </w:r>
      <w:r w:rsidRPr="00A5486C">
        <w:rPr>
          <w:rFonts w:ascii="Arial" w:hAnsi="Arial" w:cs="Arial"/>
          <w:szCs w:val="22"/>
          <w:lang w:val="lt-LT"/>
        </w:rPr>
        <w:t xml:space="preserve">keliamus papildomus reikalavimus sudėčiai ir detalumui. Techninėje užduotyje ir/ar jos prieduose naudojama </w:t>
      </w:r>
      <w:r w:rsidRPr="00A5486C">
        <w:rPr>
          <w:rFonts w:ascii="Arial" w:hAnsi="Arial" w:cs="Arial"/>
          <w:b/>
          <w:bCs/>
          <w:szCs w:val="22"/>
          <w:lang w:val="lt-LT"/>
        </w:rPr>
        <w:t>„Techninio projekto“ sąvoka ir „Darbo projekto“ sąvoka</w:t>
      </w:r>
      <w:r w:rsidRPr="00A5486C">
        <w:rPr>
          <w:rFonts w:ascii="Arial" w:hAnsi="Arial" w:cs="Arial"/>
          <w:szCs w:val="22"/>
          <w:lang w:val="lt-LT"/>
        </w:rPr>
        <w:t xml:space="preserve"> atitinka Techninėje užduotyje ir/ar jos prieduose naudojamą Techninio darbo projekto sąvoką, taip kaip ji apibrėžta Statybos įstatymo 2 straipsnio 1021  dalyje. Techninio darbo projekto sudėtis apibrėžta STR 1.04.04:2017 9 </w:t>
      </w:r>
      <w:r w:rsidR="00CB578F" w:rsidRPr="00A5486C">
        <w:rPr>
          <w:rFonts w:ascii="Arial" w:hAnsi="Arial" w:cs="Arial"/>
          <w:szCs w:val="22"/>
          <w:lang w:val="lt-LT"/>
        </w:rPr>
        <w:t>p</w:t>
      </w:r>
      <w:r w:rsidRPr="00A5486C">
        <w:rPr>
          <w:rFonts w:ascii="Arial" w:hAnsi="Arial" w:cs="Arial"/>
          <w:szCs w:val="22"/>
          <w:lang w:val="lt-LT"/>
        </w:rPr>
        <w:t>riede (suvestinės teisės aktų redakcijos nuo 2024 m. lapkričio 1 d.).</w:t>
      </w:r>
      <w:r w:rsidR="00C92B9C" w:rsidRPr="00A5486C">
        <w:rPr>
          <w:rFonts w:ascii="Arial" w:hAnsi="Arial" w:cs="Arial"/>
          <w:szCs w:val="22"/>
          <w:lang w:val="lt-LT"/>
        </w:rPr>
        <w:t xml:space="preserve"> Reikalavimai techninio darbo projekto sudėčiai pridedami (žr. </w:t>
      </w:r>
      <w:sdt>
        <w:sdtPr>
          <w:rPr>
            <w:rFonts w:ascii="Arial" w:hAnsi="Arial" w:cs="Arial"/>
            <w:szCs w:val="22"/>
            <w:lang w:val="lt-LT"/>
          </w:rPr>
          <w:id w:val="-1438897899"/>
          <w:citation/>
        </w:sdtPr>
        <w:sdtContent>
          <w:r w:rsidR="00C92B9C" w:rsidRPr="00A5486C">
            <w:rPr>
              <w:rFonts w:ascii="Arial" w:hAnsi="Arial" w:cs="Arial"/>
              <w:szCs w:val="22"/>
              <w:lang w:val="lt-LT"/>
            </w:rPr>
            <w:fldChar w:fldCharType="begin"/>
          </w:r>
          <w:r w:rsidR="00C92B9C" w:rsidRPr="00A5486C">
            <w:rPr>
              <w:rFonts w:ascii="Arial" w:hAnsi="Arial" w:cs="Arial"/>
              <w:szCs w:val="22"/>
              <w:lang w:val="lt-LT"/>
            </w:rPr>
            <w:instrText xml:space="preserve"> CITATION Bendrieji5 \l 1063 </w:instrText>
          </w:r>
          <w:r w:rsidR="00C92B9C" w:rsidRPr="00A5486C">
            <w:rPr>
              <w:rFonts w:ascii="Arial" w:hAnsi="Arial" w:cs="Arial"/>
              <w:szCs w:val="22"/>
              <w:lang w:val="lt-LT"/>
            </w:rPr>
            <w:fldChar w:fldCharType="separate"/>
          </w:r>
          <w:r w:rsidR="00BE094A" w:rsidRPr="00A5486C">
            <w:rPr>
              <w:rFonts w:ascii="Arial" w:hAnsi="Arial" w:cs="Arial"/>
              <w:noProof/>
              <w:szCs w:val="22"/>
              <w:lang w:val="lt-LT"/>
            </w:rPr>
            <w:t>(2)</w:t>
          </w:r>
          <w:r w:rsidR="00C92B9C" w:rsidRPr="00A5486C">
            <w:rPr>
              <w:rFonts w:ascii="Arial" w:hAnsi="Arial" w:cs="Arial"/>
              <w:szCs w:val="22"/>
              <w:lang w:val="lt-LT"/>
            </w:rPr>
            <w:fldChar w:fldCharType="end"/>
          </w:r>
        </w:sdtContent>
      </w:sdt>
      <w:r w:rsidR="00C92B9C" w:rsidRPr="00A5486C">
        <w:rPr>
          <w:rFonts w:ascii="Arial" w:hAnsi="Arial" w:cs="Arial"/>
          <w:szCs w:val="22"/>
          <w:lang w:val="lt-LT"/>
        </w:rPr>
        <w:t xml:space="preserve"> priedą).</w:t>
      </w:r>
    </w:p>
    <w:p w14:paraId="7C4A78E5" w14:textId="01C5A12D" w:rsidR="002D1AAF" w:rsidRPr="00A5486C" w:rsidRDefault="001051F9" w:rsidP="002D1AAF">
      <w:pPr>
        <w:pStyle w:val="NoSpacing"/>
        <w:numPr>
          <w:ilvl w:val="1"/>
          <w:numId w:val="2"/>
        </w:numPr>
        <w:spacing w:line="276" w:lineRule="auto"/>
        <w:ind w:left="0" w:firstLine="567"/>
        <w:jc w:val="both"/>
        <w:rPr>
          <w:rFonts w:ascii="Arial" w:hAnsi="Arial" w:cs="Arial"/>
          <w:szCs w:val="22"/>
          <w:lang w:val="lt-LT"/>
        </w:rPr>
      </w:pPr>
      <w:r w:rsidRPr="00A5486C">
        <w:rPr>
          <w:rFonts w:ascii="Arial" w:hAnsi="Arial" w:cs="Arial"/>
          <w:b/>
          <w:bCs/>
          <w:szCs w:val="22"/>
          <w:lang w:val="lt-LT"/>
        </w:rPr>
        <w:t>Techninio darbo projekto techninių specifikacijų lenteles</w:t>
      </w:r>
      <w:r w:rsidRPr="00A5486C">
        <w:rPr>
          <w:rFonts w:ascii="Arial" w:hAnsi="Arial" w:cs="Arial"/>
          <w:szCs w:val="22"/>
          <w:lang w:val="lt-LT"/>
        </w:rPr>
        <w:t xml:space="preserve"> būtina parengti vadovaujantis LITGRID AB (toliau — PSO) techninio projekto techninių specifikacijų sudarymui (žr.</w:t>
      </w:r>
      <w:sdt>
        <w:sdtPr>
          <w:rPr>
            <w:rFonts w:ascii="Arial" w:hAnsi="Arial" w:cs="Arial"/>
            <w:szCs w:val="22"/>
            <w:lang w:val="lt-LT"/>
          </w:rPr>
          <w:id w:val="-795293109"/>
          <w:citation/>
        </w:sdtPr>
        <w:sdtContent>
          <w:r w:rsidRPr="00A5486C">
            <w:rPr>
              <w:rFonts w:ascii="Arial" w:hAnsi="Arial" w:cs="Arial"/>
              <w:szCs w:val="22"/>
              <w:lang w:val="lt-LT"/>
            </w:rPr>
            <w:fldChar w:fldCharType="begin"/>
          </w:r>
          <w:r w:rsidRPr="00A5486C">
            <w:rPr>
              <w:rFonts w:ascii="Arial" w:hAnsi="Arial" w:cs="Arial"/>
              <w:szCs w:val="22"/>
              <w:lang w:val="lt-LT"/>
            </w:rPr>
            <w:instrText xml:space="preserve">CITATION Bendrieji1 \l 1063 </w:instrText>
          </w:r>
          <w:r w:rsidRPr="00A5486C">
            <w:rPr>
              <w:rFonts w:ascii="Arial" w:hAnsi="Arial" w:cs="Arial"/>
              <w:szCs w:val="22"/>
              <w:lang w:val="lt-LT"/>
            </w:rPr>
            <w:fldChar w:fldCharType="separate"/>
          </w:r>
          <w:r w:rsidR="00BE094A" w:rsidRPr="00A5486C">
            <w:rPr>
              <w:rFonts w:ascii="Arial" w:hAnsi="Arial" w:cs="Arial"/>
              <w:noProof/>
              <w:szCs w:val="22"/>
              <w:lang w:val="lt-LT"/>
            </w:rPr>
            <w:t xml:space="preserve"> (3)</w:t>
          </w:r>
          <w:r w:rsidRPr="00A5486C">
            <w:rPr>
              <w:rFonts w:ascii="Arial" w:hAnsi="Arial" w:cs="Arial"/>
              <w:szCs w:val="22"/>
              <w:lang w:val="lt-LT"/>
            </w:rPr>
            <w:fldChar w:fldCharType="end"/>
          </w:r>
        </w:sdtContent>
      </w:sdt>
      <w:r w:rsidRPr="00A5486C">
        <w:rPr>
          <w:rFonts w:ascii="Arial" w:hAnsi="Arial" w:cs="Arial"/>
          <w:szCs w:val="22"/>
          <w:lang w:val="lt-LT"/>
        </w:rPr>
        <w:t xml:space="preserve"> priedą) pateiktais reikalavimais</w:t>
      </w:r>
      <w:r w:rsidR="002D1AAF" w:rsidRPr="00A5486C">
        <w:rPr>
          <w:rFonts w:ascii="Arial" w:hAnsi="Arial" w:cs="Arial"/>
          <w:szCs w:val="22"/>
          <w:lang w:val="lt-LT"/>
        </w:rPr>
        <w:t>.</w:t>
      </w:r>
    </w:p>
    <w:p w14:paraId="7DD55C71" w14:textId="47468B79" w:rsidR="00680E8B" w:rsidRPr="00A5486C" w:rsidRDefault="0046688F" w:rsidP="00C807BE">
      <w:pPr>
        <w:pStyle w:val="NoSpacing"/>
        <w:numPr>
          <w:ilvl w:val="1"/>
          <w:numId w:val="2"/>
        </w:numPr>
        <w:spacing w:line="276" w:lineRule="auto"/>
        <w:ind w:left="0" w:firstLine="567"/>
        <w:jc w:val="both"/>
        <w:rPr>
          <w:rFonts w:ascii="Arial" w:hAnsi="Arial" w:cs="Arial"/>
          <w:szCs w:val="22"/>
          <w:lang w:val="lt-LT"/>
        </w:rPr>
      </w:pPr>
      <w:r w:rsidRPr="00A5486C">
        <w:rPr>
          <w:rFonts w:ascii="Arial" w:hAnsi="Arial" w:cs="Arial"/>
          <w:szCs w:val="22"/>
          <w:lang w:val="lt-LT"/>
        </w:rPr>
        <w:t>Projektiniai pasiūlymai</w:t>
      </w:r>
      <w:r w:rsidR="00680E8B" w:rsidRPr="00A5486C">
        <w:rPr>
          <w:rFonts w:ascii="Arial" w:hAnsi="Arial" w:cs="Arial"/>
          <w:szCs w:val="22"/>
          <w:lang w:val="lt-LT"/>
        </w:rPr>
        <w:t xml:space="preserve"> ir </w:t>
      </w:r>
      <w:r w:rsidRPr="00A5486C">
        <w:rPr>
          <w:rFonts w:ascii="Arial" w:hAnsi="Arial" w:cs="Arial"/>
          <w:szCs w:val="22"/>
          <w:lang w:val="lt-LT"/>
        </w:rPr>
        <w:t>techninis</w:t>
      </w:r>
      <w:r w:rsidR="00CB578F" w:rsidRPr="00A5486C">
        <w:rPr>
          <w:rFonts w:ascii="Arial" w:hAnsi="Arial" w:cs="Arial"/>
          <w:szCs w:val="22"/>
          <w:lang w:val="lt-LT"/>
        </w:rPr>
        <w:t xml:space="preserve"> </w:t>
      </w:r>
      <w:r w:rsidR="00680E8B" w:rsidRPr="00A5486C">
        <w:rPr>
          <w:rFonts w:ascii="Arial" w:hAnsi="Arial" w:cs="Arial"/>
          <w:szCs w:val="22"/>
          <w:lang w:val="lt-LT"/>
        </w:rPr>
        <w:t>darbo projekta</w:t>
      </w:r>
      <w:r w:rsidRPr="00A5486C">
        <w:rPr>
          <w:rFonts w:ascii="Arial" w:hAnsi="Arial" w:cs="Arial"/>
          <w:szCs w:val="22"/>
          <w:lang w:val="lt-LT"/>
        </w:rPr>
        <w:t>s</w:t>
      </w:r>
      <w:r w:rsidR="00680E8B" w:rsidRPr="00A5486C">
        <w:rPr>
          <w:rFonts w:ascii="Arial" w:hAnsi="Arial" w:cs="Arial"/>
          <w:szCs w:val="22"/>
          <w:lang w:val="lt-LT"/>
        </w:rPr>
        <w:t xml:space="preserve"> visais atvejais privalo būti parengti atskir</w:t>
      </w:r>
      <w:r w:rsidRPr="00A5486C">
        <w:rPr>
          <w:rFonts w:ascii="Arial" w:hAnsi="Arial" w:cs="Arial"/>
          <w:szCs w:val="22"/>
          <w:lang w:val="lt-LT"/>
        </w:rPr>
        <w:t>ai</w:t>
      </w:r>
      <w:r w:rsidR="00680E8B" w:rsidRPr="00A5486C">
        <w:rPr>
          <w:rFonts w:ascii="Arial" w:hAnsi="Arial" w:cs="Arial"/>
          <w:szCs w:val="22"/>
          <w:lang w:val="lt-LT"/>
        </w:rPr>
        <w:t>.</w:t>
      </w:r>
    </w:p>
    <w:p w14:paraId="7D4856D4" w14:textId="62F958FD" w:rsidR="00680E8B" w:rsidRPr="00A5486C" w:rsidRDefault="00680E8B" w:rsidP="00C807BE">
      <w:pPr>
        <w:pStyle w:val="NoSpacing"/>
        <w:numPr>
          <w:ilvl w:val="1"/>
          <w:numId w:val="2"/>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Rengiant </w:t>
      </w:r>
      <w:r w:rsidR="003A4AED" w:rsidRPr="00A5486C">
        <w:rPr>
          <w:rFonts w:ascii="Arial" w:hAnsi="Arial" w:cs="Arial"/>
          <w:szCs w:val="22"/>
          <w:lang w:val="lt-LT"/>
        </w:rPr>
        <w:t xml:space="preserve">Projektą </w:t>
      </w:r>
      <w:r w:rsidRPr="00A5486C">
        <w:rPr>
          <w:rFonts w:ascii="Arial" w:hAnsi="Arial" w:cs="Arial"/>
          <w:szCs w:val="22"/>
          <w:lang w:val="lt-LT"/>
        </w:rPr>
        <w:t xml:space="preserve">privaloma vadovautis standartiniais techniniais reikalavimais, pridėtais prie šios </w:t>
      </w:r>
      <w:r w:rsidR="00CB578F" w:rsidRPr="00A5486C">
        <w:rPr>
          <w:rFonts w:ascii="Arial" w:hAnsi="Arial" w:cs="Arial"/>
          <w:szCs w:val="22"/>
          <w:lang w:val="lt-LT"/>
        </w:rPr>
        <w:t xml:space="preserve">techninės </w:t>
      </w:r>
      <w:r w:rsidRPr="00A5486C">
        <w:rPr>
          <w:rFonts w:ascii="Arial" w:hAnsi="Arial" w:cs="Arial"/>
          <w:szCs w:val="22"/>
          <w:lang w:val="lt-LT"/>
        </w:rPr>
        <w:t>užduoties.</w:t>
      </w:r>
    </w:p>
    <w:p w14:paraId="5FE21982" w14:textId="5D299449" w:rsidR="000B1280" w:rsidRPr="00A5486C" w:rsidRDefault="000B1280" w:rsidP="000B1280">
      <w:pPr>
        <w:pStyle w:val="NoSpacing"/>
        <w:numPr>
          <w:ilvl w:val="1"/>
          <w:numId w:val="2"/>
        </w:numPr>
        <w:spacing w:line="276" w:lineRule="auto"/>
        <w:jc w:val="both"/>
        <w:rPr>
          <w:rFonts w:ascii="Arial" w:hAnsi="Arial" w:cs="Arial"/>
          <w:szCs w:val="22"/>
          <w:lang w:val="lt-LT"/>
        </w:rPr>
      </w:pPr>
      <w:r w:rsidRPr="00A5486C">
        <w:rPr>
          <w:rFonts w:ascii="Arial" w:hAnsi="Arial" w:cs="Arial"/>
          <w:szCs w:val="22"/>
          <w:lang w:val="lt-LT"/>
        </w:rPr>
        <w:t xml:space="preserve">Parengti tris atskirus </w:t>
      </w:r>
      <w:r w:rsidR="003A4AED" w:rsidRPr="00A5486C">
        <w:rPr>
          <w:rFonts w:ascii="Arial" w:hAnsi="Arial" w:cs="Arial"/>
          <w:szCs w:val="22"/>
          <w:lang w:val="lt-LT"/>
        </w:rPr>
        <w:t xml:space="preserve">Projektus </w:t>
      </w:r>
      <w:r w:rsidRPr="00A5486C">
        <w:rPr>
          <w:rFonts w:ascii="Arial" w:hAnsi="Arial" w:cs="Arial"/>
          <w:szCs w:val="22"/>
          <w:lang w:val="lt-LT"/>
        </w:rPr>
        <w:t>šioms dalims:</w:t>
      </w:r>
    </w:p>
    <w:p w14:paraId="7FF974ED" w14:textId="0DAFC78E" w:rsidR="000B1280" w:rsidRPr="00A5486C" w:rsidRDefault="0046688F" w:rsidP="00954D09">
      <w:pPr>
        <w:pStyle w:val="NoSpacing"/>
        <w:numPr>
          <w:ilvl w:val="2"/>
          <w:numId w:val="2"/>
        </w:numPr>
        <w:spacing w:line="276" w:lineRule="auto"/>
        <w:ind w:left="0" w:firstLine="567"/>
        <w:jc w:val="both"/>
        <w:rPr>
          <w:rFonts w:ascii="Arial" w:hAnsi="Arial" w:cs="Arial"/>
          <w:szCs w:val="22"/>
          <w:lang w:val="lt-LT"/>
        </w:rPr>
      </w:pPr>
      <w:bookmarkStart w:id="12" w:name="_Hlk188339346"/>
      <w:r w:rsidRPr="00A5486C">
        <w:rPr>
          <w:rFonts w:ascii="Arial" w:hAnsi="Arial" w:cs="Arial"/>
          <w:szCs w:val="22"/>
          <w:lang w:val="lt-LT"/>
        </w:rPr>
        <w:t xml:space="preserve">110/10 kV Riešės TP 110 kV skirstyklos </w:t>
      </w:r>
      <w:r w:rsidR="000B1280" w:rsidRPr="00A5486C">
        <w:rPr>
          <w:rFonts w:ascii="Arial" w:hAnsi="Arial" w:cs="Arial"/>
          <w:szCs w:val="22"/>
          <w:lang w:val="lt-LT"/>
        </w:rPr>
        <w:t>rekonstravimas</w:t>
      </w:r>
      <w:r w:rsidR="003A4AED" w:rsidRPr="00A5486C">
        <w:rPr>
          <w:rFonts w:ascii="Arial" w:hAnsi="Arial" w:cs="Arial"/>
          <w:szCs w:val="22"/>
          <w:lang w:val="lt-LT"/>
        </w:rPr>
        <w:t xml:space="preserve"> (į sutarties apimtį įeina šios dalies projektavimo ir rangos darbai)</w:t>
      </w:r>
      <w:r w:rsidR="000A5CE0" w:rsidRPr="00A5486C">
        <w:rPr>
          <w:rFonts w:ascii="Arial" w:hAnsi="Arial" w:cs="Arial"/>
          <w:szCs w:val="22"/>
          <w:lang w:val="lt-LT"/>
        </w:rPr>
        <w:t>;</w:t>
      </w:r>
    </w:p>
    <w:p w14:paraId="2007AD19" w14:textId="5EC59642" w:rsidR="000B1280" w:rsidRPr="00A5486C" w:rsidRDefault="0046688F" w:rsidP="00954D09">
      <w:pPr>
        <w:pStyle w:val="NoSpacing"/>
        <w:numPr>
          <w:ilvl w:val="2"/>
          <w:numId w:val="2"/>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110 kV OL Neris – VE3 I, II nuo </w:t>
      </w:r>
      <w:proofErr w:type="spellStart"/>
      <w:r w:rsidRPr="00A5486C">
        <w:rPr>
          <w:rFonts w:ascii="Arial" w:hAnsi="Arial" w:cs="Arial"/>
          <w:szCs w:val="22"/>
          <w:lang w:val="lt-LT"/>
        </w:rPr>
        <w:t>atr</w:t>
      </w:r>
      <w:proofErr w:type="spellEnd"/>
      <w:r w:rsidRPr="00A5486C">
        <w:rPr>
          <w:rFonts w:ascii="Arial" w:hAnsi="Arial" w:cs="Arial"/>
          <w:szCs w:val="22"/>
          <w:lang w:val="lt-LT"/>
        </w:rPr>
        <w:t xml:space="preserve">. Nr. 83/1 iki </w:t>
      </w:r>
      <w:proofErr w:type="spellStart"/>
      <w:r w:rsidRPr="00A5486C">
        <w:rPr>
          <w:rFonts w:ascii="Arial" w:hAnsi="Arial" w:cs="Arial"/>
          <w:szCs w:val="22"/>
          <w:lang w:val="lt-LT"/>
        </w:rPr>
        <w:t>atr</w:t>
      </w:r>
      <w:proofErr w:type="spellEnd"/>
      <w:r w:rsidRPr="00A5486C">
        <w:rPr>
          <w:rFonts w:ascii="Arial" w:hAnsi="Arial" w:cs="Arial"/>
          <w:szCs w:val="22"/>
          <w:lang w:val="lt-LT"/>
        </w:rPr>
        <w:t xml:space="preserve">. Nr. 83/5 rekonstravimas iš 110 kV OL Neris – VE3 I, II suformuojant dvi atskiras 110 kV KL Neris – Riešė ir 110 kV KL Riešė VE3 I (nuo Riešės TP iki </w:t>
      </w:r>
      <w:proofErr w:type="spellStart"/>
      <w:r w:rsidRPr="00A5486C">
        <w:rPr>
          <w:rFonts w:ascii="Arial" w:hAnsi="Arial" w:cs="Arial"/>
          <w:szCs w:val="22"/>
          <w:lang w:val="lt-LT"/>
        </w:rPr>
        <w:t>atr</w:t>
      </w:r>
      <w:proofErr w:type="spellEnd"/>
      <w:r w:rsidRPr="00A5486C">
        <w:rPr>
          <w:rFonts w:ascii="Arial" w:hAnsi="Arial" w:cs="Arial"/>
          <w:szCs w:val="22"/>
          <w:lang w:val="lt-LT"/>
        </w:rPr>
        <w:t>. Nr. 83 paklojant dvi naujas kabelines linijas</w:t>
      </w:r>
      <w:r w:rsidR="004C3A0F" w:rsidRPr="00A5486C">
        <w:rPr>
          <w:rFonts w:ascii="Arial" w:hAnsi="Arial" w:cs="Arial"/>
          <w:szCs w:val="22"/>
          <w:lang w:val="lt-LT"/>
        </w:rPr>
        <w:t>)</w:t>
      </w:r>
      <w:r w:rsidR="003A4AED" w:rsidRPr="00A5486C">
        <w:rPr>
          <w:rFonts w:ascii="Arial" w:hAnsi="Arial" w:cs="Arial"/>
          <w:szCs w:val="22"/>
          <w:lang w:val="lt-LT"/>
        </w:rPr>
        <w:t xml:space="preserve"> (į sutarties apimtį įeina šios dalies projektavimo ir rangos darbai)</w:t>
      </w:r>
      <w:r w:rsidR="004C3A0F" w:rsidRPr="00A5486C">
        <w:rPr>
          <w:rFonts w:ascii="Arial" w:hAnsi="Arial" w:cs="Arial"/>
          <w:szCs w:val="22"/>
          <w:lang w:val="lt-LT"/>
        </w:rPr>
        <w:t>;</w:t>
      </w:r>
    </w:p>
    <w:p w14:paraId="61885B71" w14:textId="3E273EC3" w:rsidR="000B1280" w:rsidRPr="00A5486C" w:rsidRDefault="0046688F" w:rsidP="00954D09">
      <w:pPr>
        <w:pStyle w:val="NoSpacing"/>
        <w:numPr>
          <w:ilvl w:val="2"/>
          <w:numId w:val="2"/>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110 kV OL Neris – VE3 I, II </w:t>
      </w:r>
      <w:r w:rsidR="000A5CE0" w:rsidRPr="00A5486C">
        <w:rPr>
          <w:rFonts w:ascii="Arial" w:hAnsi="Arial" w:cs="Arial"/>
          <w:szCs w:val="22"/>
          <w:lang w:val="lt-LT"/>
        </w:rPr>
        <w:t xml:space="preserve">pertvarkymas </w:t>
      </w:r>
      <w:r w:rsidRPr="00A5486C">
        <w:rPr>
          <w:rFonts w:ascii="Arial" w:hAnsi="Arial" w:cs="Arial"/>
          <w:szCs w:val="22"/>
          <w:lang w:val="lt-LT"/>
        </w:rPr>
        <w:t>įrengiant</w:t>
      </w:r>
      <w:r w:rsidR="000A5CE0" w:rsidRPr="00A5486C">
        <w:rPr>
          <w:rFonts w:ascii="Arial" w:hAnsi="Arial" w:cs="Arial"/>
          <w:szCs w:val="22"/>
          <w:lang w:val="lt-LT"/>
        </w:rPr>
        <w:t xml:space="preserve"> ŽTŠK</w:t>
      </w:r>
      <w:r w:rsidR="002733AA" w:rsidRPr="00A5486C">
        <w:rPr>
          <w:rFonts w:ascii="Arial" w:hAnsi="Arial" w:cs="Arial"/>
          <w:szCs w:val="22"/>
          <w:lang w:val="lt-LT"/>
        </w:rPr>
        <w:t xml:space="preserve"> nuo atramos Nr. 83 iki atramos Nr. 73 ir nuo 110 kV OL (Neris - VE3 I, Neris - VE3 II) atramos Nr. 73 iki 110 kV OL (Neris - Šeškinė, Neris - </w:t>
      </w:r>
      <w:r w:rsidR="002733AA" w:rsidRPr="00A5486C">
        <w:rPr>
          <w:rFonts w:ascii="Arial" w:hAnsi="Arial" w:cs="Arial"/>
          <w:szCs w:val="22"/>
          <w:lang w:val="lt-LT"/>
        </w:rPr>
        <w:lastRenderedPageBreak/>
        <w:t>Ąžuolynė) atramoje Nr. 70 esančios movos SN-70</w:t>
      </w:r>
      <w:r w:rsidR="003A4AED" w:rsidRPr="00A5486C">
        <w:rPr>
          <w:rFonts w:ascii="Arial" w:hAnsi="Arial" w:cs="Arial"/>
          <w:szCs w:val="22"/>
          <w:lang w:val="lt-LT"/>
        </w:rPr>
        <w:t xml:space="preserve"> (į sutarties apimtį įeina šios dalies tik projektavimo darbai, išskyrus ŽTŠK galų užvedimą atramoje Nr. 83 ir ŽTŠK įrengimą nuo 110 kV OL (Neris - VE3 I, Neris - VE3 II) atramos Nr. 73 iki 110 kV OL (Neris - Šeškinė, Neris - Ąžuolynė) atramoje Nr. 70 esančios movos SN-70)</w:t>
      </w:r>
      <w:r w:rsidR="000A5CE0" w:rsidRPr="00A5486C">
        <w:rPr>
          <w:rFonts w:ascii="Arial" w:hAnsi="Arial" w:cs="Arial"/>
          <w:szCs w:val="22"/>
          <w:lang w:val="lt-LT"/>
        </w:rPr>
        <w:t>.</w:t>
      </w:r>
      <w:r w:rsidR="004C3A0F" w:rsidRPr="00A5486C">
        <w:rPr>
          <w:rFonts w:ascii="Arial" w:hAnsi="Arial" w:cs="Arial"/>
          <w:szCs w:val="22"/>
          <w:lang w:val="lt-LT"/>
        </w:rPr>
        <w:t xml:space="preserve"> </w:t>
      </w:r>
    </w:p>
    <w:bookmarkEnd w:id="12"/>
    <w:p w14:paraId="4728E334" w14:textId="5D707D69" w:rsidR="000B1280" w:rsidRPr="00A5486C" w:rsidRDefault="00F21A57" w:rsidP="000B1280">
      <w:pPr>
        <w:pStyle w:val="NoSpacing"/>
        <w:numPr>
          <w:ilvl w:val="1"/>
          <w:numId w:val="2"/>
        </w:numPr>
        <w:spacing w:line="276" w:lineRule="auto"/>
        <w:ind w:left="0" w:firstLine="568"/>
        <w:jc w:val="both"/>
        <w:rPr>
          <w:rFonts w:ascii="Arial" w:hAnsi="Arial" w:cs="Arial"/>
          <w:szCs w:val="22"/>
          <w:lang w:val="lt-LT"/>
        </w:rPr>
      </w:pPr>
      <w:r w:rsidRPr="00A5486C">
        <w:rPr>
          <w:rFonts w:ascii="Arial" w:hAnsi="Arial" w:cs="Arial"/>
          <w:szCs w:val="22"/>
          <w:lang w:val="lt-LT"/>
        </w:rPr>
        <w:t>Projektai</w:t>
      </w:r>
      <w:r w:rsidR="000B1280" w:rsidRPr="00A5486C">
        <w:rPr>
          <w:rFonts w:ascii="Arial" w:hAnsi="Arial" w:cs="Arial"/>
          <w:szCs w:val="22"/>
          <w:lang w:val="lt-LT"/>
        </w:rPr>
        <w:t xml:space="preserve"> privalo būti parengt</w:t>
      </w:r>
      <w:r w:rsidRPr="00A5486C">
        <w:rPr>
          <w:rFonts w:ascii="Arial" w:hAnsi="Arial" w:cs="Arial"/>
          <w:szCs w:val="22"/>
          <w:lang w:val="lt-LT"/>
        </w:rPr>
        <w:t>i</w:t>
      </w:r>
      <w:r w:rsidR="000B1280" w:rsidRPr="00A5486C">
        <w:rPr>
          <w:rFonts w:ascii="Arial" w:hAnsi="Arial" w:cs="Arial"/>
          <w:szCs w:val="22"/>
          <w:lang w:val="lt-LT"/>
        </w:rPr>
        <w:t xml:space="preserve"> atsižvelgiant į jų suderinamumą tarpusavyje. Kiekvieno </w:t>
      </w:r>
      <w:r w:rsidR="0002118C" w:rsidRPr="00A5486C">
        <w:rPr>
          <w:rFonts w:ascii="Arial" w:hAnsi="Arial" w:cs="Arial"/>
          <w:szCs w:val="22"/>
          <w:lang w:val="lt-LT"/>
        </w:rPr>
        <w:t xml:space="preserve">Projekto </w:t>
      </w:r>
      <w:r w:rsidR="000B1280" w:rsidRPr="00A5486C">
        <w:rPr>
          <w:rFonts w:ascii="Arial" w:hAnsi="Arial" w:cs="Arial"/>
          <w:szCs w:val="22"/>
          <w:lang w:val="lt-LT"/>
        </w:rPr>
        <w:t xml:space="preserve">sprendiniai neturi prieštarauti kitų susietų </w:t>
      </w:r>
      <w:r w:rsidR="0002118C" w:rsidRPr="00A5486C">
        <w:rPr>
          <w:rFonts w:ascii="Arial" w:hAnsi="Arial" w:cs="Arial"/>
          <w:szCs w:val="22"/>
          <w:lang w:val="lt-LT"/>
        </w:rPr>
        <w:t xml:space="preserve">Projektų </w:t>
      </w:r>
      <w:r w:rsidR="000B1280" w:rsidRPr="00A5486C">
        <w:rPr>
          <w:rFonts w:ascii="Arial" w:hAnsi="Arial" w:cs="Arial"/>
          <w:szCs w:val="22"/>
          <w:lang w:val="lt-LT"/>
        </w:rPr>
        <w:t>sprendiniams.</w:t>
      </w:r>
    </w:p>
    <w:p w14:paraId="06A123FA" w14:textId="2D6657AC" w:rsidR="000B1280" w:rsidRPr="00A5486C" w:rsidRDefault="00F21A57" w:rsidP="000B1280">
      <w:pPr>
        <w:pStyle w:val="NoSpacing"/>
        <w:numPr>
          <w:ilvl w:val="1"/>
          <w:numId w:val="2"/>
        </w:numPr>
        <w:spacing w:line="276" w:lineRule="auto"/>
        <w:ind w:left="0" w:firstLine="568"/>
        <w:jc w:val="both"/>
        <w:rPr>
          <w:rFonts w:ascii="Arial" w:hAnsi="Arial" w:cs="Arial"/>
          <w:szCs w:val="22"/>
          <w:lang w:val="lt-LT"/>
        </w:rPr>
      </w:pPr>
      <w:r w:rsidRPr="00A5486C">
        <w:rPr>
          <w:rFonts w:ascii="Arial" w:hAnsi="Arial" w:cs="Arial"/>
          <w:szCs w:val="22"/>
          <w:lang w:val="lt-LT"/>
        </w:rPr>
        <w:t xml:space="preserve">Projektai </w:t>
      </w:r>
      <w:r w:rsidR="000B1280" w:rsidRPr="00A5486C">
        <w:rPr>
          <w:rFonts w:ascii="Arial" w:hAnsi="Arial" w:cs="Arial"/>
          <w:szCs w:val="22"/>
          <w:lang w:val="lt-LT"/>
        </w:rPr>
        <w:t xml:space="preserve">turi būti parengti taip, kad objektai galėtų būti statomi ne vienodu laiku.  </w:t>
      </w:r>
    </w:p>
    <w:p w14:paraId="6EEDD861" w14:textId="31628274" w:rsidR="000B1280" w:rsidRPr="00A5486C" w:rsidRDefault="000B1280" w:rsidP="000B1280">
      <w:pPr>
        <w:pStyle w:val="NoSpacing"/>
        <w:numPr>
          <w:ilvl w:val="1"/>
          <w:numId w:val="2"/>
        </w:numPr>
        <w:spacing w:line="276" w:lineRule="auto"/>
        <w:ind w:left="0" w:firstLine="568"/>
        <w:jc w:val="both"/>
        <w:rPr>
          <w:rFonts w:ascii="Arial" w:hAnsi="Arial" w:cs="Arial"/>
          <w:szCs w:val="22"/>
          <w:lang w:val="lt-LT"/>
        </w:rPr>
      </w:pPr>
      <w:r w:rsidRPr="00A5486C">
        <w:rPr>
          <w:rFonts w:ascii="Arial" w:hAnsi="Arial" w:cs="Arial"/>
          <w:szCs w:val="22"/>
          <w:lang w:val="lt-LT"/>
        </w:rPr>
        <w:t xml:space="preserve">Kiekvienam objektui atskirai turi būti komplektuojamos atskiros </w:t>
      </w:r>
      <w:r w:rsidR="00CB578F" w:rsidRPr="00A5486C">
        <w:rPr>
          <w:rFonts w:ascii="Arial" w:hAnsi="Arial" w:cs="Arial"/>
          <w:szCs w:val="22"/>
          <w:lang w:val="lt-LT"/>
        </w:rPr>
        <w:t>P</w:t>
      </w:r>
      <w:r w:rsidR="00D42532" w:rsidRPr="00A5486C">
        <w:rPr>
          <w:rFonts w:ascii="Arial" w:hAnsi="Arial" w:cs="Arial"/>
          <w:szCs w:val="22"/>
          <w:lang w:val="lt-LT"/>
        </w:rPr>
        <w:t xml:space="preserve">rojektų </w:t>
      </w:r>
      <w:r w:rsidRPr="00A5486C">
        <w:rPr>
          <w:rFonts w:ascii="Arial" w:hAnsi="Arial" w:cs="Arial"/>
          <w:szCs w:val="22"/>
          <w:lang w:val="lt-LT"/>
        </w:rPr>
        <w:t>bylos, įskaitant statinio statybos skaičiuojamosios kainos nustatymo dalį.</w:t>
      </w:r>
      <w:r w:rsidR="00704FD0" w:rsidRPr="00A5486C">
        <w:rPr>
          <w:rFonts w:ascii="Arial" w:hAnsi="Arial" w:cs="Arial"/>
          <w:szCs w:val="22"/>
          <w:lang w:val="lt-LT"/>
        </w:rPr>
        <w:t xml:space="preserve"> Projektuotojas Techninio darbo projekto apimtyje privalo atlikti statybos skaičiuojamosios kainos nustatymą, ir įtraukti į projekto sudėtį, taip kaip tai nurodyta </w:t>
      </w:r>
      <w:sdt>
        <w:sdtPr>
          <w:rPr>
            <w:rFonts w:ascii="Arial" w:hAnsi="Arial" w:cs="Arial"/>
            <w:szCs w:val="22"/>
            <w:lang w:val="lt-LT"/>
          </w:rPr>
          <w:id w:val="1452199313"/>
          <w:citation/>
        </w:sdtPr>
        <w:sdtContent>
          <w:r w:rsidR="00704FD0" w:rsidRPr="00A5486C">
            <w:rPr>
              <w:rFonts w:ascii="Arial" w:hAnsi="Arial" w:cs="Arial"/>
              <w:szCs w:val="22"/>
              <w:lang w:val="lt-LT"/>
            </w:rPr>
            <w:fldChar w:fldCharType="begin"/>
          </w:r>
          <w:r w:rsidR="00704FD0" w:rsidRPr="00A5486C">
            <w:rPr>
              <w:rFonts w:ascii="Arial" w:hAnsi="Arial" w:cs="Arial"/>
              <w:szCs w:val="22"/>
              <w:lang w:val="lt-LT"/>
            </w:rPr>
            <w:instrText xml:space="preserve"> CITATION Bendrieji4 \l 1063 </w:instrText>
          </w:r>
          <w:r w:rsidR="00704FD0" w:rsidRPr="00A5486C">
            <w:rPr>
              <w:rFonts w:ascii="Arial" w:hAnsi="Arial" w:cs="Arial"/>
              <w:szCs w:val="22"/>
              <w:lang w:val="lt-LT"/>
            </w:rPr>
            <w:fldChar w:fldCharType="separate"/>
          </w:r>
          <w:r w:rsidR="00BE094A" w:rsidRPr="00A5486C">
            <w:rPr>
              <w:rFonts w:ascii="Arial" w:hAnsi="Arial" w:cs="Arial"/>
              <w:noProof/>
              <w:szCs w:val="22"/>
              <w:lang w:val="lt-LT"/>
            </w:rPr>
            <w:t>(4)</w:t>
          </w:r>
          <w:r w:rsidR="00704FD0" w:rsidRPr="00A5486C">
            <w:rPr>
              <w:rFonts w:ascii="Arial" w:hAnsi="Arial" w:cs="Arial"/>
              <w:szCs w:val="22"/>
              <w:lang w:val="lt-LT"/>
            </w:rPr>
            <w:fldChar w:fldCharType="end"/>
          </w:r>
        </w:sdtContent>
      </w:sdt>
      <w:r w:rsidR="00704FD0" w:rsidRPr="00A5486C">
        <w:rPr>
          <w:rFonts w:ascii="Arial" w:hAnsi="Arial" w:cs="Arial"/>
          <w:szCs w:val="22"/>
          <w:lang w:val="lt-LT"/>
        </w:rPr>
        <w:t xml:space="preserve"> priede.</w:t>
      </w:r>
    </w:p>
    <w:p w14:paraId="5C61CDEE" w14:textId="77777777" w:rsidR="0002118C" w:rsidRPr="00A5486C" w:rsidRDefault="0002118C" w:rsidP="0002118C">
      <w:pPr>
        <w:pStyle w:val="NoSpacing"/>
        <w:numPr>
          <w:ilvl w:val="1"/>
          <w:numId w:val="2"/>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Projektuotojas turi atlikti visus reikalingus darbus, susijusius su projektinių pasiūlymų parengimu, įskaitant, bet neapsiribojant prijungimo/techninių sąlygų, specialiųjų sąlygų gavimą iš AB </w:t>
      </w:r>
      <w:bookmarkStart w:id="13" w:name="_Hlk21004437"/>
      <w:r w:rsidRPr="00A5486C">
        <w:rPr>
          <w:rFonts w:ascii="Arial" w:hAnsi="Arial" w:cs="Arial"/>
          <w:szCs w:val="22"/>
          <w:lang w:val="lt-LT"/>
        </w:rPr>
        <w:t>„Elektros skirstymo operatorius“ (toliau — ESO</w:t>
      </w:r>
      <w:bookmarkEnd w:id="13"/>
      <w:r w:rsidRPr="00A5486C">
        <w:rPr>
          <w:rFonts w:ascii="Arial" w:hAnsi="Arial" w:cs="Arial"/>
          <w:szCs w:val="22"/>
          <w:lang w:val="lt-LT"/>
        </w:rPr>
        <w:t xml:space="preserve">) ir trečiųjų šalių, inžinerinių tyrinėjimų atlikimą, statybą leidžiančių dokumentų ypatingo statinio statybai gavimą PSO vardu. </w:t>
      </w:r>
    </w:p>
    <w:p w14:paraId="065B3ACF" w14:textId="5A6F3412" w:rsidR="0002118C" w:rsidRPr="00A5486C" w:rsidRDefault="0002118C" w:rsidP="0002118C">
      <w:pPr>
        <w:pStyle w:val="NoSpacing"/>
        <w:numPr>
          <w:ilvl w:val="1"/>
          <w:numId w:val="2"/>
        </w:numPr>
        <w:spacing w:line="276" w:lineRule="auto"/>
        <w:ind w:left="0" w:firstLine="568"/>
        <w:jc w:val="both"/>
        <w:rPr>
          <w:rFonts w:ascii="Arial" w:hAnsi="Arial" w:cs="Arial"/>
          <w:szCs w:val="22"/>
          <w:lang w:val="lt-LT"/>
        </w:rPr>
      </w:pPr>
      <w:r w:rsidRPr="00A5486C">
        <w:rPr>
          <w:rFonts w:ascii="Arial" w:hAnsi="Arial" w:cs="Arial"/>
          <w:szCs w:val="22"/>
          <w:lang w:val="lt-LT"/>
        </w:rPr>
        <w:t>Projektuotojas turi atlikti visus reikalingus darbus, susijusius su Techninio darbo projekto parengimu, įskaitant, bet neapsiribojant suderinimą su prisijungimo/technines sąlygas išdavusiomis institucijomis, jeigu reikia, atlikti Techninio darbo projekto korekcijas pagal gautas pastabas, ir ga</w:t>
      </w:r>
      <w:r w:rsidR="00CB578F" w:rsidRPr="00A5486C">
        <w:rPr>
          <w:rFonts w:ascii="Arial" w:hAnsi="Arial" w:cs="Arial"/>
          <w:szCs w:val="22"/>
          <w:lang w:val="lt-LT"/>
        </w:rPr>
        <w:t>vus</w:t>
      </w:r>
      <w:r w:rsidRPr="00A5486C">
        <w:rPr>
          <w:rFonts w:ascii="Arial" w:hAnsi="Arial" w:cs="Arial"/>
          <w:szCs w:val="22"/>
          <w:lang w:val="lt-LT"/>
        </w:rPr>
        <w:t xml:space="preserve"> teigiamas išvadas teikti Techninį darbo projektą ekspertizei.</w:t>
      </w:r>
    </w:p>
    <w:p w14:paraId="76B94DDE" w14:textId="2115140F" w:rsidR="00D723E1" w:rsidRPr="00A5486C" w:rsidRDefault="00352B58" w:rsidP="003B1B15">
      <w:pPr>
        <w:pStyle w:val="NoSpacing"/>
        <w:numPr>
          <w:ilvl w:val="1"/>
          <w:numId w:val="2"/>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Projektuojant įvertinti ESO išduotas prijungimo/technines sąlygas pateikiamas </w:t>
      </w:r>
      <w:r w:rsidR="00D723E1" w:rsidRPr="00A5486C">
        <w:rPr>
          <w:rFonts w:ascii="Arial" w:hAnsi="Arial" w:cs="Arial"/>
          <w:szCs w:val="22"/>
          <w:lang w:val="lt-LT"/>
        </w:rPr>
        <w:t>(žr</w:t>
      </w:r>
      <w:r w:rsidR="00F34ABB" w:rsidRPr="00A5486C">
        <w:rPr>
          <w:rFonts w:ascii="Arial" w:hAnsi="Arial" w:cs="Arial"/>
          <w:szCs w:val="22"/>
          <w:lang w:val="lt-LT"/>
        </w:rPr>
        <w:t>.</w:t>
      </w:r>
      <w:r w:rsidR="00D723E1" w:rsidRPr="00A5486C">
        <w:rPr>
          <w:rFonts w:ascii="Arial" w:hAnsi="Arial" w:cs="Arial"/>
          <w:szCs w:val="22"/>
          <w:lang w:val="lt-LT"/>
        </w:rPr>
        <w:t xml:space="preserve"> </w:t>
      </w:r>
      <w:sdt>
        <w:sdtPr>
          <w:rPr>
            <w:rFonts w:ascii="Arial" w:hAnsi="Arial" w:cs="Arial"/>
            <w:szCs w:val="22"/>
            <w:lang w:val="lt-LT"/>
          </w:rPr>
          <w:id w:val="280699625"/>
          <w:citation/>
        </w:sdtPr>
        <w:sdtContent>
          <w:r w:rsidR="0070170A" w:rsidRPr="00A5486C">
            <w:rPr>
              <w:rFonts w:ascii="Arial" w:hAnsi="Arial" w:cs="Arial"/>
              <w:szCs w:val="22"/>
              <w:lang w:val="lt-LT"/>
            </w:rPr>
            <w:fldChar w:fldCharType="begin"/>
          </w:r>
          <w:r w:rsidR="00E11CF4" w:rsidRPr="00A5486C">
            <w:rPr>
              <w:rFonts w:ascii="Arial" w:hAnsi="Arial" w:cs="Arial"/>
              <w:szCs w:val="22"/>
              <w:lang w:val="lt-LT"/>
            </w:rPr>
            <w:instrText xml:space="preserve">CITATION Bendrieji2 \l 1063 </w:instrText>
          </w:r>
          <w:r w:rsidR="0070170A" w:rsidRPr="00A5486C">
            <w:rPr>
              <w:rFonts w:ascii="Arial" w:hAnsi="Arial" w:cs="Arial"/>
              <w:szCs w:val="22"/>
              <w:lang w:val="lt-LT"/>
            </w:rPr>
            <w:fldChar w:fldCharType="separate"/>
          </w:r>
          <w:r w:rsidR="00BE094A" w:rsidRPr="00A5486C">
            <w:rPr>
              <w:rFonts w:ascii="Arial" w:hAnsi="Arial" w:cs="Arial"/>
              <w:noProof/>
              <w:szCs w:val="22"/>
              <w:lang w:val="lt-LT"/>
            </w:rPr>
            <w:t>(5)</w:t>
          </w:r>
          <w:r w:rsidR="0070170A" w:rsidRPr="00A5486C">
            <w:rPr>
              <w:rFonts w:ascii="Arial" w:hAnsi="Arial" w:cs="Arial"/>
              <w:szCs w:val="22"/>
              <w:lang w:val="lt-LT"/>
            </w:rPr>
            <w:fldChar w:fldCharType="end"/>
          </w:r>
        </w:sdtContent>
      </w:sdt>
      <w:r w:rsidR="00D723E1" w:rsidRPr="00A5486C">
        <w:rPr>
          <w:rFonts w:ascii="Arial" w:hAnsi="Arial" w:cs="Arial"/>
          <w:szCs w:val="22"/>
          <w:lang w:val="lt-LT"/>
        </w:rPr>
        <w:t xml:space="preserve"> priedą)</w:t>
      </w:r>
      <w:r w:rsidR="00C10926" w:rsidRPr="00A5486C">
        <w:rPr>
          <w:rFonts w:ascii="Arial" w:hAnsi="Arial" w:cs="Arial"/>
          <w:szCs w:val="22"/>
          <w:lang w:val="lt-LT"/>
        </w:rPr>
        <w:t>.</w:t>
      </w:r>
    </w:p>
    <w:p w14:paraId="4FE12FC7" w14:textId="36410ACD" w:rsidR="00680E8B" w:rsidRPr="00A5486C" w:rsidRDefault="00680E8B" w:rsidP="003B1B15">
      <w:pPr>
        <w:pStyle w:val="NoSpacing"/>
        <w:numPr>
          <w:ilvl w:val="1"/>
          <w:numId w:val="2"/>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Vadovaujantis statybos techniniu reglamentu </w:t>
      </w:r>
      <w:r w:rsidR="001B1E59" w:rsidRPr="00A5486C">
        <w:rPr>
          <w:rFonts w:ascii="Arial" w:hAnsi="Arial" w:cs="Arial"/>
          <w:szCs w:val="22"/>
          <w:lang w:val="lt-LT"/>
        </w:rPr>
        <w:t>STR 1.04.04:2017 „Statinio projektavimas, projekto ekspertizė“</w:t>
      </w:r>
      <w:r w:rsidR="00ED0BA0" w:rsidRPr="00A5486C">
        <w:rPr>
          <w:rFonts w:ascii="Arial" w:hAnsi="Arial" w:cs="Arial"/>
          <w:szCs w:val="22"/>
          <w:lang w:val="lt-LT"/>
        </w:rPr>
        <w:t xml:space="preserve"> </w:t>
      </w:r>
      <w:r w:rsidRPr="00A5486C">
        <w:rPr>
          <w:rFonts w:ascii="Arial" w:hAnsi="Arial" w:cs="Arial"/>
          <w:szCs w:val="22"/>
          <w:lang w:val="lt-LT"/>
        </w:rPr>
        <w:t xml:space="preserve">ir techniniais reikalavimais, privaloma paruošti </w:t>
      </w:r>
      <w:r w:rsidR="00704FD0" w:rsidRPr="00A5486C">
        <w:rPr>
          <w:rFonts w:ascii="Arial" w:hAnsi="Arial" w:cs="Arial"/>
          <w:szCs w:val="22"/>
          <w:lang w:val="lt-LT"/>
        </w:rPr>
        <w:t xml:space="preserve">Projektus </w:t>
      </w:r>
      <w:r w:rsidRPr="00A5486C">
        <w:rPr>
          <w:rFonts w:ascii="Arial" w:hAnsi="Arial" w:cs="Arial"/>
          <w:szCs w:val="22"/>
          <w:lang w:val="lt-LT"/>
        </w:rPr>
        <w:t xml:space="preserve">su aiškiai pažymėtomis kabelių trasomis ir jų klojimo būdais, komutaciniais mazgais, įranga, įžeminimo ir elektros instaliacijos brėžiniais, skaičiavimais, kabelių, struktūrinėmis bei įrangos jungimo schemomis. Jei būtina, projektuotojas savo lėšomis atlieka reikiamus inžinerinius, geodezinius, geologinius, geotechninius ir kitus tyrimus, matavimus, bei surenka reikiamus dokumentus. </w:t>
      </w:r>
    </w:p>
    <w:p w14:paraId="7602FB4B" w14:textId="08C1A60C" w:rsidR="00916C37" w:rsidRPr="00A5486C" w:rsidRDefault="00704FD0" w:rsidP="00F34ABB">
      <w:pPr>
        <w:pStyle w:val="NoSpacing"/>
        <w:numPr>
          <w:ilvl w:val="1"/>
          <w:numId w:val="2"/>
        </w:numPr>
        <w:spacing w:line="276" w:lineRule="auto"/>
        <w:ind w:left="0" w:firstLine="567"/>
        <w:jc w:val="both"/>
        <w:rPr>
          <w:rFonts w:ascii="Arial" w:hAnsi="Arial" w:cs="Arial"/>
          <w:szCs w:val="22"/>
          <w:lang w:val="lt-LT"/>
        </w:rPr>
      </w:pPr>
      <w:r w:rsidRPr="00A5486C">
        <w:rPr>
          <w:rFonts w:ascii="Arial" w:hAnsi="Arial" w:cs="Arial"/>
          <w:szCs w:val="22"/>
          <w:lang w:val="lt-LT"/>
        </w:rPr>
        <w:t>Projek</w:t>
      </w:r>
      <w:r w:rsidR="00AD5665" w:rsidRPr="00A5486C">
        <w:rPr>
          <w:rFonts w:ascii="Arial" w:hAnsi="Arial" w:cs="Arial"/>
          <w:szCs w:val="22"/>
          <w:lang w:val="lt-LT"/>
        </w:rPr>
        <w:t>tiniuose pasiūlymuose ir techniniuose darbo projektuose</w:t>
      </w:r>
      <w:r w:rsidR="00584680" w:rsidRPr="00A5486C">
        <w:rPr>
          <w:rFonts w:ascii="Arial" w:hAnsi="Arial" w:cs="Arial"/>
          <w:szCs w:val="22"/>
          <w:lang w:val="lt-LT"/>
        </w:rPr>
        <w:t xml:space="preserve"> turi būti aprašyti projekt</w:t>
      </w:r>
      <w:r w:rsidR="00AD5665" w:rsidRPr="00A5486C">
        <w:rPr>
          <w:rFonts w:ascii="Arial" w:hAnsi="Arial" w:cs="Arial"/>
          <w:szCs w:val="22"/>
          <w:lang w:val="lt-LT"/>
        </w:rPr>
        <w:t>ų</w:t>
      </w:r>
      <w:r w:rsidR="00584680" w:rsidRPr="00A5486C">
        <w:rPr>
          <w:rFonts w:ascii="Arial" w:hAnsi="Arial" w:cs="Arial"/>
          <w:szCs w:val="22"/>
          <w:lang w:val="lt-LT"/>
        </w:rPr>
        <w:t xml:space="preserve"> vykdymo eiliškuma</w:t>
      </w:r>
      <w:r w:rsidR="00AD5665" w:rsidRPr="00A5486C">
        <w:rPr>
          <w:rFonts w:ascii="Arial" w:hAnsi="Arial" w:cs="Arial"/>
          <w:szCs w:val="22"/>
          <w:lang w:val="lt-LT"/>
        </w:rPr>
        <w:t>i</w:t>
      </w:r>
      <w:r w:rsidR="00584680" w:rsidRPr="00A5486C">
        <w:rPr>
          <w:rFonts w:ascii="Arial" w:hAnsi="Arial" w:cs="Arial"/>
          <w:szCs w:val="22"/>
          <w:lang w:val="lt-LT"/>
        </w:rPr>
        <w:t xml:space="preserve"> ir etapai. Rangos darbų objekte vykdymo etapų, jų trukmių bei darbų vykdymo eiliškumo detalizacija turi būti tokio lygio, kad būtų aiškios reikalingų atjungti veikiančių elektros įrenginių apimtys bei preliminarios trukmės.</w:t>
      </w:r>
      <w:r w:rsidR="00276B12" w:rsidRPr="00A5486C">
        <w:rPr>
          <w:rFonts w:ascii="Arial" w:hAnsi="Arial" w:cs="Arial"/>
          <w:szCs w:val="22"/>
          <w:lang w:val="lt-LT"/>
        </w:rPr>
        <w:t xml:space="preserve"> Atjungimų apimtys</w:t>
      </w:r>
      <w:r w:rsidR="00AD5665" w:rsidRPr="00A5486C">
        <w:rPr>
          <w:rFonts w:ascii="Arial" w:hAnsi="Arial" w:cs="Arial"/>
          <w:szCs w:val="22"/>
          <w:lang w:val="lt-LT"/>
        </w:rPr>
        <w:t xml:space="preserve"> ir preliminarios trukmės derinamos su PSO</w:t>
      </w:r>
      <w:r w:rsidR="00276B12" w:rsidRPr="00A5486C">
        <w:rPr>
          <w:rFonts w:ascii="Arial" w:hAnsi="Arial" w:cs="Arial"/>
          <w:szCs w:val="22"/>
          <w:lang w:val="lt-LT"/>
        </w:rPr>
        <w:t xml:space="preserve"> </w:t>
      </w:r>
      <w:r w:rsidR="00E11CF4" w:rsidRPr="00A5486C">
        <w:rPr>
          <w:rFonts w:ascii="Arial" w:hAnsi="Arial" w:cs="Arial"/>
          <w:szCs w:val="22"/>
          <w:lang w:val="lt-LT"/>
        </w:rPr>
        <w:t xml:space="preserve">projektinių pasiūlymų </w:t>
      </w:r>
      <w:r w:rsidR="00276B12" w:rsidRPr="00A5486C">
        <w:rPr>
          <w:rFonts w:ascii="Arial" w:hAnsi="Arial" w:cs="Arial"/>
          <w:szCs w:val="22"/>
          <w:lang w:val="lt-LT"/>
        </w:rPr>
        <w:t>rengimo metu</w:t>
      </w:r>
      <w:r w:rsidR="00AD5665" w:rsidRPr="00A5486C">
        <w:rPr>
          <w:rFonts w:ascii="Arial" w:hAnsi="Arial" w:cs="Arial"/>
          <w:szCs w:val="22"/>
          <w:lang w:val="lt-LT"/>
        </w:rPr>
        <w:t xml:space="preserve"> ir papildomai tikslinamos rengiant techninį darbo</w:t>
      </w:r>
      <w:r w:rsidR="00586AC8" w:rsidRPr="00A5486C">
        <w:rPr>
          <w:rFonts w:ascii="Arial" w:hAnsi="Arial" w:cs="Arial"/>
          <w:szCs w:val="22"/>
          <w:lang w:val="lt-LT"/>
        </w:rPr>
        <w:t xml:space="preserve"> </w:t>
      </w:r>
      <w:r w:rsidR="00AD5665" w:rsidRPr="00A5486C">
        <w:rPr>
          <w:rFonts w:ascii="Arial" w:hAnsi="Arial" w:cs="Arial"/>
          <w:szCs w:val="22"/>
          <w:lang w:val="lt-LT"/>
        </w:rPr>
        <w:t>projektą.</w:t>
      </w:r>
    </w:p>
    <w:p w14:paraId="6B6F64BA" w14:textId="185CB0DB" w:rsidR="00916C37" w:rsidRPr="00A5486C" w:rsidRDefault="00DD6814" w:rsidP="00F34ABB">
      <w:pPr>
        <w:pStyle w:val="NoSpacing"/>
        <w:numPr>
          <w:ilvl w:val="1"/>
          <w:numId w:val="2"/>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Pasirengimo statybai ir statybos darbų organizavimo dalis, apimanti pagrindinę informaciją apie darbų vykdymo eiliškumą, reikalingus veikiančių įrenginių atjungimus bei preliminarias atskirų etapų trukmes turi būti įtraukta į tas </w:t>
      </w:r>
      <w:r w:rsidR="00AD5665" w:rsidRPr="00A5486C">
        <w:rPr>
          <w:rFonts w:ascii="Arial" w:hAnsi="Arial" w:cs="Arial"/>
          <w:szCs w:val="22"/>
          <w:lang w:val="lt-LT"/>
        </w:rPr>
        <w:t>projektinių pasiūlymų ir techninio darbo projekto</w:t>
      </w:r>
      <w:r w:rsidR="00E11CF4" w:rsidRPr="00A5486C">
        <w:rPr>
          <w:rFonts w:ascii="Arial" w:hAnsi="Arial" w:cs="Arial"/>
          <w:szCs w:val="22"/>
          <w:lang w:val="lt-LT"/>
        </w:rPr>
        <w:t xml:space="preserve"> </w:t>
      </w:r>
      <w:r w:rsidRPr="00A5486C">
        <w:rPr>
          <w:rFonts w:ascii="Arial" w:hAnsi="Arial" w:cs="Arial"/>
          <w:szCs w:val="22"/>
          <w:lang w:val="lt-LT"/>
        </w:rPr>
        <w:t xml:space="preserve">dalis, kurios bus derinamos su ESO. </w:t>
      </w:r>
      <w:r w:rsidR="000A5CE0" w:rsidRPr="00A5486C">
        <w:rPr>
          <w:rFonts w:ascii="Arial" w:hAnsi="Arial" w:cs="Arial"/>
          <w:szCs w:val="22"/>
          <w:lang w:val="lt-LT"/>
        </w:rPr>
        <w:t>Skirstomojo tinklo (toliau — STO)</w:t>
      </w:r>
      <w:r w:rsidRPr="00A5486C">
        <w:rPr>
          <w:rFonts w:ascii="Arial" w:hAnsi="Arial" w:cs="Arial"/>
          <w:szCs w:val="22"/>
          <w:lang w:val="lt-LT"/>
        </w:rPr>
        <w:t xml:space="preserve"> dalies </w:t>
      </w:r>
      <w:r w:rsidR="00AD5665" w:rsidRPr="00A5486C">
        <w:rPr>
          <w:rFonts w:ascii="Arial" w:hAnsi="Arial" w:cs="Arial"/>
          <w:szCs w:val="22"/>
          <w:lang w:val="lt-LT"/>
        </w:rPr>
        <w:t>projektiniai pasiūlymai ir techniniai darbo projektai</w:t>
      </w:r>
      <w:r w:rsidRPr="00A5486C">
        <w:rPr>
          <w:rFonts w:ascii="Arial" w:hAnsi="Arial" w:cs="Arial"/>
          <w:szCs w:val="22"/>
          <w:lang w:val="lt-LT"/>
        </w:rPr>
        <w:t xml:space="preserve"> su nurodytais bendrai visam projektui įgyvendinti reikalingais veikiančių įrenginių atjungimais (pasirengimo statybai ir statybos darbų organizavimo dalis apimanti PSO ir ST</w:t>
      </w:r>
      <w:r w:rsidR="000A5CE0" w:rsidRPr="00A5486C">
        <w:rPr>
          <w:rFonts w:ascii="Arial" w:hAnsi="Arial" w:cs="Arial"/>
          <w:szCs w:val="22"/>
          <w:lang w:val="lt-LT"/>
        </w:rPr>
        <w:t>O</w:t>
      </w:r>
      <w:r w:rsidRPr="00A5486C">
        <w:rPr>
          <w:rFonts w:ascii="Arial" w:hAnsi="Arial" w:cs="Arial"/>
          <w:szCs w:val="22"/>
          <w:lang w:val="lt-LT"/>
        </w:rPr>
        <w:t xml:space="preserve">) turi būti suderinta su ESO DVD Režimų planavimo skyriumi. Projektuojant įvertinti ESO išduotas prijungimo/technines sąlygas, pateikiamas </w:t>
      </w:r>
      <w:sdt>
        <w:sdtPr>
          <w:rPr>
            <w:rFonts w:ascii="Arial" w:hAnsi="Arial" w:cs="Arial"/>
            <w:szCs w:val="22"/>
            <w:lang w:val="lt-LT"/>
          </w:rPr>
          <w:id w:val="961306362"/>
          <w:citation/>
        </w:sdtPr>
        <w:sdtContent>
          <w:r w:rsidR="005818F0" w:rsidRPr="00A5486C">
            <w:rPr>
              <w:rFonts w:ascii="Arial" w:hAnsi="Arial" w:cs="Arial"/>
              <w:szCs w:val="22"/>
              <w:lang w:val="lt-LT"/>
            </w:rPr>
            <w:fldChar w:fldCharType="begin"/>
          </w:r>
          <w:r w:rsidR="00E11CF4" w:rsidRPr="00A5486C">
            <w:rPr>
              <w:rFonts w:ascii="Arial" w:hAnsi="Arial" w:cs="Arial"/>
              <w:szCs w:val="22"/>
              <w:lang w:val="lt-LT"/>
            </w:rPr>
            <w:instrText xml:space="preserve">CITATION Bendrieji2 \l 1033 </w:instrText>
          </w:r>
          <w:r w:rsidR="005818F0" w:rsidRPr="00A5486C">
            <w:rPr>
              <w:rFonts w:ascii="Arial" w:hAnsi="Arial" w:cs="Arial"/>
              <w:szCs w:val="22"/>
              <w:lang w:val="lt-LT"/>
            </w:rPr>
            <w:fldChar w:fldCharType="separate"/>
          </w:r>
          <w:r w:rsidR="00BE094A" w:rsidRPr="00A5486C">
            <w:rPr>
              <w:rFonts w:ascii="Arial" w:hAnsi="Arial" w:cs="Arial"/>
              <w:noProof/>
              <w:szCs w:val="22"/>
              <w:lang w:val="lt-LT"/>
            </w:rPr>
            <w:t>(5)</w:t>
          </w:r>
          <w:r w:rsidR="005818F0" w:rsidRPr="00A5486C">
            <w:rPr>
              <w:rFonts w:ascii="Arial" w:hAnsi="Arial" w:cs="Arial"/>
              <w:szCs w:val="22"/>
              <w:lang w:val="lt-LT"/>
            </w:rPr>
            <w:fldChar w:fldCharType="end"/>
          </w:r>
        </w:sdtContent>
      </w:sdt>
      <w:r w:rsidRPr="00A5486C">
        <w:rPr>
          <w:rFonts w:ascii="Arial" w:hAnsi="Arial" w:cs="Arial"/>
          <w:szCs w:val="22"/>
          <w:lang w:val="lt-LT"/>
        </w:rPr>
        <w:t xml:space="preserve"> priede.</w:t>
      </w:r>
    </w:p>
    <w:p w14:paraId="15C127A1" w14:textId="231CD365" w:rsidR="00DD45B7" w:rsidRPr="00A5486C" w:rsidRDefault="00DD45B7" w:rsidP="00F34ABB">
      <w:pPr>
        <w:pStyle w:val="NoSpacing"/>
        <w:numPr>
          <w:ilvl w:val="1"/>
          <w:numId w:val="2"/>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Projektuotojas, sudarydamas rangos darbų vykdymo etapus, vadovaujasi principu, jog veikiantys elektros įrenginiai būtų atjungiami minimaliomis apimtimis ir terminais, taip pat turi būti atsižvelgta ir į kitus reikalavimus, susijusius su atjungimų planavimu, nurodytuose šioje </w:t>
      </w:r>
      <w:r w:rsidR="00D558DF" w:rsidRPr="00A5486C">
        <w:rPr>
          <w:rFonts w:ascii="Arial" w:hAnsi="Arial" w:cs="Arial"/>
          <w:szCs w:val="22"/>
          <w:lang w:val="lt-LT"/>
        </w:rPr>
        <w:t>Techninėje</w:t>
      </w:r>
      <w:r w:rsidR="00E11CF4" w:rsidRPr="00A5486C">
        <w:rPr>
          <w:rFonts w:ascii="Arial" w:hAnsi="Arial" w:cs="Arial"/>
          <w:szCs w:val="22"/>
          <w:lang w:val="lt-LT"/>
        </w:rPr>
        <w:t xml:space="preserve"> </w:t>
      </w:r>
      <w:r w:rsidRPr="00A5486C">
        <w:rPr>
          <w:rFonts w:ascii="Arial" w:hAnsi="Arial" w:cs="Arial"/>
          <w:szCs w:val="22"/>
          <w:lang w:val="lt-LT"/>
        </w:rPr>
        <w:t>užduotyje.</w:t>
      </w:r>
    </w:p>
    <w:p w14:paraId="3DD9FF81" w14:textId="5B7CB5FE" w:rsidR="00916C37" w:rsidRPr="00A5486C" w:rsidRDefault="00DD45B7" w:rsidP="00F34ABB">
      <w:pPr>
        <w:pStyle w:val="NoSpacing"/>
        <w:numPr>
          <w:ilvl w:val="1"/>
          <w:numId w:val="2"/>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 </w:t>
      </w:r>
      <w:r w:rsidR="00916C37" w:rsidRPr="00A5486C">
        <w:rPr>
          <w:rFonts w:ascii="Arial" w:hAnsi="Arial" w:cs="Arial"/>
          <w:szCs w:val="22"/>
          <w:lang w:val="lt-LT"/>
        </w:rPr>
        <w:t>Projektuotojas sudarydamas darbų vykdymo eiliškumą, pirmiausia vadovaujasi:</w:t>
      </w:r>
    </w:p>
    <w:p w14:paraId="5DD1A198" w14:textId="75E3CC94" w:rsidR="00B46D5D" w:rsidRPr="00A5486C" w:rsidRDefault="00B342B7" w:rsidP="00F34ABB">
      <w:pPr>
        <w:pStyle w:val="NoSpacing"/>
        <w:numPr>
          <w:ilvl w:val="2"/>
          <w:numId w:val="2"/>
        </w:numPr>
        <w:spacing w:line="276" w:lineRule="auto"/>
        <w:ind w:left="0" w:firstLine="567"/>
        <w:jc w:val="both"/>
        <w:rPr>
          <w:rFonts w:ascii="Arial" w:hAnsi="Arial" w:cs="Arial"/>
          <w:szCs w:val="22"/>
          <w:lang w:val="lt-LT"/>
        </w:rPr>
      </w:pPr>
      <w:r w:rsidRPr="00A5486C">
        <w:rPr>
          <w:rFonts w:ascii="Arial" w:hAnsi="Arial" w:cs="Arial"/>
          <w:szCs w:val="22"/>
          <w:lang w:val="lt-LT"/>
        </w:rPr>
        <w:t>110/10</w:t>
      </w:r>
      <w:r w:rsidR="00E11CF4" w:rsidRPr="00A5486C">
        <w:rPr>
          <w:rFonts w:ascii="Arial" w:hAnsi="Arial" w:cs="Arial"/>
          <w:szCs w:val="22"/>
          <w:lang w:val="lt-LT"/>
        </w:rPr>
        <w:t xml:space="preserve"> </w:t>
      </w:r>
      <w:r w:rsidRPr="00A5486C">
        <w:rPr>
          <w:rFonts w:ascii="Arial" w:hAnsi="Arial" w:cs="Arial"/>
          <w:szCs w:val="22"/>
          <w:lang w:val="lt-LT"/>
        </w:rPr>
        <w:t>kV Riešės TP rekonstravimą vykdyti etapais, t.</w:t>
      </w:r>
      <w:r w:rsidR="00E11CF4" w:rsidRPr="00A5486C">
        <w:rPr>
          <w:rFonts w:ascii="Arial" w:hAnsi="Arial" w:cs="Arial"/>
          <w:szCs w:val="22"/>
          <w:lang w:val="lt-LT"/>
        </w:rPr>
        <w:t xml:space="preserve"> </w:t>
      </w:r>
      <w:r w:rsidRPr="00A5486C">
        <w:rPr>
          <w:rFonts w:ascii="Arial" w:hAnsi="Arial" w:cs="Arial"/>
          <w:szCs w:val="22"/>
          <w:lang w:val="lt-LT"/>
        </w:rPr>
        <w:t>y. negalimas ilgalaikis 110/10</w:t>
      </w:r>
      <w:r w:rsidR="00E11CF4" w:rsidRPr="00A5486C">
        <w:rPr>
          <w:rFonts w:ascii="Arial" w:hAnsi="Arial" w:cs="Arial"/>
          <w:szCs w:val="22"/>
          <w:lang w:val="lt-LT"/>
        </w:rPr>
        <w:t xml:space="preserve"> </w:t>
      </w:r>
      <w:r w:rsidRPr="00A5486C">
        <w:rPr>
          <w:rFonts w:ascii="Arial" w:hAnsi="Arial" w:cs="Arial"/>
          <w:szCs w:val="22"/>
          <w:lang w:val="lt-LT"/>
        </w:rPr>
        <w:t>kV Riešės TP išjungimas iš 110</w:t>
      </w:r>
      <w:r w:rsidR="00E11CF4" w:rsidRPr="00A5486C">
        <w:rPr>
          <w:rFonts w:ascii="Arial" w:hAnsi="Arial" w:cs="Arial"/>
          <w:szCs w:val="22"/>
          <w:lang w:val="lt-LT"/>
        </w:rPr>
        <w:t xml:space="preserve"> </w:t>
      </w:r>
      <w:r w:rsidRPr="00A5486C">
        <w:rPr>
          <w:rFonts w:ascii="Arial" w:hAnsi="Arial" w:cs="Arial"/>
          <w:szCs w:val="22"/>
          <w:lang w:val="lt-LT"/>
        </w:rPr>
        <w:t>kV pusės. Esant poreikiui pilnai išjungti 110/10</w:t>
      </w:r>
      <w:r w:rsidR="00E11CF4" w:rsidRPr="00A5486C">
        <w:rPr>
          <w:rFonts w:ascii="Arial" w:hAnsi="Arial" w:cs="Arial"/>
          <w:szCs w:val="22"/>
          <w:lang w:val="lt-LT"/>
        </w:rPr>
        <w:t xml:space="preserve"> </w:t>
      </w:r>
      <w:r w:rsidRPr="00A5486C">
        <w:rPr>
          <w:rFonts w:ascii="Arial" w:hAnsi="Arial" w:cs="Arial"/>
          <w:szCs w:val="22"/>
          <w:lang w:val="lt-LT"/>
        </w:rPr>
        <w:t>kV Riešės TP iš 110</w:t>
      </w:r>
      <w:r w:rsidR="00E11CF4" w:rsidRPr="00A5486C">
        <w:rPr>
          <w:rFonts w:ascii="Arial" w:hAnsi="Arial" w:cs="Arial"/>
          <w:szCs w:val="22"/>
          <w:lang w:val="lt-LT"/>
        </w:rPr>
        <w:t xml:space="preserve"> </w:t>
      </w:r>
      <w:r w:rsidRPr="00A5486C">
        <w:rPr>
          <w:rFonts w:ascii="Arial" w:hAnsi="Arial" w:cs="Arial"/>
          <w:szCs w:val="22"/>
          <w:lang w:val="lt-LT"/>
        </w:rPr>
        <w:t>kV pusės, toks atjungimas bus galimas neilgesniam kaip 6-8 val. laikotarpiui apkrovų minimumo metu (savaitgalis nakties metas)</w:t>
      </w:r>
      <w:r w:rsidR="00B46D5D" w:rsidRPr="00A5486C">
        <w:rPr>
          <w:rFonts w:ascii="Arial" w:hAnsi="Arial" w:cs="Arial"/>
          <w:szCs w:val="22"/>
          <w:lang w:val="lt-LT"/>
        </w:rPr>
        <w:t>.</w:t>
      </w:r>
    </w:p>
    <w:p w14:paraId="6C7EA426" w14:textId="5BE213F4" w:rsidR="00B342B7" w:rsidRPr="00A5486C" w:rsidRDefault="00B342B7" w:rsidP="004B581B">
      <w:pPr>
        <w:pStyle w:val="NoSpacing"/>
        <w:numPr>
          <w:ilvl w:val="2"/>
          <w:numId w:val="2"/>
        </w:numPr>
        <w:spacing w:line="276" w:lineRule="auto"/>
        <w:ind w:left="0" w:firstLine="567"/>
        <w:jc w:val="both"/>
        <w:rPr>
          <w:rFonts w:ascii="Arial" w:hAnsi="Arial" w:cs="Arial"/>
          <w:szCs w:val="22"/>
          <w:lang w:val="lt-LT"/>
        </w:rPr>
      </w:pPr>
      <w:r w:rsidRPr="00A5486C">
        <w:rPr>
          <w:rFonts w:ascii="Arial" w:hAnsi="Arial" w:cs="Arial"/>
          <w:szCs w:val="22"/>
          <w:lang w:val="lt-LT"/>
        </w:rPr>
        <w:t>Vienalaikis 110</w:t>
      </w:r>
      <w:r w:rsidR="00E11CF4" w:rsidRPr="00A5486C">
        <w:rPr>
          <w:rFonts w:ascii="Arial" w:hAnsi="Arial" w:cs="Arial"/>
          <w:szCs w:val="22"/>
          <w:lang w:val="lt-LT"/>
        </w:rPr>
        <w:t xml:space="preserve"> </w:t>
      </w:r>
      <w:r w:rsidRPr="00A5486C">
        <w:rPr>
          <w:rFonts w:ascii="Arial" w:hAnsi="Arial" w:cs="Arial"/>
          <w:szCs w:val="22"/>
          <w:lang w:val="lt-LT"/>
        </w:rPr>
        <w:t>kV EPL Neris-VE3 I ir Neris-VE3 II (</w:t>
      </w:r>
      <w:proofErr w:type="spellStart"/>
      <w:r w:rsidRPr="00A5486C">
        <w:rPr>
          <w:rFonts w:ascii="Arial" w:hAnsi="Arial" w:cs="Arial"/>
          <w:szCs w:val="22"/>
          <w:lang w:val="lt-LT"/>
        </w:rPr>
        <w:t>dvigrandės</w:t>
      </w:r>
      <w:proofErr w:type="spellEnd"/>
      <w:r w:rsidRPr="00A5486C">
        <w:rPr>
          <w:rFonts w:ascii="Arial" w:hAnsi="Arial" w:cs="Arial"/>
          <w:szCs w:val="22"/>
          <w:lang w:val="lt-LT"/>
        </w:rPr>
        <w:t xml:space="preserve">) atjungimas dėl ŽTŠK įrengimo nuo </w:t>
      </w:r>
      <w:r w:rsidR="00652BAE" w:rsidRPr="00A5486C">
        <w:rPr>
          <w:rFonts w:ascii="Arial" w:hAnsi="Arial" w:cs="Arial"/>
          <w:color w:val="000000" w:themeColor="text1"/>
          <w:szCs w:val="22"/>
          <w:lang w:val="lt-LT"/>
        </w:rPr>
        <w:t xml:space="preserve">atramos Nr. 83 iki atramos Nr. 73 (įskaitant ir reikalingus atramų keitimus) </w:t>
      </w:r>
      <w:r w:rsidRPr="00A5486C">
        <w:rPr>
          <w:rFonts w:ascii="Arial" w:hAnsi="Arial" w:cs="Arial"/>
          <w:szCs w:val="22"/>
          <w:lang w:val="lt-LT"/>
        </w:rPr>
        <w:t xml:space="preserve">bus galimas </w:t>
      </w:r>
      <w:r w:rsidRPr="00A5486C">
        <w:rPr>
          <w:rFonts w:ascii="Arial" w:hAnsi="Arial" w:cs="Arial"/>
          <w:szCs w:val="22"/>
          <w:lang w:val="lt-LT"/>
        </w:rPr>
        <w:lastRenderedPageBreak/>
        <w:t>vykdyti tik šiltuoju metų laikotarpiu (balandžio – rugsėjo mėnesį)</w:t>
      </w:r>
      <w:r w:rsidR="00652BAE" w:rsidRPr="00A5486C">
        <w:rPr>
          <w:rFonts w:ascii="Arial" w:hAnsi="Arial" w:cs="Arial"/>
          <w:szCs w:val="22"/>
          <w:lang w:val="lt-LT"/>
        </w:rPr>
        <w:t xml:space="preserve"> atjungimo terminas dėl šių darbų atlikimo negali būti ilgesnis kaip 12</w:t>
      </w:r>
      <w:r w:rsidR="008E495B" w:rsidRPr="00A5486C">
        <w:rPr>
          <w:rFonts w:ascii="Arial" w:hAnsi="Arial" w:cs="Arial"/>
          <w:szCs w:val="22"/>
          <w:lang w:val="lt-LT"/>
        </w:rPr>
        <w:t xml:space="preserve"> </w:t>
      </w:r>
      <w:proofErr w:type="spellStart"/>
      <w:r w:rsidR="00652BAE" w:rsidRPr="00A5486C">
        <w:rPr>
          <w:rFonts w:ascii="Arial" w:hAnsi="Arial" w:cs="Arial"/>
          <w:szCs w:val="22"/>
          <w:lang w:val="lt-LT"/>
        </w:rPr>
        <w:t>k.d</w:t>
      </w:r>
      <w:proofErr w:type="spellEnd"/>
      <w:r w:rsidR="00652BAE" w:rsidRPr="00A5486C">
        <w:rPr>
          <w:rFonts w:ascii="Arial" w:hAnsi="Arial" w:cs="Arial"/>
          <w:szCs w:val="22"/>
          <w:lang w:val="lt-LT"/>
        </w:rPr>
        <w:t>. (įskaitant ir reikalingus atramų keitimus).</w:t>
      </w:r>
      <w:r w:rsidRPr="00A5486C">
        <w:rPr>
          <w:rFonts w:ascii="Arial" w:hAnsi="Arial" w:cs="Arial"/>
          <w:szCs w:val="22"/>
          <w:lang w:val="lt-LT"/>
        </w:rPr>
        <w:t xml:space="preserve"> Atkreiptinas dėmesys, kad ŽTŠK įrengimo</w:t>
      </w:r>
      <w:r w:rsidR="00652BAE" w:rsidRPr="00A5486C">
        <w:rPr>
          <w:rFonts w:ascii="Arial" w:hAnsi="Arial" w:cs="Arial"/>
          <w:szCs w:val="22"/>
          <w:lang w:val="lt-LT"/>
        </w:rPr>
        <w:t xml:space="preserve"> ir atramų keitimo</w:t>
      </w:r>
      <w:r w:rsidRPr="00A5486C">
        <w:rPr>
          <w:rFonts w:ascii="Arial" w:hAnsi="Arial" w:cs="Arial"/>
          <w:szCs w:val="22"/>
          <w:lang w:val="lt-LT"/>
        </w:rPr>
        <w:t xml:space="preserve"> darbus </w:t>
      </w:r>
      <w:r w:rsidR="00652BAE" w:rsidRPr="00A5486C">
        <w:rPr>
          <w:rFonts w:ascii="Arial" w:hAnsi="Arial" w:cs="Arial"/>
          <w:szCs w:val="22"/>
          <w:lang w:val="lt-LT"/>
        </w:rPr>
        <w:t>bus galima vykdyti tik</w:t>
      </w:r>
      <w:r w:rsidRPr="00A5486C">
        <w:rPr>
          <w:rFonts w:ascii="Arial" w:hAnsi="Arial" w:cs="Arial"/>
          <w:szCs w:val="22"/>
          <w:lang w:val="lt-LT"/>
        </w:rPr>
        <w:t xml:space="preserve"> išlaikant Salotės</w:t>
      </w:r>
      <w:r w:rsidR="00E11CF4" w:rsidRPr="00A5486C">
        <w:rPr>
          <w:rFonts w:ascii="Arial" w:hAnsi="Arial" w:cs="Arial"/>
          <w:szCs w:val="22"/>
          <w:lang w:val="lt-LT"/>
        </w:rPr>
        <w:t xml:space="preserve"> TP</w:t>
      </w:r>
      <w:r w:rsidRPr="00A5486C">
        <w:rPr>
          <w:rFonts w:ascii="Arial" w:hAnsi="Arial" w:cs="Arial"/>
          <w:szCs w:val="22"/>
          <w:lang w:val="lt-LT"/>
        </w:rPr>
        <w:t xml:space="preserve">, Viršuliškių </w:t>
      </w:r>
      <w:r w:rsidR="00E11CF4" w:rsidRPr="00A5486C">
        <w:rPr>
          <w:rFonts w:ascii="Arial" w:hAnsi="Arial" w:cs="Arial"/>
          <w:szCs w:val="22"/>
          <w:lang w:val="lt-LT"/>
        </w:rPr>
        <w:t xml:space="preserve">TP </w:t>
      </w:r>
      <w:r w:rsidRPr="00A5486C">
        <w:rPr>
          <w:rFonts w:ascii="Arial" w:hAnsi="Arial" w:cs="Arial"/>
          <w:szCs w:val="22"/>
          <w:lang w:val="lt-LT"/>
        </w:rPr>
        <w:t xml:space="preserve">ir Riešės TP maitinimą </w:t>
      </w:r>
      <w:proofErr w:type="spellStart"/>
      <w:r w:rsidRPr="00A5486C">
        <w:rPr>
          <w:rFonts w:ascii="Arial" w:hAnsi="Arial" w:cs="Arial"/>
          <w:szCs w:val="22"/>
          <w:lang w:val="lt-LT"/>
        </w:rPr>
        <w:t>radeliu</w:t>
      </w:r>
      <w:proofErr w:type="spellEnd"/>
      <w:r w:rsidRPr="00A5486C">
        <w:rPr>
          <w:rFonts w:ascii="Arial" w:hAnsi="Arial" w:cs="Arial"/>
          <w:szCs w:val="22"/>
          <w:lang w:val="lt-LT"/>
        </w:rPr>
        <w:t xml:space="preserve"> režimu nuo Neries</w:t>
      </w:r>
      <w:r w:rsidR="00E11CF4" w:rsidRPr="00A5486C">
        <w:rPr>
          <w:rFonts w:ascii="Arial" w:hAnsi="Arial" w:cs="Arial"/>
          <w:szCs w:val="22"/>
          <w:lang w:val="lt-LT"/>
        </w:rPr>
        <w:t xml:space="preserve"> TP</w:t>
      </w:r>
      <w:r w:rsidRPr="00A5486C">
        <w:rPr>
          <w:rFonts w:ascii="Arial" w:hAnsi="Arial" w:cs="Arial"/>
          <w:szCs w:val="22"/>
          <w:lang w:val="lt-LT"/>
        </w:rPr>
        <w:t xml:space="preserve"> arba nuo VE3 TP pusės</w:t>
      </w:r>
      <w:r w:rsidR="00601E4E" w:rsidRPr="00A5486C">
        <w:rPr>
          <w:rFonts w:ascii="Arial" w:hAnsi="Arial" w:cs="Arial"/>
          <w:szCs w:val="22"/>
          <w:lang w:val="lt-LT"/>
        </w:rPr>
        <w:t>,</w:t>
      </w:r>
      <w:r w:rsidRPr="00A5486C">
        <w:rPr>
          <w:rFonts w:ascii="Arial" w:hAnsi="Arial" w:cs="Arial"/>
          <w:szCs w:val="22"/>
          <w:lang w:val="lt-LT"/>
        </w:rPr>
        <w:t xml:space="preserve"> </w:t>
      </w:r>
      <w:r w:rsidR="00601E4E" w:rsidRPr="00A5486C">
        <w:rPr>
          <w:rFonts w:ascii="Arial" w:hAnsi="Arial" w:cs="Arial"/>
          <w:szCs w:val="22"/>
          <w:lang w:val="lt-LT"/>
        </w:rPr>
        <w:t>išskiriant jungtis esamose linijose.</w:t>
      </w:r>
    </w:p>
    <w:p w14:paraId="5177DE63" w14:textId="39B2CF03" w:rsidR="00652BAE" w:rsidRPr="00A5486C" w:rsidRDefault="00652BAE" w:rsidP="004B581B">
      <w:pPr>
        <w:pStyle w:val="NoSpacing"/>
        <w:numPr>
          <w:ilvl w:val="2"/>
          <w:numId w:val="2"/>
        </w:numPr>
        <w:spacing w:line="276" w:lineRule="auto"/>
        <w:ind w:left="0" w:firstLine="567"/>
        <w:jc w:val="both"/>
        <w:rPr>
          <w:rFonts w:ascii="Arial" w:hAnsi="Arial" w:cs="Arial"/>
          <w:szCs w:val="22"/>
          <w:lang w:val="lt-LT"/>
        </w:rPr>
      </w:pPr>
      <w:r w:rsidRPr="00A5486C">
        <w:rPr>
          <w:rFonts w:ascii="Arial" w:hAnsi="Arial" w:cs="Arial"/>
          <w:szCs w:val="22"/>
          <w:lang w:val="lt-LT"/>
        </w:rPr>
        <w:t>Projektuojant techninius sprendinius dėl ŽTŠK įrengimo tarp 110</w:t>
      </w:r>
      <w:r w:rsidR="008E495B" w:rsidRPr="00A5486C">
        <w:rPr>
          <w:rFonts w:ascii="Arial" w:hAnsi="Arial" w:cs="Arial"/>
          <w:szCs w:val="22"/>
          <w:lang w:val="lt-LT"/>
        </w:rPr>
        <w:t xml:space="preserve"> </w:t>
      </w:r>
      <w:r w:rsidRPr="00A5486C">
        <w:rPr>
          <w:rFonts w:ascii="Arial" w:hAnsi="Arial" w:cs="Arial"/>
          <w:szCs w:val="22"/>
          <w:lang w:val="lt-LT"/>
        </w:rPr>
        <w:t xml:space="preserve">kV OL Neris-VE3 I ir Neris-VE3 II </w:t>
      </w:r>
      <w:proofErr w:type="spellStart"/>
      <w:r w:rsidRPr="00A5486C">
        <w:rPr>
          <w:rFonts w:ascii="Arial" w:hAnsi="Arial" w:cs="Arial"/>
          <w:szCs w:val="22"/>
          <w:lang w:val="lt-LT"/>
        </w:rPr>
        <w:t>atr</w:t>
      </w:r>
      <w:proofErr w:type="spellEnd"/>
      <w:r w:rsidRPr="00A5486C">
        <w:rPr>
          <w:rFonts w:ascii="Arial" w:hAnsi="Arial" w:cs="Arial"/>
          <w:szCs w:val="22"/>
          <w:lang w:val="lt-LT"/>
        </w:rPr>
        <w:t xml:space="preserve">. </w:t>
      </w:r>
      <w:r w:rsidR="008E495B" w:rsidRPr="00A5486C">
        <w:rPr>
          <w:rFonts w:ascii="Arial" w:hAnsi="Arial" w:cs="Arial"/>
          <w:szCs w:val="22"/>
          <w:lang w:val="lt-LT"/>
        </w:rPr>
        <w:t>N</w:t>
      </w:r>
      <w:r w:rsidRPr="00A5486C">
        <w:rPr>
          <w:rFonts w:ascii="Arial" w:hAnsi="Arial" w:cs="Arial"/>
          <w:szCs w:val="22"/>
          <w:lang w:val="lt-LT"/>
        </w:rPr>
        <w:t>r</w:t>
      </w:r>
      <w:r w:rsidR="008E495B" w:rsidRPr="00A5486C">
        <w:rPr>
          <w:rFonts w:ascii="Arial" w:hAnsi="Arial" w:cs="Arial"/>
          <w:szCs w:val="22"/>
          <w:lang w:val="lt-LT"/>
        </w:rPr>
        <w:t>.</w:t>
      </w:r>
      <w:r w:rsidRPr="00A5486C">
        <w:rPr>
          <w:rFonts w:ascii="Arial" w:hAnsi="Arial" w:cs="Arial"/>
          <w:szCs w:val="22"/>
          <w:lang w:val="lt-LT"/>
        </w:rPr>
        <w:t xml:space="preserve"> 73 (</w:t>
      </w:r>
      <w:proofErr w:type="spellStart"/>
      <w:r w:rsidRPr="00A5486C">
        <w:rPr>
          <w:rFonts w:ascii="Arial" w:hAnsi="Arial" w:cs="Arial"/>
          <w:szCs w:val="22"/>
          <w:lang w:val="lt-LT"/>
        </w:rPr>
        <w:t>dvigrandė</w:t>
      </w:r>
      <w:proofErr w:type="spellEnd"/>
      <w:r w:rsidRPr="00A5486C">
        <w:rPr>
          <w:rFonts w:ascii="Arial" w:hAnsi="Arial" w:cs="Arial"/>
          <w:szCs w:val="22"/>
          <w:lang w:val="lt-LT"/>
        </w:rPr>
        <w:t>) ir 110</w:t>
      </w:r>
      <w:r w:rsidR="008E495B" w:rsidRPr="00A5486C">
        <w:rPr>
          <w:rFonts w:ascii="Arial" w:hAnsi="Arial" w:cs="Arial"/>
          <w:szCs w:val="22"/>
          <w:lang w:val="lt-LT"/>
        </w:rPr>
        <w:t xml:space="preserve"> </w:t>
      </w:r>
      <w:r w:rsidRPr="00A5486C">
        <w:rPr>
          <w:rFonts w:ascii="Arial" w:hAnsi="Arial" w:cs="Arial"/>
          <w:szCs w:val="22"/>
          <w:lang w:val="lt-LT"/>
        </w:rPr>
        <w:t xml:space="preserve">kV OL Neris-Šeškinė ir Neris-Ąžuolynė </w:t>
      </w:r>
      <w:proofErr w:type="spellStart"/>
      <w:r w:rsidRPr="00A5486C">
        <w:rPr>
          <w:rFonts w:ascii="Arial" w:hAnsi="Arial" w:cs="Arial"/>
          <w:szCs w:val="22"/>
          <w:lang w:val="lt-LT"/>
        </w:rPr>
        <w:t>atr</w:t>
      </w:r>
      <w:proofErr w:type="spellEnd"/>
      <w:r w:rsidRPr="00A5486C">
        <w:rPr>
          <w:rFonts w:ascii="Arial" w:hAnsi="Arial" w:cs="Arial"/>
          <w:szCs w:val="22"/>
          <w:lang w:val="lt-LT"/>
        </w:rPr>
        <w:t xml:space="preserve">. </w:t>
      </w:r>
      <w:r w:rsidR="008E495B" w:rsidRPr="00A5486C">
        <w:rPr>
          <w:rFonts w:ascii="Arial" w:hAnsi="Arial" w:cs="Arial"/>
          <w:szCs w:val="22"/>
          <w:lang w:val="lt-LT"/>
        </w:rPr>
        <w:t>N</w:t>
      </w:r>
      <w:r w:rsidRPr="00A5486C">
        <w:rPr>
          <w:rFonts w:ascii="Arial" w:hAnsi="Arial" w:cs="Arial"/>
          <w:szCs w:val="22"/>
          <w:lang w:val="lt-LT"/>
        </w:rPr>
        <w:t>r</w:t>
      </w:r>
      <w:r w:rsidR="008E495B" w:rsidRPr="00A5486C">
        <w:rPr>
          <w:rFonts w:ascii="Arial" w:hAnsi="Arial" w:cs="Arial"/>
          <w:szCs w:val="22"/>
          <w:lang w:val="lt-LT"/>
        </w:rPr>
        <w:t>.</w:t>
      </w:r>
      <w:r w:rsidRPr="00A5486C">
        <w:rPr>
          <w:rFonts w:ascii="Arial" w:hAnsi="Arial" w:cs="Arial"/>
          <w:szCs w:val="22"/>
          <w:lang w:val="lt-LT"/>
        </w:rPr>
        <w:t xml:space="preserve"> 70 (</w:t>
      </w:r>
      <w:proofErr w:type="spellStart"/>
      <w:r w:rsidRPr="00A5486C">
        <w:rPr>
          <w:rFonts w:ascii="Arial" w:hAnsi="Arial" w:cs="Arial"/>
          <w:szCs w:val="22"/>
          <w:lang w:val="lt-LT"/>
        </w:rPr>
        <w:t>dvigrandė</w:t>
      </w:r>
      <w:proofErr w:type="spellEnd"/>
      <w:r w:rsidRPr="00A5486C">
        <w:rPr>
          <w:rFonts w:ascii="Arial" w:hAnsi="Arial" w:cs="Arial"/>
          <w:szCs w:val="22"/>
          <w:lang w:val="lt-LT"/>
        </w:rPr>
        <w:t>) įvertinti, kad vienalaikis 110</w:t>
      </w:r>
      <w:r w:rsidR="008E495B" w:rsidRPr="00A5486C">
        <w:rPr>
          <w:rFonts w:ascii="Arial" w:hAnsi="Arial" w:cs="Arial"/>
          <w:szCs w:val="22"/>
          <w:lang w:val="lt-LT"/>
        </w:rPr>
        <w:t xml:space="preserve"> </w:t>
      </w:r>
      <w:r w:rsidRPr="00A5486C">
        <w:rPr>
          <w:rFonts w:ascii="Arial" w:hAnsi="Arial" w:cs="Arial"/>
          <w:szCs w:val="22"/>
          <w:lang w:val="lt-LT"/>
        </w:rPr>
        <w:t>kV OL Neris-VE3 I, Neris-VE3 II, Neris-Šeškinė ir Neris-Ąžuolynė atjungimas negalimas.</w:t>
      </w:r>
    </w:p>
    <w:p w14:paraId="370720A2" w14:textId="22FAF14A" w:rsidR="00601E4E" w:rsidRPr="00A5486C" w:rsidRDefault="00601E4E" w:rsidP="00F34ABB">
      <w:pPr>
        <w:pStyle w:val="NoSpacing"/>
        <w:numPr>
          <w:ilvl w:val="2"/>
          <w:numId w:val="2"/>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Naujų </w:t>
      </w:r>
      <w:proofErr w:type="spellStart"/>
      <w:r w:rsidRPr="00A5486C">
        <w:rPr>
          <w:rFonts w:ascii="Arial" w:hAnsi="Arial" w:cs="Arial"/>
          <w:szCs w:val="22"/>
          <w:lang w:val="lt-LT"/>
        </w:rPr>
        <w:t>dvigrandžių</w:t>
      </w:r>
      <w:proofErr w:type="spellEnd"/>
      <w:r w:rsidRPr="00A5486C">
        <w:rPr>
          <w:rFonts w:ascii="Arial" w:hAnsi="Arial" w:cs="Arial"/>
          <w:szCs w:val="22"/>
          <w:lang w:val="lt-LT"/>
        </w:rPr>
        <w:t xml:space="preserve"> inkarinių atramų (Neris-VE3 I ir Neris-VE3 II) vietoje esamos </w:t>
      </w:r>
      <w:proofErr w:type="spellStart"/>
      <w:r w:rsidRPr="00A5486C">
        <w:rPr>
          <w:rFonts w:ascii="Arial" w:hAnsi="Arial" w:cs="Arial"/>
          <w:szCs w:val="22"/>
          <w:lang w:val="lt-LT"/>
        </w:rPr>
        <w:t>dvigrandės</w:t>
      </w:r>
      <w:proofErr w:type="spellEnd"/>
      <w:r w:rsidRPr="00A5486C">
        <w:rPr>
          <w:rFonts w:ascii="Arial" w:hAnsi="Arial" w:cs="Arial"/>
          <w:szCs w:val="22"/>
          <w:lang w:val="lt-LT"/>
        </w:rPr>
        <w:t xml:space="preserve"> </w:t>
      </w:r>
      <w:proofErr w:type="spellStart"/>
      <w:r w:rsidRPr="00A5486C">
        <w:rPr>
          <w:rFonts w:ascii="Arial" w:hAnsi="Arial" w:cs="Arial"/>
          <w:szCs w:val="22"/>
          <w:lang w:val="lt-LT"/>
        </w:rPr>
        <w:t>atr</w:t>
      </w:r>
      <w:proofErr w:type="spellEnd"/>
      <w:r w:rsidRPr="00A5486C">
        <w:rPr>
          <w:rFonts w:ascii="Arial" w:hAnsi="Arial" w:cs="Arial"/>
          <w:szCs w:val="22"/>
          <w:lang w:val="lt-LT"/>
        </w:rPr>
        <w:t xml:space="preserve">. </w:t>
      </w:r>
      <w:r w:rsidR="00E11CF4" w:rsidRPr="00A5486C">
        <w:rPr>
          <w:rFonts w:ascii="Arial" w:hAnsi="Arial" w:cs="Arial"/>
          <w:szCs w:val="22"/>
          <w:lang w:val="lt-LT"/>
        </w:rPr>
        <w:t>N</w:t>
      </w:r>
      <w:r w:rsidRPr="00A5486C">
        <w:rPr>
          <w:rFonts w:ascii="Arial" w:hAnsi="Arial" w:cs="Arial"/>
          <w:szCs w:val="22"/>
          <w:lang w:val="lt-LT"/>
        </w:rPr>
        <w:t>r. 83 įrengimas turės būti suprojektuotas taip, kad visų darbų atlikimo metu, būtų išlaikomas Riešės TP</w:t>
      </w:r>
      <w:r w:rsidR="00AD5839" w:rsidRPr="00A5486C">
        <w:rPr>
          <w:rFonts w:ascii="Arial" w:hAnsi="Arial" w:cs="Arial"/>
          <w:szCs w:val="22"/>
          <w:lang w:val="lt-LT"/>
        </w:rPr>
        <w:t>, Viršuliškių TP ir Salotės TP</w:t>
      </w:r>
      <w:r w:rsidRPr="00A5486C">
        <w:rPr>
          <w:rFonts w:ascii="Arial" w:hAnsi="Arial" w:cs="Arial"/>
          <w:szCs w:val="22"/>
          <w:lang w:val="lt-LT"/>
        </w:rPr>
        <w:t xml:space="preserve"> maitinimas nuo Neries</w:t>
      </w:r>
      <w:r w:rsidR="008E495B" w:rsidRPr="00A5486C">
        <w:rPr>
          <w:rFonts w:ascii="Arial" w:hAnsi="Arial" w:cs="Arial"/>
          <w:szCs w:val="22"/>
          <w:lang w:val="lt-LT"/>
        </w:rPr>
        <w:t xml:space="preserve"> TP</w:t>
      </w:r>
      <w:r w:rsidRPr="00A5486C">
        <w:rPr>
          <w:rFonts w:ascii="Arial" w:hAnsi="Arial" w:cs="Arial"/>
          <w:szCs w:val="22"/>
          <w:lang w:val="lt-LT"/>
        </w:rPr>
        <w:t xml:space="preserve"> arba VE-3 TP. 110/10</w:t>
      </w:r>
      <w:r w:rsidR="00E11CF4" w:rsidRPr="00A5486C">
        <w:rPr>
          <w:rFonts w:ascii="Arial" w:hAnsi="Arial" w:cs="Arial"/>
          <w:szCs w:val="22"/>
          <w:lang w:val="lt-LT"/>
        </w:rPr>
        <w:t xml:space="preserve"> </w:t>
      </w:r>
      <w:r w:rsidRPr="00A5486C">
        <w:rPr>
          <w:rFonts w:ascii="Arial" w:hAnsi="Arial" w:cs="Arial"/>
          <w:szCs w:val="22"/>
          <w:lang w:val="lt-LT"/>
        </w:rPr>
        <w:t>kV Riešės TP pilnas išjungimas iš 110</w:t>
      </w:r>
      <w:r w:rsidR="00E11CF4" w:rsidRPr="00A5486C">
        <w:rPr>
          <w:rFonts w:ascii="Arial" w:hAnsi="Arial" w:cs="Arial"/>
          <w:szCs w:val="22"/>
          <w:lang w:val="lt-LT"/>
        </w:rPr>
        <w:t xml:space="preserve"> </w:t>
      </w:r>
      <w:r w:rsidRPr="00A5486C">
        <w:rPr>
          <w:rFonts w:ascii="Arial" w:hAnsi="Arial" w:cs="Arial"/>
          <w:szCs w:val="22"/>
          <w:lang w:val="lt-LT"/>
        </w:rPr>
        <w:t>kV pusės galimas tik pagal šių sąlygų 3.1</w:t>
      </w:r>
      <w:r w:rsidR="008E495B" w:rsidRPr="00A5486C">
        <w:rPr>
          <w:rFonts w:ascii="Arial" w:hAnsi="Arial" w:cs="Arial"/>
          <w:szCs w:val="22"/>
          <w:lang w:val="lt-LT"/>
        </w:rPr>
        <w:t>9</w:t>
      </w:r>
      <w:r w:rsidRPr="00A5486C">
        <w:rPr>
          <w:rFonts w:ascii="Arial" w:hAnsi="Arial" w:cs="Arial"/>
          <w:szCs w:val="22"/>
          <w:lang w:val="lt-LT"/>
        </w:rPr>
        <w:t xml:space="preserve">.1 punktą. Jeigu darbai su naujų inkarinių atramų įrengimu (vietoje esamos </w:t>
      </w:r>
      <w:proofErr w:type="spellStart"/>
      <w:r w:rsidRPr="00A5486C">
        <w:rPr>
          <w:rFonts w:ascii="Arial" w:hAnsi="Arial" w:cs="Arial"/>
          <w:szCs w:val="22"/>
          <w:lang w:val="lt-LT"/>
        </w:rPr>
        <w:t>dvigrandės</w:t>
      </w:r>
      <w:proofErr w:type="spellEnd"/>
      <w:r w:rsidRPr="00A5486C">
        <w:rPr>
          <w:rFonts w:ascii="Arial" w:hAnsi="Arial" w:cs="Arial"/>
          <w:szCs w:val="22"/>
          <w:lang w:val="lt-LT"/>
        </w:rPr>
        <w:t xml:space="preserve"> </w:t>
      </w:r>
      <w:proofErr w:type="spellStart"/>
      <w:r w:rsidRPr="00A5486C">
        <w:rPr>
          <w:rFonts w:ascii="Arial" w:hAnsi="Arial" w:cs="Arial"/>
          <w:szCs w:val="22"/>
          <w:lang w:val="lt-LT"/>
        </w:rPr>
        <w:t>atr</w:t>
      </w:r>
      <w:proofErr w:type="spellEnd"/>
      <w:r w:rsidRPr="00A5486C">
        <w:rPr>
          <w:rFonts w:ascii="Arial" w:hAnsi="Arial" w:cs="Arial"/>
          <w:szCs w:val="22"/>
          <w:lang w:val="lt-LT"/>
        </w:rPr>
        <w:t xml:space="preserve">. </w:t>
      </w:r>
      <w:r w:rsidR="00E11CF4" w:rsidRPr="00A5486C">
        <w:rPr>
          <w:rFonts w:ascii="Arial" w:hAnsi="Arial" w:cs="Arial"/>
          <w:szCs w:val="22"/>
          <w:lang w:val="lt-LT"/>
        </w:rPr>
        <w:t xml:space="preserve">Nr. </w:t>
      </w:r>
      <w:r w:rsidR="00D33C4E" w:rsidRPr="00A5486C">
        <w:rPr>
          <w:rFonts w:ascii="Arial" w:hAnsi="Arial" w:cs="Arial"/>
          <w:szCs w:val="22"/>
          <w:lang w:val="lt-LT"/>
        </w:rPr>
        <w:t>83</w:t>
      </w:r>
      <w:r w:rsidRPr="00A5486C">
        <w:rPr>
          <w:rFonts w:ascii="Arial" w:hAnsi="Arial" w:cs="Arial"/>
          <w:szCs w:val="22"/>
          <w:lang w:val="lt-LT"/>
        </w:rPr>
        <w:t xml:space="preserve">) rekonstrukcija būtų numatyti atlikti anksčiau nei </w:t>
      </w:r>
      <w:r w:rsidR="00D33C4E" w:rsidRPr="00A5486C">
        <w:rPr>
          <w:rFonts w:ascii="Arial" w:hAnsi="Arial" w:cs="Arial"/>
          <w:szCs w:val="22"/>
          <w:lang w:val="lt-LT"/>
        </w:rPr>
        <w:t>bus pilnai rekonstruota Riešės</w:t>
      </w:r>
      <w:r w:rsidRPr="00A5486C">
        <w:rPr>
          <w:rFonts w:ascii="Arial" w:hAnsi="Arial" w:cs="Arial"/>
          <w:szCs w:val="22"/>
          <w:lang w:val="lt-LT"/>
        </w:rPr>
        <w:t xml:space="preserve"> TP, būtina P</w:t>
      </w:r>
      <w:r w:rsidR="00E11CF4" w:rsidRPr="00A5486C">
        <w:rPr>
          <w:rFonts w:ascii="Arial" w:hAnsi="Arial" w:cs="Arial"/>
          <w:szCs w:val="22"/>
          <w:lang w:val="lt-LT"/>
        </w:rPr>
        <w:t>SO</w:t>
      </w:r>
      <w:r w:rsidRPr="00A5486C">
        <w:rPr>
          <w:rFonts w:ascii="Arial" w:hAnsi="Arial" w:cs="Arial"/>
          <w:szCs w:val="22"/>
          <w:lang w:val="lt-LT"/>
        </w:rPr>
        <w:t xml:space="preserve"> dalies </w:t>
      </w:r>
      <w:r w:rsidR="00E11CF4" w:rsidRPr="00A5486C">
        <w:rPr>
          <w:rFonts w:ascii="Arial" w:hAnsi="Arial" w:cs="Arial"/>
          <w:szCs w:val="22"/>
          <w:lang w:val="lt-LT"/>
        </w:rPr>
        <w:t>projektiniuose pasiūlymuose</w:t>
      </w:r>
      <w:r w:rsidR="00652BAE" w:rsidRPr="00A5486C">
        <w:rPr>
          <w:rFonts w:ascii="Arial" w:hAnsi="Arial" w:cs="Arial"/>
          <w:szCs w:val="22"/>
          <w:lang w:val="lt-LT"/>
        </w:rPr>
        <w:t xml:space="preserve"> ir techniniuose darbo projektuose</w:t>
      </w:r>
      <w:r w:rsidRPr="00A5486C">
        <w:rPr>
          <w:rFonts w:ascii="Arial" w:hAnsi="Arial" w:cs="Arial"/>
          <w:szCs w:val="22"/>
          <w:lang w:val="lt-LT"/>
        </w:rPr>
        <w:t xml:space="preserve"> numatyti laikino linijų sujungimo tarpusavyje ir įjungimo darbus</w:t>
      </w:r>
      <w:r w:rsidR="00D33C4E" w:rsidRPr="00A5486C">
        <w:rPr>
          <w:rFonts w:ascii="Arial" w:hAnsi="Arial" w:cs="Arial"/>
          <w:szCs w:val="22"/>
          <w:lang w:val="lt-LT"/>
        </w:rPr>
        <w:t xml:space="preserve"> (užtikrintas tranzitas Neris-VE3 I ir Neris-VE3 II)</w:t>
      </w:r>
      <w:r w:rsidRPr="00A5486C">
        <w:rPr>
          <w:rFonts w:ascii="Arial" w:hAnsi="Arial" w:cs="Arial"/>
          <w:szCs w:val="22"/>
          <w:lang w:val="lt-LT"/>
        </w:rPr>
        <w:t>. Tam būtinus atlikti darbus vykdo linijos rekonstravimo rangovas savo sąskaita</w:t>
      </w:r>
      <w:r w:rsidR="00D33C4E" w:rsidRPr="00A5486C">
        <w:rPr>
          <w:rFonts w:ascii="Arial" w:hAnsi="Arial" w:cs="Arial"/>
          <w:szCs w:val="22"/>
          <w:lang w:val="lt-LT"/>
        </w:rPr>
        <w:t>. Vienalaikis 110</w:t>
      </w:r>
      <w:r w:rsidR="00E11CF4" w:rsidRPr="00A5486C">
        <w:rPr>
          <w:rFonts w:ascii="Arial" w:hAnsi="Arial" w:cs="Arial"/>
          <w:szCs w:val="22"/>
          <w:lang w:val="lt-LT"/>
        </w:rPr>
        <w:t xml:space="preserve"> </w:t>
      </w:r>
      <w:r w:rsidR="00D33C4E" w:rsidRPr="00A5486C">
        <w:rPr>
          <w:rFonts w:ascii="Arial" w:hAnsi="Arial" w:cs="Arial"/>
          <w:szCs w:val="22"/>
          <w:lang w:val="lt-LT"/>
        </w:rPr>
        <w:t>kV EPL Neris-VE3 I ir Neris-VE3 II atjungimas galimas tik šiltuoju metų periodu (balandis-rugsėjis).</w:t>
      </w:r>
      <w:r w:rsidR="00652BAE" w:rsidRPr="00A5486C">
        <w:rPr>
          <w:rFonts w:ascii="Arial" w:hAnsi="Arial" w:cs="Arial"/>
          <w:szCs w:val="22"/>
          <w:lang w:val="lt-LT"/>
        </w:rPr>
        <w:t xml:space="preserve"> Darbus suprojektuoti taip, kad šių darbų atlikimui bendras</w:t>
      </w:r>
      <w:r w:rsidR="006345A7" w:rsidRPr="00A5486C">
        <w:rPr>
          <w:rFonts w:ascii="Arial" w:hAnsi="Arial" w:cs="Arial"/>
          <w:szCs w:val="22"/>
          <w:lang w:val="lt-LT"/>
        </w:rPr>
        <w:t xml:space="preserve"> suminis</w:t>
      </w:r>
      <w:r w:rsidR="00652BAE" w:rsidRPr="00A5486C">
        <w:rPr>
          <w:rFonts w:ascii="Arial" w:hAnsi="Arial" w:cs="Arial"/>
          <w:szCs w:val="22"/>
          <w:lang w:val="lt-LT"/>
        </w:rPr>
        <w:t xml:space="preserve"> 110</w:t>
      </w:r>
      <w:r w:rsidR="00783D7A" w:rsidRPr="00A5486C">
        <w:rPr>
          <w:rFonts w:ascii="Arial" w:hAnsi="Arial" w:cs="Arial"/>
          <w:szCs w:val="22"/>
          <w:lang w:val="lt-LT"/>
        </w:rPr>
        <w:t xml:space="preserve"> </w:t>
      </w:r>
      <w:r w:rsidR="00652BAE" w:rsidRPr="00A5486C">
        <w:rPr>
          <w:rFonts w:ascii="Arial" w:hAnsi="Arial" w:cs="Arial"/>
          <w:szCs w:val="22"/>
          <w:lang w:val="lt-LT"/>
        </w:rPr>
        <w:t xml:space="preserve">kV tranzito Neris-VE3 I ir Neris-VE3 II nutraukimas būtų neilgesnis kaip </w:t>
      </w:r>
      <w:r w:rsidR="006345A7" w:rsidRPr="00A5486C">
        <w:rPr>
          <w:rFonts w:ascii="Arial" w:hAnsi="Arial" w:cs="Arial"/>
          <w:szCs w:val="22"/>
          <w:lang w:val="lt-LT"/>
        </w:rPr>
        <w:t>45</w:t>
      </w:r>
      <w:r w:rsidR="00652BAE" w:rsidRPr="00A5486C">
        <w:rPr>
          <w:rFonts w:ascii="Arial" w:hAnsi="Arial" w:cs="Arial"/>
          <w:szCs w:val="22"/>
          <w:lang w:val="lt-LT"/>
        </w:rPr>
        <w:t xml:space="preserve"> k.</w:t>
      </w:r>
      <w:r w:rsidR="00783D7A" w:rsidRPr="00A5486C">
        <w:rPr>
          <w:rFonts w:ascii="Arial" w:hAnsi="Arial" w:cs="Arial"/>
          <w:szCs w:val="22"/>
          <w:lang w:val="lt-LT"/>
        </w:rPr>
        <w:t xml:space="preserve"> </w:t>
      </w:r>
      <w:r w:rsidR="00652BAE" w:rsidRPr="00A5486C">
        <w:rPr>
          <w:rFonts w:ascii="Arial" w:hAnsi="Arial" w:cs="Arial"/>
          <w:szCs w:val="22"/>
          <w:lang w:val="lt-LT"/>
        </w:rPr>
        <w:t>d.</w:t>
      </w:r>
    </w:p>
    <w:p w14:paraId="2E5E1ECD" w14:textId="100770C3" w:rsidR="00D33C4E" w:rsidRPr="00A5486C" w:rsidRDefault="00D33C4E" w:rsidP="00F34ABB">
      <w:pPr>
        <w:pStyle w:val="NoSpacing"/>
        <w:numPr>
          <w:ilvl w:val="2"/>
          <w:numId w:val="2"/>
        </w:numPr>
        <w:spacing w:line="276" w:lineRule="auto"/>
        <w:ind w:left="0" w:firstLine="567"/>
        <w:jc w:val="both"/>
        <w:rPr>
          <w:rFonts w:ascii="Arial" w:hAnsi="Arial" w:cs="Arial"/>
          <w:szCs w:val="22"/>
          <w:lang w:val="lt-LT"/>
        </w:rPr>
      </w:pPr>
      <w:r w:rsidRPr="00A5486C">
        <w:rPr>
          <w:rFonts w:ascii="Arial" w:hAnsi="Arial" w:cs="Arial"/>
          <w:szCs w:val="22"/>
          <w:lang w:val="lt-LT"/>
        </w:rPr>
        <w:t>Projektuojant atsižvelgti, kad 110</w:t>
      </w:r>
      <w:r w:rsidR="00E11CF4" w:rsidRPr="00A5486C">
        <w:rPr>
          <w:rFonts w:ascii="Arial" w:hAnsi="Arial" w:cs="Arial"/>
          <w:szCs w:val="22"/>
          <w:lang w:val="lt-LT"/>
        </w:rPr>
        <w:t xml:space="preserve"> </w:t>
      </w:r>
      <w:r w:rsidRPr="00A5486C">
        <w:rPr>
          <w:rFonts w:ascii="Arial" w:hAnsi="Arial" w:cs="Arial"/>
          <w:szCs w:val="22"/>
          <w:lang w:val="lt-LT"/>
        </w:rPr>
        <w:t>kV tranzitai Neris-VE3 I ir Neris-VE3 II turės būti išlaikyti visos 110/10</w:t>
      </w:r>
      <w:r w:rsidR="00E11CF4" w:rsidRPr="00A5486C">
        <w:rPr>
          <w:rFonts w:ascii="Arial" w:hAnsi="Arial" w:cs="Arial"/>
          <w:szCs w:val="22"/>
          <w:lang w:val="lt-LT"/>
        </w:rPr>
        <w:t xml:space="preserve"> </w:t>
      </w:r>
      <w:r w:rsidRPr="00A5486C">
        <w:rPr>
          <w:rFonts w:ascii="Arial" w:hAnsi="Arial" w:cs="Arial"/>
          <w:szCs w:val="22"/>
          <w:lang w:val="lt-LT"/>
        </w:rPr>
        <w:t>kV Riešės TP rekonstrukcijos metu (išskyrus laiką reikalingą dėl ŽTŠK įrengimo</w:t>
      </w:r>
      <w:r w:rsidR="00652BAE" w:rsidRPr="00A5486C">
        <w:rPr>
          <w:rFonts w:ascii="Arial" w:hAnsi="Arial" w:cs="Arial"/>
          <w:szCs w:val="22"/>
          <w:lang w:val="lt-LT"/>
        </w:rPr>
        <w:t xml:space="preserve"> darbų</w:t>
      </w:r>
      <w:r w:rsidRPr="00A5486C">
        <w:rPr>
          <w:rFonts w:ascii="Arial" w:hAnsi="Arial" w:cs="Arial"/>
          <w:szCs w:val="22"/>
          <w:lang w:val="lt-LT"/>
        </w:rPr>
        <w:t xml:space="preserve"> </w:t>
      </w:r>
      <w:r w:rsidR="00652BAE" w:rsidRPr="00A5486C">
        <w:rPr>
          <w:rFonts w:ascii="Arial" w:hAnsi="Arial" w:cs="Arial"/>
          <w:szCs w:val="22"/>
          <w:lang w:val="lt-LT"/>
        </w:rPr>
        <w:t>nuo 110</w:t>
      </w:r>
      <w:r w:rsidR="00783D7A" w:rsidRPr="00A5486C">
        <w:rPr>
          <w:rFonts w:ascii="Arial" w:hAnsi="Arial" w:cs="Arial"/>
          <w:szCs w:val="22"/>
          <w:lang w:val="lt-LT"/>
        </w:rPr>
        <w:t xml:space="preserve"> </w:t>
      </w:r>
      <w:r w:rsidR="00652BAE" w:rsidRPr="00A5486C">
        <w:rPr>
          <w:rFonts w:ascii="Arial" w:hAnsi="Arial" w:cs="Arial"/>
          <w:szCs w:val="22"/>
          <w:lang w:val="lt-LT"/>
        </w:rPr>
        <w:t xml:space="preserve">kV OL Neris-VE3 I ir Neris-VE3 II </w:t>
      </w:r>
      <w:r w:rsidR="00652BAE" w:rsidRPr="00A5486C">
        <w:rPr>
          <w:rFonts w:ascii="Arial" w:hAnsi="Arial" w:cs="Arial"/>
          <w:color w:val="000000" w:themeColor="text1"/>
          <w:szCs w:val="22"/>
          <w:lang w:val="lt-LT"/>
        </w:rPr>
        <w:t>atramos Nr. 83 iki atramos Nr. 73 (įskaitant ir reikalingus atramų keitimus)</w:t>
      </w:r>
      <w:r w:rsidRPr="00A5486C">
        <w:rPr>
          <w:rFonts w:ascii="Arial" w:hAnsi="Arial" w:cs="Arial"/>
          <w:szCs w:val="22"/>
          <w:lang w:val="lt-LT"/>
        </w:rPr>
        <w:t xml:space="preserve"> ir naujų </w:t>
      </w:r>
      <w:proofErr w:type="spellStart"/>
      <w:r w:rsidRPr="00A5486C">
        <w:rPr>
          <w:rFonts w:ascii="Arial" w:hAnsi="Arial" w:cs="Arial"/>
          <w:szCs w:val="22"/>
          <w:lang w:val="lt-LT"/>
        </w:rPr>
        <w:t>dvigrandžių</w:t>
      </w:r>
      <w:proofErr w:type="spellEnd"/>
      <w:r w:rsidRPr="00A5486C">
        <w:rPr>
          <w:rFonts w:ascii="Arial" w:hAnsi="Arial" w:cs="Arial"/>
          <w:szCs w:val="22"/>
          <w:lang w:val="lt-LT"/>
        </w:rPr>
        <w:t xml:space="preserve"> atramų įrengimą</w:t>
      </w:r>
      <w:r w:rsidR="00E11CF4" w:rsidRPr="00A5486C">
        <w:rPr>
          <w:rFonts w:ascii="Arial" w:hAnsi="Arial" w:cs="Arial"/>
          <w:szCs w:val="22"/>
          <w:lang w:val="lt-LT"/>
        </w:rPr>
        <w:t>,</w:t>
      </w:r>
      <w:r w:rsidR="00AA5FBE" w:rsidRPr="00A5486C">
        <w:rPr>
          <w:rFonts w:ascii="Arial" w:hAnsi="Arial" w:cs="Arial"/>
          <w:szCs w:val="22"/>
          <w:lang w:val="lt-LT"/>
        </w:rPr>
        <w:t xml:space="preserve"> aprašytą 3.17.2</w:t>
      </w:r>
      <w:r w:rsidR="00652BAE" w:rsidRPr="00A5486C">
        <w:rPr>
          <w:rFonts w:ascii="Arial" w:hAnsi="Arial" w:cs="Arial"/>
          <w:szCs w:val="22"/>
          <w:lang w:val="lt-LT"/>
        </w:rPr>
        <w:t xml:space="preserve"> - </w:t>
      </w:r>
      <w:r w:rsidR="00AA5FBE" w:rsidRPr="00A5486C">
        <w:rPr>
          <w:rFonts w:ascii="Arial" w:hAnsi="Arial" w:cs="Arial"/>
          <w:szCs w:val="22"/>
          <w:lang w:val="lt-LT"/>
        </w:rPr>
        <w:t>3.17.</w:t>
      </w:r>
      <w:r w:rsidR="00652BAE" w:rsidRPr="00A5486C">
        <w:rPr>
          <w:rFonts w:ascii="Arial" w:hAnsi="Arial" w:cs="Arial"/>
          <w:szCs w:val="22"/>
          <w:lang w:val="lt-LT"/>
        </w:rPr>
        <w:t>4</w:t>
      </w:r>
      <w:r w:rsidR="00AA5FBE" w:rsidRPr="00A5486C">
        <w:rPr>
          <w:rFonts w:ascii="Arial" w:hAnsi="Arial" w:cs="Arial"/>
          <w:szCs w:val="22"/>
          <w:lang w:val="lt-LT"/>
        </w:rPr>
        <w:t xml:space="preserve"> punktuose</w:t>
      </w:r>
      <w:r w:rsidRPr="00A5486C">
        <w:rPr>
          <w:rFonts w:ascii="Arial" w:hAnsi="Arial" w:cs="Arial"/>
          <w:szCs w:val="22"/>
          <w:lang w:val="lt-LT"/>
        </w:rPr>
        <w:t>).</w:t>
      </w:r>
    </w:p>
    <w:p w14:paraId="4A1D45AC" w14:textId="2AF5D6E6" w:rsidR="00AA5FBE" w:rsidRPr="00A5486C" w:rsidRDefault="00D33C4E" w:rsidP="00F34ABB">
      <w:pPr>
        <w:pStyle w:val="NoSpacing"/>
        <w:numPr>
          <w:ilvl w:val="2"/>
          <w:numId w:val="2"/>
        </w:numPr>
        <w:spacing w:line="276" w:lineRule="auto"/>
        <w:ind w:left="0" w:firstLine="567"/>
        <w:jc w:val="both"/>
        <w:rPr>
          <w:rFonts w:ascii="Arial" w:hAnsi="Arial" w:cs="Arial"/>
          <w:szCs w:val="22"/>
          <w:lang w:val="lt-LT"/>
        </w:rPr>
      </w:pPr>
      <w:r w:rsidRPr="00A5486C">
        <w:rPr>
          <w:rFonts w:ascii="Arial" w:hAnsi="Arial" w:cs="Arial"/>
          <w:szCs w:val="22"/>
          <w:lang w:val="lt-LT"/>
        </w:rPr>
        <w:t>Projektuojant atsižvelgti, kad perdarant 110/10</w:t>
      </w:r>
      <w:r w:rsidR="00E11CF4" w:rsidRPr="00A5486C">
        <w:rPr>
          <w:rFonts w:ascii="Arial" w:hAnsi="Arial" w:cs="Arial"/>
          <w:szCs w:val="22"/>
          <w:lang w:val="lt-LT"/>
        </w:rPr>
        <w:t xml:space="preserve"> </w:t>
      </w:r>
      <w:r w:rsidRPr="00A5486C">
        <w:rPr>
          <w:rFonts w:ascii="Arial" w:hAnsi="Arial" w:cs="Arial"/>
          <w:szCs w:val="22"/>
          <w:lang w:val="lt-LT"/>
        </w:rPr>
        <w:t xml:space="preserve">kV Riešės TP iš </w:t>
      </w:r>
      <w:proofErr w:type="spellStart"/>
      <w:r w:rsidRPr="00A5486C">
        <w:rPr>
          <w:rFonts w:ascii="Arial" w:hAnsi="Arial" w:cs="Arial"/>
          <w:szCs w:val="22"/>
          <w:lang w:val="lt-LT"/>
        </w:rPr>
        <w:t>atšakinės</w:t>
      </w:r>
      <w:proofErr w:type="spellEnd"/>
      <w:r w:rsidRPr="00A5486C">
        <w:rPr>
          <w:rFonts w:ascii="Arial" w:hAnsi="Arial" w:cs="Arial"/>
          <w:szCs w:val="22"/>
          <w:lang w:val="lt-LT"/>
        </w:rPr>
        <w:t xml:space="preserve"> į tranzitinę, 110</w:t>
      </w:r>
      <w:r w:rsidR="00E11CF4" w:rsidRPr="00A5486C">
        <w:rPr>
          <w:rFonts w:ascii="Arial" w:hAnsi="Arial" w:cs="Arial"/>
          <w:szCs w:val="22"/>
          <w:lang w:val="lt-LT"/>
        </w:rPr>
        <w:t xml:space="preserve"> </w:t>
      </w:r>
      <w:r w:rsidRPr="00A5486C">
        <w:rPr>
          <w:rFonts w:ascii="Arial" w:hAnsi="Arial" w:cs="Arial"/>
          <w:szCs w:val="22"/>
          <w:lang w:val="lt-LT"/>
        </w:rPr>
        <w:t>kV EPL Neris-VE3 II turi būti išlaikoma darbe (</w:t>
      </w:r>
      <w:r w:rsidR="00E11CF4" w:rsidRPr="00A5486C">
        <w:rPr>
          <w:rFonts w:ascii="Arial" w:hAnsi="Arial" w:cs="Arial"/>
          <w:szCs w:val="22"/>
          <w:lang w:val="lt-LT"/>
        </w:rPr>
        <w:t>i</w:t>
      </w:r>
      <w:r w:rsidRPr="00A5486C">
        <w:rPr>
          <w:rFonts w:ascii="Arial" w:hAnsi="Arial" w:cs="Arial"/>
          <w:szCs w:val="22"/>
          <w:lang w:val="lt-LT"/>
        </w:rPr>
        <w:t>šskyrus darbus</w:t>
      </w:r>
      <w:r w:rsidR="00E11CF4" w:rsidRPr="00A5486C">
        <w:rPr>
          <w:rFonts w:ascii="Arial" w:hAnsi="Arial" w:cs="Arial"/>
          <w:szCs w:val="22"/>
          <w:lang w:val="lt-LT"/>
        </w:rPr>
        <w:t>,</w:t>
      </w:r>
      <w:r w:rsidRPr="00A5486C">
        <w:rPr>
          <w:rFonts w:ascii="Arial" w:hAnsi="Arial" w:cs="Arial"/>
          <w:szCs w:val="22"/>
          <w:lang w:val="lt-LT"/>
        </w:rPr>
        <w:t xml:space="preserve"> aprašytus 3.1</w:t>
      </w:r>
      <w:r w:rsidR="00783D7A" w:rsidRPr="00A5486C">
        <w:rPr>
          <w:rFonts w:ascii="Arial" w:hAnsi="Arial" w:cs="Arial"/>
          <w:szCs w:val="22"/>
          <w:lang w:val="lt-LT"/>
        </w:rPr>
        <w:t>9</w:t>
      </w:r>
      <w:r w:rsidRPr="00A5486C">
        <w:rPr>
          <w:rFonts w:ascii="Arial" w:hAnsi="Arial" w:cs="Arial"/>
          <w:szCs w:val="22"/>
          <w:lang w:val="lt-LT"/>
        </w:rPr>
        <w:t>.2</w:t>
      </w:r>
      <w:r w:rsidR="00652BAE" w:rsidRPr="00A5486C">
        <w:rPr>
          <w:rFonts w:ascii="Arial" w:hAnsi="Arial" w:cs="Arial"/>
          <w:szCs w:val="22"/>
          <w:lang w:val="lt-LT"/>
        </w:rPr>
        <w:t xml:space="preserve"> -</w:t>
      </w:r>
      <w:r w:rsidRPr="00A5486C">
        <w:rPr>
          <w:rFonts w:ascii="Arial" w:hAnsi="Arial" w:cs="Arial"/>
          <w:szCs w:val="22"/>
          <w:lang w:val="lt-LT"/>
        </w:rPr>
        <w:t xml:space="preserve"> 3.1</w:t>
      </w:r>
      <w:r w:rsidR="00783D7A" w:rsidRPr="00A5486C">
        <w:rPr>
          <w:rFonts w:ascii="Arial" w:hAnsi="Arial" w:cs="Arial"/>
          <w:szCs w:val="22"/>
          <w:lang w:val="lt-LT"/>
        </w:rPr>
        <w:t>9</w:t>
      </w:r>
      <w:r w:rsidRPr="00A5486C">
        <w:rPr>
          <w:rFonts w:ascii="Arial" w:hAnsi="Arial" w:cs="Arial"/>
          <w:szCs w:val="22"/>
          <w:lang w:val="lt-LT"/>
        </w:rPr>
        <w:t>.</w:t>
      </w:r>
      <w:r w:rsidR="00652BAE" w:rsidRPr="00A5486C">
        <w:rPr>
          <w:rFonts w:ascii="Arial" w:hAnsi="Arial" w:cs="Arial"/>
          <w:szCs w:val="22"/>
          <w:lang w:val="lt-LT"/>
        </w:rPr>
        <w:t>4</w:t>
      </w:r>
      <w:r w:rsidR="00AA5FBE" w:rsidRPr="00A5486C">
        <w:rPr>
          <w:rFonts w:ascii="Arial" w:hAnsi="Arial" w:cs="Arial"/>
          <w:szCs w:val="22"/>
          <w:lang w:val="lt-LT"/>
        </w:rPr>
        <w:t xml:space="preserve"> punktuose</w:t>
      </w:r>
      <w:r w:rsidRPr="00A5486C">
        <w:rPr>
          <w:rFonts w:ascii="Arial" w:hAnsi="Arial" w:cs="Arial"/>
          <w:szCs w:val="22"/>
          <w:lang w:val="lt-LT"/>
        </w:rPr>
        <w:t>)</w:t>
      </w:r>
      <w:r w:rsidR="00AA5FBE" w:rsidRPr="00A5486C">
        <w:rPr>
          <w:rFonts w:ascii="Arial" w:hAnsi="Arial" w:cs="Arial"/>
          <w:szCs w:val="22"/>
          <w:lang w:val="lt-LT"/>
        </w:rPr>
        <w:t>.</w:t>
      </w:r>
    </w:p>
    <w:p w14:paraId="284C3B6A" w14:textId="33FB92EF" w:rsidR="00D33C4E" w:rsidRPr="00A5486C" w:rsidRDefault="00D33C4E" w:rsidP="00F34ABB">
      <w:pPr>
        <w:pStyle w:val="NoSpacing"/>
        <w:numPr>
          <w:ilvl w:val="2"/>
          <w:numId w:val="2"/>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 </w:t>
      </w:r>
      <w:r w:rsidR="00AA5FBE" w:rsidRPr="00A5486C">
        <w:rPr>
          <w:rFonts w:ascii="Arial" w:hAnsi="Arial" w:cs="Arial"/>
          <w:szCs w:val="22"/>
          <w:lang w:val="lt-LT"/>
        </w:rPr>
        <w:t>Įvertinti atjungimų poreikius ir kaštus dėl 110/10</w:t>
      </w:r>
      <w:r w:rsidR="00E11CF4" w:rsidRPr="00A5486C">
        <w:rPr>
          <w:rFonts w:ascii="Arial" w:hAnsi="Arial" w:cs="Arial"/>
          <w:szCs w:val="22"/>
          <w:lang w:val="lt-LT"/>
        </w:rPr>
        <w:t xml:space="preserve"> </w:t>
      </w:r>
      <w:r w:rsidR="00AA5FBE" w:rsidRPr="00A5486C">
        <w:rPr>
          <w:rFonts w:ascii="Arial" w:hAnsi="Arial" w:cs="Arial"/>
          <w:szCs w:val="22"/>
          <w:lang w:val="lt-LT"/>
        </w:rPr>
        <w:t xml:space="preserve">kV Riešės TP </w:t>
      </w:r>
      <w:proofErr w:type="spellStart"/>
      <w:r w:rsidR="00AA5FBE" w:rsidRPr="00A5486C">
        <w:rPr>
          <w:rFonts w:ascii="Arial" w:hAnsi="Arial" w:cs="Arial"/>
          <w:szCs w:val="22"/>
          <w:lang w:val="lt-LT"/>
        </w:rPr>
        <w:t>topologinio</w:t>
      </w:r>
      <w:proofErr w:type="spellEnd"/>
      <w:r w:rsidR="00AA5FBE" w:rsidRPr="00A5486C">
        <w:rPr>
          <w:rFonts w:ascii="Arial" w:hAnsi="Arial" w:cs="Arial"/>
          <w:szCs w:val="22"/>
          <w:lang w:val="lt-LT"/>
        </w:rPr>
        <w:t xml:space="preserve"> pokyčio ir su tuo susijusius pakeitimus kitose TP</w:t>
      </w:r>
      <w:r w:rsidR="00E11CF4" w:rsidRPr="00A5486C">
        <w:rPr>
          <w:rFonts w:ascii="Arial" w:hAnsi="Arial" w:cs="Arial"/>
          <w:szCs w:val="22"/>
          <w:lang w:val="lt-LT"/>
        </w:rPr>
        <w:t>,</w:t>
      </w:r>
      <w:r w:rsidR="00AA5FBE" w:rsidRPr="00A5486C">
        <w:rPr>
          <w:rFonts w:ascii="Arial" w:hAnsi="Arial" w:cs="Arial"/>
          <w:szCs w:val="22"/>
          <w:lang w:val="lt-LT"/>
        </w:rPr>
        <w:t xml:space="preserve"> keičiant jose esamą įrangą, taip pat keičiant jose įrenginių operatyvinius pavadinimus (dėl Riešės TP pakeitimo iš </w:t>
      </w:r>
      <w:proofErr w:type="spellStart"/>
      <w:r w:rsidR="00AA5FBE" w:rsidRPr="00A5486C">
        <w:rPr>
          <w:rFonts w:ascii="Arial" w:hAnsi="Arial" w:cs="Arial"/>
          <w:szCs w:val="22"/>
          <w:lang w:val="lt-LT"/>
        </w:rPr>
        <w:t>atšakinės</w:t>
      </w:r>
      <w:proofErr w:type="spellEnd"/>
      <w:r w:rsidR="00AA5FBE" w:rsidRPr="00A5486C">
        <w:rPr>
          <w:rFonts w:ascii="Arial" w:hAnsi="Arial" w:cs="Arial"/>
          <w:szCs w:val="22"/>
          <w:lang w:val="lt-LT"/>
        </w:rPr>
        <w:t xml:space="preserve"> į tranzitinę keisis ir 110 kV OL pavadinimai ir pavadinimai kitose TP), jų markiruotes, taip pat poreikius dėl kitų susijusių TP testavimo darbų su dispečerinio valdymo sistema. Visi pakeitimai</w:t>
      </w:r>
      <w:r w:rsidR="00E11CF4" w:rsidRPr="00A5486C">
        <w:rPr>
          <w:rFonts w:ascii="Arial" w:hAnsi="Arial" w:cs="Arial"/>
          <w:szCs w:val="22"/>
          <w:lang w:val="lt-LT"/>
        </w:rPr>
        <w:t>,</w:t>
      </w:r>
      <w:r w:rsidR="00AA5FBE" w:rsidRPr="00A5486C">
        <w:rPr>
          <w:rFonts w:ascii="Arial" w:hAnsi="Arial" w:cs="Arial"/>
          <w:szCs w:val="22"/>
          <w:lang w:val="lt-LT"/>
        </w:rPr>
        <w:t xml:space="preserve"> </w:t>
      </w:r>
      <w:r w:rsidR="00E11CF4" w:rsidRPr="00A5486C">
        <w:rPr>
          <w:rFonts w:ascii="Arial" w:hAnsi="Arial" w:cs="Arial"/>
          <w:szCs w:val="22"/>
          <w:lang w:val="lt-LT"/>
        </w:rPr>
        <w:t>susiję</w:t>
      </w:r>
      <w:r w:rsidR="00AA5FBE" w:rsidRPr="00A5486C">
        <w:rPr>
          <w:rFonts w:ascii="Arial" w:hAnsi="Arial" w:cs="Arial"/>
          <w:szCs w:val="22"/>
          <w:lang w:val="lt-LT"/>
        </w:rPr>
        <w:t xml:space="preserve"> su operatyvinių pavadinimų pakeitimu</w:t>
      </w:r>
      <w:r w:rsidR="00E11CF4" w:rsidRPr="00A5486C">
        <w:rPr>
          <w:rFonts w:ascii="Arial" w:hAnsi="Arial" w:cs="Arial"/>
          <w:szCs w:val="22"/>
          <w:lang w:val="lt-LT"/>
        </w:rPr>
        <w:t>,</w:t>
      </w:r>
      <w:r w:rsidR="00AA5FBE" w:rsidRPr="00A5486C">
        <w:rPr>
          <w:rFonts w:ascii="Arial" w:hAnsi="Arial" w:cs="Arial"/>
          <w:szCs w:val="22"/>
          <w:lang w:val="lt-LT"/>
        </w:rPr>
        <w:t xml:space="preserve"> turės būti atlikti rekonstravimo rangov</w:t>
      </w:r>
      <w:r w:rsidR="00E11CF4" w:rsidRPr="00A5486C">
        <w:rPr>
          <w:rFonts w:ascii="Arial" w:hAnsi="Arial" w:cs="Arial"/>
          <w:szCs w:val="22"/>
          <w:lang w:val="lt-LT"/>
        </w:rPr>
        <w:t>o</w:t>
      </w:r>
      <w:r w:rsidR="00AA5FBE" w:rsidRPr="00A5486C">
        <w:rPr>
          <w:rFonts w:ascii="Arial" w:hAnsi="Arial" w:cs="Arial"/>
          <w:szCs w:val="22"/>
          <w:lang w:val="lt-LT"/>
        </w:rPr>
        <w:t xml:space="preserve"> sąskaita.</w:t>
      </w:r>
    </w:p>
    <w:p w14:paraId="2975166B" w14:textId="74643BE0" w:rsidR="00AD5839" w:rsidRPr="00A5486C" w:rsidRDefault="00AD5839" w:rsidP="00F34ABB">
      <w:pPr>
        <w:pStyle w:val="NoSpacing"/>
        <w:numPr>
          <w:ilvl w:val="2"/>
          <w:numId w:val="2"/>
        </w:numPr>
        <w:spacing w:line="276" w:lineRule="auto"/>
        <w:ind w:left="0" w:firstLine="567"/>
        <w:jc w:val="both"/>
        <w:rPr>
          <w:rFonts w:ascii="Arial" w:hAnsi="Arial" w:cs="Arial"/>
          <w:szCs w:val="22"/>
          <w:lang w:val="lt-LT"/>
        </w:rPr>
      </w:pPr>
      <w:bookmarkStart w:id="14" w:name="_Hlk83737911"/>
      <w:r w:rsidRPr="00A5486C">
        <w:rPr>
          <w:rFonts w:ascii="Arial" w:hAnsi="Arial" w:cs="Arial"/>
          <w:szCs w:val="22"/>
          <w:lang w:val="lt-LT"/>
        </w:rPr>
        <w:t>Vykdant darbus 110</w:t>
      </w:r>
      <w:r w:rsidR="00E11CF4" w:rsidRPr="00A5486C">
        <w:rPr>
          <w:rFonts w:ascii="Arial" w:hAnsi="Arial" w:cs="Arial"/>
          <w:szCs w:val="22"/>
          <w:lang w:val="lt-LT"/>
        </w:rPr>
        <w:t xml:space="preserve"> </w:t>
      </w:r>
      <w:r w:rsidRPr="00A5486C">
        <w:rPr>
          <w:rFonts w:ascii="Arial" w:hAnsi="Arial" w:cs="Arial"/>
          <w:szCs w:val="22"/>
          <w:lang w:val="lt-LT"/>
        </w:rPr>
        <w:t>kV EPL Neris-VE3 I ir Neris-VE3 II numatyti jungčių išskyrimus ir</w:t>
      </w:r>
      <w:r w:rsidR="00E11CF4" w:rsidRPr="00A5486C">
        <w:rPr>
          <w:rFonts w:ascii="Arial" w:hAnsi="Arial" w:cs="Arial"/>
          <w:szCs w:val="22"/>
          <w:lang w:val="lt-LT"/>
        </w:rPr>
        <w:t>,</w:t>
      </w:r>
      <w:r w:rsidRPr="00A5486C">
        <w:rPr>
          <w:rFonts w:ascii="Arial" w:hAnsi="Arial" w:cs="Arial"/>
          <w:szCs w:val="22"/>
          <w:lang w:val="lt-LT"/>
        </w:rPr>
        <w:t xml:space="preserve"> baigus darbus, sujungimus vientisumo atstatymui dėl Riešės</w:t>
      </w:r>
      <w:r w:rsidR="00E11CF4" w:rsidRPr="00A5486C">
        <w:rPr>
          <w:rFonts w:ascii="Arial" w:hAnsi="Arial" w:cs="Arial"/>
          <w:szCs w:val="22"/>
          <w:lang w:val="lt-LT"/>
        </w:rPr>
        <w:t xml:space="preserve"> TP</w:t>
      </w:r>
      <w:r w:rsidRPr="00A5486C">
        <w:rPr>
          <w:rFonts w:ascii="Arial" w:hAnsi="Arial" w:cs="Arial"/>
          <w:szCs w:val="22"/>
          <w:lang w:val="lt-LT"/>
        </w:rPr>
        <w:t>, Salotės</w:t>
      </w:r>
      <w:r w:rsidR="00E11CF4" w:rsidRPr="00A5486C">
        <w:rPr>
          <w:rFonts w:ascii="Arial" w:hAnsi="Arial" w:cs="Arial"/>
          <w:szCs w:val="22"/>
          <w:lang w:val="lt-LT"/>
        </w:rPr>
        <w:t xml:space="preserve"> TP</w:t>
      </w:r>
      <w:r w:rsidRPr="00A5486C">
        <w:rPr>
          <w:rFonts w:ascii="Arial" w:hAnsi="Arial" w:cs="Arial"/>
          <w:szCs w:val="22"/>
          <w:lang w:val="lt-LT"/>
        </w:rPr>
        <w:t xml:space="preserve"> ir Viršuliškių TP užmaitinimo </w:t>
      </w:r>
      <w:proofErr w:type="spellStart"/>
      <w:r w:rsidRPr="00A5486C">
        <w:rPr>
          <w:rFonts w:ascii="Arial" w:hAnsi="Arial" w:cs="Arial"/>
          <w:szCs w:val="22"/>
          <w:lang w:val="lt-LT"/>
        </w:rPr>
        <w:t>radialiniame</w:t>
      </w:r>
      <w:proofErr w:type="spellEnd"/>
      <w:r w:rsidRPr="00A5486C">
        <w:rPr>
          <w:rFonts w:ascii="Arial" w:hAnsi="Arial" w:cs="Arial"/>
          <w:szCs w:val="22"/>
          <w:lang w:val="lt-LT"/>
        </w:rPr>
        <w:t xml:space="preserve"> režime. Išskyrimo bei vientisumo atstatymo darbus vykdo rangovas savo sąskaita</w:t>
      </w:r>
      <w:bookmarkEnd w:id="14"/>
      <w:r w:rsidRPr="00A5486C">
        <w:rPr>
          <w:rFonts w:ascii="Arial" w:hAnsi="Arial" w:cs="Arial"/>
          <w:szCs w:val="22"/>
          <w:lang w:val="lt-LT"/>
        </w:rPr>
        <w:t>.</w:t>
      </w:r>
    </w:p>
    <w:p w14:paraId="47F26C42" w14:textId="62CBC497" w:rsidR="00AF1FED" w:rsidRPr="00A5486C" w:rsidRDefault="00AF1FED" w:rsidP="00F34ABB">
      <w:pPr>
        <w:pStyle w:val="NoSpacing"/>
        <w:numPr>
          <w:ilvl w:val="2"/>
          <w:numId w:val="2"/>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Negalimas vienalaikis </w:t>
      </w:r>
      <w:proofErr w:type="spellStart"/>
      <w:r w:rsidRPr="00A5486C">
        <w:rPr>
          <w:rFonts w:ascii="Arial" w:hAnsi="Arial" w:cs="Arial"/>
          <w:szCs w:val="22"/>
          <w:lang w:val="lt-LT"/>
        </w:rPr>
        <w:t>dvigrandės</w:t>
      </w:r>
      <w:proofErr w:type="spellEnd"/>
      <w:r w:rsidRPr="00A5486C">
        <w:rPr>
          <w:rFonts w:ascii="Arial" w:hAnsi="Arial" w:cs="Arial"/>
          <w:szCs w:val="22"/>
          <w:lang w:val="lt-LT"/>
        </w:rPr>
        <w:t xml:space="preserve"> 110</w:t>
      </w:r>
      <w:r w:rsidR="00783D7A" w:rsidRPr="00A5486C">
        <w:rPr>
          <w:rFonts w:ascii="Arial" w:hAnsi="Arial" w:cs="Arial"/>
          <w:szCs w:val="22"/>
          <w:lang w:val="lt-LT"/>
        </w:rPr>
        <w:t xml:space="preserve"> </w:t>
      </w:r>
      <w:r w:rsidRPr="00A5486C">
        <w:rPr>
          <w:rFonts w:ascii="Arial" w:hAnsi="Arial" w:cs="Arial"/>
          <w:szCs w:val="22"/>
          <w:lang w:val="lt-LT"/>
        </w:rPr>
        <w:t>kV OL Neris-VE3 I ir Neris-VE3 II kartu su 110</w:t>
      </w:r>
      <w:r w:rsidR="00783D7A" w:rsidRPr="00A5486C">
        <w:rPr>
          <w:rFonts w:ascii="Arial" w:hAnsi="Arial" w:cs="Arial"/>
          <w:szCs w:val="22"/>
          <w:lang w:val="lt-LT"/>
        </w:rPr>
        <w:t xml:space="preserve"> </w:t>
      </w:r>
      <w:r w:rsidRPr="00A5486C">
        <w:rPr>
          <w:rFonts w:ascii="Arial" w:hAnsi="Arial" w:cs="Arial"/>
          <w:szCs w:val="22"/>
          <w:lang w:val="lt-LT"/>
        </w:rPr>
        <w:t>kV OL Neris-Šeškinė arba Neris-Ąžuolynė atjungimu.</w:t>
      </w:r>
    </w:p>
    <w:p w14:paraId="080BA7A9" w14:textId="100B5CF7" w:rsidR="006345A7" w:rsidRPr="00A5486C" w:rsidRDefault="006345A7" w:rsidP="00F34ABB">
      <w:pPr>
        <w:pStyle w:val="NoSpacing"/>
        <w:numPr>
          <w:ilvl w:val="2"/>
          <w:numId w:val="2"/>
        </w:numPr>
        <w:spacing w:line="276" w:lineRule="auto"/>
        <w:ind w:left="0" w:firstLine="567"/>
        <w:jc w:val="both"/>
        <w:rPr>
          <w:rFonts w:ascii="Arial" w:hAnsi="Arial" w:cs="Arial"/>
          <w:szCs w:val="22"/>
          <w:lang w:val="lt-LT"/>
        </w:rPr>
      </w:pPr>
      <w:r w:rsidRPr="00A5486C">
        <w:rPr>
          <w:rFonts w:ascii="Arial" w:hAnsi="Arial" w:cs="Arial"/>
          <w:szCs w:val="22"/>
          <w:lang w:val="lt-LT"/>
        </w:rPr>
        <w:t>Projektuojant 110</w:t>
      </w:r>
      <w:r w:rsidR="00783D7A" w:rsidRPr="00A5486C">
        <w:rPr>
          <w:rFonts w:ascii="Arial" w:hAnsi="Arial" w:cs="Arial"/>
          <w:szCs w:val="22"/>
          <w:lang w:val="lt-LT"/>
        </w:rPr>
        <w:t xml:space="preserve"> </w:t>
      </w:r>
      <w:r w:rsidRPr="00A5486C">
        <w:rPr>
          <w:rFonts w:ascii="Arial" w:hAnsi="Arial" w:cs="Arial"/>
          <w:szCs w:val="22"/>
          <w:lang w:val="lt-LT"/>
        </w:rPr>
        <w:t xml:space="preserve">kV kabelinės linijos įrengimą tarp Riešės TP ir naujai sumontuotų </w:t>
      </w:r>
      <w:proofErr w:type="spellStart"/>
      <w:r w:rsidRPr="00A5486C">
        <w:rPr>
          <w:rFonts w:ascii="Arial" w:hAnsi="Arial" w:cs="Arial"/>
          <w:szCs w:val="22"/>
          <w:lang w:val="lt-LT"/>
        </w:rPr>
        <w:t>dvigrandžių</w:t>
      </w:r>
      <w:proofErr w:type="spellEnd"/>
      <w:r w:rsidRPr="00A5486C">
        <w:rPr>
          <w:rFonts w:ascii="Arial" w:hAnsi="Arial" w:cs="Arial"/>
          <w:szCs w:val="22"/>
          <w:lang w:val="lt-LT"/>
        </w:rPr>
        <w:t xml:space="preserve"> atramų, 110</w:t>
      </w:r>
      <w:r w:rsidR="00783D7A" w:rsidRPr="00A5486C">
        <w:rPr>
          <w:rFonts w:ascii="Arial" w:hAnsi="Arial" w:cs="Arial"/>
          <w:szCs w:val="22"/>
          <w:lang w:val="lt-LT"/>
        </w:rPr>
        <w:t xml:space="preserve"> </w:t>
      </w:r>
      <w:r w:rsidRPr="00A5486C">
        <w:rPr>
          <w:rFonts w:ascii="Arial" w:hAnsi="Arial" w:cs="Arial"/>
          <w:szCs w:val="22"/>
          <w:lang w:val="lt-LT"/>
        </w:rPr>
        <w:t>kV OL Neris-VE3 I ir Neris-VE3 II (</w:t>
      </w:r>
      <w:proofErr w:type="spellStart"/>
      <w:r w:rsidRPr="00A5486C">
        <w:rPr>
          <w:rFonts w:ascii="Arial" w:hAnsi="Arial" w:cs="Arial"/>
          <w:szCs w:val="22"/>
          <w:lang w:val="lt-LT"/>
        </w:rPr>
        <w:t>dvigrandė</w:t>
      </w:r>
      <w:proofErr w:type="spellEnd"/>
      <w:r w:rsidRPr="00A5486C">
        <w:rPr>
          <w:rFonts w:ascii="Arial" w:hAnsi="Arial" w:cs="Arial"/>
          <w:szCs w:val="22"/>
          <w:lang w:val="lt-LT"/>
        </w:rPr>
        <w:t xml:space="preserve">) </w:t>
      </w:r>
      <w:proofErr w:type="spellStart"/>
      <w:r w:rsidRPr="00A5486C">
        <w:rPr>
          <w:rFonts w:ascii="Arial" w:hAnsi="Arial" w:cs="Arial"/>
          <w:szCs w:val="22"/>
          <w:lang w:val="lt-LT"/>
        </w:rPr>
        <w:t>atr</w:t>
      </w:r>
      <w:proofErr w:type="spellEnd"/>
      <w:r w:rsidRPr="00A5486C">
        <w:rPr>
          <w:rFonts w:ascii="Arial" w:hAnsi="Arial" w:cs="Arial"/>
          <w:szCs w:val="22"/>
          <w:lang w:val="lt-LT"/>
        </w:rPr>
        <w:t xml:space="preserve">. </w:t>
      </w:r>
      <w:r w:rsidR="00783D7A" w:rsidRPr="00A5486C">
        <w:rPr>
          <w:rFonts w:ascii="Arial" w:hAnsi="Arial" w:cs="Arial"/>
          <w:szCs w:val="22"/>
          <w:lang w:val="lt-LT"/>
        </w:rPr>
        <w:t>Nr.</w:t>
      </w:r>
      <w:r w:rsidRPr="00A5486C">
        <w:rPr>
          <w:rFonts w:ascii="Arial" w:hAnsi="Arial" w:cs="Arial"/>
          <w:szCs w:val="22"/>
          <w:lang w:val="lt-LT"/>
        </w:rPr>
        <w:t xml:space="preserve"> 83 keitimo į dvi atskiras </w:t>
      </w:r>
      <w:proofErr w:type="spellStart"/>
      <w:r w:rsidRPr="00A5486C">
        <w:rPr>
          <w:rFonts w:ascii="Arial" w:hAnsi="Arial" w:cs="Arial"/>
          <w:szCs w:val="22"/>
          <w:lang w:val="lt-LT"/>
        </w:rPr>
        <w:t>dvigrandes</w:t>
      </w:r>
      <w:proofErr w:type="spellEnd"/>
      <w:r w:rsidRPr="00A5486C">
        <w:rPr>
          <w:rFonts w:ascii="Arial" w:hAnsi="Arial" w:cs="Arial"/>
          <w:szCs w:val="22"/>
          <w:lang w:val="lt-LT"/>
        </w:rPr>
        <w:t xml:space="preserve"> atramas su galinėmis movomis ir Riešės TP rekonstravimo </w:t>
      </w:r>
      <w:proofErr w:type="spellStart"/>
      <w:r w:rsidRPr="00A5486C">
        <w:rPr>
          <w:rFonts w:ascii="Arial" w:hAnsi="Arial" w:cs="Arial"/>
          <w:szCs w:val="22"/>
          <w:lang w:val="lt-LT"/>
        </w:rPr>
        <w:t>etapiškumus</w:t>
      </w:r>
      <w:proofErr w:type="spellEnd"/>
      <w:r w:rsidRPr="00A5486C">
        <w:rPr>
          <w:rFonts w:ascii="Arial" w:hAnsi="Arial" w:cs="Arial"/>
          <w:szCs w:val="22"/>
          <w:lang w:val="lt-LT"/>
        </w:rPr>
        <w:t xml:space="preserve"> atsižvelgti į šių techninių sąlygų 3.19.1, 3.19.4 - 3.19.6 reikalavimus.</w:t>
      </w:r>
    </w:p>
    <w:p w14:paraId="13AF1E2A" w14:textId="4C717682" w:rsidR="00D33C4E" w:rsidRPr="00A5486C" w:rsidRDefault="006D12DE" w:rsidP="00F34ABB">
      <w:pPr>
        <w:pStyle w:val="NoSpacing"/>
        <w:numPr>
          <w:ilvl w:val="2"/>
          <w:numId w:val="2"/>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Atsižvelgiant į ESO išduotų projektavimo sąlygų Elektrotechnikos dalies 7 punkto, a ir c papunkčius, įvertinti Riešės TP rekonstrukcijos, kabelinių intarpų įrengimo ir prijungimo, naujų </w:t>
      </w:r>
      <w:proofErr w:type="spellStart"/>
      <w:r w:rsidRPr="00A5486C">
        <w:rPr>
          <w:rFonts w:ascii="Arial" w:hAnsi="Arial" w:cs="Arial"/>
          <w:szCs w:val="22"/>
          <w:lang w:val="lt-LT"/>
        </w:rPr>
        <w:t>dvigrandžių</w:t>
      </w:r>
      <w:proofErr w:type="spellEnd"/>
      <w:r w:rsidRPr="00A5486C">
        <w:rPr>
          <w:rFonts w:ascii="Arial" w:hAnsi="Arial" w:cs="Arial"/>
          <w:szCs w:val="22"/>
          <w:lang w:val="lt-LT"/>
        </w:rPr>
        <w:t xml:space="preserve"> atramų sumontavimo ir ŽTŠK įrengimo darbų </w:t>
      </w:r>
      <w:proofErr w:type="spellStart"/>
      <w:r w:rsidRPr="00A5486C">
        <w:rPr>
          <w:rFonts w:ascii="Arial" w:hAnsi="Arial" w:cs="Arial"/>
          <w:szCs w:val="22"/>
          <w:lang w:val="lt-LT"/>
        </w:rPr>
        <w:t>etapiškumą</w:t>
      </w:r>
      <w:proofErr w:type="spellEnd"/>
      <w:r w:rsidR="00112B53" w:rsidRPr="00A5486C">
        <w:rPr>
          <w:rFonts w:ascii="Arial" w:hAnsi="Arial" w:cs="Arial"/>
          <w:szCs w:val="22"/>
          <w:lang w:val="lt-LT"/>
        </w:rPr>
        <w:t>,</w:t>
      </w:r>
      <w:r w:rsidRPr="00A5486C">
        <w:rPr>
          <w:rFonts w:ascii="Arial" w:hAnsi="Arial" w:cs="Arial"/>
          <w:szCs w:val="22"/>
          <w:lang w:val="lt-LT"/>
        </w:rPr>
        <w:t xml:space="preserve"> kad visų darbų metu būtų išlaikomos ESO nurodytos Riešės TP galios transformatorių darbo sąlygos.</w:t>
      </w:r>
    </w:p>
    <w:p w14:paraId="2EDB76E2" w14:textId="51633EFE" w:rsidR="00916C37" w:rsidRPr="00A5486C" w:rsidRDefault="00112B53" w:rsidP="00F34ABB">
      <w:pPr>
        <w:pStyle w:val="NoSpacing"/>
        <w:numPr>
          <w:ilvl w:val="1"/>
          <w:numId w:val="2"/>
        </w:numPr>
        <w:spacing w:line="276" w:lineRule="auto"/>
        <w:ind w:left="0" w:firstLine="567"/>
        <w:jc w:val="both"/>
        <w:rPr>
          <w:rFonts w:ascii="Arial" w:hAnsi="Arial" w:cs="Arial"/>
          <w:szCs w:val="22"/>
          <w:lang w:val="lt-LT"/>
        </w:rPr>
      </w:pPr>
      <w:r w:rsidRPr="00A5486C">
        <w:rPr>
          <w:rFonts w:ascii="Arial" w:hAnsi="Arial" w:cs="Arial"/>
          <w:szCs w:val="22"/>
          <w:lang w:val="lt-LT"/>
        </w:rPr>
        <w:t>P</w:t>
      </w:r>
      <w:r w:rsidR="006345A7" w:rsidRPr="00A5486C">
        <w:rPr>
          <w:rFonts w:ascii="Arial" w:hAnsi="Arial" w:cs="Arial"/>
          <w:szCs w:val="22"/>
          <w:lang w:val="lt-LT"/>
        </w:rPr>
        <w:t>rojektuose</w:t>
      </w:r>
      <w:r w:rsidR="00345BED" w:rsidRPr="00A5486C">
        <w:rPr>
          <w:rFonts w:ascii="Arial" w:hAnsi="Arial" w:cs="Arial"/>
          <w:szCs w:val="22"/>
          <w:lang w:val="lt-LT"/>
        </w:rPr>
        <w:t xml:space="preserve"> </w:t>
      </w:r>
      <w:r w:rsidR="00916C37" w:rsidRPr="00A5486C">
        <w:rPr>
          <w:rFonts w:ascii="Arial" w:hAnsi="Arial" w:cs="Arial"/>
          <w:szCs w:val="22"/>
          <w:lang w:val="lt-LT"/>
        </w:rPr>
        <w:t xml:space="preserve">nurodyti, </w:t>
      </w:r>
      <w:r w:rsidR="00D316F9" w:rsidRPr="00A5486C">
        <w:rPr>
          <w:rFonts w:ascii="Arial" w:hAnsi="Arial" w:cs="Arial"/>
          <w:szCs w:val="22"/>
          <w:lang w:val="lt-LT"/>
        </w:rPr>
        <w:t>jog rekonstrukcijos</w:t>
      </w:r>
      <w:r w:rsidR="00AB2724" w:rsidRPr="00A5486C">
        <w:rPr>
          <w:rFonts w:ascii="Arial" w:hAnsi="Arial" w:cs="Arial"/>
          <w:szCs w:val="22"/>
          <w:lang w:val="lt-LT"/>
        </w:rPr>
        <w:t>/pertvarkymo</w:t>
      </w:r>
      <w:r w:rsidR="00D316F9" w:rsidRPr="00A5486C">
        <w:rPr>
          <w:rFonts w:ascii="Arial" w:hAnsi="Arial" w:cs="Arial"/>
          <w:szCs w:val="22"/>
          <w:lang w:val="lt-LT"/>
        </w:rPr>
        <w:t xml:space="preserve"> </w:t>
      </w:r>
      <w:r w:rsidR="000542DC" w:rsidRPr="00A5486C">
        <w:rPr>
          <w:rFonts w:ascii="Arial" w:hAnsi="Arial" w:cs="Arial"/>
          <w:szCs w:val="22"/>
          <w:lang w:val="lt-LT"/>
        </w:rPr>
        <w:t xml:space="preserve">rangovas atsakingas už objekto </w:t>
      </w:r>
      <w:r w:rsidR="00AB2724" w:rsidRPr="00A5486C">
        <w:rPr>
          <w:rFonts w:ascii="Arial" w:hAnsi="Arial" w:cs="Arial"/>
          <w:szCs w:val="22"/>
          <w:lang w:val="lt-LT"/>
        </w:rPr>
        <w:t xml:space="preserve">rekonstrukcijos/pertvarkymo </w:t>
      </w:r>
      <w:r w:rsidR="000542DC" w:rsidRPr="00A5486C">
        <w:rPr>
          <w:rFonts w:ascii="Arial" w:hAnsi="Arial" w:cs="Arial"/>
          <w:szCs w:val="22"/>
          <w:lang w:val="lt-LT"/>
        </w:rPr>
        <w:t xml:space="preserve">darbų-atjungimo grafiko parengimą bei suderinimą su ESO Dispečerinio valdymo departamento Režimų planavimo skyriumi (derina dalį, susijusią su skirstomojo tinklo elektros įrenginių darbo režimais </w:t>
      </w:r>
      <w:r w:rsidR="00AB2724" w:rsidRPr="00A5486C">
        <w:rPr>
          <w:rFonts w:ascii="Arial" w:hAnsi="Arial" w:cs="Arial"/>
          <w:szCs w:val="22"/>
          <w:lang w:val="lt-LT"/>
        </w:rPr>
        <w:t>—</w:t>
      </w:r>
      <w:r w:rsidR="000542DC" w:rsidRPr="00A5486C">
        <w:rPr>
          <w:rFonts w:ascii="Arial" w:hAnsi="Arial" w:cs="Arial"/>
          <w:szCs w:val="22"/>
          <w:lang w:val="lt-LT"/>
        </w:rPr>
        <w:t xml:space="preserve"> 110</w:t>
      </w:r>
      <w:r w:rsidR="00AB2724" w:rsidRPr="00A5486C">
        <w:rPr>
          <w:rFonts w:ascii="Arial" w:hAnsi="Arial" w:cs="Arial"/>
          <w:szCs w:val="22"/>
          <w:lang w:val="lt-LT"/>
        </w:rPr>
        <w:t xml:space="preserve"> </w:t>
      </w:r>
      <w:r w:rsidR="000542DC" w:rsidRPr="00A5486C">
        <w:rPr>
          <w:rFonts w:ascii="Arial" w:hAnsi="Arial" w:cs="Arial"/>
          <w:szCs w:val="22"/>
          <w:lang w:val="lt-LT"/>
        </w:rPr>
        <w:t>kV galios transformatoriai, 35</w:t>
      </w:r>
      <w:r w:rsidR="00AB2724" w:rsidRPr="00A5486C">
        <w:rPr>
          <w:rFonts w:ascii="Arial" w:hAnsi="Arial" w:cs="Arial"/>
          <w:szCs w:val="22"/>
          <w:lang w:val="lt-LT"/>
        </w:rPr>
        <w:t xml:space="preserve"> </w:t>
      </w:r>
      <w:r w:rsidR="000542DC" w:rsidRPr="00A5486C">
        <w:rPr>
          <w:rFonts w:ascii="Arial" w:hAnsi="Arial" w:cs="Arial"/>
          <w:szCs w:val="22"/>
          <w:lang w:val="lt-LT"/>
        </w:rPr>
        <w:t xml:space="preserve">kV ir žemesnės įtampos elektros perdavimo linijos ir kt.) ir PSO. Rangovas siunčia darbų-atjungimų grafiką ESO suderinimui, tik su PSO viza. Detalus rekonstrukcijos darbų-atjungimo grafikas turi būti suderintas ne vėliau kaip 90 k. d. iki rangos darbų </w:t>
      </w:r>
      <w:r w:rsidR="000542DC" w:rsidRPr="00A5486C">
        <w:rPr>
          <w:rFonts w:ascii="Arial" w:hAnsi="Arial" w:cs="Arial"/>
          <w:szCs w:val="22"/>
          <w:lang w:val="lt-LT"/>
        </w:rPr>
        <w:lastRenderedPageBreak/>
        <w:t>pradžios objekte. Darbų-atjungimų grafiką rangovas turi atnaujinti ir iš naujo atlikti visus suderinimus pasikeitus darbų eigai ir/arba jų atlikimo terminams daugiau nei per 1 mėn. Tipinė darbų-atjungimų grafiko forma-pavyzdys pateikiama www.litgrid.eu: Tinklo plėtra &gt; Standartiniai techniniai reikalavimai &gt; Atjungimų grafikų formos</w:t>
      </w:r>
      <w:r w:rsidR="00A46A19" w:rsidRPr="00A5486C">
        <w:rPr>
          <w:rFonts w:ascii="Arial" w:hAnsi="Arial" w:cs="Arial"/>
          <w:szCs w:val="22"/>
          <w:lang w:val="lt-LT"/>
        </w:rPr>
        <w:t>.</w:t>
      </w:r>
    </w:p>
    <w:p w14:paraId="346C8981" w14:textId="089B576D" w:rsidR="00916C37" w:rsidRPr="00A5486C" w:rsidRDefault="00112B53" w:rsidP="00F34ABB">
      <w:pPr>
        <w:pStyle w:val="NoSpacing"/>
        <w:numPr>
          <w:ilvl w:val="1"/>
          <w:numId w:val="2"/>
        </w:numPr>
        <w:spacing w:line="276" w:lineRule="auto"/>
        <w:ind w:left="0" w:firstLine="567"/>
        <w:jc w:val="both"/>
        <w:rPr>
          <w:rFonts w:ascii="Arial" w:hAnsi="Arial" w:cs="Arial"/>
          <w:szCs w:val="22"/>
          <w:lang w:val="lt-LT"/>
        </w:rPr>
      </w:pPr>
      <w:r w:rsidRPr="00A5486C">
        <w:rPr>
          <w:rFonts w:ascii="Arial" w:hAnsi="Arial" w:cs="Arial"/>
          <w:szCs w:val="22"/>
          <w:lang w:val="lt-LT"/>
        </w:rPr>
        <w:t>P</w:t>
      </w:r>
      <w:r w:rsidR="006345A7" w:rsidRPr="00A5486C">
        <w:rPr>
          <w:rFonts w:ascii="Arial" w:hAnsi="Arial" w:cs="Arial"/>
          <w:szCs w:val="22"/>
          <w:lang w:val="lt-LT"/>
        </w:rPr>
        <w:t>rojektuose</w:t>
      </w:r>
      <w:r w:rsidR="00345BED" w:rsidRPr="00A5486C">
        <w:rPr>
          <w:rFonts w:ascii="Arial" w:hAnsi="Arial" w:cs="Arial"/>
          <w:szCs w:val="22"/>
          <w:lang w:val="lt-LT"/>
        </w:rPr>
        <w:t xml:space="preserve"> </w:t>
      </w:r>
      <w:r w:rsidR="00916C37" w:rsidRPr="00A5486C">
        <w:rPr>
          <w:rFonts w:ascii="Arial" w:hAnsi="Arial" w:cs="Arial"/>
          <w:szCs w:val="22"/>
          <w:lang w:val="lt-LT"/>
        </w:rPr>
        <w:t xml:space="preserve">nurodyti, jog </w:t>
      </w:r>
      <w:r w:rsidR="00ED6BD0" w:rsidRPr="00A5486C">
        <w:rPr>
          <w:rFonts w:ascii="Arial" w:hAnsi="Arial" w:cs="Arial"/>
          <w:szCs w:val="22"/>
          <w:lang w:val="lt-LT"/>
        </w:rPr>
        <w:t>rangovas privalo pateikti PSO atjungimų poreikius kitiems kalendoriniams metams tokia apimtimi ir terminais: 330 kV dalies įrenginiams - iki einamųjų metų rugpjūčio 1 d. kitiems metams, 110 kV dalies įrenginiams – iki einamųjų metų spalio 31 d. kitiems metams</w:t>
      </w:r>
      <w:r w:rsidR="00916C37" w:rsidRPr="00A5486C">
        <w:rPr>
          <w:rFonts w:ascii="Arial" w:hAnsi="Arial" w:cs="Arial"/>
          <w:szCs w:val="22"/>
          <w:lang w:val="lt-LT"/>
        </w:rPr>
        <w:t>.</w:t>
      </w:r>
    </w:p>
    <w:p w14:paraId="25AB13F2" w14:textId="1CB5418C" w:rsidR="00ED6BD0" w:rsidRPr="00A5486C" w:rsidRDefault="00112B53" w:rsidP="00F34ABB">
      <w:pPr>
        <w:pStyle w:val="NoSpacing"/>
        <w:numPr>
          <w:ilvl w:val="1"/>
          <w:numId w:val="2"/>
        </w:numPr>
        <w:spacing w:line="276" w:lineRule="auto"/>
        <w:ind w:left="0" w:firstLine="567"/>
        <w:jc w:val="both"/>
        <w:rPr>
          <w:rFonts w:ascii="Arial" w:hAnsi="Arial" w:cs="Arial"/>
          <w:szCs w:val="22"/>
          <w:lang w:val="lt-LT"/>
        </w:rPr>
      </w:pPr>
      <w:r w:rsidRPr="00A5486C">
        <w:rPr>
          <w:rFonts w:ascii="Arial" w:hAnsi="Arial" w:cs="Arial"/>
          <w:szCs w:val="22"/>
          <w:lang w:val="lt-LT"/>
        </w:rPr>
        <w:t>P</w:t>
      </w:r>
      <w:r w:rsidR="006345A7" w:rsidRPr="00A5486C">
        <w:rPr>
          <w:rFonts w:ascii="Arial" w:hAnsi="Arial" w:cs="Arial"/>
          <w:szCs w:val="22"/>
          <w:lang w:val="lt-LT"/>
        </w:rPr>
        <w:t>rojektuose</w:t>
      </w:r>
      <w:r w:rsidR="00704FD0" w:rsidRPr="00A5486C">
        <w:rPr>
          <w:rFonts w:ascii="Arial" w:hAnsi="Arial" w:cs="Arial"/>
          <w:szCs w:val="22"/>
          <w:lang w:val="lt-LT"/>
        </w:rPr>
        <w:t xml:space="preserve"> </w:t>
      </w:r>
      <w:r w:rsidR="00ED6BD0" w:rsidRPr="00A5486C">
        <w:rPr>
          <w:rFonts w:ascii="Arial" w:hAnsi="Arial" w:cs="Arial"/>
          <w:szCs w:val="22"/>
          <w:lang w:val="lt-LT"/>
        </w:rPr>
        <w:t>nurodyti, jog rangovas privalo pateikti PSO atjungimų poreikius kitam kalendoriniam mėnesiui tokia apimtimi ir terminais: 330 kV dalies įrenginiams - iki einamojo mėnesio 1-os dienos kitam mėnesiui, 110 kV dalies įrenginiams – iki einamojo mėnesio 5-os darbo dienos kitam mėnesiui</w:t>
      </w:r>
      <w:r w:rsidR="00603AFD" w:rsidRPr="00A5486C">
        <w:rPr>
          <w:rFonts w:ascii="Arial" w:hAnsi="Arial" w:cs="Arial"/>
          <w:szCs w:val="22"/>
          <w:lang w:val="lt-LT"/>
        </w:rPr>
        <w:t>.</w:t>
      </w:r>
    </w:p>
    <w:p w14:paraId="3BEF8A3F" w14:textId="1BD95A2E" w:rsidR="00916C37" w:rsidRPr="00A5486C" w:rsidRDefault="00112B53" w:rsidP="00F34ABB">
      <w:pPr>
        <w:pStyle w:val="NoSpacing"/>
        <w:numPr>
          <w:ilvl w:val="1"/>
          <w:numId w:val="2"/>
        </w:numPr>
        <w:spacing w:line="276" w:lineRule="auto"/>
        <w:ind w:left="0" w:firstLine="567"/>
        <w:jc w:val="both"/>
        <w:rPr>
          <w:rFonts w:ascii="Arial" w:hAnsi="Arial" w:cs="Arial"/>
          <w:szCs w:val="22"/>
          <w:lang w:val="lt-LT"/>
        </w:rPr>
      </w:pPr>
      <w:r w:rsidRPr="00A5486C">
        <w:rPr>
          <w:rFonts w:ascii="Arial" w:hAnsi="Arial" w:cs="Arial"/>
          <w:szCs w:val="22"/>
          <w:lang w:val="lt-LT"/>
        </w:rPr>
        <w:t>P</w:t>
      </w:r>
      <w:r w:rsidR="006345A7" w:rsidRPr="00A5486C">
        <w:rPr>
          <w:rFonts w:ascii="Arial" w:hAnsi="Arial" w:cs="Arial"/>
          <w:szCs w:val="22"/>
          <w:lang w:val="lt-LT"/>
        </w:rPr>
        <w:t>rojektuose</w:t>
      </w:r>
      <w:r w:rsidR="00704FD0" w:rsidRPr="00A5486C">
        <w:rPr>
          <w:rFonts w:ascii="Arial" w:hAnsi="Arial" w:cs="Arial"/>
          <w:szCs w:val="22"/>
          <w:lang w:val="lt-LT"/>
        </w:rPr>
        <w:t xml:space="preserve"> </w:t>
      </w:r>
      <w:r w:rsidR="00916C37" w:rsidRPr="00A5486C">
        <w:rPr>
          <w:rFonts w:ascii="Arial" w:hAnsi="Arial" w:cs="Arial"/>
          <w:szCs w:val="22"/>
          <w:lang w:val="lt-LT"/>
        </w:rPr>
        <w:t>nurodyti</w:t>
      </w:r>
      <w:r w:rsidR="00AB2724" w:rsidRPr="00A5486C">
        <w:rPr>
          <w:rFonts w:ascii="Arial" w:hAnsi="Arial" w:cs="Arial"/>
          <w:szCs w:val="22"/>
          <w:lang w:val="lt-LT"/>
        </w:rPr>
        <w:t>,</w:t>
      </w:r>
      <w:r w:rsidR="00916C37" w:rsidRPr="00A5486C">
        <w:rPr>
          <w:rFonts w:ascii="Arial" w:hAnsi="Arial" w:cs="Arial"/>
          <w:szCs w:val="22"/>
          <w:lang w:val="lt-LT"/>
        </w:rPr>
        <w:t xml:space="preserve"> jog bet</w:t>
      </w:r>
      <w:r w:rsidR="00AB2724" w:rsidRPr="00A5486C">
        <w:rPr>
          <w:rFonts w:ascii="Arial" w:hAnsi="Arial" w:cs="Arial"/>
          <w:szCs w:val="22"/>
          <w:lang w:val="lt-LT"/>
        </w:rPr>
        <w:t xml:space="preserve"> </w:t>
      </w:r>
      <w:r w:rsidR="00916C37" w:rsidRPr="00A5486C">
        <w:rPr>
          <w:rFonts w:ascii="Arial" w:hAnsi="Arial" w:cs="Arial"/>
          <w:szCs w:val="22"/>
          <w:lang w:val="lt-LT"/>
        </w:rPr>
        <w:t xml:space="preserve">koks neplaninio atjungimo (t. y. atjungimai, neatitinkantys patvirtinto </w:t>
      </w:r>
      <w:r w:rsidR="00AB2724" w:rsidRPr="00A5486C">
        <w:rPr>
          <w:rFonts w:ascii="Arial" w:hAnsi="Arial" w:cs="Arial"/>
          <w:szCs w:val="22"/>
          <w:lang w:val="lt-LT"/>
        </w:rPr>
        <w:t xml:space="preserve">rekonstrukcijos/pertvarkymo </w:t>
      </w:r>
      <w:r w:rsidR="00916C37" w:rsidRPr="00A5486C">
        <w:rPr>
          <w:rFonts w:ascii="Arial" w:hAnsi="Arial" w:cs="Arial"/>
          <w:szCs w:val="22"/>
          <w:lang w:val="lt-LT"/>
        </w:rPr>
        <w:t>darbų-atjungimų grafiko datų, arba atjungimai</w:t>
      </w:r>
      <w:r w:rsidR="00AB2724" w:rsidRPr="00A5486C">
        <w:rPr>
          <w:rFonts w:ascii="Arial" w:hAnsi="Arial" w:cs="Arial"/>
          <w:szCs w:val="22"/>
          <w:lang w:val="lt-LT"/>
        </w:rPr>
        <w:t>,</w:t>
      </w:r>
      <w:r w:rsidR="00916C37" w:rsidRPr="00A5486C">
        <w:rPr>
          <w:rFonts w:ascii="Arial" w:hAnsi="Arial" w:cs="Arial"/>
          <w:szCs w:val="22"/>
          <w:lang w:val="lt-LT"/>
        </w:rPr>
        <w:t xml:space="preserve"> kurie nebuvo numatyti </w:t>
      </w:r>
      <w:r w:rsidR="00AB2724" w:rsidRPr="00A5486C">
        <w:rPr>
          <w:rFonts w:ascii="Arial" w:hAnsi="Arial" w:cs="Arial"/>
          <w:szCs w:val="22"/>
          <w:lang w:val="lt-LT"/>
        </w:rPr>
        <w:t xml:space="preserve">rekonstrukcijos/pertvarkymo </w:t>
      </w:r>
      <w:r w:rsidR="00916C37" w:rsidRPr="00A5486C">
        <w:rPr>
          <w:rFonts w:ascii="Arial" w:hAnsi="Arial" w:cs="Arial"/>
          <w:szCs w:val="22"/>
          <w:lang w:val="lt-LT"/>
        </w:rPr>
        <w:t xml:space="preserve">darbų-atjungimų grafike, arba Rangovas nebuvo pateikęs PSO informacijos pagal šio skyriaus </w:t>
      </w:r>
      <w:r w:rsidR="00C807BE" w:rsidRPr="00A5486C">
        <w:rPr>
          <w:rFonts w:ascii="Arial" w:hAnsi="Arial" w:cs="Arial"/>
          <w:szCs w:val="22"/>
          <w:lang w:val="lt-LT"/>
        </w:rPr>
        <w:t>3</w:t>
      </w:r>
      <w:r w:rsidR="008810BE" w:rsidRPr="00A5486C">
        <w:rPr>
          <w:rFonts w:ascii="Arial" w:hAnsi="Arial" w:cs="Arial"/>
          <w:szCs w:val="22"/>
          <w:lang w:val="lt-LT"/>
        </w:rPr>
        <w:t>.</w:t>
      </w:r>
      <w:r w:rsidR="006345A7" w:rsidRPr="00A5486C">
        <w:rPr>
          <w:rFonts w:ascii="Arial" w:hAnsi="Arial" w:cs="Arial"/>
          <w:szCs w:val="22"/>
          <w:lang w:val="lt-LT"/>
        </w:rPr>
        <w:t>21</w:t>
      </w:r>
      <w:r w:rsidR="00916C37" w:rsidRPr="00A5486C">
        <w:rPr>
          <w:rFonts w:ascii="Arial" w:hAnsi="Arial" w:cs="Arial"/>
          <w:szCs w:val="22"/>
          <w:lang w:val="lt-LT"/>
        </w:rPr>
        <w:t xml:space="preserve"> ir </w:t>
      </w:r>
      <w:r w:rsidR="00C807BE" w:rsidRPr="00A5486C">
        <w:rPr>
          <w:rFonts w:ascii="Arial" w:hAnsi="Arial" w:cs="Arial"/>
          <w:szCs w:val="22"/>
          <w:lang w:val="lt-LT"/>
        </w:rPr>
        <w:t>3</w:t>
      </w:r>
      <w:r w:rsidR="008810BE" w:rsidRPr="00A5486C">
        <w:rPr>
          <w:rFonts w:ascii="Arial" w:hAnsi="Arial" w:cs="Arial"/>
          <w:szCs w:val="22"/>
          <w:lang w:val="lt-LT"/>
        </w:rPr>
        <w:t>.</w:t>
      </w:r>
      <w:r w:rsidR="00B342B7" w:rsidRPr="00A5486C">
        <w:rPr>
          <w:rFonts w:ascii="Arial" w:hAnsi="Arial" w:cs="Arial"/>
          <w:szCs w:val="22"/>
          <w:lang w:val="lt-LT"/>
        </w:rPr>
        <w:t>2</w:t>
      </w:r>
      <w:r w:rsidR="006345A7" w:rsidRPr="00A5486C">
        <w:rPr>
          <w:rFonts w:ascii="Arial" w:hAnsi="Arial" w:cs="Arial"/>
          <w:szCs w:val="22"/>
          <w:lang w:val="lt-LT"/>
        </w:rPr>
        <w:t xml:space="preserve">2 </w:t>
      </w:r>
      <w:r w:rsidR="00916C37" w:rsidRPr="00A5486C">
        <w:rPr>
          <w:rFonts w:ascii="Arial" w:hAnsi="Arial" w:cs="Arial"/>
          <w:szCs w:val="22"/>
          <w:lang w:val="lt-LT"/>
        </w:rPr>
        <w:t>punktų reikalavimus) PSO laiko nesuderinimas ar elektros įrenginių atjungimo nesuteikimas prašomu laiku, negali ir nebus laikomas projekto vykdymo trikdžiu dėl PSO kaltės. Tokie neplaniniai atjungimai neturės prioriteto vykdant kitus PSO metiniame ir mėnesiniame grafike numatytus darbus.</w:t>
      </w:r>
    </w:p>
    <w:p w14:paraId="6F976FA5" w14:textId="2236FCB9" w:rsidR="00916C37" w:rsidRPr="00A5486C" w:rsidRDefault="00112B53" w:rsidP="00F34ABB">
      <w:pPr>
        <w:pStyle w:val="NoSpacing"/>
        <w:numPr>
          <w:ilvl w:val="1"/>
          <w:numId w:val="2"/>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Projektuose </w:t>
      </w:r>
      <w:r w:rsidR="00916C37" w:rsidRPr="00A5486C">
        <w:rPr>
          <w:rFonts w:ascii="Arial" w:hAnsi="Arial" w:cs="Arial"/>
          <w:szCs w:val="22"/>
          <w:lang w:val="lt-LT"/>
        </w:rPr>
        <w:t>numatyti PSO atstovų bei operatyvinio personalo, atliekančio objekte PSO priklausančios įrangos dalies operatyvinio valdymo paslaugas, dalyvavimo suorganizavimą mokymuose. Mokymai atliekami objekte, jų sesijų kiekis ir datos nustatomos derinant darbų-atjungimų grafiką.</w:t>
      </w:r>
    </w:p>
    <w:p w14:paraId="5DEBE0AD" w14:textId="3E0AF33A" w:rsidR="009803ED" w:rsidRPr="00A5486C" w:rsidRDefault="00112B53" w:rsidP="00F34ABB">
      <w:pPr>
        <w:pStyle w:val="NoSpacing"/>
        <w:numPr>
          <w:ilvl w:val="1"/>
          <w:numId w:val="2"/>
        </w:numPr>
        <w:spacing w:line="276" w:lineRule="auto"/>
        <w:ind w:left="0" w:firstLine="567"/>
        <w:jc w:val="both"/>
        <w:rPr>
          <w:rFonts w:ascii="Arial" w:hAnsi="Arial" w:cs="Arial"/>
          <w:szCs w:val="22"/>
          <w:lang w:val="lt-LT"/>
        </w:rPr>
      </w:pPr>
      <w:r w:rsidRPr="00A5486C">
        <w:rPr>
          <w:rFonts w:ascii="Arial" w:hAnsi="Arial" w:cs="Arial"/>
          <w:szCs w:val="22"/>
          <w:lang w:val="lt-LT"/>
        </w:rPr>
        <w:t>P</w:t>
      </w:r>
      <w:r w:rsidR="006345A7" w:rsidRPr="00A5486C">
        <w:rPr>
          <w:rFonts w:ascii="Arial" w:hAnsi="Arial" w:cs="Arial"/>
          <w:szCs w:val="22"/>
          <w:lang w:val="lt-LT"/>
        </w:rPr>
        <w:t>rojektuose</w:t>
      </w:r>
      <w:r w:rsidR="00704FD0" w:rsidRPr="00A5486C">
        <w:rPr>
          <w:rFonts w:ascii="Arial" w:hAnsi="Arial" w:cs="Arial"/>
          <w:szCs w:val="22"/>
          <w:lang w:val="lt-LT"/>
        </w:rPr>
        <w:t xml:space="preserve"> </w:t>
      </w:r>
      <w:r w:rsidR="009803ED" w:rsidRPr="00A5486C">
        <w:rPr>
          <w:rFonts w:ascii="Arial" w:hAnsi="Arial" w:cs="Arial"/>
          <w:szCs w:val="22"/>
          <w:lang w:val="lt-LT"/>
        </w:rPr>
        <w:t>numatyti, kad:</w:t>
      </w:r>
    </w:p>
    <w:p w14:paraId="7EFA1A76" w14:textId="49804DE2" w:rsidR="001542C1" w:rsidRPr="00A5486C" w:rsidRDefault="001542C1" w:rsidP="00AB2724">
      <w:pPr>
        <w:pStyle w:val="NoSpacing"/>
        <w:numPr>
          <w:ilvl w:val="2"/>
          <w:numId w:val="2"/>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Organizuojant darbus 110-400 kV oro linijose, kai reikia atjungti, įžeminti kertamąsias 0,4-35 kV oro linijas, PSO darbus vykdantys darbuotojai (rangovas) sudaro darbų vykdymo grafiką, kurį prieš 20 kalendorinių dienų iki darbų pradžios pateikia PSO ir ESO atsakingiems asmenims derinimui </w:t>
      </w:r>
      <w:proofErr w:type="spellStart"/>
      <w:r w:rsidRPr="00A5486C">
        <w:rPr>
          <w:rFonts w:ascii="Arial" w:hAnsi="Arial" w:cs="Arial"/>
          <w:szCs w:val="22"/>
          <w:lang w:val="lt-LT"/>
        </w:rPr>
        <w:t>excel</w:t>
      </w:r>
      <w:proofErr w:type="spellEnd"/>
      <w:r w:rsidRPr="00A5486C">
        <w:rPr>
          <w:rFonts w:ascii="Arial" w:hAnsi="Arial" w:cs="Arial"/>
          <w:szCs w:val="22"/>
          <w:lang w:val="lt-LT"/>
        </w:rPr>
        <w:t xml:space="preserve"> formate. Grafiko suderinimas atliekamas ne vėliau kaip prieš 15 kalendorinių dienų iki darbų pradžios. </w:t>
      </w:r>
      <w:bookmarkStart w:id="15" w:name="_Hlk124858195"/>
      <w:r w:rsidRPr="00A5486C">
        <w:rPr>
          <w:rFonts w:ascii="Arial" w:hAnsi="Arial" w:cs="Arial"/>
          <w:szCs w:val="22"/>
          <w:lang w:val="lt-LT"/>
        </w:rPr>
        <w:t>0,4-35 kV kertamųjų OL atjungimo grafiko forma pateikiama www.litgrid.eu: Tinklo plėtra &gt; Standartiniai techniniai reikalavimai &gt; Atjungimų grafikų formos</w:t>
      </w:r>
      <w:bookmarkEnd w:id="15"/>
      <w:r w:rsidR="00CE6BC8" w:rsidRPr="00A5486C">
        <w:rPr>
          <w:rFonts w:ascii="Arial" w:hAnsi="Arial" w:cs="Arial"/>
          <w:szCs w:val="22"/>
          <w:lang w:val="lt-LT"/>
        </w:rPr>
        <w:t>;</w:t>
      </w:r>
    </w:p>
    <w:p w14:paraId="5BD60D83" w14:textId="5A38C146" w:rsidR="001542C1" w:rsidRPr="00A5486C" w:rsidRDefault="001542C1" w:rsidP="00AB2724">
      <w:pPr>
        <w:pStyle w:val="NoSpacing"/>
        <w:numPr>
          <w:ilvl w:val="2"/>
          <w:numId w:val="2"/>
        </w:numPr>
        <w:spacing w:line="276" w:lineRule="auto"/>
        <w:ind w:left="0" w:firstLine="567"/>
        <w:jc w:val="both"/>
        <w:rPr>
          <w:rFonts w:ascii="Arial" w:hAnsi="Arial" w:cs="Arial"/>
          <w:szCs w:val="22"/>
          <w:lang w:val="lt-LT"/>
        </w:rPr>
      </w:pPr>
      <w:r w:rsidRPr="00A5486C">
        <w:rPr>
          <w:rFonts w:ascii="Arial" w:hAnsi="Arial" w:cs="Arial"/>
          <w:szCs w:val="22"/>
          <w:lang w:val="lt-LT"/>
        </w:rPr>
        <w:t>ESO operatyviniai darbuotojai gavę iš PSO suderintą, patvirtintą kertamųjų linijų grafiką derina su tinklų naudotojais (jeigu reikia) atjungimo laiką;</w:t>
      </w:r>
    </w:p>
    <w:p w14:paraId="3DD1431E" w14:textId="27BE9343" w:rsidR="001542C1" w:rsidRPr="00A5486C" w:rsidRDefault="001542C1" w:rsidP="00AB2724">
      <w:pPr>
        <w:pStyle w:val="NoSpacing"/>
        <w:numPr>
          <w:ilvl w:val="2"/>
          <w:numId w:val="2"/>
        </w:numPr>
        <w:spacing w:line="276" w:lineRule="auto"/>
        <w:ind w:left="0" w:firstLine="567"/>
        <w:jc w:val="both"/>
        <w:rPr>
          <w:rFonts w:ascii="Arial" w:hAnsi="Arial" w:cs="Arial"/>
          <w:szCs w:val="22"/>
          <w:lang w:val="lt-LT"/>
        </w:rPr>
      </w:pPr>
      <w:r w:rsidRPr="00A5486C">
        <w:rPr>
          <w:rFonts w:ascii="Arial" w:hAnsi="Arial" w:cs="Arial"/>
          <w:szCs w:val="22"/>
          <w:lang w:val="lt-LT"/>
        </w:rPr>
        <w:t>aplinkos temperatūrai nukritus nuo -5 °C iki -10 °C ESO tinkle vykdomi tik tie planiniai darbai, kurių metu elektros energijos tiekimas ESO tinklų naudotojams nenutraukiamas arba nutraukiamas ne ilgiau kaip 5 valandoms;</w:t>
      </w:r>
    </w:p>
    <w:p w14:paraId="2008984A" w14:textId="6B6520E4" w:rsidR="001542C1" w:rsidRPr="00A5486C" w:rsidRDefault="001542C1" w:rsidP="00AB2724">
      <w:pPr>
        <w:pStyle w:val="NoSpacing"/>
        <w:numPr>
          <w:ilvl w:val="2"/>
          <w:numId w:val="2"/>
        </w:numPr>
        <w:spacing w:line="276" w:lineRule="auto"/>
        <w:ind w:left="0" w:firstLine="567"/>
        <w:jc w:val="both"/>
        <w:rPr>
          <w:rFonts w:ascii="Arial" w:hAnsi="Arial" w:cs="Arial"/>
          <w:szCs w:val="22"/>
          <w:lang w:val="lt-LT"/>
        </w:rPr>
      </w:pPr>
      <w:r w:rsidRPr="00A5486C">
        <w:rPr>
          <w:rFonts w:ascii="Arial" w:hAnsi="Arial" w:cs="Arial"/>
          <w:szCs w:val="22"/>
          <w:lang w:val="lt-LT"/>
        </w:rPr>
        <w:t>aplinkos temperatūrai nukritus žemiau -10 °C ESO tinkle nevykdomi jokie planiniai darbai, kurių metu nutraukiamas elektros energijos tiekimas ESO tinklų naudotojams;</w:t>
      </w:r>
    </w:p>
    <w:p w14:paraId="04C6FFD1" w14:textId="43AE6795" w:rsidR="001542C1" w:rsidRPr="00A5486C" w:rsidRDefault="001542C1" w:rsidP="007E4C48">
      <w:pPr>
        <w:pStyle w:val="NoSpacing"/>
        <w:numPr>
          <w:ilvl w:val="2"/>
          <w:numId w:val="2"/>
        </w:numPr>
        <w:spacing w:line="276" w:lineRule="auto"/>
        <w:ind w:left="0" w:firstLine="567"/>
        <w:jc w:val="both"/>
        <w:rPr>
          <w:rFonts w:ascii="Arial" w:hAnsi="Arial" w:cs="Arial"/>
          <w:szCs w:val="22"/>
          <w:lang w:val="lt-LT"/>
        </w:rPr>
      </w:pPr>
      <w:r w:rsidRPr="00A5486C">
        <w:rPr>
          <w:rFonts w:ascii="Arial" w:hAnsi="Arial" w:cs="Arial"/>
          <w:szCs w:val="22"/>
          <w:lang w:val="lt-LT"/>
        </w:rPr>
        <w:t>PSO rangovams vykdant darbus PSO elektros oro linijose (toliau – OL), kertamųjų 0,4-35 kV oro linijų įžeminimą gali atlikti:</w:t>
      </w:r>
    </w:p>
    <w:p w14:paraId="6150997D" w14:textId="21ABB9B9" w:rsidR="001542C1" w:rsidRPr="00A5486C" w:rsidRDefault="001542C1" w:rsidP="004B581B">
      <w:pPr>
        <w:pStyle w:val="NoSpacing"/>
        <w:numPr>
          <w:ilvl w:val="3"/>
          <w:numId w:val="2"/>
        </w:numPr>
        <w:spacing w:line="276" w:lineRule="auto"/>
        <w:ind w:left="0" w:firstLine="851"/>
        <w:jc w:val="both"/>
        <w:rPr>
          <w:rFonts w:ascii="Arial" w:hAnsi="Arial" w:cs="Arial"/>
          <w:szCs w:val="22"/>
          <w:lang w:val="lt-LT"/>
        </w:rPr>
      </w:pPr>
      <w:r w:rsidRPr="00A5486C">
        <w:rPr>
          <w:rFonts w:ascii="Arial" w:hAnsi="Arial" w:cs="Arial"/>
          <w:szCs w:val="22"/>
          <w:lang w:val="lt-LT"/>
        </w:rPr>
        <w:t>ESO rangovai, turintys leidimą vykdyti darbus STO įrenginiuose;</w:t>
      </w:r>
    </w:p>
    <w:p w14:paraId="6C1D42D3" w14:textId="5400C174" w:rsidR="001542C1" w:rsidRPr="00A5486C" w:rsidRDefault="001542C1" w:rsidP="00AB2724">
      <w:pPr>
        <w:pStyle w:val="NoSpacing"/>
        <w:numPr>
          <w:ilvl w:val="3"/>
          <w:numId w:val="2"/>
        </w:numPr>
        <w:spacing w:line="276" w:lineRule="auto"/>
        <w:ind w:left="0" w:firstLine="851"/>
        <w:jc w:val="both"/>
        <w:rPr>
          <w:rFonts w:ascii="Arial" w:hAnsi="Arial" w:cs="Arial"/>
          <w:szCs w:val="22"/>
          <w:lang w:val="lt-LT"/>
        </w:rPr>
      </w:pPr>
      <w:r w:rsidRPr="00A5486C">
        <w:rPr>
          <w:rFonts w:ascii="Arial" w:hAnsi="Arial" w:cs="Arial"/>
          <w:szCs w:val="22"/>
          <w:lang w:val="lt-LT"/>
        </w:rPr>
        <w:t>ESO operatyviniai darbuotojai;</w:t>
      </w:r>
    </w:p>
    <w:p w14:paraId="39998081" w14:textId="3C0A516A" w:rsidR="001542C1" w:rsidRPr="00A5486C" w:rsidRDefault="001542C1" w:rsidP="00AB2724">
      <w:pPr>
        <w:pStyle w:val="NoSpacing"/>
        <w:numPr>
          <w:ilvl w:val="3"/>
          <w:numId w:val="2"/>
        </w:numPr>
        <w:spacing w:line="276" w:lineRule="auto"/>
        <w:ind w:left="0" w:firstLine="851"/>
        <w:jc w:val="both"/>
        <w:rPr>
          <w:rFonts w:ascii="Arial" w:hAnsi="Arial" w:cs="Arial"/>
          <w:szCs w:val="22"/>
          <w:lang w:val="lt-LT"/>
        </w:rPr>
      </w:pPr>
      <w:r w:rsidRPr="00A5486C">
        <w:rPr>
          <w:rFonts w:ascii="Arial" w:hAnsi="Arial" w:cs="Arial"/>
          <w:szCs w:val="22"/>
          <w:lang w:val="lt-LT"/>
        </w:rPr>
        <w:t>PSO rangovai, turintys leidimą vykdyti operatyvinius perjungimus ESO įrenginiuose (leidimą išduoda STO);</w:t>
      </w:r>
    </w:p>
    <w:p w14:paraId="50E3A569" w14:textId="465972F7" w:rsidR="001542C1" w:rsidRPr="00A5486C" w:rsidRDefault="001542C1" w:rsidP="00AB2724">
      <w:pPr>
        <w:pStyle w:val="NoSpacing"/>
        <w:numPr>
          <w:ilvl w:val="2"/>
          <w:numId w:val="2"/>
        </w:numPr>
        <w:spacing w:line="276" w:lineRule="auto"/>
        <w:ind w:left="0" w:firstLine="567"/>
        <w:jc w:val="both"/>
        <w:rPr>
          <w:rFonts w:ascii="Arial" w:hAnsi="Arial" w:cs="Arial"/>
          <w:szCs w:val="22"/>
          <w:lang w:val="lt-LT"/>
        </w:rPr>
      </w:pPr>
      <w:r w:rsidRPr="00A5486C">
        <w:rPr>
          <w:rFonts w:ascii="Arial" w:hAnsi="Arial" w:cs="Arial"/>
          <w:szCs w:val="22"/>
          <w:lang w:val="lt-LT"/>
        </w:rPr>
        <w:t>PSO rangovams vykdant darbus PSO elektros OL, kertamųjų 0,4-35 kV oro linijų laidų nuėmimą, uždėjimą gali atlikti:</w:t>
      </w:r>
    </w:p>
    <w:p w14:paraId="484D9119" w14:textId="66187526" w:rsidR="001542C1" w:rsidRPr="00A5486C" w:rsidRDefault="001542C1" w:rsidP="00AB2724">
      <w:pPr>
        <w:pStyle w:val="NoSpacing"/>
        <w:numPr>
          <w:ilvl w:val="2"/>
          <w:numId w:val="2"/>
        </w:numPr>
        <w:spacing w:line="276" w:lineRule="auto"/>
        <w:ind w:left="0" w:firstLine="567"/>
        <w:jc w:val="both"/>
        <w:rPr>
          <w:rFonts w:ascii="Arial" w:hAnsi="Arial" w:cs="Arial"/>
          <w:szCs w:val="22"/>
          <w:lang w:val="lt-LT"/>
        </w:rPr>
      </w:pPr>
      <w:r w:rsidRPr="00A5486C">
        <w:rPr>
          <w:rFonts w:ascii="Arial" w:hAnsi="Arial" w:cs="Arial"/>
          <w:szCs w:val="22"/>
          <w:lang w:val="lt-LT"/>
        </w:rPr>
        <w:t>PSO rangovai, turintys leidimą vykdyti darbus ESO elektros įrenginiuose (leidimą išduoda ESO);</w:t>
      </w:r>
    </w:p>
    <w:p w14:paraId="62C451C2" w14:textId="38601657" w:rsidR="001542C1" w:rsidRPr="00A5486C" w:rsidRDefault="001542C1" w:rsidP="00AB2724">
      <w:pPr>
        <w:pStyle w:val="NoSpacing"/>
        <w:numPr>
          <w:ilvl w:val="2"/>
          <w:numId w:val="2"/>
        </w:numPr>
        <w:spacing w:line="276" w:lineRule="auto"/>
        <w:ind w:left="0" w:firstLine="567"/>
        <w:jc w:val="both"/>
        <w:rPr>
          <w:rFonts w:ascii="Arial" w:hAnsi="Arial" w:cs="Arial"/>
          <w:szCs w:val="22"/>
          <w:lang w:val="lt-LT"/>
        </w:rPr>
      </w:pPr>
      <w:r w:rsidRPr="00A5486C">
        <w:rPr>
          <w:rFonts w:ascii="Arial" w:hAnsi="Arial" w:cs="Arial"/>
          <w:szCs w:val="22"/>
          <w:lang w:val="lt-LT"/>
        </w:rPr>
        <w:t>ESO rangovai, turintys leidimą vykdyti darbus ESO įrenginiuose;</w:t>
      </w:r>
    </w:p>
    <w:p w14:paraId="20816BFA" w14:textId="5945E3C4" w:rsidR="001542C1" w:rsidRPr="00A5486C" w:rsidRDefault="001542C1" w:rsidP="00AB2724">
      <w:pPr>
        <w:pStyle w:val="NoSpacing"/>
        <w:numPr>
          <w:ilvl w:val="2"/>
          <w:numId w:val="2"/>
        </w:numPr>
        <w:spacing w:line="276" w:lineRule="auto"/>
        <w:ind w:left="0" w:firstLine="567"/>
        <w:jc w:val="both"/>
        <w:rPr>
          <w:rFonts w:ascii="Arial" w:hAnsi="Arial" w:cs="Arial"/>
          <w:szCs w:val="22"/>
          <w:lang w:val="lt-LT"/>
        </w:rPr>
      </w:pPr>
      <w:r w:rsidRPr="00A5486C">
        <w:rPr>
          <w:rFonts w:ascii="Arial" w:hAnsi="Arial" w:cs="Arial"/>
          <w:szCs w:val="22"/>
          <w:lang w:val="lt-LT"/>
        </w:rPr>
        <w:t>ESO operatyviniai darbuotojai;</w:t>
      </w:r>
    </w:p>
    <w:p w14:paraId="355215E1" w14:textId="2D297709" w:rsidR="00ED6BD0" w:rsidRPr="00A5486C" w:rsidRDefault="00112B53" w:rsidP="00F34ABB">
      <w:pPr>
        <w:pStyle w:val="NoSpacing"/>
        <w:numPr>
          <w:ilvl w:val="1"/>
          <w:numId w:val="2"/>
        </w:numPr>
        <w:spacing w:line="276" w:lineRule="auto"/>
        <w:ind w:left="0" w:firstLine="567"/>
        <w:jc w:val="both"/>
        <w:rPr>
          <w:rFonts w:ascii="Arial" w:hAnsi="Arial" w:cs="Arial"/>
          <w:szCs w:val="22"/>
          <w:lang w:val="lt-LT"/>
        </w:rPr>
      </w:pPr>
      <w:r w:rsidRPr="00A5486C">
        <w:rPr>
          <w:rFonts w:ascii="Arial" w:hAnsi="Arial" w:cs="Arial"/>
          <w:szCs w:val="22"/>
          <w:lang w:val="lt-LT"/>
        </w:rPr>
        <w:t>P</w:t>
      </w:r>
      <w:r w:rsidR="006345A7" w:rsidRPr="00A5486C">
        <w:rPr>
          <w:rFonts w:ascii="Arial" w:hAnsi="Arial" w:cs="Arial"/>
          <w:szCs w:val="22"/>
          <w:lang w:val="lt-LT"/>
        </w:rPr>
        <w:t>rojektus</w:t>
      </w:r>
      <w:r w:rsidR="00F95DED" w:rsidRPr="00A5486C">
        <w:rPr>
          <w:rFonts w:ascii="Arial" w:hAnsi="Arial" w:cs="Arial"/>
          <w:szCs w:val="22"/>
          <w:lang w:val="lt-LT"/>
        </w:rPr>
        <w:t xml:space="preserve"> </w:t>
      </w:r>
      <w:r w:rsidR="00ED6BD0" w:rsidRPr="00A5486C">
        <w:rPr>
          <w:rFonts w:ascii="Arial" w:hAnsi="Arial" w:cs="Arial"/>
          <w:szCs w:val="22"/>
          <w:lang w:val="lt-LT"/>
        </w:rPr>
        <w:t>(Statybos darbų organizavimo dalis) raštu</w:t>
      </w:r>
      <w:r w:rsidR="006345A7" w:rsidRPr="00A5486C">
        <w:rPr>
          <w:rFonts w:ascii="Arial" w:hAnsi="Arial" w:cs="Arial"/>
          <w:szCs w:val="22"/>
          <w:lang w:val="lt-LT"/>
        </w:rPr>
        <w:t xml:space="preserve"> suderinti</w:t>
      </w:r>
      <w:r w:rsidR="00ED6BD0" w:rsidRPr="00A5486C">
        <w:rPr>
          <w:rFonts w:ascii="Arial" w:hAnsi="Arial" w:cs="Arial"/>
          <w:szCs w:val="22"/>
          <w:lang w:val="lt-LT"/>
        </w:rPr>
        <w:t xml:space="preserve"> su ESO Dispečerinio valdymo departamento Režimų planavimo skyriumi (derina dalį, susijusią su 110 kV galios transformatorių, kitų </w:t>
      </w:r>
      <w:r w:rsidR="00ED6BD0" w:rsidRPr="00A5486C">
        <w:rPr>
          <w:rFonts w:ascii="Arial" w:hAnsi="Arial" w:cs="Arial"/>
          <w:szCs w:val="22"/>
          <w:lang w:val="lt-LT"/>
        </w:rPr>
        <w:lastRenderedPageBreak/>
        <w:t xml:space="preserve">skirstomojo tinklo įrenginių darbo režimais esamose pastotėse). </w:t>
      </w:r>
      <w:r w:rsidRPr="00A5486C">
        <w:rPr>
          <w:rFonts w:ascii="Arial" w:hAnsi="Arial" w:cs="Arial"/>
          <w:szCs w:val="22"/>
          <w:lang w:val="lt-LT"/>
        </w:rPr>
        <w:t>P</w:t>
      </w:r>
      <w:r w:rsidR="006345A7" w:rsidRPr="00A5486C">
        <w:rPr>
          <w:rFonts w:ascii="Arial" w:hAnsi="Arial" w:cs="Arial"/>
          <w:szCs w:val="22"/>
          <w:lang w:val="lt-LT"/>
        </w:rPr>
        <w:t>rojektų</w:t>
      </w:r>
      <w:r w:rsidR="00ED6BD0" w:rsidRPr="00A5486C">
        <w:rPr>
          <w:rFonts w:ascii="Arial" w:hAnsi="Arial" w:cs="Arial"/>
          <w:szCs w:val="22"/>
          <w:lang w:val="lt-LT"/>
        </w:rPr>
        <w:t xml:space="preserve"> derinim</w:t>
      </w:r>
      <w:r w:rsidR="006345A7" w:rsidRPr="00A5486C">
        <w:rPr>
          <w:rFonts w:ascii="Arial" w:hAnsi="Arial" w:cs="Arial"/>
          <w:szCs w:val="22"/>
          <w:lang w:val="lt-LT"/>
        </w:rPr>
        <w:t>o</w:t>
      </w:r>
      <w:r w:rsidR="00ED6BD0" w:rsidRPr="00A5486C">
        <w:rPr>
          <w:rFonts w:ascii="Arial" w:hAnsi="Arial" w:cs="Arial"/>
          <w:szCs w:val="22"/>
          <w:lang w:val="lt-LT"/>
        </w:rPr>
        <w:t xml:space="preserve"> su ESO procesą gali pradėti tik kai bus PSO suderinimas</w:t>
      </w:r>
      <w:r w:rsidR="00EC1D1D" w:rsidRPr="00A5486C">
        <w:rPr>
          <w:rFonts w:ascii="Arial" w:hAnsi="Arial" w:cs="Arial"/>
          <w:szCs w:val="22"/>
          <w:lang w:val="lt-LT"/>
        </w:rPr>
        <w:t>.</w:t>
      </w:r>
    </w:p>
    <w:p w14:paraId="355F5A8A" w14:textId="664B7DFF" w:rsidR="008810BE" w:rsidRPr="00A5486C" w:rsidRDefault="00112B53" w:rsidP="00F34ABB">
      <w:pPr>
        <w:pStyle w:val="NoSpacing"/>
        <w:numPr>
          <w:ilvl w:val="1"/>
          <w:numId w:val="2"/>
        </w:numPr>
        <w:spacing w:line="276" w:lineRule="auto"/>
        <w:ind w:left="0" w:firstLine="567"/>
        <w:jc w:val="both"/>
        <w:rPr>
          <w:rFonts w:ascii="Arial" w:hAnsi="Arial" w:cs="Arial"/>
          <w:szCs w:val="22"/>
          <w:lang w:val="lt-LT"/>
        </w:rPr>
      </w:pPr>
      <w:r w:rsidRPr="00A5486C">
        <w:rPr>
          <w:rFonts w:ascii="Arial" w:hAnsi="Arial" w:cs="Arial"/>
          <w:szCs w:val="22"/>
          <w:lang w:val="lt-LT"/>
        </w:rPr>
        <w:t>P</w:t>
      </w:r>
      <w:r w:rsidR="006345A7" w:rsidRPr="00A5486C">
        <w:rPr>
          <w:rFonts w:ascii="Arial" w:hAnsi="Arial" w:cs="Arial"/>
          <w:szCs w:val="22"/>
          <w:lang w:val="lt-LT"/>
        </w:rPr>
        <w:t>rojektuose</w:t>
      </w:r>
      <w:r w:rsidR="00F95DED" w:rsidRPr="00A5486C">
        <w:rPr>
          <w:rFonts w:ascii="Arial" w:hAnsi="Arial" w:cs="Arial"/>
          <w:szCs w:val="22"/>
          <w:lang w:val="lt-LT"/>
        </w:rPr>
        <w:t xml:space="preserve"> </w:t>
      </w:r>
      <w:r w:rsidR="006E423B" w:rsidRPr="00A5486C">
        <w:rPr>
          <w:rFonts w:ascii="Arial" w:hAnsi="Arial" w:cs="Arial"/>
          <w:szCs w:val="22"/>
          <w:lang w:val="lt-LT"/>
        </w:rPr>
        <w:t>numatyti, kad r</w:t>
      </w:r>
      <w:r w:rsidR="004A273D" w:rsidRPr="00A5486C">
        <w:rPr>
          <w:rFonts w:ascii="Arial" w:hAnsi="Arial" w:cs="Arial"/>
          <w:szCs w:val="22"/>
          <w:lang w:val="lt-LT"/>
        </w:rPr>
        <w:t xml:space="preserve">ekonstruotų ar naujai sumontuotų įrenginių įjungimas galimas tik pagal patvirtintą vienkartinę įjungimo programą, dalyvaujant Rangovo bei </w:t>
      </w:r>
      <w:r w:rsidR="003F5BC4" w:rsidRPr="00A5486C">
        <w:rPr>
          <w:rFonts w:ascii="Arial" w:hAnsi="Arial" w:cs="Arial"/>
          <w:szCs w:val="22"/>
          <w:lang w:val="lt-LT"/>
        </w:rPr>
        <w:t>PSO</w:t>
      </w:r>
      <w:r w:rsidR="004A273D" w:rsidRPr="00A5486C">
        <w:rPr>
          <w:rFonts w:ascii="Arial" w:hAnsi="Arial" w:cs="Arial"/>
          <w:szCs w:val="22"/>
          <w:lang w:val="lt-LT"/>
        </w:rPr>
        <w:t xml:space="preserve"> RAA atstovams ir tik darbo dienomis bei darbo valandomis. Įjungimo programą rengia ir su PSO bei kitomis suinteresuotomis šalimis, derina Rangovas. Programos derinimą su PSO rangovas gali pradėti ne anksčiau kai bus PSO pateikta patvirtinta visa reikalinga dokumentacija (signalų sąrašai, operatyvinės priežiūros ir eksploatacijos instrukcijos, sujungimų schemos)</w:t>
      </w:r>
      <w:r w:rsidR="00916C37" w:rsidRPr="00A5486C">
        <w:rPr>
          <w:rFonts w:ascii="Arial" w:hAnsi="Arial" w:cs="Arial"/>
          <w:szCs w:val="22"/>
          <w:lang w:val="lt-LT"/>
        </w:rPr>
        <w:t>.</w:t>
      </w:r>
    </w:p>
    <w:p w14:paraId="6D485C84" w14:textId="2A4AFD26" w:rsidR="007C781D" w:rsidRPr="00A5486C" w:rsidRDefault="00704FD0" w:rsidP="00C807BE">
      <w:pPr>
        <w:pStyle w:val="NoSpacing"/>
        <w:numPr>
          <w:ilvl w:val="1"/>
          <w:numId w:val="2"/>
        </w:numPr>
        <w:spacing w:line="276" w:lineRule="auto"/>
        <w:ind w:left="0" w:firstLine="567"/>
        <w:jc w:val="both"/>
        <w:rPr>
          <w:rFonts w:ascii="Arial" w:hAnsi="Arial" w:cs="Arial"/>
          <w:szCs w:val="22"/>
          <w:lang w:val="lt-LT"/>
        </w:rPr>
      </w:pPr>
      <w:r w:rsidRPr="00A5486C">
        <w:rPr>
          <w:rFonts w:ascii="Arial" w:hAnsi="Arial" w:cs="Arial"/>
          <w:szCs w:val="22"/>
          <w:lang w:val="lt-LT"/>
        </w:rPr>
        <w:t>Projektuose</w:t>
      </w:r>
      <w:r w:rsidR="00F95DED" w:rsidRPr="00A5486C">
        <w:rPr>
          <w:rFonts w:ascii="Arial" w:hAnsi="Arial" w:cs="Arial"/>
          <w:szCs w:val="22"/>
          <w:lang w:val="lt-LT"/>
        </w:rPr>
        <w:t xml:space="preserve"> </w:t>
      </w:r>
      <w:r w:rsidR="008F466D" w:rsidRPr="00A5486C">
        <w:rPr>
          <w:rFonts w:ascii="Arial" w:hAnsi="Arial" w:cs="Arial"/>
          <w:szCs w:val="22"/>
          <w:lang w:val="lt-LT"/>
        </w:rPr>
        <w:t>numatyti, kad i</w:t>
      </w:r>
      <w:r w:rsidR="007C781D" w:rsidRPr="00A5486C">
        <w:rPr>
          <w:rFonts w:ascii="Arial" w:hAnsi="Arial" w:cs="Arial"/>
          <w:szCs w:val="22"/>
          <w:lang w:val="lt-LT"/>
        </w:rPr>
        <w:t xml:space="preserve">ki objekto statybos užbaigimo komisijos arba pavieniais etapais (priklausomai kaip numatyta detaliame darbų-atjungimų grafike) rangovas parengia ir suderina su PSO RAA įrenginių operatyvinės priežiūros instrukcijas ir tipinius perjungimo lapelius/programas, organizuoja automatizuotų tipinių perjungimo lapelių testavimą su PSO dispečerinio valdymo sistema (toliau - DVS). Tipiniai perjungimo lapeliai sudaromi visiems naujai statomiems įrenginiams (jungtuvai, prijunginiai, šynos, pagrindinės prijunginių ir šynų apsaugos). Tipinės perjungimo programos sudaromos visoms perdavimo tinklo linijoms. Tipiniai perjungimo lapeliai ir programos sudaromos atskirai atjungimui/išjungimui ir įjungimui. </w:t>
      </w:r>
      <w:r w:rsidR="008A6581" w:rsidRPr="00A5486C">
        <w:rPr>
          <w:rFonts w:ascii="Arial" w:hAnsi="Arial" w:cs="Arial"/>
          <w:szCs w:val="22"/>
          <w:lang w:val="lt-LT"/>
        </w:rPr>
        <w:t xml:space="preserve">Prieš rengiant lapelius ir programas, apimtys </w:t>
      </w:r>
      <w:r w:rsidR="00B470C1" w:rsidRPr="00A5486C">
        <w:rPr>
          <w:rFonts w:ascii="Arial" w:hAnsi="Arial" w:cs="Arial"/>
          <w:szCs w:val="22"/>
          <w:lang w:val="lt-LT"/>
        </w:rPr>
        <w:t>(</w:t>
      </w:r>
      <w:r w:rsidR="007C781D" w:rsidRPr="00A5486C">
        <w:rPr>
          <w:rFonts w:ascii="Arial" w:hAnsi="Arial" w:cs="Arial"/>
          <w:szCs w:val="22"/>
          <w:lang w:val="lt-LT"/>
        </w:rPr>
        <w:t>sąrašas</w:t>
      </w:r>
      <w:r w:rsidR="00B470C1" w:rsidRPr="00A5486C">
        <w:rPr>
          <w:rFonts w:ascii="Arial" w:hAnsi="Arial" w:cs="Arial"/>
          <w:szCs w:val="22"/>
          <w:lang w:val="lt-LT"/>
        </w:rPr>
        <w:t>)</w:t>
      </w:r>
      <w:r w:rsidR="007C781D" w:rsidRPr="00A5486C">
        <w:rPr>
          <w:rFonts w:ascii="Arial" w:hAnsi="Arial" w:cs="Arial"/>
          <w:szCs w:val="22"/>
          <w:lang w:val="lt-LT"/>
        </w:rPr>
        <w:t xml:space="preserve"> </w:t>
      </w:r>
      <w:r w:rsidR="008A6581" w:rsidRPr="00A5486C">
        <w:rPr>
          <w:rFonts w:ascii="Arial" w:hAnsi="Arial" w:cs="Arial"/>
          <w:szCs w:val="22"/>
          <w:lang w:val="lt-LT"/>
        </w:rPr>
        <w:t>suderinam</w:t>
      </w:r>
      <w:r w:rsidR="00BA7FA5" w:rsidRPr="00A5486C">
        <w:rPr>
          <w:rFonts w:ascii="Arial" w:hAnsi="Arial" w:cs="Arial"/>
          <w:szCs w:val="22"/>
          <w:lang w:val="lt-LT"/>
        </w:rPr>
        <w:t>os</w:t>
      </w:r>
      <w:r w:rsidR="008A6581" w:rsidRPr="00A5486C">
        <w:rPr>
          <w:rFonts w:ascii="Arial" w:hAnsi="Arial" w:cs="Arial"/>
          <w:szCs w:val="22"/>
          <w:lang w:val="lt-LT"/>
        </w:rPr>
        <w:t xml:space="preserve"> </w:t>
      </w:r>
      <w:r w:rsidR="007C781D" w:rsidRPr="00A5486C">
        <w:rPr>
          <w:rFonts w:ascii="Arial" w:hAnsi="Arial" w:cs="Arial"/>
          <w:szCs w:val="22"/>
          <w:lang w:val="lt-LT"/>
        </w:rPr>
        <w:t xml:space="preserve">su </w:t>
      </w:r>
      <w:r w:rsidR="008A6581" w:rsidRPr="00A5486C">
        <w:rPr>
          <w:rFonts w:ascii="Arial" w:hAnsi="Arial" w:cs="Arial"/>
          <w:szCs w:val="22"/>
          <w:lang w:val="lt-LT"/>
        </w:rPr>
        <w:t>OVG bei IPC RAA atstovais</w:t>
      </w:r>
      <w:r w:rsidR="007C781D" w:rsidRPr="00A5486C">
        <w:rPr>
          <w:rFonts w:ascii="Arial" w:hAnsi="Arial" w:cs="Arial"/>
          <w:szCs w:val="22"/>
          <w:lang w:val="lt-LT"/>
        </w:rPr>
        <w:t>. Parengti ir pasirašytinai su PSO Sistemos valdymo centru (pirminė komutacija) bei Infrastruktūros priežiūros centro RAA personalu (operacijos antrinėse grandinėse) suderinti lapeliai  bei programos pateikiami PSO Sistemos valdymo centrui spausdintame variante (su parašais) ir *.docx formatu kompiuterinėje laikmenoje lietuvių kalba.</w:t>
      </w:r>
    </w:p>
    <w:p w14:paraId="3BCFCA63" w14:textId="12D29170" w:rsidR="00680E8B" w:rsidRPr="00A5486C" w:rsidRDefault="002F6038" w:rsidP="00C807BE">
      <w:pPr>
        <w:pStyle w:val="NoSpacing"/>
        <w:numPr>
          <w:ilvl w:val="1"/>
          <w:numId w:val="2"/>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Projektuose </w:t>
      </w:r>
      <w:r w:rsidR="00680E8B" w:rsidRPr="00A5486C">
        <w:rPr>
          <w:rFonts w:ascii="Arial" w:hAnsi="Arial" w:cs="Arial"/>
          <w:szCs w:val="22"/>
          <w:lang w:val="lt-LT"/>
        </w:rPr>
        <w:t xml:space="preserve">turi būti numatyta, kad rangovas atsakingas ir turi numatyti </w:t>
      </w:r>
      <w:r w:rsidR="00112B53" w:rsidRPr="00A5486C">
        <w:rPr>
          <w:rFonts w:ascii="Arial" w:hAnsi="Arial" w:cs="Arial"/>
          <w:szCs w:val="22"/>
          <w:lang w:val="lt-LT"/>
        </w:rPr>
        <w:t>P</w:t>
      </w:r>
      <w:r w:rsidR="00680E8B" w:rsidRPr="00A5486C">
        <w:rPr>
          <w:rFonts w:ascii="Arial" w:hAnsi="Arial" w:cs="Arial"/>
          <w:szCs w:val="22"/>
          <w:lang w:val="lt-LT"/>
        </w:rPr>
        <w:t>rojekt</w:t>
      </w:r>
      <w:r w:rsidR="00112B53" w:rsidRPr="00A5486C">
        <w:rPr>
          <w:rFonts w:ascii="Arial" w:hAnsi="Arial" w:cs="Arial"/>
          <w:szCs w:val="22"/>
          <w:lang w:val="lt-LT"/>
        </w:rPr>
        <w:t>ų</w:t>
      </w:r>
      <w:r w:rsidR="00680E8B" w:rsidRPr="00A5486C">
        <w:rPr>
          <w:rFonts w:ascii="Arial" w:hAnsi="Arial" w:cs="Arial"/>
          <w:szCs w:val="22"/>
          <w:lang w:val="lt-LT"/>
        </w:rPr>
        <w:t xml:space="preserve"> įgyvendinimo apimtyje:</w:t>
      </w:r>
    </w:p>
    <w:p w14:paraId="2D94085D" w14:textId="1F77EB1A" w:rsidR="00680E8B" w:rsidRPr="00A5486C" w:rsidRDefault="00680E8B" w:rsidP="00C807BE">
      <w:pPr>
        <w:pStyle w:val="NoSpacing"/>
        <w:numPr>
          <w:ilvl w:val="2"/>
          <w:numId w:val="2"/>
        </w:numPr>
        <w:spacing w:line="276" w:lineRule="auto"/>
        <w:ind w:left="0" w:firstLine="567"/>
        <w:jc w:val="both"/>
        <w:rPr>
          <w:rFonts w:ascii="Arial" w:hAnsi="Arial" w:cs="Arial"/>
          <w:szCs w:val="22"/>
          <w:lang w:val="lt-LT"/>
        </w:rPr>
      </w:pPr>
      <w:r w:rsidRPr="00A5486C">
        <w:rPr>
          <w:rFonts w:ascii="Arial" w:hAnsi="Arial" w:cs="Arial"/>
          <w:szCs w:val="22"/>
          <w:lang w:val="lt-LT"/>
        </w:rPr>
        <w:t>PSO atstovų (kiekvienai sričiai mažiausiai 3 žmon</w:t>
      </w:r>
      <w:r w:rsidR="006A7A66" w:rsidRPr="00A5486C">
        <w:rPr>
          <w:rFonts w:ascii="Arial" w:hAnsi="Arial" w:cs="Arial"/>
          <w:szCs w:val="22"/>
          <w:lang w:val="lt-LT"/>
        </w:rPr>
        <w:t>ės</w:t>
      </w:r>
      <w:r w:rsidRPr="00A5486C">
        <w:rPr>
          <w:rFonts w:ascii="Arial" w:hAnsi="Arial" w:cs="Arial"/>
          <w:szCs w:val="22"/>
          <w:lang w:val="lt-LT"/>
        </w:rPr>
        <w:t xml:space="preserve">) dalyvavimo suorganizavimą 110 kV pagrindinių pirminių elektros įrenginių, elektros perdavimo linijų elementų, sąrankos į lauko tarpinių gnybtynų ir RAA vidaus </w:t>
      </w:r>
      <w:r w:rsidR="002B5802" w:rsidRPr="00A5486C">
        <w:rPr>
          <w:rFonts w:ascii="Arial" w:hAnsi="Arial" w:cs="Arial"/>
          <w:szCs w:val="22"/>
          <w:lang w:val="lt-LT"/>
        </w:rPr>
        <w:t xml:space="preserve">bei EEA lauko ir vidaus </w:t>
      </w:r>
      <w:r w:rsidRPr="00A5486C">
        <w:rPr>
          <w:rFonts w:ascii="Arial" w:hAnsi="Arial" w:cs="Arial"/>
          <w:szCs w:val="22"/>
          <w:lang w:val="lt-LT"/>
        </w:rPr>
        <w:t xml:space="preserve">spintas, teleinformacijos surinkimo ir perdavimo įrenginių (toliau </w:t>
      </w:r>
      <w:r w:rsidR="003F5BC4" w:rsidRPr="00A5486C">
        <w:rPr>
          <w:rFonts w:ascii="Arial" w:hAnsi="Arial" w:cs="Arial"/>
          <w:szCs w:val="22"/>
          <w:lang w:val="lt-LT"/>
        </w:rPr>
        <w:t>—</w:t>
      </w:r>
      <w:r w:rsidRPr="00A5486C">
        <w:rPr>
          <w:rFonts w:ascii="Arial" w:hAnsi="Arial" w:cs="Arial"/>
          <w:szCs w:val="22"/>
          <w:lang w:val="lt-LT"/>
        </w:rPr>
        <w:t xml:space="preserve"> TSPĮ gamykliniuose bandymuose, įskaitant galimus reikalingus dalyvio mokesčius, išskyrus kelionės ir apgyvendinimo sąnaudas, kurias dengs pats PSO. Sudarant sąrašą atsižvelgti į PSO reikalavimų techninio projekto techninių specifikacijų sudarymui (žr. </w:t>
      </w:r>
      <w:sdt>
        <w:sdtPr>
          <w:rPr>
            <w:rFonts w:ascii="Arial" w:hAnsi="Arial" w:cs="Arial"/>
            <w:szCs w:val="22"/>
            <w:lang w:val="lt-LT"/>
          </w:rPr>
          <w:id w:val="-165631434"/>
          <w:citation/>
        </w:sdtPr>
        <w:sdtContent>
          <w:r w:rsidR="008F5FFE" w:rsidRPr="00A5486C">
            <w:rPr>
              <w:rFonts w:ascii="Arial" w:hAnsi="Arial" w:cs="Arial"/>
              <w:szCs w:val="22"/>
              <w:lang w:val="lt-LT"/>
            </w:rPr>
            <w:fldChar w:fldCharType="begin"/>
          </w:r>
          <w:r w:rsidR="00E11CF4" w:rsidRPr="00A5486C">
            <w:rPr>
              <w:rFonts w:ascii="Arial" w:hAnsi="Arial" w:cs="Arial"/>
              <w:szCs w:val="22"/>
              <w:lang w:val="lt-LT"/>
            </w:rPr>
            <w:instrText xml:space="preserve">CITATION Bendrieji1 \l 1063 </w:instrText>
          </w:r>
          <w:r w:rsidR="008F5FFE" w:rsidRPr="00A5486C">
            <w:rPr>
              <w:rFonts w:ascii="Arial" w:hAnsi="Arial" w:cs="Arial"/>
              <w:szCs w:val="22"/>
              <w:lang w:val="lt-LT"/>
            </w:rPr>
            <w:fldChar w:fldCharType="separate"/>
          </w:r>
          <w:r w:rsidR="00BE094A" w:rsidRPr="00A5486C">
            <w:rPr>
              <w:rFonts w:ascii="Arial" w:hAnsi="Arial" w:cs="Arial"/>
              <w:noProof/>
              <w:szCs w:val="22"/>
              <w:lang w:val="lt-LT"/>
            </w:rPr>
            <w:t>(3)</w:t>
          </w:r>
          <w:r w:rsidR="008F5FFE" w:rsidRPr="00A5486C">
            <w:rPr>
              <w:rFonts w:ascii="Arial" w:hAnsi="Arial" w:cs="Arial"/>
              <w:szCs w:val="22"/>
              <w:lang w:val="lt-LT"/>
            </w:rPr>
            <w:fldChar w:fldCharType="end"/>
          </w:r>
        </w:sdtContent>
      </w:sdt>
      <w:r w:rsidR="008F5FFE" w:rsidRPr="00A5486C">
        <w:rPr>
          <w:rFonts w:ascii="Arial" w:hAnsi="Arial" w:cs="Arial"/>
          <w:szCs w:val="22"/>
          <w:lang w:val="lt-LT"/>
        </w:rPr>
        <w:t xml:space="preserve"> </w:t>
      </w:r>
      <w:r w:rsidRPr="00A5486C">
        <w:rPr>
          <w:rFonts w:ascii="Arial" w:hAnsi="Arial" w:cs="Arial"/>
          <w:szCs w:val="22"/>
          <w:lang w:val="lt-LT"/>
        </w:rPr>
        <w:t>priedą) 1 lentelės „Pagrindinė įranga“ sąrašą</w:t>
      </w:r>
      <w:r w:rsidR="002F6038" w:rsidRPr="00A5486C">
        <w:rPr>
          <w:rFonts w:ascii="Arial" w:hAnsi="Arial" w:cs="Arial"/>
          <w:szCs w:val="22"/>
          <w:lang w:val="lt-LT"/>
        </w:rPr>
        <w:t>.</w:t>
      </w:r>
      <w:r w:rsidR="00A848C4" w:rsidRPr="00A5486C">
        <w:rPr>
          <w:rFonts w:ascii="Arial" w:hAnsi="Arial" w:cs="Arial"/>
          <w:szCs w:val="22"/>
          <w:lang w:val="lt-LT"/>
        </w:rPr>
        <w:t xml:space="preserve"> Užsakovui pareikalavus turi būti sudarytos galimybės gamykliniuose bandymuose dalyvauti nuotoliniu būdu naudojant Microsoft Teams aplinką.</w:t>
      </w:r>
    </w:p>
    <w:p w14:paraId="2311ADCE" w14:textId="2856D475" w:rsidR="00680E8B" w:rsidRPr="00A5486C" w:rsidRDefault="00680E8B" w:rsidP="00C807BE">
      <w:pPr>
        <w:pStyle w:val="NoSpacing"/>
        <w:numPr>
          <w:ilvl w:val="2"/>
          <w:numId w:val="2"/>
        </w:numPr>
        <w:spacing w:line="276" w:lineRule="auto"/>
        <w:ind w:left="0" w:firstLine="567"/>
        <w:jc w:val="both"/>
        <w:rPr>
          <w:rFonts w:ascii="Arial" w:hAnsi="Arial" w:cs="Arial"/>
          <w:szCs w:val="22"/>
          <w:lang w:val="lt-LT"/>
        </w:rPr>
      </w:pPr>
      <w:r w:rsidRPr="00A5486C">
        <w:rPr>
          <w:rFonts w:ascii="Arial" w:hAnsi="Arial" w:cs="Arial"/>
          <w:szCs w:val="22"/>
          <w:lang w:val="lt-LT"/>
        </w:rPr>
        <w:t>PSO atstovų (kiekvienai sričiai  mažiausiai 2 žmon</w:t>
      </w:r>
      <w:r w:rsidR="00B13A14" w:rsidRPr="00A5486C">
        <w:rPr>
          <w:rFonts w:ascii="Arial" w:hAnsi="Arial" w:cs="Arial"/>
          <w:szCs w:val="22"/>
          <w:lang w:val="lt-LT"/>
        </w:rPr>
        <w:t>ės</w:t>
      </w:r>
      <w:r w:rsidRPr="00A5486C">
        <w:rPr>
          <w:rFonts w:ascii="Arial" w:hAnsi="Arial" w:cs="Arial"/>
          <w:szCs w:val="22"/>
          <w:lang w:val="lt-LT"/>
        </w:rPr>
        <w:t>) dalyvavimo organizavimą 110 kV pagrindinių pirminių elektros įrenginių, elektros perdavimo linijų elementų, RAA mikroprocesorinių įtaisų, TSPĮ bei susijusios programinės įrangos eksploatavimo mokymuose autorizuotuose gamintojo mokymo centruose, įskaitant galimus reikalingus dalyvio mokesčius, išskyrus kelionės ir apgyvendinimo sąnaudas, kurias dengs pats PSO. Sudarant sąrašą atsižvelgti į PSO reikalavimų techninio projekto techninių specifikacijų sudarymui (žr. </w:t>
      </w:r>
      <w:sdt>
        <w:sdtPr>
          <w:rPr>
            <w:rFonts w:ascii="Arial" w:hAnsi="Arial" w:cs="Arial"/>
            <w:szCs w:val="22"/>
            <w:lang w:val="lt-LT"/>
          </w:rPr>
          <w:id w:val="-672421649"/>
          <w:citation/>
        </w:sdtPr>
        <w:sdtContent>
          <w:r w:rsidR="008E2DD6" w:rsidRPr="00A5486C">
            <w:rPr>
              <w:rFonts w:ascii="Arial" w:hAnsi="Arial" w:cs="Arial"/>
              <w:szCs w:val="22"/>
              <w:lang w:val="lt-LT"/>
            </w:rPr>
            <w:fldChar w:fldCharType="begin"/>
          </w:r>
          <w:r w:rsidR="00E11CF4" w:rsidRPr="00A5486C">
            <w:rPr>
              <w:rFonts w:ascii="Arial" w:hAnsi="Arial" w:cs="Arial"/>
              <w:szCs w:val="22"/>
              <w:lang w:val="lt-LT"/>
            </w:rPr>
            <w:instrText xml:space="preserve">CITATION Bendrieji1 \l 1063 </w:instrText>
          </w:r>
          <w:r w:rsidR="008E2DD6" w:rsidRPr="00A5486C">
            <w:rPr>
              <w:rFonts w:ascii="Arial" w:hAnsi="Arial" w:cs="Arial"/>
              <w:szCs w:val="22"/>
              <w:lang w:val="lt-LT"/>
            </w:rPr>
            <w:fldChar w:fldCharType="separate"/>
          </w:r>
          <w:r w:rsidR="00BE094A" w:rsidRPr="00A5486C">
            <w:rPr>
              <w:rFonts w:ascii="Arial" w:hAnsi="Arial" w:cs="Arial"/>
              <w:noProof/>
              <w:szCs w:val="22"/>
              <w:lang w:val="lt-LT"/>
            </w:rPr>
            <w:t>(3)</w:t>
          </w:r>
          <w:r w:rsidR="008E2DD6" w:rsidRPr="00A5486C">
            <w:rPr>
              <w:rFonts w:ascii="Arial" w:hAnsi="Arial" w:cs="Arial"/>
              <w:szCs w:val="22"/>
              <w:lang w:val="lt-LT"/>
            </w:rPr>
            <w:fldChar w:fldCharType="end"/>
          </w:r>
        </w:sdtContent>
      </w:sdt>
      <w:r w:rsidR="008E2DD6" w:rsidRPr="00A5486C">
        <w:rPr>
          <w:rFonts w:ascii="Arial" w:hAnsi="Arial" w:cs="Arial"/>
          <w:szCs w:val="22"/>
          <w:lang w:val="lt-LT"/>
        </w:rPr>
        <w:t xml:space="preserve"> </w:t>
      </w:r>
      <w:r w:rsidRPr="00A5486C">
        <w:rPr>
          <w:rFonts w:ascii="Arial" w:hAnsi="Arial" w:cs="Arial"/>
          <w:szCs w:val="22"/>
          <w:lang w:val="lt-LT"/>
        </w:rPr>
        <w:t>priedą 1 lentelės „Pagrindinė įranga“ sąrašą. Apie dalyvavimą gamykliniuose bandymuose ir mokymuose sprendimus pagal poreikį priims PSO, kai rangovo bus informuotas apie konkretų bandymų laiką ir vietą;</w:t>
      </w:r>
    </w:p>
    <w:p w14:paraId="729F3B43" w14:textId="77777777" w:rsidR="007C781D" w:rsidRPr="00A5486C" w:rsidRDefault="007C781D" w:rsidP="00C807BE">
      <w:pPr>
        <w:pStyle w:val="NoSpacing"/>
        <w:numPr>
          <w:ilvl w:val="2"/>
          <w:numId w:val="2"/>
        </w:numPr>
        <w:spacing w:line="276" w:lineRule="auto"/>
        <w:ind w:left="0" w:firstLine="567"/>
        <w:jc w:val="both"/>
        <w:rPr>
          <w:rFonts w:ascii="Arial" w:hAnsi="Arial" w:cs="Arial"/>
          <w:szCs w:val="22"/>
          <w:lang w:val="lt-LT"/>
        </w:rPr>
      </w:pPr>
      <w:r w:rsidRPr="00A5486C">
        <w:rPr>
          <w:rFonts w:ascii="Arial" w:hAnsi="Arial" w:cs="Arial"/>
          <w:szCs w:val="22"/>
          <w:lang w:val="lt-LT"/>
        </w:rPr>
        <w:t>PSO atstovų bei PSO rangovo personalo, atliekančio objekte PSO priklausančios įrangos dalies operatyvinio valdymo paslaugas, dalyvavimo suorganizavimą mokymuose. Mokymų sesijų kiekis ir datos nustatomos sudarant darbų vykdymo grafiką.</w:t>
      </w:r>
    </w:p>
    <w:p w14:paraId="552FD9D2" w14:textId="3C48A8A0" w:rsidR="00F61D1C" w:rsidRPr="00A5486C" w:rsidRDefault="00F61D1C" w:rsidP="00476A4F">
      <w:pPr>
        <w:pStyle w:val="NoSpacing"/>
        <w:numPr>
          <w:ilvl w:val="1"/>
          <w:numId w:val="2"/>
        </w:numPr>
        <w:spacing w:line="276" w:lineRule="auto"/>
        <w:ind w:left="0" w:firstLine="567"/>
        <w:jc w:val="both"/>
        <w:rPr>
          <w:rFonts w:ascii="Arial" w:hAnsi="Arial" w:cs="Arial"/>
          <w:szCs w:val="22"/>
          <w:lang w:val="lt-LT"/>
        </w:rPr>
      </w:pPr>
      <w:r w:rsidRPr="00A5486C">
        <w:rPr>
          <w:rFonts w:ascii="Arial" w:hAnsi="Arial" w:cs="Arial"/>
          <w:szCs w:val="22"/>
          <w:lang w:val="lt-LT"/>
        </w:rPr>
        <w:t>PSO reikalavimu BIM taikymas ši</w:t>
      </w:r>
      <w:r w:rsidR="00112B53" w:rsidRPr="00A5486C">
        <w:rPr>
          <w:rFonts w:ascii="Arial" w:hAnsi="Arial" w:cs="Arial"/>
          <w:szCs w:val="22"/>
          <w:lang w:val="lt-LT"/>
        </w:rPr>
        <w:t>ems</w:t>
      </w:r>
      <w:r w:rsidRPr="00A5486C">
        <w:rPr>
          <w:rFonts w:ascii="Arial" w:hAnsi="Arial" w:cs="Arial"/>
          <w:szCs w:val="22"/>
          <w:lang w:val="lt-LT"/>
        </w:rPr>
        <w:t xml:space="preserve"> </w:t>
      </w:r>
      <w:r w:rsidR="00112B53" w:rsidRPr="00A5486C">
        <w:rPr>
          <w:rFonts w:ascii="Arial" w:hAnsi="Arial" w:cs="Arial"/>
          <w:szCs w:val="22"/>
          <w:lang w:val="lt-LT"/>
        </w:rPr>
        <w:t>Projektams</w:t>
      </w:r>
      <w:r w:rsidRPr="00A5486C">
        <w:rPr>
          <w:rFonts w:ascii="Arial" w:hAnsi="Arial" w:cs="Arial"/>
          <w:szCs w:val="22"/>
          <w:lang w:val="lt-LT"/>
        </w:rPr>
        <w:t xml:space="preserve"> yra privalomas. Visas </w:t>
      </w:r>
      <w:r w:rsidR="00112B53" w:rsidRPr="00A5486C">
        <w:rPr>
          <w:rFonts w:ascii="Arial" w:hAnsi="Arial" w:cs="Arial"/>
          <w:szCs w:val="22"/>
          <w:lang w:val="lt-LT"/>
        </w:rPr>
        <w:t>Projektų</w:t>
      </w:r>
      <w:r w:rsidRPr="00A5486C">
        <w:rPr>
          <w:rFonts w:ascii="Arial" w:hAnsi="Arial" w:cs="Arial"/>
          <w:szCs w:val="22"/>
          <w:lang w:val="lt-LT"/>
        </w:rPr>
        <w:t xml:space="preserve"> sprendinių derinimas turi būti vykdomas per PSO pateiktą bendrąją duomenų aplinką (CDE) </w:t>
      </w:r>
      <w:proofErr w:type="spellStart"/>
      <w:r w:rsidRPr="00A5486C">
        <w:rPr>
          <w:rFonts w:ascii="Arial" w:hAnsi="Arial" w:cs="Arial"/>
          <w:szCs w:val="22"/>
          <w:lang w:val="lt-LT"/>
        </w:rPr>
        <w:t>Dalux</w:t>
      </w:r>
      <w:proofErr w:type="spellEnd"/>
      <w:r w:rsidRPr="00A5486C">
        <w:rPr>
          <w:rFonts w:ascii="Arial" w:hAnsi="Arial" w:cs="Arial"/>
          <w:szCs w:val="22"/>
          <w:lang w:val="lt-LT"/>
        </w:rPr>
        <w:t>. Užsakovo informacijos reikalavimų (EIR) priedas yra šios techninės užduoties sudėtyje</w:t>
      </w:r>
      <w:r w:rsidR="007C0C52" w:rsidRPr="00A5486C">
        <w:rPr>
          <w:rFonts w:ascii="Arial" w:hAnsi="Arial" w:cs="Arial"/>
          <w:szCs w:val="22"/>
          <w:lang w:val="lt-LT"/>
        </w:rPr>
        <w:t xml:space="preserve"> </w:t>
      </w:r>
      <w:sdt>
        <w:sdtPr>
          <w:rPr>
            <w:rFonts w:ascii="Arial" w:hAnsi="Arial" w:cs="Arial"/>
            <w:szCs w:val="22"/>
            <w:lang w:val="lt-LT"/>
          </w:rPr>
          <w:id w:val="-281804661"/>
          <w:citation/>
        </w:sdtPr>
        <w:sdtContent>
          <w:r w:rsidR="006A5D08" w:rsidRPr="00A5486C">
            <w:rPr>
              <w:rFonts w:ascii="Arial" w:hAnsi="Arial" w:cs="Arial"/>
              <w:szCs w:val="22"/>
              <w:lang w:val="lt-LT"/>
            </w:rPr>
            <w:fldChar w:fldCharType="begin"/>
          </w:r>
          <w:r w:rsidR="006A5D08" w:rsidRPr="00A5486C">
            <w:rPr>
              <w:rFonts w:ascii="Arial" w:hAnsi="Arial" w:cs="Arial"/>
              <w:szCs w:val="22"/>
              <w:lang w:val="lt-LT"/>
            </w:rPr>
            <w:instrText xml:space="preserve"> CITATION BIM \l 1063 </w:instrText>
          </w:r>
          <w:r w:rsidR="006A5D08" w:rsidRPr="00A5486C">
            <w:rPr>
              <w:rFonts w:ascii="Arial" w:hAnsi="Arial" w:cs="Arial"/>
              <w:szCs w:val="22"/>
              <w:lang w:val="lt-LT"/>
            </w:rPr>
            <w:fldChar w:fldCharType="separate"/>
          </w:r>
          <w:r w:rsidR="00BE094A" w:rsidRPr="00A5486C">
            <w:rPr>
              <w:rFonts w:ascii="Arial" w:hAnsi="Arial" w:cs="Arial"/>
              <w:noProof/>
              <w:szCs w:val="22"/>
              <w:lang w:val="lt-LT"/>
            </w:rPr>
            <w:t>(6)</w:t>
          </w:r>
          <w:r w:rsidR="006A5D08" w:rsidRPr="00A5486C">
            <w:rPr>
              <w:rFonts w:ascii="Arial" w:hAnsi="Arial" w:cs="Arial"/>
              <w:szCs w:val="22"/>
              <w:lang w:val="lt-LT"/>
            </w:rPr>
            <w:fldChar w:fldCharType="end"/>
          </w:r>
        </w:sdtContent>
      </w:sdt>
      <w:r w:rsidR="001101D6" w:rsidRPr="00A5486C">
        <w:rPr>
          <w:rFonts w:ascii="Arial" w:hAnsi="Arial" w:cs="Arial"/>
          <w:szCs w:val="22"/>
          <w:lang w:val="lt-LT"/>
        </w:rPr>
        <w:t xml:space="preserve"> priedas)</w:t>
      </w:r>
      <w:r w:rsidRPr="00A5486C">
        <w:rPr>
          <w:rFonts w:ascii="Arial" w:hAnsi="Arial" w:cs="Arial"/>
          <w:szCs w:val="22"/>
          <w:lang w:val="lt-LT"/>
        </w:rPr>
        <w:t>, o jų vykdymas turi būti pateiktas suderintame Statinio informacinio modeliavimo detaliajame plane (BEP), kurį rangovas turi pateikti kartu su projekto vykdymo grafiku.</w:t>
      </w:r>
    </w:p>
    <w:p w14:paraId="1D350B14" w14:textId="1B7B6136" w:rsidR="00680E8B" w:rsidRPr="00A5486C" w:rsidRDefault="006A5D08" w:rsidP="00476A4F">
      <w:pPr>
        <w:pStyle w:val="NoSpacing"/>
        <w:numPr>
          <w:ilvl w:val="1"/>
          <w:numId w:val="2"/>
        </w:numPr>
        <w:spacing w:line="276" w:lineRule="auto"/>
        <w:ind w:left="0" w:firstLine="567"/>
        <w:jc w:val="both"/>
        <w:rPr>
          <w:rFonts w:ascii="Arial" w:hAnsi="Arial" w:cs="Arial"/>
          <w:szCs w:val="22"/>
          <w:lang w:val="lt-LT"/>
        </w:rPr>
      </w:pPr>
      <w:r w:rsidRPr="00A5486C">
        <w:rPr>
          <w:rFonts w:ascii="Arial" w:hAnsi="Arial" w:cs="Arial"/>
          <w:szCs w:val="22"/>
          <w:lang w:val="lt-LT"/>
        </w:rPr>
        <w:t>Projektų</w:t>
      </w:r>
      <w:r w:rsidR="00F95DED" w:rsidRPr="00A5486C">
        <w:rPr>
          <w:rFonts w:ascii="Arial" w:hAnsi="Arial" w:cs="Arial"/>
          <w:szCs w:val="22"/>
          <w:lang w:val="lt-LT"/>
        </w:rPr>
        <w:t xml:space="preserve"> </w:t>
      </w:r>
      <w:r w:rsidR="00680E8B" w:rsidRPr="00A5486C">
        <w:rPr>
          <w:rFonts w:ascii="Arial" w:hAnsi="Arial" w:cs="Arial"/>
          <w:szCs w:val="22"/>
          <w:lang w:val="lt-LT"/>
        </w:rPr>
        <w:t>sprendinius būtina suderinti su PSO ir</w:t>
      </w:r>
      <w:r w:rsidR="00A61825" w:rsidRPr="00A5486C">
        <w:rPr>
          <w:rFonts w:ascii="Arial" w:hAnsi="Arial" w:cs="Arial"/>
          <w:szCs w:val="22"/>
          <w:lang w:val="lt-LT"/>
        </w:rPr>
        <w:t xml:space="preserve"> ESO arba</w:t>
      </w:r>
      <w:r w:rsidR="00680E8B" w:rsidRPr="00A5486C">
        <w:rPr>
          <w:rFonts w:ascii="Arial" w:hAnsi="Arial" w:cs="Arial"/>
          <w:szCs w:val="22"/>
          <w:lang w:val="lt-LT"/>
        </w:rPr>
        <w:t xml:space="preserve"> trečiosiomis šalimis, išdavusiomis prijungimo/technines sąlygas. </w:t>
      </w:r>
      <w:r w:rsidRPr="00A5486C">
        <w:rPr>
          <w:rFonts w:ascii="Arial" w:hAnsi="Arial" w:cs="Arial"/>
          <w:szCs w:val="22"/>
          <w:lang w:val="lt-LT"/>
        </w:rPr>
        <w:t>Projektai</w:t>
      </w:r>
      <w:r w:rsidR="000A4BFB" w:rsidRPr="00A5486C">
        <w:rPr>
          <w:rFonts w:ascii="Arial" w:hAnsi="Arial" w:cs="Arial"/>
          <w:szCs w:val="22"/>
          <w:lang w:val="lt-LT"/>
        </w:rPr>
        <w:t xml:space="preserve"> </w:t>
      </w:r>
      <w:r w:rsidR="00680E8B" w:rsidRPr="00A5486C">
        <w:rPr>
          <w:rFonts w:ascii="Arial" w:hAnsi="Arial" w:cs="Arial"/>
          <w:szCs w:val="22"/>
          <w:lang w:val="lt-LT"/>
        </w:rPr>
        <w:t>peržiūrai</w:t>
      </w:r>
      <w:r w:rsidR="00BA33D1" w:rsidRPr="00A5486C">
        <w:rPr>
          <w:rFonts w:ascii="Arial" w:hAnsi="Arial" w:cs="Arial"/>
          <w:szCs w:val="22"/>
          <w:lang w:val="lt-LT"/>
        </w:rPr>
        <w:t xml:space="preserve"> pateikiam</w:t>
      </w:r>
      <w:r w:rsidRPr="00A5486C">
        <w:rPr>
          <w:rFonts w:ascii="Arial" w:hAnsi="Arial" w:cs="Arial"/>
          <w:szCs w:val="22"/>
          <w:lang w:val="lt-LT"/>
        </w:rPr>
        <w:t>i</w:t>
      </w:r>
      <w:r w:rsidR="00BA33D1" w:rsidRPr="00A5486C">
        <w:rPr>
          <w:rFonts w:ascii="Arial" w:hAnsi="Arial" w:cs="Arial"/>
          <w:szCs w:val="22"/>
          <w:lang w:val="lt-LT"/>
        </w:rPr>
        <w:t xml:space="preserve"> CDE aplinkoje, atskirais atvejais (iš anksto susitarus su Užsakovu) vienas egzempliorius</w:t>
      </w:r>
      <w:r w:rsidR="000A4BFB" w:rsidRPr="00A5486C">
        <w:rPr>
          <w:rFonts w:ascii="Arial" w:hAnsi="Arial" w:cs="Arial"/>
          <w:szCs w:val="22"/>
          <w:lang w:val="lt-LT"/>
        </w:rPr>
        <w:t xml:space="preserve"> pateikiamas</w:t>
      </w:r>
      <w:r w:rsidR="00BA33D1" w:rsidRPr="00A5486C">
        <w:rPr>
          <w:rFonts w:ascii="Arial" w:hAnsi="Arial" w:cs="Arial"/>
          <w:szCs w:val="22"/>
          <w:lang w:val="lt-LT"/>
        </w:rPr>
        <w:t xml:space="preserve"> </w:t>
      </w:r>
      <w:r w:rsidR="00680E8B" w:rsidRPr="00A5486C">
        <w:rPr>
          <w:rFonts w:ascii="Arial" w:hAnsi="Arial" w:cs="Arial"/>
          <w:szCs w:val="22"/>
          <w:lang w:val="lt-LT"/>
        </w:rPr>
        <w:t>skaitmeninėje versijoje kompiuterinėje laikmenoje (CD, DVD, USB ar pan.)</w:t>
      </w:r>
      <w:r w:rsidR="00BA33D1" w:rsidRPr="00A5486C">
        <w:rPr>
          <w:rFonts w:ascii="Arial" w:hAnsi="Arial" w:cs="Arial"/>
          <w:szCs w:val="22"/>
          <w:lang w:val="lt-LT"/>
        </w:rPr>
        <w:t xml:space="preserve">. </w:t>
      </w:r>
      <w:r w:rsidR="00680E8B" w:rsidRPr="00A5486C">
        <w:rPr>
          <w:rFonts w:ascii="Arial" w:hAnsi="Arial" w:cs="Arial"/>
          <w:szCs w:val="22"/>
          <w:lang w:val="lt-LT"/>
        </w:rPr>
        <w:t>Parengt</w:t>
      </w:r>
      <w:r w:rsidR="00B219E8" w:rsidRPr="00A5486C">
        <w:rPr>
          <w:rFonts w:ascii="Arial" w:hAnsi="Arial" w:cs="Arial"/>
          <w:szCs w:val="22"/>
          <w:lang w:val="lt-LT"/>
        </w:rPr>
        <w:t>i</w:t>
      </w:r>
      <w:r w:rsidR="00680E8B" w:rsidRPr="00A5486C">
        <w:rPr>
          <w:rFonts w:ascii="Arial" w:hAnsi="Arial" w:cs="Arial"/>
          <w:szCs w:val="22"/>
          <w:lang w:val="lt-LT"/>
        </w:rPr>
        <w:t xml:space="preserve"> ir suderint</w:t>
      </w:r>
      <w:r w:rsidR="00B219E8" w:rsidRPr="00A5486C">
        <w:rPr>
          <w:rFonts w:ascii="Arial" w:hAnsi="Arial" w:cs="Arial"/>
          <w:szCs w:val="22"/>
          <w:lang w:val="lt-LT"/>
        </w:rPr>
        <w:t>i</w:t>
      </w:r>
      <w:r w:rsidR="00680E8B" w:rsidRPr="00A5486C">
        <w:rPr>
          <w:rFonts w:ascii="Arial" w:hAnsi="Arial" w:cs="Arial"/>
          <w:szCs w:val="22"/>
          <w:lang w:val="lt-LT"/>
        </w:rPr>
        <w:t xml:space="preserve"> </w:t>
      </w:r>
      <w:r w:rsidR="00F26697" w:rsidRPr="00A5486C">
        <w:rPr>
          <w:rFonts w:ascii="Arial" w:hAnsi="Arial" w:cs="Arial"/>
          <w:szCs w:val="22"/>
          <w:lang w:val="lt-LT"/>
        </w:rPr>
        <w:t>Projektai</w:t>
      </w:r>
      <w:r w:rsidR="00680E8B" w:rsidRPr="00A5486C">
        <w:rPr>
          <w:rFonts w:ascii="Arial" w:hAnsi="Arial" w:cs="Arial"/>
          <w:szCs w:val="22"/>
          <w:lang w:val="lt-LT"/>
        </w:rPr>
        <w:t xml:space="preserve"> PSO turi būti pateikt</w:t>
      </w:r>
      <w:r w:rsidR="00B219E8" w:rsidRPr="00A5486C">
        <w:rPr>
          <w:rFonts w:ascii="Arial" w:hAnsi="Arial" w:cs="Arial"/>
          <w:szCs w:val="22"/>
          <w:lang w:val="lt-LT"/>
        </w:rPr>
        <w:t>i</w:t>
      </w:r>
      <w:r w:rsidR="00680E8B" w:rsidRPr="00A5486C">
        <w:rPr>
          <w:rFonts w:ascii="Arial" w:hAnsi="Arial" w:cs="Arial"/>
          <w:szCs w:val="22"/>
          <w:lang w:val="lt-LT"/>
        </w:rPr>
        <w:t xml:space="preserve"> </w:t>
      </w:r>
      <w:r w:rsidR="00C32C04" w:rsidRPr="00A5486C">
        <w:rPr>
          <w:rFonts w:ascii="Arial" w:hAnsi="Arial" w:cs="Arial"/>
          <w:szCs w:val="22"/>
          <w:lang w:val="lt-LT"/>
        </w:rPr>
        <w:t xml:space="preserve">su </w:t>
      </w:r>
      <w:r w:rsidR="00680E8B" w:rsidRPr="00A5486C">
        <w:rPr>
          <w:rFonts w:ascii="Arial" w:hAnsi="Arial" w:cs="Arial"/>
          <w:szCs w:val="22"/>
          <w:lang w:val="lt-LT"/>
        </w:rPr>
        <w:t xml:space="preserve">parengusių </w:t>
      </w:r>
      <w:r w:rsidR="00680E8B" w:rsidRPr="00A5486C">
        <w:rPr>
          <w:rFonts w:ascii="Arial" w:hAnsi="Arial" w:cs="Arial"/>
          <w:szCs w:val="22"/>
          <w:lang w:val="lt-LT"/>
        </w:rPr>
        <w:lastRenderedPageBreak/>
        <w:t>projekto dalių vadovų bei projekto vadovo parašais bei patvirtintas originaliu antspaudu</w:t>
      </w:r>
      <w:r w:rsidR="00C32C04" w:rsidRPr="00A5486C">
        <w:rPr>
          <w:rFonts w:ascii="Arial" w:hAnsi="Arial" w:cs="Arial"/>
          <w:szCs w:val="22"/>
          <w:lang w:val="lt-LT"/>
        </w:rPr>
        <w:t xml:space="preserve">. </w:t>
      </w:r>
      <w:r w:rsidR="00680E8B" w:rsidRPr="00A5486C">
        <w:rPr>
          <w:rFonts w:ascii="Arial" w:hAnsi="Arial" w:cs="Arial"/>
          <w:szCs w:val="22"/>
          <w:lang w:val="lt-LT"/>
        </w:rPr>
        <w:t xml:space="preserve">Kiekvienos </w:t>
      </w:r>
      <w:r w:rsidR="00F26697" w:rsidRPr="00A5486C">
        <w:rPr>
          <w:rFonts w:ascii="Arial" w:hAnsi="Arial" w:cs="Arial"/>
          <w:szCs w:val="22"/>
          <w:lang w:val="lt-LT"/>
        </w:rPr>
        <w:t>Projektų</w:t>
      </w:r>
      <w:r w:rsidR="00F95DED" w:rsidRPr="00A5486C">
        <w:rPr>
          <w:rFonts w:ascii="Arial" w:hAnsi="Arial" w:cs="Arial"/>
          <w:szCs w:val="22"/>
          <w:lang w:val="lt-LT"/>
        </w:rPr>
        <w:t xml:space="preserve"> </w:t>
      </w:r>
      <w:r w:rsidR="00680E8B" w:rsidRPr="00A5486C">
        <w:rPr>
          <w:rFonts w:ascii="Arial" w:hAnsi="Arial" w:cs="Arial"/>
          <w:szCs w:val="22"/>
          <w:lang w:val="lt-LT"/>
        </w:rPr>
        <w:t xml:space="preserve">dalies lapai turi būti sunumeruoti eilės tvarka, kiekvienoje </w:t>
      </w:r>
      <w:r w:rsidR="00F26697" w:rsidRPr="00A5486C">
        <w:rPr>
          <w:rFonts w:ascii="Arial" w:hAnsi="Arial" w:cs="Arial"/>
          <w:szCs w:val="22"/>
          <w:lang w:val="lt-LT"/>
        </w:rPr>
        <w:t>Projektų</w:t>
      </w:r>
      <w:r w:rsidR="00F95DED" w:rsidRPr="00A5486C">
        <w:rPr>
          <w:rFonts w:ascii="Arial" w:hAnsi="Arial" w:cs="Arial"/>
          <w:szCs w:val="22"/>
          <w:lang w:val="lt-LT"/>
        </w:rPr>
        <w:t xml:space="preserve"> </w:t>
      </w:r>
      <w:r w:rsidR="00680E8B" w:rsidRPr="00A5486C">
        <w:rPr>
          <w:rFonts w:ascii="Arial" w:hAnsi="Arial" w:cs="Arial"/>
          <w:szCs w:val="22"/>
          <w:lang w:val="lt-LT"/>
        </w:rPr>
        <w:t xml:space="preserve">dalyje turi būti jos turinys ir </w:t>
      </w:r>
      <w:r w:rsidR="00F26697" w:rsidRPr="00A5486C">
        <w:rPr>
          <w:rFonts w:ascii="Arial" w:hAnsi="Arial" w:cs="Arial"/>
          <w:szCs w:val="22"/>
          <w:lang w:val="lt-LT"/>
        </w:rPr>
        <w:t xml:space="preserve">Projektų </w:t>
      </w:r>
      <w:r w:rsidR="00680E8B" w:rsidRPr="00A5486C">
        <w:rPr>
          <w:rFonts w:ascii="Arial" w:hAnsi="Arial" w:cs="Arial"/>
          <w:szCs w:val="22"/>
          <w:lang w:val="lt-LT"/>
        </w:rPr>
        <w:t>dokumentų sudėties žiniaraštis.</w:t>
      </w:r>
      <w:r w:rsidR="00A211F0" w:rsidRPr="00A5486C">
        <w:rPr>
          <w:rFonts w:ascii="Arial" w:hAnsi="Arial" w:cs="Arial"/>
          <w:szCs w:val="22"/>
          <w:lang w:val="lt-LT"/>
        </w:rPr>
        <w:t xml:space="preserve"> </w:t>
      </w:r>
    </w:p>
    <w:p w14:paraId="16F6B989" w14:textId="3B8E5F30" w:rsidR="00680E8B" w:rsidRPr="00A5486C" w:rsidRDefault="00680E8B" w:rsidP="00C807BE">
      <w:pPr>
        <w:pStyle w:val="NoSpacing"/>
        <w:numPr>
          <w:ilvl w:val="1"/>
          <w:numId w:val="2"/>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Skaitmeninė projektinės dokumentacijos informacija turi būti pateikiama *.pdf </w:t>
      </w:r>
      <w:r w:rsidR="00E0239C" w:rsidRPr="00A5486C">
        <w:rPr>
          <w:rFonts w:ascii="Arial" w:hAnsi="Arial" w:cs="Arial"/>
          <w:szCs w:val="22"/>
          <w:lang w:val="lt-LT"/>
        </w:rPr>
        <w:t>ir *.</w:t>
      </w:r>
      <w:proofErr w:type="spellStart"/>
      <w:r w:rsidR="00E0239C" w:rsidRPr="00A5486C">
        <w:rPr>
          <w:rFonts w:ascii="Arial" w:hAnsi="Arial" w:cs="Arial"/>
          <w:szCs w:val="22"/>
          <w:lang w:val="lt-LT"/>
        </w:rPr>
        <w:t>adoc</w:t>
      </w:r>
      <w:proofErr w:type="spellEnd"/>
      <w:r w:rsidR="00E0239C" w:rsidRPr="00A5486C">
        <w:rPr>
          <w:rFonts w:ascii="Arial" w:hAnsi="Arial" w:cs="Arial"/>
          <w:szCs w:val="22"/>
          <w:lang w:val="lt-LT"/>
        </w:rPr>
        <w:t xml:space="preserve"> </w:t>
      </w:r>
      <w:r w:rsidRPr="00A5486C">
        <w:rPr>
          <w:rFonts w:ascii="Arial" w:hAnsi="Arial" w:cs="Arial"/>
          <w:szCs w:val="22"/>
          <w:lang w:val="lt-LT"/>
        </w:rPr>
        <w:t>formatu, sąmata ir sustambintas darbų žiniaraštis - *.</w:t>
      </w:r>
      <w:proofErr w:type="spellStart"/>
      <w:r w:rsidRPr="00A5486C">
        <w:rPr>
          <w:rFonts w:ascii="Arial" w:hAnsi="Arial" w:cs="Arial"/>
          <w:szCs w:val="22"/>
          <w:lang w:val="lt-LT"/>
        </w:rPr>
        <w:t>xls</w:t>
      </w:r>
      <w:r w:rsidR="00E0239C" w:rsidRPr="00A5486C">
        <w:rPr>
          <w:rFonts w:ascii="Arial" w:hAnsi="Arial" w:cs="Arial"/>
          <w:szCs w:val="22"/>
          <w:lang w:val="lt-LT"/>
        </w:rPr>
        <w:t>x</w:t>
      </w:r>
      <w:proofErr w:type="spellEnd"/>
      <w:r w:rsidRPr="00A5486C">
        <w:rPr>
          <w:rFonts w:ascii="Arial" w:hAnsi="Arial" w:cs="Arial"/>
          <w:szCs w:val="22"/>
          <w:lang w:val="lt-LT"/>
        </w:rPr>
        <w:t xml:space="preserve"> formatu, </w:t>
      </w:r>
      <w:r w:rsidR="009E7B40" w:rsidRPr="00A5486C">
        <w:rPr>
          <w:rFonts w:ascii="Arial" w:hAnsi="Arial" w:cs="Arial"/>
          <w:szCs w:val="22"/>
          <w:lang w:val="lt-LT"/>
        </w:rPr>
        <w:t>modeliai - visi pradinio duomenų sukūrimo formatai ir *.</w:t>
      </w:r>
      <w:proofErr w:type="spellStart"/>
      <w:r w:rsidR="009E7B40" w:rsidRPr="00A5486C">
        <w:rPr>
          <w:rFonts w:ascii="Arial" w:hAnsi="Arial" w:cs="Arial"/>
          <w:szCs w:val="22"/>
          <w:lang w:val="lt-LT"/>
        </w:rPr>
        <w:t>ifc</w:t>
      </w:r>
      <w:proofErr w:type="spellEnd"/>
      <w:r w:rsidR="009E7B40" w:rsidRPr="00A5486C">
        <w:rPr>
          <w:rFonts w:ascii="Arial" w:hAnsi="Arial" w:cs="Arial"/>
          <w:szCs w:val="22"/>
          <w:lang w:val="lt-LT"/>
        </w:rPr>
        <w:t>, *</w:t>
      </w:r>
      <w:r w:rsidR="00A77E51" w:rsidRPr="00A5486C">
        <w:rPr>
          <w:rFonts w:ascii="Arial" w:hAnsi="Arial" w:cs="Arial"/>
          <w:szCs w:val="22"/>
          <w:lang w:val="lt-LT"/>
        </w:rPr>
        <w:t>.</w:t>
      </w:r>
      <w:proofErr w:type="spellStart"/>
      <w:r w:rsidR="009E7B40" w:rsidRPr="00A5486C">
        <w:rPr>
          <w:rFonts w:ascii="Arial" w:hAnsi="Arial" w:cs="Arial"/>
          <w:szCs w:val="22"/>
          <w:lang w:val="lt-LT"/>
        </w:rPr>
        <w:t>landXML</w:t>
      </w:r>
      <w:proofErr w:type="spellEnd"/>
      <w:r w:rsidR="009E7B40" w:rsidRPr="00A5486C">
        <w:rPr>
          <w:rFonts w:ascii="Arial" w:hAnsi="Arial" w:cs="Arial"/>
          <w:szCs w:val="22"/>
          <w:lang w:val="lt-LT"/>
        </w:rPr>
        <w:t xml:space="preserve">, 2D </w:t>
      </w:r>
      <w:r w:rsidRPr="00A5486C">
        <w:rPr>
          <w:rFonts w:ascii="Arial" w:hAnsi="Arial" w:cs="Arial"/>
          <w:szCs w:val="22"/>
          <w:lang w:val="lt-LT"/>
        </w:rPr>
        <w:t>brėžiniai, schemos, planai –</w:t>
      </w:r>
      <w:r w:rsidR="00E5239B" w:rsidRPr="00A5486C">
        <w:rPr>
          <w:rFonts w:ascii="Arial" w:hAnsi="Arial" w:cs="Arial"/>
          <w:szCs w:val="22"/>
          <w:lang w:val="lt-LT"/>
        </w:rPr>
        <w:t xml:space="preserve"> visi pradinio duomenų sukūrimo formatai ir</w:t>
      </w:r>
      <w:r w:rsidR="00A77E51" w:rsidRPr="00A5486C">
        <w:rPr>
          <w:rFonts w:ascii="Arial" w:hAnsi="Arial" w:cs="Arial"/>
          <w:szCs w:val="22"/>
          <w:lang w:val="lt-LT"/>
        </w:rPr>
        <w:t xml:space="preserve"> </w:t>
      </w:r>
      <w:r w:rsidRPr="00A5486C">
        <w:rPr>
          <w:rFonts w:ascii="Arial" w:hAnsi="Arial" w:cs="Arial"/>
          <w:szCs w:val="22"/>
          <w:lang w:val="lt-LT"/>
        </w:rPr>
        <w:t>*.</w:t>
      </w:r>
      <w:proofErr w:type="spellStart"/>
      <w:r w:rsidRPr="00A5486C">
        <w:rPr>
          <w:rFonts w:ascii="Arial" w:hAnsi="Arial" w:cs="Arial"/>
          <w:szCs w:val="22"/>
          <w:lang w:val="lt-LT"/>
        </w:rPr>
        <w:t>dwg</w:t>
      </w:r>
      <w:proofErr w:type="spellEnd"/>
      <w:r w:rsidR="009B2063" w:rsidRPr="00A5486C">
        <w:rPr>
          <w:rFonts w:ascii="Arial" w:hAnsi="Arial" w:cs="Arial"/>
          <w:szCs w:val="22"/>
          <w:lang w:val="lt-LT"/>
        </w:rPr>
        <w:t>, *.pdf</w:t>
      </w:r>
      <w:r w:rsidRPr="00A5486C">
        <w:rPr>
          <w:rFonts w:ascii="Arial" w:hAnsi="Arial" w:cs="Arial"/>
          <w:szCs w:val="22"/>
          <w:lang w:val="lt-LT"/>
        </w:rPr>
        <w:t xml:space="preserve"> formatu</w:t>
      </w:r>
      <w:r w:rsidR="009B2063" w:rsidRPr="00A5486C">
        <w:rPr>
          <w:rFonts w:ascii="Arial" w:hAnsi="Arial" w:cs="Arial"/>
          <w:szCs w:val="22"/>
          <w:lang w:val="lt-LT"/>
        </w:rPr>
        <w:t xml:space="preserve">, </w:t>
      </w:r>
      <w:r w:rsidR="00BB5691" w:rsidRPr="00A5486C">
        <w:rPr>
          <w:rFonts w:ascii="Arial" w:hAnsi="Arial" w:cs="Arial"/>
          <w:szCs w:val="22"/>
          <w:lang w:val="lt-LT"/>
        </w:rPr>
        <w:t>aiškinamoji projekto dalis, tekstiniai failai - *.</w:t>
      </w:r>
      <w:r w:rsidR="00C36116" w:rsidRPr="00A5486C">
        <w:rPr>
          <w:rFonts w:ascii="Arial" w:hAnsi="Arial" w:cs="Arial"/>
          <w:szCs w:val="22"/>
          <w:lang w:val="lt-LT"/>
        </w:rPr>
        <w:t>docx</w:t>
      </w:r>
      <w:r w:rsidR="002059C9" w:rsidRPr="00A5486C">
        <w:rPr>
          <w:rFonts w:ascii="Arial" w:hAnsi="Arial" w:cs="Arial"/>
          <w:szCs w:val="22"/>
          <w:lang w:val="lt-LT"/>
        </w:rPr>
        <w:t>, *.pdf, įvairios projekto skaičiuoklės, proj</w:t>
      </w:r>
      <w:r w:rsidR="007B5641" w:rsidRPr="00A5486C">
        <w:rPr>
          <w:rFonts w:ascii="Arial" w:hAnsi="Arial" w:cs="Arial"/>
          <w:szCs w:val="22"/>
          <w:lang w:val="lt-LT"/>
        </w:rPr>
        <w:t>e</w:t>
      </w:r>
      <w:r w:rsidR="002059C9" w:rsidRPr="00A5486C">
        <w:rPr>
          <w:rFonts w:ascii="Arial" w:hAnsi="Arial" w:cs="Arial"/>
          <w:szCs w:val="22"/>
          <w:lang w:val="lt-LT"/>
        </w:rPr>
        <w:t>kto įgyvendinimo grafikas</w:t>
      </w:r>
      <w:r w:rsidR="00C44094" w:rsidRPr="00A5486C">
        <w:rPr>
          <w:rFonts w:ascii="Arial" w:hAnsi="Arial" w:cs="Arial"/>
          <w:szCs w:val="22"/>
          <w:lang w:val="lt-LT"/>
        </w:rPr>
        <w:t xml:space="preserve"> - *.</w:t>
      </w:r>
      <w:proofErr w:type="spellStart"/>
      <w:r w:rsidR="00C44094" w:rsidRPr="00A5486C">
        <w:rPr>
          <w:rFonts w:ascii="Arial" w:hAnsi="Arial" w:cs="Arial"/>
          <w:szCs w:val="22"/>
          <w:lang w:val="lt-LT"/>
        </w:rPr>
        <w:t>xlsx</w:t>
      </w:r>
      <w:proofErr w:type="spellEnd"/>
      <w:r w:rsidR="00C44094" w:rsidRPr="00A5486C">
        <w:rPr>
          <w:rFonts w:ascii="Arial" w:hAnsi="Arial" w:cs="Arial"/>
          <w:szCs w:val="22"/>
          <w:lang w:val="lt-LT"/>
        </w:rPr>
        <w:t>, *.pdf, kolizij</w:t>
      </w:r>
      <w:r w:rsidR="00C5370A" w:rsidRPr="00A5486C">
        <w:rPr>
          <w:rFonts w:ascii="Arial" w:hAnsi="Arial" w:cs="Arial"/>
          <w:szCs w:val="22"/>
          <w:lang w:val="lt-LT"/>
        </w:rPr>
        <w:t>ų</w:t>
      </w:r>
      <w:r w:rsidR="00C44094" w:rsidRPr="00A5486C">
        <w:rPr>
          <w:rFonts w:ascii="Arial" w:hAnsi="Arial" w:cs="Arial"/>
          <w:szCs w:val="22"/>
          <w:lang w:val="lt-LT"/>
        </w:rPr>
        <w:t xml:space="preserve"> patikros analiz</w:t>
      </w:r>
      <w:r w:rsidR="00C5370A" w:rsidRPr="00A5486C">
        <w:rPr>
          <w:rFonts w:ascii="Arial" w:hAnsi="Arial" w:cs="Arial"/>
          <w:szCs w:val="22"/>
          <w:lang w:val="lt-LT"/>
        </w:rPr>
        <w:t>ė</w:t>
      </w:r>
      <w:r w:rsidR="00C44094" w:rsidRPr="00A5486C">
        <w:rPr>
          <w:rFonts w:ascii="Arial" w:hAnsi="Arial" w:cs="Arial"/>
          <w:szCs w:val="22"/>
          <w:lang w:val="lt-LT"/>
        </w:rPr>
        <w:t>s dokument</w:t>
      </w:r>
      <w:r w:rsidR="00C50A90" w:rsidRPr="00A5486C">
        <w:rPr>
          <w:rFonts w:ascii="Arial" w:hAnsi="Arial" w:cs="Arial"/>
          <w:szCs w:val="22"/>
          <w:lang w:val="lt-LT"/>
        </w:rPr>
        <w:t>ai - *.</w:t>
      </w:r>
      <w:proofErr w:type="spellStart"/>
      <w:r w:rsidR="00C50A90" w:rsidRPr="00A5486C">
        <w:rPr>
          <w:rFonts w:ascii="Arial" w:hAnsi="Arial" w:cs="Arial"/>
          <w:szCs w:val="22"/>
          <w:lang w:val="lt-LT"/>
        </w:rPr>
        <w:t>xlsx</w:t>
      </w:r>
      <w:proofErr w:type="spellEnd"/>
      <w:r w:rsidR="00C50A90" w:rsidRPr="00A5486C">
        <w:rPr>
          <w:rFonts w:ascii="Arial" w:hAnsi="Arial" w:cs="Arial"/>
          <w:szCs w:val="22"/>
          <w:lang w:val="lt-LT"/>
        </w:rPr>
        <w:t>, *.</w:t>
      </w:r>
      <w:proofErr w:type="spellStart"/>
      <w:r w:rsidR="00C50A90" w:rsidRPr="00A5486C">
        <w:rPr>
          <w:rFonts w:ascii="Arial" w:hAnsi="Arial" w:cs="Arial"/>
          <w:szCs w:val="22"/>
          <w:lang w:val="lt-LT"/>
        </w:rPr>
        <w:t>bcf</w:t>
      </w:r>
      <w:proofErr w:type="spellEnd"/>
      <w:r w:rsidR="00C50A90" w:rsidRPr="00A5486C">
        <w:rPr>
          <w:rFonts w:ascii="Arial" w:hAnsi="Arial" w:cs="Arial"/>
          <w:szCs w:val="22"/>
          <w:lang w:val="lt-LT"/>
        </w:rPr>
        <w:t>, *.pdf</w:t>
      </w:r>
      <w:r w:rsidRPr="00A5486C">
        <w:rPr>
          <w:rFonts w:ascii="Arial" w:hAnsi="Arial" w:cs="Arial"/>
          <w:szCs w:val="22"/>
          <w:lang w:val="lt-LT"/>
        </w:rPr>
        <w:t xml:space="preserve">. </w:t>
      </w:r>
      <w:r w:rsidR="004B10AB" w:rsidRPr="00A5486C">
        <w:rPr>
          <w:rFonts w:ascii="Arial" w:hAnsi="Arial" w:cs="Arial"/>
          <w:szCs w:val="22"/>
          <w:lang w:val="lt-LT"/>
        </w:rPr>
        <w:t xml:space="preserve">Projektinių pasiūlymų </w:t>
      </w:r>
      <w:r w:rsidRPr="00A5486C">
        <w:rPr>
          <w:rFonts w:ascii="Arial" w:hAnsi="Arial" w:cs="Arial"/>
          <w:szCs w:val="22"/>
          <w:lang w:val="lt-LT"/>
        </w:rPr>
        <w:t xml:space="preserve">dalių pavadinimai ir jų išdėstymo tvarka kompiuterinėje laikmenoje turi atitikti spausdintą </w:t>
      </w:r>
      <w:r w:rsidR="004B10AB" w:rsidRPr="00A5486C">
        <w:rPr>
          <w:rFonts w:ascii="Arial" w:hAnsi="Arial" w:cs="Arial"/>
          <w:szCs w:val="22"/>
          <w:lang w:val="lt-LT"/>
        </w:rPr>
        <w:t xml:space="preserve">projektinių pasiūlymų </w:t>
      </w:r>
      <w:r w:rsidRPr="00A5486C">
        <w:rPr>
          <w:rFonts w:ascii="Arial" w:hAnsi="Arial" w:cs="Arial"/>
          <w:szCs w:val="22"/>
          <w:lang w:val="lt-LT"/>
        </w:rPr>
        <w:t>originalą.</w:t>
      </w:r>
    </w:p>
    <w:p w14:paraId="1E1C65AF" w14:textId="3911F37D" w:rsidR="00680E8B" w:rsidRPr="00A5486C" w:rsidRDefault="00F26697" w:rsidP="00C807BE">
      <w:pPr>
        <w:pStyle w:val="NoSpacing"/>
        <w:numPr>
          <w:ilvl w:val="1"/>
          <w:numId w:val="2"/>
        </w:numPr>
        <w:spacing w:line="276" w:lineRule="auto"/>
        <w:ind w:left="0" w:firstLine="567"/>
        <w:jc w:val="both"/>
        <w:rPr>
          <w:rFonts w:ascii="Arial" w:hAnsi="Arial" w:cs="Arial"/>
          <w:szCs w:val="22"/>
          <w:lang w:val="lt-LT"/>
        </w:rPr>
      </w:pPr>
      <w:r w:rsidRPr="00A5486C">
        <w:rPr>
          <w:rFonts w:ascii="Arial" w:hAnsi="Arial" w:cs="Arial"/>
          <w:szCs w:val="22"/>
          <w:lang w:val="lt-LT"/>
        </w:rPr>
        <w:t>P</w:t>
      </w:r>
      <w:r w:rsidR="00E859B7" w:rsidRPr="00A5486C">
        <w:rPr>
          <w:rFonts w:ascii="Arial" w:hAnsi="Arial" w:cs="Arial"/>
          <w:szCs w:val="22"/>
          <w:lang w:val="lt-LT"/>
        </w:rPr>
        <w:t xml:space="preserve">rojektuoti skirstyklos įrenginius ir pastatus minimaliai užstatant, ir aptveriant žemės plotą. Išorinė skirstyklos tvora turi būti projektuojama atsižvelgiant į pastotės plėtrai reikalingą žemės plotą, jei plėtros poreikis nurodomas </w:t>
      </w:r>
      <w:r w:rsidR="00112B53" w:rsidRPr="00A5486C">
        <w:rPr>
          <w:rFonts w:ascii="Arial" w:hAnsi="Arial" w:cs="Arial"/>
          <w:szCs w:val="22"/>
          <w:lang w:val="lt-LT"/>
        </w:rPr>
        <w:t>Techninėje</w:t>
      </w:r>
      <w:r w:rsidR="00E859B7" w:rsidRPr="00A5486C">
        <w:rPr>
          <w:rFonts w:ascii="Arial" w:hAnsi="Arial" w:cs="Arial"/>
          <w:szCs w:val="22"/>
          <w:lang w:val="lt-LT"/>
        </w:rPr>
        <w:t xml:space="preserve"> užduotyje, bei išlaikant saugius atstumus pagal elektros įrenginių įrengimo taisyklių reikalavimus ir įvertinant šios projektavimo užduoties konstrukcijų ir elektrotechnikos dalyse nurodytus reikalavimus</w:t>
      </w:r>
      <w:r w:rsidR="00680E8B" w:rsidRPr="00A5486C">
        <w:rPr>
          <w:rFonts w:ascii="Arial" w:hAnsi="Arial" w:cs="Arial"/>
          <w:szCs w:val="22"/>
          <w:lang w:val="lt-LT"/>
        </w:rPr>
        <w:t>.</w:t>
      </w:r>
    </w:p>
    <w:p w14:paraId="4275B966" w14:textId="53A613BD" w:rsidR="00680E8B" w:rsidRPr="00A5486C" w:rsidRDefault="00112B53" w:rsidP="00C807BE">
      <w:pPr>
        <w:pStyle w:val="NoSpacing"/>
        <w:numPr>
          <w:ilvl w:val="1"/>
          <w:numId w:val="2"/>
        </w:numPr>
        <w:spacing w:line="276" w:lineRule="auto"/>
        <w:ind w:left="0" w:firstLine="567"/>
        <w:jc w:val="both"/>
        <w:rPr>
          <w:rFonts w:ascii="Arial" w:hAnsi="Arial" w:cs="Arial"/>
          <w:szCs w:val="22"/>
          <w:highlight w:val="yellow"/>
          <w:lang w:val="lt-LT"/>
        </w:rPr>
      </w:pPr>
      <w:r w:rsidRPr="00A5486C">
        <w:rPr>
          <w:rFonts w:ascii="Arial" w:hAnsi="Arial" w:cs="Arial"/>
          <w:szCs w:val="22"/>
          <w:highlight w:val="yellow"/>
          <w:lang w:val="lt-LT"/>
        </w:rPr>
        <w:t>Techninės</w:t>
      </w:r>
      <w:r w:rsidR="00680E8B" w:rsidRPr="00A5486C">
        <w:rPr>
          <w:rFonts w:ascii="Arial" w:hAnsi="Arial" w:cs="Arial"/>
          <w:szCs w:val="22"/>
          <w:highlight w:val="yellow"/>
          <w:lang w:val="lt-LT"/>
        </w:rPr>
        <w:t xml:space="preserve"> užduoties kopija turi būti tik </w:t>
      </w:r>
      <w:r w:rsidR="004B10AB" w:rsidRPr="00A5486C">
        <w:rPr>
          <w:rFonts w:ascii="Arial" w:hAnsi="Arial" w:cs="Arial"/>
          <w:szCs w:val="22"/>
          <w:highlight w:val="yellow"/>
          <w:lang w:val="lt-LT"/>
        </w:rPr>
        <w:t xml:space="preserve">projektinių pasiūlymų </w:t>
      </w:r>
      <w:r w:rsidR="00680E8B" w:rsidRPr="00A5486C">
        <w:rPr>
          <w:rFonts w:ascii="Arial" w:hAnsi="Arial" w:cs="Arial"/>
          <w:szCs w:val="22"/>
          <w:highlight w:val="yellow"/>
          <w:lang w:val="lt-LT"/>
        </w:rPr>
        <w:t xml:space="preserve">Bendros dalies (bylos) sudėtyje. </w:t>
      </w:r>
    </w:p>
    <w:p w14:paraId="39565B31" w14:textId="0A914D2C" w:rsidR="00680E8B" w:rsidRPr="00A5486C" w:rsidRDefault="00680E8B" w:rsidP="00C807BE">
      <w:pPr>
        <w:pStyle w:val="NoSpacing"/>
        <w:numPr>
          <w:ilvl w:val="1"/>
          <w:numId w:val="2"/>
        </w:numPr>
        <w:spacing w:line="276" w:lineRule="auto"/>
        <w:ind w:left="0" w:firstLine="567"/>
        <w:jc w:val="both"/>
        <w:rPr>
          <w:rFonts w:ascii="Arial" w:hAnsi="Arial" w:cs="Arial"/>
          <w:szCs w:val="22"/>
          <w:lang w:val="lt-LT"/>
        </w:rPr>
      </w:pPr>
      <w:r w:rsidRPr="00A5486C">
        <w:rPr>
          <w:rFonts w:ascii="Arial" w:hAnsi="Arial" w:cs="Arial"/>
          <w:szCs w:val="22"/>
          <w:lang w:val="lt-LT"/>
        </w:rPr>
        <w:t>Parengt</w:t>
      </w:r>
      <w:r w:rsidR="0055604C" w:rsidRPr="00A5486C">
        <w:rPr>
          <w:rFonts w:ascii="Arial" w:hAnsi="Arial" w:cs="Arial"/>
          <w:szCs w:val="22"/>
          <w:lang w:val="lt-LT"/>
        </w:rPr>
        <w:t>ų</w:t>
      </w:r>
      <w:r w:rsidRPr="00A5486C">
        <w:rPr>
          <w:rFonts w:ascii="Arial" w:hAnsi="Arial" w:cs="Arial"/>
          <w:szCs w:val="22"/>
          <w:lang w:val="lt-LT"/>
        </w:rPr>
        <w:t xml:space="preserve"> </w:t>
      </w:r>
      <w:r w:rsidR="00C92B9C" w:rsidRPr="00A5486C">
        <w:rPr>
          <w:rFonts w:ascii="Arial" w:hAnsi="Arial" w:cs="Arial"/>
          <w:szCs w:val="22"/>
          <w:lang w:val="lt-LT"/>
        </w:rPr>
        <w:t>Projekt</w:t>
      </w:r>
      <w:r w:rsidR="0055604C" w:rsidRPr="00A5486C">
        <w:rPr>
          <w:rFonts w:ascii="Arial" w:hAnsi="Arial" w:cs="Arial"/>
          <w:szCs w:val="22"/>
          <w:lang w:val="lt-LT"/>
        </w:rPr>
        <w:t>ų</w:t>
      </w:r>
      <w:r w:rsidR="004B10AB" w:rsidRPr="00A5486C">
        <w:rPr>
          <w:rFonts w:ascii="Arial" w:hAnsi="Arial" w:cs="Arial"/>
          <w:szCs w:val="22"/>
          <w:lang w:val="lt-LT"/>
        </w:rPr>
        <w:t xml:space="preserve"> </w:t>
      </w:r>
      <w:r w:rsidRPr="00A5486C">
        <w:rPr>
          <w:rFonts w:ascii="Arial" w:hAnsi="Arial" w:cs="Arial"/>
          <w:szCs w:val="22"/>
          <w:lang w:val="lt-LT"/>
        </w:rPr>
        <w:t xml:space="preserve">kiekvienos projekto dalies (bylos) sudėtyje turi būti PSO atsakingų asmenų suderinimų lapo kopijos. </w:t>
      </w:r>
    </w:p>
    <w:p w14:paraId="4C7AA908" w14:textId="1ADBD4D6" w:rsidR="00513541" w:rsidRPr="00A5486C" w:rsidRDefault="0055604C" w:rsidP="00513541">
      <w:pPr>
        <w:pStyle w:val="NoSpacing"/>
        <w:numPr>
          <w:ilvl w:val="1"/>
          <w:numId w:val="2"/>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Parengtų Projektų </w:t>
      </w:r>
      <w:r w:rsidR="00680E8B" w:rsidRPr="00A5486C">
        <w:rPr>
          <w:rFonts w:ascii="Arial" w:hAnsi="Arial" w:cs="Arial"/>
          <w:szCs w:val="22"/>
          <w:lang w:val="lt-LT"/>
        </w:rPr>
        <w:t xml:space="preserve">atskirų trečiųjų šalių </w:t>
      </w:r>
      <w:r w:rsidR="002757C6" w:rsidRPr="00A5486C">
        <w:rPr>
          <w:rFonts w:ascii="Arial" w:hAnsi="Arial" w:cs="Arial"/>
          <w:szCs w:val="22"/>
          <w:lang w:val="lt-LT"/>
        </w:rPr>
        <w:t>ir ESO</w:t>
      </w:r>
      <w:r w:rsidR="00680E8B" w:rsidRPr="00A5486C">
        <w:rPr>
          <w:rFonts w:ascii="Arial" w:hAnsi="Arial" w:cs="Arial"/>
          <w:szCs w:val="22"/>
          <w:lang w:val="lt-LT"/>
        </w:rPr>
        <w:t xml:space="preserve"> projekto dalių (bylų) sudėtyje turi būti šių trečiųjų šalių</w:t>
      </w:r>
      <w:r w:rsidR="002757C6" w:rsidRPr="00A5486C">
        <w:rPr>
          <w:rFonts w:ascii="Arial" w:hAnsi="Arial" w:cs="Arial"/>
          <w:szCs w:val="22"/>
          <w:lang w:val="lt-LT"/>
        </w:rPr>
        <w:t xml:space="preserve"> ir ESO</w:t>
      </w:r>
      <w:r w:rsidR="00680E8B" w:rsidRPr="00A5486C">
        <w:rPr>
          <w:rFonts w:ascii="Arial" w:hAnsi="Arial" w:cs="Arial"/>
          <w:szCs w:val="22"/>
          <w:lang w:val="lt-LT"/>
        </w:rPr>
        <w:t xml:space="preserve"> dalies </w:t>
      </w:r>
      <w:r w:rsidR="004B10AB" w:rsidRPr="00A5486C">
        <w:rPr>
          <w:rFonts w:ascii="Arial" w:hAnsi="Arial" w:cs="Arial"/>
          <w:szCs w:val="22"/>
          <w:lang w:val="lt-LT"/>
        </w:rPr>
        <w:t xml:space="preserve">projektinių pasiūlymų </w:t>
      </w:r>
      <w:r w:rsidR="00680E8B" w:rsidRPr="00A5486C">
        <w:rPr>
          <w:rFonts w:ascii="Arial" w:hAnsi="Arial" w:cs="Arial"/>
          <w:szCs w:val="22"/>
          <w:lang w:val="lt-LT"/>
        </w:rPr>
        <w:t>suderinimų kopijos.</w:t>
      </w:r>
      <w:bookmarkStart w:id="16" w:name="_Toc373828547"/>
      <w:bookmarkStart w:id="17" w:name="_Toc373840561"/>
      <w:bookmarkEnd w:id="16"/>
      <w:bookmarkEnd w:id="17"/>
    </w:p>
    <w:p w14:paraId="21B2BEDC" w14:textId="759EEA53" w:rsidR="00B46138" w:rsidRPr="00A5486C" w:rsidRDefault="004B10AB" w:rsidP="00513541">
      <w:pPr>
        <w:pStyle w:val="NoSpacing"/>
        <w:numPr>
          <w:ilvl w:val="1"/>
          <w:numId w:val="2"/>
        </w:numPr>
        <w:spacing w:line="276" w:lineRule="auto"/>
        <w:ind w:left="0" w:firstLine="567"/>
        <w:jc w:val="both"/>
        <w:rPr>
          <w:rFonts w:ascii="Arial" w:hAnsi="Arial" w:cs="Arial"/>
          <w:szCs w:val="22"/>
          <w:lang w:val="lt-LT"/>
        </w:rPr>
      </w:pPr>
      <w:r w:rsidRPr="00A5486C">
        <w:rPr>
          <w:rFonts w:ascii="Arial" w:hAnsi="Arial" w:cs="Arial"/>
          <w:noProof/>
          <w:szCs w:val="22"/>
          <w:lang w:val="lt-LT"/>
        </w:rPr>
        <w:t xml:space="preserve">Projektinių pasiūlymų </w:t>
      </w:r>
      <w:r w:rsidR="00513541" w:rsidRPr="00A5486C">
        <w:rPr>
          <w:rFonts w:ascii="Arial" w:hAnsi="Arial" w:cs="Arial"/>
          <w:noProof/>
          <w:szCs w:val="22"/>
          <w:lang w:val="lt-LT"/>
        </w:rPr>
        <w:t xml:space="preserve">aiškinamajame rašte turi būti numatyta, kad parengto </w:t>
      </w:r>
      <w:r w:rsidR="000358C0" w:rsidRPr="00A5486C">
        <w:rPr>
          <w:rFonts w:ascii="Arial" w:hAnsi="Arial" w:cs="Arial"/>
          <w:noProof/>
          <w:szCs w:val="22"/>
          <w:lang w:val="lt-LT"/>
        </w:rPr>
        <w:t>techninio</w:t>
      </w:r>
      <w:r w:rsidR="0055604C" w:rsidRPr="00A5486C">
        <w:rPr>
          <w:rFonts w:ascii="Arial" w:hAnsi="Arial" w:cs="Arial"/>
          <w:noProof/>
          <w:szCs w:val="22"/>
          <w:lang w:val="lt-LT"/>
        </w:rPr>
        <w:t xml:space="preserve"> </w:t>
      </w:r>
      <w:r w:rsidR="00513541" w:rsidRPr="00A5486C">
        <w:rPr>
          <w:rFonts w:ascii="Arial" w:hAnsi="Arial" w:cs="Arial"/>
          <w:noProof/>
          <w:szCs w:val="22"/>
          <w:lang w:val="lt-LT"/>
        </w:rPr>
        <w:t xml:space="preserve">darbo projekto kiekvienos projekto dalies (bylos) sudėtyje turi būti detalūs dokumentacijos sąrašai, kurie bus teikiami 110 kV skirstyklos rekonstravimo/statybos darbų techniniam įvertinimui bei statybos užbaigimui, vadovaujantis PSO patvirtintais </w:t>
      </w:r>
      <w:bookmarkStart w:id="18" w:name="_Hlk98310418"/>
      <w:r w:rsidR="00C92B9C" w:rsidRPr="00A5486C">
        <w:rPr>
          <w:rFonts w:ascii="Arial" w:hAnsi="Arial" w:cs="Arial"/>
          <w:noProof/>
          <w:szCs w:val="22"/>
          <w:lang w:val="lt-LT"/>
        </w:rPr>
        <w:t>2024-12-18</w:t>
      </w:r>
      <w:r w:rsidR="00513541" w:rsidRPr="00A5486C">
        <w:rPr>
          <w:rFonts w:ascii="Arial" w:hAnsi="Arial" w:cs="Arial"/>
          <w:noProof/>
          <w:szCs w:val="22"/>
          <w:lang w:val="lt-LT"/>
        </w:rPr>
        <w:t xml:space="preserve"> Nr. 2</w:t>
      </w:r>
      <w:r w:rsidR="00C92B9C" w:rsidRPr="00A5486C">
        <w:rPr>
          <w:rFonts w:ascii="Arial" w:hAnsi="Arial" w:cs="Arial"/>
          <w:noProof/>
          <w:szCs w:val="22"/>
          <w:lang w:val="lt-LT"/>
        </w:rPr>
        <w:t>4</w:t>
      </w:r>
      <w:r w:rsidR="00513541" w:rsidRPr="00A5486C">
        <w:rPr>
          <w:rFonts w:ascii="Arial" w:hAnsi="Arial" w:cs="Arial"/>
          <w:noProof/>
          <w:szCs w:val="22"/>
          <w:lang w:val="lt-LT"/>
        </w:rPr>
        <w:t>NU-</w:t>
      </w:r>
      <w:r w:rsidR="00C92B9C" w:rsidRPr="00A5486C">
        <w:rPr>
          <w:rFonts w:ascii="Arial" w:hAnsi="Arial" w:cs="Arial"/>
          <w:noProof/>
          <w:szCs w:val="22"/>
          <w:lang w:val="lt-LT"/>
        </w:rPr>
        <w:t>623</w:t>
      </w:r>
      <w:r w:rsidR="00513541" w:rsidRPr="00A5486C">
        <w:rPr>
          <w:rFonts w:ascii="Arial" w:hAnsi="Arial" w:cs="Arial"/>
          <w:noProof/>
          <w:szCs w:val="22"/>
          <w:lang w:val="lt-LT"/>
        </w:rPr>
        <w:t xml:space="preserve"> „</w:t>
      </w:r>
      <w:r w:rsidR="00C92B9C" w:rsidRPr="00A5486C">
        <w:rPr>
          <w:rFonts w:ascii="Arial" w:hAnsi="Arial" w:cs="Arial"/>
          <w:noProof/>
          <w:szCs w:val="22"/>
          <w:lang w:val="lt-LT"/>
        </w:rPr>
        <w:t>Perdavimo tinklo naujos statybos, rekonstruotų ir kapitaliai suremontuotų objektų išpildomosios dokumentacijos, pateikiamos baigus statybą aprašo</w:t>
      </w:r>
      <w:r w:rsidR="00513541" w:rsidRPr="00A5486C">
        <w:rPr>
          <w:rFonts w:ascii="Arial" w:hAnsi="Arial" w:cs="Arial"/>
          <w:noProof/>
          <w:szCs w:val="22"/>
          <w:lang w:val="lt-LT"/>
        </w:rPr>
        <w:t xml:space="preserve">“ </w:t>
      </w:r>
      <w:bookmarkEnd w:id="18"/>
      <w:r w:rsidR="00513541" w:rsidRPr="00A5486C">
        <w:rPr>
          <w:rFonts w:ascii="Arial" w:hAnsi="Arial" w:cs="Arial"/>
          <w:noProof/>
          <w:szCs w:val="22"/>
          <w:lang w:val="lt-LT"/>
        </w:rPr>
        <w:t>(žr. </w:t>
      </w:r>
      <w:sdt>
        <w:sdtPr>
          <w:rPr>
            <w:rFonts w:ascii="Arial" w:hAnsi="Arial" w:cs="Arial"/>
            <w:szCs w:val="22"/>
            <w:lang w:val="lt-LT"/>
          </w:rPr>
          <w:id w:val="91356577"/>
          <w:citation/>
        </w:sdtPr>
        <w:sdtContent>
          <w:r w:rsidR="00513541" w:rsidRPr="00A5486C">
            <w:rPr>
              <w:rFonts w:ascii="Arial" w:hAnsi="Arial" w:cs="Arial"/>
              <w:szCs w:val="22"/>
              <w:lang w:val="lt-LT"/>
            </w:rPr>
            <w:fldChar w:fldCharType="begin"/>
          </w:r>
          <w:r w:rsidRPr="00A5486C">
            <w:rPr>
              <w:rFonts w:ascii="Arial" w:hAnsi="Arial" w:cs="Arial"/>
              <w:szCs w:val="22"/>
              <w:lang w:val="lt-LT"/>
            </w:rPr>
            <w:instrText xml:space="preserve">CITATION Bendrieji6 \l 1033 </w:instrText>
          </w:r>
          <w:r w:rsidR="00513541" w:rsidRPr="00A5486C">
            <w:rPr>
              <w:rFonts w:ascii="Arial" w:hAnsi="Arial" w:cs="Arial"/>
              <w:szCs w:val="22"/>
              <w:lang w:val="lt-LT"/>
            </w:rPr>
            <w:fldChar w:fldCharType="separate"/>
          </w:r>
          <w:r w:rsidR="00BE094A" w:rsidRPr="00A5486C">
            <w:rPr>
              <w:rFonts w:ascii="Arial" w:hAnsi="Arial" w:cs="Arial"/>
              <w:noProof/>
              <w:szCs w:val="22"/>
              <w:lang w:val="lt-LT"/>
            </w:rPr>
            <w:t>(7)</w:t>
          </w:r>
          <w:r w:rsidR="00513541" w:rsidRPr="00A5486C">
            <w:rPr>
              <w:rFonts w:ascii="Arial" w:hAnsi="Arial" w:cs="Arial"/>
              <w:szCs w:val="22"/>
              <w:lang w:val="lt-LT"/>
            </w:rPr>
            <w:fldChar w:fldCharType="end"/>
          </w:r>
        </w:sdtContent>
      </w:sdt>
      <w:r w:rsidR="00513541" w:rsidRPr="00A5486C">
        <w:rPr>
          <w:rFonts w:ascii="Arial" w:hAnsi="Arial" w:cs="Arial"/>
          <w:noProof/>
          <w:szCs w:val="22"/>
          <w:lang w:val="lt-LT"/>
        </w:rPr>
        <w:t xml:space="preserve"> priedą) reikalavimais.</w:t>
      </w:r>
      <w:r w:rsidR="00B46138" w:rsidRPr="00A5486C">
        <w:rPr>
          <w:rFonts w:ascii="Arial" w:hAnsi="Arial" w:cs="Arial"/>
          <w:szCs w:val="22"/>
          <w:lang w:val="lt-LT"/>
        </w:rPr>
        <w:t xml:space="preserve"> Detalūs dokumentacijos sąrašai turi būti suderinti su PSO.</w:t>
      </w:r>
    </w:p>
    <w:p w14:paraId="53087CD5" w14:textId="286BE864" w:rsidR="00757CFA" w:rsidRPr="00A5486C" w:rsidRDefault="00757CFA" w:rsidP="00757CFA">
      <w:pPr>
        <w:pStyle w:val="NoSpacing"/>
        <w:numPr>
          <w:ilvl w:val="1"/>
          <w:numId w:val="2"/>
        </w:numPr>
        <w:spacing w:line="276" w:lineRule="auto"/>
        <w:jc w:val="both"/>
        <w:rPr>
          <w:rFonts w:ascii="Arial" w:hAnsi="Arial" w:cs="Arial"/>
          <w:szCs w:val="22"/>
          <w:lang w:val="lt-LT"/>
        </w:rPr>
      </w:pPr>
      <w:r w:rsidRPr="00A5486C">
        <w:rPr>
          <w:rFonts w:ascii="Arial" w:hAnsi="Arial" w:cs="Arial"/>
          <w:szCs w:val="22"/>
          <w:lang w:val="lt-LT"/>
        </w:rPr>
        <w:t xml:space="preserve">Informaciniam saugumui taikomi reikalavimai pateikiami prieduose (žr. </w:t>
      </w:r>
      <w:sdt>
        <w:sdtPr>
          <w:rPr>
            <w:rFonts w:ascii="Arial" w:hAnsi="Arial" w:cs="Arial"/>
            <w:szCs w:val="22"/>
            <w:lang w:val="lt-LT"/>
          </w:rPr>
          <w:id w:val="630905840"/>
          <w:citation/>
        </w:sdtPr>
        <w:sdtContent>
          <w:r w:rsidR="00720F64" w:rsidRPr="00A5486C">
            <w:rPr>
              <w:rFonts w:ascii="Arial" w:hAnsi="Arial" w:cs="Arial"/>
              <w:szCs w:val="22"/>
              <w:lang w:val="lt-LT"/>
            </w:rPr>
            <w:fldChar w:fldCharType="begin"/>
          </w:r>
          <w:r w:rsidR="004B10AB" w:rsidRPr="00A5486C">
            <w:rPr>
              <w:rFonts w:ascii="Arial" w:hAnsi="Arial" w:cs="Arial"/>
              <w:szCs w:val="22"/>
              <w:lang w:val="lt-LT"/>
            </w:rPr>
            <w:instrText xml:space="preserve">CITATION Bendrieji7 \l 1033 </w:instrText>
          </w:r>
          <w:r w:rsidR="00720F64" w:rsidRPr="00A5486C">
            <w:rPr>
              <w:rFonts w:ascii="Arial" w:hAnsi="Arial" w:cs="Arial"/>
              <w:szCs w:val="22"/>
              <w:lang w:val="lt-LT"/>
            </w:rPr>
            <w:fldChar w:fldCharType="separate"/>
          </w:r>
          <w:r w:rsidR="00BE094A" w:rsidRPr="00A5486C">
            <w:rPr>
              <w:rFonts w:ascii="Arial" w:hAnsi="Arial" w:cs="Arial"/>
              <w:noProof/>
              <w:szCs w:val="22"/>
              <w:lang w:val="lt-LT"/>
            </w:rPr>
            <w:t>(8)</w:t>
          </w:r>
          <w:r w:rsidR="00720F64" w:rsidRPr="00A5486C">
            <w:rPr>
              <w:rFonts w:ascii="Arial" w:hAnsi="Arial" w:cs="Arial"/>
              <w:szCs w:val="22"/>
              <w:lang w:val="lt-LT"/>
            </w:rPr>
            <w:fldChar w:fldCharType="end"/>
          </w:r>
        </w:sdtContent>
      </w:sdt>
      <w:r w:rsidRPr="00A5486C">
        <w:rPr>
          <w:rFonts w:ascii="Arial" w:hAnsi="Arial" w:cs="Arial"/>
          <w:szCs w:val="22"/>
          <w:lang w:val="lt-LT"/>
        </w:rPr>
        <w:t xml:space="preserve"> ir </w:t>
      </w:r>
      <w:sdt>
        <w:sdtPr>
          <w:rPr>
            <w:rFonts w:ascii="Arial" w:hAnsi="Arial" w:cs="Arial"/>
            <w:szCs w:val="22"/>
            <w:lang w:val="lt-LT"/>
          </w:rPr>
          <w:id w:val="-252209075"/>
          <w:citation/>
        </w:sdtPr>
        <w:sdtContent>
          <w:r w:rsidR="00720F64" w:rsidRPr="00A5486C">
            <w:rPr>
              <w:rFonts w:ascii="Arial" w:hAnsi="Arial" w:cs="Arial"/>
              <w:szCs w:val="22"/>
              <w:lang w:val="lt-LT"/>
            </w:rPr>
            <w:fldChar w:fldCharType="begin"/>
          </w:r>
          <w:r w:rsidR="004B10AB" w:rsidRPr="00A5486C">
            <w:rPr>
              <w:rFonts w:ascii="Arial" w:hAnsi="Arial" w:cs="Arial"/>
              <w:szCs w:val="22"/>
              <w:lang w:val="lt-LT"/>
            </w:rPr>
            <w:instrText xml:space="preserve">CITATION Bendrieji8 \l 1033 </w:instrText>
          </w:r>
          <w:r w:rsidR="00720F64" w:rsidRPr="00A5486C">
            <w:rPr>
              <w:rFonts w:ascii="Arial" w:hAnsi="Arial" w:cs="Arial"/>
              <w:szCs w:val="22"/>
              <w:lang w:val="lt-LT"/>
            </w:rPr>
            <w:fldChar w:fldCharType="separate"/>
          </w:r>
          <w:r w:rsidR="00BE094A" w:rsidRPr="00A5486C">
            <w:rPr>
              <w:rFonts w:ascii="Arial" w:hAnsi="Arial" w:cs="Arial"/>
              <w:noProof/>
              <w:szCs w:val="22"/>
              <w:lang w:val="lt-LT"/>
            </w:rPr>
            <w:t>(9)</w:t>
          </w:r>
          <w:r w:rsidR="00720F64" w:rsidRPr="00A5486C">
            <w:rPr>
              <w:rFonts w:ascii="Arial" w:hAnsi="Arial" w:cs="Arial"/>
              <w:szCs w:val="22"/>
              <w:lang w:val="lt-LT"/>
            </w:rPr>
            <w:fldChar w:fldCharType="end"/>
          </w:r>
        </w:sdtContent>
      </w:sdt>
      <w:r w:rsidRPr="00A5486C">
        <w:rPr>
          <w:rFonts w:ascii="Arial" w:hAnsi="Arial" w:cs="Arial"/>
          <w:szCs w:val="22"/>
          <w:lang w:val="lt-LT"/>
        </w:rPr>
        <w:t xml:space="preserve"> priedu</w:t>
      </w:r>
      <w:r w:rsidR="00867EE6" w:rsidRPr="00A5486C">
        <w:rPr>
          <w:rFonts w:ascii="Arial" w:hAnsi="Arial" w:cs="Arial"/>
          <w:szCs w:val="22"/>
          <w:lang w:val="lt-LT"/>
        </w:rPr>
        <w:t>s</w:t>
      </w:r>
      <w:r w:rsidRPr="00A5486C">
        <w:rPr>
          <w:rFonts w:ascii="Arial" w:hAnsi="Arial" w:cs="Arial"/>
          <w:szCs w:val="22"/>
          <w:lang w:val="lt-LT"/>
        </w:rPr>
        <w:t>).</w:t>
      </w:r>
    </w:p>
    <w:p w14:paraId="2AC32F7F" w14:textId="685A9847" w:rsidR="00927C3F" w:rsidRPr="00A5486C" w:rsidRDefault="00927C3F" w:rsidP="00476A4F">
      <w:pPr>
        <w:pStyle w:val="NoSpacing"/>
        <w:numPr>
          <w:ilvl w:val="1"/>
          <w:numId w:val="2"/>
        </w:numPr>
        <w:spacing w:line="276" w:lineRule="auto"/>
        <w:ind w:left="0" w:firstLine="567"/>
        <w:jc w:val="both"/>
        <w:rPr>
          <w:rFonts w:ascii="Arial" w:hAnsi="Arial" w:cs="Arial"/>
          <w:szCs w:val="22"/>
          <w:lang w:val="lt-LT"/>
        </w:rPr>
      </w:pPr>
      <w:r w:rsidRPr="00A5486C">
        <w:rPr>
          <w:rFonts w:ascii="Arial" w:hAnsi="Arial" w:cs="Arial"/>
          <w:szCs w:val="22"/>
          <w:lang w:val="lt-LT"/>
        </w:rPr>
        <w:t>Visos</w:t>
      </w:r>
      <w:r w:rsidRPr="00A5486C">
        <w:rPr>
          <w:rFonts w:ascii="Arial" w:hAnsi="Arial" w:cs="Arial"/>
          <w:kern w:val="1"/>
          <w:szCs w:val="22"/>
          <w:lang w:val="lt-LT" w:eastAsia="ar-SA"/>
        </w:rPr>
        <w:t xml:space="preserve"> </w:t>
      </w:r>
      <w:r w:rsidR="00C92B9C" w:rsidRPr="00A5486C">
        <w:rPr>
          <w:rFonts w:ascii="Arial" w:hAnsi="Arial" w:cs="Arial"/>
          <w:kern w:val="1"/>
          <w:szCs w:val="22"/>
          <w:lang w:val="lt-LT" w:eastAsia="ar-SA"/>
        </w:rPr>
        <w:t>Projektų</w:t>
      </w:r>
      <w:r w:rsidR="004B10AB" w:rsidRPr="00A5486C">
        <w:rPr>
          <w:rFonts w:ascii="Arial" w:hAnsi="Arial" w:cs="Arial"/>
          <w:kern w:val="1"/>
          <w:szCs w:val="22"/>
          <w:lang w:val="lt-LT" w:eastAsia="ar-SA"/>
        </w:rPr>
        <w:t xml:space="preserve"> </w:t>
      </w:r>
      <w:r w:rsidRPr="00A5486C">
        <w:rPr>
          <w:rFonts w:ascii="Arial" w:hAnsi="Arial" w:cs="Arial"/>
          <w:kern w:val="1"/>
          <w:szCs w:val="22"/>
          <w:lang w:val="lt-LT" w:eastAsia="ar-SA"/>
        </w:rPr>
        <w:t>parengimui reikalingos techninės dokumentacijos peržiūrą (kopijavimą) galima atlikti</w:t>
      </w:r>
      <w:r w:rsidR="00D667D8" w:rsidRPr="00A5486C">
        <w:rPr>
          <w:rFonts w:ascii="Arial" w:hAnsi="Arial" w:cs="Arial"/>
          <w:kern w:val="1"/>
          <w:szCs w:val="22"/>
          <w:lang w:val="lt-LT" w:eastAsia="ar-SA"/>
        </w:rPr>
        <w:t xml:space="preserve"> </w:t>
      </w:r>
      <w:r w:rsidR="00D60947" w:rsidRPr="00A5486C">
        <w:rPr>
          <w:rFonts w:ascii="Arial" w:hAnsi="Arial" w:cs="Arial"/>
          <w:kern w:val="1"/>
          <w:szCs w:val="22"/>
          <w:lang w:val="lt-LT" w:eastAsia="ar-SA"/>
        </w:rPr>
        <w:t>J. Tiškevičiaus 72 A (Vilniaus TP)</w:t>
      </w:r>
      <w:r w:rsidR="000F6ABD" w:rsidRPr="00A5486C">
        <w:rPr>
          <w:rFonts w:ascii="Arial" w:hAnsi="Arial" w:cs="Arial"/>
          <w:kern w:val="1"/>
          <w:szCs w:val="22"/>
          <w:lang w:val="lt-LT" w:eastAsia="ar-SA"/>
        </w:rPr>
        <w:t>,</w:t>
      </w:r>
      <w:r w:rsidR="00AF1B70" w:rsidRPr="00A5486C">
        <w:rPr>
          <w:rFonts w:ascii="Arial" w:hAnsi="Arial" w:cs="Arial"/>
          <w:kern w:val="1"/>
          <w:szCs w:val="22"/>
          <w:lang w:val="lt-LT" w:eastAsia="ar-SA"/>
        </w:rPr>
        <w:t xml:space="preserve"> </w:t>
      </w:r>
      <w:r w:rsidRPr="00A5486C">
        <w:rPr>
          <w:rFonts w:ascii="Arial" w:hAnsi="Arial" w:cs="Arial"/>
          <w:kern w:val="1"/>
          <w:szCs w:val="22"/>
          <w:lang w:val="lt-LT" w:eastAsia="ar-SA"/>
        </w:rPr>
        <w:t xml:space="preserve">o  įrenginių bei infrastruktūros apžiūrą </w:t>
      </w:r>
      <w:r w:rsidR="001463AC" w:rsidRPr="00A5486C">
        <w:rPr>
          <w:rFonts w:ascii="Arial" w:hAnsi="Arial" w:cs="Arial"/>
          <w:kern w:val="1"/>
          <w:szCs w:val="22"/>
          <w:lang w:val="lt-LT" w:eastAsia="ar-SA"/>
        </w:rPr>
        <w:t>—</w:t>
      </w:r>
      <w:r w:rsidRPr="00A5486C">
        <w:rPr>
          <w:rFonts w:ascii="Arial" w:hAnsi="Arial" w:cs="Arial"/>
          <w:kern w:val="1"/>
          <w:szCs w:val="22"/>
          <w:lang w:val="lt-LT" w:eastAsia="ar-SA"/>
        </w:rPr>
        <w:t xml:space="preserve"> </w:t>
      </w:r>
      <w:r w:rsidR="001463AC" w:rsidRPr="00A5486C">
        <w:rPr>
          <w:rFonts w:ascii="Arial" w:hAnsi="Arial" w:cs="Arial"/>
          <w:kern w:val="1"/>
          <w:szCs w:val="22"/>
          <w:lang w:val="lt-LT" w:eastAsia="ar-SA"/>
        </w:rPr>
        <w:t>Riešės</w:t>
      </w:r>
      <w:r w:rsidR="00AC47D4" w:rsidRPr="00A5486C">
        <w:rPr>
          <w:rFonts w:ascii="Arial" w:hAnsi="Arial" w:cs="Arial"/>
          <w:kern w:val="1"/>
          <w:szCs w:val="22"/>
          <w:lang w:val="lt-LT" w:eastAsia="ar-SA"/>
        </w:rPr>
        <w:t xml:space="preserve"> </w:t>
      </w:r>
      <w:r w:rsidRPr="00A5486C">
        <w:rPr>
          <w:rFonts w:ascii="Arial" w:hAnsi="Arial" w:cs="Arial"/>
          <w:kern w:val="1"/>
          <w:szCs w:val="22"/>
          <w:lang w:val="lt-LT" w:eastAsia="ar-SA"/>
        </w:rPr>
        <w:t>TP</w:t>
      </w:r>
      <w:r w:rsidR="001463AC" w:rsidRPr="00A5486C">
        <w:rPr>
          <w:rFonts w:ascii="Arial" w:hAnsi="Arial" w:cs="Arial"/>
          <w:kern w:val="1"/>
          <w:szCs w:val="22"/>
          <w:lang w:val="lt-LT" w:eastAsia="ar-SA"/>
        </w:rPr>
        <w:t>, OL Neris-VE3</w:t>
      </w:r>
      <w:r w:rsidR="00C92B9C" w:rsidRPr="00A5486C">
        <w:rPr>
          <w:rFonts w:ascii="Arial" w:hAnsi="Arial" w:cs="Arial"/>
          <w:kern w:val="1"/>
          <w:szCs w:val="22"/>
          <w:lang w:val="lt-LT" w:eastAsia="ar-SA"/>
        </w:rPr>
        <w:t xml:space="preserve"> dalyje</w:t>
      </w:r>
      <w:r w:rsidR="001463AC" w:rsidRPr="00A5486C">
        <w:rPr>
          <w:rFonts w:ascii="Arial" w:hAnsi="Arial" w:cs="Arial"/>
          <w:kern w:val="1"/>
          <w:szCs w:val="22"/>
          <w:lang w:val="lt-LT" w:eastAsia="ar-SA"/>
        </w:rPr>
        <w:t>.</w:t>
      </w:r>
      <w:r w:rsidRPr="00A5486C">
        <w:rPr>
          <w:rFonts w:ascii="Arial" w:hAnsi="Arial" w:cs="Arial"/>
          <w:kern w:val="1"/>
          <w:szCs w:val="22"/>
          <w:lang w:val="lt-LT" w:eastAsia="ar-SA"/>
        </w:rPr>
        <w:t xml:space="preserve"> Dokumentacijos peržiūros ir įrenginių apžiūros laiką ir vietą suderinti su Užsakovu.</w:t>
      </w:r>
    </w:p>
    <w:p w14:paraId="4FE11F6E" w14:textId="76BBD36F" w:rsidR="00BE700B" w:rsidRPr="00A5486C" w:rsidRDefault="00C92B9C" w:rsidP="00476A4F">
      <w:pPr>
        <w:pStyle w:val="NoSpacing"/>
        <w:numPr>
          <w:ilvl w:val="1"/>
          <w:numId w:val="2"/>
        </w:numPr>
        <w:spacing w:line="276" w:lineRule="auto"/>
        <w:ind w:left="0" w:firstLine="567"/>
        <w:jc w:val="both"/>
        <w:rPr>
          <w:rFonts w:ascii="Arial" w:hAnsi="Arial" w:cs="Arial"/>
          <w:szCs w:val="22"/>
          <w:lang w:val="lt-LT"/>
        </w:rPr>
      </w:pPr>
      <w:bookmarkStart w:id="19" w:name="_Hlk187395543"/>
      <w:r w:rsidRPr="00A5486C">
        <w:rPr>
          <w:rFonts w:ascii="Arial" w:hAnsi="Arial" w:cs="Arial"/>
          <w:szCs w:val="22"/>
          <w:lang w:val="lt-LT"/>
        </w:rPr>
        <w:t>Projektuose</w:t>
      </w:r>
      <w:r w:rsidR="004B10AB" w:rsidRPr="00A5486C">
        <w:rPr>
          <w:rFonts w:ascii="Arial" w:hAnsi="Arial" w:cs="Arial"/>
          <w:szCs w:val="22"/>
          <w:lang w:val="lt-LT"/>
        </w:rPr>
        <w:t xml:space="preserve"> </w:t>
      </w:r>
      <w:bookmarkEnd w:id="19"/>
      <w:r w:rsidR="00B24E88" w:rsidRPr="00A5486C">
        <w:rPr>
          <w:rFonts w:ascii="Arial" w:hAnsi="Arial" w:cs="Arial"/>
          <w:szCs w:val="22"/>
          <w:lang w:val="lt-LT"/>
        </w:rPr>
        <w:t xml:space="preserve">nurodyti, kad </w:t>
      </w:r>
      <w:r w:rsidR="001463AC" w:rsidRPr="00A5486C">
        <w:rPr>
          <w:rFonts w:ascii="Arial" w:hAnsi="Arial" w:cs="Arial"/>
          <w:szCs w:val="22"/>
          <w:lang w:val="lt-LT"/>
        </w:rPr>
        <w:t>rekonstruojant/pertvarkant Riešės</w:t>
      </w:r>
      <w:r w:rsidR="00DF2B4B" w:rsidRPr="00A5486C">
        <w:rPr>
          <w:rFonts w:ascii="Arial" w:hAnsi="Arial" w:cs="Arial"/>
          <w:szCs w:val="22"/>
          <w:lang w:val="lt-LT"/>
        </w:rPr>
        <w:t xml:space="preserve"> </w:t>
      </w:r>
      <w:r w:rsidR="00BE700B" w:rsidRPr="00A5486C">
        <w:rPr>
          <w:rFonts w:ascii="Arial" w:hAnsi="Arial" w:cs="Arial"/>
          <w:szCs w:val="22"/>
          <w:lang w:val="lt-LT"/>
        </w:rPr>
        <w:t>TP 110 kV skirstyklą</w:t>
      </w:r>
      <w:r w:rsidR="001463AC" w:rsidRPr="00A5486C">
        <w:rPr>
          <w:rFonts w:ascii="Arial" w:hAnsi="Arial" w:cs="Arial"/>
          <w:szCs w:val="22"/>
          <w:lang w:val="lt-LT"/>
        </w:rPr>
        <w:t xml:space="preserve"> ir 110 kV OL Neris-VE3</w:t>
      </w:r>
      <w:r w:rsidR="00BE700B" w:rsidRPr="00A5486C">
        <w:rPr>
          <w:rFonts w:ascii="Arial" w:hAnsi="Arial" w:cs="Arial"/>
          <w:szCs w:val="22"/>
          <w:lang w:val="lt-LT"/>
        </w:rPr>
        <w:t xml:space="preserve">, atsižvelgti į </w:t>
      </w:r>
      <w:r w:rsidR="00BE700B" w:rsidRPr="00A5486C">
        <w:rPr>
          <w:rFonts w:ascii="Arial" w:hAnsi="Arial" w:cs="Arial"/>
          <w:color w:val="000000" w:themeColor="text1"/>
          <w:szCs w:val="22"/>
          <w:lang w:val="lt-LT"/>
        </w:rPr>
        <w:t xml:space="preserve">LITGRID AB </w:t>
      </w:r>
      <w:r w:rsidR="0025103C" w:rsidRPr="00A5486C">
        <w:rPr>
          <w:rFonts w:ascii="Arial" w:hAnsi="Arial" w:cs="Arial"/>
          <w:szCs w:val="22"/>
          <w:lang w:val="lt-LT"/>
        </w:rPr>
        <w:t>teikiamus</w:t>
      </w:r>
      <w:r w:rsidR="00BE700B" w:rsidRPr="00A5486C">
        <w:rPr>
          <w:rFonts w:ascii="Arial" w:hAnsi="Arial" w:cs="Arial"/>
          <w:szCs w:val="22"/>
          <w:lang w:val="lt-LT"/>
        </w:rPr>
        <w:t xml:space="preserve"> įrenginius ir medžiagas</w:t>
      </w:r>
      <w:r w:rsidR="00BE700B" w:rsidRPr="00A5486C">
        <w:rPr>
          <w:rFonts w:ascii="Arial" w:hAnsi="Arial" w:cs="Arial"/>
          <w:b/>
          <w:bCs/>
          <w:szCs w:val="22"/>
          <w:lang w:val="lt-LT"/>
        </w:rPr>
        <w:t>.</w:t>
      </w:r>
    </w:p>
    <w:p w14:paraId="21AE6202" w14:textId="77777777" w:rsidR="00A52834" w:rsidRPr="00A5486C" w:rsidRDefault="00A52834" w:rsidP="00152F90">
      <w:pPr>
        <w:pStyle w:val="Heading1"/>
        <w:numPr>
          <w:ilvl w:val="0"/>
          <w:numId w:val="9"/>
        </w:numPr>
        <w:spacing w:before="120" w:after="120"/>
        <w:ind w:firstLine="567"/>
        <w:jc w:val="center"/>
        <w:rPr>
          <w:rFonts w:ascii="Arial" w:hAnsi="Arial" w:cs="Arial"/>
          <w:szCs w:val="22"/>
          <w:lang w:val="lt-LT"/>
        </w:rPr>
      </w:pPr>
      <w:bookmarkStart w:id="20" w:name="_Toc456176959"/>
      <w:bookmarkStart w:id="21" w:name="_Toc173409224"/>
      <w:bookmarkStart w:id="22" w:name="_Toc455492576"/>
      <w:bookmarkStart w:id="23" w:name="_Toc456103649"/>
      <w:bookmarkStart w:id="24" w:name="_Toc420068149"/>
      <w:bookmarkEnd w:id="10"/>
      <w:bookmarkEnd w:id="11"/>
      <w:r w:rsidRPr="00A5486C">
        <w:rPr>
          <w:rFonts w:ascii="Arial" w:hAnsi="Arial" w:cs="Arial"/>
          <w:szCs w:val="22"/>
          <w:lang w:val="lt-LT"/>
        </w:rPr>
        <w:t>KONSTRUKCIJŲ DALIS</w:t>
      </w:r>
      <w:bookmarkEnd w:id="20"/>
      <w:bookmarkEnd w:id="21"/>
    </w:p>
    <w:bookmarkEnd w:id="22"/>
    <w:bookmarkEnd w:id="23"/>
    <w:p w14:paraId="68A36260" w14:textId="6C539BC2" w:rsidR="00C92359" w:rsidRPr="00A5486C" w:rsidRDefault="00E44BC0" w:rsidP="00152F90">
      <w:pPr>
        <w:pStyle w:val="NoSpacing"/>
        <w:numPr>
          <w:ilvl w:val="1"/>
          <w:numId w:val="19"/>
        </w:numPr>
        <w:spacing w:line="276" w:lineRule="auto"/>
        <w:ind w:left="0" w:firstLine="567"/>
        <w:jc w:val="both"/>
        <w:rPr>
          <w:rFonts w:ascii="Arial" w:hAnsi="Arial" w:cs="Arial"/>
          <w:b/>
          <w:bCs/>
          <w:szCs w:val="22"/>
          <w:lang w:val="lt-LT"/>
        </w:rPr>
      </w:pPr>
      <w:r w:rsidRPr="00A5486C">
        <w:rPr>
          <w:rFonts w:ascii="Arial" w:hAnsi="Arial" w:cs="Arial"/>
          <w:b/>
          <w:bCs/>
          <w:szCs w:val="22"/>
          <w:lang w:val="lt-LT"/>
        </w:rPr>
        <w:t>110/10 kV Riešės TP 110 kV skirstyklos rekonstravimas</w:t>
      </w:r>
      <w:r w:rsidR="00A97EC9" w:rsidRPr="00A5486C">
        <w:rPr>
          <w:rFonts w:ascii="Arial" w:hAnsi="Arial" w:cs="Arial"/>
          <w:b/>
          <w:bCs/>
          <w:szCs w:val="22"/>
          <w:lang w:val="lt-LT"/>
        </w:rPr>
        <w:t>:</w:t>
      </w:r>
    </w:p>
    <w:p w14:paraId="30235E61" w14:textId="4EEBA82B" w:rsidR="001C155A" w:rsidRPr="00A5486C" w:rsidRDefault="00613DCE" w:rsidP="00152F90">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szCs w:val="22"/>
          <w:lang w:val="lt-LT"/>
        </w:rPr>
        <w:t>P</w:t>
      </w:r>
      <w:r w:rsidR="001C155A" w:rsidRPr="00A5486C">
        <w:rPr>
          <w:rFonts w:ascii="Arial" w:hAnsi="Arial" w:cs="Arial"/>
          <w:szCs w:val="22"/>
          <w:lang w:val="lt-LT"/>
        </w:rPr>
        <w:t>rieš pradedant statybos/montavimo darbus atliekamas žemės sklypo ribų ženklinimas pagal galiojančias „Žemės sklypo ribų ženklinimo taisykles“. Riboženklių tipai parenkami pagal NŽT prie ŽU ministerijos patvirtintus „Riboženklių standartus“. Riboženklio aukštis virš žemės ≥ 20 cm. Šalia riboženklio mūsų teritorijos ribose statomas apsauginis gelžbetoninis stulpelis su informacine lentele ir užrašu „LITGRID AB“. Minimalus stulpelio aukštis virš žemės paviršiaus 100 cm.</w:t>
      </w:r>
    </w:p>
    <w:p w14:paraId="0F8C0E2E" w14:textId="0C53162A" w:rsidR="001C155A" w:rsidRPr="00A5486C" w:rsidRDefault="001C155A" w:rsidP="00152F90">
      <w:pPr>
        <w:pStyle w:val="NoSpacing"/>
        <w:numPr>
          <w:ilvl w:val="2"/>
          <w:numId w:val="19"/>
        </w:numPr>
        <w:spacing w:line="276" w:lineRule="auto"/>
        <w:ind w:left="0" w:firstLine="567"/>
        <w:jc w:val="both"/>
        <w:rPr>
          <w:rFonts w:ascii="Arial" w:hAnsi="Arial" w:cs="Arial"/>
          <w:szCs w:val="22"/>
          <w:lang w:val="lt-LT"/>
        </w:rPr>
      </w:pPr>
      <w:bookmarkStart w:id="25" w:name="_Hlk172534774"/>
      <w:r w:rsidRPr="00A5486C">
        <w:rPr>
          <w:rFonts w:ascii="Arial" w:hAnsi="Arial" w:cs="Arial"/>
          <w:szCs w:val="22"/>
          <w:lang w:val="lt-LT"/>
        </w:rPr>
        <w:t xml:space="preserve">Suprojektuoti 110 kV atviros skirstyklos (toliau </w:t>
      </w:r>
      <w:r w:rsidR="001463AC" w:rsidRPr="00A5486C">
        <w:rPr>
          <w:rFonts w:ascii="Arial" w:hAnsi="Arial" w:cs="Arial"/>
          <w:szCs w:val="22"/>
          <w:lang w:val="lt-LT"/>
        </w:rPr>
        <w:t>—</w:t>
      </w:r>
      <w:r w:rsidRPr="00A5486C">
        <w:rPr>
          <w:rFonts w:ascii="Arial" w:hAnsi="Arial" w:cs="Arial"/>
          <w:szCs w:val="22"/>
          <w:lang w:val="lt-LT"/>
        </w:rPr>
        <w:t xml:space="preserve"> AS) naują modulinį - karkasinį pastotės valdymo pultą (toliau </w:t>
      </w:r>
      <w:r w:rsidR="001463AC" w:rsidRPr="00A5486C">
        <w:rPr>
          <w:rFonts w:ascii="Arial" w:hAnsi="Arial" w:cs="Arial"/>
          <w:szCs w:val="22"/>
          <w:lang w:val="lt-LT"/>
        </w:rPr>
        <w:t>—</w:t>
      </w:r>
      <w:r w:rsidRPr="00A5486C">
        <w:rPr>
          <w:rFonts w:ascii="Arial" w:hAnsi="Arial" w:cs="Arial"/>
          <w:szCs w:val="22"/>
          <w:lang w:val="lt-LT"/>
        </w:rPr>
        <w:t xml:space="preserve"> PVP). PVP vienaukštis, pilno gamyklinio išpildymo, surenkamas statybos aikštelėje iš atskirų modulių. Papildomi reikalavimai: </w:t>
      </w:r>
      <w:r w:rsidR="00B849FE" w:rsidRPr="00A5486C">
        <w:rPr>
          <w:rFonts w:ascii="Arial" w:hAnsi="Arial" w:cs="Arial"/>
          <w:szCs w:val="22"/>
          <w:lang w:val="lt-LT"/>
        </w:rPr>
        <w:t xml:space="preserve">saulės elektrinė ant stogo, </w:t>
      </w:r>
      <w:r w:rsidRPr="00A5486C">
        <w:rPr>
          <w:rFonts w:ascii="Arial" w:hAnsi="Arial" w:cs="Arial"/>
          <w:szCs w:val="22"/>
          <w:lang w:val="lt-LT"/>
        </w:rPr>
        <w:t>įrengiamos papildomos durys patekimui į kabelių patalpą iš lauko,</w:t>
      </w:r>
      <w:r w:rsidR="00B849FE" w:rsidRPr="00A5486C">
        <w:rPr>
          <w:rFonts w:ascii="Arial" w:hAnsi="Arial" w:cs="Arial"/>
          <w:szCs w:val="22"/>
          <w:lang w:val="lt-LT"/>
        </w:rPr>
        <w:t xml:space="preserve"> lauko temperatūros daviklis įrengiamas šiaurinėje pusėje</w:t>
      </w:r>
      <w:r w:rsidRPr="00A5486C">
        <w:rPr>
          <w:rFonts w:ascii="Arial" w:hAnsi="Arial" w:cs="Arial"/>
          <w:szCs w:val="22"/>
          <w:lang w:val="lt-LT"/>
        </w:rPr>
        <w:t>.</w:t>
      </w:r>
      <w:r w:rsidR="00CA2E6F" w:rsidRPr="00A5486C">
        <w:rPr>
          <w:rFonts w:ascii="Arial" w:hAnsi="Arial" w:cs="Arial"/>
          <w:szCs w:val="22"/>
          <w:lang w:val="lt-LT"/>
        </w:rPr>
        <w:t xml:space="preserve"> </w:t>
      </w:r>
      <w:bookmarkStart w:id="26" w:name="_Hlk172534387"/>
      <w:r w:rsidR="00B849FE" w:rsidRPr="00A5486C">
        <w:rPr>
          <w:rFonts w:ascii="Arial" w:hAnsi="Arial" w:cs="Arial"/>
          <w:szCs w:val="22"/>
          <w:lang w:val="lt-LT"/>
        </w:rPr>
        <w:t>Stogo plotas</w:t>
      </w:r>
      <w:r w:rsidR="00A97EC9" w:rsidRPr="00A5486C">
        <w:rPr>
          <w:rFonts w:ascii="Arial" w:hAnsi="Arial" w:cs="Arial"/>
          <w:szCs w:val="22"/>
          <w:lang w:val="lt-LT"/>
        </w:rPr>
        <w:t>,</w:t>
      </w:r>
      <w:r w:rsidR="00C34379" w:rsidRPr="00A5486C">
        <w:rPr>
          <w:rFonts w:ascii="Arial" w:hAnsi="Arial" w:cs="Arial"/>
          <w:szCs w:val="22"/>
          <w:lang w:val="lt-LT"/>
        </w:rPr>
        <w:t xml:space="preserve"> </w:t>
      </w:r>
      <w:r w:rsidR="00B849FE" w:rsidRPr="00A5486C">
        <w:rPr>
          <w:rFonts w:ascii="Arial" w:hAnsi="Arial" w:cs="Arial"/>
          <w:szCs w:val="22"/>
          <w:lang w:val="lt-LT"/>
        </w:rPr>
        <w:t xml:space="preserve">jo nuolydžiai </w:t>
      </w:r>
      <w:r w:rsidR="00A97EC9" w:rsidRPr="00A5486C">
        <w:rPr>
          <w:rFonts w:ascii="Arial" w:hAnsi="Arial" w:cs="Arial"/>
          <w:szCs w:val="22"/>
          <w:lang w:val="lt-LT"/>
        </w:rPr>
        <w:t xml:space="preserve">ir kryptis </w:t>
      </w:r>
      <w:r w:rsidR="00B849FE" w:rsidRPr="00A5486C">
        <w:rPr>
          <w:rFonts w:ascii="Arial" w:hAnsi="Arial" w:cs="Arial"/>
          <w:szCs w:val="22"/>
          <w:lang w:val="lt-LT"/>
        </w:rPr>
        <w:t xml:space="preserve">turi būti parinkti fotovoltinių modulių </w:t>
      </w:r>
      <w:r w:rsidR="00A20AA2" w:rsidRPr="00A5486C">
        <w:rPr>
          <w:rFonts w:ascii="Arial" w:hAnsi="Arial" w:cs="Arial"/>
          <w:szCs w:val="22"/>
          <w:lang w:val="lt-LT"/>
        </w:rPr>
        <w:t>įrengimui</w:t>
      </w:r>
      <w:r w:rsidR="00A97EC9" w:rsidRPr="00A5486C">
        <w:rPr>
          <w:rFonts w:ascii="Arial" w:hAnsi="Arial" w:cs="Arial"/>
          <w:szCs w:val="22"/>
          <w:lang w:val="lt-LT"/>
        </w:rPr>
        <w:t>, galia ne mažiau kaip 3,9 kW.</w:t>
      </w:r>
      <w:r w:rsidR="00B849FE" w:rsidRPr="00A5486C">
        <w:rPr>
          <w:rFonts w:ascii="Arial" w:hAnsi="Arial" w:cs="Arial"/>
          <w:szCs w:val="22"/>
          <w:lang w:val="lt-LT"/>
        </w:rPr>
        <w:t xml:space="preserve"> Projektuojamos modulius laikančios konstrukcijos, moduliai į stogo konstrukcija neintegruojami. Saulės foto modulių DC/AC įtampos keitiklio ir jo pagalbinės įrangos įrengimo vieta – PVP viduje. Numatomas įėjimas į PVP per 110 kV skirstyklos teritoriją. Pastotės PVP standartiniai techniniai reikalavimai pateikiami </w:t>
      </w:r>
      <w:sdt>
        <w:sdtPr>
          <w:rPr>
            <w:rFonts w:ascii="Arial" w:hAnsi="Arial" w:cs="Arial"/>
            <w:szCs w:val="22"/>
            <w:lang w:val="lt-LT"/>
          </w:rPr>
          <w:id w:val="-1132626421"/>
          <w:citation/>
        </w:sdtPr>
        <w:sdtContent>
          <w:r w:rsidR="00B849FE" w:rsidRPr="00A5486C">
            <w:rPr>
              <w:rFonts w:ascii="Arial" w:hAnsi="Arial" w:cs="Arial"/>
              <w:szCs w:val="22"/>
              <w:lang w:val="lt-LT"/>
            </w:rPr>
            <w:fldChar w:fldCharType="begin"/>
          </w:r>
          <w:r w:rsidR="00055F50" w:rsidRPr="00A5486C">
            <w:rPr>
              <w:rFonts w:ascii="Arial" w:hAnsi="Arial" w:cs="Arial"/>
              <w:szCs w:val="22"/>
              <w:lang w:val="lt-LT"/>
            </w:rPr>
            <w:instrText xml:space="preserve">CITATION 400 \l 1063 </w:instrText>
          </w:r>
          <w:r w:rsidR="00B849FE" w:rsidRPr="00A5486C">
            <w:rPr>
              <w:rFonts w:ascii="Arial" w:hAnsi="Arial" w:cs="Arial"/>
              <w:szCs w:val="22"/>
              <w:lang w:val="lt-LT"/>
            </w:rPr>
            <w:fldChar w:fldCharType="separate"/>
          </w:r>
          <w:r w:rsidR="00BE094A" w:rsidRPr="00A5486C">
            <w:rPr>
              <w:rFonts w:ascii="Arial" w:hAnsi="Arial" w:cs="Arial"/>
              <w:noProof/>
              <w:szCs w:val="22"/>
              <w:lang w:val="lt-LT"/>
            </w:rPr>
            <w:t>(10)</w:t>
          </w:r>
          <w:r w:rsidR="00B849FE" w:rsidRPr="00A5486C">
            <w:rPr>
              <w:rFonts w:ascii="Arial" w:hAnsi="Arial" w:cs="Arial"/>
              <w:szCs w:val="22"/>
              <w:lang w:val="lt-LT"/>
            </w:rPr>
            <w:fldChar w:fldCharType="end"/>
          </w:r>
        </w:sdtContent>
      </w:sdt>
      <w:r w:rsidR="00B849FE" w:rsidRPr="00A5486C">
        <w:rPr>
          <w:rFonts w:ascii="Arial" w:hAnsi="Arial" w:cs="Arial"/>
          <w:szCs w:val="22"/>
          <w:lang w:val="lt-LT"/>
        </w:rPr>
        <w:t xml:space="preserve">  priede. </w:t>
      </w:r>
      <w:r w:rsidR="00411D99" w:rsidRPr="00A5486C">
        <w:rPr>
          <w:rFonts w:ascii="Arial" w:hAnsi="Arial" w:cs="Arial"/>
          <w:szCs w:val="22"/>
          <w:lang w:val="lt-LT"/>
        </w:rPr>
        <w:t>Projekte</w:t>
      </w:r>
      <w:r w:rsidR="00055F50" w:rsidRPr="00A5486C">
        <w:rPr>
          <w:rFonts w:ascii="Arial" w:hAnsi="Arial" w:cs="Arial"/>
          <w:szCs w:val="22"/>
          <w:lang w:val="lt-LT"/>
        </w:rPr>
        <w:t xml:space="preserve"> </w:t>
      </w:r>
      <w:r w:rsidR="00CA2E6F" w:rsidRPr="00A5486C">
        <w:rPr>
          <w:rFonts w:ascii="Arial" w:hAnsi="Arial" w:cs="Arial"/>
          <w:szCs w:val="22"/>
          <w:lang w:val="lt-LT"/>
        </w:rPr>
        <w:t>nurodyti spintų</w:t>
      </w:r>
      <w:r w:rsidR="00613DCE" w:rsidRPr="00A5486C">
        <w:rPr>
          <w:rFonts w:ascii="Arial" w:hAnsi="Arial" w:cs="Arial"/>
          <w:szCs w:val="22"/>
          <w:lang w:val="lt-LT"/>
        </w:rPr>
        <w:t xml:space="preserve"> išdėstymo</w:t>
      </w:r>
      <w:r w:rsidR="00CA2E6F" w:rsidRPr="00A5486C">
        <w:rPr>
          <w:rFonts w:ascii="Arial" w:hAnsi="Arial" w:cs="Arial"/>
          <w:szCs w:val="22"/>
          <w:lang w:val="lt-LT"/>
        </w:rPr>
        <w:t>, darbo vietos, el</w:t>
      </w:r>
      <w:r w:rsidR="00C34379" w:rsidRPr="00A5486C">
        <w:rPr>
          <w:rFonts w:ascii="Arial" w:hAnsi="Arial" w:cs="Arial"/>
          <w:szCs w:val="22"/>
          <w:lang w:val="lt-LT"/>
        </w:rPr>
        <w:t>.</w:t>
      </w:r>
      <w:r w:rsidR="00CA2E6F" w:rsidRPr="00A5486C">
        <w:rPr>
          <w:rFonts w:ascii="Arial" w:hAnsi="Arial" w:cs="Arial"/>
          <w:szCs w:val="22"/>
          <w:lang w:val="lt-LT"/>
        </w:rPr>
        <w:t xml:space="preserve"> jungiklių, kištukinių lizdų, šviestuvų, gesintuvų montavimo vietas.</w:t>
      </w:r>
      <w:bookmarkEnd w:id="26"/>
    </w:p>
    <w:bookmarkEnd w:id="25"/>
    <w:p w14:paraId="0B08C305" w14:textId="712FDEF2" w:rsidR="001C155A" w:rsidRPr="00A5486C" w:rsidRDefault="00B24E88" w:rsidP="00152F90">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szCs w:val="22"/>
          <w:lang w:val="lt-LT"/>
        </w:rPr>
        <w:lastRenderedPageBreak/>
        <w:t xml:space="preserve">Suprojektuoti </w:t>
      </w:r>
      <w:r w:rsidR="001C155A" w:rsidRPr="00A5486C">
        <w:rPr>
          <w:rFonts w:ascii="Arial" w:hAnsi="Arial" w:cs="Arial"/>
          <w:szCs w:val="22"/>
          <w:lang w:val="lt-LT"/>
        </w:rPr>
        <w:t xml:space="preserve">šildymo/vėdinimo/oro kondicionavimo automatinę sistemą, sugebančią palaikyti vidaus patalpų oro temperatūrą nuo +10oC iki +25oC. </w:t>
      </w:r>
      <w:r w:rsidR="00613DCE" w:rsidRPr="00A5486C">
        <w:rPr>
          <w:rFonts w:ascii="Arial" w:hAnsi="Arial" w:cs="Arial"/>
          <w:szCs w:val="22"/>
          <w:lang w:val="lt-LT"/>
        </w:rPr>
        <w:t xml:space="preserve">Projektuoti vadovaujantis STR 2.09.02: 2005 „Šildymas, vėdinimas ir oro kondicionavimas. </w:t>
      </w:r>
      <w:r w:rsidR="001C155A" w:rsidRPr="00A5486C">
        <w:rPr>
          <w:rFonts w:ascii="Arial" w:hAnsi="Arial" w:cs="Arial"/>
          <w:szCs w:val="22"/>
          <w:lang w:val="lt-LT"/>
        </w:rPr>
        <w:t>Standartiniai techniniai reikalavimai kondicionieriams ir jų jungiamosioms dalims pateikiami</w:t>
      </w:r>
      <w:r w:rsidR="00670D25" w:rsidRPr="00A5486C">
        <w:rPr>
          <w:rFonts w:ascii="Arial" w:hAnsi="Arial" w:cs="Arial"/>
          <w:szCs w:val="22"/>
          <w:lang w:val="lt-LT"/>
        </w:rPr>
        <w:t xml:space="preserve"> </w:t>
      </w:r>
      <w:sdt>
        <w:sdtPr>
          <w:rPr>
            <w:rFonts w:ascii="Arial" w:hAnsi="Arial" w:cs="Arial"/>
            <w:szCs w:val="22"/>
            <w:lang w:val="lt-LT"/>
          </w:rPr>
          <w:id w:val="766732573"/>
          <w:citation/>
        </w:sdtPr>
        <w:sdtContent>
          <w:r w:rsidR="00670D25" w:rsidRPr="00A5486C">
            <w:rPr>
              <w:rFonts w:ascii="Arial" w:hAnsi="Arial" w:cs="Arial"/>
              <w:szCs w:val="22"/>
              <w:lang w:val="lt-LT"/>
            </w:rPr>
            <w:fldChar w:fldCharType="begin"/>
          </w:r>
          <w:r w:rsidR="00055F50" w:rsidRPr="00A5486C">
            <w:rPr>
              <w:rFonts w:ascii="Arial" w:hAnsi="Arial" w:cs="Arial"/>
              <w:szCs w:val="22"/>
              <w:lang w:val="lt-LT"/>
            </w:rPr>
            <w:instrText xml:space="preserve">CITATION Statyba3 \l 1033 </w:instrText>
          </w:r>
          <w:r w:rsidR="00670D25" w:rsidRPr="00A5486C">
            <w:rPr>
              <w:rFonts w:ascii="Arial" w:hAnsi="Arial" w:cs="Arial"/>
              <w:szCs w:val="22"/>
              <w:lang w:val="lt-LT"/>
            </w:rPr>
            <w:fldChar w:fldCharType="separate"/>
          </w:r>
          <w:r w:rsidR="00BE094A" w:rsidRPr="00A5486C">
            <w:rPr>
              <w:rFonts w:ascii="Arial" w:hAnsi="Arial" w:cs="Arial"/>
              <w:noProof/>
              <w:szCs w:val="22"/>
              <w:lang w:val="lt-LT"/>
            </w:rPr>
            <w:t>(11)</w:t>
          </w:r>
          <w:r w:rsidR="00670D25" w:rsidRPr="00A5486C">
            <w:rPr>
              <w:rFonts w:ascii="Arial" w:hAnsi="Arial" w:cs="Arial"/>
              <w:szCs w:val="22"/>
              <w:lang w:val="lt-LT"/>
            </w:rPr>
            <w:fldChar w:fldCharType="end"/>
          </w:r>
        </w:sdtContent>
      </w:sdt>
      <w:r w:rsidR="00670D25" w:rsidRPr="00A5486C">
        <w:rPr>
          <w:rFonts w:ascii="Arial" w:hAnsi="Arial" w:cs="Arial"/>
          <w:szCs w:val="22"/>
          <w:lang w:val="lt-LT"/>
        </w:rPr>
        <w:t xml:space="preserve"> priede.</w:t>
      </w:r>
      <w:r w:rsidR="00CA2E6F" w:rsidRPr="00A5486C">
        <w:rPr>
          <w:rFonts w:ascii="Arial" w:hAnsi="Arial" w:cs="Arial"/>
          <w:szCs w:val="22"/>
          <w:lang w:val="lt-LT"/>
        </w:rPr>
        <w:t xml:space="preserve"> </w:t>
      </w:r>
      <w:bookmarkStart w:id="27" w:name="_Hlk172534189"/>
      <w:r w:rsidR="00613DCE" w:rsidRPr="00A5486C">
        <w:rPr>
          <w:rFonts w:ascii="Arial" w:hAnsi="Arial" w:cs="Arial"/>
          <w:szCs w:val="22"/>
          <w:lang w:val="lt-LT"/>
        </w:rPr>
        <w:t>PVP Š</w:t>
      </w:r>
      <w:r w:rsidR="000753EF" w:rsidRPr="00A5486C">
        <w:rPr>
          <w:rFonts w:ascii="Arial" w:hAnsi="Arial" w:cs="Arial"/>
          <w:szCs w:val="22"/>
          <w:lang w:val="lt-LT"/>
        </w:rPr>
        <w:t>VOK</w:t>
      </w:r>
      <w:r w:rsidR="00613DCE" w:rsidRPr="00A5486C">
        <w:rPr>
          <w:rFonts w:ascii="Arial" w:hAnsi="Arial" w:cs="Arial"/>
          <w:szCs w:val="22"/>
          <w:lang w:val="lt-LT"/>
        </w:rPr>
        <w:t xml:space="preserve"> sistemų standartiniai techniniai reikalavimai pateikiami</w:t>
      </w:r>
      <w:r w:rsidR="006E5EBD" w:rsidRPr="00A5486C">
        <w:rPr>
          <w:rFonts w:ascii="Arial" w:hAnsi="Arial" w:cs="Arial"/>
          <w:szCs w:val="22"/>
          <w:lang w:val="lt-LT"/>
        </w:rPr>
        <w:t xml:space="preserve"> </w:t>
      </w:r>
      <w:sdt>
        <w:sdtPr>
          <w:rPr>
            <w:rFonts w:ascii="Arial" w:hAnsi="Arial" w:cs="Arial"/>
            <w:szCs w:val="22"/>
            <w:lang w:val="lt-LT"/>
          </w:rPr>
          <w:id w:val="410892058"/>
          <w:citation/>
        </w:sdtPr>
        <w:sdtContent>
          <w:r w:rsidR="00411D99" w:rsidRPr="00A5486C">
            <w:rPr>
              <w:rFonts w:ascii="Arial" w:hAnsi="Arial" w:cs="Arial"/>
              <w:szCs w:val="22"/>
              <w:lang w:val="lt-LT"/>
            </w:rPr>
            <w:fldChar w:fldCharType="begin"/>
          </w:r>
          <w:r w:rsidR="00411D99" w:rsidRPr="00A5486C">
            <w:rPr>
              <w:rFonts w:ascii="Arial" w:hAnsi="Arial" w:cs="Arial"/>
              <w:szCs w:val="22"/>
              <w:lang w:val="lt-LT"/>
            </w:rPr>
            <w:instrText xml:space="preserve"> CITATION ŠVOK \l 1063 </w:instrText>
          </w:r>
          <w:r w:rsidR="00411D99" w:rsidRPr="00A5486C">
            <w:rPr>
              <w:rFonts w:ascii="Arial" w:hAnsi="Arial" w:cs="Arial"/>
              <w:szCs w:val="22"/>
              <w:lang w:val="lt-LT"/>
            </w:rPr>
            <w:fldChar w:fldCharType="separate"/>
          </w:r>
          <w:r w:rsidR="00BE094A" w:rsidRPr="00A5486C">
            <w:rPr>
              <w:rFonts w:ascii="Arial" w:hAnsi="Arial" w:cs="Arial"/>
              <w:noProof/>
              <w:szCs w:val="22"/>
              <w:lang w:val="lt-LT"/>
            </w:rPr>
            <w:t>(12)</w:t>
          </w:r>
          <w:r w:rsidR="00411D99" w:rsidRPr="00A5486C">
            <w:rPr>
              <w:rFonts w:ascii="Arial" w:hAnsi="Arial" w:cs="Arial"/>
              <w:szCs w:val="22"/>
              <w:lang w:val="lt-LT"/>
            </w:rPr>
            <w:fldChar w:fldCharType="end"/>
          </w:r>
        </w:sdtContent>
      </w:sdt>
      <w:r w:rsidR="00411D99" w:rsidRPr="00A5486C">
        <w:rPr>
          <w:rFonts w:ascii="Arial" w:hAnsi="Arial" w:cs="Arial"/>
          <w:szCs w:val="22"/>
          <w:lang w:val="lt-LT"/>
        </w:rPr>
        <w:t xml:space="preserve"> </w:t>
      </w:r>
      <w:r w:rsidR="006E5EBD" w:rsidRPr="00A5486C">
        <w:rPr>
          <w:rFonts w:ascii="Arial" w:hAnsi="Arial" w:cs="Arial"/>
          <w:szCs w:val="22"/>
          <w:lang w:val="lt-LT"/>
        </w:rPr>
        <w:t>priede.</w:t>
      </w:r>
      <w:r w:rsidR="00613DCE" w:rsidRPr="00A5486C">
        <w:rPr>
          <w:rFonts w:ascii="Arial" w:hAnsi="Arial" w:cs="Arial"/>
          <w:szCs w:val="22"/>
          <w:lang w:val="lt-LT"/>
        </w:rPr>
        <w:t xml:space="preserve"> </w:t>
      </w:r>
      <w:r w:rsidR="00411D99" w:rsidRPr="00A5486C">
        <w:rPr>
          <w:rFonts w:ascii="Arial" w:hAnsi="Arial" w:cs="Arial"/>
          <w:szCs w:val="22"/>
          <w:lang w:val="lt-LT"/>
        </w:rPr>
        <w:t>Projekte</w:t>
      </w:r>
      <w:r w:rsidR="00055F50" w:rsidRPr="00A5486C">
        <w:rPr>
          <w:rFonts w:ascii="Arial" w:hAnsi="Arial" w:cs="Arial"/>
          <w:szCs w:val="22"/>
          <w:lang w:val="lt-LT"/>
        </w:rPr>
        <w:t xml:space="preserve"> </w:t>
      </w:r>
      <w:r w:rsidR="00CA2E6F" w:rsidRPr="00A5486C">
        <w:rPr>
          <w:rFonts w:ascii="Arial" w:hAnsi="Arial" w:cs="Arial"/>
          <w:szCs w:val="22"/>
          <w:lang w:val="lt-LT"/>
        </w:rPr>
        <w:t>nurodyti kondicionieriaus montavimo vietą ir montavimo sprendinius, vėdinimo įrenginių, drėgmės ir temperatūros jutiklių montavimo vietas.</w:t>
      </w:r>
      <w:bookmarkEnd w:id="27"/>
    </w:p>
    <w:p w14:paraId="6A2E5528" w14:textId="63CFA405" w:rsidR="001C155A" w:rsidRPr="00A5486C" w:rsidRDefault="001C155A" w:rsidP="00152F90">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szCs w:val="22"/>
          <w:lang w:val="lt-LT"/>
        </w:rPr>
        <w:t>PVP projektuojamas TP teritorijoje įvertinant mažiausią kabeliavimo atstumą iki įrenginių, jei nenurodyta kitaip. Šalia PVP pastato įrengiama stovėjimo aikštelė vienam automobiliui. Kabelių užvedimui į PVP naudoti tipinius gamyklinius sprendimus, užtikrinančius spintų apsaugą nuo šalčio bei graužikų. Kabelių užvedimo mazgai (angl. „</w:t>
      </w:r>
      <w:proofErr w:type="spellStart"/>
      <w:r w:rsidRPr="00A5486C">
        <w:rPr>
          <w:rFonts w:ascii="Arial" w:hAnsi="Arial" w:cs="Arial"/>
          <w:szCs w:val="22"/>
          <w:lang w:val="lt-LT"/>
        </w:rPr>
        <w:t>cable</w:t>
      </w:r>
      <w:proofErr w:type="spellEnd"/>
      <w:r w:rsidRPr="00A5486C">
        <w:rPr>
          <w:rFonts w:ascii="Arial" w:hAnsi="Arial" w:cs="Arial"/>
          <w:szCs w:val="22"/>
          <w:lang w:val="lt-LT"/>
        </w:rPr>
        <w:t xml:space="preserve"> </w:t>
      </w:r>
      <w:proofErr w:type="spellStart"/>
      <w:r w:rsidRPr="00A5486C">
        <w:rPr>
          <w:rFonts w:ascii="Arial" w:hAnsi="Arial" w:cs="Arial"/>
          <w:szCs w:val="22"/>
          <w:lang w:val="lt-LT"/>
        </w:rPr>
        <w:t>entry</w:t>
      </w:r>
      <w:proofErr w:type="spellEnd"/>
      <w:r w:rsidRPr="00A5486C">
        <w:rPr>
          <w:rFonts w:ascii="Arial" w:hAnsi="Arial" w:cs="Arial"/>
          <w:szCs w:val="22"/>
          <w:lang w:val="lt-LT"/>
        </w:rPr>
        <w:t xml:space="preserve"> </w:t>
      </w:r>
      <w:proofErr w:type="spellStart"/>
      <w:r w:rsidRPr="00A5486C">
        <w:rPr>
          <w:rFonts w:ascii="Arial" w:hAnsi="Arial" w:cs="Arial"/>
          <w:szCs w:val="22"/>
          <w:lang w:val="lt-LT"/>
        </w:rPr>
        <w:t>system</w:t>
      </w:r>
      <w:proofErr w:type="spellEnd"/>
      <w:r w:rsidRPr="00A5486C">
        <w:rPr>
          <w:rFonts w:ascii="Arial" w:hAnsi="Arial" w:cs="Arial"/>
          <w:szCs w:val="22"/>
          <w:lang w:val="lt-LT"/>
        </w:rPr>
        <w:t xml:space="preserve">“) </w:t>
      </w:r>
      <w:r w:rsidR="00411D99" w:rsidRPr="00A5486C">
        <w:rPr>
          <w:rFonts w:ascii="Arial" w:hAnsi="Arial" w:cs="Arial"/>
          <w:szCs w:val="22"/>
          <w:lang w:val="lt-LT"/>
        </w:rPr>
        <w:t xml:space="preserve">Projekto </w:t>
      </w:r>
      <w:r w:rsidRPr="00A5486C">
        <w:rPr>
          <w:rFonts w:ascii="Arial" w:hAnsi="Arial" w:cs="Arial"/>
          <w:szCs w:val="22"/>
          <w:lang w:val="lt-LT"/>
        </w:rPr>
        <w:t>rengimo metu turi būti suderinti su Statytoju.</w:t>
      </w:r>
    </w:p>
    <w:p w14:paraId="0E85BE2B" w14:textId="49B7E721" w:rsidR="001C155A" w:rsidRPr="00A5486C" w:rsidRDefault="001C155A" w:rsidP="00152F90">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szCs w:val="22"/>
          <w:lang w:val="lt-LT"/>
        </w:rPr>
        <w:t>110 kV AS įrenginius</w:t>
      </w:r>
      <w:r w:rsidR="00F10BA2" w:rsidRPr="00A5486C">
        <w:rPr>
          <w:rFonts w:ascii="Arial" w:hAnsi="Arial" w:cs="Arial"/>
          <w:szCs w:val="22"/>
          <w:lang w:val="lt-LT"/>
        </w:rPr>
        <w:t>, kabelių movas</w:t>
      </w:r>
      <w:r w:rsidRPr="00A5486C">
        <w:rPr>
          <w:rFonts w:ascii="Arial" w:hAnsi="Arial" w:cs="Arial"/>
          <w:szCs w:val="22"/>
          <w:lang w:val="lt-LT"/>
        </w:rPr>
        <w:t xml:space="preserve"> laikančias plienines metalo konstrukcijas</w:t>
      </w:r>
      <w:r w:rsidR="00F10BA2" w:rsidRPr="00A5486C">
        <w:rPr>
          <w:rFonts w:ascii="Arial" w:hAnsi="Arial" w:cs="Arial"/>
          <w:szCs w:val="22"/>
          <w:lang w:val="lt-LT"/>
        </w:rPr>
        <w:t>,</w:t>
      </w:r>
      <w:r w:rsidRPr="00A5486C">
        <w:rPr>
          <w:rFonts w:ascii="Arial" w:hAnsi="Arial" w:cs="Arial"/>
          <w:szCs w:val="22"/>
          <w:lang w:val="lt-LT"/>
        </w:rPr>
        <w:t xml:space="preserve"> ir kitas plienines metalo konstrukcijas projektuoti pagal standartinius techninius reikalavimus pateiktus</w:t>
      </w:r>
      <w:r w:rsidR="00670D25" w:rsidRPr="00A5486C">
        <w:rPr>
          <w:rFonts w:ascii="Arial" w:hAnsi="Arial" w:cs="Arial"/>
          <w:szCs w:val="22"/>
          <w:lang w:val="lt-LT"/>
        </w:rPr>
        <w:t xml:space="preserve"> </w:t>
      </w:r>
      <w:sdt>
        <w:sdtPr>
          <w:rPr>
            <w:rFonts w:ascii="Arial" w:hAnsi="Arial" w:cs="Arial"/>
            <w:szCs w:val="22"/>
            <w:lang w:val="lt-LT"/>
          </w:rPr>
          <w:id w:val="-727834509"/>
          <w:citation/>
        </w:sdtPr>
        <w:sdtContent>
          <w:r w:rsidR="007F7C2D" w:rsidRPr="00A5486C">
            <w:rPr>
              <w:rFonts w:ascii="Arial" w:hAnsi="Arial" w:cs="Arial"/>
              <w:szCs w:val="22"/>
              <w:lang w:val="lt-LT"/>
            </w:rPr>
            <w:fldChar w:fldCharType="begin"/>
          </w:r>
          <w:r w:rsidR="00055F50" w:rsidRPr="00A5486C">
            <w:rPr>
              <w:rFonts w:ascii="Arial" w:hAnsi="Arial" w:cs="Arial"/>
              <w:szCs w:val="22"/>
              <w:lang w:val="lt-LT"/>
            </w:rPr>
            <w:instrText xml:space="preserve">CITATION Statyba6 \l 1033 </w:instrText>
          </w:r>
          <w:r w:rsidR="007F7C2D" w:rsidRPr="00A5486C">
            <w:rPr>
              <w:rFonts w:ascii="Arial" w:hAnsi="Arial" w:cs="Arial"/>
              <w:szCs w:val="22"/>
              <w:lang w:val="lt-LT"/>
            </w:rPr>
            <w:fldChar w:fldCharType="separate"/>
          </w:r>
          <w:r w:rsidR="00BE094A" w:rsidRPr="00A5486C">
            <w:rPr>
              <w:rFonts w:ascii="Arial" w:hAnsi="Arial" w:cs="Arial"/>
              <w:noProof/>
              <w:szCs w:val="22"/>
              <w:lang w:val="lt-LT"/>
            </w:rPr>
            <w:t>(13)</w:t>
          </w:r>
          <w:r w:rsidR="007F7C2D" w:rsidRPr="00A5486C">
            <w:rPr>
              <w:rFonts w:ascii="Arial" w:hAnsi="Arial" w:cs="Arial"/>
              <w:szCs w:val="22"/>
              <w:lang w:val="lt-LT"/>
            </w:rPr>
            <w:fldChar w:fldCharType="end"/>
          </w:r>
        </w:sdtContent>
      </w:sdt>
      <w:r w:rsidR="00A95D9E" w:rsidRPr="00A5486C">
        <w:rPr>
          <w:rFonts w:ascii="Arial" w:hAnsi="Arial" w:cs="Arial"/>
          <w:szCs w:val="22"/>
          <w:lang w:val="lt-LT"/>
        </w:rPr>
        <w:t xml:space="preserve"> </w:t>
      </w:r>
      <w:r w:rsidR="00670D25" w:rsidRPr="00A5486C">
        <w:rPr>
          <w:rFonts w:ascii="Arial" w:hAnsi="Arial" w:cs="Arial"/>
          <w:szCs w:val="22"/>
          <w:lang w:val="lt-LT"/>
        </w:rPr>
        <w:t xml:space="preserve">priede. </w:t>
      </w:r>
      <w:r w:rsidR="000753EF" w:rsidRPr="00A5486C">
        <w:rPr>
          <w:rFonts w:ascii="Arial" w:hAnsi="Arial" w:cs="Arial"/>
          <w:szCs w:val="22"/>
          <w:lang w:val="lt-LT"/>
        </w:rPr>
        <w:t>Įrenginius laikančias plieno metalo konstrukcijas</w:t>
      </w:r>
      <w:r w:rsidR="009D0AEE" w:rsidRPr="00A5486C">
        <w:rPr>
          <w:rFonts w:ascii="Arial" w:hAnsi="Arial" w:cs="Arial"/>
          <w:szCs w:val="22"/>
          <w:lang w:val="lt-LT"/>
        </w:rPr>
        <w:t>, kabelių užvedimo movų laikančias konstrukcijas</w:t>
      </w:r>
      <w:r w:rsidR="000753EF" w:rsidRPr="00A5486C">
        <w:rPr>
          <w:rFonts w:ascii="Arial" w:hAnsi="Arial" w:cs="Arial"/>
          <w:szCs w:val="22"/>
          <w:lang w:val="lt-LT"/>
        </w:rPr>
        <w:t xml:space="preserve"> projektuoti </w:t>
      </w:r>
      <w:r w:rsidR="009E0B9C" w:rsidRPr="00A5486C">
        <w:rPr>
          <w:rFonts w:ascii="Arial" w:hAnsi="Arial" w:cs="Arial"/>
          <w:szCs w:val="22"/>
          <w:lang w:val="lt-LT"/>
        </w:rPr>
        <w:t xml:space="preserve">mažiausiai </w:t>
      </w:r>
      <w:r w:rsidR="000753EF" w:rsidRPr="00A5486C">
        <w:rPr>
          <w:rFonts w:ascii="Arial" w:hAnsi="Arial" w:cs="Arial"/>
          <w:szCs w:val="22"/>
          <w:lang w:val="lt-LT"/>
        </w:rPr>
        <w:t>ant dviejų pamatų.</w:t>
      </w:r>
    </w:p>
    <w:p w14:paraId="3BDD3AE8" w14:textId="1822A7D7" w:rsidR="001C155A" w:rsidRPr="00A5486C" w:rsidRDefault="001C155A" w:rsidP="00152F90">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110 kV AS įrenginių laikančių plieninių konstrukcijų ir kitų plieninių metalo konstrukcijų antikorozinę apsaugą projektuoti vadovaujantis plieninių konstrukcijų dengimo cinku karštuoju būdu standartiniais techniniais reikalavimais, pateikiamais </w:t>
      </w:r>
      <w:sdt>
        <w:sdtPr>
          <w:rPr>
            <w:rFonts w:ascii="Arial" w:hAnsi="Arial" w:cs="Arial"/>
            <w:szCs w:val="22"/>
            <w:lang w:val="lt-LT"/>
          </w:rPr>
          <w:id w:val="-865519945"/>
          <w:citation/>
        </w:sdtPr>
        <w:sdtContent>
          <w:r w:rsidRPr="00A5486C">
            <w:rPr>
              <w:rFonts w:ascii="Arial" w:hAnsi="Arial" w:cs="Arial"/>
              <w:szCs w:val="22"/>
              <w:lang w:val="lt-LT"/>
            </w:rPr>
            <w:fldChar w:fldCharType="begin"/>
          </w:r>
          <w:r w:rsidR="00055F50" w:rsidRPr="00A5486C">
            <w:rPr>
              <w:rFonts w:ascii="Arial" w:hAnsi="Arial" w:cs="Arial"/>
              <w:szCs w:val="22"/>
              <w:lang w:val="lt-LT"/>
            </w:rPr>
            <w:instrText xml:space="preserve">CITATION Statyba4 \l 1063 </w:instrText>
          </w:r>
          <w:r w:rsidRPr="00A5486C">
            <w:rPr>
              <w:rFonts w:ascii="Arial" w:hAnsi="Arial" w:cs="Arial"/>
              <w:szCs w:val="22"/>
              <w:lang w:val="lt-LT"/>
            </w:rPr>
            <w:fldChar w:fldCharType="separate"/>
          </w:r>
          <w:r w:rsidR="00BE094A" w:rsidRPr="00A5486C">
            <w:rPr>
              <w:rFonts w:ascii="Arial" w:hAnsi="Arial" w:cs="Arial"/>
              <w:noProof/>
              <w:szCs w:val="22"/>
              <w:lang w:val="lt-LT"/>
            </w:rPr>
            <w:t>(14)</w:t>
          </w:r>
          <w:r w:rsidRPr="00A5486C">
            <w:rPr>
              <w:rFonts w:ascii="Arial" w:hAnsi="Arial" w:cs="Arial"/>
              <w:szCs w:val="22"/>
              <w:lang w:val="lt-LT"/>
            </w:rPr>
            <w:fldChar w:fldCharType="end"/>
          </w:r>
        </w:sdtContent>
      </w:sdt>
      <w:r w:rsidRPr="00A5486C">
        <w:rPr>
          <w:rFonts w:ascii="Arial" w:hAnsi="Arial" w:cs="Arial"/>
          <w:szCs w:val="22"/>
          <w:lang w:val="lt-LT"/>
        </w:rPr>
        <w:t xml:space="preserve"> priede (įbetonuojama ankerio dalis neturi būti cinkuojama). </w:t>
      </w:r>
    </w:p>
    <w:p w14:paraId="3129B478" w14:textId="2B8C797C" w:rsidR="001C155A" w:rsidRPr="00A5486C" w:rsidRDefault="001C155A" w:rsidP="00152F90">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Pamatus projektuoti gelžbetoninius standartinio tipo gamyklinius surenkamus. Pamatai parenkami vadovaujantis PSO standartiniais techniniais reikalavimais (žr. </w:t>
      </w:r>
      <w:sdt>
        <w:sdtPr>
          <w:rPr>
            <w:rFonts w:ascii="Arial" w:hAnsi="Arial" w:cs="Arial"/>
            <w:szCs w:val="22"/>
            <w:lang w:val="lt-LT"/>
          </w:rPr>
          <w:id w:val="1618177997"/>
          <w:citation/>
        </w:sdtPr>
        <w:sdtContent>
          <w:r w:rsidRPr="00A5486C">
            <w:rPr>
              <w:rFonts w:ascii="Arial" w:hAnsi="Arial" w:cs="Arial"/>
              <w:szCs w:val="22"/>
              <w:lang w:val="lt-LT"/>
            </w:rPr>
            <w:fldChar w:fldCharType="begin"/>
          </w:r>
          <w:r w:rsidR="00C41FA7" w:rsidRPr="00A5486C">
            <w:rPr>
              <w:rFonts w:ascii="Arial" w:hAnsi="Arial" w:cs="Arial"/>
              <w:szCs w:val="22"/>
              <w:lang w:val="lt-LT"/>
            </w:rPr>
            <w:instrText xml:space="preserve">CITATION Statyba8 \l 1063 </w:instrText>
          </w:r>
          <w:r w:rsidRPr="00A5486C">
            <w:rPr>
              <w:rFonts w:ascii="Arial" w:hAnsi="Arial" w:cs="Arial"/>
              <w:szCs w:val="22"/>
              <w:lang w:val="lt-LT"/>
            </w:rPr>
            <w:fldChar w:fldCharType="separate"/>
          </w:r>
          <w:r w:rsidR="00BE094A" w:rsidRPr="00A5486C">
            <w:rPr>
              <w:rFonts w:ascii="Arial" w:hAnsi="Arial" w:cs="Arial"/>
              <w:noProof/>
              <w:szCs w:val="22"/>
              <w:lang w:val="lt-LT"/>
            </w:rPr>
            <w:t>(15)</w:t>
          </w:r>
          <w:r w:rsidRPr="00A5486C">
            <w:rPr>
              <w:rFonts w:ascii="Arial" w:hAnsi="Arial" w:cs="Arial"/>
              <w:szCs w:val="22"/>
              <w:lang w:val="lt-LT"/>
            </w:rPr>
            <w:fldChar w:fldCharType="end"/>
          </w:r>
        </w:sdtContent>
      </w:sdt>
      <w:r w:rsidRPr="00A5486C">
        <w:rPr>
          <w:rFonts w:ascii="Arial" w:hAnsi="Arial" w:cs="Arial"/>
          <w:szCs w:val="22"/>
          <w:lang w:val="lt-LT"/>
        </w:rPr>
        <w:t xml:space="preserve"> priedą). Išimtinais atvejais, priklausomai nuo hidrogeologinių sąlygų, g/b pamatai gali būti gręžtiniai arba poliniai. Gelžbetoninio pamato viršutinė altitudė turi būti virš žemės paviršiaus ne mažiau kaip 20 cm. Projektavimo darbai atliekami pagal: Statybos normą RSN 156-94 „Statybinė klimatologija“; Statybos techninį reglamentą STR 2.05.04:2003 „Poveikiai ir apkrovos“; Statybos techninį reglamentą STR 2.05.08:2005 „Plieninių konstrukcijų projektavimas. Pagrindinės nuostatos“; Statybos techninį reglamentą STR 2.05.05:2005 „Betoninių ir gelžbetoninių konstrukcijų projektavimas“; Statybos techninį reglamentą </w:t>
      </w:r>
      <w:r w:rsidRPr="00A5486C">
        <w:rPr>
          <w:rFonts w:ascii="Arial" w:hAnsi="Arial" w:cs="Arial"/>
          <w:bCs/>
          <w:szCs w:val="22"/>
          <w:lang w:val="lt-LT"/>
        </w:rPr>
        <w:t>STR 1.04.04:2017</w:t>
      </w:r>
      <w:r w:rsidRPr="00A5486C">
        <w:rPr>
          <w:rFonts w:ascii="Arial" w:hAnsi="Arial" w:cs="Arial"/>
          <w:szCs w:val="22"/>
          <w:lang w:val="lt-LT"/>
        </w:rPr>
        <w:t xml:space="preserve"> „Statinio projektavimas, projektų ekspertizė“; Lietuvos standartą LST EN 1992-1-1:2005 „Eurokodas 2. Gelžbetoninių konstrukcijų projektavimas. 1-1 dalis. Bendrosios ir pastatų taisyklės“; Lietuvos standartą LST EN 1993-1-1:2005 „Eurokodas 3. Plieninių konstrukcijų projektavimas. 1-1 dalis. Bendrosios ir pastatų taisyklės“; Lietuvos standartą LST EN 1997-1:2005 „Eurokodas 7. Geotechninis projektavimas. 1 dalis. Pagrindinės taisyklės“; Lietuvos standartą LST EN 1997-2:2007 „Eurokodas 7. Geotechninis projektavimas. 2 dalis. Pagrindo tyrinėjimai ir bandymai“, Lietuvos standartą LST EN 1536:2011 „Specialiųjų geotechnikos darbų atlikimas. Gręžtiniai poliai“; Lietuvos standartą LST EN 12699:2003 „Specialieji geotechnikos darbai. Spraustiniai poliai“ bei vadovaujantis kitomis LR galiojančiomis normomis. Pamatų inkariniai varžtai turi atitikti LST EN ISO 17660-1:2006 standarto reikalavimus ir antikorozinė danga turi atitikti LST EN 2063:2005 standarto reikalavimus (terminis purškimas). Projektuojant vadovautis galiojančia aktualia standarto versija.</w:t>
      </w:r>
    </w:p>
    <w:p w14:paraId="27FD1F6F" w14:textId="2BCA116D" w:rsidR="001C155A" w:rsidRPr="00A5486C" w:rsidRDefault="001C155A" w:rsidP="00152F90">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szCs w:val="22"/>
          <w:lang w:val="lt-LT"/>
        </w:rPr>
        <w:t>Kiekvienam pirminės komutacijos įrenginiui suprojektuoti atskiras laikančias plienines metalo konstrukcijas. Projektuoti skirtingų rūšių įrenginius ant bendros laikančios metalo konstrukcijos turinčios bendrus pamatus leidžiama tik jei nėra galimybės suprojektuoti kitaip.</w:t>
      </w:r>
    </w:p>
    <w:p w14:paraId="34ABB5E0" w14:textId="6FF3E34F" w:rsidR="001C155A" w:rsidRPr="00A5486C" w:rsidRDefault="00FE7604" w:rsidP="00152F90">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Kabeliai nuo PVP iki įrenginių statybinių konstrukcijų tiesiami kabeliniuose kanaluose, o atskirais atvejais, esant nedideliems atstumams (iki 10 metrų) žemėje – plastikiniuose vamzdžiuose. </w:t>
      </w:r>
      <w:r w:rsidR="002200C2" w:rsidRPr="00A5486C">
        <w:rPr>
          <w:rFonts w:ascii="Arial" w:hAnsi="Arial" w:cs="Arial"/>
          <w:szCs w:val="22"/>
          <w:lang w:val="lt-LT"/>
        </w:rPr>
        <w:t>Projektinių pasiūlymų</w:t>
      </w:r>
      <w:r w:rsidRPr="00A5486C">
        <w:rPr>
          <w:rFonts w:ascii="Arial" w:hAnsi="Arial" w:cs="Arial"/>
          <w:szCs w:val="22"/>
          <w:lang w:val="lt-LT"/>
        </w:rPr>
        <w:t xml:space="preserve"> derinimo metu šis atstumas (10 metrų) gali būti keičiamas jeigu projektuojamas kabelinis kanalas trukdo privažiavimui prie įrenginių jų aptarnavimui arba atsiranda kitos Užsakovui svarbios ir motyvuotos priežastys keisti projektinius sprendinius. </w:t>
      </w:r>
      <w:r w:rsidR="001C155A" w:rsidRPr="00A5486C">
        <w:rPr>
          <w:rFonts w:ascii="Arial" w:hAnsi="Arial" w:cs="Arial"/>
          <w:szCs w:val="22"/>
          <w:lang w:val="lt-LT"/>
        </w:rPr>
        <w:t xml:space="preserve">Kabelinių kanalų tipas (antžeminiai ar įgilinti) parenkamas įvertinant kabelių kiekį ir vadovaujantis Skirstyklų ir pastočių elektros įrenginių įrengimo taisyklėmis (išlaikant mažiausius atstumus nuo įtampą turinčių srovėlaidžių ir izoliacijos elementų iki stacionariųjų atitvarų). Priešgaisriniai užtvarai g/b kanaluose turi būti suprojektuoti pagal Elektros įrenginių įrengimo bendrųjų taisyklių (toliau - EĮĮBT) reikalavimus, o g/b gaminiai turi atitikti LST EN 13369 </w:t>
      </w:r>
      <w:r w:rsidR="001C155A" w:rsidRPr="00A5486C">
        <w:rPr>
          <w:rFonts w:ascii="Arial" w:hAnsi="Arial" w:cs="Arial"/>
          <w:szCs w:val="22"/>
          <w:lang w:val="lt-LT"/>
        </w:rPr>
        <w:lastRenderedPageBreak/>
        <w:t xml:space="preserve">standarto reikalavimus ir PSO standartinius techninius reikalavimus (žr. </w:t>
      </w:r>
      <w:sdt>
        <w:sdtPr>
          <w:rPr>
            <w:rFonts w:ascii="Arial" w:hAnsi="Arial" w:cs="Arial"/>
            <w:szCs w:val="22"/>
            <w:lang w:val="lt-LT"/>
          </w:rPr>
          <w:id w:val="-1922019337"/>
          <w:citation/>
        </w:sdtPr>
        <w:sdtContent>
          <w:r w:rsidR="001C155A" w:rsidRPr="00A5486C">
            <w:rPr>
              <w:rFonts w:ascii="Arial" w:hAnsi="Arial" w:cs="Arial"/>
              <w:szCs w:val="22"/>
              <w:lang w:val="lt-LT"/>
            </w:rPr>
            <w:fldChar w:fldCharType="begin"/>
          </w:r>
          <w:r w:rsidR="002200C2" w:rsidRPr="00A5486C">
            <w:rPr>
              <w:rFonts w:ascii="Arial" w:hAnsi="Arial" w:cs="Arial"/>
              <w:szCs w:val="22"/>
              <w:lang w:val="lt-LT"/>
            </w:rPr>
            <w:instrText xml:space="preserve">CITATION Statyba9 \l 1063 </w:instrText>
          </w:r>
          <w:r w:rsidR="001C155A" w:rsidRPr="00A5486C">
            <w:rPr>
              <w:rFonts w:ascii="Arial" w:hAnsi="Arial" w:cs="Arial"/>
              <w:szCs w:val="22"/>
              <w:lang w:val="lt-LT"/>
            </w:rPr>
            <w:fldChar w:fldCharType="separate"/>
          </w:r>
          <w:r w:rsidR="00BE094A" w:rsidRPr="00A5486C">
            <w:rPr>
              <w:rFonts w:ascii="Arial" w:hAnsi="Arial" w:cs="Arial"/>
              <w:noProof/>
              <w:szCs w:val="22"/>
              <w:lang w:val="lt-LT"/>
            </w:rPr>
            <w:t>(16)</w:t>
          </w:r>
          <w:r w:rsidR="001C155A" w:rsidRPr="00A5486C">
            <w:rPr>
              <w:rFonts w:ascii="Arial" w:hAnsi="Arial" w:cs="Arial"/>
              <w:szCs w:val="22"/>
              <w:lang w:val="lt-LT"/>
            </w:rPr>
            <w:fldChar w:fldCharType="end"/>
          </w:r>
        </w:sdtContent>
      </w:sdt>
      <w:r w:rsidR="001C155A" w:rsidRPr="00A5486C">
        <w:rPr>
          <w:rFonts w:ascii="Arial" w:hAnsi="Arial" w:cs="Arial"/>
          <w:szCs w:val="22"/>
          <w:lang w:val="lt-LT"/>
        </w:rPr>
        <w:t xml:space="preserve"> ir </w:t>
      </w:r>
      <w:sdt>
        <w:sdtPr>
          <w:rPr>
            <w:rFonts w:ascii="Arial" w:hAnsi="Arial" w:cs="Arial"/>
            <w:szCs w:val="22"/>
            <w:lang w:val="lt-LT"/>
          </w:rPr>
          <w:id w:val="176003482"/>
          <w:citation/>
        </w:sdtPr>
        <w:sdtContent>
          <w:r w:rsidR="001C155A" w:rsidRPr="00A5486C">
            <w:rPr>
              <w:rFonts w:ascii="Arial" w:hAnsi="Arial" w:cs="Arial"/>
              <w:szCs w:val="22"/>
              <w:lang w:val="lt-LT"/>
            </w:rPr>
            <w:fldChar w:fldCharType="begin"/>
          </w:r>
          <w:r w:rsidR="002200C2" w:rsidRPr="00A5486C">
            <w:rPr>
              <w:rFonts w:ascii="Arial" w:hAnsi="Arial" w:cs="Arial"/>
              <w:szCs w:val="22"/>
              <w:lang w:val="lt-LT"/>
            </w:rPr>
            <w:instrText xml:space="preserve">CITATION Statyba10 \l 1063 </w:instrText>
          </w:r>
          <w:r w:rsidR="001C155A" w:rsidRPr="00A5486C">
            <w:rPr>
              <w:rFonts w:ascii="Arial" w:hAnsi="Arial" w:cs="Arial"/>
              <w:szCs w:val="22"/>
              <w:lang w:val="lt-LT"/>
            </w:rPr>
            <w:fldChar w:fldCharType="separate"/>
          </w:r>
          <w:r w:rsidR="00BE094A" w:rsidRPr="00A5486C">
            <w:rPr>
              <w:rFonts w:ascii="Arial" w:hAnsi="Arial" w:cs="Arial"/>
              <w:noProof/>
              <w:szCs w:val="22"/>
              <w:lang w:val="lt-LT"/>
            </w:rPr>
            <w:t>(17)</w:t>
          </w:r>
          <w:r w:rsidR="001C155A" w:rsidRPr="00A5486C">
            <w:rPr>
              <w:rFonts w:ascii="Arial" w:hAnsi="Arial" w:cs="Arial"/>
              <w:szCs w:val="22"/>
              <w:lang w:val="lt-LT"/>
            </w:rPr>
            <w:fldChar w:fldCharType="end"/>
          </w:r>
        </w:sdtContent>
      </w:sdt>
      <w:r w:rsidR="001C155A" w:rsidRPr="00A5486C">
        <w:rPr>
          <w:rFonts w:ascii="Arial" w:hAnsi="Arial" w:cs="Arial"/>
          <w:szCs w:val="22"/>
          <w:lang w:val="lt-LT"/>
        </w:rPr>
        <w:t xml:space="preserve"> priedus). Nuo atskiro atviros skirstyklos įrenginio (toliau - ASĮ) pavaros arba tarpinių gnybtų spintos iki artimiausio gelžbetoninio kanalo kabelių pravedimui naudoti specialius apsauginius plastikinius vamzdžius atsparius saulės spinduliuotei ir aplinkos poveikiui. Kabelių apsauginių vamzdžių ir jų tarpusavio sujungimo sistemos turi atitikti standarto LST EN (IEC) 61386-24 reikalavimus. Vamzdžių skersmuo parenkamas pagal faktiškai klojamų kabelių kiekį, įvertinant perspektyvoje numatomus pakloti papildomus kabelius. Kabelių apsauginių vamzdžių galai prie pavarų ir gnybtų spintų užsandarinami aplinkos poveikiui atspariomis sandarinimo medžiagomis. Standartiniai techniniai reikalavimai lauke ir žemėje įrengiamų žemosios įtampos kabelių apsauginiams vamzdžiams pateikiami </w:t>
      </w:r>
      <w:sdt>
        <w:sdtPr>
          <w:rPr>
            <w:rFonts w:ascii="Arial" w:hAnsi="Arial" w:cs="Arial"/>
            <w:szCs w:val="22"/>
            <w:lang w:val="lt-LT"/>
          </w:rPr>
          <w:id w:val="-46149453"/>
          <w:citation/>
        </w:sdtPr>
        <w:sdtContent>
          <w:r w:rsidR="001C155A" w:rsidRPr="00A5486C">
            <w:rPr>
              <w:rFonts w:ascii="Arial" w:hAnsi="Arial" w:cs="Arial"/>
              <w:szCs w:val="22"/>
              <w:lang w:val="lt-LT"/>
            </w:rPr>
            <w:fldChar w:fldCharType="begin"/>
          </w:r>
          <w:r w:rsidR="002200C2" w:rsidRPr="00A5486C">
            <w:rPr>
              <w:rFonts w:ascii="Arial" w:hAnsi="Arial" w:cs="Arial"/>
              <w:szCs w:val="22"/>
              <w:lang w:val="lt-LT"/>
            </w:rPr>
            <w:instrText xml:space="preserve">CITATION Satyba5 \l 1063 </w:instrText>
          </w:r>
          <w:r w:rsidR="001C155A" w:rsidRPr="00A5486C">
            <w:rPr>
              <w:rFonts w:ascii="Arial" w:hAnsi="Arial" w:cs="Arial"/>
              <w:szCs w:val="22"/>
              <w:lang w:val="lt-LT"/>
            </w:rPr>
            <w:fldChar w:fldCharType="separate"/>
          </w:r>
          <w:r w:rsidR="00BE094A" w:rsidRPr="00A5486C">
            <w:rPr>
              <w:rFonts w:ascii="Arial" w:hAnsi="Arial" w:cs="Arial"/>
              <w:noProof/>
              <w:szCs w:val="22"/>
              <w:lang w:val="lt-LT"/>
            </w:rPr>
            <w:t>(18)</w:t>
          </w:r>
          <w:r w:rsidR="001C155A" w:rsidRPr="00A5486C">
            <w:rPr>
              <w:rFonts w:ascii="Arial" w:hAnsi="Arial" w:cs="Arial"/>
              <w:szCs w:val="22"/>
              <w:lang w:val="lt-LT"/>
            </w:rPr>
            <w:fldChar w:fldCharType="end"/>
          </w:r>
        </w:sdtContent>
      </w:sdt>
      <w:r w:rsidR="001C155A" w:rsidRPr="00A5486C">
        <w:rPr>
          <w:rFonts w:ascii="Arial" w:hAnsi="Arial" w:cs="Arial"/>
          <w:szCs w:val="22"/>
          <w:lang w:val="lt-LT"/>
        </w:rPr>
        <w:t xml:space="preserve"> priede.</w:t>
      </w:r>
    </w:p>
    <w:p w14:paraId="3A6D0FF7" w14:textId="6C8C0835" w:rsidR="001C155A" w:rsidRPr="00A5486C" w:rsidRDefault="008A3769" w:rsidP="00152F90">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Aptarnavimo aikštelių prie jungtuvų pavarų danga – betoninės trinkelės su vejų bortais (įrengiamos dangos aukštyje) nuo horizontaliai atsikišusių jungtuvų pavarų dalių išgrįstos ne mažiau kaip 1 metras, stačiakampės formos. Standartiniai sklypo plano tipiniai projektiniai sprendiniai pateikiami </w:t>
      </w:r>
      <w:sdt>
        <w:sdtPr>
          <w:rPr>
            <w:rFonts w:ascii="Arial" w:hAnsi="Arial" w:cs="Arial"/>
            <w:szCs w:val="22"/>
            <w:lang w:val="lt-LT"/>
          </w:rPr>
          <w:id w:val="-86000458"/>
          <w:citation/>
        </w:sdtPr>
        <w:sdtContent>
          <w:r w:rsidR="00C34379" w:rsidRPr="00A5486C">
            <w:rPr>
              <w:rFonts w:ascii="Arial" w:hAnsi="Arial" w:cs="Arial"/>
              <w:szCs w:val="22"/>
              <w:lang w:val="lt-LT"/>
            </w:rPr>
            <w:fldChar w:fldCharType="begin"/>
          </w:r>
          <w:r w:rsidR="00C34379" w:rsidRPr="00A5486C">
            <w:rPr>
              <w:rFonts w:ascii="Arial" w:hAnsi="Arial" w:cs="Arial"/>
              <w:szCs w:val="22"/>
              <w:lang w:val="lt-LT"/>
            </w:rPr>
            <w:instrText xml:space="preserve"> CITATION SP \l 1063 </w:instrText>
          </w:r>
          <w:r w:rsidR="00C34379" w:rsidRPr="00A5486C">
            <w:rPr>
              <w:rFonts w:ascii="Arial" w:hAnsi="Arial" w:cs="Arial"/>
              <w:szCs w:val="22"/>
              <w:lang w:val="lt-LT"/>
            </w:rPr>
            <w:fldChar w:fldCharType="separate"/>
          </w:r>
          <w:r w:rsidR="00BE094A" w:rsidRPr="00A5486C">
            <w:rPr>
              <w:rFonts w:ascii="Arial" w:hAnsi="Arial" w:cs="Arial"/>
              <w:noProof/>
              <w:szCs w:val="22"/>
              <w:lang w:val="lt-LT"/>
            </w:rPr>
            <w:t>(19)</w:t>
          </w:r>
          <w:r w:rsidR="00C34379" w:rsidRPr="00A5486C">
            <w:rPr>
              <w:rFonts w:ascii="Arial" w:hAnsi="Arial" w:cs="Arial"/>
              <w:szCs w:val="22"/>
              <w:lang w:val="lt-LT"/>
            </w:rPr>
            <w:fldChar w:fldCharType="end"/>
          </w:r>
        </w:sdtContent>
      </w:sdt>
      <w:r w:rsidR="00C34379" w:rsidRPr="00A5486C">
        <w:rPr>
          <w:rFonts w:ascii="Arial" w:hAnsi="Arial" w:cs="Arial"/>
          <w:szCs w:val="22"/>
          <w:lang w:val="lt-LT"/>
        </w:rPr>
        <w:t xml:space="preserve"> </w:t>
      </w:r>
      <w:r w:rsidRPr="00A5486C">
        <w:rPr>
          <w:rFonts w:ascii="Arial" w:hAnsi="Arial" w:cs="Arial"/>
          <w:szCs w:val="22"/>
          <w:lang w:val="lt-LT"/>
        </w:rPr>
        <w:t>priede.</w:t>
      </w:r>
    </w:p>
    <w:p w14:paraId="050A5C69" w14:textId="770D7670" w:rsidR="001C155A" w:rsidRPr="00A5486C" w:rsidRDefault="008A3769" w:rsidP="00152F90">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Priklausomai nuo aptarnaujamos įrangos sumontavimo aukščio kai komutuojančio aparato valdymas nepasiekiamas nuo žemės, įrengiama stacionari metalinė aptarnavimo aikštelė. Metalinė aptarnavimo aikštelė aptverta turėklais iš trijų pusių. Gabaritai nuo horizontaliai atsikišusių jungtuvų pavarų konstrukcijų (įvertinant varstomas pavarų duris) ne mažiau 1 metras, stačiakampės formos. Standartiniai sklypo plano tipiniai projektiniai sprendiniai pateikiami </w:t>
      </w:r>
      <w:sdt>
        <w:sdtPr>
          <w:rPr>
            <w:rFonts w:ascii="Arial" w:hAnsi="Arial" w:cs="Arial"/>
            <w:szCs w:val="22"/>
            <w:lang w:val="lt-LT"/>
          </w:rPr>
          <w:id w:val="-1820178561"/>
          <w:citation/>
        </w:sdtPr>
        <w:sdtContent>
          <w:r w:rsidR="00D01054" w:rsidRPr="00A5486C">
            <w:rPr>
              <w:rFonts w:ascii="Arial" w:hAnsi="Arial" w:cs="Arial"/>
              <w:szCs w:val="22"/>
              <w:lang w:val="lt-LT"/>
            </w:rPr>
            <w:fldChar w:fldCharType="begin"/>
          </w:r>
          <w:r w:rsidR="00D01054" w:rsidRPr="00A5486C">
            <w:rPr>
              <w:rFonts w:ascii="Arial" w:hAnsi="Arial" w:cs="Arial"/>
              <w:szCs w:val="22"/>
              <w:lang w:val="lt-LT"/>
            </w:rPr>
            <w:instrText xml:space="preserve">CITATION SP \l 1063 </w:instrText>
          </w:r>
          <w:r w:rsidR="00D01054" w:rsidRPr="00A5486C">
            <w:rPr>
              <w:rFonts w:ascii="Arial" w:hAnsi="Arial" w:cs="Arial"/>
              <w:szCs w:val="22"/>
              <w:lang w:val="lt-LT"/>
            </w:rPr>
            <w:fldChar w:fldCharType="separate"/>
          </w:r>
          <w:r w:rsidR="00BE094A" w:rsidRPr="00A5486C">
            <w:rPr>
              <w:rFonts w:ascii="Arial" w:hAnsi="Arial" w:cs="Arial"/>
              <w:noProof/>
              <w:szCs w:val="22"/>
              <w:lang w:val="lt-LT"/>
            </w:rPr>
            <w:t>(19)</w:t>
          </w:r>
          <w:r w:rsidR="00D01054" w:rsidRPr="00A5486C">
            <w:rPr>
              <w:rFonts w:ascii="Arial" w:hAnsi="Arial" w:cs="Arial"/>
              <w:szCs w:val="22"/>
              <w:lang w:val="lt-LT"/>
            </w:rPr>
            <w:fldChar w:fldCharType="end"/>
          </w:r>
        </w:sdtContent>
      </w:sdt>
      <w:r w:rsidR="00D01054" w:rsidRPr="00A5486C">
        <w:rPr>
          <w:rFonts w:ascii="Arial" w:hAnsi="Arial" w:cs="Arial"/>
          <w:szCs w:val="22"/>
          <w:lang w:val="lt-LT"/>
        </w:rPr>
        <w:t xml:space="preserve"> </w:t>
      </w:r>
      <w:r w:rsidRPr="00A5486C">
        <w:rPr>
          <w:rFonts w:ascii="Arial" w:hAnsi="Arial" w:cs="Arial"/>
          <w:szCs w:val="22"/>
          <w:lang w:val="lt-LT"/>
        </w:rPr>
        <w:t>priede</w:t>
      </w:r>
    </w:p>
    <w:p w14:paraId="7987EE46" w14:textId="270728A4" w:rsidR="001C155A" w:rsidRPr="00A5486C" w:rsidRDefault="001C155A" w:rsidP="00152F90">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Teritorija </w:t>
      </w:r>
      <w:proofErr w:type="spellStart"/>
      <w:r w:rsidRPr="00A5486C">
        <w:rPr>
          <w:rFonts w:ascii="Arial" w:hAnsi="Arial" w:cs="Arial"/>
          <w:szCs w:val="22"/>
          <w:lang w:val="lt-LT"/>
        </w:rPr>
        <w:t>planiruojama</w:t>
      </w:r>
      <w:proofErr w:type="spellEnd"/>
      <w:r w:rsidRPr="00A5486C">
        <w:rPr>
          <w:rFonts w:ascii="Arial" w:hAnsi="Arial" w:cs="Arial"/>
          <w:szCs w:val="22"/>
          <w:lang w:val="lt-LT"/>
        </w:rPr>
        <w:t xml:space="preserve"> prisitaikant prie esamo paviršiaus jei projektavimo užduotyje nenurodyta kitaip. Esant galimybėms turi būti suformuotas minimalus vienpusis arba pakopinis sklypo nuolydis</w:t>
      </w:r>
      <w:r w:rsidR="0046555D" w:rsidRPr="00A5486C">
        <w:rPr>
          <w:rFonts w:ascii="Arial" w:hAnsi="Arial" w:cs="Arial"/>
          <w:szCs w:val="22"/>
          <w:lang w:val="lt-LT"/>
        </w:rPr>
        <w:t xml:space="preserve">. </w:t>
      </w:r>
      <w:r w:rsidR="004D057D" w:rsidRPr="00A5486C">
        <w:rPr>
          <w:rFonts w:ascii="Arial" w:hAnsi="Arial" w:cs="Arial"/>
          <w:szCs w:val="22"/>
          <w:lang w:val="lt-LT"/>
        </w:rPr>
        <w:t>S</w:t>
      </w:r>
      <w:r w:rsidR="0046555D" w:rsidRPr="00A5486C">
        <w:rPr>
          <w:rFonts w:ascii="Arial" w:hAnsi="Arial" w:cs="Arial"/>
          <w:szCs w:val="22"/>
          <w:lang w:val="lt-LT"/>
        </w:rPr>
        <w:t xml:space="preserve">kirstyklos teritorija aukštinama tiek, kad į ją </w:t>
      </w:r>
      <w:r w:rsidR="004D057D" w:rsidRPr="00A5486C">
        <w:rPr>
          <w:rFonts w:ascii="Arial" w:hAnsi="Arial" w:cs="Arial"/>
          <w:szCs w:val="22"/>
          <w:lang w:val="lt-LT"/>
        </w:rPr>
        <w:t xml:space="preserve">iš gretimų sklypų </w:t>
      </w:r>
      <w:r w:rsidR="0046555D" w:rsidRPr="00A5486C">
        <w:rPr>
          <w:rFonts w:ascii="Arial" w:hAnsi="Arial" w:cs="Arial"/>
          <w:szCs w:val="22"/>
          <w:lang w:val="lt-LT"/>
        </w:rPr>
        <w:t xml:space="preserve">nepatektų </w:t>
      </w:r>
      <w:r w:rsidR="004D057D" w:rsidRPr="00A5486C">
        <w:rPr>
          <w:rFonts w:ascii="Arial" w:hAnsi="Arial" w:cs="Arial"/>
          <w:szCs w:val="22"/>
          <w:lang w:val="lt-LT"/>
        </w:rPr>
        <w:t xml:space="preserve"> kritulių ir kitoks </w:t>
      </w:r>
      <w:r w:rsidR="0046555D" w:rsidRPr="00A5486C">
        <w:rPr>
          <w:rFonts w:ascii="Arial" w:hAnsi="Arial" w:cs="Arial"/>
          <w:szCs w:val="22"/>
          <w:lang w:val="lt-LT"/>
        </w:rPr>
        <w:t>vanduo</w:t>
      </w:r>
      <w:r w:rsidR="004D057D" w:rsidRPr="00A5486C">
        <w:rPr>
          <w:rFonts w:ascii="Arial" w:hAnsi="Arial" w:cs="Arial"/>
          <w:szCs w:val="22"/>
          <w:lang w:val="lt-LT"/>
        </w:rPr>
        <w:t>.</w:t>
      </w:r>
    </w:p>
    <w:p w14:paraId="6ECCF43B" w14:textId="06BCA063" w:rsidR="001C155A" w:rsidRPr="00A5486C" w:rsidRDefault="001C155A" w:rsidP="00152F90">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szCs w:val="22"/>
          <w:lang w:val="lt-LT"/>
        </w:rPr>
        <w:t>Demontuotų statinių vietose žemės paviršius išlyginamas, reikiamose vietose iškasos užpilamos vietiniu arba atvežtiniu gruntu atstatant dangos vientisumą ir sutankinama. Darbai vykdomi vadovaujantis STR 1.06.01:2016 „Statybos darbai. Statinio statybos priežiūra“ ir ST 121895674.06:2009  "Žemės ir statybvietės įrengimo darbai".</w:t>
      </w:r>
    </w:p>
    <w:p w14:paraId="47C25E90" w14:textId="46E39CB9" w:rsidR="001C155A" w:rsidRPr="00A5486C" w:rsidRDefault="001C155A" w:rsidP="00152F90">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Paviršiaus vanduo nuo teritorijos pašalinamas paviršinių nuotekų surinkimo sistemos pagalba ir atviruoju būdu išnaudojant nuolydžius. Teritorijoje projektuojamas drenažas su prisijungimo prie tinklų (esant galimybei) įskaitant prisijungimo sąlygų parengimą ir suderinimą. Jei pastotės teritorijoje įrengti melioracijos tinklai, drenažas nuvedamas į juos. Aplink PVP įrengiamas drenažas. Nuo PVP stogo vanduo skardine lietvamzdžių ir betoninių latakų sistema nuvedamas į drenažo sistemą. Tuo atveju, jeigu drenažo ar paviršinių nuotekų surinkimo tinklai bus įrengti už PSO valdomo žemės sklypo ribų, derinant </w:t>
      </w:r>
      <w:r w:rsidR="00D01054" w:rsidRPr="00A5486C">
        <w:rPr>
          <w:rFonts w:ascii="Arial" w:hAnsi="Arial" w:cs="Arial"/>
          <w:szCs w:val="22"/>
          <w:lang w:val="lt-LT"/>
        </w:rPr>
        <w:t>projektinius pasiūlymus</w:t>
      </w:r>
      <w:r w:rsidRPr="00A5486C">
        <w:rPr>
          <w:rFonts w:ascii="Arial" w:hAnsi="Arial" w:cs="Arial"/>
          <w:szCs w:val="22"/>
          <w:lang w:val="lt-LT"/>
        </w:rPr>
        <w:t xml:space="preserve"> pateikti žemės sklypo (-sklypų) Nekilnojamojo turto registro centrinio duomenų banko išrašą (-išrašus) su įregistruotais servitutais ir teritorijomis, kuriose taikomos specialiosios žemės naudojimo sąlygos, bei kitus būtinus trečiųjų šalių sutikimus</w:t>
      </w:r>
      <w:r w:rsidR="00344E8D" w:rsidRPr="00A5486C">
        <w:rPr>
          <w:rFonts w:ascii="Arial" w:hAnsi="Arial" w:cs="Arial"/>
          <w:szCs w:val="22"/>
          <w:lang w:val="lt-LT"/>
        </w:rPr>
        <w:t>.</w:t>
      </w:r>
    </w:p>
    <w:p w14:paraId="06B2A025" w14:textId="79DCC228" w:rsidR="001C155A" w:rsidRPr="00A5486C" w:rsidRDefault="001C155A" w:rsidP="00152F90">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szCs w:val="22"/>
          <w:lang w:val="lt-LT"/>
        </w:rPr>
        <w:t>Atvirosios skirstyklos teritorijoje vidaus kelias</w:t>
      </w:r>
      <w:r w:rsidR="00323727" w:rsidRPr="00A5486C">
        <w:rPr>
          <w:rFonts w:ascii="Arial" w:hAnsi="Arial" w:cs="Arial"/>
          <w:szCs w:val="22"/>
          <w:lang w:val="lt-LT"/>
        </w:rPr>
        <w:t>/</w:t>
      </w:r>
      <w:r w:rsidR="00D01054" w:rsidRPr="00A5486C">
        <w:rPr>
          <w:rFonts w:ascii="Arial" w:hAnsi="Arial" w:cs="Arial"/>
          <w:szCs w:val="22"/>
          <w:lang w:val="lt-LT"/>
        </w:rPr>
        <w:t>a</w:t>
      </w:r>
      <w:r w:rsidR="00323727" w:rsidRPr="00A5486C">
        <w:rPr>
          <w:rFonts w:ascii="Arial" w:hAnsi="Arial" w:cs="Arial"/>
          <w:szCs w:val="22"/>
          <w:lang w:val="lt-LT"/>
        </w:rPr>
        <w:t>utomobilio stovėjimo aikštelė</w:t>
      </w:r>
      <w:r w:rsidRPr="00A5486C">
        <w:rPr>
          <w:rFonts w:ascii="Arial" w:hAnsi="Arial" w:cs="Arial"/>
          <w:szCs w:val="22"/>
          <w:lang w:val="lt-LT"/>
        </w:rPr>
        <w:t xml:space="preserve"> projektuojama asfalto</w:t>
      </w:r>
      <w:r w:rsidR="00CC7470" w:rsidRPr="00A5486C">
        <w:rPr>
          <w:rFonts w:ascii="Arial" w:hAnsi="Arial" w:cs="Arial"/>
          <w:szCs w:val="22"/>
          <w:lang w:val="lt-LT"/>
        </w:rPr>
        <w:t xml:space="preserve"> </w:t>
      </w:r>
      <w:r w:rsidRPr="00A5486C">
        <w:rPr>
          <w:rFonts w:ascii="Arial" w:hAnsi="Arial" w:cs="Arial"/>
          <w:szCs w:val="22"/>
          <w:lang w:val="lt-LT"/>
        </w:rPr>
        <w:t>dangos. Kelio plotis ≥</w:t>
      </w:r>
      <w:r w:rsidR="00F73337" w:rsidRPr="00A5486C">
        <w:rPr>
          <w:rFonts w:ascii="Arial" w:hAnsi="Arial" w:cs="Arial"/>
          <w:szCs w:val="22"/>
          <w:lang w:val="lt-LT"/>
        </w:rPr>
        <w:t xml:space="preserve"> </w:t>
      </w:r>
      <w:r w:rsidRPr="00A5486C">
        <w:rPr>
          <w:rFonts w:ascii="Arial" w:hAnsi="Arial" w:cs="Arial"/>
          <w:szCs w:val="22"/>
          <w:lang w:val="lt-LT"/>
        </w:rPr>
        <w:t>3,5 m. Kelių dangos projektuojamos su vienpusiu ar dvipusiu skersiniu nuolydžiu i</w:t>
      </w:r>
      <w:r w:rsidR="00F73337" w:rsidRPr="00A5486C">
        <w:rPr>
          <w:rFonts w:ascii="Arial" w:hAnsi="Arial" w:cs="Arial"/>
          <w:szCs w:val="22"/>
          <w:lang w:val="lt-LT"/>
        </w:rPr>
        <w:t xml:space="preserve"> </w:t>
      </w:r>
      <w:r w:rsidRPr="00A5486C">
        <w:rPr>
          <w:rFonts w:ascii="Arial" w:hAnsi="Arial" w:cs="Arial"/>
          <w:szCs w:val="22"/>
          <w:lang w:val="lt-LT"/>
        </w:rPr>
        <w:t>≥</w:t>
      </w:r>
      <w:r w:rsidR="00F73337" w:rsidRPr="00A5486C">
        <w:rPr>
          <w:rFonts w:ascii="Arial" w:hAnsi="Arial" w:cs="Arial"/>
          <w:szCs w:val="22"/>
          <w:lang w:val="lt-LT"/>
        </w:rPr>
        <w:t xml:space="preserve"> </w:t>
      </w:r>
      <w:r w:rsidRPr="00A5486C">
        <w:rPr>
          <w:rFonts w:ascii="Arial" w:hAnsi="Arial" w:cs="Arial"/>
          <w:szCs w:val="22"/>
          <w:lang w:val="lt-LT"/>
        </w:rPr>
        <w:t xml:space="preserve">0,02. Standartiniai tipiniai projektiniai sprendiniai vidaus keliams pateikiami </w:t>
      </w:r>
      <w:sdt>
        <w:sdtPr>
          <w:rPr>
            <w:rFonts w:ascii="Arial" w:hAnsi="Arial" w:cs="Arial"/>
            <w:szCs w:val="22"/>
            <w:lang w:val="lt-LT"/>
          </w:rPr>
          <w:id w:val="-1100327769"/>
          <w:citation/>
        </w:sdtPr>
        <w:sdtContent>
          <w:r w:rsidRPr="00A5486C">
            <w:rPr>
              <w:rFonts w:ascii="Arial" w:hAnsi="Arial" w:cs="Arial"/>
              <w:szCs w:val="22"/>
              <w:lang w:val="lt-LT"/>
            </w:rPr>
            <w:fldChar w:fldCharType="begin"/>
          </w:r>
          <w:r w:rsidR="00D01054" w:rsidRPr="00A5486C">
            <w:rPr>
              <w:rFonts w:ascii="Arial" w:hAnsi="Arial" w:cs="Arial"/>
              <w:szCs w:val="22"/>
              <w:lang w:val="lt-LT"/>
            </w:rPr>
            <w:instrText xml:space="preserve">CITATION Stayba6 \l 1063 </w:instrText>
          </w:r>
          <w:r w:rsidRPr="00A5486C">
            <w:rPr>
              <w:rFonts w:ascii="Arial" w:hAnsi="Arial" w:cs="Arial"/>
              <w:szCs w:val="22"/>
              <w:lang w:val="lt-LT"/>
            </w:rPr>
            <w:fldChar w:fldCharType="separate"/>
          </w:r>
          <w:r w:rsidR="00BE094A" w:rsidRPr="00A5486C">
            <w:rPr>
              <w:rFonts w:ascii="Arial" w:hAnsi="Arial" w:cs="Arial"/>
              <w:noProof/>
              <w:szCs w:val="22"/>
              <w:lang w:val="lt-LT"/>
            </w:rPr>
            <w:t>(20)</w:t>
          </w:r>
          <w:r w:rsidRPr="00A5486C">
            <w:rPr>
              <w:rFonts w:ascii="Arial" w:hAnsi="Arial" w:cs="Arial"/>
              <w:szCs w:val="22"/>
              <w:lang w:val="lt-LT"/>
            </w:rPr>
            <w:fldChar w:fldCharType="end"/>
          </w:r>
        </w:sdtContent>
      </w:sdt>
      <w:r w:rsidRPr="00A5486C">
        <w:rPr>
          <w:rFonts w:ascii="Arial" w:hAnsi="Arial" w:cs="Arial"/>
          <w:szCs w:val="22"/>
          <w:lang w:val="lt-LT"/>
        </w:rPr>
        <w:t xml:space="preserve"> priede. </w:t>
      </w:r>
    </w:p>
    <w:p w14:paraId="0DB65927" w14:textId="61AF2FF5" w:rsidR="001C155A" w:rsidRPr="00A5486C" w:rsidRDefault="001C155A" w:rsidP="00152F90">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Privažiavimai prie 110 kV skirstyklos elektros įrenginių turi būti pritaikyti įvažiuoti mobiliai aukštos įtampos įrenginių laboratorijai. Laboratorijos treilerio aukštis – 4,0 m, plotis – 2,5 m, ilgis – 13 m, svoris – 30 t. </w:t>
      </w:r>
    </w:p>
    <w:p w14:paraId="2786D901" w14:textId="5D4DF7E0" w:rsidR="001C155A" w:rsidRPr="00A5486C" w:rsidRDefault="001C155A" w:rsidP="00152F90">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Visa </w:t>
      </w:r>
      <w:r w:rsidR="00CC7470" w:rsidRPr="00A5486C">
        <w:rPr>
          <w:rFonts w:ascii="Arial" w:hAnsi="Arial" w:cs="Arial"/>
          <w:szCs w:val="22"/>
          <w:lang w:val="lt-LT"/>
        </w:rPr>
        <w:t>110 kV skirstyklos</w:t>
      </w:r>
      <w:r w:rsidRPr="00A5486C">
        <w:rPr>
          <w:rFonts w:ascii="Arial" w:hAnsi="Arial" w:cs="Arial"/>
          <w:szCs w:val="22"/>
          <w:lang w:val="lt-LT"/>
        </w:rPr>
        <w:t xml:space="preserve"> teritorija įrengiama iš skaldos ant šalčiui atsparaus sluoksnio</w:t>
      </w:r>
      <w:r w:rsidR="00CC7470" w:rsidRPr="00A5486C">
        <w:rPr>
          <w:rFonts w:ascii="Arial" w:hAnsi="Arial" w:cs="Arial"/>
          <w:szCs w:val="22"/>
          <w:lang w:val="lt-LT"/>
        </w:rPr>
        <w:t xml:space="preserve"> (išskyrus kelio dangą)</w:t>
      </w:r>
      <w:r w:rsidRPr="00A5486C">
        <w:rPr>
          <w:rFonts w:ascii="Arial" w:hAnsi="Arial" w:cs="Arial"/>
          <w:szCs w:val="22"/>
          <w:lang w:val="lt-LT"/>
        </w:rPr>
        <w:t xml:space="preserve">. Skaldos frakcija fr.16/32 mm. </w:t>
      </w:r>
      <w:r w:rsidR="00CC7470" w:rsidRPr="00A5486C">
        <w:rPr>
          <w:rFonts w:ascii="Arial" w:hAnsi="Arial" w:cs="Arial"/>
          <w:szCs w:val="22"/>
          <w:lang w:val="lt-LT"/>
        </w:rPr>
        <w:t>L</w:t>
      </w:r>
      <w:r w:rsidRPr="00A5486C">
        <w:rPr>
          <w:rFonts w:ascii="Arial" w:hAnsi="Arial" w:cs="Arial"/>
          <w:szCs w:val="22"/>
          <w:lang w:val="lt-LT"/>
        </w:rPr>
        <w:t xml:space="preserve">ikusi teritorija, įskaitant ir kitų žemės naudotojų ir savininkų teritorijas, kurioje yra numatoma atlikti darbus (pvz. OL atramų pastatymas), apželdinama daugiamete, žemaūge, lėtai augančia žole. Pėstiesiems ties varteliais, PVP ar pastatais projektuoti betoninių trinkelių dangą. Standartiniai reikalavimai pateikiami </w:t>
      </w:r>
      <w:sdt>
        <w:sdtPr>
          <w:rPr>
            <w:rFonts w:ascii="Arial" w:hAnsi="Arial" w:cs="Arial"/>
            <w:szCs w:val="22"/>
            <w:lang w:val="lt-LT"/>
          </w:rPr>
          <w:id w:val="40572262"/>
          <w:citation/>
        </w:sdtPr>
        <w:sdtContent>
          <w:r w:rsidRPr="00A5486C">
            <w:rPr>
              <w:rFonts w:ascii="Arial" w:hAnsi="Arial" w:cs="Arial"/>
              <w:szCs w:val="22"/>
              <w:lang w:val="lt-LT"/>
            </w:rPr>
            <w:fldChar w:fldCharType="begin"/>
          </w:r>
          <w:r w:rsidR="00D01054" w:rsidRPr="00A5486C">
            <w:rPr>
              <w:rFonts w:ascii="Arial" w:hAnsi="Arial" w:cs="Arial"/>
              <w:szCs w:val="22"/>
              <w:lang w:val="lt-LT"/>
            </w:rPr>
            <w:instrText xml:space="preserve">CITATION SP \l 1063 </w:instrText>
          </w:r>
          <w:r w:rsidRPr="00A5486C">
            <w:rPr>
              <w:rFonts w:ascii="Arial" w:hAnsi="Arial" w:cs="Arial"/>
              <w:szCs w:val="22"/>
              <w:lang w:val="lt-LT"/>
            </w:rPr>
            <w:fldChar w:fldCharType="separate"/>
          </w:r>
          <w:r w:rsidR="00BE094A" w:rsidRPr="00A5486C">
            <w:rPr>
              <w:rFonts w:ascii="Arial" w:hAnsi="Arial" w:cs="Arial"/>
              <w:noProof/>
              <w:szCs w:val="22"/>
              <w:lang w:val="lt-LT"/>
            </w:rPr>
            <w:t>(19)</w:t>
          </w:r>
          <w:r w:rsidRPr="00A5486C">
            <w:rPr>
              <w:rFonts w:ascii="Arial" w:hAnsi="Arial" w:cs="Arial"/>
              <w:szCs w:val="22"/>
              <w:lang w:val="lt-LT"/>
            </w:rPr>
            <w:fldChar w:fldCharType="end"/>
          </w:r>
        </w:sdtContent>
      </w:sdt>
      <w:r w:rsidRPr="00A5486C">
        <w:rPr>
          <w:rFonts w:ascii="Arial" w:hAnsi="Arial" w:cs="Arial"/>
          <w:szCs w:val="22"/>
          <w:lang w:val="lt-LT"/>
        </w:rPr>
        <w:t xml:space="preserve"> ir </w:t>
      </w:r>
      <w:sdt>
        <w:sdtPr>
          <w:rPr>
            <w:rFonts w:ascii="Arial" w:hAnsi="Arial" w:cs="Arial"/>
            <w:szCs w:val="22"/>
            <w:lang w:val="lt-LT"/>
          </w:rPr>
          <w:id w:val="1003780595"/>
          <w:citation/>
        </w:sdtPr>
        <w:sdtContent>
          <w:r w:rsidRPr="00A5486C">
            <w:rPr>
              <w:rFonts w:ascii="Arial" w:hAnsi="Arial" w:cs="Arial"/>
              <w:szCs w:val="22"/>
              <w:lang w:val="lt-LT"/>
            </w:rPr>
            <w:fldChar w:fldCharType="begin"/>
          </w:r>
          <w:r w:rsidR="00D01054" w:rsidRPr="00A5486C">
            <w:rPr>
              <w:rFonts w:ascii="Arial" w:hAnsi="Arial" w:cs="Arial"/>
              <w:szCs w:val="22"/>
              <w:lang w:val="lt-LT"/>
            </w:rPr>
            <w:instrText xml:space="preserve">CITATION Sta5 \l 1063 </w:instrText>
          </w:r>
          <w:r w:rsidRPr="00A5486C">
            <w:rPr>
              <w:rFonts w:ascii="Arial" w:hAnsi="Arial" w:cs="Arial"/>
              <w:szCs w:val="22"/>
              <w:lang w:val="lt-LT"/>
            </w:rPr>
            <w:fldChar w:fldCharType="separate"/>
          </w:r>
          <w:r w:rsidR="00BE094A" w:rsidRPr="00A5486C">
            <w:rPr>
              <w:rFonts w:ascii="Arial" w:hAnsi="Arial" w:cs="Arial"/>
              <w:noProof/>
              <w:szCs w:val="22"/>
              <w:lang w:val="lt-LT"/>
            </w:rPr>
            <w:t>(21)</w:t>
          </w:r>
          <w:r w:rsidRPr="00A5486C">
            <w:rPr>
              <w:rFonts w:ascii="Arial" w:hAnsi="Arial" w:cs="Arial"/>
              <w:szCs w:val="22"/>
              <w:lang w:val="lt-LT"/>
            </w:rPr>
            <w:fldChar w:fldCharType="end"/>
          </w:r>
        </w:sdtContent>
      </w:sdt>
      <w:r w:rsidRPr="00A5486C">
        <w:rPr>
          <w:rFonts w:ascii="Arial" w:hAnsi="Arial" w:cs="Arial"/>
          <w:szCs w:val="22"/>
          <w:lang w:val="lt-LT"/>
        </w:rPr>
        <w:t xml:space="preserve"> prieduose.</w:t>
      </w:r>
    </w:p>
    <w:p w14:paraId="7B3FB8CD" w14:textId="484439E4" w:rsidR="001C155A" w:rsidRPr="00A5486C" w:rsidRDefault="000D2843" w:rsidP="00152F90">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szCs w:val="22"/>
          <w:lang w:val="lt-LT"/>
        </w:rPr>
        <w:t>Projektuojant įvažiavimą į PSO transformatorių pastotės (toliau - TP) teritoriją prioritetą skirti įvažiavimui per vienus vartus su ESO</w:t>
      </w:r>
      <w:r w:rsidR="001C155A" w:rsidRPr="00A5486C">
        <w:rPr>
          <w:rFonts w:ascii="Arial" w:hAnsi="Arial" w:cs="Arial"/>
          <w:szCs w:val="22"/>
          <w:lang w:val="lt-LT"/>
        </w:rPr>
        <w:t>. Įvažiavimo/įėjimo vartams iš išorės suprojektuoti užraktą dviejų pakabinamų spynų sistemos, kurios leistų atrakinti vartus atrakinus vieną spyną, o vidinėje vartų pusėje suprojektuoti kilpą pakabinamai spynai.</w:t>
      </w:r>
    </w:p>
    <w:p w14:paraId="56A18E93" w14:textId="3F347F70" w:rsidR="001C155A" w:rsidRPr="00A5486C" w:rsidRDefault="001C155A" w:rsidP="00152F90">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szCs w:val="22"/>
          <w:lang w:val="lt-LT"/>
        </w:rPr>
        <w:lastRenderedPageBreak/>
        <w:t>Skirstyklos tvora turi būti suprojektuota 1,8 m aukščio su cinkuotais metaliniais stulpeliais ant betoninio pamato, gelžbetoniniu cokoliu ir virinto tinklo skydais.</w:t>
      </w:r>
      <w:r w:rsidR="00F64417" w:rsidRPr="00A5486C">
        <w:rPr>
          <w:rFonts w:ascii="Arial" w:hAnsi="Arial" w:cs="Arial"/>
          <w:szCs w:val="22"/>
          <w:lang w:val="lt-LT"/>
        </w:rPr>
        <w:t xml:space="preserve"> </w:t>
      </w:r>
      <w:r w:rsidR="00323727" w:rsidRPr="00A5486C">
        <w:rPr>
          <w:rFonts w:ascii="Arial" w:hAnsi="Arial" w:cs="Arial"/>
          <w:szCs w:val="22"/>
          <w:lang w:val="lt-LT"/>
        </w:rPr>
        <w:t xml:space="preserve">PSO personalo patekimui į 110 kV skirstyklos teritoriją suprojektuoti ir įrengti atskirus vartelius su betoninėmis trinkelėmis (1 m atstumu į </w:t>
      </w:r>
      <w:r w:rsidR="00F64417" w:rsidRPr="00A5486C">
        <w:rPr>
          <w:rFonts w:ascii="Arial" w:hAnsi="Arial" w:cs="Arial"/>
          <w:szCs w:val="22"/>
          <w:lang w:val="lt-LT"/>
        </w:rPr>
        <w:t>i</w:t>
      </w:r>
      <w:r w:rsidR="00323727" w:rsidRPr="00A5486C">
        <w:rPr>
          <w:rFonts w:ascii="Arial" w:hAnsi="Arial" w:cs="Arial"/>
          <w:szCs w:val="22"/>
          <w:lang w:val="lt-LT"/>
        </w:rPr>
        <w:t>šorę) grįstu praėjimu</w:t>
      </w:r>
      <w:r w:rsidR="00CC7470" w:rsidRPr="00A5486C">
        <w:rPr>
          <w:rFonts w:ascii="Arial" w:hAnsi="Arial" w:cs="Arial"/>
          <w:szCs w:val="22"/>
          <w:lang w:val="lt-LT"/>
        </w:rPr>
        <w:t xml:space="preserve"> (nuo įvažiavimo į skirstyklą vartų iki vartelių)</w:t>
      </w:r>
      <w:r w:rsidR="00323727" w:rsidRPr="00A5486C">
        <w:rPr>
          <w:rFonts w:ascii="Arial" w:hAnsi="Arial" w:cs="Arial"/>
          <w:szCs w:val="22"/>
          <w:lang w:val="lt-LT"/>
        </w:rPr>
        <w:t xml:space="preserve">. </w:t>
      </w:r>
      <w:r w:rsidRPr="00A5486C">
        <w:rPr>
          <w:rFonts w:ascii="Arial" w:hAnsi="Arial" w:cs="Arial"/>
          <w:szCs w:val="22"/>
          <w:lang w:val="lt-LT"/>
        </w:rPr>
        <w:t>Skirstyklos tvorai standartiniai techniniai reikalavimai pateikiami</w:t>
      </w:r>
      <w:r w:rsidR="00A95D9E" w:rsidRPr="00A5486C">
        <w:rPr>
          <w:rFonts w:ascii="Arial" w:hAnsi="Arial" w:cs="Arial"/>
          <w:szCs w:val="22"/>
          <w:lang w:val="lt-LT"/>
        </w:rPr>
        <w:t xml:space="preserve"> </w:t>
      </w:r>
      <w:sdt>
        <w:sdtPr>
          <w:rPr>
            <w:rFonts w:ascii="Arial" w:hAnsi="Arial" w:cs="Arial"/>
            <w:szCs w:val="22"/>
            <w:lang w:val="lt-LT"/>
          </w:rPr>
          <w:id w:val="-670108087"/>
          <w:citation/>
        </w:sdtPr>
        <w:sdtContent>
          <w:r w:rsidR="00D5075B" w:rsidRPr="00A5486C">
            <w:rPr>
              <w:rFonts w:ascii="Arial" w:hAnsi="Arial" w:cs="Arial"/>
              <w:szCs w:val="22"/>
              <w:lang w:val="lt-LT"/>
            </w:rPr>
            <w:fldChar w:fldCharType="begin"/>
          </w:r>
          <w:r w:rsidR="00F64417" w:rsidRPr="00A5486C">
            <w:rPr>
              <w:rFonts w:ascii="Arial" w:hAnsi="Arial" w:cs="Arial"/>
              <w:szCs w:val="22"/>
              <w:lang w:val="lt-LT"/>
            </w:rPr>
            <w:instrText xml:space="preserve">CITATION Statyba1 \l 1033 </w:instrText>
          </w:r>
          <w:r w:rsidR="00D5075B" w:rsidRPr="00A5486C">
            <w:rPr>
              <w:rFonts w:ascii="Arial" w:hAnsi="Arial" w:cs="Arial"/>
              <w:szCs w:val="22"/>
              <w:lang w:val="lt-LT"/>
            </w:rPr>
            <w:fldChar w:fldCharType="separate"/>
          </w:r>
          <w:r w:rsidR="00BE094A" w:rsidRPr="00A5486C">
            <w:rPr>
              <w:rFonts w:ascii="Arial" w:hAnsi="Arial" w:cs="Arial"/>
              <w:noProof/>
              <w:szCs w:val="22"/>
              <w:lang w:val="lt-LT"/>
            </w:rPr>
            <w:t>(22)</w:t>
          </w:r>
          <w:r w:rsidR="00D5075B" w:rsidRPr="00A5486C">
            <w:rPr>
              <w:rFonts w:ascii="Arial" w:hAnsi="Arial" w:cs="Arial"/>
              <w:szCs w:val="22"/>
              <w:lang w:val="lt-LT"/>
            </w:rPr>
            <w:fldChar w:fldCharType="end"/>
          </w:r>
        </w:sdtContent>
      </w:sdt>
      <w:r w:rsidR="00D5075B" w:rsidRPr="00A5486C">
        <w:rPr>
          <w:rFonts w:ascii="Arial" w:hAnsi="Arial" w:cs="Arial"/>
          <w:szCs w:val="22"/>
          <w:lang w:val="lt-LT"/>
        </w:rPr>
        <w:t xml:space="preserve"> </w:t>
      </w:r>
      <w:r w:rsidR="00187EAC" w:rsidRPr="00A5486C">
        <w:rPr>
          <w:rFonts w:ascii="Arial" w:hAnsi="Arial" w:cs="Arial"/>
          <w:szCs w:val="22"/>
          <w:lang w:val="lt-LT"/>
        </w:rPr>
        <w:t>priede.</w:t>
      </w:r>
      <w:r w:rsidRPr="00A5486C">
        <w:rPr>
          <w:rFonts w:ascii="Arial" w:hAnsi="Arial" w:cs="Arial"/>
          <w:szCs w:val="22"/>
          <w:lang w:val="lt-LT"/>
        </w:rPr>
        <w:t xml:space="preserve"> </w:t>
      </w:r>
    </w:p>
    <w:p w14:paraId="0EE79238" w14:textId="1008AEE0" w:rsidR="001C155A" w:rsidRPr="00A5486C" w:rsidRDefault="001C155A" w:rsidP="00152F90">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Pastotės teritorijoje suprojektuoti stacionarų vienvietį g/b tualetą su sandariu išsiurbiamu ne mažesnio kaip 1.5 m diametro g/b rezervuaru su alsuokliu. </w:t>
      </w:r>
      <w:r w:rsidR="00A17F67" w:rsidRPr="00A5486C">
        <w:rPr>
          <w:rFonts w:ascii="Arial" w:hAnsi="Arial" w:cs="Arial"/>
          <w:szCs w:val="22"/>
          <w:lang w:val="lt-LT"/>
        </w:rPr>
        <w:t xml:space="preserve">Užtikrinama apsaugą nuo paviršinių nuotekų patekimo į rezervuarą. </w:t>
      </w:r>
      <w:r w:rsidRPr="00A5486C">
        <w:rPr>
          <w:rFonts w:ascii="Arial" w:hAnsi="Arial" w:cs="Arial"/>
          <w:szCs w:val="22"/>
          <w:lang w:val="lt-LT"/>
        </w:rPr>
        <w:t xml:space="preserve">Maksimalus tualeto atstumas nuo važiuojamosios dalies – 4 m. Priėjimui prie tualeto įrengiamas </w:t>
      </w:r>
      <w:r w:rsidR="00F73337" w:rsidRPr="00A5486C">
        <w:rPr>
          <w:rFonts w:ascii="Arial" w:hAnsi="Arial" w:cs="Arial"/>
          <w:szCs w:val="22"/>
          <w:lang w:val="lt-LT"/>
        </w:rPr>
        <w:t xml:space="preserve">betono trinkelių dangos </w:t>
      </w:r>
      <w:r w:rsidRPr="00A5486C">
        <w:rPr>
          <w:rFonts w:ascii="Arial" w:hAnsi="Arial" w:cs="Arial"/>
          <w:szCs w:val="22"/>
          <w:lang w:val="lt-LT"/>
        </w:rPr>
        <w:t xml:space="preserve">takas. Aplink tualetą įrengiama betono trinkelių nuogrinda, minimalus </w:t>
      </w:r>
      <w:r w:rsidR="00F73337" w:rsidRPr="00A5486C">
        <w:rPr>
          <w:rFonts w:ascii="Arial" w:hAnsi="Arial" w:cs="Arial"/>
          <w:szCs w:val="22"/>
          <w:lang w:val="lt-LT"/>
        </w:rPr>
        <w:t xml:space="preserve">nuogrindos </w:t>
      </w:r>
      <w:r w:rsidRPr="00A5486C">
        <w:rPr>
          <w:rFonts w:ascii="Arial" w:hAnsi="Arial" w:cs="Arial"/>
          <w:szCs w:val="22"/>
          <w:lang w:val="lt-LT"/>
        </w:rPr>
        <w:t>plotis 50 cm.</w:t>
      </w:r>
      <w:r w:rsidR="00A17F67" w:rsidRPr="00A5486C">
        <w:rPr>
          <w:rFonts w:ascii="Arial" w:hAnsi="Arial" w:cs="Arial"/>
          <w:szCs w:val="22"/>
          <w:lang w:val="lt-LT"/>
        </w:rPr>
        <w:t xml:space="preserve"> </w:t>
      </w:r>
    </w:p>
    <w:p w14:paraId="64E128A3" w14:textId="2BA1996A" w:rsidR="001C155A" w:rsidRPr="00A5486C" w:rsidRDefault="001C155A" w:rsidP="00152F90">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Atlikti </w:t>
      </w:r>
      <w:r w:rsidR="00B506D3" w:rsidRPr="00A5486C">
        <w:rPr>
          <w:rFonts w:ascii="Arial" w:hAnsi="Arial" w:cs="Arial"/>
          <w:szCs w:val="22"/>
          <w:lang w:val="lt-LT"/>
        </w:rPr>
        <w:t xml:space="preserve">inžinerinius geologinius </w:t>
      </w:r>
      <w:r w:rsidRPr="00A5486C">
        <w:rPr>
          <w:rFonts w:ascii="Arial" w:hAnsi="Arial" w:cs="Arial"/>
          <w:szCs w:val="22"/>
          <w:lang w:val="lt-LT"/>
        </w:rPr>
        <w:t>tyrimus skirstykloje</w:t>
      </w:r>
      <w:r w:rsidR="00F73337" w:rsidRPr="00A5486C">
        <w:rPr>
          <w:rFonts w:ascii="Arial" w:hAnsi="Arial" w:cs="Arial"/>
          <w:szCs w:val="22"/>
          <w:lang w:val="lt-LT"/>
        </w:rPr>
        <w:t xml:space="preserve">. </w:t>
      </w:r>
      <w:r w:rsidRPr="00A5486C">
        <w:rPr>
          <w:rFonts w:ascii="Arial" w:hAnsi="Arial" w:cs="Arial"/>
          <w:szCs w:val="22"/>
          <w:lang w:val="lt-LT"/>
        </w:rPr>
        <w:t>Tyrimų minimalus kiekis pastotėje -</w:t>
      </w:r>
      <w:r w:rsidR="00F64417" w:rsidRPr="00A5486C">
        <w:rPr>
          <w:rFonts w:ascii="Arial" w:hAnsi="Arial" w:cs="Arial"/>
          <w:szCs w:val="22"/>
          <w:lang w:val="lt-LT"/>
        </w:rPr>
        <w:t xml:space="preserve"> </w:t>
      </w:r>
      <w:r w:rsidRPr="00A5486C">
        <w:rPr>
          <w:rFonts w:ascii="Arial" w:hAnsi="Arial" w:cs="Arial"/>
          <w:szCs w:val="22"/>
          <w:lang w:val="lt-LT"/>
        </w:rPr>
        <w:t>vienas bandomasis gręžinys 20 arų plotui, bet ne mažiau nei du bandomieji gręžiniai pastotėje.</w:t>
      </w:r>
      <w:r w:rsidR="00F73337" w:rsidRPr="00A5486C">
        <w:rPr>
          <w:rFonts w:ascii="Arial" w:hAnsi="Arial" w:cs="Arial"/>
          <w:szCs w:val="22"/>
          <w:lang w:val="lt-LT"/>
        </w:rPr>
        <w:t xml:space="preserve"> Tyrimų rezultatus pateikti projektiniuose pasiūlymuose.</w:t>
      </w:r>
    </w:p>
    <w:p w14:paraId="2CE0DB32" w14:textId="6FD4F7AB" w:rsidR="001C155A" w:rsidRPr="00A5486C" w:rsidRDefault="001C155A" w:rsidP="00152F90">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szCs w:val="22"/>
          <w:lang w:val="lt-LT"/>
        </w:rPr>
        <w:t>Pagal LR Aplinkos ministerijos patvirtintą „Reglamentuojamų statybos produktų sąrašą“ objekto statyboje panaudoti statybos produktai privalo turėti išduotus paskirtų notifikuotų įstaigų sertifikatus.</w:t>
      </w:r>
    </w:p>
    <w:p w14:paraId="4945C8CF" w14:textId="2E6BDE06" w:rsidR="001C155A" w:rsidRPr="00A5486C" w:rsidRDefault="001C155A" w:rsidP="00152F90">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Numatyti išvalymą nuo augmenijos (krūmų) ir aplinkos sutvarkymą viso sklypo teritorijoje </w:t>
      </w:r>
      <w:r w:rsidR="00F73337" w:rsidRPr="00A5486C">
        <w:rPr>
          <w:rFonts w:ascii="Arial" w:hAnsi="Arial" w:cs="Arial"/>
          <w:szCs w:val="22"/>
          <w:lang w:val="lt-LT"/>
        </w:rPr>
        <w:t xml:space="preserve">ir </w:t>
      </w:r>
      <w:r w:rsidRPr="00A5486C">
        <w:rPr>
          <w:rFonts w:ascii="Arial" w:hAnsi="Arial" w:cs="Arial"/>
          <w:szCs w:val="22"/>
          <w:lang w:val="lt-LT"/>
        </w:rPr>
        <w:t>dviejų metrų atstumu nuo tvoros išorinėje pusėje, jei tvora sutampa su sklypo ribomis.</w:t>
      </w:r>
      <w:r w:rsidR="00CC7470" w:rsidRPr="00A5486C">
        <w:rPr>
          <w:rFonts w:ascii="Arial" w:hAnsi="Arial" w:cs="Arial"/>
          <w:szCs w:val="22"/>
          <w:lang w:val="lt-LT"/>
        </w:rPr>
        <w:t xml:space="preserve"> Numatyti medžių galinčių nuvirsti ant skirstyklos teritorijos pašalinimą.</w:t>
      </w:r>
    </w:p>
    <w:p w14:paraId="15357728" w14:textId="337C8E50" w:rsidR="001C155A" w:rsidRPr="00A5486C" w:rsidRDefault="001C155A" w:rsidP="00152F90">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szCs w:val="22"/>
          <w:lang w:val="lt-LT"/>
        </w:rPr>
        <w:t>Suprojektuoti kelių, privažiavimų ir šalia esančios teritorijos, kuriais buvo naudojamasi projekto vykdymo metu, atstatymą į pirminę projektinę padėtį.</w:t>
      </w:r>
      <w:r w:rsidR="00A53420" w:rsidRPr="00A5486C">
        <w:rPr>
          <w:rFonts w:ascii="Arial" w:hAnsi="Arial" w:cs="Arial"/>
          <w:szCs w:val="22"/>
          <w:lang w:val="lt-LT"/>
        </w:rPr>
        <w:t xml:space="preserve"> Pažeidus ESO kelio dangą, atstatyti ir pateikti geodezinę išpildomąją nuotrauką.</w:t>
      </w:r>
    </w:p>
    <w:p w14:paraId="3F28F7B9" w14:textId="12697D32" w:rsidR="001C155A" w:rsidRPr="00A5486C" w:rsidRDefault="001C155A" w:rsidP="00152F90">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szCs w:val="22"/>
          <w:lang w:val="lt-LT"/>
        </w:rPr>
        <w:t>Sklypo sutvarkymo (Sklypo plano) dalyje suprojektuoti informacinį aiškinamąjį stendą prie pagrindinio įėjimo į statybvietę. Stende pateikiama informacija turi būti lengvai įskaitoma iš 5 m atstumo. Stende pateikiama informacija:</w:t>
      </w:r>
    </w:p>
    <w:p w14:paraId="21B444E8" w14:textId="5AB1FB4F" w:rsidR="001C155A" w:rsidRPr="00A5486C" w:rsidRDefault="001C155A" w:rsidP="00152F90">
      <w:pPr>
        <w:pStyle w:val="NoSpacing"/>
        <w:numPr>
          <w:ilvl w:val="3"/>
          <w:numId w:val="19"/>
        </w:numPr>
        <w:spacing w:line="276" w:lineRule="auto"/>
        <w:ind w:left="0" w:firstLine="851"/>
        <w:jc w:val="both"/>
        <w:rPr>
          <w:rFonts w:ascii="Arial" w:hAnsi="Arial" w:cs="Arial"/>
          <w:szCs w:val="22"/>
          <w:lang w:val="lt-LT"/>
        </w:rPr>
      </w:pPr>
      <w:r w:rsidRPr="00A5486C">
        <w:rPr>
          <w:rFonts w:ascii="Arial" w:hAnsi="Arial" w:cs="Arial"/>
          <w:szCs w:val="22"/>
          <w:lang w:val="lt-LT"/>
        </w:rPr>
        <w:t>užsakovo pavadinimas;</w:t>
      </w:r>
    </w:p>
    <w:p w14:paraId="1BC443D0" w14:textId="11F43FEF" w:rsidR="001C155A" w:rsidRPr="00A5486C" w:rsidRDefault="001C155A" w:rsidP="00152F90">
      <w:pPr>
        <w:pStyle w:val="NoSpacing"/>
        <w:numPr>
          <w:ilvl w:val="3"/>
          <w:numId w:val="19"/>
        </w:numPr>
        <w:spacing w:line="276" w:lineRule="auto"/>
        <w:ind w:left="0" w:firstLine="851"/>
        <w:jc w:val="both"/>
        <w:rPr>
          <w:rFonts w:ascii="Arial" w:hAnsi="Arial" w:cs="Arial"/>
          <w:szCs w:val="22"/>
          <w:lang w:val="lt-LT"/>
        </w:rPr>
      </w:pPr>
      <w:r w:rsidRPr="00A5486C">
        <w:rPr>
          <w:rFonts w:ascii="Arial" w:hAnsi="Arial" w:cs="Arial"/>
          <w:szCs w:val="22"/>
          <w:lang w:val="lt-LT"/>
        </w:rPr>
        <w:t>projektuotojas;</w:t>
      </w:r>
    </w:p>
    <w:p w14:paraId="536A39A2" w14:textId="6C7DCFBA" w:rsidR="001C155A" w:rsidRPr="00A5486C" w:rsidRDefault="001C155A" w:rsidP="00152F90">
      <w:pPr>
        <w:pStyle w:val="NoSpacing"/>
        <w:numPr>
          <w:ilvl w:val="3"/>
          <w:numId w:val="19"/>
        </w:numPr>
        <w:spacing w:line="276" w:lineRule="auto"/>
        <w:ind w:left="0" w:firstLine="851"/>
        <w:jc w:val="both"/>
        <w:rPr>
          <w:rFonts w:ascii="Arial" w:hAnsi="Arial" w:cs="Arial"/>
          <w:szCs w:val="22"/>
          <w:lang w:val="lt-LT"/>
        </w:rPr>
      </w:pPr>
      <w:r w:rsidRPr="00A5486C">
        <w:rPr>
          <w:rFonts w:ascii="Arial" w:hAnsi="Arial" w:cs="Arial"/>
          <w:szCs w:val="22"/>
          <w:lang w:val="lt-LT"/>
        </w:rPr>
        <w:t>rangovo pavadinimas;</w:t>
      </w:r>
    </w:p>
    <w:p w14:paraId="2D31E919" w14:textId="5DBF251B" w:rsidR="001C155A" w:rsidRPr="00A5486C" w:rsidRDefault="001C155A" w:rsidP="00152F90">
      <w:pPr>
        <w:pStyle w:val="NoSpacing"/>
        <w:numPr>
          <w:ilvl w:val="3"/>
          <w:numId w:val="19"/>
        </w:numPr>
        <w:spacing w:line="276" w:lineRule="auto"/>
        <w:ind w:left="0" w:firstLine="851"/>
        <w:jc w:val="both"/>
        <w:rPr>
          <w:rFonts w:ascii="Arial" w:hAnsi="Arial" w:cs="Arial"/>
          <w:szCs w:val="22"/>
          <w:lang w:val="lt-LT"/>
        </w:rPr>
      </w:pPr>
      <w:r w:rsidRPr="00A5486C">
        <w:rPr>
          <w:rFonts w:ascii="Arial" w:hAnsi="Arial" w:cs="Arial"/>
          <w:szCs w:val="22"/>
          <w:lang w:val="lt-LT"/>
        </w:rPr>
        <w:t>statinio statybos vadovo vardas, pavardė, kontaktinis tel.;</w:t>
      </w:r>
    </w:p>
    <w:p w14:paraId="6EC8377A" w14:textId="78E7243A" w:rsidR="001C155A" w:rsidRPr="00A5486C" w:rsidRDefault="001C155A" w:rsidP="00152F90">
      <w:pPr>
        <w:pStyle w:val="NoSpacing"/>
        <w:numPr>
          <w:ilvl w:val="3"/>
          <w:numId w:val="19"/>
        </w:numPr>
        <w:spacing w:line="276" w:lineRule="auto"/>
        <w:ind w:left="0" w:firstLine="851"/>
        <w:jc w:val="both"/>
        <w:rPr>
          <w:rFonts w:ascii="Arial" w:hAnsi="Arial" w:cs="Arial"/>
          <w:szCs w:val="22"/>
          <w:lang w:val="lt-LT"/>
        </w:rPr>
      </w:pPr>
      <w:r w:rsidRPr="00A5486C">
        <w:rPr>
          <w:rFonts w:ascii="Arial" w:hAnsi="Arial" w:cs="Arial"/>
          <w:szCs w:val="22"/>
          <w:lang w:val="lt-LT"/>
        </w:rPr>
        <w:t>techninės priežiūros vadovo vardas, pavardė, kontaktinis tel.;</w:t>
      </w:r>
    </w:p>
    <w:p w14:paraId="12052388" w14:textId="1237D680" w:rsidR="001C155A" w:rsidRPr="00A5486C" w:rsidRDefault="001C155A" w:rsidP="00152F90">
      <w:pPr>
        <w:pStyle w:val="NoSpacing"/>
        <w:numPr>
          <w:ilvl w:val="3"/>
          <w:numId w:val="19"/>
        </w:numPr>
        <w:spacing w:line="276" w:lineRule="auto"/>
        <w:ind w:left="0" w:firstLine="851"/>
        <w:jc w:val="both"/>
        <w:rPr>
          <w:rFonts w:ascii="Arial" w:hAnsi="Arial" w:cs="Arial"/>
          <w:szCs w:val="22"/>
          <w:lang w:val="lt-LT"/>
        </w:rPr>
      </w:pPr>
      <w:r w:rsidRPr="00A5486C">
        <w:rPr>
          <w:rFonts w:ascii="Arial" w:hAnsi="Arial" w:cs="Arial"/>
          <w:szCs w:val="22"/>
          <w:lang w:val="lt-LT"/>
        </w:rPr>
        <w:t>projekto pradžios ir pabaigos datos.</w:t>
      </w:r>
    </w:p>
    <w:p w14:paraId="110F57DF" w14:textId="5A608C42" w:rsidR="00C807BE" w:rsidRPr="00A5486C" w:rsidRDefault="001C155A" w:rsidP="00152F90">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szCs w:val="22"/>
          <w:lang w:val="lt-LT"/>
        </w:rPr>
        <w:t>Demontuojami/nugriaunami nereikalingi statiniai</w:t>
      </w:r>
      <w:r w:rsidR="001C7737" w:rsidRPr="00A5486C">
        <w:rPr>
          <w:rFonts w:ascii="Arial" w:hAnsi="Arial" w:cs="Arial"/>
          <w:szCs w:val="22"/>
          <w:lang w:val="lt-LT"/>
        </w:rPr>
        <w:t>.</w:t>
      </w:r>
    </w:p>
    <w:p w14:paraId="5CC120D0" w14:textId="39BE8F1B" w:rsidR="009F32A0" w:rsidRPr="00A5486C" w:rsidRDefault="009F32A0" w:rsidP="00152F90">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szCs w:val="22"/>
          <w:lang w:val="lt-LT"/>
        </w:rPr>
        <w:t>Derinant su ESO įrengti pamatus viršįtampių ribotuvų laikančiosioms metalinėms konstrukcijoms ESO teritorijoje, šalia galios transformatorių alyvos surinkimo duobių (betoninių aptvarų).</w:t>
      </w:r>
    </w:p>
    <w:p w14:paraId="3C85A82F" w14:textId="2F81BA0F" w:rsidR="00E44BC0" w:rsidRPr="00A5486C" w:rsidRDefault="00E44BC0" w:rsidP="005A7699">
      <w:pPr>
        <w:pStyle w:val="ListParagraph"/>
        <w:rPr>
          <w:rFonts w:ascii="Arial" w:hAnsi="Arial" w:cs="Arial"/>
          <w:b/>
          <w:bCs/>
          <w:sz w:val="22"/>
          <w:szCs w:val="22"/>
          <w:lang w:val="lt-LT"/>
        </w:rPr>
      </w:pPr>
    </w:p>
    <w:p w14:paraId="46DD6763" w14:textId="1C39D912" w:rsidR="00E44BC0" w:rsidRPr="00A5486C" w:rsidRDefault="00E44BC0" w:rsidP="00152F90">
      <w:pPr>
        <w:pStyle w:val="NoSpacing"/>
        <w:numPr>
          <w:ilvl w:val="1"/>
          <w:numId w:val="19"/>
        </w:numPr>
        <w:spacing w:line="276" w:lineRule="auto"/>
        <w:ind w:left="0" w:firstLine="567"/>
        <w:jc w:val="both"/>
        <w:rPr>
          <w:rFonts w:ascii="Arial" w:hAnsi="Arial" w:cs="Arial"/>
          <w:b/>
          <w:bCs/>
          <w:szCs w:val="22"/>
          <w:lang w:val="lt-LT"/>
        </w:rPr>
      </w:pPr>
      <w:r w:rsidRPr="00A5486C">
        <w:rPr>
          <w:rFonts w:ascii="Arial" w:hAnsi="Arial" w:cs="Arial"/>
          <w:b/>
          <w:bCs/>
          <w:szCs w:val="22"/>
          <w:lang w:val="lt-LT"/>
        </w:rPr>
        <w:t xml:space="preserve">110 kV OL Neris – VE3 I, II nuo </w:t>
      </w:r>
      <w:proofErr w:type="spellStart"/>
      <w:r w:rsidRPr="00A5486C">
        <w:rPr>
          <w:rFonts w:ascii="Arial" w:hAnsi="Arial" w:cs="Arial"/>
          <w:b/>
          <w:bCs/>
          <w:szCs w:val="22"/>
          <w:lang w:val="lt-LT"/>
        </w:rPr>
        <w:t>atr</w:t>
      </w:r>
      <w:proofErr w:type="spellEnd"/>
      <w:r w:rsidRPr="00A5486C">
        <w:rPr>
          <w:rFonts w:ascii="Arial" w:hAnsi="Arial" w:cs="Arial"/>
          <w:b/>
          <w:bCs/>
          <w:szCs w:val="22"/>
          <w:lang w:val="lt-LT"/>
        </w:rPr>
        <w:t xml:space="preserve">. Nr. 83/1 iki </w:t>
      </w:r>
      <w:proofErr w:type="spellStart"/>
      <w:r w:rsidRPr="00A5486C">
        <w:rPr>
          <w:rFonts w:ascii="Arial" w:hAnsi="Arial" w:cs="Arial"/>
          <w:b/>
          <w:bCs/>
          <w:szCs w:val="22"/>
          <w:lang w:val="lt-LT"/>
        </w:rPr>
        <w:t>atr</w:t>
      </w:r>
      <w:proofErr w:type="spellEnd"/>
      <w:r w:rsidRPr="00A5486C">
        <w:rPr>
          <w:rFonts w:ascii="Arial" w:hAnsi="Arial" w:cs="Arial"/>
          <w:b/>
          <w:bCs/>
          <w:szCs w:val="22"/>
          <w:lang w:val="lt-LT"/>
        </w:rPr>
        <w:t xml:space="preserve">. Nr. 83/5 rekonstravimas iš 110 kV OL Neris – VE3 I, II suformuojant dvi atskiras 110 kV KL Neris – Riešė ir 110 kV KL Riešė VE3 I (nuo Riešės TP iki </w:t>
      </w:r>
      <w:proofErr w:type="spellStart"/>
      <w:r w:rsidRPr="00A5486C">
        <w:rPr>
          <w:rFonts w:ascii="Arial" w:hAnsi="Arial" w:cs="Arial"/>
          <w:b/>
          <w:bCs/>
          <w:szCs w:val="22"/>
          <w:lang w:val="lt-LT"/>
        </w:rPr>
        <w:t>atr</w:t>
      </w:r>
      <w:proofErr w:type="spellEnd"/>
      <w:r w:rsidRPr="00A5486C">
        <w:rPr>
          <w:rFonts w:ascii="Arial" w:hAnsi="Arial" w:cs="Arial"/>
          <w:b/>
          <w:bCs/>
          <w:szCs w:val="22"/>
          <w:lang w:val="lt-LT"/>
        </w:rPr>
        <w:t>. Nr. 83 paklojant dvi naujas kabelines linijas)</w:t>
      </w:r>
    </w:p>
    <w:p w14:paraId="3AD85C7A" w14:textId="40C57A9A" w:rsidR="00A53420" w:rsidRPr="00A5486C" w:rsidRDefault="00E44BC0" w:rsidP="005A7699">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szCs w:val="22"/>
          <w:lang w:val="lt-LT"/>
        </w:rPr>
        <w:t>Demontuoti 6 atramas.</w:t>
      </w:r>
    </w:p>
    <w:p w14:paraId="30AE2B39" w14:textId="7255F374" w:rsidR="00E44BC0" w:rsidRPr="00A5486C" w:rsidRDefault="00E44BC0" w:rsidP="005A7699">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Suprojektuoti ir pastatyti 2 inkarines </w:t>
      </w:r>
      <w:proofErr w:type="spellStart"/>
      <w:r w:rsidRPr="00A5486C">
        <w:rPr>
          <w:rFonts w:ascii="Arial" w:hAnsi="Arial" w:cs="Arial"/>
          <w:szCs w:val="22"/>
          <w:lang w:val="lt-LT"/>
        </w:rPr>
        <w:t>gardelines</w:t>
      </w:r>
      <w:proofErr w:type="spellEnd"/>
      <w:r w:rsidRPr="00A5486C">
        <w:rPr>
          <w:rFonts w:ascii="Arial" w:hAnsi="Arial" w:cs="Arial"/>
          <w:szCs w:val="22"/>
          <w:lang w:val="lt-LT"/>
        </w:rPr>
        <w:t xml:space="preserve"> </w:t>
      </w:r>
      <w:proofErr w:type="spellStart"/>
      <w:r w:rsidRPr="00A5486C">
        <w:rPr>
          <w:rFonts w:ascii="Arial" w:hAnsi="Arial" w:cs="Arial"/>
          <w:szCs w:val="22"/>
          <w:lang w:val="lt-LT"/>
        </w:rPr>
        <w:t>dvigrandes</w:t>
      </w:r>
      <w:proofErr w:type="spellEnd"/>
      <w:r w:rsidRPr="00A5486C">
        <w:rPr>
          <w:rFonts w:ascii="Arial" w:hAnsi="Arial" w:cs="Arial"/>
          <w:szCs w:val="22"/>
          <w:lang w:val="lt-LT"/>
        </w:rPr>
        <w:t xml:space="preserve"> atramas su kabelių movas laikančiomis konstrukcijomis.</w:t>
      </w:r>
    </w:p>
    <w:p w14:paraId="771850EB" w14:textId="77777777" w:rsidR="00E44BC0" w:rsidRPr="00A5486C" w:rsidRDefault="00E44BC0" w:rsidP="005A7699">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szCs w:val="22"/>
          <w:lang w:val="lt-LT"/>
        </w:rPr>
        <w:t>Atramos parenkamas pagal tipinius projektus pateikiamus internetiniame puslapyje www.litgrid.eu: Tinklo plėtra &gt; Standartiniai techniniai reikalavimai &gt; Statybinė dalis &gt; Tipinis techninis projektas.</w:t>
      </w:r>
    </w:p>
    <w:p w14:paraId="243AEF7B" w14:textId="77777777" w:rsidR="00E44BC0" w:rsidRPr="00A5486C" w:rsidRDefault="00E44BC0" w:rsidP="005A7699">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szCs w:val="22"/>
          <w:lang w:val="lt-LT"/>
        </w:rPr>
        <w:t>Tik įrodžius tipinių atramų panaudojimo netinkamumą leidžiama projektuoti naujas unikalias atramas.</w:t>
      </w:r>
    </w:p>
    <w:p w14:paraId="53C815C8" w14:textId="399CDC3D" w:rsidR="00E44BC0" w:rsidRPr="00A5486C" w:rsidRDefault="00E44BC0" w:rsidP="005A7699">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Naujai projektuojamose atramose atstumai tarp laidų, nuo laidų iki įžemintų dalių, tarp pamatų inkarinių varžtų tvirtinimo vietų turi būti suprojektuoti vadovaujantis standartiniais techniniais reikalavimais pateiktais www.litgrid.eu: Tinklo plėtra &gt; Standartiniai techniniai reikalavimai Tinklo plėtra &gt; Standartiniai techniniai reikalavimai &gt; Statybinė dalis. Turi būti pateiktos naujai suprojektuotos atramos charakteristikų </w:t>
      </w:r>
      <w:r w:rsidRPr="00A5486C">
        <w:rPr>
          <w:rFonts w:ascii="Arial" w:hAnsi="Arial" w:cs="Arial"/>
          <w:szCs w:val="22"/>
          <w:lang w:val="lt-LT"/>
        </w:rPr>
        <w:lastRenderedPageBreak/>
        <w:t xml:space="preserve">suvestinė lentelė, kurioje turi būti nurodyta: klimatinės sąlygos (vėjo, apšalo rajonai), leistini maksimalūs </w:t>
      </w:r>
      <w:proofErr w:type="spellStart"/>
      <w:r w:rsidRPr="00A5486C">
        <w:rPr>
          <w:rFonts w:ascii="Arial" w:hAnsi="Arial" w:cs="Arial"/>
          <w:szCs w:val="22"/>
          <w:lang w:val="lt-LT"/>
        </w:rPr>
        <w:t>gabaritinis</w:t>
      </w:r>
      <w:proofErr w:type="spellEnd"/>
      <w:r w:rsidRPr="00A5486C">
        <w:rPr>
          <w:rFonts w:ascii="Arial" w:hAnsi="Arial" w:cs="Arial"/>
          <w:szCs w:val="22"/>
          <w:lang w:val="lt-LT"/>
        </w:rPr>
        <w:t xml:space="preserve">, vėjinis ir svorinis </w:t>
      </w:r>
      <w:proofErr w:type="spellStart"/>
      <w:r w:rsidRPr="00A5486C">
        <w:rPr>
          <w:rFonts w:ascii="Arial" w:hAnsi="Arial" w:cs="Arial"/>
          <w:szCs w:val="22"/>
          <w:lang w:val="lt-LT"/>
        </w:rPr>
        <w:t>tarpatramiai</w:t>
      </w:r>
      <w:proofErr w:type="spellEnd"/>
      <w:r w:rsidRPr="00A5486C">
        <w:rPr>
          <w:rFonts w:ascii="Arial" w:hAnsi="Arial" w:cs="Arial"/>
          <w:szCs w:val="22"/>
          <w:lang w:val="lt-LT"/>
        </w:rPr>
        <w:t>, montuojamų laidų skaičius fazėje, diametras, masė, žaibosaugos troso diametras, masė ir leistini jų tempimai (</w:t>
      </w:r>
      <w:proofErr w:type="spellStart"/>
      <w:r w:rsidRPr="00A5486C">
        <w:rPr>
          <w:rFonts w:ascii="Arial" w:hAnsi="Arial" w:cs="Arial"/>
          <w:szCs w:val="22"/>
          <w:lang w:val="lt-LT"/>
        </w:rPr>
        <w:t>Ϭmax</w:t>
      </w:r>
      <w:proofErr w:type="spellEnd"/>
      <w:r w:rsidRPr="00A5486C">
        <w:rPr>
          <w:rFonts w:ascii="Arial" w:hAnsi="Arial" w:cs="Arial"/>
          <w:szCs w:val="22"/>
          <w:lang w:val="lt-LT"/>
        </w:rPr>
        <w:t xml:space="preserve"> apkrova, </w:t>
      </w:r>
      <w:proofErr w:type="spellStart"/>
      <w:r w:rsidRPr="00A5486C">
        <w:rPr>
          <w:rFonts w:ascii="Arial" w:hAnsi="Arial" w:cs="Arial"/>
          <w:szCs w:val="22"/>
          <w:lang w:val="lt-LT"/>
        </w:rPr>
        <w:t>Ϭt</w:t>
      </w:r>
      <w:proofErr w:type="spellEnd"/>
      <w:r w:rsidRPr="00A5486C">
        <w:rPr>
          <w:rFonts w:ascii="Arial" w:hAnsi="Arial" w:cs="Arial"/>
          <w:szCs w:val="22"/>
          <w:lang w:val="lt-LT"/>
        </w:rPr>
        <w:t xml:space="preserve">=-40oC, </w:t>
      </w:r>
      <w:proofErr w:type="spellStart"/>
      <w:r w:rsidRPr="00A5486C">
        <w:rPr>
          <w:rFonts w:ascii="Arial" w:hAnsi="Arial" w:cs="Arial"/>
          <w:szCs w:val="22"/>
          <w:lang w:val="lt-LT"/>
        </w:rPr>
        <w:t>Ϭt</w:t>
      </w:r>
      <w:proofErr w:type="spellEnd"/>
      <w:r w:rsidRPr="00A5486C">
        <w:rPr>
          <w:rFonts w:ascii="Arial" w:hAnsi="Arial" w:cs="Arial"/>
          <w:szCs w:val="22"/>
          <w:lang w:val="lt-LT"/>
        </w:rPr>
        <w:t>=+5oC), atramos masė ir kt.</w:t>
      </w:r>
    </w:p>
    <w:p w14:paraId="21AC9D14" w14:textId="382909EA" w:rsidR="00E44BC0" w:rsidRPr="00A5486C" w:rsidRDefault="00E44BC0" w:rsidP="005A7699">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Plieninių metalo konstrukcijų antikorozinę apsaugą projektuoti vadovaujantis plieninių konstrukcijų dengimo cinku karštuoju būdu standartiniais techniniais reikalavimais, pateikiamais </w:t>
      </w:r>
      <w:sdt>
        <w:sdtPr>
          <w:rPr>
            <w:rFonts w:ascii="Arial" w:hAnsi="Arial" w:cs="Arial"/>
            <w:szCs w:val="22"/>
            <w:lang w:val="lt-LT"/>
          </w:rPr>
          <w:id w:val="-2146269949"/>
          <w:citation/>
        </w:sdtPr>
        <w:sdtContent>
          <w:r w:rsidR="00C26466" w:rsidRPr="00A5486C">
            <w:rPr>
              <w:rFonts w:ascii="Arial" w:hAnsi="Arial" w:cs="Arial"/>
              <w:szCs w:val="22"/>
              <w:lang w:val="lt-LT"/>
            </w:rPr>
            <w:fldChar w:fldCharType="begin"/>
          </w:r>
          <w:r w:rsidR="00C26466" w:rsidRPr="00A5486C">
            <w:rPr>
              <w:rFonts w:ascii="Arial" w:hAnsi="Arial" w:cs="Arial"/>
              <w:szCs w:val="22"/>
              <w:lang w:val="lt-LT"/>
            </w:rPr>
            <w:instrText xml:space="preserve"> CITATION Statyba4 \l 1063 </w:instrText>
          </w:r>
          <w:r w:rsidR="00C26466" w:rsidRPr="00A5486C">
            <w:rPr>
              <w:rFonts w:ascii="Arial" w:hAnsi="Arial" w:cs="Arial"/>
              <w:szCs w:val="22"/>
              <w:lang w:val="lt-LT"/>
            </w:rPr>
            <w:fldChar w:fldCharType="separate"/>
          </w:r>
          <w:r w:rsidR="00BE094A" w:rsidRPr="00A5486C">
            <w:rPr>
              <w:rFonts w:ascii="Arial" w:hAnsi="Arial" w:cs="Arial"/>
              <w:noProof/>
              <w:szCs w:val="22"/>
              <w:lang w:val="lt-LT"/>
            </w:rPr>
            <w:t>(14)</w:t>
          </w:r>
          <w:r w:rsidR="00C26466" w:rsidRPr="00A5486C">
            <w:rPr>
              <w:rFonts w:ascii="Arial" w:hAnsi="Arial" w:cs="Arial"/>
              <w:szCs w:val="22"/>
              <w:lang w:val="lt-LT"/>
            </w:rPr>
            <w:fldChar w:fldCharType="end"/>
          </w:r>
        </w:sdtContent>
      </w:sdt>
      <w:r w:rsidR="00C26466" w:rsidRPr="00A5486C">
        <w:rPr>
          <w:rFonts w:ascii="Arial" w:hAnsi="Arial" w:cs="Arial"/>
          <w:szCs w:val="22"/>
          <w:lang w:val="lt-LT"/>
        </w:rPr>
        <w:t xml:space="preserve"> </w:t>
      </w:r>
      <w:r w:rsidRPr="00A5486C">
        <w:rPr>
          <w:rFonts w:ascii="Arial" w:hAnsi="Arial" w:cs="Arial"/>
          <w:szCs w:val="22"/>
          <w:lang w:val="lt-LT"/>
        </w:rPr>
        <w:t>priede (įbetonuojama ankerio dalis neturi būti cinkuojama).</w:t>
      </w:r>
    </w:p>
    <w:p w14:paraId="7612BA64" w14:textId="25A76AF8" w:rsidR="00E44BC0" w:rsidRPr="00A5486C" w:rsidRDefault="00E44BC0" w:rsidP="005A7699">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szCs w:val="22"/>
          <w:lang w:val="lt-LT"/>
        </w:rPr>
        <w:t>Pamatus atramoms projektuoti gelžbetoninius standartinio tipo gamyklinius surenkamus. Išimtinais atvejais, priklausomai nuo geologinių sąlygų, gelžbetoniniai pamatai gali būti gręžtiniai arba poliniai. Projektuojamų atramų pamatų betoninės dalies aukštis virš žemės paviršiaus ne ma</w:t>
      </w:r>
      <w:r w:rsidR="00C26466" w:rsidRPr="00A5486C">
        <w:rPr>
          <w:rFonts w:ascii="Arial" w:hAnsi="Arial" w:cs="Arial"/>
          <w:szCs w:val="22"/>
          <w:lang w:val="lt-LT"/>
        </w:rPr>
        <w:t>ž</w:t>
      </w:r>
      <w:r w:rsidRPr="00A5486C">
        <w:rPr>
          <w:rFonts w:ascii="Arial" w:hAnsi="Arial" w:cs="Arial"/>
          <w:szCs w:val="22"/>
          <w:lang w:val="lt-LT"/>
        </w:rPr>
        <w:t xml:space="preserve">iau 20-40 cm. Esant lygiam reljefui draudžiama įrenginėti sankasas atramos pamatams. </w:t>
      </w:r>
      <w:proofErr w:type="spellStart"/>
      <w:r w:rsidRPr="00A5486C">
        <w:rPr>
          <w:rFonts w:ascii="Arial" w:hAnsi="Arial" w:cs="Arial"/>
          <w:szCs w:val="22"/>
          <w:lang w:val="lt-LT"/>
        </w:rPr>
        <w:t>Rygeliai</w:t>
      </w:r>
      <w:proofErr w:type="spellEnd"/>
      <w:r w:rsidRPr="00A5486C">
        <w:rPr>
          <w:rFonts w:ascii="Arial" w:hAnsi="Arial" w:cs="Arial"/>
          <w:szCs w:val="22"/>
          <w:lang w:val="lt-LT"/>
        </w:rPr>
        <w:t xml:space="preserve"> turi būti žemiau kaip 0,6 m nuo projektuojamo žemės paviršiaus. Standartiniai techniniai reikalavimai pamatams (žr.</w:t>
      </w:r>
      <w:r w:rsidR="00C26466" w:rsidRPr="00A5486C">
        <w:rPr>
          <w:rFonts w:ascii="Arial" w:hAnsi="Arial" w:cs="Arial"/>
          <w:szCs w:val="22"/>
          <w:lang w:val="lt-LT"/>
        </w:rPr>
        <w:t xml:space="preserve">  </w:t>
      </w:r>
      <w:sdt>
        <w:sdtPr>
          <w:rPr>
            <w:rFonts w:ascii="Arial" w:hAnsi="Arial" w:cs="Arial"/>
            <w:szCs w:val="22"/>
            <w:lang w:val="lt-LT"/>
          </w:rPr>
          <w:id w:val="-812721699"/>
          <w:citation/>
        </w:sdtPr>
        <w:sdtContent>
          <w:r w:rsidR="00C26466" w:rsidRPr="00A5486C">
            <w:rPr>
              <w:rFonts w:ascii="Arial" w:hAnsi="Arial" w:cs="Arial"/>
              <w:szCs w:val="22"/>
              <w:lang w:val="lt-LT"/>
            </w:rPr>
            <w:fldChar w:fldCharType="begin"/>
          </w:r>
          <w:r w:rsidR="00C26466" w:rsidRPr="00A5486C">
            <w:rPr>
              <w:rFonts w:ascii="Arial" w:hAnsi="Arial" w:cs="Arial"/>
              <w:szCs w:val="22"/>
              <w:lang w:val="lt-LT"/>
            </w:rPr>
            <w:instrText xml:space="preserve"> CITATION Statyba8 \l 1063 </w:instrText>
          </w:r>
          <w:r w:rsidR="00C26466" w:rsidRPr="00A5486C">
            <w:rPr>
              <w:rFonts w:ascii="Arial" w:hAnsi="Arial" w:cs="Arial"/>
              <w:szCs w:val="22"/>
              <w:lang w:val="lt-LT"/>
            </w:rPr>
            <w:fldChar w:fldCharType="separate"/>
          </w:r>
          <w:r w:rsidR="00BE094A" w:rsidRPr="00A5486C">
            <w:rPr>
              <w:rFonts w:ascii="Arial" w:hAnsi="Arial" w:cs="Arial"/>
              <w:noProof/>
              <w:szCs w:val="22"/>
              <w:lang w:val="lt-LT"/>
            </w:rPr>
            <w:t>(15)</w:t>
          </w:r>
          <w:r w:rsidR="00C26466" w:rsidRPr="00A5486C">
            <w:rPr>
              <w:rFonts w:ascii="Arial" w:hAnsi="Arial" w:cs="Arial"/>
              <w:szCs w:val="22"/>
              <w:lang w:val="lt-LT"/>
            </w:rPr>
            <w:fldChar w:fldCharType="end"/>
          </w:r>
        </w:sdtContent>
      </w:sdt>
      <w:r w:rsidR="00C26466" w:rsidRPr="00A5486C">
        <w:rPr>
          <w:rFonts w:ascii="Arial" w:hAnsi="Arial" w:cs="Arial"/>
          <w:szCs w:val="22"/>
          <w:lang w:val="lt-LT"/>
        </w:rPr>
        <w:t xml:space="preserve"> </w:t>
      </w:r>
      <w:r w:rsidRPr="00A5486C">
        <w:rPr>
          <w:rFonts w:ascii="Arial" w:hAnsi="Arial" w:cs="Arial"/>
          <w:szCs w:val="22"/>
          <w:lang w:val="lt-LT"/>
        </w:rPr>
        <w:t>priedą).</w:t>
      </w:r>
    </w:p>
    <w:p w14:paraId="47857C06" w14:textId="1EB4DEF8" w:rsidR="00E44BC0" w:rsidRPr="00A5486C" w:rsidRDefault="00E44BC0" w:rsidP="005A7699">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szCs w:val="22"/>
          <w:lang w:val="lt-LT"/>
        </w:rPr>
        <w:t>Atramų pamatų įrengimo vietoje atlikti inžinerinius geologinius (geotechninius) tyrimus. Pateikti inžinerinių geologinių (geotechninių) tyrimų ataskaitą projektiniuose pasiūlymuose.</w:t>
      </w:r>
    </w:p>
    <w:p w14:paraId="5A9093D5" w14:textId="77777777" w:rsidR="00B71469" w:rsidRPr="00A5486C" w:rsidRDefault="00B71469" w:rsidP="005A7699">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szCs w:val="22"/>
          <w:lang w:val="lt-LT"/>
        </w:rPr>
        <w:t>Statybines konstrukcijas projektuoti vadovaujantis LITGRID standartiniais techniniais reikalavimais.</w:t>
      </w:r>
    </w:p>
    <w:p w14:paraId="16CDF281" w14:textId="5CDD1B48" w:rsidR="00E44BC0" w:rsidRPr="00A5486C" w:rsidRDefault="00E44BC0" w:rsidP="005A7699">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szCs w:val="22"/>
          <w:lang w:val="lt-LT"/>
        </w:rPr>
        <w:t>Esant melioracijos tinklų, priklausančių trečiosioms šalims, remonto/pertvarkymo poreikiui, visas organizacines išlaidas (tame tarpe melioracijos darbų techninės priežiūros išlaidos) prisiima pareiškėjas.</w:t>
      </w:r>
    </w:p>
    <w:p w14:paraId="4DCDBD16" w14:textId="77777777" w:rsidR="00E44BC0" w:rsidRPr="00A5486C" w:rsidRDefault="00E44BC0" w:rsidP="00E44BC0">
      <w:pPr>
        <w:pStyle w:val="NoSpacing"/>
        <w:spacing w:line="276" w:lineRule="auto"/>
        <w:ind w:left="720" w:firstLine="0"/>
        <w:jc w:val="both"/>
        <w:rPr>
          <w:rFonts w:ascii="Arial" w:hAnsi="Arial" w:cs="Arial"/>
          <w:szCs w:val="22"/>
          <w:lang w:val="lt-LT"/>
        </w:rPr>
      </w:pPr>
    </w:p>
    <w:p w14:paraId="109BF642" w14:textId="3863151C" w:rsidR="005300C0" w:rsidRPr="00A5486C" w:rsidRDefault="005300C0" w:rsidP="00A73D6A">
      <w:pPr>
        <w:pStyle w:val="NoSpacing"/>
        <w:numPr>
          <w:ilvl w:val="1"/>
          <w:numId w:val="19"/>
        </w:numPr>
        <w:spacing w:line="276" w:lineRule="auto"/>
        <w:ind w:left="0" w:firstLine="567"/>
        <w:jc w:val="both"/>
        <w:rPr>
          <w:rFonts w:ascii="Arial" w:hAnsi="Arial" w:cs="Arial"/>
          <w:b/>
          <w:bCs/>
          <w:szCs w:val="22"/>
          <w:lang w:val="lt-LT"/>
        </w:rPr>
      </w:pPr>
      <w:r w:rsidRPr="00A5486C">
        <w:rPr>
          <w:rFonts w:ascii="Arial" w:hAnsi="Arial" w:cs="Arial"/>
          <w:b/>
          <w:bCs/>
          <w:szCs w:val="22"/>
          <w:lang w:val="lt-LT"/>
        </w:rPr>
        <w:t>110 kV OL Neris – VE3 I, II pertvarkymas įrengiant ŽTŠK</w:t>
      </w:r>
    </w:p>
    <w:p w14:paraId="685FCF1C" w14:textId="77777777" w:rsidR="005300C0" w:rsidRPr="00A5486C" w:rsidRDefault="005300C0" w:rsidP="00A73D6A">
      <w:pPr>
        <w:pStyle w:val="NoSpacing"/>
        <w:spacing w:line="276" w:lineRule="auto"/>
        <w:ind w:left="720" w:firstLine="0"/>
        <w:jc w:val="both"/>
        <w:rPr>
          <w:rFonts w:ascii="Arial" w:hAnsi="Arial" w:cs="Arial"/>
          <w:szCs w:val="22"/>
          <w:lang w:val="lt-LT"/>
        </w:rPr>
      </w:pPr>
    </w:p>
    <w:p w14:paraId="2DA295BD" w14:textId="269C09E4" w:rsidR="00B506D3" w:rsidRPr="00A5486C" w:rsidRDefault="004940DE" w:rsidP="00A73D6A">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Įvertinti esamų atramų tinkamumą pasikeitus apkrovoms dėl ŽTŠK įrengimo.  Esant </w:t>
      </w:r>
      <w:r w:rsidR="00853190" w:rsidRPr="00A5486C">
        <w:rPr>
          <w:rFonts w:ascii="Arial" w:hAnsi="Arial" w:cs="Arial"/>
          <w:szCs w:val="22"/>
          <w:lang w:val="lt-LT"/>
        </w:rPr>
        <w:t>atramų pakeitimo poreikiui parengti atramų keitimo projektą.</w:t>
      </w:r>
    </w:p>
    <w:p w14:paraId="5E333C8B" w14:textId="212D50A4" w:rsidR="00A17F67" w:rsidRPr="00A5486C" w:rsidRDefault="00A17F67" w:rsidP="00152F90">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szCs w:val="22"/>
          <w:lang w:val="lt-LT"/>
        </w:rPr>
        <w:t>Atramos parenkam</w:t>
      </w:r>
      <w:r w:rsidR="004940DE" w:rsidRPr="00A5486C">
        <w:rPr>
          <w:rFonts w:ascii="Arial" w:hAnsi="Arial" w:cs="Arial"/>
          <w:szCs w:val="22"/>
          <w:lang w:val="lt-LT"/>
        </w:rPr>
        <w:t xml:space="preserve">os analogiškos keičiamoms atramoms. Plieninės </w:t>
      </w:r>
      <w:proofErr w:type="spellStart"/>
      <w:r w:rsidR="004940DE" w:rsidRPr="00A5486C">
        <w:rPr>
          <w:rFonts w:ascii="Arial" w:hAnsi="Arial" w:cs="Arial"/>
          <w:szCs w:val="22"/>
          <w:lang w:val="lt-LT"/>
        </w:rPr>
        <w:t>gardelinės</w:t>
      </w:r>
      <w:proofErr w:type="spellEnd"/>
      <w:r w:rsidR="004940DE" w:rsidRPr="00A5486C">
        <w:rPr>
          <w:rFonts w:ascii="Arial" w:hAnsi="Arial" w:cs="Arial"/>
          <w:szCs w:val="22"/>
          <w:lang w:val="lt-LT"/>
        </w:rPr>
        <w:t xml:space="preserve"> atramos parenkamos</w:t>
      </w:r>
      <w:r w:rsidRPr="00A5486C">
        <w:rPr>
          <w:rFonts w:ascii="Arial" w:hAnsi="Arial" w:cs="Arial"/>
          <w:szCs w:val="22"/>
          <w:lang w:val="lt-LT"/>
        </w:rPr>
        <w:t xml:space="preserve"> pagal tipinius projektus pateikiamus internetiniame puslapyje www.litgrid.eu: Tinklo plėtra &gt; Standartiniai techniniai reikalavimai &gt; Statybinė dalis &gt; Tipinis techninis projektas.</w:t>
      </w:r>
    </w:p>
    <w:p w14:paraId="6CE89572" w14:textId="22FA4FAE" w:rsidR="00A17F67" w:rsidRPr="00A5486C" w:rsidRDefault="00A17F67" w:rsidP="00152F90">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Tik įrodžius tipinių </w:t>
      </w:r>
      <w:r w:rsidR="004940DE" w:rsidRPr="00A5486C">
        <w:rPr>
          <w:rFonts w:ascii="Arial" w:hAnsi="Arial" w:cs="Arial"/>
          <w:szCs w:val="22"/>
          <w:lang w:val="lt-LT"/>
        </w:rPr>
        <w:t xml:space="preserve">plieninių </w:t>
      </w:r>
      <w:proofErr w:type="spellStart"/>
      <w:r w:rsidR="004940DE" w:rsidRPr="00A5486C">
        <w:rPr>
          <w:rFonts w:ascii="Arial" w:hAnsi="Arial" w:cs="Arial"/>
          <w:szCs w:val="22"/>
          <w:lang w:val="lt-LT"/>
        </w:rPr>
        <w:t>gardelinių</w:t>
      </w:r>
      <w:proofErr w:type="spellEnd"/>
      <w:r w:rsidR="004940DE" w:rsidRPr="00A5486C">
        <w:rPr>
          <w:rFonts w:ascii="Arial" w:hAnsi="Arial" w:cs="Arial"/>
          <w:szCs w:val="22"/>
          <w:lang w:val="lt-LT"/>
        </w:rPr>
        <w:t xml:space="preserve"> </w:t>
      </w:r>
      <w:r w:rsidRPr="00A5486C">
        <w:rPr>
          <w:rFonts w:ascii="Arial" w:hAnsi="Arial" w:cs="Arial"/>
          <w:szCs w:val="22"/>
          <w:lang w:val="lt-LT"/>
        </w:rPr>
        <w:t>atramų panaudojimo netinkamumą leidžiama projektuoti naujas unikalias atramas.</w:t>
      </w:r>
    </w:p>
    <w:p w14:paraId="1506A87E" w14:textId="2A54B327" w:rsidR="00A17F67" w:rsidRPr="00A5486C" w:rsidRDefault="00A17F67" w:rsidP="00152F90">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Naujai projektuojamose atramose atstumai tarp laidų, nuo laidų iki įžemintų dalių, tarp pamatų inkarinių varžtų tvirtinimo vietų turi būti suprojektuoti vadovaujantis standartiniais techniniais reikalavimais pateiktais www.litgrid.eu: Tinklo plėtra &gt; Standartiniai techniniai reikalavimai Tinklo plėtra &gt; Standartiniai techniniai reikalavimai &gt; Statybinė dalis. Turi būti pateiktos naujai suprojektuotos atramos charakteristikų suvestinė lentelė, kurioje turi būti nurodyta: klimatinės sąlygos (vėjo, apšalo rajonai), leistini maksimalūs </w:t>
      </w:r>
      <w:proofErr w:type="spellStart"/>
      <w:r w:rsidRPr="00A5486C">
        <w:rPr>
          <w:rFonts w:ascii="Arial" w:hAnsi="Arial" w:cs="Arial"/>
          <w:szCs w:val="22"/>
          <w:lang w:val="lt-LT"/>
        </w:rPr>
        <w:t>gabaritinis</w:t>
      </w:r>
      <w:proofErr w:type="spellEnd"/>
      <w:r w:rsidRPr="00A5486C">
        <w:rPr>
          <w:rFonts w:ascii="Arial" w:hAnsi="Arial" w:cs="Arial"/>
          <w:szCs w:val="22"/>
          <w:lang w:val="lt-LT"/>
        </w:rPr>
        <w:t xml:space="preserve">, vėjinis ir svorinis </w:t>
      </w:r>
      <w:proofErr w:type="spellStart"/>
      <w:r w:rsidRPr="00A5486C">
        <w:rPr>
          <w:rFonts w:ascii="Arial" w:hAnsi="Arial" w:cs="Arial"/>
          <w:szCs w:val="22"/>
          <w:lang w:val="lt-LT"/>
        </w:rPr>
        <w:t>tarpatramiai</w:t>
      </w:r>
      <w:proofErr w:type="spellEnd"/>
      <w:r w:rsidRPr="00A5486C">
        <w:rPr>
          <w:rFonts w:ascii="Arial" w:hAnsi="Arial" w:cs="Arial"/>
          <w:szCs w:val="22"/>
          <w:lang w:val="lt-LT"/>
        </w:rPr>
        <w:t>, montuojamų laidų skaičius fazėje, diametras, masė, žaibosaugos troso diametras, masė ir leistini jų tempimai (</w:t>
      </w:r>
      <w:proofErr w:type="spellStart"/>
      <w:r w:rsidRPr="00A5486C">
        <w:rPr>
          <w:rFonts w:ascii="Arial" w:hAnsi="Arial" w:cs="Arial"/>
          <w:szCs w:val="22"/>
          <w:lang w:val="lt-LT"/>
        </w:rPr>
        <w:t>Ϭmax</w:t>
      </w:r>
      <w:proofErr w:type="spellEnd"/>
      <w:r w:rsidRPr="00A5486C">
        <w:rPr>
          <w:rFonts w:ascii="Arial" w:hAnsi="Arial" w:cs="Arial"/>
          <w:szCs w:val="22"/>
          <w:lang w:val="lt-LT"/>
        </w:rPr>
        <w:t xml:space="preserve"> apkrova, </w:t>
      </w:r>
      <w:proofErr w:type="spellStart"/>
      <w:r w:rsidRPr="00A5486C">
        <w:rPr>
          <w:rFonts w:ascii="Arial" w:hAnsi="Arial" w:cs="Arial"/>
          <w:szCs w:val="22"/>
          <w:lang w:val="lt-LT"/>
        </w:rPr>
        <w:t>Ϭt</w:t>
      </w:r>
      <w:proofErr w:type="spellEnd"/>
      <w:r w:rsidRPr="00A5486C">
        <w:rPr>
          <w:rFonts w:ascii="Arial" w:hAnsi="Arial" w:cs="Arial"/>
          <w:szCs w:val="22"/>
          <w:lang w:val="lt-LT"/>
        </w:rPr>
        <w:t xml:space="preserve">=-40oC, </w:t>
      </w:r>
      <w:proofErr w:type="spellStart"/>
      <w:r w:rsidRPr="00A5486C">
        <w:rPr>
          <w:rFonts w:ascii="Arial" w:hAnsi="Arial" w:cs="Arial"/>
          <w:szCs w:val="22"/>
          <w:lang w:val="lt-LT"/>
        </w:rPr>
        <w:t>Ϭt</w:t>
      </w:r>
      <w:proofErr w:type="spellEnd"/>
      <w:r w:rsidRPr="00A5486C">
        <w:rPr>
          <w:rFonts w:ascii="Arial" w:hAnsi="Arial" w:cs="Arial"/>
          <w:szCs w:val="22"/>
          <w:lang w:val="lt-LT"/>
        </w:rPr>
        <w:t>=+5oC), atramos masė ir kt.</w:t>
      </w:r>
    </w:p>
    <w:p w14:paraId="7D7CD699" w14:textId="208E8B5F" w:rsidR="00590C0E" w:rsidRPr="00A5486C" w:rsidRDefault="00590C0E" w:rsidP="00152F90">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Plieninių metalo konstrukcijų antikorozinę apsaugą projektuoti vadovaujantis plieninių konstrukcijų dengimo cinku karštuoju būdu standartiniais techniniais reikalavimais, pateikiamais </w:t>
      </w:r>
      <w:sdt>
        <w:sdtPr>
          <w:rPr>
            <w:rFonts w:ascii="Arial" w:hAnsi="Arial" w:cs="Arial"/>
            <w:szCs w:val="22"/>
            <w:lang w:val="lt-LT"/>
          </w:rPr>
          <w:id w:val="-1859659736"/>
          <w:citation/>
        </w:sdtPr>
        <w:sdtContent>
          <w:r w:rsidRPr="00A5486C">
            <w:rPr>
              <w:rFonts w:ascii="Arial" w:hAnsi="Arial" w:cs="Arial"/>
              <w:szCs w:val="22"/>
              <w:lang w:val="lt-LT"/>
            </w:rPr>
            <w:fldChar w:fldCharType="begin"/>
          </w:r>
          <w:r w:rsidRPr="00A5486C">
            <w:rPr>
              <w:rFonts w:ascii="Arial" w:hAnsi="Arial" w:cs="Arial"/>
              <w:szCs w:val="22"/>
              <w:lang w:val="lt-LT"/>
            </w:rPr>
            <w:instrText xml:space="preserve">CITATION Statyba4 \l 1063 </w:instrText>
          </w:r>
          <w:r w:rsidRPr="00A5486C">
            <w:rPr>
              <w:rFonts w:ascii="Arial" w:hAnsi="Arial" w:cs="Arial"/>
              <w:szCs w:val="22"/>
              <w:lang w:val="lt-LT"/>
            </w:rPr>
            <w:fldChar w:fldCharType="separate"/>
          </w:r>
          <w:r w:rsidR="00BE094A" w:rsidRPr="00A5486C">
            <w:rPr>
              <w:rFonts w:ascii="Arial" w:hAnsi="Arial" w:cs="Arial"/>
              <w:noProof/>
              <w:szCs w:val="22"/>
              <w:lang w:val="lt-LT"/>
            </w:rPr>
            <w:t>(14)</w:t>
          </w:r>
          <w:r w:rsidRPr="00A5486C">
            <w:rPr>
              <w:rFonts w:ascii="Arial" w:hAnsi="Arial" w:cs="Arial"/>
              <w:szCs w:val="22"/>
              <w:lang w:val="lt-LT"/>
            </w:rPr>
            <w:fldChar w:fldCharType="end"/>
          </w:r>
        </w:sdtContent>
      </w:sdt>
      <w:r w:rsidRPr="00A5486C">
        <w:rPr>
          <w:rFonts w:ascii="Arial" w:hAnsi="Arial" w:cs="Arial"/>
          <w:szCs w:val="22"/>
          <w:lang w:val="lt-LT"/>
        </w:rPr>
        <w:t xml:space="preserve"> priede (įbetonuojama ankerio dalis neturi būti cinkuojama).</w:t>
      </w:r>
    </w:p>
    <w:p w14:paraId="0CBE536E" w14:textId="212D4CB7" w:rsidR="00A17F67" w:rsidRPr="00A5486C" w:rsidRDefault="00A17F67" w:rsidP="00152F90">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Pamatus atramoms projektuoti gelžbetoninius standartinio tipo gamyklinius surenkamus. Išimtinais atvejais, priklausomai nuo geologinių sąlygų, gelžbetoniniai pamatai gali būti gręžtiniai arba poliniai. Projektuojamų atramų pamatų betoninės dalies aukštis virš žemės paviršiaus </w:t>
      </w:r>
      <w:r w:rsidR="007F196B" w:rsidRPr="00A5486C">
        <w:rPr>
          <w:rFonts w:ascii="Arial" w:hAnsi="Arial" w:cs="Arial"/>
          <w:szCs w:val="22"/>
          <w:lang w:val="lt-LT"/>
        </w:rPr>
        <w:t xml:space="preserve">ne mažiau </w:t>
      </w:r>
      <w:r w:rsidRPr="00A5486C">
        <w:rPr>
          <w:rFonts w:ascii="Arial" w:hAnsi="Arial" w:cs="Arial"/>
          <w:szCs w:val="22"/>
          <w:lang w:val="lt-LT"/>
        </w:rPr>
        <w:t xml:space="preserve">20-40 cm. Esant lygiam reljefui draudžiama įrenginėti sankasas atramos pamatams. </w:t>
      </w:r>
      <w:proofErr w:type="spellStart"/>
      <w:r w:rsidRPr="00A5486C">
        <w:rPr>
          <w:rFonts w:ascii="Arial" w:hAnsi="Arial" w:cs="Arial"/>
          <w:szCs w:val="22"/>
          <w:lang w:val="lt-LT"/>
        </w:rPr>
        <w:t>Rygeliai</w:t>
      </w:r>
      <w:proofErr w:type="spellEnd"/>
      <w:r w:rsidRPr="00A5486C">
        <w:rPr>
          <w:rFonts w:ascii="Arial" w:hAnsi="Arial" w:cs="Arial"/>
          <w:szCs w:val="22"/>
          <w:lang w:val="lt-LT"/>
        </w:rPr>
        <w:t xml:space="preserve"> turi būti žemiau kaip 0,6 m nuo projektuojamo žemės paviršiaus.</w:t>
      </w:r>
      <w:r w:rsidR="004560EC" w:rsidRPr="00A5486C">
        <w:rPr>
          <w:rFonts w:ascii="Arial" w:hAnsi="Arial" w:cs="Arial"/>
          <w:szCs w:val="22"/>
          <w:lang w:val="lt-LT"/>
        </w:rPr>
        <w:t xml:space="preserve"> Standartiniai techniniai reikalavimai pamatams (žr. </w:t>
      </w:r>
      <w:sdt>
        <w:sdtPr>
          <w:rPr>
            <w:rFonts w:ascii="Arial" w:hAnsi="Arial" w:cs="Arial"/>
            <w:szCs w:val="22"/>
            <w:lang w:val="lt-LT"/>
          </w:rPr>
          <w:id w:val="123897027"/>
          <w:citation/>
        </w:sdtPr>
        <w:sdtContent>
          <w:r w:rsidR="00773566" w:rsidRPr="00A5486C">
            <w:rPr>
              <w:rFonts w:ascii="Arial" w:hAnsi="Arial" w:cs="Arial"/>
              <w:szCs w:val="22"/>
              <w:lang w:val="lt-LT"/>
            </w:rPr>
            <w:fldChar w:fldCharType="begin"/>
          </w:r>
          <w:r w:rsidR="00773566" w:rsidRPr="00A5486C">
            <w:rPr>
              <w:rFonts w:ascii="Arial" w:hAnsi="Arial" w:cs="Arial"/>
              <w:szCs w:val="22"/>
              <w:lang w:val="lt-LT"/>
            </w:rPr>
            <w:instrText xml:space="preserve"> CITATION Statyba8 \l 1063 </w:instrText>
          </w:r>
          <w:r w:rsidR="00773566" w:rsidRPr="00A5486C">
            <w:rPr>
              <w:rFonts w:ascii="Arial" w:hAnsi="Arial" w:cs="Arial"/>
              <w:szCs w:val="22"/>
              <w:lang w:val="lt-LT"/>
            </w:rPr>
            <w:fldChar w:fldCharType="separate"/>
          </w:r>
          <w:r w:rsidR="00BE094A" w:rsidRPr="00A5486C">
            <w:rPr>
              <w:rFonts w:ascii="Arial" w:hAnsi="Arial" w:cs="Arial"/>
              <w:noProof/>
              <w:szCs w:val="22"/>
              <w:lang w:val="lt-LT"/>
            </w:rPr>
            <w:t>(15)</w:t>
          </w:r>
          <w:r w:rsidR="00773566" w:rsidRPr="00A5486C">
            <w:rPr>
              <w:rFonts w:ascii="Arial" w:hAnsi="Arial" w:cs="Arial"/>
              <w:szCs w:val="22"/>
              <w:lang w:val="lt-LT"/>
            </w:rPr>
            <w:fldChar w:fldCharType="end"/>
          </w:r>
        </w:sdtContent>
      </w:sdt>
      <w:r w:rsidR="00773566" w:rsidRPr="00A5486C">
        <w:rPr>
          <w:rFonts w:ascii="Arial" w:hAnsi="Arial" w:cs="Arial"/>
          <w:szCs w:val="22"/>
          <w:lang w:val="lt-LT"/>
        </w:rPr>
        <w:t xml:space="preserve"> </w:t>
      </w:r>
      <w:r w:rsidR="004560EC" w:rsidRPr="00A5486C">
        <w:rPr>
          <w:rFonts w:ascii="Arial" w:hAnsi="Arial" w:cs="Arial"/>
          <w:szCs w:val="22"/>
          <w:lang w:val="lt-LT"/>
        </w:rPr>
        <w:t>priedą).</w:t>
      </w:r>
    </w:p>
    <w:p w14:paraId="4F441566" w14:textId="0898814A" w:rsidR="00B506D3" w:rsidRPr="00A5486C" w:rsidRDefault="00B506D3" w:rsidP="00152F90">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szCs w:val="22"/>
          <w:lang w:val="lt-LT"/>
        </w:rPr>
        <w:t>Statybines konstrukcijas projektuoti vadovaujantis LITGRID standartiniais techniniais reikalavimais.</w:t>
      </w:r>
    </w:p>
    <w:p w14:paraId="487698EE" w14:textId="77777777" w:rsidR="00A22F1F" w:rsidRPr="00A5486C" w:rsidRDefault="00A22F1F" w:rsidP="00A22F1F">
      <w:pPr>
        <w:pStyle w:val="NoSpacing"/>
        <w:spacing w:line="276" w:lineRule="auto"/>
        <w:jc w:val="both"/>
        <w:rPr>
          <w:rFonts w:ascii="Arial" w:hAnsi="Arial" w:cs="Arial"/>
          <w:szCs w:val="22"/>
          <w:lang w:val="lt-LT"/>
        </w:rPr>
      </w:pPr>
    </w:p>
    <w:p w14:paraId="07669723" w14:textId="09B92533" w:rsidR="00A22F1F" w:rsidRPr="00A5486C" w:rsidRDefault="00B8793E" w:rsidP="00152F90">
      <w:pPr>
        <w:pStyle w:val="Heading1"/>
        <w:numPr>
          <w:ilvl w:val="0"/>
          <w:numId w:val="19"/>
        </w:numPr>
        <w:spacing w:before="120" w:after="120"/>
        <w:ind w:firstLine="567"/>
        <w:jc w:val="center"/>
        <w:rPr>
          <w:rFonts w:ascii="Arial" w:hAnsi="Arial" w:cs="Arial"/>
          <w:szCs w:val="22"/>
          <w:lang w:val="lt-LT"/>
        </w:rPr>
      </w:pPr>
      <w:bookmarkStart w:id="28" w:name="_Toc173409225"/>
      <w:r w:rsidRPr="00A5486C">
        <w:rPr>
          <w:rFonts w:ascii="Arial" w:hAnsi="Arial" w:cs="Arial"/>
          <w:szCs w:val="22"/>
          <w:lang w:val="lt-LT"/>
        </w:rPr>
        <w:lastRenderedPageBreak/>
        <w:t>REIKALAVIMAI TERITORIJAI</w:t>
      </w:r>
      <w:r w:rsidR="001263D4" w:rsidRPr="00A5486C">
        <w:rPr>
          <w:rFonts w:ascii="Arial" w:hAnsi="Arial" w:cs="Arial"/>
          <w:szCs w:val="22"/>
          <w:lang w:val="lt-LT"/>
        </w:rPr>
        <w:t>,</w:t>
      </w:r>
      <w:r w:rsidRPr="00A5486C">
        <w:rPr>
          <w:rFonts w:ascii="Arial" w:hAnsi="Arial" w:cs="Arial"/>
          <w:szCs w:val="22"/>
          <w:lang w:val="lt-LT"/>
        </w:rPr>
        <w:t xml:space="preserve"> KURIOJE PLANUOJAMA ENERGETIKOS OBJEKTŲ STATYBA / REKONSTRUKCIJA</w:t>
      </w:r>
      <w:bookmarkEnd w:id="28"/>
    </w:p>
    <w:p w14:paraId="0E5362E0" w14:textId="77777777" w:rsidR="00F64417" w:rsidRPr="00A5486C" w:rsidRDefault="00F64417" w:rsidP="00F64417">
      <w:pPr>
        <w:rPr>
          <w:rFonts w:ascii="Arial" w:hAnsi="Arial" w:cs="Arial"/>
          <w:sz w:val="22"/>
          <w:szCs w:val="22"/>
          <w:lang w:val="lt-LT"/>
        </w:rPr>
      </w:pPr>
    </w:p>
    <w:p w14:paraId="641C6F51" w14:textId="0E3DF706" w:rsidR="002602EA" w:rsidRPr="00A5486C" w:rsidRDefault="00723AEE" w:rsidP="000E2C3F">
      <w:pPr>
        <w:pStyle w:val="NoSpacing"/>
        <w:numPr>
          <w:ilvl w:val="1"/>
          <w:numId w:val="19"/>
        </w:numPr>
        <w:spacing w:line="276" w:lineRule="auto"/>
        <w:ind w:left="0" w:firstLine="567"/>
        <w:jc w:val="both"/>
        <w:rPr>
          <w:rFonts w:ascii="Arial" w:hAnsi="Arial" w:cs="Arial"/>
          <w:szCs w:val="22"/>
          <w:lang w:val="lt-LT"/>
        </w:rPr>
      </w:pPr>
      <w:r w:rsidRPr="00A5486C">
        <w:rPr>
          <w:rFonts w:ascii="Arial" w:hAnsi="Arial" w:cs="Arial"/>
          <w:szCs w:val="22"/>
          <w:lang w:val="lt-LT"/>
        </w:rPr>
        <w:t>Riešės TP rekonstrukcij</w:t>
      </w:r>
      <w:r w:rsidR="009139A1" w:rsidRPr="00A5486C">
        <w:rPr>
          <w:rFonts w:ascii="Arial" w:hAnsi="Arial" w:cs="Arial"/>
          <w:szCs w:val="22"/>
          <w:lang w:val="lt-LT"/>
        </w:rPr>
        <w:t>os darbai turi būti vykdomi Riešės TP esamo</w:t>
      </w:r>
      <w:r w:rsidR="005604B1" w:rsidRPr="00A5486C">
        <w:rPr>
          <w:rFonts w:ascii="Arial" w:hAnsi="Arial" w:cs="Arial"/>
          <w:szCs w:val="22"/>
          <w:lang w:val="lt-LT"/>
        </w:rPr>
        <w:t xml:space="preserve"> žemės sklypo</w:t>
      </w:r>
      <w:r w:rsidR="00984DF6" w:rsidRPr="00A5486C">
        <w:rPr>
          <w:rFonts w:ascii="Arial" w:hAnsi="Arial" w:cs="Arial"/>
          <w:szCs w:val="22"/>
          <w:lang w:val="lt-LT"/>
        </w:rPr>
        <w:t xml:space="preserve"> (unikalus</w:t>
      </w:r>
      <w:r w:rsidR="00986592" w:rsidRPr="00A5486C">
        <w:rPr>
          <w:rFonts w:ascii="Arial" w:hAnsi="Arial" w:cs="Arial"/>
          <w:szCs w:val="22"/>
          <w:lang w:val="lt-LT"/>
        </w:rPr>
        <w:t xml:space="preserve"> 4400-0706-4556), esančio Senasis Ukmergės </w:t>
      </w:r>
      <w:proofErr w:type="spellStart"/>
      <w:r w:rsidR="00986592" w:rsidRPr="00A5486C">
        <w:rPr>
          <w:rFonts w:ascii="Arial" w:hAnsi="Arial" w:cs="Arial"/>
          <w:szCs w:val="22"/>
          <w:lang w:val="lt-LT"/>
        </w:rPr>
        <w:t>kel</w:t>
      </w:r>
      <w:proofErr w:type="spellEnd"/>
      <w:r w:rsidR="00986592" w:rsidRPr="00A5486C">
        <w:rPr>
          <w:rFonts w:ascii="Arial" w:hAnsi="Arial" w:cs="Arial"/>
          <w:szCs w:val="22"/>
          <w:lang w:val="lt-LT"/>
        </w:rPr>
        <w:t xml:space="preserve">. 187, Krizinės vs., Maišiagalos sen., Vilniaus raj. </w:t>
      </w:r>
      <w:r w:rsidR="005604B1" w:rsidRPr="00A5486C">
        <w:rPr>
          <w:rFonts w:ascii="Arial" w:hAnsi="Arial" w:cs="Arial"/>
          <w:szCs w:val="22"/>
          <w:lang w:val="lt-LT"/>
        </w:rPr>
        <w:t>ir esamų apsaugos zonų</w:t>
      </w:r>
      <w:r w:rsidRPr="00A5486C">
        <w:rPr>
          <w:rFonts w:ascii="Arial" w:hAnsi="Arial" w:cs="Arial"/>
          <w:szCs w:val="22"/>
          <w:lang w:val="lt-LT"/>
        </w:rPr>
        <w:t>,</w:t>
      </w:r>
      <w:r w:rsidR="005604B1" w:rsidRPr="00A5486C">
        <w:rPr>
          <w:rFonts w:ascii="Arial" w:hAnsi="Arial" w:cs="Arial"/>
          <w:szCs w:val="22"/>
          <w:lang w:val="lt-LT"/>
        </w:rPr>
        <w:t xml:space="preserve"> ribose.</w:t>
      </w:r>
      <w:r w:rsidR="009139A1" w:rsidRPr="00A5486C">
        <w:rPr>
          <w:rFonts w:ascii="Arial" w:hAnsi="Arial" w:cs="Arial"/>
          <w:szCs w:val="22"/>
          <w:lang w:val="lt-LT"/>
        </w:rPr>
        <w:t xml:space="preserve"> </w:t>
      </w:r>
    </w:p>
    <w:p w14:paraId="4D3210DA" w14:textId="490BB906" w:rsidR="00F745E9" w:rsidRPr="00A5486C" w:rsidRDefault="00F745E9" w:rsidP="000E2C3F">
      <w:pPr>
        <w:pStyle w:val="NoSpacing"/>
        <w:numPr>
          <w:ilvl w:val="1"/>
          <w:numId w:val="19"/>
        </w:numPr>
        <w:spacing w:line="276" w:lineRule="auto"/>
        <w:ind w:left="0" w:firstLine="567"/>
        <w:jc w:val="both"/>
        <w:rPr>
          <w:rFonts w:ascii="Arial" w:hAnsi="Arial" w:cs="Arial"/>
          <w:lang w:val="lt-LT"/>
        </w:rPr>
      </w:pPr>
      <w:r w:rsidRPr="00A5486C">
        <w:rPr>
          <w:rFonts w:ascii="Arial" w:hAnsi="Arial" w:cs="Arial"/>
          <w:lang w:val="lt-LT"/>
        </w:rPr>
        <w:t>Projektuojant ir statant 30 m aukščio ir aukštesnius ypatinguosius inžinerinius statinius atsižvelgti į Teritorijų planavimo įstatymo 20 straipsnio 4 punktą, kuriame numatyta, kad tokių statinių statyba turi būti numatyta teritorijų planavimo dokumentuose.  </w:t>
      </w:r>
    </w:p>
    <w:p w14:paraId="79375BFB" w14:textId="12477C70" w:rsidR="002602EA" w:rsidRPr="00A5486C" w:rsidRDefault="002602EA" w:rsidP="00E131A2">
      <w:pPr>
        <w:pStyle w:val="NoSpacing"/>
        <w:numPr>
          <w:ilvl w:val="1"/>
          <w:numId w:val="19"/>
        </w:numPr>
        <w:spacing w:line="276" w:lineRule="auto"/>
        <w:ind w:left="0" w:firstLine="567"/>
        <w:jc w:val="both"/>
        <w:rPr>
          <w:rFonts w:ascii="Arial" w:hAnsi="Arial" w:cs="Arial"/>
          <w:szCs w:val="22"/>
          <w:lang w:val="lt-LT"/>
        </w:rPr>
      </w:pPr>
      <w:r w:rsidRPr="00A5486C">
        <w:rPr>
          <w:rFonts w:ascii="Arial" w:hAnsi="Arial" w:cs="Arial"/>
          <w:szCs w:val="22"/>
          <w:lang w:val="lt-LT"/>
        </w:rPr>
        <w:t>110 kV OL Neris-VE3 I</w:t>
      </w:r>
      <w:r w:rsidR="00E131A2" w:rsidRPr="00A5486C">
        <w:rPr>
          <w:rFonts w:ascii="Arial" w:hAnsi="Arial" w:cs="Arial"/>
          <w:szCs w:val="22"/>
          <w:lang w:val="lt-LT"/>
        </w:rPr>
        <w:t>, II</w:t>
      </w:r>
      <w:r w:rsidRPr="00A5486C">
        <w:rPr>
          <w:rFonts w:ascii="Arial" w:hAnsi="Arial" w:cs="Arial"/>
          <w:szCs w:val="22"/>
          <w:lang w:val="lt-LT"/>
        </w:rPr>
        <w:t xml:space="preserve"> nuo </w:t>
      </w:r>
      <w:proofErr w:type="spellStart"/>
      <w:r w:rsidRPr="00A5486C">
        <w:rPr>
          <w:rFonts w:ascii="Arial" w:hAnsi="Arial" w:cs="Arial"/>
          <w:szCs w:val="22"/>
          <w:lang w:val="lt-LT"/>
        </w:rPr>
        <w:t>atr</w:t>
      </w:r>
      <w:proofErr w:type="spellEnd"/>
      <w:r w:rsidRPr="00A5486C">
        <w:rPr>
          <w:rFonts w:ascii="Arial" w:hAnsi="Arial" w:cs="Arial"/>
          <w:szCs w:val="22"/>
          <w:lang w:val="lt-LT"/>
        </w:rPr>
        <w:t>. Nr. 83</w:t>
      </w:r>
      <w:r w:rsidR="00E131A2" w:rsidRPr="00A5486C">
        <w:rPr>
          <w:rFonts w:ascii="Arial" w:hAnsi="Arial" w:cs="Arial"/>
          <w:szCs w:val="22"/>
          <w:lang w:val="lt-LT"/>
        </w:rPr>
        <w:t>/1</w:t>
      </w:r>
      <w:r w:rsidRPr="00A5486C">
        <w:rPr>
          <w:rFonts w:ascii="Arial" w:hAnsi="Arial" w:cs="Arial"/>
          <w:szCs w:val="22"/>
          <w:lang w:val="lt-LT"/>
        </w:rPr>
        <w:t xml:space="preserve"> iki </w:t>
      </w:r>
      <w:proofErr w:type="spellStart"/>
      <w:r w:rsidRPr="00A5486C">
        <w:rPr>
          <w:rFonts w:ascii="Arial" w:hAnsi="Arial" w:cs="Arial"/>
          <w:szCs w:val="22"/>
          <w:lang w:val="lt-LT"/>
        </w:rPr>
        <w:t>atr</w:t>
      </w:r>
      <w:proofErr w:type="spellEnd"/>
      <w:r w:rsidRPr="00A5486C">
        <w:rPr>
          <w:rFonts w:ascii="Arial" w:hAnsi="Arial" w:cs="Arial"/>
          <w:szCs w:val="22"/>
          <w:lang w:val="lt-LT"/>
        </w:rPr>
        <w:t xml:space="preserve">. Nr. 83/5 </w:t>
      </w:r>
      <w:r w:rsidR="00E131A2" w:rsidRPr="00A5486C">
        <w:rPr>
          <w:rFonts w:ascii="Arial" w:hAnsi="Arial" w:cs="Arial"/>
          <w:szCs w:val="22"/>
          <w:lang w:val="lt-LT"/>
        </w:rPr>
        <w:t xml:space="preserve">rekonstravimas iš 110 kV OL Neris – VE3 I, II suformuojant dvi atskiras 110 kV KL Neris – Riešė ir 110 kV KL Riešė VE3 I (nuo Riešės TP iki </w:t>
      </w:r>
      <w:proofErr w:type="spellStart"/>
      <w:r w:rsidR="00E131A2" w:rsidRPr="00A5486C">
        <w:rPr>
          <w:rFonts w:ascii="Arial" w:hAnsi="Arial" w:cs="Arial"/>
          <w:szCs w:val="22"/>
          <w:lang w:val="lt-LT"/>
        </w:rPr>
        <w:t>atr</w:t>
      </w:r>
      <w:proofErr w:type="spellEnd"/>
      <w:r w:rsidR="00E131A2" w:rsidRPr="00A5486C">
        <w:rPr>
          <w:rFonts w:ascii="Arial" w:hAnsi="Arial" w:cs="Arial"/>
          <w:szCs w:val="22"/>
          <w:lang w:val="lt-LT"/>
        </w:rPr>
        <w:t xml:space="preserve">. Nr. 83 paklojant dvi naujas kabelines linijas) </w:t>
      </w:r>
      <w:r w:rsidRPr="00A5486C">
        <w:rPr>
          <w:rFonts w:ascii="Arial" w:hAnsi="Arial" w:cs="Arial"/>
          <w:szCs w:val="22"/>
          <w:lang w:val="lt-LT"/>
        </w:rPr>
        <w:t>ir 110 kV OL Neris- VE3 I</w:t>
      </w:r>
      <w:r w:rsidR="00E131A2" w:rsidRPr="00A5486C">
        <w:rPr>
          <w:rFonts w:ascii="Arial" w:hAnsi="Arial" w:cs="Arial"/>
          <w:szCs w:val="22"/>
          <w:lang w:val="lt-LT"/>
        </w:rPr>
        <w:t xml:space="preserve">, II pertvarkymas įrengiant ŽTŠK </w:t>
      </w:r>
      <w:r w:rsidRPr="00A5486C">
        <w:rPr>
          <w:rFonts w:ascii="Arial" w:hAnsi="Arial" w:cs="Arial"/>
          <w:szCs w:val="22"/>
          <w:lang w:val="lt-LT"/>
        </w:rPr>
        <w:t xml:space="preserve">nuo </w:t>
      </w:r>
      <w:proofErr w:type="spellStart"/>
      <w:r w:rsidRPr="00A5486C">
        <w:rPr>
          <w:rFonts w:ascii="Arial" w:hAnsi="Arial" w:cs="Arial"/>
          <w:szCs w:val="22"/>
          <w:lang w:val="lt-LT"/>
        </w:rPr>
        <w:t>atr</w:t>
      </w:r>
      <w:proofErr w:type="spellEnd"/>
      <w:r w:rsidRPr="00A5486C">
        <w:rPr>
          <w:rFonts w:ascii="Arial" w:hAnsi="Arial" w:cs="Arial"/>
          <w:szCs w:val="22"/>
          <w:lang w:val="lt-LT"/>
        </w:rPr>
        <w:t xml:space="preserve">. Nr. 83 iki </w:t>
      </w:r>
      <w:proofErr w:type="spellStart"/>
      <w:r w:rsidRPr="00A5486C">
        <w:rPr>
          <w:rFonts w:ascii="Arial" w:hAnsi="Arial" w:cs="Arial"/>
          <w:szCs w:val="22"/>
          <w:lang w:val="lt-LT"/>
        </w:rPr>
        <w:t>atr</w:t>
      </w:r>
      <w:proofErr w:type="spellEnd"/>
      <w:r w:rsidRPr="00A5486C">
        <w:rPr>
          <w:rFonts w:ascii="Arial" w:hAnsi="Arial" w:cs="Arial"/>
          <w:szCs w:val="22"/>
          <w:lang w:val="lt-LT"/>
        </w:rPr>
        <w:t>. Nr. 73 bei nuo 110 kV OL Neris- VE3 I</w:t>
      </w:r>
      <w:r w:rsidR="00E131A2" w:rsidRPr="00A5486C">
        <w:rPr>
          <w:rFonts w:ascii="Arial" w:hAnsi="Arial" w:cs="Arial"/>
          <w:szCs w:val="22"/>
          <w:lang w:val="lt-LT"/>
        </w:rPr>
        <w:t xml:space="preserve">, II </w:t>
      </w:r>
      <w:r w:rsidRPr="00A5486C">
        <w:rPr>
          <w:rFonts w:ascii="Arial" w:hAnsi="Arial" w:cs="Arial"/>
          <w:szCs w:val="22"/>
          <w:lang w:val="lt-LT"/>
        </w:rPr>
        <w:t xml:space="preserve">  </w:t>
      </w:r>
      <w:proofErr w:type="spellStart"/>
      <w:r w:rsidRPr="00A5486C">
        <w:rPr>
          <w:rFonts w:ascii="Arial" w:hAnsi="Arial" w:cs="Arial"/>
          <w:szCs w:val="22"/>
          <w:lang w:val="lt-LT"/>
        </w:rPr>
        <w:t>atr</w:t>
      </w:r>
      <w:proofErr w:type="spellEnd"/>
      <w:r w:rsidRPr="00A5486C">
        <w:rPr>
          <w:rFonts w:ascii="Arial" w:hAnsi="Arial" w:cs="Arial"/>
          <w:szCs w:val="22"/>
          <w:lang w:val="lt-LT"/>
        </w:rPr>
        <w:t xml:space="preserve">. Nr. 73 iki 110 kV OL (Neris- Ąžuolynė/ Neris- Šeškinė)  </w:t>
      </w:r>
      <w:proofErr w:type="spellStart"/>
      <w:r w:rsidRPr="00A5486C">
        <w:rPr>
          <w:rFonts w:ascii="Arial" w:hAnsi="Arial" w:cs="Arial"/>
          <w:szCs w:val="22"/>
          <w:lang w:val="lt-LT"/>
        </w:rPr>
        <w:t>atr</w:t>
      </w:r>
      <w:proofErr w:type="spellEnd"/>
      <w:r w:rsidRPr="00A5486C">
        <w:rPr>
          <w:rFonts w:ascii="Arial" w:hAnsi="Arial" w:cs="Arial"/>
          <w:szCs w:val="22"/>
          <w:lang w:val="lt-LT"/>
        </w:rPr>
        <w:t xml:space="preserve">. Nr. 70 įrengimas ŽTŠK intarpo turi būti vykdomi esamų (nustatytų ir įregistruotų Nekilnojamojo turto registre) elektros tinklų apsaugos zonų ribose. </w:t>
      </w:r>
    </w:p>
    <w:p w14:paraId="5D348AC0" w14:textId="126BE3F2" w:rsidR="00F745E9" w:rsidRPr="00A5486C" w:rsidRDefault="00F745E9" w:rsidP="000E2C3F">
      <w:pPr>
        <w:pStyle w:val="NoSpacing"/>
        <w:numPr>
          <w:ilvl w:val="1"/>
          <w:numId w:val="19"/>
        </w:numPr>
        <w:spacing w:line="276" w:lineRule="auto"/>
        <w:ind w:left="0" w:firstLine="567"/>
        <w:jc w:val="both"/>
        <w:rPr>
          <w:rFonts w:ascii="Arial" w:hAnsi="Arial" w:cs="Arial"/>
          <w:szCs w:val="22"/>
          <w:lang w:val="lt-LT"/>
        </w:rPr>
      </w:pPr>
      <w:r w:rsidRPr="00A5486C">
        <w:rPr>
          <w:rFonts w:ascii="Arial" w:hAnsi="Arial" w:cs="Arial"/>
          <w:lang w:val="lt-LT"/>
        </w:rPr>
        <w:t>Paaiškėjus, kad dėl siūlomų techninių sprendinių inžineriniai tinklai projektuojami,  statomi/rekonstruojami už PSO valdomo žemės sklypo ribų ir esamos apsaugos zonos yra išplečiamos, atlikti šiuos veiksmus:  </w:t>
      </w:r>
    </w:p>
    <w:p w14:paraId="43BBC9FB" w14:textId="20FFF6C5" w:rsidR="00F745E9" w:rsidRPr="00A5486C" w:rsidRDefault="00F745E9" w:rsidP="000E2C3F">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lang w:val="lt-LT"/>
        </w:rPr>
        <w:t>Suprojektuoti atitinkamą servitutą (-</w:t>
      </w:r>
      <w:proofErr w:type="spellStart"/>
      <w:r w:rsidRPr="00A5486C">
        <w:rPr>
          <w:rFonts w:ascii="Arial" w:hAnsi="Arial" w:cs="Arial"/>
          <w:lang w:val="lt-LT"/>
        </w:rPr>
        <w:t>us</w:t>
      </w:r>
      <w:proofErr w:type="spellEnd"/>
      <w:r w:rsidRPr="00A5486C">
        <w:rPr>
          <w:rFonts w:ascii="Arial" w:hAnsi="Arial" w:cs="Arial"/>
          <w:lang w:val="lt-LT"/>
        </w:rPr>
        <w:t>), parengti servituto (-ų) planą (-</w:t>
      </w:r>
      <w:proofErr w:type="spellStart"/>
      <w:r w:rsidRPr="00A5486C">
        <w:rPr>
          <w:rFonts w:ascii="Arial" w:hAnsi="Arial" w:cs="Arial"/>
          <w:lang w:val="lt-LT"/>
        </w:rPr>
        <w:t>us</w:t>
      </w:r>
      <w:proofErr w:type="spellEnd"/>
      <w:r w:rsidRPr="00A5486C">
        <w:rPr>
          <w:rFonts w:ascii="Arial" w:hAnsi="Arial" w:cs="Arial"/>
          <w:lang w:val="lt-LT"/>
        </w:rPr>
        <w:t>)</w:t>
      </w:r>
      <w:r w:rsidR="004038AD" w:rsidRPr="00A5486C">
        <w:rPr>
          <w:rFonts w:ascii="Arial" w:hAnsi="Arial" w:cs="Arial"/>
          <w:lang w:val="lt-LT"/>
        </w:rPr>
        <w:t xml:space="preserve"> Nekilnojamojo turto posistemėje „</w:t>
      </w:r>
      <w:proofErr w:type="spellStart"/>
      <w:r w:rsidR="004038AD" w:rsidRPr="00A5486C">
        <w:rPr>
          <w:rFonts w:ascii="Arial" w:hAnsi="Arial" w:cs="Arial"/>
          <w:lang w:val="lt-LT"/>
        </w:rPr>
        <w:t>Geomatininkas</w:t>
      </w:r>
      <w:proofErr w:type="spellEnd"/>
      <w:r w:rsidR="004038AD" w:rsidRPr="00A5486C">
        <w:rPr>
          <w:rFonts w:ascii="Arial" w:hAnsi="Arial" w:cs="Arial"/>
          <w:lang w:val="lt-LT"/>
        </w:rPr>
        <w:t>“;</w:t>
      </w:r>
      <w:r w:rsidRPr="00A5486C">
        <w:rPr>
          <w:rFonts w:ascii="Arial" w:hAnsi="Arial" w:cs="Arial"/>
          <w:lang w:val="lt-LT"/>
        </w:rPr>
        <w:t>  </w:t>
      </w:r>
    </w:p>
    <w:p w14:paraId="1640810C" w14:textId="37D46F01" w:rsidR="00F745E9" w:rsidRPr="00A5486C" w:rsidRDefault="00F745E9" w:rsidP="000E2C3F">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lang w:val="lt-LT"/>
        </w:rPr>
        <w:t>Suderinti servituto planus su servituto davėj</w:t>
      </w:r>
      <w:r w:rsidR="004038AD" w:rsidRPr="00A5486C">
        <w:rPr>
          <w:rFonts w:ascii="Arial" w:hAnsi="Arial" w:cs="Arial"/>
          <w:lang w:val="lt-LT"/>
        </w:rPr>
        <w:t>u</w:t>
      </w:r>
      <w:r w:rsidRPr="00A5486C">
        <w:rPr>
          <w:rFonts w:ascii="Arial" w:hAnsi="Arial" w:cs="Arial"/>
          <w:lang w:val="lt-LT"/>
        </w:rPr>
        <w:t xml:space="preserve"> ir servituto turėtoj</w:t>
      </w:r>
      <w:r w:rsidR="004038AD" w:rsidRPr="00A5486C">
        <w:rPr>
          <w:rFonts w:ascii="Arial" w:hAnsi="Arial" w:cs="Arial"/>
          <w:lang w:val="lt-LT"/>
        </w:rPr>
        <w:t>u</w:t>
      </w:r>
      <w:r w:rsidRPr="00A5486C">
        <w:rPr>
          <w:rFonts w:ascii="Arial" w:hAnsi="Arial" w:cs="Arial"/>
          <w:lang w:val="lt-LT"/>
        </w:rPr>
        <w:t xml:space="preserve"> (PSO);  </w:t>
      </w:r>
    </w:p>
    <w:p w14:paraId="651161FC" w14:textId="45686177" w:rsidR="00F745E9" w:rsidRPr="00A5486C" w:rsidRDefault="00F745E9" w:rsidP="000E2C3F">
      <w:pPr>
        <w:pStyle w:val="NoSpacing"/>
        <w:numPr>
          <w:ilvl w:val="2"/>
          <w:numId w:val="19"/>
        </w:numPr>
        <w:spacing w:line="276" w:lineRule="auto"/>
        <w:ind w:left="0" w:firstLine="567"/>
        <w:jc w:val="both"/>
        <w:rPr>
          <w:rFonts w:ascii="Arial" w:hAnsi="Arial" w:cs="Arial"/>
          <w:lang w:val="lt-LT"/>
        </w:rPr>
      </w:pPr>
      <w:r w:rsidRPr="00A5486C">
        <w:rPr>
          <w:rFonts w:ascii="Arial" w:hAnsi="Arial" w:cs="Arial"/>
          <w:lang w:val="lt-LT"/>
        </w:rPr>
        <w:t>Kai servitutas nustatomas privačiame ir (ar) valstybinės žemės sklype, remiantis LRV 2018-07-25 nutarimu Nr. 725 „Maksimalaus dydžio vienkartinės kompensacijos, mokamos už naudojimąsi įstatymu ar sutartimi tinklų operatorių naudai nustatytu žemės ir kito Nekilnojamojo daikto servitutu nustatymo metodika“, apskaičiuoti kompensacijos dydį, paruošti kompensacijos apskaičiavimo aktą.</w:t>
      </w:r>
    </w:p>
    <w:p w14:paraId="43A35B30" w14:textId="38155059" w:rsidR="00F745E9" w:rsidRPr="00A5486C" w:rsidRDefault="00F745E9" w:rsidP="000E2C3F">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lang w:val="lt-LT"/>
        </w:rPr>
        <w:t>Organizuoti neterminuoto (-ų) servituto (-ų) sutarties (-</w:t>
      </w:r>
      <w:proofErr w:type="spellStart"/>
      <w:r w:rsidRPr="00A5486C">
        <w:rPr>
          <w:rFonts w:ascii="Arial" w:hAnsi="Arial" w:cs="Arial"/>
          <w:lang w:val="lt-LT"/>
        </w:rPr>
        <w:t>čių</w:t>
      </w:r>
      <w:proofErr w:type="spellEnd"/>
      <w:r w:rsidRPr="00A5486C">
        <w:rPr>
          <w:rFonts w:ascii="Arial" w:hAnsi="Arial" w:cs="Arial"/>
          <w:lang w:val="lt-LT"/>
        </w:rPr>
        <w:t>) sudarymą notarų biure, naudojant PSO parengtą sutarties projektą.  </w:t>
      </w:r>
    </w:p>
    <w:p w14:paraId="6CEE1242" w14:textId="45E57D9D" w:rsidR="00F745E9" w:rsidRPr="00A5486C" w:rsidRDefault="00F745E9" w:rsidP="000E2C3F">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lang w:val="lt-LT"/>
        </w:rPr>
        <w:t xml:space="preserve">Kai apsaugos zonos išplečiamos AB „LTG </w:t>
      </w:r>
      <w:proofErr w:type="spellStart"/>
      <w:r w:rsidRPr="00A5486C">
        <w:rPr>
          <w:rFonts w:ascii="Arial" w:hAnsi="Arial" w:cs="Arial"/>
          <w:lang w:val="lt-LT"/>
        </w:rPr>
        <w:t>Infra</w:t>
      </w:r>
      <w:proofErr w:type="spellEnd"/>
      <w:r w:rsidRPr="00A5486C">
        <w:rPr>
          <w:rFonts w:ascii="Arial" w:hAnsi="Arial" w:cs="Arial"/>
          <w:lang w:val="lt-LT"/>
        </w:rPr>
        <w:t>“ ir (ar) AB „VIA Lietuva“ nuosavybės ar patikėjimo teise valdomuose žemės sklypuose, žemės teisėtumo klausimas PSO inžineriniams statiniams statyti, rekonstruoti, prižiūrėti ir remontuoti turi būti išspręstas pasirašytų Bendradarbiavimo sutarčių dėl inžinerinių tinklų statybos, priežiūros, rekonstrukcijos pagrindu.  </w:t>
      </w:r>
    </w:p>
    <w:p w14:paraId="043F554F" w14:textId="54641727" w:rsidR="00F745E9" w:rsidRPr="00A5486C" w:rsidRDefault="00F745E9" w:rsidP="000E2C3F">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lang w:val="lt-LT"/>
        </w:rPr>
        <w:t>Pateikti žemės sklypo/-ų savininko/-ų, valstybinės žemės patikėtinio sutikimą dėl inžinerinių tinklų apsaugos zonos nustatymo vadovaujantis Lietuvos Respublikos specialiųjų žemės naudojimo sąlygų įstatymo 7 straipsniu (jeigu atitinkama nuostata nebuvo įtraukta į servituto sutartį). </w:t>
      </w:r>
    </w:p>
    <w:p w14:paraId="00B0B025" w14:textId="383912B2" w:rsidR="004038AD" w:rsidRPr="00A5486C" w:rsidRDefault="00F745E9" w:rsidP="000E2C3F">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lang w:val="lt-LT"/>
        </w:rPr>
        <w:t>Pateikti žemės sklypo/-ų savininko/-ų, valstybinės žemės patikėtinio rašytinį sutikimą dėl Specialiųjų žemės naudojimo sąlygų įstatyme nurodytų teritorijų, kuriose taikomos specialiosios žemės naudojimo sąlygos registravimo Nekilnojamojo turto registre vadovaujantis Lietuvos Respublikos statybos įstatymo 27 straipsnio 14 dalimi (jeigu atitinkama nuostata nebuvo įtraukta į servituto sutartį). </w:t>
      </w:r>
    </w:p>
    <w:p w14:paraId="16FD912A" w14:textId="11D4E568" w:rsidR="00F745E9" w:rsidRPr="00A5486C" w:rsidRDefault="00F745E9" w:rsidP="000E2C3F">
      <w:pPr>
        <w:pStyle w:val="NoSpacing"/>
        <w:numPr>
          <w:ilvl w:val="2"/>
          <w:numId w:val="19"/>
        </w:numPr>
        <w:spacing w:line="276" w:lineRule="auto"/>
        <w:ind w:left="0" w:firstLine="567"/>
        <w:jc w:val="both"/>
        <w:rPr>
          <w:rFonts w:ascii="Arial" w:hAnsi="Arial" w:cs="Arial"/>
          <w:szCs w:val="22"/>
          <w:lang w:val="lt-LT"/>
        </w:rPr>
      </w:pPr>
      <w:r w:rsidRPr="00A5486C">
        <w:rPr>
          <w:rFonts w:ascii="Arial" w:hAnsi="Arial" w:cs="Arial"/>
          <w:lang w:val="lt-LT"/>
        </w:rPr>
        <w:t>Pateikti valstybinės žemės patikėtinio sutikimą tiesti inžinerinius tinklus tuo atveju, jeigu inžineriniai tinklai projektuojami ir tiesiami valstybinėje žemėje, kurioje nesuformuoti žemės sklypai.  </w:t>
      </w:r>
    </w:p>
    <w:p w14:paraId="04772A33" w14:textId="4CCC79D3" w:rsidR="004038AD" w:rsidRPr="00A5486C" w:rsidRDefault="00F745E9" w:rsidP="000E2C3F">
      <w:pPr>
        <w:pStyle w:val="NoSpacing"/>
        <w:numPr>
          <w:ilvl w:val="1"/>
          <w:numId w:val="19"/>
        </w:numPr>
        <w:spacing w:line="276" w:lineRule="auto"/>
        <w:ind w:left="0" w:firstLine="567"/>
        <w:jc w:val="both"/>
        <w:rPr>
          <w:rFonts w:ascii="Arial" w:hAnsi="Arial" w:cs="Arial"/>
          <w:szCs w:val="22"/>
          <w:lang w:val="lt-LT"/>
        </w:rPr>
      </w:pPr>
      <w:r w:rsidRPr="00A5486C">
        <w:rPr>
          <w:rFonts w:ascii="Arial" w:hAnsi="Arial" w:cs="Arial"/>
          <w:lang w:val="lt-LT"/>
        </w:rPr>
        <w:t>Kai kitą žemės sklypą (teritoriją) numatoma laikinai naudoti statybos metu pateikti sutartį ar susitarimą su šio žemės sklypo (teritorijos) savininku, valdytoju arba šio žemės sklypo (teritorijos) savininko, kuriame būtų nurodyti apsaugos zonų veiklos apribojimai bei grafinę medžiagą (planą ar schemą). </w:t>
      </w:r>
    </w:p>
    <w:p w14:paraId="6A9A9E6C" w14:textId="1A2D2559" w:rsidR="004038AD" w:rsidRPr="00A5486C" w:rsidRDefault="00F745E9" w:rsidP="000E2C3F">
      <w:pPr>
        <w:pStyle w:val="NoSpacing"/>
        <w:numPr>
          <w:ilvl w:val="1"/>
          <w:numId w:val="19"/>
        </w:numPr>
        <w:spacing w:line="276" w:lineRule="auto"/>
        <w:ind w:left="0" w:firstLine="567"/>
        <w:jc w:val="both"/>
        <w:rPr>
          <w:rFonts w:ascii="Arial" w:hAnsi="Arial" w:cs="Arial"/>
          <w:szCs w:val="22"/>
          <w:lang w:val="lt-LT"/>
        </w:rPr>
      </w:pPr>
      <w:r w:rsidRPr="00A5486C">
        <w:rPr>
          <w:rFonts w:ascii="Arial" w:hAnsi="Arial" w:cs="Arial"/>
          <w:lang w:val="lt-LT"/>
        </w:rPr>
        <w:t xml:space="preserve">Užtikrinti nagrinėjamoje teritorijoje naujai nustatytų, pasikeitusių ir (ar) panaikintų teritorijų, kuriose taikomos specialiosios žemės naudojimo sąlygos – PSO valdomų inžinerinių tinklų apsaugos zonų, įregistravimą (išregistravimą) Nekilnojamojo turto registre teisės aktuose nustatyta tvarka. Apmokėti visas susijusias išlaidas. Esant poreikiui atlikti elektros perdavimo tinklų apsaugos zonų teritorijų plano keitimą bei su juo susijusius kitus būtinus veiksmus ir įregistruoti (išregistruoti) nagrinėjamoje teritorijoje naujai nustatytas, pasikeitusias ir (ar) panaikintas teritorijas, kuriose taikomos specialiosios žemės </w:t>
      </w:r>
      <w:r w:rsidRPr="00A5486C">
        <w:rPr>
          <w:rFonts w:ascii="Arial" w:hAnsi="Arial" w:cs="Arial"/>
          <w:lang w:val="lt-LT"/>
        </w:rPr>
        <w:lastRenderedPageBreak/>
        <w:t>naudojimo sąlygos – inžinerinių tinklų apsaugos zonos (kiekvienam objektui atskiras erdvinis failas). Jeigu PSO valdomų inžinerinių  tinklų apsaugos zonos nustatomos mažesnio, negu nustatytos tenkinant viešąjį interesą (Lietuvos Respublikos  Vyriausybės įgaliotos institucijos patvirtintuose planuose), dydžio, ir/ar žemės sklypai nebepatenka į nustatytą sumažėjusią tą pačią PSO valdomų inžinerinių  tinklų apsaugos zonų teritoriją (arba jų dalis, patenkanti į šią teritoriją, pasikeičia) turi būti atliktos visos reglamentuotos viešinimo ir informavimo procedūros nurodytos Specialiųjų žemės naudojimo sąlygų įstatymo 11 straipsnio 5 dalyje.  </w:t>
      </w:r>
    </w:p>
    <w:p w14:paraId="48BC8268" w14:textId="03272984" w:rsidR="004038AD" w:rsidRPr="00A5486C" w:rsidRDefault="00F745E9" w:rsidP="000E2C3F">
      <w:pPr>
        <w:pStyle w:val="NoSpacing"/>
        <w:numPr>
          <w:ilvl w:val="1"/>
          <w:numId w:val="19"/>
        </w:numPr>
        <w:spacing w:line="276" w:lineRule="auto"/>
        <w:ind w:left="0" w:firstLine="567"/>
        <w:jc w:val="both"/>
        <w:rPr>
          <w:rFonts w:ascii="Arial" w:hAnsi="Arial" w:cs="Arial"/>
          <w:szCs w:val="22"/>
          <w:lang w:val="lt-LT"/>
        </w:rPr>
      </w:pPr>
      <w:r w:rsidRPr="00A5486C">
        <w:rPr>
          <w:rFonts w:ascii="Arial" w:hAnsi="Arial" w:cs="Arial"/>
          <w:lang w:val="lt-LT"/>
        </w:rPr>
        <w:t>Derinant projektinius pasiūlymus pateikti teritorijų, kuriose taikomos specialiosios žemės naudojimo sąlygos erdvinius duomenis su užpildytais atributiniais duomenimis (.</w:t>
      </w:r>
      <w:proofErr w:type="spellStart"/>
      <w:r w:rsidRPr="00A5486C">
        <w:rPr>
          <w:rFonts w:ascii="Arial" w:hAnsi="Arial" w:cs="Arial"/>
          <w:lang w:val="lt-LT"/>
        </w:rPr>
        <w:t>shp</w:t>
      </w:r>
      <w:proofErr w:type="spellEnd"/>
      <w:r w:rsidRPr="00A5486C">
        <w:rPr>
          <w:rFonts w:ascii="Arial" w:hAnsi="Arial" w:cs="Arial"/>
          <w:lang w:val="lt-LT"/>
        </w:rPr>
        <w:t xml:space="preserve"> formatu). </w:t>
      </w:r>
    </w:p>
    <w:p w14:paraId="02E39C36" w14:textId="62082C23" w:rsidR="004038AD" w:rsidRPr="00A5486C" w:rsidRDefault="00F745E9" w:rsidP="000E2C3F">
      <w:pPr>
        <w:pStyle w:val="NoSpacing"/>
        <w:numPr>
          <w:ilvl w:val="1"/>
          <w:numId w:val="19"/>
        </w:numPr>
        <w:spacing w:line="276" w:lineRule="auto"/>
        <w:ind w:left="0" w:firstLine="567"/>
        <w:jc w:val="both"/>
        <w:rPr>
          <w:rFonts w:ascii="Arial" w:hAnsi="Arial" w:cs="Arial"/>
          <w:szCs w:val="22"/>
          <w:lang w:val="lt-LT"/>
        </w:rPr>
      </w:pPr>
      <w:r w:rsidRPr="00A5486C">
        <w:rPr>
          <w:rFonts w:ascii="Arial" w:hAnsi="Arial" w:cs="Arial"/>
          <w:lang w:val="lt-LT"/>
        </w:rPr>
        <w:t xml:space="preserve">Veiksmai, nurodyti </w:t>
      </w:r>
      <w:r w:rsidR="004038AD" w:rsidRPr="00A5486C">
        <w:rPr>
          <w:rFonts w:ascii="Arial" w:hAnsi="Arial" w:cs="Arial"/>
          <w:lang w:val="lt-LT"/>
        </w:rPr>
        <w:t>5.</w:t>
      </w:r>
      <w:r w:rsidR="002602EA" w:rsidRPr="00A5486C">
        <w:rPr>
          <w:rFonts w:ascii="Arial" w:hAnsi="Arial" w:cs="Arial"/>
          <w:lang w:val="lt-LT"/>
        </w:rPr>
        <w:t>4</w:t>
      </w:r>
      <w:r w:rsidR="004038AD" w:rsidRPr="00A5486C">
        <w:rPr>
          <w:rFonts w:ascii="Arial" w:hAnsi="Arial" w:cs="Arial"/>
          <w:lang w:val="lt-LT"/>
        </w:rPr>
        <w:t>.</w:t>
      </w:r>
      <w:r w:rsidRPr="00A5486C">
        <w:rPr>
          <w:rFonts w:ascii="Arial" w:hAnsi="Arial" w:cs="Arial"/>
          <w:lang w:val="lt-LT"/>
        </w:rPr>
        <w:t xml:space="preserve"> punkte, turi būti atlikti prieš teikiant </w:t>
      </w:r>
      <w:r w:rsidR="004038AD" w:rsidRPr="00A5486C">
        <w:rPr>
          <w:rFonts w:ascii="Arial" w:hAnsi="Arial" w:cs="Arial"/>
          <w:lang w:val="lt-LT"/>
        </w:rPr>
        <w:t>projektinius pasiūlymus</w:t>
      </w:r>
      <w:r w:rsidRPr="00A5486C">
        <w:rPr>
          <w:rFonts w:ascii="Arial" w:hAnsi="Arial" w:cs="Arial"/>
          <w:lang w:val="lt-LT"/>
        </w:rPr>
        <w:t xml:space="preserve"> suderinimui PSO</w:t>
      </w:r>
      <w:r w:rsidR="004038AD" w:rsidRPr="00A5486C">
        <w:rPr>
          <w:rFonts w:ascii="Arial" w:hAnsi="Arial" w:cs="Arial"/>
          <w:lang w:val="lt-LT"/>
        </w:rPr>
        <w:t>.</w:t>
      </w:r>
      <w:r w:rsidRPr="00A5486C">
        <w:rPr>
          <w:rFonts w:ascii="Arial" w:hAnsi="Arial" w:cs="Arial"/>
          <w:lang w:val="lt-LT"/>
        </w:rPr>
        <w:t>  </w:t>
      </w:r>
    </w:p>
    <w:p w14:paraId="5DE4E6DD" w14:textId="64EA84CD" w:rsidR="00F745E9" w:rsidRPr="00A5486C" w:rsidRDefault="00F745E9" w:rsidP="000E2C3F">
      <w:pPr>
        <w:pStyle w:val="NoSpacing"/>
        <w:numPr>
          <w:ilvl w:val="1"/>
          <w:numId w:val="19"/>
        </w:numPr>
        <w:spacing w:line="276" w:lineRule="auto"/>
        <w:ind w:left="0" w:firstLine="567"/>
        <w:jc w:val="both"/>
        <w:rPr>
          <w:rFonts w:ascii="Arial" w:hAnsi="Arial" w:cs="Arial"/>
          <w:szCs w:val="22"/>
          <w:lang w:val="lt-LT"/>
        </w:rPr>
      </w:pPr>
      <w:r w:rsidRPr="00A5486C">
        <w:rPr>
          <w:rFonts w:ascii="Arial" w:hAnsi="Arial" w:cs="Arial"/>
          <w:lang w:val="lt-LT"/>
        </w:rPr>
        <w:t xml:space="preserve">Veiksmai, nurodyti </w:t>
      </w:r>
      <w:r w:rsidR="004038AD" w:rsidRPr="00A5486C">
        <w:rPr>
          <w:rFonts w:ascii="Arial" w:hAnsi="Arial" w:cs="Arial"/>
          <w:lang w:val="lt-LT"/>
        </w:rPr>
        <w:t>5.</w:t>
      </w:r>
      <w:r w:rsidR="002602EA" w:rsidRPr="00A5486C">
        <w:rPr>
          <w:rFonts w:ascii="Arial" w:hAnsi="Arial" w:cs="Arial"/>
          <w:lang w:val="lt-LT"/>
        </w:rPr>
        <w:t>6</w:t>
      </w:r>
      <w:r w:rsidR="004038AD" w:rsidRPr="00A5486C">
        <w:rPr>
          <w:rFonts w:ascii="Arial" w:hAnsi="Arial" w:cs="Arial"/>
          <w:lang w:val="lt-LT"/>
        </w:rPr>
        <w:t>.</w:t>
      </w:r>
      <w:r w:rsidRPr="00A5486C">
        <w:rPr>
          <w:rFonts w:ascii="Arial" w:hAnsi="Arial" w:cs="Arial"/>
          <w:lang w:val="lt-LT"/>
        </w:rPr>
        <w:t xml:space="preserve"> punkte, turi būti atlikti ne vėliau kaip per 5 d. d. po SLD</w:t>
      </w:r>
      <w:r w:rsidRPr="00A5486C">
        <w:rPr>
          <w:rStyle w:val="normaltextrun"/>
          <w:rFonts w:ascii="Arial" w:hAnsi="Arial" w:cs="Arial"/>
          <w:szCs w:val="22"/>
          <w:lang w:val="lt-LT"/>
        </w:rPr>
        <w:t xml:space="preserve"> išdavimo dienos. </w:t>
      </w:r>
      <w:r w:rsidRPr="00A5486C">
        <w:rPr>
          <w:rStyle w:val="eop"/>
          <w:rFonts w:ascii="Arial" w:hAnsi="Arial" w:cs="Arial"/>
          <w:szCs w:val="22"/>
          <w:lang w:val="lt-LT"/>
        </w:rPr>
        <w:t> </w:t>
      </w:r>
    </w:p>
    <w:p w14:paraId="3963592B" w14:textId="6A070868" w:rsidR="004038AD" w:rsidRPr="00A5486C" w:rsidRDefault="004038AD" w:rsidP="004038AD">
      <w:pPr>
        <w:pStyle w:val="NoSpacing"/>
        <w:spacing w:line="276" w:lineRule="auto"/>
        <w:ind w:firstLine="0"/>
        <w:jc w:val="both"/>
        <w:rPr>
          <w:rFonts w:ascii="Arial" w:hAnsi="Arial" w:cs="Arial"/>
          <w:szCs w:val="22"/>
          <w:lang w:val="lt-LT"/>
        </w:rPr>
      </w:pPr>
    </w:p>
    <w:p w14:paraId="199B6FF7" w14:textId="663CA361" w:rsidR="0076528A" w:rsidRPr="00A5486C" w:rsidRDefault="008E343A" w:rsidP="00152F90">
      <w:pPr>
        <w:pStyle w:val="Heading1"/>
        <w:numPr>
          <w:ilvl w:val="0"/>
          <w:numId w:val="14"/>
        </w:numPr>
        <w:spacing w:before="120" w:after="120"/>
        <w:jc w:val="center"/>
        <w:rPr>
          <w:rFonts w:ascii="Arial" w:hAnsi="Arial" w:cs="Arial"/>
          <w:szCs w:val="22"/>
          <w:lang w:val="lt-LT"/>
        </w:rPr>
      </w:pPr>
      <w:bookmarkStart w:id="29" w:name="_Toc173409226"/>
      <w:r w:rsidRPr="00A5486C">
        <w:rPr>
          <w:rFonts w:ascii="Arial" w:hAnsi="Arial" w:cs="Arial"/>
          <w:szCs w:val="22"/>
          <w:lang w:val="lt-LT"/>
        </w:rPr>
        <w:t>E</w:t>
      </w:r>
      <w:bookmarkEnd w:id="24"/>
      <w:r w:rsidR="004D2850" w:rsidRPr="00A5486C">
        <w:rPr>
          <w:rFonts w:ascii="Arial" w:hAnsi="Arial" w:cs="Arial"/>
          <w:szCs w:val="22"/>
          <w:lang w:val="lt-LT"/>
        </w:rPr>
        <w:t>LEKTROTECHNIKOS DALIS</w:t>
      </w:r>
      <w:bookmarkEnd w:id="29"/>
    </w:p>
    <w:p w14:paraId="50C3651D" w14:textId="77777777" w:rsidR="00CA2CDB" w:rsidRPr="00A5486C" w:rsidRDefault="00CA2CDB" w:rsidP="00D91E50">
      <w:pPr>
        <w:rPr>
          <w:rFonts w:ascii="Arial" w:hAnsi="Arial" w:cs="Arial"/>
          <w:sz w:val="22"/>
          <w:szCs w:val="22"/>
          <w:lang w:val="lt-LT"/>
        </w:rPr>
      </w:pPr>
    </w:p>
    <w:p w14:paraId="3F54AAA3" w14:textId="7C292027" w:rsidR="00860A82" w:rsidRPr="00A5486C" w:rsidRDefault="00D91E50" w:rsidP="00D91E50">
      <w:pPr>
        <w:rPr>
          <w:rFonts w:ascii="Arial" w:hAnsi="Arial" w:cs="Arial"/>
          <w:sz w:val="22"/>
          <w:szCs w:val="22"/>
          <w:lang w:val="lt-LT"/>
        </w:rPr>
      </w:pPr>
      <w:r w:rsidRPr="00A5486C">
        <w:rPr>
          <w:rFonts w:ascii="Arial" w:hAnsi="Arial" w:cs="Arial"/>
          <w:sz w:val="22"/>
          <w:szCs w:val="22"/>
          <w:lang w:val="lt-LT"/>
        </w:rPr>
        <w:t>Pastotės 110 kV dalies principinė schema po rekonstravimo pateikta 1 pav.</w:t>
      </w:r>
    </w:p>
    <w:p w14:paraId="29FF52AB" w14:textId="77777777" w:rsidR="00D91E50" w:rsidRPr="00A5486C" w:rsidRDefault="00D91E50" w:rsidP="00D91E50">
      <w:pPr>
        <w:rPr>
          <w:rFonts w:ascii="Arial" w:hAnsi="Arial" w:cs="Arial"/>
          <w:sz w:val="22"/>
          <w:szCs w:val="22"/>
          <w:lang w:val="lt-LT"/>
        </w:rPr>
      </w:pPr>
    </w:p>
    <w:p w14:paraId="13202770" w14:textId="6388A803" w:rsidR="007B4F4E" w:rsidRPr="00A5486C" w:rsidRDefault="00CA2CDB" w:rsidP="00860A82">
      <w:pPr>
        <w:jc w:val="center"/>
        <w:rPr>
          <w:rFonts w:ascii="Arial" w:hAnsi="Arial" w:cs="Arial"/>
          <w:sz w:val="22"/>
          <w:szCs w:val="22"/>
          <w:lang w:val="lt-LT"/>
        </w:rPr>
      </w:pPr>
      <w:r w:rsidRPr="00A5486C">
        <w:rPr>
          <w:rFonts w:ascii="Arial" w:hAnsi="Arial" w:cs="Arial"/>
          <w:noProof/>
          <w:sz w:val="22"/>
          <w:szCs w:val="22"/>
          <w:lang w:val="lt-LT"/>
        </w:rPr>
        <w:drawing>
          <wp:inline distT="0" distB="0" distL="0" distR="0" wp14:anchorId="0CA26C9C" wp14:editId="1593F597">
            <wp:extent cx="3005593" cy="3140312"/>
            <wp:effectExtent l="0" t="0" r="4445" b="3175"/>
            <wp:docPr id="1703180165" name="Picture 1" descr="A diagram of a power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3180165" name="Picture 1" descr="A diagram of a power line&#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27328" cy="3163022"/>
                    </a:xfrm>
                    <a:prstGeom prst="rect">
                      <a:avLst/>
                    </a:prstGeom>
                    <a:noFill/>
                    <a:ln>
                      <a:noFill/>
                    </a:ln>
                  </pic:spPr>
                </pic:pic>
              </a:graphicData>
            </a:graphic>
          </wp:inline>
        </w:drawing>
      </w:r>
    </w:p>
    <w:p w14:paraId="453C7BD2" w14:textId="6491E0B0" w:rsidR="00F607F2" w:rsidRPr="00A5486C" w:rsidRDefault="00F607F2" w:rsidP="00F607F2">
      <w:pPr>
        <w:tabs>
          <w:tab w:val="left" w:pos="1020"/>
        </w:tabs>
        <w:ind w:firstLine="567"/>
        <w:jc w:val="center"/>
        <w:rPr>
          <w:rFonts w:ascii="Arial" w:hAnsi="Arial" w:cs="Arial"/>
          <w:sz w:val="22"/>
          <w:szCs w:val="22"/>
          <w:lang w:val="lt-LT"/>
        </w:rPr>
      </w:pPr>
      <w:r w:rsidRPr="00A5486C">
        <w:rPr>
          <w:rFonts w:ascii="Arial" w:hAnsi="Arial" w:cs="Arial"/>
          <w:b/>
          <w:i/>
          <w:sz w:val="22"/>
          <w:szCs w:val="22"/>
          <w:lang w:val="lt-LT"/>
        </w:rPr>
        <w:t>1 pav.</w:t>
      </w:r>
      <w:r w:rsidRPr="00A5486C">
        <w:rPr>
          <w:rFonts w:ascii="Arial" w:hAnsi="Arial" w:cs="Arial"/>
          <w:bCs/>
          <w:i/>
          <w:sz w:val="22"/>
          <w:szCs w:val="22"/>
          <w:lang w:val="lt-LT"/>
        </w:rPr>
        <w:t xml:space="preserve"> 110/10 kV </w:t>
      </w:r>
      <w:r w:rsidR="00CA2CDB" w:rsidRPr="00A5486C">
        <w:rPr>
          <w:rFonts w:ascii="Arial" w:hAnsi="Arial" w:cs="Arial"/>
          <w:bCs/>
          <w:i/>
          <w:sz w:val="22"/>
          <w:szCs w:val="22"/>
          <w:lang w:val="lt-LT"/>
        </w:rPr>
        <w:t>Riešės</w:t>
      </w:r>
      <w:r w:rsidRPr="00A5486C">
        <w:rPr>
          <w:rFonts w:ascii="Arial" w:hAnsi="Arial" w:cs="Arial"/>
          <w:bCs/>
          <w:i/>
          <w:sz w:val="22"/>
          <w:szCs w:val="22"/>
          <w:lang w:val="lt-LT"/>
        </w:rPr>
        <w:t xml:space="preserve"> TP principinė schema po rekonstravimo</w:t>
      </w:r>
      <w:r w:rsidRPr="00A5486C">
        <w:rPr>
          <w:rFonts w:ascii="Arial" w:hAnsi="Arial" w:cs="Arial"/>
          <w:sz w:val="22"/>
          <w:szCs w:val="22"/>
          <w:lang w:val="lt-LT"/>
        </w:rPr>
        <w:t>.</w:t>
      </w:r>
    </w:p>
    <w:p w14:paraId="2FD06098" w14:textId="77777777" w:rsidR="00F607F2" w:rsidRPr="00A5486C" w:rsidRDefault="00F607F2" w:rsidP="00860A82">
      <w:pPr>
        <w:jc w:val="center"/>
        <w:rPr>
          <w:rFonts w:ascii="Arial" w:hAnsi="Arial" w:cs="Arial"/>
          <w:sz w:val="22"/>
          <w:szCs w:val="22"/>
          <w:lang w:val="lt-LT"/>
        </w:rPr>
      </w:pPr>
    </w:p>
    <w:p w14:paraId="653E8C73" w14:textId="77777777" w:rsidR="00212208" w:rsidRPr="00A5486C" w:rsidRDefault="00212208" w:rsidP="00212208">
      <w:pPr>
        <w:pStyle w:val="ListParagraph"/>
        <w:numPr>
          <w:ilvl w:val="0"/>
          <w:numId w:val="3"/>
        </w:numPr>
        <w:spacing w:line="276" w:lineRule="auto"/>
        <w:jc w:val="both"/>
        <w:rPr>
          <w:rFonts w:ascii="Arial" w:hAnsi="Arial" w:cs="Arial"/>
          <w:vanish/>
          <w:sz w:val="22"/>
          <w:szCs w:val="22"/>
          <w:lang w:val="lt-LT"/>
        </w:rPr>
      </w:pPr>
      <w:bookmarkStart w:id="30" w:name="_Toc420068150"/>
      <w:bookmarkStart w:id="31" w:name="_Toc293929826"/>
      <w:bookmarkStart w:id="32" w:name="_Toc293931128"/>
      <w:bookmarkStart w:id="33" w:name="_Toc286316258"/>
    </w:p>
    <w:p w14:paraId="0E936A73" w14:textId="77777777" w:rsidR="00212208" w:rsidRPr="00A5486C" w:rsidRDefault="00212208" w:rsidP="00212208">
      <w:pPr>
        <w:pStyle w:val="ListParagraph"/>
        <w:numPr>
          <w:ilvl w:val="0"/>
          <w:numId w:val="3"/>
        </w:numPr>
        <w:spacing w:line="276" w:lineRule="auto"/>
        <w:jc w:val="both"/>
        <w:rPr>
          <w:rFonts w:ascii="Arial" w:hAnsi="Arial" w:cs="Arial"/>
          <w:vanish/>
          <w:sz w:val="22"/>
          <w:szCs w:val="22"/>
          <w:lang w:val="lt-LT"/>
        </w:rPr>
      </w:pPr>
    </w:p>
    <w:p w14:paraId="43C6D868" w14:textId="77777777" w:rsidR="00212208" w:rsidRPr="00A5486C" w:rsidRDefault="00212208" w:rsidP="00212208">
      <w:pPr>
        <w:pStyle w:val="ListParagraph"/>
        <w:numPr>
          <w:ilvl w:val="0"/>
          <w:numId w:val="3"/>
        </w:numPr>
        <w:spacing w:line="276" w:lineRule="auto"/>
        <w:jc w:val="both"/>
        <w:rPr>
          <w:rFonts w:ascii="Arial" w:hAnsi="Arial" w:cs="Arial"/>
          <w:vanish/>
          <w:sz w:val="22"/>
          <w:szCs w:val="22"/>
          <w:lang w:val="lt-LT"/>
        </w:rPr>
      </w:pPr>
    </w:p>
    <w:p w14:paraId="58319FF4" w14:textId="77777777" w:rsidR="00212208" w:rsidRPr="00A5486C" w:rsidRDefault="00212208" w:rsidP="00212208">
      <w:pPr>
        <w:pStyle w:val="ListParagraph"/>
        <w:numPr>
          <w:ilvl w:val="0"/>
          <w:numId w:val="3"/>
        </w:numPr>
        <w:spacing w:line="276" w:lineRule="auto"/>
        <w:jc w:val="both"/>
        <w:rPr>
          <w:rFonts w:ascii="Arial" w:hAnsi="Arial" w:cs="Arial"/>
          <w:vanish/>
          <w:sz w:val="22"/>
          <w:szCs w:val="22"/>
          <w:lang w:val="lt-LT"/>
        </w:rPr>
      </w:pPr>
    </w:p>
    <w:p w14:paraId="5375615F" w14:textId="77777777" w:rsidR="00212208" w:rsidRPr="00A5486C" w:rsidRDefault="00212208" w:rsidP="00212208">
      <w:pPr>
        <w:pStyle w:val="ListParagraph"/>
        <w:numPr>
          <w:ilvl w:val="0"/>
          <w:numId w:val="3"/>
        </w:numPr>
        <w:spacing w:line="276" w:lineRule="auto"/>
        <w:jc w:val="both"/>
        <w:rPr>
          <w:rFonts w:ascii="Arial" w:hAnsi="Arial" w:cs="Arial"/>
          <w:vanish/>
          <w:sz w:val="22"/>
          <w:szCs w:val="22"/>
          <w:lang w:val="lt-LT"/>
        </w:rPr>
      </w:pPr>
    </w:p>
    <w:p w14:paraId="0BB5E170" w14:textId="77777777" w:rsidR="00212208" w:rsidRPr="00A5486C" w:rsidRDefault="00212208" w:rsidP="00212208">
      <w:pPr>
        <w:pStyle w:val="ListParagraph"/>
        <w:numPr>
          <w:ilvl w:val="0"/>
          <w:numId w:val="3"/>
        </w:numPr>
        <w:spacing w:line="276" w:lineRule="auto"/>
        <w:jc w:val="both"/>
        <w:rPr>
          <w:rFonts w:ascii="Arial" w:hAnsi="Arial" w:cs="Arial"/>
          <w:vanish/>
          <w:sz w:val="22"/>
          <w:szCs w:val="22"/>
          <w:lang w:val="lt-LT"/>
        </w:rPr>
      </w:pPr>
    </w:p>
    <w:p w14:paraId="2558AE27" w14:textId="59256C3A" w:rsidR="001A4B78" w:rsidRPr="00A5486C" w:rsidRDefault="001A4B78" w:rsidP="006C1102">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Nuosavybės ribą išlaikyti esamą ant galios transformatorių 110 kV įvadų gnybtų.</w:t>
      </w:r>
    </w:p>
    <w:p w14:paraId="08AFFBDC" w14:textId="14B4EE5D" w:rsidR="00967661" w:rsidRPr="00A5486C" w:rsidRDefault="00967661" w:rsidP="006C1102">
      <w:pPr>
        <w:pStyle w:val="NoSpacing"/>
        <w:numPr>
          <w:ilvl w:val="1"/>
          <w:numId w:val="3"/>
        </w:numPr>
        <w:spacing w:line="276" w:lineRule="auto"/>
        <w:ind w:firstLine="567"/>
        <w:jc w:val="both"/>
        <w:rPr>
          <w:rFonts w:ascii="Arial" w:hAnsi="Arial" w:cs="Arial"/>
          <w:szCs w:val="22"/>
          <w:lang w:val="lt-LT"/>
        </w:rPr>
      </w:pPr>
      <w:bookmarkStart w:id="34" w:name="_Hlk128039412"/>
      <w:r w:rsidRPr="00A5486C">
        <w:rPr>
          <w:rFonts w:ascii="Arial" w:hAnsi="Arial" w:cs="Arial"/>
          <w:szCs w:val="22"/>
          <w:lang w:val="lt-LT"/>
        </w:rPr>
        <w:t xml:space="preserve">Pirminių įrenginių išdėstymas turi būti projektuojamas optimaliai išnaudojant pastotės teritoriją. Jeigu leidžia techninės galimybės, naujai statomas pastotės valdymo pultas (toliau </w:t>
      </w:r>
      <w:r w:rsidR="00CA2CDB" w:rsidRPr="00A5486C">
        <w:rPr>
          <w:rFonts w:ascii="Arial" w:hAnsi="Arial" w:cs="Arial"/>
          <w:szCs w:val="22"/>
          <w:lang w:val="lt-LT"/>
        </w:rPr>
        <w:t>—</w:t>
      </w:r>
      <w:r w:rsidRPr="00A5486C">
        <w:rPr>
          <w:rFonts w:ascii="Arial" w:hAnsi="Arial" w:cs="Arial"/>
          <w:szCs w:val="22"/>
          <w:lang w:val="lt-LT"/>
        </w:rPr>
        <w:t xml:space="preserve"> PVP) projektuojamas </w:t>
      </w:r>
      <w:bookmarkStart w:id="35" w:name="_Hlk92459325"/>
      <w:r w:rsidRPr="00A5486C">
        <w:rPr>
          <w:rFonts w:ascii="Arial" w:hAnsi="Arial" w:cs="Arial"/>
          <w:szCs w:val="22"/>
          <w:lang w:val="lt-LT"/>
        </w:rPr>
        <w:t>tarp linijų prijunginių, šalia remontinės jungties (arba sekcijinio prijunginio)</w:t>
      </w:r>
      <w:bookmarkEnd w:id="35"/>
      <w:r w:rsidRPr="00A5486C">
        <w:rPr>
          <w:rFonts w:ascii="Arial" w:hAnsi="Arial" w:cs="Arial"/>
          <w:szCs w:val="22"/>
          <w:lang w:val="lt-LT"/>
        </w:rPr>
        <w:t xml:space="preserve">. PVP dydis turi būti suprojektuotas toks, kad tilptų visi principinėje schemoje numatytų statomų bei planuojamų rezervinių narvelių valdymo, apsaugų, elektros apskaitos, ryšių bei savųjų reikmių maitinimo įrangos įrenginiai. Kur techniškai įmanoma ir pastotėje yra pakankamai vietos, PVP skirstyklos padėtis įrenginių ir konstrukcijų atžvilgiu turi būti tokia, kad PVP būtų galima praplėsti papildomai nerekonstruojant ir neperkeliant skirstyklos įrenginių ir konstrukcijų, bet išlaikant reikalingus saugius atstumus iki įtampą turinčių dalių. PVP esančios įrangos išdėstymas turi leisti PVP praplėtimą neperstatant jame esamų aukščiau paminėtų valdymo, apsaugų, elektros apskaitos, ryšių bei savųjų reikmių maitinimo įrangos spintų. </w:t>
      </w:r>
    </w:p>
    <w:p w14:paraId="4E9996AA" w14:textId="55C1F036" w:rsidR="00967661" w:rsidRPr="00A5486C" w:rsidRDefault="00967661" w:rsidP="006C1102">
      <w:pPr>
        <w:pStyle w:val="NoSpacing"/>
        <w:numPr>
          <w:ilvl w:val="1"/>
          <w:numId w:val="3"/>
        </w:numPr>
        <w:spacing w:line="276" w:lineRule="auto"/>
        <w:ind w:firstLine="567"/>
        <w:jc w:val="both"/>
        <w:rPr>
          <w:rFonts w:ascii="Arial" w:hAnsi="Arial" w:cs="Arial"/>
          <w:szCs w:val="22"/>
          <w:lang w:val="lt-LT"/>
        </w:rPr>
      </w:pPr>
      <w:bookmarkStart w:id="36" w:name="_Hlk128039792"/>
      <w:bookmarkEnd w:id="34"/>
      <w:r w:rsidRPr="00A5486C">
        <w:rPr>
          <w:rFonts w:ascii="Arial" w:hAnsi="Arial" w:cs="Arial"/>
          <w:szCs w:val="22"/>
          <w:lang w:val="lt-LT"/>
        </w:rPr>
        <w:t xml:space="preserve">Projektuojant įrangos ir kelių išdėstymą pastotės teritorijoje, neatsižvelgiant į </w:t>
      </w:r>
      <w:r w:rsidR="00DC7A74" w:rsidRPr="00A5486C">
        <w:rPr>
          <w:rFonts w:ascii="Arial" w:hAnsi="Arial" w:cs="Arial"/>
          <w:szCs w:val="22"/>
          <w:lang w:val="lt-LT"/>
        </w:rPr>
        <w:t xml:space="preserve">techninėje užduotyje (toliau </w:t>
      </w:r>
      <w:r w:rsidR="00642A66" w:rsidRPr="00A5486C">
        <w:rPr>
          <w:rFonts w:ascii="Arial" w:hAnsi="Arial" w:cs="Arial"/>
          <w:szCs w:val="22"/>
          <w:lang w:val="lt-LT"/>
        </w:rPr>
        <w:t>—</w:t>
      </w:r>
      <w:r w:rsidR="00DC7A74" w:rsidRPr="00A5486C">
        <w:rPr>
          <w:rFonts w:ascii="Arial" w:hAnsi="Arial" w:cs="Arial"/>
          <w:szCs w:val="22"/>
          <w:lang w:val="lt-LT"/>
        </w:rPr>
        <w:t xml:space="preserve"> TU)</w:t>
      </w:r>
      <w:r w:rsidRPr="00A5486C">
        <w:rPr>
          <w:rFonts w:ascii="Arial" w:hAnsi="Arial" w:cs="Arial"/>
          <w:szCs w:val="22"/>
          <w:lang w:val="lt-LT"/>
        </w:rPr>
        <w:t xml:space="preserve"> pateiktą principinę schemą bei kur techniškai įmanoma ir pastotėje yra pakankamai vietos, numatyti sprendinius, kurie leistų ateityje tarp šynų sekcijų įrengti </w:t>
      </w:r>
      <w:proofErr w:type="spellStart"/>
      <w:r w:rsidRPr="00A5486C">
        <w:rPr>
          <w:rFonts w:ascii="Arial" w:hAnsi="Arial" w:cs="Arial"/>
          <w:szCs w:val="22"/>
          <w:lang w:val="lt-LT"/>
        </w:rPr>
        <w:t>sekcijinį</w:t>
      </w:r>
      <w:proofErr w:type="spellEnd"/>
      <w:r w:rsidRPr="00A5486C">
        <w:rPr>
          <w:rFonts w:ascii="Arial" w:hAnsi="Arial" w:cs="Arial"/>
          <w:szCs w:val="22"/>
          <w:lang w:val="lt-LT"/>
        </w:rPr>
        <w:t xml:space="preserve"> prijunginį </w:t>
      </w:r>
      <w:r w:rsidRPr="00A5486C">
        <w:rPr>
          <w:rFonts w:ascii="Arial" w:hAnsi="Arial" w:cs="Arial"/>
          <w:szCs w:val="22"/>
          <w:lang w:val="lt-LT"/>
        </w:rPr>
        <w:lastRenderedPageBreak/>
        <w:t xml:space="preserve">su dviem skyrikliais, srovės transformatoriumi ir jungtuvu. Tarp šynų atitinkamai turi būti numatytas ir brėžiniuose atvaizduotas minėtų įrenginių galimas išdėstymas. Pjūvių ir išdėstymo brėžiniuose turi būti parodyta, kad tokius įrenginius tarp šynų įrengti bus galima. Jei po </w:t>
      </w:r>
      <w:proofErr w:type="spellStart"/>
      <w:r w:rsidRPr="00A5486C">
        <w:rPr>
          <w:rFonts w:ascii="Arial" w:hAnsi="Arial" w:cs="Arial"/>
          <w:szCs w:val="22"/>
          <w:lang w:val="lt-LT"/>
        </w:rPr>
        <w:t>sekcijine</w:t>
      </w:r>
      <w:proofErr w:type="spellEnd"/>
      <w:r w:rsidRPr="00A5486C">
        <w:rPr>
          <w:rFonts w:ascii="Arial" w:hAnsi="Arial" w:cs="Arial"/>
          <w:szCs w:val="22"/>
          <w:lang w:val="lt-LT"/>
        </w:rPr>
        <w:t xml:space="preserve"> (remontine) jungtimi įrengiamas kelias (ar privažiavimo koridorius) skirtas privažiuoti prie linijinių prijunginių arba PVP, projektuojant įrenginių išdėstymą tarp šynų įvertinti ne tik perspektyvinius skyriklius, jungtuvą ir srovės transformatorių, bet ir pravažiavimo po šynomis kelio koridorių. Minimalūs pravažiavimo koridoriaus gabaritai turi būti kaip nurodyta Skirstyklų ir pastočių elektros įrenginių įrengimo taisyklėse.</w:t>
      </w:r>
    </w:p>
    <w:p w14:paraId="5AD30515" w14:textId="300FCDCF" w:rsidR="00967661" w:rsidRPr="00A5486C" w:rsidRDefault="00967661" w:rsidP="006C1102">
      <w:pPr>
        <w:pStyle w:val="NoSpacing"/>
        <w:numPr>
          <w:ilvl w:val="1"/>
          <w:numId w:val="3"/>
        </w:numPr>
        <w:spacing w:line="276" w:lineRule="auto"/>
        <w:ind w:firstLine="567"/>
        <w:jc w:val="both"/>
        <w:rPr>
          <w:rFonts w:ascii="Arial" w:hAnsi="Arial" w:cs="Arial"/>
          <w:szCs w:val="22"/>
          <w:lang w:val="lt-LT"/>
        </w:rPr>
      </w:pPr>
      <w:bookmarkStart w:id="37" w:name="_Hlk128039892"/>
      <w:bookmarkEnd w:id="36"/>
      <w:r w:rsidRPr="00A5486C">
        <w:rPr>
          <w:rFonts w:ascii="Arial" w:hAnsi="Arial" w:cs="Arial"/>
          <w:szCs w:val="22"/>
          <w:lang w:val="lt-LT"/>
        </w:rPr>
        <w:t xml:space="preserve">Projektuojant parinkti maksimaliai funkcionalų ir techniškai ekonomiškai naudingą 110 kV skirstyklos įrenginių išdėstymą. Projektuojant turi būti kiek įmanoma išvengiama aukštos įtampos elektros tiltų, OL užvedimų arba šynų susikirtimų skirtingose plokštumose, kitų nestandartinių sprendinių, galinčių apsunkinti eksploatavimą, elektros energijos perdavimą arba sukelti pavojų eksploatuojančiam personalui. Principinė schema po rekonstrukcijos/naujos statybos turi maksimaliai atitikti </w:t>
      </w:r>
      <w:r w:rsidR="006C1265" w:rsidRPr="00A5486C">
        <w:rPr>
          <w:rFonts w:ascii="Arial" w:hAnsi="Arial" w:cs="Arial"/>
          <w:szCs w:val="22"/>
          <w:lang w:val="lt-LT"/>
        </w:rPr>
        <w:t xml:space="preserve">techninėje </w:t>
      </w:r>
      <w:r w:rsidRPr="00A5486C">
        <w:rPr>
          <w:rFonts w:ascii="Arial" w:hAnsi="Arial" w:cs="Arial"/>
          <w:szCs w:val="22"/>
          <w:lang w:val="lt-LT"/>
        </w:rPr>
        <w:t xml:space="preserve">užduotyje pateiktą principinę schemą. Turi būti išlaikomas įrenginių ir sumontavimo sprendinių vienodumas visuose skirstyklos prijunginiuose, išskyrus atvejus, kai LITGRID AB sutinka su kitokiu sprendiniu. Projektavimo metu planuojant objekto statybos įgyvendinimo etapus, jei reikalinga, numatyti laikinas technines ir organizacines priemones, siekiant įvykdyti visus LITGRID AB ir trečiųjų šalių reikalavimus dėl projekto įgyvendinimo etapų bei aukštos įtampos įrenginių išjungimo galimybių bei terminų. Tokios priemonės gali būti: papildomos laikinos atramos, šuntuojantys šynų tiltai, laikinų kabelinių jungčių panaudojimas ir kt. Visos papildomos organizacinės ir techninės priemonės turi būti įvertintos ir įtrauktos į projekto apimtį. </w:t>
      </w:r>
      <w:r w:rsidR="00DC7A74" w:rsidRPr="00A5486C">
        <w:rPr>
          <w:rFonts w:ascii="Arial" w:hAnsi="Arial" w:cs="Arial"/>
          <w:szCs w:val="22"/>
          <w:lang w:val="lt-LT"/>
        </w:rPr>
        <w:t>LITGRID AB papildomai nedengs išlaidų, susidariusių dėl šių laikinų sprendinių panaudojimo, jei tokios priemonės bus reikalingos projekto įgyvendinimo eigoje.</w:t>
      </w:r>
    </w:p>
    <w:p w14:paraId="39873A6F" w14:textId="2C528ABC" w:rsidR="00160E56" w:rsidRPr="00A5486C" w:rsidRDefault="00E57F76" w:rsidP="00A23788">
      <w:pPr>
        <w:pStyle w:val="NoSpacing"/>
        <w:numPr>
          <w:ilvl w:val="1"/>
          <w:numId w:val="3"/>
        </w:numPr>
        <w:spacing w:line="276" w:lineRule="auto"/>
        <w:ind w:firstLine="567"/>
        <w:jc w:val="both"/>
        <w:rPr>
          <w:rFonts w:ascii="Arial" w:hAnsi="Arial" w:cs="Arial"/>
          <w:szCs w:val="22"/>
          <w:lang w:val="lt-LT"/>
        </w:rPr>
      </w:pPr>
      <w:bookmarkStart w:id="38" w:name="_Hlk166589469"/>
      <w:r w:rsidRPr="00A5486C">
        <w:rPr>
          <w:rFonts w:ascii="Arial" w:hAnsi="Arial" w:cs="Arial"/>
          <w:color w:val="000000"/>
          <w:szCs w:val="22"/>
          <w:lang w:val="lt-LT"/>
        </w:rPr>
        <w:t>Projektų</w:t>
      </w:r>
      <w:r w:rsidR="00740029" w:rsidRPr="00A5486C">
        <w:rPr>
          <w:rFonts w:ascii="Arial" w:hAnsi="Arial"/>
          <w:color w:val="000000"/>
          <w:lang w:val="lt-LT"/>
        </w:rPr>
        <w:t xml:space="preserve"> </w:t>
      </w:r>
      <w:r w:rsidR="00160E56" w:rsidRPr="00A5486C">
        <w:rPr>
          <w:rFonts w:ascii="Arial" w:hAnsi="Arial" w:cs="Arial"/>
          <w:szCs w:val="22"/>
          <w:lang w:val="lt-LT"/>
        </w:rPr>
        <w:t xml:space="preserve">brėžiniuose ir aprašomojoje dalyje turi būti pateikti sprendiniai susiję su sklype arba greta jo vyksiančiais pakeitimais, kurie bus atliekami šio projekto apimtyje arba vykdomi trečiųjų šalių ryšium su </w:t>
      </w:r>
      <w:r w:rsidRPr="00A5486C">
        <w:rPr>
          <w:rFonts w:ascii="Arial" w:hAnsi="Arial" w:cs="Arial"/>
          <w:szCs w:val="22"/>
          <w:lang w:val="lt-LT"/>
        </w:rPr>
        <w:t xml:space="preserve">LITGRID AB </w:t>
      </w:r>
      <w:r w:rsidR="00160E56" w:rsidRPr="00A5486C">
        <w:rPr>
          <w:rFonts w:ascii="Arial" w:hAnsi="Arial" w:cs="Arial"/>
          <w:szCs w:val="22"/>
          <w:lang w:val="lt-LT"/>
        </w:rPr>
        <w:t>vykdomu projektu (pvz. ESO priklausančių pastatų arba įrenginių ir konstrukcijų demontavimas, perkėlimas, statyba, rekonstravimas ir pan.).</w:t>
      </w:r>
      <w:bookmarkEnd w:id="38"/>
    </w:p>
    <w:p w14:paraId="3486D1D1" w14:textId="77777777" w:rsidR="00940873" w:rsidRPr="00A5486C" w:rsidRDefault="00940873" w:rsidP="00E57F76">
      <w:pPr>
        <w:pStyle w:val="NoSpacing"/>
        <w:numPr>
          <w:ilvl w:val="1"/>
          <w:numId w:val="3"/>
        </w:numPr>
        <w:spacing w:line="276" w:lineRule="auto"/>
        <w:ind w:firstLine="567"/>
        <w:jc w:val="both"/>
        <w:rPr>
          <w:rFonts w:ascii="Arial" w:hAnsi="Arial" w:cs="Arial"/>
          <w:color w:val="000000"/>
          <w:szCs w:val="22"/>
          <w:lang w:val="lt-LT"/>
        </w:rPr>
      </w:pPr>
      <w:bookmarkStart w:id="39" w:name="_Hlk128039997"/>
      <w:bookmarkEnd w:id="37"/>
      <w:r w:rsidRPr="00A5486C">
        <w:rPr>
          <w:rFonts w:ascii="Arial" w:hAnsi="Arial" w:cs="Arial"/>
          <w:color w:val="000000"/>
          <w:szCs w:val="22"/>
          <w:lang w:val="lt-LT"/>
        </w:rPr>
        <w:t>Numatyti privažiavimo galimybę prie visų pastotės įrenginių ir konstrukcijų. Atvirosiose skirstyklose tarp galios transformatorių ir jų 110 kV prijunginių turi būti numatytas pravažiavimas montavimo, remonto mechanizmams ir įtaisams bei kilnojamosioms laboratorijoms išlaikant gabaritą nurodytą SPEĮĮT. Jeigu projektuojamas žiedinis ar kitas apvažiavimas, jis turi būti vientisas, be tarpų, net ir tais atvejais, kai toje vietoje pirminė įranga yra neprojektuojama. Turi būti išlaikomas bendras projektuojamos pastotės sprendinių vienodumas.</w:t>
      </w:r>
    </w:p>
    <w:p w14:paraId="5FB18E6C" w14:textId="2C6E4954" w:rsidR="00314B40" w:rsidRPr="00A5486C" w:rsidRDefault="00C47205" w:rsidP="006C1102">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 xml:space="preserve">Naujos statybos atveju visi </w:t>
      </w:r>
      <w:r w:rsidR="00314B40" w:rsidRPr="00A5486C">
        <w:rPr>
          <w:rFonts w:ascii="Arial" w:hAnsi="Arial" w:cs="Arial"/>
          <w:szCs w:val="22"/>
          <w:lang w:val="lt-LT"/>
        </w:rPr>
        <w:t>PSO įrenginiai, įskaitant perspektyvinius pagal pateiktą principinę schemą, turi būti projektuojami PSO sklypo ribose, išlaikant ši</w:t>
      </w:r>
      <w:r w:rsidR="006C1265" w:rsidRPr="00A5486C">
        <w:rPr>
          <w:rFonts w:ascii="Arial" w:hAnsi="Arial" w:cs="Arial"/>
          <w:szCs w:val="22"/>
          <w:lang w:val="lt-LT"/>
        </w:rPr>
        <w:t>os užduoties</w:t>
      </w:r>
      <w:r w:rsidR="00314B40" w:rsidRPr="00A5486C">
        <w:rPr>
          <w:rFonts w:ascii="Arial" w:hAnsi="Arial" w:cs="Arial"/>
          <w:szCs w:val="22"/>
          <w:lang w:val="lt-LT"/>
        </w:rPr>
        <w:t xml:space="preserve"> reikalavimus. Rekonstruojamos TP ar plėtros atveju prioritetu laikyti sprendinius, kai perspektyvinių įrenginių išdėstymas yra esamo sklypo ribose, tačiau atskirais atvejais nesant galimybei išpildyti šių sąlygų reikalavimų arba PSO atskirai pareikalavus, perspektyviniai įrenginiai gali būti atvaizduojami už PSO sklypo ribų. Tokiu atveju brėžiniuose turi būti aiškiai nurodomas teritorijos išplėtimo poreikis norint pastatyti perspektyvinius įrenginius pagal pateiktą principinę schemą. Visais atvejais visi projektuojami sprendiniai privalo būti suderinti su PSO.</w:t>
      </w:r>
    </w:p>
    <w:p w14:paraId="035D23FA" w14:textId="77777777" w:rsidR="00C47205" w:rsidRPr="00A5486C" w:rsidRDefault="00C47205" w:rsidP="00C47205">
      <w:pPr>
        <w:pStyle w:val="NoSpacing"/>
        <w:numPr>
          <w:ilvl w:val="1"/>
          <w:numId w:val="3"/>
        </w:numPr>
        <w:spacing w:line="276" w:lineRule="auto"/>
        <w:jc w:val="both"/>
        <w:rPr>
          <w:rFonts w:ascii="Arial" w:hAnsi="Arial" w:cs="Arial"/>
          <w:szCs w:val="22"/>
          <w:lang w:val="lt-LT"/>
        </w:rPr>
      </w:pPr>
      <w:r w:rsidRPr="00A5486C">
        <w:rPr>
          <w:rFonts w:ascii="Arial" w:hAnsi="Arial" w:cs="Arial"/>
          <w:szCs w:val="22"/>
          <w:lang w:val="lt-LT"/>
        </w:rPr>
        <w:t xml:space="preserve">Projektuojant būtina atsižvelgti į Elektros energetikos sistemos patikimumo kriterijų „n-1“ – elektros energetikos sistemos, sudarytos iš „n“ elementų, gebėjimą užtikrinti normalų sistemos darbą atsijungus bent vienam tinklo elementui. Projektuojant 110-400 kV pastotes ir skirstyklas turi būti tenkinama sąlyga, kad „n-1“ kriterijus išlaikomas ir sugedusio elemento remonto atveju, </w:t>
      </w:r>
      <w:proofErr w:type="spellStart"/>
      <w:r w:rsidRPr="00A5486C">
        <w:rPr>
          <w:rFonts w:ascii="Arial" w:hAnsi="Arial" w:cs="Arial"/>
          <w:szCs w:val="22"/>
          <w:lang w:val="lt-LT"/>
        </w:rPr>
        <w:t>t.y</w:t>
      </w:r>
      <w:proofErr w:type="spellEnd"/>
      <w:r w:rsidRPr="00A5486C">
        <w:rPr>
          <w:rFonts w:ascii="Arial" w:hAnsi="Arial" w:cs="Arial"/>
          <w:szCs w:val="22"/>
          <w:lang w:val="lt-LT"/>
        </w:rPr>
        <w:t>. remontuojant sugedusį elementą (šynas arba jų atskiras sekcijas, OL portalus ir pan.) įskaitant jo statybines konstrukcijas, nebus poreikio atjungti kitų, greta esančių sistemos elementų, užtikrinančių elektros energijos perdavimą „n-1“ režimu.</w:t>
      </w:r>
    </w:p>
    <w:p w14:paraId="2739DA1B" w14:textId="77777777" w:rsidR="00C47205" w:rsidRPr="00A5486C" w:rsidRDefault="00C47205" w:rsidP="00C47205">
      <w:pPr>
        <w:tabs>
          <w:tab w:val="left" w:pos="0"/>
          <w:tab w:val="left" w:pos="1134"/>
        </w:tabs>
        <w:spacing w:line="276" w:lineRule="auto"/>
        <w:ind w:firstLine="567"/>
        <w:jc w:val="both"/>
        <w:rPr>
          <w:rFonts w:ascii="Arial" w:hAnsi="Arial" w:cs="Arial"/>
          <w:sz w:val="22"/>
          <w:szCs w:val="22"/>
          <w:lang w:val="lt-LT"/>
        </w:rPr>
      </w:pPr>
      <w:bookmarkStart w:id="40" w:name="_Hlk163637939"/>
      <w:r w:rsidRPr="00A5486C">
        <w:rPr>
          <w:rFonts w:ascii="Arial" w:hAnsi="Arial" w:cs="Arial"/>
          <w:sz w:val="22"/>
          <w:szCs w:val="22"/>
          <w:lang w:val="lt-LT"/>
        </w:rPr>
        <w:t>Atskiros šynos turi būti projektuojamos kaip nepriklausomas įrenginys neturintis bendrų konstrukcinių elementų (laikančių metalo konstrukcijų, pamatų ir pan.) su kitomis TP įrengiamomis šynomis. Turi būti išlaikoma sąlyga, kad vienos šynų sistemos gedimas, dėl mechaninio laikančių konstrukcijų pažeidimo, neturės įtakos kitos šynų sistemos darbui.</w:t>
      </w:r>
      <w:bookmarkEnd w:id="40"/>
    </w:p>
    <w:p w14:paraId="5DD5613B" w14:textId="44F8C8E9" w:rsidR="00C47205" w:rsidRPr="00A5486C" w:rsidRDefault="00C47205" w:rsidP="00A23788">
      <w:pPr>
        <w:tabs>
          <w:tab w:val="left" w:pos="0"/>
          <w:tab w:val="left" w:pos="1134"/>
        </w:tabs>
        <w:spacing w:line="276" w:lineRule="auto"/>
        <w:ind w:firstLine="567"/>
        <w:jc w:val="both"/>
        <w:rPr>
          <w:rFonts w:ascii="Arial" w:hAnsi="Arial" w:cs="Arial"/>
          <w:szCs w:val="22"/>
          <w:lang w:val="lt-LT"/>
        </w:rPr>
      </w:pPr>
      <w:r w:rsidRPr="00A5486C">
        <w:rPr>
          <w:rFonts w:ascii="Arial" w:hAnsi="Arial" w:cs="Arial"/>
          <w:sz w:val="22"/>
          <w:szCs w:val="22"/>
          <w:lang w:val="lt-LT"/>
        </w:rPr>
        <w:lastRenderedPageBreak/>
        <w:t>Gretimų į TP užvedamų OL portalų įrengimas ant bendrų konstrukcijų leidžiamas tik tuo atveju, jeigu šių OL vienalaikio atjungimo metu elektros energijos tiekimas šiai TP gali būti vykdomas per kitą(-</w:t>
      </w:r>
      <w:proofErr w:type="spellStart"/>
      <w:r w:rsidRPr="00A5486C">
        <w:rPr>
          <w:rFonts w:ascii="Arial" w:hAnsi="Arial" w:cs="Arial"/>
          <w:sz w:val="22"/>
          <w:szCs w:val="22"/>
          <w:lang w:val="lt-LT"/>
        </w:rPr>
        <w:t>as</w:t>
      </w:r>
      <w:proofErr w:type="spellEnd"/>
      <w:r w:rsidRPr="00A5486C">
        <w:rPr>
          <w:rFonts w:ascii="Arial" w:hAnsi="Arial" w:cs="Arial"/>
          <w:sz w:val="22"/>
          <w:szCs w:val="22"/>
          <w:lang w:val="lt-LT"/>
        </w:rPr>
        <w:t>) prie TP prijungtą(-</w:t>
      </w:r>
      <w:proofErr w:type="spellStart"/>
      <w:r w:rsidRPr="00A5486C">
        <w:rPr>
          <w:rFonts w:ascii="Arial" w:hAnsi="Arial" w:cs="Arial"/>
          <w:sz w:val="22"/>
          <w:szCs w:val="22"/>
          <w:lang w:val="lt-LT"/>
        </w:rPr>
        <w:t>as</w:t>
      </w:r>
      <w:proofErr w:type="spellEnd"/>
      <w:r w:rsidRPr="00A5486C">
        <w:rPr>
          <w:rFonts w:ascii="Arial" w:hAnsi="Arial" w:cs="Arial"/>
          <w:sz w:val="22"/>
          <w:szCs w:val="22"/>
          <w:lang w:val="lt-LT"/>
        </w:rPr>
        <w:t>) elektros perdavimo liniją(-</w:t>
      </w:r>
      <w:proofErr w:type="spellStart"/>
      <w:r w:rsidRPr="00A5486C">
        <w:rPr>
          <w:rFonts w:ascii="Arial" w:hAnsi="Arial" w:cs="Arial"/>
          <w:sz w:val="22"/>
          <w:szCs w:val="22"/>
          <w:lang w:val="lt-LT"/>
        </w:rPr>
        <w:t>as</w:t>
      </w:r>
      <w:proofErr w:type="spellEnd"/>
      <w:r w:rsidRPr="00A5486C">
        <w:rPr>
          <w:rFonts w:ascii="Arial" w:hAnsi="Arial" w:cs="Arial"/>
          <w:sz w:val="22"/>
          <w:szCs w:val="22"/>
          <w:lang w:val="lt-LT"/>
        </w:rPr>
        <w:t>) (OL arba KL).</w:t>
      </w:r>
    </w:p>
    <w:bookmarkEnd w:id="39"/>
    <w:p w14:paraId="1CDE4271" w14:textId="3FCAEA77" w:rsidR="000A30DA" w:rsidRPr="00A5486C" w:rsidRDefault="00E57F76" w:rsidP="00E57F76">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Projektuose</w:t>
      </w:r>
      <w:r w:rsidR="000A30DA" w:rsidRPr="00A5486C">
        <w:rPr>
          <w:rFonts w:ascii="Arial" w:hAnsi="Arial" w:cs="Arial"/>
          <w:szCs w:val="22"/>
          <w:lang w:val="lt-LT"/>
        </w:rPr>
        <w:t xml:space="preserve"> pateikti informaciją apie esamo regiono klimato sąlygas, įtraukiant apšalo sienelės storį, vėjo greitį, bei atitinkamai specifikuoti šiuos parametrus TDP pirminių įrenginių techninėse specifikacijose. </w:t>
      </w:r>
    </w:p>
    <w:p w14:paraId="503E55BB" w14:textId="4893A7A3" w:rsidR="001A4B78" w:rsidRPr="00A5486C" w:rsidRDefault="00182A47" w:rsidP="006C1102">
      <w:pPr>
        <w:pStyle w:val="NoSpacing"/>
        <w:numPr>
          <w:ilvl w:val="1"/>
          <w:numId w:val="3"/>
        </w:numPr>
        <w:spacing w:line="276" w:lineRule="auto"/>
        <w:ind w:firstLine="567"/>
        <w:jc w:val="both"/>
        <w:rPr>
          <w:rFonts w:ascii="Arial" w:hAnsi="Arial" w:cs="Arial"/>
          <w:szCs w:val="22"/>
          <w:lang w:val="lt-LT"/>
        </w:rPr>
      </w:pPr>
      <w:bookmarkStart w:id="41" w:name="_Hlk63085001"/>
      <w:r w:rsidRPr="00A5486C">
        <w:rPr>
          <w:rFonts w:ascii="Arial" w:hAnsi="Arial" w:cs="Arial"/>
          <w:szCs w:val="22"/>
          <w:lang w:val="lt-LT"/>
        </w:rPr>
        <w:t>Rekonstruojama visa 110 kV skirstykla. Rekonstrukcijos metu visi pirminiai įrenginiai keičiami naujais. Rekonstruojant 110 kV skirstyklą, perduoti į LITGRID AB avarinį rezervą esamus įrenginius</w:t>
      </w:r>
      <w:r w:rsidR="00C47205" w:rsidRPr="00A5486C">
        <w:rPr>
          <w:rFonts w:ascii="Arial" w:hAnsi="Arial" w:cs="Arial"/>
          <w:szCs w:val="22"/>
          <w:lang w:val="lt-LT"/>
        </w:rPr>
        <w:t>, išvardintus</w:t>
      </w:r>
      <w:r w:rsidR="004B00F5" w:rsidRPr="00A5486C">
        <w:rPr>
          <w:rFonts w:ascii="Arial" w:hAnsi="Arial" w:cs="Arial"/>
          <w:szCs w:val="22"/>
          <w:lang w:val="lt-LT"/>
        </w:rPr>
        <w:t xml:space="preserve"> </w:t>
      </w:r>
      <w:sdt>
        <w:sdtPr>
          <w:rPr>
            <w:rFonts w:ascii="Arial" w:hAnsi="Arial" w:cs="Arial"/>
            <w:szCs w:val="22"/>
            <w:lang w:val="lt-LT"/>
          </w:rPr>
          <w:id w:val="459161775"/>
          <w:citation/>
        </w:sdtPr>
        <w:sdtContent>
          <w:r w:rsidR="008F3841" w:rsidRPr="00A5486C">
            <w:rPr>
              <w:rFonts w:ascii="Arial" w:hAnsi="Arial" w:cs="Arial"/>
              <w:szCs w:val="22"/>
              <w:lang w:val="lt-LT"/>
            </w:rPr>
            <w:fldChar w:fldCharType="begin"/>
          </w:r>
          <w:r w:rsidR="006C1102" w:rsidRPr="00A5486C">
            <w:rPr>
              <w:rFonts w:ascii="Arial" w:hAnsi="Arial" w:cs="Arial"/>
              <w:szCs w:val="22"/>
              <w:lang w:val="lt-LT"/>
            </w:rPr>
            <w:instrText xml:space="preserve">CITATION Elektro1 \l 1033 </w:instrText>
          </w:r>
          <w:r w:rsidR="008F3841" w:rsidRPr="00A5486C">
            <w:rPr>
              <w:rFonts w:ascii="Arial" w:hAnsi="Arial" w:cs="Arial"/>
              <w:szCs w:val="22"/>
              <w:lang w:val="lt-LT"/>
            </w:rPr>
            <w:fldChar w:fldCharType="separate"/>
          </w:r>
          <w:r w:rsidR="00BE094A" w:rsidRPr="00A5486C">
            <w:rPr>
              <w:rFonts w:ascii="Arial" w:hAnsi="Arial" w:cs="Arial"/>
              <w:noProof/>
              <w:szCs w:val="22"/>
              <w:lang w:val="lt-LT"/>
            </w:rPr>
            <w:t>(23)</w:t>
          </w:r>
          <w:r w:rsidR="008F3841" w:rsidRPr="00A5486C">
            <w:rPr>
              <w:rFonts w:ascii="Arial" w:hAnsi="Arial" w:cs="Arial"/>
              <w:szCs w:val="22"/>
              <w:lang w:val="lt-LT"/>
            </w:rPr>
            <w:fldChar w:fldCharType="end"/>
          </w:r>
        </w:sdtContent>
      </w:sdt>
      <w:r w:rsidR="00FE5C9E" w:rsidRPr="00A5486C">
        <w:rPr>
          <w:rFonts w:ascii="Arial" w:hAnsi="Arial" w:cs="Arial"/>
          <w:szCs w:val="22"/>
          <w:lang w:val="lt-LT"/>
        </w:rPr>
        <w:t xml:space="preserve"> </w:t>
      </w:r>
      <w:r w:rsidR="004B00F5" w:rsidRPr="00A5486C">
        <w:rPr>
          <w:rFonts w:ascii="Arial" w:hAnsi="Arial" w:cs="Arial"/>
          <w:szCs w:val="22"/>
          <w:lang w:val="lt-LT"/>
        </w:rPr>
        <w:t>priede</w:t>
      </w:r>
      <w:r w:rsidRPr="00A5486C">
        <w:rPr>
          <w:rFonts w:ascii="Arial" w:hAnsi="Arial" w:cs="Arial"/>
          <w:szCs w:val="22"/>
          <w:lang w:val="lt-LT"/>
        </w:rPr>
        <w:t>.</w:t>
      </w:r>
      <w:r w:rsidR="006C1102" w:rsidRPr="00A5486C">
        <w:rPr>
          <w:rFonts w:ascii="Arial" w:hAnsi="Arial" w:cs="Arial"/>
          <w:szCs w:val="22"/>
          <w:lang w:val="lt-LT"/>
        </w:rPr>
        <w:t xml:space="preserve"> </w:t>
      </w:r>
      <w:r w:rsidR="00A23788" w:rsidRPr="00A5486C">
        <w:rPr>
          <w:rFonts w:ascii="Arial" w:hAnsi="Arial" w:cs="Arial"/>
          <w:szCs w:val="22"/>
          <w:lang w:val="lt-LT"/>
        </w:rPr>
        <w:t>Techniniame darbo projekte</w:t>
      </w:r>
      <w:r w:rsidR="00C47205" w:rsidRPr="00A5486C">
        <w:rPr>
          <w:rFonts w:ascii="Arial" w:hAnsi="Arial" w:cs="Arial"/>
          <w:szCs w:val="22"/>
          <w:lang w:val="lt-LT"/>
        </w:rPr>
        <w:t xml:space="preserve"> numatyti, kad p</w:t>
      </w:r>
      <w:r w:rsidR="00C47205" w:rsidRPr="00A5486C">
        <w:rPr>
          <w:rFonts w:ascii="Arial" w:hAnsi="Arial" w:cs="Arial"/>
          <w:bCs/>
          <w:szCs w:val="22"/>
          <w:lang w:val="lt-LT"/>
        </w:rPr>
        <w:t xml:space="preserve">rieš demontavimą perduodamiems į avarinį rezervą įrenginiams turi būti atlikti bandymai pagal PT įrenginių bandymo reglamento reikalavimus. Bandymų protokolai pateikiami užsakovui kartu su į rezervą perduodamais įrenginiais. </w:t>
      </w:r>
      <w:r w:rsidR="00DD5ADB" w:rsidRPr="00A5486C">
        <w:rPr>
          <w:rFonts w:ascii="Arial" w:hAnsi="Arial" w:cs="Arial"/>
          <w:szCs w:val="22"/>
          <w:lang w:val="lt-LT"/>
        </w:rPr>
        <w:t xml:space="preserve">Techniniame darbo projekte </w:t>
      </w:r>
      <w:r w:rsidR="00C47205" w:rsidRPr="00A5486C">
        <w:rPr>
          <w:rFonts w:ascii="Arial" w:hAnsi="Arial" w:cs="Arial"/>
          <w:szCs w:val="22"/>
          <w:lang w:val="lt-LT"/>
        </w:rPr>
        <w:t xml:space="preserve">numatyti įrenginių pristatymo darbus PSO nurodytu adresu. </w:t>
      </w:r>
      <w:r w:rsidR="00C47205" w:rsidRPr="00A5486C">
        <w:rPr>
          <w:rFonts w:ascii="Arial" w:hAnsi="Arial" w:cs="Arial"/>
          <w:bCs/>
          <w:szCs w:val="22"/>
          <w:lang w:val="lt-LT"/>
        </w:rPr>
        <w:t>Priede</w:t>
      </w:r>
      <w:r w:rsidR="00C47205" w:rsidRPr="00A5486C">
        <w:rPr>
          <w:rFonts w:ascii="Arial" w:hAnsi="Arial" w:cs="Arial"/>
          <w:szCs w:val="22"/>
          <w:lang w:val="lt-LT"/>
        </w:rPr>
        <w:t xml:space="preserve"> nepaminėti pirminiai įrenginiai turi būti demontuoti ir utilizuoti. </w:t>
      </w:r>
    </w:p>
    <w:bookmarkEnd w:id="41"/>
    <w:p w14:paraId="50826182" w14:textId="2BF4B8A3" w:rsidR="00337A12" w:rsidRPr="00A5486C" w:rsidRDefault="00C50816" w:rsidP="00C47205">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Kiekvienam pirminiam įrenginiui suprojektuoti atskiras laikančias plienines metalo konstrukcijas. Ant vienos atraminės konstrukcijos leidžiama montuoti tik kabelių movas (jei tokios projektuojamos) su viršįtampių ribotuvais. Kitų skirtingos paskirties įrenginių įrengimas ant vienos atraminės konstrukcijos yra draudžiamas. Projektuojant viršįtampių ribotuvus prioritetu laikyti vertikalų ribotuvų pastatymą ant atskiros laikančios plieninės metalo konstrukcijos. Vertikalaus pakabinimo arba horizontalaus pastatymo ribotuvai projektuojami tik esant nepakankamai vietos skirstykloje ar esant kitoms išskirtinėms aplinkybė</w:t>
      </w:r>
      <w:r w:rsidR="00C47205" w:rsidRPr="00A5486C">
        <w:rPr>
          <w:rFonts w:ascii="Arial" w:hAnsi="Arial" w:cs="Arial"/>
          <w:szCs w:val="22"/>
          <w:lang w:val="lt-LT"/>
        </w:rPr>
        <w:t>m</w:t>
      </w:r>
      <w:r w:rsidRPr="00A5486C">
        <w:rPr>
          <w:rFonts w:ascii="Arial" w:hAnsi="Arial" w:cs="Arial"/>
          <w:szCs w:val="22"/>
          <w:lang w:val="lt-LT"/>
        </w:rPr>
        <w:t>s, o</w:t>
      </w:r>
      <w:r w:rsidR="00FE5C9E" w:rsidRPr="00A5486C">
        <w:rPr>
          <w:rFonts w:ascii="Arial" w:hAnsi="Arial" w:cs="Arial"/>
          <w:szCs w:val="22"/>
          <w:lang w:val="lt-LT"/>
        </w:rPr>
        <w:t xml:space="preserve"> </w:t>
      </w:r>
      <w:r w:rsidRPr="00A5486C">
        <w:rPr>
          <w:rFonts w:ascii="Arial" w:hAnsi="Arial" w:cs="Arial"/>
          <w:szCs w:val="22"/>
          <w:lang w:val="lt-LT"/>
        </w:rPr>
        <w:t xml:space="preserve">konkretūs sprendiniai derinami </w:t>
      </w:r>
      <w:r w:rsidR="00C75C42" w:rsidRPr="00A5486C">
        <w:rPr>
          <w:rFonts w:ascii="Arial" w:hAnsi="Arial" w:cs="Arial"/>
          <w:szCs w:val="22"/>
          <w:lang w:val="lt-LT"/>
        </w:rPr>
        <w:t>Projektų rengimo</w:t>
      </w:r>
      <w:r w:rsidRPr="00A5486C">
        <w:rPr>
          <w:rFonts w:ascii="Arial" w:hAnsi="Arial" w:cs="Arial"/>
          <w:szCs w:val="22"/>
          <w:lang w:val="lt-LT"/>
        </w:rPr>
        <w:t xml:space="preserve"> metu.</w:t>
      </w:r>
    </w:p>
    <w:p w14:paraId="13B5020D" w14:textId="77777777" w:rsidR="006F29E9" w:rsidRPr="00A5486C" w:rsidRDefault="006F29E9" w:rsidP="00C75C42">
      <w:pPr>
        <w:pStyle w:val="NoSpacing"/>
        <w:numPr>
          <w:ilvl w:val="1"/>
          <w:numId w:val="3"/>
        </w:numPr>
        <w:spacing w:line="276" w:lineRule="auto"/>
        <w:ind w:firstLine="567"/>
        <w:jc w:val="both"/>
        <w:rPr>
          <w:rFonts w:ascii="Arial" w:hAnsi="Arial" w:cs="Arial"/>
          <w:szCs w:val="22"/>
          <w:lang w:val="lt-LT"/>
        </w:rPr>
      </w:pPr>
      <w:bookmarkStart w:id="42" w:name="_Hlk128040564"/>
      <w:r w:rsidRPr="00A5486C">
        <w:rPr>
          <w:rFonts w:ascii="Arial" w:hAnsi="Arial" w:cs="Arial"/>
          <w:szCs w:val="22"/>
          <w:lang w:val="lt-LT"/>
        </w:rPr>
        <w:t xml:space="preserve">110 kV jungtuvai turi atitikti PSO standartinius techninius reikalavimus. Parenkant įrenginių išdėstymą turi būti įvertinta, kad prie jungtuvų pavarų gali būti montuojamos aptarnavimo aikštelės. Parenkant jungtuvus pirmenybė teikiama jungtuvams, kurių pavarų aukštis yra toks, kad jų aptarnavimas galėtų būti atliekamas nuo žemės paviršiaus nenaudojant kėlimo į aukštį priemonių. Jei jungtuvo konstrukcija negalės to užtikrinti, numatyti stacionarias jungtuvų pavarų aptarnavimo aikšteles. Projektinių pasiūlymų ir techninio darbo projekto brėžiniuose turi būti pavaizduotos jungtuvų pavarų aptarnavimo aikštelės. </w:t>
      </w:r>
    </w:p>
    <w:p w14:paraId="42E8E232" w14:textId="190AD816" w:rsidR="006F29E9" w:rsidRPr="00A5486C" w:rsidRDefault="006F29E9" w:rsidP="006F29E9">
      <w:pPr>
        <w:pStyle w:val="NoSpacing"/>
        <w:numPr>
          <w:ilvl w:val="1"/>
          <w:numId w:val="3"/>
        </w:numPr>
        <w:spacing w:line="276" w:lineRule="auto"/>
        <w:jc w:val="both"/>
        <w:rPr>
          <w:rFonts w:ascii="Arial" w:hAnsi="Arial" w:cs="Arial"/>
          <w:szCs w:val="22"/>
          <w:lang w:val="lt-LT"/>
        </w:rPr>
      </w:pPr>
      <w:r w:rsidRPr="00A5486C">
        <w:rPr>
          <w:rFonts w:ascii="Arial" w:hAnsi="Arial" w:cs="Arial"/>
          <w:szCs w:val="22"/>
          <w:lang w:val="lt-LT"/>
        </w:rPr>
        <w:t xml:space="preserve">Jungtuvams, kurių pavarų aptarnavimui aikštelės yra būtinos atsižvelgiant į konkretų jungtuvo tipą, turi būti suprojektuotos montavimo brėžiniuose, įvertinant saugius atstumus nuo žmonių iki įtampą turinčių dalių pagal EĮĮT ir saugos eksploatuojant elektros įrenginius taisyklių reikalavimus. Būtina atsižvelgti į tai, kad pakilimas į aikšteles eksploatacijos metu reikalingas neatjungus įtampos. Atstumas nuo aikštelės pagrindo iki apatinio izoliatoriaus krašto turi būti ne mažesnis kaip 2,5 m. Aikštelės (jei jos yra numatytos) turi suteikti patogų priėjimą prie visų pavaros indikacijų (dujų slėgis, jungtuvo padėtis, spyruoklių būsenos indikacijos, operacijų skaitiklis, duomenų lentelė ir pan.), kurios eksploatacijos metu turi būti apžiūrimos </w:t>
      </w:r>
      <w:r w:rsidRPr="00A5486C">
        <w:rPr>
          <w:rFonts w:ascii="Arial" w:hAnsi="Arial" w:cs="Arial"/>
          <w:color w:val="000000" w:themeColor="text1"/>
          <w:szCs w:val="22"/>
          <w:lang w:val="lt-LT"/>
        </w:rPr>
        <w:t>ir mazgų bei elementų, kuriems gali prireikti smulkaus remonto ar pakeitimo</w:t>
      </w:r>
      <w:r w:rsidRPr="00A5486C">
        <w:rPr>
          <w:rFonts w:ascii="Arial" w:hAnsi="Arial" w:cs="Arial"/>
          <w:szCs w:val="22"/>
          <w:lang w:val="lt-LT"/>
        </w:rPr>
        <w:t xml:space="preserve">. </w:t>
      </w:r>
      <w:bookmarkEnd w:id="42"/>
      <w:r w:rsidRPr="00A5486C">
        <w:rPr>
          <w:rFonts w:ascii="Arial" w:hAnsi="Arial" w:cs="Arial"/>
          <w:szCs w:val="22"/>
          <w:lang w:val="lt-LT"/>
        </w:rPr>
        <w:t>Standartiniai techniniai reikalavimai 110 kV jungtuvams pateikiami</w:t>
      </w:r>
      <w:r w:rsidRPr="00A5486C" w:rsidDel="00E50B4E">
        <w:rPr>
          <w:rFonts w:ascii="Arial" w:hAnsi="Arial" w:cs="Arial"/>
          <w:szCs w:val="22"/>
          <w:lang w:val="lt-LT"/>
        </w:rPr>
        <w:t xml:space="preserve"> </w:t>
      </w:r>
      <w:sdt>
        <w:sdtPr>
          <w:rPr>
            <w:rFonts w:ascii="Arial" w:hAnsi="Arial" w:cs="Arial"/>
            <w:szCs w:val="22"/>
            <w:lang w:val="lt-LT"/>
          </w:rPr>
          <w:id w:val="147873040"/>
          <w:citation/>
        </w:sdtPr>
        <w:sdtContent>
          <w:r w:rsidR="00065BF6" w:rsidRPr="00A5486C">
            <w:rPr>
              <w:rFonts w:ascii="Arial" w:hAnsi="Arial" w:cs="Arial"/>
              <w:szCs w:val="22"/>
              <w:lang w:val="lt-LT"/>
            </w:rPr>
            <w:fldChar w:fldCharType="begin"/>
          </w:r>
          <w:r w:rsidR="00065BF6" w:rsidRPr="00A5486C">
            <w:rPr>
              <w:rFonts w:ascii="Arial" w:hAnsi="Arial" w:cs="Arial"/>
              <w:szCs w:val="22"/>
              <w:lang w:val="lt-LT"/>
            </w:rPr>
            <w:instrText xml:space="preserve"> CITATION Elektro5 \l 1063 </w:instrText>
          </w:r>
          <w:r w:rsidR="00065BF6" w:rsidRPr="00A5486C">
            <w:rPr>
              <w:rFonts w:ascii="Arial" w:hAnsi="Arial" w:cs="Arial"/>
              <w:szCs w:val="22"/>
              <w:lang w:val="lt-LT"/>
            </w:rPr>
            <w:fldChar w:fldCharType="separate"/>
          </w:r>
          <w:r w:rsidR="00BE094A" w:rsidRPr="00A5486C">
            <w:rPr>
              <w:rFonts w:ascii="Arial" w:hAnsi="Arial" w:cs="Arial"/>
              <w:noProof/>
              <w:szCs w:val="22"/>
              <w:lang w:val="lt-LT"/>
            </w:rPr>
            <w:t>(24)</w:t>
          </w:r>
          <w:r w:rsidR="00065BF6" w:rsidRPr="00A5486C">
            <w:rPr>
              <w:rFonts w:ascii="Arial" w:hAnsi="Arial" w:cs="Arial"/>
              <w:szCs w:val="22"/>
              <w:lang w:val="lt-LT"/>
            </w:rPr>
            <w:fldChar w:fldCharType="end"/>
          </w:r>
        </w:sdtContent>
      </w:sdt>
      <w:r w:rsidR="00065BF6" w:rsidRPr="00A5486C">
        <w:rPr>
          <w:rFonts w:ascii="Arial" w:hAnsi="Arial" w:cs="Arial"/>
          <w:szCs w:val="22"/>
          <w:lang w:val="lt-LT"/>
        </w:rPr>
        <w:t xml:space="preserve"> </w:t>
      </w:r>
      <w:r w:rsidRPr="00A5486C">
        <w:rPr>
          <w:rFonts w:ascii="Arial" w:hAnsi="Arial" w:cs="Arial"/>
          <w:szCs w:val="22"/>
          <w:lang w:val="lt-LT"/>
        </w:rPr>
        <w:t>priede</w:t>
      </w:r>
      <w:r w:rsidR="001E70E1" w:rsidRPr="00A5486C">
        <w:rPr>
          <w:rFonts w:ascii="Arial" w:hAnsi="Arial" w:cs="Arial"/>
          <w:szCs w:val="22"/>
          <w:lang w:val="lt-LT"/>
        </w:rPr>
        <w:t>.</w:t>
      </w:r>
    </w:p>
    <w:p w14:paraId="4E43E006" w14:textId="420E9671" w:rsidR="00FE5C9E" w:rsidRPr="00A5486C" w:rsidRDefault="00FE5C9E" w:rsidP="004F2816">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110 kV srovės, įtampos matavimo transformatoriai arba kombinuoti srovės – įtampos matavimo transformatoriai turi atitikti PSO standartinius techninius reikalavimus. Įvertinti matavimo transformatorių įrengimo poreikį pagal sąlygų reikalavimus relinei apsaugai ir automatikai bei elektros energijos apskaitai. Matavimo transformatorių įrengimo vietos, antrinių apvijų skaičius ir paskirtis tikslinami projektavimo metu, antrinių apvijų vardinė apkrova suskaičiuojama atsižvelgiant į prie apvijų jungiamų prietaisų ir įtaisų apkrovas. Srovės transformatoriai elektros energijos apskaitoms ir matavimų reikmėms turi būti projektuojami įvertinant galios transformatoriaus nominalią galią ir būtinybę užtikrinti reikalaujamą elektros energijos matavimo tikslumą visame apkrautumo diapazone bei galimą galios transformatorių keitimą į didesnės vardinės galios, ne mažiau kaip vienu standartiniu galios laiptu. Jei pagal skaičiavimus reikalingos srovės transformatorių šerdys su skirtingais transformacijos koeficientais, jų turi būti ne daugiau dviejų. Srovės transformatorių transformacijos koeficientų perjungimas turi būti įrengtas antrinių grandinių pusėje. Srovės transformatorių elektros apskaitoms ir matavimui skirtų šerdžių ir atšakų tikslumo klasė - 0,2s ir saugos faktorius Fs5. Visais atvejais srovės ir/arba kombinuotų matavimo transformatorių vardinė ilgalaikė terminė srovė (</w:t>
      </w:r>
      <w:proofErr w:type="spellStart"/>
      <w:r w:rsidRPr="00A5486C">
        <w:rPr>
          <w:rFonts w:ascii="Arial" w:hAnsi="Arial" w:cs="Arial"/>
          <w:szCs w:val="22"/>
          <w:lang w:val="lt-LT"/>
        </w:rPr>
        <w:t>Icth</w:t>
      </w:r>
      <w:proofErr w:type="spellEnd"/>
      <w:r w:rsidRPr="00A5486C">
        <w:rPr>
          <w:rFonts w:ascii="Arial" w:hAnsi="Arial" w:cs="Arial"/>
          <w:szCs w:val="22"/>
          <w:lang w:val="lt-LT"/>
        </w:rPr>
        <w:t xml:space="preserve">) turi būti parenkama ≥ 150 %. Įtampos transformatorių elektros </w:t>
      </w:r>
      <w:r w:rsidRPr="00A5486C">
        <w:rPr>
          <w:rFonts w:ascii="Arial" w:hAnsi="Arial" w:cs="Arial"/>
          <w:szCs w:val="22"/>
          <w:lang w:val="lt-LT"/>
        </w:rPr>
        <w:lastRenderedPageBreak/>
        <w:t xml:space="preserve">apskaitoms ir matavimui skirtų apvijų tikslumo klasė - 0,2. Elektros apskaitai naudojami matavimo transformatoriai iki darbų užbaigimo turi būti su Lietuvoje pripažintais patikros sertifikatais, išduotais gamintojo akredituotos laboratorijos, Lietuvos akredituotos laboratorijos arba kitos Europos Sąjungos šalies akredituotos laboratorijos, ar sertifikatus pakeičiančiais žymenimis, patvirtinančiais jų matavimo tikslumą. Kartu su kitais dokumentais PSO turi būti pateikti matavimo transformatorių atliktos patikros protokolai. Standartiniai techniniai reikalavimai matavimo transformatoriams pateikiami (žr. </w:t>
      </w:r>
      <w:sdt>
        <w:sdtPr>
          <w:rPr>
            <w:rFonts w:ascii="Arial" w:hAnsi="Arial" w:cs="Arial"/>
            <w:szCs w:val="22"/>
            <w:lang w:val="lt-LT"/>
          </w:rPr>
          <w:id w:val="-586619107"/>
          <w:citation/>
        </w:sdtPr>
        <w:sdtContent>
          <w:r w:rsidRPr="00A5486C">
            <w:rPr>
              <w:rFonts w:ascii="Arial" w:hAnsi="Arial" w:cs="Arial"/>
              <w:szCs w:val="22"/>
              <w:lang w:val="lt-LT"/>
            </w:rPr>
            <w:fldChar w:fldCharType="begin"/>
          </w:r>
          <w:r w:rsidR="004F2816" w:rsidRPr="00A5486C">
            <w:rPr>
              <w:rFonts w:ascii="Arial" w:hAnsi="Arial" w:cs="Arial"/>
              <w:szCs w:val="22"/>
              <w:lang w:val="lt-LT"/>
            </w:rPr>
            <w:instrText xml:space="preserve">CITATION Vietos_rezervavimo_ženklas1 \l 1033 </w:instrText>
          </w:r>
          <w:r w:rsidRPr="00A5486C">
            <w:rPr>
              <w:rFonts w:ascii="Arial" w:hAnsi="Arial" w:cs="Arial"/>
              <w:szCs w:val="22"/>
              <w:lang w:val="lt-LT"/>
            </w:rPr>
            <w:fldChar w:fldCharType="separate"/>
          </w:r>
          <w:r w:rsidR="00BE094A" w:rsidRPr="00A5486C">
            <w:rPr>
              <w:rFonts w:ascii="Arial" w:hAnsi="Arial" w:cs="Arial"/>
              <w:noProof/>
              <w:szCs w:val="22"/>
              <w:lang w:val="lt-LT"/>
            </w:rPr>
            <w:t>(25)</w:t>
          </w:r>
          <w:r w:rsidRPr="00A5486C">
            <w:rPr>
              <w:rFonts w:ascii="Arial" w:hAnsi="Arial" w:cs="Arial"/>
              <w:szCs w:val="22"/>
              <w:lang w:val="lt-LT"/>
            </w:rPr>
            <w:fldChar w:fldCharType="end"/>
          </w:r>
        </w:sdtContent>
      </w:sdt>
      <w:r w:rsidRPr="00A5486C">
        <w:rPr>
          <w:rFonts w:ascii="Arial" w:hAnsi="Arial" w:cs="Arial"/>
          <w:szCs w:val="22"/>
          <w:lang w:val="lt-LT"/>
        </w:rPr>
        <w:t xml:space="preserve"> priedą).</w:t>
      </w:r>
    </w:p>
    <w:p w14:paraId="1CF62BB6" w14:textId="77777777" w:rsidR="00FE5C9E" w:rsidRPr="00A5486C" w:rsidRDefault="00FE5C9E" w:rsidP="004F2816">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Įtampos transformatorių arba kombinuotų srovės/įtampos transformatorių išdėstymas skirstykloje turi būti suprojektuotas taip, kad atstumas nuo įtampos arba kombinuoto srovės/įtampos transformatoriaus bet kurios fazės prijungimo gnybto iki TP įrengiamo kelio krašto būtų ne ilgesnis nei 20 m.</w:t>
      </w:r>
    </w:p>
    <w:p w14:paraId="0C8EEE50" w14:textId="0E271EA1" w:rsidR="00095335" w:rsidRPr="00A5486C" w:rsidRDefault="00FE5C9E" w:rsidP="004F2816">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 xml:space="preserve">Parenkant ST antrinių apvijų charakteristikas RAA reikmėms būtina įvertinti perspektyvinį galimą t. j. srovės padidėjimą perdavimo tinkle per artimiausius 10 metų. Vardinis ST tikslumo ribos faktorius (ALF) turi būti parenkamas su ne mažesne kaip 20÷25 % atsarga nuo vertės parinktos atlikus skaičiavimus </w:t>
      </w:r>
      <w:r w:rsidR="005318CF" w:rsidRPr="00A5486C">
        <w:rPr>
          <w:rFonts w:ascii="Arial" w:hAnsi="Arial" w:cs="Arial"/>
          <w:szCs w:val="22"/>
          <w:lang w:val="lt-LT"/>
        </w:rPr>
        <w:t>Projekte</w:t>
      </w:r>
      <w:r w:rsidR="00705CEC" w:rsidRPr="00A5486C">
        <w:rPr>
          <w:rFonts w:ascii="Arial" w:hAnsi="Arial" w:cs="Arial"/>
          <w:szCs w:val="22"/>
          <w:lang w:val="lt-LT"/>
        </w:rPr>
        <w:t>.</w:t>
      </w:r>
    </w:p>
    <w:p w14:paraId="04B8DD88" w14:textId="4BE7D5D8" w:rsidR="007B0A4E" w:rsidRPr="00A5486C" w:rsidRDefault="00FE5C9E" w:rsidP="004F2816">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110 kV skyrikliai ir jų įžeminimo peiliai turi atitikti PSO standartinius techninius reikalavimus. Skyriklių ir įžemiklių pavarose, kurios sumontuotos ant vienos konstrukcijos, turi būti įrengtos elektrinės ir mechaninės blokuotės, neleidžiančios rankiniu būdu jungti skyriklio arba įžemiklio pavarų variklių, esant įjungtam įžemikliui arba skyrikliui atitinkamai. Skyriklių ir stacionarių įžeminimo peilių pavarų sumontavimo aukštis turi būti numatytas toks, kad jų valdymą ir techninę priežiūrą/aptarnavimą galima būtų vykdyti be pakėlimo į aukštį priemonių panaudojimo</w:t>
      </w:r>
      <w:r w:rsidR="00562B43" w:rsidRPr="00A5486C">
        <w:rPr>
          <w:rFonts w:ascii="Arial" w:hAnsi="Arial" w:cs="Arial"/>
          <w:szCs w:val="22"/>
          <w:lang w:val="lt-LT"/>
        </w:rPr>
        <w:t>, bet ne žemiau kaip 1,2 metro nuo žemės iki pavaros spintos apačios</w:t>
      </w:r>
      <w:r w:rsidRPr="00A5486C">
        <w:rPr>
          <w:rFonts w:ascii="Arial" w:hAnsi="Arial" w:cs="Arial"/>
          <w:szCs w:val="22"/>
          <w:lang w:val="lt-LT"/>
        </w:rPr>
        <w:t xml:space="preserve">. </w:t>
      </w:r>
      <w:r w:rsidRPr="00A5486C">
        <w:rPr>
          <w:rFonts w:ascii="Arial" w:hAnsi="Arial" w:cs="Arial"/>
          <w:szCs w:val="22"/>
          <w:lang w:val="lt-LT" w:eastAsia="lt-LT"/>
        </w:rPr>
        <w:t xml:space="preserve">Stacionarūs įžeminimo peiliai turi būti naudojami įžeminti oro linijas, 110 kV šynas ir galios transformatorius. </w:t>
      </w:r>
    </w:p>
    <w:p w14:paraId="45B3A2EC" w14:textId="3732DED8" w:rsidR="00FE5C9E" w:rsidRPr="00A5486C" w:rsidRDefault="00FE5C9E" w:rsidP="004F2816">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Šynų skyrikliai „šakutės“ schemoje (kai narvelis skyrikliais prijungiamas prie skirtingų šynų) turi turėti šynų perjungimo srovės komutavimo galimybę. Kiekviename tokiame prijunginyje vienas prijungimui prie šynų skirtas skyriklis turi turėti papildomus stacionarius įžeminimo peilius į jungtuvo pusę.</w:t>
      </w:r>
      <w:r w:rsidR="007B0A4E" w:rsidRPr="00A5486C">
        <w:rPr>
          <w:rFonts w:ascii="Arial" w:hAnsi="Arial" w:cs="Arial"/>
          <w:szCs w:val="22"/>
          <w:lang w:val="lt-LT"/>
        </w:rPr>
        <w:t xml:space="preserve"> Skyrikliai turintys galimybę komutuoti šynų perjungimo srovę principinėse schemose turi turėti aiškiai nurodytą atskirą žymėjimą.</w:t>
      </w:r>
      <w:r w:rsidRPr="00A5486C">
        <w:rPr>
          <w:rFonts w:ascii="Arial" w:hAnsi="Arial" w:cs="Arial"/>
          <w:szCs w:val="22"/>
          <w:lang w:val="lt-LT"/>
        </w:rPr>
        <w:t xml:space="preserve"> </w:t>
      </w:r>
      <w:r w:rsidR="000429FD" w:rsidRPr="00A5486C">
        <w:rPr>
          <w:rFonts w:ascii="Arial" w:hAnsi="Arial" w:cs="Arial"/>
          <w:szCs w:val="22"/>
          <w:lang w:val="lt-LT"/>
        </w:rPr>
        <w:t xml:space="preserve">Taip pat, </w:t>
      </w:r>
      <w:proofErr w:type="spellStart"/>
      <w:r w:rsidR="000429FD" w:rsidRPr="00A5486C">
        <w:rPr>
          <w:rFonts w:ascii="Arial" w:hAnsi="Arial" w:cs="Arial"/>
          <w:szCs w:val="22"/>
          <w:lang w:val="lt-LT"/>
        </w:rPr>
        <w:t>vienlinijinėje</w:t>
      </w:r>
      <w:proofErr w:type="spellEnd"/>
      <w:r w:rsidR="000429FD" w:rsidRPr="00A5486C">
        <w:rPr>
          <w:rFonts w:ascii="Arial" w:hAnsi="Arial" w:cs="Arial"/>
          <w:szCs w:val="22"/>
          <w:lang w:val="lt-LT"/>
        </w:rPr>
        <w:t xml:space="preserve"> principinėje schemoje turi būti aiškiai pažymėti įžemikliai, skirti linijų įžeminimui (turintys įžeminimo peilių indukuotos srovės perjungimo klasę B). </w:t>
      </w:r>
      <w:r w:rsidRPr="00A5486C">
        <w:rPr>
          <w:rFonts w:ascii="Arial" w:hAnsi="Arial" w:cs="Arial"/>
          <w:szCs w:val="22"/>
          <w:lang w:val="lt-LT"/>
        </w:rPr>
        <w:t xml:space="preserve">Projektuojant skyriklių technines specifikacijas jas pateikti vienoje specifikacijoje (neišskiriant įrenginių su įžeminimo peiliais ir papildomai nekartojant tų pačių reikalavimų) taip, kaip nurodyta standartiniuose techniniuose reikalavimuose. Standartiniai techniniai reikalavimai 110 kV skyrikliams pateikiami </w:t>
      </w:r>
      <w:sdt>
        <w:sdtPr>
          <w:rPr>
            <w:rFonts w:ascii="Arial" w:hAnsi="Arial" w:cs="Arial"/>
            <w:szCs w:val="22"/>
            <w:lang w:val="lt-LT"/>
          </w:rPr>
          <w:id w:val="369807665"/>
          <w:citation/>
        </w:sdtPr>
        <w:sdtContent>
          <w:r w:rsidRPr="00A5486C">
            <w:rPr>
              <w:rFonts w:ascii="Arial" w:hAnsi="Arial" w:cs="Arial"/>
              <w:szCs w:val="22"/>
              <w:lang w:val="lt-LT"/>
            </w:rPr>
            <w:fldChar w:fldCharType="begin"/>
          </w:r>
          <w:r w:rsidR="004F2816" w:rsidRPr="00A5486C">
            <w:rPr>
              <w:rFonts w:ascii="Arial" w:hAnsi="Arial" w:cs="Arial"/>
              <w:szCs w:val="22"/>
              <w:lang w:val="lt-LT"/>
            </w:rPr>
            <w:instrText xml:space="preserve">CITATION Elektro2 \l 1033 </w:instrText>
          </w:r>
          <w:r w:rsidRPr="00A5486C">
            <w:rPr>
              <w:rFonts w:ascii="Arial" w:hAnsi="Arial" w:cs="Arial"/>
              <w:szCs w:val="22"/>
              <w:lang w:val="lt-LT"/>
            </w:rPr>
            <w:fldChar w:fldCharType="separate"/>
          </w:r>
          <w:r w:rsidR="00BE094A" w:rsidRPr="00A5486C">
            <w:rPr>
              <w:rFonts w:ascii="Arial" w:hAnsi="Arial" w:cs="Arial"/>
              <w:noProof/>
              <w:szCs w:val="22"/>
              <w:lang w:val="lt-LT"/>
            </w:rPr>
            <w:t>(26)</w:t>
          </w:r>
          <w:r w:rsidRPr="00A5486C">
            <w:rPr>
              <w:rFonts w:ascii="Arial" w:hAnsi="Arial" w:cs="Arial"/>
              <w:szCs w:val="22"/>
              <w:lang w:val="lt-LT"/>
            </w:rPr>
            <w:fldChar w:fldCharType="end"/>
          </w:r>
        </w:sdtContent>
      </w:sdt>
      <w:r w:rsidRPr="00A5486C">
        <w:rPr>
          <w:rFonts w:ascii="Arial" w:hAnsi="Arial" w:cs="Arial"/>
          <w:szCs w:val="22"/>
          <w:lang w:val="lt-LT"/>
        </w:rPr>
        <w:t xml:space="preserve"> pried</w:t>
      </w:r>
      <w:r w:rsidR="007B0A4E" w:rsidRPr="00A5486C">
        <w:rPr>
          <w:rFonts w:ascii="Arial" w:hAnsi="Arial" w:cs="Arial"/>
          <w:szCs w:val="22"/>
          <w:lang w:val="lt-LT"/>
        </w:rPr>
        <w:t>e</w:t>
      </w:r>
      <w:r w:rsidRPr="00A5486C">
        <w:rPr>
          <w:rFonts w:ascii="Arial" w:hAnsi="Arial" w:cs="Arial"/>
          <w:szCs w:val="22"/>
          <w:lang w:val="lt-LT"/>
        </w:rPr>
        <w:t>.</w:t>
      </w:r>
    </w:p>
    <w:p w14:paraId="66049625" w14:textId="64C94C33" w:rsidR="001A4B78" w:rsidRPr="00A5486C" w:rsidRDefault="001A4B78" w:rsidP="004F2816">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 xml:space="preserve">Įrenginių valdymo ir operatyvinių grandinių maitinimo įtampa turi būti nuolatinė 110 V DC, kitokio dydžio įtampos panaudojimas turi būti pagrįstas techniniais </w:t>
      </w:r>
      <w:r w:rsidR="00987978" w:rsidRPr="00A5486C">
        <w:rPr>
          <w:rFonts w:ascii="Arial" w:hAnsi="Arial" w:cs="Arial"/>
          <w:szCs w:val="22"/>
          <w:lang w:val="lt-LT"/>
        </w:rPr>
        <w:t>–</w:t>
      </w:r>
      <w:r w:rsidRPr="00A5486C">
        <w:rPr>
          <w:rFonts w:ascii="Arial" w:hAnsi="Arial" w:cs="Arial"/>
          <w:szCs w:val="22"/>
          <w:lang w:val="lt-LT"/>
        </w:rPr>
        <w:t xml:space="preserve"> ekonominiais skaičiavimais.</w:t>
      </w:r>
    </w:p>
    <w:p w14:paraId="541677F1" w14:textId="7700C280" w:rsidR="00906A17" w:rsidRPr="00A5486C" w:rsidRDefault="001A4B78" w:rsidP="004F2816">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 xml:space="preserve">Suprojektuoti viršįtampių ribotuvus įrenginių apsaugai nuo viršįtampių. Viršįtampių ribotuvų kiekis, techninės charakteristikos ir išdėstymas 110 kV skirstykloje priklauso nuo viršįtampiams jautrių įrenginių (galios transformatorių, matavimo transformatorių ar ryšio kondensatorių ir pan.) kiekio ir jų išdėstymo. Standartiniai techniniai reikalavimai 110 kV viršįtampių ribotuvams ir apibendrinti reikalavimai viršįtampių ribotuvų įrengimui 110 kV transformatorių pastotėse pateikiami </w:t>
      </w:r>
      <w:r w:rsidR="00906A17" w:rsidRPr="00A5486C">
        <w:rPr>
          <w:rFonts w:ascii="Arial" w:hAnsi="Arial" w:cs="Arial"/>
          <w:szCs w:val="22"/>
          <w:lang w:val="lt-LT"/>
        </w:rPr>
        <w:t xml:space="preserve">(žr. </w:t>
      </w:r>
      <w:sdt>
        <w:sdtPr>
          <w:rPr>
            <w:rFonts w:ascii="Arial" w:hAnsi="Arial" w:cs="Arial"/>
            <w:szCs w:val="22"/>
            <w:lang w:val="lt-LT"/>
          </w:rPr>
          <w:id w:val="-1386562795"/>
          <w:citation/>
        </w:sdtPr>
        <w:sdtContent>
          <w:r w:rsidR="00AA58B7" w:rsidRPr="00A5486C">
            <w:rPr>
              <w:rFonts w:ascii="Arial" w:hAnsi="Arial" w:cs="Arial"/>
              <w:szCs w:val="22"/>
              <w:lang w:val="lt-LT"/>
            </w:rPr>
            <w:fldChar w:fldCharType="begin"/>
          </w:r>
          <w:r w:rsidR="004F2816" w:rsidRPr="00A5486C">
            <w:rPr>
              <w:rFonts w:ascii="Arial" w:hAnsi="Arial" w:cs="Arial"/>
              <w:szCs w:val="22"/>
              <w:lang w:val="lt-LT"/>
            </w:rPr>
            <w:instrText xml:space="preserve">CITATION Elektro4 \l 1033 </w:instrText>
          </w:r>
          <w:r w:rsidR="00AA58B7" w:rsidRPr="00A5486C">
            <w:rPr>
              <w:rFonts w:ascii="Arial" w:hAnsi="Arial" w:cs="Arial"/>
              <w:szCs w:val="22"/>
              <w:lang w:val="lt-LT"/>
            </w:rPr>
            <w:fldChar w:fldCharType="separate"/>
          </w:r>
          <w:r w:rsidR="00BE094A" w:rsidRPr="00A5486C">
            <w:rPr>
              <w:rFonts w:ascii="Arial" w:hAnsi="Arial" w:cs="Arial"/>
              <w:noProof/>
              <w:szCs w:val="22"/>
              <w:lang w:val="lt-LT"/>
            </w:rPr>
            <w:t>(27)</w:t>
          </w:r>
          <w:r w:rsidR="00AA58B7" w:rsidRPr="00A5486C">
            <w:rPr>
              <w:rFonts w:ascii="Arial" w:hAnsi="Arial" w:cs="Arial"/>
              <w:szCs w:val="22"/>
              <w:lang w:val="lt-LT"/>
            </w:rPr>
            <w:fldChar w:fldCharType="end"/>
          </w:r>
        </w:sdtContent>
      </w:sdt>
      <w:r w:rsidR="00AA58B7" w:rsidRPr="00A5486C">
        <w:rPr>
          <w:rFonts w:ascii="Arial" w:hAnsi="Arial" w:cs="Arial"/>
          <w:szCs w:val="22"/>
          <w:lang w:val="lt-LT"/>
        </w:rPr>
        <w:t xml:space="preserve">, </w:t>
      </w:r>
      <w:sdt>
        <w:sdtPr>
          <w:rPr>
            <w:rFonts w:ascii="Arial" w:hAnsi="Arial" w:cs="Arial"/>
            <w:szCs w:val="22"/>
            <w:lang w:val="lt-LT"/>
          </w:rPr>
          <w:id w:val="1006559447"/>
          <w:citation/>
        </w:sdtPr>
        <w:sdtContent>
          <w:r w:rsidR="00AA58B7" w:rsidRPr="00A5486C">
            <w:rPr>
              <w:rFonts w:ascii="Arial" w:hAnsi="Arial" w:cs="Arial"/>
              <w:szCs w:val="22"/>
              <w:lang w:val="lt-LT"/>
            </w:rPr>
            <w:fldChar w:fldCharType="begin"/>
          </w:r>
          <w:r w:rsidR="004F2816" w:rsidRPr="00A5486C">
            <w:rPr>
              <w:rFonts w:ascii="Arial" w:hAnsi="Arial" w:cs="Arial"/>
              <w:szCs w:val="22"/>
              <w:lang w:val="lt-LT"/>
            </w:rPr>
            <w:instrText xml:space="preserve">CITATION Elektro6 \l 1033 </w:instrText>
          </w:r>
          <w:r w:rsidR="00AA58B7" w:rsidRPr="00A5486C">
            <w:rPr>
              <w:rFonts w:ascii="Arial" w:hAnsi="Arial" w:cs="Arial"/>
              <w:szCs w:val="22"/>
              <w:lang w:val="lt-LT"/>
            </w:rPr>
            <w:fldChar w:fldCharType="separate"/>
          </w:r>
          <w:r w:rsidR="00BE094A" w:rsidRPr="00A5486C">
            <w:rPr>
              <w:rFonts w:ascii="Arial" w:hAnsi="Arial" w:cs="Arial"/>
              <w:noProof/>
              <w:szCs w:val="22"/>
              <w:lang w:val="lt-LT"/>
            </w:rPr>
            <w:t>(28)</w:t>
          </w:r>
          <w:r w:rsidR="00AA58B7" w:rsidRPr="00A5486C">
            <w:rPr>
              <w:rFonts w:ascii="Arial" w:hAnsi="Arial" w:cs="Arial"/>
              <w:szCs w:val="22"/>
              <w:lang w:val="lt-LT"/>
            </w:rPr>
            <w:fldChar w:fldCharType="end"/>
          </w:r>
        </w:sdtContent>
      </w:sdt>
      <w:r w:rsidR="00AA58B7" w:rsidRPr="00A5486C">
        <w:rPr>
          <w:rFonts w:ascii="Arial" w:hAnsi="Arial" w:cs="Arial"/>
          <w:szCs w:val="22"/>
          <w:lang w:val="lt-LT"/>
        </w:rPr>
        <w:t xml:space="preserve">, </w:t>
      </w:r>
      <w:sdt>
        <w:sdtPr>
          <w:rPr>
            <w:rFonts w:ascii="Arial" w:hAnsi="Arial" w:cs="Arial"/>
            <w:szCs w:val="22"/>
            <w:lang w:val="lt-LT"/>
          </w:rPr>
          <w:id w:val="-1309940069"/>
          <w:citation/>
        </w:sdtPr>
        <w:sdtContent>
          <w:r w:rsidR="00AA58B7" w:rsidRPr="00A5486C">
            <w:rPr>
              <w:rFonts w:ascii="Arial" w:hAnsi="Arial" w:cs="Arial"/>
              <w:szCs w:val="22"/>
              <w:lang w:val="lt-LT"/>
            </w:rPr>
            <w:fldChar w:fldCharType="begin"/>
          </w:r>
          <w:r w:rsidR="004F2816" w:rsidRPr="00A5486C">
            <w:rPr>
              <w:rFonts w:ascii="Arial" w:hAnsi="Arial" w:cs="Arial"/>
              <w:szCs w:val="22"/>
              <w:lang w:val="lt-LT"/>
            </w:rPr>
            <w:instrText xml:space="preserve">CITATION Elektro7 \l 1033 </w:instrText>
          </w:r>
          <w:r w:rsidR="00AA58B7" w:rsidRPr="00A5486C">
            <w:rPr>
              <w:rFonts w:ascii="Arial" w:hAnsi="Arial" w:cs="Arial"/>
              <w:szCs w:val="22"/>
              <w:lang w:val="lt-LT"/>
            </w:rPr>
            <w:fldChar w:fldCharType="separate"/>
          </w:r>
          <w:r w:rsidR="00BE094A" w:rsidRPr="00A5486C">
            <w:rPr>
              <w:rFonts w:ascii="Arial" w:hAnsi="Arial" w:cs="Arial"/>
              <w:noProof/>
              <w:szCs w:val="22"/>
              <w:lang w:val="lt-LT"/>
            </w:rPr>
            <w:t>(29)</w:t>
          </w:r>
          <w:r w:rsidR="00AA58B7" w:rsidRPr="00A5486C">
            <w:rPr>
              <w:rFonts w:ascii="Arial" w:hAnsi="Arial" w:cs="Arial"/>
              <w:szCs w:val="22"/>
              <w:lang w:val="lt-LT"/>
            </w:rPr>
            <w:fldChar w:fldCharType="end"/>
          </w:r>
        </w:sdtContent>
      </w:sdt>
      <w:r w:rsidR="00906A17" w:rsidRPr="00A5486C">
        <w:rPr>
          <w:rFonts w:ascii="Arial" w:hAnsi="Arial" w:cs="Arial"/>
          <w:szCs w:val="22"/>
          <w:lang w:val="lt-LT"/>
        </w:rPr>
        <w:t xml:space="preserve"> prieduose).</w:t>
      </w:r>
    </w:p>
    <w:p w14:paraId="6D21B35B" w14:textId="77777777" w:rsidR="00C50816" w:rsidRPr="00A5486C" w:rsidRDefault="00C50816" w:rsidP="004F2816">
      <w:pPr>
        <w:pStyle w:val="NoSpacing"/>
        <w:numPr>
          <w:ilvl w:val="1"/>
          <w:numId w:val="3"/>
        </w:numPr>
        <w:spacing w:line="276" w:lineRule="auto"/>
        <w:ind w:firstLine="567"/>
        <w:jc w:val="both"/>
        <w:rPr>
          <w:rFonts w:ascii="Arial" w:hAnsi="Arial" w:cs="Arial"/>
          <w:szCs w:val="22"/>
          <w:lang w:val="lt-LT"/>
        </w:rPr>
      </w:pPr>
      <w:bookmarkStart w:id="43" w:name="_Hlk31351518"/>
      <w:bookmarkStart w:id="44" w:name="_Hlk31291261"/>
      <w:r w:rsidRPr="00A5486C">
        <w:rPr>
          <w:rFonts w:ascii="Arial" w:hAnsi="Arial" w:cs="Arial"/>
          <w:szCs w:val="22"/>
          <w:lang w:val="lt-LT"/>
        </w:rPr>
        <w:t xml:space="preserve">Viršįtampių ribotuvai galios transformatorių prijunginiuose turi būti komplektuojami su viršįtampių skaitikliais, turinčiais nuotėkio srovės dydžio matuoklius. Jei TP projektuojami viršįtampių ribotuvai tik linijų prijunginiuose, o transformatorių prijunginiuose pagal reikalavimus viršįtampių ribotuvų įrengimui viršįtampių ribotuvai neprojektuojami, viršįtampių ribotuvai linijų prijunginiuose turi būti komplektuojami su viršįtampių skaitikliais, turinčiais nuotėkio srovės dydžio matuoklius. Visų viršįtampių ribotuvų viršįtampių skaitikliai privalo būti įrengiami 2,5 – 3 metrų aukštyje nuo žemės paviršiaus, kad būtų galima be papildomų pakėlimo į aukštį priemonių matyti skaitiklio reikšmes. </w:t>
      </w:r>
      <w:bookmarkEnd w:id="43"/>
      <w:r w:rsidRPr="00A5486C">
        <w:rPr>
          <w:rFonts w:ascii="Arial" w:hAnsi="Arial" w:cs="Arial"/>
          <w:szCs w:val="22"/>
          <w:lang w:val="lt-LT"/>
        </w:rPr>
        <w:t xml:space="preserve">Gali būti naudojamos papildomos viršįtampių ribotuvų gamintojo tiekiamos priemonės, leidžiančios viršįtampių registratorius įrengti vietoje, nutolusioje nuo ribotuvo (pvz. tarpusavyje laidu sujungtų jutiklio ir skaitiklio kombinacija). </w:t>
      </w:r>
    </w:p>
    <w:bookmarkEnd w:id="44"/>
    <w:p w14:paraId="41D57BC5" w14:textId="77777777" w:rsidR="00C50816" w:rsidRPr="00A5486C" w:rsidRDefault="00C50816" w:rsidP="004F2816">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 xml:space="preserve">Visi viršįtampių ribotuvai montuojami ant gamyklinių izoliuojančių padų, užtikrinant galimybę atlikti ribotuvų nuotėkio srovės matavimus neatjungus darbinės 110 kV įtampos. Kiekvienam viršįtampių ribotuvui turi būti numatomas atskiras prijungimo laidininkas (tarp viršįtampių ribotuvo metalinio pado ir </w:t>
      </w:r>
      <w:r w:rsidRPr="00A5486C">
        <w:rPr>
          <w:rFonts w:ascii="Arial" w:hAnsi="Arial" w:cs="Arial"/>
          <w:szCs w:val="22"/>
          <w:lang w:val="lt-LT"/>
        </w:rPr>
        <w:lastRenderedPageBreak/>
        <w:t>įžeminimo įrenginio arba metalinio pado - viršįtampių skaitiklio - įžeminimo įrenginio) tinkamo skerspjūvio, laidininkai turi būti vientisi (be sujungimų), o jų ilgis turi būti parinktas toks, kad būtų išlaikytos viršįtampių ribotuvų gamintojo specifikuotos techninės charakteristikos. Viršįtampių ribotuvai, viršįtampių skaitikliai neturi būti sujungiami su įžeminimo įrenginiu panaudojant įrenginio laikančiąsias metalines konstrukcijas. Registratoriai su įžeminimo įrenginiais sujungiami vadovaujantis gamintojo instrukcijomis.</w:t>
      </w:r>
    </w:p>
    <w:p w14:paraId="4C9F0454" w14:textId="430C06F8" w:rsidR="00C50816" w:rsidRPr="00A5486C" w:rsidRDefault="000429FD" w:rsidP="004F2816">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S</w:t>
      </w:r>
      <w:r w:rsidR="00C50816" w:rsidRPr="00A5486C">
        <w:rPr>
          <w:rFonts w:ascii="Arial" w:hAnsi="Arial" w:cs="Arial"/>
          <w:szCs w:val="22"/>
          <w:lang w:val="lt-LT"/>
        </w:rPr>
        <w:t>kirstyklos įrenginių apsaugai nuo tiesioginio žaibo smūgio sudaryti žaibosaugos planą, pagrįstai nustatant reikalingą apsaugos nuo žaibo klasę. Suprojektuoti ir įrengti 110 kV AS apsaugos nuo žaibo sistemą, parenkant strypinių žaibolaidžių kiekį, jų technines charakteristikas, montavimo aukštį, išdėstymą. Neprojektuoti žaibolaidžių ant transformatorių portalų. Įvertinti skirstykloje ar šalia jos esančius apsaugos nuo žaibo įrenginius (žaibosaugos trosus, žaibolaidžius ir ryšių bokštus, esančius LITGRID AB priklausomybėje).</w:t>
      </w:r>
      <w:r w:rsidR="00987978" w:rsidRPr="00A5486C">
        <w:rPr>
          <w:rFonts w:ascii="Arial" w:hAnsi="Arial" w:cs="Arial"/>
          <w:szCs w:val="22"/>
          <w:lang w:val="lt-LT"/>
        </w:rPr>
        <w:t xml:space="preserve"> Jeigu Skirstomojo tinklo dalyje yra sumontuoti nauji žaibolaidžiai (rekonstruota / nauja TP), projektuojant PSO dalį vertinami ir Skirstomojo tinklo dalyje esami žaibolaidžiai. Jeigu Skirstomojo tinklo dalyje yra sumontuoti seni žaibolaidžiai (nerekonstruota TP), jų vertinti negalima ir būtina suprojektuoti naujus žaibolaidžius, kurie užtikrintų visų PSO įrenginių žaibosaugą. </w:t>
      </w:r>
      <w:r w:rsidR="00C50816" w:rsidRPr="00A5486C">
        <w:rPr>
          <w:rFonts w:ascii="Arial" w:hAnsi="Arial" w:cs="Arial"/>
          <w:szCs w:val="22"/>
          <w:lang w:val="lt-LT"/>
        </w:rPr>
        <w:t xml:space="preserve"> </w:t>
      </w:r>
    </w:p>
    <w:p w14:paraId="0977EA67" w14:textId="36F921A4" w:rsidR="001A4B78" w:rsidRPr="00A5486C" w:rsidRDefault="001A4B78" w:rsidP="004F2816">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Žaibosaugos zonų skaičiavimui</w:t>
      </w:r>
      <w:r w:rsidR="00CD0206" w:rsidRPr="00A5486C">
        <w:rPr>
          <w:rFonts w:ascii="Arial" w:hAnsi="Arial" w:cs="Arial"/>
          <w:color w:val="000000"/>
          <w:szCs w:val="22"/>
          <w:lang w:val="lt-LT"/>
        </w:rPr>
        <w:t>/modeliavimui</w:t>
      </w:r>
      <w:r w:rsidRPr="00A5486C">
        <w:rPr>
          <w:rFonts w:ascii="Arial" w:hAnsi="Arial" w:cs="Arial"/>
          <w:szCs w:val="22"/>
          <w:lang w:val="lt-LT"/>
        </w:rPr>
        <w:t xml:space="preserve"> naudoti sferos metodą. Žaibosaugos zonas apskaičiuoti</w:t>
      </w:r>
      <w:r w:rsidR="00CD0206" w:rsidRPr="00A5486C">
        <w:rPr>
          <w:rFonts w:ascii="Arial" w:hAnsi="Arial" w:cs="Arial"/>
          <w:szCs w:val="22"/>
          <w:lang w:val="lt-LT"/>
        </w:rPr>
        <w:t>/modeliuoti</w:t>
      </w:r>
      <w:r w:rsidRPr="00A5486C">
        <w:rPr>
          <w:rFonts w:ascii="Arial" w:hAnsi="Arial" w:cs="Arial"/>
          <w:szCs w:val="22"/>
          <w:lang w:val="lt-LT"/>
        </w:rPr>
        <w:t xml:space="preserve"> įvertinant saugomų įrenginių aukštį. Skaičiavimo</w:t>
      </w:r>
      <w:r w:rsidR="00CD0206" w:rsidRPr="00A5486C">
        <w:rPr>
          <w:rFonts w:ascii="Arial" w:hAnsi="Arial" w:cs="Arial"/>
          <w:szCs w:val="22"/>
          <w:lang w:val="lt-LT"/>
        </w:rPr>
        <w:t>/modeliavimo</w:t>
      </w:r>
      <w:r w:rsidRPr="00A5486C">
        <w:rPr>
          <w:rFonts w:ascii="Arial" w:hAnsi="Arial" w:cs="Arial"/>
          <w:szCs w:val="22"/>
          <w:lang w:val="lt-LT"/>
        </w:rPr>
        <w:t xml:space="preserve"> rezultatus kartu su brėžiniais pateikti </w:t>
      </w:r>
      <w:r w:rsidR="007F3349" w:rsidRPr="00A5486C">
        <w:rPr>
          <w:rFonts w:ascii="Arial" w:hAnsi="Arial" w:cs="Arial"/>
          <w:szCs w:val="22"/>
          <w:lang w:val="lt-LT"/>
        </w:rPr>
        <w:t>Projektuose</w:t>
      </w:r>
      <w:r w:rsidRPr="00A5486C">
        <w:rPr>
          <w:rFonts w:ascii="Arial" w:hAnsi="Arial" w:cs="Arial"/>
          <w:szCs w:val="22"/>
          <w:lang w:val="lt-LT"/>
        </w:rPr>
        <w:t>.</w:t>
      </w:r>
    </w:p>
    <w:p w14:paraId="58682365" w14:textId="31AB3A52" w:rsidR="001A4B78" w:rsidRPr="00A5486C" w:rsidRDefault="001A4B78" w:rsidP="004F2816">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Žaibolaidžių prijungimą prie įžeminimo įrenginių suprojektuoti taip, kad įžeminimo laidininko ilgis tarp žaibolaid</w:t>
      </w:r>
      <w:r w:rsidR="007F6305" w:rsidRPr="00A5486C">
        <w:rPr>
          <w:rFonts w:ascii="Arial" w:hAnsi="Arial" w:cs="Arial"/>
          <w:szCs w:val="22"/>
          <w:lang w:val="lt-LT"/>
        </w:rPr>
        <w:t>ž</w:t>
      </w:r>
      <w:r w:rsidRPr="00A5486C">
        <w:rPr>
          <w:rFonts w:ascii="Arial" w:hAnsi="Arial" w:cs="Arial"/>
          <w:szCs w:val="22"/>
          <w:lang w:val="lt-LT"/>
        </w:rPr>
        <w:t>io prijungimo prie įžemintuvo (TP įžeminimo kontūro) taško ir viršįtampiams jautrių įrenginių (galios transformatorių, matavimo transformatorių, kondensatorių, reaktorių ir pan.) įžeminimo prijungimo prie įžemintuvo taško turi būti ne mažesnis kaip 15</w:t>
      </w:r>
      <w:r w:rsidR="00DF075D" w:rsidRPr="00A5486C">
        <w:rPr>
          <w:rFonts w:ascii="Arial" w:hAnsi="Arial" w:cs="Arial"/>
          <w:szCs w:val="22"/>
          <w:lang w:val="lt-LT"/>
        </w:rPr>
        <w:t xml:space="preserve"> </w:t>
      </w:r>
      <w:r w:rsidRPr="00A5486C">
        <w:rPr>
          <w:rFonts w:ascii="Arial" w:hAnsi="Arial" w:cs="Arial"/>
          <w:szCs w:val="22"/>
          <w:lang w:val="lt-LT"/>
        </w:rPr>
        <w:t>m.</w:t>
      </w:r>
      <w:r w:rsidR="007B0A4E" w:rsidRPr="00A5486C">
        <w:rPr>
          <w:rFonts w:ascii="Arial" w:hAnsi="Arial" w:cs="Arial"/>
          <w:szCs w:val="22"/>
          <w:lang w:val="lt-LT"/>
        </w:rPr>
        <w:t xml:space="preserve"> </w:t>
      </w:r>
      <w:r w:rsidR="007B0A4E" w:rsidRPr="00A5486C">
        <w:rPr>
          <w:rFonts w:ascii="Arial" w:hAnsi="Arial" w:cs="Arial"/>
          <w:color w:val="000000"/>
          <w:szCs w:val="22"/>
          <w:lang w:val="lt-LT"/>
        </w:rPr>
        <w:t xml:space="preserve">Šis atstumas turi būti aiškiai nurodytas </w:t>
      </w:r>
      <w:r w:rsidR="007F3349" w:rsidRPr="00A5486C">
        <w:rPr>
          <w:rFonts w:ascii="Arial" w:hAnsi="Arial" w:cs="Arial"/>
          <w:color w:val="000000"/>
          <w:szCs w:val="22"/>
          <w:lang w:val="lt-LT"/>
        </w:rPr>
        <w:t xml:space="preserve">Projekto </w:t>
      </w:r>
      <w:r w:rsidR="007B0A4E" w:rsidRPr="00A5486C">
        <w:rPr>
          <w:rFonts w:ascii="Arial" w:hAnsi="Arial" w:cs="Arial"/>
          <w:color w:val="000000"/>
          <w:szCs w:val="22"/>
          <w:lang w:val="lt-LT"/>
        </w:rPr>
        <w:t>brėžiniuose, įžeminimo kontūro plane.</w:t>
      </w:r>
    </w:p>
    <w:p w14:paraId="36C1BD47" w14:textId="1049559D" w:rsidR="001A4B78" w:rsidRPr="00A5486C" w:rsidRDefault="003C4E3B" w:rsidP="004F2816">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 xml:space="preserve">Naujai statomame PVP suprojektuoti 110 kV skirstyklos kintamosios srovės bei nuolatinės srovės savųjų reikmių skydus (toliau atitinkamai KSSRS ir NSSRS) ir akumuliatorių bateriją su įkrovikliais. Skirstyklos savosioms reikmėms elektros energija turi būti tiekiama ne mažiau kaip iš dviejų nepriklausomų elektros energijos šaltinių su perjungimo nuo vieno šaltinio prie kito automatika. Kiekvieno nepriklausomo elektros energijos šaltinio galingumas turi užtikrinti visų skirstyklos savųjų reikmių elektros imtuvų maitinimą. </w:t>
      </w:r>
      <w:r w:rsidR="001A4B78" w:rsidRPr="00A5486C">
        <w:rPr>
          <w:rFonts w:ascii="Arial" w:hAnsi="Arial" w:cs="Arial"/>
          <w:szCs w:val="22"/>
          <w:lang w:val="lt-LT"/>
        </w:rPr>
        <w:t xml:space="preserve">Standartiniai techniniai reikalavimai skirstyklos savosioms reikmėms pateikiami </w:t>
      </w:r>
      <w:r w:rsidR="00906A17" w:rsidRPr="00A5486C">
        <w:rPr>
          <w:rFonts w:ascii="Arial" w:hAnsi="Arial" w:cs="Arial"/>
          <w:szCs w:val="22"/>
          <w:lang w:val="lt-LT"/>
        </w:rPr>
        <w:t xml:space="preserve">(žr. </w:t>
      </w:r>
      <w:sdt>
        <w:sdtPr>
          <w:rPr>
            <w:rFonts w:ascii="Arial" w:hAnsi="Arial" w:cs="Arial"/>
            <w:szCs w:val="22"/>
            <w:lang w:val="lt-LT"/>
          </w:rPr>
          <w:id w:val="1117261713"/>
          <w:citation/>
        </w:sdtPr>
        <w:sdtContent>
          <w:r w:rsidR="00EB7B05" w:rsidRPr="00A5486C">
            <w:rPr>
              <w:rFonts w:ascii="Arial" w:hAnsi="Arial" w:cs="Arial"/>
              <w:szCs w:val="22"/>
              <w:lang w:val="lt-LT"/>
            </w:rPr>
            <w:fldChar w:fldCharType="begin"/>
          </w:r>
          <w:r w:rsidR="004F2816" w:rsidRPr="00A5486C">
            <w:rPr>
              <w:rFonts w:ascii="Arial" w:hAnsi="Arial" w:cs="Arial"/>
              <w:szCs w:val="22"/>
              <w:lang w:val="lt-LT"/>
            </w:rPr>
            <w:instrText xml:space="preserve">CITATION Elektro10 \l 1033 </w:instrText>
          </w:r>
          <w:r w:rsidR="00EB7B05" w:rsidRPr="00A5486C">
            <w:rPr>
              <w:rFonts w:ascii="Arial" w:hAnsi="Arial" w:cs="Arial"/>
              <w:szCs w:val="22"/>
              <w:lang w:val="lt-LT"/>
            </w:rPr>
            <w:fldChar w:fldCharType="separate"/>
          </w:r>
          <w:r w:rsidR="00BE094A" w:rsidRPr="00A5486C">
            <w:rPr>
              <w:rFonts w:ascii="Arial" w:hAnsi="Arial" w:cs="Arial"/>
              <w:noProof/>
              <w:szCs w:val="22"/>
              <w:lang w:val="lt-LT"/>
            </w:rPr>
            <w:t>(30)</w:t>
          </w:r>
          <w:r w:rsidR="00EB7B05" w:rsidRPr="00A5486C">
            <w:rPr>
              <w:rFonts w:ascii="Arial" w:hAnsi="Arial" w:cs="Arial"/>
              <w:szCs w:val="22"/>
              <w:lang w:val="lt-LT"/>
            </w:rPr>
            <w:fldChar w:fldCharType="end"/>
          </w:r>
        </w:sdtContent>
      </w:sdt>
      <w:r w:rsidR="00EB7B05" w:rsidRPr="00A5486C">
        <w:rPr>
          <w:rFonts w:ascii="Arial" w:hAnsi="Arial" w:cs="Arial"/>
          <w:szCs w:val="22"/>
          <w:lang w:val="lt-LT"/>
        </w:rPr>
        <w:t xml:space="preserve"> </w:t>
      </w:r>
      <w:r w:rsidR="00906A17" w:rsidRPr="00A5486C">
        <w:rPr>
          <w:rFonts w:ascii="Arial" w:hAnsi="Arial" w:cs="Arial"/>
          <w:szCs w:val="22"/>
          <w:lang w:val="lt-LT"/>
        </w:rPr>
        <w:t>priedą).</w:t>
      </w:r>
      <w:r w:rsidR="00181795" w:rsidRPr="00A5486C">
        <w:rPr>
          <w:rFonts w:ascii="Arial" w:hAnsi="Arial" w:cs="Arial"/>
          <w:szCs w:val="22"/>
          <w:lang w:val="lt-LT"/>
        </w:rPr>
        <w:t xml:space="preserve"> </w:t>
      </w:r>
    </w:p>
    <w:p w14:paraId="41870EE1" w14:textId="49CD21F3" w:rsidR="001A4B78" w:rsidRPr="00A5486C" w:rsidRDefault="003C4E3B" w:rsidP="004F2816">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 xml:space="preserve">Nuolatinės srovės paskirstymui suprojektuoti NSSRS su vienguba sekcionuota šynų sistema (L+, L- ir PE šynomis) įrengiant dvi šynų sekcijas. Tarp I ir II šynų sekcijų turi būti kaip įmanoma tolygiau paskirstytas apkrovimas. Šynų sekcijų maitinimui ir akumuliatorių baterijos įkrovimui suprojektuoti du įkroviklius. Kiekvienas įkroviklis turi užtikrinti elektros energijos tiekimą visiems TP nuolatinės srovės savųjų reikmių elektros imtuvams. </w:t>
      </w:r>
      <w:r w:rsidR="001A4B78" w:rsidRPr="00A5486C">
        <w:rPr>
          <w:rFonts w:ascii="Arial" w:hAnsi="Arial" w:cs="Arial"/>
          <w:szCs w:val="22"/>
          <w:lang w:val="lt-LT"/>
        </w:rPr>
        <w:t xml:space="preserve">Standartiniai techniniai reikalavimai nuolatinės srovės savųjų reikmių skydui pateikiami </w:t>
      </w:r>
      <w:r w:rsidR="00906A17" w:rsidRPr="00A5486C">
        <w:rPr>
          <w:rFonts w:ascii="Arial" w:hAnsi="Arial" w:cs="Arial"/>
          <w:szCs w:val="22"/>
          <w:lang w:val="lt-LT"/>
        </w:rPr>
        <w:t xml:space="preserve">(žr. </w:t>
      </w:r>
      <w:sdt>
        <w:sdtPr>
          <w:rPr>
            <w:rFonts w:ascii="Arial" w:hAnsi="Arial" w:cs="Arial"/>
            <w:szCs w:val="22"/>
            <w:lang w:val="lt-LT"/>
          </w:rPr>
          <w:id w:val="641237239"/>
          <w:citation/>
        </w:sdtPr>
        <w:sdtContent>
          <w:r w:rsidR="00B84B05" w:rsidRPr="00A5486C">
            <w:rPr>
              <w:rFonts w:ascii="Arial" w:hAnsi="Arial" w:cs="Arial"/>
              <w:szCs w:val="22"/>
              <w:lang w:val="lt-LT"/>
            </w:rPr>
            <w:fldChar w:fldCharType="begin"/>
          </w:r>
          <w:r w:rsidR="004F2816" w:rsidRPr="00A5486C">
            <w:rPr>
              <w:rFonts w:ascii="Arial" w:hAnsi="Arial" w:cs="Arial"/>
              <w:szCs w:val="22"/>
              <w:lang w:val="lt-LT"/>
            </w:rPr>
            <w:instrText xml:space="preserve">CITATION Elektro11 \l 1033 </w:instrText>
          </w:r>
          <w:r w:rsidR="00B84B05" w:rsidRPr="00A5486C">
            <w:rPr>
              <w:rFonts w:ascii="Arial" w:hAnsi="Arial" w:cs="Arial"/>
              <w:szCs w:val="22"/>
              <w:lang w:val="lt-LT"/>
            </w:rPr>
            <w:fldChar w:fldCharType="separate"/>
          </w:r>
          <w:r w:rsidR="00BE094A" w:rsidRPr="00A5486C">
            <w:rPr>
              <w:rFonts w:ascii="Arial" w:hAnsi="Arial" w:cs="Arial"/>
              <w:noProof/>
              <w:szCs w:val="22"/>
              <w:lang w:val="lt-LT"/>
            </w:rPr>
            <w:t>(31)</w:t>
          </w:r>
          <w:r w:rsidR="00B84B05" w:rsidRPr="00A5486C">
            <w:rPr>
              <w:rFonts w:ascii="Arial" w:hAnsi="Arial" w:cs="Arial"/>
              <w:szCs w:val="22"/>
              <w:lang w:val="lt-LT"/>
            </w:rPr>
            <w:fldChar w:fldCharType="end"/>
          </w:r>
        </w:sdtContent>
      </w:sdt>
      <w:r w:rsidR="00906A17" w:rsidRPr="00A5486C">
        <w:rPr>
          <w:rFonts w:ascii="Arial" w:hAnsi="Arial" w:cs="Arial"/>
          <w:szCs w:val="22"/>
          <w:lang w:val="lt-LT"/>
        </w:rPr>
        <w:t xml:space="preserve"> priedą). </w:t>
      </w:r>
      <w:r w:rsidR="001A4B78" w:rsidRPr="00A5486C">
        <w:rPr>
          <w:rFonts w:ascii="Arial" w:hAnsi="Arial" w:cs="Arial"/>
          <w:szCs w:val="22"/>
          <w:lang w:val="lt-LT"/>
        </w:rPr>
        <w:t xml:space="preserve">Standartiniai techniniai reikalavimai akumuliatorių baterijai ir įkrovikliams pateikiami </w:t>
      </w:r>
      <w:r w:rsidR="00906A17" w:rsidRPr="00A5486C">
        <w:rPr>
          <w:rFonts w:ascii="Arial" w:hAnsi="Arial" w:cs="Arial"/>
          <w:szCs w:val="22"/>
          <w:lang w:val="lt-LT"/>
        </w:rPr>
        <w:t xml:space="preserve">(žr. </w:t>
      </w:r>
      <w:sdt>
        <w:sdtPr>
          <w:rPr>
            <w:rFonts w:ascii="Arial" w:hAnsi="Arial" w:cs="Arial"/>
            <w:szCs w:val="22"/>
            <w:lang w:val="lt-LT"/>
          </w:rPr>
          <w:id w:val="402733593"/>
          <w:citation/>
        </w:sdtPr>
        <w:sdtContent>
          <w:r w:rsidR="00B84B05" w:rsidRPr="00A5486C">
            <w:rPr>
              <w:rFonts w:ascii="Arial" w:hAnsi="Arial" w:cs="Arial"/>
              <w:szCs w:val="22"/>
              <w:lang w:val="lt-LT"/>
            </w:rPr>
            <w:fldChar w:fldCharType="begin"/>
          </w:r>
          <w:r w:rsidR="004F2816" w:rsidRPr="00A5486C">
            <w:rPr>
              <w:rFonts w:ascii="Arial" w:hAnsi="Arial" w:cs="Arial"/>
              <w:szCs w:val="22"/>
              <w:lang w:val="lt-LT"/>
            </w:rPr>
            <w:instrText xml:space="preserve">CITATION Elektro12 \l 1033 </w:instrText>
          </w:r>
          <w:r w:rsidR="00B84B05" w:rsidRPr="00A5486C">
            <w:rPr>
              <w:rFonts w:ascii="Arial" w:hAnsi="Arial" w:cs="Arial"/>
              <w:szCs w:val="22"/>
              <w:lang w:val="lt-LT"/>
            </w:rPr>
            <w:fldChar w:fldCharType="separate"/>
          </w:r>
          <w:r w:rsidR="00BE094A" w:rsidRPr="00A5486C">
            <w:rPr>
              <w:rFonts w:ascii="Arial" w:hAnsi="Arial" w:cs="Arial"/>
              <w:noProof/>
              <w:szCs w:val="22"/>
              <w:lang w:val="lt-LT"/>
            </w:rPr>
            <w:t>(32)</w:t>
          </w:r>
          <w:r w:rsidR="00B84B05" w:rsidRPr="00A5486C">
            <w:rPr>
              <w:rFonts w:ascii="Arial" w:hAnsi="Arial" w:cs="Arial"/>
              <w:szCs w:val="22"/>
              <w:lang w:val="lt-LT"/>
            </w:rPr>
            <w:fldChar w:fldCharType="end"/>
          </w:r>
        </w:sdtContent>
      </w:sdt>
      <w:r w:rsidR="00B84B05" w:rsidRPr="00A5486C">
        <w:rPr>
          <w:rFonts w:ascii="Arial" w:hAnsi="Arial" w:cs="Arial"/>
          <w:szCs w:val="22"/>
          <w:lang w:val="lt-LT"/>
        </w:rPr>
        <w:t xml:space="preserve">, </w:t>
      </w:r>
      <w:sdt>
        <w:sdtPr>
          <w:rPr>
            <w:rFonts w:ascii="Arial" w:hAnsi="Arial" w:cs="Arial"/>
            <w:szCs w:val="22"/>
            <w:lang w:val="lt-LT"/>
          </w:rPr>
          <w:id w:val="-937289899"/>
          <w:citation/>
        </w:sdtPr>
        <w:sdtContent>
          <w:r w:rsidR="00B84B05" w:rsidRPr="00A5486C">
            <w:rPr>
              <w:rFonts w:ascii="Arial" w:hAnsi="Arial" w:cs="Arial"/>
              <w:szCs w:val="22"/>
              <w:lang w:val="lt-LT"/>
            </w:rPr>
            <w:fldChar w:fldCharType="begin"/>
          </w:r>
          <w:r w:rsidR="004F2816" w:rsidRPr="00A5486C">
            <w:rPr>
              <w:rFonts w:ascii="Arial" w:hAnsi="Arial" w:cs="Arial"/>
              <w:szCs w:val="22"/>
              <w:lang w:val="lt-LT"/>
            </w:rPr>
            <w:instrText xml:space="preserve">CITATION Elektro13 \l 1033 </w:instrText>
          </w:r>
          <w:r w:rsidR="00B84B05" w:rsidRPr="00A5486C">
            <w:rPr>
              <w:rFonts w:ascii="Arial" w:hAnsi="Arial" w:cs="Arial"/>
              <w:szCs w:val="22"/>
              <w:lang w:val="lt-LT"/>
            </w:rPr>
            <w:fldChar w:fldCharType="separate"/>
          </w:r>
          <w:r w:rsidR="00BE094A" w:rsidRPr="00A5486C">
            <w:rPr>
              <w:rFonts w:ascii="Arial" w:hAnsi="Arial" w:cs="Arial"/>
              <w:noProof/>
              <w:szCs w:val="22"/>
              <w:lang w:val="lt-LT"/>
            </w:rPr>
            <w:t>(33)</w:t>
          </w:r>
          <w:r w:rsidR="00B84B05" w:rsidRPr="00A5486C">
            <w:rPr>
              <w:rFonts w:ascii="Arial" w:hAnsi="Arial" w:cs="Arial"/>
              <w:szCs w:val="22"/>
              <w:lang w:val="lt-LT"/>
            </w:rPr>
            <w:fldChar w:fldCharType="end"/>
          </w:r>
        </w:sdtContent>
      </w:sdt>
      <w:r w:rsidR="00906A17" w:rsidRPr="00A5486C">
        <w:rPr>
          <w:rFonts w:ascii="Arial" w:hAnsi="Arial" w:cs="Arial"/>
          <w:szCs w:val="22"/>
          <w:lang w:val="lt-LT"/>
        </w:rPr>
        <w:t xml:space="preserve"> </w:t>
      </w:r>
      <w:r w:rsidR="00987978" w:rsidRPr="00A5486C">
        <w:rPr>
          <w:rFonts w:ascii="Arial" w:hAnsi="Arial" w:cs="Arial"/>
          <w:szCs w:val="22"/>
          <w:lang w:val="lt-LT"/>
        </w:rPr>
        <w:t xml:space="preserve"> </w:t>
      </w:r>
      <w:r w:rsidR="00906A17" w:rsidRPr="00A5486C">
        <w:rPr>
          <w:rFonts w:ascii="Arial" w:hAnsi="Arial" w:cs="Arial"/>
          <w:szCs w:val="22"/>
          <w:lang w:val="lt-LT"/>
        </w:rPr>
        <w:t>prieduose).</w:t>
      </w:r>
    </w:p>
    <w:p w14:paraId="21153D42" w14:textId="2377856C" w:rsidR="00957630" w:rsidRPr="00A5486C" w:rsidRDefault="00957630" w:rsidP="004F2816">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Parenkant akumuliatorių bateriją</w:t>
      </w:r>
      <w:r w:rsidR="00181795" w:rsidRPr="00A5486C">
        <w:rPr>
          <w:rFonts w:ascii="Arial" w:hAnsi="Arial" w:cs="Arial"/>
          <w:szCs w:val="22"/>
          <w:lang w:val="lt-LT"/>
        </w:rPr>
        <w:t xml:space="preserve"> (AB)</w:t>
      </w:r>
      <w:r w:rsidRPr="00A5486C">
        <w:rPr>
          <w:rFonts w:ascii="Arial" w:hAnsi="Arial" w:cs="Arial"/>
          <w:szCs w:val="22"/>
          <w:lang w:val="lt-LT"/>
        </w:rPr>
        <w:t xml:space="preserve"> numatyti ir projekto apimtyje kartu su akumuliatorių baterija Užsakovui pateikti 2 papildomus akumuliatorių baterijos elementus (</w:t>
      </w:r>
      <w:proofErr w:type="spellStart"/>
      <w:r w:rsidRPr="00A5486C">
        <w:rPr>
          <w:rFonts w:ascii="Arial" w:hAnsi="Arial" w:cs="Arial"/>
          <w:szCs w:val="22"/>
          <w:lang w:val="lt-LT"/>
        </w:rPr>
        <w:t>monoblokus</w:t>
      </w:r>
      <w:proofErr w:type="spellEnd"/>
      <w:r w:rsidRPr="00A5486C">
        <w:rPr>
          <w:rFonts w:ascii="Arial" w:hAnsi="Arial" w:cs="Arial"/>
          <w:szCs w:val="22"/>
          <w:lang w:val="lt-LT"/>
        </w:rPr>
        <w:t xml:space="preserve">). Papildomai tiekiami </w:t>
      </w:r>
      <w:proofErr w:type="spellStart"/>
      <w:r w:rsidRPr="00A5486C">
        <w:rPr>
          <w:rFonts w:ascii="Arial" w:hAnsi="Arial" w:cs="Arial"/>
          <w:szCs w:val="22"/>
          <w:lang w:val="lt-LT"/>
        </w:rPr>
        <w:t>monoblokai</w:t>
      </w:r>
      <w:proofErr w:type="spellEnd"/>
      <w:r w:rsidRPr="00A5486C">
        <w:rPr>
          <w:rFonts w:ascii="Arial" w:hAnsi="Arial" w:cs="Arial"/>
          <w:szCs w:val="22"/>
          <w:lang w:val="lt-LT"/>
        </w:rPr>
        <w:t xml:space="preserve"> turi būti to paties gamintojo ir tipo, kaip ir NSSRS įrengiamos akumuliatorių baterijos. Bendras tiekiamų </w:t>
      </w:r>
      <w:proofErr w:type="spellStart"/>
      <w:r w:rsidRPr="00A5486C">
        <w:rPr>
          <w:rFonts w:ascii="Arial" w:hAnsi="Arial" w:cs="Arial"/>
          <w:szCs w:val="22"/>
          <w:lang w:val="lt-LT"/>
        </w:rPr>
        <w:t>monoblokų</w:t>
      </w:r>
      <w:proofErr w:type="spellEnd"/>
      <w:r w:rsidRPr="00A5486C">
        <w:rPr>
          <w:rFonts w:ascii="Arial" w:hAnsi="Arial" w:cs="Arial"/>
          <w:szCs w:val="22"/>
          <w:lang w:val="lt-LT"/>
        </w:rPr>
        <w:t xml:space="preserve"> skaičius įrašomas techninėje specifikacijoje, pažymint kad 2 </w:t>
      </w:r>
      <w:proofErr w:type="spellStart"/>
      <w:r w:rsidRPr="00A5486C">
        <w:rPr>
          <w:rFonts w:ascii="Arial" w:hAnsi="Arial" w:cs="Arial"/>
          <w:szCs w:val="22"/>
          <w:lang w:val="lt-LT"/>
        </w:rPr>
        <w:t>monoblokai</w:t>
      </w:r>
      <w:proofErr w:type="spellEnd"/>
      <w:r w:rsidRPr="00A5486C">
        <w:rPr>
          <w:rFonts w:ascii="Arial" w:hAnsi="Arial" w:cs="Arial"/>
          <w:szCs w:val="22"/>
          <w:lang w:val="lt-LT"/>
        </w:rPr>
        <w:t xml:space="preserve"> bus pateikti papildomai.</w:t>
      </w:r>
    </w:p>
    <w:p w14:paraId="153A8782" w14:textId="494D6C34" w:rsidR="00F83BE2" w:rsidRPr="00A5486C" w:rsidRDefault="007F3349" w:rsidP="004F2816">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Projektuose</w:t>
      </w:r>
      <w:r w:rsidR="00181795" w:rsidRPr="00A5486C">
        <w:rPr>
          <w:rFonts w:ascii="Arial" w:hAnsi="Arial" w:cs="Arial"/>
          <w:szCs w:val="22"/>
          <w:lang w:val="lt-LT"/>
        </w:rPr>
        <w:t xml:space="preserve"> įrašyti, kad rengiant gamybos ir montavimo brėžinius suprojektuoti akumuliatorių baterijų išdėstymą / sumontavimą reikalinga vadovautis reikalavimais stacionarių akumuliatorių baterijų įrengimui, </w:t>
      </w:r>
      <w:r w:rsidR="001E1682" w:rsidRPr="00A5486C">
        <w:rPr>
          <w:rFonts w:ascii="Arial" w:hAnsi="Arial" w:cs="Arial"/>
          <w:szCs w:val="22"/>
          <w:lang w:val="lt-LT"/>
        </w:rPr>
        <w:t xml:space="preserve">kurie pateikiami </w:t>
      </w:r>
      <w:sdt>
        <w:sdtPr>
          <w:rPr>
            <w:rFonts w:ascii="Arial" w:hAnsi="Arial" w:cs="Arial"/>
            <w:szCs w:val="22"/>
            <w:lang w:val="lt-LT"/>
          </w:rPr>
          <w:id w:val="-1136251428"/>
          <w:citation/>
        </w:sdtPr>
        <w:sdtContent>
          <w:r w:rsidR="00B84B05" w:rsidRPr="00A5486C">
            <w:rPr>
              <w:rFonts w:ascii="Arial" w:hAnsi="Arial" w:cs="Arial"/>
              <w:szCs w:val="22"/>
              <w:lang w:val="lt-LT"/>
            </w:rPr>
            <w:fldChar w:fldCharType="begin"/>
          </w:r>
          <w:r w:rsidR="002527DE" w:rsidRPr="00A5486C">
            <w:rPr>
              <w:rFonts w:ascii="Arial" w:hAnsi="Arial" w:cs="Arial"/>
              <w:szCs w:val="22"/>
              <w:lang w:val="lt-LT"/>
            </w:rPr>
            <w:instrText xml:space="preserve">CITATION Elektro14 \l 1033 </w:instrText>
          </w:r>
          <w:r w:rsidR="00B84B05" w:rsidRPr="00A5486C">
            <w:rPr>
              <w:rFonts w:ascii="Arial" w:hAnsi="Arial" w:cs="Arial"/>
              <w:szCs w:val="22"/>
              <w:lang w:val="lt-LT"/>
            </w:rPr>
            <w:fldChar w:fldCharType="separate"/>
          </w:r>
          <w:r w:rsidR="00BE094A" w:rsidRPr="00A5486C">
            <w:rPr>
              <w:rFonts w:ascii="Arial" w:hAnsi="Arial" w:cs="Arial"/>
              <w:noProof/>
              <w:szCs w:val="22"/>
              <w:lang w:val="lt-LT"/>
            </w:rPr>
            <w:t>(34)</w:t>
          </w:r>
          <w:r w:rsidR="00B84B05" w:rsidRPr="00A5486C">
            <w:rPr>
              <w:rFonts w:ascii="Arial" w:hAnsi="Arial" w:cs="Arial"/>
              <w:szCs w:val="22"/>
              <w:lang w:val="lt-LT"/>
            </w:rPr>
            <w:fldChar w:fldCharType="end"/>
          </w:r>
        </w:sdtContent>
      </w:sdt>
      <w:r w:rsidR="001E1682" w:rsidRPr="00A5486C">
        <w:rPr>
          <w:rFonts w:ascii="Arial" w:hAnsi="Arial" w:cs="Arial"/>
          <w:szCs w:val="22"/>
          <w:lang w:val="lt-LT"/>
        </w:rPr>
        <w:t xml:space="preserve"> priede.</w:t>
      </w:r>
    </w:p>
    <w:p w14:paraId="7552AF84" w14:textId="3A58B957" w:rsidR="001A4B78" w:rsidRPr="00A5486C" w:rsidRDefault="00647551" w:rsidP="002527DE">
      <w:pPr>
        <w:pStyle w:val="NoSpacing"/>
        <w:numPr>
          <w:ilvl w:val="1"/>
          <w:numId w:val="3"/>
        </w:numPr>
        <w:spacing w:line="276" w:lineRule="auto"/>
        <w:ind w:firstLine="567"/>
        <w:jc w:val="both"/>
        <w:rPr>
          <w:rFonts w:ascii="Arial" w:hAnsi="Arial" w:cs="Arial"/>
          <w:szCs w:val="22"/>
          <w:lang w:val="lt-LT"/>
        </w:rPr>
      </w:pPr>
      <w:bookmarkStart w:id="45" w:name="_Hlk138756985"/>
      <w:bookmarkStart w:id="46" w:name="_Hlk128041164"/>
      <w:r w:rsidRPr="00A5486C">
        <w:rPr>
          <w:rFonts w:ascii="Arial" w:hAnsi="Arial" w:cs="Arial"/>
          <w:szCs w:val="22"/>
          <w:lang w:val="lt-LT"/>
        </w:rPr>
        <w:t xml:space="preserve">Savųjų reikmių įrenginių elektros energijos tiekimui suprojektuoti 0,4 kV KSSRS su dviem paskirstymo šynų sekcijomis (3f+N+PE), jų tarpusavio rezervavimui suprojektuojant ARĮ automatiką. Tarp I ir II šynų sekcijų apkrovimas turi būti paskirstytas tolygiai. Visais atvejais KSSRS turi būti numatoma įranga mobiliam (pervežamam) 0,4 kV </w:t>
      </w:r>
      <w:proofErr w:type="spellStart"/>
      <w:r w:rsidRPr="00A5486C">
        <w:rPr>
          <w:rFonts w:ascii="Arial" w:hAnsi="Arial" w:cs="Arial"/>
          <w:szCs w:val="22"/>
          <w:lang w:val="lt-LT"/>
        </w:rPr>
        <w:t>dyzel</w:t>
      </w:r>
      <w:proofErr w:type="spellEnd"/>
      <w:r w:rsidRPr="00A5486C">
        <w:rPr>
          <w:rFonts w:ascii="Arial" w:hAnsi="Arial" w:cs="Arial"/>
          <w:szCs w:val="22"/>
          <w:lang w:val="lt-LT"/>
        </w:rPr>
        <w:t xml:space="preserve">-generatoriui prijungti, kaip papildomam elektros energijos tiekimo šaltiniui ypatingais/avariniais atvejais. </w:t>
      </w:r>
      <w:bookmarkStart w:id="47" w:name="_Hlk166596174"/>
      <w:r w:rsidRPr="00A5486C">
        <w:rPr>
          <w:rFonts w:ascii="Arial" w:hAnsi="Arial" w:cs="Arial"/>
          <w:szCs w:val="22"/>
          <w:lang w:val="lt-LT"/>
        </w:rPr>
        <w:t xml:space="preserve">Siekiant užtikrinti </w:t>
      </w:r>
      <w:proofErr w:type="spellStart"/>
      <w:r w:rsidRPr="00A5486C">
        <w:rPr>
          <w:rFonts w:ascii="Arial" w:hAnsi="Arial" w:cs="Arial"/>
          <w:szCs w:val="22"/>
          <w:lang w:val="lt-LT"/>
        </w:rPr>
        <w:t>dyzel</w:t>
      </w:r>
      <w:proofErr w:type="spellEnd"/>
      <w:r w:rsidRPr="00A5486C">
        <w:rPr>
          <w:rFonts w:ascii="Arial" w:hAnsi="Arial" w:cs="Arial"/>
          <w:szCs w:val="22"/>
          <w:lang w:val="lt-LT"/>
        </w:rPr>
        <w:t xml:space="preserve">-generatoriaus prijungimo vienodumą visose TP, turi būti suprojektuotas 0,4 kV kištukinis 63 A (3P+N+PE) lizdas pagal TP ir skirstyklų savųjų </w:t>
      </w:r>
      <w:r w:rsidRPr="00A5486C">
        <w:rPr>
          <w:rFonts w:ascii="Arial" w:hAnsi="Arial" w:cs="Arial"/>
          <w:szCs w:val="22"/>
          <w:lang w:val="lt-LT"/>
        </w:rPr>
        <w:lastRenderedPageBreak/>
        <w:t xml:space="preserve">reikmių </w:t>
      </w:r>
      <w:r w:rsidR="003D0EAF" w:rsidRPr="00A5486C">
        <w:rPr>
          <w:rFonts w:ascii="Arial" w:hAnsi="Arial" w:cs="Arial"/>
          <w:szCs w:val="22"/>
          <w:lang w:val="lt-LT"/>
        </w:rPr>
        <w:t xml:space="preserve">maitinimo </w:t>
      </w:r>
      <w:r w:rsidRPr="00A5486C">
        <w:rPr>
          <w:rFonts w:ascii="Arial" w:hAnsi="Arial" w:cs="Arial"/>
          <w:szCs w:val="22"/>
          <w:lang w:val="lt-LT"/>
        </w:rPr>
        <w:t>reikalavimus</w:t>
      </w:r>
      <w:bookmarkEnd w:id="47"/>
      <w:r w:rsidRPr="00A5486C">
        <w:rPr>
          <w:rFonts w:ascii="Arial" w:hAnsi="Arial" w:cs="Arial"/>
          <w:szCs w:val="22"/>
          <w:lang w:val="lt-LT"/>
        </w:rPr>
        <w:t xml:space="preserve">. </w:t>
      </w:r>
      <w:bookmarkEnd w:id="45"/>
      <w:bookmarkEnd w:id="46"/>
      <w:r w:rsidR="00987978" w:rsidRPr="00A5486C">
        <w:rPr>
          <w:rFonts w:ascii="Arial" w:hAnsi="Arial" w:cs="Arial"/>
          <w:szCs w:val="22"/>
          <w:lang w:val="lt-LT"/>
        </w:rPr>
        <w:t>Standartiniai techniniai reikalavimai kintamos srovės savųjų reikmių skydui pateikiam</w:t>
      </w:r>
      <w:r w:rsidR="00987978" w:rsidRPr="00A5486C" w:rsidDel="00987978">
        <w:rPr>
          <w:rFonts w:ascii="Arial" w:hAnsi="Arial" w:cs="Arial"/>
          <w:szCs w:val="22"/>
          <w:lang w:val="lt-LT"/>
        </w:rPr>
        <w:t xml:space="preserve"> </w:t>
      </w:r>
      <w:r w:rsidR="00906A17" w:rsidRPr="00A5486C">
        <w:rPr>
          <w:rFonts w:ascii="Arial" w:hAnsi="Arial" w:cs="Arial"/>
          <w:szCs w:val="22"/>
          <w:lang w:val="lt-LT"/>
        </w:rPr>
        <w:t xml:space="preserve">(žr. </w:t>
      </w:r>
      <w:sdt>
        <w:sdtPr>
          <w:rPr>
            <w:rFonts w:ascii="Arial" w:hAnsi="Arial" w:cs="Arial"/>
            <w:szCs w:val="22"/>
            <w:lang w:val="lt-LT"/>
          </w:rPr>
          <w:id w:val="2064519854"/>
          <w:citation/>
        </w:sdtPr>
        <w:sdtContent>
          <w:r w:rsidR="00DC361E" w:rsidRPr="00A5486C">
            <w:rPr>
              <w:rFonts w:ascii="Arial" w:hAnsi="Arial" w:cs="Arial"/>
              <w:szCs w:val="22"/>
              <w:lang w:val="lt-LT"/>
            </w:rPr>
            <w:fldChar w:fldCharType="begin"/>
          </w:r>
          <w:r w:rsidR="002527DE" w:rsidRPr="00A5486C">
            <w:rPr>
              <w:rFonts w:ascii="Arial" w:hAnsi="Arial" w:cs="Arial"/>
              <w:szCs w:val="22"/>
              <w:lang w:val="lt-LT"/>
            </w:rPr>
            <w:instrText xml:space="preserve">CITATION Elektro15 \l 1033 </w:instrText>
          </w:r>
          <w:r w:rsidR="00DC361E" w:rsidRPr="00A5486C">
            <w:rPr>
              <w:rFonts w:ascii="Arial" w:hAnsi="Arial" w:cs="Arial"/>
              <w:szCs w:val="22"/>
              <w:lang w:val="lt-LT"/>
            </w:rPr>
            <w:fldChar w:fldCharType="separate"/>
          </w:r>
          <w:r w:rsidR="00BE094A" w:rsidRPr="00A5486C">
            <w:rPr>
              <w:rFonts w:ascii="Arial" w:hAnsi="Arial" w:cs="Arial"/>
              <w:noProof/>
              <w:szCs w:val="22"/>
              <w:lang w:val="lt-LT"/>
            </w:rPr>
            <w:t>(35)</w:t>
          </w:r>
          <w:r w:rsidR="00DC361E" w:rsidRPr="00A5486C">
            <w:rPr>
              <w:rFonts w:ascii="Arial" w:hAnsi="Arial" w:cs="Arial"/>
              <w:szCs w:val="22"/>
              <w:lang w:val="lt-LT"/>
            </w:rPr>
            <w:fldChar w:fldCharType="end"/>
          </w:r>
        </w:sdtContent>
      </w:sdt>
      <w:r w:rsidR="002527DE" w:rsidRPr="00A5486C">
        <w:rPr>
          <w:rFonts w:ascii="Arial" w:hAnsi="Arial" w:cs="Arial"/>
          <w:szCs w:val="22"/>
          <w:lang w:val="lt-LT"/>
        </w:rPr>
        <w:t xml:space="preserve"> </w:t>
      </w:r>
      <w:r w:rsidR="00906A17" w:rsidRPr="00A5486C">
        <w:rPr>
          <w:rFonts w:ascii="Arial" w:hAnsi="Arial" w:cs="Arial"/>
          <w:szCs w:val="22"/>
          <w:lang w:val="lt-LT"/>
        </w:rPr>
        <w:t>priedą).</w:t>
      </w:r>
    </w:p>
    <w:p w14:paraId="5CFE0869" w14:textId="1327D90B" w:rsidR="000E2B98" w:rsidRPr="00A5486C" w:rsidRDefault="004E7120">
      <w:pPr>
        <w:pStyle w:val="NoSpacing"/>
        <w:numPr>
          <w:ilvl w:val="1"/>
          <w:numId w:val="3"/>
        </w:numPr>
        <w:spacing w:line="276" w:lineRule="auto"/>
        <w:jc w:val="both"/>
        <w:rPr>
          <w:rFonts w:ascii="Arial" w:hAnsi="Arial" w:cs="Arial"/>
          <w:color w:val="000000" w:themeColor="text1"/>
          <w:kern w:val="1"/>
          <w:szCs w:val="22"/>
          <w:lang w:val="lt-LT" w:eastAsia="ar-SA"/>
        </w:rPr>
      </w:pPr>
      <w:r w:rsidRPr="00A5486C">
        <w:rPr>
          <w:rFonts w:ascii="Arial" w:hAnsi="Arial" w:cs="Arial"/>
          <w:color w:val="000000" w:themeColor="text1"/>
          <w:kern w:val="1"/>
          <w:szCs w:val="22"/>
          <w:lang w:val="lt-LT" w:eastAsia="ar-SA"/>
        </w:rPr>
        <w:t xml:space="preserve"> </w:t>
      </w:r>
      <w:r w:rsidR="000E2B98" w:rsidRPr="00A5486C">
        <w:rPr>
          <w:rFonts w:ascii="Arial" w:hAnsi="Arial" w:cs="Arial"/>
          <w:color w:val="000000" w:themeColor="text1"/>
          <w:kern w:val="1"/>
          <w:szCs w:val="22"/>
          <w:lang w:val="lt-LT" w:eastAsia="ar-SA"/>
        </w:rPr>
        <w:t>Techniniame</w:t>
      </w:r>
      <w:r w:rsidR="00990D7B" w:rsidRPr="00A5486C">
        <w:rPr>
          <w:rFonts w:ascii="Arial" w:hAnsi="Arial" w:cs="Arial"/>
          <w:color w:val="000000" w:themeColor="text1"/>
          <w:kern w:val="1"/>
          <w:szCs w:val="22"/>
          <w:lang w:val="lt-LT" w:eastAsia="ar-SA"/>
        </w:rPr>
        <w:t xml:space="preserve"> </w:t>
      </w:r>
      <w:r w:rsidR="000E2B98" w:rsidRPr="00A5486C">
        <w:rPr>
          <w:rFonts w:ascii="Arial" w:hAnsi="Arial" w:cs="Arial"/>
          <w:color w:val="000000" w:themeColor="text1"/>
          <w:kern w:val="1"/>
          <w:szCs w:val="22"/>
          <w:lang w:val="lt-LT" w:eastAsia="ar-SA"/>
        </w:rPr>
        <w:t>darbo projekte pateikti 0,4 kV kabelių, maitinančių KSSRS, parinkimą. Pagal skaičiavimo rezultatus parinkti ir suprojektuoti lanksčius varinius daugiavielius kabelius.</w:t>
      </w:r>
    </w:p>
    <w:p w14:paraId="00245CBC" w14:textId="61C87169" w:rsidR="001A4B78" w:rsidRPr="00A5486C" w:rsidRDefault="001A4B78" w:rsidP="002527DE">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Projekto vykdymo metu turi būti užtikrintas PT savųjų reikmių aprūpinimas elektra.</w:t>
      </w:r>
    </w:p>
    <w:p w14:paraId="43D9D380" w14:textId="77777777" w:rsidR="00647551" w:rsidRPr="00A5486C" w:rsidRDefault="00647551" w:rsidP="002527DE">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Ant pastotės valdymo pulto (PVP) stogo suprojektuoti saulės elektrinę vadovaujantis reikalavimais:</w:t>
      </w:r>
    </w:p>
    <w:p w14:paraId="1693A90C" w14:textId="7ABE3FB4" w:rsidR="00647551" w:rsidRPr="00A5486C" w:rsidRDefault="00647551" w:rsidP="002527DE">
      <w:pPr>
        <w:pStyle w:val="NoSpacing"/>
        <w:numPr>
          <w:ilvl w:val="1"/>
          <w:numId w:val="3"/>
        </w:numPr>
        <w:spacing w:line="276" w:lineRule="auto"/>
        <w:ind w:firstLine="567"/>
        <w:jc w:val="both"/>
        <w:rPr>
          <w:rFonts w:ascii="Arial" w:hAnsi="Arial" w:cs="Arial"/>
          <w:szCs w:val="22"/>
          <w:lang w:val="lt-LT"/>
        </w:rPr>
      </w:pPr>
      <w:bookmarkStart w:id="48" w:name="_Hlk166596551"/>
      <w:r w:rsidRPr="00A5486C">
        <w:rPr>
          <w:rFonts w:ascii="Arial" w:hAnsi="Arial" w:cs="Arial"/>
          <w:szCs w:val="22"/>
          <w:lang w:val="lt-LT"/>
        </w:rPr>
        <w:t xml:space="preserve">PVP stogas parenkamas vieno šlaito, jo kampas ir kryptis parenkami maksimaliai efektyviam fotovoltinių modulių darbui. Siūlomas stogo nuolydis ≥15 laipsnių, o stogo nuolydžio kryptis projektuojama siekiant maksimalaus fotovoltinių modulių efektyvumo, orientuojant jų paviršių pietų kryptimi (tarp pietryčių ir pietvakarių). </w:t>
      </w:r>
      <w:bookmarkStart w:id="49" w:name="_Hlk175569068"/>
      <w:r w:rsidR="00AE154C" w:rsidRPr="00A5486C">
        <w:rPr>
          <w:rFonts w:ascii="Arial" w:hAnsi="Arial" w:cs="Arial"/>
          <w:szCs w:val="22"/>
          <w:lang w:val="lt-LT"/>
        </w:rPr>
        <w:t>P</w:t>
      </w:r>
      <w:r w:rsidR="000E2B98" w:rsidRPr="00A5486C">
        <w:rPr>
          <w:rFonts w:ascii="Arial" w:hAnsi="Arial" w:cs="Arial"/>
          <w:szCs w:val="22"/>
          <w:lang w:val="lt-LT"/>
        </w:rPr>
        <w:t>rojekte pateikiami skaičiavimų rezultatai parenkat efektyviausią PVP stogo orientaciją</w:t>
      </w:r>
      <w:bookmarkEnd w:id="49"/>
      <w:r w:rsidR="000E2B98" w:rsidRPr="00A5486C">
        <w:rPr>
          <w:rFonts w:ascii="Arial" w:hAnsi="Arial" w:cs="Arial"/>
          <w:szCs w:val="22"/>
          <w:lang w:val="lt-LT"/>
        </w:rPr>
        <w:t xml:space="preserve">. </w:t>
      </w:r>
      <w:r w:rsidRPr="00A5486C">
        <w:rPr>
          <w:rFonts w:ascii="Arial" w:hAnsi="Arial" w:cs="Arial"/>
          <w:szCs w:val="22"/>
          <w:lang w:val="lt-LT"/>
        </w:rPr>
        <w:t xml:space="preserve">Projektuojamos modulius laikančios konstrukcijos, moduliai į stogo konstrukciją neintegruojami. Fotovoltiniai moduliai projektuojami ne mažesniu kaip 300 mm atstumu nuo bet kurio stogo krašto, </w:t>
      </w:r>
      <w:bookmarkStart w:id="50" w:name="_Hlk152671840"/>
      <w:r w:rsidRPr="00A5486C">
        <w:rPr>
          <w:rFonts w:ascii="Arial" w:hAnsi="Arial" w:cs="Arial"/>
          <w:szCs w:val="22"/>
          <w:lang w:val="lt-LT"/>
        </w:rPr>
        <w:t>o atstumas nuo stogo paviršiaus parenkamas pagal gamintojo rekomendacijas, bet ne mažesniu kaip 50 mm atstumu nuo stogo paviršiaus</w:t>
      </w:r>
      <w:bookmarkEnd w:id="50"/>
      <w:r w:rsidRPr="00A5486C">
        <w:rPr>
          <w:rFonts w:ascii="Arial" w:hAnsi="Arial" w:cs="Arial"/>
          <w:szCs w:val="22"/>
          <w:lang w:val="lt-LT"/>
        </w:rPr>
        <w:t xml:space="preserve">. Saulės foto modulių DC/AC įtampos keitiklio (toliau – SE keitiklis) ir jo pagalbinės įrangos įrengimo vieta – PVP viduje. </w:t>
      </w:r>
    </w:p>
    <w:p w14:paraId="0A8FFF51" w14:textId="2B4807D9" w:rsidR="004C628A" w:rsidRPr="00A5486C" w:rsidRDefault="00647551" w:rsidP="00836094">
      <w:pPr>
        <w:pStyle w:val="NoSpacing"/>
        <w:numPr>
          <w:ilvl w:val="1"/>
          <w:numId w:val="3"/>
        </w:numPr>
        <w:spacing w:line="276" w:lineRule="auto"/>
        <w:ind w:firstLine="567"/>
        <w:jc w:val="both"/>
        <w:rPr>
          <w:rFonts w:ascii="Arial" w:hAnsi="Arial" w:cs="Arial"/>
          <w:szCs w:val="22"/>
          <w:lang w:val="lt-LT"/>
        </w:rPr>
      </w:pPr>
      <w:bookmarkStart w:id="51" w:name="_Hlk166596708"/>
      <w:bookmarkEnd w:id="48"/>
      <w:r w:rsidRPr="00A5486C">
        <w:rPr>
          <w:rFonts w:ascii="Arial" w:hAnsi="Arial" w:cs="Arial"/>
          <w:szCs w:val="22"/>
          <w:lang w:val="lt-LT"/>
        </w:rPr>
        <w:t xml:space="preserve">Parinkta SE keitiklio sistema turi užtikrinti saulės elektrinės darbą lygiagrečiai su 0,4 kV KSSRS įvadais. </w:t>
      </w:r>
      <w:bookmarkEnd w:id="51"/>
    </w:p>
    <w:p w14:paraId="2FF87322" w14:textId="77777777" w:rsidR="00647551" w:rsidRPr="00A5486C" w:rsidRDefault="00647551" w:rsidP="00390702">
      <w:pPr>
        <w:pStyle w:val="NoSpacing"/>
        <w:numPr>
          <w:ilvl w:val="1"/>
          <w:numId w:val="3"/>
        </w:numPr>
        <w:spacing w:line="276" w:lineRule="auto"/>
        <w:ind w:firstLine="567"/>
        <w:jc w:val="both"/>
        <w:rPr>
          <w:rFonts w:ascii="Arial" w:hAnsi="Arial" w:cs="Arial"/>
          <w:szCs w:val="22"/>
          <w:lang w:val="lt-LT"/>
        </w:rPr>
      </w:pPr>
      <w:bookmarkStart w:id="52" w:name="_Hlk161905649"/>
      <w:bookmarkStart w:id="53" w:name="_Hlk166596826"/>
      <w:r w:rsidRPr="00A5486C">
        <w:rPr>
          <w:rFonts w:ascii="Arial" w:hAnsi="Arial" w:cs="Arial"/>
          <w:szCs w:val="22"/>
          <w:lang w:val="lt-LT"/>
        </w:rPr>
        <w:t>Keitiklis turi turėti elektros energijos apskaitos ir monitoringo sistemą, bei nuotolinio prisijungimo prie šios sistemos iš Užsakovo darbuotojų darbo vietų per standartinę WEB naršyklę (Microsoft EDGE, Google Chrome ir pan.) galimybę, naudojant keitiklyje gamintojo integruotą programinę įrangą.</w:t>
      </w:r>
    </w:p>
    <w:bookmarkEnd w:id="52"/>
    <w:p w14:paraId="6965AEEC" w14:textId="77777777" w:rsidR="00647551" w:rsidRPr="00A5486C" w:rsidRDefault="00647551" w:rsidP="00390702">
      <w:pPr>
        <w:pStyle w:val="NoSpacing"/>
        <w:spacing w:line="276" w:lineRule="auto"/>
        <w:ind w:left="360" w:firstLine="0"/>
        <w:jc w:val="both"/>
        <w:rPr>
          <w:rFonts w:ascii="Arial" w:hAnsi="Arial" w:cs="Arial"/>
          <w:szCs w:val="22"/>
          <w:lang w:val="lt-LT"/>
        </w:rPr>
      </w:pPr>
      <w:r w:rsidRPr="00A5486C">
        <w:rPr>
          <w:rFonts w:ascii="Arial" w:hAnsi="Arial" w:cs="Arial"/>
          <w:szCs w:val="22"/>
          <w:lang w:val="lt-LT"/>
        </w:rPr>
        <w:t>Nuotoliniu būdu turi būti prieinama informacija apie gaminamos elektros energijos kiekį:</w:t>
      </w:r>
    </w:p>
    <w:p w14:paraId="7CF49030" w14:textId="77777777" w:rsidR="00647551" w:rsidRPr="00A5486C" w:rsidRDefault="00647551" w:rsidP="00152F90">
      <w:pPr>
        <w:pStyle w:val="NoSpacing"/>
        <w:numPr>
          <w:ilvl w:val="0"/>
          <w:numId w:val="16"/>
        </w:numPr>
        <w:spacing w:line="276" w:lineRule="auto"/>
        <w:jc w:val="both"/>
        <w:rPr>
          <w:rFonts w:ascii="Arial" w:hAnsi="Arial" w:cs="Arial"/>
          <w:szCs w:val="22"/>
          <w:lang w:val="lt-LT"/>
        </w:rPr>
      </w:pPr>
      <w:r w:rsidRPr="00A5486C">
        <w:rPr>
          <w:rFonts w:ascii="Arial" w:hAnsi="Arial" w:cs="Arial"/>
          <w:szCs w:val="22"/>
          <w:lang w:val="lt-LT"/>
        </w:rPr>
        <w:t>per dieną;</w:t>
      </w:r>
    </w:p>
    <w:p w14:paraId="4D4C7653" w14:textId="77777777" w:rsidR="00647551" w:rsidRPr="00A5486C" w:rsidRDefault="00647551" w:rsidP="00152F90">
      <w:pPr>
        <w:pStyle w:val="NoSpacing"/>
        <w:numPr>
          <w:ilvl w:val="0"/>
          <w:numId w:val="16"/>
        </w:numPr>
        <w:spacing w:line="276" w:lineRule="auto"/>
        <w:jc w:val="both"/>
        <w:rPr>
          <w:rFonts w:ascii="Arial" w:hAnsi="Arial" w:cs="Arial"/>
          <w:szCs w:val="22"/>
          <w:lang w:val="lt-LT"/>
        </w:rPr>
      </w:pPr>
      <w:r w:rsidRPr="00A5486C">
        <w:rPr>
          <w:rFonts w:ascii="Arial" w:hAnsi="Arial" w:cs="Arial"/>
          <w:szCs w:val="22"/>
          <w:lang w:val="lt-LT"/>
        </w:rPr>
        <w:t>per savaitę;</w:t>
      </w:r>
    </w:p>
    <w:p w14:paraId="096435C8" w14:textId="77777777" w:rsidR="00647551" w:rsidRPr="00A5486C" w:rsidRDefault="00647551" w:rsidP="00152F90">
      <w:pPr>
        <w:pStyle w:val="NoSpacing"/>
        <w:numPr>
          <w:ilvl w:val="0"/>
          <w:numId w:val="16"/>
        </w:numPr>
        <w:spacing w:line="276" w:lineRule="auto"/>
        <w:jc w:val="both"/>
        <w:rPr>
          <w:rFonts w:ascii="Arial" w:hAnsi="Arial" w:cs="Arial"/>
          <w:szCs w:val="22"/>
          <w:lang w:val="lt-LT"/>
        </w:rPr>
      </w:pPr>
      <w:r w:rsidRPr="00A5486C">
        <w:rPr>
          <w:rFonts w:ascii="Arial" w:hAnsi="Arial" w:cs="Arial"/>
          <w:szCs w:val="22"/>
          <w:lang w:val="lt-LT"/>
        </w:rPr>
        <w:t>per mėnesį;</w:t>
      </w:r>
    </w:p>
    <w:p w14:paraId="646FF526" w14:textId="77777777" w:rsidR="00647551" w:rsidRPr="00A5486C" w:rsidRDefault="00647551" w:rsidP="00152F90">
      <w:pPr>
        <w:pStyle w:val="NoSpacing"/>
        <w:numPr>
          <w:ilvl w:val="0"/>
          <w:numId w:val="16"/>
        </w:numPr>
        <w:spacing w:line="276" w:lineRule="auto"/>
        <w:jc w:val="both"/>
        <w:rPr>
          <w:rFonts w:ascii="Arial" w:hAnsi="Arial" w:cs="Arial"/>
          <w:szCs w:val="22"/>
          <w:lang w:val="lt-LT"/>
        </w:rPr>
      </w:pPr>
      <w:r w:rsidRPr="00A5486C">
        <w:rPr>
          <w:rFonts w:ascii="Arial" w:hAnsi="Arial" w:cs="Arial"/>
          <w:szCs w:val="22"/>
          <w:lang w:val="lt-LT"/>
        </w:rPr>
        <w:t>per metus;</w:t>
      </w:r>
    </w:p>
    <w:p w14:paraId="361C9530" w14:textId="77777777" w:rsidR="00647551" w:rsidRPr="00A5486C" w:rsidRDefault="00647551" w:rsidP="00152F90">
      <w:pPr>
        <w:pStyle w:val="NoSpacing"/>
        <w:numPr>
          <w:ilvl w:val="0"/>
          <w:numId w:val="16"/>
        </w:numPr>
        <w:spacing w:line="276" w:lineRule="auto"/>
        <w:jc w:val="both"/>
        <w:rPr>
          <w:rFonts w:ascii="Arial" w:hAnsi="Arial" w:cs="Arial"/>
          <w:szCs w:val="22"/>
          <w:lang w:val="lt-LT"/>
        </w:rPr>
      </w:pPr>
      <w:r w:rsidRPr="00A5486C">
        <w:rPr>
          <w:rFonts w:ascii="Arial" w:hAnsi="Arial" w:cs="Arial"/>
          <w:szCs w:val="22"/>
          <w:lang w:val="lt-LT"/>
        </w:rPr>
        <w:t>visas (nuo eksploatacijos pradžios) saulės elektrinės pagamintas elektros energijos kiekis;</w:t>
      </w:r>
    </w:p>
    <w:p w14:paraId="019418E0" w14:textId="77777777" w:rsidR="00647551" w:rsidRPr="00A5486C" w:rsidRDefault="00647551" w:rsidP="00152F90">
      <w:pPr>
        <w:pStyle w:val="NoSpacing"/>
        <w:numPr>
          <w:ilvl w:val="0"/>
          <w:numId w:val="16"/>
        </w:numPr>
        <w:spacing w:line="276" w:lineRule="auto"/>
        <w:jc w:val="both"/>
        <w:rPr>
          <w:rFonts w:ascii="Arial" w:hAnsi="Arial" w:cs="Arial"/>
          <w:szCs w:val="22"/>
          <w:lang w:val="lt-LT"/>
        </w:rPr>
      </w:pPr>
      <w:r w:rsidRPr="00A5486C">
        <w:rPr>
          <w:rFonts w:ascii="Arial" w:hAnsi="Arial" w:cs="Arial"/>
          <w:szCs w:val="22"/>
          <w:lang w:val="lt-LT"/>
        </w:rPr>
        <w:t>realiuoju laiku (momentinė) generuojama el. energijos galia.</w:t>
      </w:r>
    </w:p>
    <w:p w14:paraId="298AF2F6" w14:textId="77777777" w:rsidR="00647551" w:rsidRPr="00A5486C" w:rsidRDefault="00647551" w:rsidP="00390702">
      <w:pPr>
        <w:pStyle w:val="NoSpacing"/>
        <w:spacing w:line="276" w:lineRule="auto"/>
        <w:ind w:left="360" w:firstLine="0"/>
        <w:jc w:val="both"/>
        <w:rPr>
          <w:rFonts w:ascii="Arial" w:hAnsi="Arial" w:cs="Arial"/>
          <w:szCs w:val="22"/>
          <w:lang w:val="lt-LT"/>
        </w:rPr>
      </w:pPr>
      <w:r w:rsidRPr="00A5486C">
        <w:rPr>
          <w:rFonts w:ascii="Arial" w:hAnsi="Arial" w:cs="Arial"/>
          <w:szCs w:val="22"/>
          <w:lang w:val="lt-LT"/>
        </w:rPr>
        <w:t>Nuotoliniu būdu turi būti prieinama informacija apie sistemos būklę:</w:t>
      </w:r>
    </w:p>
    <w:p w14:paraId="529799F0" w14:textId="77777777" w:rsidR="00647551" w:rsidRPr="00A5486C" w:rsidRDefault="00647551" w:rsidP="00152F90">
      <w:pPr>
        <w:pStyle w:val="NoSpacing"/>
        <w:numPr>
          <w:ilvl w:val="0"/>
          <w:numId w:val="17"/>
        </w:numPr>
        <w:spacing w:line="276" w:lineRule="auto"/>
        <w:jc w:val="both"/>
        <w:rPr>
          <w:rFonts w:ascii="Arial" w:hAnsi="Arial" w:cs="Arial"/>
          <w:szCs w:val="22"/>
          <w:lang w:val="lt-LT"/>
        </w:rPr>
      </w:pPr>
      <w:r w:rsidRPr="00A5486C">
        <w:rPr>
          <w:rFonts w:ascii="Arial" w:hAnsi="Arial" w:cs="Arial"/>
          <w:szCs w:val="22"/>
          <w:lang w:val="lt-LT"/>
        </w:rPr>
        <w:t>įjungta/išjungta;</w:t>
      </w:r>
    </w:p>
    <w:p w14:paraId="1CF977F9" w14:textId="77777777" w:rsidR="00647551" w:rsidRPr="00A5486C" w:rsidRDefault="00647551" w:rsidP="00152F90">
      <w:pPr>
        <w:pStyle w:val="NoSpacing"/>
        <w:numPr>
          <w:ilvl w:val="0"/>
          <w:numId w:val="17"/>
        </w:numPr>
        <w:spacing w:line="276" w:lineRule="auto"/>
        <w:jc w:val="both"/>
        <w:rPr>
          <w:rFonts w:ascii="Arial" w:hAnsi="Arial" w:cs="Arial"/>
          <w:szCs w:val="22"/>
          <w:lang w:val="lt-LT"/>
        </w:rPr>
      </w:pPr>
      <w:r w:rsidRPr="00A5486C">
        <w:rPr>
          <w:rFonts w:ascii="Arial" w:hAnsi="Arial" w:cs="Arial"/>
          <w:szCs w:val="22"/>
          <w:lang w:val="lt-LT"/>
        </w:rPr>
        <w:t>keitiklių gedimų indikacijos (klaidų kodai);</w:t>
      </w:r>
    </w:p>
    <w:p w14:paraId="297C5D48" w14:textId="77777777" w:rsidR="00647551" w:rsidRPr="00A5486C" w:rsidRDefault="00647551" w:rsidP="00390702">
      <w:pPr>
        <w:pStyle w:val="NoSpacing"/>
        <w:spacing w:line="276" w:lineRule="auto"/>
        <w:ind w:left="360" w:firstLine="0"/>
        <w:jc w:val="both"/>
        <w:rPr>
          <w:rFonts w:ascii="Arial" w:hAnsi="Arial" w:cs="Arial"/>
          <w:szCs w:val="22"/>
          <w:lang w:val="lt-LT"/>
        </w:rPr>
      </w:pPr>
      <w:r w:rsidRPr="00A5486C">
        <w:rPr>
          <w:rFonts w:ascii="Arial" w:hAnsi="Arial" w:cs="Arial"/>
          <w:szCs w:val="22"/>
          <w:lang w:val="lt-LT"/>
        </w:rPr>
        <w:t>Sistema turi turėti duomenų eksportavimo galimybę (pvz. į Microsoft Excel programą);</w:t>
      </w:r>
    </w:p>
    <w:p w14:paraId="2313541F" w14:textId="3CD6D3C1" w:rsidR="00647551" w:rsidRPr="00A5486C" w:rsidRDefault="00647551" w:rsidP="00390702">
      <w:pPr>
        <w:pStyle w:val="NoSpacing"/>
        <w:spacing w:line="276" w:lineRule="auto"/>
        <w:ind w:left="360" w:firstLine="0"/>
        <w:jc w:val="both"/>
        <w:rPr>
          <w:rFonts w:ascii="Arial" w:hAnsi="Arial" w:cs="Arial"/>
          <w:szCs w:val="22"/>
          <w:lang w:val="lt-LT"/>
        </w:rPr>
      </w:pPr>
      <w:r w:rsidRPr="00A5486C">
        <w:rPr>
          <w:rFonts w:ascii="Arial" w:hAnsi="Arial" w:cs="Arial"/>
          <w:szCs w:val="22"/>
          <w:lang w:val="lt-LT"/>
        </w:rPr>
        <w:t>Pastaba: Šio projekto apimtyje keitiklis prie interneto tinklo neturi būti prijungiamas, tačiau Užsakovui turės būti pateikti keitiklio gamykliniai dokumentai patvirtinantys jo funkcionalumą</w:t>
      </w:r>
      <w:r w:rsidR="003679C8" w:rsidRPr="00A5486C">
        <w:rPr>
          <w:rFonts w:ascii="Arial" w:hAnsi="Arial" w:cs="Arial"/>
          <w:szCs w:val="22"/>
          <w:lang w:val="lt-LT"/>
        </w:rPr>
        <w:t>.</w:t>
      </w:r>
      <w:r w:rsidRPr="00A5486C">
        <w:rPr>
          <w:rFonts w:ascii="Arial" w:hAnsi="Arial" w:cs="Arial"/>
          <w:szCs w:val="22"/>
          <w:lang w:val="lt-LT"/>
        </w:rPr>
        <w:t xml:space="preserve"> </w:t>
      </w:r>
    </w:p>
    <w:p w14:paraId="378EEF3F" w14:textId="77777777" w:rsidR="00647551" w:rsidRPr="00A5486C" w:rsidRDefault="00647551" w:rsidP="00390702">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Projekto apimtyje numatomi saulės elektrinės ir jos automatikos bandymai dalyvaujant Užsakovo atstovams.</w:t>
      </w:r>
    </w:p>
    <w:p w14:paraId="48850868" w14:textId="1862E0F9" w:rsidR="00647551" w:rsidRPr="00A5486C" w:rsidRDefault="00647551" w:rsidP="00390702">
      <w:pPr>
        <w:pStyle w:val="NoSpacing"/>
        <w:numPr>
          <w:ilvl w:val="1"/>
          <w:numId w:val="3"/>
        </w:numPr>
        <w:spacing w:line="276" w:lineRule="auto"/>
        <w:ind w:firstLine="567"/>
        <w:jc w:val="both"/>
        <w:rPr>
          <w:rFonts w:ascii="Arial" w:hAnsi="Arial" w:cs="Arial"/>
          <w:szCs w:val="22"/>
          <w:lang w:val="lt-LT"/>
        </w:rPr>
      </w:pPr>
      <w:bookmarkStart w:id="54" w:name="_Hlk162594607"/>
      <w:r w:rsidRPr="00A5486C">
        <w:rPr>
          <w:rFonts w:ascii="Arial" w:hAnsi="Arial" w:cs="Arial"/>
          <w:szCs w:val="22"/>
          <w:lang w:val="lt-LT"/>
        </w:rPr>
        <w:t>Išsamesni reikalavimai įrengiamai SE pateikiami pastočių ir skirstyklų savųjų reikmių maitinimo standartiniuose techniniuose reikalavimuose</w:t>
      </w:r>
      <w:r w:rsidR="00390702" w:rsidRPr="00A5486C">
        <w:rPr>
          <w:rFonts w:ascii="Arial" w:hAnsi="Arial" w:cs="Arial"/>
          <w:szCs w:val="22"/>
          <w:lang w:val="lt-LT"/>
        </w:rPr>
        <w:t>.</w:t>
      </w:r>
      <w:r w:rsidRPr="00A5486C">
        <w:rPr>
          <w:rFonts w:ascii="Arial" w:hAnsi="Arial" w:cs="Arial"/>
          <w:szCs w:val="22"/>
          <w:lang w:val="lt-LT"/>
        </w:rPr>
        <w:t xml:space="preserve"> </w:t>
      </w:r>
      <w:bookmarkEnd w:id="54"/>
      <w:r w:rsidRPr="00A5486C">
        <w:rPr>
          <w:rFonts w:ascii="Arial" w:hAnsi="Arial" w:cs="Arial"/>
          <w:szCs w:val="22"/>
          <w:lang w:val="lt-LT"/>
        </w:rPr>
        <w:t>Rengdami SE techninę specifikaciją</w:t>
      </w:r>
      <w:r w:rsidR="00390702" w:rsidRPr="00A5486C">
        <w:rPr>
          <w:rFonts w:ascii="Arial" w:hAnsi="Arial" w:cs="Arial"/>
          <w:szCs w:val="22"/>
          <w:lang w:val="lt-LT"/>
        </w:rPr>
        <w:t>,</w:t>
      </w:r>
      <w:r w:rsidRPr="00A5486C">
        <w:rPr>
          <w:rFonts w:ascii="Arial" w:hAnsi="Arial" w:cs="Arial"/>
          <w:szCs w:val="22"/>
          <w:lang w:val="lt-LT"/>
        </w:rPr>
        <w:t xml:space="preserve"> ją priskirti prie pagrindinės įrangos. </w:t>
      </w:r>
    </w:p>
    <w:p w14:paraId="017D1065" w14:textId="3D3BF68F" w:rsidR="00647551" w:rsidRPr="00A5486C" w:rsidRDefault="00647551" w:rsidP="00390702">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 xml:space="preserve">Standartiniai techniniai reikalavimai </w:t>
      </w:r>
      <w:bookmarkStart w:id="55" w:name="_Hlk152071359"/>
      <w:r w:rsidRPr="00A5486C">
        <w:rPr>
          <w:rFonts w:ascii="Arial" w:hAnsi="Arial" w:cs="Arial"/>
          <w:szCs w:val="22"/>
          <w:lang w:val="lt-LT"/>
        </w:rPr>
        <w:t xml:space="preserve">saulės elektrinės fotovoltiniams moduliams pateikiami </w:t>
      </w:r>
      <w:bookmarkEnd w:id="55"/>
      <w:sdt>
        <w:sdtPr>
          <w:rPr>
            <w:rFonts w:ascii="Arial" w:hAnsi="Arial" w:cs="Arial"/>
            <w:szCs w:val="22"/>
            <w:lang w:val="lt-LT"/>
          </w:rPr>
          <w:id w:val="-868302974"/>
          <w:citation/>
        </w:sdtPr>
        <w:sdtContent>
          <w:r w:rsidR="00390702" w:rsidRPr="00A5486C">
            <w:rPr>
              <w:rFonts w:ascii="Arial" w:hAnsi="Arial" w:cs="Arial"/>
              <w:szCs w:val="22"/>
              <w:lang w:val="lt-LT"/>
            </w:rPr>
            <w:fldChar w:fldCharType="begin"/>
          </w:r>
          <w:r w:rsidR="00390702" w:rsidRPr="00A5486C">
            <w:rPr>
              <w:rFonts w:ascii="Arial" w:hAnsi="Arial" w:cs="Arial"/>
              <w:szCs w:val="22"/>
              <w:lang w:val="lt-LT"/>
            </w:rPr>
            <w:instrText xml:space="preserve">CITATION SE1 \l 1063 </w:instrText>
          </w:r>
          <w:r w:rsidR="00390702" w:rsidRPr="00A5486C">
            <w:rPr>
              <w:rFonts w:ascii="Arial" w:hAnsi="Arial" w:cs="Arial"/>
              <w:szCs w:val="22"/>
              <w:lang w:val="lt-LT"/>
            </w:rPr>
            <w:fldChar w:fldCharType="separate"/>
          </w:r>
          <w:r w:rsidR="00BE094A" w:rsidRPr="00A5486C">
            <w:rPr>
              <w:rFonts w:ascii="Arial" w:hAnsi="Arial" w:cs="Arial"/>
              <w:noProof/>
              <w:szCs w:val="22"/>
              <w:lang w:val="lt-LT"/>
            </w:rPr>
            <w:t>(36)</w:t>
          </w:r>
          <w:r w:rsidR="00390702" w:rsidRPr="00A5486C">
            <w:rPr>
              <w:rFonts w:ascii="Arial" w:hAnsi="Arial" w:cs="Arial"/>
              <w:szCs w:val="22"/>
              <w:lang w:val="lt-LT"/>
            </w:rPr>
            <w:fldChar w:fldCharType="end"/>
          </w:r>
        </w:sdtContent>
      </w:sdt>
      <w:r w:rsidR="00390702" w:rsidRPr="00A5486C">
        <w:rPr>
          <w:rFonts w:ascii="Arial" w:hAnsi="Arial" w:cs="Arial"/>
          <w:szCs w:val="22"/>
          <w:lang w:val="lt-LT"/>
        </w:rPr>
        <w:t xml:space="preserve"> </w:t>
      </w:r>
      <w:r w:rsidRPr="00A5486C">
        <w:rPr>
          <w:rFonts w:ascii="Arial" w:hAnsi="Arial" w:cs="Arial"/>
          <w:szCs w:val="22"/>
          <w:lang w:val="lt-LT"/>
        </w:rPr>
        <w:t xml:space="preserve">priede. Standartiniai techniniai reikalavimai saulės elektrinės galios keitikliui pateikimai </w:t>
      </w:r>
      <w:sdt>
        <w:sdtPr>
          <w:rPr>
            <w:rFonts w:ascii="Arial" w:hAnsi="Arial" w:cs="Arial"/>
            <w:szCs w:val="22"/>
            <w:lang w:val="lt-LT"/>
          </w:rPr>
          <w:id w:val="2058268526"/>
          <w:citation/>
        </w:sdtPr>
        <w:sdtContent>
          <w:r w:rsidR="00901219" w:rsidRPr="00A5486C">
            <w:rPr>
              <w:rFonts w:ascii="Arial" w:hAnsi="Arial" w:cs="Arial"/>
              <w:szCs w:val="22"/>
              <w:lang w:val="lt-LT"/>
            </w:rPr>
            <w:fldChar w:fldCharType="begin"/>
          </w:r>
          <w:r w:rsidR="00901219" w:rsidRPr="00A5486C">
            <w:rPr>
              <w:rFonts w:ascii="Arial" w:hAnsi="Arial" w:cs="Arial"/>
              <w:szCs w:val="22"/>
              <w:lang w:val="lt-LT"/>
            </w:rPr>
            <w:instrText xml:space="preserve">CITATION SE2 \l 1063 </w:instrText>
          </w:r>
          <w:r w:rsidR="00901219" w:rsidRPr="00A5486C">
            <w:rPr>
              <w:rFonts w:ascii="Arial" w:hAnsi="Arial" w:cs="Arial"/>
              <w:szCs w:val="22"/>
              <w:lang w:val="lt-LT"/>
            </w:rPr>
            <w:fldChar w:fldCharType="separate"/>
          </w:r>
          <w:r w:rsidR="00BE094A" w:rsidRPr="00A5486C">
            <w:rPr>
              <w:rFonts w:ascii="Arial" w:hAnsi="Arial" w:cs="Arial"/>
              <w:noProof/>
              <w:szCs w:val="22"/>
              <w:lang w:val="lt-LT"/>
            </w:rPr>
            <w:t>(37)</w:t>
          </w:r>
          <w:r w:rsidR="00901219" w:rsidRPr="00A5486C">
            <w:rPr>
              <w:rFonts w:ascii="Arial" w:hAnsi="Arial" w:cs="Arial"/>
              <w:szCs w:val="22"/>
              <w:lang w:val="lt-LT"/>
            </w:rPr>
            <w:fldChar w:fldCharType="end"/>
          </w:r>
        </w:sdtContent>
      </w:sdt>
      <w:r w:rsidR="00901219" w:rsidRPr="00A5486C">
        <w:rPr>
          <w:rFonts w:ascii="Arial" w:hAnsi="Arial" w:cs="Arial"/>
          <w:szCs w:val="22"/>
          <w:lang w:val="lt-LT"/>
        </w:rPr>
        <w:t xml:space="preserve"> </w:t>
      </w:r>
      <w:r w:rsidRPr="00A5486C">
        <w:rPr>
          <w:rFonts w:ascii="Arial" w:hAnsi="Arial" w:cs="Arial"/>
          <w:szCs w:val="22"/>
          <w:lang w:val="lt-LT"/>
        </w:rPr>
        <w:t>priede.</w:t>
      </w:r>
    </w:p>
    <w:bookmarkEnd w:id="53"/>
    <w:p w14:paraId="47D1AF4B" w14:textId="77777777" w:rsidR="008D4415" w:rsidRPr="00A5486C" w:rsidRDefault="001A4B78" w:rsidP="00901219">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 xml:space="preserve">Projektuojami </w:t>
      </w:r>
      <w:r w:rsidR="008D4415" w:rsidRPr="00A5486C">
        <w:rPr>
          <w:rFonts w:ascii="Arial" w:hAnsi="Arial" w:cs="Arial"/>
          <w:szCs w:val="22"/>
          <w:lang w:val="lt-LT"/>
        </w:rPr>
        <w:t>110 kV laidininkai gali būti kieti arba lankstūs. Kieti laidininkai privalomai įrengiami virš pravažiavimo kelių bei įrengiant 110 kV šynų sekcijas, kitur leidžiamas lanksčių srovėlaidžių (laidų) panaudojimas. Turi būti suprojektuotas pakankamas įrenginių, prie kurių prijungiami kieti laidininkai, mechaninis atsparumas nenaudojant papildomų atraminių izoliatorių, išskyrus žemiau nurodytus atvejus:</w:t>
      </w:r>
    </w:p>
    <w:p w14:paraId="523EA0CB" w14:textId="735CF00E" w:rsidR="008D4415" w:rsidRPr="00A5486C" w:rsidRDefault="007235FE" w:rsidP="00152F90">
      <w:pPr>
        <w:pStyle w:val="NoSpacing"/>
        <w:numPr>
          <w:ilvl w:val="0"/>
          <w:numId w:val="11"/>
        </w:numPr>
        <w:spacing w:line="276" w:lineRule="auto"/>
        <w:ind w:left="567" w:firstLine="0"/>
        <w:jc w:val="both"/>
        <w:rPr>
          <w:rFonts w:ascii="Arial" w:hAnsi="Arial" w:cs="Arial"/>
          <w:szCs w:val="22"/>
          <w:lang w:val="lt-LT"/>
        </w:rPr>
      </w:pPr>
      <w:r w:rsidRPr="00A5486C">
        <w:rPr>
          <w:rFonts w:ascii="Arial" w:hAnsi="Arial" w:cs="Arial"/>
          <w:szCs w:val="22"/>
          <w:lang w:val="lt-LT"/>
        </w:rPr>
        <w:t xml:space="preserve"> </w:t>
      </w:r>
      <w:r w:rsidR="008D4415" w:rsidRPr="00A5486C">
        <w:rPr>
          <w:rFonts w:ascii="Arial" w:hAnsi="Arial" w:cs="Arial"/>
          <w:szCs w:val="22"/>
          <w:lang w:val="lt-LT"/>
        </w:rPr>
        <w:t>papildomus atraminius izoliatorius reikalinga naudoti jungtuvų pusėje, jei jų nepanaudojus, reikalinga būtų papildomai montuoti apžiūrų aikšteles prie jungtuvų arba kieti laidininkai negalėtų būti sumontuoti tiksliai horizontalioje ašyje be nuolydžio;</w:t>
      </w:r>
    </w:p>
    <w:p w14:paraId="47AB6FB3" w14:textId="3FA878D3" w:rsidR="008D4415" w:rsidRPr="00A5486C" w:rsidRDefault="007235FE" w:rsidP="00152F90">
      <w:pPr>
        <w:pStyle w:val="NoSpacing"/>
        <w:numPr>
          <w:ilvl w:val="0"/>
          <w:numId w:val="11"/>
        </w:numPr>
        <w:spacing w:line="276" w:lineRule="auto"/>
        <w:ind w:left="567" w:hanging="16"/>
        <w:jc w:val="both"/>
        <w:rPr>
          <w:rFonts w:ascii="Arial" w:hAnsi="Arial" w:cs="Arial"/>
          <w:szCs w:val="22"/>
          <w:lang w:val="lt-LT"/>
        </w:rPr>
      </w:pPr>
      <w:r w:rsidRPr="00A5486C">
        <w:rPr>
          <w:rFonts w:ascii="Arial" w:hAnsi="Arial" w:cs="Arial"/>
          <w:szCs w:val="22"/>
          <w:lang w:val="lt-LT"/>
        </w:rPr>
        <w:lastRenderedPageBreak/>
        <w:t xml:space="preserve"> </w:t>
      </w:r>
      <w:r w:rsidR="008D4415" w:rsidRPr="00A5486C">
        <w:rPr>
          <w:rFonts w:ascii="Arial" w:hAnsi="Arial" w:cs="Arial"/>
          <w:szCs w:val="22"/>
          <w:lang w:val="lt-LT"/>
        </w:rPr>
        <w:t xml:space="preserve">papildomus atraminius izoliatorius reikalinga naudoti šalia matavimo transformatorių, jei projekte suskaičiuota suminė statinė ilgalaikė apkrova normaliomis eksploatavimo sąlygomis (įskaitant vėjo ir ledo poveikį) tenkanti </w:t>
      </w:r>
      <w:r w:rsidR="008425C5" w:rsidRPr="00A5486C">
        <w:rPr>
          <w:rFonts w:ascii="Arial" w:hAnsi="Arial" w:cs="Arial"/>
          <w:szCs w:val="22"/>
          <w:lang w:val="lt-LT"/>
        </w:rPr>
        <w:t xml:space="preserve">srovės ir kombinuotiems </w:t>
      </w:r>
      <w:r w:rsidR="008D4415" w:rsidRPr="00A5486C">
        <w:rPr>
          <w:rFonts w:ascii="Arial" w:hAnsi="Arial" w:cs="Arial"/>
          <w:szCs w:val="22"/>
          <w:lang w:val="lt-LT"/>
        </w:rPr>
        <w:t>matavimo transformatoriams viršija 1500N</w:t>
      </w:r>
      <w:r w:rsidR="008425C5" w:rsidRPr="00A5486C">
        <w:rPr>
          <w:rFonts w:ascii="Arial" w:hAnsi="Arial" w:cs="Arial"/>
          <w:szCs w:val="22"/>
          <w:lang w:val="lt-LT"/>
        </w:rPr>
        <w:t xml:space="preserve">, o įtampos matavimo transformatoriams 500N. </w:t>
      </w:r>
    </w:p>
    <w:p w14:paraId="16E90BB5" w14:textId="77777777" w:rsidR="008D4415" w:rsidRPr="00A5486C" w:rsidRDefault="008D4415" w:rsidP="00901219">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 xml:space="preserve">Parenkant laidininkus įvertinti laidininkų įšilimą, vainikinius išlydžius, terminį ir elektrodinaminį atsparumą trumpojo jungimo srovėms, mechaninį atsparumą, srovės perkrovas, įtampos nuostolius ir ekonomiškumą, aplinkos sąlygas (apledėjimo, vėjo poveikį) ir nustatyti įrenginių leidžiamas apkrovas. Apkrovų skaičiavimų rezultatus pateikti suvestinėje lentelėje, žr. 1 pavyzdį. Skirtingose skirstyklos vietose pasikartojančių analogiškų </w:t>
      </w:r>
      <w:proofErr w:type="spellStart"/>
      <w:r w:rsidRPr="00A5486C">
        <w:rPr>
          <w:rFonts w:ascii="Arial" w:hAnsi="Arial" w:cs="Arial"/>
          <w:szCs w:val="22"/>
          <w:lang w:val="lt-LT"/>
        </w:rPr>
        <w:t>apšynavimo</w:t>
      </w:r>
      <w:proofErr w:type="spellEnd"/>
      <w:r w:rsidRPr="00A5486C">
        <w:rPr>
          <w:rFonts w:ascii="Arial" w:hAnsi="Arial" w:cs="Arial"/>
          <w:szCs w:val="22"/>
          <w:lang w:val="lt-LT"/>
        </w:rPr>
        <w:t xml:space="preserve"> atvejų atskirai vertinti ir pateikti lentelėje nereikia. Jungtuvams ir skyrikliams statinės mechaninės apkrovos turi būti privalomai skaičiuojamos/modeliuojamos trimis kryptimis, kaip nurodyta LST EN 62271-100 ir LST EN 62271-102 standartuose, visiems kitiems įrenginiams apkrova visomis kryptimis vertinama vienoda. Projekte turi būti pateikti maksimalūs kietų laidininkų (vamzdžių) įlinkiai blogiausiomis sąlygomis. Turi būti tenkinamos sąlygos:</w:t>
      </w:r>
    </w:p>
    <w:p w14:paraId="0572E4E4" w14:textId="099B9024" w:rsidR="008D4415" w:rsidRPr="00A5486C" w:rsidRDefault="007235FE" w:rsidP="00152F90">
      <w:pPr>
        <w:pStyle w:val="NoSpacing"/>
        <w:numPr>
          <w:ilvl w:val="0"/>
          <w:numId w:val="11"/>
        </w:numPr>
        <w:spacing w:line="276" w:lineRule="auto"/>
        <w:ind w:left="567" w:hanging="16"/>
        <w:jc w:val="both"/>
        <w:rPr>
          <w:rFonts w:ascii="Arial" w:hAnsi="Arial" w:cs="Arial"/>
          <w:szCs w:val="22"/>
          <w:lang w:val="lt-LT"/>
        </w:rPr>
      </w:pPr>
      <w:r w:rsidRPr="00A5486C">
        <w:rPr>
          <w:rFonts w:ascii="Arial" w:hAnsi="Arial" w:cs="Arial"/>
          <w:szCs w:val="22"/>
          <w:lang w:val="lt-LT"/>
        </w:rPr>
        <w:t xml:space="preserve"> </w:t>
      </w:r>
      <w:r w:rsidR="008D4415" w:rsidRPr="00A5486C">
        <w:rPr>
          <w:rFonts w:ascii="Arial" w:hAnsi="Arial" w:cs="Arial"/>
          <w:szCs w:val="22"/>
          <w:lang w:val="lt-LT"/>
        </w:rPr>
        <w:t>vamzdžių įlinkis dėl savo svorio bei įvertinus prie vamzdžio prijungtus kitus laidininkus ir gnybtus turi būti mažesnis nei „l/150“, čia l – vamzdžio ilgis;</w:t>
      </w:r>
    </w:p>
    <w:p w14:paraId="23C3B2E8" w14:textId="7E2F7260" w:rsidR="008D4415" w:rsidRPr="00A5486C" w:rsidRDefault="007235FE" w:rsidP="00152F90">
      <w:pPr>
        <w:pStyle w:val="NoSpacing"/>
        <w:numPr>
          <w:ilvl w:val="0"/>
          <w:numId w:val="11"/>
        </w:numPr>
        <w:spacing w:line="276" w:lineRule="auto"/>
        <w:ind w:left="567" w:hanging="16"/>
        <w:jc w:val="both"/>
        <w:rPr>
          <w:rFonts w:ascii="Arial" w:hAnsi="Arial" w:cs="Arial"/>
          <w:szCs w:val="22"/>
          <w:lang w:val="lt-LT"/>
        </w:rPr>
      </w:pPr>
      <w:r w:rsidRPr="00A5486C">
        <w:rPr>
          <w:rFonts w:ascii="Arial" w:hAnsi="Arial" w:cs="Arial"/>
          <w:szCs w:val="22"/>
          <w:lang w:val="lt-LT"/>
        </w:rPr>
        <w:t xml:space="preserve"> </w:t>
      </w:r>
      <w:r w:rsidR="008D4415" w:rsidRPr="00A5486C">
        <w:rPr>
          <w:rFonts w:ascii="Arial" w:hAnsi="Arial" w:cs="Arial"/>
          <w:szCs w:val="22"/>
          <w:lang w:val="lt-LT"/>
        </w:rPr>
        <w:t>vamzdžių įlinkis dėl savo svorio, apšalo bei įvertinus prie vamzdžio prijungtus kitus laidininkus ir gnybtus turi būti mažesnis „l/80“, čia l – vamzdžio ilgis.</w:t>
      </w:r>
    </w:p>
    <w:p w14:paraId="0402D026" w14:textId="64F4AD92" w:rsidR="001A4B78" w:rsidRPr="00A5486C" w:rsidRDefault="008D4415" w:rsidP="007231A4">
      <w:pPr>
        <w:pStyle w:val="NoSpacing"/>
        <w:spacing w:line="276" w:lineRule="auto"/>
        <w:jc w:val="both"/>
        <w:rPr>
          <w:rFonts w:ascii="Arial" w:hAnsi="Arial" w:cs="Arial"/>
          <w:szCs w:val="22"/>
          <w:lang w:val="lt-LT"/>
        </w:rPr>
      </w:pPr>
      <w:r w:rsidRPr="00A5486C">
        <w:rPr>
          <w:rFonts w:ascii="Arial" w:hAnsi="Arial" w:cs="Arial"/>
          <w:szCs w:val="22"/>
          <w:lang w:val="lt-LT"/>
        </w:rPr>
        <w:t>Prioritetu laikyti vientisų (be sujungimų) vamzdžių protarpyje panaudojimą, o nesant galimybei panaudoti vientisų (be sujungimų) vamzdžių, skaičiuojant įlinkius įvertinti vamzdžių sujungimo protarpyje įtaką įlinkiui.</w:t>
      </w:r>
      <w:r w:rsidRPr="00A5486C">
        <w:rPr>
          <w:rFonts w:ascii="Arial" w:hAnsi="Arial" w:cs="Arial"/>
          <w:color w:val="000000" w:themeColor="text1"/>
          <w:kern w:val="1"/>
          <w:szCs w:val="22"/>
          <w:lang w:val="lt-LT" w:eastAsia="ar-SA"/>
        </w:rPr>
        <w:t xml:space="preserve"> </w:t>
      </w:r>
      <w:r w:rsidRPr="00A5486C">
        <w:rPr>
          <w:rFonts w:ascii="Arial" w:hAnsi="Arial" w:cs="Arial"/>
          <w:szCs w:val="22"/>
          <w:lang w:val="lt-LT"/>
        </w:rPr>
        <w:t>Projekte turi būti pateikti maksimalūs kietų laidininkų (vamzdžių) įlinkiai blogiausiomis sąlygomis ilgiausiam protarpiui.</w:t>
      </w:r>
      <w:r w:rsidRPr="00A5486C">
        <w:rPr>
          <w:rFonts w:ascii="Arial" w:hAnsi="Arial" w:cs="Arial"/>
          <w:color w:val="000000" w:themeColor="text1"/>
          <w:kern w:val="1"/>
          <w:szCs w:val="22"/>
          <w:lang w:val="lt-LT" w:eastAsia="ar-SA"/>
        </w:rPr>
        <w:t xml:space="preserve"> Visi skaičiavimai turi būti pateikti </w:t>
      </w:r>
      <w:r w:rsidR="00990D7B" w:rsidRPr="00A5486C">
        <w:rPr>
          <w:rFonts w:ascii="Arial" w:hAnsi="Arial" w:cs="Arial"/>
          <w:color w:val="000000" w:themeColor="text1"/>
          <w:kern w:val="1"/>
          <w:szCs w:val="22"/>
          <w:lang w:val="lt-LT" w:eastAsia="ar-SA"/>
        </w:rPr>
        <w:t>P</w:t>
      </w:r>
      <w:r w:rsidR="000C24EC" w:rsidRPr="00A5486C">
        <w:rPr>
          <w:rFonts w:ascii="Arial" w:hAnsi="Arial" w:cs="Arial"/>
          <w:color w:val="000000" w:themeColor="text1"/>
          <w:kern w:val="1"/>
          <w:szCs w:val="22"/>
          <w:lang w:val="lt-LT" w:eastAsia="ar-SA"/>
        </w:rPr>
        <w:t>rojekte</w:t>
      </w:r>
      <w:r w:rsidRPr="00A5486C">
        <w:rPr>
          <w:rFonts w:ascii="Arial" w:hAnsi="Arial" w:cs="Arial"/>
          <w:color w:val="000000" w:themeColor="text1"/>
          <w:kern w:val="1"/>
          <w:szCs w:val="22"/>
          <w:lang w:val="lt-LT" w:eastAsia="ar-SA"/>
        </w:rPr>
        <w:t xml:space="preserve">. Standartiniai techniniai reikalavimai 110 kV </w:t>
      </w:r>
      <w:bookmarkStart w:id="56" w:name="_Hlk36996149"/>
      <w:r w:rsidRPr="00A5486C">
        <w:rPr>
          <w:rFonts w:ascii="Arial" w:hAnsi="Arial" w:cs="Arial"/>
          <w:color w:val="000000" w:themeColor="text1"/>
          <w:kern w:val="1"/>
          <w:szCs w:val="22"/>
          <w:lang w:val="lt-LT" w:eastAsia="ar-SA"/>
        </w:rPr>
        <w:t xml:space="preserve">kietiems laidininkams (vamzdžiams) </w:t>
      </w:r>
      <w:bookmarkEnd w:id="56"/>
      <w:r w:rsidRPr="00A5486C">
        <w:rPr>
          <w:rFonts w:ascii="Arial" w:hAnsi="Arial" w:cs="Arial"/>
          <w:kern w:val="1"/>
          <w:szCs w:val="22"/>
          <w:lang w:val="lt-LT" w:eastAsia="ar-SA"/>
        </w:rPr>
        <w:t xml:space="preserve">pateikiami </w:t>
      </w:r>
      <w:sdt>
        <w:sdtPr>
          <w:rPr>
            <w:rFonts w:ascii="Arial" w:hAnsi="Arial" w:cs="Arial"/>
            <w:kern w:val="1"/>
            <w:szCs w:val="22"/>
            <w:lang w:val="lt-LT" w:eastAsia="ar-SA"/>
          </w:rPr>
          <w:id w:val="-987550427"/>
          <w:citation/>
        </w:sdtPr>
        <w:sdtContent>
          <w:r w:rsidR="00DC361E" w:rsidRPr="00A5486C">
            <w:rPr>
              <w:rFonts w:ascii="Arial" w:hAnsi="Arial" w:cs="Arial"/>
              <w:kern w:val="1"/>
              <w:szCs w:val="22"/>
              <w:lang w:val="lt-LT" w:eastAsia="ar-SA"/>
            </w:rPr>
            <w:fldChar w:fldCharType="begin"/>
          </w:r>
          <w:r w:rsidR="00901219" w:rsidRPr="00A5486C">
            <w:rPr>
              <w:rFonts w:ascii="Arial" w:hAnsi="Arial" w:cs="Arial"/>
              <w:kern w:val="1"/>
              <w:szCs w:val="22"/>
              <w:lang w:val="lt-LT" w:eastAsia="ar-SA"/>
            </w:rPr>
            <w:instrText xml:space="preserve">CITATION Elektro17 \l 1033 </w:instrText>
          </w:r>
          <w:r w:rsidR="00DC361E" w:rsidRPr="00A5486C">
            <w:rPr>
              <w:rFonts w:ascii="Arial" w:hAnsi="Arial" w:cs="Arial"/>
              <w:kern w:val="1"/>
              <w:szCs w:val="22"/>
              <w:lang w:val="lt-LT" w:eastAsia="ar-SA"/>
            </w:rPr>
            <w:fldChar w:fldCharType="separate"/>
          </w:r>
          <w:r w:rsidR="00BE094A" w:rsidRPr="00A5486C">
            <w:rPr>
              <w:rFonts w:ascii="Arial" w:hAnsi="Arial" w:cs="Arial"/>
              <w:noProof/>
              <w:kern w:val="1"/>
              <w:szCs w:val="22"/>
              <w:lang w:val="lt-LT" w:eastAsia="ar-SA"/>
            </w:rPr>
            <w:t>(38)</w:t>
          </w:r>
          <w:r w:rsidR="00DC361E" w:rsidRPr="00A5486C">
            <w:rPr>
              <w:rFonts w:ascii="Arial" w:hAnsi="Arial" w:cs="Arial"/>
              <w:kern w:val="1"/>
              <w:szCs w:val="22"/>
              <w:lang w:val="lt-LT" w:eastAsia="ar-SA"/>
            </w:rPr>
            <w:fldChar w:fldCharType="end"/>
          </w:r>
        </w:sdtContent>
      </w:sdt>
      <w:r w:rsidRPr="00A5486C">
        <w:rPr>
          <w:rFonts w:ascii="Arial" w:hAnsi="Arial" w:cs="Arial"/>
          <w:kern w:val="1"/>
          <w:szCs w:val="22"/>
          <w:lang w:val="lt-LT" w:eastAsia="ar-SA"/>
        </w:rPr>
        <w:t xml:space="preserve"> </w:t>
      </w:r>
      <w:r w:rsidRPr="00A5486C">
        <w:rPr>
          <w:rFonts w:ascii="Arial" w:hAnsi="Arial" w:cs="Arial"/>
          <w:color w:val="000000" w:themeColor="text1"/>
          <w:kern w:val="1"/>
          <w:szCs w:val="22"/>
          <w:lang w:val="lt-LT" w:eastAsia="ar-SA"/>
        </w:rPr>
        <w:t xml:space="preserve">priede. Standartiniai techniniai reikalavimai 110 kV lankstiems laidininkams (laidams) TP teritorijoje pateikiami </w:t>
      </w:r>
      <w:sdt>
        <w:sdtPr>
          <w:rPr>
            <w:rFonts w:ascii="Arial" w:hAnsi="Arial" w:cs="Arial"/>
            <w:color w:val="000000" w:themeColor="text1"/>
            <w:kern w:val="1"/>
            <w:szCs w:val="22"/>
            <w:lang w:val="lt-LT" w:eastAsia="ar-SA"/>
          </w:rPr>
          <w:id w:val="-1014215978"/>
          <w:citation/>
        </w:sdtPr>
        <w:sdtContent>
          <w:r w:rsidRPr="00A5486C">
            <w:rPr>
              <w:rFonts w:ascii="Arial" w:hAnsi="Arial" w:cs="Arial"/>
              <w:color w:val="000000" w:themeColor="text1"/>
              <w:kern w:val="1"/>
              <w:szCs w:val="22"/>
              <w:lang w:val="lt-LT" w:eastAsia="ar-SA"/>
            </w:rPr>
            <w:fldChar w:fldCharType="begin"/>
          </w:r>
          <w:r w:rsidR="00901219" w:rsidRPr="00A5486C">
            <w:rPr>
              <w:rFonts w:ascii="Arial" w:hAnsi="Arial" w:cs="Arial"/>
              <w:color w:val="000000" w:themeColor="text1"/>
              <w:kern w:val="1"/>
              <w:szCs w:val="22"/>
              <w:lang w:val="lt-LT" w:eastAsia="ar-SA"/>
            </w:rPr>
            <w:instrText xml:space="preserve">CITATION Elektro18 \l 1063 </w:instrText>
          </w:r>
          <w:r w:rsidRPr="00A5486C">
            <w:rPr>
              <w:rFonts w:ascii="Arial" w:hAnsi="Arial" w:cs="Arial"/>
              <w:color w:val="000000" w:themeColor="text1"/>
              <w:kern w:val="1"/>
              <w:szCs w:val="22"/>
              <w:lang w:val="lt-LT" w:eastAsia="ar-SA"/>
            </w:rPr>
            <w:fldChar w:fldCharType="separate"/>
          </w:r>
          <w:r w:rsidR="00BE094A" w:rsidRPr="00A5486C">
            <w:rPr>
              <w:rFonts w:ascii="Arial" w:hAnsi="Arial" w:cs="Arial"/>
              <w:noProof/>
              <w:color w:val="000000" w:themeColor="text1"/>
              <w:kern w:val="1"/>
              <w:szCs w:val="22"/>
              <w:lang w:val="lt-LT" w:eastAsia="ar-SA"/>
            </w:rPr>
            <w:t>(39)</w:t>
          </w:r>
          <w:r w:rsidRPr="00A5486C">
            <w:rPr>
              <w:rFonts w:ascii="Arial" w:hAnsi="Arial" w:cs="Arial"/>
              <w:color w:val="000000" w:themeColor="text1"/>
              <w:kern w:val="1"/>
              <w:szCs w:val="22"/>
              <w:lang w:val="lt-LT" w:eastAsia="ar-SA"/>
            </w:rPr>
            <w:fldChar w:fldCharType="end"/>
          </w:r>
        </w:sdtContent>
      </w:sdt>
      <w:r w:rsidRPr="00A5486C">
        <w:rPr>
          <w:rFonts w:ascii="Arial" w:hAnsi="Arial" w:cs="Arial"/>
          <w:color w:val="000000" w:themeColor="text1"/>
          <w:kern w:val="1"/>
          <w:szCs w:val="22"/>
          <w:lang w:val="lt-LT" w:eastAsia="ar-SA"/>
        </w:rPr>
        <w:t xml:space="preserve"> priede. Lanksčių laidininkų (laidų) įrengimui </w:t>
      </w:r>
      <w:r w:rsidR="00142B07" w:rsidRPr="00A5486C">
        <w:rPr>
          <w:rFonts w:ascii="Arial" w:hAnsi="Arial" w:cs="Arial"/>
          <w:color w:val="000000" w:themeColor="text1"/>
          <w:kern w:val="1"/>
          <w:szCs w:val="22"/>
          <w:lang w:val="lt-LT" w:eastAsia="ar-SA"/>
        </w:rPr>
        <w:t xml:space="preserve">pastotėje </w:t>
      </w:r>
      <w:r w:rsidRPr="00A5486C">
        <w:rPr>
          <w:rFonts w:ascii="Arial" w:hAnsi="Arial" w:cs="Arial"/>
          <w:color w:val="000000" w:themeColor="text1"/>
          <w:kern w:val="1"/>
          <w:szCs w:val="22"/>
          <w:lang w:val="lt-LT" w:eastAsia="ar-SA"/>
        </w:rPr>
        <w:t xml:space="preserve">turi būti naudojami </w:t>
      </w:r>
      <w:r w:rsidR="00142B07" w:rsidRPr="00A5486C">
        <w:rPr>
          <w:rFonts w:ascii="Arial" w:hAnsi="Arial" w:cs="Arial"/>
          <w:color w:val="000000" w:themeColor="text1"/>
          <w:kern w:val="1"/>
          <w:szCs w:val="22"/>
          <w:lang w:val="lt-LT" w:eastAsia="ar-SA"/>
        </w:rPr>
        <w:t xml:space="preserve">polimeriniai strypiniai </w:t>
      </w:r>
      <w:r w:rsidRPr="00A5486C">
        <w:rPr>
          <w:rFonts w:ascii="Arial" w:hAnsi="Arial" w:cs="Arial"/>
          <w:color w:val="000000" w:themeColor="text1"/>
          <w:kern w:val="1"/>
          <w:szCs w:val="22"/>
          <w:lang w:val="lt-LT" w:eastAsia="ar-SA"/>
        </w:rPr>
        <w:t xml:space="preserve">izoliatoriai, kurie turi būti suprojektuoti vadovaujantis </w:t>
      </w:r>
      <w:sdt>
        <w:sdtPr>
          <w:rPr>
            <w:rFonts w:ascii="Arial" w:hAnsi="Arial" w:cs="Arial"/>
            <w:color w:val="000000" w:themeColor="text1"/>
            <w:kern w:val="1"/>
            <w:szCs w:val="22"/>
            <w:lang w:val="lt-LT" w:eastAsia="ar-SA"/>
          </w:rPr>
          <w:id w:val="2126270446"/>
          <w:citation/>
        </w:sdtPr>
        <w:sdtContent>
          <w:r w:rsidRPr="00A5486C">
            <w:rPr>
              <w:rFonts w:ascii="Arial" w:hAnsi="Arial" w:cs="Arial"/>
              <w:color w:val="000000" w:themeColor="text1"/>
              <w:kern w:val="1"/>
              <w:szCs w:val="22"/>
              <w:lang w:val="lt-LT" w:eastAsia="ar-SA"/>
            </w:rPr>
            <w:fldChar w:fldCharType="begin"/>
          </w:r>
          <w:r w:rsidR="00901219" w:rsidRPr="00A5486C">
            <w:rPr>
              <w:rFonts w:ascii="Arial" w:hAnsi="Arial" w:cs="Arial"/>
              <w:color w:val="000000" w:themeColor="text1"/>
              <w:kern w:val="1"/>
              <w:szCs w:val="22"/>
              <w:lang w:val="lt-LT" w:eastAsia="ar-SA"/>
            </w:rPr>
            <w:instrText xml:space="preserve">CITATION Elektro19 \l 1063 </w:instrText>
          </w:r>
          <w:r w:rsidRPr="00A5486C">
            <w:rPr>
              <w:rFonts w:ascii="Arial" w:hAnsi="Arial" w:cs="Arial"/>
              <w:color w:val="000000" w:themeColor="text1"/>
              <w:kern w:val="1"/>
              <w:szCs w:val="22"/>
              <w:lang w:val="lt-LT" w:eastAsia="ar-SA"/>
            </w:rPr>
            <w:fldChar w:fldCharType="separate"/>
          </w:r>
          <w:r w:rsidR="00BE094A" w:rsidRPr="00A5486C">
            <w:rPr>
              <w:rFonts w:ascii="Arial" w:hAnsi="Arial" w:cs="Arial"/>
              <w:noProof/>
              <w:color w:val="000000" w:themeColor="text1"/>
              <w:kern w:val="1"/>
              <w:szCs w:val="22"/>
              <w:lang w:val="lt-LT" w:eastAsia="ar-SA"/>
            </w:rPr>
            <w:t>(40)</w:t>
          </w:r>
          <w:r w:rsidRPr="00A5486C">
            <w:rPr>
              <w:rFonts w:ascii="Arial" w:hAnsi="Arial" w:cs="Arial"/>
              <w:color w:val="000000" w:themeColor="text1"/>
              <w:kern w:val="1"/>
              <w:szCs w:val="22"/>
              <w:lang w:val="lt-LT" w:eastAsia="ar-SA"/>
            </w:rPr>
            <w:fldChar w:fldCharType="end"/>
          </w:r>
        </w:sdtContent>
      </w:sdt>
      <w:r w:rsidRPr="00A5486C">
        <w:rPr>
          <w:rFonts w:ascii="Arial" w:hAnsi="Arial" w:cs="Arial"/>
          <w:color w:val="000000" w:themeColor="text1"/>
          <w:kern w:val="1"/>
          <w:szCs w:val="22"/>
          <w:lang w:val="lt-LT" w:eastAsia="ar-SA"/>
        </w:rPr>
        <w:t xml:space="preserve"> priedo reikalavimais</w:t>
      </w:r>
      <w:r w:rsidRPr="00A5486C">
        <w:rPr>
          <w:rFonts w:ascii="Arial" w:hAnsi="Arial" w:cs="Arial"/>
          <w:szCs w:val="22"/>
          <w:lang w:val="lt-LT"/>
        </w:rPr>
        <w:t>.</w:t>
      </w:r>
      <w:r w:rsidR="001A4B78" w:rsidRPr="00A5486C">
        <w:rPr>
          <w:rFonts w:ascii="Arial" w:hAnsi="Arial" w:cs="Arial"/>
          <w:szCs w:val="22"/>
          <w:lang w:val="lt-LT"/>
        </w:rPr>
        <w:t xml:space="preserve"> </w:t>
      </w:r>
    </w:p>
    <w:p w14:paraId="184EB9E6" w14:textId="2B276739" w:rsidR="00543CA9" w:rsidRPr="00A5486C" w:rsidRDefault="009A3C6E" w:rsidP="00987FDA">
      <w:pPr>
        <w:pStyle w:val="NoSpacing"/>
        <w:spacing w:line="276" w:lineRule="auto"/>
        <w:jc w:val="center"/>
        <w:rPr>
          <w:rFonts w:ascii="Arial" w:hAnsi="Arial" w:cs="Arial"/>
          <w:szCs w:val="22"/>
          <w:lang w:val="lt-LT"/>
        </w:rPr>
      </w:pPr>
      <w:ins w:id="57" w:author="Vytenis Povilas Čironis" w:date="2025-01-16T10:01:00Z" w16du:dateUtc="2025-01-16T08:01:00Z">
        <w:r w:rsidRPr="00A5486C">
          <w:rPr>
            <w:noProof/>
            <w:lang w:val="lt-LT"/>
          </w:rPr>
          <w:lastRenderedPageBreak/>
          <w:t xml:space="preserve"> </w:t>
        </w:r>
      </w:ins>
      <w:ins w:id="58" w:author="Vytenis Povilas Čironis" w:date="2025-01-16T10:02:00Z" w16du:dateUtc="2025-01-16T08:02:00Z">
        <w:r w:rsidRPr="00A5486C">
          <w:rPr>
            <w:noProof/>
            <w:lang w:val="lt-LT"/>
          </w:rPr>
          <w:drawing>
            <wp:inline distT="0" distB="0" distL="0" distR="0" wp14:anchorId="721FF923" wp14:editId="57A1AFC8">
              <wp:extent cx="4026107" cy="4915153"/>
              <wp:effectExtent l="0" t="0" r="0" b="0"/>
              <wp:docPr id="1677785588" name="Picture 1" descr="A document with numbers and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7785588" name="Picture 1" descr="A document with numbers and letters&#10;&#10;Description automatically generated"/>
                      <pic:cNvPicPr/>
                    </pic:nvPicPr>
                    <pic:blipFill>
                      <a:blip r:embed="rId14"/>
                      <a:stretch>
                        <a:fillRect/>
                      </a:stretch>
                    </pic:blipFill>
                    <pic:spPr>
                      <a:xfrm>
                        <a:off x="0" y="0"/>
                        <a:ext cx="4026107" cy="4915153"/>
                      </a:xfrm>
                      <a:prstGeom prst="rect">
                        <a:avLst/>
                      </a:prstGeom>
                    </pic:spPr>
                  </pic:pic>
                </a:graphicData>
              </a:graphic>
            </wp:inline>
          </w:drawing>
        </w:r>
      </w:ins>
    </w:p>
    <w:p w14:paraId="7AF7F7AD" w14:textId="140C93EE" w:rsidR="001A4B78" w:rsidRPr="00A5486C" w:rsidRDefault="001A4B78" w:rsidP="00B4169D">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 xml:space="preserve">Atskirai sumontuoti 110 kV atraminiai izoliatoriai turi atitikti PSO standartinius techninius reikalavimus pateiktus </w:t>
      </w:r>
      <w:r w:rsidR="00906A17" w:rsidRPr="00A5486C">
        <w:rPr>
          <w:rFonts w:ascii="Arial" w:hAnsi="Arial" w:cs="Arial"/>
          <w:szCs w:val="22"/>
          <w:lang w:val="lt-LT"/>
        </w:rPr>
        <w:t>(žr.</w:t>
      </w:r>
      <w:sdt>
        <w:sdtPr>
          <w:rPr>
            <w:rFonts w:ascii="Arial" w:hAnsi="Arial" w:cs="Arial"/>
            <w:szCs w:val="22"/>
            <w:lang w:val="lt-LT"/>
          </w:rPr>
          <w:id w:val="2142769063"/>
          <w:citation/>
        </w:sdtPr>
        <w:sdtContent>
          <w:r w:rsidR="00AC6BE7" w:rsidRPr="00A5486C">
            <w:rPr>
              <w:rFonts w:ascii="Arial" w:hAnsi="Arial" w:cs="Arial"/>
              <w:szCs w:val="22"/>
              <w:lang w:val="lt-LT"/>
            </w:rPr>
            <w:fldChar w:fldCharType="begin"/>
          </w:r>
          <w:r w:rsidR="00B4169D" w:rsidRPr="00A5486C">
            <w:rPr>
              <w:rFonts w:ascii="Arial" w:hAnsi="Arial" w:cs="Arial"/>
              <w:szCs w:val="22"/>
              <w:lang w:val="lt-LT"/>
            </w:rPr>
            <w:instrText xml:space="preserve">CITATION Elektro20 \l 1033 </w:instrText>
          </w:r>
          <w:r w:rsidR="00AC6BE7" w:rsidRPr="00A5486C">
            <w:rPr>
              <w:rFonts w:ascii="Arial" w:hAnsi="Arial" w:cs="Arial"/>
              <w:szCs w:val="22"/>
              <w:lang w:val="lt-LT"/>
            </w:rPr>
            <w:fldChar w:fldCharType="separate"/>
          </w:r>
          <w:r w:rsidR="00BE094A" w:rsidRPr="00A5486C">
            <w:rPr>
              <w:rFonts w:ascii="Arial" w:hAnsi="Arial" w:cs="Arial"/>
              <w:noProof/>
              <w:szCs w:val="22"/>
              <w:lang w:val="lt-LT"/>
            </w:rPr>
            <w:t xml:space="preserve"> (41)</w:t>
          </w:r>
          <w:r w:rsidR="00AC6BE7" w:rsidRPr="00A5486C">
            <w:rPr>
              <w:rFonts w:ascii="Arial" w:hAnsi="Arial" w:cs="Arial"/>
              <w:szCs w:val="22"/>
              <w:lang w:val="lt-LT"/>
            </w:rPr>
            <w:fldChar w:fldCharType="end"/>
          </w:r>
        </w:sdtContent>
      </w:sdt>
      <w:r w:rsidR="001B467E" w:rsidRPr="00A5486C">
        <w:rPr>
          <w:rFonts w:ascii="Arial" w:hAnsi="Arial" w:cs="Arial"/>
          <w:szCs w:val="22"/>
          <w:lang w:val="lt-LT"/>
        </w:rPr>
        <w:t xml:space="preserve"> </w:t>
      </w:r>
      <w:r w:rsidR="00906A17" w:rsidRPr="00A5486C">
        <w:rPr>
          <w:rFonts w:ascii="Arial" w:hAnsi="Arial" w:cs="Arial"/>
          <w:szCs w:val="22"/>
          <w:lang w:val="lt-LT"/>
        </w:rPr>
        <w:t>priedą).</w:t>
      </w:r>
    </w:p>
    <w:p w14:paraId="1151FE41" w14:textId="53912DD8" w:rsidR="00557DE4" w:rsidRPr="00A5486C" w:rsidRDefault="00557DE4" w:rsidP="00B4169D">
      <w:pPr>
        <w:pStyle w:val="NoSpacing"/>
        <w:numPr>
          <w:ilvl w:val="1"/>
          <w:numId w:val="3"/>
        </w:numPr>
        <w:spacing w:line="276" w:lineRule="auto"/>
        <w:ind w:firstLine="567"/>
        <w:jc w:val="both"/>
        <w:rPr>
          <w:rFonts w:ascii="Arial" w:hAnsi="Arial" w:cs="Arial"/>
          <w:szCs w:val="22"/>
          <w:lang w:val="lt-LT"/>
        </w:rPr>
      </w:pPr>
      <w:bookmarkStart w:id="59" w:name="_Hlk114472763"/>
      <w:r w:rsidRPr="00A5486C">
        <w:rPr>
          <w:rFonts w:ascii="Arial" w:hAnsi="Arial" w:cs="Arial"/>
          <w:szCs w:val="22"/>
          <w:lang w:val="lt-LT"/>
        </w:rPr>
        <w:t xml:space="preserve">Suprojektuoti gnybtus kilnojamų įžemiklių uždėjimui atsižvelgiant į konkrečią prijungimo schemą bei žemiau nurodytus reikalavimus. Gnybtai kilnojamiems įžemikliams projektuojami iš abiejų pusių jungtuvo kartu su srovės transformatoriumi komplekto (taikoma linijų ir </w:t>
      </w:r>
      <w:proofErr w:type="spellStart"/>
      <w:r w:rsidRPr="00A5486C">
        <w:rPr>
          <w:rFonts w:ascii="Arial" w:hAnsi="Arial" w:cs="Arial"/>
          <w:szCs w:val="22"/>
          <w:lang w:val="lt-LT"/>
        </w:rPr>
        <w:t>sekcijiniam</w:t>
      </w:r>
      <w:proofErr w:type="spellEnd"/>
      <w:r w:rsidRPr="00A5486C">
        <w:rPr>
          <w:rFonts w:ascii="Arial" w:hAnsi="Arial" w:cs="Arial"/>
          <w:szCs w:val="22"/>
          <w:lang w:val="lt-LT"/>
        </w:rPr>
        <w:t xml:space="preserve"> prijunginiams) arba remontinėje jungtyje vienas gnybtų komplektas tarp skyriklių. Taip pat, gnybtai kilnojamiems įžemikliams projektuojami prie išėjimų į elektros perdavimo linijas (į linijos pusę už ribotuvo), prie įtampos matavimo transformatorių ir prie galios transformatorių 110 kV išvadų (tarp transformatoriaus įvadų ir ribotuvų arba artimiausių skirstyklos įrenginių, jei šalia transformatoriaus ribotuvai neprojektuojami).</w:t>
      </w:r>
      <w:bookmarkEnd w:id="59"/>
      <w:r w:rsidRPr="00A5486C">
        <w:rPr>
          <w:rFonts w:ascii="Arial" w:hAnsi="Arial" w:cs="Arial"/>
          <w:szCs w:val="22"/>
          <w:lang w:val="lt-LT"/>
        </w:rPr>
        <w:t xml:space="preserve"> Tikslios įžeminimo kontaktų įrengimo vietos parenkamos ir suderinamos su PSO </w:t>
      </w:r>
      <w:r w:rsidR="00F220D1" w:rsidRPr="00A5486C">
        <w:rPr>
          <w:rFonts w:ascii="Arial" w:hAnsi="Arial" w:cs="Arial"/>
          <w:szCs w:val="22"/>
          <w:lang w:val="lt-LT"/>
        </w:rPr>
        <w:t>P</w:t>
      </w:r>
      <w:r w:rsidR="004E7120" w:rsidRPr="00A5486C">
        <w:rPr>
          <w:rFonts w:ascii="Arial" w:hAnsi="Arial" w:cs="Arial"/>
          <w:szCs w:val="22"/>
          <w:lang w:val="lt-LT"/>
        </w:rPr>
        <w:t>rojekto</w:t>
      </w:r>
      <w:r w:rsidR="00B219E8" w:rsidRPr="00A5486C">
        <w:rPr>
          <w:rFonts w:ascii="Arial" w:hAnsi="Arial" w:cs="Arial"/>
          <w:szCs w:val="22"/>
          <w:lang w:val="lt-LT"/>
        </w:rPr>
        <w:t xml:space="preserve"> </w:t>
      </w:r>
      <w:r w:rsidRPr="00A5486C">
        <w:rPr>
          <w:rFonts w:ascii="Arial" w:hAnsi="Arial" w:cs="Arial"/>
          <w:szCs w:val="22"/>
          <w:lang w:val="lt-LT"/>
        </w:rPr>
        <w:t>rengimo metu. Kontaktai kilnojamų įžemiklių uždėjimui turi būti įrengti tokiame aukštyje, kad kilnojamąjį įžemiklį prie kontaktų būtų galima prijungti naudojant 110 kV izoliacinę lazdą nenaudojant pakėlimo į aukštį priemonių.</w:t>
      </w:r>
    </w:p>
    <w:p w14:paraId="241F870F" w14:textId="6885F852" w:rsidR="001A4B78" w:rsidRPr="00A5486C" w:rsidRDefault="001A4B78" w:rsidP="00B4169D">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 xml:space="preserve">Suprojektuoti prijungimo prie galios transformatorių 110 kV įvadų, skirstyklos pirminių įrenginių ir </w:t>
      </w:r>
      <w:r w:rsidR="00C909FC" w:rsidRPr="00A5486C">
        <w:rPr>
          <w:rFonts w:ascii="Arial" w:hAnsi="Arial" w:cs="Arial"/>
          <w:szCs w:val="22"/>
          <w:lang w:val="lt-LT"/>
        </w:rPr>
        <w:t xml:space="preserve">laidininkų </w:t>
      </w:r>
      <w:r w:rsidRPr="00A5486C">
        <w:rPr>
          <w:rFonts w:ascii="Arial" w:hAnsi="Arial" w:cs="Arial"/>
          <w:szCs w:val="22"/>
          <w:lang w:val="lt-LT"/>
        </w:rPr>
        <w:t>prijungimo būdą ir gnybtus. Reikalavimai 110 kV pirminių įrenginių prijungimo gnybtams pateikiami</w:t>
      </w:r>
      <w:r w:rsidR="002E5C82" w:rsidRPr="00A5486C">
        <w:rPr>
          <w:rFonts w:ascii="Arial" w:hAnsi="Arial" w:cs="Arial"/>
          <w:szCs w:val="22"/>
          <w:lang w:val="lt-LT"/>
        </w:rPr>
        <w:t xml:space="preserve"> </w:t>
      </w:r>
      <w:r w:rsidR="00906A17" w:rsidRPr="00A5486C">
        <w:rPr>
          <w:rFonts w:ascii="Arial" w:hAnsi="Arial" w:cs="Arial"/>
          <w:szCs w:val="22"/>
          <w:lang w:val="lt-LT"/>
        </w:rPr>
        <w:t xml:space="preserve">(žr. </w:t>
      </w:r>
      <w:sdt>
        <w:sdtPr>
          <w:rPr>
            <w:rFonts w:ascii="Arial" w:hAnsi="Arial" w:cs="Arial"/>
            <w:szCs w:val="22"/>
            <w:lang w:val="lt-LT"/>
          </w:rPr>
          <w:id w:val="-33892496"/>
          <w:citation/>
        </w:sdtPr>
        <w:sdtContent>
          <w:r w:rsidR="00FF09CC" w:rsidRPr="00A5486C">
            <w:rPr>
              <w:rFonts w:ascii="Arial" w:hAnsi="Arial" w:cs="Arial"/>
              <w:szCs w:val="22"/>
              <w:lang w:val="lt-LT"/>
            </w:rPr>
            <w:fldChar w:fldCharType="begin"/>
          </w:r>
          <w:r w:rsidR="00B4169D" w:rsidRPr="00A5486C">
            <w:rPr>
              <w:rFonts w:ascii="Arial" w:hAnsi="Arial" w:cs="Arial"/>
              <w:szCs w:val="22"/>
              <w:lang w:val="lt-LT"/>
            </w:rPr>
            <w:instrText xml:space="preserve">CITATION Elktro21 \l 1033 </w:instrText>
          </w:r>
          <w:r w:rsidR="00FF09CC" w:rsidRPr="00A5486C">
            <w:rPr>
              <w:rFonts w:ascii="Arial" w:hAnsi="Arial" w:cs="Arial"/>
              <w:szCs w:val="22"/>
              <w:lang w:val="lt-LT"/>
            </w:rPr>
            <w:fldChar w:fldCharType="separate"/>
          </w:r>
          <w:r w:rsidR="00BE094A" w:rsidRPr="00A5486C">
            <w:rPr>
              <w:rFonts w:ascii="Arial" w:hAnsi="Arial" w:cs="Arial"/>
              <w:noProof/>
              <w:szCs w:val="22"/>
              <w:lang w:val="lt-LT"/>
            </w:rPr>
            <w:t>(42)</w:t>
          </w:r>
          <w:r w:rsidR="00FF09CC" w:rsidRPr="00A5486C">
            <w:rPr>
              <w:rFonts w:ascii="Arial" w:hAnsi="Arial" w:cs="Arial"/>
              <w:szCs w:val="22"/>
              <w:lang w:val="lt-LT"/>
            </w:rPr>
            <w:fldChar w:fldCharType="end"/>
          </w:r>
        </w:sdtContent>
      </w:sdt>
      <w:r w:rsidR="00906A17" w:rsidRPr="00A5486C">
        <w:rPr>
          <w:rFonts w:ascii="Arial" w:hAnsi="Arial" w:cs="Arial"/>
          <w:szCs w:val="22"/>
          <w:lang w:val="lt-LT"/>
        </w:rPr>
        <w:t xml:space="preserve"> priede).</w:t>
      </w:r>
    </w:p>
    <w:p w14:paraId="2AD32E06" w14:textId="77EA876F" w:rsidR="00BC528E" w:rsidRPr="00A5486C" w:rsidRDefault="00F220D1" w:rsidP="00F220D1">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Techniniame darbo projekte</w:t>
      </w:r>
      <w:r w:rsidR="00BC528E" w:rsidRPr="00A5486C">
        <w:rPr>
          <w:rFonts w:ascii="Arial" w:hAnsi="Arial" w:cs="Arial"/>
          <w:szCs w:val="22"/>
          <w:lang w:val="lt-LT"/>
        </w:rPr>
        <w:t xml:space="preserve"> įrašyti, kad montavimo brėžiniuose turi būti suprojektuoti varžtai aukštos įtampos įrenginių prijungimo gnybtams užveržti, kurie prijungus šynolaidį užtikrintų minimalų išorinio dalinio išlydžio susidarymą (užsukus veržlę varžto sriegis būtų ilgesnis už veržlę ne daugiau, kaip 3-5 sriegio žingsnius, varžtas ir veržlė įleisti į gnybto vidų). Šių varžtų užveržimo momentas ir užveržimo seka turi atitikti gamintojo reikalavimus. Maksimalus lankstaus šynolaidžio išėjimo atstumas iš prijungimo gnybto turi būti ne didesnis nei 2 mm.</w:t>
      </w:r>
    </w:p>
    <w:p w14:paraId="061B4612" w14:textId="481B2272" w:rsidR="001A4B78" w:rsidRPr="00A5486C" w:rsidRDefault="007C0C9D" w:rsidP="00012F60">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color w:val="000000" w:themeColor="text1"/>
          <w:szCs w:val="22"/>
          <w:lang w:val="lt-LT"/>
        </w:rPr>
        <w:t xml:space="preserve">Suprojektuoti įžeminimo įrenginius vadovaujantis Elektros įrenginių įrengimo bendrųjų taisyklių (toliau - EĮĮBT) reikalavimais. Perdavimo tinklo dalies įžeminimo įrenginių sprendiniai parenkami </w:t>
      </w:r>
      <w:r w:rsidRPr="00A5486C">
        <w:rPr>
          <w:rFonts w:ascii="Arial" w:hAnsi="Arial" w:cs="Arial"/>
          <w:color w:val="000000" w:themeColor="text1"/>
          <w:szCs w:val="22"/>
          <w:lang w:val="lt-LT"/>
        </w:rPr>
        <w:lastRenderedPageBreak/>
        <w:t xml:space="preserve">pagal įžeminimo kontūro varžą. Atstojamoji perdavimo tinklo skirstyklos dalies įžeminimo kontūro varža bet kuriuo metų laiku neturi viršyti 0,5 Ω, o priduodant objektą etapais, visais atvejais PSO dalies įžeminimo kontūro varža neturi viršyti 0,5 Ω, kad užtikrinti EĮĮBT reikalavimus. Rengiant projektą, kur reikalaujama pagal EĮĮBT būtina įvertinti ir prisilietimo įtampą, prisilietimo įtampa neturi viršyti leistinos pagal EĮĮBT. Skaičiuojant prisilietimo įtampą vadovautis LST EN 50522. Perdavimo tinklo skirstyklos įžeminimo įrenginius numatyti sujungti su STO dalies įžeminimo įrenginiais. Jei projektuojamas įėjimas/ įvažiavimas į skirstyklą pro perdavimo tinklo dalies teritoriją, prie įėjimų ir įvažiavimų būtina išlyginti potencialą. Tam reikalinga suprojektuoti du vertikaliuosius elektrodus, sujungtus su kraštiniu horizontaliuoju įžeminimo laidininku. Jie turi būti ne trumpesni kaip 3 m ilgio ir įrengti iš abiejų įėjimo ar įvažiavimo pusių. </w:t>
      </w:r>
      <w:r w:rsidR="001A4B78" w:rsidRPr="00A5486C">
        <w:rPr>
          <w:rFonts w:ascii="Arial" w:hAnsi="Arial" w:cs="Arial"/>
          <w:szCs w:val="22"/>
          <w:lang w:val="lt-LT"/>
        </w:rPr>
        <w:t xml:space="preserve">Standartiniai techniniai reikalavimai įžeminimo kontūro įrengimui ir įžeminimo kontūro elementams pateikiami </w:t>
      </w:r>
      <w:r w:rsidR="000C74D4" w:rsidRPr="00A5486C">
        <w:rPr>
          <w:rFonts w:ascii="Arial" w:hAnsi="Arial" w:cs="Arial"/>
          <w:szCs w:val="22"/>
          <w:lang w:val="lt-LT"/>
        </w:rPr>
        <w:t xml:space="preserve">(žr. </w:t>
      </w:r>
      <w:sdt>
        <w:sdtPr>
          <w:rPr>
            <w:rFonts w:ascii="Arial" w:hAnsi="Arial" w:cs="Arial"/>
            <w:szCs w:val="22"/>
            <w:lang w:val="lt-LT"/>
          </w:rPr>
          <w:id w:val="739990327"/>
          <w:citation/>
        </w:sdtPr>
        <w:sdtContent>
          <w:r w:rsidR="00FF09CC" w:rsidRPr="00A5486C">
            <w:rPr>
              <w:rFonts w:ascii="Arial" w:hAnsi="Arial" w:cs="Arial"/>
              <w:szCs w:val="22"/>
              <w:lang w:val="lt-LT"/>
            </w:rPr>
            <w:fldChar w:fldCharType="begin"/>
          </w:r>
          <w:r w:rsidR="00012F60" w:rsidRPr="00A5486C">
            <w:rPr>
              <w:rFonts w:ascii="Arial" w:hAnsi="Arial" w:cs="Arial"/>
              <w:szCs w:val="22"/>
              <w:lang w:val="lt-LT"/>
            </w:rPr>
            <w:instrText xml:space="preserve">CITATION Elektro22 \l 1033 </w:instrText>
          </w:r>
          <w:r w:rsidR="00FF09CC" w:rsidRPr="00A5486C">
            <w:rPr>
              <w:rFonts w:ascii="Arial" w:hAnsi="Arial" w:cs="Arial"/>
              <w:szCs w:val="22"/>
              <w:lang w:val="lt-LT"/>
            </w:rPr>
            <w:fldChar w:fldCharType="separate"/>
          </w:r>
          <w:r w:rsidR="00BE094A" w:rsidRPr="00A5486C">
            <w:rPr>
              <w:rFonts w:ascii="Arial" w:hAnsi="Arial" w:cs="Arial"/>
              <w:noProof/>
              <w:szCs w:val="22"/>
              <w:lang w:val="lt-LT"/>
            </w:rPr>
            <w:t>(43)</w:t>
          </w:r>
          <w:r w:rsidR="00FF09CC" w:rsidRPr="00A5486C">
            <w:rPr>
              <w:rFonts w:ascii="Arial" w:hAnsi="Arial" w:cs="Arial"/>
              <w:szCs w:val="22"/>
              <w:lang w:val="lt-LT"/>
            </w:rPr>
            <w:fldChar w:fldCharType="end"/>
          </w:r>
        </w:sdtContent>
      </w:sdt>
      <w:r w:rsidR="00FF09CC" w:rsidRPr="00A5486C">
        <w:rPr>
          <w:rFonts w:ascii="Arial" w:hAnsi="Arial" w:cs="Arial"/>
          <w:szCs w:val="22"/>
          <w:lang w:val="lt-LT"/>
        </w:rPr>
        <w:t xml:space="preserve">, </w:t>
      </w:r>
      <w:sdt>
        <w:sdtPr>
          <w:rPr>
            <w:rFonts w:ascii="Arial" w:hAnsi="Arial" w:cs="Arial"/>
            <w:szCs w:val="22"/>
            <w:lang w:val="lt-LT"/>
          </w:rPr>
          <w:id w:val="1683469809"/>
          <w:citation/>
        </w:sdtPr>
        <w:sdtContent>
          <w:r w:rsidR="00FF09CC" w:rsidRPr="00A5486C">
            <w:rPr>
              <w:rFonts w:ascii="Arial" w:hAnsi="Arial" w:cs="Arial"/>
              <w:szCs w:val="22"/>
              <w:lang w:val="lt-LT"/>
            </w:rPr>
            <w:fldChar w:fldCharType="begin"/>
          </w:r>
          <w:r w:rsidR="00012F60" w:rsidRPr="00A5486C">
            <w:rPr>
              <w:rFonts w:ascii="Arial" w:hAnsi="Arial" w:cs="Arial"/>
              <w:szCs w:val="22"/>
              <w:lang w:val="lt-LT"/>
            </w:rPr>
            <w:instrText xml:space="preserve">CITATION Elektro23 \l 1033 </w:instrText>
          </w:r>
          <w:r w:rsidR="00FF09CC" w:rsidRPr="00A5486C">
            <w:rPr>
              <w:rFonts w:ascii="Arial" w:hAnsi="Arial" w:cs="Arial"/>
              <w:szCs w:val="22"/>
              <w:lang w:val="lt-LT"/>
            </w:rPr>
            <w:fldChar w:fldCharType="separate"/>
          </w:r>
          <w:r w:rsidR="00BE094A" w:rsidRPr="00A5486C">
            <w:rPr>
              <w:rFonts w:ascii="Arial" w:hAnsi="Arial" w:cs="Arial"/>
              <w:noProof/>
              <w:szCs w:val="22"/>
              <w:lang w:val="lt-LT"/>
            </w:rPr>
            <w:t>(44)</w:t>
          </w:r>
          <w:r w:rsidR="00FF09CC" w:rsidRPr="00A5486C">
            <w:rPr>
              <w:rFonts w:ascii="Arial" w:hAnsi="Arial" w:cs="Arial"/>
              <w:szCs w:val="22"/>
              <w:lang w:val="lt-LT"/>
            </w:rPr>
            <w:fldChar w:fldCharType="end"/>
          </w:r>
        </w:sdtContent>
      </w:sdt>
      <w:r w:rsidR="000C74D4" w:rsidRPr="00A5486C">
        <w:rPr>
          <w:rFonts w:ascii="Arial" w:hAnsi="Arial" w:cs="Arial"/>
          <w:szCs w:val="22"/>
          <w:lang w:val="lt-LT"/>
        </w:rPr>
        <w:t xml:space="preserve"> prieduose).</w:t>
      </w:r>
    </w:p>
    <w:p w14:paraId="406D022A" w14:textId="1E9F3883" w:rsidR="00196341" w:rsidRPr="00A5486C" w:rsidRDefault="00196341" w:rsidP="00012F60">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Suprojektuoti įžeminimo kontūro laidininko prijungimą prie laikančiųjų metalo konstrukcijų dviem varžtiniais sujungimais.</w:t>
      </w:r>
    </w:p>
    <w:p w14:paraId="6B082EA6" w14:textId="77777777" w:rsidR="000819A3" w:rsidRPr="00A5486C" w:rsidRDefault="000819A3" w:rsidP="00F220D1">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 xml:space="preserve">Jeigu bus įrengiama nauja perdavimo tinklo dalies tvora arba rekonstruojama esama, projekto aiškinamajame rašte aiškiai nurodyti arba įžeminimų brėžinyje įrašyti pastabą, kad elektrai laidus ryšys negali būti laikomas tvoros segmentų tvirtinimas, tam turi būti įrengtas atskiras elektrai laidus ryšys (sujungimas) tarp atskirų aptvaro metalinių dalių (segmentų). </w:t>
      </w:r>
    </w:p>
    <w:p w14:paraId="0A9BE7BD" w14:textId="5FB9D6C4" w:rsidR="00374A8E" w:rsidRPr="00A5486C" w:rsidRDefault="00374A8E" w:rsidP="00012F60">
      <w:pPr>
        <w:pStyle w:val="NoSpacing"/>
        <w:numPr>
          <w:ilvl w:val="1"/>
          <w:numId w:val="3"/>
        </w:numPr>
        <w:spacing w:line="276" w:lineRule="auto"/>
        <w:ind w:firstLine="567"/>
        <w:jc w:val="both"/>
        <w:rPr>
          <w:rFonts w:ascii="Arial" w:hAnsi="Arial" w:cs="Arial"/>
          <w:szCs w:val="22"/>
          <w:lang w:val="lt-LT"/>
        </w:rPr>
      </w:pPr>
      <w:bookmarkStart w:id="60" w:name="_Hlk138757627"/>
      <w:r w:rsidRPr="00A5486C">
        <w:rPr>
          <w:rFonts w:ascii="Arial" w:hAnsi="Arial" w:cs="Arial"/>
          <w:szCs w:val="22"/>
          <w:lang w:val="lt-LT"/>
        </w:rPr>
        <w:t>Suprojektuoti galios</w:t>
      </w:r>
      <w:r w:rsidRPr="00A5486C" w:rsidDel="00CB0F76">
        <w:rPr>
          <w:rFonts w:ascii="Arial" w:hAnsi="Arial" w:cs="Arial"/>
          <w:szCs w:val="22"/>
          <w:lang w:val="lt-LT"/>
        </w:rPr>
        <w:t xml:space="preserve"> </w:t>
      </w:r>
      <w:r w:rsidRPr="00A5486C">
        <w:rPr>
          <w:rFonts w:ascii="Arial" w:hAnsi="Arial" w:cs="Arial"/>
          <w:szCs w:val="22"/>
          <w:lang w:val="lt-LT"/>
        </w:rPr>
        <w:t>skydelį (-</w:t>
      </w:r>
      <w:proofErr w:type="spellStart"/>
      <w:r w:rsidRPr="00A5486C">
        <w:rPr>
          <w:rFonts w:ascii="Arial" w:hAnsi="Arial" w:cs="Arial"/>
          <w:szCs w:val="22"/>
          <w:lang w:val="lt-LT"/>
        </w:rPr>
        <w:t>ius</w:t>
      </w:r>
      <w:proofErr w:type="spellEnd"/>
      <w:r w:rsidRPr="00A5486C">
        <w:rPr>
          <w:rFonts w:ascii="Arial" w:hAnsi="Arial" w:cs="Arial"/>
          <w:szCs w:val="22"/>
          <w:lang w:val="lt-LT"/>
        </w:rPr>
        <w:t xml:space="preserve">) 0,4 kV kilnojamų įrenginių maitinimui AS teritorijoje su vienfaziais (2 vnt. F tipo) ir trifaziu (1 vnt.) kištukiniais lizdais (vienfazis automatinis jungiklis 16 A, trifazis – 32 A), maitinamais per srovės nuotėkio relę. Galios skydelių ir kištukinių lizdų IP klasė - ≥ IP54. </w:t>
      </w:r>
      <w:bookmarkStart w:id="61" w:name="_Hlk161907406"/>
      <w:r w:rsidRPr="00A5486C">
        <w:rPr>
          <w:rFonts w:ascii="Arial" w:hAnsi="Arial" w:cs="Arial"/>
          <w:szCs w:val="22"/>
          <w:lang w:val="lt-LT"/>
        </w:rPr>
        <w:t xml:space="preserve">Kištukiniai lizdai turi būti sumontuojami skydelių išorinėje šoninėje fasado pusėje ir turi būti pasiekiami esant uždarytoms skydelio durims. </w:t>
      </w:r>
      <w:r w:rsidR="00EC660B" w:rsidRPr="00A5486C">
        <w:rPr>
          <w:rFonts w:ascii="Arial" w:hAnsi="Arial" w:cs="Arial"/>
          <w:szCs w:val="22"/>
          <w:lang w:val="lt-LT"/>
        </w:rPr>
        <w:t>Projekto</w:t>
      </w:r>
      <w:r w:rsidR="00012F60" w:rsidRPr="00A5486C">
        <w:rPr>
          <w:rFonts w:ascii="Arial" w:hAnsi="Arial" w:cs="Arial"/>
          <w:szCs w:val="22"/>
          <w:lang w:val="lt-LT"/>
        </w:rPr>
        <w:t xml:space="preserve"> </w:t>
      </w:r>
      <w:r w:rsidRPr="00A5486C">
        <w:rPr>
          <w:rFonts w:ascii="Arial" w:hAnsi="Arial" w:cs="Arial"/>
          <w:szCs w:val="22"/>
          <w:lang w:val="lt-LT"/>
        </w:rPr>
        <w:t>techninėse specifikacijose turi būti nurodytas kištukinių lizdų montavimas skydo išorėje – lauke</w:t>
      </w:r>
      <w:bookmarkEnd w:id="61"/>
      <w:r w:rsidRPr="00A5486C">
        <w:rPr>
          <w:rFonts w:ascii="Arial" w:hAnsi="Arial" w:cs="Arial"/>
          <w:szCs w:val="22"/>
          <w:lang w:val="lt-LT"/>
        </w:rPr>
        <w:t xml:space="preserve">. Galios skydelių skaičius parenkamas atsižvelgiant į prijunginių skaičių (5 prijunginiams turi būti projektuojamas 1 galios skydelis). Papildomo skydelio projektuoti nereikia, jeigu atstumas tarp projektuojamo skydelio ir labiausiai nuo jo nutolusio naujai projektuojamo 110 kV įrenginio yra ne didesnis kaip 50 m. Skydeliai tarpusavyje turi būti išdėstyti tolygiais atstumais per visą pastotės teritoriją. </w:t>
      </w:r>
    </w:p>
    <w:bookmarkEnd w:id="60"/>
    <w:p w14:paraId="63962FF5" w14:textId="7F40B4DD" w:rsidR="001A4B78" w:rsidRPr="00A5486C" w:rsidRDefault="001A4B78" w:rsidP="00012F60">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Suprojektuoti kintamosios ir nuolatinės srovės skydų, relinės apsaugos ir valdymo spintų išdėstymą, kabelius į spintas ir skydus užvedant iš apačios.</w:t>
      </w:r>
    </w:p>
    <w:p w14:paraId="70678F73" w14:textId="629973DA" w:rsidR="00B80CA0" w:rsidRPr="00A5486C" w:rsidRDefault="00B80CA0" w:rsidP="00012F60">
      <w:pPr>
        <w:pStyle w:val="NoSpacing"/>
        <w:numPr>
          <w:ilvl w:val="1"/>
          <w:numId w:val="3"/>
        </w:numPr>
        <w:spacing w:line="276" w:lineRule="auto"/>
        <w:ind w:firstLine="567"/>
        <w:jc w:val="both"/>
        <w:rPr>
          <w:rFonts w:ascii="Arial" w:hAnsi="Arial" w:cs="Arial"/>
          <w:szCs w:val="22"/>
          <w:lang w:val="lt-LT"/>
        </w:rPr>
      </w:pPr>
      <w:bookmarkStart w:id="62" w:name="_Hlk91658232"/>
      <w:r w:rsidRPr="00A5486C">
        <w:rPr>
          <w:rFonts w:ascii="Arial" w:hAnsi="Arial" w:cs="Arial"/>
          <w:szCs w:val="22"/>
          <w:lang w:val="lt-LT"/>
        </w:rPr>
        <w:t xml:space="preserve">Numatyti potencialų išlyginimo tinklą remiantis EĮĮBT, pateikti potencialų išlyginamojo tinklo parinkimo skaičiavimų rezultatus. Detalius sprendinius suprojektuoti </w:t>
      </w:r>
      <w:r w:rsidR="00012F60" w:rsidRPr="00A5486C">
        <w:rPr>
          <w:rFonts w:ascii="Arial" w:hAnsi="Arial" w:cs="Arial"/>
          <w:szCs w:val="22"/>
          <w:lang w:val="lt-LT"/>
        </w:rPr>
        <w:t>techniniame</w:t>
      </w:r>
      <w:r w:rsidR="00F220D1" w:rsidRPr="00A5486C">
        <w:rPr>
          <w:rFonts w:ascii="Arial" w:hAnsi="Arial" w:cs="Arial"/>
          <w:szCs w:val="22"/>
          <w:lang w:val="lt-LT"/>
        </w:rPr>
        <w:t xml:space="preserve"> </w:t>
      </w:r>
      <w:r w:rsidRPr="00A5486C">
        <w:rPr>
          <w:rFonts w:ascii="Arial" w:hAnsi="Arial" w:cs="Arial"/>
          <w:szCs w:val="22"/>
          <w:lang w:val="lt-LT"/>
        </w:rPr>
        <w:t>darbo projekte.</w:t>
      </w:r>
      <w:bookmarkEnd w:id="62"/>
    </w:p>
    <w:p w14:paraId="5AB14019" w14:textId="77777777" w:rsidR="00E77719" w:rsidRPr="00A5486C" w:rsidRDefault="001A4B78" w:rsidP="00012F60">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 xml:space="preserve">Pastotės teritorijoje suprojektuoti apšvietimą, leidžiantį tamsiu paros metu atlikti būtinus darbus įrenginių eksploatacijai. Atviros skirstyklos apšvietimas turi būti automatiškai suveikiantis nuo judesio daviklių tamsiu paros metu su galimybe perjungti į rankinio valdymo darbo režimą. </w:t>
      </w:r>
    </w:p>
    <w:p w14:paraId="66D0AEE0" w14:textId="0F48FE93" w:rsidR="00E77719" w:rsidRPr="00A5486C" w:rsidRDefault="00E77719" w:rsidP="008B061D">
      <w:pPr>
        <w:pStyle w:val="NoSpacing"/>
        <w:spacing w:line="276" w:lineRule="auto"/>
        <w:ind w:firstLine="0"/>
        <w:jc w:val="both"/>
        <w:rPr>
          <w:rFonts w:ascii="Arial" w:hAnsi="Arial" w:cs="Arial"/>
          <w:szCs w:val="22"/>
          <w:lang w:val="lt-LT"/>
        </w:rPr>
      </w:pPr>
      <w:r w:rsidRPr="00A5486C">
        <w:rPr>
          <w:rFonts w:ascii="Arial" w:hAnsi="Arial" w:cs="Arial"/>
          <w:szCs w:val="22"/>
          <w:lang w:val="lt-LT"/>
        </w:rPr>
        <w:t xml:space="preserve">Jeigu šviestuvai skirstyklos apšvietimui projektuojami ant </w:t>
      </w:r>
      <w:proofErr w:type="spellStart"/>
      <w:r w:rsidRPr="00A5486C">
        <w:rPr>
          <w:rFonts w:ascii="Arial" w:hAnsi="Arial" w:cs="Arial"/>
          <w:szCs w:val="22"/>
          <w:lang w:val="lt-LT"/>
        </w:rPr>
        <w:t>srovėlaidžius</w:t>
      </w:r>
      <w:proofErr w:type="spellEnd"/>
      <w:r w:rsidRPr="00A5486C">
        <w:rPr>
          <w:rFonts w:ascii="Arial" w:hAnsi="Arial" w:cs="Arial"/>
          <w:szCs w:val="22"/>
          <w:lang w:val="lt-LT"/>
        </w:rPr>
        <w:t xml:space="preserve"> laikančių konstrukcijų (OL arba šyninių portalų ir pan.), jie turi būti sumontuoti ant laikiklių, kurių pagalba būtų užtikrintas minimalus 3m atstumas iki artimiausių įtampą turinčių </w:t>
      </w:r>
      <w:proofErr w:type="spellStart"/>
      <w:r w:rsidRPr="00A5486C">
        <w:rPr>
          <w:rFonts w:ascii="Arial" w:hAnsi="Arial" w:cs="Arial"/>
          <w:szCs w:val="22"/>
          <w:lang w:val="lt-LT"/>
        </w:rPr>
        <w:t>srovinių</w:t>
      </w:r>
      <w:proofErr w:type="spellEnd"/>
      <w:r w:rsidRPr="00A5486C">
        <w:rPr>
          <w:rFonts w:ascii="Arial" w:hAnsi="Arial" w:cs="Arial"/>
          <w:szCs w:val="22"/>
          <w:lang w:val="lt-LT"/>
        </w:rPr>
        <w:t xml:space="preserve"> dalių ir šviestuvų aptarnavimas neatjungiant įtampos įrenginiuose. Draudžiama šviestuvus montuoti ant pirminių įrenginių laikančiųjų konstrukcijų ir OL portalų statramsčių tarp dviejų oro linijų. Jeigu skirstykloje suprojektuoti atskiri žaibolaidžiai, projektuoti skirstyklos apšvietimą ant jų. Visais kitais atvejais šviestuvai turi būti montuojami ant atskirų laikančiųjų konstrukcijų. Šviestuvų išdėstymas teritorijoje turi būti suprojektuotas taip, kad būtų galimybė prie jų saugiai privažiuoti su kėlimo mechanizmais.</w:t>
      </w:r>
    </w:p>
    <w:p w14:paraId="13BAA7AB" w14:textId="55137732" w:rsidR="001A4B78" w:rsidRPr="00A5486C" w:rsidRDefault="001A4B78" w:rsidP="008B061D">
      <w:pPr>
        <w:pStyle w:val="NoSpacing"/>
        <w:spacing w:line="276" w:lineRule="auto"/>
        <w:jc w:val="both"/>
        <w:rPr>
          <w:rFonts w:ascii="Arial" w:hAnsi="Arial" w:cs="Arial"/>
          <w:szCs w:val="22"/>
          <w:lang w:val="lt-LT"/>
        </w:rPr>
      </w:pPr>
      <w:r w:rsidRPr="00A5486C">
        <w:rPr>
          <w:rFonts w:ascii="Arial" w:hAnsi="Arial" w:cs="Arial"/>
          <w:szCs w:val="22"/>
          <w:lang w:val="lt-LT"/>
        </w:rPr>
        <w:t xml:space="preserve">Numatyti LED šviestuvų (prožektorių) panaudojimą, išlaikant reikalaujamos apšvietos reikalavimus nurodytus HN 98:2014 „Natūralus ir dirbtinis darbo vietų apšvietimas. Apšvietos mažiausios ribinės vertės ir bendrieji matavimo reikalavimai“. </w:t>
      </w:r>
      <w:bookmarkStart w:id="63" w:name="_Hlk124928976"/>
      <w:r w:rsidR="00160B55" w:rsidRPr="00A5486C">
        <w:rPr>
          <w:rFonts w:ascii="Arial" w:hAnsi="Arial" w:cs="Arial"/>
          <w:szCs w:val="22"/>
          <w:lang w:val="lt-LT"/>
        </w:rPr>
        <w:t>Minimalus apšvietimas skirstyklos ar pastotės</w:t>
      </w:r>
      <w:r w:rsidR="00160B55" w:rsidRPr="00A5486C" w:rsidDel="00460E6F">
        <w:rPr>
          <w:rFonts w:ascii="Arial" w:hAnsi="Arial" w:cs="Arial"/>
          <w:szCs w:val="22"/>
          <w:lang w:val="lt-LT"/>
        </w:rPr>
        <w:t xml:space="preserve"> </w:t>
      </w:r>
      <w:r w:rsidR="00160B55" w:rsidRPr="00A5486C">
        <w:rPr>
          <w:rFonts w:ascii="Arial" w:hAnsi="Arial" w:cs="Arial"/>
          <w:szCs w:val="22"/>
          <w:lang w:val="lt-LT"/>
        </w:rPr>
        <w:t xml:space="preserve">aukštos įtampos įrenginių ir savųjų reikmių įrangos, eksploatuojamos lauke (pvz. avarinio maitinimo generatorius ir kt.), techninei priežiūrai turi būti ≥ 20 lx. </w:t>
      </w:r>
      <w:bookmarkEnd w:id="63"/>
      <w:r w:rsidRPr="00A5486C">
        <w:rPr>
          <w:rFonts w:ascii="Arial" w:hAnsi="Arial" w:cs="Arial"/>
          <w:szCs w:val="22"/>
          <w:lang w:val="lt-LT"/>
        </w:rPr>
        <w:t>Apšvietimo maitinimas ir valdymas turi būti numatomas iš moduliniame valdymo pulte sumontuoto</w:t>
      </w:r>
      <w:r w:rsidR="00582918" w:rsidRPr="00A5486C">
        <w:rPr>
          <w:rFonts w:ascii="Arial" w:hAnsi="Arial" w:cs="Arial"/>
          <w:szCs w:val="22"/>
          <w:lang w:val="lt-LT"/>
        </w:rPr>
        <w:t xml:space="preserve"> atskiro valdymo skydelio, prijungto prie</w:t>
      </w:r>
      <w:r w:rsidRPr="00A5486C">
        <w:rPr>
          <w:rFonts w:ascii="Arial" w:hAnsi="Arial" w:cs="Arial"/>
          <w:szCs w:val="22"/>
          <w:lang w:val="lt-LT"/>
        </w:rPr>
        <w:t xml:space="preserve"> KSSRS. </w:t>
      </w:r>
      <w:r w:rsidR="00F368A1" w:rsidRPr="00A5486C">
        <w:rPr>
          <w:rFonts w:ascii="Arial" w:hAnsi="Arial" w:cs="Arial"/>
          <w:color w:val="000000" w:themeColor="text1"/>
          <w:szCs w:val="22"/>
          <w:lang w:val="lt-LT"/>
        </w:rPr>
        <w:t xml:space="preserve">Valdymo skydelį montuoti šalia PVP įėjimo, PVP viduje. </w:t>
      </w:r>
      <w:r w:rsidRPr="00A5486C">
        <w:rPr>
          <w:rFonts w:ascii="Arial" w:hAnsi="Arial" w:cs="Arial"/>
          <w:szCs w:val="22"/>
          <w:lang w:val="lt-LT"/>
        </w:rPr>
        <w:t xml:space="preserve"> </w:t>
      </w:r>
    </w:p>
    <w:p w14:paraId="7ABF008B" w14:textId="40F2BD79" w:rsidR="001A4B78" w:rsidRPr="00A5486C" w:rsidRDefault="001A4B78" w:rsidP="00012F60">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lastRenderedPageBreak/>
        <w:t xml:space="preserve">Visi įrenginių, spintų bei linijų žymėjimai turi būti suderinti su PSO ir atitikti perdavimo tinklo operatyvinių ir techninių pavadinimų sudarymo ir žymėjimo tvarkos aprašo reikalavimus </w:t>
      </w:r>
      <w:r w:rsidR="000C74D4" w:rsidRPr="00A5486C">
        <w:rPr>
          <w:rFonts w:ascii="Arial" w:hAnsi="Arial" w:cs="Arial"/>
          <w:szCs w:val="22"/>
          <w:lang w:val="lt-LT"/>
        </w:rPr>
        <w:t xml:space="preserve">(žr. </w:t>
      </w:r>
      <w:sdt>
        <w:sdtPr>
          <w:rPr>
            <w:rFonts w:ascii="Arial" w:hAnsi="Arial" w:cs="Arial"/>
            <w:szCs w:val="22"/>
            <w:lang w:val="lt-LT"/>
          </w:rPr>
          <w:id w:val="-587691678"/>
          <w:citation/>
        </w:sdtPr>
        <w:sdtContent>
          <w:r w:rsidR="00417B55" w:rsidRPr="00A5486C">
            <w:rPr>
              <w:rFonts w:ascii="Arial" w:hAnsi="Arial" w:cs="Arial"/>
              <w:szCs w:val="22"/>
              <w:lang w:val="lt-LT"/>
            </w:rPr>
            <w:fldChar w:fldCharType="begin"/>
          </w:r>
          <w:r w:rsidR="00012F60" w:rsidRPr="00A5486C">
            <w:rPr>
              <w:rFonts w:ascii="Arial" w:hAnsi="Arial" w:cs="Arial"/>
              <w:szCs w:val="22"/>
              <w:lang w:val="lt-LT"/>
            </w:rPr>
            <w:instrText xml:space="preserve">CITATION Elektro24 \l 1033 </w:instrText>
          </w:r>
          <w:r w:rsidR="00417B55" w:rsidRPr="00A5486C">
            <w:rPr>
              <w:rFonts w:ascii="Arial" w:hAnsi="Arial" w:cs="Arial"/>
              <w:szCs w:val="22"/>
              <w:lang w:val="lt-LT"/>
            </w:rPr>
            <w:fldChar w:fldCharType="separate"/>
          </w:r>
          <w:r w:rsidR="00BE094A" w:rsidRPr="00A5486C">
            <w:rPr>
              <w:rFonts w:ascii="Arial" w:hAnsi="Arial" w:cs="Arial"/>
              <w:noProof/>
              <w:szCs w:val="22"/>
              <w:lang w:val="lt-LT"/>
            </w:rPr>
            <w:t>(45)</w:t>
          </w:r>
          <w:r w:rsidR="00417B55" w:rsidRPr="00A5486C">
            <w:rPr>
              <w:rFonts w:ascii="Arial" w:hAnsi="Arial" w:cs="Arial"/>
              <w:szCs w:val="22"/>
              <w:lang w:val="lt-LT"/>
            </w:rPr>
            <w:fldChar w:fldCharType="end"/>
          </w:r>
        </w:sdtContent>
      </w:sdt>
      <w:r w:rsidR="000C74D4" w:rsidRPr="00A5486C">
        <w:rPr>
          <w:rFonts w:ascii="Arial" w:hAnsi="Arial" w:cs="Arial"/>
          <w:szCs w:val="22"/>
          <w:lang w:val="lt-LT"/>
        </w:rPr>
        <w:t xml:space="preserve"> priedą)</w:t>
      </w:r>
      <w:r w:rsidRPr="00A5486C">
        <w:rPr>
          <w:rFonts w:ascii="Arial" w:hAnsi="Arial" w:cs="Arial"/>
          <w:szCs w:val="22"/>
          <w:lang w:val="lt-LT"/>
        </w:rPr>
        <w:t>. Visų naujų elektros įrenginių ir spintų operatyviniai užrašai turi būti ant atsparių atmosferos poveikiui lentelių. Atviros skirstyklos įrenginių (toliau – ASĮ), NSSRS, KSSRS, relinės apsaugos ir automatikos (toliau – RAA) spintose esančių įrenginių ir automatinių jungiklių užrašai turi būti suderinti su PSO prieš pradedant įrenginių bei įrangos gamybą. Jei kartu su rekonstrukcija yra keičiama ar naujai montuojama įranga kitose pastotėse, taip pat galioja reikalavimas, jog šiose pastotėse visi naujai montuojamų ar keičiamų įrenginių, spintų bei linijų žymėjimai turi būti suderinti su PSO.</w:t>
      </w:r>
    </w:p>
    <w:p w14:paraId="0C84C1E5" w14:textId="0F4BAE7D" w:rsidR="001A4B78" w:rsidRPr="00A5486C" w:rsidRDefault="008B061D" w:rsidP="00012F60">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Techniniame-darbo projekte</w:t>
      </w:r>
      <w:r w:rsidR="00F220D1" w:rsidRPr="00A5486C">
        <w:rPr>
          <w:rFonts w:ascii="Arial" w:hAnsi="Arial" w:cs="Arial"/>
          <w:szCs w:val="22"/>
          <w:lang w:val="lt-LT"/>
        </w:rPr>
        <w:t xml:space="preserve"> </w:t>
      </w:r>
      <w:r w:rsidR="001A4B78" w:rsidRPr="00A5486C">
        <w:rPr>
          <w:rFonts w:ascii="Arial" w:hAnsi="Arial" w:cs="Arial"/>
          <w:szCs w:val="22"/>
          <w:lang w:val="lt-LT"/>
        </w:rPr>
        <w:t>parašyti, kad pirminių įrenginių techninių duomenų lentelės turi atitikti PSO standartinius techninius reikalavimus</w:t>
      </w:r>
      <w:r w:rsidR="008270A7" w:rsidRPr="00A5486C">
        <w:rPr>
          <w:rFonts w:ascii="Arial" w:hAnsi="Arial" w:cs="Arial"/>
          <w:szCs w:val="22"/>
          <w:lang w:val="lt-LT"/>
        </w:rPr>
        <w:t>,</w:t>
      </w:r>
      <w:r w:rsidR="001A4B78" w:rsidRPr="00A5486C">
        <w:rPr>
          <w:rFonts w:ascii="Arial" w:hAnsi="Arial" w:cs="Arial"/>
          <w:szCs w:val="22"/>
          <w:lang w:val="lt-LT"/>
        </w:rPr>
        <w:t xml:space="preserve"> pateiktus </w:t>
      </w:r>
      <w:r w:rsidR="000C74D4" w:rsidRPr="00A5486C">
        <w:rPr>
          <w:rFonts w:ascii="Arial" w:hAnsi="Arial" w:cs="Arial"/>
          <w:szCs w:val="22"/>
          <w:lang w:val="lt-LT"/>
        </w:rPr>
        <w:t xml:space="preserve">(žr. </w:t>
      </w:r>
      <w:sdt>
        <w:sdtPr>
          <w:rPr>
            <w:rFonts w:ascii="Arial" w:hAnsi="Arial" w:cs="Arial"/>
            <w:szCs w:val="22"/>
            <w:lang w:val="lt-LT"/>
          </w:rPr>
          <w:id w:val="260118165"/>
          <w:citation/>
        </w:sdtPr>
        <w:sdtContent>
          <w:r w:rsidR="00417B55" w:rsidRPr="00A5486C">
            <w:rPr>
              <w:rFonts w:ascii="Arial" w:hAnsi="Arial" w:cs="Arial"/>
              <w:szCs w:val="22"/>
              <w:lang w:val="lt-LT"/>
            </w:rPr>
            <w:fldChar w:fldCharType="begin"/>
          </w:r>
          <w:r w:rsidR="00012F60" w:rsidRPr="00A5486C">
            <w:rPr>
              <w:rFonts w:ascii="Arial" w:hAnsi="Arial" w:cs="Arial"/>
              <w:szCs w:val="22"/>
              <w:lang w:val="lt-LT"/>
            </w:rPr>
            <w:instrText xml:space="preserve">CITATION Elektro25 \l 1033 </w:instrText>
          </w:r>
          <w:r w:rsidR="00417B55" w:rsidRPr="00A5486C">
            <w:rPr>
              <w:rFonts w:ascii="Arial" w:hAnsi="Arial" w:cs="Arial"/>
              <w:szCs w:val="22"/>
              <w:lang w:val="lt-LT"/>
            </w:rPr>
            <w:fldChar w:fldCharType="separate"/>
          </w:r>
          <w:r w:rsidR="00BE094A" w:rsidRPr="00A5486C">
            <w:rPr>
              <w:rFonts w:ascii="Arial" w:hAnsi="Arial" w:cs="Arial"/>
              <w:noProof/>
              <w:szCs w:val="22"/>
              <w:lang w:val="lt-LT"/>
            </w:rPr>
            <w:t>(46)</w:t>
          </w:r>
          <w:r w:rsidR="00417B55" w:rsidRPr="00A5486C">
            <w:rPr>
              <w:rFonts w:ascii="Arial" w:hAnsi="Arial" w:cs="Arial"/>
              <w:szCs w:val="22"/>
              <w:lang w:val="lt-LT"/>
            </w:rPr>
            <w:fldChar w:fldCharType="end"/>
          </w:r>
        </w:sdtContent>
      </w:sdt>
      <w:r w:rsidR="000C74D4" w:rsidRPr="00A5486C">
        <w:rPr>
          <w:rFonts w:ascii="Arial" w:hAnsi="Arial" w:cs="Arial"/>
          <w:szCs w:val="22"/>
          <w:lang w:val="lt-LT"/>
        </w:rPr>
        <w:t xml:space="preserve"> priede).</w:t>
      </w:r>
    </w:p>
    <w:p w14:paraId="5C0F2929" w14:textId="0C22BD70" w:rsidR="001A4B78" w:rsidRPr="00A5486C" w:rsidRDefault="008B061D" w:rsidP="00012F60">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 xml:space="preserve">Techniniame-darbo projekte </w:t>
      </w:r>
      <w:r w:rsidR="001A4B78" w:rsidRPr="00A5486C">
        <w:rPr>
          <w:rFonts w:ascii="Arial" w:hAnsi="Arial" w:cs="Arial"/>
          <w:szCs w:val="22"/>
          <w:lang w:val="lt-LT"/>
        </w:rPr>
        <w:t>numatyti naujai sumontuotų pirminių įrenginių įrengimą ir patikrinimus pagal elektros įrenginių įrengimo taisykles ir PSO norminių dokumentų reikalavimus.</w:t>
      </w:r>
    </w:p>
    <w:p w14:paraId="41E9E71F" w14:textId="64E2C772" w:rsidR="00937BD5" w:rsidRPr="00A5486C" w:rsidRDefault="00F220D1" w:rsidP="00937BD5">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Projektuose</w:t>
      </w:r>
      <w:r w:rsidR="00937BD5" w:rsidRPr="00A5486C">
        <w:rPr>
          <w:rFonts w:ascii="Arial" w:hAnsi="Arial" w:cs="Arial"/>
          <w:szCs w:val="22"/>
          <w:lang w:val="lt-LT"/>
        </w:rPr>
        <w:t xml:space="preserve"> turi būti pateikiami 110 kV skirstyklos pirminių įrenginių trimatis išdėstymo planas ir visų prijunginių pjūvių brėžiniai (įskaitant perspektyvinę įrangą, jei tokia numatoma) su nurodytais atstumais nuo srovėlaidžių iki įvairių TP elementų. Jei projektuojami laikini prijungimo sprendiniai, kurie naudojami tik projekto įgyvendinimo metu, turi būti pateikti laikinų sprendinių </w:t>
      </w:r>
      <w:proofErr w:type="spellStart"/>
      <w:r w:rsidR="00937BD5" w:rsidRPr="00A5486C">
        <w:rPr>
          <w:rFonts w:ascii="Arial" w:hAnsi="Arial" w:cs="Arial"/>
          <w:szCs w:val="22"/>
          <w:lang w:val="lt-LT"/>
        </w:rPr>
        <w:t>vienlinijinės</w:t>
      </w:r>
      <w:proofErr w:type="spellEnd"/>
      <w:r w:rsidR="00937BD5" w:rsidRPr="00A5486C">
        <w:rPr>
          <w:rFonts w:ascii="Arial" w:hAnsi="Arial" w:cs="Arial"/>
          <w:szCs w:val="22"/>
          <w:lang w:val="lt-LT"/>
        </w:rPr>
        <w:t xml:space="preserve"> schemos ir pjūvių brėžiniai su nurodytais atstumais nuo srovėlaidžių iki įvairių TP elementų. </w:t>
      </w:r>
    </w:p>
    <w:p w14:paraId="3BED0E2C" w14:textId="5CC7B069" w:rsidR="00653509" w:rsidRPr="00A5486C" w:rsidRDefault="00653509" w:rsidP="00F220D1">
      <w:pPr>
        <w:pStyle w:val="NoSpacing"/>
        <w:numPr>
          <w:ilvl w:val="1"/>
          <w:numId w:val="3"/>
        </w:numPr>
        <w:spacing w:line="276" w:lineRule="auto"/>
        <w:ind w:firstLine="567"/>
        <w:jc w:val="both"/>
        <w:rPr>
          <w:rFonts w:ascii="Arial" w:hAnsi="Arial" w:cs="Arial"/>
          <w:szCs w:val="22"/>
          <w:lang w:val="lt-LT"/>
        </w:rPr>
      </w:pPr>
      <w:proofErr w:type="spellStart"/>
      <w:r w:rsidRPr="00A5486C">
        <w:rPr>
          <w:rFonts w:ascii="Arial" w:hAnsi="Arial" w:cs="Arial"/>
          <w:szCs w:val="22"/>
          <w:lang w:val="lt-LT"/>
        </w:rPr>
        <w:t>Vienlinijinėje</w:t>
      </w:r>
      <w:proofErr w:type="spellEnd"/>
      <w:r w:rsidRPr="00A5486C">
        <w:rPr>
          <w:rFonts w:ascii="Arial" w:hAnsi="Arial" w:cs="Arial"/>
          <w:szCs w:val="22"/>
          <w:lang w:val="lt-LT"/>
        </w:rPr>
        <w:t xml:space="preserve"> schemoje turi būti pateikiami projektuojamų laidų ir vamzdinių šynų tipai, bei apskaičiuota trumpo jungimo srovė. </w:t>
      </w:r>
    </w:p>
    <w:p w14:paraId="52A79833" w14:textId="369EE436" w:rsidR="001A4B78" w:rsidRPr="00A5486C" w:rsidRDefault="001A4B78" w:rsidP="00012F60">
      <w:pPr>
        <w:pStyle w:val="NoSpacing"/>
        <w:numPr>
          <w:ilvl w:val="1"/>
          <w:numId w:val="3"/>
        </w:numPr>
        <w:spacing w:line="276" w:lineRule="auto"/>
        <w:ind w:firstLine="567"/>
        <w:jc w:val="both"/>
        <w:rPr>
          <w:rFonts w:ascii="Arial" w:hAnsi="Arial" w:cs="Arial"/>
          <w:szCs w:val="22"/>
          <w:lang w:val="lt-LT"/>
        </w:rPr>
      </w:pPr>
      <w:bookmarkStart w:id="64" w:name="_Hlk17360646"/>
      <w:r w:rsidRPr="00A5486C">
        <w:rPr>
          <w:rFonts w:ascii="Arial" w:hAnsi="Arial" w:cs="Arial"/>
          <w:szCs w:val="22"/>
          <w:lang w:val="lt-LT"/>
        </w:rPr>
        <w:t xml:space="preserve">Sudarant įrenginių technines specifikacijas vadovautis įrenginių standartiniais </w:t>
      </w:r>
      <w:r w:rsidR="00681424" w:rsidRPr="00A5486C">
        <w:rPr>
          <w:rFonts w:ascii="Arial" w:hAnsi="Arial" w:cs="Arial"/>
          <w:szCs w:val="22"/>
          <w:lang w:val="lt-LT"/>
        </w:rPr>
        <w:t xml:space="preserve">techniniais </w:t>
      </w:r>
      <w:r w:rsidRPr="00A5486C">
        <w:rPr>
          <w:rFonts w:ascii="Arial" w:hAnsi="Arial" w:cs="Arial"/>
          <w:szCs w:val="22"/>
          <w:lang w:val="lt-LT"/>
        </w:rPr>
        <w:t xml:space="preserve">reikalavimais, pridedamais prie šios </w:t>
      </w:r>
      <w:r w:rsidR="00681424" w:rsidRPr="00A5486C">
        <w:rPr>
          <w:rFonts w:ascii="Arial" w:hAnsi="Arial" w:cs="Arial"/>
          <w:szCs w:val="22"/>
          <w:lang w:val="lt-LT"/>
        </w:rPr>
        <w:t>techninės</w:t>
      </w:r>
      <w:r w:rsidRPr="00A5486C">
        <w:rPr>
          <w:rFonts w:ascii="Arial" w:hAnsi="Arial" w:cs="Arial"/>
          <w:szCs w:val="22"/>
          <w:lang w:val="lt-LT"/>
        </w:rPr>
        <w:t xml:space="preserve"> užduoties. Perkeliant standartinių reikalavimų punktus į specifikacijas negalima koreguoti standartinių reikalavimų stulpelyje „Įrenginio, įrangos, gaminio ar medžiagos reikalaujamas parametras (mato vnt.), funkcija, išpildymas ar savybė“ pateiktos teksto redakcijos. Taip pat negalima standartinių reikalavimų punktų neįkelti į specifikaciją. Jei punktas konkrečiu atveju netaikomas, vietoje konkretaus parametro ar funkcijos reikšmės, išpildymo ar savybės specifikacijoje įrašyti „Netaikoma/</w:t>
      </w:r>
      <w:proofErr w:type="spellStart"/>
      <w:r w:rsidRPr="00A5486C">
        <w:rPr>
          <w:rFonts w:ascii="Arial" w:hAnsi="Arial" w:cs="Arial"/>
          <w:szCs w:val="22"/>
          <w:lang w:val="lt-LT"/>
        </w:rPr>
        <w:t>Not</w:t>
      </w:r>
      <w:proofErr w:type="spellEnd"/>
      <w:r w:rsidRPr="00A5486C">
        <w:rPr>
          <w:rFonts w:ascii="Arial" w:hAnsi="Arial" w:cs="Arial"/>
          <w:szCs w:val="22"/>
          <w:lang w:val="lt-LT"/>
        </w:rPr>
        <w:t xml:space="preserve"> </w:t>
      </w:r>
      <w:proofErr w:type="spellStart"/>
      <w:r w:rsidRPr="00A5486C">
        <w:rPr>
          <w:rFonts w:ascii="Arial" w:hAnsi="Arial" w:cs="Arial"/>
          <w:szCs w:val="22"/>
          <w:lang w:val="lt-LT"/>
        </w:rPr>
        <w:t>applicable</w:t>
      </w:r>
      <w:proofErr w:type="spellEnd"/>
      <w:r w:rsidRPr="00A5486C">
        <w:rPr>
          <w:rFonts w:ascii="Arial" w:hAnsi="Arial" w:cs="Arial"/>
          <w:szCs w:val="22"/>
          <w:lang w:val="lt-LT"/>
        </w:rPr>
        <w:t xml:space="preserve">“. Papildomų punktų įtraukimas į specifikaciją lyginant su standartiniais reikalavimais arba standartinės parametro ar funkcijos reikšmės, išpildymo ar savybės koregavimas lyginant su standartiniuose reikalavimuose pateikta parametro ar funkcijos reikšme, išpildymu ar savybe turi būti aprašytas ir pagrįstas projekte. </w:t>
      </w:r>
      <w:bookmarkStart w:id="65" w:name="_Hlk17360187"/>
      <w:r w:rsidR="00F220D1" w:rsidRPr="00A5486C">
        <w:rPr>
          <w:rFonts w:ascii="Arial" w:hAnsi="Arial" w:cs="Arial"/>
          <w:szCs w:val="22"/>
          <w:lang w:val="lt-LT"/>
        </w:rPr>
        <w:t>Techninio darbo projekto t</w:t>
      </w:r>
      <w:r w:rsidRPr="00A5486C">
        <w:rPr>
          <w:rFonts w:ascii="Arial" w:hAnsi="Arial" w:cs="Arial"/>
          <w:szCs w:val="22"/>
          <w:lang w:val="lt-LT"/>
        </w:rPr>
        <w:t>echninės specifikacijos sudaromos lietuvių ir anglų kalbomis.</w:t>
      </w:r>
      <w:bookmarkEnd w:id="65"/>
    </w:p>
    <w:p w14:paraId="65283003" w14:textId="77777777" w:rsidR="00DD037B" w:rsidRPr="00A5486C" w:rsidRDefault="00DD037B" w:rsidP="00DD037B">
      <w:pPr>
        <w:pStyle w:val="NoSpacing"/>
        <w:spacing w:line="276" w:lineRule="auto"/>
        <w:ind w:left="567" w:firstLine="0"/>
        <w:jc w:val="both"/>
        <w:rPr>
          <w:rFonts w:ascii="Arial" w:hAnsi="Arial" w:cs="Arial"/>
          <w:szCs w:val="22"/>
          <w:lang w:val="lt-LT"/>
        </w:rPr>
      </w:pPr>
    </w:p>
    <w:p w14:paraId="07224FE2" w14:textId="77777777" w:rsidR="00E0424C" w:rsidRPr="00A5486C" w:rsidRDefault="00E0424C" w:rsidP="00DD037B">
      <w:pPr>
        <w:pStyle w:val="NoSpacing"/>
        <w:numPr>
          <w:ilvl w:val="1"/>
          <w:numId w:val="3"/>
        </w:numPr>
        <w:spacing w:line="276" w:lineRule="auto"/>
        <w:ind w:firstLine="567"/>
        <w:jc w:val="both"/>
        <w:rPr>
          <w:rFonts w:ascii="Arial" w:hAnsi="Arial" w:cs="Arial"/>
          <w:b/>
          <w:bCs/>
          <w:szCs w:val="22"/>
          <w:lang w:val="lt-LT"/>
        </w:rPr>
      </w:pPr>
      <w:r w:rsidRPr="00A5486C">
        <w:rPr>
          <w:rFonts w:ascii="Arial" w:hAnsi="Arial" w:cs="Arial"/>
          <w:b/>
          <w:bCs/>
          <w:szCs w:val="22"/>
          <w:lang w:val="lt-LT"/>
        </w:rPr>
        <w:t>Projektinių pasiūlymų elektrotechnikos dalies pagrindiniai sprendiniai:</w:t>
      </w:r>
    </w:p>
    <w:p w14:paraId="10D14C79" w14:textId="09EBC043" w:rsidR="00DE3C08" w:rsidRPr="00A5486C" w:rsidRDefault="008B061D" w:rsidP="00D57246">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Projekte</w:t>
      </w:r>
      <w:r w:rsidR="00DE3C08" w:rsidRPr="00A5486C">
        <w:rPr>
          <w:rFonts w:ascii="Arial" w:hAnsi="Arial" w:cs="Arial"/>
          <w:szCs w:val="22"/>
          <w:lang w:val="lt-LT"/>
        </w:rPr>
        <w:t xml:space="preserve"> turi būti pateiktas detalus skirstyklos pirminių įrenginių išdėstymo planas (plano brėžinys), kuriame vaizduojami:</w:t>
      </w:r>
    </w:p>
    <w:p w14:paraId="486F6A04" w14:textId="77777777" w:rsidR="00DE3C08" w:rsidRPr="00A5486C" w:rsidRDefault="00DE3C08" w:rsidP="00DD037B">
      <w:pPr>
        <w:pStyle w:val="NoSpacing"/>
        <w:numPr>
          <w:ilvl w:val="3"/>
          <w:numId w:val="3"/>
        </w:numPr>
        <w:spacing w:line="276" w:lineRule="auto"/>
        <w:jc w:val="both"/>
        <w:rPr>
          <w:rFonts w:ascii="Arial" w:hAnsi="Arial" w:cs="Arial"/>
          <w:szCs w:val="22"/>
          <w:lang w:val="lt-LT"/>
        </w:rPr>
      </w:pPr>
      <w:r w:rsidRPr="00A5486C">
        <w:rPr>
          <w:rFonts w:ascii="Arial" w:hAnsi="Arial" w:cs="Arial"/>
          <w:szCs w:val="22"/>
          <w:lang w:val="lt-LT"/>
        </w:rPr>
        <w:t>Šio projekto apimtyje įrengiami pirminiai įrenginiai;</w:t>
      </w:r>
    </w:p>
    <w:p w14:paraId="7542EDCC" w14:textId="77777777" w:rsidR="00DE3C08" w:rsidRPr="00A5486C" w:rsidRDefault="00DE3C08" w:rsidP="00DD037B">
      <w:pPr>
        <w:pStyle w:val="NoSpacing"/>
        <w:numPr>
          <w:ilvl w:val="3"/>
          <w:numId w:val="3"/>
        </w:numPr>
        <w:spacing w:line="276" w:lineRule="auto"/>
        <w:jc w:val="both"/>
        <w:rPr>
          <w:rFonts w:ascii="Arial" w:hAnsi="Arial" w:cs="Arial"/>
          <w:szCs w:val="22"/>
          <w:lang w:val="lt-LT"/>
        </w:rPr>
      </w:pPr>
      <w:r w:rsidRPr="00A5486C">
        <w:rPr>
          <w:rFonts w:ascii="Arial" w:hAnsi="Arial" w:cs="Arial"/>
          <w:szCs w:val="22"/>
          <w:lang w:val="lt-LT"/>
        </w:rPr>
        <w:t>Perspektyviniai įrenginiai, jeigu tokie numatyti techninėje užduotyje pateiktoje schemoje;</w:t>
      </w:r>
    </w:p>
    <w:p w14:paraId="23A99CDA" w14:textId="77777777" w:rsidR="00DE3C08" w:rsidRPr="00A5486C" w:rsidRDefault="00DE3C08" w:rsidP="00DD037B">
      <w:pPr>
        <w:pStyle w:val="NoSpacing"/>
        <w:numPr>
          <w:ilvl w:val="3"/>
          <w:numId w:val="3"/>
        </w:numPr>
        <w:spacing w:line="276" w:lineRule="auto"/>
        <w:jc w:val="both"/>
        <w:rPr>
          <w:rFonts w:ascii="Arial" w:hAnsi="Arial" w:cs="Arial"/>
          <w:szCs w:val="22"/>
          <w:lang w:val="lt-LT"/>
        </w:rPr>
      </w:pPr>
      <w:r w:rsidRPr="00A5486C">
        <w:rPr>
          <w:rFonts w:ascii="Arial" w:hAnsi="Arial" w:cs="Arial"/>
          <w:szCs w:val="22"/>
          <w:lang w:val="lt-LT"/>
        </w:rPr>
        <w:t>Visi kiti skirstykloje įrengiami elementai, įskaitant bet neapsiribojant: pastotės valdymo pultas (toliau – PVP), žaibosaugos įrenginiai, kabelių kanalai, keliai, alyvos surinkimo įrenginiai, gaisro gesinimo įrenginiai, sandėliavimo patalpos, tvoros, išorinis aptvaras ir pan..</w:t>
      </w:r>
    </w:p>
    <w:p w14:paraId="3CF326D8" w14:textId="77777777" w:rsidR="00DE3C08" w:rsidRPr="00A5486C" w:rsidRDefault="00DE3C08" w:rsidP="00D57246">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Plane turi būti aiškiai nurodytos LITGRID AB sklypo ribos, trečiųjų šalių įranga (įskaitant požemines komunikacijas) bei servitutai nustatyti šiame sklype, kiti sklype esantys elementai, kurie turi būti iškeliami arba gali riboti sklypo teritorijoje vykdomus statybos darbus.</w:t>
      </w:r>
    </w:p>
    <w:p w14:paraId="57260987" w14:textId="77777777" w:rsidR="00DE3C08" w:rsidRPr="00A5486C" w:rsidRDefault="00DE3C08" w:rsidP="00D57246">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Plane turi būti nurodyti šie atstumai:</w:t>
      </w:r>
    </w:p>
    <w:p w14:paraId="694870CF" w14:textId="77777777" w:rsidR="00DE3C08" w:rsidRPr="00A5486C" w:rsidRDefault="00DE3C08" w:rsidP="00DD037B">
      <w:pPr>
        <w:pStyle w:val="NoSpacing"/>
        <w:numPr>
          <w:ilvl w:val="3"/>
          <w:numId w:val="3"/>
        </w:numPr>
        <w:spacing w:line="276" w:lineRule="auto"/>
        <w:jc w:val="both"/>
        <w:rPr>
          <w:rFonts w:ascii="Arial" w:hAnsi="Arial" w:cs="Arial"/>
          <w:szCs w:val="22"/>
          <w:lang w:val="lt-LT"/>
        </w:rPr>
      </w:pPr>
      <w:r w:rsidRPr="00A5486C">
        <w:rPr>
          <w:rFonts w:ascii="Arial" w:hAnsi="Arial" w:cs="Arial"/>
          <w:szCs w:val="22"/>
          <w:lang w:val="lt-LT"/>
        </w:rPr>
        <w:t>Atstumai reglamentuojami norminiuose dokumentuose (elektros įrenginių įrengimo taisyklės, gaisrinės saugos taisyklės, statybos techniniai reglamentai ir pan.);</w:t>
      </w:r>
    </w:p>
    <w:p w14:paraId="1B1C9D34" w14:textId="77777777" w:rsidR="00DE3C08" w:rsidRPr="00A5486C" w:rsidRDefault="00DE3C08" w:rsidP="00DD037B">
      <w:pPr>
        <w:pStyle w:val="NoSpacing"/>
        <w:numPr>
          <w:ilvl w:val="3"/>
          <w:numId w:val="3"/>
        </w:numPr>
        <w:spacing w:line="276" w:lineRule="auto"/>
        <w:jc w:val="both"/>
        <w:rPr>
          <w:rFonts w:ascii="Arial" w:hAnsi="Arial" w:cs="Arial"/>
          <w:szCs w:val="22"/>
          <w:lang w:val="lt-LT"/>
        </w:rPr>
      </w:pPr>
      <w:r w:rsidRPr="00A5486C">
        <w:rPr>
          <w:rFonts w:ascii="Arial" w:hAnsi="Arial" w:cs="Arial"/>
          <w:szCs w:val="22"/>
          <w:lang w:val="lt-LT"/>
        </w:rPr>
        <w:t>Atstumai, reikalavimai kuriems yra nustatyti konkrečioje techninėje užduotyje;</w:t>
      </w:r>
    </w:p>
    <w:p w14:paraId="33C78BDD" w14:textId="77777777" w:rsidR="00DE3C08" w:rsidRPr="00A5486C" w:rsidRDefault="00DE3C08" w:rsidP="00DD037B">
      <w:pPr>
        <w:pStyle w:val="NoSpacing"/>
        <w:numPr>
          <w:ilvl w:val="3"/>
          <w:numId w:val="3"/>
        </w:numPr>
        <w:spacing w:line="276" w:lineRule="auto"/>
        <w:jc w:val="both"/>
        <w:rPr>
          <w:rFonts w:ascii="Arial" w:hAnsi="Arial" w:cs="Arial"/>
          <w:szCs w:val="22"/>
          <w:lang w:val="lt-LT"/>
        </w:rPr>
      </w:pPr>
      <w:r w:rsidRPr="00A5486C">
        <w:rPr>
          <w:rFonts w:ascii="Arial" w:hAnsi="Arial" w:cs="Arial"/>
          <w:szCs w:val="22"/>
          <w:lang w:val="lt-LT"/>
        </w:rPr>
        <w:t>Atstumai nuo kraštinių skirstyklos įrenginių laikančių konstrukcijų pamatų ir/arba PVP pamatų iki išorinio aptvaro.</w:t>
      </w:r>
    </w:p>
    <w:p w14:paraId="094D6B10" w14:textId="77777777" w:rsidR="00DE3C08" w:rsidRPr="00A5486C" w:rsidRDefault="00DE3C08" w:rsidP="00DD037B">
      <w:pPr>
        <w:pStyle w:val="NoSpacing"/>
        <w:numPr>
          <w:ilvl w:val="3"/>
          <w:numId w:val="3"/>
        </w:numPr>
        <w:spacing w:line="276" w:lineRule="auto"/>
        <w:jc w:val="both"/>
        <w:rPr>
          <w:rFonts w:ascii="Arial" w:hAnsi="Arial" w:cs="Arial"/>
          <w:szCs w:val="22"/>
          <w:lang w:val="lt-LT"/>
        </w:rPr>
      </w:pPr>
      <w:r w:rsidRPr="00A5486C">
        <w:rPr>
          <w:rFonts w:ascii="Arial" w:hAnsi="Arial" w:cs="Arial"/>
          <w:szCs w:val="22"/>
          <w:lang w:val="lt-LT"/>
        </w:rPr>
        <w:lastRenderedPageBreak/>
        <w:t>Atstumai tarp įrenginių ir konstrukcijų (įskaitant šių įrenginių ir konstrukcijų pamatus) vietose, kur reikalingas pravažiavimas transportui ir mechanizmams atliekant įrenginių techninę priežiūrą, remontą ir diagnostiką.</w:t>
      </w:r>
    </w:p>
    <w:p w14:paraId="7A110D1D" w14:textId="77777777" w:rsidR="00DE3C08" w:rsidRPr="00A5486C" w:rsidRDefault="00DE3C08" w:rsidP="00D57246">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Plane turi būti pateikti žaibosaugos zonų aukščiai atsižvelgiant į projektuojamų žaibolaidžių ir saugomų įrenginių aukščius.</w:t>
      </w:r>
    </w:p>
    <w:p w14:paraId="7B311C99" w14:textId="77777777" w:rsidR="00DE3C08" w:rsidRPr="00A5486C" w:rsidRDefault="00DE3C08" w:rsidP="00D57246">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Turi būti nurodytos pasaulio kryptys, plane pateikiant kompaso paveikslėlį, kurio rodyklės atitinka skirstyklos orientaciją pasaulio krypčių atžvilgiu.</w:t>
      </w:r>
    </w:p>
    <w:p w14:paraId="26231E95" w14:textId="77777777" w:rsidR="00DE3C08" w:rsidRPr="00A5486C" w:rsidRDefault="00DE3C08" w:rsidP="00D57246">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Turi būti nurodytos sklypo dangos su plano brėžinyje aiškiai nurodytais sutartiniais žymėjimais (pvz. skalda, žolė, trinkelės, asfaltas ir pan.).</w:t>
      </w:r>
    </w:p>
    <w:p w14:paraId="2C58FD7E" w14:textId="77777777" w:rsidR="00DE3C08" w:rsidRPr="00A5486C" w:rsidRDefault="00DE3C08" w:rsidP="00D57246">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Jeigu dėl didelio skirtingos informacijos kiekio plano brėžinyje žymėjimai arba kita informacija persidengia, susilieja arba kitaip tampa sunkiai įskaitoma, šią skirtingų brėžinio sluoksnių informaciją pateikti atskiruose brėžiniuose.</w:t>
      </w:r>
    </w:p>
    <w:p w14:paraId="6D018990" w14:textId="460F9DC1" w:rsidR="00DE3C08" w:rsidRPr="00A5486C" w:rsidRDefault="00DE3C08" w:rsidP="00D57246">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Papildomai </w:t>
      </w:r>
      <w:r w:rsidR="00D57246" w:rsidRPr="00A5486C">
        <w:rPr>
          <w:rFonts w:ascii="Arial" w:hAnsi="Arial" w:cs="Arial"/>
          <w:szCs w:val="22"/>
          <w:lang w:val="lt-LT"/>
        </w:rPr>
        <w:t>projektiniuose pasiūlymuose</w:t>
      </w:r>
      <w:r w:rsidR="000764FF" w:rsidRPr="00A5486C">
        <w:rPr>
          <w:rFonts w:ascii="Arial" w:hAnsi="Arial" w:cs="Arial"/>
          <w:szCs w:val="22"/>
          <w:lang w:val="lt-LT"/>
        </w:rPr>
        <w:t xml:space="preserve"> </w:t>
      </w:r>
      <w:r w:rsidRPr="00A5486C">
        <w:rPr>
          <w:rFonts w:ascii="Arial" w:hAnsi="Arial" w:cs="Arial"/>
          <w:szCs w:val="22"/>
          <w:lang w:val="lt-LT"/>
        </w:rPr>
        <w:t>turi būti pateikti šie atskiri brėžiniai:</w:t>
      </w:r>
    </w:p>
    <w:p w14:paraId="6F073B64" w14:textId="1863DFFB" w:rsidR="00DE3C08" w:rsidRPr="00A5486C" w:rsidRDefault="00DE3C08" w:rsidP="00DD037B">
      <w:pPr>
        <w:pStyle w:val="NoSpacing"/>
        <w:numPr>
          <w:ilvl w:val="3"/>
          <w:numId w:val="3"/>
        </w:numPr>
        <w:spacing w:line="276" w:lineRule="auto"/>
        <w:jc w:val="both"/>
        <w:rPr>
          <w:rFonts w:ascii="Arial" w:hAnsi="Arial" w:cs="Arial"/>
          <w:szCs w:val="22"/>
          <w:lang w:val="lt-LT"/>
        </w:rPr>
      </w:pPr>
      <w:r w:rsidRPr="00A5486C">
        <w:rPr>
          <w:rFonts w:ascii="Arial" w:hAnsi="Arial" w:cs="Arial"/>
          <w:szCs w:val="22"/>
          <w:lang w:val="lt-LT"/>
        </w:rPr>
        <w:t>110 kV skirstyklos pirminių įrenginių trimatis išdėstymo planas.</w:t>
      </w:r>
    </w:p>
    <w:p w14:paraId="037E62B1" w14:textId="77777777" w:rsidR="00DE3C08" w:rsidRPr="00A5486C" w:rsidRDefault="00DE3C08" w:rsidP="00DD037B">
      <w:pPr>
        <w:pStyle w:val="NoSpacing"/>
        <w:numPr>
          <w:ilvl w:val="3"/>
          <w:numId w:val="3"/>
        </w:numPr>
        <w:spacing w:line="276" w:lineRule="auto"/>
        <w:jc w:val="both"/>
        <w:rPr>
          <w:rFonts w:ascii="Arial" w:hAnsi="Arial" w:cs="Arial"/>
          <w:szCs w:val="22"/>
          <w:lang w:val="lt-LT"/>
        </w:rPr>
      </w:pPr>
      <w:r w:rsidRPr="00A5486C">
        <w:rPr>
          <w:rFonts w:ascii="Arial" w:hAnsi="Arial" w:cs="Arial"/>
          <w:szCs w:val="22"/>
          <w:lang w:val="lt-LT"/>
        </w:rPr>
        <w:t>PVP vidaus įrenginių išdėstymo plano brėžinys. Brėžinyje turi būti vaizduojama visa įranga kuri bus įrengta konkretaus vykdomo projekto apimtyje, bei įranga reikalinga principinėje schemoje nurodytų perspektyvinių pirminių įrenginių prijungimui ir funkcionalumui.</w:t>
      </w:r>
    </w:p>
    <w:p w14:paraId="229CE16A" w14:textId="4DE8A338" w:rsidR="00DE3C08" w:rsidRPr="00A5486C" w:rsidRDefault="00D57246" w:rsidP="00D57246">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Projektinių pasiūlymų </w:t>
      </w:r>
      <w:r w:rsidR="00DE3C08" w:rsidRPr="00A5486C">
        <w:rPr>
          <w:rFonts w:ascii="Arial" w:hAnsi="Arial" w:cs="Arial"/>
          <w:szCs w:val="22"/>
          <w:lang w:val="lt-LT"/>
        </w:rPr>
        <w:t>sprendiniai turi leisti įgyvendinti visus techninėje užduotyje pateiktus reikalavimus. Jeigu pagal pateiktus projektinius pasiūlymus neįmanoma įvertinti ar bus išpildomi konkretūs techninės užduoties arba norminių dokumentų reikalavimai, projektiniai pasiūlymai turės būti papildyti informacija ir/arba brėžiniais patvirtinančiais šių reikalavimų įgyvendinimo galimybes tolimesniuose projekto etapuose.</w:t>
      </w:r>
    </w:p>
    <w:p w14:paraId="7780736D" w14:textId="7D3A8C82" w:rsidR="00DE3C08" w:rsidRPr="00A5486C" w:rsidRDefault="00DE3C08" w:rsidP="00D57246">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Rengiant </w:t>
      </w:r>
      <w:r w:rsidR="00665BD8" w:rsidRPr="00A5486C">
        <w:rPr>
          <w:rFonts w:ascii="Arial" w:hAnsi="Arial" w:cs="Arial"/>
          <w:szCs w:val="22"/>
          <w:lang w:val="lt-LT"/>
        </w:rPr>
        <w:t>projektinius pasiūlymus</w:t>
      </w:r>
      <w:r w:rsidR="000764FF" w:rsidRPr="00A5486C">
        <w:rPr>
          <w:rFonts w:ascii="Arial" w:hAnsi="Arial" w:cs="Arial"/>
          <w:szCs w:val="22"/>
          <w:lang w:val="lt-LT"/>
        </w:rPr>
        <w:t xml:space="preserve"> </w:t>
      </w:r>
      <w:r w:rsidRPr="00A5486C">
        <w:rPr>
          <w:rFonts w:ascii="Arial" w:hAnsi="Arial" w:cs="Arial"/>
          <w:szCs w:val="22"/>
          <w:lang w:val="lt-LT"/>
        </w:rPr>
        <w:t>vadovautis STR 1.04.04:2017 „Statinio projektavimas, projekto ekspertizė“ reikalavimais.</w:t>
      </w:r>
    </w:p>
    <w:p w14:paraId="15597BDA" w14:textId="77777777" w:rsidR="00DE3C08" w:rsidRPr="00A5486C" w:rsidRDefault="00DE3C08" w:rsidP="008B061D">
      <w:pPr>
        <w:pStyle w:val="NoSpacing"/>
        <w:spacing w:line="276" w:lineRule="auto"/>
        <w:ind w:left="567" w:firstLine="0"/>
        <w:jc w:val="both"/>
        <w:rPr>
          <w:rFonts w:ascii="Arial" w:hAnsi="Arial" w:cs="Arial"/>
          <w:szCs w:val="22"/>
          <w:lang w:val="lt-LT"/>
        </w:rPr>
      </w:pPr>
    </w:p>
    <w:bookmarkEnd w:id="64"/>
    <w:p w14:paraId="779551FD" w14:textId="79C152CC" w:rsidR="004D2850" w:rsidRPr="00A5486C" w:rsidRDefault="004D2850" w:rsidP="00C807BE">
      <w:pPr>
        <w:pStyle w:val="NoSpacing"/>
        <w:spacing w:line="276" w:lineRule="auto"/>
        <w:jc w:val="both"/>
        <w:rPr>
          <w:rFonts w:ascii="Arial" w:hAnsi="Arial" w:cs="Arial"/>
          <w:bCs/>
          <w:szCs w:val="22"/>
          <w:lang w:val="lt-LT"/>
        </w:rPr>
      </w:pPr>
    </w:p>
    <w:p w14:paraId="02F0811D" w14:textId="3E1D772C" w:rsidR="00E56000" w:rsidRPr="00A5486C" w:rsidRDefault="00E56000" w:rsidP="00CF5DA1">
      <w:pPr>
        <w:pStyle w:val="Heading1"/>
        <w:numPr>
          <w:ilvl w:val="0"/>
          <w:numId w:val="3"/>
        </w:numPr>
        <w:spacing w:before="120" w:after="120"/>
        <w:jc w:val="center"/>
        <w:rPr>
          <w:rFonts w:ascii="Arial" w:hAnsi="Arial" w:cs="Arial"/>
          <w:szCs w:val="22"/>
          <w:lang w:val="lt-LT"/>
        </w:rPr>
      </w:pPr>
      <w:bookmarkStart w:id="66" w:name="_Toc457201895"/>
      <w:bookmarkStart w:id="67" w:name="_Toc173409227"/>
      <w:r w:rsidRPr="00A5486C">
        <w:rPr>
          <w:rFonts w:ascii="Arial" w:hAnsi="Arial" w:cs="Arial"/>
          <w:szCs w:val="22"/>
          <w:lang w:val="lt-LT"/>
        </w:rPr>
        <w:t>ELEKTROS PERDAVIMO LINIJŲ DALIS</w:t>
      </w:r>
      <w:bookmarkEnd w:id="66"/>
      <w:bookmarkEnd w:id="67"/>
    </w:p>
    <w:p w14:paraId="48D8F00D" w14:textId="77777777" w:rsidR="00E56000" w:rsidRPr="00A5486C" w:rsidRDefault="00E56000" w:rsidP="00152F90">
      <w:pPr>
        <w:pStyle w:val="ListParagraph"/>
        <w:numPr>
          <w:ilvl w:val="0"/>
          <w:numId w:val="13"/>
        </w:numPr>
        <w:spacing w:line="276" w:lineRule="auto"/>
        <w:ind w:left="0" w:firstLine="567"/>
        <w:jc w:val="both"/>
        <w:rPr>
          <w:rFonts w:ascii="Arial" w:hAnsi="Arial" w:cs="Arial"/>
          <w:vanish/>
          <w:sz w:val="22"/>
          <w:szCs w:val="22"/>
          <w:lang w:val="lt-LT"/>
        </w:rPr>
      </w:pPr>
    </w:p>
    <w:p w14:paraId="5B3542C8" w14:textId="3DD96AB1" w:rsidR="001F4AD2" w:rsidRPr="00A5486C" w:rsidRDefault="00287554" w:rsidP="00012F60">
      <w:pPr>
        <w:pStyle w:val="NoSpacing"/>
        <w:numPr>
          <w:ilvl w:val="1"/>
          <w:numId w:val="3"/>
        </w:numPr>
        <w:spacing w:line="276" w:lineRule="auto"/>
        <w:ind w:firstLine="567"/>
        <w:jc w:val="both"/>
        <w:rPr>
          <w:rFonts w:ascii="Arial" w:hAnsi="Arial" w:cs="Arial"/>
          <w:szCs w:val="22"/>
          <w:lang w:val="lt-LT"/>
        </w:rPr>
      </w:pPr>
      <w:bookmarkStart w:id="68" w:name="_Hlk41630506"/>
      <w:r w:rsidRPr="00A5486C">
        <w:rPr>
          <w:rFonts w:ascii="Arial" w:hAnsi="Arial" w:cs="Arial"/>
          <w:szCs w:val="22"/>
          <w:lang w:val="lt-LT"/>
        </w:rPr>
        <w:t xml:space="preserve">Suprojektuoti </w:t>
      </w:r>
      <w:proofErr w:type="spellStart"/>
      <w:r w:rsidRPr="00A5486C">
        <w:rPr>
          <w:rFonts w:ascii="Arial" w:hAnsi="Arial" w:cs="Arial"/>
          <w:szCs w:val="22"/>
          <w:lang w:val="lt-LT"/>
        </w:rPr>
        <w:t>dvigrandės</w:t>
      </w:r>
      <w:proofErr w:type="spellEnd"/>
      <w:r w:rsidR="00B8266E" w:rsidRPr="00A5486C">
        <w:rPr>
          <w:rFonts w:ascii="Arial" w:hAnsi="Arial" w:cs="Arial"/>
          <w:szCs w:val="22"/>
          <w:lang w:val="lt-LT"/>
        </w:rPr>
        <w:t xml:space="preserve"> 110 kV OL Neris – VE3 I, II nuo </w:t>
      </w:r>
      <w:proofErr w:type="spellStart"/>
      <w:r w:rsidR="00B8266E" w:rsidRPr="00A5486C">
        <w:rPr>
          <w:rFonts w:ascii="Arial" w:hAnsi="Arial" w:cs="Arial"/>
          <w:szCs w:val="22"/>
          <w:lang w:val="lt-LT"/>
        </w:rPr>
        <w:t>atr</w:t>
      </w:r>
      <w:proofErr w:type="spellEnd"/>
      <w:r w:rsidR="00B8266E" w:rsidRPr="00A5486C">
        <w:rPr>
          <w:rFonts w:ascii="Arial" w:hAnsi="Arial" w:cs="Arial"/>
          <w:szCs w:val="22"/>
          <w:lang w:val="lt-LT"/>
        </w:rPr>
        <w:t xml:space="preserve">. Nr. 83/1 iki </w:t>
      </w:r>
      <w:proofErr w:type="spellStart"/>
      <w:r w:rsidR="00B8266E" w:rsidRPr="00A5486C">
        <w:rPr>
          <w:rFonts w:ascii="Arial" w:hAnsi="Arial" w:cs="Arial"/>
          <w:szCs w:val="22"/>
          <w:lang w:val="lt-LT"/>
        </w:rPr>
        <w:t>atr</w:t>
      </w:r>
      <w:proofErr w:type="spellEnd"/>
      <w:r w:rsidR="00B8266E" w:rsidRPr="00A5486C">
        <w:rPr>
          <w:rFonts w:ascii="Arial" w:hAnsi="Arial" w:cs="Arial"/>
          <w:szCs w:val="22"/>
          <w:lang w:val="lt-LT"/>
        </w:rPr>
        <w:t xml:space="preserve">. Nr. 83/5 </w:t>
      </w:r>
      <w:r w:rsidR="00D31C51" w:rsidRPr="00A5486C">
        <w:rPr>
          <w:rFonts w:ascii="Arial" w:hAnsi="Arial" w:cs="Arial"/>
          <w:szCs w:val="22"/>
          <w:lang w:val="lt-LT"/>
        </w:rPr>
        <w:t xml:space="preserve">pertvarkymo </w:t>
      </w:r>
      <w:r w:rsidR="00B8266E" w:rsidRPr="00A5486C">
        <w:rPr>
          <w:rFonts w:ascii="Arial" w:hAnsi="Arial" w:cs="Arial"/>
          <w:szCs w:val="22"/>
          <w:lang w:val="lt-LT"/>
        </w:rPr>
        <w:t>darbus iš 110 kV OL Neris – VE3 I, II suformuojant dvi atskiras 110 kV KL Neris – Riešė ir 110 kV KL Riešė VE3 I</w:t>
      </w:r>
      <w:r w:rsidR="003A2731" w:rsidRPr="00A5486C">
        <w:rPr>
          <w:rFonts w:ascii="Arial" w:hAnsi="Arial" w:cs="Arial"/>
          <w:szCs w:val="22"/>
          <w:lang w:val="lt-LT"/>
        </w:rPr>
        <w:t xml:space="preserve"> (nuo Riešė TP iki </w:t>
      </w:r>
      <w:proofErr w:type="spellStart"/>
      <w:r w:rsidR="003A2731" w:rsidRPr="00A5486C">
        <w:rPr>
          <w:rFonts w:ascii="Arial" w:hAnsi="Arial" w:cs="Arial"/>
          <w:szCs w:val="22"/>
          <w:lang w:val="lt-LT"/>
        </w:rPr>
        <w:t>atr</w:t>
      </w:r>
      <w:proofErr w:type="spellEnd"/>
      <w:r w:rsidR="003A2731" w:rsidRPr="00A5486C">
        <w:rPr>
          <w:rFonts w:ascii="Arial" w:hAnsi="Arial" w:cs="Arial"/>
          <w:szCs w:val="22"/>
          <w:lang w:val="lt-LT"/>
        </w:rPr>
        <w:t>. Nr. 83 klojamos dvi naujos kabelinės linijos)</w:t>
      </w:r>
      <w:r w:rsidR="00022B14" w:rsidRPr="00A5486C">
        <w:rPr>
          <w:rFonts w:ascii="Arial" w:hAnsi="Arial" w:cs="Arial"/>
          <w:szCs w:val="22"/>
          <w:lang w:val="lt-LT"/>
        </w:rPr>
        <w:t>.</w:t>
      </w:r>
      <w:r w:rsidR="00B8266E" w:rsidRPr="00A5486C">
        <w:rPr>
          <w:rFonts w:ascii="Arial" w:hAnsi="Arial" w:cs="Arial"/>
          <w:szCs w:val="22"/>
          <w:lang w:val="lt-LT"/>
        </w:rPr>
        <w:t xml:space="preserve"> </w:t>
      </w:r>
    </w:p>
    <w:p w14:paraId="5E653C06" w14:textId="4B8DA273" w:rsidR="003A2731" w:rsidRPr="00A5486C" w:rsidRDefault="00B8266E" w:rsidP="00012F60">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 xml:space="preserve">110 kV OL </w:t>
      </w:r>
      <w:r w:rsidR="003A2731" w:rsidRPr="00A5486C">
        <w:rPr>
          <w:rFonts w:ascii="Arial" w:hAnsi="Arial" w:cs="Arial"/>
          <w:szCs w:val="22"/>
          <w:lang w:val="lt-LT"/>
        </w:rPr>
        <w:t>Neris - VE3 I, II</w:t>
      </w:r>
      <w:r w:rsidRPr="00A5486C">
        <w:rPr>
          <w:rFonts w:ascii="Arial" w:hAnsi="Arial" w:cs="Arial"/>
          <w:szCs w:val="22"/>
          <w:lang w:val="lt-LT"/>
        </w:rPr>
        <w:t xml:space="preserve"> ašyje suprojektuoti dviejų </w:t>
      </w:r>
      <w:proofErr w:type="spellStart"/>
      <w:r w:rsidRPr="00A5486C">
        <w:rPr>
          <w:rFonts w:ascii="Arial" w:hAnsi="Arial" w:cs="Arial"/>
          <w:szCs w:val="22"/>
          <w:lang w:val="lt-LT"/>
        </w:rPr>
        <w:t>dvigrandžių</w:t>
      </w:r>
      <w:proofErr w:type="spellEnd"/>
      <w:r w:rsidRPr="00A5486C">
        <w:rPr>
          <w:rFonts w:ascii="Arial" w:hAnsi="Arial" w:cs="Arial"/>
          <w:szCs w:val="22"/>
          <w:lang w:val="lt-LT"/>
        </w:rPr>
        <w:t xml:space="preserve"> plieninių inkarinių atramų įrengimo darbus. Atramų įrengimo vietas derinti su PSO iki </w:t>
      </w:r>
      <w:r w:rsidR="00B219E8" w:rsidRPr="00A5486C">
        <w:rPr>
          <w:rFonts w:ascii="Arial" w:hAnsi="Arial" w:cs="Arial"/>
          <w:szCs w:val="22"/>
          <w:lang w:val="lt-LT"/>
        </w:rPr>
        <w:t xml:space="preserve">projektinių pasiūlymų </w:t>
      </w:r>
      <w:r w:rsidRPr="00A5486C">
        <w:rPr>
          <w:rFonts w:ascii="Arial" w:hAnsi="Arial" w:cs="Arial"/>
          <w:szCs w:val="22"/>
          <w:lang w:val="lt-LT"/>
        </w:rPr>
        <w:t>rengimo pradžios. Atramose suprojektuoti galinių movų ir viršįtampių ribotuvų įrengimo darbus.</w:t>
      </w:r>
    </w:p>
    <w:p w14:paraId="35F1BE5D" w14:textId="1D90AD3B" w:rsidR="003A2731" w:rsidRPr="00A5486C" w:rsidRDefault="003A2731" w:rsidP="00012F60">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 xml:space="preserve">Demontuojama esama </w:t>
      </w:r>
      <w:proofErr w:type="spellStart"/>
      <w:r w:rsidRPr="00A5486C">
        <w:rPr>
          <w:rFonts w:ascii="Arial" w:hAnsi="Arial" w:cs="Arial"/>
          <w:szCs w:val="22"/>
          <w:lang w:val="lt-LT"/>
        </w:rPr>
        <w:t>dvigrandė</w:t>
      </w:r>
      <w:proofErr w:type="spellEnd"/>
      <w:r w:rsidRPr="00A5486C">
        <w:rPr>
          <w:rFonts w:ascii="Arial" w:hAnsi="Arial" w:cs="Arial"/>
          <w:szCs w:val="22"/>
          <w:lang w:val="lt-LT"/>
        </w:rPr>
        <w:t xml:space="preserve"> 110 kV OL Neris-VE3 I, II nuo </w:t>
      </w:r>
      <w:proofErr w:type="spellStart"/>
      <w:r w:rsidRPr="00A5486C">
        <w:rPr>
          <w:rFonts w:ascii="Arial" w:hAnsi="Arial" w:cs="Arial"/>
          <w:szCs w:val="22"/>
          <w:lang w:val="lt-LT"/>
        </w:rPr>
        <w:t>atr</w:t>
      </w:r>
      <w:proofErr w:type="spellEnd"/>
      <w:r w:rsidRPr="00A5486C">
        <w:rPr>
          <w:rFonts w:ascii="Arial" w:hAnsi="Arial" w:cs="Arial"/>
          <w:szCs w:val="22"/>
          <w:lang w:val="lt-LT"/>
        </w:rPr>
        <w:t xml:space="preserve">. Nr. 83/1 iki </w:t>
      </w:r>
      <w:proofErr w:type="spellStart"/>
      <w:r w:rsidRPr="00A5486C">
        <w:rPr>
          <w:rFonts w:ascii="Arial" w:hAnsi="Arial" w:cs="Arial"/>
          <w:szCs w:val="22"/>
          <w:lang w:val="lt-LT"/>
        </w:rPr>
        <w:t>atr</w:t>
      </w:r>
      <w:proofErr w:type="spellEnd"/>
      <w:r w:rsidRPr="00A5486C">
        <w:rPr>
          <w:rFonts w:ascii="Arial" w:hAnsi="Arial" w:cs="Arial"/>
          <w:szCs w:val="22"/>
          <w:lang w:val="lt-LT"/>
        </w:rPr>
        <w:t>. Nr. 83/5.</w:t>
      </w:r>
    </w:p>
    <w:p w14:paraId="2DE08472" w14:textId="76EC746B" w:rsidR="003A2731" w:rsidRPr="00A5486C" w:rsidRDefault="003A2731" w:rsidP="00012F60">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 xml:space="preserve">Demontuojama esama </w:t>
      </w:r>
      <w:proofErr w:type="spellStart"/>
      <w:r w:rsidRPr="00A5486C">
        <w:rPr>
          <w:rFonts w:ascii="Arial" w:hAnsi="Arial" w:cs="Arial"/>
          <w:szCs w:val="22"/>
          <w:lang w:val="lt-LT"/>
        </w:rPr>
        <w:t>dvigrandė</w:t>
      </w:r>
      <w:proofErr w:type="spellEnd"/>
      <w:r w:rsidRPr="00A5486C">
        <w:rPr>
          <w:rFonts w:ascii="Arial" w:hAnsi="Arial" w:cs="Arial"/>
          <w:szCs w:val="22"/>
          <w:lang w:val="lt-LT"/>
        </w:rPr>
        <w:t xml:space="preserve"> metalinė inkarinė atr.Nr.83.</w:t>
      </w:r>
    </w:p>
    <w:p w14:paraId="755382CB" w14:textId="7E5C1B55" w:rsidR="003A2731" w:rsidRPr="00A5486C" w:rsidRDefault="003A2731" w:rsidP="00012F60">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Suprojektuoti laidų užvedimo į galines movas darbus. Pateikti projektuojamų atramų erdvinius brėžinius su juose nurodytais atstumais nuo įtampą turinčių dalių iki įžemintų atramos konstrukcijų, atstumus tarp skirtingų fazių laidų ir atstumus nuo žemės paviršiaus iki galinių movų tvirtinimo vietų. Galinių movų išdėstymas atramose turi būti horizontalus, ne mažesniame, nei 6 m aukštyje nuo žemės paviršiaus.</w:t>
      </w:r>
    </w:p>
    <w:p w14:paraId="679C025B" w14:textId="7B510EED" w:rsidR="004A5AD1" w:rsidRPr="00A5486C" w:rsidRDefault="00F84DDA" w:rsidP="00012F60">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 xml:space="preserve">Suprojektuoti KL su elektrinės galios pralaidumu išreikštu srovės dydžiu, įvertinus visus KL tiesimo sąlygų pataisos koeficientus, ne mažesniu kaip </w:t>
      </w:r>
      <w:r w:rsidR="001C3013" w:rsidRPr="00A5486C">
        <w:rPr>
          <w:rFonts w:ascii="Arial" w:hAnsi="Arial" w:cs="Arial"/>
          <w:szCs w:val="22"/>
          <w:lang w:val="lt-LT"/>
        </w:rPr>
        <w:t>65</w:t>
      </w:r>
      <w:r w:rsidR="000D22F3" w:rsidRPr="00A5486C">
        <w:rPr>
          <w:rFonts w:ascii="Arial" w:hAnsi="Arial" w:cs="Arial"/>
          <w:szCs w:val="22"/>
          <w:lang w:val="lt-LT"/>
        </w:rPr>
        <w:t>8</w:t>
      </w:r>
      <w:r w:rsidR="005C52C2" w:rsidRPr="00A5486C">
        <w:rPr>
          <w:rFonts w:ascii="Arial" w:hAnsi="Arial" w:cs="Arial"/>
          <w:szCs w:val="22"/>
          <w:lang w:val="lt-LT"/>
        </w:rPr>
        <w:t xml:space="preserve"> </w:t>
      </w:r>
      <w:r w:rsidRPr="00A5486C">
        <w:rPr>
          <w:rFonts w:ascii="Arial" w:hAnsi="Arial" w:cs="Arial"/>
          <w:szCs w:val="22"/>
          <w:lang w:val="lt-LT"/>
        </w:rPr>
        <w:t>A vienai fazei. Parenkant faktinius kabelius (TDP rengimo metu) leistina pralaidumo paklaida -2 proc. nuo projektinės (</w:t>
      </w:r>
      <w:r w:rsidR="00EF7C9F" w:rsidRPr="00A5486C">
        <w:rPr>
          <w:rFonts w:ascii="Arial" w:hAnsi="Arial" w:cs="Arial"/>
          <w:szCs w:val="22"/>
          <w:lang w:val="lt-LT"/>
        </w:rPr>
        <w:t>6</w:t>
      </w:r>
      <w:r w:rsidR="000D22F3" w:rsidRPr="00A5486C">
        <w:rPr>
          <w:rFonts w:ascii="Arial" w:hAnsi="Arial" w:cs="Arial"/>
          <w:szCs w:val="22"/>
          <w:lang w:val="lt-LT"/>
        </w:rPr>
        <w:t>5</w:t>
      </w:r>
      <w:r w:rsidR="00EF7C9F" w:rsidRPr="00A5486C">
        <w:rPr>
          <w:rFonts w:ascii="Arial" w:hAnsi="Arial" w:cs="Arial"/>
          <w:szCs w:val="22"/>
          <w:lang w:val="lt-LT"/>
        </w:rPr>
        <w:t xml:space="preserve">8 </w:t>
      </w:r>
      <w:r w:rsidRPr="00A5486C">
        <w:rPr>
          <w:rFonts w:ascii="Arial" w:hAnsi="Arial" w:cs="Arial"/>
          <w:szCs w:val="22"/>
          <w:lang w:val="lt-LT"/>
        </w:rPr>
        <w:t>A). Projektuojant KL vadovautis principu, kad vieno kilometro ilgio KL ruože turi būti projektuojama ne daugiau, nei viena jungiamoji mova</w:t>
      </w:r>
      <w:r w:rsidR="003A2731" w:rsidRPr="00A5486C">
        <w:rPr>
          <w:rFonts w:ascii="Arial" w:hAnsi="Arial" w:cs="Arial"/>
          <w:szCs w:val="22"/>
          <w:lang w:val="lt-LT"/>
        </w:rPr>
        <w:t>.</w:t>
      </w:r>
    </w:p>
    <w:p w14:paraId="3E8239B9" w14:textId="36BAFE16" w:rsidR="00F94D14" w:rsidRPr="00A5486C" w:rsidRDefault="00F94D14" w:rsidP="00012F60">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Projekte turi būti įvertina, kad konkursui paruošt</w:t>
      </w:r>
      <w:r w:rsidR="00012F60" w:rsidRPr="00A5486C">
        <w:rPr>
          <w:rFonts w:ascii="Arial" w:hAnsi="Arial" w:cs="Arial"/>
          <w:szCs w:val="22"/>
          <w:lang w:val="lt-LT"/>
        </w:rPr>
        <w:t>uose</w:t>
      </w:r>
      <w:r w:rsidRPr="00A5486C">
        <w:rPr>
          <w:rFonts w:ascii="Arial" w:hAnsi="Arial" w:cs="Arial"/>
          <w:szCs w:val="22"/>
          <w:lang w:val="lt-LT"/>
        </w:rPr>
        <w:t xml:space="preserve"> </w:t>
      </w:r>
      <w:r w:rsidR="00012F60" w:rsidRPr="00A5486C">
        <w:rPr>
          <w:rFonts w:ascii="Arial" w:hAnsi="Arial" w:cs="Arial"/>
          <w:szCs w:val="22"/>
          <w:lang w:val="lt-LT"/>
        </w:rPr>
        <w:t xml:space="preserve">projektiniuose pasiūlymuose </w:t>
      </w:r>
      <w:r w:rsidRPr="00A5486C">
        <w:rPr>
          <w:rFonts w:ascii="Arial" w:hAnsi="Arial" w:cs="Arial"/>
          <w:szCs w:val="22"/>
          <w:lang w:val="lt-LT"/>
        </w:rPr>
        <w:t>rangos darbams atlikti kabelių gamintojas privalės pateikti kabelio pralaidumo skaičiavimus pagal IEC 60287 ar jam lygiaverčio standarto skaičiavimų principus.</w:t>
      </w:r>
    </w:p>
    <w:p w14:paraId="75AA770E" w14:textId="4A6CEC30" w:rsidR="00F94D14" w:rsidRPr="00A5486C" w:rsidRDefault="00F94D14" w:rsidP="00012F60">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lastRenderedPageBreak/>
        <w:t xml:space="preserve">Suprojektuoti kabelių ilgio atsargas, ne mažiau kaip 3 m prie galinių movų, įrengiamų galinėse atramose ir pastotės teritorijoje bei jungiamųjų movų. </w:t>
      </w:r>
    </w:p>
    <w:p w14:paraId="4C6776AF" w14:textId="7F27DA54" w:rsidR="00F94D14" w:rsidRPr="00A5486C" w:rsidRDefault="00F94D14" w:rsidP="00012F60">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Pateikti KL trasų planus ir išilginius profilius. Profiliuose turi būti nurodytos visos sankirtos su esamais inžineriniais tinklais bei atstumai iki jų, atstumai nuo kabelių linijų ir jų konstrukcijų (plokščių) iki žemės paviršiaus. Pateikti KL tranšėjų skersinius pjūvius. KL trasų planai turi būti pateikti .pdf ir .</w:t>
      </w:r>
      <w:proofErr w:type="spellStart"/>
      <w:r w:rsidRPr="00A5486C">
        <w:rPr>
          <w:rFonts w:ascii="Arial" w:hAnsi="Arial" w:cs="Arial"/>
          <w:szCs w:val="22"/>
          <w:lang w:val="lt-LT"/>
        </w:rPr>
        <w:t>dwg</w:t>
      </w:r>
      <w:proofErr w:type="spellEnd"/>
      <w:r w:rsidRPr="00A5486C">
        <w:rPr>
          <w:rFonts w:ascii="Arial" w:hAnsi="Arial" w:cs="Arial"/>
          <w:szCs w:val="22"/>
          <w:lang w:val="lt-LT"/>
        </w:rPr>
        <w:t xml:space="preserve"> formatais.</w:t>
      </w:r>
    </w:p>
    <w:p w14:paraId="25FA235B" w14:textId="1E37631B" w:rsidR="00F94D14" w:rsidRPr="00A5486C" w:rsidRDefault="00F94D14" w:rsidP="00012F60">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 xml:space="preserve">Pateikti kabelio laidininko, ekrano skerspjūvio, ekrano įžeminimo būdo ir ekrano viršįtampių ribotuvų (jei reikalinga) parinkimo skaičiavimus ir jų rezultatus. </w:t>
      </w:r>
    </w:p>
    <w:p w14:paraId="25F1E028" w14:textId="1F065F11" w:rsidR="004E2C92" w:rsidRPr="00A5486C" w:rsidRDefault="004E2C92" w:rsidP="00012F60">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 xml:space="preserve">Suprojektuoti KL trasos ženklinimą požeminiais pasyviniais elektroniniais žymekliais. Gelžbetoniniai KL trasos žymėjimo stulpeliai įrengiami tik tais atvejais, kai to reikalauja projekto sprendinius derinančios ir(ar) </w:t>
      </w:r>
      <w:proofErr w:type="spellStart"/>
      <w:r w:rsidRPr="00A5486C">
        <w:rPr>
          <w:rFonts w:ascii="Arial" w:hAnsi="Arial" w:cs="Arial"/>
          <w:szCs w:val="22"/>
          <w:lang w:val="lt-LT"/>
        </w:rPr>
        <w:t>ekspertuojančios</w:t>
      </w:r>
      <w:proofErr w:type="spellEnd"/>
      <w:r w:rsidRPr="00A5486C">
        <w:rPr>
          <w:rFonts w:ascii="Arial" w:hAnsi="Arial" w:cs="Arial"/>
          <w:szCs w:val="22"/>
          <w:lang w:val="lt-LT"/>
        </w:rPr>
        <w:t xml:space="preserve"> organizacijos.</w:t>
      </w:r>
    </w:p>
    <w:p w14:paraId="70F21DD7" w14:textId="287A8826" w:rsidR="00F94D14" w:rsidRPr="00A5486C" w:rsidRDefault="00F94D14" w:rsidP="00012F60">
      <w:pPr>
        <w:pStyle w:val="NoSpacing"/>
        <w:numPr>
          <w:ilvl w:val="1"/>
          <w:numId w:val="3"/>
        </w:numPr>
        <w:spacing w:line="276" w:lineRule="auto"/>
        <w:ind w:firstLine="567"/>
        <w:jc w:val="both"/>
        <w:rPr>
          <w:rFonts w:ascii="Arial" w:hAnsi="Arial" w:cs="Arial"/>
          <w:szCs w:val="22"/>
          <w:lang w:val="lt-LT"/>
        </w:rPr>
      </w:pPr>
      <w:bookmarkStart w:id="69" w:name="_Hlk188339273"/>
      <w:r w:rsidRPr="00A5486C">
        <w:rPr>
          <w:rFonts w:ascii="Arial" w:hAnsi="Arial" w:cs="Arial"/>
          <w:szCs w:val="22"/>
          <w:lang w:val="lt-LT"/>
        </w:rPr>
        <w:t xml:space="preserve">Suprojektuoti žaibosaugos troso su šviesolaidiniu kabeliu (toliau – ŽTŠK) įrengimo darbus nuo </w:t>
      </w:r>
      <w:r w:rsidR="004E2C92" w:rsidRPr="00A5486C">
        <w:rPr>
          <w:rFonts w:ascii="Arial" w:hAnsi="Arial" w:cs="Arial"/>
          <w:szCs w:val="22"/>
          <w:lang w:val="lt-LT"/>
        </w:rPr>
        <w:t>naujai projektuojamos atramos (vietoje atramos Nr. 83) iki atramos Nr. 73</w:t>
      </w:r>
      <w:r w:rsidR="00DD1C1C" w:rsidRPr="00A5486C">
        <w:rPr>
          <w:rFonts w:ascii="Arial" w:hAnsi="Arial" w:cs="Arial"/>
          <w:szCs w:val="22"/>
          <w:lang w:val="lt-LT"/>
        </w:rPr>
        <w:t>.</w:t>
      </w:r>
      <w:r w:rsidR="000C0852" w:rsidRPr="00A5486C">
        <w:rPr>
          <w:rFonts w:ascii="Arial" w:hAnsi="Arial" w:cs="Arial"/>
          <w:szCs w:val="22"/>
          <w:lang w:val="lt-LT"/>
        </w:rPr>
        <w:t xml:space="preserve"> </w:t>
      </w:r>
      <w:bookmarkEnd w:id="69"/>
      <w:r w:rsidR="006E55B2" w:rsidRPr="00A5486C">
        <w:rPr>
          <w:rFonts w:ascii="Arial" w:hAnsi="Arial" w:cs="Arial"/>
          <w:szCs w:val="22"/>
          <w:lang w:val="lt-LT"/>
        </w:rPr>
        <w:t>Defektinio</w:t>
      </w:r>
      <w:r w:rsidRPr="00A5486C">
        <w:rPr>
          <w:rFonts w:ascii="Arial" w:hAnsi="Arial" w:cs="Arial"/>
          <w:szCs w:val="22"/>
          <w:lang w:val="lt-LT"/>
        </w:rPr>
        <w:t xml:space="preserve"> </w:t>
      </w:r>
      <w:r w:rsidR="00DD1C1C" w:rsidRPr="00A5486C">
        <w:rPr>
          <w:rFonts w:ascii="Arial" w:hAnsi="Arial" w:cs="Arial"/>
          <w:szCs w:val="22"/>
          <w:lang w:val="lt-LT"/>
        </w:rPr>
        <w:t>ŽT keitimui į ŽTŠK parengti atskirą paprastojo remonto aprašą/projektą</w:t>
      </w:r>
      <w:r w:rsidRPr="00A5486C">
        <w:rPr>
          <w:rFonts w:ascii="Arial" w:hAnsi="Arial" w:cs="Arial"/>
          <w:szCs w:val="22"/>
          <w:lang w:val="lt-LT"/>
        </w:rPr>
        <w:t>, vadovaujantis skyriuje „Reikalavimai telekomunikacijoms“ pateiktomis apimtimis. Pateikti ŽTŠK terminio atsparumo trumpojo jungimo srovėms skaičiavimus.</w:t>
      </w:r>
    </w:p>
    <w:p w14:paraId="25ED5C50" w14:textId="6165F30A" w:rsidR="00F94D14" w:rsidRPr="00A5486C" w:rsidRDefault="00F94D14" w:rsidP="00012F60">
      <w:pPr>
        <w:pStyle w:val="NoSpacing"/>
        <w:numPr>
          <w:ilvl w:val="1"/>
          <w:numId w:val="3"/>
        </w:numPr>
        <w:spacing w:line="276" w:lineRule="auto"/>
        <w:ind w:firstLine="567"/>
        <w:jc w:val="both"/>
        <w:rPr>
          <w:rFonts w:ascii="Arial" w:hAnsi="Arial" w:cs="Arial"/>
          <w:szCs w:val="22"/>
          <w:lang w:val="lt-LT"/>
        </w:rPr>
      </w:pPr>
      <w:bookmarkStart w:id="70" w:name="_Hlk188339285"/>
      <w:r w:rsidRPr="00A5486C">
        <w:rPr>
          <w:rFonts w:ascii="Arial" w:hAnsi="Arial" w:cs="Arial"/>
          <w:szCs w:val="22"/>
          <w:lang w:val="lt-LT"/>
        </w:rPr>
        <w:t xml:space="preserve">Suprojektuoti požeminį šviesolaidinį kabelį (toliau – ŠK) nuo Riešė TP iki naujai projektuojamų inkarinių atramų (vietoje </w:t>
      </w:r>
      <w:proofErr w:type="spellStart"/>
      <w:r w:rsidRPr="00A5486C">
        <w:rPr>
          <w:rFonts w:ascii="Arial" w:hAnsi="Arial" w:cs="Arial"/>
          <w:szCs w:val="22"/>
          <w:lang w:val="lt-LT"/>
        </w:rPr>
        <w:t>atr</w:t>
      </w:r>
      <w:proofErr w:type="spellEnd"/>
      <w:r w:rsidRPr="00A5486C">
        <w:rPr>
          <w:rFonts w:ascii="Arial" w:hAnsi="Arial" w:cs="Arial"/>
          <w:szCs w:val="22"/>
          <w:lang w:val="lt-LT"/>
        </w:rPr>
        <w:t>. Nr. 83)</w:t>
      </w:r>
      <w:r w:rsidR="00464442" w:rsidRPr="00A5486C">
        <w:rPr>
          <w:rFonts w:ascii="Arial" w:hAnsi="Arial" w:cs="Arial"/>
          <w:szCs w:val="22"/>
          <w:lang w:val="lt-LT"/>
        </w:rPr>
        <w:t xml:space="preserve">, </w:t>
      </w:r>
      <w:bookmarkEnd w:id="70"/>
      <w:r w:rsidR="00464442" w:rsidRPr="00A5486C">
        <w:rPr>
          <w:rFonts w:ascii="Arial" w:hAnsi="Arial" w:cs="Arial"/>
          <w:szCs w:val="22"/>
          <w:lang w:val="lt-LT"/>
        </w:rPr>
        <w:t>vadovaujantis skyriuje „Reikalavimai telekomunikacijoms“ pateiktomis apimtimis</w:t>
      </w:r>
      <w:r w:rsidRPr="00A5486C">
        <w:rPr>
          <w:rFonts w:ascii="Arial" w:hAnsi="Arial" w:cs="Arial"/>
          <w:szCs w:val="22"/>
          <w:lang w:val="lt-LT"/>
        </w:rPr>
        <w:t>.</w:t>
      </w:r>
    </w:p>
    <w:p w14:paraId="283F0ECD" w14:textId="3BB302B1" w:rsidR="00F94D14" w:rsidRPr="00A5486C" w:rsidRDefault="00F94D14" w:rsidP="00012F60">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Atramas projektuoti vadovaujantis skyriuje „Reikalavimai statybinei daliai“ pateiktais reikalavimais.</w:t>
      </w:r>
    </w:p>
    <w:p w14:paraId="4FE7DD47" w14:textId="7AE0EEFD" w:rsidR="00F94D14" w:rsidRPr="00A5486C" w:rsidRDefault="00F94D14" w:rsidP="00012F60">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Suprojektuoti įrengiamo ŽTŠK ruožo reguliavimo darbus.</w:t>
      </w:r>
    </w:p>
    <w:p w14:paraId="3F1261CA" w14:textId="07BA1E28" w:rsidR="00F94D14" w:rsidRPr="00A5486C" w:rsidRDefault="00F94D14" w:rsidP="00012F60">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 xml:space="preserve">Esant poreikiui (jei projektiniai sprendiniai naujai suformuojamuose inkariniuose </w:t>
      </w:r>
      <w:proofErr w:type="spellStart"/>
      <w:r w:rsidRPr="00A5486C">
        <w:rPr>
          <w:rFonts w:ascii="Arial" w:hAnsi="Arial" w:cs="Arial"/>
          <w:szCs w:val="22"/>
          <w:lang w:val="lt-LT"/>
        </w:rPr>
        <w:t>tarpatramiuose</w:t>
      </w:r>
      <w:proofErr w:type="spellEnd"/>
      <w:r w:rsidRPr="00A5486C">
        <w:rPr>
          <w:rFonts w:ascii="Arial" w:hAnsi="Arial" w:cs="Arial"/>
          <w:szCs w:val="22"/>
          <w:lang w:val="lt-LT"/>
        </w:rPr>
        <w:t xml:space="preserve"> iššauks atstumų nuo laidų iki žemės paviršiaus ar esamų inžinerinių statinių sumažėjimus) suprojektuoti naujai suformuojamų OL inkarinių </w:t>
      </w:r>
      <w:proofErr w:type="spellStart"/>
      <w:r w:rsidRPr="00A5486C">
        <w:rPr>
          <w:rFonts w:ascii="Arial" w:hAnsi="Arial" w:cs="Arial"/>
          <w:szCs w:val="22"/>
          <w:lang w:val="lt-LT"/>
        </w:rPr>
        <w:t>tarpatramių</w:t>
      </w:r>
      <w:proofErr w:type="spellEnd"/>
      <w:r w:rsidRPr="00A5486C">
        <w:rPr>
          <w:rFonts w:ascii="Arial" w:hAnsi="Arial" w:cs="Arial"/>
          <w:szCs w:val="22"/>
          <w:lang w:val="lt-LT"/>
        </w:rPr>
        <w:t xml:space="preserve"> laidų, ŽT ir(ar) ŽTŠK reguliavimo darbus.</w:t>
      </w:r>
    </w:p>
    <w:p w14:paraId="13127053" w14:textId="2901B753" w:rsidR="00F94D14" w:rsidRPr="00A5486C" w:rsidRDefault="00F94D14" w:rsidP="00012F60">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 xml:space="preserve">Pateikti naujai suformuojamų inkarinių </w:t>
      </w:r>
      <w:proofErr w:type="spellStart"/>
      <w:r w:rsidRPr="00A5486C">
        <w:rPr>
          <w:rFonts w:ascii="Arial" w:hAnsi="Arial" w:cs="Arial"/>
          <w:szCs w:val="22"/>
          <w:lang w:val="lt-LT"/>
        </w:rPr>
        <w:t>tarpatramių</w:t>
      </w:r>
      <w:proofErr w:type="spellEnd"/>
      <w:r w:rsidRPr="00A5486C">
        <w:rPr>
          <w:rFonts w:ascii="Arial" w:hAnsi="Arial" w:cs="Arial"/>
          <w:szCs w:val="22"/>
          <w:lang w:val="lt-LT"/>
        </w:rPr>
        <w:t xml:space="preserve"> esamoje OL ir įrengiamo ŽTŠK ruožo laidų, ŽT ir(ar) ŽTŠK tempimo jėgų ir įlinkių skaičiavimo montažiniame ir nusistovėjusiame režimuose lenteles. Pateikti konkrečių </w:t>
      </w:r>
      <w:proofErr w:type="spellStart"/>
      <w:r w:rsidRPr="00A5486C">
        <w:rPr>
          <w:rFonts w:ascii="Arial" w:hAnsi="Arial" w:cs="Arial"/>
          <w:szCs w:val="22"/>
          <w:lang w:val="lt-LT"/>
        </w:rPr>
        <w:t>tapatramių</w:t>
      </w:r>
      <w:proofErr w:type="spellEnd"/>
      <w:r w:rsidRPr="00A5486C">
        <w:rPr>
          <w:rFonts w:ascii="Arial" w:hAnsi="Arial" w:cs="Arial"/>
          <w:szCs w:val="22"/>
          <w:lang w:val="lt-LT"/>
        </w:rPr>
        <w:t xml:space="preserve"> įlinkių skaičiavimų rezultatus nusistovėjusiame režime, priimant </w:t>
      </w:r>
      <w:r w:rsidR="00594C4C" w:rsidRPr="00A5486C">
        <w:rPr>
          <w:rFonts w:ascii="Arial" w:hAnsi="Arial" w:cs="Arial"/>
          <w:szCs w:val="22"/>
          <w:lang w:val="lt-LT"/>
        </w:rPr>
        <w:t>7.</w:t>
      </w:r>
      <w:r w:rsidRPr="00A5486C">
        <w:rPr>
          <w:rFonts w:ascii="Arial" w:hAnsi="Arial" w:cs="Arial"/>
          <w:szCs w:val="22"/>
          <w:lang w:val="lt-LT"/>
        </w:rPr>
        <w:t>1</w:t>
      </w:r>
      <w:r w:rsidR="00BB2D8D" w:rsidRPr="00A5486C">
        <w:rPr>
          <w:rFonts w:ascii="Arial" w:hAnsi="Arial" w:cs="Arial"/>
          <w:szCs w:val="22"/>
          <w:lang w:val="lt-LT"/>
        </w:rPr>
        <w:t>8</w:t>
      </w:r>
      <w:r w:rsidRPr="00A5486C">
        <w:rPr>
          <w:rFonts w:ascii="Arial" w:hAnsi="Arial" w:cs="Arial"/>
          <w:szCs w:val="22"/>
          <w:lang w:val="lt-LT"/>
        </w:rPr>
        <w:t xml:space="preserve"> punkte nurodytas aplinkos sąlygas.</w:t>
      </w:r>
    </w:p>
    <w:p w14:paraId="239EA518" w14:textId="00204C88" w:rsidR="00F94D14" w:rsidRPr="00A5486C" w:rsidRDefault="00F94D14" w:rsidP="00012F60">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 xml:space="preserve">Pateikti naujai suformuojamų inkarinių </w:t>
      </w:r>
      <w:proofErr w:type="spellStart"/>
      <w:r w:rsidRPr="00A5486C">
        <w:rPr>
          <w:rFonts w:ascii="Arial" w:hAnsi="Arial" w:cs="Arial"/>
          <w:szCs w:val="22"/>
          <w:lang w:val="lt-LT"/>
        </w:rPr>
        <w:t>tarpatramių</w:t>
      </w:r>
      <w:proofErr w:type="spellEnd"/>
      <w:r w:rsidRPr="00A5486C">
        <w:rPr>
          <w:rFonts w:ascii="Arial" w:hAnsi="Arial" w:cs="Arial"/>
          <w:szCs w:val="22"/>
          <w:lang w:val="lt-LT"/>
        </w:rPr>
        <w:t xml:space="preserve"> esamoje OL ir įrengiamo ŽTŠK ruožo išilginius profilius. Profiliuose turi būti pateikti, tačiau neapsiribojant, ŽT, ŽTŠK ir laidų įlinkiai, atstumai tarp laido ŽT</w:t>
      </w:r>
      <w:r w:rsidRPr="00A5486C">
        <w:rPr>
          <w:rFonts w:ascii="Arial" w:hAnsi="Arial" w:cs="Arial"/>
          <w:color w:val="000000"/>
          <w:szCs w:val="22"/>
          <w:lang w:val="lt-LT"/>
        </w:rPr>
        <w:t xml:space="preserve"> ir(ar) ŽTŠK, atstumai nuo laidų iki žemės paviršiaus ir esamų inžinerinių statinių, esant normaliam ir kritiniam (aplinkos temperatūra +35</w:t>
      </w:r>
      <w:r w:rsidRPr="00A5486C">
        <w:rPr>
          <w:rFonts w:ascii="Arial" w:hAnsi="Arial" w:cs="Arial"/>
          <w:szCs w:val="22"/>
          <w:vertAlign w:val="superscript"/>
          <w:lang w:val="lt-LT"/>
        </w:rPr>
        <w:t>o</w:t>
      </w:r>
      <w:r w:rsidRPr="00A5486C">
        <w:rPr>
          <w:rFonts w:ascii="Arial" w:hAnsi="Arial" w:cs="Arial"/>
          <w:szCs w:val="22"/>
          <w:lang w:val="lt-LT"/>
        </w:rPr>
        <w:t>C, laido įšilimo temperatūra +80</w:t>
      </w:r>
      <w:r w:rsidRPr="00A5486C">
        <w:rPr>
          <w:rFonts w:ascii="Arial" w:hAnsi="Arial" w:cs="Arial"/>
          <w:szCs w:val="22"/>
          <w:vertAlign w:val="superscript"/>
          <w:lang w:val="lt-LT"/>
        </w:rPr>
        <w:t>o</w:t>
      </w:r>
      <w:r w:rsidRPr="00A5486C">
        <w:rPr>
          <w:rFonts w:ascii="Arial" w:hAnsi="Arial" w:cs="Arial"/>
          <w:szCs w:val="22"/>
          <w:lang w:val="lt-LT"/>
        </w:rPr>
        <w:t xml:space="preserve">C, vėjo greitis – 0,6 m/s) OL darbo režimams. Naujai suformuojamuose OL inkariniuose </w:t>
      </w:r>
      <w:proofErr w:type="spellStart"/>
      <w:r w:rsidRPr="00A5486C">
        <w:rPr>
          <w:rFonts w:ascii="Arial" w:hAnsi="Arial" w:cs="Arial"/>
          <w:szCs w:val="22"/>
          <w:lang w:val="lt-LT"/>
        </w:rPr>
        <w:t>tarpatramiuose</w:t>
      </w:r>
      <w:proofErr w:type="spellEnd"/>
      <w:r w:rsidRPr="00A5486C">
        <w:rPr>
          <w:rFonts w:ascii="Arial" w:hAnsi="Arial" w:cs="Arial"/>
          <w:szCs w:val="22"/>
          <w:lang w:val="lt-LT"/>
        </w:rPr>
        <w:t xml:space="preserve"> projektuojami atstumai nuo įvairių esamos OL elementų iki žemės paviršiaus ir kitų inžinerinių statinių turi būti išlaikyti nemažesni už esamus ir nemažesni, nei nurodyta Elektros linijų ir instaliacijos įrengimo taisyklėse (toliau – ELIĮT).  Išilginio profilio kiekviename </w:t>
      </w:r>
      <w:proofErr w:type="spellStart"/>
      <w:r w:rsidRPr="00A5486C">
        <w:rPr>
          <w:rFonts w:ascii="Arial" w:hAnsi="Arial" w:cs="Arial"/>
          <w:szCs w:val="22"/>
          <w:lang w:val="lt-LT"/>
        </w:rPr>
        <w:t>tarpatramyje</w:t>
      </w:r>
      <w:proofErr w:type="spellEnd"/>
      <w:r w:rsidRPr="00A5486C">
        <w:rPr>
          <w:rFonts w:ascii="Arial" w:hAnsi="Arial" w:cs="Arial"/>
          <w:szCs w:val="22"/>
          <w:lang w:val="lt-LT"/>
        </w:rPr>
        <w:t xml:space="preserve"> turi būti nurodyta apatinio oro linijos laido įlinkio skaitinė reikšmė, esant šioms aplinkos sąlygoms: a) aplinkos temperatūra +35</w:t>
      </w:r>
      <w:r w:rsidRPr="00A5486C">
        <w:rPr>
          <w:rFonts w:ascii="Arial" w:hAnsi="Arial" w:cs="Arial"/>
          <w:szCs w:val="22"/>
          <w:vertAlign w:val="superscript"/>
          <w:lang w:val="lt-LT"/>
        </w:rPr>
        <w:t>o</w:t>
      </w:r>
      <w:r w:rsidRPr="00A5486C">
        <w:rPr>
          <w:rFonts w:ascii="Arial" w:hAnsi="Arial" w:cs="Arial"/>
          <w:szCs w:val="22"/>
          <w:lang w:val="lt-LT"/>
        </w:rPr>
        <w:t>C, vėjo greitis – 0,6 m/s; b) aplinkos temperatūra -5</w:t>
      </w:r>
      <w:r w:rsidRPr="00A5486C">
        <w:rPr>
          <w:rFonts w:ascii="Arial" w:hAnsi="Arial" w:cs="Arial"/>
          <w:szCs w:val="22"/>
          <w:vertAlign w:val="superscript"/>
          <w:lang w:val="lt-LT"/>
        </w:rPr>
        <w:t>o</w:t>
      </w:r>
      <w:r w:rsidRPr="00A5486C">
        <w:rPr>
          <w:rFonts w:ascii="Arial" w:hAnsi="Arial" w:cs="Arial"/>
          <w:szCs w:val="22"/>
          <w:lang w:val="lt-LT"/>
        </w:rPr>
        <w:t>C, apšalo storis ir vėjo greitis parenkami vadovaujantis Lietuvos Respublikos teritorijos apšalo ir vėjo rajonų žemėlapiais; c) aplinkos temperatūra  -35</w:t>
      </w:r>
      <w:r w:rsidRPr="00A5486C">
        <w:rPr>
          <w:rFonts w:ascii="Arial" w:hAnsi="Arial" w:cs="Arial"/>
          <w:szCs w:val="22"/>
          <w:vertAlign w:val="superscript"/>
          <w:lang w:val="lt-LT"/>
        </w:rPr>
        <w:t>o</w:t>
      </w:r>
      <w:r w:rsidRPr="00A5486C">
        <w:rPr>
          <w:rFonts w:ascii="Arial" w:hAnsi="Arial" w:cs="Arial"/>
          <w:szCs w:val="22"/>
          <w:lang w:val="lt-LT"/>
        </w:rPr>
        <w:t>C be apšalo ir vėjo; d) aplinkos temperatūra +35</w:t>
      </w:r>
      <w:r w:rsidRPr="00A5486C">
        <w:rPr>
          <w:rFonts w:ascii="Arial" w:hAnsi="Arial" w:cs="Arial"/>
          <w:szCs w:val="22"/>
          <w:vertAlign w:val="superscript"/>
          <w:lang w:val="lt-LT"/>
        </w:rPr>
        <w:t>o</w:t>
      </w:r>
      <w:r w:rsidRPr="00A5486C">
        <w:rPr>
          <w:rFonts w:ascii="Arial" w:hAnsi="Arial" w:cs="Arial"/>
          <w:szCs w:val="22"/>
          <w:lang w:val="lt-LT"/>
        </w:rPr>
        <w:t>C, laido įšilimo temperatūra +80</w:t>
      </w:r>
      <w:r w:rsidRPr="00A5486C">
        <w:rPr>
          <w:rFonts w:ascii="Arial" w:hAnsi="Arial" w:cs="Arial"/>
          <w:szCs w:val="22"/>
          <w:vertAlign w:val="superscript"/>
          <w:lang w:val="lt-LT"/>
        </w:rPr>
        <w:t>o</w:t>
      </w:r>
      <w:r w:rsidRPr="00A5486C">
        <w:rPr>
          <w:rFonts w:ascii="Arial" w:hAnsi="Arial" w:cs="Arial"/>
          <w:szCs w:val="22"/>
          <w:lang w:val="lt-LT"/>
        </w:rPr>
        <w:t xml:space="preserve">C, vėjo greitis – 0,6 m/s). Išilginius profilius </w:t>
      </w:r>
      <w:r w:rsidR="00B219E8" w:rsidRPr="00A5486C">
        <w:rPr>
          <w:rFonts w:ascii="Arial" w:hAnsi="Arial" w:cs="Arial"/>
          <w:szCs w:val="22"/>
          <w:lang w:val="lt-LT"/>
        </w:rPr>
        <w:t xml:space="preserve">projektinių pasiūlymų </w:t>
      </w:r>
      <w:r w:rsidRPr="00A5486C">
        <w:rPr>
          <w:rFonts w:ascii="Arial" w:hAnsi="Arial" w:cs="Arial"/>
          <w:szCs w:val="22"/>
          <w:lang w:val="lt-LT"/>
        </w:rPr>
        <w:t>derinimo metu pateikti .pdf ir .</w:t>
      </w:r>
      <w:proofErr w:type="spellStart"/>
      <w:r w:rsidRPr="00A5486C">
        <w:rPr>
          <w:rFonts w:ascii="Arial" w:hAnsi="Arial" w:cs="Arial"/>
          <w:szCs w:val="22"/>
          <w:lang w:val="lt-LT"/>
        </w:rPr>
        <w:t>dwg</w:t>
      </w:r>
      <w:proofErr w:type="spellEnd"/>
      <w:r w:rsidRPr="00A5486C">
        <w:rPr>
          <w:rFonts w:ascii="Arial" w:hAnsi="Arial" w:cs="Arial"/>
          <w:szCs w:val="22"/>
          <w:lang w:val="lt-LT"/>
        </w:rPr>
        <w:t xml:space="preserve"> formatais.</w:t>
      </w:r>
    </w:p>
    <w:p w14:paraId="183B8E64" w14:textId="17B3ACA0" w:rsidR="00F94D14" w:rsidRPr="00A5486C" w:rsidRDefault="00F94D14" w:rsidP="00012F60">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 xml:space="preserve">Sąnaudų žiniaraštyje numatyti naujai suformuojamų inkarinių </w:t>
      </w:r>
      <w:proofErr w:type="spellStart"/>
      <w:r w:rsidRPr="00A5486C">
        <w:rPr>
          <w:rFonts w:ascii="Arial" w:hAnsi="Arial" w:cs="Arial"/>
          <w:szCs w:val="22"/>
          <w:lang w:val="lt-LT"/>
        </w:rPr>
        <w:t>tarpatramių</w:t>
      </w:r>
      <w:proofErr w:type="spellEnd"/>
      <w:r w:rsidRPr="00A5486C">
        <w:rPr>
          <w:rFonts w:ascii="Arial" w:hAnsi="Arial" w:cs="Arial"/>
          <w:szCs w:val="22"/>
          <w:lang w:val="lt-LT"/>
        </w:rPr>
        <w:t xml:space="preserve"> esamoje ir įrengiamo ŽTŠK ruožo laidų, ŽT ir ŽTŠK faktinių tempimo jėgų fiksavimo ir mažiausių atstumų nuo apatinių OL laidų iki žemės paviršių, bei sankirtų su kita inžinerine infrastruktūra vietose, matavimų ir rezultatų protokolų pateikimo PSO darbus.</w:t>
      </w:r>
    </w:p>
    <w:p w14:paraId="7750D052" w14:textId="4EF2BCFF" w:rsidR="00F94D14" w:rsidRPr="00A5486C" w:rsidRDefault="00F94D14" w:rsidP="00012F60">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 xml:space="preserve">Pateikti vertikalių atstumų tarp laido ir projektuojamo ŽT ir(ar) ŽTŠK kiekvienam OL </w:t>
      </w:r>
      <w:proofErr w:type="spellStart"/>
      <w:r w:rsidRPr="00A5486C">
        <w:rPr>
          <w:rFonts w:ascii="Arial" w:hAnsi="Arial" w:cs="Arial"/>
          <w:szCs w:val="22"/>
          <w:lang w:val="lt-LT"/>
        </w:rPr>
        <w:t>tarpatramyje</w:t>
      </w:r>
      <w:proofErr w:type="spellEnd"/>
      <w:r w:rsidRPr="00A5486C">
        <w:rPr>
          <w:rFonts w:ascii="Arial" w:hAnsi="Arial" w:cs="Arial"/>
          <w:szCs w:val="22"/>
          <w:lang w:val="lt-LT"/>
        </w:rPr>
        <w:t xml:space="preserve"> skaičiavimų suvestinę lentelę, nurodant </w:t>
      </w:r>
      <w:proofErr w:type="spellStart"/>
      <w:r w:rsidRPr="00A5486C">
        <w:rPr>
          <w:rFonts w:ascii="Arial" w:hAnsi="Arial" w:cs="Arial"/>
          <w:szCs w:val="22"/>
          <w:lang w:val="lt-LT"/>
        </w:rPr>
        <w:t>tarpatramio</w:t>
      </w:r>
      <w:proofErr w:type="spellEnd"/>
      <w:r w:rsidRPr="00A5486C">
        <w:rPr>
          <w:rFonts w:ascii="Arial" w:hAnsi="Arial" w:cs="Arial"/>
          <w:szCs w:val="22"/>
          <w:lang w:val="lt-LT"/>
        </w:rPr>
        <w:t xml:space="preserve"> ilgį, normatyvines ir apskaičiuotas atstumų reikšmes.</w:t>
      </w:r>
    </w:p>
    <w:p w14:paraId="7D9CD581" w14:textId="0DF2C451" w:rsidR="00F94D14" w:rsidRPr="00A5486C" w:rsidRDefault="00F94D14" w:rsidP="00012F60">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lastRenderedPageBreak/>
        <w:t xml:space="preserve">Pateikti naujai suformuojamų  OL inkarinių </w:t>
      </w:r>
      <w:proofErr w:type="spellStart"/>
      <w:r w:rsidRPr="00A5486C">
        <w:rPr>
          <w:rFonts w:ascii="Arial" w:hAnsi="Arial" w:cs="Arial"/>
          <w:szCs w:val="22"/>
          <w:lang w:val="lt-LT"/>
        </w:rPr>
        <w:t>tarpatramių</w:t>
      </w:r>
      <w:proofErr w:type="spellEnd"/>
      <w:r w:rsidRPr="00A5486C">
        <w:rPr>
          <w:rFonts w:ascii="Arial" w:hAnsi="Arial" w:cs="Arial"/>
          <w:szCs w:val="22"/>
          <w:lang w:val="lt-LT"/>
        </w:rPr>
        <w:t xml:space="preserve"> trasų planus. Trasų planuose turi būti galima identifikuoti esamą ir projektuojamą OL kraštinių laidų padėtį horizontalioje projekcijoje. Trasų planus pateikti .pdf ir .</w:t>
      </w:r>
      <w:proofErr w:type="spellStart"/>
      <w:r w:rsidRPr="00A5486C">
        <w:rPr>
          <w:rFonts w:ascii="Arial" w:hAnsi="Arial" w:cs="Arial"/>
          <w:szCs w:val="22"/>
          <w:lang w:val="lt-LT"/>
        </w:rPr>
        <w:t>dwg</w:t>
      </w:r>
      <w:proofErr w:type="spellEnd"/>
      <w:r w:rsidRPr="00A5486C">
        <w:rPr>
          <w:rFonts w:ascii="Arial" w:hAnsi="Arial" w:cs="Arial"/>
          <w:szCs w:val="22"/>
          <w:lang w:val="lt-LT"/>
        </w:rPr>
        <w:t xml:space="preserve"> formatais.</w:t>
      </w:r>
    </w:p>
    <w:p w14:paraId="3E3FE59A" w14:textId="02914911" w:rsidR="00F94D14" w:rsidRPr="00A5486C" w:rsidRDefault="00F94D14" w:rsidP="00012F60">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Keičiamose ir naujai statomose atramose suprojektuoti naujų izoliatorių girliandų, linijinės armatūros, vibracijos slopintuvų įrengimo darbus.</w:t>
      </w:r>
    </w:p>
    <w:p w14:paraId="02013364" w14:textId="778575FC" w:rsidR="00F94D14" w:rsidRPr="00A5486C" w:rsidRDefault="00BB6BD2" w:rsidP="00012F60">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 xml:space="preserve">Naujai suformuojamuose ir pertvarkomuose inkariniuose </w:t>
      </w:r>
      <w:proofErr w:type="spellStart"/>
      <w:r w:rsidRPr="00A5486C">
        <w:rPr>
          <w:rFonts w:ascii="Arial" w:hAnsi="Arial" w:cs="Arial"/>
          <w:szCs w:val="22"/>
          <w:lang w:val="lt-LT"/>
        </w:rPr>
        <w:t>tarpatramiuose</w:t>
      </w:r>
      <w:proofErr w:type="spellEnd"/>
      <w:r w:rsidRPr="00A5486C">
        <w:rPr>
          <w:rFonts w:ascii="Arial" w:hAnsi="Arial" w:cs="Arial"/>
          <w:szCs w:val="22"/>
          <w:lang w:val="lt-LT"/>
        </w:rPr>
        <w:t xml:space="preserve"> suprojektuoti naujų vibracijos slopintuvų įrengimo darbus.</w:t>
      </w:r>
    </w:p>
    <w:p w14:paraId="75DF05A6" w14:textId="185A3060" w:rsidR="00BB6BD2" w:rsidRPr="00A5486C" w:rsidRDefault="00BB6BD2" w:rsidP="00012F60">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Pateikti projektuojamų laidų, ŽT, ŽTŠK izoliatorių ir linijinės armatūros elektromechaninių</w:t>
      </w:r>
      <w:r w:rsidRPr="00A5486C">
        <w:rPr>
          <w:rFonts w:ascii="Arial" w:hAnsi="Arial" w:cs="Arial"/>
          <w:color w:val="000000"/>
          <w:szCs w:val="22"/>
          <w:lang w:val="lt-LT"/>
        </w:rPr>
        <w:t xml:space="preserve"> charakteristikų parinkimo skaičiavimus ir jų rezultatus. Pateikti izoliatorių girliandų brėžinius (sudėtinės dalys, </w:t>
      </w:r>
      <w:proofErr w:type="spellStart"/>
      <w:r w:rsidRPr="00A5486C">
        <w:rPr>
          <w:rFonts w:ascii="Arial" w:hAnsi="Arial" w:cs="Arial"/>
          <w:color w:val="000000"/>
          <w:szCs w:val="22"/>
          <w:lang w:val="lt-LT"/>
        </w:rPr>
        <w:t>gabaritiniai</w:t>
      </w:r>
      <w:proofErr w:type="spellEnd"/>
      <w:r w:rsidRPr="00A5486C">
        <w:rPr>
          <w:rFonts w:ascii="Arial" w:hAnsi="Arial" w:cs="Arial"/>
          <w:color w:val="000000"/>
          <w:szCs w:val="22"/>
          <w:lang w:val="lt-LT"/>
        </w:rPr>
        <w:t xml:space="preserve"> matmenys). Girliandų brėžiniuose turi būti nurodyta kiekvienos girliandą sudarančios detalės mechaninio atsparumo klasė. Pateikti vibracijos slopintuvų konkrečių tvirtinimo vietų parinkimo skaičiavimus ir jų rezultatus.</w:t>
      </w:r>
    </w:p>
    <w:bookmarkEnd w:id="68"/>
    <w:p w14:paraId="2ED1ECB9" w14:textId="61CDF80D" w:rsidR="004A27BB" w:rsidRPr="00A5486C" w:rsidRDefault="0047409C" w:rsidP="00012F60">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 xml:space="preserve">Visa linijinė armatūra turi būti karštai cinkuota, jei standartiniuose techniniuose reikalavimuose nenurodyta kitaip. Tiekiama linijinė armatūra turi atitikti bei bandymai turi būti atlikti pagal IEC, LST EN ar lygiaverčių standartų reikalavimus. </w:t>
      </w:r>
      <w:r w:rsidR="00B219E8" w:rsidRPr="00A5486C">
        <w:rPr>
          <w:rFonts w:ascii="Arial" w:hAnsi="Arial" w:cs="Arial"/>
          <w:szCs w:val="22"/>
          <w:lang w:val="lt-LT"/>
        </w:rPr>
        <w:t xml:space="preserve">Projektiniuose pasiūlymuose </w:t>
      </w:r>
      <w:r w:rsidRPr="00A5486C">
        <w:rPr>
          <w:rFonts w:ascii="Arial" w:hAnsi="Arial" w:cs="Arial"/>
          <w:szCs w:val="22"/>
          <w:lang w:val="lt-LT"/>
        </w:rPr>
        <w:t>pateikti visos tiekiamos linijinės armatūros technines specifikacijas. Minimali techninių specifikacijų apimtis: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
        <w:tblDescription w:val=""/>
      </w:tblPr>
      <w:tblGrid>
        <w:gridCol w:w="7201"/>
        <w:gridCol w:w="2994"/>
      </w:tblGrid>
      <w:tr w:rsidR="0047409C" w:rsidRPr="00A5486C" w14:paraId="0F678E80" w14:textId="77777777" w:rsidTr="0047409C">
        <w:tc>
          <w:tcPr>
            <w:tcW w:w="7201" w:type="dxa"/>
            <w:tcMar>
              <w:top w:w="80" w:type="dxa"/>
              <w:left w:w="80" w:type="dxa"/>
              <w:bottom w:w="80" w:type="dxa"/>
              <w:right w:w="80" w:type="dxa"/>
            </w:tcMar>
            <w:hideMark/>
          </w:tcPr>
          <w:p w14:paraId="6B66F694" w14:textId="77777777" w:rsidR="0047409C" w:rsidRPr="00A5486C" w:rsidRDefault="0047409C" w:rsidP="003B1B15">
            <w:pPr>
              <w:pStyle w:val="NormalWeb"/>
              <w:spacing w:before="0" w:beforeAutospacing="0" w:after="0" w:afterAutospacing="0"/>
              <w:rPr>
                <w:rFonts w:ascii="Arial" w:hAnsi="Arial" w:cs="Arial"/>
                <w:sz w:val="22"/>
                <w:szCs w:val="22"/>
              </w:rPr>
            </w:pPr>
            <w:r w:rsidRPr="00A5486C">
              <w:rPr>
                <w:rFonts w:ascii="Arial" w:hAnsi="Arial" w:cs="Arial"/>
                <w:sz w:val="22"/>
                <w:szCs w:val="22"/>
              </w:rPr>
              <w:t>Gamintojo kokybės kontrolės valdymo sistema pagal</w:t>
            </w:r>
          </w:p>
        </w:tc>
        <w:tc>
          <w:tcPr>
            <w:tcW w:w="2994" w:type="dxa"/>
            <w:tcMar>
              <w:top w:w="80" w:type="dxa"/>
              <w:left w:w="80" w:type="dxa"/>
              <w:bottom w:w="80" w:type="dxa"/>
              <w:right w:w="80" w:type="dxa"/>
            </w:tcMar>
            <w:hideMark/>
          </w:tcPr>
          <w:p w14:paraId="680E8094" w14:textId="77777777" w:rsidR="0047409C" w:rsidRPr="00A5486C" w:rsidRDefault="0047409C" w:rsidP="003B1B15">
            <w:pPr>
              <w:pStyle w:val="NormalWeb"/>
              <w:spacing w:before="0" w:beforeAutospacing="0" w:after="0" w:afterAutospacing="0"/>
              <w:rPr>
                <w:rFonts w:ascii="Arial" w:hAnsi="Arial" w:cs="Arial"/>
                <w:sz w:val="22"/>
                <w:szCs w:val="22"/>
              </w:rPr>
            </w:pPr>
            <w:r w:rsidRPr="00A5486C">
              <w:rPr>
                <w:rFonts w:ascii="Arial" w:hAnsi="Arial" w:cs="Arial"/>
                <w:sz w:val="22"/>
                <w:szCs w:val="22"/>
              </w:rPr>
              <w:t>ISO 9001</w:t>
            </w:r>
            <w:r w:rsidRPr="00A5486C">
              <w:rPr>
                <w:rFonts w:ascii="Arial" w:hAnsi="Arial" w:cs="Arial"/>
                <w:sz w:val="22"/>
                <w:szCs w:val="22"/>
                <w:vertAlign w:val="superscript"/>
              </w:rPr>
              <w:t xml:space="preserve"> b)</w:t>
            </w:r>
          </w:p>
        </w:tc>
      </w:tr>
      <w:tr w:rsidR="0047409C" w:rsidRPr="00A5486C" w14:paraId="3D51CC48" w14:textId="77777777" w:rsidTr="0047409C">
        <w:tc>
          <w:tcPr>
            <w:tcW w:w="7201" w:type="dxa"/>
            <w:tcMar>
              <w:top w:w="80" w:type="dxa"/>
              <w:left w:w="80" w:type="dxa"/>
              <w:bottom w:w="80" w:type="dxa"/>
              <w:right w:w="80" w:type="dxa"/>
            </w:tcMar>
            <w:hideMark/>
          </w:tcPr>
          <w:p w14:paraId="12D28B16" w14:textId="77777777" w:rsidR="0047409C" w:rsidRPr="00A5486C" w:rsidRDefault="0047409C" w:rsidP="003B1B15">
            <w:pPr>
              <w:pStyle w:val="NormalWeb"/>
              <w:spacing w:before="0" w:beforeAutospacing="0" w:after="0" w:afterAutospacing="0"/>
              <w:rPr>
                <w:rFonts w:ascii="Arial" w:hAnsi="Arial" w:cs="Arial"/>
                <w:sz w:val="22"/>
                <w:szCs w:val="22"/>
              </w:rPr>
            </w:pPr>
            <w:r w:rsidRPr="00A5486C">
              <w:rPr>
                <w:rFonts w:ascii="Arial" w:hAnsi="Arial" w:cs="Arial"/>
                <w:sz w:val="22"/>
                <w:szCs w:val="22"/>
              </w:rPr>
              <w:t>Charakteristikos, žymėjimai turi atitikti ir bandymai turi būti atlikti pagal</w:t>
            </w:r>
          </w:p>
        </w:tc>
        <w:tc>
          <w:tcPr>
            <w:tcW w:w="2994" w:type="dxa"/>
            <w:tcMar>
              <w:top w:w="80" w:type="dxa"/>
              <w:left w:w="80" w:type="dxa"/>
              <w:bottom w:w="80" w:type="dxa"/>
              <w:right w:w="80" w:type="dxa"/>
            </w:tcMar>
            <w:hideMark/>
          </w:tcPr>
          <w:p w14:paraId="322E8284" w14:textId="77777777" w:rsidR="0047409C" w:rsidRPr="00A5486C" w:rsidRDefault="0047409C" w:rsidP="003B1B15">
            <w:pPr>
              <w:pStyle w:val="NormalWeb"/>
              <w:spacing w:before="0" w:beforeAutospacing="0" w:after="0" w:afterAutospacing="0"/>
              <w:rPr>
                <w:rFonts w:ascii="Arial" w:hAnsi="Arial" w:cs="Arial"/>
                <w:sz w:val="22"/>
                <w:szCs w:val="22"/>
              </w:rPr>
            </w:pPr>
            <w:r w:rsidRPr="00A5486C">
              <w:rPr>
                <w:rFonts w:ascii="Arial" w:hAnsi="Arial" w:cs="Arial"/>
                <w:sz w:val="22"/>
                <w:szCs w:val="22"/>
              </w:rPr>
              <w:t xml:space="preserve">LST EN 61284 </w:t>
            </w:r>
            <w:r w:rsidRPr="00A5486C">
              <w:rPr>
                <w:rFonts w:ascii="Arial" w:hAnsi="Arial" w:cs="Arial"/>
                <w:sz w:val="22"/>
                <w:szCs w:val="22"/>
                <w:vertAlign w:val="superscript"/>
              </w:rPr>
              <w:t>a) ir d)</w:t>
            </w:r>
          </w:p>
        </w:tc>
      </w:tr>
      <w:tr w:rsidR="0047409C" w:rsidRPr="00A5486C" w14:paraId="7E194497" w14:textId="77777777" w:rsidTr="0047409C">
        <w:tc>
          <w:tcPr>
            <w:tcW w:w="7201" w:type="dxa"/>
            <w:tcMar>
              <w:top w:w="80" w:type="dxa"/>
              <w:left w:w="80" w:type="dxa"/>
              <w:bottom w:w="80" w:type="dxa"/>
              <w:right w:w="80" w:type="dxa"/>
            </w:tcMar>
            <w:hideMark/>
          </w:tcPr>
          <w:p w14:paraId="0616C731" w14:textId="77777777" w:rsidR="0047409C" w:rsidRPr="00A5486C" w:rsidRDefault="0047409C" w:rsidP="003B1B15">
            <w:pPr>
              <w:pStyle w:val="NormalWeb"/>
              <w:spacing w:before="0" w:beforeAutospacing="0" w:after="0" w:afterAutospacing="0"/>
              <w:rPr>
                <w:rFonts w:ascii="Arial" w:hAnsi="Arial" w:cs="Arial"/>
                <w:sz w:val="22"/>
                <w:szCs w:val="22"/>
              </w:rPr>
            </w:pPr>
            <w:r w:rsidRPr="00A5486C">
              <w:rPr>
                <w:rFonts w:ascii="Arial" w:hAnsi="Arial" w:cs="Arial"/>
                <w:sz w:val="22"/>
                <w:szCs w:val="22"/>
              </w:rPr>
              <w:t>Dengimas cinku karštuoju būdu pagal</w:t>
            </w:r>
          </w:p>
        </w:tc>
        <w:tc>
          <w:tcPr>
            <w:tcW w:w="2994" w:type="dxa"/>
            <w:tcMar>
              <w:top w:w="80" w:type="dxa"/>
              <w:left w:w="80" w:type="dxa"/>
              <w:bottom w:w="80" w:type="dxa"/>
              <w:right w:w="80" w:type="dxa"/>
            </w:tcMar>
            <w:hideMark/>
          </w:tcPr>
          <w:p w14:paraId="32E45EE5" w14:textId="77777777" w:rsidR="0047409C" w:rsidRPr="00A5486C" w:rsidRDefault="0047409C" w:rsidP="003B1B15">
            <w:pPr>
              <w:pStyle w:val="NormalWeb"/>
              <w:spacing w:before="0" w:beforeAutospacing="0" w:after="0" w:afterAutospacing="0"/>
              <w:rPr>
                <w:rFonts w:ascii="Arial" w:hAnsi="Arial" w:cs="Arial"/>
                <w:sz w:val="22"/>
                <w:szCs w:val="22"/>
              </w:rPr>
            </w:pPr>
            <w:r w:rsidRPr="00A5486C">
              <w:rPr>
                <w:rFonts w:ascii="Arial" w:hAnsi="Arial" w:cs="Arial"/>
                <w:sz w:val="22"/>
                <w:szCs w:val="22"/>
              </w:rPr>
              <w:t>LST EN ISO 1461</w:t>
            </w:r>
            <w:r w:rsidRPr="00A5486C">
              <w:rPr>
                <w:rFonts w:ascii="Arial" w:hAnsi="Arial" w:cs="Arial"/>
                <w:sz w:val="22"/>
                <w:szCs w:val="22"/>
                <w:vertAlign w:val="superscript"/>
              </w:rPr>
              <w:t xml:space="preserve"> a)</w:t>
            </w:r>
          </w:p>
        </w:tc>
      </w:tr>
      <w:tr w:rsidR="0047409C" w:rsidRPr="00A5486C" w14:paraId="1A160F1A" w14:textId="77777777" w:rsidTr="0047409C">
        <w:tc>
          <w:tcPr>
            <w:tcW w:w="7201" w:type="dxa"/>
            <w:tcMar>
              <w:top w:w="80" w:type="dxa"/>
              <w:left w:w="80" w:type="dxa"/>
              <w:bottom w:w="80" w:type="dxa"/>
              <w:right w:w="80" w:type="dxa"/>
            </w:tcMar>
            <w:hideMark/>
          </w:tcPr>
          <w:p w14:paraId="2A69470C" w14:textId="77777777" w:rsidR="0047409C" w:rsidRPr="00A5486C" w:rsidRDefault="0047409C" w:rsidP="003B1B15">
            <w:pPr>
              <w:pStyle w:val="NormalWeb"/>
              <w:spacing w:before="0" w:beforeAutospacing="0" w:after="0" w:afterAutospacing="0"/>
              <w:rPr>
                <w:rFonts w:ascii="Arial" w:hAnsi="Arial" w:cs="Arial"/>
                <w:sz w:val="22"/>
                <w:szCs w:val="22"/>
              </w:rPr>
            </w:pPr>
            <w:r w:rsidRPr="00A5486C">
              <w:rPr>
                <w:rFonts w:ascii="Arial" w:hAnsi="Arial" w:cs="Arial"/>
                <w:sz w:val="22"/>
                <w:szCs w:val="22"/>
              </w:rPr>
              <w:t>Varžtų, veržlių ir poveržlių mechaninės savybės ir žymėjimas pagal</w:t>
            </w:r>
          </w:p>
        </w:tc>
        <w:tc>
          <w:tcPr>
            <w:tcW w:w="2994" w:type="dxa"/>
            <w:tcMar>
              <w:top w:w="80" w:type="dxa"/>
              <w:left w:w="80" w:type="dxa"/>
              <w:bottom w:w="80" w:type="dxa"/>
              <w:right w:w="80" w:type="dxa"/>
            </w:tcMar>
            <w:hideMark/>
          </w:tcPr>
          <w:p w14:paraId="23D76A4F" w14:textId="77777777" w:rsidR="0047409C" w:rsidRPr="00A5486C" w:rsidRDefault="0047409C" w:rsidP="003B1B15">
            <w:pPr>
              <w:pStyle w:val="NormalWeb"/>
              <w:spacing w:before="0" w:beforeAutospacing="0" w:after="0" w:afterAutospacing="0"/>
              <w:rPr>
                <w:rFonts w:ascii="Arial" w:hAnsi="Arial" w:cs="Arial"/>
                <w:sz w:val="22"/>
                <w:szCs w:val="22"/>
              </w:rPr>
            </w:pPr>
            <w:r w:rsidRPr="00A5486C">
              <w:rPr>
                <w:rFonts w:ascii="Arial" w:hAnsi="Arial" w:cs="Arial"/>
                <w:sz w:val="22"/>
                <w:szCs w:val="22"/>
              </w:rPr>
              <w:t>ISO 898</w:t>
            </w:r>
            <w:r w:rsidRPr="00A5486C">
              <w:rPr>
                <w:rFonts w:ascii="Arial" w:hAnsi="Arial" w:cs="Arial"/>
                <w:sz w:val="22"/>
                <w:szCs w:val="22"/>
                <w:vertAlign w:val="superscript"/>
              </w:rPr>
              <w:t xml:space="preserve"> a)</w:t>
            </w:r>
          </w:p>
        </w:tc>
      </w:tr>
      <w:tr w:rsidR="0047409C" w:rsidRPr="00A5486C" w14:paraId="37D5D863" w14:textId="77777777" w:rsidTr="0047409C">
        <w:tc>
          <w:tcPr>
            <w:tcW w:w="7201" w:type="dxa"/>
            <w:tcMar>
              <w:top w:w="80" w:type="dxa"/>
              <w:left w:w="80" w:type="dxa"/>
              <w:bottom w:w="80" w:type="dxa"/>
              <w:right w:w="80" w:type="dxa"/>
            </w:tcMar>
            <w:hideMark/>
          </w:tcPr>
          <w:p w14:paraId="5B4E06F9" w14:textId="77777777" w:rsidR="0047409C" w:rsidRPr="00A5486C" w:rsidRDefault="0047409C" w:rsidP="003B1B15">
            <w:pPr>
              <w:pStyle w:val="NormalWeb"/>
              <w:spacing w:before="0" w:beforeAutospacing="0" w:after="0" w:afterAutospacing="0"/>
              <w:rPr>
                <w:rFonts w:ascii="Arial" w:hAnsi="Arial" w:cs="Arial"/>
                <w:sz w:val="22"/>
                <w:szCs w:val="22"/>
              </w:rPr>
            </w:pPr>
            <w:r w:rsidRPr="00A5486C">
              <w:rPr>
                <w:rFonts w:ascii="Arial" w:hAnsi="Arial" w:cs="Arial"/>
                <w:sz w:val="22"/>
                <w:szCs w:val="22"/>
              </w:rPr>
              <w:t>Varžtų, veržlių ir poveržlių matmenys pagal</w:t>
            </w:r>
          </w:p>
        </w:tc>
        <w:tc>
          <w:tcPr>
            <w:tcW w:w="2994" w:type="dxa"/>
            <w:tcMar>
              <w:top w:w="80" w:type="dxa"/>
              <w:left w:w="80" w:type="dxa"/>
              <w:bottom w:w="80" w:type="dxa"/>
              <w:right w:w="80" w:type="dxa"/>
            </w:tcMar>
            <w:hideMark/>
          </w:tcPr>
          <w:p w14:paraId="5B6E76F1" w14:textId="77777777" w:rsidR="0047409C" w:rsidRPr="00A5486C" w:rsidRDefault="0047409C" w:rsidP="003B1B15">
            <w:pPr>
              <w:pStyle w:val="NormalWeb"/>
              <w:spacing w:before="0" w:beforeAutospacing="0" w:after="0" w:afterAutospacing="0"/>
              <w:rPr>
                <w:rFonts w:ascii="Arial" w:hAnsi="Arial" w:cs="Arial"/>
                <w:sz w:val="22"/>
                <w:szCs w:val="22"/>
              </w:rPr>
            </w:pPr>
            <w:r w:rsidRPr="00A5486C">
              <w:rPr>
                <w:rFonts w:ascii="Arial" w:hAnsi="Arial" w:cs="Arial"/>
                <w:sz w:val="22"/>
                <w:szCs w:val="22"/>
              </w:rPr>
              <w:t>ISO 272</w:t>
            </w:r>
            <w:r w:rsidRPr="00A5486C">
              <w:rPr>
                <w:rFonts w:ascii="Arial" w:hAnsi="Arial" w:cs="Arial"/>
                <w:sz w:val="22"/>
                <w:szCs w:val="22"/>
                <w:vertAlign w:val="superscript"/>
              </w:rPr>
              <w:t xml:space="preserve"> a)</w:t>
            </w:r>
          </w:p>
        </w:tc>
      </w:tr>
      <w:tr w:rsidR="0047409C" w:rsidRPr="00A5486C" w14:paraId="11690EAB" w14:textId="77777777" w:rsidTr="0047409C">
        <w:tc>
          <w:tcPr>
            <w:tcW w:w="7201" w:type="dxa"/>
            <w:tcMar>
              <w:top w:w="80" w:type="dxa"/>
              <w:left w:w="80" w:type="dxa"/>
              <w:bottom w:w="80" w:type="dxa"/>
              <w:right w:w="80" w:type="dxa"/>
            </w:tcMar>
            <w:hideMark/>
          </w:tcPr>
          <w:p w14:paraId="21DB29D4" w14:textId="77777777" w:rsidR="0047409C" w:rsidRPr="00A5486C" w:rsidRDefault="0047409C" w:rsidP="003B1B15">
            <w:pPr>
              <w:pStyle w:val="NormalWeb"/>
              <w:spacing w:before="0" w:beforeAutospacing="0" w:after="0" w:afterAutospacing="0"/>
              <w:rPr>
                <w:rFonts w:ascii="Arial" w:hAnsi="Arial" w:cs="Arial"/>
                <w:sz w:val="22"/>
                <w:szCs w:val="22"/>
              </w:rPr>
            </w:pPr>
            <w:r w:rsidRPr="00A5486C">
              <w:rPr>
                <w:rFonts w:ascii="Arial" w:hAnsi="Arial" w:cs="Arial"/>
                <w:sz w:val="22"/>
                <w:szCs w:val="22"/>
              </w:rPr>
              <w:t>Varžtų, veržlių, poveržlių medžiaga</w:t>
            </w:r>
          </w:p>
        </w:tc>
        <w:tc>
          <w:tcPr>
            <w:tcW w:w="2994" w:type="dxa"/>
            <w:tcMar>
              <w:top w:w="80" w:type="dxa"/>
              <w:left w:w="80" w:type="dxa"/>
              <w:bottom w:w="80" w:type="dxa"/>
              <w:right w:w="80" w:type="dxa"/>
            </w:tcMar>
            <w:hideMark/>
          </w:tcPr>
          <w:p w14:paraId="6FE07803" w14:textId="77777777" w:rsidR="0047409C" w:rsidRPr="00A5486C" w:rsidRDefault="0047409C" w:rsidP="003B1B15">
            <w:pPr>
              <w:pStyle w:val="NormalWeb"/>
              <w:spacing w:before="0" w:beforeAutospacing="0" w:after="0" w:afterAutospacing="0"/>
              <w:rPr>
                <w:rFonts w:ascii="Arial" w:hAnsi="Arial" w:cs="Arial"/>
                <w:sz w:val="22"/>
                <w:szCs w:val="22"/>
              </w:rPr>
            </w:pPr>
            <w:r w:rsidRPr="00A5486C">
              <w:rPr>
                <w:rFonts w:ascii="Arial" w:hAnsi="Arial" w:cs="Arial"/>
                <w:sz w:val="22"/>
                <w:szCs w:val="22"/>
              </w:rPr>
              <w:t>Nerūdijantis arba karštai cinkuotas plienas</w:t>
            </w:r>
            <w:r w:rsidRPr="00A5486C">
              <w:rPr>
                <w:rFonts w:ascii="Arial" w:hAnsi="Arial" w:cs="Arial"/>
                <w:sz w:val="22"/>
                <w:szCs w:val="22"/>
                <w:vertAlign w:val="superscript"/>
              </w:rPr>
              <w:t xml:space="preserve"> a)</w:t>
            </w:r>
          </w:p>
        </w:tc>
      </w:tr>
      <w:tr w:rsidR="0047409C" w:rsidRPr="00A5486C" w14:paraId="25482531" w14:textId="77777777" w:rsidTr="0047409C">
        <w:tc>
          <w:tcPr>
            <w:tcW w:w="7201" w:type="dxa"/>
            <w:tcMar>
              <w:top w:w="80" w:type="dxa"/>
              <w:left w:w="80" w:type="dxa"/>
              <w:bottom w:w="80" w:type="dxa"/>
              <w:right w:w="80" w:type="dxa"/>
            </w:tcMar>
            <w:hideMark/>
          </w:tcPr>
          <w:p w14:paraId="0664681A" w14:textId="77777777" w:rsidR="0047409C" w:rsidRPr="00A5486C" w:rsidRDefault="0047409C" w:rsidP="003B1B15">
            <w:pPr>
              <w:pStyle w:val="NormalWeb"/>
              <w:spacing w:before="0" w:beforeAutospacing="0" w:after="0" w:afterAutospacing="0"/>
              <w:rPr>
                <w:rFonts w:ascii="Arial" w:hAnsi="Arial" w:cs="Arial"/>
                <w:sz w:val="22"/>
                <w:szCs w:val="22"/>
              </w:rPr>
            </w:pPr>
            <w:r w:rsidRPr="00A5486C">
              <w:rPr>
                <w:rFonts w:ascii="Arial" w:hAnsi="Arial" w:cs="Arial"/>
                <w:sz w:val="22"/>
                <w:szCs w:val="22"/>
              </w:rPr>
              <w:t>Fiksavimo kaiščių medžiaga</w:t>
            </w:r>
          </w:p>
        </w:tc>
        <w:tc>
          <w:tcPr>
            <w:tcW w:w="2994" w:type="dxa"/>
            <w:tcMar>
              <w:top w:w="80" w:type="dxa"/>
              <w:left w:w="80" w:type="dxa"/>
              <w:bottom w:w="80" w:type="dxa"/>
              <w:right w:w="80" w:type="dxa"/>
            </w:tcMar>
            <w:hideMark/>
          </w:tcPr>
          <w:p w14:paraId="54FA66D7" w14:textId="77777777" w:rsidR="0047409C" w:rsidRPr="00A5486C" w:rsidRDefault="0047409C" w:rsidP="003B1B15">
            <w:pPr>
              <w:pStyle w:val="NormalWeb"/>
              <w:spacing w:before="0" w:beforeAutospacing="0" w:after="0" w:afterAutospacing="0"/>
              <w:rPr>
                <w:rFonts w:ascii="Arial" w:hAnsi="Arial" w:cs="Arial"/>
                <w:sz w:val="22"/>
                <w:szCs w:val="22"/>
              </w:rPr>
            </w:pPr>
            <w:r w:rsidRPr="00A5486C">
              <w:rPr>
                <w:rFonts w:ascii="Arial" w:hAnsi="Arial" w:cs="Arial"/>
                <w:sz w:val="22"/>
                <w:szCs w:val="22"/>
              </w:rPr>
              <w:t>Nerūdijantis plienas</w:t>
            </w:r>
            <w:r w:rsidRPr="00A5486C">
              <w:rPr>
                <w:rFonts w:ascii="Arial" w:hAnsi="Arial" w:cs="Arial"/>
                <w:sz w:val="22"/>
                <w:szCs w:val="22"/>
                <w:vertAlign w:val="superscript"/>
              </w:rPr>
              <w:t xml:space="preserve"> a)</w:t>
            </w:r>
          </w:p>
        </w:tc>
      </w:tr>
      <w:tr w:rsidR="0047409C" w:rsidRPr="00A5486C" w14:paraId="7CDED984" w14:textId="77777777" w:rsidTr="0047409C">
        <w:tc>
          <w:tcPr>
            <w:tcW w:w="7201" w:type="dxa"/>
            <w:tcMar>
              <w:top w:w="80" w:type="dxa"/>
              <w:left w:w="80" w:type="dxa"/>
              <w:bottom w:w="80" w:type="dxa"/>
              <w:right w:w="80" w:type="dxa"/>
            </w:tcMar>
            <w:hideMark/>
          </w:tcPr>
          <w:p w14:paraId="5BC78F88" w14:textId="77777777" w:rsidR="0047409C" w:rsidRPr="00A5486C" w:rsidRDefault="0047409C" w:rsidP="003B1B15">
            <w:pPr>
              <w:pStyle w:val="NormalWeb"/>
              <w:spacing w:before="0" w:beforeAutospacing="0" w:after="0" w:afterAutospacing="0"/>
              <w:rPr>
                <w:rFonts w:ascii="Arial" w:hAnsi="Arial" w:cs="Arial"/>
                <w:sz w:val="22"/>
                <w:szCs w:val="22"/>
              </w:rPr>
            </w:pPr>
            <w:r w:rsidRPr="00A5486C">
              <w:rPr>
                <w:rFonts w:ascii="Arial" w:hAnsi="Arial" w:cs="Arial"/>
                <w:sz w:val="22"/>
                <w:szCs w:val="22"/>
              </w:rPr>
              <w:t>Minimali varžtų, veržlių, poveržlių ir fiksavimo kaiščių  nerūdijančio plieno markė pagal LST EN ISO 3506 standartą</w:t>
            </w:r>
          </w:p>
        </w:tc>
        <w:tc>
          <w:tcPr>
            <w:tcW w:w="2994" w:type="dxa"/>
            <w:tcMar>
              <w:top w:w="80" w:type="dxa"/>
              <w:left w:w="80" w:type="dxa"/>
              <w:bottom w:w="80" w:type="dxa"/>
              <w:right w:w="80" w:type="dxa"/>
            </w:tcMar>
            <w:hideMark/>
          </w:tcPr>
          <w:p w14:paraId="11DA403B" w14:textId="77777777" w:rsidR="0047409C" w:rsidRPr="00A5486C" w:rsidRDefault="0047409C" w:rsidP="003B1B15">
            <w:pPr>
              <w:pStyle w:val="NormalWeb"/>
              <w:spacing w:before="0" w:beforeAutospacing="0" w:after="0" w:afterAutospacing="0"/>
              <w:rPr>
                <w:rFonts w:ascii="Arial" w:hAnsi="Arial" w:cs="Arial"/>
                <w:sz w:val="22"/>
                <w:szCs w:val="22"/>
              </w:rPr>
            </w:pPr>
            <w:r w:rsidRPr="00A5486C">
              <w:rPr>
                <w:rFonts w:ascii="Arial" w:hAnsi="Arial" w:cs="Arial"/>
                <w:sz w:val="22"/>
                <w:szCs w:val="22"/>
              </w:rPr>
              <w:t>A2 80</w:t>
            </w:r>
            <w:r w:rsidRPr="00A5486C">
              <w:rPr>
                <w:rFonts w:ascii="Arial" w:hAnsi="Arial" w:cs="Arial"/>
                <w:sz w:val="22"/>
                <w:szCs w:val="22"/>
                <w:vertAlign w:val="superscript"/>
              </w:rPr>
              <w:t xml:space="preserve"> a)</w:t>
            </w:r>
          </w:p>
        </w:tc>
      </w:tr>
      <w:tr w:rsidR="0047409C" w:rsidRPr="00A5486C" w14:paraId="023C3191" w14:textId="77777777" w:rsidTr="0047409C">
        <w:tc>
          <w:tcPr>
            <w:tcW w:w="7201" w:type="dxa"/>
            <w:tcMar>
              <w:top w:w="80" w:type="dxa"/>
              <w:left w:w="80" w:type="dxa"/>
              <w:bottom w:w="80" w:type="dxa"/>
              <w:right w:w="80" w:type="dxa"/>
            </w:tcMar>
            <w:hideMark/>
          </w:tcPr>
          <w:p w14:paraId="0C4BA51A" w14:textId="77777777" w:rsidR="0047409C" w:rsidRPr="00A5486C" w:rsidRDefault="0047409C" w:rsidP="003B1B15">
            <w:pPr>
              <w:pStyle w:val="NormalWeb"/>
              <w:spacing w:before="0" w:beforeAutospacing="0" w:after="0" w:afterAutospacing="0"/>
              <w:rPr>
                <w:rFonts w:ascii="Arial" w:hAnsi="Arial" w:cs="Arial"/>
                <w:sz w:val="22"/>
                <w:szCs w:val="22"/>
              </w:rPr>
            </w:pPr>
            <w:r w:rsidRPr="00A5486C">
              <w:rPr>
                <w:rFonts w:ascii="Arial" w:hAnsi="Arial" w:cs="Arial"/>
                <w:sz w:val="22"/>
                <w:szCs w:val="22"/>
              </w:rPr>
              <w:t>Minimali varžtų ir veržlių stiprumo klasė pagal ISO 898 standartą</w:t>
            </w:r>
          </w:p>
        </w:tc>
        <w:tc>
          <w:tcPr>
            <w:tcW w:w="2994" w:type="dxa"/>
            <w:tcMar>
              <w:top w:w="80" w:type="dxa"/>
              <w:left w:w="80" w:type="dxa"/>
              <w:bottom w:w="80" w:type="dxa"/>
              <w:right w:w="80" w:type="dxa"/>
            </w:tcMar>
            <w:hideMark/>
          </w:tcPr>
          <w:p w14:paraId="4D098B92" w14:textId="77777777" w:rsidR="0047409C" w:rsidRPr="00A5486C" w:rsidRDefault="0047409C" w:rsidP="003B1B15">
            <w:pPr>
              <w:pStyle w:val="NormalWeb"/>
              <w:spacing w:before="0" w:beforeAutospacing="0" w:after="0" w:afterAutospacing="0"/>
              <w:rPr>
                <w:rFonts w:ascii="Arial" w:hAnsi="Arial" w:cs="Arial"/>
                <w:sz w:val="22"/>
                <w:szCs w:val="22"/>
              </w:rPr>
            </w:pPr>
            <w:r w:rsidRPr="00A5486C">
              <w:rPr>
                <w:rFonts w:ascii="Arial" w:hAnsi="Arial" w:cs="Arial"/>
                <w:sz w:val="22"/>
                <w:szCs w:val="22"/>
              </w:rPr>
              <w:t>8.8</w:t>
            </w:r>
            <w:r w:rsidRPr="00A5486C">
              <w:rPr>
                <w:rFonts w:ascii="Arial" w:hAnsi="Arial" w:cs="Arial"/>
                <w:sz w:val="22"/>
                <w:szCs w:val="22"/>
                <w:vertAlign w:val="superscript"/>
              </w:rPr>
              <w:t xml:space="preserve"> a)</w:t>
            </w:r>
          </w:p>
        </w:tc>
      </w:tr>
      <w:tr w:rsidR="0047409C" w:rsidRPr="00A5486C" w14:paraId="40EE757E" w14:textId="77777777" w:rsidTr="0047409C">
        <w:tc>
          <w:tcPr>
            <w:tcW w:w="7201" w:type="dxa"/>
            <w:tcMar>
              <w:top w:w="80" w:type="dxa"/>
              <w:left w:w="80" w:type="dxa"/>
              <w:bottom w:w="80" w:type="dxa"/>
              <w:right w:w="80" w:type="dxa"/>
            </w:tcMar>
            <w:hideMark/>
          </w:tcPr>
          <w:p w14:paraId="5A462CC4" w14:textId="77777777" w:rsidR="0047409C" w:rsidRPr="00A5486C" w:rsidRDefault="0047409C" w:rsidP="003B1B15">
            <w:pPr>
              <w:pStyle w:val="NormalWeb"/>
              <w:spacing w:before="0" w:beforeAutospacing="0" w:after="0" w:afterAutospacing="0"/>
              <w:rPr>
                <w:rFonts w:ascii="Arial" w:hAnsi="Arial" w:cs="Arial"/>
                <w:sz w:val="22"/>
                <w:szCs w:val="22"/>
              </w:rPr>
            </w:pPr>
            <w:r w:rsidRPr="00A5486C">
              <w:rPr>
                <w:rFonts w:ascii="Arial" w:hAnsi="Arial" w:cs="Arial"/>
                <w:sz w:val="22"/>
                <w:szCs w:val="22"/>
              </w:rPr>
              <w:t xml:space="preserve">Aukščiausia ilgalaikė temperatūra ne žemesnė kaip, </w:t>
            </w:r>
            <w:proofErr w:type="spellStart"/>
            <w:r w:rsidRPr="00A5486C">
              <w:rPr>
                <w:rFonts w:ascii="Arial" w:hAnsi="Arial" w:cs="Arial"/>
                <w:sz w:val="22"/>
                <w:szCs w:val="22"/>
                <w:vertAlign w:val="superscript"/>
              </w:rPr>
              <w:t>o</w:t>
            </w:r>
            <w:r w:rsidRPr="00A5486C">
              <w:rPr>
                <w:rFonts w:ascii="Arial" w:hAnsi="Arial" w:cs="Arial"/>
                <w:sz w:val="22"/>
                <w:szCs w:val="22"/>
              </w:rPr>
              <w:t>C</w:t>
            </w:r>
            <w:proofErr w:type="spellEnd"/>
          </w:p>
        </w:tc>
        <w:tc>
          <w:tcPr>
            <w:tcW w:w="2994" w:type="dxa"/>
            <w:tcMar>
              <w:top w:w="80" w:type="dxa"/>
              <w:left w:w="80" w:type="dxa"/>
              <w:bottom w:w="80" w:type="dxa"/>
              <w:right w:w="80" w:type="dxa"/>
            </w:tcMar>
            <w:hideMark/>
          </w:tcPr>
          <w:p w14:paraId="513031AC" w14:textId="77777777" w:rsidR="0047409C" w:rsidRPr="00A5486C" w:rsidRDefault="0047409C" w:rsidP="003B1B15">
            <w:pPr>
              <w:pStyle w:val="NormalWeb"/>
              <w:spacing w:before="0" w:beforeAutospacing="0" w:after="0" w:afterAutospacing="0"/>
              <w:rPr>
                <w:rFonts w:ascii="Arial" w:hAnsi="Arial" w:cs="Arial"/>
                <w:sz w:val="22"/>
                <w:szCs w:val="22"/>
              </w:rPr>
            </w:pPr>
            <w:r w:rsidRPr="00A5486C">
              <w:rPr>
                <w:rFonts w:ascii="Arial" w:hAnsi="Arial" w:cs="Arial"/>
                <w:sz w:val="22"/>
                <w:szCs w:val="22"/>
              </w:rPr>
              <w:t>+80</w:t>
            </w:r>
            <w:r w:rsidRPr="00A5486C">
              <w:rPr>
                <w:rFonts w:ascii="Arial" w:hAnsi="Arial" w:cs="Arial"/>
                <w:sz w:val="22"/>
                <w:szCs w:val="22"/>
                <w:vertAlign w:val="superscript"/>
              </w:rPr>
              <w:t xml:space="preserve"> a) arba/</w:t>
            </w:r>
            <w:proofErr w:type="spellStart"/>
            <w:r w:rsidRPr="00A5486C">
              <w:rPr>
                <w:rFonts w:ascii="Arial" w:hAnsi="Arial" w:cs="Arial"/>
                <w:sz w:val="22"/>
                <w:szCs w:val="22"/>
                <w:vertAlign w:val="superscript"/>
              </w:rPr>
              <w:t>or</w:t>
            </w:r>
            <w:proofErr w:type="spellEnd"/>
            <w:r w:rsidRPr="00A5486C">
              <w:rPr>
                <w:rFonts w:ascii="Arial" w:hAnsi="Arial" w:cs="Arial"/>
                <w:sz w:val="22"/>
                <w:szCs w:val="22"/>
                <w:vertAlign w:val="superscript"/>
              </w:rPr>
              <w:t xml:space="preserve"> c)</w:t>
            </w:r>
          </w:p>
        </w:tc>
      </w:tr>
      <w:tr w:rsidR="0047409C" w:rsidRPr="00A5486C" w14:paraId="47255C53" w14:textId="77777777" w:rsidTr="0047409C">
        <w:tc>
          <w:tcPr>
            <w:tcW w:w="7201" w:type="dxa"/>
            <w:tcMar>
              <w:top w:w="80" w:type="dxa"/>
              <w:left w:w="80" w:type="dxa"/>
              <w:bottom w:w="80" w:type="dxa"/>
              <w:right w:w="80" w:type="dxa"/>
            </w:tcMar>
            <w:hideMark/>
          </w:tcPr>
          <w:p w14:paraId="171E2CBB" w14:textId="77777777" w:rsidR="0047409C" w:rsidRPr="00A5486C" w:rsidRDefault="0047409C" w:rsidP="003B1B15">
            <w:pPr>
              <w:pStyle w:val="NormalWeb"/>
              <w:spacing w:before="0" w:beforeAutospacing="0" w:after="0" w:afterAutospacing="0"/>
              <w:rPr>
                <w:rFonts w:ascii="Arial" w:hAnsi="Arial" w:cs="Arial"/>
                <w:sz w:val="22"/>
                <w:szCs w:val="22"/>
              </w:rPr>
            </w:pPr>
            <w:r w:rsidRPr="00A5486C">
              <w:rPr>
                <w:rFonts w:ascii="Arial" w:hAnsi="Arial" w:cs="Arial"/>
                <w:sz w:val="22"/>
                <w:szCs w:val="22"/>
              </w:rPr>
              <w:t xml:space="preserve">Žemiausia temperatūra ne aukštesnė kaip, </w:t>
            </w:r>
            <w:proofErr w:type="spellStart"/>
            <w:r w:rsidRPr="00A5486C">
              <w:rPr>
                <w:rFonts w:ascii="Arial" w:hAnsi="Arial" w:cs="Arial"/>
                <w:sz w:val="22"/>
                <w:szCs w:val="22"/>
                <w:vertAlign w:val="superscript"/>
              </w:rPr>
              <w:t>o</w:t>
            </w:r>
            <w:r w:rsidRPr="00A5486C">
              <w:rPr>
                <w:rFonts w:ascii="Arial" w:hAnsi="Arial" w:cs="Arial"/>
                <w:sz w:val="22"/>
                <w:szCs w:val="22"/>
              </w:rPr>
              <w:t>C</w:t>
            </w:r>
            <w:proofErr w:type="spellEnd"/>
          </w:p>
        </w:tc>
        <w:tc>
          <w:tcPr>
            <w:tcW w:w="2994" w:type="dxa"/>
            <w:tcMar>
              <w:top w:w="80" w:type="dxa"/>
              <w:left w:w="80" w:type="dxa"/>
              <w:bottom w:w="80" w:type="dxa"/>
              <w:right w:w="80" w:type="dxa"/>
            </w:tcMar>
            <w:hideMark/>
          </w:tcPr>
          <w:p w14:paraId="7BA6C01F" w14:textId="77777777" w:rsidR="0047409C" w:rsidRPr="00A5486C" w:rsidRDefault="0047409C" w:rsidP="003B1B15">
            <w:pPr>
              <w:pStyle w:val="NormalWeb"/>
              <w:spacing w:before="0" w:beforeAutospacing="0" w:after="0" w:afterAutospacing="0"/>
              <w:rPr>
                <w:rFonts w:ascii="Arial" w:hAnsi="Arial" w:cs="Arial"/>
                <w:sz w:val="22"/>
                <w:szCs w:val="22"/>
              </w:rPr>
            </w:pPr>
            <w:r w:rsidRPr="00A5486C">
              <w:rPr>
                <w:rFonts w:ascii="Arial" w:hAnsi="Arial" w:cs="Arial"/>
                <w:sz w:val="22"/>
                <w:szCs w:val="22"/>
              </w:rPr>
              <w:t>-40</w:t>
            </w:r>
            <w:r w:rsidRPr="00A5486C">
              <w:rPr>
                <w:rFonts w:ascii="Arial" w:hAnsi="Arial" w:cs="Arial"/>
                <w:sz w:val="22"/>
                <w:szCs w:val="22"/>
                <w:vertAlign w:val="superscript"/>
              </w:rPr>
              <w:t xml:space="preserve"> a) arba/</w:t>
            </w:r>
            <w:proofErr w:type="spellStart"/>
            <w:r w:rsidRPr="00A5486C">
              <w:rPr>
                <w:rFonts w:ascii="Arial" w:hAnsi="Arial" w:cs="Arial"/>
                <w:sz w:val="22"/>
                <w:szCs w:val="22"/>
                <w:vertAlign w:val="superscript"/>
              </w:rPr>
              <w:t>or</w:t>
            </w:r>
            <w:proofErr w:type="spellEnd"/>
            <w:r w:rsidRPr="00A5486C">
              <w:rPr>
                <w:rFonts w:ascii="Arial" w:hAnsi="Arial" w:cs="Arial"/>
                <w:sz w:val="22"/>
                <w:szCs w:val="22"/>
                <w:vertAlign w:val="superscript"/>
              </w:rPr>
              <w:t xml:space="preserve"> c)</w:t>
            </w:r>
          </w:p>
        </w:tc>
      </w:tr>
    </w:tbl>
    <w:p w14:paraId="297847F5" w14:textId="77777777" w:rsidR="0047409C" w:rsidRPr="00A5486C" w:rsidRDefault="0047409C" w:rsidP="0047409C">
      <w:pPr>
        <w:pStyle w:val="NormalWeb"/>
        <w:spacing w:before="0" w:beforeAutospacing="0" w:after="0" w:afterAutospacing="0"/>
        <w:rPr>
          <w:rFonts w:ascii="Arial" w:hAnsi="Arial" w:cs="Arial"/>
          <w:sz w:val="22"/>
          <w:szCs w:val="22"/>
        </w:rPr>
      </w:pPr>
      <w:r w:rsidRPr="00A5486C">
        <w:rPr>
          <w:rFonts w:ascii="Arial" w:hAnsi="Arial" w:cs="Arial"/>
          <w:sz w:val="22"/>
          <w:szCs w:val="22"/>
        </w:rPr>
        <w:t>Pateikiami dokumentai:</w:t>
      </w:r>
    </w:p>
    <w:p w14:paraId="066D5973" w14:textId="77777777" w:rsidR="0047409C" w:rsidRPr="00A5486C" w:rsidRDefault="0047409C" w:rsidP="0047409C">
      <w:pPr>
        <w:pStyle w:val="NormalWeb"/>
        <w:spacing w:before="0" w:beforeAutospacing="0" w:after="0" w:afterAutospacing="0"/>
        <w:rPr>
          <w:rFonts w:ascii="Arial" w:hAnsi="Arial" w:cs="Arial"/>
          <w:sz w:val="22"/>
          <w:szCs w:val="22"/>
        </w:rPr>
      </w:pPr>
      <w:r w:rsidRPr="00A5486C">
        <w:rPr>
          <w:rFonts w:ascii="Arial" w:hAnsi="Arial" w:cs="Arial"/>
          <w:sz w:val="22"/>
          <w:szCs w:val="22"/>
          <w:vertAlign w:val="superscript"/>
        </w:rPr>
        <w:t>a)</w:t>
      </w:r>
      <w:r w:rsidRPr="00A5486C">
        <w:rPr>
          <w:rFonts w:ascii="Arial" w:hAnsi="Arial" w:cs="Arial"/>
          <w:sz w:val="22"/>
          <w:szCs w:val="22"/>
        </w:rPr>
        <w:t xml:space="preserve"> - Įrenginio gamintojo katalogo ir/ar techninių parametrų suvestinės, ir/ar brėžinio kopija</w:t>
      </w:r>
    </w:p>
    <w:p w14:paraId="2C0D4348" w14:textId="77777777" w:rsidR="0047409C" w:rsidRPr="00A5486C" w:rsidRDefault="0047409C" w:rsidP="0047409C">
      <w:pPr>
        <w:pStyle w:val="NormalWeb"/>
        <w:spacing w:before="0" w:beforeAutospacing="0" w:after="0" w:afterAutospacing="0"/>
        <w:rPr>
          <w:rFonts w:ascii="Arial" w:hAnsi="Arial" w:cs="Arial"/>
          <w:sz w:val="22"/>
          <w:szCs w:val="22"/>
        </w:rPr>
      </w:pPr>
      <w:r w:rsidRPr="00A5486C">
        <w:rPr>
          <w:rFonts w:ascii="Arial" w:hAnsi="Arial" w:cs="Arial"/>
          <w:sz w:val="22"/>
          <w:szCs w:val="22"/>
          <w:vertAlign w:val="superscript"/>
        </w:rPr>
        <w:t xml:space="preserve">b)    </w:t>
      </w:r>
      <w:r w:rsidRPr="00A5486C">
        <w:rPr>
          <w:rFonts w:ascii="Arial" w:hAnsi="Arial" w:cs="Arial"/>
          <w:sz w:val="22"/>
          <w:szCs w:val="22"/>
        </w:rPr>
        <w:t>- Sertifikato kopija</w:t>
      </w:r>
    </w:p>
    <w:p w14:paraId="13DAE4F8" w14:textId="77777777" w:rsidR="0047409C" w:rsidRPr="00A5486C" w:rsidRDefault="0047409C" w:rsidP="0047409C">
      <w:pPr>
        <w:pStyle w:val="NormalWeb"/>
        <w:spacing w:before="0" w:beforeAutospacing="0" w:after="0" w:afterAutospacing="0"/>
        <w:rPr>
          <w:rFonts w:ascii="Arial" w:hAnsi="Arial" w:cs="Arial"/>
          <w:sz w:val="22"/>
          <w:szCs w:val="22"/>
        </w:rPr>
      </w:pPr>
      <w:r w:rsidRPr="00A5486C">
        <w:rPr>
          <w:rFonts w:ascii="Arial" w:hAnsi="Arial" w:cs="Arial"/>
          <w:sz w:val="22"/>
          <w:szCs w:val="22"/>
          <w:vertAlign w:val="superscript"/>
        </w:rPr>
        <w:t xml:space="preserve">c) </w:t>
      </w:r>
      <w:r w:rsidRPr="00A5486C">
        <w:rPr>
          <w:rFonts w:ascii="Arial" w:hAnsi="Arial" w:cs="Arial"/>
          <w:sz w:val="22"/>
          <w:szCs w:val="22"/>
        </w:rPr>
        <w:t xml:space="preserve">    - Gamintojo atitikties deklaracija</w:t>
      </w:r>
    </w:p>
    <w:p w14:paraId="4F8EC054" w14:textId="77777777" w:rsidR="0047409C" w:rsidRPr="00A5486C" w:rsidRDefault="0047409C" w:rsidP="0047409C">
      <w:pPr>
        <w:pStyle w:val="NormalWeb"/>
        <w:spacing w:before="0" w:beforeAutospacing="0" w:after="0" w:afterAutospacing="0"/>
        <w:rPr>
          <w:rFonts w:ascii="Arial" w:hAnsi="Arial" w:cs="Arial"/>
          <w:sz w:val="22"/>
          <w:szCs w:val="22"/>
        </w:rPr>
      </w:pPr>
      <w:r w:rsidRPr="00A5486C">
        <w:rPr>
          <w:rFonts w:ascii="Arial" w:hAnsi="Arial" w:cs="Arial"/>
          <w:sz w:val="22"/>
          <w:szCs w:val="22"/>
          <w:vertAlign w:val="superscript"/>
        </w:rPr>
        <w:t>d)</w:t>
      </w:r>
      <w:r w:rsidRPr="00A5486C">
        <w:rPr>
          <w:rFonts w:ascii="Arial" w:hAnsi="Arial" w:cs="Arial"/>
          <w:sz w:val="22"/>
          <w:szCs w:val="22"/>
        </w:rPr>
        <w:t xml:space="preserve">    - Tipo bandymų protokolo kopija</w:t>
      </w:r>
    </w:p>
    <w:p w14:paraId="7A5458F1" w14:textId="77777777" w:rsidR="0047409C" w:rsidRPr="00A5486C" w:rsidRDefault="0047409C" w:rsidP="00132F45">
      <w:pPr>
        <w:pStyle w:val="NoSpacing"/>
        <w:spacing w:line="276" w:lineRule="auto"/>
        <w:ind w:left="567" w:firstLine="0"/>
        <w:jc w:val="both"/>
        <w:rPr>
          <w:rFonts w:ascii="Arial" w:hAnsi="Arial" w:cs="Arial"/>
          <w:szCs w:val="22"/>
          <w:lang w:val="lt-LT"/>
        </w:rPr>
      </w:pPr>
    </w:p>
    <w:p w14:paraId="4D79256A" w14:textId="4948FD8B" w:rsidR="004A27BB" w:rsidRPr="00A5486C" w:rsidRDefault="00BB6BD2" w:rsidP="00012F60">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 xml:space="preserve">Naujai projektuojamų OL atramų įžeminimo varža, į kurias užvedami kabeliai turi būti ne didesnė kaip 2,5 </w:t>
      </w:r>
      <w:r w:rsidRPr="00A5486C">
        <w:rPr>
          <w:rFonts w:ascii="Arial" w:eastAsia="ヒラギノ角ゴ Pro W3" w:hAnsi="Arial" w:cs="Arial"/>
          <w:color w:val="000000" w:themeColor="text1"/>
          <w:szCs w:val="22"/>
          <w:lang w:val="lt-LT"/>
        </w:rPr>
        <w:t>Ω</w:t>
      </w:r>
      <w:r w:rsidRPr="00A5486C">
        <w:rPr>
          <w:rFonts w:ascii="Arial" w:hAnsi="Arial" w:cs="Arial"/>
          <w:szCs w:val="22"/>
          <w:lang w:val="lt-LT"/>
        </w:rPr>
        <w:t>, o a</w:t>
      </w:r>
      <w:r w:rsidRPr="00A5486C">
        <w:rPr>
          <w:rFonts w:ascii="Arial" w:eastAsia="ヒラギノ角ゴ Pro W3" w:hAnsi="Arial" w:cs="Arial"/>
          <w:color w:val="000000" w:themeColor="text1"/>
          <w:szCs w:val="22"/>
          <w:lang w:val="lt-LT"/>
        </w:rPr>
        <w:t xml:space="preserve">tramų, kuriose bus montuojamas ŽTŠK įžeminimo varža turi būti ne didesnė, nei 10 Ω arba </w:t>
      </w:r>
      <w:r w:rsidRPr="00A5486C">
        <w:rPr>
          <w:rFonts w:ascii="Arial" w:hAnsi="Arial" w:cs="Arial"/>
          <w:szCs w:val="22"/>
          <w:lang w:val="lt-LT"/>
        </w:rPr>
        <w:t>mažesnė jeigu to reikalaujama pagal Elektros įrenginių įrengimo bendrąsias taisykles. Įvertinti esamų atramų įžeminimo varžas ir esant poreikiui suprojektuoti naujų įžeminimo kontūrų įrengimo darbus. Pateikti atramų įžeminimo kontūrų įrengimo brėžinius</w:t>
      </w:r>
      <w:r w:rsidR="00427F02" w:rsidRPr="00A5486C">
        <w:rPr>
          <w:rFonts w:ascii="Arial" w:hAnsi="Arial" w:cs="Arial"/>
          <w:szCs w:val="22"/>
          <w:lang w:val="lt-LT"/>
        </w:rPr>
        <w:t xml:space="preserve">. </w:t>
      </w:r>
    </w:p>
    <w:p w14:paraId="50559F21" w14:textId="470C2FF2" w:rsidR="00BB6BD2" w:rsidRPr="00A5486C" w:rsidRDefault="00BB6BD2" w:rsidP="00012F60">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 xml:space="preserve">Suprojektuoti KL apsaugą nuo išorinio mechaninio poveikio, vadovaujantis standartiniais techniniais reikalavimais pateikiamais </w:t>
      </w:r>
      <w:r w:rsidR="00594C4C" w:rsidRPr="00A5486C">
        <w:rPr>
          <w:rFonts w:ascii="Arial" w:hAnsi="Arial" w:cs="Arial"/>
          <w:szCs w:val="22"/>
          <w:lang w:val="lt-LT"/>
        </w:rPr>
        <w:t>prieduose</w:t>
      </w:r>
      <w:sdt>
        <w:sdtPr>
          <w:rPr>
            <w:rFonts w:ascii="Arial" w:hAnsi="Arial" w:cs="Arial"/>
            <w:szCs w:val="22"/>
            <w:lang w:val="lt-LT"/>
          </w:rPr>
          <w:id w:val="2076854035"/>
          <w:citation/>
        </w:sdtPr>
        <w:sdtContent>
          <w:r w:rsidR="00AA5A38" w:rsidRPr="00A5486C">
            <w:rPr>
              <w:rFonts w:ascii="Arial" w:hAnsi="Arial" w:cs="Arial"/>
              <w:szCs w:val="22"/>
              <w:lang w:val="lt-LT"/>
            </w:rPr>
            <w:fldChar w:fldCharType="begin"/>
          </w:r>
          <w:r w:rsidR="00AA5A38" w:rsidRPr="00A5486C">
            <w:rPr>
              <w:rFonts w:ascii="Arial" w:hAnsi="Arial" w:cs="Arial"/>
              <w:szCs w:val="22"/>
              <w:lang w:val="lt-LT"/>
            </w:rPr>
            <w:instrText xml:space="preserve"> CITATION KL1 \l 1063 </w:instrText>
          </w:r>
          <w:r w:rsidR="00AA5A38" w:rsidRPr="00A5486C">
            <w:rPr>
              <w:rFonts w:ascii="Arial" w:hAnsi="Arial" w:cs="Arial"/>
              <w:szCs w:val="22"/>
              <w:lang w:val="lt-LT"/>
            </w:rPr>
            <w:fldChar w:fldCharType="separate"/>
          </w:r>
          <w:r w:rsidR="00BE094A" w:rsidRPr="00A5486C">
            <w:rPr>
              <w:rFonts w:ascii="Arial" w:hAnsi="Arial" w:cs="Arial"/>
              <w:noProof/>
              <w:szCs w:val="22"/>
              <w:lang w:val="lt-LT"/>
            </w:rPr>
            <w:t xml:space="preserve"> (47)</w:t>
          </w:r>
          <w:r w:rsidR="00AA5A38" w:rsidRPr="00A5486C">
            <w:rPr>
              <w:rFonts w:ascii="Arial" w:hAnsi="Arial" w:cs="Arial"/>
              <w:szCs w:val="22"/>
              <w:lang w:val="lt-LT"/>
            </w:rPr>
            <w:fldChar w:fldCharType="end"/>
          </w:r>
        </w:sdtContent>
      </w:sdt>
      <w:r w:rsidR="00594C4C" w:rsidRPr="00A5486C">
        <w:rPr>
          <w:rFonts w:ascii="Arial" w:hAnsi="Arial" w:cs="Arial"/>
          <w:szCs w:val="22"/>
          <w:lang w:val="lt-LT"/>
        </w:rPr>
        <w:t xml:space="preserve">, </w:t>
      </w:r>
      <w:sdt>
        <w:sdtPr>
          <w:rPr>
            <w:rFonts w:ascii="Arial" w:hAnsi="Arial" w:cs="Arial"/>
            <w:szCs w:val="22"/>
            <w:lang w:val="lt-LT"/>
          </w:rPr>
          <w:id w:val="1295258375"/>
          <w:citation/>
        </w:sdtPr>
        <w:sdtContent>
          <w:r w:rsidR="00AA5A38" w:rsidRPr="00A5486C">
            <w:rPr>
              <w:rFonts w:ascii="Arial" w:hAnsi="Arial" w:cs="Arial"/>
              <w:szCs w:val="22"/>
              <w:lang w:val="lt-LT"/>
            </w:rPr>
            <w:fldChar w:fldCharType="begin"/>
          </w:r>
          <w:r w:rsidR="00AA5A38" w:rsidRPr="00A5486C">
            <w:rPr>
              <w:rFonts w:ascii="Arial" w:hAnsi="Arial" w:cs="Arial"/>
              <w:szCs w:val="22"/>
              <w:lang w:val="lt-LT"/>
            </w:rPr>
            <w:instrText xml:space="preserve"> CITATION KL2 \l 1063 </w:instrText>
          </w:r>
          <w:r w:rsidR="00AA5A38" w:rsidRPr="00A5486C">
            <w:rPr>
              <w:rFonts w:ascii="Arial" w:hAnsi="Arial" w:cs="Arial"/>
              <w:szCs w:val="22"/>
              <w:lang w:val="lt-LT"/>
            </w:rPr>
            <w:fldChar w:fldCharType="separate"/>
          </w:r>
          <w:r w:rsidR="00BE094A" w:rsidRPr="00A5486C">
            <w:rPr>
              <w:rFonts w:ascii="Arial" w:hAnsi="Arial" w:cs="Arial"/>
              <w:noProof/>
              <w:szCs w:val="22"/>
              <w:lang w:val="lt-LT"/>
            </w:rPr>
            <w:t>(48)</w:t>
          </w:r>
          <w:r w:rsidR="00AA5A38" w:rsidRPr="00A5486C">
            <w:rPr>
              <w:rFonts w:ascii="Arial" w:hAnsi="Arial" w:cs="Arial"/>
              <w:szCs w:val="22"/>
              <w:lang w:val="lt-LT"/>
            </w:rPr>
            <w:fldChar w:fldCharType="end"/>
          </w:r>
        </w:sdtContent>
      </w:sdt>
      <w:r w:rsidR="00594C4C" w:rsidRPr="00A5486C">
        <w:rPr>
          <w:rFonts w:ascii="Arial" w:hAnsi="Arial" w:cs="Arial"/>
          <w:szCs w:val="22"/>
          <w:lang w:val="lt-LT"/>
        </w:rPr>
        <w:t>,</w:t>
      </w:r>
      <w:sdt>
        <w:sdtPr>
          <w:rPr>
            <w:rFonts w:ascii="Arial" w:hAnsi="Arial" w:cs="Arial"/>
            <w:szCs w:val="22"/>
            <w:lang w:val="lt-LT"/>
          </w:rPr>
          <w:id w:val="1540560099"/>
          <w:citation/>
        </w:sdtPr>
        <w:sdtContent>
          <w:r w:rsidR="00AA5A38" w:rsidRPr="00A5486C">
            <w:rPr>
              <w:rFonts w:ascii="Arial" w:hAnsi="Arial" w:cs="Arial"/>
              <w:szCs w:val="22"/>
              <w:lang w:val="lt-LT"/>
            </w:rPr>
            <w:fldChar w:fldCharType="begin"/>
          </w:r>
          <w:r w:rsidR="00AA5A38" w:rsidRPr="00A5486C">
            <w:rPr>
              <w:rFonts w:ascii="Arial" w:hAnsi="Arial" w:cs="Arial"/>
              <w:szCs w:val="22"/>
              <w:lang w:val="lt-LT"/>
            </w:rPr>
            <w:instrText xml:space="preserve"> CITATION KL3 \l 1063 </w:instrText>
          </w:r>
          <w:r w:rsidR="00AA5A38" w:rsidRPr="00A5486C">
            <w:rPr>
              <w:rFonts w:ascii="Arial" w:hAnsi="Arial" w:cs="Arial"/>
              <w:szCs w:val="22"/>
              <w:lang w:val="lt-LT"/>
            </w:rPr>
            <w:fldChar w:fldCharType="separate"/>
          </w:r>
          <w:r w:rsidR="00BE094A" w:rsidRPr="00A5486C">
            <w:rPr>
              <w:rFonts w:ascii="Arial" w:hAnsi="Arial" w:cs="Arial"/>
              <w:noProof/>
              <w:szCs w:val="22"/>
              <w:lang w:val="lt-LT"/>
            </w:rPr>
            <w:t xml:space="preserve"> (49)</w:t>
          </w:r>
          <w:r w:rsidR="00AA5A38" w:rsidRPr="00A5486C">
            <w:rPr>
              <w:rFonts w:ascii="Arial" w:hAnsi="Arial" w:cs="Arial"/>
              <w:szCs w:val="22"/>
              <w:lang w:val="lt-LT"/>
            </w:rPr>
            <w:fldChar w:fldCharType="end"/>
          </w:r>
        </w:sdtContent>
      </w:sdt>
      <w:r w:rsidR="00594C4C" w:rsidRPr="00A5486C">
        <w:rPr>
          <w:rFonts w:ascii="Arial" w:hAnsi="Arial" w:cs="Arial"/>
          <w:szCs w:val="22"/>
          <w:lang w:val="lt-LT"/>
        </w:rPr>
        <w:t>.</w:t>
      </w:r>
      <w:r w:rsidRPr="00A5486C">
        <w:rPr>
          <w:rFonts w:ascii="Arial" w:hAnsi="Arial" w:cs="Arial"/>
          <w:szCs w:val="22"/>
          <w:lang w:val="lt-LT"/>
        </w:rPr>
        <w:t xml:space="preserve"> Susikirtimo vietose su transporto keliais ar kitomis komunikacijomis, kur negalimas apsaugos nuo išorinio mechaninio poveikio išpildymas pagal standartinius techninius reikalavimus, kabelių klojimą numatyti aukšto tankio polietileno (angl. trumpinimas HDPE) vamzdžiuose.</w:t>
      </w:r>
    </w:p>
    <w:p w14:paraId="3E675E42" w14:textId="6EE3444B" w:rsidR="009373ED" w:rsidRPr="00A5486C" w:rsidRDefault="009373ED" w:rsidP="00012F60">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KL ir jų movos abiejuose galuose turi būti apsaugotos viršįtampių ribotuvais vadovaujantis:</w:t>
      </w:r>
    </w:p>
    <w:p w14:paraId="7624181C" w14:textId="77777777" w:rsidR="00AA5A38" w:rsidRPr="00A5486C" w:rsidRDefault="009373ED" w:rsidP="00012F60">
      <w:pPr>
        <w:pStyle w:val="NoSpacing"/>
        <w:spacing w:line="276" w:lineRule="auto"/>
        <w:jc w:val="both"/>
        <w:rPr>
          <w:rFonts w:ascii="Arial" w:hAnsi="Arial" w:cs="Arial"/>
          <w:szCs w:val="22"/>
          <w:lang w:val="lt-LT"/>
        </w:rPr>
      </w:pPr>
      <w:r w:rsidRPr="00A5486C">
        <w:rPr>
          <w:rFonts w:ascii="Arial" w:hAnsi="Arial" w:cs="Arial"/>
          <w:szCs w:val="22"/>
          <w:lang w:val="lt-LT"/>
        </w:rPr>
        <w:lastRenderedPageBreak/>
        <w:t xml:space="preserve">7.28.1. viršįtampių ribotuvai oro linijos pusėje, perėjime iš oro linijos į kabelį, prie kabelinių movų esančių atramoje turi būti komplektuojami kartu su viršįtampių </w:t>
      </w:r>
    </w:p>
    <w:p w14:paraId="24030DD4" w14:textId="2E3D0636" w:rsidR="009373ED" w:rsidRPr="00A5486C" w:rsidRDefault="009373ED" w:rsidP="00012F60">
      <w:pPr>
        <w:pStyle w:val="NoSpacing"/>
        <w:spacing w:line="276" w:lineRule="auto"/>
        <w:jc w:val="both"/>
        <w:rPr>
          <w:rFonts w:ascii="Arial" w:hAnsi="Arial" w:cs="Arial"/>
          <w:szCs w:val="22"/>
          <w:lang w:val="lt-LT"/>
        </w:rPr>
      </w:pPr>
      <w:r w:rsidRPr="00A5486C">
        <w:rPr>
          <w:rFonts w:ascii="Arial" w:hAnsi="Arial" w:cs="Arial"/>
          <w:szCs w:val="22"/>
          <w:lang w:val="lt-LT"/>
        </w:rPr>
        <w:t>skaitikliais:</w:t>
      </w:r>
    </w:p>
    <w:p w14:paraId="66ADEAB5" w14:textId="166E5B44" w:rsidR="009373ED" w:rsidRPr="00A5486C" w:rsidRDefault="009373ED" w:rsidP="00012F60">
      <w:pPr>
        <w:pStyle w:val="NoSpacing"/>
        <w:spacing w:line="276" w:lineRule="auto"/>
        <w:jc w:val="both"/>
        <w:rPr>
          <w:rFonts w:ascii="Arial" w:hAnsi="Arial" w:cs="Arial"/>
          <w:szCs w:val="22"/>
          <w:lang w:val="lt-LT"/>
        </w:rPr>
      </w:pPr>
      <w:r w:rsidRPr="00A5486C">
        <w:rPr>
          <w:rFonts w:ascii="Arial" w:hAnsi="Arial" w:cs="Arial"/>
          <w:szCs w:val="22"/>
          <w:lang w:val="lt-LT"/>
        </w:rPr>
        <w:t>7.28.2. standartiniai techniniai reikalavimai 2-os ir 3-ios linijos iškrovos klasės viršįtampių ribotuvams ir apibendrinti reikalavimai viršįtampių ribotuvų įrengimui 110 kV transformatorių pastotėse pateikiami</w:t>
      </w:r>
      <w:r w:rsidR="00AA5A38" w:rsidRPr="00A5486C">
        <w:rPr>
          <w:rFonts w:ascii="Arial" w:hAnsi="Arial" w:cs="Arial"/>
          <w:szCs w:val="22"/>
          <w:lang w:val="lt-LT"/>
        </w:rPr>
        <w:t xml:space="preserve"> </w:t>
      </w:r>
      <w:sdt>
        <w:sdtPr>
          <w:rPr>
            <w:rFonts w:ascii="Arial" w:hAnsi="Arial" w:cs="Arial"/>
            <w:szCs w:val="22"/>
            <w:lang w:val="lt-LT"/>
          </w:rPr>
          <w:id w:val="-468361683"/>
          <w:citation/>
        </w:sdtPr>
        <w:sdtContent>
          <w:r w:rsidR="00AA5A38" w:rsidRPr="00A5486C">
            <w:rPr>
              <w:rFonts w:ascii="Arial" w:hAnsi="Arial" w:cs="Arial"/>
              <w:szCs w:val="22"/>
              <w:lang w:val="lt-LT"/>
            </w:rPr>
            <w:fldChar w:fldCharType="begin"/>
          </w:r>
          <w:r w:rsidR="00AA5A38" w:rsidRPr="00A5486C">
            <w:rPr>
              <w:rFonts w:ascii="Arial" w:hAnsi="Arial" w:cs="Arial"/>
              <w:szCs w:val="22"/>
              <w:lang w:val="lt-LT"/>
            </w:rPr>
            <w:instrText xml:space="preserve"> CITATION Elektro4 \l 1063 </w:instrText>
          </w:r>
          <w:r w:rsidR="00AA5A38" w:rsidRPr="00A5486C">
            <w:rPr>
              <w:rFonts w:ascii="Arial" w:hAnsi="Arial" w:cs="Arial"/>
              <w:szCs w:val="22"/>
              <w:lang w:val="lt-LT"/>
            </w:rPr>
            <w:fldChar w:fldCharType="separate"/>
          </w:r>
          <w:r w:rsidR="00BE094A" w:rsidRPr="00A5486C">
            <w:rPr>
              <w:rFonts w:ascii="Arial" w:hAnsi="Arial" w:cs="Arial"/>
              <w:noProof/>
              <w:szCs w:val="22"/>
              <w:lang w:val="lt-LT"/>
            </w:rPr>
            <w:t>(27)</w:t>
          </w:r>
          <w:r w:rsidR="00AA5A38" w:rsidRPr="00A5486C">
            <w:rPr>
              <w:rFonts w:ascii="Arial" w:hAnsi="Arial" w:cs="Arial"/>
              <w:szCs w:val="22"/>
              <w:lang w:val="lt-LT"/>
            </w:rPr>
            <w:fldChar w:fldCharType="end"/>
          </w:r>
        </w:sdtContent>
      </w:sdt>
      <w:r w:rsidR="004E2C92" w:rsidRPr="00A5486C">
        <w:rPr>
          <w:rFonts w:ascii="Arial" w:hAnsi="Arial" w:cs="Arial"/>
          <w:szCs w:val="22"/>
          <w:lang w:val="lt-LT"/>
        </w:rPr>
        <w:t xml:space="preserve">, </w:t>
      </w:r>
      <w:sdt>
        <w:sdtPr>
          <w:rPr>
            <w:rFonts w:ascii="Arial" w:hAnsi="Arial" w:cs="Arial"/>
            <w:szCs w:val="22"/>
            <w:lang w:val="lt-LT"/>
          </w:rPr>
          <w:id w:val="-741414132"/>
          <w:citation/>
        </w:sdtPr>
        <w:sdtContent>
          <w:r w:rsidR="00AA5A38" w:rsidRPr="00A5486C">
            <w:rPr>
              <w:rFonts w:ascii="Arial" w:hAnsi="Arial" w:cs="Arial"/>
              <w:szCs w:val="22"/>
              <w:lang w:val="lt-LT"/>
            </w:rPr>
            <w:fldChar w:fldCharType="begin"/>
          </w:r>
          <w:r w:rsidR="00AA5A38" w:rsidRPr="00A5486C">
            <w:rPr>
              <w:rFonts w:ascii="Arial" w:hAnsi="Arial" w:cs="Arial"/>
              <w:szCs w:val="22"/>
              <w:lang w:val="lt-LT"/>
            </w:rPr>
            <w:instrText xml:space="preserve"> CITATION Elektro6 \l 1063 </w:instrText>
          </w:r>
          <w:r w:rsidR="00AA5A38" w:rsidRPr="00A5486C">
            <w:rPr>
              <w:rFonts w:ascii="Arial" w:hAnsi="Arial" w:cs="Arial"/>
              <w:szCs w:val="22"/>
              <w:lang w:val="lt-LT"/>
            </w:rPr>
            <w:fldChar w:fldCharType="separate"/>
          </w:r>
          <w:r w:rsidR="00BE094A" w:rsidRPr="00A5486C">
            <w:rPr>
              <w:rFonts w:ascii="Arial" w:hAnsi="Arial" w:cs="Arial"/>
              <w:noProof/>
              <w:szCs w:val="22"/>
              <w:lang w:val="lt-LT"/>
            </w:rPr>
            <w:t>(28)</w:t>
          </w:r>
          <w:r w:rsidR="00AA5A38" w:rsidRPr="00A5486C">
            <w:rPr>
              <w:rFonts w:ascii="Arial" w:hAnsi="Arial" w:cs="Arial"/>
              <w:szCs w:val="22"/>
              <w:lang w:val="lt-LT"/>
            </w:rPr>
            <w:fldChar w:fldCharType="end"/>
          </w:r>
        </w:sdtContent>
      </w:sdt>
      <w:r w:rsidR="00AA5A38" w:rsidRPr="00A5486C">
        <w:rPr>
          <w:rFonts w:ascii="Arial" w:hAnsi="Arial" w:cs="Arial"/>
          <w:szCs w:val="22"/>
          <w:lang w:val="lt-LT"/>
        </w:rPr>
        <w:t xml:space="preserve"> </w:t>
      </w:r>
      <w:r w:rsidR="004E2C92" w:rsidRPr="00A5486C">
        <w:rPr>
          <w:rFonts w:ascii="Arial" w:hAnsi="Arial" w:cs="Arial"/>
          <w:szCs w:val="22"/>
          <w:lang w:val="lt-LT"/>
        </w:rPr>
        <w:t>prieduose.</w:t>
      </w:r>
    </w:p>
    <w:p w14:paraId="72BD312A" w14:textId="720FE01D" w:rsidR="009373ED" w:rsidRPr="00A5486C" w:rsidRDefault="009373ED" w:rsidP="00012F60">
      <w:pPr>
        <w:pStyle w:val="NoSpacing"/>
        <w:spacing w:line="276" w:lineRule="auto"/>
        <w:jc w:val="both"/>
        <w:rPr>
          <w:rFonts w:ascii="Arial" w:hAnsi="Arial" w:cs="Arial"/>
          <w:szCs w:val="22"/>
          <w:lang w:val="lt-LT"/>
        </w:rPr>
      </w:pPr>
      <w:r w:rsidRPr="00A5486C">
        <w:rPr>
          <w:rFonts w:ascii="Arial" w:hAnsi="Arial" w:cs="Arial"/>
          <w:szCs w:val="22"/>
          <w:lang w:val="lt-LT"/>
        </w:rPr>
        <w:t>7.28.3. kiekvienam viršįtampių ribotuvui turi būti numatomas atskiras prijungimo laidininkas (tarp viršįtampių ribotuvo metalinio pado - viršįtampių skaitiklio - įžeminimo įrenginio) tinkamo skerspjūvio, laidininkai turi būti vientisi (be sujungimų), o jų ilgis turi būti parinktas toks, kad būtų išlaikytos viršįtampių ribotuvų gamintojo specifikuotos techninės charakteristikos;</w:t>
      </w:r>
    </w:p>
    <w:p w14:paraId="4C46B040" w14:textId="1F8559FF" w:rsidR="009373ED" w:rsidRPr="00A5486C" w:rsidRDefault="009373ED" w:rsidP="00012F60">
      <w:pPr>
        <w:pStyle w:val="NoSpacing"/>
        <w:spacing w:line="276" w:lineRule="auto"/>
        <w:jc w:val="both"/>
        <w:rPr>
          <w:rFonts w:ascii="Arial" w:hAnsi="Arial" w:cs="Arial"/>
          <w:szCs w:val="22"/>
          <w:lang w:val="lt-LT"/>
        </w:rPr>
      </w:pPr>
      <w:r w:rsidRPr="00A5486C">
        <w:rPr>
          <w:rFonts w:ascii="Arial" w:hAnsi="Arial" w:cs="Arial"/>
          <w:szCs w:val="22"/>
          <w:lang w:val="lt-LT"/>
        </w:rPr>
        <w:t xml:space="preserve">7.28.4. suprojektuoti viršįtampių ribotuvų ir kabelinių movų prijungimo gnybtus, kurie turi atitikti standartinius techninius reikalavimus pateiktus </w:t>
      </w:r>
      <w:sdt>
        <w:sdtPr>
          <w:rPr>
            <w:rFonts w:ascii="Arial" w:hAnsi="Arial" w:cs="Arial"/>
            <w:szCs w:val="22"/>
            <w:lang w:val="lt-LT"/>
          </w:rPr>
          <w:id w:val="-1769932348"/>
          <w:citation/>
        </w:sdtPr>
        <w:sdtContent>
          <w:r w:rsidR="0005064F" w:rsidRPr="00A5486C">
            <w:rPr>
              <w:rFonts w:ascii="Arial" w:hAnsi="Arial" w:cs="Arial"/>
              <w:szCs w:val="22"/>
              <w:lang w:val="lt-LT"/>
            </w:rPr>
            <w:fldChar w:fldCharType="begin"/>
          </w:r>
          <w:r w:rsidR="0005064F" w:rsidRPr="00A5486C">
            <w:rPr>
              <w:rFonts w:ascii="Arial" w:hAnsi="Arial" w:cs="Arial"/>
              <w:szCs w:val="22"/>
              <w:lang w:val="lt-LT"/>
            </w:rPr>
            <w:instrText xml:space="preserve"> CITATION Elktro21 \l 1063 </w:instrText>
          </w:r>
          <w:r w:rsidR="0005064F" w:rsidRPr="00A5486C">
            <w:rPr>
              <w:rFonts w:ascii="Arial" w:hAnsi="Arial" w:cs="Arial"/>
              <w:szCs w:val="22"/>
              <w:lang w:val="lt-LT"/>
            </w:rPr>
            <w:fldChar w:fldCharType="separate"/>
          </w:r>
          <w:r w:rsidR="00BE094A" w:rsidRPr="00A5486C">
            <w:rPr>
              <w:rFonts w:ascii="Arial" w:hAnsi="Arial" w:cs="Arial"/>
              <w:noProof/>
              <w:szCs w:val="22"/>
              <w:lang w:val="lt-LT"/>
            </w:rPr>
            <w:t>(42)</w:t>
          </w:r>
          <w:r w:rsidR="0005064F" w:rsidRPr="00A5486C">
            <w:rPr>
              <w:rFonts w:ascii="Arial" w:hAnsi="Arial" w:cs="Arial"/>
              <w:szCs w:val="22"/>
              <w:lang w:val="lt-LT"/>
            </w:rPr>
            <w:fldChar w:fldCharType="end"/>
          </w:r>
        </w:sdtContent>
      </w:sdt>
      <w:r w:rsidR="0005064F" w:rsidRPr="00A5486C">
        <w:rPr>
          <w:rFonts w:ascii="Arial" w:hAnsi="Arial" w:cs="Arial"/>
          <w:szCs w:val="22"/>
          <w:lang w:val="lt-LT"/>
        </w:rPr>
        <w:t xml:space="preserve"> </w:t>
      </w:r>
      <w:r w:rsidR="004E2C92" w:rsidRPr="00A5486C">
        <w:rPr>
          <w:rFonts w:ascii="Arial" w:hAnsi="Arial" w:cs="Arial"/>
          <w:szCs w:val="22"/>
          <w:lang w:val="lt-LT"/>
        </w:rPr>
        <w:t>priede.</w:t>
      </w:r>
    </w:p>
    <w:p w14:paraId="6E17F718" w14:textId="6F68F37B" w:rsidR="009373ED" w:rsidRPr="00A5486C" w:rsidRDefault="009373ED" w:rsidP="00012F60">
      <w:pPr>
        <w:pStyle w:val="NoSpacing"/>
        <w:spacing w:line="276" w:lineRule="auto"/>
        <w:jc w:val="both"/>
        <w:rPr>
          <w:rFonts w:ascii="Arial" w:hAnsi="Arial" w:cs="Arial"/>
          <w:szCs w:val="22"/>
          <w:lang w:val="lt-LT"/>
        </w:rPr>
      </w:pPr>
      <w:r w:rsidRPr="00A5486C">
        <w:rPr>
          <w:rFonts w:ascii="Arial" w:hAnsi="Arial" w:cs="Arial"/>
          <w:szCs w:val="22"/>
          <w:lang w:val="lt-LT"/>
        </w:rPr>
        <w:t xml:space="preserve">7.28.5. viršįtampių ribotuvų techninių duomenų lentelės ir jų žymėjimas turi atitikti standartinius techninius reikalavimus pateiktus </w:t>
      </w:r>
      <w:sdt>
        <w:sdtPr>
          <w:rPr>
            <w:rFonts w:ascii="Arial" w:hAnsi="Arial" w:cs="Arial"/>
            <w:szCs w:val="22"/>
            <w:lang w:val="lt-LT"/>
          </w:rPr>
          <w:id w:val="-2083282768"/>
          <w:citation/>
        </w:sdtPr>
        <w:sdtContent>
          <w:r w:rsidR="0005064F" w:rsidRPr="00A5486C">
            <w:rPr>
              <w:rFonts w:ascii="Arial" w:hAnsi="Arial" w:cs="Arial"/>
              <w:szCs w:val="22"/>
              <w:lang w:val="lt-LT"/>
            </w:rPr>
            <w:fldChar w:fldCharType="begin"/>
          </w:r>
          <w:r w:rsidR="0005064F" w:rsidRPr="00A5486C">
            <w:rPr>
              <w:rFonts w:ascii="Arial" w:hAnsi="Arial" w:cs="Arial"/>
              <w:szCs w:val="22"/>
              <w:lang w:val="lt-LT"/>
            </w:rPr>
            <w:instrText xml:space="preserve"> CITATION Elektro25 \l 1063 </w:instrText>
          </w:r>
          <w:r w:rsidR="0005064F" w:rsidRPr="00A5486C">
            <w:rPr>
              <w:rFonts w:ascii="Arial" w:hAnsi="Arial" w:cs="Arial"/>
              <w:szCs w:val="22"/>
              <w:lang w:val="lt-LT"/>
            </w:rPr>
            <w:fldChar w:fldCharType="separate"/>
          </w:r>
          <w:r w:rsidR="00BE094A" w:rsidRPr="00A5486C">
            <w:rPr>
              <w:rFonts w:ascii="Arial" w:hAnsi="Arial" w:cs="Arial"/>
              <w:noProof/>
              <w:szCs w:val="22"/>
              <w:lang w:val="lt-LT"/>
            </w:rPr>
            <w:t>(46)</w:t>
          </w:r>
          <w:r w:rsidR="0005064F" w:rsidRPr="00A5486C">
            <w:rPr>
              <w:rFonts w:ascii="Arial" w:hAnsi="Arial" w:cs="Arial"/>
              <w:szCs w:val="22"/>
              <w:lang w:val="lt-LT"/>
            </w:rPr>
            <w:fldChar w:fldCharType="end"/>
          </w:r>
        </w:sdtContent>
      </w:sdt>
      <w:r w:rsidR="0005064F" w:rsidRPr="00A5486C">
        <w:rPr>
          <w:rFonts w:ascii="Arial" w:hAnsi="Arial" w:cs="Arial"/>
          <w:szCs w:val="22"/>
          <w:lang w:val="lt-LT"/>
        </w:rPr>
        <w:t xml:space="preserve"> </w:t>
      </w:r>
      <w:r w:rsidR="004E2C92" w:rsidRPr="00A5486C">
        <w:rPr>
          <w:rFonts w:ascii="Arial" w:hAnsi="Arial" w:cs="Arial"/>
          <w:szCs w:val="22"/>
          <w:lang w:val="lt-LT"/>
        </w:rPr>
        <w:t>priede.</w:t>
      </w:r>
      <w:r w:rsidR="00AA5A38" w:rsidRPr="00A5486C">
        <w:rPr>
          <w:rFonts w:ascii="Arial" w:hAnsi="Arial" w:cs="Arial"/>
          <w:szCs w:val="22"/>
          <w:lang w:val="lt-LT"/>
        </w:rPr>
        <w:t xml:space="preserve"> </w:t>
      </w:r>
    </w:p>
    <w:p w14:paraId="559A79ED" w14:textId="3D1726C6" w:rsidR="009373ED" w:rsidRPr="00A5486C" w:rsidRDefault="00012F60" w:rsidP="00012F60">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 xml:space="preserve">Projektiniuose pasiūlymuose </w:t>
      </w:r>
      <w:r w:rsidR="009373ED" w:rsidRPr="00A5486C">
        <w:rPr>
          <w:rFonts w:ascii="Arial" w:hAnsi="Arial" w:cs="Arial"/>
          <w:szCs w:val="22"/>
          <w:lang w:val="lt-LT"/>
        </w:rPr>
        <w:t>turi būti numatyta prievolė rangovui PSO pateikti pastatytos kabelių linijos ir kabelio pagrindinių techninių parametrų dokumentaciją, tame tarpe įtraukti ir kabelio tiesioginės ir nulinės sekų vieno kilometro kabelio varžos vertes. Atlikti kabelinės linijos tiesioginės ir nulinės sekų varžų matavimus ir pateikti matavimų protokolus.</w:t>
      </w:r>
    </w:p>
    <w:p w14:paraId="780DFA02" w14:textId="332ABBC4" w:rsidR="00657BF1" w:rsidRPr="00A5486C" w:rsidRDefault="00680CD1" w:rsidP="00012F60">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Sąnaudų</w:t>
      </w:r>
      <w:r w:rsidR="00657BF1" w:rsidRPr="00A5486C">
        <w:rPr>
          <w:rFonts w:ascii="Arial" w:hAnsi="Arial" w:cs="Arial"/>
          <w:szCs w:val="22"/>
          <w:lang w:val="lt-LT"/>
        </w:rPr>
        <w:t xml:space="preserve"> žiniaraščiuose numatyti ir rangos metu atlikti ne mažiau, nei 4-ių vnt. OL laidų bandinių iškirpimą iš demontuojamų OL laidų. OL laidų bandiniai turi būti iškerpami iš viršutinės fazės laido ar kitos </w:t>
      </w:r>
      <w:proofErr w:type="spellStart"/>
      <w:r w:rsidR="00657BF1" w:rsidRPr="00A5486C">
        <w:rPr>
          <w:rFonts w:ascii="Arial" w:hAnsi="Arial" w:cs="Arial"/>
          <w:szCs w:val="22"/>
          <w:lang w:val="lt-LT"/>
        </w:rPr>
        <w:t>tech</w:t>
      </w:r>
      <w:proofErr w:type="spellEnd"/>
      <w:r w:rsidR="00657BF1" w:rsidRPr="00A5486C">
        <w:rPr>
          <w:rFonts w:ascii="Arial" w:hAnsi="Arial" w:cs="Arial"/>
          <w:szCs w:val="22"/>
          <w:lang w:val="lt-LT"/>
        </w:rPr>
        <w:t xml:space="preserve">. priežiūros nurodytos vietos. Bandiniai, jei techninę priežiūra vykdantis specialistas nenurodo kitaip, kerpami iš - palaikančio gnybto tvirtinimo vietos (1 vnt.), iš miškingos teritorijos OL </w:t>
      </w:r>
      <w:proofErr w:type="spellStart"/>
      <w:r w:rsidR="00657BF1" w:rsidRPr="00A5486C">
        <w:rPr>
          <w:rFonts w:ascii="Arial" w:hAnsi="Arial" w:cs="Arial"/>
          <w:szCs w:val="22"/>
          <w:lang w:val="lt-LT"/>
        </w:rPr>
        <w:t>tarpatramio</w:t>
      </w:r>
      <w:proofErr w:type="spellEnd"/>
      <w:r w:rsidR="00657BF1" w:rsidRPr="00A5486C">
        <w:rPr>
          <w:rFonts w:ascii="Arial" w:hAnsi="Arial" w:cs="Arial"/>
          <w:szCs w:val="22"/>
          <w:lang w:val="lt-LT"/>
        </w:rPr>
        <w:t xml:space="preserve"> centro (didžiausio įlinkio vieta) (1 vnt.), iš pramoninės ar urbanizuotos teritorijos OL </w:t>
      </w:r>
      <w:proofErr w:type="spellStart"/>
      <w:r w:rsidR="00657BF1" w:rsidRPr="00A5486C">
        <w:rPr>
          <w:rFonts w:ascii="Arial" w:hAnsi="Arial" w:cs="Arial"/>
          <w:szCs w:val="22"/>
          <w:lang w:val="lt-LT"/>
        </w:rPr>
        <w:t>tarpatramio</w:t>
      </w:r>
      <w:proofErr w:type="spellEnd"/>
      <w:r w:rsidR="00657BF1" w:rsidRPr="00A5486C">
        <w:rPr>
          <w:rFonts w:ascii="Arial" w:hAnsi="Arial" w:cs="Arial"/>
          <w:szCs w:val="22"/>
          <w:lang w:val="lt-LT"/>
        </w:rPr>
        <w:t xml:space="preserve"> centro (didžiausio įlinkio vieta) (1 vnt.), iš ilgiausio OL </w:t>
      </w:r>
      <w:proofErr w:type="spellStart"/>
      <w:r w:rsidR="00657BF1" w:rsidRPr="00A5486C">
        <w:rPr>
          <w:rFonts w:ascii="Arial" w:hAnsi="Arial" w:cs="Arial"/>
          <w:szCs w:val="22"/>
          <w:lang w:val="lt-LT"/>
        </w:rPr>
        <w:t>tarpatramio</w:t>
      </w:r>
      <w:proofErr w:type="spellEnd"/>
      <w:r w:rsidR="00657BF1" w:rsidRPr="00A5486C">
        <w:rPr>
          <w:rFonts w:ascii="Arial" w:hAnsi="Arial" w:cs="Arial"/>
          <w:szCs w:val="22"/>
          <w:lang w:val="lt-LT"/>
        </w:rPr>
        <w:t xml:space="preserve"> centro (didžiausio įlinkio vieta) (1 vnt.). Iškirptų bandinių ilgis turi būti rėžyje tarp 0,7 - 1,2 m, o bandinių galai - surišti viela arba kabelių dirželiais. Iškirpti bandiniai perduodami objekto techninei priežiūrai.</w:t>
      </w:r>
    </w:p>
    <w:p w14:paraId="4BBCC376" w14:textId="6A38B086" w:rsidR="009373ED" w:rsidRPr="00A5486C" w:rsidRDefault="009373ED" w:rsidP="00012F60">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Suprojektuoti OL ženklinimo darbus, vadovaujantis</w:t>
      </w:r>
      <w:r w:rsidR="004E2C92" w:rsidRPr="00A5486C">
        <w:rPr>
          <w:rFonts w:ascii="Arial" w:hAnsi="Arial" w:cs="Arial"/>
          <w:szCs w:val="22"/>
          <w:lang w:val="lt-LT"/>
        </w:rPr>
        <w:t xml:space="preserve"> </w:t>
      </w:r>
      <w:sdt>
        <w:sdtPr>
          <w:rPr>
            <w:rFonts w:ascii="Arial" w:hAnsi="Arial" w:cs="Arial"/>
            <w:szCs w:val="22"/>
            <w:lang w:val="lt-LT"/>
          </w:rPr>
          <w:id w:val="1910120484"/>
          <w:citation/>
        </w:sdtPr>
        <w:sdtContent>
          <w:r w:rsidR="0005064F" w:rsidRPr="00A5486C">
            <w:rPr>
              <w:rFonts w:ascii="Arial" w:hAnsi="Arial" w:cs="Arial"/>
              <w:szCs w:val="22"/>
              <w:lang w:val="lt-LT"/>
            </w:rPr>
            <w:fldChar w:fldCharType="begin"/>
          </w:r>
          <w:r w:rsidR="0005064F" w:rsidRPr="00A5486C">
            <w:rPr>
              <w:rFonts w:ascii="Arial" w:hAnsi="Arial" w:cs="Arial"/>
              <w:szCs w:val="22"/>
              <w:lang w:val="lt-LT"/>
            </w:rPr>
            <w:instrText xml:space="preserve"> CITATION EL01 \l 1063 </w:instrText>
          </w:r>
          <w:r w:rsidR="0005064F" w:rsidRPr="00A5486C">
            <w:rPr>
              <w:rFonts w:ascii="Arial" w:hAnsi="Arial" w:cs="Arial"/>
              <w:szCs w:val="22"/>
              <w:lang w:val="lt-LT"/>
            </w:rPr>
            <w:fldChar w:fldCharType="separate"/>
          </w:r>
          <w:r w:rsidR="00BE094A" w:rsidRPr="00A5486C">
            <w:rPr>
              <w:rFonts w:ascii="Arial" w:hAnsi="Arial" w:cs="Arial"/>
              <w:noProof/>
              <w:szCs w:val="22"/>
              <w:lang w:val="lt-LT"/>
            </w:rPr>
            <w:t>(50)</w:t>
          </w:r>
          <w:r w:rsidR="0005064F" w:rsidRPr="00A5486C">
            <w:rPr>
              <w:rFonts w:ascii="Arial" w:hAnsi="Arial" w:cs="Arial"/>
              <w:szCs w:val="22"/>
              <w:lang w:val="lt-LT"/>
            </w:rPr>
            <w:fldChar w:fldCharType="end"/>
          </w:r>
        </w:sdtContent>
      </w:sdt>
      <w:r w:rsidR="0005064F" w:rsidRPr="00A5486C">
        <w:rPr>
          <w:rFonts w:ascii="Arial" w:hAnsi="Arial" w:cs="Arial"/>
          <w:szCs w:val="22"/>
          <w:lang w:val="lt-LT"/>
        </w:rPr>
        <w:t xml:space="preserve"> </w:t>
      </w:r>
      <w:r w:rsidR="004E2C92" w:rsidRPr="00A5486C">
        <w:rPr>
          <w:rFonts w:ascii="Arial" w:hAnsi="Arial" w:cs="Arial"/>
          <w:szCs w:val="22"/>
          <w:lang w:val="lt-LT"/>
        </w:rPr>
        <w:t>priede pateiktais</w:t>
      </w:r>
      <w:r w:rsidRPr="00A5486C">
        <w:rPr>
          <w:rFonts w:ascii="Arial" w:hAnsi="Arial" w:cs="Arial"/>
          <w:szCs w:val="22"/>
          <w:lang w:val="lt-LT"/>
        </w:rPr>
        <w:t xml:space="preserve"> reikalavimais. </w:t>
      </w:r>
      <w:r w:rsidR="00B219E8" w:rsidRPr="00A5486C">
        <w:rPr>
          <w:rFonts w:ascii="Arial" w:hAnsi="Arial" w:cs="Arial"/>
          <w:szCs w:val="22"/>
          <w:lang w:val="lt-LT"/>
        </w:rPr>
        <w:t xml:space="preserve">Projektiniuose pasiūlymuose </w:t>
      </w:r>
      <w:r w:rsidRPr="00A5486C">
        <w:rPr>
          <w:rFonts w:ascii="Arial" w:hAnsi="Arial" w:cs="Arial"/>
          <w:szCs w:val="22"/>
          <w:lang w:val="lt-LT"/>
        </w:rPr>
        <w:t>turi būti pateiktas atramų ženklinimo įrengimo aprašymas ir išpildomasis brėžinys. Pateikti atnaujintus OL pasus ir kadastrines bylas.</w:t>
      </w:r>
    </w:p>
    <w:p w14:paraId="297ADF2B" w14:textId="72B8FE64" w:rsidR="009373ED" w:rsidRPr="00A5486C" w:rsidRDefault="009373ED" w:rsidP="00012F60">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 xml:space="preserve">Suprojektuoti ir parinkti OL elementus, </w:t>
      </w:r>
      <w:r w:rsidR="004E2C92" w:rsidRPr="00A5486C">
        <w:rPr>
          <w:rFonts w:ascii="Arial" w:hAnsi="Arial" w:cs="Arial"/>
          <w:szCs w:val="22"/>
          <w:lang w:val="lt-LT"/>
        </w:rPr>
        <w:t xml:space="preserve">vadovaujantis prieduose Nr. </w:t>
      </w:r>
      <w:sdt>
        <w:sdtPr>
          <w:rPr>
            <w:rFonts w:ascii="Arial" w:hAnsi="Arial" w:cs="Arial"/>
            <w:szCs w:val="22"/>
            <w:lang w:val="lt-LT"/>
          </w:rPr>
          <w:id w:val="343448339"/>
          <w:citation/>
        </w:sdtPr>
        <w:sdtContent>
          <w:r w:rsidR="0005064F" w:rsidRPr="00A5486C">
            <w:rPr>
              <w:rFonts w:ascii="Arial" w:hAnsi="Arial" w:cs="Arial"/>
              <w:szCs w:val="22"/>
              <w:lang w:val="lt-LT"/>
            </w:rPr>
            <w:fldChar w:fldCharType="begin"/>
          </w:r>
          <w:r w:rsidR="0005064F" w:rsidRPr="00A5486C">
            <w:rPr>
              <w:rFonts w:ascii="Arial" w:hAnsi="Arial" w:cs="Arial"/>
              <w:szCs w:val="22"/>
              <w:lang w:val="lt-LT"/>
            </w:rPr>
            <w:instrText xml:space="preserve"> CITATION EL02 \l 1063 </w:instrText>
          </w:r>
          <w:r w:rsidR="0005064F" w:rsidRPr="00A5486C">
            <w:rPr>
              <w:rFonts w:ascii="Arial" w:hAnsi="Arial" w:cs="Arial"/>
              <w:szCs w:val="22"/>
              <w:lang w:val="lt-LT"/>
            </w:rPr>
            <w:fldChar w:fldCharType="separate"/>
          </w:r>
          <w:r w:rsidR="00BE094A" w:rsidRPr="00A5486C">
            <w:rPr>
              <w:rFonts w:ascii="Arial" w:hAnsi="Arial" w:cs="Arial"/>
              <w:noProof/>
              <w:szCs w:val="22"/>
              <w:lang w:val="lt-LT"/>
            </w:rPr>
            <w:t>(51)</w:t>
          </w:r>
          <w:r w:rsidR="0005064F" w:rsidRPr="00A5486C">
            <w:rPr>
              <w:rFonts w:ascii="Arial" w:hAnsi="Arial" w:cs="Arial"/>
              <w:szCs w:val="22"/>
              <w:lang w:val="lt-LT"/>
            </w:rPr>
            <w:fldChar w:fldCharType="end"/>
          </w:r>
        </w:sdtContent>
      </w:sdt>
      <w:r w:rsidR="0005064F" w:rsidRPr="00A5486C">
        <w:rPr>
          <w:rFonts w:ascii="Arial" w:hAnsi="Arial" w:cs="Arial"/>
          <w:szCs w:val="22"/>
          <w:lang w:val="lt-LT"/>
        </w:rPr>
        <w:t xml:space="preserve">, </w:t>
      </w:r>
      <w:sdt>
        <w:sdtPr>
          <w:rPr>
            <w:rFonts w:ascii="Arial" w:hAnsi="Arial" w:cs="Arial"/>
            <w:szCs w:val="22"/>
            <w:lang w:val="lt-LT"/>
          </w:rPr>
          <w:id w:val="575782758"/>
          <w:citation/>
        </w:sdtPr>
        <w:sdtContent>
          <w:r w:rsidR="00C718A9" w:rsidRPr="00A5486C">
            <w:rPr>
              <w:rFonts w:ascii="Arial" w:hAnsi="Arial" w:cs="Arial"/>
              <w:szCs w:val="22"/>
              <w:lang w:val="lt-LT"/>
            </w:rPr>
            <w:fldChar w:fldCharType="begin"/>
          </w:r>
          <w:r w:rsidR="00C718A9" w:rsidRPr="00A5486C">
            <w:rPr>
              <w:rFonts w:ascii="Arial" w:hAnsi="Arial" w:cs="Arial"/>
              <w:szCs w:val="22"/>
              <w:lang w:val="lt-LT"/>
            </w:rPr>
            <w:instrText xml:space="preserve"> CITATION EL04 \l 1063 </w:instrText>
          </w:r>
          <w:r w:rsidR="00C718A9" w:rsidRPr="00A5486C">
            <w:rPr>
              <w:rFonts w:ascii="Arial" w:hAnsi="Arial" w:cs="Arial"/>
              <w:szCs w:val="22"/>
              <w:lang w:val="lt-LT"/>
            </w:rPr>
            <w:fldChar w:fldCharType="separate"/>
          </w:r>
          <w:r w:rsidR="00BE094A" w:rsidRPr="00A5486C">
            <w:rPr>
              <w:rFonts w:ascii="Arial" w:hAnsi="Arial" w:cs="Arial"/>
              <w:noProof/>
              <w:szCs w:val="22"/>
              <w:lang w:val="lt-LT"/>
            </w:rPr>
            <w:t>(52)</w:t>
          </w:r>
          <w:r w:rsidR="00C718A9" w:rsidRPr="00A5486C">
            <w:rPr>
              <w:rFonts w:ascii="Arial" w:hAnsi="Arial" w:cs="Arial"/>
              <w:szCs w:val="22"/>
              <w:lang w:val="lt-LT"/>
            </w:rPr>
            <w:fldChar w:fldCharType="end"/>
          </w:r>
        </w:sdtContent>
      </w:sdt>
      <w:r w:rsidR="00C718A9" w:rsidRPr="00A5486C">
        <w:rPr>
          <w:rFonts w:ascii="Arial" w:hAnsi="Arial" w:cs="Arial"/>
          <w:szCs w:val="22"/>
          <w:lang w:val="lt-LT"/>
        </w:rPr>
        <w:t xml:space="preserve">, </w:t>
      </w:r>
      <w:sdt>
        <w:sdtPr>
          <w:rPr>
            <w:rFonts w:ascii="Arial" w:hAnsi="Arial" w:cs="Arial"/>
            <w:szCs w:val="22"/>
            <w:lang w:val="lt-LT"/>
          </w:rPr>
          <w:id w:val="1656945739"/>
          <w:citation/>
        </w:sdtPr>
        <w:sdtContent>
          <w:r w:rsidR="00C718A9" w:rsidRPr="00A5486C">
            <w:rPr>
              <w:rFonts w:ascii="Arial" w:hAnsi="Arial" w:cs="Arial"/>
              <w:szCs w:val="22"/>
              <w:lang w:val="lt-LT"/>
            </w:rPr>
            <w:fldChar w:fldCharType="begin"/>
          </w:r>
          <w:r w:rsidR="00C718A9" w:rsidRPr="00A5486C">
            <w:rPr>
              <w:rFonts w:ascii="Arial" w:hAnsi="Arial" w:cs="Arial"/>
              <w:szCs w:val="22"/>
              <w:lang w:val="lt-LT"/>
            </w:rPr>
            <w:instrText xml:space="preserve"> CITATION EL05 \l 1063 </w:instrText>
          </w:r>
          <w:r w:rsidR="00C718A9" w:rsidRPr="00A5486C">
            <w:rPr>
              <w:rFonts w:ascii="Arial" w:hAnsi="Arial" w:cs="Arial"/>
              <w:szCs w:val="22"/>
              <w:lang w:val="lt-LT"/>
            </w:rPr>
            <w:fldChar w:fldCharType="separate"/>
          </w:r>
          <w:r w:rsidR="00BE094A" w:rsidRPr="00A5486C">
            <w:rPr>
              <w:rFonts w:ascii="Arial" w:hAnsi="Arial" w:cs="Arial"/>
              <w:noProof/>
              <w:szCs w:val="22"/>
              <w:lang w:val="lt-LT"/>
            </w:rPr>
            <w:t>(53)</w:t>
          </w:r>
          <w:r w:rsidR="00C718A9" w:rsidRPr="00A5486C">
            <w:rPr>
              <w:rFonts w:ascii="Arial" w:hAnsi="Arial" w:cs="Arial"/>
              <w:szCs w:val="22"/>
              <w:lang w:val="lt-LT"/>
            </w:rPr>
            <w:fldChar w:fldCharType="end"/>
          </w:r>
        </w:sdtContent>
      </w:sdt>
      <w:r w:rsidR="00C718A9" w:rsidRPr="00A5486C">
        <w:rPr>
          <w:rFonts w:ascii="Arial" w:hAnsi="Arial" w:cs="Arial"/>
          <w:szCs w:val="22"/>
          <w:lang w:val="lt-LT"/>
        </w:rPr>
        <w:t xml:space="preserve">, </w:t>
      </w:r>
      <w:sdt>
        <w:sdtPr>
          <w:rPr>
            <w:rFonts w:ascii="Arial" w:hAnsi="Arial" w:cs="Arial"/>
            <w:szCs w:val="22"/>
            <w:lang w:val="lt-LT"/>
          </w:rPr>
          <w:id w:val="-166320277"/>
          <w:citation/>
        </w:sdtPr>
        <w:sdtContent>
          <w:r w:rsidR="00C718A9" w:rsidRPr="00A5486C">
            <w:rPr>
              <w:rFonts w:ascii="Arial" w:hAnsi="Arial" w:cs="Arial"/>
              <w:szCs w:val="22"/>
              <w:lang w:val="lt-LT"/>
            </w:rPr>
            <w:fldChar w:fldCharType="begin"/>
          </w:r>
          <w:r w:rsidR="00C718A9" w:rsidRPr="00A5486C">
            <w:rPr>
              <w:rFonts w:ascii="Arial" w:hAnsi="Arial" w:cs="Arial"/>
              <w:szCs w:val="22"/>
              <w:lang w:val="lt-LT"/>
            </w:rPr>
            <w:instrText xml:space="preserve"> CITATION EL06 \l 1063 </w:instrText>
          </w:r>
          <w:r w:rsidR="00C718A9" w:rsidRPr="00A5486C">
            <w:rPr>
              <w:rFonts w:ascii="Arial" w:hAnsi="Arial" w:cs="Arial"/>
              <w:szCs w:val="22"/>
              <w:lang w:val="lt-LT"/>
            </w:rPr>
            <w:fldChar w:fldCharType="separate"/>
          </w:r>
          <w:r w:rsidR="00BE094A" w:rsidRPr="00A5486C">
            <w:rPr>
              <w:rFonts w:ascii="Arial" w:hAnsi="Arial" w:cs="Arial"/>
              <w:noProof/>
              <w:szCs w:val="22"/>
              <w:lang w:val="lt-LT"/>
            </w:rPr>
            <w:t>(54)</w:t>
          </w:r>
          <w:r w:rsidR="00C718A9" w:rsidRPr="00A5486C">
            <w:rPr>
              <w:rFonts w:ascii="Arial" w:hAnsi="Arial" w:cs="Arial"/>
              <w:szCs w:val="22"/>
              <w:lang w:val="lt-LT"/>
            </w:rPr>
            <w:fldChar w:fldCharType="end"/>
          </w:r>
        </w:sdtContent>
      </w:sdt>
      <w:r w:rsidR="00C718A9" w:rsidRPr="00A5486C">
        <w:rPr>
          <w:rFonts w:ascii="Arial" w:hAnsi="Arial" w:cs="Arial"/>
          <w:szCs w:val="22"/>
          <w:lang w:val="lt-LT"/>
        </w:rPr>
        <w:t xml:space="preserve">, </w:t>
      </w:r>
      <w:sdt>
        <w:sdtPr>
          <w:rPr>
            <w:rFonts w:ascii="Arial" w:hAnsi="Arial" w:cs="Arial"/>
            <w:szCs w:val="22"/>
            <w:lang w:val="lt-LT"/>
          </w:rPr>
          <w:id w:val="1465698840"/>
          <w:citation/>
        </w:sdtPr>
        <w:sdtContent>
          <w:r w:rsidR="00C718A9" w:rsidRPr="00A5486C">
            <w:rPr>
              <w:rFonts w:ascii="Arial" w:hAnsi="Arial" w:cs="Arial"/>
              <w:szCs w:val="22"/>
              <w:lang w:val="lt-LT"/>
            </w:rPr>
            <w:fldChar w:fldCharType="begin"/>
          </w:r>
          <w:r w:rsidR="00C718A9" w:rsidRPr="00A5486C">
            <w:rPr>
              <w:rFonts w:ascii="Arial" w:hAnsi="Arial" w:cs="Arial"/>
              <w:szCs w:val="22"/>
              <w:lang w:val="lt-LT"/>
            </w:rPr>
            <w:instrText xml:space="preserve"> CITATION EL07 \l 1063 </w:instrText>
          </w:r>
          <w:r w:rsidR="00C718A9" w:rsidRPr="00A5486C">
            <w:rPr>
              <w:rFonts w:ascii="Arial" w:hAnsi="Arial" w:cs="Arial"/>
              <w:szCs w:val="22"/>
              <w:lang w:val="lt-LT"/>
            </w:rPr>
            <w:fldChar w:fldCharType="separate"/>
          </w:r>
          <w:r w:rsidR="00BE094A" w:rsidRPr="00A5486C">
            <w:rPr>
              <w:rFonts w:ascii="Arial" w:hAnsi="Arial" w:cs="Arial"/>
              <w:noProof/>
              <w:szCs w:val="22"/>
              <w:lang w:val="lt-LT"/>
            </w:rPr>
            <w:t>(55)</w:t>
          </w:r>
          <w:r w:rsidR="00C718A9" w:rsidRPr="00A5486C">
            <w:rPr>
              <w:rFonts w:ascii="Arial" w:hAnsi="Arial" w:cs="Arial"/>
              <w:szCs w:val="22"/>
              <w:lang w:val="lt-LT"/>
            </w:rPr>
            <w:fldChar w:fldCharType="end"/>
          </w:r>
        </w:sdtContent>
      </w:sdt>
      <w:r w:rsidR="00C718A9" w:rsidRPr="00A5486C">
        <w:rPr>
          <w:rFonts w:ascii="Arial" w:hAnsi="Arial" w:cs="Arial"/>
          <w:szCs w:val="22"/>
          <w:lang w:val="lt-LT"/>
        </w:rPr>
        <w:t xml:space="preserve">, </w:t>
      </w:r>
      <w:sdt>
        <w:sdtPr>
          <w:rPr>
            <w:rFonts w:ascii="Arial" w:hAnsi="Arial" w:cs="Arial"/>
            <w:szCs w:val="22"/>
            <w:lang w:val="lt-LT"/>
          </w:rPr>
          <w:id w:val="-1797511758"/>
          <w:citation/>
        </w:sdtPr>
        <w:sdtContent>
          <w:r w:rsidR="00C718A9" w:rsidRPr="00A5486C">
            <w:rPr>
              <w:rFonts w:ascii="Arial" w:hAnsi="Arial" w:cs="Arial"/>
              <w:szCs w:val="22"/>
              <w:lang w:val="lt-LT"/>
            </w:rPr>
            <w:fldChar w:fldCharType="begin"/>
          </w:r>
          <w:r w:rsidR="00C718A9" w:rsidRPr="00A5486C">
            <w:rPr>
              <w:rFonts w:ascii="Arial" w:hAnsi="Arial" w:cs="Arial"/>
              <w:szCs w:val="22"/>
              <w:lang w:val="lt-LT"/>
            </w:rPr>
            <w:instrText xml:space="preserve"> CITATION EL08 \l 1063 </w:instrText>
          </w:r>
          <w:r w:rsidR="00C718A9" w:rsidRPr="00A5486C">
            <w:rPr>
              <w:rFonts w:ascii="Arial" w:hAnsi="Arial" w:cs="Arial"/>
              <w:szCs w:val="22"/>
              <w:lang w:val="lt-LT"/>
            </w:rPr>
            <w:fldChar w:fldCharType="separate"/>
          </w:r>
          <w:r w:rsidR="00BE094A" w:rsidRPr="00A5486C">
            <w:rPr>
              <w:rFonts w:ascii="Arial" w:hAnsi="Arial" w:cs="Arial"/>
              <w:noProof/>
              <w:szCs w:val="22"/>
              <w:lang w:val="lt-LT"/>
            </w:rPr>
            <w:t>(56)</w:t>
          </w:r>
          <w:r w:rsidR="00C718A9" w:rsidRPr="00A5486C">
            <w:rPr>
              <w:rFonts w:ascii="Arial" w:hAnsi="Arial" w:cs="Arial"/>
              <w:szCs w:val="22"/>
              <w:lang w:val="lt-LT"/>
            </w:rPr>
            <w:fldChar w:fldCharType="end"/>
          </w:r>
        </w:sdtContent>
      </w:sdt>
      <w:r w:rsidR="00C718A9" w:rsidRPr="00A5486C">
        <w:rPr>
          <w:rFonts w:ascii="Arial" w:hAnsi="Arial" w:cs="Arial"/>
          <w:szCs w:val="22"/>
          <w:lang w:val="lt-LT"/>
        </w:rPr>
        <w:t xml:space="preserve">, </w:t>
      </w:r>
      <w:sdt>
        <w:sdtPr>
          <w:rPr>
            <w:rFonts w:ascii="Arial" w:hAnsi="Arial" w:cs="Arial"/>
            <w:szCs w:val="22"/>
            <w:lang w:val="lt-LT"/>
          </w:rPr>
          <w:id w:val="1037692764"/>
          <w:citation/>
        </w:sdtPr>
        <w:sdtContent>
          <w:r w:rsidR="00C718A9" w:rsidRPr="00A5486C">
            <w:rPr>
              <w:rFonts w:ascii="Arial" w:hAnsi="Arial" w:cs="Arial"/>
              <w:szCs w:val="22"/>
              <w:lang w:val="lt-LT"/>
            </w:rPr>
            <w:fldChar w:fldCharType="begin"/>
          </w:r>
          <w:r w:rsidR="00C718A9" w:rsidRPr="00A5486C">
            <w:rPr>
              <w:rFonts w:ascii="Arial" w:hAnsi="Arial" w:cs="Arial"/>
              <w:szCs w:val="22"/>
              <w:lang w:val="lt-LT"/>
            </w:rPr>
            <w:instrText xml:space="preserve"> CITATION EL09 \l 1063 </w:instrText>
          </w:r>
          <w:r w:rsidR="00C718A9" w:rsidRPr="00A5486C">
            <w:rPr>
              <w:rFonts w:ascii="Arial" w:hAnsi="Arial" w:cs="Arial"/>
              <w:szCs w:val="22"/>
              <w:lang w:val="lt-LT"/>
            </w:rPr>
            <w:fldChar w:fldCharType="separate"/>
          </w:r>
          <w:r w:rsidR="00BE094A" w:rsidRPr="00A5486C">
            <w:rPr>
              <w:rFonts w:ascii="Arial" w:hAnsi="Arial" w:cs="Arial"/>
              <w:noProof/>
              <w:szCs w:val="22"/>
              <w:lang w:val="lt-LT"/>
            </w:rPr>
            <w:t>(57)</w:t>
          </w:r>
          <w:r w:rsidR="00C718A9" w:rsidRPr="00A5486C">
            <w:rPr>
              <w:rFonts w:ascii="Arial" w:hAnsi="Arial" w:cs="Arial"/>
              <w:szCs w:val="22"/>
              <w:lang w:val="lt-LT"/>
            </w:rPr>
            <w:fldChar w:fldCharType="end"/>
          </w:r>
        </w:sdtContent>
      </w:sdt>
      <w:r w:rsidR="00C718A9" w:rsidRPr="00A5486C">
        <w:rPr>
          <w:rFonts w:ascii="Arial" w:hAnsi="Arial" w:cs="Arial"/>
          <w:szCs w:val="22"/>
          <w:lang w:val="lt-LT"/>
        </w:rPr>
        <w:t xml:space="preserve">, </w:t>
      </w:r>
      <w:sdt>
        <w:sdtPr>
          <w:rPr>
            <w:rFonts w:ascii="Arial" w:hAnsi="Arial" w:cs="Arial"/>
            <w:szCs w:val="22"/>
            <w:lang w:val="lt-LT"/>
          </w:rPr>
          <w:id w:val="-180737079"/>
          <w:citation/>
        </w:sdtPr>
        <w:sdtContent>
          <w:r w:rsidR="00C718A9" w:rsidRPr="00A5486C">
            <w:rPr>
              <w:rFonts w:ascii="Arial" w:hAnsi="Arial" w:cs="Arial"/>
              <w:szCs w:val="22"/>
              <w:lang w:val="lt-LT"/>
            </w:rPr>
            <w:fldChar w:fldCharType="begin"/>
          </w:r>
          <w:r w:rsidR="00C718A9" w:rsidRPr="00A5486C">
            <w:rPr>
              <w:rFonts w:ascii="Arial" w:hAnsi="Arial" w:cs="Arial"/>
              <w:szCs w:val="22"/>
              <w:lang w:val="lt-LT"/>
            </w:rPr>
            <w:instrText xml:space="preserve"> CITATION EL11 \l 1063 </w:instrText>
          </w:r>
          <w:r w:rsidR="00C718A9" w:rsidRPr="00A5486C">
            <w:rPr>
              <w:rFonts w:ascii="Arial" w:hAnsi="Arial" w:cs="Arial"/>
              <w:szCs w:val="22"/>
              <w:lang w:val="lt-LT"/>
            </w:rPr>
            <w:fldChar w:fldCharType="separate"/>
          </w:r>
          <w:r w:rsidR="00BE094A" w:rsidRPr="00A5486C">
            <w:rPr>
              <w:rFonts w:ascii="Arial" w:hAnsi="Arial" w:cs="Arial"/>
              <w:noProof/>
              <w:szCs w:val="22"/>
              <w:lang w:val="lt-LT"/>
            </w:rPr>
            <w:t>(58)</w:t>
          </w:r>
          <w:r w:rsidR="00C718A9" w:rsidRPr="00A5486C">
            <w:rPr>
              <w:rFonts w:ascii="Arial" w:hAnsi="Arial" w:cs="Arial"/>
              <w:szCs w:val="22"/>
              <w:lang w:val="lt-LT"/>
            </w:rPr>
            <w:fldChar w:fldCharType="end"/>
          </w:r>
        </w:sdtContent>
      </w:sdt>
      <w:r w:rsidR="00C718A9" w:rsidRPr="00A5486C">
        <w:rPr>
          <w:rFonts w:ascii="Arial" w:hAnsi="Arial" w:cs="Arial"/>
          <w:szCs w:val="22"/>
          <w:lang w:val="lt-LT"/>
        </w:rPr>
        <w:t xml:space="preserve">, </w:t>
      </w:r>
      <w:sdt>
        <w:sdtPr>
          <w:rPr>
            <w:rFonts w:ascii="Arial" w:hAnsi="Arial" w:cs="Arial"/>
            <w:szCs w:val="22"/>
            <w:lang w:val="lt-LT"/>
          </w:rPr>
          <w:id w:val="1497769401"/>
          <w:citation/>
        </w:sdtPr>
        <w:sdtContent>
          <w:r w:rsidR="00C718A9" w:rsidRPr="00A5486C">
            <w:rPr>
              <w:rFonts w:ascii="Arial" w:hAnsi="Arial" w:cs="Arial"/>
              <w:szCs w:val="22"/>
              <w:lang w:val="lt-LT"/>
            </w:rPr>
            <w:fldChar w:fldCharType="begin"/>
          </w:r>
          <w:r w:rsidR="00C718A9" w:rsidRPr="00A5486C">
            <w:rPr>
              <w:rFonts w:ascii="Arial" w:hAnsi="Arial" w:cs="Arial"/>
              <w:szCs w:val="22"/>
              <w:lang w:val="lt-LT"/>
            </w:rPr>
            <w:instrText xml:space="preserve"> CITATION EL12 \l 1063 </w:instrText>
          </w:r>
          <w:r w:rsidR="00C718A9" w:rsidRPr="00A5486C">
            <w:rPr>
              <w:rFonts w:ascii="Arial" w:hAnsi="Arial" w:cs="Arial"/>
              <w:szCs w:val="22"/>
              <w:lang w:val="lt-LT"/>
            </w:rPr>
            <w:fldChar w:fldCharType="separate"/>
          </w:r>
          <w:r w:rsidR="00BE094A" w:rsidRPr="00A5486C">
            <w:rPr>
              <w:rFonts w:ascii="Arial" w:hAnsi="Arial" w:cs="Arial"/>
              <w:noProof/>
              <w:szCs w:val="22"/>
              <w:lang w:val="lt-LT"/>
            </w:rPr>
            <w:t>(59)</w:t>
          </w:r>
          <w:r w:rsidR="00C718A9" w:rsidRPr="00A5486C">
            <w:rPr>
              <w:rFonts w:ascii="Arial" w:hAnsi="Arial" w:cs="Arial"/>
              <w:szCs w:val="22"/>
              <w:lang w:val="lt-LT"/>
            </w:rPr>
            <w:fldChar w:fldCharType="end"/>
          </w:r>
        </w:sdtContent>
      </w:sdt>
      <w:r w:rsidR="00C718A9" w:rsidRPr="00A5486C">
        <w:rPr>
          <w:rFonts w:ascii="Arial" w:hAnsi="Arial" w:cs="Arial"/>
          <w:szCs w:val="22"/>
          <w:lang w:val="lt-LT"/>
        </w:rPr>
        <w:t xml:space="preserve">, </w:t>
      </w:r>
      <w:sdt>
        <w:sdtPr>
          <w:rPr>
            <w:rFonts w:ascii="Arial" w:hAnsi="Arial" w:cs="Arial"/>
            <w:szCs w:val="22"/>
            <w:lang w:val="lt-LT"/>
          </w:rPr>
          <w:id w:val="-1882012414"/>
          <w:citation/>
        </w:sdtPr>
        <w:sdtContent>
          <w:r w:rsidR="00C718A9" w:rsidRPr="00A5486C">
            <w:rPr>
              <w:rFonts w:ascii="Arial" w:hAnsi="Arial" w:cs="Arial"/>
              <w:szCs w:val="22"/>
              <w:lang w:val="lt-LT"/>
            </w:rPr>
            <w:fldChar w:fldCharType="begin"/>
          </w:r>
          <w:r w:rsidR="00C718A9" w:rsidRPr="00A5486C">
            <w:rPr>
              <w:rFonts w:ascii="Arial" w:hAnsi="Arial" w:cs="Arial"/>
              <w:szCs w:val="22"/>
              <w:lang w:val="lt-LT"/>
            </w:rPr>
            <w:instrText xml:space="preserve"> CITATION EL13 \l 1063 </w:instrText>
          </w:r>
          <w:r w:rsidR="00C718A9" w:rsidRPr="00A5486C">
            <w:rPr>
              <w:rFonts w:ascii="Arial" w:hAnsi="Arial" w:cs="Arial"/>
              <w:szCs w:val="22"/>
              <w:lang w:val="lt-LT"/>
            </w:rPr>
            <w:fldChar w:fldCharType="separate"/>
          </w:r>
          <w:r w:rsidR="00BE094A" w:rsidRPr="00A5486C">
            <w:rPr>
              <w:rFonts w:ascii="Arial" w:hAnsi="Arial" w:cs="Arial"/>
              <w:noProof/>
              <w:szCs w:val="22"/>
              <w:lang w:val="lt-LT"/>
            </w:rPr>
            <w:t>(60)</w:t>
          </w:r>
          <w:r w:rsidR="00C718A9" w:rsidRPr="00A5486C">
            <w:rPr>
              <w:rFonts w:ascii="Arial" w:hAnsi="Arial" w:cs="Arial"/>
              <w:szCs w:val="22"/>
              <w:lang w:val="lt-LT"/>
            </w:rPr>
            <w:fldChar w:fldCharType="end"/>
          </w:r>
        </w:sdtContent>
      </w:sdt>
      <w:r w:rsidR="00C718A9" w:rsidRPr="00A5486C">
        <w:rPr>
          <w:rFonts w:ascii="Arial" w:hAnsi="Arial" w:cs="Arial"/>
          <w:szCs w:val="22"/>
          <w:lang w:val="lt-LT"/>
        </w:rPr>
        <w:t xml:space="preserve">, </w:t>
      </w:r>
      <w:sdt>
        <w:sdtPr>
          <w:rPr>
            <w:rFonts w:ascii="Arial" w:hAnsi="Arial" w:cs="Arial"/>
            <w:szCs w:val="22"/>
            <w:lang w:val="lt-LT"/>
          </w:rPr>
          <w:id w:val="1553427557"/>
          <w:citation/>
        </w:sdtPr>
        <w:sdtContent>
          <w:r w:rsidR="00C718A9" w:rsidRPr="00A5486C">
            <w:rPr>
              <w:rFonts w:ascii="Arial" w:hAnsi="Arial" w:cs="Arial"/>
              <w:szCs w:val="22"/>
              <w:lang w:val="lt-LT"/>
            </w:rPr>
            <w:fldChar w:fldCharType="begin"/>
          </w:r>
          <w:r w:rsidR="00C718A9" w:rsidRPr="00A5486C">
            <w:rPr>
              <w:rFonts w:ascii="Arial" w:hAnsi="Arial" w:cs="Arial"/>
              <w:szCs w:val="22"/>
              <w:lang w:val="lt-LT"/>
            </w:rPr>
            <w:instrText xml:space="preserve"> CITATION EL14 \l 1063 </w:instrText>
          </w:r>
          <w:r w:rsidR="00C718A9" w:rsidRPr="00A5486C">
            <w:rPr>
              <w:rFonts w:ascii="Arial" w:hAnsi="Arial" w:cs="Arial"/>
              <w:szCs w:val="22"/>
              <w:lang w:val="lt-LT"/>
            </w:rPr>
            <w:fldChar w:fldCharType="separate"/>
          </w:r>
          <w:r w:rsidR="00BE094A" w:rsidRPr="00A5486C">
            <w:rPr>
              <w:rFonts w:ascii="Arial" w:hAnsi="Arial" w:cs="Arial"/>
              <w:noProof/>
              <w:szCs w:val="22"/>
              <w:lang w:val="lt-LT"/>
            </w:rPr>
            <w:t>(61)</w:t>
          </w:r>
          <w:r w:rsidR="00C718A9" w:rsidRPr="00A5486C">
            <w:rPr>
              <w:rFonts w:ascii="Arial" w:hAnsi="Arial" w:cs="Arial"/>
              <w:szCs w:val="22"/>
              <w:lang w:val="lt-LT"/>
            </w:rPr>
            <w:fldChar w:fldCharType="end"/>
          </w:r>
        </w:sdtContent>
      </w:sdt>
      <w:r w:rsidR="0005064F" w:rsidRPr="00A5486C">
        <w:rPr>
          <w:rFonts w:ascii="Arial" w:hAnsi="Arial" w:cs="Arial"/>
          <w:szCs w:val="22"/>
          <w:lang w:val="lt-LT"/>
        </w:rPr>
        <w:t xml:space="preserve"> </w:t>
      </w:r>
      <w:r w:rsidR="00DF5611" w:rsidRPr="00A5486C">
        <w:rPr>
          <w:rFonts w:ascii="Arial" w:hAnsi="Arial" w:cs="Arial"/>
          <w:szCs w:val="22"/>
          <w:lang w:val="lt-LT"/>
        </w:rPr>
        <w:t xml:space="preserve">ir </w:t>
      </w:r>
      <w:sdt>
        <w:sdtPr>
          <w:rPr>
            <w:rFonts w:ascii="Arial" w:hAnsi="Arial" w:cs="Arial"/>
            <w:szCs w:val="22"/>
            <w:lang w:val="lt-LT"/>
          </w:rPr>
          <w:id w:val="1208761278"/>
          <w:citation/>
        </w:sdtPr>
        <w:sdtContent>
          <w:r w:rsidR="00DF5611" w:rsidRPr="00A5486C">
            <w:rPr>
              <w:rFonts w:ascii="Arial" w:hAnsi="Arial" w:cs="Arial"/>
              <w:szCs w:val="22"/>
              <w:lang w:val="lt-LT"/>
            </w:rPr>
            <w:fldChar w:fldCharType="begin"/>
          </w:r>
          <w:r w:rsidR="00DF5611" w:rsidRPr="00A5486C">
            <w:rPr>
              <w:rFonts w:ascii="Arial" w:hAnsi="Arial" w:cs="Arial"/>
              <w:szCs w:val="22"/>
              <w:lang w:val="lt-LT"/>
            </w:rPr>
            <w:instrText xml:space="preserve"> CITATION EL15 \l 1063 </w:instrText>
          </w:r>
          <w:r w:rsidR="00DF5611" w:rsidRPr="00A5486C">
            <w:rPr>
              <w:rFonts w:ascii="Arial" w:hAnsi="Arial" w:cs="Arial"/>
              <w:szCs w:val="22"/>
              <w:lang w:val="lt-LT"/>
            </w:rPr>
            <w:fldChar w:fldCharType="separate"/>
          </w:r>
          <w:r w:rsidR="00BE094A" w:rsidRPr="00A5486C">
            <w:rPr>
              <w:rFonts w:ascii="Arial" w:hAnsi="Arial" w:cs="Arial"/>
              <w:noProof/>
              <w:szCs w:val="22"/>
              <w:lang w:val="lt-LT"/>
            </w:rPr>
            <w:t>(62)</w:t>
          </w:r>
          <w:r w:rsidR="00DF5611" w:rsidRPr="00A5486C">
            <w:rPr>
              <w:rFonts w:ascii="Arial" w:hAnsi="Arial" w:cs="Arial"/>
              <w:szCs w:val="22"/>
              <w:lang w:val="lt-LT"/>
            </w:rPr>
            <w:fldChar w:fldCharType="end"/>
          </w:r>
        </w:sdtContent>
      </w:sdt>
      <w:r w:rsidR="00DF5611" w:rsidRPr="00A5486C">
        <w:rPr>
          <w:rFonts w:ascii="Arial" w:hAnsi="Arial" w:cs="Arial"/>
          <w:szCs w:val="22"/>
          <w:lang w:val="lt-LT"/>
        </w:rPr>
        <w:t xml:space="preserve"> </w:t>
      </w:r>
      <w:r w:rsidR="004E2C92" w:rsidRPr="00A5486C">
        <w:rPr>
          <w:rFonts w:ascii="Arial" w:hAnsi="Arial" w:cs="Arial"/>
          <w:szCs w:val="22"/>
          <w:lang w:val="lt-LT"/>
        </w:rPr>
        <w:t>pateiktais reikalavimais</w:t>
      </w:r>
      <w:r w:rsidRPr="00A5486C">
        <w:rPr>
          <w:rFonts w:ascii="Arial" w:hAnsi="Arial" w:cs="Arial"/>
          <w:szCs w:val="22"/>
          <w:lang w:val="lt-LT"/>
        </w:rPr>
        <w:t>.</w:t>
      </w:r>
    </w:p>
    <w:p w14:paraId="7AB99B2D" w14:textId="325D6CE8" w:rsidR="009373ED" w:rsidRPr="00A5486C" w:rsidRDefault="009373ED" w:rsidP="00012F60">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 xml:space="preserve">Suprojektuoti ir parinkti KL elementus, vadovaujantis </w:t>
      </w:r>
      <w:r w:rsidR="004E2C92" w:rsidRPr="00A5486C">
        <w:rPr>
          <w:rFonts w:ascii="Arial" w:hAnsi="Arial" w:cs="Arial"/>
          <w:szCs w:val="22"/>
          <w:lang w:val="lt-LT"/>
        </w:rPr>
        <w:t>prieduose Nr.</w:t>
      </w:r>
      <w:r w:rsidR="00161321" w:rsidRPr="00A5486C">
        <w:rPr>
          <w:rFonts w:ascii="Arial" w:hAnsi="Arial" w:cs="Arial"/>
          <w:szCs w:val="22"/>
          <w:lang w:val="lt-LT"/>
        </w:rPr>
        <w:t xml:space="preserve"> </w:t>
      </w:r>
      <w:sdt>
        <w:sdtPr>
          <w:rPr>
            <w:rFonts w:ascii="Arial" w:hAnsi="Arial" w:cs="Arial"/>
            <w:szCs w:val="22"/>
            <w:lang w:val="lt-LT"/>
          </w:rPr>
          <w:id w:val="-2124152992"/>
          <w:citation/>
        </w:sdtPr>
        <w:sdtContent>
          <w:r w:rsidR="00161321" w:rsidRPr="00A5486C">
            <w:rPr>
              <w:rFonts w:ascii="Arial" w:hAnsi="Arial" w:cs="Arial"/>
              <w:szCs w:val="22"/>
              <w:lang w:val="lt-LT"/>
            </w:rPr>
            <w:fldChar w:fldCharType="begin"/>
          </w:r>
          <w:r w:rsidR="00161321" w:rsidRPr="00A5486C">
            <w:rPr>
              <w:rFonts w:ascii="Arial" w:hAnsi="Arial" w:cs="Arial"/>
              <w:szCs w:val="22"/>
              <w:lang w:val="lt-LT"/>
            </w:rPr>
            <w:instrText xml:space="preserve"> CITATION KL04 \l 1063 </w:instrText>
          </w:r>
          <w:r w:rsidR="00161321" w:rsidRPr="00A5486C">
            <w:rPr>
              <w:rFonts w:ascii="Arial" w:hAnsi="Arial" w:cs="Arial"/>
              <w:szCs w:val="22"/>
              <w:lang w:val="lt-LT"/>
            </w:rPr>
            <w:fldChar w:fldCharType="separate"/>
          </w:r>
          <w:r w:rsidR="00BE094A" w:rsidRPr="00A5486C">
            <w:rPr>
              <w:rFonts w:ascii="Arial" w:hAnsi="Arial" w:cs="Arial"/>
              <w:noProof/>
              <w:szCs w:val="22"/>
              <w:lang w:val="lt-LT"/>
            </w:rPr>
            <w:t>(63)</w:t>
          </w:r>
          <w:r w:rsidR="00161321" w:rsidRPr="00A5486C">
            <w:rPr>
              <w:rFonts w:ascii="Arial" w:hAnsi="Arial" w:cs="Arial"/>
              <w:szCs w:val="22"/>
              <w:lang w:val="lt-LT"/>
            </w:rPr>
            <w:fldChar w:fldCharType="end"/>
          </w:r>
        </w:sdtContent>
      </w:sdt>
      <w:r w:rsidR="00161321" w:rsidRPr="00A5486C">
        <w:rPr>
          <w:rFonts w:ascii="Arial" w:hAnsi="Arial" w:cs="Arial"/>
          <w:szCs w:val="22"/>
          <w:lang w:val="lt-LT"/>
        </w:rPr>
        <w:t xml:space="preserve">, </w:t>
      </w:r>
      <w:sdt>
        <w:sdtPr>
          <w:rPr>
            <w:rFonts w:ascii="Arial" w:hAnsi="Arial" w:cs="Arial"/>
            <w:szCs w:val="22"/>
            <w:lang w:val="lt-LT"/>
          </w:rPr>
          <w:id w:val="-764619113"/>
          <w:citation/>
        </w:sdtPr>
        <w:sdtContent>
          <w:r w:rsidR="00161321" w:rsidRPr="00A5486C">
            <w:rPr>
              <w:rFonts w:ascii="Arial" w:hAnsi="Arial" w:cs="Arial"/>
              <w:szCs w:val="22"/>
              <w:lang w:val="lt-LT"/>
            </w:rPr>
            <w:fldChar w:fldCharType="begin"/>
          </w:r>
          <w:r w:rsidR="00161321" w:rsidRPr="00A5486C">
            <w:rPr>
              <w:rFonts w:ascii="Arial" w:hAnsi="Arial" w:cs="Arial"/>
              <w:szCs w:val="22"/>
              <w:lang w:val="lt-LT"/>
            </w:rPr>
            <w:instrText xml:space="preserve"> CITATION KL05 \l 1063 </w:instrText>
          </w:r>
          <w:r w:rsidR="00161321" w:rsidRPr="00A5486C">
            <w:rPr>
              <w:rFonts w:ascii="Arial" w:hAnsi="Arial" w:cs="Arial"/>
              <w:szCs w:val="22"/>
              <w:lang w:val="lt-LT"/>
            </w:rPr>
            <w:fldChar w:fldCharType="separate"/>
          </w:r>
          <w:r w:rsidR="00BE094A" w:rsidRPr="00A5486C">
            <w:rPr>
              <w:rFonts w:ascii="Arial" w:hAnsi="Arial" w:cs="Arial"/>
              <w:noProof/>
              <w:szCs w:val="22"/>
              <w:lang w:val="lt-LT"/>
            </w:rPr>
            <w:t>(64)</w:t>
          </w:r>
          <w:r w:rsidR="00161321" w:rsidRPr="00A5486C">
            <w:rPr>
              <w:rFonts w:ascii="Arial" w:hAnsi="Arial" w:cs="Arial"/>
              <w:szCs w:val="22"/>
              <w:lang w:val="lt-LT"/>
            </w:rPr>
            <w:fldChar w:fldCharType="end"/>
          </w:r>
        </w:sdtContent>
      </w:sdt>
      <w:r w:rsidR="00161321" w:rsidRPr="00A5486C">
        <w:rPr>
          <w:rFonts w:ascii="Arial" w:hAnsi="Arial" w:cs="Arial"/>
          <w:szCs w:val="22"/>
          <w:lang w:val="lt-LT"/>
        </w:rPr>
        <w:t xml:space="preserve">, </w:t>
      </w:r>
      <w:sdt>
        <w:sdtPr>
          <w:rPr>
            <w:rFonts w:ascii="Arial" w:hAnsi="Arial" w:cs="Arial"/>
            <w:szCs w:val="22"/>
            <w:lang w:val="lt-LT"/>
          </w:rPr>
          <w:id w:val="-826746281"/>
          <w:citation/>
        </w:sdtPr>
        <w:sdtContent>
          <w:r w:rsidR="00161321" w:rsidRPr="00A5486C">
            <w:rPr>
              <w:rFonts w:ascii="Arial" w:hAnsi="Arial" w:cs="Arial"/>
              <w:szCs w:val="22"/>
              <w:lang w:val="lt-LT"/>
            </w:rPr>
            <w:fldChar w:fldCharType="begin"/>
          </w:r>
          <w:r w:rsidR="00161321" w:rsidRPr="00A5486C">
            <w:rPr>
              <w:rFonts w:ascii="Arial" w:hAnsi="Arial" w:cs="Arial"/>
              <w:szCs w:val="22"/>
              <w:lang w:val="lt-LT"/>
            </w:rPr>
            <w:instrText xml:space="preserve"> CITATION KL06 \l 1063 </w:instrText>
          </w:r>
          <w:r w:rsidR="00161321" w:rsidRPr="00A5486C">
            <w:rPr>
              <w:rFonts w:ascii="Arial" w:hAnsi="Arial" w:cs="Arial"/>
              <w:szCs w:val="22"/>
              <w:lang w:val="lt-LT"/>
            </w:rPr>
            <w:fldChar w:fldCharType="separate"/>
          </w:r>
          <w:r w:rsidR="00BE094A" w:rsidRPr="00A5486C">
            <w:rPr>
              <w:rFonts w:ascii="Arial" w:hAnsi="Arial" w:cs="Arial"/>
              <w:noProof/>
              <w:szCs w:val="22"/>
              <w:lang w:val="lt-LT"/>
            </w:rPr>
            <w:t>(65)</w:t>
          </w:r>
          <w:r w:rsidR="00161321" w:rsidRPr="00A5486C">
            <w:rPr>
              <w:rFonts w:ascii="Arial" w:hAnsi="Arial" w:cs="Arial"/>
              <w:szCs w:val="22"/>
              <w:lang w:val="lt-LT"/>
            </w:rPr>
            <w:fldChar w:fldCharType="end"/>
          </w:r>
        </w:sdtContent>
      </w:sdt>
      <w:r w:rsidR="004E2C92" w:rsidRPr="00A5486C">
        <w:rPr>
          <w:rFonts w:ascii="Arial" w:hAnsi="Arial" w:cs="Arial"/>
          <w:szCs w:val="22"/>
          <w:lang w:val="lt-LT"/>
        </w:rPr>
        <w:t xml:space="preserve"> pateiktais reikalavimais.</w:t>
      </w:r>
    </w:p>
    <w:p w14:paraId="6684B12D" w14:textId="4659B821" w:rsidR="00E56000" w:rsidRPr="00A5486C" w:rsidRDefault="004E24C6" w:rsidP="00012F60">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 xml:space="preserve">Parengti techninių specifikacijų bylą, vadovaujantis </w:t>
      </w:r>
      <w:r w:rsidR="005039C8" w:rsidRPr="00A5486C">
        <w:rPr>
          <w:rFonts w:ascii="Arial" w:hAnsi="Arial" w:cs="Arial"/>
          <w:szCs w:val="22"/>
          <w:lang w:val="lt-LT"/>
        </w:rPr>
        <w:t xml:space="preserve">(žr. </w:t>
      </w:r>
      <w:sdt>
        <w:sdtPr>
          <w:rPr>
            <w:rFonts w:ascii="Arial" w:hAnsi="Arial" w:cs="Arial"/>
            <w:szCs w:val="22"/>
            <w:lang w:val="lt-LT"/>
          </w:rPr>
          <w:id w:val="104698053"/>
          <w:citation/>
        </w:sdtPr>
        <w:sdtContent>
          <w:r w:rsidR="00E424F7" w:rsidRPr="00A5486C">
            <w:rPr>
              <w:rFonts w:ascii="Arial" w:hAnsi="Arial" w:cs="Arial"/>
              <w:szCs w:val="22"/>
              <w:lang w:val="lt-LT"/>
            </w:rPr>
            <w:fldChar w:fldCharType="begin"/>
          </w:r>
          <w:r w:rsidR="00E11CF4" w:rsidRPr="00A5486C">
            <w:rPr>
              <w:rFonts w:ascii="Arial" w:hAnsi="Arial" w:cs="Arial"/>
              <w:szCs w:val="22"/>
              <w:lang w:val="lt-LT"/>
            </w:rPr>
            <w:instrText xml:space="preserve">CITATION Bendrieji1 \l 1033 </w:instrText>
          </w:r>
          <w:r w:rsidR="00E424F7" w:rsidRPr="00A5486C">
            <w:rPr>
              <w:rFonts w:ascii="Arial" w:hAnsi="Arial" w:cs="Arial"/>
              <w:szCs w:val="22"/>
              <w:lang w:val="lt-LT"/>
            </w:rPr>
            <w:fldChar w:fldCharType="separate"/>
          </w:r>
          <w:r w:rsidR="00BE094A" w:rsidRPr="00A5486C">
            <w:rPr>
              <w:rFonts w:ascii="Arial" w:hAnsi="Arial" w:cs="Arial"/>
              <w:noProof/>
              <w:szCs w:val="22"/>
              <w:lang w:val="lt-LT"/>
            </w:rPr>
            <w:t>(3)</w:t>
          </w:r>
          <w:r w:rsidR="00E424F7" w:rsidRPr="00A5486C">
            <w:rPr>
              <w:rFonts w:ascii="Arial" w:hAnsi="Arial" w:cs="Arial"/>
              <w:szCs w:val="22"/>
              <w:lang w:val="lt-LT"/>
            </w:rPr>
            <w:fldChar w:fldCharType="end"/>
          </w:r>
        </w:sdtContent>
      </w:sdt>
      <w:r w:rsidR="005039C8" w:rsidRPr="00A5486C">
        <w:rPr>
          <w:rFonts w:ascii="Arial" w:hAnsi="Arial" w:cs="Arial"/>
          <w:szCs w:val="22"/>
          <w:lang w:val="lt-LT"/>
        </w:rPr>
        <w:t xml:space="preserve"> priedą) </w:t>
      </w:r>
      <w:r w:rsidRPr="00A5486C">
        <w:rPr>
          <w:rFonts w:ascii="Arial" w:hAnsi="Arial" w:cs="Arial"/>
          <w:szCs w:val="22"/>
          <w:lang w:val="lt-LT"/>
        </w:rPr>
        <w:t>pateiktais reikalavimais.</w:t>
      </w:r>
    </w:p>
    <w:p w14:paraId="082EEAFF" w14:textId="61D0D273" w:rsidR="00B92CAD" w:rsidRPr="00A5486C" w:rsidRDefault="00B92CAD" w:rsidP="00012F60">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 xml:space="preserve">Elektros perdavimų linijų dalis turi būti rengiama, kaip atskira sudėtinė </w:t>
      </w:r>
      <w:r w:rsidR="000055A5" w:rsidRPr="00A5486C">
        <w:rPr>
          <w:rFonts w:ascii="Arial" w:hAnsi="Arial" w:cs="Arial"/>
          <w:szCs w:val="22"/>
          <w:lang w:val="lt-LT"/>
        </w:rPr>
        <w:t xml:space="preserve">projektinių pasiūlymų </w:t>
      </w:r>
      <w:r w:rsidRPr="00A5486C">
        <w:rPr>
          <w:rFonts w:ascii="Arial" w:hAnsi="Arial" w:cs="Arial"/>
          <w:szCs w:val="22"/>
          <w:lang w:val="lt-LT"/>
        </w:rPr>
        <w:t>dalis (atskira byla)</w:t>
      </w:r>
      <w:r w:rsidR="000055A5" w:rsidRPr="00A5486C">
        <w:rPr>
          <w:rFonts w:ascii="Arial" w:hAnsi="Arial" w:cs="Arial"/>
          <w:szCs w:val="22"/>
          <w:lang w:val="lt-LT"/>
        </w:rPr>
        <w:t>:</w:t>
      </w:r>
    </w:p>
    <w:p w14:paraId="673A2ADA" w14:textId="1D929FD6" w:rsidR="008D42BC" w:rsidRPr="00A5486C" w:rsidRDefault="008D42BC" w:rsidP="008A6614">
      <w:pPr>
        <w:pStyle w:val="NoSpacing"/>
        <w:numPr>
          <w:ilvl w:val="2"/>
          <w:numId w:val="3"/>
        </w:numPr>
        <w:spacing w:line="276" w:lineRule="auto"/>
        <w:ind w:left="0" w:firstLine="567"/>
        <w:jc w:val="both"/>
        <w:rPr>
          <w:rFonts w:ascii="Arial" w:hAnsi="Arial" w:cs="Arial"/>
          <w:szCs w:val="22"/>
          <w:lang w:val="lt-LT"/>
        </w:rPr>
      </w:pPr>
      <w:bookmarkStart w:id="71" w:name="_Hlk41629220"/>
      <w:r w:rsidRPr="00A5486C">
        <w:rPr>
          <w:rFonts w:ascii="Arial" w:hAnsi="Arial" w:cs="Arial"/>
          <w:szCs w:val="22"/>
          <w:lang w:val="lt-LT"/>
        </w:rPr>
        <w:t>Tose teritorijose, kuriuose pasikeis susijusių elektros perdavimo linijų pavadinimai ir/ar atramų numeracija, parengti ir pateikti PSO derinimui  elektros perdavimo linijų kadastrinių matavimų bylas. Kadastrinių matavimų bylos pateikiamos po visų elektros perdavimo linijų statybos/rekonstrukcijos darbų užbaigimo.</w:t>
      </w:r>
    </w:p>
    <w:p w14:paraId="6D8FED9E" w14:textId="3683DF8C" w:rsidR="00D80CAB" w:rsidRPr="00A5486C" w:rsidRDefault="00D80CAB" w:rsidP="00454163">
      <w:pPr>
        <w:pStyle w:val="NoSpacing"/>
        <w:spacing w:line="276" w:lineRule="auto"/>
        <w:ind w:left="567" w:firstLine="0"/>
        <w:jc w:val="both"/>
        <w:rPr>
          <w:rFonts w:ascii="Arial" w:hAnsi="Arial" w:cs="Arial"/>
          <w:szCs w:val="22"/>
          <w:lang w:val="lt-LT"/>
        </w:rPr>
      </w:pPr>
    </w:p>
    <w:p w14:paraId="67BCAA4D" w14:textId="77777777" w:rsidR="00A419E7" w:rsidRPr="00A5486C" w:rsidRDefault="00A419E7" w:rsidP="000F2B30">
      <w:pPr>
        <w:pStyle w:val="NoSpacing"/>
        <w:spacing w:line="276" w:lineRule="auto"/>
        <w:ind w:left="720" w:firstLine="0"/>
        <w:jc w:val="both"/>
        <w:rPr>
          <w:rFonts w:ascii="Arial" w:hAnsi="Arial" w:cs="Arial"/>
          <w:color w:val="FF0000"/>
          <w:szCs w:val="22"/>
          <w:lang w:val="lt-LT"/>
        </w:rPr>
      </w:pPr>
    </w:p>
    <w:p w14:paraId="454BA20E" w14:textId="34F674D3" w:rsidR="002133FB" w:rsidRPr="00A5486C" w:rsidRDefault="004D2850" w:rsidP="00C30E87">
      <w:pPr>
        <w:pStyle w:val="Heading1"/>
        <w:numPr>
          <w:ilvl w:val="0"/>
          <w:numId w:val="3"/>
        </w:numPr>
        <w:spacing w:before="120" w:after="120"/>
        <w:jc w:val="center"/>
        <w:rPr>
          <w:rFonts w:ascii="Arial" w:hAnsi="Arial" w:cs="Arial"/>
          <w:color w:val="000000"/>
          <w:szCs w:val="22"/>
          <w:lang w:val="lt-LT"/>
        </w:rPr>
      </w:pPr>
      <w:bookmarkStart w:id="72" w:name="_Toc173409228"/>
      <w:bookmarkEnd w:id="30"/>
      <w:bookmarkEnd w:id="71"/>
      <w:r w:rsidRPr="00A5486C">
        <w:rPr>
          <w:rFonts w:ascii="Arial" w:hAnsi="Arial" w:cs="Arial"/>
          <w:color w:val="000000"/>
          <w:szCs w:val="22"/>
          <w:lang w:val="lt-LT"/>
        </w:rPr>
        <w:t>RELINĖS APSAUGOS IR AUTOMATIKOS DALIS</w:t>
      </w:r>
      <w:bookmarkEnd w:id="72"/>
    </w:p>
    <w:p w14:paraId="0B9621D9" w14:textId="0C0C5EB7" w:rsidR="00B10D83" w:rsidRPr="00A5486C" w:rsidRDefault="00B10D83" w:rsidP="004F31D4">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 xml:space="preserve">Bendra dalis, kuri turi būti numatyta </w:t>
      </w:r>
      <w:r w:rsidR="00E12BC9" w:rsidRPr="00A5486C">
        <w:rPr>
          <w:rFonts w:ascii="Arial" w:hAnsi="Arial" w:cs="Arial"/>
          <w:szCs w:val="22"/>
          <w:lang w:val="lt-LT"/>
        </w:rPr>
        <w:t>techniniam darbo projekte:</w:t>
      </w:r>
    </w:p>
    <w:p w14:paraId="199D3BC1" w14:textId="355BA2F5" w:rsidR="00B10D83" w:rsidRPr="00A5486C" w:rsidRDefault="00E12BC9" w:rsidP="008C542A">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Techniniam</w:t>
      </w:r>
      <w:r w:rsidR="00AB21BB" w:rsidRPr="00A5486C">
        <w:rPr>
          <w:rFonts w:ascii="Arial" w:hAnsi="Arial" w:cs="Arial"/>
          <w:szCs w:val="22"/>
          <w:lang w:val="lt-LT"/>
        </w:rPr>
        <w:t>e</w:t>
      </w:r>
      <w:r w:rsidRPr="00A5486C">
        <w:rPr>
          <w:rFonts w:ascii="Arial" w:hAnsi="Arial" w:cs="Arial"/>
          <w:szCs w:val="22"/>
          <w:lang w:val="lt-LT"/>
        </w:rPr>
        <w:t xml:space="preserve"> darbo projekte</w:t>
      </w:r>
      <w:r w:rsidR="008C542A" w:rsidRPr="00A5486C">
        <w:rPr>
          <w:rFonts w:ascii="Arial" w:hAnsi="Arial" w:cs="Arial"/>
          <w:szCs w:val="22"/>
          <w:lang w:val="lt-LT"/>
        </w:rPr>
        <w:t xml:space="preserve"> </w:t>
      </w:r>
      <w:r w:rsidR="00B10D83" w:rsidRPr="00A5486C">
        <w:rPr>
          <w:rFonts w:ascii="Arial" w:hAnsi="Arial" w:cs="Arial"/>
          <w:szCs w:val="22"/>
          <w:lang w:val="lt-LT"/>
        </w:rPr>
        <w:t>atlikti būtinus skaičiavimus vadovaujantis EĮĮT matavimų transformatorių, RAA principų ir įtaisų parinkimui;</w:t>
      </w:r>
    </w:p>
    <w:p w14:paraId="400A1E40" w14:textId="5A250AF0" w:rsidR="00B10D83" w:rsidRPr="00A5486C" w:rsidRDefault="00E12BC9"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Techniniam</w:t>
      </w:r>
      <w:r w:rsidR="00AB21BB" w:rsidRPr="00A5486C">
        <w:rPr>
          <w:rFonts w:ascii="Arial" w:hAnsi="Arial" w:cs="Arial"/>
          <w:szCs w:val="22"/>
          <w:lang w:val="lt-LT"/>
        </w:rPr>
        <w:t>e</w:t>
      </w:r>
      <w:r w:rsidRPr="00A5486C">
        <w:rPr>
          <w:rFonts w:ascii="Arial" w:hAnsi="Arial" w:cs="Arial"/>
          <w:szCs w:val="22"/>
          <w:lang w:val="lt-LT"/>
        </w:rPr>
        <w:t xml:space="preserve"> darbo projekte </w:t>
      </w:r>
      <w:r w:rsidR="00B10D83" w:rsidRPr="00A5486C">
        <w:rPr>
          <w:rFonts w:ascii="Arial" w:hAnsi="Arial" w:cs="Arial"/>
          <w:szCs w:val="22"/>
          <w:lang w:val="lt-LT"/>
        </w:rPr>
        <w:t>numatyti RAA derinimo, konfigūravimo, nuostatų keitimo darbus bei kompleksinius bandymus, pagal LITGRID AB perdavimo tinklo įrenginių eksploatavimo reglamento, EĮĮT, elektrinių ir elektros tinklų eksploatavimo taisyklių reikalavimus;</w:t>
      </w:r>
    </w:p>
    <w:p w14:paraId="5F374D7F" w14:textId="0ACA559F" w:rsidR="00B10D83" w:rsidRPr="00A5486C" w:rsidRDefault="00674122"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lastRenderedPageBreak/>
        <w:t>Kompleksiniai bandymai t</w:t>
      </w:r>
      <w:r w:rsidR="00E12BC9" w:rsidRPr="00A5486C">
        <w:rPr>
          <w:rFonts w:ascii="Arial" w:hAnsi="Arial" w:cs="Arial"/>
          <w:szCs w:val="22"/>
          <w:lang w:val="lt-LT"/>
        </w:rPr>
        <w:t>echniniam</w:t>
      </w:r>
      <w:r w:rsidRPr="00A5486C">
        <w:rPr>
          <w:rFonts w:ascii="Arial" w:hAnsi="Arial" w:cs="Arial"/>
          <w:szCs w:val="22"/>
          <w:lang w:val="lt-LT"/>
        </w:rPr>
        <w:t>e</w:t>
      </w:r>
      <w:r w:rsidR="00E12BC9" w:rsidRPr="00A5486C">
        <w:rPr>
          <w:rFonts w:ascii="Arial" w:hAnsi="Arial" w:cs="Arial"/>
          <w:szCs w:val="22"/>
          <w:lang w:val="lt-LT"/>
        </w:rPr>
        <w:t xml:space="preserve"> darbo projekte </w:t>
      </w:r>
      <w:r w:rsidR="00B10D83" w:rsidRPr="00A5486C">
        <w:rPr>
          <w:rFonts w:ascii="Arial" w:hAnsi="Arial" w:cs="Arial"/>
          <w:szCs w:val="22"/>
          <w:lang w:val="lt-LT"/>
        </w:rPr>
        <w:t xml:space="preserve">turi būti numatyti </w:t>
      </w:r>
      <w:r w:rsidRPr="00A5486C">
        <w:rPr>
          <w:rFonts w:ascii="Arial" w:hAnsi="Arial" w:cs="Arial"/>
          <w:szCs w:val="22"/>
          <w:lang w:val="lt-LT"/>
        </w:rPr>
        <w:t>atlikti</w:t>
      </w:r>
      <w:r w:rsidR="00B10D83" w:rsidRPr="00A5486C">
        <w:rPr>
          <w:rFonts w:ascii="Arial" w:hAnsi="Arial" w:cs="Arial"/>
          <w:szCs w:val="22"/>
          <w:lang w:val="lt-LT"/>
        </w:rPr>
        <w:t xml:space="preserve"> vadovaujantis AB LITGRID </w:t>
      </w:r>
      <w:r w:rsidRPr="00A5486C">
        <w:rPr>
          <w:rFonts w:ascii="Arial" w:hAnsi="Arial" w:cs="Arial"/>
          <w:szCs w:val="22"/>
          <w:lang w:val="lt-LT"/>
        </w:rPr>
        <w:t xml:space="preserve">RAA kompleksinių bandymų aprašo reikalavimais kurie pateikiami </w:t>
      </w:r>
      <w:sdt>
        <w:sdtPr>
          <w:rPr>
            <w:rFonts w:ascii="Arial" w:hAnsi="Arial" w:cs="Arial"/>
            <w:szCs w:val="22"/>
            <w:lang w:val="lt-LT"/>
          </w:rPr>
          <w:id w:val="632453279"/>
          <w:citation/>
        </w:sdtPr>
        <w:sdtContent>
          <w:r w:rsidR="00B10D83" w:rsidRPr="00A5486C">
            <w:rPr>
              <w:rFonts w:ascii="Arial" w:hAnsi="Arial" w:cs="Arial"/>
              <w:szCs w:val="22"/>
              <w:lang w:val="lt-LT"/>
            </w:rPr>
            <w:fldChar w:fldCharType="begin"/>
          </w:r>
          <w:r w:rsidR="008C542A" w:rsidRPr="00A5486C">
            <w:rPr>
              <w:rFonts w:ascii="Arial" w:hAnsi="Arial" w:cs="Arial"/>
              <w:szCs w:val="22"/>
              <w:lang w:val="lt-LT"/>
            </w:rPr>
            <w:instrText xml:space="preserve">CITATION RAA1 \l 1033 </w:instrText>
          </w:r>
          <w:r w:rsidR="00B10D83" w:rsidRPr="00A5486C">
            <w:rPr>
              <w:rFonts w:ascii="Arial" w:hAnsi="Arial" w:cs="Arial"/>
              <w:szCs w:val="22"/>
              <w:lang w:val="lt-LT"/>
            </w:rPr>
            <w:fldChar w:fldCharType="separate"/>
          </w:r>
          <w:r w:rsidR="00BE094A" w:rsidRPr="00A5486C">
            <w:rPr>
              <w:rFonts w:ascii="Arial" w:hAnsi="Arial" w:cs="Arial"/>
              <w:noProof/>
              <w:szCs w:val="22"/>
              <w:lang w:val="lt-LT"/>
            </w:rPr>
            <w:t>(66)</w:t>
          </w:r>
          <w:r w:rsidR="00B10D83" w:rsidRPr="00A5486C">
            <w:rPr>
              <w:rFonts w:ascii="Arial" w:hAnsi="Arial" w:cs="Arial"/>
              <w:szCs w:val="22"/>
              <w:lang w:val="lt-LT"/>
            </w:rPr>
            <w:fldChar w:fldCharType="end"/>
          </w:r>
        </w:sdtContent>
      </w:sdt>
      <w:r w:rsidR="00B10D83" w:rsidRPr="00A5486C">
        <w:rPr>
          <w:rFonts w:ascii="Arial" w:hAnsi="Arial" w:cs="Arial"/>
          <w:szCs w:val="22"/>
          <w:lang w:val="lt-LT"/>
        </w:rPr>
        <w:t xml:space="preserve"> priede</w:t>
      </w:r>
      <w:r w:rsidR="008C542A" w:rsidRPr="00A5486C">
        <w:rPr>
          <w:rFonts w:ascii="Arial" w:hAnsi="Arial" w:cs="Arial"/>
          <w:szCs w:val="22"/>
          <w:lang w:val="lt-LT"/>
        </w:rPr>
        <w:t>.</w:t>
      </w:r>
    </w:p>
    <w:p w14:paraId="67A4EF94" w14:textId="49A76684" w:rsidR="00B10D83" w:rsidRPr="00A5486C" w:rsidRDefault="00E12BC9"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Techniniam</w:t>
      </w:r>
      <w:r w:rsidR="00AB21BB" w:rsidRPr="00A5486C">
        <w:rPr>
          <w:rFonts w:ascii="Arial" w:hAnsi="Arial" w:cs="Arial"/>
          <w:szCs w:val="22"/>
          <w:lang w:val="lt-LT"/>
        </w:rPr>
        <w:t>e</w:t>
      </w:r>
      <w:r w:rsidRPr="00A5486C">
        <w:rPr>
          <w:rFonts w:ascii="Arial" w:hAnsi="Arial" w:cs="Arial"/>
          <w:szCs w:val="22"/>
          <w:lang w:val="lt-LT"/>
        </w:rPr>
        <w:t xml:space="preserve"> darbo projekte </w:t>
      </w:r>
      <w:r w:rsidR="00B10D83" w:rsidRPr="00A5486C">
        <w:rPr>
          <w:rFonts w:ascii="Arial" w:hAnsi="Arial" w:cs="Arial"/>
          <w:szCs w:val="22"/>
          <w:lang w:val="lt-LT"/>
        </w:rPr>
        <w:t>numatyti,</w:t>
      </w:r>
      <w:r w:rsidR="008C542A" w:rsidRPr="00A5486C">
        <w:rPr>
          <w:rFonts w:ascii="Arial" w:hAnsi="Arial" w:cs="Arial"/>
          <w:szCs w:val="22"/>
          <w:lang w:val="lt-LT"/>
        </w:rPr>
        <w:t xml:space="preserve"> </w:t>
      </w:r>
      <w:r w:rsidR="00B10D83" w:rsidRPr="00A5486C">
        <w:rPr>
          <w:rFonts w:ascii="Arial" w:hAnsi="Arial" w:cs="Arial"/>
          <w:szCs w:val="22"/>
          <w:lang w:val="lt-LT"/>
        </w:rPr>
        <w:t xml:space="preserve">jog konfidencialios įrangos, įtrauktos į įrangos, atitinkančios LITGRID AB standartinius techninius reikalavimus registrą, įrangos derinimo su Litgrid AB metu, sąrašas bus pateikiamas kaip priedas </w:t>
      </w:r>
      <w:r w:rsidR="00B10D83" w:rsidRPr="00A5486C" w:rsidDel="006E279B">
        <w:rPr>
          <w:rFonts w:ascii="Arial" w:hAnsi="Arial" w:cs="Arial"/>
          <w:szCs w:val="22"/>
          <w:lang w:val="lt-LT"/>
        </w:rPr>
        <w:t xml:space="preserve">potencialiems </w:t>
      </w:r>
      <w:r w:rsidR="00B10D83" w:rsidRPr="00A5486C">
        <w:rPr>
          <w:rFonts w:ascii="Arial" w:hAnsi="Arial" w:cs="Arial"/>
          <w:szCs w:val="22"/>
          <w:lang w:val="lt-LT"/>
        </w:rPr>
        <w:t xml:space="preserve">objekto </w:t>
      </w:r>
      <w:r w:rsidR="00B10D83" w:rsidRPr="00A5486C" w:rsidDel="006E279B">
        <w:rPr>
          <w:rFonts w:ascii="Arial" w:hAnsi="Arial" w:cs="Arial"/>
          <w:szCs w:val="22"/>
          <w:lang w:val="lt-LT"/>
        </w:rPr>
        <w:t>LITGRID AB rangovams</w:t>
      </w:r>
      <w:r w:rsidR="00B10D83" w:rsidRPr="00A5486C">
        <w:rPr>
          <w:rFonts w:ascii="Arial" w:hAnsi="Arial" w:cs="Arial"/>
          <w:szCs w:val="22"/>
          <w:lang w:val="lt-LT"/>
        </w:rPr>
        <w:t>, kurie yra pateikę pasirašytą konfidencialumo įsipareigojimą arba tinklų naudotojų pasirinktiems rangovams, su kuriais LITGRID AB yra pasirašius trišalę ar keturšalę prijungimo paslaugos sutartį ir kurie yra pateikę pasirašytą konfidencialumo įsipareigojimą;</w:t>
      </w:r>
    </w:p>
    <w:p w14:paraId="3D87F6EE" w14:textId="61DABAAB"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RAA įranga turi būti numatoma mikroprocesorinė su savikontrolės sistema, tenkinanti EĮĮT ir kitų techninių, norminių dokumentų reikalavimus. Standartiniai techniniai reikalavimai mikroprocesorinėms relėms ir valdikliams pateikiami </w:t>
      </w:r>
      <w:sdt>
        <w:sdtPr>
          <w:rPr>
            <w:rFonts w:ascii="Arial" w:hAnsi="Arial" w:cs="Arial"/>
            <w:szCs w:val="22"/>
            <w:lang w:val="lt-LT"/>
          </w:rPr>
          <w:id w:val="247552322"/>
          <w:citation/>
        </w:sdtPr>
        <w:sdtContent>
          <w:r w:rsidRPr="00A5486C">
            <w:rPr>
              <w:rFonts w:ascii="Arial" w:hAnsi="Arial" w:cs="Arial"/>
              <w:szCs w:val="22"/>
              <w:lang w:val="lt-LT"/>
            </w:rPr>
            <w:fldChar w:fldCharType="begin"/>
          </w:r>
          <w:r w:rsidR="008C542A" w:rsidRPr="00A5486C">
            <w:rPr>
              <w:rFonts w:ascii="Arial" w:hAnsi="Arial" w:cs="Arial"/>
              <w:szCs w:val="22"/>
              <w:lang w:val="lt-LT"/>
            </w:rPr>
            <w:instrText xml:space="preserve">CITATION MikroprocRAAValdikliai \l 1063 </w:instrText>
          </w:r>
          <w:r w:rsidRPr="00A5486C">
            <w:rPr>
              <w:rFonts w:ascii="Arial" w:hAnsi="Arial" w:cs="Arial"/>
              <w:szCs w:val="22"/>
              <w:lang w:val="lt-LT"/>
            </w:rPr>
            <w:fldChar w:fldCharType="separate"/>
          </w:r>
          <w:r w:rsidR="00BE094A" w:rsidRPr="00A5486C">
            <w:rPr>
              <w:rFonts w:ascii="Arial" w:hAnsi="Arial" w:cs="Arial"/>
              <w:noProof/>
              <w:szCs w:val="22"/>
              <w:lang w:val="lt-LT"/>
            </w:rPr>
            <w:t>(67)</w:t>
          </w:r>
          <w:r w:rsidRPr="00A5486C">
            <w:rPr>
              <w:rFonts w:ascii="Arial" w:hAnsi="Arial" w:cs="Arial"/>
              <w:szCs w:val="22"/>
              <w:lang w:val="lt-LT"/>
            </w:rPr>
            <w:fldChar w:fldCharType="end"/>
          </w:r>
        </w:sdtContent>
      </w:sdt>
      <w:r w:rsidRPr="00A5486C">
        <w:rPr>
          <w:rFonts w:ascii="Arial" w:hAnsi="Arial" w:cs="Arial"/>
          <w:szCs w:val="22"/>
          <w:lang w:val="lt-LT"/>
        </w:rPr>
        <w:t xml:space="preserve"> priede. Kiti, standartiniuose techniniuose reikalavimuose nenurodyti reikalavimai mikroprocesorinėms relėms ir valdikliams parenkami </w:t>
      </w:r>
      <w:r w:rsidR="0013130E" w:rsidRPr="00A5486C">
        <w:rPr>
          <w:rFonts w:ascii="Arial" w:hAnsi="Arial" w:cs="Arial"/>
          <w:szCs w:val="22"/>
          <w:lang w:val="lt-LT"/>
        </w:rPr>
        <w:t>techninio darbo projekto</w:t>
      </w:r>
      <w:r w:rsidR="008C542A" w:rsidRPr="00A5486C">
        <w:rPr>
          <w:rFonts w:ascii="Arial" w:hAnsi="Arial" w:cs="Arial"/>
          <w:szCs w:val="22"/>
          <w:lang w:val="lt-LT"/>
        </w:rPr>
        <w:t xml:space="preserve"> </w:t>
      </w:r>
      <w:r w:rsidRPr="00A5486C">
        <w:rPr>
          <w:rFonts w:ascii="Arial" w:hAnsi="Arial" w:cs="Arial"/>
          <w:szCs w:val="22"/>
          <w:lang w:val="lt-LT"/>
        </w:rPr>
        <w:t>rengimo metu;</w:t>
      </w:r>
    </w:p>
    <w:p w14:paraId="2418CD19"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Nauji RAA ir valdymo įrenginiai turi turėti visas reikiamas ryšio traktų ir antrinių grandinių prijungimo sąsajas, matavimų, apsaugų, automatikos, stebėsenos (monitoringo) ir valdymo funkcijoms išpildyti;</w:t>
      </w:r>
    </w:p>
    <w:p w14:paraId="6680FA3E" w14:textId="23921CDE" w:rsidR="00B10D83" w:rsidRPr="00A5486C" w:rsidRDefault="00E12BC9" w:rsidP="00A76BB7">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Techniniam darbo projekte </w:t>
      </w:r>
      <w:r w:rsidR="00B10D83" w:rsidRPr="00A5486C">
        <w:rPr>
          <w:rFonts w:ascii="Arial" w:hAnsi="Arial" w:cs="Arial"/>
          <w:szCs w:val="22"/>
          <w:lang w:val="lt-LT"/>
        </w:rPr>
        <w:t>sudaryti struktūrines schemas:</w:t>
      </w:r>
    </w:p>
    <w:p w14:paraId="7D0D0545" w14:textId="77777777" w:rsidR="00B10D83" w:rsidRPr="00A5486C" w:rsidRDefault="00B10D83" w:rsidP="00A76BB7">
      <w:pPr>
        <w:pStyle w:val="NoSpacing"/>
        <w:numPr>
          <w:ilvl w:val="3"/>
          <w:numId w:val="3"/>
        </w:numPr>
        <w:spacing w:line="276" w:lineRule="auto"/>
        <w:ind w:left="0" w:firstLine="567"/>
        <w:jc w:val="both"/>
        <w:rPr>
          <w:rFonts w:ascii="Arial" w:hAnsi="Arial" w:cs="Arial"/>
          <w:szCs w:val="22"/>
          <w:lang w:val="lt-LT"/>
        </w:rPr>
      </w:pPr>
      <w:r w:rsidRPr="00A5486C">
        <w:rPr>
          <w:rFonts w:ascii="Arial" w:hAnsi="Arial" w:cs="Arial"/>
          <w:szCs w:val="22"/>
          <w:lang w:val="lt-LT"/>
        </w:rPr>
        <w:t>RAA prijungimo prie matavimo transformatorių;</w:t>
      </w:r>
    </w:p>
    <w:p w14:paraId="779025B8" w14:textId="77777777" w:rsidR="00B10D83" w:rsidRPr="00A5486C" w:rsidRDefault="00B10D83" w:rsidP="00A76BB7">
      <w:pPr>
        <w:pStyle w:val="NoSpacing"/>
        <w:numPr>
          <w:ilvl w:val="3"/>
          <w:numId w:val="3"/>
        </w:numPr>
        <w:spacing w:line="276" w:lineRule="auto"/>
        <w:ind w:left="0" w:firstLine="567"/>
        <w:jc w:val="both"/>
        <w:rPr>
          <w:rFonts w:ascii="Arial" w:hAnsi="Arial" w:cs="Arial"/>
          <w:szCs w:val="22"/>
          <w:lang w:val="lt-LT"/>
        </w:rPr>
      </w:pPr>
      <w:r w:rsidRPr="00A5486C">
        <w:rPr>
          <w:rFonts w:ascii="Arial" w:hAnsi="Arial" w:cs="Arial"/>
          <w:szCs w:val="22"/>
          <w:lang w:val="lt-LT"/>
        </w:rPr>
        <w:t>Pastotės pagrindinių įrenginių valdymo blokuočių;</w:t>
      </w:r>
    </w:p>
    <w:p w14:paraId="7003F535" w14:textId="77777777" w:rsidR="00B10D83" w:rsidRPr="00A5486C" w:rsidRDefault="00B10D83" w:rsidP="00A76BB7">
      <w:pPr>
        <w:pStyle w:val="NoSpacing"/>
        <w:numPr>
          <w:ilvl w:val="3"/>
          <w:numId w:val="3"/>
        </w:numPr>
        <w:spacing w:line="276" w:lineRule="auto"/>
        <w:ind w:left="0" w:firstLine="567"/>
        <w:jc w:val="both"/>
        <w:rPr>
          <w:rFonts w:ascii="Arial" w:hAnsi="Arial" w:cs="Arial"/>
          <w:szCs w:val="22"/>
          <w:lang w:val="lt-LT"/>
        </w:rPr>
      </w:pPr>
      <w:r w:rsidRPr="00A5486C">
        <w:rPr>
          <w:rFonts w:ascii="Arial" w:hAnsi="Arial" w:cs="Arial"/>
          <w:szCs w:val="22"/>
          <w:lang w:val="lt-LT"/>
        </w:rPr>
        <w:t>110 kV RAA įrenginių funkcinių ryšių ir elementų išdėstymo spintose;</w:t>
      </w:r>
    </w:p>
    <w:p w14:paraId="62E2EBB6" w14:textId="77777777" w:rsidR="00B10D83" w:rsidRPr="00A5486C" w:rsidRDefault="00B10D83" w:rsidP="00A76BB7">
      <w:pPr>
        <w:pStyle w:val="NoSpacing"/>
        <w:numPr>
          <w:ilvl w:val="3"/>
          <w:numId w:val="3"/>
        </w:numPr>
        <w:spacing w:line="276" w:lineRule="auto"/>
        <w:ind w:left="0" w:firstLine="567"/>
        <w:jc w:val="both"/>
        <w:rPr>
          <w:rFonts w:ascii="Arial" w:hAnsi="Arial" w:cs="Arial"/>
          <w:szCs w:val="22"/>
          <w:lang w:val="lt-LT"/>
        </w:rPr>
      </w:pPr>
      <w:r w:rsidRPr="00A5486C">
        <w:rPr>
          <w:rFonts w:ascii="Arial" w:hAnsi="Arial" w:cs="Arial"/>
          <w:szCs w:val="22"/>
          <w:lang w:val="lt-LT"/>
        </w:rPr>
        <w:t>RAA įrenginių funkcijų tarpusavio sąveikų;</w:t>
      </w:r>
    </w:p>
    <w:p w14:paraId="1F569D12" w14:textId="1423065B" w:rsidR="00A76BB7" w:rsidRPr="00A5486C" w:rsidRDefault="00A76BB7" w:rsidP="00A76BB7">
      <w:pPr>
        <w:pStyle w:val="NoSpacing"/>
        <w:numPr>
          <w:ilvl w:val="3"/>
          <w:numId w:val="3"/>
        </w:numPr>
        <w:spacing w:line="276" w:lineRule="auto"/>
        <w:ind w:left="0" w:firstLine="567"/>
        <w:jc w:val="both"/>
        <w:rPr>
          <w:rFonts w:ascii="Arial" w:hAnsi="Arial" w:cs="Arial"/>
          <w:szCs w:val="22"/>
          <w:lang w:val="lt-LT"/>
        </w:rPr>
      </w:pPr>
      <w:r w:rsidRPr="00A5486C">
        <w:rPr>
          <w:rFonts w:ascii="Arial" w:hAnsi="Arial" w:cs="Arial"/>
          <w:szCs w:val="22"/>
          <w:lang w:val="lt-LT"/>
        </w:rPr>
        <w:t>su R</w:t>
      </w:r>
      <w:r w:rsidR="00C33803" w:rsidRPr="00A5486C">
        <w:rPr>
          <w:rFonts w:ascii="Arial" w:hAnsi="Arial" w:cs="Arial"/>
          <w:szCs w:val="22"/>
          <w:lang w:val="lt-LT"/>
        </w:rPr>
        <w:t>ie</w:t>
      </w:r>
      <w:r w:rsidRPr="00A5486C">
        <w:rPr>
          <w:rFonts w:ascii="Arial" w:hAnsi="Arial" w:cs="Arial"/>
          <w:szCs w:val="22"/>
          <w:lang w:val="lt-LT"/>
        </w:rPr>
        <w:t>šės TP rekonstrukcija susijusių RAA telekomandų perdavimo (perduodamų/ priimamų, tiesiogiai arba tranzitu, rezervinės) tarp Perdavimo tinklo skirstyklų, elektrinių ir pastočių funkcinę/struktūrinę schema. Schemoje(-</w:t>
      </w:r>
      <w:proofErr w:type="spellStart"/>
      <w:r w:rsidRPr="00A5486C">
        <w:rPr>
          <w:rFonts w:ascii="Arial" w:hAnsi="Arial" w:cs="Arial"/>
          <w:szCs w:val="22"/>
          <w:lang w:val="lt-LT"/>
        </w:rPr>
        <w:t>se</w:t>
      </w:r>
      <w:proofErr w:type="spellEnd"/>
      <w:r w:rsidRPr="00A5486C">
        <w:rPr>
          <w:rFonts w:ascii="Arial" w:hAnsi="Arial" w:cs="Arial"/>
          <w:szCs w:val="22"/>
          <w:lang w:val="lt-LT"/>
        </w:rPr>
        <w:t>) turi būti vaizduojama ir nurodyta visų perduodamų (perduodamų/ priimamų, tiesiogiai arba tranzitu, rezervinės) komandų paskirtys, kiekiai, perdavimo/priėmimo kanalų tipai, išsaugomi ir naujai projektuojami telekomandų perdavimo įrenginiai, RAA ir kiti įrenginiai ar įtaisai dalyvaujantys telekomandų formavime ir perdavime;</w:t>
      </w:r>
    </w:p>
    <w:p w14:paraId="36798FE4" w14:textId="77777777" w:rsidR="00B10D83" w:rsidRPr="00A5486C" w:rsidRDefault="00B10D83" w:rsidP="00A76BB7">
      <w:pPr>
        <w:pStyle w:val="NoSpacing"/>
        <w:numPr>
          <w:ilvl w:val="3"/>
          <w:numId w:val="3"/>
        </w:numPr>
        <w:spacing w:line="276" w:lineRule="auto"/>
        <w:ind w:left="0" w:firstLine="567"/>
        <w:jc w:val="both"/>
        <w:rPr>
          <w:rFonts w:ascii="Arial" w:hAnsi="Arial" w:cs="Arial"/>
          <w:szCs w:val="22"/>
          <w:lang w:val="lt-LT"/>
        </w:rPr>
      </w:pPr>
      <w:r w:rsidRPr="00A5486C">
        <w:rPr>
          <w:rFonts w:ascii="Arial" w:hAnsi="Arial" w:cs="Arial"/>
          <w:szCs w:val="22"/>
          <w:lang w:val="lt-LT"/>
        </w:rPr>
        <w:t>Komunikacinių aparatų operatyvinių blokuočių loginių tarpusavio sąveikų išpildytų GOOSE žinutėmis (sudaryti preliminarų GOOSE žinučių sąrašą) arba laidiniais ryšiais funkcinę schemą;</w:t>
      </w:r>
    </w:p>
    <w:p w14:paraId="7091F172" w14:textId="77777777" w:rsidR="00B10D83" w:rsidRPr="00A5486C" w:rsidRDefault="00B10D83" w:rsidP="00A76BB7">
      <w:pPr>
        <w:pStyle w:val="NoSpacing"/>
        <w:numPr>
          <w:ilvl w:val="3"/>
          <w:numId w:val="3"/>
        </w:numPr>
        <w:spacing w:line="276" w:lineRule="auto"/>
        <w:ind w:left="0" w:firstLine="567"/>
        <w:jc w:val="both"/>
        <w:rPr>
          <w:rFonts w:ascii="Arial" w:hAnsi="Arial" w:cs="Arial"/>
          <w:szCs w:val="22"/>
          <w:lang w:val="lt-LT"/>
        </w:rPr>
      </w:pPr>
      <w:r w:rsidRPr="00A5486C">
        <w:rPr>
          <w:rFonts w:ascii="Arial" w:hAnsi="Arial" w:cs="Arial"/>
          <w:szCs w:val="22"/>
          <w:lang w:val="lt-LT"/>
        </w:rPr>
        <w:t>RAA įrenginių prijungimo prie pastotės duomenų tinklo (toliau – PDT) funkcinę schemą;</w:t>
      </w:r>
    </w:p>
    <w:p w14:paraId="29E89787" w14:textId="77777777" w:rsidR="00B10D83" w:rsidRPr="00A5486C" w:rsidRDefault="00B10D83" w:rsidP="00A76BB7">
      <w:pPr>
        <w:pStyle w:val="NoSpacing"/>
        <w:numPr>
          <w:ilvl w:val="3"/>
          <w:numId w:val="3"/>
        </w:numPr>
        <w:spacing w:line="276" w:lineRule="auto"/>
        <w:ind w:left="0" w:firstLine="567"/>
        <w:jc w:val="both"/>
        <w:rPr>
          <w:rFonts w:ascii="Arial" w:hAnsi="Arial" w:cs="Arial"/>
          <w:szCs w:val="22"/>
          <w:lang w:val="lt-LT"/>
        </w:rPr>
      </w:pPr>
      <w:r w:rsidRPr="00A5486C">
        <w:rPr>
          <w:rFonts w:ascii="Arial" w:hAnsi="Arial" w:cs="Arial"/>
          <w:szCs w:val="22"/>
          <w:lang w:val="lt-LT"/>
        </w:rPr>
        <w:t>RAA stebėjimo sistemos (monitoringo) funkcinę schemą;</w:t>
      </w:r>
    </w:p>
    <w:p w14:paraId="5B09EC49" w14:textId="77777777" w:rsidR="00B10D83" w:rsidRPr="00A5486C" w:rsidRDefault="00B10D83" w:rsidP="00A76BB7">
      <w:pPr>
        <w:pStyle w:val="NoSpacing"/>
        <w:numPr>
          <w:ilvl w:val="3"/>
          <w:numId w:val="3"/>
        </w:numPr>
        <w:spacing w:line="276" w:lineRule="auto"/>
        <w:ind w:left="0" w:firstLine="567"/>
        <w:jc w:val="both"/>
        <w:rPr>
          <w:rFonts w:ascii="Arial" w:hAnsi="Arial" w:cs="Arial"/>
          <w:szCs w:val="22"/>
          <w:lang w:val="lt-LT"/>
        </w:rPr>
      </w:pPr>
      <w:r w:rsidRPr="00A5486C">
        <w:rPr>
          <w:rFonts w:ascii="Arial" w:hAnsi="Arial" w:cs="Arial"/>
          <w:szCs w:val="22"/>
          <w:lang w:val="lt-LT"/>
        </w:rPr>
        <w:t>Nuolatinės operatyviosios srovės tiekimo RAA įrenginiams;</w:t>
      </w:r>
    </w:p>
    <w:p w14:paraId="26BA88FC" w14:textId="7E140DFB"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Rengiant RAA struktūrines schemas vadovautis Litgrid AB perdavimo tinklo 110 kV transformatorių pastočių standartinių relinės apsaugos ir automatikos funkcinių schemų išpildymo aprašu, kuris pateikiamas </w:t>
      </w:r>
      <w:r w:rsidRPr="00A5486C">
        <w:rPr>
          <w:rFonts w:ascii="Arial" w:hAnsi="Arial" w:cs="Arial"/>
          <w:noProof/>
          <w:szCs w:val="22"/>
          <w:lang w:val="lt-LT"/>
        </w:rPr>
        <w:t xml:space="preserve"> </w:t>
      </w:r>
      <w:sdt>
        <w:sdtPr>
          <w:rPr>
            <w:rFonts w:ascii="Arial" w:hAnsi="Arial" w:cs="Arial"/>
            <w:noProof/>
            <w:szCs w:val="22"/>
            <w:lang w:val="lt-LT"/>
          </w:rPr>
          <w:id w:val="2017721321"/>
          <w:citation/>
        </w:sdtPr>
        <w:sdtContent>
          <w:r w:rsidRPr="00A5486C">
            <w:rPr>
              <w:rFonts w:ascii="Arial" w:hAnsi="Arial" w:cs="Arial"/>
              <w:noProof/>
              <w:szCs w:val="22"/>
              <w:lang w:val="lt-LT"/>
            </w:rPr>
            <w:fldChar w:fldCharType="begin"/>
          </w:r>
          <w:r w:rsidR="008C542A" w:rsidRPr="00A5486C">
            <w:rPr>
              <w:rFonts w:ascii="Arial" w:hAnsi="Arial" w:cs="Arial"/>
              <w:noProof/>
              <w:szCs w:val="22"/>
              <w:lang w:val="lt-LT"/>
            </w:rPr>
            <w:instrText xml:space="preserve">CITATION RAA3 \l 1033 </w:instrText>
          </w:r>
          <w:r w:rsidRPr="00A5486C">
            <w:rPr>
              <w:rFonts w:ascii="Arial" w:hAnsi="Arial" w:cs="Arial"/>
              <w:noProof/>
              <w:szCs w:val="22"/>
              <w:lang w:val="lt-LT"/>
            </w:rPr>
            <w:fldChar w:fldCharType="separate"/>
          </w:r>
          <w:r w:rsidR="00BE094A" w:rsidRPr="00A5486C">
            <w:rPr>
              <w:rFonts w:ascii="Arial" w:hAnsi="Arial" w:cs="Arial"/>
              <w:noProof/>
              <w:szCs w:val="22"/>
              <w:lang w:val="lt-LT"/>
            </w:rPr>
            <w:t>(68)</w:t>
          </w:r>
          <w:r w:rsidRPr="00A5486C">
            <w:rPr>
              <w:rFonts w:ascii="Arial" w:hAnsi="Arial" w:cs="Arial"/>
              <w:noProof/>
              <w:szCs w:val="22"/>
              <w:lang w:val="lt-LT"/>
            </w:rPr>
            <w:fldChar w:fldCharType="end"/>
          </w:r>
        </w:sdtContent>
      </w:sdt>
      <w:r w:rsidRPr="00A5486C">
        <w:rPr>
          <w:rFonts w:ascii="Arial" w:hAnsi="Arial" w:cs="Arial"/>
          <w:szCs w:val="22"/>
          <w:lang w:val="lt-LT"/>
        </w:rPr>
        <w:t xml:space="preserve"> priede.</w:t>
      </w:r>
    </w:p>
    <w:p w14:paraId="5D25E491"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Kiekvienas RAA įrenginys privalo turėti integruotą šviesinę signalizaciją, signalizuojančią apie įrenginio funkcionalumo sutrikimą, funkcijų ir automatikos poveikius, kitus RAA veikimus pagal poreikį;</w:t>
      </w:r>
    </w:p>
    <w:p w14:paraId="11BE7149"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Kiekvienas </w:t>
      </w:r>
      <w:proofErr w:type="spellStart"/>
      <w:r w:rsidRPr="00A5486C">
        <w:rPr>
          <w:rFonts w:ascii="Arial" w:hAnsi="Arial" w:cs="Arial"/>
          <w:szCs w:val="22"/>
          <w:lang w:val="lt-LT"/>
        </w:rPr>
        <w:t>mikroprocesorinis</w:t>
      </w:r>
      <w:proofErr w:type="spellEnd"/>
      <w:r w:rsidRPr="00A5486C">
        <w:rPr>
          <w:rFonts w:ascii="Arial" w:hAnsi="Arial" w:cs="Arial"/>
          <w:szCs w:val="22"/>
          <w:lang w:val="lt-LT"/>
        </w:rPr>
        <w:t xml:space="preserve"> RAA įrenginys privalo turėti integruotą avarinių procesų registratorių registruojantį darbo ir avarinio režimo sroves įtampas ir laisvai parenkamus vidinius ir išorinius signalus.</w:t>
      </w:r>
    </w:p>
    <w:p w14:paraId="520CB27E"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Kiekvienas </w:t>
      </w:r>
      <w:proofErr w:type="spellStart"/>
      <w:r w:rsidRPr="00A5486C">
        <w:rPr>
          <w:rFonts w:ascii="Arial" w:hAnsi="Arial" w:cs="Arial"/>
          <w:szCs w:val="22"/>
          <w:lang w:val="lt-LT"/>
        </w:rPr>
        <w:t>mikroprocesorinis</w:t>
      </w:r>
      <w:proofErr w:type="spellEnd"/>
      <w:r w:rsidRPr="00A5486C">
        <w:rPr>
          <w:rFonts w:ascii="Arial" w:hAnsi="Arial" w:cs="Arial"/>
          <w:szCs w:val="22"/>
          <w:lang w:val="lt-LT"/>
        </w:rPr>
        <w:t xml:space="preserve"> RAA įrenginys privalo turėti įvykių registratoriaus funkciją fiksuojančią įrenginio visų tipų vidinės logikos (tame tarpe apsaugų ir automatikos) veikimus.</w:t>
      </w:r>
    </w:p>
    <w:p w14:paraId="0CB8AB72" w14:textId="626C0880" w:rsidR="005B211F" w:rsidRPr="00A5486C" w:rsidRDefault="005B211F"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RAA terminalai kurių apsaugų funkcijų išpildymui reikalinga atlikti srovių sumavimą turi turėti reikiamą analoginių </w:t>
      </w:r>
      <w:proofErr w:type="spellStart"/>
      <w:r w:rsidRPr="00A5486C">
        <w:rPr>
          <w:rFonts w:ascii="Arial" w:hAnsi="Arial" w:cs="Arial"/>
          <w:szCs w:val="22"/>
          <w:lang w:val="lt-LT"/>
        </w:rPr>
        <w:t>srovinių</w:t>
      </w:r>
      <w:proofErr w:type="spellEnd"/>
      <w:r w:rsidRPr="00A5486C">
        <w:rPr>
          <w:rFonts w:ascii="Arial" w:hAnsi="Arial" w:cs="Arial"/>
          <w:szCs w:val="22"/>
          <w:lang w:val="lt-LT"/>
        </w:rPr>
        <w:t xml:space="preserve"> įėjimų kiekį, o srovių sumavimas vykdomas terminalų vidinėje logikoje.</w:t>
      </w:r>
    </w:p>
    <w:p w14:paraId="4C2875B9"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Skirtingų prijunginių RAA įtaisai turi būti išdėstomi atskirose spintose;</w:t>
      </w:r>
    </w:p>
    <w:p w14:paraId="47390DE7"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Numatyti 10-15% rezervą RAA terminalų binarinių įėjimų/išėjimų ir RAA gnybtų.</w:t>
      </w:r>
    </w:p>
    <w:p w14:paraId="43D83B43" w14:textId="3CD24093"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PVP numatyti nemažiau kaip 2 rezervines vietas RAA vidaus spintoms.</w:t>
      </w:r>
    </w:p>
    <w:p w14:paraId="5AFC4367" w14:textId="1EB79DB6" w:rsidR="009570DA" w:rsidRPr="00A5486C" w:rsidRDefault="009570DA"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Reikalavimai </w:t>
      </w:r>
      <w:r w:rsidR="0001635B" w:rsidRPr="00A5486C">
        <w:rPr>
          <w:rFonts w:ascii="Arial" w:hAnsi="Arial" w:cs="Arial"/>
          <w:szCs w:val="22"/>
          <w:lang w:val="lt-LT"/>
        </w:rPr>
        <w:t>elektros perdavimo linijų (toliau EPL)</w:t>
      </w:r>
      <w:r w:rsidRPr="00A5486C">
        <w:rPr>
          <w:rFonts w:ascii="Arial" w:hAnsi="Arial" w:cs="Arial"/>
          <w:szCs w:val="22"/>
          <w:lang w:val="lt-LT"/>
        </w:rPr>
        <w:t xml:space="preserve"> diferencinių apsaugų ir RAA telekomandų perdavimo skaitmeniniams ryšio kanalams ir jų įrangai nustatomi techninio darbo projekto telekomunikacijų dalyje. EPL diferencinių apsaugų ir telekomandų formavimo principai ir sąlygos kartu su telekomandų pardavimo įrenginių poreikiu nustatomas techninio darbo projekto RAA dalyje.</w:t>
      </w:r>
    </w:p>
    <w:p w14:paraId="022BC0EF" w14:textId="77777777" w:rsidR="00E12BC9" w:rsidRPr="00A5486C" w:rsidRDefault="00E12BC9" w:rsidP="00E12BC9">
      <w:pPr>
        <w:pStyle w:val="NoSpacing"/>
        <w:spacing w:line="276" w:lineRule="auto"/>
        <w:ind w:left="567" w:firstLine="0"/>
        <w:jc w:val="both"/>
        <w:rPr>
          <w:rFonts w:ascii="Arial" w:hAnsi="Arial" w:cs="Arial"/>
          <w:szCs w:val="22"/>
          <w:lang w:val="lt-LT"/>
        </w:rPr>
      </w:pPr>
    </w:p>
    <w:p w14:paraId="59664F48" w14:textId="77777777" w:rsidR="00B10D83" w:rsidRPr="00A5486C" w:rsidRDefault="00B10D83" w:rsidP="008C542A">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Sąsajos ir duomenų mainai tarp RAA, ir kitų pastotės įrenginių:</w:t>
      </w:r>
    </w:p>
    <w:p w14:paraId="44FC641C"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Duomenų manai tarp RAA įrenginių ir TSPĮ turi būti vykdomi IEC61850 ed.2.0 protokolu (vertikali komunikacija);</w:t>
      </w:r>
    </w:p>
    <w:p w14:paraId="21994FAE"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Kiekvieną RAA įrenginį, atskiromis sąsajomis, jungti į du atskirus PDT komutatorius, kad būtų užtikrintas informacijos mainų patikimumas. Dubliuotas duomenų srautų perdavimas per šiuos dvigubus sujungimus turi būti valdomas IEC 62439 (PRP) protokolu;</w:t>
      </w:r>
    </w:p>
    <w:p w14:paraId="119280F5"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Kiekvieno prijunginio srovės ir įtampos transformatorių antrinės grandinės turi būti jungiamos su relėmis variniais kabeliais;</w:t>
      </w:r>
    </w:p>
    <w:p w14:paraId="3C69FA11"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Kiekvieno prijunginio RAA (valdymo, technologinių signalų ir kt.) antrinės grandinės turi būti jungiamos su relėmis variniais kabeliais;</w:t>
      </w:r>
    </w:p>
    <w:p w14:paraId="48AB2775" w14:textId="5BE6080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Antrinių RAA elektros grandinių kabeliai ir laidai  – vario gyslomis, su degimo nepalaikančia izoliacija. Visi kabeliai RAA elektros grandinėse, tame tarpe sujungiantys 110 kV skirstyklos įtaisų antrines grandines su mikroprocesoriniais įtaisais, turi būti ekranuoti (koncentrinės varinės juostos ekranu) ir numatytas jų potencialų išlyginimas. Standartiniai techniniai reikalavimai kontroliniams kabeliams jungiantiems relinės apsaugos/automatikos ir atviros skirstyklos </w:t>
      </w:r>
      <w:r w:rsidRPr="00A5486C">
        <w:rPr>
          <w:rFonts w:ascii="Arial" w:hAnsi="Arial" w:cs="Arial"/>
          <w:bCs/>
          <w:szCs w:val="22"/>
          <w:lang w:val="lt-LT"/>
        </w:rPr>
        <w:t xml:space="preserve">pirminius įrenginius pateikiami </w:t>
      </w:r>
      <w:sdt>
        <w:sdtPr>
          <w:rPr>
            <w:rFonts w:ascii="Arial" w:hAnsi="Arial" w:cs="Arial"/>
            <w:noProof/>
            <w:szCs w:val="22"/>
            <w:lang w:val="lt-LT"/>
          </w:rPr>
          <w:id w:val="134156563"/>
          <w:citation/>
        </w:sdtPr>
        <w:sdtContent>
          <w:r w:rsidRPr="00A5486C">
            <w:rPr>
              <w:rFonts w:ascii="Arial" w:hAnsi="Arial" w:cs="Arial"/>
              <w:noProof/>
              <w:szCs w:val="22"/>
              <w:lang w:val="lt-LT"/>
            </w:rPr>
            <w:fldChar w:fldCharType="begin"/>
          </w:r>
          <w:r w:rsidR="00D96A18" w:rsidRPr="00A5486C">
            <w:rPr>
              <w:rFonts w:ascii="Arial" w:hAnsi="Arial" w:cs="Arial"/>
              <w:noProof/>
              <w:szCs w:val="22"/>
              <w:lang w:val="lt-LT"/>
            </w:rPr>
            <w:instrText xml:space="preserve">CITATION RAA4 \l 1033 </w:instrText>
          </w:r>
          <w:r w:rsidRPr="00A5486C">
            <w:rPr>
              <w:rFonts w:ascii="Arial" w:hAnsi="Arial" w:cs="Arial"/>
              <w:noProof/>
              <w:szCs w:val="22"/>
              <w:lang w:val="lt-LT"/>
            </w:rPr>
            <w:fldChar w:fldCharType="separate"/>
          </w:r>
          <w:r w:rsidR="00BE094A" w:rsidRPr="00A5486C">
            <w:rPr>
              <w:rFonts w:ascii="Arial" w:hAnsi="Arial" w:cs="Arial"/>
              <w:noProof/>
              <w:szCs w:val="22"/>
              <w:lang w:val="lt-LT"/>
            </w:rPr>
            <w:t>(69)</w:t>
          </w:r>
          <w:r w:rsidRPr="00A5486C">
            <w:rPr>
              <w:rFonts w:ascii="Arial" w:hAnsi="Arial" w:cs="Arial"/>
              <w:noProof/>
              <w:szCs w:val="22"/>
              <w:lang w:val="lt-LT"/>
            </w:rPr>
            <w:fldChar w:fldCharType="end"/>
          </w:r>
        </w:sdtContent>
      </w:sdt>
      <w:r w:rsidRPr="00A5486C">
        <w:rPr>
          <w:rFonts w:ascii="Arial" w:hAnsi="Arial" w:cs="Arial"/>
          <w:szCs w:val="22"/>
          <w:lang w:val="lt-LT"/>
        </w:rPr>
        <w:t xml:space="preserve"> priede, </w:t>
      </w:r>
      <w:r w:rsidRPr="00A5486C">
        <w:rPr>
          <w:rFonts w:ascii="Arial" w:hAnsi="Arial" w:cs="Arial"/>
          <w:bCs/>
          <w:szCs w:val="22"/>
          <w:lang w:val="lt-LT"/>
        </w:rPr>
        <w:t xml:space="preserve">lauko ir vidaus spintų vidinio montažo laidams </w:t>
      </w:r>
      <w:sdt>
        <w:sdtPr>
          <w:rPr>
            <w:rFonts w:ascii="Arial" w:hAnsi="Arial" w:cs="Arial"/>
            <w:noProof/>
            <w:szCs w:val="22"/>
            <w:lang w:val="lt-LT"/>
          </w:rPr>
          <w:id w:val="-1833904143"/>
          <w:citation/>
        </w:sdtPr>
        <w:sdtContent>
          <w:r w:rsidRPr="00A5486C">
            <w:rPr>
              <w:rFonts w:ascii="Arial" w:hAnsi="Arial" w:cs="Arial"/>
              <w:noProof/>
              <w:szCs w:val="22"/>
              <w:lang w:val="lt-LT"/>
            </w:rPr>
            <w:fldChar w:fldCharType="begin"/>
          </w:r>
          <w:r w:rsidR="00BB60F5" w:rsidRPr="00A5486C">
            <w:rPr>
              <w:rFonts w:ascii="Arial" w:hAnsi="Arial" w:cs="Arial"/>
              <w:noProof/>
              <w:szCs w:val="22"/>
              <w:lang w:val="lt-LT"/>
            </w:rPr>
            <w:instrText xml:space="preserve">CITATION RAA5 \l 1033 </w:instrText>
          </w:r>
          <w:r w:rsidRPr="00A5486C">
            <w:rPr>
              <w:rFonts w:ascii="Arial" w:hAnsi="Arial" w:cs="Arial"/>
              <w:noProof/>
              <w:szCs w:val="22"/>
              <w:lang w:val="lt-LT"/>
            </w:rPr>
            <w:fldChar w:fldCharType="separate"/>
          </w:r>
          <w:r w:rsidR="00BE094A" w:rsidRPr="00A5486C">
            <w:rPr>
              <w:rFonts w:ascii="Arial" w:hAnsi="Arial" w:cs="Arial"/>
              <w:noProof/>
              <w:szCs w:val="22"/>
              <w:lang w:val="lt-LT"/>
            </w:rPr>
            <w:t>(70)</w:t>
          </w:r>
          <w:r w:rsidRPr="00A5486C">
            <w:rPr>
              <w:rFonts w:ascii="Arial" w:hAnsi="Arial" w:cs="Arial"/>
              <w:noProof/>
              <w:szCs w:val="22"/>
              <w:lang w:val="lt-LT"/>
            </w:rPr>
            <w:fldChar w:fldCharType="end"/>
          </w:r>
        </w:sdtContent>
      </w:sdt>
      <w:r w:rsidRPr="00A5486C">
        <w:rPr>
          <w:rFonts w:ascii="Arial" w:hAnsi="Arial" w:cs="Arial"/>
          <w:szCs w:val="22"/>
          <w:lang w:val="lt-LT"/>
        </w:rPr>
        <w:t xml:space="preserve"> priede.</w:t>
      </w:r>
      <w:r w:rsidR="00BB60F5" w:rsidRPr="00A5486C">
        <w:rPr>
          <w:rFonts w:ascii="Arial" w:hAnsi="Arial" w:cs="Arial"/>
          <w:szCs w:val="22"/>
          <w:lang w:val="lt-LT"/>
        </w:rPr>
        <w:t xml:space="preserve"> </w:t>
      </w:r>
    </w:p>
    <w:p w14:paraId="69157FB4"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Kiti loginiai ryšiai (išskyrus atvejus kai projektavimo užduotyje nurodyta kitaip), tarp prijunginio ir kitų prijunginių RAA, kurie organizuojami protokolo IEC 61850 ed.2.0 GOOSE žinutėmis (horizontali komunikacija), naudojami tik tose loginėse grandinėse, kuriose ryšio kanalo sutrikimas ar dalinis išjungimas, nepažeidžia, nekeičia relinės apsaugos ir automatikos patikimumo, selektyvumo ir greitaveikiškumo sąlygų;</w:t>
      </w:r>
    </w:p>
    <w:p w14:paraId="78D1122D"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RAA duomenų mainuose IEC 61850 ed.2.0 protokolu naudojama įranga (kartu su jos vidinės programinės įrangos versija), privalo būti tarpusavyje pilnai suderinama ir turėti tai patvirtinantį gamintojo dokumentą, kad įrenginys su jo programine įranga išbandytas ir veikia kaip numatyta IEC 61850 ed.2.0 standarte;</w:t>
      </w:r>
    </w:p>
    <w:p w14:paraId="014CB97F" w14:textId="052A21FE" w:rsidR="00B10D83" w:rsidRPr="00A5486C" w:rsidRDefault="005C5D7C"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Techninio darbo projekto</w:t>
      </w:r>
      <w:r w:rsidR="00D96A18" w:rsidRPr="00A5486C">
        <w:rPr>
          <w:rFonts w:ascii="Arial" w:hAnsi="Arial" w:cs="Arial"/>
          <w:szCs w:val="22"/>
          <w:lang w:val="lt-LT"/>
        </w:rPr>
        <w:t xml:space="preserve"> </w:t>
      </w:r>
      <w:r w:rsidR="00B10D83" w:rsidRPr="00A5486C">
        <w:rPr>
          <w:rFonts w:ascii="Arial" w:hAnsi="Arial" w:cs="Arial"/>
          <w:szCs w:val="22"/>
          <w:lang w:val="lt-LT"/>
        </w:rPr>
        <w:t>RAA dalyje aprašyti duomenų mainų tarp RAA ir kitų pastotės įrenginių, vykdomų protokolu IEC61850 ed.2.0 arba laidiniais ryšiais, organizavimo ir išpildymo principus.</w:t>
      </w:r>
    </w:p>
    <w:p w14:paraId="14D7C71B" w14:textId="77777777" w:rsidR="00CD0582" w:rsidRPr="00A5486C" w:rsidRDefault="00CD0582" w:rsidP="00680CD1">
      <w:pPr>
        <w:pStyle w:val="ListParagraph"/>
        <w:numPr>
          <w:ilvl w:val="2"/>
          <w:numId w:val="3"/>
        </w:numPr>
        <w:ind w:left="0" w:firstLine="567"/>
        <w:jc w:val="both"/>
        <w:rPr>
          <w:rFonts w:ascii="Arial" w:hAnsi="Arial" w:cs="Arial"/>
          <w:sz w:val="22"/>
          <w:szCs w:val="22"/>
          <w:lang w:val="lt-LT"/>
        </w:rPr>
      </w:pPr>
      <w:r w:rsidRPr="00A5486C">
        <w:rPr>
          <w:rFonts w:ascii="Arial" w:hAnsi="Arial" w:cs="Arial"/>
          <w:sz w:val="22"/>
          <w:szCs w:val="22"/>
          <w:lang w:val="lt-LT"/>
        </w:rPr>
        <w:t>nuolatinės srovės grandinių izoliacijos kontrolės įrenginio monitoringas turi būti vykdomas  per Ethernet sąsają (jungiama į PDT). Informacijos perdavimui perspektyvoje į centralizuotą monitoringo sistemą įrenginys turi palaikyti IEC60870-5-104 arba IEC61850 protokolus.</w:t>
      </w:r>
    </w:p>
    <w:p w14:paraId="38AA08B2" w14:textId="77777777" w:rsidR="00CD0582" w:rsidRPr="00A5486C" w:rsidRDefault="00CD0582" w:rsidP="00680CD1">
      <w:pPr>
        <w:pStyle w:val="NoSpacing"/>
        <w:spacing w:line="276" w:lineRule="auto"/>
        <w:jc w:val="both"/>
        <w:rPr>
          <w:rFonts w:ascii="Arial" w:hAnsi="Arial" w:cs="Arial"/>
          <w:szCs w:val="22"/>
          <w:lang w:val="lt-LT"/>
        </w:rPr>
      </w:pPr>
    </w:p>
    <w:p w14:paraId="6F561C0F" w14:textId="77777777" w:rsidR="00E12BC9" w:rsidRPr="00A5486C" w:rsidRDefault="00E12BC9" w:rsidP="00E12BC9">
      <w:pPr>
        <w:pStyle w:val="NoSpacing"/>
        <w:spacing w:line="276" w:lineRule="auto"/>
        <w:ind w:firstLine="0"/>
        <w:jc w:val="both"/>
        <w:rPr>
          <w:rFonts w:ascii="Arial" w:hAnsi="Arial" w:cs="Arial"/>
          <w:szCs w:val="22"/>
          <w:lang w:val="lt-LT"/>
        </w:rPr>
      </w:pPr>
    </w:p>
    <w:p w14:paraId="7774DE41" w14:textId="5C3BD36E" w:rsidR="00B10D83" w:rsidRPr="00A5486C" w:rsidRDefault="00B10D83" w:rsidP="00D96A18">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 xml:space="preserve">Kiekvieno prijunginio valdiklyje turi būti suprojektuotos </w:t>
      </w:r>
      <w:r w:rsidR="00D22BE0" w:rsidRPr="00A5486C">
        <w:rPr>
          <w:rFonts w:ascii="Arial" w:hAnsi="Arial" w:cs="Arial"/>
          <w:szCs w:val="22"/>
          <w:lang w:val="lt-LT"/>
        </w:rPr>
        <w:t xml:space="preserve">ir įrengtos </w:t>
      </w:r>
      <w:r w:rsidRPr="00A5486C">
        <w:rPr>
          <w:rFonts w:ascii="Arial" w:hAnsi="Arial" w:cs="Arial"/>
          <w:szCs w:val="22"/>
          <w:lang w:val="lt-LT"/>
        </w:rPr>
        <w:t>šios pagrindinės funkcijos:</w:t>
      </w:r>
    </w:p>
    <w:p w14:paraId="597F4864"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kryptinės, ne mažiau 4 pakopų, nulinės sekos srovės apsaugos funkcija;</w:t>
      </w:r>
    </w:p>
    <w:p w14:paraId="0309158C"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kryptinės, ne mažiau 4 pakopų, maksimalios srovės apsaugos funkcija;</w:t>
      </w:r>
    </w:p>
    <w:p w14:paraId="0E8C60F2"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apsaugų pagreitinimo, įjungiant jungtuvą į trumpą jungimą, funkcija;</w:t>
      </w:r>
    </w:p>
    <w:p w14:paraId="3A6FE987"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galios transformatoriaus prijunginio valdiklyje minimalios įtampos blokuotė apsaugos nuo tarpfazių trumpųjų jungimų paleidimui;</w:t>
      </w:r>
    </w:p>
    <w:p w14:paraId="725EA0B4"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automatika (AKĮ, įtampos kontrolė, sinchronizmo kontrolė); </w:t>
      </w:r>
    </w:p>
    <w:p w14:paraId="3348103A"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JRĮ (su srovės kontrole ir su jungtuvo atjungimo komandos pakartojimu, neblokuojant AKĮ) funkcija;</w:t>
      </w:r>
    </w:p>
    <w:p w14:paraId="6EA35E34"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įtampos grandinių sveikumo kontrolės funkcija;</w:t>
      </w:r>
    </w:p>
    <w:p w14:paraId="0C61E8A1"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srovės grandinių sveikumo kontrolės funkcija;</w:t>
      </w:r>
    </w:p>
    <w:p w14:paraId="23262628"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rezervinės maksimalios srovės apsaugos ir nulinės sekos srovės apsaugos funkcijos, įsijungiančios sugedus įtampos grandinėms;</w:t>
      </w:r>
    </w:p>
    <w:p w14:paraId="099292D1"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110 kV prijunginio jungtuvo ir kitų komutacinių aparatų valdymas;</w:t>
      </w:r>
    </w:p>
    <w:p w14:paraId="57171DF0"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skystųjų kristalų ekranas su galimybe sudaryti komutuojamų pirminių įrenginių ir komutuojamų RAA antrinių grandinių ar funkcijų mnemoschemas. Prijunginio komutacinių pirminių įrenginių mnemoschema ir matavimai turi būti talpinami ir programuojami/vaizduojami viename skystųjų </w:t>
      </w:r>
      <w:r w:rsidRPr="00A5486C">
        <w:rPr>
          <w:rFonts w:ascii="Arial" w:hAnsi="Arial" w:cs="Arial"/>
          <w:szCs w:val="22"/>
          <w:lang w:val="lt-LT"/>
        </w:rPr>
        <w:lastRenderedPageBreak/>
        <w:t>kristalų ekrano lape (valdiklio ekranas ir jo vidinės programinės įrangos versija su kelių vaizduojamų schemų lapų palaikymo funkciją);</w:t>
      </w:r>
    </w:p>
    <w:p w14:paraId="2CE45B01"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valdymo būdų pasirinkimo (relė/PSO DVS) funkcija;</w:t>
      </w:r>
    </w:p>
    <w:p w14:paraId="4F83EE88"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valdomų komutacinių aparatų (jungtuvo, skyriklių, įžemiklių, RAA funkcijų), valdymo ir saugos blokuotės; </w:t>
      </w:r>
    </w:p>
    <w:p w14:paraId="1362C7F4"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prijunginio signalų, perduodamų į DVS, surinkimas;</w:t>
      </w:r>
    </w:p>
    <w:p w14:paraId="4F9D885F"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įvykių ir avarinių procesų registratoriaus funkcija, registruojantį darbo ir avarinio režimo sroves ir įtampas, su galimybe laisvai parinkti/priskirti/įvardinti vidinių funkcijų, logikos ir išorinius registruotinus signalus;</w:t>
      </w:r>
    </w:p>
    <w:p w14:paraId="69858F35"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galimybė įvesti ne mažiau kaip 4 nuostatų grupes;</w:t>
      </w:r>
    </w:p>
    <w:p w14:paraId="43D3D745"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ne mažiau 8 šviesinių indikatorių apsaugų ir signalizacijos poveikių atvaizdavimui;</w:t>
      </w:r>
    </w:p>
    <w:p w14:paraId="30F644F0"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jungtuvo resurso skaičiavimo funkcija; </w:t>
      </w:r>
    </w:p>
    <w:p w14:paraId="72BF80FA" w14:textId="77777777" w:rsidR="00B10D83" w:rsidRPr="00A5486C" w:rsidRDefault="00B10D83" w:rsidP="00B10D83">
      <w:pPr>
        <w:pStyle w:val="NoSpacing"/>
        <w:tabs>
          <w:tab w:val="left" w:pos="1418"/>
        </w:tabs>
        <w:spacing w:line="276" w:lineRule="auto"/>
        <w:ind w:left="567" w:firstLine="0"/>
        <w:jc w:val="both"/>
        <w:rPr>
          <w:rFonts w:ascii="Arial" w:hAnsi="Arial" w:cs="Arial"/>
          <w:szCs w:val="22"/>
          <w:lang w:val="lt-LT"/>
        </w:rPr>
      </w:pPr>
    </w:p>
    <w:p w14:paraId="37C3F633" w14:textId="59D77DAC" w:rsidR="00B10D83" w:rsidRPr="00A5486C" w:rsidRDefault="00B10D83" w:rsidP="00D96A18">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110 kV elektros perdavimo linijų (toliau - EPL)  pagrindinės ir rezervinės apsaug</w:t>
      </w:r>
      <w:r w:rsidR="007260E8" w:rsidRPr="00A5486C">
        <w:rPr>
          <w:rFonts w:ascii="Arial" w:hAnsi="Arial" w:cs="Arial"/>
          <w:szCs w:val="22"/>
          <w:lang w:val="lt-LT"/>
        </w:rPr>
        <w:t>os</w:t>
      </w:r>
      <w:r w:rsidRPr="00A5486C">
        <w:rPr>
          <w:rFonts w:ascii="Arial" w:hAnsi="Arial" w:cs="Arial"/>
          <w:szCs w:val="22"/>
          <w:lang w:val="lt-LT"/>
        </w:rPr>
        <w:t xml:space="preserve"> </w:t>
      </w:r>
      <w:r w:rsidR="007260E8" w:rsidRPr="00A5486C">
        <w:rPr>
          <w:rFonts w:ascii="Arial" w:hAnsi="Arial" w:cs="Arial"/>
          <w:szCs w:val="22"/>
          <w:lang w:val="lt-LT"/>
        </w:rPr>
        <w:t>.</w:t>
      </w:r>
    </w:p>
    <w:p w14:paraId="73C8D445" w14:textId="3AFD09A0"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110 kV </w:t>
      </w:r>
      <w:r w:rsidR="00EE6D24" w:rsidRPr="00A5486C">
        <w:rPr>
          <w:rFonts w:ascii="Arial" w:hAnsi="Arial" w:cs="Arial"/>
          <w:szCs w:val="22"/>
          <w:lang w:val="lt-LT"/>
        </w:rPr>
        <w:t xml:space="preserve">EPL </w:t>
      </w:r>
      <w:r w:rsidRPr="00A5486C">
        <w:rPr>
          <w:rFonts w:ascii="Arial" w:hAnsi="Arial" w:cs="Arial"/>
          <w:szCs w:val="22"/>
          <w:lang w:val="lt-LT"/>
        </w:rPr>
        <w:t>rezervines ir pagrindines apsaugas komplektuoti atskiruose apsaugų terminaluose;</w:t>
      </w:r>
    </w:p>
    <w:p w14:paraId="7A8461C9" w14:textId="1867064F"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Rezervinės 110 kV </w:t>
      </w:r>
      <w:r w:rsidR="00EE6D24" w:rsidRPr="00A5486C">
        <w:rPr>
          <w:rFonts w:ascii="Arial" w:hAnsi="Arial" w:cs="Arial"/>
          <w:szCs w:val="22"/>
          <w:lang w:val="lt-LT"/>
        </w:rPr>
        <w:t xml:space="preserve">EPL </w:t>
      </w:r>
      <w:r w:rsidRPr="00A5486C">
        <w:rPr>
          <w:rFonts w:ascii="Arial" w:hAnsi="Arial" w:cs="Arial"/>
          <w:szCs w:val="22"/>
          <w:lang w:val="lt-LT"/>
        </w:rPr>
        <w:t>apsaugos gali būti komplektuojamos kartu su prijunginių jungtuvų valdikliais.</w:t>
      </w:r>
    </w:p>
    <w:p w14:paraId="43A84CA3" w14:textId="4369CD9B"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110 kV </w:t>
      </w:r>
      <w:r w:rsidR="00EE6D24" w:rsidRPr="00A5486C">
        <w:rPr>
          <w:rFonts w:ascii="Arial" w:hAnsi="Arial" w:cs="Arial"/>
          <w:szCs w:val="22"/>
          <w:lang w:val="lt-LT"/>
        </w:rPr>
        <w:t xml:space="preserve">EPL </w:t>
      </w:r>
      <w:r w:rsidRPr="00A5486C">
        <w:rPr>
          <w:rFonts w:ascii="Arial" w:hAnsi="Arial" w:cs="Arial"/>
          <w:szCs w:val="22"/>
          <w:lang w:val="lt-LT"/>
        </w:rPr>
        <w:t>pagrindinių ir rezervinių apsaugų srovės grandinėms srovės matavimo transformatoriuose projektuoti atskiras srovės matavimo apvijas;</w:t>
      </w:r>
    </w:p>
    <w:p w14:paraId="2A90E35B" w14:textId="57799678" w:rsidR="00B10D83" w:rsidRPr="00A5486C" w:rsidRDefault="0009478A"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Turi būti suprojektuotos ir įrengtos šios </w:t>
      </w:r>
      <w:r w:rsidR="00B10D83" w:rsidRPr="00A5486C">
        <w:rPr>
          <w:rFonts w:ascii="Arial" w:hAnsi="Arial" w:cs="Arial"/>
          <w:szCs w:val="22"/>
          <w:lang w:val="lt-LT"/>
        </w:rPr>
        <w:t xml:space="preserve">110 kV </w:t>
      </w:r>
      <w:r w:rsidR="00EE6D24" w:rsidRPr="00A5486C">
        <w:rPr>
          <w:rFonts w:ascii="Arial" w:hAnsi="Arial" w:cs="Arial"/>
          <w:szCs w:val="22"/>
          <w:lang w:val="lt-LT"/>
        </w:rPr>
        <w:t xml:space="preserve">EPL </w:t>
      </w:r>
      <w:r w:rsidRPr="00A5486C">
        <w:rPr>
          <w:rFonts w:ascii="Arial" w:hAnsi="Arial" w:cs="Arial"/>
          <w:szCs w:val="22"/>
          <w:lang w:val="lt-LT"/>
        </w:rPr>
        <w:t xml:space="preserve">rezervinių apsaugų </w:t>
      </w:r>
      <w:r w:rsidR="00B10D83" w:rsidRPr="00A5486C">
        <w:rPr>
          <w:rFonts w:ascii="Arial" w:hAnsi="Arial" w:cs="Arial"/>
          <w:szCs w:val="22"/>
          <w:lang w:val="lt-LT"/>
        </w:rPr>
        <w:t>funkcijos:</w:t>
      </w:r>
    </w:p>
    <w:p w14:paraId="136EE13E" w14:textId="77777777" w:rsidR="00B10D83" w:rsidRPr="00A5486C" w:rsidRDefault="00B10D83" w:rsidP="00D96A18">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distancinės apsaugos funkcija nuo visų tipų trumpųjų jungimų - nemažiau 5 pakopų, su blokuote nuo įtampos grandinių gedimo;</w:t>
      </w:r>
    </w:p>
    <w:p w14:paraId="1FC3D06E" w14:textId="77777777" w:rsidR="00B10D83" w:rsidRPr="00A5486C" w:rsidRDefault="00B10D83" w:rsidP="00D96A18">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distancinės apsaugos charakteristika daugiakampė;</w:t>
      </w:r>
    </w:p>
    <w:p w14:paraId="361FDBB0" w14:textId="77777777" w:rsidR="00B10D83" w:rsidRPr="00A5486C" w:rsidRDefault="00B10D83" w:rsidP="00D96A18">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distancinės apsaugos funkcijoje galimybė įvesti individualius tarpfazių ir vienfazių trumpųjų jungimo varžų nuostatus;</w:t>
      </w:r>
    </w:p>
    <w:p w14:paraId="7F3BAC9A" w14:textId="77777777" w:rsidR="00B10D83" w:rsidRPr="00A5486C" w:rsidRDefault="00B10D83" w:rsidP="00D96A18">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distancinės apsaugos blokuotės nuo galios švytavimų funkcija;</w:t>
      </w:r>
    </w:p>
    <w:p w14:paraId="2F597C98" w14:textId="47D90534" w:rsidR="00B10D83" w:rsidRPr="00A5486C" w:rsidRDefault="00B10D83" w:rsidP="00D96A18">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 xml:space="preserve">įtampos grandinių </w:t>
      </w:r>
      <w:r w:rsidR="00C50F5B" w:rsidRPr="00A5486C">
        <w:rPr>
          <w:rFonts w:ascii="Arial" w:hAnsi="Arial" w:cs="Arial"/>
          <w:szCs w:val="22"/>
          <w:lang w:val="lt-LT"/>
        </w:rPr>
        <w:t xml:space="preserve">sveikumo </w:t>
      </w:r>
      <w:r w:rsidRPr="00A5486C">
        <w:rPr>
          <w:rFonts w:ascii="Arial" w:hAnsi="Arial" w:cs="Arial"/>
          <w:szCs w:val="22"/>
          <w:lang w:val="lt-LT"/>
        </w:rPr>
        <w:t>kontrolės funkcija;</w:t>
      </w:r>
    </w:p>
    <w:p w14:paraId="170D9562" w14:textId="56CC92DB" w:rsidR="00B10D83" w:rsidRPr="00A5486C" w:rsidRDefault="00B10D83" w:rsidP="00D96A18">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 xml:space="preserve">srovės grandinių </w:t>
      </w:r>
      <w:r w:rsidR="00C50F5B" w:rsidRPr="00A5486C">
        <w:rPr>
          <w:rFonts w:ascii="Arial" w:hAnsi="Arial" w:cs="Arial"/>
          <w:szCs w:val="22"/>
          <w:lang w:val="lt-LT"/>
        </w:rPr>
        <w:t xml:space="preserve">sveikumo </w:t>
      </w:r>
      <w:r w:rsidRPr="00A5486C">
        <w:rPr>
          <w:rFonts w:ascii="Arial" w:hAnsi="Arial" w:cs="Arial"/>
          <w:szCs w:val="22"/>
          <w:lang w:val="lt-LT"/>
        </w:rPr>
        <w:t>kontrolės funkcija;</w:t>
      </w:r>
    </w:p>
    <w:p w14:paraId="7F2892FC" w14:textId="77777777" w:rsidR="00B10D83" w:rsidRPr="00A5486C" w:rsidRDefault="00B10D83" w:rsidP="00D96A18">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kryptinė, ne mažiau 4 pakopų, nulinės sekos srovės apsaugos funkcija;</w:t>
      </w:r>
    </w:p>
    <w:p w14:paraId="529BCB33" w14:textId="77777777" w:rsidR="00B10D83" w:rsidRPr="00A5486C" w:rsidRDefault="00B10D83" w:rsidP="00D96A18">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rezervinė maksimalios srovės apsaugos funkcija;</w:t>
      </w:r>
    </w:p>
    <w:p w14:paraId="3DCF54E5" w14:textId="77777777" w:rsidR="00B10D83" w:rsidRPr="00A5486C" w:rsidRDefault="00B10D83" w:rsidP="00D96A18">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rezervinė maksimalios srovės apsaugos funkcija, įsijungianti sugedus įtampos grandinėms;</w:t>
      </w:r>
    </w:p>
    <w:p w14:paraId="55F8A836" w14:textId="77777777" w:rsidR="00B10D83" w:rsidRPr="00A5486C" w:rsidRDefault="00B10D83" w:rsidP="00D96A18">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apsaugų pagreitinimo įjungiant jungtuvą į trumpą jungimą funkcija;</w:t>
      </w:r>
    </w:p>
    <w:p w14:paraId="3F5A0359" w14:textId="77777777" w:rsidR="00B10D83" w:rsidRPr="00A5486C" w:rsidRDefault="00B10D83" w:rsidP="00D96A18">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apsaugų telepagreitinimo funkcija;</w:t>
      </w:r>
    </w:p>
    <w:p w14:paraId="7B3F3E1A" w14:textId="77777777" w:rsidR="00B10D83" w:rsidRPr="00A5486C" w:rsidRDefault="00B10D83" w:rsidP="00D96A18">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galios krypties kontrolės funkcija;</w:t>
      </w:r>
    </w:p>
    <w:p w14:paraId="443E644E" w14:textId="77777777" w:rsidR="00B10D83" w:rsidRPr="00A5486C" w:rsidRDefault="00B10D83" w:rsidP="00D96A18">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2-jų pakopų linijos laidų perkrovos funkcija (viena pakopa į signalą ir antra į linijos išjungimą);</w:t>
      </w:r>
    </w:p>
    <w:p w14:paraId="289ADDBA" w14:textId="77777777" w:rsidR="00B10D83" w:rsidRPr="00A5486C" w:rsidRDefault="00B10D83" w:rsidP="00D96A18">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įvykių ir avarinių procesų registratoriaus funkcija, registruojantį darbo ir avarinio režimo sroves ir įtampas, su galimybe laisvai parinkti/priskirti/įvardinti vidinių funkcijų, logikos ir išorinius registruotinus signalus;</w:t>
      </w:r>
    </w:p>
    <w:p w14:paraId="5838F6CB" w14:textId="77777777" w:rsidR="00B10D83" w:rsidRPr="00A5486C" w:rsidRDefault="00B10D83" w:rsidP="00D96A18">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atstumo iki trumpojo jungimo vietos nustatymas;</w:t>
      </w:r>
    </w:p>
    <w:p w14:paraId="1C60BBDD" w14:textId="77777777" w:rsidR="00B10D83" w:rsidRPr="00A5486C" w:rsidRDefault="00B10D83" w:rsidP="00D96A18">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galimybė įvesti ne mažiau kaip 4 nuostatų grupes;</w:t>
      </w:r>
    </w:p>
    <w:p w14:paraId="4613D943" w14:textId="77777777" w:rsidR="00B10D83" w:rsidRPr="00A5486C" w:rsidRDefault="00B10D83" w:rsidP="00D96A18">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ne mažiau 8 šviesinių indikatorių apsaugų ir signalizacijos poveikių atvaizdavimui.</w:t>
      </w:r>
    </w:p>
    <w:p w14:paraId="13BF1DF0" w14:textId="77777777" w:rsidR="00E12BC9" w:rsidRPr="00A5486C" w:rsidRDefault="00E12BC9" w:rsidP="00E12BC9">
      <w:pPr>
        <w:pStyle w:val="NoSpacing"/>
        <w:spacing w:line="276" w:lineRule="auto"/>
        <w:ind w:left="851" w:firstLine="0"/>
        <w:jc w:val="both"/>
        <w:rPr>
          <w:rFonts w:ascii="Arial" w:hAnsi="Arial" w:cs="Arial"/>
          <w:szCs w:val="22"/>
          <w:lang w:val="lt-LT"/>
        </w:rPr>
      </w:pPr>
    </w:p>
    <w:p w14:paraId="0282C03A"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110 kV EPL pagrindinės apsaugos:</w:t>
      </w:r>
    </w:p>
    <w:p w14:paraId="5E5BC9B7" w14:textId="395B4AE8" w:rsidR="00B10D83" w:rsidRPr="00A5486C" w:rsidRDefault="00F30075"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suprojektuoti ir įrengti EPL </w:t>
      </w:r>
      <w:r w:rsidR="00B10D83" w:rsidRPr="00A5486C">
        <w:rPr>
          <w:rFonts w:ascii="Arial" w:hAnsi="Arial" w:cs="Arial"/>
          <w:szCs w:val="22"/>
          <w:lang w:val="lt-LT"/>
        </w:rPr>
        <w:t xml:space="preserve">Riešės TP – VE3 TP </w:t>
      </w:r>
      <w:r w:rsidRPr="00A5486C">
        <w:rPr>
          <w:rFonts w:ascii="Arial" w:hAnsi="Arial" w:cs="Arial"/>
          <w:szCs w:val="22"/>
          <w:lang w:val="lt-LT"/>
        </w:rPr>
        <w:t xml:space="preserve">išilginę diferencinę </w:t>
      </w:r>
      <w:r w:rsidR="00B10D83" w:rsidRPr="00A5486C">
        <w:rPr>
          <w:rFonts w:ascii="Arial" w:hAnsi="Arial" w:cs="Arial"/>
          <w:szCs w:val="22"/>
          <w:lang w:val="lt-LT"/>
        </w:rPr>
        <w:t xml:space="preserve">srovės </w:t>
      </w:r>
      <w:r w:rsidRPr="00A5486C">
        <w:rPr>
          <w:rFonts w:ascii="Arial" w:hAnsi="Arial" w:cs="Arial"/>
          <w:szCs w:val="22"/>
          <w:lang w:val="lt-LT"/>
        </w:rPr>
        <w:t>apsaugą</w:t>
      </w:r>
      <w:r w:rsidR="00350B8F" w:rsidRPr="00A5486C">
        <w:rPr>
          <w:rFonts w:ascii="Arial" w:hAnsi="Arial" w:cs="Arial"/>
          <w:szCs w:val="22"/>
          <w:lang w:val="lt-LT"/>
        </w:rPr>
        <w:t>;</w:t>
      </w:r>
      <w:r w:rsidRPr="00A5486C">
        <w:rPr>
          <w:rFonts w:ascii="Arial" w:hAnsi="Arial" w:cs="Arial"/>
          <w:szCs w:val="22"/>
          <w:lang w:val="lt-LT"/>
        </w:rPr>
        <w:t xml:space="preserve"> </w:t>
      </w:r>
    </w:p>
    <w:p w14:paraId="02565391" w14:textId="74F2E9E1" w:rsidR="00B10D83" w:rsidRPr="00A5486C" w:rsidRDefault="00F30075"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suprojektuoti ir įrengti  EPL </w:t>
      </w:r>
      <w:r w:rsidR="00B10D83" w:rsidRPr="00A5486C">
        <w:rPr>
          <w:rFonts w:ascii="Arial" w:hAnsi="Arial" w:cs="Arial"/>
          <w:szCs w:val="22"/>
          <w:lang w:val="lt-LT"/>
        </w:rPr>
        <w:t xml:space="preserve">Riešės TP – Neries TP </w:t>
      </w:r>
      <w:r w:rsidRPr="00A5486C">
        <w:rPr>
          <w:rFonts w:ascii="Arial" w:hAnsi="Arial" w:cs="Arial"/>
          <w:szCs w:val="22"/>
          <w:lang w:val="lt-LT"/>
        </w:rPr>
        <w:t xml:space="preserve">išilginę diferencinę </w:t>
      </w:r>
      <w:r w:rsidR="00B10D83" w:rsidRPr="00A5486C">
        <w:rPr>
          <w:rFonts w:ascii="Arial" w:hAnsi="Arial" w:cs="Arial"/>
          <w:szCs w:val="22"/>
          <w:lang w:val="lt-LT"/>
        </w:rPr>
        <w:t xml:space="preserve">srovės </w:t>
      </w:r>
      <w:r w:rsidRPr="00A5486C">
        <w:rPr>
          <w:rFonts w:ascii="Arial" w:hAnsi="Arial" w:cs="Arial"/>
          <w:szCs w:val="22"/>
          <w:lang w:val="lt-LT"/>
        </w:rPr>
        <w:t>apsaugą</w:t>
      </w:r>
      <w:r w:rsidR="00B10D83" w:rsidRPr="00A5486C">
        <w:rPr>
          <w:rFonts w:ascii="Arial" w:hAnsi="Arial" w:cs="Arial"/>
          <w:szCs w:val="22"/>
          <w:lang w:val="lt-LT"/>
        </w:rPr>
        <w:t>;</w:t>
      </w:r>
    </w:p>
    <w:p w14:paraId="44D08C3C" w14:textId="260357FF"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kiekvienos </w:t>
      </w:r>
      <w:r w:rsidR="00F30075" w:rsidRPr="00A5486C">
        <w:rPr>
          <w:rFonts w:ascii="Arial" w:hAnsi="Arial" w:cs="Arial"/>
          <w:szCs w:val="22"/>
          <w:lang w:val="lt-LT"/>
        </w:rPr>
        <w:t>EPL</w:t>
      </w:r>
      <w:r w:rsidRPr="00A5486C">
        <w:rPr>
          <w:rFonts w:ascii="Arial" w:hAnsi="Arial" w:cs="Arial"/>
          <w:szCs w:val="22"/>
          <w:lang w:val="lt-LT"/>
        </w:rPr>
        <w:t xml:space="preserve"> išilginė diferencinė apsauga projektuojama atskiruose, nuo rezervinės apsaugos ir prijunginių valdiklių, įrenginiuose;</w:t>
      </w:r>
    </w:p>
    <w:p w14:paraId="0FA0BA3C" w14:textId="0F4C363B"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lastRenderedPageBreak/>
        <w:t xml:space="preserve">išilginei diferencinei apsaugai srovės matavimo transformatoriuose </w:t>
      </w:r>
      <w:r w:rsidR="00F30075" w:rsidRPr="00A5486C">
        <w:rPr>
          <w:rFonts w:ascii="Arial" w:hAnsi="Arial" w:cs="Arial"/>
          <w:szCs w:val="22"/>
          <w:lang w:val="lt-LT"/>
        </w:rPr>
        <w:t>su</w:t>
      </w:r>
      <w:r w:rsidRPr="00A5486C">
        <w:rPr>
          <w:rFonts w:ascii="Arial" w:hAnsi="Arial" w:cs="Arial"/>
          <w:szCs w:val="22"/>
          <w:lang w:val="lt-LT"/>
        </w:rPr>
        <w:t xml:space="preserve">projektuoti </w:t>
      </w:r>
      <w:r w:rsidR="00F30075" w:rsidRPr="00A5486C">
        <w:rPr>
          <w:rFonts w:ascii="Arial" w:hAnsi="Arial" w:cs="Arial"/>
          <w:szCs w:val="22"/>
          <w:lang w:val="lt-LT"/>
        </w:rPr>
        <w:t xml:space="preserve">ir įrengti </w:t>
      </w:r>
      <w:r w:rsidRPr="00A5486C">
        <w:rPr>
          <w:rFonts w:ascii="Arial" w:hAnsi="Arial" w:cs="Arial"/>
          <w:szCs w:val="22"/>
          <w:lang w:val="lt-LT"/>
        </w:rPr>
        <w:t xml:space="preserve">atskiras </w:t>
      </w:r>
      <w:r w:rsidR="00F30075" w:rsidRPr="00A5486C">
        <w:rPr>
          <w:rFonts w:ascii="Arial" w:hAnsi="Arial" w:cs="Arial"/>
          <w:szCs w:val="22"/>
          <w:lang w:val="lt-LT"/>
        </w:rPr>
        <w:t xml:space="preserve">antrines </w:t>
      </w:r>
      <w:r w:rsidRPr="00A5486C">
        <w:rPr>
          <w:rFonts w:ascii="Arial" w:hAnsi="Arial" w:cs="Arial"/>
          <w:szCs w:val="22"/>
          <w:lang w:val="lt-LT"/>
        </w:rPr>
        <w:t>apvijas jos prijungimui;</w:t>
      </w:r>
    </w:p>
    <w:p w14:paraId="24155183" w14:textId="3472374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išilginės diferencinės apsaugos įrenginyje </w:t>
      </w:r>
      <w:r w:rsidR="00F30075" w:rsidRPr="00A5486C">
        <w:rPr>
          <w:rFonts w:ascii="Arial" w:hAnsi="Arial" w:cs="Arial"/>
          <w:szCs w:val="22"/>
          <w:lang w:val="lt-LT"/>
        </w:rPr>
        <w:t xml:space="preserve">turi būti įdiegtos </w:t>
      </w:r>
      <w:r w:rsidRPr="00A5486C">
        <w:rPr>
          <w:rFonts w:ascii="Arial" w:hAnsi="Arial" w:cs="Arial"/>
          <w:szCs w:val="22"/>
          <w:lang w:val="lt-LT"/>
        </w:rPr>
        <w:t>distancinės apsaugos ir krypti</w:t>
      </w:r>
      <w:r w:rsidR="00F30075" w:rsidRPr="00A5486C">
        <w:rPr>
          <w:rFonts w:ascii="Arial" w:hAnsi="Arial" w:cs="Arial"/>
          <w:szCs w:val="22"/>
          <w:lang w:val="lt-LT"/>
        </w:rPr>
        <w:t>nės nulinės sekos ir maksimalios srovės</w:t>
      </w:r>
      <w:r w:rsidRPr="00A5486C">
        <w:rPr>
          <w:rFonts w:ascii="Arial" w:hAnsi="Arial" w:cs="Arial"/>
          <w:szCs w:val="22"/>
          <w:lang w:val="lt-LT"/>
        </w:rPr>
        <w:t xml:space="preserve"> apsaugos nuo vienfazių </w:t>
      </w:r>
      <w:r w:rsidR="00F30075" w:rsidRPr="00A5486C">
        <w:rPr>
          <w:rFonts w:ascii="Arial" w:hAnsi="Arial" w:cs="Arial"/>
          <w:szCs w:val="22"/>
          <w:lang w:val="lt-LT"/>
        </w:rPr>
        <w:t xml:space="preserve"> trumpųjų jungimų</w:t>
      </w:r>
      <w:r w:rsidRPr="00A5486C">
        <w:rPr>
          <w:rFonts w:ascii="Arial" w:hAnsi="Arial" w:cs="Arial"/>
          <w:szCs w:val="22"/>
          <w:lang w:val="lt-LT"/>
        </w:rPr>
        <w:t xml:space="preserve"> </w:t>
      </w:r>
      <w:r w:rsidR="00F30075" w:rsidRPr="00A5486C">
        <w:rPr>
          <w:rFonts w:ascii="Arial" w:hAnsi="Arial" w:cs="Arial"/>
          <w:szCs w:val="22"/>
          <w:lang w:val="lt-LT"/>
        </w:rPr>
        <w:t xml:space="preserve">funkcijos skirtos išilginės </w:t>
      </w:r>
      <w:r w:rsidRPr="00A5486C">
        <w:rPr>
          <w:rFonts w:ascii="Arial" w:hAnsi="Arial" w:cs="Arial"/>
          <w:szCs w:val="22"/>
          <w:lang w:val="lt-LT"/>
        </w:rPr>
        <w:t xml:space="preserve">diferencinės srovės apsaugos </w:t>
      </w:r>
      <w:r w:rsidR="00F30075" w:rsidRPr="00A5486C">
        <w:rPr>
          <w:rFonts w:ascii="Arial" w:hAnsi="Arial" w:cs="Arial"/>
          <w:szCs w:val="22"/>
          <w:lang w:val="lt-LT"/>
        </w:rPr>
        <w:t xml:space="preserve">veikimo </w:t>
      </w:r>
      <w:r w:rsidRPr="00A5486C">
        <w:rPr>
          <w:rFonts w:ascii="Arial" w:hAnsi="Arial" w:cs="Arial"/>
          <w:szCs w:val="22"/>
          <w:lang w:val="lt-LT"/>
        </w:rPr>
        <w:t>leidimui;</w:t>
      </w:r>
    </w:p>
    <w:p w14:paraId="60E4CD87" w14:textId="1A6A0992" w:rsidR="00B10D83" w:rsidRPr="00A5486C" w:rsidRDefault="001D0B8B"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Turi būti suprojektuotos ir įrengtos šios </w:t>
      </w:r>
      <w:r w:rsidR="00B10D83" w:rsidRPr="00A5486C">
        <w:rPr>
          <w:rFonts w:ascii="Arial" w:hAnsi="Arial" w:cs="Arial"/>
          <w:szCs w:val="22"/>
          <w:lang w:val="lt-LT"/>
        </w:rPr>
        <w:t xml:space="preserve">110 kV EPL pagrindinių </w:t>
      </w:r>
      <w:r w:rsidR="0013130E" w:rsidRPr="00A5486C">
        <w:rPr>
          <w:rFonts w:ascii="Arial" w:hAnsi="Arial" w:cs="Arial"/>
          <w:szCs w:val="22"/>
          <w:lang w:val="lt-LT"/>
        </w:rPr>
        <w:t xml:space="preserve">išilginių diferencinių srovės </w:t>
      </w:r>
      <w:r w:rsidR="00B10D83" w:rsidRPr="00A5486C">
        <w:rPr>
          <w:rFonts w:ascii="Arial" w:hAnsi="Arial" w:cs="Arial"/>
          <w:szCs w:val="22"/>
          <w:lang w:val="lt-LT"/>
        </w:rPr>
        <w:t>apsaugų</w:t>
      </w:r>
      <w:r w:rsidR="0013130E" w:rsidRPr="00A5486C">
        <w:rPr>
          <w:rFonts w:ascii="Arial" w:hAnsi="Arial" w:cs="Arial"/>
          <w:szCs w:val="22"/>
          <w:lang w:val="lt-LT"/>
        </w:rPr>
        <w:t xml:space="preserve"> pagrindinės</w:t>
      </w:r>
      <w:r w:rsidR="00B10D83" w:rsidRPr="00A5486C">
        <w:rPr>
          <w:rFonts w:ascii="Arial" w:hAnsi="Arial" w:cs="Arial"/>
          <w:szCs w:val="22"/>
          <w:lang w:val="lt-LT"/>
        </w:rPr>
        <w:t xml:space="preserve"> funkcijos:</w:t>
      </w:r>
    </w:p>
    <w:p w14:paraId="44ADA410" w14:textId="77777777" w:rsidR="00B10D83" w:rsidRPr="00A5486C" w:rsidRDefault="00B10D83" w:rsidP="00464D83">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dviejų pečių linijos diferencinės srovės apsaugos funkcija;</w:t>
      </w:r>
    </w:p>
    <w:p w14:paraId="547BC27E" w14:textId="77777777" w:rsidR="00B10D83" w:rsidRPr="00A5486C" w:rsidRDefault="00B10D83" w:rsidP="00D96A18">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distancinės apsaugos funkcija nuo visų tipų trumpųjų jungimų - nemažiau 5 pakopų, su blokuote nuo įtampos grandinių gedimo;</w:t>
      </w:r>
    </w:p>
    <w:p w14:paraId="2AE13CF5" w14:textId="77777777" w:rsidR="00B10D83" w:rsidRPr="00A5486C" w:rsidRDefault="00B10D83" w:rsidP="00464D83">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distancinės apsaugos charakteristika daugiakampė;</w:t>
      </w:r>
    </w:p>
    <w:p w14:paraId="1DEC4D09" w14:textId="77777777" w:rsidR="00B10D83" w:rsidRPr="00A5486C" w:rsidRDefault="00B10D83" w:rsidP="00D96A18">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distancinės apsaugos funkcijoje galimybė įvesti individualius tarpfazių ir vienfazių trumpųjų jungimo varžų nuostatus;</w:t>
      </w:r>
    </w:p>
    <w:p w14:paraId="0D54176F" w14:textId="77777777" w:rsidR="00B10D83" w:rsidRPr="00A5486C" w:rsidRDefault="00B10D83" w:rsidP="00464D83">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distancinės apsaugos blokuotės nuo galios švytavimų funkcija;</w:t>
      </w:r>
    </w:p>
    <w:p w14:paraId="6E13A389" w14:textId="4702DB04" w:rsidR="00B10D83" w:rsidRPr="00A5486C" w:rsidRDefault="00B10D83" w:rsidP="00464D83">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 xml:space="preserve">įtampos grandinių </w:t>
      </w:r>
      <w:r w:rsidR="00B306B9" w:rsidRPr="00A5486C">
        <w:rPr>
          <w:rFonts w:ascii="Arial" w:hAnsi="Arial" w:cs="Arial"/>
          <w:szCs w:val="22"/>
          <w:lang w:val="lt-LT"/>
        </w:rPr>
        <w:t xml:space="preserve">sveikumo </w:t>
      </w:r>
      <w:r w:rsidRPr="00A5486C">
        <w:rPr>
          <w:rFonts w:ascii="Arial" w:hAnsi="Arial" w:cs="Arial"/>
          <w:szCs w:val="22"/>
          <w:lang w:val="lt-LT"/>
        </w:rPr>
        <w:t>kontrolės funkcija;</w:t>
      </w:r>
    </w:p>
    <w:p w14:paraId="0275B10A" w14:textId="38383D96" w:rsidR="00B10D83" w:rsidRPr="00A5486C" w:rsidRDefault="00B10D83" w:rsidP="00464D83">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 xml:space="preserve">srovės grandinių </w:t>
      </w:r>
      <w:r w:rsidR="00B306B9" w:rsidRPr="00A5486C">
        <w:rPr>
          <w:rFonts w:ascii="Arial" w:hAnsi="Arial" w:cs="Arial"/>
          <w:szCs w:val="22"/>
          <w:lang w:val="lt-LT"/>
        </w:rPr>
        <w:t xml:space="preserve">sveikumo </w:t>
      </w:r>
      <w:r w:rsidRPr="00A5486C">
        <w:rPr>
          <w:rFonts w:ascii="Arial" w:hAnsi="Arial" w:cs="Arial"/>
          <w:szCs w:val="22"/>
          <w:lang w:val="lt-LT"/>
        </w:rPr>
        <w:t>kontrolės funkcija;</w:t>
      </w:r>
    </w:p>
    <w:p w14:paraId="78158041" w14:textId="77777777" w:rsidR="00B10D83" w:rsidRPr="00A5486C" w:rsidRDefault="00B10D83" w:rsidP="00464D83">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kryptinė, ne mažiau 4 pakopų, nulinės sekos srovės apsaugos funkcija;</w:t>
      </w:r>
    </w:p>
    <w:p w14:paraId="6BE64396" w14:textId="77777777" w:rsidR="00B10D83" w:rsidRPr="00A5486C" w:rsidRDefault="00B10D83" w:rsidP="00464D83">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greitaveikė srovės grandinių sveikumo funkcija;</w:t>
      </w:r>
    </w:p>
    <w:p w14:paraId="7BBBB9B7" w14:textId="77777777" w:rsidR="00B10D83" w:rsidRPr="00A5486C" w:rsidRDefault="00B10D83" w:rsidP="00464D83">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galimybė įvesti ne mažiau kaip 2 nuostatų grupes;</w:t>
      </w:r>
    </w:p>
    <w:p w14:paraId="6BD094CB" w14:textId="77777777" w:rsidR="00B10D83" w:rsidRPr="00A5486C" w:rsidRDefault="00B10D83" w:rsidP="00464D83">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ne mažiau 8 šviesinių indikatorių apsaugų ir signalizacijos poveikių atvaizdavimui;</w:t>
      </w:r>
    </w:p>
    <w:p w14:paraId="3BE91E91" w14:textId="77777777" w:rsidR="00B10D83" w:rsidRPr="00A5486C" w:rsidRDefault="00B10D83" w:rsidP="00D96A18">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įvykių ir avarinių procesų registratoriaus funkcija, registruojantį darbo ir avarinio režimo sroves ir įtampas, su galimybe laisvai parinkti/priskirti/įvardinti vidinių funkcijų, logikos ir išorinius registruotinus signalus;</w:t>
      </w:r>
    </w:p>
    <w:p w14:paraId="1DD182E8" w14:textId="0D5B575A" w:rsidR="00B10D83" w:rsidRPr="00A5486C" w:rsidRDefault="00B10D83" w:rsidP="00D96A18">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atstumo iki gedimo vietos nustatymo funkcija.</w:t>
      </w:r>
    </w:p>
    <w:p w14:paraId="7435D385" w14:textId="77777777" w:rsidR="00E12BC9" w:rsidRPr="00A5486C" w:rsidRDefault="00E12BC9" w:rsidP="00E12BC9">
      <w:pPr>
        <w:pStyle w:val="NoSpacing"/>
        <w:spacing w:line="276" w:lineRule="auto"/>
        <w:ind w:left="851" w:firstLine="0"/>
        <w:jc w:val="both"/>
        <w:rPr>
          <w:rFonts w:ascii="Arial" w:hAnsi="Arial" w:cs="Arial"/>
          <w:szCs w:val="22"/>
          <w:lang w:val="lt-LT"/>
        </w:rPr>
      </w:pPr>
    </w:p>
    <w:p w14:paraId="456031AD" w14:textId="01119912" w:rsidR="00980AEF" w:rsidRPr="00A5486C" w:rsidRDefault="00980AEF" w:rsidP="0036479D">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110 kV Š1-110 ir Š2-110 šynų apsauga.</w:t>
      </w:r>
    </w:p>
    <w:p w14:paraId="22DC3BD6" w14:textId="0538C3A7" w:rsidR="00980AEF" w:rsidRPr="00A5486C" w:rsidRDefault="00980AEF" w:rsidP="00980AEF">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Kiekvienai šynų sekcijai turi būti suprojektuotas ir įrengtas atskiras šynų diferencinės apsaugos įrenginys. </w:t>
      </w:r>
    </w:p>
    <w:p w14:paraId="3D69F4BC" w14:textId="5961D72C" w:rsidR="00980AEF" w:rsidRPr="00A5486C" w:rsidRDefault="00980AEF" w:rsidP="00980AEF">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Analoginių įėjimų skaičius kiekvienos šynų sekcijos apsaugos terminale lygus prijungtam ir numatytų prijungti rezervinių prijunginių prie saugomų šynų prijunginių skaičiui, ir vienas rezervinis</w:t>
      </w:r>
      <w:r w:rsidR="00680CD1" w:rsidRPr="00A5486C">
        <w:rPr>
          <w:rFonts w:ascii="Arial" w:hAnsi="Arial" w:cs="Arial"/>
          <w:szCs w:val="22"/>
          <w:lang w:val="lt-LT"/>
        </w:rPr>
        <w:t>.</w:t>
      </w:r>
    </w:p>
    <w:p w14:paraId="0997BE59" w14:textId="31097029" w:rsidR="00B10D83" w:rsidRPr="00A5486C" w:rsidRDefault="00B10D83" w:rsidP="00680CD1">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Turi būti suprojektuotos</w:t>
      </w:r>
      <w:r w:rsidR="00D22BE0" w:rsidRPr="00A5486C">
        <w:rPr>
          <w:rFonts w:ascii="Arial" w:hAnsi="Arial" w:cs="Arial"/>
          <w:szCs w:val="22"/>
          <w:lang w:val="lt-LT"/>
        </w:rPr>
        <w:t xml:space="preserve"> ir įrengtos</w:t>
      </w:r>
      <w:r w:rsidRPr="00A5486C">
        <w:rPr>
          <w:rFonts w:ascii="Arial" w:hAnsi="Arial" w:cs="Arial"/>
          <w:szCs w:val="22"/>
          <w:lang w:val="lt-LT"/>
        </w:rPr>
        <w:t xml:space="preserve"> šios 110 kV šynų apsaugų pagrindinės funkcijos:</w:t>
      </w:r>
    </w:p>
    <w:p w14:paraId="1D6E1B6D" w14:textId="77777777" w:rsidR="00B10D83" w:rsidRPr="00A5486C" w:rsidRDefault="00B10D83" w:rsidP="00680CD1">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mažos varžos diferencinės srovės apsaugos funkcija;</w:t>
      </w:r>
    </w:p>
    <w:p w14:paraId="241ED5D4" w14:textId="77777777" w:rsidR="00B10D83" w:rsidRPr="00A5486C" w:rsidRDefault="00B10D83" w:rsidP="00680CD1">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greitaveikė srovės grandinių sveikumo kontrolės funkcija;</w:t>
      </w:r>
    </w:p>
    <w:p w14:paraId="4DFDE674" w14:textId="77777777" w:rsidR="00B10D83" w:rsidRPr="00A5486C" w:rsidRDefault="00B10D83" w:rsidP="00680CD1">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įtampos grandinių sveikumo kontrolės funkcija;</w:t>
      </w:r>
    </w:p>
    <w:p w14:paraId="207ED213" w14:textId="77777777" w:rsidR="00B10D83" w:rsidRPr="00A5486C" w:rsidRDefault="00B10D83" w:rsidP="00680CD1">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automatinis remontuojamo prijunginio srovės grandinių išjungimas;</w:t>
      </w:r>
    </w:p>
    <w:p w14:paraId="3C4DE5E4" w14:textId="77777777" w:rsidR="00B10D83" w:rsidRPr="00A5486C" w:rsidRDefault="00B10D83" w:rsidP="00680CD1">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įvykių ir avarinių procesų registratoriaus funkcija, registruojantį darbo ir avarinio režimo sroves ir įtampas, su galimybe laisvai parinkti/priskirti/įvardinti vidinių funkcijų, logikos ir išorinius registruotinus signalus;</w:t>
      </w:r>
    </w:p>
    <w:p w14:paraId="13791E25" w14:textId="77777777" w:rsidR="00B10D83" w:rsidRPr="00A5486C" w:rsidRDefault="00B10D83" w:rsidP="00680CD1">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įtampos kontrolės saugomose šynose funkcija;</w:t>
      </w:r>
    </w:p>
    <w:p w14:paraId="28861B67" w14:textId="77777777" w:rsidR="00B10D83" w:rsidRPr="00A5486C" w:rsidRDefault="00B10D83" w:rsidP="00680CD1">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galimybė įvesti ne mažiau kaip 2 nuostatų grupes;</w:t>
      </w:r>
    </w:p>
    <w:p w14:paraId="7FC827B0" w14:textId="28704720" w:rsidR="00B10D83" w:rsidRPr="00A5486C" w:rsidRDefault="00B10D83" w:rsidP="00663736">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Turi būti suprojektuot</w:t>
      </w:r>
      <w:r w:rsidR="00980AEF" w:rsidRPr="00A5486C">
        <w:rPr>
          <w:rFonts w:ascii="Arial" w:hAnsi="Arial" w:cs="Arial"/>
          <w:szCs w:val="22"/>
          <w:lang w:val="lt-LT"/>
        </w:rPr>
        <w:t>a</w:t>
      </w:r>
      <w:r w:rsidRPr="00A5486C">
        <w:rPr>
          <w:rFonts w:ascii="Arial" w:hAnsi="Arial" w:cs="Arial"/>
          <w:szCs w:val="22"/>
          <w:lang w:val="lt-LT"/>
        </w:rPr>
        <w:t>s</w:t>
      </w:r>
      <w:r w:rsidR="00980AEF" w:rsidRPr="00A5486C">
        <w:rPr>
          <w:rFonts w:ascii="Arial" w:hAnsi="Arial" w:cs="Arial"/>
          <w:szCs w:val="22"/>
          <w:lang w:val="lt-LT"/>
        </w:rPr>
        <w:t xml:space="preserve"> ir įrengtas</w:t>
      </w:r>
      <w:r w:rsidRPr="00A5486C">
        <w:rPr>
          <w:rFonts w:ascii="Arial" w:hAnsi="Arial" w:cs="Arial"/>
          <w:szCs w:val="22"/>
          <w:lang w:val="lt-LT"/>
        </w:rPr>
        <w:t xml:space="preserve"> pastotės </w:t>
      </w:r>
      <w:proofErr w:type="spellStart"/>
      <w:r w:rsidR="00980AEF" w:rsidRPr="00A5486C">
        <w:rPr>
          <w:rFonts w:ascii="Arial" w:hAnsi="Arial" w:cs="Arial"/>
          <w:szCs w:val="22"/>
          <w:lang w:val="lt-LT"/>
        </w:rPr>
        <w:t>bendrapastotinis</w:t>
      </w:r>
      <w:proofErr w:type="spellEnd"/>
      <w:r w:rsidR="00980AEF" w:rsidRPr="00A5486C">
        <w:rPr>
          <w:rFonts w:ascii="Arial" w:hAnsi="Arial" w:cs="Arial"/>
          <w:szCs w:val="22"/>
          <w:lang w:val="lt-LT"/>
        </w:rPr>
        <w:t xml:space="preserve"> valdiklis kurio </w:t>
      </w:r>
      <w:r w:rsidRPr="00A5486C">
        <w:rPr>
          <w:rFonts w:ascii="Arial" w:hAnsi="Arial" w:cs="Arial"/>
          <w:szCs w:val="22"/>
          <w:lang w:val="lt-LT"/>
        </w:rPr>
        <w:t>pagrindinės funkcijos:</w:t>
      </w:r>
    </w:p>
    <w:p w14:paraId="3CA78572"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akumuliatorių baterijos įkroviklių įtampos ir srovės matavimas, gedimų signalai;</w:t>
      </w:r>
    </w:p>
    <w:p w14:paraId="01B73FA8"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nuolatinės srovės šynų įžemėjimo signalas;</w:t>
      </w:r>
    </w:p>
    <w:p w14:paraId="5B88EAA0" w14:textId="77777777" w:rsidR="002B5656" w:rsidRPr="00A5486C" w:rsidRDefault="00B10D83" w:rsidP="007973FB">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KSS ir NSS savųjų reikmių įtampų matavimai, signalai, valdymas;</w:t>
      </w:r>
    </w:p>
    <w:p w14:paraId="3C71ADC9" w14:textId="382E192F" w:rsidR="00B10D83" w:rsidRPr="00A5486C" w:rsidRDefault="00B10D83" w:rsidP="007973FB">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ASĮ apšvietimo ir patalpų infrastruktūros signalai ir valdymas;</w:t>
      </w:r>
    </w:p>
    <w:p w14:paraId="7024DA3F"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vietinio/nuotolinio valdymo funkcija;</w:t>
      </w:r>
    </w:p>
    <w:p w14:paraId="2F9F1283" w14:textId="1EA40275"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kiti signalai, valdymas ir matavimai, kurie nepriskirti konkrečiam prijunginiui.</w:t>
      </w:r>
    </w:p>
    <w:p w14:paraId="3D83EE62" w14:textId="77777777" w:rsidR="00E12BC9" w:rsidRPr="00A5486C" w:rsidRDefault="00E12BC9" w:rsidP="00E12BC9">
      <w:pPr>
        <w:pStyle w:val="NoSpacing"/>
        <w:spacing w:line="276" w:lineRule="auto"/>
        <w:ind w:left="567" w:firstLine="0"/>
        <w:jc w:val="both"/>
        <w:rPr>
          <w:rFonts w:ascii="Arial" w:hAnsi="Arial" w:cs="Arial"/>
          <w:szCs w:val="22"/>
          <w:lang w:val="lt-LT"/>
        </w:rPr>
      </w:pPr>
    </w:p>
    <w:p w14:paraId="04960B5A" w14:textId="77777777" w:rsidR="00B10D83" w:rsidRPr="00A5486C" w:rsidRDefault="00B10D83" w:rsidP="00663736">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lastRenderedPageBreak/>
        <w:t>Techniniai reikalavimai RAA spintoms montuojamoms pastotės valdymo patalpoje (toliau - vidaus spintos):</w:t>
      </w:r>
    </w:p>
    <w:p w14:paraId="0B3E346B" w14:textId="48243F16"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Naujų RAA vidaus spintų komplektacija turi atitikti standartinius techninius reikalavimus nurodytus </w:t>
      </w:r>
      <w:sdt>
        <w:sdtPr>
          <w:rPr>
            <w:rFonts w:ascii="Arial" w:hAnsi="Arial" w:cs="Arial"/>
            <w:szCs w:val="22"/>
            <w:lang w:val="lt-LT"/>
          </w:rPr>
          <w:id w:val="606074559"/>
          <w:citation/>
        </w:sdtPr>
        <w:sdtContent>
          <w:r w:rsidRPr="00A5486C">
            <w:rPr>
              <w:rFonts w:ascii="Arial" w:hAnsi="Arial" w:cs="Arial"/>
              <w:szCs w:val="22"/>
              <w:lang w:val="lt-LT"/>
            </w:rPr>
            <w:fldChar w:fldCharType="begin"/>
          </w:r>
          <w:r w:rsidR="0077080A" w:rsidRPr="00A5486C">
            <w:rPr>
              <w:rFonts w:ascii="Arial" w:hAnsi="Arial" w:cs="Arial"/>
              <w:szCs w:val="22"/>
              <w:lang w:val="lt-LT"/>
            </w:rPr>
            <w:instrText xml:space="preserve">CITATION RAA6 \l 1033 </w:instrText>
          </w:r>
          <w:r w:rsidRPr="00A5486C">
            <w:rPr>
              <w:rFonts w:ascii="Arial" w:hAnsi="Arial" w:cs="Arial"/>
              <w:szCs w:val="22"/>
              <w:lang w:val="lt-LT"/>
            </w:rPr>
            <w:fldChar w:fldCharType="separate"/>
          </w:r>
          <w:r w:rsidR="00BE094A" w:rsidRPr="00A5486C">
            <w:rPr>
              <w:rFonts w:ascii="Arial" w:hAnsi="Arial" w:cs="Arial"/>
              <w:noProof/>
              <w:szCs w:val="22"/>
              <w:lang w:val="lt-LT"/>
            </w:rPr>
            <w:t>(71)</w:t>
          </w:r>
          <w:r w:rsidRPr="00A5486C">
            <w:rPr>
              <w:rFonts w:ascii="Arial" w:hAnsi="Arial" w:cs="Arial"/>
              <w:szCs w:val="22"/>
              <w:lang w:val="lt-LT"/>
            </w:rPr>
            <w:fldChar w:fldCharType="end"/>
          </w:r>
        </w:sdtContent>
      </w:sdt>
      <w:r w:rsidRPr="00A5486C">
        <w:rPr>
          <w:rFonts w:ascii="Arial" w:hAnsi="Arial" w:cs="Arial"/>
          <w:szCs w:val="22"/>
          <w:lang w:val="lt-LT"/>
        </w:rPr>
        <w:t xml:space="preserve"> priede. Kita standartiniuose techniniuose reikalavimuose nenurodyta pilnai vidaus spintų komplektacijai reikalingą įrangą parenkama </w:t>
      </w:r>
      <w:r w:rsidR="000358C0" w:rsidRPr="00A5486C">
        <w:rPr>
          <w:rFonts w:ascii="Arial" w:hAnsi="Arial" w:cs="Arial"/>
          <w:szCs w:val="22"/>
          <w:lang w:val="lt-LT"/>
        </w:rPr>
        <w:t>techninio</w:t>
      </w:r>
      <w:r w:rsidR="001463AB" w:rsidRPr="00A5486C">
        <w:rPr>
          <w:rFonts w:ascii="Arial" w:hAnsi="Arial" w:cs="Arial"/>
          <w:szCs w:val="22"/>
          <w:lang w:val="lt-LT"/>
        </w:rPr>
        <w:t xml:space="preserve"> </w:t>
      </w:r>
      <w:r w:rsidR="000358C0" w:rsidRPr="00A5486C">
        <w:rPr>
          <w:rFonts w:ascii="Arial" w:hAnsi="Arial" w:cs="Arial"/>
          <w:szCs w:val="22"/>
          <w:lang w:val="lt-LT"/>
        </w:rPr>
        <w:t xml:space="preserve">darbo </w:t>
      </w:r>
      <w:r w:rsidRPr="00A5486C">
        <w:rPr>
          <w:rFonts w:ascii="Arial" w:hAnsi="Arial" w:cs="Arial"/>
          <w:szCs w:val="22"/>
          <w:lang w:val="lt-LT"/>
        </w:rPr>
        <w:t>projekto rengimo metu;</w:t>
      </w:r>
    </w:p>
    <w:p w14:paraId="6C6DB39A" w14:textId="19AD58FB"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Užpildytas pagrindinių ir kitų RAA įrenginių sąrankos RAA vidaus spintose užsakovo patikrinimo protokolas gamyklinių bandymų metu (su techninės priežiūros specialisto ir rangovo/spintos sąrankos gamintojo atstovo vizomis) turi būti pridedamas prie spintų gamintojo teikiamų gamyklinių bandymų programų ir protokolų. Protokolo forma pateikiama </w:t>
      </w:r>
      <w:sdt>
        <w:sdtPr>
          <w:rPr>
            <w:rFonts w:ascii="Arial" w:hAnsi="Arial" w:cs="Arial"/>
            <w:szCs w:val="22"/>
            <w:lang w:val="lt-LT"/>
          </w:rPr>
          <w:id w:val="-675351368"/>
          <w:citation/>
        </w:sdtPr>
        <w:sdtContent>
          <w:r w:rsidRPr="00A5486C">
            <w:rPr>
              <w:rFonts w:ascii="Arial" w:hAnsi="Arial" w:cs="Arial"/>
              <w:szCs w:val="22"/>
              <w:lang w:val="lt-LT"/>
            </w:rPr>
            <w:fldChar w:fldCharType="begin"/>
          </w:r>
          <w:r w:rsidR="0077080A" w:rsidRPr="00A5486C">
            <w:rPr>
              <w:rFonts w:ascii="Arial" w:hAnsi="Arial" w:cs="Arial"/>
              <w:szCs w:val="22"/>
              <w:lang w:val="lt-LT"/>
            </w:rPr>
            <w:instrText xml:space="preserve">CITATION RAA7 \l 1063 </w:instrText>
          </w:r>
          <w:r w:rsidRPr="00A5486C">
            <w:rPr>
              <w:rFonts w:ascii="Arial" w:hAnsi="Arial" w:cs="Arial"/>
              <w:szCs w:val="22"/>
              <w:lang w:val="lt-LT"/>
            </w:rPr>
            <w:fldChar w:fldCharType="separate"/>
          </w:r>
          <w:r w:rsidR="00BE094A" w:rsidRPr="00A5486C">
            <w:rPr>
              <w:rFonts w:ascii="Arial" w:hAnsi="Arial" w:cs="Arial"/>
              <w:noProof/>
              <w:szCs w:val="22"/>
              <w:lang w:val="lt-LT"/>
            </w:rPr>
            <w:t>(72)</w:t>
          </w:r>
          <w:r w:rsidRPr="00A5486C">
            <w:rPr>
              <w:rFonts w:ascii="Arial" w:hAnsi="Arial" w:cs="Arial"/>
              <w:szCs w:val="22"/>
              <w:lang w:val="lt-LT"/>
            </w:rPr>
            <w:fldChar w:fldCharType="end"/>
          </w:r>
        </w:sdtContent>
      </w:sdt>
      <w:r w:rsidRPr="00A5486C">
        <w:rPr>
          <w:rFonts w:ascii="Arial" w:hAnsi="Arial" w:cs="Arial"/>
          <w:szCs w:val="22"/>
          <w:lang w:val="lt-LT"/>
        </w:rPr>
        <w:t xml:space="preserve"> priede.</w:t>
      </w:r>
    </w:p>
    <w:p w14:paraId="7B6075BA" w14:textId="2304700E"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RAA elektros grandinių elektromechaninės relės turi atitikti standartinius techninius reikalavimus nurodytus </w:t>
      </w:r>
      <w:sdt>
        <w:sdtPr>
          <w:rPr>
            <w:rFonts w:ascii="Arial" w:hAnsi="Arial" w:cs="Arial"/>
            <w:szCs w:val="22"/>
            <w:lang w:val="lt-LT"/>
          </w:rPr>
          <w:id w:val="-420103683"/>
          <w:citation/>
        </w:sdtPr>
        <w:sdtContent>
          <w:r w:rsidRPr="00A5486C">
            <w:rPr>
              <w:rFonts w:ascii="Arial" w:hAnsi="Arial" w:cs="Arial"/>
              <w:szCs w:val="22"/>
              <w:lang w:val="lt-LT"/>
            </w:rPr>
            <w:fldChar w:fldCharType="begin"/>
          </w:r>
          <w:r w:rsidR="0077080A" w:rsidRPr="00A5486C">
            <w:rPr>
              <w:rFonts w:ascii="Arial" w:hAnsi="Arial" w:cs="Arial"/>
              <w:szCs w:val="22"/>
              <w:lang w:val="lt-LT"/>
            </w:rPr>
            <w:instrText xml:space="preserve">CITATION RAA8 \l 1033 </w:instrText>
          </w:r>
          <w:r w:rsidRPr="00A5486C">
            <w:rPr>
              <w:rFonts w:ascii="Arial" w:hAnsi="Arial" w:cs="Arial"/>
              <w:szCs w:val="22"/>
              <w:lang w:val="lt-LT"/>
            </w:rPr>
            <w:fldChar w:fldCharType="separate"/>
          </w:r>
          <w:r w:rsidR="00BE094A" w:rsidRPr="00A5486C">
            <w:rPr>
              <w:rFonts w:ascii="Arial" w:hAnsi="Arial" w:cs="Arial"/>
              <w:noProof/>
              <w:szCs w:val="22"/>
              <w:lang w:val="lt-LT"/>
            </w:rPr>
            <w:t>(73)</w:t>
          </w:r>
          <w:r w:rsidRPr="00A5486C">
            <w:rPr>
              <w:rFonts w:ascii="Arial" w:hAnsi="Arial" w:cs="Arial"/>
              <w:szCs w:val="22"/>
              <w:lang w:val="lt-LT"/>
            </w:rPr>
            <w:fldChar w:fldCharType="end"/>
          </w:r>
        </w:sdtContent>
      </w:sdt>
      <w:r w:rsidRPr="00A5486C">
        <w:rPr>
          <w:rFonts w:ascii="Arial" w:hAnsi="Arial" w:cs="Arial"/>
          <w:szCs w:val="22"/>
          <w:lang w:val="lt-LT"/>
        </w:rPr>
        <w:t xml:space="preserve"> priede. Kiti standartiniuose techniniuose reikalavimuose nenurodyti elektromechaninių relių tipai parenkami </w:t>
      </w:r>
      <w:r w:rsidR="0077080A" w:rsidRPr="00A5486C">
        <w:rPr>
          <w:rFonts w:ascii="Arial" w:hAnsi="Arial" w:cs="Arial"/>
          <w:szCs w:val="22"/>
          <w:lang w:val="lt-LT"/>
        </w:rPr>
        <w:t>techninio-</w:t>
      </w:r>
      <w:r w:rsidRPr="00A5486C">
        <w:rPr>
          <w:rFonts w:ascii="Arial" w:hAnsi="Arial" w:cs="Arial"/>
          <w:szCs w:val="22"/>
          <w:lang w:val="lt-LT"/>
        </w:rPr>
        <w:t>darbo projekto rengimo metu.</w:t>
      </w:r>
    </w:p>
    <w:p w14:paraId="4DFD1807" w14:textId="77777777" w:rsidR="00E12BC9" w:rsidRPr="00A5486C" w:rsidRDefault="00E12BC9" w:rsidP="00E12BC9">
      <w:pPr>
        <w:pStyle w:val="NoSpacing"/>
        <w:spacing w:line="276" w:lineRule="auto"/>
        <w:ind w:left="567" w:firstLine="0"/>
        <w:jc w:val="both"/>
        <w:rPr>
          <w:rFonts w:ascii="Arial" w:hAnsi="Arial" w:cs="Arial"/>
          <w:szCs w:val="22"/>
          <w:lang w:val="lt-LT"/>
        </w:rPr>
      </w:pPr>
    </w:p>
    <w:p w14:paraId="3E914952" w14:textId="77777777" w:rsidR="00B10D83" w:rsidRPr="00A5486C" w:rsidRDefault="00B10D83" w:rsidP="00663736">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Techniniai reikalavimai lauko tarpinių gnybtų spintoms montuojamoms atviroje skirstykloje:</w:t>
      </w:r>
    </w:p>
    <w:p w14:paraId="66B6A63A" w14:textId="64FC0981"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Tarpinių gnybtų spintos montuojamos atviroje skirstykloje (prie jungtuvų ir matavimų transformatorių, gnybtų atskyrimo spintos (toliau - GAS) ir t.t.) turi būti projektuojamos naujos, lauko tipo, padengtos pilkos spalvos (pagal RAL skalę 7035) antikorozine miltelinių dažų danga. Kabelių įvedimo angoms sandarinti spintose turi būti numatytos individualios kiekvienam kabeliui, užveržiamos ir kabelį įtvirtinančios, movos. Kiti techniniai reikalavimai išorės (lauko) gnybtų spintoms pateikiami </w:t>
      </w:r>
      <w:sdt>
        <w:sdtPr>
          <w:rPr>
            <w:rFonts w:ascii="Arial" w:hAnsi="Arial" w:cs="Arial"/>
            <w:szCs w:val="22"/>
            <w:lang w:val="lt-LT"/>
          </w:rPr>
          <w:id w:val="1696346966"/>
          <w:citation/>
        </w:sdtPr>
        <w:sdtContent>
          <w:r w:rsidRPr="00A5486C">
            <w:rPr>
              <w:rFonts w:ascii="Arial" w:hAnsi="Arial" w:cs="Arial"/>
              <w:szCs w:val="22"/>
              <w:lang w:val="lt-LT"/>
            </w:rPr>
            <w:fldChar w:fldCharType="begin"/>
          </w:r>
          <w:r w:rsidR="0077080A" w:rsidRPr="00A5486C">
            <w:rPr>
              <w:rFonts w:ascii="Arial" w:hAnsi="Arial" w:cs="Arial"/>
              <w:szCs w:val="22"/>
              <w:lang w:val="lt-LT"/>
            </w:rPr>
            <w:instrText xml:space="preserve">CITATION RAA9 \l 1033 </w:instrText>
          </w:r>
          <w:r w:rsidRPr="00A5486C">
            <w:rPr>
              <w:rFonts w:ascii="Arial" w:hAnsi="Arial" w:cs="Arial"/>
              <w:szCs w:val="22"/>
              <w:lang w:val="lt-LT"/>
            </w:rPr>
            <w:fldChar w:fldCharType="separate"/>
          </w:r>
          <w:r w:rsidR="00BE094A" w:rsidRPr="00A5486C">
            <w:rPr>
              <w:rFonts w:ascii="Arial" w:hAnsi="Arial" w:cs="Arial"/>
              <w:noProof/>
              <w:szCs w:val="22"/>
              <w:lang w:val="lt-LT"/>
            </w:rPr>
            <w:t>(74)</w:t>
          </w:r>
          <w:r w:rsidRPr="00A5486C">
            <w:rPr>
              <w:rFonts w:ascii="Arial" w:hAnsi="Arial" w:cs="Arial"/>
              <w:szCs w:val="22"/>
              <w:lang w:val="lt-LT"/>
            </w:rPr>
            <w:fldChar w:fldCharType="end"/>
          </w:r>
        </w:sdtContent>
      </w:sdt>
      <w:r w:rsidRPr="00A5486C">
        <w:rPr>
          <w:rFonts w:ascii="Arial" w:hAnsi="Arial" w:cs="Arial"/>
          <w:szCs w:val="22"/>
          <w:lang w:val="lt-LT"/>
        </w:rPr>
        <w:t xml:space="preserve"> priede, o likę, standartiniuose techniniuose reikalavimuose nenurodyti, reikalavimai tarpinių gnybtų spintoms parenkami </w:t>
      </w:r>
      <w:r w:rsidR="0077080A" w:rsidRPr="00A5486C">
        <w:rPr>
          <w:rFonts w:ascii="Arial" w:hAnsi="Arial" w:cs="Arial"/>
          <w:szCs w:val="22"/>
          <w:lang w:val="lt-LT"/>
        </w:rPr>
        <w:t>techninio-</w:t>
      </w:r>
      <w:r w:rsidRPr="00A5486C">
        <w:rPr>
          <w:rFonts w:ascii="Arial" w:hAnsi="Arial" w:cs="Arial"/>
          <w:szCs w:val="22"/>
          <w:lang w:val="lt-LT"/>
        </w:rPr>
        <w:t>darbo projekto rengimo metu;</w:t>
      </w:r>
    </w:p>
    <w:p w14:paraId="020F93C9" w14:textId="53F2435B"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Užpildytas pagrindinių ir kitų RAA įrenginių sąrankos lauko tarpinių gnybtynų spintose užsakovo patikrinimo protokolas gamyklinių bandymų metu (su techninės priežiūros specialisto ir rangovo/spintos sąrankos gamintojo atstovo vizomis) turi būti pridedamas prie spintų gamintojo teikiamų gamyklinių bandymų programų ir protokolų. Protokolo forma pateikiama </w:t>
      </w:r>
      <w:sdt>
        <w:sdtPr>
          <w:rPr>
            <w:rFonts w:ascii="Arial" w:hAnsi="Arial" w:cs="Arial"/>
            <w:szCs w:val="22"/>
            <w:lang w:val="lt-LT"/>
          </w:rPr>
          <w:id w:val="-258057523"/>
          <w:citation/>
        </w:sdtPr>
        <w:sdtContent>
          <w:r w:rsidRPr="00A5486C">
            <w:rPr>
              <w:rFonts w:ascii="Arial" w:hAnsi="Arial" w:cs="Arial"/>
              <w:szCs w:val="22"/>
              <w:lang w:val="lt-LT"/>
            </w:rPr>
            <w:fldChar w:fldCharType="begin"/>
          </w:r>
          <w:r w:rsidR="0077080A" w:rsidRPr="00A5486C">
            <w:rPr>
              <w:rFonts w:ascii="Arial" w:hAnsi="Arial" w:cs="Arial"/>
              <w:szCs w:val="22"/>
              <w:lang w:val="lt-LT"/>
            </w:rPr>
            <w:instrText xml:space="preserve">CITATION RAA10 \l 1063 </w:instrText>
          </w:r>
          <w:r w:rsidRPr="00A5486C">
            <w:rPr>
              <w:rFonts w:ascii="Arial" w:hAnsi="Arial" w:cs="Arial"/>
              <w:szCs w:val="22"/>
              <w:lang w:val="lt-LT"/>
            </w:rPr>
            <w:fldChar w:fldCharType="separate"/>
          </w:r>
          <w:r w:rsidR="00BE094A" w:rsidRPr="00A5486C">
            <w:rPr>
              <w:rFonts w:ascii="Arial" w:hAnsi="Arial" w:cs="Arial"/>
              <w:noProof/>
              <w:szCs w:val="22"/>
              <w:lang w:val="lt-LT"/>
            </w:rPr>
            <w:t>(75)</w:t>
          </w:r>
          <w:r w:rsidRPr="00A5486C">
            <w:rPr>
              <w:rFonts w:ascii="Arial" w:hAnsi="Arial" w:cs="Arial"/>
              <w:szCs w:val="22"/>
              <w:lang w:val="lt-LT"/>
            </w:rPr>
            <w:fldChar w:fldCharType="end"/>
          </w:r>
        </w:sdtContent>
      </w:sdt>
      <w:r w:rsidRPr="00A5486C">
        <w:rPr>
          <w:rFonts w:ascii="Arial" w:hAnsi="Arial" w:cs="Arial"/>
          <w:szCs w:val="22"/>
          <w:lang w:val="lt-LT"/>
        </w:rPr>
        <w:t xml:space="preserve"> priede.</w:t>
      </w:r>
    </w:p>
    <w:p w14:paraId="7CE450F8" w14:textId="77777777" w:rsidR="00E12BC9" w:rsidRPr="00A5486C" w:rsidRDefault="00E12BC9" w:rsidP="00E12BC9">
      <w:pPr>
        <w:pStyle w:val="NoSpacing"/>
        <w:spacing w:line="276" w:lineRule="auto"/>
        <w:ind w:left="567" w:firstLine="0"/>
        <w:jc w:val="both"/>
        <w:rPr>
          <w:rFonts w:ascii="Arial" w:hAnsi="Arial" w:cs="Arial"/>
          <w:szCs w:val="22"/>
          <w:lang w:val="lt-LT"/>
        </w:rPr>
      </w:pPr>
    </w:p>
    <w:p w14:paraId="2AA54842" w14:textId="3CB11E5C" w:rsidR="00B10D83" w:rsidRPr="00A5486C" w:rsidRDefault="00E12BC9" w:rsidP="0077080A">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 xml:space="preserve">Techniniam darbo projekte </w:t>
      </w:r>
      <w:r w:rsidR="00B10D83" w:rsidRPr="00A5486C">
        <w:rPr>
          <w:rFonts w:ascii="Arial" w:hAnsi="Arial" w:cs="Arial"/>
          <w:szCs w:val="22"/>
          <w:lang w:val="lt-LT"/>
        </w:rPr>
        <w:t xml:space="preserve">turi būti suprojektuotos </w:t>
      </w:r>
      <w:r w:rsidR="00D22BE0" w:rsidRPr="00A5486C">
        <w:rPr>
          <w:rFonts w:ascii="Arial" w:hAnsi="Arial" w:cs="Arial"/>
          <w:szCs w:val="22"/>
          <w:lang w:val="lt-LT"/>
        </w:rPr>
        <w:t xml:space="preserve">ir įrengtos </w:t>
      </w:r>
      <w:r w:rsidR="00B10D83" w:rsidRPr="00A5486C">
        <w:rPr>
          <w:rFonts w:ascii="Arial" w:hAnsi="Arial" w:cs="Arial"/>
          <w:szCs w:val="22"/>
          <w:lang w:val="lt-LT"/>
        </w:rPr>
        <w:t>relinės apsaugos ir automatikos funkcijos valdomos iš RAA įrenginių ir PSO DVS:</w:t>
      </w:r>
    </w:p>
    <w:p w14:paraId="21D1D556"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RAA nuostatų grupių keitimas;</w:t>
      </w:r>
    </w:p>
    <w:p w14:paraId="09F2080E"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JRĮ paleidimas į aukštesnės pakopos įrenginius;</w:t>
      </w:r>
    </w:p>
    <w:p w14:paraId="252BC353"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telekomandų siuntimo/priėmimo grandinių valdymas;</w:t>
      </w:r>
    </w:p>
    <w:p w14:paraId="2D131E66" w14:textId="76655B55"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Automatikos funkcijų valdymas</w:t>
      </w:r>
      <w:r w:rsidR="004715ED" w:rsidRPr="00A5486C">
        <w:rPr>
          <w:rFonts w:ascii="Arial" w:hAnsi="Arial" w:cs="Arial"/>
          <w:szCs w:val="22"/>
          <w:lang w:val="lt-LT"/>
        </w:rPr>
        <w:t>.</w:t>
      </w:r>
    </w:p>
    <w:p w14:paraId="70A3A6E8" w14:textId="77777777" w:rsidR="00E12BC9" w:rsidRPr="00A5486C" w:rsidRDefault="00E12BC9" w:rsidP="00E12BC9">
      <w:pPr>
        <w:pStyle w:val="NoSpacing"/>
        <w:spacing w:line="276" w:lineRule="auto"/>
        <w:ind w:left="567" w:firstLine="0"/>
        <w:jc w:val="both"/>
        <w:rPr>
          <w:rFonts w:ascii="Arial" w:hAnsi="Arial" w:cs="Arial"/>
          <w:szCs w:val="22"/>
          <w:lang w:val="lt-LT"/>
        </w:rPr>
      </w:pPr>
    </w:p>
    <w:p w14:paraId="5181FA5B" w14:textId="296DBB60" w:rsidR="00B10D83" w:rsidRPr="00A5486C" w:rsidRDefault="00E12BC9" w:rsidP="0077080A">
      <w:pPr>
        <w:pStyle w:val="NoSpacing"/>
        <w:numPr>
          <w:ilvl w:val="1"/>
          <w:numId w:val="3"/>
        </w:numPr>
        <w:spacing w:line="276" w:lineRule="auto"/>
        <w:ind w:firstLine="567"/>
        <w:jc w:val="both"/>
        <w:rPr>
          <w:rFonts w:ascii="Arial" w:hAnsi="Arial" w:cs="Arial"/>
          <w:szCs w:val="22"/>
          <w:lang w:val="lt-LT"/>
        </w:rPr>
      </w:pPr>
      <w:bookmarkStart w:id="73" w:name="_Hlk189125079"/>
      <w:r w:rsidRPr="00A5486C">
        <w:rPr>
          <w:rFonts w:ascii="Arial" w:hAnsi="Arial" w:cs="Arial"/>
          <w:szCs w:val="22"/>
          <w:lang w:val="lt-LT"/>
        </w:rPr>
        <w:t xml:space="preserve">Techniniam darbo projekte </w:t>
      </w:r>
      <w:r w:rsidR="00B10D83" w:rsidRPr="00A5486C">
        <w:rPr>
          <w:rFonts w:ascii="Arial" w:hAnsi="Arial" w:cs="Arial"/>
          <w:szCs w:val="22"/>
          <w:lang w:val="lt-LT"/>
        </w:rPr>
        <w:t xml:space="preserve">turi būti </w:t>
      </w:r>
      <w:r w:rsidR="00B02CFA" w:rsidRPr="00A5486C">
        <w:rPr>
          <w:rFonts w:ascii="Arial" w:hAnsi="Arial" w:cs="Arial"/>
          <w:szCs w:val="22"/>
          <w:lang w:val="lt-LT"/>
        </w:rPr>
        <w:t xml:space="preserve">suprojektuota </w:t>
      </w:r>
      <w:r w:rsidR="00B10D83" w:rsidRPr="00A5486C">
        <w:rPr>
          <w:rFonts w:ascii="Arial" w:hAnsi="Arial" w:cs="Arial"/>
          <w:szCs w:val="22"/>
          <w:lang w:val="lt-LT"/>
        </w:rPr>
        <w:t>RAA įrangos stebėjimo sistema (monitoringas):</w:t>
      </w:r>
    </w:p>
    <w:p w14:paraId="026E63F5"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Stebėjimo sistema virtualiai atskirta nuo valdymo sistemos, RAA terminale naudojama bendra sąsaja;</w:t>
      </w:r>
    </w:p>
    <w:p w14:paraId="5FFD5AE2"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Kiekvieno prijunginio RAA terminaluose turi būti vykdomas vietinis pastovus prijunginio įrenginių būklės monitoringas, o informacija apie jų būklę  perduodama į PSO DVS;</w:t>
      </w:r>
    </w:p>
    <w:p w14:paraId="159488BE"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Iš PSO RAA inžinierių darbo vietų turi būti įdiegta galimybė vykdyti nuotolinį RAA terminalų monitoringą jų gamintojo numatyta programinės įrangos pagalba. Duomenys turi būti perduodami per vidinį PSO technologinį maršrutizuojamą kompiuterinį tinklą (VPN) į esamas monitoringo duomenų surinkimo PSO centrinėje būstinėje ir PSO Infrastruktūros priežiūros centro eksploatuojančio regiono RAA inžinierių darbo vietas;</w:t>
      </w:r>
    </w:p>
    <w:p w14:paraId="7E4E9612"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Turi būti pateikti RAA terminalų gamintojo numatyti programinės įrangos komplektai vietiniam/nuotoliniam relinės apsaugos ir valdymo įrenginių monitoringui vykdyti (įskaitant gedimų įrašų nuskaitymą ir analizavimą);</w:t>
      </w:r>
    </w:p>
    <w:p w14:paraId="27E02175"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RAA terminale monitoringui naudojama ta pati sąsaja, kuri skirta duomenų mainams PDT su TSPĮ IEC 61850 ed.2.0 protokolu per PTD komutatorius;</w:t>
      </w:r>
      <w:bookmarkEnd w:id="73"/>
    </w:p>
    <w:p w14:paraId="1D1DE138" w14:textId="77777777" w:rsidR="00E12BC9" w:rsidRPr="00A5486C" w:rsidRDefault="00E12BC9" w:rsidP="00E12BC9">
      <w:pPr>
        <w:pStyle w:val="NoSpacing"/>
        <w:spacing w:line="276" w:lineRule="auto"/>
        <w:ind w:left="567" w:firstLine="0"/>
        <w:jc w:val="both"/>
        <w:rPr>
          <w:rFonts w:ascii="Arial" w:hAnsi="Arial" w:cs="Arial"/>
          <w:szCs w:val="22"/>
          <w:lang w:val="lt-LT"/>
        </w:rPr>
      </w:pPr>
    </w:p>
    <w:p w14:paraId="25B31FD7" w14:textId="40E3A313" w:rsidR="00B10D83" w:rsidRPr="00A5486C" w:rsidRDefault="00900E29" w:rsidP="00900E29">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lastRenderedPageBreak/>
        <w:t xml:space="preserve"> </w:t>
      </w:r>
      <w:bookmarkStart w:id="74" w:name="_Hlk189125206"/>
      <w:r w:rsidR="00B10D83" w:rsidRPr="00A5486C">
        <w:rPr>
          <w:rFonts w:ascii="Arial" w:hAnsi="Arial" w:cs="Arial"/>
          <w:szCs w:val="22"/>
          <w:lang w:val="lt-LT"/>
        </w:rPr>
        <w:t>Programinė įranga ir dokumentacija:</w:t>
      </w:r>
    </w:p>
    <w:p w14:paraId="63D93CBE"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Kartu su RAA įranga turi būti patiekiami realaus laiko operacinei sistemai adaptuotos ir specializuotos, paties įrangos gamintojo numatytos, technologinės programinės įrangos komplektai su licencijomis, kurių pagalba vietinių (pastotėje) ir nuotolinių būdu (nutolusiose RAA inžinierių darbo vietose) vartotojas galėtų išpildyti apsaugų algoritmus, apsaugų funkcionavimo registraciją ir analizę, papildomą realaus laiko įeinančių ir išeinančių duomenų kontrolę. Programinės įrangos pagalba vartotojas įgalinamas susieti skirtingus darbo variantus su išoriniais įrenginiais ir objekto RAA režimais, įjungti papildomas funkcijas;</w:t>
      </w:r>
    </w:p>
    <w:p w14:paraId="1FFC235C" w14:textId="1FB77F1C"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Turi būti patiekiama </w:t>
      </w:r>
      <w:r w:rsidR="00900E29" w:rsidRPr="00A5486C">
        <w:rPr>
          <w:rFonts w:ascii="Arial" w:hAnsi="Arial" w:cs="Arial"/>
          <w:szCs w:val="22"/>
          <w:lang w:val="lt-LT"/>
        </w:rPr>
        <w:t>licencijuojama</w:t>
      </w:r>
      <w:r w:rsidRPr="00A5486C">
        <w:rPr>
          <w:rFonts w:ascii="Arial" w:hAnsi="Arial" w:cs="Arial"/>
          <w:szCs w:val="22"/>
          <w:lang w:val="lt-LT"/>
        </w:rPr>
        <w:t xml:space="preserve"> (ne atviro kodo) specializuota programinė įranga gebanti atlikti IEC 61850 ed.2.0 protokolo realaus laiko įeinančių ir išeinančių duomenų kontrolę ir analizę. Šios programinės įrangos paketo funkcionalumas su galimybe duomenų kontrolės ir analizės duomenis teikti IEC 61850 ed.2.0 standarte numatytais atributais realiame laike, su galimybe importuoti  ir importavus gebėti nuskaityti RAA terminaluose gamintojo įdiegto, derinimo metu sukonfigūruoto, duomenų perdavimo IEC61850 ed.2.0 protokolu paketų struktūrinį failą, su galimybę importuoti pastotės </w:t>
      </w:r>
      <w:r w:rsidR="00900E29" w:rsidRPr="00A5486C">
        <w:rPr>
          <w:rFonts w:ascii="Arial" w:hAnsi="Arial" w:cs="Arial"/>
          <w:szCs w:val="22"/>
          <w:lang w:val="lt-LT"/>
        </w:rPr>
        <w:t>konfigūracinį</w:t>
      </w:r>
      <w:r w:rsidRPr="00A5486C">
        <w:rPr>
          <w:rFonts w:ascii="Arial" w:hAnsi="Arial" w:cs="Arial"/>
          <w:szCs w:val="22"/>
          <w:lang w:val="lt-LT"/>
        </w:rPr>
        <w:t xml:space="preserve"> struktūrinį failą su duomenų perdavimo iš visų TP RAA terminalų į DVS vertikalioje komunikacijoje apimtimis ir importavus nuskaityti duomenis  realiame laike iš RAA terminalų pastotės IEC 61850 struktūroje, su galimybe realiame laike analizuoti ir stebėti realiame laike vienu metu visų horizontalioje komunikacijoje veikiančių GOOSE žinučių techninius parametrus IEC 61850 ed.2.0 standarte numatytais atributais;</w:t>
      </w:r>
    </w:p>
    <w:p w14:paraId="26E54E33"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Turi būti paruošti ir patvirtinti RAA įrenginių, įtaisų, programinės įrangos vartotojų aprašymai, vartotojų vadovai, techninio aptarnavimo aprašymai (*.docx arba *.pdf formatu lietuvių ir anglų kalba), funkcinės, principinės, montažinės ir mikroprocesorinių įrenginių vidinės konfigūracijos (nustatymai, logika, IEC61850 ed.2.0 signalų priėmimo ir atidavimo horizontalioje komunikacijoje sąrašas), jų konfigūracinės schemos (*.</w:t>
      </w:r>
      <w:proofErr w:type="spellStart"/>
      <w:r w:rsidRPr="00A5486C">
        <w:rPr>
          <w:rFonts w:ascii="Arial" w:hAnsi="Arial" w:cs="Arial"/>
          <w:szCs w:val="22"/>
          <w:lang w:val="lt-LT"/>
        </w:rPr>
        <w:t>dwg</w:t>
      </w:r>
      <w:proofErr w:type="spellEnd"/>
      <w:r w:rsidRPr="00A5486C">
        <w:rPr>
          <w:rFonts w:ascii="Arial" w:hAnsi="Arial" w:cs="Arial"/>
          <w:szCs w:val="22"/>
          <w:lang w:val="lt-LT"/>
        </w:rPr>
        <w:t xml:space="preserve"> arba kitu formatu);</w:t>
      </w:r>
    </w:p>
    <w:p w14:paraId="45F5C2D5" w14:textId="0C6EFBC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RAA dalies </w:t>
      </w:r>
      <w:r w:rsidR="00E12BC9" w:rsidRPr="00A5486C">
        <w:rPr>
          <w:rFonts w:ascii="Arial" w:hAnsi="Arial" w:cs="Arial"/>
          <w:szCs w:val="22"/>
          <w:lang w:val="lt-LT"/>
        </w:rPr>
        <w:t xml:space="preserve">Techninio darbo projekto brėžiniai </w:t>
      </w:r>
      <w:r w:rsidRPr="00A5486C">
        <w:rPr>
          <w:rFonts w:ascii="Arial" w:hAnsi="Arial" w:cs="Arial"/>
          <w:szCs w:val="22"/>
          <w:lang w:val="lt-LT"/>
        </w:rPr>
        <w:t>pateikiami*.</w:t>
      </w:r>
      <w:proofErr w:type="spellStart"/>
      <w:r w:rsidRPr="00A5486C">
        <w:rPr>
          <w:rFonts w:ascii="Arial" w:hAnsi="Arial" w:cs="Arial"/>
          <w:szCs w:val="22"/>
          <w:lang w:val="lt-LT"/>
        </w:rPr>
        <w:t>dwg</w:t>
      </w:r>
      <w:proofErr w:type="spellEnd"/>
      <w:r w:rsidRPr="00A5486C">
        <w:rPr>
          <w:rFonts w:ascii="Arial" w:hAnsi="Arial" w:cs="Arial"/>
          <w:szCs w:val="22"/>
          <w:lang w:val="lt-LT"/>
        </w:rPr>
        <w:t xml:space="preserve"> formatu su galimybe vartotojui eksploatacijos eigoje koreguoti (taisyti) brėžinius</w:t>
      </w:r>
      <w:r w:rsidR="00E12BC9" w:rsidRPr="00A5486C">
        <w:rPr>
          <w:rFonts w:ascii="Arial" w:hAnsi="Arial" w:cs="Arial"/>
          <w:szCs w:val="22"/>
          <w:lang w:val="lt-LT"/>
        </w:rPr>
        <w:t xml:space="preserve"> ir *.pdf formatu;</w:t>
      </w:r>
    </w:p>
    <w:p w14:paraId="00404A16" w14:textId="4688DDD5"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RAA dalies </w:t>
      </w:r>
      <w:r w:rsidR="00E12BC9" w:rsidRPr="00A5486C">
        <w:rPr>
          <w:rFonts w:ascii="Arial" w:hAnsi="Arial" w:cs="Arial"/>
          <w:szCs w:val="22"/>
          <w:lang w:val="lt-LT"/>
        </w:rPr>
        <w:t xml:space="preserve">gamybos montavimo </w:t>
      </w:r>
      <w:r w:rsidRPr="00A5486C">
        <w:rPr>
          <w:rFonts w:ascii="Arial" w:hAnsi="Arial" w:cs="Arial"/>
          <w:szCs w:val="22"/>
          <w:lang w:val="lt-LT"/>
        </w:rPr>
        <w:t>brėžiniai turi būti pateikiami *.</w:t>
      </w:r>
      <w:proofErr w:type="spellStart"/>
      <w:r w:rsidRPr="00A5486C">
        <w:rPr>
          <w:rFonts w:ascii="Arial" w:hAnsi="Arial" w:cs="Arial"/>
          <w:szCs w:val="22"/>
          <w:lang w:val="lt-LT"/>
        </w:rPr>
        <w:t>dwg</w:t>
      </w:r>
      <w:proofErr w:type="spellEnd"/>
      <w:r w:rsidRPr="00A5486C">
        <w:rPr>
          <w:rFonts w:ascii="Arial" w:hAnsi="Arial" w:cs="Arial"/>
          <w:szCs w:val="22"/>
          <w:lang w:val="lt-LT"/>
        </w:rPr>
        <w:t xml:space="preserve"> formatu su galimybe vartotojui eksploatacijos eigoje koreguoti (taisyti) brėžinius ir *.pdf formatu;</w:t>
      </w:r>
    </w:p>
    <w:p w14:paraId="3D66E644" w14:textId="31337F87" w:rsidR="00B10D83" w:rsidRPr="00A5486C" w:rsidRDefault="00E12BC9"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Techniniam</w:t>
      </w:r>
      <w:r w:rsidR="00AD2199" w:rsidRPr="00A5486C">
        <w:rPr>
          <w:rFonts w:ascii="Arial" w:hAnsi="Arial" w:cs="Arial"/>
          <w:szCs w:val="22"/>
          <w:lang w:val="lt-LT"/>
        </w:rPr>
        <w:t>e</w:t>
      </w:r>
      <w:r w:rsidRPr="00A5486C">
        <w:rPr>
          <w:rFonts w:ascii="Arial" w:hAnsi="Arial" w:cs="Arial"/>
          <w:szCs w:val="22"/>
          <w:lang w:val="lt-LT"/>
        </w:rPr>
        <w:t xml:space="preserve"> darbo projekte</w:t>
      </w:r>
      <w:r w:rsidR="00900E29" w:rsidRPr="00A5486C">
        <w:rPr>
          <w:rFonts w:ascii="Arial" w:hAnsi="Arial" w:cs="Arial"/>
          <w:szCs w:val="22"/>
          <w:lang w:val="lt-LT"/>
        </w:rPr>
        <w:t xml:space="preserve"> </w:t>
      </w:r>
      <w:r w:rsidR="00B10D83" w:rsidRPr="00A5486C">
        <w:rPr>
          <w:rFonts w:ascii="Arial" w:hAnsi="Arial" w:cs="Arial"/>
          <w:szCs w:val="22"/>
          <w:lang w:val="lt-LT"/>
        </w:rPr>
        <w:t xml:space="preserve">turi būti </w:t>
      </w:r>
      <w:r w:rsidRPr="00A5486C">
        <w:rPr>
          <w:rFonts w:ascii="Arial" w:hAnsi="Arial" w:cs="Arial"/>
          <w:szCs w:val="22"/>
          <w:lang w:val="lt-LT"/>
        </w:rPr>
        <w:t>numatytas</w:t>
      </w:r>
      <w:r w:rsidR="00B10D83" w:rsidRPr="00A5486C">
        <w:rPr>
          <w:rFonts w:ascii="Arial" w:hAnsi="Arial" w:cs="Arial"/>
          <w:szCs w:val="22"/>
          <w:lang w:val="lt-LT"/>
        </w:rPr>
        <w:t xml:space="preserve"> RAA dalies </w:t>
      </w:r>
      <w:r w:rsidR="00900E29" w:rsidRPr="00A5486C">
        <w:rPr>
          <w:rFonts w:ascii="Arial" w:hAnsi="Arial" w:cs="Arial"/>
          <w:szCs w:val="22"/>
          <w:lang w:val="lt-LT"/>
        </w:rPr>
        <w:t>techninio-</w:t>
      </w:r>
      <w:r w:rsidR="00B10D83" w:rsidRPr="00A5486C">
        <w:rPr>
          <w:rFonts w:ascii="Arial" w:hAnsi="Arial" w:cs="Arial"/>
          <w:szCs w:val="22"/>
          <w:lang w:val="lt-LT"/>
        </w:rPr>
        <w:t>darbo projekto pateikimas *.</w:t>
      </w:r>
      <w:proofErr w:type="spellStart"/>
      <w:r w:rsidR="00B10D83" w:rsidRPr="00A5486C">
        <w:rPr>
          <w:rFonts w:ascii="Arial" w:hAnsi="Arial" w:cs="Arial"/>
          <w:szCs w:val="22"/>
          <w:lang w:val="lt-LT"/>
        </w:rPr>
        <w:t>dwg</w:t>
      </w:r>
      <w:proofErr w:type="spellEnd"/>
      <w:r w:rsidR="00B10D83" w:rsidRPr="00A5486C">
        <w:rPr>
          <w:rFonts w:ascii="Arial" w:hAnsi="Arial" w:cs="Arial"/>
          <w:szCs w:val="22"/>
          <w:lang w:val="lt-LT"/>
        </w:rPr>
        <w:t xml:space="preserve"> formatu su galimybe vartotojui eksploatacijos eigoje koreguoti (taisyti) brėžinius ir *.pdf formatu;</w:t>
      </w:r>
    </w:p>
    <w:p w14:paraId="2F9C81FE" w14:textId="1E07060E" w:rsidR="00B10D83" w:rsidRPr="00A5486C" w:rsidRDefault="00E12BC9"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Techniniam</w:t>
      </w:r>
      <w:r w:rsidR="00AD2199" w:rsidRPr="00A5486C">
        <w:rPr>
          <w:rFonts w:ascii="Arial" w:hAnsi="Arial" w:cs="Arial"/>
          <w:szCs w:val="22"/>
          <w:lang w:val="lt-LT"/>
        </w:rPr>
        <w:t>e</w:t>
      </w:r>
      <w:r w:rsidRPr="00A5486C">
        <w:rPr>
          <w:rFonts w:ascii="Arial" w:hAnsi="Arial" w:cs="Arial"/>
          <w:szCs w:val="22"/>
          <w:lang w:val="lt-LT"/>
        </w:rPr>
        <w:t xml:space="preserve"> darbo projekte</w:t>
      </w:r>
      <w:r w:rsidR="00900E29" w:rsidRPr="00A5486C">
        <w:rPr>
          <w:rFonts w:ascii="Arial" w:hAnsi="Arial" w:cs="Arial"/>
          <w:szCs w:val="22"/>
          <w:lang w:val="lt-LT"/>
        </w:rPr>
        <w:t xml:space="preserve"> </w:t>
      </w:r>
      <w:r w:rsidR="00B10D83" w:rsidRPr="00A5486C">
        <w:rPr>
          <w:rFonts w:ascii="Arial" w:hAnsi="Arial" w:cs="Arial"/>
          <w:szCs w:val="22"/>
          <w:lang w:val="lt-LT"/>
        </w:rPr>
        <w:t xml:space="preserve">turi būti suprojektuoti pakeitimai dėl VE-3 TP ir Neries TP pirminių įrenginių operatyvinių pavadinimų pasikeitimo rekonstravus Riešės TP, numatyti  atlikti šių pastočių prijunginių RAA markiruočių, RAA terminalų </w:t>
      </w:r>
      <w:proofErr w:type="spellStart"/>
      <w:r w:rsidR="00B10D83" w:rsidRPr="00A5486C">
        <w:rPr>
          <w:rFonts w:ascii="Arial" w:hAnsi="Arial" w:cs="Arial"/>
          <w:szCs w:val="22"/>
          <w:lang w:val="lt-LT"/>
        </w:rPr>
        <w:t>mnemochemų</w:t>
      </w:r>
      <w:proofErr w:type="spellEnd"/>
      <w:r w:rsidR="00B10D83" w:rsidRPr="00A5486C">
        <w:rPr>
          <w:rFonts w:ascii="Arial" w:hAnsi="Arial" w:cs="Arial"/>
          <w:szCs w:val="22"/>
          <w:lang w:val="lt-LT"/>
        </w:rPr>
        <w:t xml:space="preserve"> ir spintų pavadinimų pakeitimus;</w:t>
      </w:r>
    </w:p>
    <w:p w14:paraId="2233B37C" w14:textId="22CDC911" w:rsidR="00B10D83" w:rsidRPr="00A5486C" w:rsidRDefault="00AD2199"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Techniniame darbo projekte </w:t>
      </w:r>
      <w:r w:rsidR="00B10D83" w:rsidRPr="00A5486C">
        <w:rPr>
          <w:rFonts w:ascii="Arial" w:hAnsi="Arial" w:cs="Arial"/>
          <w:szCs w:val="22"/>
          <w:lang w:val="lt-LT"/>
        </w:rPr>
        <w:t xml:space="preserve">turi būti suprojektuotas RAA </w:t>
      </w:r>
      <w:r w:rsidR="00E12BC9" w:rsidRPr="00A5486C">
        <w:rPr>
          <w:rFonts w:ascii="Arial" w:hAnsi="Arial" w:cs="Arial"/>
          <w:szCs w:val="22"/>
          <w:lang w:val="lt-LT"/>
        </w:rPr>
        <w:t xml:space="preserve">gamybos ir montavimo brėžinių  (buvusio darbo projekto) </w:t>
      </w:r>
      <w:r w:rsidR="00B10D83" w:rsidRPr="00A5486C">
        <w:rPr>
          <w:rFonts w:ascii="Arial" w:hAnsi="Arial" w:cs="Arial"/>
          <w:szCs w:val="22"/>
          <w:lang w:val="lt-LT"/>
        </w:rPr>
        <w:t>redagavimas, kuri</w:t>
      </w:r>
      <w:r w:rsidR="00D22BE0" w:rsidRPr="00A5486C">
        <w:rPr>
          <w:rFonts w:ascii="Arial" w:hAnsi="Arial" w:cs="Arial"/>
          <w:szCs w:val="22"/>
          <w:lang w:val="lt-LT"/>
        </w:rPr>
        <w:t>s</w:t>
      </w:r>
      <w:r w:rsidR="00B10D83" w:rsidRPr="00A5486C">
        <w:rPr>
          <w:rFonts w:ascii="Arial" w:hAnsi="Arial" w:cs="Arial"/>
          <w:szCs w:val="22"/>
          <w:lang w:val="lt-LT"/>
        </w:rPr>
        <w:t xml:space="preserve"> naudojama eksploatacijoje, iki tikrovę atitinkančio lygio.</w:t>
      </w:r>
      <w:bookmarkEnd w:id="74"/>
    </w:p>
    <w:p w14:paraId="34795717" w14:textId="77777777" w:rsidR="00B10D83" w:rsidRPr="00A5486C" w:rsidRDefault="00B10D83" w:rsidP="00B10D83">
      <w:pPr>
        <w:pStyle w:val="NoSpacing"/>
        <w:tabs>
          <w:tab w:val="left" w:pos="1418"/>
        </w:tabs>
        <w:spacing w:line="276" w:lineRule="auto"/>
        <w:ind w:left="567" w:firstLine="0"/>
        <w:jc w:val="both"/>
        <w:rPr>
          <w:rFonts w:ascii="Arial" w:hAnsi="Arial" w:cs="Arial"/>
          <w:szCs w:val="22"/>
          <w:lang w:val="lt-LT"/>
        </w:rPr>
      </w:pPr>
    </w:p>
    <w:p w14:paraId="2E0EEC4B" w14:textId="76D849B7" w:rsidR="00B10D83" w:rsidRPr="00A5486C" w:rsidRDefault="00AD2199" w:rsidP="00900E29">
      <w:pPr>
        <w:pStyle w:val="NoSpacing"/>
        <w:numPr>
          <w:ilvl w:val="1"/>
          <w:numId w:val="3"/>
        </w:numPr>
        <w:spacing w:line="276" w:lineRule="auto"/>
        <w:ind w:firstLine="567"/>
        <w:jc w:val="both"/>
        <w:rPr>
          <w:rFonts w:ascii="Arial" w:hAnsi="Arial" w:cs="Arial"/>
          <w:szCs w:val="22"/>
          <w:lang w:val="lt-LT"/>
        </w:rPr>
      </w:pPr>
      <w:bookmarkStart w:id="75" w:name="_Hlk189127473"/>
      <w:r w:rsidRPr="00A5486C">
        <w:rPr>
          <w:rFonts w:ascii="Arial" w:hAnsi="Arial" w:cs="Arial"/>
          <w:szCs w:val="22"/>
          <w:lang w:val="lt-LT"/>
        </w:rPr>
        <w:t xml:space="preserve">Techniniame darbo projekte </w:t>
      </w:r>
      <w:r w:rsidR="00B10D83" w:rsidRPr="00A5486C">
        <w:rPr>
          <w:rFonts w:ascii="Arial" w:hAnsi="Arial" w:cs="Arial"/>
          <w:szCs w:val="22"/>
          <w:lang w:val="lt-LT"/>
        </w:rPr>
        <w:t xml:space="preserve">turi būti suprojektuoti su skirstomojo tinklo RAA susiję pakeitimai ir sąsajos: </w:t>
      </w:r>
    </w:p>
    <w:p w14:paraId="0D8BB20C" w14:textId="71BA1023" w:rsidR="00B10D83" w:rsidRPr="00A5486C" w:rsidRDefault="00B10D83" w:rsidP="00900E29">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su rekonstrukcija susiję papildymai ar pakeitimai skirstomojo tinklo RAA grandinėse turi būti projektuojami atskiroje </w:t>
      </w:r>
      <w:r w:rsidR="00C90DF1" w:rsidRPr="00A5486C">
        <w:rPr>
          <w:rFonts w:ascii="Arial" w:hAnsi="Arial" w:cs="Arial"/>
          <w:szCs w:val="22"/>
          <w:lang w:val="lt-LT"/>
        </w:rPr>
        <w:t>techninio darbo projekto</w:t>
      </w:r>
      <w:r w:rsidR="00900E29" w:rsidRPr="00A5486C">
        <w:rPr>
          <w:rFonts w:ascii="Arial" w:hAnsi="Arial" w:cs="Arial"/>
          <w:szCs w:val="22"/>
          <w:lang w:val="lt-LT"/>
        </w:rPr>
        <w:t xml:space="preserve"> </w:t>
      </w:r>
      <w:r w:rsidRPr="00A5486C">
        <w:rPr>
          <w:rFonts w:ascii="Arial" w:hAnsi="Arial" w:cs="Arial"/>
          <w:szCs w:val="22"/>
          <w:lang w:val="lt-LT"/>
        </w:rPr>
        <w:t>byloje;</w:t>
      </w:r>
    </w:p>
    <w:p w14:paraId="433A1DB2" w14:textId="77777777" w:rsidR="00B10D83" w:rsidRPr="00A5486C" w:rsidRDefault="00B10D83" w:rsidP="00900E29">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kabelių tarp perdavimo ir skirstomojo tinklų RAA įrenginių grandinių sujungimui, kiekvienam galios transformatoriui suprojektuoti gnybtų atskyrimo spintas (toliau - GAS) ties atskirų šalių teritorijų riba;</w:t>
      </w:r>
    </w:p>
    <w:p w14:paraId="27921D5E" w14:textId="77777777" w:rsidR="00B10D83" w:rsidRPr="00A5486C" w:rsidRDefault="00B10D83" w:rsidP="00900E29">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Apkrovos atjungimo automatikos pažemėjus įtampai 110 kV tinkle ir nukrovimo automatikos (toliau – NU) skirstomojo tinklo dalyje įrengimui, per atskirą automatinį jungiklį iki GAS paduoti, to prijunginio relinę apsaugą ir automatiką maitinančio 110 kV įtampos transformatoriaus, reikalingas atviro trikampio antrines įtampos grandines. ADN prie šių grandinių nejungiama;</w:t>
      </w:r>
    </w:p>
    <w:p w14:paraId="2B7D619D" w14:textId="77777777" w:rsidR="00B10D83" w:rsidRPr="00A5486C" w:rsidRDefault="00B10D83" w:rsidP="00900E29">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T-1 ir T-2 110 kV jungtuvo išjungimo komandos nuo skirstomojo tinklo galios transformatoriaus RAA galinių relių (ne iš valdiklių) turi būti paduodamos tiesiogiai į jungtuvų abi išjungimo rites (ne per valdiklius);</w:t>
      </w:r>
    </w:p>
    <w:p w14:paraId="04167BF0" w14:textId="77777777" w:rsidR="00B10D83" w:rsidRPr="00A5486C" w:rsidRDefault="00B10D83" w:rsidP="00900E29">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lastRenderedPageBreak/>
        <w:t>nuo skirstomojo tinklo galios transformatorių RAA galinių relių į T-1 ir T-2 110 kV jungtuvų valdiklius turi būti paduodamas signalas jų suveikimo fiksavimui perdavimo tinklo įrangos valdymo sistemoje, JRĮ paleidimui, AKĮ  logikai;</w:t>
      </w:r>
    </w:p>
    <w:p w14:paraId="6D9D46A1" w14:textId="77777777" w:rsidR="00B10D83" w:rsidRPr="00A5486C" w:rsidRDefault="00B10D83" w:rsidP="00900E29">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skirstomojo tinklo galios transformatorių 110 kV pusės apsaugų prijungimui naudoti galios transformatorių įvaduose įmontuotus srovės transformatorius;</w:t>
      </w:r>
    </w:p>
    <w:p w14:paraId="45AB8147" w14:textId="77777777" w:rsidR="00B10D83" w:rsidRPr="00A5486C" w:rsidRDefault="00B10D83" w:rsidP="00900E29">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turi būti suprojektuoti kiti su rekonstrukcija susiję papildymai ir pakeitimai skirstomojo tinklo RAA grandinėse.</w:t>
      </w:r>
      <w:bookmarkEnd w:id="75"/>
    </w:p>
    <w:p w14:paraId="01B3386C" w14:textId="77777777" w:rsidR="00B10D83" w:rsidRPr="00A5486C" w:rsidRDefault="00B10D83" w:rsidP="00B10D83">
      <w:pPr>
        <w:pStyle w:val="NoSpacing"/>
        <w:tabs>
          <w:tab w:val="left" w:pos="1418"/>
        </w:tabs>
        <w:spacing w:line="276" w:lineRule="auto"/>
        <w:ind w:firstLine="0"/>
        <w:jc w:val="both"/>
        <w:rPr>
          <w:rFonts w:ascii="Arial" w:hAnsi="Arial" w:cs="Arial"/>
          <w:szCs w:val="22"/>
          <w:lang w:val="lt-LT"/>
        </w:rPr>
      </w:pPr>
    </w:p>
    <w:p w14:paraId="538838C3" w14:textId="49689A17" w:rsidR="00B10D83" w:rsidRPr="00A5486C" w:rsidRDefault="00E12BC9" w:rsidP="00900E29">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 xml:space="preserve">Techniniam darbo projekte </w:t>
      </w:r>
      <w:r w:rsidR="00B10D83" w:rsidRPr="00A5486C">
        <w:rPr>
          <w:rFonts w:ascii="Arial" w:hAnsi="Arial" w:cs="Arial"/>
          <w:szCs w:val="22"/>
          <w:lang w:val="lt-LT"/>
        </w:rPr>
        <w:t>turi būti įvertinti ir suprojektuoti pakeitimai kituose perdavimo tinklo objektuose (VE-3 TP ir Neries TP):</w:t>
      </w:r>
    </w:p>
    <w:p w14:paraId="2BF66D28" w14:textId="61300EF7" w:rsidR="00B10D83" w:rsidRPr="00A5486C" w:rsidRDefault="00D22BE0"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Techniniam darbo projekte </w:t>
      </w:r>
      <w:r w:rsidR="00B10D83" w:rsidRPr="00A5486C">
        <w:rPr>
          <w:rFonts w:ascii="Arial" w:hAnsi="Arial" w:cs="Arial"/>
          <w:szCs w:val="22"/>
          <w:lang w:val="lt-LT"/>
        </w:rPr>
        <w:t>numatyti kompleksinius RAA įtaisų bandymus visuose su rekonstrukcija susijusiuose minėtuose perdavimo tinklo objektuose;</w:t>
      </w:r>
    </w:p>
    <w:p w14:paraId="6CE969A2" w14:textId="218729F8" w:rsidR="00D44788" w:rsidRPr="00A5486C" w:rsidRDefault="00350B8F"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E</w:t>
      </w:r>
      <w:r w:rsidR="00D44788" w:rsidRPr="00A5486C">
        <w:rPr>
          <w:rFonts w:ascii="Arial" w:hAnsi="Arial" w:cs="Arial"/>
          <w:szCs w:val="22"/>
          <w:lang w:val="lt-LT"/>
        </w:rPr>
        <w:t>sam</w:t>
      </w:r>
      <w:r w:rsidRPr="00A5486C">
        <w:rPr>
          <w:rFonts w:ascii="Arial" w:hAnsi="Arial" w:cs="Arial"/>
          <w:szCs w:val="22"/>
          <w:lang w:val="lt-LT"/>
        </w:rPr>
        <w:t>us EPL VE3 – Neris 1</w:t>
      </w:r>
      <w:r w:rsidR="00D44788" w:rsidRPr="00A5486C">
        <w:rPr>
          <w:rFonts w:ascii="Arial" w:hAnsi="Arial" w:cs="Arial"/>
          <w:szCs w:val="22"/>
          <w:lang w:val="lt-LT"/>
        </w:rPr>
        <w:t xml:space="preserve"> </w:t>
      </w:r>
      <w:r w:rsidRPr="00A5486C">
        <w:rPr>
          <w:rFonts w:ascii="Arial" w:hAnsi="Arial" w:cs="Arial"/>
          <w:szCs w:val="22"/>
          <w:lang w:val="lt-LT"/>
        </w:rPr>
        <w:t xml:space="preserve">išilginių diferencinės srovės apsaugų terminalus </w:t>
      </w:r>
      <w:r w:rsidR="00DB5972" w:rsidRPr="00A5486C">
        <w:rPr>
          <w:rFonts w:ascii="Arial" w:hAnsi="Arial" w:cs="Arial"/>
          <w:szCs w:val="22"/>
          <w:lang w:val="lt-LT"/>
        </w:rPr>
        <w:t xml:space="preserve">VE 3 TP ir Neries TP </w:t>
      </w:r>
      <w:r w:rsidRPr="00A5486C">
        <w:rPr>
          <w:rFonts w:ascii="Arial" w:hAnsi="Arial" w:cs="Arial"/>
          <w:szCs w:val="22"/>
          <w:lang w:val="lt-LT"/>
        </w:rPr>
        <w:t xml:space="preserve">demontuoti ir perduoti į Litgrid AB avarinį rezervą. </w:t>
      </w:r>
      <w:r w:rsidR="00DB5972" w:rsidRPr="00A5486C">
        <w:rPr>
          <w:rFonts w:ascii="Arial" w:hAnsi="Arial" w:cs="Arial"/>
          <w:szCs w:val="22"/>
          <w:lang w:val="lt-LT"/>
        </w:rPr>
        <w:t>Demontuotų minėtų įrenginių RAA spintose projektuoti ir įrengti naujus EPL Riešės TP – VE3 TP ir Riešės TP – Neries TP išilginės diferencinės srovės apsaugos terminalus</w:t>
      </w:r>
      <w:r w:rsidRPr="00A5486C">
        <w:rPr>
          <w:rFonts w:ascii="Arial" w:hAnsi="Arial" w:cs="Arial"/>
          <w:szCs w:val="22"/>
          <w:lang w:val="lt-LT"/>
        </w:rPr>
        <w:t xml:space="preserve"> </w:t>
      </w:r>
      <w:r w:rsidR="00DB5972" w:rsidRPr="00A5486C">
        <w:rPr>
          <w:rFonts w:ascii="Arial" w:hAnsi="Arial" w:cs="Arial"/>
          <w:szCs w:val="22"/>
          <w:lang w:val="lt-LT"/>
        </w:rPr>
        <w:t>.</w:t>
      </w:r>
    </w:p>
    <w:p w14:paraId="27C6599F" w14:textId="2035A1A9" w:rsidR="00B10D83" w:rsidRPr="00A5486C" w:rsidRDefault="00D22BE0"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Techniniam darbo projekte </w:t>
      </w:r>
      <w:r w:rsidR="00B10D83" w:rsidRPr="00A5486C">
        <w:rPr>
          <w:rFonts w:ascii="Arial" w:hAnsi="Arial" w:cs="Arial"/>
          <w:szCs w:val="22"/>
          <w:lang w:val="lt-LT"/>
        </w:rPr>
        <w:t>aprašyti ir pateikti skaičiavimų išvadas reikalingiems RAA pakeitimams atlikti su rekonstrukcija susijusiuose minėtuose perdavimo tinklo objektuose;</w:t>
      </w:r>
    </w:p>
    <w:p w14:paraId="7F68E42D" w14:textId="25FAE189"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į šio projekto kaštus įtraukti ir </w:t>
      </w:r>
      <w:r w:rsidR="00D22BE0" w:rsidRPr="00A5486C">
        <w:rPr>
          <w:rFonts w:ascii="Arial" w:hAnsi="Arial" w:cs="Arial"/>
          <w:szCs w:val="22"/>
          <w:lang w:val="lt-LT"/>
        </w:rPr>
        <w:t>techniniam darbo projekte</w:t>
      </w:r>
      <w:r w:rsidR="00900E29" w:rsidRPr="00A5486C">
        <w:rPr>
          <w:rFonts w:ascii="Arial" w:hAnsi="Arial" w:cs="Arial"/>
          <w:szCs w:val="22"/>
          <w:lang w:val="lt-LT"/>
        </w:rPr>
        <w:t xml:space="preserve"> </w:t>
      </w:r>
      <w:r w:rsidRPr="00A5486C">
        <w:rPr>
          <w:rFonts w:ascii="Arial" w:hAnsi="Arial" w:cs="Arial"/>
          <w:szCs w:val="22"/>
          <w:lang w:val="lt-LT"/>
        </w:rPr>
        <w:t>numatyti poreikį su šio objekto rekonstrukcija susijusiuose minėtuose perdavimo tinklo objektuose RAA įrangos derinimą, konfigūravimą, kompleksinius bandymus, esamos RAA įrangos nuostatų keitimą, dokumentacijos atnaujinimą bei suderinimą su PSO;</w:t>
      </w:r>
    </w:p>
    <w:p w14:paraId="756D5A2D" w14:textId="534122E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turi būti atlikti visi reikalingi </w:t>
      </w:r>
      <w:r w:rsidR="00D22BE0" w:rsidRPr="00A5486C">
        <w:rPr>
          <w:rFonts w:ascii="Arial" w:hAnsi="Arial" w:cs="Arial"/>
          <w:szCs w:val="22"/>
          <w:lang w:val="lt-LT"/>
        </w:rPr>
        <w:t>gamybos ir montavimo</w:t>
      </w:r>
      <w:r w:rsidRPr="00A5486C">
        <w:rPr>
          <w:rFonts w:ascii="Arial" w:hAnsi="Arial" w:cs="Arial"/>
          <w:szCs w:val="22"/>
          <w:lang w:val="lt-LT"/>
        </w:rPr>
        <w:t xml:space="preserve"> schemų pataisymai ir papildymai kituose su pastotės rekonstrukcija susijusiuose minėtuose perdavimo tinklo objektuose.</w:t>
      </w:r>
    </w:p>
    <w:p w14:paraId="18AAB197" w14:textId="77777777" w:rsidR="00E12BC9" w:rsidRPr="00A5486C" w:rsidRDefault="00E12BC9" w:rsidP="00E12BC9">
      <w:pPr>
        <w:pStyle w:val="NoSpacing"/>
        <w:spacing w:line="276" w:lineRule="auto"/>
        <w:ind w:left="567" w:firstLine="0"/>
        <w:jc w:val="both"/>
        <w:rPr>
          <w:rFonts w:ascii="Arial" w:hAnsi="Arial" w:cs="Arial"/>
          <w:szCs w:val="22"/>
          <w:lang w:val="lt-LT"/>
        </w:rPr>
      </w:pPr>
    </w:p>
    <w:p w14:paraId="7F29665B" w14:textId="77777777" w:rsidR="00B10D83" w:rsidRPr="00A5486C" w:rsidRDefault="00B10D83" w:rsidP="00900E29">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Telekomandų perdavimo įranga:</w:t>
      </w:r>
    </w:p>
    <w:p w14:paraId="7248B48E" w14:textId="2BA988F7" w:rsidR="00B10D83" w:rsidRPr="00A5486C" w:rsidRDefault="00D22BE0"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S</w:t>
      </w:r>
      <w:r w:rsidR="00B10D83" w:rsidRPr="00A5486C">
        <w:rPr>
          <w:rFonts w:ascii="Arial" w:hAnsi="Arial" w:cs="Arial"/>
          <w:szCs w:val="22"/>
          <w:lang w:val="lt-LT"/>
        </w:rPr>
        <w:t>uprojektuoti</w:t>
      </w:r>
      <w:r w:rsidRPr="00A5486C">
        <w:rPr>
          <w:rFonts w:ascii="Arial" w:hAnsi="Arial" w:cs="Arial"/>
          <w:szCs w:val="22"/>
          <w:lang w:val="lt-LT"/>
        </w:rPr>
        <w:t xml:space="preserve"> ir įrengti</w:t>
      </w:r>
      <w:r w:rsidR="00B10D83" w:rsidRPr="00A5486C">
        <w:rPr>
          <w:rFonts w:ascii="Arial" w:hAnsi="Arial" w:cs="Arial"/>
          <w:szCs w:val="22"/>
          <w:lang w:val="lt-LT"/>
        </w:rPr>
        <w:t xml:space="preserve"> RAA pagreitinimo/atjungimo komandų perdavimą - priėmimą tarp Riešės  TP ir VE-3 TP su visa tam reikalinga įranga ir sąsajomis;</w:t>
      </w:r>
    </w:p>
    <w:p w14:paraId="6A43A365" w14:textId="594982E8" w:rsidR="00B10D83" w:rsidRPr="00A5486C" w:rsidRDefault="00D22BE0"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S</w:t>
      </w:r>
      <w:r w:rsidR="00B10D83" w:rsidRPr="00A5486C">
        <w:rPr>
          <w:rFonts w:ascii="Arial" w:hAnsi="Arial" w:cs="Arial"/>
          <w:szCs w:val="22"/>
          <w:lang w:val="lt-LT"/>
        </w:rPr>
        <w:t>uprojektuoti</w:t>
      </w:r>
      <w:r w:rsidRPr="00A5486C">
        <w:rPr>
          <w:rFonts w:ascii="Arial" w:hAnsi="Arial" w:cs="Arial"/>
          <w:szCs w:val="22"/>
          <w:lang w:val="lt-LT"/>
        </w:rPr>
        <w:t xml:space="preserve"> ir įrengti</w:t>
      </w:r>
      <w:r w:rsidR="00B10D83" w:rsidRPr="00A5486C">
        <w:rPr>
          <w:rFonts w:ascii="Arial" w:hAnsi="Arial" w:cs="Arial"/>
          <w:szCs w:val="22"/>
          <w:lang w:val="lt-LT"/>
        </w:rPr>
        <w:t xml:space="preserve"> RAA pagreitinimo/atjungimo komandų perdavimą - priėmimą tarp Riešės TP ir Neries TP su visa tam reikalinga įranga ir sąsajomis;</w:t>
      </w:r>
    </w:p>
    <w:p w14:paraId="650D329A" w14:textId="4860A44D" w:rsidR="008547C4" w:rsidRPr="00A5486C" w:rsidRDefault="006F001C"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Esamus EPL VE3-Neris 1 telekomandų perdavimo įrenginius (gamintojas VCL-TP) panaudoti telekomandų perdavimui tarp Riešės  TP ir VE-3 TP arba Riešės  TP ir Neries TP.</w:t>
      </w:r>
    </w:p>
    <w:p w14:paraId="5416B9BA" w14:textId="56B48FB0"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telekomandų perdavimo įrenginiai susieti su reline apsauga ir automatika turi atitikti standartinius techninius reikalavimus nurodytus </w:t>
      </w:r>
      <w:sdt>
        <w:sdtPr>
          <w:rPr>
            <w:rFonts w:ascii="Arial" w:hAnsi="Arial" w:cs="Arial"/>
            <w:szCs w:val="22"/>
            <w:lang w:val="lt-LT"/>
          </w:rPr>
          <w:id w:val="724951648"/>
          <w:citation/>
        </w:sdtPr>
        <w:sdtContent>
          <w:r w:rsidR="00900E29" w:rsidRPr="00A5486C">
            <w:rPr>
              <w:rFonts w:ascii="Arial" w:hAnsi="Arial" w:cs="Arial"/>
              <w:szCs w:val="22"/>
              <w:lang w:val="lt-LT"/>
            </w:rPr>
            <w:fldChar w:fldCharType="begin"/>
          </w:r>
          <w:r w:rsidR="00900E29" w:rsidRPr="00A5486C">
            <w:rPr>
              <w:rFonts w:ascii="Arial" w:hAnsi="Arial" w:cs="Arial"/>
              <w:szCs w:val="22"/>
              <w:lang w:val="lt-LT"/>
            </w:rPr>
            <w:instrText xml:space="preserve">CITATION RAA12 \l 1063 </w:instrText>
          </w:r>
          <w:r w:rsidR="00900E29" w:rsidRPr="00A5486C">
            <w:rPr>
              <w:rFonts w:ascii="Arial" w:hAnsi="Arial" w:cs="Arial"/>
              <w:szCs w:val="22"/>
              <w:lang w:val="lt-LT"/>
            </w:rPr>
            <w:fldChar w:fldCharType="separate"/>
          </w:r>
          <w:r w:rsidR="00BE094A" w:rsidRPr="00A5486C">
            <w:rPr>
              <w:rFonts w:ascii="Arial" w:hAnsi="Arial" w:cs="Arial"/>
              <w:noProof/>
              <w:szCs w:val="22"/>
              <w:lang w:val="lt-LT"/>
            </w:rPr>
            <w:t>(76)</w:t>
          </w:r>
          <w:r w:rsidR="00900E29" w:rsidRPr="00A5486C">
            <w:rPr>
              <w:rFonts w:ascii="Arial" w:hAnsi="Arial" w:cs="Arial"/>
              <w:szCs w:val="22"/>
              <w:lang w:val="lt-LT"/>
            </w:rPr>
            <w:fldChar w:fldCharType="end"/>
          </w:r>
        </w:sdtContent>
      </w:sdt>
      <w:r w:rsidR="00900E29" w:rsidRPr="00A5486C">
        <w:rPr>
          <w:rFonts w:ascii="Arial" w:hAnsi="Arial" w:cs="Arial"/>
          <w:szCs w:val="22"/>
          <w:lang w:val="lt-LT"/>
        </w:rPr>
        <w:t xml:space="preserve"> </w:t>
      </w:r>
      <w:r w:rsidRPr="00A5486C">
        <w:rPr>
          <w:rFonts w:ascii="Arial" w:hAnsi="Arial" w:cs="Arial"/>
          <w:szCs w:val="22"/>
          <w:lang w:val="lt-LT"/>
        </w:rPr>
        <w:t>priede.</w:t>
      </w:r>
    </w:p>
    <w:p w14:paraId="0DF887DD" w14:textId="77777777" w:rsidR="00FD084E" w:rsidRPr="00A5486C" w:rsidRDefault="00FD084E" w:rsidP="00FD084E">
      <w:pPr>
        <w:pStyle w:val="NoSpacing"/>
        <w:spacing w:line="276" w:lineRule="auto"/>
        <w:ind w:left="360" w:firstLine="0"/>
        <w:jc w:val="both"/>
        <w:rPr>
          <w:rFonts w:ascii="Arial" w:hAnsi="Arial" w:cs="Arial"/>
          <w:szCs w:val="22"/>
          <w:lang w:val="lt-LT"/>
        </w:rPr>
      </w:pPr>
    </w:p>
    <w:p w14:paraId="4BF3FE8A" w14:textId="03BE884D" w:rsidR="00FD084E" w:rsidRPr="00A5486C" w:rsidRDefault="00475C88" w:rsidP="00FD084E">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Pateikiama papildoma įranga ir atsarginės RAA dalys</w:t>
      </w:r>
      <w:r w:rsidR="00FD084E" w:rsidRPr="00A5486C">
        <w:rPr>
          <w:rFonts w:ascii="Arial" w:hAnsi="Arial" w:cs="Arial"/>
          <w:szCs w:val="22"/>
          <w:lang w:val="lt-LT"/>
        </w:rPr>
        <w:t>:</w:t>
      </w:r>
    </w:p>
    <w:p w14:paraId="18D25C9B" w14:textId="68421ED2" w:rsidR="00475C88" w:rsidRPr="00A5486C" w:rsidRDefault="00475C88" w:rsidP="00475C88">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Pateikti vieną komplektą rezervinių RAA terminalų, kuris užtikrintu techninio projekto techninėse specifikacijose kiekvieno nurodyto RAA terminalo tipo, su nurodytais parametrais, pakeičiamumą:</w:t>
      </w:r>
    </w:p>
    <w:p w14:paraId="3A4B7B0F" w14:textId="10FADB91" w:rsidR="00FD084E" w:rsidRPr="00A5486C" w:rsidRDefault="00FD084E" w:rsidP="00FD084E">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110 kV EPL L-Neris komplektaciją atitinkantys apsaugų ir valdymo terminalai, elektromechaninės reles, telekomandų perdavimo įrenginiai</w:t>
      </w:r>
      <w:r w:rsidR="00475C88" w:rsidRPr="00A5486C">
        <w:rPr>
          <w:rFonts w:ascii="Arial" w:hAnsi="Arial" w:cs="Arial"/>
          <w:szCs w:val="22"/>
          <w:lang w:val="lt-LT"/>
        </w:rPr>
        <w:t>,</w:t>
      </w:r>
      <w:r w:rsidRPr="00A5486C">
        <w:rPr>
          <w:rFonts w:ascii="Arial" w:hAnsi="Arial" w:cs="Arial"/>
          <w:szCs w:val="22"/>
          <w:lang w:val="lt-LT"/>
        </w:rPr>
        <w:t xml:space="preserve"> abiem linijos galams.</w:t>
      </w:r>
    </w:p>
    <w:p w14:paraId="2744497F" w14:textId="2D1D4F9B" w:rsidR="00FD084E" w:rsidRPr="00A5486C" w:rsidRDefault="00FD084E" w:rsidP="00FD084E">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110 kV Š1-110 prijunginio šynų diferencinės apsaugos komplektaciją atitinkantys terminalas (-ai), elektromechaninės reles.</w:t>
      </w:r>
    </w:p>
    <w:p w14:paraId="01C45167" w14:textId="592BC201" w:rsidR="00FD084E" w:rsidRPr="00A5486C" w:rsidRDefault="00FD084E" w:rsidP="00FD084E">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Bendrapastotinio valdiklio komplektaciją atitinkantys valdymo terminalas.</w:t>
      </w:r>
    </w:p>
    <w:p w14:paraId="63737BBC" w14:textId="7FDDA3FC" w:rsidR="00FD084E" w:rsidRPr="00A5486C" w:rsidRDefault="00FD084E" w:rsidP="00FD084E">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Į šio projekto kaštus įtraukti rezervinių RAA terminalų derinimą. Rezervinių terminalų derinimo apimtys turi atitikti prijunginių, kurių terminalai yra rezervuojami, derinimo apimtis.</w:t>
      </w:r>
    </w:p>
    <w:p w14:paraId="2F3DCFA5" w14:textId="77777777" w:rsidR="00FD084E" w:rsidRPr="00A5486C" w:rsidRDefault="00FD084E" w:rsidP="00FD084E">
      <w:pPr>
        <w:pStyle w:val="NoSpacing"/>
        <w:spacing w:line="276" w:lineRule="auto"/>
        <w:ind w:left="360" w:firstLine="0"/>
        <w:jc w:val="both"/>
        <w:rPr>
          <w:rFonts w:ascii="Arial" w:hAnsi="Arial" w:cs="Arial"/>
          <w:szCs w:val="22"/>
          <w:lang w:val="lt-LT"/>
        </w:rPr>
      </w:pPr>
    </w:p>
    <w:p w14:paraId="2804C0F3" w14:textId="77777777" w:rsidR="00E12BC9" w:rsidRPr="00A5486C" w:rsidRDefault="00E12BC9" w:rsidP="00E12BC9">
      <w:pPr>
        <w:pStyle w:val="NoSpacing"/>
        <w:spacing w:line="276" w:lineRule="auto"/>
        <w:ind w:left="567" w:firstLine="0"/>
        <w:jc w:val="both"/>
        <w:rPr>
          <w:rFonts w:ascii="Arial" w:hAnsi="Arial" w:cs="Arial"/>
          <w:szCs w:val="22"/>
          <w:lang w:val="lt-LT"/>
        </w:rPr>
      </w:pPr>
    </w:p>
    <w:p w14:paraId="06DFEB7E" w14:textId="76B24922" w:rsidR="00B10D83" w:rsidRPr="00A5486C" w:rsidRDefault="00E12BC9" w:rsidP="00224B17">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 xml:space="preserve">Techniniame darbo projekte </w:t>
      </w:r>
      <w:r w:rsidR="00224B17" w:rsidRPr="00A5486C">
        <w:rPr>
          <w:rFonts w:ascii="Arial" w:hAnsi="Arial" w:cs="Arial"/>
          <w:szCs w:val="22"/>
          <w:lang w:val="lt-LT"/>
        </w:rPr>
        <w:t xml:space="preserve"> </w:t>
      </w:r>
      <w:r w:rsidR="00B10D83" w:rsidRPr="00A5486C">
        <w:rPr>
          <w:rFonts w:ascii="Arial" w:hAnsi="Arial" w:cs="Arial"/>
          <w:szCs w:val="22"/>
          <w:lang w:val="lt-LT"/>
        </w:rPr>
        <w:t>nurodyti RAA nuostatų išdavimo ir keitimo tvarką:</w:t>
      </w:r>
    </w:p>
    <w:p w14:paraId="5759E8DC"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lastRenderedPageBreak/>
        <w:t>Sudarant darbų grafiką jame numatyti darbo laiko sąnaudas reikalingas PSO RAA nuostatų skaičiavimų užduočių parengimui.</w:t>
      </w:r>
    </w:p>
    <w:p w14:paraId="2F472095"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Įvertinti/atsižvelgti į RAA nuostatų išdavimo terminus sudarant atjungimų grafiką.</w:t>
      </w:r>
    </w:p>
    <w:p w14:paraId="56B9B3BE" w14:textId="071ECC98"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RAA nuostatų skaičiavimas pradedamas vykdyti suderinus pagrindinę įrangą pagal parengto PSO dalies </w:t>
      </w:r>
      <w:r w:rsidR="00224B17" w:rsidRPr="00A5486C">
        <w:rPr>
          <w:rFonts w:ascii="Arial" w:hAnsi="Arial" w:cs="Arial"/>
          <w:szCs w:val="22"/>
          <w:lang w:val="lt-LT"/>
        </w:rPr>
        <w:t>projektinių pasiūlymų</w:t>
      </w:r>
      <w:r w:rsidRPr="00A5486C">
        <w:rPr>
          <w:rFonts w:ascii="Arial" w:hAnsi="Arial" w:cs="Arial"/>
          <w:szCs w:val="22"/>
          <w:lang w:val="lt-LT"/>
        </w:rPr>
        <w:t>, kuriam atlikta ekspertizė, technin</w:t>
      </w:r>
      <w:r w:rsidR="00224B17" w:rsidRPr="00A5486C">
        <w:rPr>
          <w:rFonts w:ascii="Arial" w:hAnsi="Arial" w:cs="Arial"/>
          <w:szCs w:val="22"/>
          <w:lang w:val="lt-LT"/>
        </w:rPr>
        <w:t>e</w:t>
      </w:r>
      <w:r w:rsidRPr="00A5486C">
        <w:rPr>
          <w:rFonts w:ascii="Arial" w:hAnsi="Arial" w:cs="Arial"/>
          <w:szCs w:val="22"/>
          <w:lang w:val="lt-LT"/>
        </w:rPr>
        <w:t>s specifikacijas.</w:t>
      </w:r>
    </w:p>
    <w:p w14:paraId="2D316208"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Vienu etapu rekonstruojamai ar statomai naujai pastotei ar skirstyklai (vienam ar keliems prijunginiams jose),  RAA nuostatai išduodami  3 mėnesių laikotarpiu po pagrindinės įrangos suderinimo.</w:t>
      </w:r>
    </w:p>
    <w:p w14:paraId="5A8A96DC"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Keliais etapais rekonstruojamai ar statomai naujai pastotei ar skirstyklai (vienam ar keliems prijunginiams jose), RAA nuostatai išduodami kiekvienam etapui atskirai, pirmajam etapui išduodami 3 mėnesių laikotarpių po pagrindinės įrangos suderinimo. Sekantiems etapams išduodami RAA nuostatai po kiekvieno etapo užbaigimo 3 mėnesių laikotarpyje.</w:t>
      </w:r>
    </w:p>
    <w:p w14:paraId="11CA5A7B"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Keliais etapai rekonstruojamoje ar statomoje pastotėje ar skirstykloje (vienam ar keliems prijunginiams jose) reikalingoms laikinų sujungimų schemoms RAA nuostatai išduodami 3 savaičių bėgyje suderinus su PSO laikinų sujungimų schema ir atjungimų grafiką.</w:t>
      </w:r>
    </w:p>
    <w:p w14:paraId="1AFDCB05" w14:textId="77777777" w:rsidR="00B10D83" w:rsidRPr="00A5486C" w:rsidRDefault="00B10D83" w:rsidP="00B10D83">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Pastotėse ir skirstyklose, kuriose RAA nuostatų keitimo poreikis yra susijęs su statoma ar rekonstruojama pastote (vienu ar keliais prijunginiais jose), RAA nuostatų pakeitimai vykdomi įjungus rekonstruotą ar naujai pastatyta pastotę. Tokiais atvejais RAA nuostatų užduotys išduodamos iki rekonstruojamos ar naujai pastatytos pastotės ar skirstyklos (vieno ar kelių prijunginių jose) įjungimo po paskutinio rekonstrukcijos ar statybos etapo.</w:t>
      </w:r>
    </w:p>
    <w:p w14:paraId="7391177B" w14:textId="77777777" w:rsidR="00C30E87" w:rsidRPr="00A5486C" w:rsidRDefault="00C30E87" w:rsidP="00C30E87">
      <w:pPr>
        <w:pStyle w:val="NoSpacing"/>
        <w:tabs>
          <w:tab w:val="left" w:pos="1276"/>
        </w:tabs>
        <w:spacing w:line="276" w:lineRule="auto"/>
        <w:ind w:left="567" w:firstLine="0"/>
        <w:jc w:val="both"/>
        <w:rPr>
          <w:rFonts w:ascii="Arial" w:hAnsi="Arial" w:cs="Arial"/>
          <w:bCs/>
          <w:szCs w:val="22"/>
          <w:lang w:val="lt-LT"/>
        </w:rPr>
      </w:pPr>
    </w:p>
    <w:p w14:paraId="6E4ECEBC" w14:textId="3645691B" w:rsidR="002133FB" w:rsidRPr="00A5486C" w:rsidRDefault="00B934CB" w:rsidP="006B3AA0">
      <w:pPr>
        <w:pStyle w:val="Heading1"/>
        <w:numPr>
          <w:ilvl w:val="0"/>
          <w:numId w:val="3"/>
        </w:numPr>
        <w:spacing w:before="120" w:after="120"/>
        <w:jc w:val="center"/>
        <w:rPr>
          <w:rFonts w:ascii="Arial" w:hAnsi="Arial" w:cs="Arial"/>
          <w:bCs/>
          <w:szCs w:val="22"/>
          <w:lang w:val="lt-LT"/>
        </w:rPr>
      </w:pPr>
      <w:bookmarkStart w:id="76" w:name="_Toc173409229"/>
      <w:r w:rsidRPr="00A5486C">
        <w:rPr>
          <w:rFonts w:ascii="Arial" w:hAnsi="Arial" w:cs="Arial"/>
          <w:color w:val="000000"/>
          <w:szCs w:val="22"/>
          <w:lang w:val="lt-LT"/>
        </w:rPr>
        <w:t>PROCESŲ</w:t>
      </w:r>
      <w:r w:rsidRPr="00A5486C">
        <w:rPr>
          <w:rFonts w:ascii="Arial" w:hAnsi="Arial" w:cs="Arial"/>
          <w:szCs w:val="22"/>
          <w:lang w:val="lt-LT"/>
        </w:rPr>
        <w:t xml:space="preserve"> VALDYMO IR AUTOMATIZACIJOS DALIS</w:t>
      </w:r>
      <w:bookmarkEnd w:id="76"/>
    </w:p>
    <w:p w14:paraId="1934A94C" w14:textId="73AB7D14" w:rsidR="00041161" w:rsidRPr="00A5486C" w:rsidRDefault="00041161" w:rsidP="00AD2199">
      <w:pPr>
        <w:pStyle w:val="NoSpacing"/>
        <w:spacing w:line="276" w:lineRule="auto"/>
        <w:jc w:val="both"/>
        <w:rPr>
          <w:rFonts w:ascii="Arial" w:hAnsi="Arial" w:cs="Arial"/>
          <w:b/>
          <w:bCs/>
          <w:szCs w:val="22"/>
          <w:lang w:val="lt-LT"/>
        </w:rPr>
      </w:pPr>
      <w:bookmarkStart w:id="77" w:name="_Toc301894977"/>
      <w:r w:rsidRPr="00A5486C">
        <w:rPr>
          <w:rFonts w:ascii="Arial" w:hAnsi="Arial" w:cs="Arial"/>
          <w:b/>
          <w:bCs/>
          <w:szCs w:val="22"/>
          <w:lang w:val="lt-LT"/>
        </w:rPr>
        <w:t>Riešės TP rekonstrukcija:</w:t>
      </w:r>
    </w:p>
    <w:p w14:paraId="605DF04A" w14:textId="4CF2C9CD" w:rsidR="003242F7" w:rsidRPr="00A5486C" w:rsidRDefault="00395925" w:rsidP="00224B17">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Turi būti numatytas visų naujai projektuojamų 110 kV prijunginių komutavimo aparatų ir įžemiklių televaldymas iš PSO DVS.</w:t>
      </w:r>
      <w:bookmarkEnd w:id="77"/>
    </w:p>
    <w:p w14:paraId="0ED8399A" w14:textId="50E49122" w:rsidR="003242F7" w:rsidRPr="00A5486C" w:rsidRDefault="00395925" w:rsidP="00224B17">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Privalomi įdiegti komutavimo aparatų ir įžemiklių valdymo būdai</w:t>
      </w:r>
      <w:r w:rsidR="003242F7" w:rsidRPr="00A5486C">
        <w:rPr>
          <w:rFonts w:ascii="Arial" w:hAnsi="Arial" w:cs="Arial"/>
          <w:szCs w:val="22"/>
          <w:lang w:val="lt-LT"/>
        </w:rPr>
        <w:t>:</w:t>
      </w:r>
    </w:p>
    <w:p w14:paraId="04D8ABA8" w14:textId="77777777" w:rsidR="002C326A" w:rsidRPr="00A5486C" w:rsidRDefault="00C948F5" w:rsidP="00224B17">
      <w:pPr>
        <w:pStyle w:val="NoSpacing"/>
        <w:numPr>
          <w:ilvl w:val="2"/>
          <w:numId w:val="3"/>
        </w:numPr>
        <w:tabs>
          <w:tab w:val="left" w:pos="1418"/>
        </w:tabs>
        <w:spacing w:line="276" w:lineRule="auto"/>
        <w:ind w:left="0" w:firstLine="567"/>
        <w:jc w:val="both"/>
        <w:rPr>
          <w:rFonts w:ascii="Arial" w:hAnsi="Arial" w:cs="Arial"/>
          <w:szCs w:val="22"/>
          <w:lang w:val="lt-LT"/>
        </w:rPr>
      </w:pPr>
      <w:r w:rsidRPr="00A5486C">
        <w:rPr>
          <w:rFonts w:ascii="Arial" w:hAnsi="Arial" w:cs="Arial"/>
          <w:szCs w:val="22"/>
          <w:lang w:val="lt-LT"/>
        </w:rPr>
        <w:t>v</w:t>
      </w:r>
      <w:r w:rsidR="003242F7" w:rsidRPr="00A5486C">
        <w:rPr>
          <w:rFonts w:ascii="Arial" w:hAnsi="Arial" w:cs="Arial"/>
          <w:szCs w:val="22"/>
          <w:lang w:val="lt-LT"/>
        </w:rPr>
        <w:t>ietinis valdymas – įrenginių valdymas vykdomas tiesiogiai iš įrenginio pavaros valdymo spintos;</w:t>
      </w:r>
    </w:p>
    <w:p w14:paraId="180726D5" w14:textId="7C452CE8" w:rsidR="003242F7" w:rsidRPr="00A5486C" w:rsidRDefault="00C948F5" w:rsidP="00224B17">
      <w:pPr>
        <w:pStyle w:val="NoSpacing"/>
        <w:numPr>
          <w:ilvl w:val="2"/>
          <w:numId w:val="3"/>
        </w:numPr>
        <w:tabs>
          <w:tab w:val="left" w:pos="1418"/>
        </w:tabs>
        <w:spacing w:line="276" w:lineRule="auto"/>
        <w:ind w:left="0" w:firstLine="567"/>
        <w:jc w:val="both"/>
        <w:rPr>
          <w:rFonts w:ascii="Arial" w:hAnsi="Arial" w:cs="Arial"/>
          <w:szCs w:val="22"/>
          <w:lang w:val="lt-LT"/>
        </w:rPr>
      </w:pPr>
      <w:r w:rsidRPr="00A5486C">
        <w:rPr>
          <w:rFonts w:ascii="Arial" w:hAnsi="Arial" w:cs="Arial"/>
          <w:szCs w:val="22"/>
          <w:lang w:val="lt-LT"/>
        </w:rPr>
        <w:t>n</w:t>
      </w:r>
      <w:r w:rsidR="003242F7" w:rsidRPr="00A5486C">
        <w:rPr>
          <w:rFonts w:ascii="Arial" w:hAnsi="Arial" w:cs="Arial"/>
          <w:szCs w:val="22"/>
          <w:lang w:val="lt-LT"/>
        </w:rPr>
        <w:t xml:space="preserve">uotolinis valdymas – įrenginių valdymas vykdomas iš </w:t>
      </w:r>
      <w:r w:rsidR="00395925" w:rsidRPr="00A5486C">
        <w:rPr>
          <w:rFonts w:ascii="Arial" w:hAnsi="Arial" w:cs="Arial"/>
          <w:szCs w:val="22"/>
          <w:lang w:val="lt-LT"/>
        </w:rPr>
        <w:t xml:space="preserve">PSO </w:t>
      </w:r>
      <w:r w:rsidR="003242F7" w:rsidRPr="00A5486C">
        <w:rPr>
          <w:rFonts w:ascii="Arial" w:hAnsi="Arial" w:cs="Arial"/>
          <w:szCs w:val="22"/>
          <w:lang w:val="lt-LT"/>
        </w:rPr>
        <w:t>DVS arba iš prijunginio (įrenginio) individualaus valdiklio. Galimi tokie nuotolinio valdymo režimai:</w:t>
      </w:r>
    </w:p>
    <w:p w14:paraId="63A703C7" w14:textId="77777777" w:rsidR="002C326A" w:rsidRPr="00A5486C" w:rsidRDefault="00D840DA" w:rsidP="00152D75">
      <w:pPr>
        <w:pStyle w:val="NoSpacing"/>
        <w:numPr>
          <w:ilvl w:val="3"/>
          <w:numId w:val="3"/>
        </w:numPr>
        <w:tabs>
          <w:tab w:val="left" w:pos="1418"/>
        </w:tabs>
        <w:spacing w:line="276" w:lineRule="auto"/>
        <w:ind w:left="0" w:firstLine="851"/>
        <w:jc w:val="both"/>
        <w:rPr>
          <w:rFonts w:ascii="Arial" w:hAnsi="Arial" w:cs="Arial"/>
          <w:szCs w:val="22"/>
          <w:lang w:val="lt-LT"/>
        </w:rPr>
      </w:pPr>
      <w:r w:rsidRPr="00A5486C">
        <w:rPr>
          <w:rFonts w:ascii="Arial" w:hAnsi="Arial" w:cs="Arial"/>
          <w:szCs w:val="22"/>
          <w:lang w:val="lt-LT"/>
        </w:rPr>
        <w:t>v</w:t>
      </w:r>
      <w:r w:rsidR="003242F7" w:rsidRPr="00A5486C">
        <w:rPr>
          <w:rFonts w:ascii="Arial" w:hAnsi="Arial" w:cs="Arial"/>
          <w:szCs w:val="22"/>
          <w:lang w:val="lt-LT"/>
        </w:rPr>
        <w:t>aldymas iš prijunginio (įrenginio) valdiklio – įrenginių valdymas vykdomas tiesiogiai iš prijunginio (įrenginio) individualaus valdiklio. Tai rezervinis nuotolinio valdymo būdas;</w:t>
      </w:r>
    </w:p>
    <w:p w14:paraId="1828C33E" w14:textId="255C5EA1" w:rsidR="003242F7" w:rsidRPr="00A5486C" w:rsidRDefault="00395925" w:rsidP="00224B17">
      <w:pPr>
        <w:pStyle w:val="NoSpacing"/>
        <w:numPr>
          <w:ilvl w:val="3"/>
          <w:numId w:val="3"/>
        </w:numPr>
        <w:tabs>
          <w:tab w:val="left" w:pos="1418"/>
        </w:tabs>
        <w:spacing w:line="276" w:lineRule="auto"/>
        <w:ind w:left="0" w:firstLine="851"/>
        <w:jc w:val="both"/>
        <w:rPr>
          <w:rFonts w:ascii="Arial" w:hAnsi="Arial" w:cs="Arial"/>
          <w:szCs w:val="22"/>
          <w:lang w:val="lt-LT"/>
        </w:rPr>
      </w:pPr>
      <w:r w:rsidRPr="00A5486C">
        <w:rPr>
          <w:rFonts w:ascii="Arial" w:hAnsi="Arial" w:cs="Arial"/>
          <w:szCs w:val="22"/>
          <w:lang w:val="lt-LT"/>
        </w:rPr>
        <w:t>valdymas iš PSO DVS. Tai pagrindinis nuotolinio valdymo būdas</w:t>
      </w:r>
      <w:r w:rsidR="00775FE5" w:rsidRPr="00A5486C">
        <w:rPr>
          <w:rFonts w:ascii="Arial" w:hAnsi="Arial" w:cs="Arial"/>
          <w:szCs w:val="22"/>
          <w:lang w:val="lt-LT"/>
        </w:rPr>
        <w:t>.</w:t>
      </w:r>
    </w:p>
    <w:p w14:paraId="6ED6E136" w14:textId="3EFFF70E" w:rsidR="003242F7" w:rsidRPr="00A5486C" w:rsidRDefault="00E2523F" w:rsidP="00224B17">
      <w:pPr>
        <w:pStyle w:val="NoSpacing"/>
        <w:numPr>
          <w:ilvl w:val="2"/>
          <w:numId w:val="3"/>
        </w:numPr>
        <w:tabs>
          <w:tab w:val="left" w:pos="1418"/>
        </w:tabs>
        <w:spacing w:line="276" w:lineRule="auto"/>
        <w:ind w:left="0" w:firstLine="567"/>
        <w:jc w:val="both"/>
        <w:rPr>
          <w:rFonts w:ascii="Arial" w:hAnsi="Arial" w:cs="Arial"/>
          <w:szCs w:val="22"/>
          <w:lang w:val="lt-LT"/>
        </w:rPr>
      </w:pPr>
      <w:r w:rsidRPr="00A5486C">
        <w:rPr>
          <w:rFonts w:ascii="Arial" w:hAnsi="Arial" w:cs="Arial"/>
          <w:szCs w:val="22"/>
          <w:lang w:val="lt-LT"/>
        </w:rPr>
        <w:t>i</w:t>
      </w:r>
      <w:r w:rsidR="003242F7" w:rsidRPr="00A5486C">
        <w:rPr>
          <w:rFonts w:ascii="Arial" w:hAnsi="Arial" w:cs="Arial"/>
          <w:szCs w:val="22"/>
          <w:lang w:val="lt-LT"/>
        </w:rPr>
        <w:t>šjungtas valdymas – įrenginių valdymo vykdymas uždraustas.</w:t>
      </w:r>
    </w:p>
    <w:p w14:paraId="448ABD97" w14:textId="77777777" w:rsidR="003242F7" w:rsidRPr="00A5486C" w:rsidRDefault="003242F7" w:rsidP="00224B17">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Valdymo išjungimas, perjungimas į vietinį ar nuotolinį atliekamas valdomo įrenginio pavaros spintoje.</w:t>
      </w:r>
    </w:p>
    <w:p w14:paraId="19983621" w14:textId="102C0ECF" w:rsidR="003242F7" w:rsidRPr="00A5486C" w:rsidRDefault="003242F7" w:rsidP="00224B17">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 xml:space="preserve">Nuotolinio valdymo režimo (iš </w:t>
      </w:r>
      <w:r w:rsidR="00395925" w:rsidRPr="00A5486C">
        <w:rPr>
          <w:rFonts w:ascii="Arial" w:hAnsi="Arial" w:cs="Arial"/>
          <w:szCs w:val="22"/>
          <w:lang w:val="lt-LT"/>
        </w:rPr>
        <w:t xml:space="preserve">PSO </w:t>
      </w:r>
      <w:r w:rsidRPr="00A5486C">
        <w:rPr>
          <w:rFonts w:ascii="Arial" w:hAnsi="Arial" w:cs="Arial"/>
          <w:szCs w:val="22"/>
          <w:lang w:val="lt-LT"/>
        </w:rPr>
        <w:t>DVS) perjungimas į nuotolinio valdymo režimą (iš prijunginio (įrenginio) valdiklio) realizuojamas individualiame prijunginio valdiklyje, kuriame turi būti numatytas nuotolinio valdymo režimų perjungimų raktas, o nesant tokios galimybės – iš šalia valdiklio papildomai sumontuoto nuotolinio valdymo režimų perjungimo rakto.</w:t>
      </w:r>
    </w:p>
    <w:p w14:paraId="7F615585" w14:textId="77777777" w:rsidR="003242F7" w:rsidRPr="00A5486C" w:rsidRDefault="003242F7" w:rsidP="00224B17">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Klaidingų valdymo operacijų prevencijai turi būti numatyta komutavimo aparatų (jungtuvų, skyriklių) ir įžemiklių nuotolinio valdymo operatyvinės blokuotės, kurios realizuotos sekančiai:</w:t>
      </w:r>
    </w:p>
    <w:p w14:paraId="1D445CF7" w14:textId="77777777" w:rsidR="001E1EFC" w:rsidRPr="00A5486C" w:rsidRDefault="00F0328E" w:rsidP="00224B17">
      <w:pPr>
        <w:pStyle w:val="NoSpacing"/>
        <w:numPr>
          <w:ilvl w:val="2"/>
          <w:numId w:val="3"/>
        </w:numPr>
        <w:tabs>
          <w:tab w:val="left" w:pos="1418"/>
        </w:tabs>
        <w:spacing w:line="276" w:lineRule="auto"/>
        <w:ind w:left="0" w:firstLine="567"/>
        <w:jc w:val="both"/>
        <w:rPr>
          <w:rFonts w:ascii="Arial" w:hAnsi="Arial" w:cs="Arial"/>
          <w:szCs w:val="22"/>
          <w:lang w:val="lt-LT"/>
        </w:rPr>
      </w:pPr>
      <w:r w:rsidRPr="00A5486C">
        <w:rPr>
          <w:rFonts w:ascii="Arial" w:hAnsi="Arial" w:cs="Arial"/>
          <w:szCs w:val="22"/>
          <w:lang w:val="lt-LT"/>
        </w:rPr>
        <w:t>b</w:t>
      </w:r>
      <w:r w:rsidR="004912F5" w:rsidRPr="00A5486C">
        <w:rPr>
          <w:rFonts w:ascii="Arial" w:hAnsi="Arial" w:cs="Arial"/>
          <w:szCs w:val="22"/>
          <w:lang w:val="lt-LT"/>
        </w:rPr>
        <w:t>lokuotės, kurios realizuojamos skyriklių ir įžemiklių pavarose (komplektas „skyriklis-įžemiklis(</w:t>
      </w:r>
      <w:proofErr w:type="spellStart"/>
      <w:r w:rsidR="004912F5" w:rsidRPr="00A5486C">
        <w:rPr>
          <w:rFonts w:ascii="Arial" w:hAnsi="Arial" w:cs="Arial"/>
          <w:szCs w:val="22"/>
          <w:lang w:val="lt-LT"/>
        </w:rPr>
        <w:t>iai</w:t>
      </w:r>
      <w:proofErr w:type="spellEnd"/>
      <w:r w:rsidR="004912F5" w:rsidRPr="00A5486C">
        <w:rPr>
          <w:rFonts w:ascii="Arial" w:hAnsi="Arial" w:cs="Arial"/>
          <w:szCs w:val="22"/>
          <w:lang w:val="lt-LT"/>
        </w:rPr>
        <w:t>)“ yra sumontuoti viename konstrukciniame bloke), kuomet neleidžiama įjungti skyriklio kol yra įjungtas įžeminimo peilis ir atvirkščiai. Turi būti blokuojamas valdymas skyrikliui (įžemikliui) nepriklausomai iš kurios vietos yra valdoma (iš DVS, RAA valdiklio ar vietoje iš pavaros) skyriklis arba įžemiklis;</w:t>
      </w:r>
    </w:p>
    <w:p w14:paraId="3EBD22BA" w14:textId="77777777" w:rsidR="001E1EFC" w:rsidRPr="00A5486C" w:rsidRDefault="00DA317C" w:rsidP="00224B17">
      <w:pPr>
        <w:pStyle w:val="NoSpacing"/>
        <w:numPr>
          <w:ilvl w:val="2"/>
          <w:numId w:val="3"/>
        </w:numPr>
        <w:tabs>
          <w:tab w:val="left" w:pos="1418"/>
        </w:tabs>
        <w:spacing w:line="276" w:lineRule="auto"/>
        <w:ind w:left="0" w:firstLine="567"/>
        <w:jc w:val="both"/>
        <w:rPr>
          <w:rFonts w:ascii="Arial" w:hAnsi="Arial" w:cs="Arial"/>
          <w:szCs w:val="22"/>
          <w:lang w:val="lt-LT"/>
        </w:rPr>
      </w:pPr>
      <w:r w:rsidRPr="00A5486C">
        <w:rPr>
          <w:rFonts w:ascii="Arial" w:hAnsi="Arial" w:cs="Arial"/>
          <w:szCs w:val="22"/>
          <w:lang w:val="lt-LT"/>
        </w:rPr>
        <w:t>loginės blokuotės, kurios realizuojamos pastotės įrenginių valdikliuose ir kurios neleidžia operuoti pastotės komutaciniais aparatais ir įžemikliais, kuomet nesilaikoma tam tikros loginės perjungimų sekos. Operavimo komutavimo aparatais ir įžemikliais sekos logika tu</w:t>
      </w:r>
      <w:r w:rsidR="0023315E" w:rsidRPr="00A5486C">
        <w:rPr>
          <w:rFonts w:ascii="Arial" w:hAnsi="Arial" w:cs="Arial"/>
          <w:szCs w:val="22"/>
          <w:lang w:val="lt-LT"/>
        </w:rPr>
        <w:t>ri būti iš anksto suderinta su</w:t>
      </w:r>
      <w:r w:rsidR="00005BC5" w:rsidRPr="00A5486C">
        <w:rPr>
          <w:rFonts w:ascii="Arial" w:hAnsi="Arial" w:cs="Arial"/>
          <w:szCs w:val="22"/>
          <w:lang w:val="lt-LT"/>
        </w:rPr>
        <w:t xml:space="preserve"> PSO</w:t>
      </w:r>
      <w:r w:rsidRPr="00A5486C">
        <w:rPr>
          <w:rFonts w:ascii="Arial" w:hAnsi="Arial" w:cs="Arial"/>
          <w:szCs w:val="22"/>
          <w:lang w:val="lt-LT"/>
        </w:rPr>
        <w:t>.</w:t>
      </w:r>
    </w:p>
    <w:p w14:paraId="21141009" w14:textId="1F814EEA" w:rsidR="003242F7" w:rsidRPr="00A5486C" w:rsidRDefault="00872F24" w:rsidP="00224B17">
      <w:pPr>
        <w:pStyle w:val="NoSpacing"/>
        <w:numPr>
          <w:ilvl w:val="2"/>
          <w:numId w:val="3"/>
        </w:numPr>
        <w:tabs>
          <w:tab w:val="left" w:pos="1418"/>
        </w:tabs>
        <w:spacing w:line="276" w:lineRule="auto"/>
        <w:ind w:left="0" w:firstLine="567"/>
        <w:jc w:val="both"/>
        <w:rPr>
          <w:rFonts w:ascii="Arial" w:hAnsi="Arial" w:cs="Arial"/>
          <w:szCs w:val="22"/>
          <w:lang w:val="lt-LT"/>
        </w:rPr>
      </w:pPr>
      <w:r w:rsidRPr="00A5486C">
        <w:rPr>
          <w:rFonts w:ascii="Arial" w:hAnsi="Arial" w:cs="Arial"/>
          <w:szCs w:val="22"/>
          <w:lang w:val="lt-LT"/>
        </w:rPr>
        <w:lastRenderedPageBreak/>
        <w:t>kai loginės blokuotės realizuojamos GOOSE žinutėmis horizontalioje komunikacijoje tarp prijunginių RAA valdiklių, jų logikoje turi būti numatyta galimybė žmogus-mašina sąsajos pagalba perjungus į vietinį valdymą to prijunginio blokuotes išjungti, perjungus į nuotolinį blokuočių logika automatiškai turi būti įjungiama. Blokuočių išjungimo r</w:t>
      </w:r>
      <w:r w:rsidR="006B56B3" w:rsidRPr="00A5486C">
        <w:rPr>
          <w:rFonts w:ascii="Arial" w:hAnsi="Arial" w:cs="Arial"/>
          <w:szCs w:val="22"/>
          <w:lang w:val="lt-LT"/>
        </w:rPr>
        <w:t>e</w:t>
      </w:r>
      <w:r w:rsidRPr="00A5486C">
        <w:rPr>
          <w:rFonts w:ascii="Arial" w:hAnsi="Arial" w:cs="Arial"/>
          <w:szCs w:val="22"/>
          <w:lang w:val="lt-LT"/>
        </w:rPr>
        <w:t>žimo logika turi būti leidžiama tik esant gretimų prijunginių valdiklių gedimams, kai iš jų negaunama informacija apie komutacinių aparatų padėtis</w:t>
      </w:r>
      <w:r w:rsidR="003242F7" w:rsidRPr="00A5486C">
        <w:rPr>
          <w:rFonts w:ascii="Arial" w:hAnsi="Arial" w:cs="Arial"/>
          <w:szCs w:val="22"/>
          <w:lang w:val="lt-LT"/>
        </w:rPr>
        <w:t>.</w:t>
      </w:r>
    </w:p>
    <w:p w14:paraId="19B7E5AA" w14:textId="69B85C9F" w:rsidR="003242F7" w:rsidRPr="00A5486C" w:rsidRDefault="00152D75" w:rsidP="00224B17">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 xml:space="preserve">Projektiniuose pasiūlymuose </w:t>
      </w:r>
      <w:r w:rsidR="00143BA3" w:rsidRPr="00A5486C">
        <w:rPr>
          <w:rFonts w:ascii="Arial" w:hAnsi="Arial" w:cs="Arial"/>
          <w:szCs w:val="22"/>
          <w:lang w:val="lt-LT"/>
        </w:rPr>
        <w:t>įvertinti s</w:t>
      </w:r>
      <w:r w:rsidR="003242F7" w:rsidRPr="00A5486C">
        <w:rPr>
          <w:rFonts w:ascii="Arial" w:hAnsi="Arial" w:cs="Arial"/>
          <w:szCs w:val="22"/>
          <w:lang w:val="lt-LT"/>
        </w:rPr>
        <w:t>kirstomojo tinklo blokuočių būklę ir panaudojimo galimybę.</w:t>
      </w:r>
    </w:p>
    <w:p w14:paraId="3EF26DAB" w14:textId="77777777" w:rsidR="003242F7" w:rsidRPr="00A5486C" w:rsidRDefault="003242F7" w:rsidP="00224B17">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Aukštesnės valdymo sistemų pakopos sutrikimas neturi trikdyti kitų valdymo pakopų darbo.</w:t>
      </w:r>
    </w:p>
    <w:p w14:paraId="75661AD3" w14:textId="77777777" w:rsidR="003242F7" w:rsidRPr="00A5486C" w:rsidRDefault="003242F7" w:rsidP="00224B17">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Turi būti užtikrinta tos pačios įrangos valdymo galimybė vienu metu tik iš vienos vietos.</w:t>
      </w:r>
    </w:p>
    <w:p w14:paraId="69200B75" w14:textId="01C58996" w:rsidR="003242F7" w:rsidRPr="00A5486C" w:rsidRDefault="003242F7" w:rsidP="00224B17">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 xml:space="preserve">Transformatorių įjungimui/išjungimui, turi būti numatoma galimybė </w:t>
      </w:r>
      <w:r w:rsidR="00395925" w:rsidRPr="00A5486C">
        <w:rPr>
          <w:rFonts w:ascii="Arial" w:hAnsi="Arial" w:cs="Arial"/>
          <w:szCs w:val="22"/>
          <w:lang w:val="lt-LT"/>
        </w:rPr>
        <w:t xml:space="preserve">galios </w:t>
      </w:r>
      <w:r w:rsidRPr="00A5486C">
        <w:rPr>
          <w:rFonts w:ascii="Arial" w:hAnsi="Arial" w:cs="Arial"/>
          <w:szCs w:val="22"/>
          <w:lang w:val="lt-LT"/>
        </w:rPr>
        <w:t>transformatorių</w:t>
      </w:r>
      <w:r w:rsidR="009333F9" w:rsidRPr="00A5486C">
        <w:rPr>
          <w:rFonts w:ascii="Arial" w:hAnsi="Arial" w:cs="Arial"/>
          <w:szCs w:val="22"/>
          <w:lang w:val="lt-LT"/>
        </w:rPr>
        <w:t xml:space="preserve"> 110 kV prijunginių</w:t>
      </w:r>
      <w:r w:rsidRPr="00A5486C">
        <w:rPr>
          <w:rFonts w:ascii="Arial" w:hAnsi="Arial" w:cs="Arial"/>
          <w:szCs w:val="22"/>
          <w:lang w:val="lt-LT"/>
        </w:rPr>
        <w:t xml:space="preserve"> valdymui iš </w:t>
      </w:r>
      <w:r w:rsidR="00B21B25" w:rsidRPr="00A5486C">
        <w:rPr>
          <w:rFonts w:ascii="Arial" w:hAnsi="Arial" w:cs="Arial"/>
          <w:szCs w:val="22"/>
          <w:lang w:val="lt-LT"/>
        </w:rPr>
        <w:t>s</w:t>
      </w:r>
      <w:r w:rsidR="002B0D6F" w:rsidRPr="00A5486C">
        <w:rPr>
          <w:rFonts w:ascii="Arial" w:hAnsi="Arial" w:cs="Arial"/>
          <w:szCs w:val="22"/>
          <w:lang w:val="lt-LT"/>
        </w:rPr>
        <w:t>kirstomojo tinklo</w:t>
      </w:r>
      <w:r w:rsidRPr="00A5486C">
        <w:rPr>
          <w:rFonts w:ascii="Arial" w:hAnsi="Arial" w:cs="Arial"/>
          <w:szCs w:val="22"/>
          <w:lang w:val="lt-LT"/>
        </w:rPr>
        <w:t xml:space="preserve"> įrenginių valdiklių, blokuojant 110 kV komutavimo aparatų ir įžemiklių, reikalingų minimai funkcijai atlikti, v</w:t>
      </w:r>
      <w:r w:rsidR="0023315E" w:rsidRPr="00A5486C">
        <w:rPr>
          <w:rFonts w:ascii="Arial" w:hAnsi="Arial" w:cs="Arial"/>
          <w:szCs w:val="22"/>
          <w:lang w:val="lt-LT"/>
        </w:rPr>
        <w:t>aldymo komandas, siunčiamas iš p</w:t>
      </w:r>
      <w:r w:rsidRPr="00A5486C">
        <w:rPr>
          <w:rFonts w:ascii="Arial" w:hAnsi="Arial" w:cs="Arial"/>
          <w:szCs w:val="22"/>
          <w:lang w:val="lt-LT"/>
        </w:rPr>
        <w:t>erdavimo tinklo valdymo sistemų ir atvirkščiai.</w:t>
      </w:r>
    </w:p>
    <w:p w14:paraId="0D647C9F" w14:textId="495DF86B" w:rsidR="003242F7" w:rsidRPr="00A5486C" w:rsidRDefault="003242F7" w:rsidP="00224B17">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Transformatoriaus</w:t>
      </w:r>
      <w:r w:rsidR="009333F9" w:rsidRPr="00A5486C">
        <w:rPr>
          <w:rFonts w:ascii="Arial" w:hAnsi="Arial" w:cs="Arial"/>
          <w:szCs w:val="22"/>
          <w:lang w:val="lt-LT"/>
        </w:rPr>
        <w:t xml:space="preserve"> 110 kV prijunginio</w:t>
      </w:r>
      <w:r w:rsidRPr="00A5486C">
        <w:rPr>
          <w:rFonts w:ascii="Arial" w:hAnsi="Arial" w:cs="Arial"/>
          <w:szCs w:val="22"/>
          <w:lang w:val="lt-LT"/>
        </w:rPr>
        <w:t xml:space="preserve"> valdymo teisių tarp </w:t>
      </w:r>
      <w:r w:rsidR="0023315E" w:rsidRPr="00A5486C">
        <w:rPr>
          <w:rFonts w:ascii="Arial" w:hAnsi="Arial" w:cs="Arial"/>
          <w:szCs w:val="22"/>
          <w:lang w:val="lt-LT"/>
        </w:rPr>
        <w:t>s</w:t>
      </w:r>
      <w:r w:rsidR="00E10C17" w:rsidRPr="00A5486C">
        <w:rPr>
          <w:rFonts w:ascii="Arial" w:hAnsi="Arial" w:cs="Arial"/>
          <w:szCs w:val="22"/>
          <w:lang w:val="lt-LT"/>
        </w:rPr>
        <w:t>kirstomojo tinklo</w:t>
      </w:r>
      <w:r w:rsidR="0023315E" w:rsidRPr="00A5486C">
        <w:rPr>
          <w:rFonts w:ascii="Arial" w:hAnsi="Arial" w:cs="Arial"/>
          <w:szCs w:val="22"/>
          <w:lang w:val="lt-LT"/>
        </w:rPr>
        <w:t xml:space="preserve"> įrenginių valdiklių ir p</w:t>
      </w:r>
      <w:r w:rsidRPr="00A5486C">
        <w:rPr>
          <w:rFonts w:ascii="Arial" w:hAnsi="Arial" w:cs="Arial"/>
          <w:szCs w:val="22"/>
          <w:lang w:val="lt-LT"/>
        </w:rPr>
        <w:t xml:space="preserve">erdavimo tinklo įrenginių valdiklių, keitimas turi būti atliekamas iš </w:t>
      </w:r>
      <w:r w:rsidR="00395925" w:rsidRPr="00A5486C">
        <w:rPr>
          <w:rFonts w:ascii="Arial" w:hAnsi="Arial" w:cs="Arial"/>
          <w:szCs w:val="22"/>
          <w:lang w:val="lt-LT"/>
        </w:rPr>
        <w:t>PSO</w:t>
      </w:r>
      <w:r w:rsidRPr="00A5486C">
        <w:rPr>
          <w:rFonts w:ascii="Arial" w:hAnsi="Arial" w:cs="Arial"/>
          <w:szCs w:val="22"/>
          <w:lang w:val="lt-LT"/>
        </w:rPr>
        <w:t xml:space="preserve"> DVS. Perdavus teises kitai nuotolinio įrenginių valdymo sistemai, nuotolinis 110 kV</w:t>
      </w:r>
      <w:r w:rsidR="0023315E" w:rsidRPr="00A5486C">
        <w:rPr>
          <w:rFonts w:ascii="Arial" w:hAnsi="Arial" w:cs="Arial"/>
          <w:szCs w:val="22"/>
          <w:lang w:val="lt-LT"/>
        </w:rPr>
        <w:t xml:space="preserve"> įtampos įrenginių valdymas iš p</w:t>
      </w:r>
      <w:r w:rsidRPr="00A5486C">
        <w:rPr>
          <w:rFonts w:ascii="Arial" w:hAnsi="Arial" w:cs="Arial"/>
          <w:szCs w:val="22"/>
          <w:lang w:val="lt-LT"/>
        </w:rPr>
        <w:t>erdavimo tinklo DVS blokuojamas.</w:t>
      </w:r>
    </w:p>
    <w:p w14:paraId="630D8F90" w14:textId="77777777" w:rsidR="003242F7" w:rsidRPr="00A5486C" w:rsidRDefault="003242F7" w:rsidP="00224B17">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Valdymo prioritetų eiliškumas mažėjimo tvarka:</w:t>
      </w:r>
    </w:p>
    <w:p w14:paraId="6092F0DC" w14:textId="77777777" w:rsidR="00BD5BFC" w:rsidRPr="00A5486C" w:rsidRDefault="00C948F5" w:rsidP="00224B17">
      <w:pPr>
        <w:pStyle w:val="NoSpacing"/>
        <w:numPr>
          <w:ilvl w:val="2"/>
          <w:numId w:val="3"/>
        </w:numPr>
        <w:tabs>
          <w:tab w:val="left" w:pos="1418"/>
        </w:tabs>
        <w:spacing w:line="276" w:lineRule="auto"/>
        <w:ind w:left="0" w:firstLine="567"/>
        <w:jc w:val="both"/>
        <w:rPr>
          <w:rFonts w:ascii="Arial" w:hAnsi="Arial" w:cs="Arial"/>
          <w:szCs w:val="22"/>
          <w:lang w:val="lt-LT"/>
        </w:rPr>
      </w:pPr>
      <w:r w:rsidRPr="00A5486C">
        <w:rPr>
          <w:rFonts w:ascii="Arial" w:hAnsi="Arial" w:cs="Arial"/>
          <w:szCs w:val="22"/>
          <w:lang w:val="lt-LT"/>
        </w:rPr>
        <w:t>v</w:t>
      </w:r>
      <w:r w:rsidR="00395925" w:rsidRPr="00A5486C">
        <w:rPr>
          <w:rFonts w:ascii="Arial" w:hAnsi="Arial" w:cs="Arial"/>
          <w:szCs w:val="22"/>
          <w:lang w:val="lt-LT"/>
        </w:rPr>
        <w:t>aldymas iš PSO DVS – pagrindinis pastotės įrenginių valdymo būdas</w:t>
      </w:r>
      <w:r w:rsidR="00F8769E" w:rsidRPr="00A5486C">
        <w:rPr>
          <w:rFonts w:ascii="Arial" w:hAnsi="Arial" w:cs="Arial"/>
          <w:szCs w:val="22"/>
          <w:lang w:val="lt-LT"/>
        </w:rPr>
        <w:t>;</w:t>
      </w:r>
    </w:p>
    <w:p w14:paraId="674221E8" w14:textId="77777777" w:rsidR="00BD5BFC" w:rsidRPr="00A5486C" w:rsidRDefault="001753E0" w:rsidP="00224B17">
      <w:pPr>
        <w:pStyle w:val="NoSpacing"/>
        <w:numPr>
          <w:ilvl w:val="2"/>
          <w:numId w:val="3"/>
        </w:numPr>
        <w:tabs>
          <w:tab w:val="left" w:pos="1418"/>
        </w:tabs>
        <w:spacing w:line="276" w:lineRule="auto"/>
        <w:ind w:left="0" w:firstLine="567"/>
        <w:jc w:val="both"/>
        <w:rPr>
          <w:rFonts w:ascii="Arial" w:hAnsi="Arial" w:cs="Arial"/>
          <w:szCs w:val="22"/>
          <w:lang w:val="lt-LT"/>
        </w:rPr>
      </w:pPr>
      <w:r w:rsidRPr="00A5486C">
        <w:rPr>
          <w:rFonts w:ascii="Arial" w:hAnsi="Arial" w:cs="Arial"/>
          <w:szCs w:val="22"/>
          <w:lang w:val="lt-LT"/>
        </w:rPr>
        <w:t>v</w:t>
      </w:r>
      <w:r w:rsidR="003242F7" w:rsidRPr="00A5486C">
        <w:rPr>
          <w:rFonts w:ascii="Arial" w:hAnsi="Arial" w:cs="Arial"/>
          <w:szCs w:val="22"/>
          <w:lang w:val="lt-LT"/>
        </w:rPr>
        <w:t>aldymas iš prijunginio (įrenginio) valdiklio. Šis valdymo būdas privalo turėti visas valdymui reikalingas logines blokuotes (blokuotes dėl perjungimų sekos), kurios realizuotos šio prijunginio (įrenginio) valdiklyje. Tai rezervinis nuotolinio valdymo būdas, kuris naudojamas tuomet, kai nėra gal</w:t>
      </w:r>
      <w:r w:rsidR="00F8769E" w:rsidRPr="00A5486C">
        <w:rPr>
          <w:rFonts w:ascii="Arial" w:hAnsi="Arial" w:cs="Arial"/>
          <w:szCs w:val="22"/>
          <w:lang w:val="lt-LT"/>
        </w:rPr>
        <w:t xml:space="preserve">imybės valdyti įrenginių iš </w:t>
      </w:r>
      <w:r w:rsidR="00395925" w:rsidRPr="00A5486C">
        <w:rPr>
          <w:rFonts w:ascii="Arial" w:hAnsi="Arial" w:cs="Arial"/>
          <w:szCs w:val="22"/>
          <w:lang w:val="lt-LT"/>
        </w:rPr>
        <w:t xml:space="preserve">PSO </w:t>
      </w:r>
      <w:r w:rsidR="00F8769E" w:rsidRPr="00A5486C">
        <w:rPr>
          <w:rFonts w:ascii="Arial" w:hAnsi="Arial" w:cs="Arial"/>
          <w:szCs w:val="22"/>
          <w:lang w:val="lt-LT"/>
        </w:rPr>
        <w:t>DVS;</w:t>
      </w:r>
    </w:p>
    <w:p w14:paraId="762469DA" w14:textId="66E12B2C" w:rsidR="003242F7" w:rsidRPr="00A5486C" w:rsidRDefault="001753E0" w:rsidP="00224B17">
      <w:pPr>
        <w:pStyle w:val="NoSpacing"/>
        <w:numPr>
          <w:ilvl w:val="2"/>
          <w:numId w:val="3"/>
        </w:numPr>
        <w:tabs>
          <w:tab w:val="left" w:pos="1418"/>
        </w:tabs>
        <w:spacing w:line="276" w:lineRule="auto"/>
        <w:ind w:left="0" w:firstLine="567"/>
        <w:jc w:val="both"/>
        <w:rPr>
          <w:rFonts w:ascii="Arial" w:hAnsi="Arial" w:cs="Arial"/>
          <w:szCs w:val="22"/>
          <w:lang w:val="lt-LT"/>
        </w:rPr>
      </w:pPr>
      <w:r w:rsidRPr="00A5486C">
        <w:rPr>
          <w:rFonts w:ascii="Arial" w:hAnsi="Arial" w:cs="Arial"/>
          <w:szCs w:val="22"/>
          <w:lang w:val="lt-LT"/>
        </w:rPr>
        <w:t>v</w:t>
      </w:r>
      <w:r w:rsidR="003242F7" w:rsidRPr="00A5486C">
        <w:rPr>
          <w:rFonts w:ascii="Arial" w:hAnsi="Arial" w:cs="Arial"/>
          <w:szCs w:val="22"/>
          <w:lang w:val="lt-LT"/>
        </w:rPr>
        <w:t>ietinis valdymas – iš įrenginio pavaros valdymo spintos. Tai – remontinis valdymo būdas. Šiuo būdu valdomi įrenginiai neturi loginių blokuočių, išskyrus mechanines blokuotes, realizuotas pačiuose įrenginiuose.</w:t>
      </w:r>
    </w:p>
    <w:p w14:paraId="6DFDD56A" w14:textId="38F5B2F5" w:rsidR="00F8769E" w:rsidRPr="00A5486C" w:rsidRDefault="003242F7" w:rsidP="00224B17">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 xml:space="preserve">Turi būti perduodama ši realaus laiko informacija (perdavimo kryptis į </w:t>
      </w:r>
      <w:r w:rsidR="00395925" w:rsidRPr="00A5486C">
        <w:rPr>
          <w:rFonts w:ascii="Arial" w:hAnsi="Arial" w:cs="Arial"/>
          <w:szCs w:val="22"/>
          <w:lang w:val="lt-LT"/>
        </w:rPr>
        <w:t xml:space="preserve">PSO </w:t>
      </w:r>
      <w:r w:rsidRPr="00A5486C">
        <w:rPr>
          <w:rFonts w:ascii="Arial" w:hAnsi="Arial" w:cs="Arial"/>
          <w:szCs w:val="22"/>
          <w:lang w:val="lt-LT"/>
        </w:rPr>
        <w:t>DVS) apie įrenginių būklę:</w:t>
      </w:r>
    </w:p>
    <w:p w14:paraId="3DF14236" w14:textId="77777777" w:rsidR="00FE57B2" w:rsidRPr="00A5486C" w:rsidRDefault="00FE57B2" w:rsidP="00C807BE">
      <w:pPr>
        <w:ind w:firstLine="567"/>
        <w:rPr>
          <w:rFonts w:ascii="Arial" w:hAnsi="Arial" w:cs="Arial"/>
          <w:sz w:val="22"/>
          <w:szCs w:val="22"/>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88"/>
        <w:gridCol w:w="9207"/>
      </w:tblGrid>
      <w:tr w:rsidR="00F8769E" w:rsidRPr="00A5486C" w14:paraId="0C1BE425" w14:textId="77777777" w:rsidTr="00573602">
        <w:trPr>
          <w:tblHeader/>
        </w:trPr>
        <w:tc>
          <w:tcPr>
            <w:tcW w:w="988" w:type="dxa"/>
            <w:vAlign w:val="center"/>
          </w:tcPr>
          <w:p w14:paraId="6B85F173" w14:textId="77777777" w:rsidR="00F8769E" w:rsidRPr="00A5486C" w:rsidRDefault="00F8769E" w:rsidP="00573602">
            <w:pPr>
              <w:pStyle w:val="BodyText3"/>
              <w:tabs>
                <w:tab w:val="left" w:pos="720"/>
              </w:tabs>
              <w:spacing w:after="0"/>
              <w:jc w:val="center"/>
              <w:rPr>
                <w:rFonts w:ascii="Arial" w:hAnsi="Arial" w:cs="Arial"/>
                <w:b/>
                <w:sz w:val="22"/>
                <w:szCs w:val="22"/>
                <w:lang w:val="lt-LT"/>
              </w:rPr>
            </w:pPr>
            <w:r w:rsidRPr="00A5486C">
              <w:rPr>
                <w:rFonts w:ascii="Arial" w:hAnsi="Arial" w:cs="Arial"/>
                <w:b/>
                <w:sz w:val="22"/>
                <w:szCs w:val="22"/>
                <w:lang w:val="lt-LT"/>
              </w:rPr>
              <w:t>Eil.nr.</w:t>
            </w:r>
          </w:p>
        </w:tc>
        <w:tc>
          <w:tcPr>
            <w:tcW w:w="9207" w:type="dxa"/>
            <w:vAlign w:val="center"/>
          </w:tcPr>
          <w:p w14:paraId="0C8CAED5" w14:textId="77777777" w:rsidR="00F8769E" w:rsidRPr="00A5486C" w:rsidRDefault="00F8769E" w:rsidP="00573602">
            <w:pPr>
              <w:pStyle w:val="BodyText3"/>
              <w:tabs>
                <w:tab w:val="left" w:pos="720"/>
              </w:tabs>
              <w:spacing w:after="0"/>
              <w:ind w:firstLine="567"/>
              <w:jc w:val="center"/>
              <w:rPr>
                <w:rFonts w:ascii="Arial" w:hAnsi="Arial" w:cs="Arial"/>
                <w:b/>
                <w:sz w:val="22"/>
                <w:szCs w:val="22"/>
                <w:lang w:val="lt-LT"/>
              </w:rPr>
            </w:pPr>
            <w:r w:rsidRPr="00A5486C">
              <w:rPr>
                <w:rFonts w:ascii="Arial" w:hAnsi="Arial" w:cs="Arial"/>
                <w:b/>
                <w:sz w:val="22"/>
                <w:szCs w:val="22"/>
                <w:lang w:val="lt-LT"/>
              </w:rPr>
              <w:t>Realaus laiko informacijos apibūdinimas</w:t>
            </w:r>
          </w:p>
        </w:tc>
      </w:tr>
      <w:tr w:rsidR="00F8769E" w:rsidRPr="00A5486C" w14:paraId="5A55BD84" w14:textId="77777777" w:rsidTr="00573602">
        <w:tc>
          <w:tcPr>
            <w:tcW w:w="10195" w:type="dxa"/>
            <w:gridSpan w:val="2"/>
            <w:vAlign w:val="center"/>
          </w:tcPr>
          <w:p w14:paraId="250C0CDA" w14:textId="77777777" w:rsidR="00F8769E" w:rsidRPr="00A5486C" w:rsidRDefault="00F8769E" w:rsidP="00C807BE">
            <w:pPr>
              <w:pStyle w:val="BodyText3"/>
              <w:tabs>
                <w:tab w:val="left" w:pos="720"/>
              </w:tabs>
              <w:spacing w:after="0"/>
              <w:ind w:firstLine="567"/>
              <w:jc w:val="center"/>
              <w:rPr>
                <w:rFonts w:ascii="Arial" w:hAnsi="Arial" w:cs="Arial"/>
                <w:b/>
                <w:i/>
                <w:sz w:val="22"/>
                <w:szCs w:val="22"/>
                <w:lang w:val="lt-LT"/>
              </w:rPr>
            </w:pPr>
            <w:r w:rsidRPr="00A5486C">
              <w:rPr>
                <w:rFonts w:ascii="Arial" w:hAnsi="Arial" w:cs="Arial"/>
                <w:b/>
                <w:i/>
                <w:sz w:val="22"/>
                <w:szCs w:val="22"/>
                <w:lang w:val="lt-LT"/>
              </w:rPr>
              <w:t>TP 110 kV dalies įrenginių signalizacija:</w:t>
            </w:r>
          </w:p>
        </w:tc>
      </w:tr>
      <w:tr w:rsidR="00F8769E" w:rsidRPr="00A5486C" w14:paraId="7CC828A9" w14:textId="77777777" w:rsidTr="00573602">
        <w:tc>
          <w:tcPr>
            <w:tcW w:w="988" w:type="dxa"/>
            <w:vAlign w:val="center"/>
          </w:tcPr>
          <w:p w14:paraId="2654653E" w14:textId="77777777" w:rsidR="00F8769E" w:rsidRPr="00A5486C" w:rsidRDefault="00F8769E" w:rsidP="00573602">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1.</w:t>
            </w:r>
          </w:p>
        </w:tc>
        <w:tc>
          <w:tcPr>
            <w:tcW w:w="9207" w:type="dxa"/>
            <w:vAlign w:val="center"/>
          </w:tcPr>
          <w:p w14:paraId="0EBCD1C5" w14:textId="77777777" w:rsidR="00F8769E" w:rsidRPr="00A5486C" w:rsidRDefault="00F8769E" w:rsidP="00573602">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Visų komutavimo aparatų ir įžemiklių padėtys.</w:t>
            </w:r>
          </w:p>
        </w:tc>
      </w:tr>
      <w:tr w:rsidR="00F8769E" w:rsidRPr="00A5486C" w14:paraId="765168C8" w14:textId="77777777" w:rsidTr="00573602">
        <w:tc>
          <w:tcPr>
            <w:tcW w:w="988" w:type="dxa"/>
            <w:vAlign w:val="center"/>
          </w:tcPr>
          <w:p w14:paraId="25CCE125" w14:textId="77777777" w:rsidR="00F8769E" w:rsidRPr="00A5486C" w:rsidRDefault="00F8769E" w:rsidP="00573602">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2.</w:t>
            </w:r>
          </w:p>
        </w:tc>
        <w:tc>
          <w:tcPr>
            <w:tcW w:w="9207" w:type="dxa"/>
            <w:vAlign w:val="center"/>
          </w:tcPr>
          <w:p w14:paraId="3FE604C2" w14:textId="77777777" w:rsidR="00F8769E" w:rsidRPr="00A5486C" w:rsidRDefault="00F8769E" w:rsidP="00573602">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Relinių apsaugų ir automatikos suveikimas (kiekvienos apsaugos).</w:t>
            </w:r>
          </w:p>
        </w:tc>
      </w:tr>
      <w:tr w:rsidR="00F8769E" w:rsidRPr="00A5486C" w14:paraId="5C78ABF7" w14:textId="77777777" w:rsidTr="00573602">
        <w:tc>
          <w:tcPr>
            <w:tcW w:w="988" w:type="dxa"/>
            <w:vAlign w:val="center"/>
          </w:tcPr>
          <w:p w14:paraId="2C2DA67C" w14:textId="77777777" w:rsidR="00F8769E" w:rsidRPr="00A5486C" w:rsidRDefault="00F8769E" w:rsidP="00573602">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3.</w:t>
            </w:r>
          </w:p>
        </w:tc>
        <w:tc>
          <w:tcPr>
            <w:tcW w:w="9207" w:type="dxa"/>
            <w:vAlign w:val="center"/>
          </w:tcPr>
          <w:p w14:paraId="6E58B730" w14:textId="77777777" w:rsidR="00F8769E" w:rsidRPr="00A5486C" w:rsidRDefault="00F8769E" w:rsidP="00573602">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Įrenginių RAA funkcijų valdymo ir blokavimo būsenos.</w:t>
            </w:r>
          </w:p>
        </w:tc>
      </w:tr>
      <w:tr w:rsidR="00F8769E" w:rsidRPr="00A5486C" w14:paraId="2572BCC3" w14:textId="77777777" w:rsidTr="00573602">
        <w:tc>
          <w:tcPr>
            <w:tcW w:w="988" w:type="dxa"/>
            <w:vAlign w:val="center"/>
          </w:tcPr>
          <w:p w14:paraId="1C6A0291" w14:textId="77777777" w:rsidR="00F8769E" w:rsidRPr="00A5486C" w:rsidRDefault="00F8769E" w:rsidP="00573602">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4.</w:t>
            </w:r>
          </w:p>
        </w:tc>
        <w:tc>
          <w:tcPr>
            <w:tcW w:w="9207" w:type="dxa"/>
            <w:vAlign w:val="center"/>
          </w:tcPr>
          <w:p w14:paraId="29F1345E" w14:textId="77777777" w:rsidR="00F8769E" w:rsidRPr="00A5486C" w:rsidRDefault="00F8769E" w:rsidP="00573602">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PT eksploatuojamos įrangos gedimai.</w:t>
            </w:r>
          </w:p>
        </w:tc>
      </w:tr>
      <w:tr w:rsidR="00F8769E" w:rsidRPr="00A5486C" w14:paraId="5E26E8AF" w14:textId="77777777" w:rsidTr="00573602">
        <w:tc>
          <w:tcPr>
            <w:tcW w:w="988" w:type="dxa"/>
            <w:vAlign w:val="center"/>
          </w:tcPr>
          <w:p w14:paraId="3DC04AAC" w14:textId="77777777" w:rsidR="00F8769E" w:rsidRPr="00A5486C" w:rsidRDefault="00F8769E" w:rsidP="00573602">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5.</w:t>
            </w:r>
          </w:p>
        </w:tc>
        <w:tc>
          <w:tcPr>
            <w:tcW w:w="9207" w:type="dxa"/>
            <w:vAlign w:val="center"/>
          </w:tcPr>
          <w:p w14:paraId="14FD8D6A" w14:textId="16F6EC4E" w:rsidR="00F8769E" w:rsidRPr="00A5486C" w:rsidRDefault="00F8769E" w:rsidP="00573602">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Prijunginių RAA nuostatų grupių atvaizdavimas</w:t>
            </w:r>
            <w:r w:rsidR="00983C8D" w:rsidRPr="00A5486C">
              <w:rPr>
                <w:rFonts w:ascii="Arial" w:hAnsi="Arial" w:cs="Arial"/>
                <w:sz w:val="22"/>
                <w:szCs w:val="22"/>
                <w:lang w:val="lt-LT"/>
              </w:rPr>
              <w:t>, kuomet RAA nuostatų grupės valdomos diskretinio tipo komandomis</w:t>
            </w:r>
            <w:r w:rsidRPr="00A5486C">
              <w:rPr>
                <w:rFonts w:ascii="Arial" w:hAnsi="Arial" w:cs="Arial"/>
                <w:sz w:val="22"/>
                <w:szCs w:val="22"/>
                <w:lang w:val="lt-LT"/>
              </w:rPr>
              <w:t>.</w:t>
            </w:r>
          </w:p>
        </w:tc>
      </w:tr>
      <w:tr w:rsidR="00F8769E" w:rsidRPr="00A5486C" w14:paraId="53979C12" w14:textId="77777777" w:rsidTr="00573602">
        <w:tc>
          <w:tcPr>
            <w:tcW w:w="988" w:type="dxa"/>
            <w:vAlign w:val="center"/>
          </w:tcPr>
          <w:p w14:paraId="15B95EDD" w14:textId="77777777" w:rsidR="00F8769E" w:rsidRPr="00A5486C" w:rsidRDefault="00F8769E" w:rsidP="00573602">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6.</w:t>
            </w:r>
          </w:p>
        </w:tc>
        <w:tc>
          <w:tcPr>
            <w:tcW w:w="9207" w:type="dxa"/>
            <w:vAlign w:val="center"/>
          </w:tcPr>
          <w:p w14:paraId="0378FD3C" w14:textId="77777777" w:rsidR="00F8769E" w:rsidRPr="00A5486C" w:rsidRDefault="00F8769E" w:rsidP="00573602">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Prijunginio nuotolinio valdymo režimas perjungtas į:</w:t>
            </w:r>
          </w:p>
        </w:tc>
      </w:tr>
      <w:tr w:rsidR="00F8769E" w:rsidRPr="00A5486C" w14:paraId="278373E9" w14:textId="77777777" w:rsidTr="00573602">
        <w:tc>
          <w:tcPr>
            <w:tcW w:w="988" w:type="dxa"/>
            <w:vAlign w:val="center"/>
          </w:tcPr>
          <w:p w14:paraId="7A4B3DFF" w14:textId="77777777" w:rsidR="00F8769E" w:rsidRPr="00A5486C" w:rsidRDefault="00F8769E" w:rsidP="00573602">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6.1.</w:t>
            </w:r>
          </w:p>
        </w:tc>
        <w:tc>
          <w:tcPr>
            <w:tcW w:w="9207" w:type="dxa"/>
            <w:vAlign w:val="center"/>
          </w:tcPr>
          <w:p w14:paraId="33964936" w14:textId="77E5B3A7" w:rsidR="00F8769E" w:rsidRPr="00A5486C" w:rsidRDefault="00573602" w:rsidP="00573602">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 xml:space="preserve">     </w:t>
            </w:r>
            <w:r w:rsidR="00F8769E" w:rsidRPr="00A5486C">
              <w:rPr>
                <w:rFonts w:ascii="Arial" w:hAnsi="Arial" w:cs="Arial"/>
                <w:sz w:val="22"/>
                <w:szCs w:val="22"/>
                <w:lang w:val="lt-LT"/>
              </w:rPr>
              <w:t>Valdymą iš DVS;</w:t>
            </w:r>
          </w:p>
        </w:tc>
      </w:tr>
      <w:tr w:rsidR="00F8769E" w:rsidRPr="00A5486C" w14:paraId="7E964D10" w14:textId="77777777" w:rsidTr="00573602">
        <w:tc>
          <w:tcPr>
            <w:tcW w:w="988" w:type="dxa"/>
            <w:vAlign w:val="center"/>
          </w:tcPr>
          <w:p w14:paraId="79027C92" w14:textId="77777777" w:rsidR="00F8769E" w:rsidRPr="00A5486C" w:rsidRDefault="00F8769E" w:rsidP="00573602">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6.2.</w:t>
            </w:r>
          </w:p>
        </w:tc>
        <w:tc>
          <w:tcPr>
            <w:tcW w:w="9207" w:type="dxa"/>
            <w:vAlign w:val="center"/>
          </w:tcPr>
          <w:p w14:paraId="6F71DF74" w14:textId="2040F56A" w:rsidR="00F8769E" w:rsidRPr="00A5486C" w:rsidRDefault="00573602" w:rsidP="00573602">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 xml:space="preserve">     </w:t>
            </w:r>
            <w:r w:rsidR="00F8769E" w:rsidRPr="00A5486C">
              <w:rPr>
                <w:rFonts w:ascii="Arial" w:hAnsi="Arial" w:cs="Arial"/>
                <w:sz w:val="22"/>
                <w:szCs w:val="22"/>
                <w:lang w:val="lt-LT"/>
              </w:rPr>
              <w:t>Valdymą iš prijunginio (įrenginio) valdiklio</w:t>
            </w:r>
            <w:r w:rsidR="00983C8D" w:rsidRPr="00A5486C">
              <w:rPr>
                <w:rFonts w:ascii="Arial" w:hAnsi="Arial" w:cs="Arial"/>
                <w:sz w:val="22"/>
                <w:szCs w:val="22"/>
                <w:lang w:val="lt-LT"/>
              </w:rPr>
              <w:t>.</w:t>
            </w:r>
          </w:p>
        </w:tc>
      </w:tr>
      <w:tr w:rsidR="00F8769E" w:rsidRPr="00A5486C" w14:paraId="3785BE62" w14:textId="77777777" w:rsidTr="00573602">
        <w:tc>
          <w:tcPr>
            <w:tcW w:w="988" w:type="dxa"/>
            <w:vAlign w:val="center"/>
          </w:tcPr>
          <w:p w14:paraId="67175C9D" w14:textId="77777777" w:rsidR="00F8769E" w:rsidRPr="00A5486C" w:rsidRDefault="00F8769E" w:rsidP="00573602">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7.</w:t>
            </w:r>
          </w:p>
        </w:tc>
        <w:tc>
          <w:tcPr>
            <w:tcW w:w="9207" w:type="dxa"/>
            <w:vAlign w:val="center"/>
          </w:tcPr>
          <w:p w14:paraId="0648F258" w14:textId="39BADF26" w:rsidR="00F8769E" w:rsidRPr="00A5486C" w:rsidRDefault="00F8769E" w:rsidP="00573602">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Prijunginio įrenginių valdymo režimas perjungtas į:</w:t>
            </w:r>
          </w:p>
        </w:tc>
      </w:tr>
      <w:tr w:rsidR="00F8769E" w:rsidRPr="00A5486C" w14:paraId="0A565613" w14:textId="77777777" w:rsidTr="00573602">
        <w:tc>
          <w:tcPr>
            <w:tcW w:w="988" w:type="dxa"/>
            <w:vAlign w:val="center"/>
          </w:tcPr>
          <w:p w14:paraId="20E59A15" w14:textId="77777777" w:rsidR="00F8769E" w:rsidRPr="00A5486C" w:rsidRDefault="00F8769E" w:rsidP="00573602">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7.1.</w:t>
            </w:r>
          </w:p>
        </w:tc>
        <w:tc>
          <w:tcPr>
            <w:tcW w:w="9207" w:type="dxa"/>
            <w:vAlign w:val="center"/>
          </w:tcPr>
          <w:p w14:paraId="2354E15C" w14:textId="463CA219" w:rsidR="00F8769E" w:rsidRPr="00A5486C" w:rsidRDefault="00571AA2" w:rsidP="00573602">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 xml:space="preserve">     </w:t>
            </w:r>
            <w:r w:rsidR="00F8769E" w:rsidRPr="00A5486C">
              <w:rPr>
                <w:rFonts w:ascii="Arial" w:hAnsi="Arial" w:cs="Arial"/>
                <w:sz w:val="22"/>
                <w:szCs w:val="22"/>
                <w:lang w:val="lt-LT"/>
              </w:rPr>
              <w:t>Nuotolinį valdymą;</w:t>
            </w:r>
          </w:p>
        </w:tc>
      </w:tr>
      <w:tr w:rsidR="00F8769E" w:rsidRPr="00A5486C" w14:paraId="3FBFD955" w14:textId="77777777" w:rsidTr="00573602">
        <w:tc>
          <w:tcPr>
            <w:tcW w:w="988" w:type="dxa"/>
            <w:vAlign w:val="center"/>
          </w:tcPr>
          <w:p w14:paraId="2D30CD9A" w14:textId="77777777" w:rsidR="00F8769E" w:rsidRPr="00A5486C" w:rsidRDefault="00F8769E" w:rsidP="00573602">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7.2.</w:t>
            </w:r>
          </w:p>
        </w:tc>
        <w:tc>
          <w:tcPr>
            <w:tcW w:w="9207" w:type="dxa"/>
            <w:vAlign w:val="center"/>
          </w:tcPr>
          <w:p w14:paraId="444C5759" w14:textId="16CAF743" w:rsidR="00F8769E" w:rsidRPr="00A5486C" w:rsidRDefault="00571AA2" w:rsidP="00573602">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 xml:space="preserve">     </w:t>
            </w:r>
            <w:r w:rsidR="00F8769E" w:rsidRPr="00A5486C">
              <w:rPr>
                <w:rFonts w:ascii="Arial" w:hAnsi="Arial" w:cs="Arial"/>
                <w:sz w:val="22"/>
                <w:szCs w:val="22"/>
                <w:lang w:val="lt-LT"/>
              </w:rPr>
              <w:t>Vietinį valdymą;</w:t>
            </w:r>
          </w:p>
        </w:tc>
      </w:tr>
      <w:tr w:rsidR="004912F5" w:rsidRPr="00A5486C" w14:paraId="6041C9C8" w14:textId="77777777" w:rsidTr="00573602">
        <w:tc>
          <w:tcPr>
            <w:tcW w:w="988" w:type="dxa"/>
            <w:vAlign w:val="center"/>
          </w:tcPr>
          <w:p w14:paraId="3E017037" w14:textId="77777777" w:rsidR="004912F5" w:rsidRPr="00A5486C" w:rsidRDefault="004912F5" w:rsidP="00573602">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7.3.</w:t>
            </w:r>
          </w:p>
        </w:tc>
        <w:tc>
          <w:tcPr>
            <w:tcW w:w="9207" w:type="dxa"/>
            <w:vAlign w:val="center"/>
          </w:tcPr>
          <w:p w14:paraId="583ABBC1" w14:textId="5A0CE2DA" w:rsidR="004912F5" w:rsidRPr="00A5486C" w:rsidRDefault="00571AA2" w:rsidP="00573602">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 xml:space="preserve">     </w:t>
            </w:r>
            <w:r w:rsidR="004912F5" w:rsidRPr="00A5486C">
              <w:rPr>
                <w:rFonts w:ascii="Arial" w:hAnsi="Arial" w:cs="Arial"/>
                <w:sz w:val="22"/>
                <w:szCs w:val="22"/>
                <w:lang w:val="lt-LT"/>
              </w:rPr>
              <w:t>Išjungtas (negalimas nei nuotolinis nei vietinis valdymo režimai).</w:t>
            </w:r>
          </w:p>
        </w:tc>
      </w:tr>
      <w:tr w:rsidR="004912F5" w:rsidRPr="00A5486C" w14:paraId="36CF7CBC" w14:textId="77777777" w:rsidTr="00573602">
        <w:tc>
          <w:tcPr>
            <w:tcW w:w="988" w:type="dxa"/>
            <w:vAlign w:val="center"/>
          </w:tcPr>
          <w:p w14:paraId="56E6E25C" w14:textId="63806CC1" w:rsidR="004912F5" w:rsidRPr="00A5486C" w:rsidRDefault="004912F5" w:rsidP="00573602">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8.</w:t>
            </w:r>
          </w:p>
        </w:tc>
        <w:tc>
          <w:tcPr>
            <w:tcW w:w="9207" w:type="dxa"/>
            <w:vAlign w:val="center"/>
          </w:tcPr>
          <w:p w14:paraId="7286C20E" w14:textId="77777777" w:rsidR="004912F5" w:rsidRPr="00A5486C" w:rsidRDefault="004912F5" w:rsidP="00573602">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 xml:space="preserve">Įtampos transformatorių žemos pusės įtampos </w:t>
            </w:r>
            <w:proofErr w:type="spellStart"/>
            <w:r w:rsidRPr="00A5486C">
              <w:rPr>
                <w:rFonts w:ascii="Arial" w:hAnsi="Arial" w:cs="Arial"/>
                <w:sz w:val="22"/>
                <w:szCs w:val="22"/>
                <w:lang w:val="lt-LT"/>
              </w:rPr>
              <w:t>aj</w:t>
            </w:r>
            <w:proofErr w:type="spellEnd"/>
            <w:r w:rsidRPr="00A5486C">
              <w:rPr>
                <w:rFonts w:ascii="Arial" w:hAnsi="Arial" w:cs="Arial"/>
                <w:sz w:val="22"/>
                <w:szCs w:val="22"/>
                <w:lang w:val="lt-LT"/>
              </w:rPr>
              <w:t xml:space="preserve"> padėtys.</w:t>
            </w:r>
          </w:p>
        </w:tc>
      </w:tr>
      <w:tr w:rsidR="00573602" w:rsidRPr="00A5486C" w14:paraId="7186E2F8" w14:textId="77777777" w:rsidTr="00573602">
        <w:tc>
          <w:tcPr>
            <w:tcW w:w="988" w:type="dxa"/>
            <w:vAlign w:val="center"/>
          </w:tcPr>
          <w:p w14:paraId="77B41C4D" w14:textId="68F004FB" w:rsidR="00573602" w:rsidRPr="00A5486C" w:rsidRDefault="00573602" w:rsidP="00573602">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9.</w:t>
            </w:r>
          </w:p>
        </w:tc>
        <w:tc>
          <w:tcPr>
            <w:tcW w:w="9207" w:type="dxa"/>
            <w:vAlign w:val="center"/>
          </w:tcPr>
          <w:p w14:paraId="53AEBC9E" w14:textId="2F48C53F" w:rsidR="00573602" w:rsidRPr="00A5486C" w:rsidRDefault="00573602" w:rsidP="00573602">
            <w:pPr>
              <w:pStyle w:val="BodyText3"/>
              <w:tabs>
                <w:tab w:val="left" w:pos="720"/>
              </w:tabs>
              <w:spacing w:after="0"/>
              <w:jc w:val="both"/>
              <w:rPr>
                <w:rFonts w:ascii="Arial" w:hAnsi="Arial" w:cs="Arial"/>
                <w:sz w:val="22"/>
                <w:szCs w:val="22"/>
                <w:lang w:val="lt-LT"/>
              </w:rPr>
            </w:pPr>
            <w:r w:rsidRPr="00A5486C">
              <w:rPr>
                <w:rFonts w:ascii="Arial" w:hAnsi="Arial" w:cs="Arial"/>
                <w:color w:val="000000"/>
                <w:sz w:val="22"/>
                <w:szCs w:val="22"/>
                <w:lang w:val="lt-LT"/>
              </w:rPr>
              <w:t xml:space="preserve">Elektros energijos apskaitos įtampos grandinėse įrengtų </w:t>
            </w:r>
            <w:proofErr w:type="spellStart"/>
            <w:r w:rsidRPr="00A5486C">
              <w:rPr>
                <w:rFonts w:ascii="Arial" w:hAnsi="Arial" w:cs="Arial"/>
                <w:color w:val="000000"/>
                <w:sz w:val="22"/>
                <w:szCs w:val="22"/>
                <w:lang w:val="lt-LT"/>
              </w:rPr>
              <w:t>aj</w:t>
            </w:r>
            <w:proofErr w:type="spellEnd"/>
            <w:r w:rsidRPr="00A5486C">
              <w:rPr>
                <w:rFonts w:ascii="Arial" w:hAnsi="Arial" w:cs="Arial"/>
                <w:color w:val="000000"/>
                <w:sz w:val="22"/>
                <w:szCs w:val="22"/>
                <w:lang w:val="lt-LT"/>
              </w:rPr>
              <w:t xml:space="preserve"> ir automatinio rezervo įjungimo (toliau – ARĮ) būklė (ARĮ būsena perduodama tuomet, kai yra numatytas ir suprojektuotas ARĮ nuo rezervuojančių įtampos grandinių)</w:t>
            </w:r>
          </w:p>
        </w:tc>
      </w:tr>
      <w:tr w:rsidR="004912F5" w:rsidRPr="00A5486C" w14:paraId="7DE5904D" w14:textId="77777777" w:rsidTr="00573602">
        <w:tc>
          <w:tcPr>
            <w:tcW w:w="988" w:type="dxa"/>
            <w:vAlign w:val="center"/>
          </w:tcPr>
          <w:p w14:paraId="1B2646EF" w14:textId="7C4E6D41" w:rsidR="004912F5" w:rsidRPr="00A5486C" w:rsidRDefault="00571AA2" w:rsidP="00573602">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10.</w:t>
            </w:r>
          </w:p>
        </w:tc>
        <w:tc>
          <w:tcPr>
            <w:tcW w:w="9207" w:type="dxa"/>
            <w:vAlign w:val="center"/>
          </w:tcPr>
          <w:p w14:paraId="267BFEAA" w14:textId="6FAAC45E" w:rsidR="004912F5" w:rsidRPr="00A5486C" w:rsidRDefault="004912F5" w:rsidP="00573602">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 xml:space="preserve">PT gaisrinės signalizacijos </w:t>
            </w:r>
            <w:r w:rsidR="000F792F" w:rsidRPr="00A5486C">
              <w:rPr>
                <w:rFonts w:ascii="Arial" w:hAnsi="Arial" w:cs="Arial"/>
                <w:sz w:val="22"/>
                <w:szCs w:val="22"/>
                <w:lang w:val="lt-LT"/>
              </w:rPr>
              <w:t>poveikio signalas.</w:t>
            </w:r>
          </w:p>
        </w:tc>
      </w:tr>
      <w:tr w:rsidR="004912F5" w:rsidRPr="00A5486C" w14:paraId="57D2AA43" w14:textId="77777777" w:rsidTr="00573602">
        <w:tc>
          <w:tcPr>
            <w:tcW w:w="988" w:type="dxa"/>
            <w:vAlign w:val="center"/>
          </w:tcPr>
          <w:p w14:paraId="6ADDE44A" w14:textId="10F6F31A" w:rsidR="004912F5" w:rsidRPr="00A5486C" w:rsidRDefault="00571AA2" w:rsidP="00573602">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11.</w:t>
            </w:r>
          </w:p>
        </w:tc>
        <w:tc>
          <w:tcPr>
            <w:tcW w:w="9207" w:type="dxa"/>
            <w:vAlign w:val="center"/>
          </w:tcPr>
          <w:p w14:paraId="5D8BD0B5" w14:textId="77777777" w:rsidR="004912F5" w:rsidRPr="00A5486C" w:rsidRDefault="004912F5" w:rsidP="00571AA2">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110 kV jungtuvo valdymo grandinių būsena.</w:t>
            </w:r>
          </w:p>
        </w:tc>
      </w:tr>
      <w:tr w:rsidR="004912F5" w:rsidRPr="00A5486C" w14:paraId="2F0943FA" w14:textId="77777777" w:rsidTr="00573602">
        <w:tc>
          <w:tcPr>
            <w:tcW w:w="988" w:type="dxa"/>
            <w:vAlign w:val="center"/>
          </w:tcPr>
          <w:p w14:paraId="47DAA581" w14:textId="4F6C0E9F" w:rsidR="004912F5" w:rsidRPr="00A5486C" w:rsidRDefault="00571AA2" w:rsidP="00573602">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12.</w:t>
            </w:r>
          </w:p>
        </w:tc>
        <w:tc>
          <w:tcPr>
            <w:tcW w:w="9207" w:type="dxa"/>
            <w:vAlign w:val="center"/>
          </w:tcPr>
          <w:p w14:paraId="2A0C258C" w14:textId="1842AD8E" w:rsidR="004912F5" w:rsidRPr="00A5486C" w:rsidRDefault="004912F5" w:rsidP="00571AA2">
            <w:pPr>
              <w:pStyle w:val="BodyText3"/>
              <w:tabs>
                <w:tab w:val="left" w:pos="720"/>
              </w:tabs>
              <w:spacing w:after="0"/>
              <w:jc w:val="both"/>
              <w:rPr>
                <w:rFonts w:ascii="Arial" w:hAnsi="Arial" w:cs="Arial"/>
                <w:sz w:val="22"/>
                <w:szCs w:val="22"/>
                <w:lang w:val="lt-LT"/>
              </w:rPr>
            </w:pPr>
            <w:r w:rsidRPr="00A5486C">
              <w:rPr>
                <w:rFonts w:ascii="Arial" w:hAnsi="Arial" w:cs="Arial"/>
                <w:sz w:val="22"/>
                <w:szCs w:val="22"/>
                <w:lang w:val="lt-LT"/>
              </w:rPr>
              <w:t xml:space="preserve">Prijunginio RAA </w:t>
            </w:r>
            <w:r w:rsidR="00983C8D" w:rsidRPr="00A5486C">
              <w:rPr>
                <w:rFonts w:ascii="Arial" w:hAnsi="Arial" w:cs="Arial"/>
                <w:sz w:val="22"/>
                <w:szCs w:val="22"/>
                <w:lang w:val="lt-LT"/>
              </w:rPr>
              <w:t>terminalų</w:t>
            </w:r>
            <w:r w:rsidRPr="00A5486C">
              <w:rPr>
                <w:rFonts w:ascii="Arial" w:hAnsi="Arial" w:cs="Arial"/>
                <w:sz w:val="22"/>
                <w:szCs w:val="22"/>
                <w:lang w:val="lt-LT"/>
              </w:rPr>
              <w:t xml:space="preserve"> ir </w:t>
            </w:r>
            <w:r w:rsidR="00983C8D" w:rsidRPr="00A5486C">
              <w:rPr>
                <w:rFonts w:ascii="Arial" w:hAnsi="Arial" w:cs="Arial"/>
                <w:sz w:val="22"/>
                <w:szCs w:val="22"/>
                <w:lang w:val="lt-LT"/>
              </w:rPr>
              <w:t>valdiklių</w:t>
            </w:r>
            <w:r w:rsidRPr="00A5486C">
              <w:rPr>
                <w:rFonts w:ascii="Arial" w:hAnsi="Arial" w:cs="Arial"/>
                <w:sz w:val="22"/>
                <w:szCs w:val="22"/>
                <w:lang w:val="lt-LT"/>
              </w:rPr>
              <w:t xml:space="preserve"> </w:t>
            </w:r>
            <w:r w:rsidR="00A27526" w:rsidRPr="00A5486C">
              <w:rPr>
                <w:rFonts w:ascii="Arial" w:hAnsi="Arial" w:cs="Arial"/>
                <w:sz w:val="22"/>
                <w:szCs w:val="22"/>
                <w:lang w:val="lt-LT"/>
              </w:rPr>
              <w:t xml:space="preserve">gedimai, RAA </w:t>
            </w:r>
            <w:r w:rsidR="00983C8D" w:rsidRPr="00A5486C">
              <w:rPr>
                <w:rFonts w:ascii="Arial" w:hAnsi="Arial" w:cs="Arial"/>
                <w:sz w:val="22"/>
                <w:szCs w:val="22"/>
                <w:lang w:val="lt-LT"/>
              </w:rPr>
              <w:t>terminalų</w:t>
            </w:r>
            <w:r w:rsidR="00A27526" w:rsidRPr="00A5486C">
              <w:rPr>
                <w:rFonts w:ascii="Arial" w:hAnsi="Arial" w:cs="Arial"/>
                <w:sz w:val="22"/>
                <w:szCs w:val="22"/>
                <w:lang w:val="lt-LT"/>
              </w:rPr>
              <w:t xml:space="preserve"> ir </w:t>
            </w:r>
            <w:r w:rsidR="00983C8D" w:rsidRPr="00A5486C">
              <w:rPr>
                <w:rFonts w:ascii="Arial" w:hAnsi="Arial" w:cs="Arial"/>
                <w:sz w:val="22"/>
                <w:szCs w:val="22"/>
                <w:lang w:val="lt-LT"/>
              </w:rPr>
              <w:t>valdiklių</w:t>
            </w:r>
            <w:r w:rsidR="00A27526" w:rsidRPr="00A5486C">
              <w:rPr>
                <w:rFonts w:ascii="Arial" w:hAnsi="Arial" w:cs="Arial"/>
                <w:sz w:val="22"/>
                <w:szCs w:val="22"/>
                <w:lang w:val="lt-LT"/>
              </w:rPr>
              <w:t xml:space="preserve"> </w:t>
            </w:r>
            <w:r w:rsidRPr="00A5486C">
              <w:rPr>
                <w:rFonts w:ascii="Arial" w:hAnsi="Arial" w:cs="Arial"/>
                <w:sz w:val="22"/>
                <w:szCs w:val="22"/>
                <w:lang w:val="lt-LT"/>
              </w:rPr>
              <w:t xml:space="preserve">maitinimo grandinių </w:t>
            </w:r>
            <w:r w:rsidR="00983C8D" w:rsidRPr="00A5486C">
              <w:rPr>
                <w:rFonts w:ascii="Arial" w:hAnsi="Arial" w:cs="Arial"/>
                <w:sz w:val="22"/>
                <w:szCs w:val="22"/>
                <w:lang w:val="lt-LT"/>
              </w:rPr>
              <w:t>automatinių jungiklių (</w:t>
            </w:r>
            <w:proofErr w:type="spellStart"/>
            <w:r w:rsidR="00983C8D" w:rsidRPr="00A5486C">
              <w:rPr>
                <w:rFonts w:ascii="Arial" w:hAnsi="Arial" w:cs="Arial"/>
                <w:sz w:val="22"/>
                <w:szCs w:val="22"/>
                <w:lang w:val="lt-LT"/>
              </w:rPr>
              <w:t>aj</w:t>
            </w:r>
            <w:proofErr w:type="spellEnd"/>
            <w:r w:rsidR="00983C8D" w:rsidRPr="00A5486C">
              <w:rPr>
                <w:rFonts w:ascii="Arial" w:hAnsi="Arial" w:cs="Arial"/>
                <w:sz w:val="22"/>
                <w:szCs w:val="22"/>
                <w:lang w:val="lt-LT"/>
              </w:rPr>
              <w:t>)</w:t>
            </w:r>
            <w:r w:rsidRPr="00A5486C">
              <w:rPr>
                <w:rFonts w:ascii="Arial" w:hAnsi="Arial" w:cs="Arial"/>
                <w:sz w:val="22"/>
                <w:szCs w:val="22"/>
                <w:lang w:val="lt-LT"/>
              </w:rPr>
              <w:t xml:space="preserve"> </w:t>
            </w:r>
            <w:r w:rsidR="00983C8D" w:rsidRPr="00A5486C">
              <w:rPr>
                <w:rFonts w:ascii="Arial" w:hAnsi="Arial" w:cs="Arial"/>
                <w:sz w:val="22"/>
                <w:szCs w:val="22"/>
                <w:lang w:val="lt-LT"/>
              </w:rPr>
              <w:t>padėtys</w:t>
            </w:r>
            <w:r w:rsidRPr="00A5486C">
              <w:rPr>
                <w:rFonts w:ascii="Arial" w:hAnsi="Arial" w:cs="Arial"/>
                <w:sz w:val="22"/>
                <w:szCs w:val="22"/>
                <w:lang w:val="lt-LT"/>
              </w:rPr>
              <w:t xml:space="preserve">. Signalai formuojami (apjungiami į apibendrintus pastotės </w:t>
            </w:r>
            <w:r w:rsidRPr="00A5486C">
              <w:rPr>
                <w:rFonts w:ascii="Arial" w:hAnsi="Arial" w:cs="Arial"/>
                <w:sz w:val="22"/>
                <w:szCs w:val="22"/>
                <w:lang w:val="lt-LT"/>
              </w:rPr>
              <w:lastRenderedPageBreak/>
              <w:t xml:space="preserve">RAA </w:t>
            </w:r>
            <w:r w:rsidR="00983C8D" w:rsidRPr="00A5486C">
              <w:rPr>
                <w:rFonts w:ascii="Arial" w:hAnsi="Arial" w:cs="Arial"/>
                <w:sz w:val="22"/>
                <w:szCs w:val="22"/>
                <w:lang w:val="lt-LT"/>
              </w:rPr>
              <w:t>terminalų</w:t>
            </w:r>
            <w:r w:rsidRPr="00A5486C">
              <w:rPr>
                <w:rFonts w:ascii="Arial" w:hAnsi="Arial" w:cs="Arial"/>
                <w:sz w:val="22"/>
                <w:szCs w:val="22"/>
                <w:lang w:val="lt-LT"/>
              </w:rPr>
              <w:t xml:space="preserve"> ir </w:t>
            </w:r>
            <w:r w:rsidR="00983C8D" w:rsidRPr="00A5486C">
              <w:rPr>
                <w:rFonts w:ascii="Arial" w:hAnsi="Arial" w:cs="Arial"/>
                <w:sz w:val="22"/>
                <w:szCs w:val="22"/>
                <w:lang w:val="lt-LT"/>
              </w:rPr>
              <w:t>valdiklių</w:t>
            </w:r>
            <w:r w:rsidRPr="00A5486C">
              <w:rPr>
                <w:rFonts w:ascii="Arial" w:hAnsi="Arial" w:cs="Arial"/>
                <w:sz w:val="22"/>
                <w:szCs w:val="22"/>
                <w:lang w:val="lt-LT"/>
              </w:rPr>
              <w:t xml:space="preserve"> lygmenyje) pagal prijunginį, kuriam priklauso šie RAA </w:t>
            </w:r>
            <w:r w:rsidR="00983C8D" w:rsidRPr="00A5486C">
              <w:rPr>
                <w:rFonts w:ascii="Arial" w:hAnsi="Arial" w:cs="Arial"/>
                <w:sz w:val="22"/>
                <w:szCs w:val="22"/>
                <w:lang w:val="lt-LT"/>
              </w:rPr>
              <w:t>terminalai</w:t>
            </w:r>
            <w:r w:rsidRPr="00A5486C">
              <w:rPr>
                <w:rFonts w:ascii="Arial" w:hAnsi="Arial" w:cs="Arial"/>
                <w:sz w:val="22"/>
                <w:szCs w:val="22"/>
                <w:lang w:val="lt-LT"/>
              </w:rPr>
              <w:t xml:space="preserve"> ir </w:t>
            </w:r>
            <w:r w:rsidR="00983C8D" w:rsidRPr="00A5486C">
              <w:rPr>
                <w:rFonts w:ascii="Arial" w:hAnsi="Arial" w:cs="Arial"/>
                <w:sz w:val="22"/>
                <w:szCs w:val="22"/>
                <w:lang w:val="lt-LT"/>
              </w:rPr>
              <w:t>valdikliai</w:t>
            </w:r>
            <w:r w:rsidRPr="00A5486C">
              <w:rPr>
                <w:rFonts w:ascii="Arial" w:hAnsi="Arial" w:cs="Arial"/>
                <w:sz w:val="22"/>
                <w:szCs w:val="22"/>
                <w:lang w:val="lt-LT"/>
              </w:rPr>
              <w:t>.</w:t>
            </w:r>
          </w:p>
        </w:tc>
      </w:tr>
      <w:tr w:rsidR="00DC320F" w:rsidRPr="00A5486C" w14:paraId="2D71C453" w14:textId="77777777" w:rsidTr="00573602">
        <w:tc>
          <w:tcPr>
            <w:tcW w:w="988" w:type="dxa"/>
            <w:vAlign w:val="center"/>
          </w:tcPr>
          <w:p w14:paraId="584CA45C" w14:textId="6CE3C3B7" w:rsidR="00DC320F" w:rsidRPr="00A5486C" w:rsidRDefault="00571AA2" w:rsidP="00573602">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lastRenderedPageBreak/>
              <w:t>13.</w:t>
            </w:r>
          </w:p>
        </w:tc>
        <w:tc>
          <w:tcPr>
            <w:tcW w:w="9207" w:type="dxa"/>
            <w:vAlign w:val="center"/>
          </w:tcPr>
          <w:p w14:paraId="0F4A38CD" w14:textId="72352C72" w:rsidR="00DC320F" w:rsidRPr="00A5486C" w:rsidRDefault="00571AA2" w:rsidP="00571AA2">
            <w:pPr>
              <w:pStyle w:val="BodyText3"/>
              <w:tabs>
                <w:tab w:val="left" w:pos="720"/>
              </w:tabs>
              <w:spacing w:after="0"/>
              <w:jc w:val="both"/>
              <w:rPr>
                <w:rFonts w:ascii="Arial" w:hAnsi="Arial" w:cs="Arial"/>
                <w:sz w:val="22"/>
                <w:szCs w:val="22"/>
                <w:lang w:val="lt-LT"/>
              </w:rPr>
            </w:pPr>
            <w:r w:rsidRPr="00A5486C">
              <w:rPr>
                <w:rFonts w:ascii="Arial" w:hAnsi="Arial" w:cs="Arial"/>
                <w:sz w:val="22"/>
                <w:szCs w:val="22"/>
                <w:lang w:val="lt-LT"/>
              </w:rPr>
              <w:t>J</w:t>
            </w:r>
            <w:r w:rsidR="0055154B" w:rsidRPr="00A5486C">
              <w:rPr>
                <w:rFonts w:ascii="Arial" w:hAnsi="Arial" w:cs="Arial"/>
                <w:sz w:val="22"/>
                <w:szCs w:val="22"/>
                <w:lang w:val="lt-LT"/>
              </w:rPr>
              <w:t>ungtuvų</w:t>
            </w:r>
            <w:r w:rsidR="00DC320F" w:rsidRPr="00A5486C">
              <w:rPr>
                <w:rFonts w:ascii="Arial" w:hAnsi="Arial" w:cs="Arial"/>
                <w:sz w:val="22"/>
                <w:szCs w:val="22"/>
                <w:lang w:val="lt-LT"/>
              </w:rPr>
              <w:t xml:space="preserve"> valdymo grandinių ir pavaros maitinimo grandinių automatinių jungiklių (</w:t>
            </w:r>
            <w:proofErr w:type="spellStart"/>
            <w:r w:rsidR="00DC320F" w:rsidRPr="00A5486C">
              <w:rPr>
                <w:rFonts w:ascii="Arial" w:hAnsi="Arial" w:cs="Arial"/>
                <w:sz w:val="22"/>
                <w:szCs w:val="22"/>
                <w:lang w:val="lt-LT"/>
              </w:rPr>
              <w:t>aj</w:t>
            </w:r>
            <w:proofErr w:type="spellEnd"/>
            <w:r w:rsidR="00DC320F" w:rsidRPr="00A5486C">
              <w:rPr>
                <w:rFonts w:ascii="Arial" w:hAnsi="Arial" w:cs="Arial"/>
                <w:sz w:val="22"/>
                <w:szCs w:val="22"/>
                <w:lang w:val="lt-LT"/>
              </w:rPr>
              <w:t xml:space="preserve">) padėtys. Signalai formuojami atskirai kiekvienam jungtuvui pagal grandinių tipą (valdymo arba pavaros maitinimo grandinių tipus). Esant bendram minėtų grandinių maitinimo </w:t>
            </w:r>
            <w:proofErr w:type="spellStart"/>
            <w:r w:rsidR="00DC320F" w:rsidRPr="00A5486C">
              <w:rPr>
                <w:rFonts w:ascii="Arial" w:hAnsi="Arial" w:cs="Arial"/>
                <w:sz w:val="22"/>
                <w:szCs w:val="22"/>
                <w:lang w:val="lt-LT"/>
              </w:rPr>
              <w:t>aj</w:t>
            </w:r>
            <w:proofErr w:type="spellEnd"/>
            <w:r w:rsidR="00DC320F" w:rsidRPr="00A5486C">
              <w:rPr>
                <w:rFonts w:ascii="Arial" w:hAnsi="Arial" w:cs="Arial"/>
                <w:sz w:val="22"/>
                <w:szCs w:val="22"/>
                <w:lang w:val="lt-LT"/>
              </w:rPr>
              <w:t xml:space="preserve">, formuojamas bendras signalas. Taikoma </w:t>
            </w:r>
            <w:proofErr w:type="spellStart"/>
            <w:r w:rsidR="00DC320F" w:rsidRPr="00A5486C">
              <w:rPr>
                <w:rFonts w:ascii="Arial" w:hAnsi="Arial" w:cs="Arial"/>
                <w:sz w:val="22"/>
                <w:szCs w:val="22"/>
                <w:lang w:val="lt-LT"/>
              </w:rPr>
              <w:t>aj</w:t>
            </w:r>
            <w:proofErr w:type="spellEnd"/>
            <w:r w:rsidR="00DC320F" w:rsidRPr="00A5486C">
              <w:rPr>
                <w:rFonts w:ascii="Arial" w:hAnsi="Arial" w:cs="Arial"/>
                <w:sz w:val="22"/>
                <w:szCs w:val="22"/>
                <w:lang w:val="lt-LT"/>
              </w:rPr>
              <w:t xml:space="preserve"> sumontuotiems jungtuvų pavarose ir/arba KSSRS, NSSRS.</w:t>
            </w:r>
          </w:p>
        </w:tc>
      </w:tr>
      <w:tr w:rsidR="00DC320F" w:rsidRPr="00A5486C" w14:paraId="1042785D" w14:textId="77777777" w:rsidTr="00573602">
        <w:tc>
          <w:tcPr>
            <w:tcW w:w="988" w:type="dxa"/>
            <w:vAlign w:val="center"/>
          </w:tcPr>
          <w:p w14:paraId="0085724F" w14:textId="2F397AD4" w:rsidR="00DC320F" w:rsidRPr="00A5486C" w:rsidRDefault="00571AA2" w:rsidP="00573602">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14.</w:t>
            </w:r>
          </w:p>
        </w:tc>
        <w:tc>
          <w:tcPr>
            <w:tcW w:w="9207" w:type="dxa"/>
            <w:vAlign w:val="center"/>
          </w:tcPr>
          <w:p w14:paraId="1A7EDF1F" w14:textId="77777777" w:rsidR="00DC320F" w:rsidRPr="00A5486C" w:rsidRDefault="00DC320F" w:rsidP="00571AA2">
            <w:pPr>
              <w:pStyle w:val="BodyText3"/>
              <w:tabs>
                <w:tab w:val="left" w:pos="720"/>
              </w:tabs>
              <w:spacing w:after="0"/>
              <w:jc w:val="both"/>
              <w:rPr>
                <w:rFonts w:ascii="Arial" w:hAnsi="Arial" w:cs="Arial"/>
                <w:sz w:val="22"/>
                <w:szCs w:val="22"/>
                <w:lang w:val="lt-LT"/>
              </w:rPr>
            </w:pPr>
            <w:r w:rsidRPr="00A5486C">
              <w:rPr>
                <w:rFonts w:ascii="Arial" w:hAnsi="Arial" w:cs="Arial"/>
                <w:sz w:val="22"/>
                <w:szCs w:val="22"/>
                <w:lang w:val="lt-LT"/>
              </w:rPr>
              <w:t xml:space="preserve">Prijunginių skyriklių ir įžemiklių valdymo grandinių ir pavarų maitinimo grandinių </w:t>
            </w:r>
            <w:proofErr w:type="spellStart"/>
            <w:r w:rsidRPr="00A5486C">
              <w:rPr>
                <w:rFonts w:ascii="Arial" w:hAnsi="Arial" w:cs="Arial"/>
                <w:sz w:val="22"/>
                <w:szCs w:val="22"/>
                <w:lang w:val="lt-LT"/>
              </w:rPr>
              <w:t>aj</w:t>
            </w:r>
            <w:proofErr w:type="spellEnd"/>
            <w:r w:rsidRPr="00A5486C">
              <w:rPr>
                <w:rFonts w:ascii="Arial" w:hAnsi="Arial" w:cs="Arial"/>
                <w:sz w:val="22"/>
                <w:szCs w:val="22"/>
                <w:lang w:val="lt-LT"/>
              </w:rPr>
              <w:t xml:space="preserve"> padėtys. Signalai formuojami atskirai kiekvienam prijunginiui pagal grandinių tipą (valdymo arba pavaros maitinimo grandinių tipus). Esant bendram minėtų grandinių maitinimo </w:t>
            </w:r>
            <w:proofErr w:type="spellStart"/>
            <w:r w:rsidRPr="00A5486C">
              <w:rPr>
                <w:rFonts w:ascii="Arial" w:hAnsi="Arial" w:cs="Arial"/>
                <w:sz w:val="22"/>
                <w:szCs w:val="22"/>
                <w:lang w:val="lt-LT"/>
              </w:rPr>
              <w:t>aj</w:t>
            </w:r>
            <w:proofErr w:type="spellEnd"/>
            <w:r w:rsidRPr="00A5486C">
              <w:rPr>
                <w:rFonts w:ascii="Arial" w:hAnsi="Arial" w:cs="Arial"/>
                <w:sz w:val="22"/>
                <w:szCs w:val="22"/>
                <w:lang w:val="lt-LT"/>
              </w:rPr>
              <w:t xml:space="preserve">, formuojamas bendras signalas. Taikoma </w:t>
            </w:r>
            <w:proofErr w:type="spellStart"/>
            <w:r w:rsidRPr="00A5486C">
              <w:rPr>
                <w:rFonts w:ascii="Arial" w:hAnsi="Arial" w:cs="Arial"/>
                <w:sz w:val="22"/>
                <w:szCs w:val="22"/>
                <w:lang w:val="lt-LT"/>
              </w:rPr>
              <w:t>aj</w:t>
            </w:r>
            <w:proofErr w:type="spellEnd"/>
            <w:r w:rsidRPr="00A5486C">
              <w:rPr>
                <w:rFonts w:ascii="Arial" w:hAnsi="Arial" w:cs="Arial"/>
                <w:sz w:val="22"/>
                <w:szCs w:val="22"/>
                <w:lang w:val="lt-LT"/>
              </w:rPr>
              <w:t xml:space="preserve"> sumontuotiems prijunginių skyriklių ir įžemiklių pavarose ir/arba KSSRS, NSSRS.</w:t>
            </w:r>
          </w:p>
        </w:tc>
      </w:tr>
      <w:tr w:rsidR="00DC320F" w:rsidRPr="00A5486C" w14:paraId="0303DA02" w14:textId="77777777" w:rsidTr="00573602">
        <w:tc>
          <w:tcPr>
            <w:tcW w:w="988" w:type="dxa"/>
            <w:vAlign w:val="center"/>
          </w:tcPr>
          <w:p w14:paraId="61104D6E" w14:textId="6BD437B0" w:rsidR="00DC320F" w:rsidRPr="00A5486C" w:rsidRDefault="00571AA2" w:rsidP="00573602">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15.</w:t>
            </w:r>
          </w:p>
        </w:tc>
        <w:tc>
          <w:tcPr>
            <w:tcW w:w="9207" w:type="dxa"/>
            <w:vAlign w:val="center"/>
          </w:tcPr>
          <w:p w14:paraId="49775BA6" w14:textId="418D843A" w:rsidR="00DC320F" w:rsidRPr="00A5486C" w:rsidRDefault="00DC320F" w:rsidP="00571AA2">
            <w:pPr>
              <w:pStyle w:val="BodyText3"/>
              <w:tabs>
                <w:tab w:val="left" w:pos="720"/>
              </w:tabs>
              <w:spacing w:after="0"/>
              <w:jc w:val="both"/>
              <w:rPr>
                <w:rFonts w:ascii="Arial" w:hAnsi="Arial" w:cs="Arial"/>
                <w:sz w:val="22"/>
                <w:szCs w:val="22"/>
                <w:lang w:val="lt-LT"/>
              </w:rPr>
            </w:pPr>
            <w:r w:rsidRPr="00A5486C">
              <w:rPr>
                <w:rFonts w:ascii="Arial" w:hAnsi="Arial" w:cs="Arial"/>
                <w:sz w:val="22"/>
                <w:szCs w:val="22"/>
                <w:lang w:val="lt-LT"/>
              </w:rPr>
              <w:t>Informacija apie galios transformatoriaus 110 kV prijunginio nuotolinio valdymo teisių (tarp transformatorių eksploatuojanč</w:t>
            </w:r>
            <w:r w:rsidR="0023315E" w:rsidRPr="00A5486C">
              <w:rPr>
                <w:rFonts w:ascii="Arial" w:hAnsi="Arial" w:cs="Arial"/>
                <w:sz w:val="22"/>
                <w:szCs w:val="22"/>
                <w:lang w:val="lt-LT"/>
              </w:rPr>
              <w:t>ios organizacijos valdiklių ir p</w:t>
            </w:r>
            <w:r w:rsidRPr="00A5486C">
              <w:rPr>
                <w:rFonts w:ascii="Arial" w:hAnsi="Arial" w:cs="Arial"/>
                <w:sz w:val="22"/>
                <w:szCs w:val="22"/>
                <w:lang w:val="lt-LT"/>
              </w:rPr>
              <w:t>erdavimo tinklo pastotės valdiklių) pasirinkimą.</w:t>
            </w:r>
          </w:p>
        </w:tc>
      </w:tr>
      <w:tr w:rsidR="00DC320F" w:rsidRPr="00A5486C" w14:paraId="36CBDD54" w14:textId="77777777" w:rsidTr="00573602">
        <w:tc>
          <w:tcPr>
            <w:tcW w:w="10195" w:type="dxa"/>
            <w:gridSpan w:val="2"/>
            <w:vAlign w:val="center"/>
          </w:tcPr>
          <w:p w14:paraId="45CF2504" w14:textId="77777777" w:rsidR="00DC320F" w:rsidRPr="00A5486C" w:rsidRDefault="00DC320F" w:rsidP="00C807BE">
            <w:pPr>
              <w:pStyle w:val="BodyText3"/>
              <w:tabs>
                <w:tab w:val="left" w:pos="720"/>
              </w:tabs>
              <w:spacing w:after="0"/>
              <w:ind w:firstLine="567"/>
              <w:jc w:val="center"/>
              <w:rPr>
                <w:rFonts w:ascii="Arial" w:hAnsi="Arial" w:cs="Arial"/>
                <w:sz w:val="22"/>
                <w:szCs w:val="22"/>
                <w:lang w:val="lt-LT"/>
              </w:rPr>
            </w:pPr>
            <w:r w:rsidRPr="00A5486C">
              <w:rPr>
                <w:rFonts w:ascii="Arial" w:hAnsi="Arial" w:cs="Arial"/>
                <w:b/>
                <w:i/>
                <w:sz w:val="22"/>
                <w:szCs w:val="22"/>
                <w:lang w:val="lt-LT"/>
              </w:rPr>
              <w:t>PT dalies įrenginių bendros paskirties signalizacijos apimtys:</w:t>
            </w:r>
          </w:p>
        </w:tc>
      </w:tr>
      <w:tr w:rsidR="009333F9" w:rsidRPr="00A5486C" w14:paraId="2622E247" w14:textId="77777777" w:rsidTr="00573602">
        <w:tc>
          <w:tcPr>
            <w:tcW w:w="988" w:type="dxa"/>
            <w:vAlign w:val="center"/>
          </w:tcPr>
          <w:p w14:paraId="38459C10" w14:textId="5B85AF19" w:rsidR="009333F9" w:rsidRPr="00A5486C" w:rsidRDefault="009333F9" w:rsidP="00573602">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1</w:t>
            </w:r>
            <w:r w:rsidR="006C2DCA" w:rsidRPr="00A5486C">
              <w:rPr>
                <w:rFonts w:ascii="Arial" w:hAnsi="Arial" w:cs="Arial"/>
                <w:sz w:val="22"/>
                <w:szCs w:val="22"/>
                <w:lang w:val="lt-LT"/>
              </w:rPr>
              <w:t>6</w:t>
            </w:r>
            <w:r w:rsidRPr="00A5486C">
              <w:rPr>
                <w:rFonts w:ascii="Arial" w:hAnsi="Arial" w:cs="Arial"/>
                <w:sz w:val="22"/>
                <w:szCs w:val="22"/>
                <w:lang w:val="lt-LT"/>
              </w:rPr>
              <w:t>.</w:t>
            </w:r>
          </w:p>
        </w:tc>
        <w:tc>
          <w:tcPr>
            <w:tcW w:w="9207" w:type="dxa"/>
            <w:vAlign w:val="center"/>
          </w:tcPr>
          <w:p w14:paraId="6180D2C6" w14:textId="7368276A" w:rsidR="009333F9" w:rsidRPr="00A5486C" w:rsidRDefault="006C2DCA" w:rsidP="00571AA2">
            <w:pPr>
              <w:pStyle w:val="BodyText3"/>
              <w:tabs>
                <w:tab w:val="left" w:pos="720"/>
              </w:tabs>
              <w:spacing w:after="0"/>
              <w:jc w:val="both"/>
              <w:rPr>
                <w:rFonts w:ascii="Arial" w:hAnsi="Arial" w:cs="Arial"/>
                <w:sz w:val="22"/>
                <w:szCs w:val="22"/>
                <w:lang w:val="lt-LT"/>
              </w:rPr>
            </w:pPr>
            <w:r w:rsidRPr="00A5486C">
              <w:rPr>
                <w:rFonts w:ascii="Arial" w:hAnsi="Arial" w:cs="Arial"/>
                <w:sz w:val="22"/>
                <w:szCs w:val="22"/>
                <w:lang w:val="lt-LT"/>
              </w:rPr>
              <w:t xml:space="preserve">PT KSSRS įvadinių ir sekcijinių </w:t>
            </w:r>
            <w:proofErr w:type="spellStart"/>
            <w:r w:rsidRPr="00A5486C">
              <w:rPr>
                <w:rFonts w:ascii="Arial" w:hAnsi="Arial" w:cs="Arial"/>
                <w:sz w:val="22"/>
                <w:szCs w:val="22"/>
                <w:lang w:val="lt-LT"/>
              </w:rPr>
              <w:t>aj</w:t>
            </w:r>
            <w:proofErr w:type="spellEnd"/>
            <w:r w:rsidRPr="00A5486C">
              <w:rPr>
                <w:rFonts w:ascii="Arial" w:hAnsi="Arial" w:cs="Arial"/>
                <w:sz w:val="22"/>
                <w:szCs w:val="22"/>
                <w:lang w:val="lt-LT"/>
              </w:rPr>
              <w:t xml:space="preserve"> būsenos, ARĮ būsena ir poveikis.</w:t>
            </w:r>
          </w:p>
        </w:tc>
      </w:tr>
      <w:tr w:rsidR="006C2DCA" w:rsidRPr="00A5486C" w14:paraId="53F5904B" w14:textId="77777777" w:rsidTr="00573602">
        <w:tc>
          <w:tcPr>
            <w:tcW w:w="988" w:type="dxa"/>
            <w:vAlign w:val="center"/>
          </w:tcPr>
          <w:p w14:paraId="0D3B6FAF" w14:textId="20563000" w:rsidR="006C2DCA" w:rsidRPr="00A5486C" w:rsidRDefault="006C2DCA" w:rsidP="00573602">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17.</w:t>
            </w:r>
          </w:p>
        </w:tc>
        <w:tc>
          <w:tcPr>
            <w:tcW w:w="9207" w:type="dxa"/>
            <w:vAlign w:val="center"/>
          </w:tcPr>
          <w:p w14:paraId="3C383928" w14:textId="44B6579F" w:rsidR="006C2DCA" w:rsidRPr="00A5486C" w:rsidRDefault="006C2DCA" w:rsidP="00571AA2">
            <w:pPr>
              <w:pStyle w:val="BodyText3"/>
              <w:tabs>
                <w:tab w:val="left" w:pos="720"/>
              </w:tabs>
              <w:spacing w:after="0"/>
              <w:jc w:val="both"/>
              <w:rPr>
                <w:rFonts w:ascii="Arial" w:hAnsi="Arial" w:cs="Arial"/>
                <w:sz w:val="22"/>
                <w:szCs w:val="22"/>
                <w:lang w:val="lt-LT"/>
              </w:rPr>
            </w:pPr>
            <w:r w:rsidRPr="00A5486C">
              <w:rPr>
                <w:rFonts w:ascii="Arial" w:hAnsi="Arial" w:cs="Arial"/>
                <w:sz w:val="22"/>
                <w:szCs w:val="22"/>
                <w:lang w:val="lt-LT"/>
              </w:rPr>
              <w:t xml:space="preserve">PT NSSRS įvadinių </w:t>
            </w:r>
            <w:proofErr w:type="spellStart"/>
            <w:r w:rsidRPr="00A5486C">
              <w:rPr>
                <w:rFonts w:ascii="Arial" w:hAnsi="Arial" w:cs="Arial"/>
                <w:sz w:val="22"/>
                <w:szCs w:val="22"/>
                <w:lang w:val="lt-LT"/>
              </w:rPr>
              <w:t>aj</w:t>
            </w:r>
            <w:proofErr w:type="spellEnd"/>
            <w:r w:rsidRPr="00A5486C">
              <w:rPr>
                <w:rFonts w:ascii="Arial" w:hAnsi="Arial" w:cs="Arial"/>
                <w:sz w:val="22"/>
                <w:szCs w:val="22"/>
                <w:lang w:val="lt-LT"/>
              </w:rPr>
              <w:t xml:space="preserve"> ir sekcijinių </w:t>
            </w:r>
            <w:proofErr w:type="spellStart"/>
            <w:r w:rsidRPr="00A5486C">
              <w:rPr>
                <w:rFonts w:ascii="Arial" w:hAnsi="Arial" w:cs="Arial"/>
                <w:sz w:val="22"/>
                <w:szCs w:val="22"/>
                <w:lang w:val="lt-LT"/>
              </w:rPr>
              <w:t>aj</w:t>
            </w:r>
            <w:proofErr w:type="spellEnd"/>
            <w:r w:rsidRPr="00A5486C">
              <w:rPr>
                <w:rFonts w:ascii="Arial" w:hAnsi="Arial" w:cs="Arial"/>
                <w:sz w:val="22"/>
                <w:szCs w:val="22"/>
                <w:lang w:val="lt-LT"/>
              </w:rPr>
              <w:t xml:space="preserve"> būsenos, įžemėjimo signalizacija, NSSRS akumuliatorių įkroviklių būsenos.</w:t>
            </w:r>
          </w:p>
        </w:tc>
      </w:tr>
      <w:tr w:rsidR="006C2DCA" w:rsidRPr="00A5486C" w14:paraId="250FA75A" w14:textId="77777777" w:rsidTr="00573602">
        <w:tc>
          <w:tcPr>
            <w:tcW w:w="988" w:type="dxa"/>
            <w:vAlign w:val="center"/>
          </w:tcPr>
          <w:p w14:paraId="49D8E289" w14:textId="713FF2B3" w:rsidR="006C2DCA" w:rsidRPr="00A5486C" w:rsidRDefault="006C2DCA" w:rsidP="00573602">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18.</w:t>
            </w:r>
          </w:p>
        </w:tc>
        <w:tc>
          <w:tcPr>
            <w:tcW w:w="9207" w:type="dxa"/>
            <w:vAlign w:val="center"/>
          </w:tcPr>
          <w:p w14:paraId="20778AAC" w14:textId="6BD76889" w:rsidR="006C2DCA" w:rsidRPr="00A5486C" w:rsidRDefault="006C2DCA" w:rsidP="00571AA2">
            <w:pPr>
              <w:pStyle w:val="BodyText3"/>
              <w:tabs>
                <w:tab w:val="left" w:pos="720"/>
              </w:tabs>
              <w:spacing w:after="0"/>
              <w:jc w:val="both"/>
              <w:rPr>
                <w:rFonts w:ascii="Arial" w:hAnsi="Arial" w:cs="Arial"/>
                <w:sz w:val="22"/>
                <w:szCs w:val="22"/>
                <w:lang w:val="lt-LT"/>
              </w:rPr>
            </w:pPr>
            <w:r w:rsidRPr="00A5486C">
              <w:rPr>
                <w:rFonts w:ascii="Arial" w:hAnsi="Arial" w:cs="Arial"/>
                <w:sz w:val="22"/>
                <w:szCs w:val="22"/>
                <w:lang w:val="lt-LT"/>
              </w:rPr>
              <w:t xml:space="preserve">Prijunginių jungtuvų pavarų šildymo grandinių </w:t>
            </w:r>
            <w:proofErr w:type="spellStart"/>
            <w:r w:rsidRPr="00A5486C">
              <w:rPr>
                <w:rFonts w:ascii="Arial" w:hAnsi="Arial" w:cs="Arial"/>
                <w:sz w:val="22"/>
                <w:szCs w:val="22"/>
                <w:lang w:val="lt-LT"/>
              </w:rPr>
              <w:t>aj</w:t>
            </w:r>
            <w:proofErr w:type="spellEnd"/>
            <w:r w:rsidRPr="00A5486C">
              <w:rPr>
                <w:rFonts w:ascii="Arial" w:hAnsi="Arial" w:cs="Arial"/>
                <w:sz w:val="22"/>
                <w:szCs w:val="22"/>
                <w:lang w:val="lt-LT"/>
              </w:rPr>
              <w:t xml:space="preserve">. Prijunginių jungtuvų pavarų šildymo grandinių </w:t>
            </w:r>
            <w:proofErr w:type="spellStart"/>
            <w:r w:rsidRPr="00A5486C">
              <w:rPr>
                <w:rFonts w:ascii="Arial" w:hAnsi="Arial" w:cs="Arial"/>
                <w:sz w:val="22"/>
                <w:szCs w:val="22"/>
                <w:lang w:val="lt-LT"/>
              </w:rPr>
              <w:t>aj</w:t>
            </w:r>
            <w:proofErr w:type="spellEnd"/>
            <w:r w:rsidRPr="00A5486C">
              <w:rPr>
                <w:rFonts w:ascii="Arial" w:hAnsi="Arial" w:cs="Arial"/>
                <w:sz w:val="22"/>
                <w:szCs w:val="22"/>
                <w:lang w:val="lt-LT"/>
              </w:rPr>
              <w:t xml:space="preserve"> apjungiami visai transformatorių pastotei.</w:t>
            </w:r>
          </w:p>
        </w:tc>
      </w:tr>
      <w:tr w:rsidR="006C2DCA" w:rsidRPr="00A5486C" w14:paraId="214A7061" w14:textId="77777777" w:rsidTr="00573602">
        <w:tc>
          <w:tcPr>
            <w:tcW w:w="988" w:type="dxa"/>
            <w:vAlign w:val="center"/>
          </w:tcPr>
          <w:p w14:paraId="288D589A" w14:textId="0704E9F1" w:rsidR="006C2DCA" w:rsidRPr="00A5486C" w:rsidRDefault="006C2DCA" w:rsidP="00573602">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19.</w:t>
            </w:r>
          </w:p>
        </w:tc>
        <w:tc>
          <w:tcPr>
            <w:tcW w:w="9207" w:type="dxa"/>
            <w:vAlign w:val="center"/>
          </w:tcPr>
          <w:p w14:paraId="518CCABC" w14:textId="67D0E0E4" w:rsidR="006C2DCA" w:rsidRPr="00A5486C" w:rsidRDefault="006C2DCA" w:rsidP="00571AA2">
            <w:pPr>
              <w:pStyle w:val="BodyText3"/>
              <w:tabs>
                <w:tab w:val="left" w:pos="720"/>
              </w:tabs>
              <w:spacing w:after="0"/>
              <w:jc w:val="both"/>
              <w:rPr>
                <w:rFonts w:ascii="Arial" w:hAnsi="Arial" w:cs="Arial"/>
                <w:sz w:val="22"/>
                <w:szCs w:val="22"/>
                <w:lang w:val="lt-LT"/>
              </w:rPr>
            </w:pPr>
            <w:r w:rsidRPr="00A5486C">
              <w:rPr>
                <w:rFonts w:ascii="Arial" w:hAnsi="Arial" w:cs="Arial"/>
                <w:sz w:val="22"/>
                <w:szCs w:val="22"/>
                <w:lang w:val="lt-LT"/>
              </w:rPr>
              <w:t xml:space="preserve">Prijunginių skyriklių ir įžemiklių pavarų šildymo grandinių </w:t>
            </w:r>
            <w:proofErr w:type="spellStart"/>
            <w:r w:rsidRPr="00A5486C">
              <w:rPr>
                <w:rFonts w:ascii="Arial" w:hAnsi="Arial" w:cs="Arial"/>
                <w:sz w:val="22"/>
                <w:szCs w:val="22"/>
                <w:lang w:val="lt-LT"/>
              </w:rPr>
              <w:t>aj</w:t>
            </w:r>
            <w:proofErr w:type="spellEnd"/>
            <w:r w:rsidRPr="00A5486C">
              <w:rPr>
                <w:rFonts w:ascii="Arial" w:hAnsi="Arial" w:cs="Arial"/>
                <w:sz w:val="22"/>
                <w:szCs w:val="22"/>
                <w:lang w:val="lt-LT"/>
              </w:rPr>
              <w:t xml:space="preserve">. Prijunginių skyriklių ir įžemiklių pavarų šildymo grandinių </w:t>
            </w:r>
            <w:proofErr w:type="spellStart"/>
            <w:r w:rsidRPr="00A5486C">
              <w:rPr>
                <w:rFonts w:ascii="Arial" w:hAnsi="Arial" w:cs="Arial"/>
                <w:sz w:val="22"/>
                <w:szCs w:val="22"/>
                <w:lang w:val="lt-LT"/>
              </w:rPr>
              <w:t>aj</w:t>
            </w:r>
            <w:proofErr w:type="spellEnd"/>
            <w:r w:rsidRPr="00A5486C">
              <w:rPr>
                <w:rFonts w:ascii="Arial" w:hAnsi="Arial" w:cs="Arial"/>
                <w:sz w:val="22"/>
                <w:szCs w:val="22"/>
                <w:lang w:val="lt-LT"/>
              </w:rPr>
              <w:t xml:space="preserve"> apjungiami visai transformatorių pastotei.</w:t>
            </w:r>
          </w:p>
        </w:tc>
      </w:tr>
      <w:tr w:rsidR="0055154B" w:rsidRPr="00A5486C" w14:paraId="1AD4F507" w14:textId="77777777" w:rsidTr="00573602">
        <w:tc>
          <w:tcPr>
            <w:tcW w:w="988" w:type="dxa"/>
            <w:vAlign w:val="center"/>
          </w:tcPr>
          <w:p w14:paraId="2FE4A338" w14:textId="2973DD6B" w:rsidR="0055154B" w:rsidRPr="00A5486C" w:rsidRDefault="006C2DCA" w:rsidP="00573602">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20.</w:t>
            </w:r>
          </w:p>
        </w:tc>
        <w:tc>
          <w:tcPr>
            <w:tcW w:w="9207" w:type="dxa"/>
            <w:vAlign w:val="center"/>
          </w:tcPr>
          <w:p w14:paraId="715667B1" w14:textId="7343164F" w:rsidR="0055154B" w:rsidRPr="00A5486C" w:rsidRDefault="0055154B" w:rsidP="00571AA2">
            <w:pPr>
              <w:pStyle w:val="BodyText3"/>
              <w:tabs>
                <w:tab w:val="left" w:pos="720"/>
              </w:tabs>
              <w:spacing w:after="0"/>
              <w:jc w:val="both"/>
              <w:rPr>
                <w:rFonts w:ascii="Arial" w:hAnsi="Arial" w:cs="Arial"/>
                <w:sz w:val="22"/>
                <w:szCs w:val="22"/>
                <w:lang w:val="lt-LT"/>
              </w:rPr>
            </w:pPr>
            <w:r w:rsidRPr="00A5486C">
              <w:rPr>
                <w:rFonts w:ascii="Arial" w:hAnsi="Arial" w:cs="Arial"/>
                <w:sz w:val="22"/>
                <w:szCs w:val="22"/>
                <w:lang w:val="lt-LT"/>
              </w:rPr>
              <w:t xml:space="preserve">Atvirose skirstyklose esančių antrinės komutacijos spintų šildymo grandinių </w:t>
            </w:r>
            <w:proofErr w:type="spellStart"/>
            <w:r w:rsidRPr="00A5486C">
              <w:rPr>
                <w:rFonts w:ascii="Arial" w:hAnsi="Arial" w:cs="Arial"/>
                <w:sz w:val="22"/>
                <w:szCs w:val="22"/>
                <w:lang w:val="lt-LT"/>
              </w:rPr>
              <w:t>aj</w:t>
            </w:r>
            <w:proofErr w:type="spellEnd"/>
            <w:r w:rsidRPr="00A5486C">
              <w:rPr>
                <w:rFonts w:ascii="Arial" w:hAnsi="Arial" w:cs="Arial"/>
                <w:sz w:val="22"/>
                <w:szCs w:val="22"/>
                <w:lang w:val="lt-LT"/>
              </w:rPr>
              <w:t xml:space="preserve"> padėtys. Šių šildymo grandinių </w:t>
            </w:r>
            <w:proofErr w:type="spellStart"/>
            <w:r w:rsidRPr="00A5486C">
              <w:rPr>
                <w:rFonts w:ascii="Arial" w:hAnsi="Arial" w:cs="Arial"/>
                <w:sz w:val="22"/>
                <w:szCs w:val="22"/>
                <w:lang w:val="lt-LT"/>
              </w:rPr>
              <w:t>aj</w:t>
            </w:r>
            <w:proofErr w:type="spellEnd"/>
            <w:r w:rsidRPr="00A5486C">
              <w:rPr>
                <w:rFonts w:ascii="Arial" w:hAnsi="Arial" w:cs="Arial"/>
                <w:sz w:val="22"/>
                <w:szCs w:val="22"/>
                <w:lang w:val="lt-LT"/>
              </w:rPr>
              <w:t xml:space="preserve"> apjungiami į vieną grupę visai transformatorių pastotei.</w:t>
            </w:r>
          </w:p>
        </w:tc>
      </w:tr>
      <w:tr w:rsidR="006C2DCA" w:rsidRPr="00A5486C" w14:paraId="20BC5285" w14:textId="77777777" w:rsidTr="00573602">
        <w:tc>
          <w:tcPr>
            <w:tcW w:w="988" w:type="dxa"/>
            <w:vAlign w:val="center"/>
          </w:tcPr>
          <w:p w14:paraId="473C1725" w14:textId="300C5114" w:rsidR="006C2DCA" w:rsidRPr="00A5486C" w:rsidRDefault="006C2DCA" w:rsidP="00573602">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21.</w:t>
            </w:r>
          </w:p>
        </w:tc>
        <w:tc>
          <w:tcPr>
            <w:tcW w:w="9207" w:type="dxa"/>
            <w:vAlign w:val="center"/>
          </w:tcPr>
          <w:p w14:paraId="6750C5AC" w14:textId="04DB21AA" w:rsidR="006C2DCA" w:rsidRPr="00A5486C" w:rsidRDefault="006C2DCA" w:rsidP="00571AA2">
            <w:pPr>
              <w:pStyle w:val="BodyText3"/>
              <w:tabs>
                <w:tab w:val="left" w:pos="720"/>
              </w:tabs>
              <w:spacing w:after="0"/>
              <w:jc w:val="both"/>
              <w:rPr>
                <w:rFonts w:ascii="Arial" w:hAnsi="Arial" w:cs="Arial"/>
                <w:sz w:val="22"/>
                <w:szCs w:val="22"/>
                <w:lang w:val="lt-LT"/>
              </w:rPr>
            </w:pPr>
            <w:r w:rsidRPr="00A5486C">
              <w:rPr>
                <w:rFonts w:ascii="Arial" w:hAnsi="Arial" w:cs="Arial"/>
                <w:sz w:val="22"/>
                <w:szCs w:val="22"/>
                <w:lang w:val="lt-LT"/>
              </w:rPr>
              <w:t xml:space="preserve">TSPĮ, ryšių įrangos, MDV ir KDV maitinimo grandinių </w:t>
            </w:r>
            <w:proofErr w:type="spellStart"/>
            <w:r w:rsidRPr="00A5486C">
              <w:rPr>
                <w:rFonts w:ascii="Arial" w:hAnsi="Arial" w:cs="Arial"/>
                <w:sz w:val="22"/>
                <w:szCs w:val="22"/>
                <w:lang w:val="lt-LT"/>
              </w:rPr>
              <w:t>aj</w:t>
            </w:r>
            <w:proofErr w:type="spellEnd"/>
            <w:r w:rsidRPr="00A5486C">
              <w:rPr>
                <w:rFonts w:ascii="Arial" w:hAnsi="Arial" w:cs="Arial"/>
                <w:sz w:val="22"/>
                <w:szCs w:val="22"/>
                <w:lang w:val="lt-LT"/>
              </w:rPr>
              <w:t xml:space="preserve"> padėtys. TSPĮ ryšio su RAA terminalais (valdikliais) gedimo signalai.</w:t>
            </w:r>
          </w:p>
        </w:tc>
      </w:tr>
      <w:tr w:rsidR="006C2DCA" w:rsidRPr="00A5486C" w14:paraId="3BED9379" w14:textId="77777777" w:rsidTr="00573602">
        <w:tc>
          <w:tcPr>
            <w:tcW w:w="988" w:type="dxa"/>
            <w:vAlign w:val="center"/>
          </w:tcPr>
          <w:p w14:paraId="7DBA5F4B" w14:textId="1AC6F89A" w:rsidR="006C2DCA" w:rsidRPr="00A5486C" w:rsidRDefault="006C2DCA" w:rsidP="00573602">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22.</w:t>
            </w:r>
          </w:p>
        </w:tc>
        <w:tc>
          <w:tcPr>
            <w:tcW w:w="9207" w:type="dxa"/>
            <w:vAlign w:val="center"/>
          </w:tcPr>
          <w:p w14:paraId="71E6BD00" w14:textId="7C940573" w:rsidR="006C2DCA" w:rsidRPr="00A5486C" w:rsidRDefault="006C2DCA" w:rsidP="00571AA2">
            <w:pPr>
              <w:pStyle w:val="BodyText3"/>
              <w:tabs>
                <w:tab w:val="left" w:pos="720"/>
              </w:tabs>
              <w:spacing w:after="0"/>
              <w:jc w:val="both"/>
              <w:rPr>
                <w:rFonts w:ascii="Arial" w:hAnsi="Arial" w:cs="Arial"/>
                <w:sz w:val="22"/>
                <w:szCs w:val="22"/>
                <w:lang w:val="lt-LT"/>
              </w:rPr>
            </w:pPr>
            <w:r w:rsidRPr="00A5486C">
              <w:rPr>
                <w:rFonts w:ascii="Arial" w:hAnsi="Arial" w:cs="Arial"/>
                <w:sz w:val="22"/>
                <w:szCs w:val="22"/>
                <w:lang w:val="lt-LT"/>
              </w:rPr>
              <w:t>TSPĮ stebėjimo (monitoringo) signalai:</w:t>
            </w:r>
          </w:p>
        </w:tc>
      </w:tr>
      <w:tr w:rsidR="006C2DCA" w:rsidRPr="00A5486C" w14:paraId="5BB578DB" w14:textId="77777777" w:rsidTr="00573602">
        <w:tc>
          <w:tcPr>
            <w:tcW w:w="988" w:type="dxa"/>
            <w:vAlign w:val="center"/>
          </w:tcPr>
          <w:p w14:paraId="77BBB353" w14:textId="1FC17EF1" w:rsidR="006C2DCA" w:rsidRPr="00A5486C" w:rsidRDefault="00260644" w:rsidP="00573602">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22.</w:t>
            </w:r>
            <w:r w:rsidR="000F792F" w:rsidRPr="00A5486C">
              <w:rPr>
                <w:rFonts w:ascii="Arial" w:hAnsi="Arial" w:cs="Arial"/>
                <w:sz w:val="22"/>
                <w:szCs w:val="22"/>
                <w:lang w:val="lt-LT"/>
              </w:rPr>
              <w:t>1</w:t>
            </w:r>
            <w:r w:rsidRPr="00A5486C">
              <w:rPr>
                <w:rFonts w:ascii="Arial" w:hAnsi="Arial" w:cs="Arial"/>
                <w:sz w:val="22"/>
                <w:szCs w:val="22"/>
                <w:lang w:val="lt-LT"/>
              </w:rPr>
              <w:t>.</w:t>
            </w:r>
          </w:p>
        </w:tc>
        <w:tc>
          <w:tcPr>
            <w:tcW w:w="9207" w:type="dxa"/>
            <w:vAlign w:val="center"/>
          </w:tcPr>
          <w:p w14:paraId="76DB721B" w14:textId="27592B42" w:rsidR="006C2DCA" w:rsidRPr="00A5486C" w:rsidRDefault="006C2DCA" w:rsidP="00571AA2">
            <w:pPr>
              <w:pStyle w:val="BodyText3"/>
              <w:tabs>
                <w:tab w:val="left" w:pos="720"/>
              </w:tabs>
              <w:spacing w:after="0"/>
              <w:jc w:val="both"/>
              <w:rPr>
                <w:rFonts w:ascii="Arial" w:hAnsi="Arial" w:cs="Arial"/>
                <w:sz w:val="22"/>
                <w:szCs w:val="22"/>
                <w:lang w:val="lt-LT"/>
              </w:rPr>
            </w:pPr>
            <w:r w:rsidRPr="00A5486C">
              <w:rPr>
                <w:rFonts w:ascii="Arial" w:hAnsi="Arial" w:cs="Arial"/>
                <w:sz w:val="22"/>
                <w:szCs w:val="22"/>
                <w:lang w:val="lt-LT"/>
              </w:rPr>
              <w:t xml:space="preserve">     TSPĮ funkcijų vykdymo būklė;</w:t>
            </w:r>
          </w:p>
        </w:tc>
      </w:tr>
      <w:tr w:rsidR="006C2DCA" w:rsidRPr="00A5486C" w14:paraId="576F7B40" w14:textId="77777777" w:rsidTr="00573602">
        <w:tc>
          <w:tcPr>
            <w:tcW w:w="988" w:type="dxa"/>
            <w:vAlign w:val="center"/>
          </w:tcPr>
          <w:p w14:paraId="233AEDC9" w14:textId="5D2FB11A" w:rsidR="006C2DCA" w:rsidRPr="00A5486C" w:rsidRDefault="00260644" w:rsidP="00573602">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22.</w:t>
            </w:r>
            <w:r w:rsidR="000F792F" w:rsidRPr="00A5486C">
              <w:rPr>
                <w:rFonts w:ascii="Arial" w:hAnsi="Arial" w:cs="Arial"/>
                <w:sz w:val="22"/>
                <w:szCs w:val="22"/>
                <w:lang w:val="lt-LT"/>
              </w:rPr>
              <w:t>2</w:t>
            </w:r>
            <w:r w:rsidRPr="00A5486C">
              <w:rPr>
                <w:rFonts w:ascii="Arial" w:hAnsi="Arial" w:cs="Arial"/>
                <w:sz w:val="22"/>
                <w:szCs w:val="22"/>
                <w:lang w:val="lt-LT"/>
              </w:rPr>
              <w:t>.</w:t>
            </w:r>
          </w:p>
        </w:tc>
        <w:tc>
          <w:tcPr>
            <w:tcW w:w="9207" w:type="dxa"/>
            <w:vAlign w:val="center"/>
          </w:tcPr>
          <w:p w14:paraId="26C10F2A" w14:textId="753A7711" w:rsidR="006C2DCA" w:rsidRPr="00A5486C" w:rsidRDefault="006C2DCA" w:rsidP="00571AA2">
            <w:pPr>
              <w:pStyle w:val="BodyText3"/>
              <w:tabs>
                <w:tab w:val="left" w:pos="720"/>
              </w:tabs>
              <w:spacing w:after="0"/>
              <w:jc w:val="both"/>
              <w:rPr>
                <w:rFonts w:ascii="Arial" w:hAnsi="Arial" w:cs="Arial"/>
                <w:sz w:val="22"/>
                <w:szCs w:val="22"/>
                <w:lang w:val="lt-LT"/>
              </w:rPr>
            </w:pPr>
            <w:r w:rsidRPr="00A5486C">
              <w:rPr>
                <w:rFonts w:ascii="Arial" w:hAnsi="Arial" w:cs="Arial"/>
                <w:sz w:val="22"/>
                <w:szCs w:val="22"/>
                <w:lang w:val="lt-LT"/>
              </w:rPr>
              <w:t xml:space="preserve">     TSPĮ informacijos saugos kontrolė.</w:t>
            </w:r>
          </w:p>
        </w:tc>
      </w:tr>
      <w:tr w:rsidR="006C2DCA" w:rsidRPr="00A5486C" w14:paraId="0D645F33" w14:textId="77777777" w:rsidTr="00573602">
        <w:tc>
          <w:tcPr>
            <w:tcW w:w="988" w:type="dxa"/>
            <w:vAlign w:val="center"/>
          </w:tcPr>
          <w:p w14:paraId="6485FB5D" w14:textId="50EF2909" w:rsidR="006C2DCA" w:rsidRPr="00A5486C" w:rsidRDefault="00260644" w:rsidP="00573602">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23.</w:t>
            </w:r>
          </w:p>
        </w:tc>
        <w:tc>
          <w:tcPr>
            <w:tcW w:w="9207" w:type="dxa"/>
            <w:vAlign w:val="center"/>
          </w:tcPr>
          <w:p w14:paraId="03090DD5" w14:textId="60C0BB75" w:rsidR="006C2DCA" w:rsidRPr="00A5486C" w:rsidRDefault="00260644" w:rsidP="00571AA2">
            <w:pPr>
              <w:pStyle w:val="BodyText3"/>
              <w:tabs>
                <w:tab w:val="left" w:pos="720"/>
              </w:tabs>
              <w:spacing w:after="0"/>
              <w:jc w:val="both"/>
              <w:rPr>
                <w:rFonts w:ascii="Arial" w:hAnsi="Arial" w:cs="Arial"/>
                <w:sz w:val="22"/>
                <w:szCs w:val="22"/>
                <w:lang w:val="lt-LT"/>
              </w:rPr>
            </w:pPr>
            <w:r w:rsidRPr="00A5486C">
              <w:rPr>
                <w:rFonts w:ascii="Arial" w:hAnsi="Arial" w:cs="Arial"/>
                <w:sz w:val="22"/>
                <w:szCs w:val="22"/>
                <w:lang w:val="lt-LT"/>
              </w:rPr>
              <w:t xml:space="preserve">VP patalpų šildymo, ventiliacijos ir kondicionavimo grandinių </w:t>
            </w:r>
            <w:proofErr w:type="spellStart"/>
            <w:r w:rsidRPr="00A5486C">
              <w:rPr>
                <w:rFonts w:ascii="Arial" w:hAnsi="Arial" w:cs="Arial"/>
                <w:sz w:val="22"/>
                <w:szCs w:val="22"/>
                <w:lang w:val="lt-LT"/>
              </w:rPr>
              <w:t>aj</w:t>
            </w:r>
            <w:proofErr w:type="spellEnd"/>
            <w:r w:rsidRPr="00A5486C">
              <w:rPr>
                <w:rFonts w:ascii="Arial" w:hAnsi="Arial" w:cs="Arial"/>
                <w:sz w:val="22"/>
                <w:szCs w:val="22"/>
                <w:lang w:val="lt-LT"/>
              </w:rPr>
              <w:t xml:space="preserve"> padėtys. Šių grandinių </w:t>
            </w:r>
            <w:proofErr w:type="spellStart"/>
            <w:r w:rsidRPr="00A5486C">
              <w:rPr>
                <w:rFonts w:ascii="Arial" w:hAnsi="Arial" w:cs="Arial"/>
                <w:sz w:val="22"/>
                <w:szCs w:val="22"/>
                <w:lang w:val="lt-LT"/>
              </w:rPr>
              <w:t>aj</w:t>
            </w:r>
            <w:proofErr w:type="spellEnd"/>
            <w:r w:rsidRPr="00A5486C">
              <w:rPr>
                <w:rFonts w:ascii="Arial" w:hAnsi="Arial" w:cs="Arial"/>
                <w:sz w:val="22"/>
                <w:szCs w:val="22"/>
                <w:lang w:val="lt-LT"/>
              </w:rPr>
              <w:t xml:space="preserve"> apjungiami į vieną grupę pagal pastatą.</w:t>
            </w:r>
          </w:p>
        </w:tc>
      </w:tr>
      <w:tr w:rsidR="006C2DCA" w:rsidRPr="00A5486C" w14:paraId="3DB34250" w14:textId="77777777" w:rsidTr="00573602">
        <w:tc>
          <w:tcPr>
            <w:tcW w:w="988" w:type="dxa"/>
            <w:vAlign w:val="center"/>
          </w:tcPr>
          <w:p w14:paraId="646731D6" w14:textId="644511FA" w:rsidR="006C2DCA" w:rsidRPr="00A5486C" w:rsidRDefault="00260644" w:rsidP="00573602">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24.</w:t>
            </w:r>
          </w:p>
        </w:tc>
        <w:tc>
          <w:tcPr>
            <w:tcW w:w="9207" w:type="dxa"/>
            <w:vAlign w:val="center"/>
          </w:tcPr>
          <w:p w14:paraId="65EFDB0C" w14:textId="607B2E1C" w:rsidR="006C2DCA" w:rsidRPr="00A5486C" w:rsidRDefault="00260644" w:rsidP="00571AA2">
            <w:pPr>
              <w:pStyle w:val="BodyText3"/>
              <w:tabs>
                <w:tab w:val="left" w:pos="720"/>
              </w:tabs>
              <w:spacing w:after="0"/>
              <w:jc w:val="both"/>
              <w:rPr>
                <w:rFonts w:ascii="Arial" w:hAnsi="Arial" w:cs="Arial"/>
                <w:sz w:val="22"/>
                <w:szCs w:val="22"/>
                <w:lang w:val="lt-LT"/>
              </w:rPr>
            </w:pPr>
            <w:r w:rsidRPr="00A5486C">
              <w:rPr>
                <w:rFonts w:ascii="Arial" w:hAnsi="Arial" w:cs="Arial"/>
                <w:sz w:val="22"/>
                <w:szCs w:val="22"/>
                <w:lang w:val="lt-LT"/>
              </w:rPr>
              <w:t xml:space="preserve">KSSRS grupės </w:t>
            </w:r>
            <w:proofErr w:type="spellStart"/>
            <w:r w:rsidRPr="00A5486C">
              <w:rPr>
                <w:rFonts w:ascii="Arial" w:hAnsi="Arial" w:cs="Arial"/>
                <w:sz w:val="22"/>
                <w:szCs w:val="22"/>
                <w:lang w:val="lt-LT"/>
              </w:rPr>
              <w:t>aj</w:t>
            </w:r>
            <w:proofErr w:type="spellEnd"/>
            <w:r w:rsidRPr="00A5486C">
              <w:rPr>
                <w:rFonts w:ascii="Arial" w:hAnsi="Arial" w:cs="Arial"/>
                <w:sz w:val="22"/>
                <w:szCs w:val="22"/>
                <w:lang w:val="lt-LT"/>
              </w:rPr>
              <w:t>, maitinančių grandines, kurios nepatenka nei į vieną iš aukščiau išvardintų kategorijų.</w:t>
            </w:r>
          </w:p>
        </w:tc>
      </w:tr>
      <w:tr w:rsidR="006C2DCA" w:rsidRPr="00A5486C" w14:paraId="700EE06F" w14:textId="77777777" w:rsidTr="00573602">
        <w:tc>
          <w:tcPr>
            <w:tcW w:w="988" w:type="dxa"/>
            <w:vAlign w:val="center"/>
          </w:tcPr>
          <w:p w14:paraId="4272ED64" w14:textId="1A9AA1B5" w:rsidR="006C2DCA" w:rsidRPr="00A5486C" w:rsidRDefault="00260644" w:rsidP="00573602">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25.</w:t>
            </w:r>
          </w:p>
        </w:tc>
        <w:tc>
          <w:tcPr>
            <w:tcW w:w="9207" w:type="dxa"/>
            <w:vAlign w:val="center"/>
          </w:tcPr>
          <w:p w14:paraId="4E09FBD4" w14:textId="4BFF1A72" w:rsidR="006C2DCA" w:rsidRPr="00A5486C" w:rsidRDefault="00260644" w:rsidP="00571AA2">
            <w:pPr>
              <w:pStyle w:val="BodyText3"/>
              <w:tabs>
                <w:tab w:val="left" w:pos="720"/>
              </w:tabs>
              <w:spacing w:after="0"/>
              <w:jc w:val="both"/>
              <w:rPr>
                <w:rFonts w:ascii="Arial" w:hAnsi="Arial" w:cs="Arial"/>
                <w:sz w:val="22"/>
                <w:szCs w:val="22"/>
                <w:lang w:val="lt-LT"/>
              </w:rPr>
            </w:pPr>
            <w:r w:rsidRPr="00A5486C">
              <w:rPr>
                <w:rFonts w:ascii="Arial" w:hAnsi="Arial" w:cs="Arial"/>
                <w:sz w:val="22"/>
                <w:szCs w:val="22"/>
                <w:lang w:val="lt-LT"/>
              </w:rPr>
              <w:t xml:space="preserve">NSSRS grupės </w:t>
            </w:r>
            <w:proofErr w:type="spellStart"/>
            <w:r w:rsidRPr="00A5486C">
              <w:rPr>
                <w:rFonts w:ascii="Arial" w:hAnsi="Arial" w:cs="Arial"/>
                <w:sz w:val="22"/>
                <w:szCs w:val="22"/>
                <w:lang w:val="lt-LT"/>
              </w:rPr>
              <w:t>aj</w:t>
            </w:r>
            <w:proofErr w:type="spellEnd"/>
            <w:r w:rsidRPr="00A5486C">
              <w:rPr>
                <w:rFonts w:ascii="Arial" w:hAnsi="Arial" w:cs="Arial"/>
                <w:sz w:val="22"/>
                <w:szCs w:val="22"/>
                <w:lang w:val="lt-LT"/>
              </w:rPr>
              <w:t>, maitinančių grandines, kurios nepatenka nei į vieną iš aukščiau išvardintų kategorijų.</w:t>
            </w:r>
          </w:p>
        </w:tc>
      </w:tr>
      <w:tr w:rsidR="006C2DCA" w:rsidRPr="00A5486C" w14:paraId="6AF1D55E" w14:textId="77777777" w:rsidTr="00573602">
        <w:tc>
          <w:tcPr>
            <w:tcW w:w="988" w:type="dxa"/>
            <w:vAlign w:val="center"/>
          </w:tcPr>
          <w:p w14:paraId="68E87618" w14:textId="39E3C425" w:rsidR="006C2DCA" w:rsidRPr="00A5486C" w:rsidRDefault="00260644" w:rsidP="00573602">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26.</w:t>
            </w:r>
          </w:p>
        </w:tc>
        <w:tc>
          <w:tcPr>
            <w:tcW w:w="9207" w:type="dxa"/>
            <w:vAlign w:val="center"/>
          </w:tcPr>
          <w:p w14:paraId="39075FC5" w14:textId="283FE2FB" w:rsidR="006C2DCA" w:rsidRPr="00A5486C" w:rsidRDefault="00260644" w:rsidP="00571AA2">
            <w:pPr>
              <w:pStyle w:val="BodyText3"/>
              <w:tabs>
                <w:tab w:val="left" w:pos="720"/>
              </w:tabs>
              <w:spacing w:after="0"/>
              <w:jc w:val="both"/>
              <w:rPr>
                <w:rFonts w:ascii="Arial" w:hAnsi="Arial" w:cs="Arial"/>
                <w:sz w:val="22"/>
                <w:szCs w:val="22"/>
                <w:lang w:val="lt-LT"/>
              </w:rPr>
            </w:pPr>
            <w:r w:rsidRPr="00A5486C">
              <w:rPr>
                <w:rFonts w:ascii="Arial" w:hAnsi="Arial" w:cs="Arial"/>
                <w:sz w:val="22"/>
                <w:szCs w:val="22"/>
                <w:lang w:val="lt-LT"/>
              </w:rPr>
              <w:t xml:space="preserve">Saulės elektrinės prijungimo </w:t>
            </w:r>
            <w:proofErr w:type="spellStart"/>
            <w:r w:rsidRPr="00A5486C">
              <w:rPr>
                <w:rFonts w:ascii="Arial" w:hAnsi="Arial" w:cs="Arial"/>
                <w:sz w:val="22"/>
                <w:szCs w:val="22"/>
                <w:lang w:val="lt-LT"/>
              </w:rPr>
              <w:t>aj</w:t>
            </w:r>
            <w:proofErr w:type="spellEnd"/>
            <w:r w:rsidRPr="00A5486C">
              <w:rPr>
                <w:rFonts w:ascii="Arial" w:hAnsi="Arial" w:cs="Arial"/>
                <w:sz w:val="22"/>
                <w:szCs w:val="22"/>
                <w:lang w:val="lt-LT"/>
              </w:rPr>
              <w:t xml:space="preserve"> padėtys.</w:t>
            </w:r>
          </w:p>
        </w:tc>
      </w:tr>
      <w:tr w:rsidR="0055154B" w:rsidRPr="00A5486C" w14:paraId="49C1F899" w14:textId="77777777" w:rsidTr="00573602">
        <w:tc>
          <w:tcPr>
            <w:tcW w:w="988" w:type="dxa"/>
            <w:vAlign w:val="center"/>
          </w:tcPr>
          <w:p w14:paraId="34A559B8" w14:textId="3C43ACE4" w:rsidR="0055154B" w:rsidRPr="00A5486C" w:rsidRDefault="00260644" w:rsidP="00573602">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27.</w:t>
            </w:r>
          </w:p>
        </w:tc>
        <w:tc>
          <w:tcPr>
            <w:tcW w:w="9207" w:type="dxa"/>
            <w:vAlign w:val="center"/>
          </w:tcPr>
          <w:p w14:paraId="466FCAC0" w14:textId="362E16EB" w:rsidR="0055154B" w:rsidRPr="00A5486C" w:rsidRDefault="00260644" w:rsidP="00571AA2">
            <w:pPr>
              <w:pStyle w:val="BodyText3"/>
              <w:tabs>
                <w:tab w:val="left" w:pos="720"/>
              </w:tabs>
              <w:spacing w:after="0"/>
              <w:jc w:val="both"/>
              <w:rPr>
                <w:rFonts w:ascii="Arial" w:hAnsi="Arial" w:cs="Arial"/>
                <w:sz w:val="22"/>
                <w:szCs w:val="22"/>
                <w:lang w:val="lt-LT"/>
              </w:rPr>
            </w:pPr>
            <w:r w:rsidRPr="00A5486C">
              <w:rPr>
                <w:rFonts w:ascii="Arial" w:hAnsi="Arial" w:cs="Arial"/>
                <w:sz w:val="22"/>
                <w:szCs w:val="22"/>
                <w:lang w:val="lt-LT"/>
              </w:rPr>
              <w:t>Apibendrintas signalas dėl saulės elektrinės saulės elektrinės keitiklio(-</w:t>
            </w:r>
            <w:proofErr w:type="spellStart"/>
            <w:r w:rsidRPr="00A5486C">
              <w:rPr>
                <w:rFonts w:ascii="Arial" w:hAnsi="Arial" w:cs="Arial"/>
                <w:sz w:val="22"/>
                <w:szCs w:val="22"/>
                <w:lang w:val="lt-LT"/>
              </w:rPr>
              <w:t>ių</w:t>
            </w:r>
            <w:proofErr w:type="spellEnd"/>
            <w:r w:rsidRPr="00A5486C">
              <w:rPr>
                <w:rFonts w:ascii="Arial" w:hAnsi="Arial" w:cs="Arial"/>
                <w:sz w:val="22"/>
                <w:szCs w:val="22"/>
                <w:lang w:val="lt-LT"/>
              </w:rPr>
              <w:t>) gedimo.</w:t>
            </w:r>
          </w:p>
        </w:tc>
      </w:tr>
      <w:tr w:rsidR="00DC320F" w:rsidRPr="00A5486C" w14:paraId="079C89A9" w14:textId="77777777" w:rsidTr="00573602">
        <w:tc>
          <w:tcPr>
            <w:tcW w:w="10195" w:type="dxa"/>
            <w:gridSpan w:val="2"/>
            <w:vAlign w:val="center"/>
          </w:tcPr>
          <w:p w14:paraId="6403FA0C" w14:textId="77777777" w:rsidR="00DC320F" w:rsidRPr="00A5486C" w:rsidRDefault="00DC320F" w:rsidP="00573602">
            <w:pPr>
              <w:pStyle w:val="BodyText3"/>
              <w:tabs>
                <w:tab w:val="left" w:pos="720"/>
              </w:tabs>
              <w:spacing w:after="0"/>
              <w:jc w:val="center"/>
              <w:rPr>
                <w:rFonts w:ascii="Arial" w:hAnsi="Arial" w:cs="Arial"/>
                <w:sz w:val="22"/>
                <w:szCs w:val="22"/>
                <w:lang w:val="lt-LT"/>
              </w:rPr>
            </w:pPr>
            <w:r w:rsidRPr="00A5486C">
              <w:rPr>
                <w:rFonts w:ascii="Arial" w:hAnsi="Arial" w:cs="Arial"/>
                <w:b/>
                <w:i/>
                <w:sz w:val="22"/>
                <w:szCs w:val="22"/>
                <w:lang w:val="lt-LT"/>
              </w:rPr>
              <w:t>Skirstomojo tinklo (ST) dalies įrenginių signalizacijos apimtys</w:t>
            </w:r>
          </w:p>
        </w:tc>
      </w:tr>
      <w:tr w:rsidR="00DC320F" w:rsidRPr="00A5486C" w14:paraId="30A16BD8" w14:textId="77777777" w:rsidTr="00573602">
        <w:tc>
          <w:tcPr>
            <w:tcW w:w="988" w:type="dxa"/>
            <w:vAlign w:val="center"/>
          </w:tcPr>
          <w:p w14:paraId="1B59D012" w14:textId="1A1DB924" w:rsidR="00DC320F" w:rsidRPr="00A5486C" w:rsidRDefault="006930F5" w:rsidP="00573602">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2</w:t>
            </w:r>
            <w:r w:rsidR="00EC2D5A" w:rsidRPr="00A5486C">
              <w:rPr>
                <w:rFonts w:ascii="Arial" w:hAnsi="Arial" w:cs="Arial"/>
                <w:sz w:val="22"/>
                <w:szCs w:val="22"/>
                <w:lang w:val="lt-LT"/>
              </w:rPr>
              <w:t>8</w:t>
            </w:r>
            <w:r w:rsidR="00DC320F" w:rsidRPr="00A5486C">
              <w:rPr>
                <w:rFonts w:ascii="Arial" w:hAnsi="Arial" w:cs="Arial"/>
                <w:sz w:val="22"/>
                <w:szCs w:val="22"/>
                <w:lang w:val="lt-LT"/>
              </w:rPr>
              <w:t>.</w:t>
            </w:r>
          </w:p>
        </w:tc>
        <w:tc>
          <w:tcPr>
            <w:tcW w:w="9207" w:type="dxa"/>
            <w:vAlign w:val="center"/>
          </w:tcPr>
          <w:p w14:paraId="5F8FF471" w14:textId="152EC9E0" w:rsidR="00DC320F" w:rsidRPr="00A5486C" w:rsidRDefault="00DC320F" w:rsidP="00BA1D4E">
            <w:pPr>
              <w:pStyle w:val="BodyText3"/>
              <w:tabs>
                <w:tab w:val="left" w:pos="720"/>
              </w:tabs>
              <w:spacing w:after="0"/>
              <w:jc w:val="both"/>
              <w:rPr>
                <w:rFonts w:ascii="Arial" w:hAnsi="Arial" w:cs="Arial"/>
                <w:sz w:val="22"/>
                <w:szCs w:val="22"/>
                <w:lang w:val="lt-LT"/>
              </w:rPr>
            </w:pPr>
            <w:r w:rsidRPr="00A5486C">
              <w:rPr>
                <w:rFonts w:ascii="Arial" w:hAnsi="Arial" w:cs="Arial"/>
                <w:sz w:val="22"/>
                <w:szCs w:val="22"/>
                <w:lang w:val="lt-LT"/>
              </w:rPr>
              <w:t xml:space="preserve">Transformatorių apsaugų poveikis į </w:t>
            </w:r>
            <w:r w:rsidR="0023315E" w:rsidRPr="00A5486C">
              <w:rPr>
                <w:rFonts w:ascii="Arial" w:hAnsi="Arial" w:cs="Arial"/>
                <w:sz w:val="22"/>
                <w:szCs w:val="22"/>
                <w:lang w:val="lt-LT"/>
              </w:rPr>
              <w:t>p</w:t>
            </w:r>
            <w:r w:rsidRPr="00A5486C">
              <w:rPr>
                <w:rFonts w:ascii="Arial" w:hAnsi="Arial" w:cs="Arial"/>
                <w:sz w:val="22"/>
                <w:szCs w:val="22"/>
                <w:lang w:val="lt-LT"/>
              </w:rPr>
              <w:t>erdavimo tinklo eksploatuojamos ar operatyviai valdomos įrangos atjungimą. Nuo vieno galios transformatoriaus apsaugų (pagrindinių ir rezervinių) poveikių sudaromas vienas apibendrintas signalas.</w:t>
            </w:r>
          </w:p>
        </w:tc>
      </w:tr>
      <w:tr w:rsidR="00DC320F" w:rsidRPr="00A5486C" w14:paraId="28261937" w14:textId="77777777" w:rsidTr="00573602">
        <w:tc>
          <w:tcPr>
            <w:tcW w:w="988" w:type="dxa"/>
            <w:vAlign w:val="center"/>
          </w:tcPr>
          <w:p w14:paraId="3BB2FA50" w14:textId="40174167" w:rsidR="00DC320F" w:rsidRPr="00A5486C" w:rsidRDefault="00EC2D5A" w:rsidP="00573602">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29</w:t>
            </w:r>
            <w:r w:rsidR="00DC320F" w:rsidRPr="00A5486C">
              <w:rPr>
                <w:rFonts w:ascii="Arial" w:hAnsi="Arial" w:cs="Arial"/>
                <w:sz w:val="22"/>
                <w:szCs w:val="22"/>
                <w:lang w:val="lt-LT"/>
              </w:rPr>
              <w:t>.</w:t>
            </w:r>
          </w:p>
        </w:tc>
        <w:tc>
          <w:tcPr>
            <w:tcW w:w="9207" w:type="dxa"/>
            <w:vAlign w:val="center"/>
          </w:tcPr>
          <w:p w14:paraId="5C39956B" w14:textId="0028D459" w:rsidR="00DC320F" w:rsidRPr="00A5486C" w:rsidRDefault="00DC320F" w:rsidP="00BA1D4E">
            <w:pPr>
              <w:pStyle w:val="BodyText3"/>
              <w:tabs>
                <w:tab w:val="left" w:pos="720"/>
              </w:tabs>
              <w:spacing w:after="0"/>
              <w:jc w:val="both"/>
              <w:rPr>
                <w:rFonts w:ascii="Arial" w:hAnsi="Arial" w:cs="Arial"/>
                <w:sz w:val="22"/>
                <w:szCs w:val="22"/>
                <w:lang w:val="lt-LT"/>
              </w:rPr>
            </w:pPr>
            <w:r w:rsidRPr="00A5486C">
              <w:rPr>
                <w:rFonts w:ascii="Arial" w:hAnsi="Arial" w:cs="Arial"/>
                <w:sz w:val="22"/>
                <w:szCs w:val="22"/>
                <w:lang w:val="lt-LT"/>
              </w:rPr>
              <w:t>ST dalie</w:t>
            </w:r>
            <w:r w:rsidR="0023315E" w:rsidRPr="00A5486C">
              <w:rPr>
                <w:rFonts w:ascii="Arial" w:hAnsi="Arial" w:cs="Arial"/>
                <w:sz w:val="22"/>
                <w:szCs w:val="22"/>
                <w:lang w:val="lt-LT"/>
              </w:rPr>
              <w:t>s įrenginių apsaugų poveikis į p</w:t>
            </w:r>
            <w:r w:rsidRPr="00A5486C">
              <w:rPr>
                <w:rFonts w:ascii="Arial" w:hAnsi="Arial" w:cs="Arial"/>
                <w:sz w:val="22"/>
                <w:szCs w:val="22"/>
                <w:lang w:val="lt-LT"/>
              </w:rPr>
              <w:t>erdavimo tinklo eksploatuojamos ar operatyviai valdomos įrangos atjungimą. Nuo ST dalies apsaugų, veikiančių į PT dalies įrangos atjungimą (išskyrus galios transformatorių apsaugas) sudaromas vienas apibendrintas signalas.</w:t>
            </w:r>
          </w:p>
        </w:tc>
      </w:tr>
      <w:tr w:rsidR="00DC320F" w:rsidRPr="00A5486C" w14:paraId="1B61685A" w14:textId="77777777" w:rsidTr="00573602">
        <w:tc>
          <w:tcPr>
            <w:tcW w:w="988" w:type="dxa"/>
            <w:vAlign w:val="center"/>
          </w:tcPr>
          <w:p w14:paraId="58A229AC" w14:textId="20FE2FF2" w:rsidR="00DC320F" w:rsidRPr="00A5486C" w:rsidRDefault="0027113E" w:rsidP="00573602">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3</w:t>
            </w:r>
            <w:r w:rsidR="00EC2D5A" w:rsidRPr="00A5486C">
              <w:rPr>
                <w:rFonts w:ascii="Arial" w:hAnsi="Arial" w:cs="Arial"/>
                <w:sz w:val="22"/>
                <w:szCs w:val="22"/>
                <w:lang w:val="lt-LT"/>
              </w:rPr>
              <w:t>0</w:t>
            </w:r>
            <w:r w:rsidR="00DC320F" w:rsidRPr="00A5486C">
              <w:rPr>
                <w:rFonts w:ascii="Arial" w:hAnsi="Arial" w:cs="Arial"/>
                <w:sz w:val="22"/>
                <w:szCs w:val="22"/>
                <w:lang w:val="lt-LT"/>
              </w:rPr>
              <w:t>.</w:t>
            </w:r>
          </w:p>
        </w:tc>
        <w:tc>
          <w:tcPr>
            <w:tcW w:w="9207" w:type="dxa"/>
            <w:vAlign w:val="center"/>
          </w:tcPr>
          <w:p w14:paraId="60258B64" w14:textId="77777777" w:rsidR="00DC320F" w:rsidRPr="00A5486C" w:rsidRDefault="00DC320F" w:rsidP="00BA1D4E">
            <w:pPr>
              <w:pStyle w:val="BodyText3"/>
              <w:tabs>
                <w:tab w:val="left" w:pos="720"/>
              </w:tabs>
              <w:spacing w:after="0"/>
              <w:jc w:val="both"/>
              <w:rPr>
                <w:rFonts w:ascii="Arial" w:hAnsi="Arial" w:cs="Arial"/>
                <w:sz w:val="22"/>
                <w:szCs w:val="22"/>
                <w:lang w:val="lt-LT"/>
              </w:rPr>
            </w:pPr>
            <w:r w:rsidRPr="00A5486C">
              <w:rPr>
                <w:rFonts w:ascii="Arial" w:hAnsi="Arial" w:cs="Arial"/>
                <w:sz w:val="22"/>
                <w:szCs w:val="22"/>
                <w:lang w:val="lt-LT"/>
              </w:rPr>
              <w:t>Apibendrinti signalai dėl ST dalies įrenginių suveikimo po NA ir NAKĮ poveikio šiems įrenginiams. Sudaroma po vieną apibendrintą signalą visai transformatorių pastotei.</w:t>
            </w:r>
          </w:p>
        </w:tc>
      </w:tr>
      <w:tr w:rsidR="00DC320F" w:rsidRPr="00A5486C" w14:paraId="6C5EB159" w14:textId="77777777" w:rsidTr="00573602">
        <w:tc>
          <w:tcPr>
            <w:tcW w:w="988" w:type="dxa"/>
            <w:vAlign w:val="center"/>
          </w:tcPr>
          <w:p w14:paraId="02ED0331" w14:textId="65000B87" w:rsidR="00DC320F" w:rsidRPr="00A5486C" w:rsidRDefault="006930F5" w:rsidP="00573602">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3</w:t>
            </w:r>
            <w:r w:rsidR="00EC2D5A" w:rsidRPr="00A5486C">
              <w:rPr>
                <w:rFonts w:ascii="Arial" w:hAnsi="Arial" w:cs="Arial"/>
                <w:sz w:val="22"/>
                <w:szCs w:val="22"/>
                <w:lang w:val="lt-LT"/>
              </w:rPr>
              <w:t>1</w:t>
            </w:r>
            <w:r w:rsidR="00DC320F" w:rsidRPr="00A5486C">
              <w:rPr>
                <w:rFonts w:ascii="Arial" w:hAnsi="Arial" w:cs="Arial"/>
                <w:sz w:val="22"/>
                <w:szCs w:val="22"/>
                <w:lang w:val="lt-LT"/>
              </w:rPr>
              <w:t>.</w:t>
            </w:r>
          </w:p>
        </w:tc>
        <w:tc>
          <w:tcPr>
            <w:tcW w:w="9207" w:type="dxa"/>
            <w:vAlign w:val="center"/>
          </w:tcPr>
          <w:p w14:paraId="59A00EA5" w14:textId="17D57832" w:rsidR="00DC320F" w:rsidRPr="00A5486C" w:rsidRDefault="00DC320F" w:rsidP="00BA1D4E">
            <w:pPr>
              <w:pStyle w:val="BodyText3"/>
              <w:tabs>
                <w:tab w:val="left" w:pos="720"/>
              </w:tabs>
              <w:spacing w:after="0"/>
              <w:jc w:val="both"/>
              <w:rPr>
                <w:rFonts w:ascii="Arial" w:hAnsi="Arial" w:cs="Arial"/>
                <w:sz w:val="22"/>
                <w:szCs w:val="22"/>
                <w:lang w:val="lt-LT"/>
              </w:rPr>
            </w:pPr>
            <w:r w:rsidRPr="00A5486C">
              <w:rPr>
                <w:rFonts w:ascii="Arial" w:hAnsi="Arial" w:cs="Arial"/>
                <w:sz w:val="22"/>
                <w:szCs w:val="22"/>
                <w:lang w:val="lt-LT"/>
              </w:rPr>
              <w:t>Apibendrinti signalai dėl ST dalies įrenginių suveikimo po ADN ir DAKĮ poveikio šiems įrenginiams. ADN ir DAKĮ poveikiui sudaroma po vieną apibendrintą signalą visai transformatorių pastotei.</w:t>
            </w:r>
          </w:p>
        </w:tc>
      </w:tr>
      <w:tr w:rsidR="00DC320F" w:rsidRPr="00A5486C" w14:paraId="44152D29" w14:textId="77777777" w:rsidTr="00573602">
        <w:tc>
          <w:tcPr>
            <w:tcW w:w="988" w:type="dxa"/>
            <w:vAlign w:val="center"/>
          </w:tcPr>
          <w:p w14:paraId="07C69946" w14:textId="6D51E8BB" w:rsidR="00DC320F" w:rsidRPr="00A5486C" w:rsidRDefault="006930F5" w:rsidP="00573602">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3</w:t>
            </w:r>
            <w:r w:rsidR="00EC2D5A" w:rsidRPr="00A5486C">
              <w:rPr>
                <w:rFonts w:ascii="Arial" w:hAnsi="Arial" w:cs="Arial"/>
                <w:sz w:val="22"/>
                <w:szCs w:val="22"/>
                <w:lang w:val="lt-LT"/>
              </w:rPr>
              <w:t>2</w:t>
            </w:r>
            <w:r w:rsidR="00DC320F" w:rsidRPr="00A5486C">
              <w:rPr>
                <w:rFonts w:ascii="Arial" w:hAnsi="Arial" w:cs="Arial"/>
                <w:sz w:val="22"/>
                <w:szCs w:val="22"/>
                <w:lang w:val="lt-LT"/>
              </w:rPr>
              <w:t>.</w:t>
            </w:r>
          </w:p>
        </w:tc>
        <w:tc>
          <w:tcPr>
            <w:tcW w:w="9207" w:type="dxa"/>
            <w:vAlign w:val="center"/>
          </w:tcPr>
          <w:p w14:paraId="68F2C24F" w14:textId="0AFF01E4" w:rsidR="00DC320F" w:rsidRPr="00A5486C" w:rsidRDefault="00A7375E" w:rsidP="00BA1D4E">
            <w:pPr>
              <w:pStyle w:val="BodyText3"/>
              <w:tabs>
                <w:tab w:val="left" w:pos="720"/>
              </w:tabs>
              <w:spacing w:after="0"/>
              <w:jc w:val="both"/>
              <w:rPr>
                <w:rFonts w:ascii="Arial" w:hAnsi="Arial" w:cs="Arial"/>
                <w:sz w:val="22"/>
                <w:szCs w:val="22"/>
                <w:lang w:val="lt-LT"/>
              </w:rPr>
            </w:pPr>
            <w:r w:rsidRPr="00A5486C">
              <w:rPr>
                <w:rFonts w:ascii="Arial" w:hAnsi="Arial" w:cs="Arial"/>
                <w:sz w:val="22"/>
                <w:szCs w:val="22"/>
                <w:lang w:val="lt-LT"/>
              </w:rPr>
              <w:t>Galios transformatori</w:t>
            </w:r>
            <w:r w:rsidR="006B56B3" w:rsidRPr="00A5486C">
              <w:rPr>
                <w:rFonts w:ascii="Arial" w:hAnsi="Arial" w:cs="Arial"/>
                <w:sz w:val="22"/>
                <w:szCs w:val="22"/>
                <w:lang w:val="lt-LT"/>
              </w:rPr>
              <w:t>ų</w:t>
            </w:r>
            <w:r w:rsidRPr="00A5486C">
              <w:rPr>
                <w:rFonts w:ascii="Arial" w:hAnsi="Arial" w:cs="Arial"/>
                <w:sz w:val="22"/>
                <w:szCs w:val="22"/>
                <w:lang w:val="lt-LT"/>
              </w:rPr>
              <w:t xml:space="preserve"> neutralės įžemikli</w:t>
            </w:r>
            <w:r w:rsidR="006B56B3" w:rsidRPr="00A5486C">
              <w:rPr>
                <w:rFonts w:ascii="Arial" w:hAnsi="Arial" w:cs="Arial"/>
                <w:sz w:val="22"/>
                <w:szCs w:val="22"/>
                <w:lang w:val="lt-LT"/>
              </w:rPr>
              <w:t>ų</w:t>
            </w:r>
            <w:r w:rsidRPr="00A5486C">
              <w:rPr>
                <w:rFonts w:ascii="Arial" w:hAnsi="Arial" w:cs="Arial"/>
                <w:sz w:val="22"/>
                <w:szCs w:val="22"/>
                <w:lang w:val="lt-LT"/>
              </w:rPr>
              <w:t xml:space="preserve"> padėt</w:t>
            </w:r>
            <w:r w:rsidR="006B56B3" w:rsidRPr="00A5486C">
              <w:rPr>
                <w:rFonts w:ascii="Arial" w:hAnsi="Arial" w:cs="Arial"/>
                <w:sz w:val="22"/>
                <w:szCs w:val="22"/>
                <w:lang w:val="lt-LT"/>
              </w:rPr>
              <w:t>y</w:t>
            </w:r>
            <w:r w:rsidRPr="00A5486C">
              <w:rPr>
                <w:rFonts w:ascii="Arial" w:hAnsi="Arial" w:cs="Arial"/>
                <w:sz w:val="22"/>
                <w:szCs w:val="22"/>
                <w:lang w:val="lt-LT"/>
              </w:rPr>
              <w:t>s.</w:t>
            </w:r>
          </w:p>
        </w:tc>
      </w:tr>
      <w:tr w:rsidR="0053010B" w:rsidRPr="00A5486C" w14:paraId="5842FF05" w14:textId="77777777" w:rsidTr="00573602">
        <w:tc>
          <w:tcPr>
            <w:tcW w:w="988" w:type="dxa"/>
            <w:vAlign w:val="center"/>
          </w:tcPr>
          <w:p w14:paraId="27F7015A" w14:textId="77777777" w:rsidR="0053010B" w:rsidRPr="00A5486C" w:rsidRDefault="0053010B" w:rsidP="00C807BE">
            <w:pPr>
              <w:pStyle w:val="BodyText3"/>
              <w:tabs>
                <w:tab w:val="left" w:pos="720"/>
              </w:tabs>
              <w:spacing w:after="0"/>
              <w:ind w:firstLine="567"/>
              <w:jc w:val="center"/>
              <w:rPr>
                <w:rFonts w:ascii="Arial" w:hAnsi="Arial" w:cs="Arial"/>
                <w:sz w:val="22"/>
                <w:szCs w:val="22"/>
                <w:lang w:val="lt-LT"/>
              </w:rPr>
            </w:pPr>
          </w:p>
        </w:tc>
        <w:tc>
          <w:tcPr>
            <w:tcW w:w="9207" w:type="dxa"/>
            <w:vAlign w:val="center"/>
          </w:tcPr>
          <w:p w14:paraId="49FBB45C" w14:textId="77777777" w:rsidR="0053010B" w:rsidRPr="00A5486C" w:rsidRDefault="0053010B" w:rsidP="00C807BE">
            <w:pPr>
              <w:pStyle w:val="BodyText3"/>
              <w:tabs>
                <w:tab w:val="left" w:pos="720"/>
              </w:tabs>
              <w:spacing w:after="0"/>
              <w:ind w:firstLine="567"/>
              <w:jc w:val="center"/>
              <w:rPr>
                <w:rFonts w:ascii="Arial" w:hAnsi="Arial" w:cs="Arial"/>
                <w:sz w:val="22"/>
                <w:szCs w:val="22"/>
                <w:lang w:val="lt-LT"/>
              </w:rPr>
            </w:pPr>
            <w:r w:rsidRPr="00A5486C">
              <w:rPr>
                <w:rFonts w:ascii="Arial" w:hAnsi="Arial" w:cs="Arial"/>
                <w:b/>
                <w:i/>
                <w:sz w:val="22"/>
                <w:szCs w:val="22"/>
                <w:lang w:val="lt-LT"/>
              </w:rPr>
              <w:t>Bendros pastabos</w:t>
            </w:r>
          </w:p>
        </w:tc>
      </w:tr>
      <w:tr w:rsidR="0053010B" w:rsidRPr="00A5486C" w14:paraId="63B67094" w14:textId="77777777" w:rsidTr="00573602">
        <w:tc>
          <w:tcPr>
            <w:tcW w:w="988" w:type="dxa"/>
            <w:vAlign w:val="center"/>
          </w:tcPr>
          <w:p w14:paraId="1D3E353D" w14:textId="73FEB745" w:rsidR="0053010B" w:rsidRPr="00A5486C" w:rsidRDefault="006930F5" w:rsidP="00573602">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3</w:t>
            </w:r>
            <w:r w:rsidR="00EC2D5A" w:rsidRPr="00A5486C">
              <w:rPr>
                <w:rFonts w:ascii="Arial" w:hAnsi="Arial" w:cs="Arial"/>
                <w:sz w:val="22"/>
                <w:szCs w:val="22"/>
                <w:lang w:val="lt-LT"/>
              </w:rPr>
              <w:t>3</w:t>
            </w:r>
            <w:r w:rsidR="0053010B" w:rsidRPr="00A5486C">
              <w:rPr>
                <w:rFonts w:ascii="Arial" w:hAnsi="Arial" w:cs="Arial"/>
                <w:sz w:val="22"/>
                <w:szCs w:val="22"/>
                <w:lang w:val="lt-LT"/>
              </w:rPr>
              <w:t>.</w:t>
            </w:r>
          </w:p>
        </w:tc>
        <w:tc>
          <w:tcPr>
            <w:tcW w:w="9207" w:type="dxa"/>
            <w:vAlign w:val="center"/>
          </w:tcPr>
          <w:p w14:paraId="768D3781" w14:textId="77777777" w:rsidR="0053010B" w:rsidRPr="00A5486C" w:rsidRDefault="0053010B" w:rsidP="00BA1D4E">
            <w:pPr>
              <w:pStyle w:val="BodyText3"/>
              <w:tabs>
                <w:tab w:val="left" w:pos="720"/>
              </w:tabs>
              <w:spacing w:after="0"/>
              <w:jc w:val="both"/>
              <w:rPr>
                <w:rFonts w:ascii="Arial" w:hAnsi="Arial" w:cs="Arial"/>
                <w:sz w:val="22"/>
                <w:szCs w:val="22"/>
                <w:lang w:val="lt-LT"/>
              </w:rPr>
            </w:pPr>
            <w:r w:rsidRPr="00A5486C">
              <w:rPr>
                <w:rFonts w:ascii="Arial" w:hAnsi="Arial" w:cs="Arial"/>
                <w:sz w:val="22"/>
                <w:szCs w:val="22"/>
                <w:lang w:val="lt-LT"/>
              </w:rPr>
              <w:t>Įrenginių padėties signalizacijai naudoti sekančius kontaktus:</w:t>
            </w:r>
          </w:p>
          <w:p w14:paraId="2297419B" w14:textId="77777777" w:rsidR="0053010B" w:rsidRPr="00A5486C" w:rsidRDefault="0053010B" w:rsidP="00C807BE">
            <w:pPr>
              <w:pStyle w:val="BodyText3"/>
              <w:tabs>
                <w:tab w:val="left" w:pos="720"/>
              </w:tabs>
              <w:spacing w:after="0"/>
              <w:ind w:firstLine="567"/>
              <w:jc w:val="both"/>
              <w:rPr>
                <w:rFonts w:ascii="Arial" w:hAnsi="Arial" w:cs="Arial"/>
                <w:sz w:val="22"/>
                <w:szCs w:val="22"/>
                <w:lang w:val="lt-LT"/>
              </w:rPr>
            </w:pPr>
            <w:r w:rsidRPr="00A5486C">
              <w:rPr>
                <w:rFonts w:ascii="Arial" w:hAnsi="Arial" w:cs="Arial"/>
                <w:sz w:val="22"/>
                <w:szCs w:val="22"/>
                <w:lang w:val="lt-LT"/>
              </w:rPr>
              <w:t>1. Įrenginių išjungtą būseną turi atitikti normaliai atviras pagalbinis kontaktas;</w:t>
            </w:r>
          </w:p>
          <w:p w14:paraId="1FBCA6F6" w14:textId="77777777" w:rsidR="0053010B" w:rsidRPr="00A5486C" w:rsidRDefault="0053010B" w:rsidP="00C807BE">
            <w:pPr>
              <w:pStyle w:val="BodyText3"/>
              <w:tabs>
                <w:tab w:val="left" w:pos="720"/>
              </w:tabs>
              <w:spacing w:after="0"/>
              <w:ind w:firstLine="567"/>
              <w:jc w:val="both"/>
              <w:rPr>
                <w:rFonts w:ascii="Arial" w:hAnsi="Arial" w:cs="Arial"/>
                <w:sz w:val="22"/>
                <w:szCs w:val="22"/>
                <w:lang w:val="lt-LT"/>
              </w:rPr>
            </w:pPr>
            <w:r w:rsidRPr="00A5486C">
              <w:rPr>
                <w:rFonts w:ascii="Arial" w:hAnsi="Arial" w:cs="Arial"/>
                <w:sz w:val="22"/>
                <w:szCs w:val="22"/>
                <w:lang w:val="lt-LT"/>
              </w:rPr>
              <w:t>2. Įjungtą būseną – uždaras pagalbinis kontaktas;</w:t>
            </w:r>
          </w:p>
          <w:p w14:paraId="235DE211" w14:textId="6613E736" w:rsidR="0053010B" w:rsidRPr="00A5486C" w:rsidRDefault="0053010B" w:rsidP="00C807BE">
            <w:pPr>
              <w:pStyle w:val="BodyText3"/>
              <w:tabs>
                <w:tab w:val="left" w:pos="720"/>
              </w:tabs>
              <w:spacing w:after="0"/>
              <w:ind w:firstLine="567"/>
              <w:jc w:val="both"/>
              <w:rPr>
                <w:rFonts w:ascii="Arial" w:hAnsi="Arial" w:cs="Arial"/>
                <w:sz w:val="22"/>
                <w:szCs w:val="22"/>
                <w:lang w:val="lt-LT"/>
              </w:rPr>
            </w:pPr>
            <w:r w:rsidRPr="00A5486C">
              <w:rPr>
                <w:rFonts w:ascii="Arial" w:hAnsi="Arial" w:cs="Arial"/>
                <w:sz w:val="22"/>
                <w:szCs w:val="22"/>
                <w:lang w:val="lt-LT"/>
              </w:rPr>
              <w:lastRenderedPageBreak/>
              <w:t>3. Tai turi būti taikoma jungtuvams, skyrikliams, įžemikliams, automatin</w:t>
            </w:r>
            <w:r w:rsidR="00BA1D4E" w:rsidRPr="00A5486C">
              <w:rPr>
                <w:rFonts w:ascii="Arial" w:hAnsi="Arial" w:cs="Arial"/>
                <w:sz w:val="22"/>
                <w:szCs w:val="22"/>
                <w:lang w:val="lt-LT"/>
              </w:rPr>
              <w:t>i</w:t>
            </w:r>
            <w:r w:rsidRPr="00A5486C">
              <w:rPr>
                <w:rFonts w:ascii="Arial" w:hAnsi="Arial" w:cs="Arial"/>
                <w:sz w:val="22"/>
                <w:szCs w:val="22"/>
                <w:lang w:val="lt-LT"/>
              </w:rPr>
              <w:t>ams jungikliams</w:t>
            </w:r>
            <w:r w:rsidR="00BA1D4E" w:rsidRPr="00A5486C">
              <w:rPr>
                <w:rFonts w:ascii="Arial" w:hAnsi="Arial" w:cs="Arial"/>
                <w:sz w:val="22"/>
                <w:szCs w:val="22"/>
                <w:lang w:val="lt-LT"/>
              </w:rPr>
              <w:t xml:space="preserve"> (</w:t>
            </w:r>
            <w:proofErr w:type="spellStart"/>
            <w:r w:rsidR="00BA1D4E" w:rsidRPr="00A5486C">
              <w:rPr>
                <w:rFonts w:ascii="Arial" w:hAnsi="Arial" w:cs="Arial"/>
                <w:sz w:val="22"/>
                <w:szCs w:val="22"/>
                <w:lang w:val="lt-LT"/>
              </w:rPr>
              <w:t>aj</w:t>
            </w:r>
            <w:proofErr w:type="spellEnd"/>
            <w:r w:rsidR="00BA1D4E" w:rsidRPr="00A5486C">
              <w:rPr>
                <w:rFonts w:ascii="Arial" w:hAnsi="Arial" w:cs="Arial"/>
                <w:sz w:val="22"/>
                <w:szCs w:val="22"/>
                <w:lang w:val="lt-LT"/>
              </w:rPr>
              <w:t>)</w:t>
            </w:r>
            <w:r w:rsidRPr="00A5486C">
              <w:rPr>
                <w:rFonts w:ascii="Arial" w:hAnsi="Arial" w:cs="Arial"/>
                <w:sz w:val="22"/>
                <w:szCs w:val="22"/>
                <w:lang w:val="lt-LT"/>
              </w:rPr>
              <w:t xml:space="preserve"> ir kitiems čia neišvardintiems komutavimo aparatams.</w:t>
            </w:r>
          </w:p>
        </w:tc>
      </w:tr>
      <w:tr w:rsidR="00D47B2E" w:rsidRPr="00A5486C" w14:paraId="4DDA801A" w14:textId="77777777" w:rsidTr="00573602">
        <w:tc>
          <w:tcPr>
            <w:tcW w:w="988" w:type="dxa"/>
            <w:vAlign w:val="center"/>
          </w:tcPr>
          <w:p w14:paraId="166C3A78" w14:textId="135DA9C3" w:rsidR="00D47B2E" w:rsidRPr="00A5486C" w:rsidRDefault="006930F5" w:rsidP="00573602">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lastRenderedPageBreak/>
              <w:t>3</w:t>
            </w:r>
            <w:r w:rsidR="00EC2D5A" w:rsidRPr="00A5486C">
              <w:rPr>
                <w:rFonts w:ascii="Arial" w:hAnsi="Arial" w:cs="Arial"/>
                <w:sz w:val="22"/>
                <w:szCs w:val="22"/>
                <w:lang w:val="lt-LT"/>
              </w:rPr>
              <w:t>4</w:t>
            </w:r>
            <w:r w:rsidR="00D47B2E" w:rsidRPr="00A5486C">
              <w:rPr>
                <w:rFonts w:ascii="Arial" w:hAnsi="Arial" w:cs="Arial"/>
                <w:sz w:val="22"/>
                <w:szCs w:val="22"/>
                <w:lang w:val="lt-LT"/>
              </w:rPr>
              <w:t>.</w:t>
            </w:r>
          </w:p>
        </w:tc>
        <w:tc>
          <w:tcPr>
            <w:tcW w:w="9207" w:type="dxa"/>
            <w:vAlign w:val="center"/>
          </w:tcPr>
          <w:p w14:paraId="510BD440" w14:textId="1112C25D" w:rsidR="00D47B2E" w:rsidRPr="00A5486C" w:rsidRDefault="000A09C0" w:rsidP="00BA1D4E">
            <w:pPr>
              <w:pStyle w:val="BodyText3"/>
              <w:tabs>
                <w:tab w:val="left" w:pos="720"/>
              </w:tabs>
              <w:spacing w:after="0"/>
              <w:jc w:val="both"/>
              <w:rPr>
                <w:rFonts w:ascii="Arial" w:hAnsi="Arial" w:cs="Arial"/>
                <w:sz w:val="22"/>
                <w:szCs w:val="22"/>
                <w:lang w:val="lt-LT"/>
              </w:rPr>
            </w:pPr>
            <w:r w:rsidRPr="00A5486C">
              <w:rPr>
                <w:rFonts w:ascii="Arial" w:hAnsi="Arial" w:cs="Arial"/>
                <w:sz w:val="22"/>
                <w:szCs w:val="22"/>
                <w:lang w:val="lt-LT"/>
              </w:rPr>
              <w:t xml:space="preserve">Formuojant apibendrintus signalus dėl </w:t>
            </w:r>
            <w:proofErr w:type="spellStart"/>
            <w:r w:rsidRPr="00A5486C">
              <w:rPr>
                <w:rFonts w:ascii="Arial" w:hAnsi="Arial" w:cs="Arial"/>
                <w:sz w:val="22"/>
                <w:szCs w:val="22"/>
                <w:lang w:val="lt-LT"/>
              </w:rPr>
              <w:t>aj</w:t>
            </w:r>
            <w:proofErr w:type="spellEnd"/>
            <w:r w:rsidRPr="00A5486C">
              <w:rPr>
                <w:rFonts w:ascii="Arial" w:hAnsi="Arial" w:cs="Arial"/>
                <w:sz w:val="22"/>
                <w:szCs w:val="22"/>
                <w:lang w:val="lt-LT"/>
              </w:rPr>
              <w:t xml:space="preserve"> būsenų, į apibendrintą signalą neturi būti įtraukiami </w:t>
            </w:r>
            <w:proofErr w:type="spellStart"/>
            <w:r w:rsidRPr="00A5486C">
              <w:rPr>
                <w:rFonts w:ascii="Arial" w:hAnsi="Arial" w:cs="Arial"/>
                <w:sz w:val="22"/>
                <w:szCs w:val="22"/>
                <w:lang w:val="lt-LT"/>
              </w:rPr>
              <w:t>aj</w:t>
            </w:r>
            <w:proofErr w:type="spellEnd"/>
            <w:r w:rsidRPr="00A5486C">
              <w:rPr>
                <w:rFonts w:ascii="Arial" w:hAnsi="Arial" w:cs="Arial"/>
                <w:sz w:val="22"/>
                <w:szCs w:val="22"/>
                <w:lang w:val="lt-LT"/>
              </w:rPr>
              <w:t xml:space="preserve">, kurių normalios būsenos yra skirtingos nei daugumos kitų </w:t>
            </w:r>
            <w:proofErr w:type="spellStart"/>
            <w:r w:rsidRPr="00A5486C">
              <w:rPr>
                <w:rFonts w:ascii="Arial" w:hAnsi="Arial" w:cs="Arial"/>
                <w:sz w:val="22"/>
                <w:szCs w:val="22"/>
                <w:lang w:val="lt-LT"/>
              </w:rPr>
              <w:t>aj</w:t>
            </w:r>
            <w:proofErr w:type="spellEnd"/>
            <w:r w:rsidRPr="00A5486C">
              <w:rPr>
                <w:rFonts w:ascii="Arial" w:hAnsi="Arial" w:cs="Arial"/>
                <w:sz w:val="22"/>
                <w:szCs w:val="22"/>
                <w:lang w:val="lt-LT"/>
              </w:rPr>
              <w:t xml:space="preserve">, įtrauktų į konkrečią grupę. Apibendrintame signale turi būti tik </w:t>
            </w:r>
            <w:proofErr w:type="spellStart"/>
            <w:r w:rsidRPr="00A5486C">
              <w:rPr>
                <w:rFonts w:ascii="Arial" w:hAnsi="Arial" w:cs="Arial"/>
                <w:sz w:val="22"/>
                <w:szCs w:val="22"/>
                <w:lang w:val="lt-LT"/>
              </w:rPr>
              <w:t>aj</w:t>
            </w:r>
            <w:proofErr w:type="spellEnd"/>
            <w:r w:rsidRPr="00A5486C">
              <w:rPr>
                <w:rFonts w:ascii="Arial" w:hAnsi="Arial" w:cs="Arial"/>
                <w:sz w:val="22"/>
                <w:szCs w:val="22"/>
                <w:lang w:val="lt-LT"/>
              </w:rPr>
              <w:t xml:space="preserve"> su vienodomis normaliomis būsenomis </w:t>
            </w:r>
            <w:proofErr w:type="spellStart"/>
            <w:r w:rsidRPr="00A5486C">
              <w:rPr>
                <w:rFonts w:ascii="Arial" w:hAnsi="Arial" w:cs="Arial"/>
                <w:sz w:val="22"/>
                <w:szCs w:val="22"/>
                <w:lang w:val="lt-LT"/>
              </w:rPr>
              <w:t>t.y</w:t>
            </w:r>
            <w:proofErr w:type="spellEnd"/>
            <w:r w:rsidRPr="00A5486C">
              <w:rPr>
                <w:rFonts w:ascii="Arial" w:hAnsi="Arial" w:cs="Arial"/>
                <w:sz w:val="22"/>
                <w:szCs w:val="22"/>
                <w:lang w:val="lt-LT"/>
              </w:rPr>
              <w:t>. arba normaliai išjungtomis arba normaliai įjungtomis būsenomis.</w:t>
            </w:r>
          </w:p>
        </w:tc>
      </w:tr>
      <w:tr w:rsidR="00D47B2E" w:rsidRPr="00A5486C" w14:paraId="38B153A3" w14:textId="77777777" w:rsidTr="00573602">
        <w:tc>
          <w:tcPr>
            <w:tcW w:w="988" w:type="dxa"/>
            <w:vAlign w:val="center"/>
          </w:tcPr>
          <w:p w14:paraId="5B2B07D6" w14:textId="27679709" w:rsidR="00D47B2E" w:rsidRPr="00A5486C" w:rsidRDefault="006930F5" w:rsidP="00573602">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3</w:t>
            </w:r>
            <w:r w:rsidR="00EC2D5A" w:rsidRPr="00A5486C">
              <w:rPr>
                <w:rFonts w:ascii="Arial" w:hAnsi="Arial" w:cs="Arial"/>
                <w:sz w:val="22"/>
                <w:szCs w:val="22"/>
                <w:lang w:val="lt-LT"/>
              </w:rPr>
              <w:t>5</w:t>
            </w:r>
            <w:r w:rsidR="00D47B2E" w:rsidRPr="00A5486C">
              <w:rPr>
                <w:rFonts w:ascii="Arial" w:hAnsi="Arial" w:cs="Arial"/>
                <w:sz w:val="22"/>
                <w:szCs w:val="22"/>
                <w:lang w:val="lt-LT"/>
              </w:rPr>
              <w:t>.</w:t>
            </w:r>
          </w:p>
        </w:tc>
        <w:tc>
          <w:tcPr>
            <w:tcW w:w="9207" w:type="dxa"/>
            <w:vAlign w:val="center"/>
          </w:tcPr>
          <w:p w14:paraId="1CD87FF3" w14:textId="23AEE6C5" w:rsidR="00D47B2E" w:rsidRPr="00A5486C" w:rsidRDefault="000A09C0" w:rsidP="00BA1D4E">
            <w:pPr>
              <w:pStyle w:val="BodyText3"/>
              <w:tabs>
                <w:tab w:val="left" w:pos="720"/>
              </w:tabs>
              <w:spacing w:after="0"/>
              <w:jc w:val="both"/>
              <w:rPr>
                <w:rFonts w:ascii="Arial" w:hAnsi="Arial" w:cs="Arial"/>
                <w:sz w:val="22"/>
                <w:szCs w:val="22"/>
                <w:lang w:val="lt-LT"/>
              </w:rPr>
            </w:pPr>
            <w:r w:rsidRPr="00A5486C">
              <w:rPr>
                <w:rFonts w:ascii="Arial" w:hAnsi="Arial" w:cs="Arial"/>
                <w:sz w:val="22"/>
                <w:szCs w:val="22"/>
                <w:lang w:val="lt-LT"/>
              </w:rPr>
              <w:t xml:space="preserve">Apibendrintų </w:t>
            </w:r>
            <w:proofErr w:type="spellStart"/>
            <w:r w:rsidRPr="00A5486C">
              <w:rPr>
                <w:rFonts w:ascii="Arial" w:hAnsi="Arial" w:cs="Arial"/>
                <w:sz w:val="22"/>
                <w:szCs w:val="22"/>
                <w:lang w:val="lt-LT"/>
              </w:rPr>
              <w:t>aj</w:t>
            </w:r>
            <w:proofErr w:type="spellEnd"/>
            <w:r w:rsidRPr="00A5486C">
              <w:rPr>
                <w:rFonts w:ascii="Arial" w:hAnsi="Arial" w:cs="Arial"/>
                <w:sz w:val="22"/>
                <w:szCs w:val="22"/>
                <w:lang w:val="lt-LT"/>
              </w:rPr>
              <w:t xml:space="preserve"> grupių paaiškinimui turi būti suformuotos atskiros lentelės, kuriose būtų pateikiama: fizinė </w:t>
            </w:r>
            <w:proofErr w:type="spellStart"/>
            <w:r w:rsidRPr="00A5486C">
              <w:rPr>
                <w:rFonts w:ascii="Arial" w:hAnsi="Arial" w:cs="Arial"/>
                <w:sz w:val="22"/>
                <w:szCs w:val="22"/>
                <w:lang w:val="lt-LT"/>
              </w:rPr>
              <w:t>aj</w:t>
            </w:r>
            <w:proofErr w:type="spellEnd"/>
            <w:r w:rsidRPr="00A5486C">
              <w:rPr>
                <w:rFonts w:ascii="Arial" w:hAnsi="Arial" w:cs="Arial"/>
                <w:sz w:val="22"/>
                <w:szCs w:val="22"/>
                <w:lang w:val="lt-LT"/>
              </w:rPr>
              <w:t xml:space="preserve"> sumontavimo vieta (spinta, gnybtynas, KSSRS ir t.t.), </w:t>
            </w:r>
            <w:proofErr w:type="spellStart"/>
            <w:r w:rsidRPr="00A5486C">
              <w:rPr>
                <w:rFonts w:ascii="Arial" w:hAnsi="Arial" w:cs="Arial"/>
                <w:sz w:val="22"/>
                <w:szCs w:val="22"/>
                <w:lang w:val="lt-LT"/>
              </w:rPr>
              <w:t>aj</w:t>
            </w:r>
            <w:proofErr w:type="spellEnd"/>
            <w:r w:rsidRPr="00A5486C">
              <w:rPr>
                <w:rFonts w:ascii="Arial" w:hAnsi="Arial" w:cs="Arial"/>
                <w:sz w:val="22"/>
                <w:szCs w:val="22"/>
                <w:lang w:val="lt-LT"/>
              </w:rPr>
              <w:t xml:space="preserve"> scheminis pavadinimas, </w:t>
            </w:r>
            <w:proofErr w:type="spellStart"/>
            <w:r w:rsidRPr="00A5486C">
              <w:rPr>
                <w:rFonts w:ascii="Arial" w:hAnsi="Arial" w:cs="Arial"/>
                <w:sz w:val="22"/>
                <w:szCs w:val="22"/>
                <w:lang w:val="lt-LT"/>
              </w:rPr>
              <w:t>aj</w:t>
            </w:r>
            <w:proofErr w:type="spellEnd"/>
            <w:r w:rsidRPr="00A5486C">
              <w:rPr>
                <w:rFonts w:ascii="Arial" w:hAnsi="Arial" w:cs="Arial"/>
                <w:sz w:val="22"/>
                <w:szCs w:val="22"/>
                <w:lang w:val="lt-LT"/>
              </w:rPr>
              <w:t xml:space="preserve"> funkcinis pavadinimas (funkcinė paskirtis).</w:t>
            </w:r>
          </w:p>
        </w:tc>
      </w:tr>
    </w:tbl>
    <w:p w14:paraId="6909C5C4" w14:textId="77777777" w:rsidR="0053010B" w:rsidRPr="00A5486C" w:rsidRDefault="0053010B" w:rsidP="00C807BE">
      <w:pPr>
        <w:pStyle w:val="Heading4"/>
        <w:tabs>
          <w:tab w:val="clear" w:pos="720"/>
        </w:tabs>
        <w:ind w:firstLine="567"/>
        <w:jc w:val="both"/>
        <w:rPr>
          <w:rFonts w:ascii="Arial" w:hAnsi="Arial" w:cs="Arial"/>
          <w:sz w:val="22"/>
          <w:szCs w:val="22"/>
          <w:lang w:val="lt-LT"/>
        </w:rPr>
      </w:pPr>
    </w:p>
    <w:p w14:paraId="36F4CE8A" w14:textId="43FA3DFF" w:rsidR="00F8769E" w:rsidRPr="00A5486C" w:rsidRDefault="00F8769E" w:rsidP="00224B17">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Turi būti perduodami sekantys realaus laiko matavimai (toliau – TM):</w:t>
      </w:r>
    </w:p>
    <w:p w14:paraId="68A451E8" w14:textId="77777777" w:rsidR="00256BB5" w:rsidRPr="00A5486C" w:rsidRDefault="00256BB5" w:rsidP="00C807BE">
      <w:pPr>
        <w:ind w:firstLine="567"/>
        <w:rPr>
          <w:rFonts w:ascii="Arial" w:hAnsi="Arial" w:cs="Arial"/>
          <w:sz w:val="22"/>
          <w:szCs w:val="22"/>
          <w:lang w:val="lt-LT"/>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88"/>
        <w:gridCol w:w="9213"/>
      </w:tblGrid>
      <w:tr w:rsidR="00256BB5" w:rsidRPr="00A5486C" w14:paraId="580A28D2" w14:textId="77777777" w:rsidTr="0EB5F031">
        <w:trPr>
          <w:tblHeader/>
        </w:trPr>
        <w:tc>
          <w:tcPr>
            <w:tcW w:w="988" w:type="dxa"/>
            <w:vAlign w:val="center"/>
          </w:tcPr>
          <w:p w14:paraId="02E71FF4" w14:textId="77777777" w:rsidR="00256BB5" w:rsidRPr="00A5486C" w:rsidRDefault="00256BB5" w:rsidP="00BA1D4E">
            <w:pPr>
              <w:pStyle w:val="BodyText3"/>
              <w:tabs>
                <w:tab w:val="left" w:pos="720"/>
              </w:tabs>
              <w:spacing w:after="0"/>
              <w:rPr>
                <w:rFonts w:ascii="Arial" w:hAnsi="Arial" w:cs="Arial"/>
                <w:b/>
                <w:sz w:val="22"/>
                <w:szCs w:val="22"/>
                <w:lang w:val="lt-LT"/>
              </w:rPr>
            </w:pPr>
            <w:r w:rsidRPr="00A5486C">
              <w:rPr>
                <w:rFonts w:ascii="Arial" w:hAnsi="Arial" w:cs="Arial"/>
                <w:b/>
                <w:sz w:val="22"/>
                <w:szCs w:val="22"/>
                <w:lang w:val="lt-LT"/>
              </w:rPr>
              <w:t>Eil.nr.</w:t>
            </w:r>
          </w:p>
        </w:tc>
        <w:tc>
          <w:tcPr>
            <w:tcW w:w="9213" w:type="dxa"/>
            <w:vAlign w:val="center"/>
          </w:tcPr>
          <w:p w14:paraId="77C191FA" w14:textId="77777777" w:rsidR="00256BB5" w:rsidRPr="00A5486C" w:rsidRDefault="00256BB5" w:rsidP="00C807BE">
            <w:pPr>
              <w:pStyle w:val="BodyText3"/>
              <w:tabs>
                <w:tab w:val="left" w:pos="720"/>
              </w:tabs>
              <w:spacing w:after="0"/>
              <w:ind w:firstLine="567"/>
              <w:jc w:val="center"/>
              <w:rPr>
                <w:rFonts w:ascii="Arial" w:hAnsi="Arial" w:cs="Arial"/>
                <w:b/>
                <w:sz w:val="22"/>
                <w:szCs w:val="22"/>
                <w:lang w:val="lt-LT"/>
              </w:rPr>
            </w:pPr>
            <w:r w:rsidRPr="00A5486C">
              <w:rPr>
                <w:rFonts w:ascii="Arial" w:hAnsi="Arial" w:cs="Arial"/>
                <w:b/>
                <w:sz w:val="22"/>
                <w:szCs w:val="22"/>
                <w:lang w:val="lt-LT"/>
              </w:rPr>
              <w:t>Realaus laiko matavimų apibūdinimas</w:t>
            </w:r>
          </w:p>
        </w:tc>
      </w:tr>
      <w:tr w:rsidR="00256BB5" w:rsidRPr="00A5486C" w14:paraId="05EA34E3" w14:textId="77777777" w:rsidTr="0EB5F031">
        <w:tc>
          <w:tcPr>
            <w:tcW w:w="10201" w:type="dxa"/>
            <w:gridSpan w:val="2"/>
            <w:vAlign w:val="center"/>
          </w:tcPr>
          <w:p w14:paraId="18CCDA95" w14:textId="1E68FC9E" w:rsidR="00256BB5" w:rsidRPr="00A5486C" w:rsidRDefault="00256BB5" w:rsidP="00C807BE">
            <w:pPr>
              <w:pStyle w:val="BodyText3"/>
              <w:tabs>
                <w:tab w:val="left" w:pos="720"/>
              </w:tabs>
              <w:spacing w:after="0"/>
              <w:ind w:firstLine="567"/>
              <w:jc w:val="center"/>
              <w:rPr>
                <w:rFonts w:ascii="Arial" w:hAnsi="Arial" w:cs="Arial"/>
                <w:b/>
                <w:i/>
                <w:sz w:val="22"/>
                <w:szCs w:val="22"/>
                <w:lang w:val="lt-LT"/>
              </w:rPr>
            </w:pPr>
            <w:r w:rsidRPr="00A5486C">
              <w:rPr>
                <w:rFonts w:ascii="Arial" w:hAnsi="Arial" w:cs="Arial"/>
                <w:b/>
                <w:i/>
                <w:sz w:val="22"/>
                <w:szCs w:val="22"/>
                <w:lang w:val="lt-LT"/>
              </w:rPr>
              <w:t xml:space="preserve"> TP 110 kV </w:t>
            </w:r>
            <w:r w:rsidR="00661056" w:rsidRPr="00A5486C">
              <w:rPr>
                <w:rFonts w:ascii="Arial" w:hAnsi="Arial" w:cs="Arial"/>
                <w:b/>
                <w:i/>
                <w:sz w:val="22"/>
                <w:szCs w:val="22"/>
                <w:lang w:val="lt-LT"/>
              </w:rPr>
              <w:t xml:space="preserve">dalies </w:t>
            </w:r>
            <w:r w:rsidRPr="00A5486C">
              <w:rPr>
                <w:rFonts w:ascii="Arial" w:hAnsi="Arial" w:cs="Arial"/>
                <w:b/>
                <w:i/>
                <w:sz w:val="22"/>
                <w:szCs w:val="22"/>
                <w:lang w:val="lt-LT"/>
              </w:rPr>
              <w:t>matavimai:</w:t>
            </w:r>
          </w:p>
        </w:tc>
      </w:tr>
      <w:tr w:rsidR="00BA1D4E" w:rsidRPr="00A5486C" w14:paraId="6FF445A6" w14:textId="77777777" w:rsidTr="0EB5F031">
        <w:tc>
          <w:tcPr>
            <w:tcW w:w="988" w:type="dxa"/>
            <w:vAlign w:val="center"/>
          </w:tcPr>
          <w:p w14:paraId="29A8BE9F" w14:textId="39DFAFDD" w:rsidR="00BA1D4E" w:rsidRPr="00A5486C" w:rsidRDefault="00775FE5" w:rsidP="00BA1D4E">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1</w:t>
            </w:r>
            <w:r w:rsidR="004453FF" w:rsidRPr="00A5486C">
              <w:rPr>
                <w:rFonts w:ascii="Arial" w:hAnsi="Arial" w:cs="Arial"/>
                <w:sz w:val="22"/>
                <w:szCs w:val="22"/>
                <w:lang w:val="lt-LT"/>
              </w:rPr>
              <w:t>.</w:t>
            </w:r>
          </w:p>
        </w:tc>
        <w:tc>
          <w:tcPr>
            <w:tcW w:w="9213" w:type="dxa"/>
            <w:vAlign w:val="center"/>
          </w:tcPr>
          <w:p w14:paraId="49A5928F" w14:textId="09AA0C37" w:rsidR="004453FF" w:rsidRPr="00A5486C" w:rsidRDefault="004453FF" w:rsidP="00BA1D4E">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Elektros perdavimo linijos (EPL):</w:t>
            </w:r>
          </w:p>
        </w:tc>
      </w:tr>
      <w:tr w:rsidR="004453FF" w:rsidRPr="00A5486C" w14:paraId="416787E7" w14:textId="77777777" w:rsidTr="0EB5F031">
        <w:tc>
          <w:tcPr>
            <w:tcW w:w="988" w:type="dxa"/>
            <w:vAlign w:val="center"/>
          </w:tcPr>
          <w:p w14:paraId="28524AA9" w14:textId="556A8B0C" w:rsidR="004453FF" w:rsidRPr="00A5486C" w:rsidRDefault="00775FE5" w:rsidP="004453FF">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1</w:t>
            </w:r>
            <w:r w:rsidR="004453FF" w:rsidRPr="00A5486C">
              <w:rPr>
                <w:rFonts w:ascii="Arial" w:hAnsi="Arial" w:cs="Arial"/>
                <w:sz w:val="22"/>
                <w:szCs w:val="22"/>
                <w:lang w:val="lt-LT"/>
              </w:rPr>
              <w:t>.1.</w:t>
            </w:r>
          </w:p>
        </w:tc>
        <w:tc>
          <w:tcPr>
            <w:tcW w:w="9213" w:type="dxa"/>
            <w:vAlign w:val="center"/>
          </w:tcPr>
          <w:p w14:paraId="78070C15" w14:textId="342E076A" w:rsidR="004453FF" w:rsidRPr="00A5486C" w:rsidRDefault="004453FF" w:rsidP="004453FF">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 xml:space="preserve">     Aktyvioji galia P [MW];</w:t>
            </w:r>
          </w:p>
        </w:tc>
      </w:tr>
      <w:tr w:rsidR="004453FF" w:rsidRPr="00A5486C" w14:paraId="15BC0B0C" w14:textId="77777777" w:rsidTr="0EB5F031">
        <w:tc>
          <w:tcPr>
            <w:tcW w:w="988" w:type="dxa"/>
            <w:vAlign w:val="center"/>
          </w:tcPr>
          <w:p w14:paraId="7B0A6147" w14:textId="73653C6C" w:rsidR="004453FF" w:rsidRPr="00A5486C" w:rsidRDefault="00775FE5" w:rsidP="004453FF">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1</w:t>
            </w:r>
            <w:r w:rsidR="004453FF" w:rsidRPr="00A5486C">
              <w:rPr>
                <w:rFonts w:ascii="Arial" w:hAnsi="Arial" w:cs="Arial"/>
                <w:sz w:val="22"/>
                <w:szCs w:val="22"/>
                <w:lang w:val="lt-LT"/>
              </w:rPr>
              <w:t>.2.</w:t>
            </w:r>
          </w:p>
        </w:tc>
        <w:tc>
          <w:tcPr>
            <w:tcW w:w="9213" w:type="dxa"/>
            <w:vAlign w:val="center"/>
          </w:tcPr>
          <w:p w14:paraId="5842CCEA" w14:textId="3FF335FF" w:rsidR="004453FF" w:rsidRPr="00A5486C" w:rsidRDefault="004453FF" w:rsidP="004453FF">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 xml:space="preserve">     Reaktyvioji galia Q [</w:t>
            </w:r>
            <w:proofErr w:type="spellStart"/>
            <w:r w:rsidRPr="00A5486C">
              <w:rPr>
                <w:rFonts w:ascii="Arial" w:hAnsi="Arial" w:cs="Arial"/>
                <w:sz w:val="22"/>
                <w:szCs w:val="22"/>
                <w:lang w:val="lt-LT"/>
              </w:rPr>
              <w:t>MVAr</w:t>
            </w:r>
            <w:proofErr w:type="spellEnd"/>
            <w:r w:rsidRPr="00A5486C">
              <w:rPr>
                <w:rFonts w:ascii="Arial" w:hAnsi="Arial" w:cs="Arial"/>
                <w:sz w:val="22"/>
                <w:szCs w:val="22"/>
                <w:lang w:val="lt-LT"/>
              </w:rPr>
              <w:t>]</w:t>
            </w:r>
          </w:p>
        </w:tc>
      </w:tr>
      <w:tr w:rsidR="004453FF" w:rsidRPr="00A5486C" w14:paraId="2041B496" w14:textId="77777777" w:rsidTr="0EB5F031">
        <w:tc>
          <w:tcPr>
            <w:tcW w:w="988" w:type="dxa"/>
            <w:vAlign w:val="center"/>
          </w:tcPr>
          <w:p w14:paraId="4F855221" w14:textId="0DCBFF1D" w:rsidR="004453FF" w:rsidRPr="00A5486C" w:rsidRDefault="00775FE5" w:rsidP="004453FF">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1</w:t>
            </w:r>
            <w:r w:rsidR="004453FF" w:rsidRPr="00A5486C">
              <w:rPr>
                <w:rFonts w:ascii="Arial" w:hAnsi="Arial" w:cs="Arial"/>
                <w:sz w:val="22"/>
                <w:szCs w:val="22"/>
                <w:lang w:val="lt-LT"/>
              </w:rPr>
              <w:t>.3.</w:t>
            </w:r>
          </w:p>
        </w:tc>
        <w:tc>
          <w:tcPr>
            <w:tcW w:w="9213" w:type="dxa"/>
            <w:vAlign w:val="center"/>
          </w:tcPr>
          <w:p w14:paraId="48AC97A0" w14:textId="3C163576" w:rsidR="004453FF" w:rsidRPr="00A5486C" w:rsidRDefault="004453FF" w:rsidP="004453FF">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 xml:space="preserve">     Srovė I [A];</w:t>
            </w:r>
          </w:p>
        </w:tc>
      </w:tr>
      <w:tr w:rsidR="004453FF" w:rsidRPr="00A5486C" w14:paraId="4E95C44D" w14:textId="77777777" w:rsidTr="0EB5F031">
        <w:tc>
          <w:tcPr>
            <w:tcW w:w="988" w:type="dxa"/>
            <w:vAlign w:val="center"/>
          </w:tcPr>
          <w:p w14:paraId="7699F127" w14:textId="2920E958" w:rsidR="004453FF" w:rsidRPr="00A5486C" w:rsidRDefault="00775FE5" w:rsidP="004453FF">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1</w:t>
            </w:r>
            <w:r w:rsidR="004453FF" w:rsidRPr="00A5486C">
              <w:rPr>
                <w:rFonts w:ascii="Arial" w:hAnsi="Arial" w:cs="Arial"/>
                <w:sz w:val="22"/>
                <w:szCs w:val="22"/>
                <w:lang w:val="lt-LT"/>
              </w:rPr>
              <w:t>.</w:t>
            </w:r>
            <w:r w:rsidR="000F792F" w:rsidRPr="00A5486C">
              <w:rPr>
                <w:rFonts w:ascii="Arial" w:hAnsi="Arial" w:cs="Arial"/>
                <w:sz w:val="22"/>
                <w:szCs w:val="22"/>
                <w:lang w:val="lt-LT"/>
              </w:rPr>
              <w:t>4</w:t>
            </w:r>
            <w:r w:rsidR="004453FF" w:rsidRPr="00A5486C">
              <w:rPr>
                <w:rFonts w:ascii="Arial" w:hAnsi="Arial" w:cs="Arial"/>
                <w:sz w:val="22"/>
                <w:szCs w:val="22"/>
                <w:lang w:val="lt-LT"/>
              </w:rPr>
              <w:t>.</w:t>
            </w:r>
          </w:p>
        </w:tc>
        <w:tc>
          <w:tcPr>
            <w:tcW w:w="9213" w:type="dxa"/>
            <w:vAlign w:val="center"/>
          </w:tcPr>
          <w:p w14:paraId="0AC54FDF" w14:textId="11EC98E3" w:rsidR="004453FF" w:rsidRPr="00A5486C" w:rsidRDefault="004453FF" w:rsidP="004453FF">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 xml:space="preserve">     Atstumas iki gedimo vietos [km].</w:t>
            </w:r>
          </w:p>
        </w:tc>
      </w:tr>
      <w:tr w:rsidR="00775FE5" w:rsidRPr="00A5486C" w14:paraId="75F36E33" w14:textId="77777777" w:rsidTr="0EB5F031">
        <w:tc>
          <w:tcPr>
            <w:tcW w:w="988" w:type="dxa"/>
            <w:vAlign w:val="center"/>
          </w:tcPr>
          <w:p w14:paraId="24680B2E" w14:textId="634E9C7E" w:rsidR="00775FE5" w:rsidRPr="00A5486C" w:rsidDel="00775FE5" w:rsidRDefault="00775FE5" w:rsidP="004453FF">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2.</w:t>
            </w:r>
          </w:p>
        </w:tc>
        <w:tc>
          <w:tcPr>
            <w:tcW w:w="9213" w:type="dxa"/>
            <w:vAlign w:val="center"/>
          </w:tcPr>
          <w:p w14:paraId="4681A067" w14:textId="0F5B9ACB" w:rsidR="00775FE5" w:rsidRPr="00A5486C" w:rsidRDefault="00775FE5" w:rsidP="004453FF">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TS-100 jungtuvas:</w:t>
            </w:r>
          </w:p>
        </w:tc>
      </w:tr>
      <w:tr w:rsidR="00775FE5" w:rsidRPr="00A5486C" w14:paraId="3F536098" w14:textId="77777777" w:rsidTr="0EB5F031">
        <w:tc>
          <w:tcPr>
            <w:tcW w:w="988" w:type="dxa"/>
            <w:vAlign w:val="center"/>
          </w:tcPr>
          <w:p w14:paraId="1C4ED025" w14:textId="5DEB5244" w:rsidR="00775FE5" w:rsidRPr="00A5486C" w:rsidDel="00775FE5" w:rsidRDefault="00775FE5" w:rsidP="004453FF">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2.1.</w:t>
            </w:r>
          </w:p>
        </w:tc>
        <w:tc>
          <w:tcPr>
            <w:tcW w:w="9213" w:type="dxa"/>
            <w:vAlign w:val="center"/>
          </w:tcPr>
          <w:p w14:paraId="1693CE05" w14:textId="61F8AAD8" w:rsidR="00775FE5" w:rsidRPr="00A5486C" w:rsidRDefault="00775FE5" w:rsidP="004453FF">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 xml:space="preserve">     Aktyvioji galia P [MW];</w:t>
            </w:r>
          </w:p>
        </w:tc>
      </w:tr>
      <w:tr w:rsidR="00775FE5" w:rsidRPr="00A5486C" w14:paraId="2C05F1E3" w14:textId="77777777" w:rsidTr="0EB5F031">
        <w:tc>
          <w:tcPr>
            <w:tcW w:w="988" w:type="dxa"/>
            <w:vAlign w:val="center"/>
          </w:tcPr>
          <w:p w14:paraId="06548591" w14:textId="04226D59" w:rsidR="00775FE5" w:rsidRPr="00A5486C" w:rsidDel="00775FE5" w:rsidRDefault="00775FE5" w:rsidP="004453FF">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2.2.</w:t>
            </w:r>
          </w:p>
        </w:tc>
        <w:tc>
          <w:tcPr>
            <w:tcW w:w="9213" w:type="dxa"/>
            <w:vAlign w:val="center"/>
          </w:tcPr>
          <w:p w14:paraId="7394BC3A" w14:textId="660BAA8A" w:rsidR="00775FE5" w:rsidRPr="00A5486C" w:rsidRDefault="00775FE5" w:rsidP="004453FF">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 xml:space="preserve">     Reaktyvioji galia Q [</w:t>
            </w:r>
            <w:proofErr w:type="spellStart"/>
            <w:r w:rsidRPr="00A5486C">
              <w:rPr>
                <w:rFonts w:ascii="Arial" w:hAnsi="Arial" w:cs="Arial"/>
                <w:sz w:val="22"/>
                <w:szCs w:val="22"/>
                <w:lang w:val="lt-LT"/>
              </w:rPr>
              <w:t>Mvar</w:t>
            </w:r>
            <w:proofErr w:type="spellEnd"/>
            <w:r w:rsidRPr="00A5486C">
              <w:rPr>
                <w:rFonts w:ascii="Arial" w:hAnsi="Arial" w:cs="Arial"/>
                <w:sz w:val="22"/>
                <w:szCs w:val="22"/>
                <w:lang w:val="lt-LT"/>
              </w:rPr>
              <w:t>];]</w:t>
            </w:r>
          </w:p>
        </w:tc>
      </w:tr>
      <w:tr w:rsidR="00775FE5" w:rsidRPr="00A5486C" w14:paraId="7B619B7B" w14:textId="77777777" w:rsidTr="0EB5F031">
        <w:tc>
          <w:tcPr>
            <w:tcW w:w="988" w:type="dxa"/>
            <w:vAlign w:val="center"/>
          </w:tcPr>
          <w:p w14:paraId="455F7BF1" w14:textId="3BE7EBB2" w:rsidR="00775FE5" w:rsidRPr="00A5486C" w:rsidDel="00775FE5" w:rsidRDefault="00775FE5" w:rsidP="004453FF">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2.3.</w:t>
            </w:r>
          </w:p>
        </w:tc>
        <w:tc>
          <w:tcPr>
            <w:tcW w:w="9213" w:type="dxa"/>
            <w:vAlign w:val="center"/>
          </w:tcPr>
          <w:p w14:paraId="7B22A6B0" w14:textId="3D02103A" w:rsidR="00775FE5" w:rsidRPr="00A5486C" w:rsidRDefault="00775FE5" w:rsidP="004453FF">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 xml:space="preserve">     Srovė I [A].</w:t>
            </w:r>
          </w:p>
        </w:tc>
      </w:tr>
      <w:tr w:rsidR="00BA1D4E" w:rsidRPr="00A5486C" w14:paraId="16718FCA" w14:textId="77777777" w:rsidTr="0EB5F031">
        <w:tc>
          <w:tcPr>
            <w:tcW w:w="988" w:type="dxa"/>
            <w:vAlign w:val="center"/>
          </w:tcPr>
          <w:p w14:paraId="7D39A49C" w14:textId="46B7FF2D" w:rsidR="00BA1D4E" w:rsidRPr="00A5486C" w:rsidRDefault="000719A6" w:rsidP="00BA1D4E">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3.</w:t>
            </w:r>
          </w:p>
        </w:tc>
        <w:tc>
          <w:tcPr>
            <w:tcW w:w="9213" w:type="dxa"/>
            <w:vAlign w:val="center"/>
          </w:tcPr>
          <w:p w14:paraId="276CDD46" w14:textId="596E43C1" w:rsidR="00BA1D4E" w:rsidRPr="00A5486C" w:rsidRDefault="000719A6" w:rsidP="00BA1D4E">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T</w:t>
            </w:r>
            <w:r w:rsidR="00BA1D4E" w:rsidRPr="00A5486C">
              <w:rPr>
                <w:rFonts w:ascii="Arial" w:hAnsi="Arial" w:cs="Arial"/>
                <w:sz w:val="22"/>
                <w:szCs w:val="22"/>
                <w:lang w:val="lt-LT"/>
              </w:rPr>
              <w:t>ransformatori</w:t>
            </w:r>
            <w:r w:rsidRPr="00A5486C">
              <w:rPr>
                <w:rFonts w:ascii="Arial" w:hAnsi="Arial" w:cs="Arial"/>
                <w:sz w:val="22"/>
                <w:szCs w:val="22"/>
                <w:lang w:val="lt-LT"/>
              </w:rPr>
              <w:t>aus</w:t>
            </w:r>
            <w:r w:rsidR="00BA1D4E" w:rsidRPr="00A5486C">
              <w:rPr>
                <w:rFonts w:ascii="Arial" w:hAnsi="Arial" w:cs="Arial"/>
                <w:sz w:val="22"/>
                <w:szCs w:val="22"/>
                <w:lang w:val="lt-LT"/>
              </w:rPr>
              <w:t xml:space="preserve"> 110 kV pusėje:</w:t>
            </w:r>
          </w:p>
        </w:tc>
      </w:tr>
      <w:tr w:rsidR="00BA1D4E" w:rsidRPr="00A5486C" w14:paraId="0B681793" w14:textId="77777777" w:rsidTr="0EB5F031">
        <w:tc>
          <w:tcPr>
            <w:tcW w:w="988" w:type="dxa"/>
            <w:vAlign w:val="center"/>
          </w:tcPr>
          <w:p w14:paraId="5F810763" w14:textId="7A67FBFE" w:rsidR="00BA1D4E" w:rsidRPr="00A5486C" w:rsidRDefault="000719A6" w:rsidP="00BA1D4E">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3</w:t>
            </w:r>
            <w:r w:rsidR="00BA1D4E" w:rsidRPr="00A5486C">
              <w:rPr>
                <w:rFonts w:ascii="Arial" w:hAnsi="Arial" w:cs="Arial"/>
                <w:sz w:val="22"/>
                <w:szCs w:val="22"/>
                <w:lang w:val="lt-LT"/>
              </w:rPr>
              <w:t>.1.</w:t>
            </w:r>
          </w:p>
        </w:tc>
        <w:tc>
          <w:tcPr>
            <w:tcW w:w="9213" w:type="dxa"/>
            <w:vAlign w:val="center"/>
          </w:tcPr>
          <w:p w14:paraId="740553AD" w14:textId="55FBBA17" w:rsidR="00BA1D4E" w:rsidRPr="00A5486C" w:rsidRDefault="000719A6" w:rsidP="00BA1D4E">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 xml:space="preserve">    </w:t>
            </w:r>
            <w:r w:rsidR="00BA1D4E" w:rsidRPr="00A5486C">
              <w:rPr>
                <w:rFonts w:ascii="Arial" w:hAnsi="Arial" w:cs="Arial"/>
                <w:sz w:val="22"/>
                <w:szCs w:val="22"/>
                <w:lang w:val="lt-LT"/>
              </w:rPr>
              <w:t>Aktyvioji galia P [MW];</w:t>
            </w:r>
          </w:p>
        </w:tc>
      </w:tr>
      <w:tr w:rsidR="00BA1D4E" w:rsidRPr="00A5486C" w14:paraId="7926552A" w14:textId="77777777" w:rsidTr="0EB5F031">
        <w:tc>
          <w:tcPr>
            <w:tcW w:w="988" w:type="dxa"/>
            <w:vAlign w:val="center"/>
          </w:tcPr>
          <w:p w14:paraId="335D2278" w14:textId="33CE7636" w:rsidR="00BA1D4E" w:rsidRPr="00A5486C" w:rsidRDefault="000719A6" w:rsidP="00BA1D4E">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3</w:t>
            </w:r>
            <w:r w:rsidR="00BA1D4E" w:rsidRPr="00A5486C">
              <w:rPr>
                <w:rFonts w:ascii="Arial" w:hAnsi="Arial" w:cs="Arial"/>
                <w:sz w:val="22"/>
                <w:szCs w:val="22"/>
                <w:lang w:val="lt-LT"/>
              </w:rPr>
              <w:t>.2.</w:t>
            </w:r>
          </w:p>
        </w:tc>
        <w:tc>
          <w:tcPr>
            <w:tcW w:w="9213" w:type="dxa"/>
            <w:vAlign w:val="center"/>
          </w:tcPr>
          <w:p w14:paraId="170014B0" w14:textId="5B8608BC" w:rsidR="00BA1D4E" w:rsidRPr="00A5486C" w:rsidRDefault="000719A6" w:rsidP="0EB5F031">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 xml:space="preserve">    </w:t>
            </w:r>
            <w:r w:rsidR="00BA1D4E" w:rsidRPr="00A5486C">
              <w:rPr>
                <w:rFonts w:ascii="Arial" w:hAnsi="Arial" w:cs="Arial"/>
                <w:sz w:val="22"/>
                <w:szCs w:val="22"/>
                <w:lang w:val="lt-LT"/>
              </w:rPr>
              <w:t>Reaktyvioji galia Q [MVar];</w:t>
            </w:r>
          </w:p>
        </w:tc>
      </w:tr>
      <w:tr w:rsidR="00BA1D4E" w:rsidRPr="00A5486C" w14:paraId="49A45A96" w14:textId="77777777" w:rsidTr="0EB5F031">
        <w:tc>
          <w:tcPr>
            <w:tcW w:w="988" w:type="dxa"/>
            <w:vAlign w:val="center"/>
          </w:tcPr>
          <w:p w14:paraId="4E9E130F" w14:textId="3159C873" w:rsidR="00BA1D4E" w:rsidRPr="00A5486C" w:rsidRDefault="000719A6" w:rsidP="00BA1D4E">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3</w:t>
            </w:r>
            <w:r w:rsidR="00BA1D4E" w:rsidRPr="00A5486C">
              <w:rPr>
                <w:rFonts w:ascii="Arial" w:hAnsi="Arial" w:cs="Arial"/>
                <w:sz w:val="22"/>
                <w:szCs w:val="22"/>
                <w:lang w:val="lt-LT"/>
              </w:rPr>
              <w:t>.3.</w:t>
            </w:r>
          </w:p>
        </w:tc>
        <w:tc>
          <w:tcPr>
            <w:tcW w:w="9213" w:type="dxa"/>
            <w:vAlign w:val="center"/>
          </w:tcPr>
          <w:p w14:paraId="214E0862" w14:textId="67F1ED00" w:rsidR="00BA1D4E" w:rsidRPr="00A5486C" w:rsidRDefault="000719A6" w:rsidP="00BA1D4E">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 xml:space="preserve">    </w:t>
            </w:r>
            <w:r w:rsidR="00BA1D4E" w:rsidRPr="00A5486C">
              <w:rPr>
                <w:rFonts w:ascii="Arial" w:hAnsi="Arial" w:cs="Arial"/>
                <w:sz w:val="22"/>
                <w:szCs w:val="22"/>
                <w:lang w:val="lt-LT"/>
              </w:rPr>
              <w:t>Srovė I [A].</w:t>
            </w:r>
          </w:p>
        </w:tc>
      </w:tr>
      <w:tr w:rsidR="00BA1D4E" w:rsidRPr="00A5486C" w14:paraId="1D3B2CF7" w14:textId="77777777" w:rsidTr="0EB5F031">
        <w:tc>
          <w:tcPr>
            <w:tcW w:w="988" w:type="dxa"/>
            <w:vAlign w:val="center"/>
          </w:tcPr>
          <w:p w14:paraId="4134152B" w14:textId="284B56A1" w:rsidR="00BA1D4E" w:rsidRPr="00A5486C" w:rsidRDefault="000719A6" w:rsidP="00BA1D4E">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4</w:t>
            </w:r>
            <w:r w:rsidR="00BA1D4E" w:rsidRPr="00A5486C">
              <w:rPr>
                <w:rFonts w:ascii="Arial" w:hAnsi="Arial" w:cs="Arial"/>
                <w:sz w:val="22"/>
                <w:szCs w:val="22"/>
                <w:lang w:val="lt-LT"/>
              </w:rPr>
              <w:t>.</w:t>
            </w:r>
          </w:p>
        </w:tc>
        <w:tc>
          <w:tcPr>
            <w:tcW w:w="9213" w:type="dxa"/>
            <w:vAlign w:val="center"/>
          </w:tcPr>
          <w:p w14:paraId="061CE2F3" w14:textId="77777777" w:rsidR="00BA1D4E" w:rsidRPr="00A5486C" w:rsidRDefault="00BA1D4E" w:rsidP="00BA1D4E">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110 kV šynų  sekcijos:</w:t>
            </w:r>
          </w:p>
        </w:tc>
      </w:tr>
      <w:tr w:rsidR="00BA1D4E" w:rsidRPr="00A5486C" w14:paraId="5109FD2C" w14:textId="77777777" w:rsidTr="0EB5F031">
        <w:tc>
          <w:tcPr>
            <w:tcW w:w="988" w:type="dxa"/>
            <w:vAlign w:val="center"/>
          </w:tcPr>
          <w:p w14:paraId="0238CB6A" w14:textId="0802FFA2" w:rsidR="00BA1D4E" w:rsidRPr="00A5486C" w:rsidRDefault="000719A6" w:rsidP="00BA1D4E">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4</w:t>
            </w:r>
            <w:r w:rsidR="00BA1D4E" w:rsidRPr="00A5486C">
              <w:rPr>
                <w:rFonts w:ascii="Arial" w:hAnsi="Arial" w:cs="Arial"/>
                <w:sz w:val="22"/>
                <w:szCs w:val="22"/>
                <w:lang w:val="lt-LT"/>
              </w:rPr>
              <w:t>.1.</w:t>
            </w:r>
          </w:p>
        </w:tc>
        <w:tc>
          <w:tcPr>
            <w:tcW w:w="9213" w:type="dxa"/>
            <w:vAlign w:val="center"/>
          </w:tcPr>
          <w:p w14:paraId="57E04027" w14:textId="0822BA71" w:rsidR="00BA1D4E" w:rsidRPr="00A5486C" w:rsidRDefault="000719A6" w:rsidP="0EB5F031">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 xml:space="preserve">    </w:t>
            </w:r>
            <w:r w:rsidR="00BA1D4E" w:rsidRPr="00A5486C">
              <w:rPr>
                <w:rFonts w:ascii="Arial" w:hAnsi="Arial" w:cs="Arial"/>
                <w:sz w:val="22"/>
                <w:szCs w:val="22"/>
                <w:lang w:val="lt-LT"/>
              </w:rPr>
              <w:t>Įtampa U [kV];</w:t>
            </w:r>
          </w:p>
        </w:tc>
      </w:tr>
      <w:tr w:rsidR="000719A6" w:rsidRPr="00A5486C" w14:paraId="19B07432" w14:textId="77777777" w:rsidTr="0EB5F031">
        <w:tc>
          <w:tcPr>
            <w:tcW w:w="988" w:type="dxa"/>
            <w:vAlign w:val="center"/>
          </w:tcPr>
          <w:p w14:paraId="0B3E1478" w14:textId="7813A30A" w:rsidR="000719A6" w:rsidRPr="00A5486C" w:rsidRDefault="000719A6" w:rsidP="000719A6">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5.</w:t>
            </w:r>
          </w:p>
        </w:tc>
        <w:tc>
          <w:tcPr>
            <w:tcW w:w="9213" w:type="dxa"/>
            <w:vAlign w:val="center"/>
          </w:tcPr>
          <w:p w14:paraId="67A40068" w14:textId="3ACB2CA1" w:rsidR="000719A6" w:rsidRPr="00A5486C" w:rsidRDefault="000719A6" w:rsidP="000719A6">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Perdavimo tinklo kintamosios srovės savųjų reikmių skydas (KSSRS):</w:t>
            </w:r>
          </w:p>
        </w:tc>
      </w:tr>
      <w:tr w:rsidR="000719A6" w:rsidRPr="00A5486C" w14:paraId="6B16E0A7" w14:textId="77777777" w:rsidTr="0EB5F031">
        <w:tc>
          <w:tcPr>
            <w:tcW w:w="988" w:type="dxa"/>
            <w:vAlign w:val="center"/>
          </w:tcPr>
          <w:p w14:paraId="42CA16B3" w14:textId="2F56FAEB" w:rsidR="000719A6" w:rsidRPr="00A5486C" w:rsidRDefault="000719A6" w:rsidP="000719A6">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5.1.</w:t>
            </w:r>
          </w:p>
        </w:tc>
        <w:tc>
          <w:tcPr>
            <w:tcW w:w="9213" w:type="dxa"/>
            <w:vAlign w:val="center"/>
          </w:tcPr>
          <w:p w14:paraId="5DD5B894" w14:textId="6368AE53" w:rsidR="000719A6" w:rsidRPr="00A5486C" w:rsidRDefault="000719A6" w:rsidP="000719A6">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 xml:space="preserve">    KSSRS įvado fazinė srovė </w:t>
            </w:r>
            <w:proofErr w:type="spellStart"/>
            <w:r w:rsidRPr="00A5486C">
              <w:rPr>
                <w:rFonts w:ascii="Arial" w:hAnsi="Arial" w:cs="Arial"/>
                <w:sz w:val="22"/>
                <w:szCs w:val="22"/>
                <w:lang w:val="lt-LT"/>
              </w:rPr>
              <w:t>If</w:t>
            </w:r>
            <w:proofErr w:type="spellEnd"/>
            <w:r w:rsidRPr="00A5486C">
              <w:rPr>
                <w:rFonts w:ascii="Arial" w:hAnsi="Arial" w:cs="Arial"/>
                <w:sz w:val="22"/>
                <w:szCs w:val="22"/>
                <w:lang w:val="lt-LT"/>
              </w:rPr>
              <w:t xml:space="preserve"> [A] (reikalinga tik vienos fazės);</w:t>
            </w:r>
          </w:p>
        </w:tc>
      </w:tr>
      <w:tr w:rsidR="000719A6" w:rsidRPr="00A5486C" w14:paraId="2ECD3F20" w14:textId="77777777" w:rsidTr="0EB5F031">
        <w:tc>
          <w:tcPr>
            <w:tcW w:w="988" w:type="dxa"/>
            <w:vAlign w:val="center"/>
          </w:tcPr>
          <w:p w14:paraId="5BA6EAE1" w14:textId="0528FC07" w:rsidR="000719A6" w:rsidRPr="00A5486C" w:rsidRDefault="000719A6" w:rsidP="000719A6">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5.2.</w:t>
            </w:r>
          </w:p>
        </w:tc>
        <w:tc>
          <w:tcPr>
            <w:tcW w:w="9213" w:type="dxa"/>
            <w:vAlign w:val="center"/>
          </w:tcPr>
          <w:p w14:paraId="2D8DAA5B" w14:textId="3F900451" w:rsidR="000719A6" w:rsidRPr="00A5486C" w:rsidRDefault="000719A6" w:rsidP="000719A6">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 xml:space="preserve">    KSSRS šynų sekcijos linijinė įtampa UL [V] (reikalinga nuo dviejų kitų likusių fazių, kur nematuojama fazinė srovė).</w:t>
            </w:r>
          </w:p>
        </w:tc>
      </w:tr>
      <w:tr w:rsidR="000719A6" w:rsidRPr="00A5486C" w14:paraId="1751EAF9" w14:textId="77777777" w:rsidTr="0EB5F031">
        <w:tc>
          <w:tcPr>
            <w:tcW w:w="988" w:type="dxa"/>
            <w:vAlign w:val="center"/>
          </w:tcPr>
          <w:p w14:paraId="7770ECDF" w14:textId="50B57C14" w:rsidR="000719A6" w:rsidRPr="00A5486C" w:rsidRDefault="000719A6" w:rsidP="000719A6">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6.</w:t>
            </w:r>
          </w:p>
        </w:tc>
        <w:tc>
          <w:tcPr>
            <w:tcW w:w="9213" w:type="dxa"/>
            <w:vAlign w:val="center"/>
          </w:tcPr>
          <w:p w14:paraId="423C1DD9" w14:textId="46D2B004" w:rsidR="000719A6" w:rsidRPr="00A5486C" w:rsidRDefault="000719A6" w:rsidP="000719A6">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Perdavimo tinklo nuolatinės srovės savųjų reikmių skydas (NSSRS):</w:t>
            </w:r>
          </w:p>
        </w:tc>
      </w:tr>
      <w:tr w:rsidR="000719A6" w:rsidRPr="00A5486C" w14:paraId="1F4EA4C6" w14:textId="77777777" w:rsidTr="0EB5F031">
        <w:tc>
          <w:tcPr>
            <w:tcW w:w="988" w:type="dxa"/>
            <w:vAlign w:val="center"/>
          </w:tcPr>
          <w:p w14:paraId="0F9A5E9A" w14:textId="1EBED947" w:rsidR="000719A6" w:rsidRPr="00A5486C" w:rsidRDefault="000719A6" w:rsidP="000719A6">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6.1.</w:t>
            </w:r>
          </w:p>
        </w:tc>
        <w:tc>
          <w:tcPr>
            <w:tcW w:w="9213" w:type="dxa"/>
            <w:vAlign w:val="center"/>
          </w:tcPr>
          <w:p w14:paraId="302BE721" w14:textId="2854DAE1" w:rsidR="000719A6" w:rsidRPr="00A5486C" w:rsidRDefault="000719A6" w:rsidP="000719A6">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 xml:space="preserve">    NSSRS akumuliatorių baterijos kroviklio srovė [A];</w:t>
            </w:r>
          </w:p>
        </w:tc>
      </w:tr>
      <w:tr w:rsidR="000719A6" w:rsidRPr="00A5486C" w14:paraId="787C7A89" w14:textId="77777777" w:rsidTr="0EB5F031">
        <w:tc>
          <w:tcPr>
            <w:tcW w:w="988" w:type="dxa"/>
            <w:vAlign w:val="center"/>
          </w:tcPr>
          <w:p w14:paraId="244A50E3" w14:textId="43557815" w:rsidR="000719A6" w:rsidRPr="00A5486C" w:rsidRDefault="000719A6" w:rsidP="000719A6">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6.2.</w:t>
            </w:r>
          </w:p>
        </w:tc>
        <w:tc>
          <w:tcPr>
            <w:tcW w:w="9213" w:type="dxa"/>
            <w:vAlign w:val="center"/>
          </w:tcPr>
          <w:p w14:paraId="520DDA4C" w14:textId="57364E33" w:rsidR="000719A6" w:rsidRPr="00A5486C" w:rsidRDefault="000719A6" w:rsidP="000719A6">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 xml:space="preserve">    NSSRS akumuliatorių baterijos įtampa U [V].</w:t>
            </w:r>
          </w:p>
        </w:tc>
      </w:tr>
      <w:tr w:rsidR="000719A6" w:rsidRPr="00A5486C" w14:paraId="18A2C998" w14:textId="77777777" w:rsidTr="0EB5F031">
        <w:tc>
          <w:tcPr>
            <w:tcW w:w="988" w:type="dxa"/>
            <w:vAlign w:val="center"/>
          </w:tcPr>
          <w:p w14:paraId="6A08B492" w14:textId="5DA26FB2" w:rsidR="000719A6" w:rsidRPr="00A5486C" w:rsidRDefault="000719A6" w:rsidP="000719A6">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7.</w:t>
            </w:r>
          </w:p>
        </w:tc>
        <w:tc>
          <w:tcPr>
            <w:tcW w:w="9213" w:type="dxa"/>
            <w:vAlign w:val="center"/>
          </w:tcPr>
          <w:p w14:paraId="6B04223F" w14:textId="41D8C23E" w:rsidR="000719A6" w:rsidRPr="00A5486C" w:rsidRDefault="000719A6" w:rsidP="000719A6">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Perdavimo tinklo įrenginių valdymo punkto patalpa (VPP):</w:t>
            </w:r>
          </w:p>
        </w:tc>
      </w:tr>
      <w:tr w:rsidR="000719A6" w:rsidRPr="00A5486C" w14:paraId="6411ACA7" w14:textId="77777777" w:rsidTr="0EB5F031">
        <w:tc>
          <w:tcPr>
            <w:tcW w:w="988" w:type="dxa"/>
            <w:vAlign w:val="center"/>
          </w:tcPr>
          <w:p w14:paraId="62731F32" w14:textId="0E5DAEDD" w:rsidR="000719A6" w:rsidRPr="00A5486C" w:rsidRDefault="000719A6" w:rsidP="000719A6">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7.1.</w:t>
            </w:r>
          </w:p>
        </w:tc>
        <w:tc>
          <w:tcPr>
            <w:tcW w:w="9213" w:type="dxa"/>
            <w:vAlign w:val="center"/>
          </w:tcPr>
          <w:p w14:paraId="7580AA49" w14:textId="05B9EE43" w:rsidR="000719A6" w:rsidRPr="00A5486C" w:rsidRDefault="000719A6" w:rsidP="000719A6">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 xml:space="preserve">    Valdymo pulto patalpos temperatūra t [°C];</w:t>
            </w:r>
          </w:p>
        </w:tc>
      </w:tr>
      <w:tr w:rsidR="000719A6" w:rsidRPr="00A5486C" w14:paraId="1683DA83" w14:textId="77777777" w:rsidTr="0EB5F031">
        <w:tc>
          <w:tcPr>
            <w:tcW w:w="988" w:type="dxa"/>
            <w:vAlign w:val="center"/>
          </w:tcPr>
          <w:p w14:paraId="000B4478" w14:textId="0FB6A49B" w:rsidR="000719A6" w:rsidRPr="00A5486C" w:rsidRDefault="000719A6" w:rsidP="000719A6">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7.2.</w:t>
            </w:r>
          </w:p>
        </w:tc>
        <w:tc>
          <w:tcPr>
            <w:tcW w:w="9213" w:type="dxa"/>
            <w:vAlign w:val="center"/>
          </w:tcPr>
          <w:p w14:paraId="4B4E50F0" w14:textId="0C1DBE09" w:rsidR="000719A6" w:rsidRPr="00A5486C" w:rsidRDefault="000719A6" w:rsidP="000719A6">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 xml:space="preserve">    Valdymo pu</w:t>
            </w:r>
            <w:r w:rsidR="008673E0" w:rsidRPr="00A5486C">
              <w:rPr>
                <w:rFonts w:ascii="Arial" w:hAnsi="Arial" w:cs="Arial"/>
                <w:sz w:val="22"/>
                <w:szCs w:val="22"/>
                <w:lang w:val="lt-LT"/>
              </w:rPr>
              <w:t>l</w:t>
            </w:r>
            <w:r w:rsidRPr="00A5486C">
              <w:rPr>
                <w:rFonts w:ascii="Arial" w:hAnsi="Arial" w:cs="Arial"/>
                <w:sz w:val="22"/>
                <w:szCs w:val="22"/>
                <w:lang w:val="lt-LT"/>
              </w:rPr>
              <w:t>to patalpos santykinis drėgnumas [%]</w:t>
            </w:r>
            <w:r w:rsidR="009E086B" w:rsidRPr="00A5486C">
              <w:rPr>
                <w:rFonts w:ascii="Arial" w:hAnsi="Arial" w:cs="Arial"/>
                <w:sz w:val="22"/>
                <w:szCs w:val="22"/>
                <w:lang w:val="lt-LT"/>
              </w:rPr>
              <w:t>.</w:t>
            </w:r>
          </w:p>
        </w:tc>
      </w:tr>
      <w:tr w:rsidR="000719A6" w:rsidRPr="00A5486C" w14:paraId="732D5DBB" w14:textId="77777777" w:rsidTr="0EB5F031">
        <w:tc>
          <w:tcPr>
            <w:tcW w:w="988" w:type="dxa"/>
            <w:vAlign w:val="center"/>
          </w:tcPr>
          <w:p w14:paraId="0B333890" w14:textId="623C68D9" w:rsidR="000719A6" w:rsidRPr="00A5486C" w:rsidRDefault="000719A6" w:rsidP="000719A6">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8.</w:t>
            </w:r>
          </w:p>
        </w:tc>
        <w:tc>
          <w:tcPr>
            <w:tcW w:w="9213" w:type="dxa"/>
            <w:vAlign w:val="center"/>
          </w:tcPr>
          <w:p w14:paraId="470DB033" w14:textId="77777777" w:rsidR="000719A6" w:rsidRPr="00A5486C" w:rsidRDefault="000719A6" w:rsidP="000719A6">
            <w:pPr>
              <w:pStyle w:val="BodyText3"/>
              <w:tabs>
                <w:tab w:val="left" w:pos="720"/>
              </w:tabs>
              <w:spacing w:after="0" w:line="276" w:lineRule="auto"/>
              <w:rPr>
                <w:rFonts w:ascii="Arial" w:hAnsi="Arial" w:cs="Arial"/>
                <w:sz w:val="22"/>
                <w:szCs w:val="22"/>
                <w:lang w:val="lt-LT"/>
              </w:rPr>
            </w:pPr>
            <w:r w:rsidRPr="00A5486C">
              <w:rPr>
                <w:rFonts w:ascii="Arial" w:hAnsi="Arial" w:cs="Arial"/>
                <w:sz w:val="22"/>
                <w:szCs w:val="22"/>
                <w:lang w:val="lt-LT"/>
              </w:rPr>
              <w:t>Lauko (ASĮ-110) temperatūra t [°C].</w:t>
            </w:r>
          </w:p>
        </w:tc>
      </w:tr>
      <w:tr w:rsidR="000719A6" w:rsidRPr="00A5486C" w14:paraId="041AE12D" w14:textId="77777777" w:rsidTr="0EB5F031">
        <w:tc>
          <w:tcPr>
            <w:tcW w:w="988" w:type="dxa"/>
            <w:vAlign w:val="center"/>
          </w:tcPr>
          <w:p w14:paraId="2D733998" w14:textId="0A4F74B3" w:rsidR="000719A6" w:rsidRPr="00A5486C" w:rsidRDefault="000719A6" w:rsidP="000719A6">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9.</w:t>
            </w:r>
          </w:p>
        </w:tc>
        <w:tc>
          <w:tcPr>
            <w:tcW w:w="9213" w:type="dxa"/>
            <w:vAlign w:val="center"/>
          </w:tcPr>
          <w:p w14:paraId="38753910" w14:textId="511B0928" w:rsidR="000719A6" w:rsidRPr="00A5486C" w:rsidRDefault="008673E0" w:rsidP="000719A6">
            <w:pPr>
              <w:pStyle w:val="BodyText3"/>
              <w:tabs>
                <w:tab w:val="left" w:pos="720"/>
              </w:tabs>
              <w:spacing w:after="0" w:line="276" w:lineRule="auto"/>
              <w:rPr>
                <w:rFonts w:ascii="Arial" w:hAnsi="Arial" w:cs="Arial"/>
                <w:sz w:val="22"/>
                <w:szCs w:val="22"/>
                <w:lang w:val="lt-LT"/>
              </w:rPr>
            </w:pPr>
            <w:r w:rsidRPr="00A5486C">
              <w:rPr>
                <w:rFonts w:ascii="Arial" w:hAnsi="Arial" w:cs="Arial"/>
                <w:sz w:val="22"/>
                <w:szCs w:val="22"/>
                <w:lang w:val="lt-LT"/>
              </w:rPr>
              <w:t xml:space="preserve">Prijunginių RAA nuostatų grupės grįžtamasis matavimas, kuomet prijunginio RAA nuostatų grupės valdomos analoginio tipo (angl. </w:t>
            </w:r>
            <w:proofErr w:type="spellStart"/>
            <w:r w:rsidRPr="00A5486C">
              <w:rPr>
                <w:rFonts w:ascii="Arial" w:hAnsi="Arial" w:cs="Arial"/>
                <w:sz w:val="22"/>
                <w:szCs w:val="22"/>
                <w:lang w:val="lt-LT"/>
              </w:rPr>
              <w:t>SetPoint</w:t>
            </w:r>
            <w:proofErr w:type="spellEnd"/>
            <w:r w:rsidRPr="00A5486C">
              <w:rPr>
                <w:rFonts w:ascii="Arial" w:hAnsi="Arial" w:cs="Arial"/>
                <w:sz w:val="22"/>
                <w:szCs w:val="22"/>
                <w:lang w:val="lt-LT"/>
              </w:rPr>
              <w:t>) komandomis.</w:t>
            </w:r>
          </w:p>
        </w:tc>
      </w:tr>
      <w:tr w:rsidR="000719A6" w:rsidRPr="00A5486C" w14:paraId="17D83BB5" w14:textId="77777777" w:rsidTr="0EB5F031">
        <w:tc>
          <w:tcPr>
            <w:tcW w:w="10201" w:type="dxa"/>
            <w:gridSpan w:val="2"/>
            <w:vAlign w:val="center"/>
          </w:tcPr>
          <w:p w14:paraId="11843454" w14:textId="77777777" w:rsidR="000719A6" w:rsidRPr="00A5486C" w:rsidRDefault="000719A6" w:rsidP="000719A6">
            <w:pPr>
              <w:pStyle w:val="BodyText3"/>
              <w:tabs>
                <w:tab w:val="left" w:pos="720"/>
              </w:tabs>
              <w:spacing w:after="0"/>
              <w:ind w:firstLine="567"/>
              <w:jc w:val="center"/>
              <w:rPr>
                <w:rFonts w:ascii="Arial" w:hAnsi="Arial" w:cs="Arial"/>
                <w:b/>
                <w:i/>
                <w:sz w:val="22"/>
                <w:szCs w:val="22"/>
                <w:lang w:val="lt-LT"/>
              </w:rPr>
            </w:pPr>
            <w:r w:rsidRPr="00A5486C">
              <w:rPr>
                <w:rFonts w:ascii="Arial" w:hAnsi="Arial" w:cs="Arial"/>
                <w:b/>
                <w:i/>
                <w:sz w:val="22"/>
                <w:szCs w:val="22"/>
                <w:lang w:val="lt-LT"/>
              </w:rPr>
              <w:t>Bendros pastabos:</w:t>
            </w:r>
          </w:p>
        </w:tc>
      </w:tr>
      <w:tr w:rsidR="000719A6" w:rsidRPr="00A5486C" w14:paraId="5D3BE6AA" w14:textId="77777777" w:rsidTr="0EB5F031">
        <w:tc>
          <w:tcPr>
            <w:tcW w:w="988" w:type="dxa"/>
            <w:vAlign w:val="center"/>
          </w:tcPr>
          <w:p w14:paraId="5D774347" w14:textId="73EE3146" w:rsidR="000719A6" w:rsidRPr="00A5486C" w:rsidRDefault="008673E0" w:rsidP="000719A6">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10</w:t>
            </w:r>
            <w:r w:rsidR="000719A6" w:rsidRPr="00A5486C">
              <w:rPr>
                <w:rFonts w:ascii="Arial" w:hAnsi="Arial" w:cs="Arial"/>
                <w:sz w:val="22"/>
                <w:szCs w:val="22"/>
                <w:lang w:val="lt-LT"/>
              </w:rPr>
              <w:t>.</w:t>
            </w:r>
          </w:p>
        </w:tc>
        <w:tc>
          <w:tcPr>
            <w:tcW w:w="9213" w:type="dxa"/>
            <w:vAlign w:val="center"/>
          </w:tcPr>
          <w:p w14:paraId="435CE14C" w14:textId="07B84445" w:rsidR="000719A6" w:rsidRPr="00A5486C" w:rsidRDefault="000719A6" w:rsidP="000719A6">
            <w:pPr>
              <w:pStyle w:val="BodyText3"/>
              <w:tabs>
                <w:tab w:val="left" w:pos="720"/>
              </w:tabs>
              <w:spacing w:after="0"/>
              <w:jc w:val="both"/>
              <w:rPr>
                <w:rFonts w:ascii="Arial" w:hAnsi="Arial" w:cs="Arial"/>
                <w:sz w:val="22"/>
                <w:szCs w:val="22"/>
                <w:lang w:val="lt-LT"/>
              </w:rPr>
            </w:pPr>
            <w:r w:rsidRPr="00A5486C">
              <w:rPr>
                <w:rFonts w:ascii="Arial" w:hAnsi="Arial" w:cs="Arial"/>
                <w:sz w:val="22"/>
                <w:szCs w:val="22"/>
                <w:lang w:val="lt-LT"/>
              </w:rPr>
              <w:t xml:space="preserve">110 kV prijunginių matavimai turi būti perduodami užtikrinant nurodytą paklaidą </w:t>
            </w:r>
            <w:proofErr w:type="spellStart"/>
            <w:r w:rsidRPr="00A5486C">
              <w:rPr>
                <w:rFonts w:ascii="Arial" w:hAnsi="Arial" w:cs="Arial"/>
                <w:sz w:val="22"/>
                <w:szCs w:val="22"/>
                <w:lang w:val="lt-LT"/>
              </w:rPr>
              <w:t>t.y</w:t>
            </w:r>
            <w:proofErr w:type="spellEnd"/>
            <w:r w:rsidRPr="00A5486C">
              <w:rPr>
                <w:rFonts w:ascii="Arial" w:hAnsi="Arial" w:cs="Arial"/>
                <w:sz w:val="22"/>
                <w:szCs w:val="22"/>
                <w:lang w:val="lt-LT"/>
              </w:rPr>
              <w:t xml:space="preserve">. </w:t>
            </w:r>
            <w:r w:rsidRPr="00A5486C">
              <w:rPr>
                <w:rFonts w:ascii="Arial" w:eastAsia="Symbol" w:hAnsi="Arial" w:cs="Arial"/>
                <w:sz w:val="22"/>
                <w:szCs w:val="22"/>
                <w:lang w:val="lt-LT"/>
              </w:rPr>
              <w:t>£</w:t>
            </w:r>
            <w:r w:rsidRPr="00A5486C">
              <w:rPr>
                <w:rFonts w:ascii="Arial" w:hAnsi="Arial" w:cs="Arial"/>
                <w:sz w:val="22"/>
                <w:szCs w:val="22"/>
                <w:lang w:val="lt-LT"/>
              </w:rPr>
              <w:t xml:space="preserve"> 1 %. 0,4 kV KSSRS, 0,</w:t>
            </w:r>
            <w:r w:rsidR="008673E0" w:rsidRPr="00A5486C">
              <w:rPr>
                <w:rFonts w:ascii="Arial" w:hAnsi="Arial" w:cs="Arial"/>
                <w:sz w:val="22"/>
                <w:szCs w:val="22"/>
                <w:lang w:val="lt-LT"/>
              </w:rPr>
              <w:t>1</w:t>
            </w:r>
            <w:r w:rsidRPr="00A5486C">
              <w:rPr>
                <w:rFonts w:ascii="Arial" w:hAnsi="Arial" w:cs="Arial"/>
                <w:sz w:val="22"/>
                <w:szCs w:val="22"/>
                <w:lang w:val="lt-LT"/>
              </w:rPr>
              <w:t xml:space="preserve"> kV NSSRS, temperatūros matavimai gali būti perduodami užtikrinant paklaidą  </w:t>
            </w:r>
            <w:r w:rsidRPr="00A5486C">
              <w:rPr>
                <w:rFonts w:ascii="Arial" w:eastAsia="Symbol" w:hAnsi="Arial" w:cs="Arial"/>
                <w:sz w:val="22"/>
                <w:szCs w:val="22"/>
                <w:lang w:val="lt-LT"/>
              </w:rPr>
              <w:t>£</w:t>
            </w:r>
            <w:r w:rsidRPr="00A5486C">
              <w:rPr>
                <w:rFonts w:ascii="Arial" w:hAnsi="Arial" w:cs="Arial"/>
                <w:sz w:val="22"/>
                <w:szCs w:val="22"/>
                <w:lang w:val="lt-LT"/>
              </w:rPr>
              <w:t xml:space="preserve"> 2,5 %. </w:t>
            </w:r>
          </w:p>
        </w:tc>
      </w:tr>
      <w:tr w:rsidR="000719A6" w:rsidRPr="00A5486C" w14:paraId="5687A492" w14:textId="77777777" w:rsidTr="0EB5F031">
        <w:tc>
          <w:tcPr>
            <w:tcW w:w="988" w:type="dxa"/>
            <w:vAlign w:val="center"/>
          </w:tcPr>
          <w:p w14:paraId="5A11F22B" w14:textId="241FC53E" w:rsidR="000719A6" w:rsidRPr="00A5486C" w:rsidRDefault="008673E0" w:rsidP="000719A6">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11</w:t>
            </w:r>
            <w:r w:rsidR="000719A6" w:rsidRPr="00A5486C">
              <w:rPr>
                <w:rFonts w:ascii="Arial" w:hAnsi="Arial" w:cs="Arial"/>
                <w:sz w:val="22"/>
                <w:szCs w:val="22"/>
                <w:lang w:val="lt-LT"/>
              </w:rPr>
              <w:t>.</w:t>
            </w:r>
          </w:p>
        </w:tc>
        <w:tc>
          <w:tcPr>
            <w:tcW w:w="9213" w:type="dxa"/>
            <w:vAlign w:val="center"/>
          </w:tcPr>
          <w:p w14:paraId="7D84463E" w14:textId="1683FEBA" w:rsidR="000719A6" w:rsidRPr="00A5486C" w:rsidRDefault="009E086B" w:rsidP="000719A6">
            <w:pPr>
              <w:pStyle w:val="BodyText3"/>
              <w:tabs>
                <w:tab w:val="left" w:pos="720"/>
              </w:tabs>
              <w:spacing w:after="0"/>
              <w:jc w:val="both"/>
              <w:rPr>
                <w:rFonts w:ascii="Arial" w:hAnsi="Arial" w:cs="Arial"/>
                <w:sz w:val="22"/>
                <w:szCs w:val="22"/>
                <w:lang w:val="lt-LT"/>
              </w:rPr>
            </w:pPr>
            <w:r w:rsidRPr="00A5486C">
              <w:rPr>
                <w:rFonts w:ascii="Arial" w:hAnsi="Arial" w:cs="Arial"/>
                <w:sz w:val="22"/>
                <w:szCs w:val="22"/>
                <w:lang w:val="lt-LT"/>
              </w:rPr>
              <w:t xml:space="preserve">EPL, TS-100, galios </w:t>
            </w:r>
            <w:r w:rsidR="000719A6" w:rsidRPr="00A5486C">
              <w:rPr>
                <w:rFonts w:ascii="Arial" w:hAnsi="Arial" w:cs="Arial"/>
                <w:sz w:val="22"/>
                <w:szCs w:val="22"/>
                <w:lang w:val="lt-LT"/>
              </w:rPr>
              <w:t xml:space="preserve">transformatorių 110 kV įvadų matavimai turi būti perduodami iš momentinių duomenų valdiklio (MDV) ir, kaip alternatyva, iš RAA įrenginių. Alternatyvūs matavimai iš RAA įrenginių gali būti perduodami užtikrinant paklaidą </w:t>
            </w:r>
            <w:r w:rsidR="000719A6" w:rsidRPr="00A5486C">
              <w:rPr>
                <w:rFonts w:ascii="Arial" w:eastAsia="Symbol" w:hAnsi="Arial" w:cs="Arial"/>
                <w:sz w:val="22"/>
                <w:szCs w:val="22"/>
                <w:lang w:val="lt-LT"/>
              </w:rPr>
              <w:t>£</w:t>
            </w:r>
            <w:r w:rsidR="000719A6" w:rsidRPr="00A5486C">
              <w:rPr>
                <w:rFonts w:ascii="Arial" w:hAnsi="Arial" w:cs="Arial"/>
                <w:sz w:val="22"/>
                <w:szCs w:val="22"/>
                <w:lang w:val="lt-LT"/>
              </w:rPr>
              <w:t xml:space="preserve"> 2,5 %.</w:t>
            </w:r>
          </w:p>
        </w:tc>
      </w:tr>
    </w:tbl>
    <w:p w14:paraId="2CC14C2F" w14:textId="77777777" w:rsidR="00BF7523" w:rsidRPr="00A5486C" w:rsidRDefault="00BF7523" w:rsidP="00C807BE">
      <w:pPr>
        <w:pStyle w:val="ListParagraph"/>
        <w:ind w:left="0" w:firstLine="567"/>
        <w:jc w:val="both"/>
        <w:rPr>
          <w:rFonts w:ascii="Arial" w:hAnsi="Arial" w:cs="Arial"/>
          <w:sz w:val="22"/>
          <w:szCs w:val="22"/>
          <w:lang w:val="lt-LT"/>
        </w:rPr>
      </w:pPr>
    </w:p>
    <w:p w14:paraId="0E946412" w14:textId="77777777" w:rsidR="00256BB5" w:rsidRPr="00A5486C" w:rsidRDefault="00256BB5" w:rsidP="00224B17">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Turi būti perduodamos valdymo komandos realiame laike sekantiems įrenginiams (perdavimo kryptis į TSPĮ):</w:t>
      </w:r>
    </w:p>
    <w:p w14:paraId="6DCFB478" w14:textId="77777777" w:rsidR="00256BB5" w:rsidRPr="00A5486C" w:rsidRDefault="00256BB5" w:rsidP="00C807BE">
      <w:pPr>
        <w:pStyle w:val="ListParagraph"/>
        <w:ind w:left="0" w:firstLine="567"/>
        <w:jc w:val="both"/>
        <w:rPr>
          <w:rFonts w:ascii="Arial" w:hAnsi="Arial" w:cs="Arial"/>
          <w:sz w:val="22"/>
          <w:szCs w:val="22"/>
          <w:lang w:val="lt-LT"/>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88"/>
        <w:gridCol w:w="9213"/>
      </w:tblGrid>
      <w:tr w:rsidR="00256BB5" w:rsidRPr="00A5486C" w14:paraId="51CBCEAC" w14:textId="77777777" w:rsidTr="008673E0">
        <w:trPr>
          <w:tblHeader/>
        </w:trPr>
        <w:tc>
          <w:tcPr>
            <w:tcW w:w="988" w:type="dxa"/>
            <w:vAlign w:val="center"/>
          </w:tcPr>
          <w:p w14:paraId="544B46B2" w14:textId="77777777" w:rsidR="00256BB5" w:rsidRPr="00A5486C" w:rsidRDefault="00256BB5" w:rsidP="008673E0">
            <w:pPr>
              <w:pStyle w:val="BodyText3"/>
              <w:tabs>
                <w:tab w:val="left" w:pos="720"/>
              </w:tabs>
              <w:spacing w:after="0"/>
              <w:jc w:val="center"/>
              <w:rPr>
                <w:rFonts w:ascii="Arial" w:hAnsi="Arial" w:cs="Arial"/>
                <w:b/>
                <w:sz w:val="22"/>
                <w:szCs w:val="22"/>
                <w:lang w:val="lt-LT"/>
              </w:rPr>
            </w:pPr>
            <w:r w:rsidRPr="00A5486C">
              <w:rPr>
                <w:rFonts w:ascii="Arial" w:hAnsi="Arial" w:cs="Arial"/>
                <w:b/>
                <w:sz w:val="22"/>
                <w:szCs w:val="22"/>
                <w:lang w:val="lt-LT"/>
              </w:rPr>
              <w:lastRenderedPageBreak/>
              <w:t>Eil.nr.</w:t>
            </w:r>
          </w:p>
        </w:tc>
        <w:tc>
          <w:tcPr>
            <w:tcW w:w="9213" w:type="dxa"/>
            <w:vAlign w:val="center"/>
          </w:tcPr>
          <w:p w14:paraId="66E3F21A" w14:textId="31DC0CED" w:rsidR="00256BB5" w:rsidRPr="00A5486C" w:rsidRDefault="00256BB5" w:rsidP="008673E0">
            <w:pPr>
              <w:pStyle w:val="BodyText3"/>
              <w:tabs>
                <w:tab w:val="left" w:pos="720"/>
              </w:tabs>
              <w:spacing w:after="0"/>
              <w:ind w:firstLine="567"/>
              <w:jc w:val="center"/>
              <w:rPr>
                <w:rFonts w:ascii="Arial" w:hAnsi="Arial" w:cs="Arial"/>
                <w:b/>
                <w:sz w:val="22"/>
                <w:szCs w:val="22"/>
                <w:lang w:val="lt-LT"/>
              </w:rPr>
            </w:pPr>
            <w:r w:rsidRPr="00A5486C">
              <w:rPr>
                <w:rFonts w:ascii="Arial" w:hAnsi="Arial" w:cs="Arial"/>
                <w:b/>
                <w:sz w:val="22"/>
                <w:szCs w:val="22"/>
                <w:lang w:val="lt-LT"/>
              </w:rPr>
              <w:t xml:space="preserve">Įrenginių, kurie valdomi iš </w:t>
            </w:r>
            <w:r w:rsidR="00395925" w:rsidRPr="00A5486C">
              <w:rPr>
                <w:rFonts w:ascii="Arial" w:hAnsi="Arial" w:cs="Arial"/>
                <w:b/>
                <w:sz w:val="22"/>
                <w:szCs w:val="22"/>
                <w:lang w:val="lt-LT"/>
              </w:rPr>
              <w:t xml:space="preserve">PSO </w:t>
            </w:r>
            <w:r w:rsidRPr="00A5486C">
              <w:rPr>
                <w:rFonts w:ascii="Arial" w:hAnsi="Arial" w:cs="Arial"/>
                <w:b/>
                <w:sz w:val="22"/>
                <w:szCs w:val="22"/>
                <w:lang w:val="lt-LT"/>
              </w:rPr>
              <w:t>DVS, apibūdinimas</w:t>
            </w:r>
          </w:p>
        </w:tc>
      </w:tr>
      <w:tr w:rsidR="00256BB5" w:rsidRPr="00A5486C" w14:paraId="186EC3A2" w14:textId="77777777" w:rsidTr="008673E0">
        <w:tc>
          <w:tcPr>
            <w:tcW w:w="10201" w:type="dxa"/>
            <w:gridSpan w:val="2"/>
            <w:vAlign w:val="center"/>
          </w:tcPr>
          <w:p w14:paraId="12C486A9" w14:textId="77777777" w:rsidR="00256BB5" w:rsidRPr="00A5486C" w:rsidRDefault="00256BB5" w:rsidP="00C807BE">
            <w:pPr>
              <w:pStyle w:val="BodyText3"/>
              <w:tabs>
                <w:tab w:val="left" w:pos="720"/>
              </w:tabs>
              <w:spacing w:after="0"/>
              <w:ind w:firstLine="567"/>
              <w:jc w:val="center"/>
              <w:rPr>
                <w:rFonts w:ascii="Arial" w:hAnsi="Arial" w:cs="Arial"/>
                <w:b/>
                <w:i/>
                <w:sz w:val="22"/>
                <w:szCs w:val="22"/>
                <w:lang w:val="lt-LT"/>
              </w:rPr>
            </w:pPr>
            <w:r w:rsidRPr="00A5486C">
              <w:rPr>
                <w:rFonts w:ascii="Arial" w:hAnsi="Arial" w:cs="Arial"/>
                <w:b/>
                <w:i/>
                <w:sz w:val="22"/>
                <w:szCs w:val="22"/>
                <w:lang w:val="lt-LT"/>
              </w:rPr>
              <w:t>110 kV TP PT dalies įrenginiai:</w:t>
            </w:r>
          </w:p>
        </w:tc>
      </w:tr>
      <w:tr w:rsidR="00256BB5" w:rsidRPr="00A5486C" w14:paraId="5F2BB40D" w14:textId="77777777" w:rsidTr="008673E0">
        <w:tc>
          <w:tcPr>
            <w:tcW w:w="988" w:type="dxa"/>
            <w:vAlign w:val="center"/>
          </w:tcPr>
          <w:p w14:paraId="6C53E734" w14:textId="77777777" w:rsidR="00256BB5" w:rsidRPr="00A5486C" w:rsidRDefault="00256BB5" w:rsidP="008673E0">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1.</w:t>
            </w:r>
          </w:p>
        </w:tc>
        <w:tc>
          <w:tcPr>
            <w:tcW w:w="9213" w:type="dxa"/>
            <w:vAlign w:val="center"/>
          </w:tcPr>
          <w:p w14:paraId="69D9AF6C" w14:textId="77777777" w:rsidR="00256BB5" w:rsidRPr="00A5486C" w:rsidRDefault="00256BB5" w:rsidP="008673E0">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Perdavimo tinklo visų komutavimo aparatų ir įžemiklių valdymas.</w:t>
            </w:r>
          </w:p>
        </w:tc>
      </w:tr>
      <w:tr w:rsidR="00256BB5" w:rsidRPr="00A5486C" w14:paraId="6B0360DB" w14:textId="77777777" w:rsidTr="008673E0">
        <w:tc>
          <w:tcPr>
            <w:tcW w:w="988" w:type="dxa"/>
            <w:vAlign w:val="center"/>
          </w:tcPr>
          <w:p w14:paraId="2AA72D31" w14:textId="77777777" w:rsidR="00256BB5" w:rsidRPr="00A5486C" w:rsidRDefault="00256BB5" w:rsidP="008673E0">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2.</w:t>
            </w:r>
          </w:p>
        </w:tc>
        <w:tc>
          <w:tcPr>
            <w:tcW w:w="9213" w:type="dxa"/>
            <w:vAlign w:val="center"/>
          </w:tcPr>
          <w:p w14:paraId="6A7D7BCD" w14:textId="77777777" w:rsidR="00256BB5" w:rsidRPr="00A5486C" w:rsidRDefault="00256BB5" w:rsidP="008673E0">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Perdavimo tinklo telekomandų perdavimo įrenginių imtuvai/siųstuvai:</w:t>
            </w:r>
          </w:p>
        </w:tc>
      </w:tr>
      <w:tr w:rsidR="00256BB5" w:rsidRPr="00A5486C" w14:paraId="65D85178" w14:textId="77777777" w:rsidTr="008673E0">
        <w:tc>
          <w:tcPr>
            <w:tcW w:w="988" w:type="dxa"/>
            <w:vAlign w:val="center"/>
          </w:tcPr>
          <w:p w14:paraId="740F491E" w14:textId="4572EC2D" w:rsidR="00256BB5" w:rsidRPr="00A5486C" w:rsidRDefault="00256BB5" w:rsidP="008673E0">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2.</w:t>
            </w:r>
            <w:r w:rsidR="00D44E8C" w:rsidRPr="00A5486C">
              <w:rPr>
                <w:rFonts w:ascii="Arial" w:hAnsi="Arial" w:cs="Arial"/>
                <w:sz w:val="22"/>
                <w:szCs w:val="22"/>
                <w:lang w:val="lt-LT"/>
              </w:rPr>
              <w:t>1</w:t>
            </w:r>
            <w:r w:rsidRPr="00A5486C">
              <w:rPr>
                <w:rFonts w:ascii="Arial" w:hAnsi="Arial" w:cs="Arial"/>
                <w:sz w:val="22"/>
                <w:szCs w:val="22"/>
                <w:lang w:val="lt-LT"/>
              </w:rPr>
              <w:t>.</w:t>
            </w:r>
          </w:p>
        </w:tc>
        <w:tc>
          <w:tcPr>
            <w:tcW w:w="9213" w:type="dxa"/>
            <w:vAlign w:val="center"/>
          </w:tcPr>
          <w:p w14:paraId="0974EDED" w14:textId="1FF6F77C" w:rsidR="00256BB5" w:rsidRPr="00A5486C" w:rsidRDefault="008673E0" w:rsidP="008673E0">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 xml:space="preserve">     </w:t>
            </w:r>
            <w:r w:rsidR="00256BB5" w:rsidRPr="00A5486C">
              <w:rPr>
                <w:rFonts w:ascii="Arial" w:hAnsi="Arial" w:cs="Arial"/>
                <w:sz w:val="22"/>
                <w:szCs w:val="22"/>
                <w:lang w:val="lt-LT"/>
              </w:rPr>
              <w:t xml:space="preserve">Imtuvų/siųstuvų komandų </w:t>
            </w:r>
            <w:r w:rsidR="00D44E8C" w:rsidRPr="00A5486C">
              <w:rPr>
                <w:rFonts w:ascii="Arial" w:hAnsi="Arial" w:cs="Arial"/>
                <w:sz w:val="22"/>
                <w:szCs w:val="22"/>
                <w:lang w:val="lt-LT"/>
              </w:rPr>
              <w:t>(siųstuvo ir imtuvo komandos pažymėtos tuo pačiu numeriu)</w:t>
            </w:r>
            <w:r w:rsidR="00256BB5" w:rsidRPr="00A5486C">
              <w:rPr>
                <w:rFonts w:ascii="Arial" w:hAnsi="Arial" w:cs="Arial"/>
                <w:sz w:val="22"/>
                <w:szCs w:val="22"/>
                <w:lang w:val="lt-LT"/>
              </w:rPr>
              <w:t xml:space="preserve"> valdymas (išjungimas/įjungimas).</w:t>
            </w:r>
          </w:p>
        </w:tc>
      </w:tr>
      <w:tr w:rsidR="00256BB5" w:rsidRPr="00A5486C" w14:paraId="471668E8" w14:textId="77777777" w:rsidTr="008673E0">
        <w:tc>
          <w:tcPr>
            <w:tcW w:w="988" w:type="dxa"/>
            <w:vAlign w:val="center"/>
          </w:tcPr>
          <w:p w14:paraId="36BA6786" w14:textId="77777777" w:rsidR="00256BB5" w:rsidRPr="00A5486C" w:rsidRDefault="00256BB5" w:rsidP="008673E0">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3.</w:t>
            </w:r>
          </w:p>
        </w:tc>
        <w:tc>
          <w:tcPr>
            <w:tcW w:w="9213" w:type="dxa"/>
            <w:vAlign w:val="center"/>
          </w:tcPr>
          <w:p w14:paraId="28224DFB" w14:textId="77777777" w:rsidR="00256BB5" w:rsidRPr="00A5486C" w:rsidRDefault="00256BB5" w:rsidP="008673E0">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Perdavimo tinklo įrenginių RAA nuostatų grupių valdymas.</w:t>
            </w:r>
          </w:p>
        </w:tc>
      </w:tr>
      <w:tr w:rsidR="00256BB5" w:rsidRPr="00A5486C" w14:paraId="24C25875" w14:textId="77777777" w:rsidTr="008673E0">
        <w:tc>
          <w:tcPr>
            <w:tcW w:w="988" w:type="dxa"/>
            <w:vAlign w:val="center"/>
          </w:tcPr>
          <w:p w14:paraId="41C35423" w14:textId="77777777" w:rsidR="00256BB5" w:rsidRPr="00A5486C" w:rsidRDefault="00256BB5" w:rsidP="008673E0">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4.</w:t>
            </w:r>
          </w:p>
        </w:tc>
        <w:tc>
          <w:tcPr>
            <w:tcW w:w="9213" w:type="dxa"/>
            <w:vAlign w:val="center"/>
          </w:tcPr>
          <w:p w14:paraId="7D7FA3F8" w14:textId="77777777" w:rsidR="00256BB5" w:rsidRPr="00A5486C" w:rsidRDefault="00256BB5" w:rsidP="008673E0">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Perdavimo tinklo įrenginių RAA funkcijų valdymas.</w:t>
            </w:r>
          </w:p>
        </w:tc>
      </w:tr>
      <w:tr w:rsidR="00256BB5" w:rsidRPr="00A5486C" w14:paraId="14B9F40D" w14:textId="77777777" w:rsidTr="008673E0">
        <w:tc>
          <w:tcPr>
            <w:tcW w:w="988" w:type="dxa"/>
            <w:vAlign w:val="center"/>
          </w:tcPr>
          <w:p w14:paraId="4EC8419E" w14:textId="77777777" w:rsidR="00256BB5" w:rsidRPr="00A5486C" w:rsidRDefault="00256BB5" w:rsidP="008673E0">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5.</w:t>
            </w:r>
          </w:p>
        </w:tc>
        <w:tc>
          <w:tcPr>
            <w:tcW w:w="9213" w:type="dxa"/>
            <w:vAlign w:val="center"/>
          </w:tcPr>
          <w:p w14:paraId="738A1E51" w14:textId="77777777" w:rsidR="00256BB5" w:rsidRPr="00A5486C" w:rsidRDefault="00256BB5" w:rsidP="008673E0">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Transformatoriaus 110 kV prijunginio valdymo teisių perjungimas.</w:t>
            </w:r>
          </w:p>
        </w:tc>
      </w:tr>
      <w:tr w:rsidR="00256BB5" w:rsidRPr="00A5486C" w14:paraId="4974633D" w14:textId="77777777" w:rsidTr="008673E0">
        <w:tc>
          <w:tcPr>
            <w:tcW w:w="988" w:type="dxa"/>
            <w:vAlign w:val="center"/>
          </w:tcPr>
          <w:p w14:paraId="3CD45C7B" w14:textId="77777777" w:rsidR="00256BB5" w:rsidRPr="00A5486C" w:rsidRDefault="00256BB5" w:rsidP="008673E0">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6.</w:t>
            </w:r>
          </w:p>
        </w:tc>
        <w:tc>
          <w:tcPr>
            <w:tcW w:w="9213" w:type="dxa"/>
            <w:vAlign w:val="center"/>
          </w:tcPr>
          <w:p w14:paraId="39ECB8A5" w14:textId="25961233" w:rsidR="00256BB5" w:rsidRPr="00A5486C" w:rsidRDefault="00395925" w:rsidP="008673E0">
            <w:pPr>
              <w:pStyle w:val="BodyText3"/>
              <w:tabs>
                <w:tab w:val="left" w:pos="720"/>
              </w:tabs>
              <w:spacing w:after="0"/>
              <w:jc w:val="both"/>
              <w:rPr>
                <w:rFonts w:ascii="Arial" w:hAnsi="Arial" w:cs="Arial"/>
                <w:sz w:val="22"/>
                <w:szCs w:val="22"/>
                <w:lang w:val="lt-LT"/>
              </w:rPr>
            </w:pPr>
            <w:r w:rsidRPr="00A5486C">
              <w:rPr>
                <w:rFonts w:ascii="Arial" w:hAnsi="Arial" w:cs="Arial"/>
                <w:sz w:val="22"/>
                <w:szCs w:val="22"/>
                <w:lang w:val="lt-LT"/>
              </w:rPr>
              <w:t xml:space="preserve">Perdavimo tinklo KSSRS įvadinių ir sekcijinio </w:t>
            </w:r>
            <w:proofErr w:type="spellStart"/>
            <w:r w:rsidRPr="00A5486C">
              <w:rPr>
                <w:rFonts w:ascii="Arial" w:hAnsi="Arial" w:cs="Arial"/>
                <w:sz w:val="22"/>
                <w:szCs w:val="22"/>
                <w:lang w:val="lt-LT"/>
              </w:rPr>
              <w:t>aj</w:t>
            </w:r>
            <w:proofErr w:type="spellEnd"/>
            <w:r w:rsidRPr="00A5486C">
              <w:rPr>
                <w:rFonts w:ascii="Arial" w:hAnsi="Arial" w:cs="Arial"/>
                <w:sz w:val="22"/>
                <w:szCs w:val="22"/>
                <w:lang w:val="lt-LT"/>
              </w:rPr>
              <w:t xml:space="preserve"> valdymas, KSSRS 0,4 kV ARĮ funkcijos valdymas. Valdymo pulto patalpoje turi būti numatytas fizinis </w:t>
            </w:r>
            <w:r w:rsidR="00AF62F1" w:rsidRPr="00A5486C">
              <w:rPr>
                <w:rFonts w:ascii="Arial" w:hAnsi="Arial" w:cs="Arial"/>
                <w:sz w:val="22"/>
                <w:szCs w:val="22"/>
                <w:lang w:val="lt-LT"/>
              </w:rPr>
              <w:t xml:space="preserve">raktas </w:t>
            </w:r>
            <w:r w:rsidRPr="00A5486C">
              <w:rPr>
                <w:rFonts w:ascii="Arial" w:hAnsi="Arial" w:cs="Arial"/>
                <w:sz w:val="22"/>
                <w:szCs w:val="22"/>
                <w:lang w:val="lt-LT"/>
              </w:rPr>
              <w:t>0,4 kV ARĮ automatikos išjungimui/įjungimui.</w:t>
            </w:r>
          </w:p>
        </w:tc>
      </w:tr>
      <w:tr w:rsidR="00A27526" w:rsidRPr="00A5486C" w14:paraId="7783DF63" w14:textId="77777777" w:rsidTr="008673E0">
        <w:tc>
          <w:tcPr>
            <w:tcW w:w="988" w:type="dxa"/>
            <w:vAlign w:val="center"/>
          </w:tcPr>
          <w:p w14:paraId="110FF813" w14:textId="51FA1BD8" w:rsidR="00A27526" w:rsidRPr="00A5486C" w:rsidRDefault="00A27526" w:rsidP="008673E0">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7.</w:t>
            </w:r>
          </w:p>
        </w:tc>
        <w:tc>
          <w:tcPr>
            <w:tcW w:w="9213" w:type="dxa"/>
            <w:vAlign w:val="center"/>
          </w:tcPr>
          <w:p w14:paraId="2CACAD5F" w14:textId="77777777" w:rsidR="00A27526" w:rsidRPr="00A5486C" w:rsidRDefault="00A27526" w:rsidP="008673E0">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 xml:space="preserve">Perdavimo tinklo 110 kV linijinių įtampos transformatorių </w:t>
            </w:r>
            <w:proofErr w:type="spellStart"/>
            <w:r w:rsidRPr="00A5486C">
              <w:rPr>
                <w:rFonts w:ascii="Arial" w:hAnsi="Arial" w:cs="Arial"/>
                <w:sz w:val="22"/>
                <w:szCs w:val="22"/>
                <w:lang w:val="lt-LT"/>
              </w:rPr>
              <w:t>aj</w:t>
            </w:r>
            <w:proofErr w:type="spellEnd"/>
            <w:r w:rsidRPr="00A5486C">
              <w:rPr>
                <w:rFonts w:ascii="Arial" w:hAnsi="Arial" w:cs="Arial"/>
                <w:sz w:val="22"/>
                <w:szCs w:val="22"/>
                <w:lang w:val="lt-LT"/>
              </w:rPr>
              <w:t xml:space="preserve"> valdymas (taikoma įtampos transformatoriams, sumontuotiems 110 kV linijose už linijinio skyriklio į linijos pusę).</w:t>
            </w:r>
          </w:p>
        </w:tc>
      </w:tr>
      <w:tr w:rsidR="000F792F" w:rsidRPr="00A5486C" w14:paraId="4EB87F85" w14:textId="77777777" w:rsidTr="008673E0">
        <w:tc>
          <w:tcPr>
            <w:tcW w:w="988" w:type="dxa"/>
            <w:vAlign w:val="center"/>
          </w:tcPr>
          <w:p w14:paraId="612121CE" w14:textId="112BF3F2" w:rsidR="000F792F" w:rsidRPr="00A5486C" w:rsidRDefault="000F792F" w:rsidP="000F792F">
            <w:pPr>
              <w:pStyle w:val="BodyText3"/>
              <w:tabs>
                <w:tab w:val="left" w:pos="720"/>
              </w:tabs>
              <w:spacing w:after="0"/>
              <w:jc w:val="center"/>
              <w:rPr>
                <w:rFonts w:ascii="Arial" w:hAnsi="Arial" w:cs="Arial"/>
                <w:sz w:val="22"/>
                <w:szCs w:val="22"/>
                <w:lang w:val="lt-LT"/>
              </w:rPr>
            </w:pPr>
            <w:r w:rsidRPr="00A5486C">
              <w:rPr>
                <w:rFonts w:ascii="Arial" w:hAnsi="Arial" w:cs="Arial"/>
                <w:sz w:val="22"/>
                <w:szCs w:val="22"/>
                <w:lang w:val="lt-LT"/>
              </w:rPr>
              <w:t>8.</w:t>
            </w:r>
          </w:p>
        </w:tc>
        <w:tc>
          <w:tcPr>
            <w:tcW w:w="9213" w:type="dxa"/>
            <w:vAlign w:val="center"/>
          </w:tcPr>
          <w:p w14:paraId="4F1AB5AD" w14:textId="67AD11BB" w:rsidR="000F792F" w:rsidRPr="00A5486C" w:rsidRDefault="000F792F" w:rsidP="000F792F">
            <w:pPr>
              <w:pStyle w:val="BodyText3"/>
              <w:tabs>
                <w:tab w:val="left" w:pos="720"/>
              </w:tabs>
              <w:spacing w:after="0"/>
              <w:rPr>
                <w:rFonts w:ascii="Arial" w:hAnsi="Arial" w:cs="Arial"/>
                <w:sz w:val="22"/>
                <w:szCs w:val="22"/>
                <w:lang w:val="lt-LT"/>
              </w:rPr>
            </w:pPr>
            <w:r w:rsidRPr="00A5486C">
              <w:rPr>
                <w:rFonts w:ascii="Arial" w:hAnsi="Arial" w:cs="Arial"/>
                <w:sz w:val="22"/>
                <w:szCs w:val="22"/>
                <w:lang w:val="lt-LT"/>
              </w:rPr>
              <w:t>Duomenų mainų tarp TSPĮ ir RAA terminalo/valdiklio valdymas.</w:t>
            </w:r>
          </w:p>
        </w:tc>
      </w:tr>
    </w:tbl>
    <w:p w14:paraId="191DDCEB" w14:textId="77777777" w:rsidR="00FF4614" w:rsidRPr="00A5486C" w:rsidRDefault="00FF4614" w:rsidP="00C807BE">
      <w:pPr>
        <w:pStyle w:val="Heading3"/>
        <w:spacing w:before="0" w:after="0"/>
        <w:ind w:firstLine="567"/>
        <w:jc w:val="both"/>
        <w:rPr>
          <w:b w:val="0"/>
          <w:bCs w:val="0"/>
          <w:sz w:val="22"/>
          <w:szCs w:val="22"/>
          <w:lang w:val="lt-LT"/>
        </w:rPr>
      </w:pPr>
    </w:p>
    <w:p w14:paraId="775B858C" w14:textId="07F0BAB8" w:rsidR="001A4923" w:rsidRPr="00A5486C" w:rsidRDefault="006C5E9D" w:rsidP="00224B17">
      <w:pPr>
        <w:pStyle w:val="NoSpacing"/>
        <w:numPr>
          <w:ilvl w:val="1"/>
          <w:numId w:val="3"/>
        </w:numPr>
        <w:spacing w:line="276" w:lineRule="auto"/>
        <w:ind w:firstLine="567"/>
        <w:jc w:val="both"/>
        <w:rPr>
          <w:rFonts w:ascii="Arial" w:hAnsi="Arial" w:cs="Arial"/>
          <w:szCs w:val="22"/>
          <w:lang w:val="lt-LT"/>
        </w:rPr>
      </w:pPr>
      <w:bookmarkStart w:id="78" w:name="_Toc412630871"/>
      <w:bookmarkStart w:id="79" w:name="_Toc420068152"/>
      <w:bookmarkStart w:id="80" w:name="_Toc378864530"/>
      <w:r w:rsidRPr="00A5486C">
        <w:rPr>
          <w:rFonts w:ascii="Arial" w:hAnsi="Arial" w:cs="Arial"/>
          <w:szCs w:val="22"/>
          <w:lang w:val="lt-LT"/>
        </w:rPr>
        <w:t>Teleinformacijos</w:t>
      </w:r>
      <w:r w:rsidR="001A4923" w:rsidRPr="00A5486C">
        <w:rPr>
          <w:rFonts w:ascii="Arial" w:hAnsi="Arial" w:cs="Arial"/>
          <w:szCs w:val="22"/>
          <w:lang w:val="lt-LT"/>
        </w:rPr>
        <w:t xml:space="preserve"> sąrašas rengiamas, su PSO derinamas ir testavimai atliekami vadovaujantis </w:t>
      </w:r>
      <w:r w:rsidR="00D03BEE" w:rsidRPr="00A5486C">
        <w:rPr>
          <w:rFonts w:ascii="Arial" w:hAnsi="Arial" w:cs="Arial"/>
          <w:szCs w:val="22"/>
          <w:lang w:val="lt-LT"/>
        </w:rPr>
        <w:t>PSO</w:t>
      </w:r>
      <w:r w:rsidR="001A4923" w:rsidRPr="00A5486C">
        <w:rPr>
          <w:rFonts w:ascii="Arial" w:hAnsi="Arial" w:cs="Arial"/>
          <w:szCs w:val="22"/>
          <w:lang w:val="lt-LT"/>
        </w:rPr>
        <w:t xml:space="preserve"> patvirtintu perdavimo tinklo transformatorių pastočių ir skirstyklų įrangos nuotolinio valdymo reikalavimų aprašu, pateiktu </w:t>
      </w:r>
      <w:r w:rsidR="00A23D83" w:rsidRPr="00A5486C">
        <w:rPr>
          <w:rFonts w:ascii="Arial" w:hAnsi="Arial" w:cs="Arial"/>
          <w:szCs w:val="22"/>
          <w:lang w:val="lt-LT"/>
        </w:rPr>
        <w:t xml:space="preserve">(žr. </w:t>
      </w:r>
      <w:sdt>
        <w:sdtPr>
          <w:rPr>
            <w:rFonts w:ascii="Arial" w:hAnsi="Arial" w:cs="Arial"/>
            <w:szCs w:val="22"/>
            <w:lang w:val="lt-LT"/>
          </w:rPr>
          <w:id w:val="292020102"/>
          <w:citation/>
        </w:sdtPr>
        <w:sdtContent>
          <w:r w:rsidR="00880416" w:rsidRPr="00A5486C">
            <w:rPr>
              <w:rFonts w:ascii="Arial" w:hAnsi="Arial" w:cs="Arial"/>
              <w:szCs w:val="22"/>
              <w:lang w:val="lt-LT"/>
            </w:rPr>
            <w:fldChar w:fldCharType="begin"/>
          </w:r>
          <w:r w:rsidR="00B75472" w:rsidRPr="00A5486C">
            <w:rPr>
              <w:rFonts w:ascii="Arial" w:hAnsi="Arial" w:cs="Arial"/>
              <w:szCs w:val="22"/>
              <w:lang w:val="lt-LT"/>
            </w:rPr>
            <w:instrText xml:space="preserve">CITATION RAA11 \l 1033 </w:instrText>
          </w:r>
          <w:r w:rsidR="00880416" w:rsidRPr="00A5486C">
            <w:rPr>
              <w:rFonts w:ascii="Arial" w:hAnsi="Arial" w:cs="Arial"/>
              <w:szCs w:val="22"/>
              <w:lang w:val="lt-LT"/>
            </w:rPr>
            <w:fldChar w:fldCharType="separate"/>
          </w:r>
          <w:r w:rsidR="00BE094A" w:rsidRPr="00A5486C">
            <w:rPr>
              <w:rFonts w:ascii="Arial" w:hAnsi="Arial" w:cs="Arial"/>
              <w:noProof/>
              <w:szCs w:val="22"/>
              <w:lang w:val="lt-LT"/>
            </w:rPr>
            <w:t>(77)</w:t>
          </w:r>
          <w:r w:rsidR="00880416" w:rsidRPr="00A5486C">
            <w:rPr>
              <w:rFonts w:ascii="Arial" w:hAnsi="Arial" w:cs="Arial"/>
              <w:szCs w:val="22"/>
              <w:lang w:val="lt-LT"/>
            </w:rPr>
            <w:fldChar w:fldCharType="end"/>
          </w:r>
        </w:sdtContent>
      </w:sdt>
      <w:r w:rsidR="00A23D83" w:rsidRPr="00A5486C">
        <w:rPr>
          <w:rFonts w:ascii="Arial" w:hAnsi="Arial" w:cs="Arial"/>
          <w:szCs w:val="22"/>
          <w:lang w:val="lt-LT"/>
        </w:rPr>
        <w:t xml:space="preserve"> pried</w:t>
      </w:r>
      <w:r w:rsidR="00802BD9" w:rsidRPr="00A5486C">
        <w:rPr>
          <w:rFonts w:ascii="Arial" w:hAnsi="Arial" w:cs="Arial"/>
          <w:szCs w:val="22"/>
          <w:lang w:val="lt-LT"/>
        </w:rPr>
        <w:t>ą</w:t>
      </w:r>
      <w:r w:rsidR="00A23D83" w:rsidRPr="00A5486C">
        <w:rPr>
          <w:rFonts w:ascii="Arial" w:hAnsi="Arial" w:cs="Arial"/>
          <w:szCs w:val="22"/>
          <w:lang w:val="lt-LT"/>
        </w:rPr>
        <w:t>).</w:t>
      </w:r>
    </w:p>
    <w:p w14:paraId="37BF5C03" w14:textId="1E0D05A7" w:rsidR="001A4923" w:rsidRPr="00A5486C" w:rsidRDefault="00980BF1" w:rsidP="00224B17">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Techniniame-darbo projekte</w:t>
      </w:r>
      <w:r w:rsidR="00B75472" w:rsidRPr="00A5486C">
        <w:rPr>
          <w:rFonts w:ascii="Arial" w:hAnsi="Arial" w:cs="Arial"/>
          <w:szCs w:val="22"/>
          <w:lang w:val="lt-LT"/>
        </w:rPr>
        <w:t xml:space="preserve"> </w:t>
      </w:r>
      <w:r w:rsidR="001A4923" w:rsidRPr="00A5486C">
        <w:rPr>
          <w:rFonts w:ascii="Arial" w:hAnsi="Arial" w:cs="Arial"/>
          <w:szCs w:val="22"/>
          <w:lang w:val="lt-LT"/>
        </w:rPr>
        <w:t>numatyti poreikį su šio objekto rekonstrukcija susijusiuose kituose perdavimo tinklo objektuose</w:t>
      </w:r>
      <w:r w:rsidR="00BF716D" w:rsidRPr="00A5486C">
        <w:rPr>
          <w:rFonts w:ascii="Arial" w:hAnsi="Arial" w:cs="Arial"/>
          <w:szCs w:val="22"/>
          <w:lang w:val="lt-LT"/>
        </w:rPr>
        <w:t xml:space="preserve"> </w:t>
      </w:r>
      <w:r w:rsidR="001A4923" w:rsidRPr="00A5486C">
        <w:rPr>
          <w:rFonts w:ascii="Arial" w:hAnsi="Arial" w:cs="Arial"/>
          <w:szCs w:val="22"/>
          <w:lang w:val="lt-LT"/>
        </w:rPr>
        <w:t xml:space="preserve">atlikti operatyvinių pavadinimų pakeitimus ir/ar kitus susijusius darbus (objektų </w:t>
      </w:r>
      <w:r w:rsidR="006C5E9D" w:rsidRPr="00A5486C">
        <w:rPr>
          <w:rFonts w:ascii="Arial" w:hAnsi="Arial" w:cs="Arial"/>
          <w:szCs w:val="22"/>
          <w:lang w:val="lt-LT"/>
        </w:rPr>
        <w:t xml:space="preserve">teleinformacijos </w:t>
      </w:r>
      <w:r w:rsidR="001A4923" w:rsidRPr="00A5486C">
        <w:rPr>
          <w:rFonts w:ascii="Arial" w:hAnsi="Arial" w:cs="Arial"/>
          <w:szCs w:val="22"/>
          <w:lang w:val="lt-LT"/>
        </w:rPr>
        <w:t>sąrašų parengimas, derinimas su</w:t>
      </w:r>
      <w:r w:rsidR="00005BC5" w:rsidRPr="00A5486C">
        <w:rPr>
          <w:rFonts w:ascii="Arial" w:hAnsi="Arial" w:cs="Arial"/>
          <w:szCs w:val="22"/>
          <w:lang w:val="lt-LT"/>
        </w:rPr>
        <w:t xml:space="preserve"> PSO</w:t>
      </w:r>
      <w:r w:rsidR="001A4923" w:rsidRPr="00A5486C">
        <w:rPr>
          <w:rFonts w:ascii="Arial" w:hAnsi="Arial" w:cs="Arial"/>
          <w:szCs w:val="22"/>
          <w:lang w:val="lt-LT"/>
        </w:rPr>
        <w:t xml:space="preserve">, testavimas. </w:t>
      </w:r>
      <w:r w:rsidRPr="00A5486C">
        <w:rPr>
          <w:rFonts w:ascii="Arial" w:hAnsi="Arial" w:cs="Arial"/>
          <w:szCs w:val="22"/>
          <w:lang w:val="lt-LT"/>
        </w:rPr>
        <w:t>Techniniame-darbo projekte</w:t>
      </w:r>
      <w:r w:rsidR="00B75472" w:rsidRPr="00A5486C">
        <w:rPr>
          <w:rFonts w:ascii="Arial" w:hAnsi="Arial" w:cs="Arial"/>
          <w:szCs w:val="22"/>
          <w:lang w:val="lt-LT"/>
        </w:rPr>
        <w:t xml:space="preserve"> </w:t>
      </w:r>
      <w:r w:rsidR="001A4923" w:rsidRPr="00A5486C">
        <w:rPr>
          <w:rFonts w:ascii="Arial" w:hAnsi="Arial" w:cs="Arial"/>
          <w:szCs w:val="22"/>
          <w:lang w:val="lt-LT"/>
        </w:rPr>
        <w:t xml:space="preserve">išskirti reikalingus atlikti darbus kituose perdavimo tinklo objektuose pagal kiekvieną objektą atskirai. Atliekant pakeitimus kituose perdavimo tinklo objektuose, šių objektų </w:t>
      </w:r>
      <w:r w:rsidR="006C5E9D" w:rsidRPr="00A5486C">
        <w:rPr>
          <w:rFonts w:ascii="Arial" w:hAnsi="Arial" w:cs="Arial"/>
          <w:szCs w:val="22"/>
          <w:lang w:val="lt-LT"/>
        </w:rPr>
        <w:t xml:space="preserve">teleinformacijos </w:t>
      </w:r>
      <w:r w:rsidR="001A4923" w:rsidRPr="00A5486C">
        <w:rPr>
          <w:rFonts w:ascii="Arial" w:hAnsi="Arial" w:cs="Arial"/>
          <w:szCs w:val="22"/>
          <w:lang w:val="lt-LT"/>
        </w:rPr>
        <w:t xml:space="preserve">sąrašai rengiami, derinami su </w:t>
      </w:r>
      <w:r w:rsidR="00005BC5" w:rsidRPr="00A5486C">
        <w:rPr>
          <w:rFonts w:ascii="Arial" w:hAnsi="Arial" w:cs="Arial"/>
          <w:szCs w:val="22"/>
          <w:lang w:val="lt-LT"/>
        </w:rPr>
        <w:t xml:space="preserve">PSO </w:t>
      </w:r>
      <w:r w:rsidR="001A4923" w:rsidRPr="00A5486C">
        <w:rPr>
          <w:rFonts w:ascii="Arial" w:hAnsi="Arial" w:cs="Arial"/>
          <w:szCs w:val="22"/>
          <w:lang w:val="lt-LT"/>
        </w:rPr>
        <w:t xml:space="preserve">ir testavimai atliekami kiekvienai pastotei (objektui) atskirai vadovaujantis </w:t>
      </w:r>
      <w:r w:rsidR="00D03BEE" w:rsidRPr="00A5486C">
        <w:rPr>
          <w:rFonts w:ascii="Arial" w:hAnsi="Arial" w:cs="Arial"/>
          <w:szCs w:val="22"/>
          <w:lang w:val="lt-LT"/>
        </w:rPr>
        <w:t>PSO</w:t>
      </w:r>
      <w:r w:rsidR="001A4923" w:rsidRPr="00A5486C">
        <w:rPr>
          <w:rFonts w:ascii="Arial" w:hAnsi="Arial" w:cs="Arial"/>
          <w:szCs w:val="22"/>
          <w:lang w:val="lt-LT"/>
        </w:rPr>
        <w:t xml:space="preserve"> patvirtintu perdavimo tinklo transformatorių pastočių ir skirstyklų įrangos nuotolinio valdymo reikalavimų aprašu.</w:t>
      </w:r>
    </w:p>
    <w:p w14:paraId="70AEAC16" w14:textId="7CEEC3C9" w:rsidR="006D1464" w:rsidRPr="00A5486C" w:rsidRDefault="006D1464" w:rsidP="00224B17">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PSO pateikia kitų</w:t>
      </w:r>
      <w:r w:rsidR="006C5E9D" w:rsidRPr="00A5486C">
        <w:rPr>
          <w:rFonts w:ascii="Arial" w:hAnsi="Arial" w:cs="Arial"/>
          <w:szCs w:val="22"/>
          <w:lang w:val="lt-LT"/>
        </w:rPr>
        <w:t>,</w:t>
      </w:r>
      <w:r w:rsidRPr="00A5486C">
        <w:rPr>
          <w:rFonts w:ascii="Arial" w:hAnsi="Arial" w:cs="Arial"/>
          <w:szCs w:val="22"/>
          <w:lang w:val="lt-LT"/>
        </w:rPr>
        <w:t xml:space="preserve"> susijusių su </w:t>
      </w:r>
      <w:r w:rsidR="007A22FD" w:rsidRPr="00A5486C">
        <w:rPr>
          <w:rFonts w:ascii="Arial" w:hAnsi="Arial" w:cs="Arial"/>
          <w:szCs w:val="22"/>
          <w:lang w:val="lt-LT"/>
        </w:rPr>
        <w:t>Riešės</w:t>
      </w:r>
      <w:r w:rsidRPr="00A5486C">
        <w:rPr>
          <w:rFonts w:ascii="Arial" w:hAnsi="Arial" w:cs="Arial"/>
          <w:szCs w:val="22"/>
          <w:lang w:val="lt-LT"/>
        </w:rPr>
        <w:t xml:space="preserve"> TP </w:t>
      </w:r>
      <w:r w:rsidR="00285AFE" w:rsidRPr="00A5486C">
        <w:rPr>
          <w:rFonts w:ascii="Arial" w:hAnsi="Arial" w:cs="Arial"/>
          <w:szCs w:val="22"/>
          <w:lang w:val="lt-LT"/>
        </w:rPr>
        <w:t xml:space="preserve">110 kV skirstyklos </w:t>
      </w:r>
      <w:r w:rsidRPr="00A5486C">
        <w:rPr>
          <w:rFonts w:ascii="Arial" w:hAnsi="Arial" w:cs="Arial"/>
          <w:szCs w:val="22"/>
          <w:lang w:val="lt-LT"/>
        </w:rPr>
        <w:t>rekonstrukcija</w:t>
      </w:r>
      <w:r w:rsidR="006C5E9D" w:rsidRPr="00A5486C">
        <w:rPr>
          <w:rFonts w:ascii="Arial" w:hAnsi="Arial" w:cs="Arial"/>
          <w:szCs w:val="22"/>
          <w:lang w:val="lt-LT"/>
        </w:rPr>
        <w:t>,</w:t>
      </w:r>
      <w:r w:rsidRPr="00A5486C">
        <w:rPr>
          <w:rFonts w:ascii="Arial" w:hAnsi="Arial" w:cs="Arial"/>
          <w:szCs w:val="22"/>
          <w:lang w:val="lt-LT"/>
        </w:rPr>
        <w:t xml:space="preserve"> perdavimo tinklo objektų</w:t>
      </w:r>
      <w:r w:rsidR="007A22FD" w:rsidRPr="00A5486C">
        <w:rPr>
          <w:rFonts w:ascii="Arial" w:hAnsi="Arial" w:cs="Arial"/>
          <w:szCs w:val="22"/>
          <w:lang w:val="lt-LT"/>
        </w:rPr>
        <w:t xml:space="preserve"> </w:t>
      </w:r>
      <w:r w:rsidRPr="00A5486C">
        <w:rPr>
          <w:rFonts w:ascii="Arial" w:hAnsi="Arial" w:cs="Arial"/>
          <w:szCs w:val="22"/>
          <w:lang w:val="lt-LT"/>
        </w:rPr>
        <w:t>teleinformacijos (signalai, valdymas ir matavimai) sąrašus projektavimo paslaugą teikiančiai organizacijai. Tolimesnis kitų perdavimo tinklo objektų teleinformacijos sąrašų apimčių pildymas, koregavimas bei derinimas su PSO atsakingais darbuotojais vykdomas pateiktuose teleinformacijos sąrašuose. Sąrašuose turi būti numatytas atskiras skyrius naujai projektuojamai bei įtraukiamai teleinformacijai (signalai, valdymas ir matavimai).</w:t>
      </w:r>
    </w:p>
    <w:p w14:paraId="1B5BEB86" w14:textId="14F0E961" w:rsidR="006D1464" w:rsidRPr="00A5486C" w:rsidRDefault="00AD1719" w:rsidP="00224B17">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P</w:t>
      </w:r>
      <w:r w:rsidR="006D1464" w:rsidRPr="00A5486C">
        <w:rPr>
          <w:rFonts w:ascii="Arial" w:hAnsi="Arial" w:cs="Arial"/>
          <w:szCs w:val="22"/>
          <w:lang w:val="lt-LT"/>
        </w:rPr>
        <w:t xml:space="preserve">rojektuotojai pateiktuose </w:t>
      </w:r>
      <w:r w:rsidR="006C5E9D" w:rsidRPr="00A5486C">
        <w:rPr>
          <w:rFonts w:ascii="Arial" w:hAnsi="Arial" w:cs="Arial"/>
          <w:szCs w:val="22"/>
          <w:lang w:val="lt-LT"/>
        </w:rPr>
        <w:t>kituose,</w:t>
      </w:r>
      <w:r w:rsidR="006D1464" w:rsidRPr="00A5486C">
        <w:rPr>
          <w:rFonts w:ascii="Arial" w:hAnsi="Arial" w:cs="Arial"/>
          <w:szCs w:val="22"/>
          <w:lang w:val="lt-LT"/>
        </w:rPr>
        <w:t xml:space="preserve"> susijusi</w:t>
      </w:r>
      <w:r w:rsidR="006C5E9D" w:rsidRPr="00A5486C">
        <w:rPr>
          <w:rFonts w:ascii="Arial" w:hAnsi="Arial" w:cs="Arial"/>
          <w:szCs w:val="22"/>
          <w:lang w:val="lt-LT"/>
        </w:rPr>
        <w:t>uose</w:t>
      </w:r>
      <w:r w:rsidR="006D1464" w:rsidRPr="00A5486C">
        <w:rPr>
          <w:rFonts w:ascii="Arial" w:hAnsi="Arial" w:cs="Arial"/>
          <w:szCs w:val="22"/>
          <w:lang w:val="lt-LT"/>
        </w:rPr>
        <w:t xml:space="preserve"> su </w:t>
      </w:r>
      <w:r w:rsidR="007A22FD" w:rsidRPr="00A5486C">
        <w:rPr>
          <w:rFonts w:ascii="Arial" w:hAnsi="Arial" w:cs="Arial"/>
          <w:szCs w:val="22"/>
          <w:lang w:val="lt-LT"/>
        </w:rPr>
        <w:t>Riešės</w:t>
      </w:r>
      <w:r w:rsidR="00DB6BBB" w:rsidRPr="00A5486C">
        <w:rPr>
          <w:rFonts w:ascii="Arial" w:hAnsi="Arial" w:cs="Arial"/>
          <w:szCs w:val="22"/>
          <w:lang w:val="lt-LT"/>
        </w:rPr>
        <w:t xml:space="preserve"> </w:t>
      </w:r>
      <w:r w:rsidR="00A7375E" w:rsidRPr="00A5486C">
        <w:rPr>
          <w:rFonts w:ascii="Arial" w:hAnsi="Arial" w:cs="Arial"/>
          <w:szCs w:val="22"/>
          <w:lang w:val="lt-LT"/>
        </w:rPr>
        <w:t>TP</w:t>
      </w:r>
      <w:r w:rsidR="006D1464" w:rsidRPr="00A5486C">
        <w:rPr>
          <w:rFonts w:ascii="Arial" w:hAnsi="Arial" w:cs="Arial"/>
          <w:szCs w:val="22"/>
          <w:lang w:val="lt-LT"/>
        </w:rPr>
        <w:t xml:space="preserve"> rekonstrukcija perdavimo tinklo objektų teleinformacijos sąrašuose sužymi visą teleinformaciją (signalai, valdymas ir matavimai) tiesiogiai priklausančią ar susijusią su </w:t>
      </w:r>
      <w:r w:rsidR="007A22FD" w:rsidRPr="00A5486C">
        <w:rPr>
          <w:rFonts w:ascii="Arial" w:hAnsi="Arial" w:cs="Arial"/>
          <w:szCs w:val="22"/>
          <w:lang w:val="lt-LT"/>
        </w:rPr>
        <w:t>Riešės</w:t>
      </w:r>
      <w:r w:rsidR="00DB6BBB" w:rsidRPr="00A5486C">
        <w:rPr>
          <w:rFonts w:ascii="Arial" w:hAnsi="Arial" w:cs="Arial"/>
          <w:szCs w:val="22"/>
          <w:lang w:val="lt-LT"/>
        </w:rPr>
        <w:t xml:space="preserve"> TP</w:t>
      </w:r>
      <w:r w:rsidR="006D1464" w:rsidRPr="00A5486C">
        <w:rPr>
          <w:rFonts w:ascii="Arial" w:hAnsi="Arial" w:cs="Arial"/>
          <w:szCs w:val="22"/>
          <w:lang w:val="lt-LT"/>
        </w:rPr>
        <w:t xml:space="preserve"> prijunginių apsaugomis, valdymu ir matavimais. Projektavimo eigoje įvertinamas poreikis dėl šios teleinformacijos pavadinimų ar būsenų keitimo, įvertinant PSO nuotolinio valdymo aprašo reikalavimus. Esant tokiam poreikiui, koreguojami atitinkamų signalų pavadinimai ar būsenos, komandų</w:t>
      </w:r>
      <w:r w:rsidR="006D1464" w:rsidRPr="00A5486C">
        <w:rPr>
          <w:rFonts w:ascii="Arial" w:hAnsi="Arial" w:cs="Arial"/>
          <w:bCs/>
          <w:szCs w:val="22"/>
          <w:lang w:val="lt-LT"/>
        </w:rPr>
        <w:t xml:space="preserve"> ar matavimų pavadinimai.</w:t>
      </w:r>
    </w:p>
    <w:p w14:paraId="4C609F66" w14:textId="3C25D944" w:rsidR="006D1464" w:rsidRPr="00A5486C" w:rsidRDefault="00980BF1" w:rsidP="00224B17">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Techniniame-darbo projekte</w:t>
      </w:r>
      <w:r w:rsidR="00AD2199" w:rsidRPr="00A5486C">
        <w:rPr>
          <w:rFonts w:ascii="Arial" w:hAnsi="Arial" w:cs="Arial"/>
          <w:szCs w:val="22"/>
          <w:lang w:val="lt-LT"/>
        </w:rPr>
        <w:t xml:space="preserve"> </w:t>
      </w:r>
      <w:r w:rsidR="00AD1719" w:rsidRPr="00A5486C">
        <w:rPr>
          <w:rFonts w:ascii="Arial" w:hAnsi="Arial" w:cs="Arial"/>
          <w:bCs/>
          <w:szCs w:val="22"/>
          <w:lang w:val="lt-LT"/>
        </w:rPr>
        <w:t>numatyti, kad t</w:t>
      </w:r>
      <w:r w:rsidR="006D1464" w:rsidRPr="00A5486C">
        <w:rPr>
          <w:rFonts w:ascii="Arial" w:hAnsi="Arial" w:cs="Arial"/>
          <w:bCs/>
          <w:szCs w:val="22"/>
          <w:lang w:val="lt-LT"/>
        </w:rPr>
        <w:t xml:space="preserve">uri būti ištestuota kitų perdavimo tinklo objektų visa esama </w:t>
      </w:r>
      <w:r w:rsidR="006D1464" w:rsidRPr="00A5486C">
        <w:rPr>
          <w:rFonts w:ascii="Arial" w:hAnsi="Arial" w:cs="Arial"/>
          <w:szCs w:val="22"/>
          <w:lang w:val="lt-LT"/>
        </w:rPr>
        <w:t xml:space="preserve">ir naujai įtraukiama teleinformacija, kuri susijusi su </w:t>
      </w:r>
      <w:r w:rsidR="007A22FD" w:rsidRPr="00A5486C">
        <w:rPr>
          <w:rFonts w:ascii="Arial" w:hAnsi="Arial" w:cs="Arial"/>
          <w:szCs w:val="22"/>
          <w:lang w:val="lt-LT"/>
        </w:rPr>
        <w:t>Riešės</w:t>
      </w:r>
      <w:r w:rsidR="003E74FD" w:rsidRPr="00A5486C">
        <w:rPr>
          <w:rFonts w:ascii="Arial" w:hAnsi="Arial" w:cs="Arial"/>
          <w:szCs w:val="22"/>
          <w:lang w:val="lt-LT"/>
        </w:rPr>
        <w:t xml:space="preserve"> TP</w:t>
      </w:r>
      <w:r w:rsidR="00DB6BBB" w:rsidRPr="00A5486C">
        <w:rPr>
          <w:rFonts w:ascii="Arial" w:hAnsi="Arial" w:cs="Arial"/>
          <w:szCs w:val="22"/>
          <w:lang w:val="lt-LT"/>
        </w:rPr>
        <w:t xml:space="preserve"> </w:t>
      </w:r>
      <w:r w:rsidR="006D1464" w:rsidRPr="00A5486C">
        <w:rPr>
          <w:rFonts w:ascii="Arial" w:hAnsi="Arial" w:cs="Arial"/>
          <w:szCs w:val="22"/>
          <w:lang w:val="lt-LT"/>
        </w:rPr>
        <w:t>rekonstrukcija.</w:t>
      </w:r>
    </w:p>
    <w:p w14:paraId="326E5176" w14:textId="5A15664A" w:rsidR="006D1464" w:rsidRPr="00A5486C" w:rsidRDefault="00D72F3E" w:rsidP="00224B17">
      <w:pPr>
        <w:pStyle w:val="NoSpacing"/>
        <w:numPr>
          <w:ilvl w:val="1"/>
          <w:numId w:val="3"/>
        </w:numPr>
        <w:spacing w:line="276" w:lineRule="auto"/>
        <w:ind w:firstLine="567"/>
        <w:jc w:val="both"/>
        <w:rPr>
          <w:rFonts w:ascii="Arial" w:hAnsi="Arial" w:cs="Arial"/>
          <w:szCs w:val="22"/>
          <w:lang w:val="lt-LT"/>
        </w:rPr>
      </w:pPr>
      <w:r w:rsidRPr="00A5486C">
        <w:rPr>
          <w:rFonts w:ascii="Arial" w:hAnsi="Arial" w:cs="Arial"/>
          <w:szCs w:val="22"/>
          <w:lang w:val="lt-LT"/>
        </w:rPr>
        <w:t>P</w:t>
      </w:r>
      <w:r w:rsidR="006D1464" w:rsidRPr="00A5486C">
        <w:rPr>
          <w:rFonts w:ascii="Arial" w:hAnsi="Arial" w:cs="Arial"/>
          <w:szCs w:val="22"/>
          <w:lang w:val="lt-LT"/>
        </w:rPr>
        <w:t>rojektuotojai peržiūri esamus kitų</w:t>
      </w:r>
      <w:r w:rsidR="006C5E9D" w:rsidRPr="00A5486C">
        <w:rPr>
          <w:rFonts w:ascii="Arial" w:hAnsi="Arial" w:cs="Arial"/>
          <w:szCs w:val="22"/>
          <w:lang w:val="lt-LT"/>
        </w:rPr>
        <w:t>,</w:t>
      </w:r>
      <w:r w:rsidR="006D1464" w:rsidRPr="00A5486C">
        <w:rPr>
          <w:rFonts w:ascii="Arial" w:hAnsi="Arial" w:cs="Arial"/>
          <w:szCs w:val="22"/>
          <w:lang w:val="lt-LT"/>
        </w:rPr>
        <w:t xml:space="preserve"> susijusių su </w:t>
      </w:r>
      <w:r w:rsidR="007A22FD" w:rsidRPr="00A5486C">
        <w:rPr>
          <w:rFonts w:ascii="Arial" w:hAnsi="Arial" w:cs="Arial"/>
          <w:szCs w:val="22"/>
          <w:lang w:val="lt-LT"/>
        </w:rPr>
        <w:t>Riešės</w:t>
      </w:r>
      <w:r w:rsidR="00EE6C95" w:rsidRPr="00A5486C">
        <w:rPr>
          <w:rFonts w:ascii="Arial" w:hAnsi="Arial" w:cs="Arial"/>
          <w:szCs w:val="22"/>
          <w:lang w:val="lt-LT"/>
        </w:rPr>
        <w:t xml:space="preserve"> </w:t>
      </w:r>
      <w:r w:rsidR="00DB6BBB" w:rsidRPr="00A5486C">
        <w:rPr>
          <w:rFonts w:ascii="Arial" w:hAnsi="Arial" w:cs="Arial"/>
          <w:szCs w:val="22"/>
          <w:lang w:val="lt-LT"/>
        </w:rPr>
        <w:t>TP</w:t>
      </w:r>
      <w:r w:rsidR="006D1464" w:rsidRPr="00A5486C">
        <w:rPr>
          <w:rFonts w:ascii="Arial" w:hAnsi="Arial" w:cs="Arial"/>
          <w:szCs w:val="22"/>
          <w:lang w:val="lt-LT"/>
        </w:rPr>
        <w:t xml:space="preserve"> rekonstrukcija</w:t>
      </w:r>
      <w:r w:rsidR="006C5E9D" w:rsidRPr="00A5486C">
        <w:rPr>
          <w:rFonts w:ascii="Arial" w:hAnsi="Arial" w:cs="Arial"/>
          <w:szCs w:val="22"/>
          <w:lang w:val="lt-LT"/>
        </w:rPr>
        <w:t>,</w:t>
      </w:r>
      <w:r w:rsidR="006D1464" w:rsidRPr="00A5486C">
        <w:rPr>
          <w:rFonts w:ascii="Arial" w:hAnsi="Arial" w:cs="Arial"/>
          <w:szCs w:val="22"/>
          <w:lang w:val="lt-LT"/>
        </w:rPr>
        <w:t xml:space="preserve"> perdavimo tinklo objektų </w:t>
      </w:r>
      <w:r w:rsidR="006C5E9D" w:rsidRPr="00A5486C">
        <w:rPr>
          <w:rFonts w:ascii="Arial" w:hAnsi="Arial" w:cs="Arial"/>
          <w:szCs w:val="22"/>
          <w:lang w:val="lt-LT"/>
        </w:rPr>
        <w:t>(išvardinti skyriuje „Relinės apsaugos ir automatikos dalis“)</w:t>
      </w:r>
      <w:r w:rsidR="006D1464" w:rsidRPr="00A5486C">
        <w:rPr>
          <w:rFonts w:ascii="Arial" w:hAnsi="Arial" w:cs="Arial"/>
          <w:szCs w:val="22"/>
          <w:lang w:val="lt-LT"/>
        </w:rPr>
        <w:t xml:space="preserve"> teleinformacijos sąrašus bei įvertina poreikį dėl teleinformacijos, kuri tiesiogiai nepriklauso ar nėra susijusi su </w:t>
      </w:r>
      <w:r w:rsidR="007A22FD" w:rsidRPr="00A5486C">
        <w:rPr>
          <w:rFonts w:ascii="Arial" w:hAnsi="Arial" w:cs="Arial"/>
          <w:szCs w:val="22"/>
          <w:lang w:val="lt-LT"/>
        </w:rPr>
        <w:t>Riešės</w:t>
      </w:r>
      <w:r w:rsidR="003E74FD" w:rsidRPr="00A5486C">
        <w:rPr>
          <w:rFonts w:ascii="Arial" w:hAnsi="Arial" w:cs="Arial"/>
          <w:szCs w:val="22"/>
          <w:lang w:val="lt-LT"/>
        </w:rPr>
        <w:t xml:space="preserve"> TP</w:t>
      </w:r>
      <w:r w:rsidR="00A7375E" w:rsidRPr="00A5486C">
        <w:rPr>
          <w:rFonts w:ascii="Arial" w:hAnsi="Arial" w:cs="Arial"/>
          <w:szCs w:val="22"/>
          <w:lang w:val="lt-LT"/>
        </w:rPr>
        <w:t xml:space="preserve"> </w:t>
      </w:r>
      <w:r w:rsidR="006C5E9D" w:rsidRPr="00A5486C">
        <w:rPr>
          <w:rFonts w:ascii="Arial" w:hAnsi="Arial" w:cs="Arial"/>
          <w:szCs w:val="22"/>
          <w:lang w:val="lt-LT"/>
        </w:rPr>
        <w:t>110 kV</w:t>
      </w:r>
      <w:r w:rsidR="00A7375E" w:rsidRPr="00A5486C">
        <w:rPr>
          <w:rFonts w:ascii="Arial" w:hAnsi="Arial" w:cs="Arial"/>
          <w:szCs w:val="22"/>
          <w:lang w:val="lt-LT"/>
        </w:rPr>
        <w:t xml:space="preserve"> </w:t>
      </w:r>
      <w:r w:rsidR="006D1464" w:rsidRPr="00A5486C">
        <w:rPr>
          <w:rFonts w:ascii="Arial" w:hAnsi="Arial" w:cs="Arial"/>
          <w:szCs w:val="22"/>
          <w:lang w:val="lt-LT"/>
        </w:rPr>
        <w:t xml:space="preserve">prijunginiais, tačiau gali būti įtakojama dėl </w:t>
      </w:r>
      <w:r w:rsidR="007A22FD" w:rsidRPr="00A5486C">
        <w:rPr>
          <w:rFonts w:ascii="Arial" w:hAnsi="Arial" w:cs="Arial"/>
          <w:szCs w:val="22"/>
          <w:lang w:val="lt-LT"/>
        </w:rPr>
        <w:t>Riešės</w:t>
      </w:r>
      <w:r w:rsidR="00DB6BBB" w:rsidRPr="00A5486C">
        <w:rPr>
          <w:rFonts w:ascii="Arial" w:hAnsi="Arial" w:cs="Arial"/>
          <w:szCs w:val="22"/>
          <w:lang w:val="lt-LT"/>
        </w:rPr>
        <w:t xml:space="preserve"> TP</w:t>
      </w:r>
      <w:r w:rsidR="006D1464" w:rsidRPr="00A5486C">
        <w:rPr>
          <w:rFonts w:ascii="Arial" w:hAnsi="Arial" w:cs="Arial"/>
          <w:szCs w:val="22"/>
          <w:lang w:val="lt-LT"/>
        </w:rPr>
        <w:t xml:space="preserve"> naujų prijunginių diegimo (pavadinimų, būsenų keitimas, naujos teleinformacijos įtraukimas, esamos teleinformacijos naikinimas). Esant tokiam poreikiui, turi būti koreguojami esami teleinformacijos sąrašai ir atitinkamai atliekami testavimai esamai ar naujai įtrauktai kitų perdavimo tinklo objektų teleinformacijai.</w:t>
      </w:r>
    </w:p>
    <w:p w14:paraId="1ADEA4FF" w14:textId="77777777" w:rsidR="00245415" w:rsidRPr="00A5486C" w:rsidRDefault="00245415" w:rsidP="00245415">
      <w:pPr>
        <w:pStyle w:val="NoSpacing"/>
        <w:spacing w:line="276" w:lineRule="auto"/>
        <w:jc w:val="both"/>
        <w:rPr>
          <w:rFonts w:ascii="Arial" w:hAnsi="Arial" w:cs="Arial"/>
          <w:bCs/>
          <w:szCs w:val="22"/>
          <w:lang w:val="lt-LT"/>
        </w:rPr>
      </w:pPr>
    </w:p>
    <w:p w14:paraId="7CBB66D3" w14:textId="404CEBCD" w:rsidR="00A631B2" w:rsidRPr="00A5486C" w:rsidRDefault="00A631B2" w:rsidP="006B3AA0">
      <w:pPr>
        <w:pStyle w:val="Heading1"/>
        <w:numPr>
          <w:ilvl w:val="0"/>
          <w:numId w:val="3"/>
        </w:numPr>
        <w:spacing w:before="120" w:after="120"/>
        <w:jc w:val="center"/>
        <w:rPr>
          <w:rFonts w:ascii="Arial" w:hAnsi="Arial" w:cs="Arial"/>
          <w:szCs w:val="22"/>
          <w:lang w:val="lt-LT"/>
        </w:rPr>
      </w:pPr>
      <w:bookmarkStart w:id="81" w:name="_Toc173409230"/>
      <w:r w:rsidRPr="00A5486C">
        <w:rPr>
          <w:rFonts w:ascii="Arial" w:hAnsi="Arial" w:cs="Arial"/>
          <w:szCs w:val="22"/>
          <w:lang w:val="lt-LT"/>
        </w:rPr>
        <w:t>T</w:t>
      </w:r>
      <w:bookmarkEnd w:id="78"/>
      <w:bookmarkEnd w:id="79"/>
      <w:r w:rsidR="001A4923" w:rsidRPr="00A5486C">
        <w:rPr>
          <w:rFonts w:ascii="Arial" w:hAnsi="Arial" w:cs="Arial"/>
          <w:szCs w:val="22"/>
          <w:lang w:val="lt-LT"/>
        </w:rPr>
        <w:t>ELEINFORMACIJOS SURINKIMO IR PERDAVIMO DALIS</w:t>
      </w:r>
      <w:bookmarkEnd w:id="81"/>
    </w:p>
    <w:p w14:paraId="20031044" w14:textId="77777777" w:rsidR="00C807BE" w:rsidRPr="00A5486C" w:rsidRDefault="00C807BE" w:rsidP="00E13DB1">
      <w:pPr>
        <w:pStyle w:val="ListParagraph"/>
        <w:numPr>
          <w:ilvl w:val="0"/>
          <w:numId w:val="4"/>
        </w:numPr>
        <w:spacing w:line="276" w:lineRule="auto"/>
        <w:jc w:val="both"/>
        <w:rPr>
          <w:rFonts w:ascii="Trebuchet MS" w:hAnsi="Trebuchet MS"/>
          <w:vanish/>
          <w:color w:val="000000" w:themeColor="text1"/>
          <w:sz w:val="22"/>
          <w:szCs w:val="22"/>
          <w:lang w:val="lt-LT"/>
        </w:rPr>
      </w:pPr>
      <w:bookmarkStart w:id="82" w:name="_Toc420068153"/>
      <w:bookmarkEnd w:id="80"/>
    </w:p>
    <w:p w14:paraId="3025FB59" w14:textId="77777777" w:rsidR="00C807BE" w:rsidRPr="00A5486C" w:rsidRDefault="00C807BE" w:rsidP="00E13DB1">
      <w:pPr>
        <w:pStyle w:val="ListParagraph"/>
        <w:numPr>
          <w:ilvl w:val="0"/>
          <w:numId w:val="4"/>
        </w:numPr>
        <w:spacing w:line="276" w:lineRule="auto"/>
        <w:jc w:val="both"/>
        <w:rPr>
          <w:rFonts w:ascii="Trebuchet MS" w:hAnsi="Trebuchet MS"/>
          <w:vanish/>
          <w:color w:val="000000" w:themeColor="text1"/>
          <w:sz w:val="22"/>
          <w:szCs w:val="22"/>
          <w:lang w:val="lt-LT"/>
        </w:rPr>
      </w:pPr>
    </w:p>
    <w:p w14:paraId="6F48E129" w14:textId="77777777" w:rsidR="00C807BE" w:rsidRPr="00A5486C" w:rsidRDefault="00C807BE" w:rsidP="00E13DB1">
      <w:pPr>
        <w:pStyle w:val="ListParagraph"/>
        <w:numPr>
          <w:ilvl w:val="0"/>
          <w:numId w:val="4"/>
        </w:numPr>
        <w:spacing w:line="276" w:lineRule="auto"/>
        <w:jc w:val="both"/>
        <w:rPr>
          <w:rFonts w:ascii="Trebuchet MS" w:hAnsi="Trebuchet MS"/>
          <w:vanish/>
          <w:color w:val="000000" w:themeColor="text1"/>
          <w:sz w:val="22"/>
          <w:szCs w:val="22"/>
          <w:lang w:val="lt-LT"/>
        </w:rPr>
      </w:pPr>
    </w:p>
    <w:p w14:paraId="538E4536" w14:textId="77777777" w:rsidR="00C807BE" w:rsidRPr="00A5486C" w:rsidRDefault="00C807BE" w:rsidP="00E13DB1">
      <w:pPr>
        <w:pStyle w:val="ListParagraph"/>
        <w:numPr>
          <w:ilvl w:val="0"/>
          <w:numId w:val="4"/>
        </w:numPr>
        <w:spacing w:line="276" w:lineRule="auto"/>
        <w:jc w:val="both"/>
        <w:rPr>
          <w:rFonts w:ascii="Trebuchet MS" w:hAnsi="Trebuchet MS"/>
          <w:vanish/>
          <w:color w:val="000000" w:themeColor="text1"/>
          <w:sz w:val="22"/>
          <w:szCs w:val="22"/>
          <w:lang w:val="lt-LT"/>
        </w:rPr>
      </w:pPr>
    </w:p>
    <w:p w14:paraId="2CA0AE9E" w14:textId="77777777" w:rsidR="00C807BE" w:rsidRPr="00A5486C" w:rsidRDefault="00C807BE" w:rsidP="00E13DB1">
      <w:pPr>
        <w:pStyle w:val="ListParagraph"/>
        <w:numPr>
          <w:ilvl w:val="0"/>
          <w:numId w:val="4"/>
        </w:numPr>
        <w:spacing w:line="276" w:lineRule="auto"/>
        <w:jc w:val="both"/>
        <w:rPr>
          <w:rFonts w:ascii="Trebuchet MS" w:hAnsi="Trebuchet MS"/>
          <w:vanish/>
          <w:color w:val="000000" w:themeColor="text1"/>
          <w:sz w:val="22"/>
          <w:szCs w:val="22"/>
          <w:lang w:val="lt-LT"/>
        </w:rPr>
      </w:pPr>
    </w:p>
    <w:p w14:paraId="5C63289A" w14:textId="77777777" w:rsidR="00C807BE" w:rsidRPr="00A5486C" w:rsidRDefault="00C807BE" w:rsidP="00E13DB1">
      <w:pPr>
        <w:pStyle w:val="ListParagraph"/>
        <w:numPr>
          <w:ilvl w:val="0"/>
          <w:numId w:val="4"/>
        </w:numPr>
        <w:spacing w:line="276" w:lineRule="auto"/>
        <w:jc w:val="both"/>
        <w:rPr>
          <w:rFonts w:ascii="Trebuchet MS" w:hAnsi="Trebuchet MS"/>
          <w:vanish/>
          <w:color w:val="000000" w:themeColor="text1"/>
          <w:sz w:val="22"/>
          <w:szCs w:val="22"/>
          <w:lang w:val="lt-LT"/>
        </w:rPr>
      </w:pPr>
    </w:p>
    <w:p w14:paraId="66B9644C" w14:textId="77777777" w:rsidR="00C807BE" w:rsidRPr="00A5486C" w:rsidRDefault="00C807BE" w:rsidP="00E13DB1">
      <w:pPr>
        <w:pStyle w:val="ListParagraph"/>
        <w:numPr>
          <w:ilvl w:val="0"/>
          <w:numId w:val="4"/>
        </w:numPr>
        <w:spacing w:line="276" w:lineRule="auto"/>
        <w:jc w:val="both"/>
        <w:rPr>
          <w:rFonts w:ascii="Trebuchet MS" w:hAnsi="Trebuchet MS"/>
          <w:vanish/>
          <w:color w:val="000000" w:themeColor="text1"/>
          <w:sz w:val="22"/>
          <w:szCs w:val="22"/>
          <w:lang w:val="lt-LT"/>
        </w:rPr>
      </w:pPr>
    </w:p>
    <w:p w14:paraId="2FFE87B3" w14:textId="77777777" w:rsidR="00C807BE" w:rsidRPr="00A5486C" w:rsidRDefault="00C807BE" w:rsidP="00E13DB1">
      <w:pPr>
        <w:pStyle w:val="ListParagraph"/>
        <w:numPr>
          <w:ilvl w:val="0"/>
          <w:numId w:val="4"/>
        </w:numPr>
        <w:spacing w:line="276" w:lineRule="auto"/>
        <w:jc w:val="both"/>
        <w:rPr>
          <w:rFonts w:ascii="Trebuchet MS" w:hAnsi="Trebuchet MS"/>
          <w:vanish/>
          <w:color w:val="000000" w:themeColor="text1"/>
          <w:sz w:val="22"/>
          <w:szCs w:val="22"/>
          <w:lang w:val="lt-LT"/>
        </w:rPr>
      </w:pPr>
    </w:p>
    <w:p w14:paraId="2A44381F" w14:textId="77777777" w:rsidR="00C807BE" w:rsidRPr="00A5486C" w:rsidRDefault="00C807BE" w:rsidP="00E13DB1">
      <w:pPr>
        <w:pStyle w:val="ListParagraph"/>
        <w:numPr>
          <w:ilvl w:val="0"/>
          <w:numId w:val="4"/>
        </w:numPr>
        <w:spacing w:line="276" w:lineRule="auto"/>
        <w:jc w:val="both"/>
        <w:rPr>
          <w:rFonts w:ascii="Trebuchet MS" w:hAnsi="Trebuchet MS"/>
          <w:vanish/>
          <w:color w:val="000000" w:themeColor="text1"/>
          <w:sz w:val="22"/>
          <w:szCs w:val="22"/>
          <w:lang w:val="lt-LT"/>
        </w:rPr>
      </w:pPr>
    </w:p>
    <w:p w14:paraId="59AA461B" w14:textId="77777777" w:rsidR="00E13DB1" w:rsidRPr="00A5486C" w:rsidRDefault="00E13DB1" w:rsidP="00E13DB1">
      <w:pPr>
        <w:pStyle w:val="ListParagraph"/>
        <w:numPr>
          <w:ilvl w:val="0"/>
          <w:numId w:val="4"/>
        </w:numPr>
        <w:spacing w:line="276" w:lineRule="auto"/>
        <w:jc w:val="both"/>
        <w:rPr>
          <w:rFonts w:ascii="Trebuchet MS" w:hAnsi="Trebuchet MS"/>
          <w:bCs/>
          <w:vanish/>
          <w:color w:val="000000" w:themeColor="text1"/>
          <w:sz w:val="22"/>
          <w:szCs w:val="22"/>
          <w:lang w:val="lt-LT"/>
        </w:rPr>
      </w:pPr>
    </w:p>
    <w:p w14:paraId="17BC6D42" w14:textId="61CCA8EF" w:rsidR="00E13DB1" w:rsidRPr="00A5486C" w:rsidRDefault="004E57F5" w:rsidP="004E57F5">
      <w:pPr>
        <w:pStyle w:val="NoSpacing"/>
        <w:numPr>
          <w:ilvl w:val="1"/>
          <w:numId w:val="4"/>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 xml:space="preserve"> </w:t>
      </w:r>
      <w:r w:rsidR="00E13DB1" w:rsidRPr="00A5486C">
        <w:rPr>
          <w:rFonts w:ascii="Arial" w:hAnsi="Arial" w:cs="Arial"/>
          <w:bCs/>
          <w:color w:val="000000" w:themeColor="text1"/>
          <w:szCs w:val="22"/>
          <w:lang w:val="lt-LT"/>
        </w:rPr>
        <w:t xml:space="preserve">Teleinformacijos surinkimas, perdavimas ir valdymas turi būti vykdomas per naują teleinformacijos surinkimo ir perdavimo įrenginį (TSPĮ). </w:t>
      </w:r>
    </w:p>
    <w:p w14:paraId="32B84C2D" w14:textId="77777777" w:rsidR="00E13DB1" w:rsidRPr="00A5486C" w:rsidRDefault="00E13DB1" w:rsidP="004E57F5">
      <w:pPr>
        <w:pStyle w:val="NoSpacing"/>
        <w:numPr>
          <w:ilvl w:val="1"/>
          <w:numId w:val="4"/>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lastRenderedPageBreak/>
        <w:t xml:space="preserve">TSPĮ turi būti suprojektuotas ir įrengtas pagal reikalavimus: </w:t>
      </w:r>
    </w:p>
    <w:p w14:paraId="634F33F6" w14:textId="77FFFFD4" w:rsidR="00E13DB1" w:rsidRPr="00A5486C" w:rsidRDefault="00E13DB1" w:rsidP="004E57F5">
      <w:pPr>
        <w:pStyle w:val="NoSpacing"/>
        <w:numPr>
          <w:ilvl w:val="2"/>
          <w:numId w:val="4"/>
        </w:numPr>
        <w:spacing w:line="276" w:lineRule="auto"/>
        <w:ind w:left="0"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 xml:space="preserve">standartinius techninius reikalavimus teleinformacijos surinkimo ir perdavimo įrenginiams </w:t>
      </w:r>
      <w:r w:rsidRPr="00A5486C">
        <w:rPr>
          <w:rFonts w:ascii="Arial" w:hAnsi="Arial" w:cs="Arial"/>
          <w:color w:val="000000" w:themeColor="text1"/>
          <w:szCs w:val="22"/>
          <w:lang w:val="lt-LT"/>
        </w:rPr>
        <w:t xml:space="preserve">(žr. </w:t>
      </w:r>
      <w:sdt>
        <w:sdtPr>
          <w:rPr>
            <w:rFonts w:ascii="Arial" w:hAnsi="Arial" w:cs="Arial"/>
            <w:color w:val="000000" w:themeColor="text1"/>
            <w:szCs w:val="22"/>
            <w:lang w:val="lt-LT"/>
          </w:rPr>
          <w:id w:val="-1303774612"/>
          <w:citation/>
        </w:sdtPr>
        <w:sdtContent>
          <w:r w:rsidR="00B66426" w:rsidRPr="00A5486C">
            <w:rPr>
              <w:rFonts w:ascii="Arial" w:hAnsi="Arial" w:cs="Arial"/>
              <w:color w:val="000000" w:themeColor="text1"/>
              <w:szCs w:val="22"/>
              <w:lang w:val="lt-LT"/>
            </w:rPr>
            <w:fldChar w:fldCharType="begin"/>
          </w:r>
          <w:r w:rsidR="00B66426" w:rsidRPr="00A5486C">
            <w:rPr>
              <w:rFonts w:ascii="Arial" w:hAnsi="Arial" w:cs="Arial"/>
              <w:color w:val="000000" w:themeColor="text1"/>
              <w:szCs w:val="22"/>
              <w:lang w:val="lt-LT"/>
            </w:rPr>
            <w:instrText xml:space="preserve">CITATION TSPĮ1 \l 1063 </w:instrText>
          </w:r>
          <w:r w:rsidR="00B66426" w:rsidRPr="00A5486C">
            <w:rPr>
              <w:rFonts w:ascii="Arial" w:hAnsi="Arial" w:cs="Arial"/>
              <w:color w:val="000000" w:themeColor="text1"/>
              <w:szCs w:val="22"/>
              <w:lang w:val="lt-LT"/>
            </w:rPr>
            <w:fldChar w:fldCharType="separate"/>
          </w:r>
          <w:r w:rsidR="00BE094A" w:rsidRPr="00A5486C">
            <w:rPr>
              <w:rFonts w:ascii="Arial" w:hAnsi="Arial" w:cs="Arial"/>
              <w:noProof/>
              <w:color w:val="000000" w:themeColor="text1"/>
              <w:szCs w:val="22"/>
              <w:lang w:val="lt-LT"/>
            </w:rPr>
            <w:t>(78)</w:t>
          </w:r>
          <w:r w:rsidR="00B66426" w:rsidRPr="00A5486C">
            <w:rPr>
              <w:rFonts w:ascii="Arial" w:hAnsi="Arial" w:cs="Arial"/>
              <w:color w:val="000000" w:themeColor="text1"/>
              <w:szCs w:val="22"/>
              <w:lang w:val="lt-LT"/>
            </w:rPr>
            <w:fldChar w:fldCharType="end"/>
          </w:r>
        </w:sdtContent>
      </w:sdt>
      <w:r w:rsidR="00B66426" w:rsidRPr="00A5486C">
        <w:rPr>
          <w:rFonts w:ascii="Arial" w:hAnsi="Arial" w:cs="Arial"/>
          <w:color w:val="000000" w:themeColor="text1"/>
          <w:szCs w:val="22"/>
          <w:lang w:val="lt-LT"/>
        </w:rPr>
        <w:t xml:space="preserve"> </w:t>
      </w:r>
      <w:r w:rsidRPr="00A5486C">
        <w:rPr>
          <w:rFonts w:ascii="Arial" w:hAnsi="Arial" w:cs="Arial"/>
          <w:color w:val="000000" w:themeColor="text1"/>
          <w:szCs w:val="22"/>
          <w:lang w:val="lt-LT"/>
        </w:rPr>
        <w:t>priedą);</w:t>
      </w:r>
    </w:p>
    <w:p w14:paraId="7089477F" w14:textId="6EB54BAF" w:rsidR="00E13DB1" w:rsidRPr="00A5486C" w:rsidRDefault="00E13DB1" w:rsidP="004E57F5">
      <w:pPr>
        <w:pStyle w:val="NoSpacing"/>
        <w:numPr>
          <w:ilvl w:val="2"/>
          <w:numId w:val="4"/>
        </w:numPr>
        <w:spacing w:line="276" w:lineRule="auto"/>
        <w:ind w:left="0"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 xml:space="preserve">perdavimo tinklo transformatorių pastočių ir skirstyklų įrangos nuotolinio valdymo reikalavimų aprašo pagrindinius reikalavimus teleinformacijos surinkimui ir perdavimui bei kitus aprašo priedus  (žr. </w:t>
      </w:r>
      <w:sdt>
        <w:sdtPr>
          <w:rPr>
            <w:rFonts w:ascii="Arial" w:hAnsi="Arial" w:cs="Arial"/>
            <w:bCs/>
            <w:color w:val="000000" w:themeColor="text1"/>
            <w:szCs w:val="22"/>
            <w:lang w:val="lt-LT"/>
          </w:rPr>
          <w:id w:val="-975912583"/>
          <w:citation/>
        </w:sdtPr>
        <w:sdtContent>
          <w:r w:rsidR="00B66426" w:rsidRPr="00A5486C">
            <w:rPr>
              <w:rFonts w:ascii="Arial" w:hAnsi="Arial" w:cs="Arial"/>
              <w:bCs/>
              <w:color w:val="000000" w:themeColor="text1"/>
              <w:szCs w:val="22"/>
              <w:lang w:val="lt-LT"/>
            </w:rPr>
            <w:fldChar w:fldCharType="begin"/>
          </w:r>
          <w:r w:rsidR="00B66426" w:rsidRPr="00A5486C">
            <w:rPr>
              <w:rFonts w:ascii="Arial" w:hAnsi="Arial" w:cs="Arial"/>
              <w:bCs/>
              <w:color w:val="000000" w:themeColor="text1"/>
              <w:szCs w:val="22"/>
              <w:lang w:val="lt-LT"/>
            </w:rPr>
            <w:instrText xml:space="preserve"> CITATION RAA11 \l 1063 </w:instrText>
          </w:r>
          <w:r w:rsidR="00B66426" w:rsidRPr="00A5486C">
            <w:rPr>
              <w:rFonts w:ascii="Arial" w:hAnsi="Arial" w:cs="Arial"/>
              <w:bCs/>
              <w:color w:val="000000" w:themeColor="text1"/>
              <w:szCs w:val="22"/>
              <w:lang w:val="lt-LT"/>
            </w:rPr>
            <w:fldChar w:fldCharType="separate"/>
          </w:r>
          <w:r w:rsidR="00BE094A" w:rsidRPr="00A5486C">
            <w:rPr>
              <w:rFonts w:ascii="Arial" w:hAnsi="Arial" w:cs="Arial"/>
              <w:noProof/>
              <w:color w:val="000000" w:themeColor="text1"/>
              <w:szCs w:val="22"/>
              <w:lang w:val="lt-LT"/>
            </w:rPr>
            <w:t>(77)</w:t>
          </w:r>
          <w:r w:rsidR="00B66426" w:rsidRPr="00A5486C">
            <w:rPr>
              <w:rFonts w:ascii="Arial" w:hAnsi="Arial" w:cs="Arial"/>
              <w:bCs/>
              <w:color w:val="000000" w:themeColor="text1"/>
              <w:szCs w:val="22"/>
              <w:lang w:val="lt-LT"/>
            </w:rPr>
            <w:fldChar w:fldCharType="end"/>
          </w:r>
        </w:sdtContent>
      </w:sdt>
      <w:r w:rsidR="00B66426" w:rsidRPr="00A5486C">
        <w:rPr>
          <w:rFonts w:ascii="Arial" w:hAnsi="Arial" w:cs="Arial"/>
          <w:bCs/>
          <w:color w:val="000000" w:themeColor="text1"/>
          <w:szCs w:val="22"/>
          <w:lang w:val="lt-LT"/>
        </w:rPr>
        <w:t xml:space="preserve"> </w:t>
      </w:r>
      <w:r w:rsidRPr="00A5486C">
        <w:rPr>
          <w:rFonts w:ascii="Arial" w:hAnsi="Arial" w:cs="Arial"/>
          <w:bCs/>
          <w:color w:val="000000" w:themeColor="text1"/>
          <w:szCs w:val="22"/>
          <w:lang w:val="lt-LT"/>
        </w:rPr>
        <w:t>priedą).</w:t>
      </w:r>
    </w:p>
    <w:p w14:paraId="5D88B8E3" w14:textId="735CF7C1" w:rsidR="00E13DB1" w:rsidRPr="00A5486C" w:rsidRDefault="00E13DB1" w:rsidP="004E57F5">
      <w:pPr>
        <w:pStyle w:val="NoSpacing"/>
        <w:numPr>
          <w:ilvl w:val="2"/>
          <w:numId w:val="4"/>
        </w:numPr>
        <w:spacing w:line="276" w:lineRule="auto"/>
        <w:ind w:left="0" w:firstLine="567"/>
        <w:jc w:val="both"/>
        <w:rPr>
          <w:rFonts w:ascii="Arial" w:hAnsi="Arial" w:cs="Arial"/>
          <w:bCs/>
          <w:color w:val="000000" w:themeColor="text1"/>
          <w:szCs w:val="22"/>
          <w:lang w:val="lt-LT"/>
        </w:rPr>
      </w:pPr>
      <w:bookmarkStart w:id="83" w:name="_Hlk135300552"/>
      <w:r w:rsidRPr="00A5486C">
        <w:rPr>
          <w:rFonts w:ascii="Arial" w:hAnsi="Arial" w:cs="Arial"/>
          <w:bCs/>
          <w:color w:val="000000" w:themeColor="text1"/>
          <w:szCs w:val="22"/>
          <w:lang w:val="lt-LT"/>
        </w:rPr>
        <w:t xml:space="preserve">minimalius informacijos saugos reikalavimus projektavimui ir diegimui (žr. </w:t>
      </w:r>
      <w:sdt>
        <w:sdtPr>
          <w:rPr>
            <w:rFonts w:ascii="Arial" w:hAnsi="Arial" w:cs="Arial"/>
            <w:bCs/>
            <w:color w:val="000000" w:themeColor="text1"/>
            <w:szCs w:val="22"/>
            <w:lang w:val="lt-LT"/>
          </w:rPr>
          <w:id w:val="194981271"/>
          <w:citation/>
        </w:sdtPr>
        <w:sdtContent>
          <w:r w:rsidR="00B66426" w:rsidRPr="00A5486C">
            <w:rPr>
              <w:rFonts w:ascii="Arial" w:hAnsi="Arial" w:cs="Arial"/>
              <w:bCs/>
              <w:color w:val="000000" w:themeColor="text1"/>
              <w:szCs w:val="22"/>
              <w:lang w:val="lt-LT"/>
            </w:rPr>
            <w:fldChar w:fldCharType="begin"/>
          </w:r>
          <w:r w:rsidR="00B66426" w:rsidRPr="00A5486C">
            <w:rPr>
              <w:rFonts w:ascii="Arial" w:hAnsi="Arial" w:cs="Arial"/>
              <w:bCs/>
              <w:color w:val="000000" w:themeColor="text1"/>
              <w:szCs w:val="22"/>
              <w:lang w:val="lt-LT"/>
            </w:rPr>
            <w:instrText xml:space="preserve"> CITATION Bendrieji7 \l 1063 </w:instrText>
          </w:r>
          <w:r w:rsidR="00B66426" w:rsidRPr="00A5486C">
            <w:rPr>
              <w:rFonts w:ascii="Arial" w:hAnsi="Arial" w:cs="Arial"/>
              <w:bCs/>
              <w:color w:val="000000" w:themeColor="text1"/>
              <w:szCs w:val="22"/>
              <w:lang w:val="lt-LT"/>
            </w:rPr>
            <w:fldChar w:fldCharType="separate"/>
          </w:r>
          <w:r w:rsidR="00BE094A" w:rsidRPr="00A5486C">
            <w:rPr>
              <w:rFonts w:ascii="Arial" w:hAnsi="Arial" w:cs="Arial"/>
              <w:noProof/>
              <w:color w:val="000000" w:themeColor="text1"/>
              <w:szCs w:val="22"/>
              <w:lang w:val="lt-LT"/>
            </w:rPr>
            <w:t>(8)</w:t>
          </w:r>
          <w:r w:rsidR="00B66426" w:rsidRPr="00A5486C">
            <w:rPr>
              <w:rFonts w:ascii="Arial" w:hAnsi="Arial" w:cs="Arial"/>
              <w:bCs/>
              <w:color w:val="000000" w:themeColor="text1"/>
              <w:szCs w:val="22"/>
              <w:lang w:val="lt-LT"/>
            </w:rPr>
            <w:fldChar w:fldCharType="end"/>
          </w:r>
        </w:sdtContent>
      </w:sdt>
      <w:r w:rsidR="00B66426" w:rsidRPr="00A5486C">
        <w:rPr>
          <w:rFonts w:ascii="Arial" w:hAnsi="Arial" w:cs="Arial"/>
          <w:bCs/>
          <w:color w:val="000000" w:themeColor="text1"/>
          <w:szCs w:val="22"/>
          <w:lang w:val="lt-LT"/>
        </w:rPr>
        <w:t xml:space="preserve"> </w:t>
      </w:r>
      <w:r w:rsidRPr="00A5486C">
        <w:rPr>
          <w:rFonts w:ascii="Arial" w:hAnsi="Arial" w:cs="Arial"/>
          <w:bCs/>
          <w:color w:val="000000" w:themeColor="text1"/>
          <w:szCs w:val="22"/>
          <w:lang w:val="lt-LT"/>
        </w:rPr>
        <w:t>priedą).</w:t>
      </w:r>
      <w:bookmarkEnd w:id="83"/>
    </w:p>
    <w:p w14:paraId="6129D014" w14:textId="688C620C" w:rsidR="00E13DB1" w:rsidRPr="00A5486C" w:rsidRDefault="00E13DB1" w:rsidP="004E57F5">
      <w:pPr>
        <w:pStyle w:val="NoSpacing"/>
        <w:numPr>
          <w:ilvl w:val="1"/>
          <w:numId w:val="4"/>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Duomenų mainai su STO projektuojami pagal reikalavimus:</w:t>
      </w:r>
    </w:p>
    <w:p w14:paraId="1C207386" w14:textId="77777777" w:rsidR="00E13DB1" w:rsidRPr="00A5486C" w:rsidRDefault="00E13DB1" w:rsidP="004E57F5">
      <w:pPr>
        <w:pStyle w:val="NoSpacing"/>
        <w:numPr>
          <w:ilvl w:val="2"/>
          <w:numId w:val="4"/>
        </w:numPr>
        <w:spacing w:line="276" w:lineRule="auto"/>
        <w:ind w:left="0"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 xml:space="preserve">STO  išduotas technines sąlygas; </w:t>
      </w:r>
    </w:p>
    <w:p w14:paraId="45D933C9" w14:textId="3B64949F" w:rsidR="00947210" w:rsidRPr="00A5486C" w:rsidRDefault="0011501D" w:rsidP="004E57F5">
      <w:pPr>
        <w:pStyle w:val="NoSpacing"/>
        <w:numPr>
          <w:ilvl w:val="2"/>
          <w:numId w:val="4"/>
        </w:numPr>
        <w:spacing w:line="276" w:lineRule="auto"/>
        <w:ind w:left="0"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Teleinformacijos mainai su AB ESO per esamą ICCP sujungimą.</w:t>
      </w:r>
    </w:p>
    <w:p w14:paraId="2B4080E0" w14:textId="77777777" w:rsidR="00E13DB1" w:rsidRPr="00A5486C" w:rsidRDefault="00E13DB1" w:rsidP="004E57F5">
      <w:pPr>
        <w:pStyle w:val="NoSpacing"/>
        <w:numPr>
          <w:ilvl w:val="1"/>
          <w:numId w:val="4"/>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TSPĮ turi vykdyti duomenų mainus:</w:t>
      </w:r>
    </w:p>
    <w:p w14:paraId="649CED4F" w14:textId="77777777" w:rsidR="00E13DB1" w:rsidRPr="00A5486C" w:rsidRDefault="00E13DB1" w:rsidP="004E57F5">
      <w:pPr>
        <w:pStyle w:val="NoSpacing"/>
        <w:numPr>
          <w:ilvl w:val="2"/>
          <w:numId w:val="4"/>
        </w:numPr>
        <w:spacing w:line="276" w:lineRule="auto"/>
        <w:ind w:left="0"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IEC 60870-5-104 (Slave) protokolu su PSO DVS;</w:t>
      </w:r>
    </w:p>
    <w:p w14:paraId="7348EB07" w14:textId="77777777" w:rsidR="00E13DB1" w:rsidRPr="00A5486C" w:rsidRDefault="00E13DB1" w:rsidP="004E57F5">
      <w:pPr>
        <w:pStyle w:val="NoSpacing"/>
        <w:numPr>
          <w:ilvl w:val="2"/>
          <w:numId w:val="4"/>
        </w:numPr>
        <w:spacing w:line="276" w:lineRule="auto"/>
        <w:ind w:left="0"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IEC 60870-5-104 (</w:t>
      </w:r>
      <w:proofErr w:type="spellStart"/>
      <w:r w:rsidRPr="00A5486C">
        <w:rPr>
          <w:rFonts w:ascii="Arial" w:hAnsi="Arial" w:cs="Arial"/>
          <w:bCs/>
          <w:color w:val="000000" w:themeColor="text1"/>
          <w:szCs w:val="22"/>
          <w:lang w:val="lt-LT"/>
        </w:rPr>
        <w:t>Master</w:t>
      </w:r>
      <w:proofErr w:type="spellEnd"/>
      <w:r w:rsidRPr="00A5486C">
        <w:rPr>
          <w:rFonts w:ascii="Arial" w:hAnsi="Arial" w:cs="Arial"/>
          <w:bCs/>
          <w:color w:val="000000" w:themeColor="text1"/>
          <w:szCs w:val="22"/>
          <w:lang w:val="lt-LT"/>
        </w:rPr>
        <w:t>) protokolas, rezervas;</w:t>
      </w:r>
    </w:p>
    <w:p w14:paraId="4F6D6AFF" w14:textId="77777777" w:rsidR="00E13DB1" w:rsidRPr="00A5486C" w:rsidRDefault="00E13DB1" w:rsidP="004E57F5">
      <w:pPr>
        <w:pStyle w:val="NoSpacing"/>
        <w:numPr>
          <w:ilvl w:val="2"/>
          <w:numId w:val="4"/>
        </w:numPr>
        <w:spacing w:line="276" w:lineRule="auto"/>
        <w:ind w:left="0"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IEC 61850 ed.2 (</w:t>
      </w:r>
      <w:proofErr w:type="spellStart"/>
      <w:r w:rsidRPr="00A5486C">
        <w:rPr>
          <w:rFonts w:ascii="Arial" w:hAnsi="Arial" w:cs="Arial"/>
          <w:bCs/>
          <w:color w:val="000000" w:themeColor="text1"/>
          <w:szCs w:val="22"/>
          <w:lang w:val="lt-LT"/>
        </w:rPr>
        <w:t>Client</w:t>
      </w:r>
      <w:proofErr w:type="spellEnd"/>
      <w:r w:rsidRPr="00A5486C">
        <w:rPr>
          <w:rFonts w:ascii="Arial" w:hAnsi="Arial" w:cs="Arial"/>
          <w:bCs/>
          <w:color w:val="000000" w:themeColor="text1"/>
          <w:szCs w:val="22"/>
          <w:lang w:val="lt-LT"/>
        </w:rPr>
        <w:t>) su RAA įrenginiais, rezervavimas pagal standartą IEC 62439 (PRP);</w:t>
      </w:r>
    </w:p>
    <w:p w14:paraId="4B0DE5CD" w14:textId="77777777" w:rsidR="00E13DB1" w:rsidRPr="00A5486C" w:rsidRDefault="00E13DB1" w:rsidP="004E57F5">
      <w:pPr>
        <w:pStyle w:val="NoSpacing"/>
        <w:numPr>
          <w:ilvl w:val="2"/>
          <w:numId w:val="4"/>
        </w:numPr>
        <w:spacing w:line="276" w:lineRule="auto"/>
        <w:ind w:left="0"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 xml:space="preserve">laiko sinchronizavimas SNTP protokolu nuo pastotės laiko sinchronizavimo įrenginio (PLSĮ). </w:t>
      </w:r>
    </w:p>
    <w:p w14:paraId="6F35D631" w14:textId="77777777" w:rsidR="00E13DB1" w:rsidRPr="00A5486C" w:rsidRDefault="00E13DB1" w:rsidP="004E57F5">
      <w:pPr>
        <w:pStyle w:val="NoSpacing"/>
        <w:numPr>
          <w:ilvl w:val="1"/>
          <w:numId w:val="4"/>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TSPĮ būklės stebėjimui turi būti suformuoti ir perduodami į DVS signalai:</w:t>
      </w:r>
    </w:p>
    <w:p w14:paraId="7F670524" w14:textId="77777777" w:rsidR="00E13DB1" w:rsidRPr="00A5486C" w:rsidRDefault="00E13DB1" w:rsidP="004E57F5">
      <w:pPr>
        <w:pStyle w:val="NoSpacing"/>
        <w:numPr>
          <w:ilvl w:val="2"/>
          <w:numId w:val="4"/>
        </w:numPr>
        <w:spacing w:line="276" w:lineRule="auto"/>
        <w:ind w:left="0"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TSPĮ funkcijų vykdymo būklė;</w:t>
      </w:r>
    </w:p>
    <w:p w14:paraId="2E3D3349" w14:textId="77777777" w:rsidR="00E13DB1" w:rsidRPr="00A5486C" w:rsidRDefault="00E13DB1" w:rsidP="004E57F5">
      <w:pPr>
        <w:pStyle w:val="NoSpacing"/>
        <w:numPr>
          <w:ilvl w:val="2"/>
          <w:numId w:val="4"/>
        </w:numPr>
        <w:spacing w:line="276" w:lineRule="auto"/>
        <w:ind w:left="0"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TSPĮ informacinės saugos kontrolė.</w:t>
      </w:r>
    </w:p>
    <w:p w14:paraId="7CE53F13" w14:textId="77777777" w:rsidR="00E13DB1" w:rsidRPr="00A5486C" w:rsidRDefault="00E13DB1" w:rsidP="004E57F5">
      <w:pPr>
        <w:pStyle w:val="NoSpacing"/>
        <w:numPr>
          <w:ilvl w:val="1"/>
          <w:numId w:val="4"/>
        </w:numPr>
        <w:spacing w:line="276" w:lineRule="auto"/>
        <w:ind w:firstLine="567"/>
        <w:jc w:val="both"/>
        <w:rPr>
          <w:rFonts w:ascii="Arial" w:hAnsi="Arial" w:cs="Arial"/>
          <w:bCs/>
          <w:color w:val="000000" w:themeColor="text1"/>
          <w:szCs w:val="22"/>
          <w:lang w:val="lt-LT"/>
        </w:rPr>
      </w:pPr>
      <w:bookmarkStart w:id="84" w:name="_Hlk135300585"/>
      <w:r w:rsidRPr="00A5486C">
        <w:rPr>
          <w:rFonts w:ascii="Arial" w:hAnsi="Arial" w:cs="Arial"/>
          <w:bCs/>
          <w:color w:val="000000" w:themeColor="text1"/>
          <w:szCs w:val="22"/>
          <w:lang w:val="lt-LT"/>
        </w:rPr>
        <w:t xml:space="preserve">TSPĮ informacinės saugos ir kitų svarbių įvykių stebėjimui turi būti sukonfigūruotas TSPĮ įvykių žurnalo (angl. </w:t>
      </w:r>
      <w:proofErr w:type="spellStart"/>
      <w:r w:rsidRPr="00A5486C">
        <w:rPr>
          <w:rFonts w:ascii="Arial" w:hAnsi="Arial" w:cs="Arial"/>
          <w:bCs/>
          <w:color w:val="000000" w:themeColor="text1"/>
          <w:szCs w:val="22"/>
          <w:lang w:val="lt-LT"/>
        </w:rPr>
        <w:t>syslog</w:t>
      </w:r>
      <w:proofErr w:type="spellEnd"/>
      <w:r w:rsidRPr="00A5486C">
        <w:rPr>
          <w:rFonts w:ascii="Arial" w:hAnsi="Arial" w:cs="Arial"/>
          <w:bCs/>
          <w:color w:val="000000" w:themeColor="text1"/>
          <w:szCs w:val="22"/>
          <w:lang w:val="lt-LT"/>
        </w:rPr>
        <w:t>) siuntimas į centrinį žurnalinių įrašų serverį.</w:t>
      </w:r>
      <w:bookmarkEnd w:id="84"/>
    </w:p>
    <w:p w14:paraId="01B1A7A7" w14:textId="77777777" w:rsidR="00E13DB1" w:rsidRPr="00A5486C" w:rsidRDefault="00E13DB1" w:rsidP="004E57F5">
      <w:pPr>
        <w:pStyle w:val="NoSpacing"/>
        <w:numPr>
          <w:ilvl w:val="1"/>
          <w:numId w:val="4"/>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TSPĮ fizinis sujungimas duomenų mainams:</w:t>
      </w:r>
    </w:p>
    <w:p w14:paraId="285500AB" w14:textId="77777777" w:rsidR="00E13DB1" w:rsidRPr="00A5486C" w:rsidRDefault="00E13DB1" w:rsidP="004E57F5">
      <w:pPr>
        <w:pStyle w:val="NoSpacing"/>
        <w:numPr>
          <w:ilvl w:val="2"/>
          <w:numId w:val="4"/>
        </w:numPr>
        <w:spacing w:line="276" w:lineRule="auto"/>
        <w:ind w:left="0"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 xml:space="preserve">su bendros paskirties (toliau - BP) ir  pastotės duomenų tinklo (toliau - PDT) komutatoriais ekranuotais (≥5 </w:t>
      </w:r>
      <w:proofErr w:type="spellStart"/>
      <w:r w:rsidRPr="00A5486C">
        <w:rPr>
          <w:rFonts w:ascii="Arial" w:hAnsi="Arial" w:cs="Arial"/>
          <w:bCs/>
          <w:color w:val="000000" w:themeColor="text1"/>
          <w:szCs w:val="22"/>
          <w:lang w:val="lt-LT"/>
        </w:rPr>
        <w:t>cat</w:t>
      </w:r>
      <w:proofErr w:type="spellEnd"/>
      <w:r w:rsidRPr="00A5486C">
        <w:rPr>
          <w:rFonts w:ascii="Arial" w:hAnsi="Arial" w:cs="Arial"/>
          <w:bCs/>
          <w:color w:val="000000" w:themeColor="text1"/>
          <w:szCs w:val="22"/>
          <w:lang w:val="lt-LT"/>
        </w:rPr>
        <w:t>)  lanksčiais jungiamaisiais kabeliais arba šviesolaidiniais daugiamodžiais jungiamaisiais kabeliais atitinkančiais IEC 11801  standarto reikalavimus ir pagamintais bei ištestuotais gamintojo turinčio įdiegtą  kokybės vadybos sistemą įvertintą sertifikatu ISO 9001 arba lygiaverčiu;</w:t>
      </w:r>
    </w:p>
    <w:p w14:paraId="410A3FB7" w14:textId="77777777" w:rsidR="00E13DB1" w:rsidRPr="00A5486C" w:rsidRDefault="00E13DB1" w:rsidP="004E57F5">
      <w:pPr>
        <w:pStyle w:val="NoSpacing"/>
        <w:numPr>
          <w:ilvl w:val="1"/>
          <w:numId w:val="4"/>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 xml:space="preserve">Laiko sinchronizavimas: </w:t>
      </w:r>
    </w:p>
    <w:p w14:paraId="413B20C7" w14:textId="77777777" w:rsidR="00E13DB1" w:rsidRPr="00A5486C" w:rsidRDefault="00E13DB1" w:rsidP="004E57F5">
      <w:pPr>
        <w:pStyle w:val="NoSpacing"/>
        <w:numPr>
          <w:ilvl w:val="2"/>
          <w:numId w:val="4"/>
        </w:numPr>
        <w:spacing w:line="276" w:lineRule="auto"/>
        <w:ind w:left="0"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pastotės įrenginių laiko sinchronizavimas vykdomas per pastotės laiko sinchronizavimo įrenginį (PLSĮ);</w:t>
      </w:r>
    </w:p>
    <w:p w14:paraId="14654F35" w14:textId="77777777" w:rsidR="00E13DB1" w:rsidRPr="00A5486C" w:rsidRDefault="00E13DB1" w:rsidP="004E57F5">
      <w:pPr>
        <w:pStyle w:val="NoSpacing"/>
        <w:numPr>
          <w:ilvl w:val="2"/>
          <w:numId w:val="4"/>
        </w:numPr>
        <w:spacing w:line="276" w:lineRule="auto"/>
        <w:ind w:left="0"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PLSĮ turi būti projektuojamas ir atitikti reikalavimus:</w:t>
      </w:r>
    </w:p>
    <w:p w14:paraId="0D9C60B9" w14:textId="3A103FF0" w:rsidR="00E13DB1" w:rsidRPr="00A5486C" w:rsidRDefault="00E13DB1" w:rsidP="00E13DB1">
      <w:pPr>
        <w:pStyle w:val="NoSpacing"/>
        <w:numPr>
          <w:ilvl w:val="3"/>
          <w:numId w:val="4"/>
        </w:numPr>
        <w:spacing w:line="276" w:lineRule="auto"/>
        <w:jc w:val="both"/>
        <w:rPr>
          <w:rFonts w:ascii="Arial" w:hAnsi="Arial" w:cs="Arial"/>
          <w:bCs/>
          <w:color w:val="000000" w:themeColor="text1"/>
          <w:szCs w:val="22"/>
          <w:lang w:val="lt-LT"/>
        </w:rPr>
      </w:pPr>
      <w:r w:rsidRPr="00A5486C">
        <w:rPr>
          <w:rFonts w:ascii="Arial" w:hAnsi="Arial" w:cs="Arial"/>
          <w:bCs/>
          <w:color w:val="000000" w:themeColor="text1"/>
          <w:szCs w:val="22"/>
          <w:lang w:val="lt-LT"/>
        </w:rPr>
        <w:t xml:space="preserve">tipinius reikalavimus pastotės laiko sinchronizavimo įrangos projektavimui (žr. </w:t>
      </w:r>
      <w:sdt>
        <w:sdtPr>
          <w:rPr>
            <w:rFonts w:ascii="Arial" w:hAnsi="Arial" w:cs="Arial"/>
            <w:bCs/>
            <w:color w:val="000000" w:themeColor="text1"/>
            <w:szCs w:val="22"/>
            <w:lang w:val="lt-LT"/>
          </w:rPr>
          <w:id w:val="2062369260"/>
          <w:citation/>
        </w:sdtPr>
        <w:sdtContent>
          <w:r w:rsidR="00AA0BC4" w:rsidRPr="00A5486C">
            <w:rPr>
              <w:rFonts w:ascii="Arial" w:hAnsi="Arial" w:cs="Arial"/>
              <w:bCs/>
              <w:color w:val="000000" w:themeColor="text1"/>
              <w:szCs w:val="22"/>
              <w:lang w:val="lt-LT"/>
            </w:rPr>
            <w:fldChar w:fldCharType="begin"/>
          </w:r>
          <w:r w:rsidR="00AA0BC4" w:rsidRPr="00A5486C">
            <w:rPr>
              <w:rFonts w:ascii="Arial" w:hAnsi="Arial" w:cs="Arial"/>
              <w:bCs/>
              <w:color w:val="000000" w:themeColor="text1"/>
              <w:szCs w:val="22"/>
              <w:lang w:val="lt-LT"/>
            </w:rPr>
            <w:instrText xml:space="preserve">CITATION TSPĮ3 \l 1063 </w:instrText>
          </w:r>
          <w:r w:rsidR="00AA0BC4" w:rsidRPr="00A5486C">
            <w:rPr>
              <w:rFonts w:ascii="Arial" w:hAnsi="Arial" w:cs="Arial"/>
              <w:bCs/>
              <w:color w:val="000000" w:themeColor="text1"/>
              <w:szCs w:val="22"/>
              <w:lang w:val="lt-LT"/>
            </w:rPr>
            <w:fldChar w:fldCharType="separate"/>
          </w:r>
          <w:r w:rsidR="00BE094A" w:rsidRPr="00A5486C">
            <w:rPr>
              <w:rFonts w:ascii="Arial" w:hAnsi="Arial" w:cs="Arial"/>
              <w:noProof/>
              <w:color w:val="000000" w:themeColor="text1"/>
              <w:szCs w:val="22"/>
              <w:lang w:val="lt-LT"/>
            </w:rPr>
            <w:t>(79)</w:t>
          </w:r>
          <w:r w:rsidR="00AA0BC4" w:rsidRPr="00A5486C">
            <w:rPr>
              <w:rFonts w:ascii="Arial" w:hAnsi="Arial" w:cs="Arial"/>
              <w:bCs/>
              <w:color w:val="000000" w:themeColor="text1"/>
              <w:szCs w:val="22"/>
              <w:lang w:val="lt-LT"/>
            </w:rPr>
            <w:fldChar w:fldCharType="end"/>
          </w:r>
        </w:sdtContent>
      </w:sdt>
      <w:r w:rsidR="00B66426" w:rsidRPr="00A5486C">
        <w:rPr>
          <w:rFonts w:ascii="Arial" w:hAnsi="Arial" w:cs="Arial"/>
          <w:bCs/>
          <w:color w:val="000000" w:themeColor="text1"/>
          <w:szCs w:val="22"/>
          <w:lang w:val="lt-LT"/>
        </w:rPr>
        <w:t xml:space="preserve"> </w:t>
      </w:r>
      <w:r w:rsidRPr="00A5486C">
        <w:rPr>
          <w:rFonts w:ascii="Arial" w:hAnsi="Arial" w:cs="Arial"/>
          <w:bCs/>
          <w:color w:val="000000" w:themeColor="text1"/>
          <w:szCs w:val="22"/>
          <w:lang w:val="lt-LT"/>
        </w:rPr>
        <w:t>priedą);</w:t>
      </w:r>
    </w:p>
    <w:p w14:paraId="43376316" w14:textId="598A2F8A" w:rsidR="00E13DB1" w:rsidRPr="00A5486C" w:rsidRDefault="00E13DB1" w:rsidP="00E13DB1">
      <w:pPr>
        <w:pStyle w:val="NoSpacing"/>
        <w:numPr>
          <w:ilvl w:val="3"/>
          <w:numId w:val="4"/>
        </w:numPr>
        <w:spacing w:line="276" w:lineRule="auto"/>
        <w:jc w:val="both"/>
        <w:rPr>
          <w:rFonts w:ascii="Arial" w:hAnsi="Arial" w:cs="Arial"/>
          <w:bCs/>
          <w:color w:val="000000" w:themeColor="text1"/>
          <w:szCs w:val="22"/>
          <w:lang w:val="lt-LT"/>
        </w:rPr>
      </w:pPr>
      <w:r w:rsidRPr="00A5486C">
        <w:rPr>
          <w:rFonts w:ascii="Arial" w:hAnsi="Arial" w:cs="Arial"/>
          <w:bCs/>
          <w:color w:val="000000" w:themeColor="text1"/>
          <w:szCs w:val="22"/>
          <w:lang w:val="lt-LT"/>
        </w:rPr>
        <w:t xml:space="preserve">perdavimo tinklo transformatorių pastočių ir skirstyklų įrangos nuotolinio valdymo reikalavimų </w:t>
      </w:r>
      <w:r w:rsidRPr="00A5486C">
        <w:rPr>
          <w:rFonts w:ascii="Arial" w:hAnsi="Arial" w:cs="Arial"/>
          <w:color w:val="000000" w:themeColor="text1"/>
          <w:szCs w:val="22"/>
          <w:lang w:val="lt-LT"/>
        </w:rPr>
        <w:t>aprašo pagrindinius reikalavimus teleinformacijos surinkimui ir perdavimui bei kitus aprašo priedus</w:t>
      </w:r>
      <w:r w:rsidRPr="00A5486C">
        <w:rPr>
          <w:rFonts w:ascii="Arial" w:hAnsi="Arial" w:cs="Arial"/>
          <w:bCs/>
          <w:color w:val="000000" w:themeColor="text1"/>
          <w:szCs w:val="22"/>
          <w:lang w:val="lt-LT"/>
        </w:rPr>
        <w:t xml:space="preserve">  </w:t>
      </w:r>
      <w:r w:rsidRPr="00A5486C">
        <w:rPr>
          <w:rFonts w:ascii="Arial" w:hAnsi="Arial" w:cs="Arial"/>
          <w:color w:val="000000" w:themeColor="text1"/>
          <w:szCs w:val="22"/>
          <w:lang w:val="lt-LT"/>
        </w:rPr>
        <w:t xml:space="preserve">(žr. </w:t>
      </w:r>
      <w:sdt>
        <w:sdtPr>
          <w:rPr>
            <w:rFonts w:ascii="Arial" w:hAnsi="Arial" w:cs="Arial"/>
            <w:color w:val="000000" w:themeColor="text1"/>
            <w:szCs w:val="22"/>
            <w:lang w:val="lt-LT"/>
          </w:rPr>
          <w:id w:val="-1768531167"/>
          <w:citation/>
        </w:sdtPr>
        <w:sdtContent>
          <w:r w:rsidR="00AA0BC4" w:rsidRPr="00A5486C">
            <w:rPr>
              <w:rFonts w:ascii="Arial" w:hAnsi="Arial" w:cs="Arial"/>
              <w:color w:val="000000" w:themeColor="text1"/>
              <w:szCs w:val="22"/>
              <w:lang w:val="lt-LT"/>
            </w:rPr>
            <w:fldChar w:fldCharType="begin"/>
          </w:r>
          <w:r w:rsidR="00AA0BC4" w:rsidRPr="00A5486C">
            <w:rPr>
              <w:rFonts w:ascii="Arial" w:hAnsi="Arial" w:cs="Arial"/>
              <w:color w:val="000000" w:themeColor="text1"/>
              <w:szCs w:val="22"/>
              <w:lang w:val="lt-LT"/>
            </w:rPr>
            <w:instrText xml:space="preserve"> CITATION RAA11 \l 1063 </w:instrText>
          </w:r>
          <w:r w:rsidR="00AA0BC4" w:rsidRPr="00A5486C">
            <w:rPr>
              <w:rFonts w:ascii="Arial" w:hAnsi="Arial" w:cs="Arial"/>
              <w:color w:val="000000" w:themeColor="text1"/>
              <w:szCs w:val="22"/>
              <w:lang w:val="lt-LT"/>
            </w:rPr>
            <w:fldChar w:fldCharType="separate"/>
          </w:r>
          <w:r w:rsidR="00BE094A" w:rsidRPr="00A5486C">
            <w:rPr>
              <w:rFonts w:ascii="Arial" w:hAnsi="Arial" w:cs="Arial"/>
              <w:noProof/>
              <w:color w:val="000000" w:themeColor="text1"/>
              <w:szCs w:val="22"/>
              <w:lang w:val="lt-LT"/>
            </w:rPr>
            <w:t>(77)</w:t>
          </w:r>
          <w:r w:rsidR="00AA0BC4" w:rsidRPr="00A5486C">
            <w:rPr>
              <w:rFonts w:ascii="Arial" w:hAnsi="Arial" w:cs="Arial"/>
              <w:color w:val="000000" w:themeColor="text1"/>
              <w:szCs w:val="22"/>
              <w:lang w:val="lt-LT"/>
            </w:rPr>
            <w:fldChar w:fldCharType="end"/>
          </w:r>
        </w:sdtContent>
      </w:sdt>
      <w:r w:rsidR="00AA0BC4" w:rsidRPr="00A5486C">
        <w:rPr>
          <w:rFonts w:ascii="Arial" w:hAnsi="Arial" w:cs="Arial"/>
          <w:color w:val="000000" w:themeColor="text1"/>
          <w:szCs w:val="22"/>
          <w:lang w:val="lt-LT"/>
        </w:rPr>
        <w:t xml:space="preserve"> </w:t>
      </w:r>
      <w:r w:rsidRPr="00A5486C">
        <w:rPr>
          <w:rFonts w:ascii="Arial" w:hAnsi="Arial" w:cs="Arial"/>
          <w:color w:val="000000" w:themeColor="text1"/>
          <w:szCs w:val="22"/>
          <w:lang w:val="lt-LT"/>
        </w:rPr>
        <w:t>priedą).</w:t>
      </w:r>
    </w:p>
    <w:p w14:paraId="3EE12094" w14:textId="77777777" w:rsidR="00E13DB1" w:rsidRPr="00A5486C" w:rsidRDefault="00E13DB1" w:rsidP="004E57F5">
      <w:pPr>
        <w:pStyle w:val="NoSpacing"/>
        <w:numPr>
          <w:ilvl w:val="1"/>
          <w:numId w:val="4"/>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 xml:space="preserve">Visa tiekiama įranga turi būti nauja, gamintojo pilnai sukomplektuota ir ištestuota, suderinama tarpusavyje ir su kitais pastotės įrenginiais bei pritaikyta darbui transformatorių pastotėse ir skirstyklose. </w:t>
      </w:r>
    </w:p>
    <w:p w14:paraId="5DABA295" w14:textId="53646FC5" w:rsidR="00E13DB1" w:rsidRPr="00A5486C" w:rsidRDefault="00E13DB1" w:rsidP="004E57F5">
      <w:pPr>
        <w:pStyle w:val="NoSpacing"/>
        <w:numPr>
          <w:ilvl w:val="1"/>
          <w:numId w:val="4"/>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 xml:space="preserve">Įrenginių maitinamas projektuojamas nuo nuolatinės srovės savų reikmių skydo (toliau - NSSRS) pagal reikalavimus įrangos maitinimui (žr. </w:t>
      </w:r>
      <w:sdt>
        <w:sdtPr>
          <w:rPr>
            <w:rFonts w:ascii="Arial" w:hAnsi="Arial" w:cs="Arial"/>
            <w:bCs/>
            <w:color w:val="000000" w:themeColor="text1"/>
            <w:szCs w:val="22"/>
            <w:lang w:val="lt-LT"/>
          </w:rPr>
          <w:id w:val="1555046530"/>
          <w:citation/>
        </w:sdtPr>
        <w:sdtContent>
          <w:r w:rsidR="00AA0BC4" w:rsidRPr="00A5486C">
            <w:rPr>
              <w:rFonts w:ascii="Arial" w:hAnsi="Arial" w:cs="Arial"/>
              <w:bCs/>
              <w:color w:val="000000" w:themeColor="text1"/>
              <w:szCs w:val="22"/>
              <w:lang w:val="lt-LT"/>
            </w:rPr>
            <w:fldChar w:fldCharType="begin"/>
          </w:r>
          <w:r w:rsidR="00AA0BC4" w:rsidRPr="00A5486C">
            <w:rPr>
              <w:rFonts w:ascii="Arial" w:hAnsi="Arial" w:cs="Arial"/>
              <w:bCs/>
              <w:color w:val="000000" w:themeColor="text1"/>
              <w:szCs w:val="22"/>
              <w:lang w:val="lt-LT"/>
            </w:rPr>
            <w:instrText xml:space="preserve">CITATION TSPĮ5 \l 1063 </w:instrText>
          </w:r>
          <w:r w:rsidR="00AA0BC4" w:rsidRPr="00A5486C">
            <w:rPr>
              <w:rFonts w:ascii="Arial" w:hAnsi="Arial" w:cs="Arial"/>
              <w:bCs/>
              <w:color w:val="000000" w:themeColor="text1"/>
              <w:szCs w:val="22"/>
              <w:lang w:val="lt-LT"/>
            </w:rPr>
            <w:fldChar w:fldCharType="separate"/>
          </w:r>
          <w:r w:rsidR="00BE094A" w:rsidRPr="00A5486C">
            <w:rPr>
              <w:rFonts w:ascii="Arial" w:hAnsi="Arial" w:cs="Arial"/>
              <w:noProof/>
              <w:color w:val="000000" w:themeColor="text1"/>
              <w:szCs w:val="22"/>
              <w:lang w:val="lt-LT"/>
            </w:rPr>
            <w:t>(80)</w:t>
          </w:r>
          <w:r w:rsidR="00AA0BC4" w:rsidRPr="00A5486C">
            <w:rPr>
              <w:rFonts w:ascii="Arial" w:hAnsi="Arial" w:cs="Arial"/>
              <w:bCs/>
              <w:color w:val="000000" w:themeColor="text1"/>
              <w:szCs w:val="22"/>
              <w:lang w:val="lt-LT"/>
            </w:rPr>
            <w:fldChar w:fldCharType="end"/>
          </w:r>
        </w:sdtContent>
      </w:sdt>
      <w:r w:rsidR="00AA0BC4" w:rsidRPr="00A5486C">
        <w:rPr>
          <w:rFonts w:ascii="Arial" w:hAnsi="Arial" w:cs="Arial"/>
          <w:bCs/>
          <w:color w:val="000000" w:themeColor="text1"/>
          <w:szCs w:val="22"/>
          <w:lang w:val="lt-LT"/>
        </w:rPr>
        <w:t xml:space="preserve"> </w:t>
      </w:r>
      <w:r w:rsidRPr="00A5486C">
        <w:rPr>
          <w:rFonts w:ascii="Arial" w:hAnsi="Arial" w:cs="Arial"/>
          <w:bCs/>
          <w:color w:val="000000" w:themeColor="text1"/>
          <w:szCs w:val="22"/>
          <w:lang w:val="lt-LT"/>
        </w:rPr>
        <w:t>priedą).</w:t>
      </w:r>
    </w:p>
    <w:p w14:paraId="1C891FA6" w14:textId="77777777" w:rsidR="00E13DB1" w:rsidRPr="00A5486C" w:rsidRDefault="00E13DB1" w:rsidP="004E57F5">
      <w:pPr>
        <w:pStyle w:val="NoSpacing"/>
        <w:numPr>
          <w:ilvl w:val="1"/>
          <w:numId w:val="4"/>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Įrenginių montavimas - demontavimas:</w:t>
      </w:r>
    </w:p>
    <w:p w14:paraId="538FDDE6" w14:textId="77777777" w:rsidR="00E13DB1" w:rsidRPr="00A5486C" w:rsidRDefault="00E13DB1" w:rsidP="004E57F5">
      <w:pPr>
        <w:pStyle w:val="NoSpacing"/>
        <w:numPr>
          <w:ilvl w:val="2"/>
          <w:numId w:val="4"/>
        </w:numPr>
        <w:spacing w:line="276" w:lineRule="auto"/>
        <w:ind w:left="0"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įrenginiai (TSPĮ, PLSĮ ir kita komplektuojama įranga) turi būti sumontuota atskiroje spintoje, pagal EĮĮBT reikalavimus užtikrinant įrangos gamintojo numatytą montavimo būdą ir reikiamas eksploatacines sąlygas;</w:t>
      </w:r>
    </w:p>
    <w:p w14:paraId="51409C0B" w14:textId="77777777" w:rsidR="00E13DB1" w:rsidRPr="00A5486C" w:rsidRDefault="00E13DB1" w:rsidP="004E57F5">
      <w:pPr>
        <w:pStyle w:val="NoSpacing"/>
        <w:numPr>
          <w:ilvl w:val="2"/>
          <w:numId w:val="4"/>
        </w:numPr>
        <w:spacing w:line="276" w:lineRule="auto"/>
        <w:ind w:left="0"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įranga aptarnaujama iš dviejų pusių, turi būti sumontuota pasukamam spintos rėme arba dvipusio aptarnavimo spintoje užtikrinant priėjimą prie įrangos iš abiejų pusių;</w:t>
      </w:r>
    </w:p>
    <w:p w14:paraId="36AF2385" w14:textId="463479F7" w:rsidR="00E13DB1" w:rsidRPr="00A5486C" w:rsidRDefault="00E13DB1" w:rsidP="004E57F5">
      <w:pPr>
        <w:pStyle w:val="NoSpacing"/>
        <w:numPr>
          <w:ilvl w:val="2"/>
          <w:numId w:val="4"/>
        </w:numPr>
        <w:spacing w:line="276" w:lineRule="auto"/>
        <w:ind w:left="0"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 xml:space="preserve">spinta turi atitikti standartinius techninius reikalavimus telekomunikacijų vidaus spintoms (žr. </w:t>
      </w:r>
      <w:sdt>
        <w:sdtPr>
          <w:rPr>
            <w:rFonts w:ascii="Arial" w:hAnsi="Arial" w:cs="Arial"/>
            <w:bCs/>
            <w:color w:val="000000" w:themeColor="text1"/>
            <w:szCs w:val="22"/>
            <w:lang w:val="lt-LT"/>
          </w:rPr>
          <w:id w:val="425541717"/>
          <w:citation/>
        </w:sdtPr>
        <w:sdtContent>
          <w:r w:rsidRPr="00A5486C">
            <w:rPr>
              <w:rFonts w:ascii="Arial" w:hAnsi="Arial" w:cs="Arial"/>
              <w:bCs/>
              <w:color w:val="000000" w:themeColor="text1"/>
              <w:szCs w:val="22"/>
              <w:lang w:val="lt-LT"/>
            </w:rPr>
            <w:fldChar w:fldCharType="begin"/>
          </w:r>
          <w:r w:rsidR="00AA0BC4" w:rsidRPr="00A5486C">
            <w:rPr>
              <w:rFonts w:ascii="Arial" w:hAnsi="Arial" w:cs="Arial"/>
              <w:bCs/>
              <w:color w:val="000000" w:themeColor="text1"/>
              <w:szCs w:val="22"/>
              <w:lang w:val="lt-LT"/>
            </w:rPr>
            <w:instrText xml:space="preserve">CITATION TSPĮ6 \l 1063 </w:instrText>
          </w:r>
          <w:r w:rsidRPr="00A5486C">
            <w:rPr>
              <w:rFonts w:ascii="Arial" w:hAnsi="Arial" w:cs="Arial"/>
              <w:bCs/>
              <w:color w:val="000000" w:themeColor="text1"/>
              <w:szCs w:val="22"/>
              <w:lang w:val="lt-LT"/>
            </w:rPr>
            <w:fldChar w:fldCharType="separate"/>
          </w:r>
          <w:r w:rsidR="00BE094A" w:rsidRPr="00A5486C">
            <w:rPr>
              <w:rFonts w:ascii="Arial" w:hAnsi="Arial" w:cs="Arial"/>
              <w:noProof/>
              <w:color w:val="000000" w:themeColor="text1"/>
              <w:szCs w:val="22"/>
              <w:lang w:val="lt-LT"/>
            </w:rPr>
            <w:t>(81)</w:t>
          </w:r>
          <w:r w:rsidRPr="00A5486C">
            <w:rPr>
              <w:rFonts w:ascii="Arial" w:hAnsi="Arial" w:cs="Arial"/>
              <w:bCs/>
              <w:color w:val="000000" w:themeColor="text1"/>
              <w:szCs w:val="22"/>
              <w:lang w:val="lt-LT"/>
            </w:rPr>
            <w:fldChar w:fldCharType="end"/>
          </w:r>
        </w:sdtContent>
      </w:sdt>
      <w:r w:rsidR="00AA0BC4" w:rsidRPr="00A5486C">
        <w:rPr>
          <w:rFonts w:ascii="Arial" w:hAnsi="Arial" w:cs="Arial"/>
          <w:bCs/>
          <w:color w:val="000000" w:themeColor="text1"/>
          <w:szCs w:val="22"/>
          <w:lang w:val="lt-LT"/>
        </w:rPr>
        <w:t xml:space="preserve"> </w:t>
      </w:r>
      <w:r w:rsidRPr="00A5486C">
        <w:rPr>
          <w:rFonts w:ascii="Arial" w:hAnsi="Arial" w:cs="Arial"/>
          <w:bCs/>
          <w:color w:val="000000" w:themeColor="text1"/>
          <w:szCs w:val="22"/>
          <w:lang w:val="lt-LT"/>
        </w:rPr>
        <w:t>priedą);</w:t>
      </w:r>
    </w:p>
    <w:p w14:paraId="2ADD0C09" w14:textId="77777777" w:rsidR="00E13DB1" w:rsidRPr="00A5486C" w:rsidRDefault="00E13DB1" w:rsidP="004E57F5">
      <w:pPr>
        <w:pStyle w:val="NoSpacing"/>
        <w:numPr>
          <w:ilvl w:val="1"/>
          <w:numId w:val="4"/>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Testavimas ir bandymai:</w:t>
      </w:r>
    </w:p>
    <w:p w14:paraId="7D23806B" w14:textId="77777777" w:rsidR="00E13DB1" w:rsidRPr="00A5486C" w:rsidRDefault="00E13DB1" w:rsidP="004E57F5">
      <w:pPr>
        <w:pStyle w:val="NoSpacing"/>
        <w:numPr>
          <w:ilvl w:val="2"/>
          <w:numId w:val="4"/>
        </w:numPr>
        <w:spacing w:line="276" w:lineRule="auto"/>
        <w:ind w:left="0"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 xml:space="preserve">TSPĮ ir PLSĮ gamykliniai bandymai (angl. </w:t>
      </w:r>
      <w:proofErr w:type="spellStart"/>
      <w:r w:rsidRPr="00A5486C">
        <w:rPr>
          <w:rFonts w:ascii="Arial" w:hAnsi="Arial" w:cs="Arial"/>
          <w:bCs/>
          <w:color w:val="000000" w:themeColor="text1"/>
          <w:szCs w:val="22"/>
          <w:lang w:val="lt-LT"/>
        </w:rPr>
        <w:t>factory</w:t>
      </w:r>
      <w:proofErr w:type="spellEnd"/>
      <w:r w:rsidRPr="00A5486C">
        <w:rPr>
          <w:rFonts w:ascii="Arial" w:hAnsi="Arial" w:cs="Arial"/>
          <w:bCs/>
          <w:color w:val="000000" w:themeColor="text1"/>
          <w:szCs w:val="22"/>
          <w:lang w:val="lt-LT"/>
        </w:rPr>
        <w:t xml:space="preserve"> </w:t>
      </w:r>
      <w:proofErr w:type="spellStart"/>
      <w:r w:rsidRPr="00A5486C">
        <w:rPr>
          <w:rFonts w:ascii="Arial" w:hAnsi="Arial" w:cs="Arial"/>
          <w:bCs/>
          <w:color w:val="000000" w:themeColor="text1"/>
          <w:szCs w:val="22"/>
          <w:lang w:val="lt-LT"/>
        </w:rPr>
        <w:t>acceptance</w:t>
      </w:r>
      <w:proofErr w:type="spellEnd"/>
      <w:r w:rsidRPr="00A5486C">
        <w:rPr>
          <w:rFonts w:ascii="Arial" w:hAnsi="Arial" w:cs="Arial"/>
          <w:bCs/>
          <w:color w:val="000000" w:themeColor="text1"/>
          <w:szCs w:val="22"/>
          <w:lang w:val="lt-LT"/>
        </w:rPr>
        <w:t xml:space="preserve"> </w:t>
      </w:r>
      <w:proofErr w:type="spellStart"/>
      <w:r w:rsidRPr="00A5486C">
        <w:rPr>
          <w:rFonts w:ascii="Arial" w:hAnsi="Arial" w:cs="Arial"/>
          <w:bCs/>
          <w:color w:val="000000" w:themeColor="text1"/>
          <w:szCs w:val="22"/>
          <w:lang w:val="lt-LT"/>
        </w:rPr>
        <w:t>test</w:t>
      </w:r>
      <w:proofErr w:type="spellEnd"/>
      <w:r w:rsidRPr="00A5486C">
        <w:rPr>
          <w:rFonts w:ascii="Arial" w:hAnsi="Arial" w:cs="Arial"/>
          <w:bCs/>
          <w:color w:val="000000" w:themeColor="text1"/>
          <w:szCs w:val="22"/>
          <w:lang w:val="lt-LT"/>
        </w:rPr>
        <w:t xml:space="preserve"> - FAT) turi būti atlikti pagal iš anksto suderintą programą, PSO atstovams dalyvaujant juose ir pateikiant bandymų protokolą;</w:t>
      </w:r>
    </w:p>
    <w:p w14:paraId="56029031" w14:textId="77777777" w:rsidR="00E13DB1" w:rsidRPr="00A5486C" w:rsidRDefault="00E13DB1" w:rsidP="004E57F5">
      <w:pPr>
        <w:pStyle w:val="NoSpacing"/>
        <w:numPr>
          <w:ilvl w:val="2"/>
          <w:numId w:val="4"/>
        </w:numPr>
        <w:spacing w:line="276" w:lineRule="auto"/>
        <w:ind w:left="0"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lastRenderedPageBreak/>
        <w:t xml:space="preserve">TSPĮ duomenų mainų testavimas (angl. </w:t>
      </w:r>
      <w:proofErr w:type="spellStart"/>
      <w:r w:rsidRPr="00A5486C">
        <w:rPr>
          <w:rFonts w:ascii="Arial" w:hAnsi="Arial" w:cs="Arial"/>
          <w:bCs/>
          <w:color w:val="000000" w:themeColor="text1"/>
          <w:szCs w:val="22"/>
          <w:lang w:val="lt-LT"/>
        </w:rPr>
        <w:t>site</w:t>
      </w:r>
      <w:proofErr w:type="spellEnd"/>
      <w:r w:rsidRPr="00A5486C">
        <w:rPr>
          <w:rFonts w:ascii="Arial" w:hAnsi="Arial" w:cs="Arial"/>
          <w:bCs/>
          <w:color w:val="000000" w:themeColor="text1"/>
          <w:szCs w:val="22"/>
          <w:lang w:val="lt-LT"/>
        </w:rPr>
        <w:t xml:space="preserve"> </w:t>
      </w:r>
      <w:proofErr w:type="spellStart"/>
      <w:r w:rsidRPr="00A5486C">
        <w:rPr>
          <w:rFonts w:ascii="Arial" w:hAnsi="Arial" w:cs="Arial"/>
          <w:bCs/>
          <w:color w:val="000000" w:themeColor="text1"/>
          <w:szCs w:val="22"/>
          <w:lang w:val="lt-LT"/>
        </w:rPr>
        <w:t>acceptance</w:t>
      </w:r>
      <w:proofErr w:type="spellEnd"/>
      <w:r w:rsidRPr="00A5486C">
        <w:rPr>
          <w:rFonts w:ascii="Arial" w:hAnsi="Arial" w:cs="Arial"/>
          <w:bCs/>
          <w:color w:val="000000" w:themeColor="text1"/>
          <w:szCs w:val="22"/>
          <w:lang w:val="lt-LT"/>
        </w:rPr>
        <w:t xml:space="preserve">  </w:t>
      </w:r>
      <w:proofErr w:type="spellStart"/>
      <w:r w:rsidRPr="00A5486C">
        <w:rPr>
          <w:rFonts w:ascii="Arial" w:hAnsi="Arial" w:cs="Arial"/>
          <w:bCs/>
          <w:color w:val="000000" w:themeColor="text1"/>
          <w:szCs w:val="22"/>
          <w:lang w:val="lt-LT"/>
        </w:rPr>
        <w:t>test</w:t>
      </w:r>
      <w:proofErr w:type="spellEnd"/>
      <w:r w:rsidRPr="00A5486C">
        <w:rPr>
          <w:rFonts w:ascii="Arial" w:hAnsi="Arial" w:cs="Arial"/>
          <w:bCs/>
          <w:color w:val="000000" w:themeColor="text1"/>
          <w:szCs w:val="22"/>
          <w:lang w:val="lt-LT"/>
        </w:rPr>
        <w:t xml:space="preserve"> -  SAT) įdiegus įrangą objekte pagal projektą, pateikiant  testavimo protokolą.</w:t>
      </w:r>
    </w:p>
    <w:p w14:paraId="3B628370" w14:textId="77777777" w:rsidR="00E13DB1" w:rsidRPr="00A5486C" w:rsidRDefault="00E13DB1" w:rsidP="004E57F5">
      <w:pPr>
        <w:pStyle w:val="NoSpacing"/>
        <w:numPr>
          <w:ilvl w:val="1"/>
          <w:numId w:val="4"/>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Įranga turi būti komplektuojama:</w:t>
      </w:r>
    </w:p>
    <w:p w14:paraId="4D593F25" w14:textId="77777777" w:rsidR="00E13DB1" w:rsidRPr="00A5486C" w:rsidRDefault="00E13DB1" w:rsidP="004E57F5">
      <w:pPr>
        <w:pStyle w:val="NoSpacing"/>
        <w:numPr>
          <w:ilvl w:val="2"/>
          <w:numId w:val="4"/>
        </w:numPr>
        <w:spacing w:line="276" w:lineRule="auto"/>
        <w:ind w:left="0"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 xml:space="preserve">su programine įranga konfigūravimui, funkcijų vykdymui  ir licencijomis; </w:t>
      </w:r>
    </w:p>
    <w:p w14:paraId="73D85803" w14:textId="77777777" w:rsidR="00E13DB1" w:rsidRPr="00A5486C" w:rsidRDefault="00E13DB1" w:rsidP="004E57F5">
      <w:pPr>
        <w:pStyle w:val="NoSpacing"/>
        <w:numPr>
          <w:ilvl w:val="2"/>
          <w:numId w:val="4"/>
        </w:numPr>
        <w:spacing w:line="276" w:lineRule="auto"/>
        <w:ind w:left="0"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 xml:space="preserve">su aparatinės ir programinės įrangos techniniais aprašymais; </w:t>
      </w:r>
    </w:p>
    <w:p w14:paraId="4DB568AB" w14:textId="77777777" w:rsidR="00E13DB1" w:rsidRPr="00A5486C" w:rsidRDefault="00E13DB1" w:rsidP="004E57F5">
      <w:pPr>
        <w:pStyle w:val="NoSpacing"/>
        <w:numPr>
          <w:ilvl w:val="2"/>
          <w:numId w:val="4"/>
        </w:numPr>
        <w:spacing w:line="276" w:lineRule="auto"/>
        <w:ind w:left="0"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su duomenų mainų protokolų atitikimų dokumentais.</w:t>
      </w:r>
    </w:p>
    <w:p w14:paraId="437D5272" w14:textId="3B1EDEEA" w:rsidR="00E13DB1" w:rsidRPr="00A5486C" w:rsidRDefault="00E13DB1" w:rsidP="004E57F5">
      <w:pPr>
        <w:pStyle w:val="NoSpacing"/>
        <w:numPr>
          <w:ilvl w:val="1"/>
          <w:numId w:val="4"/>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Reikalavimai teleinformacijos surinkimui, perdavimui ir valdymui su rekonstrukcija susijusiuose objektuose (VE-3 TP ir Neries TP):</w:t>
      </w:r>
    </w:p>
    <w:p w14:paraId="39D0AF97" w14:textId="77777777" w:rsidR="00E13DB1" w:rsidRPr="00A5486C" w:rsidRDefault="00E13DB1" w:rsidP="004E57F5">
      <w:pPr>
        <w:pStyle w:val="NoSpacing"/>
        <w:numPr>
          <w:ilvl w:val="2"/>
          <w:numId w:val="4"/>
        </w:numPr>
        <w:spacing w:line="276" w:lineRule="auto"/>
        <w:ind w:left="0"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 xml:space="preserve">turi būti įvertinti teleinformacijos apimčių pakeitimai  susijusiuose  PSO objektuose ir juose suprojektuoti ir atlikti reikiami teleinformacijos surinkimo, perdavimo ir valdymo pakeitimai; </w:t>
      </w:r>
    </w:p>
    <w:p w14:paraId="15ECF4F9" w14:textId="77777777" w:rsidR="00E13DB1" w:rsidRPr="00A5486C" w:rsidRDefault="00E13DB1" w:rsidP="004E57F5">
      <w:pPr>
        <w:pStyle w:val="NoSpacing"/>
        <w:numPr>
          <w:ilvl w:val="2"/>
          <w:numId w:val="4"/>
        </w:numPr>
        <w:spacing w:line="276" w:lineRule="auto"/>
        <w:ind w:left="0"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projekto derinimo metu turi būti suderinti techniniai sprendiniai,  paruošti ir pateikti pilni TSPĮ konfigūracijoje esančių signalų sąrašai, įskaitant naikinamus bei naujai projektuojamus signalus;</w:t>
      </w:r>
    </w:p>
    <w:p w14:paraId="3E7EA204" w14:textId="6BEEFAA7" w:rsidR="00E13DB1" w:rsidRPr="00A5486C" w:rsidRDefault="00E13DB1" w:rsidP="004E57F5">
      <w:pPr>
        <w:pStyle w:val="NoSpacing"/>
        <w:numPr>
          <w:ilvl w:val="2"/>
          <w:numId w:val="4"/>
        </w:numPr>
        <w:spacing w:line="276" w:lineRule="auto"/>
        <w:ind w:left="0" w:firstLine="567"/>
        <w:jc w:val="both"/>
        <w:rPr>
          <w:rFonts w:ascii="Arial" w:hAnsi="Arial" w:cs="Arial"/>
          <w:bCs/>
          <w:color w:val="000000" w:themeColor="text1"/>
          <w:szCs w:val="22"/>
          <w:lang w:val="lt-LT"/>
        </w:rPr>
      </w:pPr>
      <w:bookmarkStart w:id="85" w:name="_Hlk32500425"/>
      <w:r w:rsidRPr="00A5486C">
        <w:rPr>
          <w:rFonts w:ascii="Arial" w:hAnsi="Arial" w:cs="Arial"/>
          <w:bCs/>
          <w:color w:val="000000" w:themeColor="text1"/>
          <w:szCs w:val="22"/>
          <w:lang w:val="lt-LT"/>
        </w:rPr>
        <w:t xml:space="preserve">turi </w:t>
      </w:r>
      <w:bookmarkStart w:id="86" w:name="_Hlk32500451"/>
      <w:r w:rsidRPr="00A5486C">
        <w:rPr>
          <w:rFonts w:ascii="Arial" w:hAnsi="Arial" w:cs="Arial"/>
          <w:bCs/>
          <w:color w:val="000000" w:themeColor="text1"/>
          <w:szCs w:val="22"/>
          <w:lang w:val="lt-LT"/>
        </w:rPr>
        <w:t>būti atliktas reikiamas TSPĮ konfigūravimas</w:t>
      </w:r>
      <w:r w:rsidR="00584DE1" w:rsidRPr="00A5486C">
        <w:rPr>
          <w:rFonts w:ascii="Arial" w:hAnsi="Arial" w:cs="Arial"/>
          <w:bCs/>
          <w:color w:val="000000" w:themeColor="text1"/>
          <w:szCs w:val="22"/>
          <w:lang w:val="lt-LT"/>
        </w:rPr>
        <w:t>.</w:t>
      </w:r>
      <w:r w:rsidRPr="00A5486C">
        <w:rPr>
          <w:rFonts w:ascii="Arial" w:hAnsi="Arial" w:cs="Arial"/>
          <w:bCs/>
          <w:color w:val="000000" w:themeColor="text1"/>
          <w:szCs w:val="22"/>
          <w:lang w:val="lt-LT"/>
        </w:rPr>
        <w:t xml:space="preserve"> </w:t>
      </w:r>
      <w:bookmarkEnd w:id="86"/>
    </w:p>
    <w:bookmarkEnd w:id="85"/>
    <w:p w14:paraId="1B1A37B7" w14:textId="77777777" w:rsidR="00E13DB1" w:rsidRPr="00A5486C" w:rsidRDefault="00E13DB1" w:rsidP="004E57F5">
      <w:pPr>
        <w:pStyle w:val="NoSpacing"/>
        <w:numPr>
          <w:ilvl w:val="1"/>
          <w:numId w:val="4"/>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Kvalifikacija ir darbai:</w:t>
      </w:r>
    </w:p>
    <w:p w14:paraId="1B497B41" w14:textId="46AD4114" w:rsidR="00E13DB1" w:rsidRPr="00A5486C" w:rsidRDefault="00E13DB1" w:rsidP="00E13DB1">
      <w:pPr>
        <w:pStyle w:val="NoSpacing"/>
        <w:numPr>
          <w:ilvl w:val="2"/>
          <w:numId w:val="4"/>
        </w:numPr>
        <w:spacing w:line="276" w:lineRule="auto"/>
        <w:jc w:val="both"/>
        <w:rPr>
          <w:rFonts w:ascii="Arial" w:hAnsi="Arial" w:cs="Arial"/>
          <w:bCs/>
          <w:color w:val="000000" w:themeColor="text1"/>
          <w:szCs w:val="22"/>
          <w:lang w:val="lt-LT"/>
        </w:rPr>
      </w:pPr>
      <w:r w:rsidRPr="00A5486C">
        <w:rPr>
          <w:rFonts w:ascii="Arial" w:hAnsi="Arial" w:cs="Arial"/>
          <w:bCs/>
          <w:color w:val="000000" w:themeColor="text1"/>
          <w:szCs w:val="22"/>
          <w:lang w:val="lt-LT"/>
        </w:rPr>
        <w:t>įrenginių gamykliniai prieigos slaptažodžiai;</w:t>
      </w:r>
    </w:p>
    <w:p w14:paraId="6D0A1BAA" w14:textId="77777777" w:rsidR="00E13DB1" w:rsidRPr="00A5486C" w:rsidRDefault="00E13DB1" w:rsidP="00E13DB1">
      <w:pPr>
        <w:pStyle w:val="NoSpacing"/>
        <w:numPr>
          <w:ilvl w:val="2"/>
          <w:numId w:val="4"/>
        </w:numPr>
        <w:spacing w:line="276" w:lineRule="auto"/>
        <w:jc w:val="both"/>
        <w:rPr>
          <w:rFonts w:ascii="Arial" w:hAnsi="Arial" w:cs="Arial"/>
          <w:bCs/>
          <w:color w:val="000000" w:themeColor="text1"/>
          <w:szCs w:val="22"/>
          <w:lang w:val="lt-LT"/>
        </w:rPr>
      </w:pPr>
      <w:r w:rsidRPr="00A5486C">
        <w:rPr>
          <w:rFonts w:ascii="Arial" w:hAnsi="Arial" w:cs="Arial"/>
          <w:bCs/>
          <w:color w:val="000000" w:themeColor="text1"/>
          <w:szCs w:val="22"/>
          <w:lang w:val="lt-LT"/>
        </w:rPr>
        <w:t>darbai turi būti suplanuoti ir atliekami taip, kad duomenų perdavimo traktas ir TSPĮ būtų sukonfigūruoti ir pratestuoti iki kiekvieno etapo įvedimo į eksploataciją.</w:t>
      </w:r>
    </w:p>
    <w:p w14:paraId="5D6247E6" w14:textId="76D2CCA7" w:rsidR="00E13DB1" w:rsidRPr="00A5486C" w:rsidRDefault="00E13DB1" w:rsidP="004E57F5">
      <w:pPr>
        <w:pStyle w:val="NoSpacing"/>
        <w:numPr>
          <w:ilvl w:val="1"/>
          <w:numId w:val="4"/>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 xml:space="preserve">Teleinformacijos surinkimo ir perdavimo dalis </w:t>
      </w:r>
      <w:r w:rsidR="00AD2199" w:rsidRPr="00A5486C">
        <w:rPr>
          <w:rFonts w:ascii="Arial" w:hAnsi="Arial" w:cs="Arial"/>
          <w:bCs/>
          <w:color w:val="000000" w:themeColor="text1"/>
          <w:szCs w:val="22"/>
          <w:lang w:val="lt-LT"/>
        </w:rPr>
        <w:t>Projektuose</w:t>
      </w:r>
      <w:r w:rsidRPr="00A5486C">
        <w:rPr>
          <w:rFonts w:ascii="Arial" w:hAnsi="Arial" w:cs="Arial"/>
          <w:bCs/>
          <w:color w:val="000000" w:themeColor="text1"/>
          <w:szCs w:val="22"/>
          <w:lang w:val="lt-LT"/>
        </w:rPr>
        <w:t xml:space="preserve"> turi būti pateikta atskirose bylose remiantis PSO reikalavimais techninių projektų sudėčiai (žr. </w:t>
      </w:r>
      <w:sdt>
        <w:sdtPr>
          <w:rPr>
            <w:rFonts w:ascii="Arial" w:hAnsi="Arial" w:cs="Arial"/>
            <w:bCs/>
            <w:color w:val="000000" w:themeColor="text1"/>
            <w:szCs w:val="22"/>
            <w:lang w:val="lt-LT"/>
          </w:rPr>
          <w:id w:val="-1657225139"/>
          <w:citation/>
        </w:sdtPr>
        <w:sdtContent>
          <w:r w:rsidR="00AA0BC4" w:rsidRPr="00A5486C">
            <w:rPr>
              <w:rFonts w:ascii="Arial" w:hAnsi="Arial" w:cs="Arial"/>
              <w:bCs/>
              <w:color w:val="000000" w:themeColor="text1"/>
              <w:szCs w:val="22"/>
              <w:lang w:val="lt-LT"/>
            </w:rPr>
            <w:fldChar w:fldCharType="begin"/>
          </w:r>
          <w:r w:rsidR="00AA0BC4" w:rsidRPr="00A5486C">
            <w:rPr>
              <w:rFonts w:ascii="Arial" w:hAnsi="Arial" w:cs="Arial"/>
              <w:bCs/>
              <w:color w:val="000000" w:themeColor="text1"/>
              <w:szCs w:val="22"/>
              <w:lang w:val="lt-LT"/>
            </w:rPr>
            <w:instrText xml:space="preserve"> CITATION Bendrieji5 \l 1063 </w:instrText>
          </w:r>
          <w:r w:rsidR="00AA0BC4" w:rsidRPr="00A5486C">
            <w:rPr>
              <w:rFonts w:ascii="Arial" w:hAnsi="Arial" w:cs="Arial"/>
              <w:bCs/>
              <w:color w:val="000000" w:themeColor="text1"/>
              <w:szCs w:val="22"/>
              <w:lang w:val="lt-LT"/>
            </w:rPr>
            <w:fldChar w:fldCharType="separate"/>
          </w:r>
          <w:r w:rsidR="00BE094A" w:rsidRPr="00A5486C">
            <w:rPr>
              <w:rFonts w:ascii="Arial" w:hAnsi="Arial" w:cs="Arial"/>
              <w:noProof/>
              <w:color w:val="000000" w:themeColor="text1"/>
              <w:szCs w:val="22"/>
              <w:lang w:val="lt-LT"/>
            </w:rPr>
            <w:t>(2)</w:t>
          </w:r>
          <w:r w:rsidR="00AA0BC4" w:rsidRPr="00A5486C">
            <w:rPr>
              <w:rFonts w:ascii="Arial" w:hAnsi="Arial" w:cs="Arial"/>
              <w:bCs/>
              <w:color w:val="000000" w:themeColor="text1"/>
              <w:szCs w:val="22"/>
              <w:lang w:val="lt-LT"/>
            </w:rPr>
            <w:fldChar w:fldCharType="end"/>
          </w:r>
        </w:sdtContent>
      </w:sdt>
      <w:r w:rsidR="00AA0BC4" w:rsidRPr="00A5486C">
        <w:rPr>
          <w:rFonts w:ascii="Arial" w:hAnsi="Arial" w:cs="Arial"/>
          <w:bCs/>
          <w:color w:val="000000" w:themeColor="text1"/>
          <w:szCs w:val="22"/>
          <w:lang w:val="lt-LT"/>
        </w:rPr>
        <w:t xml:space="preserve"> </w:t>
      </w:r>
      <w:r w:rsidRPr="00A5486C">
        <w:rPr>
          <w:rFonts w:ascii="Arial" w:hAnsi="Arial" w:cs="Arial"/>
          <w:bCs/>
          <w:color w:val="000000" w:themeColor="text1"/>
          <w:szCs w:val="22"/>
          <w:lang w:val="lt-LT"/>
        </w:rPr>
        <w:t>priedą).</w:t>
      </w:r>
    </w:p>
    <w:p w14:paraId="2FD143DD" w14:textId="036E8823" w:rsidR="00200335" w:rsidRPr="00A5486C" w:rsidRDefault="00200335" w:rsidP="004E57F5">
      <w:pPr>
        <w:pStyle w:val="NoSpacing"/>
        <w:spacing w:line="276" w:lineRule="auto"/>
        <w:ind w:left="720" w:firstLine="0"/>
        <w:jc w:val="both"/>
        <w:rPr>
          <w:rFonts w:ascii="Arial" w:hAnsi="Arial" w:cs="Arial"/>
          <w:bCs/>
          <w:color w:val="000000" w:themeColor="text1"/>
          <w:szCs w:val="22"/>
          <w:lang w:val="lt-LT"/>
        </w:rPr>
      </w:pPr>
    </w:p>
    <w:p w14:paraId="563B760C" w14:textId="77777777" w:rsidR="0032160B" w:rsidRPr="00A5486C" w:rsidRDefault="0032160B" w:rsidP="00981B61">
      <w:pPr>
        <w:pStyle w:val="NoSpacing"/>
        <w:spacing w:line="276" w:lineRule="auto"/>
        <w:ind w:left="1224" w:firstLine="0"/>
        <w:jc w:val="both"/>
        <w:rPr>
          <w:rFonts w:ascii="Arial" w:hAnsi="Arial" w:cs="Arial"/>
          <w:szCs w:val="22"/>
          <w:lang w:val="lt-LT" w:eastAsia="lt-LT"/>
        </w:rPr>
      </w:pPr>
    </w:p>
    <w:p w14:paraId="277B54A1" w14:textId="1747772F" w:rsidR="00405D48" w:rsidRPr="00A5486C" w:rsidRDefault="00D03D2A" w:rsidP="006B3AA0">
      <w:pPr>
        <w:pStyle w:val="Heading1"/>
        <w:numPr>
          <w:ilvl w:val="0"/>
          <w:numId w:val="3"/>
        </w:numPr>
        <w:spacing w:before="120" w:after="120"/>
        <w:jc w:val="center"/>
        <w:rPr>
          <w:rFonts w:ascii="Arial" w:hAnsi="Arial" w:cs="Arial"/>
          <w:szCs w:val="22"/>
          <w:lang w:val="lt-LT"/>
        </w:rPr>
      </w:pPr>
      <w:bookmarkStart w:id="87" w:name="_Toc455492582"/>
      <w:bookmarkStart w:id="88" w:name="_Toc456103654"/>
      <w:bookmarkStart w:id="89" w:name="_Toc173409231"/>
      <w:bookmarkStart w:id="90" w:name="_Hlk149031996"/>
      <w:bookmarkStart w:id="91" w:name="_Toc420068154"/>
      <w:bookmarkEnd w:id="82"/>
      <w:r w:rsidRPr="00A5486C">
        <w:rPr>
          <w:rFonts w:ascii="Arial" w:hAnsi="Arial" w:cs="Arial"/>
          <w:color w:val="000000"/>
          <w:szCs w:val="22"/>
          <w:lang w:val="lt-LT"/>
        </w:rPr>
        <w:t>ELEKTR</w:t>
      </w:r>
      <w:r w:rsidR="003319A7" w:rsidRPr="00A5486C">
        <w:rPr>
          <w:rFonts w:ascii="Arial" w:hAnsi="Arial" w:cs="Arial"/>
          <w:color w:val="000000"/>
          <w:szCs w:val="22"/>
          <w:lang w:val="lt-LT"/>
        </w:rPr>
        <w:t>ON</w:t>
      </w:r>
      <w:r w:rsidRPr="00A5486C">
        <w:rPr>
          <w:rFonts w:ascii="Arial" w:hAnsi="Arial" w:cs="Arial"/>
          <w:color w:val="000000"/>
          <w:szCs w:val="22"/>
          <w:lang w:val="lt-LT"/>
        </w:rPr>
        <w:t>INIŲ</w:t>
      </w:r>
      <w:r w:rsidRPr="00A5486C">
        <w:rPr>
          <w:rFonts w:ascii="Arial" w:hAnsi="Arial" w:cs="Arial"/>
          <w:szCs w:val="22"/>
          <w:lang w:val="lt-LT"/>
        </w:rPr>
        <w:t xml:space="preserve"> RYŠIŲ (TELEKOMUNIKACIJŲ) DALI</w:t>
      </w:r>
      <w:bookmarkEnd w:id="87"/>
      <w:bookmarkEnd w:id="88"/>
      <w:r w:rsidR="00F20C80" w:rsidRPr="00A5486C">
        <w:rPr>
          <w:rFonts w:ascii="Arial" w:hAnsi="Arial" w:cs="Arial"/>
          <w:szCs w:val="22"/>
          <w:lang w:val="lt-LT"/>
        </w:rPr>
        <w:t>S</w:t>
      </w:r>
      <w:bookmarkEnd w:id="89"/>
    </w:p>
    <w:bookmarkEnd w:id="90"/>
    <w:p w14:paraId="394E2BF5" w14:textId="77777777" w:rsidR="00FA7E22" w:rsidRPr="00A5486C" w:rsidRDefault="00FA7E22" w:rsidP="00152F90">
      <w:pPr>
        <w:pStyle w:val="ListParagraph"/>
        <w:numPr>
          <w:ilvl w:val="0"/>
          <w:numId w:val="10"/>
        </w:numPr>
        <w:spacing w:line="276" w:lineRule="auto"/>
        <w:jc w:val="both"/>
        <w:rPr>
          <w:rFonts w:ascii="Arial" w:hAnsi="Arial" w:cs="Arial"/>
          <w:bCs/>
          <w:vanish/>
          <w:sz w:val="22"/>
          <w:szCs w:val="22"/>
          <w:lang w:val="lt-LT"/>
        </w:rPr>
      </w:pPr>
    </w:p>
    <w:p w14:paraId="1CE76E99" w14:textId="77777777" w:rsidR="00FA7E22" w:rsidRPr="00A5486C" w:rsidRDefault="00FA7E22" w:rsidP="00152F90">
      <w:pPr>
        <w:pStyle w:val="ListParagraph"/>
        <w:numPr>
          <w:ilvl w:val="0"/>
          <w:numId w:val="10"/>
        </w:numPr>
        <w:spacing w:line="276" w:lineRule="auto"/>
        <w:jc w:val="both"/>
        <w:rPr>
          <w:rFonts w:ascii="Arial" w:hAnsi="Arial" w:cs="Arial"/>
          <w:bCs/>
          <w:vanish/>
          <w:sz w:val="22"/>
          <w:szCs w:val="22"/>
          <w:lang w:val="lt-LT"/>
        </w:rPr>
      </w:pPr>
    </w:p>
    <w:p w14:paraId="614AA6B0" w14:textId="77777777" w:rsidR="00FA7E22" w:rsidRPr="00A5486C" w:rsidRDefault="00FA7E22" w:rsidP="00152F90">
      <w:pPr>
        <w:pStyle w:val="ListParagraph"/>
        <w:numPr>
          <w:ilvl w:val="0"/>
          <w:numId w:val="10"/>
        </w:numPr>
        <w:spacing w:line="276" w:lineRule="auto"/>
        <w:jc w:val="both"/>
        <w:rPr>
          <w:rFonts w:ascii="Arial" w:hAnsi="Arial" w:cs="Arial"/>
          <w:bCs/>
          <w:vanish/>
          <w:sz w:val="22"/>
          <w:szCs w:val="22"/>
          <w:lang w:val="lt-LT"/>
        </w:rPr>
      </w:pPr>
    </w:p>
    <w:p w14:paraId="27C80F69" w14:textId="77777777" w:rsidR="00FA7E22" w:rsidRPr="00A5486C" w:rsidRDefault="00FA7E22" w:rsidP="00152F90">
      <w:pPr>
        <w:pStyle w:val="ListParagraph"/>
        <w:numPr>
          <w:ilvl w:val="0"/>
          <w:numId w:val="10"/>
        </w:numPr>
        <w:spacing w:line="276" w:lineRule="auto"/>
        <w:jc w:val="both"/>
        <w:rPr>
          <w:rFonts w:ascii="Arial" w:hAnsi="Arial" w:cs="Arial"/>
          <w:bCs/>
          <w:vanish/>
          <w:sz w:val="22"/>
          <w:szCs w:val="22"/>
          <w:lang w:val="lt-LT"/>
        </w:rPr>
      </w:pPr>
    </w:p>
    <w:p w14:paraId="5191CBF6" w14:textId="77777777" w:rsidR="00FA7E22" w:rsidRPr="00A5486C" w:rsidRDefault="00FA7E22" w:rsidP="00152F90">
      <w:pPr>
        <w:pStyle w:val="ListParagraph"/>
        <w:numPr>
          <w:ilvl w:val="0"/>
          <w:numId w:val="10"/>
        </w:numPr>
        <w:spacing w:line="276" w:lineRule="auto"/>
        <w:jc w:val="both"/>
        <w:rPr>
          <w:rFonts w:ascii="Arial" w:hAnsi="Arial" w:cs="Arial"/>
          <w:bCs/>
          <w:vanish/>
          <w:sz w:val="22"/>
          <w:szCs w:val="22"/>
          <w:lang w:val="lt-LT"/>
        </w:rPr>
      </w:pPr>
    </w:p>
    <w:p w14:paraId="01FE9169" w14:textId="77777777" w:rsidR="00FA7E22" w:rsidRPr="00A5486C" w:rsidRDefault="00FA7E22" w:rsidP="00152F90">
      <w:pPr>
        <w:pStyle w:val="ListParagraph"/>
        <w:numPr>
          <w:ilvl w:val="0"/>
          <w:numId w:val="10"/>
        </w:numPr>
        <w:spacing w:line="276" w:lineRule="auto"/>
        <w:jc w:val="both"/>
        <w:rPr>
          <w:rFonts w:ascii="Arial" w:hAnsi="Arial" w:cs="Arial"/>
          <w:bCs/>
          <w:vanish/>
          <w:sz w:val="22"/>
          <w:szCs w:val="22"/>
          <w:lang w:val="lt-LT"/>
        </w:rPr>
      </w:pPr>
    </w:p>
    <w:p w14:paraId="5E6F8AF8" w14:textId="77777777" w:rsidR="00FA7E22" w:rsidRPr="00A5486C" w:rsidRDefault="00FA7E22" w:rsidP="00152F90">
      <w:pPr>
        <w:pStyle w:val="ListParagraph"/>
        <w:numPr>
          <w:ilvl w:val="0"/>
          <w:numId w:val="10"/>
        </w:numPr>
        <w:spacing w:line="276" w:lineRule="auto"/>
        <w:jc w:val="both"/>
        <w:rPr>
          <w:rFonts w:ascii="Arial" w:hAnsi="Arial" w:cs="Arial"/>
          <w:bCs/>
          <w:vanish/>
          <w:sz w:val="22"/>
          <w:szCs w:val="22"/>
          <w:lang w:val="lt-LT"/>
        </w:rPr>
      </w:pPr>
    </w:p>
    <w:p w14:paraId="5E822524" w14:textId="77777777" w:rsidR="00FA7E22" w:rsidRPr="00A5486C" w:rsidRDefault="00FA7E22" w:rsidP="00152F90">
      <w:pPr>
        <w:pStyle w:val="ListParagraph"/>
        <w:numPr>
          <w:ilvl w:val="0"/>
          <w:numId w:val="10"/>
        </w:numPr>
        <w:spacing w:line="276" w:lineRule="auto"/>
        <w:jc w:val="both"/>
        <w:rPr>
          <w:rFonts w:ascii="Arial" w:hAnsi="Arial" w:cs="Arial"/>
          <w:bCs/>
          <w:vanish/>
          <w:sz w:val="22"/>
          <w:szCs w:val="22"/>
          <w:lang w:val="lt-LT"/>
        </w:rPr>
      </w:pPr>
    </w:p>
    <w:p w14:paraId="0AE657A6" w14:textId="77777777" w:rsidR="00FA7E22" w:rsidRPr="00A5486C" w:rsidRDefault="00FA7E22" w:rsidP="00152F90">
      <w:pPr>
        <w:pStyle w:val="ListParagraph"/>
        <w:numPr>
          <w:ilvl w:val="0"/>
          <w:numId w:val="10"/>
        </w:numPr>
        <w:spacing w:line="276" w:lineRule="auto"/>
        <w:jc w:val="both"/>
        <w:rPr>
          <w:rFonts w:ascii="Arial" w:hAnsi="Arial" w:cs="Arial"/>
          <w:bCs/>
          <w:vanish/>
          <w:sz w:val="22"/>
          <w:szCs w:val="22"/>
          <w:lang w:val="lt-LT"/>
        </w:rPr>
      </w:pPr>
    </w:p>
    <w:p w14:paraId="13A6EA16" w14:textId="77777777" w:rsidR="00FA7E22" w:rsidRPr="00A5486C" w:rsidRDefault="00FA7E22" w:rsidP="00152F90">
      <w:pPr>
        <w:pStyle w:val="ListParagraph"/>
        <w:numPr>
          <w:ilvl w:val="0"/>
          <w:numId w:val="10"/>
        </w:numPr>
        <w:spacing w:line="276" w:lineRule="auto"/>
        <w:jc w:val="both"/>
        <w:rPr>
          <w:rFonts w:ascii="Arial" w:hAnsi="Arial" w:cs="Arial"/>
          <w:bCs/>
          <w:vanish/>
          <w:sz w:val="22"/>
          <w:szCs w:val="22"/>
          <w:lang w:val="lt-LT"/>
        </w:rPr>
      </w:pPr>
    </w:p>
    <w:p w14:paraId="722BFDED" w14:textId="50FC762B" w:rsidR="008875CA" w:rsidRPr="00A5486C" w:rsidRDefault="008875CA" w:rsidP="00E92B6E">
      <w:pPr>
        <w:pStyle w:val="NoSpacing"/>
        <w:numPr>
          <w:ilvl w:val="1"/>
          <w:numId w:val="3"/>
        </w:numPr>
        <w:spacing w:line="276" w:lineRule="auto"/>
        <w:ind w:firstLine="567"/>
        <w:jc w:val="both"/>
        <w:rPr>
          <w:rFonts w:ascii="Arial" w:hAnsi="Arial" w:cs="Arial"/>
          <w:b/>
          <w:i/>
          <w:iCs/>
          <w:szCs w:val="22"/>
          <w:lang w:val="lt-LT"/>
        </w:rPr>
      </w:pPr>
      <w:r w:rsidRPr="00A5486C">
        <w:rPr>
          <w:rFonts w:ascii="Arial" w:hAnsi="Arial" w:cs="Arial"/>
          <w:bCs/>
          <w:szCs w:val="22"/>
          <w:lang w:val="lt-LT"/>
        </w:rPr>
        <w:t xml:space="preserve">Suprojektuoti </w:t>
      </w:r>
      <w:r w:rsidR="00903ECA" w:rsidRPr="00A5486C">
        <w:rPr>
          <w:rFonts w:ascii="Arial" w:hAnsi="Arial" w:cs="Arial"/>
          <w:bCs/>
          <w:szCs w:val="22"/>
          <w:lang w:val="lt-LT"/>
        </w:rPr>
        <w:t xml:space="preserve">ir įrengti </w:t>
      </w:r>
      <w:r w:rsidRPr="00A5486C">
        <w:rPr>
          <w:rFonts w:ascii="Arial" w:hAnsi="Arial" w:cs="Arial"/>
          <w:bCs/>
          <w:szCs w:val="22"/>
          <w:lang w:val="lt-LT"/>
        </w:rPr>
        <w:t>reikiamą technologinio duomenų perdavimo tinklo (toliau – TDPT) infrastruktūrą, kuri būtų integruota į esamą PSO telekomunikacijų tinklą, skirtą rezervuotam duomenų perdavimui į PSO pagrindinį ir rezervinį duomenų centrus</w:t>
      </w:r>
      <w:r w:rsidRPr="00A5486C">
        <w:rPr>
          <w:rFonts w:ascii="Arial" w:hAnsi="Arial" w:cs="Arial"/>
          <w:szCs w:val="22"/>
          <w:lang w:val="lt-LT"/>
        </w:rPr>
        <w:t xml:space="preserve"> per šviesolaidines ryšio linijas (toliau </w:t>
      </w:r>
      <w:r w:rsidR="00963A94" w:rsidRPr="00A5486C">
        <w:rPr>
          <w:rFonts w:ascii="Arial" w:hAnsi="Arial" w:cs="Arial"/>
          <w:szCs w:val="22"/>
          <w:lang w:val="lt-LT"/>
        </w:rPr>
        <w:t>–</w:t>
      </w:r>
      <w:r w:rsidRPr="00A5486C">
        <w:rPr>
          <w:rFonts w:ascii="Arial" w:hAnsi="Arial" w:cs="Arial"/>
          <w:szCs w:val="22"/>
          <w:lang w:val="lt-LT"/>
        </w:rPr>
        <w:t xml:space="preserve"> ŠRL).</w:t>
      </w:r>
      <w:r w:rsidR="00C635EB" w:rsidRPr="00A5486C">
        <w:rPr>
          <w:rFonts w:ascii="Arial" w:hAnsi="Arial" w:cs="Arial"/>
          <w:szCs w:val="22"/>
          <w:lang w:val="lt-LT"/>
        </w:rPr>
        <w:t xml:space="preserve"> </w:t>
      </w:r>
    </w:p>
    <w:p w14:paraId="2B79F241" w14:textId="5A27AEF3" w:rsidR="008875CA" w:rsidRPr="00A5486C" w:rsidRDefault="008875CA" w:rsidP="00E92B6E">
      <w:pPr>
        <w:pStyle w:val="NoSpacing"/>
        <w:numPr>
          <w:ilvl w:val="1"/>
          <w:numId w:val="3"/>
        </w:numPr>
        <w:spacing w:line="276" w:lineRule="auto"/>
        <w:ind w:firstLine="567"/>
        <w:jc w:val="both"/>
        <w:rPr>
          <w:rFonts w:ascii="Arial" w:hAnsi="Arial" w:cs="Arial"/>
          <w:b/>
          <w:i/>
          <w:iCs/>
          <w:szCs w:val="22"/>
          <w:lang w:val="lt-LT"/>
        </w:rPr>
      </w:pPr>
      <w:r w:rsidRPr="00A5486C">
        <w:rPr>
          <w:rFonts w:ascii="Arial" w:hAnsi="Arial" w:cs="Arial"/>
          <w:szCs w:val="22"/>
          <w:lang w:val="lt-LT"/>
        </w:rPr>
        <w:t>Reikalavimai ŠRL</w:t>
      </w:r>
      <w:r w:rsidR="00481C53" w:rsidRPr="00A5486C">
        <w:rPr>
          <w:rFonts w:ascii="Arial" w:hAnsi="Arial" w:cs="Arial"/>
          <w:i/>
          <w:iCs/>
          <w:szCs w:val="22"/>
          <w:lang w:val="lt-LT"/>
        </w:rPr>
        <w:t>.</w:t>
      </w:r>
    </w:p>
    <w:p w14:paraId="1726F278" w14:textId="593EC067" w:rsidR="00C635EB" w:rsidRPr="00A5486C" w:rsidRDefault="00C635EB" w:rsidP="00E92B6E">
      <w:pPr>
        <w:pStyle w:val="NoSpacing"/>
        <w:numPr>
          <w:ilvl w:val="2"/>
          <w:numId w:val="3"/>
        </w:numPr>
        <w:spacing w:line="276" w:lineRule="auto"/>
        <w:ind w:left="0" w:firstLine="567"/>
        <w:jc w:val="both"/>
        <w:rPr>
          <w:rFonts w:ascii="Arial" w:hAnsi="Arial" w:cs="Arial"/>
          <w:b/>
          <w:bCs/>
          <w:iCs/>
          <w:szCs w:val="22"/>
          <w:lang w:val="lt-LT"/>
        </w:rPr>
      </w:pPr>
      <w:r w:rsidRPr="00A5486C">
        <w:rPr>
          <w:rFonts w:ascii="Arial" w:hAnsi="Arial" w:cs="Arial"/>
          <w:b/>
          <w:bCs/>
          <w:iCs/>
          <w:szCs w:val="22"/>
          <w:lang w:val="lt-LT"/>
        </w:rPr>
        <w:t>Ž</w:t>
      </w:r>
      <w:r w:rsidR="009656B6" w:rsidRPr="00A5486C">
        <w:rPr>
          <w:rFonts w:ascii="Arial" w:hAnsi="Arial" w:cs="Arial"/>
          <w:b/>
          <w:bCs/>
          <w:iCs/>
          <w:szCs w:val="22"/>
          <w:lang w:val="lt-LT"/>
        </w:rPr>
        <w:t>aibosaugos tros</w:t>
      </w:r>
      <w:r w:rsidR="005031BE" w:rsidRPr="00A5486C">
        <w:rPr>
          <w:rFonts w:ascii="Arial" w:hAnsi="Arial" w:cs="Arial"/>
          <w:b/>
          <w:bCs/>
          <w:iCs/>
          <w:szCs w:val="22"/>
          <w:lang w:val="lt-LT"/>
        </w:rPr>
        <w:t>as</w:t>
      </w:r>
      <w:r w:rsidR="009656B6" w:rsidRPr="00A5486C">
        <w:rPr>
          <w:rFonts w:ascii="Arial" w:hAnsi="Arial" w:cs="Arial"/>
          <w:b/>
          <w:bCs/>
          <w:iCs/>
          <w:szCs w:val="22"/>
          <w:lang w:val="lt-LT"/>
        </w:rPr>
        <w:t xml:space="preserve"> su šviesolaidiniu kabeliu (toliau</w:t>
      </w:r>
      <w:r w:rsidR="00963A94" w:rsidRPr="00A5486C">
        <w:rPr>
          <w:rFonts w:ascii="Arial" w:hAnsi="Arial" w:cs="Arial"/>
          <w:b/>
          <w:bCs/>
          <w:iCs/>
          <w:szCs w:val="22"/>
          <w:lang w:val="lt-LT"/>
        </w:rPr>
        <w:t xml:space="preserve"> – </w:t>
      </w:r>
      <w:r w:rsidR="009656B6" w:rsidRPr="00A5486C">
        <w:rPr>
          <w:rFonts w:ascii="Arial" w:hAnsi="Arial" w:cs="Arial"/>
          <w:b/>
          <w:bCs/>
          <w:iCs/>
          <w:szCs w:val="22"/>
          <w:lang w:val="lt-LT"/>
        </w:rPr>
        <w:t>ŽTŠK)</w:t>
      </w:r>
      <w:r w:rsidR="00CB471B" w:rsidRPr="00A5486C">
        <w:rPr>
          <w:rFonts w:ascii="Arial" w:hAnsi="Arial" w:cs="Arial"/>
          <w:b/>
          <w:bCs/>
          <w:iCs/>
          <w:szCs w:val="22"/>
          <w:lang w:val="lt-LT"/>
        </w:rPr>
        <w:t xml:space="preserve"> </w:t>
      </w:r>
      <w:r w:rsidRPr="00A5486C">
        <w:rPr>
          <w:rFonts w:ascii="Arial" w:hAnsi="Arial" w:cs="Arial"/>
          <w:b/>
          <w:bCs/>
          <w:iCs/>
          <w:szCs w:val="22"/>
          <w:lang w:val="lt-LT"/>
        </w:rPr>
        <w:t xml:space="preserve">110 kV </w:t>
      </w:r>
      <w:r w:rsidR="00543068" w:rsidRPr="00A5486C">
        <w:rPr>
          <w:rFonts w:ascii="Arial" w:hAnsi="Arial" w:cs="Arial"/>
          <w:b/>
          <w:bCs/>
          <w:iCs/>
          <w:szCs w:val="22"/>
          <w:lang w:val="lt-LT"/>
        </w:rPr>
        <w:t>OL</w:t>
      </w:r>
      <w:r w:rsidRPr="00A5486C">
        <w:rPr>
          <w:rFonts w:ascii="Arial" w:hAnsi="Arial" w:cs="Arial"/>
          <w:b/>
          <w:bCs/>
          <w:iCs/>
          <w:szCs w:val="22"/>
          <w:lang w:val="lt-LT"/>
        </w:rPr>
        <w:t xml:space="preserve"> </w:t>
      </w:r>
      <w:bookmarkStart w:id="92" w:name="_Hlk172183519"/>
      <w:r w:rsidR="00932821" w:rsidRPr="00A5486C">
        <w:rPr>
          <w:rFonts w:ascii="Arial" w:hAnsi="Arial" w:cs="Arial"/>
          <w:b/>
          <w:bCs/>
          <w:iCs/>
          <w:szCs w:val="22"/>
          <w:lang w:val="lt-LT"/>
        </w:rPr>
        <w:t>(</w:t>
      </w:r>
      <w:r w:rsidRPr="00A5486C">
        <w:rPr>
          <w:rFonts w:ascii="Arial" w:hAnsi="Arial" w:cs="Arial"/>
          <w:b/>
          <w:bCs/>
          <w:iCs/>
          <w:szCs w:val="22"/>
          <w:lang w:val="lt-LT"/>
        </w:rPr>
        <w:t>Neris-VE3</w:t>
      </w:r>
      <w:r w:rsidR="00932821" w:rsidRPr="00A5486C">
        <w:rPr>
          <w:rFonts w:ascii="Arial" w:hAnsi="Arial" w:cs="Arial"/>
          <w:b/>
          <w:bCs/>
          <w:iCs/>
          <w:szCs w:val="22"/>
          <w:lang w:val="lt-LT"/>
        </w:rPr>
        <w:t xml:space="preserve"> I, Neris-VE3 II)</w:t>
      </w:r>
      <w:bookmarkEnd w:id="92"/>
      <w:r w:rsidRPr="00A5486C">
        <w:rPr>
          <w:rFonts w:ascii="Arial" w:hAnsi="Arial" w:cs="Arial"/>
          <w:b/>
          <w:bCs/>
          <w:iCs/>
          <w:szCs w:val="22"/>
          <w:lang w:val="lt-LT"/>
        </w:rPr>
        <w:t xml:space="preserve"> dalyje</w:t>
      </w:r>
      <w:r w:rsidR="005031BE" w:rsidRPr="00A5486C">
        <w:rPr>
          <w:rFonts w:ascii="Arial" w:hAnsi="Arial" w:cs="Arial"/>
          <w:b/>
          <w:bCs/>
          <w:iCs/>
          <w:szCs w:val="22"/>
          <w:lang w:val="lt-LT"/>
        </w:rPr>
        <w:t>:</w:t>
      </w:r>
    </w:p>
    <w:p w14:paraId="309CD74F" w14:textId="575D7E4A" w:rsidR="00840C72" w:rsidRPr="00A5486C" w:rsidRDefault="009656B6" w:rsidP="00E92B6E">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 xml:space="preserve">110 kV OL </w:t>
      </w:r>
      <w:r w:rsidR="00932821" w:rsidRPr="00A5486C">
        <w:rPr>
          <w:rFonts w:ascii="Arial" w:hAnsi="Arial" w:cs="Arial"/>
          <w:szCs w:val="22"/>
          <w:lang w:val="lt-LT"/>
        </w:rPr>
        <w:t>(Neris-VE3 I, Neris-VE3 II)</w:t>
      </w:r>
      <w:r w:rsidRPr="00A5486C">
        <w:rPr>
          <w:rFonts w:ascii="Arial" w:hAnsi="Arial" w:cs="Arial"/>
          <w:szCs w:val="22"/>
          <w:lang w:val="lt-LT"/>
        </w:rPr>
        <w:t xml:space="preserve"> </w:t>
      </w:r>
      <w:r w:rsidR="00932821" w:rsidRPr="00A5486C">
        <w:rPr>
          <w:rFonts w:ascii="Arial" w:hAnsi="Arial" w:cs="Arial"/>
          <w:szCs w:val="22"/>
          <w:lang w:val="lt-LT"/>
        </w:rPr>
        <w:t>suprojektuoti</w:t>
      </w:r>
      <w:r w:rsidR="004D5B48" w:rsidRPr="00A5486C">
        <w:rPr>
          <w:rFonts w:ascii="Arial" w:hAnsi="Arial" w:cs="Arial"/>
          <w:szCs w:val="22"/>
          <w:lang w:val="lt-LT"/>
        </w:rPr>
        <w:t xml:space="preserve"> ir įrengti </w:t>
      </w:r>
      <w:r w:rsidR="00840C72" w:rsidRPr="00A5486C">
        <w:rPr>
          <w:rFonts w:ascii="Arial" w:hAnsi="Arial" w:cs="Arial"/>
          <w:szCs w:val="22"/>
          <w:lang w:val="lt-LT"/>
        </w:rPr>
        <w:t xml:space="preserve">esamo žaibosaugos troso pakeitimą į </w:t>
      </w:r>
      <w:r w:rsidR="00932821" w:rsidRPr="00A5486C">
        <w:rPr>
          <w:rFonts w:ascii="Arial" w:hAnsi="Arial" w:cs="Arial"/>
          <w:szCs w:val="22"/>
          <w:lang w:val="lt-LT"/>
        </w:rPr>
        <w:t xml:space="preserve">ŽTŠK </w:t>
      </w:r>
      <w:r w:rsidRPr="00A5486C">
        <w:rPr>
          <w:rFonts w:ascii="Arial" w:hAnsi="Arial" w:cs="Arial"/>
          <w:szCs w:val="22"/>
          <w:lang w:val="lt-LT"/>
        </w:rPr>
        <w:t xml:space="preserve">nuo </w:t>
      </w:r>
      <w:bookmarkStart w:id="93" w:name="_Hlk187387059"/>
      <w:r w:rsidR="00840C72" w:rsidRPr="00A5486C">
        <w:rPr>
          <w:rFonts w:ascii="Arial" w:hAnsi="Arial" w:cs="Arial"/>
          <w:szCs w:val="22"/>
          <w:lang w:val="lt-LT"/>
        </w:rPr>
        <w:t>atramos Nr. 83 iki atramos Nr. 73</w:t>
      </w:r>
      <w:bookmarkEnd w:id="93"/>
      <w:r w:rsidR="00481C53" w:rsidRPr="00A5486C">
        <w:rPr>
          <w:rFonts w:ascii="Arial" w:hAnsi="Arial" w:cs="Arial"/>
          <w:szCs w:val="22"/>
          <w:lang w:val="lt-LT"/>
        </w:rPr>
        <w:t>;</w:t>
      </w:r>
    </w:p>
    <w:p w14:paraId="04A1D56E" w14:textId="73677714" w:rsidR="00543068" w:rsidRPr="00A5486C" w:rsidRDefault="00543068" w:rsidP="00AD2199">
      <w:pPr>
        <w:pStyle w:val="ListParagraph"/>
        <w:numPr>
          <w:ilvl w:val="3"/>
          <w:numId w:val="3"/>
        </w:numPr>
        <w:spacing w:line="276" w:lineRule="auto"/>
        <w:ind w:left="0" w:firstLine="851"/>
        <w:jc w:val="both"/>
        <w:rPr>
          <w:rFonts w:ascii="Arial" w:hAnsi="Arial" w:cs="Arial"/>
          <w:szCs w:val="22"/>
          <w:lang w:val="lt-LT"/>
        </w:rPr>
      </w:pPr>
      <w:proofErr w:type="spellStart"/>
      <w:r w:rsidRPr="00A5486C">
        <w:rPr>
          <w:rFonts w:ascii="Arial" w:hAnsi="Arial" w:cs="Arial"/>
          <w:sz w:val="22"/>
          <w:szCs w:val="22"/>
          <w:lang w:val="lt-LT"/>
        </w:rPr>
        <w:t>Dvigrandėje</w:t>
      </w:r>
      <w:proofErr w:type="spellEnd"/>
      <w:r w:rsidRPr="00A5486C">
        <w:rPr>
          <w:rFonts w:ascii="Arial" w:hAnsi="Arial" w:cs="Arial"/>
          <w:sz w:val="22"/>
          <w:szCs w:val="22"/>
          <w:lang w:val="lt-LT"/>
        </w:rPr>
        <w:t xml:space="preserve"> plieninėje inkarinėje atramoje (projektuojamoje vietoje atramos Nr. 83) suprojektuoti ŽTŠK-ŠK movą ir ŽTŠK atsargos suvyniojimo įrenginį.</w:t>
      </w:r>
      <w:r w:rsidR="00481C53" w:rsidRPr="00A5486C">
        <w:rPr>
          <w:sz w:val="22"/>
          <w:szCs w:val="22"/>
          <w:lang w:val="lt-LT"/>
        </w:rPr>
        <w:t xml:space="preserve"> </w:t>
      </w:r>
      <w:r w:rsidR="00481C53" w:rsidRPr="00A5486C">
        <w:rPr>
          <w:rFonts w:ascii="Arial" w:hAnsi="Arial" w:cs="Arial"/>
          <w:sz w:val="22"/>
          <w:szCs w:val="22"/>
          <w:lang w:val="lt-LT"/>
        </w:rPr>
        <w:t>požeminiam šviesolaidiniam kabeliui iš Riešės TP prijungti;</w:t>
      </w:r>
    </w:p>
    <w:p w14:paraId="711067F3" w14:textId="77777777" w:rsidR="00DD6EFF" w:rsidRPr="00A5486C" w:rsidRDefault="00543068" w:rsidP="00E92B6E">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Atramoje Nr. 73 suprojektuoti ŽTŠK-ŠK movą</w:t>
      </w:r>
      <w:r w:rsidR="00DD6EFF" w:rsidRPr="00A5486C">
        <w:rPr>
          <w:rFonts w:ascii="Arial" w:hAnsi="Arial" w:cs="Arial"/>
          <w:szCs w:val="22"/>
          <w:lang w:val="lt-LT"/>
        </w:rPr>
        <w:t xml:space="preserve"> (su nemažiau kaip 3 įvadiniais portais)</w:t>
      </w:r>
      <w:r w:rsidRPr="00A5486C">
        <w:rPr>
          <w:rFonts w:ascii="Arial" w:hAnsi="Arial" w:cs="Arial"/>
          <w:szCs w:val="22"/>
          <w:lang w:val="lt-LT"/>
        </w:rPr>
        <w:t xml:space="preserve"> ir ŽTŠK atsargos suvyniojimo įrenginį</w:t>
      </w:r>
      <w:r w:rsidR="00481C53" w:rsidRPr="00A5486C">
        <w:rPr>
          <w:rFonts w:ascii="Arial" w:hAnsi="Arial" w:cs="Arial"/>
          <w:szCs w:val="22"/>
          <w:lang w:val="lt-LT"/>
        </w:rPr>
        <w:t>;</w:t>
      </w:r>
    </w:p>
    <w:p w14:paraId="15F1C6F3" w14:textId="086FC2B1" w:rsidR="00543068" w:rsidRPr="00A5486C" w:rsidRDefault="00DD6EFF" w:rsidP="00E92B6E">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Suprojektuoti skaidulų sujungimą movoje atramoje Nr.73;</w:t>
      </w:r>
    </w:p>
    <w:p w14:paraId="79373D6C" w14:textId="53D3DC27" w:rsidR="00840C72" w:rsidRPr="00A5486C" w:rsidRDefault="00840C72" w:rsidP="00AD2199">
      <w:pPr>
        <w:pStyle w:val="ListParagraph"/>
        <w:numPr>
          <w:ilvl w:val="3"/>
          <w:numId w:val="3"/>
        </w:numPr>
        <w:spacing w:line="276" w:lineRule="auto"/>
        <w:rPr>
          <w:rFonts w:ascii="Arial" w:hAnsi="Arial" w:cs="Arial"/>
          <w:sz w:val="22"/>
          <w:szCs w:val="22"/>
          <w:lang w:val="lt-LT"/>
        </w:rPr>
      </w:pPr>
      <w:r w:rsidRPr="00A5486C">
        <w:rPr>
          <w:rFonts w:ascii="Arial" w:hAnsi="Arial" w:cs="Arial"/>
          <w:sz w:val="22"/>
          <w:szCs w:val="22"/>
          <w:lang w:val="lt-LT"/>
        </w:rPr>
        <w:t xml:space="preserve">suprojektuoti ŽTŠK perėjimą nuo </w:t>
      </w:r>
      <w:bookmarkStart w:id="94" w:name="_Hlk187054882"/>
      <w:r w:rsidRPr="00A5486C">
        <w:rPr>
          <w:rFonts w:ascii="Arial" w:hAnsi="Arial" w:cs="Arial"/>
          <w:sz w:val="22"/>
          <w:szCs w:val="22"/>
          <w:lang w:val="lt-LT"/>
        </w:rPr>
        <w:t>110 kV OL (Neris</w:t>
      </w:r>
      <w:r w:rsidR="00790B5E" w:rsidRPr="00A5486C">
        <w:rPr>
          <w:rFonts w:ascii="Arial" w:hAnsi="Arial" w:cs="Arial"/>
          <w:sz w:val="22"/>
          <w:szCs w:val="22"/>
          <w:lang w:val="lt-LT"/>
        </w:rPr>
        <w:t xml:space="preserve"> </w:t>
      </w:r>
      <w:r w:rsidRPr="00A5486C">
        <w:rPr>
          <w:rFonts w:ascii="Arial" w:hAnsi="Arial" w:cs="Arial"/>
          <w:sz w:val="22"/>
          <w:szCs w:val="22"/>
          <w:lang w:val="lt-LT"/>
        </w:rPr>
        <w:t>-</w:t>
      </w:r>
      <w:r w:rsidR="00790B5E" w:rsidRPr="00A5486C">
        <w:rPr>
          <w:rFonts w:ascii="Arial" w:hAnsi="Arial" w:cs="Arial"/>
          <w:sz w:val="22"/>
          <w:szCs w:val="22"/>
          <w:lang w:val="lt-LT"/>
        </w:rPr>
        <w:t xml:space="preserve"> </w:t>
      </w:r>
      <w:r w:rsidRPr="00A5486C">
        <w:rPr>
          <w:rFonts w:ascii="Arial" w:hAnsi="Arial" w:cs="Arial"/>
          <w:sz w:val="22"/>
          <w:szCs w:val="22"/>
          <w:lang w:val="lt-LT"/>
        </w:rPr>
        <w:t>VE3 I, Neris</w:t>
      </w:r>
      <w:r w:rsidR="00790B5E" w:rsidRPr="00A5486C">
        <w:rPr>
          <w:rFonts w:ascii="Arial" w:hAnsi="Arial" w:cs="Arial"/>
          <w:sz w:val="22"/>
          <w:szCs w:val="22"/>
          <w:lang w:val="lt-LT"/>
        </w:rPr>
        <w:t xml:space="preserve"> </w:t>
      </w:r>
      <w:r w:rsidRPr="00A5486C">
        <w:rPr>
          <w:rFonts w:ascii="Arial" w:hAnsi="Arial" w:cs="Arial"/>
          <w:sz w:val="22"/>
          <w:szCs w:val="22"/>
          <w:lang w:val="lt-LT"/>
        </w:rPr>
        <w:t>-</w:t>
      </w:r>
      <w:r w:rsidR="00790B5E" w:rsidRPr="00A5486C">
        <w:rPr>
          <w:rFonts w:ascii="Arial" w:hAnsi="Arial" w:cs="Arial"/>
          <w:sz w:val="22"/>
          <w:szCs w:val="22"/>
          <w:lang w:val="lt-LT"/>
        </w:rPr>
        <w:t xml:space="preserve"> </w:t>
      </w:r>
      <w:r w:rsidRPr="00A5486C">
        <w:rPr>
          <w:rFonts w:ascii="Arial" w:hAnsi="Arial" w:cs="Arial"/>
          <w:sz w:val="22"/>
          <w:szCs w:val="22"/>
          <w:lang w:val="lt-LT"/>
        </w:rPr>
        <w:t xml:space="preserve">VE3 II) </w:t>
      </w:r>
      <w:bookmarkEnd w:id="94"/>
      <w:r w:rsidRPr="00A5486C">
        <w:rPr>
          <w:rFonts w:ascii="Arial" w:hAnsi="Arial" w:cs="Arial"/>
          <w:sz w:val="22"/>
          <w:szCs w:val="22"/>
          <w:lang w:val="lt-LT"/>
        </w:rPr>
        <w:t>atramos Nr. 73 iki 110 kV OL (Neris</w:t>
      </w:r>
      <w:r w:rsidR="00790B5E" w:rsidRPr="00A5486C">
        <w:rPr>
          <w:rFonts w:ascii="Arial" w:hAnsi="Arial" w:cs="Arial"/>
          <w:sz w:val="22"/>
          <w:szCs w:val="22"/>
          <w:lang w:val="lt-LT"/>
        </w:rPr>
        <w:t xml:space="preserve"> </w:t>
      </w:r>
      <w:r w:rsidRPr="00A5486C">
        <w:rPr>
          <w:rFonts w:ascii="Arial" w:hAnsi="Arial" w:cs="Arial"/>
          <w:sz w:val="22"/>
          <w:szCs w:val="22"/>
          <w:lang w:val="lt-LT"/>
        </w:rPr>
        <w:t>-</w:t>
      </w:r>
      <w:r w:rsidR="00790B5E" w:rsidRPr="00A5486C">
        <w:rPr>
          <w:rFonts w:ascii="Arial" w:hAnsi="Arial" w:cs="Arial"/>
          <w:sz w:val="22"/>
          <w:szCs w:val="22"/>
          <w:lang w:val="lt-LT"/>
        </w:rPr>
        <w:t xml:space="preserve"> </w:t>
      </w:r>
      <w:r w:rsidRPr="00A5486C">
        <w:rPr>
          <w:rFonts w:ascii="Arial" w:hAnsi="Arial" w:cs="Arial"/>
          <w:sz w:val="22"/>
          <w:szCs w:val="22"/>
          <w:lang w:val="lt-LT"/>
        </w:rPr>
        <w:t>Šeškinė, Neris</w:t>
      </w:r>
      <w:r w:rsidR="00790B5E" w:rsidRPr="00A5486C">
        <w:rPr>
          <w:rFonts w:ascii="Arial" w:hAnsi="Arial" w:cs="Arial"/>
          <w:sz w:val="22"/>
          <w:szCs w:val="22"/>
          <w:lang w:val="lt-LT"/>
        </w:rPr>
        <w:t xml:space="preserve"> </w:t>
      </w:r>
      <w:r w:rsidRPr="00A5486C">
        <w:rPr>
          <w:rFonts w:ascii="Arial" w:hAnsi="Arial" w:cs="Arial"/>
          <w:sz w:val="22"/>
          <w:szCs w:val="22"/>
          <w:lang w:val="lt-LT"/>
        </w:rPr>
        <w:t>-</w:t>
      </w:r>
      <w:r w:rsidR="00790B5E" w:rsidRPr="00A5486C">
        <w:rPr>
          <w:rFonts w:ascii="Arial" w:hAnsi="Arial" w:cs="Arial"/>
          <w:sz w:val="22"/>
          <w:szCs w:val="22"/>
          <w:lang w:val="lt-LT"/>
        </w:rPr>
        <w:t xml:space="preserve"> Ą</w:t>
      </w:r>
      <w:r w:rsidRPr="00A5486C">
        <w:rPr>
          <w:rFonts w:ascii="Arial" w:hAnsi="Arial" w:cs="Arial"/>
          <w:sz w:val="22"/>
          <w:szCs w:val="22"/>
          <w:lang w:val="lt-LT"/>
        </w:rPr>
        <w:t>žuolynė)</w:t>
      </w:r>
      <w:r w:rsidRPr="00A5486C">
        <w:rPr>
          <w:lang w:val="lt-LT"/>
        </w:rPr>
        <w:t xml:space="preserve"> </w:t>
      </w:r>
      <w:bookmarkStart w:id="95" w:name="_Hlk187253938"/>
      <w:r w:rsidRPr="00A5486C">
        <w:rPr>
          <w:rFonts w:ascii="Arial" w:hAnsi="Arial" w:cs="Arial"/>
          <w:sz w:val="22"/>
          <w:szCs w:val="22"/>
          <w:lang w:val="lt-LT"/>
        </w:rPr>
        <w:t>atram</w:t>
      </w:r>
      <w:r w:rsidR="00543068" w:rsidRPr="00A5486C">
        <w:rPr>
          <w:rFonts w:ascii="Arial" w:hAnsi="Arial" w:cs="Arial"/>
          <w:sz w:val="22"/>
          <w:szCs w:val="22"/>
          <w:lang w:val="lt-LT"/>
        </w:rPr>
        <w:t>oje</w:t>
      </w:r>
      <w:r w:rsidRPr="00A5486C">
        <w:rPr>
          <w:rFonts w:ascii="Arial" w:hAnsi="Arial" w:cs="Arial"/>
          <w:sz w:val="22"/>
          <w:szCs w:val="22"/>
          <w:lang w:val="lt-LT"/>
        </w:rPr>
        <w:t xml:space="preserve"> Nr. 70</w:t>
      </w:r>
      <w:r w:rsidR="00543068" w:rsidRPr="00A5486C">
        <w:rPr>
          <w:rFonts w:ascii="Arial" w:hAnsi="Arial" w:cs="Arial"/>
          <w:sz w:val="22"/>
          <w:szCs w:val="22"/>
          <w:lang w:val="lt-LT"/>
        </w:rPr>
        <w:t xml:space="preserve"> </w:t>
      </w:r>
      <w:bookmarkEnd w:id="95"/>
      <w:r w:rsidR="00543068" w:rsidRPr="00A5486C">
        <w:rPr>
          <w:rFonts w:ascii="Arial" w:hAnsi="Arial" w:cs="Arial"/>
          <w:sz w:val="22"/>
          <w:szCs w:val="22"/>
          <w:lang w:val="lt-LT"/>
        </w:rPr>
        <w:t>esančios movos SN-70</w:t>
      </w:r>
      <w:r w:rsidR="00481C53" w:rsidRPr="00A5486C">
        <w:rPr>
          <w:rFonts w:ascii="Arial" w:hAnsi="Arial" w:cs="Arial"/>
          <w:sz w:val="22"/>
          <w:szCs w:val="22"/>
          <w:lang w:val="lt-LT"/>
        </w:rPr>
        <w:t>;</w:t>
      </w:r>
    </w:p>
    <w:p w14:paraId="776F36A5" w14:textId="43EB8C45" w:rsidR="00E1430D" w:rsidRPr="00A5486C" w:rsidRDefault="00E1430D" w:rsidP="00AD2199">
      <w:pPr>
        <w:pStyle w:val="ListParagraph"/>
        <w:numPr>
          <w:ilvl w:val="3"/>
          <w:numId w:val="3"/>
        </w:numPr>
        <w:spacing w:line="276" w:lineRule="auto"/>
        <w:rPr>
          <w:rFonts w:ascii="Arial" w:hAnsi="Arial" w:cs="Arial"/>
          <w:sz w:val="22"/>
          <w:szCs w:val="22"/>
          <w:lang w:val="lt-LT"/>
        </w:rPr>
      </w:pPr>
      <w:r w:rsidRPr="00A5486C">
        <w:rPr>
          <w:rFonts w:ascii="Arial" w:hAnsi="Arial" w:cs="Arial"/>
          <w:sz w:val="22"/>
          <w:szCs w:val="22"/>
          <w:lang w:val="lt-LT"/>
        </w:rPr>
        <w:t>ŽTŠK movą SN-70, ŽTŠK atsargų suvyniojimo įrenginį perkelti žemiau fazinių laidų, siekiant išvengti OL linijos atjungimo aptarnaujant movą;</w:t>
      </w:r>
    </w:p>
    <w:p w14:paraId="1B464963" w14:textId="01AB01D6" w:rsidR="00FF5350" w:rsidRPr="00A5486C" w:rsidRDefault="00FF5350">
      <w:pPr>
        <w:pStyle w:val="ListParagraph"/>
        <w:numPr>
          <w:ilvl w:val="3"/>
          <w:numId w:val="3"/>
        </w:numPr>
        <w:spacing w:line="276" w:lineRule="auto"/>
        <w:rPr>
          <w:rFonts w:ascii="Arial" w:hAnsi="Arial" w:cs="Arial"/>
          <w:sz w:val="22"/>
          <w:szCs w:val="22"/>
          <w:lang w:val="lt-LT"/>
        </w:rPr>
      </w:pPr>
      <w:r w:rsidRPr="00A5486C">
        <w:rPr>
          <w:rFonts w:ascii="Arial" w:hAnsi="Arial" w:cs="Arial"/>
          <w:sz w:val="22"/>
          <w:szCs w:val="22"/>
          <w:lang w:val="lt-LT"/>
        </w:rPr>
        <w:t xml:space="preserve">Movą SN-70 </w:t>
      </w:r>
      <w:r w:rsidR="00E1430D" w:rsidRPr="00A5486C">
        <w:rPr>
          <w:rFonts w:ascii="Arial" w:hAnsi="Arial" w:cs="Arial"/>
          <w:sz w:val="22"/>
          <w:szCs w:val="22"/>
          <w:lang w:val="lt-LT"/>
        </w:rPr>
        <w:t xml:space="preserve">pakeisti nauja mova </w:t>
      </w:r>
      <w:r w:rsidR="00DD6EFF" w:rsidRPr="00A5486C">
        <w:rPr>
          <w:rFonts w:ascii="Arial" w:hAnsi="Arial" w:cs="Arial"/>
          <w:sz w:val="22"/>
          <w:szCs w:val="22"/>
          <w:lang w:val="lt-LT"/>
        </w:rPr>
        <w:t xml:space="preserve">su ne mažiau kaip 3 </w:t>
      </w:r>
      <w:r w:rsidR="00E1430D" w:rsidRPr="00A5486C">
        <w:rPr>
          <w:rFonts w:ascii="Arial" w:hAnsi="Arial" w:cs="Arial"/>
          <w:sz w:val="22"/>
          <w:szCs w:val="22"/>
          <w:lang w:val="lt-LT"/>
        </w:rPr>
        <w:t>įvadiniais portais</w:t>
      </w:r>
      <w:r w:rsidRPr="00A5486C">
        <w:rPr>
          <w:rFonts w:ascii="Arial" w:hAnsi="Arial" w:cs="Arial"/>
          <w:sz w:val="22"/>
          <w:szCs w:val="22"/>
          <w:lang w:val="lt-LT"/>
        </w:rPr>
        <w:t>;</w:t>
      </w:r>
    </w:p>
    <w:p w14:paraId="4E4EBCEC" w14:textId="017DD120" w:rsidR="00D366F2" w:rsidRPr="00A5486C" w:rsidRDefault="00D366F2" w:rsidP="00706D4E">
      <w:pPr>
        <w:pStyle w:val="ListParagraph"/>
        <w:numPr>
          <w:ilvl w:val="3"/>
          <w:numId w:val="3"/>
        </w:numPr>
        <w:spacing w:line="276" w:lineRule="auto"/>
        <w:rPr>
          <w:rFonts w:ascii="Arial" w:hAnsi="Arial" w:cs="Arial"/>
          <w:sz w:val="22"/>
          <w:szCs w:val="22"/>
          <w:lang w:val="lt-LT"/>
        </w:rPr>
      </w:pPr>
      <w:r w:rsidRPr="00A5486C">
        <w:rPr>
          <w:rFonts w:ascii="Arial" w:hAnsi="Arial" w:cs="Arial"/>
          <w:sz w:val="22"/>
          <w:szCs w:val="22"/>
          <w:lang w:val="lt-LT"/>
        </w:rPr>
        <w:t>Atramoje Nr. 70 suprojektuoti naują ŽTŠK, ŠK atsargų suvyniojimo įrenginį.</w:t>
      </w:r>
    </w:p>
    <w:p w14:paraId="28288969" w14:textId="73F449D8" w:rsidR="00FF5350" w:rsidRPr="00A5486C" w:rsidRDefault="00D366F2" w:rsidP="00AD2199">
      <w:pPr>
        <w:pStyle w:val="ListParagraph"/>
        <w:numPr>
          <w:ilvl w:val="3"/>
          <w:numId w:val="3"/>
        </w:numPr>
        <w:spacing w:line="276" w:lineRule="auto"/>
        <w:rPr>
          <w:rFonts w:ascii="Arial" w:hAnsi="Arial" w:cs="Arial"/>
          <w:sz w:val="22"/>
          <w:szCs w:val="22"/>
          <w:lang w:val="lt-LT"/>
        </w:rPr>
      </w:pPr>
      <w:r w:rsidRPr="00A5486C">
        <w:rPr>
          <w:rFonts w:ascii="Arial" w:hAnsi="Arial" w:cs="Arial"/>
          <w:sz w:val="22"/>
          <w:szCs w:val="22"/>
          <w:lang w:val="lt-LT"/>
        </w:rPr>
        <w:t>;S</w:t>
      </w:r>
      <w:r w:rsidR="00FF5350" w:rsidRPr="00A5486C">
        <w:rPr>
          <w:rFonts w:ascii="Arial" w:hAnsi="Arial" w:cs="Arial"/>
          <w:sz w:val="22"/>
          <w:szCs w:val="22"/>
          <w:lang w:val="lt-LT"/>
        </w:rPr>
        <w:t>uprojektuoti skaidulų sujungimą movoje SN-70;</w:t>
      </w:r>
    </w:p>
    <w:p w14:paraId="2489B797" w14:textId="3AE8AC1E" w:rsidR="00FF5350" w:rsidRPr="00A5486C" w:rsidRDefault="00FF5350" w:rsidP="00AD2199">
      <w:pPr>
        <w:pStyle w:val="ListParagraph"/>
        <w:numPr>
          <w:ilvl w:val="3"/>
          <w:numId w:val="3"/>
        </w:numPr>
        <w:spacing w:line="276" w:lineRule="auto"/>
        <w:rPr>
          <w:rFonts w:ascii="Arial" w:hAnsi="Arial" w:cs="Arial"/>
          <w:sz w:val="22"/>
          <w:szCs w:val="22"/>
          <w:lang w:val="lt-LT"/>
        </w:rPr>
      </w:pPr>
      <w:r w:rsidRPr="00A5486C">
        <w:rPr>
          <w:rFonts w:ascii="Arial" w:hAnsi="Arial" w:cs="Arial"/>
          <w:sz w:val="22"/>
          <w:szCs w:val="22"/>
          <w:lang w:val="lt-LT"/>
        </w:rPr>
        <w:t>ŽTŠK skaidulų kiekis – 48;</w:t>
      </w:r>
    </w:p>
    <w:p w14:paraId="52D1A392" w14:textId="496630FF" w:rsidR="00FF5350" w:rsidRPr="00A5486C" w:rsidRDefault="00FF5350" w:rsidP="00AD2199">
      <w:pPr>
        <w:pStyle w:val="ListParagraph"/>
        <w:numPr>
          <w:ilvl w:val="3"/>
          <w:numId w:val="3"/>
        </w:numPr>
        <w:spacing w:line="276" w:lineRule="auto"/>
        <w:rPr>
          <w:rFonts w:ascii="Arial" w:hAnsi="Arial" w:cs="Arial"/>
          <w:sz w:val="22"/>
          <w:szCs w:val="22"/>
          <w:lang w:val="lt-LT"/>
        </w:rPr>
      </w:pPr>
      <w:r w:rsidRPr="00A5486C">
        <w:rPr>
          <w:rFonts w:ascii="Arial" w:hAnsi="Arial" w:cs="Arial"/>
          <w:sz w:val="22"/>
          <w:szCs w:val="22"/>
          <w:lang w:val="lt-LT"/>
        </w:rPr>
        <w:t>ŽTŠK skaidulų tipas – ITU-T G.652D;</w:t>
      </w:r>
    </w:p>
    <w:p w14:paraId="6DE3234A" w14:textId="4667BB1A" w:rsidR="00386AEF" w:rsidRPr="00A5486C" w:rsidRDefault="009656B6" w:rsidP="00E92B6E">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Suprojektuoti reikiamą kiekį ŽTŠK</w:t>
      </w:r>
      <w:r w:rsidR="00932821" w:rsidRPr="00A5486C">
        <w:rPr>
          <w:rFonts w:ascii="Arial" w:hAnsi="Arial" w:cs="Arial"/>
          <w:szCs w:val="22"/>
          <w:lang w:val="lt-LT"/>
        </w:rPr>
        <w:t>, ŽTŠK-ŠK</w:t>
      </w:r>
      <w:r w:rsidRPr="00A5486C">
        <w:rPr>
          <w:rFonts w:ascii="Arial" w:hAnsi="Arial" w:cs="Arial"/>
          <w:szCs w:val="22"/>
          <w:lang w:val="lt-LT"/>
        </w:rPr>
        <w:t xml:space="preserve"> movų ir ŽTŠK atsargos suvyniojimo įrenginių</w:t>
      </w:r>
      <w:r w:rsidR="00481C53" w:rsidRPr="00A5486C">
        <w:rPr>
          <w:rFonts w:ascii="Arial" w:hAnsi="Arial" w:cs="Arial"/>
          <w:szCs w:val="22"/>
          <w:lang w:val="lt-LT"/>
        </w:rPr>
        <w:t>;</w:t>
      </w:r>
    </w:p>
    <w:p w14:paraId="1D982375" w14:textId="55E2D57B" w:rsidR="009656B6" w:rsidRPr="00A5486C" w:rsidRDefault="009656B6" w:rsidP="00E92B6E">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lastRenderedPageBreak/>
        <w:t xml:space="preserve"> ŽTŠK movas su atsargų suvyniojimo įrenginiu projektuoti žemiau fazinių laidų, siekiant išvengti OL linijos atjungimo aptarnaujant ŽTŠK movą</w:t>
      </w:r>
      <w:r w:rsidR="00C73891" w:rsidRPr="00A5486C">
        <w:rPr>
          <w:rFonts w:ascii="Arial" w:hAnsi="Arial" w:cs="Arial"/>
          <w:szCs w:val="22"/>
          <w:lang w:val="lt-LT"/>
        </w:rPr>
        <w:t>;</w:t>
      </w:r>
    </w:p>
    <w:p w14:paraId="7EFD22A8" w14:textId="279E7038" w:rsidR="008875CA" w:rsidRPr="00A5486C" w:rsidRDefault="008875CA" w:rsidP="00E92B6E">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ŽTŠK movų žymėjimas turi būti atliktas atspariomis atmosferos, temperatūros, saulės poveikiui medžiagomis;</w:t>
      </w:r>
    </w:p>
    <w:p w14:paraId="289108BE" w14:textId="19ED88E3" w:rsidR="008875CA" w:rsidRPr="00A5486C" w:rsidRDefault="008875CA" w:rsidP="00E92B6E">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ŽTŠK atsargos suvyniojimo įrenginiai komplektuojami su reikiamais tvirtinimo elementais ir detalėmis;</w:t>
      </w:r>
    </w:p>
    <w:p w14:paraId="1CC50082" w14:textId="1F23F36B" w:rsidR="008875CA" w:rsidRPr="00A5486C" w:rsidRDefault="008875CA" w:rsidP="00E92B6E">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ŽTŠK movos komplektuojamos su reikiamais tvirtinimo elementais ir detalėmis;</w:t>
      </w:r>
    </w:p>
    <w:p w14:paraId="64191226" w14:textId="2850BBB9" w:rsidR="008875CA" w:rsidRPr="00A5486C" w:rsidRDefault="008875CA" w:rsidP="00E92B6E">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 xml:space="preserve">Atlikus ŽTŠK įrengimo darbus, turi būti pateikta įrengto ruožo šviesolaidinis pasas ir originalios skaidulų reflektogramas </w:t>
      </w:r>
      <w:r w:rsidR="00B36D49" w:rsidRPr="00A5486C">
        <w:rPr>
          <w:rFonts w:ascii="Arial" w:hAnsi="Arial" w:cs="Arial"/>
          <w:szCs w:val="22"/>
          <w:lang w:val="lt-LT"/>
        </w:rPr>
        <w:t>SOR</w:t>
      </w:r>
      <w:r w:rsidRPr="00A5486C">
        <w:rPr>
          <w:rFonts w:ascii="Arial" w:hAnsi="Arial" w:cs="Arial"/>
          <w:szCs w:val="22"/>
          <w:lang w:val="lt-LT"/>
        </w:rPr>
        <w:t xml:space="preserve"> formate. Šviesolaidinis pasas pateikiamas </w:t>
      </w:r>
      <w:r w:rsidR="00B36D49" w:rsidRPr="00A5486C">
        <w:rPr>
          <w:rFonts w:ascii="Arial" w:hAnsi="Arial" w:cs="Arial"/>
          <w:szCs w:val="22"/>
          <w:lang w:val="lt-LT"/>
        </w:rPr>
        <w:t xml:space="preserve">PDF </w:t>
      </w:r>
      <w:r w:rsidRPr="00A5486C">
        <w:rPr>
          <w:rFonts w:ascii="Arial" w:hAnsi="Arial" w:cs="Arial"/>
          <w:szCs w:val="22"/>
          <w:lang w:val="lt-LT"/>
        </w:rPr>
        <w:t xml:space="preserve">ir redaguojamame </w:t>
      </w:r>
      <w:r w:rsidR="00B36D49" w:rsidRPr="00A5486C">
        <w:rPr>
          <w:rFonts w:ascii="Arial" w:hAnsi="Arial" w:cs="Arial"/>
          <w:szCs w:val="22"/>
          <w:lang w:val="lt-LT"/>
        </w:rPr>
        <w:t xml:space="preserve">XLS </w:t>
      </w:r>
      <w:r w:rsidRPr="00A5486C">
        <w:rPr>
          <w:rFonts w:ascii="Arial" w:hAnsi="Arial" w:cs="Arial"/>
          <w:szCs w:val="22"/>
          <w:lang w:val="lt-LT"/>
        </w:rPr>
        <w:t xml:space="preserve">formate, vadovaujantis reikalavimais, pateiktais </w:t>
      </w:r>
      <w:sdt>
        <w:sdtPr>
          <w:rPr>
            <w:rFonts w:ascii="Arial" w:hAnsi="Arial" w:cs="Arial"/>
            <w:szCs w:val="22"/>
            <w:lang w:val="lt-LT"/>
          </w:rPr>
          <w:id w:val="633597171"/>
          <w:citation/>
        </w:sdtPr>
        <w:sdtContent>
          <w:r w:rsidR="008A4A51" w:rsidRPr="00A5486C">
            <w:rPr>
              <w:rFonts w:ascii="Arial" w:hAnsi="Arial" w:cs="Arial"/>
              <w:szCs w:val="22"/>
              <w:lang w:val="lt-LT"/>
            </w:rPr>
            <w:fldChar w:fldCharType="begin"/>
          </w:r>
          <w:r w:rsidR="008A4A51" w:rsidRPr="00A5486C">
            <w:rPr>
              <w:rFonts w:ascii="Arial" w:hAnsi="Arial" w:cs="Arial"/>
              <w:szCs w:val="22"/>
              <w:lang w:val="lt-LT"/>
            </w:rPr>
            <w:instrText xml:space="preserve"> CITATION ER14 \l 1063 </w:instrText>
          </w:r>
          <w:r w:rsidR="008A4A51" w:rsidRPr="00A5486C">
            <w:rPr>
              <w:rFonts w:ascii="Arial" w:hAnsi="Arial" w:cs="Arial"/>
              <w:szCs w:val="22"/>
              <w:lang w:val="lt-LT"/>
            </w:rPr>
            <w:fldChar w:fldCharType="separate"/>
          </w:r>
          <w:r w:rsidR="00BE094A" w:rsidRPr="00A5486C">
            <w:rPr>
              <w:rFonts w:ascii="Arial" w:hAnsi="Arial" w:cs="Arial"/>
              <w:noProof/>
              <w:szCs w:val="22"/>
              <w:lang w:val="lt-LT"/>
            </w:rPr>
            <w:t>(82)</w:t>
          </w:r>
          <w:r w:rsidR="008A4A51" w:rsidRPr="00A5486C">
            <w:rPr>
              <w:rFonts w:ascii="Arial" w:hAnsi="Arial" w:cs="Arial"/>
              <w:szCs w:val="22"/>
              <w:lang w:val="lt-LT"/>
            </w:rPr>
            <w:fldChar w:fldCharType="end"/>
          </w:r>
        </w:sdtContent>
      </w:sdt>
      <w:r w:rsidR="008A4A51" w:rsidRPr="00A5486C">
        <w:rPr>
          <w:rFonts w:ascii="Arial" w:hAnsi="Arial" w:cs="Arial"/>
          <w:szCs w:val="22"/>
          <w:lang w:val="lt-LT"/>
        </w:rPr>
        <w:t xml:space="preserve"> </w:t>
      </w:r>
      <w:r w:rsidRPr="00A5486C">
        <w:rPr>
          <w:rFonts w:ascii="Arial" w:hAnsi="Arial" w:cs="Arial"/>
          <w:szCs w:val="22"/>
          <w:lang w:val="lt-LT"/>
        </w:rPr>
        <w:t>pried</w:t>
      </w:r>
      <w:r w:rsidR="008A4A51" w:rsidRPr="00A5486C">
        <w:rPr>
          <w:rFonts w:ascii="Arial" w:hAnsi="Arial" w:cs="Arial"/>
          <w:szCs w:val="22"/>
          <w:lang w:val="lt-LT"/>
        </w:rPr>
        <w:t>e.</w:t>
      </w:r>
    </w:p>
    <w:p w14:paraId="37ED5CF2" w14:textId="1630A345" w:rsidR="008875CA" w:rsidRPr="00A5486C" w:rsidRDefault="008875CA" w:rsidP="00E92B6E">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Standartiniai techniniai reikalavimai 400-110 kV įtampos OL žaibosaugos trosui su šviesolaidiniu kabeliu pateikti</w:t>
      </w:r>
      <w:r w:rsidR="008A4A51" w:rsidRPr="00A5486C">
        <w:rPr>
          <w:rFonts w:ascii="Arial" w:hAnsi="Arial" w:cs="Arial"/>
          <w:szCs w:val="22"/>
          <w:lang w:val="lt-LT"/>
        </w:rPr>
        <w:t xml:space="preserve"> </w:t>
      </w:r>
      <w:sdt>
        <w:sdtPr>
          <w:rPr>
            <w:rFonts w:ascii="Arial" w:hAnsi="Arial" w:cs="Arial"/>
            <w:szCs w:val="22"/>
            <w:lang w:val="lt-LT"/>
          </w:rPr>
          <w:id w:val="99305332"/>
          <w:citation/>
        </w:sdtPr>
        <w:sdtContent>
          <w:r w:rsidR="008A4A51" w:rsidRPr="00A5486C">
            <w:rPr>
              <w:rFonts w:ascii="Arial" w:hAnsi="Arial" w:cs="Arial"/>
              <w:szCs w:val="22"/>
              <w:lang w:val="lt-LT"/>
            </w:rPr>
            <w:fldChar w:fldCharType="begin"/>
          </w:r>
          <w:r w:rsidR="008A4A51" w:rsidRPr="00A5486C">
            <w:rPr>
              <w:rFonts w:ascii="Arial" w:hAnsi="Arial" w:cs="Arial"/>
              <w:szCs w:val="22"/>
              <w:lang w:val="lt-LT"/>
            </w:rPr>
            <w:instrText xml:space="preserve">CITATION EPL9 \l 1063 </w:instrText>
          </w:r>
          <w:r w:rsidR="008A4A51" w:rsidRPr="00A5486C">
            <w:rPr>
              <w:rFonts w:ascii="Arial" w:hAnsi="Arial" w:cs="Arial"/>
              <w:szCs w:val="22"/>
              <w:lang w:val="lt-LT"/>
            </w:rPr>
            <w:fldChar w:fldCharType="separate"/>
          </w:r>
          <w:r w:rsidR="00BE094A" w:rsidRPr="00A5486C">
            <w:rPr>
              <w:rFonts w:ascii="Arial" w:hAnsi="Arial" w:cs="Arial"/>
              <w:noProof/>
              <w:szCs w:val="22"/>
              <w:lang w:val="lt-LT"/>
            </w:rPr>
            <w:t>(83)</w:t>
          </w:r>
          <w:r w:rsidR="008A4A51" w:rsidRPr="00A5486C">
            <w:rPr>
              <w:rFonts w:ascii="Arial" w:hAnsi="Arial" w:cs="Arial"/>
              <w:szCs w:val="22"/>
              <w:lang w:val="lt-LT"/>
            </w:rPr>
            <w:fldChar w:fldCharType="end"/>
          </w:r>
        </w:sdtContent>
      </w:sdt>
      <w:r w:rsidRPr="00A5486C">
        <w:rPr>
          <w:rFonts w:ascii="Arial" w:hAnsi="Arial" w:cs="Arial"/>
          <w:szCs w:val="22"/>
          <w:lang w:val="lt-LT"/>
        </w:rPr>
        <w:t xml:space="preserve"> pried</w:t>
      </w:r>
      <w:r w:rsidR="008A4A51" w:rsidRPr="00A5486C">
        <w:rPr>
          <w:rFonts w:ascii="Arial" w:hAnsi="Arial" w:cs="Arial"/>
          <w:szCs w:val="22"/>
          <w:lang w:val="lt-LT"/>
        </w:rPr>
        <w:t>e.</w:t>
      </w:r>
    </w:p>
    <w:p w14:paraId="13AE197F" w14:textId="167FC6E9" w:rsidR="008875CA" w:rsidRPr="00A5486C" w:rsidRDefault="008875CA" w:rsidP="00E92B6E">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 xml:space="preserve">Tipiniai reikalavimai ŽTŠK movoms pateikti </w:t>
      </w:r>
      <w:sdt>
        <w:sdtPr>
          <w:rPr>
            <w:rFonts w:ascii="Arial" w:hAnsi="Arial" w:cs="Arial"/>
            <w:szCs w:val="22"/>
            <w:lang w:val="lt-LT"/>
          </w:rPr>
          <w:id w:val="-623776221"/>
          <w:citation/>
        </w:sdtPr>
        <w:sdtContent>
          <w:r w:rsidR="00AD2199" w:rsidRPr="00A5486C">
            <w:rPr>
              <w:rFonts w:ascii="Arial" w:hAnsi="Arial" w:cs="Arial"/>
              <w:szCs w:val="22"/>
              <w:lang w:val="lt-LT"/>
            </w:rPr>
            <w:fldChar w:fldCharType="begin"/>
          </w:r>
          <w:r w:rsidR="00AD2199" w:rsidRPr="00A5486C">
            <w:rPr>
              <w:rFonts w:ascii="Arial" w:hAnsi="Arial" w:cs="Arial"/>
              <w:szCs w:val="22"/>
              <w:lang w:val="lt-LT"/>
            </w:rPr>
            <w:instrText xml:space="preserve"> CITATION ER12 \l 1063 </w:instrText>
          </w:r>
          <w:r w:rsidR="00AD2199" w:rsidRPr="00A5486C">
            <w:rPr>
              <w:rFonts w:ascii="Arial" w:hAnsi="Arial" w:cs="Arial"/>
              <w:szCs w:val="22"/>
              <w:lang w:val="lt-LT"/>
            </w:rPr>
            <w:fldChar w:fldCharType="separate"/>
          </w:r>
          <w:r w:rsidR="00BE094A" w:rsidRPr="00A5486C">
            <w:rPr>
              <w:rFonts w:ascii="Arial" w:hAnsi="Arial" w:cs="Arial"/>
              <w:noProof/>
              <w:szCs w:val="22"/>
              <w:lang w:val="lt-LT"/>
            </w:rPr>
            <w:t>(84)</w:t>
          </w:r>
          <w:r w:rsidR="00AD2199" w:rsidRPr="00A5486C">
            <w:rPr>
              <w:rFonts w:ascii="Arial" w:hAnsi="Arial" w:cs="Arial"/>
              <w:szCs w:val="22"/>
              <w:lang w:val="lt-LT"/>
            </w:rPr>
            <w:fldChar w:fldCharType="end"/>
          </w:r>
        </w:sdtContent>
      </w:sdt>
      <w:r w:rsidR="008A4A51" w:rsidRPr="00A5486C">
        <w:rPr>
          <w:rFonts w:ascii="Arial" w:hAnsi="Arial" w:cs="Arial"/>
          <w:szCs w:val="22"/>
          <w:lang w:val="lt-LT"/>
        </w:rPr>
        <w:t xml:space="preserve"> </w:t>
      </w:r>
      <w:r w:rsidRPr="00A5486C">
        <w:rPr>
          <w:rFonts w:ascii="Arial" w:hAnsi="Arial" w:cs="Arial"/>
          <w:szCs w:val="22"/>
          <w:lang w:val="lt-LT"/>
        </w:rPr>
        <w:t>priede;</w:t>
      </w:r>
    </w:p>
    <w:p w14:paraId="6677422F" w14:textId="0D07CDE2" w:rsidR="001A6EF9" w:rsidRPr="00A5486C" w:rsidRDefault="001A6EF9" w:rsidP="00E92B6E">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b/>
          <w:szCs w:val="22"/>
          <w:lang w:val="lt-LT"/>
        </w:rPr>
        <w:t>Požeminis šviesolaidinis kabelis į 110/10 kV Riešės TP:</w:t>
      </w:r>
    </w:p>
    <w:p w14:paraId="59DADA88" w14:textId="0D67F504" w:rsidR="001A6EF9" w:rsidRPr="00A5486C" w:rsidRDefault="001A6EF9" w:rsidP="00E92B6E">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bCs/>
          <w:szCs w:val="22"/>
          <w:lang w:val="lt-LT"/>
        </w:rPr>
        <w:t xml:space="preserve">Suprojektuoti požeminį šviesolaidinį kabelį (toliau-ŠK) </w:t>
      </w:r>
      <w:proofErr w:type="spellStart"/>
      <w:r w:rsidRPr="00A5486C">
        <w:rPr>
          <w:rFonts w:ascii="Arial" w:hAnsi="Arial" w:cs="Arial"/>
          <w:bCs/>
          <w:szCs w:val="22"/>
          <w:lang w:val="lt-LT"/>
        </w:rPr>
        <w:t>kabeliuojamoje</w:t>
      </w:r>
      <w:proofErr w:type="spellEnd"/>
      <w:r w:rsidRPr="00A5486C">
        <w:rPr>
          <w:rFonts w:ascii="Arial" w:hAnsi="Arial" w:cs="Arial"/>
          <w:bCs/>
          <w:szCs w:val="22"/>
          <w:lang w:val="lt-LT"/>
        </w:rPr>
        <w:t xml:space="preserve"> 110 kV OL</w:t>
      </w:r>
      <w:r w:rsidRPr="00A5486C">
        <w:rPr>
          <w:rFonts w:ascii="Arial" w:hAnsi="Arial" w:cs="Arial"/>
          <w:szCs w:val="22"/>
          <w:lang w:val="lt-LT"/>
        </w:rPr>
        <w:t xml:space="preserve"> (</w:t>
      </w:r>
      <w:r w:rsidRPr="00A5486C">
        <w:rPr>
          <w:rFonts w:ascii="Arial" w:hAnsi="Arial" w:cs="Arial"/>
          <w:bCs/>
          <w:szCs w:val="22"/>
          <w:lang w:val="lt-LT"/>
        </w:rPr>
        <w:t>Neris-VE3 I, Neris-VE3 II) atkarpoje nuo atramos Nr. 83 iki Riešės TP;</w:t>
      </w:r>
    </w:p>
    <w:p w14:paraId="0865A1C9" w14:textId="3D29C238" w:rsidR="00543068" w:rsidRPr="00A5486C" w:rsidRDefault="00543068" w:rsidP="00AD2199">
      <w:pPr>
        <w:pStyle w:val="ListParagraph"/>
        <w:numPr>
          <w:ilvl w:val="3"/>
          <w:numId w:val="3"/>
        </w:numPr>
        <w:spacing w:line="276" w:lineRule="auto"/>
        <w:ind w:left="0" w:firstLine="851"/>
        <w:rPr>
          <w:rFonts w:ascii="Arial" w:hAnsi="Arial" w:cs="Arial"/>
          <w:sz w:val="22"/>
          <w:szCs w:val="22"/>
          <w:lang w:val="lt-LT"/>
        </w:rPr>
      </w:pPr>
      <w:bookmarkStart w:id="96" w:name="_Hlk187073689"/>
      <w:r w:rsidRPr="00A5486C">
        <w:rPr>
          <w:rFonts w:ascii="Arial" w:hAnsi="Arial" w:cs="Arial"/>
          <w:sz w:val="22"/>
          <w:szCs w:val="22"/>
          <w:lang w:val="lt-LT"/>
        </w:rPr>
        <w:t xml:space="preserve">Po </w:t>
      </w:r>
      <w:bookmarkStart w:id="97" w:name="_Hlk187253990"/>
      <w:proofErr w:type="spellStart"/>
      <w:r w:rsidRPr="00A5486C">
        <w:rPr>
          <w:rFonts w:ascii="Arial" w:hAnsi="Arial" w:cs="Arial"/>
          <w:sz w:val="22"/>
          <w:szCs w:val="22"/>
          <w:lang w:val="lt-LT"/>
        </w:rPr>
        <w:t>dvigrandėmis</w:t>
      </w:r>
      <w:proofErr w:type="spellEnd"/>
      <w:r w:rsidRPr="00A5486C">
        <w:rPr>
          <w:rFonts w:ascii="Arial" w:hAnsi="Arial" w:cs="Arial"/>
          <w:sz w:val="22"/>
          <w:szCs w:val="22"/>
          <w:lang w:val="lt-LT"/>
        </w:rPr>
        <w:t xml:space="preserve"> plieninėmis inkarinėmis atramomis </w:t>
      </w:r>
      <w:bookmarkEnd w:id="97"/>
      <w:r w:rsidRPr="00A5486C">
        <w:rPr>
          <w:rFonts w:ascii="Arial" w:hAnsi="Arial" w:cs="Arial"/>
          <w:sz w:val="22"/>
          <w:szCs w:val="22"/>
          <w:lang w:val="lt-LT"/>
        </w:rPr>
        <w:t xml:space="preserve">(projektuojamomis vietoje atramos Nr. 83) suprojektuoti </w:t>
      </w:r>
      <w:bookmarkEnd w:id="96"/>
      <w:r w:rsidRPr="00A5486C">
        <w:rPr>
          <w:rFonts w:ascii="Arial" w:hAnsi="Arial" w:cs="Arial"/>
          <w:sz w:val="22"/>
          <w:szCs w:val="22"/>
          <w:lang w:val="lt-LT"/>
        </w:rPr>
        <w:t>ryšių šulinius ŠK atsargoms talpinti. Suprojektuoti ryšio šulinių žymėjimą. Ryšio šuliniai uždengiami betonine plokšte</w:t>
      </w:r>
      <w:r w:rsidR="00481C53" w:rsidRPr="00A5486C">
        <w:rPr>
          <w:rFonts w:ascii="Arial" w:hAnsi="Arial" w:cs="Arial"/>
          <w:sz w:val="22"/>
          <w:szCs w:val="22"/>
          <w:lang w:val="lt-LT"/>
        </w:rPr>
        <w:t>;</w:t>
      </w:r>
    </w:p>
    <w:p w14:paraId="4945DC28" w14:textId="54A6DFF8" w:rsidR="00DD6EFF" w:rsidRPr="00A5486C" w:rsidRDefault="00543068" w:rsidP="00E92B6E">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Suprojektuoti tranzitinį ŠK tarp ryšio šulinių projektuojamų po</w:t>
      </w:r>
      <w:r w:rsidRPr="00A5486C">
        <w:rPr>
          <w:szCs w:val="22"/>
          <w:lang w:val="lt-LT"/>
        </w:rPr>
        <w:t xml:space="preserve"> </w:t>
      </w:r>
      <w:proofErr w:type="spellStart"/>
      <w:r w:rsidRPr="00A5486C">
        <w:rPr>
          <w:rFonts w:ascii="Arial" w:hAnsi="Arial" w:cs="Arial"/>
          <w:szCs w:val="22"/>
          <w:lang w:val="lt-LT"/>
        </w:rPr>
        <w:t>dvigrandėmis</w:t>
      </w:r>
      <w:proofErr w:type="spellEnd"/>
      <w:r w:rsidRPr="00A5486C">
        <w:rPr>
          <w:rFonts w:ascii="Arial" w:hAnsi="Arial" w:cs="Arial"/>
          <w:szCs w:val="22"/>
          <w:lang w:val="lt-LT"/>
        </w:rPr>
        <w:t xml:space="preserve"> plieninėmis inkarinėmis atramomis.</w:t>
      </w:r>
      <w:r w:rsidRPr="00A5486C">
        <w:rPr>
          <w:szCs w:val="22"/>
          <w:lang w:val="lt-LT"/>
        </w:rPr>
        <w:t xml:space="preserve"> </w:t>
      </w:r>
      <w:r w:rsidR="00D366F2" w:rsidRPr="00A5486C">
        <w:rPr>
          <w:szCs w:val="22"/>
          <w:lang w:val="lt-LT"/>
        </w:rPr>
        <w:t xml:space="preserve">Ryšių šulinyje po </w:t>
      </w:r>
      <w:proofErr w:type="spellStart"/>
      <w:r w:rsidR="00D366F2" w:rsidRPr="00A5486C">
        <w:rPr>
          <w:szCs w:val="22"/>
          <w:lang w:val="lt-LT"/>
        </w:rPr>
        <w:t>dvigrande</w:t>
      </w:r>
      <w:proofErr w:type="spellEnd"/>
      <w:r w:rsidR="00D366F2" w:rsidRPr="00A5486C">
        <w:rPr>
          <w:szCs w:val="22"/>
          <w:lang w:val="lt-LT"/>
        </w:rPr>
        <w:t xml:space="preserve"> plienine inkarine atrama link Viršuliškių TP palikti ne mažiau 24 m ŠK atsargą.</w:t>
      </w:r>
    </w:p>
    <w:p w14:paraId="05CC59A1" w14:textId="24E1122A" w:rsidR="00543068" w:rsidRPr="00A5486C" w:rsidRDefault="00543068" w:rsidP="00DD6EFF">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ŠK kabelio skaidulų tipas – ITU-T G.652D. ŠK kabelio skaidulų kiekis – 48</w:t>
      </w:r>
      <w:r w:rsidR="00481C53" w:rsidRPr="00A5486C">
        <w:rPr>
          <w:rFonts w:ascii="Arial" w:hAnsi="Arial" w:cs="Arial"/>
          <w:szCs w:val="22"/>
          <w:lang w:val="lt-LT"/>
        </w:rPr>
        <w:t>;</w:t>
      </w:r>
    </w:p>
    <w:p w14:paraId="52694958" w14:textId="4942F5CC" w:rsidR="00543068" w:rsidRPr="00A5486C" w:rsidRDefault="001A6EF9" w:rsidP="00E92B6E">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 xml:space="preserve">ŠK trasa turi sutapti su </w:t>
      </w:r>
      <w:proofErr w:type="spellStart"/>
      <w:r w:rsidRPr="00A5486C">
        <w:rPr>
          <w:rFonts w:ascii="Arial" w:hAnsi="Arial" w:cs="Arial"/>
          <w:szCs w:val="22"/>
          <w:lang w:val="lt-LT"/>
        </w:rPr>
        <w:t>kabeliuojamos</w:t>
      </w:r>
      <w:proofErr w:type="spellEnd"/>
      <w:r w:rsidRPr="00A5486C">
        <w:rPr>
          <w:rFonts w:ascii="Arial" w:hAnsi="Arial" w:cs="Arial"/>
          <w:szCs w:val="22"/>
          <w:lang w:val="lt-LT"/>
        </w:rPr>
        <w:t xml:space="preserve"> elektros linijos trasa;</w:t>
      </w:r>
    </w:p>
    <w:p w14:paraId="33D4AD22" w14:textId="100149E4" w:rsidR="001A6EF9" w:rsidRPr="00A5486C" w:rsidRDefault="001A6EF9" w:rsidP="00E92B6E">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Suprojektuoti 50</w:t>
      </w:r>
      <w:r w:rsidR="00325764" w:rsidRPr="00A5486C">
        <w:rPr>
          <w:rFonts w:ascii="Arial" w:hAnsi="Arial" w:cs="Arial"/>
          <w:szCs w:val="22"/>
          <w:lang w:val="lt-LT"/>
        </w:rPr>
        <w:t xml:space="preserve"> </w:t>
      </w:r>
      <w:r w:rsidRPr="00A5486C">
        <w:rPr>
          <w:rFonts w:ascii="Arial" w:hAnsi="Arial" w:cs="Arial"/>
          <w:szCs w:val="22"/>
          <w:lang w:val="lt-LT"/>
        </w:rPr>
        <w:t>mm vidinio diametro ir ne mažesnio nei 3</w:t>
      </w:r>
      <w:r w:rsidR="001E4112" w:rsidRPr="00A5486C">
        <w:rPr>
          <w:rFonts w:ascii="Arial" w:hAnsi="Arial" w:cs="Arial"/>
          <w:szCs w:val="22"/>
          <w:lang w:val="lt-LT"/>
        </w:rPr>
        <w:t xml:space="preserve"> </w:t>
      </w:r>
      <w:r w:rsidRPr="00A5486C">
        <w:rPr>
          <w:rFonts w:ascii="Arial" w:hAnsi="Arial" w:cs="Arial"/>
          <w:szCs w:val="22"/>
          <w:lang w:val="lt-LT"/>
        </w:rPr>
        <w:t xml:space="preserve">mm sienelės storio cinkuotą plieninį apsauginį vamzdį ŠK nuvesti nuo OL </w:t>
      </w:r>
      <w:proofErr w:type="spellStart"/>
      <w:r w:rsidR="00543068" w:rsidRPr="00A5486C">
        <w:rPr>
          <w:rFonts w:ascii="Arial" w:hAnsi="Arial" w:cs="Arial"/>
          <w:szCs w:val="22"/>
          <w:lang w:val="lt-LT"/>
        </w:rPr>
        <w:t>dvigrandžių</w:t>
      </w:r>
      <w:proofErr w:type="spellEnd"/>
      <w:r w:rsidR="00543068" w:rsidRPr="00A5486C">
        <w:rPr>
          <w:rFonts w:ascii="Arial" w:hAnsi="Arial" w:cs="Arial"/>
          <w:szCs w:val="22"/>
          <w:lang w:val="lt-LT"/>
        </w:rPr>
        <w:t xml:space="preserve"> plieninių inkarinių </w:t>
      </w:r>
      <w:r w:rsidRPr="00A5486C">
        <w:rPr>
          <w:rFonts w:ascii="Arial" w:hAnsi="Arial" w:cs="Arial"/>
          <w:szCs w:val="22"/>
          <w:lang w:val="lt-LT"/>
        </w:rPr>
        <w:t>atram</w:t>
      </w:r>
      <w:r w:rsidR="00543068" w:rsidRPr="00A5486C">
        <w:rPr>
          <w:rFonts w:ascii="Arial" w:hAnsi="Arial" w:cs="Arial"/>
          <w:szCs w:val="22"/>
          <w:lang w:val="lt-LT"/>
        </w:rPr>
        <w:t>ų</w:t>
      </w:r>
      <w:r w:rsidRPr="00A5486C">
        <w:rPr>
          <w:rFonts w:ascii="Arial" w:hAnsi="Arial" w:cs="Arial"/>
          <w:szCs w:val="22"/>
          <w:lang w:val="lt-LT"/>
        </w:rPr>
        <w:t xml:space="preserve"> iki naujai projektuojam</w:t>
      </w:r>
      <w:r w:rsidR="00543068" w:rsidRPr="00A5486C">
        <w:rPr>
          <w:rFonts w:ascii="Arial" w:hAnsi="Arial" w:cs="Arial"/>
          <w:szCs w:val="22"/>
          <w:lang w:val="lt-LT"/>
        </w:rPr>
        <w:t>ų</w:t>
      </w:r>
      <w:r w:rsidRPr="00A5486C">
        <w:rPr>
          <w:rFonts w:ascii="Arial" w:hAnsi="Arial" w:cs="Arial"/>
          <w:szCs w:val="22"/>
          <w:lang w:val="lt-LT"/>
        </w:rPr>
        <w:t xml:space="preserve"> ryšio šulini</w:t>
      </w:r>
      <w:r w:rsidR="00543068" w:rsidRPr="00A5486C">
        <w:rPr>
          <w:rFonts w:ascii="Arial" w:hAnsi="Arial" w:cs="Arial"/>
          <w:szCs w:val="22"/>
          <w:lang w:val="lt-LT"/>
        </w:rPr>
        <w:t>ų</w:t>
      </w:r>
      <w:r w:rsidRPr="00A5486C">
        <w:rPr>
          <w:rFonts w:ascii="Arial" w:hAnsi="Arial" w:cs="Arial"/>
          <w:szCs w:val="22"/>
          <w:lang w:val="lt-LT"/>
        </w:rPr>
        <w:t>;</w:t>
      </w:r>
    </w:p>
    <w:p w14:paraId="2A1BB2D7" w14:textId="29AFC623" w:rsidR="001A6EF9" w:rsidRPr="00A5486C" w:rsidRDefault="001A6EF9" w:rsidP="00E92B6E">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ŠK apsaugai nuo ŽTŠK-ŠK movos iki naujai projektuojam</w:t>
      </w:r>
      <w:r w:rsidR="00543068" w:rsidRPr="00A5486C">
        <w:rPr>
          <w:rFonts w:ascii="Arial" w:hAnsi="Arial" w:cs="Arial"/>
          <w:szCs w:val="22"/>
          <w:lang w:val="lt-LT"/>
        </w:rPr>
        <w:t>ų</w:t>
      </w:r>
      <w:r w:rsidRPr="00A5486C">
        <w:rPr>
          <w:rFonts w:ascii="Arial" w:hAnsi="Arial" w:cs="Arial"/>
          <w:szCs w:val="22"/>
          <w:lang w:val="lt-LT"/>
        </w:rPr>
        <w:t xml:space="preserve"> ryšio šulini</w:t>
      </w:r>
      <w:r w:rsidR="00543068" w:rsidRPr="00A5486C">
        <w:rPr>
          <w:rFonts w:ascii="Arial" w:hAnsi="Arial" w:cs="Arial"/>
          <w:szCs w:val="22"/>
          <w:lang w:val="lt-LT"/>
        </w:rPr>
        <w:t>ų</w:t>
      </w:r>
      <w:r w:rsidRPr="00A5486C">
        <w:rPr>
          <w:rFonts w:ascii="Arial" w:hAnsi="Arial" w:cs="Arial"/>
          <w:szCs w:val="22"/>
          <w:lang w:val="lt-LT"/>
        </w:rPr>
        <w:t xml:space="preserve"> suprojektuoti 32</w:t>
      </w:r>
      <w:r w:rsidR="009E29CA" w:rsidRPr="00A5486C">
        <w:rPr>
          <w:rFonts w:ascii="Arial" w:hAnsi="Arial" w:cs="Arial"/>
          <w:szCs w:val="22"/>
          <w:lang w:val="lt-LT"/>
        </w:rPr>
        <w:t xml:space="preserve"> </w:t>
      </w:r>
      <w:r w:rsidRPr="00A5486C">
        <w:rPr>
          <w:rFonts w:ascii="Arial" w:hAnsi="Arial" w:cs="Arial"/>
          <w:szCs w:val="22"/>
          <w:lang w:val="lt-LT"/>
        </w:rPr>
        <w:t>mm skersmens, ne mažesnio nei 2,4</w:t>
      </w:r>
      <w:r w:rsidR="001E4112" w:rsidRPr="00A5486C">
        <w:rPr>
          <w:rFonts w:ascii="Arial" w:hAnsi="Arial" w:cs="Arial"/>
          <w:szCs w:val="22"/>
          <w:lang w:val="lt-LT"/>
        </w:rPr>
        <w:t xml:space="preserve"> </w:t>
      </w:r>
      <w:r w:rsidRPr="00A5486C">
        <w:rPr>
          <w:rFonts w:ascii="Arial" w:hAnsi="Arial" w:cs="Arial"/>
          <w:szCs w:val="22"/>
          <w:lang w:val="lt-LT"/>
        </w:rPr>
        <w:t>mm sienelės storio HDPE vamzdį. Vamzdžio išorinis ir vidinis paviršius – lygūs;</w:t>
      </w:r>
    </w:p>
    <w:p w14:paraId="407A43B3" w14:textId="28E1906E" w:rsidR="001A6EF9" w:rsidRPr="00A5486C" w:rsidRDefault="00543068" w:rsidP="00E92B6E">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 xml:space="preserve">110 kV KL Neris – Riešė projektuojamoje </w:t>
      </w:r>
      <w:proofErr w:type="spellStart"/>
      <w:r w:rsidRPr="00A5486C">
        <w:rPr>
          <w:rFonts w:ascii="Arial" w:hAnsi="Arial" w:cs="Arial"/>
          <w:szCs w:val="22"/>
          <w:lang w:val="lt-LT"/>
        </w:rPr>
        <w:t>dvigrandėje</w:t>
      </w:r>
      <w:proofErr w:type="spellEnd"/>
      <w:r w:rsidRPr="00A5486C">
        <w:rPr>
          <w:rFonts w:ascii="Arial" w:hAnsi="Arial" w:cs="Arial"/>
          <w:szCs w:val="22"/>
          <w:lang w:val="lt-LT"/>
        </w:rPr>
        <w:t xml:space="preserve"> plieninėje inkarinėje atramos</w:t>
      </w:r>
      <w:r w:rsidR="00963A94" w:rsidRPr="00A5486C">
        <w:rPr>
          <w:rFonts w:ascii="Arial" w:hAnsi="Arial" w:cs="Arial"/>
          <w:szCs w:val="22"/>
          <w:lang w:val="lt-LT"/>
        </w:rPr>
        <w:t xml:space="preserve"> </w:t>
      </w:r>
      <w:r w:rsidR="001A6EF9" w:rsidRPr="00A5486C">
        <w:rPr>
          <w:rFonts w:ascii="Arial" w:hAnsi="Arial" w:cs="Arial"/>
          <w:szCs w:val="22"/>
          <w:lang w:val="lt-LT"/>
        </w:rPr>
        <w:t>movoje suprojektuoti ŠK ir ŽTŠK skaidulų sujungimą;</w:t>
      </w:r>
    </w:p>
    <w:p w14:paraId="5DF79EBD" w14:textId="4D938276" w:rsidR="001A6EF9" w:rsidRPr="00A5486C" w:rsidRDefault="001A6EF9" w:rsidP="00E92B6E">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Riešės TP suprojektuoti ryšių šulinį ŠK atsargoms ŠK talpinti. Suprojektuoti ryšio šulinio žymėjimą;</w:t>
      </w:r>
    </w:p>
    <w:p w14:paraId="7B2FCB50" w14:textId="0732815B" w:rsidR="001A6EF9" w:rsidRPr="00A5486C" w:rsidRDefault="001A6EF9" w:rsidP="00E92B6E">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Skirstyklos teritorijoje požeminis ŠK tiesiamas tik naujai projektuojamuose Ø110 mm ryšių kabelių kanaluose;</w:t>
      </w:r>
    </w:p>
    <w:p w14:paraId="791D847F" w14:textId="7D1EDF9A" w:rsidR="001B246D" w:rsidRPr="00A5486C" w:rsidRDefault="001B246D" w:rsidP="00AD2199">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Siekiant išlaikyti nepriklausomus ŠK užvedim</w:t>
      </w:r>
      <w:r w:rsidR="00F03E0F" w:rsidRPr="00A5486C">
        <w:rPr>
          <w:rFonts w:ascii="Arial" w:hAnsi="Arial" w:cs="Arial"/>
          <w:szCs w:val="22"/>
          <w:lang w:val="lt-LT"/>
        </w:rPr>
        <w:t>ą</w:t>
      </w:r>
      <w:r w:rsidRPr="00A5486C">
        <w:rPr>
          <w:rFonts w:ascii="Arial" w:hAnsi="Arial" w:cs="Arial"/>
          <w:szCs w:val="22"/>
          <w:lang w:val="lt-LT"/>
        </w:rPr>
        <w:t>, požemin</w:t>
      </w:r>
      <w:r w:rsidR="00F03E0F" w:rsidRPr="00A5486C">
        <w:rPr>
          <w:rFonts w:ascii="Arial" w:hAnsi="Arial" w:cs="Arial"/>
          <w:szCs w:val="22"/>
          <w:lang w:val="lt-LT"/>
        </w:rPr>
        <w:t>is</w:t>
      </w:r>
      <w:r w:rsidRPr="00A5486C">
        <w:rPr>
          <w:rFonts w:ascii="Arial" w:hAnsi="Arial" w:cs="Arial"/>
          <w:szCs w:val="22"/>
          <w:lang w:val="lt-LT"/>
        </w:rPr>
        <w:t xml:space="preserve"> ŠK pasto</w:t>
      </w:r>
      <w:r w:rsidR="00F03E0F" w:rsidRPr="00A5486C">
        <w:rPr>
          <w:rFonts w:ascii="Arial" w:hAnsi="Arial" w:cs="Arial"/>
          <w:szCs w:val="22"/>
          <w:lang w:val="lt-LT"/>
        </w:rPr>
        <w:t>tės</w:t>
      </w:r>
      <w:r w:rsidRPr="00A5486C">
        <w:rPr>
          <w:rFonts w:ascii="Arial" w:hAnsi="Arial" w:cs="Arial"/>
          <w:szCs w:val="22"/>
          <w:lang w:val="lt-LT"/>
        </w:rPr>
        <w:t xml:space="preserve"> teritorijoje tiesiam</w:t>
      </w:r>
      <w:r w:rsidR="00F03E0F" w:rsidRPr="00A5486C">
        <w:rPr>
          <w:rFonts w:ascii="Arial" w:hAnsi="Arial" w:cs="Arial"/>
          <w:szCs w:val="22"/>
          <w:lang w:val="lt-LT"/>
        </w:rPr>
        <w:t>as</w:t>
      </w:r>
      <w:r w:rsidRPr="00A5486C">
        <w:rPr>
          <w:rFonts w:ascii="Arial" w:hAnsi="Arial" w:cs="Arial"/>
          <w:szCs w:val="22"/>
          <w:lang w:val="lt-LT"/>
        </w:rPr>
        <w:t xml:space="preserve"> tik naujai projektuojamuose Ø110 mm HDPE 1250N atsparumo gniuždymui ryšių kabelių kanalų sistemos (RKKS) vamzdžiuose;</w:t>
      </w:r>
    </w:p>
    <w:p w14:paraId="7C70F165" w14:textId="779ECED9" w:rsidR="001B246D" w:rsidRPr="00A5486C" w:rsidRDefault="001B246D" w:rsidP="00AD2199">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Požemini</w:t>
      </w:r>
      <w:r w:rsidR="00F03E0F" w:rsidRPr="00A5486C">
        <w:rPr>
          <w:rFonts w:ascii="Arial" w:hAnsi="Arial" w:cs="Arial"/>
          <w:szCs w:val="22"/>
          <w:lang w:val="lt-LT"/>
        </w:rPr>
        <w:t>o</w:t>
      </w:r>
      <w:r w:rsidRPr="00A5486C">
        <w:rPr>
          <w:rFonts w:ascii="Arial" w:hAnsi="Arial" w:cs="Arial"/>
          <w:szCs w:val="22"/>
          <w:lang w:val="lt-LT"/>
        </w:rPr>
        <w:t xml:space="preserve"> ŠK apsaugai suprojektuoti ir įrengti Ø40 mm aukšto tankio polietileno (angl. trumpinys HDPE) vamzdžius, o susikirtimo su važiuojamąją kelio ar gatvės dalimi, po pėsčiųjų ir dviračių takais ir įrengimo kryptinio gręžimo būdu vietose suprojektuoti ir įrengti papildomus Ø110 mm aukšto tankio polietileno (HDPE) 1250N atsparumo gniuždymui vamzdžius;</w:t>
      </w:r>
    </w:p>
    <w:p w14:paraId="5B71A2B9" w14:textId="7CA333C2" w:rsidR="001B246D" w:rsidRPr="00A5486C" w:rsidRDefault="001B246D" w:rsidP="00E92B6E">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Kiekvienas ŠK projektuojamas ir įrengiamas atskirame nepriklausomame apsauginiame vamzdyje;</w:t>
      </w:r>
    </w:p>
    <w:p w14:paraId="5C812289" w14:textId="2A3CD33E" w:rsidR="001A6EF9" w:rsidRPr="00A5486C" w:rsidRDefault="001A6EF9" w:rsidP="00E92B6E">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ŠK užbaigiamas telekomunikacijų spintoje skaidulų paskirstymo įrenginyje (toliau – ODF), ODF jungčių tipas – E2000/APC;</w:t>
      </w:r>
    </w:p>
    <w:p w14:paraId="4684ABE1" w14:textId="4A08F56B" w:rsidR="001A6EF9" w:rsidRPr="00A5486C" w:rsidRDefault="001A6EF9" w:rsidP="00E92B6E">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Valdymo pulte ar jo pusrūsyje neprojektuoti degimą palaikančių kabelių ar apsauginių vamzdžių;</w:t>
      </w:r>
    </w:p>
    <w:p w14:paraId="46806566" w14:textId="7ADB0F63" w:rsidR="001A6EF9" w:rsidRPr="00A5486C" w:rsidRDefault="001A6EF9" w:rsidP="00E92B6E">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lastRenderedPageBreak/>
        <w:t>Telekomunikacijų spintos viduje, prie spintos šono, palikti tik minimalias ŠK atsargas, reikalingas ODF tvarkymo darbams juos išsiėmus iš spintos;</w:t>
      </w:r>
    </w:p>
    <w:p w14:paraId="3B97A936" w14:textId="0280CA66" w:rsidR="001A6EF9" w:rsidRPr="00A5486C" w:rsidRDefault="001A6EF9" w:rsidP="00E92B6E">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ŠK kabelio skaidulų tipas – ITU-T G.652D;</w:t>
      </w:r>
    </w:p>
    <w:p w14:paraId="6EDF99E3" w14:textId="3698723D" w:rsidR="001A6EF9" w:rsidRPr="00A5486C" w:rsidRDefault="001A6EF9" w:rsidP="00E92B6E">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ŠK kabelio skaidulų kiekis – 24;</w:t>
      </w:r>
    </w:p>
    <w:p w14:paraId="0D00B4E6" w14:textId="253AA5A4" w:rsidR="001A6EF9" w:rsidRPr="00A5486C" w:rsidRDefault="001A6EF9" w:rsidP="00E92B6E">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 xml:space="preserve">Atlikus ŠK įrengimo darbus, turi būti pateikta įrengto ruožo šviesolaidinis pasas ir originalios skaidulų reflektogramas *.sor formate. Šviesolaidinis pasas pateikiamas ir redaguojamame formate, vadovaujantis reikalavimais, pateiktais </w:t>
      </w:r>
      <w:sdt>
        <w:sdtPr>
          <w:rPr>
            <w:rFonts w:ascii="Arial" w:hAnsi="Arial" w:cs="Arial"/>
            <w:szCs w:val="22"/>
            <w:lang w:val="lt-LT"/>
          </w:rPr>
          <w:id w:val="1028994362"/>
          <w:citation/>
        </w:sdtPr>
        <w:sdtContent>
          <w:r w:rsidR="001E4112" w:rsidRPr="00A5486C">
            <w:rPr>
              <w:rFonts w:ascii="Arial" w:hAnsi="Arial" w:cs="Arial"/>
              <w:szCs w:val="22"/>
              <w:lang w:val="lt-LT"/>
            </w:rPr>
            <w:fldChar w:fldCharType="begin"/>
          </w:r>
          <w:r w:rsidR="001E4112" w:rsidRPr="00A5486C">
            <w:rPr>
              <w:rFonts w:ascii="Arial" w:hAnsi="Arial" w:cs="Arial"/>
              <w:szCs w:val="22"/>
              <w:lang w:val="lt-LT"/>
            </w:rPr>
            <w:instrText xml:space="preserve"> CITATION ER14 \l 1063 </w:instrText>
          </w:r>
          <w:r w:rsidR="001E4112" w:rsidRPr="00A5486C">
            <w:rPr>
              <w:rFonts w:ascii="Arial" w:hAnsi="Arial" w:cs="Arial"/>
              <w:szCs w:val="22"/>
              <w:lang w:val="lt-LT"/>
            </w:rPr>
            <w:fldChar w:fldCharType="separate"/>
          </w:r>
          <w:r w:rsidR="00BE094A" w:rsidRPr="00A5486C">
            <w:rPr>
              <w:rFonts w:ascii="Arial" w:hAnsi="Arial" w:cs="Arial"/>
              <w:noProof/>
              <w:szCs w:val="22"/>
              <w:lang w:val="lt-LT"/>
            </w:rPr>
            <w:t>(82)</w:t>
          </w:r>
          <w:r w:rsidR="001E4112" w:rsidRPr="00A5486C">
            <w:rPr>
              <w:rFonts w:ascii="Arial" w:hAnsi="Arial" w:cs="Arial"/>
              <w:szCs w:val="22"/>
              <w:lang w:val="lt-LT"/>
            </w:rPr>
            <w:fldChar w:fldCharType="end"/>
          </w:r>
        </w:sdtContent>
      </w:sdt>
      <w:r w:rsidR="001E4112" w:rsidRPr="00A5486C">
        <w:rPr>
          <w:rFonts w:ascii="Arial" w:hAnsi="Arial" w:cs="Arial"/>
          <w:szCs w:val="22"/>
          <w:lang w:val="lt-LT"/>
        </w:rPr>
        <w:t xml:space="preserve"> </w:t>
      </w:r>
      <w:r w:rsidRPr="00A5486C">
        <w:rPr>
          <w:rFonts w:ascii="Arial" w:hAnsi="Arial" w:cs="Arial"/>
          <w:szCs w:val="22"/>
          <w:lang w:val="lt-LT"/>
        </w:rPr>
        <w:t>priede;</w:t>
      </w:r>
    </w:p>
    <w:p w14:paraId="79DBC640" w14:textId="425C1B73" w:rsidR="001A6EF9" w:rsidRPr="00A5486C" w:rsidRDefault="001A6EF9" w:rsidP="00E92B6E">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 xml:space="preserve">Atlikus ŠK įrengimo darbus, turi būti pateikta požeminių komunikacijų, paklotų grunte kontrolinę-geodezinę nuotrauką (M </w:t>
      </w:r>
      <w:r w:rsidR="00C73891" w:rsidRPr="00A5486C">
        <w:rPr>
          <w:rFonts w:ascii="Arial" w:hAnsi="Arial" w:cs="Arial"/>
          <w:szCs w:val="22"/>
          <w:lang w:val="lt-LT"/>
        </w:rPr>
        <w:t>1</w:t>
      </w:r>
      <w:r w:rsidRPr="00A5486C">
        <w:rPr>
          <w:rFonts w:ascii="Arial" w:hAnsi="Arial" w:cs="Arial"/>
          <w:szCs w:val="22"/>
          <w:lang w:val="lt-LT"/>
        </w:rPr>
        <w:t xml:space="preserve">:500) elektroniniame PDF/A bei </w:t>
      </w:r>
      <w:proofErr w:type="spellStart"/>
      <w:r w:rsidRPr="00A5486C">
        <w:rPr>
          <w:rFonts w:ascii="Arial" w:hAnsi="Arial" w:cs="Arial"/>
          <w:szCs w:val="22"/>
          <w:lang w:val="lt-LT"/>
        </w:rPr>
        <w:t>AutoCad</w:t>
      </w:r>
      <w:proofErr w:type="spellEnd"/>
      <w:r w:rsidRPr="00A5486C">
        <w:rPr>
          <w:rFonts w:ascii="Arial" w:hAnsi="Arial" w:cs="Arial"/>
          <w:szCs w:val="22"/>
          <w:lang w:val="lt-LT"/>
        </w:rPr>
        <w:t xml:space="preserve"> (*.</w:t>
      </w:r>
      <w:proofErr w:type="spellStart"/>
      <w:r w:rsidRPr="00A5486C">
        <w:rPr>
          <w:rFonts w:ascii="Arial" w:hAnsi="Arial" w:cs="Arial"/>
          <w:szCs w:val="22"/>
          <w:lang w:val="lt-LT"/>
        </w:rPr>
        <w:t>dwg</w:t>
      </w:r>
      <w:proofErr w:type="spellEnd"/>
      <w:r w:rsidRPr="00A5486C">
        <w:rPr>
          <w:rFonts w:ascii="Arial" w:hAnsi="Arial" w:cs="Arial"/>
          <w:szCs w:val="22"/>
          <w:lang w:val="lt-LT"/>
        </w:rPr>
        <w:t>), LKS-94 formate;</w:t>
      </w:r>
    </w:p>
    <w:p w14:paraId="4CC10E72" w14:textId="25468E04" w:rsidR="001A6EF9" w:rsidRPr="00A5486C" w:rsidRDefault="001A6EF9" w:rsidP="00E92B6E">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Tipiniai reikalavimai skaidulų paskirstymo įrenginiui (ODF) pateikti</w:t>
      </w:r>
      <w:r w:rsidR="001E4112" w:rsidRPr="00A5486C">
        <w:rPr>
          <w:rFonts w:ascii="Arial" w:hAnsi="Arial" w:cs="Arial"/>
          <w:szCs w:val="22"/>
          <w:lang w:val="lt-LT"/>
        </w:rPr>
        <w:t xml:space="preserve"> </w:t>
      </w:r>
      <w:sdt>
        <w:sdtPr>
          <w:rPr>
            <w:rFonts w:ascii="Arial" w:hAnsi="Arial" w:cs="Arial"/>
            <w:szCs w:val="22"/>
            <w:lang w:val="lt-LT"/>
          </w:rPr>
          <w:id w:val="-1081135682"/>
          <w:citation/>
        </w:sdtPr>
        <w:sdtContent>
          <w:r w:rsidR="001E4112" w:rsidRPr="00A5486C">
            <w:rPr>
              <w:rFonts w:ascii="Arial" w:hAnsi="Arial" w:cs="Arial"/>
              <w:szCs w:val="22"/>
              <w:lang w:val="lt-LT"/>
            </w:rPr>
            <w:fldChar w:fldCharType="begin"/>
          </w:r>
          <w:r w:rsidR="001E4112" w:rsidRPr="00A5486C">
            <w:rPr>
              <w:rFonts w:ascii="Arial" w:hAnsi="Arial" w:cs="Arial"/>
              <w:szCs w:val="22"/>
              <w:lang w:val="lt-LT"/>
            </w:rPr>
            <w:instrText xml:space="preserve"> CITATION ER3 \l 1063 </w:instrText>
          </w:r>
          <w:r w:rsidR="001E4112" w:rsidRPr="00A5486C">
            <w:rPr>
              <w:rFonts w:ascii="Arial" w:hAnsi="Arial" w:cs="Arial"/>
              <w:szCs w:val="22"/>
              <w:lang w:val="lt-LT"/>
            </w:rPr>
            <w:fldChar w:fldCharType="separate"/>
          </w:r>
          <w:r w:rsidR="00BE094A" w:rsidRPr="00A5486C">
            <w:rPr>
              <w:rFonts w:ascii="Arial" w:hAnsi="Arial" w:cs="Arial"/>
              <w:noProof/>
              <w:szCs w:val="22"/>
              <w:lang w:val="lt-LT"/>
            </w:rPr>
            <w:t>(85)</w:t>
          </w:r>
          <w:r w:rsidR="001E4112" w:rsidRPr="00A5486C">
            <w:rPr>
              <w:rFonts w:ascii="Arial" w:hAnsi="Arial" w:cs="Arial"/>
              <w:szCs w:val="22"/>
              <w:lang w:val="lt-LT"/>
            </w:rPr>
            <w:fldChar w:fldCharType="end"/>
          </w:r>
        </w:sdtContent>
      </w:sdt>
      <w:r w:rsidRPr="00A5486C">
        <w:rPr>
          <w:rFonts w:ascii="Arial" w:hAnsi="Arial" w:cs="Arial"/>
          <w:szCs w:val="22"/>
          <w:lang w:val="lt-LT"/>
        </w:rPr>
        <w:t xml:space="preserve"> priede;</w:t>
      </w:r>
    </w:p>
    <w:p w14:paraId="69971CA8" w14:textId="2A3CF6A0" w:rsidR="001A6EF9" w:rsidRPr="00A5486C" w:rsidRDefault="001A6EF9" w:rsidP="00E92B6E">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 xml:space="preserve">Tipiniai reikalavimai ŠK kabeliui pateikti </w:t>
      </w:r>
      <w:sdt>
        <w:sdtPr>
          <w:rPr>
            <w:rFonts w:ascii="Arial" w:hAnsi="Arial" w:cs="Arial"/>
            <w:szCs w:val="22"/>
            <w:lang w:val="lt-LT"/>
          </w:rPr>
          <w:id w:val="-199546121"/>
          <w:citation/>
        </w:sdtPr>
        <w:sdtContent>
          <w:r w:rsidR="001E4112" w:rsidRPr="00A5486C">
            <w:rPr>
              <w:rFonts w:ascii="Arial" w:hAnsi="Arial" w:cs="Arial"/>
              <w:szCs w:val="22"/>
              <w:lang w:val="lt-LT"/>
            </w:rPr>
            <w:fldChar w:fldCharType="begin"/>
          </w:r>
          <w:r w:rsidR="001E4112" w:rsidRPr="00A5486C">
            <w:rPr>
              <w:rFonts w:ascii="Arial" w:hAnsi="Arial" w:cs="Arial"/>
              <w:szCs w:val="22"/>
              <w:lang w:val="lt-LT"/>
            </w:rPr>
            <w:instrText xml:space="preserve"> CITATION ER1 \l 1063 </w:instrText>
          </w:r>
          <w:r w:rsidR="001E4112" w:rsidRPr="00A5486C">
            <w:rPr>
              <w:rFonts w:ascii="Arial" w:hAnsi="Arial" w:cs="Arial"/>
              <w:szCs w:val="22"/>
              <w:lang w:val="lt-LT"/>
            </w:rPr>
            <w:fldChar w:fldCharType="separate"/>
          </w:r>
          <w:r w:rsidR="00BE094A" w:rsidRPr="00A5486C">
            <w:rPr>
              <w:rFonts w:ascii="Arial" w:hAnsi="Arial" w:cs="Arial"/>
              <w:noProof/>
              <w:szCs w:val="22"/>
              <w:lang w:val="lt-LT"/>
            </w:rPr>
            <w:t>(86)</w:t>
          </w:r>
          <w:r w:rsidR="001E4112" w:rsidRPr="00A5486C">
            <w:rPr>
              <w:rFonts w:ascii="Arial" w:hAnsi="Arial" w:cs="Arial"/>
              <w:szCs w:val="22"/>
              <w:lang w:val="lt-LT"/>
            </w:rPr>
            <w:fldChar w:fldCharType="end"/>
          </w:r>
        </w:sdtContent>
      </w:sdt>
      <w:r w:rsidR="001E4112" w:rsidRPr="00A5486C">
        <w:rPr>
          <w:rFonts w:ascii="Arial" w:hAnsi="Arial" w:cs="Arial"/>
          <w:szCs w:val="22"/>
          <w:lang w:val="lt-LT"/>
        </w:rPr>
        <w:t xml:space="preserve"> </w:t>
      </w:r>
      <w:r w:rsidRPr="00A5486C">
        <w:rPr>
          <w:rFonts w:ascii="Arial" w:hAnsi="Arial" w:cs="Arial"/>
          <w:szCs w:val="22"/>
          <w:lang w:val="lt-LT"/>
        </w:rPr>
        <w:t>priede;</w:t>
      </w:r>
    </w:p>
    <w:p w14:paraId="3878C74B" w14:textId="1808CBB3" w:rsidR="001A6EF9" w:rsidRPr="00A5486C" w:rsidRDefault="001A6EF9" w:rsidP="00E92B6E">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 xml:space="preserve">Tipiniai reikalavimai ryšio šuliniams pateikti </w:t>
      </w:r>
      <w:sdt>
        <w:sdtPr>
          <w:rPr>
            <w:rFonts w:ascii="Arial" w:hAnsi="Arial" w:cs="Arial"/>
            <w:szCs w:val="22"/>
            <w:lang w:val="lt-LT"/>
          </w:rPr>
          <w:id w:val="-1280187736"/>
          <w:citation/>
        </w:sdtPr>
        <w:sdtContent>
          <w:r w:rsidR="001E4112" w:rsidRPr="00A5486C">
            <w:rPr>
              <w:rFonts w:ascii="Arial" w:hAnsi="Arial" w:cs="Arial"/>
              <w:szCs w:val="22"/>
              <w:lang w:val="lt-LT"/>
            </w:rPr>
            <w:fldChar w:fldCharType="begin"/>
          </w:r>
          <w:r w:rsidR="001E4112" w:rsidRPr="00A5486C">
            <w:rPr>
              <w:rFonts w:ascii="Arial" w:hAnsi="Arial" w:cs="Arial"/>
              <w:szCs w:val="22"/>
              <w:lang w:val="lt-LT"/>
            </w:rPr>
            <w:instrText xml:space="preserve"> CITATION ER15 \l 1063 </w:instrText>
          </w:r>
          <w:r w:rsidR="001E4112" w:rsidRPr="00A5486C">
            <w:rPr>
              <w:rFonts w:ascii="Arial" w:hAnsi="Arial" w:cs="Arial"/>
              <w:szCs w:val="22"/>
              <w:lang w:val="lt-LT"/>
            </w:rPr>
            <w:fldChar w:fldCharType="separate"/>
          </w:r>
          <w:r w:rsidR="00BE094A" w:rsidRPr="00A5486C">
            <w:rPr>
              <w:rFonts w:ascii="Arial" w:hAnsi="Arial" w:cs="Arial"/>
              <w:noProof/>
              <w:szCs w:val="22"/>
              <w:lang w:val="lt-LT"/>
            </w:rPr>
            <w:t>(87)</w:t>
          </w:r>
          <w:r w:rsidR="001E4112" w:rsidRPr="00A5486C">
            <w:rPr>
              <w:rFonts w:ascii="Arial" w:hAnsi="Arial" w:cs="Arial"/>
              <w:szCs w:val="22"/>
              <w:lang w:val="lt-LT"/>
            </w:rPr>
            <w:fldChar w:fldCharType="end"/>
          </w:r>
        </w:sdtContent>
      </w:sdt>
      <w:r w:rsidR="001E4112" w:rsidRPr="00A5486C">
        <w:rPr>
          <w:rFonts w:ascii="Arial" w:hAnsi="Arial" w:cs="Arial"/>
          <w:szCs w:val="22"/>
          <w:lang w:val="lt-LT"/>
        </w:rPr>
        <w:t xml:space="preserve"> </w:t>
      </w:r>
      <w:r w:rsidRPr="00A5486C">
        <w:rPr>
          <w:rFonts w:ascii="Arial" w:hAnsi="Arial" w:cs="Arial"/>
          <w:szCs w:val="22"/>
          <w:lang w:val="lt-LT"/>
        </w:rPr>
        <w:t>priede;</w:t>
      </w:r>
    </w:p>
    <w:p w14:paraId="61C86355" w14:textId="12860C04" w:rsidR="001A6EF9" w:rsidRPr="00A5486C" w:rsidRDefault="001A6EF9" w:rsidP="00E92B6E">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 xml:space="preserve">Tipiniai reikalavimai ryšių apsauginiams vamzdžiams pateikti </w:t>
      </w:r>
      <w:sdt>
        <w:sdtPr>
          <w:rPr>
            <w:rFonts w:ascii="Arial" w:hAnsi="Arial" w:cs="Arial"/>
            <w:szCs w:val="22"/>
            <w:lang w:val="lt-LT"/>
          </w:rPr>
          <w:id w:val="-517311525"/>
          <w:citation/>
        </w:sdtPr>
        <w:sdtContent>
          <w:r w:rsidR="009E29CA" w:rsidRPr="00A5486C">
            <w:rPr>
              <w:rFonts w:ascii="Arial" w:hAnsi="Arial" w:cs="Arial"/>
              <w:szCs w:val="22"/>
              <w:lang w:val="lt-LT"/>
            </w:rPr>
            <w:fldChar w:fldCharType="begin"/>
          </w:r>
          <w:r w:rsidR="009E29CA" w:rsidRPr="00A5486C">
            <w:rPr>
              <w:rFonts w:ascii="Arial" w:hAnsi="Arial" w:cs="Arial"/>
              <w:szCs w:val="22"/>
              <w:lang w:val="lt-LT"/>
            </w:rPr>
            <w:instrText xml:space="preserve"> CITATION ER17 \l 1063 </w:instrText>
          </w:r>
          <w:r w:rsidR="009E29CA" w:rsidRPr="00A5486C">
            <w:rPr>
              <w:rFonts w:ascii="Arial" w:hAnsi="Arial" w:cs="Arial"/>
              <w:szCs w:val="22"/>
              <w:lang w:val="lt-LT"/>
            </w:rPr>
            <w:fldChar w:fldCharType="separate"/>
          </w:r>
          <w:r w:rsidR="00BE094A" w:rsidRPr="00A5486C">
            <w:rPr>
              <w:rFonts w:ascii="Arial" w:hAnsi="Arial" w:cs="Arial"/>
              <w:noProof/>
              <w:szCs w:val="22"/>
              <w:lang w:val="lt-LT"/>
            </w:rPr>
            <w:t>(88)</w:t>
          </w:r>
          <w:r w:rsidR="009E29CA" w:rsidRPr="00A5486C">
            <w:rPr>
              <w:rFonts w:ascii="Arial" w:hAnsi="Arial" w:cs="Arial"/>
              <w:szCs w:val="22"/>
              <w:lang w:val="lt-LT"/>
            </w:rPr>
            <w:fldChar w:fldCharType="end"/>
          </w:r>
        </w:sdtContent>
      </w:sdt>
      <w:r w:rsidR="009E29CA" w:rsidRPr="00A5486C">
        <w:rPr>
          <w:rFonts w:ascii="Arial" w:hAnsi="Arial" w:cs="Arial"/>
          <w:szCs w:val="22"/>
          <w:lang w:val="lt-LT"/>
        </w:rPr>
        <w:t xml:space="preserve"> </w:t>
      </w:r>
      <w:r w:rsidRPr="00A5486C">
        <w:rPr>
          <w:rFonts w:ascii="Arial" w:hAnsi="Arial" w:cs="Arial"/>
          <w:szCs w:val="22"/>
          <w:lang w:val="lt-LT"/>
        </w:rPr>
        <w:t>priede.</w:t>
      </w:r>
    </w:p>
    <w:p w14:paraId="1AB529E5" w14:textId="776DF979" w:rsidR="0081423E" w:rsidRPr="00A5486C" w:rsidRDefault="0081423E" w:rsidP="00E92B6E">
      <w:pPr>
        <w:pStyle w:val="NoSpacing"/>
        <w:numPr>
          <w:ilvl w:val="3"/>
          <w:numId w:val="3"/>
        </w:numPr>
        <w:spacing w:line="276" w:lineRule="auto"/>
        <w:ind w:left="0" w:firstLine="851"/>
        <w:jc w:val="both"/>
        <w:rPr>
          <w:rFonts w:ascii="Arial" w:hAnsi="Arial" w:cs="Arial"/>
          <w:szCs w:val="22"/>
          <w:lang w:val="lt-LT"/>
        </w:rPr>
      </w:pPr>
      <w:r w:rsidRPr="00A5486C">
        <w:rPr>
          <w:rFonts w:ascii="Arial" w:hAnsi="Arial" w:cs="Arial"/>
          <w:szCs w:val="22"/>
          <w:lang w:val="lt-LT"/>
        </w:rPr>
        <w:t xml:space="preserve">Tipiniai reikalavimai ŽTŠK movoms pateikti </w:t>
      </w:r>
      <w:sdt>
        <w:sdtPr>
          <w:rPr>
            <w:rFonts w:ascii="Arial" w:hAnsi="Arial" w:cs="Arial"/>
            <w:szCs w:val="22"/>
            <w:lang w:val="lt-LT"/>
          </w:rPr>
          <w:id w:val="-1215878953"/>
          <w:citation/>
        </w:sdtPr>
        <w:sdtContent>
          <w:r w:rsidR="00283CF6" w:rsidRPr="00A5486C">
            <w:rPr>
              <w:rFonts w:ascii="Arial" w:hAnsi="Arial" w:cs="Arial"/>
              <w:szCs w:val="22"/>
              <w:lang w:val="lt-LT"/>
            </w:rPr>
            <w:fldChar w:fldCharType="begin"/>
          </w:r>
          <w:r w:rsidR="00283CF6" w:rsidRPr="00A5486C">
            <w:rPr>
              <w:rFonts w:ascii="Arial" w:hAnsi="Arial" w:cs="Arial"/>
              <w:szCs w:val="22"/>
              <w:lang w:val="lt-LT"/>
            </w:rPr>
            <w:instrText xml:space="preserve"> CITATION ER12 \l 1063 </w:instrText>
          </w:r>
          <w:r w:rsidR="00283CF6" w:rsidRPr="00A5486C">
            <w:rPr>
              <w:rFonts w:ascii="Arial" w:hAnsi="Arial" w:cs="Arial"/>
              <w:szCs w:val="22"/>
              <w:lang w:val="lt-LT"/>
            </w:rPr>
            <w:fldChar w:fldCharType="separate"/>
          </w:r>
          <w:r w:rsidR="00BE094A" w:rsidRPr="00A5486C">
            <w:rPr>
              <w:rFonts w:ascii="Arial" w:hAnsi="Arial" w:cs="Arial"/>
              <w:noProof/>
              <w:szCs w:val="22"/>
              <w:lang w:val="lt-LT"/>
            </w:rPr>
            <w:t>(84)</w:t>
          </w:r>
          <w:r w:rsidR="00283CF6" w:rsidRPr="00A5486C">
            <w:rPr>
              <w:rFonts w:ascii="Arial" w:hAnsi="Arial" w:cs="Arial"/>
              <w:szCs w:val="22"/>
              <w:lang w:val="lt-LT"/>
            </w:rPr>
            <w:fldChar w:fldCharType="end"/>
          </w:r>
        </w:sdtContent>
      </w:sdt>
      <w:r w:rsidR="003C4004" w:rsidRPr="00A5486C">
        <w:rPr>
          <w:rFonts w:ascii="Arial" w:hAnsi="Arial" w:cs="Arial"/>
          <w:szCs w:val="22"/>
          <w:lang w:val="lt-LT"/>
        </w:rPr>
        <w:t xml:space="preserve"> </w:t>
      </w:r>
      <w:r w:rsidRPr="00A5486C">
        <w:rPr>
          <w:rFonts w:ascii="Arial" w:hAnsi="Arial" w:cs="Arial"/>
          <w:szCs w:val="22"/>
          <w:lang w:val="lt-LT"/>
        </w:rPr>
        <w:t>priede</w:t>
      </w:r>
      <w:r w:rsidR="00283CF6" w:rsidRPr="00A5486C">
        <w:rPr>
          <w:rFonts w:ascii="Arial" w:hAnsi="Arial" w:cs="Arial"/>
          <w:szCs w:val="22"/>
          <w:lang w:val="lt-LT"/>
        </w:rPr>
        <w:t>.</w:t>
      </w:r>
    </w:p>
    <w:p w14:paraId="47217E8C" w14:textId="76994E4B" w:rsidR="005031BE" w:rsidRPr="00A5486C" w:rsidRDefault="005031BE" w:rsidP="009E29CA">
      <w:pPr>
        <w:pStyle w:val="NoSpacing"/>
        <w:spacing w:line="276" w:lineRule="auto"/>
        <w:ind w:left="567" w:firstLine="0"/>
        <w:jc w:val="both"/>
        <w:rPr>
          <w:rFonts w:ascii="Arial" w:hAnsi="Arial" w:cs="Arial"/>
          <w:b/>
          <w:i/>
          <w:iCs/>
          <w:szCs w:val="22"/>
          <w:lang w:val="lt-LT"/>
        </w:rPr>
      </w:pPr>
    </w:p>
    <w:p w14:paraId="72D116EE" w14:textId="77777777" w:rsidR="001C33BD" w:rsidRPr="00A5486C" w:rsidRDefault="001C33BD" w:rsidP="00ED6EF5">
      <w:pPr>
        <w:pStyle w:val="Heading1"/>
        <w:spacing w:before="120" w:after="120"/>
        <w:jc w:val="both"/>
        <w:rPr>
          <w:rFonts w:ascii="Arial" w:hAnsi="Arial" w:cs="Arial"/>
          <w:color w:val="000000"/>
          <w:szCs w:val="22"/>
          <w:lang w:val="lt-LT"/>
        </w:rPr>
      </w:pPr>
      <w:bookmarkStart w:id="98" w:name="_Toc173409232"/>
      <w:r w:rsidRPr="00A5486C">
        <w:rPr>
          <w:rFonts w:ascii="Arial" w:hAnsi="Arial" w:cs="Arial"/>
          <w:color w:val="000000"/>
          <w:szCs w:val="22"/>
          <w:lang w:val="lt-LT"/>
        </w:rPr>
        <w:t>Technologinis IP/ MPLS duomenų perdavimo tinklas</w:t>
      </w:r>
      <w:bookmarkEnd w:id="98"/>
    </w:p>
    <w:p w14:paraId="5A699661" w14:textId="72417361" w:rsidR="001C33BD" w:rsidRPr="00A5486C" w:rsidRDefault="001C33BD" w:rsidP="00ED6EF5">
      <w:pPr>
        <w:pStyle w:val="NoSpacing"/>
        <w:numPr>
          <w:ilvl w:val="1"/>
          <w:numId w:val="3"/>
        </w:numPr>
        <w:spacing w:line="276" w:lineRule="auto"/>
        <w:ind w:firstLine="567"/>
        <w:jc w:val="both"/>
        <w:rPr>
          <w:rFonts w:ascii="Arial" w:hAnsi="Arial" w:cs="Arial"/>
          <w:bCs/>
          <w:szCs w:val="22"/>
          <w:lang w:val="lt-LT"/>
        </w:rPr>
      </w:pPr>
      <w:r w:rsidRPr="00A5486C">
        <w:rPr>
          <w:rFonts w:ascii="Arial" w:hAnsi="Arial" w:cs="Arial"/>
          <w:bCs/>
          <w:szCs w:val="22"/>
          <w:lang w:val="lt-LT"/>
        </w:rPr>
        <w:t>Suprojektuoti technologinio duomenų perdavimo tinklo (toliau</w:t>
      </w:r>
      <w:r w:rsidR="00963A94" w:rsidRPr="00A5486C">
        <w:rPr>
          <w:rFonts w:ascii="Arial" w:hAnsi="Arial" w:cs="Arial"/>
          <w:bCs/>
          <w:szCs w:val="22"/>
          <w:lang w:val="lt-LT"/>
        </w:rPr>
        <w:t xml:space="preserve"> –</w:t>
      </w:r>
      <w:r w:rsidRPr="00A5486C">
        <w:rPr>
          <w:rFonts w:ascii="Arial" w:hAnsi="Arial" w:cs="Arial"/>
          <w:bCs/>
          <w:szCs w:val="22"/>
          <w:lang w:val="lt-LT"/>
        </w:rPr>
        <w:t xml:space="preserve"> TDPT) įrangą integruojant į esamą LITGRID AB IP/MPLS  tinklą:</w:t>
      </w:r>
    </w:p>
    <w:p w14:paraId="1FBAF310" w14:textId="3F58EE55" w:rsidR="001C33BD" w:rsidRPr="00A5486C" w:rsidRDefault="00461766" w:rsidP="00ED6EF5">
      <w:pPr>
        <w:pStyle w:val="NoSpacing"/>
        <w:numPr>
          <w:ilvl w:val="2"/>
          <w:numId w:val="3"/>
        </w:numPr>
        <w:spacing w:line="276" w:lineRule="auto"/>
        <w:ind w:left="0" w:firstLine="567"/>
        <w:jc w:val="both"/>
        <w:rPr>
          <w:rFonts w:ascii="Arial" w:hAnsi="Arial" w:cs="Arial"/>
          <w:szCs w:val="22"/>
          <w:lang w:val="lt-LT"/>
        </w:rPr>
      </w:pPr>
      <w:bookmarkStart w:id="99" w:name="_Hlk62736892"/>
      <w:r w:rsidRPr="00A5486C">
        <w:rPr>
          <w:rFonts w:ascii="Arial" w:hAnsi="Arial" w:cs="Arial"/>
          <w:szCs w:val="22"/>
          <w:lang w:val="lt-LT"/>
        </w:rPr>
        <w:t xml:space="preserve"> </w:t>
      </w:r>
      <w:r w:rsidR="001C33BD" w:rsidRPr="00A5486C">
        <w:rPr>
          <w:rFonts w:ascii="Arial" w:hAnsi="Arial" w:cs="Arial"/>
          <w:szCs w:val="22"/>
          <w:lang w:val="lt-LT"/>
        </w:rPr>
        <w:t xml:space="preserve">MPLS maršrutizatorių </w:t>
      </w:r>
      <w:r w:rsidRPr="00A5486C">
        <w:rPr>
          <w:rFonts w:ascii="Arial" w:hAnsi="Arial" w:cs="Arial"/>
          <w:color w:val="000000" w:themeColor="text1"/>
          <w:szCs w:val="22"/>
          <w:lang w:val="lt-LT"/>
        </w:rPr>
        <w:t>Riešės</w:t>
      </w:r>
      <w:r w:rsidR="001C33BD" w:rsidRPr="00A5486C">
        <w:rPr>
          <w:rFonts w:ascii="Arial" w:hAnsi="Arial" w:cs="Arial"/>
          <w:color w:val="000000" w:themeColor="text1"/>
          <w:szCs w:val="22"/>
          <w:lang w:val="lt-LT"/>
        </w:rPr>
        <w:t xml:space="preserve"> TP</w:t>
      </w:r>
      <w:r w:rsidR="001C33BD" w:rsidRPr="00A5486C">
        <w:rPr>
          <w:rFonts w:ascii="Arial" w:hAnsi="Arial" w:cs="Arial"/>
          <w:szCs w:val="22"/>
          <w:lang w:val="lt-LT"/>
        </w:rPr>
        <w:t xml:space="preserve"> su reikiamu kiekiu SFP modulių</w:t>
      </w:r>
      <w:bookmarkEnd w:id="99"/>
      <w:r w:rsidR="001C33BD" w:rsidRPr="00A5486C">
        <w:rPr>
          <w:rFonts w:ascii="Arial" w:hAnsi="Arial" w:cs="Arial"/>
          <w:szCs w:val="22"/>
          <w:lang w:val="lt-LT"/>
        </w:rPr>
        <w:t>;</w:t>
      </w:r>
    </w:p>
    <w:p w14:paraId="5B7682D2" w14:textId="2179E85B" w:rsidR="008875CA" w:rsidRPr="00A5486C" w:rsidRDefault="008875CA" w:rsidP="00ED6EF5">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 MPLS maršrutizatorių susijusioje Viršuliškių TP su reikiamu kiekiu SFP modulių</w:t>
      </w:r>
      <w:r w:rsidR="00015081" w:rsidRPr="00A5486C">
        <w:rPr>
          <w:rFonts w:ascii="Arial" w:hAnsi="Arial" w:cs="Arial"/>
          <w:szCs w:val="22"/>
          <w:lang w:val="lt-LT"/>
        </w:rPr>
        <w:t>;</w:t>
      </w:r>
    </w:p>
    <w:p w14:paraId="6BAA4F55" w14:textId="4A41B515" w:rsidR="001C33BD" w:rsidRPr="00A5486C" w:rsidRDefault="00461766" w:rsidP="00ED6EF5">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 </w:t>
      </w:r>
      <w:r w:rsidR="001C33BD" w:rsidRPr="00A5486C">
        <w:rPr>
          <w:rFonts w:ascii="Arial" w:hAnsi="Arial" w:cs="Arial"/>
          <w:szCs w:val="22"/>
          <w:lang w:val="lt-LT"/>
        </w:rPr>
        <w:t>Esamus MPLS maršrutizatorius susijusio</w:t>
      </w:r>
      <w:r w:rsidR="00F01AAD" w:rsidRPr="00A5486C">
        <w:rPr>
          <w:rFonts w:ascii="Arial" w:hAnsi="Arial" w:cs="Arial"/>
          <w:szCs w:val="22"/>
          <w:lang w:val="lt-LT"/>
        </w:rPr>
        <w:t>s</w:t>
      </w:r>
      <w:r w:rsidR="001C33BD" w:rsidRPr="00A5486C">
        <w:rPr>
          <w:rFonts w:ascii="Arial" w:hAnsi="Arial" w:cs="Arial"/>
          <w:szCs w:val="22"/>
          <w:lang w:val="lt-LT"/>
        </w:rPr>
        <w:t xml:space="preserve">e </w:t>
      </w:r>
      <w:r w:rsidR="008875CA" w:rsidRPr="00A5486C">
        <w:rPr>
          <w:rFonts w:ascii="Arial" w:hAnsi="Arial" w:cs="Arial"/>
          <w:szCs w:val="22"/>
          <w:lang w:val="lt-LT"/>
        </w:rPr>
        <w:t>Neries TP ir SVDC</w:t>
      </w:r>
      <w:r w:rsidR="001C33BD" w:rsidRPr="00A5486C">
        <w:rPr>
          <w:rFonts w:ascii="Arial" w:hAnsi="Arial" w:cs="Arial"/>
          <w:szCs w:val="22"/>
          <w:lang w:val="lt-LT"/>
        </w:rPr>
        <w:t xml:space="preserve"> papildyti reikiamu kiekiu SFP modulių;</w:t>
      </w:r>
    </w:p>
    <w:p w14:paraId="7FB271A7" w14:textId="5C1C859E" w:rsidR="001C33BD" w:rsidRPr="00A5486C" w:rsidRDefault="00461766" w:rsidP="00ED6EF5">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 </w:t>
      </w:r>
      <w:r w:rsidR="009C1310" w:rsidRPr="00A5486C">
        <w:rPr>
          <w:rFonts w:ascii="Arial" w:hAnsi="Arial" w:cs="Arial"/>
          <w:szCs w:val="22"/>
          <w:lang w:val="lt-LT"/>
        </w:rPr>
        <w:t>Suprojektuoti m</w:t>
      </w:r>
      <w:r w:rsidR="001C33BD" w:rsidRPr="00A5486C">
        <w:rPr>
          <w:rFonts w:ascii="Arial" w:hAnsi="Arial" w:cs="Arial"/>
          <w:szCs w:val="22"/>
          <w:lang w:val="lt-LT"/>
        </w:rPr>
        <w:t xml:space="preserve">aršrutizatorių grandinės </w:t>
      </w:r>
      <w:r w:rsidR="008875CA" w:rsidRPr="00A5486C">
        <w:rPr>
          <w:rFonts w:ascii="Arial" w:hAnsi="Arial" w:cs="Arial"/>
          <w:szCs w:val="22"/>
          <w:lang w:val="lt-LT"/>
        </w:rPr>
        <w:t>Neries TP &lt;&gt; Riešės TP &lt;&gt; Viršuliškių TP &lt;&gt; SVDC</w:t>
      </w:r>
      <w:r w:rsidR="001C33BD" w:rsidRPr="00A5486C">
        <w:rPr>
          <w:rFonts w:ascii="Arial" w:hAnsi="Arial" w:cs="Arial"/>
          <w:szCs w:val="22"/>
          <w:lang w:val="lt-LT"/>
        </w:rPr>
        <w:t xml:space="preserve"> sujungimą per </w:t>
      </w:r>
      <w:r w:rsidR="009C1310" w:rsidRPr="00A5486C">
        <w:rPr>
          <w:rFonts w:ascii="Arial" w:hAnsi="Arial" w:cs="Arial"/>
          <w:szCs w:val="22"/>
          <w:lang w:val="lt-LT"/>
        </w:rPr>
        <w:t xml:space="preserve">perspektyvines </w:t>
      </w:r>
      <w:r w:rsidR="001C33BD" w:rsidRPr="00A5486C">
        <w:rPr>
          <w:rFonts w:ascii="Arial" w:hAnsi="Arial" w:cs="Arial"/>
          <w:szCs w:val="22"/>
          <w:lang w:val="lt-LT"/>
        </w:rPr>
        <w:t>šviesolaidines skaidulas</w:t>
      </w:r>
      <w:r w:rsidR="009C1310" w:rsidRPr="00A5486C">
        <w:rPr>
          <w:rFonts w:ascii="Arial" w:hAnsi="Arial" w:cs="Arial"/>
          <w:szCs w:val="22"/>
          <w:lang w:val="lt-LT"/>
        </w:rPr>
        <w:t>, įrengiamas atskiru projektu</w:t>
      </w:r>
      <w:r w:rsidR="001C33BD" w:rsidRPr="00A5486C">
        <w:rPr>
          <w:rFonts w:ascii="Arial" w:hAnsi="Arial" w:cs="Arial"/>
          <w:szCs w:val="22"/>
          <w:lang w:val="lt-LT"/>
        </w:rPr>
        <w:t>;</w:t>
      </w:r>
    </w:p>
    <w:p w14:paraId="07C081EC" w14:textId="513145A8" w:rsidR="009C1310" w:rsidRPr="00A5486C" w:rsidRDefault="009C1310" w:rsidP="00ED6EF5">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Suprojektuoti laikiną maršrutizatorių grandinės Riešės TP &lt;&gt; Šeškinės TP sujungimą per šviesolaidines skaidulas;</w:t>
      </w:r>
    </w:p>
    <w:p w14:paraId="7BBF0495" w14:textId="7E5122D8" w:rsidR="001C33BD" w:rsidRPr="00A5486C" w:rsidRDefault="00461766" w:rsidP="00ED6EF5">
      <w:pPr>
        <w:pStyle w:val="NoSpacing"/>
        <w:numPr>
          <w:ilvl w:val="2"/>
          <w:numId w:val="3"/>
        </w:numPr>
        <w:spacing w:line="276" w:lineRule="auto"/>
        <w:ind w:left="0" w:firstLine="567"/>
        <w:jc w:val="both"/>
        <w:rPr>
          <w:rFonts w:ascii="Arial" w:hAnsi="Arial" w:cs="Arial"/>
          <w:szCs w:val="22"/>
          <w:lang w:val="lt-LT"/>
        </w:rPr>
      </w:pPr>
      <w:bookmarkStart w:id="100" w:name="_Hlk82868139"/>
      <w:r w:rsidRPr="00A5486C">
        <w:rPr>
          <w:rFonts w:ascii="Arial" w:hAnsi="Arial" w:cs="Arial"/>
          <w:szCs w:val="22"/>
          <w:lang w:val="lt-LT"/>
        </w:rPr>
        <w:t xml:space="preserve"> </w:t>
      </w:r>
      <w:r w:rsidR="001C33BD" w:rsidRPr="00A5486C">
        <w:rPr>
          <w:rFonts w:ascii="Arial" w:hAnsi="Arial" w:cs="Arial"/>
          <w:szCs w:val="22"/>
          <w:lang w:val="lt-LT"/>
        </w:rPr>
        <w:t xml:space="preserve">Bendros paskirties (BP) pramoninį komutatorių </w:t>
      </w:r>
      <w:r w:rsidRPr="00A5486C">
        <w:rPr>
          <w:rFonts w:ascii="Arial" w:hAnsi="Arial" w:cs="Arial"/>
          <w:szCs w:val="22"/>
          <w:lang w:val="lt-LT"/>
        </w:rPr>
        <w:t xml:space="preserve">Riešės </w:t>
      </w:r>
      <w:r w:rsidR="001C33BD" w:rsidRPr="00A5486C">
        <w:rPr>
          <w:rFonts w:ascii="Arial" w:hAnsi="Arial" w:cs="Arial"/>
          <w:szCs w:val="22"/>
          <w:lang w:val="lt-LT"/>
        </w:rPr>
        <w:t>TP su reikiamu kiekiu SFP modulių. Suprojektuoti ir prijungti prie MPLS maršrutizatoriaus</w:t>
      </w:r>
      <w:bookmarkEnd w:id="100"/>
      <w:r w:rsidR="001C33BD" w:rsidRPr="00A5486C">
        <w:rPr>
          <w:rFonts w:ascii="Arial" w:hAnsi="Arial" w:cs="Arial"/>
          <w:szCs w:val="22"/>
          <w:lang w:val="lt-LT"/>
        </w:rPr>
        <w:t xml:space="preserve"> per šviesolaidines skaidulas;</w:t>
      </w:r>
    </w:p>
    <w:p w14:paraId="6A1FBE24" w14:textId="055CB8BD" w:rsidR="001C33BD" w:rsidRPr="00A5486C" w:rsidRDefault="001C33BD" w:rsidP="00ED6EF5">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Bendros paskirties apsaugos sistemų (BP SEC) pramoninį komutatorių </w:t>
      </w:r>
      <w:r w:rsidR="00461766" w:rsidRPr="00A5486C">
        <w:rPr>
          <w:rFonts w:ascii="Arial" w:hAnsi="Arial" w:cs="Arial"/>
          <w:szCs w:val="22"/>
          <w:lang w:val="lt-LT"/>
        </w:rPr>
        <w:t xml:space="preserve">Riešės </w:t>
      </w:r>
      <w:r w:rsidRPr="00A5486C">
        <w:rPr>
          <w:rFonts w:ascii="Arial" w:hAnsi="Arial" w:cs="Arial"/>
          <w:szCs w:val="22"/>
          <w:lang w:val="lt-LT"/>
        </w:rPr>
        <w:t>TP apsaugos sistemų spintoje su reikiamu kiekiu SFP modulių. Suprojektuoti ir prijungti prie MPLS maršrutizatoriaus per šviesolaidines skaidulas;</w:t>
      </w:r>
    </w:p>
    <w:p w14:paraId="7D5717C0" w14:textId="1F2C38D3" w:rsidR="003F7BCC" w:rsidRPr="00A5486C" w:rsidRDefault="003F7BCC" w:rsidP="00ED6EF5">
      <w:pPr>
        <w:pStyle w:val="NoSpacing"/>
        <w:numPr>
          <w:ilvl w:val="2"/>
          <w:numId w:val="3"/>
        </w:numPr>
        <w:spacing w:line="276" w:lineRule="auto"/>
        <w:ind w:left="0" w:firstLine="567"/>
        <w:jc w:val="both"/>
        <w:rPr>
          <w:rFonts w:ascii="Arial" w:hAnsi="Arial" w:cs="Arial"/>
          <w:szCs w:val="22"/>
          <w:lang w:val="lt-LT"/>
        </w:rPr>
      </w:pPr>
      <w:proofErr w:type="spellStart"/>
      <w:r w:rsidRPr="00A5486C">
        <w:rPr>
          <w:rFonts w:ascii="Arial" w:hAnsi="Arial" w:cs="Arial"/>
          <w:szCs w:val="22"/>
          <w:lang w:val="lt-LT"/>
        </w:rPr>
        <w:t>Wifi</w:t>
      </w:r>
      <w:proofErr w:type="spellEnd"/>
      <w:r w:rsidRPr="00A5486C">
        <w:rPr>
          <w:rFonts w:ascii="Arial" w:hAnsi="Arial" w:cs="Arial"/>
          <w:szCs w:val="22"/>
          <w:lang w:val="lt-LT"/>
        </w:rPr>
        <w:t xml:space="preserve"> prieigos tašką;</w:t>
      </w:r>
    </w:p>
    <w:p w14:paraId="5ECE4836" w14:textId="77777777" w:rsidR="001C33BD" w:rsidRPr="00A5486C" w:rsidRDefault="001C33BD" w:rsidP="00ED6EF5">
      <w:pPr>
        <w:pStyle w:val="NoSpacing"/>
        <w:numPr>
          <w:ilvl w:val="2"/>
          <w:numId w:val="3"/>
        </w:numPr>
        <w:spacing w:line="276" w:lineRule="auto"/>
        <w:ind w:left="0" w:firstLine="567"/>
        <w:jc w:val="both"/>
        <w:rPr>
          <w:rFonts w:ascii="Arial" w:hAnsi="Arial" w:cs="Arial"/>
          <w:szCs w:val="22"/>
          <w:lang w:val="lt-LT"/>
        </w:rPr>
      </w:pPr>
      <w:bookmarkStart w:id="101" w:name="_Hlk82868163"/>
      <w:r w:rsidRPr="00A5486C">
        <w:rPr>
          <w:rFonts w:ascii="Arial" w:hAnsi="Arial" w:cs="Arial"/>
          <w:szCs w:val="22"/>
          <w:lang w:val="lt-LT"/>
        </w:rPr>
        <w:t>Maršrutizatorius ir  komutatorius montuojami ryšių spintoje į 19 colių rėmą</w:t>
      </w:r>
      <w:bookmarkEnd w:id="101"/>
      <w:r w:rsidRPr="00A5486C">
        <w:rPr>
          <w:rFonts w:ascii="Arial" w:hAnsi="Arial" w:cs="Arial"/>
          <w:szCs w:val="22"/>
          <w:lang w:val="lt-LT"/>
        </w:rPr>
        <w:t>.</w:t>
      </w:r>
    </w:p>
    <w:p w14:paraId="2AB5375B" w14:textId="01856CC0" w:rsidR="001C33BD" w:rsidRPr="00A5486C" w:rsidRDefault="001C33BD" w:rsidP="00ED6EF5">
      <w:pPr>
        <w:pStyle w:val="NoSpacing"/>
        <w:numPr>
          <w:ilvl w:val="1"/>
          <w:numId w:val="3"/>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Suprojektuoti ir įrengti ryšio kanalus:</w:t>
      </w:r>
    </w:p>
    <w:p w14:paraId="05195B94" w14:textId="77777777" w:rsidR="001C33BD" w:rsidRPr="00A5486C" w:rsidRDefault="001C33BD" w:rsidP="00ED6EF5">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TSPĮ duomenų perdavimui;</w:t>
      </w:r>
    </w:p>
    <w:p w14:paraId="38DAF51D" w14:textId="77777777" w:rsidR="001C33BD" w:rsidRPr="00A5486C" w:rsidRDefault="001C33BD" w:rsidP="00ED6EF5">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RAA monitoringui;</w:t>
      </w:r>
    </w:p>
    <w:p w14:paraId="2419C43F" w14:textId="5CE21F9B" w:rsidR="00331DC1" w:rsidRPr="00A5486C" w:rsidRDefault="00331DC1" w:rsidP="00ED6EF5">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RAA DLA </w:t>
      </w:r>
      <w:r w:rsidR="00396D47" w:rsidRPr="00A5486C">
        <w:rPr>
          <w:rFonts w:ascii="Arial" w:hAnsi="Arial" w:cs="Arial"/>
          <w:szCs w:val="22"/>
          <w:lang w:val="lt-LT"/>
        </w:rPr>
        <w:t>EP</w:t>
      </w:r>
      <w:r w:rsidRPr="00A5486C">
        <w:rPr>
          <w:rFonts w:ascii="Arial" w:hAnsi="Arial" w:cs="Arial"/>
          <w:szCs w:val="22"/>
          <w:lang w:val="lt-LT"/>
        </w:rPr>
        <w:t xml:space="preserve">L Neris – Riešė ir </w:t>
      </w:r>
      <w:r w:rsidR="00396D47" w:rsidRPr="00A5486C">
        <w:rPr>
          <w:rFonts w:ascii="Arial" w:hAnsi="Arial" w:cs="Arial"/>
          <w:szCs w:val="22"/>
          <w:lang w:val="lt-LT"/>
        </w:rPr>
        <w:t>EP</w:t>
      </w:r>
      <w:r w:rsidRPr="00A5486C">
        <w:rPr>
          <w:rFonts w:ascii="Arial" w:hAnsi="Arial" w:cs="Arial"/>
          <w:szCs w:val="22"/>
          <w:lang w:val="lt-LT"/>
        </w:rPr>
        <w:t>L Riešė – VE3 duomenų perdavimui per tiesiogines šviesolaidžio (įrengiamo kitu atskiru projektu) skaidulas C37.94 protokolu.</w:t>
      </w:r>
    </w:p>
    <w:p w14:paraId="42FA23CA" w14:textId="77777777" w:rsidR="001C33BD" w:rsidRPr="00A5486C" w:rsidRDefault="001C33BD" w:rsidP="00ED6EF5">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Apsaugos, gaisro, vaizdo stebėjimo sistemų duomenų perdavimui;</w:t>
      </w:r>
    </w:p>
    <w:p w14:paraId="113BD673" w14:textId="77777777" w:rsidR="001C33BD" w:rsidRPr="00A5486C" w:rsidRDefault="001C33BD" w:rsidP="00ED6EF5">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NSRS įžemėjimo monitoringui;</w:t>
      </w:r>
    </w:p>
    <w:p w14:paraId="3F9EB9FE" w14:textId="77777777" w:rsidR="001C33BD" w:rsidRPr="00A5486C" w:rsidRDefault="001C33BD" w:rsidP="00ED6EF5">
      <w:pPr>
        <w:pStyle w:val="NoSpacing"/>
        <w:numPr>
          <w:ilvl w:val="2"/>
          <w:numId w:val="3"/>
        </w:numPr>
        <w:spacing w:line="276" w:lineRule="auto"/>
        <w:ind w:left="0" w:firstLine="567"/>
        <w:jc w:val="both"/>
        <w:rPr>
          <w:rFonts w:ascii="Arial" w:hAnsi="Arial" w:cs="Arial"/>
          <w:szCs w:val="22"/>
          <w:lang w:val="lt-LT"/>
        </w:rPr>
      </w:pPr>
      <w:bookmarkStart w:id="102" w:name="_Hlk82868350"/>
      <w:r w:rsidRPr="00A5486C">
        <w:rPr>
          <w:rFonts w:ascii="Arial" w:hAnsi="Arial" w:cs="Arial"/>
          <w:szCs w:val="22"/>
          <w:lang w:val="lt-LT"/>
        </w:rPr>
        <w:t>Komercinės ir techninės apskaitos įrenginių duomenų perdavimui</w:t>
      </w:r>
      <w:bookmarkEnd w:id="102"/>
      <w:r w:rsidRPr="00A5486C">
        <w:rPr>
          <w:rFonts w:ascii="Arial" w:hAnsi="Arial" w:cs="Arial"/>
          <w:szCs w:val="22"/>
          <w:lang w:val="lt-LT"/>
        </w:rPr>
        <w:t>;</w:t>
      </w:r>
    </w:p>
    <w:p w14:paraId="4752124D" w14:textId="77777777" w:rsidR="001C33BD" w:rsidRPr="00A5486C" w:rsidRDefault="001C33BD" w:rsidP="00ED6EF5">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Saulės elektrinės monitoringui;</w:t>
      </w:r>
    </w:p>
    <w:p w14:paraId="453BA212" w14:textId="77777777" w:rsidR="00793EA5" w:rsidRPr="00A5486C" w:rsidRDefault="001C33BD" w:rsidP="00230C5A">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Kompiuterinės darbo vietos prieigai;</w:t>
      </w:r>
    </w:p>
    <w:p w14:paraId="52CB551C" w14:textId="342D3449" w:rsidR="003F7BCC" w:rsidRPr="00A5486C" w:rsidRDefault="003F7BCC" w:rsidP="00230C5A">
      <w:pPr>
        <w:pStyle w:val="NoSpacing"/>
        <w:numPr>
          <w:ilvl w:val="2"/>
          <w:numId w:val="3"/>
        </w:numPr>
        <w:spacing w:line="276" w:lineRule="auto"/>
        <w:ind w:left="0" w:firstLine="567"/>
        <w:jc w:val="both"/>
        <w:rPr>
          <w:rFonts w:ascii="Arial" w:hAnsi="Arial" w:cs="Arial"/>
          <w:szCs w:val="22"/>
          <w:lang w:val="lt-LT"/>
        </w:rPr>
      </w:pPr>
      <w:proofErr w:type="spellStart"/>
      <w:r w:rsidRPr="00A5486C">
        <w:rPr>
          <w:rFonts w:ascii="Arial" w:hAnsi="Arial" w:cs="Arial"/>
          <w:szCs w:val="22"/>
          <w:lang w:val="lt-LT"/>
        </w:rPr>
        <w:t>Wifi</w:t>
      </w:r>
      <w:proofErr w:type="spellEnd"/>
      <w:r w:rsidRPr="00A5486C">
        <w:rPr>
          <w:rFonts w:ascii="Arial" w:hAnsi="Arial" w:cs="Arial"/>
          <w:szCs w:val="22"/>
          <w:lang w:val="lt-LT"/>
        </w:rPr>
        <w:t xml:space="preserve"> prieigos taško prijungimui;</w:t>
      </w:r>
    </w:p>
    <w:p w14:paraId="3003EC7F" w14:textId="77777777" w:rsidR="001C33BD" w:rsidRPr="00A5486C" w:rsidRDefault="001C33BD" w:rsidP="00ED6EF5">
      <w:pPr>
        <w:pStyle w:val="NoSpacing"/>
        <w:numPr>
          <w:ilvl w:val="2"/>
          <w:numId w:val="3"/>
        </w:numPr>
        <w:spacing w:line="276" w:lineRule="auto"/>
        <w:ind w:left="0" w:firstLine="567"/>
        <w:jc w:val="both"/>
        <w:rPr>
          <w:rFonts w:ascii="Arial" w:hAnsi="Arial" w:cs="Arial"/>
          <w:szCs w:val="22"/>
          <w:lang w:val="lt-LT"/>
        </w:rPr>
      </w:pPr>
      <w:bookmarkStart w:id="103" w:name="_Hlk82868415"/>
      <w:r w:rsidRPr="00A5486C">
        <w:rPr>
          <w:rFonts w:ascii="Arial" w:hAnsi="Arial" w:cs="Arial"/>
          <w:szCs w:val="22"/>
          <w:lang w:val="lt-LT"/>
        </w:rPr>
        <w:t>Privilegijuotos (PAW) kompiuterinės darbo vietos prieigai (2 vnt.)</w:t>
      </w:r>
      <w:bookmarkEnd w:id="103"/>
      <w:r w:rsidRPr="00A5486C">
        <w:rPr>
          <w:rFonts w:ascii="Arial" w:hAnsi="Arial" w:cs="Arial"/>
          <w:szCs w:val="22"/>
          <w:lang w:val="lt-LT"/>
        </w:rPr>
        <w:t>;</w:t>
      </w:r>
    </w:p>
    <w:p w14:paraId="1DD2C9D4" w14:textId="4123AB28" w:rsidR="00C07541" w:rsidRPr="00A5486C" w:rsidRDefault="001C33BD" w:rsidP="00ED6EF5">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Kitoms projektuojamoms TP sistemoms.</w:t>
      </w:r>
    </w:p>
    <w:p w14:paraId="665799AD" w14:textId="77777777" w:rsidR="00C07541" w:rsidRPr="00A5486C" w:rsidRDefault="00E73783" w:rsidP="00ED6EF5">
      <w:pPr>
        <w:pStyle w:val="Heading1"/>
        <w:spacing w:before="120" w:after="120"/>
        <w:jc w:val="both"/>
        <w:rPr>
          <w:rFonts w:ascii="Arial" w:hAnsi="Arial" w:cs="Arial"/>
          <w:color w:val="000000"/>
          <w:szCs w:val="22"/>
          <w:lang w:val="lt-LT"/>
        </w:rPr>
      </w:pPr>
      <w:bookmarkStart w:id="104" w:name="_Toc173409233"/>
      <w:bookmarkStart w:id="105" w:name="_Hlk82868524"/>
      <w:r w:rsidRPr="00A5486C">
        <w:rPr>
          <w:rFonts w:ascii="Arial" w:hAnsi="Arial" w:cs="Arial"/>
          <w:color w:val="000000"/>
          <w:szCs w:val="22"/>
          <w:lang w:val="lt-LT"/>
        </w:rPr>
        <w:lastRenderedPageBreak/>
        <w:t>Technologinis pastotės duomenų tinklas</w:t>
      </w:r>
      <w:bookmarkEnd w:id="104"/>
    </w:p>
    <w:p w14:paraId="0FF6D2DC" w14:textId="5C1B4F1D" w:rsidR="001C33BD" w:rsidRPr="00A5486C" w:rsidRDefault="001C33BD" w:rsidP="00015081">
      <w:pPr>
        <w:pStyle w:val="NoSpacing"/>
        <w:numPr>
          <w:ilvl w:val="1"/>
          <w:numId w:val="3"/>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 xml:space="preserve">Suprojektuoti ir įrengti vidinį pastotės duomenų tinklą (toliau </w:t>
      </w:r>
      <w:r w:rsidR="00963A94" w:rsidRPr="00A5486C">
        <w:rPr>
          <w:rFonts w:ascii="Arial" w:hAnsi="Arial" w:cs="Arial"/>
          <w:bCs/>
          <w:color w:val="000000" w:themeColor="text1"/>
          <w:szCs w:val="22"/>
          <w:lang w:val="lt-LT"/>
        </w:rPr>
        <w:t>–</w:t>
      </w:r>
      <w:r w:rsidRPr="00A5486C">
        <w:rPr>
          <w:rFonts w:ascii="Arial" w:hAnsi="Arial" w:cs="Arial"/>
          <w:bCs/>
          <w:color w:val="000000" w:themeColor="text1"/>
          <w:szCs w:val="22"/>
          <w:lang w:val="lt-LT"/>
        </w:rPr>
        <w:t xml:space="preserve"> PDT), duomenų mainams tarp pastotės TSPĮ, RAA įrenginių ir pastotės laiko sinchronizavimo įrenginio (PLSĮ), užtikrinantį IEC 61850 ir IEC 62439-3 standartų reikalavimus.</w:t>
      </w:r>
    </w:p>
    <w:p w14:paraId="104B933C" w14:textId="77777777" w:rsidR="00491690" w:rsidRPr="00A5486C" w:rsidRDefault="001C33BD" w:rsidP="00015081">
      <w:pPr>
        <w:pStyle w:val="NoSpacing"/>
        <w:numPr>
          <w:ilvl w:val="1"/>
          <w:numId w:val="3"/>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 xml:space="preserve"> PDT ir BP komutatorių tarpusavio sujungimus projektuoti per šviesolaidines sąsajas, agreguojant BP komutatoriaus prievadus į loginę PRP kanalų grupę.</w:t>
      </w:r>
    </w:p>
    <w:p w14:paraId="343A4116" w14:textId="5E36290C" w:rsidR="001C33BD" w:rsidRPr="00A5486C" w:rsidRDefault="00015081" w:rsidP="00015081">
      <w:pPr>
        <w:pStyle w:val="NoSpacing"/>
        <w:numPr>
          <w:ilvl w:val="1"/>
          <w:numId w:val="3"/>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 xml:space="preserve">Projektiniuose pasiūlymuose </w:t>
      </w:r>
      <w:r w:rsidR="0020421B" w:rsidRPr="00A5486C">
        <w:rPr>
          <w:rFonts w:ascii="Arial" w:hAnsi="Arial" w:cs="Arial"/>
          <w:bCs/>
          <w:color w:val="000000" w:themeColor="text1"/>
          <w:szCs w:val="22"/>
          <w:lang w:val="lt-LT"/>
        </w:rPr>
        <w:t xml:space="preserve">numatyti, kad </w:t>
      </w:r>
      <w:r w:rsidRPr="00A5486C">
        <w:rPr>
          <w:rFonts w:ascii="Arial" w:hAnsi="Arial" w:cs="Arial"/>
          <w:bCs/>
          <w:color w:val="000000" w:themeColor="text1"/>
          <w:szCs w:val="22"/>
          <w:lang w:val="lt-LT"/>
        </w:rPr>
        <w:t xml:space="preserve">techninio-darbo </w:t>
      </w:r>
      <w:r w:rsidR="001C33BD" w:rsidRPr="00A5486C">
        <w:rPr>
          <w:rFonts w:ascii="Arial" w:hAnsi="Arial" w:cs="Arial"/>
          <w:bCs/>
          <w:color w:val="000000" w:themeColor="text1"/>
          <w:szCs w:val="22"/>
          <w:lang w:val="lt-LT"/>
        </w:rPr>
        <w:t>projekte pateikti užpildytą įrenginių sąrašo ir įrenginių ryšio protokolų nustatymo lentelę  IP adresų ir VLAN suteikimui.</w:t>
      </w:r>
    </w:p>
    <w:p w14:paraId="39DFBD70" w14:textId="77777777" w:rsidR="001C33BD" w:rsidRPr="00A5486C" w:rsidRDefault="001C33BD" w:rsidP="00015081">
      <w:pPr>
        <w:pStyle w:val="NoSpacing"/>
        <w:numPr>
          <w:ilvl w:val="1"/>
          <w:numId w:val="3"/>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PDT tinklas turi būti suprojektuotas ir įrengtas įvertinus perduodamos informacijos prioritetus.</w:t>
      </w:r>
    </w:p>
    <w:p w14:paraId="5773405C" w14:textId="77777777" w:rsidR="001C33BD" w:rsidRPr="00A5486C" w:rsidRDefault="001C33BD" w:rsidP="00015081">
      <w:pPr>
        <w:pStyle w:val="NoSpacing"/>
        <w:numPr>
          <w:ilvl w:val="1"/>
          <w:numId w:val="3"/>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PDT komutatoriai RAA spintose montuojami ant DIN bėgelio;</w:t>
      </w:r>
    </w:p>
    <w:p w14:paraId="47A7A958" w14:textId="77777777" w:rsidR="00491690" w:rsidRPr="00A5486C" w:rsidRDefault="001C33BD" w:rsidP="00015081">
      <w:pPr>
        <w:pStyle w:val="NoSpacing"/>
        <w:numPr>
          <w:ilvl w:val="1"/>
          <w:numId w:val="3"/>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 xml:space="preserve">PDT </w:t>
      </w:r>
      <w:bookmarkStart w:id="106" w:name="_Hlk62733808"/>
      <w:r w:rsidRPr="00A5486C">
        <w:rPr>
          <w:rFonts w:ascii="Arial" w:hAnsi="Arial" w:cs="Arial"/>
          <w:bCs/>
          <w:color w:val="000000" w:themeColor="text1"/>
          <w:szCs w:val="22"/>
          <w:lang w:val="lt-LT"/>
        </w:rPr>
        <w:t>komutatoriai TSPĮ spintoje montuojami į 19 colių rėmą</w:t>
      </w:r>
      <w:bookmarkEnd w:id="106"/>
      <w:r w:rsidRPr="00A5486C">
        <w:rPr>
          <w:rFonts w:ascii="Arial" w:hAnsi="Arial" w:cs="Arial"/>
          <w:bCs/>
          <w:color w:val="000000" w:themeColor="text1"/>
          <w:szCs w:val="22"/>
          <w:lang w:val="lt-LT"/>
        </w:rPr>
        <w:t>;</w:t>
      </w:r>
    </w:p>
    <w:p w14:paraId="699AEF01" w14:textId="70715A72" w:rsidR="001C33BD" w:rsidRPr="00A5486C" w:rsidRDefault="001C33BD" w:rsidP="00015081">
      <w:pPr>
        <w:pStyle w:val="NoSpacing"/>
        <w:numPr>
          <w:ilvl w:val="1"/>
          <w:numId w:val="3"/>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 xml:space="preserve">Turi būti atliktas PDT tinklo žiedo persijungimo laiko testavimas ir pateiktas protokolas. </w:t>
      </w:r>
    </w:p>
    <w:p w14:paraId="74B5B1F8" w14:textId="77777777" w:rsidR="00491690" w:rsidRPr="00A5486C" w:rsidRDefault="00491690" w:rsidP="00491690">
      <w:pPr>
        <w:pStyle w:val="NoSpacing"/>
        <w:tabs>
          <w:tab w:val="left" w:pos="1276"/>
        </w:tabs>
        <w:spacing w:line="276" w:lineRule="auto"/>
        <w:ind w:left="360" w:firstLine="0"/>
        <w:jc w:val="both"/>
        <w:rPr>
          <w:rFonts w:ascii="Arial" w:hAnsi="Arial" w:cs="Arial"/>
          <w:szCs w:val="22"/>
          <w:lang w:val="lt-LT"/>
        </w:rPr>
      </w:pPr>
    </w:p>
    <w:p w14:paraId="6BA27806" w14:textId="77777777" w:rsidR="001F4185" w:rsidRPr="00A5486C" w:rsidRDefault="001F4185" w:rsidP="00ED6EF5">
      <w:pPr>
        <w:pStyle w:val="NoSpacing"/>
        <w:spacing w:line="276" w:lineRule="auto"/>
        <w:ind w:firstLine="0"/>
        <w:jc w:val="both"/>
        <w:rPr>
          <w:rFonts w:ascii="Arial" w:hAnsi="Arial" w:cs="Arial"/>
          <w:b/>
          <w:bCs/>
          <w:szCs w:val="22"/>
          <w:lang w:val="lt-LT"/>
        </w:rPr>
      </w:pPr>
      <w:r w:rsidRPr="00A5486C">
        <w:rPr>
          <w:rFonts w:ascii="Arial" w:hAnsi="Arial" w:cs="Arial"/>
          <w:b/>
          <w:bCs/>
          <w:szCs w:val="22"/>
          <w:lang w:val="lt-LT"/>
        </w:rPr>
        <w:t xml:space="preserve">Technologinis sinchroninio duomenų perdavimo (toliau – SDP) tinklas </w:t>
      </w:r>
    </w:p>
    <w:p w14:paraId="52E37697" w14:textId="651EC8AD" w:rsidR="001F4185" w:rsidRPr="00A5486C" w:rsidRDefault="001F4185" w:rsidP="00015081">
      <w:pPr>
        <w:pStyle w:val="NoSpacing"/>
        <w:numPr>
          <w:ilvl w:val="1"/>
          <w:numId w:val="3"/>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 xml:space="preserve">Suprojektuoti Riešės TP naują  SDP  įrenginį integruojant į esamą LITGRID AB SDP  tinklą </w:t>
      </w:r>
    </w:p>
    <w:p w14:paraId="5CF4D356" w14:textId="1334B774" w:rsidR="00331DC1" w:rsidRPr="00A5486C" w:rsidRDefault="00331DC1" w:rsidP="00015081">
      <w:pPr>
        <w:pStyle w:val="NoSpacing"/>
        <w:numPr>
          <w:ilvl w:val="1"/>
          <w:numId w:val="3"/>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 xml:space="preserve">Suprojektuoti per SDPT įrangą </w:t>
      </w:r>
      <w:proofErr w:type="spellStart"/>
      <w:r w:rsidRPr="00A5486C">
        <w:rPr>
          <w:rFonts w:ascii="Arial" w:hAnsi="Arial" w:cs="Arial"/>
          <w:bCs/>
          <w:color w:val="000000" w:themeColor="text1"/>
          <w:szCs w:val="22"/>
          <w:lang w:val="lt-LT"/>
        </w:rPr>
        <w:t>multipleksuotus</w:t>
      </w:r>
      <w:proofErr w:type="spellEnd"/>
      <w:r w:rsidRPr="00A5486C">
        <w:rPr>
          <w:rFonts w:ascii="Arial" w:hAnsi="Arial" w:cs="Arial"/>
          <w:bCs/>
          <w:color w:val="000000" w:themeColor="text1"/>
          <w:szCs w:val="22"/>
          <w:lang w:val="lt-LT"/>
        </w:rPr>
        <w:t xml:space="preserve"> laikinus ryšio kanalus (iki atskiru kitu projektu bus įrengta šviesolaidinė linija: Neris </w:t>
      </w:r>
      <w:r w:rsidR="009A5DB0" w:rsidRPr="00A5486C">
        <w:rPr>
          <w:rFonts w:ascii="Arial" w:hAnsi="Arial" w:cs="Arial"/>
          <w:bCs/>
          <w:color w:val="000000" w:themeColor="text1"/>
          <w:szCs w:val="22"/>
          <w:lang w:val="lt-LT"/>
        </w:rPr>
        <w:t xml:space="preserve">– Riešė – </w:t>
      </w:r>
      <w:r w:rsidR="008F3D9E" w:rsidRPr="00A5486C">
        <w:rPr>
          <w:rFonts w:ascii="Arial" w:hAnsi="Arial" w:cs="Arial"/>
          <w:bCs/>
          <w:color w:val="000000" w:themeColor="text1"/>
          <w:szCs w:val="22"/>
          <w:lang w:val="lt-LT"/>
        </w:rPr>
        <w:t>SVDC</w:t>
      </w:r>
      <w:r w:rsidR="009A5DB0" w:rsidRPr="00A5486C">
        <w:rPr>
          <w:rFonts w:ascii="Arial" w:hAnsi="Arial" w:cs="Arial"/>
          <w:bCs/>
          <w:color w:val="000000" w:themeColor="text1"/>
          <w:szCs w:val="22"/>
          <w:lang w:val="lt-LT"/>
        </w:rPr>
        <w:t xml:space="preserve">) </w:t>
      </w:r>
      <w:r w:rsidRPr="00A5486C">
        <w:rPr>
          <w:rFonts w:ascii="Arial" w:hAnsi="Arial" w:cs="Arial"/>
          <w:bCs/>
          <w:color w:val="000000" w:themeColor="text1"/>
          <w:szCs w:val="22"/>
          <w:lang w:val="lt-LT"/>
        </w:rPr>
        <w:t>RAA DLA perdavimui:</w:t>
      </w:r>
    </w:p>
    <w:p w14:paraId="1B59C330" w14:textId="0184B3D6" w:rsidR="00331DC1" w:rsidRPr="00A5486C" w:rsidRDefault="00331DC1" w:rsidP="00331DC1">
      <w:pPr>
        <w:pStyle w:val="NoSpacing"/>
        <w:numPr>
          <w:ilvl w:val="2"/>
          <w:numId w:val="3"/>
        </w:numPr>
        <w:spacing w:line="276" w:lineRule="auto"/>
        <w:ind w:hanging="78"/>
        <w:jc w:val="both"/>
        <w:rPr>
          <w:rFonts w:ascii="Arial" w:hAnsi="Arial" w:cs="Arial"/>
          <w:bCs/>
          <w:color w:val="000000" w:themeColor="text1"/>
          <w:szCs w:val="22"/>
          <w:lang w:val="lt-LT"/>
        </w:rPr>
      </w:pPr>
      <w:r w:rsidRPr="00A5486C">
        <w:rPr>
          <w:rFonts w:ascii="Arial" w:hAnsi="Arial" w:cs="Arial"/>
          <w:szCs w:val="22"/>
          <w:lang w:val="lt-LT"/>
        </w:rPr>
        <w:t>RAA DLA perdavimui tarp Neries TP ir Riešės TP C37.94 protokolu;</w:t>
      </w:r>
    </w:p>
    <w:p w14:paraId="0B47F82D" w14:textId="2DFD1A1D" w:rsidR="00331DC1" w:rsidRPr="00A5486C" w:rsidRDefault="00331DC1" w:rsidP="00331DC1">
      <w:pPr>
        <w:pStyle w:val="NoSpacing"/>
        <w:numPr>
          <w:ilvl w:val="2"/>
          <w:numId w:val="3"/>
        </w:numPr>
        <w:spacing w:line="276" w:lineRule="auto"/>
        <w:ind w:hanging="78"/>
        <w:jc w:val="both"/>
        <w:rPr>
          <w:rFonts w:ascii="Arial" w:hAnsi="Arial" w:cs="Arial"/>
          <w:bCs/>
          <w:color w:val="000000" w:themeColor="text1"/>
          <w:szCs w:val="22"/>
          <w:lang w:val="lt-LT"/>
        </w:rPr>
      </w:pPr>
      <w:r w:rsidRPr="00A5486C">
        <w:rPr>
          <w:rFonts w:ascii="Arial" w:hAnsi="Arial" w:cs="Arial"/>
          <w:szCs w:val="22"/>
          <w:lang w:val="lt-LT"/>
        </w:rPr>
        <w:t>RAA DLA perdavimui tarp Riešės TP – VE3 TP C37.94 protokolu;</w:t>
      </w:r>
    </w:p>
    <w:p w14:paraId="07D60E09" w14:textId="7FE8775C" w:rsidR="009A5DB0" w:rsidRPr="00A5486C" w:rsidRDefault="009A5DB0" w:rsidP="00331DC1">
      <w:pPr>
        <w:pStyle w:val="NoSpacing"/>
        <w:numPr>
          <w:ilvl w:val="2"/>
          <w:numId w:val="3"/>
        </w:numPr>
        <w:spacing w:line="276" w:lineRule="auto"/>
        <w:ind w:hanging="78"/>
        <w:jc w:val="both"/>
        <w:rPr>
          <w:rFonts w:ascii="Arial" w:hAnsi="Arial" w:cs="Arial"/>
          <w:bCs/>
          <w:color w:val="000000" w:themeColor="text1"/>
          <w:szCs w:val="22"/>
          <w:lang w:val="lt-LT"/>
        </w:rPr>
      </w:pPr>
      <w:r w:rsidRPr="00A5486C">
        <w:rPr>
          <w:rFonts w:ascii="Arial" w:hAnsi="Arial" w:cs="Arial"/>
          <w:szCs w:val="22"/>
          <w:lang w:val="lt-LT"/>
        </w:rPr>
        <w:t xml:space="preserve">RAA įrangoje naudoti optinius modulius dirbančius per </w:t>
      </w:r>
      <w:proofErr w:type="spellStart"/>
      <w:r w:rsidRPr="00A5486C">
        <w:rPr>
          <w:rFonts w:ascii="Arial" w:hAnsi="Arial" w:cs="Arial"/>
          <w:szCs w:val="22"/>
          <w:lang w:val="lt-LT"/>
        </w:rPr>
        <w:t>vienmodę</w:t>
      </w:r>
      <w:proofErr w:type="spellEnd"/>
      <w:r w:rsidRPr="00A5486C">
        <w:rPr>
          <w:rFonts w:ascii="Arial" w:hAnsi="Arial" w:cs="Arial"/>
          <w:szCs w:val="22"/>
          <w:lang w:val="lt-LT"/>
        </w:rPr>
        <w:t xml:space="preserve"> optiką.</w:t>
      </w:r>
    </w:p>
    <w:p w14:paraId="09CF2B1B" w14:textId="4D2F7121" w:rsidR="009A5DB0" w:rsidRPr="00A5486C" w:rsidRDefault="009A5DB0" w:rsidP="00331DC1">
      <w:pPr>
        <w:pStyle w:val="NoSpacing"/>
        <w:numPr>
          <w:ilvl w:val="2"/>
          <w:numId w:val="3"/>
        </w:numPr>
        <w:spacing w:line="276" w:lineRule="auto"/>
        <w:ind w:hanging="78"/>
        <w:jc w:val="both"/>
        <w:rPr>
          <w:rFonts w:ascii="Arial" w:hAnsi="Arial" w:cs="Arial"/>
          <w:bCs/>
          <w:color w:val="000000" w:themeColor="text1"/>
          <w:szCs w:val="22"/>
          <w:lang w:val="lt-LT"/>
        </w:rPr>
      </w:pPr>
      <w:r w:rsidRPr="00A5486C">
        <w:rPr>
          <w:rFonts w:ascii="Arial" w:hAnsi="Arial" w:cs="Arial"/>
          <w:szCs w:val="22"/>
          <w:lang w:val="lt-LT"/>
        </w:rPr>
        <w:t xml:space="preserve">SDPT įrangoje numatyti </w:t>
      </w:r>
      <w:proofErr w:type="spellStart"/>
      <w:r w:rsidRPr="00A5486C">
        <w:rPr>
          <w:rFonts w:ascii="Arial" w:hAnsi="Arial" w:cs="Arial"/>
          <w:szCs w:val="22"/>
          <w:lang w:val="lt-LT"/>
        </w:rPr>
        <w:t>vienmodžius</w:t>
      </w:r>
      <w:proofErr w:type="spellEnd"/>
      <w:r w:rsidRPr="00A5486C">
        <w:rPr>
          <w:rFonts w:ascii="Arial" w:hAnsi="Arial" w:cs="Arial"/>
          <w:szCs w:val="22"/>
          <w:lang w:val="lt-LT"/>
        </w:rPr>
        <w:t xml:space="preserve"> C37.94 protokolo modulius </w:t>
      </w:r>
      <w:r w:rsidR="008F3D9E" w:rsidRPr="00A5486C">
        <w:rPr>
          <w:rFonts w:ascii="Arial" w:hAnsi="Arial" w:cs="Arial"/>
          <w:szCs w:val="22"/>
          <w:lang w:val="lt-LT"/>
        </w:rPr>
        <w:t xml:space="preserve">ir slopintuvus </w:t>
      </w:r>
      <w:r w:rsidRPr="00A5486C">
        <w:rPr>
          <w:rFonts w:ascii="Arial" w:hAnsi="Arial" w:cs="Arial"/>
          <w:szCs w:val="22"/>
          <w:lang w:val="lt-LT"/>
        </w:rPr>
        <w:t>DLA įrangos prijungimui</w:t>
      </w:r>
      <w:r w:rsidR="008F3D9E" w:rsidRPr="00A5486C">
        <w:rPr>
          <w:rFonts w:ascii="Arial" w:hAnsi="Arial" w:cs="Arial"/>
          <w:szCs w:val="22"/>
          <w:lang w:val="lt-LT"/>
        </w:rPr>
        <w:t>. SFP ir slopintuvus tiekia Rangovas</w:t>
      </w:r>
      <w:r w:rsidRPr="00A5486C">
        <w:rPr>
          <w:rFonts w:ascii="Arial" w:hAnsi="Arial" w:cs="Arial"/>
          <w:szCs w:val="22"/>
          <w:lang w:val="lt-LT"/>
        </w:rPr>
        <w:t>;</w:t>
      </w:r>
    </w:p>
    <w:p w14:paraId="0F1C435C" w14:textId="1D2EECA3" w:rsidR="00396D47" w:rsidRPr="00A5486C" w:rsidRDefault="00396D47" w:rsidP="00987A28">
      <w:pPr>
        <w:pStyle w:val="NoSpacing"/>
        <w:numPr>
          <w:ilvl w:val="2"/>
          <w:numId w:val="3"/>
        </w:numPr>
        <w:spacing w:line="276" w:lineRule="auto"/>
        <w:ind w:hanging="78"/>
        <w:jc w:val="both"/>
        <w:rPr>
          <w:rFonts w:ascii="Arial" w:hAnsi="Arial" w:cs="Arial"/>
          <w:bCs/>
          <w:color w:val="000000" w:themeColor="text1"/>
          <w:szCs w:val="22"/>
          <w:lang w:val="lt-LT"/>
        </w:rPr>
      </w:pPr>
      <w:r w:rsidRPr="00A5486C">
        <w:rPr>
          <w:rFonts w:ascii="Arial" w:hAnsi="Arial" w:cs="Arial"/>
          <w:szCs w:val="22"/>
          <w:lang w:val="lt-LT"/>
        </w:rPr>
        <w:t>Esamą Šeškinės TP SDP Fox612 įrenginį papildyti SAMO2 plokšte.</w:t>
      </w:r>
    </w:p>
    <w:p w14:paraId="7B4954CC" w14:textId="61282A8A" w:rsidR="001F4185" w:rsidRPr="00A5486C" w:rsidRDefault="001F4185" w:rsidP="00015081">
      <w:pPr>
        <w:pStyle w:val="NoSpacing"/>
        <w:numPr>
          <w:ilvl w:val="1"/>
          <w:numId w:val="3"/>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 xml:space="preserve">Suprojektuoti </w:t>
      </w:r>
      <w:r w:rsidR="00CC0E61" w:rsidRPr="00A5486C">
        <w:rPr>
          <w:rFonts w:ascii="Arial" w:hAnsi="Arial" w:cs="Arial"/>
          <w:bCs/>
          <w:color w:val="000000" w:themeColor="text1"/>
          <w:szCs w:val="22"/>
          <w:lang w:val="lt-LT"/>
        </w:rPr>
        <w:t xml:space="preserve">per </w:t>
      </w:r>
      <w:r w:rsidRPr="00A5486C">
        <w:rPr>
          <w:rFonts w:ascii="Arial" w:hAnsi="Arial" w:cs="Arial"/>
          <w:bCs/>
          <w:color w:val="000000" w:themeColor="text1"/>
          <w:szCs w:val="22"/>
          <w:lang w:val="lt-LT"/>
        </w:rPr>
        <w:t>SDPT įrang</w:t>
      </w:r>
      <w:r w:rsidR="00CC0E61" w:rsidRPr="00A5486C">
        <w:rPr>
          <w:rFonts w:ascii="Arial" w:hAnsi="Arial" w:cs="Arial"/>
          <w:bCs/>
          <w:color w:val="000000" w:themeColor="text1"/>
          <w:szCs w:val="22"/>
          <w:lang w:val="lt-LT"/>
        </w:rPr>
        <w:t>ą</w:t>
      </w:r>
      <w:r w:rsidRPr="00A5486C">
        <w:rPr>
          <w:rFonts w:ascii="Arial" w:hAnsi="Arial" w:cs="Arial"/>
          <w:bCs/>
          <w:color w:val="000000" w:themeColor="text1"/>
          <w:szCs w:val="22"/>
          <w:lang w:val="lt-LT"/>
        </w:rPr>
        <w:t xml:space="preserve"> </w:t>
      </w:r>
      <w:proofErr w:type="spellStart"/>
      <w:r w:rsidRPr="00A5486C">
        <w:rPr>
          <w:rFonts w:ascii="Arial" w:hAnsi="Arial" w:cs="Arial"/>
          <w:bCs/>
          <w:color w:val="000000" w:themeColor="text1"/>
          <w:szCs w:val="22"/>
          <w:lang w:val="lt-LT"/>
        </w:rPr>
        <w:t>multipleksuotus</w:t>
      </w:r>
      <w:proofErr w:type="spellEnd"/>
      <w:r w:rsidRPr="00A5486C">
        <w:rPr>
          <w:rFonts w:ascii="Arial" w:hAnsi="Arial" w:cs="Arial"/>
          <w:bCs/>
          <w:color w:val="000000" w:themeColor="text1"/>
          <w:szCs w:val="22"/>
          <w:lang w:val="lt-LT"/>
        </w:rPr>
        <w:t xml:space="preserve"> ryšio kanalus RAA telekomandų perdavimui:</w:t>
      </w:r>
    </w:p>
    <w:p w14:paraId="4746FD10" w14:textId="4607F8C3" w:rsidR="001F4185" w:rsidRPr="00A5486C" w:rsidRDefault="001F4185" w:rsidP="00015081">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RAA  telekomandų perdavimui tarp Riešės TP ir Neries 110 TP;</w:t>
      </w:r>
    </w:p>
    <w:p w14:paraId="09671878" w14:textId="081B6214" w:rsidR="001F4185" w:rsidRPr="00A5486C" w:rsidRDefault="001F4185" w:rsidP="00015081">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RAA telekomandų perdavimui tarp Riešės TP ir VE3 TP;</w:t>
      </w:r>
    </w:p>
    <w:p w14:paraId="6D066A9C" w14:textId="31EE19A2" w:rsidR="001F4185" w:rsidRPr="00A5486C" w:rsidRDefault="00CC0E61" w:rsidP="00015081">
      <w:pPr>
        <w:pStyle w:val="NoSpacing"/>
        <w:numPr>
          <w:ilvl w:val="1"/>
          <w:numId w:val="3"/>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Na</w:t>
      </w:r>
      <w:r w:rsidR="00272027" w:rsidRPr="00A5486C">
        <w:rPr>
          <w:rFonts w:ascii="Arial" w:hAnsi="Arial" w:cs="Arial"/>
          <w:bCs/>
          <w:color w:val="000000" w:themeColor="text1"/>
          <w:szCs w:val="22"/>
          <w:lang w:val="lt-LT"/>
        </w:rPr>
        <w:t>u</w:t>
      </w:r>
      <w:r w:rsidRPr="00A5486C">
        <w:rPr>
          <w:rFonts w:ascii="Arial" w:hAnsi="Arial" w:cs="Arial"/>
          <w:bCs/>
          <w:color w:val="000000" w:themeColor="text1"/>
          <w:szCs w:val="22"/>
          <w:lang w:val="lt-LT"/>
        </w:rPr>
        <w:t>jai projektuojamą</w:t>
      </w:r>
      <w:r w:rsidR="008F3D9E" w:rsidRPr="00A5486C">
        <w:rPr>
          <w:rFonts w:ascii="Arial" w:hAnsi="Arial" w:cs="Arial"/>
          <w:bCs/>
          <w:color w:val="000000" w:themeColor="text1"/>
          <w:szCs w:val="22"/>
          <w:lang w:val="lt-LT"/>
        </w:rPr>
        <w:t xml:space="preserve"> Riešės TP </w:t>
      </w:r>
      <w:r w:rsidR="001F4185" w:rsidRPr="00A5486C">
        <w:rPr>
          <w:rFonts w:ascii="Arial" w:hAnsi="Arial" w:cs="Arial"/>
          <w:bCs/>
          <w:color w:val="000000" w:themeColor="text1"/>
          <w:szCs w:val="22"/>
          <w:lang w:val="lt-LT"/>
        </w:rPr>
        <w:t>SDP įrengin</w:t>
      </w:r>
      <w:r w:rsidRPr="00A5486C">
        <w:rPr>
          <w:rFonts w:ascii="Arial" w:hAnsi="Arial" w:cs="Arial"/>
          <w:bCs/>
          <w:color w:val="000000" w:themeColor="text1"/>
          <w:szCs w:val="22"/>
          <w:lang w:val="lt-LT"/>
        </w:rPr>
        <w:t>į</w:t>
      </w:r>
      <w:r w:rsidR="001F4185" w:rsidRPr="00A5486C">
        <w:rPr>
          <w:rFonts w:ascii="Arial" w:hAnsi="Arial" w:cs="Arial"/>
          <w:bCs/>
          <w:color w:val="000000" w:themeColor="text1"/>
          <w:szCs w:val="22"/>
          <w:lang w:val="lt-LT"/>
        </w:rPr>
        <w:t xml:space="preserve"> sujungti STM-4 lygiu su esama  SDP įranga FOX612 Neries 110 TP ir STM-1 lygiu su esama SDPT įranga OSN1500 Vilniaus SVDC</w:t>
      </w:r>
      <w:r w:rsidR="008F3D9E" w:rsidRPr="00A5486C">
        <w:rPr>
          <w:rFonts w:ascii="Arial" w:hAnsi="Arial" w:cs="Arial"/>
          <w:bCs/>
          <w:color w:val="000000" w:themeColor="text1"/>
          <w:szCs w:val="22"/>
          <w:lang w:val="lt-LT"/>
        </w:rPr>
        <w:t xml:space="preserve"> kai bus</w:t>
      </w:r>
      <w:r w:rsidR="001F4185" w:rsidRPr="00A5486C">
        <w:rPr>
          <w:rFonts w:ascii="Arial" w:hAnsi="Arial" w:cs="Arial"/>
          <w:bCs/>
          <w:color w:val="000000" w:themeColor="text1"/>
          <w:szCs w:val="22"/>
          <w:lang w:val="lt-LT"/>
        </w:rPr>
        <w:t xml:space="preserve">; </w:t>
      </w:r>
    </w:p>
    <w:p w14:paraId="2A34D311" w14:textId="1A32C25C" w:rsidR="001F4185" w:rsidRPr="00A5486C" w:rsidRDefault="001F4185" w:rsidP="00015081">
      <w:pPr>
        <w:pStyle w:val="NoSpacing"/>
        <w:numPr>
          <w:ilvl w:val="1"/>
          <w:numId w:val="3"/>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Esamus SDP įrenginius susijusio</w:t>
      </w:r>
      <w:r w:rsidR="00396D47" w:rsidRPr="00A5486C">
        <w:rPr>
          <w:rFonts w:ascii="Arial" w:hAnsi="Arial" w:cs="Arial"/>
          <w:bCs/>
          <w:color w:val="000000" w:themeColor="text1"/>
          <w:szCs w:val="22"/>
          <w:lang w:val="lt-LT"/>
        </w:rPr>
        <w:t>s</w:t>
      </w:r>
      <w:r w:rsidRPr="00A5486C">
        <w:rPr>
          <w:rFonts w:ascii="Arial" w:hAnsi="Arial" w:cs="Arial"/>
          <w:bCs/>
          <w:color w:val="000000" w:themeColor="text1"/>
          <w:szCs w:val="22"/>
          <w:lang w:val="lt-LT"/>
        </w:rPr>
        <w:t xml:space="preserve">e </w:t>
      </w:r>
      <w:r w:rsidR="00396D47" w:rsidRPr="00A5486C">
        <w:rPr>
          <w:rFonts w:ascii="Arial" w:hAnsi="Arial" w:cs="Arial"/>
          <w:bCs/>
          <w:color w:val="000000" w:themeColor="text1"/>
          <w:szCs w:val="22"/>
          <w:lang w:val="lt-LT"/>
        </w:rPr>
        <w:t xml:space="preserve">Šeškinės TP, </w:t>
      </w:r>
      <w:r w:rsidRPr="00A5486C">
        <w:rPr>
          <w:rFonts w:ascii="Arial" w:hAnsi="Arial" w:cs="Arial"/>
          <w:bCs/>
          <w:color w:val="000000" w:themeColor="text1"/>
          <w:szCs w:val="22"/>
          <w:lang w:val="lt-LT"/>
        </w:rPr>
        <w:t xml:space="preserve">Neries 110 TP ir SVDC papildyti reikiama aparatine ir programine įranga, detalizuojant </w:t>
      </w:r>
      <w:r w:rsidR="00396D47" w:rsidRPr="00A5486C">
        <w:rPr>
          <w:rFonts w:ascii="Arial" w:hAnsi="Arial" w:cs="Arial"/>
          <w:bCs/>
          <w:color w:val="000000" w:themeColor="text1"/>
          <w:szCs w:val="22"/>
          <w:lang w:val="lt-LT"/>
        </w:rPr>
        <w:t xml:space="preserve">techninio darbo projekto </w:t>
      </w:r>
      <w:r w:rsidRPr="00A5486C">
        <w:rPr>
          <w:rFonts w:ascii="Arial" w:hAnsi="Arial" w:cs="Arial"/>
          <w:bCs/>
          <w:color w:val="000000" w:themeColor="text1"/>
          <w:szCs w:val="22"/>
          <w:lang w:val="lt-LT"/>
        </w:rPr>
        <w:t>rengimo metu;</w:t>
      </w:r>
    </w:p>
    <w:p w14:paraId="729DF467" w14:textId="3B43ABFA" w:rsidR="00593D15" w:rsidRPr="00A5486C" w:rsidRDefault="00593D15" w:rsidP="00015081">
      <w:pPr>
        <w:pStyle w:val="NoSpacing"/>
        <w:numPr>
          <w:ilvl w:val="1"/>
          <w:numId w:val="3"/>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Išmontuoti nenaudojamą įrangą (</w:t>
      </w:r>
      <w:proofErr w:type="spellStart"/>
      <w:r w:rsidRPr="00A5486C">
        <w:rPr>
          <w:rFonts w:ascii="Arial" w:hAnsi="Arial" w:cs="Arial"/>
          <w:bCs/>
          <w:color w:val="000000" w:themeColor="text1"/>
          <w:szCs w:val="22"/>
          <w:lang w:val="lt-LT"/>
        </w:rPr>
        <w:t>Fibersystem</w:t>
      </w:r>
      <w:proofErr w:type="spellEnd"/>
      <w:r w:rsidRPr="00A5486C">
        <w:rPr>
          <w:rFonts w:ascii="Arial" w:hAnsi="Arial" w:cs="Arial"/>
          <w:bCs/>
          <w:color w:val="000000" w:themeColor="text1"/>
          <w:szCs w:val="22"/>
          <w:lang w:val="lt-LT"/>
        </w:rPr>
        <w:t xml:space="preserve"> 21-219 keitikliai) Neries TP ir VE3 TP, pristatyti į Užsakovo nurodytą sandėlį.</w:t>
      </w:r>
    </w:p>
    <w:p w14:paraId="4791F856" w14:textId="620B6F5D" w:rsidR="001F4185" w:rsidRPr="00A5486C" w:rsidRDefault="001F4185" w:rsidP="00015081">
      <w:pPr>
        <w:pStyle w:val="NoSpacing"/>
        <w:numPr>
          <w:ilvl w:val="1"/>
          <w:numId w:val="3"/>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Nauji SDP įrenginiai turi turėti visas reikalingas sąsajas ir licencijas projektuojamų funkcijų vykdymui</w:t>
      </w:r>
      <w:r w:rsidR="00CF4DCD" w:rsidRPr="00A5486C">
        <w:rPr>
          <w:rFonts w:ascii="Arial" w:hAnsi="Arial" w:cs="Arial"/>
          <w:bCs/>
          <w:color w:val="000000" w:themeColor="text1"/>
          <w:szCs w:val="22"/>
          <w:lang w:val="lt-LT"/>
        </w:rPr>
        <w:t>;</w:t>
      </w:r>
    </w:p>
    <w:p w14:paraId="47DF4440" w14:textId="7703627D" w:rsidR="00CF4DCD" w:rsidRPr="00A5486C" w:rsidRDefault="00CF4DCD" w:rsidP="00015081">
      <w:pPr>
        <w:pStyle w:val="NoSpacing"/>
        <w:numPr>
          <w:ilvl w:val="1"/>
          <w:numId w:val="3"/>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Naujas sinchroninio duomenų perdavimo įrenginys turi būti pilnai sukonfigūruotas, suderintas ir integruotas į SDPT monitoringo sistemą FOXMAN-UN;</w:t>
      </w:r>
    </w:p>
    <w:p w14:paraId="45F0C7D2" w14:textId="5FB6B746" w:rsidR="001F4185" w:rsidRPr="00A5486C" w:rsidRDefault="001F4185" w:rsidP="00015081">
      <w:pPr>
        <w:pStyle w:val="NoSpacing"/>
        <w:numPr>
          <w:ilvl w:val="1"/>
          <w:numId w:val="3"/>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Atlikti įrengtos SDP įrangos kanalų kokybės parametrų pagal ITU-T G.821 rekomendacijos reikalavimus bei vėlinimo testavimus ir pateikti jų protokolus</w:t>
      </w:r>
      <w:r w:rsidR="00CF4DCD" w:rsidRPr="00A5486C">
        <w:rPr>
          <w:rFonts w:ascii="Arial" w:hAnsi="Arial" w:cs="Arial"/>
          <w:bCs/>
          <w:color w:val="000000" w:themeColor="text1"/>
          <w:szCs w:val="22"/>
          <w:lang w:val="lt-LT"/>
        </w:rPr>
        <w:t>;</w:t>
      </w:r>
    </w:p>
    <w:p w14:paraId="499708A0" w14:textId="17726637" w:rsidR="00CF4DCD" w:rsidRPr="00A5486C" w:rsidRDefault="00CF4DCD" w:rsidP="00015081">
      <w:pPr>
        <w:pStyle w:val="NoSpacing"/>
        <w:numPr>
          <w:ilvl w:val="1"/>
          <w:numId w:val="3"/>
        </w:numPr>
        <w:spacing w:line="276" w:lineRule="auto"/>
        <w:ind w:firstLine="567"/>
        <w:jc w:val="both"/>
        <w:rPr>
          <w:rFonts w:ascii="Arial" w:hAnsi="Arial" w:cs="Arial"/>
          <w:bCs/>
          <w:color w:val="000000" w:themeColor="text1"/>
          <w:szCs w:val="22"/>
          <w:lang w:val="lt-LT"/>
        </w:rPr>
      </w:pPr>
      <w:bookmarkStart w:id="107" w:name="_Hlk117583004"/>
      <w:r w:rsidRPr="00A5486C">
        <w:rPr>
          <w:rFonts w:ascii="Arial" w:hAnsi="Arial" w:cs="Arial"/>
          <w:bCs/>
          <w:color w:val="000000" w:themeColor="text1"/>
          <w:szCs w:val="22"/>
          <w:lang w:val="lt-LT"/>
        </w:rPr>
        <w:t xml:space="preserve">Sinchroninio duomenų perdavimo įrangą, numatytą pagal </w:t>
      </w:r>
      <w:bookmarkEnd w:id="107"/>
      <w:r w:rsidR="00B219E8" w:rsidRPr="00A5486C">
        <w:rPr>
          <w:rFonts w:ascii="Arial" w:hAnsi="Arial" w:cs="Arial"/>
          <w:bCs/>
          <w:color w:val="000000" w:themeColor="text1"/>
          <w:szCs w:val="22"/>
          <w:lang w:val="lt-LT"/>
        </w:rPr>
        <w:t xml:space="preserve">projektinių pasiūlymų </w:t>
      </w:r>
      <w:r w:rsidRPr="00A5486C">
        <w:rPr>
          <w:rFonts w:ascii="Arial" w:hAnsi="Arial" w:cs="Arial"/>
          <w:bCs/>
          <w:color w:val="000000" w:themeColor="text1"/>
          <w:szCs w:val="22"/>
          <w:lang w:val="lt-LT"/>
        </w:rPr>
        <w:t>sprendinius, Rangovui pateiks Užsakovas per šešis mėnesius nuo  Rangovo užsakymo pateikimo.</w:t>
      </w:r>
    </w:p>
    <w:p w14:paraId="332B5762" w14:textId="77777777" w:rsidR="001F4185" w:rsidRPr="00A5486C" w:rsidRDefault="001F4185" w:rsidP="00491690">
      <w:pPr>
        <w:pStyle w:val="NoSpacing"/>
        <w:tabs>
          <w:tab w:val="left" w:pos="1276"/>
        </w:tabs>
        <w:spacing w:line="276" w:lineRule="auto"/>
        <w:ind w:left="360" w:firstLine="0"/>
        <w:jc w:val="both"/>
        <w:rPr>
          <w:rFonts w:ascii="Arial" w:hAnsi="Arial" w:cs="Arial"/>
          <w:szCs w:val="22"/>
          <w:lang w:val="lt-LT"/>
        </w:rPr>
      </w:pPr>
    </w:p>
    <w:p w14:paraId="77CFF3CB" w14:textId="77777777" w:rsidR="001C33BD" w:rsidRPr="00A5486C" w:rsidRDefault="001C33BD" w:rsidP="00ED6EF5">
      <w:pPr>
        <w:pStyle w:val="Heading1"/>
        <w:spacing w:before="120" w:after="120"/>
        <w:jc w:val="both"/>
        <w:rPr>
          <w:rFonts w:ascii="Arial" w:hAnsi="Arial" w:cs="Arial"/>
          <w:color w:val="000000"/>
          <w:szCs w:val="22"/>
          <w:lang w:val="lt-LT"/>
        </w:rPr>
      </w:pPr>
      <w:bookmarkStart w:id="108" w:name="_Toc173409234"/>
      <w:bookmarkEnd w:id="105"/>
      <w:r w:rsidRPr="00A5486C">
        <w:rPr>
          <w:rFonts w:ascii="Arial" w:hAnsi="Arial" w:cs="Arial"/>
          <w:color w:val="000000"/>
          <w:szCs w:val="22"/>
          <w:lang w:val="lt-LT"/>
        </w:rPr>
        <w:t>Telekomunikacijų infrastruktūra</w:t>
      </w:r>
      <w:bookmarkEnd w:id="108"/>
    </w:p>
    <w:p w14:paraId="7FC8AB4D" w14:textId="62C43A17" w:rsidR="001C33BD" w:rsidRPr="00A5486C" w:rsidRDefault="001C33BD" w:rsidP="00E6629D">
      <w:pPr>
        <w:pStyle w:val="NoSpacing"/>
        <w:numPr>
          <w:ilvl w:val="1"/>
          <w:numId w:val="3"/>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Telekomunikacijų įrangos maitinimui suprojektuoti maitinimo sistemas</w:t>
      </w:r>
      <w:r w:rsidR="00EC169F" w:rsidRPr="00A5486C">
        <w:rPr>
          <w:rFonts w:ascii="Arial" w:hAnsi="Arial" w:cs="Arial"/>
          <w:bCs/>
          <w:color w:val="000000" w:themeColor="text1"/>
          <w:szCs w:val="22"/>
          <w:lang w:val="lt-LT"/>
        </w:rPr>
        <w:t>:</w:t>
      </w:r>
    </w:p>
    <w:p w14:paraId="5060B337" w14:textId="78A3A431" w:rsidR="001C33BD" w:rsidRPr="00A5486C" w:rsidRDefault="001C33BD" w:rsidP="00E6629D">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 dirbančias iš pastotės nuolatinės įtampos akumuliatorių baterijos dviejų nuolatinės srovės skydo (toliau - NSS) šynų sekcijų</w:t>
      </w:r>
      <w:r w:rsidR="00EC169F" w:rsidRPr="00A5486C">
        <w:rPr>
          <w:rFonts w:ascii="Arial" w:hAnsi="Arial" w:cs="Arial"/>
          <w:szCs w:val="22"/>
          <w:lang w:val="lt-LT"/>
        </w:rPr>
        <w:t>;</w:t>
      </w:r>
    </w:p>
    <w:p w14:paraId="28C823C4" w14:textId="09EC8AE8" w:rsidR="001C33BD" w:rsidRPr="00A5486C" w:rsidRDefault="00E7322A" w:rsidP="00E6629D">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 </w:t>
      </w:r>
      <w:r w:rsidR="001C33BD" w:rsidRPr="00A5486C">
        <w:rPr>
          <w:rFonts w:ascii="Arial" w:hAnsi="Arial" w:cs="Arial"/>
          <w:szCs w:val="22"/>
          <w:lang w:val="lt-LT"/>
        </w:rPr>
        <w:t>telekomunikacijų įrangai turi būti garantuojamas maitinimas, kad būtų užtikrintas ryšių įrangos funkcionavimas ne mažiau kaip 6 val.</w:t>
      </w:r>
      <w:r w:rsidR="00EC169F" w:rsidRPr="00A5486C">
        <w:rPr>
          <w:rFonts w:ascii="Arial" w:hAnsi="Arial" w:cs="Arial"/>
          <w:szCs w:val="22"/>
          <w:lang w:val="lt-LT"/>
        </w:rPr>
        <w:t>;</w:t>
      </w:r>
    </w:p>
    <w:p w14:paraId="2110E76D" w14:textId="59985E92" w:rsidR="001C33BD" w:rsidRPr="00A5486C" w:rsidRDefault="00E7322A" w:rsidP="00E6629D">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 </w:t>
      </w:r>
      <w:r w:rsidR="001C33BD" w:rsidRPr="00A5486C">
        <w:rPr>
          <w:rFonts w:ascii="Arial" w:hAnsi="Arial" w:cs="Arial"/>
          <w:szCs w:val="22"/>
          <w:lang w:val="lt-LT"/>
        </w:rPr>
        <w:t>pagal reikalavimus telekomunikacijų ir TSPĮ elektrinio maitinimo nuo NSSRS projektavimui.</w:t>
      </w:r>
    </w:p>
    <w:p w14:paraId="208B168B" w14:textId="0D0E72E0" w:rsidR="001C33BD" w:rsidRPr="00A5486C" w:rsidRDefault="000F7057" w:rsidP="00E6629D">
      <w:pPr>
        <w:pStyle w:val="NoSpacing"/>
        <w:numPr>
          <w:ilvl w:val="1"/>
          <w:numId w:val="3"/>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lastRenderedPageBreak/>
        <w:t xml:space="preserve"> </w:t>
      </w:r>
      <w:r w:rsidR="001C33BD" w:rsidRPr="00A5486C">
        <w:rPr>
          <w:rFonts w:ascii="Arial" w:hAnsi="Arial" w:cs="Arial"/>
          <w:bCs/>
          <w:color w:val="000000" w:themeColor="text1"/>
          <w:szCs w:val="22"/>
          <w:lang w:val="lt-LT"/>
        </w:rPr>
        <w:t>Suprojektuoti reikiamą kiekį naujų telekomunikacijų spintų, įvertinant įrangos gamintojų rekomendacijas montavimui ir aplinkos sąlygoms.</w:t>
      </w:r>
    </w:p>
    <w:p w14:paraId="7DF4C087" w14:textId="7E59B045" w:rsidR="00E7322A" w:rsidRPr="00A5486C" w:rsidRDefault="000F7057" w:rsidP="00E6629D">
      <w:pPr>
        <w:pStyle w:val="NoSpacing"/>
        <w:numPr>
          <w:ilvl w:val="1"/>
          <w:numId w:val="3"/>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 xml:space="preserve"> </w:t>
      </w:r>
      <w:r w:rsidR="00E7322A" w:rsidRPr="00A5486C">
        <w:rPr>
          <w:rFonts w:ascii="Arial" w:hAnsi="Arial" w:cs="Arial"/>
          <w:bCs/>
          <w:color w:val="000000" w:themeColor="text1"/>
          <w:szCs w:val="22"/>
          <w:lang w:val="lt-LT"/>
        </w:rPr>
        <w:t>Telekomunikacijų spintas projektuoti pagal reikalavimus telekomunikacijų vidaus spintoms valdymo pultuose ir ryšių aparatinėse.</w:t>
      </w:r>
    </w:p>
    <w:p w14:paraId="43AEC41E" w14:textId="5A617696" w:rsidR="00D07EF6" w:rsidRPr="00A5486C" w:rsidRDefault="000F7057" w:rsidP="00E6629D">
      <w:pPr>
        <w:pStyle w:val="NoSpacing"/>
        <w:numPr>
          <w:ilvl w:val="1"/>
          <w:numId w:val="3"/>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 xml:space="preserve"> </w:t>
      </w:r>
      <w:r w:rsidR="00D07EF6" w:rsidRPr="00A5486C">
        <w:rPr>
          <w:rFonts w:ascii="Arial" w:hAnsi="Arial" w:cs="Arial"/>
          <w:bCs/>
          <w:color w:val="000000" w:themeColor="text1"/>
          <w:szCs w:val="22"/>
          <w:lang w:val="lt-LT"/>
        </w:rPr>
        <w:t xml:space="preserve">Šviesolaidinių skaidulų suvirinimo schema ir suvirinamų skaidulų kiekis tikslinami </w:t>
      </w:r>
      <w:r w:rsidR="00B219E8" w:rsidRPr="00A5486C">
        <w:rPr>
          <w:rFonts w:ascii="Arial" w:hAnsi="Arial" w:cs="Arial"/>
          <w:bCs/>
          <w:color w:val="000000" w:themeColor="text1"/>
          <w:szCs w:val="22"/>
          <w:lang w:val="lt-LT"/>
        </w:rPr>
        <w:t>projektinių pasiūlymų</w:t>
      </w:r>
      <w:r w:rsidR="00D07EF6" w:rsidRPr="00A5486C">
        <w:rPr>
          <w:rFonts w:ascii="Arial" w:hAnsi="Arial" w:cs="Arial"/>
          <w:bCs/>
          <w:color w:val="000000" w:themeColor="text1"/>
          <w:szCs w:val="22"/>
          <w:lang w:val="lt-LT"/>
        </w:rPr>
        <w:t xml:space="preserve"> rengimo metu.</w:t>
      </w:r>
    </w:p>
    <w:p w14:paraId="22A67B0E" w14:textId="77777777" w:rsidR="00D07EF6" w:rsidRPr="00A5486C" w:rsidRDefault="00D07EF6" w:rsidP="00E6629D">
      <w:pPr>
        <w:pStyle w:val="NoSpacing"/>
        <w:numPr>
          <w:ilvl w:val="1"/>
          <w:numId w:val="3"/>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 xml:space="preserve">Skaidulų tipas </w:t>
      </w:r>
      <w:proofErr w:type="spellStart"/>
      <w:r w:rsidRPr="00A5486C">
        <w:rPr>
          <w:rFonts w:ascii="Arial" w:hAnsi="Arial" w:cs="Arial"/>
          <w:bCs/>
          <w:color w:val="000000" w:themeColor="text1"/>
          <w:szCs w:val="22"/>
          <w:lang w:val="lt-LT"/>
        </w:rPr>
        <w:t>šviesolaidiniui</w:t>
      </w:r>
      <w:proofErr w:type="spellEnd"/>
      <w:r w:rsidRPr="00A5486C">
        <w:rPr>
          <w:rFonts w:ascii="Arial" w:hAnsi="Arial" w:cs="Arial"/>
          <w:bCs/>
          <w:color w:val="000000" w:themeColor="text1"/>
          <w:szCs w:val="22"/>
          <w:lang w:val="lt-LT"/>
        </w:rPr>
        <w:t xml:space="preserve"> </w:t>
      </w:r>
      <w:proofErr w:type="spellStart"/>
      <w:r w:rsidRPr="00A5486C">
        <w:rPr>
          <w:rFonts w:ascii="Arial" w:hAnsi="Arial" w:cs="Arial"/>
          <w:bCs/>
          <w:color w:val="000000" w:themeColor="text1"/>
          <w:szCs w:val="22"/>
          <w:lang w:val="lt-LT"/>
        </w:rPr>
        <w:t>vienamodžiui</w:t>
      </w:r>
      <w:proofErr w:type="spellEnd"/>
      <w:r w:rsidRPr="00A5486C">
        <w:rPr>
          <w:rFonts w:ascii="Arial" w:hAnsi="Arial" w:cs="Arial"/>
          <w:bCs/>
          <w:color w:val="000000" w:themeColor="text1"/>
          <w:szCs w:val="22"/>
          <w:lang w:val="lt-LT"/>
        </w:rPr>
        <w:t xml:space="preserve"> (SM) kabeliui – ITU-T G.652D.</w:t>
      </w:r>
    </w:p>
    <w:p w14:paraId="67CB9EDA" w14:textId="77777777" w:rsidR="00D07EF6" w:rsidRPr="00A5486C" w:rsidRDefault="00D07EF6" w:rsidP="00E6629D">
      <w:pPr>
        <w:pStyle w:val="NoSpacing"/>
        <w:numPr>
          <w:ilvl w:val="1"/>
          <w:numId w:val="3"/>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 xml:space="preserve"> Skaidulų tipas </w:t>
      </w:r>
      <w:proofErr w:type="spellStart"/>
      <w:r w:rsidRPr="00A5486C">
        <w:rPr>
          <w:rFonts w:ascii="Arial" w:hAnsi="Arial" w:cs="Arial"/>
          <w:bCs/>
          <w:color w:val="000000" w:themeColor="text1"/>
          <w:szCs w:val="22"/>
          <w:lang w:val="lt-LT"/>
        </w:rPr>
        <w:t>šviesolaidiniui</w:t>
      </w:r>
      <w:proofErr w:type="spellEnd"/>
      <w:r w:rsidRPr="00A5486C">
        <w:rPr>
          <w:rFonts w:ascii="Arial" w:hAnsi="Arial" w:cs="Arial"/>
          <w:bCs/>
          <w:color w:val="000000" w:themeColor="text1"/>
          <w:szCs w:val="22"/>
          <w:lang w:val="lt-LT"/>
        </w:rPr>
        <w:t xml:space="preserve"> </w:t>
      </w:r>
      <w:proofErr w:type="spellStart"/>
      <w:r w:rsidRPr="00A5486C">
        <w:rPr>
          <w:rFonts w:ascii="Arial" w:hAnsi="Arial" w:cs="Arial"/>
          <w:bCs/>
          <w:color w:val="000000" w:themeColor="text1"/>
          <w:szCs w:val="22"/>
          <w:lang w:val="lt-LT"/>
        </w:rPr>
        <w:t>daugiamodžiui</w:t>
      </w:r>
      <w:proofErr w:type="spellEnd"/>
      <w:r w:rsidRPr="00A5486C">
        <w:rPr>
          <w:rFonts w:ascii="Arial" w:hAnsi="Arial" w:cs="Arial"/>
          <w:bCs/>
          <w:color w:val="000000" w:themeColor="text1"/>
          <w:szCs w:val="22"/>
          <w:lang w:val="lt-LT"/>
        </w:rPr>
        <w:t xml:space="preserve"> (MM) kabeliui – ITU-T G.651.</w:t>
      </w:r>
    </w:p>
    <w:p w14:paraId="0999F813" w14:textId="77777777" w:rsidR="00D07EF6" w:rsidRPr="00A5486C" w:rsidRDefault="00D07EF6" w:rsidP="00E6629D">
      <w:pPr>
        <w:pStyle w:val="NoSpacing"/>
        <w:numPr>
          <w:ilvl w:val="1"/>
          <w:numId w:val="3"/>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 xml:space="preserve">ŠK ODF jungčių tipas </w:t>
      </w:r>
      <w:proofErr w:type="spellStart"/>
      <w:r w:rsidRPr="00A5486C">
        <w:rPr>
          <w:rFonts w:ascii="Arial" w:hAnsi="Arial" w:cs="Arial"/>
          <w:bCs/>
          <w:color w:val="000000" w:themeColor="text1"/>
          <w:szCs w:val="22"/>
          <w:lang w:val="lt-LT"/>
        </w:rPr>
        <w:t>vienamodžiam</w:t>
      </w:r>
      <w:proofErr w:type="spellEnd"/>
      <w:r w:rsidRPr="00A5486C">
        <w:rPr>
          <w:rFonts w:ascii="Arial" w:hAnsi="Arial" w:cs="Arial"/>
          <w:bCs/>
          <w:color w:val="000000" w:themeColor="text1"/>
          <w:szCs w:val="22"/>
          <w:lang w:val="lt-LT"/>
        </w:rPr>
        <w:t xml:space="preserve"> (SM) kabeliui – E2000/APC.</w:t>
      </w:r>
    </w:p>
    <w:p w14:paraId="72CEB370" w14:textId="77777777" w:rsidR="00D07EF6" w:rsidRPr="00A5486C" w:rsidRDefault="00D07EF6" w:rsidP="00E6629D">
      <w:pPr>
        <w:pStyle w:val="NoSpacing"/>
        <w:numPr>
          <w:ilvl w:val="1"/>
          <w:numId w:val="3"/>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 xml:space="preserve">ŠK ODF jungčių tipas </w:t>
      </w:r>
      <w:proofErr w:type="spellStart"/>
      <w:r w:rsidRPr="00A5486C">
        <w:rPr>
          <w:rFonts w:ascii="Arial" w:hAnsi="Arial" w:cs="Arial"/>
          <w:bCs/>
          <w:color w:val="000000" w:themeColor="text1"/>
          <w:szCs w:val="22"/>
          <w:lang w:val="lt-LT"/>
        </w:rPr>
        <w:t>daugiamodžiam</w:t>
      </w:r>
      <w:proofErr w:type="spellEnd"/>
      <w:r w:rsidRPr="00A5486C">
        <w:rPr>
          <w:rFonts w:ascii="Arial" w:hAnsi="Arial" w:cs="Arial"/>
          <w:bCs/>
          <w:color w:val="000000" w:themeColor="text1"/>
          <w:szCs w:val="22"/>
          <w:lang w:val="lt-LT"/>
        </w:rPr>
        <w:t xml:space="preserve"> (MM) kabeliui – SC/PC.</w:t>
      </w:r>
    </w:p>
    <w:p w14:paraId="7EC6B4EA" w14:textId="77777777" w:rsidR="00D07EF6" w:rsidRPr="00A5486C" w:rsidRDefault="00D07EF6" w:rsidP="00E6629D">
      <w:pPr>
        <w:pStyle w:val="NoSpacing"/>
        <w:numPr>
          <w:ilvl w:val="1"/>
          <w:numId w:val="3"/>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Telekomunikacijų spintos viduje, prie spintos šono, palikti tik minimalias ŠK atsargas, reikalingas ODF tvarkymo darbams juos išsiėmus iš spintos.</w:t>
      </w:r>
    </w:p>
    <w:p w14:paraId="28175E22" w14:textId="77777777" w:rsidR="00D07EF6" w:rsidRPr="00A5486C" w:rsidRDefault="00D07EF6" w:rsidP="00E6629D">
      <w:pPr>
        <w:pStyle w:val="NoSpacing"/>
        <w:numPr>
          <w:ilvl w:val="1"/>
          <w:numId w:val="3"/>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Technologines ŠK atsargas palikti įvadiniuose šuliniuose arba patalpų pusrūsiuose.</w:t>
      </w:r>
    </w:p>
    <w:p w14:paraId="23831233" w14:textId="77777777" w:rsidR="00D07EF6" w:rsidRPr="00A5486C" w:rsidRDefault="00D07EF6" w:rsidP="00E6629D">
      <w:pPr>
        <w:pStyle w:val="NoSpacing"/>
        <w:numPr>
          <w:ilvl w:val="1"/>
          <w:numId w:val="3"/>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Įrenginių sujungimui suprojektuoti ir įrengti reikalingus jungiamuosius šviesolaidinius kabelius. Jungiamieji šviesolaidiniai kabeliai tarp spintų tiesiami degimo nepalaikančiuose apsauginiuose vamzdžiuose.</w:t>
      </w:r>
    </w:p>
    <w:p w14:paraId="765DEBD1" w14:textId="2635A40A" w:rsidR="00D07EF6" w:rsidRPr="00A5486C" w:rsidRDefault="000F7057" w:rsidP="00E6629D">
      <w:pPr>
        <w:pStyle w:val="NoSpacing"/>
        <w:numPr>
          <w:ilvl w:val="1"/>
          <w:numId w:val="3"/>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 xml:space="preserve"> </w:t>
      </w:r>
      <w:r w:rsidR="00D07EF6" w:rsidRPr="00A5486C">
        <w:rPr>
          <w:rFonts w:ascii="Arial" w:hAnsi="Arial" w:cs="Arial"/>
          <w:bCs/>
          <w:color w:val="000000" w:themeColor="text1"/>
          <w:szCs w:val="22"/>
          <w:lang w:val="lt-LT"/>
        </w:rPr>
        <w:t>Apsauginių vamzdžių, kuriuose klojamas ŠK, galai užsandarinami ugniai atspariomis putomis.</w:t>
      </w:r>
    </w:p>
    <w:p w14:paraId="4B11C7F7" w14:textId="067F9765" w:rsidR="00E53322" w:rsidRPr="00A5486C" w:rsidRDefault="000F7057" w:rsidP="000F7057">
      <w:pPr>
        <w:pStyle w:val="NoSpacing"/>
        <w:numPr>
          <w:ilvl w:val="1"/>
          <w:numId w:val="3"/>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 xml:space="preserve"> </w:t>
      </w:r>
      <w:r w:rsidR="00D07EF6" w:rsidRPr="00A5486C">
        <w:rPr>
          <w:rFonts w:ascii="Arial" w:hAnsi="Arial" w:cs="Arial"/>
          <w:bCs/>
          <w:color w:val="000000" w:themeColor="text1"/>
          <w:szCs w:val="22"/>
          <w:lang w:val="lt-LT"/>
        </w:rPr>
        <w:t xml:space="preserve">Atlikus ryšio </w:t>
      </w:r>
      <w:r w:rsidR="000A40E3" w:rsidRPr="00A5486C">
        <w:rPr>
          <w:rFonts w:ascii="Arial" w:hAnsi="Arial" w:cs="Arial"/>
          <w:bCs/>
          <w:color w:val="000000" w:themeColor="text1"/>
          <w:szCs w:val="22"/>
          <w:lang w:val="lt-LT"/>
        </w:rPr>
        <w:t xml:space="preserve">įrengimo </w:t>
      </w:r>
      <w:r w:rsidR="00D07EF6" w:rsidRPr="00A5486C">
        <w:rPr>
          <w:rFonts w:ascii="Arial" w:hAnsi="Arial" w:cs="Arial"/>
          <w:bCs/>
          <w:color w:val="000000" w:themeColor="text1"/>
          <w:szCs w:val="22"/>
          <w:lang w:val="lt-LT"/>
        </w:rPr>
        <w:t>darbus, atlikti šviesolaidini</w:t>
      </w:r>
      <w:r w:rsidR="000A40E3" w:rsidRPr="00A5486C">
        <w:rPr>
          <w:rFonts w:ascii="Arial" w:hAnsi="Arial" w:cs="Arial"/>
          <w:bCs/>
          <w:color w:val="000000" w:themeColor="text1"/>
          <w:szCs w:val="22"/>
          <w:lang w:val="lt-LT"/>
        </w:rPr>
        <w:t>ų</w:t>
      </w:r>
      <w:r w:rsidR="00D07EF6" w:rsidRPr="00A5486C">
        <w:rPr>
          <w:rFonts w:ascii="Arial" w:hAnsi="Arial" w:cs="Arial"/>
          <w:bCs/>
          <w:color w:val="000000" w:themeColor="text1"/>
          <w:szCs w:val="22"/>
          <w:lang w:val="lt-LT"/>
        </w:rPr>
        <w:t xml:space="preserve"> ryšio linijų parametrų matavimus. Pagal LITGRID AB patvirtintą formą PDF/A ir redaguojamam formate pateikti šviesolaidinį pasą ir reflektogramas originaliame SOR formate.</w:t>
      </w:r>
    </w:p>
    <w:p w14:paraId="56DC34F2" w14:textId="77777777" w:rsidR="001C33BD" w:rsidRPr="00A5486C" w:rsidRDefault="001C33BD" w:rsidP="00ED6EF5">
      <w:pPr>
        <w:pStyle w:val="Heading1"/>
        <w:spacing w:before="120" w:after="120"/>
        <w:jc w:val="both"/>
        <w:rPr>
          <w:rFonts w:ascii="Arial" w:hAnsi="Arial" w:cs="Arial"/>
          <w:color w:val="000000"/>
          <w:szCs w:val="22"/>
          <w:lang w:val="lt-LT"/>
        </w:rPr>
      </w:pPr>
      <w:bookmarkStart w:id="109" w:name="_Toc173409235"/>
      <w:r w:rsidRPr="00A5486C">
        <w:rPr>
          <w:rFonts w:ascii="Arial" w:hAnsi="Arial" w:cs="Arial"/>
          <w:color w:val="000000"/>
          <w:szCs w:val="22"/>
          <w:lang w:val="lt-LT"/>
        </w:rPr>
        <w:t>Bendri reikalavimai</w:t>
      </w:r>
      <w:bookmarkEnd w:id="109"/>
    </w:p>
    <w:p w14:paraId="33E19819" w14:textId="77777777" w:rsidR="0045782F" w:rsidRPr="00A5486C" w:rsidRDefault="001C33BD" w:rsidP="007F4344">
      <w:pPr>
        <w:pStyle w:val="NoSpacing"/>
        <w:numPr>
          <w:ilvl w:val="1"/>
          <w:numId w:val="3"/>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TDPT ir PDT projektuoti pagal tipinę LITGRID AB transformatorių pastotės TDPT struktūrinę schemą.</w:t>
      </w:r>
    </w:p>
    <w:p w14:paraId="6B86C33B" w14:textId="1A6E9ACC" w:rsidR="0045782F" w:rsidRPr="00A5486C" w:rsidRDefault="000F1786" w:rsidP="007F4344">
      <w:pPr>
        <w:pStyle w:val="NoSpacing"/>
        <w:numPr>
          <w:ilvl w:val="1"/>
          <w:numId w:val="3"/>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 xml:space="preserve"> </w:t>
      </w:r>
      <w:r w:rsidR="001C33BD" w:rsidRPr="00A5486C">
        <w:rPr>
          <w:rFonts w:ascii="Arial" w:hAnsi="Arial" w:cs="Arial"/>
          <w:bCs/>
          <w:color w:val="000000" w:themeColor="text1"/>
          <w:szCs w:val="22"/>
          <w:lang w:val="lt-LT"/>
        </w:rPr>
        <w:t>Maršrutizatoriai, BP bei PDT komutatoriai komplektuojami su LITGRID AB naudojamos duomenų tinklo valdymo ir stebėjimo sistemos licencijomis.</w:t>
      </w:r>
      <w:bookmarkStart w:id="110" w:name="_Hlk82868615"/>
    </w:p>
    <w:p w14:paraId="2728D6C2" w14:textId="7FCF682E" w:rsidR="00554243" w:rsidRPr="00A5486C" w:rsidRDefault="00554243" w:rsidP="007F4344">
      <w:pPr>
        <w:pStyle w:val="NoSpacing"/>
        <w:numPr>
          <w:ilvl w:val="1"/>
          <w:numId w:val="3"/>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Duomenų tinklo įrenginiams turi būti suteiktas ne trumpesnis nei 5 metų gamintojo programinės įrangos palaikymas, užtikrinantis kibernetinės saugos pažeidžiamumų ir programinės įrangos klaidų šalinimą.</w:t>
      </w:r>
    </w:p>
    <w:p w14:paraId="569D03F0" w14:textId="77777777" w:rsidR="0045782F" w:rsidRPr="00A5486C" w:rsidRDefault="001C33BD" w:rsidP="007F4344">
      <w:pPr>
        <w:pStyle w:val="NoSpacing"/>
        <w:numPr>
          <w:ilvl w:val="1"/>
          <w:numId w:val="3"/>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Visi projektuojami SFP moduliai privalo būti originalūs pramoninio tipo to paties gamintojo, kaip ir įranga į kurią jie bus jungiami.</w:t>
      </w:r>
    </w:p>
    <w:p w14:paraId="32A5D7A3" w14:textId="3D4CB5E8" w:rsidR="0085621E" w:rsidRPr="00A5486C" w:rsidRDefault="0085621E" w:rsidP="007F4344">
      <w:pPr>
        <w:pStyle w:val="NoSpacing"/>
        <w:numPr>
          <w:ilvl w:val="1"/>
          <w:numId w:val="3"/>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Turi būti atliktas visų duomenų perdavimo tinklo prijunginių žurnalinių įrašų siuntimo į saugos sistemą konfigūravimas ir pateiktas patikros protokolas.</w:t>
      </w:r>
    </w:p>
    <w:p w14:paraId="20FBB9E6" w14:textId="1746C8D1" w:rsidR="0045782F" w:rsidRPr="00A5486C" w:rsidRDefault="000F1786" w:rsidP="007F4344">
      <w:pPr>
        <w:pStyle w:val="NoSpacing"/>
        <w:numPr>
          <w:ilvl w:val="1"/>
          <w:numId w:val="3"/>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 xml:space="preserve"> </w:t>
      </w:r>
      <w:r w:rsidR="001C33BD" w:rsidRPr="00A5486C">
        <w:rPr>
          <w:rFonts w:ascii="Arial" w:hAnsi="Arial" w:cs="Arial"/>
          <w:bCs/>
          <w:color w:val="000000" w:themeColor="text1"/>
          <w:szCs w:val="22"/>
          <w:lang w:val="lt-LT"/>
        </w:rPr>
        <w:t xml:space="preserve">Komercinės ir techninės apskaitos lauko spintose projektuojamų </w:t>
      </w:r>
      <w:proofErr w:type="spellStart"/>
      <w:r w:rsidR="001C33BD" w:rsidRPr="00A5486C">
        <w:rPr>
          <w:rFonts w:ascii="Arial" w:hAnsi="Arial" w:cs="Arial"/>
          <w:bCs/>
          <w:color w:val="000000" w:themeColor="text1"/>
          <w:szCs w:val="22"/>
          <w:lang w:val="lt-LT"/>
        </w:rPr>
        <w:t>ethernet</w:t>
      </w:r>
      <w:proofErr w:type="spellEnd"/>
      <w:r w:rsidR="001C33BD" w:rsidRPr="00A5486C">
        <w:rPr>
          <w:rFonts w:ascii="Arial" w:hAnsi="Arial" w:cs="Arial"/>
          <w:bCs/>
          <w:color w:val="000000" w:themeColor="text1"/>
          <w:szCs w:val="22"/>
          <w:lang w:val="lt-LT"/>
        </w:rPr>
        <w:t xml:space="preserve"> terpės keitiklių duomenų perdavimas suderinamas su SFP moduliu, jungiamu į BP komutatorių</w:t>
      </w:r>
      <w:bookmarkEnd w:id="110"/>
      <w:r w:rsidR="001C33BD" w:rsidRPr="00A5486C">
        <w:rPr>
          <w:rFonts w:ascii="Arial" w:hAnsi="Arial" w:cs="Arial"/>
          <w:bCs/>
          <w:color w:val="000000" w:themeColor="text1"/>
          <w:szCs w:val="22"/>
          <w:lang w:val="lt-LT"/>
        </w:rPr>
        <w:t>.</w:t>
      </w:r>
    </w:p>
    <w:p w14:paraId="15C3EA90" w14:textId="1192A7A3" w:rsidR="0045782F" w:rsidRPr="00A5486C" w:rsidRDefault="000F1786" w:rsidP="007F4344">
      <w:pPr>
        <w:pStyle w:val="NoSpacing"/>
        <w:numPr>
          <w:ilvl w:val="1"/>
          <w:numId w:val="3"/>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 xml:space="preserve"> </w:t>
      </w:r>
      <w:r w:rsidR="001C33BD" w:rsidRPr="00A5486C">
        <w:rPr>
          <w:rFonts w:ascii="Arial" w:hAnsi="Arial" w:cs="Arial"/>
          <w:bCs/>
          <w:color w:val="000000" w:themeColor="text1"/>
          <w:szCs w:val="22"/>
          <w:lang w:val="lt-LT"/>
        </w:rPr>
        <w:t>Duomenų perdavimo kanalai turi būti įrengti iki I etapo įrenginių kompleksinių bandymų pradžios.</w:t>
      </w:r>
    </w:p>
    <w:p w14:paraId="6FBE24F3" w14:textId="1D1CFC88" w:rsidR="0045782F" w:rsidRPr="00A5486C" w:rsidRDefault="001C33BD" w:rsidP="007F4344">
      <w:pPr>
        <w:pStyle w:val="NoSpacing"/>
        <w:numPr>
          <w:ilvl w:val="1"/>
          <w:numId w:val="3"/>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Turi būti suprojektuoti naujai diegiamos duomenų perdavimo įrangos montavimo, konfigūravimo ir testavimo darbai.</w:t>
      </w:r>
    </w:p>
    <w:p w14:paraId="4EA5ECDB" w14:textId="77777777" w:rsidR="0040720B" w:rsidRPr="00A5486C" w:rsidRDefault="001C33BD" w:rsidP="007F4344">
      <w:pPr>
        <w:pStyle w:val="NoSpacing"/>
        <w:numPr>
          <w:ilvl w:val="1"/>
          <w:numId w:val="3"/>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Telekomunikacijų ir infrastruktūros įranga projektuojama ir įrengiama nauja.</w:t>
      </w:r>
    </w:p>
    <w:p w14:paraId="1A2135C3" w14:textId="2DA3094B" w:rsidR="00866BCF" w:rsidRPr="00A5486C" w:rsidRDefault="001C33BD" w:rsidP="007F4344">
      <w:pPr>
        <w:pStyle w:val="NoSpacing"/>
        <w:numPr>
          <w:ilvl w:val="1"/>
          <w:numId w:val="3"/>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 xml:space="preserve">Telekomunikacijų dalis </w:t>
      </w:r>
      <w:r w:rsidR="00B219E8" w:rsidRPr="00A5486C">
        <w:rPr>
          <w:rFonts w:ascii="Arial" w:hAnsi="Arial" w:cs="Arial"/>
          <w:bCs/>
          <w:color w:val="000000" w:themeColor="text1"/>
          <w:szCs w:val="22"/>
          <w:lang w:val="lt-LT"/>
        </w:rPr>
        <w:t xml:space="preserve">projektiniuose pasiūlymuose </w:t>
      </w:r>
      <w:r w:rsidRPr="00A5486C">
        <w:rPr>
          <w:rFonts w:ascii="Arial" w:hAnsi="Arial" w:cs="Arial"/>
          <w:bCs/>
          <w:color w:val="000000" w:themeColor="text1"/>
          <w:szCs w:val="22"/>
          <w:lang w:val="lt-LT"/>
        </w:rPr>
        <w:t>turi būti pateikta kaip atskiras skyrius arba byla</w:t>
      </w:r>
      <w:r w:rsidR="0020421B" w:rsidRPr="00A5486C">
        <w:rPr>
          <w:rFonts w:ascii="Arial" w:hAnsi="Arial" w:cs="Arial"/>
          <w:bCs/>
          <w:color w:val="000000" w:themeColor="text1"/>
          <w:szCs w:val="22"/>
          <w:lang w:val="lt-LT"/>
        </w:rPr>
        <w:t xml:space="preserve"> ir nurodymas, kad</w:t>
      </w:r>
      <w:r w:rsidR="00461766" w:rsidRPr="00A5486C">
        <w:rPr>
          <w:rFonts w:ascii="Arial" w:hAnsi="Arial" w:cs="Arial"/>
          <w:bCs/>
          <w:color w:val="000000" w:themeColor="text1"/>
          <w:szCs w:val="22"/>
          <w:lang w:val="lt-LT"/>
        </w:rPr>
        <w:t xml:space="preserve"> </w:t>
      </w:r>
      <w:r w:rsidR="000358C0" w:rsidRPr="00A5486C">
        <w:rPr>
          <w:rFonts w:ascii="Arial" w:hAnsi="Arial" w:cs="Arial"/>
          <w:bCs/>
          <w:color w:val="000000" w:themeColor="text1"/>
          <w:szCs w:val="22"/>
          <w:lang w:val="lt-LT"/>
        </w:rPr>
        <w:t xml:space="preserve">techninio-darbo </w:t>
      </w:r>
      <w:r w:rsidR="0020421B" w:rsidRPr="00A5486C">
        <w:rPr>
          <w:rFonts w:ascii="Arial" w:hAnsi="Arial" w:cs="Arial"/>
          <w:bCs/>
          <w:color w:val="000000" w:themeColor="text1"/>
          <w:szCs w:val="22"/>
          <w:lang w:val="lt-LT"/>
        </w:rPr>
        <w:t xml:space="preserve">projekte </w:t>
      </w:r>
      <w:r w:rsidRPr="00A5486C">
        <w:rPr>
          <w:rFonts w:ascii="Arial" w:hAnsi="Arial" w:cs="Arial"/>
          <w:bCs/>
          <w:color w:val="000000" w:themeColor="text1"/>
          <w:szCs w:val="22"/>
          <w:lang w:val="lt-LT"/>
        </w:rPr>
        <w:t xml:space="preserve">- </w:t>
      </w:r>
      <w:r w:rsidR="0020421B" w:rsidRPr="00A5486C">
        <w:rPr>
          <w:rFonts w:ascii="Arial" w:hAnsi="Arial" w:cs="Arial"/>
          <w:bCs/>
          <w:color w:val="000000" w:themeColor="text1"/>
          <w:szCs w:val="22"/>
          <w:lang w:val="lt-LT"/>
        </w:rPr>
        <w:t>atskira byla</w:t>
      </w:r>
      <w:r w:rsidRPr="00A5486C">
        <w:rPr>
          <w:rFonts w:ascii="Arial" w:hAnsi="Arial" w:cs="Arial"/>
          <w:bCs/>
          <w:color w:val="000000" w:themeColor="text1"/>
          <w:szCs w:val="22"/>
          <w:lang w:val="lt-LT"/>
        </w:rPr>
        <w:t>.</w:t>
      </w:r>
    </w:p>
    <w:p w14:paraId="08626D5C" w14:textId="3DC56F43" w:rsidR="00866BCF" w:rsidRPr="00A5486C" w:rsidRDefault="00B219E8" w:rsidP="007F4344">
      <w:pPr>
        <w:pStyle w:val="NoSpacing"/>
        <w:numPr>
          <w:ilvl w:val="1"/>
          <w:numId w:val="3"/>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 xml:space="preserve">Projektiniuose pasiūlymuose </w:t>
      </w:r>
      <w:r w:rsidR="001C33BD" w:rsidRPr="00A5486C">
        <w:rPr>
          <w:rFonts w:ascii="Arial" w:hAnsi="Arial" w:cs="Arial"/>
          <w:bCs/>
          <w:color w:val="000000" w:themeColor="text1"/>
          <w:szCs w:val="22"/>
          <w:lang w:val="lt-LT"/>
        </w:rPr>
        <w:t>aprašyti ir pateikti sprendinius reikalingiems duomenų perdavimo pakeitimams atlikti su rekonstrukcija susijusiuose kituose perdavimo tinklo objektuose (</w:t>
      </w:r>
      <w:r w:rsidR="00817710" w:rsidRPr="00A5486C">
        <w:rPr>
          <w:rFonts w:ascii="Arial" w:hAnsi="Arial" w:cs="Arial"/>
          <w:bCs/>
          <w:color w:val="000000" w:themeColor="text1"/>
          <w:szCs w:val="22"/>
          <w:lang w:val="lt-LT"/>
        </w:rPr>
        <w:t xml:space="preserve">Šeškinės TP, </w:t>
      </w:r>
      <w:r w:rsidR="0085621E" w:rsidRPr="00A5486C">
        <w:rPr>
          <w:rFonts w:ascii="Arial" w:hAnsi="Arial" w:cs="Arial"/>
          <w:bCs/>
          <w:color w:val="000000" w:themeColor="text1"/>
          <w:szCs w:val="22"/>
          <w:lang w:val="lt-LT"/>
        </w:rPr>
        <w:t>Neries TP, Viršuliškių TP</w:t>
      </w:r>
      <w:r w:rsidR="00817710" w:rsidRPr="00A5486C">
        <w:rPr>
          <w:rFonts w:ascii="Arial" w:hAnsi="Arial" w:cs="Arial"/>
          <w:bCs/>
          <w:color w:val="000000" w:themeColor="text1"/>
          <w:szCs w:val="22"/>
          <w:lang w:val="lt-LT"/>
        </w:rPr>
        <w:t>, SVDC</w:t>
      </w:r>
      <w:r w:rsidR="001C33BD" w:rsidRPr="00A5486C">
        <w:rPr>
          <w:rFonts w:ascii="Arial" w:hAnsi="Arial" w:cs="Arial"/>
          <w:bCs/>
          <w:color w:val="000000" w:themeColor="text1"/>
          <w:szCs w:val="22"/>
          <w:lang w:val="lt-LT"/>
        </w:rPr>
        <w:t>).</w:t>
      </w:r>
    </w:p>
    <w:p w14:paraId="4E9EE8AD" w14:textId="56173F53" w:rsidR="00F048CE" w:rsidRPr="00A5486C" w:rsidRDefault="001C33BD" w:rsidP="007F4344">
      <w:pPr>
        <w:pStyle w:val="NoSpacing"/>
        <w:numPr>
          <w:ilvl w:val="1"/>
          <w:numId w:val="3"/>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t>Telekomunikacijų sprendiniai rengiami vadovaujantis PSO patvirtintu perdavimo tinklo transformatorių pastočių ir skirstyklų įrangos nuotolinio valdymo reikalavimų aprašu: Tinklo plėtra &gt; Standartiniai techniniai reikalavimai &gt; Pastočių ir skirstyklų įrangos nuotolinis valdymas.</w:t>
      </w:r>
    </w:p>
    <w:p w14:paraId="64D9200A" w14:textId="7B24D226" w:rsidR="001C33BD" w:rsidRPr="00A5486C" w:rsidRDefault="001C33BD" w:rsidP="007F4344">
      <w:pPr>
        <w:pStyle w:val="NoSpacing"/>
        <w:numPr>
          <w:ilvl w:val="1"/>
          <w:numId w:val="3"/>
        </w:numPr>
        <w:spacing w:line="276" w:lineRule="auto"/>
        <w:ind w:firstLine="567"/>
        <w:jc w:val="both"/>
        <w:rPr>
          <w:rFonts w:ascii="Arial" w:hAnsi="Arial" w:cs="Arial"/>
          <w:bCs/>
          <w:color w:val="000000" w:themeColor="text1"/>
          <w:szCs w:val="22"/>
          <w:lang w:val="lt-LT"/>
        </w:rPr>
      </w:pPr>
      <w:r w:rsidRPr="00A5486C">
        <w:rPr>
          <w:rFonts w:ascii="Arial" w:hAnsi="Arial" w:cs="Arial"/>
          <w:bCs/>
          <w:color w:val="000000" w:themeColor="text1"/>
          <w:szCs w:val="22"/>
          <w:lang w:val="lt-LT"/>
        </w:rPr>
        <w:lastRenderedPageBreak/>
        <w:t>Telekomunikacijų ir infrastruktūros įranga turi būti projektuojama ir įrengiama remiantis standartiniais techniniais reikalavimais:</w:t>
      </w:r>
    </w:p>
    <w:p w14:paraId="0A1749AC" w14:textId="28CF6397" w:rsidR="00F048CE" w:rsidRPr="00A5486C" w:rsidRDefault="001C33BD" w:rsidP="007F4344">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Šviesolaidinio kabelio projektavimui (žr.</w:t>
      </w:r>
      <w:sdt>
        <w:sdtPr>
          <w:rPr>
            <w:rFonts w:ascii="Arial" w:hAnsi="Arial" w:cs="Arial"/>
            <w:szCs w:val="22"/>
            <w:lang w:val="lt-LT"/>
          </w:rPr>
          <w:id w:val="-851561240"/>
          <w:citation/>
        </w:sdtPr>
        <w:sdtContent>
          <w:r w:rsidR="000C787E" w:rsidRPr="00A5486C">
            <w:rPr>
              <w:rFonts w:ascii="Arial" w:hAnsi="Arial" w:cs="Arial"/>
              <w:szCs w:val="22"/>
              <w:lang w:val="lt-LT"/>
            </w:rPr>
            <w:fldChar w:fldCharType="begin"/>
          </w:r>
          <w:r w:rsidR="008A4A51" w:rsidRPr="00A5486C">
            <w:rPr>
              <w:rFonts w:ascii="Arial" w:hAnsi="Arial" w:cs="Arial"/>
              <w:szCs w:val="22"/>
              <w:lang w:val="lt-LT"/>
            </w:rPr>
            <w:instrText xml:space="preserve">CITATION ER1 \l 1063 </w:instrText>
          </w:r>
          <w:r w:rsidR="000C787E" w:rsidRPr="00A5486C">
            <w:rPr>
              <w:rFonts w:ascii="Arial" w:hAnsi="Arial" w:cs="Arial"/>
              <w:szCs w:val="22"/>
              <w:lang w:val="lt-LT"/>
            </w:rPr>
            <w:fldChar w:fldCharType="separate"/>
          </w:r>
          <w:r w:rsidR="00BE094A" w:rsidRPr="00A5486C">
            <w:rPr>
              <w:rFonts w:ascii="Arial" w:hAnsi="Arial" w:cs="Arial"/>
              <w:noProof/>
              <w:szCs w:val="22"/>
              <w:lang w:val="lt-LT"/>
            </w:rPr>
            <w:t xml:space="preserve"> (86)</w:t>
          </w:r>
          <w:r w:rsidR="000C787E" w:rsidRPr="00A5486C">
            <w:rPr>
              <w:rFonts w:ascii="Arial" w:hAnsi="Arial" w:cs="Arial"/>
              <w:szCs w:val="22"/>
              <w:lang w:val="lt-LT"/>
            </w:rPr>
            <w:fldChar w:fldCharType="end"/>
          </w:r>
        </w:sdtContent>
      </w:sdt>
      <w:r w:rsidRPr="00A5486C">
        <w:rPr>
          <w:rFonts w:ascii="Arial" w:hAnsi="Arial" w:cs="Arial"/>
          <w:szCs w:val="22"/>
          <w:lang w:val="lt-LT"/>
        </w:rPr>
        <w:t xml:space="preserve"> priedą); </w:t>
      </w:r>
    </w:p>
    <w:p w14:paraId="18760E54" w14:textId="375A5603" w:rsidR="00F048CE" w:rsidRPr="00A5486C" w:rsidRDefault="001C33BD" w:rsidP="007F4344">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Jungiamiesiems šviesolaidiniams kabeliams (žr.</w:t>
      </w:r>
      <w:r w:rsidR="00A13E3F" w:rsidRPr="00A5486C" w:rsidDel="00A13E3F">
        <w:rPr>
          <w:rFonts w:ascii="Arial" w:hAnsi="Arial" w:cs="Arial"/>
          <w:szCs w:val="22"/>
          <w:lang w:val="lt-LT"/>
        </w:rPr>
        <w:t xml:space="preserve"> </w:t>
      </w:r>
      <w:sdt>
        <w:sdtPr>
          <w:rPr>
            <w:rFonts w:ascii="Arial" w:hAnsi="Arial" w:cs="Arial"/>
            <w:szCs w:val="22"/>
            <w:lang w:val="lt-LT"/>
          </w:rPr>
          <w:id w:val="1854611331"/>
          <w:citation/>
        </w:sdtPr>
        <w:sdtContent>
          <w:r w:rsidR="00A13E3F" w:rsidRPr="00A5486C">
            <w:rPr>
              <w:rFonts w:ascii="Arial" w:hAnsi="Arial" w:cs="Arial"/>
              <w:szCs w:val="22"/>
              <w:lang w:val="lt-LT"/>
            </w:rPr>
            <w:fldChar w:fldCharType="begin"/>
          </w:r>
          <w:r w:rsidR="000F1786" w:rsidRPr="00A5486C">
            <w:rPr>
              <w:rFonts w:ascii="Arial" w:hAnsi="Arial" w:cs="Arial"/>
              <w:szCs w:val="22"/>
              <w:lang w:val="lt-LT"/>
            </w:rPr>
            <w:instrText xml:space="preserve">CITATION ER2 \l 1063 </w:instrText>
          </w:r>
          <w:r w:rsidR="00A13E3F" w:rsidRPr="00A5486C">
            <w:rPr>
              <w:rFonts w:ascii="Arial" w:hAnsi="Arial" w:cs="Arial"/>
              <w:szCs w:val="22"/>
              <w:lang w:val="lt-LT"/>
            </w:rPr>
            <w:fldChar w:fldCharType="separate"/>
          </w:r>
          <w:r w:rsidR="00BE094A" w:rsidRPr="00A5486C">
            <w:rPr>
              <w:rFonts w:ascii="Arial" w:hAnsi="Arial" w:cs="Arial"/>
              <w:noProof/>
              <w:szCs w:val="22"/>
              <w:lang w:val="lt-LT"/>
            </w:rPr>
            <w:t>(89)</w:t>
          </w:r>
          <w:r w:rsidR="00A13E3F" w:rsidRPr="00A5486C">
            <w:rPr>
              <w:rFonts w:ascii="Arial" w:hAnsi="Arial" w:cs="Arial"/>
              <w:szCs w:val="22"/>
              <w:lang w:val="lt-LT"/>
            </w:rPr>
            <w:fldChar w:fldCharType="end"/>
          </w:r>
        </w:sdtContent>
      </w:sdt>
      <w:r w:rsidRPr="00A5486C">
        <w:rPr>
          <w:rFonts w:ascii="Arial" w:hAnsi="Arial" w:cs="Arial"/>
          <w:szCs w:val="22"/>
          <w:lang w:val="lt-LT"/>
        </w:rPr>
        <w:t xml:space="preserve"> priedą);</w:t>
      </w:r>
    </w:p>
    <w:p w14:paraId="46FD6BBF" w14:textId="505110BE" w:rsidR="00F048CE" w:rsidRPr="00A5486C" w:rsidRDefault="001C33BD" w:rsidP="007F4344">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Skaidulų paskirstymo įrenginio projektavimui (žr. </w:t>
      </w:r>
      <w:sdt>
        <w:sdtPr>
          <w:rPr>
            <w:rFonts w:ascii="Arial" w:hAnsi="Arial" w:cs="Arial"/>
            <w:szCs w:val="22"/>
            <w:lang w:val="lt-LT"/>
          </w:rPr>
          <w:id w:val="-227697001"/>
          <w:citation/>
        </w:sdtPr>
        <w:sdtContent>
          <w:r w:rsidR="00320B93" w:rsidRPr="00A5486C">
            <w:rPr>
              <w:rFonts w:ascii="Arial" w:hAnsi="Arial" w:cs="Arial"/>
              <w:szCs w:val="22"/>
              <w:lang w:val="lt-LT"/>
            </w:rPr>
            <w:fldChar w:fldCharType="begin"/>
          </w:r>
          <w:r w:rsidR="008A4A51" w:rsidRPr="00A5486C">
            <w:rPr>
              <w:rFonts w:ascii="Arial" w:hAnsi="Arial" w:cs="Arial"/>
              <w:szCs w:val="22"/>
              <w:lang w:val="lt-LT"/>
            </w:rPr>
            <w:instrText xml:space="preserve">CITATION ER3 \l 1063 </w:instrText>
          </w:r>
          <w:r w:rsidR="00320B93" w:rsidRPr="00A5486C">
            <w:rPr>
              <w:rFonts w:ascii="Arial" w:hAnsi="Arial" w:cs="Arial"/>
              <w:szCs w:val="22"/>
              <w:lang w:val="lt-LT"/>
            </w:rPr>
            <w:fldChar w:fldCharType="separate"/>
          </w:r>
          <w:r w:rsidR="00BE094A" w:rsidRPr="00A5486C">
            <w:rPr>
              <w:rFonts w:ascii="Arial" w:hAnsi="Arial" w:cs="Arial"/>
              <w:noProof/>
              <w:szCs w:val="22"/>
              <w:lang w:val="lt-LT"/>
            </w:rPr>
            <w:t>(85)</w:t>
          </w:r>
          <w:r w:rsidR="00320B93" w:rsidRPr="00A5486C">
            <w:rPr>
              <w:rFonts w:ascii="Arial" w:hAnsi="Arial" w:cs="Arial"/>
              <w:szCs w:val="22"/>
              <w:lang w:val="lt-LT"/>
            </w:rPr>
            <w:fldChar w:fldCharType="end"/>
          </w:r>
        </w:sdtContent>
      </w:sdt>
      <w:r w:rsidRPr="00A5486C">
        <w:rPr>
          <w:rFonts w:ascii="Arial" w:hAnsi="Arial" w:cs="Arial"/>
          <w:szCs w:val="22"/>
          <w:lang w:val="lt-LT"/>
        </w:rPr>
        <w:t xml:space="preserve"> priedą);</w:t>
      </w:r>
    </w:p>
    <w:p w14:paraId="7D5CBD2B" w14:textId="657F6D0E" w:rsidR="00F048CE" w:rsidRPr="00A5486C" w:rsidRDefault="008D486A" w:rsidP="007F4344">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Tipinė šviesolaidinio paso forma (žr. </w:t>
      </w:r>
      <w:sdt>
        <w:sdtPr>
          <w:rPr>
            <w:rFonts w:ascii="Arial" w:hAnsi="Arial" w:cs="Arial"/>
            <w:szCs w:val="22"/>
            <w:lang w:val="lt-LT"/>
          </w:rPr>
          <w:id w:val="-247279759"/>
          <w:citation/>
        </w:sdtPr>
        <w:sdtContent>
          <w:r w:rsidR="00304C5F" w:rsidRPr="00A5486C">
            <w:rPr>
              <w:rFonts w:ascii="Arial" w:hAnsi="Arial" w:cs="Arial"/>
              <w:szCs w:val="22"/>
              <w:lang w:val="lt-LT"/>
            </w:rPr>
            <w:fldChar w:fldCharType="begin"/>
          </w:r>
          <w:r w:rsidR="00304C5F" w:rsidRPr="00A5486C">
            <w:rPr>
              <w:rFonts w:ascii="Arial" w:hAnsi="Arial" w:cs="Arial"/>
              <w:szCs w:val="22"/>
              <w:lang w:val="lt-LT"/>
            </w:rPr>
            <w:instrText xml:space="preserve"> CITATION ER14 \l 1063 </w:instrText>
          </w:r>
          <w:r w:rsidR="00304C5F" w:rsidRPr="00A5486C">
            <w:rPr>
              <w:rFonts w:ascii="Arial" w:hAnsi="Arial" w:cs="Arial"/>
              <w:szCs w:val="22"/>
              <w:lang w:val="lt-LT"/>
            </w:rPr>
            <w:fldChar w:fldCharType="separate"/>
          </w:r>
          <w:r w:rsidR="00BE094A" w:rsidRPr="00A5486C">
            <w:rPr>
              <w:rFonts w:ascii="Arial" w:hAnsi="Arial" w:cs="Arial"/>
              <w:noProof/>
              <w:szCs w:val="22"/>
              <w:lang w:val="lt-LT"/>
            </w:rPr>
            <w:t>(82)</w:t>
          </w:r>
          <w:r w:rsidR="00304C5F" w:rsidRPr="00A5486C">
            <w:rPr>
              <w:rFonts w:ascii="Arial" w:hAnsi="Arial" w:cs="Arial"/>
              <w:szCs w:val="22"/>
              <w:lang w:val="lt-LT"/>
            </w:rPr>
            <w:fldChar w:fldCharType="end"/>
          </w:r>
        </w:sdtContent>
      </w:sdt>
      <w:r w:rsidRPr="00A5486C">
        <w:rPr>
          <w:rFonts w:ascii="Arial" w:hAnsi="Arial" w:cs="Arial"/>
          <w:szCs w:val="22"/>
          <w:lang w:val="lt-LT"/>
        </w:rPr>
        <w:t xml:space="preserve"> priedą);</w:t>
      </w:r>
    </w:p>
    <w:p w14:paraId="280859CF" w14:textId="6295E800" w:rsidR="002540FD" w:rsidRPr="00A5486C" w:rsidRDefault="002540FD" w:rsidP="007F4344">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Ryšių </w:t>
      </w:r>
      <w:r w:rsidR="001C33BD" w:rsidRPr="00A5486C">
        <w:rPr>
          <w:rFonts w:ascii="Arial" w:hAnsi="Arial" w:cs="Arial"/>
          <w:szCs w:val="22"/>
          <w:lang w:val="lt-LT"/>
        </w:rPr>
        <w:t>apsauginiams vamzdžiams (žr.</w:t>
      </w:r>
      <w:sdt>
        <w:sdtPr>
          <w:rPr>
            <w:rFonts w:ascii="Arial" w:hAnsi="Arial" w:cs="Arial"/>
            <w:szCs w:val="22"/>
            <w:lang w:val="lt-LT"/>
          </w:rPr>
          <w:id w:val="-754674001"/>
          <w:citation/>
        </w:sdtPr>
        <w:sdtContent>
          <w:r w:rsidR="004E06EA" w:rsidRPr="00A5486C">
            <w:rPr>
              <w:rFonts w:ascii="Arial" w:hAnsi="Arial" w:cs="Arial"/>
              <w:szCs w:val="22"/>
              <w:lang w:val="lt-LT"/>
            </w:rPr>
            <w:fldChar w:fldCharType="begin"/>
          </w:r>
          <w:r w:rsidR="008A4A51" w:rsidRPr="00A5486C">
            <w:rPr>
              <w:rFonts w:ascii="Arial" w:hAnsi="Arial" w:cs="Arial"/>
              <w:szCs w:val="22"/>
              <w:lang w:val="lt-LT"/>
            </w:rPr>
            <w:instrText xml:space="preserve">CITATION ER17 \l 1063 </w:instrText>
          </w:r>
          <w:r w:rsidR="004E06EA" w:rsidRPr="00A5486C">
            <w:rPr>
              <w:rFonts w:ascii="Arial" w:hAnsi="Arial" w:cs="Arial"/>
              <w:szCs w:val="22"/>
              <w:lang w:val="lt-LT"/>
            </w:rPr>
            <w:fldChar w:fldCharType="separate"/>
          </w:r>
          <w:r w:rsidR="00BE094A" w:rsidRPr="00A5486C">
            <w:rPr>
              <w:rFonts w:ascii="Arial" w:hAnsi="Arial" w:cs="Arial"/>
              <w:noProof/>
              <w:szCs w:val="22"/>
              <w:lang w:val="lt-LT"/>
            </w:rPr>
            <w:t xml:space="preserve"> (88)</w:t>
          </w:r>
          <w:r w:rsidR="004E06EA" w:rsidRPr="00A5486C">
            <w:rPr>
              <w:rFonts w:ascii="Arial" w:hAnsi="Arial" w:cs="Arial"/>
              <w:szCs w:val="22"/>
              <w:lang w:val="lt-LT"/>
            </w:rPr>
            <w:fldChar w:fldCharType="end"/>
          </w:r>
        </w:sdtContent>
      </w:sdt>
      <w:r w:rsidR="001C33BD" w:rsidRPr="00A5486C">
        <w:rPr>
          <w:rFonts w:ascii="Arial" w:hAnsi="Arial" w:cs="Arial"/>
          <w:szCs w:val="22"/>
          <w:lang w:val="lt-LT"/>
        </w:rPr>
        <w:t xml:space="preserve"> priedą);</w:t>
      </w:r>
    </w:p>
    <w:p w14:paraId="5B99E7B5" w14:textId="174B257A" w:rsidR="002540FD" w:rsidRPr="00A5486C" w:rsidRDefault="001C33BD" w:rsidP="007F4344">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Ryšio šuliniams (žr.</w:t>
      </w:r>
      <w:sdt>
        <w:sdtPr>
          <w:rPr>
            <w:rFonts w:ascii="Arial" w:hAnsi="Arial" w:cs="Arial"/>
            <w:szCs w:val="22"/>
            <w:lang w:val="lt-LT"/>
          </w:rPr>
          <w:id w:val="-1028950938"/>
          <w:citation/>
        </w:sdtPr>
        <w:sdtContent>
          <w:r w:rsidR="00C011F5" w:rsidRPr="00A5486C">
            <w:rPr>
              <w:rFonts w:ascii="Arial" w:hAnsi="Arial" w:cs="Arial"/>
              <w:szCs w:val="22"/>
              <w:lang w:val="lt-LT"/>
            </w:rPr>
            <w:fldChar w:fldCharType="begin"/>
          </w:r>
          <w:r w:rsidR="008A4A51" w:rsidRPr="00A5486C">
            <w:rPr>
              <w:rFonts w:ascii="Arial" w:hAnsi="Arial" w:cs="Arial"/>
              <w:szCs w:val="22"/>
              <w:lang w:val="lt-LT"/>
            </w:rPr>
            <w:instrText xml:space="preserve">CITATION ER15 \l 1063 </w:instrText>
          </w:r>
          <w:r w:rsidR="00C011F5" w:rsidRPr="00A5486C">
            <w:rPr>
              <w:rFonts w:ascii="Arial" w:hAnsi="Arial" w:cs="Arial"/>
              <w:szCs w:val="22"/>
              <w:lang w:val="lt-LT"/>
            </w:rPr>
            <w:fldChar w:fldCharType="separate"/>
          </w:r>
          <w:r w:rsidR="00BE094A" w:rsidRPr="00A5486C">
            <w:rPr>
              <w:rFonts w:ascii="Arial" w:hAnsi="Arial" w:cs="Arial"/>
              <w:noProof/>
              <w:szCs w:val="22"/>
              <w:lang w:val="lt-LT"/>
            </w:rPr>
            <w:t xml:space="preserve"> (87)</w:t>
          </w:r>
          <w:r w:rsidR="00C011F5" w:rsidRPr="00A5486C">
            <w:rPr>
              <w:rFonts w:ascii="Arial" w:hAnsi="Arial" w:cs="Arial"/>
              <w:szCs w:val="22"/>
              <w:lang w:val="lt-LT"/>
            </w:rPr>
            <w:fldChar w:fldCharType="end"/>
          </w:r>
        </w:sdtContent>
      </w:sdt>
      <w:r w:rsidRPr="00A5486C">
        <w:rPr>
          <w:rFonts w:ascii="Arial" w:hAnsi="Arial" w:cs="Arial"/>
          <w:szCs w:val="22"/>
          <w:lang w:val="lt-LT"/>
        </w:rPr>
        <w:t xml:space="preserve"> priedą).</w:t>
      </w:r>
    </w:p>
    <w:p w14:paraId="500274CF" w14:textId="558BE191" w:rsidR="00C85222" w:rsidRPr="00A5486C" w:rsidRDefault="001C33BD" w:rsidP="007F4344">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Telekomunikacijų ir TSPĮ elektrinio maitinimo nuo NSSRS projektavimui (žr.</w:t>
      </w:r>
      <w:r w:rsidR="00ED65F6" w:rsidRPr="00A5486C">
        <w:rPr>
          <w:rFonts w:ascii="Arial" w:hAnsi="Arial" w:cs="Arial"/>
          <w:szCs w:val="22"/>
          <w:lang w:val="lt-LT"/>
        </w:rPr>
        <w:t xml:space="preserve"> </w:t>
      </w:r>
      <w:sdt>
        <w:sdtPr>
          <w:rPr>
            <w:rFonts w:ascii="Arial" w:hAnsi="Arial" w:cs="Arial"/>
            <w:szCs w:val="22"/>
            <w:lang w:val="lt-LT"/>
          </w:rPr>
          <w:id w:val="1054286560"/>
          <w:citation/>
        </w:sdtPr>
        <w:sdtContent>
          <w:r w:rsidR="00ED65F6" w:rsidRPr="00A5486C">
            <w:rPr>
              <w:rFonts w:ascii="Arial" w:hAnsi="Arial" w:cs="Arial"/>
              <w:szCs w:val="22"/>
              <w:lang w:val="lt-LT"/>
            </w:rPr>
            <w:fldChar w:fldCharType="begin"/>
          </w:r>
          <w:r w:rsidR="00ED65F6" w:rsidRPr="00A5486C">
            <w:rPr>
              <w:rFonts w:ascii="Arial" w:hAnsi="Arial" w:cs="Arial"/>
              <w:szCs w:val="22"/>
              <w:lang w:val="lt-LT"/>
            </w:rPr>
            <w:instrText xml:space="preserve"> CITATION TSPĮ5 \l 1063 </w:instrText>
          </w:r>
          <w:r w:rsidR="00ED65F6" w:rsidRPr="00A5486C">
            <w:rPr>
              <w:rFonts w:ascii="Arial" w:hAnsi="Arial" w:cs="Arial"/>
              <w:szCs w:val="22"/>
              <w:lang w:val="lt-LT"/>
            </w:rPr>
            <w:fldChar w:fldCharType="separate"/>
          </w:r>
          <w:r w:rsidR="00BE094A" w:rsidRPr="00A5486C">
            <w:rPr>
              <w:rFonts w:ascii="Arial" w:hAnsi="Arial" w:cs="Arial"/>
              <w:noProof/>
              <w:szCs w:val="22"/>
              <w:lang w:val="lt-LT"/>
            </w:rPr>
            <w:t>(80)</w:t>
          </w:r>
          <w:r w:rsidR="00ED65F6" w:rsidRPr="00A5486C">
            <w:rPr>
              <w:rFonts w:ascii="Arial" w:hAnsi="Arial" w:cs="Arial"/>
              <w:szCs w:val="22"/>
              <w:lang w:val="lt-LT"/>
            </w:rPr>
            <w:fldChar w:fldCharType="end"/>
          </w:r>
        </w:sdtContent>
      </w:sdt>
      <w:r w:rsidRPr="00A5486C">
        <w:rPr>
          <w:rFonts w:ascii="Arial" w:hAnsi="Arial" w:cs="Arial"/>
          <w:szCs w:val="22"/>
          <w:lang w:val="lt-LT"/>
        </w:rPr>
        <w:t xml:space="preserve"> priedą);</w:t>
      </w:r>
    </w:p>
    <w:p w14:paraId="7F2C7BFE" w14:textId="069ADF7D" w:rsidR="00C85222" w:rsidRPr="00A5486C" w:rsidRDefault="001C33BD" w:rsidP="007F4344">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Telekomunikacijų maitinimo šaltiniui (žr. </w:t>
      </w:r>
      <w:sdt>
        <w:sdtPr>
          <w:rPr>
            <w:rFonts w:ascii="Arial" w:hAnsi="Arial" w:cs="Arial"/>
            <w:szCs w:val="22"/>
            <w:lang w:val="lt-LT"/>
          </w:rPr>
          <w:id w:val="527998427"/>
          <w:citation/>
        </w:sdtPr>
        <w:sdtContent>
          <w:r w:rsidR="00A46994" w:rsidRPr="00A5486C">
            <w:rPr>
              <w:rFonts w:ascii="Arial" w:hAnsi="Arial" w:cs="Arial"/>
              <w:szCs w:val="22"/>
              <w:lang w:val="lt-LT"/>
            </w:rPr>
            <w:fldChar w:fldCharType="begin"/>
          </w:r>
          <w:r w:rsidR="003A7ADB" w:rsidRPr="00A5486C">
            <w:rPr>
              <w:rFonts w:ascii="Arial" w:hAnsi="Arial" w:cs="Arial"/>
              <w:szCs w:val="22"/>
              <w:lang w:val="lt-LT"/>
            </w:rPr>
            <w:instrText xml:space="preserve">CITATION ER4 \l 1063 </w:instrText>
          </w:r>
          <w:r w:rsidR="00A46994" w:rsidRPr="00A5486C">
            <w:rPr>
              <w:rFonts w:ascii="Arial" w:hAnsi="Arial" w:cs="Arial"/>
              <w:szCs w:val="22"/>
              <w:lang w:val="lt-LT"/>
            </w:rPr>
            <w:fldChar w:fldCharType="separate"/>
          </w:r>
          <w:r w:rsidR="00BE094A" w:rsidRPr="00A5486C">
            <w:rPr>
              <w:rFonts w:ascii="Arial" w:hAnsi="Arial" w:cs="Arial"/>
              <w:noProof/>
              <w:szCs w:val="22"/>
              <w:lang w:val="lt-LT"/>
            </w:rPr>
            <w:t>(90)</w:t>
          </w:r>
          <w:r w:rsidR="00A46994" w:rsidRPr="00A5486C">
            <w:rPr>
              <w:rFonts w:ascii="Arial" w:hAnsi="Arial" w:cs="Arial"/>
              <w:szCs w:val="22"/>
              <w:lang w:val="lt-LT"/>
            </w:rPr>
            <w:fldChar w:fldCharType="end"/>
          </w:r>
        </w:sdtContent>
      </w:sdt>
      <w:r w:rsidRPr="00A5486C">
        <w:rPr>
          <w:rFonts w:ascii="Arial" w:hAnsi="Arial" w:cs="Arial"/>
          <w:szCs w:val="22"/>
          <w:lang w:val="lt-LT"/>
        </w:rPr>
        <w:t xml:space="preserve"> priedą);</w:t>
      </w:r>
    </w:p>
    <w:p w14:paraId="3B6BB0D4" w14:textId="0B15A876" w:rsidR="00C85222" w:rsidRPr="00A5486C" w:rsidRDefault="001C33BD" w:rsidP="007F4344">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Telekomunikacijų vidaus spintoms valdymo pultuose ir ryšių aparatinėse (žr.</w:t>
      </w:r>
      <w:r w:rsidR="003F38C3" w:rsidRPr="00A5486C">
        <w:rPr>
          <w:rFonts w:ascii="Arial" w:hAnsi="Arial" w:cs="Arial"/>
          <w:szCs w:val="22"/>
          <w:lang w:val="lt-LT"/>
        </w:rPr>
        <w:t xml:space="preserve"> </w:t>
      </w:r>
      <w:sdt>
        <w:sdtPr>
          <w:rPr>
            <w:rFonts w:ascii="Arial" w:hAnsi="Arial" w:cs="Arial"/>
            <w:szCs w:val="22"/>
            <w:lang w:val="lt-LT"/>
          </w:rPr>
          <w:id w:val="2039627092"/>
          <w:citation/>
        </w:sdtPr>
        <w:sdtContent>
          <w:r w:rsidR="00ED65F6" w:rsidRPr="00A5486C">
            <w:rPr>
              <w:rFonts w:ascii="Arial" w:hAnsi="Arial" w:cs="Arial"/>
              <w:szCs w:val="22"/>
              <w:lang w:val="lt-LT"/>
            </w:rPr>
            <w:fldChar w:fldCharType="begin"/>
          </w:r>
          <w:r w:rsidR="00ED65F6" w:rsidRPr="00A5486C">
            <w:rPr>
              <w:rFonts w:ascii="Arial" w:hAnsi="Arial" w:cs="Arial"/>
              <w:szCs w:val="22"/>
              <w:lang w:val="lt-LT"/>
            </w:rPr>
            <w:instrText xml:space="preserve"> CITATION TSPĮ6 \l 1063 </w:instrText>
          </w:r>
          <w:r w:rsidR="00ED65F6" w:rsidRPr="00A5486C">
            <w:rPr>
              <w:rFonts w:ascii="Arial" w:hAnsi="Arial" w:cs="Arial"/>
              <w:szCs w:val="22"/>
              <w:lang w:val="lt-LT"/>
            </w:rPr>
            <w:fldChar w:fldCharType="separate"/>
          </w:r>
          <w:r w:rsidR="00BE094A" w:rsidRPr="00A5486C">
            <w:rPr>
              <w:rFonts w:ascii="Arial" w:hAnsi="Arial" w:cs="Arial"/>
              <w:noProof/>
              <w:szCs w:val="22"/>
              <w:lang w:val="lt-LT"/>
            </w:rPr>
            <w:t>(81)</w:t>
          </w:r>
          <w:r w:rsidR="00ED65F6" w:rsidRPr="00A5486C">
            <w:rPr>
              <w:rFonts w:ascii="Arial" w:hAnsi="Arial" w:cs="Arial"/>
              <w:szCs w:val="22"/>
              <w:lang w:val="lt-LT"/>
            </w:rPr>
            <w:fldChar w:fldCharType="end"/>
          </w:r>
        </w:sdtContent>
      </w:sdt>
      <w:r w:rsidR="00ED65F6" w:rsidRPr="00A5486C">
        <w:rPr>
          <w:rFonts w:ascii="Arial" w:hAnsi="Arial" w:cs="Arial"/>
          <w:szCs w:val="22"/>
          <w:lang w:val="lt-LT"/>
        </w:rPr>
        <w:t xml:space="preserve"> </w:t>
      </w:r>
      <w:r w:rsidRPr="00A5486C">
        <w:rPr>
          <w:rFonts w:ascii="Arial" w:hAnsi="Arial" w:cs="Arial"/>
          <w:szCs w:val="22"/>
          <w:lang w:val="lt-LT"/>
        </w:rPr>
        <w:t>priedą);</w:t>
      </w:r>
    </w:p>
    <w:p w14:paraId="74B78A9E" w14:textId="4BCE9DB0" w:rsidR="00C85222" w:rsidRPr="00A5486C" w:rsidRDefault="001C33BD" w:rsidP="007F4344">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MPLS maršrutizatoriui (žr.</w:t>
      </w:r>
      <w:sdt>
        <w:sdtPr>
          <w:rPr>
            <w:rFonts w:ascii="Arial" w:hAnsi="Arial" w:cs="Arial"/>
            <w:szCs w:val="22"/>
            <w:lang w:val="lt-LT"/>
          </w:rPr>
          <w:id w:val="1432777928"/>
          <w:placeholder>
            <w:docPart w:val="DefaultPlaceholder_1081868574"/>
          </w:placeholder>
          <w:citation/>
        </w:sdtPr>
        <w:sdtContent>
          <w:r w:rsidR="00D329DA" w:rsidRPr="00A5486C">
            <w:rPr>
              <w:rFonts w:ascii="Arial" w:hAnsi="Arial" w:cs="Arial"/>
              <w:szCs w:val="22"/>
              <w:lang w:val="lt-LT"/>
            </w:rPr>
            <w:fldChar w:fldCharType="begin"/>
          </w:r>
          <w:r w:rsidR="003A7ADB" w:rsidRPr="00A5486C">
            <w:rPr>
              <w:rFonts w:ascii="Arial" w:hAnsi="Arial" w:cs="Arial"/>
              <w:szCs w:val="22"/>
              <w:lang w:val="lt-LT"/>
            </w:rPr>
            <w:instrText xml:space="preserve">CITATION ER6 \l 1063 </w:instrText>
          </w:r>
          <w:r w:rsidR="00D329DA" w:rsidRPr="00A5486C">
            <w:rPr>
              <w:rFonts w:ascii="Arial" w:hAnsi="Arial" w:cs="Arial"/>
              <w:szCs w:val="22"/>
              <w:lang w:val="lt-LT"/>
            </w:rPr>
            <w:fldChar w:fldCharType="separate"/>
          </w:r>
          <w:r w:rsidR="00BE094A" w:rsidRPr="00A5486C">
            <w:rPr>
              <w:rFonts w:ascii="Arial" w:hAnsi="Arial" w:cs="Arial"/>
              <w:noProof/>
              <w:szCs w:val="22"/>
              <w:lang w:val="lt-LT"/>
            </w:rPr>
            <w:t xml:space="preserve"> (91)</w:t>
          </w:r>
          <w:r w:rsidR="00D329DA" w:rsidRPr="00A5486C">
            <w:rPr>
              <w:rFonts w:ascii="Arial" w:hAnsi="Arial" w:cs="Arial"/>
              <w:szCs w:val="22"/>
              <w:lang w:val="lt-LT"/>
            </w:rPr>
            <w:fldChar w:fldCharType="end"/>
          </w:r>
        </w:sdtContent>
      </w:sdt>
      <w:r w:rsidR="00D329DA" w:rsidRPr="00A5486C">
        <w:rPr>
          <w:rFonts w:ascii="Arial" w:hAnsi="Arial" w:cs="Arial"/>
          <w:szCs w:val="22"/>
          <w:lang w:val="lt-LT"/>
        </w:rPr>
        <w:t xml:space="preserve"> </w:t>
      </w:r>
      <w:r w:rsidRPr="00A5486C">
        <w:rPr>
          <w:rFonts w:ascii="Arial" w:hAnsi="Arial" w:cs="Arial"/>
          <w:szCs w:val="22"/>
          <w:lang w:val="lt-LT"/>
        </w:rPr>
        <w:t>priedą);</w:t>
      </w:r>
    </w:p>
    <w:p w14:paraId="772F29E8" w14:textId="353F4247" w:rsidR="00C85222" w:rsidRPr="00A5486C" w:rsidRDefault="001C33BD" w:rsidP="007F4344">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Pramoniniams duomenų tinklo komutatoriams (žr.</w:t>
      </w:r>
      <w:sdt>
        <w:sdtPr>
          <w:rPr>
            <w:rFonts w:ascii="Arial" w:hAnsi="Arial" w:cs="Arial"/>
            <w:szCs w:val="22"/>
            <w:lang w:val="lt-LT"/>
          </w:rPr>
          <w:id w:val="-1807461935"/>
          <w:placeholder>
            <w:docPart w:val="DefaultPlaceholder_1081868574"/>
          </w:placeholder>
          <w:citation/>
        </w:sdtPr>
        <w:sdtContent>
          <w:r w:rsidR="00C175D8" w:rsidRPr="00A5486C">
            <w:rPr>
              <w:rFonts w:ascii="Arial" w:hAnsi="Arial" w:cs="Arial"/>
              <w:szCs w:val="22"/>
              <w:lang w:val="lt-LT"/>
            </w:rPr>
            <w:fldChar w:fldCharType="begin"/>
          </w:r>
          <w:r w:rsidR="003A7ADB" w:rsidRPr="00A5486C">
            <w:rPr>
              <w:rFonts w:ascii="Arial" w:hAnsi="Arial" w:cs="Arial"/>
              <w:szCs w:val="22"/>
              <w:lang w:val="lt-LT"/>
            </w:rPr>
            <w:instrText xml:space="preserve">CITATION ER8 \l 1063 </w:instrText>
          </w:r>
          <w:r w:rsidR="00C175D8" w:rsidRPr="00A5486C">
            <w:rPr>
              <w:rFonts w:ascii="Arial" w:hAnsi="Arial" w:cs="Arial"/>
              <w:szCs w:val="22"/>
              <w:lang w:val="lt-LT"/>
            </w:rPr>
            <w:fldChar w:fldCharType="separate"/>
          </w:r>
          <w:r w:rsidR="00BE094A" w:rsidRPr="00A5486C">
            <w:rPr>
              <w:rFonts w:ascii="Arial" w:hAnsi="Arial" w:cs="Arial"/>
              <w:noProof/>
              <w:szCs w:val="22"/>
              <w:lang w:val="lt-LT"/>
            </w:rPr>
            <w:t xml:space="preserve"> (92)</w:t>
          </w:r>
          <w:r w:rsidR="00C175D8" w:rsidRPr="00A5486C">
            <w:rPr>
              <w:rFonts w:ascii="Arial" w:hAnsi="Arial" w:cs="Arial"/>
              <w:szCs w:val="22"/>
              <w:lang w:val="lt-LT"/>
            </w:rPr>
            <w:fldChar w:fldCharType="end"/>
          </w:r>
        </w:sdtContent>
      </w:sdt>
      <w:r w:rsidRPr="00A5486C">
        <w:rPr>
          <w:rFonts w:ascii="Arial" w:hAnsi="Arial" w:cs="Arial"/>
          <w:szCs w:val="22"/>
          <w:lang w:val="lt-LT"/>
        </w:rPr>
        <w:t xml:space="preserve"> priedą);</w:t>
      </w:r>
    </w:p>
    <w:p w14:paraId="492E800B" w14:textId="09B19BF3" w:rsidR="00C85222" w:rsidRPr="00A5486C" w:rsidRDefault="001C33BD" w:rsidP="007F4344">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Ethernet terpės keitikliams (žr. </w:t>
      </w:r>
      <w:sdt>
        <w:sdtPr>
          <w:rPr>
            <w:rFonts w:ascii="Arial" w:hAnsi="Arial" w:cs="Arial"/>
            <w:szCs w:val="22"/>
            <w:lang w:val="lt-LT"/>
          </w:rPr>
          <w:id w:val="1858614745"/>
          <w:placeholder>
            <w:docPart w:val="DefaultPlaceholder_1081868574"/>
          </w:placeholder>
          <w:citation/>
        </w:sdtPr>
        <w:sdtContent>
          <w:r w:rsidR="005113AA" w:rsidRPr="00A5486C">
            <w:rPr>
              <w:rFonts w:ascii="Arial" w:hAnsi="Arial" w:cs="Arial"/>
              <w:szCs w:val="22"/>
              <w:lang w:val="lt-LT"/>
            </w:rPr>
            <w:fldChar w:fldCharType="begin"/>
          </w:r>
          <w:r w:rsidR="003A7ADB" w:rsidRPr="00A5486C">
            <w:rPr>
              <w:rFonts w:ascii="Arial" w:hAnsi="Arial" w:cs="Arial"/>
              <w:szCs w:val="22"/>
              <w:lang w:val="lt-LT"/>
            </w:rPr>
            <w:instrText xml:space="preserve">CITATION Ethernet_keitikliai \l 1063 </w:instrText>
          </w:r>
          <w:r w:rsidR="005113AA" w:rsidRPr="00A5486C">
            <w:rPr>
              <w:rFonts w:ascii="Arial" w:hAnsi="Arial" w:cs="Arial"/>
              <w:szCs w:val="22"/>
              <w:lang w:val="lt-LT"/>
            </w:rPr>
            <w:fldChar w:fldCharType="separate"/>
          </w:r>
          <w:r w:rsidR="00BE094A" w:rsidRPr="00A5486C">
            <w:rPr>
              <w:rFonts w:ascii="Arial" w:hAnsi="Arial" w:cs="Arial"/>
              <w:noProof/>
              <w:szCs w:val="22"/>
              <w:lang w:val="lt-LT"/>
            </w:rPr>
            <w:t>(93)</w:t>
          </w:r>
          <w:r w:rsidR="005113AA" w:rsidRPr="00A5486C">
            <w:rPr>
              <w:rFonts w:ascii="Arial" w:hAnsi="Arial" w:cs="Arial"/>
              <w:szCs w:val="22"/>
              <w:lang w:val="lt-LT"/>
            </w:rPr>
            <w:fldChar w:fldCharType="end"/>
          </w:r>
        </w:sdtContent>
      </w:sdt>
      <w:r w:rsidRPr="00A5486C">
        <w:rPr>
          <w:rFonts w:ascii="Arial" w:hAnsi="Arial" w:cs="Arial"/>
          <w:szCs w:val="22"/>
          <w:lang w:val="lt-LT"/>
        </w:rPr>
        <w:t xml:space="preserve"> priedą);</w:t>
      </w:r>
    </w:p>
    <w:p w14:paraId="68331B38" w14:textId="67C4B1BA" w:rsidR="00C85222" w:rsidRPr="00A5486C" w:rsidRDefault="001C33BD" w:rsidP="007F4344">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Tipinė TP TDPT schema (žr. </w:t>
      </w:r>
      <w:sdt>
        <w:sdtPr>
          <w:rPr>
            <w:rFonts w:ascii="Arial" w:hAnsi="Arial" w:cs="Arial"/>
            <w:szCs w:val="22"/>
            <w:lang w:val="lt-LT"/>
          </w:rPr>
          <w:id w:val="-1536190615"/>
          <w:placeholder>
            <w:docPart w:val="DefaultPlaceholder_1081868574"/>
          </w:placeholder>
          <w:citation/>
        </w:sdtPr>
        <w:sdtContent>
          <w:r w:rsidR="00B35B89" w:rsidRPr="00A5486C">
            <w:rPr>
              <w:rFonts w:ascii="Arial" w:hAnsi="Arial" w:cs="Arial"/>
              <w:szCs w:val="22"/>
              <w:lang w:val="lt-LT"/>
            </w:rPr>
            <w:fldChar w:fldCharType="begin"/>
          </w:r>
          <w:r w:rsidR="003A7ADB" w:rsidRPr="00A5486C">
            <w:rPr>
              <w:rFonts w:ascii="Arial" w:hAnsi="Arial" w:cs="Arial"/>
              <w:szCs w:val="22"/>
              <w:lang w:val="lt-LT"/>
            </w:rPr>
            <w:instrText xml:space="preserve">CITATION ER10 \l 1063 </w:instrText>
          </w:r>
          <w:r w:rsidR="00B35B89" w:rsidRPr="00A5486C">
            <w:rPr>
              <w:rFonts w:ascii="Arial" w:hAnsi="Arial" w:cs="Arial"/>
              <w:szCs w:val="22"/>
              <w:lang w:val="lt-LT"/>
            </w:rPr>
            <w:fldChar w:fldCharType="separate"/>
          </w:r>
          <w:r w:rsidR="00BE094A" w:rsidRPr="00A5486C">
            <w:rPr>
              <w:rFonts w:ascii="Arial" w:hAnsi="Arial" w:cs="Arial"/>
              <w:noProof/>
              <w:szCs w:val="22"/>
              <w:lang w:val="lt-LT"/>
            </w:rPr>
            <w:t>(94)</w:t>
          </w:r>
          <w:r w:rsidR="00B35B89" w:rsidRPr="00A5486C">
            <w:rPr>
              <w:rFonts w:ascii="Arial" w:hAnsi="Arial" w:cs="Arial"/>
              <w:szCs w:val="22"/>
              <w:lang w:val="lt-LT"/>
            </w:rPr>
            <w:fldChar w:fldCharType="end"/>
          </w:r>
        </w:sdtContent>
      </w:sdt>
      <w:r w:rsidR="00360E51" w:rsidRPr="00A5486C">
        <w:rPr>
          <w:rFonts w:ascii="Arial" w:hAnsi="Arial" w:cs="Arial"/>
          <w:szCs w:val="22"/>
          <w:lang w:val="lt-LT"/>
        </w:rPr>
        <w:t xml:space="preserve"> </w:t>
      </w:r>
      <w:r w:rsidRPr="00A5486C">
        <w:rPr>
          <w:rFonts w:ascii="Arial" w:hAnsi="Arial" w:cs="Arial"/>
          <w:szCs w:val="22"/>
          <w:lang w:val="lt-LT"/>
        </w:rPr>
        <w:t>priedą);</w:t>
      </w:r>
    </w:p>
    <w:p w14:paraId="15C6DB4D" w14:textId="7825C368" w:rsidR="00C85222" w:rsidRPr="00A5486C" w:rsidRDefault="000C3E89" w:rsidP="007F4344">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Įrenginių ryšio protokolų nustatymo lentelių ir įrenginių sąrašo pavyzdys (žr. </w:t>
      </w:r>
      <w:sdt>
        <w:sdtPr>
          <w:rPr>
            <w:rFonts w:ascii="Arial" w:hAnsi="Arial" w:cs="Arial"/>
            <w:szCs w:val="22"/>
            <w:lang w:val="lt-LT"/>
          </w:rPr>
          <w:id w:val="1571163366"/>
          <w:citation/>
        </w:sdtPr>
        <w:sdtContent>
          <w:r w:rsidR="00360E51" w:rsidRPr="00A5486C">
            <w:rPr>
              <w:rFonts w:ascii="Arial" w:hAnsi="Arial" w:cs="Arial"/>
              <w:szCs w:val="22"/>
              <w:lang w:val="lt-LT"/>
            </w:rPr>
            <w:fldChar w:fldCharType="begin"/>
          </w:r>
          <w:r w:rsidR="003A7ADB" w:rsidRPr="00A5486C">
            <w:rPr>
              <w:rFonts w:ascii="Arial" w:hAnsi="Arial" w:cs="Arial"/>
              <w:szCs w:val="22"/>
              <w:lang w:val="lt-LT"/>
            </w:rPr>
            <w:instrText xml:space="preserve">CITATION ER11 \l 1063 </w:instrText>
          </w:r>
          <w:r w:rsidR="00360E51" w:rsidRPr="00A5486C">
            <w:rPr>
              <w:rFonts w:ascii="Arial" w:hAnsi="Arial" w:cs="Arial"/>
              <w:szCs w:val="22"/>
              <w:lang w:val="lt-LT"/>
            </w:rPr>
            <w:fldChar w:fldCharType="separate"/>
          </w:r>
          <w:r w:rsidR="00BE094A" w:rsidRPr="00A5486C">
            <w:rPr>
              <w:rFonts w:ascii="Arial" w:hAnsi="Arial" w:cs="Arial"/>
              <w:noProof/>
              <w:szCs w:val="22"/>
              <w:lang w:val="lt-LT"/>
            </w:rPr>
            <w:t>(95)</w:t>
          </w:r>
          <w:r w:rsidR="00360E51" w:rsidRPr="00A5486C">
            <w:rPr>
              <w:rFonts w:ascii="Arial" w:hAnsi="Arial" w:cs="Arial"/>
              <w:szCs w:val="22"/>
              <w:lang w:val="lt-LT"/>
            </w:rPr>
            <w:fldChar w:fldCharType="end"/>
          </w:r>
        </w:sdtContent>
      </w:sdt>
      <w:r w:rsidR="00360E51" w:rsidRPr="00A5486C">
        <w:rPr>
          <w:rFonts w:ascii="Arial" w:hAnsi="Arial" w:cs="Arial"/>
          <w:szCs w:val="22"/>
          <w:lang w:val="lt-LT"/>
        </w:rPr>
        <w:t xml:space="preserve"> </w:t>
      </w:r>
      <w:r w:rsidRPr="00A5486C">
        <w:rPr>
          <w:rFonts w:ascii="Arial" w:hAnsi="Arial" w:cs="Arial"/>
          <w:szCs w:val="22"/>
          <w:lang w:val="lt-LT"/>
        </w:rPr>
        <w:t>priedą);</w:t>
      </w:r>
    </w:p>
    <w:p w14:paraId="56104E14" w14:textId="000A6471" w:rsidR="00E50B40" w:rsidRPr="00A5486C" w:rsidRDefault="00E50B40" w:rsidP="007F4344">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SDPT įrangos standartiniai techniniai reikalavimai pavyzdys (žr.</w:t>
      </w:r>
      <w:r w:rsidR="003A7ADB" w:rsidRPr="00A5486C">
        <w:rPr>
          <w:rFonts w:ascii="Arial" w:hAnsi="Arial" w:cs="Arial"/>
          <w:szCs w:val="22"/>
          <w:lang w:val="lt-LT"/>
        </w:rPr>
        <w:t xml:space="preserve"> </w:t>
      </w:r>
      <w:sdt>
        <w:sdtPr>
          <w:rPr>
            <w:rFonts w:ascii="Arial" w:hAnsi="Arial" w:cs="Arial"/>
            <w:szCs w:val="22"/>
            <w:lang w:val="lt-LT"/>
          </w:rPr>
          <w:id w:val="904422870"/>
          <w:citation/>
        </w:sdtPr>
        <w:sdtContent>
          <w:r w:rsidR="003A7ADB" w:rsidRPr="00A5486C">
            <w:rPr>
              <w:rFonts w:ascii="Arial" w:hAnsi="Arial" w:cs="Arial"/>
              <w:szCs w:val="22"/>
              <w:lang w:val="lt-LT"/>
            </w:rPr>
            <w:fldChar w:fldCharType="begin"/>
          </w:r>
          <w:r w:rsidR="003A7ADB" w:rsidRPr="00A5486C">
            <w:rPr>
              <w:rFonts w:ascii="Arial" w:hAnsi="Arial" w:cs="Arial"/>
              <w:szCs w:val="22"/>
              <w:lang w:val="lt-LT"/>
            </w:rPr>
            <w:instrText xml:space="preserve">CITATION ER16 \l 1063 </w:instrText>
          </w:r>
          <w:r w:rsidR="003A7ADB" w:rsidRPr="00A5486C">
            <w:rPr>
              <w:rFonts w:ascii="Arial" w:hAnsi="Arial" w:cs="Arial"/>
              <w:szCs w:val="22"/>
              <w:lang w:val="lt-LT"/>
            </w:rPr>
            <w:fldChar w:fldCharType="separate"/>
          </w:r>
          <w:r w:rsidR="00BE094A" w:rsidRPr="00A5486C">
            <w:rPr>
              <w:rFonts w:ascii="Arial" w:hAnsi="Arial" w:cs="Arial"/>
              <w:noProof/>
              <w:szCs w:val="22"/>
              <w:lang w:val="lt-LT"/>
            </w:rPr>
            <w:t>(96)</w:t>
          </w:r>
          <w:r w:rsidR="003A7ADB" w:rsidRPr="00A5486C">
            <w:rPr>
              <w:rFonts w:ascii="Arial" w:hAnsi="Arial" w:cs="Arial"/>
              <w:szCs w:val="22"/>
              <w:lang w:val="lt-LT"/>
            </w:rPr>
            <w:fldChar w:fldCharType="end"/>
          </w:r>
        </w:sdtContent>
      </w:sdt>
      <w:r w:rsidRPr="00A5486C">
        <w:rPr>
          <w:rFonts w:ascii="Arial" w:hAnsi="Arial" w:cs="Arial"/>
          <w:szCs w:val="22"/>
          <w:lang w:val="lt-LT"/>
        </w:rPr>
        <w:t xml:space="preserve"> priedą);</w:t>
      </w:r>
    </w:p>
    <w:p w14:paraId="5C7DCA83" w14:textId="77777777" w:rsidR="00C807BE" w:rsidRPr="00A5486C" w:rsidRDefault="00C807BE" w:rsidP="00ED6EF5">
      <w:pPr>
        <w:spacing w:line="276" w:lineRule="auto"/>
        <w:jc w:val="both"/>
        <w:rPr>
          <w:rFonts w:ascii="Arial" w:hAnsi="Arial" w:cs="Arial"/>
          <w:b/>
          <w:color w:val="000000"/>
          <w:sz w:val="22"/>
          <w:szCs w:val="22"/>
          <w:lang w:val="lt-LT"/>
        </w:rPr>
      </w:pPr>
      <w:bookmarkStart w:id="111" w:name="_Hlk41476431"/>
    </w:p>
    <w:p w14:paraId="70CD9B59" w14:textId="4EE70258" w:rsidR="007636C1" w:rsidRPr="00A5486C" w:rsidRDefault="00205FCE" w:rsidP="006E1C38">
      <w:pPr>
        <w:pStyle w:val="Heading1"/>
        <w:numPr>
          <w:ilvl w:val="0"/>
          <w:numId w:val="3"/>
        </w:numPr>
        <w:spacing w:before="120" w:after="120"/>
        <w:jc w:val="center"/>
        <w:rPr>
          <w:rFonts w:ascii="Arial" w:hAnsi="Arial" w:cs="Arial"/>
          <w:color w:val="000000"/>
          <w:szCs w:val="22"/>
          <w:lang w:val="lt-LT"/>
        </w:rPr>
      </w:pPr>
      <w:bookmarkStart w:id="112" w:name="_Toc173409236"/>
      <w:bookmarkEnd w:id="91"/>
      <w:bookmarkEnd w:id="111"/>
      <w:r w:rsidRPr="00A5486C">
        <w:rPr>
          <w:rFonts w:ascii="Arial" w:hAnsi="Arial" w:cs="Arial"/>
          <w:color w:val="000000"/>
          <w:szCs w:val="22"/>
          <w:lang w:val="lt-LT"/>
        </w:rPr>
        <w:t>ELEKTROS ENERGIJOS APSKAITOS</w:t>
      </w:r>
      <w:r w:rsidR="007636C1" w:rsidRPr="00A5486C">
        <w:rPr>
          <w:rFonts w:ascii="Arial" w:hAnsi="Arial" w:cs="Arial"/>
          <w:color w:val="000000"/>
          <w:szCs w:val="22"/>
          <w:lang w:val="lt-LT"/>
        </w:rPr>
        <w:t xml:space="preserve"> IR MATAVIMŲ DALIS</w:t>
      </w:r>
      <w:bookmarkEnd w:id="112"/>
    </w:p>
    <w:p w14:paraId="01BBC0F8" w14:textId="5CBE4870" w:rsidR="00346928" w:rsidRPr="00A5486C" w:rsidRDefault="003D08D0" w:rsidP="006E1C38">
      <w:pPr>
        <w:pStyle w:val="NoSpacing"/>
        <w:numPr>
          <w:ilvl w:val="1"/>
          <w:numId w:val="3"/>
        </w:numPr>
        <w:tabs>
          <w:tab w:val="left" w:pos="1418"/>
        </w:tabs>
        <w:spacing w:line="276" w:lineRule="auto"/>
        <w:ind w:firstLine="567"/>
        <w:jc w:val="both"/>
        <w:rPr>
          <w:rFonts w:ascii="Arial" w:hAnsi="Arial" w:cs="Arial"/>
          <w:szCs w:val="22"/>
          <w:lang w:val="lt-LT"/>
        </w:rPr>
      </w:pPr>
      <w:bookmarkStart w:id="113" w:name="_Hlk173742300"/>
      <w:r w:rsidRPr="00A5486C">
        <w:rPr>
          <w:rFonts w:ascii="Arial" w:hAnsi="Arial" w:cs="Arial"/>
          <w:color w:val="000000" w:themeColor="text1"/>
          <w:kern w:val="1"/>
          <w:szCs w:val="22"/>
          <w:lang w:val="lt-LT" w:eastAsia="ar-SA"/>
        </w:rPr>
        <w:t>Techniniame</w:t>
      </w:r>
      <w:r w:rsidR="00987A28" w:rsidRPr="00A5486C">
        <w:rPr>
          <w:rFonts w:ascii="Arial" w:hAnsi="Arial" w:cs="Arial"/>
          <w:color w:val="000000" w:themeColor="text1"/>
          <w:kern w:val="1"/>
          <w:szCs w:val="22"/>
          <w:lang w:val="lt-LT" w:eastAsia="ar-SA"/>
        </w:rPr>
        <w:t xml:space="preserve"> </w:t>
      </w:r>
      <w:r w:rsidRPr="00A5486C">
        <w:rPr>
          <w:rFonts w:ascii="Arial" w:hAnsi="Arial" w:cs="Arial"/>
          <w:color w:val="000000" w:themeColor="text1"/>
          <w:kern w:val="1"/>
          <w:szCs w:val="22"/>
          <w:lang w:val="lt-LT" w:eastAsia="ar-SA"/>
        </w:rPr>
        <w:t xml:space="preserve">darbo projekte (TDP) </w:t>
      </w:r>
      <w:r w:rsidR="00085A03" w:rsidRPr="00A5486C">
        <w:rPr>
          <w:rFonts w:ascii="Arial" w:hAnsi="Arial" w:cs="Arial"/>
          <w:szCs w:val="22"/>
          <w:lang w:val="lt-LT"/>
        </w:rPr>
        <w:t xml:space="preserve">turi būti </w:t>
      </w:r>
      <w:r w:rsidRPr="00A5486C">
        <w:rPr>
          <w:rFonts w:ascii="Arial" w:hAnsi="Arial" w:cs="Arial"/>
          <w:szCs w:val="22"/>
          <w:lang w:val="lt-LT"/>
        </w:rPr>
        <w:t>s</w:t>
      </w:r>
      <w:r w:rsidR="00601365" w:rsidRPr="00A5486C">
        <w:rPr>
          <w:rFonts w:ascii="Arial" w:hAnsi="Arial" w:cs="Arial"/>
          <w:szCs w:val="22"/>
          <w:lang w:val="lt-LT"/>
        </w:rPr>
        <w:t>uprojektuot</w:t>
      </w:r>
      <w:r w:rsidR="004403FC" w:rsidRPr="00A5486C">
        <w:rPr>
          <w:rFonts w:ascii="Arial" w:hAnsi="Arial" w:cs="Arial"/>
          <w:szCs w:val="22"/>
          <w:lang w:val="lt-LT"/>
        </w:rPr>
        <w:t>os</w:t>
      </w:r>
      <w:r w:rsidR="00085A03" w:rsidRPr="00A5486C">
        <w:rPr>
          <w:rFonts w:ascii="Arial" w:hAnsi="Arial" w:cs="Arial"/>
          <w:szCs w:val="22"/>
          <w:lang w:val="lt-LT"/>
        </w:rPr>
        <w:t xml:space="preserve"> (aprašyta ir pateikti sprendiniai)</w:t>
      </w:r>
      <w:r w:rsidR="00346928" w:rsidRPr="00A5486C">
        <w:rPr>
          <w:rFonts w:ascii="Arial" w:hAnsi="Arial" w:cs="Arial"/>
          <w:szCs w:val="22"/>
          <w:lang w:val="lt-LT"/>
        </w:rPr>
        <w:t>:</w:t>
      </w:r>
    </w:p>
    <w:bookmarkEnd w:id="113"/>
    <w:p w14:paraId="1AE697E1" w14:textId="6E489E92" w:rsidR="00346928" w:rsidRPr="00A5486C" w:rsidRDefault="003D08D0" w:rsidP="0019406D">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elektros energijos </w:t>
      </w:r>
      <w:r w:rsidR="00346928" w:rsidRPr="00A5486C">
        <w:rPr>
          <w:rFonts w:ascii="Arial" w:hAnsi="Arial" w:cs="Arial"/>
          <w:szCs w:val="22"/>
          <w:lang w:val="lt-LT"/>
        </w:rPr>
        <w:t>komercin</w:t>
      </w:r>
      <w:r w:rsidR="004403FC" w:rsidRPr="00A5486C">
        <w:rPr>
          <w:rFonts w:ascii="Arial" w:hAnsi="Arial" w:cs="Arial"/>
          <w:szCs w:val="22"/>
          <w:lang w:val="lt-LT"/>
        </w:rPr>
        <w:t>ė</w:t>
      </w:r>
      <w:r w:rsidR="00346928" w:rsidRPr="00A5486C">
        <w:rPr>
          <w:rFonts w:ascii="Arial" w:hAnsi="Arial" w:cs="Arial"/>
          <w:szCs w:val="22"/>
          <w:lang w:val="lt-LT"/>
        </w:rPr>
        <w:t>s pagrindin</w:t>
      </w:r>
      <w:r w:rsidR="004403FC" w:rsidRPr="00A5486C">
        <w:rPr>
          <w:rFonts w:ascii="Arial" w:hAnsi="Arial" w:cs="Arial"/>
          <w:szCs w:val="22"/>
          <w:lang w:val="lt-LT"/>
        </w:rPr>
        <w:t>ė</w:t>
      </w:r>
      <w:r w:rsidR="00346928" w:rsidRPr="00A5486C">
        <w:rPr>
          <w:rFonts w:ascii="Arial" w:hAnsi="Arial" w:cs="Arial"/>
          <w:szCs w:val="22"/>
          <w:lang w:val="lt-LT"/>
        </w:rPr>
        <w:t>s ir dubliuojanči</w:t>
      </w:r>
      <w:r w:rsidR="004403FC" w:rsidRPr="00A5486C">
        <w:rPr>
          <w:rFonts w:ascii="Arial" w:hAnsi="Arial" w:cs="Arial"/>
          <w:szCs w:val="22"/>
          <w:lang w:val="lt-LT"/>
        </w:rPr>
        <w:t>o</w:t>
      </w:r>
      <w:r w:rsidR="00346928" w:rsidRPr="00A5486C">
        <w:rPr>
          <w:rFonts w:ascii="Arial" w:hAnsi="Arial" w:cs="Arial"/>
          <w:szCs w:val="22"/>
          <w:lang w:val="lt-LT"/>
        </w:rPr>
        <w:t>s elektros apskait</w:t>
      </w:r>
      <w:r w:rsidR="004403FC" w:rsidRPr="00A5486C">
        <w:rPr>
          <w:rFonts w:ascii="Arial" w:hAnsi="Arial" w:cs="Arial"/>
          <w:szCs w:val="22"/>
          <w:lang w:val="lt-LT"/>
        </w:rPr>
        <w:t>o</w:t>
      </w:r>
      <w:r w:rsidR="00346928" w:rsidRPr="00A5486C">
        <w:rPr>
          <w:rFonts w:ascii="Arial" w:hAnsi="Arial" w:cs="Arial"/>
          <w:szCs w:val="22"/>
          <w:lang w:val="lt-LT"/>
        </w:rPr>
        <w:t>s – galios transformatorių 110 kV prijunginiuose;</w:t>
      </w:r>
    </w:p>
    <w:p w14:paraId="1B5D458B" w14:textId="4EA10B3F" w:rsidR="00346928" w:rsidRPr="00A5486C" w:rsidRDefault="003D08D0" w:rsidP="0019406D">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elektros energijos </w:t>
      </w:r>
      <w:r w:rsidR="00470CC5" w:rsidRPr="00A5486C">
        <w:rPr>
          <w:rFonts w:ascii="Arial" w:hAnsi="Arial" w:cs="Arial"/>
          <w:szCs w:val="22"/>
          <w:lang w:val="lt-LT"/>
        </w:rPr>
        <w:t>kontrolin</w:t>
      </w:r>
      <w:r w:rsidR="004403FC" w:rsidRPr="00A5486C">
        <w:rPr>
          <w:rFonts w:ascii="Arial" w:hAnsi="Arial" w:cs="Arial"/>
          <w:szCs w:val="22"/>
          <w:lang w:val="lt-LT"/>
        </w:rPr>
        <w:t>ė</w:t>
      </w:r>
      <w:r w:rsidR="00470CC5" w:rsidRPr="00A5486C">
        <w:rPr>
          <w:rFonts w:ascii="Arial" w:hAnsi="Arial" w:cs="Arial"/>
          <w:szCs w:val="22"/>
          <w:lang w:val="lt-LT"/>
        </w:rPr>
        <w:t xml:space="preserve">s </w:t>
      </w:r>
      <w:r w:rsidR="00346928" w:rsidRPr="00A5486C">
        <w:rPr>
          <w:rFonts w:ascii="Arial" w:hAnsi="Arial" w:cs="Arial"/>
          <w:szCs w:val="22"/>
          <w:lang w:val="lt-LT"/>
        </w:rPr>
        <w:t>(</w:t>
      </w:r>
      <w:r w:rsidR="00470CC5" w:rsidRPr="00A5486C">
        <w:rPr>
          <w:rFonts w:ascii="Arial" w:hAnsi="Arial" w:cs="Arial"/>
          <w:szCs w:val="22"/>
          <w:lang w:val="lt-LT"/>
        </w:rPr>
        <w:t>technin</w:t>
      </w:r>
      <w:r w:rsidR="004403FC" w:rsidRPr="00A5486C">
        <w:rPr>
          <w:rFonts w:ascii="Arial" w:hAnsi="Arial" w:cs="Arial"/>
          <w:szCs w:val="22"/>
          <w:lang w:val="lt-LT"/>
        </w:rPr>
        <w:t>ė</w:t>
      </w:r>
      <w:r w:rsidR="00470CC5" w:rsidRPr="00A5486C">
        <w:rPr>
          <w:rFonts w:ascii="Arial" w:hAnsi="Arial" w:cs="Arial"/>
          <w:szCs w:val="22"/>
          <w:lang w:val="lt-LT"/>
        </w:rPr>
        <w:t>s</w:t>
      </w:r>
      <w:r w:rsidR="00346928" w:rsidRPr="00A5486C">
        <w:rPr>
          <w:rFonts w:ascii="Arial" w:hAnsi="Arial" w:cs="Arial"/>
          <w:szCs w:val="22"/>
          <w:lang w:val="lt-LT"/>
        </w:rPr>
        <w:t>) elektros apskait</w:t>
      </w:r>
      <w:r w:rsidR="004403FC" w:rsidRPr="00A5486C">
        <w:rPr>
          <w:rFonts w:ascii="Arial" w:hAnsi="Arial" w:cs="Arial"/>
          <w:szCs w:val="22"/>
          <w:lang w:val="lt-LT"/>
        </w:rPr>
        <w:t>os</w:t>
      </w:r>
      <w:r w:rsidR="00346928" w:rsidRPr="00A5486C">
        <w:rPr>
          <w:rFonts w:ascii="Arial" w:hAnsi="Arial" w:cs="Arial"/>
          <w:szCs w:val="22"/>
          <w:lang w:val="lt-LT"/>
        </w:rPr>
        <w:t xml:space="preserve"> sekcijinio jungtuvo TS-100 </w:t>
      </w:r>
      <w:r w:rsidR="00470CC5" w:rsidRPr="00A5486C">
        <w:rPr>
          <w:rFonts w:ascii="Arial" w:hAnsi="Arial" w:cs="Arial"/>
          <w:szCs w:val="22"/>
          <w:lang w:val="lt-LT"/>
        </w:rPr>
        <w:t>ir visų 110 kV elektros perdavimo linijų (EPL) prijunginiuose</w:t>
      </w:r>
      <w:r w:rsidR="00346928" w:rsidRPr="00A5486C">
        <w:rPr>
          <w:rFonts w:ascii="Arial" w:hAnsi="Arial" w:cs="Arial"/>
          <w:szCs w:val="22"/>
          <w:lang w:val="lt-LT"/>
        </w:rPr>
        <w:t>;</w:t>
      </w:r>
    </w:p>
    <w:p w14:paraId="6441B5D1" w14:textId="1772AEEB" w:rsidR="00346928" w:rsidRPr="00A5486C" w:rsidRDefault="003D08D0" w:rsidP="0019406D">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elektros energijos </w:t>
      </w:r>
      <w:r w:rsidR="00346928" w:rsidRPr="00A5486C">
        <w:rPr>
          <w:rFonts w:ascii="Arial" w:hAnsi="Arial" w:cs="Arial"/>
          <w:szCs w:val="22"/>
          <w:lang w:val="lt-LT"/>
        </w:rPr>
        <w:t>kontrolin</w:t>
      </w:r>
      <w:r w:rsidR="004403FC" w:rsidRPr="00A5486C">
        <w:rPr>
          <w:rFonts w:ascii="Arial" w:hAnsi="Arial" w:cs="Arial"/>
          <w:szCs w:val="22"/>
          <w:lang w:val="lt-LT"/>
        </w:rPr>
        <w:t>ė</w:t>
      </w:r>
      <w:r w:rsidR="00346928" w:rsidRPr="00A5486C">
        <w:rPr>
          <w:rFonts w:ascii="Arial" w:hAnsi="Arial" w:cs="Arial"/>
          <w:szCs w:val="22"/>
          <w:lang w:val="lt-LT"/>
        </w:rPr>
        <w:t>s (technin</w:t>
      </w:r>
      <w:r w:rsidR="004403FC" w:rsidRPr="00A5486C">
        <w:rPr>
          <w:rFonts w:ascii="Arial" w:hAnsi="Arial" w:cs="Arial"/>
          <w:szCs w:val="22"/>
          <w:lang w:val="lt-LT"/>
        </w:rPr>
        <w:t>ė</w:t>
      </w:r>
      <w:r w:rsidR="00346928" w:rsidRPr="00A5486C">
        <w:rPr>
          <w:rFonts w:ascii="Arial" w:hAnsi="Arial" w:cs="Arial"/>
          <w:szCs w:val="22"/>
          <w:lang w:val="lt-LT"/>
        </w:rPr>
        <w:t>s) elektros apskait</w:t>
      </w:r>
      <w:r w:rsidR="004403FC" w:rsidRPr="00A5486C">
        <w:rPr>
          <w:rFonts w:ascii="Arial" w:hAnsi="Arial" w:cs="Arial"/>
          <w:szCs w:val="22"/>
          <w:lang w:val="lt-LT"/>
        </w:rPr>
        <w:t>o</w:t>
      </w:r>
      <w:r w:rsidR="00346928" w:rsidRPr="00A5486C">
        <w:rPr>
          <w:rFonts w:ascii="Arial" w:hAnsi="Arial" w:cs="Arial"/>
          <w:szCs w:val="22"/>
          <w:lang w:val="lt-LT"/>
        </w:rPr>
        <w:t xml:space="preserve">s </w:t>
      </w:r>
      <w:r w:rsidR="004403FC" w:rsidRPr="00A5486C">
        <w:rPr>
          <w:rFonts w:ascii="Arial" w:hAnsi="Arial" w:cs="Arial"/>
          <w:szCs w:val="22"/>
          <w:lang w:val="lt-LT"/>
        </w:rPr>
        <w:t xml:space="preserve">0,4 kV </w:t>
      </w:r>
      <w:r w:rsidR="00346928" w:rsidRPr="00A5486C">
        <w:rPr>
          <w:rFonts w:ascii="Arial" w:hAnsi="Arial" w:cs="Arial"/>
          <w:szCs w:val="22"/>
          <w:lang w:val="lt-LT"/>
        </w:rPr>
        <w:t xml:space="preserve">saulės elektrinės (įrengtos ant 110 kV PVP stogo) </w:t>
      </w:r>
      <w:r w:rsidR="00434C1E" w:rsidRPr="00A5486C">
        <w:rPr>
          <w:rFonts w:ascii="Arial" w:hAnsi="Arial" w:cs="Arial"/>
          <w:szCs w:val="22"/>
          <w:lang w:val="lt-LT"/>
        </w:rPr>
        <w:t xml:space="preserve">bei 0,4 kV elektromobilių pakrovimui skirto kištukinio lizdo </w:t>
      </w:r>
      <w:r w:rsidR="004403FC" w:rsidRPr="00A5486C">
        <w:rPr>
          <w:rFonts w:ascii="Arial" w:hAnsi="Arial" w:cs="Arial"/>
          <w:szCs w:val="22"/>
          <w:lang w:val="lt-LT"/>
        </w:rPr>
        <w:t xml:space="preserve">PSO </w:t>
      </w:r>
      <w:r w:rsidR="00346928" w:rsidRPr="00A5486C">
        <w:rPr>
          <w:rFonts w:ascii="Arial" w:hAnsi="Arial" w:cs="Arial"/>
          <w:szCs w:val="22"/>
          <w:lang w:val="lt-LT"/>
        </w:rPr>
        <w:t>KSSRS prijunginiuose.</w:t>
      </w:r>
    </w:p>
    <w:p w14:paraId="47E90857" w14:textId="4E0862C6" w:rsidR="00346928" w:rsidRPr="00A5486C" w:rsidRDefault="00700AA7" w:rsidP="006E1C38">
      <w:pPr>
        <w:pStyle w:val="NoSpacing"/>
        <w:numPr>
          <w:ilvl w:val="1"/>
          <w:numId w:val="3"/>
        </w:numPr>
        <w:tabs>
          <w:tab w:val="left" w:pos="1418"/>
        </w:tabs>
        <w:spacing w:line="276" w:lineRule="auto"/>
        <w:ind w:firstLine="567"/>
        <w:jc w:val="both"/>
        <w:rPr>
          <w:rFonts w:ascii="Arial" w:hAnsi="Arial" w:cs="Arial"/>
          <w:bCs/>
          <w:szCs w:val="22"/>
          <w:lang w:val="lt-LT"/>
        </w:rPr>
      </w:pPr>
      <w:r w:rsidRPr="00A5486C">
        <w:rPr>
          <w:rFonts w:ascii="Arial" w:hAnsi="Arial" w:cs="Arial"/>
          <w:bCs/>
          <w:szCs w:val="22"/>
          <w:lang w:val="lt-LT"/>
        </w:rPr>
        <w:t>TDP</w:t>
      </w:r>
      <w:r w:rsidR="00085A03" w:rsidRPr="00A5486C">
        <w:rPr>
          <w:rFonts w:ascii="Arial" w:hAnsi="Arial" w:cs="Arial"/>
          <w:szCs w:val="22"/>
          <w:lang w:val="lt-LT"/>
        </w:rPr>
        <w:t xml:space="preserve"> </w:t>
      </w:r>
      <w:r w:rsidR="0055799D" w:rsidRPr="00A5486C">
        <w:rPr>
          <w:rFonts w:ascii="Arial" w:hAnsi="Arial" w:cs="Arial"/>
          <w:szCs w:val="22"/>
          <w:lang w:val="lt-LT"/>
        </w:rPr>
        <w:t xml:space="preserve">aiškinamajame rašte (AR) </w:t>
      </w:r>
      <w:r w:rsidR="00085A03" w:rsidRPr="00A5486C">
        <w:rPr>
          <w:rFonts w:ascii="Arial" w:hAnsi="Arial" w:cs="Arial"/>
          <w:szCs w:val="22"/>
          <w:lang w:val="lt-LT"/>
        </w:rPr>
        <w:t>turi būti aprašyta ir pateikti sprendiniai</w:t>
      </w:r>
      <w:r w:rsidR="00085A03" w:rsidRPr="00A5486C">
        <w:rPr>
          <w:rFonts w:ascii="Arial" w:hAnsi="Arial" w:cs="Arial"/>
          <w:bCs/>
          <w:szCs w:val="22"/>
          <w:lang w:val="lt-LT"/>
        </w:rPr>
        <w:t xml:space="preserve"> p</w:t>
      </w:r>
      <w:r w:rsidR="00346928" w:rsidRPr="00A5486C">
        <w:rPr>
          <w:rFonts w:ascii="Arial" w:hAnsi="Arial" w:cs="Arial"/>
          <w:bCs/>
          <w:szCs w:val="22"/>
          <w:lang w:val="lt-LT"/>
        </w:rPr>
        <w:t xml:space="preserve">erdavimo tinklo kintamosios srovės </w:t>
      </w:r>
      <w:bookmarkStart w:id="114" w:name="_Hlk188281977"/>
      <w:r w:rsidR="006A0D02" w:rsidRPr="00A5486C">
        <w:rPr>
          <w:rFonts w:ascii="Arial" w:hAnsi="Arial" w:cs="Arial"/>
          <w:bCs/>
          <w:szCs w:val="22"/>
          <w:lang w:val="lt-LT"/>
        </w:rPr>
        <w:t xml:space="preserve">savųjų reikmių </w:t>
      </w:r>
      <w:bookmarkEnd w:id="114"/>
      <w:r w:rsidR="00346928" w:rsidRPr="00A5486C">
        <w:rPr>
          <w:rFonts w:ascii="Arial" w:hAnsi="Arial" w:cs="Arial"/>
          <w:bCs/>
          <w:szCs w:val="22"/>
          <w:lang w:val="lt-LT"/>
        </w:rPr>
        <w:t>skirstomojo skydo</w:t>
      </w:r>
      <w:r w:rsidR="000C1A6D" w:rsidRPr="00A5486C">
        <w:rPr>
          <w:rFonts w:ascii="Arial" w:hAnsi="Arial" w:cs="Arial"/>
          <w:bCs/>
          <w:szCs w:val="22"/>
          <w:lang w:val="lt-LT"/>
        </w:rPr>
        <w:t xml:space="preserve"> (PT KSSRS)</w:t>
      </w:r>
      <w:r w:rsidR="00346928" w:rsidRPr="00A5486C">
        <w:rPr>
          <w:rFonts w:ascii="Arial" w:hAnsi="Arial" w:cs="Arial"/>
          <w:bCs/>
          <w:szCs w:val="22"/>
          <w:lang w:val="lt-LT"/>
        </w:rPr>
        <w:t xml:space="preserve"> </w:t>
      </w:r>
      <w:r w:rsidR="00085A03" w:rsidRPr="00A5486C">
        <w:rPr>
          <w:rFonts w:ascii="Arial" w:hAnsi="Arial" w:cs="Arial"/>
          <w:bCs/>
          <w:szCs w:val="22"/>
          <w:lang w:val="lt-LT"/>
        </w:rPr>
        <w:t>prijungimui</w:t>
      </w:r>
      <w:r w:rsidR="00346928" w:rsidRPr="00A5486C">
        <w:rPr>
          <w:rFonts w:ascii="Arial" w:hAnsi="Arial" w:cs="Arial"/>
          <w:bCs/>
          <w:szCs w:val="22"/>
          <w:lang w:val="lt-LT"/>
        </w:rPr>
        <w:t xml:space="preserve"> prie pastotės</w:t>
      </w:r>
      <w:r w:rsidR="006A0D02" w:rsidRPr="00A5486C">
        <w:rPr>
          <w:rFonts w:ascii="Arial" w:hAnsi="Arial" w:cs="Arial"/>
          <w:bCs/>
          <w:szCs w:val="22"/>
          <w:lang w:val="lt-LT"/>
        </w:rPr>
        <w:t xml:space="preserve"> </w:t>
      </w:r>
      <w:bookmarkStart w:id="115" w:name="_Hlk188282046"/>
      <w:r w:rsidR="006A0D02" w:rsidRPr="00A5486C">
        <w:rPr>
          <w:rFonts w:ascii="Arial" w:hAnsi="Arial" w:cs="Arial"/>
          <w:bCs/>
          <w:szCs w:val="22"/>
          <w:lang w:val="lt-LT"/>
        </w:rPr>
        <w:t>AB ESO</w:t>
      </w:r>
      <w:bookmarkEnd w:id="115"/>
      <w:r w:rsidR="00346928" w:rsidRPr="00A5486C">
        <w:rPr>
          <w:rFonts w:ascii="Arial" w:hAnsi="Arial" w:cs="Arial"/>
          <w:bCs/>
          <w:szCs w:val="22"/>
          <w:lang w:val="lt-LT"/>
        </w:rPr>
        <w:t xml:space="preserve"> savųjų reikmių skydo </w:t>
      </w:r>
      <w:r w:rsidR="004C1EE4" w:rsidRPr="00A5486C">
        <w:rPr>
          <w:rFonts w:ascii="Arial" w:hAnsi="Arial" w:cs="Arial"/>
          <w:bCs/>
          <w:szCs w:val="22"/>
          <w:lang w:val="lt-LT"/>
        </w:rPr>
        <w:t>ir perdavimo tinklo savųjų reikmių suvartotos elektros energijos komercin</w:t>
      </w:r>
      <w:r w:rsidR="00085A03" w:rsidRPr="00A5486C">
        <w:rPr>
          <w:rFonts w:ascii="Arial" w:hAnsi="Arial" w:cs="Arial"/>
          <w:bCs/>
          <w:szCs w:val="22"/>
          <w:lang w:val="lt-LT"/>
        </w:rPr>
        <w:t>ei</w:t>
      </w:r>
      <w:r w:rsidR="004C1EE4" w:rsidRPr="00A5486C">
        <w:rPr>
          <w:rFonts w:ascii="Arial" w:hAnsi="Arial" w:cs="Arial"/>
          <w:bCs/>
          <w:szCs w:val="22"/>
          <w:lang w:val="lt-LT"/>
        </w:rPr>
        <w:t xml:space="preserve"> apskaita</w:t>
      </w:r>
      <w:r w:rsidR="00085A03" w:rsidRPr="00A5486C">
        <w:rPr>
          <w:rFonts w:ascii="Arial" w:hAnsi="Arial" w:cs="Arial"/>
          <w:bCs/>
          <w:szCs w:val="22"/>
          <w:lang w:val="lt-LT"/>
        </w:rPr>
        <w:t>i</w:t>
      </w:r>
      <w:r w:rsidR="004C1EE4" w:rsidRPr="00A5486C">
        <w:rPr>
          <w:rFonts w:ascii="Arial" w:hAnsi="Arial" w:cs="Arial"/>
          <w:bCs/>
          <w:szCs w:val="22"/>
          <w:lang w:val="lt-LT"/>
        </w:rPr>
        <w:t xml:space="preserve"> (PT SRKAS) </w:t>
      </w:r>
      <w:r w:rsidR="00085A03" w:rsidRPr="00A5486C">
        <w:rPr>
          <w:rFonts w:ascii="Arial" w:hAnsi="Arial" w:cs="Arial"/>
          <w:bCs/>
          <w:szCs w:val="22"/>
          <w:lang w:val="lt-LT"/>
        </w:rPr>
        <w:t>įrengti</w:t>
      </w:r>
      <w:r w:rsidR="00346928" w:rsidRPr="00A5486C">
        <w:rPr>
          <w:rFonts w:ascii="Arial" w:hAnsi="Arial" w:cs="Arial"/>
          <w:bCs/>
          <w:szCs w:val="22"/>
          <w:lang w:val="lt-LT"/>
        </w:rPr>
        <w:t xml:space="preserve"> pagal </w:t>
      </w:r>
      <w:r w:rsidR="00085A03" w:rsidRPr="00A5486C">
        <w:rPr>
          <w:rFonts w:ascii="Arial" w:hAnsi="Arial" w:cs="Arial"/>
          <w:szCs w:val="22"/>
          <w:lang w:val="lt-LT"/>
        </w:rPr>
        <w:t>energijos skirstymo operatoriaus</w:t>
      </w:r>
      <w:r w:rsidR="00346928" w:rsidRPr="00A5486C">
        <w:rPr>
          <w:rFonts w:ascii="Arial" w:hAnsi="Arial" w:cs="Arial"/>
          <w:szCs w:val="22"/>
          <w:lang w:val="lt-LT"/>
        </w:rPr>
        <w:t xml:space="preserve"> </w:t>
      </w:r>
      <w:r w:rsidR="00346928" w:rsidRPr="00A5486C">
        <w:rPr>
          <w:rFonts w:ascii="Arial" w:hAnsi="Arial" w:cs="Arial"/>
          <w:bCs/>
          <w:szCs w:val="22"/>
          <w:lang w:val="lt-LT"/>
        </w:rPr>
        <w:t xml:space="preserve">ESO </w:t>
      </w:r>
      <w:r w:rsidR="006A0D02" w:rsidRPr="00A5486C">
        <w:rPr>
          <w:rFonts w:ascii="Arial" w:hAnsi="Arial" w:cs="Arial"/>
          <w:bCs/>
          <w:szCs w:val="22"/>
          <w:lang w:val="lt-LT"/>
        </w:rPr>
        <w:t xml:space="preserve">išduotas </w:t>
      </w:r>
      <w:r w:rsidR="00346928" w:rsidRPr="00A5486C">
        <w:rPr>
          <w:rFonts w:ascii="Arial" w:hAnsi="Arial" w:cs="Arial"/>
          <w:bCs/>
          <w:szCs w:val="22"/>
          <w:lang w:val="lt-LT"/>
        </w:rPr>
        <w:t xml:space="preserve">prijungimo/technines sąlygas LITGRID AB 110 kV skirstyklos rekonstravimui, pateiktas </w:t>
      </w:r>
      <w:sdt>
        <w:sdtPr>
          <w:rPr>
            <w:rFonts w:ascii="Arial" w:hAnsi="Arial" w:cs="Arial"/>
            <w:szCs w:val="22"/>
            <w:lang w:val="lt-LT"/>
          </w:rPr>
          <w:id w:val="-822192780"/>
          <w:citation/>
        </w:sdtPr>
        <w:sdtContent>
          <w:r w:rsidR="002E7784" w:rsidRPr="00A5486C">
            <w:rPr>
              <w:rFonts w:ascii="Arial" w:hAnsi="Arial" w:cs="Arial"/>
              <w:szCs w:val="22"/>
              <w:lang w:val="lt-LT"/>
            </w:rPr>
            <w:fldChar w:fldCharType="begin"/>
          </w:r>
          <w:r w:rsidR="00E11CF4" w:rsidRPr="00A5486C">
            <w:rPr>
              <w:rFonts w:ascii="Arial" w:hAnsi="Arial" w:cs="Arial"/>
              <w:szCs w:val="22"/>
              <w:lang w:val="lt-LT"/>
            </w:rPr>
            <w:instrText xml:space="preserve">CITATION Bendrieji2 \l 1033 </w:instrText>
          </w:r>
          <w:r w:rsidR="002E7784" w:rsidRPr="00A5486C">
            <w:rPr>
              <w:rFonts w:ascii="Arial" w:hAnsi="Arial" w:cs="Arial"/>
              <w:szCs w:val="22"/>
              <w:lang w:val="lt-LT"/>
            </w:rPr>
            <w:fldChar w:fldCharType="separate"/>
          </w:r>
          <w:r w:rsidR="00BE094A" w:rsidRPr="00A5486C">
            <w:rPr>
              <w:rFonts w:ascii="Arial" w:hAnsi="Arial" w:cs="Arial"/>
              <w:noProof/>
              <w:szCs w:val="22"/>
              <w:lang w:val="lt-LT"/>
            </w:rPr>
            <w:t>(5)</w:t>
          </w:r>
          <w:r w:rsidR="002E7784" w:rsidRPr="00A5486C">
            <w:rPr>
              <w:rFonts w:ascii="Arial" w:hAnsi="Arial" w:cs="Arial"/>
              <w:szCs w:val="22"/>
              <w:lang w:val="lt-LT"/>
            </w:rPr>
            <w:fldChar w:fldCharType="end"/>
          </w:r>
        </w:sdtContent>
      </w:sdt>
      <w:r w:rsidR="00346928" w:rsidRPr="00A5486C">
        <w:rPr>
          <w:rFonts w:ascii="Arial" w:hAnsi="Arial" w:cs="Arial"/>
          <w:szCs w:val="22"/>
          <w:lang w:val="lt-LT"/>
        </w:rPr>
        <w:t xml:space="preserve"> priede</w:t>
      </w:r>
      <w:r w:rsidR="00346928" w:rsidRPr="00A5486C">
        <w:rPr>
          <w:rFonts w:ascii="Arial" w:hAnsi="Arial" w:cs="Arial"/>
          <w:bCs/>
          <w:szCs w:val="22"/>
          <w:lang w:val="lt-LT"/>
        </w:rPr>
        <w:t>.</w:t>
      </w:r>
    </w:p>
    <w:p w14:paraId="51F1BD48" w14:textId="64CD525A" w:rsidR="00346928" w:rsidRPr="00A5486C" w:rsidRDefault="00700AA7" w:rsidP="006E1C38">
      <w:pPr>
        <w:pStyle w:val="NoSpacing"/>
        <w:numPr>
          <w:ilvl w:val="1"/>
          <w:numId w:val="3"/>
        </w:numPr>
        <w:tabs>
          <w:tab w:val="left" w:pos="1418"/>
        </w:tabs>
        <w:spacing w:line="276" w:lineRule="auto"/>
        <w:ind w:firstLine="567"/>
        <w:jc w:val="both"/>
        <w:rPr>
          <w:rFonts w:ascii="Arial" w:hAnsi="Arial" w:cs="Arial"/>
          <w:szCs w:val="22"/>
          <w:lang w:val="lt-LT"/>
        </w:rPr>
      </w:pPr>
      <w:r w:rsidRPr="00A5486C">
        <w:rPr>
          <w:rFonts w:ascii="Arial" w:hAnsi="Arial" w:cs="Arial"/>
          <w:bCs/>
          <w:szCs w:val="22"/>
          <w:lang w:val="lt-LT"/>
        </w:rPr>
        <w:t>TDP</w:t>
      </w:r>
      <w:r w:rsidR="00D649FE" w:rsidRPr="00A5486C">
        <w:rPr>
          <w:rFonts w:ascii="Arial" w:hAnsi="Arial" w:cs="Arial"/>
          <w:szCs w:val="22"/>
          <w:lang w:val="lt-LT"/>
        </w:rPr>
        <w:t xml:space="preserve"> AR turi būti aprašyti ir brėžiniuose pateikti/detalizuoti sprendiniai galios transformatoriaus</w:t>
      </w:r>
      <w:r w:rsidR="00346928" w:rsidRPr="00A5486C">
        <w:rPr>
          <w:rFonts w:ascii="Arial" w:hAnsi="Arial" w:cs="Arial"/>
          <w:szCs w:val="22"/>
          <w:lang w:val="lt-LT"/>
        </w:rPr>
        <w:t xml:space="preserve"> 110 kV </w:t>
      </w:r>
      <w:r w:rsidR="00D649FE" w:rsidRPr="00A5486C">
        <w:rPr>
          <w:rFonts w:ascii="Arial" w:hAnsi="Arial" w:cs="Arial"/>
          <w:szCs w:val="22"/>
          <w:lang w:val="lt-LT"/>
        </w:rPr>
        <w:t>prijunginyje numatomiems komerciniams</w:t>
      </w:r>
      <w:r w:rsidR="00346928" w:rsidRPr="00A5486C">
        <w:rPr>
          <w:rFonts w:ascii="Arial" w:hAnsi="Arial" w:cs="Arial"/>
          <w:szCs w:val="22"/>
          <w:lang w:val="lt-LT"/>
        </w:rPr>
        <w:t xml:space="preserve"> elektros skaitikliams</w:t>
      </w:r>
      <w:r w:rsidR="00D649FE" w:rsidRPr="00A5486C">
        <w:rPr>
          <w:rFonts w:ascii="Arial" w:hAnsi="Arial" w:cs="Arial"/>
          <w:szCs w:val="22"/>
          <w:lang w:val="lt-LT"/>
        </w:rPr>
        <w:t xml:space="preserve"> įrengti. Projekte turi būti pažymėta, kad </w:t>
      </w:r>
      <w:r w:rsidR="00283CF6" w:rsidRPr="00A5486C">
        <w:rPr>
          <w:rFonts w:ascii="Arial" w:hAnsi="Arial" w:cs="Arial"/>
          <w:szCs w:val="22"/>
          <w:lang w:val="lt-LT"/>
        </w:rPr>
        <w:t>skaitikliai</w:t>
      </w:r>
      <w:r w:rsidR="00D649FE" w:rsidRPr="00A5486C">
        <w:rPr>
          <w:rFonts w:ascii="Arial" w:hAnsi="Arial" w:cs="Arial"/>
          <w:szCs w:val="22"/>
          <w:lang w:val="lt-LT"/>
        </w:rPr>
        <w:t xml:space="preserve"> talpinami</w:t>
      </w:r>
      <w:r w:rsidR="00346928" w:rsidRPr="00A5486C">
        <w:rPr>
          <w:rFonts w:ascii="Arial" w:hAnsi="Arial" w:cs="Arial"/>
          <w:szCs w:val="22"/>
          <w:lang w:val="lt-LT"/>
        </w:rPr>
        <w:t xml:space="preserve"> perdavimo tinklui priklausančioje teritorijoje prie kabelinio kanalo</w:t>
      </w:r>
      <w:r w:rsidR="00D649FE" w:rsidRPr="00A5486C">
        <w:rPr>
          <w:rFonts w:ascii="Arial" w:hAnsi="Arial" w:cs="Arial"/>
          <w:szCs w:val="22"/>
          <w:lang w:val="lt-LT"/>
        </w:rPr>
        <w:t xml:space="preserve"> įrengtoje</w:t>
      </w:r>
      <w:r w:rsidR="00346928" w:rsidRPr="00A5486C">
        <w:rPr>
          <w:rFonts w:ascii="Arial" w:hAnsi="Arial" w:cs="Arial"/>
          <w:szCs w:val="22"/>
          <w:lang w:val="lt-LT"/>
        </w:rPr>
        <w:t xml:space="preserve"> komercinės elektros apskaitos </w:t>
      </w:r>
      <w:r w:rsidR="00D649FE" w:rsidRPr="00A5486C">
        <w:rPr>
          <w:rFonts w:ascii="Arial" w:hAnsi="Arial" w:cs="Arial"/>
          <w:szCs w:val="22"/>
          <w:lang w:val="lt-LT"/>
        </w:rPr>
        <w:t>spintoje</w:t>
      </w:r>
      <w:r w:rsidR="00346928" w:rsidRPr="00A5486C">
        <w:rPr>
          <w:rFonts w:ascii="Arial" w:hAnsi="Arial" w:cs="Arial"/>
          <w:szCs w:val="22"/>
          <w:lang w:val="lt-LT"/>
        </w:rPr>
        <w:t xml:space="preserve"> (toliau - KAS). </w:t>
      </w:r>
      <w:r w:rsidR="00D649FE" w:rsidRPr="00A5486C">
        <w:rPr>
          <w:rFonts w:ascii="Arial" w:hAnsi="Arial" w:cs="Arial"/>
          <w:szCs w:val="22"/>
          <w:lang w:val="lt-LT"/>
        </w:rPr>
        <w:t xml:space="preserve">Projekto sprendiniuose deklaruojami </w:t>
      </w:r>
      <w:r w:rsidR="00346928" w:rsidRPr="00A5486C">
        <w:rPr>
          <w:rFonts w:ascii="Arial" w:hAnsi="Arial" w:cs="Arial"/>
          <w:szCs w:val="22"/>
          <w:lang w:val="lt-LT"/>
        </w:rPr>
        <w:t xml:space="preserve">KAS </w:t>
      </w:r>
      <w:r w:rsidR="00D649FE" w:rsidRPr="00A5486C">
        <w:rPr>
          <w:rFonts w:ascii="Arial" w:hAnsi="Arial" w:cs="Arial"/>
          <w:szCs w:val="22"/>
          <w:lang w:val="lt-LT"/>
        </w:rPr>
        <w:t xml:space="preserve">spintos </w:t>
      </w:r>
      <w:r w:rsidR="00346928" w:rsidRPr="00A5486C">
        <w:rPr>
          <w:rFonts w:ascii="Arial" w:hAnsi="Arial" w:cs="Arial"/>
          <w:szCs w:val="22"/>
          <w:lang w:val="lt-LT"/>
        </w:rPr>
        <w:t xml:space="preserve">techniniai reikalavimai ir </w:t>
      </w:r>
      <w:bookmarkStart w:id="116" w:name="_Hlk184811163"/>
      <w:r w:rsidR="00D649FE" w:rsidRPr="00A5486C">
        <w:rPr>
          <w:rFonts w:ascii="Arial" w:hAnsi="Arial" w:cs="Arial"/>
          <w:szCs w:val="22"/>
          <w:lang w:val="lt-LT"/>
        </w:rPr>
        <w:t xml:space="preserve">numatoma įrangos </w:t>
      </w:r>
      <w:bookmarkEnd w:id="116"/>
      <w:r w:rsidR="00346928" w:rsidRPr="00A5486C">
        <w:rPr>
          <w:rFonts w:ascii="Arial" w:hAnsi="Arial" w:cs="Arial"/>
          <w:szCs w:val="22"/>
          <w:lang w:val="lt-LT"/>
        </w:rPr>
        <w:t>komplektacija turi atitikti standartinius techninius reikalavimus lauko komercinės apskaitos spintoms, pateiktus</w:t>
      </w:r>
      <w:r w:rsidR="00361EC8" w:rsidRPr="00A5486C">
        <w:rPr>
          <w:rFonts w:ascii="Arial" w:hAnsi="Arial" w:cs="Arial"/>
          <w:szCs w:val="22"/>
          <w:lang w:val="lt-LT"/>
        </w:rPr>
        <w:t xml:space="preserve"> </w:t>
      </w:r>
      <w:bookmarkStart w:id="117" w:name="_Hlk184810164"/>
      <w:sdt>
        <w:sdtPr>
          <w:rPr>
            <w:rFonts w:ascii="Arial" w:hAnsi="Arial" w:cs="Arial"/>
            <w:szCs w:val="22"/>
            <w:lang w:val="lt-LT"/>
          </w:rPr>
          <w:id w:val="64220758"/>
          <w:citation/>
        </w:sdtPr>
        <w:sdtContent>
          <w:r w:rsidR="00D649FE" w:rsidRPr="00A5486C">
            <w:rPr>
              <w:rFonts w:ascii="Arial" w:hAnsi="Arial" w:cs="Arial"/>
              <w:szCs w:val="22"/>
              <w:lang w:val="lt-LT"/>
            </w:rPr>
            <w:fldChar w:fldCharType="begin"/>
          </w:r>
          <w:r w:rsidR="00D649FE" w:rsidRPr="00A5486C">
            <w:rPr>
              <w:rFonts w:ascii="Arial" w:hAnsi="Arial" w:cs="Arial"/>
              <w:szCs w:val="22"/>
              <w:lang w:val="lt-LT"/>
            </w:rPr>
            <w:instrText xml:space="preserve">CITATION Placeholder36 \l 1033 </w:instrText>
          </w:r>
          <w:r w:rsidR="00D649FE" w:rsidRPr="00A5486C">
            <w:rPr>
              <w:rFonts w:ascii="Arial" w:hAnsi="Arial" w:cs="Arial"/>
              <w:szCs w:val="22"/>
              <w:lang w:val="lt-LT"/>
            </w:rPr>
            <w:fldChar w:fldCharType="separate"/>
          </w:r>
          <w:r w:rsidR="00BE094A" w:rsidRPr="00A5486C">
            <w:rPr>
              <w:rFonts w:ascii="Arial" w:hAnsi="Arial" w:cs="Arial"/>
              <w:noProof/>
              <w:szCs w:val="22"/>
              <w:lang w:val="lt-LT"/>
            </w:rPr>
            <w:t>(97)</w:t>
          </w:r>
          <w:r w:rsidR="00D649FE" w:rsidRPr="00A5486C">
            <w:rPr>
              <w:rFonts w:ascii="Arial" w:hAnsi="Arial" w:cs="Arial"/>
              <w:szCs w:val="22"/>
              <w:lang w:val="lt-LT"/>
            </w:rPr>
            <w:fldChar w:fldCharType="end"/>
          </w:r>
        </w:sdtContent>
      </w:sdt>
      <w:bookmarkEnd w:id="117"/>
      <w:r w:rsidR="00361EC8" w:rsidRPr="00A5486C">
        <w:rPr>
          <w:rFonts w:ascii="Arial" w:hAnsi="Arial" w:cs="Arial"/>
          <w:szCs w:val="22"/>
          <w:lang w:val="lt-LT"/>
        </w:rPr>
        <w:t xml:space="preserve"> </w:t>
      </w:r>
      <w:r w:rsidR="00346928" w:rsidRPr="00A5486C">
        <w:rPr>
          <w:rFonts w:ascii="Arial" w:hAnsi="Arial" w:cs="Arial"/>
          <w:szCs w:val="22"/>
          <w:lang w:val="lt-LT"/>
        </w:rPr>
        <w:t>priede</w:t>
      </w:r>
      <w:r w:rsidR="00D649FE" w:rsidRPr="00A5486C">
        <w:rPr>
          <w:rFonts w:ascii="Arial" w:hAnsi="Arial" w:cs="Arial"/>
          <w:szCs w:val="22"/>
          <w:lang w:val="lt-LT"/>
        </w:rPr>
        <w:t>.</w:t>
      </w:r>
      <w:r w:rsidR="00346928" w:rsidRPr="00A5486C">
        <w:rPr>
          <w:rFonts w:ascii="Arial" w:hAnsi="Arial" w:cs="Arial"/>
          <w:szCs w:val="22"/>
          <w:lang w:val="lt-LT"/>
        </w:rPr>
        <w:t xml:space="preserve"> KAS</w:t>
      </w:r>
      <w:r w:rsidR="00D649FE" w:rsidRPr="00A5486C">
        <w:rPr>
          <w:rFonts w:ascii="Arial" w:hAnsi="Arial" w:cs="Arial"/>
          <w:szCs w:val="22"/>
          <w:lang w:val="lt-LT"/>
        </w:rPr>
        <w:t xml:space="preserve"> spintos</w:t>
      </w:r>
      <w:r w:rsidR="00346928" w:rsidRPr="00A5486C">
        <w:rPr>
          <w:rFonts w:ascii="Arial" w:hAnsi="Arial" w:cs="Arial"/>
          <w:szCs w:val="22"/>
          <w:lang w:val="lt-LT"/>
        </w:rPr>
        <w:t xml:space="preserve"> komplektaciją patikslinantys reikalavimai plačiau aprašomi tolimesniuose punktuose.</w:t>
      </w:r>
    </w:p>
    <w:p w14:paraId="41F75E87" w14:textId="02D3D3B9" w:rsidR="00346928" w:rsidRPr="00A5486C" w:rsidRDefault="00700AA7" w:rsidP="006E1C38">
      <w:pPr>
        <w:pStyle w:val="NoSpacing"/>
        <w:numPr>
          <w:ilvl w:val="1"/>
          <w:numId w:val="3"/>
        </w:numPr>
        <w:tabs>
          <w:tab w:val="left" w:pos="1418"/>
        </w:tabs>
        <w:spacing w:line="276" w:lineRule="auto"/>
        <w:ind w:firstLine="567"/>
        <w:jc w:val="both"/>
        <w:rPr>
          <w:rFonts w:ascii="Arial" w:hAnsi="Arial" w:cs="Arial"/>
          <w:szCs w:val="22"/>
          <w:lang w:val="lt-LT"/>
        </w:rPr>
      </w:pPr>
      <w:bookmarkStart w:id="118" w:name="_Hlk184810046"/>
      <w:r w:rsidRPr="00A5486C">
        <w:rPr>
          <w:rFonts w:ascii="Arial" w:hAnsi="Arial" w:cs="Arial"/>
          <w:szCs w:val="22"/>
          <w:lang w:val="lt-LT"/>
        </w:rPr>
        <w:t>TDP</w:t>
      </w:r>
      <w:r w:rsidR="00D649FE" w:rsidRPr="00A5486C">
        <w:rPr>
          <w:rFonts w:ascii="Arial" w:hAnsi="Arial" w:cs="Arial"/>
          <w:szCs w:val="22"/>
          <w:lang w:val="lt-LT"/>
        </w:rPr>
        <w:t xml:space="preserve"> </w:t>
      </w:r>
      <w:r w:rsidR="004403FC" w:rsidRPr="00A5486C">
        <w:rPr>
          <w:rFonts w:ascii="Arial" w:hAnsi="Arial" w:cs="Arial"/>
          <w:szCs w:val="22"/>
          <w:lang w:val="lt-LT"/>
        </w:rPr>
        <w:t>AR</w:t>
      </w:r>
      <w:r w:rsidR="00D649FE" w:rsidRPr="00A5486C">
        <w:rPr>
          <w:rFonts w:ascii="Arial" w:hAnsi="Arial" w:cs="Arial"/>
          <w:szCs w:val="22"/>
          <w:lang w:val="lt-LT"/>
        </w:rPr>
        <w:t xml:space="preserve"> turi būti aprašyti ir brėžiniuose pateikti/detalizuoti</w:t>
      </w:r>
      <w:bookmarkEnd w:id="118"/>
      <w:r w:rsidR="00D649FE" w:rsidRPr="00A5486C">
        <w:rPr>
          <w:rFonts w:ascii="Arial" w:hAnsi="Arial" w:cs="Arial"/>
          <w:szCs w:val="22"/>
          <w:lang w:val="lt-LT"/>
        </w:rPr>
        <w:t xml:space="preserve"> sprendiniai skirti </w:t>
      </w:r>
      <w:r w:rsidR="00434C1E" w:rsidRPr="00A5486C">
        <w:rPr>
          <w:rFonts w:ascii="Arial" w:hAnsi="Arial" w:cs="Arial"/>
          <w:szCs w:val="22"/>
          <w:lang w:val="lt-LT"/>
        </w:rPr>
        <w:t>110kV prijungini</w:t>
      </w:r>
      <w:r w:rsidR="000404C0" w:rsidRPr="00A5486C">
        <w:rPr>
          <w:rFonts w:ascii="Arial" w:hAnsi="Arial" w:cs="Arial"/>
          <w:szCs w:val="22"/>
          <w:lang w:val="lt-LT"/>
        </w:rPr>
        <w:t>uose</w:t>
      </w:r>
      <w:r w:rsidR="004525F4" w:rsidRPr="00A5486C">
        <w:rPr>
          <w:rFonts w:ascii="Arial" w:hAnsi="Arial" w:cs="Arial"/>
          <w:szCs w:val="22"/>
          <w:lang w:val="lt-LT"/>
        </w:rPr>
        <w:t xml:space="preserve"> </w:t>
      </w:r>
      <w:r w:rsidR="00F70069" w:rsidRPr="00A5486C">
        <w:rPr>
          <w:rFonts w:ascii="Arial" w:hAnsi="Arial" w:cs="Arial"/>
          <w:szCs w:val="22"/>
          <w:lang w:val="lt-LT"/>
        </w:rPr>
        <w:t xml:space="preserve">- </w:t>
      </w:r>
      <w:r w:rsidR="00346928" w:rsidRPr="00A5486C">
        <w:rPr>
          <w:rFonts w:ascii="Arial" w:hAnsi="Arial" w:cs="Arial"/>
          <w:szCs w:val="22"/>
          <w:lang w:val="lt-LT"/>
        </w:rPr>
        <w:t xml:space="preserve">110 kV </w:t>
      </w:r>
      <w:proofErr w:type="spellStart"/>
      <w:r w:rsidR="00346928" w:rsidRPr="00A5486C">
        <w:rPr>
          <w:rFonts w:ascii="Arial" w:hAnsi="Arial" w:cs="Arial"/>
          <w:szCs w:val="22"/>
          <w:lang w:val="lt-LT"/>
        </w:rPr>
        <w:t>tarpsekcijinio</w:t>
      </w:r>
      <w:proofErr w:type="spellEnd"/>
      <w:r w:rsidR="00346928" w:rsidRPr="00A5486C">
        <w:rPr>
          <w:rFonts w:ascii="Arial" w:hAnsi="Arial" w:cs="Arial"/>
          <w:szCs w:val="22"/>
          <w:lang w:val="lt-LT"/>
        </w:rPr>
        <w:t xml:space="preserve"> jungtuvo TS-100</w:t>
      </w:r>
      <w:r w:rsidR="004525F4" w:rsidRPr="00A5486C">
        <w:rPr>
          <w:rFonts w:ascii="Arial" w:hAnsi="Arial" w:cs="Arial"/>
          <w:szCs w:val="22"/>
          <w:lang w:val="lt-LT"/>
        </w:rPr>
        <w:t xml:space="preserve"> bei</w:t>
      </w:r>
      <w:r w:rsidR="00D344F5" w:rsidRPr="00A5486C">
        <w:rPr>
          <w:rFonts w:ascii="Arial" w:hAnsi="Arial" w:cs="Arial"/>
          <w:szCs w:val="22"/>
          <w:lang w:val="lt-LT"/>
        </w:rPr>
        <w:t xml:space="preserve"> </w:t>
      </w:r>
      <w:r w:rsidR="00DC5A6A" w:rsidRPr="00A5486C">
        <w:rPr>
          <w:rFonts w:ascii="Arial" w:hAnsi="Arial" w:cs="Arial"/>
          <w:szCs w:val="22"/>
          <w:lang w:val="lt-LT"/>
        </w:rPr>
        <w:t xml:space="preserve">110 kV </w:t>
      </w:r>
      <w:r w:rsidR="00D344F5" w:rsidRPr="00A5486C">
        <w:rPr>
          <w:rFonts w:ascii="Arial" w:hAnsi="Arial" w:cs="Arial"/>
          <w:szCs w:val="22"/>
          <w:lang w:val="lt-LT"/>
        </w:rPr>
        <w:t>EPL</w:t>
      </w:r>
      <w:r w:rsidR="006A0D02" w:rsidRPr="00A5486C">
        <w:rPr>
          <w:rFonts w:ascii="Arial" w:hAnsi="Arial" w:cs="Arial"/>
          <w:szCs w:val="22"/>
          <w:lang w:val="lt-LT"/>
        </w:rPr>
        <w:t>,</w:t>
      </w:r>
      <w:r w:rsidR="00434C1E" w:rsidRPr="00A5486C">
        <w:rPr>
          <w:rFonts w:ascii="Arial" w:hAnsi="Arial" w:cs="Arial"/>
          <w:szCs w:val="22"/>
          <w:lang w:val="lt-LT"/>
        </w:rPr>
        <w:t xml:space="preserve"> </w:t>
      </w:r>
      <w:r w:rsidR="006A0D02" w:rsidRPr="00A5486C">
        <w:rPr>
          <w:rFonts w:ascii="Arial" w:hAnsi="Arial" w:cs="Arial"/>
          <w:szCs w:val="22"/>
          <w:lang w:val="lt-LT"/>
        </w:rPr>
        <w:t>o taip pat</w:t>
      </w:r>
      <w:r w:rsidR="00346928" w:rsidRPr="00A5486C">
        <w:rPr>
          <w:rFonts w:ascii="Arial" w:hAnsi="Arial" w:cs="Arial"/>
          <w:szCs w:val="22"/>
          <w:lang w:val="lt-LT"/>
        </w:rPr>
        <w:t xml:space="preserve"> </w:t>
      </w:r>
      <w:r w:rsidR="00F70069" w:rsidRPr="00A5486C">
        <w:rPr>
          <w:rFonts w:ascii="Arial" w:hAnsi="Arial" w:cs="Arial"/>
          <w:szCs w:val="22"/>
          <w:lang w:val="lt-LT"/>
        </w:rPr>
        <w:t xml:space="preserve">0,4kV PSO KSSRS prijunginiuose - </w:t>
      </w:r>
      <w:r w:rsidR="00346928" w:rsidRPr="00A5486C">
        <w:rPr>
          <w:rFonts w:ascii="Arial" w:hAnsi="Arial" w:cs="Arial"/>
          <w:szCs w:val="22"/>
          <w:lang w:val="lt-LT"/>
        </w:rPr>
        <w:t xml:space="preserve">saulės elektrinės </w:t>
      </w:r>
      <w:r w:rsidR="004525F4" w:rsidRPr="00A5486C">
        <w:rPr>
          <w:rFonts w:ascii="Arial" w:hAnsi="Arial" w:cs="Arial"/>
          <w:szCs w:val="22"/>
          <w:lang w:val="lt-LT"/>
        </w:rPr>
        <w:t>(įrengtos ant 110 kV PVP stogo)</w:t>
      </w:r>
      <w:r w:rsidR="00346928" w:rsidRPr="00A5486C">
        <w:rPr>
          <w:rFonts w:ascii="Arial" w:hAnsi="Arial" w:cs="Arial"/>
          <w:szCs w:val="22"/>
          <w:lang w:val="lt-LT"/>
        </w:rPr>
        <w:t xml:space="preserve"> </w:t>
      </w:r>
      <w:r w:rsidR="00434C1E" w:rsidRPr="00A5486C">
        <w:rPr>
          <w:rFonts w:ascii="Arial" w:hAnsi="Arial" w:cs="Arial"/>
          <w:szCs w:val="22"/>
          <w:lang w:val="lt-LT"/>
        </w:rPr>
        <w:t xml:space="preserve">bei </w:t>
      </w:r>
      <w:r w:rsidR="00346928" w:rsidRPr="00A5486C">
        <w:rPr>
          <w:rFonts w:ascii="Arial" w:hAnsi="Arial" w:cs="Arial"/>
          <w:szCs w:val="22"/>
          <w:lang w:val="lt-LT"/>
        </w:rPr>
        <w:t xml:space="preserve">0,4 kV </w:t>
      </w:r>
      <w:r w:rsidR="00434C1E" w:rsidRPr="00A5486C">
        <w:rPr>
          <w:rFonts w:ascii="Arial" w:hAnsi="Arial" w:cs="Arial"/>
          <w:szCs w:val="22"/>
          <w:lang w:val="lt-LT"/>
        </w:rPr>
        <w:t>elektromobilių pakrovimui skirto kištukinio lizdo</w:t>
      </w:r>
      <w:r w:rsidR="000404C0" w:rsidRPr="00A5486C">
        <w:rPr>
          <w:rFonts w:ascii="Arial" w:hAnsi="Arial" w:cs="Arial"/>
          <w:szCs w:val="22"/>
          <w:lang w:val="lt-LT"/>
        </w:rPr>
        <w:t>,</w:t>
      </w:r>
      <w:r w:rsidR="00D344F5" w:rsidRPr="00A5486C">
        <w:rPr>
          <w:rFonts w:ascii="Arial" w:hAnsi="Arial" w:cs="Arial"/>
          <w:szCs w:val="22"/>
          <w:lang w:val="lt-LT"/>
        </w:rPr>
        <w:t xml:space="preserve"> </w:t>
      </w:r>
      <w:r w:rsidR="00346928" w:rsidRPr="00A5486C">
        <w:rPr>
          <w:rFonts w:ascii="Arial" w:hAnsi="Arial" w:cs="Arial"/>
          <w:szCs w:val="22"/>
          <w:lang w:val="lt-LT"/>
        </w:rPr>
        <w:t>kontrolini</w:t>
      </w:r>
      <w:r w:rsidR="006A0D02" w:rsidRPr="00A5486C">
        <w:rPr>
          <w:rFonts w:ascii="Arial" w:hAnsi="Arial" w:cs="Arial"/>
          <w:szCs w:val="22"/>
          <w:lang w:val="lt-LT"/>
        </w:rPr>
        <w:t>ams</w:t>
      </w:r>
      <w:r w:rsidR="00346928" w:rsidRPr="00A5486C">
        <w:rPr>
          <w:rFonts w:ascii="Arial" w:hAnsi="Arial" w:cs="Arial"/>
          <w:szCs w:val="22"/>
          <w:lang w:val="lt-LT"/>
        </w:rPr>
        <w:t xml:space="preserve"> (technini</w:t>
      </w:r>
      <w:r w:rsidR="006A0D02" w:rsidRPr="00A5486C">
        <w:rPr>
          <w:rFonts w:ascii="Arial" w:hAnsi="Arial" w:cs="Arial"/>
          <w:szCs w:val="22"/>
          <w:lang w:val="lt-LT"/>
        </w:rPr>
        <w:t>ams</w:t>
      </w:r>
      <w:r w:rsidR="00346928" w:rsidRPr="00A5486C">
        <w:rPr>
          <w:rFonts w:ascii="Arial" w:hAnsi="Arial" w:cs="Arial"/>
          <w:szCs w:val="22"/>
          <w:lang w:val="lt-LT"/>
        </w:rPr>
        <w:t xml:space="preserve">) elektros </w:t>
      </w:r>
      <w:r w:rsidR="00D649FE" w:rsidRPr="00A5486C">
        <w:rPr>
          <w:rFonts w:ascii="Arial" w:hAnsi="Arial" w:cs="Arial"/>
          <w:szCs w:val="22"/>
          <w:lang w:val="lt-LT"/>
        </w:rPr>
        <w:t>skaitikli</w:t>
      </w:r>
      <w:r w:rsidR="006A0D02" w:rsidRPr="00A5486C">
        <w:rPr>
          <w:rFonts w:ascii="Arial" w:hAnsi="Arial" w:cs="Arial"/>
          <w:szCs w:val="22"/>
          <w:lang w:val="lt-LT"/>
        </w:rPr>
        <w:t>ams</w:t>
      </w:r>
      <w:r w:rsidR="003D08D0" w:rsidRPr="00A5486C">
        <w:rPr>
          <w:rFonts w:ascii="Arial" w:hAnsi="Arial" w:cs="Arial"/>
          <w:szCs w:val="22"/>
          <w:lang w:val="lt-LT"/>
        </w:rPr>
        <w:t xml:space="preserve"> </w:t>
      </w:r>
      <w:proofErr w:type="spellStart"/>
      <w:r w:rsidR="00346928" w:rsidRPr="00A5486C">
        <w:rPr>
          <w:rFonts w:ascii="Arial" w:hAnsi="Arial" w:cs="Arial"/>
          <w:szCs w:val="22"/>
          <w:lang w:val="lt-LT"/>
        </w:rPr>
        <w:t>įreng</w:t>
      </w:r>
      <w:r w:rsidR="004525F4" w:rsidRPr="00A5486C">
        <w:rPr>
          <w:rFonts w:ascii="Arial" w:hAnsi="Arial" w:cs="Arial"/>
          <w:szCs w:val="22"/>
          <w:lang w:val="lt-LT"/>
        </w:rPr>
        <w:t>i</w:t>
      </w:r>
      <w:r w:rsidR="006A0D02" w:rsidRPr="00A5486C">
        <w:rPr>
          <w:rFonts w:ascii="Arial" w:hAnsi="Arial" w:cs="Arial"/>
          <w:szCs w:val="22"/>
          <w:lang w:val="lt-LT"/>
        </w:rPr>
        <w:t>t</w:t>
      </w:r>
      <w:r w:rsidR="004525F4" w:rsidRPr="00A5486C">
        <w:rPr>
          <w:rFonts w:ascii="Arial" w:hAnsi="Arial" w:cs="Arial"/>
          <w:szCs w:val="22"/>
          <w:lang w:val="lt-LT"/>
        </w:rPr>
        <w:t>i</w:t>
      </w:r>
      <w:proofErr w:type="spellEnd"/>
      <w:r w:rsidR="004525F4" w:rsidRPr="00A5486C">
        <w:rPr>
          <w:rFonts w:ascii="Arial" w:hAnsi="Arial" w:cs="Arial"/>
          <w:szCs w:val="22"/>
          <w:lang w:val="lt-LT"/>
        </w:rPr>
        <w:t>/sumont</w:t>
      </w:r>
      <w:r w:rsidR="000404C0" w:rsidRPr="00A5486C">
        <w:rPr>
          <w:rFonts w:ascii="Arial" w:hAnsi="Arial" w:cs="Arial"/>
          <w:szCs w:val="22"/>
          <w:lang w:val="lt-LT"/>
        </w:rPr>
        <w:t>uo</w:t>
      </w:r>
      <w:r w:rsidR="006A0D02" w:rsidRPr="00A5486C">
        <w:rPr>
          <w:rFonts w:ascii="Arial" w:hAnsi="Arial" w:cs="Arial"/>
          <w:szCs w:val="22"/>
          <w:lang w:val="lt-LT"/>
        </w:rPr>
        <w:t>t</w:t>
      </w:r>
      <w:r w:rsidR="004525F4" w:rsidRPr="00A5486C">
        <w:rPr>
          <w:rFonts w:ascii="Arial" w:hAnsi="Arial" w:cs="Arial"/>
          <w:szCs w:val="22"/>
          <w:lang w:val="lt-LT"/>
        </w:rPr>
        <w:t>i</w:t>
      </w:r>
      <w:r w:rsidR="00346928" w:rsidRPr="00A5486C">
        <w:rPr>
          <w:rFonts w:ascii="Arial" w:hAnsi="Arial" w:cs="Arial"/>
          <w:szCs w:val="22"/>
          <w:lang w:val="lt-LT"/>
        </w:rPr>
        <w:t xml:space="preserve"> 110 kV skirstyklos valdymo pulte (VP) įrengtose atskirose kontrolinės (techninės) apskaitos spintose TAS</w:t>
      </w:r>
      <w:r w:rsidR="009B05A5" w:rsidRPr="00A5486C">
        <w:rPr>
          <w:rFonts w:ascii="Arial" w:hAnsi="Arial" w:cs="Arial"/>
          <w:szCs w:val="22"/>
          <w:lang w:val="lt-LT"/>
        </w:rPr>
        <w:t xml:space="preserve"> (TS-100 ir EPL prijunginių vienoje, saulės elektrinės </w:t>
      </w:r>
      <w:r w:rsidR="00434C1E" w:rsidRPr="00A5486C">
        <w:rPr>
          <w:rFonts w:ascii="Arial" w:hAnsi="Arial" w:cs="Arial"/>
          <w:szCs w:val="22"/>
          <w:lang w:val="lt-LT"/>
        </w:rPr>
        <w:t>bei 0,4 kV elektromobilių pakrovimui skirto kištukinio lizdo</w:t>
      </w:r>
      <w:r w:rsidR="00434C1E" w:rsidRPr="00A5486C" w:rsidDel="00434C1E">
        <w:rPr>
          <w:rFonts w:ascii="Arial" w:hAnsi="Arial" w:cs="Arial"/>
          <w:szCs w:val="22"/>
          <w:lang w:val="lt-LT"/>
        </w:rPr>
        <w:t xml:space="preserve"> </w:t>
      </w:r>
      <w:r w:rsidR="009B05A5" w:rsidRPr="00A5486C">
        <w:rPr>
          <w:rFonts w:ascii="Arial" w:hAnsi="Arial" w:cs="Arial"/>
          <w:szCs w:val="22"/>
          <w:lang w:val="lt-LT"/>
        </w:rPr>
        <w:t>prijunginių</w:t>
      </w:r>
      <w:r w:rsidR="000404C0" w:rsidRPr="00A5486C">
        <w:rPr>
          <w:rFonts w:ascii="Arial" w:hAnsi="Arial" w:cs="Arial"/>
          <w:szCs w:val="22"/>
          <w:lang w:val="lt-LT"/>
        </w:rPr>
        <w:t xml:space="preserve"> -</w:t>
      </w:r>
      <w:r w:rsidR="009B05A5" w:rsidRPr="00A5486C">
        <w:rPr>
          <w:rFonts w:ascii="Arial" w:hAnsi="Arial" w:cs="Arial"/>
          <w:szCs w:val="22"/>
          <w:lang w:val="lt-LT"/>
        </w:rPr>
        <w:t xml:space="preserve"> antroje)</w:t>
      </w:r>
      <w:r w:rsidR="00346928" w:rsidRPr="00A5486C">
        <w:rPr>
          <w:rFonts w:ascii="Arial" w:hAnsi="Arial" w:cs="Arial"/>
          <w:szCs w:val="22"/>
          <w:lang w:val="lt-LT"/>
        </w:rPr>
        <w:t xml:space="preserve">. TAS techniniai reikalavimai ir </w:t>
      </w:r>
      <w:r w:rsidR="009A39FB" w:rsidRPr="00A5486C">
        <w:rPr>
          <w:rFonts w:ascii="Arial" w:hAnsi="Arial" w:cs="Arial"/>
          <w:szCs w:val="22"/>
          <w:lang w:val="lt-LT"/>
        </w:rPr>
        <w:t xml:space="preserve">numatoma įrangos </w:t>
      </w:r>
      <w:r w:rsidR="00346928" w:rsidRPr="00A5486C">
        <w:rPr>
          <w:rFonts w:ascii="Arial" w:hAnsi="Arial" w:cs="Arial"/>
          <w:szCs w:val="22"/>
          <w:lang w:val="lt-LT"/>
        </w:rPr>
        <w:t>komplektacija turi atitikti standartinius techninius reikalavimus vidaus kontrolinės (techninės) apskaitos spintoms, pateiktus</w:t>
      </w:r>
      <w:r w:rsidR="00446AB2" w:rsidRPr="00A5486C">
        <w:rPr>
          <w:rFonts w:ascii="Arial" w:hAnsi="Arial" w:cs="Arial"/>
          <w:szCs w:val="22"/>
          <w:lang w:val="lt-LT"/>
        </w:rPr>
        <w:t xml:space="preserve"> </w:t>
      </w:r>
      <w:sdt>
        <w:sdtPr>
          <w:rPr>
            <w:rFonts w:ascii="Arial" w:hAnsi="Arial" w:cs="Arial"/>
            <w:szCs w:val="22"/>
            <w:lang w:val="lt-LT"/>
          </w:rPr>
          <w:id w:val="-1307083283"/>
          <w:citation/>
        </w:sdtPr>
        <w:sdtContent>
          <w:r w:rsidR="00446AB2" w:rsidRPr="00A5486C">
            <w:rPr>
              <w:rFonts w:ascii="Arial" w:hAnsi="Arial" w:cs="Arial"/>
              <w:szCs w:val="22"/>
              <w:lang w:val="lt-LT"/>
            </w:rPr>
            <w:fldChar w:fldCharType="begin"/>
          </w:r>
          <w:r w:rsidR="00937B8F" w:rsidRPr="00A5486C">
            <w:rPr>
              <w:rFonts w:ascii="Arial" w:hAnsi="Arial" w:cs="Arial"/>
              <w:szCs w:val="22"/>
              <w:lang w:val="lt-LT"/>
            </w:rPr>
            <w:instrText xml:space="preserve">CITATION EEA2 \l 1063 </w:instrText>
          </w:r>
          <w:r w:rsidR="00446AB2" w:rsidRPr="00A5486C">
            <w:rPr>
              <w:rFonts w:ascii="Arial" w:hAnsi="Arial" w:cs="Arial"/>
              <w:szCs w:val="22"/>
              <w:lang w:val="lt-LT"/>
            </w:rPr>
            <w:fldChar w:fldCharType="separate"/>
          </w:r>
          <w:r w:rsidR="00BE094A" w:rsidRPr="00A5486C">
            <w:rPr>
              <w:rFonts w:ascii="Arial" w:hAnsi="Arial" w:cs="Arial"/>
              <w:noProof/>
              <w:szCs w:val="22"/>
              <w:lang w:val="lt-LT"/>
            </w:rPr>
            <w:t>(98)</w:t>
          </w:r>
          <w:r w:rsidR="00446AB2" w:rsidRPr="00A5486C">
            <w:rPr>
              <w:rFonts w:ascii="Arial" w:hAnsi="Arial" w:cs="Arial"/>
              <w:szCs w:val="22"/>
              <w:lang w:val="lt-LT"/>
            </w:rPr>
            <w:fldChar w:fldCharType="end"/>
          </w:r>
        </w:sdtContent>
      </w:sdt>
      <w:r w:rsidR="00346928" w:rsidRPr="00A5486C">
        <w:rPr>
          <w:rFonts w:ascii="Arial" w:hAnsi="Arial" w:cs="Arial"/>
          <w:szCs w:val="22"/>
          <w:lang w:val="lt-LT"/>
        </w:rPr>
        <w:t xml:space="preserve"> priede. TAS komplektacijas patikslinantys reikalavimai plačiau aprašomi tolimesniuose punktuose.</w:t>
      </w:r>
    </w:p>
    <w:p w14:paraId="49F2460C" w14:textId="1FD7CFFB" w:rsidR="00346928" w:rsidRPr="00A5486C" w:rsidRDefault="00700AA7" w:rsidP="006E1C38">
      <w:pPr>
        <w:pStyle w:val="NoSpacing"/>
        <w:numPr>
          <w:ilvl w:val="1"/>
          <w:numId w:val="3"/>
        </w:numPr>
        <w:tabs>
          <w:tab w:val="left" w:pos="1418"/>
        </w:tabs>
        <w:spacing w:line="276" w:lineRule="auto"/>
        <w:ind w:firstLine="567"/>
        <w:jc w:val="both"/>
        <w:rPr>
          <w:rFonts w:ascii="Arial" w:hAnsi="Arial" w:cs="Arial"/>
          <w:szCs w:val="22"/>
          <w:lang w:val="lt-LT"/>
        </w:rPr>
      </w:pPr>
      <w:r w:rsidRPr="00A5486C">
        <w:rPr>
          <w:rFonts w:ascii="Arial" w:hAnsi="Arial" w:cs="Arial"/>
          <w:szCs w:val="22"/>
          <w:lang w:val="lt-LT"/>
        </w:rPr>
        <w:lastRenderedPageBreak/>
        <w:t>TDP</w:t>
      </w:r>
      <w:r w:rsidR="009A39FB" w:rsidRPr="00A5486C">
        <w:rPr>
          <w:rFonts w:ascii="Arial" w:hAnsi="Arial" w:cs="Arial"/>
          <w:szCs w:val="22"/>
          <w:lang w:val="lt-LT"/>
        </w:rPr>
        <w:t xml:space="preserve"> sprendiniuose turi būti </w:t>
      </w:r>
      <w:r w:rsidR="000404C0" w:rsidRPr="00A5486C">
        <w:rPr>
          <w:rFonts w:ascii="Arial" w:hAnsi="Arial" w:cs="Arial"/>
          <w:szCs w:val="22"/>
          <w:lang w:val="lt-LT"/>
        </w:rPr>
        <w:t>aprašyta ir brėžiniuose pateikta/detalizuota</w:t>
      </w:r>
      <w:r w:rsidR="009A39FB" w:rsidRPr="00A5486C">
        <w:rPr>
          <w:rFonts w:ascii="Arial" w:hAnsi="Arial" w:cs="Arial"/>
          <w:szCs w:val="22"/>
          <w:lang w:val="lt-LT"/>
        </w:rPr>
        <w:t xml:space="preserve"> KAS spintoje numatomos įrengti įrangos komponavimo vizualizacija</w:t>
      </w:r>
      <w:r w:rsidR="00346928" w:rsidRPr="00A5486C">
        <w:rPr>
          <w:rFonts w:ascii="Arial" w:hAnsi="Arial" w:cs="Arial"/>
          <w:szCs w:val="22"/>
          <w:lang w:val="lt-LT"/>
        </w:rPr>
        <w:t>:</w:t>
      </w:r>
    </w:p>
    <w:p w14:paraId="6E760E80" w14:textId="50DF49BD" w:rsidR="00346928" w:rsidRPr="00A5486C" w:rsidRDefault="00346928" w:rsidP="00937B8F">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keturi komerciniai (110 kV galios transformatorių prijunginiams) - du komerciniai pagrindiniai ir du komerciniai dubliuojantys elektros skaitikliai. Elektros skaitikliai elektroniniai, turintys po dvi nepriklausomas srovės kilpas (CL1 ir CL2), išoriniai matmenys </w:t>
      </w:r>
      <w:r w:rsidR="003D08D0" w:rsidRPr="00A5486C">
        <w:rPr>
          <w:rFonts w:ascii="Arial" w:hAnsi="Arial" w:cs="Arial"/>
          <w:szCs w:val="22"/>
          <w:lang w:val="lt-LT"/>
        </w:rPr>
        <w:t>325x190x80mm</w:t>
      </w:r>
      <w:r w:rsidRPr="00A5486C">
        <w:rPr>
          <w:rFonts w:ascii="Arial" w:hAnsi="Arial" w:cs="Arial"/>
          <w:szCs w:val="22"/>
          <w:lang w:val="lt-LT"/>
        </w:rPr>
        <w:t xml:space="preserve">; </w:t>
      </w:r>
    </w:p>
    <w:p w14:paraId="42174407" w14:textId="77777777" w:rsidR="00346928" w:rsidRPr="00A5486C" w:rsidRDefault="00346928" w:rsidP="00937B8F">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elektros skaitiklių prijungimui keturi bandymo gnybtynai (išoriniai matmenys 230x140x50 mm); </w:t>
      </w:r>
    </w:p>
    <w:p w14:paraId="1199A061" w14:textId="1A4DC029" w:rsidR="00346928" w:rsidRPr="00A5486C" w:rsidRDefault="00346928" w:rsidP="00937B8F">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elektros skaitikliai ir bandymo gnybtynai turi būti </w:t>
      </w:r>
      <w:r w:rsidR="009B05A5" w:rsidRPr="00A5486C">
        <w:rPr>
          <w:rFonts w:ascii="Arial" w:hAnsi="Arial" w:cs="Arial"/>
          <w:szCs w:val="22"/>
          <w:lang w:val="lt-LT"/>
        </w:rPr>
        <w:t xml:space="preserve">suprojektuoti </w:t>
      </w:r>
      <w:r w:rsidRPr="00A5486C">
        <w:rPr>
          <w:rFonts w:ascii="Arial" w:hAnsi="Arial" w:cs="Arial"/>
          <w:szCs w:val="22"/>
          <w:lang w:val="lt-LT"/>
        </w:rPr>
        <w:t>mont</w:t>
      </w:r>
      <w:r w:rsidR="009B05A5" w:rsidRPr="00A5486C">
        <w:rPr>
          <w:rFonts w:ascii="Arial" w:hAnsi="Arial" w:cs="Arial"/>
          <w:szCs w:val="22"/>
          <w:lang w:val="lt-LT"/>
        </w:rPr>
        <w:t>avimui</w:t>
      </w:r>
      <w:r w:rsidRPr="00A5486C">
        <w:rPr>
          <w:rFonts w:ascii="Arial" w:hAnsi="Arial" w:cs="Arial"/>
          <w:szCs w:val="22"/>
          <w:lang w:val="lt-LT"/>
        </w:rPr>
        <w:t xml:space="preserve"> ant montažinės plokštės, kuri KAS viduje tvirtinama ant vyrių ir turi būti paruošta plombavimui uždarytoje padėtyje;</w:t>
      </w:r>
    </w:p>
    <w:p w14:paraId="4DAA68ED" w14:textId="33D19D3E" w:rsidR="00346928" w:rsidRPr="00A5486C" w:rsidRDefault="00346928" w:rsidP="00937B8F">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komercinių pagrindinių elektros skaitiklių įtampos grandinių ARĮ su automatizuotu normalios skaitiklių prijungimo schemos atstatymu po įtampos nuosavame įtampos transformatoriuje atsiradimo. ARĮ schemoje turi būti </w:t>
      </w:r>
      <w:r w:rsidR="009B05A5" w:rsidRPr="00A5486C">
        <w:rPr>
          <w:rFonts w:ascii="Arial" w:hAnsi="Arial" w:cs="Arial"/>
          <w:szCs w:val="22"/>
          <w:lang w:val="lt-LT"/>
        </w:rPr>
        <w:t xml:space="preserve">suprojektuoti </w:t>
      </w:r>
      <w:r w:rsidRPr="00A5486C">
        <w:rPr>
          <w:rFonts w:ascii="Arial" w:hAnsi="Arial" w:cs="Arial"/>
          <w:szCs w:val="22"/>
          <w:lang w:val="lt-LT"/>
        </w:rPr>
        <w:t xml:space="preserve">raktai rankiniam ARĮ atjungimui. </w:t>
      </w:r>
      <w:r w:rsidR="00DC5A6A" w:rsidRPr="00A5486C">
        <w:rPr>
          <w:rFonts w:ascii="Arial" w:hAnsi="Arial" w:cs="Arial"/>
          <w:szCs w:val="22"/>
          <w:lang w:val="lt-LT"/>
        </w:rPr>
        <w:t xml:space="preserve">Visi </w:t>
      </w:r>
      <w:r w:rsidRPr="00A5486C">
        <w:rPr>
          <w:rFonts w:ascii="Arial" w:hAnsi="Arial" w:cs="Arial"/>
          <w:szCs w:val="22"/>
          <w:lang w:val="lt-LT"/>
        </w:rPr>
        <w:t xml:space="preserve">ARĮ įtaisai ir jų valdymo rankenos </w:t>
      </w:r>
      <w:r w:rsidR="00DC5A6A" w:rsidRPr="00A5486C">
        <w:rPr>
          <w:rFonts w:ascii="Arial" w:hAnsi="Arial" w:cs="Arial"/>
          <w:szCs w:val="22"/>
          <w:lang w:val="lt-LT"/>
        </w:rPr>
        <w:t xml:space="preserve">spintoje </w:t>
      </w:r>
      <w:r w:rsidRPr="00A5486C">
        <w:rPr>
          <w:rFonts w:ascii="Arial" w:hAnsi="Arial" w:cs="Arial"/>
          <w:szCs w:val="22"/>
          <w:lang w:val="lt-LT"/>
        </w:rPr>
        <w:t>turi būti po plombuojamu dangčiu;</w:t>
      </w:r>
    </w:p>
    <w:p w14:paraId="1D883513" w14:textId="291AFB2A" w:rsidR="00346928" w:rsidRPr="00A5486C" w:rsidRDefault="00346928" w:rsidP="00937B8F">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komercinių pagrindinių ir dubliuojančių elektros skaitiklių įtampos grandinių rezervavimui</w:t>
      </w:r>
      <w:r w:rsidR="00DC5A6A" w:rsidRPr="00A5486C">
        <w:rPr>
          <w:rFonts w:ascii="Arial" w:hAnsi="Arial" w:cs="Arial"/>
          <w:szCs w:val="22"/>
          <w:lang w:val="lt-LT"/>
        </w:rPr>
        <w:t>,</w:t>
      </w:r>
      <w:r w:rsidRPr="00A5486C">
        <w:rPr>
          <w:rFonts w:ascii="Arial" w:hAnsi="Arial" w:cs="Arial"/>
          <w:szCs w:val="22"/>
          <w:lang w:val="lt-LT"/>
        </w:rPr>
        <w:t xml:space="preserve"> 12VDC rezervinio maitinimo blokas (-ai);</w:t>
      </w:r>
    </w:p>
    <w:p w14:paraId="5A1D9400" w14:textId="77777777" w:rsidR="007A3CFF" w:rsidRPr="00A5486C" w:rsidRDefault="007A3CFF" w:rsidP="00700AA7">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du 230VAC </w:t>
      </w:r>
      <w:proofErr w:type="spellStart"/>
      <w:r w:rsidRPr="00A5486C">
        <w:rPr>
          <w:rFonts w:ascii="Arial" w:hAnsi="Arial" w:cs="Arial"/>
          <w:szCs w:val="22"/>
          <w:lang w:val="lt-LT"/>
        </w:rPr>
        <w:t>kištukinai</w:t>
      </w:r>
      <w:proofErr w:type="spellEnd"/>
      <w:r w:rsidRPr="00A5486C">
        <w:rPr>
          <w:rFonts w:ascii="Arial" w:hAnsi="Arial" w:cs="Arial"/>
          <w:szCs w:val="22"/>
          <w:lang w:val="lt-LT"/>
        </w:rPr>
        <w:t xml:space="preserve"> lizdai ir vietinis LED apšvietimas;</w:t>
      </w:r>
    </w:p>
    <w:p w14:paraId="527F804D" w14:textId="3BC39E84" w:rsidR="007A3CFF" w:rsidRPr="00A5486C" w:rsidRDefault="007A3CFF" w:rsidP="00700AA7">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antikondensacinis šildymas;</w:t>
      </w:r>
    </w:p>
    <w:p w14:paraId="0D68DFBD" w14:textId="6EAB86CC" w:rsidR="00346928" w:rsidRPr="00A5486C" w:rsidRDefault="00346928" w:rsidP="00937B8F">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kita šiame </w:t>
      </w:r>
      <w:r w:rsidR="00DC5A6A" w:rsidRPr="00A5486C">
        <w:rPr>
          <w:rFonts w:ascii="Arial" w:hAnsi="Arial" w:cs="Arial"/>
          <w:szCs w:val="22"/>
          <w:lang w:val="lt-LT"/>
        </w:rPr>
        <w:t>T</w:t>
      </w:r>
      <w:r w:rsidRPr="00A5486C">
        <w:rPr>
          <w:rFonts w:ascii="Arial" w:hAnsi="Arial" w:cs="Arial"/>
          <w:szCs w:val="22"/>
          <w:lang w:val="lt-LT"/>
        </w:rPr>
        <w:t>U skyriuje bei standartiniuose techniniuose reikalavimuose nenurodyta pilnai KAS komplektacijai reikaling</w:t>
      </w:r>
      <w:r w:rsidR="00DC5A6A" w:rsidRPr="00A5486C">
        <w:rPr>
          <w:rFonts w:ascii="Arial" w:hAnsi="Arial" w:cs="Arial"/>
          <w:szCs w:val="22"/>
          <w:lang w:val="lt-LT"/>
        </w:rPr>
        <w:t>a</w:t>
      </w:r>
      <w:r w:rsidRPr="00A5486C">
        <w:rPr>
          <w:rFonts w:ascii="Arial" w:hAnsi="Arial" w:cs="Arial"/>
          <w:szCs w:val="22"/>
          <w:lang w:val="lt-LT"/>
        </w:rPr>
        <w:t xml:space="preserve"> įrang</w:t>
      </w:r>
      <w:r w:rsidR="00DC5A6A" w:rsidRPr="00A5486C">
        <w:rPr>
          <w:rFonts w:ascii="Arial" w:hAnsi="Arial" w:cs="Arial"/>
          <w:szCs w:val="22"/>
          <w:lang w:val="lt-LT"/>
        </w:rPr>
        <w:t>a</w:t>
      </w:r>
      <w:r w:rsidRPr="00A5486C">
        <w:rPr>
          <w:rFonts w:ascii="Arial" w:hAnsi="Arial" w:cs="Arial"/>
          <w:szCs w:val="22"/>
          <w:lang w:val="lt-LT"/>
        </w:rPr>
        <w:t xml:space="preserve"> </w:t>
      </w:r>
      <w:r w:rsidR="006B4B1D" w:rsidRPr="00A5486C">
        <w:rPr>
          <w:rFonts w:ascii="Arial" w:hAnsi="Arial" w:cs="Arial"/>
          <w:szCs w:val="22"/>
          <w:lang w:val="lt-LT"/>
        </w:rPr>
        <w:t xml:space="preserve">komplektuojama </w:t>
      </w:r>
      <w:r w:rsidR="00700AA7" w:rsidRPr="00A5486C">
        <w:rPr>
          <w:rFonts w:ascii="Arial" w:hAnsi="Arial" w:cs="Arial"/>
          <w:szCs w:val="22"/>
          <w:lang w:val="lt-LT"/>
        </w:rPr>
        <w:t>TDP</w:t>
      </w:r>
      <w:r w:rsidRPr="00A5486C">
        <w:rPr>
          <w:rFonts w:ascii="Arial" w:hAnsi="Arial" w:cs="Arial"/>
          <w:szCs w:val="22"/>
          <w:lang w:val="lt-LT"/>
        </w:rPr>
        <w:t xml:space="preserve"> </w:t>
      </w:r>
      <w:r w:rsidR="007A3CFF" w:rsidRPr="00A5486C">
        <w:rPr>
          <w:rFonts w:ascii="Arial" w:hAnsi="Arial" w:cs="Arial"/>
          <w:szCs w:val="22"/>
          <w:lang w:val="lt-LT"/>
        </w:rPr>
        <w:t>derinimo</w:t>
      </w:r>
      <w:r w:rsidRPr="00A5486C">
        <w:rPr>
          <w:rFonts w:ascii="Arial" w:hAnsi="Arial" w:cs="Arial"/>
          <w:szCs w:val="22"/>
          <w:lang w:val="lt-LT"/>
        </w:rPr>
        <w:t xml:space="preserve"> metu.</w:t>
      </w:r>
    </w:p>
    <w:p w14:paraId="0B5C143B" w14:textId="455F2E2E" w:rsidR="00346928" w:rsidRPr="00A5486C" w:rsidRDefault="00700AA7" w:rsidP="006E1C38">
      <w:pPr>
        <w:pStyle w:val="NoSpacing"/>
        <w:numPr>
          <w:ilvl w:val="1"/>
          <w:numId w:val="3"/>
        </w:numPr>
        <w:tabs>
          <w:tab w:val="left" w:pos="1418"/>
        </w:tabs>
        <w:spacing w:line="276" w:lineRule="auto"/>
        <w:ind w:firstLine="567"/>
        <w:jc w:val="both"/>
        <w:rPr>
          <w:rFonts w:ascii="Arial" w:hAnsi="Arial" w:cs="Arial"/>
          <w:szCs w:val="22"/>
          <w:lang w:val="lt-LT"/>
        </w:rPr>
      </w:pPr>
      <w:bookmarkStart w:id="119" w:name="_Hlk184812739"/>
      <w:bookmarkStart w:id="120" w:name="_Hlk188281806"/>
      <w:r w:rsidRPr="00A5486C">
        <w:rPr>
          <w:rFonts w:ascii="Arial" w:hAnsi="Arial" w:cs="Arial"/>
          <w:szCs w:val="22"/>
          <w:lang w:val="lt-LT"/>
        </w:rPr>
        <w:t>TDP</w:t>
      </w:r>
      <w:r w:rsidR="009A39FB" w:rsidRPr="00A5486C">
        <w:rPr>
          <w:rFonts w:ascii="Arial" w:hAnsi="Arial" w:cs="Arial"/>
          <w:szCs w:val="22"/>
          <w:lang w:val="lt-LT"/>
        </w:rPr>
        <w:t xml:space="preserve"> </w:t>
      </w:r>
      <w:bookmarkEnd w:id="119"/>
      <w:r w:rsidR="009A39FB" w:rsidRPr="00A5486C">
        <w:rPr>
          <w:rFonts w:ascii="Arial" w:hAnsi="Arial" w:cs="Arial"/>
          <w:szCs w:val="22"/>
          <w:lang w:val="lt-LT"/>
        </w:rPr>
        <w:t xml:space="preserve">sprendiniuose turi būti </w:t>
      </w:r>
      <w:r w:rsidR="000404C0" w:rsidRPr="00A5486C">
        <w:rPr>
          <w:rFonts w:ascii="Arial" w:hAnsi="Arial" w:cs="Arial"/>
          <w:szCs w:val="22"/>
          <w:lang w:val="lt-LT"/>
        </w:rPr>
        <w:t>aprašyta ir brėžiniuose pateikta/detalizuota</w:t>
      </w:r>
      <w:r w:rsidR="009A39FB" w:rsidRPr="00A5486C">
        <w:rPr>
          <w:rFonts w:ascii="Arial" w:hAnsi="Arial" w:cs="Arial"/>
          <w:szCs w:val="22"/>
          <w:lang w:val="lt-LT"/>
        </w:rPr>
        <w:t xml:space="preserve"> </w:t>
      </w:r>
      <w:bookmarkEnd w:id="120"/>
      <w:r w:rsidR="009A39FB" w:rsidRPr="00A5486C">
        <w:rPr>
          <w:rFonts w:ascii="Arial" w:hAnsi="Arial" w:cs="Arial"/>
          <w:szCs w:val="22"/>
          <w:lang w:val="lt-LT"/>
        </w:rPr>
        <w:t>TAS spintoje numatomos įrengti įrangos komponavimo vizualizacija</w:t>
      </w:r>
      <w:r w:rsidR="00346928" w:rsidRPr="00A5486C">
        <w:rPr>
          <w:rFonts w:ascii="Arial" w:hAnsi="Arial" w:cs="Arial"/>
          <w:szCs w:val="22"/>
          <w:lang w:val="lt-LT"/>
        </w:rPr>
        <w:t>:</w:t>
      </w:r>
    </w:p>
    <w:p w14:paraId="6680C23F" w14:textId="0738B8FF" w:rsidR="00346928" w:rsidRPr="00A5486C" w:rsidRDefault="00346928" w:rsidP="00937B8F">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Atskirose spintose </w:t>
      </w:r>
      <w:r w:rsidR="00DC5A6A" w:rsidRPr="00A5486C">
        <w:rPr>
          <w:rFonts w:ascii="Arial" w:hAnsi="Arial" w:cs="Arial"/>
          <w:szCs w:val="22"/>
          <w:lang w:val="lt-LT"/>
        </w:rPr>
        <w:t xml:space="preserve">- </w:t>
      </w:r>
      <w:r w:rsidRPr="00A5486C">
        <w:rPr>
          <w:rFonts w:ascii="Arial" w:hAnsi="Arial" w:cs="Arial"/>
          <w:szCs w:val="22"/>
          <w:lang w:val="lt-LT"/>
        </w:rPr>
        <w:t xml:space="preserve">sekcijinio jungtuvo TS-100 </w:t>
      </w:r>
      <w:r w:rsidR="000404C0" w:rsidRPr="00A5486C">
        <w:rPr>
          <w:rFonts w:ascii="Arial" w:hAnsi="Arial" w:cs="Arial"/>
          <w:szCs w:val="22"/>
          <w:lang w:val="lt-LT"/>
        </w:rPr>
        <w:t xml:space="preserve">ir </w:t>
      </w:r>
      <w:r w:rsidR="000251A2" w:rsidRPr="00A5486C">
        <w:rPr>
          <w:rFonts w:ascii="Arial" w:hAnsi="Arial" w:cs="Arial"/>
          <w:szCs w:val="22"/>
          <w:lang w:val="lt-LT"/>
        </w:rPr>
        <w:t xml:space="preserve">110kV EPL </w:t>
      </w:r>
      <w:r w:rsidR="00434C1E" w:rsidRPr="00A5486C">
        <w:rPr>
          <w:rFonts w:ascii="Arial" w:hAnsi="Arial" w:cs="Arial"/>
          <w:szCs w:val="22"/>
          <w:lang w:val="lt-LT"/>
        </w:rPr>
        <w:t xml:space="preserve">110kV </w:t>
      </w:r>
      <w:r w:rsidR="000251A2" w:rsidRPr="00A5486C">
        <w:rPr>
          <w:rFonts w:ascii="Arial" w:hAnsi="Arial" w:cs="Arial"/>
          <w:szCs w:val="22"/>
          <w:lang w:val="lt-LT"/>
        </w:rPr>
        <w:t xml:space="preserve">prijunginių </w:t>
      </w:r>
      <w:r w:rsidR="00DC5A6A" w:rsidRPr="00A5486C">
        <w:rPr>
          <w:rFonts w:ascii="Arial" w:hAnsi="Arial" w:cs="Arial"/>
          <w:szCs w:val="22"/>
          <w:lang w:val="lt-LT"/>
        </w:rPr>
        <w:t>vienoje spintoje</w:t>
      </w:r>
      <w:r w:rsidR="000404C0" w:rsidRPr="00A5486C">
        <w:rPr>
          <w:rFonts w:ascii="Arial" w:hAnsi="Arial" w:cs="Arial"/>
          <w:szCs w:val="22"/>
          <w:lang w:val="lt-LT"/>
        </w:rPr>
        <w:t>,</w:t>
      </w:r>
      <w:r w:rsidR="00DC5A6A" w:rsidRPr="00A5486C">
        <w:rPr>
          <w:rFonts w:ascii="Arial" w:hAnsi="Arial" w:cs="Arial"/>
          <w:szCs w:val="22"/>
          <w:lang w:val="lt-LT"/>
        </w:rPr>
        <w:t xml:space="preserve"> </w:t>
      </w:r>
      <w:r w:rsidR="000404C0" w:rsidRPr="00A5486C">
        <w:rPr>
          <w:rFonts w:ascii="Arial" w:hAnsi="Arial" w:cs="Arial"/>
          <w:szCs w:val="22"/>
          <w:lang w:val="lt-LT"/>
        </w:rPr>
        <w:t xml:space="preserve">o KSSRS prijunginių - 0,4 kV </w:t>
      </w:r>
      <w:r w:rsidRPr="00A5486C">
        <w:rPr>
          <w:rFonts w:ascii="Arial" w:hAnsi="Arial" w:cs="Arial"/>
          <w:szCs w:val="22"/>
          <w:lang w:val="lt-LT"/>
        </w:rPr>
        <w:t xml:space="preserve">saulės elektrinės </w:t>
      </w:r>
      <w:r w:rsidR="000404C0" w:rsidRPr="00A5486C">
        <w:rPr>
          <w:rFonts w:ascii="Arial" w:hAnsi="Arial" w:cs="Arial"/>
          <w:szCs w:val="22"/>
          <w:lang w:val="lt-LT"/>
        </w:rPr>
        <w:t xml:space="preserve">ir </w:t>
      </w:r>
      <w:r w:rsidR="00434C1E" w:rsidRPr="00A5486C">
        <w:rPr>
          <w:rFonts w:ascii="Arial" w:hAnsi="Arial" w:cs="Arial"/>
          <w:szCs w:val="22"/>
          <w:lang w:val="lt-LT"/>
        </w:rPr>
        <w:t xml:space="preserve">0,4 kV elektromobilių pakrovimui skirto kištukinio lizdo </w:t>
      </w:r>
      <w:r w:rsidR="00DC5A6A" w:rsidRPr="00A5486C">
        <w:rPr>
          <w:rFonts w:ascii="Arial" w:hAnsi="Arial" w:cs="Arial"/>
          <w:szCs w:val="22"/>
          <w:lang w:val="lt-LT"/>
        </w:rPr>
        <w:t>kitoje spintoje</w:t>
      </w:r>
      <w:r w:rsidR="000404C0" w:rsidRPr="00A5486C">
        <w:rPr>
          <w:rFonts w:ascii="Arial" w:hAnsi="Arial" w:cs="Arial"/>
          <w:szCs w:val="22"/>
          <w:lang w:val="lt-LT"/>
        </w:rPr>
        <w:t>,</w:t>
      </w:r>
      <w:r w:rsidR="00DC5A6A" w:rsidRPr="00A5486C">
        <w:rPr>
          <w:rFonts w:ascii="Arial" w:hAnsi="Arial" w:cs="Arial"/>
          <w:szCs w:val="22"/>
          <w:lang w:val="lt-LT"/>
        </w:rPr>
        <w:t xml:space="preserve"> </w:t>
      </w:r>
      <w:r w:rsidRPr="00A5486C">
        <w:rPr>
          <w:rFonts w:ascii="Arial" w:hAnsi="Arial" w:cs="Arial"/>
          <w:szCs w:val="22"/>
          <w:lang w:val="lt-LT"/>
        </w:rPr>
        <w:t xml:space="preserve">kontroliniai (techniniai) elektros skaitikliai. Elektros skaitikliai elektroniniai, turintys dvi nepriklausomas srovės kilpas (CL1 ir CL2), išoriniai matmenys </w:t>
      </w:r>
      <w:r w:rsidR="003D08D0" w:rsidRPr="00A5486C">
        <w:rPr>
          <w:rFonts w:ascii="Arial" w:hAnsi="Arial" w:cs="Arial"/>
          <w:szCs w:val="22"/>
          <w:lang w:val="lt-LT"/>
        </w:rPr>
        <w:t>325x190x80mm</w:t>
      </w:r>
      <w:r w:rsidR="003D08D0" w:rsidRPr="00A5486C" w:rsidDel="003D08D0">
        <w:rPr>
          <w:rFonts w:ascii="Arial" w:hAnsi="Arial" w:cs="Arial"/>
          <w:szCs w:val="22"/>
          <w:lang w:val="lt-LT"/>
        </w:rPr>
        <w:t xml:space="preserve"> </w:t>
      </w:r>
      <w:r w:rsidRPr="00A5486C">
        <w:rPr>
          <w:rFonts w:ascii="Arial" w:hAnsi="Arial" w:cs="Arial"/>
          <w:szCs w:val="22"/>
          <w:lang w:val="lt-LT"/>
        </w:rPr>
        <w:t xml:space="preserve">mm. </w:t>
      </w:r>
      <w:r w:rsidR="00DC5A6A" w:rsidRPr="00A5486C">
        <w:rPr>
          <w:rFonts w:ascii="Arial" w:hAnsi="Arial" w:cs="Arial"/>
          <w:szCs w:val="22"/>
          <w:lang w:val="lt-LT"/>
        </w:rPr>
        <w:t>Spintose p</w:t>
      </w:r>
      <w:r w:rsidRPr="00A5486C">
        <w:rPr>
          <w:rFonts w:ascii="Arial" w:hAnsi="Arial" w:cs="Arial"/>
          <w:szCs w:val="22"/>
          <w:lang w:val="lt-LT"/>
        </w:rPr>
        <w:t>aliktos</w:t>
      </w:r>
      <w:r w:rsidR="00DC5A6A" w:rsidRPr="00A5486C">
        <w:rPr>
          <w:rFonts w:ascii="Arial" w:hAnsi="Arial" w:cs="Arial"/>
          <w:szCs w:val="22"/>
          <w:lang w:val="lt-LT"/>
        </w:rPr>
        <w:t>/</w:t>
      </w:r>
      <w:r w:rsidR="00D96173" w:rsidRPr="00A5486C">
        <w:rPr>
          <w:rFonts w:ascii="Arial" w:hAnsi="Arial" w:cs="Arial"/>
          <w:szCs w:val="22"/>
          <w:lang w:val="lt-LT"/>
        </w:rPr>
        <w:t>suprojektuotos</w:t>
      </w:r>
      <w:r w:rsidRPr="00A5486C">
        <w:rPr>
          <w:rFonts w:ascii="Arial" w:hAnsi="Arial" w:cs="Arial"/>
          <w:szCs w:val="22"/>
          <w:lang w:val="lt-LT"/>
        </w:rPr>
        <w:t xml:space="preserve"> </w:t>
      </w:r>
      <w:r w:rsidR="00DC5A6A" w:rsidRPr="00A5486C">
        <w:rPr>
          <w:rFonts w:ascii="Arial" w:hAnsi="Arial" w:cs="Arial"/>
          <w:szCs w:val="22"/>
          <w:lang w:val="lt-LT"/>
        </w:rPr>
        <w:t>rezervinės</w:t>
      </w:r>
      <w:r w:rsidRPr="00A5486C">
        <w:rPr>
          <w:rFonts w:ascii="Arial" w:hAnsi="Arial" w:cs="Arial"/>
          <w:szCs w:val="22"/>
          <w:lang w:val="lt-LT"/>
        </w:rPr>
        <w:t xml:space="preserve"> vietos įrengti dar </w:t>
      </w:r>
      <w:r w:rsidR="00DC5A6A" w:rsidRPr="00A5486C">
        <w:rPr>
          <w:rFonts w:ascii="Arial" w:hAnsi="Arial" w:cs="Arial"/>
          <w:szCs w:val="22"/>
          <w:lang w:val="lt-LT"/>
        </w:rPr>
        <w:t xml:space="preserve">kelis </w:t>
      </w:r>
      <w:r w:rsidRPr="00A5486C">
        <w:rPr>
          <w:rFonts w:ascii="Arial" w:hAnsi="Arial" w:cs="Arial"/>
          <w:szCs w:val="22"/>
          <w:lang w:val="lt-LT"/>
        </w:rPr>
        <w:t>analogiškus elektros skaitiklius;</w:t>
      </w:r>
    </w:p>
    <w:p w14:paraId="74A8C82B" w14:textId="03120DF8" w:rsidR="00346928" w:rsidRPr="00A5486C" w:rsidRDefault="00346928" w:rsidP="00937B8F">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elektros skaitiklio prijungimui bandymo gnybtynai (išoriniai matmenys 230x140x50 mm). Palikta</w:t>
      </w:r>
      <w:r w:rsidR="00D96173" w:rsidRPr="00A5486C">
        <w:rPr>
          <w:rFonts w:ascii="Arial" w:hAnsi="Arial" w:cs="Arial"/>
          <w:szCs w:val="22"/>
          <w:lang w:val="lt-LT"/>
        </w:rPr>
        <w:t>/suprojektuota</w:t>
      </w:r>
      <w:r w:rsidRPr="00A5486C">
        <w:rPr>
          <w:rFonts w:ascii="Arial" w:hAnsi="Arial" w:cs="Arial"/>
          <w:szCs w:val="22"/>
          <w:lang w:val="lt-LT"/>
        </w:rPr>
        <w:t xml:space="preserve"> vieta įrengti dar </w:t>
      </w:r>
      <w:r w:rsidR="00D96173" w:rsidRPr="00A5486C">
        <w:rPr>
          <w:rFonts w:ascii="Arial" w:hAnsi="Arial" w:cs="Arial"/>
          <w:szCs w:val="22"/>
          <w:lang w:val="lt-LT"/>
        </w:rPr>
        <w:t xml:space="preserve">kelis </w:t>
      </w:r>
      <w:r w:rsidRPr="00A5486C">
        <w:rPr>
          <w:rFonts w:ascii="Arial" w:hAnsi="Arial" w:cs="Arial"/>
          <w:szCs w:val="22"/>
          <w:lang w:val="lt-LT"/>
        </w:rPr>
        <w:t>analogiškus bandymo gnybtynus;</w:t>
      </w:r>
    </w:p>
    <w:p w14:paraId="0A141F4C" w14:textId="399DF1C1" w:rsidR="00346928" w:rsidRPr="00A5486C" w:rsidRDefault="00D96173" w:rsidP="00937B8F">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vienoje iš spintų </w:t>
      </w:r>
      <w:r w:rsidR="006B4B1D" w:rsidRPr="00A5486C">
        <w:rPr>
          <w:rFonts w:ascii="Arial" w:hAnsi="Arial" w:cs="Arial"/>
          <w:szCs w:val="22"/>
          <w:lang w:val="lt-LT"/>
        </w:rPr>
        <w:t xml:space="preserve">įrengiamas, </w:t>
      </w:r>
      <w:r w:rsidR="00346928" w:rsidRPr="00A5486C">
        <w:rPr>
          <w:rFonts w:ascii="Arial" w:hAnsi="Arial" w:cs="Arial"/>
          <w:szCs w:val="22"/>
          <w:lang w:val="lt-LT"/>
        </w:rPr>
        <w:t>elektrotechninėje dėžėje sukomplektuotas</w:t>
      </w:r>
      <w:r w:rsidR="006B4B1D" w:rsidRPr="00A5486C">
        <w:rPr>
          <w:rFonts w:ascii="Arial" w:hAnsi="Arial" w:cs="Arial"/>
          <w:szCs w:val="22"/>
          <w:lang w:val="lt-LT"/>
        </w:rPr>
        <w:t>,</w:t>
      </w:r>
      <w:r w:rsidR="00346928" w:rsidRPr="00A5486C">
        <w:rPr>
          <w:rFonts w:ascii="Arial" w:hAnsi="Arial" w:cs="Arial"/>
          <w:szCs w:val="22"/>
          <w:lang w:val="lt-LT"/>
        </w:rPr>
        <w:t xml:space="preserve"> automatizuotos elektros apskaitos sistemos (AEEAS, EMCOS) duomenų surinkimo ir perdavimo valdiklis (KDV, skydo išoriniai matmenys 510x315x190 mm);</w:t>
      </w:r>
    </w:p>
    <w:p w14:paraId="41015BE2" w14:textId="73A69BE3" w:rsidR="00346928" w:rsidRPr="00A5486C" w:rsidRDefault="00D96173" w:rsidP="00937B8F">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vienoje iš spintų </w:t>
      </w:r>
      <w:r w:rsidR="006B4B1D" w:rsidRPr="00A5486C">
        <w:rPr>
          <w:rFonts w:ascii="Arial" w:hAnsi="Arial" w:cs="Arial"/>
          <w:szCs w:val="22"/>
          <w:lang w:val="lt-LT"/>
        </w:rPr>
        <w:t xml:space="preserve">įrengiamas, </w:t>
      </w:r>
      <w:r w:rsidR="00346928" w:rsidRPr="00A5486C">
        <w:rPr>
          <w:rFonts w:ascii="Arial" w:hAnsi="Arial" w:cs="Arial"/>
          <w:szCs w:val="22"/>
          <w:lang w:val="lt-LT"/>
        </w:rPr>
        <w:t>elektrotechninėje dėžėje sukomplektuotas</w:t>
      </w:r>
      <w:r w:rsidR="006B4B1D" w:rsidRPr="00A5486C">
        <w:rPr>
          <w:rFonts w:ascii="Arial" w:hAnsi="Arial" w:cs="Arial"/>
          <w:szCs w:val="22"/>
          <w:lang w:val="lt-LT"/>
        </w:rPr>
        <w:t>,</w:t>
      </w:r>
      <w:r w:rsidR="00346928" w:rsidRPr="00A5486C">
        <w:rPr>
          <w:rFonts w:ascii="Arial" w:hAnsi="Arial" w:cs="Arial"/>
          <w:szCs w:val="22"/>
          <w:lang w:val="lt-LT"/>
        </w:rPr>
        <w:t xml:space="preserve"> elektros skaitiklių momentinių duomenų surinkimo ir perdavimo valdiklis (MDV, dėžės išoriniai matmenys 510x315x190 mm);</w:t>
      </w:r>
    </w:p>
    <w:p w14:paraId="6C2ECC8F" w14:textId="278AA07C" w:rsidR="00346928" w:rsidRPr="00A5486C" w:rsidRDefault="00346928" w:rsidP="00937B8F">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palikta</w:t>
      </w:r>
      <w:r w:rsidR="00D96173" w:rsidRPr="00A5486C">
        <w:rPr>
          <w:rFonts w:ascii="Arial" w:hAnsi="Arial" w:cs="Arial"/>
          <w:szCs w:val="22"/>
          <w:lang w:val="lt-LT"/>
        </w:rPr>
        <w:t>/suprojektuota</w:t>
      </w:r>
      <w:r w:rsidRPr="00A5486C">
        <w:rPr>
          <w:rFonts w:ascii="Arial" w:hAnsi="Arial" w:cs="Arial"/>
          <w:szCs w:val="22"/>
          <w:lang w:val="lt-LT"/>
        </w:rPr>
        <w:t xml:space="preserve"> vieta įrengti dar vieną analogiškų matmenų valdiklį (dėžės išoriniai matmenys 510x315x190 mm);</w:t>
      </w:r>
    </w:p>
    <w:p w14:paraId="5A6A7386" w14:textId="66AE9033" w:rsidR="00346928" w:rsidRPr="00A5486C" w:rsidRDefault="00346928" w:rsidP="00937B8F">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elektros skaitikli</w:t>
      </w:r>
      <w:r w:rsidR="00D96173" w:rsidRPr="00A5486C">
        <w:rPr>
          <w:rFonts w:ascii="Arial" w:hAnsi="Arial" w:cs="Arial"/>
          <w:szCs w:val="22"/>
          <w:lang w:val="lt-LT"/>
        </w:rPr>
        <w:t>ų</w:t>
      </w:r>
      <w:r w:rsidRPr="00A5486C">
        <w:rPr>
          <w:rFonts w:ascii="Arial" w:hAnsi="Arial" w:cs="Arial"/>
          <w:szCs w:val="22"/>
          <w:lang w:val="lt-LT"/>
        </w:rPr>
        <w:t xml:space="preserve"> rezerviniam maitinimui 12VDC maitinimo blokas</w:t>
      </w:r>
      <w:r w:rsidR="00D96173" w:rsidRPr="00A5486C">
        <w:rPr>
          <w:rFonts w:ascii="Arial" w:hAnsi="Arial" w:cs="Arial"/>
          <w:szCs w:val="22"/>
          <w:lang w:val="lt-LT"/>
        </w:rPr>
        <w:t xml:space="preserve"> (-ai)</w:t>
      </w:r>
      <w:r w:rsidRPr="00A5486C">
        <w:rPr>
          <w:rFonts w:ascii="Arial" w:hAnsi="Arial" w:cs="Arial"/>
          <w:szCs w:val="22"/>
          <w:lang w:val="lt-LT"/>
        </w:rPr>
        <w:t>;</w:t>
      </w:r>
    </w:p>
    <w:p w14:paraId="692FABE8" w14:textId="28B9259E" w:rsidR="007A3CFF" w:rsidRPr="00A5486C" w:rsidRDefault="007A3CFF" w:rsidP="00937B8F">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du 230 VAC kištukiniai lizdai ir vietinis LED apšvietimas;</w:t>
      </w:r>
    </w:p>
    <w:p w14:paraId="40DEB2F9" w14:textId="42E4FFF4" w:rsidR="00346928" w:rsidRPr="00A5486C" w:rsidRDefault="00346928" w:rsidP="00937B8F">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 xml:space="preserve">kita šiame </w:t>
      </w:r>
      <w:r w:rsidR="006B4B1D" w:rsidRPr="00A5486C">
        <w:rPr>
          <w:rFonts w:ascii="Arial" w:hAnsi="Arial" w:cs="Arial"/>
          <w:szCs w:val="22"/>
          <w:lang w:val="lt-LT"/>
        </w:rPr>
        <w:t xml:space="preserve">TU </w:t>
      </w:r>
      <w:r w:rsidRPr="00A5486C">
        <w:rPr>
          <w:rFonts w:ascii="Arial" w:hAnsi="Arial" w:cs="Arial"/>
          <w:szCs w:val="22"/>
          <w:lang w:val="lt-LT"/>
        </w:rPr>
        <w:t>skyriuje bei standartiniuose techniniuose reikalavimuose nenurodyta pilna TAS komplektacij</w:t>
      </w:r>
      <w:r w:rsidR="00D96173" w:rsidRPr="00A5486C">
        <w:rPr>
          <w:rFonts w:ascii="Arial" w:hAnsi="Arial" w:cs="Arial"/>
          <w:szCs w:val="22"/>
          <w:lang w:val="lt-LT"/>
        </w:rPr>
        <w:t>ai</w:t>
      </w:r>
      <w:r w:rsidRPr="00A5486C">
        <w:rPr>
          <w:rFonts w:ascii="Arial" w:hAnsi="Arial" w:cs="Arial"/>
          <w:szCs w:val="22"/>
          <w:lang w:val="lt-LT"/>
        </w:rPr>
        <w:t xml:space="preserve"> reikaling</w:t>
      </w:r>
      <w:r w:rsidR="00D96173" w:rsidRPr="00A5486C">
        <w:rPr>
          <w:rFonts w:ascii="Arial" w:hAnsi="Arial" w:cs="Arial"/>
          <w:szCs w:val="22"/>
          <w:lang w:val="lt-LT"/>
        </w:rPr>
        <w:t>a</w:t>
      </w:r>
      <w:r w:rsidRPr="00A5486C">
        <w:rPr>
          <w:rFonts w:ascii="Arial" w:hAnsi="Arial" w:cs="Arial"/>
          <w:szCs w:val="22"/>
          <w:lang w:val="lt-LT"/>
        </w:rPr>
        <w:t xml:space="preserve"> įrang</w:t>
      </w:r>
      <w:r w:rsidR="00D96173" w:rsidRPr="00A5486C">
        <w:rPr>
          <w:rFonts w:ascii="Arial" w:hAnsi="Arial" w:cs="Arial"/>
          <w:szCs w:val="22"/>
          <w:lang w:val="lt-LT"/>
        </w:rPr>
        <w:t>a</w:t>
      </w:r>
      <w:r w:rsidRPr="00A5486C">
        <w:rPr>
          <w:rFonts w:ascii="Arial" w:hAnsi="Arial" w:cs="Arial"/>
          <w:szCs w:val="22"/>
          <w:lang w:val="lt-LT"/>
        </w:rPr>
        <w:t xml:space="preserve"> </w:t>
      </w:r>
      <w:r w:rsidR="006B4B1D" w:rsidRPr="00A5486C">
        <w:rPr>
          <w:rFonts w:ascii="Arial" w:hAnsi="Arial" w:cs="Arial"/>
          <w:szCs w:val="22"/>
          <w:lang w:val="lt-LT"/>
        </w:rPr>
        <w:t xml:space="preserve">komplektuojama </w:t>
      </w:r>
      <w:r w:rsidR="00700AA7" w:rsidRPr="00A5486C">
        <w:rPr>
          <w:rFonts w:ascii="Arial" w:hAnsi="Arial" w:cs="Arial"/>
          <w:szCs w:val="22"/>
          <w:lang w:val="lt-LT"/>
        </w:rPr>
        <w:t>TDP</w:t>
      </w:r>
      <w:r w:rsidRPr="00A5486C">
        <w:rPr>
          <w:rFonts w:ascii="Arial" w:hAnsi="Arial" w:cs="Arial"/>
          <w:szCs w:val="22"/>
          <w:lang w:val="lt-LT"/>
        </w:rPr>
        <w:t xml:space="preserve"> </w:t>
      </w:r>
      <w:r w:rsidR="007A3CFF" w:rsidRPr="00A5486C">
        <w:rPr>
          <w:rFonts w:ascii="Arial" w:hAnsi="Arial" w:cs="Arial"/>
          <w:szCs w:val="22"/>
          <w:lang w:val="lt-LT"/>
        </w:rPr>
        <w:t>derinimo</w:t>
      </w:r>
      <w:r w:rsidRPr="00A5486C">
        <w:rPr>
          <w:rFonts w:ascii="Arial" w:hAnsi="Arial" w:cs="Arial"/>
          <w:szCs w:val="22"/>
          <w:lang w:val="lt-LT"/>
        </w:rPr>
        <w:t xml:space="preserve"> metu.</w:t>
      </w:r>
    </w:p>
    <w:p w14:paraId="3A84C563" w14:textId="134F2BD8" w:rsidR="00346928" w:rsidRPr="00A5486C" w:rsidRDefault="00700AA7" w:rsidP="006E1C38">
      <w:pPr>
        <w:pStyle w:val="NoSpacing"/>
        <w:numPr>
          <w:ilvl w:val="1"/>
          <w:numId w:val="3"/>
        </w:numPr>
        <w:tabs>
          <w:tab w:val="left" w:pos="1418"/>
        </w:tabs>
        <w:spacing w:line="276" w:lineRule="auto"/>
        <w:ind w:firstLine="567"/>
        <w:jc w:val="both"/>
        <w:rPr>
          <w:rFonts w:ascii="Arial" w:hAnsi="Arial" w:cs="Arial"/>
          <w:szCs w:val="22"/>
          <w:lang w:val="lt-LT"/>
        </w:rPr>
      </w:pPr>
      <w:r w:rsidRPr="00A5486C">
        <w:rPr>
          <w:rFonts w:ascii="Arial" w:hAnsi="Arial" w:cs="Arial"/>
          <w:szCs w:val="22"/>
          <w:lang w:val="lt-LT"/>
        </w:rPr>
        <w:t>TDP</w:t>
      </w:r>
      <w:r w:rsidR="009A39FB" w:rsidRPr="00A5486C">
        <w:rPr>
          <w:rFonts w:ascii="Arial" w:hAnsi="Arial" w:cs="Arial"/>
          <w:szCs w:val="22"/>
          <w:lang w:val="lt-LT"/>
        </w:rPr>
        <w:t xml:space="preserve"> turi būti nurodyta ir pateikti sprendiniai, kad </w:t>
      </w:r>
      <w:r w:rsidR="00D341C2" w:rsidRPr="00A5486C">
        <w:rPr>
          <w:rFonts w:ascii="Arial" w:hAnsi="Arial" w:cs="Arial"/>
          <w:szCs w:val="22"/>
          <w:lang w:val="lt-LT"/>
        </w:rPr>
        <w:t xml:space="preserve">0,4 kV </w:t>
      </w:r>
      <w:r w:rsidR="009A39FB" w:rsidRPr="00A5486C">
        <w:rPr>
          <w:rFonts w:ascii="Arial" w:hAnsi="Arial" w:cs="Arial"/>
          <w:szCs w:val="22"/>
          <w:lang w:val="lt-LT"/>
        </w:rPr>
        <w:t>s</w:t>
      </w:r>
      <w:r w:rsidR="00346928" w:rsidRPr="00A5486C">
        <w:rPr>
          <w:rFonts w:ascii="Arial" w:hAnsi="Arial" w:cs="Arial"/>
          <w:szCs w:val="22"/>
          <w:lang w:val="lt-LT"/>
        </w:rPr>
        <w:t xml:space="preserve">aulės elektrinės </w:t>
      </w:r>
      <w:r w:rsidR="004525F4" w:rsidRPr="00A5486C">
        <w:rPr>
          <w:rFonts w:ascii="Arial" w:hAnsi="Arial" w:cs="Arial"/>
          <w:szCs w:val="22"/>
          <w:lang w:val="lt-LT"/>
        </w:rPr>
        <w:t>(įrengtos ant 110 kV PVP stogo)</w:t>
      </w:r>
      <w:r w:rsidR="00346928" w:rsidRPr="00A5486C">
        <w:rPr>
          <w:rFonts w:ascii="Arial" w:hAnsi="Arial" w:cs="Arial"/>
          <w:szCs w:val="22"/>
          <w:lang w:val="lt-LT"/>
        </w:rPr>
        <w:t xml:space="preserve"> </w:t>
      </w:r>
      <w:r w:rsidR="00434C1E" w:rsidRPr="00A5486C">
        <w:rPr>
          <w:rFonts w:ascii="Arial" w:hAnsi="Arial" w:cs="Arial"/>
          <w:szCs w:val="22"/>
          <w:lang w:val="lt-LT"/>
        </w:rPr>
        <w:t>bei 0,4 kV elektromobilių pakrovimui skirto kištukinio lizdo</w:t>
      </w:r>
      <w:r w:rsidR="00F70069" w:rsidRPr="00A5486C">
        <w:rPr>
          <w:rFonts w:ascii="Arial" w:hAnsi="Arial" w:cs="Arial"/>
          <w:szCs w:val="22"/>
          <w:lang w:val="lt-LT"/>
        </w:rPr>
        <w:t>,</w:t>
      </w:r>
      <w:r w:rsidR="00434C1E" w:rsidRPr="00A5486C">
        <w:rPr>
          <w:rFonts w:ascii="Arial" w:hAnsi="Arial" w:cs="Arial"/>
          <w:szCs w:val="22"/>
          <w:lang w:val="lt-LT"/>
        </w:rPr>
        <w:t xml:space="preserve"> projektuojamuose KSSRS </w:t>
      </w:r>
      <w:r w:rsidR="00346928" w:rsidRPr="00A5486C">
        <w:rPr>
          <w:rFonts w:ascii="Arial" w:hAnsi="Arial" w:cs="Arial"/>
          <w:szCs w:val="22"/>
          <w:lang w:val="lt-LT"/>
        </w:rPr>
        <w:t>prijunginiuose</w:t>
      </w:r>
      <w:r w:rsidR="00F70069" w:rsidRPr="00A5486C">
        <w:rPr>
          <w:rFonts w:ascii="Arial" w:hAnsi="Arial" w:cs="Arial"/>
          <w:szCs w:val="22"/>
          <w:lang w:val="lt-LT"/>
        </w:rPr>
        <w:t>,</w:t>
      </w:r>
      <w:r w:rsidR="00346928" w:rsidRPr="00A5486C">
        <w:rPr>
          <w:rFonts w:ascii="Arial" w:hAnsi="Arial" w:cs="Arial"/>
          <w:szCs w:val="22"/>
          <w:lang w:val="lt-LT"/>
        </w:rPr>
        <w:t xml:space="preserve"> elektros skaitikliai turi būti </w:t>
      </w:r>
      <w:r w:rsidR="004525F4" w:rsidRPr="00A5486C">
        <w:rPr>
          <w:rFonts w:ascii="Arial" w:hAnsi="Arial" w:cs="Arial"/>
          <w:szCs w:val="22"/>
          <w:lang w:val="lt-LT"/>
        </w:rPr>
        <w:t>jungiami</w:t>
      </w:r>
      <w:r w:rsidR="00346928" w:rsidRPr="00A5486C">
        <w:rPr>
          <w:rFonts w:ascii="Arial" w:hAnsi="Arial" w:cs="Arial"/>
          <w:szCs w:val="22"/>
          <w:lang w:val="lt-LT"/>
        </w:rPr>
        <w:t xml:space="preserve"> per KSSRS įrengtus 0,72 </w:t>
      </w:r>
      <w:r w:rsidR="00E869E2" w:rsidRPr="00A5486C">
        <w:rPr>
          <w:rFonts w:ascii="Arial" w:hAnsi="Arial" w:cs="Arial"/>
          <w:szCs w:val="22"/>
          <w:lang w:val="lt-LT"/>
        </w:rPr>
        <w:t>k</w:t>
      </w:r>
      <w:r w:rsidR="00346928" w:rsidRPr="00A5486C">
        <w:rPr>
          <w:rFonts w:ascii="Arial" w:hAnsi="Arial" w:cs="Arial"/>
          <w:szCs w:val="22"/>
          <w:lang w:val="lt-LT"/>
        </w:rPr>
        <w:t xml:space="preserve">V XX/5 A srovės transformatorius, kurie turi būti paskaičiuoti atsižvelgiant į </w:t>
      </w:r>
      <w:r w:rsidR="00D341C2" w:rsidRPr="00A5486C">
        <w:rPr>
          <w:rFonts w:ascii="Arial" w:hAnsi="Arial" w:cs="Arial"/>
          <w:szCs w:val="22"/>
          <w:lang w:val="lt-LT"/>
        </w:rPr>
        <w:t xml:space="preserve">0,4 kV </w:t>
      </w:r>
      <w:r w:rsidR="00346928" w:rsidRPr="00A5486C">
        <w:rPr>
          <w:rFonts w:ascii="Arial" w:hAnsi="Arial" w:cs="Arial"/>
          <w:szCs w:val="22"/>
          <w:lang w:val="lt-LT"/>
        </w:rPr>
        <w:t>saulės elektrinės įrengt</w:t>
      </w:r>
      <w:r w:rsidR="0069476F" w:rsidRPr="00A5486C">
        <w:rPr>
          <w:rFonts w:ascii="Arial" w:hAnsi="Arial" w:cs="Arial"/>
          <w:szCs w:val="22"/>
          <w:lang w:val="lt-LT"/>
        </w:rPr>
        <w:t>ą</w:t>
      </w:r>
      <w:r w:rsidR="00346928" w:rsidRPr="00A5486C">
        <w:rPr>
          <w:rFonts w:ascii="Arial" w:hAnsi="Arial" w:cs="Arial"/>
          <w:szCs w:val="22"/>
          <w:lang w:val="lt-LT"/>
        </w:rPr>
        <w:t xml:space="preserve"> gali</w:t>
      </w:r>
      <w:r w:rsidR="0069476F" w:rsidRPr="00A5486C">
        <w:rPr>
          <w:rFonts w:ascii="Arial" w:hAnsi="Arial" w:cs="Arial"/>
          <w:szCs w:val="22"/>
          <w:lang w:val="lt-LT"/>
        </w:rPr>
        <w:t>ą</w:t>
      </w:r>
      <w:r w:rsidR="00434C1E" w:rsidRPr="00A5486C">
        <w:rPr>
          <w:rFonts w:ascii="Arial" w:hAnsi="Arial" w:cs="Arial"/>
          <w:szCs w:val="22"/>
          <w:lang w:val="lt-LT"/>
        </w:rPr>
        <w:t xml:space="preserve"> bei 0,4 kV elektromobilių pakrovimui skirto kištukinio lizdo KSSRS prijunginyje parinktą ribojantį aparatą</w:t>
      </w:r>
      <w:r w:rsidR="00346928" w:rsidRPr="00A5486C">
        <w:rPr>
          <w:rFonts w:ascii="Arial" w:hAnsi="Arial" w:cs="Arial"/>
          <w:szCs w:val="22"/>
          <w:lang w:val="lt-LT"/>
        </w:rPr>
        <w:t xml:space="preserve">. </w:t>
      </w:r>
      <w:r w:rsidR="004525F4" w:rsidRPr="00A5486C">
        <w:rPr>
          <w:rFonts w:ascii="Arial" w:hAnsi="Arial" w:cs="Arial"/>
          <w:szCs w:val="22"/>
          <w:lang w:val="lt-LT"/>
        </w:rPr>
        <w:t>Šiam tikslui parenkami</w:t>
      </w:r>
      <w:r w:rsidR="00346928" w:rsidRPr="00A5486C">
        <w:rPr>
          <w:rFonts w:ascii="Arial" w:hAnsi="Arial" w:cs="Arial"/>
          <w:szCs w:val="22"/>
          <w:lang w:val="lt-LT"/>
        </w:rPr>
        <w:t xml:space="preserve"> srovės transformatoriai turi atitikti EĮĮBT ir standartų reikalavimus, turėti antrinių grandinių plombavimo galimybę ir turi būti metrologiškai patikrinti bei su Lietuvoje pripažintais gamintojo, Lietuvos arba kitos Europos Sąjungos šalies akredituotos laboratorijos</w:t>
      </w:r>
      <w:r w:rsidR="004E5311" w:rsidRPr="00A5486C">
        <w:rPr>
          <w:rFonts w:ascii="Arial" w:hAnsi="Arial" w:cs="Arial"/>
          <w:szCs w:val="22"/>
          <w:lang w:val="lt-LT"/>
        </w:rPr>
        <w:t>,</w:t>
      </w:r>
      <w:r w:rsidR="00346928" w:rsidRPr="00A5486C">
        <w:rPr>
          <w:rFonts w:ascii="Arial" w:hAnsi="Arial" w:cs="Arial"/>
          <w:szCs w:val="22"/>
          <w:lang w:val="lt-LT"/>
        </w:rPr>
        <w:t xml:space="preserve"> išduotais patikros sertifikatais ar pastaruosius pakeičiančiais žymenimis, patvirtinančiais jų matavimo tikslumą.</w:t>
      </w:r>
    </w:p>
    <w:p w14:paraId="12953305" w14:textId="2AA9E4AA" w:rsidR="00346928" w:rsidRPr="00A5486C" w:rsidRDefault="00700AA7" w:rsidP="006E1C38">
      <w:pPr>
        <w:pStyle w:val="NoSpacing"/>
        <w:numPr>
          <w:ilvl w:val="1"/>
          <w:numId w:val="3"/>
        </w:numPr>
        <w:tabs>
          <w:tab w:val="left" w:pos="1418"/>
        </w:tabs>
        <w:spacing w:line="276" w:lineRule="auto"/>
        <w:ind w:firstLine="567"/>
        <w:jc w:val="both"/>
        <w:rPr>
          <w:rFonts w:ascii="Arial" w:hAnsi="Arial" w:cs="Arial"/>
          <w:szCs w:val="22"/>
          <w:lang w:val="lt-LT"/>
        </w:rPr>
      </w:pPr>
      <w:r w:rsidRPr="00A5486C">
        <w:rPr>
          <w:rFonts w:ascii="Arial" w:hAnsi="Arial" w:cs="Arial"/>
          <w:szCs w:val="22"/>
          <w:lang w:val="lt-LT"/>
        </w:rPr>
        <w:lastRenderedPageBreak/>
        <w:t>TDP</w:t>
      </w:r>
      <w:r w:rsidR="00F70069" w:rsidRPr="00A5486C">
        <w:rPr>
          <w:rFonts w:ascii="Arial" w:hAnsi="Arial" w:cs="Arial"/>
          <w:szCs w:val="22"/>
          <w:lang w:val="lt-LT"/>
        </w:rPr>
        <w:t xml:space="preserve"> </w:t>
      </w:r>
      <w:r w:rsidR="00D17DAB" w:rsidRPr="00A5486C">
        <w:rPr>
          <w:rFonts w:ascii="Arial" w:hAnsi="Arial" w:cs="Arial"/>
          <w:szCs w:val="22"/>
          <w:lang w:val="lt-LT"/>
        </w:rPr>
        <w:t>AR</w:t>
      </w:r>
      <w:r w:rsidR="00F70069" w:rsidRPr="00A5486C">
        <w:rPr>
          <w:rFonts w:ascii="Arial" w:hAnsi="Arial" w:cs="Arial"/>
          <w:szCs w:val="22"/>
          <w:lang w:val="lt-LT"/>
        </w:rPr>
        <w:t xml:space="preserve"> turi būti </w:t>
      </w:r>
      <w:r w:rsidR="000C1A6D" w:rsidRPr="00A5486C">
        <w:rPr>
          <w:rFonts w:ascii="Arial" w:hAnsi="Arial" w:cs="Arial"/>
          <w:szCs w:val="22"/>
          <w:lang w:val="lt-LT"/>
        </w:rPr>
        <w:t>pažymėta</w:t>
      </w:r>
      <w:r w:rsidR="00F70069" w:rsidRPr="00A5486C">
        <w:rPr>
          <w:rFonts w:ascii="Arial" w:hAnsi="Arial" w:cs="Arial"/>
          <w:szCs w:val="22"/>
          <w:lang w:val="lt-LT"/>
        </w:rPr>
        <w:t>, kad g</w:t>
      </w:r>
      <w:r w:rsidR="00346928" w:rsidRPr="00A5486C">
        <w:rPr>
          <w:rFonts w:ascii="Arial" w:hAnsi="Arial" w:cs="Arial"/>
          <w:szCs w:val="22"/>
          <w:lang w:val="lt-LT"/>
        </w:rPr>
        <w:t xml:space="preserve">alios transformatorių komercinių pagrindinių elektros skaitiklių prijungimas turi būti prie atskirų (atskirtų nuo relinės apsaugos, kitų matavimo prietaisų ar automatikos įrenginių) srovės ir įtampos transformatorių matavimo apvijų. Komerciniai dubliuojantys elektros skaitikliai turi būti </w:t>
      </w:r>
      <w:r w:rsidR="00CA1391" w:rsidRPr="00A5486C">
        <w:rPr>
          <w:rFonts w:ascii="Arial" w:hAnsi="Arial" w:cs="Arial"/>
          <w:szCs w:val="22"/>
          <w:lang w:val="lt-LT"/>
        </w:rPr>
        <w:t xml:space="preserve">suprojektuoti prijungti </w:t>
      </w:r>
      <w:r w:rsidR="00346928" w:rsidRPr="00A5486C">
        <w:rPr>
          <w:rFonts w:ascii="Arial" w:hAnsi="Arial" w:cs="Arial"/>
          <w:szCs w:val="22"/>
          <w:lang w:val="lt-LT"/>
        </w:rPr>
        <w:t xml:space="preserve">prie kitų srovės ir įtampos transformatorių matavimo apvijų. Komerciniai dubliuojantys ir </w:t>
      </w:r>
      <w:r w:rsidR="000251A2" w:rsidRPr="00A5486C">
        <w:rPr>
          <w:rFonts w:ascii="Arial" w:hAnsi="Arial" w:cs="Arial"/>
          <w:szCs w:val="22"/>
          <w:lang w:val="lt-LT"/>
        </w:rPr>
        <w:t xml:space="preserve">kontroliniai </w:t>
      </w:r>
      <w:r w:rsidR="00346928" w:rsidRPr="00A5486C">
        <w:rPr>
          <w:rFonts w:ascii="Arial" w:hAnsi="Arial" w:cs="Arial"/>
          <w:szCs w:val="22"/>
          <w:lang w:val="lt-LT"/>
        </w:rPr>
        <w:t>(</w:t>
      </w:r>
      <w:r w:rsidR="000251A2" w:rsidRPr="00A5486C">
        <w:rPr>
          <w:rFonts w:ascii="Arial" w:hAnsi="Arial" w:cs="Arial"/>
          <w:szCs w:val="22"/>
          <w:lang w:val="lt-LT"/>
        </w:rPr>
        <w:t>techniniai</w:t>
      </w:r>
      <w:r w:rsidR="00346928" w:rsidRPr="00A5486C">
        <w:rPr>
          <w:rFonts w:ascii="Arial" w:hAnsi="Arial" w:cs="Arial"/>
          <w:szCs w:val="22"/>
          <w:lang w:val="lt-LT"/>
        </w:rPr>
        <w:t>) elektros skaitikliai gali būti jungiami kartu, su kitais matavimo prietaisais ar automatikos įrenginiais.</w:t>
      </w:r>
    </w:p>
    <w:p w14:paraId="00D3084F" w14:textId="50D608B5" w:rsidR="00346928" w:rsidRPr="00A5486C" w:rsidRDefault="00700AA7" w:rsidP="001A6058">
      <w:pPr>
        <w:pStyle w:val="NoSpacing"/>
        <w:numPr>
          <w:ilvl w:val="1"/>
          <w:numId w:val="3"/>
        </w:numPr>
        <w:tabs>
          <w:tab w:val="left" w:pos="1418"/>
        </w:tabs>
        <w:spacing w:line="276" w:lineRule="auto"/>
        <w:ind w:firstLine="567"/>
        <w:jc w:val="both"/>
        <w:rPr>
          <w:rFonts w:ascii="Arial" w:hAnsi="Arial" w:cs="Arial"/>
          <w:szCs w:val="22"/>
          <w:lang w:val="lt-LT"/>
        </w:rPr>
      </w:pPr>
      <w:bookmarkStart w:id="121" w:name="_Hlk188280887"/>
      <w:r w:rsidRPr="00A5486C">
        <w:rPr>
          <w:rFonts w:ascii="Arial" w:hAnsi="Arial" w:cs="Arial"/>
          <w:szCs w:val="22"/>
          <w:lang w:val="lt-LT"/>
        </w:rPr>
        <w:t>TDP</w:t>
      </w:r>
      <w:r w:rsidR="00F70069" w:rsidRPr="00A5486C">
        <w:rPr>
          <w:rFonts w:ascii="Arial" w:hAnsi="Arial" w:cs="Arial"/>
          <w:szCs w:val="22"/>
          <w:lang w:val="lt-LT"/>
        </w:rPr>
        <w:t xml:space="preserve"> </w:t>
      </w:r>
      <w:r w:rsidR="00D17DAB" w:rsidRPr="00A5486C">
        <w:rPr>
          <w:rFonts w:ascii="Arial" w:hAnsi="Arial" w:cs="Arial"/>
          <w:szCs w:val="22"/>
          <w:lang w:val="lt-LT"/>
        </w:rPr>
        <w:t>AR</w:t>
      </w:r>
      <w:r w:rsidR="00F70069" w:rsidRPr="00A5486C">
        <w:rPr>
          <w:rFonts w:ascii="Arial" w:hAnsi="Arial" w:cs="Arial"/>
          <w:szCs w:val="22"/>
          <w:lang w:val="lt-LT"/>
        </w:rPr>
        <w:t xml:space="preserve"> turi būti </w:t>
      </w:r>
      <w:r w:rsidR="002922BF" w:rsidRPr="00A5486C">
        <w:rPr>
          <w:rFonts w:ascii="Arial" w:hAnsi="Arial" w:cs="Arial"/>
          <w:szCs w:val="22"/>
          <w:lang w:val="lt-LT"/>
        </w:rPr>
        <w:t>aprašytas matavimo transformatorių parinkimas, lentelėse pateikti jų parametrai - antrinių apvijų skaiči</w:t>
      </w:r>
      <w:r w:rsidR="006B4B1D" w:rsidRPr="00A5486C">
        <w:rPr>
          <w:rFonts w:ascii="Arial" w:hAnsi="Arial" w:cs="Arial"/>
          <w:szCs w:val="22"/>
          <w:lang w:val="lt-LT"/>
        </w:rPr>
        <w:t>us</w:t>
      </w:r>
      <w:r w:rsidR="002922BF" w:rsidRPr="00A5486C">
        <w:rPr>
          <w:rFonts w:ascii="Arial" w:hAnsi="Arial" w:cs="Arial"/>
          <w:szCs w:val="22"/>
          <w:lang w:val="lt-LT"/>
        </w:rPr>
        <w:t>, paskirtis ir kt.</w:t>
      </w:r>
      <w:r w:rsidR="00A22D21" w:rsidRPr="00A5486C">
        <w:rPr>
          <w:rFonts w:ascii="Arial" w:hAnsi="Arial" w:cs="Arial"/>
          <w:szCs w:val="22"/>
          <w:lang w:val="lt-LT"/>
        </w:rPr>
        <w:t xml:space="preserve"> duomenys.</w:t>
      </w:r>
      <w:r w:rsidR="002922BF" w:rsidRPr="00A5486C">
        <w:rPr>
          <w:rFonts w:ascii="Arial" w:hAnsi="Arial" w:cs="Arial"/>
          <w:szCs w:val="22"/>
          <w:lang w:val="lt-LT"/>
        </w:rPr>
        <w:t xml:space="preserve"> </w:t>
      </w:r>
      <w:r w:rsidR="00A22D21" w:rsidRPr="00A5486C">
        <w:rPr>
          <w:rFonts w:ascii="Arial" w:hAnsi="Arial" w:cs="Arial"/>
          <w:szCs w:val="22"/>
          <w:lang w:val="lt-LT"/>
        </w:rPr>
        <w:t>AR</w:t>
      </w:r>
      <w:r w:rsidR="002922BF" w:rsidRPr="00A5486C">
        <w:rPr>
          <w:rFonts w:ascii="Arial" w:hAnsi="Arial" w:cs="Arial"/>
          <w:szCs w:val="22"/>
          <w:lang w:val="lt-LT"/>
        </w:rPr>
        <w:t xml:space="preserve"> turi būti </w:t>
      </w:r>
      <w:r w:rsidR="001A6058" w:rsidRPr="00A5486C">
        <w:rPr>
          <w:rFonts w:ascii="Arial" w:hAnsi="Arial" w:cs="Arial"/>
          <w:szCs w:val="22"/>
          <w:lang w:val="lt-LT"/>
        </w:rPr>
        <w:t xml:space="preserve">pateikti antrinių apvijų vardinės apkrovos skaičiavimų rezultatai, atsižvelgiant į prie apvijų jungiamų prietaisų sudaromas apkrovas, bei šiuos skaičiavimus pagrindžianti pilna skaičiavimų eiga, su formulėmis, jose panaudotais pradiniais/išvestiniais duomenimis ir gautais rezultatais. Srovės ir įtampos matavimų transformatoriai </w:t>
      </w:r>
      <w:r w:rsidR="00A22D21" w:rsidRPr="00A5486C">
        <w:rPr>
          <w:rFonts w:ascii="Arial" w:hAnsi="Arial" w:cs="Arial"/>
          <w:szCs w:val="22"/>
          <w:lang w:val="lt-LT"/>
        </w:rPr>
        <w:t xml:space="preserve">skirti </w:t>
      </w:r>
      <w:r w:rsidR="001A6058" w:rsidRPr="00A5486C">
        <w:rPr>
          <w:rFonts w:ascii="Arial" w:hAnsi="Arial" w:cs="Arial"/>
          <w:szCs w:val="22"/>
          <w:lang w:val="lt-LT"/>
        </w:rPr>
        <w:t>elektros energijos apskaitoms ir matavimų reikmėms turi būti projektuojami</w:t>
      </w:r>
      <w:r w:rsidR="00A22D21" w:rsidRPr="00A5486C">
        <w:rPr>
          <w:rFonts w:ascii="Arial" w:hAnsi="Arial" w:cs="Arial"/>
          <w:szCs w:val="22"/>
          <w:lang w:val="lt-LT"/>
        </w:rPr>
        <w:t xml:space="preserve"> </w:t>
      </w:r>
      <w:bookmarkStart w:id="122" w:name="_Hlk188001400"/>
      <w:r w:rsidR="00A22D21" w:rsidRPr="00A5486C">
        <w:rPr>
          <w:rFonts w:ascii="Arial" w:hAnsi="Arial" w:cs="Arial"/>
          <w:szCs w:val="22"/>
          <w:lang w:val="lt-LT"/>
        </w:rPr>
        <w:t>(parenkami)</w:t>
      </w:r>
      <w:bookmarkEnd w:id="122"/>
      <w:r w:rsidR="001A6058" w:rsidRPr="00A5486C">
        <w:rPr>
          <w:rFonts w:ascii="Arial" w:hAnsi="Arial" w:cs="Arial"/>
          <w:szCs w:val="22"/>
          <w:lang w:val="lt-LT"/>
        </w:rPr>
        <w:t xml:space="preserve"> įvertinant visų prijungiamų prijunginių pareikalaujamas vardines galias ir būtinybę užtikrinti reikalaujamą elektros energijos matavimo tikslumą visame apvijų apkrautumo diapazone. </w:t>
      </w:r>
      <w:r w:rsidR="000C1A6D" w:rsidRPr="00A5486C">
        <w:rPr>
          <w:rFonts w:ascii="Arial" w:hAnsi="Arial" w:cs="Arial"/>
          <w:szCs w:val="22"/>
          <w:lang w:val="lt-LT"/>
        </w:rPr>
        <w:t xml:space="preserve">Parenkant ST parametrus turi būti įvertinta galimybė </w:t>
      </w:r>
      <w:r w:rsidR="00E869E2" w:rsidRPr="00A5486C">
        <w:rPr>
          <w:rFonts w:ascii="Arial" w:hAnsi="Arial" w:cs="Arial"/>
          <w:szCs w:val="22"/>
          <w:lang w:val="lt-LT"/>
        </w:rPr>
        <w:t xml:space="preserve">skirstomajam operatoriui </w:t>
      </w:r>
      <w:r w:rsidR="000C1A6D" w:rsidRPr="00A5486C">
        <w:rPr>
          <w:rFonts w:ascii="Arial" w:hAnsi="Arial" w:cs="Arial"/>
          <w:szCs w:val="22"/>
          <w:lang w:val="lt-LT"/>
        </w:rPr>
        <w:t>ESO pakeisti esamą galios transformatorių į vienu laiptu aukštesnį - 25 MVA nominalios galios ateityje</w:t>
      </w:r>
      <w:r w:rsidR="00E869E2" w:rsidRPr="00A5486C">
        <w:rPr>
          <w:rFonts w:ascii="Arial" w:hAnsi="Arial" w:cs="Arial"/>
          <w:szCs w:val="22"/>
          <w:lang w:val="lt-LT"/>
        </w:rPr>
        <w:t>.</w:t>
      </w:r>
      <w:r w:rsidR="000C1A6D" w:rsidRPr="00A5486C">
        <w:rPr>
          <w:rFonts w:ascii="Arial" w:hAnsi="Arial" w:cs="Arial"/>
          <w:szCs w:val="22"/>
          <w:lang w:val="lt-LT"/>
        </w:rPr>
        <w:t xml:space="preserve"> </w:t>
      </w:r>
      <w:r w:rsidR="001A6058" w:rsidRPr="00A5486C">
        <w:rPr>
          <w:rFonts w:ascii="Arial" w:hAnsi="Arial" w:cs="Arial"/>
          <w:szCs w:val="22"/>
          <w:lang w:val="lt-LT"/>
        </w:rPr>
        <w:t xml:space="preserve">Atvejais, kuomet remiantis skaičiavimais yra pagrindžiamas poreikis įrengti srovės transformatorius su šerdimis, turinčiais skirtingus transformacijos koeficientus (atšakas) - atšakų turi būti ne daugiau dviejų. Tokiu atveju ST šerdžių transformacijos koeficientų perjungimas turi būti projektuojamas antrinių grandinių pusėje. </w:t>
      </w:r>
      <w:r w:rsidR="00E174DA" w:rsidRPr="00A5486C">
        <w:rPr>
          <w:rFonts w:ascii="Arial" w:hAnsi="Arial" w:cs="Arial"/>
          <w:szCs w:val="22"/>
          <w:lang w:val="lt-LT"/>
        </w:rPr>
        <w:t xml:space="preserve">AR pažymėti ir brėžiniuose pavaizduoti, kad srovės ir įtampos transformatorių antrinių grandinių įžeminimas bei srovės transformatorių koeficientų perjungimas (kuomet projektavimo metu parenkamos šerdys su atšakomis) turi būti įrengtas gnybtų spintose (gnybtynuose). </w:t>
      </w:r>
      <w:r w:rsidR="00346928" w:rsidRPr="00A5486C">
        <w:rPr>
          <w:rFonts w:ascii="Arial" w:hAnsi="Arial" w:cs="Arial"/>
          <w:szCs w:val="22"/>
          <w:lang w:val="lt-LT"/>
        </w:rPr>
        <w:t xml:space="preserve">Reikalavimai naujiems 110 kV srovės ir įtampos transformatoriams nurodyti šios </w:t>
      </w:r>
      <w:r w:rsidR="00987A28" w:rsidRPr="00A5486C">
        <w:rPr>
          <w:rFonts w:ascii="Arial" w:hAnsi="Arial" w:cs="Arial"/>
          <w:szCs w:val="22"/>
          <w:lang w:val="lt-LT"/>
        </w:rPr>
        <w:t>Techninės</w:t>
      </w:r>
      <w:r w:rsidR="00346928" w:rsidRPr="00A5486C">
        <w:rPr>
          <w:rFonts w:ascii="Arial" w:hAnsi="Arial" w:cs="Arial"/>
          <w:szCs w:val="22"/>
          <w:lang w:val="lt-LT"/>
        </w:rPr>
        <w:t xml:space="preserve"> užduoties </w:t>
      </w:r>
      <w:r w:rsidR="00CA1391" w:rsidRPr="00A5486C">
        <w:rPr>
          <w:rFonts w:ascii="Arial" w:hAnsi="Arial" w:cs="Arial"/>
          <w:szCs w:val="22"/>
          <w:lang w:val="lt-LT"/>
        </w:rPr>
        <w:t xml:space="preserve">6 </w:t>
      </w:r>
      <w:r w:rsidR="00346928" w:rsidRPr="00A5486C">
        <w:rPr>
          <w:rFonts w:ascii="Arial" w:hAnsi="Arial" w:cs="Arial"/>
          <w:szCs w:val="22"/>
          <w:lang w:val="lt-LT"/>
        </w:rPr>
        <w:t>skyriuje.</w:t>
      </w:r>
      <w:bookmarkEnd w:id="121"/>
    </w:p>
    <w:p w14:paraId="261E312E" w14:textId="2ECDDBF0" w:rsidR="00E174DA" w:rsidRPr="00A5486C" w:rsidRDefault="008A3865" w:rsidP="001A6058">
      <w:pPr>
        <w:pStyle w:val="NoSpacing"/>
        <w:numPr>
          <w:ilvl w:val="1"/>
          <w:numId w:val="3"/>
        </w:numPr>
        <w:tabs>
          <w:tab w:val="left" w:pos="1418"/>
        </w:tabs>
        <w:spacing w:line="276" w:lineRule="auto"/>
        <w:ind w:firstLine="567"/>
        <w:jc w:val="both"/>
        <w:rPr>
          <w:rFonts w:ascii="Arial" w:hAnsi="Arial" w:cs="Arial"/>
          <w:szCs w:val="22"/>
          <w:lang w:val="lt-LT"/>
        </w:rPr>
      </w:pPr>
      <w:bookmarkStart w:id="123" w:name="_Hlk188280821"/>
      <w:r w:rsidRPr="00A5486C" w:rsidDel="00E174DA">
        <w:rPr>
          <w:rFonts w:ascii="Arial" w:hAnsi="Arial" w:cs="Arial"/>
          <w:szCs w:val="22"/>
          <w:lang w:val="lt-LT"/>
        </w:rPr>
        <w:t xml:space="preserve">TDP AR pažymėti, kad visos srovės ir įtampos transformatorių gnybtynų spintos (gnybtynai) turi atitikti standartinius techninius reikalavimus lauko tarpinių gnybtų spintoms, pateiktus </w:t>
      </w:r>
      <w:sdt>
        <w:sdtPr>
          <w:rPr>
            <w:rFonts w:ascii="Arial" w:hAnsi="Arial" w:cs="Arial"/>
            <w:szCs w:val="22"/>
            <w:lang w:val="lt-LT"/>
          </w:rPr>
          <w:id w:val="699050861"/>
          <w:citation/>
        </w:sdtPr>
        <w:sdtContent>
          <w:r w:rsidRPr="00A5486C" w:rsidDel="00E174DA">
            <w:rPr>
              <w:rFonts w:ascii="Arial" w:hAnsi="Arial" w:cs="Arial"/>
              <w:szCs w:val="22"/>
              <w:lang w:val="lt-LT"/>
            </w:rPr>
            <w:fldChar w:fldCharType="begin"/>
          </w:r>
          <w:r w:rsidRPr="00A5486C" w:rsidDel="00E174DA">
            <w:rPr>
              <w:rFonts w:ascii="Arial" w:hAnsi="Arial" w:cs="Arial"/>
              <w:szCs w:val="22"/>
              <w:lang w:val="lt-LT"/>
            </w:rPr>
            <w:instrText xml:space="preserve">CITATION RAA9 \l 1063 </w:instrText>
          </w:r>
          <w:r w:rsidRPr="00A5486C" w:rsidDel="00E174DA">
            <w:rPr>
              <w:rFonts w:ascii="Arial" w:hAnsi="Arial" w:cs="Arial"/>
              <w:szCs w:val="22"/>
              <w:lang w:val="lt-LT"/>
            </w:rPr>
            <w:fldChar w:fldCharType="separate"/>
          </w:r>
          <w:r w:rsidR="00BE094A" w:rsidRPr="00A5486C">
            <w:rPr>
              <w:rFonts w:ascii="Arial" w:hAnsi="Arial" w:cs="Arial"/>
              <w:noProof/>
              <w:szCs w:val="22"/>
              <w:lang w:val="lt-LT"/>
            </w:rPr>
            <w:t>(74)</w:t>
          </w:r>
          <w:r w:rsidRPr="00A5486C" w:rsidDel="00E174DA">
            <w:rPr>
              <w:rFonts w:ascii="Arial" w:hAnsi="Arial" w:cs="Arial"/>
              <w:szCs w:val="22"/>
              <w:lang w:val="lt-LT"/>
            </w:rPr>
            <w:fldChar w:fldCharType="end"/>
          </w:r>
        </w:sdtContent>
      </w:sdt>
      <w:r w:rsidRPr="00A5486C" w:rsidDel="00E174DA">
        <w:rPr>
          <w:rFonts w:ascii="Arial" w:hAnsi="Arial" w:cs="Arial"/>
          <w:szCs w:val="22"/>
          <w:lang w:val="lt-LT"/>
        </w:rPr>
        <w:t xml:space="preserve"> priede.</w:t>
      </w:r>
      <w:bookmarkEnd w:id="123"/>
    </w:p>
    <w:p w14:paraId="3AF268BC" w14:textId="5C0C9B31" w:rsidR="00346928" w:rsidRPr="00A5486C" w:rsidRDefault="00700AA7" w:rsidP="006E1C38">
      <w:pPr>
        <w:pStyle w:val="NoSpacing"/>
        <w:numPr>
          <w:ilvl w:val="1"/>
          <w:numId w:val="3"/>
        </w:numPr>
        <w:tabs>
          <w:tab w:val="left" w:pos="1418"/>
        </w:tabs>
        <w:spacing w:line="276" w:lineRule="auto"/>
        <w:ind w:firstLine="567"/>
        <w:jc w:val="both"/>
        <w:rPr>
          <w:rFonts w:ascii="Arial" w:hAnsi="Arial" w:cs="Arial"/>
          <w:szCs w:val="22"/>
          <w:lang w:val="lt-LT"/>
        </w:rPr>
      </w:pPr>
      <w:r w:rsidRPr="00A5486C">
        <w:rPr>
          <w:rFonts w:ascii="Arial" w:hAnsi="Arial" w:cs="Arial"/>
          <w:szCs w:val="22"/>
          <w:lang w:val="lt-LT"/>
        </w:rPr>
        <w:t>TDP</w:t>
      </w:r>
      <w:r w:rsidR="00D47CFD" w:rsidRPr="00A5486C">
        <w:rPr>
          <w:rFonts w:ascii="Arial" w:hAnsi="Arial" w:cs="Arial"/>
          <w:szCs w:val="22"/>
          <w:lang w:val="lt-LT"/>
        </w:rPr>
        <w:t xml:space="preserve"> </w:t>
      </w:r>
      <w:r w:rsidR="00D17DAB" w:rsidRPr="00A5486C">
        <w:rPr>
          <w:rFonts w:ascii="Arial" w:hAnsi="Arial" w:cs="Arial"/>
          <w:szCs w:val="22"/>
          <w:lang w:val="lt-LT"/>
        </w:rPr>
        <w:t>AR</w:t>
      </w:r>
      <w:r w:rsidR="00CA1391" w:rsidRPr="00A5486C">
        <w:rPr>
          <w:rFonts w:ascii="Arial" w:hAnsi="Arial" w:cs="Arial"/>
          <w:szCs w:val="22"/>
          <w:lang w:val="lt-LT"/>
        </w:rPr>
        <w:t xml:space="preserve"> turi būti nurodyta, kad p</w:t>
      </w:r>
      <w:r w:rsidR="00346928" w:rsidRPr="00A5486C">
        <w:rPr>
          <w:rFonts w:ascii="Arial" w:hAnsi="Arial" w:cs="Arial"/>
          <w:szCs w:val="22"/>
          <w:lang w:val="lt-LT"/>
        </w:rPr>
        <w:t>o elektros apskaitos sumontavimo turi būti išmatuotos srovės ir įtampos transformatorių elektros apskaitoms naudojamų apvijų ir šerdžių</w:t>
      </w:r>
      <w:r w:rsidR="00346928" w:rsidRPr="00A5486C">
        <w:rPr>
          <w:rFonts w:ascii="Arial" w:hAnsi="Arial" w:cs="Arial"/>
          <w:bCs/>
          <w:szCs w:val="22"/>
          <w:lang w:val="lt-LT"/>
        </w:rPr>
        <w:t xml:space="preserve"> faktinės apkrovos</w:t>
      </w:r>
      <w:r w:rsidR="00CA1391" w:rsidRPr="00A5486C">
        <w:rPr>
          <w:rFonts w:ascii="Arial" w:hAnsi="Arial" w:cs="Arial"/>
          <w:bCs/>
          <w:szCs w:val="22"/>
          <w:lang w:val="lt-LT"/>
        </w:rPr>
        <w:t>,</w:t>
      </w:r>
      <w:r w:rsidR="00346928" w:rsidRPr="00A5486C">
        <w:rPr>
          <w:rFonts w:ascii="Arial" w:hAnsi="Arial" w:cs="Arial"/>
          <w:bCs/>
          <w:szCs w:val="22"/>
          <w:lang w:val="lt-LT"/>
        </w:rPr>
        <w:t xml:space="preserve"> bei elektros apskaitai naudojamų įtampos grandinių įtampos kritimai (ΔU,%) ir pateikti apkrovų patikrinimo ir ΔU matavimo protokolai.</w:t>
      </w:r>
    </w:p>
    <w:p w14:paraId="00A8CA52" w14:textId="0EF2E49A" w:rsidR="00346928" w:rsidRPr="00A5486C" w:rsidRDefault="00700AA7" w:rsidP="006E1C38">
      <w:pPr>
        <w:pStyle w:val="NoSpacing"/>
        <w:numPr>
          <w:ilvl w:val="1"/>
          <w:numId w:val="3"/>
        </w:numPr>
        <w:tabs>
          <w:tab w:val="left" w:pos="1418"/>
        </w:tabs>
        <w:spacing w:line="276" w:lineRule="auto"/>
        <w:ind w:firstLine="567"/>
        <w:jc w:val="both"/>
        <w:rPr>
          <w:rFonts w:ascii="Arial" w:hAnsi="Arial" w:cs="Arial"/>
          <w:szCs w:val="22"/>
          <w:lang w:val="lt-LT"/>
        </w:rPr>
      </w:pPr>
      <w:r w:rsidRPr="00A5486C">
        <w:rPr>
          <w:rFonts w:ascii="Arial" w:hAnsi="Arial" w:cs="Arial"/>
          <w:szCs w:val="22"/>
          <w:lang w:val="lt-LT"/>
        </w:rPr>
        <w:t>TDP</w:t>
      </w:r>
      <w:r w:rsidR="00D47CFD" w:rsidRPr="00A5486C">
        <w:rPr>
          <w:rFonts w:ascii="Arial" w:hAnsi="Arial" w:cs="Arial"/>
          <w:szCs w:val="22"/>
          <w:lang w:val="lt-LT"/>
        </w:rPr>
        <w:t xml:space="preserve"> </w:t>
      </w:r>
      <w:r w:rsidR="00D17DAB" w:rsidRPr="00A5486C">
        <w:rPr>
          <w:rFonts w:ascii="Arial" w:hAnsi="Arial" w:cs="Arial"/>
          <w:szCs w:val="22"/>
          <w:lang w:val="lt-LT"/>
        </w:rPr>
        <w:t>AR</w:t>
      </w:r>
      <w:r w:rsidR="00D47CFD" w:rsidRPr="00A5486C">
        <w:rPr>
          <w:rFonts w:ascii="Arial" w:hAnsi="Arial" w:cs="Arial"/>
          <w:szCs w:val="22"/>
          <w:lang w:val="lt-LT"/>
        </w:rPr>
        <w:t xml:space="preserve"> turi būti nurodyta, kad p</w:t>
      </w:r>
      <w:r w:rsidR="00817556" w:rsidRPr="00A5486C">
        <w:rPr>
          <w:rFonts w:ascii="Arial" w:hAnsi="Arial" w:cs="Arial"/>
          <w:szCs w:val="22"/>
          <w:lang w:val="lt-LT"/>
        </w:rPr>
        <w:t>rojektuojant,</w:t>
      </w:r>
      <w:r w:rsidR="00346928" w:rsidRPr="00A5486C">
        <w:rPr>
          <w:rFonts w:ascii="Arial" w:hAnsi="Arial" w:cs="Arial"/>
          <w:szCs w:val="22"/>
          <w:lang w:val="lt-LT"/>
        </w:rPr>
        <w:t xml:space="preserve"> aktyviosios galios (P) ir reaktyviosios galios (Q) srautų ženklų perdavimo iš elektros skaitiklių ir jų atvaizdavimo PSO AEEAS ir DVS, </w:t>
      </w:r>
      <w:r w:rsidR="007F7967" w:rsidRPr="00A5486C">
        <w:rPr>
          <w:rFonts w:ascii="Arial" w:hAnsi="Arial" w:cs="Arial"/>
          <w:szCs w:val="22"/>
          <w:lang w:val="lt-LT"/>
        </w:rPr>
        <w:t xml:space="preserve">bei su tuo susijusioms </w:t>
      </w:r>
      <w:r w:rsidR="00346928" w:rsidRPr="00A5486C">
        <w:rPr>
          <w:rFonts w:ascii="Arial" w:hAnsi="Arial" w:cs="Arial"/>
          <w:szCs w:val="22"/>
          <w:lang w:val="lt-LT"/>
        </w:rPr>
        <w:t xml:space="preserve">elektros skaitiklių prijungimo kryptims </w:t>
      </w:r>
      <w:r w:rsidR="007F7967" w:rsidRPr="00A5486C">
        <w:rPr>
          <w:rFonts w:ascii="Arial" w:hAnsi="Arial" w:cs="Arial"/>
          <w:szCs w:val="22"/>
          <w:lang w:val="lt-LT"/>
        </w:rPr>
        <w:t xml:space="preserve">žymėti </w:t>
      </w:r>
      <w:r w:rsidR="004E5311" w:rsidRPr="00A5486C">
        <w:rPr>
          <w:rFonts w:ascii="Arial" w:hAnsi="Arial" w:cs="Arial"/>
          <w:szCs w:val="22"/>
          <w:lang w:val="lt-LT"/>
        </w:rPr>
        <w:t>turi būti</w:t>
      </w:r>
      <w:r w:rsidR="00346928" w:rsidRPr="00A5486C">
        <w:rPr>
          <w:rFonts w:ascii="Arial" w:hAnsi="Arial" w:cs="Arial"/>
          <w:szCs w:val="22"/>
          <w:lang w:val="lt-LT"/>
        </w:rPr>
        <w:t xml:space="preserve"> taikomi perdavimo tinklo transformatorių pastočių ir skirstyklų įrangos nuotolinio valdymo reikalavimų aprašo, pateikto</w:t>
      </w:r>
      <w:r w:rsidR="00996A53" w:rsidRPr="00A5486C">
        <w:rPr>
          <w:rFonts w:ascii="Arial" w:hAnsi="Arial" w:cs="Arial"/>
          <w:szCs w:val="22"/>
          <w:lang w:val="lt-LT"/>
        </w:rPr>
        <w:t xml:space="preserve"> </w:t>
      </w:r>
      <w:sdt>
        <w:sdtPr>
          <w:rPr>
            <w:rFonts w:ascii="Arial" w:hAnsi="Arial" w:cs="Arial"/>
            <w:szCs w:val="22"/>
            <w:lang w:val="lt-LT"/>
          </w:rPr>
          <w:id w:val="82345450"/>
          <w:citation/>
        </w:sdtPr>
        <w:sdtContent>
          <w:r w:rsidR="00FF6B5C" w:rsidRPr="00A5486C">
            <w:rPr>
              <w:rFonts w:ascii="Arial" w:hAnsi="Arial" w:cs="Arial"/>
              <w:szCs w:val="22"/>
              <w:lang w:val="lt-LT"/>
            </w:rPr>
            <w:fldChar w:fldCharType="begin"/>
          </w:r>
          <w:r w:rsidR="00B75472" w:rsidRPr="00A5486C">
            <w:rPr>
              <w:rFonts w:ascii="Arial" w:hAnsi="Arial" w:cs="Arial"/>
              <w:szCs w:val="22"/>
              <w:lang w:val="lt-LT"/>
            </w:rPr>
            <w:instrText xml:space="preserve">CITATION RAA11 \l 1063 </w:instrText>
          </w:r>
          <w:r w:rsidR="00FF6B5C" w:rsidRPr="00A5486C">
            <w:rPr>
              <w:rFonts w:ascii="Arial" w:hAnsi="Arial" w:cs="Arial"/>
              <w:szCs w:val="22"/>
              <w:lang w:val="lt-LT"/>
            </w:rPr>
            <w:fldChar w:fldCharType="separate"/>
          </w:r>
          <w:r w:rsidR="00BE094A" w:rsidRPr="00A5486C">
            <w:rPr>
              <w:rFonts w:ascii="Arial" w:hAnsi="Arial" w:cs="Arial"/>
              <w:noProof/>
              <w:szCs w:val="22"/>
              <w:lang w:val="lt-LT"/>
            </w:rPr>
            <w:t>(77)</w:t>
          </w:r>
          <w:r w:rsidR="00FF6B5C" w:rsidRPr="00A5486C">
            <w:rPr>
              <w:rFonts w:ascii="Arial" w:hAnsi="Arial" w:cs="Arial"/>
              <w:szCs w:val="22"/>
              <w:lang w:val="lt-LT"/>
            </w:rPr>
            <w:fldChar w:fldCharType="end"/>
          </w:r>
        </w:sdtContent>
      </w:sdt>
      <w:r w:rsidR="00AB610C" w:rsidRPr="00A5486C">
        <w:rPr>
          <w:rFonts w:ascii="Arial" w:hAnsi="Arial" w:cs="Arial"/>
          <w:szCs w:val="22"/>
          <w:lang w:val="lt-LT"/>
        </w:rPr>
        <w:t xml:space="preserve"> </w:t>
      </w:r>
      <w:r w:rsidR="00346928" w:rsidRPr="00A5486C">
        <w:rPr>
          <w:rFonts w:ascii="Arial" w:hAnsi="Arial" w:cs="Arial"/>
          <w:szCs w:val="22"/>
          <w:lang w:val="lt-LT"/>
        </w:rPr>
        <w:t>priede reikalavimai.</w:t>
      </w:r>
    </w:p>
    <w:p w14:paraId="66665872" w14:textId="59E0E9AD" w:rsidR="00346928" w:rsidRPr="00A5486C" w:rsidRDefault="00700AA7" w:rsidP="006E1C38">
      <w:pPr>
        <w:pStyle w:val="NoSpacing"/>
        <w:numPr>
          <w:ilvl w:val="1"/>
          <w:numId w:val="3"/>
        </w:numPr>
        <w:tabs>
          <w:tab w:val="left" w:pos="1418"/>
        </w:tabs>
        <w:spacing w:line="276" w:lineRule="auto"/>
        <w:ind w:firstLine="567"/>
        <w:jc w:val="both"/>
        <w:rPr>
          <w:rFonts w:ascii="Arial" w:hAnsi="Arial" w:cs="Arial"/>
          <w:szCs w:val="22"/>
          <w:lang w:val="lt-LT"/>
        </w:rPr>
      </w:pPr>
      <w:r w:rsidRPr="00A5486C">
        <w:rPr>
          <w:rFonts w:ascii="Arial" w:hAnsi="Arial" w:cs="Arial"/>
          <w:szCs w:val="22"/>
          <w:lang w:val="lt-LT"/>
        </w:rPr>
        <w:t>TDP</w:t>
      </w:r>
      <w:r w:rsidR="00D47CFD" w:rsidRPr="00A5486C">
        <w:rPr>
          <w:rFonts w:ascii="Arial" w:hAnsi="Arial" w:cs="Arial"/>
          <w:szCs w:val="22"/>
          <w:lang w:val="lt-LT"/>
        </w:rPr>
        <w:t xml:space="preserve"> </w:t>
      </w:r>
      <w:r w:rsidR="00D17DAB" w:rsidRPr="00A5486C">
        <w:rPr>
          <w:rFonts w:ascii="Arial" w:hAnsi="Arial" w:cs="Arial"/>
          <w:szCs w:val="22"/>
          <w:lang w:val="lt-LT"/>
        </w:rPr>
        <w:t>AR</w:t>
      </w:r>
      <w:r w:rsidR="00D47CFD" w:rsidRPr="00A5486C">
        <w:rPr>
          <w:rFonts w:ascii="Arial" w:hAnsi="Arial" w:cs="Arial"/>
          <w:szCs w:val="22"/>
          <w:lang w:val="lt-LT"/>
        </w:rPr>
        <w:t xml:space="preserve"> turi būti nurodyta</w:t>
      </w:r>
      <w:r w:rsidR="00346928" w:rsidRPr="00A5486C">
        <w:rPr>
          <w:rFonts w:ascii="Arial" w:hAnsi="Arial" w:cs="Arial"/>
          <w:szCs w:val="22"/>
          <w:lang w:val="lt-LT"/>
        </w:rPr>
        <w:t xml:space="preserve">, kad projekto vykdymui būtinus elektros skaitiklius, bandymo gnybtynus, sukonfigūruotą automatizuotos elektros apskaitos sistemos duomenų surinkimo ir perdavimo valdiklį </w:t>
      </w:r>
      <w:r w:rsidR="00085A03" w:rsidRPr="00A5486C">
        <w:rPr>
          <w:rFonts w:ascii="Arial" w:hAnsi="Arial" w:cs="Arial"/>
          <w:szCs w:val="22"/>
          <w:lang w:val="lt-LT"/>
        </w:rPr>
        <w:t>(KDV)</w:t>
      </w:r>
      <w:r w:rsidR="00346928" w:rsidRPr="00A5486C">
        <w:rPr>
          <w:rFonts w:ascii="Arial" w:hAnsi="Arial" w:cs="Arial"/>
          <w:szCs w:val="22"/>
          <w:lang w:val="lt-LT"/>
        </w:rPr>
        <w:t xml:space="preserve"> ir sukonfigūruotą momentinių duomenų surinkimo ir perdavimo valdiklį </w:t>
      </w:r>
      <w:r w:rsidR="00085A03" w:rsidRPr="00A5486C">
        <w:rPr>
          <w:rFonts w:ascii="Arial" w:hAnsi="Arial" w:cs="Arial"/>
          <w:szCs w:val="22"/>
          <w:lang w:val="lt-LT"/>
        </w:rPr>
        <w:t>(MDV)</w:t>
      </w:r>
      <w:r w:rsidR="00346928" w:rsidRPr="00A5486C">
        <w:rPr>
          <w:rFonts w:ascii="Arial" w:hAnsi="Arial" w:cs="Arial"/>
          <w:szCs w:val="22"/>
          <w:lang w:val="lt-LT"/>
        </w:rPr>
        <w:t xml:space="preserve"> įrengimui pateiks PSO. Prietaisų perdavimas bus įforminamas pasirašant “Montuotinų įrenginių ir medžiagų perdavimo-priėmimo aktą”. Elektrotechninėse dėžėse sukomplektuotų Automatizuotos elektros apskaitos sistemos duomenų surinkimo ir perdavimo valdiklio KDV bei momentinio duomenų valdiklio MDV techniniai reikalavimai nurodyti atitinkamai</w:t>
      </w:r>
      <w:r w:rsidR="00DF0D0C" w:rsidRPr="00A5486C">
        <w:rPr>
          <w:rFonts w:ascii="Arial" w:hAnsi="Arial" w:cs="Arial"/>
          <w:szCs w:val="22"/>
          <w:lang w:val="lt-LT"/>
        </w:rPr>
        <w:t xml:space="preserve"> </w:t>
      </w:r>
      <w:sdt>
        <w:sdtPr>
          <w:rPr>
            <w:rFonts w:ascii="Arial" w:hAnsi="Arial" w:cs="Arial"/>
            <w:szCs w:val="22"/>
            <w:lang w:val="lt-LT"/>
          </w:rPr>
          <w:id w:val="-1293201802"/>
          <w:citation/>
        </w:sdtPr>
        <w:sdtContent>
          <w:r w:rsidR="00E25D15" w:rsidRPr="00A5486C">
            <w:rPr>
              <w:rFonts w:ascii="Arial" w:hAnsi="Arial" w:cs="Arial"/>
              <w:szCs w:val="22"/>
              <w:lang w:val="lt-LT"/>
            </w:rPr>
            <w:fldChar w:fldCharType="begin"/>
          </w:r>
          <w:r w:rsidR="00B10C10" w:rsidRPr="00A5486C">
            <w:rPr>
              <w:rFonts w:ascii="Arial" w:hAnsi="Arial" w:cs="Arial"/>
              <w:szCs w:val="22"/>
              <w:lang w:val="lt-LT"/>
            </w:rPr>
            <w:instrText xml:space="preserve">CITATION Sta1 \l 1063 </w:instrText>
          </w:r>
          <w:r w:rsidR="00E25D15" w:rsidRPr="00A5486C">
            <w:rPr>
              <w:rFonts w:ascii="Arial" w:hAnsi="Arial" w:cs="Arial"/>
              <w:szCs w:val="22"/>
              <w:lang w:val="lt-LT"/>
            </w:rPr>
            <w:fldChar w:fldCharType="separate"/>
          </w:r>
          <w:r w:rsidR="00BE094A" w:rsidRPr="00A5486C">
            <w:rPr>
              <w:rFonts w:ascii="Arial" w:hAnsi="Arial" w:cs="Arial"/>
              <w:noProof/>
              <w:szCs w:val="22"/>
              <w:lang w:val="lt-LT"/>
            </w:rPr>
            <w:t>(99)</w:t>
          </w:r>
          <w:r w:rsidR="00E25D15" w:rsidRPr="00A5486C">
            <w:rPr>
              <w:rFonts w:ascii="Arial" w:hAnsi="Arial" w:cs="Arial"/>
              <w:szCs w:val="22"/>
              <w:lang w:val="lt-LT"/>
            </w:rPr>
            <w:fldChar w:fldCharType="end"/>
          </w:r>
        </w:sdtContent>
      </w:sdt>
      <w:r w:rsidR="00E25D15" w:rsidRPr="00A5486C">
        <w:rPr>
          <w:rFonts w:ascii="Arial" w:hAnsi="Arial" w:cs="Arial"/>
          <w:szCs w:val="22"/>
          <w:lang w:val="lt-LT"/>
        </w:rPr>
        <w:t xml:space="preserve"> </w:t>
      </w:r>
      <w:r w:rsidR="00346928" w:rsidRPr="00A5486C">
        <w:rPr>
          <w:rFonts w:ascii="Arial" w:hAnsi="Arial" w:cs="Arial"/>
          <w:szCs w:val="22"/>
          <w:lang w:val="lt-LT"/>
        </w:rPr>
        <w:t xml:space="preserve">priede ir </w:t>
      </w:r>
      <w:sdt>
        <w:sdtPr>
          <w:rPr>
            <w:rFonts w:ascii="Arial" w:hAnsi="Arial" w:cs="Arial"/>
            <w:szCs w:val="22"/>
            <w:lang w:val="lt-LT"/>
          </w:rPr>
          <w:id w:val="-2112735657"/>
          <w:citation/>
        </w:sdtPr>
        <w:sdtContent>
          <w:r w:rsidR="00881984" w:rsidRPr="00A5486C">
            <w:rPr>
              <w:rFonts w:ascii="Arial" w:hAnsi="Arial" w:cs="Arial"/>
              <w:szCs w:val="22"/>
              <w:lang w:val="lt-LT"/>
            </w:rPr>
            <w:fldChar w:fldCharType="begin"/>
          </w:r>
          <w:r w:rsidR="00B10C10" w:rsidRPr="00A5486C">
            <w:rPr>
              <w:rFonts w:ascii="Arial" w:hAnsi="Arial" w:cs="Arial"/>
              <w:szCs w:val="22"/>
              <w:lang w:val="lt-LT"/>
            </w:rPr>
            <w:instrText xml:space="preserve">CITATION Sta \l 1063 </w:instrText>
          </w:r>
          <w:r w:rsidR="00881984" w:rsidRPr="00A5486C">
            <w:rPr>
              <w:rFonts w:ascii="Arial" w:hAnsi="Arial" w:cs="Arial"/>
              <w:szCs w:val="22"/>
              <w:lang w:val="lt-LT"/>
            </w:rPr>
            <w:fldChar w:fldCharType="separate"/>
          </w:r>
          <w:r w:rsidR="00BE094A" w:rsidRPr="00A5486C">
            <w:rPr>
              <w:rFonts w:ascii="Arial" w:hAnsi="Arial" w:cs="Arial"/>
              <w:noProof/>
              <w:szCs w:val="22"/>
              <w:lang w:val="lt-LT"/>
            </w:rPr>
            <w:t>(100)</w:t>
          </w:r>
          <w:r w:rsidR="00881984" w:rsidRPr="00A5486C">
            <w:rPr>
              <w:rFonts w:ascii="Arial" w:hAnsi="Arial" w:cs="Arial"/>
              <w:szCs w:val="22"/>
              <w:lang w:val="lt-LT"/>
            </w:rPr>
            <w:fldChar w:fldCharType="end"/>
          </w:r>
        </w:sdtContent>
      </w:sdt>
      <w:r w:rsidR="00346928" w:rsidRPr="00A5486C">
        <w:rPr>
          <w:rFonts w:ascii="Arial" w:hAnsi="Arial" w:cs="Arial"/>
          <w:szCs w:val="22"/>
          <w:lang w:val="lt-LT"/>
        </w:rPr>
        <w:t xml:space="preserve"> priede.</w:t>
      </w:r>
    </w:p>
    <w:p w14:paraId="7F5BF124" w14:textId="4E077383" w:rsidR="00346928" w:rsidRPr="00A5486C" w:rsidRDefault="001D3111" w:rsidP="006E1C38">
      <w:pPr>
        <w:pStyle w:val="NoSpacing"/>
        <w:numPr>
          <w:ilvl w:val="1"/>
          <w:numId w:val="3"/>
        </w:numPr>
        <w:tabs>
          <w:tab w:val="left" w:pos="1418"/>
        </w:tabs>
        <w:spacing w:line="276" w:lineRule="auto"/>
        <w:ind w:firstLine="567"/>
        <w:jc w:val="both"/>
        <w:rPr>
          <w:rFonts w:ascii="Arial" w:hAnsi="Arial" w:cs="Arial"/>
          <w:szCs w:val="22"/>
          <w:lang w:val="lt-LT"/>
        </w:rPr>
      </w:pPr>
      <w:r w:rsidRPr="00A5486C">
        <w:rPr>
          <w:rFonts w:ascii="Arial" w:hAnsi="Arial" w:cs="Arial"/>
          <w:szCs w:val="22"/>
          <w:lang w:val="lt-LT"/>
        </w:rPr>
        <w:t>TDP AR turi būti aprašyta bei brėžiniuose pateikta/detalizuota kiekvieno prijunginio komercinio pagrindinio elektros skaitiklio įtampos grandinių automatinio rezervo įjungimo (ARĮ) funkcija bei šią funkciją užtikrinanti, įranga. Atsižvelgiant į sprendinius, ARĮ turi būti projektuojama nuo skirtingų šyninių/linijinių įtampos transformatorių matavimo apvijų. AR skaičiavimais turi būti pagrindžiamas bei pateikiamas ARĮ naudojamų relių vardinių dydžių parinkimas, atsižvelgiant į tam tikslui numatomų panaudoti ĮT apvijų įtampas ir prie jų numatomas prijungti apkrovas. Projekto sprendiniuose turi būti įvertintos sekančios sąlygos: ARĮ turi veikti sumažėjus įtampai bet kurioje fazėje žemiau 70% U vardinės, ir ARĮ suveikimo laikas - 2 sekundės. Brėžiniuose turi būti pavaizduota galimybė, keičiantis tinklo režimams, ARĮ funkciją įjungti/išjungti rankiniu būdu. Visi ARĮ įtaisai, jų valdymo rankenos ir grandinės brėžiniuose turi būti vaizduojama po plombuojamais gaubtais.</w:t>
      </w:r>
    </w:p>
    <w:p w14:paraId="053EF4AF" w14:textId="6E8A1848" w:rsidR="00346928" w:rsidRPr="00A5486C" w:rsidRDefault="00700AA7" w:rsidP="006E1C38">
      <w:pPr>
        <w:pStyle w:val="NoSpacing"/>
        <w:numPr>
          <w:ilvl w:val="1"/>
          <w:numId w:val="3"/>
        </w:numPr>
        <w:tabs>
          <w:tab w:val="left" w:pos="1418"/>
        </w:tabs>
        <w:spacing w:line="276" w:lineRule="auto"/>
        <w:ind w:firstLine="567"/>
        <w:jc w:val="both"/>
        <w:rPr>
          <w:rFonts w:ascii="Arial" w:hAnsi="Arial" w:cs="Arial"/>
          <w:szCs w:val="22"/>
          <w:lang w:val="lt-LT"/>
        </w:rPr>
      </w:pPr>
      <w:r w:rsidRPr="00A5486C">
        <w:rPr>
          <w:rFonts w:ascii="Arial" w:hAnsi="Arial" w:cs="Arial"/>
          <w:szCs w:val="22"/>
          <w:lang w:val="lt-LT"/>
        </w:rPr>
        <w:lastRenderedPageBreak/>
        <w:t>TDP</w:t>
      </w:r>
      <w:r w:rsidR="00D47CFD" w:rsidRPr="00A5486C">
        <w:rPr>
          <w:rFonts w:ascii="Arial" w:hAnsi="Arial" w:cs="Arial"/>
          <w:szCs w:val="22"/>
          <w:lang w:val="lt-LT"/>
        </w:rPr>
        <w:t xml:space="preserve"> </w:t>
      </w:r>
      <w:r w:rsidR="00D17DAB" w:rsidRPr="00A5486C">
        <w:rPr>
          <w:rFonts w:ascii="Arial" w:hAnsi="Arial" w:cs="Arial"/>
          <w:szCs w:val="22"/>
          <w:lang w:val="lt-LT"/>
        </w:rPr>
        <w:t>AR</w:t>
      </w:r>
      <w:r w:rsidR="00D47CFD" w:rsidRPr="00A5486C">
        <w:rPr>
          <w:rFonts w:ascii="Arial" w:hAnsi="Arial" w:cs="Arial"/>
          <w:szCs w:val="22"/>
          <w:lang w:val="lt-LT"/>
        </w:rPr>
        <w:t xml:space="preserve"> turi būti nurodyta ir </w:t>
      </w:r>
      <w:r w:rsidR="00E14D63" w:rsidRPr="00A5486C">
        <w:rPr>
          <w:rFonts w:ascii="Arial" w:hAnsi="Arial" w:cs="Arial"/>
          <w:szCs w:val="22"/>
          <w:lang w:val="lt-LT"/>
        </w:rPr>
        <w:t>brėžiniuose pateikti/detalizuoti</w:t>
      </w:r>
      <w:r w:rsidR="00D47CFD" w:rsidRPr="00A5486C">
        <w:rPr>
          <w:rFonts w:ascii="Arial" w:hAnsi="Arial" w:cs="Arial"/>
          <w:szCs w:val="22"/>
          <w:lang w:val="lt-LT"/>
        </w:rPr>
        <w:t xml:space="preserve"> sprendiniai</w:t>
      </w:r>
      <w:r w:rsidR="00E14D63" w:rsidRPr="00A5486C">
        <w:rPr>
          <w:rFonts w:ascii="Arial" w:hAnsi="Arial" w:cs="Arial"/>
          <w:szCs w:val="22"/>
          <w:lang w:val="lt-LT"/>
        </w:rPr>
        <w:t xml:space="preserve"> dėl „CL1” ir „CL2“ srovės kilpų.</w:t>
      </w:r>
      <w:r w:rsidR="007F7967" w:rsidRPr="00A5486C">
        <w:rPr>
          <w:rFonts w:ascii="Arial" w:hAnsi="Arial" w:cs="Arial"/>
          <w:szCs w:val="22"/>
          <w:lang w:val="lt-LT"/>
        </w:rPr>
        <w:t xml:space="preserve"> </w:t>
      </w:r>
      <w:r w:rsidR="00346928" w:rsidRPr="00A5486C">
        <w:rPr>
          <w:rFonts w:ascii="Arial" w:hAnsi="Arial" w:cs="Arial"/>
          <w:szCs w:val="22"/>
          <w:lang w:val="lt-LT"/>
        </w:rPr>
        <w:t>KAS ir TAS visų sumontuotų elektros skaitiklių surenkamosios pirmos</w:t>
      </w:r>
      <w:r w:rsidR="007F7967" w:rsidRPr="00A5486C">
        <w:rPr>
          <w:rFonts w:ascii="Arial" w:hAnsi="Arial" w:cs="Arial"/>
          <w:szCs w:val="22"/>
          <w:lang w:val="lt-LT"/>
        </w:rPr>
        <w:t>ios</w:t>
      </w:r>
      <w:r w:rsidR="00346928" w:rsidRPr="00A5486C">
        <w:rPr>
          <w:rFonts w:ascii="Arial" w:hAnsi="Arial" w:cs="Arial"/>
          <w:szCs w:val="22"/>
          <w:lang w:val="lt-LT"/>
        </w:rPr>
        <w:t xml:space="preserve"> srovės kilpos </w:t>
      </w:r>
      <w:r w:rsidR="00E14D63" w:rsidRPr="00A5486C">
        <w:rPr>
          <w:rFonts w:ascii="Arial" w:hAnsi="Arial" w:cs="Arial"/>
          <w:szCs w:val="22"/>
          <w:lang w:val="lt-LT"/>
        </w:rPr>
        <w:t>„</w:t>
      </w:r>
      <w:r w:rsidR="00346928" w:rsidRPr="00A5486C">
        <w:rPr>
          <w:rFonts w:ascii="Arial" w:hAnsi="Arial" w:cs="Arial"/>
          <w:szCs w:val="22"/>
          <w:lang w:val="lt-LT"/>
        </w:rPr>
        <w:t xml:space="preserve">CL1” turi būti prijungtos prie 110 kV skirstyklos VP </w:t>
      </w:r>
      <w:r w:rsidR="005B09D8" w:rsidRPr="00A5486C">
        <w:rPr>
          <w:rFonts w:ascii="Arial" w:hAnsi="Arial" w:cs="Arial"/>
          <w:szCs w:val="22"/>
          <w:lang w:val="lt-LT"/>
        </w:rPr>
        <w:t xml:space="preserve">vienoje iš </w:t>
      </w:r>
      <w:r w:rsidR="00346928" w:rsidRPr="00A5486C">
        <w:rPr>
          <w:rFonts w:ascii="Arial" w:hAnsi="Arial" w:cs="Arial"/>
          <w:szCs w:val="22"/>
          <w:lang w:val="lt-LT"/>
        </w:rPr>
        <w:t xml:space="preserve">TAS įrengto automatizuotos elektros apskaitos sistemos duomenų surinkimo ir perdavimo valdiklio (KDV), o srovės kilpos „CL2“ (išskyrus </w:t>
      </w:r>
      <w:r w:rsidR="007F7967" w:rsidRPr="00A5486C">
        <w:rPr>
          <w:rFonts w:ascii="Arial" w:hAnsi="Arial" w:cs="Arial"/>
          <w:szCs w:val="22"/>
          <w:lang w:val="lt-LT"/>
        </w:rPr>
        <w:t xml:space="preserve">skaitiklių </w:t>
      </w:r>
      <w:r w:rsidR="00346928" w:rsidRPr="00A5486C">
        <w:rPr>
          <w:rFonts w:ascii="Arial" w:hAnsi="Arial" w:cs="Arial"/>
          <w:szCs w:val="22"/>
          <w:lang w:val="lt-LT"/>
        </w:rPr>
        <w:t xml:space="preserve">įrengtų </w:t>
      </w:r>
      <w:r w:rsidR="00D341C2" w:rsidRPr="00A5486C">
        <w:rPr>
          <w:rFonts w:ascii="Arial" w:hAnsi="Arial" w:cs="Arial"/>
          <w:szCs w:val="22"/>
          <w:lang w:val="lt-LT"/>
        </w:rPr>
        <w:t xml:space="preserve">0,4 kV </w:t>
      </w:r>
      <w:r w:rsidR="001D24AF" w:rsidRPr="00A5486C">
        <w:rPr>
          <w:rFonts w:ascii="Arial" w:hAnsi="Arial" w:cs="Arial"/>
          <w:szCs w:val="22"/>
          <w:lang w:val="lt-LT"/>
        </w:rPr>
        <w:t xml:space="preserve">KSSRS prijunginiuose – 0,4kV </w:t>
      </w:r>
      <w:r w:rsidR="00346928" w:rsidRPr="00A5486C">
        <w:rPr>
          <w:rFonts w:ascii="Arial" w:hAnsi="Arial" w:cs="Arial"/>
          <w:szCs w:val="22"/>
          <w:lang w:val="lt-LT"/>
        </w:rPr>
        <w:t xml:space="preserve">saulės elektrinės </w:t>
      </w:r>
      <w:r w:rsidR="00434C1E" w:rsidRPr="00A5486C">
        <w:rPr>
          <w:rFonts w:ascii="Arial" w:hAnsi="Arial" w:cs="Arial"/>
          <w:szCs w:val="22"/>
          <w:lang w:val="lt-LT"/>
        </w:rPr>
        <w:t>ir 0,4 kV elektromobilių pakrovimui skirto kištukinio lizdo</w:t>
      </w:r>
      <w:r w:rsidR="00346928" w:rsidRPr="00A5486C">
        <w:rPr>
          <w:rFonts w:ascii="Arial" w:hAnsi="Arial" w:cs="Arial"/>
          <w:szCs w:val="22"/>
          <w:lang w:val="lt-LT"/>
        </w:rPr>
        <w:t xml:space="preserve">) - prie ten pat įrengto momentinių duomenų valdiklio (MDV). Vienoje „CL2“ srovės kilpoje turi būti prijungta ne daugiau kaip 2 elektros skaitikliai, o „CL1“ srovės kilpoje rekomenduojama prijungti ne daugiau kaip 4 </w:t>
      </w:r>
      <w:r w:rsidR="00235C4D" w:rsidRPr="00A5486C">
        <w:rPr>
          <w:rFonts w:ascii="Arial" w:hAnsi="Arial" w:cs="Arial"/>
          <w:szCs w:val="22"/>
          <w:lang w:val="lt-LT"/>
        </w:rPr>
        <w:t>-</w:t>
      </w:r>
      <w:proofErr w:type="spellStart"/>
      <w:r w:rsidR="00235C4D" w:rsidRPr="00A5486C">
        <w:rPr>
          <w:rFonts w:ascii="Arial" w:hAnsi="Arial" w:cs="Arial"/>
          <w:szCs w:val="22"/>
          <w:lang w:val="lt-LT"/>
        </w:rPr>
        <w:t>is</w:t>
      </w:r>
      <w:proofErr w:type="spellEnd"/>
      <w:r w:rsidR="00346928" w:rsidRPr="00A5486C">
        <w:rPr>
          <w:rFonts w:ascii="Arial" w:hAnsi="Arial" w:cs="Arial"/>
          <w:szCs w:val="22"/>
          <w:lang w:val="lt-LT"/>
        </w:rPr>
        <w:t xml:space="preserve"> elektros skaitiklius. Galios transformatorių 110 kV prijunginių (to paties prijunginio) komerciniai pagrindiniai ir komerciniai dubliuojantys elektros skaitikliai turi būti jungiami skirtingose KDV bei MDV srovės kilpose (kaip pavyzdys</w:t>
      </w:r>
      <w:r w:rsidR="001D24AF" w:rsidRPr="00A5486C">
        <w:rPr>
          <w:rFonts w:ascii="Arial" w:hAnsi="Arial" w:cs="Arial"/>
          <w:szCs w:val="22"/>
          <w:lang w:val="lt-LT"/>
        </w:rPr>
        <w:t xml:space="preserve"> -</w:t>
      </w:r>
      <w:r w:rsidR="00346928" w:rsidRPr="00A5486C">
        <w:rPr>
          <w:rFonts w:ascii="Arial" w:hAnsi="Arial" w:cs="Arial"/>
          <w:szCs w:val="22"/>
          <w:lang w:val="lt-LT"/>
        </w:rPr>
        <w:t xml:space="preserve"> grupavimas gali būti T101P + T102D ar pan.). Projektuojant elektros skaitiklių komercinės ir momentinės informacijos perdavimą į PSO informacines sistemas duomenų perdavimo patikimumui turi būti maksimaliai išnaudotos KDV ir MDV srovės kilpos.</w:t>
      </w:r>
    </w:p>
    <w:p w14:paraId="5B3D81C3" w14:textId="0CC8CC46" w:rsidR="00346928" w:rsidRPr="00A5486C" w:rsidRDefault="00700AA7" w:rsidP="006E1C38">
      <w:pPr>
        <w:pStyle w:val="NoSpacing"/>
        <w:numPr>
          <w:ilvl w:val="1"/>
          <w:numId w:val="3"/>
        </w:numPr>
        <w:tabs>
          <w:tab w:val="left" w:pos="1418"/>
        </w:tabs>
        <w:spacing w:line="276" w:lineRule="auto"/>
        <w:ind w:firstLine="567"/>
        <w:jc w:val="both"/>
        <w:rPr>
          <w:rFonts w:ascii="Arial" w:hAnsi="Arial" w:cs="Arial"/>
          <w:szCs w:val="22"/>
          <w:lang w:val="lt-LT"/>
        </w:rPr>
      </w:pPr>
      <w:r w:rsidRPr="00A5486C">
        <w:rPr>
          <w:rFonts w:ascii="Arial" w:hAnsi="Arial" w:cs="Arial"/>
          <w:szCs w:val="22"/>
          <w:lang w:val="lt-LT"/>
        </w:rPr>
        <w:t>TDP</w:t>
      </w:r>
      <w:r w:rsidR="00D341C2" w:rsidRPr="00A5486C">
        <w:rPr>
          <w:rFonts w:ascii="Arial" w:hAnsi="Arial" w:cs="Arial"/>
          <w:szCs w:val="22"/>
          <w:lang w:val="lt-LT"/>
        </w:rPr>
        <w:t xml:space="preserve"> </w:t>
      </w:r>
      <w:r w:rsidR="00D17DAB" w:rsidRPr="00A5486C">
        <w:rPr>
          <w:rFonts w:ascii="Arial" w:hAnsi="Arial" w:cs="Arial"/>
          <w:szCs w:val="22"/>
          <w:lang w:val="lt-LT"/>
        </w:rPr>
        <w:t>AR</w:t>
      </w:r>
      <w:r w:rsidR="00D341C2" w:rsidRPr="00A5486C">
        <w:rPr>
          <w:rFonts w:ascii="Arial" w:hAnsi="Arial" w:cs="Arial"/>
          <w:szCs w:val="22"/>
          <w:lang w:val="lt-LT"/>
        </w:rPr>
        <w:t xml:space="preserve"> turi būti nurodyta ir pateikti sprendiniai</w:t>
      </w:r>
      <w:r w:rsidR="00954C4F" w:rsidRPr="00A5486C">
        <w:rPr>
          <w:rFonts w:ascii="Arial" w:hAnsi="Arial" w:cs="Arial"/>
          <w:szCs w:val="22"/>
          <w:lang w:val="lt-LT"/>
        </w:rPr>
        <w:t xml:space="preserve">, kad </w:t>
      </w:r>
      <w:r w:rsidR="00346928" w:rsidRPr="00A5486C">
        <w:rPr>
          <w:rFonts w:ascii="Arial" w:hAnsi="Arial" w:cs="Arial"/>
          <w:szCs w:val="22"/>
          <w:lang w:val="lt-LT"/>
        </w:rPr>
        <w:t>KDV turi būti sujungtas su pastotės 110 kV skirstyklos VP arba pagal projektą kitoje vietoje</w:t>
      </w:r>
      <w:r w:rsidR="007F7967" w:rsidRPr="00A5486C">
        <w:rPr>
          <w:rFonts w:ascii="Arial" w:hAnsi="Arial" w:cs="Arial"/>
          <w:szCs w:val="22"/>
          <w:lang w:val="lt-LT"/>
        </w:rPr>
        <w:t>,</w:t>
      </w:r>
      <w:r w:rsidR="00346928" w:rsidRPr="00A5486C">
        <w:rPr>
          <w:rFonts w:ascii="Arial" w:hAnsi="Arial" w:cs="Arial"/>
          <w:szCs w:val="22"/>
          <w:lang w:val="lt-LT"/>
        </w:rPr>
        <w:t xml:space="preserve"> telekomunikacijų spintoje</w:t>
      </w:r>
      <w:r w:rsidR="007F7967" w:rsidRPr="00A5486C">
        <w:rPr>
          <w:rFonts w:ascii="Arial" w:hAnsi="Arial" w:cs="Arial"/>
          <w:szCs w:val="22"/>
          <w:lang w:val="lt-LT"/>
        </w:rPr>
        <w:t>,</w:t>
      </w:r>
      <w:r w:rsidR="00346928" w:rsidRPr="00A5486C">
        <w:rPr>
          <w:rFonts w:ascii="Arial" w:hAnsi="Arial" w:cs="Arial"/>
          <w:szCs w:val="22"/>
          <w:lang w:val="lt-LT"/>
        </w:rPr>
        <w:t xml:space="preserve"> projektuojamos ryšio įrangos Ethernet prieiga (Bendrosios paskirties Ethernet komutatoriumi). Jei pagal projektinius sprendinius toks sujungimas bus </w:t>
      </w:r>
      <w:r w:rsidR="00D341C2" w:rsidRPr="00A5486C">
        <w:rPr>
          <w:rFonts w:ascii="Arial" w:hAnsi="Arial" w:cs="Arial"/>
          <w:szCs w:val="22"/>
          <w:lang w:val="lt-LT"/>
        </w:rPr>
        <w:t>numatomas</w:t>
      </w:r>
      <w:r w:rsidR="00346928" w:rsidRPr="00A5486C">
        <w:rPr>
          <w:rFonts w:ascii="Arial" w:hAnsi="Arial" w:cs="Arial"/>
          <w:szCs w:val="22"/>
          <w:lang w:val="lt-LT"/>
        </w:rPr>
        <w:t xml:space="preserve"> </w:t>
      </w:r>
      <w:bookmarkStart w:id="124" w:name="_Hlk126243253"/>
      <w:r w:rsidR="00346928" w:rsidRPr="00A5486C">
        <w:rPr>
          <w:rFonts w:ascii="Arial" w:hAnsi="Arial" w:cs="Arial"/>
          <w:szCs w:val="22"/>
          <w:lang w:val="lt-LT"/>
        </w:rPr>
        <w:t>klojant ryšio instaliaciją VP išorėje,</w:t>
      </w:r>
      <w:bookmarkEnd w:id="124"/>
      <w:r w:rsidR="00346928" w:rsidRPr="00A5486C">
        <w:rPr>
          <w:rFonts w:ascii="Arial" w:hAnsi="Arial" w:cs="Arial"/>
          <w:szCs w:val="22"/>
          <w:lang w:val="lt-LT"/>
        </w:rPr>
        <w:t xml:space="preserve"> tai </w:t>
      </w:r>
      <w:r w:rsidR="00C22BC3" w:rsidRPr="00A5486C">
        <w:rPr>
          <w:rFonts w:ascii="Arial" w:hAnsi="Arial" w:cs="Arial"/>
          <w:szCs w:val="22"/>
          <w:lang w:val="lt-LT"/>
        </w:rPr>
        <w:t xml:space="preserve">toks sujungimas </w:t>
      </w:r>
      <w:r w:rsidR="00346928" w:rsidRPr="00A5486C">
        <w:rPr>
          <w:rFonts w:ascii="Arial" w:hAnsi="Arial" w:cs="Arial"/>
          <w:szCs w:val="22"/>
          <w:lang w:val="lt-LT"/>
        </w:rPr>
        <w:t>turi būti išpildytas per daugiamodį šviesolaidinį kabelį, panaudojant TAS</w:t>
      </w:r>
      <w:r w:rsidR="001D24AF" w:rsidRPr="00A5486C">
        <w:rPr>
          <w:rFonts w:ascii="Arial" w:hAnsi="Arial" w:cs="Arial"/>
          <w:szCs w:val="22"/>
          <w:lang w:val="lt-LT"/>
        </w:rPr>
        <w:t xml:space="preserve"> (KAS)</w:t>
      </w:r>
      <w:r w:rsidR="00346928" w:rsidRPr="00A5486C">
        <w:rPr>
          <w:rFonts w:ascii="Arial" w:hAnsi="Arial" w:cs="Arial"/>
          <w:szCs w:val="22"/>
          <w:lang w:val="lt-LT"/>
        </w:rPr>
        <w:t xml:space="preserve"> spintoje įrengtus Ethernet terpės keitiklius. KDV Ethernet prievadas yra RJ-45. </w:t>
      </w:r>
      <w:r w:rsidR="00C22BC3" w:rsidRPr="00A5486C">
        <w:rPr>
          <w:rFonts w:ascii="Arial" w:hAnsi="Arial" w:cs="Arial"/>
          <w:szCs w:val="22"/>
          <w:lang w:val="lt-LT"/>
        </w:rPr>
        <w:t xml:space="preserve">Projekto </w:t>
      </w:r>
      <w:r w:rsidR="00D17DAB" w:rsidRPr="00A5486C">
        <w:rPr>
          <w:rFonts w:ascii="Arial" w:hAnsi="Arial" w:cs="Arial"/>
          <w:szCs w:val="22"/>
          <w:lang w:val="lt-LT"/>
        </w:rPr>
        <w:t>AR</w:t>
      </w:r>
      <w:r w:rsidR="00C22BC3" w:rsidRPr="00A5486C">
        <w:rPr>
          <w:rFonts w:ascii="Arial" w:hAnsi="Arial" w:cs="Arial"/>
          <w:bCs/>
          <w:szCs w:val="22"/>
          <w:lang w:val="lt-LT"/>
        </w:rPr>
        <w:t xml:space="preserve"> </w:t>
      </w:r>
      <w:r w:rsidR="00D341C2" w:rsidRPr="00A5486C">
        <w:rPr>
          <w:rFonts w:ascii="Arial" w:hAnsi="Arial" w:cs="Arial"/>
          <w:szCs w:val="22"/>
          <w:lang w:val="lt-LT"/>
        </w:rPr>
        <w:t xml:space="preserve">turi būti pažymėta </w:t>
      </w:r>
      <w:bookmarkStart w:id="125" w:name="_Hlk184815064"/>
      <w:r w:rsidR="00D341C2" w:rsidRPr="00A5486C">
        <w:rPr>
          <w:rFonts w:ascii="Arial" w:hAnsi="Arial" w:cs="Arial"/>
          <w:szCs w:val="22"/>
          <w:lang w:val="lt-LT"/>
        </w:rPr>
        <w:t>bei darbų ži</w:t>
      </w:r>
      <w:bookmarkStart w:id="126" w:name="_Hlk184814481"/>
      <w:r w:rsidR="00D341C2" w:rsidRPr="00A5486C">
        <w:rPr>
          <w:rFonts w:ascii="Arial" w:hAnsi="Arial" w:cs="Arial"/>
          <w:szCs w:val="22"/>
          <w:lang w:val="lt-LT"/>
        </w:rPr>
        <w:t>niaraštyje įtraukti darbai</w:t>
      </w:r>
      <w:bookmarkEnd w:id="125"/>
      <w:bookmarkEnd w:id="126"/>
      <w:r w:rsidR="00D341C2" w:rsidRPr="00A5486C">
        <w:rPr>
          <w:rFonts w:ascii="Arial" w:hAnsi="Arial" w:cs="Arial"/>
          <w:szCs w:val="22"/>
          <w:lang w:val="lt-LT"/>
        </w:rPr>
        <w:t>, kad</w:t>
      </w:r>
      <w:r w:rsidR="00C22BC3" w:rsidRPr="00A5486C">
        <w:rPr>
          <w:rFonts w:ascii="Arial" w:hAnsi="Arial" w:cs="Arial"/>
          <w:bCs/>
          <w:szCs w:val="22"/>
          <w:lang w:val="lt-LT"/>
        </w:rPr>
        <w:t xml:space="preserve"> </w:t>
      </w:r>
      <w:r w:rsidR="00346928" w:rsidRPr="00A5486C">
        <w:rPr>
          <w:rFonts w:ascii="Arial" w:hAnsi="Arial" w:cs="Arial"/>
          <w:szCs w:val="22"/>
          <w:lang w:val="lt-LT"/>
        </w:rPr>
        <w:t>KDV ryšys (Ethernet) ir duomenų perdavimas turi būti suderintas su PSO AEEAS (EMCOS) duomenų surinkimo serveriu.</w:t>
      </w:r>
    </w:p>
    <w:p w14:paraId="61A80BC6" w14:textId="12B176A2" w:rsidR="00346928" w:rsidRPr="00A5486C" w:rsidRDefault="00700AA7" w:rsidP="006E1C38">
      <w:pPr>
        <w:pStyle w:val="NoSpacing"/>
        <w:numPr>
          <w:ilvl w:val="1"/>
          <w:numId w:val="3"/>
        </w:numPr>
        <w:tabs>
          <w:tab w:val="left" w:pos="1418"/>
        </w:tabs>
        <w:spacing w:line="276" w:lineRule="auto"/>
        <w:ind w:firstLine="567"/>
        <w:jc w:val="both"/>
        <w:rPr>
          <w:rFonts w:ascii="Arial" w:hAnsi="Arial" w:cs="Arial"/>
          <w:szCs w:val="22"/>
          <w:lang w:val="lt-LT"/>
        </w:rPr>
      </w:pPr>
      <w:r w:rsidRPr="00A5486C">
        <w:rPr>
          <w:rFonts w:ascii="Arial" w:hAnsi="Arial" w:cs="Arial"/>
          <w:szCs w:val="22"/>
          <w:lang w:val="lt-LT"/>
        </w:rPr>
        <w:t>TDP</w:t>
      </w:r>
      <w:r w:rsidR="00D341C2" w:rsidRPr="00A5486C">
        <w:rPr>
          <w:rFonts w:ascii="Arial" w:hAnsi="Arial" w:cs="Arial"/>
          <w:szCs w:val="22"/>
          <w:lang w:val="lt-LT"/>
        </w:rPr>
        <w:t xml:space="preserve"> </w:t>
      </w:r>
      <w:r w:rsidR="00D17DAB" w:rsidRPr="00A5486C">
        <w:rPr>
          <w:rFonts w:ascii="Arial" w:hAnsi="Arial" w:cs="Arial"/>
          <w:szCs w:val="22"/>
          <w:lang w:val="lt-LT"/>
        </w:rPr>
        <w:t>AR</w:t>
      </w:r>
      <w:r w:rsidR="00D341C2" w:rsidRPr="00A5486C">
        <w:rPr>
          <w:rFonts w:ascii="Arial" w:hAnsi="Arial" w:cs="Arial"/>
          <w:szCs w:val="22"/>
          <w:lang w:val="lt-LT"/>
        </w:rPr>
        <w:t xml:space="preserve"> turi būti nurodyta ir pateikti sprendiniai</w:t>
      </w:r>
      <w:r w:rsidR="00954C4F" w:rsidRPr="00A5486C">
        <w:rPr>
          <w:rFonts w:ascii="Arial" w:hAnsi="Arial" w:cs="Arial"/>
          <w:szCs w:val="22"/>
          <w:lang w:val="lt-LT"/>
        </w:rPr>
        <w:t xml:space="preserve">, kad </w:t>
      </w:r>
      <w:r w:rsidR="00346928" w:rsidRPr="00A5486C">
        <w:rPr>
          <w:rFonts w:ascii="Arial" w:hAnsi="Arial" w:cs="Arial"/>
          <w:szCs w:val="22"/>
          <w:lang w:val="lt-LT"/>
        </w:rPr>
        <w:t>MDV turi būti sujungtas su pastotės 110 kV skirstyklos VP arba pagal projektą kitoje vietoje</w:t>
      </w:r>
      <w:r w:rsidR="00C22BC3" w:rsidRPr="00A5486C">
        <w:rPr>
          <w:rFonts w:ascii="Arial" w:hAnsi="Arial" w:cs="Arial"/>
          <w:szCs w:val="22"/>
          <w:lang w:val="lt-LT"/>
        </w:rPr>
        <w:t>,</w:t>
      </w:r>
      <w:r w:rsidR="00346928" w:rsidRPr="00A5486C">
        <w:rPr>
          <w:rFonts w:ascii="Arial" w:hAnsi="Arial" w:cs="Arial"/>
          <w:szCs w:val="22"/>
          <w:lang w:val="lt-LT"/>
        </w:rPr>
        <w:t xml:space="preserve"> telekomunikacijų spintoje</w:t>
      </w:r>
      <w:r w:rsidR="00C22BC3" w:rsidRPr="00A5486C">
        <w:rPr>
          <w:rFonts w:ascii="Arial" w:hAnsi="Arial" w:cs="Arial"/>
          <w:szCs w:val="22"/>
          <w:lang w:val="lt-LT"/>
        </w:rPr>
        <w:t>,</w:t>
      </w:r>
      <w:r w:rsidR="00346928" w:rsidRPr="00A5486C">
        <w:rPr>
          <w:rFonts w:ascii="Arial" w:hAnsi="Arial" w:cs="Arial"/>
          <w:szCs w:val="22"/>
          <w:lang w:val="lt-LT"/>
        </w:rPr>
        <w:t xml:space="preserve"> projektuojamos ryšio įrangos Ethernet prieiga (bendrosios paskirties Ethernet komutatoriumi) pagal pilnąją monitoringo su MDV schemą, leidžiančią nuotolinį MDV ir jo komponentų darbo būklės stebėjimą, parametrų keitimą ir nuskaitymą per LAN. Jei pagal projektinius sprendinius toks sujungimas bus </w:t>
      </w:r>
      <w:r w:rsidR="00D341C2" w:rsidRPr="00A5486C">
        <w:rPr>
          <w:rFonts w:ascii="Arial" w:hAnsi="Arial" w:cs="Arial"/>
          <w:szCs w:val="22"/>
          <w:lang w:val="lt-LT"/>
        </w:rPr>
        <w:t>numatomas</w:t>
      </w:r>
      <w:r w:rsidR="00346928" w:rsidRPr="00A5486C">
        <w:rPr>
          <w:rFonts w:ascii="Arial" w:hAnsi="Arial" w:cs="Arial"/>
          <w:szCs w:val="22"/>
          <w:lang w:val="lt-LT"/>
        </w:rPr>
        <w:t xml:space="preserve"> klojant ryšio instaliaciją VP išorėje, tai </w:t>
      </w:r>
      <w:r w:rsidR="00C22BC3" w:rsidRPr="00A5486C">
        <w:rPr>
          <w:rFonts w:ascii="Arial" w:hAnsi="Arial" w:cs="Arial"/>
          <w:szCs w:val="22"/>
          <w:lang w:val="lt-LT"/>
        </w:rPr>
        <w:t>toks sujungimas</w:t>
      </w:r>
      <w:r w:rsidR="00346928" w:rsidRPr="00A5486C">
        <w:rPr>
          <w:rFonts w:ascii="Arial" w:hAnsi="Arial" w:cs="Arial"/>
          <w:szCs w:val="22"/>
          <w:lang w:val="lt-LT"/>
        </w:rPr>
        <w:t xml:space="preserve"> turi būti išpildytas per daugiamodį šviesolaidinį kabelį, panaudojant TAS spintoje įrengtus Ethernet terpės keitiklius. Elektros skaitiklių realaus laiko momentiniai duomenys iš MDV turi būti perduodami į PSO DVS. MDV Ethernet prievadas (-ai) yra RJ-45. </w:t>
      </w:r>
      <w:r w:rsidR="00D341C2" w:rsidRPr="00A5486C">
        <w:rPr>
          <w:rFonts w:ascii="Arial" w:hAnsi="Arial" w:cs="Arial"/>
          <w:szCs w:val="22"/>
          <w:lang w:val="lt-LT"/>
        </w:rPr>
        <w:t xml:space="preserve">Projekto </w:t>
      </w:r>
      <w:r w:rsidR="004403FC" w:rsidRPr="00A5486C">
        <w:rPr>
          <w:rFonts w:ascii="Arial" w:hAnsi="Arial" w:cs="Arial"/>
          <w:szCs w:val="22"/>
          <w:lang w:val="lt-LT"/>
        </w:rPr>
        <w:t>AR</w:t>
      </w:r>
      <w:r w:rsidR="00D341C2" w:rsidRPr="00A5486C">
        <w:rPr>
          <w:rFonts w:ascii="Arial" w:hAnsi="Arial" w:cs="Arial"/>
          <w:szCs w:val="22"/>
          <w:lang w:val="lt-LT"/>
        </w:rPr>
        <w:t xml:space="preserve"> turi būti pažymėta </w:t>
      </w:r>
      <w:bookmarkStart w:id="127" w:name="_Hlk184820250"/>
      <w:r w:rsidR="00D341C2" w:rsidRPr="00A5486C">
        <w:rPr>
          <w:rFonts w:ascii="Arial" w:hAnsi="Arial" w:cs="Arial"/>
          <w:szCs w:val="22"/>
          <w:lang w:val="lt-LT"/>
        </w:rPr>
        <w:t xml:space="preserve">bei darbų žiniaraštyje įtraukti </w:t>
      </w:r>
      <w:r w:rsidR="000778DB" w:rsidRPr="00A5486C">
        <w:rPr>
          <w:rFonts w:ascii="Arial" w:hAnsi="Arial" w:cs="Arial"/>
          <w:szCs w:val="22"/>
          <w:lang w:val="lt-LT"/>
        </w:rPr>
        <w:t xml:space="preserve">sekantys </w:t>
      </w:r>
      <w:r w:rsidR="00D341C2" w:rsidRPr="00A5486C">
        <w:rPr>
          <w:rFonts w:ascii="Arial" w:hAnsi="Arial" w:cs="Arial"/>
          <w:szCs w:val="22"/>
          <w:lang w:val="lt-LT"/>
        </w:rPr>
        <w:t>darbai</w:t>
      </w:r>
      <w:bookmarkEnd w:id="127"/>
      <w:r w:rsidR="000778DB" w:rsidRPr="00A5486C">
        <w:rPr>
          <w:rFonts w:ascii="Arial" w:hAnsi="Arial" w:cs="Arial"/>
          <w:szCs w:val="22"/>
          <w:lang w:val="lt-LT"/>
        </w:rPr>
        <w:t>:</w:t>
      </w:r>
      <w:r w:rsidR="00531D64" w:rsidRPr="00A5486C">
        <w:rPr>
          <w:rFonts w:ascii="Arial" w:hAnsi="Arial" w:cs="Arial"/>
          <w:szCs w:val="22"/>
          <w:lang w:val="lt-LT"/>
        </w:rPr>
        <w:t xml:space="preserve"> </w:t>
      </w:r>
      <w:r w:rsidR="00C22BC3" w:rsidRPr="00A5486C">
        <w:rPr>
          <w:rFonts w:ascii="Arial" w:hAnsi="Arial" w:cs="Arial"/>
          <w:szCs w:val="22"/>
          <w:lang w:val="lt-LT"/>
        </w:rPr>
        <w:t>r</w:t>
      </w:r>
      <w:r w:rsidR="00346928" w:rsidRPr="00A5486C">
        <w:rPr>
          <w:rFonts w:ascii="Arial" w:hAnsi="Arial" w:cs="Arial"/>
          <w:szCs w:val="22"/>
          <w:lang w:val="lt-LT"/>
        </w:rPr>
        <w:t>yšys su MDV, momentinių duomenų perdavimas iš elektros skaitiklių į PSO DVS</w:t>
      </w:r>
      <w:r w:rsidR="00C22BC3" w:rsidRPr="00A5486C">
        <w:rPr>
          <w:rFonts w:ascii="Arial" w:hAnsi="Arial" w:cs="Arial"/>
          <w:szCs w:val="22"/>
          <w:lang w:val="lt-LT"/>
        </w:rPr>
        <w:t>,</w:t>
      </w:r>
      <w:r w:rsidR="00346928" w:rsidRPr="00A5486C">
        <w:rPr>
          <w:rFonts w:ascii="Arial" w:hAnsi="Arial" w:cs="Arial"/>
          <w:szCs w:val="22"/>
          <w:lang w:val="lt-LT"/>
        </w:rPr>
        <w:t xml:space="preserve"> bei MDV monitoringas turi būti suderint</w:t>
      </w:r>
      <w:r w:rsidR="000778DB" w:rsidRPr="00A5486C">
        <w:rPr>
          <w:rFonts w:ascii="Arial" w:hAnsi="Arial" w:cs="Arial"/>
          <w:szCs w:val="22"/>
          <w:lang w:val="lt-LT"/>
        </w:rPr>
        <w:t>i</w:t>
      </w:r>
      <w:r w:rsidR="00346928" w:rsidRPr="00A5486C">
        <w:rPr>
          <w:rFonts w:ascii="Arial" w:hAnsi="Arial" w:cs="Arial"/>
          <w:szCs w:val="22"/>
          <w:lang w:val="lt-LT"/>
        </w:rPr>
        <w:t>, momentinių duomenų perdavimas į DVS turi būti rangovo ištestuotas ir pateiktas PSO darbuotojų patikrintas bei pasirašytas testavimo protokolas.</w:t>
      </w:r>
    </w:p>
    <w:p w14:paraId="06D8A764" w14:textId="052EBCB8" w:rsidR="00346928" w:rsidRPr="00A5486C" w:rsidRDefault="00700AA7" w:rsidP="006E1C38">
      <w:pPr>
        <w:pStyle w:val="NoSpacing"/>
        <w:numPr>
          <w:ilvl w:val="1"/>
          <w:numId w:val="3"/>
        </w:numPr>
        <w:tabs>
          <w:tab w:val="left" w:pos="1418"/>
        </w:tabs>
        <w:spacing w:line="276" w:lineRule="auto"/>
        <w:ind w:firstLine="567"/>
        <w:jc w:val="both"/>
        <w:rPr>
          <w:rFonts w:ascii="Arial" w:hAnsi="Arial" w:cs="Arial"/>
          <w:szCs w:val="22"/>
          <w:lang w:val="lt-LT"/>
        </w:rPr>
      </w:pPr>
      <w:r w:rsidRPr="00A5486C">
        <w:rPr>
          <w:rFonts w:ascii="Arial" w:hAnsi="Arial" w:cs="Arial"/>
          <w:szCs w:val="22"/>
          <w:lang w:val="lt-LT"/>
        </w:rPr>
        <w:t>TDP</w:t>
      </w:r>
      <w:r w:rsidR="00872513" w:rsidRPr="00A5486C">
        <w:rPr>
          <w:rFonts w:ascii="Arial" w:hAnsi="Arial" w:cs="Arial"/>
          <w:szCs w:val="22"/>
          <w:lang w:val="lt-LT"/>
        </w:rPr>
        <w:t xml:space="preserve"> </w:t>
      </w:r>
      <w:r w:rsidR="004403FC" w:rsidRPr="00A5486C">
        <w:rPr>
          <w:rFonts w:ascii="Arial" w:hAnsi="Arial" w:cs="Arial"/>
          <w:szCs w:val="22"/>
          <w:lang w:val="lt-LT"/>
        </w:rPr>
        <w:t>AR</w:t>
      </w:r>
      <w:r w:rsidR="00C22BC3" w:rsidRPr="00A5486C">
        <w:rPr>
          <w:rFonts w:ascii="Arial" w:hAnsi="Arial" w:cs="Arial"/>
          <w:szCs w:val="22"/>
          <w:lang w:val="lt-LT"/>
        </w:rPr>
        <w:t xml:space="preserve"> pažymėti</w:t>
      </w:r>
      <w:r w:rsidR="00531D64" w:rsidRPr="00A5486C">
        <w:rPr>
          <w:rFonts w:ascii="Arial" w:hAnsi="Arial" w:cs="Arial"/>
          <w:szCs w:val="22"/>
          <w:lang w:val="lt-LT"/>
        </w:rPr>
        <w:t>, kad v</w:t>
      </w:r>
      <w:r w:rsidR="00346928" w:rsidRPr="00A5486C">
        <w:rPr>
          <w:rFonts w:ascii="Arial" w:hAnsi="Arial" w:cs="Arial"/>
          <w:szCs w:val="22"/>
          <w:lang w:val="lt-LT"/>
        </w:rPr>
        <w:t xml:space="preserve">isi ryšiui su valdikliais naudojami Ethernet terpės keitikliai turi būti su integruotais maitinimo blokais. Ethernet terpės keitiklių standartiniai techniniai reikalavimai pateikti </w:t>
      </w:r>
      <w:sdt>
        <w:sdtPr>
          <w:rPr>
            <w:rFonts w:ascii="Arial" w:hAnsi="Arial" w:cs="Arial"/>
            <w:szCs w:val="22"/>
            <w:lang w:val="lt-LT"/>
          </w:rPr>
          <w:id w:val="-821654198"/>
          <w:citation/>
        </w:sdtPr>
        <w:sdtContent>
          <w:r w:rsidR="005C3E30" w:rsidRPr="00A5486C">
            <w:rPr>
              <w:rFonts w:ascii="Arial" w:hAnsi="Arial" w:cs="Arial"/>
              <w:szCs w:val="22"/>
              <w:lang w:val="lt-LT"/>
            </w:rPr>
            <w:fldChar w:fldCharType="begin"/>
          </w:r>
          <w:r w:rsidR="003A7ADB" w:rsidRPr="00A5486C">
            <w:rPr>
              <w:rFonts w:ascii="Arial" w:hAnsi="Arial" w:cs="Arial"/>
              <w:szCs w:val="22"/>
              <w:lang w:val="lt-LT"/>
            </w:rPr>
            <w:instrText xml:space="preserve">CITATION Ethernet_keitikliai \l 1063 </w:instrText>
          </w:r>
          <w:r w:rsidR="005C3E30" w:rsidRPr="00A5486C">
            <w:rPr>
              <w:rFonts w:ascii="Arial" w:hAnsi="Arial" w:cs="Arial"/>
              <w:szCs w:val="22"/>
              <w:lang w:val="lt-LT"/>
            </w:rPr>
            <w:fldChar w:fldCharType="separate"/>
          </w:r>
          <w:r w:rsidR="00BE094A" w:rsidRPr="00A5486C">
            <w:rPr>
              <w:rFonts w:ascii="Arial" w:hAnsi="Arial" w:cs="Arial"/>
              <w:noProof/>
              <w:szCs w:val="22"/>
              <w:lang w:val="lt-LT"/>
            </w:rPr>
            <w:t>(93)</w:t>
          </w:r>
          <w:r w:rsidR="005C3E30" w:rsidRPr="00A5486C">
            <w:rPr>
              <w:rFonts w:ascii="Arial" w:hAnsi="Arial" w:cs="Arial"/>
              <w:szCs w:val="22"/>
              <w:lang w:val="lt-LT"/>
            </w:rPr>
            <w:fldChar w:fldCharType="end"/>
          </w:r>
        </w:sdtContent>
      </w:sdt>
      <w:r w:rsidR="00253179" w:rsidRPr="00A5486C">
        <w:rPr>
          <w:rFonts w:ascii="Arial" w:hAnsi="Arial" w:cs="Arial"/>
          <w:szCs w:val="22"/>
          <w:lang w:val="lt-LT"/>
        </w:rPr>
        <w:t xml:space="preserve"> </w:t>
      </w:r>
      <w:r w:rsidR="00346928" w:rsidRPr="00A5486C">
        <w:rPr>
          <w:rFonts w:ascii="Arial" w:hAnsi="Arial" w:cs="Arial"/>
          <w:szCs w:val="22"/>
          <w:lang w:val="lt-LT"/>
        </w:rPr>
        <w:t>priede.</w:t>
      </w:r>
    </w:p>
    <w:p w14:paraId="409A4F7D" w14:textId="765E55C6" w:rsidR="00346928" w:rsidRPr="00A5486C" w:rsidRDefault="00700AA7" w:rsidP="006E1C38">
      <w:pPr>
        <w:pStyle w:val="NoSpacing"/>
        <w:numPr>
          <w:ilvl w:val="1"/>
          <w:numId w:val="3"/>
        </w:numPr>
        <w:tabs>
          <w:tab w:val="left" w:pos="1418"/>
        </w:tabs>
        <w:spacing w:line="276" w:lineRule="auto"/>
        <w:ind w:firstLine="567"/>
        <w:jc w:val="both"/>
        <w:rPr>
          <w:rFonts w:ascii="Arial" w:hAnsi="Arial" w:cs="Arial"/>
          <w:szCs w:val="22"/>
          <w:lang w:val="lt-LT"/>
        </w:rPr>
      </w:pPr>
      <w:r w:rsidRPr="00A5486C">
        <w:rPr>
          <w:rFonts w:ascii="Arial" w:hAnsi="Arial" w:cs="Arial"/>
          <w:szCs w:val="22"/>
          <w:lang w:val="lt-LT"/>
        </w:rPr>
        <w:t>TDP</w:t>
      </w:r>
      <w:r w:rsidR="00872513" w:rsidRPr="00A5486C">
        <w:rPr>
          <w:rFonts w:ascii="Arial" w:hAnsi="Arial" w:cs="Arial"/>
          <w:szCs w:val="22"/>
          <w:lang w:val="lt-LT"/>
        </w:rPr>
        <w:t xml:space="preserve"> </w:t>
      </w:r>
      <w:r w:rsidR="004403FC" w:rsidRPr="00A5486C">
        <w:rPr>
          <w:rFonts w:ascii="Arial" w:hAnsi="Arial" w:cs="Arial"/>
          <w:szCs w:val="22"/>
          <w:lang w:val="lt-LT"/>
        </w:rPr>
        <w:t>AR</w:t>
      </w:r>
      <w:r w:rsidR="00C22BC3" w:rsidRPr="00A5486C">
        <w:rPr>
          <w:rFonts w:ascii="Arial" w:hAnsi="Arial" w:cs="Arial"/>
          <w:szCs w:val="22"/>
          <w:lang w:val="lt-LT"/>
        </w:rPr>
        <w:t xml:space="preserve"> pažymėti</w:t>
      </w:r>
      <w:r w:rsidR="00531D64" w:rsidRPr="00A5486C">
        <w:rPr>
          <w:rFonts w:ascii="Arial" w:hAnsi="Arial" w:cs="Arial"/>
          <w:szCs w:val="22"/>
          <w:lang w:val="lt-LT"/>
        </w:rPr>
        <w:t xml:space="preserve">, kad </w:t>
      </w:r>
      <w:r w:rsidR="00C22BC3" w:rsidRPr="00A5486C">
        <w:rPr>
          <w:rFonts w:ascii="Arial" w:hAnsi="Arial" w:cs="Arial"/>
          <w:szCs w:val="22"/>
          <w:lang w:val="lt-LT"/>
        </w:rPr>
        <w:t>v</w:t>
      </w:r>
      <w:r w:rsidR="00346928" w:rsidRPr="00A5486C">
        <w:rPr>
          <w:rFonts w:ascii="Arial" w:hAnsi="Arial" w:cs="Arial"/>
          <w:szCs w:val="22"/>
          <w:lang w:val="lt-LT"/>
        </w:rPr>
        <w:t>isa KAS projektuojama</w:t>
      </w:r>
      <w:r w:rsidR="000778DB" w:rsidRPr="00A5486C">
        <w:rPr>
          <w:rFonts w:ascii="Arial" w:hAnsi="Arial" w:cs="Arial"/>
          <w:szCs w:val="22"/>
          <w:lang w:val="lt-LT"/>
        </w:rPr>
        <w:t xml:space="preserve"> (komplektuojama)</w:t>
      </w:r>
      <w:r w:rsidR="00346928" w:rsidRPr="00A5486C">
        <w:rPr>
          <w:rFonts w:ascii="Arial" w:hAnsi="Arial" w:cs="Arial"/>
          <w:szCs w:val="22"/>
          <w:lang w:val="lt-LT"/>
        </w:rPr>
        <w:t xml:space="preserve"> įranga bei įtaisai turi būti pritaikyti darbui uždaroje erdvėje (apsaugos apdangalais laipsnio ≥ IP 54 lauko tipo spintose) aplinkos temperatūroje nuo – 25</w:t>
      </w:r>
      <w:r w:rsidR="00346928" w:rsidRPr="00A5486C">
        <w:rPr>
          <w:rFonts w:ascii="Arial" w:hAnsi="Arial" w:cs="Arial"/>
          <w:szCs w:val="22"/>
          <w:vertAlign w:val="superscript"/>
          <w:lang w:val="lt-LT"/>
        </w:rPr>
        <w:t>o</w:t>
      </w:r>
      <w:r w:rsidR="00346928" w:rsidRPr="00A5486C">
        <w:rPr>
          <w:rFonts w:ascii="Arial" w:hAnsi="Arial" w:cs="Arial"/>
          <w:szCs w:val="22"/>
          <w:lang w:val="lt-LT"/>
        </w:rPr>
        <w:t>C iki +55</w:t>
      </w:r>
      <w:r w:rsidR="00346928" w:rsidRPr="00A5486C">
        <w:rPr>
          <w:rFonts w:ascii="Arial" w:hAnsi="Arial" w:cs="Arial"/>
          <w:szCs w:val="22"/>
          <w:vertAlign w:val="superscript"/>
          <w:lang w:val="lt-LT"/>
        </w:rPr>
        <w:t>o</w:t>
      </w:r>
      <w:r w:rsidR="00346928" w:rsidRPr="00A5486C">
        <w:rPr>
          <w:rFonts w:ascii="Arial" w:hAnsi="Arial" w:cs="Arial"/>
          <w:szCs w:val="22"/>
          <w:lang w:val="lt-LT"/>
        </w:rPr>
        <w:t>C</w:t>
      </w:r>
      <w:r w:rsidR="000778DB" w:rsidRPr="00A5486C">
        <w:rPr>
          <w:rFonts w:ascii="Arial" w:hAnsi="Arial" w:cs="Arial"/>
          <w:szCs w:val="22"/>
          <w:lang w:val="lt-LT"/>
        </w:rPr>
        <w:t>,</w:t>
      </w:r>
      <w:r w:rsidR="00E26F21" w:rsidRPr="00A5486C">
        <w:rPr>
          <w:rFonts w:ascii="Arial" w:hAnsi="Arial" w:cs="Arial"/>
          <w:szCs w:val="22"/>
          <w:lang w:val="lt-LT"/>
        </w:rPr>
        <w:t xml:space="preserve"> o vidaus TAS projektuojama </w:t>
      </w:r>
      <w:r w:rsidR="000778DB" w:rsidRPr="00A5486C">
        <w:rPr>
          <w:rFonts w:ascii="Arial" w:hAnsi="Arial" w:cs="Arial"/>
          <w:szCs w:val="22"/>
          <w:lang w:val="lt-LT"/>
        </w:rPr>
        <w:t xml:space="preserve">(komplektuojama) </w:t>
      </w:r>
      <w:r w:rsidR="00E26F21" w:rsidRPr="00A5486C">
        <w:rPr>
          <w:rFonts w:ascii="Arial" w:hAnsi="Arial" w:cs="Arial"/>
          <w:szCs w:val="22"/>
          <w:lang w:val="lt-LT"/>
        </w:rPr>
        <w:t>įranga bei įtaisai turi būti pritaikyti darbui uždaroje erdvėje (apsaugos apdangalais laipsnio ≥ IP 42 tipo spintose) aplinkos temperatūroje nuo –0</w:t>
      </w:r>
      <w:r w:rsidR="00E26F21" w:rsidRPr="00A5486C">
        <w:rPr>
          <w:rFonts w:ascii="Arial" w:hAnsi="Arial" w:cs="Arial"/>
          <w:szCs w:val="22"/>
          <w:lang w:val="lt-LT"/>
        </w:rPr>
        <w:sym w:font="Symbol" w:char="F0B0"/>
      </w:r>
      <w:r w:rsidR="00E26F21" w:rsidRPr="00A5486C">
        <w:rPr>
          <w:rFonts w:ascii="Arial" w:hAnsi="Arial" w:cs="Arial"/>
          <w:szCs w:val="22"/>
          <w:lang w:val="lt-LT"/>
        </w:rPr>
        <w:t>C iki +55</w:t>
      </w:r>
      <w:r w:rsidR="00E26F21" w:rsidRPr="00A5486C">
        <w:rPr>
          <w:rFonts w:ascii="Arial" w:hAnsi="Arial" w:cs="Arial"/>
          <w:szCs w:val="22"/>
          <w:lang w:val="lt-LT"/>
        </w:rPr>
        <w:sym w:font="Symbol" w:char="F0B0"/>
      </w:r>
      <w:r w:rsidR="00E26F21" w:rsidRPr="00A5486C">
        <w:rPr>
          <w:rFonts w:ascii="Arial" w:hAnsi="Arial" w:cs="Arial"/>
          <w:szCs w:val="22"/>
          <w:lang w:val="lt-LT"/>
        </w:rPr>
        <w:t>C</w:t>
      </w:r>
      <w:r w:rsidR="00346928" w:rsidRPr="00A5486C">
        <w:rPr>
          <w:rFonts w:ascii="Arial" w:hAnsi="Arial" w:cs="Arial"/>
          <w:szCs w:val="22"/>
          <w:lang w:val="lt-LT"/>
        </w:rPr>
        <w:t>.</w:t>
      </w:r>
    </w:p>
    <w:p w14:paraId="7AE85608" w14:textId="7D8F5421" w:rsidR="00346928" w:rsidRPr="00A5486C" w:rsidRDefault="008A3865" w:rsidP="006E1C38">
      <w:pPr>
        <w:pStyle w:val="NoSpacing"/>
        <w:numPr>
          <w:ilvl w:val="1"/>
          <w:numId w:val="3"/>
        </w:numPr>
        <w:tabs>
          <w:tab w:val="left" w:pos="1418"/>
        </w:tabs>
        <w:spacing w:line="276" w:lineRule="auto"/>
        <w:ind w:firstLine="567"/>
        <w:jc w:val="both"/>
        <w:rPr>
          <w:rFonts w:ascii="Arial" w:hAnsi="Arial" w:cs="Arial"/>
          <w:szCs w:val="22"/>
          <w:lang w:val="lt-LT"/>
        </w:rPr>
      </w:pPr>
      <w:r w:rsidRPr="00A5486C">
        <w:rPr>
          <w:rFonts w:ascii="Arial" w:hAnsi="Arial" w:cs="Arial"/>
          <w:szCs w:val="22"/>
          <w:lang w:val="lt-LT"/>
        </w:rPr>
        <w:t>TDP AR pažymėti, kad visi elektros apskaitos įrangos plombavimui skirti dangčiai turi būti vientisi ir pagaminti iš neperforuotos medžiagos.</w:t>
      </w:r>
    </w:p>
    <w:p w14:paraId="2092C4E6" w14:textId="77777777" w:rsidR="008A3865" w:rsidRPr="00A5486C" w:rsidRDefault="008A3865" w:rsidP="008A3865">
      <w:pPr>
        <w:pStyle w:val="NoSpacing"/>
        <w:numPr>
          <w:ilvl w:val="1"/>
          <w:numId w:val="3"/>
        </w:numPr>
        <w:tabs>
          <w:tab w:val="left" w:pos="1418"/>
        </w:tabs>
        <w:spacing w:line="276" w:lineRule="auto"/>
        <w:ind w:firstLine="567"/>
        <w:jc w:val="both"/>
        <w:rPr>
          <w:rFonts w:ascii="Arial" w:hAnsi="Arial" w:cs="Arial"/>
          <w:szCs w:val="22"/>
          <w:lang w:val="lt-LT"/>
        </w:rPr>
      </w:pPr>
      <w:bookmarkStart w:id="128" w:name="_Hlk188281325"/>
      <w:r w:rsidRPr="00A5486C">
        <w:rPr>
          <w:rFonts w:ascii="Arial" w:hAnsi="Arial" w:cs="Arial"/>
          <w:szCs w:val="22"/>
          <w:lang w:val="lt-LT"/>
        </w:rPr>
        <w:t>TDP AR turi būti aprašyti ir brėžiniuose pateikti/detalizuoti sprendiniai - elektros skaitiklių įtampos grandinių rezervavimui skirtų 12VDC rezervinio maitinimo blokų, Ethernet terpės keitiklių (kai tokie pagal sprendinius numatomi), duomenų surinkimo ir perdavimo valdiklių (KDV ir MDV) maitinimo grandinių automatinių jungiklių, o taip pat visų elektros apskaitų įtampos grandinių automatinių jungiklių išjungtos padėties signalinių kontaktų būklės signalų perdavimui į PSO DVS.</w:t>
      </w:r>
      <w:bookmarkEnd w:id="128"/>
    </w:p>
    <w:p w14:paraId="3DE8A328" w14:textId="3E5F5945" w:rsidR="00346928" w:rsidRPr="00A5486C" w:rsidRDefault="00700AA7" w:rsidP="006E1C38">
      <w:pPr>
        <w:pStyle w:val="NoSpacing"/>
        <w:numPr>
          <w:ilvl w:val="1"/>
          <w:numId w:val="3"/>
        </w:numPr>
        <w:tabs>
          <w:tab w:val="left" w:pos="1418"/>
        </w:tabs>
        <w:spacing w:line="276" w:lineRule="auto"/>
        <w:ind w:firstLine="567"/>
        <w:jc w:val="both"/>
        <w:rPr>
          <w:rFonts w:ascii="Arial" w:hAnsi="Arial" w:cs="Arial"/>
          <w:szCs w:val="22"/>
          <w:lang w:val="lt-LT"/>
        </w:rPr>
      </w:pPr>
      <w:bookmarkStart w:id="129" w:name="_Hlk188281522"/>
      <w:r w:rsidRPr="00A5486C">
        <w:rPr>
          <w:rFonts w:ascii="Arial" w:hAnsi="Arial" w:cs="Arial"/>
          <w:szCs w:val="22"/>
          <w:lang w:val="lt-LT"/>
        </w:rPr>
        <w:t>TDP</w:t>
      </w:r>
      <w:r w:rsidR="00872513" w:rsidRPr="00A5486C">
        <w:rPr>
          <w:rFonts w:ascii="Arial" w:hAnsi="Arial" w:cs="Arial"/>
          <w:szCs w:val="22"/>
          <w:lang w:val="lt-LT"/>
        </w:rPr>
        <w:t xml:space="preserve"> </w:t>
      </w:r>
      <w:r w:rsidR="00D17DAB" w:rsidRPr="00A5486C">
        <w:rPr>
          <w:rFonts w:ascii="Arial" w:hAnsi="Arial" w:cs="Arial"/>
          <w:szCs w:val="22"/>
          <w:lang w:val="lt-LT"/>
        </w:rPr>
        <w:t>AR</w:t>
      </w:r>
      <w:r w:rsidR="00872513" w:rsidRPr="00A5486C">
        <w:rPr>
          <w:rFonts w:ascii="Arial" w:hAnsi="Arial" w:cs="Arial"/>
          <w:szCs w:val="22"/>
          <w:lang w:val="lt-LT"/>
        </w:rPr>
        <w:t xml:space="preserve"> turi būti aprašyta</w:t>
      </w:r>
      <w:r w:rsidR="001551FE" w:rsidRPr="00A5486C">
        <w:rPr>
          <w:rFonts w:ascii="Arial" w:hAnsi="Arial" w:cs="Arial"/>
          <w:szCs w:val="22"/>
          <w:lang w:val="lt-LT"/>
        </w:rPr>
        <w:t xml:space="preserve"> ir </w:t>
      </w:r>
      <w:r w:rsidR="00872513" w:rsidRPr="00A5486C">
        <w:rPr>
          <w:rFonts w:ascii="Arial" w:hAnsi="Arial" w:cs="Arial"/>
          <w:szCs w:val="22"/>
          <w:lang w:val="lt-LT"/>
        </w:rPr>
        <w:t xml:space="preserve">brėžiniuose pateikti sprendiniai </w:t>
      </w:r>
      <w:r w:rsidR="00346928" w:rsidRPr="00A5486C">
        <w:rPr>
          <w:rFonts w:ascii="Arial" w:hAnsi="Arial" w:cs="Arial"/>
          <w:szCs w:val="22"/>
          <w:lang w:val="lt-LT"/>
        </w:rPr>
        <w:t>KAS, TAS ir gnybtynų spintose (gnybtynuose) atitinkamai</w:t>
      </w:r>
      <w:r w:rsidR="00BB34BD" w:rsidRPr="00A5486C">
        <w:rPr>
          <w:rFonts w:ascii="Arial" w:hAnsi="Arial" w:cs="Arial"/>
          <w:szCs w:val="22"/>
          <w:lang w:val="lt-LT"/>
        </w:rPr>
        <w:t>,</w:t>
      </w:r>
      <w:r w:rsidR="00346928" w:rsidRPr="00A5486C">
        <w:rPr>
          <w:rFonts w:ascii="Arial" w:hAnsi="Arial" w:cs="Arial"/>
          <w:szCs w:val="22"/>
          <w:lang w:val="lt-LT"/>
        </w:rPr>
        <w:t xml:space="preserve"> </w:t>
      </w:r>
      <w:r w:rsidR="00C22BC3" w:rsidRPr="00A5486C">
        <w:rPr>
          <w:rFonts w:ascii="Arial" w:hAnsi="Arial" w:cs="Arial"/>
          <w:szCs w:val="22"/>
          <w:lang w:val="lt-LT"/>
        </w:rPr>
        <w:t>numatom</w:t>
      </w:r>
      <w:r w:rsidR="001551FE" w:rsidRPr="00A5486C">
        <w:rPr>
          <w:rFonts w:ascii="Arial" w:hAnsi="Arial" w:cs="Arial"/>
          <w:szCs w:val="22"/>
          <w:lang w:val="lt-LT"/>
        </w:rPr>
        <w:t>ų</w:t>
      </w:r>
      <w:r w:rsidR="00C22BC3" w:rsidRPr="00A5486C">
        <w:rPr>
          <w:rFonts w:ascii="Arial" w:hAnsi="Arial" w:cs="Arial"/>
          <w:szCs w:val="22"/>
          <w:lang w:val="lt-LT"/>
        </w:rPr>
        <w:t xml:space="preserve"> </w:t>
      </w:r>
      <w:r w:rsidR="00346928" w:rsidRPr="00A5486C">
        <w:rPr>
          <w:rFonts w:ascii="Arial" w:hAnsi="Arial" w:cs="Arial"/>
          <w:szCs w:val="22"/>
          <w:lang w:val="lt-LT"/>
        </w:rPr>
        <w:t>įrengti kištukini</w:t>
      </w:r>
      <w:r w:rsidR="001551FE" w:rsidRPr="00A5486C">
        <w:rPr>
          <w:rFonts w:ascii="Arial" w:hAnsi="Arial" w:cs="Arial"/>
          <w:szCs w:val="22"/>
          <w:lang w:val="lt-LT"/>
        </w:rPr>
        <w:t>ų</w:t>
      </w:r>
      <w:r w:rsidR="00346928" w:rsidRPr="00A5486C">
        <w:rPr>
          <w:rFonts w:ascii="Arial" w:hAnsi="Arial" w:cs="Arial"/>
          <w:szCs w:val="22"/>
          <w:lang w:val="lt-LT"/>
        </w:rPr>
        <w:t xml:space="preserve"> lizd</w:t>
      </w:r>
      <w:r w:rsidR="001551FE" w:rsidRPr="00A5486C">
        <w:rPr>
          <w:rFonts w:ascii="Arial" w:hAnsi="Arial" w:cs="Arial"/>
          <w:szCs w:val="22"/>
          <w:lang w:val="lt-LT"/>
        </w:rPr>
        <w:t>ų</w:t>
      </w:r>
      <w:r w:rsidR="00346928" w:rsidRPr="00A5486C">
        <w:rPr>
          <w:rFonts w:ascii="Arial" w:hAnsi="Arial" w:cs="Arial"/>
          <w:szCs w:val="22"/>
          <w:lang w:val="lt-LT"/>
        </w:rPr>
        <w:t>, apšvietim</w:t>
      </w:r>
      <w:r w:rsidR="001551FE" w:rsidRPr="00A5486C">
        <w:rPr>
          <w:rFonts w:ascii="Arial" w:hAnsi="Arial" w:cs="Arial"/>
          <w:szCs w:val="22"/>
          <w:lang w:val="lt-LT"/>
        </w:rPr>
        <w:t>o</w:t>
      </w:r>
      <w:r w:rsidR="00235C4D" w:rsidRPr="00A5486C">
        <w:rPr>
          <w:rFonts w:ascii="Arial" w:hAnsi="Arial" w:cs="Arial"/>
          <w:szCs w:val="22"/>
          <w:lang w:val="lt-LT"/>
        </w:rPr>
        <w:t xml:space="preserve"> </w:t>
      </w:r>
      <w:r w:rsidR="001551FE" w:rsidRPr="00A5486C">
        <w:rPr>
          <w:rFonts w:ascii="Arial" w:hAnsi="Arial" w:cs="Arial"/>
          <w:szCs w:val="22"/>
          <w:lang w:val="lt-LT"/>
        </w:rPr>
        <w:t>ir</w:t>
      </w:r>
      <w:r w:rsidR="00346928" w:rsidRPr="00A5486C">
        <w:rPr>
          <w:rFonts w:ascii="Arial" w:hAnsi="Arial" w:cs="Arial"/>
          <w:szCs w:val="22"/>
          <w:lang w:val="lt-LT"/>
        </w:rPr>
        <w:t xml:space="preserve"> </w:t>
      </w:r>
      <w:proofErr w:type="spellStart"/>
      <w:r w:rsidR="00346928" w:rsidRPr="00A5486C">
        <w:rPr>
          <w:rFonts w:ascii="Arial" w:hAnsi="Arial" w:cs="Arial"/>
          <w:szCs w:val="22"/>
          <w:lang w:val="lt-LT"/>
        </w:rPr>
        <w:t>antikondensacini</w:t>
      </w:r>
      <w:r w:rsidR="001551FE" w:rsidRPr="00A5486C">
        <w:rPr>
          <w:rFonts w:ascii="Arial" w:hAnsi="Arial" w:cs="Arial"/>
          <w:szCs w:val="22"/>
          <w:lang w:val="lt-LT"/>
        </w:rPr>
        <w:t>o</w:t>
      </w:r>
      <w:proofErr w:type="spellEnd"/>
      <w:r w:rsidR="00346928" w:rsidRPr="00A5486C">
        <w:rPr>
          <w:rFonts w:ascii="Arial" w:hAnsi="Arial" w:cs="Arial"/>
          <w:szCs w:val="22"/>
          <w:lang w:val="lt-LT"/>
        </w:rPr>
        <w:t xml:space="preserve"> šildym</w:t>
      </w:r>
      <w:r w:rsidR="001551FE" w:rsidRPr="00A5486C">
        <w:rPr>
          <w:rFonts w:ascii="Arial" w:hAnsi="Arial" w:cs="Arial"/>
          <w:szCs w:val="22"/>
          <w:lang w:val="lt-LT"/>
        </w:rPr>
        <w:t>o</w:t>
      </w:r>
      <w:r w:rsidR="00346928" w:rsidRPr="00A5486C">
        <w:rPr>
          <w:rFonts w:ascii="Arial" w:hAnsi="Arial" w:cs="Arial"/>
          <w:szCs w:val="22"/>
          <w:lang w:val="lt-LT"/>
        </w:rPr>
        <w:t xml:space="preserve"> </w:t>
      </w:r>
      <w:r w:rsidR="00BB34BD" w:rsidRPr="00A5486C">
        <w:rPr>
          <w:rFonts w:ascii="Arial" w:hAnsi="Arial" w:cs="Arial"/>
          <w:szCs w:val="22"/>
          <w:lang w:val="lt-LT"/>
        </w:rPr>
        <w:t xml:space="preserve">įrangos atskiram ir rezervuotam (nuo skirtingų šynų) </w:t>
      </w:r>
      <w:r w:rsidR="00872513" w:rsidRPr="00A5486C">
        <w:rPr>
          <w:rFonts w:ascii="Arial" w:hAnsi="Arial" w:cs="Arial"/>
          <w:szCs w:val="22"/>
          <w:lang w:val="lt-LT"/>
        </w:rPr>
        <w:t>maitinimui</w:t>
      </w:r>
      <w:r w:rsidR="00346928" w:rsidRPr="00A5486C">
        <w:rPr>
          <w:rFonts w:ascii="Arial" w:hAnsi="Arial" w:cs="Arial"/>
          <w:szCs w:val="22"/>
          <w:lang w:val="lt-LT"/>
        </w:rPr>
        <w:t xml:space="preserve"> iš perdavimo tinklo kintamosios srovės </w:t>
      </w:r>
      <w:r w:rsidR="00346928" w:rsidRPr="00A5486C">
        <w:rPr>
          <w:rFonts w:ascii="Arial" w:hAnsi="Arial" w:cs="Arial"/>
          <w:szCs w:val="22"/>
          <w:lang w:val="lt-LT"/>
        </w:rPr>
        <w:lastRenderedPageBreak/>
        <w:t>savųjų reikmių skydo (PT KSSRS).</w:t>
      </w:r>
      <w:bookmarkEnd w:id="129"/>
      <w:r w:rsidR="00346928" w:rsidRPr="00A5486C">
        <w:rPr>
          <w:rFonts w:ascii="Arial" w:hAnsi="Arial" w:cs="Arial"/>
          <w:szCs w:val="22"/>
          <w:lang w:val="lt-LT"/>
        </w:rPr>
        <w:t xml:space="preserve"> Elektros skaitiklių įtampos grandinių rezervavimui skirtų 12VDC rezervinio maitinimo blokų, Ethernet terpių keitiklių</w:t>
      </w:r>
      <w:r w:rsidR="00872513" w:rsidRPr="00A5486C">
        <w:rPr>
          <w:rFonts w:ascii="Arial" w:hAnsi="Arial" w:cs="Arial"/>
          <w:szCs w:val="22"/>
          <w:lang w:val="lt-LT"/>
        </w:rPr>
        <w:t xml:space="preserve"> (kai tokie pagal sprendinius bus numatomi),</w:t>
      </w:r>
      <w:r w:rsidR="00346928" w:rsidRPr="00A5486C">
        <w:rPr>
          <w:rFonts w:ascii="Arial" w:hAnsi="Arial" w:cs="Arial"/>
          <w:szCs w:val="22"/>
          <w:lang w:val="lt-LT"/>
        </w:rPr>
        <w:t xml:space="preserve"> duomenų surinkimo ir perdavimo valdiklių (KDV ir MDV) rezervuotą maitinimą </w:t>
      </w:r>
      <w:r w:rsidR="00872513" w:rsidRPr="00A5486C">
        <w:rPr>
          <w:rFonts w:ascii="Arial" w:hAnsi="Arial" w:cs="Arial"/>
          <w:szCs w:val="22"/>
          <w:lang w:val="lt-LT"/>
        </w:rPr>
        <w:t>sprendiniuose numatyti</w:t>
      </w:r>
      <w:r w:rsidR="00346928" w:rsidRPr="00A5486C">
        <w:rPr>
          <w:rFonts w:ascii="Arial" w:hAnsi="Arial" w:cs="Arial"/>
          <w:szCs w:val="22"/>
          <w:lang w:val="lt-LT"/>
        </w:rPr>
        <w:t xml:space="preserve"> nuo pastotės nuolatinės </w:t>
      </w:r>
      <w:r w:rsidR="00872513" w:rsidRPr="00A5486C">
        <w:rPr>
          <w:rFonts w:ascii="Arial" w:hAnsi="Arial" w:cs="Arial"/>
          <w:szCs w:val="22"/>
          <w:lang w:val="lt-LT"/>
        </w:rPr>
        <w:t>srovės</w:t>
      </w:r>
      <w:r w:rsidR="00346928" w:rsidRPr="00A5486C">
        <w:rPr>
          <w:rFonts w:ascii="Arial" w:hAnsi="Arial" w:cs="Arial"/>
          <w:szCs w:val="22"/>
          <w:lang w:val="lt-LT"/>
        </w:rPr>
        <w:t xml:space="preserve"> DC tinklo</w:t>
      </w:r>
      <w:r w:rsidR="00872513" w:rsidRPr="00A5486C">
        <w:rPr>
          <w:rFonts w:ascii="Arial" w:hAnsi="Arial" w:cs="Arial"/>
          <w:szCs w:val="22"/>
          <w:lang w:val="lt-LT"/>
        </w:rPr>
        <w:t xml:space="preserve"> iš PSO NSSRS (rezervuojant nuo skirtingų šynų), šiuo tikslu pačiose</w:t>
      </w:r>
      <w:r w:rsidR="00346928" w:rsidRPr="00A5486C">
        <w:rPr>
          <w:rFonts w:ascii="Arial" w:hAnsi="Arial" w:cs="Arial"/>
          <w:szCs w:val="22"/>
          <w:lang w:val="lt-LT"/>
        </w:rPr>
        <w:t xml:space="preserve"> KAS ir TAS </w:t>
      </w:r>
      <w:r w:rsidR="00872513" w:rsidRPr="00A5486C">
        <w:rPr>
          <w:rFonts w:ascii="Arial" w:hAnsi="Arial" w:cs="Arial"/>
          <w:szCs w:val="22"/>
          <w:lang w:val="lt-LT"/>
        </w:rPr>
        <w:t xml:space="preserve">spintose pagal prijungiamos įrangos specifiką </w:t>
      </w:r>
      <w:r w:rsidR="001551FE" w:rsidRPr="00A5486C">
        <w:rPr>
          <w:rFonts w:ascii="Arial" w:hAnsi="Arial" w:cs="Arial"/>
          <w:szCs w:val="22"/>
          <w:lang w:val="lt-LT"/>
        </w:rPr>
        <w:t xml:space="preserve">numatant </w:t>
      </w:r>
      <w:r w:rsidR="00346928" w:rsidRPr="00A5486C">
        <w:rPr>
          <w:rFonts w:ascii="Arial" w:hAnsi="Arial" w:cs="Arial"/>
          <w:szCs w:val="22"/>
          <w:lang w:val="lt-LT"/>
        </w:rPr>
        <w:t>įreng</w:t>
      </w:r>
      <w:r w:rsidR="001551FE" w:rsidRPr="00A5486C">
        <w:rPr>
          <w:rFonts w:ascii="Arial" w:hAnsi="Arial" w:cs="Arial"/>
          <w:szCs w:val="22"/>
          <w:lang w:val="lt-LT"/>
        </w:rPr>
        <w:t>ti</w:t>
      </w:r>
      <w:r w:rsidR="00346928" w:rsidRPr="00A5486C">
        <w:rPr>
          <w:rFonts w:ascii="Arial" w:hAnsi="Arial" w:cs="Arial"/>
          <w:szCs w:val="22"/>
          <w:lang w:val="lt-LT"/>
        </w:rPr>
        <w:t xml:space="preserve"> pramoninio tipo XXVDC/230VAC </w:t>
      </w:r>
      <w:r w:rsidR="009A1F27" w:rsidRPr="00A5486C">
        <w:rPr>
          <w:rFonts w:ascii="Arial" w:hAnsi="Arial" w:cs="Arial"/>
          <w:szCs w:val="22"/>
          <w:lang w:val="lt-LT"/>
        </w:rPr>
        <w:t>ar</w:t>
      </w:r>
      <w:r w:rsidR="00BB34BD" w:rsidRPr="00A5486C">
        <w:rPr>
          <w:rFonts w:ascii="Arial" w:hAnsi="Arial" w:cs="Arial"/>
          <w:szCs w:val="22"/>
          <w:lang w:val="lt-LT"/>
        </w:rPr>
        <w:t>ba</w:t>
      </w:r>
      <w:r w:rsidR="009A1F27" w:rsidRPr="00A5486C">
        <w:rPr>
          <w:rFonts w:ascii="Arial" w:hAnsi="Arial" w:cs="Arial"/>
          <w:szCs w:val="22"/>
          <w:lang w:val="lt-LT"/>
        </w:rPr>
        <w:t xml:space="preserve"> XXVDC/YYVDC </w:t>
      </w:r>
      <w:r w:rsidR="00346928" w:rsidRPr="00A5486C">
        <w:rPr>
          <w:rFonts w:ascii="Arial" w:hAnsi="Arial" w:cs="Arial"/>
          <w:szCs w:val="22"/>
          <w:lang w:val="lt-LT"/>
        </w:rPr>
        <w:t>įtampos keitiklius.</w:t>
      </w:r>
    </w:p>
    <w:p w14:paraId="183933C4" w14:textId="1D19C871" w:rsidR="00A00150" w:rsidRPr="00A5486C" w:rsidRDefault="00700AA7" w:rsidP="00B80E72">
      <w:pPr>
        <w:pStyle w:val="NoSpacing"/>
        <w:numPr>
          <w:ilvl w:val="1"/>
          <w:numId w:val="3"/>
        </w:numPr>
        <w:tabs>
          <w:tab w:val="left" w:pos="1418"/>
        </w:tabs>
        <w:spacing w:line="276" w:lineRule="auto"/>
        <w:ind w:firstLine="567"/>
        <w:jc w:val="both"/>
        <w:rPr>
          <w:rFonts w:ascii="Arial" w:hAnsi="Arial" w:cs="Arial"/>
          <w:szCs w:val="22"/>
          <w:lang w:val="lt-LT"/>
        </w:rPr>
      </w:pPr>
      <w:r w:rsidRPr="00A5486C">
        <w:rPr>
          <w:rFonts w:ascii="Arial" w:hAnsi="Arial" w:cs="Arial"/>
          <w:szCs w:val="22"/>
          <w:lang w:val="lt-LT"/>
        </w:rPr>
        <w:t>TDP</w:t>
      </w:r>
      <w:r w:rsidR="00872513" w:rsidRPr="00A5486C">
        <w:rPr>
          <w:rFonts w:ascii="Arial" w:hAnsi="Arial" w:cs="Arial"/>
          <w:szCs w:val="22"/>
          <w:lang w:val="lt-LT"/>
        </w:rPr>
        <w:t xml:space="preserve"> </w:t>
      </w:r>
      <w:r w:rsidR="004403FC" w:rsidRPr="00A5486C">
        <w:rPr>
          <w:rFonts w:ascii="Arial" w:hAnsi="Arial" w:cs="Arial"/>
          <w:szCs w:val="22"/>
          <w:lang w:val="lt-LT"/>
        </w:rPr>
        <w:t>AR</w:t>
      </w:r>
      <w:r w:rsidR="001551FE" w:rsidRPr="00A5486C">
        <w:rPr>
          <w:rFonts w:ascii="Arial" w:hAnsi="Arial" w:cs="Arial"/>
          <w:szCs w:val="22"/>
          <w:lang w:val="lt-LT"/>
        </w:rPr>
        <w:t xml:space="preserve"> pažymėti</w:t>
      </w:r>
      <w:r w:rsidR="00531D64" w:rsidRPr="00A5486C">
        <w:rPr>
          <w:rFonts w:ascii="Arial" w:hAnsi="Arial" w:cs="Arial"/>
          <w:szCs w:val="22"/>
          <w:lang w:val="lt-LT"/>
        </w:rPr>
        <w:t xml:space="preserve">, kad </w:t>
      </w:r>
      <w:r w:rsidR="00397DF1" w:rsidRPr="00A5486C">
        <w:rPr>
          <w:rFonts w:ascii="Arial" w:hAnsi="Arial" w:cs="Arial"/>
          <w:szCs w:val="22"/>
          <w:lang w:val="lt-LT"/>
        </w:rPr>
        <w:t xml:space="preserve">vadovaujantis EĮĮBT reikalavimais </w:t>
      </w:r>
      <w:r w:rsidR="001551FE" w:rsidRPr="00A5486C">
        <w:rPr>
          <w:rFonts w:ascii="Arial" w:hAnsi="Arial" w:cs="Arial"/>
          <w:szCs w:val="22"/>
          <w:lang w:val="lt-LT"/>
        </w:rPr>
        <w:t>v</w:t>
      </w:r>
      <w:r w:rsidR="00346928" w:rsidRPr="00A5486C">
        <w:rPr>
          <w:rFonts w:ascii="Arial" w:hAnsi="Arial" w:cs="Arial"/>
          <w:szCs w:val="22"/>
          <w:lang w:val="lt-LT"/>
        </w:rPr>
        <w:t>isų elektros apskaitos schemos elementų (tarp jų ir elektros apskaitų bei gnybtynų spintų vidinio montažo laidininkų, srovės kilpų instaliacijos) prijungimo kabeliai ir laidininkai turi būti izoliuoti, vienvieliai, varinėmis gyslomis. Srovės kilpų laidininkų skerspjūvis turi būti 0,75 ÷ 1,00 mm</w:t>
      </w:r>
      <w:r w:rsidR="00346928" w:rsidRPr="00A5486C">
        <w:rPr>
          <w:rFonts w:ascii="Arial" w:hAnsi="Arial" w:cs="Arial"/>
          <w:szCs w:val="22"/>
          <w:vertAlign w:val="superscript"/>
          <w:lang w:val="lt-LT"/>
        </w:rPr>
        <w:t>2</w:t>
      </w:r>
      <w:r w:rsidR="00346928" w:rsidRPr="00A5486C">
        <w:rPr>
          <w:rFonts w:ascii="Arial" w:hAnsi="Arial" w:cs="Arial"/>
          <w:szCs w:val="22"/>
          <w:lang w:val="lt-LT"/>
        </w:rPr>
        <w:t xml:space="preserve">. Elektros apskaitos schemos elementų prijungimo kabeliai turi būti </w:t>
      </w:r>
      <w:r w:rsidR="00A64BB5" w:rsidRPr="00A5486C">
        <w:rPr>
          <w:rFonts w:ascii="Arial" w:hAnsi="Arial" w:cs="Arial"/>
          <w:szCs w:val="22"/>
          <w:lang w:val="lt-LT"/>
        </w:rPr>
        <w:t xml:space="preserve">parinkti </w:t>
      </w:r>
      <w:r w:rsidR="00346928" w:rsidRPr="00A5486C">
        <w:rPr>
          <w:rFonts w:ascii="Arial" w:hAnsi="Arial" w:cs="Arial"/>
          <w:szCs w:val="22"/>
          <w:lang w:val="lt-LT"/>
        </w:rPr>
        <w:t>su apsauginiu koncentrinės varinės juostos ekranu</w:t>
      </w:r>
      <w:r w:rsidR="00A64BB5" w:rsidRPr="00A5486C">
        <w:rPr>
          <w:rFonts w:ascii="Arial" w:hAnsi="Arial" w:cs="Arial"/>
          <w:szCs w:val="22"/>
          <w:lang w:val="lt-LT"/>
        </w:rPr>
        <w:t xml:space="preserve"> ir numatytas jų potencialų išlyginimas - remiantis EĮĮBT, </w:t>
      </w:r>
      <w:r w:rsidR="00F85772" w:rsidRPr="00A5486C">
        <w:rPr>
          <w:rFonts w:ascii="Arial" w:hAnsi="Arial" w:cs="Arial"/>
          <w:szCs w:val="22"/>
          <w:lang w:val="lt-LT"/>
        </w:rPr>
        <w:t xml:space="preserve">elektrotechnikos dalyje </w:t>
      </w:r>
      <w:r w:rsidR="00346928" w:rsidRPr="00A5486C">
        <w:rPr>
          <w:rFonts w:ascii="Arial" w:hAnsi="Arial" w:cs="Arial"/>
          <w:szCs w:val="22"/>
          <w:lang w:val="lt-LT"/>
        </w:rPr>
        <w:t>turi būti paskaičiuotas ir suprojektuotas potencialų išlyginim</w:t>
      </w:r>
      <w:r w:rsidR="00A64BB5" w:rsidRPr="00A5486C">
        <w:rPr>
          <w:rFonts w:ascii="Arial" w:hAnsi="Arial" w:cs="Arial"/>
          <w:szCs w:val="22"/>
          <w:lang w:val="lt-LT"/>
        </w:rPr>
        <w:t>o tinklas</w:t>
      </w:r>
      <w:r w:rsidR="00346928" w:rsidRPr="00A5486C">
        <w:rPr>
          <w:rFonts w:ascii="Arial" w:hAnsi="Arial" w:cs="Arial"/>
          <w:szCs w:val="22"/>
          <w:lang w:val="lt-LT"/>
        </w:rPr>
        <w:t>.</w:t>
      </w:r>
      <w:r w:rsidR="00A64BB5" w:rsidRPr="00A5486C">
        <w:rPr>
          <w:rFonts w:ascii="Arial" w:hAnsi="Arial" w:cs="Arial"/>
          <w:szCs w:val="22"/>
          <w:lang w:val="lt-LT"/>
        </w:rPr>
        <w:t xml:space="preserve"> </w:t>
      </w:r>
      <w:r w:rsidR="00346928" w:rsidRPr="00A5486C">
        <w:rPr>
          <w:rFonts w:ascii="Arial" w:hAnsi="Arial" w:cs="Arial"/>
          <w:szCs w:val="22"/>
          <w:lang w:val="lt-LT"/>
        </w:rPr>
        <w:t xml:space="preserve">Reikalavimai kabelių klojimo būdui turi būti pateikiami projekto statybinėje dalyje. Kiti standartiniai techniniai reikalavimai, kontroliniams kabeliams pateikiami </w:t>
      </w:r>
      <w:sdt>
        <w:sdtPr>
          <w:rPr>
            <w:rFonts w:ascii="Arial" w:hAnsi="Arial" w:cs="Arial"/>
            <w:szCs w:val="22"/>
            <w:lang w:val="lt-LT"/>
          </w:rPr>
          <w:id w:val="-1108507335"/>
          <w:citation/>
        </w:sdtPr>
        <w:sdtContent>
          <w:r w:rsidR="00A55D40" w:rsidRPr="00A5486C">
            <w:rPr>
              <w:rFonts w:ascii="Arial" w:hAnsi="Arial" w:cs="Arial"/>
              <w:szCs w:val="22"/>
              <w:lang w:val="lt-LT"/>
            </w:rPr>
            <w:fldChar w:fldCharType="begin"/>
          </w:r>
          <w:r w:rsidR="00D96A18" w:rsidRPr="00A5486C">
            <w:rPr>
              <w:rFonts w:ascii="Arial" w:hAnsi="Arial" w:cs="Arial"/>
              <w:szCs w:val="22"/>
              <w:lang w:val="lt-LT"/>
            </w:rPr>
            <w:instrText xml:space="preserve">CITATION RAA4 \l 1063 </w:instrText>
          </w:r>
          <w:r w:rsidR="00A55D40" w:rsidRPr="00A5486C">
            <w:rPr>
              <w:rFonts w:ascii="Arial" w:hAnsi="Arial" w:cs="Arial"/>
              <w:szCs w:val="22"/>
              <w:lang w:val="lt-LT"/>
            </w:rPr>
            <w:fldChar w:fldCharType="separate"/>
          </w:r>
          <w:r w:rsidR="00BE094A" w:rsidRPr="00A5486C">
            <w:rPr>
              <w:rFonts w:ascii="Arial" w:hAnsi="Arial" w:cs="Arial"/>
              <w:noProof/>
              <w:szCs w:val="22"/>
              <w:lang w:val="lt-LT"/>
            </w:rPr>
            <w:t>(69)</w:t>
          </w:r>
          <w:r w:rsidR="00A55D40" w:rsidRPr="00A5486C">
            <w:rPr>
              <w:rFonts w:ascii="Arial" w:hAnsi="Arial" w:cs="Arial"/>
              <w:szCs w:val="22"/>
              <w:lang w:val="lt-LT"/>
            </w:rPr>
            <w:fldChar w:fldCharType="end"/>
          </w:r>
        </w:sdtContent>
      </w:sdt>
      <w:r w:rsidR="00346928" w:rsidRPr="00A5486C">
        <w:rPr>
          <w:rFonts w:ascii="Arial" w:hAnsi="Arial" w:cs="Arial"/>
          <w:szCs w:val="22"/>
          <w:lang w:val="lt-LT"/>
        </w:rPr>
        <w:t xml:space="preserve"> priede, lauko ir vidaus spintų vidinio montažo laidams </w:t>
      </w:r>
      <w:sdt>
        <w:sdtPr>
          <w:rPr>
            <w:rFonts w:ascii="Arial" w:hAnsi="Arial" w:cs="Arial"/>
            <w:szCs w:val="22"/>
            <w:lang w:val="lt-LT"/>
          </w:rPr>
          <w:id w:val="-133485982"/>
          <w:citation/>
        </w:sdtPr>
        <w:sdtContent>
          <w:r w:rsidR="00E020CF" w:rsidRPr="00A5486C">
            <w:rPr>
              <w:rFonts w:ascii="Arial" w:hAnsi="Arial" w:cs="Arial"/>
              <w:szCs w:val="22"/>
              <w:lang w:val="lt-LT"/>
            </w:rPr>
            <w:fldChar w:fldCharType="begin"/>
          </w:r>
          <w:r w:rsidR="00BB60F5" w:rsidRPr="00A5486C">
            <w:rPr>
              <w:rFonts w:ascii="Arial" w:hAnsi="Arial" w:cs="Arial"/>
              <w:szCs w:val="22"/>
              <w:lang w:val="lt-LT"/>
            </w:rPr>
            <w:instrText xml:space="preserve">CITATION RAA5 \l 1063 </w:instrText>
          </w:r>
          <w:r w:rsidR="00E020CF" w:rsidRPr="00A5486C">
            <w:rPr>
              <w:rFonts w:ascii="Arial" w:hAnsi="Arial" w:cs="Arial"/>
              <w:szCs w:val="22"/>
              <w:lang w:val="lt-LT"/>
            </w:rPr>
            <w:fldChar w:fldCharType="separate"/>
          </w:r>
          <w:r w:rsidR="00BE094A" w:rsidRPr="00A5486C">
            <w:rPr>
              <w:rFonts w:ascii="Arial" w:hAnsi="Arial" w:cs="Arial"/>
              <w:noProof/>
              <w:szCs w:val="22"/>
              <w:lang w:val="lt-LT"/>
            </w:rPr>
            <w:t>(70)</w:t>
          </w:r>
          <w:r w:rsidR="00E020CF" w:rsidRPr="00A5486C">
            <w:rPr>
              <w:rFonts w:ascii="Arial" w:hAnsi="Arial" w:cs="Arial"/>
              <w:szCs w:val="22"/>
              <w:lang w:val="lt-LT"/>
            </w:rPr>
            <w:fldChar w:fldCharType="end"/>
          </w:r>
        </w:sdtContent>
      </w:sdt>
      <w:r w:rsidR="00E020CF" w:rsidRPr="00A5486C">
        <w:rPr>
          <w:rFonts w:ascii="Arial" w:hAnsi="Arial" w:cs="Arial"/>
          <w:szCs w:val="22"/>
          <w:lang w:val="lt-LT"/>
        </w:rPr>
        <w:t xml:space="preserve"> </w:t>
      </w:r>
      <w:r w:rsidR="00346928" w:rsidRPr="00A5486C">
        <w:rPr>
          <w:rFonts w:ascii="Arial" w:hAnsi="Arial" w:cs="Arial"/>
          <w:szCs w:val="22"/>
          <w:lang w:val="lt-LT"/>
        </w:rPr>
        <w:t>priede.</w:t>
      </w:r>
    </w:p>
    <w:p w14:paraId="74A1E1A7" w14:textId="585E6D3F" w:rsidR="00346928" w:rsidRPr="00A5486C" w:rsidRDefault="00700AA7" w:rsidP="00B80E72">
      <w:pPr>
        <w:pStyle w:val="NoSpacing"/>
        <w:numPr>
          <w:ilvl w:val="1"/>
          <w:numId w:val="3"/>
        </w:numPr>
        <w:tabs>
          <w:tab w:val="left" w:pos="1418"/>
        </w:tabs>
        <w:spacing w:line="276" w:lineRule="auto"/>
        <w:ind w:firstLine="567"/>
        <w:jc w:val="both"/>
        <w:rPr>
          <w:rFonts w:ascii="Arial" w:hAnsi="Arial" w:cs="Arial"/>
          <w:szCs w:val="22"/>
          <w:lang w:val="lt-LT"/>
        </w:rPr>
      </w:pPr>
      <w:r w:rsidRPr="00A5486C">
        <w:rPr>
          <w:rFonts w:ascii="Arial" w:hAnsi="Arial" w:cs="Arial"/>
          <w:szCs w:val="22"/>
          <w:lang w:val="lt-LT"/>
        </w:rPr>
        <w:t xml:space="preserve">TDP </w:t>
      </w:r>
      <w:r w:rsidR="004403FC" w:rsidRPr="00A5486C">
        <w:rPr>
          <w:rFonts w:ascii="Arial" w:hAnsi="Arial" w:cs="Arial"/>
          <w:szCs w:val="22"/>
          <w:lang w:val="lt-LT"/>
        </w:rPr>
        <w:t>AR</w:t>
      </w:r>
      <w:r w:rsidR="001551FE" w:rsidRPr="00A5486C">
        <w:rPr>
          <w:rFonts w:ascii="Arial" w:hAnsi="Arial" w:cs="Arial"/>
          <w:szCs w:val="22"/>
          <w:lang w:val="lt-LT"/>
        </w:rPr>
        <w:t xml:space="preserve"> pažymėti, </w:t>
      </w:r>
      <w:r w:rsidR="00E43A17" w:rsidRPr="00A5486C">
        <w:rPr>
          <w:rFonts w:ascii="Arial" w:hAnsi="Arial" w:cs="Arial"/>
          <w:szCs w:val="22"/>
          <w:lang w:val="lt-LT"/>
        </w:rPr>
        <w:t xml:space="preserve">kad rangovas atsakingas ir privalo, projekto įgyvendinimo apimtyje, pateikti pagrindinės įrangos sąrankos (žr. </w:t>
      </w:r>
      <w:sdt>
        <w:sdtPr>
          <w:rPr>
            <w:rFonts w:ascii="Arial" w:hAnsi="Arial" w:cs="Arial"/>
            <w:szCs w:val="22"/>
            <w:lang w:val="lt-LT"/>
          </w:rPr>
          <w:id w:val="272372708"/>
          <w:citation/>
        </w:sdtPr>
        <w:sdtContent>
          <w:r w:rsidR="007D3264" w:rsidRPr="00A5486C">
            <w:rPr>
              <w:rFonts w:ascii="Arial" w:hAnsi="Arial" w:cs="Arial"/>
              <w:szCs w:val="22"/>
              <w:lang w:val="lt-LT"/>
            </w:rPr>
            <w:fldChar w:fldCharType="begin"/>
          </w:r>
          <w:r w:rsidR="007D3264" w:rsidRPr="00A5486C">
            <w:rPr>
              <w:rFonts w:ascii="Arial" w:hAnsi="Arial" w:cs="Arial"/>
              <w:szCs w:val="22"/>
              <w:lang w:val="lt-LT"/>
            </w:rPr>
            <w:instrText xml:space="preserve"> CITATION Bendrieji1 \l 1063 </w:instrText>
          </w:r>
          <w:r w:rsidR="007D3264" w:rsidRPr="00A5486C">
            <w:rPr>
              <w:rFonts w:ascii="Arial" w:hAnsi="Arial" w:cs="Arial"/>
              <w:szCs w:val="22"/>
              <w:lang w:val="lt-LT"/>
            </w:rPr>
            <w:fldChar w:fldCharType="separate"/>
          </w:r>
          <w:r w:rsidR="00BE094A" w:rsidRPr="00A5486C">
            <w:rPr>
              <w:rFonts w:ascii="Arial" w:hAnsi="Arial" w:cs="Arial"/>
              <w:noProof/>
              <w:szCs w:val="22"/>
              <w:lang w:val="lt-LT"/>
            </w:rPr>
            <w:t>(3)</w:t>
          </w:r>
          <w:r w:rsidR="007D3264" w:rsidRPr="00A5486C">
            <w:rPr>
              <w:rFonts w:ascii="Arial" w:hAnsi="Arial" w:cs="Arial"/>
              <w:szCs w:val="22"/>
              <w:lang w:val="lt-LT"/>
            </w:rPr>
            <w:fldChar w:fldCharType="end"/>
          </w:r>
        </w:sdtContent>
      </w:sdt>
      <w:r w:rsidR="007D3264" w:rsidRPr="00A5486C">
        <w:rPr>
          <w:rFonts w:ascii="Arial" w:hAnsi="Arial" w:cs="Arial"/>
          <w:szCs w:val="22"/>
          <w:lang w:val="lt-LT"/>
        </w:rPr>
        <w:t xml:space="preserve"> </w:t>
      </w:r>
      <w:r w:rsidR="00E43A17" w:rsidRPr="00A5486C">
        <w:rPr>
          <w:rFonts w:ascii="Arial" w:hAnsi="Arial" w:cs="Arial"/>
          <w:szCs w:val="22"/>
          <w:lang w:val="lt-LT"/>
        </w:rPr>
        <w:t>priedo, 1-os lentelės „Pagrindinė įranga“ sąrašą, EEA vidaus ir/arba lauko spintos) užsakovo patikrinimo protokolus</w:t>
      </w:r>
      <w:r w:rsidR="00397DF1" w:rsidRPr="00A5486C">
        <w:rPr>
          <w:rFonts w:ascii="Arial" w:hAnsi="Arial" w:cs="Arial"/>
          <w:szCs w:val="22"/>
          <w:lang w:val="lt-LT"/>
        </w:rPr>
        <w:t>,</w:t>
      </w:r>
      <w:r w:rsidR="00E43A17" w:rsidRPr="00A5486C">
        <w:rPr>
          <w:rFonts w:ascii="Arial" w:hAnsi="Arial" w:cs="Arial"/>
          <w:szCs w:val="22"/>
          <w:lang w:val="lt-LT"/>
        </w:rPr>
        <w:t xml:space="preserve"> užpildytus gamyklinių bandymų (angl. </w:t>
      </w:r>
      <w:proofErr w:type="spellStart"/>
      <w:r w:rsidR="00E43A17" w:rsidRPr="00A5486C">
        <w:rPr>
          <w:rFonts w:ascii="Arial" w:hAnsi="Arial" w:cs="Arial"/>
          <w:szCs w:val="22"/>
          <w:lang w:val="lt-LT"/>
        </w:rPr>
        <w:t>factory</w:t>
      </w:r>
      <w:proofErr w:type="spellEnd"/>
      <w:r w:rsidR="00E43A17" w:rsidRPr="00A5486C">
        <w:rPr>
          <w:rFonts w:ascii="Arial" w:hAnsi="Arial" w:cs="Arial"/>
          <w:szCs w:val="22"/>
          <w:lang w:val="lt-LT"/>
        </w:rPr>
        <w:t xml:space="preserve"> </w:t>
      </w:r>
      <w:proofErr w:type="spellStart"/>
      <w:r w:rsidR="00E43A17" w:rsidRPr="00A5486C">
        <w:rPr>
          <w:rFonts w:ascii="Arial" w:hAnsi="Arial" w:cs="Arial"/>
          <w:szCs w:val="22"/>
          <w:lang w:val="lt-LT"/>
        </w:rPr>
        <w:t>acceptance</w:t>
      </w:r>
      <w:proofErr w:type="spellEnd"/>
      <w:r w:rsidR="00E43A17" w:rsidRPr="00A5486C">
        <w:rPr>
          <w:rFonts w:ascii="Arial" w:hAnsi="Arial" w:cs="Arial"/>
          <w:szCs w:val="22"/>
          <w:lang w:val="lt-LT"/>
        </w:rPr>
        <w:t xml:space="preserve"> </w:t>
      </w:r>
      <w:proofErr w:type="spellStart"/>
      <w:r w:rsidR="00E43A17" w:rsidRPr="00A5486C">
        <w:rPr>
          <w:rFonts w:ascii="Arial" w:hAnsi="Arial" w:cs="Arial"/>
          <w:szCs w:val="22"/>
          <w:lang w:val="lt-LT"/>
        </w:rPr>
        <w:t>test</w:t>
      </w:r>
      <w:proofErr w:type="spellEnd"/>
      <w:r w:rsidR="00E43A17" w:rsidRPr="00A5486C">
        <w:rPr>
          <w:rFonts w:ascii="Arial" w:hAnsi="Arial" w:cs="Arial"/>
          <w:szCs w:val="22"/>
          <w:lang w:val="lt-LT"/>
        </w:rPr>
        <w:t xml:space="preserve"> - FAT) metu su techninės priežiūros specialisto ir rangovo/spintos sąrankos gamintojo atstovo vizomis. FAT metu užpildyti protokolai turi būti rangovo pateikti kartu su įrangos gamintojo teikiama kita dokumentacija. Protokolo formos pateikiamos </w:t>
      </w:r>
      <w:sdt>
        <w:sdtPr>
          <w:rPr>
            <w:rFonts w:ascii="Arial" w:hAnsi="Arial" w:cs="Arial"/>
            <w:szCs w:val="22"/>
            <w:lang w:val="lt-LT"/>
          </w:rPr>
          <w:id w:val="1738362158"/>
          <w:citation/>
        </w:sdtPr>
        <w:sdtContent>
          <w:r w:rsidR="00531D64" w:rsidRPr="00A5486C">
            <w:rPr>
              <w:rFonts w:ascii="Arial" w:hAnsi="Arial" w:cs="Arial"/>
              <w:szCs w:val="22"/>
              <w:lang w:val="lt-LT"/>
            </w:rPr>
            <w:fldChar w:fldCharType="begin"/>
          </w:r>
          <w:r w:rsidR="00531D64" w:rsidRPr="00A5486C">
            <w:rPr>
              <w:rFonts w:ascii="Arial" w:hAnsi="Arial" w:cs="Arial"/>
              <w:szCs w:val="22"/>
              <w:lang w:val="lt-LT"/>
            </w:rPr>
            <w:instrText xml:space="preserve">CITATION EEA1 \l 1063 </w:instrText>
          </w:r>
          <w:r w:rsidR="00531D64" w:rsidRPr="00A5486C">
            <w:rPr>
              <w:rFonts w:ascii="Arial" w:hAnsi="Arial" w:cs="Arial"/>
              <w:szCs w:val="22"/>
              <w:lang w:val="lt-LT"/>
            </w:rPr>
            <w:fldChar w:fldCharType="separate"/>
          </w:r>
          <w:r w:rsidR="00BE094A" w:rsidRPr="00A5486C">
            <w:rPr>
              <w:rFonts w:ascii="Arial" w:hAnsi="Arial" w:cs="Arial"/>
              <w:noProof/>
              <w:szCs w:val="22"/>
              <w:lang w:val="lt-LT"/>
            </w:rPr>
            <w:t>(101)</w:t>
          </w:r>
          <w:r w:rsidR="00531D64" w:rsidRPr="00A5486C">
            <w:rPr>
              <w:rFonts w:ascii="Arial" w:hAnsi="Arial" w:cs="Arial"/>
              <w:szCs w:val="22"/>
              <w:lang w:val="lt-LT"/>
            </w:rPr>
            <w:fldChar w:fldCharType="end"/>
          </w:r>
        </w:sdtContent>
      </w:sdt>
      <w:r w:rsidR="00E43A17" w:rsidRPr="00A5486C">
        <w:rPr>
          <w:rFonts w:ascii="Arial" w:hAnsi="Arial" w:cs="Arial"/>
          <w:szCs w:val="22"/>
          <w:lang w:val="lt-LT"/>
        </w:rPr>
        <w:t xml:space="preserve"> ir </w:t>
      </w:r>
      <w:sdt>
        <w:sdtPr>
          <w:rPr>
            <w:rFonts w:ascii="Arial" w:hAnsi="Arial" w:cs="Arial"/>
            <w:szCs w:val="22"/>
            <w:lang w:val="lt-LT"/>
          </w:rPr>
          <w:id w:val="-902838426"/>
          <w:citation/>
        </w:sdtPr>
        <w:sdtContent>
          <w:r w:rsidR="00E43A17" w:rsidRPr="00A5486C">
            <w:rPr>
              <w:rFonts w:ascii="Arial" w:hAnsi="Arial" w:cs="Arial"/>
              <w:szCs w:val="22"/>
              <w:lang w:val="lt-LT"/>
            </w:rPr>
            <w:fldChar w:fldCharType="begin"/>
          </w:r>
          <w:r w:rsidR="00531D64" w:rsidRPr="00A5486C">
            <w:rPr>
              <w:rFonts w:ascii="Arial" w:hAnsi="Arial" w:cs="Arial"/>
              <w:szCs w:val="22"/>
              <w:lang w:val="lt-LT"/>
            </w:rPr>
            <w:instrText xml:space="preserve">CITATION EEA_KDV \l 1033 </w:instrText>
          </w:r>
          <w:r w:rsidR="00E43A17" w:rsidRPr="00A5486C">
            <w:rPr>
              <w:rFonts w:ascii="Arial" w:hAnsi="Arial" w:cs="Arial"/>
              <w:szCs w:val="22"/>
              <w:lang w:val="lt-LT"/>
            </w:rPr>
            <w:fldChar w:fldCharType="separate"/>
          </w:r>
          <w:r w:rsidR="00BE094A" w:rsidRPr="00A5486C">
            <w:rPr>
              <w:rFonts w:ascii="Arial" w:hAnsi="Arial" w:cs="Arial"/>
              <w:noProof/>
              <w:szCs w:val="22"/>
              <w:lang w:val="lt-LT"/>
            </w:rPr>
            <w:t>(102)</w:t>
          </w:r>
          <w:r w:rsidR="00E43A17" w:rsidRPr="00A5486C">
            <w:rPr>
              <w:rFonts w:ascii="Arial" w:hAnsi="Arial" w:cs="Arial"/>
              <w:szCs w:val="22"/>
              <w:lang w:val="lt-LT"/>
            </w:rPr>
            <w:fldChar w:fldCharType="end"/>
          </w:r>
        </w:sdtContent>
      </w:sdt>
      <w:r w:rsidRPr="00A5486C">
        <w:rPr>
          <w:rFonts w:ascii="Arial" w:hAnsi="Arial" w:cs="Arial"/>
          <w:szCs w:val="22"/>
          <w:lang w:val="lt-LT"/>
        </w:rPr>
        <w:t xml:space="preserve"> </w:t>
      </w:r>
      <w:r w:rsidR="00E43A17" w:rsidRPr="00A5486C">
        <w:rPr>
          <w:rFonts w:ascii="Arial" w:hAnsi="Arial" w:cs="Arial"/>
          <w:szCs w:val="22"/>
          <w:lang w:val="lt-LT"/>
        </w:rPr>
        <w:t>priedu</w:t>
      </w:r>
      <w:r w:rsidRPr="00A5486C">
        <w:rPr>
          <w:rFonts w:ascii="Arial" w:hAnsi="Arial" w:cs="Arial"/>
          <w:szCs w:val="22"/>
          <w:lang w:val="lt-LT"/>
        </w:rPr>
        <w:t>o</w:t>
      </w:r>
      <w:r w:rsidR="00E43A17" w:rsidRPr="00A5486C">
        <w:rPr>
          <w:rFonts w:ascii="Arial" w:hAnsi="Arial" w:cs="Arial"/>
          <w:szCs w:val="22"/>
          <w:lang w:val="lt-LT"/>
        </w:rPr>
        <w:t>s</w:t>
      </w:r>
      <w:r w:rsidRPr="00A5486C">
        <w:rPr>
          <w:rFonts w:ascii="Arial" w:hAnsi="Arial" w:cs="Arial"/>
          <w:szCs w:val="22"/>
          <w:lang w:val="lt-LT"/>
        </w:rPr>
        <w:t>e</w:t>
      </w:r>
      <w:r w:rsidR="00E43A17" w:rsidRPr="00A5486C">
        <w:rPr>
          <w:rFonts w:ascii="Arial" w:hAnsi="Arial" w:cs="Arial"/>
          <w:szCs w:val="22"/>
          <w:lang w:val="lt-LT"/>
        </w:rPr>
        <w:t>.</w:t>
      </w:r>
    </w:p>
    <w:p w14:paraId="4E71615E" w14:textId="122338C5" w:rsidR="00903A05" w:rsidRPr="00A5486C" w:rsidRDefault="00903A05" w:rsidP="006E1C38">
      <w:pPr>
        <w:pStyle w:val="NoSpacing"/>
        <w:numPr>
          <w:ilvl w:val="1"/>
          <w:numId w:val="3"/>
        </w:numPr>
        <w:tabs>
          <w:tab w:val="left" w:pos="1418"/>
        </w:tabs>
        <w:spacing w:line="276" w:lineRule="auto"/>
        <w:ind w:firstLine="567"/>
        <w:jc w:val="both"/>
        <w:rPr>
          <w:rFonts w:ascii="Arial" w:hAnsi="Arial" w:cs="Arial"/>
          <w:szCs w:val="22"/>
          <w:lang w:val="lt-LT"/>
        </w:rPr>
      </w:pPr>
      <w:r w:rsidRPr="00A5486C">
        <w:rPr>
          <w:rFonts w:ascii="Arial" w:hAnsi="Arial" w:cs="Arial"/>
          <w:szCs w:val="22"/>
          <w:lang w:val="lt-LT"/>
        </w:rPr>
        <w:t>TDP AR turi būti aprašyti ir brėžiniuose pateikti/detalizuoti sprendiniai susiję su šiuo projektu numatomais atlikti pakeitimais kituose perdavimo tinklo objektuose (VE-3 TP ir Neries TP):</w:t>
      </w:r>
    </w:p>
    <w:p w14:paraId="6E033F23" w14:textId="6C459131" w:rsidR="00903A05" w:rsidRPr="00A5486C" w:rsidRDefault="00903A05" w:rsidP="00903A05">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pakeitimai susiję su pirminių įrenginių operatyvinių pavadinimų pasikeitimu rekonstravus Riešės TP. Numatyti šių pastočių prijunginiuose sumontuotos EEA įrangos pavadinimų bei grandinių markiruočių pakeitimus.</w:t>
      </w:r>
    </w:p>
    <w:p w14:paraId="19A75644" w14:textId="75A7A604" w:rsidR="00903A05" w:rsidRPr="00A5486C" w:rsidRDefault="00903A05" w:rsidP="00903A05">
      <w:pPr>
        <w:pStyle w:val="NoSpacing"/>
        <w:numPr>
          <w:ilvl w:val="2"/>
          <w:numId w:val="3"/>
        </w:numPr>
        <w:spacing w:line="276" w:lineRule="auto"/>
        <w:ind w:left="0" w:firstLine="567"/>
        <w:jc w:val="both"/>
        <w:rPr>
          <w:rFonts w:ascii="Arial" w:hAnsi="Arial" w:cs="Arial"/>
          <w:szCs w:val="22"/>
          <w:lang w:val="lt-LT"/>
        </w:rPr>
      </w:pPr>
      <w:r w:rsidRPr="00A5486C">
        <w:rPr>
          <w:rFonts w:ascii="Arial" w:hAnsi="Arial" w:cs="Arial"/>
          <w:szCs w:val="22"/>
          <w:lang w:val="lt-LT"/>
        </w:rPr>
        <w:t>numatytas EEA esamo darbo projekto (gamybos ir montavimo brėžinių)</w:t>
      </w:r>
      <w:r w:rsidR="00A64BB5" w:rsidRPr="00A5486C">
        <w:rPr>
          <w:rFonts w:ascii="Arial" w:hAnsi="Arial" w:cs="Arial"/>
          <w:szCs w:val="22"/>
          <w:lang w:val="lt-LT"/>
        </w:rPr>
        <w:t xml:space="preserve"> koregavimas</w:t>
      </w:r>
      <w:r w:rsidRPr="00A5486C">
        <w:rPr>
          <w:rFonts w:ascii="Arial" w:hAnsi="Arial" w:cs="Arial"/>
          <w:szCs w:val="22"/>
          <w:lang w:val="lt-LT"/>
        </w:rPr>
        <w:t>, susijusiuose perdavimo tinklo objektuose (VE-3 TP ir Neries TP), kuris naudojamas eksploatacijoje, iki tikrovę atitinkančio lygio.</w:t>
      </w:r>
    </w:p>
    <w:p w14:paraId="015AAA53" w14:textId="40059E71" w:rsidR="00346928" w:rsidRPr="00A5486C" w:rsidRDefault="00700AA7" w:rsidP="006E1C38">
      <w:pPr>
        <w:pStyle w:val="NoSpacing"/>
        <w:numPr>
          <w:ilvl w:val="1"/>
          <w:numId w:val="3"/>
        </w:numPr>
        <w:tabs>
          <w:tab w:val="left" w:pos="1418"/>
        </w:tabs>
        <w:spacing w:line="276" w:lineRule="auto"/>
        <w:ind w:firstLine="567"/>
        <w:jc w:val="both"/>
        <w:rPr>
          <w:rFonts w:ascii="Arial" w:hAnsi="Arial" w:cs="Arial"/>
          <w:szCs w:val="22"/>
          <w:lang w:val="lt-LT"/>
        </w:rPr>
      </w:pPr>
      <w:bookmarkStart w:id="130" w:name="_Hlk188281678"/>
      <w:r w:rsidRPr="00A5486C">
        <w:rPr>
          <w:rFonts w:ascii="Arial" w:hAnsi="Arial" w:cs="Arial"/>
          <w:szCs w:val="22"/>
          <w:lang w:val="lt-LT"/>
        </w:rPr>
        <w:t xml:space="preserve">TDP </w:t>
      </w:r>
      <w:r w:rsidR="00D17DAB" w:rsidRPr="00A5486C">
        <w:rPr>
          <w:rFonts w:ascii="Arial" w:hAnsi="Arial" w:cs="Arial"/>
          <w:szCs w:val="22"/>
          <w:lang w:val="lt-LT"/>
        </w:rPr>
        <w:t>AR</w:t>
      </w:r>
      <w:r w:rsidRPr="00A5486C">
        <w:rPr>
          <w:rFonts w:ascii="Arial" w:hAnsi="Arial" w:cs="Arial"/>
          <w:szCs w:val="22"/>
          <w:lang w:val="lt-LT"/>
        </w:rPr>
        <w:t xml:space="preserve"> </w:t>
      </w:r>
      <w:r w:rsidR="00A64BB5" w:rsidRPr="00A5486C">
        <w:rPr>
          <w:rFonts w:ascii="Arial" w:hAnsi="Arial" w:cs="Arial"/>
          <w:szCs w:val="22"/>
          <w:lang w:val="lt-LT"/>
        </w:rPr>
        <w:t xml:space="preserve">turi būti </w:t>
      </w:r>
      <w:r w:rsidRPr="00A5486C">
        <w:rPr>
          <w:rFonts w:ascii="Arial" w:hAnsi="Arial" w:cs="Arial"/>
          <w:szCs w:val="22"/>
          <w:lang w:val="lt-LT"/>
        </w:rPr>
        <w:t>pažymėti</w:t>
      </w:r>
      <w:r w:rsidR="00A64BB5" w:rsidRPr="00A5486C">
        <w:rPr>
          <w:rFonts w:ascii="Arial" w:hAnsi="Arial" w:cs="Arial"/>
          <w:szCs w:val="22"/>
          <w:lang w:val="lt-LT"/>
        </w:rPr>
        <w:t>/aprašyti (esant poreikiui brėžiniuose pateikti/detalizuoti sprendiniai)</w:t>
      </w:r>
      <w:r w:rsidRPr="00A5486C">
        <w:rPr>
          <w:rFonts w:ascii="Arial" w:hAnsi="Arial" w:cs="Arial"/>
          <w:szCs w:val="22"/>
          <w:lang w:val="lt-LT"/>
        </w:rPr>
        <w:t xml:space="preserve"> bei darbų žiniaraštyje įtraukti </w:t>
      </w:r>
      <w:r w:rsidR="00397DF1" w:rsidRPr="00A5486C">
        <w:rPr>
          <w:rFonts w:ascii="Arial" w:hAnsi="Arial" w:cs="Arial"/>
          <w:szCs w:val="22"/>
          <w:lang w:val="lt-LT"/>
        </w:rPr>
        <w:t xml:space="preserve">su tuo susiję </w:t>
      </w:r>
      <w:r w:rsidRPr="00A5486C">
        <w:rPr>
          <w:rFonts w:ascii="Arial" w:hAnsi="Arial" w:cs="Arial"/>
          <w:szCs w:val="22"/>
          <w:lang w:val="lt-LT"/>
        </w:rPr>
        <w:t>darbai</w:t>
      </w:r>
      <w:r w:rsidR="00397DF1" w:rsidRPr="00A5486C">
        <w:rPr>
          <w:rFonts w:ascii="Arial" w:hAnsi="Arial" w:cs="Arial"/>
          <w:szCs w:val="22"/>
          <w:lang w:val="lt-LT"/>
        </w:rPr>
        <w:t xml:space="preserve"> (projekto vykdymo metu, rangovas privalo įvertinti/numatyti)</w:t>
      </w:r>
      <w:r w:rsidR="00A64BB5" w:rsidRPr="00A5486C">
        <w:rPr>
          <w:rFonts w:ascii="Arial" w:hAnsi="Arial" w:cs="Arial"/>
          <w:szCs w:val="22"/>
          <w:lang w:val="lt-LT"/>
        </w:rPr>
        <w:t>:</w:t>
      </w:r>
      <w:r w:rsidR="00346928" w:rsidRPr="00A5486C">
        <w:rPr>
          <w:rFonts w:ascii="Arial" w:hAnsi="Arial" w:cs="Arial"/>
          <w:szCs w:val="22"/>
          <w:lang w:val="lt-LT"/>
        </w:rPr>
        <w:t xml:space="preserve"> esamų PSO įrenginių, elektros apskaitos spint</w:t>
      </w:r>
      <w:r w:rsidR="00A64BB5" w:rsidRPr="00A5486C">
        <w:rPr>
          <w:rFonts w:ascii="Arial" w:hAnsi="Arial" w:cs="Arial"/>
          <w:szCs w:val="22"/>
          <w:lang w:val="lt-LT"/>
        </w:rPr>
        <w:t>ų</w:t>
      </w:r>
      <w:r w:rsidR="00346928" w:rsidRPr="00A5486C">
        <w:rPr>
          <w:rFonts w:ascii="Arial" w:hAnsi="Arial" w:cs="Arial"/>
          <w:szCs w:val="22"/>
          <w:lang w:val="lt-LT"/>
        </w:rPr>
        <w:t>, elektros skaitiklių, antrinių grandinių kabelių ir kitos nenaudotinos įrangos demontavim</w:t>
      </w:r>
      <w:r w:rsidR="00397DF1" w:rsidRPr="00A5486C">
        <w:rPr>
          <w:rFonts w:ascii="Arial" w:hAnsi="Arial" w:cs="Arial"/>
          <w:szCs w:val="22"/>
          <w:lang w:val="lt-LT"/>
        </w:rPr>
        <w:t>as</w:t>
      </w:r>
      <w:r w:rsidR="00346928" w:rsidRPr="00A5486C">
        <w:rPr>
          <w:rFonts w:ascii="Arial" w:hAnsi="Arial" w:cs="Arial"/>
          <w:szCs w:val="22"/>
          <w:lang w:val="lt-LT"/>
        </w:rPr>
        <w:t xml:space="preserve"> ir medžiagų utilizavim</w:t>
      </w:r>
      <w:r w:rsidR="00397DF1" w:rsidRPr="00A5486C">
        <w:rPr>
          <w:rFonts w:ascii="Arial" w:hAnsi="Arial" w:cs="Arial"/>
          <w:szCs w:val="22"/>
          <w:lang w:val="lt-LT"/>
        </w:rPr>
        <w:t>as</w:t>
      </w:r>
      <w:r w:rsidR="00346928" w:rsidRPr="00A5486C">
        <w:rPr>
          <w:rFonts w:ascii="Arial" w:hAnsi="Arial" w:cs="Arial"/>
          <w:szCs w:val="22"/>
          <w:lang w:val="lt-LT"/>
        </w:rPr>
        <w:t xml:space="preserve">. </w:t>
      </w:r>
      <w:r w:rsidRPr="00A5486C">
        <w:rPr>
          <w:rFonts w:ascii="Arial" w:hAnsi="Arial" w:cs="Arial"/>
          <w:szCs w:val="22"/>
          <w:lang w:val="lt-LT"/>
        </w:rPr>
        <w:t xml:space="preserve">TDP </w:t>
      </w:r>
      <w:r w:rsidR="004403FC" w:rsidRPr="00A5486C">
        <w:rPr>
          <w:rFonts w:ascii="Arial" w:hAnsi="Arial" w:cs="Arial"/>
          <w:szCs w:val="22"/>
          <w:lang w:val="lt-LT"/>
        </w:rPr>
        <w:t>AR</w:t>
      </w:r>
      <w:r w:rsidR="003D41EE" w:rsidRPr="00A5486C">
        <w:rPr>
          <w:rFonts w:ascii="Arial" w:hAnsi="Arial" w:cs="Arial"/>
          <w:szCs w:val="22"/>
          <w:lang w:val="lt-LT"/>
        </w:rPr>
        <w:t xml:space="preserve"> pažymėti</w:t>
      </w:r>
      <w:r w:rsidR="00235C4D" w:rsidRPr="00A5486C">
        <w:rPr>
          <w:rFonts w:ascii="Arial" w:hAnsi="Arial" w:cs="Arial"/>
          <w:szCs w:val="22"/>
          <w:lang w:val="lt-LT"/>
        </w:rPr>
        <w:t>,</w:t>
      </w:r>
      <w:r w:rsidR="003D41EE" w:rsidRPr="00A5486C">
        <w:rPr>
          <w:rFonts w:ascii="Arial" w:hAnsi="Arial" w:cs="Arial"/>
          <w:szCs w:val="22"/>
          <w:lang w:val="lt-LT"/>
        </w:rPr>
        <w:t xml:space="preserve"> kad p</w:t>
      </w:r>
      <w:r w:rsidR="00346928" w:rsidRPr="00A5486C">
        <w:rPr>
          <w:rFonts w:ascii="Arial" w:hAnsi="Arial" w:cs="Arial"/>
          <w:szCs w:val="22"/>
          <w:lang w:val="lt-LT"/>
        </w:rPr>
        <w:t xml:space="preserve">rojekto vykdymo metu Užsakovui (PSO Infrastruktūros priežiūros centro </w:t>
      </w:r>
      <w:r w:rsidR="00485685" w:rsidRPr="00A5486C">
        <w:rPr>
          <w:rFonts w:ascii="Arial" w:hAnsi="Arial" w:cs="Arial"/>
          <w:szCs w:val="22"/>
          <w:lang w:val="lt-LT"/>
        </w:rPr>
        <w:t xml:space="preserve">Rytų </w:t>
      </w:r>
      <w:r w:rsidR="00346928" w:rsidRPr="00A5486C">
        <w:rPr>
          <w:rFonts w:ascii="Arial" w:hAnsi="Arial" w:cs="Arial"/>
          <w:szCs w:val="22"/>
          <w:lang w:val="lt-LT"/>
        </w:rPr>
        <w:t>regionui</w:t>
      </w:r>
      <w:r w:rsidR="003D41EE" w:rsidRPr="00A5486C">
        <w:rPr>
          <w:rFonts w:ascii="Arial" w:hAnsi="Arial" w:cs="Arial"/>
          <w:szCs w:val="22"/>
          <w:lang w:val="lt-LT"/>
        </w:rPr>
        <w:t>)</w:t>
      </w:r>
      <w:r w:rsidR="00346928" w:rsidRPr="00A5486C">
        <w:rPr>
          <w:rFonts w:ascii="Arial" w:hAnsi="Arial" w:cs="Arial"/>
          <w:szCs w:val="22"/>
          <w:lang w:val="lt-LT"/>
        </w:rPr>
        <w:t xml:space="preserve"> turi būti perduoti demontuoti KDV</w:t>
      </w:r>
      <w:r w:rsidR="003D41EE" w:rsidRPr="00A5486C">
        <w:rPr>
          <w:rFonts w:ascii="Arial" w:hAnsi="Arial" w:cs="Arial"/>
          <w:szCs w:val="22"/>
          <w:lang w:val="lt-LT"/>
        </w:rPr>
        <w:t xml:space="preserve"> ir MDV</w:t>
      </w:r>
      <w:r w:rsidR="00346928" w:rsidRPr="00A5486C">
        <w:rPr>
          <w:rFonts w:ascii="Arial" w:hAnsi="Arial" w:cs="Arial"/>
          <w:szCs w:val="22"/>
          <w:lang w:val="lt-LT"/>
        </w:rPr>
        <w:t>, visi elektros skaitikliai ir bandymo gnybtynai bei kita suderinta</w:t>
      </w:r>
      <w:r w:rsidR="003D41EE" w:rsidRPr="00A5486C">
        <w:rPr>
          <w:rFonts w:ascii="Arial" w:hAnsi="Arial" w:cs="Arial"/>
          <w:szCs w:val="22"/>
          <w:lang w:val="lt-LT"/>
        </w:rPr>
        <w:t>,</w:t>
      </w:r>
      <w:r w:rsidR="00346928" w:rsidRPr="00A5486C">
        <w:rPr>
          <w:rFonts w:ascii="Arial" w:hAnsi="Arial" w:cs="Arial"/>
          <w:szCs w:val="22"/>
          <w:lang w:val="lt-LT"/>
        </w:rPr>
        <w:t xml:space="preserve"> elektros apskaitoje naudojama įranga ir įrenginiai.</w:t>
      </w:r>
      <w:bookmarkEnd w:id="130"/>
    </w:p>
    <w:p w14:paraId="5AFE15D2" w14:textId="0247FB83" w:rsidR="00E07FB9" w:rsidRPr="00A5486C" w:rsidRDefault="00346928" w:rsidP="00A00150">
      <w:pPr>
        <w:pStyle w:val="NoSpacing"/>
        <w:numPr>
          <w:ilvl w:val="1"/>
          <w:numId w:val="3"/>
        </w:numPr>
        <w:tabs>
          <w:tab w:val="left" w:pos="1418"/>
        </w:tabs>
        <w:spacing w:line="276" w:lineRule="auto"/>
        <w:ind w:firstLine="567"/>
        <w:jc w:val="both"/>
        <w:rPr>
          <w:rFonts w:ascii="Arial" w:hAnsi="Arial" w:cs="Arial"/>
          <w:szCs w:val="22"/>
          <w:lang w:val="lt-LT"/>
        </w:rPr>
      </w:pPr>
      <w:r w:rsidRPr="00A5486C">
        <w:rPr>
          <w:rFonts w:ascii="Arial" w:hAnsi="Arial" w:cs="Arial"/>
          <w:szCs w:val="22"/>
          <w:lang w:val="lt-LT"/>
        </w:rPr>
        <w:t>Pagal situaciją</w:t>
      </w:r>
      <w:r w:rsidR="00397DF1" w:rsidRPr="00A5486C">
        <w:rPr>
          <w:rFonts w:ascii="Arial" w:hAnsi="Arial" w:cs="Arial"/>
          <w:szCs w:val="22"/>
          <w:lang w:val="lt-LT"/>
        </w:rPr>
        <w:t>,</w:t>
      </w:r>
      <w:r w:rsidRPr="00A5486C">
        <w:rPr>
          <w:rFonts w:ascii="Arial" w:hAnsi="Arial" w:cs="Arial"/>
          <w:szCs w:val="22"/>
          <w:lang w:val="lt-LT"/>
        </w:rPr>
        <w:t xml:space="preserve"> </w:t>
      </w:r>
      <w:r w:rsidR="00700AA7" w:rsidRPr="00A5486C">
        <w:rPr>
          <w:rFonts w:ascii="Arial" w:hAnsi="Arial" w:cs="Arial"/>
          <w:szCs w:val="22"/>
          <w:lang w:val="lt-LT"/>
        </w:rPr>
        <w:t>ši techninė užduotis</w:t>
      </w:r>
      <w:r w:rsidRPr="00A5486C">
        <w:rPr>
          <w:rFonts w:ascii="Arial" w:hAnsi="Arial" w:cs="Arial"/>
          <w:szCs w:val="22"/>
          <w:lang w:val="lt-LT"/>
        </w:rPr>
        <w:t xml:space="preserve"> </w:t>
      </w:r>
      <w:bookmarkStart w:id="131" w:name="_Hlk188281701"/>
      <w:r w:rsidRPr="00A5486C">
        <w:rPr>
          <w:rFonts w:ascii="Arial" w:hAnsi="Arial" w:cs="Arial"/>
          <w:szCs w:val="22"/>
          <w:lang w:val="lt-LT"/>
        </w:rPr>
        <w:t>minėt</w:t>
      </w:r>
      <w:r w:rsidR="00397DF1" w:rsidRPr="00A5486C">
        <w:rPr>
          <w:rFonts w:ascii="Arial" w:hAnsi="Arial" w:cs="Arial"/>
          <w:szCs w:val="22"/>
          <w:lang w:val="lt-LT"/>
        </w:rPr>
        <w:t>ų</w:t>
      </w:r>
      <w:r w:rsidRPr="00A5486C">
        <w:rPr>
          <w:rFonts w:ascii="Arial" w:hAnsi="Arial" w:cs="Arial"/>
          <w:szCs w:val="22"/>
          <w:lang w:val="lt-LT"/>
        </w:rPr>
        <w:t xml:space="preserve"> elektros energijos apskait</w:t>
      </w:r>
      <w:r w:rsidR="00397DF1" w:rsidRPr="00A5486C">
        <w:rPr>
          <w:rFonts w:ascii="Arial" w:hAnsi="Arial" w:cs="Arial"/>
          <w:szCs w:val="22"/>
          <w:lang w:val="lt-LT"/>
        </w:rPr>
        <w:t>ų projektavimui</w:t>
      </w:r>
      <w:bookmarkEnd w:id="131"/>
      <w:r w:rsidRPr="00A5486C">
        <w:rPr>
          <w:rFonts w:ascii="Arial" w:hAnsi="Arial" w:cs="Arial"/>
          <w:szCs w:val="22"/>
          <w:lang w:val="lt-LT"/>
        </w:rPr>
        <w:t>, elektros apskaitų komercinės ir momentinės informacijos nuskaitymui</w:t>
      </w:r>
      <w:r w:rsidR="003D41EE" w:rsidRPr="00A5486C">
        <w:rPr>
          <w:rFonts w:ascii="Arial" w:hAnsi="Arial" w:cs="Arial"/>
          <w:szCs w:val="22"/>
          <w:lang w:val="lt-LT"/>
        </w:rPr>
        <w:t>,</w:t>
      </w:r>
      <w:r w:rsidRPr="00A5486C">
        <w:rPr>
          <w:rFonts w:ascii="Arial" w:hAnsi="Arial" w:cs="Arial"/>
          <w:szCs w:val="22"/>
          <w:lang w:val="lt-LT"/>
        </w:rPr>
        <w:t xml:space="preserve"> ir perdavimui</w:t>
      </w:r>
      <w:r w:rsidR="00397DF1" w:rsidRPr="00A5486C">
        <w:rPr>
          <w:rFonts w:ascii="Arial" w:hAnsi="Arial" w:cs="Arial"/>
          <w:szCs w:val="22"/>
          <w:lang w:val="lt-LT"/>
        </w:rPr>
        <w:t>,</w:t>
      </w:r>
      <w:r w:rsidRPr="00A5486C">
        <w:rPr>
          <w:rFonts w:ascii="Arial" w:hAnsi="Arial" w:cs="Arial"/>
          <w:szCs w:val="22"/>
          <w:lang w:val="lt-LT"/>
        </w:rPr>
        <w:t xml:space="preserve"> gali būti keičiam</w:t>
      </w:r>
      <w:r w:rsidR="00700AA7" w:rsidRPr="00A5486C">
        <w:rPr>
          <w:rFonts w:ascii="Arial" w:hAnsi="Arial" w:cs="Arial"/>
          <w:szCs w:val="22"/>
          <w:lang w:val="lt-LT"/>
        </w:rPr>
        <w:t>a</w:t>
      </w:r>
      <w:r w:rsidRPr="00A5486C">
        <w:rPr>
          <w:rFonts w:ascii="Arial" w:hAnsi="Arial" w:cs="Arial"/>
          <w:szCs w:val="22"/>
          <w:lang w:val="lt-LT"/>
        </w:rPr>
        <w:t xml:space="preserve">. Visi pakeitimai turi būti suderinti su PSO </w:t>
      </w:r>
      <w:r w:rsidR="00B219E8" w:rsidRPr="00A5486C">
        <w:rPr>
          <w:rFonts w:ascii="Arial" w:hAnsi="Arial" w:cs="Arial"/>
          <w:szCs w:val="22"/>
          <w:lang w:val="lt-LT"/>
        </w:rPr>
        <w:t xml:space="preserve">projektinių pasiūlymų </w:t>
      </w:r>
      <w:r w:rsidR="00700AA7" w:rsidRPr="00A5486C">
        <w:rPr>
          <w:rFonts w:ascii="Arial" w:hAnsi="Arial" w:cs="Arial"/>
          <w:szCs w:val="22"/>
          <w:lang w:val="lt-LT"/>
        </w:rPr>
        <w:t xml:space="preserve">ir TDP </w:t>
      </w:r>
      <w:r w:rsidRPr="00A5486C">
        <w:rPr>
          <w:rFonts w:ascii="Arial" w:hAnsi="Arial" w:cs="Arial"/>
          <w:szCs w:val="22"/>
          <w:lang w:val="lt-LT"/>
        </w:rPr>
        <w:t>rengimo metu.</w:t>
      </w:r>
    </w:p>
    <w:p w14:paraId="7D30B368" w14:textId="77777777" w:rsidR="009A1F27" w:rsidRPr="00A5486C" w:rsidRDefault="009A1F27" w:rsidP="009A1F27">
      <w:pPr>
        <w:pStyle w:val="NoSpacing"/>
        <w:tabs>
          <w:tab w:val="left" w:pos="1418"/>
        </w:tabs>
        <w:spacing w:line="276" w:lineRule="auto"/>
        <w:jc w:val="both"/>
        <w:rPr>
          <w:rFonts w:ascii="Arial" w:hAnsi="Arial" w:cs="Arial"/>
          <w:szCs w:val="22"/>
          <w:lang w:val="lt-LT"/>
        </w:rPr>
      </w:pPr>
    </w:p>
    <w:p w14:paraId="4B4B2B50" w14:textId="77777777" w:rsidR="0066616C" w:rsidRPr="00A5486C" w:rsidRDefault="0066616C" w:rsidP="00A96F0C">
      <w:pPr>
        <w:pStyle w:val="Heading1"/>
        <w:numPr>
          <w:ilvl w:val="0"/>
          <w:numId w:val="3"/>
        </w:numPr>
        <w:spacing w:before="120" w:after="120"/>
        <w:jc w:val="center"/>
        <w:rPr>
          <w:rFonts w:ascii="Arial" w:hAnsi="Arial" w:cs="Arial"/>
          <w:szCs w:val="22"/>
          <w:lang w:val="lt-LT"/>
        </w:rPr>
      </w:pPr>
      <w:bookmarkStart w:id="132" w:name="_Toc455492585"/>
      <w:bookmarkStart w:id="133" w:name="_Toc456176966"/>
      <w:bookmarkStart w:id="134" w:name="_Toc173409237"/>
      <w:bookmarkStart w:id="135" w:name="_Toc420068156"/>
      <w:r w:rsidRPr="00A5486C">
        <w:rPr>
          <w:rFonts w:ascii="Arial" w:hAnsi="Arial" w:cs="Arial"/>
          <w:szCs w:val="22"/>
          <w:lang w:val="lt-LT"/>
        </w:rPr>
        <w:t>APSAUGINĖS SI</w:t>
      </w:r>
      <w:bookmarkEnd w:id="132"/>
      <w:r w:rsidRPr="00A5486C">
        <w:rPr>
          <w:rFonts w:ascii="Arial" w:hAnsi="Arial" w:cs="Arial"/>
          <w:szCs w:val="22"/>
          <w:lang w:val="lt-LT"/>
        </w:rPr>
        <w:t>GNALIZACIJOS DALIS</w:t>
      </w:r>
      <w:bookmarkEnd w:id="133"/>
      <w:bookmarkEnd w:id="134"/>
    </w:p>
    <w:p w14:paraId="0BEEFCDB" w14:textId="77777777" w:rsidR="00C807BE" w:rsidRPr="00A5486C" w:rsidRDefault="00C807BE" w:rsidP="00152F90">
      <w:pPr>
        <w:pStyle w:val="ListParagraph"/>
        <w:numPr>
          <w:ilvl w:val="0"/>
          <w:numId w:val="5"/>
        </w:numPr>
        <w:tabs>
          <w:tab w:val="left" w:pos="1276"/>
        </w:tabs>
        <w:spacing w:line="276" w:lineRule="auto"/>
        <w:ind w:left="0" w:firstLine="567"/>
        <w:jc w:val="both"/>
        <w:rPr>
          <w:rFonts w:ascii="Arial" w:hAnsi="Arial" w:cs="Arial"/>
          <w:bCs/>
          <w:vanish/>
          <w:sz w:val="22"/>
          <w:szCs w:val="22"/>
          <w:lang w:val="lt-LT"/>
        </w:rPr>
      </w:pPr>
      <w:bookmarkStart w:id="136" w:name="_Hlk20919843"/>
    </w:p>
    <w:p w14:paraId="0ECEBA67" w14:textId="77777777" w:rsidR="00C807BE" w:rsidRPr="00A5486C" w:rsidRDefault="00C807BE" w:rsidP="00152F90">
      <w:pPr>
        <w:pStyle w:val="ListParagraph"/>
        <w:numPr>
          <w:ilvl w:val="0"/>
          <w:numId w:val="5"/>
        </w:numPr>
        <w:tabs>
          <w:tab w:val="left" w:pos="1276"/>
        </w:tabs>
        <w:spacing w:line="276" w:lineRule="auto"/>
        <w:ind w:left="0" w:firstLine="567"/>
        <w:jc w:val="both"/>
        <w:rPr>
          <w:rFonts w:ascii="Arial" w:hAnsi="Arial" w:cs="Arial"/>
          <w:bCs/>
          <w:vanish/>
          <w:sz w:val="22"/>
          <w:szCs w:val="22"/>
          <w:lang w:val="lt-LT"/>
        </w:rPr>
      </w:pPr>
    </w:p>
    <w:p w14:paraId="2740A4ED" w14:textId="77777777" w:rsidR="00C807BE" w:rsidRPr="00A5486C" w:rsidRDefault="00C807BE" w:rsidP="00152F90">
      <w:pPr>
        <w:pStyle w:val="ListParagraph"/>
        <w:numPr>
          <w:ilvl w:val="0"/>
          <w:numId w:val="5"/>
        </w:numPr>
        <w:tabs>
          <w:tab w:val="left" w:pos="1276"/>
        </w:tabs>
        <w:spacing w:line="276" w:lineRule="auto"/>
        <w:ind w:left="0" w:firstLine="567"/>
        <w:jc w:val="both"/>
        <w:rPr>
          <w:rFonts w:ascii="Arial" w:hAnsi="Arial" w:cs="Arial"/>
          <w:bCs/>
          <w:vanish/>
          <w:sz w:val="22"/>
          <w:szCs w:val="22"/>
          <w:lang w:val="lt-LT"/>
        </w:rPr>
      </w:pPr>
    </w:p>
    <w:p w14:paraId="0CD05F1E" w14:textId="77777777" w:rsidR="00C807BE" w:rsidRPr="00A5486C" w:rsidRDefault="00C807BE" w:rsidP="00152F90">
      <w:pPr>
        <w:pStyle w:val="ListParagraph"/>
        <w:numPr>
          <w:ilvl w:val="0"/>
          <w:numId w:val="5"/>
        </w:numPr>
        <w:tabs>
          <w:tab w:val="left" w:pos="1276"/>
        </w:tabs>
        <w:spacing w:line="276" w:lineRule="auto"/>
        <w:ind w:left="0" w:firstLine="567"/>
        <w:jc w:val="both"/>
        <w:rPr>
          <w:rFonts w:ascii="Arial" w:hAnsi="Arial" w:cs="Arial"/>
          <w:bCs/>
          <w:vanish/>
          <w:sz w:val="22"/>
          <w:szCs w:val="22"/>
          <w:lang w:val="lt-LT"/>
        </w:rPr>
      </w:pPr>
    </w:p>
    <w:p w14:paraId="45FF647A" w14:textId="77777777" w:rsidR="00C807BE" w:rsidRPr="00A5486C" w:rsidRDefault="00C807BE" w:rsidP="00152F90">
      <w:pPr>
        <w:pStyle w:val="ListParagraph"/>
        <w:numPr>
          <w:ilvl w:val="0"/>
          <w:numId w:val="5"/>
        </w:numPr>
        <w:tabs>
          <w:tab w:val="left" w:pos="1276"/>
        </w:tabs>
        <w:spacing w:line="276" w:lineRule="auto"/>
        <w:ind w:left="0" w:firstLine="567"/>
        <w:jc w:val="both"/>
        <w:rPr>
          <w:rFonts w:ascii="Arial" w:hAnsi="Arial" w:cs="Arial"/>
          <w:bCs/>
          <w:vanish/>
          <w:sz w:val="22"/>
          <w:szCs w:val="22"/>
          <w:lang w:val="lt-LT"/>
        </w:rPr>
      </w:pPr>
    </w:p>
    <w:p w14:paraId="31AE213E" w14:textId="77777777" w:rsidR="00C807BE" w:rsidRPr="00A5486C" w:rsidRDefault="00C807BE" w:rsidP="00152F90">
      <w:pPr>
        <w:pStyle w:val="ListParagraph"/>
        <w:numPr>
          <w:ilvl w:val="0"/>
          <w:numId w:val="5"/>
        </w:numPr>
        <w:tabs>
          <w:tab w:val="left" w:pos="1276"/>
        </w:tabs>
        <w:spacing w:line="276" w:lineRule="auto"/>
        <w:ind w:left="0" w:firstLine="567"/>
        <w:jc w:val="both"/>
        <w:rPr>
          <w:rFonts w:ascii="Arial" w:hAnsi="Arial" w:cs="Arial"/>
          <w:bCs/>
          <w:vanish/>
          <w:sz w:val="22"/>
          <w:szCs w:val="22"/>
          <w:lang w:val="lt-LT"/>
        </w:rPr>
      </w:pPr>
    </w:p>
    <w:p w14:paraId="67C9DE87" w14:textId="77777777" w:rsidR="00C807BE" w:rsidRPr="00A5486C" w:rsidRDefault="00C807BE" w:rsidP="00152F90">
      <w:pPr>
        <w:pStyle w:val="ListParagraph"/>
        <w:numPr>
          <w:ilvl w:val="0"/>
          <w:numId w:val="5"/>
        </w:numPr>
        <w:tabs>
          <w:tab w:val="left" w:pos="1276"/>
        </w:tabs>
        <w:spacing w:line="276" w:lineRule="auto"/>
        <w:ind w:left="0" w:firstLine="567"/>
        <w:jc w:val="both"/>
        <w:rPr>
          <w:rFonts w:ascii="Arial" w:hAnsi="Arial" w:cs="Arial"/>
          <w:bCs/>
          <w:vanish/>
          <w:sz w:val="22"/>
          <w:szCs w:val="22"/>
          <w:lang w:val="lt-LT"/>
        </w:rPr>
      </w:pPr>
    </w:p>
    <w:p w14:paraId="0B2DE685" w14:textId="77777777" w:rsidR="00C807BE" w:rsidRPr="00A5486C" w:rsidRDefault="00C807BE" w:rsidP="00152F90">
      <w:pPr>
        <w:pStyle w:val="ListParagraph"/>
        <w:numPr>
          <w:ilvl w:val="0"/>
          <w:numId w:val="5"/>
        </w:numPr>
        <w:tabs>
          <w:tab w:val="left" w:pos="1276"/>
        </w:tabs>
        <w:spacing w:line="276" w:lineRule="auto"/>
        <w:ind w:left="0" w:firstLine="567"/>
        <w:jc w:val="both"/>
        <w:rPr>
          <w:rFonts w:ascii="Arial" w:hAnsi="Arial" w:cs="Arial"/>
          <w:bCs/>
          <w:vanish/>
          <w:sz w:val="22"/>
          <w:szCs w:val="22"/>
          <w:lang w:val="lt-LT"/>
        </w:rPr>
      </w:pPr>
    </w:p>
    <w:p w14:paraId="1355BE51" w14:textId="77777777" w:rsidR="00C807BE" w:rsidRPr="00A5486C" w:rsidRDefault="00C807BE" w:rsidP="00152F90">
      <w:pPr>
        <w:pStyle w:val="ListParagraph"/>
        <w:numPr>
          <w:ilvl w:val="0"/>
          <w:numId w:val="5"/>
        </w:numPr>
        <w:tabs>
          <w:tab w:val="left" w:pos="1276"/>
        </w:tabs>
        <w:spacing w:line="276" w:lineRule="auto"/>
        <w:ind w:left="0" w:firstLine="567"/>
        <w:jc w:val="both"/>
        <w:rPr>
          <w:rFonts w:ascii="Arial" w:hAnsi="Arial" w:cs="Arial"/>
          <w:bCs/>
          <w:vanish/>
          <w:sz w:val="22"/>
          <w:szCs w:val="22"/>
          <w:lang w:val="lt-LT"/>
        </w:rPr>
      </w:pPr>
    </w:p>
    <w:p w14:paraId="604C5EB1" w14:textId="77777777" w:rsidR="00C807BE" w:rsidRPr="00A5486C" w:rsidRDefault="00C807BE" w:rsidP="00152F90">
      <w:pPr>
        <w:pStyle w:val="ListParagraph"/>
        <w:numPr>
          <w:ilvl w:val="0"/>
          <w:numId w:val="5"/>
        </w:numPr>
        <w:tabs>
          <w:tab w:val="left" w:pos="1276"/>
        </w:tabs>
        <w:spacing w:line="276" w:lineRule="auto"/>
        <w:ind w:left="0" w:firstLine="567"/>
        <w:jc w:val="both"/>
        <w:rPr>
          <w:rFonts w:ascii="Arial" w:hAnsi="Arial" w:cs="Arial"/>
          <w:bCs/>
          <w:vanish/>
          <w:sz w:val="22"/>
          <w:szCs w:val="22"/>
          <w:lang w:val="lt-LT"/>
        </w:rPr>
      </w:pPr>
    </w:p>
    <w:p w14:paraId="733D7F3E" w14:textId="77777777" w:rsidR="00C807BE" w:rsidRPr="00A5486C" w:rsidRDefault="00C807BE" w:rsidP="00152F90">
      <w:pPr>
        <w:pStyle w:val="ListParagraph"/>
        <w:numPr>
          <w:ilvl w:val="0"/>
          <w:numId w:val="5"/>
        </w:numPr>
        <w:tabs>
          <w:tab w:val="left" w:pos="1276"/>
        </w:tabs>
        <w:spacing w:line="276" w:lineRule="auto"/>
        <w:ind w:left="0" w:firstLine="567"/>
        <w:jc w:val="both"/>
        <w:rPr>
          <w:rFonts w:ascii="Arial" w:hAnsi="Arial" w:cs="Arial"/>
          <w:bCs/>
          <w:vanish/>
          <w:sz w:val="22"/>
          <w:szCs w:val="22"/>
          <w:lang w:val="lt-LT"/>
        </w:rPr>
      </w:pPr>
    </w:p>
    <w:p w14:paraId="6357D52E" w14:textId="77777777" w:rsidR="00C807BE" w:rsidRPr="00A5486C" w:rsidRDefault="00C807BE" w:rsidP="00152F90">
      <w:pPr>
        <w:pStyle w:val="ListParagraph"/>
        <w:numPr>
          <w:ilvl w:val="0"/>
          <w:numId w:val="5"/>
        </w:numPr>
        <w:tabs>
          <w:tab w:val="left" w:pos="1276"/>
        </w:tabs>
        <w:spacing w:line="276" w:lineRule="auto"/>
        <w:ind w:left="0" w:firstLine="567"/>
        <w:jc w:val="both"/>
        <w:rPr>
          <w:rFonts w:ascii="Arial" w:hAnsi="Arial" w:cs="Arial"/>
          <w:bCs/>
          <w:vanish/>
          <w:sz w:val="22"/>
          <w:szCs w:val="22"/>
          <w:lang w:val="lt-LT"/>
        </w:rPr>
      </w:pPr>
    </w:p>
    <w:p w14:paraId="3DA037D5" w14:textId="741EC7D8" w:rsidR="00252B8F" w:rsidRPr="00A5486C" w:rsidRDefault="00252B8F" w:rsidP="00A00150">
      <w:pPr>
        <w:pStyle w:val="NoSpacing"/>
        <w:numPr>
          <w:ilvl w:val="1"/>
          <w:numId w:val="3"/>
        </w:numPr>
        <w:tabs>
          <w:tab w:val="left" w:pos="1418"/>
        </w:tabs>
        <w:spacing w:line="276" w:lineRule="auto"/>
        <w:ind w:firstLine="567"/>
        <w:jc w:val="both"/>
        <w:rPr>
          <w:rFonts w:ascii="Arial" w:hAnsi="Arial" w:cs="Arial"/>
          <w:bCs/>
          <w:szCs w:val="22"/>
          <w:lang w:val="lt-LT"/>
        </w:rPr>
      </w:pPr>
      <w:bookmarkStart w:id="137" w:name="_Hlk20914516"/>
      <w:r w:rsidRPr="00A5486C">
        <w:rPr>
          <w:rFonts w:ascii="Arial" w:hAnsi="Arial" w:cs="Arial"/>
          <w:bCs/>
          <w:szCs w:val="22"/>
          <w:lang w:val="lt-LT"/>
        </w:rPr>
        <w:t>Projektuojant ir diegiant elektronines apsaugos priemones 2 saugos lygio objektuose būtina vadovautis reikalavimais ir standartais:</w:t>
      </w:r>
    </w:p>
    <w:p w14:paraId="468AB248" w14:textId="77777777" w:rsidR="00252B8F" w:rsidRPr="00A5486C" w:rsidRDefault="00252B8F" w:rsidP="0043343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Fizinės saugos sistemos projektuojamos atsižvelgiant į LST EN50131 “Pavojaus signalizavimo sistemos. Įsibrovimo pavojaus signalizavimo sistemos”, LST EN50133 “Pavojaus signalizavimo sistemos. Patekimo valdymo sistemos saugumui laiduoti”, LST EN50136 “Pavojaus signalizavimo sistemos. Pavojaus signalų perdavimo sistemos ir įrenginiai” rekomendacijas ir kitus nustatytus privalomus reikalavimus.</w:t>
      </w:r>
    </w:p>
    <w:p w14:paraId="51E64E12" w14:textId="77777777" w:rsidR="00252B8F" w:rsidRPr="00A5486C" w:rsidRDefault="00252B8F" w:rsidP="0043343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lastRenderedPageBreak/>
        <w:t>Apsauginės signalizacijos sprendiniai turi atitikti 2019 m. sausio 15 d. Nr. 1-9 Lietuvos Respublikos energetikos ministro įsakymo „Dėl nacionaliniam saugumui užtikrinti svarbių Energetikos įmonių ir nacionaliniam saugumui užtikrinti strateginę ar svarbią reikšmę turinčios Energetikos infrastruktūros fizinės ir veiklos apsaugos reikalavimų patvirtinimo“  numatytus fizinės saugos lygių reikalavimus.</w:t>
      </w:r>
    </w:p>
    <w:p w14:paraId="0B4DE12F" w14:textId="77777777" w:rsidR="00252B8F" w:rsidRPr="00A5486C" w:rsidRDefault="00252B8F" w:rsidP="0043343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Projektuojant būtina atsižvelgti į tai, kad skirstyklos teritorijoje veikia stiprūs elektromagnetiniai laukai (susidarantys trumpųjų jungimų, komutacinių ir atmosferinių viršįtampių metu).</w:t>
      </w:r>
    </w:p>
    <w:p w14:paraId="45C476FB" w14:textId="77777777" w:rsidR="008F3FBE" w:rsidRPr="00A5486C" w:rsidRDefault="008F3FBE" w:rsidP="0043343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Visų kabelių tiesimas projektuojamas ir įrengiamas pastato viduje ir išorėje vadovaujantis Elektros linijų ir instaliacijos įrengimo taisyklėmis, 2011 m. spalio 14 d. Nr. 1V-978 „Dėl elektroninių ryšių infrastruktūros įrengimo, žymėjimo, priežiūros ir naudojimo taisyklių patvirtinimo“ bei kitais norminiais dokumentais.</w:t>
      </w:r>
    </w:p>
    <w:p w14:paraId="1D1549C9" w14:textId="77777777" w:rsidR="00E822BF" w:rsidRPr="00A5486C" w:rsidRDefault="00E822BF" w:rsidP="0043343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Įžeminimas ir viršįtampių apsauga projektuojama vadovaujantis Lietuvos Respublikos Energetikos Ministro Nr. 1-22 patvirtinto 2012 m. vasario 3 d. įsakymo „Dėl elektros įrenginių įrengimo bendrųjų taisyklių patvirtinimo“ Elektros įrenginių bendrųjų taisyklių (8 skyrius) reikalavimais</w:t>
      </w:r>
      <w:r w:rsidR="00252B8F" w:rsidRPr="00A5486C">
        <w:rPr>
          <w:rFonts w:ascii="Arial" w:hAnsi="Arial" w:cs="Arial"/>
          <w:bCs/>
          <w:szCs w:val="22"/>
          <w:lang w:val="lt-LT"/>
        </w:rPr>
        <w:t>.</w:t>
      </w:r>
    </w:p>
    <w:p w14:paraId="54BC6C40" w14:textId="77777777" w:rsidR="00252B8F" w:rsidRPr="00A5486C" w:rsidRDefault="00252B8F" w:rsidP="0043343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LST EN 50174-2:2009 – Informacinės technologijos. Kabelių tinklų įrengimas. 2 dalis. Įrengimo pastatų viduje planavimas ir praktika.</w:t>
      </w:r>
    </w:p>
    <w:p w14:paraId="5B91B0FC" w14:textId="77777777" w:rsidR="00252B8F" w:rsidRPr="00A5486C" w:rsidRDefault="00252B8F" w:rsidP="0043343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LST EN 54 serijos standartai, susiję su GAS sistemų valdymo ir rodymo įrangos, pagrindinių jutiklių ir kitų įtaisų planavimu, projektavimu, įrengimu, priėmimo eksploatuoti, naudojimo ir techninės priežiūros rekomendacijomis.</w:t>
      </w:r>
    </w:p>
    <w:p w14:paraId="7F3F964D" w14:textId="77777777" w:rsidR="00252B8F" w:rsidRPr="00A5486C" w:rsidRDefault="00252B8F" w:rsidP="0043343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Elektros įrenginių įrengimo bendrosios taisyklės (EĮĮBT)</w:t>
      </w:r>
    </w:p>
    <w:p w14:paraId="4575F13F" w14:textId="77777777" w:rsidR="00252B8F" w:rsidRPr="00A5486C" w:rsidRDefault="00252B8F" w:rsidP="0043343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„Gaisrinės saugos pagrindiniai reikalavimai“, patvirtinta PAGD prie VRM direktoriaus 2010 m. gruodžio mėn. 7 d. įsakymu Nr. D1-1012.</w:t>
      </w:r>
    </w:p>
    <w:p w14:paraId="58B4DFAB" w14:textId="77777777" w:rsidR="00252B8F" w:rsidRPr="00A5486C" w:rsidRDefault="00252B8F" w:rsidP="0043343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STR 2.01.01(2):1999 „Esminiai statinio reikalavimai. Gaisrinė sauga“, patvirtinta LR aplinkos ministro 1999 m. gruodžio 27 d. įsakymu Nr. 422.</w:t>
      </w:r>
    </w:p>
    <w:p w14:paraId="2DF57E89" w14:textId="77777777" w:rsidR="00252B8F" w:rsidRPr="00A5486C" w:rsidRDefault="00252B8F" w:rsidP="0043343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„Bendrosios gaisrinės saugos taisyklės“, patvirtinta PAGD prie VRM direktoriaus 2005 m. vasario 18d., įsakymu Nr. 64 (PAGD prie VRM direktoriaus 2010 m. liepos 27d. įsakymo Nr. 1-223 redakcija).</w:t>
      </w:r>
    </w:p>
    <w:p w14:paraId="3E041853" w14:textId="77777777" w:rsidR="00252B8F" w:rsidRPr="00A5486C" w:rsidRDefault="00252B8F" w:rsidP="0043343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"Gaisro aptikimo ir signalizavimo sistemų projektavimo ir įrengimo taisyklės", patvirtinta PAGD prie VRM direktoriaus 2007 m. vasario mėn. 22d. įsakymu Nr. 1-66 (PAGD prie VRM direktoriaus 2012 m. Birželio mėn. 29 d. įsakymo Nr.1-186 redakcija).</w:t>
      </w:r>
    </w:p>
    <w:p w14:paraId="3E25F7BA" w14:textId="77777777" w:rsidR="00252B8F" w:rsidRPr="00A5486C" w:rsidRDefault="00252B8F" w:rsidP="0043343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ISO/IEC 27001:2017 Informacinės technologijos. Saugumo metodai. Informacijos saugumo valdymo sistemos. Reikalavimai (ISO/IEC 27001:2013, įskaitant Cor.1:2014 ir Cor.2:2015).</w:t>
      </w:r>
    </w:p>
    <w:p w14:paraId="519D70AA" w14:textId="77777777" w:rsidR="00252B8F" w:rsidRPr="00A5486C" w:rsidRDefault="00252B8F" w:rsidP="0043343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LRV 2012-08-13 nutarimu Nr. 818 „Dėl Lietuvos Respublikos kibernetinio saugumo įstatymo įgyvendinimo“ patvirtintas „Organizacinių ir techninių kibernetinio saugumo reikalavimų, taikomų kibernetinio saugumo subjektams, aprašas“.</w:t>
      </w:r>
    </w:p>
    <w:p w14:paraId="1FF7F849" w14:textId="77777777" w:rsidR="00252B8F" w:rsidRPr="00A5486C" w:rsidRDefault="00252B8F" w:rsidP="0043343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Turi būti numatytos visos licencijos reikalingos apsaugos, vaizdo stebėjimo, įeigos kontrolės ir gaisro signalizacijos sistemų veikimui ir jų prijungimui prie esamų sistemų.</w:t>
      </w:r>
    </w:p>
    <w:p w14:paraId="1EDDBF1D" w14:textId="77777777" w:rsidR="00252B8F" w:rsidRPr="00A5486C" w:rsidRDefault="00252B8F" w:rsidP="00252B8F">
      <w:pPr>
        <w:pStyle w:val="NoSpacing"/>
        <w:tabs>
          <w:tab w:val="left" w:pos="1418"/>
        </w:tabs>
        <w:spacing w:line="276" w:lineRule="auto"/>
        <w:jc w:val="both"/>
        <w:rPr>
          <w:rFonts w:ascii="Arial" w:hAnsi="Arial" w:cs="Arial"/>
          <w:bCs/>
          <w:szCs w:val="22"/>
          <w:lang w:val="lt-LT"/>
        </w:rPr>
      </w:pPr>
    </w:p>
    <w:p w14:paraId="06FCC9C9" w14:textId="77777777" w:rsidR="00252B8F" w:rsidRPr="00A5486C" w:rsidRDefault="00252B8F" w:rsidP="003E43AB">
      <w:pPr>
        <w:pStyle w:val="NoSpacing"/>
        <w:numPr>
          <w:ilvl w:val="1"/>
          <w:numId w:val="3"/>
        </w:numPr>
        <w:tabs>
          <w:tab w:val="left" w:pos="1418"/>
        </w:tabs>
        <w:spacing w:line="276" w:lineRule="auto"/>
        <w:ind w:firstLine="567"/>
        <w:jc w:val="both"/>
        <w:rPr>
          <w:rFonts w:ascii="Arial" w:hAnsi="Arial" w:cs="Arial"/>
          <w:bCs/>
          <w:szCs w:val="22"/>
          <w:lang w:val="lt-LT"/>
        </w:rPr>
      </w:pPr>
      <w:r w:rsidRPr="00A5486C">
        <w:rPr>
          <w:rFonts w:ascii="Arial" w:hAnsi="Arial" w:cs="Arial"/>
          <w:bCs/>
          <w:szCs w:val="22"/>
          <w:lang w:val="lt-LT"/>
        </w:rPr>
        <w:t>Apsaugos sistemų DUOMENŲ PERDAVIMO INFRASTRUKTŪRA</w:t>
      </w:r>
    </w:p>
    <w:p w14:paraId="2AD5DF84" w14:textId="20B875AE" w:rsidR="00252B8F" w:rsidRPr="00A5486C" w:rsidRDefault="00252B8F" w:rsidP="003E43AB">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 xml:space="preserve">Projektuojamos apsaugos sistemos turi siųsti ir priimti informaciją esamu 802.3 Ethernet LAN, IP maršrutizuojamu, MPLS-VPN duomenų tinklu, naudojant TCP </w:t>
      </w:r>
      <w:proofErr w:type="spellStart"/>
      <w:r w:rsidRPr="00A5486C">
        <w:rPr>
          <w:rFonts w:ascii="Arial" w:hAnsi="Arial" w:cs="Arial"/>
          <w:bCs/>
          <w:szCs w:val="22"/>
          <w:lang w:val="lt-LT"/>
        </w:rPr>
        <w:t>multicast</w:t>
      </w:r>
      <w:proofErr w:type="spellEnd"/>
      <w:r w:rsidRPr="00A5486C">
        <w:rPr>
          <w:rFonts w:ascii="Arial" w:hAnsi="Arial" w:cs="Arial"/>
          <w:bCs/>
          <w:szCs w:val="22"/>
          <w:lang w:val="lt-LT"/>
        </w:rPr>
        <w:t xml:space="preserve">, </w:t>
      </w:r>
      <w:proofErr w:type="spellStart"/>
      <w:r w:rsidRPr="00A5486C">
        <w:rPr>
          <w:rFonts w:ascii="Arial" w:hAnsi="Arial" w:cs="Arial"/>
          <w:bCs/>
          <w:szCs w:val="22"/>
          <w:lang w:val="lt-LT"/>
        </w:rPr>
        <w:t>unicast</w:t>
      </w:r>
      <w:proofErr w:type="spellEnd"/>
      <w:r w:rsidRPr="00A5486C">
        <w:rPr>
          <w:rFonts w:ascii="Arial" w:hAnsi="Arial" w:cs="Arial"/>
          <w:bCs/>
          <w:szCs w:val="22"/>
          <w:lang w:val="lt-LT"/>
        </w:rPr>
        <w:t xml:space="preserve"> UDP duomenų pristatymo protokolus. Tinklo konfigūravimo ir papildymo aktyviąją telekomunikacinę įrangą, kuri turi atitikti standartinius techninius reikalavimus</w:t>
      </w:r>
      <w:r w:rsidR="00BE094A" w:rsidRPr="00A5486C">
        <w:rPr>
          <w:rFonts w:ascii="Arial" w:hAnsi="Arial" w:cs="Arial"/>
          <w:bCs/>
          <w:szCs w:val="22"/>
          <w:lang w:val="lt-LT"/>
        </w:rPr>
        <w:t xml:space="preserve"> </w:t>
      </w:r>
      <w:sdt>
        <w:sdtPr>
          <w:rPr>
            <w:rFonts w:ascii="Arial" w:hAnsi="Arial" w:cs="Arial"/>
            <w:bCs/>
            <w:szCs w:val="22"/>
            <w:lang w:val="lt-LT"/>
          </w:rPr>
          <w:id w:val="771131930"/>
          <w:citation/>
        </w:sdtPr>
        <w:sdtContent>
          <w:r w:rsidR="00BE094A" w:rsidRPr="00A5486C">
            <w:rPr>
              <w:rFonts w:ascii="Arial" w:hAnsi="Arial" w:cs="Arial"/>
              <w:bCs/>
              <w:szCs w:val="22"/>
              <w:lang w:val="lt-LT"/>
            </w:rPr>
            <w:fldChar w:fldCharType="begin"/>
          </w:r>
          <w:r w:rsidR="00BE094A" w:rsidRPr="00A5486C">
            <w:rPr>
              <w:rFonts w:ascii="Arial" w:hAnsi="Arial" w:cs="Arial"/>
              <w:bCs/>
              <w:szCs w:val="22"/>
              <w:lang w:val="lt-LT"/>
            </w:rPr>
            <w:instrText xml:space="preserve"> CITATION ER8 \l 1063 </w:instrText>
          </w:r>
          <w:r w:rsidR="00BE094A" w:rsidRPr="00A5486C">
            <w:rPr>
              <w:rFonts w:ascii="Arial" w:hAnsi="Arial" w:cs="Arial"/>
              <w:bCs/>
              <w:szCs w:val="22"/>
              <w:lang w:val="lt-LT"/>
            </w:rPr>
            <w:fldChar w:fldCharType="separate"/>
          </w:r>
          <w:r w:rsidR="00BE094A" w:rsidRPr="00A5486C">
            <w:rPr>
              <w:rFonts w:ascii="Arial" w:hAnsi="Arial" w:cs="Arial"/>
              <w:noProof/>
              <w:szCs w:val="22"/>
              <w:lang w:val="lt-LT"/>
            </w:rPr>
            <w:t>(92)</w:t>
          </w:r>
          <w:r w:rsidR="00BE094A" w:rsidRPr="00A5486C">
            <w:rPr>
              <w:rFonts w:ascii="Arial" w:hAnsi="Arial" w:cs="Arial"/>
              <w:bCs/>
              <w:szCs w:val="22"/>
              <w:lang w:val="lt-LT"/>
            </w:rPr>
            <w:fldChar w:fldCharType="end"/>
          </w:r>
        </w:sdtContent>
      </w:sdt>
      <w:r w:rsidR="00BE094A" w:rsidRPr="00A5486C">
        <w:rPr>
          <w:rFonts w:ascii="Arial" w:hAnsi="Arial" w:cs="Arial"/>
          <w:bCs/>
          <w:szCs w:val="22"/>
          <w:lang w:val="lt-LT"/>
        </w:rPr>
        <w:t xml:space="preserve"> priede</w:t>
      </w:r>
      <w:r w:rsidRPr="00A5486C">
        <w:rPr>
          <w:rFonts w:ascii="Arial" w:hAnsi="Arial" w:cs="Arial"/>
          <w:bCs/>
          <w:szCs w:val="22"/>
          <w:lang w:val="lt-LT"/>
        </w:rPr>
        <w:t>.</w:t>
      </w:r>
    </w:p>
    <w:p w14:paraId="69EC86F8" w14:textId="77777777" w:rsidR="00252B8F" w:rsidRPr="00A5486C" w:rsidRDefault="00252B8F" w:rsidP="003E43AB">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Turi būti suprojektuotas atskiras apsaugos sistemų duomenų perdavimo tinklas ir pajungimas į esamą duomenų perdavimo tinklo infrastruktūrą.</w:t>
      </w:r>
    </w:p>
    <w:p w14:paraId="3202C4E4" w14:textId="77777777" w:rsidR="00252B8F" w:rsidRPr="00A5486C" w:rsidRDefault="00252B8F" w:rsidP="003E43AB">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Projektuojami potinkliai su parametrais reikalingais apsaugos sistemų kokybiškam funkcionavimui.</w:t>
      </w:r>
    </w:p>
    <w:p w14:paraId="2F482EC7" w14:textId="77777777" w:rsidR="00252B8F" w:rsidRPr="00A5486C" w:rsidRDefault="00252B8F" w:rsidP="003E43AB">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Projektuojami testai ryšio kanalų projektinių parametrų įvertinimui.</w:t>
      </w:r>
    </w:p>
    <w:p w14:paraId="7F375ADC" w14:textId="77777777" w:rsidR="00252B8F" w:rsidRPr="00A5486C" w:rsidRDefault="00252B8F" w:rsidP="003E43AB">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Projektuojami įrenginiai turi būti suderinami su atvaizdavimo ir valdymo priemonėmis apsaugos postuose bei duomenų saugyklų formatu duomenų centruose.</w:t>
      </w:r>
    </w:p>
    <w:p w14:paraId="09A5B092" w14:textId="77777777" w:rsidR="00252B8F" w:rsidRPr="00A5486C" w:rsidRDefault="00252B8F" w:rsidP="003E43AB">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lastRenderedPageBreak/>
        <w:t>Jeigu esamų atvaizdavimo ir valdymo priemonių panaudojimas jau neįmanomas arba jas naudojant negalima pasiekti reikalaujamų parametrų, būtina numatyti jų plėtimo priemones.</w:t>
      </w:r>
    </w:p>
    <w:p w14:paraId="34739440" w14:textId="77777777" w:rsidR="00252B8F" w:rsidRPr="00A5486C" w:rsidRDefault="00252B8F" w:rsidP="003E43AB">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Turi būti numatytos sistemos nuotolinio administravimo priemonės.</w:t>
      </w:r>
    </w:p>
    <w:p w14:paraId="510B3277" w14:textId="7147EEA1" w:rsidR="00252B8F" w:rsidRPr="00A5486C" w:rsidRDefault="00252B8F" w:rsidP="003E43AB">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Objekte (ryšių patalpoje) suprojektuoti naują spintą apsaugos sistemoms, įskaitant jų elektros maitinimą. Spinta turi atitikti standartinius techninius reikalavimus telekomunikacijų vidaus spintoms</w:t>
      </w:r>
      <w:r w:rsidR="00B037DE" w:rsidRPr="00A5486C">
        <w:rPr>
          <w:rFonts w:ascii="Arial" w:hAnsi="Arial" w:cs="Arial"/>
          <w:bCs/>
          <w:szCs w:val="22"/>
          <w:lang w:val="lt-LT"/>
        </w:rPr>
        <w:t xml:space="preserve"> </w:t>
      </w:r>
      <w:sdt>
        <w:sdtPr>
          <w:rPr>
            <w:rFonts w:ascii="Arial" w:hAnsi="Arial" w:cs="Arial"/>
            <w:bCs/>
            <w:szCs w:val="22"/>
            <w:lang w:val="lt-LT"/>
          </w:rPr>
          <w:id w:val="594218331"/>
          <w:citation/>
        </w:sdtPr>
        <w:sdtContent>
          <w:r w:rsidR="00B037DE" w:rsidRPr="00A5486C">
            <w:rPr>
              <w:rFonts w:ascii="Arial" w:hAnsi="Arial" w:cs="Arial"/>
              <w:bCs/>
              <w:szCs w:val="22"/>
              <w:lang w:val="lt-LT"/>
            </w:rPr>
            <w:fldChar w:fldCharType="begin"/>
          </w:r>
          <w:r w:rsidR="00B037DE" w:rsidRPr="00A5486C">
            <w:rPr>
              <w:rFonts w:ascii="Arial" w:hAnsi="Arial" w:cs="Arial"/>
              <w:bCs/>
              <w:szCs w:val="22"/>
              <w:lang w:val="lt-LT"/>
            </w:rPr>
            <w:instrText xml:space="preserve"> CITATION TSPĮ6 \l 1063 </w:instrText>
          </w:r>
          <w:r w:rsidR="00B037DE" w:rsidRPr="00A5486C">
            <w:rPr>
              <w:rFonts w:ascii="Arial" w:hAnsi="Arial" w:cs="Arial"/>
              <w:bCs/>
              <w:szCs w:val="22"/>
              <w:lang w:val="lt-LT"/>
            </w:rPr>
            <w:fldChar w:fldCharType="separate"/>
          </w:r>
          <w:r w:rsidR="00BE094A" w:rsidRPr="00A5486C">
            <w:rPr>
              <w:rFonts w:ascii="Arial" w:hAnsi="Arial" w:cs="Arial"/>
              <w:noProof/>
              <w:szCs w:val="22"/>
              <w:lang w:val="lt-LT"/>
            </w:rPr>
            <w:t>(81)</w:t>
          </w:r>
          <w:r w:rsidR="00B037DE" w:rsidRPr="00A5486C">
            <w:rPr>
              <w:rFonts w:ascii="Arial" w:hAnsi="Arial" w:cs="Arial"/>
              <w:bCs/>
              <w:szCs w:val="22"/>
              <w:lang w:val="lt-LT"/>
            </w:rPr>
            <w:fldChar w:fldCharType="end"/>
          </w:r>
        </w:sdtContent>
      </w:sdt>
      <w:r w:rsidRPr="00A5486C">
        <w:rPr>
          <w:rFonts w:ascii="Arial" w:hAnsi="Arial" w:cs="Arial"/>
          <w:bCs/>
          <w:szCs w:val="22"/>
          <w:lang w:val="lt-LT"/>
        </w:rPr>
        <w:t>.</w:t>
      </w:r>
    </w:p>
    <w:p w14:paraId="359BE98E" w14:textId="77777777" w:rsidR="00252B8F" w:rsidRPr="00A5486C" w:rsidRDefault="00252B8F" w:rsidP="003E43AB">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Spintos viduje turi būti sužymėti automatinių jungiklių „darbinės“ būsenos, kuriose būtų matomą automatas įjungtas/išjungtas.</w:t>
      </w:r>
    </w:p>
    <w:p w14:paraId="395BBCC3" w14:textId="77777777" w:rsidR="00252B8F" w:rsidRPr="00A5486C" w:rsidRDefault="00252B8F" w:rsidP="003E43AB">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Spintos viduje turi būti pakabinta el. maitinimo schema.</w:t>
      </w:r>
    </w:p>
    <w:p w14:paraId="0F6545F5" w14:textId="3BF98ABC" w:rsidR="00252B8F" w:rsidRPr="00A5486C" w:rsidRDefault="00252B8F" w:rsidP="003E43AB">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Spintose turi būti suprojektuotas ir sumontuotas rezervinis maitinimo šaltinis užtikrinantis visos vaizdo stebėjimo sistemos montuojamos įrangos maitinimą dingus elektros įvadui, ne trumpiau kaip 4 val. Turi būti pateikti tai įrodantys skaičiavimai.</w:t>
      </w:r>
    </w:p>
    <w:p w14:paraId="3B397590" w14:textId="77777777" w:rsidR="00252B8F" w:rsidRPr="00A5486C" w:rsidRDefault="00252B8F" w:rsidP="003E43AB">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 xml:space="preserve">UPS turi būti </w:t>
      </w:r>
      <w:proofErr w:type="spellStart"/>
      <w:r w:rsidRPr="00A5486C">
        <w:rPr>
          <w:rFonts w:ascii="Arial" w:hAnsi="Arial" w:cs="Arial"/>
          <w:bCs/>
          <w:szCs w:val="22"/>
          <w:lang w:val="lt-LT"/>
        </w:rPr>
        <w:t>monitorinamas</w:t>
      </w:r>
      <w:proofErr w:type="spellEnd"/>
      <w:r w:rsidRPr="00A5486C">
        <w:rPr>
          <w:rFonts w:ascii="Arial" w:hAnsi="Arial" w:cs="Arial"/>
          <w:bCs/>
          <w:szCs w:val="22"/>
          <w:lang w:val="lt-LT"/>
        </w:rPr>
        <w:t>, gedimo ar kiti signalai turi būti perduodami (SNMP protokolu) į Užsakovo naudojama apsauginę signalizacijos sistemą.</w:t>
      </w:r>
    </w:p>
    <w:p w14:paraId="265FD993" w14:textId="6FE9A243" w:rsidR="00252B8F" w:rsidRPr="00A5486C" w:rsidRDefault="00252B8F" w:rsidP="003E43AB">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 xml:space="preserve">Komutatoriai ir visi priedai projektuojami/specifikuojami ir derinami </w:t>
      </w:r>
      <w:r w:rsidR="00B037DE" w:rsidRPr="00A5486C">
        <w:rPr>
          <w:rFonts w:ascii="Arial" w:hAnsi="Arial" w:cs="Arial"/>
          <w:bCs/>
          <w:szCs w:val="22"/>
          <w:lang w:val="lt-LT"/>
        </w:rPr>
        <w:t>telekomunikacijų</w:t>
      </w:r>
      <w:r w:rsidRPr="00A5486C">
        <w:rPr>
          <w:rFonts w:ascii="Arial" w:hAnsi="Arial" w:cs="Arial"/>
          <w:bCs/>
          <w:szCs w:val="22"/>
          <w:lang w:val="lt-LT"/>
        </w:rPr>
        <w:t xml:space="preserve"> dalyje.</w:t>
      </w:r>
    </w:p>
    <w:p w14:paraId="57A3F8C6" w14:textId="77777777" w:rsidR="00252B8F" w:rsidRPr="00A5486C" w:rsidRDefault="00252B8F" w:rsidP="00252B8F">
      <w:pPr>
        <w:pStyle w:val="NoSpacing"/>
        <w:tabs>
          <w:tab w:val="left" w:pos="1418"/>
        </w:tabs>
        <w:spacing w:line="276" w:lineRule="auto"/>
        <w:ind w:left="360" w:firstLine="0"/>
        <w:jc w:val="both"/>
        <w:rPr>
          <w:rFonts w:ascii="Arial" w:hAnsi="Arial" w:cs="Arial"/>
          <w:bCs/>
          <w:szCs w:val="22"/>
          <w:lang w:val="lt-LT"/>
        </w:rPr>
      </w:pPr>
    </w:p>
    <w:p w14:paraId="462AA216" w14:textId="6F4C27E9" w:rsidR="00252B8F" w:rsidRPr="00A5486C" w:rsidRDefault="00252B8F" w:rsidP="008D279F">
      <w:pPr>
        <w:pStyle w:val="NoSpacing"/>
        <w:numPr>
          <w:ilvl w:val="1"/>
          <w:numId w:val="3"/>
        </w:numPr>
        <w:tabs>
          <w:tab w:val="left" w:pos="1418"/>
        </w:tabs>
        <w:spacing w:line="276" w:lineRule="auto"/>
        <w:ind w:firstLine="567"/>
        <w:jc w:val="both"/>
        <w:rPr>
          <w:rFonts w:ascii="Arial" w:hAnsi="Arial" w:cs="Arial"/>
          <w:bCs/>
          <w:szCs w:val="22"/>
          <w:lang w:val="lt-LT"/>
        </w:rPr>
      </w:pPr>
      <w:r w:rsidRPr="00A5486C">
        <w:rPr>
          <w:rFonts w:ascii="Arial" w:hAnsi="Arial" w:cs="Arial"/>
          <w:bCs/>
          <w:szCs w:val="22"/>
          <w:lang w:val="lt-LT"/>
        </w:rPr>
        <w:t>Įeigos kontrolės sistema</w:t>
      </w:r>
    </w:p>
    <w:p w14:paraId="6C98FCFB" w14:textId="77777777"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Įeigos kontrolės sistema skirta patekimui saugomą teritoriją pro vartelius ir į valdymo pulto patalpas ir kitus objekte esančius pastatus patenkančių asmenų kontrolei ir identifikavimui, naudojant nuotolines įeigos kontrolės korteles.</w:t>
      </w:r>
    </w:p>
    <w:p w14:paraId="442E24F7" w14:textId="036A1D9A"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 xml:space="preserve">Asmenų patekimo į 2 apsaugos lygio objektus kontrolei turi būti diegiama „ONLINE“ tipo įeigos kontrolės sistema, kurios valdikliai būtų prijungti prie bendro įeigos kontrolės serverio esančio duomenų centre, centriniame biure. Reikalavimai įeigos kontrolės valdikliui pateikti </w:t>
      </w:r>
      <w:sdt>
        <w:sdtPr>
          <w:rPr>
            <w:rFonts w:ascii="Arial" w:hAnsi="Arial" w:cs="Arial"/>
            <w:bCs/>
            <w:szCs w:val="22"/>
            <w:lang w:val="lt-LT"/>
          </w:rPr>
          <w:id w:val="1448740375"/>
          <w:citation/>
        </w:sdtPr>
        <w:sdtContent>
          <w:r w:rsidR="005F6140" w:rsidRPr="00A5486C">
            <w:rPr>
              <w:rFonts w:ascii="Arial" w:hAnsi="Arial" w:cs="Arial"/>
              <w:bCs/>
              <w:szCs w:val="22"/>
              <w:lang w:val="lt-LT"/>
            </w:rPr>
            <w:fldChar w:fldCharType="begin"/>
          </w:r>
          <w:r w:rsidR="005F6140" w:rsidRPr="00A5486C">
            <w:rPr>
              <w:rFonts w:ascii="Arial" w:hAnsi="Arial" w:cs="Arial"/>
              <w:bCs/>
              <w:szCs w:val="22"/>
              <w:lang w:val="lt-LT"/>
            </w:rPr>
            <w:instrText xml:space="preserve"> CITATION AS12 \l 1063 </w:instrText>
          </w:r>
          <w:r w:rsidR="005F6140" w:rsidRPr="00A5486C">
            <w:rPr>
              <w:rFonts w:ascii="Arial" w:hAnsi="Arial" w:cs="Arial"/>
              <w:bCs/>
              <w:szCs w:val="22"/>
              <w:lang w:val="lt-LT"/>
            </w:rPr>
            <w:fldChar w:fldCharType="separate"/>
          </w:r>
          <w:r w:rsidR="00BE094A" w:rsidRPr="00A5486C">
            <w:rPr>
              <w:rFonts w:ascii="Arial" w:hAnsi="Arial" w:cs="Arial"/>
              <w:noProof/>
              <w:szCs w:val="22"/>
              <w:lang w:val="lt-LT"/>
            </w:rPr>
            <w:t>(103)</w:t>
          </w:r>
          <w:r w:rsidR="005F6140" w:rsidRPr="00A5486C">
            <w:rPr>
              <w:rFonts w:ascii="Arial" w:hAnsi="Arial" w:cs="Arial"/>
              <w:bCs/>
              <w:szCs w:val="22"/>
              <w:lang w:val="lt-LT"/>
            </w:rPr>
            <w:fldChar w:fldCharType="end"/>
          </w:r>
        </w:sdtContent>
      </w:sdt>
      <w:r w:rsidR="005F6140" w:rsidRPr="00A5486C">
        <w:rPr>
          <w:rFonts w:ascii="Arial" w:hAnsi="Arial" w:cs="Arial"/>
          <w:bCs/>
          <w:szCs w:val="22"/>
          <w:lang w:val="lt-LT"/>
        </w:rPr>
        <w:t xml:space="preserve"> p</w:t>
      </w:r>
      <w:r w:rsidRPr="00A5486C">
        <w:rPr>
          <w:rFonts w:ascii="Arial" w:hAnsi="Arial" w:cs="Arial"/>
          <w:bCs/>
          <w:szCs w:val="22"/>
          <w:lang w:val="lt-LT"/>
        </w:rPr>
        <w:t>riede.</w:t>
      </w:r>
    </w:p>
    <w:p w14:paraId="394CF445" w14:textId="77777777"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Įeigos kontrolės valdiklių akumuliatoriai ir maitinimo šaltiniai turi būti suprojektuoti (pateikti skaičiavimai) to paties gamintojo ir sumontuoti tokie, kurie užtikrintų autonomišką veikimą dingus pagrindinei maitinimo įtampai 4 val. budėjimo režime.</w:t>
      </w:r>
    </w:p>
    <w:p w14:paraId="5843BB0E" w14:textId="77777777"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Visuose 2 saugos lygio objektuose turi būti naudojama tokia pati įeigos kontrolės sistema kokia naudojama Litgrid AB centriniame biure ir būti tos sistemos plėtiniu.</w:t>
      </w:r>
    </w:p>
    <w:p w14:paraId="396BE692" w14:textId="77777777"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 xml:space="preserve">Turi būti projektuojama dvipusė įeigos kontrolės sistema su </w:t>
      </w:r>
      <w:proofErr w:type="spellStart"/>
      <w:r w:rsidRPr="00A5486C">
        <w:rPr>
          <w:rFonts w:ascii="Arial" w:hAnsi="Arial" w:cs="Arial"/>
          <w:bCs/>
          <w:szCs w:val="22"/>
          <w:lang w:val="lt-LT"/>
        </w:rPr>
        <w:t>antipass</w:t>
      </w:r>
      <w:proofErr w:type="spellEnd"/>
      <w:r w:rsidRPr="00A5486C">
        <w:rPr>
          <w:rFonts w:ascii="Arial" w:hAnsi="Arial" w:cs="Arial"/>
          <w:bCs/>
          <w:szCs w:val="22"/>
          <w:lang w:val="lt-LT"/>
        </w:rPr>
        <w:t xml:space="preserve"> </w:t>
      </w:r>
      <w:proofErr w:type="spellStart"/>
      <w:r w:rsidRPr="00A5486C">
        <w:rPr>
          <w:rFonts w:ascii="Arial" w:hAnsi="Arial" w:cs="Arial"/>
          <w:bCs/>
          <w:szCs w:val="22"/>
          <w:lang w:val="lt-LT"/>
        </w:rPr>
        <w:t>back</w:t>
      </w:r>
      <w:proofErr w:type="spellEnd"/>
      <w:r w:rsidRPr="00A5486C">
        <w:rPr>
          <w:rFonts w:ascii="Arial" w:hAnsi="Arial" w:cs="Arial"/>
          <w:bCs/>
          <w:szCs w:val="22"/>
          <w:lang w:val="lt-LT"/>
        </w:rPr>
        <w:t xml:space="preserve"> funkcija.</w:t>
      </w:r>
    </w:p>
    <w:p w14:paraId="7B794ABF" w14:textId="77777777"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Sistemos valdymui naudojami kortelių skaitytuvai, kurie montuojami:</w:t>
      </w:r>
    </w:p>
    <w:p w14:paraId="77358E2D" w14:textId="6A93D1A0"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Valdymo pultų išorėje/viduje prie kiekvienų įėjimo/išėjimo durų.</w:t>
      </w:r>
    </w:p>
    <w:p w14:paraId="5C9C39E0" w14:textId="77777777"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 xml:space="preserve">Prie kiekvienų vartelių išorėje/viduje. </w:t>
      </w:r>
    </w:p>
    <w:p w14:paraId="70652502" w14:textId="03227AC3"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 xml:space="preserve">Reikalavimai kortelių skaitytuvui pateikti </w:t>
      </w:r>
      <w:sdt>
        <w:sdtPr>
          <w:rPr>
            <w:rFonts w:ascii="Arial" w:hAnsi="Arial" w:cs="Arial"/>
            <w:bCs/>
            <w:szCs w:val="22"/>
            <w:lang w:val="lt-LT"/>
          </w:rPr>
          <w:id w:val="1597207128"/>
          <w:citation/>
        </w:sdtPr>
        <w:sdtContent>
          <w:r w:rsidR="005F6140" w:rsidRPr="00A5486C">
            <w:rPr>
              <w:rFonts w:ascii="Arial" w:hAnsi="Arial" w:cs="Arial"/>
              <w:bCs/>
              <w:szCs w:val="22"/>
              <w:lang w:val="lt-LT"/>
            </w:rPr>
            <w:fldChar w:fldCharType="begin"/>
          </w:r>
          <w:r w:rsidR="005F6140" w:rsidRPr="00A5486C">
            <w:rPr>
              <w:rFonts w:ascii="Arial" w:hAnsi="Arial" w:cs="Arial"/>
              <w:bCs/>
              <w:szCs w:val="22"/>
              <w:lang w:val="lt-LT"/>
            </w:rPr>
            <w:instrText xml:space="preserve"> CITATION AS4 \l 1063 </w:instrText>
          </w:r>
          <w:r w:rsidR="005F6140" w:rsidRPr="00A5486C">
            <w:rPr>
              <w:rFonts w:ascii="Arial" w:hAnsi="Arial" w:cs="Arial"/>
              <w:bCs/>
              <w:szCs w:val="22"/>
              <w:lang w:val="lt-LT"/>
            </w:rPr>
            <w:fldChar w:fldCharType="separate"/>
          </w:r>
          <w:r w:rsidR="00BE094A" w:rsidRPr="00A5486C">
            <w:rPr>
              <w:rFonts w:ascii="Arial" w:hAnsi="Arial" w:cs="Arial"/>
              <w:noProof/>
              <w:szCs w:val="22"/>
              <w:lang w:val="lt-LT"/>
            </w:rPr>
            <w:t>(104)</w:t>
          </w:r>
          <w:r w:rsidR="005F6140" w:rsidRPr="00A5486C">
            <w:rPr>
              <w:rFonts w:ascii="Arial" w:hAnsi="Arial" w:cs="Arial"/>
              <w:bCs/>
              <w:szCs w:val="22"/>
              <w:lang w:val="lt-LT"/>
            </w:rPr>
            <w:fldChar w:fldCharType="end"/>
          </w:r>
        </w:sdtContent>
      </w:sdt>
      <w:r w:rsidR="005F6140" w:rsidRPr="00A5486C">
        <w:rPr>
          <w:rFonts w:ascii="Arial" w:hAnsi="Arial" w:cs="Arial"/>
          <w:bCs/>
          <w:szCs w:val="22"/>
          <w:lang w:val="lt-LT"/>
        </w:rPr>
        <w:t xml:space="preserve"> p</w:t>
      </w:r>
      <w:r w:rsidRPr="00A5486C">
        <w:rPr>
          <w:rFonts w:ascii="Arial" w:hAnsi="Arial" w:cs="Arial"/>
          <w:bCs/>
          <w:szCs w:val="22"/>
          <w:lang w:val="lt-LT"/>
        </w:rPr>
        <w:t>riede.</w:t>
      </w:r>
    </w:p>
    <w:p w14:paraId="7349A75F" w14:textId="77777777"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Visi vartai (jei priklauso Užsakovui) valdomi automatiškai, automatinių pavarų pagalba. Pavaros valdomos įeigos kontrolės sistemos pagalba.</w:t>
      </w:r>
    </w:p>
    <w:p w14:paraId="6BA6EC35" w14:textId="77777777"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Stumdomų vartų pavaros techniniai reikalavimai:</w:t>
      </w:r>
    </w:p>
    <w:p w14:paraId="7DC0A177" w14:textId="77777777" w:rsidR="00252B8F" w:rsidRPr="00A5486C" w:rsidRDefault="00252B8F" w:rsidP="00B859F6">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Variklio įtampa – ne mažesnė kaip 36V DC.</w:t>
      </w:r>
    </w:p>
    <w:p w14:paraId="61FF47F1" w14:textId="77777777" w:rsidR="00252B8F" w:rsidRPr="00A5486C" w:rsidRDefault="00252B8F" w:rsidP="00B859F6">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Pavara turi būti skirta aukštam našumui ir intensyviam naudojimui. Intensyvumas – ne mažiau kaip 99%.</w:t>
      </w:r>
    </w:p>
    <w:p w14:paraId="1977D02E" w14:textId="77777777" w:rsidR="00252B8F" w:rsidRPr="00A5486C" w:rsidRDefault="00252B8F" w:rsidP="00B859F6">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Valdymo plokštėje turi būti įrengtas grafinis ekranėlis.</w:t>
      </w:r>
    </w:p>
    <w:p w14:paraId="247A3035" w14:textId="77777777" w:rsidR="00252B8F" w:rsidRPr="00A5486C" w:rsidRDefault="00252B8F" w:rsidP="00B859F6">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Vartų atidarymo greitis – ne mažesnis kaip 12 m/min.</w:t>
      </w:r>
    </w:p>
    <w:p w14:paraId="7E981D45" w14:textId="77777777" w:rsidR="00252B8F" w:rsidRPr="00A5486C" w:rsidRDefault="00252B8F" w:rsidP="00252B8F">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Pavaros nominali traukos jėga – ne mažesnė kaip 800 N.</w:t>
      </w:r>
    </w:p>
    <w:p w14:paraId="2CA7CCDD" w14:textId="77777777" w:rsidR="00252B8F" w:rsidRPr="00A5486C" w:rsidRDefault="00252B8F" w:rsidP="00252B8F">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Pavaros maksimali traukos jėga – ne mažesnė kaip 1200 N.</w:t>
      </w:r>
    </w:p>
    <w:p w14:paraId="3C6B0A3C" w14:textId="77777777" w:rsidR="00252B8F" w:rsidRPr="00A5486C" w:rsidRDefault="00252B8F" w:rsidP="00252B8F">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Maksimalus pavaros valdomų vartų svoris, kurių ilgis 20 m, turi būti ne mažesnis kaip 2000 kg.</w:t>
      </w:r>
    </w:p>
    <w:p w14:paraId="7174725D" w14:textId="77777777"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Atveriamų vartų pavaros techniniai reikalavimai:</w:t>
      </w:r>
    </w:p>
    <w:p w14:paraId="1B54606F" w14:textId="77777777" w:rsidR="00252B8F" w:rsidRPr="00A5486C" w:rsidRDefault="00252B8F" w:rsidP="00252B8F">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Variklio įtampa – ne mažesnė kaip 24 V DC.</w:t>
      </w:r>
    </w:p>
    <w:p w14:paraId="0F04458A" w14:textId="77777777" w:rsidR="00252B8F" w:rsidRPr="00A5486C" w:rsidRDefault="00252B8F" w:rsidP="00252B8F">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Pavara turi būti skirta aukštam našumui ir intensyviam naudojimui. Intensyvumas – ne mažiau kaip 99%.</w:t>
      </w:r>
    </w:p>
    <w:p w14:paraId="31EC6FFD" w14:textId="77777777" w:rsidR="00252B8F" w:rsidRPr="00A5486C" w:rsidRDefault="00252B8F" w:rsidP="00252B8F">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Pavarų valdymo įrenginyje turi būti įrengtas grafinis ekranėlis.</w:t>
      </w:r>
    </w:p>
    <w:p w14:paraId="569100DE" w14:textId="77777777" w:rsidR="00252B8F" w:rsidRPr="00A5486C" w:rsidRDefault="00252B8F" w:rsidP="00252B8F">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lastRenderedPageBreak/>
        <w:t>Pavaros nominali traukos jėga – ne mažesnė kaip 500 N.</w:t>
      </w:r>
    </w:p>
    <w:p w14:paraId="13DB3B30" w14:textId="77777777" w:rsidR="00252B8F" w:rsidRPr="00A5486C" w:rsidRDefault="00252B8F" w:rsidP="00252B8F">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Pavaros maksimali traukos jėga – ne mažesnė kaip 4500 N.</w:t>
      </w:r>
    </w:p>
    <w:p w14:paraId="5C7A618C" w14:textId="77777777" w:rsidR="00252B8F" w:rsidRPr="00A5486C" w:rsidRDefault="00252B8F" w:rsidP="00252B8F">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 xml:space="preserve">Maksimalus pavaros valdomos sąvaros svoris, kurios plotis 5 m, turi būti ne mažesnis kaip 400 kg.   </w:t>
      </w:r>
    </w:p>
    <w:p w14:paraId="5DFD3224" w14:textId="77777777"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Duryse ir varteliuose su įeigos kontrole montuojamos elektromechaninės spynos su spynų būsenos indikacijomis – durų/vartelių padėtis (atidaryta, uždaryta), spynos padėtis (užrakinta, atrakinta).</w:t>
      </w:r>
    </w:p>
    <w:p w14:paraId="557979B3" w14:textId="77777777"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Reikalavimai elektromechaninėms spynoms duryse ir varteliuose:</w:t>
      </w:r>
    </w:p>
    <w:p w14:paraId="303EB413" w14:textId="77777777" w:rsidR="00252B8F" w:rsidRPr="00A5486C" w:rsidRDefault="00252B8F" w:rsidP="00252B8F">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Duryse ir varteliuose su praėjimo kontrole montuojamos elektromechaninės spynos.</w:t>
      </w:r>
    </w:p>
    <w:p w14:paraId="708F13E4" w14:textId="77777777" w:rsidR="00252B8F" w:rsidRPr="00A5486C" w:rsidRDefault="00252B8F" w:rsidP="00252B8F">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Sertifikuotas elektromechaninių spynų saugumo, ilgaamžiškumo ir mechaninio atsparumo klasifikavimas pagal LST EN 14846 standartą. Ne žemesne klasifikacija nei - 3S5D-L311.</w:t>
      </w:r>
    </w:p>
    <w:p w14:paraId="3BFB0D9C" w14:textId="77777777" w:rsidR="00252B8F" w:rsidRPr="00A5486C" w:rsidRDefault="00252B8F" w:rsidP="00252B8F">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Spynos rakinimo liežuvėlis – ne trumpesnis nei 20 mm.</w:t>
      </w:r>
    </w:p>
    <w:p w14:paraId="2945F636" w14:textId="77777777" w:rsidR="00252B8F" w:rsidRPr="00A5486C" w:rsidRDefault="00252B8F" w:rsidP="00252B8F">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Sertifikuotos pagal evakuacinius LST EN 179 ir LST EN1125 standartus.</w:t>
      </w:r>
    </w:p>
    <w:p w14:paraId="7C03359A" w14:textId="77777777" w:rsidR="00252B8F" w:rsidRPr="00A5486C" w:rsidRDefault="00252B8F" w:rsidP="00252B8F">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 xml:space="preserve">Maitinimo įtampa 12 - 24 V DC. </w:t>
      </w:r>
      <w:proofErr w:type="spellStart"/>
      <w:r w:rsidRPr="00A5486C">
        <w:rPr>
          <w:rFonts w:ascii="Arial" w:hAnsi="Arial" w:cs="Arial"/>
          <w:bCs/>
          <w:szCs w:val="22"/>
          <w:lang w:val="lt-LT"/>
        </w:rPr>
        <w:t>Maks</w:t>
      </w:r>
      <w:proofErr w:type="spellEnd"/>
      <w:r w:rsidRPr="00A5486C">
        <w:rPr>
          <w:rFonts w:ascii="Arial" w:hAnsi="Arial" w:cs="Arial"/>
          <w:bCs/>
          <w:szCs w:val="22"/>
          <w:lang w:val="lt-LT"/>
        </w:rPr>
        <w:t>. srovė – 0,55 A.</w:t>
      </w:r>
    </w:p>
    <w:p w14:paraId="222C59CC" w14:textId="77777777" w:rsidR="00252B8F" w:rsidRPr="00A5486C" w:rsidRDefault="00252B8F" w:rsidP="00252B8F">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 xml:space="preserve">Spynos atrakinimas mechaniškai, su Užsakovo naudojamais vieningos rakinimo sistemos raktais nepriklausomai nuo spynos režimo ar durų padėties. </w:t>
      </w:r>
    </w:p>
    <w:p w14:paraId="1A7D9C89" w14:textId="77777777" w:rsidR="00252B8F" w:rsidRPr="00A5486C" w:rsidRDefault="00252B8F" w:rsidP="00252B8F">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Projektavimo metu numatomas elektromechaninės spynos Valdymo pultuose veikimo tipas - nutraukus maitinimą spyna automatiškai atsirakina/atsiblokuoja (</w:t>
      </w:r>
      <w:proofErr w:type="spellStart"/>
      <w:r w:rsidRPr="00A5486C">
        <w:rPr>
          <w:rFonts w:ascii="Arial" w:hAnsi="Arial" w:cs="Arial"/>
          <w:bCs/>
          <w:szCs w:val="22"/>
          <w:lang w:val="lt-LT"/>
        </w:rPr>
        <w:t>fail-unlocked</w:t>
      </w:r>
      <w:proofErr w:type="spellEnd"/>
      <w:r w:rsidRPr="00A5486C">
        <w:rPr>
          <w:rFonts w:ascii="Arial" w:hAnsi="Arial" w:cs="Arial"/>
          <w:bCs/>
          <w:szCs w:val="22"/>
          <w:lang w:val="lt-LT"/>
        </w:rPr>
        <w:t xml:space="preserve">). </w:t>
      </w:r>
    </w:p>
    <w:p w14:paraId="5FEAFACD" w14:textId="77777777" w:rsidR="00252B8F" w:rsidRPr="00A5486C" w:rsidRDefault="00252B8F" w:rsidP="00252B8F">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Projektavimo metu numatomas elektromechaninės spynos varteliuose veikimo tipas - nutraukus maitinimą spyna automatiškai užsirakina/užsiblokuoja (</w:t>
      </w:r>
      <w:proofErr w:type="spellStart"/>
      <w:r w:rsidRPr="00A5486C">
        <w:rPr>
          <w:rFonts w:ascii="Arial" w:hAnsi="Arial" w:cs="Arial"/>
          <w:bCs/>
          <w:szCs w:val="22"/>
          <w:lang w:val="lt-LT"/>
        </w:rPr>
        <w:t>fail-locked</w:t>
      </w:r>
      <w:proofErr w:type="spellEnd"/>
      <w:r w:rsidRPr="00A5486C">
        <w:rPr>
          <w:rFonts w:ascii="Arial" w:hAnsi="Arial" w:cs="Arial"/>
          <w:bCs/>
          <w:szCs w:val="22"/>
          <w:lang w:val="lt-LT"/>
        </w:rPr>
        <w:t>).</w:t>
      </w:r>
    </w:p>
    <w:p w14:paraId="54A46BCE" w14:textId="77777777" w:rsidR="00252B8F" w:rsidRPr="00A5486C" w:rsidRDefault="00252B8F" w:rsidP="00252B8F">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Montuojamos su sertifikuotais priedais – spynos valdymo kabeliu ir lanksčiu kabelio šarvu.</w:t>
      </w:r>
    </w:p>
    <w:p w14:paraId="42C895CD" w14:textId="77777777" w:rsidR="00252B8F" w:rsidRPr="00A5486C" w:rsidRDefault="00252B8F" w:rsidP="00252B8F">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 xml:space="preserve">Elektromechaninių spynų korpusai turi būti aprūpinti šiomis indikacinėmis funkcijomis: </w:t>
      </w:r>
    </w:p>
    <w:p w14:paraId="2427BCC1" w14:textId="77777777" w:rsidR="00252B8F" w:rsidRPr="00A5486C" w:rsidRDefault="00252B8F" w:rsidP="00252B8F">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spynos rakinimo liežuvėlio padėties (užrakinta/atrakinta) indikacija;</w:t>
      </w:r>
    </w:p>
    <w:p w14:paraId="23810571" w14:textId="77777777" w:rsidR="00252B8F" w:rsidRPr="00A5486C" w:rsidRDefault="00252B8F" w:rsidP="00252B8F">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rankenos nuspaudimo indikacija.</w:t>
      </w:r>
    </w:p>
    <w:p w14:paraId="27BA84E9" w14:textId="77777777" w:rsidR="00252B8F" w:rsidRPr="00A5486C" w:rsidRDefault="00252B8F" w:rsidP="00252B8F">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Konkretus spynos tipas, furnitūra turi būti parenkami priklausomai nuo durų tipo, durų konstrukcijos. Taip pat projektinių reikalavimų evakuaciniams ir gaisriniams reikalavimams.</w:t>
      </w:r>
    </w:p>
    <w:p w14:paraId="3989B5B6" w14:textId="77777777" w:rsidR="00252B8F" w:rsidRPr="00A5486C" w:rsidRDefault="00252B8F" w:rsidP="00252B8F">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Lauko vartelių spynos montuojamos su nulenkiamomis rankenomis ir dvipusiu cilindru.</w:t>
      </w:r>
    </w:p>
    <w:p w14:paraId="730CE380" w14:textId="77777777" w:rsidR="00252B8F" w:rsidRPr="00A5486C" w:rsidRDefault="00252B8F" w:rsidP="00252B8F">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 xml:space="preserve">Valdymo pulto lauko įėjimo durų spynos montuojamos su vienpusiu cilindru ir suktuku iš vidaus bei </w:t>
      </w:r>
      <w:proofErr w:type="spellStart"/>
      <w:r w:rsidRPr="00A5486C">
        <w:rPr>
          <w:rFonts w:ascii="Arial" w:hAnsi="Arial" w:cs="Arial"/>
          <w:bCs/>
          <w:szCs w:val="22"/>
          <w:lang w:val="lt-LT"/>
        </w:rPr>
        <w:t>antipanik</w:t>
      </w:r>
      <w:proofErr w:type="spellEnd"/>
      <w:r w:rsidRPr="00A5486C">
        <w:rPr>
          <w:rFonts w:ascii="Arial" w:hAnsi="Arial" w:cs="Arial"/>
          <w:bCs/>
          <w:szCs w:val="22"/>
          <w:lang w:val="lt-LT"/>
        </w:rPr>
        <w:t xml:space="preserve"> horizontaliu strypu.</w:t>
      </w:r>
    </w:p>
    <w:p w14:paraId="5080A447" w14:textId="77777777" w:rsidR="00252B8F" w:rsidRPr="00A5486C" w:rsidRDefault="00252B8F" w:rsidP="00252B8F">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Rankenų atsparumas korozijai  - ne žemesnė kaip 3 klasė pagal LST EN 1906 standartą.</w:t>
      </w:r>
    </w:p>
    <w:p w14:paraId="722B1E84" w14:textId="77777777"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 xml:space="preserve">Ant vartelių ir durų turi būti automatinis </w:t>
      </w:r>
      <w:proofErr w:type="spellStart"/>
      <w:r w:rsidRPr="00A5486C">
        <w:rPr>
          <w:rFonts w:ascii="Arial" w:hAnsi="Arial" w:cs="Arial"/>
          <w:bCs/>
          <w:szCs w:val="22"/>
          <w:lang w:val="lt-LT"/>
        </w:rPr>
        <w:t>pritraukėjas</w:t>
      </w:r>
      <w:proofErr w:type="spellEnd"/>
      <w:r w:rsidRPr="00A5486C">
        <w:rPr>
          <w:rFonts w:ascii="Arial" w:hAnsi="Arial" w:cs="Arial"/>
          <w:bCs/>
          <w:szCs w:val="22"/>
          <w:lang w:val="lt-LT"/>
        </w:rPr>
        <w:t>.</w:t>
      </w:r>
    </w:p>
    <w:p w14:paraId="7B3EAF47" w14:textId="77777777" w:rsidR="00252B8F" w:rsidRPr="00A5486C" w:rsidRDefault="00252B8F" w:rsidP="00B859F6">
      <w:pPr>
        <w:pStyle w:val="NoSpacing"/>
        <w:tabs>
          <w:tab w:val="left" w:pos="1418"/>
        </w:tabs>
        <w:spacing w:line="276" w:lineRule="auto"/>
        <w:ind w:left="1728" w:firstLine="0"/>
        <w:jc w:val="both"/>
        <w:rPr>
          <w:rFonts w:ascii="Arial" w:hAnsi="Arial" w:cs="Arial"/>
          <w:bCs/>
          <w:szCs w:val="22"/>
          <w:lang w:val="lt-LT"/>
        </w:rPr>
      </w:pPr>
      <w:r w:rsidRPr="00A5486C">
        <w:rPr>
          <w:rFonts w:ascii="Arial" w:hAnsi="Arial" w:cs="Arial"/>
          <w:bCs/>
          <w:szCs w:val="22"/>
          <w:lang w:val="lt-LT"/>
        </w:rPr>
        <w:t xml:space="preserve"> </w:t>
      </w:r>
    </w:p>
    <w:p w14:paraId="2ED7246A" w14:textId="77777777" w:rsidR="00252B8F" w:rsidRPr="00A5486C" w:rsidRDefault="00252B8F" w:rsidP="008D279F">
      <w:pPr>
        <w:pStyle w:val="NoSpacing"/>
        <w:numPr>
          <w:ilvl w:val="1"/>
          <w:numId w:val="3"/>
        </w:numPr>
        <w:tabs>
          <w:tab w:val="left" w:pos="1418"/>
        </w:tabs>
        <w:spacing w:line="276" w:lineRule="auto"/>
        <w:ind w:firstLine="567"/>
        <w:jc w:val="both"/>
        <w:rPr>
          <w:rFonts w:ascii="Arial" w:hAnsi="Arial" w:cs="Arial"/>
          <w:bCs/>
          <w:szCs w:val="22"/>
          <w:lang w:val="lt-LT"/>
        </w:rPr>
      </w:pPr>
      <w:r w:rsidRPr="00A5486C">
        <w:rPr>
          <w:rFonts w:ascii="Arial" w:hAnsi="Arial" w:cs="Arial"/>
          <w:bCs/>
          <w:szCs w:val="22"/>
          <w:lang w:val="lt-LT"/>
        </w:rPr>
        <w:t>Vaizdo stebėjimo sistema</w:t>
      </w:r>
    </w:p>
    <w:p w14:paraId="0E9CC676" w14:textId="77777777"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 xml:space="preserve">2 saugos lygio objektuose turi būti įrengtos vaizdo stebėjimo sistemos, kurios būtų centrinio biuro sistemų plėtiniai. </w:t>
      </w:r>
    </w:p>
    <w:p w14:paraId="2F764914" w14:textId="77777777"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Objektuose įrengtos vaizdo stebėjimo sistemos susietos su apsaugos sistemomis ir automatiškai reaguoja į šių sistemų suveikimus.</w:t>
      </w:r>
    </w:p>
    <w:p w14:paraId="67DE3E2F" w14:textId="77777777"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Objektų teritorijos perimetro ir jo prieigų apsaugai naudojamos vaizdo kameros su turinio analitika.</w:t>
      </w:r>
    </w:p>
    <w:p w14:paraId="54047A93" w14:textId="77777777"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Kamerų skaičius turi būti suprojektuotas ir įrengtas toks, kuris užtikrintų visos teritorijos perimetro apsaugą, išvengiant „aklųjų“ zonų. Kamerų montavimo vieta ir aukštis parenkamas toks, kad apžvalga būtų maksimali arba kaip rekomenduoja įrangos gamintojas.</w:t>
      </w:r>
    </w:p>
    <w:p w14:paraId="4ADF29A6" w14:textId="77777777"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lastRenderedPageBreak/>
        <w:t>Perimetro apsaugai naudojamų vaizdo kamerų skaičius turi užtikrinti visos teritorijos perimetro stebėseną, išvengiant “aklųjų” zonų. Kameros turi būti montuojamos taip, kad būtų užtikrinama maksimali apžvalga, vadovaujantis kamerų gamintojo rekomendacijomis.</w:t>
      </w:r>
    </w:p>
    <w:p w14:paraId="6E4DB3BF" w14:textId="320A43B7"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 xml:space="preserve"> </w:t>
      </w:r>
      <w:r w:rsidR="00B859F6" w:rsidRPr="00A5486C">
        <w:rPr>
          <w:rFonts w:ascii="Arial" w:hAnsi="Arial" w:cs="Arial"/>
          <w:bCs/>
          <w:szCs w:val="22"/>
          <w:lang w:val="lt-LT"/>
        </w:rPr>
        <w:t>T</w:t>
      </w:r>
      <w:r w:rsidRPr="00A5486C">
        <w:rPr>
          <w:rFonts w:ascii="Arial" w:hAnsi="Arial" w:cs="Arial"/>
          <w:bCs/>
          <w:szCs w:val="22"/>
          <w:lang w:val="lt-LT"/>
        </w:rPr>
        <w:t>eritorijos perimetrui skirtų vaizdo kamerų optinius ir maitinimo kabelius, reikia suprojektuoti žiediniu principu.</w:t>
      </w:r>
    </w:p>
    <w:p w14:paraId="35F59C8D" w14:textId="58F50FB9"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 xml:space="preserve">Reikalavimai fiksuotai lauko vaizdo kamerai pateikti </w:t>
      </w:r>
      <w:sdt>
        <w:sdtPr>
          <w:rPr>
            <w:rFonts w:ascii="Arial" w:hAnsi="Arial" w:cs="Arial"/>
            <w:bCs/>
            <w:szCs w:val="22"/>
            <w:lang w:val="lt-LT"/>
          </w:rPr>
          <w:id w:val="-1680266705"/>
          <w:citation/>
        </w:sdtPr>
        <w:sdtContent>
          <w:r w:rsidR="005F6140" w:rsidRPr="00A5486C">
            <w:rPr>
              <w:rFonts w:ascii="Arial" w:hAnsi="Arial" w:cs="Arial"/>
              <w:bCs/>
              <w:szCs w:val="22"/>
              <w:lang w:val="lt-LT"/>
            </w:rPr>
            <w:fldChar w:fldCharType="begin"/>
          </w:r>
          <w:r w:rsidR="005F6140" w:rsidRPr="00A5486C">
            <w:rPr>
              <w:rFonts w:ascii="Arial" w:hAnsi="Arial" w:cs="Arial"/>
              <w:bCs/>
              <w:szCs w:val="22"/>
              <w:lang w:val="lt-LT"/>
            </w:rPr>
            <w:instrText xml:space="preserve"> CITATION AS11 \l 1063 </w:instrText>
          </w:r>
          <w:r w:rsidR="005F6140" w:rsidRPr="00A5486C">
            <w:rPr>
              <w:rFonts w:ascii="Arial" w:hAnsi="Arial" w:cs="Arial"/>
              <w:bCs/>
              <w:szCs w:val="22"/>
              <w:lang w:val="lt-LT"/>
            </w:rPr>
            <w:fldChar w:fldCharType="separate"/>
          </w:r>
          <w:r w:rsidR="00BE094A" w:rsidRPr="00A5486C">
            <w:rPr>
              <w:rFonts w:ascii="Arial" w:hAnsi="Arial" w:cs="Arial"/>
              <w:noProof/>
              <w:szCs w:val="22"/>
              <w:lang w:val="lt-LT"/>
            </w:rPr>
            <w:t>(105)</w:t>
          </w:r>
          <w:r w:rsidR="005F6140" w:rsidRPr="00A5486C">
            <w:rPr>
              <w:rFonts w:ascii="Arial" w:hAnsi="Arial" w:cs="Arial"/>
              <w:bCs/>
              <w:szCs w:val="22"/>
              <w:lang w:val="lt-LT"/>
            </w:rPr>
            <w:fldChar w:fldCharType="end"/>
          </w:r>
        </w:sdtContent>
      </w:sdt>
      <w:r w:rsidR="005F6140" w:rsidRPr="00A5486C">
        <w:rPr>
          <w:rFonts w:ascii="Arial" w:hAnsi="Arial" w:cs="Arial"/>
          <w:bCs/>
          <w:szCs w:val="22"/>
          <w:lang w:val="lt-LT"/>
        </w:rPr>
        <w:t xml:space="preserve"> </w:t>
      </w:r>
      <w:r w:rsidRPr="00A5486C">
        <w:rPr>
          <w:rFonts w:ascii="Arial" w:hAnsi="Arial" w:cs="Arial"/>
          <w:bCs/>
          <w:szCs w:val="22"/>
          <w:lang w:val="lt-LT"/>
        </w:rPr>
        <w:t>priede.</w:t>
      </w:r>
    </w:p>
    <w:p w14:paraId="2A8391EF" w14:textId="77777777"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Minimalus atstumas tarp perimetro vaizdo kamerų turi būti ne didesnis kaip 50 m.</w:t>
      </w:r>
    </w:p>
    <w:p w14:paraId="148246F5" w14:textId="105382B3" w:rsidR="00252B8F" w:rsidRPr="00A5486C" w:rsidRDefault="00B859F6"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S</w:t>
      </w:r>
      <w:r w:rsidR="00252B8F" w:rsidRPr="00A5486C">
        <w:rPr>
          <w:rFonts w:ascii="Arial" w:hAnsi="Arial" w:cs="Arial"/>
          <w:bCs/>
          <w:szCs w:val="22"/>
          <w:lang w:val="lt-LT"/>
        </w:rPr>
        <w:t>ugedus ar neveikiant vienai perimetro vaizdo kamerai ir toliau turi būti užtikrinamas viso teritorijos perimetro stebėjimas</w:t>
      </w:r>
    </w:p>
    <w:p w14:paraId="64E8E344" w14:textId="77777777"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Kamerų montavimo vieta galima ant apšvietimo stulpo arba kitų teritorijoje esančių konstrukcijų. Jei nėra galimybės panaudoti esamos infrastruktūros turi būti suprojektuotos ir įrengtos ažūrinės atramos. Konkreti montavimo vieta derinama su Užsakovo atstovais.</w:t>
      </w:r>
    </w:p>
    <w:p w14:paraId="5563A5BB" w14:textId="77777777"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Kameros turi būti sumontuotos taip, kad kameras būtų galima aptarnauti/remontuoti/pakeisti fiziškai prie jų prieinant ar pakilus bokšteliu, be įtampos atjungimo objekte.</w:t>
      </w:r>
    </w:p>
    <w:p w14:paraId="6AD9E4B4" w14:textId="77777777"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Objekto patalpose ir teritorijoje naudojamos valdomos ir stacionarios IP technologijos kameros.</w:t>
      </w:r>
    </w:p>
    <w:p w14:paraId="4427AB33" w14:textId="77777777"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 xml:space="preserve">Objekto teritorijos apžvalgai teritorijos kampuose įrengiamos ne mažiau kaip keturios valdomos vaizdo kameros kurios būtų pakabintos į ne žemesnį kaip 4 m. </w:t>
      </w:r>
    </w:p>
    <w:p w14:paraId="40DFAD40" w14:textId="77777777"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 xml:space="preserve">Valdomos kameros reaguoja į teritorijos perimetro kamerų signalus ir automatiškai atsisuka į pažeidimo vietą. </w:t>
      </w:r>
    </w:p>
    <w:p w14:paraId="60065567" w14:textId="7F6F2514"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 xml:space="preserve">Reikalavimai valdomai vaizdo kamerai pateikti </w:t>
      </w:r>
      <w:sdt>
        <w:sdtPr>
          <w:rPr>
            <w:rFonts w:ascii="Arial" w:hAnsi="Arial" w:cs="Arial"/>
            <w:bCs/>
            <w:szCs w:val="22"/>
            <w:lang w:val="lt-LT"/>
          </w:rPr>
          <w:id w:val="151107881"/>
          <w:citation/>
        </w:sdtPr>
        <w:sdtContent>
          <w:r w:rsidR="005F6140" w:rsidRPr="00A5486C">
            <w:rPr>
              <w:rFonts w:ascii="Arial" w:hAnsi="Arial" w:cs="Arial"/>
              <w:bCs/>
              <w:szCs w:val="22"/>
              <w:lang w:val="lt-LT"/>
            </w:rPr>
            <w:fldChar w:fldCharType="begin"/>
          </w:r>
          <w:r w:rsidR="005F6140" w:rsidRPr="00A5486C">
            <w:rPr>
              <w:rFonts w:ascii="Arial" w:hAnsi="Arial" w:cs="Arial"/>
              <w:bCs/>
              <w:szCs w:val="22"/>
              <w:lang w:val="lt-LT"/>
            </w:rPr>
            <w:instrText xml:space="preserve"> CITATION AS5 \l 1063 </w:instrText>
          </w:r>
          <w:r w:rsidR="005F6140" w:rsidRPr="00A5486C">
            <w:rPr>
              <w:rFonts w:ascii="Arial" w:hAnsi="Arial" w:cs="Arial"/>
              <w:bCs/>
              <w:szCs w:val="22"/>
              <w:lang w:val="lt-LT"/>
            </w:rPr>
            <w:fldChar w:fldCharType="separate"/>
          </w:r>
          <w:r w:rsidR="00BE094A" w:rsidRPr="00A5486C">
            <w:rPr>
              <w:rFonts w:ascii="Arial" w:hAnsi="Arial" w:cs="Arial"/>
              <w:noProof/>
              <w:szCs w:val="22"/>
              <w:lang w:val="lt-LT"/>
            </w:rPr>
            <w:t>(106)</w:t>
          </w:r>
          <w:r w:rsidR="005F6140" w:rsidRPr="00A5486C">
            <w:rPr>
              <w:rFonts w:ascii="Arial" w:hAnsi="Arial" w:cs="Arial"/>
              <w:bCs/>
              <w:szCs w:val="22"/>
              <w:lang w:val="lt-LT"/>
            </w:rPr>
            <w:fldChar w:fldCharType="end"/>
          </w:r>
        </w:sdtContent>
      </w:sdt>
      <w:r w:rsidR="005F6140" w:rsidRPr="00A5486C">
        <w:rPr>
          <w:rFonts w:ascii="Arial" w:hAnsi="Arial" w:cs="Arial"/>
          <w:bCs/>
          <w:szCs w:val="22"/>
          <w:lang w:val="lt-LT"/>
        </w:rPr>
        <w:t xml:space="preserve"> </w:t>
      </w:r>
      <w:r w:rsidRPr="00A5486C">
        <w:rPr>
          <w:rFonts w:ascii="Arial" w:hAnsi="Arial" w:cs="Arial"/>
          <w:bCs/>
          <w:szCs w:val="22"/>
          <w:lang w:val="lt-LT"/>
        </w:rPr>
        <w:t>priede.</w:t>
      </w:r>
    </w:p>
    <w:p w14:paraId="6E07327F" w14:textId="1F66F998"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 xml:space="preserve">Reikalavimai fiksuotai vidaus vaizdo kamerai </w:t>
      </w:r>
      <w:sdt>
        <w:sdtPr>
          <w:rPr>
            <w:rFonts w:ascii="Arial" w:hAnsi="Arial" w:cs="Arial"/>
            <w:bCs/>
            <w:szCs w:val="22"/>
            <w:lang w:val="lt-LT"/>
          </w:rPr>
          <w:id w:val="1400164680"/>
          <w:citation/>
        </w:sdtPr>
        <w:sdtContent>
          <w:r w:rsidR="005F6140" w:rsidRPr="00A5486C">
            <w:rPr>
              <w:rFonts w:ascii="Arial" w:hAnsi="Arial" w:cs="Arial"/>
              <w:bCs/>
              <w:szCs w:val="22"/>
              <w:lang w:val="lt-LT"/>
            </w:rPr>
            <w:fldChar w:fldCharType="begin"/>
          </w:r>
          <w:r w:rsidR="005F6140" w:rsidRPr="00A5486C">
            <w:rPr>
              <w:rFonts w:ascii="Arial" w:hAnsi="Arial" w:cs="Arial"/>
              <w:bCs/>
              <w:szCs w:val="22"/>
              <w:lang w:val="lt-LT"/>
            </w:rPr>
            <w:instrText xml:space="preserve"> CITATION AS6 \l 1063 </w:instrText>
          </w:r>
          <w:r w:rsidR="005F6140" w:rsidRPr="00A5486C">
            <w:rPr>
              <w:rFonts w:ascii="Arial" w:hAnsi="Arial" w:cs="Arial"/>
              <w:bCs/>
              <w:szCs w:val="22"/>
              <w:lang w:val="lt-LT"/>
            </w:rPr>
            <w:fldChar w:fldCharType="separate"/>
          </w:r>
          <w:r w:rsidR="00BE094A" w:rsidRPr="00A5486C">
            <w:rPr>
              <w:rFonts w:ascii="Arial" w:hAnsi="Arial" w:cs="Arial"/>
              <w:noProof/>
              <w:szCs w:val="22"/>
              <w:lang w:val="lt-LT"/>
            </w:rPr>
            <w:t>(107)</w:t>
          </w:r>
          <w:r w:rsidR="005F6140" w:rsidRPr="00A5486C">
            <w:rPr>
              <w:rFonts w:ascii="Arial" w:hAnsi="Arial" w:cs="Arial"/>
              <w:bCs/>
              <w:szCs w:val="22"/>
              <w:lang w:val="lt-LT"/>
            </w:rPr>
            <w:fldChar w:fldCharType="end"/>
          </w:r>
        </w:sdtContent>
      </w:sdt>
      <w:r w:rsidR="005F6140" w:rsidRPr="00A5486C">
        <w:rPr>
          <w:rFonts w:ascii="Arial" w:hAnsi="Arial" w:cs="Arial"/>
          <w:bCs/>
          <w:szCs w:val="22"/>
          <w:lang w:val="lt-LT"/>
        </w:rPr>
        <w:t xml:space="preserve"> </w:t>
      </w:r>
      <w:r w:rsidRPr="00A5486C">
        <w:rPr>
          <w:rFonts w:ascii="Arial" w:hAnsi="Arial" w:cs="Arial"/>
          <w:bCs/>
          <w:szCs w:val="22"/>
          <w:lang w:val="lt-LT"/>
        </w:rPr>
        <w:t>priede.</w:t>
      </w:r>
    </w:p>
    <w:p w14:paraId="2529296D" w14:textId="77777777"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Įvažiavimo vartų, vartelių ir valdymo pultų prieigoms stebėti įrengiamos fiksuoto židinio nuotolio vaizdo kameros, skirtos asmenų ir automobilių identifikavimui.</w:t>
      </w:r>
    </w:p>
    <w:p w14:paraId="3726F4AB" w14:textId="77777777"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Valdymo pultų ir ryšių patalpose projektuojamos vidinės fiksuotos kameros. Projektuojamos kameros taip, kad būtų matomos visos eilės tarp spintų. Kamerų montavimo vieta ir aukštis parenkamas toks, kad apžvalga būtų maksimali arba kaip rekomenduoja įrangos gamintojas.</w:t>
      </w:r>
    </w:p>
    <w:p w14:paraId="6C851531" w14:textId="77777777"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Vaizdo stebėjimo sistemos maitinimas objekte rezervuojamas nepertraukiamo maitinimo šaltiniais, užtikrinančiais sistemos veikimą ne trumpiau kaip 4 valandoms pagrindinės įtampos dingimo atveju. Turi būti pateikti tai įrodantys skaičiavimai.</w:t>
      </w:r>
    </w:p>
    <w:p w14:paraId="488AE72C" w14:textId="77777777"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Visos vaizdo kameros, jungiamos į Užsakovo telekomunikacinį tinklą naudojant šviesolaidinį kabelį arba kompiuterinio tinklo kabelį ir galvaninius izoliatorius.</w:t>
      </w:r>
    </w:p>
    <w:p w14:paraId="13D34BE5" w14:textId="77777777"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Reikalavimai optiniam keitikliu:</w:t>
      </w:r>
    </w:p>
    <w:p w14:paraId="2C13398E" w14:textId="77777777" w:rsidR="00252B8F" w:rsidRPr="00A5486C" w:rsidRDefault="00252B8F" w:rsidP="00252B8F">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 xml:space="preserve">Skirtas dirbti pramoninėje aplinkoje, turi turėti IEC/EN 61000-6-2 standartą; </w:t>
      </w:r>
    </w:p>
    <w:p w14:paraId="7893BA40" w14:textId="77777777" w:rsidR="00252B8F" w:rsidRPr="00A5486C" w:rsidRDefault="00252B8F" w:rsidP="00252B8F">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 xml:space="preserve">Konstrukcija Montuojamas ant DIN bėgelio, pateikiamas su montavimo detalėmis; </w:t>
      </w:r>
    </w:p>
    <w:p w14:paraId="565D15E5" w14:textId="77777777" w:rsidR="00252B8F" w:rsidRPr="00A5486C" w:rsidRDefault="00252B8F" w:rsidP="00252B8F">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 xml:space="preserve">Vardinė maitinimo įtampa, DC 48 V, maitinimo blokas išorinis, turi būti tvirtinamas ant DIN bėgelio; </w:t>
      </w:r>
    </w:p>
    <w:p w14:paraId="4C1DDAB7" w14:textId="77777777" w:rsidR="00252B8F" w:rsidRPr="00A5486C" w:rsidRDefault="00252B8F" w:rsidP="00252B8F">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 xml:space="preserve">Atlikti elektromagnetinio suderinamumo (EMC) bandymai Pagal LST EN 61000-4-x (IEC 61000-4-x) arba lygiavertis; </w:t>
      </w:r>
    </w:p>
    <w:p w14:paraId="305C873B" w14:textId="77777777" w:rsidR="00252B8F" w:rsidRPr="00A5486C" w:rsidRDefault="00252B8F" w:rsidP="00252B8F">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 xml:space="preserve">Elektromagnetinio spinduliavimo parametrai pagal standartą CISPR 22 </w:t>
      </w:r>
      <w:proofErr w:type="spellStart"/>
      <w:r w:rsidRPr="00A5486C">
        <w:rPr>
          <w:rFonts w:ascii="Arial" w:hAnsi="Arial" w:cs="Arial"/>
          <w:bCs/>
          <w:szCs w:val="22"/>
          <w:lang w:val="lt-LT"/>
        </w:rPr>
        <w:t>Class</w:t>
      </w:r>
      <w:proofErr w:type="spellEnd"/>
      <w:r w:rsidRPr="00A5486C">
        <w:rPr>
          <w:rFonts w:ascii="Arial" w:hAnsi="Arial" w:cs="Arial"/>
          <w:bCs/>
          <w:szCs w:val="22"/>
          <w:lang w:val="lt-LT"/>
        </w:rPr>
        <w:t xml:space="preserve"> A arba lygiavertis; </w:t>
      </w:r>
    </w:p>
    <w:p w14:paraId="68BCB9B9" w14:textId="77777777" w:rsidR="00252B8F" w:rsidRPr="00A5486C" w:rsidRDefault="00252B8F" w:rsidP="00252B8F">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 xml:space="preserve">Prievadai Nemažiau 6 Ethernet 10/100 palaikantys </w:t>
      </w:r>
      <w:proofErr w:type="spellStart"/>
      <w:r w:rsidRPr="00A5486C">
        <w:rPr>
          <w:rFonts w:ascii="Arial" w:hAnsi="Arial" w:cs="Arial"/>
          <w:bCs/>
          <w:szCs w:val="22"/>
          <w:lang w:val="lt-LT"/>
        </w:rPr>
        <w:t>PoE</w:t>
      </w:r>
      <w:proofErr w:type="spellEnd"/>
      <w:r w:rsidRPr="00A5486C">
        <w:rPr>
          <w:rFonts w:ascii="Arial" w:hAnsi="Arial" w:cs="Arial"/>
          <w:bCs/>
          <w:szCs w:val="22"/>
          <w:lang w:val="lt-LT"/>
        </w:rPr>
        <w:t xml:space="preserve">+; 2 SFP </w:t>
      </w:r>
      <w:proofErr w:type="spellStart"/>
      <w:r w:rsidRPr="00A5486C">
        <w:rPr>
          <w:rFonts w:ascii="Arial" w:hAnsi="Arial" w:cs="Arial"/>
          <w:bCs/>
          <w:szCs w:val="22"/>
          <w:lang w:val="lt-LT"/>
        </w:rPr>
        <w:t>gigabit</w:t>
      </w:r>
      <w:proofErr w:type="spellEnd"/>
      <w:r w:rsidRPr="00A5486C">
        <w:rPr>
          <w:rFonts w:ascii="Arial" w:hAnsi="Arial" w:cs="Arial"/>
          <w:bCs/>
          <w:szCs w:val="22"/>
          <w:lang w:val="lt-LT"/>
        </w:rPr>
        <w:t xml:space="preserve"> Ethernet prievadai; </w:t>
      </w:r>
      <w:proofErr w:type="spellStart"/>
      <w:r w:rsidRPr="00A5486C">
        <w:rPr>
          <w:rFonts w:ascii="Arial" w:hAnsi="Arial" w:cs="Arial"/>
          <w:bCs/>
          <w:szCs w:val="22"/>
          <w:lang w:val="lt-LT"/>
        </w:rPr>
        <w:t>Rėlės</w:t>
      </w:r>
      <w:proofErr w:type="spellEnd"/>
      <w:r w:rsidRPr="00A5486C">
        <w:rPr>
          <w:rFonts w:ascii="Arial" w:hAnsi="Arial" w:cs="Arial"/>
          <w:bCs/>
          <w:szCs w:val="22"/>
          <w:lang w:val="lt-LT"/>
        </w:rPr>
        <w:t xml:space="preserve"> kontaktai signalizacijai; </w:t>
      </w:r>
    </w:p>
    <w:p w14:paraId="2B2DDF80" w14:textId="77777777" w:rsidR="00252B8F" w:rsidRPr="00A5486C" w:rsidRDefault="00252B8F" w:rsidP="00252B8F">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 xml:space="preserve">Atmintis DRAM 128MB; </w:t>
      </w:r>
    </w:p>
    <w:p w14:paraId="19E3FD8E" w14:textId="77777777" w:rsidR="00252B8F" w:rsidRPr="00A5486C" w:rsidRDefault="00252B8F" w:rsidP="00252B8F">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 xml:space="preserve">Komutavimo našumas 5,5 </w:t>
      </w:r>
      <w:proofErr w:type="spellStart"/>
      <w:r w:rsidRPr="00A5486C">
        <w:rPr>
          <w:rFonts w:ascii="Arial" w:hAnsi="Arial" w:cs="Arial"/>
          <w:bCs/>
          <w:szCs w:val="22"/>
          <w:lang w:val="lt-LT"/>
        </w:rPr>
        <w:t>Gbps</w:t>
      </w:r>
      <w:proofErr w:type="spellEnd"/>
      <w:r w:rsidRPr="00A5486C">
        <w:rPr>
          <w:rFonts w:ascii="Arial" w:hAnsi="Arial" w:cs="Arial"/>
          <w:bCs/>
          <w:szCs w:val="22"/>
          <w:lang w:val="lt-LT"/>
        </w:rPr>
        <w:t xml:space="preserve">; </w:t>
      </w:r>
    </w:p>
    <w:p w14:paraId="5A82F212" w14:textId="77777777" w:rsidR="00252B8F" w:rsidRPr="00A5486C" w:rsidRDefault="00252B8F" w:rsidP="00252B8F">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 xml:space="preserve">Vidutinis darbo laikas be gedimų Ne mažiau 370000 valandų; </w:t>
      </w:r>
    </w:p>
    <w:p w14:paraId="6C8D934C" w14:textId="77777777" w:rsidR="00252B8F" w:rsidRPr="00A5486C" w:rsidRDefault="00252B8F" w:rsidP="00252B8F">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 xml:space="preserve">Turi palaikyti protokolus ir standartus IEEE 802.1D; IEEE 802.1w; IEEE 802.1s; IEEE 802.1Q; IEEE802.1p;  IEEE 802.3ad; MSTP; IGMP </w:t>
      </w:r>
      <w:proofErr w:type="spellStart"/>
      <w:r w:rsidRPr="00A5486C">
        <w:rPr>
          <w:rFonts w:ascii="Arial" w:hAnsi="Arial" w:cs="Arial"/>
          <w:bCs/>
          <w:szCs w:val="22"/>
          <w:lang w:val="lt-LT"/>
        </w:rPr>
        <w:t>snooping</w:t>
      </w:r>
      <w:proofErr w:type="spellEnd"/>
      <w:r w:rsidRPr="00A5486C">
        <w:rPr>
          <w:rFonts w:ascii="Arial" w:hAnsi="Arial" w:cs="Arial"/>
          <w:bCs/>
          <w:szCs w:val="22"/>
          <w:lang w:val="lt-LT"/>
        </w:rPr>
        <w:t xml:space="preserve">; BPDU </w:t>
      </w:r>
      <w:proofErr w:type="spellStart"/>
      <w:r w:rsidRPr="00A5486C">
        <w:rPr>
          <w:rFonts w:ascii="Arial" w:hAnsi="Arial" w:cs="Arial"/>
          <w:bCs/>
          <w:szCs w:val="22"/>
          <w:lang w:val="lt-LT"/>
        </w:rPr>
        <w:t>guard</w:t>
      </w:r>
      <w:proofErr w:type="spellEnd"/>
      <w:r w:rsidRPr="00A5486C">
        <w:rPr>
          <w:rFonts w:ascii="Arial" w:hAnsi="Arial" w:cs="Arial"/>
          <w:bCs/>
          <w:szCs w:val="22"/>
          <w:lang w:val="lt-LT"/>
        </w:rPr>
        <w:t xml:space="preserve">; SPAN/Port </w:t>
      </w:r>
      <w:proofErr w:type="spellStart"/>
      <w:r w:rsidRPr="00A5486C">
        <w:rPr>
          <w:rFonts w:ascii="Arial" w:hAnsi="Arial" w:cs="Arial"/>
          <w:bCs/>
          <w:szCs w:val="22"/>
          <w:lang w:val="lt-LT"/>
        </w:rPr>
        <w:t>Mirroring</w:t>
      </w:r>
      <w:proofErr w:type="spellEnd"/>
      <w:r w:rsidRPr="00A5486C">
        <w:rPr>
          <w:rFonts w:ascii="Arial" w:hAnsi="Arial" w:cs="Arial"/>
          <w:bCs/>
          <w:szCs w:val="22"/>
          <w:lang w:val="lt-LT"/>
        </w:rPr>
        <w:t xml:space="preserve">; </w:t>
      </w:r>
    </w:p>
    <w:p w14:paraId="0E58C6FE" w14:textId="77777777" w:rsidR="00252B8F" w:rsidRPr="00A5486C" w:rsidRDefault="00252B8F" w:rsidP="00252B8F">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 xml:space="preserve">Laiko sinchronizavimo protokolas NTP RFC 1305; </w:t>
      </w:r>
    </w:p>
    <w:p w14:paraId="7ED6C5D4" w14:textId="77777777" w:rsidR="00252B8F" w:rsidRPr="00A5486C" w:rsidRDefault="00252B8F" w:rsidP="00252B8F">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lastRenderedPageBreak/>
        <w:t>Saugumo funkcijos 802.1X (</w:t>
      </w:r>
      <w:proofErr w:type="spellStart"/>
      <w:r w:rsidRPr="00A5486C">
        <w:rPr>
          <w:rFonts w:ascii="Arial" w:hAnsi="Arial" w:cs="Arial"/>
          <w:bCs/>
          <w:szCs w:val="22"/>
          <w:lang w:val="lt-LT"/>
        </w:rPr>
        <w:t>Radius</w:t>
      </w:r>
      <w:proofErr w:type="spellEnd"/>
      <w:r w:rsidRPr="00A5486C">
        <w:rPr>
          <w:rFonts w:ascii="Arial" w:hAnsi="Arial" w:cs="Arial"/>
          <w:bCs/>
          <w:szCs w:val="22"/>
          <w:lang w:val="lt-LT"/>
        </w:rPr>
        <w:t xml:space="preserve">) TACACS+ SSH, SNMPv3 protokolų palaikymas; </w:t>
      </w:r>
    </w:p>
    <w:p w14:paraId="107041C4" w14:textId="77777777" w:rsidR="00252B8F" w:rsidRPr="00A5486C" w:rsidRDefault="00252B8F" w:rsidP="00252B8F">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 xml:space="preserve">Centralizuoto valdymo galimybė </w:t>
      </w:r>
      <w:proofErr w:type="spellStart"/>
      <w:r w:rsidRPr="00A5486C">
        <w:rPr>
          <w:rFonts w:ascii="Arial" w:hAnsi="Arial" w:cs="Arial"/>
          <w:bCs/>
          <w:szCs w:val="22"/>
          <w:lang w:val="lt-LT"/>
        </w:rPr>
        <w:t>Galimybė</w:t>
      </w:r>
      <w:proofErr w:type="spellEnd"/>
      <w:r w:rsidRPr="00A5486C">
        <w:rPr>
          <w:rFonts w:ascii="Arial" w:hAnsi="Arial" w:cs="Arial"/>
          <w:bCs/>
          <w:szCs w:val="22"/>
          <w:lang w:val="lt-LT"/>
        </w:rPr>
        <w:t xml:space="preserve"> įtraukti ir pilnai valdyti su </w:t>
      </w:r>
      <w:proofErr w:type="spellStart"/>
      <w:r w:rsidRPr="00A5486C">
        <w:rPr>
          <w:rFonts w:ascii="Arial" w:hAnsi="Arial" w:cs="Arial"/>
          <w:bCs/>
          <w:szCs w:val="22"/>
          <w:lang w:val="lt-LT"/>
        </w:rPr>
        <w:t>Cisco</w:t>
      </w:r>
      <w:proofErr w:type="spellEnd"/>
      <w:r w:rsidRPr="00A5486C">
        <w:rPr>
          <w:rFonts w:ascii="Arial" w:hAnsi="Arial" w:cs="Arial"/>
          <w:bCs/>
          <w:szCs w:val="22"/>
          <w:lang w:val="lt-LT"/>
        </w:rPr>
        <w:t xml:space="preserve"> </w:t>
      </w:r>
      <w:proofErr w:type="spellStart"/>
      <w:r w:rsidRPr="00A5486C">
        <w:rPr>
          <w:rFonts w:ascii="Arial" w:hAnsi="Arial" w:cs="Arial"/>
          <w:bCs/>
          <w:szCs w:val="22"/>
          <w:lang w:val="lt-LT"/>
        </w:rPr>
        <w:t>Prime</w:t>
      </w:r>
      <w:proofErr w:type="spellEnd"/>
      <w:r w:rsidRPr="00A5486C">
        <w:rPr>
          <w:rFonts w:ascii="Arial" w:hAnsi="Arial" w:cs="Arial"/>
          <w:bCs/>
          <w:szCs w:val="22"/>
          <w:lang w:val="lt-LT"/>
        </w:rPr>
        <w:t xml:space="preserve"> centralizuota tinklo valdymo programine įranga; </w:t>
      </w:r>
    </w:p>
    <w:p w14:paraId="3D97B779" w14:textId="77777777" w:rsidR="00252B8F" w:rsidRPr="00A5486C" w:rsidRDefault="00252B8F" w:rsidP="00252B8F">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 xml:space="preserve">Garantija 36 mėn.; </w:t>
      </w:r>
    </w:p>
    <w:p w14:paraId="00666A70" w14:textId="77777777" w:rsidR="00252B8F" w:rsidRPr="00A5486C" w:rsidRDefault="00252B8F" w:rsidP="00252B8F">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 xml:space="preserve">Maksimali ilgalaikė eksploatavimo temperatūra ≥ +60; </w:t>
      </w:r>
    </w:p>
    <w:p w14:paraId="740DF71E" w14:textId="77777777" w:rsidR="00252B8F" w:rsidRPr="00A5486C" w:rsidRDefault="00252B8F" w:rsidP="00252B8F">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 xml:space="preserve">Minimali ilgalaikė eksploatavimo temperatūra ≤ -20; </w:t>
      </w:r>
    </w:p>
    <w:p w14:paraId="56CE2F16" w14:textId="77777777" w:rsidR="00252B8F" w:rsidRPr="00A5486C" w:rsidRDefault="00252B8F" w:rsidP="00252B8F">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 xml:space="preserve">Eksploatavimo aplinkos santykinė drėgmės (be kondensato  susidarymo) % ≥ (5-95); </w:t>
      </w:r>
    </w:p>
    <w:p w14:paraId="3EF14A84" w14:textId="77777777" w:rsidR="00252B8F" w:rsidRPr="00A5486C" w:rsidRDefault="00252B8F" w:rsidP="00252B8F">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 xml:space="preserve">Atsparumas vibracijai/ smūgiams IEC 60068-2-27 standarto atitikimui; </w:t>
      </w:r>
    </w:p>
    <w:p w14:paraId="49C47688" w14:textId="77777777" w:rsidR="00252B8F" w:rsidRPr="00A5486C" w:rsidRDefault="00252B8F" w:rsidP="00252B8F">
      <w:pPr>
        <w:pStyle w:val="NoSpacing"/>
        <w:numPr>
          <w:ilvl w:val="3"/>
          <w:numId w:val="3"/>
        </w:numPr>
        <w:tabs>
          <w:tab w:val="left" w:pos="1418"/>
        </w:tabs>
        <w:spacing w:line="276" w:lineRule="auto"/>
        <w:jc w:val="both"/>
        <w:rPr>
          <w:rFonts w:ascii="Arial" w:hAnsi="Arial" w:cs="Arial"/>
          <w:bCs/>
          <w:szCs w:val="22"/>
          <w:lang w:val="lt-LT"/>
        </w:rPr>
      </w:pPr>
      <w:r w:rsidRPr="00A5486C">
        <w:rPr>
          <w:rFonts w:ascii="Arial" w:hAnsi="Arial" w:cs="Arial"/>
          <w:bCs/>
          <w:szCs w:val="22"/>
          <w:lang w:val="lt-LT"/>
        </w:rPr>
        <w:t xml:space="preserve">Visi moduliai sumontuoti Įrenginio korpuse , kurio apsaugos klasė  indeksas pagal standartą IEC 60529≥ IP 30. </w:t>
      </w:r>
    </w:p>
    <w:p w14:paraId="5FED5E5C" w14:textId="77777777" w:rsidR="00B859F6" w:rsidRPr="00A5486C" w:rsidRDefault="00B859F6" w:rsidP="00B859F6">
      <w:pPr>
        <w:pStyle w:val="NoSpacing"/>
        <w:tabs>
          <w:tab w:val="left" w:pos="1418"/>
        </w:tabs>
        <w:spacing w:line="276" w:lineRule="auto"/>
        <w:ind w:left="1728" w:firstLine="0"/>
        <w:jc w:val="both"/>
        <w:rPr>
          <w:rFonts w:ascii="Arial" w:hAnsi="Arial" w:cs="Arial"/>
          <w:bCs/>
          <w:szCs w:val="22"/>
          <w:lang w:val="lt-LT"/>
        </w:rPr>
      </w:pPr>
    </w:p>
    <w:p w14:paraId="11040B50" w14:textId="77777777" w:rsidR="00252B8F" w:rsidRPr="00A5486C" w:rsidRDefault="00252B8F" w:rsidP="008D279F">
      <w:pPr>
        <w:pStyle w:val="NoSpacing"/>
        <w:numPr>
          <w:ilvl w:val="1"/>
          <w:numId w:val="3"/>
        </w:numPr>
        <w:tabs>
          <w:tab w:val="left" w:pos="1418"/>
        </w:tabs>
        <w:spacing w:line="276" w:lineRule="auto"/>
        <w:ind w:firstLine="567"/>
        <w:jc w:val="both"/>
        <w:rPr>
          <w:rFonts w:ascii="Arial" w:hAnsi="Arial" w:cs="Arial"/>
          <w:bCs/>
          <w:szCs w:val="22"/>
          <w:lang w:val="lt-LT"/>
        </w:rPr>
      </w:pPr>
      <w:r w:rsidRPr="00A5486C">
        <w:rPr>
          <w:rFonts w:ascii="Arial" w:hAnsi="Arial" w:cs="Arial"/>
          <w:bCs/>
          <w:szCs w:val="22"/>
          <w:lang w:val="lt-LT"/>
        </w:rPr>
        <w:t>Apsaugos signalizacijos sistema</w:t>
      </w:r>
    </w:p>
    <w:p w14:paraId="6332AF9D" w14:textId="5E41EF1F"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 xml:space="preserve">Reikalavimai apsauginiai signalizacijos centralei pateikiami </w:t>
      </w:r>
      <w:sdt>
        <w:sdtPr>
          <w:rPr>
            <w:rFonts w:ascii="Arial" w:hAnsi="Arial" w:cs="Arial"/>
            <w:bCs/>
            <w:szCs w:val="22"/>
            <w:lang w:val="lt-LT"/>
          </w:rPr>
          <w:id w:val="2016650390"/>
          <w:citation/>
        </w:sdtPr>
        <w:sdtContent>
          <w:r w:rsidR="005F6140" w:rsidRPr="00A5486C">
            <w:rPr>
              <w:rFonts w:ascii="Arial" w:hAnsi="Arial" w:cs="Arial"/>
              <w:bCs/>
              <w:szCs w:val="22"/>
              <w:lang w:val="lt-LT"/>
            </w:rPr>
            <w:fldChar w:fldCharType="begin"/>
          </w:r>
          <w:r w:rsidR="005F6140" w:rsidRPr="00A5486C">
            <w:rPr>
              <w:rFonts w:ascii="Arial" w:hAnsi="Arial" w:cs="Arial"/>
              <w:bCs/>
              <w:szCs w:val="22"/>
              <w:lang w:val="lt-LT"/>
            </w:rPr>
            <w:instrText xml:space="preserve"> CITATION AS1 \l 1063 </w:instrText>
          </w:r>
          <w:r w:rsidR="005F6140" w:rsidRPr="00A5486C">
            <w:rPr>
              <w:rFonts w:ascii="Arial" w:hAnsi="Arial" w:cs="Arial"/>
              <w:bCs/>
              <w:szCs w:val="22"/>
              <w:lang w:val="lt-LT"/>
            </w:rPr>
            <w:fldChar w:fldCharType="separate"/>
          </w:r>
          <w:r w:rsidR="00BE094A" w:rsidRPr="00A5486C">
            <w:rPr>
              <w:rFonts w:ascii="Arial" w:hAnsi="Arial" w:cs="Arial"/>
              <w:noProof/>
              <w:szCs w:val="22"/>
              <w:lang w:val="lt-LT"/>
            </w:rPr>
            <w:t>(108)</w:t>
          </w:r>
          <w:r w:rsidR="005F6140" w:rsidRPr="00A5486C">
            <w:rPr>
              <w:rFonts w:ascii="Arial" w:hAnsi="Arial" w:cs="Arial"/>
              <w:bCs/>
              <w:szCs w:val="22"/>
              <w:lang w:val="lt-LT"/>
            </w:rPr>
            <w:fldChar w:fldCharType="end"/>
          </w:r>
        </w:sdtContent>
      </w:sdt>
      <w:r w:rsidR="005F6140" w:rsidRPr="00A5486C">
        <w:rPr>
          <w:rFonts w:ascii="Arial" w:hAnsi="Arial" w:cs="Arial"/>
          <w:bCs/>
          <w:szCs w:val="22"/>
          <w:lang w:val="lt-LT"/>
        </w:rPr>
        <w:t xml:space="preserve"> </w:t>
      </w:r>
      <w:r w:rsidRPr="00A5486C">
        <w:rPr>
          <w:rFonts w:ascii="Arial" w:hAnsi="Arial" w:cs="Arial"/>
          <w:bCs/>
          <w:szCs w:val="22"/>
          <w:lang w:val="lt-LT"/>
        </w:rPr>
        <w:t>priede.</w:t>
      </w:r>
    </w:p>
    <w:p w14:paraId="2A87F2AD" w14:textId="77777777"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Apsauginė signalizacijos centralė, maitinimo šaltinis, akumuliatoriai turi būti  to paties gamintojo ir montuojami gamintojo dėžėje.</w:t>
      </w:r>
    </w:p>
    <w:p w14:paraId="3C75AC1E" w14:textId="77777777"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Apsauginė signalizacijos centralė turi būti suprojektuota ir įdiegta apsaugos sistemų spintoje</w:t>
      </w:r>
    </w:p>
    <w:p w14:paraId="0958C980" w14:textId="77777777"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Vartų ir vartelių kontrolei montuojami magnetiniai kontaktai, kurie programuojami 24/7 aliarmo rėžimu.</w:t>
      </w:r>
    </w:p>
    <w:p w14:paraId="2E36FBBB" w14:textId="77777777"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Teritorijos pirmo ruožo (tvoros) ir antro ruožo apsauga realizuojama naudojant vaizdo stebėjimo sistemos vaizdo turinio analizę, kuri aptikusi pažeidėją signalus perduoda į apsaugos sistemą.</w:t>
      </w:r>
    </w:p>
    <w:p w14:paraId="0E6412AC" w14:textId="77777777"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Pastatų pirmo ruožo (durų, langų, liukų, kabelinio rūsio durys) apsaugai montuojami magnetiniai kontaktai ir stiklo dūžio davikliai.</w:t>
      </w:r>
    </w:p>
    <w:p w14:paraId="302D0CE1" w14:textId="77777777"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Patalpų antro ruožo (patalpų tūrio) apsaugai montuojami judesio detektoriai su apsauga nuo uždengimo.</w:t>
      </w:r>
    </w:p>
    <w:p w14:paraId="4B53D6A6" w14:textId="77777777"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 xml:space="preserve">Visos sistemos komutacinės dėžės turi būti apsaugotos </w:t>
      </w:r>
      <w:proofErr w:type="spellStart"/>
      <w:r w:rsidRPr="00A5486C">
        <w:rPr>
          <w:rFonts w:ascii="Arial" w:hAnsi="Arial" w:cs="Arial"/>
          <w:bCs/>
          <w:szCs w:val="22"/>
          <w:lang w:val="lt-LT"/>
        </w:rPr>
        <w:t>antisabotažiniais</w:t>
      </w:r>
      <w:proofErr w:type="spellEnd"/>
      <w:r w:rsidRPr="00A5486C">
        <w:rPr>
          <w:rFonts w:ascii="Arial" w:hAnsi="Arial" w:cs="Arial"/>
          <w:bCs/>
          <w:szCs w:val="22"/>
          <w:lang w:val="lt-LT"/>
        </w:rPr>
        <w:t xml:space="preserve"> jutikliais.</w:t>
      </w:r>
    </w:p>
    <w:p w14:paraId="6A5E8002" w14:textId="77777777"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 xml:space="preserve">Apsaugos spinta turi būti apsaugota magnetiniais kontaktais ir pajungtais į apsaugos signalizacijos centralę. </w:t>
      </w:r>
    </w:p>
    <w:p w14:paraId="4661C789" w14:textId="77777777"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 xml:space="preserve">Kiekvienas iš jutiklių (magnetiniai kontaktai, judesio davikliai, stiklo dūžio davikliai ir </w:t>
      </w:r>
      <w:proofErr w:type="spellStart"/>
      <w:r w:rsidRPr="00A5486C">
        <w:rPr>
          <w:rFonts w:ascii="Arial" w:hAnsi="Arial" w:cs="Arial"/>
          <w:bCs/>
          <w:szCs w:val="22"/>
          <w:lang w:val="lt-LT"/>
        </w:rPr>
        <w:t>pnš</w:t>
      </w:r>
      <w:proofErr w:type="spellEnd"/>
      <w:r w:rsidRPr="00A5486C">
        <w:rPr>
          <w:rFonts w:ascii="Arial" w:hAnsi="Arial" w:cs="Arial"/>
          <w:bCs/>
          <w:szCs w:val="22"/>
          <w:lang w:val="lt-LT"/>
        </w:rPr>
        <w:t>.) jungiamas į atskirą spindulį ir atskiru laidu. Numatoma ne mažesnė, kaip 10% spindulių atsarga.</w:t>
      </w:r>
    </w:p>
    <w:p w14:paraId="3030A172" w14:textId="77777777" w:rsidR="00252B8F" w:rsidRPr="00A5486C" w:rsidRDefault="00252B8F" w:rsidP="008D279F">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Apsaugos sistemų akumuliatoriai turi būti suprojektuoti ir sumontuoti tokie, kurie užtikrintų autonomišką veikimą dingus pagrindinei maitinimo įtampai 24 val. budėjimo režime ir po to 30 min. aliarmo režime.</w:t>
      </w:r>
    </w:p>
    <w:p w14:paraId="54AE619D" w14:textId="77777777" w:rsidR="00252B8F" w:rsidRPr="00A5486C" w:rsidRDefault="00252B8F" w:rsidP="00B859F6">
      <w:pPr>
        <w:pStyle w:val="NoSpacing"/>
        <w:tabs>
          <w:tab w:val="left" w:pos="1418"/>
        </w:tabs>
        <w:spacing w:line="276" w:lineRule="auto"/>
        <w:ind w:left="1728" w:firstLine="0"/>
        <w:jc w:val="both"/>
        <w:rPr>
          <w:rFonts w:ascii="Arial" w:hAnsi="Arial" w:cs="Arial"/>
          <w:bCs/>
          <w:szCs w:val="22"/>
          <w:lang w:val="lt-LT"/>
        </w:rPr>
      </w:pPr>
    </w:p>
    <w:p w14:paraId="40E39DA6" w14:textId="77777777" w:rsidR="00252B8F" w:rsidRPr="00A5486C" w:rsidRDefault="00252B8F" w:rsidP="008D279F">
      <w:pPr>
        <w:pStyle w:val="NoSpacing"/>
        <w:numPr>
          <w:ilvl w:val="1"/>
          <w:numId w:val="3"/>
        </w:numPr>
        <w:tabs>
          <w:tab w:val="left" w:pos="1418"/>
        </w:tabs>
        <w:spacing w:line="276" w:lineRule="auto"/>
        <w:ind w:firstLine="567"/>
        <w:jc w:val="both"/>
        <w:rPr>
          <w:rFonts w:ascii="Arial" w:hAnsi="Arial" w:cs="Arial"/>
          <w:bCs/>
          <w:szCs w:val="22"/>
          <w:lang w:val="lt-LT"/>
        </w:rPr>
      </w:pPr>
      <w:r w:rsidRPr="00A5486C">
        <w:rPr>
          <w:rFonts w:ascii="Arial" w:hAnsi="Arial" w:cs="Arial"/>
          <w:bCs/>
          <w:szCs w:val="22"/>
          <w:lang w:val="lt-LT"/>
        </w:rPr>
        <w:t>Gaisro aptikimo sistema</w:t>
      </w:r>
    </w:p>
    <w:p w14:paraId="67C8693D" w14:textId="77777777" w:rsidR="008D279F" w:rsidRPr="00A5486C" w:rsidRDefault="0079750C" w:rsidP="00C33B18">
      <w:pPr>
        <w:pStyle w:val="NoSpacing"/>
        <w:numPr>
          <w:ilvl w:val="2"/>
          <w:numId w:val="3"/>
        </w:numPr>
        <w:tabs>
          <w:tab w:val="left" w:pos="1418"/>
        </w:tabs>
        <w:spacing w:line="276" w:lineRule="auto"/>
        <w:ind w:left="0" w:firstLine="567"/>
        <w:jc w:val="both"/>
        <w:rPr>
          <w:rFonts w:ascii="Arial" w:hAnsi="Arial" w:cs="Arial"/>
          <w:szCs w:val="22"/>
          <w:lang w:val="lt-LT"/>
        </w:rPr>
      </w:pPr>
      <w:r w:rsidRPr="00A5486C">
        <w:rPr>
          <w:rFonts w:ascii="Arial" w:hAnsi="Arial" w:cs="Arial"/>
          <w:szCs w:val="22"/>
          <w:lang w:val="lt-LT"/>
        </w:rPr>
        <w:t xml:space="preserve">Gaisrinė signalizacija projektuojama pastatuose vadovaujantis LST EN 60849 ir LST EN 54 serijos standartais. </w:t>
      </w:r>
    </w:p>
    <w:p w14:paraId="3366A414" w14:textId="1C2C3A61" w:rsidR="0079750C" w:rsidRPr="00A5486C" w:rsidRDefault="0079750C" w:rsidP="00C33B18">
      <w:pPr>
        <w:pStyle w:val="NoSpacing"/>
        <w:numPr>
          <w:ilvl w:val="2"/>
          <w:numId w:val="3"/>
        </w:numPr>
        <w:tabs>
          <w:tab w:val="left" w:pos="1418"/>
        </w:tabs>
        <w:spacing w:line="276" w:lineRule="auto"/>
        <w:ind w:left="0" w:firstLine="567"/>
        <w:jc w:val="both"/>
        <w:rPr>
          <w:rFonts w:ascii="Arial" w:hAnsi="Arial" w:cs="Arial"/>
          <w:szCs w:val="22"/>
          <w:lang w:val="lt-LT"/>
        </w:rPr>
      </w:pPr>
      <w:r w:rsidRPr="00A5486C">
        <w:rPr>
          <w:rFonts w:ascii="Arial" w:hAnsi="Arial" w:cs="Arial"/>
          <w:szCs w:val="22"/>
          <w:lang w:val="lt-LT"/>
        </w:rPr>
        <w:t>Atskira Gaisrinė centralė projektuojama esant didesniam negu 200 m2 saugomam plotui.</w:t>
      </w:r>
    </w:p>
    <w:p w14:paraId="03B16085" w14:textId="77777777" w:rsidR="0079750C" w:rsidRPr="00A5486C" w:rsidRDefault="0079750C" w:rsidP="00C33B18">
      <w:pPr>
        <w:pStyle w:val="NoSpacing"/>
        <w:numPr>
          <w:ilvl w:val="2"/>
          <w:numId w:val="3"/>
        </w:numPr>
        <w:tabs>
          <w:tab w:val="left" w:pos="1418"/>
        </w:tabs>
        <w:spacing w:line="276" w:lineRule="auto"/>
        <w:ind w:left="0" w:firstLine="567"/>
        <w:jc w:val="both"/>
        <w:rPr>
          <w:rFonts w:ascii="Arial" w:hAnsi="Arial" w:cs="Arial"/>
          <w:szCs w:val="22"/>
          <w:lang w:val="lt-LT"/>
        </w:rPr>
      </w:pPr>
      <w:r w:rsidRPr="00A5486C">
        <w:rPr>
          <w:rFonts w:ascii="Arial" w:hAnsi="Arial" w:cs="Arial"/>
          <w:szCs w:val="22"/>
          <w:lang w:val="lt-LT"/>
        </w:rPr>
        <w:t>Esant mažesniam negu 200 m2 saugomam plotui gaisrinės signalizacijos davikliai turi būti jungiami prie apsauginės signalizacijos centralės</w:t>
      </w:r>
    </w:p>
    <w:p w14:paraId="46D08C35" w14:textId="77777777" w:rsidR="0079750C" w:rsidRPr="00A5486C" w:rsidRDefault="0079750C" w:rsidP="00C33B18">
      <w:pPr>
        <w:pStyle w:val="NoSpacing"/>
        <w:numPr>
          <w:ilvl w:val="2"/>
          <w:numId w:val="3"/>
        </w:numPr>
        <w:tabs>
          <w:tab w:val="left" w:pos="1418"/>
        </w:tabs>
        <w:spacing w:line="276" w:lineRule="auto"/>
        <w:ind w:left="0" w:firstLine="567"/>
        <w:jc w:val="both"/>
        <w:rPr>
          <w:rFonts w:ascii="Arial" w:hAnsi="Arial" w:cs="Arial"/>
          <w:szCs w:val="22"/>
          <w:lang w:val="lt-LT"/>
        </w:rPr>
      </w:pPr>
      <w:r w:rsidRPr="00A5486C">
        <w:rPr>
          <w:rFonts w:ascii="Arial" w:hAnsi="Arial" w:cs="Arial"/>
          <w:szCs w:val="22"/>
          <w:lang w:val="lt-LT"/>
        </w:rPr>
        <w:t>Gaisrinės signalizacijos poveikio signalai turi būti perduodami į apsauginės signalizacijos ir DVS sistemas.</w:t>
      </w:r>
    </w:p>
    <w:p w14:paraId="499FA871" w14:textId="705BF3FD" w:rsidR="00252B8F" w:rsidRPr="00A5486C" w:rsidRDefault="00252B8F" w:rsidP="00C33B18">
      <w:pPr>
        <w:pStyle w:val="NoSpacing"/>
        <w:numPr>
          <w:ilvl w:val="2"/>
          <w:numId w:val="3"/>
        </w:numPr>
        <w:tabs>
          <w:tab w:val="left" w:pos="1418"/>
        </w:tabs>
        <w:spacing w:line="276" w:lineRule="auto"/>
        <w:ind w:left="0" w:firstLine="567"/>
        <w:jc w:val="both"/>
        <w:rPr>
          <w:rFonts w:ascii="Arial" w:hAnsi="Arial" w:cs="Arial"/>
          <w:szCs w:val="22"/>
          <w:lang w:val="lt-LT"/>
        </w:rPr>
      </w:pPr>
      <w:r w:rsidRPr="00A5486C">
        <w:rPr>
          <w:rFonts w:ascii="Arial" w:hAnsi="Arial" w:cs="Arial"/>
          <w:szCs w:val="22"/>
          <w:lang w:val="lt-LT"/>
        </w:rPr>
        <w:t xml:space="preserve">Gaisrinės signalizacijos sistemos reikalavimai pateikti </w:t>
      </w:r>
      <w:sdt>
        <w:sdtPr>
          <w:rPr>
            <w:rFonts w:ascii="Arial" w:hAnsi="Arial" w:cs="Arial"/>
            <w:szCs w:val="22"/>
            <w:lang w:val="lt-LT"/>
          </w:rPr>
          <w:id w:val="520906327"/>
          <w:citation/>
        </w:sdtPr>
        <w:sdtContent>
          <w:r w:rsidR="005F6140" w:rsidRPr="00A5486C">
            <w:rPr>
              <w:rFonts w:ascii="Arial" w:hAnsi="Arial" w:cs="Arial"/>
              <w:szCs w:val="22"/>
              <w:lang w:val="lt-LT"/>
            </w:rPr>
            <w:fldChar w:fldCharType="begin"/>
          </w:r>
          <w:r w:rsidR="005F6140" w:rsidRPr="00A5486C">
            <w:rPr>
              <w:rFonts w:ascii="Arial" w:hAnsi="Arial" w:cs="Arial"/>
              <w:szCs w:val="22"/>
              <w:lang w:val="lt-LT"/>
            </w:rPr>
            <w:instrText xml:space="preserve"> CITATION AS8 \l 1063 </w:instrText>
          </w:r>
          <w:r w:rsidR="005F6140" w:rsidRPr="00A5486C">
            <w:rPr>
              <w:rFonts w:ascii="Arial" w:hAnsi="Arial" w:cs="Arial"/>
              <w:szCs w:val="22"/>
              <w:lang w:val="lt-LT"/>
            </w:rPr>
            <w:fldChar w:fldCharType="separate"/>
          </w:r>
          <w:r w:rsidR="00BE094A" w:rsidRPr="00A5486C">
            <w:rPr>
              <w:rFonts w:ascii="Arial" w:hAnsi="Arial" w:cs="Arial"/>
              <w:noProof/>
              <w:szCs w:val="22"/>
              <w:lang w:val="lt-LT"/>
            </w:rPr>
            <w:t>(109)</w:t>
          </w:r>
          <w:r w:rsidR="005F6140" w:rsidRPr="00A5486C">
            <w:rPr>
              <w:rFonts w:ascii="Arial" w:hAnsi="Arial" w:cs="Arial"/>
              <w:szCs w:val="22"/>
              <w:lang w:val="lt-LT"/>
            </w:rPr>
            <w:fldChar w:fldCharType="end"/>
          </w:r>
        </w:sdtContent>
      </w:sdt>
      <w:r w:rsidR="005F6140" w:rsidRPr="00A5486C">
        <w:rPr>
          <w:rFonts w:ascii="Arial" w:hAnsi="Arial" w:cs="Arial"/>
          <w:szCs w:val="22"/>
          <w:lang w:val="lt-LT"/>
        </w:rPr>
        <w:t xml:space="preserve"> </w:t>
      </w:r>
      <w:r w:rsidRPr="00A5486C">
        <w:rPr>
          <w:rFonts w:ascii="Arial" w:hAnsi="Arial" w:cs="Arial"/>
          <w:szCs w:val="22"/>
          <w:lang w:val="lt-LT"/>
        </w:rPr>
        <w:t>priede.</w:t>
      </w:r>
    </w:p>
    <w:p w14:paraId="0D0DD311" w14:textId="77777777" w:rsidR="00252B8F" w:rsidRPr="00A5486C" w:rsidRDefault="00252B8F" w:rsidP="00692E06">
      <w:pPr>
        <w:pStyle w:val="NoSpacing"/>
        <w:tabs>
          <w:tab w:val="left" w:pos="1418"/>
        </w:tabs>
        <w:spacing w:line="276" w:lineRule="auto"/>
        <w:ind w:left="1728" w:firstLine="0"/>
        <w:jc w:val="both"/>
        <w:rPr>
          <w:rFonts w:ascii="Arial" w:hAnsi="Arial" w:cs="Arial"/>
          <w:bCs/>
          <w:szCs w:val="22"/>
          <w:lang w:val="lt-LT"/>
        </w:rPr>
      </w:pPr>
    </w:p>
    <w:p w14:paraId="6666E8BF" w14:textId="77777777" w:rsidR="00252B8F" w:rsidRPr="00A5486C" w:rsidRDefault="00252B8F" w:rsidP="00C33B18">
      <w:pPr>
        <w:pStyle w:val="NoSpacing"/>
        <w:numPr>
          <w:ilvl w:val="1"/>
          <w:numId w:val="3"/>
        </w:numPr>
        <w:tabs>
          <w:tab w:val="left" w:pos="1418"/>
        </w:tabs>
        <w:spacing w:line="276" w:lineRule="auto"/>
        <w:ind w:firstLine="567"/>
        <w:jc w:val="both"/>
        <w:rPr>
          <w:rFonts w:ascii="Arial" w:hAnsi="Arial" w:cs="Arial"/>
          <w:bCs/>
          <w:szCs w:val="22"/>
          <w:lang w:val="lt-LT"/>
        </w:rPr>
      </w:pPr>
      <w:r w:rsidRPr="00A5486C">
        <w:rPr>
          <w:rFonts w:ascii="Arial" w:hAnsi="Arial" w:cs="Arial"/>
          <w:bCs/>
          <w:szCs w:val="22"/>
          <w:lang w:val="lt-LT"/>
        </w:rPr>
        <w:t>Vieninga rakinimo sistema</w:t>
      </w:r>
    </w:p>
    <w:p w14:paraId="14FBE2B9" w14:textId="77777777" w:rsidR="00BD680A" w:rsidRPr="00A5486C" w:rsidRDefault="00BD680A" w:rsidP="00C33B18">
      <w:pPr>
        <w:pStyle w:val="NoSpacing"/>
        <w:numPr>
          <w:ilvl w:val="2"/>
          <w:numId w:val="3"/>
        </w:numPr>
        <w:tabs>
          <w:tab w:val="left" w:pos="1418"/>
        </w:tabs>
        <w:spacing w:line="276" w:lineRule="auto"/>
        <w:ind w:left="0" w:firstLine="567"/>
        <w:jc w:val="both"/>
        <w:rPr>
          <w:rFonts w:ascii="Arial" w:hAnsi="Arial" w:cs="Arial"/>
          <w:szCs w:val="22"/>
          <w:lang w:val="lt-LT"/>
        </w:rPr>
      </w:pPr>
      <w:r w:rsidRPr="00A5486C">
        <w:rPr>
          <w:rFonts w:ascii="Arial" w:hAnsi="Arial" w:cs="Arial"/>
          <w:szCs w:val="22"/>
          <w:lang w:val="lt-LT"/>
        </w:rPr>
        <w:t xml:space="preserve">Objekte turi būti įdiegtos pakabinamos spynos ir įleidžiami cilindrai, pagal Litgrid AB naudojamą serijinio rakinimo sistemą. Pakabinamos spynos turi būti suprojektuotos ant visų vartų, vartelių, kabelinio rūsio durų, ar kitų įrenginių durų. Konkrečios vietos derinamos </w:t>
      </w:r>
      <w:r w:rsidR="00252B8F" w:rsidRPr="00A5486C">
        <w:rPr>
          <w:rFonts w:ascii="Arial" w:hAnsi="Arial" w:cs="Arial"/>
          <w:bCs/>
          <w:szCs w:val="22"/>
          <w:lang w:val="lt-LT"/>
        </w:rPr>
        <w:t>techninio projekto metu.</w:t>
      </w:r>
      <w:r w:rsidRPr="00A5486C">
        <w:rPr>
          <w:rFonts w:ascii="Arial" w:hAnsi="Arial" w:cs="Arial"/>
          <w:szCs w:val="22"/>
          <w:lang w:val="lt-LT"/>
        </w:rPr>
        <w:t xml:space="preserve"> Įleidžiami </w:t>
      </w:r>
      <w:r w:rsidRPr="00A5486C">
        <w:rPr>
          <w:rFonts w:ascii="Arial" w:hAnsi="Arial" w:cs="Arial"/>
          <w:szCs w:val="22"/>
          <w:lang w:val="lt-LT"/>
        </w:rPr>
        <w:lastRenderedPageBreak/>
        <w:t>cilindrai turi būti suprojektuoti ir įrengti visose objekte esančiose duryse. Sistemoje naudojami cilindrai ir raktai su elektronine rakinimo sistema.</w:t>
      </w:r>
    </w:p>
    <w:p w14:paraId="1E3585F0" w14:textId="77777777" w:rsidR="0079750C" w:rsidRPr="00A5486C" w:rsidRDefault="00BD680A" w:rsidP="00C33B18">
      <w:pPr>
        <w:pStyle w:val="NoSpacing"/>
        <w:numPr>
          <w:ilvl w:val="2"/>
          <w:numId w:val="3"/>
        </w:numPr>
        <w:tabs>
          <w:tab w:val="left" w:pos="1418"/>
        </w:tabs>
        <w:spacing w:line="276" w:lineRule="auto"/>
        <w:ind w:left="0" w:firstLine="567"/>
        <w:jc w:val="both"/>
        <w:rPr>
          <w:rFonts w:ascii="Arial" w:hAnsi="Arial" w:cs="Arial"/>
          <w:szCs w:val="22"/>
          <w:lang w:val="lt-LT"/>
        </w:rPr>
      </w:pPr>
      <w:r w:rsidRPr="00A5486C">
        <w:rPr>
          <w:rFonts w:ascii="Arial" w:hAnsi="Arial" w:cs="Arial"/>
          <w:szCs w:val="22"/>
          <w:lang w:val="lt-LT"/>
        </w:rPr>
        <w:t>Turi būti pateikiami ne mažiau kaip trys nauji vieningos rakinimo sistemos programuojami elektroniniai raktai.</w:t>
      </w:r>
    </w:p>
    <w:p w14:paraId="065FFA8B" w14:textId="77777777" w:rsidR="00252B8F" w:rsidRPr="00A5486C" w:rsidRDefault="00B11DEE" w:rsidP="00C33B18">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szCs w:val="22"/>
          <w:lang w:val="lt-LT"/>
        </w:rPr>
        <w:t>S</w:t>
      </w:r>
      <w:r w:rsidR="0079750C" w:rsidRPr="00A5486C">
        <w:rPr>
          <w:rFonts w:ascii="Arial" w:hAnsi="Arial" w:cs="Arial"/>
          <w:szCs w:val="22"/>
          <w:lang w:val="lt-LT"/>
        </w:rPr>
        <w:t xml:space="preserve">erijinio rakinimo sistema sumontuojama pilnai objektą užbaigus ir dalyvaujant </w:t>
      </w:r>
      <w:r w:rsidR="00252B8F" w:rsidRPr="00A5486C">
        <w:rPr>
          <w:rFonts w:ascii="Arial" w:hAnsi="Arial" w:cs="Arial"/>
          <w:bCs/>
          <w:szCs w:val="22"/>
          <w:lang w:val="lt-LT"/>
        </w:rPr>
        <w:t>užsakovo</w:t>
      </w:r>
      <w:r w:rsidR="0079750C" w:rsidRPr="00A5486C">
        <w:rPr>
          <w:rFonts w:ascii="Arial" w:hAnsi="Arial" w:cs="Arial"/>
          <w:szCs w:val="22"/>
          <w:lang w:val="lt-LT"/>
        </w:rPr>
        <w:t xml:space="preserve"> atstovui.</w:t>
      </w:r>
    </w:p>
    <w:p w14:paraId="2B1B5C5F" w14:textId="49D80B61" w:rsidR="00252B8F" w:rsidRPr="00A5486C" w:rsidRDefault="00252B8F" w:rsidP="00C33B18">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Reikalavimai cilindrams pateikiami</w:t>
      </w:r>
      <w:r w:rsidR="005F6140" w:rsidRPr="00A5486C">
        <w:rPr>
          <w:rFonts w:ascii="Arial" w:hAnsi="Arial" w:cs="Arial"/>
          <w:bCs/>
          <w:szCs w:val="22"/>
          <w:lang w:val="lt-LT"/>
        </w:rPr>
        <w:t xml:space="preserve"> </w:t>
      </w:r>
      <w:sdt>
        <w:sdtPr>
          <w:rPr>
            <w:rFonts w:ascii="Arial" w:hAnsi="Arial" w:cs="Arial"/>
            <w:bCs/>
            <w:szCs w:val="22"/>
            <w:lang w:val="lt-LT"/>
          </w:rPr>
          <w:id w:val="-1997177253"/>
          <w:citation/>
        </w:sdtPr>
        <w:sdtContent>
          <w:r w:rsidR="005F6140" w:rsidRPr="00A5486C">
            <w:rPr>
              <w:rFonts w:ascii="Arial" w:hAnsi="Arial" w:cs="Arial"/>
              <w:bCs/>
              <w:szCs w:val="22"/>
              <w:lang w:val="lt-LT"/>
            </w:rPr>
            <w:fldChar w:fldCharType="begin"/>
          </w:r>
          <w:r w:rsidR="005F6140" w:rsidRPr="00A5486C">
            <w:rPr>
              <w:rFonts w:ascii="Arial" w:hAnsi="Arial" w:cs="Arial"/>
              <w:bCs/>
              <w:szCs w:val="22"/>
              <w:lang w:val="lt-LT"/>
            </w:rPr>
            <w:instrText xml:space="preserve"> CITATION AS9 \l 1063 </w:instrText>
          </w:r>
          <w:r w:rsidR="005F6140" w:rsidRPr="00A5486C">
            <w:rPr>
              <w:rFonts w:ascii="Arial" w:hAnsi="Arial" w:cs="Arial"/>
              <w:bCs/>
              <w:szCs w:val="22"/>
              <w:lang w:val="lt-LT"/>
            </w:rPr>
            <w:fldChar w:fldCharType="separate"/>
          </w:r>
          <w:r w:rsidR="00BE094A" w:rsidRPr="00A5486C">
            <w:rPr>
              <w:rFonts w:ascii="Arial" w:hAnsi="Arial" w:cs="Arial"/>
              <w:noProof/>
              <w:szCs w:val="22"/>
              <w:lang w:val="lt-LT"/>
            </w:rPr>
            <w:t>(110)</w:t>
          </w:r>
          <w:r w:rsidR="005F6140" w:rsidRPr="00A5486C">
            <w:rPr>
              <w:rFonts w:ascii="Arial" w:hAnsi="Arial" w:cs="Arial"/>
              <w:bCs/>
              <w:szCs w:val="22"/>
              <w:lang w:val="lt-LT"/>
            </w:rPr>
            <w:fldChar w:fldCharType="end"/>
          </w:r>
        </w:sdtContent>
      </w:sdt>
      <w:r w:rsidRPr="00A5486C">
        <w:rPr>
          <w:rFonts w:ascii="Arial" w:hAnsi="Arial" w:cs="Arial"/>
          <w:bCs/>
          <w:szCs w:val="22"/>
          <w:lang w:val="lt-LT"/>
        </w:rPr>
        <w:t xml:space="preserve"> priede.</w:t>
      </w:r>
    </w:p>
    <w:p w14:paraId="53B372FD" w14:textId="1078DDDB" w:rsidR="00252B8F" w:rsidRPr="00A5486C" w:rsidRDefault="00252B8F" w:rsidP="00C33B18">
      <w:pPr>
        <w:pStyle w:val="NoSpacing"/>
        <w:numPr>
          <w:ilvl w:val="2"/>
          <w:numId w:val="3"/>
        </w:numPr>
        <w:tabs>
          <w:tab w:val="left" w:pos="1418"/>
        </w:tabs>
        <w:spacing w:line="276" w:lineRule="auto"/>
        <w:ind w:left="0" w:firstLine="567"/>
        <w:jc w:val="both"/>
        <w:rPr>
          <w:rFonts w:ascii="Arial" w:hAnsi="Arial" w:cs="Arial"/>
          <w:bCs/>
          <w:szCs w:val="22"/>
          <w:lang w:val="lt-LT"/>
        </w:rPr>
      </w:pPr>
      <w:r w:rsidRPr="00A5486C">
        <w:rPr>
          <w:rFonts w:ascii="Arial" w:hAnsi="Arial" w:cs="Arial"/>
          <w:bCs/>
          <w:szCs w:val="22"/>
          <w:lang w:val="lt-LT"/>
        </w:rPr>
        <w:t xml:space="preserve">Reikalavimai pakabinamoms spynoms pateikiami </w:t>
      </w:r>
      <w:sdt>
        <w:sdtPr>
          <w:rPr>
            <w:rFonts w:ascii="Arial" w:hAnsi="Arial" w:cs="Arial"/>
            <w:bCs/>
            <w:szCs w:val="22"/>
            <w:lang w:val="lt-LT"/>
          </w:rPr>
          <w:id w:val="214236261"/>
          <w:citation/>
        </w:sdtPr>
        <w:sdtContent>
          <w:r w:rsidR="005F6140" w:rsidRPr="00A5486C">
            <w:rPr>
              <w:rFonts w:ascii="Arial" w:hAnsi="Arial" w:cs="Arial"/>
              <w:bCs/>
              <w:szCs w:val="22"/>
              <w:lang w:val="lt-LT"/>
            </w:rPr>
            <w:fldChar w:fldCharType="begin"/>
          </w:r>
          <w:r w:rsidR="005F6140" w:rsidRPr="00A5486C">
            <w:rPr>
              <w:rFonts w:ascii="Arial" w:hAnsi="Arial" w:cs="Arial"/>
              <w:bCs/>
              <w:szCs w:val="22"/>
              <w:lang w:val="lt-LT"/>
            </w:rPr>
            <w:instrText xml:space="preserve"> CITATION AS10 \l 1063 </w:instrText>
          </w:r>
          <w:r w:rsidR="005F6140" w:rsidRPr="00A5486C">
            <w:rPr>
              <w:rFonts w:ascii="Arial" w:hAnsi="Arial" w:cs="Arial"/>
              <w:bCs/>
              <w:szCs w:val="22"/>
              <w:lang w:val="lt-LT"/>
            </w:rPr>
            <w:fldChar w:fldCharType="separate"/>
          </w:r>
          <w:r w:rsidR="00BE094A" w:rsidRPr="00A5486C">
            <w:rPr>
              <w:rFonts w:ascii="Arial" w:hAnsi="Arial" w:cs="Arial"/>
              <w:noProof/>
              <w:szCs w:val="22"/>
              <w:lang w:val="lt-LT"/>
            </w:rPr>
            <w:t>(111)</w:t>
          </w:r>
          <w:r w:rsidR="005F6140" w:rsidRPr="00A5486C">
            <w:rPr>
              <w:rFonts w:ascii="Arial" w:hAnsi="Arial" w:cs="Arial"/>
              <w:bCs/>
              <w:szCs w:val="22"/>
              <w:lang w:val="lt-LT"/>
            </w:rPr>
            <w:fldChar w:fldCharType="end"/>
          </w:r>
        </w:sdtContent>
      </w:sdt>
      <w:r w:rsidR="005F6140" w:rsidRPr="00A5486C">
        <w:rPr>
          <w:rFonts w:ascii="Arial" w:hAnsi="Arial" w:cs="Arial"/>
          <w:bCs/>
          <w:szCs w:val="22"/>
          <w:lang w:val="lt-LT"/>
        </w:rPr>
        <w:t xml:space="preserve"> </w:t>
      </w:r>
      <w:r w:rsidRPr="00A5486C">
        <w:rPr>
          <w:rFonts w:ascii="Arial" w:hAnsi="Arial" w:cs="Arial"/>
          <w:bCs/>
          <w:szCs w:val="22"/>
          <w:lang w:val="lt-LT"/>
        </w:rPr>
        <w:t>priede</w:t>
      </w:r>
      <w:r w:rsidR="00692E06" w:rsidRPr="00A5486C">
        <w:rPr>
          <w:rFonts w:ascii="Arial" w:hAnsi="Arial" w:cs="Arial"/>
          <w:bCs/>
          <w:szCs w:val="22"/>
          <w:lang w:val="lt-LT"/>
        </w:rPr>
        <w:t>.</w:t>
      </w:r>
    </w:p>
    <w:p w14:paraId="3519839B" w14:textId="31CDC235" w:rsidR="0079750C" w:rsidRPr="00A5486C" w:rsidRDefault="0079750C" w:rsidP="00692E06">
      <w:pPr>
        <w:pStyle w:val="NoSpacing"/>
        <w:tabs>
          <w:tab w:val="left" w:pos="1418"/>
        </w:tabs>
        <w:spacing w:line="276" w:lineRule="auto"/>
        <w:ind w:left="851" w:firstLine="0"/>
        <w:jc w:val="both"/>
        <w:rPr>
          <w:rFonts w:ascii="Arial" w:hAnsi="Arial" w:cs="Arial"/>
          <w:szCs w:val="22"/>
          <w:lang w:val="lt-LT"/>
        </w:rPr>
      </w:pPr>
    </w:p>
    <w:p w14:paraId="6BFF77AC" w14:textId="77777777" w:rsidR="004A5E93" w:rsidRPr="00A5486C" w:rsidRDefault="004A5E93" w:rsidP="00A96F0C">
      <w:pPr>
        <w:pStyle w:val="Heading1"/>
        <w:numPr>
          <w:ilvl w:val="0"/>
          <w:numId w:val="3"/>
        </w:numPr>
        <w:spacing w:before="120" w:after="120"/>
        <w:jc w:val="center"/>
        <w:rPr>
          <w:rFonts w:ascii="Arial" w:hAnsi="Arial" w:cs="Arial"/>
          <w:szCs w:val="22"/>
          <w:lang w:val="lt-LT"/>
        </w:rPr>
      </w:pPr>
      <w:bookmarkStart w:id="138" w:name="_Toc455492586"/>
      <w:bookmarkStart w:id="139" w:name="_Toc456176967"/>
      <w:bookmarkStart w:id="140" w:name="_Toc173409238"/>
      <w:bookmarkStart w:id="141" w:name="_Toc420068157"/>
      <w:bookmarkEnd w:id="135"/>
      <w:bookmarkEnd w:id="136"/>
      <w:bookmarkEnd w:id="137"/>
      <w:r w:rsidRPr="00A5486C">
        <w:rPr>
          <w:rFonts w:ascii="Arial" w:hAnsi="Arial" w:cs="Arial"/>
          <w:szCs w:val="22"/>
          <w:lang w:val="lt-LT"/>
        </w:rPr>
        <w:t>APLINKOSAUGOS DALI</w:t>
      </w:r>
      <w:bookmarkEnd w:id="138"/>
      <w:r w:rsidRPr="00A5486C">
        <w:rPr>
          <w:rFonts w:ascii="Arial" w:hAnsi="Arial" w:cs="Arial"/>
          <w:szCs w:val="22"/>
          <w:lang w:val="lt-LT"/>
        </w:rPr>
        <w:t>S</w:t>
      </w:r>
      <w:bookmarkEnd w:id="139"/>
      <w:bookmarkEnd w:id="140"/>
    </w:p>
    <w:p w14:paraId="79023447" w14:textId="77777777" w:rsidR="00C807BE" w:rsidRPr="00A5486C" w:rsidRDefault="00C807BE" w:rsidP="00152F90">
      <w:pPr>
        <w:pStyle w:val="ListParagraph"/>
        <w:numPr>
          <w:ilvl w:val="0"/>
          <w:numId w:val="6"/>
        </w:numPr>
        <w:tabs>
          <w:tab w:val="left" w:pos="1134"/>
        </w:tabs>
        <w:spacing w:line="276" w:lineRule="auto"/>
        <w:ind w:left="0" w:firstLine="567"/>
        <w:jc w:val="both"/>
        <w:rPr>
          <w:rFonts w:ascii="Arial" w:hAnsi="Arial" w:cs="Arial"/>
          <w:vanish/>
          <w:sz w:val="22"/>
          <w:szCs w:val="22"/>
          <w:lang w:val="lt-LT"/>
        </w:rPr>
      </w:pPr>
    </w:p>
    <w:p w14:paraId="63034B64" w14:textId="77777777" w:rsidR="00C807BE" w:rsidRPr="00A5486C" w:rsidRDefault="00C807BE" w:rsidP="00152F90">
      <w:pPr>
        <w:pStyle w:val="ListParagraph"/>
        <w:numPr>
          <w:ilvl w:val="0"/>
          <w:numId w:val="6"/>
        </w:numPr>
        <w:tabs>
          <w:tab w:val="left" w:pos="1134"/>
        </w:tabs>
        <w:spacing w:line="276" w:lineRule="auto"/>
        <w:ind w:left="0" w:firstLine="567"/>
        <w:jc w:val="both"/>
        <w:rPr>
          <w:rFonts w:ascii="Arial" w:hAnsi="Arial" w:cs="Arial"/>
          <w:vanish/>
          <w:sz w:val="22"/>
          <w:szCs w:val="22"/>
          <w:lang w:val="lt-LT"/>
        </w:rPr>
      </w:pPr>
    </w:p>
    <w:p w14:paraId="39196B13" w14:textId="77777777" w:rsidR="00C807BE" w:rsidRPr="00A5486C" w:rsidRDefault="00C807BE" w:rsidP="00152F90">
      <w:pPr>
        <w:pStyle w:val="ListParagraph"/>
        <w:numPr>
          <w:ilvl w:val="0"/>
          <w:numId w:val="6"/>
        </w:numPr>
        <w:tabs>
          <w:tab w:val="left" w:pos="1134"/>
        </w:tabs>
        <w:spacing w:line="276" w:lineRule="auto"/>
        <w:ind w:left="0" w:firstLine="567"/>
        <w:jc w:val="both"/>
        <w:rPr>
          <w:rFonts w:ascii="Arial" w:hAnsi="Arial" w:cs="Arial"/>
          <w:vanish/>
          <w:sz w:val="22"/>
          <w:szCs w:val="22"/>
          <w:lang w:val="lt-LT"/>
        </w:rPr>
      </w:pPr>
    </w:p>
    <w:p w14:paraId="327954FB" w14:textId="77777777" w:rsidR="00C807BE" w:rsidRPr="00A5486C" w:rsidRDefault="00C807BE" w:rsidP="00152F90">
      <w:pPr>
        <w:pStyle w:val="ListParagraph"/>
        <w:numPr>
          <w:ilvl w:val="0"/>
          <w:numId w:val="6"/>
        </w:numPr>
        <w:tabs>
          <w:tab w:val="left" w:pos="1134"/>
        </w:tabs>
        <w:spacing w:line="276" w:lineRule="auto"/>
        <w:ind w:left="0" w:firstLine="567"/>
        <w:jc w:val="both"/>
        <w:rPr>
          <w:rFonts w:ascii="Arial" w:hAnsi="Arial" w:cs="Arial"/>
          <w:vanish/>
          <w:sz w:val="22"/>
          <w:szCs w:val="22"/>
          <w:lang w:val="lt-LT"/>
        </w:rPr>
      </w:pPr>
    </w:p>
    <w:p w14:paraId="58CA1891" w14:textId="77777777" w:rsidR="00C807BE" w:rsidRPr="00A5486C" w:rsidRDefault="00C807BE" w:rsidP="00152F90">
      <w:pPr>
        <w:pStyle w:val="ListParagraph"/>
        <w:numPr>
          <w:ilvl w:val="0"/>
          <w:numId w:val="6"/>
        </w:numPr>
        <w:tabs>
          <w:tab w:val="left" w:pos="1134"/>
        </w:tabs>
        <w:spacing w:line="276" w:lineRule="auto"/>
        <w:ind w:left="0" w:firstLine="567"/>
        <w:jc w:val="both"/>
        <w:rPr>
          <w:rFonts w:ascii="Arial" w:hAnsi="Arial" w:cs="Arial"/>
          <w:vanish/>
          <w:sz w:val="22"/>
          <w:szCs w:val="22"/>
          <w:lang w:val="lt-LT"/>
        </w:rPr>
      </w:pPr>
    </w:p>
    <w:p w14:paraId="6F1DC6CE" w14:textId="77777777" w:rsidR="00C807BE" w:rsidRPr="00A5486C" w:rsidRDefault="00C807BE" w:rsidP="00152F90">
      <w:pPr>
        <w:pStyle w:val="ListParagraph"/>
        <w:numPr>
          <w:ilvl w:val="0"/>
          <w:numId w:val="6"/>
        </w:numPr>
        <w:tabs>
          <w:tab w:val="left" w:pos="1134"/>
        </w:tabs>
        <w:spacing w:line="276" w:lineRule="auto"/>
        <w:ind w:left="0" w:firstLine="567"/>
        <w:jc w:val="both"/>
        <w:rPr>
          <w:rFonts w:ascii="Arial" w:hAnsi="Arial" w:cs="Arial"/>
          <w:vanish/>
          <w:sz w:val="22"/>
          <w:szCs w:val="22"/>
          <w:lang w:val="lt-LT"/>
        </w:rPr>
      </w:pPr>
    </w:p>
    <w:p w14:paraId="713C43A7" w14:textId="77777777" w:rsidR="00C807BE" w:rsidRPr="00A5486C" w:rsidRDefault="00C807BE" w:rsidP="00152F90">
      <w:pPr>
        <w:pStyle w:val="ListParagraph"/>
        <w:numPr>
          <w:ilvl w:val="0"/>
          <w:numId w:val="6"/>
        </w:numPr>
        <w:tabs>
          <w:tab w:val="left" w:pos="1134"/>
        </w:tabs>
        <w:spacing w:line="276" w:lineRule="auto"/>
        <w:ind w:left="0" w:firstLine="567"/>
        <w:jc w:val="both"/>
        <w:rPr>
          <w:rFonts w:ascii="Arial" w:hAnsi="Arial" w:cs="Arial"/>
          <w:vanish/>
          <w:sz w:val="22"/>
          <w:szCs w:val="22"/>
          <w:lang w:val="lt-LT"/>
        </w:rPr>
      </w:pPr>
    </w:p>
    <w:p w14:paraId="7D45C160" w14:textId="77777777" w:rsidR="00C807BE" w:rsidRPr="00A5486C" w:rsidRDefault="00C807BE" w:rsidP="00152F90">
      <w:pPr>
        <w:pStyle w:val="ListParagraph"/>
        <w:numPr>
          <w:ilvl w:val="0"/>
          <w:numId w:val="6"/>
        </w:numPr>
        <w:tabs>
          <w:tab w:val="left" w:pos="1134"/>
        </w:tabs>
        <w:spacing w:line="276" w:lineRule="auto"/>
        <w:ind w:left="0" w:firstLine="567"/>
        <w:jc w:val="both"/>
        <w:rPr>
          <w:rFonts w:ascii="Arial" w:hAnsi="Arial" w:cs="Arial"/>
          <w:vanish/>
          <w:sz w:val="22"/>
          <w:szCs w:val="22"/>
          <w:lang w:val="lt-LT"/>
        </w:rPr>
      </w:pPr>
    </w:p>
    <w:p w14:paraId="604C61B2" w14:textId="77777777" w:rsidR="00C807BE" w:rsidRPr="00A5486C" w:rsidRDefault="00C807BE" w:rsidP="00152F90">
      <w:pPr>
        <w:pStyle w:val="ListParagraph"/>
        <w:numPr>
          <w:ilvl w:val="0"/>
          <w:numId w:val="6"/>
        </w:numPr>
        <w:tabs>
          <w:tab w:val="left" w:pos="1134"/>
        </w:tabs>
        <w:spacing w:line="276" w:lineRule="auto"/>
        <w:ind w:left="0" w:firstLine="567"/>
        <w:jc w:val="both"/>
        <w:rPr>
          <w:rFonts w:ascii="Arial" w:hAnsi="Arial" w:cs="Arial"/>
          <w:vanish/>
          <w:sz w:val="22"/>
          <w:szCs w:val="22"/>
          <w:lang w:val="lt-LT"/>
        </w:rPr>
      </w:pPr>
    </w:p>
    <w:p w14:paraId="383C57C6" w14:textId="77777777" w:rsidR="00C807BE" w:rsidRPr="00A5486C" w:rsidRDefault="00C807BE" w:rsidP="00152F90">
      <w:pPr>
        <w:pStyle w:val="ListParagraph"/>
        <w:numPr>
          <w:ilvl w:val="0"/>
          <w:numId w:val="6"/>
        </w:numPr>
        <w:tabs>
          <w:tab w:val="left" w:pos="1134"/>
        </w:tabs>
        <w:spacing w:line="276" w:lineRule="auto"/>
        <w:ind w:left="0" w:firstLine="567"/>
        <w:jc w:val="both"/>
        <w:rPr>
          <w:rFonts w:ascii="Arial" w:hAnsi="Arial" w:cs="Arial"/>
          <w:vanish/>
          <w:sz w:val="22"/>
          <w:szCs w:val="22"/>
          <w:lang w:val="lt-LT"/>
        </w:rPr>
      </w:pPr>
    </w:p>
    <w:p w14:paraId="63CE1011" w14:textId="77777777" w:rsidR="00C807BE" w:rsidRPr="00A5486C" w:rsidRDefault="00C807BE" w:rsidP="00152F90">
      <w:pPr>
        <w:pStyle w:val="ListParagraph"/>
        <w:numPr>
          <w:ilvl w:val="0"/>
          <w:numId w:val="6"/>
        </w:numPr>
        <w:tabs>
          <w:tab w:val="left" w:pos="1134"/>
        </w:tabs>
        <w:spacing w:line="276" w:lineRule="auto"/>
        <w:ind w:left="0" w:firstLine="567"/>
        <w:jc w:val="both"/>
        <w:rPr>
          <w:rFonts w:ascii="Arial" w:hAnsi="Arial" w:cs="Arial"/>
          <w:vanish/>
          <w:sz w:val="22"/>
          <w:szCs w:val="22"/>
          <w:lang w:val="lt-LT"/>
        </w:rPr>
      </w:pPr>
    </w:p>
    <w:p w14:paraId="2AF06042" w14:textId="77777777" w:rsidR="00C807BE" w:rsidRPr="00A5486C" w:rsidRDefault="00C807BE" w:rsidP="00152F90">
      <w:pPr>
        <w:pStyle w:val="ListParagraph"/>
        <w:numPr>
          <w:ilvl w:val="0"/>
          <w:numId w:val="6"/>
        </w:numPr>
        <w:tabs>
          <w:tab w:val="left" w:pos="1134"/>
        </w:tabs>
        <w:spacing w:line="276" w:lineRule="auto"/>
        <w:ind w:left="0" w:firstLine="567"/>
        <w:jc w:val="both"/>
        <w:rPr>
          <w:rFonts w:ascii="Arial" w:hAnsi="Arial" w:cs="Arial"/>
          <w:vanish/>
          <w:sz w:val="22"/>
          <w:szCs w:val="22"/>
          <w:lang w:val="lt-LT"/>
        </w:rPr>
      </w:pPr>
    </w:p>
    <w:p w14:paraId="205D297F" w14:textId="77777777" w:rsidR="00C807BE" w:rsidRPr="00A5486C" w:rsidRDefault="00C807BE" w:rsidP="00152F90">
      <w:pPr>
        <w:pStyle w:val="ListParagraph"/>
        <w:numPr>
          <w:ilvl w:val="0"/>
          <w:numId w:val="6"/>
        </w:numPr>
        <w:tabs>
          <w:tab w:val="left" w:pos="1134"/>
        </w:tabs>
        <w:spacing w:line="276" w:lineRule="auto"/>
        <w:ind w:left="0" w:firstLine="567"/>
        <w:jc w:val="both"/>
        <w:rPr>
          <w:rFonts w:ascii="Arial" w:hAnsi="Arial" w:cs="Arial"/>
          <w:vanish/>
          <w:sz w:val="22"/>
          <w:szCs w:val="22"/>
          <w:lang w:val="lt-LT"/>
        </w:rPr>
      </w:pPr>
    </w:p>
    <w:p w14:paraId="429EF71F" w14:textId="4C780CD8" w:rsidR="004A5E93" w:rsidRPr="00A5486C" w:rsidRDefault="00282F2F" w:rsidP="00D85C4B">
      <w:pPr>
        <w:pStyle w:val="NoSpacing"/>
        <w:numPr>
          <w:ilvl w:val="1"/>
          <w:numId w:val="3"/>
        </w:numPr>
        <w:tabs>
          <w:tab w:val="left" w:pos="1134"/>
        </w:tabs>
        <w:spacing w:line="276" w:lineRule="auto"/>
        <w:ind w:firstLine="567"/>
        <w:jc w:val="both"/>
        <w:rPr>
          <w:rFonts w:ascii="Arial" w:hAnsi="Arial" w:cs="Arial"/>
          <w:szCs w:val="22"/>
          <w:lang w:val="lt-LT"/>
        </w:rPr>
      </w:pPr>
      <w:r w:rsidRPr="00A5486C">
        <w:rPr>
          <w:rFonts w:ascii="Arial" w:hAnsi="Arial" w:cs="Arial"/>
          <w:color w:val="000000" w:themeColor="text1"/>
          <w:szCs w:val="22"/>
          <w:lang w:val="lt-LT"/>
        </w:rPr>
        <w:t xml:space="preserve">Projektiniuose pasiūlymuose </w:t>
      </w:r>
      <w:r w:rsidR="00ED514D" w:rsidRPr="00A5486C">
        <w:rPr>
          <w:rFonts w:ascii="Arial" w:eastAsia="Arial Unicode MS" w:hAnsi="Arial" w:cs="Arial"/>
          <w:kern w:val="3"/>
          <w:szCs w:val="22"/>
          <w:lang w:val="lt-LT" w:eastAsia="hi-IN" w:bidi="hi-IN"/>
        </w:rPr>
        <w:t>pateikti informaciją apie statomų objektų galimą poveikį aplinkai</w:t>
      </w:r>
      <w:r w:rsidR="00ED514D" w:rsidRPr="00A5486C">
        <w:rPr>
          <w:rFonts w:ascii="Arial" w:hAnsi="Arial" w:cs="Arial"/>
          <w:color w:val="000000" w:themeColor="text1"/>
          <w:szCs w:val="22"/>
          <w:lang w:val="lt-LT"/>
        </w:rPr>
        <w:t xml:space="preserve">, taip pat aplinkos apsaugos, saugaus darbo, gaisrinės saugos, tinkamų darbo higienos sąlygų statybvietėje ir statomame statinyje užtikrinimo reikalavimus pagal STR 1.04.04:2017 „Statinio projektavimas, projekto ekspertizė“ nuostatas, įskaitant bet neapsiribojant nurodytais šiame skyriuje. </w:t>
      </w:r>
      <w:r w:rsidR="00525618" w:rsidRPr="00A5486C">
        <w:rPr>
          <w:rFonts w:ascii="Arial" w:hAnsi="Arial" w:cs="Arial"/>
          <w:color w:val="000000" w:themeColor="text1"/>
          <w:szCs w:val="22"/>
          <w:lang w:val="lt-LT"/>
        </w:rPr>
        <w:t>Techniniame darbo projekte</w:t>
      </w:r>
      <w:r w:rsidRPr="00A5486C">
        <w:rPr>
          <w:rFonts w:ascii="Arial" w:hAnsi="Arial" w:cs="Arial"/>
          <w:bCs/>
          <w:szCs w:val="22"/>
          <w:lang w:val="lt-LT"/>
        </w:rPr>
        <w:t xml:space="preserve"> </w:t>
      </w:r>
      <w:r w:rsidR="00ED514D" w:rsidRPr="00A5486C">
        <w:rPr>
          <w:rFonts w:ascii="Arial" w:hAnsi="Arial" w:cs="Arial"/>
          <w:bCs/>
          <w:szCs w:val="22"/>
          <w:lang w:val="lt-LT"/>
        </w:rPr>
        <w:t>turi būti pateikti duomenys apie:</w:t>
      </w:r>
    </w:p>
    <w:p w14:paraId="677B40FE" w14:textId="14EEA457" w:rsidR="004A5E93" w:rsidRPr="00A5486C" w:rsidRDefault="004A5E93" w:rsidP="00D85C4B">
      <w:pPr>
        <w:pStyle w:val="NoSpacing"/>
        <w:numPr>
          <w:ilvl w:val="2"/>
          <w:numId w:val="3"/>
        </w:numPr>
        <w:tabs>
          <w:tab w:val="left" w:pos="1418"/>
        </w:tabs>
        <w:spacing w:line="276" w:lineRule="auto"/>
        <w:ind w:left="0" w:firstLine="567"/>
        <w:jc w:val="both"/>
        <w:rPr>
          <w:rFonts w:ascii="Arial" w:hAnsi="Arial" w:cs="Arial"/>
          <w:szCs w:val="22"/>
          <w:lang w:val="lt-LT"/>
        </w:rPr>
      </w:pPr>
      <w:r w:rsidRPr="00A5486C">
        <w:rPr>
          <w:rFonts w:ascii="Arial" w:hAnsi="Arial" w:cs="Arial"/>
          <w:szCs w:val="22"/>
          <w:lang w:val="lt-LT"/>
        </w:rPr>
        <w:t>projekto įgyvendinimo metu ir eksploatavimo metu susidarysiančias atliekas, nurodant jų pavadinimus, kodus ir jų kiekius, įskaitant demontuojamus</w:t>
      </w:r>
      <w:r w:rsidR="00005BC5" w:rsidRPr="00A5486C">
        <w:rPr>
          <w:rFonts w:ascii="Arial" w:hAnsi="Arial" w:cs="Arial"/>
          <w:szCs w:val="22"/>
          <w:lang w:val="lt-LT"/>
        </w:rPr>
        <w:t xml:space="preserve"> PSO</w:t>
      </w:r>
      <w:r w:rsidRPr="00A5486C">
        <w:rPr>
          <w:rFonts w:ascii="Arial" w:hAnsi="Arial" w:cs="Arial"/>
          <w:szCs w:val="22"/>
          <w:lang w:val="lt-LT"/>
        </w:rPr>
        <w:t xml:space="preserve"> reikmėms nereikalingus įrenginius</w:t>
      </w:r>
      <w:r w:rsidR="0027195D" w:rsidRPr="00A5486C">
        <w:rPr>
          <w:rFonts w:ascii="Arial" w:hAnsi="Arial" w:cs="Arial"/>
          <w:szCs w:val="22"/>
          <w:lang w:val="lt-LT"/>
        </w:rPr>
        <w:t>,</w:t>
      </w:r>
      <w:r w:rsidR="002374D7" w:rsidRPr="00A5486C">
        <w:rPr>
          <w:rFonts w:ascii="Arial" w:hAnsi="Arial" w:cs="Arial"/>
          <w:szCs w:val="22"/>
          <w:lang w:val="lt-LT"/>
        </w:rPr>
        <w:t xml:space="preserve"> </w:t>
      </w:r>
      <w:r w:rsidR="002374D7" w:rsidRPr="00A5486C">
        <w:rPr>
          <w:rFonts w:ascii="Arial" w:hAnsi="Arial" w:cs="Arial"/>
          <w:bCs/>
          <w:szCs w:val="22"/>
          <w:lang w:val="lt-LT"/>
        </w:rPr>
        <w:t>požeminius inžinierinius tinklus</w:t>
      </w:r>
      <w:r w:rsidR="0062680E" w:rsidRPr="00A5486C">
        <w:rPr>
          <w:rFonts w:ascii="Arial" w:hAnsi="Arial" w:cs="Arial"/>
          <w:bCs/>
          <w:szCs w:val="22"/>
          <w:lang w:val="lt-LT"/>
        </w:rPr>
        <w:t xml:space="preserve">; </w:t>
      </w:r>
    </w:p>
    <w:p w14:paraId="7E793D37" w14:textId="77777777" w:rsidR="004A5E93" w:rsidRPr="00A5486C" w:rsidRDefault="004A5E93" w:rsidP="00D85C4B">
      <w:pPr>
        <w:pStyle w:val="NoSpacing"/>
        <w:numPr>
          <w:ilvl w:val="2"/>
          <w:numId w:val="3"/>
        </w:numPr>
        <w:tabs>
          <w:tab w:val="left" w:pos="1418"/>
        </w:tabs>
        <w:spacing w:line="276" w:lineRule="auto"/>
        <w:ind w:left="0" w:firstLine="567"/>
        <w:jc w:val="both"/>
        <w:rPr>
          <w:rFonts w:ascii="Arial" w:hAnsi="Arial" w:cs="Arial"/>
          <w:szCs w:val="22"/>
          <w:lang w:val="lt-LT"/>
        </w:rPr>
      </w:pPr>
      <w:r w:rsidRPr="00A5486C">
        <w:rPr>
          <w:rFonts w:ascii="Arial" w:hAnsi="Arial" w:cs="Arial"/>
          <w:szCs w:val="22"/>
          <w:lang w:val="lt-LT"/>
        </w:rPr>
        <w:t>apskaičiuotą projekto įgyvendinimo metu nuimamo derlingojo dirvožemio sluoksnio plotą, storį ir tūrį, nuimto dirvožemio sluoksnio laikino saugojimo vietą, jo panaudojimą;</w:t>
      </w:r>
    </w:p>
    <w:p w14:paraId="64191B4C" w14:textId="77777777" w:rsidR="002550B1" w:rsidRPr="00A5486C" w:rsidRDefault="0062680E" w:rsidP="00D85C4B">
      <w:pPr>
        <w:pStyle w:val="NoSpacing"/>
        <w:numPr>
          <w:ilvl w:val="2"/>
          <w:numId w:val="3"/>
        </w:numPr>
        <w:tabs>
          <w:tab w:val="left" w:pos="1418"/>
        </w:tabs>
        <w:spacing w:line="276" w:lineRule="auto"/>
        <w:ind w:left="0" w:firstLine="567"/>
        <w:jc w:val="both"/>
        <w:rPr>
          <w:rFonts w:ascii="Arial" w:hAnsi="Arial" w:cs="Arial"/>
          <w:szCs w:val="22"/>
          <w:lang w:val="lt-LT"/>
        </w:rPr>
      </w:pPr>
      <w:r w:rsidRPr="00A5486C">
        <w:rPr>
          <w:rFonts w:ascii="Arial" w:hAnsi="Arial" w:cs="Arial"/>
          <w:szCs w:val="22"/>
          <w:lang w:val="lt-LT"/>
        </w:rPr>
        <w:t>numatomų naudoti gamtos išteklių (elektros energija, vanduo, kuras) skaičiavimą po rekonstrukcijos. Nurodyti eksploatavimo metu susidarysiančių atliekų, oro ir vandens taršos bei gamtos išteklių sunaudojimą nurodant vnt. per metus</w:t>
      </w:r>
    </w:p>
    <w:p w14:paraId="60A713FC" w14:textId="0C77AC63" w:rsidR="0062680E" w:rsidRPr="00A5486C" w:rsidRDefault="002550B1" w:rsidP="00D85C4B">
      <w:pPr>
        <w:pStyle w:val="NoSpacing"/>
        <w:numPr>
          <w:ilvl w:val="2"/>
          <w:numId w:val="3"/>
        </w:numPr>
        <w:tabs>
          <w:tab w:val="left" w:pos="1418"/>
        </w:tabs>
        <w:spacing w:line="276" w:lineRule="auto"/>
        <w:ind w:left="0" w:firstLine="567"/>
        <w:jc w:val="both"/>
        <w:rPr>
          <w:rFonts w:ascii="Arial" w:hAnsi="Arial" w:cs="Arial"/>
          <w:szCs w:val="22"/>
          <w:lang w:val="lt-LT"/>
        </w:rPr>
      </w:pPr>
      <w:r w:rsidRPr="00A5486C">
        <w:rPr>
          <w:rFonts w:ascii="Arial" w:hAnsi="Arial" w:cs="Arial"/>
          <w:szCs w:val="22"/>
          <w:lang w:val="lt-LT"/>
        </w:rPr>
        <w:t>galimą taršą (įvertinami aplinkos komponentai (vanduo, oras, dirvožemis, žemės gelmės, biologinė įvairovė, kraštovaizdis), kuriems darys poveikį planuojama ūkinė veikla statinio statybos, rekonstravimo ir naudojimo etapais), pateikiant motyvus, kodėl nevertinamas planuojamos ūkinės veiklos poveikis kitiems aplinkos komponentams; informaciją, ar atliktas planuojamos ūkinės veiklos įgyvendinimo reikšmingumo įsteigtoms ar potencialioms „</w:t>
      </w:r>
      <w:proofErr w:type="spellStart"/>
      <w:r w:rsidRPr="00A5486C">
        <w:rPr>
          <w:rFonts w:ascii="Arial" w:hAnsi="Arial" w:cs="Arial"/>
          <w:szCs w:val="22"/>
          <w:lang w:val="lt-LT"/>
        </w:rPr>
        <w:t>Natura</w:t>
      </w:r>
      <w:proofErr w:type="spellEnd"/>
      <w:r w:rsidRPr="00A5486C">
        <w:rPr>
          <w:rFonts w:ascii="Arial" w:hAnsi="Arial" w:cs="Arial"/>
          <w:szCs w:val="22"/>
          <w:lang w:val="lt-LT"/>
        </w:rPr>
        <w:t xml:space="preserve"> 2000“ teritorijoms nustatymas (jei atliktas, pateikti priimtą išvadą, jei neatliktas pagrįsti, kodėl neprivalomas); informaciją, ar atliktas planuojamos ūkinės veiklos poveikio aplinkai vertinimas);</w:t>
      </w:r>
    </w:p>
    <w:p w14:paraId="4FE519F4" w14:textId="5361AF66" w:rsidR="0062680E" w:rsidRPr="00A5486C" w:rsidRDefault="0062680E" w:rsidP="00D85C4B">
      <w:pPr>
        <w:pStyle w:val="NoSpacing"/>
        <w:numPr>
          <w:ilvl w:val="2"/>
          <w:numId w:val="3"/>
        </w:numPr>
        <w:tabs>
          <w:tab w:val="left" w:pos="1418"/>
        </w:tabs>
        <w:spacing w:line="276" w:lineRule="auto"/>
        <w:ind w:left="0" w:firstLine="567"/>
        <w:jc w:val="both"/>
        <w:rPr>
          <w:rFonts w:ascii="Arial" w:hAnsi="Arial" w:cs="Arial"/>
          <w:szCs w:val="22"/>
          <w:lang w:val="lt-LT"/>
        </w:rPr>
      </w:pPr>
      <w:r w:rsidRPr="00A5486C">
        <w:rPr>
          <w:rFonts w:ascii="Arial" w:hAnsi="Arial" w:cs="Arial"/>
          <w:bCs/>
          <w:szCs w:val="22"/>
          <w:lang w:val="lt-LT"/>
        </w:rPr>
        <w:t>aplinkos apsaugos, kultūros paveldo išsaugojimo, urbanistikos, gaisrinės, civilinės saugos priemonių principinių sprendinių trumpą aprašymą; apsaugines ir sanitarines zonas; projekte numatytų poveikį aplinkai mažinančių priemonių aprašymą;</w:t>
      </w:r>
    </w:p>
    <w:p w14:paraId="0C2E6B3B" w14:textId="417CB8BF" w:rsidR="004A5E93" w:rsidRPr="00A5486C" w:rsidRDefault="004A5E93" w:rsidP="00D85C4B">
      <w:pPr>
        <w:pStyle w:val="NoSpacing"/>
        <w:numPr>
          <w:ilvl w:val="2"/>
          <w:numId w:val="3"/>
        </w:numPr>
        <w:tabs>
          <w:tab w:val="left" w:pos="1418"/>
        </w:tabs>
        <w:spacing w:line="276" w:lineRule="auto"/>
        <w:ind w:left="0" w:firstLine="567"/>
        <w:jc w:val="both"/>
        <w:rPr>
          <w:rFonts w:ascii="Arial" w:hAnsi="Arial" w:cs="Arial"/>
          <w:b/>
          <w:szCs w:val="22"/>
          <w:lang w:val="lt-LT"/>
        </w:rPr>
      </w:pPr>
      <w:r w:rsidRPr="00A5486C">
        <w:rPr>
          <w:rFonts w:ascii="Arial" w:hAnsi="Arial" w:cs="Arial"/>
          <w:szCs w:val="22"/>
          <w:lang w:val="lt-LT"/>
        </w:rPr>
        <w:t xml:space="preserve">reikalavimus </w:t>
      </w:r>
      <w:r w:rsidRPr="00A5486C">
        <w:rPr>
          <w:rFonts w:ascii="Arial" w:hAnsi="Arial" w:cs="Arial"/>
          <w:kern w:val="1"/>
          <w:szCs w:val="22"/>
          <w:lang w:val="lt-LT" w:eastAsia="ar-SA"/>
        </w:rPr>
        <w:t>įrenginių tiekėjams, kad šie privalo pateikti informaciją apie įrenginiuose esančių cheminių medžiagų</w:t>
      </w:r>
      <w:r w:rsidRPr="00A5486C">
        <w:rPr>
          <w:rFonts w:ascii="Arial" w:hAnsi="Arial" w:cs="Arial"/>
          <w:b/>
          <w:szCs w:val="22"/>
          <w:lang w:val="lt-LT"/>
        </w:rPr>
        <w:t xml:space="preserve"> (</w:t>
      </w:r>
      <w:r w:rsidRPr="00A5486C">
        <w:rPr>
          <w:rFonts w:ascii="Arial" w:hAnsi="Arial" w:cs="Arial"/>
          <w:szCs w:val="22"/>
          <w:lang w:val="lt-LT"/>
        </w:rPr>
        <w:t>dujos SF6 ir alyva) kiekius ir markes, taip pat pateikti jų sertifikatus ir saugos duomenų lapus</w:t>
      </w:r>
      <w:r w:rsidR="002374D7" w:rsidRPr="00A5486C">
        <w:rPr>
          <w:rFonts w:ascii="Arial" w:hAnsi="Arial" w:cs="Arial"/>
          <w:szCs w:val="22"/>
          <w:lang w:val="lt-LT"/>
        </w:rPr>
        <w:t>;</w:t>
      </w:r>
    </w:p>
    <w:p w14:paraId="257F7024" w14:textId="46B344D3" w:rsidR="002374D7" w:rsidRPr="00A5486C" w:rsidRDefault="002374D7" w:rsidP="00D85C4B">
      <w:pPr>
        <w:pStyle w:val="NoSpacing"/>
        <w:numPr>
          <w:ilvl w:val="2"/>
          <w:numId w:val="3"/>
        </w:numPr>
        <w:tabs>
          <w:tab w:val="left" w:pos="1418"/>
        </w:tabs>
        <w:spacing w:line="276" w:lineRule="auto"/>
        <w:ind w:left="0" w:firstLine="567"/>
        <w:jc w:val="both"/>
        <w:rPr>
          <w:rFonts w:ascii="Arial" w:hAnsi="Arial" w:cs="Arial"/>
          <w:szCs w:val="22"/>
          <w:lang w:val="lt-LT"/>
        </w:rPr>
      </w:pPr>
      <w:r w:rsidRPr="00A5486C">
        <w:rPr>
          <w:rFonts w:ascii="Arial" w:hAnsi="Arial" w:cs="Arial"/>
          <w:szCs w:val="22"/>
          <w:lang w:val="lt-LT"/>
        </w:rPr>
        <w:t>aprašyti priemones, kurių turi imtis rangovas statybvietėje mažindamas triukšmą, oro ar grunto taršą bei kitus veiksnius žmonėms ir aplinkai.</w:t>
      </w:r>
    </w:p>
    <w:p w14:paraId="6BD480D6" w14:textId="2150AFCA" w:rsidR="004A5E93" w:rsidRPr="00A5486C" w:rsidRDefault="00A10E44" w:rsidP="00D85C4B">
      <w:pPr>
        <w:pStyle w:val="NoSpacing"/>
        <w:numPr>
          <w:ilvl w:val="2"/>
          <w:numId w:val="3"/>
        </w:numPr>
        <w:tabs>
          <w:tab w:val="left" w:pos="1418"/>
        </w:tabs>
        <w:spacing w:line="276" w:lineRule="auto"/>
        <w:ind w:left="0" w:firstLine="567"/>
        <w:jc w:val="both"/>
        <w:rPr>
          <w:rFonts w:ascii="Arial" w:hAnsi="Arial" w:cs="Arial"/>
          <w:szCs w:val="22"/>
          <w:lang w:val="lt-LT"/>
        </w:rPr>
      </w:pPr>
      <w:r w:rsidRPr="00A5486C">
        <w:rPr>
          <w:rFonts w:ascii="Arial" w:hAnsi="Arial" w:cs="Arial"/>
          <w:szCs w:val="22"/>
          <w:lang w:val="lt-LT"/>
        </w:rPr>
        <w:t>Techniniame darbo projekte n</w:t>
      </w:r>
      <w:r w:rsidR="002374D7" w:rsidRPr="00A5486C">
        <w:rPr>
          <w:rFonts w:ascii="Arial" w:hAnsi="Arial" w:cs="Arial"/>
          <w:szCs w:val="22"/>
          <w:lang w:val="lt-LT"/>
        </w:rPr>
        <w:t>urodyti įpareigojimus Rangovui</w:t>
      </w:r>
      <w:r w:rsidR="004A5E93" w:rsidRPr="00A5486C">
        <w:rPr>
          <w:rFonts w:ascii="Arial" w:hAnsi="Arial" w:cs="Arial"/>
          <w:szCs w:val="22"/>
          <w:lang w:val="lt-LT"/>
        </w:rPr>
        <w:t>:</w:t>
      </w:r>
    </w:p>
    <w:p w14:paraId="525F79BE" w14:textId="432EC372" w:rsidR="004A5E93" w:rsidRPr="00A5486C" w:rsidRDefault="002374D7" w:rsidP="00D85C4B">
      <w:pPr>
        <w:pStyle w:val="NoSpacing"/>
        <w:numPr>
          <w:ilvl w:val="2"/>
          <w:numId w:val="3"/>
        </w:numPr>
        <w:tabs>
          <w:tab w:val="left" w:pos="1418"/>
        </w:tabs>
        <w:spacing w:line="276" w:lineRule="auto"/>
        <w:ind w:left="0" w:firstLine="567"/>
        <w:jc w:val="both"/>
        <w:rPr>
          <w:rFonts w:ascii="Arial" w:hAnsi="Arial" w:cs="Arial"/>
          <w:szCs w:val="22"/>
          <w:lang w:val="lt-LT"/>
        </w:rPr>
      </w:pPr>
      <w:r w:rsidRPr="00A5486C">
        <w:rPr>
          <w:rFonts w:ascii="Arial" w:hAnsi="Arial" w:cs="Arial"/>
          <w:szCs w:val="22"/>
          <w:lang w:val="lt-LT"/>
        </w:rPr>
        <w:t>savo sąskaita, nepažeidžiant aplinkosaugos reikalavimų, organizuoti ir vykdyti projekto įgyvendinimo metu susidarančių atliekų bei naujai gautų įrenginių pakuotės atliekų surinkimą, rūšiavimą, ženklinimą, laikiną saugojimą ir perdavimą atitinkamiems pagal atliekų rūšį atliekų tvarkytojams, vykdyti atliekų apskaitą ir teikti ataskaitas „Atliekų tvarkymo taisyklių“, „Atliekų susidarymo ir tvarkymo apskaitos ir ataskaitų teikimo taisyklių“ nustatyta tvarka (GPAIS sistemoje);</w:t>
      </w:r>
    </w:p>
    <w:p w14:paraId="50408295" w14:textId="045A500E" w:rsidR="002374D7" w:rsidRPr="00A5486C" w:rsidRDefault="002374D7" w:rsidP="00D85C4B">
      <w:pPr>
        <w:pStyle w:val="NoSpacing"/>
        <w:numPr>
          <w:ilvl w:val="2"/>
          <w:numId w:val="3"/>
        </w:numPr>
        <w:tabs>
          <w:tab w:val="left" w:pos="1418"/>
        </w:tabs>
        <w:spacing w:line="276" w:lineRule="auto"/>
        <w:ind w:left="0" w:firstLine="567"/>
        <w:jc w:val="both"/>
        <w:rPr>
          <w:rFonts w:ascii="Arial" w:hAnsi="Arial" w:cs="Arial"/>
          <w:szCs w:val="22"/>
          <w:lang w:val="lt-LT"/>
        </w:rPr>
      </w:pPr>
      <w:r w:rsidRPr="00A5486C">
        <w:rPr>
          <w:rFonts w:ascii="Arial" w:hAnsi="Arial" w:cs="Arial"/>
          <w:szCs w:val="22"/>
          <w:lang w:val="lt-LT"/>
        </w:rPr>
        <w:t>atliekų apskaitos dokumentuose turi būti nurodytas statomo objekto pavadinimas ir adresas, jų kopijas pateikti techninę priežiūrą vykdantiems asmenims;</w:t>
      </w:r>
    </w:p>
    <w:p w14:paraId="33CE4C5C" w14:textId="49514905" w:rsidR="004A5E93" w:rsidRPr="00A5486C" w:rsidRDefault="00F76B2E" w:rsidP="00D85C4B">
      <w:pPr>
        <w:pStyle w:val="NoSpacing"/>
        <w:numPr>
          <w:ilvl w:val="2"/>
          <w:numId w:val="3"/>
        </w:numPr>
        <w:tabs>
          <w:tab w:val="left" w:pos="1418"/>
        </w:tabs>
        <w:spacing w:line="276" w:lineRule="auto"/>
        <w:ind w:left="0" w:firstLine="567"/>
        <w:jc w:val="both"/>
        <w:rPr>
          <w:rFonts w:ascii="Arial" w:hAnsi="Arial" w:cs="Arial"/>
          <w:szCs w:val="22"/>
          <w:lang w:val="lt-LT"/>
        </w:rPr>
      </w:pPr>
      <w:r w:rsidRPr="00A5486C">
        <w:rPr>
          <w:rFonts w:ascii="Arial" w:hAnsi="Arial" w:cs="Arial"/>
          <w:szCs w:val="22"/>
          <w:shd w:val="clear" w:color="auto" w:fill="FFFFFF"/>
          <w:lang w:val="lt-LT"/>
        </w:rPr>
        <w:t xml:space="preserve">PSO reikmėms nereikalingi įrenginiai ir konstrukcijos turi būti išmontuoti arba atskirti ir išrūšiuoti iki atskirų atliekų rūšių pagal atliekų kodus. Demontuota elektros įranga, įskaitant alyvinius įrenginius, atliekų tvarkytojams perduodama neišardyta, jeigu tokią įrangą galima vežti kaip </w:t>
      </w:r>
      <w:proofErr w:type="spellStart"/>
      <w:r w:rsidRPr="00A5486C">
        <w:rPr>
          <w:rFonts w:ascii="Arial" w:hAnsi="Arial" w:cs="Arial"/>
          <w:szCs w:val="22"/>
          <w:shd w:val="clear" w:color="auto" w:fill="FFFFFF"/>
          <w:lang w:val="lt-LT"/>
        </w:rPr>
        <w:t>gabaritinį</w:t>
      </w:r>
      <w:proofErr w:type="spellEnd"/>
      <w:r w:rsidRPr="00A5486C">
        <w:rPr>
          <w:rFonts w:ascii="Arial" w:hAnsi="Arial" w:cs="Arial"/>
          <w:szCs w:val="22"/>
          <w:shd w:val="clear" w:color="auto" w:fill="FFFFFF"/>
          <w:lang w:val="lt-LT"/>
        </w:rPr>
        <w:t xml:space="preserve"> </w:t>
      </w:r>
      <w:r w:rsidRPr="00A5486C">
        <w:rPr>
          <w:rFonts w:ascii="Arial" w:hAnsi="Arial" w:cs="Arial"/>
          <w:szCs w:val="22"/>
          <w:shd w:val="clear" w:color="auto" w:fill="FFFFFF"/>
          <w:lang w:val="lt-LT"/>
        </w:rPr>
        <w:lastRenderedPageBreak/>
        <w:t xml:space="preserve">krovinį. Atskirų įrangos elementų, kurių išmontavimas numatytas </w:t>
      </w:r>
      <w:r w:rsidR="00282F2F" w:rsidRPr="00A5486C">
        <w:rPr>
          <w:rFonts w:ascii="Arial" w:hAnsi="Arial" w:cs="Arial"/>
          <w:szCs w:val="22"/>
          <w:shd w:val="clear" w:color="auto" w:fill="FFFFFF"/>
          <w:lang w:val="lt-LT"/>
        </w:rPr>
        <w:t>technologiškai</w:t>
      </w:r>
      <w:r w:rsidRPr="00A5486C">
        <w:rPr>
          <w:rFonts w:ascii="Arial" w:hAnsi="Arial" w:cs="Arial"/>
          <w:szCs w:val="22"/>
          <w:shd w:val="clear" w:color="auto" w:fill="FFFFFF"/>
          <w:lang w:val="lt-LT"/>
        </w:rPr>
        <w:t xml:space="preserve">, išmontavimo darbai (pvz. </w:t>
      </w:r>
      <w:proofErr w:type="spellStart"/>
      <w:r w:rsidRPr="00A5486C">
        <w:rPr>
          <w:rFonts w:ascii="Arial" w:hAnsi="Arial" w:cs="Arial"/>
          <w:szCs w:val="22"/>
          <w:shd w:val="clear" w:color="auto" w:fill="FFFFFF"/>
          <w:lang w:val="lt-LT"/>
        </w:rPr>
        <w:t>didžiatūrių</w:t>
      </w:r>
      <w:proofErr w:type="spellEnd"/>
      <w:r w:rsidRPr="00A5486C">
        <w:rPr>
          <w:rFonts w:ascii="Arial" w:hAnsi="Arial" w:cs="Arial"/>
          <w:szCs w:val="22"/>
          <w:shd w:val="clear" w:color="auto" w:fill="FFFFFF"/>
          <w:lang w:val="lt-LT"/>
        </w:rPr>
        <w:t xml:space="preserve"> jungtuvų įvadų išmontavimas) nelaikomi ardymu. Demontuotos elektros įrangos ardymą atlieka atliekų tvarkytojai turintys teisę tvarkyti šias atliekas. Visi demontuotos elektros įrangos ardymo darbai atliekami tik atliekų tvarkytojo teritorijoje. Prieš perduodant atliekų tvarkytojams alyvinius elektros įrenginius, Rangovai privalo organizuoti alyvos išleidimą bei jos pridavimą atliekų tvarkytojams. IEC tipo srovės matavimo transformatorius IMB konstrukcijos su smėliu, kurių alyvos išleidimas sudėtingas galima perduoti atliekų tvarkytojui ir neišleidus iš jų alyvos, jeigu įrenginiai yra sandarūs ir užtikrinamas saugus šių įrenginių pakrovimas bei nugabenimas iki atliekų priėmimo vietos. Atliekų tvarkytojas, kuriam perduodamos atliekos, privalo turėti tokių atliekų tvarkymo licenciją ir išduoti pavojingųjų atliekų lydraštį visam įrenginių svoriui.</w:t>
      </w:r>
      <w:r w:rsidR="002374D7" w:rsidRPr="00A5486C">
        <w:rPr>
          <w:rFonts w:ascii="Arial" w:hAnsi="Arial" w:cs="Arial"/>
          <w:szCs w:val="22"/>
          <w:lang w:val="lt-LT"/>
        </w:rPr>
        <w:t>;</w:t>
      </w:r>
    </w:p>
    <w:p w14:paraId="2035A729" w14:textId="66890529" w:rsidR="00F76B2E" w:rsidRPr="00A5486C" w:rsidRDefault="00F76B2E" w:rsidP="00D85C4B">
      <w:pPr>
        <w:pStyle w:val="NoSpacing"/>
        <w:numPr>
          <w:ilvl w:val="2"/>
          <w:numId w:val="3"/>
        </w:numPr>
        <w:tabs>
          <w:tab w:val="left" w:pos="1418"/>
        </w:tabs>
        <w:spacing w:line="276" w:lineRule="auto"/>
        <w:ind w:left="0" w:firstLine="567"/>
        <w:jc w:val="both"/>
        <w:rPr>
          <w:rFonts w:ascii="Arial" w:hAnsi="Arial" w:cs="Arial"/>
          <w:szCs w:val="22"/>
          <w:lang w:val="lt-LT"/>
        </w:rPr>
      </w:pPr>
      <w:r w:rsidRPr="00A5486C">
        <w:rPr>
          <w:rFonts w:ascii="Arial" w:hAnsi="Arial" w:cs="Arial"/>
          <w:szCs w:val="22"/>
          <w:shd w:val="clear" w:color="auto" w:fill="FFFFFF"/>
          <w:lang w:val="lt-LT"/>
        </w:rPr>
        <w:t>susidariusias antrines žaliavas (metalus) surinkti ir saugoti objekte bei dalyvaujant PSO atstovams, perduoti nurodytai atliekas perdirbančiai įmonei su kuria PSO turi galiojančią sutartį (atliekų perdavimą patvirtinančiuose dokumentuose (perdavimo-priėmimo aktai, vežimo lydraščiai ir kt.) atliekų darytoju nurodant PSO), o kitas susidariusias atliekas savo sąskaita perduoti atitinkamoms pagal atliekų rūšį atliekas tvarkančioms įmonėms (atliekų perdavimą patvirtinančiuose dokumentuose atliekų darytoju nurodant Rangovą);</w:t>
      </w:r>
    </w:p>
    <w:p w14:paraId="22233CC8" w14:textId="371E3E5F" w:rsidR="001D467D" w:rsidRPr="00A5486C" w:rsidRDefault="00F76B2E" w:rsidP="00D85C4B">
      <w:pPr>
        <w:pStyle w:val="NoSpacing"/>
        <w:numPr>
          <w:ilvl w:val="2"/>
          <w:numId w:val="3"/>
        </w:numPr>
        <w:tabs>
          <w:tab w:val="left" w:pos="1418"/>
        </w:tabs>
        <w:spacing w:line="276" w:lineRule="auto"/>
        <w:ind w:left="0" w:firstLine="567"/>
        <w:jc w:val="both"/>
        <w:rPr>
          <w:rFonts w:ascii="Arial" w:hAnsi="Arial" w:cs="Arial"/>
          <w:szCs w:val="22"/>
          <w:lang w:val="lt-LT"/>
        </w:rPr>
      </w:pPr>
      <w:r w:rsidRPr="00A5486C">
        <w:rPr>
          <w:rFonts w:ascii="Arial" w:hAnsi="Arial" w:cs="Arial"/>
          <w:bCs/>
          <w:szCs w:val="22"/>
          <w:lang w:val="lt-LT"/>
        </w:rPr>
        <w:t xml:space="preserve">objekto techninio įvertinimo komisijai pateikti bendrą objekte susidariusių atliekų ataskaitą (metines ataskaitas </w:t>
      </w:r>
      <w:bookmarkStart w:id="142" w:name="_Hlk153783476"/>
      <w:r w:rsidRPr="00A5486C">
        <w:rPr>
          <w:rFonts w:ascii="Arial" w:hAnsi="Arial" w:cs="Arial"/>
          <w:bCs/>
          <w:szCs w:val="22"/>
          <w:lang w:val="lt-LT"/>
        </w:rPr>
        <w:t>Excel (*.</w:t>
      </w:r>
      <w:proofErr w:type="spellStart"/>
      <w:r w:rsidRPr="00A5486C">
        <w:rPr>
          <w:rFonts w:ascii="Arial" w:hAnsi="Arial" w:cs="Arial"/>
          <w:bCs/>
          <w:szCs w:val="22"/>
          <w:lang w:val="lt-LT"/>
        </w:rPr>
        <w:t>xlsx</w:t>
      </w:r>
      <w:proofErr w:type="spellEnd"/>
      <w:r w:rsidRPr="00A5486C">
        <w:rPr>
          <w:rFonts w:ascii="Arial" w:hAnsi="Arial" w:cs="Arial"/>
          <w:bCs/>
          <w:szCs w:val="22"/>
          <w:lang w:val="lt-LT"/>
        </w:rPr>
        <w:t xml:space="preserve">) formatu (ištrauktas iš GPAIS) </w:t>
      </w:r>
      <w:bookmarkEnd w:id="142"/>
      <w:r w:rsidRPr="00A5486C">
        <w:rPr>
          <w:rFonts w:ascii="Arial" w:hAnsi="Arial" w:cs="Arial"/>
          <w:bCs/>
          <w:szCs w:val="22"/>
          <w:lang w:val="lt-LT"/>
        </w:rPr>
        <w:t>ir/ar ataskaitą už visą rekonstrukcijos laikotarpį, suformuotą naudojantis GPAIS, taip pat Excel (*.</w:t>
      </w:r>
      <w:proofErr w:type="spellStart"/>
      <w:r w:rsidRPr="00A5486C">
        <w:rPr>
          <w:rFonts w:ascii="Arial" w:hAnsi="Arial" w:cs="Arial"/>
          <w:bCs/>
          <w:szCs w:val="22"/>
          <w:lang w:val="lt-LT"/>
        </w:rPr>
        <w:t>xlsx</w:t>
      </w:r>
      <w:proofErr w:type="spellEnd"/>
      <w:r w:rsidRPr="00A5486C">
        <w:rPr>
          <w:rFonts w:ascii="Arial" w:hAnsi="Arial" w:cs="Arial"/>
          <w:bCs/>
          <w:szCs w:val="22"/>
          <w:lang w:val="lt-LT"/>
        </w:rPr>
        <w:t>) formatu), ir atliekų perdavimą patvirtinančius dokumentus</w:t>
      </w:r>
      <w:r w:rsidR="002374D7" w:rsidRPr="00A5486C">
        <w:rPr>
          <w:rFonts w:ascii="Arial" w:hAnsi="Arial" w:cs="Arial"/>
          <w:szCs w:val="22"/>
          <w:lang w:val="lt-LT"/>
        </w:rPr>
        <w:t>;</w:t>
      </w:r>
    </w:p>
    <w:p w14:paraId="153CF3D6" w14:textId="0629CBF9" w:rsidR="004A5E93" w:rsidRPr="00A5486C" w:rsidRDefault="004A5E93" w:rsidP="00D85C4B">
      <w:pPr>
        <w:pStyle w:val="NoSpacing"/>
        <w:numPr>
          <w:ilvl w:val="2"/>
          <w:numId w:val="3"/>
        </w:numPr>
        <w:tabs>
          <w:tab w:val="left" w:pos="1418"/>
        </w:tabs>
        <w:spacing w:line="276" w:lineRule="auto"/>
        <w:ind w:left="0" w:firstLine="567"/>
        <w:jc w:val="both"/>
        <w:rPr>
          <w:rFonts w:ascii="Arial" w:hAnsi="Arial" w:cs="Arial"/>
          <w:kern w:val="1"/>
          <w:szCs w:val="22"/>
          <w:lang w:val="lt-LT" w:eastAsia="ar-SA"/>
        </w:rPr>
      </w:pPr>
      <w:r w:rsidRPr="00A5486C">
        <w:rPr>
          <w:rFonts w:ascii="Arial" w:hAnsi="Arial" w:cs="Arial"/>
          <w:szCs w:val="22"/>
          <w:lang w:val="lt-LT"/>
        </w:rPr>
        <w:t>vykdyti</w:t>
      </w:r>
      <w:r w:rsidRPr="00A5486C">
        <w:rPr>
          <w:rFonts w:ascii="Arial" w:hAnsi="Arial" w:cs="Arial"/>
          <w:kern w:val="1"/>
          <w:szCs w:val="22"/>
          <w:lang w:val="lt-LT" w:eastAsia="ar-SA"/>
        </w:rPr>
        <w:t xml:space="preserve"> importuojamos apmokestinamosios pakuotės ir apmokestinamųjų gaminių (akumuliatorių baterijos)  apskaitą  „Pakuočių ir pakuočių atliekų tvarkymo įstatymo“, „Atliekų tvarkymo įstatymo” ir kitų teisės aktų nustatyta tvarka. </w:t>
      </w:r>
      <w:r w:rsidRPr="00A5486C">
        <w:rPr>
          <w:rFonts w:ascii="Arial" w:hAnsi="Arial" w:cs="Arial"/>
          <w:szCs w:val="22"/>
          <w:lang w:val="lt-LT"/>
        </w:rPr>
        <w:t>Pateikti</w:t>
      </w:r>
      <w:r w:rsidR="00005BC5" w:rsidRPr="00A5486C">
        <w:rPr>
          <w:rFonts w:ascii="Arial" w:hAnsi="Arial" w:cs="Arial"/>
          <w:szCs w:val="22"/>
          <w:lang w:val="lt-LT"/>
        </w:rPr>
        <w:t xml:space="preserve"> PSO</w:t>
      </w:r>
      <w:r w:rsidRPr="00A5486C">
        <w:rPr>
          <w:rFonts w:ascii="Arial" w:hAnsi="Arial" w:cs="Arial"/>
          <w:szCs w:val="22"/>
          <w:lang w:val="lt-LT"/>
        </w:rPr>
        <w:t xml:space="preserve"> parengtas ataskaitas, ir, jei būtina, šių ataskaitų pagrindu, parengti mokesčių deklaraciją ir sumokėti mokesčius</w:t>
      </w:r>
      <w:r w:rsidRPr="00A5486C">
        <w:rPr>
          <w:rFonts w:ascii="Arial" w:hAnsi="Arial" w:cs="Arial"/>
          <w:kern w:val="1"/>
          <w:szCs w:val="22"/>
          <w:lang w:val="lt-LT" w:eastAsia="ar-SA"/>
        </w:rPr>
        <w:t>;</w:t>
      </w:r>
    </w:p>
    <w:p w14:paraId="5E631715" w14:textId="0B94A267" w:rsidR="004A5E93" w:rsidRPr="00A5486C" w:rsidRDefault="004A5E93" w:rsidP="00423924">
      <w:pPr>
        <w:pStyle w:val="NoSpacing"/>
        <w:tabs>
          <w:tab w:val="left" w:pos="1418"/>
        </w:tabs>
        <w:spacing w:line="276" w:lineRule="auto"/>
        <w:jc w:val="both"/>
        <w:rPr>
          <w:rFonts w:ascii="Arial" w:hAnsi="Arial" w:cs="Arial"/>
          <w:szCs w:val="22"/>
          <w:lang w:val="lt-LT"/>
        </w:rPr>
      </w:pPr>
    </w:p>
    <w:p w14:paraId="09AB570A" w14:textId="6180AC83" w:rsidR="009B4CBE" w:rsidRPr="00A5486C" w:rsidRDefault="009B4CBE" w:rsidP="00D85C4B">
      <w:pPr>
        <w:pStyle w:val="Heading1"/>
        <w:numPr>
          <w:ilvl w:val="0"/>
          <w:numId w:val="3"/>
        </w:numPr>
        <w:spacing w:before="120" w:after="120"/>
        <w:jc w:val="center"/>
        <w:rPr>
          <w:rFonts w:ascii="Arial" w:hAnsi="Arial" w:cs="Arial"/>
          <w:szCs w:val="22"/>
          <w:lang w:val="lt-LT"/>
        </w:rPr>
      </w:pPr>
      <w:bookmarkStart w:id="143" w:name="_Toc455492587"/>
      <w:bookmarkStart w:id="144" w:name="_Toc456176968"/>
      <w:bookmarkStart w:id="145" w:name="_Toc173409239"/>
      <w:bookmarkEnd w:id="141"/>
      <w:r w:rsidRPr="00A5486C">
        <w:rPr>
          <w:rFonts w:ascii="Arial" w:hAnsi="Arial" w:cs="Arial"/>
          <w:szCs w:val="22"/>
          <w:lang w:val="lt-LT"/>
        </w:rPr>
        <w:t>GAISRINĖS SAUGOS, DARBUOTOJŲ SAUGOS DALIS</w:t>
      </w:r>
      <w:bookmarkEnd w:id="143"/>
      <w:bookmarkEnd w:id="144"/>
      <w:bookmarkEnd w:id="145"/>
    </w:p>
    <w:p w14:paraId="409CFB77" w14:textId="77777777" w:rsidR="00C807BE" w:rsidRPr="00A5486C" w:rsidRDefault="00C807BE" w:rsidP="00152F90">
      <w:pPr>
        <w:pStyle w:val="ListParagraph"/>
        <w:numPr>
          <w:ilvl w:val="0"/>
          <w:numId w:val="7"/>
        </w:numPr>
        <w:tabs>
          <w:tab w:val="left" w:pos="1418"/>
        </w:tabs>
        <w:spacing w:line="276" w:lineRule="auto"/>
        <w:ind w:left="0" w:firstLine="567"/>
        <w:jc w:val="both"/>
        <w:rPr>
          <w:rFonts w:ascii="Arial" w:hAnsi="Arial" w:cs="Arial"/>
          <w:vanish/>
          <w:kern w:val="1"/>
          <w:sz w:val="22"/>
          <w:szCs w:val="22"/>
          <w:lang w:val="lt-LT" w:eastAsia="ar-SA"/>
        </w:rPr>
      </w:pPr>
    </w:p>
    <w:p w14:paraId="6ADB91E5" w14:textId="77777777" w:rsidR="00C807BE" w:rsidRPr="00A5486C" w:rsidRDefault="00C807BE" w:rsidP="00152F90">
      <w:pPr>
        <w:pStyle w:val="ListParagraph"/>
        <w:numPr>
          <w:ilvl w:val="0"/>
          <w:numId w:val="7"/>
        </w:numPr>
        <w:tabs>
          <w:tab w:val="left" w:pos="1418"/>
        </w:tabs>
        <w:spacing w:line="276" w:lineRule="auto"/>
        <w:ind w:left="0" w:firstLine="567"/>
        <w:jc w:val="both"/>
        <w:rPr>
          <w:rFonts w:ascii="Arial" w:hAnsi="Arial" w:cs="Arial"/>
          <w:vanish/>
          <w:kern w:val="1"/>
          <w:sz w:val="22"/>
          <w:szCs w:val="22"/>
          <w:lang w:val="lt-LT" w:eastAsia="ar-SA"/>
        </w:rPr>
      </w:pPr>
    </w:p>
    <w:p w14:paraId="2F938826" w14:textId="77777777" w:rsidR="00C807BE" w:rsidRPr="00A5486C" w:rsidRDefault="00C807BE" w:rsidP="00152F90">
      <w:pPr>
        <w:pStyle w:val="ListParagraph"/>
        <w:numPr>
          <w:ilvl w:val="0"/>
          <w:numId w:val="7"/>
        </w:numPr>
        <w:tabs>
          <w:tab w:val="left" w:pos="1418"/>
        </w:tabs>
        <w:spacing w:line="276" w:lineRule="auto"/>
        <w:ind w:left="0" w:firstLine="567"/>
        <w:jc w:val="both"/>
        <w:rPr>
          <w:rFonts w:ascii="Arial" w:hAnsi="Arial" w:cs="Arial"/>
          <w:vanish/>
          <w:kern w:val="1"/>
          <w:sz w:val="22"/>
          <w:szCs w:val="22"/>
          <w:lang w:val="lt-LT" w:eastAsia="ar-SA"/>
        </w:rPr>
      </w:pPr>
    </w:p>
    <w:p w14:paraId="6D354FF8" w14:textId="77777777" w:rsidR="00C807BE" w:rsidRPr="00A5486C" w:rsidRDefault="00C807BE" w:rsidP="00152F90">
      <w:pPr>
        <w:pStyle w:val="ListParagraph"/>
        <w:numPr>
          <w:ilvl w:val="0"/>
          <w:numId w:val="7"/>
        </w:numPr>
        <w:tabs>
          <w:tab w:val="left" w:pos="1418"/>
        </w:tabs>
        <w:spacing w:line="276" w:lineRule="auto"/>
        <w:ind w:left="0" w:firstLine="567"/>
        <w:jc w:val="both"/>
        <w:rPr>
          <w:rFonts w:ascii="Arial" w:hAnsi="Arial" w:cs="Arial"/>
          <w:vanish/>
          <w:kern w:val="1"/>
          <w:sz w:val="22"/>
          <w:szCs w:val="22"/>
          <w:lang w:val="lt-LT" w:eastAsia="ar-SA"/>
        </w:rPr>
      </w:pPr>
    </w:p>
    <w:p w14:paraId="7620C7F1" w14:textId="77777777" w:rsidR="00C807BE" w:rsidRPr="00A5486C" w:rsidRDefault="00C807BE" w:rsidP="00152F90">
      <w:pPr>
        <w:pStyle w:val="ListParagraph"/>
        <w:numPr>
          <w:ilvl w:val="0"/>
          <w:numId w:val="7"/>
        </w:numPr>
        <w:tabs>
          <w:tab w:val="left" w:pos="1418"/>
        </w:tabs>
        <w:spacing w:line="276" w:lineRule="auto"/>
        <w:ind w:left="0" w:firstLine="567"/>
        <w:jc w:val="both"/>
        <w:rPr>
          <w:rFonts w:ascii="Arial" w:hAnsi="Arial" w:cs="Arial"/>
          <w:vanish/>
          <w:kern w:val="1"/>
          <w:sz w:val="22"/>
          <w:szCs w:val="22"/>
          <w:lang w:val="lt-LT" w:eastAsia="ar-SA"/>
        </w:rPr>
      </w:pPr>
    </w:p>
    <w:p w14:paraId="310230EE" w14:textId="77777777" w:rsidR="00C807BE" w:rsidRPr="00A5486C" w:rsidRDefault="00C807BE" w:rsidP="00152F90">
      <w:pPr>
        <w:pStyle w:val="ListParagraph"/>
        <w:numPr>
          <w:ilvl w:val="0"/>
          <w:numId w:val="7"/>
        </w:numPr>
        <w:tabs>
          <w:tab w:val="left" w:pos="1418"/>
        </w:tabs>
        <w:spacing w:line="276" w:lineRule="auto"/>
        <w:ind w:left="0" w:firstLine="567"/>
        <w:jc w:val="both"/>
        <w:rPr>
          <w:rFonts w:ascii="Arial" w:hAnsi="Arial" w:cs="Arial"/>
          <w:vanish/>
          <w:kern w:val="1"/>
          <w:sz w:val="22"/>
          <w:szCs w:val="22"/>
          <w:lang w:val="lt-LT" w:eastAsia="ar-SA"/>
        </w:rPr>
      </w:pPr>
    </w:p>
    <w:p w14:paraId="147E41EB" w14:textId="77777777" w:rsidR="00C807BE" w:rsidRPr="00A5486C" w:rsidRDefault="00C807BE" w:rsidP="00152F90">
      <w:pPr>
        <w:pStyle w:val="ListParagraph"/>
        <w:numPr>
          <w:ilvl w:val="0"/>
          <w:numId w:val="7"/>
        </w:numPr>
        <w:tabs>
          <w:tab w:val="left" w:pos="1418"/>
        </w:tabs>
        <w:spacing w:line="276" w:lineRule="auto"/>
        <w:ind w:left="0" w:firstLine="567"/>
        <w:jc w:val="both"/>
        <w:rPr>
          <w:rFonts w:ascii="Arial" w:hAnsi="Arial" w:cs="Arial"/>
          <w:vanish/>
          <w:kern w:val="1"/>
          <w:sz w:val="22"/>
          <w:szCs w:val="22"/>
          <w:lang w:val="lt-LT" w:eastAsia="ar-SA"/>
        </w:rPr>
      </w:pPr>
    </w:p>
    <w:p w14:paraId="670D235E" w14:textId="77777777" w:rsidR="00C807BE" w:rsidRPr="00A5486C" w:rsidRDefault="00C807BE" w:rsidP="00152F90">
      <w:pPr>
        <w:pStyle w:val="ListParagraph"/>
        <w:numPr>
          <w:ilvl w:val="0"/>
          <w:numId w:val="7"/>
        </w:numPr>
        <w:tabs>
          <w:tab w:val="left" w:pos="1418"/>
        </w:tabs>
        <w:spacing w:line="276" w:lineRule="auto"/>
        <w:ind w:left="0" w:firstLine="567"/>
        <w:jc w:val="both"/>
        <w:rPr>
          <w:rFonts w:ascii="Arial" w:hAnsi="Arial" w:cs="Arial"/>
          <w:vanish/>
          <w:kern w:val="1"/>
          <w:sz w:val="22"/>
          <w:szCs w:val="22"/>
          <w:lang w:val="lt-LT" w:eastAsia="ar-SA"/>
        </w:rPr>
      </w:pPr>
    </w:p>
    <w:p w14:paraId="32206A16" w14:textId="77777777" w:rsidR="00C807BE" w:rsidRPr="00A5486C" w:rsidRDefault="00C807BE" w:rsidP="00152F90">
      <w:pPr>
        <w:pStyle w:val="ListParagraph"/>
        <w:numPr>
          <w:ilvl w:val="0"/>
          <w:numId w:val="7"/>
        </w:numPr>
        <w:tabs>
          <w:tab w:val="left" w:pos="1418"/>
        </w:tabs>
        <w:spacing w:line="276" w:lineRule="auto"/>
        <w:ind w:left="0" w:firstLine="567"/>
        <w:jc w:val="both"/>
        <w:rPr>
          <w:rFonts w:ascii="Arial" w:hAnsi="Arial" w:cs="Arial"/>
          <w:vanish/>
          <w:kern w:val="1"/>
          <w:sz w:val="22"/>
          <w:szCs w:val="22"/>
          <w:lang w:val="lt-LT" w:eastAsia="ar-SA"/>
        </w:rPr>
      </w:pPr>
    </w:p>
    <w:p w14:paraId="30E7D9F9" w14:textId="77777777" w:rsidR="00C807BE" w:rsidRPr="00A5486C" w:rsidRDefault="00C807BE" w:rsidP="00152F90">
      <w:pPr>
        <w:pStyle w:val="ListParagraph"/>
        <w:numPr>
          <w:ilvl w:val="0"/>
          <w:numId w:val="7"/>
        </w:numPr>
        <w:tabs>
          <w:tab w:val="left" w:pos="1418"/>
        </w:tabs>
        <w:spacing w:line="276" w:lineRule="auto"/>
        <w:ind w:left="0" w:firstLine="567"/>
        <w:jc w:val="both"/>
        <w:rPr>
          <w:rFonts w:ascii="Arial" w:hAnsi="Arial" w:cs="Arial"/>
          <w:vanish/>
          <w:kern w:val="1"/>
          <w:sz w:val="22"/>
          <w:szCs w:val="22"/>
          <w:lang w:val="lt-LT" w:eastAsia="ar-SA"/>
        </w:rPr>
      </w:pPr>
    </w:p>
    <w:p w14:paraId="63A6FC7E" w14:textId="77777777" w:rsidR="00C807BE" w:rsidRPr="00A5486C" w:rsidRDefault="00C807BE" w:rsidP="00152F90">
      <w:pPr>
        <w:pStyle w:val="ListParagraph"/>
        <w:numPr>
          <w:ilvl w:val="0"/>
          <w:numId w:val="7"/>
        </w:numPr>
        <w:tabs>
          <w:tab w:val="left" w:pos="1418"/>
        </w:tabs>
        <w:spacing w:line="276" w:lineRule="auto"/>
        <w:ind w:left="0" w:firstLine="567"/>
        <w:jc w:val="both"/>
        <w:rPr>
          <w:rFonts w:ascii="Arial" w:hAnsi="Arial" w:cs="Arial"/>
          <w:vanish/>
          <w:kern w:val="1"/>
          <w:sz w:val="22"/>
          <w:szCs w:val="22"/>
          <w:lang w:val="lt-LT" w:eastAsia="ar-SA"/>
        </w:rPr>
      </w:pPr>
    </w:p>
    <w:p w14:paraId="35F6DF50" w14:textId="77777777" w:rsidR="00C807BE" w:rsidRPr="00A5486C" w:rsidRDefault="00C807BE" w:rsidP="00152F90">
      <w:pPr>
        <w:pStyle w:val="ListParagraph"/>
        <w:numPr>
          <w:ilvl w:val="0"/>
          <w:numId w:val="7"/>
        </w:numPr>
        <w:tabs>
          <w:tab w:val="left" w:pos="1418"/>
        </w:tabs>
        <w:spacing w:line="276" w:lineRule="auto"/>
        <w:ind w:left="0" w:firstLine="567"/>
        <w:jc w:val="both"/>
        <w:rPr>
          <w:rFonts w:ascii="Arial" w:hAnsi="Arial" w:cs="Arial"/>
          <w:vanish/>
          <w:kern w:val="1"/>
          <w:sz w:val="22"/>
          <w:szCs w:val="22"/>
          <w:lang w:val="lt-LT" w:eastAsia="ar-SA"/>
        </w:rPr>
      </w:pPr>
    </w:p>
    <w:p w14:paraId="219FF090" w14:textId="77777777" w:rsidR="00C807BE" w:rsidRPr="00A5486C" w:rsidRDefault="00C807BE" w:rsidP="00152F90">
      <w:pPr>
        <w:pStyle w:val="ListParagraph"/>
        <w:numPr>
          <w:ilvl w:val="0"/>
          <w:numId w:val="7"/>
        </w:numPr>
        <w:tabs>
          <w:tab w:val="left" w:pos="1418"/>
        </w:tabs>
        <w:spacing w:line="276" w:lineRule="auto"/>
        <w:ind w:left="0" w:firstLine="567"/>
        <w:jc w:val="both"/>
        <w:rPr>
          <w:rFonts w:ascii="Arial" w:hAnsi="Arial" w:cs="Arial"/>
          <w:vanish/>
          <w:kern w:val="1"/>
          <w:sz w:val="22"/>
          <w:szCs w:val="22"/>
          <w:lang w:val="lt-LT" w:eastAsia="ar-SA"/>
        </w:rPr>
      </w:pPr>
    </w:p>
    <w:p w14:paraId="1ADD702D" w14:textId="77777777" w:rsidR="00C807BE" w:rsidRPr="00A5486C" w:rsidRDefault="00C807BE" w:rsidP="00152F90">
      <w:pPr>
        <w:pStyle w:val="ListParagraph"/>
        <w:numPr>
          <w:ilvl w:val="0"/>
          <w:numId w:val="7"/>
        </w:numPr>
        <w:tabs>
          <w:tab w:val="left" w:pos="1418"/>
        </w:tabs>
        <w:spacing w:line="276" w:lineRule="auto"/>
        <w:ind w:left="0" w:firstLine="567"/>
        <w:jc w:val="both"/>
        <w:rPr>
          <w:rFonts w:ascii="Arial" w:hAnsi="Arial" w:cs="Arial"/>
          <w:vanish/>
          <w:kern w:val="1"/>
          <w:sz w:val="22"/>
          <w:szCs w:val="22"/>
          <w:lang w:val="lt-LT" w:eastAsia="ar-SA"/>
        </w:rPr>
      </w:pPr>
    </w:p>
    <w:p w14:paraId="7EFD4565" w14:textId="177524AE" w:rsidR="00206FCC" w:rsidRPr="00A5486C" w:rsidRDefault="00282F2F" w:rsidP="00282F2F">
      <w:pPr>
        <w:pStyle w:val="NoSpacing"/>
        <w:numPr>
          <w:ilvl w:val="1"/>
          <w:numId w:val="3"/>
        </w:numPr>
        <w:tabs>
          <w:tab w:val="left" w:pos="1418"/>
        </w:tabs>
        <w:spacing w:line="276" w:lineRule="auto"/>
        <w:ind w:firstLine="567"/>
        <w:jc w:val="both"/>
        <w:rPr>
          <w:rFonts w:ascii="Arial" w:hAnsi="Arial" w:cs="Arial"/>
          <w:kern w:val="1"/>
          <w:szCs w:val="22"/>
          <w:lang w:val="lt-LT" w:eastAsia="ar-SA"/>
        </w:rPr>
      </w:pPr>
      <w:r w:rsidRPr="00A5486C">
        <w:rPr>
          <w:rFonts w:ascii="Arial" w:hAnsi="Arial" w:cs="Arial"/>
          <w:kern w:val="1"/>
          <w:szCs w:val="22"/>
          <w:lang w:val="lt-LT" w:eastAsia="ar-SA"/>
        </w:rPr>
        <w:t xml:space="preserve">Projektiniuose pasiūlymuose </w:t>
      </w:r>
      <w:r w:rsidR="00206FCC" w:rsidRPr="00A5486C">
        <w:rPr>
          <w:rFonts w:ascii="Arial" w:hAnsi="Arial" w:cs="Arial"/>
          <w:kern w:val="1"/>
          <w:szCs w:val="22"/>
          <w:lang w:val="lt-LT" w:eastAsia="ar-SA"/>
        </w:rPr>
        <w:t>turi būti pateikti reikalingi skaičiavimai ir nurodytas valdymo pulto atsparumo ugniai laipsnis, gaisro apkrovos kategorija (kai ją nustatyti būtina), gaisrinio pavojingumo klasė, statinio konstrukcijų atsparumas ugniai, statinių ir konstrukcijų gaisrinė geba bei pateikti kiti gaisrinės saugos reikalavimai pagal Gaisrinės saugos pagrindinius reikalavimus, patvirtintus Priešgaisrinės apsaugos ir gelbėjimo departamento prie Vidaus reikalų ministerijos direktoriaus 2010 m. gruodžio 7 d. įsakymu Nr. 1-388 ir kitus teisės aktus.</w:t>
      </w:r>
    </w:p>
    <w:p w14:paraId="492649C8" w14:textId="5B8AF114" w:rsidR="00C25CDD" w:rsidRPr="00A5486C" w:rsidRDefault="00C25CDD" w:rsidP="00D85C4B">
      <w:pPr>
        <w:pStyle w:val="NoSpacing"/>
        <w:numPr>
          <w:ilvl w:val="1"/>
          <w:numId w:val="3"/>
        </w:numPr>
        <w:tabs>
          <w:tab w:val="left" w:pos="1418"/>
        </w:tabs>
        <w:spacing w:line="276" w:lineRule="auto"/>
        <w:ind w:firstLine="567"/>
        <w:jc w:val="both"/>
        <w:rPr>
          <w:rFonts w:ascii="Arial" w:hAnsi="Arial" w:cs="Arial"/>
          <w:kern w:val="1"/>
          <w:szCs w:val="22"/>
          <w:lang w:val="lt-LT" w:eastAsia="ar-SA"/>
        </w:rPr>
      </w:pPr>
      <w:r w:rsidRPr="00A5486C">
        <w:rPr>
          <w:rFonts w:ascii="Arial" w:hAnsi="Arial" w:cs="Arial"/>
          <w:szCs w:val="22"/>
          <w:lang w:val="lt-LT"/>
        </w:rPr>
        <w:t>Kabelių patalpose ir kabelių pusrūsiuose naudoti kabelius su degimo nepalaikančia izoliacija arba, jei jų izoliacija yra degi, numatyti kabelių padengimą ugniai atspariais dažais.</w:t>
      </w:r>
    </w:p>
    <w:p w14:paraId="555C3A30" w14:textId="22E748C1" w:rsidR="00206FCC" w:rsidRPr="00A5486C" w:rsidRDefault="00074C31" w:rsidP="00D85C4B">
      <w:pPr>
        <w:pStyle w:val="NoSpacing"/>
        <w:numPr>
          <w:ilvl w:val="1"/>
          <w:numId w:val="3"/>
        </w:numPr>
        <w:tabs>
          <w:tab w:val="left" w:pos="1418"/>
        </w:tabs>
        <w:spacing w:line="276" w:lineRule="auto"/>
        <w:ind w:firstLine="567"/>
        <w:jc w:val="both"/>
        <w:rPr>
          <w:rFonts w:ascii="Arial" w:hAnsi="Arial" w:cs="Arial"/>
          <w:kern w:val="1"/>
          <w:szCs w:val="22"/>
          <w:lang w:val="lt-LT" w:eastAsia="ar-SA"/>
        </w:rPr>
      </w:pPr>
      <w:bookmarkStart w:id="146" w:name="_Hlk32846131"/>
      <w:r w:rsidRPr="00A5486C">
        <w:rPr>
          <w:rFonts w:ascii="Arial" w:hAnsi="Arial" w:cs="Arial"/>
          <w:szCs w:val="22"/>
          <w:lang w:val="lt-LT"/>
        </w:rPr>
        <w:t>Statybinių konstrukcijų vietos, pro kurias eina kabeliai, neturi sumažinti pačiai konstrukcijai keliamų gaisrinių reikalavimų. Angos priešgaisrinėse užtvarose, skirtos inžinerinėms komunikacijoms tiesti, turi būti užsandarintos priešgaisrinėmis sandarinimo priemonių sistemomis pagal norminio dokumento Gaisrinės saugos pagrindiniai reikalavimai nustatytus reikalavimus.</w:t>
      </w:r>
      <w:bookmarkEnd w:id="146"/>
      <w:r w:rsidRPr="00A5486C">
        <w:rPr>
          <w:rFonts w:ascii="Arial" w:hAnsi="Arial" w:cs="Arial"/>
          <w:bCs/>
          <w:szCs w:val="22"/>
          <w:lang w:val="lt-LT"/>
        </w:rPr>
        <w:t xml:space="preserve"> Kai statybinę konstrukciją kertantis kabelis yra plastikiniame vamzdyje, turi būti užsandarintas tarpas tarp vamzdžio ir kabelio. Angų sandarinimui naudojamos medžiagos turi būti išbandytos pagal standarto LST EN-1366-3 „Inžinerinių tinklų įrenginių atsparumo ugniai bandymai. 3 dalis. Angų sandarinimo priemonės“ reikalavimus.</w:t>
      </w:r>
      <w:r w:rsidR="00206FCC" w:rsidRPr="00A5486C">
        <w:rPr>
          <w:rFonts w:ascii="Arial" w:hAnsi="Arial" w:cs="Arial"/>
          <w:kern w:val="1"/>
          <w:szCs w:val="22"/>
          <w:lang w:val="lt-LT" w:eastAsia="ar-SA"/>
        </w:rPr>
        <w:t xml:space="preserve">  </w:t>
      </w:r>
    </w:p>
    <w:p w14:paraId="2E23035D" w14:textId="32358DC7" w:rsidR="009B4CBE" w:rsidRPr="00A5486C" w:rsidRDefault="009B4CBE" w:rsidP="00D85C4B">
      <w:pPr>
        <w:pStyle w:val="NoSpacing"/>
        <w:numPr>
          <w:ilvl w:val="1"/>
          <w:numId w:val="3"/>
        </w:numPr>
        <w:tabs>
          <w:tab w:val="left" w:pos="1418"/>
        </w:tabs>
        <w:spacing w:line="276" w:lineRule="auto"/>
        <w:ind w:firstLine="567"/>
        <w:jc w:val="both"/>
        <w:rPr>
          <w:rFonts w:ascii="Arial" w:hAnsi="Arial" w:cs="Arial"/>
          <w:szCs w:val="22"/>
          <w:lang w:val="lt-LT"/>
        </w:rPr>
      </w:pPr>
      <w:r w:rsidRPr="00A5486C">
        <w:rPr>
          <w:rFonts w:ascii="Arial" w:hAnsi="Arial" w:cs="Arial"/>
          <w:szCs w:val="22"/>
          <w:lang w:val="lt-LT"/>
        </w:rPr>
        <w:t xml:space="preserve">Numatyti </w:t>
      </w:r>
      <w:r w:rsidR="00274DD8" w:rsidRPr="00A5486C">
        <w:rPr>
          <w:rFonts w:ascii="Arial" w:hAnsi="Arial" w:cs="Arial"/>
          <w:szCs w:val="22"/>
          <w:lang w:val="lt-LT"/>
        </w:rPr>
        <w:t>d</w:t>
      </w:r>
      <w:r w:rsidR="00FB5A2F" w:rsidRPr="00A5486C">
        <w:rPr>
          <w:rFonts w:ascii="Arial" w:hAnsi="Arial" w:cs="Arial"/>
          <w:szCs w:val="22"/>
          <w:lang w:val="lt-LT"/>
        </w:rPr>
        <w:t>u</w:t>
      </w:r>
      <w:r w:rsidR="00274DD8" w:rsidRPr="00A5486C">
        <w:rPr>
          <w:rFonts w:ascii="Arial" w:hAnsi="Arial" w:cs="Arial"/>
          <w:szCs w:val="22"/>
          <w:lang w:val="lt-LT"/>
        </w:rPr>
        <w:t xml:space="preserve"> </w:t>
      </w:r>
      <w:r w:rsidR="00FB5A2F" w:rsidRPr="00A5486C">
        <w:rPr>
          <w:rFonts w:ascii="Arial" w:hAnsi="Arial" w:cs="Arial"/>
          <w:szCs w:val="22"/>
          <w:lang w:val="lt-LT"/>
        </w:rPr>
        <w:t xml:space="preserve">taškus </w:t>
      </w:r>
      <w:r w:rsidRPr="00A5486C">
        <w:rPr>
          <w:rFonts w:ascii="Arial" w:hAnsi="Arial" w:cs="Arial"/>
          <w:szCs w:val="22"/>
          <w:lang w:val="lt-LT"/>
        </w:rPr>
        <w:t xml:space="preserve">gaisrinei technikai (įrangai) įžeminti </w:t>
      </w:r>
      <w:r w:rsidR="00FB5A2F" w:rsidRPr="00A5486C">
        <w:rPr>
          <w:rFonts w:ascii="Arial" w:hAnsi="Arial" w:cs="Arial"/>
          <w:szCs w:val="22"/>
          <w:lang w:val="lt-LT"/>
        </w:rPr>
        <w:t>per 5-10- metrų nuo valdymo pulto pastato fasadinės pusės, ties pastato kampais.</w:t>
      </w:r>
      <w:r w:rsidR="005C05D6" w:rsidRPr="00A5486C">
        <w:rPr>
          <w:rFonts w:ascii="Arial" w:hAnsi="Arial" w:cs="Arial"/>
          <w:szCs w:val="22"/>
          <w:lang w:val="lt-LT"/>
        </w:rPr>
        <w:t xml:space="preserve"> </w:t>
      </w:r>
      <w:r w:rsidRPr="00A5486C">
        <w:rPr>
          <w:rFonts w:ascii="Arial" w:hAnsi="Arial" w:cs="Arial"/>
          <w:szCs w:val="22"/>
          <w:lang w:val="lt-LT"/>
        </w:rPr>
        <w:t xml:space="preserve">Gaisrinei technikai (įrangai) įžeminti skirtos įžeminimo juostos privalo turėti nedažytą 50 mm tarpą įžemikliui uždėti. Prie tos pačios juostos (50-70 mm atstumu nuo nedažytos dalies) papildomai įrengti 10 mm diametro ir 20, 30 mm ilgio cinkuoto metalo varžtą su sparnaveržle. </w:t>
      </w:r>
      <w:r w:rsidR="00C25CDD" w:rsidRPr="00A5486C">
        <w:rPr>
          <w:rFonts w:ascii="Arial" w:hAnsi="Arial" w:cs="Arial"/>
          <w:szCs w:val="22"/>
          <w:lang w:val="lt-LT"/>
        </w:rPr>
        <w:t>Vietos, skirtos įžeminti gaisrinei technikai turi būti pažymėtos užrašu “Gaisrinės technikos įžeminimo vieta”, juodomis raidėmis raudoname fone. Užrašas tvirtinamas ant metalinės plokštės , kurios matmenys 150x400 (±10)mm.</w:t>
      </w:r>
      <w:r w:rsidR="001D467D" w:rsidRPr="00A5486C">
        <w:rPr>
          <w:rFonts w:ascii="Arial" w:hAnsi="Arial" w:cs="Arial"/>
          <w:szCs w:val="22"/>
          <w:lang w:val="lt-LT"/>
        </w:rPr>
        <w:t>.</w:t>
      </w:r>
    </w:p>
    <w:p w14:paraId="503D8098" w14:textId="766D4476" w:rsidR="00C25CDD" w:rsidRPr="00A5486C" w:rsidRDefault="00BD183C" w:rsidP="00D85C4B">
      <w:pPr>
        <w:pStyle w:val="NoSpacing"/>
        <w:numPr>
          <w:ilvl w:val="1"/>
          <w:numId w:val="3"/>
        </w:numPr>
        <w:tabs>
          <w:tab w:val="left" w:pos="1418"/>
        </w:tabs>
        <w:spacing w:line="276" w:lineRule="auto"/>
        <w:ind w:firstLine="567"/>
        <w:jc w:val="both"/>
        <w:rPr>
          <w:rFonts w:ascii="Arial" w:hAnsi="Arial" w:cs="Arial"/>
          <w:szCs w:val="22"/>
          <w:lang w:val="lt-LT"/>
        </w:rPr>
      </w:pPr>
      <w:r w:rsidRPr="00A5486C">
        <w:rPr>
          <w:rFonts w:ascii="Arial" w:hAnsi="Arial" w:cs="Arial"/>
          <w:szCs w:val="22"/>
          <w:lang w:val="lt-LT"/>
        </w:rPr>
        <w:lastRenderedPageBreak/>
        <w:t>PVP</w:t>
      </w:r>
      <w:r w:rsidR="009B4CBE" w:rsidRPr="00A5486C">
        <w:rPr>
          <w:rFonts w:ascii="Arial" w:hAnsi="Arial" w:cs="Arial"/>
          <w:szCs w:val="22"/>
          <w:lang w:val="lt-LT"/>
        </w:rPr>
        <w:t xml:space="preserve"> įrengti priešgaisrinę signalizaciją pagal </w:t>
      </w:r>
      <w:r w:rsidR="001D467D" w:rsidRPr="00A5486C">
        <w:rPr>
          <w:rFonts w:ascii="Arial" w:hAnsi="Arial" w:cs="Arial"/>
          <w:szCs w:val="22"/>
          <w:lang w:val="lt-LT"/>
        </w:rPr>
        <w:t xml:space="preserve">skyriuje </w:t>
      </w:r>
      <w:r w:rsidR="00020DB9" w:rsidRPr="00A5486C">
        <w:rPr>
          <w:rFonts w:ascii="Arial" w:hAnsi="Arial" w:cs="Arial"/>
          <w:szCs w:val="22"/>
          <w:lang w:val="lt-LT"/>
        </w:rPr>
        <w:t>„Apsauginės signalizacijos dalis“</w:t>
      </w:r>
      <w:r w:rsidR="001D467D" w:rsidRPr="00A5486C">
        <w:rPr>
          <w:rFonts w:ascii="Arial" w:hAnsi="Arial" w:cs="Arial"/>
          <w:szCs w:val="22"/>
          <w:lang w:val="lt-LT"/>
        </w:rPr>
        <w:t xml:space="preserve"> nurodytus reikalavimus</w:t>
      </w:r>
      <w:r w:rsidR="00274DD8" w:rsidRPr="00A5486C">
        <w:rPr>
          <w:rFonts w:ascii="Arial" w:hAnsi="Arial" w:cs="Arial"/>
          <w:szCs w:val="22"/>
          <w:lang w:val="lt-LT"/>
        </w:rPr>
        <w:t>.</w:t>
      </w:r>
    </w:p>
    <w:p w14:paraId="289035CD" w14:textId="77777777" w:rsidR="00C25CDD" w:rsidRPr="00A5486C" w:rsidRDefault="00C25CDD" w:rsidP="00D85C4B">
      <w:pPr>
        <w:pStyle w:val="NoSpacing"/>
        <w:numPr>
          <w:ilvl w:val="1"/>
          <w:numId w:val="3"/>
        </w:numPr>
        <w:tabs>
          <w:tab w:val="left" w:pos="1418"/>
        </w:tabs>
        <w:spacing w:line="276" w:lineRule="auto"/>
        <w:ind w:firstLine="567"/>
        <w:jc w:val="both"/>
        <w:rPr>
          <w:rFonts w:ascii="Arial" w:hAnsi="Arial" w:cs="Arial"/>
          <w:szCs w:val="22"/>
          <w:lang w:val="lt-LT"/>
        </w:rPr>
      </w:pPr>
      <w:r w:rsidRPr="00A5486C">
        <w:rPr>
          <w:rFonts w:ascii="Arial" w:hAnsi="Arial" w:cs="Arial"/>
          <w:szCs w:val="22"/>
          <w:lang w:val="lt-LT"/>
        </w:rPr>
        <w:t>PVP turi būti bent du gesintuvai su ne mažiau kaip 4 kg gesinimo medžiaga.</w:t>
      </w:r>
    </w:p>
    <w:p w14:paraId="5386F154" w14:textId="15C926D5" w:rsidR="00486894" w:rsidRPr="00A5486C" w:rsidRDefault="00C25CDD" w:rsidP="00133C01">
      <w:pPr>
        <w:pStyle w:val="NoSpacing"/>
        <w:numPr>
          <w:ilvl w:val="1"/>
          <w:numId w:val="3"/>
        </w:numPr>
        <w:tabs>
          <w:tab w:val="left" w:pos="1418"/>
        </w:tabs>
        <w:spacing w:line="276" w:lineRule="auto"/>
        <w:ind w:firstLine="567"/>
        <w:jc w:val="both"/>
        <w:rPr>
          <w:rFonts w:ascii="Arial" w:hAnsi="Arial" w:cs="Arial"/>
          <w:szCs w:val="22"/>
          <w:lang w:val="lt-LT"/>
        </w:rPr>
      </w:pPr>
      <w:r w:rsidRPr="00A5486C">
        <w:rPr>
          <w:rFonts w:ascii="Arial" w:hAnsi="Arial" w:cs="Arial"/>
          <w:szCs w:val="22"/>
          <w:lang w:val="lt-LT"/>
        </w:rPr>
        <w:t>Ant visų įėjimo durų ar vartų į skirstyklą turi būti: užrašas, nurodantis skirstyklos pagrindinių įrenginių įtampą</w:t>
      </w:r>
      <w:r w:rsidR="00133C01" w:rsidRPr="00A5486C">
        <w:rPr>
          <w:rFonts w:ascii="Arial" w:hAnsi="Arial" w:cs="Arial"/>
          <w:szCs w:val="22"/>
          <w:lang w:val="lt-LT"/>
        </w:rPr>
        <w:t xml:space="preserve"> </w:t>
      </w:r>
      <w:r w:rsidRPr="00A5486C">
        <w:rPr>
          <w:rFonts w:ascii="Arial" w:hAnsi="Arial" w:cs="Arial"/>
          <w:szCs w:val="22"/>
          <w:lang w:val="lt-LT"/>
        </w:rPr>
        <w:t>(pvz.: 110 kV), ženklas „</w:t>
      </w:r>
      <w:r w:rsidR="00486894" w:rsidRPr="00A5486C">
        <w:rPr>
          <w:rFonts w:ascii="Arial" w:hAnsi="Arial" w:cs="Arial"/>
          <w:szCs w:val="22"/>
          <w:lang w:val="lt-LT"/>
        </w:rPr>
        <w:t>STOP Pavojinga gyvybei</w:t>
      </w:r>
      <w:r w:rsidRPr="00A5486C">
        <w:rPr>
          <w:rFonts w:ascii="Arial" w:hAnsi="Arial" w:cs="Arial"/>
          <w:szCs w:val="22"/>
          <w:lang w:val="lt-LT"/>
        </w:rPr>
        <w:t xml:space="preserve">“, kurio </w:t>
      </w:r>
      <w:r w:rsidR="00486894" w:rsidRPr="00A5486C">
        <w:rPr>
          <w:rFonts w:ascii="Arial" w:hAnsi="Arial" w:cs="Arial"/>
          <w:szCs w:val="22"/>
          <w:lang w:val="lt-LT"/>
        </w:rPr>
        <w:t>matmenys</w:t>
      </w:r>
      <w:r w:rsidRPr="00A5486C">
        <w:rPr>
          <w:rFonts w:ascii="Arial" w:hAnsi="Arial" w:cs="Arial"/>
          <w:szCs w:val="22"/>
          <w:lang w:val="lt-LT"/>
        </w:rPr>
        <w:t xml:space="preserve"> – </w:t>
      </w:r>
      <w:r w:rsidR="00486894" w:rsidRPr="00A5486C">
        <w:rPr>
          <w:rFonts w:ascii="Arial" w:hAnsi="Arial" w:cs="Arial"/>
          <w:szCs w:val="22"/>
          <w:lang w:val="lt-LT"/>
        </w:rPr>
        <w:t>plotis 210</w:t>
      </w:r>
      <w:r w:rsidRPr="00A5486C">
        <w:rPr>
          <w:rFonts w:ascii="Arial" w:hAnsi="Arial" w:cs="Arial"/>
          <w:szCs w:val="22"/>
          <w:lang w:val="lt-LT"/>
        </w:rPr>
        <w:t xml:space="preserve"> mm, </w:t>
      </w:r>
      <w:r w:rsidR="00486894" w:rsidRPr="00A5486C">
        <w:rPr>
          <w:rFonts w:ascii="Arial" w:hAnsi="Arial" w:cs="Arial"/>
          <w:szCs w:val="22"/>
          <w:lang w:val="lt-LT"/>
        </w:rPr>
        <w:t xml:space="preserve">aukštis 297 mm, </w:t>
      </w:r>
      <w:r w:rsidRPr="00A5486C">
        <w:rPr>
          <w:rFonts w:ascii="Arial" w:hAnsi="Arial" w:cs="Arial"/>
          <w:szCs w:val="22"/>
          <w:lang w:val="lt-LT"/>
        </w:rPr>
        <w:t xml:space="preserve"> </w:t>
      </w:r>
      <w:r w:rsidR="00486894" w:rsidRPr="00A5486C">
        <w:rPr>
          <w:rFonts w:ascii="Arial" w:hAnsi="Arial" w:cs="Arial"/>
          <w:szCs w:val="22"/>
          <w:lang w:val="lt-LT"/>
        </w:rPr>
        <w:t>kraštas juodas, 10 mm pločio, juodos raidės geltoname fone. Trikampyje žmogus ir žaibas.</w:t>
      </w:r>
    </w:p>
    <w:p w14:paraId="7AE511A8" w14:textId="77777777" w:rsidR="00486894" w:rsidRPr="00A5486C" w:rsidRDefault="00486894" w:rsidP="00133C01">
      <w:pPr>
        <w:pStyle w:val="NoSpacing"/>
        <w:numPr>
          <w:ilvl w:val="1"/>
          <w:numId w:val="3"/>
        </w:numPr>
        <w:tabs>
          <w:tab w:val="left" w:pos="1418"/>
        </w:tabs>
        <w:spacing w:line="276" w:lineRule="auto"/>
        <w:ind w:firstLine="567"/>
        <w:jc w:val="both"/>
        <w:rPr>
          <w:rFonts w:ascii="Arial" w:hAnsi="Arial" w:cs="Arial"/>
          <w:szCs w:val="22"/>
          <w:lang w:val="lt-LT"/>
        </w:rPr>
      </w:pPr>
      <w:r w:rsidRPr="00A5486C">
        <w:rPr>
          <w:rFonts w:ascii="Arial" w:hAnsi="Arial" w:cs="Arial"/>
          <w:szCs w:val="22"/>
          <w:lang w:val="lt-LT"/>
        </w:rPr>
        <w:t>Nurodytas pagalbos telefonas nelaimės atveju.</w:t>
      </w:r>
    </w:p>
    <w:p w14:paraId="74C043D4" w14:textId="383536BF" w:rsidR="00317E98" w:rsidRPr="00A5486C" w:rsidRDefault="00282F2F" w:rsidP="00D85C4B">
      <w:pPr>
        <w:pStyle w:val="NoSpacing"/>
        <w:numPr>
          <w:ilvl w:val="1"/>
          <w:numId w:val="3"/>
        </w:numPr>
        <w:tabs>
          <w:tab w:val="left" w:pos="1418"/>
        </w:tabs>
        <w:spacing w:line="276" w:lineRule="auto"/>
        <w:ind w:firstLine="567"/>
        <w:jc w:val="both"/>
        <w:rPr>
          <w:rFonts w:ascii="Arial" w:hAnsi="Arial" w:cs="Arial"/>
          <w:szCs w:val="22"/>
          <w:lang w:val="lt-LT"/>
        </w:rPr>
      </w:pPr>
      <w:r w:rsidRPr="00A5486C">
        <w:rPr>
          <w:rFonts w:ascii="Arial" w:hAnsi="Arial" w:cs="Arial"/>
          <w:szCs w:val="22"/>
          <w:lang w:val="lt-LT"/>
        </w:rPr>
        <w:t xml:space="preserve">Projektiniuose pasiūlymuose </w:t>
      </w:r>
      <w:r w:rsidR="009B4CBE" w:rsidRPr="00A5486C">
        <w:rPr>
          <w:rFonts w:ascii="Arial" w:hAnsi="Arial" w:cs="Arial"/>
          <w:szCs w:val="22"/>
          <w:lang w:val="lt-LT"/>
        </w:rPr>
        <w:t>numatyti projektinius sprendinius, nustatančius technines priemones, darbų metodus, užtikrinant darbuotojų saugą ir sveikatą.</w:t>
      </w:r>
    </w:p>
    <w:p w14:paraId="37F28B58" w14:textId="26AE1996" w:rsidR="00C25CDD" w:rsidRPr="00A5486C" w:rsidRDefault="00C25CDD" w:rsidP="00D85C4B">
      <w:pPr>
        <w:pStyle w:val="NoSpacing"/>
        <w:numPr>
          <w:ilvl w:val="1"/>
          <w:numId w:val="3"/>
        </w:numPr>
        <w:tabs>
          <w:tab w:val="left" w:pos="1418"/>
        </w:tabs>
        <w:spacing w:line="276" w:lineRule="auto"/>
        <w:ind w:firstLine="567"/>
        <w:jc w:val="both"/>
        <w:rPr>
          <w:rFonts w:ascii="Arial" w:hAnsi="Arial" w:cs="Arial"/>
          <w:szCs w:val="22"/>
          <w:lang w:val="lt-LT"/>
        </w:rPr>
      </w:pPr>
      <w:r w:rsidRPr="00A5486C">
        <w:rPr>
          <w:rFonts w:ascii="Arial" w:hAnsi="Arial" w:cs="Arial"/>
          <w:szCs w:val="22"/>
          <w:lang w:val="lt-LT"/>
        </w:rPr>
        <w:t>Vykdant darbus gyvenvietėse, aptverti statybos aikšteles pagal Rangovų saugaus darbo organizavimo ir vykdymo LITGRID AB objektuose tvarkos aprašo reikalavimus</w:t>
      </w:r>
      <w:r w:rsidR="00133C01" w:rsidRPr="00A5486C">
        <w:rPr>
          <w:rFonts w:ascii="Arial" w:hAnsi="Arial" w:cs="Arial"/>
          <w:szCs w:val="22"/>
          <w:lang w:val="lt-LT"/>
        </w:rPr>
        <w:t xml:space="preserve"> pagal</w:t>
      </w:r>
      <w:r w:rsidR="00282F2F" w:rsidRPr="00A5486C">
        <w:rPr>
          <w:rFonts w:ascii="Arial" w:hAnsi="Arial" w:cs="Arial"/>
          <w:szCs w:val="22"/>
          <w:lang w:val="lt-LT"/>
        </w:rPr>
        <w:t xml:space="preserve"> </w:t>
      </w:r>
      <w:sdt>
        <w:sdtPr>
          <w:rPr>
            <w:rFonts w:ascii="Arial" w:hAnsi="Arial" w:cs="Arial"/>
            <w:szCs w:val="22"/>
            <w:lang w:val="lt-LT"/>
          </w:rPr>
          <w:id w:val="1919208195"/>
          <w:citation/>
        </w:sdtPr>
        <w:sdtContent>
          <w:r w:rsidR="00282F2F" w:rsidRPr="00A5486C">
            <w:rPr>
              <w:rFonts w:ascii="Arial" w:hAnsi="Arial" w:cs="Arial"/>
              <w:szCs w:val="22"/>
              <w:lang w:val="lt-LT"/>
            </w:rPr>
            <w:fldChar w:fldCharType="begin"/>
          </w:r>
          <w:r w:rsidR="00282F2F" w:rsidRPr="00A5486C">
            <w:rPr>
              <w:rFonts w:ascii="Arial" w:hAnsi="Arial" w:cs="Arial"/>
              <w:szCs w:val="22"/>
              <w:lang w:val="lt-LT"/>
            </w:rPr>
            <w:instrText xml:space="preserve">CITATION Sauga \l 1063 </w:instrText>
          </w:r>
          <w:r w:rsidR="00282F2F" w:rsidRPr="00A5486C">
            <w:rPr>
              <w:rFonts w:ascii="Arial" w:hAnsi="Arial" w:cs="Arial"/>
              <w:szCs w:val="22"/>
              <w:lang w:val="lt-LT"/>
            </w:rPr>
            <w:fldChar w:fldCharType="separate"/>
          </w:r>
          <w:r w:rsidR="00BE094A" w:rsidRPr="00A5486C">
            <w:rPr>
              <w:rFonts w:ascii="Arial" w:hAnsi="Arial" w:cs="Arial"/>
              <w:noProof/>
              <w:szCs w:val="22"/>
              <w:lang w:val="lt-LT"/>
            </w:rPr>
            <w:t>(112)</w:t>
          </w:r>
          <w:r w:rsidR="00282F2F" w:rsidRPr="00A5486C">
            <w:rPr>
              <w:rFonts w:ascii="Arial" w:hAnsi="Arial" w:cs="Arial"/>
              <w:szCs w:val="22"/>
              <w:lang w:val="lt-LT"/>
            </w:rPr>
            <w:fldChar w:fldCharType="end"/>
          </w:r>
        </w:sdtContent>
      </w:sdt>
      <w:r w:rsidR="00133C01" w:rsidRPr="00A5486C">
        <w:rPr>
          <w:rFonts w:ascii="Arial" w:hAnsi="Arial" w:cs="Arial"/>
          <w:szCs w:val="22"/>
          <w:lang w:val="lt-LT"/>
        </w:rPr>
        <w:t xml:space="preserve"> priedą </w:t>
      </w:r>
      <w:r w:rsidRPr="00A5486C">
        <w:rPr>
          <w:rFonts w:ascii="Arial" w:hAnsi="Arial" w:cs="Arial"/>
          <w:szCs w:val="22"/>
          <w:lang w:val="lt-LT"/>
        </w:rPr>
        <w:t xml:space="preserve"> kitose vietovėse aptverti iškastas duobes, jei darbai nesibaigia per 1 dieną.</w:t>
      </w:r>
    </w:p>
    <w:p w14:paraId="4A504F2E" w14:textId="30B4003D" w:rsidR="00AE1165" w:rsidRPr="00A5486C" w:rsidRDefault="00AE1165" w:rsidP="00AE1165">
      <w:pPr>
        <w:pStyle w:val="NoSpacing"/>
        <w:tabs>
          <w:tab w:val="left" w:pos="1418"/>
        </w:tabs>
        <w:spacing w:line="276" w:lineRule="auto"/>
        <w:ind w:left="567" w:firstLine="0"/>
        <w:jc w:val="both"/>
        <w:rPr>
          <w:rFonts w:ascii="Arial" w:hAnsi="Arial" w:cs="Arial"/>
          <w:szCs w:val="22"/>
          <w:lang w:val="lt-LT"/>
        </w:rPr>
      </w:pPr>
    </w:p>
    <w:p w14:paraId="1CB6D21F" w14:textId="1624ECBD" w:rsidR="00317E98" w:rsidRPr="00A5486C" w:rsidRDefault="00317E98" w:rsidP="00D85C4B">
      <w:pPr>
        <w:pStyle w:val="Heading1"/>
        <w:numPr>
          <w:ilvl w:val="0"/>
          <w:numId w:val="3"/>
        </w:numPr>
        <w:spacing w:before="120" w:after="120"/>
        <w:jc w:val="center"/>
        <w:rPr>
          <w:rFonts w:ascii="Arial" w:hAnsi="Arial" w:cs="Arial"/>
          <w:szCs w:val="22"/>
          <w:lang w:val="lt-LT"/>
        </w:rPr>
      </w:pPr>
      <w:bookmarkStart w:id="147" w:name="_Toc456176969"/>
      <w:bookmarkStart w:id="148" w:name="_Toc173409240"/>
      <w:r w:rsidRPr="00A5486C">
        <w:rPr>
          <w:rFonts w:ascii="Arial" w:hAnsi="Arial" w:cs="Arial"/>
          <w:szCs w:val="22"/>
          <w:lang w:val="lt-LT"/>
        </w:rPr>
        <w:t>PRIEDAI</w:t>
      </w:r>
      <w:bookmarkEnd w:id="147"/>
      <w:bookmarkEnd w:id="148"/>
    </w:p>
    <w:sdt>
      <w:sdtPr>
        <w:rPr>
          <w:rFonts w:ascii="Arial" w:hAnsi="Arial" w:cs="Arial"/>
          <w:i/>
          <w:iCs/>
          <w:sz w:val="22"/>
          <w:szCs w:val="22"/>
          <w:lang w:val="lt-LT"/>
        </w:rPr>
        <w:id w:val="824789511"/>
        <w:docPartObj>
          <w:docPartGallery w:val="Bibliographies"/>
          <w:docPartUnique/>
        </w:docPartObj>
      </w:sdtPr>
      <w:sdtEndPr>
        <w:rPr>
          <w:i w:val="0"/>
          <w:iCs w:val="0"/>
        </w:rPr>
      </w:sdtEndPr>
      <w:sdtContent>
        <w:sdt>
          <w:sdtPr>
            <w:rPr>
              <w:rFonts w:ascii="Arial" w:hAnsi="Arial" w:cs="Arial"/>
              <w:bCs/>
              <w:i/>
              <w:iCs/>
              <w:sz w:val="22"/>
              <w:szCs w:val="22"/>
              <w:lang w:val="lt-LT"/>
            </w:rPr>
            <w:id w:val="111145805"/>
            <w:bibliography/>
          </w:sdtPr>
          <w:sdtEndPr>
            <w:rPr>
              <w:i w:val="0"/>
              <w:iCs w:val="0"/>
            </w:rPr>
          </w:sdtEndPr>
          <w:sdtContent>
            <w:p w14:paraId="5ED4256F" w14:textId="77777777" w:rsidR="00BE094A" w:rsidRPr="00A5486C" w:rsidRDefault="00317E98" w:rsidP="00BE094A">
              <w:pPr>
                <w:pStyle w:val="Bibliography"/>
                <w:rPr>
                  <w:b/>
                  <w:bCs/>
                  <w:i/>
                  <w:iCs/>
                  <w:noProof/>
                  <w:lang w:val="lt-LT"/>
                </w:rPr>
              </w:pPr>
              <w:r w:rsidRPr="00A5486C">
                <w:rPr>
                  <w:b/>
                  <w:bCs/>
                  <w:i/>
                  <w:iCs/>
                  <w:noProof/>
                  <w:lang w:val="lt-LT"/>
                </w:rPr>
                <w:fldChar w:fldCharType="begin"/>
              </w:r>
              <w:r w:rsidRPr="00A5486C">
                <w:rPr>
                  <w:b/>
                  <w:bCs/>
                  <w:i/>
                  <w:iCs/>
                  <w:noProof/>
                  <w:lang w:val="lt-LT"/>
                </w:rPr>
                <w:instrText xml:space="preserve"> BIBLIOGRAPHY </w:instrText>
              </w:r>
              <w:r w:rsidRPr="00A5486C">
                <w:rPr>
                  <w:b/>
                  <w:bCs/>
                  <w:i/>
                  <w:iCs/>
                  <w:noProof/>
                  <w:lang w:val="lt-LT"/>
                </w:rPr>
                <w:fldChar w:fldCharType="separate"/>
              </w:r>
              <w:r w:rsidR="00BE094A" w:rsidRPr="00A5486C">
                <w:rPr>
                  <w:b/>
                  <w:bCs/>
                  <w:i/>
                  <w:iCs/>
                  <w:noProof/>
                  <w:lang w:val="lt-LT"/>
                </w:rPr>
                <w:t xml:space="preserve">1. Perdavimo tinklo objektų projektinių pasiūlymų sudėtis. </w:t>
              </w:r>
            </w:p>
            <w:p w14:paraId="0BACF735" w14:textId="77777777" w:rsidR="00BE094A" w:rsidRPr="00A5486C" w:rsidRDefault="00BE094A" w:rsidP="00BE094A">
              <w:pPr>
                <w:pStyle w:val="Bibliography"/>
                <w:rPr>
                  <w:b/>
                  <w:bCs/>
                  <w:i/>
                  <w:iCs/>
                  <w:noProof/>
                  <w:lang w:val="lt-LT"/>
                </w:rPr>
              </w:pPr>
              <w:r w:rsidRPr="00A5486C">
                <w:rPr>
                  <w:b/>
                  <w:bCs/>
                  <w:i/>
                  <w:iCs/>
                  <w:noProof/>
                  <w:lang w:val="lt-LT"/>
                </w:rPr>
                <w:t xml:space="preserve">2. LITGRID AB reikalavimai techninių projektų sudėčiai. </w:t>
              </w:r>
            </w:p>
            <w:p w14:paraId="0594649B" w14:textId="77777777" w:rsidR="00BE094A" w:rsidRPr="00A5486C" w:rsidRDefault="00BE094A" w:rsidP="00BE094A">
              <w:pPr>
                <w:pStyle w:val="Bibliography"/>
                <w:rPr>
                  <w:b/>
                  <w:bCs/>
                  <w:i/>
                  <w:iCs/>
                  <w:noProof/>
                  <w:lang w:val="lt-LT"/>
                </w:rPr>
              </w:pPr>
              <w:r w:rsidRPr="00A5486C">
                <w:rPr>
                  <w:b/>
                  <w:bCs/>
                  <w:i/>
                  <w:iCs/>
                  <w:noProof/>
                  <w:lang w:val="lt-LT"/>
                </w:rPr>
                <w:t xml:space="preserve">3. LITGRID AB reikalavimai Techninio projekto techninių specifikacijų sudarymui. </w:t>
              </w:r>
            </w:p>
            <w:p w14:paraId="28E43233" w14:textId="77777777" w:rsidR="00BE094A" w:rsidRPr="00A5486C" w:rsidRDefault="00BE094A" w:rsidP="00BE094A">
              <w:pPr>
                <w:pStyle w:val="Bibliography"/>
                <w:rPr>
                  <w:b/>
                  <w:bCs/>
                  <w:i/>
                  <w:iCs/>
                  <w:noProof/>
                  <w:lang w:val="lt-LT"/>
                </w:rPr>
              </w:pPr>
              <w:r w:rsidRPr="00A5486C">
                <w:rPr>
                  <w:b/>
                  <w:bCs/>
                  <w:i/>
                  <w:iCs/>
                  <w:noProof/>
                  <w:lang w:val="lt-LT"/>
                </w:rPr>
                <w:t xml:space="preserve">4. Reikalavimai statinio statybos skaičiuojamosios kainos nustatymui. </w:t>
              </w:r>
            </w:p>
            <w:p w14:paraId="5566A897" w14:textId="77777777" w:rsidR="00BE094A" w:rsidRPr="00A5486C" w:rsidRDefault="00BE094A" w:rsidP="00BE094A">
              <w:pPr>
                <w:pStyle w:val="Bibliography"/>
                <w:rPr>
                  <w:b/>
                  <w:bCs/>
                  <w:i/>
                  <w:iCs/>
                  <w:noProof/>
                  <w:lang w:val="lt-LT"/>
                </w:rPr>
              </w:pPr>
              <w:r w:rsidRPr="00A5486C">
                <w:rPr>
                  <w:b/>
                  <w:bCs/>
                  <w:i/>
                  <w:iCs/>
                  <w:noProof/>
                  <w:lang w:val="lt-LT"/>
                </w:rPr>
                <w:t xml:space="preserve">5. ESO prijungimo/techninės sąlygos E2N1468252. </w:t>
              </w:r>
            </w:p>
            <w:p w14:paraId="5E5E8F6E" w14:textId="77777777" w:rsidR="00BE094A" w:rsidRPr="00A5486C" w:rsidRDefault="00BE094A" w:rsidP="00BE094A">
              <w:pPr>
                <w:pStyle w:val="Bibliography"/>
                <w:rPr>
                  <w:b/>
                  <w:bCs/>
                  <w:i/>
                  <w:iCs/>
                  <w:noProof/>
                  <w:lang w:val="lt-LT"/>
                </w:rPr>
              </w:pPr>
              <w:r w:rsidRPr="00A5486C">
                <w:rPr>
                  <w:b/>
                  <w:bCs/>
                  <w:i/>
                  <w:iCs/>
                  <w:noProof/>
                  <w:lang w:val="lt-LT"/>
                </w:rPr>
                <w:t xml:space="preserve">6. Informacijos reikalavimai (EIR). </w:t>
              </w:r>
            </w:p>
            <w:p w14:paraId="6CB16259" w14:textId="77777777" w:rsidR="00BE094A" w:rsidRPr="00A5486C" w:rsidRDefault="00BE094A" w:rsidP="00BE094A">
              <w:pPr>
                <w:pStyle w:val="Bibliography"/>
                <w:rPr>
                  <w:b/>
                  <w:bCs/>
                  <w:i/>
                  <w:iCs/>
                  <w:noProof/>
                  <w:lang w:val="lt-LT"/>
                </w:rPr>
              </w:pPr>
              <w:r w:rsidRPr="00A5486C">
                <w:rPr>
                  <w:b/>
                  <w:bCs/>
                  <w:i/>
                  <w:iCs/>
                  <w:noProof/>
                  <w:lang w:val="lt-LT"/>
                </w:rPr>
                <w:t xml:space="preserve">7. Perdavimo tinklo objekto statybos/rekonstravimo dokumentacijos aprašas. </w:t>
              </w:r>
            </w:p>
            <w:p w14:paraId="6C16E60B" w14:textId="77777777" w:rsidR="00BE094A" w:rsidRPr="00A5486C" w:rsidRDefault="00BE094A" w:rsidP="00BE094A">
              <w:pPr>
                <w:pStyle w:val="Bibliography"/>
                <w:rPr>
                  <w:b/>
                  <w:bCs/>
                  <w:i/>
                  <w:iCs/>
                  <w:noProof/>
                  <w:lang w:val="lt-LT"/>
                </w:rPr>
              </w:pPr>
              <w:r w:rsidRPr="00A5486C">
                <w:rPr>
                  <w:b/>
                  <w:bCs/>
                  <w:i/>
                  <w:iCs/>
                  <w:noProof/>
                  <w:lang w:val="lt-LT"/>
                </w:rPr>
                <w:t xml:space="preserve">8. Minimalūs informacijos saugos reikalavimai projektavimui ir diegimui. </w:t>
              </w:r>
            </w:p>
            <w:p w14:paraId="45841B9F" w14:textId="77777777" w:rsidR="00BE094A" w:rsidRPr="00A5486C" w:rsidRDefault="00BE094A" w:rsidP="00BE094A">
              <w:pPr>
                <w:pStyle w:val="Bibliography"/>
                <w:rPr>
                  <w:b/>
                  <w:bCs/>
                  <w:i/>
                  <w:iCs/>
                  <w:noProof/>
                  <w:lang w:val="lt-LT"/>
                </w:rPr>
              </w:pPr>
              <w:r w:rsidRPr="00A5486C">
                <w:rPr>
                  <w:b/>
                  <w:bCs/>
                  <w:i/>
                  <w:iCs/>
                  <w:noProof/>
                  <w:lang w:val="lt-LT"/>
                </w:rPr>
                <w:t xml:space="preserve">9. Minimalūs informacijos saugos reikalavimai paslaugų teikimui. </w:t>
              </w:r>
            </w:p>
            <w:p w14:paraId="782484B1" w14:textId="77777777" w:rsidR="00BE094A" w:rsidRPr="00A5486C" w:rsidRDefault="00BE094A" w:rsidP="00BE094A">
              <w:pPr>
                <w:pStyle w:val="Bibliography"/>
                <w:rPr>
                  <w:b/>
                  <w:bCs/>
                  <w:i/>
                  <w:iCs/>
                  <w:noProof/>
                  <w:lang w:val="lt-LT"/>
                </w:rPr>
              </w:pPr>
              <w:r w:rsidRPr="00A5486C">
                <w:rPr>
                  <w:b/>
                  <w:bCs/>
                  <w:i/>
                  <w:iCs/>
                  <w:noProof/>
                  <w:lang w:val="lt-LT"/>
                </w:rPr>
                <w:t xml:space="preserve">10. 400-110 kV įtampos transformatorių pastočių valdymo pulto STR. </w:t>
              </w:r>
            </w:p>
            <w:p w14:paraId="2C0363A7" w14:textId="77777777" w:rsidR="00BE094A" w:rsidRPr="00A5486C" w:rsidRDefault="00BE094A" w:rsidP="00BE094A">
              <w:pPr>
                <w:pStyle w:val="Bibliography"/>
                <w:rPr>
                  <w:b/>
                  <w:bCs/>
                  <w:i/>
                  <w:iCs/>
                  <w:noProof/>
                  <w:lang w:val="lt-LT"/>
                </w:rPr>
              </w:pPr>
              <w:r w:rsidRPr="00A5486C">
                <w:rPr>
                  <w:b/>
                  <w:bCs/>
                  <w:i/>
                  <w:iCs/>
                  <w:noProof/>
                  <w:lang w:val="lt-LT"/>
                </w:rPr>
                <w:t xml:space="preserve">11. 400-110 kV įtampos transformatorių pastočių kondicionierių ir jų jungiamųjų dalių įrangos standartiniai techniniai reikalavimai. </w:t>
              </w:r>
            </w:p>
            <w:p w14:paraId="1912C022" w14:textId="77777777" w:rsidR="00BE094A" w:rsidRPr="00A5486C" w:rsidRDefault="00BE094A" w:rsidP="00BE094A">
              <w:pPr>
                <w:pStyle w:val="Bibliography"/>
                <w:rPr>
                  <w:b/>
                  <w:bCs/>
                  <w:i/>
                  <w:iCs/>
                  <w:noProof/>
                  <w:lang w:val="lt-LT"/>
                </w:rPr>
              </w:pPr>
              <w:r w:rsidRPr="00A5486C">
                <w:rPr>
                  <w:b/>
                  <w:bCs/>
                  <w:i/>
                  <w:iCs/>
                  <w:noProof/>
                  <w:lang w:val="lt-LT"/>
                </w:rPr>
                <w:t xml:space="preserve">12. 400-110 kv įtampos transformatorių pastočių ir skirstyklų valdymo pultų ŠVOK sistemų standartiniai techniniai reikalavimai . </w:t>
              </w:r>
            </w:p>
            <w:p w14:paraId="7F61903F" w14:textId="77777777" w:rsidR="00BE094A" w:rsidRPr="00A5486C" w:rsidRDefault="00BE094A" w:rsidP="00BE094A">
              <w:pPr>
                <w:pStyle w:val="Bibliography"/>
                <w:rPr>
                  <w:b/>
                  <w:bCs/>
                  <w:i/>
                  <w:iCs/>
                  <w:noProof/>
                  <w:lang w:val="lt-LT"/>
                </w:rPr>
              </w:pPr>
              <w:r w:rsidRPr="00A5486C">
                <w:rPr>
                  <w:b/>
                  <w:bCs/>
                  <w:i/>
                  <w:iCs/>
                  <w:noProof/>
                  <w:lang w:val="lt-LT"/>
                </w:rPr>
                <w:t xml:space="preserve">13. 330-110 kV įtampos atvirų skirstyklų elektros įrenginius laikančių plieninių konstrukcijų standartiniai techniniai reikalavimai. </w:t>
              </w:r>
            </w:p>
            <w:p w14:paraId="5CE7AE0E" w14:textId="77777777" w:rsidR="00BE094A" w:rsidRPr="00A5486C" w:rsidRDefault="00BE094A" w:rsidP="00BE094A">
              <w:pPr>
                <w:pStyle w:val="Bibliography"/>
                <w:rPr>
                  <w:b/>
                  <w:bCs/>
                  <w:i/>
                  <w:iCs/>
                  <w:noProof/>
                  <w:lang w:val="lt-LT"/>
                </w:rPr>
              </w:pPr>
              <w:r w:rsidRPr="00A5486C">
                <w:rPr>
                  <w:b/>
                  <w:bCs/>
                  <w:i/>
                  <w:iCs/>
                  <w:noProof/>
                  <w:lang w:val="lt-LT"/>
                </w:rPr>
                <w:t xml:space="preserve">14. 110-400 kV įtampos pastočių, skirstyklų įrenginių ir oro linijų plieninių konstrukcijų dengimo cinku karštuoju būdu standartiniai techniniai reikalavimai. </w:t>
              </w:r>
            </w:p>
            <w:p w14:paraId="3F0D41F4" w14:textId="77777777" w:rsidR="00BE094A" w:rsidRPr="00A5486C" w:rsidRDefault="00BE094A" w:rsidP="00BE094A">
              <w:pPr>
                <w:pStyle w:val="Bibliography"/>
                <w:rPr>
                  <w:b/>
                  <w:bCs/>
                  <w:i/>
                  <w:iCs/>
                  <w:noProof/>
                  <w:lang w:val="lt-LT"/>
                </w:rPr>
              </w:pPr>
              <w:r w:rsidRPr="00A5486C">
                <w:rPr>
                  <w:b/>
                  <w:bCs/>
                  <w:i/>
                  <w:iCs/>
                  <w:noProof/>
                  <w:lang w:val="lt-LT"/>
                </w:rPr>
                <w:t xml:space="preserve">15. 330-110 kV įtampos transformatorių pastočių ir atvirų skirstyklų elektros įrenginių gamyklinių gelžbetoninių pamatų standartiniai techniai reikalavimai. </w:t>
              </w:r>
            </w:p>
            <w:p w14:paraId="7AA7F292" w14:textId="77777777" w:rsidR="00BE094A" w:rsidRPr="00A5486C" w:rsidRDefault="00BE094A" w:rsidP="00BE094A">
              <w:pPr>
                <w:pStyle w:val="Bibliography"/>
                <w:rPr>
                  <w:b/>
                  <w:bCs/>
                  <w:i/>
                  <w:iCs/>
                  <w:noProof/>
                  <w:lang w:val="lt-LT"/>
                </w:rPr>
              </w:pPr>
              <w:r w:rsidRPr="00A5486C">
                <w:rPr>
                  <w:b/>
                  <w:bCs/>
                  <w:i/>
                  <w:iCs/>
                  <w:noProof/>
                  <w:lang w:val="lt-LT"/>
                </w:rPr>
                <w:t xml:space="preserve">16. 330-110 kV įtampos transformatorinių pastočių ir atvirų skirstyklų gelžbetoninių antžeminių kabelių kanalų standartiniai techniniai reikalavimai. </w:t>
              </w:r>
            </w:p>
            <w:p w14:paraId="1811CF71" w14:textId="77777777" w:rsidR="00BE094A" w:rsidRPr="00A5486C" w:rsidRDefault="00BE094A" w:rsidP="00BE094A">
              <w:pPr>
                <w:pStyle w:val="Bibliography"/>
                <w:rPr>
                  <w:b/>
                  <w:bCs/>
                  <w:i/>
                  <w:iCs/>
                  <w:noProof/>
                  <w:lang w:val="lt-LT"/>
                </w:rPr>
              </w:pPr>
              <w:r w:rsidRPr="00A5486C">
                <w:rPr>
                  <w:b/>
                  <w:bCs/>
                  <w:i/>
                  <w:iCs/>
                  <w:noProof/>
                  <w:lang w:val="lt-LT"/>
                </w:rPr>
                <w:t xml:space="preserve">17. 330-110 kV įtampos transformatorių pastočių atvirų skirstyklų ir kabelinių linijų įgilintų gelžbetoninių kabelinių kanalų standartiniai techniniai reikalavimai. </w:t>
              </w:r>
            </w:p>
            <w:p w14:paraId="7E4FD406" w14:textId="77777777" w:rsidR="00BE094A" w:rsidRPr="00A5486C" w:rsidRDefault="00BE094A" w:rsidP="00BE094A">
              <w:pPr>
                <w:pStyle w:val="Bibliography"/>
                <w:rPr>
                  <w:b/>
                  <w:bCs/>
                  <w:i/>
                  <w:iCs/>
                  <w:noProof/>
                  <w:lang w:val="lt-LT"/>
                </w:rPr>
              </w:pPr>
              <w:r w:rsidRPr="00A5486C">
                <w:rPr>
                  <w:b/>
                  <w:bCs/>
                  <w:i/>
                  <w:iCs/>
                  <w:noProof/>
                  <w:lang w:val="lt-LT"/>
                </w:rPr>
                <w:t xml:space="preserve">18. Standartiniai techniniai reikalavimai žemos įtampos kabelių apsauginiams vamzdžiams įrengiamiems nuo žemės lygio iki įrenginių pavarų/gnybtų spintų. </w:t>
              </w:r>
            </w:p>
            <w:p w14:paraId="5785F04D" w14:textId="77777777" w:rsidR="00BE094A" w:rsidRPr="00A5486C" w:rsidRDefault="00BE094A" w:rsidP="00BE094A">
              <w:pPr>
                <w:pStyle w:val="Bibliography"/>
                <w:rPr>
                  <w:b/>
                  <w:bCs/>
                  <w:i/>
                  <w:iCs/>
                  <w:noProof/>
                  <w:lang w:val="lt-LT"/>
                </w:rPr>
              </w:pPr>
              <w:r w:rsidRPr="00A5486C">
                <w:rPr>
                  <w:b/>
                  <w:bCs/>
                  <w:i/>
                  <w:iCs/>
                  <w:noProof/>
                  <w:lang w:val="lt-LT"/>
                </w:rPr>
                <w:t xml:space="preserve">19. 400-110 kV įtampos transformatorių pastočių ir atvirų skyrstyklų projektavimo užduoties sklypo plano tipiniai mazgai. </w:t>
              </w:r>
            </w:p>
            <w:p w14:paraId="48609935" w14:textId="77777777" w:rsidR="00BE094A" w:rsidRPr="00A5486C" w:rsidRDefault="00BE094A" w:rsidP="00BE094A">
              <w:pPr>
                <w:pStyle w:val="Bibliography"/>
                <w:rPr>
                  <w:b/>
                  <w:bCs/>
                  <w:i/>
                  <w:iCs/>
                  <w:noProof/>
                  <w:lang w:val="lt-LT"/>
                </w:rPr>
              </w:pPr>
              <w:r w:rsidRPr="00A5486C">
                <w:rPr>
                  <w:b/>
                  <w:bCs/>
                  <w:i/>
                  <w:iCs/>
                  <w:noProof/>
                  <w:lang w:val="lt-LT"/>
                </w:rPr>
                <w:t xml:space="preserve">20. 330-110 kV Įtampos transformatorių pastočių ir atvirų skirstyklų vidaus kelių įrengimo standartiniai techniniai reiklavimai. </w:t>
              </w:r>
            </w:p>
            <w:p w14:paraId="3CE25AEC" w14:textId="77777777" w:rsidR="00BE094A" w:rsidRPr="00A5486C" w:rsidRDefault="00BE094A" w:rsidP="00BE094A">
              <w:pPr>
                <w:pStyle w:val="Bibliography"/>
                <w:rPr>
                  <w:b/>
                  <w:bCs/>
                  <w:i/>
                  <w:iCs/>
                  <w:noProof/>
                  <w:lang w:val="lt-LT"/>
                </w:rPr>
              </w:pPr>
              <w:r w:rsidRPr="00A5486C">
                <w:rPr>
                  <w:b/>
                  <w:bCs/>
                  <w:i/>
                  <w:iCs/>
                  <w:noProof/>
                  <w:lang w:val="lt-LT"/>
                </w:rPr>
                <w:t xml:space="preserve">21. 330-110 kV įtampos transformatorių pastočių ir atvirų skirstyklų teritorijų dangų įrengimo STR. </w:t>
              </w:r>
            </w:p>
            <w:p w14:paraId="52C6F350" w14:textId="77777777" w:rsidR="00BE094A" w:rsidRPr="00A5486C" w:rsidRDefault="00BE094A" w:rsidP="00BE094A">
              <w:pPr>
                <w:pStyle w:val="Bibliography"/>
                <w:rPr>
                  <w:b/>
                  <w:bCs/>
                  <w:i/>
                  <w:iCs/>
                  <w:noProof/>
                  <w:lang w:val="lt-LT"/>
                </w:rPr>
              </w:pPr>
              <w:r w:rsidRPr="00A5486C">
                <w:rPr>
                  <w:b/>
                  <w:bCs/>
                  <w:i/>
                  <w:iCs/>
                  <w:noProof/>
                  <w:lang w:val="lt-LT"/>
                </w:rPr>
                <w:t xml:space="preserve">22. Standartiniai techniniai reikalavimai 400-110 kV įtampos transformatorių pastočių ir atvirų skirstyklų tvoroms. </w:t>
              </w:r>
            </w:p>
            <w:p w14:paraId="35712D43" w14:textId="77777777" w:rsidR="00BE094A" w:rsidRPr="00A5486C" w:rsidRDefault="00BE094A" w:rsidP="00BE094A">
              <w:pPr>
                <w:pStyle w:val="Bibliography"/>
                <w:rPr>
                  <w:b/>
                  <w:bCs/>
                  <w:i/>
                  <w:iCs/>
                  <w:noProof/>
                  <w:lang w:val="lt-LT"/>
                </w:rPr>
              </w:pPr>
              <w:r w:rsidRPr="00A5486C">
                <w:rPr>
                  <w:b/>
                  <w:bCs/>
                  <w:i/>
                  <w:iCs/>
                  <w:noProof/>
                  <w:lang w:val="lt-LT"/>
                </w:rPr>
                <w:t xml:space="preserve">23. Skirstyklos demontuojamų įrenginių, perduodamų į LITGRID AB avarinį rezervą, sąrašas. </w:t>
              </w:r>
            </w:p>
            <w:p w14:paraId="51E23E14" w14:textId="77777777" w:rsidR="00BE094A" w:rsidRPr="00A5486C" w:rsidRDefault="00BE094A" w:rsidP="00BE094A">
              <w:pPr>
                <w:pStyle w:val="Bibliography"/>
                <w:rPr>
                  <w:b/>
                  <w:bCs/>
                  <w:i/>
                  <w:iCs/>
                  <w:noProof/>
                  <w:lang w:val="lt-LT"/>
                </w:rPr>
              </w:pPr>
              <w:r w:rsidRPr="00A5486C">
                <w:rPr>
                  <w:b/>
                  <w:bCs/>
                  <w:i/>
                  <w:iCs/>
                  <w:noProof/>
                  <w:lang w:val="lt-LT"/>
                </w:rPr>
                <w:t xml:space="preserve">24. Standartiniai techniniai reikalavimai 110 kV jungtuvams su dujų, nesukeliančių visuotinio atšilimo, izoliacija. </w:t>
              </w:r>
            </w:p>
            <w:p w14:paraId="6F745DD4" w14:textId="77777777" w:rsidR="00BE094A" w:rsidRPr="00A5486C" w:rsidRDefault="00BE094A" w:rsidP="00BE094A">
              <w:pPr>
                <w:pStyle w:val="Bibliography"/>
                <w:rPr>
                  <w:b/>
                  <w:bCs/>
                  <w:i/>
                  <w:iCs/>
                  <w:noProof/>
                  <w:lang w:val="lt-LT"/>
                </w:rPr>
              </w:pPr>
              <w:r w:rsidRPr="00A5486C">
                <w:rPr>
                  <w:b/>
                  <w:bCs/>
                  <w:i/>
                  <w:iCs/>
                  <w:noProof/>
                  <w:lang w:val="lt-LT"/>
                </w:rPr>
                <w:lastRenderedPageBreak/>
                <w:t xml:space="preserve">25. Standartiniai techniniai reikalavimai 110 kV matavimo transformatoriams. </w:t>
              </w:r>
            </w:p>
            <w:p w14:paraId="5E4082AD" w14:textId="77777777" w:rsidR="00BE094A" w:rsidRPr="00A5486C" w:rsidRDefault="00BE094A" w:rsidP="00BE094A">
              <w:pPr>
                <w:pStyle w:val="Bibliography"/>
                <w:rPr>
                  <w:b/>
                  <w:bCs/>
                  <w:i/>
                  <w:iCs/>
                  <w:noProof/>
                  <w:lang w:val="lt-LT"/>
                </w:rPr>
              </w:pPr>
              <w:r w:rsidRPr="00A5486C">
                <w:rPr>
                  <w:b/>
                  <w:bCs/>
                  <w:i/>
                  <w:iCs/>
                  <w:noProof/>
                  <w:lang w:val="lt-LT"/>
                </w:rPr>
                <w:t xml:space="preserve">26. Standartiniai techniniai reikalavimai 110 kV įtampos skyrikliams. </w:t>
              </w:r>
            </w:p>
            <w:p w14:paraId="6BE22001" w14:textId="77777777" w:rsidR="00BE094A" w:rsidRPr="00A5486C" w:rsidRDefault="00BE094A" w:rsidP="00BE094A">
              <w:pPr>
                <w:pStyle w:val="Bibliography"/>
                <w:rPr>
                  <w:b/>
                  <w:bCs/>
                  <w:i/>
                  <w:iCs/>
                  <w:noProof/>
                  <w:lang w:val="lt-LT"/>
                </w:rPr>
              </w:pPr>
              <w:r w:rsidRPr="00A5486C">
                <w:rPr>
                  <w:b/>
                  <w:bCs/>
                  <w:i/>
                  <w:iCs/>
                  <w:noProof/>
                  <w:lang w:val="lt-LT"/>
                </w:rPr>
                <w:t xml:space="preserve">27. Standartiniai techniniai reikalavimai 110 kV įtampos viršįtampių ribotuvams 2 linijos iškrovos klasės. </w:t>
              </w:r>
            </w:p>
            <w:p w14:paraId="5CF2BB8D" w14:textId="77777777" w:rsidR="00BE094A" w:rsidRPr="00A5486C" w:rsidRDefault="00BE094A" w:rsidP="00BE094A">
              <w:pPr>
                <w:pStyle w:val="Bibliography"/>
                <w:rPr>
                  <w:b/>
                  <w:bCs/>
                  <w:i/>
                  <w:iCs/>
                  <w:noProof/>
                  <w:lang w:val="lt-LT"/>
                </w:rPr>
              </w:pPr>
              <w:r w:rsidRPr="00A5486C">
                <w:rPr>
                  <w:b/>
                  <w:bCs/>
                  <w:i/>
                  <w:iCs/>
                  <w:noProof/>
                  <w:lang w:val="lt-LT"/>
                </w:rPr>
                <w:t xml:space="preserve">28. Standartiniai techniniai reikalavimai 110 kV įtampos viršįtampių ribotuvams 3 linijos iškrovos klasės. </w:t>
              </w:r>
            </w:p>
            <w:p w14:paraId="6711ED5B" w14:textId="77777777" w:rsidR="00BE094A" w:rsidRPr="00A5486C" w:rsidRDefault="00BE094A" w:rsidP="00BE094A">
              <w:pPr>
                <w:pStyle w:val="Bibliography"/>
                <w:rPr>
                  <w:b/>
                  <w:bCs/>
                  <w:i/>
                  <w:iCs/>
                  <w:noProof/>
                  <w:lang w:val="lt-LT"/>
                </w:rPr>
              </w:pPr>
              <w:r w:rsidRPr="00A5486C">
                <w:rPr>
                  <w:b/>
                  <w:bCs/>
                  <w:i/>
                  <w:iCs/>
                  <w:noProof/>
                  <w:lang w:val="lt-LT"/>
                </w:rPr>
                <w:t xml:space="preserve">29. Apibendrinti reikalavimai viršįtampių ribotuvų įrengimui 110 kV transformatorių pastotėse. </w:t>
              </w:r>
            </w:p>
            <w:p w14:paraId="35CBB3CC" w14:textId="77777777" w:rsidR="00BE094A" w:rsidRPr="00A5486C" w:rsidRDefault="00BE094A" w:rsidP="00BE094A">
              <w:pPr>
                <w:pStyle w:val="Bibliography"/>
                <w:rPr>
                  <w:b/>
                  <w:bCs/>
                  <w:i/>
                  <w:iCs/>
                  <w:noProof/>
                  <w:lang w:val="lt-LT"/>
                </w:rPr>
              </w:pPr>
              <w:r w:rsidRPr="00A5486C">
                <w:rPr>
                  <w:b/>
                  <w:bCs/>
                  <w:i/>
                  <w:iCs/>
                  <w:noProof/>
                  <w:lang w:val="lt-LT"/>
                </w:rPr>
                <w:t xml:space="preserve">30. Perdavimo tinklo transformatorių pastočių ir skirstyklų savųjų reikmių maitinimo techniniai reikalavimai. </w:t>
              </w:r>
            </w:p>
            <w:p w14:paraId="62BD56A0" w14:textId="77777777" w:rsidR="00BE094A" w:rsidRPr="00A5486C" w:rsidRDefault="00BE094A" w:rsidP="00BE094A">
              <w:pPr>
                <w:pStyle w:val="Bibliography"/>
                <w:rPr>
                  <w:b/>
                  <w:bCs/>
                  <w:i/>
                  <w:iCs/>
                  <w:noProof/>
                  <w:lang w:val="lt-LT"/>
                </w:rPr>
              </w:pPr>
              <w:r w:rsidRPr="00A5486C">
                <w:rPr>
                  <w:b/>
                  <w:bCs/>
                  <w:i/>
                  <w:iCs/>
                  <w:noProof/>
                  <w:lang w:val="lt-LT"/>
                </w:rPr>
                <w:t xml:space="preserve">31. Standartiniai techniniai reikalavimai nuolatinės srovės savųjų reikmių skydui. </w:t>
              </w:r>
            </w:p>
            <w:p w14:paraId="14B116D6" w14:textId="77777777" w:rsidR="00BE094A" w:rsidRPr="00A5486C" w:rsidRDefault="00BE094A" w:rsidP="00BE094A">
              <w:pPr>
                <w:pStyle w:val="Bibliography"/>
                <w:rPr>
                  <w:b/>
                  <w:bCs/>
                  <w:i/>
                  <w:iCs/>
                  <w:noProof/>
                  <w:lang w:val="lt-LT"/>
                </w:rPr>
              </w:pPr>
              <w:r w:rsidRPr="00A5486C">
                <w:rPr>
                  <w:b/>
                  <w:bCs/>
                  <w:i/>
                  <w:iCs/>
                  <w:noProof/>
                  <w:lang w:val="lt-LT"/>
                </w:rPr>
                <w:t xml:space="preserve">32. Standartiniai techniniai reikalavimai stacionariosioms akumuliatorių baterijos. </w:t>
              </w:r>
            </w:p>
            <w:p w14:paraId="68C5D9FE" w14:textId="77777777" w:rsidR="00BE094A" w:rsidRPr="00A5486C" w:rsidRDefault="00BE094A" w:rsidP="00BE094A">
              <w:pPr>
                <w:pStyle w:val="Bibliography"/>
                <w:rPr>
                  <w:b/>
                  <w:bCs/>
                  <w:i/>
                  <w:iCs/>
                  <w:noProof/>
                  <w:lang w:val="lt-LT"/>
                </w:rPr>
              </w:pPr>
              <w:r w:rsidRPr="00A5486C">
                <w:rPr>
                  <w:b/>
                  <w:bCs/>
                  <w:i/>
                  <w:iCs/>
                  <w:noProof/>
                  <w:lang w:val="lt-LT"/>
                </w:rPr>
                <w:t xml:space="preserve">33. Standartiniai techniniai reikalavimai akumuliatorių baterijų įkrovikliams. </w:t>
              </w:r>
            </w:p>
            <w:p w14:paraId="0948E5B4" w14:textId="77777777" w:rsidR="00BE094A" w:rsidRPr="00A5486C" w:rsidRDefault="00BE094A" w:rsidP="00BE094A">
              <w:pPr>
                <w:pStyle w:val="Bibliography"/>
                <w:rPr>
                  <w:b/>
                  <w:bCs/>
                  <w:i/>
                  <w:iCs/>
                  <w:noProof/>
                  <w:lang w:val="lt-LT"/>
                </w:rPr>
              </w:pPr>
              <w:r w:rsidRPr="00A5486C">
                <w:rPr>
                  <w:b/>
                  <w:bCs/>
                  <w:i/>
                  <w:iCs/>
                  <w:noProof/>
                  <w:lang w:val="lt-LT"/>
                </w:rPr>
                <w:t xml:space="preserve">34. Standartiniai techniniai reikalavimai stacionarių akumuliatorių baterijų įrengimui spintose. </w:t>
              </w:r>
            </w:p>
            <w:p w14:paraId="4CA0EA9B" w14:textId="77777777" w:rsidR="00BE094A" w:rsidRPr="00A5486C" w:rsidRDefault="00BE094A" w:rsidP="00BE094A">
              <w:pPr>
                <w:pStyle w:val="Bibliography"/>
                <w:rPr>
                  <w:b/>
                  <w:bCs/>
                  <w:i/>
                  <w:iCs/>
                  <w:noProof/>
                  <w:lang w:val="lt-LT"/>
                </w:rPr>
              </w:pPr>
              <w:r w:rsidRPr="00A5486C">
                <w:rPr>
                  <w:b/>
                  <w:bCs/>
                  <w:i/>
                  <w:iCs/>
                  <w:noProof/>
                  <w:lang w:val="lt-LT"/>
                </w:rPr>
                <w:t xml:space="preserve">35. Standartiniai techniniai reikalavimai kintamos srovės savųjų reikmių skydui. </w:t>
              </w:r>
            </w:p>
            <w:p w14:paraId="54550955" w14:textId="77777777" w:rsidR="00BE094A" w:rsidRPr="00A5486C" w:rsidRDefault="00BE094A" w:rsidP="00BE094A">
              <w:pPr>
                <w:pStyle w:val="Bibliography"/>
                <w:rPr>
                  <w:b/>
                  <w:bCs/>
                  <w:i/>
                  <w:iCs/>
                  <w:noProof/>
                  <w:lang w:val="lt-LT"/>
                </w:rPr>
              </w:pPr>
              <w:r w:rsidRPr="00A5486C">
                <w:rPr>
                  <w:b/>
                  <w:bCs/>
                  <w:i/>
                  <w:iCs/>
                  <w:noProof/>
                  <w:lang w:val="lt-LT"/>
                </w:rPr>
                <w:t xml:space="preserve">36. Standartiniai techniniai reikalavimas saulės elektrinių fotovoltiniams moduliams. </w:t>
              </w:r>
            </w:p>
            <w:p w14:paraId="5D53F797" w14:textId="77777777" w:rsidR="00BE094A" w:rsidRPr="00A5486C" w:rsidRDefault="00BE094A" w:rsidP="00BE094A">
              <w:pPr>
                <w:pStyle w:val="Bibliography"/>
                <w:rPr>
                  <w:b/>
                  <w:bCs/>
                  <w:i/>
                  <w:iCs/>
                  <w:noProof/>
                  <w:lang w:val="lt-LT"/>
                </w:rPr>
              </w:pPr>
              <w:r w:rsidRPr="00A5486C">
                <w:rPr>
                  <w:b/>
                  <w:bCs/>
                  <w:i/>
                  <w:iCs/>
                  <w:noProof/>
                  <w:lang w:val="lt-LT"/>
                </w:rPr>
                <w:t xml:space="preserve">37. Standartiniai techniniai reikalavimai saulės elektrinių galios keitikliams . </w:t>
              </w:r>
            </w:p>
            <w:p w14:paraId="794E4367" w14:textId="77777777" w:rsidR="00BE094A" w:rsidRPr="00A5486C" w:rsidRDefault="00BE094A" w:rsidP="00BE094A">
              <w:pPr>
                <w:pStyle w:val="Bibliography"/>
                <w:rPr>
                  <w:b/>
                  <w:bCs/>
                  <w:i/>
                  <w:iCs/>
                  <w:noProof/>
                  <w:lang w:val="lt-LT"/>
                </w:rPr>
              </w:pPr>
              <w:r w:rsidRPr="00A5486C">
                <w:rPr>
                  <w:b/>
                  <w:bCs/>
                  <w:i/>
                  <w:iCs/>
                  <w:noProof/>
                  <w:lang w:val="lt-LT"/>
                </w:rPr>
                <w:t xml:space="preserve">38. Standartiniai techniniai reikalavimai 400-110 kV vamzdiniams laidininkams. </w:t>
              </w:r>
            </w:p>
            <w:p w14:paraId="4A7CC7AB" w14:textId="77777777" w:rsidR="00BE094A" w:rsidRPr="00A5486C" w:rsidRDefault="00BE094A" w:rsidP="00BE094A">
              <w:pPr>
                <w:pStyle w:val="Bibliography"/>
                <w:rPr>
                  <w:b/>
                  <w:bCs/>
                  <w:i/>
                  <w:iCs/>
                  <w:noProof/>
                  <w:lang w:val="lt-LT"/>
                </w:rPr>
              </w:pPr>
              <w:r w:rsidRPr="00A5486C">
                <w:rPr>
                  <w:b/>
                  <w:bCs/>
                  <w:i/>
                  <w:iCs/>
                  <w:noProof/>
                  <w:lang w:val="lt-LT"/>
                </w:rPr>
                <w:t xml:space="preserve">39. Standartiniai techniniai reikalavimai 400-110 kV pastotėse naudojamiems lankstiems laidams. </w:t>
              </w:r>
            </w:p>
            <w:p w14:paraId="3004D1B3" w14:textId="77777777" w:rsidR="00BE094A" w:rsidRPr="00A5486C" w:rsidRDefault="00BE094A" w:rsidP="00BE094A">
              <w:pPr>
                <w:pStyle w:val="Bibliography"/>
                <w:rPr>
                  <w:b/>
                  <w:bCs/>
                  <w:i/>
                  <w:iCs/>
                  <w:noProof/>
                  <w:lang w:val="lt-LT"/>
                </w:rPr>
              </w:pPr>
              <w:r w:rsidRPr="00A5486C">
                <w:rPr>
                  <w:b/>
                  <w:bCs/>
                  <w:i/>
                  <w:iCs/>
                  <w:noProof/>
                  <w:lang w:val="lt-LT"/>
                </w:rPr>
                <w:t xml:space="preserve">40. Standartiniai techniniai reikalavimai 110kV įtampos polimeriniams strypiniams izoliatoriams. </w:t>
              </w:r>
            </w:p>
            <w:p w14:paraId="43ED8D0E" w14:textId="77777777" w:rsidR="00BE094A" w:rsidRPr="00A5486C" w:rsidRDefault="00BE094A" w:rsidP="00BE094A">
              <w:pPr>
                <w:pStyle w:val="Bibliography"/>
                <w:rPr>
                  <w:b/>
                  <w:bCs/>
                  <w:i/>
                  <w:iCs/>
                  <w:noProof/>
                  <w:lang w:val="lt-LT"/>
                </w:rPr>
              </w:pPr>
              <w:r w:rsidRPr="00A5486C">
                <w:rPr>
                  <w:b/>
                  <w:bCs/>
                  <w:i/>
                  <w:iCs/>
                  <w:noProof/>
                  <w:lang w:val="lt-LT"/>
                </w:rPr>
                <w:t xml:space="preserve">41. Standartiniai techniniai reiklavimai 400-330-110 kV įtampos atraminiams izoliatoriams. </w:t>
              </w:r>
            </w:p>
            <w:p w14:paraId="0B492170" w14:textId="77777777" w:rsidR="00BE094A" w:rsidRPr="00A5486C" w:rsidRDefault="00BE094A" w:rsidP="00BE094A">
              <w:pPr>
                <w:pStyle w:val="Bibliography"/>
                <w:rPr>
                  <w:b/>
                  <w:bCs/>
                  <w:i/>
                  <w:iCs/>
                  <w:noProof/>
                  <w:lang w:val="lt-LT"/>
                </w:rPr>
              </w:pPr>
              <w:r w:rsidRPr="00A5486C">
                <w:rPr>
                  <w:b/>
                  <w:bCs/>
                  <w:i/>
                  <w:iCs/>
                  <w:noProof/>
                  <w:lang w:val="lt-LT"/>
                </w:rPr>
                <w:t xml:space="preserve">42. Standartiniai techniniai reikalavimai 400-330-110 kV pirminių įrenginių prijungimo gnybtams. </w:t>
              </w:r>
            </w:p>
            <w:p w14:paraId="0F9486E1" w14:textId="77777777" w:rsidR="00BE094A" w:rsidRPr="00A5486C" w:rsidRDefault="00BE094A" w:rsidP="00BE094A">
              <w:pPr>
                <w:pStyle w:val="Bibliography"/>
                <w:rPr>
                  <w:b/>
                  <w:bCs/>
                  <w:i/>
                  <w:iCs/>
                  <w:noProof/>
                  <w:lang w:val="lt-LT"/>
                </w:rPr>
              </w:pPr>
              <w:r w:rsidRPr="00A5486C">
                <w:rPr>
                  <w:b/>
                  <w:bCs/>
                  <w:i/>
                  <w:iCs/>
                  <w:noProof/>
                  <w:lang w:val="lt-LT"/>
                </w:rPr>
                <w:t xml:space="preserve">43. Reikalavimai 400-330-110 kV įtampos transformatorių pastočių įžeminimo kontūro įrengimui. </w:t>
              </w:r>
            </w:p>
            <w:p w14:paraId="50071A43" w14:textId="77777777" w:rsidR="00BE094A" w:rsidRPr="00A5486C" w:rsidRDefault="00BE094A" w:rsidP="00BE094A">
              <w:pPr>
                <w:pStyle w:val="Bibliography"/>
                <w:rPr>
                  <w:b/>
                  <w:bCs/>
                  <w:i/>
                  <w:iCs/>
                  <w:noProof/>
                  <w:lang w:val="lt-LT"/>
                </w:rPr>
              </w:pPr>
              <w:r w:rsidRPr="00A5486C">
                <w:rPr>
                  <w:b/>
                  <w:bCs/>
                  <w:i/>
                  <w:iCs/>
                  <w:noProof/>
                  <w:lang w:val="lt-LT"/>
                </w:rPr>
                <w:t xml:space="preserve">44. Standartiniai techniniai reikalavimai 400-330-110 kV įtampos transformatorių pastočių įžeminimo kontūro elementams. </w:t>
              </w:r>
            </w:p>
            <w:p w14:paraId="3B8762D8" w14:textId="77777777" w:rsidR="00BE094A" w:rsidRPr="00A5486C" w:rsidRDefault="00BE094A" w:rsidP="00BE094A">
              <w:pPr>
                <w:pStyle w:val="Bibliography"/>
                <w:rPr>
                  <w:b/>
                  <w:bCs/>
                  <w:i/>
                  <w:iCs/>
                  <w:noProof/>
                  <w:lang w:val="lt-LT"/>
                </w:rPr>
              </w:pPr>
              <w:r w:rsidRPr="00A5486C">
                <w:rPr>
                  <w:b/>
                  <w:bCs/>
                  <w:i/>
                  <w:iCs/>
                  <w:noProof/>
                  <w:lang w:val="lt-LT"/>
                </w:rPr>
                <w:t xml:space="preserve">45. Perdavimo tinklo operatyvinių ir techninių pavadinimų sudarymo ir žymėjimo tvarkos aprašas. </w:t>
              </w:r>
            </w:p>
            <w:p w14:paraId="53E7BE87" w14:textId="77777777" w:rsidR="00BE094A" w:rsidRPr="00A5486C" w:rsidRDefault="00BE094A" w:rsidP="00BE094A">
              <w:pPr>
                <w:pStyle w:val="Bibliography"/>
                <w:rPr>
                  <w:b/>
                  <w:bCs/>
                  <w:i/>
                  <w:iCs/>
                  <w:noProof/>
                  <w:lang w:val="lt-LT"/>
                </w:rPr>
              </w:pPr>
              <w:r w:rsidRPr="00A5486C">
                <w:rPr>
                  <w:b/>
                  <w:bCs/>
                  <w:i/>
                  <w:iCs/>
                  <w:noProof/>
                  <w:lang w:val="lt-LT"/>
                </w:rPr>
                <w:t xml:space="preserve">46. Standartiniai techniniai reikalavimai pirminių įrenginių techninių duomenų lentelėms. </w:t>
              </w:r>
            </w:p>
            <w:p w14:paraId="7C851482" w14:textId="77777777" w:rsidR="00BE094A" w:rsidRPr="00A5486C" w:rsidRDefault="00BE094A" w:rsidP="00BE094A">
              <w:pPr>
                <w:pStyle w:val="Bibliography"/>
                <w:rPr>
                  <w:b/>
                  <w:bCs/>
                  <w:i/>
                  <w:iCs/>
                  <w:noProof/>
                  <w:lang w:val="lt-LT"/>
                </w:rPr>
              </w:pPr>
              <w:r w:rsidRPr="00A5486C">
                <w:rPr>
                  <w:b/>
                  <w:bCs/>
                  <w:i/>
                  <w:iCs/>
                  <w:noProof/>
                  <w:lang w:val="lt-LT"/>
                </w:rPr>
                <w:t xml:space="preserve">47. Standartiniai techniniai reikalavimai 110 kV įtampos kabelių linijų apsaugai nuo išorinio mechaninio poveikio, klojant kabelius sankirtose su gatvėmis ir keliais atviru būdu tranšėjoje. </w:t>
              </w:r>
            </w:p>
            <w:p w14:paraId="1870CCC5" w14:textId="77777777" w:rsidR="00BE094A" w:rsidRPr="00A5486C" w:rsidRDefault="00BE094A" w:rsidP="00BE094A">
              <w:pPr>
                <w:pStyle w:val="Bibliography"/>
                <w:rPr>
                  <w:b/>
                  <w:bCs/>
                  <w:i/>
                  <w:iCs/>
                  <w:noProof/>
                  <w:lang w:val="lt-LT"/>
                </w:rPr>
              </w:pPr>
              <w:r w:rsidRPr="00A5486C">
                <w:rPr>
                  <w:b/>
                  <w:bCs/>
                  <w:i/>
                  <w:iCs/>
                  <w:noProof/>
                  <w:lang w:val="lt-LT"/>
                </w:rPr>
                <w:t xml:space="preserve">48. Standartiniai techniniai reikalavimai 110 kV įtampos kabelių linijų apsaugai nuo išorinio mechaninio poveikio, klojant kabelius atviru būdu tranšėjoje. </w:t>
              </w:r>
            </w:p>
            <w:p w14:paraId="3A6C59B0" w14:textId="77777777" w:rsidR="00BE094A" w:rsidRPr="00A5486C" w:rsidRDefault="00BE094A" w:rsidP="00BE094A">
              <w:pPr>
                <w:pStyle w:val="Bibliography"/>
                <w:rPr>
                  <w:b/>
                  <w:bCs/>
                  <w:i/>
                  <w:iCs/>
                  <w:noProof/>
                  <w:lang w:val="lt-LT"/>
                </w:rPr>
              </w:pPr>
              <w:r w:rsidRPr="00A5486C">
                <w:rPr>
                  <w:b/>
                  <w:bCs/>
                  <w:i/>
                  <w:iCs/>
                  <w:noProof/>
                  <w:lang w:val="lt-LT"/>
                </w:rPr>
                <w:t xml:space="preserve">49. Standartiniai techniniai reikalavimai 110 kV įtampos kabelių linijų apsaugai nuo išorinio mechaninio poveikio, klojant kabelius atviru būdu tranšėjoje. </w:t>
              </w:r>
            </w:p>
            <w:p w14:paraId="69B990A6" w14:textId="77777777" w:rsidR="00BE094A" w:rsidRPr="00A5486C" w:rsidRDefault="00BE094A" w:rsidP="00BE094A">
              <w:pPr>
                <w:pStyle w:val="Bibliography"/>
                <w:rPr>
                  <w:b/>
                  <w:bCs/>
                  <w:i/>
                  <w:iCs/>
                  <w:noProof/>
                  <w:lang w:val="lt-LT"/>
                </w:rPr>
              </w:pPr>
              <w:r w:rsidRPr="00A5486C">
                <w:rPr>
                  <w:b/>
                  <w:bCs/>
                  <w:i/>
                  <w:iCs/>
                  <w:noProof/>
                  <w:lang w:val="lt-LT"/>
                </w:rPr>
                <w:t xml:space="preserve">50. Reikalavimai 400-110 kv įtampos oro linijų atramų ženklinimui. </w:t>
              </w:r>
            </w:p>
            <w:p w14:paraId="0EEF16BC" w14:textId="77777777" w:rsidR="00BE094A" w:rsidRPr="00A5486C" w:rsidRDefault="00BE094A" w:rsidP="00BE094A">
              <w:pPr>
                <w:pStyle w:val="Bibliography"/>
                <w:rPr>
                  <w:b/>
                  <w:bCs/>
                  <w:i/>
                  <w:iCs/>
                  <w:noProof/>
                  <w:lang w:val="lt-LT"/>
                </w:rPr>
              </w:pPr>
              <w:r w:rsidRPr="00A5486C">
                <w:rPr>
                  <w:b/>
                  <w:bCs/>
                  <w:i/>
                  <w:iCs/>
                  <w:noProof/>
                  <w:lang w:val="lt-LT"/>
                </w:rPr>
                <w:t xml:space="preserve">51. Standartiniai techniniai reikalavimai 110 kV įtampos oro linijų vibracijos slopintuvams (stokbridžo tipo) . </w:t>
              </w:r>
            </w:p>
            <w:p w14:paraId="0547E964" w14:textId="77777777" w:rsidR="00BE094A" w:rsidRPr="00A5486C" w:rsidRDefault="00BE094A" w:rsidP="00BE094A">
              <w:pPr>
                <w:pStyle w:val="Bibliography"/>
                <w:rPr>
                  <w:b/>
                  <w:bCs/>
                  <w:i/>
                  <w:iCs/>
                  <w:noProof/>
                  <w:lang w:val="lt-LT"/>
                </w:rPr>
              </w:pPr>
              <w:r w:rsidRPr="00A5486C">
                <w:rPr>
                  <w:b/>
                  <w:bCs/>
                  <w:i/>
                  <w:iCs/>
                  <w:noProof/>
                  <w:lang w:val="lt-LT"/>
                </w:rPr>
                <w:t xml:space="preserve">52. Standartiniai techniniai reikalavimai 400-110 kV įtampos oro linijų aliumininius su plieninių vijų šerdimi laidus laikantiems gnybtams . </w:t>
              </w:r>
            </w:p>
            <w:p w14:paraId="32D1528F" w14:textId="77777777" w:rsidR="00BE094A" w:rsidRPr="00A5486C" w:rsidRDefault="00BE094A" w:rsidP="00BE094A">
              <w:pPr>
                <w:pStyle w:val="Bibliography"/>
                <w:rPr>
                  <w:b/>
                  <w:bCs/>
                  <w:i/>
                  <w:iCs/>
                  <w:noProof/>
                  <w:lang w:val="lt-LT"/>
                </w:rPr>
              </w:pPr>
              <w:r w:rsidRPr="00A5486C">
                <w:rPr>
                  <w:b/>
                  <w:bCs/>
                  <w:i/>
                  <w:iCs/>
                  <w:noProof/>
                  <w:lang w:val="lt-LT"/>
                </w:rPr>
                <w:t xml:space="preserve">53. Standartiniai techniniai reikalavimai 400-110 kV įtampos oro linijų laidų ir žaibosaugos trosų be šviesolaidinio kabelio pleištinio tipo tempiamiesiems gnybtams . </w:t>
              </w:r>
            </w:p>
            <w:p w14:paraId="2358F864" w14:textId="77777777" w:rsidR="00BE094A" w:rsidRPr="00A5486C" w:rsidRDefault="00BE094A" w:rsidP="00BE094A">
              <w:pPr>
                <w:pStyle w:val="Bibliography"/>
                <w:rPr>
                  <w:b/>
                  <w:bCs/>
                  <w:i/>
                  <w:iCs/>
                  <w:noProof/>
                  <w:lang w:val="lt-LT"/>
                </w:rPr>
              </w:pPr>
              <w:r w:rsidRPr="00A5486C">
                <w:rPr>
                  <w:b/>
                  <w:bCs/>
                  <w:i/>
                  <w:iCs/>
                  <w:noProof/>
                  <w:lang w:val="lt-LT"/>
                </w:rPr>
                <w:t xml:space="preserve">54. Standartiniai techniniai reikalavimai 400-110 kV įtampos oro linijų laidų ir žaibosaugos trosų be šviesolaidinio kabelio presuojamo tipo tempiamiesiems gnybtams. </w:t>
              </w:r>
            </w:p>
            <w:p w14:paraId="273DCFE6" w14:textId="77777777" w:rsidR="00BE094A" w:rsidRPr="00A5486C" w:rsidRDefault="00BE094A" w:rsidP="00BE094A">
              <w:pPr>
                <w:pStyle w:val="Bibliography"/>
                <w:rPr>
                  <w:b/>
                  <w:bCs/>
                  <w:i/>
                  <w:iCs/>
                  <w:noProof/>
                  <w:lang w:val="lt-LT"/>
                </w:rPr>
              </w:pPr>
              <w:r w:rsidRPr="00A5486C">
                <w:rPr>
                  <w:b/>
                  <w:bCs/>
                  <w:i/>
                  <w:iCs/>
                  <w:noProof/>
                  <w:lang w:val="lt-LT"/>
                </w:rPr>
                <w:t xml:space="preserve">55. Standartiniai techniniai reikalavimai 400-110 kV įtampos oro linijų laidų ir žaibosaugos trosų be šviesolaidinio kabelio varžtinio tipo tempiamiesiems gnybtams . </w:t>
              </w:r>
            </w:p>
            <w:p w14:paraId="095D6D8B" w14:textId="77777777" w:rsidR="00BE094A" w:rsidRPr="00A5486C" w:rsidRDefault="00BE094A" w:rsidP="00BE094A">
              <w:pPr>
                <w:pStyle w:val="Bibliography"/>
                <w:rPr>
                  <w:b/>
                  <w:bCs/>
                  <w:i/>
                  <w:iCs/>
                  <w:noProof/>
                  <w:lang w:val="lt-LT"/>
                </w:rPr>
              </w:pPr>
              <w:r w:rsidRPr="00A5486C">
                <w:rPr>
                  <w:b/>
                  <w:bCs/>
                  <w:i/>
                  <w:iCs/>
                  <w:noProof/>
                  <w:lang w:val="lt-LT"/>
                </w:rPr>
                <w:t xml:space="preserve">56. standartiniai techniniai reikalavimai 400-110 kV įtampos oro linijų stikliniams lėkštiniams izoliatoriams . </w:t>
              </w:r>
            </w:p>
            <w:p w14:paraId="60402FCE" w14:textId="77777777" w:rsidR="00BE094A" w:rsidRPr="00A5486C" w:rsidRDefault="00BE094A" w:rsidP="00BE094A">
              <w:pPr>
                <w:pStyle w:val="Bibliography"/>
                <w:rPr>
                  <w:b/>
                  <w:bCs/>
                  <w:i/>
                  <w:iCs/>
                  <w:noProof/>
                  <w:lang w:val="lt-LT"/>
                </w:rPr>
              </w:pPr>
              <w:r w:rsidRPr="00A5486C">
                <w:rPr>
                  <w:b/>
                  <w:bCs/>
                  <w:i/>
                  <w:iCs/>
                  <w:noProof/>
                  <w:lang w:val="lt-LT"/>
                </w:rPr>
                <w:t xml:space="preserve">57. Standartiniai techniniai reikalavimai 400-110 kV įtampos oro linijų žaibosaugos trosui su šviesolaidiniu kabeliu (ŽTŠK) . </w:t>
              </w:r>
            </w:p>
            <w:p w14:paraId="1976E886" w14:textId="77777777" w:rsidR="00BE094A" w:rsidRPr="00A5486C" w:rsidRDefault="00BE094A" w:rsidP="00BE094A">
              <w:pPr>
                <w:pStyle w:val="Bibliography"/>
                <w:rPr>
                  <w:b/>
                  <w:bCs/>
                  <w:i/>
                  <w:iCs/>
                  <w:noProof/>
                  <w:lang w:val="lt-LT"/>
                </w:rPr>
              </w:pPr>
              <w:r w:rsidRPr="00A5486C">
                <w:rPr>
                  <w:b/>
                  <w:bCs/>
                  <w:i/>
                  <w:iCs/>
                  <w:noProof/>
                  <w:lang w:val="lt-LT"/>
                </w:rPr>
                <w:t xml:space="preserve">58. Standartiniai techniniai reikalavimai 400-110 kV įtampos oro linijų izoliatorių girliandų armatūrai . </w:t>
              </w:r>
            </w:p>
            <w:p w14:paraId="01C32BBC" w14:textId="77777777" w:rsidR="00BE094A" w:rsidRPr="00A5486C" w:rsidRDefault="00BE094A" w:rsidP="00BE094A">
              <w:pPr>
                <w:pStyle w:val="Bibliography"/>
                <w:rPr>
                  <w:b/>
                  <w:bCs/>
                  <w:i/>
                  <w:iCs/>
                  <w:noProof/>
                  <w:lang w:val="lt-LT"/>
                </w:rPr>
              </w:pPr>
              <w:r w:rsidRPr="00A5486C">
                <w:rPr>
                  <w:b/>
                  <w:bCs/>
                  <w:i/>
                  <w:iCs/>
                  <w:noProof/>
                  <w:lang w:val="lt-LT"/>
                </w:rPr>
                <w:t xml:space="preserve">59. Standartiniai techniniai reikalavimai 400-110 kV įtampos oro linijų laidų ir žaibosaugos trosų be šviesolaidinio kabelio presuojamo tipo jungiamiesiems gnybtams . </w:t>
              </w:r>
            </w:p>
            <w:p w14:paraId="3771709D" w14:textId="77777777" w:rsidR="00BE094A" w:rsidRPr="00A5486C" w:rsidRDefault="00BE094A" w:rsidP="00BE094A">
              <w:pPr>
                <w:pStyle w:val="Bibliography"/>
                <w:rPr>
                  <w:b/>
                  <w:bCs/>
                  <w:i/>
                  <w:iCs/>
                  <w:noProof/>
                  <w:lang w:val="lt-LT"/>
                </w:rPr>
              </w:pPr>
              <w:r w:rsidRPr="00A5486C">
                <w:rPr>
                  <w:b/>
                  <w:bCs/>
                  <w:i/>
                  <w:iCs/>
                  <w:noProof/>
                  <w:lang w:val="lt-LT"/>
                </w:rPr>
                <w:t xml:space="preserve">60. 60. Standartiniai techniai reikalavimai 110 kV įtampos OL stiklinių izoliatorių girliandų sudėčiai. </w:t>
              </w:r>
            </w:p>
            <w:p w14:paraId="15F9FC0D" w14:textId="77777777" w:rsidR="00BE094A" w:rsidRPr="00A5486C" w:rsidRDefault="00BE094A" w:rsidP="00BE094A">
              <w:pPr>
                <w:pStyle w:val="Bibliography"/>
                <w:rPr>
                  <w:b/>
                  <w:bCs/>
                  <w:i/>
                  <w:iCs/>
                  <w:noProof/>
                  <w:lang w:val="lt-LT"/>
                </w:rPr>
              </w:pPr>
              <w:r w:rsidRPr="00A5486C">
                <w:rPr>
                  <w:b/>
                  <w:bCs/>
                  <w:i/>
                  <w:iCs/>
                  <w:noProof/>
                  <w:lang w:val="lt-LT"/>
                </w:rPr>
                <w:lastRenderedPageBreak/>
                <w:t xml:space="preserve">61. Standartiniai techniniai reikalavimai 400-110 kV įtampos elektros perdavimo linijų įžeminimo kontūro įrengimui . </w:t>
              </w:r>
            </w:p>
            <w:p w14:paraId="32472E01" w14:textId="77777777" w:rsidR="00BE094A" w:rsidRPr="00A5486C" w:rsidRDefault="00BE094A" w:rsidP="00BE094A">
              <w:pPr>
                <w:pStyle w:val="Bibliography"/>
                <w:rPr>
                  <w:b/>
                  <w:bCs/>
                  <w:i/>
                  <w:iCs/>
                  <w:noProof/>
                  <w:lang w:val="lt-LT"/>
                </w:rPr>
              </w:pPr>
              <w:r w:rsidRPr="00A5486C">
                <w:rPr>
                  <w:b/>
                  <w:bCs/>
                  <w:i/>
                  <w:iCs/>
                  <w:noProof/>
                  <w:lang w:val="lt-LT"/>
                </w:rPr>
                <w:t xml:space="preserve">62. Standartiniai techniniai reikalavimai 400-110 kV įtampos elektros perdavimo linijų įžeminimo kontūro elementams . </w:t>
              </w:r>
            </w:p>
            <w:p w14:paraId="6FBCA770" w14:textId="77777777" w:rsidR="00BE094A" w:rsidRPr="00A5486C" w:rsidRDefault="00BE094A" w:rsidP="00BE094A">
              <w:pPr>
                <w:pStyle w:val="Bibliography"/>
                <w:rPr>
                  <w:b/>
                  <w:bCs/>
                  <w:i/>
                  <w:iCs/>
                  <w:noProof/>
                  <w:lang w:val="lt-LT"/>
                </w:rPr>
              </w:pPr>
              <w:r w:rsidRPr="00A5486C">
                <w:rPr>
                  <w:b/>
                  <w:bCs/>
                  <w:i/>
                  <w:iCs/>
                  <w:noProof/>
                  <w:lang w:val="lt-LT"/>
                </w:rPr>
                <w:t xml:space="preserve">63. Standartininiai techniniai reikalavimai 110 kV įtampos kabeliams su plastikine izoliacija . </w:t>
              </w:r>
            </w:p>
            <w:p w14:paraId="3370740A" w14:textId="77777777" w:rsidR="00BE094A" w:rsidRPr="00A5486C" w:rsidRDefault="00BE094A" w:rsidP="00BE094A">
              <w:pPr>
                <w:pStyle w:val="Bibliography"/>
                <w:rPr>
                  <w:b/>
                  <w:bCs/>
                  <w:i/>
                  <w:iCs/>
                  <w:noProof/>
                  <w:lang w:val="lt-LT"/>
                </w:rPr>
              </w:pPr>
              <w:r w:rsidRPr="00A5486C">
                <w:rPr>
                  <w:b/>
                  <w:bCs/>
                  <w:i/>
                  <w:iCs/>
                  <w:noProof/>
                  <w:lang w:val="lt-LT"/>
                </w:rPr>
                <w:t xml:space="preserve">64. Standartiniai techniniai reikalavimai 110 kV įtampos kabelių linijų su plastikine izoliacija galinėms movoms. </w:t>
              </w:r>
            </w:p>
            <w:p w14:paraId="7C208350" w14:textId="77777777" w:rsidR="00BE094A" w:rsidRPr="00A5486C" w:rsidRDefault="00BE094A" w:rsidP="00BE094A">
              <w:pPr>
                <w:pStyle w:val="Bibliography"/>
                <w:rPr>
                  <w:b/>
                  <w:bCs/>
                  <w:i/>
                  <w:iCs/>
                  <w:noProof/>
                  <w:lang w:val="lt-LT"/>
                </w:rPr>
              </w:pPr>
              <w:r w:rsidRPr="00A5486C">
                <w:rPr>
                  <w:b/>
                  <w:bCs/>
                  <w:i/>
                  <w:iCs/>
                  <w:noProof/>
                  <w:lang w:val="lt-LT"/>
                </w:rPr>
                <w:t xml:space="preserve">65. Standartiniai techniniai reikalavimai 110 kV kabelinės linijoe tiesimui uždaru horizontalaus kryptinio gręžimo būdu. </w:t>
              </w:r>
            </w:p>
            <w:p w14:paraId="065A928C" w14:textId="77777777" w:rsidR="00BE094A" w:rsidRPr="00A5486C" w:rsidRDefault="00BE094A" w:rsidP="00BE094A">
              <w:pPr>
                <w:pStyle w:val="Bibliography"/>
                <w:rPr>
                  <w:b/>
                  <w:bCs/>
                  <w:i/>
                  <w:iCs/>
                  <w:noProof/>
                  <w:lang w:val="lt-LT"/>
                </w:rPr>
              </w:pPr>
              <w:r w:rsidRPr="00A5486C">
                <w:rPr>
                  <w:b/>
                  <w:bCs/>
                  <w:i/>
                  <w:iCs/>
                  <w:noProof/>
                  <w:lang w:val="lt-LT"/>
                </w:rPr>
                <w:t xml:space="preserve">66. Perdavimo tinklo transformatorinių pastočių ir skirstyklų relinės apsaugos ir automatikos (RAA) įrangos kompleksinių bandymų reikalavimų aprašas. </w:t>
              </w:r>
            </w:p>
            <w:p w14:paraId="5BB4A959" w14:textId="77777777" w:rsidR="00BE094A" w:rsidRPr="00A5486C" w:rsidRDefault="00BE094A" w:rsidP="00BE094A">
              <w:pPr>
                <w:pStyle w:val="Bibliography"/>
                <w:rPr>
                  <w:b/>
                  <w:bCs/>
                  <w:i/>
                  <w:iCs/>
                  <w:noProof/>
                  <w:lang w:val="lt-LT"/>
                </w:rPr>
              </w:pPr>
              <w:r w:rsidRPr="00A5486C">
                <w:rPr>
                  <w:b/>
                  <w:bCs/>
                  <w:i/>
                  <w:iCs/>
                  <w:noProof/>
                  <w:lang w:val="lt-LT"/>
                </w:rPr>
                <w:t xml:space="preserve">67. Standartiniai techniniai reikalavimai 330/110/10 kV TP mikroprocesorinėms relinės apsaugos ir automatikos relėms ir valdikliams. </w:t>
              </w:r>
            </w:p>
            <w:p w14:paraId="3CD1A6C8" w14:textId="77777777" w:rsidR="00BE094A" w:rsidRPr="00A5486C" w:rsidRDefault="00BE094A" w:rsidP="00BE094A">
              <w:pPr>
                <w:pStyle w:val="Bibliography"/>
                <w:rPr>
                  <w:b/>
                  <w:bCs/>
                  <w:i/>
                  <w:iCs/>
                  <w:noProof/>
                  <w:lang w:val="lt-LT"/>
                </w:rPr>
              </w:pPr>
              <w:r w:rsidRPr="00A5486C">
                <w:rPr>
                  <w:b/>
                  <w:bCs/>
                  <w:i/>
                  <w:iCs/>
                  <w:noProof/>
                  <w:lang w:val="lt-LT"/>
                </w:rPr>
                <w:t xml:space="preserve">68. Litgrid AB Perdavimo tinklo 110 kV transformatorių pastočių standartinių rėlinės apsaugos ir automatikos struktūrinių schemų išpildymo techniniuose projektuose aprašas. </w:t>
              </w:r>
            </w:p>
            <w:p w14:paraId="51F80C44" w14:textId="77777777" w:rsidR="00BE094A" w:rsidRPr="00A5486C" w:rsidRDefault="00BE094A" w:rsidP="00BE094A">
              <w:pPr>
                <w:pStyle w:val="Bibliography"/>
                <w:rPr>
                  <w:b/>
                  <w:bCs/>
                  <w:i/>
                  <w:iCs/>
                  <w:noProof/>
                  <w:lang w:val="lt-LT"/>
                </w:rPr>
              </w:pPr>
              <w:r w:rsidRPr="00A5486C">
                <w:rPr>
                  <w:b/>
                  <w:bCs/>
                  <w:i/>
                  <w:iCs/>
                  <w:noProof/>
                  <w:lang w:val="lt-LT"/>
                </w:rPr>
                <w:t xml:space="preserve">69. Standartiniai techniniai reikalavimai kontroliniams kabeliams jungiantiems relinės apsaugos/automatikos ir atviros skirstyklos pirminius įrenginius. </w:t>
              </w:r>
            </w:p>
            <w:p w14:paraId="33FB5CBA" w14:textId="77777777" w:rsidR="00BE094A" w:rsidRPr="00A5486C" w:rsidRDefault="00BE094A" w:rsidP="00BE094A">
              <w:pPr>
                <w:pStyle w:val="Bibliography"/>
                <w:rPr>
                  <w:b/>
                  <w:bCs/>
                  <w:i/>
                  <w:iCs/>
                  <w:noProof/>
                  <w:lang w:val="lt-LT"/>
                </w:rPr>
              </w:pPr>
              <w:r w:rsidRPr="00A5486C">
                <w:rPr>
                  <w:b/>
                  <w:bCs/>
                  <w:i/>
                  <w:iCs/>
                  <w:noProof/>
                  <w:lang w:val="lt-LT"/>
                </w:rPr>
                <w:t xml:space="preserve">70. Standartiniai techniniai reikalavimai lauko ir vidaus spintų vidinio montažo laidams. </w:t>
              </w:r>
            </w:p>
            <w:p w14:paraId="4D21251C" w14:textId="77777777" w:rsidR="00BE094A" w:rsidRPr="00A5486C" w:rsidRDefault="00BE094A" w:rsidP="00BE094A">
              <w:pPr>
                <w:pStyle w:val="Bibliography"/>
                <w:rPr>
                  <w:b/>
                  <w:bCs/>
                  <w:i/>
                  <w:iCs/>
                  <w:noProof/>
                  <w:lang w:val="lt-LT"/>
                </w:rPr>
              </w:pPr>
              <w:r w:rsidRPr="00A5486C">
                <w:rPr>
                  <w:b/>
                  <w:bCs/>
                  <w:i/>
                  <w:iCs/>
                  <w:noProof/>
                  <w:lang w:val="lt-LT"/>
                </w:rPr>
                <w:t xml:space="preserve">71. Standartiniai techniniai reikalavimai relinės apsaugos ir automatikos vidaus spintoms. </w:t>
              </w:r>
            </w:p>
            <w:p w14:paraId="0B997F56" w14:textId="77777777" w:rsidR="00BE094A" w:rsidRPr="00A5486C" w:rsidRDefault="00BE094A" w:rsidP="00BE094A">
              <w:pPr>
                <w:pStyle w:val="Bibliography"/>
                <w:rPr>
                  <w:b/>
                  <w:bCs/>
                  <w:i/>
                  <w:iCs/>
                  <w:noProof/>
                  <w:lang w:val="lt-LT"/>
                </w:rPr>
              </w:pPr>
              <w:r w:rsidRPr="00A5486C">
                <w:rPr>
                  <w:b/>
                  <w:bCs/>
                  <w:i/>
                  <w:iCs/>
                  <w:noProof/>
                  <w:lang w:val="lt-LT"/>
                </w:rPr>
                <w:t xml:space="preserve">72. Pagrindinių i kitų įrenginių sąrankos RAA vidaus spintose Užsakovo patikrinimo protokolas gamyklinių bandymų metu. </w:t>
              </w:r>
            </w:p>
            <w:p w14:paraId="1AB6C9C1" w14:textId="77777777" w:rsidR="00BE094A" w:rsidRPr="00A5486C" w:rsidRDefault="00BE094A" w:rsidP="00BE094A">
              <w:pPr>
                <w:pStyle w:val="Bibliography"/>
                <w:rPr>
                  <w:b/>
                  <w:bCs/>
                  <w:i/>
                  <w:iCs/>
                  <w:noProof/>
                  <w:lang w:val="lt-LT"/>
                </w:rPr>
              </w:pPr>
              <w:r w:rsidRPr="00A5486C">
                <w:rPr>
                  <w:b/>
                  <w:bCs/>
                  <w:i/>
                  <w:iCs/>
                  <w:noProof/>
                  <w:lang w:val="lt-LT"/>
                </w:rPr>
                <w:t xml:space="preserve">73. Standartiniai techniniai reikalavimai relinės apsaugos ir automatikos elektros grandinių elektrosmechaninėms relėms. </w:t>
              </w:r>
            </w:p>
            <w:p w14:paraId="7166BDD6" w14:textId="77777777" w:rsidR="00BE094A" w:rsidRPr="00A5486C" w:rsidRDefault="00BE094A" w:rsidP="00BE094A">
              <w:pPr>
                <w:pStyle w:val="Bibliography"/>
                <w:rPr>
                  <w:b/>
                  <w:bCs/>
                  <w:i/>
                  <w:iCs/>
                  <w:noProof/>
                  <w:lang w:val="lt-LT"/>
                </w:rPr>
              </w:pPr>
              <w:r w:rsidRPr="00A5486C">
                <w:rPr>
                  <w:b/>
                  <w:bCs/>
                  <w:i/>
                  <w:iCs/>
                  <w:noProof/>
                  <w:lang w:val="lt-LT"/>
                </w:rPr>
                <w:t xml:space="preserve">74. Standartiniai techniniai reikalavimai lauko tarpinių gnybtynų spintoms. </w:t>
              </w:r>
            </w:p>
            <w:p w14:paraId="0D8DBAF3" w14:textId="77777777" w:rsidR="00BE094A" w:rsidRPr="00A5486C" w:rsidRDefault="00BE094A" w:rsidP="00BE094A">
              <w:pPr>
                <w:pStyle w:val="Bibliography"/>
                <w:rPr>
                  <w:b/>
                  <w:bCs/>
                  <w:i/>
                  <w:iCs/>
                  <w:noProof/>
                  <w:lang w:val="lt-LT"/>
                </w:rPr>
              </w:pPr>
              <w:r w:rsidRPr="00A5486C">
                <w:rPr>
                  <w:b/>
                  <w:bCs/>
                  <w:i/>
                  <w:iCs/>
                  <w:noProof/>
                  <w:lang w:val="lt-LT"/>
                </w:rPr>
                <w:t xml:space="preserve">75. Pagrindinių ir kitų RAA įrenginių sąrankos lauko tarpinių grybtynų spintose Užsakovo patikrinimo protokolas gamyklinių bandymų metu. </w:t>
              </w:r>
            </w:p>
            <w:p w14:paraId="1149A7AA" w14:textId="77777777" w:rsidR="00BE094A" w:rsidRPr="00A5486C" w:rsidRDefault="00BE094A" w:rsidP="00BE094A">
              <w:pPr>
                <w:pStyle w:val="Bibliography"/>
                <w:rPr>
                  <w:b/>
                  <w:bCs/>
                  <w:i/>
                  <w:iCs/>
                  <w:noProof/>
                  <w:lang w:val="lt-LT"/>
                </w:rPr>
              </w:pPr>
              <w:r w:rsidRPr="00A5486C">
                <w:rPr>
                  <w:b/>
                  <w:bCs/>
                  <w:i/>
                  <w:iCs/>
                  <w:noProof/>
                  <w:lang w:val="lt-LT"/>
                </w:rPr>
                <w:t xml:space="preserve">76. Standartiniai techniniai reikalavimai telekomandų perdavimo sistemos įrenginiams susietiems su reline apsauga ir automatika . </w:t>
              </w:r>
            </w:p>
            <w:p w14:paraId="51B1DEC0" w14:textId="77777777" w:rsidR="00BE094A" w:rsidRPr="00A5486C" w:rsidRDefault="00BE094A" w:rsidP="00BE094A">
              <w:pPr>
                <w:pStyle w:val="Bibliography"/>
                <w:rPr>
                  <w:b/>
                  <w:bCs/>
                  <w:i/>
                  <w:iCs/>
                  <w:noProof/>
                  <w:lang w:val="lt-LT"/>
                </w:rPr>
              </w:pPr>
              <w:r w:rsidRPr="00A5486C">
                <w:rPr>
                  <w:b/>
                  <w:bCs/>
                  <w:i/>
                  <w:iCs/>
                  <w:noProof/>
                  <w:lang w:val="lt-LT"/>
                </w:rPr>
                <w:t xml:space="preserve">77. Perdavimo tinklo transformatorių pastočių ir skirstyklų įrangos nuotolinio valdymo reikalavimų aprašas. </w:t>
              </w:r>
            </w:p>
            <w:p w14:paraId="2FBB5C38" w14:textId="77777777" w:rsidR="00BE094A" w:rsidRPr="00A5486C" w:rsidRDefault="00BE094A" w:rsidP="00BE094A">
              <w:pPr>
                <w:pStyle w:val="Bibliography"/>
                <w:rPr>
                  <w:b/>
                  <w:bCs/>
                  <w:i/>
                  <w:iCs/>
                  <w:noProof/>
                  <w:lang w:val="lt-LT"/>
                </w:rPr>
              </w:pPr>
              <w:r w:rsidRPr="00A5486C">
                <w:rPr>
                  <w:b/>
                  <w:bCs/>
                  <w:i/>
                  <w:iCs/>
                  <w:noProof/>
                  <w:lang w:val="lt-LT"/>
                </w:rPr>
                <w:t xml:space="preserve">78. Standartiniai techniniai reikalavimai teleinformacijos surinkimo ir perdavimo įrenginiams. </w:t>
              </w:r>
            </w:p>
            <w:p w14:paraId="41CD9C79" w14:textId="77777777" w:rsidR="00BE094A" w:rsidRPr="00A5486C" w:rsidRDefault="00BE094A" w:rsidP="00BE094A">
              <w:pPr>
                <w:pStyle w:val="Bibliography"/>
                <w:rPr>
                  <w:b/>
                  <w:bCs/>
                  <w:i/>
                  <w:iCs/>
                  <w:noProof/>
                  <w:lang w:val="lt-LT"/>
                </w:rPr>
              </w:pPr>
              <w:r w:rsidRPr="00A5486C">
                <w:rPr>
                  <w:b/>
                  <w:bCs/>
                  <w:i/>
                  <w:iCs/>
                  <w:noProof/>
                  <w:lang w:val="lt-LT"/>
                </w:rPr>
                <w:t xml:space="preserve">79. Standartiniai techniniai reikalavimai pastočių laiko sinchronizavimo įrenginiams (PLSĮ). </w:t>
              </w:r>
            </w:p>
            <w:p w14:paraId="07F8966B" w14:textId="77777777" w:rsidR="00BE094A" w:rsidRPr="00A5486C" w:rsidRDefault="00BE094A" w:rsidP="00BE094A">
              <w:pPr>
                <w:pStyle w:val="Bibliography"/>
                <w:rPr>
                  <w:b/>
                  <w:bCs/>
                  <w:i/>
                  <w:iCs/>
                  <w:noProof/>
                  <w:lang w:val="lt-LT"/>
                </w:rPr>
              </w:pPr>
              <w:r w:rsidRPr="00A5486C">
                <w:rPr>
                  <w:b/>
                  <w:bCs/>
                  <w:i/>
                  <w:iCs/>
                  <w:noProof/>
                  <w:lang w:val="lt-LT"/>
                </w:rPr>
                <w:t xml:space="preserve">80. Reikalavimai telekomunikacijų ir TSPĮ elektrinio maitinimo nuo NSSRS projektavimui. </w:t>
              </w:r>
            </w:p>
            <w:p w14:paraId="66AF2CC8" w14:textId="77777777" w:rsidR="00BE094A" w:rsidRPr="00A5486C" w:rsidRDefault="00BE094A" w:rsidP="00BE094A">
              <w:pPr>
                <w:pStyle w:val="Bibliography"/>
                <w:rPr>
                  <w:b/>
                  <w:bCs/>
                  <w:i/>
                  <w:iCs/>
                  <w:noProof/>
                  <w:lang w:val="lt-LT"/>
                </w:rPr>
              </w:pPr>
              <w:r w:rsidRPr="00A5486C">
                <w:rPr>
                  <w:b/>
                  <w:bCs/>
                  <w:i/>
                  <w:iCs/>
                  <w:noProof/>
                  <w:lang w:val="lt-LT"/>
                </w:rPr>
                <w:t xml:space="preserve">81. Standartiniai techniai reikalavimai telekomunikacijų vidaus spintoms valdymo pultuose ir ryšių aparatinėse. </w:t>
              </w:r>
            </w:p>
            <w:p w14:paraId="6955F169" w14:textId="77777777" w:rsidR="00BE094A" w:rsidRPr="00A5486C" w:rsidRDefault="00BE094A" w:rsidP="00BE094A">
              <w:pPr>
                <w:pStyle w:val="Bibliography"/>
                <w:rPr>
                  <w:b/>
                  <w:bCs/>
                  <w:i/>
                  <w:iCs/>
                  <w:noProof/>
                  <w:lang w:val="lt-LT"/>
                </w:rPr>
              </w:pPr>
              <w:r w:rsidRPr="00A5486C">
                <w:rPr>
                  <w:b/>
                  <w:bCs/>
                  <w:i/>
                  <w:iCs/>
                  <w:noProof/>
                  <w:lang w:val="lt-LT"/>
                </w:rPr>
                <w:t xml:space="preserve">82. Tipinė šviesolaidinio paso forma. </w:t>
              </w:r>
            </w:p>
            <w:p w14:paraId="211B338B" w14:textId="77777777" w:rsidR="00BE094A" w:rsidRPr="00A5486C" w:rsidRDefault="00BE094A" w:rsidP="00BE094A">
              <w:pPr>
                <w:pStyle w:val="Bibliography"/>
                <w:rPr>
                  <w:b/>
                  <w:bCs/>
                  <w:i/>
                  <w:iCs/>
                  <w:noProof/>
                  <w:lang w:val="lt-LT"/>
                </w:rPr>
              </w:pPr>
              <w:r w:rsidRPr="00A5486C">
                <w:rPr>
                  <w:b/>
                  <w:bCs/>
                  <w:i/>
                  <w:iCs/>
                  <w:noProof/>
                  <w:lang w:val="lt-LT"/>
                </w:rPr>
                <w:t xml:space="preserve">83. STR 400-110 kV įtampos OL žaibosaugos trosui su šviesolaidiniu kabeliu (ŽTŠK). </w:t>
              </w:r>
            </w:p>
            <w:p w14:paraId="2B9532A4" w14:textId="77777777" w:rsidR="00BE094A" w:rsidRPr="00A5486C" w:rsidRDefault="00BE094A" w:rsidP="00BE094A">
              <w:pPr>
                <w:pStyle w:val="Bibliography"/>
                <w:rPr>
                  <w:b/>
                  <w:bCs/>
                  <w:i/>
                  <w:iCs/>
                  <w:noProof/>
                  <w:lang w:val="lt-LT"/>
                </w:rPr>
              </w:pPr>
              <w:r w:rsidRPr="00A5486C">
                <w:rPr>
                  <w:b/>
                  <w:bCs/>
                  <w:i/>
                  <w:iCs/>
                  <w:noProof/>
                  <w:lang w:val="lt-LT"/>
                </w:rPr>
                <w:t xml:space="preserve">84. Tipiniai reikalavimai ŽTŠK movos projektavimui. </w:t>
              </w:r>
            </w:p>
            <w:p w14:paraId="15C47A93" w14:textId="77777777" w:rsidR="00BE094A" w:rsidRPr="00A5486C" w:rsidRDefault="00BE094A" w:rsidP="00BE094A">
              <w:pPr>
                <w:pStyle w:val="Bibliography"/>
                <w:rPr>
                  <w:b/>
                  <w:bCs/>
                  <w:i/>
                  <w:iCs/>
                  <w:noProof/>
                  <w:lang w:val="lt-LT"/>
                </w:rPr>
              </w:pPr>
              <w:r w:rsidRPr="00A5486C">
                <w:rPr>
                  <w:b/>
                  <w:bCs/>
                  <w:i/>
                  <w:iCs/>
                  <w:noProof/>
                  <w:lang w:val="lt-LT"/>
                </w:rPr>
                <w:t xml:space="preserve">85. Tipiniai reikalavimai skaidulų paskirstymo įrenginio projektavimui. </w:t>
              </w:r>
            </w:p>
            <w:p w14:paraId="2D9F0756" w14:textId="77777777" w:rsidR="00BE094A" w:rsidRPr="00A5486C" w:rsidRDefault="00BE094A" w:rsidP="00BE094A">
              <w:pPr>
                <w:pStyle w:val="Bibliography"/>
                <w:rPr>
                  <w:b/>
                  <w:bCs/>
                  <w:i/>
                  <w:iCs/>
                  <w:noProof/>
                  <w:lang w:val="lt-LT"/>
                </w:rPr>
              </w:pPr>
              <w:r w:rsidRPr="00A5486C">
                <w:rPr>
                  <w:b/>
                  <w:bCs/>
                  <w:i/>
                  <w:iCs/>
                  <w:noProof/>
                  <w:lang w:val="lt-LT"/>
                </w:rPr>
                <w:t xml:space="preserve">86. Tipiniai reikalavimai šviesolaidinio kabelio projektavimu. </w:t>
              </w:r>
            </w:p>
            <w:p w14:paraId="48E92EFB" w14:textId="77777777" w:rsidR="00BE094A" w:rsidRPr="00A5486C" w:rsidRDefault="00BE094A" w:rsidP="00BE094A">
              <w:pPr>
                <w:pStyle w:val="Bibliography"/>
                <w:rPr>
                  <w:b/>
                  <w:bCs/>
                  <w:i/>
                  <w:iCs/>
                  <w:noProof/>
                  <w:lang w:val="lt-LT"/>
                </w:rPr>
              </w:pPr>
              <w:r w:rsidRPr="00A5486C">
                <w:rPr>
                  <w:b/>
                  <w:bCs/>
                  <w:i/>
                  <w:iCs/>
                  <w:noProof/>
                  <w:lang w:val="lt-LT"/>
                </w:rPr>
                <w:t xml:space="preserve">87. Tipiniai reikalavimai ryšio šuliniams. </w:t>
              </w:r>
            </w:p>
            <w:p w14:paraId="34BC2AA0" w14:textId="77777777" w:rsidR="00BE094A" w:rsidRPr="00A5486C" w:rsidRDefault="00BE094A" w:rsidP="00BE094A">
              <w:pPr>
                <w:pStyle w:val="Bibliography"/>
                <w:rPr>
                  <w:b/>
                  <w:bCs/>
                  <w:i/>
                  <w:iCs/>
                  <w:noProof/>
                  <w:lang w:val="lt-LT"/>
                </w:rPr>
              </w:pPr>
              <w:r w:rsidRPr="00A5486C">
                <w:rPr>
                  <w:b/>
                  <w:bCs/>
                  <w:i/>
                  <w:iCs/>
                  <w:noProof/>
                  <w:lang w:val="lt-LT"/>
                </w:rPr>
                <w:t xml:space="preserve">88. Tipiniai reikalavimai ryšių apsauginiams vamzdžiams. </w:t>
              </w:r>
            </w:p>
            <w:p w14:paraId="31BC14FE" w14:textId="77777777" w:rsidR="00BE094A" w:rsidRPr="00A5486C" w:rsidRDefault="00BE094A" w:rsidP="00BE094A">
              <w:pPr>
                <w:pStyle w:val="Bibliography"/>
                <w:rPr>
                  <w:b/>
                  <w:bCs/>
                  <w:i/>
                  <w:iCs/>
                  <w:noProof/>
                  <w:lang w:val="lt-LT"/>
                </w:rPr>
              </w:pPr>
              <w:r w:rsidRPr="00A5486C">
                <w:rPr>
                  <w:b/>
                  <w:bCs/>
                  <w:i/>
                  <w:iCs/>
                  <w:noProof/>
                  <w:lang w:val="lt-LT"/>
                </w:rPr>
                <w:t xml:space="preserve">89. Standartiniai techniniai reikalavimai jungiamiesiams šviesolaidiniams kabeliams. </w:t>
              </w:r>
            </w:p>
            <w:p w14:paraId="177E1816" w14:textId="77777777" w:rsidR="00BE094A" w:rsidRPr="00A5486C" w:rsidRDefault="00BE094A" w:rsidP="00BE094A">
              <w:pPr>
                <w:pStyle w:val="Bibliography"/>
                <w:rPr>
                  <w:b/>
                  <w:bCs/>
                  <w:i/>
                  <w:iCs/>
                  <w:noProof/>
                  <w:lang w:val="lt-LT"/>
                </w:rPr>
              </w:pPr>
              <w:r w:rsidRPr="00A5486C">
                <w:rPr>
                  <w:b/>
                  <w:bCs/>
                  <w:i/>
                  <w:iCs/>
                  <w:noProof/>
                  <w:lang w:val="lt-LT"/>
                </w:rPr>
                <w:t xml:space="preserve">90. Standartiniai techniniai reikalavimai telekomunikacijų maitinimo šaltiniui. </w:t>
              </w:r>
            </w:p>
            <w:p w14:paraId="5B6EC63A" w14:textId="77777777" w:rsidR="00BE094A" w:rsidRPr="00A5486C" w:rsidRDefault="00BE094A" w:rsidP="00BE094A">
              <w:pPr>
                <w:pStyle w:val="Bibliography"/>
                <w:rPr>
                  <w:b/>
                  <w:bCs/>
                  <w:i/>
                  <w:iCs/>
                  <w:noProof/>
                  <w:lang w:val="lt-LT"/>
                </w:rPr>
              </w:pPr>
              <w:r w:rsidRPr="00A5486C">
                <w:rPr>
                  <w:b/>
                  <w:bCs/>
                  <w:i/>
                  <w:iCs/>
                  <w:noProof/>
                  <w:lang w:val="lt-LT"/>
                </w:rPr>
                <w:t xml:space="preserve">91. Standartiniai techniniai reikalavimai MPLS maršrutizatoriui. </w:t>
              </w:r>
            </w:p>
            <w:p w14:paraId="43B78ECA" w14:textId="77777777" w:rsidR="00BE094A" w:rsidRPr="00A5486C" w:rsidRDefault="00BE094A" w:rsidP="00BE094A">
              <w:pPr>
                <w:pStyle w:val="Bibliography"/>
                <w:rPr>
                  <w:b/>
                  <w:bCs/>
                  <w:i/>
                  <w:iCs/>
                  <w:noProof/>
                  <w:lang w:val="lt-LT"/>
                </w:rPr>
              </w:pPr>
              <w:r w:rsidRPr="00A5486C">
                <w:rPr>
                  <w:b/>
                  <w:bCs/>
                  <w:i/>
                  <w:iCs/>
                  <w:noProof/>
                  <w:lang w:val="lt-LT"/>
                </w:rPr>
                <w:t xml:space="preserve">92. Standartiniai techniniai reikalavimai pramoniniams duomenų tinklo komutatoriams. </w:t>
              </w:r>
            </w:p>
            <w:p w14:paraId="73EDAE8D" w14:textId="77777777" w:rsidR="00BE094A" w:rsidRPr="00A5486C" w:rsidRDefault="00BE094A" w:rsidP="00BE094A">
              <w:pPr>
                <w:pStyle w:val="Bibliography"/>
                <w:rPr>
                  <w:b/>
                  <w:bCs/>
                  <w:i/>
                  <w:iCs/>
                  <w:noProof/>
                  <w:lang w:val="lt-LT"/>
                </w:rPr>
              </w:pPr>
              <w:r w:rsidRPr="00A5486C">
                <w:rPr>
                  <w:b/>
                  <w:bCs/>
                  <w:i/>
                  <w:iCs/>
                  <w:noProof/>
                  <w:lang w:val="lt-LT"/>
                </w:rPr>
                <w:t xml:space="preserve">93. Standartiniai techniniai reikalavimai ethernet terpės keitikliams. </w:t>
              </w:r>
            </w:p>
            <w:p w14:paraId="004E48E5" w14:textId="77777777" w:rsidR="00BE094A" w:rsidRPr="00A5486C" w:rsidRDefault="00BE094A" w:rsidP="00BE094A">
              <w:pPr>
                <w:pStyle w:val="Bibliography"/>
                <w:rPr>
                  <w:b/>
                  <w:bCs/>
                  <w:i/>
                  <w:iCs/>
                  <w:noProof/>
                  <w:lang w:val="lt-LT"/>
                </w:rPr>
              </w:pPr>
              <w:r w:rsidRPr="00A5486C">
                <w:rPr>
                  <w:b/>
                  <w:bCs/>
                  <w:i/>
                  <w:iCs/>
                  <w:noProof/>
                  <w:lang w:val="lt-LT"/>
                </w:rPr>
                <w:t xml:space="preserve">94. Tipinė LITGRID AB transformatorių pastotės duomenų tinklo struktūrinė schema. </w:t>
              </w:r>
            </w:p>
            <w:p w14:paraId="564F1B6F" w14:textId="77777777" w:rsidR="00BE094A" w:rsidRPr="00A5486C" w:rsidRDefault="00BE094A" w:rsidP="00BE094A">
              <w:pPr>
                <w:pStyle w:val="Bibliography"/>
                <w:rPr>
                  <w:b/>
                  <w:bCs/>
                  <w:i/>
                  <w:iCs/>
                  <w:noProof/>
                  <w:lang w:val="lt-LT"/>
                </w:rPr>
              </w:pPr>
              <w:r w:rsidRPr="00A5486C">
                <w:rPr>
                  <w:b/>
                  <w:bCs/>
                  <w:i/>
                  <w:iCs/>
                  <w:noProof/>
                  <w:lang w:val="lt-LT"/>
                </w:rPr>
                <w:t xml:space="preserve">95. Įrenginių ryšio protokolų nustatymo lentelės ir įrenginių sąrašas. </w:t>
              </w:r>
            </w:p>
            <w:p w14:paraId="33DC4B8A" w14:textId="77777777" w:rsidR="00BE094A" w:rsidRPr="00A5486C" w:rsidRDefault="00BE094A" w:rsidP="00BE094A">
              <w:pPr>
                <w:pStyle w:val="Bibliography"/>
                <w:rPr>
                  <w:b/>
                  <w:bCs/>
                  <w:i/>
                  <w:iCs/>
                  <w:noProof/>
                  <w:lang w:val="lt-LT"/>
                </w:rPr>
              </w:pPr>
              <w:r w:rsidRPr="00A5486C">
                <w:rPr>
                  <w:b/>
                  <w:bCs/>
                  <w:i/>
                  <w:iCs/>
                  <w:noProof/>
                  <w:lang w:val="lt-LT"/>
                </w:rPr>
                <w:t xml:space="preserve">96. Sinchroninio duomenų perdavimo tinklo (SDPT) įrenginių (multiplekserių) techniniai reikalavimai. </w:t>
              </w:r>
            </w:p>
            <w:p w14:paraId="254AC9AC" w14:textId="77777777" w:rsidR="00BE094A" w:rsidRPr="00A5486C" w:rsidRDefault="00BE094A" w:rsidP="00BE094A">
              <w:pPr>
                <w:pStyle w:val="Bibliography"/>
                <w:rPr>
                  <w:b/>
                  <w:bCs/>
                  <w:i/>
                  <w:iCs/>
                  <w:noProof/>
                  <w:lang w:val="lt-LT"/>
                </w:rPr>
              </w:pPr>
              <w:r w:rsidRPr="00A5486C">
                <w:rPr>
                  <w:b/>
                  <w:bCs/>
                  <w:i/>
                  <w:iCs/>
                  <w:noProof/>
                  <w:lang w:val="lt-LT"/>
                </w:rPr>
                <w:t xml:space="preserve">97. Standartiniai techniniai reikalavimai lauko komercinės apsakitos spintoms. </w:t>
              </w:r>
            </w:p>
            <w:p w14:paraId="41278B79" w14:textId="77777777" w:rsidR="00BE094A" w:rsidRPr="00A5486C" w:rsidRDefault="00BE094A" w:rsidP="00BE094A">
              <w:pPr>
                <w:pStyle w:val="Bibliography"/>
                <w:rPr>
                  <w:b/>
                  <w:bCs/>
                  <w:i/>
                  <w:iCs/>
                  <w:noProof/>
                  <w:lang w:val="lt-LT"/>
                </w:rPr>
              </w:pPr>
              <w:r w:rsidRPr="00A5486C">
                <w:rPr>
                  <w:b/>
                  <w:bCs/>
                  <w:i/>
                  <w:iCs/>
                  <w:noProof/>
                  <w:lang w:val="lt-LT"/>
                </w:rPr>
                <w:lastRenderedPageBreak/>
                <w:t xml:space="preserve">98. Standartiniai techniniai reikalavimai vidaus kontrolinės (techninės) apskaitos spintoms (TAS). </w:t>
              </w:r>
            </w:p>
            <w:p w14:paraId="251E7F72" w14:textId="77777777" w:rsidR="00BE094A" w:rsidRPr="00A5486C" w:rsidRDefault="00BE094A" w:rsidP="00BE094A">
              <w:pPr>
                <w:pStyle w:val="Bibliography"/>
                <w:rPr>
                  <w:b/>
                  <w:bCs/>
                  <w:i/>
                  <w:iCs/>
                  <w:noProof/>
                  <w:lang w:val="lt-LT"/>
                </w:rPr>
              </w:pPr>
              <w:r w:rsidRPr="00A5486C">
                <w:rPr>
                  <w:b/>
                  <w:bCs/>
                  <w:i/>
                  <w:iCs/>
                  <w:noProof/>
                  <w:lang w:val="lt-LT"/>
                </w:rPr>
                <w:t xml:space="preserve">99. Standartiniai techniniai reikalavimai elektros skaitiklių komercinių duomenų nuskaitymo valdikliams (KDV). </w:t>
              </w:r>
            </w:p>
            <w:p w14:paraId="1E0BEDC4" w14:textId="77777777" w:rsidR="00BE094A" w:rsidRPr="00A5486C" w:rsidRDefault="00BE094A" w:rsidP="00BE094A">
              <w:pPr>
                <w:pStyle w:val="Bibliography"/>
                <w:rPr>
                  <w:b/>
                  <w:bCs/>
                  <w:i/>
                  <w:iCs/>
                  <w:noProof/>
                  <w:lang w:val="lt-LT"/>
                </w:rPr>
              </w:pPr>
              <w:r w:rsidRPr="00A5486C">
                <w:rPr>
                  <w:b/>
                  <w:bCs/>
                  <w:i/>
                  <w:iCs/>
                  <w:noProof/>
                  <w:lang w:val="lt-LT"/>
                </w:rPr>
                <w:t xml:space="preserve">100. Standartiniai techniniai reikalavimai elektros skaitiklių momentinių duomenų nuskaitymo valdikliams (MDV). </w:t>
              </w:r>
            </w:p>
            <w:p w14:paraId="4AAD3844" w14:textId="77777777" w:rsidR="00BE094A" w:rsidRPr="00A5486C" w:rsidRDefault="00BE094A" w:rsidP="00BE094A">
              <w:pPr>
                <w:pStyle w:val="Bibliography"/>
                <w:rPr>
                  <w:b/>
                  <w:bCs/>
                  <w:i/>
                  <w:iCs/>
                  <w:noProof/>
                  <w:lang w:val="lt-LT"/>
                </w:rPr>
              </w:pPr>
              <w:r w:rsidRPr="00A5486C">
                <w:rPr>
                  <w:b/>
                  <w:bCs/>
                  <w:i/>
                  <w:iCs/>
                  <w:noProof/>
                  <w:lang w:val="lt-LT"/>
                </w:rPr>
                <w:t xml:space="preserve">101. Pagrindinių ir kitų EEA įrenginių sąrankos lauko komercinės apskaitos/kontrolinės (techninės) apskaitos spintose (KAS/TAS) Užsakovo patikrinimo protokolas gamyklinių bandymų metu. </w:t>
              </w:r>
            </w:p>
            <w:p w14:paraId="72546E27" w14:textId="77777777" w:rsidR="00BE094A" w:rsidRPr="00A5486C" w:rsidRDefault="00BE094A" w:rsidP="00BE094A">
              <w:pPr>
                <w:pStyle w:val="Bibliography"/>
                <w:rPr>
                  <w:b/>
                  <w:bCs/>
                  <w:i/>
                  <w:iCs/>
                  <w:noProof/>
                  <w:lang w:val="lt-LT"/>
                </w:rPr>
              </w:pPr>
              <w:r w:rsidRPr="00A5486C">
                <w:rPr>
                  <w:b/>
                  <w:bCs/>
                  <w:i/>
                  <w:iCs/>
                  <w:noProof/>
                  <w:lang w:val="lt-LT"/>
                </w:rPr>
                <w:t xml:space="preserve">102. Pagrindinių ir kitų EEA įrenginių sąrankos vidaus komercinės apskaitos/kontrolinės (techninės) apskaitos spintose (KAS/TAS) Užsakovo patikrinimo protokolas gamyklinių bandymų metu. </w:t>
              </w:r>
            </w:p>
            <w:p w14:paraId="2C12CC20" w14:textId="77777777" w:rsidR="00BE094A" w:rsidRPr="00A5486C" w:rsidRDefault="00BE094A" w:rsidP="00BE094A">
              <w:pPr>
                <w:pStyle w:val="Bibliography"/>
                <w:rPr>
                  <w:b/>
                  <w:bCs/>
                  <w:i/>
                  <w:iCs/>
                  <w:noProof/>
                  <w:lang w:val="lt-LT"/>
                </w:rPr>
              </w:pPr>
              <w:r w:rsidRPr="00A5486C">
                <w:rPr>
                  <w:b/>
                  <w:bCs/>
                  <w:i/>
                  <w:iCs/>
                  <w:noProof/>
                  <w:lang w:val="lt-LT"/>
                </w:rPr>
                <w:t xml:space="preserve">103. Standartiniai techniniai reikalavimai įeigos kontrolės valdikliui . </w:t>
              </w:r>
            </w:p>
            <w:p w14:paraId="682DA823" w14:textId="77777777" w:rsidR="00BE094A" w:rsidRPr="00A5486C" w:rsidRDefault="00BE094A" w:rsidP="00BE094A">
              <w:pPr>
                <w:pStyle w:val="Bibliography"/>
                <w:rPr>
                  <w:b/>
                  <w:bCs/>
                  <w:i/>
                  <w:iCs/>
                  <w:noProof/>
                  <w:lang w:val="lt-LT"/>
                </w:rPr>
              </w:pPr>
              <w:r w:rsidRPr="00A5486C">
                <w:rPr>
                  <w:b/>
                  <w:bCs/>
                  <w:i/>
                  <w:iCs/>
                  <w:noProof/>
                  <w:lang w:val="lt-LT"/>
                </w:rPr>
                <w:t xml:space="preserve">104. Standartiniai techniniai reikalavimai įeigos kontrolės kortelių skaitytuvui. </w:t>
              </w:r>
            </w:p>
            <w:p w14:paraId="3A982F9D" w14:textId="77777777" w:rsidR="00BE094A" w:rsidRPr="00A5486C" w:rsidRDefault="00BE094A" w:rsidP="00BE094A">
              <w:pPr>
                <w:pStyle w:val="Bibliography"/>
                <w:rPr>
                  <w:b/>
                  <w:bCs/>
                  <w:i/>
                  <w:iCs/>
                  <w:noProof/>
                  <w:lang w:val="lt-LT"/>
                </w:rPr>
              </w:pPr>
              <w:r w:rsidRPr="00A5486C">
                <w:rPr>
                  <w:b/>
                  <w:bCs/>
                  <w:i/>
                  <w:iCs/>
                  <w:noProof/>
                  <w:lang w:val="lt-LT"/>
                </w:rPr>
                <w:t xml:space="preserve">105. Standartiniai techniniai reikalavimai fiksuotai lauko vaizdo kamerai. </w:t>
              </w:r>
            </w:p>
            <w:p w14:paraId="7B677F43" w14:textId="77777777" w:rsidR="00BE094A" w:rsidRPr="00A5486C" w:rsidRDefault="00BE094A" w:rsidP="00BE094A">
              <w:pPr>
                <w:pStyle w:val="Bibliography"/>
                <w:rPr>
                  <w:b/>
                  <w:bCs/>
                  <w:i/>
                  <w:iCs/>
                  <w:noProof/>
                  <w:lang w:val="lt-LT"/>
                </w:rPr>
              </w:pPr>
              <w:r w:rsidRPr="00A5486C">
                <w:rPr>
                  <w:b/>
                  <w:bCs/>
                  <w:i/>
                  <w:iCs/>
                  <w:noProof/>
                  <w:lang w:val="lt-LT"/>
                </w:rPr>
                <w:t xml:space="preserve">106. Standartiniai techniniai reikalavimai valdomai vaizdo kamerai. </w:t>
              </w:r>
            </w:p>
            <w:p w14:paraId="4C8A1664" w14:textId="77777777" w:rsidR="00BE094A" w:rsidRPr="00A5486C" w:rsidRDefault="00BE094A" w:rsidP="00BE094A">
              <w:pPr>
                <w:pStyle w:val="Bibliography"/>
                <w:rPr>
                  <w:b/>
                  <w:bCs/>
                  <w:i/>
                  <w:iCs/>
                  <w:noProof/>
                  <w:lang w:val="lt-LT"/>
                </w:rPr>
              </w:pPr>
              <w:r w:rsidRPr="00A5486C">
                <w:rPr>
                  <w:b/>
                  <w:bCs/>
                  <w:i/>
                  <w:iCs/>
                  <w:noProof/>
                  <w:lang w:val="lt-LT"/>
                </w:rPr>
                <w:t xml:space="preserve">107. Standartiniai techniniai reikalavimai fiksuotai vidaus vaizdo kamerai. </w:t>
              </w:r>
            </w:p>
            <w:p w14:paraId="6889C747" w14:textId="77777777" w:rsidR="00BE094A" w:rsidRPr="00A5486C" w:rsidRDefault="00BE094A" w:rsidP="00BE094A">
              <w:pPr>
                <w:pStyle w:val="Bibliography"/>
                <w:rPr>
                  <w:b/>
                  <w:bCs/>
                  <w:i/>
                  <w:iCs/>
                  <w:noProof/>
                  <w:lang w:val="lt-LT"/>
                </w:rPr>
              </w:pPr>
              <w:r w:rsidRPr="00A5486C">
                <w:rPr>
                  <w:b/>
                  <w:bCs/>
                  <w:i/>
                  <w:iCs/>
                  <w:noProof/>
                  <w:lang w:val="lt-LT"/>
                </w:rPr>
                <w:t xml:space="preserve">108. Standartiniai techniniai reikalavimai apsauginės siganalizacijos centralei. </w:t>
              </w:r>
            </w:p>
            <w:p w14:paraId="08AEDD8A" w14:textId="77777777" w:rsidR="00BE094A" w:rsidRPr="00A5486C" w:rsidRDefault="00BE094A" w:rsidP="00BE094A">
              <w:pPr>
                <w:pStyle w:val="Bibliography"/>
                <w:rPr>
                  <w:b/>
                  <w:bCs/>
                  <w:i/>
                  <w:iCs/>
                  <w:noProof/>
                  <w:lang w:val="lt-LT"/>
                </w:rPr>
              </w:pPr>
              <w:r w:rsidRPr="00A5486C">
                <w:rPr>
                  <w:b/>
                  <w:bCs/>
                  <w:i/>
                  <w:iCs/>
                  <w:noProof/>
                  <w:lang w:val="lt-LT"/>
                </w:rPr>
                <w:t xml:space="preserve">109. Stadartiniai techniniai reikalavimai gaisro aptikimo centralei (kai saugomas patalpų plotas daugiau nei 200 m2). </w:t>
              </w:r>
            </w:p>
            <w:p w14:paraId="3775BC71" w14:textId="77777777" w:rsidR="00BE094A" w:rsidRPr="00A5486C" w:rsidRDefault="00BE094A" w:rsidP="00BE094A">
              <w:pPr>
                <w:pStyle w:val="Bibliography"/>
                <w:rPr>
                  <w:b/>
                  <w:bCs/>
                  <w:i/>
                  <w:iCs/>
                  <w:noProof/>
                  <w:lang w:val="lt-LT"/>
                </w:rPr>
              </w:pPr>
              <w:r w:rsidRPr="00A5486C">
                <w:rPr>
                  <w:b/>
                  <w:bCs/>
                  <w:i/>
                  <w:iCs/>
                  <w:noProof/>
                  <w:lang w:val="lt-LT"/>
                </w:rPr>
                <w:t xml:space="preserve">110. Standartiniai techniniai reiklavimai serijinio rakinimo sistemos cilindrams. </w:t>
              </w:r>
            </w:p>
            <w:p w14:paraId="3ACB1591" w14:textId="77777777" w:rsidR="00BE094A" w:rsidRPr="00A5486C" w:rsidRDefault="00BE094A" w:rsidP="00BE094A">
              <w:pPr>
                <w:pStyle w:val="Bibliography"/>
                <w:rPr>
                  <w:b/>
                  <w:bCs/>
                  <w:i/>
                  <w:iCs/>
                  <w:noProof/>
                  <w:lang w:val="lt-LT"/>
                </w:rPr>
              </w:pPr>
              <w:r w:rsidRPr="00A5486C">
                <w:rPr>
                  <w:b/>
                  <w:bCs/>
                  <w:i/>
                  <w:iCs/>
                  <w:noProof/>
                  <w:lang w:val="lt-LT"/>
                </w:rPr>
                <w:t xml:space="preserve">111. Standartiniai techniniai reiklavimai serijinio rakinimo sistemos pakabinamoms spynoms. </w:t>
              </w:r>
            </w:p>
            <w:p w14:paraId="1C071F57" w14:textId="77777777" w:rsidR="00BE094A" w:rsidRPr="00A5486C" w:rsidRDefault="00BE094A" w:rsidP="00BE094A">
              <w:pPr>
                <w:pStyle w:val="Bibliography"/>
                <w:rPr>
                  <w:b/>
                  <w:bCs/>
                  <w:i/>
                  <w:iCs/>
                  <w:noProof/>
                  <w:lang w:val="lt-LT"/>
                </w:rPr>
              </w:pPr>
              <w:r w:rsidRPr="00A5486C">
                <w:rPr>
                  <w:b/>
                  <w:bCs/>
                  <w:i/>
                  <w:iCs/>
                  <w:noProof/>
                  <w:lang w:val="lt-LT"/>
                </w:rPr>
                <w:t xml:space="preserve">112. Rangovų saugaus darbo organizavimo ir vykdymo LITGRID AB objektuose tvarkos aprašas. </w:t>
              </w:r>
            </w:p>
            <w:p w14:paraId="253F051A" w14:textId="16C0081F" w:rsidR="00A5486C" w:rsidRPr="00A5486C" w:rsidRDefault="00A5486C" w:rsidP="00A5486C">
              <w:pPr>
                <w:rPr>
                  <w:b/>
                  <w:bCs/>
                  <w:i/>
                  <w:iCs/>
                  <w:noProof/>
                  <w:lang w:val="lt-LT"/>
                </w:rPr>
              </w:pPr>
              <w:r w:rsidRPr="00A5486C">
                <w:rPr>
                  <w:b/>
                  <w:bCs/>
                  <w:i/>
                  <w:iCs/>
                  <w:noProof/>
                  <w:lang w:val="lt-LT"/>
                </w:rPr>
                <w:t xml:space="preserve">113. </w:t>
              </w:r>
              <w:r w:rsidRPr="00A5486C">
                <w:rPr>
                  <w:b/>
                  <w:bCs/>
                  <w:i/>
                  <w:iCs/>
                  <w:noProof/>
                  <w:lang w:val="lt-LT"/>
                </w:rPr>
                <w:t>Perdavimo tinklo objektų techninio darbo projekto sudėtis</w:t>
              </w:r>
              <w:r>
                <w:rPr>
                  <w:b/>
                  <w:bCs/>
                  <w:i/>
                  <w:iCs/>
                  <w:noProof/>
                  <w:lang w:val="lt-LT"/>
                </w:rPr>
                <w:t>.</w:t>
              </w:r>
            </w:p>
            <w:p w14:paraId="61CDA5F6" w14:textId="77777777" w:rsidR="009D3F97" w:rsidRPr="00A5486C" w:rsidRDefault="00317E98" w:rsidP="00BE094A">
              <w:pPr>
                <w:spacing w:line="276" w:lineRule="auto"/>
                <w:jc w:val="both"/>
                <w:rPr>
                  <w:rFonts w:ascii="Arial" w:hAnsi="Arial" w:cs="Arial"/>
                  <w:bCs/>
                  <w:sz w:val="22"/>
                  <w:szCs w:val="22"/>
                  <w:lang w:val="lt-LT"/>
                </w:rPr>
              </w:pPr>
              <w:r w:rsidRPr="00A5486C">
                <w:rPr>
                  <w:b/>
                  <w:bCs/>
                  <w:i/>
                  <w:iCs/>
                  <w:noProof/>
                  <w:lang w:val="lt-LT"/>
                </w:rPr>
                <w:fldChar w:fldCharType="end"/>
              </w:r>
            </w:p>
          </w:sdtContent>
        </w:sdt>
      </w:sdtContent>
    </w:sdt>
    <w:bookmarkEnd w:id="33" w:displacedByCustomXml="prev"/>
    <w:bookmarkEnd w:id="32" w:displacedByCustomXml="prev"/>
    <w:bookmarkEnd w:id="31" w:displacedByCustomXml="prev"/>
    <w:sectPr w:rsidR="009D3F97" w:rsidRPr="00A5486C" w:rsidSect="00405552">
      <w:headerReference w:type="default" r:id="rId15"/>
      <w:footerReference w:type="default" r:id="rId16"/>
      <w:headerReference w:type="first" r:id="rId17"/>
      <w:pgSz w:w="11906" w:h="16838" w:code="9"/>
      <w:pgMar w:top="1134" w:right="567" w:bottom="709" w:left="1134" w:header="0" w:footer="561" w:gutter="0"/>
      <w:pgNumType w:chapSep="em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9D3C9C" w14:textId="77777777" w:rsidR="00D65099" w:rsidRDefault="00D65099" w:rsidP="00EF30E4">
      <w:pPr>
        <w:pStyle w:val="antraste"/>
      </w:pPr>
      <w:r>
        <w:separator/>
      </w:r>
    </w:p>
  </w:endnote>
  <w:endnote w:type="continuationSeparator" w:id="0">
    <w:p w14:paraId="566021FC" w14:textId="77777777" w:rsidR="00D65099" w:rsidRDefault="00D65099" w:rsidP="00EF30E4">
      <w:pPr>
        <w:pStyle w:val="antraste"/>
      </w:pPr>
      <w:r>
        <w:continuationSeparator/>
      </w:r>
    </w:p>
  </w:endnote>
  <w:endnote w:type="continuationNotice" w:id="1">
    <w:p w14:paraId="6A138915" w14:textId="77777777" w:rsidR="00D65099" w:rsidRDefault="00D650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200247B" w:usb2="00000009" w:usb3="00000000" w:csb0="000001FF" w:csb1="00000000"/>
  </w:font>
  <w:font w:name="ヒラギノ角ゴ Pro W3">
    <w:altName w:val="Times New Roman"/>
    <w:charset w:val="00"/>
    <w:family w:val="roman"/>
    <w:pitch w:val="default"/>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9457771"/>
      <w:docPartObj>
        <w:docPartGallery w:val="Page Numbers (Bottom of Page)"/>
        <w:docPartUnique/>
      </w:docPartObj>
    </w:sdtPr>
    <w:sdtEndPr>
      <w:rPr>
        <w:rFonts w:ascii="Trebuchet MS" w:hAnsi="Trebuchet MS" w:cs="Arial"/>
        <w:noProof/>
        <w:sz w:val="22"/>
        <w:szCs w:val="20"/>
      </w:rPr>
    </w:sdtEndPr>
    <w:sdtContent>
      <w:p w14:paraId="7DEAD8AE" w14:textId="7834B300" w:rsidR="00FB7DD6" w:rsidRPr="00E07536" w:rsidRDefault="00FB7DD6">
        <w:pPr>
          <w:pStyle w:val="Footer"/>
          <w:jc w:val="right"/>
          <w:rPr>
            <w:rFonts w:ascii="Trebuchet MS" w:hAnsi="Trebuchet MS" w:cs="Arial"/>
            <w:sz w:val="22"/>
            <w:szCs w:val="20"/>
          </w:rPr>
        </w:pPr>
        <w:r w:rsidRPr="00E07536">
          <w:rPr>
            <w:rFonts w:ascii="Trebuchet MS" w:hAnsi="Trebuchet MS" w:cs="Arial"/>
            <w:sz w:val="22"/>
            <w:szCs w:val="20"/>
          </w:rPr>
          <w:fldChar w:fldCharType="begin"/>
        </w:r>
        <w:r w:rsidRPr="00E07536">
          <w:rPr>
            <w:rFonts w:ascii="Trebuchet MS" w:hAnsi="Trebuchet MS" w:cs="Arial"/>
            <w:sz w:val="22"/>
            <w:szCs w:val="20"/>
          </w:rPr>
          <w:instrText xml:space="preserve"> PAGE   \* MERGEFORMAT </w:instrText>
        </w:r>
        <w:r w:rsidRPr="00E07536">
          <w:rPr>
            <w:rFonts w:ascii="Trebuchet MS" w:hAnsi="Trebuchet MS" w:cs="Arial"/>
            <w:sz w:val="22"/>
            <w:szCs w:val="20"/>
          </w:rPr>
          <w:fldChar w:fldCharType="separate"/>
        </w:r>
        <w:r>
          <w:rPr>
            <w:rFonts w:ascii="Trebuchet MS" w:hAnsi="Trebuchet MS" w:cs="Arial"/>
            <w:noProof/>
            <w:sz w:val="22"/>
            <w:szCs w:val="20"/>
          </w:rPr>
          <w:t>21</w:t>
        </w:r>
        <w:r w:rsidRPr="00E07536">
          <w:rPr>
            <w:rFonts w:ascii="Trebuchet MS" w:hAnsi="Trebuchet MS" w:cs="Arial"/>
            <w:noProof/>
            <w:sz w:val="22"/>
            <w:szCs w:val="20"/>
          </w:rPr>
          <w:fldChar w:fldCharType="end"/>
        </w:r>
      </w:p>
    </w:sdtContent>
  </w:sdt>
  <w:p w14:paraId="3587886B" w14:textId="77777777" w:rsidR="00FB7DD6" w:rsidRDefault="00FB7DD6" w:rsidP="00A96A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C30E3" w14:textId="77777777" w:rsidR="00D65099" w:rsidRDefault="00D65099" w:rsidP="00EF30E4">
      <w:pPr>
        <w:pStyle w:val="antraste"/>
      </w:pPr>
      <w:r>
        <w:separator/>
      </w:r>
    </w:p>
  </w:footnote>
  <w:footnote w:type="continuationSeparator" w:id="0">
    <w:p w14:paraId="5BE1E795" w14:textId="77777777" w:rsidR="00D65099" w:rsidRDefault="00D65099" w:rsidP="00EF30E4">
      <w:pPr>
        <w:pStyle w:val="antraste"/>
      </w:pPr>
      <w:r>
        <w:continuationSeparator/>
      </w:r>
    </w:p>
  </w:footnote>
  <w:footnote w:type="continuationNotice" w:id="1">
    <w:p w14:paraId="76905CBE" w14:textId="77777777" w:rsidR="00D65099" w:rsidRDefault="00D650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D2ED9F" w14:textId="701DEB0A" w:rsidR="00FB7DD6" w:rsidRPr="000C6560" w:rsidRDefault="00FB7DD6" w:rsidP="00145BD8">
    <w:pPr>
      <w:pStyle w:val="Header"/>
      <w:jc w:val="right"/>
      <w:rPr>
        <w:rFonts w:ascii="Arial" w:hAnsi="Arial" w:cs="Arial"/>
        <w:sz w:val="22"/>
        <w:szCs w:val="22"/>
      </w:rPr>
    </w:pPr>
  </w:p>
  <w:p w14:paraId="56DAC200" w14:textId="79498C30" w:rsidR="000C6560" w:rsidRPr="000C6560" w:rsidRDefault="000C6560" w:rsidP="000C6560">
    <w:pPr>
      <w:pStyle w:val="Header"/>
      <w:jc w:val="right"/>
      <w:rPr>
        <w:rFonts w:ascii="Arial" w:hAnsi="Arial" w:cs="Arial"/>
        <w:noProof/>
        <w:sz w:val="22"/>
        <w:szCs w:val="22"/>
        <w:lang w:val="lt-LT" w:eastAsia="lt-LT"/>
      </w:rPr>
    </w:pPr>
    <w:r w:rsidRPr="000C6560">
      <w:rPr>
        <w:rFonts w:ascii="Arial" w:hAnsi="Arial" w:cs="Arial"/>
        <w:noProof/>
        <w:sz w:val="22"/>
        <w:szCs w:val="22"/>
        <w:lang w:val="lt-LT" w:eastAsia="lt-LT"/>
      </w:rPr>
      <w:t>110/10 kV Riešės TP 110 kV skirstyklos rekonstravim</w:t>
    </w:r>
    <w:r w:rsidR="001933CB">
      <w:rPr>
        <w:rFonts w:ascii="Arial" w:hAnsi="Arial" w:cs="Arial"/>
        <w:noProof/>
        <w:sz w:val="22"/>
        <w:szCs w:val="22"/>
        <w:lang w:val="lt-LT" w:eastAsia="lt-LT"/>
      </w:rPr>
      <w:t>as</w:t>
    </w:r>
    <w:r w:rsidRPr="000C6560">
      <w:rPr>
        <w:rFonts w:ascii="Arial" w:hAnsi="Arial" w:cs="Arial"/>
        <w:noProof/>
        <w:sz w:val="22"/>
        <w:szCs w:val="22"/>
        <w:lang w:val="lt-LT" w:eastAsia="lt-LT"/>
      </w:rPr>
      <w:t xml:space="preserve"> (investicijų projekto Nr. PPRV23227)</w:t>
    </w:r>
  </w:p>
  <w:p w14:paraId="60641A07" w14:textId="315FC78A" w:rsidR="00FB7DD6" w:rsidRPr="000C6560" w:rsidRDefault="000C6560" w:rsidP="000C6560">
    <w:pPr>
      <w:pStyle w:val="Header"/>
      <w:jc w:val="right"/>
      <w:rPr>
        <w:rFonts w:ascii="Arial" w:hAnsi="Arial" w:cs="Arial"/>
        <w:sz w:val="22"/>
        <w:szCs w:val="22"/>
        <w:lang w:val="lt-LT"/>
      </w:rPr>
    </w:pPr>
    <w:r w:rsidRPr="000C6560">
      <w:rPr>
        <w:rFonts w:ascii="Arial" w:hAnsi="Arial" w:cs="Arial"/>
        <w:noProof/>
        <w:sz w:val="22"/>
        <w:szCs w:val="22"/>
        <w:lang w:val="lt-LT" w:eastAsia="lt-LT"/>
      </w:rPr>
      <w:t xml:space="preserve">110 kV oro linijos Neris-VE3 atš. į Riešės TP keitimas į kabelinę liniją ir ŽTŠK įrengimas (investicijų projekto Nr. </w:t>
    </w:r>
    <w:r w:rsidR="008D6854" w:rsidRPr="008D6854">
      <w:rPr>
        <w:rFonts w:ascii="Arial" w:hAnsi="Arial" w:cs="Arial"/>
        <w:noProof/>
        <w:sz w:val="22"/>
        <w:szCs w:val="22"/>
        <w:lang w:val="lt-LT" w:eastAsia="lt-LT"/>
      </w:rPr>
      <w:t>PLRV24121</w:t>
    </w:r>
    <w:r w:rsidRPr="000C6560">
      <w:rPr>
        <w:rFonts w:ascii="Arial" w:hAnsi="Arial" w:cs="Arial"/>
        <w:noProof/>
        <w:sz w:val="22"/>
        <w:szCs w:val="22"/>
        <w:lang w:val="lt-LT" w:eastAsia="lt-LT"/>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69958" w14:textId="12779CC5" w:rsidR="00FB7DD6" w:rsidRDefault="00FB7DD6" w:rsidP="001116FF">
    <w:pPr>
      <w:pStyle w:val="Header"/>
    </w:pPr>
    <w:r>
      <w:rPr>
        <w:noProof/>
        <w:lang w:val="lt-LT" w:eastAsia="lt-LT"/>
      </w:rPr>
      <w:drawing>
        <wp:anchor distT="0" distB="0" distL="114300" distR="114300" simplePos="0" relativeHeight="251658240" behindDoc="1" locked="0" layoutInCell="1" allowOverlap="1" wp14:anchorId="7FBFE093" wp14:editId="3BF40582">
          <wp:simplePos x="0" y="0"/>
          <wp:positionH relativeFrom="column">
            <wp:posOffset>2986350</wp:posOffset>
          </wp:positionH>
          <wp:positionV relativeFrom="paragraph">
            <wp:posOffset>165735</wp:posOffset>
          </wp:positionV>
          <wp:extent cx="493395" cy="737235"/>
          <wp:effectExtent l="0" t="0" r="1905" b="5715"/>
          <wp:wrapTight wrapText="bothSides">
            <wp:wrapPolygon edited="0">
              <wp:start x="0" y="0"/>
              <wp:lineTo x="0" y="21209"/>
              <wp:lineTo x="20849" y="21209"/>
              <wp:lineTo x="20849" y="0"/>
              <wp:lineTo x="0" y="0"/>
            </wp:wrapPolygon>
          </wp:wrapTight>
          <wp:docPr id="4" name="Picture 4" descr="Litgrid_CMYK_sodri_melyna_300"/>
          <wp:cNvGraphicFramePr/>
          <a:graphic xmlns:a="http://schemas.openxmlformats.org/drawingml/2006/main">
            <a:graphicData uri="http://schemas.openxmlformats.org/drawingml/2006/picture">
              <pic:pic xmlns:pic="http://schemas.openxmlformats.org/drawingml/2006/picture">
                <pic:nvPicPr>
                  <pic:cNvPr id="17" name="Picture 17" descr="Litgrid_CMYK_sodri_melyna_300"/>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93395" cy="7372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3"/>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15:restartNumberingAfterBreak="0">
    <w:nsid w:val="00000003"/>
    <w:multiLevelType w:val="multilevel"/>
    <w:tmpl w:val="00000003"/>
    <w:name w:val="WW8Num4"/>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15:restartNumberingAfterBreak="0">
    <w:nsid w:val="00000007"/>
    <w:multiLevelType w:val="singleLevel"/>
    <w:tmpl w:val="00000007"/>
    <w:name w:val="WW8Num822"/>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9"/>
    <w:multiLevelType w:val="multilevel"/>
    <w:tmpl w:val="00000009"/>
    <w:name w:val="WW8Num11"/>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000000A"/>
    <w:multiLevelType w:val="multilevel"/>
    <w:tmpl w:val="0000000A"/>
    <w:name w:val="WW8Num12"/>
    <w:lvl w:ilvl="0">
      <w:start w:val="1"/>
      <w:numFmt w:val="bullet"/>
      <w:lvlText w:val=""/>
      <w:lvlJc w:val="left"/>
      <w:pPr>
        <w:tabs>
          <w:tab w:val="num" w:pos="648"/>
        </w:tabs>
        <w:ind w:left="648" w:hanging="360"/>
      </w:pPr>
      <w:rPr>
        <w:rFonts w:ascii="Symbol" w:hAnsi="Symbol"/>
        <w:b/>
        <w:i w:val="0"/>
        <w:sz w:val="24"/>
        <w:szCs w:val="24"/>
      </w:rPr>
    </w:lvl>
    <w:lvl w:ilvl="1">
      <w:start w:val="1"/>
      <w:numFmt w:val="decimal"/>
      <w:lvlText w:val="%1.%2"/>
      <w:lvlJc w:val="left"/>
      <w:pPr>
        <w:tabs>
          <w:tab w:val="num" w:pos="576"/>
        </w:tabs>
        <w:ind w:left="576" w:hanging="576"/>
      </w:pPr>
      <w:rPr>
        <w:rFonts w:ascii="Times New Roman" w:hAnsi="Times New Roman"/>
        <w:b/>
        <w:i w:val="0"/>
        <w:sz w:val="24"/>
        <w:szCs w:val="24"/>
      </w:rPr>
    </w:lvl>
    <w:lvl w:ilvl="2">
      <w:start w:val="1"/>
      <w:numFmt w:val="decimal"/>
      <w:lvlText w:val="%1.%2.%3"/>
      <w:lvlJc w:val="left"/>
      <w:pPr>
        <w:tabs>
          <w:tab w:val="num" w:pos="720"/>
        </w:tabs>
        <w:ind w:left="720" w:hanging="720"/>
      </w:pPr>
      <w:rPr>
        <w:rFonts w:ascii="Times New Roman" w:hAnsi="Times New Roman"/>
        <w:b w:val="0"/>
        <w:i w:val="0"/>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0B"/>
    <w:multiLevelType w:val="singleLevel"/>
    <w:tmpl w:val="0000000B"/>
    <w:name w:val="WW8Num13"/>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E"/>
    <w:multiLevelType w:val="multilevel"/>
    <w:tmpl w:val="0000000E"/>
    <w:name w:val="WW8Num17"/>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10"/>
    <w:multiLevelType w:val="singleLevel"/>
    <w:tmpl w:val="00000010"/>
    <w:name w:val="WW8Num22"/>
    <w:lvl w:ilvl="0">
      <w:start w:val="1"/>
      <w:numFmt w:val="bullet"/>
      <w:lvlText w:val=""/>
      <w:lvlJc w:val="left"/>
      <w:pPr>
        <w:tabs>
          <w:tab w:val="num" w:pos="720"/>
        </w:tabs>
        <w:ind w:left="720" w:hanging="360"/>
      </w:pPr>
      <w:rPr>
        <w:rFonts w:ascii="Symbol" w:hAnsi="Symbol"/>
      </w:rPr>
    </w:lvl>
  </w:abstractNum>
  <w:abstractNum w:abstractNumId="8" w15:restartNumberingAfterBreak="0">
    <w:nsid w:val="0094661B"/>
    <w:multiLevelType w:val="multilevel"/>
    <w:tmpl w:val="E4F6308A"/>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F0B4E7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78753AA"/>
    <w:multiLevelType w:val="multilevel"/>
    <w:tmpl w:val="147ADAF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8F11243"/>
    <w:multiLevelType w:val="multilevel"/>
    <w:tmpl w:val="E104032A"/>
    <w:lvl w:ilvl="0">
      <w:start w:val="11"/>
      <w:numFmt w:val="decimal"/>
      <w:lvlText w:val="%1."/>
      <w:lvlJc w:val="left"/>
      <w:pPr>
        <w:ind w:left="0" w:firstLine="0"/>
      </w:pPr>
      <w:rPr>
        <w:rFonts w:hint="default"/>
        <w:sz w:val="22"/>
      </w:rPr>
    </w:lvl>
    <w:lvl w:ilvl="1">
      <w:start w:val="1"/>
      <w:numFmt w:val="decimal"/>
      <w:lvlText w:val="%1.%2."/>
      <w:lvlJc w:val="left"/>
      <w:pPr>
        <w:ind w:left="0" w:firstLine="0"/>
      </w:pPr>
      <w:rPr>
        <w:rFonts w:ascii="Trebuchet MS" w:hAnsi="Trebuchet MS" w:hint="default"/>
        <w:i w:val="0"/>
        <w:color w:val="auto"/>
        <w:sz w:val="22"/>
      </w:rPr>
    </w:lvl>
    <w:lvl w:ilvl="2">
      <w:start w:val="1"/>
      <w:numFmt w:val="decimal"/>
      <w:pStyle w:val="111numeracija"/>
      <w:lvlText w:val="%1.%2.%3."/>
      <w:lvlJc w:val="left"/>
      <w:pPr>
        <w:ind w:left="0" w:firstLine="0"/>
      </w:pPr>
      <w:rPr>
        <w:rFonts w:ascii="Trebuchet MS" w:hAnsi="Trebuchet MS" w:hint="default"/>
        <w:b w:val="0"/>
        <w:color w:val="auto"/>
        <w:sz w:val="22"/>
      </w:rPr>
    </w:lvl>
    <w:lvl w:ilvl="3">
      <w:start w:val="1"/>
      <w:numFmt w:val="decimal"/>
      <w:lvlText w:val="%1.%2.%3.%4."/>
      <w:lvlJc w:val="left"/>
      <w:pPr>
        <w:ind w:left="0" w:firstLine="0"/>
      </w:pPr>
      <w:rPr>
        <w:rFonts w:hint="default"/>
        <w:sz w:val="22"/>
        <w:szCs w:val="22"/>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18F65B74"/>
    <w:multiLevelType w:val="multilevel"/>
    <w:tmpl w:val="7F100C9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D5156B3"/>
    <w:multiLevelType w:val="multilevel"/>
    <w:tmpl w:val="B888EB7A"/>
    <w:lvl w:ilvl="0">
      <w:start w:val="5"/>
      <w:numFmt w:val="decimal"/>
      <w:lvlText w:val="%1."/>
      <w:lvlJc w:val="left"/>
      <w:pPr>
        <w:ind w:left="420" w:hanging="420"/>
      </w:pPr>
      <w:rPr>
        <w:rFonts w:hint="default"/>
      </w:rPr>
    </w:lvl>
    <w:lvl w:ilvl="1">
      <w:start w:val="1"/>
      <w:numFmt w:val="decimal"/>
      <w:lvlText w:val="%1.%2."/>
      <w:lvlJc w:val="left"/>
      <w:pPr>
        <w:ind w:left="157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0092D35"/>
    <w:multiLevelType w:val="multilevel"/>
    <w:tmpl w:val="D13C8B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39A16C7"/>
    <w:multiLevelType w:val="multilevel"/>
    <w:tmpl w:val="81AE4F9C"/>
    <w:lvl w:ilvl="0">
      <w:start w:val="6"/>
      <w:numFmt w:val="decimal"/>
      <w:lvlText w:val="%1."/>
      <w:lvlJc w:val="left"/>
      <w:pPr>
        <w:ind w:left="0" w:firstLine="360"/>
      </w:pPr>
      <w:rPr>
        <w:rFonts w:hint="default"/>
        <w:sz w:val="22"/>
      </w:rPr>
    </w:lvl>
    <w:lvl w:ilvl="1">
      <w:start w:val="29"/>
      <w:numFmt w:val="decimal"/>
      <w:isLgl/>
      <w:lvlText w:val="%1.%2."/>
      <w:lvlJc w:val="left"/>
      <w:pPr>
        <w:ind w:left="1080" w:hanging="720"/>
      </w:pPr>
      <w:rPr>
        <w:rFonts w:eastAsia="Times New Roman" w:hint="default"/>
      </w:rPr>
    </w:lvl>
    <w:lvl w:ilvl="2">
      <w:start w:val="8"/>
      <w:numFmt w:val="decimal"/>
      <w:isLgl/>
      <w:lvlText w:val="%1.%2.%3."/>
      <w:lvlJc w:val="left"/>
      <w:pPr>
        <w:ind w:left="1080" w:hanging="400"/>
      </w:pPr>
      <w:rPr>
        <w:rFonts w:eastAsia="Times New Roman" w:hint="default"/>
      </w:rPr>
    </w:lvl>
    <w:lvl w:ilvl="3">
      <w:start w:val="1"/>
      <w:numFmt w:val="decimal"/>
      <w:isLgl/>
      <w:lvlText w:val="%1.%2.%3.%4."/>
      <w:lvlJc w:val="left"/>
      <w:pPr>
        <w:ind w:left="1440" w:hanging="108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800" w:hanging="144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2160" w:hanging="180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16" w15:restartNumberingAfterBreak="0">
    <w:nsid w:val="2CD3588F"/>
    <w:multiLevelType w:val="multilevel"/>
    <w:tmpl w:val="5726A0EA"/>
    <w:lvl w:ilvl="0">
      <w:start w:val="5"/>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07127C7"/>
    <w:multiLevelType w:val="multilevel"/>
    <w:tmpl w:val="DCBE0C58"/>
    <w:lvl w:ilvl="0">
      <w:start w:val="5"/>
      <w:numFmt w:val="decimal"/>
      <w:lvlText w:val="%1."/>
      <w:lvlJc w:val="left"/>
      <w:pPr>
        <w:ind w:left="360" w:hanging="360"/>
      </w:pPr>
      <w:rPr>
        <w:rFonts w:hint="default"/>
      </w:rPr>
    </w:lvl>
    <w:lvl w:ilvl="1">
      <w:start w:val="6"/>
      <w:numFmt w:val="decimal"/>
      <w:suff w:val="space"/>
      <w:lvlText w:val="%1.%2."/>
      <w:lvlJc w:val="left"/>
      <w:pPr>
        <w:ind w:left="0" w:firstLine="567"/>
      </w:pPr>
      <w:rPr>
        <w:rFonts w:ascii="Trebuchet MS" w:hAnsi="Trebuchet MS" w:hint="default"/>
        <w:b w:val="0"/>
        <w:bCs w:val="0"/>
        <w:color w:val="auto"/>
        <w:sz w:val="22"/>
      </w:rPr>
    </w:lvl>
    <w:lvl w:ilvl="2">
      <w:start w:val="1"/>
      <w:numFmt w:val="decimal"/>
      <w:lvlText w:val="%1.%2.%3"/>
      <w:lvlJc w:val="left"/>
      <w:pPr>
        <w:ind w:left="1224" w:hanging="504"/>
      </w:pPr>
      <w:rPr>
        <w:rFonts w:hint="default"/>
        <w:sz w:val="22"/>
        <w:szCs w:val="22"/>
      </w:rPr>
    </w:lvl>
    <w:lvl w:ilvl="3">
      <w:start w:val="1"/>
      <w:numFmt w:val="bullet"/>
      <w:lvlText w:val=""/>
      <w:lvlJc w:val="left"/>
      <w:pPr>
        <w:ind w:left="1440" w:hanging="360"/>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36B5E8D"/>
    <w:multiLevelType w:val="multilevel"/>
    <w:tmpl w:val="0A629F9E"/>
    <w:lvl w:ilvl="0">
      <w:start w:val="1"/>
      <w:numFmt w:val="decimal"/>
      <w:lvlText w:val="%1."/>
      <w:lvlJc w:val="left"/>
      <w:pPr>
        <w:ind w:left="0" w:firstLine="0"/>
      </w:pPr>
      <w:rPr>
        <w:rFonts w:hint="default"/>
        <w:sz w:val="22"/>
      </w:rPr>
    </w:lvl>
    <w:lvl w:ilvl="1">
      <w:start w:val="1"/>
      <w:numFmt w:val="decimal"/>
      <w:lvlText w:val="%1.%2."/>
      <w:lvlJc w:val="left"/>
      <w:pPr>
        <w:ind w:left="0" w:firstLine="0"/>
      </w:pPr>
      <w:rPr>
        <w:rFonts w:hint="default"/>
        <w:i w:val="0"/>
        <w:sz w:val="22"/>
      </w:rPr>
    </w:lvl>
    <w:lvl w:ilvl="2">
      <w:start w:val="1"/>
      <w:numFmt w:val="bullet"/>
      <w:lvlText w:val=""/>
      <w:lvlJc w:val="left"/>
      <w:pPr>
        <w:ind w:left="0" w:firstLine="0"/>
      </w:pPr>
      <w:rPr>
        <w:rFonts w:ascii="Symbol" w:hAnsi="Symbol" w:hint="default"/>
        <w:b w:val="0"/>
        <w:sz w:val="22"/>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9" w15:restartNumberingAfterBreak="0">
    <w:nsid w:val="36761BD6"/>
    <w:multiLevelType w:val="multilevel"/>
    <w:tmpl w:val="220EFB3C"/>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b w:val="0"/>
        <w:bCs w:val="0"/>
        <w:i w:val="0"/>
        <w:iCs w:val="0"/>
        <w:color w:val="auto"/>
        <w:sz w:val="22"/>
      </w:rPr>
    </w:lvl>
    <w:lvl w:ilvl="2">
      <w:start w:val="1"/>
      <w:numFmt w:val="decimal"/>
      <w:lvlText w:val="%1.%2.%3."/>
      <w:lvlJc w:val="left"/>
      <w:pPr>
        <w:ind w:left="645" w:hanging="504"/>
      </w:pPr>
      <w:rPr>
        <w:rFonts w:hint="default"/>
        <w:b w:val="0"/>
        <w:bCs/>
        <w:sz w:val="22"/>
        <w:szCs w:val="22"/>
      </w:rPr>
    </w:lvl>
    <w:lvl w:ilvl="3">
      <w:start w:val="1"/>
      <w:numFmt w:val="decimal"/>
      <w:lvlText w:val="%1.%2.%3.%4."/>
      <w:lvlJc w:val="left"/>
      <w:pPr>
        <w:ind w:left="1728" w:hanging="648"/>
      </w:pPr>
      <w:rPr>
        <w:rFonts w:hint="default"/>
        <w:b w:val="0"/>
        <w:bCs/>
        <w:strike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DFE0404"/>
    <w:multiLevelType w:val="multilevel"/>
    <w:tmpl w:val="B470AB56"/>
    <w:lvl w:ilvl="0">
      <w:start w:val="1"/>
      <w:numFmt w:val="decimal"/>
      <w:lvlText w:val="%1."/>
      <w:lvlJc w:val="left"/>
      <w:pPr>
        <w:ind w:left="360" w:hanging="360"/>
      </w:pPr>
    </w:lvl>
    <w:lvl w:ilvl="1">
      <w:start w:val="1"/>
      <w:numFmt w:val="decimal"/>
      <w:lvlText w:val="%1.%2."/>
      <w:lvlJc w:val="left"/>
      <w:pPr>
        <w:ind w:left="1000" w:hanging="432"/>
      </w:pPr>
      <w:rPr>
        <w:color w:val="000000" w:themeColor="text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835D5D"/>
    <w:multiLevelType w:val="multilevel"/>
    <w:tmpl w:val="2B547E3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E9A5B64"/>
    <w:multiLevelType w:val="hybridMultilevel"/>
    <w:tmpl w:val="C47C67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5F63922"/>
    <w:multiLevelType w:val="multilevel"/>
    <w:tmpl w:val="E4287C2A"/>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strike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9517A43"/>
    <w:multiLevelType w:val="hybridMultilevel"/>
    <w:tmpl w:val="436E68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C5B7E73"/>
    <w:multiLevelType w:val="multilevel"/>
    <w:tmpl w:val="0596A65E"/>
    <w:lvl w:ilvl="0">
      <w:start w:val="3"/>
      <w:numFmt w:val="decimal"/>
      <w:lvlText w:val="%1."/>
      <w:lvlJc w:val="left"/>
      <w:pPr>
        <w:ind w:left="0" w:firstLine="360"/>
      </w:pPr>
      <w:rPr>
        <w:rFonts w:hint="default"/>
        <w:sz w:val="22"/>
      </w:rPr>
    </w:lvl>
    <w:lvl w:ilvl="1">
      <w:start w:val="29"/>
      <w:numFmt w:val="decimal"/>
      <w:isLgl/>
      <w:lvlText w:val="%1.%2."/>
      <w:lvlJc w:val="left"/>
      <w:pPr>
        <w:ind w:left="1080" w:hanging="720"/>
      </w:pPr>
      <w:rPr>
        <w:rFonts w:eastAsia="Times New Roman" w:hint="default"/>
      </w:rPr>
    </w:lvl>
    <w:lvl w:ilvl="2">
      <w:start w:val="8"/>
      <w:numFmt w:val="decimal"/>
      <w:isLgl/>
      <w:lvlText w:val="%1.%2.%3."/>
      <w:lvlJc w:val="left"/>
      <w:pPr>
        <w:ind w:left="1080" w:hanging="400"/>
      </w:pPr>
      <w:rPr>
        <w:rFonts w:eastAsia="Times New Roman" w:hint="default"/>
      </w:rPr>
    </w:lvl>
    <w:lvl w:ilvl="3">
      <w:start w:val="1"/>
      <w:numFmt w:val="decimal"/>
      <w:isLgl/>
      <w:lvlText w:val="%1.%2.%3.%4."/>
      <w:lvlJc w:val="left"/>
      <w:pPr>
        <w:ind w:left="1440" w:hanging="108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800" w:hanging="144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2160" w:hanging="180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26" w15:restartNumberingAfterBreak="0">
    <w:nsid w:val="506C7CE0"/>
    <w:multiLevelType w:val="hybridMultilevel"/>
    <w:tmpl w:val="EADC9828"/>
    <w:lvl w:ilvl="0" w:tplc="BAB41E0A">
      <w:start w:val="1"/>
      <w:numFmt w:val="decimal"/>
      <w:lvlText w:val="%1."/>
      <w:lvlJc w:val="left"/>
      <w:pPr>
        <w:ind w:left="0" w:firstLine="360"/>
      </w:pPr>
      <w:rPr>
        <w:rFonts w:hint="default"/>
        <w:sz w:val="22"/>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7F87EF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8016878"/>
    <w:multiLevelType w:val="multilevel"/>
    <w:tmpl w:val="F5486D08"/>
    <w:lvl w:ilvl="0">
      <w:start w:val="1"/>
      <w:numFmt w:val="decimal"/>
      <w:suff w:val="space"/>
      <w:lvlText w:val="%1."/>
      <w:lvlJc w:val="left"/>
      <w:pPr>
        <w:ind w:left="709" w:firstLine="709"/>
      </w:pPr>
      <w:rPr>
        <w:rFonts w:ascii="Trebuchet MS" w:hAnsi="Trebuchet MS" w:cs="Arial" w:hint="default"/>
        <w:b/>
        <w:i w:val="0"/>
        <w:color w:val="auto"/>
        <w:sz w:val="22"/>
      </w:rPr>
    </w:lvl>
    <w:lvl w:ilvl="1">
      <w:start w:val="1"/>
      <w:numFmt w:val="decimal"/>
      <w:suff w:val="space"/>
      <w:lvlText w:val="%1.%2."/>
      <w:lvlJc w:val="left"/>
      <w:pPr>
        <w:ind w:left="0" w:firstLine="567"/>
      </w:pPr>
      <w:rPr>
        <w:rFonts w:ascii="Trebuchet MS" w:hAnsi="Trebuchet MS" w:cs="Arial" w:hint="default"/>
        <w:b w:val="0"/>
        <w:color w:val="auto"/>
        <w:sz w:val="22"/>
        <w:szCs w:val="20"/>
      </w:rPr>
    </w:lvl>
    <w:lvl w:ilvl="2">
      <w:start w:val="1"/>
      <w:numFmt w:val="decimal"/>
      <w:suff w:val="space"/>
      <w:lvlText w:val="%1.%2.%3."/>
      <w:lvlJc w:val="left"/>
      <w:pPr>
        <w:ind w:left="1" w:firstLine="709"/>
      </w:pPr>
      <w:rPr>
        <w:rFonts w:ascii="Trebuchet MS" w:hAnsi="Trebuchet MS" w:cs="Arial" w:hint="default"/>
        <w:b w:val="0"/>
        <w:color w:val="auto"/>
        <w:sz w:val="22"/>
        <w:szCs w:val="20"/>
      </w:rPr>
    </w:lvl>
    <w:lvl w:ilvl="3">
      <w:start w:val="1"/>
      <w:numFmt w:val="decimal"/>
      <w:lvlText w:val="%4."/>
      <w:lvlJc w:val="left"/>
      <w:pPr>
        <w:ind w:left="1070" w:hanging="360"/>
      </w:p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9" w15:restartNumberingAfterBreak="0">
    <w:nsid w:val="62A10294"/>
    <w:multiLevelType w:val="hybridMultilevel"/>
    <w:tmpl w:val="019874AE"/>
    <w:lvl w:ilvl="0" w:tplc="A3E4E6C6">
      <w:start w:val="12"/>
      <w:numFmt w:val="decimal"/>
      <w:pStyle w:val="Style1"/>
      <w:lvlText w:val="%1."/>
      <w:lvlJc w:val="left"/>
      <w:pPr>
        <w:ind w:left="1287"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0" w15:restartNumberingAfterBreak="0">
    <w:nsid w:val="687355B7"/>
    <w:multiLevelType w:val="multilevel"/>
    <w:tmpl w:val="93C8F50A"/>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A172F65"/>
    <w:multiLevelType w:val="multilevel"/>
    <w:tmpl w:val="610A40C0"/>
    <w:lvl w:ilvl="0">
      <w:start w:val="1"/>
      <w:numFmt w:val="decimal"/>
      <w:lvlText w:val="%1."/>
      <w:lvlJc w:val="left"/>
      <w:pPr>
        <w:ind w:left="357" w:hanging="357"/>
      </w:pPr>
      <w:rPr>
        <w:rFonts w:hint="default"/>
      </w:rPr>
    </w:lvl>
    <w:lvl w:ilvl="1">
      <w:start w:val="1"/>
      <w:numFmt w:val="decimal"/>
      <w:lvlText w:val="%1.%2."/>
      <w:lvlJc w:val="left"/>
      <w:pPr>
        <w:ind w:left="794" w:hanging="434"/>
      </w:pPr>
      <w:rPr>
        <w:rFonts w:hint="default"/>
      </w:rPr>
    </w:lvl>
    <w:lvl w:ilvl="2">
      <w:start w:val="1"/>
      <w:numFmt w:val="decimal"/>
      <w:lvlText w:val="%1.%2.%3."/>
      <w:lvlJc w:val="left"/>
      <w:pPr>
        <w:ind w:left="1361" w:hanging="794"/>
      </w:pPr>
      <w:rPr>
        <w:rFonts w:hint="default"/>
        <w:b w:val="0"/>
        <w:bCs w:val="0"/>
      </w:rPr>
    </w:lvl>
    <w:lvl w:ilvl="3">
      <w:start w:val="1"/>
      <w:numFmt w:val="decimal"/>
      <w:lvlText w:val="%1.%2.%3.%4."/>
      <w:lvlJc w:val="left"/>
      <w:pPr>
        <w:ind w:left="1701" w:hanging="907"/>
      </w:pPr>
      <w:rPr>
        <w:rFonts w:hint="default"/>
      </w:rPr>
    </w:lvl>
    <w:lvl w:ilvl="4">
      <w:start w:val="1"/>
      <w:numFmt w:val="decimal"/>
      <w:lvlText w:val="%1.%2.%3.%4.%5."/>
      <w:lvlJc w:val="left"/>
      <w:pPr>
        <w:ind w:left="2155" w:hanging="113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A1E592A"/>
    <w:multiLevelType w:val="hybridMultilevel"/>
    <w:tmpl w:val="B9742FF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3" w15:restartNumberingAfterBreak="0">
    <w:nsid w:val="7BD60B06"/>
    <w:multiLevelType w:val="hybridMultilevel"/>
    <w:tmpl w:val="0B589D58"/>
    <w:lvl w:ilvl="0" w:tplc="04270001">
      <w:start w:val="1"/>
      <w:numFmt w:val="bullet"/>
      <w:lvlText w:val=""/>
      <w:lvlJc w:val="left"/>
      <w:pPr>
        <w:ind w:left="1859" w:hanging="360"/>
      </w:pPr>
      <w:rPr>
        <w:rFonts w:ascii="Symbol" w:hAnsi="Symbol" w:hint="default"/>
      </w:rPr>
    </w:lvl>
    <w:lvl w:ilvl="1" w:tplc="04270003" w:tentative="1">
      <w:start w:val="1"/>
      <w:numFmt w:val="bullet"/>
      <w:lvlText w:val="o"/>
      <w:lvlJc w:val="left"/>
      <w:pPr>
        <w:ind w:left="2579" w:hanging="360"/>
      </w:pPr>
      <w:rPr>
        <w:rFonts w:ascii="Courier New" w:hAnsi="Courier New" w:cs="Courier New" w:hint="default"/>
      </w:rPr>
    </w:lvl>
    <w:lvl w:ilvl="2" w:tplc="04270005" w:tentative="1">
      <w:start w:val="1"/>
      <w:numFmt w:val="bullet"/>
      <w:lvlText w:val=""/>
      <w:lvlJc w:val="left"/>
      <w:pPr>
        <w:ind w:left="3299" w:hanging="360"/>
      </w:pPr>
      <w:rPr>
        <w:rFonts w:ascii="Wingdings" w:hAnsi="Wingdings" w:hint="default"/>
      </w:rPr>
    </w:lvl>
    <w:lvl w:ilvl="3" w:tplc="04270001" w:tentative="1">
      <w:start w:val="1"/>
      <w:numFmt w:val="bullet"/>
      <w:lvlText w:val=""/>
      <w:lvlJc w:val="left"/>
      <w:pPr>
        <w:ind w:left="4019" w:hanging="360"/>
      </w:pPr>
      <w:rPr>
        <w:rFonts w:ascii="Symbol" w:hAnsi="Symbol" w:hint="default"/>
      </w:rPr>
    </w:lvl>
    <w:lvl w:ilvl="4" w:tplc="04270003" w:tentative="1">
      <w:start w:val="1"/>
      <w:numFmt w:val="bullet"/>
      <w:lvlText w:val="o"/>
      <w:lvlJc w:val="left"/>
      <w:pPr>
        <w:ind w:left="4739" w:hanging="360"/>
      </w:pPr>
      <w:rPr>
        <w:rFonts w:ascii="Courier New" w:hAnsi="Courier New" w:cs="Courier New" w:hint="default"/>
      </w:rPr>
    </w:lvl>
    <w:lvl w:ilvl="5" w:tplc="04270005" w:tentative="1">
      <w:start w:val="1"/>
      <w:numFmt w:val="bullet"/>
      <w:lvlText w:val=""/>
      <w:lvlJc w:val="left"/>
      <w:pPr>
        <w:ind w:left="5459" w:hanging="360"/>
      </w:pPr>
      <w:rPr>
        <w:rFonts w:ascii="Wingdings" w:hAnsi="Wingdings" w:hint="default"/>
      </w:rPr>
    </w:lvl>
    <w:lvl w:ilvl="6" w:tplc="04270001" w:tentative="1">
      <w:start w:val="1"/>
      <w:numFmt w:val="bullet"/>
      <w:lvlText w:val=""/>
      <w:lvlJc w:val="left"/>
      <w:pPr>
        <w:ind w:left="6179" w:hanging="360"/>
      </w:pPr>
      <w:rPr>
        <w:rFonts w:ascii="Symbol" w:hAnsi="Symbol" w:hint="default"/>
      </w:rPr>
    </w:lvl>
    <w:lvl w:ilvl="7" w:tplc="04270003" w:tentative="1">
      <w:start w:val="1"/>
      <w:numFmt w:val="bullet"/>
      <w:lvlText w:val="o"/>
      <w:lvlJc w:val="left"/>
      <w:pPr>
        <w:ind w:left="6899" w:hanging="360"/>
      </w:pPr>
      <w:rPr>
        <w:rFonts w:ascii="Courier New" w:hAnsi="Courier New" w:cs="Courier New" w:hint="default"/>
      </w:rPr>
    </w:lvl>
    <w:lvl w:ilvl="8" w:tplc="04270005" w:tentative="1">
      <w:start w:val="1"/>
      <w:numFmt w:val="bullet"/>
      <w:lvlText w:val=""/>
      <w:lvlJc w:val="left"/>
      <w:pPr>
        <w:ind w:left="7619" w:hanging="360"/>
      </w:pPr>
      <w:rPr>
        <w:rFonts w:ascii="Wingdings" w:hAnsi="Wingdings" w:hint="default"/>
      </w:rPr>
    </w:lvl>
  </w:abstractNum>
  <w:num w:numId="1" w16cid:durableId="570776300">
    <w:abstractNumId w:val="26"/>
  </w:num>
  <w:num w:numId="2" w16cid:durableId="2129346309">
    <w:abstractNumId w:val="20"/>
  </w:num>
  <w:num w:numId="3" w16cid:durableId="2103329467">
    <w:abstractNumId w:val="19"/>
  </w:num>
  <w:num w:numId="4" w16cid:durableId="373240566">
    <w:abstractNumId w:val="30"/>
  </w:num>
  <w:num w:numId="5" w16cid:durableId="95643100">
    <w:abstractNumId w:val="23"/>
  </w:num>
  <w:num w:numId="6" w16cid:durableId="1043869421">
    <w:abstractNumId w:val="14"/>
  </w:num>
  <w:num w:numId="7" w16cid:durableId="1260679812">
    <w:abstractNumId w:val="10"/>
  </w:num>
  <w:num w:numId="8" w16cid:durableId="368725717">
    <w:abstractNumId w:val="29"/>
  </w:num>
  <w:num w:numId="9" w16cid:durableId="570123497">
    <w:abstractNumId w:val="25"/>
  </w:num>
  <w:num w:numId="10" w16cid:durableId="952785976">
    <w:abstractNumId w:val="31"/>
    <w:lvlOverride w:ilvl="0">
      <w:lvl w:ilvl="0">
        <w:start w:val="1"/>
        <w:numFmt w:val="decimal"/>
        <w:lvlText w:val="%1."/>
        <w:lvlJc w:val="left"/>
        <w:pPr>
          <w:ind w:left="357" w:hanging="357"/>
        </w:pPr>
        <w:rPr>
          <w:rFonts w:hint="default"/>
          <w:b/>
          <w:bCs/>
        </w:rPr>
      </w:lvl>
    </w:lvlOverride>
    <w:lvlOverride w:ilvl="1">
      <w:lvl w:ilvl="1">
        <w:start w:val="1"/>
        <w:numFmt w:val="decimal"/>
        <w:suff w:val="space"/>
        <w:lvlText w:val="%1.%2."/>
        <w:lvlJc w:val="left"/>
        <w:pPr>
          <w:ind w:left="0" w:firstLine="360"/>
        </w:pPr>
        <w:rPr>
          <w:rFonts w:ascii="Trebuchet MS" w:hAnsi="Trebuchet MS" w:hint="default"/>
          <w:sz w:val="22"/>
          <w:szCs w:val="22"/>
        </w:rPr>
      </w:lvl>
    </w:lvlOverride>
    <w:lvlOverride w:ilvl="2">
      <w:lvl w:ilvl="2">
        <w:start w:val="1"/>
        <w:numFmt w:val="decimal"/>
        <w:suff w:val="space"/>
        <w:lvlText w:val="%1.%2.%3."/>
        <w:lvlJc w:val="left"/>
        <w:pPr>
          <w:ind w:left="1361" w:hanging="794"/>
        </w:pPr>
        <w:rPr>
          <w:rFonts w:ascii="Trebuchet MS" w:hAnsi="Trebuchet MS" w:hint="default"/>
          <w:b w:val="0"/>
          <w:bCs w:val="0"/>
          <w:sz w:val="22"/>
          <w:szCs w:val="20"/>
        </w:rPr>
      </w:lvl>
    </w:lvlOverride>
    <w:lvlOverride w:ilvl="3">
      <w:lvl w:ilvl="3">
        <w:start w:val="1"/>
        <w:numFmt w:val="decimal"/>
        <w:lvlText w:val="%1.%2.%3.%4."/>
        <w:lvlJc w:val="left"/>
        <w:pPr>
          <w:ind w:left="1814" w:hanging="1020"/>
        </w:pPr>
        <w:rPr>
          <w:rFonts w:hint="default"/>
          <w:b w:val="0"/>
          <w:bCs w:val="0"/>
        </w:rPr>
      </w:lvl>
    </w:lvlOverride>
    <w:lvlOverride w:ilvl="4">
      <w:lvl w:ilvl="4">
        <w:start w:val="1"/>
        <w:numFmt w:val="decimal"/>
        <w:lvlText w:val="%1.%2.%3.%4.%5."/>
        <w:lvlJc w:val="left"/>
        <w:pPr>
          <w:ind w:left="2155" w:hanging="1134"/>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16cid:durableId="815755418">
    <w:abstractNumId w:val="33"/>
  </w:num>
  <w:num w:numId="12" w16cid:durableId="752313975">
    <w:abstractNumId w:val="11"/>
  </w:num>
  <w:num w:numId="13" w16cid:durableId="532307414">
    <w:abstractNumId w:val="17"/>
  </w:num>
  <w:num w:numId="14" w16cid:durableId="1081172615">
    <w:abstractNumId w:val="15"/>
  </w:num>
  <w:num w:numId="15" w16cid:durableId="640353983">
    <w:abstractNumId w:val="13"/>
  </w:num>
  <w:num w:numId="16" w16cid:durableId="1914971470">
    <w:abstractNumId w:val="24"/>
  </w:num>
  <w:num w:numId="17" w16cid:durableId="1108429019">
    <w:abstractNumId w:val="22"/>
  </w:num>
  <w:num w:numId="18" w16cid:durableId="1308825821">
    <w:abstractNumId w:val="16"/>
  </w:num>
  <w:num w:numId="19" w16cid:durableId="1470904605">
    <w:abstractNumId w:val="8"/>
  </w:num>
  <w:num w:numId="20" w16cid:durableId="1221526206">
    <w:abstractNumId w:val="12"/>
  </w:num>
  <w:num w:numId="21" w16cid:durableId="1650982989">
    <w:abstractNumId w:val="21"/>
  </w:num>
  <w:num w:numId="22" w16cid:durableId="463079620">
    <w:abstractNumId w:val="28"/>
  </w:num>
  <w:num w:numId="23" w16cid:durableId="495152252">
    <w:abstractNumId w:val="18"/>
  </w:num>
  <w:num w:numId="24" w16cid:durableId="1742826398">
    <w:abstractNumId w:val="27"/>
  </w:num>
  <w:num w:numId="25" w16cid:durableId="1207335873">
    <w:abstractNumId w:val="32"/>
  </w:num>
  <w:num w:numId="26" w16cid:durableId="710232094">
    <w:abstractNumId w:val="9"/>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ytenis Povilas Čironis">
    <w15:presenceInfo w15:providerId="AD" w15:userId="S::VytenisPovilas.Cironis@litgrid.eu::fd1c2150-58a5-4cf1-ba23-1814998b99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activeWritingStyle w:appName="MSWord" w:lang="en-GB" w:vendorID="64" w:dllVersion="0" w:nlCheck="1" w:checkStyle="0"/>
  <w:activeWritingStyle w:appName="MSWord" w:lang="en-US" w:vendorID="64" w:dllVersion="0"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170"/>
  <w:hyphenationZone w:val="396"/>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F0C"/>
    <w:rsid w:val="000000B2"/>
    <w:rsid w:val="000001E2"/>
    <w:rsid w:val="00000580"/>
    <w:rsid w:val="00000658"/>
    <w:rsid w:val="000006BE"/>
    <w:rsid w:val="0000077D"/>
    <w:rsid w:val="000014D7"/>
    <w:rsid w:val="00001B17"/>
    <w:rsid w:val="000021FC"/>
    <w:rsid w:val="00002C1D"/>
    <w:rsid w:val="00002C31"/>
    <w:rsid w:val="00002EA8"/>
    <w:rsid w:val="0000308D"/>
    <w:rsid w:val="00003379"/>
    <w:rsid w:val="000037EB"/>
    <w:rsid w:val="00003BB0"/>
    <w:rsid w:val="00003DB3"/>
    <w:rsid w:val="00003E65"/>
    <w:rsid w:val="00004192"/>
    <w:rsid w:val="00004EB1"/>
    <w:rsid w:val="00004F6B"/>
    <w:rsid w:val="000055A5"/>
    <w:rsid w:val="0000577D"/>
    <w:rsid w:val="000057DD"/>
    <w:rsid w:val="00005867"/>
    <w:rsid w:val="0000591A"/>
    <w:rsid w:val="00005B3D"/>
    <w:rsid w:val="00005BC5"/>
    <w:rsid w:val="00005C8A"/>
    <w:rsid w:val="00005D0D"/>
    <w:rsid w:val="00005FEA"/>
    <w:rsid w:val="0000625F"/>
    <w:rsid w:val="000064FB"/>
    <w:rsid w:val="00006BC7"/>
    <w:rsid w:val="0000752F"/>
    <w:rsid w:val="00007B0D"/>
    <w:rsid w:val="00007F94"/>
    <w:rsid w:val="000102EE"/>
    <w:rsid w:val="000106F3"/>
    <w:rsid w:val="0001071C"/>
    <w:rsid w:val="0001079F"/>
    <w:rsid w:val="00010B33"/>
    <w:rsid w:val="00011325"/>
    <w:rsid w:val="00011430"/>
    <w:rsid w:val="00011999"/>
    <w:rsid w:val="00011B36"/>
    <w:rsid w:val="00011BD1"/>
    <w:rsid w:val="00011EDE"/>
    <w:rsid w:val="00012F60"/>
    <w:rsid w:val="00013790"/>
    <w:rsid w:val="00013DF6"/>
    <w:rsid w:val="0001427F"/>
    <w:rsid w:val="00014C4D"/>
    <w:rsid w:val="00014D0E"/>
    <w:rsid w:val="00015081"/>
    <w:rsid w:val="00015202"/>
    <w:rsid w:val="00015253"/>
    <w:rsid w:val="0001548D"/>
    <w:rsid w:val="000160D0"/>
    <w:rsid w:val="0001635B"/>
    <w:rsid w:val="000166CD"/>
    <w:rsid w:val="00016A32"/>
    <w:rsid w:val="00016EBE"/>
    <w:rsid w:val="000201A3"/>
    <w:rsid w:val="0002035D"/>
    <w:rsid w:val="000206EB"/>
    <w:rsid w:val="000209E7"/>
    <w:rsid w:val="00020DB9"/>
    <w:rsid w:val="0002100C"/>
    <w:rsid w:val="00021120"/>
    <w:rsid w:val="0002118C"/>
    <w:rsid w:val="00021AF7"/>
    <w:rsid w:val="00022B14"/>
    <w:rsid w:val="00023273"/>
    <w:rsid w:val="00023427"/>
    <w:rsid w:val="000237BC"/>
    <w:rsid w:val="00023E8C"/>
    <w:rsid w:val="00024516"/>
    <w:rsid w:val="0002461C"/>
    <w:rsid w:val="000246C4"/>
    <w:rsid w:val="00024A35"/>
    <w:rsid w:val="00024DC2"/>
    <w:rsid w:val="00025134"/>
    <w:rsid w:val="000251A2"/>
    <w:rsid w:val="00026208"/>
    <w:rsid w:val="000262A2"/>
    <w:rsid w:val="0002698E"/>
    <w:rsid w:val="000269C9"/>
    <w:rsid w:val="00026EC2"/>
    <w:rsid w:val="000276B1"/>
    <w:rsid w:val="000277DA"/>
    <w:rsid w:val="00027AFA"/>
    <w:rsid w:val="00027D26"/>
    <w:rsid w:val="00027F79"/>
    <w:rsid w:val="0003088C"/>
    <w:rsid w:val="00030BE3"/>
    <w:rsid w:val="00030D0C"/>
    <w:rsid w:val="00030E6A"/>
    <w:rsid w:val="0003107F"/>
    <w:rsid w:val="00031811"/>
    <w:rsid w:val="00031A4E"/>
    <w:rsid w:val="00031B90"/>
    <w:rsid w:val="00031DED"/>
    <w:rsid w:val="00032D13"/>
    <w:rsid w:val="00032DD6"/>
    <w:rsid w:val="00033492"/>
    <w:rsid w:val="00033A10"/>
    <w:rsid w:val="00033A11"/>
    <w:rsid w:val="00033CC1"/>
    <w:rsid w:val="00033E02"/>
    <w:rsid w:val="00033F70"/>
    <w:rsid w:val="000342CA"/>
    <w:rsid w:val="000348C0"/>
    <w:rsid w:val="00034A1F"/>
    <w:rsid w:val="00035128"/>
    <w:rsid w:val="00035500"/>
    <w:rsid w:val="000358C0"/>
    <w:rsid w:val="00035AA9"/>
    <w:rsid w:val="000360BA"/>
    <w:rsid w:val="000363EF"/>
    <w:rsid w:val="000367C7"/>
    <w:rsid w:val="000378D1"/>
    <w:rsid w:val="00037902"/>
    <w:rsid w:val="00037E11"/>
    <w:rsid w:val="000404C0"/>
    <w:rsid w:val="00040975"/>
    <w:rsid w:val="00040AF2"/>
    <w:rsid w:val="00041161"/>
    <w:rsid w:val="000414D1"/>
    <w:rsid w:val="00041823"/>
    <w:rsid w:val="0004192D"/>
    <w:rsid w:val="000422E3"/>
    <w:rsid w:val="000425D3"/>
    <w:rsid w:val="000426F0"/>
    <w:rsid w:val="00042886"/>
    <w:rsid w:val="0004297E"/>
    <w:rsid w:val="0004298F"/>
    <w:rsid w:val="000429FD"/>
    <w:rsid w:val="00042A50"/>
    <w:rsid w:val="00042DE3"/>
    <w:rsid w:val="00042EFA"/>
    <w:rsid w:val="00043E82"/>
    <w:rsid w:val="000445B7"/>
    <w:rsid w:val="000447D8"/>
    <w:rsid w:val="00044AF6"/>
    <w:rsid w:val="00044DB0"/>
    <w:rsid w:val="000457B3"/>
    <w:rsid w:val="00045AEC"/>
    <w:rsid w:val="00046113"/>
    <w:rsid w:val="00046236"/>
    <w:rsid w:val="00046D24"/>
    <w:rsid w:val="00047257"/>
    <w:rsid w:val="00047313"/>
    <w:rsid w:val="00047EA7"/>
    <w:rsid w:val="00050114"/>
    <w:rsid w:val="00050512"/>
    <w:rsid w:val="00050605"/>
    <w:rsid w:val="0005064F"/>
    <w:rsid w:val="0005095D"/>
    <w:rsid w:val="00050BAA"/>
    <w:rsid w:val="00050F69"/>
    <w:rsid w:val="000514B2"/>
    <w:rsid w:val="00051D2C"/>
    <w:rsid w:val="00051D98"/>
    <w:rsid w:val="00051EA0"/>
    <w:rsid w:val="000523BC"/>
    <w:rsid w:val="00052455"/>
    <w:rsid w:val="0005255E"/>
    <w:rsid w:val="00052917"/>
    <w:rsid w:val="00052A1C"/>
    <w:rsid w:val="000532AB"/>
    <w:rsid w:val="0005375F"/>
    <w:rsid w:val="00053800"/>
    <w:rsid w:val="0005399E"/>
    <w:rsid w:val="00053F44"/>
    <w:rsid w:val="000542DC"/>
    <w:rsid w:val="0005461D"/>
    <w:rsid w:val="0005470E"/>
    <w:rsid w:val="000555C9"/>
    <w:rsid w:val="000559C4"/>
    <w:rsid w:val="00055A9C"/>
    <w:rsid w:val="00055EDD"/>
    <w:rsid w:val="00055F50"/>
    <w:rsid w:val="00056075"/>
    <w:rsid w:val="000566E0"/>
    <w:rsid w:val="00056777"/>
    <w:rsid w:val="00057802"/>
    <w:rsid w:val="00057BEA"/>
    <w:rsid w:val="00060117"/>
    <w:rsid w:val="0006044D"/>
    <w:rsid w:val="000604B6"/>
    <w:rsid w:val="00060716"/>
    <w:rsid w:val="00060B71"/>
    <w:rsid w:val="00060E69"/>
    <w:rsid w:val="000612D8"/>
    <w:rsid w:val="000612E0"/>
    <w:rsid w:val="00061EB2"/>
    <w:rsid w:val="0006246B"/>
    <w:rsid w:val="00062602"/>
    <w:rsid w:val="000628CE"/>
    <w:rsid w:val="00063582"/>
    <w:rsid w:val="00063B04"/>
    <w:rsid w:val="00064210"/>
    <w:rsid w:val="0006431C"/>
    <w:rsid w:val="000644E5"/>
    <w:rsid w:val="000647ED"/>
    <w:rsid w:val="00064857"/>
    <w:rsid w:val="00064B08"/>
    <w:rsid w:val="00064C28"/>
    <w:rsid w:val="00064CC5"/>
    <w:rsid w:val="00064E1B"/>
    <w:rsid w:val="00064E30"/>
    <w:rsid w:val="000655B8"/>
    <w:rsid w:val="000656C5"/>
    <w:rsid w:val="000658B3"/>
    <w:rsid w:val="000658FF"/>
    <w:rsid w:val="00065BF6"/>
    <w:rsid w:val="00065C6E"/>
    <w:rsid w:val="00065D29"/>
    <w:rsid w:val="00066108"/>
    <w:rsid w:val="0006679E"/>
    <w:rsid w:val="000676D3"/>
    <w:rsid w:val="0007029A"/>
    <w:rsid w:val="00070438"/>
    <w:rsid w:val="000710AB"/>
    <w:rsid w:val="000711B2"/>
    <w:rsid w:val="000719A6"/>
    <w:rsid w:val="00071A18"/>
    <w:rsid w:val="00072653"/>
    <w:rsid w:val="00072B2D"/>
    <w:rsid w:val="00072C3A"/>
    <w:rsid w:val="00072EFD"/>
    <w:rsid w:val="00073112"/>
    <w:rsid w:val="000734B6"/>
    <w:rsid w:val="0007366D"/>
    <w:rsid w:val="0007370F"/>
    <w:rsid w:val="00073852"/>
    <w:rsid w:val="000741A5"/>
    <w:rsid w:val="000746DA"/>
    <w:rsid w:val="00074C31"/>
    <w:rsid w:val="00075162"/>
    <w:rsid w:val="000751F3"/>
    <w:rsid w:val="00075386"/>
    <w:rsid w:val="000753EF"/>
    <w:rsid w:val="00075596"/>
    <w:rsid w:val="000756BD"/>
    <w:rsid w:val="00075D26"/>
    <w:rsid w:val="00075EB7"/>
    <w:rsid w:val="00075EC5"/>
    <w:rsid w:val="000760A6"/>
    <w:rsid w:val="00076133"/>
    <w:rsid w:val="00076150"/>
    <w:rsid w:val="0007616B"/>
    <w:rsid w:val="000764D5"/>
    <w:rsid w:val="000764FF"/>
    <w:rsid w:val="00076877"/>
    <w:rsid w:val="000769CF"/>
    <w:rsid w:val="0007735E"/>
    <w:rsid w:val="00077444"/>
    <w:rsid w:val="0007762C"/>
    <w:rsid w:val="000778DB"/>
    <w:rsid w:val="00077DD6"/>
    <w:rsid w:val="00077E10"/>
    <w:rsid w:val="0008049F"/>
    <w:rsid w:val="0008054B"/>
    <w:rsid w:val="00080630"/>
    <w:rsid w:val="00080863"/>
    <w:rsid w:val="00080A78"/>
    <w:rsid w:val="00080F31"/>
    <w:rsid w:val="000810EA"/>
    <w:rsid w:val="00081156"/>
    <w:rsid w:val="0008145E"/>
    <w:rsid w:val="00081574"/>
    <w:rsid w:val="000819A3"/>
    <w:rsid w:val="000819E8"/>
    <w:rsid w:val="00081B26"/>
    <w:rsid w:val="00081CAC"/>
    <w:rsid w:val="00081EFE"/>
    <w:rsid w:val="00081F3B"/>
    <w:rsid w:val="0008221F"/>
    <w:rsid w:val="00082927"/>
    <w:rsid w:val="00082CC9"/>
    <w:rsid w:val="0008321D"/>
    <w:rsid w:val="00083441"/>
    <w:rsid w:val="0008369A"/>
    <w:rsid w:val="000838FD"/>
    <w:rsid w:val="000840F3"/>
    <w:rsid w:val="000842CD"/>
    <w:rsid w:val="00084484"/>
    <w:rsid w:val="000844F3"/>
    <w:rsid w:val="00084C97"/>
    <w:rsid w:val="0008554F"/>
    <w:rsid w:val="0008565A"/>
    <w:rsid w:val="00085A03"/>
    <w:rsid w:val="00085D2F"/>
    <w:rsid w:val="00085D92"/>
    <w:rsid w:val="000866E8"/>
    <w:rsid w:val="00086712"/>
    <w:rsid w:val="000868EB"/>
    <w:rsid w:val="00086C35"/>
    <w:rsid w:val="00086C59"/>
    <w:rsid w:val="00087439"/>
    <w:rsid w:val="00090635"/>
    <w:rsid w:val="00090CD5"/>
    <w:rsid w:val="00090D0A"/>
    <w:rsid w:val="000918AF"/>
    <w:rsid w:val="00091EE0"/>
    <w:rsid w:val="000920A3"/>
    <w:rsid w:val="0009231A"/>
    <w:rsid w:val="0009283D"/>
    <w:rsid w:val="00092907"/>
    <w:rsid w:val="00092F08"/>
    <w:rsid w:val="00093412"/>
    <w:rsid w:val="000934BF"/>
    <w:rsid w:val="0009448B"/>
    <w:rsid w:val="0009478A"/>
    <w:rsid w:val="00094852"/>
    <w:rsid w:val="00094A1A"/>
    <w:rsid w:val="00095335"/>
    <w:rsid w:val="000955D5"/>
    <w:rsid w:val="0009585E"/>
    <w:rsid w:val="00095E43"/>
    <w:rsid w:val="00095F54"/>
    <w:rsid w:val="000965B8"/>
    <w:rsid w:val="000970A4"/>
    <w:rsid w:val="0009714A"/>
    <w:rsid w:val="00097260"/>
    <w:rsid w:val="00097351"/>
    <w:rsid w:val="00097676"/>
    <w:rsid w:val="000977B6"/>
    <w:rsid w:val="00097960"/>
    <w:rsid w:val="000A06FA"/>
    <w:rsid w:val="000A09C0"/>
    <w:rsid w:val="000A0AEA"/>
    <w:rsid w:val="000A17E6"/>
    <w:rsid w:val="000A1988"/>
    <w:rsid w:val="000A2BBA"/>
    <w:rsid w:val="000A30DA"/>
    <w:rsid w:val="000A33B2"/>
    <w:rsid w:val="000A33E2"/>
    <w:rsid w:val="000A34E3"/>
    <w:rsid w:val="000A36C5"/>
    <w:rsid w:val="000A37F9"/>
    <w:rsid w:val="000A383D"/>
    <w:rsid w:val="000A3D61"/>
    <w:rsid w:val="000A3FA5"/>
    <w:rsid w:val="000A407D"/>
    <w:rsid w:val="000A40E3"/>
    <w:rsid w:val="000A4157"/>
    <w:rsid w:val="000A4367"/>
    <w:rsid w:val="000A4556"/>
    <w:rsid w:val="000A4BFB"/>
    <w:rsid w:val="000A4D14"/>
    <w:rsid w:val="000A4EDB"/>
    <w:rsid w:val="000A50CA"/>
    <w:rsid w:val="000A5368"/>
    <w:rsid w:val="000A5676"/>
    <w:rsid w:val="000A5BCF"/>
    <w:rsid w:val="000A5CE0"/>
    <w:rsid w:val="000A5E63"/>
    <w:rsid w:val="000A61F0"/>
    <w:rsid w:val="000A64E9"/>
    <w:rsid w:val="000A6A41"/>
    <w:rsid w:val="000A6C9B"/>
    <w:rsid w:val="000A7201"/>
    <w:rsid w:val="000A74D3"/>
    <w:rsid w:val="000A7859"/>
    <w:rsid w:val="000A7A91"/>
    <w:rsid w:val="000B029C"/>
    <w:rsid w:val="000B05DA"/>
    <w:rsid w:val="000B07C1"/>
    <w:rsid w:val="000B0822"/>
    <w:rsid w:val="000B0AAA"/>
    <w:rsid w:val="000B10D9"/>
    <w:rsid w:val="000B1280"/>
    <w:rsid w:val="000B1B85"/>
    <w:rsid w:val="000B1E34"/>
    <w:rsid w:val="000B234C"/>
    <w:rsid w:val="000B2D44"/>
    <w:rsid w:val="000B30E5"/>
    <w:rsid w:val="000B32C3"/>
    <w:rsid w:val="000B37BA"/>
    <w:rsid w:val="000B44AB"/>
    <w:rsid w:val="000B50AD"/>
    <w:rsid w:val="000B6255"/>
    <w:rsid w:val="000B661B"/>
    <w:rsid w:val="000B701E"/>
    <w:rsid w:val="000B71EF"/>
    <w:rsid w:val="000B73D4"/>
    <w:rsid w:val="000B75B6"/>
    <w:rsid w:val="000B766F"/>
    <w:rsid w:val="000B76C1"/>
    <w:rsid w:val="000B76E5"/>
    <w:rsid w:val="000B7767"/>
    <w:rsid w:val="000B798C"/>
    <w:rsid w:val="000C00B9"/>
    <w:rsid w:val="000C0495"/>
    <w:rsid w:val="000C0852"/>
    <w:rsid w:val="000C08F8"/>
    <w:rsid w:val="000C0BB1"/>
    <w:rsid w:val="000C0FB9"/>
    <w:rsid w:val="000C12C7"/>
    <w:rsid w:val="000C13F7"/>
    <w:rsid w:val="000C1A6D"/>
    <w:rsid w:val="000C1C05"/>
    <w:rsid w:val="000C1E08"/>
    <w:rsid w:val="000C24EC"/>
    <w:rsid w:val="000C2ACA"/>
    <w:rsid w:val="000C3828"/>
    <w:rsid w:val="000C3C3E"/>
    <w:rsid w:val="000C3E89"/>
    <w:rsid w:val="000C3EAC"/>
    <w:rsid w:val="000C4054"/>
    <w:rsid w:val="000C45A2"/>
    <w:rsid w:val="000C464F"/>
    <w:rsid w:val="000C5650"/>
    <w:rsid w:val="000C58C8"/>
    <w:rsid w:val="000C593E"/>
    <w:rsid w:val="000C5DA7"/>
    <w:rsid w:val="000C5E6F"/>
    <w:rsid w:val="000C5FC2"/>
    <w:rsid w:val="000C61DE"/>
    <w:rsid w:val="000C6289"/>
    <w:rsid w:val="000C6560"/>
    <w:rsid w:val="000C665B"/>
    <w:rsid w:val="000C69E8"/>
    <w:rsid w:val="000C711E"/>
    <w:rsid w:val="000C74D4"/>
    <w:rsid w:val="000C76D7"/>
    <w:rsid w:val="000C76DE"/>
    <w:rsid w:val="000C787E"/>
    <w:rsid w:val="000D016A"/>
    <w:rsid w:val="000D0277"/>
    <w:rsid w:val="000D0E15"/>
    <w:rsid w:val="000D0F14"/>
    <w:rsid w:val="000D1341"/>
    <w:rsid w:val="000D14CC"/>
    <w:rsid w:val="000D1726"/>
    <w:rsid w:val="000D19D7"/>
    <w:rsid w:val="000D1EE1"/>
    <w:rsid w:val="000D22F3"/>
    <w:rsid w:val="000D26E8"/>
    <w:rsid w:val="000D2843"/>
    <w:rsid w:val="000D29F2"/>
    <w:rsid w:val="000D2B76"/>
    <w:rsid w:val="000D2D03"/>
    <w:rsid w:val="000D3664"/>
    <w:rsid w:val="000D37D1"/>
    <w:rsid w:val="000D3866"/>
    <w:rsid w:val="000D3C98"/>
    <w:rsid w:val="000D42AB"/>
    <w:rsid w:val="000D44D0"/>
    <w:rsid w:val="000D46AA"/>
    <w:rsid w:val="000D4BDB"/>
    <w:rsid w:val="000D4C20"/>
    <w:rsid w:val="000D4CB5"/>
    <w:rsid w:val="000D4DC2"/>
    <w:rsid w:val="000D4F14"/>
    <w:rsid w:val="000D53EA"/>
    <w:rsid w:val="000D5D02"/>
    <w:rsid w:val="000D5FAE"/>
    <w:rsid w:val="000D6484"/>
    <w:rsid w:val="000D65E7"/>
    <w:rsid w:val="000D6861"/>
    <w:rsid w:val="000D687A"/>
    <w:rsid w:val="000D6EEB"/>
    <w:rsid w:val="000D73E6"/>
    <w:rsid w:val="000D77AC"/>
    <w:rsid w:val="000D79B0"/>
    <w:rsid w:val="000D7FBB"/>
    <w:rsid w:val="000E0A15"/>
    <w:rsid w:val="000E0C55"/>
    <w:rsid w:val="000E115A"/>
    <w:rsid w:val="000E1A66"/>
    <w:rsid w:val="000E2316"/>
    <w:rsid w:val="000E2B98"/>
    <w:rsid w:val="000E2C3F"/>
    <w:rsid w:val="000E2E3D"/>
    <w:rsid w:val="000E323B"/>
    <w:rsid w:val="000E3441"/>
    <w:rsid w:val="000E4EF7"/>
    <w:rsid w:val="000E54E9"/>
    <w:rsid w:val="000E5813"/>
    <w:rsid w:val="000E597B"/>
    <w:rsid w:val="000E5B3E"/>
    <w:rsid w:val="000E5B66"/>
    <w:rsid w:val="000E603B"/>
    <w:rsid w:val="000E61E5"/>
    <w:rsid w:val="000E6259"/>
    <w:rsid w:val="000E625F"/>
    <w:rsid w:val="000E6654"/>
    <w:rsid w:val="000E678C"/>
    <w:rsid w:val="000E6862"/>
    <w:rsid w:val="000E7063"/>
    <w:rsid w:val="000E71C9"/>
    <w:rsid w:val="000E738F"/>
    <w:rsid w:val="000E7640"/>
    <w:rsid w:val="000E7C01"/>
    <w:rsid w:val="000E7D33"/>
    <w:rsid w:val="000F03A4"/>
    <w:rsid w:val="000F09DB"/>
    <w:rsid w:val="000F0C2A"/>
    <w:rsid w:val="000F0C9B"/>
    <w:rsid w:val="000F1120"/>
    <w:rsid w:val="000F112F"/>
    <w:rsid w:val="000F1242"/>
    <w:rsid w:val="000F1368"/>
    <w:rsid w:val="000F1786"/>
    <w:rsid w:val="000F1D61"/>
    <w:rsid w:val="000F227C"/>
    <w:rsid w:val="000F22EE"/>
    <w:rsid w:val="000F2455"/>
    <w:rsid w:val="000F28FD"/>
    <w:rsid w:val="000F2959"/>
    <w:rsid w:val="000F2A99"/>
    <w:rsid w:val="000F2B30"/>
    <w:rsid w:val="000F322F"/>
    <w:rsid w:val="000F370E"/>
    <w:rsid w:val="000F386F"/>
    <w:rsid w:val="000F3B9B"/>
    <w:rsid w:val="000F3C4D"/>
    <w:rsid w:val="000F3D2D"/>
    <w:rsid w:val="000F4876"/>
    <w:rsid w:val="000F4AFB"/>
    <w:rsid w:val="000F4D26"/>
    <w:rsid w:val="000F4D77"/>
    <w:rsid w:val="000F52BB"/>
    <w:rsid w:val="000F52C3"/>
    <w:rsid w:val="000F5345"/>
    <w:rsid w:val="000F543F"/>
    <w:rsid w:val="000F5A68"/>
    <w:rsid w:val="000F5DAE"/>
    <w:rsid w:val="000F64A4"/>
    <w:rsid w:val="000F6ABD"/>
    <w:rsid w:val="000F7057"/>
    <w:rsid w:val="000F7441"/>
    <w:rsid w:val="000F792F"/>
    <w:rsid w:val="000F7957"/>
    <w:rsid w:val="000F7C70"/>
    <w:rsid w:val="00100954"/>
    <w:rsid w:val="001009B5"/>
    <w:rsid w:val="00100F77"/>
    <w:rsid w:val="001018D1"/>
    <w:rsid w:val="00101DE5"/>
    <w:rsid w:val="0010219C"/>
    <w:rsid w:val="0010232C"/>
    <w:rsid w:val="0010272A"/>
    <w:rsid w:val="0010283C"/>
    <w:rsid w:val="0010303E"/>
    <w:rsid w:val="00103271"/>
    <w:rsid w:val="0010344C"/>
    <w:rsid w:val="00103675"/>
    <w:rsid w:val="00103FE3"/>
    <w:rsid w:val="0010421F"/>
    <w:rsid w:val="001042FE"/>
    <w:rsid w:val="001045EC"/>
    <w:rsid w:val="00104B0C"/>
    <w:rsid w:val="00104C84"/>
    <w:rsid w:val="001050FF"/>
    <w:rsid w:val="0010511B"/>
    <w:rsid w:val="001051F9"/>
    <w:rsid w:val="001053ED"/>
    <w:rsid w:val="001056A1"/>
    <w:rsid w:val="001058BC"/>
    <w:rsid w:val="001059EB"/>
    <w:rsid w:val="00105B1B"/>
    <w:rsid w:val="00105CE0"/>
    <w:rsid w:val="00106303"/>
    <w:rsid w:val="00106451"/>
    <w:rsid w:val="001064AD"/>
    <w:rsid w:val="00106C93"/>
    <w:rsid w:val="00106D29"/>
    <w:rsid w:val="00107580"/>
    <w:rsid w:val="00110073"/>
    <w:rsid w:val="0011012D"/>
    <w:rsid w:val="001101D6"/>
    <w:rsid w:val="001105C4"/>
    <w:rsid w:val="00110F71"/>
    <w:rsid w:val="00111249"/>
    <w:rsid w:val="001116FF"/>
    <w:rsid w:val="0011172A"/>
    <w:rsid w:val="001121F5"/>
    <w:rsid w:val="001122FB"/>
    <w:rsid w:val="00112A42"/>
    <w:rsid w:val="00112B53"/>
    <w:rsid w:val="00112B5A"/>
    <w:rsid w:val="00113004"/>
    <w:rsid w:val="001135AC"/>
    <w:rsid w:val="00113695"/>
    <w:rsid w:val="001138B4"/>
    <w:rsid w:val="00113952"/>
    <w:rsid w:val="0011396F"/>
    <w:rsid w:val="00113DF9"/>
    <w:rsid w:val="00113E34"/>
    <w:rsid w:val="00114845"/>
    <w:rsid w:val="001148C1"/>
    <w:rsid w:val="00114A04"/>
    <w:rsid w:val="00114DE8"/>
    <w:rsid w:val="0011501D"/>
    <w:rsid w:val="00115854"/>
    <w:rsid w:val="00115B5C"/>
    <w:rsid w:val="00115CC1"/>
    <w:rsid w:val="001167E9"/>
    <w:rsid w:val="0011708F"/>
    <w:rsid w:val="0011753B"/>
    <w:rsid w:val="00117B4F"/>
    <w:rsid w:val="00117B6B"/>
    <w:rsid w:val="001203D5"/>
    <w:rsid w:val="0012067A"/>
    <w:rsid w:val="00120B79"/>
    <w:rsid w:val="00121427"/>
    <w:rsid w:val="001214B6"/>
    <w:rsid w:val="00121992"/>
    <w:rsid w:val="00122101"/>
    <w:rsid w:val="001222D9"/>
    <w:rsid w:val="00122815"/>
    <w:rsid w:val="00122CFA"/>
    <w:rsid w:val="001230C6"/>
    <w:rsid w:val="00123771"/>
    <w:rsid w:val="001237C7"/>
    <w:rsid w:val="0012382E"/>
    <w:rsid w:val="001238DC"/>
    <w:rsid w:val="00123B0A"/>
    <w:rsid w:val="00123D94"/>
    <w:rsid w:val="00124335"/>
    <w:rsid w:val="00124841"/>
    <w:rsid w:val="00124B48"/>
    <w:rsid w:val="00124CEF"/>
    <w:rsid w:val="00124FE1"/>
    <w:rsid w:val="0012598F"/>
    <w:rsid w:val="0012608C"/>
    <w:rsid w:val="001263B4"/>
    <w:rsid w:val="001263D4"/>
    <w:rsid w:val="001267DE"/>
    <w:rsid w:val="00126B76"/>
    <w:rsid w:val="00126C8C"/>
    <w:rsid w:val="00126DCD"/>
    <w:rsid w:val="0012707F"/>
    <w:rsid w:val="001277FA"/>
    <w:rsid w:val="001301E4"/>
    <w:rsid w:val="001305F6"/>
    <w:rsid w:val="00130602"/>
    <w:rsid w:val="0013063B"/>
    <w:rsid w:val="00130BCB"/>
    <w:rsid w:val="0013130E"/>
    <w:rsid w:val="00131493"/>
    <w:rsid w:val="00131759"/>
    <w:rsid w:val="0013196F"/>
    <w:rsid w:val="00131A84"/>
    <w:rsid w:val="00131FDB"/>
    <w:rsid w:val="001321EC"/>
    <w:rsid w:val="00132625"/>
    <w:rsid w:val="0013272B"/>
    <w:rsid w:val="00132A33"/>
    <w:rsid w:val="00132F45"/>
    <w:rsid w:val="001338B3"/>
    <w:rsid w:val="00133A88"/>
    <w:rsid w:val="00133A93"/>
    <w:rsid w:val="00133C01"/>
    <w:rsid w:val="00133C3C"/>
    <w:rsid w:val="0013414B"/>
    <w:rsid w:val="00134197"/>
    <w:rsid w:val="001345E0"/>
    <w:rsid w:val="00134840"/>
    <w:rsid w:val="0013485A"/>
    <w:rsid w:val="001349C3"/>
    <w:rsid w:val="00134AAE"/>
    <w:rsid w:val="00134BE0"/>
    <w:rsid w:val="00134CDC"/>
    <w:rsid w:val="00134F0F"/>
    <w:rsid w:val="0013531D"/>
    <w:rsid w:val="001356D0"/>
    <w:rsid w:val="001358C2"/>
    <w:rsid w:val="0013650B"/>
    <w:rsid w:val="001365E6"/>
    <w:rsid w:val="00136B45"/>
    <w:rsid w:val="00137399"/>
    <w:rsid w:val="001376A7"/>
    <w:rsid w:val="001404A6"/>
    <w:rsid w:val="0014058F"/>
    <w:rsid w:val="0014132D"/>
    <w:rsid w:val="0014166E"/>
    <w:rsid w:val="00142153"/>
    <w:rsid w:val="0014246A"/>
    <w:rsid w:val="001427A0"/>
    <w:rsid w:val="001428DD"/>
    <w:rsid w:val="00142B07"/>
    <w:rsid w:val="00142E32"/>
    <w:rsid w:val="00142E74"/>
    <w:rsid w:val="0014300F"/>
    <w:rsid w:val="00143BA3"/>
    <w:rsid w:val="001448F3"/>
    <w:rsid w:val="00144B30"/>
    <w:rsid w:val="001451DE"/>
    <w:rsid w:val="00145304"/>
    <w:rsid w:val="00145401"/>
    <w:rsid w:val="001454F1"/>
    <w:rsid w:val="00145899"/>
    <w:rsid w:val="00145BD8"/>
    <w:rsid w:val="001463AB"/>
    <w:rsid w:val="001463AC"/>
    <w:rsid w:val="00147347"/>
    <w:rsid w:val="001478D1"/>
    <w:rsid w:val="00147A02"/>
    <w:rsid w:val="001503E4"/>
    <w:rsid w:val="001507AF"/>
    <w:rsid w:val="00150922"/>
    <w:rsid w:val="00151BA8"/>
    <w:rsid w:val="00152755"/>
    <w:rsid w:val="00152809"/>
    <w:rsid w:val="00152D75"/>
    <w:rsid w:val="00152E9F"/>
    <w:rsid w:val="00152F24"/>
    <w:rsid w:val="00152F90"/>
    <w:rsid w:val="00153057"/>
    <w:rsid w:val="00153966"/>
    <w:rsid w:val="001539C4"/>
    <w:rsid w:val="00153E9A"/>
    <w:rsid w:val="001542C1"/>
    <w:rsid w:val="001546AE"/>
    <w:rsid w:val="00154BB7"/>
    <w:rsid w:val="001551B7"/>
    <w:rsid w:val="001551BF"/>
    <w:rsid w:val="001551FE"/>
    <w:rsid w:val="001552DE"/>
    <w:rsid w:val="00155C51"/>
    <w:rsid w:val="00155EEF"/>
    <w:rsid w:val="0015606F"/>
    <w:rsid w:val="0015675B"/>
    <w:rsid w:val="00156E09"/>
    <w:rsid w:val="0015712A"/>
    <w:rsid w:val="00157F53"/>
    <w:rsid w:val="00160B55"/>
    <w:rsid w:val="00160E56"/>
    <w:rsid w:val="00160E8D"/>
    <w:rsid w:val="00160FE5"/>
    <w:rsid w:val="001612ED"/>
    <w:rsid w:val="00161321"/>
    <w:rsid w:val="00161A23"/>
    <w:rsid w:val="00161D26"/>
    <w:rsid w:val="00162269"/>
    <w:rsid w:val="001624AA"/>
    <w:rsid w:val="0016260D"/>
    <w:rsid w:val="00162C60"/>
    <w:rsid w:val="00162EBD"/>
    <w:rsid w:val="001630A0"/>
    <w:rsid w:val="0016360C"/>
    <w:rsid w:val="001636FD"/>
    <w:rsid w:val="00163970"/>
    <w:rsid w:val="00163A30"/>
    <w:rsid w:val="00163B3E"/>
    <w:rsid w:val="00163C0F"/>
    <w:rsid w:val="00163CEB"/>
    <w:rsid w:val="00163D8E"/>
    <w:rsid w:val="00163FC2"/>
    <w:rsid w:val="00164DD7"/>
    <w:rsid w:val="00164EA0"/>
    <w:rsid w:val="00165132"/>
    <w:rsid w:val="001651C0"/>
    <w:rsid w:val="001654DB"/>
    <w:rsid w:val="001655DA"/>
    <w:rsid w:val="001659A6"/>
    <w:rsid w:val="001661BC"/>
    <w:rsid w:val="001664CA"/>
    <w:rsid w:val="001665B6"/>
    <w:rsid w:val="00166B70"/>
    <w:rsid w:val="0016715C"/>
    <w:rsid w:val="00167A51"/>
    <w:rsid w:val="00167B98"/>
    <w:rsid w:val="00167DFC"/>
    <w:rsid w:val="0017039C"/>
    <w:rsid w:val="00170F85"/>
    <w:rsid w:val="0017154B"/>
    <w:rsid w:val="001716CA"/>
    <w:rsid w:val="00171A33"/>
    <w:rsid w:val="00171BC8"/>
    <w:rsid w:val="00171CFB"/>
    <w:rsid w:val="00172B67"/>
    <w:rsid w:val="00172CB0"/>
    <w:rsid w:val="00172E33"/>
    <w:rsid w:val="00172FE6"/>
    <w:rsid w:val="0017309B"/>
    <w:rsid w:val="001730C5"/>
    <w:rsid w:val="00173E1D"/>
    <w:rsid w:val="001742AA"/>
    <w:rsid w:val="0017478C"/>
    <w:rsid w:val="00174A68"/>
    <w:rsid w:val="00174FEF"/>
    <w:rsid w:val="001753E0"/>
    <w:rsid w:val="00175540"/>
    <w:rsid w:val="001756A2"/>
    <w:rsid w:val="00175D47"/>
    <w:rsid w:val="00175F6C"/>
    <w:rsid w:val="0017617A"/>
    <w:rsid w:val="00176658"/>
    <w:rsid w:val="00176BBC"/>
    <w:rsid w:val="00176F14"/>
    <w:rsid w:val="0017707F"/>
    <w:rsid w:val="001770BC"/>
    <w:rsid w:val="00177449"/>
    <w:rsid w:val="001776C9"/>
    <w:rsid w:val="00177712"/>
    <w:rsid w:val="00177D96"/>
    <w:rsid w:val="0018088B"/>
    <w:rsid w:val="0018177E"/>
    <w:rsid w:val="00181795"/>
    <w:rsid w:val="00181B69"/>
    <w:rsid w:val="00181BDB"/>
    <w:rsid w:val="00182130"/>
    <w:rsid w:val="00182202"/>
    <w:rsid w:val="001823E9"/>
    <w:rsid w:val="00182639"/>
    <w:rsid w:val="001829F7"/>
    <w:rsid w:val="00182A47"/>
    <w:rsid w:val="00182BEB"/>
    <w:rsid w:val="00182FB6"/>
    <w:rsid w:val="0018347C"/>
    <w:rsid w:val="001839A2"/>
    <w:rsid w:val="00183A28"/>
    <w:rsid w:val="00183C21"/>
    <w:rsid w:val="0018418D"/>
    <w:rsid w:val="001843DB"/>
    <w:rsid w:val="001844BF"/>
    <w:rsid w:val="00184931"/>
    <w:rsid w:val="00184AF9"/>
    <w:rsid w:val="00184C2B"/>
    <w:rsid w:val="00185750"/>
    <w:rsid w:val="00185B8E"/>
    <w:rsid w:val="00186583"/>
    <w:rsid w:val="00186A55"/>
    <w:rsid w:val="00186AFD"/>
    <w:rsid w:val="00187148"/>
    <w:rsid w:val="00187344"/>
    <w:rsid w:val="00187565"/>
    <w:rsid w:val="001876E8"/>
    <w:rsid w:val="00187EAC"/>
    <w:rsid w:val="00187EE0"/>
    <w:rsid w:val="00190B2E"/>
    <w:rsid w:val="00190D27"/>
    <w:rsid w:val="00191151"/>
    <w:rsid w:val="00191C43"/>
    <w:rsid w:val="00191D2A"/>
    <w:rsid w:val="00191EB7"/>
    <w:rsid w:val="00192B6C"/>
    <w:rsid w:val="00192F97"/>
    <w:rsid w:val="001933CB"/>
    <w:rsid w:val="00193641"/>
    <w:rsid w:val="001938C7"/>
    <w:rsid w:val="0019406D"/>
    <w:rsid w:val="0019485C"/>
    <w:rsid w:val="00194D54"/>
    <w:rsid w:val="00195011"/>
    <w:rsid w:val="00195071"/>
    <w:rsid w:val="001954A9"/>
    <w:rsid w:val="001957F3"/>
    <w:rsid w:val="00195A73"/>
    <w:rsid w:val="001960ED"/>
    <w:rsid w:val="00196341"/>
    <w:rsid w:val="00196EDE"/>
    <w:rsid w:val="00196FBC"/>
    <w:rsid w:val="001971A7"/>
    <w:rsid w:val="0019760C"/>
    <w:rsid w:val="00197C1B"/>
    <w:rsid w:val="00197D54"/>
    <w:rsid w:val="00197F9F"/>
    <w:rsid w:val="001A015B"/>
    <w:rsid w:val="001A022A"/>
    <w:rsid w:val="001A099A"/>
    <w:rsid w:val="001A0DFB"/>
    <w:rsid w:val="001A13B1"/>
    <w:rsid w:val="001A16CA"/>
    <w:rsid w:val="001A1798"/>
    <w:rsid w:val="001A190C"/>
    <w:rsid w:val="001A1AA4"/>
    <w:rsid w:val="001A1B6E"/>
    <w:rsid w:val="001A1BBF"/>
    <w:rsid w:val="001A1C43"/>
    <w:rsid w:val="001A270C"/>
    <w:rsid w:val="001A29C2"/>
    <w:rsid w:val="001A2D13"/>
    <w:rsid w:val="001A2FAB"/>
    <w:rsid w:val="001A3242"/>
    <w:rsid w:val="001A3E5C"/>
    <w:rsid w:val="001A471E"/>
    <w:rsid w:val="001A4923"/>
    <w:rsid w:val="001A4A53"/>
    <w:rsid w:val="001A4B78"/>
    <w:rsid w:val="001A4D3E"/>
    <w:rsid w:val="001A4D6A"/>
    <w:rsid w:val="001A4F7F"/>
    <w:rsid w:val="001A506C"/>
    <w:rsid w:val="001A5174"/>
    <w:rsid w:val="001A5192"/>
    <w:rsid w:val="001A547C"/>
    <w:rsid w:val="001A549D"/>
    <w:rsid w:val="001A6058"/>
    <w:rsid w:val="001A669F"/>
    <w:rsid w:val="001A67AE"/>
    <w:rsid w:val="001A6EF9"/>
    <w:rsid w:val="001A74EB"/>
    <w:rsid w:val="001A774D"/>
    <w:rsid w:val="001A7B8B"/>
    <w:rsid w:val="001B010B"/>
    <w:rsid w:val="001B0D47"/>
    <w:rsid w:val="001B0EB4"/>
    <w:rsid w:val="001B1E59"/>
    <w:rsid w:val="001B1FFB"/>
    <w:rsid w:val="001B22B7"/>
    <w:rsid w:val="001B241A"/>
    <w:rsid w:val="001B246D"/>
    <w:rsid w:val="001B296C"/>
    <w:rsid w:val="001B3090"/>
    <w:rsid w:val="001B35CE"/>
    <w:rsid w:val="001B39D0"/>
    <w:rsid w:val="001B3BE8"/>
    <w:rsid w:val="001B3C08"/>
    <w:rsid w:val="001B467E"/>
    <w:rsid w:val="001B4907"/>
    <w:rsid w:val="001B4B62"/>
    <w:rsid w:val="001B577D"/>
    <w:rsid w:val="001B5C76"/>
    <w:rsid w:val="001B60E6"/>
    <w:rsid w:val="001B616A"/>
    <w:rsid w:val="001B6352"/>
    <w:rsid w:val="001B6C9C"/>
    <w:rsid w:val="001B6ED3"/>
    <w:rsid w:val="001B6FE6"/>
    <w:rsid w:val="001B7184"/>
    <w:rsid w:val="001B73B6"/>
    <w:rsid w:val="001B78E8"/>
    <w:rsid w:val="001B792A"/>
    <w:rsid w:val="001B7AC0"/>
    <w:rsid w:val="001C0100"/>
    <w:rsid w:val="001C047C"/>
    <w:rsid w:val="001C155A"/>
    <w:rsid w:val="001C16DE"/>
    <w:rsid w:val="001C2592"/>
    <w:rsid w:val="001C269F"/>
    <w:rsid w:val="001C2944"/>
    <w:rsid w:val="001C2BD7"/>
    <w:rsid w:val="001C2C82"/>
    <w:rsid w:val="001C2F68"/>
    <w:rsid w:val="001C3013"/>
    <w:rsid w:val="001C3130"/>
    <w:rsid w:val="001C330E"/>
    <w:rsid w:val="001C33BD"/>
    <w:rsid w:val="001C3B69"/>
    <w:rsid w:val="001C3E9E"/>
    <w:rsid w:val="001C412E"/>
    <w:rsid w:val="001C440D"/>
    <w:rsid w:val="001C4652"/>
    <w:rsid w:val="001C50EF"/>
    <w:rsid w:val="001C513C"/>
    <w:rsid w:val="001C5B29"/>
    <w:rsid w:val="001C5BDC"/>
    <w:rsid w:val="001C5BE2"/>
    <w:rsid w:val="001C5F25"/>
    <w:rsid w:val="001C64F5"/>
    <w:rsid w:val="001C6A55"/>
    <w:rsid w:val="001C6A89"/>
    <w:rsid w:val="001C72B8"/>
    <w:rsid w:val="001C74BF"/>
    <w:rsid w:val="001C7521"/>
    <w:rsid w:val="001C7737"/>
    <w:rsid w:val="001C777D"/>
    <w:rsid w:val="001C7A7F"/>
    <w:rsid w:val="001D037D"/>
    <w:rsid w:val="001D0B8B"/>
    <w:rsid w:val="001D0BB9"/>
    <w:rsid w:val="001D0BDC"/>
    <w:rsid w:val="001D0EBC"/>
    <w:rsid w:val="001D1791"/>
    <w:rsid w:val="001D1B05"/>
    <w:rsid w:val="001D1C44"/>
    <w:rsid w:val="001D1C74"/>
    <w:rsid w:val="001D1CB7"/>
    <w:rsid w:val="001D2177"/>
    <w:rsid w:val="001D24AF"/>
    <w:rsid w:val="001D2605"/>
    <w:rsid w:val="001D279E"/>
    <w:rsid w:val="001D293E"/>
    <w:rsid w:val="001D296A"/>
    <w:rsid w:val="001D2EEE"/>
    <w:rsid w:val="001D2F9E"/>
    <w:rsid w:val="001D30AC"/>
    <w:rsid w:val="001D3111"/>
    <w:rsid w:val="001D3303"/>
    <w:rsid w:val="001D38CC"/>
    <w:rsid w:val="001D45CD"/>
    <w:rsid w:val="001D45F5"/>
    <w:rsid w:val="001D467D"/>
    <w:rsid w:val="001D4695"/>
    <w:rsid w:val="001D46DE"/>
    <w:rsid w:val="001D46F2"/>
    <w:rsid w:val="001D4973"/>
    <w:rsid w:val="001D4BA2"/>
    <w:rsid w:val="001D4CE8"/>
    <w:rsid w:val="001D4EB7"/>
    <w:rsid w:val="001D56B6"/>
    <w:rsid w:val="001D576F"/>
    <w:rsid w:val="001D57D2"/>
    <w:rsid w:val="001D58B3"/>
    <w:rsid w:val="001D5D9D"/>
    <w:rsid w:val="001D5DD9"/>
    <w:rsid w:val="001D603F"/>
    <w:rsid w:val="001D678A"/>
    <w:rsid w:val="001D73CD"/>
    <w:rsid w:val="001D74B6"/>
    <w:rsid w:val="001D7C2F"/>
    <w:rsid w:val="001E02B4"/>
    <w:rsid w:val="001E0973"/>
    <w:rsid w:val="001E0CA4"/>
    <w:rsid w:val="001E0CC8"/>
    <w:rsid w:val="001E1051"/>
    <w:rsid w:val="001E1365"/>
    <w:rsid w:val="001E1392"/>
    <w:rsid w:val="001E1513"/>
    <w:rsid w:val="001E1682"/>
    <w:rsid w:val="001E1EFC"/>
    <w:rsid w:val="001E2059"/>
    <w:rsid w:val="001E2443"/>
    <w:rsid w:val="001E296C"/>
    <w:rsid w:val="001E2A16"/>
    <w:rsid w:val="001E2D69"/>
    <w:rsid w:val="001E34D3"/>
    <w:rsid w:val="001E3803"/>
    <w:rsid w:val="001E3860"/>
    <w:rsid w:val="001E3D85"/>
    <w:rsid w:val="001E4112"/>
    <w:rsid w:val="001E47EB"/>
    <w:rsid w:val="001E4808"/>
    <w:rsid w:val="001E48F0"/>
    <w:rsid w:val="001E4A49"/>
    <w:rsid w:val="001E4CCE"/>
    <w:rsid w:val="001E4D5F"/>
    <w:rsid w:val="001E4E96"/>
    <w:rsid w:val="001E527A"/>
    <w:rsid w:val="001E5757"/>
    <w:rsid w:val="001E5953"/>
    <w:rsid w:val="001E5DFA"/>
    <w:rsid w:val="001E6E9A"/>
    <w:rsid w:val="001E6EFA"/>
    <w:rsid w:val="001E70E1"/>
    <w:rsid w:val="001E7209"/>
    <w:rsid w:val="001E7213"/>
    <w:rsid w:val="001E7400"/>
    <w:rsid w:val="001E760F"/>
    <w:rsid w:val="001E7821"/>
    <w:rsid w:val="001E7A6C"/>
    <w:rsid w:val="001E7D4F"/>
    <w:rsid w:val="001F03F0"/>
    <w:rsid w:val="001F0788"/>
    <w:rsid w:val="001F0E45"/>
    <w:rsid w:val="001F1175"/>
    <w:rsid w:val="001F1BCC"/>
    <w:rsid w:val="001F1CE8"/>
    <w:rsid w:val="001F1D3F"/>
    <w:rsid w:val="001F29F0"/>
    <w:rsid w:val="001F2AAF"/>
    <w:rsid w:val="001F2DA9"/>
    <w:rsid w:val="001F36FA"/>
    <w:rsid w:val="001F3895"/>
    <w:rsid w:val="001F4064"/>
    <w:rsid w:val="001F4185"/>
    <w:rsid w:val="001F4349"/>
    <w:rsid w:val="001F4782"/>
    <w:rsid w:val="001F4AD2"/>
    <w:rsid w:val="001F4CAC"/>
    <w:rsid w:val="001F4F7D"/>
    <w:rsid w:val="001F5125"/>
    <w:rsid w:val="001F5304"/>
    <w:rsid w:val="001F5688"/>
    <w:rsid w:val="001F61A5"/>
    <w:rsid w:val="001F6767"/>
    <w:rsid w:val="001F6A20"/>
    <w:rsid w:val="001F6BEC"/>
    <w:rsid w:val="001F6D98"/>
    <w:rsid w:val="001F6DBA"/>
    <w:rsid w:val="001F7004"/>
    <w:rsid w:val="001F775F"/>
    <w:rsid w:val="001F780A"/>
    <w:rsid w:val="001F7BE9"/>
    <w:rsid w:val="001F7D66"/>
    <w:rsid w:val="001F7FBD"/>
    <w:rsid w:val="002001C4"/>
    <w:rsid w:val="00200335"/>
    <w:rsid w:val="00200B5F"/>
    <w:rsid w:val="00200C7D"/>
    <w:rsid w:val="00200FF1"/>
    <w:rsid w:val="00201150"/>
    <w:rsid w:val="0020158D"/>
    <w:rsid w:val="0020159D"/>
    <w:rsid w:val="00201E34"/>
    <w:rsid w:val="00202782"/>
    <w:rsid w:val="00202788"/>
    <w:rsid w:val="0020278F"/>
    <w:rsid w:val="00202F31"/>
    <w:rsid w:val="0020421B"/>
    <w:rsid w:val="00204F69"/>
    <w:rsid w:val="00204FAB"/>
    <w:rsid w:val="0020542C"/>
    <w:rsid w:val="002057D4"/>
    <w:rsid w:val="002059C9"/>
    <w:rsid w:val="00205D20"/>
    <w:rsid w:val="00205D51"/>
    <w:rsid w:val="00205FCE"/>
    <w:rsid w:val="00206016"/>
    <w:rsid w:val="00206D7A"/>
    <w:rsid w:val="00206F77"/>
    <w:rsid w:val="00206FCC"/>
    <w:rsid w:val="00207574"/>
    <w:rsid w:val="0020776F"/>
    <w:rsid w:val="00210390"/>
    <w:rsid w:val="0021072F"/>
    <w:rsid w:val="002110A2"/>
    <w:rsid w:val="00211231"/>
    <w:rsid w:val="0021182A"/>
    <w:rsid w:val="00211DDF"/>
    <w:rsid w:val="00212208"/>
    <w:rsid w:val="00212225"/>
    <w:rsid w:val="002126A8"/>
    <w:rsid w:val="00213002"/>
    <w:rsid w:val="002133FB"/>
    <w:rsid w:val="00213BCD"/>
    <w:rsid w:val="00214058"/>
    <w:rsid w:val="002143F5"/>
    <w:rsid w:val="00215163"/>
    <w:rsid w:val="00215555"/>
    <w:rsid w:val="00215A0B"/>
    <w:rsid w:val="00215ECF"/>
    <w:rsid w:val="0021645B"/>
    <w:rsid w:val="00216679"/>
    <w:rsid w:val="002168CE"/>
    <w:rsid w:val="00216C3A"/>
    <w:rsid w:val="00216D6D"/>
    <w:rsid w:val="00216EA5"/>
    <w:rsid w:val="0021727D"/>
    <w:rsid w:val="0021761A"/>
    <w:rsid w:val="002200C2"/>
    <w:rsid w:val="00220180"/>
    <w:rsid w:val="00220419"/>
    <w:rsid w:val="00220678"/>
    <w:rsid w:val="00220BD0"/>
    <w:rsid w:val="00220D5C"/>
    <w:rsid w:val="00221520"/>
    <w:rsid w:val="00221BA4"/>
    <w:rsid w:val="00221EB3"/>
    <w:rsid w:val="00221F7E"/>
    <w:rsid w:val="00222959"/>
    <w:rsid w:val="00222AE5"/>
    <w:rsid w:val="00222BB2"/>
    <w:rsid w:val="0022361A"/>
    <w:rsid w:val="00223812"/>
    <w:rsid w:val="00223EAE"/>
    <w:rsid w:val="00223F0C"/>
    <w:rsid w:val="002244B7"/>
    <w:rsid w:val="002249F6"/>
    <w:rsid w:val="00224B17"/>
    <w:rsid w:val="00224E96"/>
    <w:rsid w:val="002251FE"/>
    <w:rsid w:val="0022538B"/>
    <w:rsid w:val="0022552C"/>
    <w:rsid w:val="002257BE"/>
    <w:rsid w:val="002258A9"/>
    <w:rsid w:val="0022651C"/>
    <w:rsid w:val="002267F8"/>
    <w:rsid w:val="00226B51"/>
    <w:rsid w:val="00226D26"/>
    <w:rsid w:val="00227136"/>
    <w:rsid w:val="0022723E"/>
    <w:rsid w:val="002273BD"/>
    <w:rsid w:val="00227526"/>
    <w:rsid w:val="002276BA"/>
    <w:rsid w:val="00227DD9"/>
    <w:rsid w:val="00227E77"/>
    <w:rsid w:val="00227F06"/>
    <w:rsid w:val="0023052B"/>
    <w:rsid w:val="002309D1"/>
    <w:rsid w:val="00230E7A"/>
    <w:rsid w:val="00231110"/>
    <w:rsid w:val="00231F24"/>
    <w:rsid w:val="002322A2"/>
    <w:rsid w:val="00232409"/>
    <w:rsid w:val="00232523"/>
    <w:rsid w:val="00232539"/>
    <w:rsid w:val="002325D2"/>
    <w:rsid w:val="00232704"/>
    <w:rsid w:val="002328F2"/>
    <w:rsid w:val="0023315E"/>
    <w:rsid w:val="002331E2"/>
    <w:rsid w:val="00233202"/>
    <w:rsid w:val="00233425"/>
    <w:rsid w:val="00233495"/>
    <w:rsid w:val="00233DA1"/>
    <w:rsid w:val="00233E66"/>
    <w:rsid w:val="00234196"/>
    <w:rsid w:val="00234459"/>
    <w:rsid w:val="0023473F"/>
    <w:rsid w:val="00234DB5"/>
    <w:rsid w:val="00234F41"/>
    <w:rsid w:val="00234FB6"/>
    <w:rsid w:val="002350B0"/>
    <w:rsid w:val="00235AF6"/>
    <w:rsid w:val="00235C4D"/>
    <w:rsid w:val="00235ED9"/>
    <w:rsid w:val="0023600A"/>
    <w:rsid w:val="00236069"/>
    <w:rsid w:val="00236631"/>
    <w:rsid w:val="00236ADF"/>
    <w:rsid w:val="002374D7"/>
    <w:rsid w:val="00237671"/>
    <w:rsid w:val="002376F8"/>
    <w:rsid w:val="002379AD"/>
    <w:rsid w:val="00237AB6"/>
    <w:rsid w:val="0024042A"/>
    <w:rsid w:val="0024092B"/>
    <w:rsid w:val="00240EB3"/>
    <w:rsid w:val="00241003"/>
    <w:rsid w:val="002413CC"/>
    <w:rsid w:val="00241FE8"/>
    <w:rsid w:val="002422BB"/>
    <w:rsid w:val="00242651"/>
    <w:rsid w:val="00242B98"/>
    <w:rsid w:val="00243094"/>
    <w:rsid w:val="00243308"/>
    <w:rsid w:val="002439AF"/>
    <w:rsid w:val="00243F4D"/>
    <w:rsid w:val="00244054"/>
    <w:rsid w:val="002440AB"/>
    <w:rsid w:val="00244C1B"/>
    <w:rsid w:val="00244CE2"/>
    <w:rsid w:val="002450C6"/>
    <w:rsid w:val="00245415"/>
    <w:rsid w:val="00245965"/>
    <w:rsid w:val="00245D9A"/>
    <w:rsid w:val="00245F79"/>
    <w:rsid w:val="0024604F"/>
    <w:rsid w:val="00246242"/>
    <w:rsid w:val="00246519"/>
    <w:rsid w:val="0024712A"/>
    <w:rsid w:val="00247582"/>
    <w:rsid w:val="002478F1"/>
    <w:rsid w:val="00247B66"/>
    <w:rsid w:val="00247C26"/>
    <w:rsid w:val="00247CB8"/>
    <w:rsid w:val="00247D01"/>
    <w:rsid w:val="00247EF4"/>
    <w:rsid w:val="00247F48"/>
    <w:rsid w:val="00250888"/>
    <w:rsid w:val="00250D95"/>
    <w:rsid w:val="0025103C"/>
    <w:rsid w:val="00251450"/>
    <w:rsid w:val="002516AA"/>
    <w:rsid w:val="002519DB"/>
    <w:rsid w:val="00251DCA"/>
    <w:rsid w:val="002524E8"/>
    <w:rsid w:val="002527DE"/>
    <w:rsid w:val="00252B8F"/>
    <w:rsid w:val="00252BCF"/>
    <w:rsid w:val="00252D28"/>
    <w:rsid w:val="00252EB4"/>
    <w:rsid w:val="00252F77"/>
    <w:rsid w:val="00253097"/>
    <w:rsid w:val="00253179"/>
    <w:rsid w:val="002533A4"/>
    <w:rsid w:val="00253427"/>
    <w:rsid w:val="0025359F"/>
    <w:rsid w:val="002536CE"/>
    <w:rsid w:val="002537D4"/>
    <w:rsid w:val="002538AA"/>
    <w:rsid w:val="00253B77"/>
    <w:rsid w:val="002540FD"/>
    <w:rsid w:val="002541A6"/>
    <w:rsid w:val="0025442C"/>
    <w:rsid w:val="002550B1"/>
    <w:rsid w:val="0025565C"/>
    <w:rsid w:val="0025589E"/>
    <w:rsid w:val="00255CFD"/>
    <w:rsid w:val="00256677"/>
    <w:rsid w:val="00256BB5"/>
    <w:rsid w:val="002573AC"/>
    <w:rsid w:val="00257888"/>
    <w:rsid w:val="0026029A"/>
    <w:rsid w:val="002602EA"/>
    <w:rsid w:val="00260644"/>
    <w:rsid w:val="00260978"/>
    <w:rsid w:val="00260A7E"/>
    <w:rsid w:val="00261091"/>
    <w:rsid w:val="002613F7"/>
    <w:rsid w:val="0026181C"/>
    <w:rsid w:val="002629F7"/>
    <w:rsid w:val="002635E2"/>
    <w:rsid w:val="00263669"/>
    <w:rsid w:val="0026371D"/>
    <w:rsid w:val="00263B7A"/>
    <w:rsid w:val="00263C40"/>
    <w:rsid w:val="002640E7"/>
    <w:rsid w:val="00264122"/>
    <w:rsid w:val="0026449E"/>
    <w:rsid w:val="002649B0"/>
    <w:rsid w:val="002650C3"/>
    <w:rsid w:val="0026540B"/>
    <w:rsid w:val="002655DB"/>
    <w:rsid w:val="00265B8A"/>
    <w:rsid w:val="002660F9"/>
    <w:rsid w:val="002665B4"/>
    <w:rsid w:val="002665F7"/>
    <w:rsid w:val="00266967"/>
    <w:rsid w:val="00266F88"/>
    <w:rsid w:val="00266FA0"/>
    <w:rsid w:val="0026794A"/>
    <w:rsid w:val="00270654"/>
    <w:rsid w:val="00270A48"/>
    <w:rsid w:val="00270CEB"/>
    <w:rsid w:val="00271075"/>
    <w:rsid w:val="0027113E"/>
    <w:rsid w:val="00271180"/>
    <w:rsid w:val="0027162D"/>
    <w:rsid w:val="0027171F"/>
    <w:rsid w:val="00271741"/>
    <w:rsid w:val="002717D0"/>
    <w:rsid w:val="0027195D"/>
    <w:rsid w:val="00271DC3"/>
    <w:rsid w:val="00271EC9"/>
    <w:rsid w:val="00272027"/>
    <w:rsid w:val="002720EB"/>
    <w:rsid w:val="00272541"/>
    <w:rsid w:val="00272724"/>
    <w:rsid w:val="00272AA4"/>
    <w:rsid w:val="00272DAF"/>
    <w:rsid w:val="00272E02"/>
    <w:rsid w:val="00272E5D"/>
    <w:rsid w:val="00272FD4"/>
    <w:rsid w:val="002733AA"/>
    <w:rsid w:val="00273A72"/>
    <w:rsid w:val="00273CAD"/>
    <w:rsid w:val="00273CC3"/>
    <w:rsid w:val="00273F11"/>
    <w:rsid w:val="00274028"/>
    <w:rsid w:val="0027452F"/>
    <w:rsid w:val="00274B0D"/>
    <w:rsid w:val="00274DD8"/>
    <w:rsid w:val="0027508C"/>
    <w:rsid w:val="0027518B"/>
    <w:rsid w:val="002757C0"/>
    <w:rsid w:val="002757C6"/>
    <w:rsid w:val="0027627A"/>
    <w:rsid w:val="002762B0"/>
    <w:rsid w:val="00276838"/>
    <w:rsid w:val="00276B12"/>
    <w:rsid w:val="0027709E"/>
    <w:rsid w:val="0027714B"/>
    <w:rsid w:val="00277828"/>
    <w:rsid w:val="0027783B"/>
    <w:rsid w:val="00277A97"/>
    <w:rsid w:val="00277C01"/>
    <w:rsid w:val="002800CF"/>
    <w:rsid w:val="002801FD"/>
    <w:rsid w:val="002803F5"/>
    <w:rsid w:val="002804DA"/>
    <w:rsid w:val="002807E2"/>
    <w:rsid w:val="00280812"/>
    <w:rsid w:val="002808AD"/>
    <w:rsid w:val="00280EE4"/>
    <w:rsid w:val="002811C0"/>
    <w:rsid w:val="002812B0"/>
    <w:rsid w:val="00281428"/>
    <w:rsid w:val="00281B68"/>
    <w:rsid w:val="00282009"/>
    <w:rsid w:val="0028216E"/>
    <w:rsid w:val="0028240F"/>
    <w:rsid w:val="0028245B"/>
    <w:rsid w:val="00282773"/>
    <w:rsid w:val="00282A45"/>
    <w:rsid w:val="00282E3B"/>
    <w:rsid w:val="00282F2F"/>
    <w:rsid w:val="00282F4E"/>
    <w:rsid w:val="00282F7B"/>
    <w:rsid w:val="002832FA"/>
    <w:rsid w:val="00283CF6"/>
    <w:rsid w:val="002843D7"/>
    <w:rsid w:val="00284C3D"/>
    <w:rsid w:val="0028524C"/>
    <w:rsid w:val="00285538"/>
    <w:rsid w:val="00285555"/>
    <w:rsid w:val="00285A00"/>
    <w:rsid w:val="00285AFE"/>
    <w:rsid w:val="0028661E"/>
    <w:rsid w:val="00286C01"/>
    <w:rsid w:val="00286F64"/>
    <w:rsid w:val="002870BB"/>
    <w:rsid w:val="00287554"/>
    <w:rsid w:val="00287555"/>
    <w:rsid w:val="00287585"/>
    <w:rsid w:val="002876D8"/>
    <w:rsid w:val="00287995"/>
    <w:rsid w:val="00287A1B"/>
    <w:rsid w:val="00287EE6"/>
    <w:rsid w:val="00287FAC"/>
    <w:rsid w:val="002905E2"/>
    <w:rsid w:val="002908E1"/>
    <w:rsid w:val="00290A00"/>
    <w:rsid w:val="00290BE3"/>
    <w:rsid w:val="00290CE8"/>
    <w:rsid w:val="00291038"/>
    <w:rsid w:val="00291353"/>
    <w:rsid w:val="002918C5"/>
    <w:rsid w:val="00291900"/>
    <w:rsid w:val="00291CF9"/>
    <w:rsid w:val="002922BF"/>
    <w:rsid w:val="00292A78"/>
    <w:rsid w:val="00292DC6"/>
    <w:rsid w:val="002930AF"/>
    <w:rsid w:val="002934BA"/>
    <w:rsid w:val="00293904"/>
    <w:rsid w:val="00293938"/>
    <w:rsid w:val="00293CCB"/>
    <w:rsid w:val="00293DD8"/>
    <w:rsid w:val="00293F56"/>
    <w:rsid w:val="00294200"/>
    <w:rsid w:val="00294591"/>
    <w:rsid w:val="00294DEA"/>
    <w:rsid w:val="00294EEE"/>
    <w:rsid w:val="002953E7"/>
    <w:rsid w:val="00295C85"/>
    <w:rsid w:val="00295F01"/>
    <w:rsid w:val="00296093"/>
    <w:rsid w:val="00296839"/>
    <w:rsid w:val="002971C7"/>
    <w:rsid w:val="0029765F"/>
    <w:rsid w:val="00297DB2"/>
    <w:rsid w:val="002A00AD"/>
    <w:rsid w:val="002A01D5"/>
    <w:rsid w:val="002A0460"/>
    <w:rsid w:val="002A085C"/>
    <w:rsid w:val="002A0921"/>
    <w:rsid w:val="002A0FE3"/>
    <w:rsid w:val="002A112B"/>
    <w:rsid w:val="002A1410"/>
    <w:rsid w:val="002A181C"/>
    <w:rsid w:val="002A1AA6"/>
    <w:rsid w:val="002A1D6F"/>
    <w:rsid w:val="002A245F"/>
    <w:rsid w:val="002A3010"/>
    <w:rsid w:val="002A3489"/>
    <w:rsid w:val="002A3533"/>
    <w:rsid w:val="002A36D1"/>
    <w:rsid w:val="002A3AD2"/>
    <w:rsid w:val="002A3FB0"/>
    <w:rsid w:val="002A4932"/>
    <w:rsid w:val="002A4AFE"/>
    <w:rsid w:val="002A56AA"/>
    <w:rsid w:val="002A61AD"/>
    <w:rsid w:val="002A6351"/>
    <w:rsid w:val="002A669F"/>
    <w:rsid w:val="002A66D2"/>
    <w:rsid w:val="002A69F1"/>
    <w:rsid w:val="002A6C8A"/>
    <w:rsid w:val="002A6D50"/>
    <w:rsid w:val="002A6F8A"/>
    <w:rsid w:val="002A75F1"/>
    <w:rsid w:val="002A7B2F"/>
    <w:rsid w:val="002A7CA2"/>
    <w:rsid w:val="002B022F"/>
    <w:rsid w:val="002B06DE"/>
    <w:rsid w:val="002B0D6F"/>
    <w:rsid w:val="002B1836"/>
    <w:rsid w:val="002B1B86"/>
    <w:rsid w:val="002B1D4E"/>
    <w:rsid w:val="002B202D"/>
    <w:rsid w:val="002B26B9"/>
    <w:rsid w:val="002B2704"/>
    <w:rsid w:val="002B286D"/>
    <w:rsid w:val="002B3214"/>
    <w:rsid w:val="002B3A22"/>
    <w:rsid w:val="002B3B7D"/>
    <w:rsid w:val="002B42D1"/>
    <w:rsid w:val="002B4502"/>
    <w:rsid w:val="002B504D"/>
    <w:rsid w:val="002B5399"/>
    <w:rsid w:val="002B53EA"/>
    <w:rsid w:val="002B5656"/>
    <w:rsid w:val="002B5802"/>
    <w:rsid w:val="002B582C"/>
    <w:rsid w:val="002B586F"/>
    <w:rsid w:val="002B590D"/>
    <w:rsid w:val="002B5C9C"/>
    <w:rsid w:val="002B6CC9"/>
    <w:rsid w:val="002B6D56"/>
    <w:rsid w:val="002B76EE"/>
    <w:rsid w:val="002B7744"/>
    <w:rsid w:val="002B7C35"/>
    <w:rsid w:val="002B7FE8"/>
    <w:rsid w:val="002C0167"/>
    <w:rsid w:val="002C01D4"/>
    <w:rsid w:val="002C03C1"/>
    <w:rsid w:val="002C0B58"/>
    <w:rsid w:val="002C0C16"/>
    <w:rsid w:val="002C0C95"/>
    <w:rsid w:val="002C0D74"/>
    <w:rsid w:val="002C1A9A"/>
    <w:rsid w:val="002C2024"/>
    <w:rsid w:val="002C2243"/>
    <w:rsid w:val="002C2274"/>
    <w:rsid w:val="002C232E"/>
    <w:rsid w:val="002C284A"/>
    <w:rsid w:val="002C2AE8"/>
    <w:rsid w:val="002C2B43"/>
    <w:rsid w:val="002C2CB9"/>
    <w:rsid w:val="002C326A"/>
    <w:rsid w:val="002C3CCA"/>
    <w:rsid w:val="002C419A"/>
    <w:rsid w:val="002C4412"/>
    <w:rsid w:val="002C48AB"/>
    <w:rsid w:val="002C4988"/>
    <w:rsid w:val="002C4D53"/>
    <w:rsid w:val="002C54BF"/>
    <w:rsid w:val="002C55A7"/>
    <w:rsid w:val="002C5C5F"/>
    <w:rsid w:val="002C5F94"/>
    <w:rsid w:val="002C6192"/>
    <w:rsid w:val="002C6D5D"/>
    <w:rsid w:val="002C6D7A"/>
    <w:rsid w:val="002C70DE"/>
    <w:rsid w:val="002C75B7"/>
    <w:rsid w:val="002C77DB"/>
    <w:rsid w:val="002C79D1"/>
    <w:rsid w:val="002D07A3"/>
    <w:rsid w:val="002D0C37"/>
    <w:rsid w:val="002D11F4"/>
    <w:rsid w:val="002D1346"/>
    <w:rsid w:val="002D1AAF"/>
    <w:rsid w:val="002D1C60"/>
    <w:rsid w:val="002D1F94"/>
    <w:rsid w:val="002D21C5"/>
    <w:rsid w:val="002D2483"/>
    <w:rsid w:val="002D2CA9"/>
    <w:rsid w:val="002D2CAD"/>
    <w:rsid w:val="002D345E"/>
    <w:rsid w:val="002D41E7"/>
    <w:rsid w:val="002D45E9"/>
    <w:rsid w:val="002D4939"/>
    <w:rsid w:val="002D4EA3"/>
    <w:rsid w:val="002D4F38"/>
    <w:rsid w:val="002D4FFF"/>
    <w:rsid w:val="002D57F2"/>
    <w:rsid w:val="002D59EB"/>
    <w:rsid w:val="002D5F60"/>
    <w:rsid w:val="002D6544"/>
    <w:rsid w:val="002D657C"/>
    <w:rsid w:val="002D66BC"/>
    <w:rsid w:val="002D6828"/>
    <w:rsid w:val="002D6C11"/>
    <w:rsid w:val="002D6F50"/>
    <w:rsid w:val="002D7148"/>
    <w:rsid w:val="002D7397"/>
    <w:rsid w:val="002D73A4"/>
    <w:rsid w:val="002D7641"/>
    <w:rsid w:val="002D7B71"/>
    <w:rsid w:val="002D7FBB"/>
    <w:rsid w:val="002E0011"/>
    <w:rsid w:val="002E0773"/>
    <w:rsid w:val="002E07DF"/>
    <w:rsid w:val="002E0820"/>
    <w:rsid w:val="002E0EB0"/>
    <w:rsid w:val="002E1099"/>
    <w:rsid w:val="002E1733"/>
    <w:rsid w:val="002E1A98"/>
    <w:rsid w:val="002E1E6E"/>
    <w:rsid w:val="002E2794"/>
    <w:rsid w:val="002E2E1B"/>
    <w:rsid w:val="002E2E4F"/>
    <w:rsid w:val="002E3389"/>
    <w:rsid w:val="002E33E6"/>
    <w:rsid w:val="002E3468"/>
    <w:rsid w:val="002E43DB"/>
    <w:rsid w:val="002E471F"/>
    <w:rsid w:val="002E4809"/>
    <w:rsid w:val="002E49E1"/>
    <w:rsid w:val="002E49E5"/>
    <w:rsid w:val="002E4B94"/>
    <w:rsid w:val="002E57F3"/>
    <w:rsid w:val="002E5C82"/>
    <w:rsid w:val="002E60AE"/>
    <w:rsid w:val="002E633B"/>
    <w:rsid w:val="002E63F1"/>
    <w:rsid w:val="002E67A7"/>
    <w:rsid w:val="002E6A8C"/>
    <w:rsid w:val="002E6C2C"/>
    <w:rsid w:val="002E6C78"/>
    <w:rsid w:val="002E6FCB"/>
    <w:rsid w:val="002E7430"/>
    <w:rsid w:val="002E7784"/>
    <w:rsid w:val="002E79DC"/>
    <w:rsid w:val="002E7CC0"/>
    <w:rsid w:val="002E7E1C"/>
    <w:rsid w:val="002E7FBC"/>
    <w:rsid w:val="002F024D"/>
    <w:rsid w:val="002F04B2"/>
    <w:rsid w:val="002F07D7"/>
    <w:rsid w:val="002F08DC"/>
    <w:rsid w:val="002F10AF"/>
    <w:rsid w:val="002F1700"/>
    <w:rsid w:val="002F18C8"/>
    <w:rsid w:val="002F1C88"/>
    <w:rsid w:val="002F2398"/>
    <w:rsid w:val="002F3222"/>
    <w:rsid w:val="002F334D"/>
    <w:rsid w:val="002F34E8"/>
    <w:rsid w:val="002F381E"/>
    <w:rsid w:val="002F3B37"/>
    <w:rsid w:val="002F3D6A"/>
    <w:rsid w:val="002F3DDE"/>
    <w:rsid w:val="002F419D"/>
    <w:rsid w:val="002F45EB"/>
    <w:rsid w:val="002F46A0"/>
    <w:rsid w:val="002F47C2"/>
    <w:rsid w:val="002F49CE"/>
    <w:rsid w:val="002F5176"/>
    <w:rsid w:val="002F5587"/>
    <w:rsid w:val="002F57E2"/>
    <w:rsid w:val="002F584A"/>
    <w:rsid w:val="002F586D"/>
    <w:rsid w:val="002F5B97"/>
    <w:rsid w:val="002F5DE3"/>
    <w:rsid w:val="002F6038"/>
    <w:rsid w:val="002F611F"/>
    <w:rsid w:val="002F6527"/>
    <w:rsid w:val="002F6C26"/>
    <w:rsid w:val="002F6F40"/>
    <w:rsid w:val="003012AA"/>
    <w:rsid w:val="00301ACA"/>
    <w:rsid w:val="00301EFB"/>
    <w:rsid w:val="003029AE"/>
    <w:rsid w:val="00302A43"/>
    <w:rsid w:val="00302D75"/>
    <w:rsid w:val="00302F1F"/>
    <w:rsid w:val="00302F84"/>
    <w:rsid w:val="00303BDA"/>
    <w:rsid w:val="00303EE8"/>
    <w:rsid w:val="00303EEB"/>
    <w:rsid w:val="00304013"/>
    <w:rsid w:val="0030428F"/>
    <w:rsid w:val="003046A3"/>
    <w:rsid w:val="00304AA7"/>
    <w:rsid w:val="00304C5F"/>
    <w:rsid w:val="00304D51"/>
    <w:rsid w:val="00305479"/>
    <w:rsid w:val="003056F0"/>
    <w:rsid w:val="0030593E"/>
    <w:rsid w:val="00305AB8"/>
    <w:rsid w:val="00305F7E"/>
    <w:rsid w:val="003069E2"/>
    <w:rsid w:val="00307099"/>
    <w:rsid w:val="00307ACE"/>
    <w:rsid w:val="00310660"/>
    <w:rsid w:val="0031066C"/>
    <w:rsid w:val="00310695"/>
    <w:rsid w:val="00310749"/>
    <w:rsid w:val="003107F9"/>
    <w:rsid w:val="00310A48"/>
    <w:rsid w:val="00310AC1"/>
    <w:rsid w:val="0031106C"/>
    <w:rsid w:val="00311846"/>
    <w:rsid w:val="00311C75"/>
    <w:rsid w:val="003121BD"/>
    <w:rsid w:val="00312BFA"/>
    <w:rsid w:val="00312C7E"/>
    <w:rsid w:val="00313083"/>
    <w:rsid w:val="00313F2D"/>
    <w:rsid w:val="00313FAC"/>
    <w:rsid w:val="003143C5"/>
    <w:rsid w:val="00314B40"/>
    <w:rsid w:val="00315244"/>
    <w:rsid w:val="00315C84"/>
    <w:rsid w:val="00315E27"/>
    <w:rsid w:val="00315F16"/>
    <w:rsid w:val="0031619A"/>
    <w:rsid w:val="003161C6"/>
    <w:rsid w:val="00316EFF"/>
    <w:rsid w:val="003177D5"/>
    <w:rsid w:val="00317A3B"/>
    <w:rsid w:val="00317BBB"/>
    <w:rsid w:val="00317E94"/>
    <w:rsid w:val="00317E98"/>
    <w:rsid w:val="00317FE2"/>
    <w:rsid w:val="003203B7"/>
    <w:rsid w:val="0032084F"/>
    <w:rsid w:val="00320B93"/>
    <w:rsid w:val="003212E2"/>
    <w:rsid w:val="003215C4"/>
    <w:rsid w:val="0032160B"/>
    <w:rsid w:val="00321BD6"/>
    <w:rsid w:val="00321E08"/>
    <w:rsid w:val="0032211B"/>
    <w:rsid w:val="0032286A"/>
    <w:rsid w:val="00322E21"/>
    <w:rsid w:val="00323558"/>
    <w:rsid w:val="00323608"/>
    <w:rsid w:val="00323727"/>
    <w:rsid w:val="00323D8A"/>
    <w:rsid w:val="00323EFC"/>
    <w:rsid w:val="003241B3"/>
    <w:rsid w:val="0032429A"/>
    <w:rsid w:val="003242F7"/>
    <w:rsid w:val="00324340"/>
    <w:rsid w:val="00324B4C"/>
    <w:rsid w:val="00324C9A"/>
    <w:rsid w:val="00325022"/>
    <w:rsid w:val="00325565"/>
    <w:rsid w:val="00325757"/>
    <w:rsid w:val="00325764"/>
    <w:rsid w:val="00325A83"/>
    <w:rsid w:val="00325C24"/>
    <w:rsid w:val="00325E08"/>
    <w:rsid w:val="0032603B"/>
    <w:rsid w:val="0032605C"/>
    <w:rsid w:val="003260E6"/>
    <w:rsid w:val="0032623D"/>
    <w:rsid w:val="00326451"/>
    <w:rsid w:val="003273F8"/>
    <w:rsid w:val="003300CC"/>
    <w:rsid w:val="003303DD"/>
    <w:rsid w:val="003303F0"/>
    <w:rsid w:val="003306EB"/>
    <w:rsid w:val="00330E2B"/>
    <w:rsid w:val="00331236"/>
    <w:rsid w:val="0033128C"/>
    <w:rsid w:val="003312BA"/>
    <w:rsid w:val="0033131B"/>
    <w:rsid w:val="00331348"/>
    <w:rsid w:val="0033136B"/>
    <w:rsid w:val="003313D8"/>
    <w:rsid w:val="0033184F"/>
    <w:rsid w:val="003319A7"/>
    <w:rsid w:val="00331A5D"/>
    <w:rsid w:val="00331DC1"/>
    <w:rsid w:val="00331EEE"/>
    <w:rsid w:val="00332127"/>
    <w:rsid w:val="0033237D"/>
    <w:rsid w:val="003323D1"/>
    <w:rsid w:val="00332662"/>
    <w:rsid w:val="00332C1E"/>
    <w:rsid w:val="00333B0E"/>
    <w:rsid w:val="00334370"/>
    <w:rsid w:val="00334DEA"/>
    <w:rsid w:val="0033538E"/>
    <w:rsid w:val="003356CC"/>
    <w:rsid w:val="00335844"/>
    <w:rsid w:val="00335EDF"/>
    <w:rsid w:val="00335F06"/>
    <w:rsid w:val="00336365"/>
    <w:rsid w:val="003364C7"/>
    <w:rsid w:val="003367FF"/>
    <w:rsid w:val="003368CE"/>
    <w:rsid w:val="00336B43"/>
    <w:rsid w:val="00336E13"/>
    <w:rsid w:val="0033715E"/>
    <w:rsid w:val="003379A9"/>
    <w:rsid w:val="00337A11"/>
    <w:rsid w:val="00337A12"/>
    <w:rsid w:val="00337ECF"/>
    <w:rsid w:val="003401B2"/>
    <w:rsid w:val="003401E5"/>
    <w:rsid w:val="00340A01"/>
    <w:rsid w:val="00340B87"/>
    <w:rsid w:val="00340F99"/>
    <w:rsid w:val="00341476"/>
    <w:rsid w:val="0034155E"/>
    <w:rsid w:val="0034194E"/>
    <w:rsid w:val="00341E97"/>
    <w:rsid w:val="00342524"/>
    <w:rsid w:val="003427AC"/>
    <w:rsid w:val="0034299C"/>
    <w:rsid w:val="00342A69"/>
    <w:rsid w:val="00342A8A"/>
    <w:rsid w:val="00342AA4"/>
    <w:rsid w:val="00342FB8"/>
    <w:rsid w:val="0034332D"/>
    <w:rsid w:val="0034350A"/>
    <w:rsid w:val="003435D3"/>
    <w:rsid w:val="00343957"/>
    <w:rsid w:val="00343E06"/>
    <w:rsid w:val="00343F85"/>
    <w:rsid w:val="003445B5"/>
    <w:rsid w:val="00344A89"/>
    <w:rsid w:val="00344B2A"/>
    <w:rsid w:val="00344DAD"/>
    <w:rsid w:val="00344E8D"/>
    <w:rsid w:val="00344F89"/>
    <w:rsid w:val="0034594B"/>
    <w:rsid w:val="00345BED"/>
    <w:rsid w:val="00345F51"/>
    <w:rsid w:val="0034615D"/>
    <w:rsid w:val="00346396"/>
    <w:rsid w:val="00346513"/>
    <w:rsid w:val="00346928"/>
    <w:rsid w:val="003469A4"/>
    <w:rsid w:val="00346C49"/>
    <w:rsid w:val="00346D65"/>
    <w:rsid w:val="00347000"/>
    <w:rsid w:val="0034716E"/>
    <w:rsid w:val="003471AC"/>
    <w:rsid w:val="00347262"/>
    <w:rsid w:val="003477B7"/>
    <w:rsid w:val="0034786D"/>
    <w:rsid w:val="00347CB3"/>
    <w:rsid w:val="00347CD1"/>
    <w:rsid w:val="00350690"/>
    <w:rsid w:val="003507A7"/>
    <w:rsid w:val="003509C9"/>
    <w:rsid w:val="00350B54"/>
    <w:rsid w:val="00350B8F"/>
    <w:rsid w:val="00351969"/>
    <w:rsid w:val="00351D0E"/>
    <w:rsid w:val="00351D9A"/>
    <w:rsid w:val="00352804"/>
    <w:rsid w:val="00352B58"/>
    <w:rsid w:val="00352C7C"/>
    <w:rsid w:val="00352D01"/>
    <w:rsid w:val="00352F80"/>
    <w:rsid w:val="0035365A"/>
    <w:rsid w:val="00353747"/>
    <w:rsid w:val="00353AF9"/>
    <w:rsid w:val="00353B50"/>
    <w:rsid w:val="003548BB"/>
    <w:rsid w:val="00354ACF"/>
    <w:rsid w:val="00354C4D"/>
    <w:rsid w:val="00355598"/>
    <w:rsid w:val="003558B8"/>
    <w:rsid w:val="00355AF5"/>
    <w:rsid w:val="00356129"/>
    <w:rsid w:val="0035629B"/>
    <w:rsid w:val="0035662D"/>
    <w:rsid w:val="00356A85"/>
    <w:rsid w:val="00356BD2"/>
    <w:rsid w:val="00356EE1"/>
    <w:rsid w:val="00356F35"/>
    <w:rsid w:val="00356F7B"/>
    <w:rsid w:val="00356FEA"/>
    <w:rsid w:val="003573BF"/>
    <w:rsid w:val="00357B4E"/>
    <w:rsid w:val="00360321"/>
    <w:rsid w:val="003609EF"/>
    <w:rsid w:val="00360C9F"/>
    <w:rsid w:val="00360D7D"/>
    <w:rsid w:val="00360E51"/>
    <w:rsid w:val="00360F1F"/>
    <w:rsid w:val="003614C4"/>
    <w:rsid w:val="00361990"/>
    <w:rsid w:val="00361AB0"/>
    <w:rsid w:val="00361D91"/>
    <w:rsid w:val="00361EC8"/>
    <w:rsid w:val="00362301"/>
    <w:rsid w:val="00363011"/>
    <w:rsid w:val="00363042"/>
    <w:rsid w:val="00363115"/>
    <w:rsid w:val="0036339E"/>
    <w:rsid w:val="003634A9"/>
    <w:rsid w:val="003639ED"/>
    <w:rsid w:val="00363D29"/>
    <w:rsid w:val="00363D64"/>
    <w:rsid w:val="00363E4C"/>
    <w:rsid w:val="00363FCB"/>
    <w:rsid w:val="003642AE"/>
    <w:rsid w:val="003645CE"/>
    <w:rsid w:val="0036479D"/>
    <w:rsid w:val="00364953"/>
    <w:rsid w:val="00364CC7"/>
    <w:rsid w:val="00364E31"/>
    <w:rsid w:val="00365337"/>
    <w:rsid w:val="0036573B"/>
    <w:rsid w:val="00365F15"/>
    <w:rsid w:val="0036638A"/>
    <w:rsid w:val="00366705"/>
    <w:rsid w:val="003667BE"/>
    <w:rsid w:val="00366ED4"/>
    <w:rsid w:val="00367211"/>
    <w:rsid w:val="00367254"/>
    <w:rsid w:val="00367342"/>
    <w:rsid w:val="003676B7"/>
    <w:rsid w:val="003679C8"/>
    <w:rsid w:val="00367E28"/>
    <w:rsid w:val="00367E64"/>
    <w:rsid w:val="0037068E"/>
    <w:rsid w:val="00370C75"/>
    <w:rsid w:val="00370E61"/>
    <w:rsid w:val="003712C7"/>
    <w:rsid w:val="003716A0"/>
    <w:rsid w:val="00371BA1"/>
    <w:rsid w:val="00371C84"/>
    <w:rsid w:val="00371ECA"/>
    <w:rsid w:val="00372516"/>
    <w:rsid w:val="003726A6"/>
    <w:rsid w:val="003732C1"/>
    <w:rsid w:val="00373307"/>
    <w:rsid w:val="00373467"/>
    <w:rsid w:val="00373470"/>
    <w:rsid w:val="00373A29"/>
    <w:rsid w:val="00373BE9"/>
    <w:rsid w:val="00373EEF"/>
    <w:rsid w:val="00374173"/>
    <w:rsid w:val="0037453E"/>
    <w:rsid w:val="00374597"/>
    <w:rsid w:val="00374A8E"/>
    <w:rsid w:val="00375327"/>
    <w:rsid w:val="003753EE"/>
    <w:rsid w:val="003754C0"/>
    <w:rsid w:val="00375504"/>
    <w:rsid w:val="0037589B"/>
    <w:rsid w:val="003758F4"/>
    <w:rsid w:val="00375CDA"/>
    <w:rsid w:val="0037688B"/>
    <w:rsid w:val="00376C79"/>
    <w:rsid w:val="00376E39"/>
    <w:rsid w:val="003771B5"/>
    <w:rsid w:val="0037795F"/>
    <w:rsid w:val="003802B7"/>
    <w:rsid w:val="00380656"/>
    <w:rsid w:val="00380B5B"/>
    <w:rsid w:val="00380BAF"/>
    <w:rsid w:val="00380E78"/>
    <w:rsid w:val="0038103B"/>
    <w:rsid w:val="003812E6"/>
    <w:rsid w:val="00381503"/>
    <w:rsid w:val="00381D04"/>
    <w:rsid w:val="00381F84"/>
    <w:rsid w:val="00382537"/>
    <w:rsid w:val="003826FE"/>
    <w:rsid w:val="0038338B"/>
    <w:rsid w:val="003833C7"/>
    <w:rsid w:val="0038346E"/>
    <w:rsid w:val="0038394B"/>
    <w:rsid w:val="00383D9B"/>
    <w:rsid w:val="00384355"/>
    <w:rsid w:val="003844AF"/>
    <w:rsid w:val="003845A6"/>
    <w:rsid w:val="00384624"/>
    <w:rsid w:val="0038501A"/>
    <w:rsid w:val="003852E4"/>
    <w:rsid w:val="00385459"/>
    <w:rsid w:val="0038551B"/>
    <w:rsid w:val="00385A56"/>
    <w:rsid w:val="00386034"/>
    <w:rsid w:val="003866F9"/>
    <w:rsid w:val="00386AEF"/>
    <w:rsid w:val="00387038"/>
    <w:rsid w:val="00387212"/>
    <w:rsid w:val="00387752"/>
    <w:rsid w:val="00390214"/>
    <w:rsid w:val="00390702"/>
    <w:rsid w:val="00390B9A"/>
    <w:rsid w:val="003912F2"/>
    <w:rsid w:val="00391839"/>
    <w:rsid w:val="00391C13"/>
    <w:rsid w:val="00392441"/>
    <w:rsid w:val="003925E0"/>
    <w:rsid w:val="003927F2"/>
    <w:rsid w:val="00392AA0"/>
    <w:rsid w:val="00392DBC"/>
    <w:rsid w:val="00394101"/>
    <w:rsid w:val="0039425C"/>
    <w:rsid w:val="00394F01"/>
    <w:rsid w:val="0039516C"/>
    <w:rsid w:val="003954CA"/>
    <w:rsid w:val="00395925"/>
    <w:rsid w:val="00395F96"/>
    <w:rsid w:val="00396089"/>
    <w:rsid w:val="00396388"/>
    <w:rsid w:val="003963D5"/>
    <w:rsid w:val="003965C2"/>
    <w:rsid w:val="003965D3"/>
    <w:rsid w:val="003966B7"/>
    <w:rsid w:val="00396794"/>
    <w:rsid w:val="00396C87"/>
    <w:rsid w:val="00396CC0"/>
    <w:rsid w:val="00396D47"/>
    <w:rsid w:val="00396EDE"/>
    <w:rsid w:val="00397163"/>
    <w:rsid w:val="003973D8"/>
    <w:rsid w:val="003977AB"/>
    <w:rsid w:val="003978CB"/>
    <w:rsid w:val="0039794C"/>
    <w:rsid w:val="00397AB2"/>
    <w:rsid w:val="00397ADB"/>
    <w:rsid w:val="00397DF1"/>
    <w:rsid w:val="003A00C3"/>
    <w:rsid w:val="003A03CC"/>
    <w:rsid w:val="003A1A7E"/>
    <w:rsid w:val="003A1C3D"/>
    <w:rsid w:val="003A1CCE"/>
    <w:rsid w:val="003A242C"/>
    <w:rsid w:val="003A252A"/>
    <w:rsid w:val="003A2731"/>
    <w:rsid w:val="003A2C4D"/>
    <w:rsid w:val="003A2EAC"/>
    <w:rsid w:val="003A3779"/>
    <w:rsid w:val="003A435B"/>
    <w:rsid w:val="003A47C9"/>
    <w:rsid w:val="003A4AED"/>
    <w:rsid w:val="003A52B1"/>
    <w:rsid w:val="003A56A6"/>
    <w:rsid w:val="003A571F"/>
    <w:rsid w:val="003A5888"/>
    <w:rsid w:val="003A61D9"/>
    <w:rsid w:val="003A6281"/>
    <w:rsid w:val="003A62CB"/>
    <w:rsid w:val="003A631F"/>
    <w:rsid w:val="003A6B21"/>
    <w:rsid w:val="003A6C65"/>
    <w:rsid w:val="003A73C5"/>
    <w:rsid w:val="003A7498"/>
    <w:rsid w:val="003A7A5A"/>
    <w:rsid w:val="003A7ADB"/>
    <w:rsid w:val="003A7F3B"/>
    <w:rsid w:val="003B059A"/>
    <w:rsid w:val="003B0824"/>
    <w:rsid w:val="003B0B0C"/>
    <w:rsid w:val="003B0BB3"/>
    <w:rsid w:val="003B0DB3"/>
    <w:rsid w:val="003B13A1"/>
    <w:rsid w:val="003B17E5"/>
    <w:rsid w:val="003B1936"/>
    <w:rsid w:val="003B1B15"/>
    <w:rsid w:val="003B1C56"/>
    <w:rsid w:val="003B1F78"/>
    <w:rsid w:val="003B1F8D"/>
    <w:rsid w:val="003B28FB"/>
    <w:rsid w:val="003B2AA7"/>
    <w:rsid w:val="003B2E91"/>
    <w:rsid w:val="003B2F04"/>
    <w:rsid w:val="003B3C50"/>
    <w:rsid w:val="003B4085"/>
    <w:rsid w:val="003B46B6"/>
    <w:rsid w:val="003B4900"/>
    <w:rsid w:val="003B497F"/>
    <w:rsid w:val="003B4CD7"/>
    <w:rsid w:val="003B5010"/>
    <w:rsid w:val="003B5042"/>
    <w:rsid w:val="003B53AB"/>
    <w:rsid w:val="003B5945"/>
    <w:rsid w:val="003B5DDA"/>
    <w:rsid w:val="003B5E63"/>
    <w:rsid w:val="003B6088"/>
    <w:rsid w:val="003B64E8"/>
    <w:rsid w:val="003B66E0"/>
    <w:rsid w:val="003B760C"/>
    <w:rsid w:val="003B76A8"/>
    <w:rsid w:val="003B7ACC"/>
    <w:rsid w:val="003B7EB7"/>
    <w:rsid w:val="003B7F8E"/>
    <w:rsid w:val="003C0D46"/>
    <w:rsid w:val="003C10CA"/>
    <w:rsid w:val="003C13CC"/>
    <w:rsid w:val="003C1AFA"/>
    <w:rsid w:val="003C1DAA"/>
    <w:rsid w:val="003C1EAA"/>
    <w:rsid w:val="003C21C6"/>
    <w:rsid w:val="003C24CA"/>
    <w:rsid w:val="003C2819"/>
    <w:rsid w:val="003C3054"/>
    <w:rsid w:val="003C3777"/>
    <w:rsid w:val="003C3EB7"/>
    <w:rsid w:val="003C3F9E"/>
    <w:rsid w:val="003C4004"/>
    <w:rsid w:val="003C45CB"/>
    <w:rsid w:val="003C48A6"/>
    <w:rsid w:val="003C49D4"/>
    <w:rsid w:val="003C4E3B"/>
    <w:rsid w:val="003C4E61"/>
    <w:rsid w:val="003C4F1D"/>
    <w:rsid w:val="003C5056"/>
    <w:rsid w:val="003C561E"/>
    <w:rsid w:val="003C5800"/>
    <w:rsid w:val="003C5AB6"/>
    <w:rsid w:val="003C5F7C"/>
    <w:rsid w:val="003C60D7"/>
    <w:rsid w:val="003C62EB"/>
    <w:rsid w:val="003C6952"/>
    <w:rsid w:val="003C6DDC"/>
    <w:rsid w:val="003C7312"/>
    <w:rsid w:val="003C7D44"/>
    <w:rsid w:val="003D052C"/>
    <w:rsid w:val="003D05C3"/>
    <w:rsid w:val="003D06C4"/>
    <w:rsid w:val="003D0819"/>
    <w:rsid w:val="003D08D0"/>
    <w:rsid w:val="003D09A8"/>
    <w:rsid w:val="003D0C75"/>
    <w:rsid w:val="003D0EAF"/>
    <w:rsid w:val="003D0EF6"/>
    <w:rsid w:val="003D0F6B"/>
    <w:rsid w:val="003D125A"/>
    <w:rsid w:val="003D1326"/>
    <w:rsid w:val="003D17A6"/>
    <w:rsid w:val="003D1B88"/>
    <w:rsid w:val="003D1CA7"/>
    <w:rsid w:val="003D1F17"/>
    <w:rsid w:val="003D28A1"/>
    <w:rsid w:val="003D2C85"/>
    <w:rsid w:val="003D302B"/>
    <w:rsid w:val="003D34D2"/>
    <w:rsid w:val="003D400C"/>
    <w:rsid w:val="003D4037"/>
    <w:rsid w:val="003D41EE"/>
    <w:rsid w:val="003D42E2"/>
    <w:rsid w:val="003D4DF1"/>
    <w:rsid w:val="003D4FF4"/>
    <w:rsid w:val="003D5414"/>
    <w:rsid w:val="003D5791"/>
    <w:rsid w:val="003D57A1"/>
    <w:rsid w:val="003D6089"/>
    <w:rsid w:val="003D60BC"/>
    <w:rsid w:val="003D624A"/>
    <w:rsid w:val="003D665A"/>
    <w:rsid w:val="003D66C8"/>
    <w:rsid w:val="003D6848"/>
    <w:rsid w:val="003D689B"/>
    <w:rsid w:val="003D694F"/>
    <w:rsid w:val="003D6EBA"/>
    <w:rsid w:val="003D6F3F"/>
    <w:rsid w:val="003D71E0"/>
    <w:rsid w:val="003D7A76"/>
    <w:rsid w:val="003E0488"/>
    <w:rsid w:val="003E0675"/>
    <w:rsid w:val="003E0A3D"/>
    <w:rsid w:val="003E0D0A"/>
    <w:rsid w:val="003E1576"/>
    <w:rsid w:val="003E1FEF"/>
    <w:rsid w:val="003E21FD"/>
    <w:rsid w:val="003E24CB"/>
    <w:rsid w:val="003E24DA"/>
    <w:rsid w:val="003E2B75"/>
    <w:rsid w:val="003E3883"/>
    <w:rsid w:val="003E3B3E"/>
    <w:rsid w:val="003E3C7F"/>
    <w:rsid w:val="003E3DC7"/>
    <w:rsid w:val="003E43AB"/>
    <w:rsid w:val="003E43F6"/>
    <w:rsid w:val="003E48AA"/>
    <w:rsid w:val="003E4DB7"/>
    <w:rsid w:val="003E5823"/>
    <w:rsid w:val="003E5D80"/>
    <w:rsid w:val="003E68AF"/>
    <w:rsid w:val="003E6DE7"/>
    <w:rsid w:val="003E6EE8"/>
    <w:rsid w:val="003E74FD"/>
    <w:rsid w:val="003E7C05"/>
    <w:rsid w:val="003E7C10"/>
    <w:rsid w:val="003E7E60"/>
    <w:rsid w:val="003F05B7"/>
    <w:rsid w:val="003F062B"/>
    <w:rsid w:val="003F108B"/>
    <w:rsid w:val="003F10AE"/>
    <w:rsid w:val="003F1332"/>
    <w:rsid w:val="003F13AF"/>
    <w:rsid w:val="003F1617"/>
    <w:rsid w:val="003F168B"/>
    <w:rsid w:val="003F1A10"/>
    <w:rsid w:val="003F1E63"/>
    <w:rsid w:val="003F2C13"/>
    <w:rsid w:val="003F2DF9"/>
    <w:rsid w:val="003F3190"/>
    <w:rsid w:val="003F31D6"/>
    <w:rsid w:val="003F3302"/>
    <w:rsid w:val="003F3327"/>
    <w:rsid w:val="003F3550"/>
    <w:rsid w:val="003F38C3"/>
    <w:rsid w:val="003F39C3"/>
    <w:rsid w:val="003F40E6"/>
    <w:rsid w:val="003F40ED"/>
    <w:rsid w:val="003F4258"/>
    <w:rsid w:val="003F467C"/>
    <w:rsid w:val="003F4ADB"/>
    <w:rsid w:val="003F54B9"/>
    <w:rsid w:val="003F597D"/>
    <w:rsid w:val="003F5AF7"/>
    <w:rsid w:val="003F5BC4"/>
    <w:rsid w:val="003F6659"/>
    <w:rsid w:val="003F6F14"/>
    <w:rsid w:val="003F7BCC"/>
    <w:rsid w:val="0040024F"/>
    <w:rsid w:val="0040094F"/>
    <w:rsid w:val="0040102C"/>
    <w:rsid w:val="00401630"/>
    <w:rsid w:val="00401A9F"/>
    <w:rsid w:val="00401CE2"/>
    <w:rsid w:val="00401DFA"/>
    <w:rsid w:val="00401E98"/>
    <w:rsid w:val="00402A2C"/>
    <w:rsid w:val="00402D56"/>
    <w:rsid w:val="00402EF5"/>
    <w:rsid w:val="004038AD"/>
    <w:rsid w:val="0040398D"/>
    <w:rsid w:val="004039FE"/>
    <w:rsid w:val="00403C5C"/>
    <w:rsid w:val="00403DDA"/>
    <w:rsid w:val="00403F1E"/>
    <w:rsid w:val="00404025"/>
    <w:rsid w:val="004044C8"/>
    <w:rsid w:val="00404629"/>
    <w:rsid w:val="00404D91"/>
    <w:rsid w:val="00405552"/>
    <w:rsid w:val="004055D7"/>
    <w:rsid w:val="00405843"/>
    <w:rsid w:val="00405B1E"/>
    <w:rsid w:val="00405D48"/>
    <w:rsid w:val="00405DB5"/>
    <w:rsid w:val="00405FBD"/>
    <w:rsid w:val="0040720B"/>
    <w:rsid w:val="0041012B"/>
    <w:rsid w:val="004101E9"/>
    <w:rsid w:val="004107DA"/>
    <w:rsid w:val="00410B43"/>
    <w:rsid w:val="004114BA"/>
    <w:rsid w:val="00411D99"/>
    <w:rsid w:val="00411E4A"/>
    <w:rsid w:val="00411EBE"/>
    <w:rsid w:val="00411F68"/>
    <w:rsid w:val="0041221C"/>
    <w:rsid w:val="004123BE"/>
    <w:rsid w:val="0041268F"/>
    <w:rsid w:val="00413558"/>
    <w:rsid w:val="00413A02"/>
    <w:rsid w:val="00413A41"/>
    <w:rsid w:val="00413D61"/>
    <w:rsid w:val="00413D7E"/>
    <w:rsid w:val="00413F3B"/>
    <w:rsid w:val="00414360"/>
    <w:rsid w:val="00414708"/>
    <w:rsid w:val="00414806"/>
    <w:rsid w:val="0041510E"/>
    <w:rsid w:val="00415641"/>
    <w:rsid w:val="004156A0"/>
    <w:rsid w:val="004156BB"/>
    <w:rsid w:val="00415C69"/>
    <w:rsid w:val="00415D2F"/>
    <w:rsid w:val="00416597"/>
    <w:rsid w:val="00416891"/>
    <w:rsid w:val="0041695C"/>
    <w:rsid w:val="004169D7"/>
    <w:rsid w:val="00416D6D"/>
    <w:rsid w:val="004179F8"/>
    <w:rsid w:val="00417B55"/>
    <w:rsid w:val="00417D49"/>
    <w:rsid w:val="00420C5D"/>
    <w:rsid w:val="00420E0A"/>
    <w:rsid w:val="004218C5"/>
    <w:rsid w:val="00421DB1"/>
    <w:rsid w:val="00422087"/>
    <w:rsid w:val="00422CB8"/>
    <w:rsid w:val="00422F8A"/>
    <w:rsid w:val="00423047"/>
    <w:rsid w:val="00423229"/>
    <w:rsid w:val="004232A0"/>
    <w:rsid w:val="004233BC"/>
    <w:rsid w:val="004236F4"/>
    <w:rsid w:val="00423842"/>
    <w:rsid w:val="00423924"/>
    <w:rsid w:val="00423B55"/>
    <w:rsid w:val="00423B8B"/>
    <w:rsid w:val="0042448A"/>
    <w:rsid w:val="00424579"/>
    <w:rsid w:val="004246B0"/>
    <w:rsid w:val="00424A5E"/>
    <w:rsid w:val="00424A76"/>
    <w:rsid w:val="00424B77"/>
    <w:rsid w:val="00426B1F"/>
    <w:rsid w:val="004270AB"/>
    <w:rsid w:val="00427108"/>
    <w:rsid w:val="00427F02"/>
    <w:rsid w:val="004308BB"/>
    <w:rsid w:val="00430B80"/>
    <w:rsid w:val="00430C14"/>
    <w:rsid w:val="004310EC"/>
    <w:rsid w:val="004316BC"/>
    <w:rsid w:val="0043177D"/>
    <w:rsid w:val="00431B35"/>
    <w:rsid w:val="00431BE5"/>
    <w:rsid w:val="00432012"/>
    <w:rsid w:val="00432EBE"/>
    <w:rsid w:val="0043301F"/>
    <w:rsid w:val="004332B6"/>
    <w:rsid w:val="0043343F"/>
    <w:rsid w:val="00433670"/>
    <w:rsid w:val="004340EE"/>
    <w:rsid w:val="00434C1E"/>
    <w:rsid w:val="00434F47"/>
    <w:rsid w:val="00435502"/>
    <w:rsid w:val="00436413"/>
    <w:rsid w:val="00437188"/>
    <w:rsid w:val="00437A54"/>
    <w:rsid w:val="00437EE7"/>
    <w:rsid w:val="004401F4"/>
    <w:rsid w:val="0044028B"/>
    <w:rsid w:val="004403FC"/>
    <w:rsid w:val="004406BF"/>
    <w:rsid w:val="0044090E"/>
    <w:rsid w:val="00440B04"/>
    <w:rsid w:val="00440C1B"/>
    <w:rsid w:val="004416F4"/>
    <w:rsid w:val="00441A0C"/>
    <w:rsid w:val="004421F1"/>
    <w:rsid w:val="004426C8"/>
    <w:rsid w:val="00442AAA"/>
    <w:rsid w:val="00442DB4"/>
    <w:rsid w:val="004434EB"/>
    <w:rsid w:val="00443B5F"/>
    <w:rsid w:val="00443CA1"/>
    <w:rsid w:val="00443F97"/>
    <w:rsid w:val="00444470"/>
    <w:rsid w:val="00444492"/>
    <w:rsid w:val="004446D1"/>
    <w:rsid w:val="00444E68"/>
    <w:rsid w:val="004453FF"/>
    <w:rsid w:val="00445861"/>
    <w:rsid w:val="004458A9"/>
    <w:rsid w:val="004458F4"/>
    <w:rsid w:val="0044593B"/>
    <w:rsid w:val="00445C35"/>
    <w:rsid w:val="00445EAC"/>
    <w:rsid w:val="0044653F"/>
    <w:rsid w:val="00446AB2"/>
    <w:rsid w:val="00446C33"/>
    <w:rsid w:val="00446E2D"/>
    <w:rsid w:val="004474D8"/>
    <w:rsid w:val="0044757C"/>
    <w:rsid w:val="004477CF"/>
    <w:rsid w:val="004479AB"/>
    <w:rsid w:val="004479FB"/>
    <w:rsid w:val="0045010E"/>
    <w:rsid w:val="0045013E"/>
    <w:rsid w:val="00450252"/>
    <w:rsid w:val="0045041E"/>
    <w:rsid w:val="00450737"/>
    <w:rsid w:val="00450FF4"/>
    <w:rsid w:val="0045101F"/>
    <w:rsid w:val="0045108B"/>
    <w:rsid w:val="004517B6"/>
    <w:rsid w:val="004519ED"/>
    <w:rsid w:val="00451A73"/>
    <w:rsid w:val="00451C26"/>
    <w:rsid w:val="00451EAD"/>
    <w:rsid w:val="0045220F"/>
    <w:rsid w:val="004525F4"/>
    <w:rsid w:val="0045260A"/>
    <w:rsid w:val="004538E8"/>
    <w:rsid w:val="004538FB"/>
    <w:rsid w:val="00453A43"/>
    <w:rsid w:val="00453EA9"/>
    <w:rsid w:val="00454003"/>
    <w:rsid w:val="00454109"/>
    <w:rsid w:val="00454163"/>
    <w:rsid w:val="00454FD4"/>
    <w:rsid w:val="004560EC"/>
    <w:rsid w:val="0045625F"/>
    <w:rsid w:val="00456345"/>
    <w:rsid w:val="00456375"/>
    <w:rsid w:val="0045639F"/>
    <w:rsid w:val="004564C8"/>
    <w:rsid w:val="004567BA"/>
    <w:rsid w:val="00456B6C"/>
    <w:rsid w:val="004572D8"/>
    <w:rsid w:val="0045770D"/>
    <w:rsid w:val="0045782F"/>
    <w:rsid w:val="00457FD3"/>
    <w:rsid w:val="004600F1"/>
    <w:rsid w:val="00460168"/>
    <w:rsid w:val="00460213"/>
    <w:rsid w:val="00460654"/>
    <w:rsid w:val="00460933"/>
    <w:rsid w:val="004609E8"/>
    <w:rsid w:val="00460EEA"/>
    <w:rsid w:val="00460F01"/>
    <w:rsid w:val="004614C3"/>
    <w:rsid w:val="0046151F"/>
    <w:rsid w:val="00461766"/>
    <w:rsid w:val="00461B29"/>
    <w:rsid w:val="00461D6A"/>
    <w:rsid w:val="00461D86"/>
    <w:rsid w:val="004621DB"/>
    <w:rsid w:val="004623DD"/>
    <w:rsid w:val="004627A4"/>
    <w:rsid w:val="0046299D"/>
    <w:rsid w:val="0046327E"/>
    <w:rsid w:val="004637C5"/>
    <w:rsid w:val="00463878"/>
    <w:rsid w:val="00463B26"/>
    <w:rsid w:val="00464046"/>
    <w:rsid w:val="00464442"/>
    <w:rsid w:val="004644FC"/>
    <w:rsid w:val="00464D83"/>
    <w:rsid w:val="00464DC6"/>
    <w:rsid w:val="00464EB9"/>
    <w:rsid w:val="004650CD"/>
    <w:rsid w:val="004654A4"/>
    <w:rsid w:val="0046555D"/>
    <w:rsid w:val="004658B3"/>
    <w:rsid w:val="004659D5"/>
    <w:rsid w:val="00465C5A"/>
    <w:rsid w:val="00465FB7"/>
    <w:rsid w:val="0046643A"/>
    <w:rsid w:val="00466465"/>
    <w:rsid w:val="0046688F"/>
    <w:rsid w:val="00467CDA"/>
    <w:rsid w:val="00467D20"/>
    <w:rsid w:val="00470347"/>
    <w:rsid w:val="0047086B"/>
    <w:rsid w:val="00470CC5"/>
    <w:rsid w:val="004715ED"/>
    <w:rsid w:val="00471968"/>
    <w:rsid w:val="00471F9A"/>
    <w:rsid w:val="004723A1"/>
    <w:rsid w:val="00472595"/>
    <w:rsid w:val="00472967"/>
    <w:rsid w:val="00472D3D"/>
    <w:rsid w:val="0047308A"/>
    <w:rsid w:val="00473E61"/>
    <w:rsid w:val="0047409C"/>
    <w:rsid w:val="004741A4"/>
    <w:rsid w:val="00474268"/>
    <w:rsid w:val="00474591"/>
    <w:rsid w:val="00474C6A"/>
    <w:rsid w:val="00474F0E"/>
    <w:rsid w:val="00475930"/>
    <w:rsid w:val="00475C88"/>
    <w:rsid w:val="0047608B"/>
    <w:rsid w:val="00476A4F"/>
    <w:rsid w:val="0048053D"/>
    <w:rsid w:val="00480975"/>
    <w:rsid w:val="00480CA1"/>
    <w:rsid w:val="00480EF5"/>
    <w:rsid w:val="00481C53"/>
    <w:rsid w:val="00481DEC"/>
    <w:rsid w:val="00481F28"/>
    <w:rsid w:val="0048217A"/>
    <w:rsid w:val="004825B5"/>
    <w:rsid w:val="0048271A"/>
    <w:rsid w:val="00482A15"/>
    <w:rsid w:val="004831C6"/>
    <w:rsid w:val="004833D1"/>
    <w:rsid w:val="004837F9"/>
    <w:rsid w:val="004839DC"/>
    <w:rsid w:val="00483C9F"/>
    <w:rsid w:val="00483CA7"/>
    <w:rsid w:val="00483D4C"/>
    <w:rsid w:val="004840C7"/>
    <w:rsid w:val="0048435A"/>
    <w:rsid w:val="0048447D"/>
    <w:rsid w:val="00484C3D"/>
    <w:rsid w:val="00485685"/>
    <w:rsid w:val="00485DAF"/>
    <w:rsid w:val="004861C0"/>
    <w:rsid w:val="0048639B"/>
    <w:rsid w:val="00486894"/>
    <w:rsid w:val="00486A85"/>
    <w:rsid w:val="00486F54"/>
    <w:rsid w:val="00486F6E"/>
    <w:rsid w:val="0048767C"/>
    <w:rsid w:val="00487CAB"/>
    <w:rsid w:val="00490126"/>
    <w:rsid w:val="00491200"/>
    <w:rsid w:val="004912F5"/>
    <w:rsid w:val="00491566"/>
    <w:rsid w:val="00491690"/>
    <w:rsid w:val="0049197C"/>
    <w:rsid w:val="00491A8E"/>
    <w:rsid w:val="00491CF6"/>
    <w:rsid w:val="00491DC6"/>
    <w:rsid w:val="0049270B"/>
    <w:rsid w:val="00492D4D"/>
    <w:rsid w:val="0049313E"/>
    <w:rsid w:val="00493D0E"/>
    <w:rsid w:val="00493D4F"/>
    <w:rsid w:val="004940DE"/>
    <w:rsid w:val="004943D4"/>
    <w:rsid w:val="004943FA"/>
    <w:rsid w:val="00494EE1"/>
    <w:rsid w:val="004956A0"/>
    <w:rsid w:val="00495778"/>
    <w:rsid w:val="004957A4"/>
    <w:rsid w:val="004965AD"/>
    <w:rsid w:val="00496875"/>
    <w:rsid w:val="00496F80"/>
    <w:rsid w:val="00497120"/>
    <w:rsid w:val="0049773C"/>
    <w:rsid w:val="004977FE"/>
    <w:rsid w:val="004978CD"/>
    <w:rsid w:val="004A08F6"/>
    <w:rsid w:val="004A0918"/>
    <w:rsid w:val="004A0DC4"/>
    <w:rsid w:val="004A151A"/>
    <w:rsid w:val="004A16C0"/>
    <w:rsid w:val="004A17F4"/>
    <w:rsid w:val="004A195D"/>
    <w:rsid w:val="004A1C28"/>
    <w:rsid w:val="004A2288"/>
    <w:rsid w:val="004A231A"/>
    <w:rsid w:val="004A273D"/>
    <w:rsid w:val="004A27B2"/>
    <w:rsid w:val="004A27BB"/>
    <w:rsid w:val="004A296C"/>
    <w:rsid w:val="004A351F"/>
    <w:rsid w:val="004A3878"/>
    <w:rsid w:val="004A3A6B"/>
    <w:rsid w:val="004A3DC7"/>
    <w:rsid w:val="004A461A"/>
    <w:rsid w:val="004A47F7"/>
    <w:rsid w:val="004A4DAA"/>
    <w:rsid w:val="004A4F0F"/>
    <w:rsid w:val="004A50B5"/>
    <w:rsid w:val="004A53E1"/>
    <w:rsid w:val="004A5431"/>
    <w:rsid w:val="004A552E"/>
    <w:rsid w:val="004A5743"/>
    <w:rsid w:val="004A5AD1"/>
    <w:rsid w:val="004A5E93"/>
    <w:rsid w:val="004A61D0"/>
    <w:rsid w:val="004A6459"/>
    <w:rsid w:val="004A6AD4"/>
    <w:rsid w:val="004A6B6A"/>
    <w:rsid w:val="004A6C51"/>
    <w:rsid w:val="004A7523"/>
    <w:rsid w:val="004A76FE"/>
    <w:rsid w:val="004A783C"/>
    <w:rsid w:val="004B00F5"/>
    <w:rsid w:val="004B0696"/>
    <w:rsid w:val="004B10AB"/>
    <w:rsid w:val="004B19C2"/>
    <w:rsid w:val="004B1F85"/>
    <w:rsid w:val="004B2331"/>
    <w:rsid w:val="004B233A"/>
    <w:rsid w:val="004B26AE"/>
    <w:rsid w:val="004B27B9"/>
    <w:rsid w:val="004B2AD5"/>
    <w:rsid w:val="004B2ADE"/>
    <w:rsid w:val="004B30D8"/>
    <w:rsid w:val="004B3BC0"/>
    <w:rsid w:val="004B422C"/>
    <w:rsid w:val="004B55E9"/>
    <w:rsid w:val="004B581B"/>
    <w:rsid w:val="004B5A05"/>
    <w:rsid w:val="004B5F4E"/>
    <w:rsid w:val="004B6384"/>
    <w:rsid w:val="004B6701"/>
    <w:rsid w:val="004B6B76"/>
    <w:rsid w:val="004B6E4C"/>
    <w:rsid w:val="004B6ED1"/>
    <w:rsid w:val="004B70B8"/>
    <w:rsid w:val="004B73FC"/>
    <w:rsid w:val="004C076E"/>
    <w:rsid w:val="004C0800"/>
    <w:rsid w:val="004C0D24"/>
    <w:rsid w:val="004C0F23"/>
    <w:rsid w:val="004C101F"/>
    <w:rsid w:val="004C1EE4"/>
    <w:rsid w:val="004C22C8"/>
    <w:rsid w:val="004C2368"/>
    <w:rsid w:val="004C27C4"/>
    <w:rsid w:val="004C2A06"/>
    <w:rsid w:val="004C2C1B"/>
    <w:rsid w:val="004C2F04"/>
    <w:rsid w:val="004C310F"/>
    <w:rsid w:val="004C3287"/>
    <w:rsid w:val="004C3778"/>
    <w:rsid w:val="004C3A0F"/>
    <w:rsid w:val="004C3B12"/>
    <w:rsid w:val="004C3CEC"/>
    <w:rsid w:val="004C3EB7"/>
    <w:rsid w:val="004C4825"/>
    <w:rsid w:val="004C4C95"/>
    <w:rsid w:val="004C4EBD"/>
    <w:rsid w:val="004C5A03"/>
    <w:rsid w:val="004C5A4D"/>
    <w:rsid w:val="004C5C8B"/>
    <w:rsid w:val="004C5DCF"/>
    <w:rsid w:val="004C5FFB"/>
    <w:rsid w:val="004C600C"/>
    <w:rsid w:val="004C61AE"/>
    <w:rsid w:val="004C628A"/>
    <w:rsid w:val="004C6A48"/>
    <w:rsid w:val="004C6C3C"/>
    <w:rsid w:val="004C6C40"/>
    <w:rsid w:val="004C776D"/>
    <w:rsid w:val="004D057D"/>
    <w:rsid w:val="004D0693"/>
    <w:rsid w:val="004D07FD"/>
    <w:rsid w:val="004D0A70"/>
    <w:rsid w:val="004D0B38"/>
    <w:rsid w:val="004D0CFA"/>
    <w:rsid w:val="004D1E5A"/>
    <w:rsid w:val="004D1EDA"/>
    <w:rsid w:val="004D2850"/>
    <w:rsid w:val="004D2D51"/>
    <w:rsid w:val="004D2FEA"/>
    <w:rsid w:val="004D3266"/>
    <w:rsid w:val="004D3857"/>
    <w:rsid w:val="004D3B0A"/>
    <w:rsid w:val="004D3B85"/>
    <w:rsid w:val="004D4150"/>
    <w:rsid w:val="004D41E5"/>
    <w:rsid w:val="004D429B"/>
    <w:rsid w:val="004D42F0"/>
    <w:rsid w:val="004D43F3"/>
    <w:rsid w:val="004D443F"/>
    <w:rsid w:val="004D471B"/>
    <w:rsid w:val="004D4EEF"/>
    <w:rsid w:val="004D4F0C"/>
    <w:rsid w:val="004D58A0"/>
    <w:rsid w:val="004D5A99"/>
    <w:rsid w:val="004D5B48"/>
    <w:rsid w:val="004D5BCC"/>
    <w:rsid w:val="004D677B"/>
    <w:rsid w:val="004D67A9"/>
    <w:rsid w:val="004D7355"/>
    <w:rsid w:val="004D7ACB"/>
    <w:rsid w:val="004D7CFA"/>
    <w:rsid w:val="004D7E71"/>
    <w:rsid w:val="004E05F3"/>
    <w:rsid w:val="004E06EA"/>
    <w:rsid w:val="004E0EDB"/>
    <w:rsid w:val="004E19C7"/>
    <w:rsid w:val="004E1EFB"/>
    <w:rsid w:val="004E24C6"/>
    <w:rsid w:val="004E25C7"/>
    <w:rsid w:val="004E2C92"/>
    <w:rsid w:val="004E370B"/>
    <w:rsid w:val="004E39FA"/>
    <w:rsid w:val="004E442C"/>
    <w:rsid w:val="004E46F2"/>
    <w:rsid w:val="004E5311"/>
    <w:rsid w:val="004E57C7"/>
    <w:rsid w:val="004E57F5"/>
    <w:rsid w:val="004E59A2"/>
    <w:rsid w:val="004E5A41"/>
    <w:rsid w:val="004E5DAE"/>
    <w:rsid w:val="004E60ED"/>
    <w:rsid w:val="004E6291"/>
    <w:rsid w:val="004E681C"/>
    <w:rsid w:val="004E6CB7"/>
    <w:rsid w:val="004E7120"/>
    <w:rsid w:val="004E714B"/>
    <w:rsid w:val="004E7618"/>
    <w:rsid w:val="004E7DBC"/>
    <w:rsid w:val="004F0265"/>
    <w:rsid w:val="004F087D"/>
    <w:rsid w:val="004F0B38"/>
    <w:rsid w:val="004F0E1B"/>
    <w:rsid w:val="004F0EBF"/>
    <w:rsid w:val="004F0EFE"/>
    <w:rsid w:val="004F0F01"/>
    <w:rsid w:val="004F1EBE"/>
    <w:rsid w:val="004F22E6"/>
    <w:rsid w:val="004F2816"/>
    <w:rsid w:val="004F3197"/>
    <w:rsid w:val="004F31D4"/>
    <w:rsid w:val="004F3257"/>
    <w:rsid w:val="004F345F"/>
    <w:rsid w:val="004F34F6"/>
    <w:rsid w:val="004F3A24"/>
    <w:rsid w:val="004F3AB4"/>
    <w:rsid w:val="004F3BEA"/>
    <w:rsid w:val="004F3D18"/>
    <w:rsid w:val="004F3FD3"/>
    <w:rsid w:val="004F40FE"/>
    <w:rsid w:val="004F446F"/>
    <w:rsid w:val="004F44C9"/>
    <w:rsid w:val="004F45B5"/>
    <w:rsid w:val="004F47B8"/>
    <w:rsid w:val="004F4A97"/>
    <w:rsid w:val="004F52D4"/>
    <w:rsid w:val="004F59A6"/>
    <w:rsid w:val="004F5AB6"/>
    <w:rsid w:val="004F5FA3"/>
    <w:rsid w:val="004F6208"/>
    <w:rsid w:val="004F6685"/>
    <w:rsid w:val="004F7680"/>
    <w:rsid w:val="004F7B84"/>
    <w:rsid w:val="00500211"/>
    <w:rsid w:val="00500596"/>
    <w:rsid w:val="00501103"/>
    <w:rsid w:val="005013AD"/>
    <w:rsid w:val="005015EA"/>
    <w:rsid w:val="00501D0F"/>
    <w:rsid w:val="00501EF5"/>
    <w:rsid w:val="005027F7"/>
    <w:rsid w:val="00503087"/>
    <w:rsid w:val="005030AC"/>
    <w:rsid w:val="005031BE"/>
    <w:rsid w:val="0050378E"/>
    <w:rsid w:val="005039C8"/>
    <w:rsid w:val="00503BF7"/>
    <w:rsid w:val="00503D0C"/>
    <w:rsid w:val="00504417"/>
    <w:rsid w:val="00504630"/>
    <w:rsid w:val="00504A19"/>
    <w:rsid w:val="00504ABF"/>
    <w:rsid w:val="00504C08"/>
    <w:rsid w:val="0050525B"/>
    <w:rsid w:val="0050547C"/>
    <w:rsid w:val="0050582E"/>
    <w:rsid w:val="00505A9C"/>
    <w:rsid w:val="00505ACF"/>
    <w:rsid w:val="00505B62"/>
    <w:rsid w:val="00505F2C"/>
    <w:rsid w:val="00506025"/>
    <w:rsid w:val="0050634E"/>
    <w:rsid w:val="00506384"/>
    <w:rsid w:val="005063BD"/>
    <w:rsid w:val="00506751"/>
    <w:rsid w:val="0050679B"/>
    <w:rsid w:val="0050728D"/>
    <w:rsid w:val="00507396"/>
    <w:rsid w:val="005077BE"/>
    <w:rsid w:val="00510502"/>
    <w:rsid w:val="00510600"/>
    <w:rsid w:val="005109AD"/>
    <w:rsid w:val="00510E00"/>
    <w:rsid w:val="005113AA"/>
    <w:rsid w:val="0051149D"/>
    <w:rsid w:val="005119BB"/>
    <w:rsid w:val="00511D14"/>
    <w:rsid w:val="00512188"/>
    <w:rsid w:val="00512278"/>
    <w:rsid w:val="0051248B"/>
    <w:rsid w:val="00512610"/>
    <w:rsid w:val="00512702"/>
    <w:rsid w:val="00512883"/>
    <w:rsid w:val="00512A6D"/>
    <w:rsid w:val="0051301F"/>
    <w:rsid w:val="005134A9"/>
    <w:rsid w:val="00513541"/>
    <w:rsid w:val="00514021"/>
    <w:rsid w:val="00514DFC"/>
    <w:rsid w:val="00515386"/>
    <w:rsid w:val="00515996"/>
    <w:rsid w:val="00515A9A"/>
    <w:rsid w:val="00515C18"/>
    <w:rsid w:val="00516256"/>
    <w:rsid w:val="00516872"/>
    <w:rsid w:val="005169A2"/>
    <w:rsid w:val="00516CF9"/>
    <w:rsid w:val="00516E28"/>
    <w:rsid w:val="00517395"/>
    <w:rsid w:val="005174DD"/>
    <w:rsid w:val="005175A4"/>
    <w:rsid w:val="005175B9"/>
    <w:rsid w:val="00517A95"/>
    <w:rsid w:val="00517ED4"/>
    <w:rsid w:val="00520490"/>
    <w:rsid w:val="00520BD4"/>
    <w:rsid w:val="00520DAE"/>
    <w:rsid w:val="0052136A"/>
    <w:rsid w:val="00521708"/>
    <w:rsid w:val="00521B2E"/>
    <w:rsid w:val="00521B9C"/>
    <w:rsid w:val="005220F4"/>
    <w:rsid w:val="005223B1"/>
    <w:rsid w:val="005225D9"/>
    <w:rsid w:val="00522B75"/>
    <w:rsid w:val="00522C76"/>
    <w:rsid w:val="00522CFF"/>
    <w:rsid w:val="0052345C"/>
    <w:rsid w:val="00524434"/>
    <w:rsid w:val="00525315"/>
    <w:rsid w:val="0052554B"/>
    <w:rsid w:val="00525618"/>
    <w:rsid w:val="00525C9B"/>
    <w:rsid w:val="00525D61"/>
    <w:rsid w:val="005263B6"/>
    <w:rsid w:val="005264FF"/>
    <w:rsid w:val="00526F58"/>
    <w:rsid w:val="0052723F"/>
    <w:rsid w:val="00527271"/>
    <w:rsid w:val="005274A8"/>
    <w:rsid w:val="00527B28"/>
    <w:rsid w:val="005300C0"/>
    <w:rsid w:val="0053010B"/>
    <w:rsid w:val="005304B8"/>
    <w:rsid w:val="0053082B"/>
    <w:rsid w:val="00530C78"/>
    <w:rsid w:val="005316DB"/>
    <w:rsid w:val="005318CF"/>
    <w:rsid w:val="00531985"/>
    <w:rsid w:val="00531D64"/>
    <w:rsid w:val="00532138"/>
    <w:rsid w:val="00532924"/>
    <w:rsid w:val="00532A2E"/>
    <w:rsid w:val="00532B06"/>
    <w:rsid w:val="00532B80"/>
    <w:rsid w:val="00532FB9"/>
    <w:rsid w:val="00533188"/>
    <w:rsid w:val="005335D4"/>
    <w:rsid w:val="005335E4"/>
    <w:rsid w:val="00533832"/>
    <w:rsid w:val="0053408A"/>
    <w:rsid w:val="00534895"/>
    <w:rsid w:val="00534A59"/>
    <w:rsid w:val="00534B45"/>
    <w:rsid w:val="00534F3D"/>
    <w:rsid w:val="005351B8"/>
    <w:rsid w:val="005353B5"/>
    <w:rsid w:val="00535417"/>
    <w:rsid w:val="0053549A"/>
    <w:rsid w:val="005354B2"/>
    <w:rsid w:val="005355CF"/>
    <w:rsid w:val="00535873"/>
    <w:rsid w:val="00535A43"/>
    <w:rsid w:val="005363AE"/>
    <w:rsid w:val="00536D53"/>
    <w:rsid w:val="005372D1"/>
    <w:rsid w:val="0053736C"/>
    <w:rsid w:val="0053737F"/>
    <w:rsid w:val="00537A04"/>
    <w:rsid w:val="00537B44"/>
    <w:rsid w:val="005418C3"/>
    <w:rsid w:val="00541B59"/>
    <w:rsid w:val="00542082"/>
    <w:rsid w:val="005421A4"/>
    <w:rsid w:val="005428D4"/>
    <w:rsid w:val="00542DEF"/>
    <w:rsid w:val="00542EB5"/>
    <w:rsid w:val="00543068"/>
    <w:rsid w:val="0054317F"/>
    <w:rsid w:val="0054341C"/>
    <w:rsid w:val="0054351A"/>
    <w:rsid w:val="005435CA"/>
    <w:rsid w:val="00543910"/>
    <w:rsid w:val="00543B81"/>
    <w:rsid w:val="00543CA9"/>
    <w:rsid w:val="00543E20"/>
    <w:rsid w:val="00544638"/>
    <w:rsid w:val="0054499E"/>
    <w:rsid w:val="00544D64"/>
    <w:rsid w:val="0054513D"/>
    <w:rsid w:val="00545504"/>
    <w:rsid w:val="0054592F"/>
    <w:rsid w:val="00545B68"/>
    <w:rsid w:val="00545DB2"/>
    <w:rsid w:val="00545EFB"/>
    <w:rsid w:val="005465DC"/>
    <w:rsid w:val="00547084"/>
    <w:rsid w:val="005476BE"/>
    <w:rsid w:val="005476DA"/>
    <w:rsid w:val="00547700"/>
    <w:rsid w:val="005477D9"/>
    <w:rsid w:val="00550732"/>
    <w:rsid w:val="0055087C"/>
    <w:rsid w:val="00550EED"/>
    <w:rsid w:val="005511AF"/>
    <w:rsid w:val="005512E4"/>
    <w:rsid w:val="0055154B"/>
    <w:rsid w:val="005516AE"/>
    <w:rsid w:val="0055188F"/>
    <w:rsid w:val="00551B54"/>
    <w:rsid w:val="00551BBD"/>
    <w:rsid w:val="005533CB"/>
    <w:rsid w:val="0055372B"/>
    <w:rsid w:val="00553D45"/>
    <w:rsid w:val="00553D6D"/>
    <w:rsid w:val="00554243"/>
    <w:rsid w:val="00554584"/>
    <w:rsid w:val="00554621"/>
    <w:rsid w:val="005547F8"/>
    <w:rsid w:val="00554A78"/>
    <w:rsid w:val="00554EEF"/>
    <w:rsid w:val="005553A5"/>
    <w:rsid w:val="0055570E"/>
    <w:rsid w:val="00555872"/>
    <w:rsid w:val="00555A4F"/>
    <w:rsid w:val="00555A6A"/>
    <w:rsid w:val="00555A9A"/>
    <w:rsid w:val="0055602C"/>
    <w:rsid w:val="0055604C"/>
    <w:rsid w:val="00556533"/>
    <w:rsid w:val="00556570"/>
    <w:rsid w:val="00556579"/>
    <w:rsid w:val="00556753"/>
    <w:rsid w:val="00556B96"/>
    <w:rsid w:val="00556F2A"/>
    <w:rsid w:val="0055728D"/>
    <w:rsid w:val="0055734C"/>
    <w:rsid w:val="005574CE"/>
    <w:rsid w:val="0055799D"/>
    <w:rsid w:val="00557B18"/>
    <w:rsid w:val="00557D86"/>
    <w:rsid w:val="00557DE4"/>
    <w:rsid w:val="00557EEC"/>
    <w:rsid w:val="005604B1"/>
    <w:rsid w:val="005608AD"/>
    <w:rsid w:val="00560EEF"/>
    <w:rsid w:val="00560FAC"/>
    <w:rsid w:val="00561C57"/>
    <w:rsid w:val="00561CE1"/>
    <w:rsid w:val="00561E44"/>
    <w:rsid w:val="00562641"/>
    <w:rsid w:val="00562A8D"/>
    <w:rsid w:val="00562B43"/>
    <w:rsid w:val="00562F6E"/>
    <w:rsid w:val="00563686"/>
    <w:rsid w:val="005638A3"/>
    <w:rsid w:val="005640C9"/>
    <w:rsid w:val="00564404"/>
    <w:rsid w:val="0056467D"/>
    <w:rsid w:val="00564A82"/>
    <w:rsid w:val="00565815"/>
    <w:rsid w:val="00565983"/>
    <w:rsid w:val="00566003"/>
    <w:rsid w:val="0056604C"/>
    <w:rsid w:val="00566866"/>
    <w:rsid w:val="00566B4E"/>
    <w:rsid w:val="005679B4"/>
    <w:rsid w:val="00567D59"/>
    <w:rsid w:val="005705C1"/>
    <w:rsid w:val="005708C5"/>
    <w:rsid w:val="00570CAE"/>
    <w:rsid w:val="00570F0C"/>
    <w:rsid w:val="005710CA"/>
    <w:rsid w:val="005713CF"/>
    <w:rsid w:val="00571950"/>
    <w:rsid w:val="00571AA2"/>
    <w:rsid w:val="0057214B"/>
    <w:rsid w:val="005722F4"/>
    <w:rsid w:val="00572A89"/>
    <w:rsid w:val="00572B21"/>
    <w:rsid w:val="00572F4B"/>
    <w:rsid w:val="00573090"/>
    <w:rsid w:val="00573602"/>
    <w:rsid w:val="005736B8"/>
    <w:rsid w:val="005739D6"/>
    <w:rsid w:val="00574095"/>
    <w:rsid w:val="0057412B"/>
    <w:rsid w:val="00574149"/>
    <w:rsid w:val="005748A8"/>
    <w:rsid w:val="00574A22"/>
    <w:rsid w:val="00574E64"/>
    <w:rsid w:val="005752C1"/>
    <w:rsid w:val="005755D2"/>
    <w:rsid w:val="00575E72"/>
    <w:rsid w:val="005762AC"/>
    <w:rsid w:val="0057638A"/>
    <w:rsid w:val="005767E9"/>
    <w:rsid w:val="00576834"/>
    <w:rsid w:val="00576943"/>
    <w:rsid w:val="005769D6"/>
    <w:rsid w:val="00576C6C"/>
    <w:rsid w:val="00576D47"/>
    <w:rsid w:val="00576D95"/>
    <w:rsid w:val="00576EAE"/>
    <w:rsid w:val="0057707E"/>
    <w:rsid w:val="0057773E"/>
    <w:rsid w:val="00577AB3"/>
    <w:rsid w:val="00577F3B"/>
    <w:rsid w:val="00580488"/>
    <w:rsid w:val="005807CD"/>
    <w:rsid w:val="00580A55"/>
    <w:rsid w:val="00581183"/>
    <w:rsid w:val="00581309"/>
    <w:rsid w:val="005817E0"/>
    <w:rsid w:val="005818F0"/>
    <w:rsid w:val="00581AFC"/>
    <w:rsid w:val="00581E41"/>
    <w:rsid w:val="00581EAA"/>
    <w:rsid w:val="005820B3"/>
    <w:rsid w:val="0058227D"/>
    <w:rsid w:val="00582292"/>
    <w:rsid w:val="0058250A"/>
    <w:rsid w:val="00582707"/>
    <w:rsid w:val="00582918"/>
    <w:rsid w:val="005829F7"/>
    <w:rsid w:val="00583005"/>
    <w:rsid w:val="0058357C"/>
    <w:rsid w:val="00583961"/>
    <w:rsid w:val="00583EC0"/>
    <w:rsid w:val="005841F1"/>
    <w:rsid w:val="00584469"/>
    <w:rsid w:val="0058463C"/>
    <w:rsid w:val="00584680"/>
    <w:rsid w:val="005848A8"/>
    <w:rsid w:val="00584C85"/>
    <w:rsid w:val="00584DE1"/>
    <w:rsid w:val="00585608"/>
    <w:rsid w:val="00585A72"/>
    <w:rsid w:val="00586AC8"/>
    <w:rsid w:val="00586B3E"/>
    <w:rsid w:val="00586C69"/>
    <w:rsid w:val="0058718A"/>
    <w:rsid w:val="005873F4"/>
    <w:rsid w:val="005876C9"/>
    <w:rsid w:val="00587D41"/>
    <w:rsid w:val="00590607"/>
    <w:rsid w:val="00590922"/>
    <w:rsid w:val="00590C0E"/>
    <w:rsid w:val="00590D0B"/>
    <w:rsid w:val="00590E36"/>
    <w:rsid w:val="00590E4C"/>
    <w:rsid w:val="00591420"/>
    <w:rsid w:val="005915CB"/>
    <w:rsid w:val="005918A7"/>
    <w:rsid w:val="00591DA8"/>
    <w:rsid w:val="0059213B"/>
    <w:rsid w:val="0059251C"/>
    <w:rsid w:val="00592737"/>
    <w:rsid w:val="00592BAB"/>
    <w:rsid w:val="00593594"/>
    <w:rsid w:val="005938D1"/>
    <w:rsid w:val="00593B4A"/>
    <w:rsid w:val="00593D15"/>
    <w:rsid w:val="0059420C"/>
    <w:rsid w:val="00594BDA"/>
    <w:rsid w:val="00594C0E"/>
    <w:rsid w:val="00594C4C"/>
    <w:rsid w:val="00595314"/>
    <w:rsid w:val="00595357"/>
    <w:rsid w:val="00595771"/>
    <w:rsid w:val="00595EA2"/>
    <w:rsid w:val="00596026"/>
    <w:rsid w:val="00596A56"/>
    <w:rsid w:val="00596D58"/>
    <w:rsid w:val="00596DA2"/>
    <w:rsid w:val="00596E01"/>
    <w:rsid w:val="00596E0A"/>
    <w:rsid w:val="005A107E"/>
    <w:rsid w:val="005A187F"/>
    <w:rsid w:val="005A2464"/>
    <w:rsid w:val="005A24B8"/>
    <w:rsid w:val="005A2744"/>
    <w:rsid w:val="005A2C01"/>
    <w:rsid w:val="005A2D93"/>
    <w:rsid w:val="005A30B4"/>
    <w:rsid w:val="005A3B03"/>
    <w:rsid w:val="005A3D07"/>
    <w:rsid w:val="005A3D73"/>
    <w:rsid w:val="005A3DA6"/>
    <w:rsid w:val="005A4114"/>
    <w:rsid w:val="005A4AD9"/>
    <w:rsid w:val="005A552D"/>
    <w:rsid w:val="005A5992"/>
    <w:rsid w:val="005A5CC1"/>
    <w:rsid w:val="005A650A"/>
    <w:rsid w:val="005A6681"/>
    <w:rsid w:val="005A6734"/>
    <w:rsid w:val="005A7379"/>
    <w:rsid w:val="005A7555"/>
    <w:rsid w:val="005A7699"/>
    <w:rsid w:val="005A7BE1"/>
    <w:rsid w:val="005B0135"/>
    <w:rsid w:val="005B05AB"/>
    <w:rsid w:val="005B09D8"/>
    <w:rsid w:val="005B0B48"/>
    <w:rsid w:val="005B0DD2"/>
    <w:rsid w:val="005B16CA"/>
    <w:rsid w:val="005B193C"/>
    <w:rsid w:val="005B1B80"/>
    <w:rsid w:val="005B1E27"/>
    <w:rsid w:val="005B211F"/>
    <w:rsid w:val="005B2150"/>
    <w:rsid w:val="005B22F4"/>
    <w:rsid w:val="005B232D"/>
    <w:rsid w:val="005B254F"/>
    <w:rsid w:val="005B2BD9"/>
    <w:rsid w:val="005B34AB"/>
    <w:rsid w:val="005B351D"/>
    <w:rsid w:val="005B35A4"/>
    <w:rsid w:val="005B3AA1"/>
    <w:rsid w:val="005B3B43"/>
    <w:rsid w:val="005B3BEE"/>
    <w:rsid w:val="005B3DB1"/>
    <w:rsid w:val="005B4BAC"/>
    <w:rsid w:val="005B4C11"/>
    <w:rsid w:val="005B5D99"/>
    <w:rsid w:val="005B5E4C"/>
    <w:rsid w:val="005B66D8"/>
    <w:rsid w:val="005B6958"/>
    <w:rsid w:val="005B6FC4"/>
    <w:rsid w:val="005B7373"/>
    <w:rsid w:val="005B7977"/>
    <w:rsid w:val="005C0072"/>
    <w:rsid w:val="005C05BF"/>
    <w:rsid w:val="005C05D6"/>
    <w:rsid w:val="005C0785"/>
    <w:rsid w:val="005C0F59"/>
    <w:rsid w:val="005C1352"/>
    <w:rsid w:val="005C14AD"/>
    <w:rsid w:val="005C244A"/>
    <w:rsid w:val="005C290E"/>
    <w:rsid w:val="005C2AAF"/>
    <w:rsid w:val="005C2B97"/>
    <w:rsid w:val="005C2D46"/>
    <w:rsid w:val="005C2DC9"/>
    <w:rsid w:val="005C303F"/>
    <w:rsid w:val="005C30E3"/>
    <w:rsid w:val="005C3905"/>
    <w:rsid w:val="005C3DF5"/>
    <w:rsid w:val="005C3E30"/>
    <w:rsid w:val="005C4C8F"/>
    <w:rsid w:val="005C5101"/>
    <w:rsid w:val="005C51F8"/>
    <w:rsid w:val="005C52C2"/>
    <w:rsid w:val="005C537D"/>
    <w:rsid w:val="005C5C00"/>
    <w:rsid w:val="005C5D7C"/>
    <w:rsid w:val="005C5FAC"/>
    <w:rsid w:val="005C61CB"/>
    <w:rsid w:val="005C63BC"/>
    <w:rsid w:val="005C7B13"/>
    <w:rsid w:val="005C7B58"/>
    <w:rsid w:val="005C7C10"/>
    <w:rsid w:val="005D0243"/>
    <w:rsid w:val="005D0D30"/>
    <w:rsid w:val="005D1371"/>
    <w:rsid w:val="005D1665"/>
    <w:rsid w:val="005D17E8"/>
    <w:rsid w:val="005D1B61"/>
    <w:rsid w:val="005D2724"/>
    <w:rsid w:val="005D38C8"/>
    <w:rsid w:val="005D421B"/>
    <w:rsid w:val="005D45CE"/>
    <w:rsid w:val="005D45D6"/>
    <w:rsid w:val="005D45DD"/>
    <w:rsid w:val="005D46C1"/>
    <w:rsid w:val="005D5431"/>
    <w:rsid w:val="005D548E"/>
    <w:rsid w:val="005D54F9"/>
    <w:rsid w:val="005D552D"/>
    <w:rsid w:val="005D553E"/>
    <w:rsid w:val="005D5B4C"/>
    <w:rsid w:val="005D6128"/>
    <w:rsid w:val="005D639B"/>
    <w:rsid w:val="005D66E8"/>
    <w:rsid w:val="005D677D"/>
    <w:rsid w:val="005D67C3"/>
    <w:rsid w:val="005D69A8"/>
    <w:rsid w:val="005D6C08"/>
    <w:rsid w:val="005D6EC5"/>
    <w:rsid w:val="005D71E6"/>
    <w:rsid w:val="005D75C9"/>
    <w:rsid w:val="005D7725"/>
    <w:rsid w:val="005E0060"/>
    <w:rsid w:val="005E062E"/>
    <w:rsid w:val="005E07AD"/>
    <w:rsid w:val="005E0C35"/>
    <w:rsid w:val="005E0D11"/>
    <w:rsid w:val="005E1397"/>
    <w:rsid w:val="005E1534"/>
    <w:rsid w:val="005E2078"/>
    <w:rsid w:val="005E217F"/>
    <w:rsid w:val="005E2200"/>
    <w:rsid w:val="005E2A63"/>
    <w:rsid w:val="005E2E4C"/>
    <w:rsid w:val="005E2ED4"/>
    <w:rsid w:val="005E3081"/>
    <w:rsid w:val="005E3122"/>
    <w:rsid w:val="005E3132"/>
    <w:rsid w:val="005E39E2"/>
    <w:rsid w:val="005E3A9D"/>
    <w:rsid w:val="005E3D51"/>
    <w:rsid w:val="005E4121"/>
    <w:rsid w:val="005E43CC"/>
    <w:rsid w:val="005E47DC"/>
    <w:rsid w:val="005E4C69"/>
    <w:rsid w:val="005E4D81"/>
    <w:rsid w:val="005E5430"/>
    <w:rsid w:val="005E5976"/>
    <w:rsid w:val="005E59C4"/>
    <w:rsid w:val="005E5E3C"/>
    <w:rsid w:val="005E6697"/>
    <w:rsid w:val="005E670C"/>
    <w:rsid w:val="005E67E0"/>
    <w:rsid w:val="005E7407"/>
    <w:rsid w:val="005E74BD"/>
    <w:rsid w:val="005E7509"/>
    <w:rsid w:val="005E7A6C"/>
    <w:rsid w:val="005E7CCF"/>
    <w:rsid w:val="005F0839"/>
    <w:rsid w:val="005F0DB9"/>
    <w:rsid w:val="005F16EE"/>
    <w:rsid w:val="005F18AE"/>
    <w:rsid w:val="005F1ED7"/>
    <w:rsid w:val="005F2B2B"/>
    <w:rsid w:val="005F2C37"/>
    <w:rsid w:val="005F3476"/>
    <w:rsid w:val="005F34B7"/>
    <w:rsid w:val="005F34FE"/>
    <w:rsid w:val="005F391E"/>
    <w:rsid w:val="005F3A45"/>
    <w:rsid w:val="005F3B3D"/>
    <w:rsid w:val="005F4758"/>
    <w:rsid w:val="005F493B"/>
    <w:rsid w:val="005F535B"/>
    <w:rsid w:val="005F55C9"/>
    <w:rsid w:val="005F5B0F"/>
    <w:rsid w:val="005F6140"/>
    <w:rsid w:val="005F6636"/>
    <w:rsid w:val="005F73A3"/>
    <w:rsid w:val="006012C5"/>
    <w:rsid w:val="00601365"/>
    <w:rsid w:val="006013C8"/>
    <w:rsid w:val="006018AA"/>
    <w:rsid w:val="00601E4E"/>
    <w:rsid w:val="0060228D"/>
    <w:rsid w:val="00602676"/>
    <w:rsid w:val="00602A27"/>
    <w:rsid w:val="00602B26"/>
    <w:rsid w:val="00602D8F"/>
    <w:rsid w:val="00602FA0"/>
    <w:rsid w:val="00603034"/>
    <w:rsid w:val="0060341A"/>
    <w:rsid w:val="0060389A"/>
    <w:rsid w:val="00603AFD"/>
    <w:rsid w:val="00603DC7"/>
    <w:rsid w:val="006049C6"/>
    <w:rsid w:val="00604A2F"/>
    <w:rsid w:val="00605D3B"/>
    <w:rsid w:val="00605E8C"/>
    <w:rsid w:val="00605FEA"/>
    <w:rsid w:val="00606BF4"/>
    <w:rsid w:val="00607087"/>
    <w:rsid w:val="0060728D"/>
    <w:rsid w:val="0060746C"/>
    <w:rsid w:val="00607684"/>
    <w:rsid w:val="00607BBD"/>
    <w:rsid w:val="00610124"/>
    <w:rsid w:val="00610512"/>
    <w:rsid w:val="0061080A"/>
    <w:rsid w:val="006126EA"/>
    <w:rsid w:val="006126EB"/>
    <w:rsid w:val="0061356D"/>
    <w:rsid w:val="00613726"/>
    <w:rsid w:val="006137F6"/>
    <w:rsid w:val="00613DCE"/>
    <w:rsid w:val="0061418F"/>
    <w:rsid w:val="0061466B"/>
    <w:rsid w:val="006149A1"/>
    <w:rsid w:val="00614A99"/>
    <w:rsid w:val="0061506F"/>
    <w:rsid w:val="00615820"/>
    <w:rsid w:val="00615EFE"/>
    <w:rsid w:val="00616D0A"/>
    <w:rsid w:val="006176BA"/>
    <w:rsid w:val="00617FD3"/>
    <w:rsid w:val="00620047"/>
    <w:rsid w:val="00620059"/>
    <w:rsid w:val="006209AF"/>
    <w:rsid w:val="00620B0D"/>
    <w:rsid w:val="00622430"/>
    <w:rsid w:val="006228EC"/>
    <w:rsid w:val="00622941"/>
    <w:rsid w:val="006229C0"/>
    <w:rsid w:val="00623B71"/>
    <w:rsid w:val="00623CBC"/>
    <w:rsid w:val="00623FE5"/>
    <w:rsid w:val="0062440F"/>
    <w:rsid w:val="0062465F"/>
    <w:rsid w:val="0062468E"/>
    <w:rsid w:val="00624E1B"/>
    <w:rsid w:val="00625EF3"/>
    <w:rsid w:val="006260CF"/>
    <w:rsid w:val="006260ED"/>
    <w:rsid w:val="006263D0"/>
    <w:rsid w:val="006264FA"/>
    <w:rsid w:val="0062680E"/>
    <w:rsid w:val="006268F3"/>
    <w:rsid w:val="00626E6D"/>
    <w:rsid w:val="0062772B"/>
    <w:rsid w:val="00627BC9"/>
    <w:rsid w:val="00627BD2"/>
    <w:rsid w:val="00627DE4"/>
    <w:rsid w:val="00627FD5"/>
    <w:rsid w:val="006308F9"/>
    <w:rsid w:val="006309A1"/>
    <w:rsid w:val="00630D74"/>
    <w:rsid w:val="00630E0E"/>
    <w:rsid w:val="00630FBC"/>
    <w:rsid w:val="0063118A"/>
    <w:rsid w:val="006312FA"/>
    <w:rsid w:val="006317DC"/>
    <w:rsid w:val="006321BC"/>
    <w:rsid w:val="006327C7"/>
    <w:rsid w:val="00632952"/>
    <w:rsid w:val="00633084"/>
    <w:rsid w:val="00633182"/>
    <w:rsid w:val="006332ED"/>
    <w:rsid w:val="006340EC"/>
    <w:rsid w:val="0063442D"/>
    <w:rsid w:val="006345A7"/>
    <w:rsid w:val="006346FA"/>
    <w:rsid w:val="006349ED"/>
    <w:rsid w:val="00634D6C"/>
    <w:rsid w:val="00634EEB"/>
    <w:rsid w:val="006353A8"/>
    <w:rsid w:val="00635764"/>
    <w:rsid w:val="00635E47"/>
    <w:rsid w:val="0063631C"/>
    <w:rsid w:val="00636420"/>
    <w:rsid w:val="00636B17"/>
    <w:rsid w:val="00636B25"/>
    <w:rsid w:val="00636B79"/>
    <w:rsid w:val="006377C1"/>
    <w:rsid w:val="00637860"/>
    <w:rsid w:val="00637892"/>
    <w:rsid w:val="006401FC"/>
    <w:rsid w:val="00640C2B"/>
    <w:rsid w:val="00641422"/>
    <w:rsid w:val="00641446"/>
    <w:rsid w:val="0064150A"/>
    <w:rsid w:val="00641FEE"/>
    <w:rsid w:val="00642A66"/>
    <w:rsid w:val="00642C64"/>
    <w:rsid w:val="00643262"/>
    <w:rsid w:val="0064365B"/>
    <w:rsid w:val="00643825"/>
    <w:rsid w:val="00643849"/>
    <w:rsid w:val="00643BA5"/>
    <w:rsid w:val="00643E29"/>
    <w:rsid w:val="00643F8E"/>
    <w:rsid w:val="00643FEC"/>
    <w:rsid w:val="006441A8"/>
    <w:rsid w:val="0064472D"/>
    <w:rsid w:val="0064473F"/>
    <w:rsid w:val="006447EA"/>
    <w:rsid w:val="00644FEE"/>
    <w:rsid w:val="00645568"/>
    <w:rsid w:val="0064599D"/>
    <w:rsid w:val="00645BAA"/>
    <w:rsid w:val="00645CA2"/>
    <w:rsid w:val="00645E96"/>
    <w:rsid w:val="00646473"/>
    <w:rsid w:val="0064660C"/>
    <w:rsid w:val="00646701"/>
    <w:rsid w:val="00646828"/>
    <w:rsid w:val="0064692F"/>
    <w:rsid w:val="006469FE"/>
    <w:rsid w:val="00646EE4"/>
    <w:rsid w:val="00647265"/>
    <w:rsid w:val="00647551"/>
    <w:rsid w:val="00647561"/>
    <w:rsid w:val="00650246"/>
    <w:rsid w:val="00650747"/>
    <w:rsid w:val="0065089B"/>
    <w:rsid w:val="00650C1A"/>
    <w:rsid w:val="00652BAE"/>
    <w:rsid w:val="00652D09"/>
    <w:rsid w:val="00653509"/>
    <w:rsid w:val="006537EE"/>
    <w:rsid w:val="006538B2"/>
    <w:rsid w:val="00653A0A"/>
    <w:rsid w:val="0065410B"/>
    <w:rsid w:val="00654227"/>
    <w:rsid w:val="006543D9"/>
    <w:rsid w:val="00654882"/>
    <w:rsid w:val="00655395"/>
    <w:rsid w:val="006553B4"/>
    <w:rsid w:val="00655557"/>
    <w:rsid w:val="006556CA"/>
    <w:rsid w:val="0065592F"/>
    <w:rsid w:val="00655DB3"/>
    <w:rsid w:val="006561D8"/>
    <w:rsid w:val="00656EFF"/>
    <w:rsid w:val="00657357"/>
    <w:rsid w:val="006575F5"/>
    <w:rsid w:val="0065777A"/>
    <w:rsid w:val="00657B39"/>
    <w:rsid w:val="00657BF1"/>
    <w:rsid w:val="00657E90"/>
    <w:rsid w:val="00657FE0"/>
    <w:rsid w:val="00660304"/>
    <w:rsid w:val="00660AAD"/>
    <w:rsid w:val="00660FAB"/>
    <w:rsid w:val="00660FD3"/>
    <w:rsid w:val="00661056"/>
    <w:rsid w:val="0066141D"/>
    <w:rsid w:val="00661800"/>
    <w:rsid w:val="00661A67"/>
    <w:rsid w:val="00662647"/>
    <w:rsid w:val="00662899"/>
    <w:rsid w:val="0066295E"/>
    <w:rsid w:val="00662D70"/>
    <w:rsid w:val="0066353A"/>
    <w:rsid w:val="0066370D"/>
    <w:rsid w:val="00663736"/>
    <w:rsid w:val="00663FBC"/>
    <w:rsid w:val="00664698"/>
    <w:rsid w:val="006650E6"/>
    <w:rsid w:val="00665B5C"/>
    <w:rsid w:val="00665BD8"/>
    <w:rsid w:val="0066616C"/>
    <w:rsid w:val="00666443"/>
    <w:rsid w:val="0066648D"/>
    <w:rsid w:val="0066691B"/>
    <w:rsid w:val="00666975"/>
    <w:rsid w:val="00666CC2"/>
    <w:rsid w:val="00666D63"/>
    <w:rsid w:val="00667023"/>
    <w:rsid w:val="00667991"/>
    <w:rsid w:val="00667CA4"/>
    <w:rsid w:val="00667F2D"/>
    <w:rsid w:val="00667F74"/>
    <w:rsid w:val="006701EE"/>
    <w:rsid w:val="00670488"/>
    <w:rsid w:val="006705A6"/>
    <w:rsid w:val="00670675"/>
    <w:rsid w:val="00670D25"/>
    <w:rsid w:val="0067105E"/>
    <w:rsid w:val="006714BC"/>
    <w:rsid w:val="00671ADE"/>
    <w:rsid w:val="00671B94"/>
    <w:rsid w:val="00671D16"/>
    <w:rsid w:val="00672322"/>
    <w:rsid w:val="00672CC8"/>
    <w:rsid w:val="00672D9E"/>
    <w:rsid w:val="006735A0"/>
    <w:rsid w:val="006736CB"/>
    <w:rsid w:val="006738B1"/>
    <w:rsid w:val="006738C7"/>
    <w:rsid w:val="00673B02"/>
    <w:rsid w:val="00673DC6"/>
    <w:rsid w:val="00674122"/>
    <w:rsid w:val="00674CF7"/>
    <w:rsid w:val="00674D4D"/>
    <w:rsid w:val="00675638"/>
    <w:rsid w:val="00675736"/>
    <w:rsid w:val="00675756"/>
    <w:rsid w:val="00676894"/>
    <w:rsid w:val="00676F2B"/>
    <w:rsid w:val="00677256"/>
    <w:rsid w:val="006772D0"/>
    <w:rsid w:val="0067777A"/>
    <w:rsid w:val="006778B4"/>
    <w:rsid w:val="00680178"/>
    <w:rsid w:val="006804E7"/>
    <w:rsid w:val="0068066A"/>
    <w:rsid w:val="00680CD1"/>
    <w:rsid w:val="00680E8B"/>
    <w:rsid w:val="0068121D"/>
    <w:rsid w:val="006812A8"/>
    <w:rsid w:val="00681424"/>
    <w:rsid w:val="006814D0"/>
    <w:rsid w:val="00681A43"/>
    <w:rsid w:val="00681EAC"/>
    <w:rsid w:val="006827AD"/>
    <w:rsid w:val="00682874"/>
    <w:rsid w:val="00682D1A"/>
    <w:rsid w:val="00682E5B"/>
    <w:rsid w:val="006831FE"/>
    <w:rsid w:val="006835A4"/>
    <w:rsid w:val="0068451C"/>
    <w:rsid w:val="00685492"/>
    <w:rsid w:val="0068551D"/>
    <w:rsid w:val="0068600C"/>
    <w:rsid w:val="0068628B"/>
    <w:rsid w:val="006863F8"/>
    <w:rsid w:val="0068646C"/>
    <w:rsid w:val="006867CF"/>
    <w:rsid w:val="006871CF"/>
    <w:rsid w:val="00687709"/>
    <w:rsid w:val="006878A5"/>
    <w:rsid w:val="00687A35"/>
    <w:rsid w:val="00687A46"/>
    <w:rsid w:val="00687DEF"/>
    <w:rsid w:val="00690562"/>
    <w:rsid w:val="00690B90"/>
    <w:rsid w:val="00690BD7"/>
    <w:rsid w:val="00690F70"/>
    <w:rsid w:val="00691184"/>
    <w:rsid w:val="006915CF"/>
    <w:rsid w:val="00691A63"/>
    <w:rsid w:val="00691F63"/>
    <w:rsid w:val="006923F3"/>
    <w:rsid w:val="00692AD9"/>
    <w:rsid w:val="00692E06"/>
    <w:rsid w:val="006930F5"/>
    <w:rsid w:val="00693199"/>
    <w:rsid w:val="006934E2"/>
    <w:rsid w:val="00693C07"/>
    <w:rsid w:val="00694157"/>
    <w:rsid w:val="006945F3"/>
    <w:rsid w:val="0069476F"/>
    <w:rsid w:val="0069485A"/>
    <w:rsid w:val="006948D1"/>
    <w:rsid w:val="00694E7D"/>
    <w:rsid w:val="006952F8"/>
    <w:rsid w:val="00695C5D"/>
    <w:rsid w:val="00695C91"/>
    <w:rsid w:val="00695DE6"/>
    <w:rsid w:val="006968A8"/>
    <w:rsid w:val="006969B9"/>
    <w:rsid w:val="00696FB3"/>
    <w:rsid w:val="0069725E"/>
    <w:rsid w:val="006973B5"/>
    <w:rsid w:val="00697458"/>
    <w:rsid w:val="00697BAA"/>
    <w:rsid w:val="00697C6C"/>
    <w:rsid w:val="00697CE5"/>
    <w:rsid w:val="00697F1A"/>
    <w:rsid w:val="006A0D02"/>
    <w:rsid w:val="006A151A"/>
    <w:rsid w:val="006A2278"/>
    <w:rsid w:val="006A22D5"/>
    <w:rsid w:val="006A2560"/>
    <w:rsid w:val="006A28BC"/>
    <w:rsid w:val="006A29FF"/>
    <w:rsid w:val="006A2A60"/>
    <w:rsid w:val="006A2C9F"/>
    <w:rsid w:val="006A3015"/>
    <w:rsid w:val="006A3B52"/>
    <w:rsid w:val="006A4631"/>
    <w:rsid w:val="006A481A"/>
    <w:rsid w:val="006A4D5C"/>
    <w:rsid w:val="006A4D97"/>
    <w:rsid w:val="006A4EA4"/>
    <w:rsid w:val="006A5346"/>
    <w:rsid w:val="006A56B0"/>
    <w:rsid w:val="006A56F4"/>
    <w:rsid w:val="006A58A0"/>
    <w:rsid w:val="006A58FB"/>
    <w:rsid w:val="006A5B84"/>
    <w:rsid w:val="006A5C31"/>
    <w:rsid w:val="006A5C64"/>
    <w:rsid w:val="006A5D08"/>
    <w:rsid w:val="006A5EBA"/>
    <w:rsid w:val="006A6256"/>
    <w:rsid w:val="006A64E1"/>
    <w:rsid w:val="006A6DCD"/>
    <w:rsid w:val="006A7A66"/>
    <w:rsid w:val="006A7B7A"/>
    <w:rsid w:val="006A7D5E"/>
    <w:rsid w:val="006A7EF8"/>
    <w:rsid w:val="006B02C4"/>
    <w:rsid w:val="006B0511"/>
    <w:rsid w:val="006B0629"/>
    <w:rsid w:val="006B0840"/>
    <w:rsid w:val="006B09AE"/>
    <w:rsid w:val="006B1292"/>
    <w:rsid w:val="006B202D"/>
    <w:rsid w:val="006B23B4"/>
    <w:rsid w:val="006B2563"/>
    <w:rsid w:val="006B2CC5"/>
    <w:rsid w:val="006B2DF8"/>
    <w:rsid w:val="006B2F10"/>
    <w:rsid w:val="006B329F"/>
    <w:rsid w:val="006B3947"/>
    <w:rsid w:val="006B3AA0"/>
    <w:rsid w:val="006B401D"/>
    <w:rsid w:val="006B43A9"/>
    <w:rsid w:val="006B46A8"/>
    <w:rsid w:val="006B4826"/>
    <w:rsid w:val="006B48C8"/>
    <w:rsid w:val="006B4B1D"/>
    <w:rsid w:val="006B4E98"/>
    <w:rsid w:val="006B52C5"/>
    <w:rsid w:val="006B56B3"/>
    <w:rsid w:val="006B5978"/>
    <w:rsid w:val="006B5C81"/>
    <w:rsid w:val="006B5CD2"/>
    <w:rsid w:val="006B62CB"/>
    <w:rsid w:val="006B6607"/>
    <w:rsid w:val="006B6652"/>
    <w:rsid w:val="006B6A10"/>
    <w:rsid w:val="006B6B83"/>
    <w:rsid w:val="006B6C4B"/>
    <w:rsid w:val="006B6E81"/>
    <w:rsid w:val="006B7248"/>
    <w:rsid w:val="006B7258"/>
    <w:rsid w:val="006C00AC"/>
    <w:rsid w:val="006C0C4F"/>
    <w:rsid w:val="006C1102"/>
    <w:rsid w:val="006C11FC"/>
    <w:rsid w:val="006C1265"/>
    <w:rsid w:val="006C137E"/>
    <w:rsid w:val="006C1AF4"/>
    <w:rsid w:val="006C1FFB"/>
    <w:rsid w:val="006C2123"/>
    <w:rsid w:val="006C21D8"/>
    <w:rsid w:val="006C22DC"/>
    <w:rsid w:val="006C23CF"/>
    <w:rsid w:val="006C2631"/>
    <w:rsid w:val="006C2C5E"/>
    <w:rsid w:val="006C2DCA"/>
    <w:rsid w:val="006C2E36"/>
    <w:rsid w:val="006C3F92"/>
    <w:rsid w:val="006C4845"/>
    <w:rsid w:val="006C487B"/>
    <w:rsid w:val="006C4B29"/>
    <w:rsid w:val="006C5662"/>
    <w:rsid w:val="006C5E9D"/>
    <w:rsid w:val="006C5F51"/>
    <w:rsid w:val="006C6529"/>
    <w:rsid w:val="006C65C4"/>
    <w:rsid w:val="006C6799"/>
    <w:rsid w:val="006C6967"/>
    <w:rsid w:val="006C6ABE"/>
    <w:rsid w:val="006C6FEA"/>
    <w:rsid w:val="006C703F"/>
    <w:rsid w:val="006C7068"/>
    <w:rsid w:val="006C7177"/>
    <w:rsid w:val="006C7421"/>
    <w:rsid w:val="006C7793"/>
    <w:rsid w:val="006C7FC6"/>
    <w:rsid w:val="006D00EE"/>
    <w:rsid w:val="006D0B6C"/>
    <w:rsid w:val="006D1160"/>
    <w:rsid w:val="006D12DE"/>
    <w:rsid w:val="006D1464"/>
    <w:rsid w:val="006D15A6"/>
    <w:rsid w:val="006D1744"/>
    <w:rsid w:val="006D180D"/>
    <w:rsid w:val="006D18AB"/>
    <w:rsid w:val="006D1D6A"/>
    <w:rsid w:val="006D1DDE"/>
    <w:rsid w:val="006D2223"/>
    <w:rsid w:val="006D2415"/>
    <w:rsid w:val="006D28DE"/>
    <w:rsid w:val="006D3372"/>
    <w:rsid w:val="006D3414"/>
    <w:rsid w:val="006D34FA"/>
    <w:rsid w:val="006D36EA"/>
    <w:rsid w:val="006D38B1"/>
    <w:rsid w:val="006D3C2D"/>
    <w:rsid w:val="006D41FA"/>
    <w:rsid w:val="006D425A"/>
    <w:rsid w:val="006D46BC"/>
    <w:rsid w:val="006D4A44"/>
    <w:rsid w:val="006D4C41"/>
    <w:rsid w:val="006D4D8A"/>
    <w:rsid w:val="006D586F"/>
    <w:rsid w:val="006D6308"/>
    <w:rsid w:val="006D6797"/>
    <w:rsid w:val="006D696B"/>
    <w:rsid w:val="006D6A29"/>
    <w:rsid w:val="006D6B5B"/>
    <w:rsid w:val="006D6CE7"/>
    <w:rsid w:val="006D70CA"/>
    <w:rsid w:val="006D73C7"/>
    <w:rsid w:val="006D786B"/>
    <w:rsid w:val="006D79DB"/>
    <w:rsid w:val="006D7A59"/>
    <w:rsid w:val="006D7E0B"/>
    <w:rsid w:val="006D7FE3"/>
    <w:rsid w:val="006E00D2"/>
    <w:rsid w:val="006E0261"/>
    <w:rsid w:val="006E04BD"/>
    <w:rsid w:val="006E0808"/>
    <w:rsid w:val="006E1271"/>
    <w:rsid w:val="006E1646"/>
    <w:rsid w:val="006E1A61"/>
    <w:rsid w:val="006E1C38"/>
    <w:rsid w:val="006E1FBB"/>
    <w:rsid w:val="006E202B"/>
    <w:rsid w:val="006E258B"/>
    <w:rsid w:val="006E283E"/>
    <w:rsid w:val="006E2D8A"/>
    <w:rsid w:val="006E330C"/>
    <w:rsid w:val="006E361C"/>
    <w:rsid w:val="006E369A"/>
    <w:rsid w:val="006E37BC"/>
    <w:rsid w:val="006E37E4"/>
    <w:rsid w:val="006E391E"/>
    <w:rsid w:val="006E3978"/>
    <w:rsid w:val="006E3C0B"/>
    <w:rsid w:val="006E3CD0"/>
    <w:rsid w:val="006E3DCD"/>
    <w:rsid w:val="006E423B"/>
    <w:rsid w:val="006E4754"/>
    <w:rsid w:val="006E4B7B"/>
    <w:rsid w:val="006E55B2"/>
    <w:rsid w:val="006E5EBD"/>
    <w:rsid w:val="006E5F0A"/>
    <w:rsid w:val="006E62E3"/>
    <w:rsid w:val="006E6585"/>
    <w:rsid w:val="006E6884"/>
    <w:rsid w:val="006E68F7"/>
    <w:rsid w:val="006E6958"/>
    <w:rsid w:val="006E6967"/>
    <w:rsid w:val="006E6D2B"/>
    <w:rsid w:val="006E71C2"/>
    <w:rsid w:val="006E7512"/>
    <w:rsid w:val="006E77AD"/>
    <w:rsid w:val="006E7C88"/>
    <w:rsid w:val="006E7C94"/>
    <w:rsid w:val="006E7ED5"/>
    <w:rsid w:val="006F001C"/>
    <w:rsid w:val="006F0113"/>
    <w:rsid w:val="006F029B"/>
    <w:rsid w:val="006F02E4"/>
    <w:rsid w:val="006F0538"/>
    <w:rsid w:val="006F0C1A"/>
    <w:rsid w:val="006F18B6"/>
    <w:rsid w:val="006F1DDE"/>
    <w:rsid w:val="006F233E"/>
    <w:rsid w:val="006F2466"/>
    <w:rsid w:val="006F26A6"/>
    <w:rsid w:val="006F2863"/>
    <w:rsid w:val="006F28D1"/>
    <w:rsid w:val="006F29E9"/>
    <w:rsid w:val="006F2D4B"/>
    <w:rsid w:val="006F2FA3"/>
    <w:rsid w:val="006F2FF7"/>
    <w:rsid w:val="006F326C"/>
    <w:rsid w:val="006F332F"/>
    <w:rsid w:val="006F3708"/>
    <w:rsid w:val="006F370A"/>
    <w:rsid w:val="006F3C12"/>
    <w:rsid w:val="006F3E0C"/>
    <w:rsid w:val="006F43AF"/>
    <w:rsid w:val="006F477B"/>
    <w:rsid w:val="006F5674"/>
    <w:rsid w:val="006F5AE6"/>
    <w:rsid w:val="006F5B11"/>
    <w:rsid w:val="006F6087"/>
    <w:rsid w:val="006F61F4"/>
    <w:rsid w:val="006F649E"/>
    <w:rsid w:val="006F66D3"/>
    <w:rsid w:val="006F66D5"/>
    <w:rsid w:val="006F68A4"/>
    <w:rsid w:val="006F69E7"/>
    <w:rsid w:val="006F69F6"/>
    <w:rsid w:val="006F707C"/>
    <w:rsid w:val="006F758F"/>
    <w:rsid w:val="006F7785"/>
    <w:rsid w:val="006F7839"/>
    <w:rsid w:val="006F7B5C"/>
    <w:rsid w:val="00700AA7"/>
    <w:rsid w:val="00701038"/>
    <w:rsid w:val="007013CD"/>
    <w:rsid w:val="0070170A"/>
    <w:rsid w:val="00701719"/>
    <w:rsid w:val="00701C0C"/>
    <w:rsid w:val="00701C8C"/>
    <w:rsid w:val="00701CB4"/>
    <w:rsid w:val="00701D37"/>
    <w:rsid w:val="00701D44"/>
    <w:rsid w:val="00702472"/>
    <w:rsid w:val="00702DFE"/>
    <w:rsid w:val="007037B1"/>
    <w:rsid w:val="00703953"/>
    <w:rsid w:val="00703C89"/>
    <w:rsid w:val="0070421B"/>
    <w:rsid w:val="0070432D"/>
    <w:rsid w:val="0070439C"/>
    <w:rsid w:val="0070442E"/>
    <w:rsid w:val="00704B01"/>
    <w:rsid w:val="00704D0D"/>
    <w:rsid w:val="00704FD0"/>
    <w:rsid w:val="00705CEC"/>
    <w:rsid w:val="00706500"/>
    <w:rsid w:val="00706788"/>
    <w:rsid w:val="0070714D"/>
    <w:rsid w:val="0070743F"/>
    <w:rsid w:val="00710AD9"/>
    <w:rsid w:val="00710CCC"/>
    <w:rsid w:val="00710EC2"/>
    <w:rsid w:val="00710F58"/>
    <w:rsid w:val="00711134"/>
    <w:rsid w:val="007116A2"/>
    <w:rsid w:val="00711C5F"/>
    <w:rsid w:val="00711E02"/>
    <w:rsid w:val="00713001"/>
    <w:rsid w:val="00713740"/>
    <w:rsid w:val="00713FE9"/>
    <w:rsid w:val="00714CEB"/>
    <w:rsid w:val="00715448"/>
    <w:rsid w:val="007154E5"/>
    <w:rsid w:val="00715970"/>
    <w:rsid w:val="00716AD4"/>
    <w:rsid w:val="00716FFC"/>
    <w:rsid w:val="00717122"/>
    <w:rsid w:val="00717409"/>
    <w:rsid w:val="00717764"/>
    <w:rsid w:val="007177F0"/>
    <w:rsid w:val="00717843"/>
    <w:rsid w:val="00717DC7"/>
    <w:rsid w:val="0072047A"/>
    <w:rsid w:val="00720F64"/>
    <w:rsid w:val="00721065"/>
    <w:rsid w:val="00721D50"/>
    <w:rsid w:val="007227D7"/>
    <w:rsid w:val="00722F38"/>
    <w:rsid w:val="007231A4"/>
    <w:rsid w:val="00723290"/>
    <w:rsid w:val="007235B1"/>
    <w:rsid w:val="007235FE"/>
    <w:rsid w:val="00723AEE"/>
    <w:rsid w:val="00723C48"/>
    <w:rsid w:val="00724393"/>
    <w:rsid w:val="007244B9"/>
    <w:rsid w:val="007247EB"/>
    <w:rsid w:val="00724BAE"/>
    <w:rsid w:val="00724C24"/>
    <w:rsid w:val="00724D1A"/>
    <w:rsid w:val="007250FC"/>
    <w:rsid w:val="00725F34"/>
    <w:rsid w:val="007260E8"/>
    <w:rsid w:val="00726547"/>
    <w:rsid w:val="00726677"/>
    <w:rsid w:val="00727817"/>
    <w:rsid w:val="007279CD"/>
    <w:rsid w:val="00727AA3"/>
    <w:rsid w:val="007302B4"/>
    <w:rsid w:val="0073081A"/>
    <w:rsid w:val="007318CA"/>
    <w:rsid w:val="00732021"/>
    <w:rsid w:val="0073286B"/>
    <w:rsid w:val="007328BA"/>
    <w:rsid w:val="0073318F"/>
    <w:rsid w:val="00733BA5"/>
    <w:rsid w:val="007343F9"/>
    <w:rsid w:val="007345E1"/>
    <w:rsid w:val="00734685"/>
    <w:rsid w:val="007348D3"/>
    <w:rsid w:val="00734AA9"/>
    <w:rsid w:val="00734C1B"/>
    <w:rsid w:val="00734F3D"/>
    <w:rsid w:val="007351E7"/>
    <w:rsid w:val="007357C1"/>
    <w:rsid w:val="00735940"/>
    <w:rsid w:val="00735BC8"/>
    <w:rsid w:val="00736B27"/>
    <w:rsid w:val="00736BE1"/>
    <w:rsid w:val="00736BE7"/>
    <w:rsid w:val="00736EDE"/>
    <w:rsid w:val="0073766C"/>
    <w:rsid w:val="00737B19"/>
    <w:rsid w:val="00737D34"/>
    <w:rsid w:val="00740029"/>
    <w:rsid w:val="007400F6"/>
    <w:rsid w:val="00740160"/>
    <w:rsid w:val="00740CF3"/>
    <w:rsid w:val="00740D58"/>
    <w:rsid w:val="0074170C"/>
    <w:rsid w:val="00741D5B"/>
    <w:rsid w:val="00742125"/>
    <w:rsid w:val="00742B00"/>
    <w:rsid w:val="00742E00"/>
    <w:rsid w:val="00742E74"/>
    <w:rsid w:val="00743339"/>
    <w:rsid w:val="0074347E"/>
    <w:rsid w:val="007439DD"/>
    <w:rsid w:val="00743F2F"/>
    <w:rsid w:val="00744227"/>
    <w:rsid w:val="00744240"/>
    <w:rsid w:val="00744549"/>
    <w:rsid w:val="007445D9"/>
    <w:rsid w:val="007445E5"/>
    <w:rsid w:val="00744E68"/>
    <w:rsid w:val="00745394"/>
    <w:rsid w:val="00745914"/>
    <w:rsid w:val="00745953"/>
    <w:rsid w:val="00745A9D"/>
    <w:rsid w:val="00745AEB"/>
    <w:rsid w:val="0074687A"/>
    <w:rsid w:val="00747111"/>
    <w:rsid w:val="0074751C"/>
    <w:rsid w:val="00747584"/>
    <w:rsid w:val="00747B9B"/>
    <w:rsid w:val="00747D8D"/>
    <w:rsid w:val="00747F98"/>
    <w:rsid w:val="0075015F"/>
    <w:rsid w:val="0075018E"/>
    <w:rsid w:val="0075065A"/>
    <w:rsid w:val="0075091D"/>
    <w:rsid w:val="00750EFC"/>
    <w:rsid w:val="00750F48"/>
    <w:rsid w:val="00751699"/>
    <w:rsid w:val="0075170E"/>
    <w:rsid w:val="00751B84"/>
    <w:rsid w:val="00751E15"/>
    <w:rsid w:val="007521A6"/>
    <w:rsid w:val="007525D9"/>
    <w:rsid w:val="00752960"/>
    <w:rsid w:val="00753489"/>
    <w:rsid w:val="0075367E"/>
    <w:rsid w:val="007538A9"/>
    <w:rsid w:val="00754227"/>
    <w:rsid w:val="007544ED"/>
    <w:rsid w:val="00754B66"/>
    <w:rsid w:val="007554D1"/>
    <w:rsid w:val="00755808"/>
    <w:rsid w:val="00755CA5"/>
    <w:rsid w:val="00755D7E"/>
    <w:rsid w:val="00756265"/>
    <w:rsid w:val="00756394"/>
    <w:rsid w:val="007563E1"/>
    <w:rsid w:val="0075684D"/>
    <w:rsid w:val="00756A5E"/>
    <w:rsid w:val="00756B14"/>
    <w:rsid w:val="00756FFB"/>
    <w:rsid w:val="007572C1"/>
    <w:rsid w:val="007573B9"/>
    <w:rsid w:val="0075753E"/>
    <w:rsid w:val="007576E6"/>
    <w:rsid w:val="0075775B"/>
    <w:rsid w:val="00757CFA"/>
    <w:rsid w:val="00757EE3"/>
    <w:rsid w:val="0076029D"/>
    <w:rsid w:val="007604A6"/>
    <w:rsid w:val="007608D9"/>
    <w:rsid w:val="00760D68"/>
    <w:rsid w:val="00762146"/>
    <w:rsid w:val="0076361D"/>
    <w:rsid w:val="007636C1"/>
    <w:rsid w:val="00763757"/>
    <w:rsid w:val="00763EAB"/>
    <w:rsid w:val="00763F42"/>
    <w:rsid w:val="00764173"/>
    <w:rsid w:val="007641CE"/>
    <w:rsid w:val="00764636"/>
    <w:rsid w:val="00764657"/>
    <w:rsid w:val="007648F3"/>
    <w:rsid w:val="00764D5F"/>
    <w:rsid w:val="0076528A"/>
    <w:rsid w:val="007652D6"/>
    <w:rsid w:val="007656B4"/>
    <w:rsid w:val="007657CD"/>
    <w:rsid w:val="00765884"/>
    <w:rsid w:val="00765977"/>
    <w:rsid w:val="00765DBA"/>
    <w:rsid w:val="007661CD"/>
    <w:rsid w:val="007664FB"/>
    <w:rsid w:val="00766ACA"/>
    <w:rsid w:val="00766C1A"/>
    <w:rsid w:val="00766ED1"/>
    <w:rsid w:val="00767404"/>
    <w:rsid w:val="00767516"/>
    <w:rsid w:val="00767599"/>
    <w:rsid w:val="00767A8C"/>
    <w:rsid w:val="00767D9A"/>
    <w:rsid w:val="00770143"/>
    <w:rsid w:val="00770147"/>
    <w:rsid w:val="007706F1"/>
    <w:rsid w:val="0077080A"/>
    <w:rsid w:val="00770857"/>
    <w:rsid w:val="00770AC6"/>
    <w:rsid w:val="007713CA"/>
    <w:rsid w:val="007713EB"/>
    <w:rsid w:val="007716E8"/>
    <w:rsid w:val="00771758"/>
    <w:rsid w:val="007719B9"/>
    <w:rsid w:val="00771A83"/>
    <w:rsid w:val="00771D0D"/>
    <w:rsid w:val="007728C5"/>
    <w:rsid w:val="00772DF8"/>
    <w:rsid w:val="00773566"/>
    <w:rsid w:val="00773C6F"/>
    <w:rsid w:val="0077433D"/>
    <w:rsid w:val="00774364"/>
    <w:rsid w:val="007754D0"/>
    <w:rsid w:val="007757DA"/>
    <w:rsid w:val="00775FE5"/>
    <w:rsid w:val="0077662E"/>
    <w:rsid w:val="0077665C"/>
    <w:rsid w:val="00777310"/>
    <w:rsid w:val="00777AC4"/>
    <w:rsid w:val="00777B0F"/>
    <w:rsid w:val="00777B87"/>
    <w:rsid w:val="00777C10"/>
    <w:rsid w:val="00777E43"/>
    <w:rsid w:val="00777FA4"/>
    <w:rsid w:val="0078015E"/>
    <w:rsid w:val="007802F7"/>
    <w:rsid w:val="007812EF"/>
    <w:rsid w:val="00782337"/>
    <w:rsid w:val="00782EF3"/>
    <w:rsid w:val="00783D7A"/>
    <w:rsid w:val="00783F59"/>
    <w:rsid w:val="0078407E"/>
    <w:rsid w:val="00784337"/>
    <w:rsid w:val="0078490C"/>
    <w:rsid w:val="00784C95"/>
    <w:rsid w:val="007850F1"/>
    <w:rsid w:val="00785154"/>
    <w:rsid w:val="007855E0"/>
    <w:rsid w:val="007855EA"/>
    <w:rsid w:val="007856F0"/>
    <w:rsid w:val="00785F1D"/>
    <w:rsid w:val="007862D4"/>
    <w:rsid w:val="0078679A"/>
    <w:rsid w:val="00786BD3"/>
    <w:rsid w:val="00786DF2"/>
    <w:rsid w:val="007873E3"/>
    <w:rsid w:val="00787690"/>
    <w:rsid w:val="00787EBF"/>
    <w:rsid w:val="0079004D"/>
    <w:rsid w:val="007902AC"/>
    <w:rsid w:val="007904A7"/>
    <w:rsid w:val="0079060B"/>
    <w:rsid w:val="007908A5"/>
    <w:rsid w:val="00790B5E"/>
    <w:rsid w:val="007911E5"/>
    <w:rsid w:val="00792393"/>
    <w:rsid w:val="00792450"/>
    <w:rsid w:val="00792688"/>
    <w:rsid w:val="00793385"/>
    <w:rsid w:val="00793EA5"/>
    <w:rsid w:val="00793EF5"/>
    <w:rsid w:val="00794295"/>
    <w:rsid w:val="00794C90"/>
    <w:rsid w:val="00794CC8"/>
    <w:rsid w:val="00795D2E"/>
    <w:rsid w:val="007965DE"/>
    <w:rsid w:val="00796E2B"/>
    <w:rsid w:val="00796EC5"/>
    <w:rsid w:val="00796F30"/>
    <w:rsid w:val="007971A1"/>
    <w:rsid w:val="0079750C"/>
    <w:rsid w:val="00797CC7"/>
    <w:rsid w:val="007A0255"/>
    <w:rsid w:val="007A02AB"/>
    <w:rsid w:val="007A04BC"/>
    <w:rsid w:val="007A061D"/>
    <w:rsid w:val="007A0B02"/>
    <w:rsid w:val="007A1144"/>
    <w:rsid w:val="007A124D"/>
    <w:rsid w:val="007A2280"/>
    <w:rsid w:val="007A22FD"/>
    <w:rsid w:val="007A2356"/>
    <w:rsid w:val="007A2B4D"/>
    <w:rsid w:val="007A3015"/>
    <w:rsid w:val="007A3654"/>
    <w:rsid w:val="007A39E9"/>
    <w:rsid w:val="007A3B0B"/>
    <w:rsid w:val="007A3CFF"/>
    <w:rsid w:val="007A3DB9"/>
    <w:rsid w:val="007A4275"/>
    <w:rsid w:val="007A45DE"/>
    <w:rsid w:val="007A4675"/>
    <w:rsid w:val="007A4864"/>
    <w:rsid w:val="007A49CE"/>
    <w:rsid w:val="007A53E2"/>
    <w:rsid w:val="007A572D"/>
    <w:rsid w:val="007A5A99"/>
    <w:rsid w:val="007A5BB5"/>
    <w:rsid w:val="007A5FE4"/>
    <w:rsid w:val="007A60C6"/>
    <w:rsid w:val="007A6387"/>
    <w:rsid w:val="007A69EF"/>
    <w:rsid w:val="007A6C00"/>
    <w:rsid w:val="007A6FC5"/>
    <w:rsid w:val="007A74B4"/>
    <w:rsid w:val="007A78A5"/>
    <w:rsid w:val="007A7EB3"/>
    <w:rsid w:val="007B0303"/>
    <w:rsid w:val="007B044F"/>
    <w:rsid w:val="007B0A4E"/>
    <w:rsid w:val="007B0AAA"/>
    <w:rsid w:val="007B11E6"/>
    <w:rsid w:val="007B15FD"/>
    <w:rsid w:val="007B237C"/>
    <w:rsid w:val="007B253E"/>
    <w:rsid w:val="007B2D59"/>
    <w:rsid w:val="007B476C"/>
    <w:rsid w:val="007B4F4E"/>
    <w:rsid w:val="007B5628"/>
    <w:rsid w:val="007B5633"/>
    <w:rsid w:val="007B5641"/>
    <w:rsid w:val="007B58BE"/>
    <w:rsid w:val="007B59DA"/>
    <w:rsid w:val="007B5D32"/>
    <w:rsid w:val="007B60D4"/>
    <w:rsid w:val="007B61CE"/>
    <w:rsid w:val="007B65B3"/>
    <w:rsid w:val="007B6851"/>
    <w:rsid w:val="007B6B03"/>
    <w:rsid w:val="007B6CF3"/>
    <w:rsid w:val="007B6EAB"/>
    <w:rsid w:val="007B764B"/>
    <w:rsid w:val="007C0235"/>
    <w:rsid w:val="007C02EA"/>
    <w:rsid w:val="007C05FB"/>
    <w:rsid w:val="007C0619"/>
    <w:rsid w:val="007C0A97"/>
    <w:rsid w:val="007C0BB1"/>
    <w:rsid w:val="007C0C43"/>
    <w:rsid w:val="007C0C52"/>
    <w:rsid w:val="007C0C9D"/>
    <w:rsid w:val="007C103D"/>
    <w:rsid w:val="007C1C80"/>
    <w:rsid w:val="007C2945"/>
    <w:rsid w:val="007C3187"/>
    <w:rsid w:val="007C3560"/>
    <w:rsid w:val="007C39E8"/>
    <w:rsid w:val="007C3C6C"/>
    <w:rsid w:val="007C3CD0"/>
    <w:rsid w:val="007C4B4A"/>
    <w:rsid w:val="007C4C86"/>
    <w:rsid w:val="007C517E"/>
    <w:rsid w:val="007C5607"/>
    <w:rsid w:val="007C590A"/>
    <w:rsid w:val="007C5B6C"/>
    <w:rsid w:val="007C5BCD"/>
    <w:rsid w:val="007C5E82"/>
    <w:rsid w:val="007C6180"/>
    <w:rsid w:val="007C6470"/>
    <w:rsid w:val="007C6DD8"/>
    <w:rsid w:val="007C781D"/>
    <w:rsid w:val="007C790D"/>
    <w:rsid w:val="007C7EBA"/>
    <w:rsid w:val="007D09FE"/>
    <w:rsid w:val="007D0CC0"/>
    <w:rsid w:val="007D0D2A"/>
    <w:rsid w:val="007D0D58"/>
    <w:rsid w:val="007D0F0C"/>
    <w:rsid w:val="007D1256"/>
    <w:rsid w:val="007D17EB"/>
    <w:rsid w:val="007D1BF3"/>
    <w:rsid w:val="007D1DEE"/>
    <w:rsid w:val="007D246C"/>
    <w:rsid w:val="007D2A74"/>
    <w:rsid w:val="007D2AB8"/>
    <w:rsid w:val="007D2E0A"/>
    <w:rsid w:val="007D2E66"/>
    <w:rsid w:val="007D3264"/>
    <w:rsid w:val="007D3B82"/>
    <w:rsid w:val="007D3B8F"/>
    <w:rsid w:val="007D3C70"/>
    <w:rsid w:val="007D3E7D"/>
    <w:rsid w:val="007D3EA7"/>
    <w:rsid w:val="007D3F61"/>
    <w:rsid w:val="007D4659"/>
    <w:rsid w:val="007D4CB5"/>
    <w:rsid w:val="007D4CBD"/>
    <w:rsid w:val="007D507E"/>
    <w:rsid w:val="007D554E"/>
    <w:rsid w:val="007D578C"/>
    <w:rsid w:val="007D6519"/>
    <w:rsid w:val="007D65EF"/>
    <w:rsid w:val="007D662A"/>
    <w:rsid w:val="007D6966"/>
    <w:rsid w:val="007D6A3B"/>
    <w:rsid w:val="007D6B9A"/>
    <w:rsid w:val="007D6DA7"/>
    <w:rsid w:val="007D79C3"/>
    <w:rsid w:val="007D7F4E"/>
    <w:rsid w:val="007E08C3"/>
    <w:rsid w:val="007E0D0A"/>
    <w:rsid w:val="007E10E4"/>
    <w:rsid w:val="007E1184"/>
    <w:rsid w:val="007E1A2E"/>
    <w:rsid w:val="007E1AAA"/>
    <w:rsid w:val="007E1D05"/>
    <w:rsid w:val="007E21E6"/>
    <w:rsid w:val="007E230C"/>
    <w:rsid w:val="007E2880"/>
    <w:rsid w:val="007E33EF"/>
    <w:rsid w:val="007E3609"/>
    <w:rsid w:val="007E4386"/>
    <w:rsid w:val="007E4745"/>
    <w:rsid w:val="007E482C"/>
    <w:rsid w:val="007E48D6"/>
    <w:rsid w:val="007E48F8"/>
    <w:rsid w:val="007E4971"/>
    <w:rsid w:val="007E4B3B"/>
    <w:rsid w:val="007E4C48"/>
    <w:rsid w:val="007E4C70"/>
    <w:rsid w:val="007E4D0D"/>
    <w:rsid w:val="007E63FF"/>
    <w:rsid w:val="007E6535"/>
    <w:rsid w:val="007E66ED"/>
    <w:rsid w:val="007E69C5"/>
    <w:rsid w:val="007E6DC5"/>
    <w:rsid w:val="007E6E49"/>
    <w:rsid w:val="007E753C"/>
    <w:rsid w:val="007E79F2"/>
    <w:rsid w:val="007E7CF7"/>
    <w:rsid w:val="007F0366"/>
    <w:rsid w:val="007F05DA"/>
    <w:rsid w:val="007F08DD"/>
    <w:rsid w:val="007F0CC2"/>
    <w:rsid w:val="007F0CE7"/>
    <w:rsid w:val="007F0E84"/>
    <w:rsid w:val="007F1237"/>
    <w:rsid w:val="007F126D"/>
    <w:rsid w:val="007F1305"/>
    <w:rsid w:val="007F173F"/>
    <w:rsid w:val="007F196B"/>
    <w:rsid w:val="007F198C"/>
    <w:rsid w:val="007F1BE9"/>
    <w:rsid w:val="007F2AB5"/>
    <w:rsid w:val="007F2B59"/>
    <w:rsid w:val="007F3349"/>
    <w:rsid w:val="007F3674"/>
    <w:rsid w:val="007F3E67"/>
    <w:rsid w:val="007F3EFC"/>
    <w:rsid w:val="007F4344"/>
    <w:rsid w:val="007F438E"/>
    <w:rsid w:val="007F5295"/>
    <w:rsid w:val="007F54A0"/>
    <w:rsid w:val="007F5B6E"/>
    <w:rsid w:val="007F5D65"/>
    <w:rsid w:val="007F615F"/>
    <w:rsid w:val="007F6305"/>
    <w:rsid w:val="007F6BE2"/>
    <w:rsid w:val="007F6C6B"/>
    <w:rsid w:val="007F6CAD"/>
    <w:rsid w:val="007F6E8E"/>
    <w:rsid w:val="007F7328"/>
    <w:rsid w:val="007F7967"/>
    <w:rsid w:val="007F7A8D"/>
    <w:rsid w:val="007F7C2D"/>
    <w:rsid w:val="007F7EC6"/>
    <w:rsid w:val="007F7F44"/>
    <w:rsid w:val="00800198"/>
    <w:rsid w:val="00800238"/>
    <w:rsid w:val="00800C50"/>
    <w:rsid w:val="00801079"/>
    <w:rsid w:val="008017F4"/>
    <w:rsid w:val="00801ECB"/>
    <w:rsid w:val="008020D2"/>
    <w:rsid w:val="00802BD9"/>
    <w:rsid w:val="008030CC"/>
    <w:rsid w:val="008037D4"/>
    <w:rsid w:val="00803E1A"/>
    <w:rsid w:val="00804014"/>
    <w:rsid w:val="00804041"/>
    <w:rsid w:val="00804118"/>
    <w:rsid w:val="008049D3"/>
    <w:rsid w:val="00804AFA"/>
    <w:rsid w:val="00804B3D"/>
    <w:rsid w:val="00805975"/>
    <w:rsid w:val="00805E0A"/>
    <w:rsid w:val="00806527"/>
    <w:rsid w:val="008066C4"/>
    <w:rsid w:val="00806FE7"/>
    <w:rsid w:val="00807061"/>
    <w:rsid w:val="0080723A"/>
    <w:rsid w:val="00807B65"/>
    <w:rsid w:val="00807C5F"/>
    <w:rsid w:val="00810137"/>
    <w:rsid w:val="00810150"/>
    <w:rsid w:val="00810201"/>
    <w:rsid w:val="00810315"/>
    <w:rsid w:val="00810451"/>
    <w:rsid w:val="008108DE"/>
    <w:rsid w:val="008114DD"/>
    <w:rsid w:val="00811CC8"/>
    <w:rsid w:val="00811D02"/>
    <w:rsid w:val="0081218D"/>
    <w:rsid w:val="008124F0"/>
    <w:rsid w:val="00812730"/>
    <w:rsid w:val="00813076"/>
    <w:rsid w:val="008139CC"/>
    <w:rsid w:val="00813DF2"/>
    <w:rsid w:val="00813FE6"/>
    <w:rsid w:val="0081423E"/>
    <w:rsid w:val="008146FB"/>
    <w:rsid w:val="00814AA9"/>
    <w:rsid w:val="00814C96"/>
    <w:rsid w:val="008156E7"/>
    <w:rsid w:val="0081588B"/>
    <w:rsid w:val="00815AB6"/>
    <w:rsid w:val="00815CA9"/>
    <w:rsid w:val="00815DA4"/>
    <w:rsid w:val="00815F79"/>
    <w:rsid w:val="008167BC"/>
    <w:rsid w:val="00816A9E"/>
    <w:rsid w:val="00817556"/>
    <w:rsid w:val="00817557"/>
    <w:rsid w:val="008175DA"/>
    <w:rsid w:val="00817710"/>
    <w:rsid w:val="00817A3C"/>
    <w:rsid w:val="0082028C"/>
    <w:rsid w:val="008202BE"/>
    <w:rsid w:val="00820423"/>
    <w:rsid w:val="00820568"/>
    <w:rsid w:val="00820570"/>
    <w:rsid w:val="00820D13"/>
    <w:rsid w:val="00820DBA"/>
    <w:rsid w:val="0082132F"/>
    <w:rsid w:val="00821C05"/>
    <w:rsid w:val="0082215E"/>
    <w:rsid w:val="008221A1"/>
    <w:rsid w:val="00822512"/>
    <w:rsid w:val="00822568"/>
    <w:rsid w:val="008226A9"/>
    <w:rsid w:val="0082286B"/>
    <w:rsid w:val="00823083"/>
    <w:rsid w:val="008235C4"/>
    <w:rsid w:val="00823BE8"/>
    <w:rsid w:val="00823C48"/>
    <w:rsid w:val="00823C9E"/>
    <w:rsid w:val="0082474F"/>
    <w:rsid w:val="00824A1F"/>
    <w:rsid w:val="00824C3F"/>
    <w:rsid w:val="00824D1F"/>
    <w:rsid w:val="008251C4"/>
    <w:rsid w:val="008254D7"/>
    <w:rsid w:val="008262FC"/>
    <w:rsid w:val="00826434"/>
    <w:rsid w:val="008264DE"/>
    <w:rsid w:val="00826A34"/>
    <w:rsid w:val="00826BAD"/>
    <w:rsid w:val="00826E2D"/>
    <w:rsid w:val="008270A7"/>
    <w:rsid w:val="00827140"/>
    <w:rsid w:val="00827508"/>
    <w:rsid w:val="00827D17"/>
    <w:rsid w:val="008301C7"/>
    <w:rsid w:val="00830976"/>
    <w:rsid w:val="00830B80"/>
    <w:rsid w:val="00830C44"/>
    <w:rsid w:val="00830DE0"/>
    <w:rsid w:val="008316D3"/>
    <w:rsid w:val="00831B73"/>
    <w:rsid w:val="00832479"/>
    <w:rsid w:val="008325F3"/>
    <w:rsid w:val="00832800"/>
    <w:rsid w:val="00832FFF"/>
    <w:rsid w:val="0083363E"/>
    <w:rsid w:val="008336B8"/>
    <w:rsid w:val="0083379F"/>
    <w:rsid w:val="008337DA"/>
    <w:rsid w:val="008339D5"/>
    <w:rsid w:val="00833D6E"/>
    <w:rsid w:val="00833DFE"/>
    <w:rsid w:val="0083426A"/>
    <w:rsid w:val="00834301"/>
    <w:rsid w:val="00834305"/>
    <w:rsid w:val="00834BBE"/>
    <w:rsid w:val="00835041"/>
    <w:rsid w:val="0083510A"/>
    <w:rsid w:val="0083513D"/>
    <w:rsid w:val="008353C3"/>
    <w:rsid w:val="008353FA"/>
    <w:rsid w:val="00835431"/>
    <w:rsid w:val="00835696"/>
    <w:rsid w:val="00835709"/>
    <w:rsid w:val="0083584D"/>
    <w:rsid w:val="00835CDB"/>
    <w:rsid w:val="00836094"/>
    <w:rsid w:val="00836243"/>
    <w:rsid w:val="008363A5"/>
    <w:rsid w:val="00837478"/>
    <w:rsid w:val="0083769D"/>
    <w:rsid w:val="00837A64"/>
    <w:rsid w:val="00837BF6"/>
    <w:rsid w:val="00837D33"/>
    <w:rsid w:val="00840C72"/>
    <w:rsid w:val="00840DDA"/>
    <w:rsid w:val="008419E2"/>
    <w:rsid w:val="00841B62"/>
    <w:rsid w:val="00841DAE"/>
    <w:rsid w:val="00841EC5"/>
    <w:rsid w:val="008420C2"/>
    <w:rsid w:val="00842203"/>
    <w:rsid w:val="00842239"/>
    <w:rsid w:val="008424A3"/>
    <w:rsid w:val="008425C5"/>
    <w:rsid w:val="0084285C"/>
    <w:rsid w:val="00842996"/>
    <w:rsid w:val="00842ABD"/>
    <w:rsid w:val="00842ED6"/>
    <w:rsid w:val="00843C68"/>
    <w:rsid w:val="00843D30"/>
    <w:rsid w:val="0084451D"/>
    <w:rsid w:val="00844D9A"/>
    <w:rsid w:val="00845395"/>
    <w:rsid w:val="0084557E"/>
    <w:rsid w:val="00845606"/>
    <w:rsid w:val="00846196"/>
    <w:rsid w:val="00846A95"/>
    <w:rsid w:val="00846B4A"/>
    <w:rsid w:val="00846C39"/>
    <w:rsid w:val="0084748C"/>
    <w:rsid w:val="00847F9D"/>
    <w:rsid w:val="008501CD"/>
    <w:rsid w:val="008502E4"/>
    <w:rsid w:val="00850419"/>
    <w:rsid w:val="008504E3"/>
    <w:rsid w:val="008505BF"/>
    <w:rsid w:val="00850823"/>
    <w:rsid w:val="00850991"/>
    <w:rsid w:val="008509E3"/>
    <w:rsid w:val="00850E0C"/>
    <w:rsid w:val="00850E11"/>
    <w:rsid w:val="00851A73"/>
    <w:rsid w:val="00851A82"/>
    <w:rsid w:val="008523F2"/>
    <w:rsid w:val="008524FA"/>
    <w:rsid w:val="00852937"/>
    <w:rsid w:val="00853190"/>
    <w:rsid w:val="00853288"/>
    <w:rsid w:val="008532F0"/>
    <w:rsid w:val="00853384"/>
    <w:rsid w:val="0085346B"/>
    <w:rsid w:val="00853520"/>
    <w:rsid w:val="00853884"/>
    <w:rsid w:val="00853E68"/>
    <w:rsid w:val="008547C4"/>
    <w:rsid w:val="008547EA"/>
    <w:rsid w:val="008548A1"/>
    <w:rsid w:val="00854B79"/>
    <w:rsid w:val="00854C65"/>
    <w:rsid w:val="008550BF"/>
    <w:rsid w:val="00855171"/>
    <w:rsid w:val="0085556E"/>
    <w:rsid w:val="008561D7"/>
    <w:rsid w:val="008561F4"/>
    <w:rsid w:val="0085621E"/>
    <w:rsid w:val="008562BA"/>
    <w:rsid w:val="008563EB"/>
    <w:rsid w:val="00856A86"/>
    <w:rsid w:val="00856C75"/>
    <w:rsid w:val="008570D5"/>
    <w:rsid w:val="008570D8"/>
    <w:rsid w:val="008572E3"/>
    <w:rsid w:val="008576D7"/>
    <w:rsid w:val="008577F2"/>
    <w:rsid w:val="00857FD8"/>
    <w:rsid w:val="0086058D"/>
    <w:rsid w:val="0086059A"/>
    <w:rsid w:val="00860A82"/>
    <w:rsid w:val="00860A8E"/>
    <w:rsid w:val="00860F01"/>
    <w:rsid w:val="00861143"/>
    <w:rsid w:val="008611FD"/>
    <w:rsid w:val="00861695"/>
    <w:rsid w:val="00861723"/>
    <w:rsid w:val="008618E0"/>
    <w:rsid w:val="00861A91"/>
    <w:rsid w:val="00861AEF"/>
    <w:rsid w:val="008624AA"/>
    <w:rsid w:val="00862759"/>
    <w:rsid w:val="00863CFF"/>
    <w:rsid w:val="00863D1F"/>
    <w:rsid w:val="00863F11"/>
    <w:rsid w:val="00864556"/>
    <w:rsid w:val="008645DD"/>
    <w:rsid w:val="008646EA"/>
    <w:rsid w:val="0086478D"/>
    <w:rsid w:val="008649D0"/>
    <w:rsid w:val="00864BFF"/>
    <w:rsid w:val="0086537D"/>
    <w:rsid w:val="008654A6"/>
    <w:rsid w:val="008655E2"/>
    <w:rsid w:val="0086562A"/>
    <w:rsid w:val="0086582B"/>
    <w:rsid w:val="00865EDB"/>
    <w:rsid w:val="00865F80"/>
    <w:rsid w:val="00866058"/>
    <w:rsid w:val="008664E4"/>
    <w:rsid w:val="0086650B"/>
    <w:rsid w:val="0086695F"/>
    <w:rsid w:val="00866A52"/>
    <w:rsid w:val="00866BCF"/>
    <w:rsid w:val="00866DE0"/>
    <w:rsid w:val="008673E0"/>
    <w:rsid w:val="00867743"/>
    <w:rsid w:val="0086776E"/>
    <w:rsid w:val="00867EE6"/>
    <w:rsid w:val="00867FE7"/>
    <w:rsid w:val="0087060D"/>
    <w:rsid w:val="00870798"/>
    <w:rsid w:val="00871662"/>
    <w:rsid w:val="00871A31"/>
    <w:rsid w:val="00871EF4"/>
    <w:rsid w:val="00872513"/>
    <w:rsid w:val="008727A7"/>
    <w:rsid w:val="00872D25"/>
    <w:rsid w:val="00872F24"/>
    <w:rsid w:val="00873712"/>
    <w:rsid w:val="008740EF"/>
    <w:rsid w:val="00874AB9"/>
    <w:rsid w:val="00875F5F"/>
    <w:rsid w:val="0087656C"/>
    <w:rsid w:val="00877A6D"/>
    <w:rsid w:val="00880139"/>
    <w:rsid w:val="00880416"/>
    <w:rsid w:val="008804FE"/>
    <w:rsid w:val="008810BE"/>
    <w:rsid w:val="0088171D"/>
    <w:rsid w:val="00881829"/>
    <w:rsid w:val="00881984"/>
    <w:rsid w:val="00881AE3"/>
    <w:rsid w:val="0088215E"/>
    <w:rsid w:val="00882594"/>
    <w:rsid w:val="0088389C"/>
    <w:rsid w:val="00883961"/>
    <w:rsid w:val="008840F9"/>
    <w:rsid w:val="008840FF"/>
    <w:rsid w:val="00884204"/>
    <w:rsid w:val="0088440A"/>
    <w:rsid w:val="00884597"/>
    <w:rsid w:val="008845CC"/>
    <w:rsid w:val="0088467C"/>
    <w:rsid w:val="008846CF"/>
    <w:rsid w:val="0088470B"/>
    <w:rsid w:val="00884BF8"/>
    <w:rsid w:val="00884DC3"/>
    <w:rsid w:val="00885A10"/>
    <w:rsid w:val="00886323"/>
    <w:rsid w:val="008866A3"/>
    <w:rsid w:val="008866E5"/>
    <w:rsid w:val="00886761"/>
    <w:rsid w:val="0088705B"/>
    <w:rsid w:val="008875CA"/>
    <w:rsid w:val="0088769B"/>
    <w:rsid w:val="008877B4"/>
    <w:rsid w:val="00890106"/>
    <w:rsid w:val="00890652"/>
    <w:rsid w:val="0089083B"/>
    <w:rsid w:val="00891381"/>
    <w:rsid w:val="00891883"/>
    <w:rsid w:val="00892219"/>
    <w:rsid w:val="0089225D"/>
    <w:rsid w:val="008927E2"/>
    <w:rsid w:val="00892868"/>
    <w:rsid w:val="008929B0"/>
    <w:rsid w:val="00892E38"/>
    <w:rsid w:val="00892F67"/>
    <w:rsid w:val="00893154"/>
    <w:rsid w:val="00893198"/>
    <w:rsid w:val="0089322A"/>
    <w:rsid w:val="0089346F"/>
    <w:rsid w:val="00893867"/>
    <w:rsid w:val="00894636"/>
    <w:rsid w:val="00894C76"/>
    <w:rsid w:val="00895374"/>
    <w:rsid w:val="00896E28"/>
    <w:rsid w:val="00897428"/>
    <w:rsid w:val="008975C0"/>
    <w:rsid w:val="008978C1"/>
    <w:rsid w:val="008A0152"/>
    <w:rsid w:val="008A062F"/>
    <w:rsid w:val="008A0D8E"/>
    <w:rsid w:val="008A169F"/>
    <w:rsid w:val="008A1E4F"/>
    <w:rsid w:val="008A1FA8"/>
    <w:rsid w:val="008A24F0"/>
    <w:rsid w:val="008A280C"/>
    <w:rsid w:val="008A36D6"/>
    <w:rsid w:val="008A3769"/>
    <w:rsid w:val="008A3865"/>
    <w:rsid w:val="008A3C8B"/>
    <w:rsid w:val="008A4A51"/>
    <w:rsid w:val="008A51B4"/>
    <w:rsid w:val="008A52AA"/>
    <w:rsid w:val="008A543D"/>
    <w:rsid w:val="008A576D"/>
    <w:rsid w:val="008A5AED"/>
    <w:rsid w:val="008A5FDC"/>
    <w:rsid w:val="008A61E6"/>
    <w:rsid w:val="008A6478"/>
    <w:rsid w:val="008A6581"/>
    <w:rsid w:val="008A6614"/>
    <w:rsid w:val="008A7130"/>
    <w:rsid w:val="008A74DF"/>
    <w:rsid w:val="008A7BD9"/>
    <w:rsid w:val="008B061D"/>
    <w:rsid w:val="008B0A1C"/>
    <w:rsid w:val="008B0A63"/>
    <w:rsid w:val="008B0B15"/>
    <w:rsid w:val="008B0EAE"/>
    <w:rsid w:val="008B0F60"/>
    <w:rsid w:val="008B109C"/>
    <w:rsid w:val="008B11F9"/>
    <w:rsid w:val="008B1EF8"/>
    <w:rsid w:val="008B1FB2"/>
    <w:rsid w:val="008B20E0"/>
    <w:rsid w:val="008B221B"/>
    <w:rsid w:val="008B2292"/>
    <w:rsid w:val="008B2372"/>
    <w:rsid w:val="008B28C6"/>
    <w:rsid w:val="008B2FA9"/>
    <w:rsid w:val="008B315C"/>
    <w:rsid w:val="008B393D"/>
    <w:rsid w:val="008B3BC5"/>
    <w:rsid w:val="008B3F92"/>
    <w:rsid w:val="008B4719"/>
    <w:rsid w:val="008B4C11"/>
    <w:rsid w:val="008B4C25"/>
    <w:rsid w:val="008B5E41"/>
    <w:rsid w:val="008B6D3D"/>
    <w:rsid w:val="008B708A"/>
    <w:rsid w:val="008B70A9"/>
    <w:rsid w:val="008B7150"/>
    <w:rsid w:val="008B7C42"/>
    <w:rsid w:val="008B7C75"/>
    <w:rsid w:val="008B7D2E"/>
    <w:rsid w:val="008C00C2"/>
    <w:rsid w:val="008C02C5"/>
    <w:rsid w:val="008C12D8"/>
    <w:rsid w:val="008C1662"/>
    <w:rsid w:val="008C1A65"/>
    <w:rsid w:val="008C1E1C"/>
    <w:rsid w:val="008C1FD2"/>
    <w:rsid w:val="008C2A58"/>
    <w:rsid w:val="008C2A7C"/>
    <w:rsid w:val="008C3138"/>
    <w:rsid w:val="008C414B"/>
    <w:rsid w:val="008C4657"/>
    <w:rsid w:val="008C4747"/>
    <w:rsid w:val="008C4B8B"/>
    <w:rsid w:val="008C50D1"/>
    <w:rsid w:val="008C51D7"/>
    <w:rsid w:val="008C542A"/>
    <w:rsid w:val="008C65B4"/>
    <w:rsid w:val="008C6A8A"/>
    <w:rsid w:val="008C6C86"/>
    <w:rsid w:val="008C6D4D"/>
    <w:rsid w:val="008C7399"/>
    <w:rsid w:val="008C7467"/>
    <w:rsid w:val="008C7695"/>
    <w:rsid w:val="008C791E"/>
    <w:rsid w:val="008C7ADF"/>
    <w:rsid w:val="008C7BCD"/>
    <w:rsid w:val="008C7FF4"/>
    <w:rsid w:val="008D0072"/>
    <w:rsid w:val="008D022C"/>
    <w:rsid w:val="008D0B7D"/>
    <w:rsid w:val="008D10D3"/>
    <w:rsid w:val="008D182F"/>
    <w:rsid w:val="008D21BD"/>
    <w:rsid w:val="008D221A"/>
    <w:rsid w:val="008D2689"/>
    <w:rsid w:val="008D270A"/>
    <w:rsid w:val="008D279F"/>
    <w:rsid w:val="008D296F"/>
    <w:rsid w:val="008D34A7"/>
    <w:rsid w:val="008D36A0"/>
    <w:rsid w:val="008D42BC"/>
    <w:rsid w:val="008D4415"/>
    <w:rsid w:val="008D4744"/>
    <w:rsid w:val="008D486A"/>
    <w:rsid w:val="008D4E7F"/>
    <w:rsid w:val="008D5170"/>
    <w:rsid w:val="008D6643"/>
    <w:rsid w:val="008D6854"/>
    <w:rsid w:val="008D6915"/>
    <w:rsid w:val="008D70BA"/>
    <w:rsid w:val="008D751C"/>
    <w:rsid w:val="008D756E"/>
    <w:rsid w:val="008D7D11"/>
    <w:rsid w:val="008D7FA0"/>
    <w:rsid w:val="008E0369"/>
    <w:rsid w:val="008E051C"/>
    <w:rsid w:val="008E0B59"/>
    <w:rsid w:val="008E1071"/>
    <w:rsid w:val="008E116A"/>
    <w:rsid w:val="008E1294"/>
    <w:rsid w:val="008E12AE"/>
    <w:rsid w:val="008E1A57"/>
    <w:rsid w:val="008E1E65"/>
    <w:rsid w:val="008E20B2"/>
    <w:rsid w:val="008E22C3"/>
    <w:rsid w:val="008E23E1"/>
    <w:rsid w:val="008E27D1"/>
    <w:rsid w:val="008E299E"/>
    <w:rsid w:val="008E2C2D"/>
    <w:rsid w:val="008E2DD6"/>
    <w:rsid w:val="008E2EEB"/>
    <w:rsid w:val="008E30A1"/>
    <w:rsid w:val="008E343A"/>
    <w:rsid w:val="008E3462"/>
    <w:rsid w:val="008E3645"/>
    <w:rsid w:val="008E3898"/>
    <w:rsid w:val="008E38D3"/>
    <w:rsid w:val="008E3A81"/>
    <w:rsid w:val="008E3CE8"/>
    <w:rsid w:val="008E3E2E"/>
    <w:rsid w:val="008E3F1D"/>
    <w:rsid w:val="008E4195"/>
    <w:rsid w:val="008E4355"/>
    <w:rsid w:val="008E445C"/>
    <w:rsid w:val="008E4598"/>
    <w:rsid w:val="008E46EE"/>
    <w:rsid w:val="008E48DE"/>
    <w:rsid w:val="008E495B"/>
    <w:rsid w:val="008E4B57"/>
    <w:rsid w:val="008E4D41"/>
    <w:rsid w:val="008E4F53"/>
    <w:rsid w:val="008E4FC2"/>
    <w:rsid w:val="008E505F"/>
    <w:rsid w:val="008E52D2"/>
    <w:rsid w:val="008E539C"/>
    <w:rsid w:val="008E5413"/>
    <w:rsid w:val="008E543B"/>
    <w:rsid w:val="008E5507"/>
    <w:rsid w:val="008E5516"/>
    <w:rsid w:val="008E553A"/>
    <w:rsid w:val="008E5BF0"/>
    <w:rsid w:val="008E6D8D"/>
    <w:rsid w:val="008E6F1B"/>
    <w:rsid w:val="008E751D"/>
    <w:rsid w:val="008F0467"/>
    <w:rsid w:val="008F0BB2"/>
    <w:rsid w:val="008F0E38"/>
    <w:rsid w:val="008F11F4"/>
    <w:rsid w:val="008F1357"/>
    <w:rsid w:val="008F2955"/>
    <w:rsid w:val="008F2A87"/>
    <w:rsid w:val="008F2B7D"/>
    <w:rsid w:val="008F2EF8"/>
    <w:rsid w:val="008F2FF2"/>
    <w:rsid w:val="008F337E"/>
    <w:rsid w:val="008F3570"/>
    <w:rsid w:val="008F3841"/>
    <w:rsid w:val="008F3CB7"/>
    <w:rsid w:val="008F3D9E"/>
    <w:rsid w:val="008F3FBE"/>
    <w:rsid w:val="008F4154"/>
    <w:rsid w:val="008F466D"/>
    <w:rsid w:val="008F4CE7"/>
    <w:rsid w:val="008F536E"/>
    <w:rsid w:val="008F53A9"/>
    <w:rsid w:val="008F57A2"/>
    <w:rsid w:val="008F5CBB"/>
    <w:rsid w:val="008F5ED9"/>
    <w:rsid w:val="008F5FFE"/>
    <w:rsid w:val="008F63AE"/>
    <w:rsid w:val="008F6997"/>
    <w:rsid w:val="008F6BE4"/>
    <w:rsid w:val="008F74F7"/>
    <w:rsid w:val="008F7557"/>
    <w:rsid w:val="008F7E61"/>
    <w:rsid w:val="00900563"/>
    <w:rsid w:val="0090079D"/>
    <w:rsid w:val="00900964"/>
    <w:rsid w:val="00900977"/>
    <w:rsid w:val="00900AA4"/>
    <w:rsid w:val="00900E29"/>
    <w:rsid w:val="00900FA6"/>
    <w:rsid w:val="00901068"/>
    <w:rsid w:val="00901219"/>
    <w:rsid w:val="009013FA"/>
    <w:rsid w:val="0090157F"/>
    <w:rsid w:val="00901976"/>
    <w:rsid w:val="009019DF"/>
    <w:rsid w:val="009022D9"/>
    <w:rsid w:val="0090268B"/>
    <w:rsid w:val="00902ED8"/>
    <w:rsid w:val="0090347F"/>
    <w:rsid w:val="00903546"/>
    <w:rsid w:val="0090378A"/>
    <w:rsid w:val="00903A05"/>
    <w:rsid w:val="00903ECA"/>
    <w:rsid w:val="00903FF0"/>
    <w:rsid w:val="009040B7"/>
    <w:rsid w:val="009042FA"/>
    <w:rsid w:val="0090495B"/>
    <w:rsid w:val="00904ABF"/>
    <w:rsid w:val="00904B8B"/>
    <w:rsid w:val="00905D4E"/>
    <w:rsid w:val="00905EEC"/>
    <w:rsid w:val="009066F3"/>
    <w:rsid w:val="009067E1"/>
    <w:rsid w:val="00906A17"/>
    <w:rsid w:val="00906BEE"/>
    <w:rsid w:val="0090702A"/>
    <w:rsid w:val="009079CC"/>
    <w:rsid w:val="00907D84"/>
    <w:rsid w:val="00910826"/>
    <w:rsid w:val="00911324"/>
    <w:rsid w:val="009117EC"/>
    <w:rsid w:val="0091327A"/>
    <w:rsid w:val="009136C6"/>
    <w:rsid w:val="009139A1"/>
    <w:rsid w:val="00913CC2"/>
    <w:rsid w:val="0091426F"/>
    <w:rsid w:val="00914396"/>
    <w:rsid w:val="009147AC"/>
    <w:rsid w:val="009147C1"/>
    <w:rsid w:val="00914CB1"/>
    <w:rsid w:val="00914D26"/>
    <w:rsid w:val="00914D6B"/>
    <w:rsid w:val="00914DCA"/>
    <w:rsid w:val="00914EBE"/>
    <w:rsid w:val="0091517D"/>
    <w:rsid w:val="00915777"/>
    <w:rsid w:val="009157EC"/>
    <w:rsid w:val="00915AFA"/>
    <w:rsid w:val="00915C39"/>
    <w:rsid w:val="00915DCE"/>
    <w:rsid w:val="00915F91"/>
    <w:rsid w:val="00916263"/>
    <w:rsid w:val="00916C37"/>
    <w:rsid w:val="00916EAC"/>
    <w:rsid w:val="00916FDD"/>
    <w:rsid w:val="00917C9C"/>
    <w:rsid w:val="00920179"/>
    <w:rsid w:val="00920C9B"/>
    <w:rsid w:val="00920FB2"/>
    <w:rsid w:val="00921574"/>
    <w:rsid w:val="00921B5B"/>
    <w:rsid w:val="00921D5C"/>
    <w:rsid w:val="00922627"/>
    <w:rsid w:val="009226CB"/>
    <w:rsid w:val="009229B0"/>
    <w:rsid w:val="00922B96"/>
    <w:rsid w:val="00922DD8"/>
    <w:rsid w:val="009230AA"/>
    <w:rsid w:val="00923584"/>
    <w:rsid w:val="009241EF"/>
    <w:rsid w:val="0092436C"/>
    <w:rsid w:val="0092465A"/>
    <w:rsid w:val="0092471A"/>
    <w:rsid w:val="00924C5F"/>
    <w:rsid w:val="00925C92"/>
    <w:rsid w:val="00926621"/>
    <w:rsid w:val="00926942"/>
    <w:rsid w:val="00927123"/>
    <w:rsid w:val="0092739C"/>
    <w:rsid w:val="009274BB"/>
    <w:rsid w:val="009277F2"/>
    <w:rsid w:val="00927BE5"/>
    <w:rsid w:val="00927C3F"/>
    <w:rsid w:val="00930180"/>
    <w:rsid w:val="00930850"/>
    <w:rsid w:val="009309B0"/>
    <w:rsid w:val="00930C0C"/>
    <w:rsid w:val="00931077"/>
    <w:rsid w:val="009311DD"/>
    <w:rsid w:val="009315EF"/>
    <w:rsid w:val="00931799"/>
    <w:rsid w:val="00931C02"/>
    <w:rsid w:val="0093266D"/>
    <w:rsid w:val="00932821"/>
    <w:rsid w:val="009328BE"/>
    <w:rsid w:val="00932ED9"/>
    <w:rsid w:val="009330B3"/>
    <w:rsid w:val="009333F9"/>
    <w:rsid w:val="00933445"/>
    <w:rsid w:val="0093352C"/>
    <w:rsid w:val="009335AE"/>
    <w:rsid w:val="009338B4"/>
    <w:rsid w:val="009338FD"/>
    <w:rsid w:val="009343B6"/>
    <w:rsid w:val="0093450D"/>
    <w:rsid w:val="00934919"/>
    <w:rsid w:val="0093493A"/>
    <w:rsid w:val="00935279"/>
    <w:rsid w:val="009356FC"/>
    <w:rsid w:val="00935AFE"/>
    <w:rsid w:val="0093628B"/>
    <w:rsid w:val="00936422"/>
    <w:rsid w:val="00937061"/>
    <w:rsid w:val="009373ED"/>
    <w:rsid w:val="009374AB"/>
    <w:rsid w:val="00937609"/>
    <w:rsid w:val="009376F4"/>
    <w:rsid w:val="00937B8F"/>
    <w:rsid w:val="00937BD5"/>
    <w:rsid w:val="0094067D"/>
    <w:rsid w:val="00940873"/>
    <w:rsid w:val="00940C4A"/>
    <w:rsid w:val="00940E8E"/>
    <w:rsid w:val="0094108B"/>
    <w:rsid w:val="00941811"/>
    <w:rsid w:val="0094192B"/>
    <w:rsid w:val="00941D50"/>
    <w:rsid w:val="009421A6"/>
    <w:rsid w:val="009422DE"/>
    <w:rsid w:val="0094257F"/>
    <w:rsid w:val="00942B27"/>
    <w:rsid w:val="00942BA0"/>
    <w:rsid w:val="00942C19"/>
    <w:rsid w:val="00942C27"/>
    <w:rsid w:val="00942D85"/>
    <w:rsid w:val="009433CC"/>
    <w:rsid w:val="009433CF"/>
    <w:rsid w:val="009433D6"/>
    <w:rsid w:val="00943BBB"/>
    <w:rsid w:val="00943DCB"/>
    <w:rsid w:val="00943F5C"/>
    <w:rsid w:val="009443B8"/>
    <w:rsid w:val="009445DD"/>
    <w:rsid w:val="0094465C"/>
    <w:rsid w:val="009447A5"/>
    <w:rsid w:val="0094488E"/>
    <w:rsid w:val="00944A7D"/>
    <w:rsid w:val="00944B00"/>
    <w:rsid w:val="009458D2"/>
    <w:rsid w:val="009459DD"/>
    <w:rsid w:val="00945E43"/>
    <w:rsid w:val="00945E8C"/>
    <w:rsid w:val="00945EA6"/>
    <w:rsid w:val="00946320"/>
    <w:rsid w:val="00946350"/>
    <w:rsid w:val="009465DC"/>
    <w:rsid w:val="009469FE"/>
    <w:rsid w:val="00946BB2"/>
    <w:rsid w:val="00946C56"/>
    <w:rsid w:val="00947210"/>
    <w:rsid w:val="00947466"/>
    <w:rsid w:val="00947A50"/>
    <w:rsid w:val="00947E4E"/>
    <w:rsid w:val="009502AA"/>
    <w:rsid w:val="00950751"/>
    <w:rsid w:val="00950BD4"/>
    <w:rsid w:val="00951982"/>
    <w:rsid w:val="009522A0"/>
    <w:rsid w:val="0095251F"/>
    <w:rsid w:val="00952A59"/>
    <w:rsid w:val="00952EF4"/>
    <w:rsid w:val="00952F48"/>
    <w:rsid w:val="0095310F"/>
    <w:rsid w:val="00953132"/>
    <w:rsid w:val="00953135"/>
    <w:rsid w:val="00953151"/>
    <w:rsid w:val="009531ED"/>
    <w:rsid w:val="00953994"/>
    <w:rsid w:val="00953F1D"/>
    <w:rsid w:val="00953F8C"/>
    <w:rsid w:val="00954042"/>
    <w:rsid w:val="009544A6"/>
    <w:rsid w:val="00954665"/>
    <w:rsid w:val="00954C4F"/>
    <w:rsid w:val="00954D09"/>
    <w:rsid w:val="00954E4B"/>
    <w:rsid w:val="00954FF8"/>
    <w:rsid w:val="00955BE9"/>
    <w:rsid w:val="00955E22"/>
    <w:rsid w:val="009564BD"/>
    <w:rsid w:val="00956558"/>
    <w:rsid w:val="00956AB3"/>
    <w:rsid w:val="00956CB0"/>
    <w:rsid w:val="00956FF4"/>
    <w:rsid w:val="009570DA"/>
    <w:rsid w:val="00957207"/>
    <w:rsid w:val="00957267"/>
    <w:rsid w:val="00957630"/>
    <w:rsid w:val="0095792C"/>
    <w:rsid w:val="00960037"/>
    <w:rsid w:val="009604FB"/>
    <w:rsid w:val="00960C1B"/>
    <w:rsid w:val="00960C30"/>
    <w:rsid w:val="00960C74"/>
    <w:rsid w:val="009610A9"/>
    <w:rsid w:val="00961461"/>
    <w:rsid w:val="00961762"/>
    <w:rsid w:val="00961AB1"/>
    <w:rsid w:val="00962284"/>
    <w:rsid w:val="009622CA"/>
    <w:rsid w:val="00962A43"/>
    <w:rsid w:val="00962A5B"/>
    <w:rsid w:val="00962D81"/>
    <w:rsid w:val="00962DAB"/>
    <w:rsid w:val="00962E63"/>
    <w:rsid w:val="009633DC"/>
    <w:rsid w:val="00963A39"/>
    <w:rsid w:val="00963A94"/>
    <w:rsid w:val="00963BD1"/>
    <w:rsid w:val="00963EF7"/>
    <w:rsid w:val="0096502F"/>
    <w:rsid w:val="00965143"/>
    <w:rsid w:val="0096518F"/>
    <w:rsid w:val="009653A4"/>
    <w:rsid w:val="009653BD"/>
    <w:rsid w:val="009656B6"/>
    <w:rsid w:val="00965CA3"/>
    <w:rsid w:val="00966963"/>
    <w:rsid w:val="00966A67"/>
    <w:rsid w:val="00967068"/>
    <w:rsid w:val="009671D0"/>
    <w:rsid w:val="00967661"/>
    <w:rsid w:val="009677E5"/>
    <w:rsid w:val="00967D51"/>
    <w:rsid w:val="00967F66"/>
    <w:rsid w:val="00970154"/>
    <w:rsid w:val="00970318"/>
    <w:rsid w:val="009703CF"/>
    <w:rsid w:val="0097054D"/>
    <w:rsid w:val="00970629"/>
    <w:rsid w:val="00970D8E"/>
    <w:rsid w:val="009715A4"/>
    <w:rsid w:val="00971B3D"/>
    <w:rsid w:val="00971CD1"/>
    <w:rsid w:val="00971CD2"/>
    <w:rsid w:val="00971FF9"/>
    <w:rsid w:val="00972084"/>
    <w:rsid w:val="00972AFD"/>
    <w:rsid w:val="00972B55"/>
    <w:rsid w:val="00972EB5"/>
    <w:rsid w:val="009731BA"/>
    <w:rsid w:val="0097436D"/>
    <w:rsid w:val="0097515C"/>
    <w:rsid w:val="00975392"/>
    <w:rsid w:val="009755B9"/>
    <w:rsid w:val="0097561B"/>
    <w:rsid w:val="009758AF"/>
    <w:rsid w:val="009767AA"/>
    <w:rsid w:val="00976B8E"/>
    <w:rsid w:val="009770A5"/>
    <w:rsid w:val="00977161"/>
    <w:rsid w:val="0097742F"/>
    <w:rsid w:val="009775D2"/>
    <w:rsid w:val="00977BED"/>
    <w:rsid w:val="00977C3B"/>
    <w:rsid w:val="00977F2B"/>
    <w:rsid w:val="00977F3E"/>
    <w:rsid w:val="009803ED"/>
    <w:rsid w:val="00980790"/>
    <w:rsid w:val="009809BA"/>
    <w:rsid w:val="00980AEF"/>
    <w:rsid w:val="00980BF1"/>
    <w:rsid w:val="00980EE9"/>
    <w:rsid w:val="00980FFB"/>
    <w:rsid w:val="0098100F"/>
    <w:rsid w:val="009811EF"/>
    <w:rsid w:val="0098189D"/>
    <w:rsid w:val="00981995"/>
    <w:rsid w:val="00981B61"/>
    <w:rsid w:val="00981CCD"/>
    <w:rsid w:val="00981DEA"/>
    <w:rsid w:val="0098242B"/>
    <w:rsid w:val="0098251A"/>
    <w:rsid w:val="00982928"/>
    <w:rsid w:val="00982C06"/>
    <w:rsid w:val="00982D61"/>
    <w:rsid w:val="00983C1D"/>
    <w:rsid w:val="00983C8D"/>
    <w:rsid w:val="00984069"/>
    <w:rsid w:val="00984104"/>
    <w:rsid w:val="0098431F"/>
    <w:rsid w:val="009843DC"/>
    <w:rsid w:val="00984DF6"/>
    <w:rsid w:val="009852F0"/>
    <w:rsid w:val="00985895"/>
    <w:rsid w:val="009859CC"/>
    <w:rsid w:val="00985BAB"/>
    <w:rsid w:val="00985DE1"/>
    <w:rsid w:val="009864AB"/>
    <w:rsid w:val="00986592"/>
    <w:rsid w:val="0098684C"/>
    <w:rsid w:val="00986B9E"/>
    <w:rsid w:val="00986BAA"/>
    <w:rsid w:val="00987978"/>
    <w:rsid w:val="0098799D"/>
    <w:rsid w:val="00987A28"/>
    <w:rsid w:val="00987FDA"/>
    <w:rsid w:val="009905F1"/>
    <w:rsid w:val="00990BEB"/>
    <w:rsid w:val="00990D7B"/>
    <w:rsid w:val="00991147"/>
    <w:rsid w:val="009917C9"/>
    <w:rsid w:val="0099194C"/>
    <w:rsid w:val="0099196E"/>
    <w:rsid w:val="00991AA4"/>
    <w:rsid w:val="009921CA"/>
    <w:rsid w:val="00992656"/>
    <w:rsid w:val="00993178"/>
    <w:rsid w:val="00993264"/>
    <w:rsid w:val="0099340C"/>
    <w:rsid w:val="009938E9"/>
    <w:rsid w:val="00993948"/>
    <w:rsid w:val="00993BC6"/>
    <w:rsid w:val="00993C9D"/>
    <w:rsid w:val="00994F52"/>
    <w:rsid w:val="00995330"/>
    <w:rsid w:val="00995997"/>
    <w:rsid w:val="00996A53"/>
    <w:rsid w:val="00996B7B"/>
    <w:rsid w:val="0099704B"/>
    <w:rsid w:val="009971CA"/>
    <w:rsid w:val="009973D8"/>
    <w:rsid w:val="0099763D"/>
    <w:rsid w:val="009978F4"/>
    <w:rsid w:val="00997B3F"/>
    <w:rsid w:val="00997BA8"/>
    <w:rsid w:val="00997F70"/>
    <w:rsid w:val="009A0151"/>
    <w:rsid w:val="009A043A"/>
    <w:rsid w:val="009A0547"/>
    <w:rsid w:val="009A057B"/>
    <w:rsid w:val="009A05BA"/>
    <w:rsid w:val="009A0799"/>
    <w:rsid w:val="009A0DCA"/>
    <w:rsid w:val="009A0E6E"/>
    <w:rsid w:val="009A1526"/>
    <w:rsid w:val="009A1563"/>
    <w:rsid w:val="009A159D"/>
    <w:rsid w:val="009A1EF8"/>
    <w:rsid w:val="009A1F03"/>
    <w:rsid w:val="009A1F27"/>
    <w:rsid w:val="009A2405"/>
    <w:rsid w:val="009A2650"/>
    <w:rsid w:val="009A2A3A"/>
    <w:rsid w:val="009A2B38"/>
    <w:rsid w:val="009A2B81"/>
    <w:rsid w:val="009A2DE4"/>
    <w:rsid w:val="009A2F21"/>
    <w:rsid w:val="009A303F"/>
    <w:rsid w:val="009A3401"/>
    <w:rsid w:val="009A352F"/>
    <w:rsid w:val="009A367C"/>
    <w:rsid w:val="009A39FB"/>
    <w:rsid w:val="009A3C6E"/>
    <w:rsid w:val="009A3D20"/>
    <w:rsid w:val="009A3D53"/>
    <w:rsid w:val="009A3DCD"/>
    <w:rsid w:val="009A4D82"/>
    <w:rsid w:val="009A52E8"/>
    <w:rsid w:val="009A5DB0"/>
    <w:rsid w:val="009A6520"/>
    <w:rsid w:val="009A6E11"/>
    <w:rsid w:val="009A6F1E"/>
    <w:rsid w:val="009A740D"/>
    <w:rsid w:val="009A760E"/>
    <w:rsid w:val="009A76D9"/>
    <w:rsid w:val="009A7AF7"/>
    <w:rsid w:val="009B05A5"/>
    <w:rsid w:val="009B0703"/>
    <w:rsid w:val="009B096E"/>
    <w:rsid w:val="009B0BBC"/>
    <w:rsid w:val="009B1112"/>
    <w:rsid w:val="009B11AD"/>
    <w:rsid w:val="009B16A8"/>
    <w:rsid w:val="009B2063"/>
    <w:rsid w:val="009B21EF"/>
    <w:rsid w:val="009B2451"/>
    <w:rsid w:val="009B2489"/>
    <w:rsid w:val="009B252F"/>
    <w:rsid w:val="009B271B"/>
    <w:rsid w:val="009B27F6"/>
    <w:rsid w:val="009B28E4"/>
    <w:rsid w:val="009B298C"/>
    <w:rsid w:val="009B2CC9"/>
    <w:rsid w:val="009B3220"/>
    <w:rsid w:val="009B3BF2"/>
    <w:rsid w:val="009B449B"/>
    <w:rsid w:val="009B4590"/>
    <w:rsid w:val="009B4A1D"/>
    <w:rsid w:val="009B4A9A"/>
    <w:rsid w:val="009B4CBE"/>
    <w:rsid w:val="009B5670"/>
    <w:rsid w:val="009B5BE5"/>
    <w:rsid w:val="009B5F7D"/>
    <w:rsid w:val="009B6184"/>
    <w:rsid w:val="009B61DA"/>
    <w:rsid w:val="009B674D"/>
    <w:rsid w:val="009B7419"/>
    <w:rsid w:val="009B7465"/>
    <w:rsid w:val="009B764A"/>
    <w:rsid w:val="009B7965"/>
    <w:rsid w:val="009C05BA"/>
    <w:rsid w:val="009C06CD"/>
    <w:rsid w:val="009C0705"/>
    <w:rsid w:val="009C07B5"/>
    <w:rsid w:val="009C0879"/>
    <w:rsid w:val="009C0A30"/>
    <w:rsid w:val="009C1310"/>
    <w:rsid w:val="009C15F9"/>
    <w:rsid w:val="009C1CA2"/>
    <w:rsid w:val="009C2164"/>
    <w:rsid w:val="009C279B"/>
    <w:rsid w:val="009C2D94"/>
    <w:rsid w:val="009C2EC7"/>
    <w:rsid w:val="009C30D1"/>
    <w:rsid w:val="009C3395"/>
    <w:rsid w:val="009C387D"/>
    <w:rsid w:val="009C3B1C"/>
    <w:rsid w:val="009C411B"/>
    <w:rsid w:val="009C470F"/>
    <w:rsid w:val="009C47F7"/>
    <w:rsid w:val="009C4BAF"/>
    <w:rsid w:val="009C4D69"/>
    <w:rsid w:val="009C5444"/>
    <w:rsid w:val="009C5614"/>
    <w:rsid w:val="009C60B1"/>
    <w:rsid w:val="009C619D"/>
    <w:rsid w:val="009C6ADB"/>
    <w:rsid w:val="009C6CFA"/>
    <w:rsid w:val="009C70D8"/>
    <w:rsid w:val="009C7908"/>
    <w:rsid w:val="009C7CC6"/>
    <w:rsid w:val="009D028E"/>
    <w:rsid w:val="009D03A8"/>
    <w:rsid w:val="009D03B0"/>
    <w:rsid w:val="009D0AEE"/>
    <w:rsid w:val="009D11C7"/>
    <w:rsid w:val="009D1D01"/>
    <w:rsid w:val="009D2364"/>
    <w:rsid w:val="009D2A8D"/>
    <w:rsid w:val="009D2DAC"/>
    <w:rsid w:val="009D2F1B"/>
    <w:rsid w:val="009D3F97"/>
    <w:rsid w:val="009D4084"/>
    <w:rsid w:val="009D4332"/>
    <w:rsid w:val="009D4641"/>
    <w:rsid w:val="009D4D5F"/>
    <w:rsid w:val="009D5599"/>
    <w:rsid w:val="009D56A0"/>
    <w:rsid w:val="009D5B2F"/>
    <w:rsid w:val="009D5B36"/>
    <w:rsid w:val="009D6199"/>
    <w:rsid w:val="009D67F0"/>
    <w:rsid w:val="009D6BEC"/>
    <w:rsid w:val="009D6C5D"/>
    <w:rsid w:val="009D7162"/>
    <w:rsid w:val="009D7333"/>
    <w:rsid w:val="009D733F"/>
    <w:rsid w:val="009D7ABB"/>
    <w:rsid w:val="009D7C39"/>
    <w:rsid w:val="009D7D46"/>
    <w:rsid w:val="009E086B"/>
    <w:rsid w:val="009E0B9C"/>
    <w:rsid w:val="009E0B9F"/>
    <w:rsid w:val="009E1260"/>
    <w:rsid w:val="009E19FE"/>
    <w:rsid w:val="009E1BD3"/>
    <w:rsid w:val="009E1BF7"/>
    <w:rsid w:val="009E1D16"/>
    <w:rsid w:val="009E1D3D"/>
    <w:rsid w:val="009E213C"/>
    <w:rsid w:val="009E2484"/>
    <w:rsid w:val="009E278D"/>
    <w:rsid w:val="009E29CA"/>
    <w:rsid w:val="009E2B2F"/>
    <w:rsid w:val="009E2DC6"/>
    <w:rsid w:val="009E2F84"/>
    <w:rsid w:val="009E32EB"/>
    <w:rsid w:val="009E39CB"/>
    <w:rsid w:val="009E3E40"/>
    <w:rsid w:val="009E4233"/>
    <w:rsid w:val="009E4595"/>
    <w:rsid w:val="009E48F6"/>
    <w:rsid w:val="009E4EBE"/>
    <w:rsid w:val="009E5ABF"/>
    <w:rsid w:val="009E5F66"/>
    <w:rsid w:val="009E6153"/>
    <w:rsid w:val="009E65E4"/>
    <w:rsid w:val="009E6687"/>
    <w:rsid w:val="009E68C4"/>
    <w:rsid w:val="009E6B15"/>
    <w:rsid w:val="009E76FD"/>
    <w:rsid w:val="009E77E8"/>
    <w:rsid w:val="009E7B40"/>
    <w:rsid w:val="009E7EA3"/>
    <w:rsid w:val="009F015F"/>
    <w:rsid w:val="009F070F"/>
    <w:rsid w:val="009F0BD2"/>
    <w:rsid w:val="009F143F"/>
    <w:rsid w:val="009F1620"/>
    <w:rsid w:val="009F195D"/>
    <w:rsid w:val="009F1982"/>
    <w:rsid w:val="009F1B74"/>
    <w:rsid w:val="009F1E71"/>
    <w:rsid w:val="009F1E7F"/>
    <w:rsid w:val="009F1F4C"/>
    <w:rsid w:val="009F209D"/>
    <w:rsid w:val="009F22DB"/>
    <w:rsid w:val="009F2365"/>
    <w:rsid w:val="009F24F8"/>
    <w:rsid w:val="009F2CBD"/>
    <w:rsid w:val="009F2E21"/>
    <w:rsid w:val="009F3246"/>
    <w:rsid w:val="009F32A0"/>
    <w:rsid w:val="009F32A2"/>
    <w:rsid w:val="009F3E05"/>
    <w:rsid w:val="009F3F9A"/>
    <w:rsid w:val="009F41D9"/>
    <w:rsid w:val="009F42A4"/>
    <w:rsid w:val="009F44ED"/>
    <w:rsid w:val="009F4750"/>
    <w:rsid w:val="009F4D49"/>
    <w:rsid w:val="009F4E1B"/>
    <w:rsid w:val="009F507D"/>
    <w:rsid w:val="009F51AD"/>
    <w:rsid w:val="009F5280"/>
    <w:rsid w:val="009F538B"/>
    <w:rsid w:val="009F539B"/>
    <w:rsid w:val="009F53A6"/>
    <w:rsid w:val="009F5828"/>
    <w:rsid w:val="009F5D53"/>
    <w:rsid w:val="009F610F"/>
    <w:rsid w:val="009F682E"/>
    <w:rsid w:val="009F6872"/>
    <w:rsid w:val="009F6A7F"/>
    <w:rsid w:val="009F6D8A"/>
    <w:rsid w:val="009F6ED1"/>
    <w:rsid w:val="009F7336"/>
    <w:rsid w:val="009F73A2"/>
    <w:rsid w:val="009F7653"/>
    <w:rsid w:val="009F789C"/>
    <w:rsid w:val="009F78FC"/>
    <w:rsid w:val="009F7ACB"/>
    <w:rsid w:val="00A00150"/>
    <w:rsid w:val="00A005EF"/>
    <w:rsid w:val="00A00E11"/>
    <w:rsid w:val="00A0173E"/>
    <w:rsid w:val="00A01790"/>
    <w:rsid w:val="00A02AEA"/>
    <w:rsid w:val="00A03532"/>
    <w:rsid w:val="00A03733"/>
    <w:rsid w:val="00A03C16"/>
    <w:rsid w:val="00A03F0F"/>
    <w:rsid w:val="00A040A4"/>
    <w:rsid w:val="00A043F5"/>
    <w:rsid w:val="00A04902"/>
    <w:rsid w:val="00A04C9E"/>
    <w:rsid w:val="00A04F91"/>
    <w:rsid w:val="00A050D8"/>
    <w:rsid w:val="00A05286"/>
    <w:rsid w:val="00A05B8D"/>
    <w:rsid w:val="00A05C2B"/>
    <w:rsid w:val="00A05F51"/>
    <w:rsid w:val="00A06F38"/>
    <w:rsid w:val="00A071C6"/>
    <w:rsid w:val="00A07586"/>
    <w:rsid w:val="00A07643"/>
    <w:rsid w:val="00A076E1"/>
    <w:rsid w:val="00A07B6A"/>
    <w:rsid w:val="00A07F4A"/>
    <w:rsid w:val="00A10288"/>
    <w:rsid w:val="00A10380"/>
    <w:rsid w:val="00A104B9"/>
    <w:rsid w:val="00A108BF"/>
    <w:rsid w:val="00A10908"/>
    <w:rsid w:val="00A10CDE"/>
    <w:rsid w:val="00A10E44"/>
    <w:rsid w:val="00A10FDE"/>
    <w:rsid w:val="00A1108B"/>
    <w:rsid w:val="00A11D49"/>
    <w:rsid w:val="00A120D4"/>
    <w:rsid w:val="00A12236"/>
    <w:rsid w:val="00A1244B"/>
    <w:rsid w:val="00A12CB2"/>
    <w:rsid w:val="00A12EB6"/>
    <w:rsid w:val="00A13383"/>
    <w:rsid w:val="00A13B79"/>
    <w:rsid w:val="00A13E3F"/>
    <w:rsid w:val="00A14136"/>
    <w:rsid w:val="00A143E0"/>
    <w:rsid w:val="00A146FD"/>
    <w:rsid w:val="00A14F60"/>
    <w:rsid w:val="00A152EA"/>
    <w:rsid w:val="00A15847"/>
    <w:rsid w:val="00A15AFD"/>
    <w:rsid w:val="00A15B1B"/>
    <w:rsid w:val="00A1606D"/>
    <w:rsid w:val="00A161B0"/>
    <w:rsid w:val="00A162AC"/>
    <w:rsid w:val="00A166D0"/>
    <w:rsid w:val="00A16B25"/>
    <w:rsid w:val="00A17331"/>
    <w:rsid w:val="00A176A5"/>
    <w:rsid w:val="00A17D0D"/>
    <w:rsid w:val="00A17F67"/>
    <w:rsid w:val="00A2001B"/>
    <w:rsid w:val="00A20AA2"/>
    <w:rsid w:val="00A211F0"/>
    <w:rsid w:val="00A2153E"/>
    <w:rsid w:val="00A215E6"/>
    <w:rsid w:val="00A2172A"/>
    <w:rsid w:val="00A21810"/>
    <w:rsid w:val="00A21F9F"/>
    <w:rsid w:val="00A21FE5"/>
    <w:rsid w:val="00A22076"/>
    <w:rsid w:val="00A220B2"/>
    <w:rsid w:val="00A22163"/>
    <w:rsid w:val="00A222E6"/>
    <w:rsid w:val="00A22570"/>
    <w:rsid w:val="00A225CC"/>
    <w:rsid w:val="00A22C10"/>
    <w:rsid w:val="00A22D21"/>
    <w:rsid w:val="00A22F1F"/>
    <w:rsid w:val="00A23314"/>
    <w:rsid w:val="00A234AE"/>
    <w:rsid w:val="00A23788"/>
    <w:rsid w:val="00A23955"/>
    <w:rsid w:val="00A23A0B"/>
    <w:rsid w:val="00A23C74"/>
    <w:rsid w:val="00A23D83"/>
    <w:rsid w:val="00A246A3"/>
    <w:rsid w:val="00A248EB"/>
    <w:rsid w:val="00A24B26"/>
    <w:rsid w:val="00A24EC2"/>
    <w:rsid w:val="00A255C5"/>
    <w:rsid w:val="00A2606B"/>
    <w:rsid w:val="00A260DC"/>
    <w:rsid w:val="00A26220"/>
    <w:rsid w:val="00A262AF"/>
    <w:rsid w:val="00A26985"/>
    <w:rsid w:val="00A26C1E"/>
    <w:rsid w:val="00A26CDE"/>
    <w:rsid w:val="00A27526"/>
    <w:rsid w:val="00A2775A"/>
    <w:rsid w:val="00A30372"/>
    <w:rsid w:val="00A30CAA"/>
    <w:rsid w:val="00A31211"/>
    <w:rsid w:val="00A31311"/>
    <w:rsid w:val="00A3152D"/>
    <w:rsid w:val="00A31B65"/>
    <w:rsid w:val="00A31F94"/>
    <w:rsid w:val="00A32433"/>
    <w:rsid w:val="00A327AC"/>
    <w:rsid w:val="00A32884"/>
    <w:rsid w:val="00A32AC6"/>
    <w:rsid w:val="00A32B42"/>
    <w:rsid w:val="00A32CCC"/>
    <w:rsid w:val="00A33A53"/>
    <w:rsid w:val="00A33AED"/>
    <w:rsid w:val="00A341B6"/>
    <w:rsid w:val="00A3421E"/>
    <w:rsid w:val="00A342F3"/>
    <w:rsid w:val="00A34D85"/>
    <w:rsid w:val="00A3526C"/>
    <w:rsid w:val="00A35B84"/>
    <w:rsid w:val="00A3614C"/>
    <w:rsid w:val="00A36B4E"/>
    <w:rsid w:val="00A36D1F"/>
    <w:rsid w:val="00A36F8E"/>
    <w:rsid w:val="00A3708A"/>
    <w:rsid w:val="00A3731C"/>
    <w:rsid w:val="00A379AF"/>
    <w:rsid w:val="00A379E9"/>
    <w:rsid w:val="00A37F16"/>
    <w:rsid w:val="00A40816"/>
    <w:rsid w:val="00A40A6D"/>
    <w:rsid w:val="00A40B6E"/>
    <w:rsid w:val="00A410EC"/>
    <w:rsid w:val="00A415B0"/>
    <w:rsid w:val="00A416D3"/>
    <w:rsid w:val="00A419E7"/>
    <w:rsid w:val="00A419F0"/>
    <w:rsid w:val="00A41D0A"/>
    <w:rsid w:val="00A4204C"/>
    <w:rsid w:val="00A42462"/>
    <w:rsid w:val="00A4263C"/>
    <w:rsid w:val="00A42681"/>
    <w:rsid w:val="00A43024"/>
    <w:rsid w:val="00A43545"/>
    <w:rsid w:val="00A43AB9"/>
    <w:rsid w:val="00A43B61"/>
    <w:rsid w:val="00A43C52"/>
    <w:rsid w:val="00A43D46"/>
    <w:rsid w:val="00A43E6D"/>
    <w:rsid w:val="00A45282"/>
    <w:rsid w:val="00A457A2"/>
    <w:rsid w:val="00A45AE5"/>
    <w:rsid w:val="00A45BD8"/>
    <w:rsid w:val="00A46994"/>
    <w:rsid w:val="00A46A19"/>
    <w:rsid w:val="00A46A92"/>
    <w:rsid w:val="00A472E7"/>
    <w:rsid w:val="00A47684"/>
    <w:rsid w:val="00A476CD"/>
    <w:rsid w:val="00A47B91"/>
    <w:rsid w:val="00A50595"/>
    <w:rsid w:val="00A505CE"/>
    <w:rsid w:val="00A50973"/>
    <w:rsid w:val="00A50A60"/>
    <w:rsid w:val="00A50C2E"/>
    <w:rsid w:val="00A5148E"/>
    <w:rsid w:val="00A51629"/>
    <w:rsid w:val="00A5168E"/>
    <w:rsid w:val="00A51BFC"/>
    <w:rsid w:val="00A51F2D"/>
    <w:rsid w:val="00A52684"/>
    <w:rsid w:val="00A52834"/>
    <w:rsid w:val="00A528B0"/>
    <w:rsid w:val="00A52C1E"/>
    <w:rsid w:val="00A52CC1"/>
    <w:rsid w:val="00A5317C"/>
    <w:rsid w:val="00A53225"/>
    <w:rsid w:val="00A53420"/>
    <w:rsid w:val="00A535D9"/>
    <w:rsid w:val="00A54227"/>
    <w:rsid w:val="00A547A8"/>
    <w:rsid w:val="00A5486C"/>
    <w:rsid w:val="00A5566A"/>
    <w:rsid w:val="00A55D40"/>
    <w:rsid w:val="00A561D6"/>
    <w:rsid w:val="00A563E3"/>
    <w:rsid w:val="00A56478"/>
    <w:rsid w:val="00A565A2"/>
    <w:rsid w:val="00A565DD"/>
    <w:rsid w:val="00A5679C"/>
    <w:rsid w:val="00A5713B"/>
    <w:rsid w:val="00A5769A"/>
    <w:rsid w:val="00A57BCE"/>
    <w:rsid w:val="00A603E8"/>
    <w:rsid w:val="00A6044F"/>
    <w:rsid w:val="00A60613"/>
    <w:rsid w:val="00A6061B"/>
    <w:rsid w:val="00A60C12"/>
    <w:rsid w:val="00A60C8B"/>
    <w:rsid w:val="00A61112"/>
    <w:rsid w:val="00A613C3"/>
    <w:rsid w:val="00A613FD"/>
    <w:rsid w:val="00A61517"/>
    <w:rsid w:val="00A617F2"/>
    <w:rsid w:val="00A61825"/>
    <w:rsid w:val="00A619A6"/>
    <w:rsid w:val="00A61A2D"/>
    <w:rsid w:val="00A61AC0"/>
    <w:rsid w:val="00A61B61"/>
    <w:rsid w:val="00A61FB0"/>
    <w:rsid w:val="00A61FC7"/>
    <w:rsid w:val="00A62173"/>
    <w:rsid w:val="00A623A9"/>
    <w:rsid w:val="00A6285F"/>
    <w:rsid w:val="00A62CE6"/>
    <w:rsid w:val="00A62EC6"/>
    <w:rsid w:val="00A630A9"/>
    <w:rsid w:val="00A63147"/>
    <w:rsid w:val="00A631B2"/>
    <w:rsid w:val="00A63220"/>
    <w:rsid w:val="00A63658"/>
    <w:rsid w:val="00A636B9"/>
    <w:rsid w:val="00A638B5"/>
    <w:rsid w:val="00A639E2"/>
    <w:rsid w:val="00A64275"/>
    <w:rsid w:val="00A64293"/>
    <w:rsid w:val="00A642AB"/>
    <w:rsid w:val="00A642B1"/>
    <w:rsid w:val="00A645EF"/>
    <w:rsid w:val="00A6463A"/>
    <w:rsid w:val="00A648E1"/>
    <w:rsid w:val="00A64B1A"/>
    <w:rsid w:val="00A64BB5"/>
    <w:rsid w:val="00A64D5F"/>
    <w:rsid w:val="00A64DD9"/>
    <w:rsid w:val="00A6532E"/>
    <w:rsid w:val="00A655F3"/>
    <w:rsid w:val="00A65F7A"/>
    <w:rsid w:val="00A6619D"/>
    <w:rsid w:val="00A665F3"/>
    <w:rsid w:val="00A66903"/>
    <w:rsid w:val="00A66DF2"/>
    <w:rsid w:val="00A67027"/>
    <w:rsid w:val="00A677D0"/>
    <w:rsid w:val="00A67904"/>
    <w:rsid w:val="00A67AC3"/>
    <w:rsid w:val="00A67BCA"/>
    <w:rsid w:val="00A67FA4"/>
    <w:rsid w:val="00A7051E"/>
    <w:rsid w:val="00A705B8"/>
    <w:rsid w:val="00A70928"/>
    <w:rsid w:val="00A70C82"/>
    <w:rsid w:val="00A70CE6"/>
    <w:rsid w:val="00A714FF"/>
    <w:rsid w:val="00A723DC"/>
    <w:rsid w:val="00A72EFA"/>
    <w:rsid w:val="00A72EFF"/>
    <w:rsid w:val="00A7328D"/>
    <w:rsid w:val="00A73510"/>
    <w:rsid w:val="00A736E7"/>
    <w:rsid w:val="00A7375E"/>
    <w:rsid w:val="00A73D6A"/>
    <w:rsid w:val="00A74077"/>
    <w:rsid w:val="00A74454"/>
    <w:rsid w:val="00A74587"/>
    <w:rsid w:val="00A75476"/>
    <w:rsid w:val="00A75B5F"/>
    <w:rsid w:val="00A76080"/>
    <w:rsid w:val="00A7640A"/>
    <w:rsid w:val="00A764A6"/>
    <w:rsid w:val="00A76617"/>
    <w:rsid w:val="00A76A86"/>
    <w:rsid w:val="00A76BB7"/>
    <w:rsid w:val="00A76C79"/>
    <w:rsid w:val="00A76F9C"/>
    <w:rsid w:val="00A7718C"/>
    <w:rsid w:val="00A773B1"/>
    <w:rsid w:val="00A7744D"/>
    <w:rsid w:val="00A779AE"/>
    <w:rsid w:val="00A77BA6"/>
    <w:rsid w:val="00A77C4C"/>
    <w:rsid w:val="00A77CA7"/>
    <w:rsid w:val="00A77E51"/>
    <w:rsid w:val="00A80159"/>
    <w:rsid w:val="00A802DC"/>
    <w:rsid w:val="00A8058A"/>
    <w:rsid w:val="00A814C8"/>
    <w:rsid w:val="00A81986"/>
    <w:rsid w:val="00A81CAE"/>
    <w:rsid w:val="00A821B8"/>
    <w:rsid w:val="00A82E43"/>
    <w:rsid w:val="00A8311E"/>
    <w:rsid w:val="00A834B7"/>
    <w:rsid w:val="00A83952"/>
    <w:rsid w:val="00A83959"/>
    <w:rsid w:val="00A83AFE"/>
    <w:rsid w:val="00A8402B"/>
    <w:rsid w:val="00A848C4"/>
    <w:rsid w:val="00A84BD5"/>
    <w:rsid w:val="00A85071"/>
    <w:rsid w:val="00A85A23"/>
    <w:rsid w:val="00A85BF0"/>
    <w:rsid w:val="00A85C03"/>
    <w:rsid w:val="00A86091"/>
    <w:rsid w:val="00A86197"/>
    <w:rsid w:val="00A871AC"/>
    <w:rsid w:val="00A879F2"/>
    <w:rsid w:val="00A87D04"/>
    <w:rsid w:val="00A90050"/>
    <w:rsid w:val="00A9027C"/>
    <w:rsid w:val="00A907C6"/>
    <w:rsid w:val="00A90890"/>
    <w:rsid w:val="00A914D3"/>
    <w:rsid w:val="00A915F8"/>
    <w:rsid w:val="00A916EB"/>
    <w:rsid w:val="00A918CA"/>
    <w:rsid w:val="00A9244E"/>
    <w:rsid w:val="00A92498"/>
    <w:rsid w:val="00A925A5"/>
    <w:rsid w:val="00A929F0"/>
    <w:rsid w:val="00A9343C"/>
    <w:rsid w:val="00A93AB9"/>
    <w:rsid w:val="00A93CE3"/>
    <w:rsid w:val="00A94263"/>
    <w:rsid w:val="00A9428B"/>
    <w:rsid w:val="00A954CD"/>
    <w:rsid w:val="00A95A9A"/>
    <w:rsid w:val="00A95B68"/>
    <w:rsid w:val="00A95D9E"/>
    <w:rsid w:val="00A95DB6"/>
    <w:rsid w:val="00A9630B"/>
    <w:rsid w:val="00A96886"/>
    <w:rsid w:val="00A96A11"/>
    <w:rsid w:val="00A96A87"/>
    <w:rsid w:val="00A96F0C"/>
    <w:rsid w:val="00A976EF"/>
    <w:rsid w:val="00A97A51"/>
    <w:rsid w:val="00A97EC9"/>
    <w:rsid w:val="00AA0005"/>
    <w:rsid w:val="00AA01D2"/>
    <w:rsid w:val="00AA020A"/>
    <w:rsid w:val="00AA090B"/>
    <w:rsid w:val="00AA0AEE"/>
    <w:rsid w:val="00AA0B77"/>
    <w:rsid w:val="00AA0BC4"/>
    <w:rsid w:val="00AA0CE7"/>
    <w:rsid w:val="00AA1405"/>
    <w:rsid w:val="00AA1634"/>
    <w:rsid w:val="00AA1791"/>
    <w:rsid w:val="00AA2811"/>
    <w:rsid w:val="00AA2A38"/>
    <w:rsid w:val="00AA2C0A"/>
    <w:rsid w:val="00AA2C23"/>
    <w:rsid w:val="00AA2C7D"/>
    <w:rsid w:val="00AA2EE3"/>
    <w:rsid w:val="00AA33AD"/>
    <w:rsid w:val="00AA3503"/>
    <w:rsid w:val="00AA3AD4"/>
    <w:rsid w:val="00AA48F0"/>
    <w:rsid w:val="00AA529F"/>
    <w:rsid w:val="00AA52B2"/>
    <w:rsid w:val="00AA544D"/>
    <w:rsid w:val="00AA5483"/>
    <w:rsid w:val="00AA58B7"/>
    <w:rsid w:val="00AA5A05"/>
    <w:rsid w:val="00AA5A38"/>
    <w:rsid w:val="00AA5E10"/>
    <w:rsid w:val="00AA5EAA"/>
    <w:rsid w:val="00AA5FBE"/>
    <w:rsid w:val="00AA617A"/>
    <w:rsid w:val="00AA6375"/>
    <w:rsid w:val="00AA6465"/>
    <w:rsid w:val="00AA6662"/>
    <w:rsid w:val="00AA6907"/>
    <w:rsid w:val="00AA6C81"/>
    <w:rsid w:val="00AA6DDA"/>
    <w:rsid w:val="00AA7063"/>
    <w:rsid w:val="00AA7583"/>
    <w:rsid w:val="00AA7BB5"/>
    <w:rsid w:val="00AA7C8F"/>
    <w:rsid w:val="00AB0367"/>
    <w:rsid w:val="00AB036A"/>
    <w:rsid w:val="00AB0394"/>
    <w:rsid w:val="00AB0921"/>
    <w:rsid w:val="00AB0BF5"/>
    <w:rsid w:val="00AB0C93"/>
    <w:rsid w:val="00AB0F8E"/>
    <w:rsid w:val="00AB1014"/>
    <w:rsid w:val="00AB16F5"/>
    <w:rsid w:val="00AB18A0"/>
    <w:rsid w:val="00AB20CC"/>
    <w:rsid w:val="00AB21BB"/>
    <w:rsid w:val="00AB2724"/>
    <w:rsid w:val="00AB29FB"/>
    <w:rsid w:val="00AB2AD4"/>
    <w:rsid w:val="00AB3DEB"/>
    <w:rsid w:val="00AB44E2"/>
    <w:rsid w:val="00AB4F42"/>
    <w:rsid w:val="00AB5595"/>
    <w:rsid w:val="00AB5647"/>
    <w:rsid w:val="00AB579A"/>
    <w:rsid w:val="00AB5806"/>
    <w:rsid w:val="00AB610C"/>
    <w:rsid w:val="00AB6485"/>
    <w:rsid w:val="00AB688E"/>
    <w:rsid w:val="00AB6A77"/>
    <w:rsid w:val="00AB6FFC"/>
    <w:rsid w:val="00AB70EB"/>
    <w:rsid w:val="00AB72F2"/>
    <w:rsid w:val="00AB7407"/>
    <w:rsid w:val="00AB7591"/>
    <w:rsid w:val="00AB787D"/>
    <w:rsid w:val="00AC0238"/>
    <w:rsid w:val="00AC0464"/>
    <w:rsid w:val="00AC0549"/>
    <w:rsid w:val="00AC0B31"/>
    <w:rsid w:val="00AC130D"/>
    <w:rsid w:val="00AC1ADC"/>
    <w:rsid w:val="00AC1BF9"/>
    <w:rsid w:val="00AC2B8A"/>
    <w:rsid w:val="00AC3AEB"/>
    <w:rsid w:val="00AC3B24"/>
    <w:rsid w:val="00AC454B"/>
    <w:rsid w:val="00AC47D4"/>
    <w:rsid w:val="00AC4F8B"/>
    <w:rsid w:val="00AC5C36"/>
    <w:rsid w:val="00AC5CCC"/>
    <w:rsid w:val="00AC5E38"/>
    <w:rsid w:val="00AC5EE9"/>
    <w:rsid w:val="00AC64BC"/>
    <w:rsid w:val="00AC6BE7"/>
    <w:rsid w:val="00AC701A"/>
    <w:rsid w:val="00AC71F4"/>
    <w:rsid w:val="00AC722E"/>
    <w:rsid w:val="00AC7484"/>
    <w:rsid w:val="00AC78F7"/>
    <w:rsid w:val="00AD06C7"/>
    <w:rsid w:val="00AD13A4"/>
    <w:rsid w:val="00AD1626"/>
    <w:rsid w:val="00AD1719"/>
    <w:rsid w:val="00AD1DFE"/>
    <w:rsid w:val="00AD2199"/>
    <w:rsid w:val="00AD239A"/>
    <w:rsid w:val="00AD252A"/>
    <w:rsid w:val="00AD2880"/>
    <w:rsid w:val="00AD3385"/>
    <w:rsid w:val="00AD3587"/>
    <w:rsid w:val="00AD4429"/>
    <w:rsid w:val="00AD44D1"/>
    <w:rsid w:val="00AD4611"/>
    <w:rsid w:val="00AD4D1A"/>
    <w:rsid w:val="00AD54CC"/>
    <w:rsid w:val="00AD5628"/>
    <w:rsid w:val="00AD5665"/>
    <w:rsid w:val="00AD5839"/>
    <w:rsid w:val="00AD5D18"/>
    <w:rsid w:val="00AD5DBF"/>
    <w:rsid w:val="00AD5E6E"/>
    <w:rsid w:val="00AD65B2"/>
    <w:rsid w:val="00AD68B6"/>
    <w:rsid w:val="00AD6C7D"/>
    <w:rsid w:val="00AD7175"/>
    <w:rsid w:val="00AD7584"/>
    <w:rsid w:val="00AD7D97"/>
    <w:rsid w:val="00AE0A47"/>
    <w:rsid w:val="00AE1165"/>
    <w:rsid w:val="00AE11FF"/>
    <w:rsid w:val="00AE154C"/>
    <w:rsid w:val="00AE16E4"/>
    <w:rsid w:val="00AE19D3"/>
    <w:rsid w:val="00AE1B88"/>
    <w:rsid w:val="00AE1D73"/>
    <w:rsid w:val="00AE2507"/>
    <w:rsid w:val="00AE266C"/>
    <w:rsid w:val="00AE2A22"/>
    <w:rsid w:val="00AE2CEB"/>
    <w:rsid w:val="00AE360C"/>
    <w:rsid w:val="00AE3745"/>
    <w:rsid w:val="00AE386D"/>
    <w:rsid w:val="00AE3C01"/>
    <w:rsid w:val="00AE3EAF"/>
    <w:rsid w:val="00AE41EF"/>
    <w:rsid w:val="00AE4249"/>
    <w:rsid w:val="00AE48D7"/>
    <w:rsid w:val="00AE4E04"/>
    <w:rsid w:val="00AE567D"/>
    <w:rsid w:val="00AE5ECB"/>
    <w:rsid w:val="00AE5F11"/>
    <w:rsid w:val="00AE65A9"/>
    <w:rsid w:val="00AE6997"/>
    <w:rsid w:val="00AE6C5C"/>
    <w:rsid w:val="00AE7009"/>
    <w:rsid w:val="00AE7C83"/>
    <w:rsid w:val="00AE7D5C"/>
    <w:rsid w:val="00AF051A"/>
    <w:rsid w:val="00AF0BBD"/>
    <w:rsid w:val="00AF0EAA"/>
    <w:rsid w:val="00AF11FF"/>
    <w:rsid w:val="00AF132B"/>
    <w:rsid w:val="00AF1573"/>
    <w:rsid w:val="00AF1AEF"/>
    <w:rsid w:val="00AF1B70"/>
    <w:rsid w:val="00AF1FED"/>
    <w:rsid w:val="00AF21AF"/>
    <w:rsid w:val="00AF2454"/>
    <w:rsid w:val="00AF2621"/>
    <w:rsid w:val="00AF2753"/>
    <w:rsid w:val="00AF275B"/>
    <w:rsid w:val="00AF2C48"/>
    <w:rsid w:val="00AF2CC4"/>
    <w:rsid w:val="00AF3944"/>
    <w:rsid w:val="00AF41BC"/>
    <w:rsid w:val="00AF4265"/>
    <w:rsid w:val="00AF4CC2"/>
    <w:rsid w:val="00AF4FF3"/>
    <w:rsid w:val="00AF5799"/>
    <w:rsid w:val="00AF59E1"/>
    <w:rsid w:val="00AF5CC9"/>
    <w:rsid w:val="00AF62F1"/>
    <w:rsid w:val="00AF6539"/>
    <w:rsid w:val="00AF6749"/>
    <w:rsid w:val="00AF6982"/>
    <w:rsid w:val="00AF6B04"/>
    <w:rsid w:val="00AF6C7A"/>
    <w:rsid w:val="00AF6FAF"/>
    <w:rsid w:val="00AF709B"/>
    <w:rsid w:val="00AF71A3"/>
    <w:rsid w:val="00AF7635"/>
    <w:rsid w:val="00AF77A2"/>
    <w:rsid w:val="00AF792F"/>
    <w:rsid w:val="00AF7AFD"/>
    <w:rsid w:val="00AF7B91"/>
    <w:rsid w:val="00B00048"/>
    <w:rsid w:val="00B008F5"/>
    <w:rsid w:val="00B00D35"/>
    <w:rsid w:val="00B00D67"/>
    <w:rsid w:val="00B01084"/>
    <w:rsid w:val="00B012C5"/>
    <w:rsid w:val="00B014A0"/>
    <w:rsid w:val="00B01526"/>
    <w:rsid w:val="00B02CFA"/>
    <w:rsid w:val="00B037C5"/>
    <w:rsid w:val="00B037DE"/>
    <w:rsid w:val="00B03981"/>
    <w:rsid w:val="00B03F8E"/>
    <w:rsid w:val="00B0447D"/>
    <w:rsid w:val="00B04B56"/>
    <w:rsid w:val="00B04D41"/>
    <w:rsid w:val="00B0541A"/>
    <w:rsid w:val="00B0569A"/>
    <w:rsid w:val="00B05810"/>
    <w:rsid w:val="00B05C1B"/>
    <w:rsid w:val="00B05D37"/>
    <w:rsid w:val="00B05F98"/>
    <w:rsid w:val="00B064CD"/>
    <w:rsid w:val="00B068EA"/>
    <w:rsid w:val="00B069CE"/>
    <w:rsid w:val="00B07483"/>
    <w:rsid w:val="00B0762C"/>
    <w:rsid w:val="00B07926"/>
    <w:rsid w:val="00B079A4"/>
    <w:rsid w:val="00B07B3A"/>
    <w:rsid w:val="00B07CB0"/>
    <w:rsid w:val="00B1012B"/>
    <w:rsid w:val="00B10AAB"/>
    <w:rsid w:val="00B10B59"/>
    <w:rsid w:val="00B10C10"/>
    <w:rsid w:val="00B10D83"/>
    <w:rsid w:val="00B110A1"/>
    <w:rsid w:val="00B116EF"/>
    <w:rsid w:val="00B117CA"/>
    <w:rsid w:val="00B11BDD"/>
    <w:rsid w:val="00B11DEE"/>
    <w:rsid w:val="00B12126"/>
    <w:rsid w:val="00B122DD"/>
    <w:rsid w:val="00B12379"/>
    <w:rsid w:val="00B12502"/>
    <w:rsid w:val="00B12559"/>
    <w:rsid w:val="00B12707"/>
    <w:rsid w:val="00B128C4"/>
    <w:rsid w:val="00B12951"/>
    <w:rsid w:val="00B12B04"/>
    <w:rsid w:val="00B12FFF"/>
    <w:rsid w:val="00B1323B"/>
    <w:rsid w:val="00B136BF"/>
    <w:rsid w:val="00B137BC"/>
    <w:rsid w:val="00B13A14"/>
    <w:rsid w:val="00B14079"/>
    <w:rsid w:val="00B14514"/>
    <w:rsid w:val="00B14E9D"/>
    <w:rsid w:val="00B15067"/>
    <w:rsid w:val="00B1520F"/>
    <w:rsid w:val="00B153B7"/>
    <w:rsid w:val="00B15B52"/>
    <w:rsid w:val="00B1601B"/>
    <w:rsid w:val="00B168B3"/>
    <w:rsid w:val="00B16F7D"/>
    <w:rsid w:val="00B16FC8"/>
    <w:rsid w:val="00B17026"/>
    <w:rsid w:val="00B1748C"/>
    <w:rsid w:val="00B175F3"/>
    <w:rsid w:val="00B17620"/>
    <w:rsid w:val="00B1797E"/>
    <w:rsid w:val="00B20044"/>
    <w:rsid w:val="00B201AF"/>
    <w:rsid w:val="00B20812"/>
    <w:rsid w:val="00B2112E"/>
    <w:rsid w:val="00B21453"/>
    <w:rsid w:val="00B219E8"/>
    <w:rsid w:val="00B21B25"/>
    <w:rsid w:val="00B21EB4"/>
    <w:rsid w:val="00B228CA"/>
    <w:rsid w:val="00B22AFF"/>
    <w:rsid w:val="00B22DD2"/>
    <w:rsid w:val="00B236E9"/>
    <w:rsid w:val="00B23909"/>
    <w:rsid w:val="00B243CD"/>
    <w:rsid w:val="00B24705"/>
    <w:rsid w:val="00B24711"/>
    <w:rsid w:val="00B24E88"/>
    <w:rsid w:val="00B2502F"/>
    <w:rsid w:val="00B251CA"/>
    <w:rsid w:val="00B25423"/>
    <w:rsid w:val="00B25A48"/>
    <w:rsid w:val="00B25AD1"/>
    <w:rsid w:val="00B25B78"/>
    <w:rsid w:val="00B25D73"/>
    <w:rsid w:val="00B26446"/>
    <w:rsid w:val="00B268E1"/>
    <w:rsid w:val="00B26D4C"/>
    <w:rsid w:val="00B27ABF"/>
    <w:rsid w:val="00B27CC2"/>
    <w:rsid w:val="00B302B7"/>
    <w:rsid w:val="00B305F9"/>
    <w:rsid w:val="00B306B9"/>
    <w:rsid w:val="00B308CA"/>
    <w:rsid w:val="00B30A42"/>
    <w:rsid w:val="00B30B10"/>
    <w:rsid w:val="00B30C51"/>
    <w:rsid w:val="00B30DF2"/>
    <w:rsid w:val="00B31292"/>
    <w:rsid w:val="00B31A7F"/>
    <w:rsid w:val="00B31CBA"/>
    <w:rsid w:val="00B3215C"/>
    <w:rsid w:val="00B322B1"/>
    <w:rsid w:val="00B322B8"/>
    <w:rsid w:val="00B32F1F"/>
    <w:rsid w:val="00B33215"/>
    <w:rsid w:val="00B333E5"/>
    <w:rsid w:val="00B33731"/>
    <w:rsid w:val="00B33733"/>
    <w:rsid w:val="00B33749"/>
    <w:rsid w:val="00B33AA5"/>
    <w:rsid w:val="00B33F7A"/>
    <w:rsid w:val="00B342B7"/>
    <w:rsid w:val="00B342DC"/>
    <w:rsid w:val="00B3528F"/>
    <w:rsid w:val="00B35783"/>
    <w:rsid w:val="00B35B89"/>
    <w:rsid w:val="00B35E08"/>
    <w:rsid w:val="00B35E18"/>
    <w:rsid w:val="00B3652C"/>
    <w:rsid w:val="00B3699D"/>
    <w:rsid w:val="00B36D00"/>
    <w:rsid w:val="00B36D49"/>
    <w:rsid w:val="00B36FA4"/>
    <w:rsid w:val="00B376AF"/>
    <w:rsid w:val="00B37774"/>
    <w:rsid w:val="00B3781A"/>
    <w:rsid w:val="00B402EA"/>
    <w:rsid w:val="00B40382"/>
    <w:rsid w:val="00B40D67"/>
    <w:rsid w:val="00B41677"/>
    <w:rsid w:val="00B4169D"/>
    <w:rsid w:val="00B41CA1"/>
    <w:rsid w:val="00B4291D"/>
    <w:rsid w:val="00B42B87"/>
    <w:rsid w:val="00B42FB7"/>
    <w:rsid w:val="00B433F6"/>
    <w:rsid w:val="00B44036"/>
    <w:rsid w:val="00B44160"/>
    <w:rsid w:val="00B4416B"/>
    <w:rsid w:val="00B44381"/>
    <w:rsid w:val="00B4439B"/>
    <w:rsid w:val="00B44A62"/>
    <w:rsid w:val="00B44FFA"/>
    <w:rsid w:val="00B454D3"/>
    <w:rsid w:val="00B459E7"/>
    <w:rsid w:val="00B45D39"/>
    <w:rsid w:val="00B46138"/>
    <w:rsid w:val="00B46882"/>
    <w:rsid w:val="00B469A1"/>
    <w:rsid w:val="00B46A0F"/>
    <w:rsid w:val="00B46B61"/>
    <w:rsid w:val="00B46BD0"/>
    <w:rsid w:val="00B46D5D"/>
    <w:rsid w:val="00B470C1"/>
    <w:rsid w:val="00B47117"/>
    <w:rsid w:val="00B4722C"/>
    <w:rsid w:val="00B473FA"/>
    <w:rsid w:val="00B474B8"/>
    <w:rsid w:val="00B506D3"/>
    <w:rsid w:val="00B50716"/>
    <w:rsid w:val="00B50CAC"/>
    <w:rsid w:val="00B50D24"/>
    <w:rsid w:val="00B5103F"/>
    <w:rsid w:val="00B52133"/>
    <w:rsid w:val="00B5251B"/>
    <w:rsid w:val="00B52EE4"/>
    <w:rsid w:val="00B53509"/>
    <w:rsid w:val="00B5351A"/>
    <w:rsid w:val="00B5369D"/>
    <w:rsid w:val="00B53FF0"/>
    <w:rsid w:val="00B5401B"/>
    <w:rsid w:val="00B540CE"/>
    <w:rsid w:val="00B5424D"/>
    <w:rsid w:val="00B5466B"/>
    <w:rsid w:val="00B54BE9"/>
    <w:rsid w:val="00B54D5A"/>
    <w:rsid w:val="00B54F93"/>
    <w:rsid w:val="00B5533C"/>
    <w:rsid w:val="00B55482"/>
    <w:rsid w:val="00B55AC4"/>
    <w:rsid w:val="00B5655B"/>
    <w:rsid w:val="00B56898"/>
    <w:rsid w:val="00B56B9E"/>
    <w:rsid w:val="00B56D7A"/>
    <w:rsid w:val="00B56F67"/>
    <w:rsid w:val="00B570E0"/>
    <w:rsid w:val="00B57502"/>
    <w:rsid w:val="00B577ED"/>
    <w:rsid w:val="00B57D00"/>
    <w:rsid w:val="00B57F3C"/>
    <w:rsid w:val="00B57FA8"/>
    <w:rsid w:val="00B610F7"/>
    <w:rsid w:val="00B62397"/>
    <w:rsid w:val="00B62617"/>
    <w:rsid w:val="00B62AEE"/>
    <w:rsid w:val="00B637CC"/>
    <w:rsid w:val="00B63ADB"/>
    <w:rsid w:val="00B63C8E"/>
    <w:rsid w:val="00B646C1"/>
    <w:rsid w:val="00B647F5"/>
    <w:rsid w:val="00B64A86"/>
    <w:rsid w:val="00B64F90"/>
    <w:rsid w:val="00B652C4"/>
    <w:rsid w:val="00B6535A"/>
    <w:rsid w:val="00B65835"/>
    <w:rsid w:val="00B65939"/>
    <w:rsid w:val="00B66213"/>
    <w:rsid w:val="00B66426"/>
    <w:rsid w:val="00B666E7"/>
    <w:rsid w:val="00B66A73"/>
    <w:rsid w:val="00B66E51"/>
    <w:rsid w:val="00B700B1"/>
    <w:rsid w:val="00B701FB"/>
    <w:rsid w:val="00B70239"/>
    <w:rsid w:val="00B702A6"/>
    <w:rsid w:val="00B70935"/>
    <w:rsid w:val="00B70EF3"/>
    <w:rsid w:val="00B70FB6"/>
    <w:rsid w:val="00B71469"/>
    <w:rsid w:val="00B71CF5"/>
    <w:rsid w:val="00B71F24"/>
    <w:rsid w:val="00B71F5D"/>
    <w:rsid w:val="00B72737"/>
    <w:rsid w:val="00B7324E"/>
    <w:rsid w:val="00B734BA"/>
    <w:rsid w:val="00B73AD5"/>
    <w:rsid w:val="00B73CB0"/>
    <w:rsid w:val="00B73D0B"/>
    <w:rsid w:val="00B73F6A"/>
    <w:rsid w:val="00B7414C"/>
    <w:rsid w:val="00B7494A"/>
    <w:rsid w:val="00B75122"/>
    <w:rsid w:val="00B751B5"/>
    <w:rsid w:val="00B75472"/>
    <w:rsid w:val="00B755F9"/>
    <w:rsid w:val="00B75AF8"/>
    <w:rsid w:val="00B75D9C"/>
    <w:rsid w:val="00B76273"/>
    <w:rsid w:val="00B76907"/>
    <w:rsid w:val="00B76E3B"/>
    <w:rsid w:val="00B76F14"/>
    <w:rsid w:val="00B770A6"/>
    <w:rsid w:val="00B772A6"/>
    <w:rsid w:val="00B7792F"/>
    <w:rsid w:val="00B80115"/>
    <w:rsid w:val="00B80297"/>
    <w:rsid w:val="00B80536"/>
    <w:rsid w:val="00B80CA0"/>
    <w:rsid w:val="00B80CA9"/>
    <w:rsid w:val="00B80CBA"/>
    <w:rsid w:val="00B80CC5"/>
    <w:rsid w:val="00B80FA1"/>
    <w:rsid w:val="00B8109C"/>
    <w:rsid w:val="00B81182"/>
    <w:rsid w:val="00B81288"/>
    <w:rsid w:val="00B812A3"/>
    <w:rsid w:val="00B8192A"/>
    <w:rsid w:val="00B81B69"/>
    <w:rsid w:val="00B81C8E"/>
    <w:rsid w:val="00B821F0"/>
    <w:rsid w:val="00B8260E"/>
    <w:rsid w:val="00B8266E"/>
    <w:rsid w:val="00B8313C"/>
    <w:rsid w:val="00B8372D"/>
    <w:rsid w:val="00B8399E"/>
    <w:rsid w:val="00B83DBF"/>
    <w:rsid w:val="00B83EA9"/>
    <w:rsid w:val="00B84142"/>
    <w:rsid w:val="00B849FE"/>
    <w:rsid w:val="00B84B05"/>
    <w:rsid w:val="00B85589"/>
    <w:rsid w:val="00B859EE"/>
    <w:rsid w:val="00B859F6"/>
    <w:rsid w:val="00B85BDC"/>
    <w:rsid w:val="00B86A89"/>
    <w:rsid w:val="00B870D9"/>
    <w:rsid w:val="00B8793E"/>
    <w:rsid w:val="00B87EFD"/>
    <w:rsid w:val="00B87F7C"/>
    <w:rsid w:val="00B900D1"/>
    <w:rsid w:val="00B9049F"/>
    <w:rsid w:val="00B914DC"/>
    <w:rsid w:val="00B915CD"/>
    <w:rsid w:val="00B91D70"/>
    <w:rsid w:val="00B9235A"/>
    <w:rsid w:val="00B92CAD"/>
    <w:rsid w:val="00B92EBC"/>
    <w:rsid w:val="00B933F7"/>
    <w:rsid w:val="00B934CB"/>
    <w:rsid w:val="00B939A1"/>
    <w:rsid w:val="00B93A06"/>
    <w:rsid w:val="00B93CEB"/>
    <w:rsid w:val="00B93DFE"/>
    <w:rsid w:val="00B93E42"/>
    <w:rsid w:val="00B941CE"/>
    <w:rsid w:val="00B9424A"/>
    <w:rsid w:val="00B95738"/>
    <w:rsid w:val="00B95BF6"/>
    <w:rsid w:val="00B95E16"/>
    <w:rsid w:val="00B963B2"/>
    <w:rsid w:val="00B96515"/>
    <w:rsid w:val="00B96AB6"/>
    <w:rsid w:val="00B96C2C"/>
    <w:rsid w:val="00B979CE"/>
    <w:rsid w:val="00BA0811"/>
    <w:rsid w:val="00BA0956"/>
    <w:rsid w:val="00BA0B00"/>
    <w:rsid w:val="00BA0B47"/>
    <w:rsid w:val="00BA0BD5"/>
    <w:rsid w:val="00BA0E44"/>
    <w:rsid w:val="00BA10A5"/>
    <w:rsid w:val="00BA1D49"/>
    <w:rsid w:val="00BA1D4E"/>
    <w:rsid w:val="00BA2469"/>
    <w:rsid w:val="00BA28A3"/>
    <w:rsid w:val="00BA2C79"/>
    <w:rsid w:val="00BA3222"/>
    <w:rsid w:val="00BA33D1"/>
    <w:rsid w:val="00BA3AA3"/>
    <w:rsid w:val="00BA3B7F"/>
    <w:rsid w:val="00BA3D34"/>
    <w:rsid w:val="00BA4652"/>
    <w:rsid w:val="00BA489D"/>
    <w:rsid w:val="00BA4EFB"/>
    <w:rsid w:val="00BA557B"/>
    <w:rsid w:val="00BA5627"/>
    <w:rsid w:val="00BA56F3"/>
    <w:rsid w:val="00BA5CAF"/>
    <w:rsid w:val="00BA5D2E"/>
    <w:rsid w:val="00BA5E1F"/>
    <w:rsid w:val="00BA6100"/>
    <w:rsid w:val="00BA6668"/>
    <w:rsid w:val="00BA6C3C"/>
    <w:rsid w:val="00BA6DC1"/>
    <w:rsid w:val="00BA73B6"/>
    <w:rsid w:val="00BA763E"/>
    <w:rsid w:val="00BA7998"/>
    <w:rsid w:val="00BA79AD"/>
    <w:rsid w:val="00BA7F2F"/>
    <w:rsid w:val="00BA7FA5"/>
    <w:rsid w:val="00BB0115"/>
    <w:rsid w:val="00BB015D"/>
    <w:rsid w:val="00BB0D1F"/>
    <w:rsid w:val="00BB122F"/>
    <w:rsid w:val="00BB1B86"/>
    <w:rsid w:val="00BB1E60"/>
    <w:rsid w:val="00BB1F6D"/>
    <w:rsid w:val="00BB202A"/>
    <w:rsid w:val="00BB20FF"/>
    <w:rsid w:val="00BB21A3"/>
    <w:rsid w:val="00BB227E"/>
    <w:rsid w:val="00BB27D0"/>
    <w:rsid w:val="00BB2887"/>
    <w:rsid w:val="00BB2C7C"/>
    <w:rsid w:val="00BB2D8D"/>
    <w:rsid w:val="00BB2FCD"/>
    <w:rsid w:val="00BB3057"/>
    <w:rsid w:val="00BB30BA"/>
    <w:rsid w:val="00BB3495"/>
    <w:rsid w:val="00BB34BD"/>
    <w:rsid w:val="00BB3A64"/>
    <w:rsid w:val="00BB465C"/>
    <w:rsid w:val="00BB46F2"/>
    <w:rsid w:val="00BB48A2"/>
    <w:rsid w:val="00BB503C"/>
    <w:rsid w:val="00BB5051"/>
    <w:rsid w:val="00BB5588"/>
    <w:rsid w:val="00BB5691"/>
    <w:rsid w:val="00BB5988"/>
    <w:rsid w:val="00BB5D77"/>
    <w:rsid w:val="00BB60F5"/>
    <w:rsid w:val="00BB6B17"/>
    <w:rsid w:val="00BB6BD2"/>
    <w:rsid w:val="00BB6CB1"/>
    <w:rsid w:val="00BB6D63"/>
    <w:rsid w:val="00BB723C"/>
    <w:rsid w:val="00BB78D9"/>
    <w:rsid w:val="00BB7D50"/>
    <w:rsid w:val="00BC02EB"/>
    <w:rsid w:val="00BC0C4A"/>
    <w:rsid w:val="00BC19AB"/>
    <w:rsid w:val="00BC1AB2"/>
    <w:rsid w:val="00BC1B39"/>
    <w:rsid w:val="00BC1DEA"/>
    <w:rsid w:val="00BC24CA"/>
    <w:rsid w:val="00BC2768"/>
    <w:rsid w:val="00BC282D"/>
    <w:rsid w:val="00BC2D33"/>
    <w:rsid w:val="00BC33CB"/>
    <w:rsid w:val="00BC3555"/>
    <w:rsid w:val="00BC373B"/>
    <w:rsid w:val="00BC3856"/>
    <w:rsid w:val="00BC3B7E"/>
    <w:rsid w:val="00BC3D98"/>
    <w:rsid w:val="00BC5084"/>
    <w:rsid w:val="00BC528E"/>
    <w:rsid w:val="00BC5A50"/>
    <w:rsid w:val="00BC5FD9"/>
    <w:rsid w:val="00BC6870"/>
    <w:rsid w:val="00BC6A62"/>
    <w:rsid w:val="00BC6A99"/>
    <w:rsid w:val="00BC6D80"/>
    <w:rsid w:val="00BC6F83"/>
    <w:rsid w:val="00BC71E5"/>
    <w:rsid w:val="00BC76F4"/>
    <w:rsid w:val="00BC7774"/>
    <w:rsid w:val="00BD02F3"/>
    <w:rsid w:val="00BD0434"/>
    <w:rsid w:val="00BD098F"/>
    <w:rsid w:val="00BD0C2A"/>
    <w:rsid w:val="00BD1570"/>
    <w:rsid w:val="00BD183C"/>
    <w:rsid w:val="00BD1EA7"/>
    <w:rsid w:val="00BD20ED"/>
    <w:rsid w:val="00BD2355"/>
    <w:rsid w:val="00BD2426"/>
    <w:rsid w:val="00BD2D16"/>
    <w:rsid w:val="00BD3707"/>
    <w:rsid w:val="00BD3A4D"/>
    <w:rsid w:val="00BD3BE5"/>
    <w:rsid w:val="00BD4227"/>
    <w:rsid w:val="00BD508A"/>
    <w:rsid w:val="00BD55FC"/>
    <w:rsid w:val="00BD5679"/>
    <w:rsid w:val="00BD5BFC"/>
    <w:rsid w:val="00BD60A3"/>
    <w:rsid w:val="00BD6243"/>
    <w:rsid w:val="00BD680A"/>
    <w:rsid w:val="00BD6907"/>
    <w:rsid w:val="00BD724F"/>
    <w:rsid w:val="00BD750E"/>
    <w:rsid w:val="00BD79E4"/>
    <w:rsid w:val="00BE0535"/>
    <w:rsid w:val="00BE058B"/>
    <w:rsid w:val="00BE074C"/>
    <w:rsid w:val="00BE094A"/>
    <w:rsid w:val="00BE0B17"/>
    <w:rsid w:val="00BE0C29"/>
    <w:rsid w:val="00BE195D"/>
    <w:rsid w:val="00BE1C6D"/>
    <w:rsid w:val="00BE208B"/>
    <w:rsid w:val="00BE21B9"/>
    <w:rsid w:val="00BE2511"/>
    <w:rsid w:val="00BE2713"/>
    <w:rsid w:val="00BE2C7B"/>
    <w:rsid w:val="00BE3256"/>
    <w:rsid w:val="00BE3495"/>
    <w:rsid w:val="00BE3610"/>
    <w:rsid w:val="00BE367B"/>
    <w:rsid w:val="00BE38D2"/>
    <w:rsid w:val="00BE4392"/>
    <w:rsid w:val="00BE4893"/>
    <w:rsid w:val="00BE4BE6"/>
    <w:rsid w:val="00BE4CA3"/>
    <w:rsid w:val="00BE55DF"/>
    <w:rsid w:val="00BE58C2"/>
    <w:rsid w:val="00BE5D1B"/>
    <w:rsid w:val="00BE63D8"/>
    <w:rsid w:val="00BE657C"/>
    <w:rsid w:val="00BE69A7"/>
    <w:rsid w:val="00BE6DA1"/>
    <w:rsid w:val="00BE700B"/>
    <w:rsid w:val="00BE71BB"/>
    <w:rsid w:val="00BE72A6"/>
    <w:rsid w:val="00BE7698"/>
    <w:rsid w:val="00BE7925"/>
    <w:rsid w:val="00BF0053"/>
    <w:rsid w:val="00BF0161"/>
    <w:rsid w:val="00BF0681"/>
    <w:rsid w:val="00BF07FF"/>
    <w:rsid w:val="00BF0808"/>
    <w:rsid w:val="00BF0BA9"/>
    <w:rsid w:val="00BF0CA4"/>
    <w:rsid w:val="00BF0F07"/>
    <w:rsid w:val="00BF159A"/>
    <w:rsid w:val="00BF187B"/>
    <w:rsid w:val="00BF2094"/>
    <w:rsid w:val="00BF20A4"/>
    <w:rsid w:val="00BF2168"/>
    <w:rsid w:val="00BF291F"/>
    <w:rsid w:val="00BF2D2F"/>
    <w:rsid w:val="00BF355C"/>
    <w:rsid w:val="00BF3816"/>
    <w:rsid w:val="00BF3A5F"/>
    <w:rsid w:val="00BF3D9C"/>
    <w:rsid w:val="00BF457C"/>
    <w:rsid w:val="00BF4AC5"/>
    <w:rsid w:val="00BF4B18"/>
    <w:rsid w:val="00BF4EC7"/>
    <w:rsid w:val="00BF5015"/>
    <w:rsid w:val="00BF50C9"/>
    <w:rsid w:val="00BF5ADD"/>
    <w:rsid w:val="00BF5B16"/>
    <w:rsid w:val="00BF5D0F"/>
    <w:rsid w:val="00BF5D80"/>
    <w:rsid w:val="00BF5E24"/>
    <w:rsid w:val="00BF5F45"/>
    <w:rsid w:val="00BF61E9"/>
    <w:rsid w:val="00BF670D"/>
    <w:rsid w:val="00BF67B5"/>
    <w:rsid w:val="00BF6C10"/>
    <w:rsid w:val="00BF6D00"/>
    <w:rsid w:val="00BF6D66"/>
    <w:rsid w:val="00BF716D"/>
    <w:rsid w:val="00BF74B5"/>
    <w:rsid w:val="00BF7523"/>
    <w:rsid w:val="00BF7592"/>
    <w:rsid w:val="00BF7A5B"/>
    <w:rsid w:val="00BF7CEE"/>
    <w:rsid w:val="00BF7EBF"/>
    <w:rsid w:val="00C00785"/>
    <w:rsid w:val="00C00795"/>
    <w:rsid w:val="00C0089E"/>
    <w:rsid w:val="00C00ADE"/>
    <w:rsid w:val="00C00F7B"/>
    <w:rsid w:val="00C011F5"/>
    <w:rsid w:val="00C01209"/>
    <w:rsid w:val="00C01F1F"/>
    <w:rsid w:val="00C01F5C"/>
    <w:rsid w:val="00C01F5F"/>
    <w:rsid w:val="00C020E2"/>
    <w:rsid w:val="00C0293D"/>
    <w:rsid w:val="00C02DB2"/>
    <w:rsid w:val="00C02FDF"/>
    <w:rsid w:val="00C03109"/>
    <w:rsid w:val="00C034A2"/>
    <w:rsid w:val="00C0397D"/>
    <w:rsid w:val="00C039F6"/>
    <w:rsid w:val="00C04088"/>
    <w:rsid w:val="00C04098"/>
    <w:rsid w:val="00C0466C"/>
    <w:rsid w:val="00C04A58"/>
    <w:rsid w:val="00C04A73"/>
    <w:rsid w:val="00C04AA9"/>
    <w:rsid w:val="00C04E90"/>
    <w:rsid w:val="00C04F1A"/>
    <w:rsid w:val="00C05396"/>
    <w:rsid w:val="00C05670"/>
    <w:rsid w:val="00C05DD8"/>
    <w:rsid w:val="00C0669D"/>
    <w:rsid w:val="00C06B41"/>
    <w:rsid w:val="00C06BAE"/>
    <w:rsid w:val="00C06C72"/>
    <w:rsid w:val="00C07541"/>
    <w:rsid w:val="00C10004"/>
    <w:rsid w:val="00C1028D"/>
    <w:rsid w:val="00C1036D"/>
    <w:rsid w:val="00C1037D"/>
    <w:rsid w:val="00C10384"/>
    <w:rsid w:val="00C10926"/>
    <w:rsid w:val="00C10F2B"/>
    <w:rsid w:val="00C10F49"/>
    <w:rsid w:val="00C11092"/>
    <w:rsid w:val="00C110DD"/>
    <w:rsid w:val="00C1114B"/>
    <w:rsid w:val="00C113BC"/>
    <w:rsid w:val="00C119A1"/>
    <w:rsid w:val="00C11A91"/>
    <w:rsid w:val="00C11C9B"/>
    <w:rsid w:val="00C12082"/>
    <w:rsid w:val="00C12255"/>
    <w:rsid w:val="00C1251E"/>
    <w:rsid w:val="00C12ABA"/>
    <w:rsid w:val="00C12ACB"/>
    <w:rsid w:val="00C1303A"/>
    <w:rsid w:val="00C130A7"/>
    <w:rsid w:val="00C13711"/>
    <w:rsid w:val="00C13988"/>
    <w:rsid w:val="00C13B57"/>
    <w:rsid w:val="00C14C93"/>
    <w:rsid w:val="00C14D99"/>
    <w:rsid w:val="00C1507B"/>
    <w:rsid w:val="00C152BA"/>
    <w:rsid w:val="00C1553C"/>
    <w:rsid w:val="00C1559F"/>
    <w:rsid w:val="00C15992"/>
    <w:rsid w:val="00C15A83"/>
    <w:rsid w:val="00C1605C"/>
    <w:rsid w:val="00C1627E"/>
    <w:rsid w:val="00C16550"/>
    <w:rsid w:val="00C166CE"/>
    <w:rsid w:val="00C16A64"/>
    <w:rsid w:val="00C16B1B"/>
    <w:rsid w:val="00C16C30"/>
    <w:rsid w:val="00C16D18"/>
    <w:rsid w:val="00C1719A"/>
    <w:rsid w:val="00C175D8"/>
    <w:rsid w:val="00C1777C"/>
    <w:rsid w:val="00C17B1B"/>
    <w:rsid w:val="00C17B64"/>
    <w:rsid w:val="00C17C1F"/>
    <w:rsid w:val="00C17C8A"/>
    <w:rsid w:val="00C20292"/>
    <w:rsid w:val="00C20305"/>
    <w:rsid w:val="00C20530"/>
    <w:rsid w:val="00C20C0C"/>
    <w:rsid w:val="00C20CC1"/>
    <w:rsid w:val="00C20CC4"/>
    <w:rsid w:val="00C20F17"/>
    <w:rsid w:val="00C21549"/>
    <w:rsid w:val="00C215FF"/>
    <w:rsid w:val="00C217E6"/>
    <w:rsid w:val="00C223B0"/>
    <w:rsid w:val="00C22521"/>
    <w:rsid w:val="00C22558"/>
    <w:rsid w:val="00C226C3"/>
    <w:rsid w:val="00C22BBC"/>
    <w:rsid w:val="00C22BC3"/>
    <w:rsid w:val="00C23325"/>
    <w:rsid w:val="00C23879"/>
    <w:rsid w:val="00C23D3C"/>
    <w:rsid w:val="00C246B0"/>
    <w:rsid w:val="00C2489E"/>
    <w:rsid w:val="00C24F4A"/>
    <w:rsid w:val="00C2582C"/>
    <w:rsid w:val="00C25CDD"/>
    <w:rsid w:val="00C263F9"/>
    <w:rsid w:val="00C26466"/>
    <w:rsid w:val="00C26D20"/>
    <w:rsid w:val="00C26E58"/>
    <w:rsid w:val="00C272B6"/>
    <w:rsid w:val="00C27AE8"/>
    <w:rsid w:val="00C27FEC"/>
    <w:rsid w:val="00C30382"/>
    <w:rsid w:val="00C30569"/>
    <w:rsid w:val="00C305B1"/>
    <w:rsid w:val="00C30A8F"/>
    <w:rsid w:val="00C30BF7"/>
    <w:rsid w:val="00C30E87"/>
    <w:rsid w:val="00C30FF4"/>
    <w:rsid w:val="00C3180C"/>
    <w:rsid w:val="00C32887"/>
    <w:rsid w:val="00C32B61"/>
    <w:rsid w:val="00C32C04"/>
    <w:rsid w:val="00C32DDD"/>
    <w:rsid w:val="00C33329"/>
    <w:rsid w:val="00C337DB"/>
    <w:rsid w:val="00C33803"/>
    <w:rsid w:val="00C33B18"/>
    <w:rsid w:val="00C34379"/>
    <w:rsid w:val="00C34591"/>
    <w:rsid w:val="00C34F17"/>
    <w:rsid w:val="00C34F38"/>
    <w:rsid w:val="00C35211"/>
    <w:rsid w:val="00C35732"/>
    <w:rsid w:val="00C3588C"/>
    <w:rsid w:val="00C36116"/>
    <w:rsid w:val="00C364C8"/>
    <w:rsid w:val="00C3678F"/>
    <w:rsid w:val="00C3683B"/>
    <w:rsid w:val="00C3692C"/>
    <w:rsid w:val="00C36D2A"/>
    <w:rsid w:val="00C36E80"/>
    <w:rsid w:val="00C379B5"/>
    <w:rsid w:val="00C37F4A"/>
    <w:rsid w:val="00C37FF6"/>
    <w:rsid w:val="00C401F8"/>
    <w:rsid w:val="00C409D8"/>
    <w:rsid w:val="00C410B8"/>
    <w:rsid w:val="00C410E4"/>
    <w:rsid w:val="00C41187"/>
    <w:rsid w:val="00C41B4A"/>
    <w:rsid w:val="00C41FA7"/>
    <w:rsid w:val="00C41FBE"/>
    <w:rsid w:val="00C422E9"/>
    <w:rsid w:val="00C423EC"/>
    <w:rsid w:val="00C42508"/>
    <w:rsid w:val="00C42A1E"/>
    <w:rsid w:val="00C42CB4"/>
    <w:rsid w:val="00C43075"/>
    <w:rsid w:val="00C43DCA"/>
    <w:rsid w:val="00C43FE1"/>
    <w:rsid w:val="00C44094"/>
    <w:rsid w:val="00C4495D"/>
    <w:rsid w:val="00C44D93"/>
    <w:rsid w:val="00C44E60"/>
    <w:rsid w:val="00C45622"/>
    <w:rsid w:val="00C45695"/>
    <w:rsid w:val="00C46D73"/>
    <w:rsid w:val="00C46F40"/>
    <w:rsid w:val="00C47035"/>
    <w:rsid w:val="00C470ED"/>
    <w:rsid w:val="00C47205"/>
    <w:rsid w:val="00C474A5"/>
    <w:rsid w:val="00C47649"/>
    <w:rsid w:val="00C50261"/>
    <w:rsid w:val="00C5056A"/>
    <w:rsid w:val="00C50816"/>
    <w:rsid w:val="00C50A30"/>
    <w:rsid w:val="00C50A90"/>
    <w:rsid w:val="00C50B1D"/>
    <w:rsid w:val="00C50F5B"/>
    <w:rsid w:val="00C512E2"/>
    <w:rsid w:val="00C51414"/>
    <w:rsid w:val="00C52254"/>
    <w:rsid w:val="00C523C0"/>
    <w:rsid w:val="00C5243C"/>
    <w:rsid w:val="00C5274F"/>
    <w:rsid w:val="00C528BA"/>
    <w:rsid w:val="00C52929"/>
    <w:rsid w:val="00C5296D"/>
    <w:rsid w:val="00C52D98"/>
    <w:rsid w:val="00C530F0"/>
    <w:rsid w:val="00C5351B"/>
    <w:rsid w:val="00C536C1"/>
    <w:rsid w:val="00C536F5"/>
    <w:rsid w:val="00C5370A"/>
    <w:rsid w:val="00C53AAF"/>
    <w:rsid w:val="00C53BAF"/>
    <w:rsid w:val="00C53D78"/>
    <w:rsid w:val="00C54C02"/>
    <w:rsid w:val="00C55735"/>
    <w:rsid w:val="00C5580D"/>
    <w:rsid w:val="00C55903"/>
    <w:rsid w:val="00C55A14"/>
    <w:rsid w:val="00C55A5F"/>
    <w:rsid w:val="00C55D74"/>
    <w:rsid w:val="00C55F66"/>
    <w:rsid w:val="00C561BD"/>
    <w:rsid w:val="00C56853"/>
    <w:rsid w:val="00C56BA3"/>
    <w:rsid w:val="00C56E13"/>
    <w:rsid w:val="00C56F3F"/>
    <w:rsid w:val="00C5710D"/>
    <w:rsid w:val="00C57197"/>
    <w:rsid w:val="00C609F6"/>
    <w:rsid w:val="00C60F5E"/>
    <w:rsid w:val="00C610A2"/>
    <w:rsid w:val="00C6138F"/>
    <w:rsid w:val="00C61552"/>
    <w:rsid w:val="00C617AC"/>
    <w:rsid w:val="00C61A96"/>
    <w:rsid w:val="00C61DF9"/>
    <w:rsid w:val="00C62049"/>
    <w:rsid w:val="00C62374"/>
    <w:rsid w:val="00C625F5"/>
    <w:rsid w:val="00C627E2"/>
    <w:rsid w:val="00C62927"/>
    <w:rsid w:val="00C62A68"/>
    <w:rsid w:val="00C633B7"/>
    <w:rsid w:val="00C63413"/>
    <w:rsid w:val="00C63462"/>
    <w:rsid w:val="00C63538"/>
    <w:rsid w:val="00C635EB"/>
    <w:rsid w:val="00C638C8"/>
    <w:rsid w:val="00C6403A"/>
    <w:rsid w:val="00C642DD"/>
    <w:rsid w:val="00C648FB"/>
    <w:rsid w:val="00C64928"/>
    <w:rsid w:val="00C64C1C"/>
    <w:rsid w:val="00C64DA9"/>
    <w:rsid w:val="00C65179"/>
    <w:rsid w:val="00C66D18"/>
    <w:rsid w:val="00C67683"/>
    <w:rsid w:val="00C67904"/>
    <w:rsid w:val="00C67A1E"/>
    <w:rsid w:val="00C7005D"/>
    <w:rsid w:val="00C703B7"/>
    <w:rsid w:val="00C70771"/>
    <w:rsid w:val="00C70B51"/>
    <w:rsid w:val="00C70EE1"/>
    <w:rsid w:val="00C712BF"/>
    <w:rsid w:val="00C7149E"/>
    <w:rsid w:val="00C717D4"/>
    <w:rsid w:val="00C71876"/>
    <w:rsid w:val="00C718A9"/>
    <w:rsid w:val="00C71F93"/>
    <w:rsid w:val="00C72373"/>
    <w:rsid w:val="00C727A5"/>
    <w:rsid w:val="00C7280B"/>
    <w:rsid w:val="00C72993"/>
    <w:rsid w:val="00C73020"/>
    <w:rsid w:val="00C73891"/>
    <w:rsid w:val="00C73FEA"/>
    <w:rsid w:val="00C744E7"/>
    <w:rsid w:val="00C7489E"/>
    <w:rsid w:val="00C75104"/>
    <w:rsid w:val="00C75198"/>
    <w:rsid w:val="00C7537B"/>
    <w:rsid w:val="00C75453"/>
    <w:rsid w:val="00C75C42"/>
    <w:rsid w:val="00C75EC6"/>
    <w:rsid w:val="00C76092"/>
    <w:rsid w:val="00C760D0"/>
    <w:rsid w:val="00C76425"/>
    <w:rsid w:val="00C76B3B"/>
    <w:rsid w:val="00C77165"/>
    <w:rsid w:val="00C77302"/>
    <w:rsid w:val="00C7739C"/>
    <w:rsid w:val="00C7755E"/>
    <w:rsid w:val="00C7767A"/>
    <w:rsid w:val="00C777B0"/>
    <w:rsid w:val="00C77EA2"/>
    <w:rsid w:val="00C803D8"/>
    <w:rsid w:val="00C807BE"/>
    <w:rsid w:val="00C80D9A"/>
    <w:rsid w:val="00C80E8E"/>
    <w:rsid w:val="00C80FFF"/>
    <w:rsid w:val="00C8172B"/>
    <w:rsid w:val="00C81C77"/>
    <w:rsid w:val="00C821E8"/>
    <w:rsid w:val="00C8257E"/>
    <w:rsid w:val="00C82EB1"/>
    <w:rsid w:val="00C830E9"/>
    <w:rsid w:val="00C834A3"/>
    <w:rsid w:val="00C835AF"/>
    <w:rsid w:val="00C838A5"/>
    <w:rsid w:val="00C83C91"/>
    <w:rsid w:val="00C84098"/>
    <w:rsid w:val="00C8474D"/>
    <w:rsid w:val="00C849ED"/>
    <w:rsid w:val="00C84EF8"/>
    <w:rsid w:val="00C851F3"/>
    <w:rsid w:val="00C85222"/>
    <w:rsid w:val="00C852B6"/>
    <w:rsid w:val="00C86205"/>
    <w:rsid w:val="00C86580"/>
    <w:rsid w:val="00C86836"/>
    <w:rsid w:val="00C86984"/>
    <w:rsid w:val="00C86F20"/>
    <w:rsid w:val="00C87162"/>
    <w:rsid w:val="00C87228"/>
    <w:rsid w:val="00C87594"/>
    <w:rsid w:val="00C87AD0"/>
    <w:rsid w:val="00C87C28"/>
    <w:rsid w:val="00C87CFD"/>
    <w:rsid w:val="00C87D06"/>
    <w:rsid w:val="00C87EA9"/>
    <w:rsid w:val="00C87F5F"/>
    <w:rsid w:val="00C9011D"/>
    <w:rsid w:val="00C903F8"/>
    <w:rsid w:val="00C909FC"/>
    <w:rsid w:val="00C90C49"/>
    <w:rsid w:val="00C90DF1"/>
    <w:rsid w:val="00C90E8C"/>
    <w:rsid w:val="00C91894"/>
    <w:rsid w:val="00C919D5"/>
    <w:rsid w:val="00C91F1D"/>
    <w:rsid w:val="00C92359"/>
    <w:rsid w:val="00C9235D"/>
    <w:rsid w:val="00C92AB4"/>
    <w:rsid w:val="00C92B9C"/>
    <w:rsid w:val="00C92D2E"/>
    <w:rsid w:val="00C92E97"/>
    <w:rsid w:val="00C937A5"/>
    <w:rsid w:val="00C93BC8"/>
    <w:rsid w:val="00C943E5"/>
    <w:rsid w:val="00C94695"/>
    <w:rsid w:val="00C948F5"/>
    <w:rsid w:val="00C9528F"/>
    <w:rsid w:val="00C95441"/>
    <w:rsid w:val="00C958E0"/>
    <w:rsid w:val="00C9618A"/>
    <w:rsid w:val="00C96514"/>
    <w:rsid w:val="00C969B1"/>
    <w:rsid w:val="00C969D7"/>
    <w:rsid w:val="00C96DAF"/>
    <w:rsid w:val="00C9714B"/>
    <w:rsid w:val="00C9720D"/>
    <w:rsid w:val="00C97B09"/>
    <w:rsid w:val="00CA0647"/>
    <w:rsid w:val="00CA07F9"/>
    <w:rsid w:val="00CA0D18"/>
    <w:rsid w:val="00CA0E60"/>
    <w:rsid w:val="00CA1162"/>
    <w:rsid w:val="00CA1391"/>
    <w:rsid w:val="00CA1749"/>
    <w:rsid w:val="00CA1A67"/>
    <w:rsid w:val="00CA1ABD"/>
    <w:rsid w:val="00CA20F0"/>
    <w:rsid w:val="00CA25A2"/>
    <w:rsid w:val="00CA273B"/>
    <w:rsid w:val="00CA2CDB"/>
    <w:rsid w:val="00CA2E6F"/>
    <w:rsid w:val="00CA3E1C"/>
    <w:rsid w:val="00CA40E2"/>
    <w:rsid w:val="00CA42FE"/>
    <w:rsid w:val="00CA47AF"/>
    <w:rsid w:val="00CA4FAB"/>
    <w:rsid w:val="00CA5319"/>
    <w:rsid w:val="00CA53E8"/>
    <w:rsid w:val="00CA54B3"/>
    <w:rsid w:val="00CA5C30"/>
    <w:rsid w:val="00CA5DA5"/>
    <w:rsid w:val="00CA6126"/>
    <w:rsid w:val="00CA6EFD"/>
    <w:rsid w:val="00CA6FCD"/>
    <w:rsid w:val="00CA750A"/>
    <w:rsid w:val="00CA7556"/>
    <w:rsid w:val="00CA755C"/>
    <w:rsid w:val="00CA79D0"/>
    <w:rsid w:val="00CA7B0B"/>
    <w:rsid w:val="00CA7D3C"/>
    <w:rsid w:val="00CA7FA3"/>
    <w:rsid w:val="00CB0123"/>
    <w:rsid w:val="00CB022C"/>
    <w:rsid w:val="00CB0722"/>
    <w:rsid w:val="00CB0EAB"/>
    <w:rsid w:val="00CB1C8B"/>
    <w:rsid w:val="00CB1D93"/>
    <w:rsid w:val="00CB1F0A"/>
    <w:rsid w:val="00CB2103"/>
    <w:rsid w:val="00CB2515"/>
    <w:rsid w:val="00CB26FF"/>
    <w:rsid w:val="00CB2B98"/>
    <w:rsid w:val="00CB2DFF"/>
    <w:rsid w:val="00CB3171"/>
    <w:rsid w:val="00CB3516"/>
    <w:rsid w:val="00CB37CE"/>
    <w:rsid w:val="00CB4123"/>
    <w:rsid w:val="00CB43DA"/>
    <w:rsid w:val="00CB43E4"/>
    <w:rsid w:val="00CB4670"/>
    <w:rsid w:val="00CB471B"/>
    <w:rsid w:val="00CB4967"/>
    <w:rsid w:val="00CB4E13"/>
    <w:rsid w:val="00CB52FD"/>
    <w:rsid w:val="00CB56F6"/>
    <w:rsid w:val="00CB573C"/>
    <w:rsid w:val="00CB578F"/>
    <w:rsid w:val="00CB5892"/>
    <w:rsid w:val="00CB5D23"/>
    <w:rsid w:val="00CB6618"/>
    <w:rsid w:val="00CB6822"/>
    <w:rsid w:val="00CB696A"/>
    <w:rsid w:val="00CB6F44"/>
    <w:rsid w:val="00CB7796"/>
    <w:rsid w:val="00CB7D13"/>
    <w:rsid w:val="00CC0096"/>
    <w:rsid w:val="00CC044E"/>
    <w:rsid w:val="00CC0ADB"/>
    <w:rsid w:val="00CC0E61"/>
    <w:rsid w:val="00CC19D5"/>
    <w:rsid w:val="00CC1AEE"/>
    <w:rsid w:val="00CC20D1"/>
    <w:rsid w:val="00CC2392"/>
    <w:rsid w:val="00CC2EAA"/>
    <w:rsid w:val="00CC2F0F"/>
    <w:rsid w:val="00CC3146"/>
    <w:rsid w:val="00CC3679"/>
    <w:rsid w:val="00CC445F"/>
    <w:rsid w:val="00CC4CB1"/>
    <w:rsid w:val="00CC4F55"/>
    <w:rsid w:val="00CC5202"/>
    <w:rsid w:val="00CC52F8"/>
    <w:rsid w:val="00CC58BF"/>
    <w:rsid w:val="00CC641D"/>
    <w:rsid w:val="00CC7470"/>
    <w:rsid w:val="00CC77FD"/>
    <w:rsid w:val="00CC7E0D"/>
    <w:rsid w:val="00CC7E92"/>
    <w:rsid w:val="00CC7FE9"/>
    <w:rsid w:val="00CD0206"/>
    <w:rsid w:val="00CD0582"/>
    <w:rsid w:val="00CD0A55"/>
    <w:rsid w:val="00CD0A8F"/>
    <w:rsid w:val="00CD1008"/>
    <w:rsid w:val="00CD1315"/>
    <w:rsid w:val="00CD1520"/>
    <w:rsid w:val="00CD1807"/>
    <w:rsid w:val="00CD1952"/>
    <w:rsid w:val="00CD22EF"/>
    <w:rsid w:val="00CD238D"/>
    <w:rsid w:val="00CD2410"/>
    <w:rsid w:val="00CD24BE"/>
    <w:rsid w:val="00CD26B6"/>
    <w:rsid w:val="00CD29E1"/>
    <w:rsid w:val="00CD2FD7"/>
    <w:rsid w:val="00CD3332"/>
    <w:rsid w:val="00CD3456"/>
    <w:rsid w:val="00CD3528"/>
    <w:rsid w:val="00CD357A"/>
    <w:rsid w:val="00CD374E"/>
    <w:rsid w:val="00CD3809"/>
    <w:rsid w:val="00CD3BE9"/>
    <w:rsid w:val="00CD3E95"/>
    <w:rsid w:val="00CD49D2"/>
    <w:rsid w:val="00CD5650"/>
    <w:rsid w:val="00CD56C7"/>
    <w:rsid w:val="00CD5A9F"/>
    <w:rsid w:val="00CD6B08"/>
    <w:rsid w:val="00CD6DB0"/>
    <w:rsid w:val="00CD7998"/>
    <w:rsid w:val="00CD7F5C"/>
    <w:rsid w:val="00CE02BA"/>
    <w:rsid w:val="00CE02CB"/>
    <w:rsid w:val="00CE0670"/>
    <w:rsid w:val="00CE0E20"/>
    <w:rsid w:val="00CE0EF3"/>
    <w:rsid w:val="00CE0F9E"/>
    <w:rsid w:val="00CE1B47"/>
    <w:rsid w:val="00CE1DA8"/>
    <w:rsid w:val="00CE1F19"/>
    <w:rsid w:val="00CE1F72"/>
    <w:rsid w:val="00CE21FD"/>
    <w:rsid w:val="00CE267B"/>
    <w:rsid w:val="00CE27ED"/>
    <w:rsid w:val="00CE286F"/>
    <w:rsid w:val="00CE2CB1"/>
    <w:rsid w:val="00CE393C"/>
    <w:rsid w:val="00CE4568"/>
    <w:rsid w:val="00CE469E"/>
    <w:rsid w:val="00CE46F2"/>
    <w:rsid w:val="00CE51D7"/>
    <w:rsid w:val="00CE57EB"/>
    <w:rsid w:val="00CE59D7"/>
    <w:rsid w:val="00CE6449"/>
    <w:rsid w:val="00CE6BC8"/>
    <w:rsid w:val="00CE6F37"/>
    <w:rsid w:val="00CE7211"/>
    <w:rsid w:val="00CE77AC"/>
    <w:rsid w:val="00CF0191"/>
    <w:rsid w:val="00CF02ED"/>
    <w:rsid w:val="00CF06E2"/>
    <w:rsid w:val="00CF0786"/>
    <w:rsid w:val="00CF0D2C"/>
    <w:rsid w:val="00CF0D3E"/>
    <w:rsid w:val="00CF15F9"/>
    <w:rsid w:val="00CF1839"/>
    <w:rsid w:val="00CF1957"/>
    <w:rsid w:val="00CF294A"/>
    <w:rsid w:val="00CF2AA5"/>
    <w:rsid w:val="00CF2EA9"/>
    <w:rsid w:val="00CF2EF1"/>
    <w:rsid w:val="00CF3069"/>
    <w:rsid w:val="00CF4361"/>
    <w:rsid w:val="00CF4363"/>
    <w:rsid w:val="00CF4500"/>
    <w:rsid w:val="00CF4723"/>
    <w:rsid w:val="00CF47C9"/>
    <w:rsid w:val="00CF4B5A"/>
    <w:rsid w:val="00CF4C7C"/>
    <w:rsid w:val="00CF4DCD"/>
    <w:rsid w:val="00CF5221"/>
    <w:rsid w:val="00CF525E"/>
    <w:rsid w:val="00CF52D7"/>
    <w:rsid w:val="00CF531C"/>
    <w:rsid w:val="00CF5DA1"/>
    <w:rsid w:val="00CF5F41"/>
    <w:rsid w:val="00CF6A84"/>
    <w:rsid w:val="00CF6E34"/>
    <w:rsid w:val="00CF78F1"/>
    <w:rsid w:val="00CF7EBE"/>
    <w:rsid w:val="00D00CC7"/>
    <w:rsid w:val="00D01054"/>
    <w:rsid w:val="00D01258"/>
    <w:rsid w:val="00D0149B"/>
    <w:rsid w:val="00D01555"/>
    <w:rsid w:val="00D015DF"/>
    <w:rsid w:val="00D0175F"/>
    <w:rsid w:val="00D01A51"/>
    <w:rsid w:val="00D0216A"/>
    <w:rsid w:val="00D0236B"/>
    <w:rsid w:val="00D02690"/>
    <w:rsid w:val="00D02B94"/>
    <w:rsid w:val="00D02CE7"/>
    <w:rsid w:val="00D02FC2"/>
    <w:rsid w:val="00D03212"/>
    <w:rsid w:val="00D03803"/>
    <w:rsid w:val="00D03849"/>
    <w:rsid w:val="00D03BEE"/>
    <w:rsid w:val="00D03D2A"/>
    <w:rsid w:val="00D03D5D"/>
    <w:rsid w:val="00D03DD2"/>
    <w:rsid w:val="00D04048"/>
    <w:rsid w:val="00D040C0"/>
    <w:rsid w:val="00D044E1"/>
    <w:rsid w:val="00D0479A"/>
    <w:rsid w:val="00D04986"/>
    <w:rsid w:val="00D04CB3"/>
    <w:rsid w:val="00D052FB"/>
    <w:rsid w:val="00D0537D"/>
    <w:rsid w:val="00D05DB9"/>
    <w:rsid w:val="00D05E0F"/>
    <w:rsid w:val="00D066C6"/>
    <w:rsid w:val="00D06E67"/>
    <w:rsid w:val="00D07076"/>
    <w:rsid w:val="00D07C9D"/>
    <w:rsid w:val="00D07E5C"/>
    <w:rsid w:val="00D07EF6"/>
    <w:rsid w:val="00D1036A"/>
    <w:rsid w:val="00D10404"/>
    <w:rsid w:val="00D105E3"/>
    <w:rsid w:val="00D10754"/>
    <w:rsid w:val="00D11650"/>
    <w:rsid w:val="00D11802"/>
    <w:rsid w:val="00D12649"/>
    <w:rsid w:val="00D126AB"/>
    <w:rsid w:val="00D12834"/>
    <w:rsid w:val="00D12B4C"/>
    <w:rsid w:val="00D136CE"/>
    <w:rsid w:val="00D137E2"/>
    <w:rsid w:val="00D13C6F"/>
    <w:rsid w:val="00D13EEC"/>
    <w:rsid w:val="00D13EF5"/>
    <w:rsid w:val="00D14210"/>
    <w:rsid w:val="00D15089"/>
    <w:rsid w:val="00D150E9"/>
    <w:rsid w:val="00D1535B"/>
    <w:rsid w:val="00D153C3"/>
    <w:rsid w:val="00D15555"/>
    <w:rsid w:val="00D1579F"/>
    <w:rsid w:val="00D15A24"/>
    <w:rsid w:val="00D15B17"/>
    <w:rsid w:val="00D15BD5"/>
    <w:rsid w:val="00D15E57"/>
    <w:rsid w:val="00D15FC8"/>
    <w:rsid w:val="00D161C1"/>
    <w:rsid w:val="00D16378"/>
    <w:rsid w:val="00D1659C"/>
    <w:rsid w:val="00D16A37"/>
    <w:rsid w:val="00D16A6F"/>
    <w:rsid w:val="00D16B53"/>
    <w:rsid w:val="00D17067"/>
    <w:rsid w:val="00D17152"/>
    <w:rsid w:val="00D171A8"/>
    <w:rsid w:val="00D173B5"/>
    <w:rsid w:val="00D176E3"/>
    <w:rsid w:val="00D17D7E"/>
    <w:rsid w:val="00D17DAB"/>
    <w:rsid w:val="00D17E7D"/>
    <w:rsid w:val="00D2010B"/>
    <w:rsid w:val="00D204D0"/>
    <w:rsid w:val="00D20C76"/>
    <w:rsid w:val="00D20DFC"/>
    <w:rsid w:val="00D21451"/>
    <w:rsid w:val="00D21465"/>
    <w:rsid w:val="00D21610"/>
    <w:rsid w:val="00D21916"/>
    <w:rsid w:val="00D21AA4"/>
    <w:rsid w:val="00D21E2C"/>
    <w:rsid w:val="00D21F60"/>
    <w:rsid w:val="00D2209A"/>
    <w:rsid w:val="00D22BE0"/>
    <w:rsid w:val="00D22EF4"/>
    <w:rsid w:val="00D237CD"/>
    <w:rsid w:val="00D23892"/>
    <w:rsid w:val="00D241DD"/>
    <w:rsid w:val="00D24DC9"/>
    <w:rsid w:val="00D25FBF"/>
    <w:rsid w:val="00D26F62"/>
    <w:rsid w:val="00D27DBB"/>
    <w:rsid w:val="00D30332"/>
    <w:rsid w:val="00D30464"/>
    <w:rsid w:val="00D30577"/>
    <w:rsid w:val="00D3059E"/>
    <w:rsid w:val="00D30CE9"/>
    <w:rsid w:val="00D30F8E"/>
    <w:rsid w:val="00D31243"/>
    <w:rsid w:val="00D31620"/>
    <w:rsid w:val="00D316F9"/>
    <w:rsid w:val="00D318D3"/>
    <w:rsid w:val="00D31BD2"/>
    <w:rsid w:val="00D31BFD"/>
    <w:rsid w:val="00D31C51"/>
    <w:rsid w:val="00D31C6F"/>
    <w:rsid w:val="00D31F4A"/>
    <w:rsid w:val="00D31F8A"/>
    <w:rsid w:val="00D3216B"/>
    <w:rsid w:val="00D329DA"/>
    <w:rsid w:val="00D337DC"/>
    <w:rsid w:val="00D33824"/>
    <w:rsid w:val="00D33C4E"/>
    <w:rsid w:val="00D33C78"/>
    <w:rsid w:val="00D341C2"/>
    <w:rsid w:val="00D3438A"/>
    <w:rsid w:val="00D344F5"/>
    <w:rsid w:val="00D346B0"/>
    <w:rsid w:val="00D34AC5"/>
    <w:rsid w:val="00D3556A"/>
    <w:rsid w:val="00D3560D"/>
    <w:rsid w:val="00D35E3B"/>
    <w:rsid w:val="00D363FD"/>
    <w:rsid w:val="00D366F2"/>
    <w:rsid w:val="00D367CD"/>
    <w:rsid w:val="00D36A75"/>
    <w:rsid w:val="00D36AA3"/>
    <w:rsid w:val="00D36BB6"/>
    <w:rsid w:val="00D36BFB"/>
    <w:rsid w:val="00D37367"/>
    <w:rsid w:val="00D3793D"/>
    <w:rsid w:val="00D37BB9"/>
    <w:rsid w:val="00D37DA3"/>
    <w:rsid w:val="00D37DB9"/>
    <w:rsid w:val="00D40456"/>
    <w:rsid w:val="00D40AF2"/>
    <w:rsid w:val="00D40D85"/>
    <w:rsid w:val="00D41079"/>
    <w:rsid w:val="00D4147B"/>
    <w:rsid w:val="00D41646"/>
    <w:rsid w:val="00D41D21"/>
    <w:rsid w:val="00D41E51"/>
    <w:rsid w:val="00D4224D"/>
    <w:rsid w:val="00D422A7"/>
    <w:rsid w:val="00D424A7"/>
    <w:rsid w:val="00D42532"/>
    <w:rsid w:val="00D42BE6"/>
    <w:rsid w:val="00D42CAA"/>
    <w:rsid w:val="00D42E15"/>
    <w:rsid w:val="00D4368E"/>
    <w:rsid w:val="00D4391C"/>
    <w:rsid w:val="00D439D8"/>
    <w:rsid w:val="00D43DE7"/>
    <w:rsid w:val="00D44375"/>
    <w:rsid w:val="00D44788"/>
    <w:rsid w:val="00D44B0B"/>
    <w:rsid w:val="00D44E8C"/>
    <w:rsid w:val="00D453CC"/>
    <w:rsid w:val="00D457CF"/>
    <w:rsid w:val="00D45845"/>
    <w:rsid w:val="00D45912"/>
    <w:rsid w:val="00D45E80"/>
    <w:rsid w:val="00D45F57"/>
    <w:rsid w:val="00D463B9"/>
    <w:rsid w:val="00D47A6C"/>
    <w:rsid w:val="00D47B2E"/>
    <w:rsid w:val="00D47CFD"/>
    <w:rsid w:val="00D47F28"/>
    <w:rsid w:val="00D50232"/>
    <w:rsid w:val="00D5075B"/>
    <w:rsid w:val="00D50855"/>
    <w:rsid w:val="00D51188"/>
    <w:rsid w:val="00D51277"/>
    <w:rsid w:val="00D514D3"/>
    <w:rsid w:val="00D51A9B"/>
    <w:rsid w:val="00D52414"/>
    <w:rsid w:val="00D53866"/>
    <w:rsid w:val="00D53AC7"/>
    <w:rsid w:val="00D53B9A"/>
    <w:rsid w:val="00D54193"/>
    <w:rsid w:val="00D542C6"/>
    <w:rsid w:val="00D55258"/>
    <w:rsid w:val="00D55344"/>
    <w:rsid w:val="00D558DF"/>
    <w:rsid w:val="00D55C7E"/>
    <w:rsid w:val="00D55CDE"/>
    <w:rsid w:val="00D56156"/>
    <w:rsid w:val="00D5623A"/>
    <w:rsid w:val="00D56BF9"/>
    <w:rsid w:val="00D56E3F"/>
    <w:rsid w:val="00D57246"/>
    <w:rsid w:val="00D572E7"/>
    <w:rsid w:val="00D5740B"/>
    <w:rsid w:val="00D57435"/>
    <w:rsid w:val="00D57594"/>
    <w:rsid w:val="00D57674"/>
    <w:rsid w:val="00D57750"/>
    <w:rsid w:val="00D57DAA"/>
    <w:rsid w:val="00D60253"/>
    <w:rsid w:val="00D603AC"/>
    <w:rsid w:val="00D6064A"/>
    <w:rsid w:val="00D6091A"/>
    <w:rsid w:val="00D60947"/>
    <w:rsid w:val="00D60A49"/>
    <w:rsid w:val="00D60EB3"/>
    <w:rsid w:val="00D6257B"/>
    <w:rsid w:val="00D62E50"/>
    <w:rsid w:val="00D63227"/>
    <w:rsid w:val="00D6352A"/>
    <w:rsid w:val="00D638A3"/>
    <w:rsid w:val="00D63BDC"/>
    <w:rsid w:val="00D63DFF"/>
    <w:rsid w:val="00D641AD"/>
    <w:rsid w:val="00D649FE"/>
    <w:rsid w:val="00D65099"/>
    <w:rsid w:val="00D65582"/>
    <w:rsid w:val="00D65864"/>
    <w:rsid w:val="00D66059"/>
    <w:rsid w:val="00D66733"/>
    <w:rsid w:val="00D667D8"/>
    <w:rsid w:val="00D66F92"/>
    <w:rsid w:val="00D66FA6"/>
    <w:rsid w:val="00D67454"/>
    <w:rsid w:val="00D67612"/>
    <w:rsid w:val="00D677D6"/>
    <w:rsid w:val="00D6795B"/>
    <w:rsid w:val="00D679DC"/>
    <w:rsid w:val="00D67B32"/>
    <w:rsid w:val="00D67BDC"/>
    <w:rsid w:val="00D7014A"/>
    <w:rsid w:val="00D70A7D"/>
    <w:rsid w:val="00D70E6F"/>
    <w:rsid w:val="00D70F69"/>
    <w:rsid w:val="00D71382"/>
    <w:rsid w:val="00D7142E"/>
    <w:rsid w:val="00D71846"/>
    <w:rsid w:val="00D7199A"/>
    <w:rsid w:val="00D71E73"/>
    <w:rsid w:val="00D71E7A"/>
    <w:rsid w:val="00D72288"/>
    <w:rsid w:val="00D723E1"/>
    <w:rsid w:val="00D7261F"/>
    <w:rsid w:val="00D7264F"/>
    <w:rsid w:val="00D72837"/>
    <w:rsid w:val="00D72AB1"/>
    <w:rsid w:val="00D72C5A"/>
    <w:rsid w:val="00D72CAE"/>
    <w:rsid w:val="00D72E80"/>
    <w:rsid w:val="00D72EE8"/>
    <w:rsid w:val="00D72F3E"/>
    <w:rsid w:val="00D730D9"/>
    <w:rsid w:val="00D737B9"/>
    <w:rsid w:val="00D737CB"/>
    <w:rsid w:val="00D73CF4"/>
    <w:rsid w:val="00D73D3C"/>
    <w:rsid w:val="00D73E08"/>
    <w:rsid w:val="00D73F7D"/>
    <w:rsid w:val="00D7507C"/>
    <w:rsid w:val="00D75ACB"/>
    <w:rsid w:val="00D75B0D"/>
    <w:rsid w:val="00D75EDC"/>
    <w:rsid w:val="00D763F1"/>
    <w:rsid w:val="00D76507"/>
    <w:rsid w:val="00D765B4"/>
    <w:rsid w:val="00D76672"/>
    <w:rsid w:val="00D76DE8"/>
    <w:rsid w:val="00D77120"/>
    <w:rsid w:val="00D77144"/>
    <w:rsid w:val="00D7777A"/>
    <w:rsid w:val="00D80069"/>
    <w:rsid w:val="00D80CAB"/>
    <w:rsid w:val="00D80E93"/>
    <w:rsid w:val="00D810B5"/>
    <w:rsid w:val="00D811C2"/>
    <w:rsid w:val="00D811E3"/>
    <w:rsid w:val="00D812F3"/>
    <w:rsid w:val="00D81548"/>
    <w:rsid w:val="00D8164B"/>
    <w:rsid w:val="00D816D9"/>
    <w:rsid w:val="00D81786"/>
    <w:rsid w:val="00D8194E"/>
    <w:rsid w:val="00D81D07"/>
    <w:rsid w:val="00D81F6C"/>
    <w:rsid w:val="00D83013"/>
    <w:rsid w:val="00D83124"/>
    <w:rsid w:val="00D831F3"/>
    <w:rsid w:val="00D83251"/>
    <w:rsid w:val="00D83A3B"/>
    <w:rsid w:val="00D83B6D"/>
    <w:rsid w:val="00D83E30"/>
    <w:rsid w:val="00D840DA"/>
    <w:rsid w:val="00D84157"/>
    <w:rsid w:val="00D841A9"/>
    <w:rsid w:val="00D848A2"/>
    <w:rsid w:val="00D84942"/>
    <w:rsid w:val="00D849AE"/>
    <w:rsid w:val="00D84BF2"/>
    <w:rsid w:val="00D856B3"/>
    <w:rsid w:val="00D85731"/>
    <w:rsid w:val="00D85A47"/>
    <w:rsid w:val="00D85C4B"/>
    <w:rsid w:val="00D85CD0"/>
    <w:rsid w:val="00D861AB"/>
    <w:rsid w:val="00D8641D"/>
    <w:rsid w:val="00D868A2"/>
    <w:rsid w:val="00D86932"/>
    <w:rsid w:val="00D87273"/>
    <w:rsid w:val="00D874C1"/>
    <w:rsid w:val="00D8775F"/>
    <w:rsid w:val="00D9008D"/>
    <w:rsid w:val="00D905E8"/>
    <w:rsid w:val="00D90841"/>
    <w:rsid w:val="00D90898"/>
    <w:rsid w:val="00D90B52"/>
    <w:rsid w:val="00D91253"/>
    <w:rsid w:val="00D91299"/>
    <w:rsid w:val="00D914AF"/>
    <w:rsid w:val="00D914DD"/>
    <w:rsid w:val="00D91604"/>
    <w:rsid w:val="00D919B6"/>
    <w:rsid w:val="00D919C3"/>
    <w:rsid w:val="00D91E50"/>
    <w:rsid w:val="00D9232F"/>
    <w:rsid w:val="00D92EA7"/>
    <w:rsid w:val="00D930AF"/>
    <w:rsid w:val="00D93131"/>
    <w:rsid w:val="00D939DE"/>
    <w:rsid w:val="00D94B95"/>
    <w:rsid w:val="00D94C75"/>
    <w:rsid w:val="00D94D0C"/>
    <w:rsid w:val="00D94FF8"/>
    <w:rsid w:val="00D95089"/>
    <w:rsid w:val="00D95138"/>
    <w:rsid w:val="00D95381"/>
    <w:rsid w:val="00D956DD"/>
    <w:rsid w:val="00D95E4B"/>
    <w:rsid w:val="00D96173"/>
    <w:rsid w:val="00D96994"/>
    <w:rsid w:val="00D96A18"/>
    <w:rsid w:val="00D96B76"/>
    <w:rsid w:val="00D96D6E"/>
    <w:rsid w:val="00D978A8"/>
    <w:rsid w:val="00D97E57"/>
    <w:rsid w:val="00DA024B"/>
    <w:rsid w:val="00DA03EF"/>
    <w:rsid w:val="00DA043A"/>
    <w:rsid w:val="00DA0864"/>
    <w:rsid w:val="00DA0A6C"/>
    <w:rsid w:val="00DA0B32"/>
    <w:rsid w:val="00DA0E55"/>
    <w:rsid w:val="00DA0E66"/>
    <w:rsid w:val="00DA1033"/>
    <w:rsid w:val="00DA1090"/>
    <w:rsid w:val="00DA19A0"/>
    <w:rsid w:val="00DA19BC"/>
    <w:rsid w:val="00DA1C90"/>
    <w:rsid w:val="00DA1D19"/>
    <w:rsid w:val="00DA1EF8"/>
    <w:rsid w:val="00DA2ED1"/>
    <w:rsid w:val="00DA317C"/>
    <w:rsid w:val="00DA3253"/>
    <w:rsid w:val="00DA3699"/>
    <w:rsid w:val="00DA3B4A"/>
    <w:rsid w:val="00DA3C5B"/>
    <w:rsid w:val="00DA4151"/>
    <w:rsid w:val="00DA4938"/>
    <w:rsid w:val="00DA4A3D"/>
    <w:rsid w:val="00DA4A74"/>
    <w:rsid w:val="00DA53F5"/>
    <w:rsid w:val="00DA550D"/>
    <w:rsid w:val="00DA60CD"/>
    <w:rsid w:val="00DA6411"/>
    <w:rsid w:val="00DA672A"/>
    <w:rsid w:val="00DA699C"/>
    <w:rsid w:val="00DA74D4"/>
    <w:rsid w:val="00DA7510"/>
    <w:rsid w:val="00DA77F1"/>
    <w:rsid w:val="00DA7C4D"/>
    <w:rsid w:val="00DA7ED7"/>
    <w:rsid w:val="00DA7FAF"/>
    <w:rsid w:val="00DB024F"/>
    <w:rsid w:val="00DB02A3"/>
    <w:rsid w:val="00DB0407"/>
    <w:rsid w:val="00DB070C"/>
    <w:rsid w:val="00DB0D45"/>
    <w:rsid w:val="00DB1119"/>
    <w:rsid w:val="00DB11E1"/>
    <w:rsid w:val="00DB19BF"/>
    <w:rsid w:val="00DB2069"/>
    <w:rsid w:val="00DB237F"/>
    <w:rsid w:val="00DB23F1"/>
    <w:rsid w:val="00DB2464"/>
    <w:rsid w:val="00DB2893"/>
    <w:rsid w:val="00DB29FB"/>
    <w:rsid w:val="00DB2AC6"/>
    <w:rsid w:val="00DB2C35"/>
    <w:rsid w:val="00DB2EB0"/>
    <w:rsid w:val="00DB322B"/>
    <w:rsid w:val="00DB4860"/>
    <w:rsid w:val="00DB4C5D"/>
    <w:rsid w:val="00DB4EA1"/>
    <w:rsid w:val="00DB4F74"/>
    <w:rsid w:val="00DB50FF"/>
    <w:rsid w:val="00DB5107"/>
    <w:rsid w:val="00DB58CB"/>
    <w:rsid w:val="00DB5972"/>
    <w:rsid w:val="00DB6862"/>
    <w:rsid w:val="00DB68CF"/>
    <w:rsid w:val="00DB6A4C"/>
    <w:rsid w:val="00DB6BBB"/>
    <w:rsid w:val="00DB6C2E"/>
    <w:rsid w:val="00DB721F"/>
    <w:rsid w:val="00DB7275"/>
    <w:rsid w:val="00DB7295"/>
    <w:rsid w:val="00DB72FE"/>
    <w:rsid w:val="00DB763C"/>
    <w:rsid w:val="00DB78DC"/>
    <w:rsid w:val="00DB7D91"/>
    <w:rsid w:val="00DC094A"/>
    <w:rsid w:val="00DC171B"/>
    <w:rsid w:val="00DC1743"/>
    <w:rsid w:val="00DC1F85"/>
    <w:rsid w:val="00DC20EC"/>
    <w:rsid w:val="00DC2798"/>
    <w:rsid w:val="00DC2F45"/>
    <w:rsid w:val="00DC320F"/>
    <w:rsid w:val="00DC361E"/>
    <w:rsid w:val="00DC36BF"/>
    <w:rsid w:val="00DC3740"/>
    <w:rsid w:val="00DC38F0"/>
    <w:rsid w:val="00DC3942"/>
    <w:rsid w:val="00DC4217"/>
    <w:rsid w:val="00DC4914"/>
    <w:rsid w:val="00DC4A98"/>
    <w:rsid w:val="00DC5545"/>
    <w:rsid w:val="00DC5A6A"/>
    <w:rsid w:val="00DC5DD4"/>
    <w:rsid w:val="00DC5E54"/>
    <w:rsid w:val="00DC6F7B"/>
    <w:rsid w:val="00DC78D2"/>
    <w:rsid w:val="00DC7A74"/>
    <w:rsid w:val="00DC7AB2"/>
    <w:rsid w:val="00DC7D8D"/>
    <w:rsid w:val="00DD012E"/>
    <w:rsid w:val="00DD037B"/>
    <w:rsid w:val="00DD03AD"/>
    <w:rsid w:val="00DD0EB6"/>
    <w:rsid w:val="00DD1277"/>
    <w:rsid w:val="00DD128F"/>
    <w:rsid w:val="00DD132C"/>
    <w:rsid w:val="00DD14BA"/>
    <w:rsid w:val="00DD187E"/>
    <w:rsid w:val="00DD1B25"/>
    <w:rsid w:val="00DD1C1C"/>
    <w:rsid w:val="00DD1E75"/>
    <w:rsid w:val="00DD29E1"/>
    <w:rsid w:val="00DD2A07"/>
    <w:rsid w:val="00DD2A13"/>
    <w:rsid w:val="00DD2A41"/>
    <w:rsid w:val="00DD2B01"/>
    <w:rsid w:val="00DD2C78"/>
    <w:rsid w:val="00DD3613"/>
    <w:rsid w:val="00DD3899"/>
    <w:rsid w:val="00DD38F2"/>
    <w:rsid w:val="00DD3E3C"/>
    <w:rsid w:val="00DD41DD"/>
    <w:rsid w:val="00DD45B7"/>
    <w:rsid w:val="00DD4AFE"/>
    <w:rsid w:val="00DD4D79"/>
    <w:rsid w:val="00DD5ADB"/>
    <w:rsid w:val="00DD5C00"/>
    <w:rsid w:val="00DD60CC"/>
    <w:rsid w:val="00DD61D9"/>
    <w:rsid w:val="00DD6814"/>
    <w:rsid w:val="00DD6E28"/>
    <w:rsid w:val="00DD6EFF"/>
    <w:rsid w:val="00DD6FF8"/>
    <w:rsid w:val="00DD7011"/>
    <w:rsid w:val="00DD70D4"/>
    <w:rsid w:val="00DD7338"/>
    <w:rsid w:val="00DD75FC"/>
    <w:rsid w:val="00DD7606"/>
    <w:rsid w:val="00DD782B"/>
    <w:rsid w:val="00DD7FD6"/>
    <w:rsid w:val="00DE0050"/>
    <w:rsid w:val="00DE05C1"/>
    <w:rsid w:val="00DE11A3"/>
    <w:rsid w:val="00DE1760"/>
    <w:rsid w:val="00DE1936"/>
    <w:rsid w:val="00DE1B60"/>
    <w:rsid w:val="00DE1B7C"/>
    <w:rsid w:val="00DE1CBB"/>
    <w:rsid w:val="00DE1CD4"/>
    <w:rsid w:val="00DE1D21"/>
    <w:rsid w:val="00DE235D"/>
    <w:rsid w:val="00DE26B6"/>
    <w:rsid w:val="00DE32E3"/>
    <w:rsid w:val="00DE37D9"/>
    <w:rsid w:val="00DE3C08"/>
    <w:rsid w:val="00DE4710"/>
    <w:rsid w:val="00DE472D"/>
    <w:rsid w:val="00DE4A2D"/>
    <w:rsid w:val="00DE4BB4"/>
    <w:rsid w:val="00DE5BDB"/>
    <w:rsid w:val="00DE5DE5"/>
    <w:rsid w:val="00DE63E2"/>
    <w:rsid w:val="00DE69DC"/>
    <w:rsid w:val="00DE6D9A"/>
    <w:rsid w:val="00DE712A"/>
    <w:rsid w:val="00DE74AA"/>
    <w:rsid w:val="00DE79E3"/>
    <w:rsid w:val="00DE7A97"/>
    <w:rsid w:val="00DF00C5"/>
    <w:rsid w:val="00DF075D"/>
    <w:rsid w:val="00DF0BB5"/>
    <w:rsid w:val="00DF0D0C"/>
    <w:rsid w:val="00DF1B2F"/>
    <w:rsid w:val="00DF1E21"/>
    <w:rsid w:val="00DF1EA9"/>
    <w:rsid w:val="00DF21BA"/>
    <w:rsid w:val="00DF237B"/>
    <w:rsid w:val="00DF2B4B"/>
    <w:rsid w:val="00DF2F63"/>
    <w:rsid w:val="00DF3031"/>
    <w:rsid w:val="00DF32F8"/>
    <w:rsid w:val="00DF34AC"/>
    <w:rsid w:val="00DF37E8"/>
    <w:rsid w:val="00DF3A23"/>
    <w:rsid w:val="00DF3C40"/>
    <w:rsid w:val="00DF3D75"/>
    <w:rsid w:val="00DF42C1"/>
    <w:rsid w:val="00DF4C6C"/>
    <w:rsid w:val="00DF4D86"/>
    <w:rsid w:val="00DF5099"/>
    <w:rsid w:val="00DF5611"/>
    <w:rsid w:val="00DF59E3"/>
    <w:rsid w:val="00DF5B3F"/>
    <w:rsid w:val="00DF5BD0"/>
    <w:rsid w:val="00DF5C8E"/>
    <w:rsid w:val="00DF5DC0"/>
    <w:rsid w:val="00DF5E85"/>
    <w:rsid w:val="00DF640C"/>
    <w:rsid w:val="00DF6DCC"/>
    <w:rsid w:val="00DF71F0"/>
    <w:rsid w:val="00DF7447"/>
    <w:rsid w:val="00DF77BE"/>
    <w:rsid w:val="00DF7FD6"/>
    <w:rsid w:val="00E00099"/>
    <w:rsid w:val="00E001AC"/>
    <w:rsid w:val="00E002AC"/>
    <w:rsid w:val="00E002E4"/>
    <w:rsid w:val="00E015CF"/>
    <w:rsid w:val="00E01F85"/>
    <w:rsid w:val="00E020CF"/>
    <w:rsid w:val="00E0239C"/>
    <w:rsid w:val="00E02561"/>
    <w:rsid w:val="00E029F3"/>
    <w:rsid w:val="00E02BED"/>
    <w:rsid w:val="00E0350A"/>
    <w:rsid w:val="00E03673"/>
    <w:rsid w:val="00E037F0"/>
    <w:rsid w:val="00E0380A"/>
    <w:rsid w:val="00E038A0"/>
    <w:rsid w:val="00E03D75"/>
    <w:rsid w:val="00E0424C"/>
    <w:rsid w:val="00E043ED"/>
    <w:rsid w:val="00E052B4"/>
    <w:rsid w:val="00E056C9"/>
    <w:rsid w:val="00E059B6"/>
    <w:rsid w:val="00E05B44"/>
    <w:rsid w:val="00E0683E"/>
    <w:rsid w:val="00E072F8"/>
    <w:rsid w:val="00E07536"/>
    <w:rsid w:val="00E07FB9"/>
    <w:rsid w:val="00E1021B"/>
    <w:rsid w:val="00E10767"/>
    <w:rsid w:val="00E107E6"/>
    <w:rsid w:val="00E1086A"/>
    <w:rsid w:val="00E10C17"/>
    <w:rsid w:val="00E11201"/>
    <w:rsid w:val="00E1147A"/>
    <w:rsid w:val="00E116B2"/>
    <w:rsid w:val="00E11B78"/>
    <w:rsid w:val="00E11CF4"/>
    <w:rsid w:val="00E11D0C"/>
    <w:rsid w:val="00E120CD"/>
    <w:rsid w:val="00E12531"/>
    <w:rsid w:val="00E12BC9"/>
    <w:rsid w:val="00E130C0"/>
    <w:rsid w:val="00E131A2"/>
    <w:rsid w:val="00E139BC"/>
    <w:rsid w:val="00E13D0A"/>
    <w:rsid w:val="00E13DB1"/>
    <w:rsid w:val="00E140CC"/>
    <w:rsid w:val="00E1430D"/>
    <w:rsid w:val="00E14342"/>
    <w:rsid w:val="00E143D3"/>
    <w:rsid w:val="00E14D63"/>
    <w:rsid w:val="00E14DAB"/>
    <w:rsid w:val="00E15861"/>
    <w:rsid w:val="00E15B51"/>
    <w:rsid w:val="00E168E8"/>
    <w:rsid w:val="00E16949"/>
    <w:rsid w:val="00E16E51"/>
    <w:rsid w:val="00E172BC"/>
    <w:rsid w:val="00E174DA"/>
    <w:rsid w:val="00E175AC"/>
    <w:rsid w:val="00E208BB"/>
    <w:rsid w:val="00E20A35"/>
    <w:rsid w:val="00E20FF1"/>
    <w:rsid w:val="00E218A8"/>
    <w:rsid w:val="00E2207D"/>
    <w:rsid w:val="00E22204"/>
    <w:rsid w:val="00E22265"/>
    <w:rsid w:val="00E22533"/>
    <w:rsid w:val="00E226DA"/>
    <w:rsid w:val="00E227CC"/>
    <w:rsid w:val="00E22CE5"/>
    <w:rsid w:val="00E22D81"/>
    <w:rsid w:val="00E22FB4"/>
    <w:rsid w:val="00E2301D"/>
    <w:rsid w:val="00E232A4"/>
    <w:rsid w:val="00E233BC"/>
    <w:rsid w:val="00E23496"/>
    <w:rsid w:val="00E24424"/>
    <w:rsid w:val="00E24B9B"/>
    <w:rsid w:val="00E24EA9"/>
    <w:rsid w:val="00E25035"/>
    <w:rsid w:val="00E2523F"/>
    <w:rsid w:val="00E252C0"/>
    <w:rsid w:val="00E2560F"/>
    <w:rsid w:val="00E25925"/>
    <w:rsid w:val="00E259A5"/>
    <w:rsid w:val="00E25D15"/>
    <w:rsid w:val="00E25DCF"/>
    <w:rsid w:val="00E25F29"/>
    <w:rsid w:val="00E25F5E"/>
    <w:rsid w:val="00E25FC1"/>
    <w:rsid w:val="00E260BA"/>
    <w:rsid w:val="00E26BCE"/>
    <w:rsid w:val="00E26F21"/>
    <w:rsid w:val="00E271A2"/>
    <w:rsid w:val="00E2726F"/>
    <w:rsid w:val="00E2729E"/>
    <w:rsid w:val="00E278F1"/>
    <w:rsid w:val="00E27948"/>
    <w:rsid w:val="00E27CF9"/>
    <w:rsid w:val="00E300A1"/>
    <w:rsid w:val="00E303F1"/>
    <w:rsid w:val="00E316DF"/>
    <w:rsid w:val="00E31ABA"/>
    <w:rsid w:val="00E32143"/>
    <w:rsid w:val="00E3231A"/>
    <w:rsid w:val="00E32AE0"/>
    <w:rsid w:val="00E32CBB"/>
    <w:rsid w:val="00E32CDB"/>
    <w:rsid w:val="00E32FD5"/>
    <w:rsid w:val="00E33C85"/>
    <w:rsid w:val="00E34276"/>
    <w:rsid w:val="00E3427D"/>
    <w:rsid w:val="00E342AA"/>
    <w:rsid w:val="00E3438B"/>
    <w:rsid w:val="00E34536"/>
    <w:rsid w:val="00E353E7"/>
    <w:rsid w:val="00E3549A"/>
    <w:rsid w:val="00E36131"/>
    <w:rsid w:val="00E366E6"/>
    <w:rsid w:val="00E367FF"/>
    <w:rsid w:val="00E36BDD"/>
    <w:rsid w:val="00E36CD7"/>
    <w:rsid w:val="00E36E76"/>
    <w:rsid w:val="00E3767E"/>
    <w:rsid w:val="00E377C8"/>
    <w:rsid w:val="00E37862"/>
    <w:rsid w:val="00E378D0"/>
    <w:rsid w:val="00E3790F"/>
    <w:rsid w:val="00E37DED"/>
    <w:rsid w:val="00E37F87"/>
    <w:rsid w:val="00E40336"/>
    <w:rsid w:val="00E403AF"/>
    <w:rsid w:val="00E40ABA"/>
    <w:rsid w:val="00E40B4D"/>
    <w:rsid w:val="00E40F78"/>
    <w:rsid w:val="00E413FF"/>
    <w:rsid w:val="00E4149A"/>
    <w:rsid w:val="00E41C74"/>
    <w:rsid w:val="00E421E5"/>
    <w:rsid w:val="00E424F7"/>
    <w:rsid w:val="00E42615"/>
    <w:rsid w:val="00E42AC0"/>
    <w:rsid w:val="00E43659"/>
    <w:rsid w:val="00E43846"/>
    <w:rsid w:val="00E43A17"/>
    <w:rsid w:val="00E43A74"/>
    <w:rsid w:val="00E4410E"/>
    <w:rsid w:val="00E4411A"/>
    <w:rsid w:val="00E44BC0"/>
    <w:rsid w:val="00E44EE7"/>
    <w:rsid w:val="00E44FC9"/>
    <w:rsid w:val="00E452C2"/>
    <w:rsid w:val="00E455B5"/>
    <w:rsid w:val="00E456B8"/>
    <w:rsid w:val="00E458DF"/>
    <w:rsid w:val="00E45E73"/>
    <w:rsid w:val="00E45EAC"/>
    <w:rsid w:val="00E45FDB"/>
    <w:rsid w:val="00E4610B"/>
    <w:rsid w:val="00E46C4F"/>
    <w:rsid w:val="00E46D4B"/>
    <w:rsid w:val="00E472E1"/>
    <w:rsid w:val="00E47CB3"/>
    <w:rsid w:val="00E47F67"/>
    <w:rsid w:val="00E5054C"/>
    <w:rsid w:val="00E505BA"/>
    <w:rsid w:val="00E50B40"/>
    <w:rsid w:val="00E50B91"/>
    <w:rsid w:val="00E510DB"/>
    <w:rsid w:val="00E51109"/>
    <w:rsid w:val="00E5188F"/>
    <w:rsid w:val="00E51AEC"/>
    <w:rsid w:val="00E5239B"/>
    <w:rsid w:val="00E52585"/>
    <w:rsid w:val="00E52ADE"/>
    <w:rsid w:val="00E52DE7"/>
    <w:rsid w:val="00E53176"/>
    <w:rsid w:val="00E53322"/>
    <w:rsid w:val="00E53332"/>
    <w:rsid w:val="00E53423"/>
    <w:rsid w:val="00E53677"/>
    <w:rsid w:val="00E539E0"/>
    <w:rsid w:val="00E5423A"/>
    <w:rsid w:val="00E543F6"/>
    <w:rsid w:val="00E543FE"/>
    <w:rsid w:val="00E54685"/>
    <w:rsid w:val="00E549C6"/>
    <w:rsid w:val="00E55232"/>
    <w:rsid w:val="00E55564"/>
    <w:rsid w:val="00E555A2"/>
    <w:rsid w:val="00E557CF"/>
    <w:rsid w:val="00E55983"/>
    <w:rsid w:val="00E55E33"/>
    <w:rsid w:val="00E55F24"/>
    <w:rsid w:val="00E55F84"/>
    <w:rsid w:val="00E55FDD"/>
    <w:rsid w:val="00E56000"/>
    <w:rsid w:val="00E561A7"/>
    <w:rsid w:val="00E56989"/>
    <w:rsid w:val="00E56C6F"/>
    <w:rsid w:val="00E5722C"/>
    <w:rsid w:val="00E574C2"/>
    <w:rsid w:val="00E57833"/>
    <w:rsid w:val="00E578E7"/>
    <w:rsid w:val="00E57F43"/>
    <w:rsid w:val="00E57F76"/>
    <w:rsid w:val="00E600E7"/>
    <w:rsid w:val="00E60226"/>
    <w:rsid w:val="00E6055D"/>
    <w:rsid w:val="00E60C5E"/>
    <w:rsid w:val="00E6117E"/>
    <w:rsid w:val="00E612CC"/>
    <w:rsid w:val="00E612CE"/>
    <w:rsid w:val="00E613DF"/>
    <w:rsid w:val="00E61775"/>
    <w:rsid w:val="00E617FB"/>
    <w:rsid w:val="00E61B22"/>
    <w:rsid w:val="00E61F72"/>
    <w:rsid w:val="00E620B2"/>
    <w:rsid w:val="00E622C0"/>
    <w:rsid w:val="00E623DC"/>
    <w:rsid w:val="00E6246C"/>
    <w:rsid w:val="00E6252D"/>
    <w:rsid w:val="00E62D45"/>
    <w:rsid w:val="00E62E2E"/>
    <w:rsid w:val="00E637DC"/>
    <w:rsid w:val="00E63860"/>
    <w:rsid w:val="00E6398D"/>
    <w:rsid w:val="00E63B55"/>
    <w:rsid w:val="00E63C5F"/>
    <w:rsid w:val="00E63C75"/>
    <w:rsid w:val="00E63E12"/>
    <w:rsid w:val="00E64143"/>
    <w:rsid w:val="00E64698"/>
    <w:rsid w:val="00E646FA"/>
    <w:rsid w:val="00E64A87"/>
    <w:rsid w:val="00E653AC"/>
    <w:rsid w:val="00E659AA"/>
    <w:rsid w:val="00E65EDF"/>
    <w:rsid w:val="00E66224"/>
    <w:rsid w:val="00E6629D"/>
    <w:rsid w:val="00E66319"/>
    <w:rsid w:val="00E672EE"/>
    <w:rsid w:val="00E67322"/>
    <w:rsid w:val="00E6747E"/>
    <w:rsid w:val="00E67C24"/>
    <w:rsid w:val="00E67D5A"/>
    <w:rsid w:val="00E7018F"/>
    <w:rsid w:val="00E70259"/>
    <w:rsid w:val="00E70727"/>
    <w:rsid w:val="00E707BE"/>
    <w:rsid w:val="00E720E5"/>
    <w:rsid w:val="00E7222A"/>
    <w:rsid w:val="00E7244D"/>
    <w:rsid w:val="00E72A1B"/>
    <w:rsid w:val="00E7322A"/>
    <w:rsid w:val="00E7357D"/>
    <w:rsid w:val="00E73641"/>
    <w:rsid w:val="00E73783"/>
    <w:rsid w:val="00E73B73"/>
    <w:rsid w:val="00E73D5C"/>
    <w:rsid w:val="00E7425A"/>
    <w:rsid w:val="00E7454A"/>
    <w:rsid w:val="00E7458F"/>
    <w:rsid w:val="00E74710"/>
    <w:rsid w:val="00E74792"/>
    <w:rsid w:val="00E74CF0"/>
    <w:rsid w:val="00E74D1D"/>
    <w:rsid w:val="00E74E80"/>
    <w:rsid w:val="00E75094"/>
    <w:rsid w:val="00E7545D"/>
    <w:rsid w:val="00E75FD1"/>
    <w:rsid w:val="00E760E2"/>
    <w:rsid w:val="00E763FA"/>
    <w:rsid w:val="00E76A68"/>
    <w:rsid w:val="00E76A74"/>
    <w:rsid w:val="00E76BE9"/>
    <w:rsid w:val="00E772DD"/>
    <w:rsid w:val="00E77719"/>
    <w:rsid w:val="00E77923"/>
    <w:rsid w:val="00E7795F"/>
    <w:rsid w:val="00E779D7"/>
    <w:rsid w:val="00E80071"/>
    <w:rsid w:val="00E80150"/>
    <w:rsid w:val="00E8021D"/>
    <w:rsid w:val="00E8084A"/>
    <w:rsid w:val="00E808A2"/>
    <w:rsid w:val="00E809A1"/>
    <w:rsid w:val="00E809C6"/>
    <w:rsid w:val="00E80BCC"/>
    <w:rsid w:val="00E81708"/>
    <w:rsid w:val="00E818E2"/>
    <w:rsid w:val="00E81A1A"/>
    <w:rsid w:val="00E81FAA"/>
    <w:rsid w:val="00E82181"/>
    <w:rsid w:val="00E822BF"/>
    <w:rsid w:val="00E8260E"/>
    <w:rsid w:val="00E8301F"/>
    <w:rsid w:val="00E83353"/>
    <w:rsid w:val="00E83767"/>
    <w:rsid w:val="00E83A04"/>
    <w:rsid w:val="00E83AE6"/>
    <w:rsid w:val="00E83D1A"/>
    <w:rsid w:val="00E842B9"/>
    <w:rsid w:val="00E85421"/>
    <w:rsid w:val="00E85548"/>
    <w:rsid w:val="00E85612"/>
    <w:rsid w:val="00E856DF"/>
    <w:rsid w:val="00E859B7"/>
    <w:rsid w:val="00E85C35"/>
    <w:rsid w:val="00E866B2"/>
    <w:rsid w:val="00E868A0"/>
    <w:rsid w:val="00E869E2"/>
    <w:rsid w:val="00E86C19"/>
    <w:rsid w:val="00E86C9A"/>
    <w:rsid w:val="00E86EBA"/>
    <w:rsid w:val="00E8711F"/>
    <w:rsid w:val="00E871A4"/>
    <w:rsid w:val="00E8773B"/>
    <w:rsid w:val="00E87954"/>
    <w:rsid w:val="00E87FE8"/>
    <w:rsid w:val="00E90206"/>
    <w:rsid w:val="00E904C0"/>
    <w:rsid w:val="00E9061C"/>
    <w:rsid w:val="00E90637"/>
    <w:rsid w:val="00E90740"/>
    <w:rsid w:val="00E907FB"/>
    <w:rsid w:val="00E90958"/>
    <w:rsid w:val="00E91390"/>
    <w:rsid w:val="00E91D14"/>
    <w:rsid w:val="00E91F79"/>
    <w:rsid w:val="00E921B5"/>
    <w:rsid w:val="00E9242D"/>
    <w:rsid w:val="00E927BD"/>
    <w:rsid w:val="00E92B6E"/>
    <w:rsid w:val="00E92BA6"/>
    <w:rsid w:val="00E93D00"/>
    <w:rsid w:val="00E93EA6"/>
    <w:rsid w:val="00E947E7"/>
    <w:rsid w:val="00E94EA9"/>
    <w:rsid w:val="00E95569"/>
    <w:rsid w:val="00E95728"/>
    <w:rsid w:val="00E95E32"/>
    <w:rsid w:val="00E95ECA"/>
    <w:rsid w:val="00E95EFF"/>
    <w:rsid w:val="00E96238"/>
    <w:rsid w:val="00E965D9"/>
    <w:rsid w:val="00E96BCE"/>
    <w:rsid w:val="00E97818"/>
    <w:rsid w:val="00E979BE"/>
    <w:rsid w:val="00E97AA7"/>
    <w:rsid w:val="00E97CCD"/>
    <w:rsid w:val="00E97E6D"/>
    <w:rsid w:val="00E97E6E"/>
    <w:rsid w:val="00EA0301"/>
    <w:rsid w:val="00EA038F"/>
    <w:rsid w:val="00EA075B"/>
    <w:rsid w:val="00EA0761"/>
    <w:rsid w:val="00EA15E0"/>
    <w:rsid w:val="00EA191D"/>
    <w:rsid w:val="00EA21D8"/>
    <w:rsid w:val="00EA2836"/>
    <w:rsid w:val="00EA2B6B"/>
    <w:rsid w:val="00EA2CD5"/>
    <w:rsid w:val="00EA2D5D"/>
    <w:rsid w:val="00EA2F47"/>
    <w:rsid w:val="00EA33AD"/>
    <w:rsid w:val="00EA3C57"/>
    <w:rsid w:val="00EA3EE5"/>
    <w:rsid w:val="00EA4114"/>
    <w:rsid w:val="00EA41B5"/>
    <w:rsid w:val="00EA4604"/>
    <w:rsid w:val="00EA4B0D"/>
    <w:rsid w:val="00EA4B1F"/>
    <w:rsid w:val="00EA4C00"/>
    <w:rsid w:val="00EA4EC6"/>
    <w:rsid w:val="00EA64D0"/>
    <w:rsid w:val="00EA65FF"/>
    <w:rsid w:val="00EA67EE"/>
    <w:rsid w:val="00EA7321"/>
    <w:rsid w:val="00EA733C"/>
    <w:rsid w:val="00EA73D8"/>
    <w:rsid w:val="00EA7452"/>
    <w:rsid w:val="00EB07A0"/>
    <w:rsid w:val="00EB0ECE"/>
    <w:rsid w:val="00EB17A8"/>
    <w:rsid w:val="00EB19A3"/>
    <w:rsid w:val="00EB2507"/>
    <w:rsid w:val="00EB40B3"/>
    <w:rsid w:val="00EB4302"/>
    <w:rsid w:val="00EB4C20"/>
    <w:rsid w:val="00EB4E09"/>
    <w:rsid w:val="00EB53A0"/>
    <w:rsid w:val="00EB5697"/>
    <w:rsid w:val="00EB57C3"/>
    <w:rsid w:val="00EB58B1"/>
    <w:rsid w:val="00EB5B49"/>
    <w:rsid w:val="00EB5C7A"/>
    <w:rsid w:val="00EB5F47"/>
    <w:rsid w:val="00EB6025"/>
    <w:rsid w:val="00EB64D3"/>
    <w:rsid w:val="00EB7244"/>
    <w:rsid w:val="00EB7B05"/>
    <w:rsid w:val="00EC0108"/>
    <w:rsid w:val="00EC077A"/>
    <w:rsid w:val="00EC0953"/>
    <w:rsid w:val="00EC0986"/>
    <w:rsid w:val="00EC1015"/>
    <w:rsid w:val="00EC169F"/>
    <w:rsid w:val="00EC1A07"/>
    <w:rsid w:val="00EC1AB3"/>
    <w:rsid w:val="00EC1D1D"/>
    <w:rsid w:val="00EC2AD6"/>
    <w:rsid w:val="00EC2AFB"/>
    <w:rsid w:val="00EC2D5A"/>
    <w:rsid w:val="00EC2F8D"/>
    <w:rsid w:val="00EC37DF"/>
    <w:rsid w:val="00EC37ED"/>
    <w:rsid w:val="00EC3830"/>
    <w:rsid w:val="00EC486C"/>
    <w:rsid w:val="00EC4BB2"/>
    <w:rsid w:val="00EC5FC8"/>
    <w:rsid w:val="00EC60D8"/>
    <w:rsid w:val="00EC660B"/>
    <w:rsid w:val="00EC6BA6"/>
    <w:rsid w:val="00EC6C99"/>
    <w:rsid w:val="00EC7174"/>
    <w:rsid w:val="00EC73F7"/>
    <w:rsid w:val="00EC7A6A"/>
    <w:rsid w:val="00EC7AB9"/>
    <w:rsid w:val="00EC7D50"/>
    <w:rsid w:val="00EC7F83"/>
    <w:rsid w:val="00ED0822"/>
    <w:rsid w:val="00ED0B19"/>
    <w:rsid w:val="00ED0BA0"/>
    <w:rsid w:val="00ED14D8"/>
    <w:rsid w:val="00ED15F1"/>
    <w:rsid w:val="00ED1674"/>
    <w:rsid w:val="00ED16CB"/>
    <w:rsid w:val="00ED1989"/>
    <w:rsid w:val="00ED1D36"/>
    <w:rsid w:val="00ED1D72"/>
    <w:rsid w:val="00ED243B"/>
    <w:rsid w:val="00ED2FF6"/>
    <w:rsid w:val="00ED3283"/>
    <w:rsid w:val="00ED36C1"/>
    <w:rsid w:val="00ED37A4"/>
    <w:rsid w:val="00ED37DB"/>
    <w:rsid w:val="00ED399C"/>
    <w:rsid w:val="00ED5077"/>
    <w:rsid w:val="00ED514D"/>
    <w:rsid w:val="00ED535D"/>
    <w:rsid w:val="00ED54D6"/>
    <w:rsid w:val="00ED576A"/>
    <w:rsid w:val="00ED5AC4"/>
    <w:rsid w:val="00ED5FDA"/>
    <w:rsid w:val="00ED65F6"/>
    <w:rsid w:val="00ED6879"/>
    <w:rsid w:val="00ED6927"/>
    <w:rsid w:val="00ED69D7"/>
    <w:rsid w:val="00ED6BD0"/>
    <w:rsid w:val="00ED6EC9"/>
    <w:rsid w:val="00ED6EF5"/>
    <w:rsid w:val="00ED735A"/>
    <w:rsid w:val="00ED7701"/>
    <w:rsid w:val="00ED7A15"/>
    <w:rsid w:val="00ED7F3D"/>
    <w:rsid w:val="00EE0AC3"/>
    <w:rsid w:val="00EE0C65"/>
    <w:rsid w:val="00EE1661"/>
    <w:rsid w:val="00EE18BA"/>
    <w:rsid w:val="00EE1B5A"/>
    <w:rsid w:val="00EE2934"/>
    <w:rsid w:val="00EE2FE3"/>
    <w:rsid w:val="00EE33D8"/>
    <w:rsid w:val="00EE3518"/>
    <w:rsid w:val="00EE3C7E"/>
    <w:rsid w:val="00EE4415"/>
    <w:rsid w:val="00EE4B47"/>
    <w:rsid w:val="00EE4B85"/>
    <w:rsid w:val="00EE4C54"/>
    <w:rsid w:val="00EE4F35"/>
    <w:rsid w:val="00EE5301"/>
    <w:rsid w:val="00EE5429"/>
    <w:rsid w:val="00EE58D4"/>
    <w:rsid w:val="00EE6269"/>
    <w:rsid w:val="00EE696F"/>
    <w:rsid w:val="00EE6C8A"/>
    <w:rsid w:val="00EE6C95"/>
    <w:rsid w:val="00EE6D24"/>
    <w:rsid w:val="00EE7011"/>
    <w:rsid w:val="00EE70BB"/>
    <w:rsid w:val="00EE7961"/>
    <w:rsid w:val="00EE7F0B"/>
    <w:rsid w:val="00EF0501"/>
    <w:rsid w:val="00EF0AAF"/>
    <w:rsid w:val="00EF17A3"/>
    <w:rsid w:val="00EF1CFC"/>
    <w:rsid w:val="00EF205B"/>
    <w:rsid w:val="00EF277D"/>
    <w:rsid w:val="00EF2BAE"/>
    <w:rsid w:val="00EF30E4"/>
    <w:rsid w:val="00EF32A0"/>
    <w:rsid w:val="00EF32BE"/>
    <w:rsid w:val="00EF35AB"/>
    <w:rsid w:val="00EF374F"/>
    <w:rsid w:val="00EF38FE"/>
    <w:rsid w:val="00EF3BC0"/>
    <w:rsid w:val="00EF4105"/>
    <w:rsid w:val="00EF416B"/>
    <w:rsid w:val="00EF4178"/>
    <w:rsid w:val="00EF44A9"/>
    <w:rsid w:val="00EF4C8C"/>
    <w:rsid w:val="00EF5CA2"/>
    <w:rsid w:val="00EF5DB9"/>
    <w:rsid w:val="00EF5DDF"/>
    <w:rsid w:val="00EF6101"/>
    <w:rsid w:val="00EF6175"/>
    <w:rsid w:val="00EF6274"/>
    <w:rsid w:val="00EF6ABA"/>
    <w:rsid w:val="00EF6DC5"/>
    <w:rsid w:val="00EF6F75"/>
    <w:rsid w:val="00EF74E5"/>
    <w:rsid w:val="00EF7B4F"/>
    <w:rsid w:val="00EF7BE3"/>
    <w:rsid w:val="00EF7C9F"/>
    <w:rsid w:val="00EF7F18"/>
    <w:rsid w:val="00F00665"/>
    <w:rsid w:val="00F00BD8"/>
    <w:rsid w:val="00F00D15"/>
    <w:rsid w:val="00F0134F"/>
    <w:rsid w:val="00F016C5"/>
    <w:rsid w:val="00F01AAD"/>
    <w:rsid w:val="00F01BA1"/>
    <w:rsid w:val="00F01C11"/>
    <w:rsid w:val="00F01E4E"/>
    <w:rsid w:val="00F01E5B"/>
    <w:rsid w:val="00F01F6B"/>
    <w:rsid w:val="00F026B8"/>
    <w:rsid w:val="00F0328E"/>
    <w:rsid w:val="00F0331D"/>
    <w:rsid w:val="00F03798"/>
    <w:rsid w:val="00F03E0F"/>
    <w:rsid w:val="00F04123"/>
    <w:rsid w:val="00F04581"/>
    <w:rsid w:val="00F046F4"/>
    <w:rsid w:val="00F048CE"/>
    <w:rsid w:val="00F049A1"/>
    <w:rsid w:val="00F04B1F"/>
    <w:rsid w:val="00F0585E"/>
    <w:rsid w:val="00F05DFD"/>
    <w:rsid w:val="00F05E63"/>
    <w:rsid w:val="00F05F23"/>
    <w:rsid w:val="00F06219"/>
    <w:rsid w:val="00F06299"/>
    <w:rsid w:val="00F0676F"/>
    <w:rsid w:val="00F076ED"/>
    <w:rsid w:val="00F10BA2"/>
    <w:rsid w:val="00F1116E"/>
    <w:rsid w:val="00F11442"/>
    <w:rsid w:val="00F115D1"/>
    <w:rsid w:val="00F118BB"/>
    <w:rsid w:val="00F11B64"/>
    <w:rsid w:val="00F11BB2"/>
    <w:rsid w:val="00F11C92"/>
    <w:rsid w:val="00F11DD0"/>
    <w:rsid w:val="00F11EB9"/>
    <w:rsid w:val="00F12AFF"/>
    <w:rsid w:val="00F12C44"/>
    <w:rsid w:val="00F1318B"/>
    <w:rsid w:val="00F131D3"/>
    <w:rsid w:val="00F1341E"/>
    <w:rsid w:val="00F136BA"/>
    <w:rsid w:val="00F14164"/>
    <w:rsid w:val="00F14C2A"/>
    <w:rsid w:val="00F15662"/>
    <w:rsid w:val="00F15C66"/>
    <w:rsid w:val="00F15F3F"/>
    <w:rsid w:val="00F1678B"/>
    <w:rsid w:val="00F1762A"/>
    <w:rsid w:val="00F1781E"/>
    <w:rsid w:val="00F179B7"/>
    <w:rsid w:val="00F17ABA"/>
    <w:rsid w:val="00F200B4"/>
    <w:rsid w:val="00F2025A"/>
    <w:rsid w:val="00F20438"/>
    <w:rsid w:val="00F2057D"/>
    <w:rsid w:val="00F20655"/>
    <w:rsid w:val="00F20AFE"/>
    <w:rsid w:val="00F20C80"/>
    <w:rsid w:val="00F20EBB"/>
    <w:rsid w:val="00F21A57"/>
    <w:rsid w:val="00F21CE8"/>
    <w:rsid w:val="00F21CF7"/>
    <w:rsid w:val="00F21D18"/>
    <w:rsid w:val="00F21F77"/>
    <w:rsid w:val="00F21F9A"/>
    <w:rsid w:val="00F220D1"/>
    <w:rsid w:val="00F221B4"/>
    <w:rsid w:val="00F228D6"/>
    <w:rsid w:val="00F22C22"/>
    <w:rsid w:val="00F22D2D"/>
    <w:rsid w:val="00F22D6C"/>
    <w:rsid w:val="00F234B0"/>
    <w:rsid w:val="00F2392B"/>
    <w:rsid w:val="00F24135"/>
    <w:rsid w:val="00F24137"/>
    <w:rsid w:val="00F24314"/>
    <w:rsid w:val="00F24634"/>
    <w:rsid w:val="00F2490E"/>
    <w:rsid w:val="00F24975"/>
    <w:rsid w:val="00F26227"/>
    <w:rsid w:val="00F26428"/>
    <w:rsid w:val="00F2642F"/>
    <w:rsid w:val="00F2652D"/>
    <w:rsid w:val="00F26697"/>
    <w:rsid w:val="00F267D6"/>
    <w:rsid w:val="00F26885"/>
    <w:rsid w:val="00F26891"/>
    <w:rsid w:val="00F270A0"/>
    <w:rsid w:val="00F2780D"/>
    <w:rsid w:val="00F27CB4"/>
    <w:rsid w:val="00F30075"/>
    <w:rsid w:val="00F3020B"/>
    <w:rsid w:val="00F30A07"/>
    <w:rsid w:val="00F30C58"/>
    <w:rsid w:val="00F31123"/>
    <w:rsid w:val="00F31614"/>
    <w:rsid w:val="00F316F5"/>
    <w:rsid w:val="00F316F8"/>
    <w:rsid w:val="00F31947"/>
    <w:rsid w:val="00F31A89"/>
    <w:rsid w:val="00F31BA2"/>
    <w:rsid w:val="00F31D3B"/>
    <w:rsid w:val="00F31FCD"/>
    <w:rsid w:val="00F322AA"/>
    <w:rsid w:val="00F3247B"/>
    <w:rsid w:val="00F326C7"/>
    <w:rsid w:val="00F326DE"/>
    <w:rsid w:val="00F33133"/>
    <w:rsid w:val="00F3320A"/>
    <w:rsid w:val="00F33D2D"/>
    <w:rsid w:val="00F33F18"/>
    <w:rsid w:val="00F34ABB"/>
    <w:rsid w:val="00F34D03"/>
    <w:rsid w:val="00F34F30"/>
    <w:rsid w:val="00F35203"/>
    <w:rsid w:val="00F355B9"/>
    <w:rsid w:val="00F3564D"/>
    <w:rsid w:val="00F35828"/>
    <w:rsid w:val="00F35912"/>
    <w:rsid w:val="00F35E97"/>
    <w:rsid w:val="00F368A1"/>
    <w:rsid w:val="00F3698A"/>
    <w:rsid w:val="00F36BCB"/>
    <w:rsid w:val="00F36DEF"/>
    <w:rsid w:val="00F37318"/>
    <w:rsid w:val="00F37B3A"/>
    <w:rsid w:val="00F37C16"/>
    <w:rsid w:val="00F37C3D"/>
    <w:rsid w:val="00F37FE9"/>
    <w:rsid w:val="00F40EEE"/>
    <w:rsid w:val="00F41795"/>
    <w:rsid w:val="00F41CA3"/>
    <w:rsid w:val="00F42395"/>
    <w:rsid w:val="00F434B9"/>
    <w:rsid w:val="00F43668"/>
    <w:rsid w:val="00F44103"/>
    <w:rsid w:val="00F44342"/>
    <w:rsid w:val="00F44FC7"/>
    <w:rsid w:val="00F45BFC"/>
    <w:rsid w:val="00F4656D"/>
    <w:rsid w:val="00F4669D"/>
    <w:rsid w:val="00F46902"/>
    <w:rsid w:val="00F46B5D"/>
    <w:rsid w:val="00F46ECF"/>
    <w:rsid w:val="00F46FB1"/>
    <w:rsid w:val="00F4708D"/>
    <w:rsid w:val="00F4723B"/>
    <w:rsid w:val="00F4753E"/>
    <w:rsid w:val="00F500AC"/>
    <w:rsid w:val="00F502F9"/>
    <w:rsid w:val="00F50F29"/>
    <w:rsid w:val="00F50FA3"/>
    <w:rsid w:val="00F516FD"/>
    <w:rsid w:val="00F51A4D"/>
    <w:rsid w:val="00F51E14"/>
    <w:rsid w:val="00F521A4"/>
    <w:rsid w:val="00F521F3"/>
    <w:rsid w:val="00F52530"/>
    <w:rsid w:val="00F529C2"/>
    <w:rsid w:val="00F52F8D"/>
    <w:rsid w:val="00F53043"/>
    <w:rsid w:val="00F532EF"/>
    <w:rsid w:val="00F53617"/>
    <w:rsid w:val="00F53AA5"/>
    <w:rsid w:val="00F53D0B"/>
    <w:rsid w:val="00F543BB"/>
    <w:rsid w:val="00F54469"/>
    <w:rsid w:val="00F5491B"/>
    <w:rsid w:val="00F55002"/>
    <w:rsid w:val="00F55610"/>
    <w:rsid w:val="00F558AE"/>
    <w:rsid w:val="00F5597C"/>
    <w:rsid w:val="00F56334"/>
    <w:rsid w:val="00F56765"/>
    <w:rsid w:val="00F56B13"/>
    <w:rsid w:val="00F56ECB"/>
    <w:rsid w:val="00F57406"/>
    <w:rsid w:val="00F57487"/>
    <w:rsid w:val="00F57914"/>
    <w:rsid w:val="00F5793F"/>
    <w:rsid w:val="00F57A5B"/>
    <w:rsid w:val="00F57C40"/>
    <w:rsid w:val="00F57D8F"/>
    <w:rsid w:val="00F57EAC"/>
    <w:rsid w:val="00F603B7"/>
    <w:rsid w:val="00F606FD"/>
    <w:rsid w:val="00F607A6"/>
    <w:rsid w:val="00F607F2"/>
    <w:rsid w:val="00F60921"/>
    <w:rsid w:val="00F60E88"/>
    <w:rsid w:val="00F618F8"/>
    <w:rsid w:val="00F61A4F"/>
    <w:rsid w:val="00F61D1C"/>
    <w:rsid w:val="00F61F37"/>
    <w:rsid w:val="00F62389"/>
    <w:rsid w:val="00F624B8"/>
    <w:rsid w:val="00F62656"/>
    <w:rsid w:val="00F62E30"/>
    <w:rsid w:val="00F64417"/>
    <w:rsid w:val="00F649D9"/>
    <w:rsid w:val="00F64C7A"/>
    <w:rsid w:val="00F650DC"/>
    <w:rsid w:val="00F6562F"/>
    <w:rsid w:val="00F65B71"/>
    <w:rsid w:val="00F66185"/>
    <w:rsid w:val="00F6660B"/>
    <w:rsid w:val="00F66CE0"/>
    <w:rsid w:val="00F66EB4"/>
    <w:rsid w:val="00F67632"/>
    <w:rsid w:val="00F67978"/>
    <w:rsid w:val="00F67B82"/>
    <w:rsid w:val="00F70069"/>
    <w:rsid w:val="00F7015E"/>
    <w:rsid w:val="00F70759"/>
    <w:rsid w:val="00F70C04"/>
    <w:rsid w:val="00F70C28"/>
    <w:rsid w:val="00F70DCE"/>
    <w:rsid w:val="00F71114"/>
    <w:rsid w:val="00F716B7"/>
    <w:rsid w:val="00F72179"/>
    <w:rsid w:val="00F7237D"/>
    <w:rsid w:val="00F72887"/>
    <w:rsid w:val="00F729EC"/>
    <w:rsid w:val="00F72AD9"/>
    <w:rsid w:val="00F72B4A"/>
    <w:rsid w:val="00F72E57"/>
    <w:rsid w:val="00F73333"/>
    <w:rsid w:val="00F73337"/>
    <w:rsid w:val="00F737B6"/>
    <w:rsid w:val="00F73829"/>
    <w:rsid w:val="00F745E9"/>
    <w:rsid w:val="00F74A93"/>
    <w:rsid w:val="00F751F6"/>
    <w:rsid w:val="00F75958"/>
    <w:rsid w:val="00F75C2E"/>
    <w:rsid w:val="00F75D45"/>
    <w:rsid w:val="00F76259"/>
    <w:rsid w:val="00F76474"/>
    <w:rsid w:val="00F764DD"/>
    <w:rsid w:val="00F76B2E"/>
    <w:rsid w:val="00F770E6"/>
    <w:rsid w:val="00F7767E"/>
    <w:rsid w:val="00F77D34"/>
    <w:rsid w:val="00F8007B"/>
    <w:rsid w:val="00F8037E"/>
    <w:rsid w:val="00F80453"/>
    <w:rsid w:val="00F805F1"/>
    <w:rsid w:val="00F8095E"/>
    <w:rsid w:val="00F80E69"/>
    <w:rsid w:val="00F8113A"/>
    <w:rsid w:val="00F81295"/>
    <w:rsid w:val="00F8171D"/>
    <w:rsid w:val="00F81972"/>
    <w:rsid w:val="00F81F5B"/>
    <w:rsid w:val="00F82A85"/>
    <w:rsid w:val="00F83BE2"/>
    <w:rsid w:val="00F83D92"/>
    <w:rsid w:val="00F83EC5"/>
    <w:rsid w:val="00F84030"/>
    <w:rsid w:val="00F845DF"/>
    <w:rsid w:val="00F846B7"/>
    <w:rsid w:val="00F84700"/>
    <w:rsid w:val="00F84D19"/>
    <w:rsid w:val="00F84DDA"/>
    <w:rsid w:val="00F851BA"/>
    <w:rsid w:val="00F85772"/>
    <w:rsid w:val="00F85D3A"/>
    <w:rsid w:val="00F86527"/>
    <w:rsid w:val="00F86BDD"/>
    <w:rsid w:val="00F871E2"/>
    <w:rsid w:val="00F8769E"/>
    <w:rsid w:val="00F876B4"/>
    <w:rsid w:val="00F87A52"/>
    <w:rsid w:val="00F90004"/>
    <w:rsid w:val="00F90487"/>
    <w:rsid w:val="00F9060B"/>
    <w:rsid w:val="00F9076C"/>
    <w:rsid w:val="00F90E48"/>
    <w:rsid w:val="00F90FAA"/>
    <w:rsid w:val="00F91393"/>
    <w:rsid w:val="00F915B7"/>
    <w:rsid w:val="00F9181E"/>
    <w:rsid w:val="00F919A7"/>
    <w:rsid w:val="00F9207A"/>
    <w:rsid w:val="00F92380"/>
    <w:rsid w:val="00F92880"/>
    <w:rsid w:val="00F9425D"/>
    <w:rsid w:val="00F94D14"/>
    <w:rsid w:val="00F9515F"/>
    <w:rsid w:val="00F95269"/>
    <w:rsid w:val="00F9551B"/>
    <w:rsid w:val="00F9553B"/>
    <w:rsid w:val="00F957D1"/>
    <w:rsid w:val="00F95DB4"/>
    <w:rsid w:val="00F95DED"/>
    <w:rsid w:val="00F961D9"/>
    <w:rsid w:val="00F96259"/>
    <w:rsid w:val="00F968F9"/>
    <w:rsid w:val="00F96E2C"/>
    <w:rsid w:val="00F96E7E"/>
    <w:rsid w:val="00F97731"/>
    <w:rsid w:val="00F97808"/>
    <w:rsid w:val="00F97873"/>
    <w:rsid w:val="00F97964"/>
    <w:rsid w:val="00FA0429"/>
    <w:rsid w:val="00FA04A0"/>
    <w:rsid w:val="00FA0BB9"/>
    <w:rsid w:val="00FA0F00"/>
    <w:rsid w:val="00FA115D"/>
    <w:rsid w:val="00FA1317"/>
    <w:rsid w:val="00FA14C8"/>
    <w:rsid w:val="00FA15CB"/>
    <w:rsid w:val="00FA174D"/>
    <w:rsid w:val="00FA186A"/>
    <w:rsid w:val="00FA18CE"/>
    <w:rsid w:val="00FA1A53"/>
    <w:rsid w:val="00FA248C"/>
    <w:rsid w:val="00FA2979"/>
    <w:rsid w:val="00FA2F2A"/>
    <w:rsid w:val="00FA310C"/>
    <w:rsid w:val="00FA315D"/>
    <w:rsid w:val="00FA316B"/>
    <w:rsid w:val="00FA319D"/>
    <w:rsid w:val="00FA3663"/>
    <w:rsid w:val="00FA36E7"/>
    <w:rsid w:val="00FA3C69"/>
    <w:rsid w:val="00FA3E02"/>
    <w:rsid w:val="00FA4166"/>
    <w:rsid w:val="00FA41AF"/>
    <w:rsid w:val="00FA425D"/>
    <w:rsid w:val="00FA4AFD"/>
    <w:rsid w:val="00FA4BB7"/>
    <w:rsid w:val="00FA4C4C"/>
    <w:rsid w:val="00FA551B"/>
    <w:rsid w:val="00FA56B7"/>
    <w:rsid w:val="00FA665A"/>
    <w:rsid w:val="00FA6733"/>
    <w:rsid w:val="00FA6C5E"/>
    <w:rsid w:val="00FA6E7A"/>
    <w:rsid w:val="00FA716C"/>
    <w:rsid w:val="00FA732A"/>
    <w:rsid w:val="00FA79B1"/>
    <w:rsid w:val="00FA7E22"/>
    <w:rsid w:val="00FB072F"/>
    <w:rsid w:val="00FB0991"/>
    <w:rsid w:val="00FB0B05"/>
    <w:rsid w:val="00FB0C1C"/>
    <w:rsid w:val="00FB0CB4"/>
    <w:rsid w:val="00FB0D65"/>
    <w:rsid w:val="00FB13D4"/>
    <w:rsid w:val="00FB18DB"/>
    <w:rsid w:val="00FB1D68"/>
    <w:rsid w:val="00FB1DD3"/>
    <w:rsid w:val="00FB21D8"/>
    <w:rsid w:val="00FB2245"/>
    <w:rsid w:val="00FB2C4D"/>
    <w:rsid w:val="00FB2C69"/>
    <w:rsid w:val="00FB2C8D"/>
    <w:rsid w:val="00FB2CF4"/>
    <w:rsid w:val="00FB2F8B"/>
    <w:rsid w:val="00FB2FEB"/>
    <w:rsid w:val="00FB3193"/>
    <w:rsid w:val="00FB37CA"/>
    <w:rsid w:val="00FB3825"/>
    <w:rsid w:val="00FB3BA5"/>
    <w:rsid w:val="00FB4017"/>
    <w:rsid w:val="00FB408F"/>
    <w:rsid w:val="00FB42BC"/>
    <w:rsid w:val="00FB436B"/>
    <w:rsid w:val="00FB4CA8"/>
    <w:rsid w:val="00FB4D12"/>
    <w:rsid w:val="00FB52E5"/>
    <w:rsid w:val="00FB5A2F"/>
    <w:rsid w:val="00FB5D9C"/>
    <w:rsid w:val="00FB5DEC"/>
    <w:rsid w:val="00FB6086"/>
    <w:rsid w:val="00FB60BD"/>
    <w:rsid w:val="00FB62E7"/>
    <w:rsid w:val="00FB6311"/>
    <w:rsid w:val="00FB6415"/>
    <w:rsid w:val="00FB67C2"/>
    <w:rsid w:val="00FB6BA9"/>
    <w:rsid w:val="00FB7B55"/>
    <w:rsid w:val="00FB7DD6"/>
    <w:rsid w:val="00FC1806"/>
    <w:rsid w:val="00FC1A8E"/>
    <w:rsid w:val="00FC1C38"/>
    <w:rsid w:val="00FC234D"/>
    <w:rsid w:val="00FC2752"/>
    <w:rsid w:val="00FC2883"/>
    <w:rsid w:val="00FC2A11"/>
    <w:rsid w:val="00FC2E4A"/>
    <w:rsid w:val="00FC323A"/>
    <w:rsid w:val="00FC33F1"/>
    <w:rsid w:val="00FC367E"/>
    <w:rsid w:val="00FC38C0"/>
    <w:rsid w:val="00FC3ACA"/>
    <w:rsid w:val="00FC3F63"/>
    <w:rsid w:val="00FC3FDC"/>
    <w:rsid w:val="00FC477C"/>
    <w:rsid w:val="00FC4BF7"/>
    <w:rsid w:val="00FC4D30"/>
    <w:rsid w:val="00FC52BA"/>
    <w:rsid w:val="00FC67C4"/>
    <w:rsid w:val="00FC7585"/>
    <w:rsid w:val="00FC75C9"/>
    <w:rsid w:val="00FC775C"/>
    <w:rsid w:val="00FC78BD"/>
    <w:rsid w:val="00FD084E"/>
    <w:rsid w:val="00FD1482"/>
    <w:rsid w:val="00FD15B2"/>
    <w:rsid w:val="00FD1640"/>
    <w:rsid w:val="00FD17B9"/>
    <w:rsid w:val="00FD17CE"/>
    <w:rsid w:val="00FD21CF"/>
    <w:rsid w:val="00FD2370"/>
    <w:rsid w:val="00FD267E"/>
    <w:rsid w:val="00FD2A3A"/>
    <w:rsid w:val="00FD2B1F"/>
    <w:rsid w:val="00FD2ECC"/>
    <w:rsid w:val="00FD30B2"/>
    <w:rsid w:val="00FD31B0"/>
    <w:rsid w:val="00FD378D"/>
    <w:rsid w:val="00FD39B3"/>
    <w:rsid w:val="00FD420B"/>
    <w:rsid w:val="00FD427E"/>
    <w:rsid w:val="00FD4291"/>
    <w:rsid w:val="00FD42DD"/>
    <w:rsid w:val="00FD4372"/>
    <w:rsid w:val="00FD493E"/>
    <w:rsid w:val="00FD531D"/>
    <w:rsid w:val="00FD5343"/>
    <w:rsid w:val="00FD535E"/>
    <w:rsid w:val="00FD62B7"/>
    <w:rsid w:val="00FD67B4"/>
    <w:rsid w:val="00FD68A8"/>
    <w:rsid w:val="00FD6DC3"/>
    <w:rsid w:val="00FD73C2"/>
    <w:rsid w:val="00FD74E0"/>
    <w:rsid w:val="00FD7BF0"/>
    <w:rsid w:val="00FE02DE"/>
    <w:rsid w:val="00FE0499"/>
    <w:rsid w:val="00FE0565"/>
    <w:rsid w:val="00FE05A8"/>
    <w:rsid w:val="00FE0768"/>
    <w:rsid w:val="00FE0956"/>
    <w:rsid w:val="00FE0A6E"/>
    <w:rsid w:val="00FE0D0E"/>
    <w:rsid w:val="00FE0DE8"/>
    <w:rsid w:val="00FE1931"/>
    <w:rsid w:val="00FE1E63"/>
    <w:rsid w:val="00FE1FC6"/>
    <w:rsid w:val="00FE28C2"/>
    <w:rsid w:val="00FE28CB"/>
    <w:rsid w:val="00FE28F4"/>
    <w:rsid w:val="00FE372C"/>
    <w:rsid w:val="00FE3925"/>
    <w:rsid w:val="00FE4480"/>
    <w:rsid w:val="00FE46A5"/>
    <w:rsid w:val="00FE4F44"/>
    <w:rsid w:val="00FE54E3"/>
    <w:rsid w:val="00FE577D"/>
    <w:rsid w:val="00FE57B2"/>
    <w:rsid w:val="00FE57C7"/>
    <w:rsid w:val="00FE5C9E"/>
    <w:rsid w:val="00FE5CD0"/>
    <w:rsid w:val="00FE5CF9"/>
    <w:rsid w:val="00FE6346"/>
    <w:rsid w:val="00FE6579"/>
    <w:rsid w:val="00FE66EF"/>
    <w:rsid w:val="00FE685C"/>
    <w:rsid w:val="00FE6B60"/>
    <w:rsid w:val="00FE6C29"/>
    <w:rsid w:val="00FE6D6F"/>
    <w:rsid w:val="00FE6FCD"/>
    <w:rsid w:val="00FE7220"/>
    <w:rsid w:val="00FE729F"/>
    <w:rsid w:val="00FE7350"/>
    <w:rsid w:val="00FE74C0"/>
    <w:rsid w:val="00FE74DB"/>
    <w:rsid w:val="00FE7604"/>
    <w:rsid w:val="00FE766C"/>
    <w:rsid w:val="00FE7FEA"/>
    <w:rsid w:val="00FF01E3"/>
    <w:rsid w:val="00FF04CF"/>
    <w:rsid w:val="00FF05EA"/>
    <w:rsid w:val="00FF09CC"/>
    <w:rsid w:val="00FF160C"/>
    <w:rsid w:val="00FF1740"/>
    <w:rsid w:val="00FF1751"/>
    <w:rsid w:val="00FF1918"/>
    <w:rsid w:val="00FF1B1E"/>
    <w:rsid w:val="00FF1C1D"/>
    <w:rsid w:val="00FF2019"/>
    <w:rsid w:val="00FF2BED"/>
    <w:rsid w:val="00FF2E48"/>
    <w:rsid w:val="00FF2EDF"/>
    <w:rsid w:val="00FF30D9"/>
    <w:rsid w:val="00FF320C"/>
    <w:rsid w:val="00FF35F6"/>
    <w:rsid w:val="00FF3BA6"/>
    <w:rsid w:val="00FF41CF"/>
    <w:rsid w:val="00FF4614"/>
    <w:rsid w:val="00FF4ACA"/>
    <w:rsid w:val="00FF5325"/>
    <w:rsid w:val="00FF5350"/>
    <w:rsid w:val="00FF5498"/>
    <w:rsid w:val="00FF559B"/>
    <w:rsid w:val="00FF5834"/>
    <w:rsid w:val="00FF595F"/>
    <w:rsid w:val="00FF5BE3"/>
    <w:rsid w:val="00FF5D25"/>
    <w:rsid w:val="00FF5F26"/>
    <w:rsid w:val="00FF6469"/>
    <w:rsid w:val="00FF6724"/>
    <w:rsid w:val="00FF6A65"/>
    <w:rsid w:val="00FF6B5C"/>
    <w:rsid w:val="00FF6F1A"/>
    <w:rsid w:val="00FF7D05"/>
    <w:rsid w:val="0EB5F031"/>
    <w:rsid w:val="3B98589F"/>
    <w:rsid w:val="5563D0C4"/>
    <w:rsid w:val="580197FE"/>
    <w:rsid w:val="6781C4A9"/>
  </w:rsids>
  <m:mathPr>
    <m:mathFont m:val="Cambria Math"/>
    <m:brkBin m:val="before"/>
    <m:brkBinSub m:val="--"/>
    <m:smallFrac/>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9D7C6F"/>
  <w15:docId w15:val="{F1BDE52F-0F55-4059-A6F7-C13E22175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C3A0F"/>
    <w:rPr>
      <w:sz w:val="24"/>
      <w:szCs w:val="24"/>
      <w:lang w:val="en-GB"/>
    </w:rPr>
  </w:style>
  <w:style w:type="paragraph" w:styleId="Heading1">
    <w:name w:val="heading 1"/>
    <w:aliases w:val="1 Tema"/>
    <w:basedOn w:val="Normal"/>
    <w:next w:val="Normal"/>
    <w:link w:val="Heading1Char"/>
    <w:qFormat/>
    <w:rsid w:val="00982D61"/>
    <w:pPr>
      <w:keepNext/>
      <w:spacing w:before="240" w:after="240"/>
      <w:outlineLvl w:val="0"/>
    </w:pPr>
    <w:rPr>
      <w:rFonts w:ascii="Trebuchet MS" w:hAnsi="Trebuchet MS"/>
      <w:b/>
      <w:sz w:val="22"/>
    </w:rPr>
  </w:style>
  <w:style w:type="paragraph" w:styleId="Heading2">
    <w:name w:val="heading 2"/>
    <w:aliases w:val="2 Tema"/>
    <w:basedOn w:val="Normal"/>
    <w:next w:val="Normal"/>
    <w:link w:val="Heading2Char"/>
    <w:qFormat/>
    <w:rsid w:val="00982D61"/>
    <w:pPr>
      <w:keepNext/>
      <w:spacing w:before="240" w:after="240"/>
      <w:outlineLvl w:val="1"/>
    </w:pPr>
    <w:rPr>
      <w:rFonts w:ascii="Trebuchet MS" w:hAnsi="Trebuchet MS" w:cs="Arial"/>
      <w:bCs/>
      <w:iCs/>
      <w:sz w:val="22"/>
      <w:szCs w:val="28"/>
    </w:rPr>
  </w:style>
  <w:style w:type="paragraph" w:styleId="Heading3">
    <w:name w:val="heading 3"/>
    <w:basedOn w:val="Normal"/>
    <w:next w:val="Normal"/>
    <w:link w:val="Heading3Char1"/>
    <w:qFormat/>
    <w:rsid w:val="008C50D1"/>
    <w:pPr>
      <w:keepNext/>
      <w:spacing w:before="240" w:after="60"/>
      <w:outlineLvl w:val="2"/>
    </w:pPr>
    <w:rPr>
      <w:rFonts w:ascii="Arial" w:hAnsi="Arial" w:cs="Arial"/>
      <w:b/>
      <w:bCs/>
      <w:sz w:val="26"/>
      <w:szCs w:val="26"/>
    </w:rPr>
  </w:style>
  <w:style w:type="paragraph" w:styleId="Heading4">
    <w:name w:val="heading 4"/>
    <w:basedOn w:val="Normal"/>
    <w:next w:val="Normal"/>
    <w:link w:val="Heading4Char"/>
    <w:rsid w:val="0076528A"/>
    <w:pPr>
      <w:tabs>
        <w:tab w:val="num" w:pos="720"/>
      </w:tabs>
      <w:outlineLvl w:val="3"/>
    </w:pPr>
    <w:rPr>
      <w:bCs/>
      <w:szCs w:val="28"/>
    </w:rPr>
  </w:style>
  <w:style w:type="paragraph" w:styleId="Heading5">
    <w:name w:val="heading 5"/>
    <w:basedOn w:val="Normal"/>
    <w:next w:val="Normal"/>
    <w:link w:val="Heading5Char"/>
    <w:rsid w:val="0076528A"/>
    <w:pPr>
      <w:tabs>
        <w:tab w:val="num" w:pos="1080"/>
      </w:tabs>
      <w:outlineLvl w:val="4"/>
    </w:pPr>
    <w:rPr>
      <w:bCs/>
      <w:iCs/>
      <w:szCs w:val="26"/>
    </w:rPr>
  </w:style>
  <w:style w:type="paragraph" w:styleId="Heading6">
    <w:name w:val="heading 6"/>
    <w:basedOn w:val="Normal"/>
    <w:next w:val="Normal"/>
    <w:link w:val="Heading6Char"/>
    <w:rsid w:val="0076528A"/>
    <w:pPr>
      <w:tabs>
        <w:tab w:val="num" w:pos="1080"/>
      </w:tabs>
      <w:outlineLvl w:val="5"/>
    </w:pPr>
    <w:rPr>
      <w:bCs/>
      <w:szCs w:val="22"/>
    </w:rPr>
  </w:style>
  <w:style w:type="paragraph" w:styleId="Heading7">
    <w:name w:val="heading 7"/>
    <w:basedOn w:val="Normal"/>
    <w:next w:val="Normal"/>
    <w:link w:val="Heading7Char"/>
    <w:rsid w:val="0076528A"/>
    <w:pPr>
      <w:tabs>
        <w:tab w:val="num" w:pos="1296"/>
      </w:tabs>
      <w:spacing w:before="240" w:after="60"/>
      <w:ind w:left="1296" w:hanging="1296"/>
      <w:outlineLvl w:val="6"/>
    </w:pPr>
  </w:style>
  <w:style w:type="paragraph" w:styleId="Heading8">
    <w:name w:val="heading 8"/>
    <w:basedOn w:val="Normal"/>
    <w:next w:val="Normal"/>
    <w:link w:val="Heading8Char"/>
    <w:rsid w:val="0076528A"/>
    <w:pPr>
      <w:tabs>
        <w:tab w:val="num" w:pos="1440"/>
      </w:tabs>
      <w:spacing w:before="240" w:after="60"/>
      <w:ind w:left="1440" w:hanging="1440"/>
      <w:outlineLvl w:val="7"/>
    </w:pPr>
    <w:rPr>
      <w:i/>
      <w:iCs/>
    </w:rPr>
  </w:style>
  <w:style w:type="paragraph" w:styleId="Heading9">
    <w:name w:val="heading 9"/>
    <w:basedOn w:val="Normal"/>
    <w:next w:val="Normal"/>
    <w:link w:val="Heading9Char"/>
    <w:rsid w:val="0076528A"/>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7005D"/>
    <w:pPr>
      <w:tabs>
        <w:tab w:val="center" w:pos="4153"/>
        <w:tab w:val="right" w:pos="8306"/>
      </w:tabs>
    </w:pPr>
  </w:style>
  <w:style w:type="paragraph" w:styleId="Footer">
    <w:name w:val="footer"/>
    <w:basedOn w:val="Normal"/>
    <w:link w:val="FooterChar"/>
    <w:uiPriority w:val="99"/>
    <w:rsid w:val="00C7005D"/>
    <w:pPr>
      <w:tabs>
        <w:tab w:val="center" w:pos="4153"/>
        <w:tab w:val="right" w:pos="8306"/>
      </w:tabs>
    </w:pPr>
  </w:style>
  <w:style w:type="paragraph" w:customStyle="1" w:styleId="antraste">
    <w:name w:val="antraste"/>
    <w:rsid w:val="00C7005D"/>
    <w:rPr>
      <w:b/>
      <w:caps/>
      <w:sz w:val="24"/>
      <w:lang w:val="en-GB"/>
    </w:rPr>
  </w:style>
  <w:style w:type="paragraph" w:customStyle="1" w:styleId="Filialas">
    <w:name w:val="Filialas"/>
    <w:rsid w:val="00C7005D"/>
    <w:pPr>
      <w:spacing w:before="120" w:line="960" w:lineRule="auto"/>
      <w:jc w:val="center"/>
    </w:pPr>
    <w:rPr>
      <w:b/>
      <w:caps/>
      <w:lang w:val="en-GB"/>
    </w:rPr>
  </w:style>
  <w:style w:type="paragraph" w:customStyle="1" w:styleId="Rekvizitas">
    <w:name w:val="Rekvizitas"/>
    <w:rsid w:val="00C7005D"/>
    <w:pPr>
      <w:jc w:val="center"/>
    </w:pPr>
    <w:rPr>
      <w:lang w:val="en-GB"/>
    </w:rPr>
  </w:style>
  <w:style w:type="paragraph" w:customStyle="1" w:styleId="Tekstas">
    <w:name w:val="Tekstas"/>
    <w:rsid w:val="00C7005D"/>
    <w:pPr>
      <w:tabs>
        <w:tab w:val="left" w:pos="6804"/>
      </w:tabs>
      <w:ind w:firstLine="238"/>
    </w:pPr>
    <w:rPr>
      <w:color w:val="000000"/>
      <w:sz w:val="24"/>
      <w:lang w:val="en-GB"/>
    </w:rPr>
  </w:style>
  <w:style w:type="character" w:styleId="FollowedHyperlink">
    <w:name w:val="FollowedHyperlink"/>
    <w:basedOn w:val="DefaultParagraphFont"/>
    <w:rsid w:val="00C7005D"/>
    <w:rPr>
      <w:color w:val="auto"/>
      <w:u w:val="none"/>
    </w:rPr>
  </w:style>
  <w:style w:type="character" w:styleId="Hyperlink">
    <w:name w:val="Hyperlink"/>
    <w:basedOn w:val="DefaultParagraphFont"/>
    <w:uiPriority w:val="99"/>
    <w:rsid w:val="00C7005D"/>
    <w:rPr>
      <w:color w:val="auto"/>
      <w:u w:val="none"/>
    </w:rPr>
  </w:style>
  <w:style w:type="character" w:styleId="PageNumber">
    <w:name w:val="page number"/>
    <w:basedOn w:val="DefaultParagraphFont"/>
    <w:rsid w:val="002971C7"/>
  </w:style>
  <w:style w:type="character" w:styleId="CommentReference">
    <w:name w:val="annotation reference"/>
    <w:basedOn w:val="DefaultParagraphFont"/>
    <w:uiPriority w:val="99"/>
    <w:rsid w:val="006C23CF"/>
    <w:rPr>
      <w:sz w:val="16"/>
      <w:szCs w:val="16"/>
    </w:rPr>
  </w:style>
  <w:style w:type="paragraph" w:styleId="CommentText">
    <w:name w:val="annotation text"/>
    <w:basedOn w:val="Normal"/>
    <w:link w:val="CommentTextChar"/>
    <w:uiPriority w:val="99"/>
    <w:rsid w:val="006C23CF"/>
    <w:rPr>
      <w:sz w:val="20"/>
      <w:szCs w:val="20"/>
    </w:rPr>
  </w:style>
  <w:style w:type="paragraph" w:styleId="CommentSubject">
    <w:name w:val="annotation subject"/>
    <w:basedOn w:val="CommentText"/>
    <w:next w:val="CommentText"/>
    <w:semiHidden/>
    <w:rsid w:val="006C23CF"/>
    <w:rPr>
      <w:b/>
      <w:bCs/>
    </w:rPr>
  </w:style>
  <w:style w:type="paragraph" w:styleId="BalloonText">
    <w:name w:val="Balloon Text"/>
    <w:basedOn w:val="Normal"/>
    <w:link w:val="BalloonTextChar"/>
    <w:rsid w:val="006C23CF"/>
    <w:rPr>
      <w:rFonts w:ascii="Tahoma" w:hAnsi="Tahoma" w:cs="Tahoma"/>
      <w:sz w:val="16"/>
      <w:szCs w:val="16"/>
    </w:rPr>
  </w:style>
  <w:style w:type="paragraph" w:styleId="DocumentMap">
    <w:name w:val="Document Map"/>
    <w:basedOn w:val="Normal"/>
    <w:link w:val="DocumentMapChar"/>
    <w:rsid w:val="00886323"/>
    <w:pPr>
      <w:shd w:val="clear" w:color="auto" w:fill="000080"/>
    </w:pPr>
    <w:rPr>
      <w:rFonts w:ascii="Tahoma" w:hAnsi="Tahoma" w:cs="Tahoma"/>
      <w:sz w:val="20"/>
      <w:szCs w:val="20"/>
    </w:rPr>
  </w:style>
  <w:style w:type="paragraph" w:styleId="BodyText3">
    <w:name w:val="Body Text 3"/>
    <w:basedOn w:val="Normal"/>
    <w:link w:val="BodyText3Char"/>
    <w:rsid w:val="00A907C6"/>
    <w:pPr>
      <w:spacing w:after="120"/>
    </w:pPr>
    <w:rPr>
      <w:sz w:val="16"/>
      <w:szCs w:val="16"/>
    </w:rPr>
  </w:style>
  <w:style w:type="paragraph" w:styleId="BodyText2">
    <w:name w:val="Body Text 2"/>
    <w:basedOn w:val="Normal"/>
    <w:rsid w:val="00520490"/>
    <w:pPr>
      <w:spacing w:after="120" w:line="480" w:lineRule="auto"/>
    </w:pPr>
  </w:style>
  <w:style w:type="paragraph" w:customStyle="1" w:styleId="numeracija">
    <w:name w:val="numeracija"/>
    <w:basedOn w:val="Normal"/>
    <w:rsid w:val="002E7FBC"/>
    <w:pPr>
      <w:tabs>
        <w:tab w:val="left" w:pos="567"/>
      </w:tabs>
      <w:jc w:val="center"/>
    </w:pPr>
    <w:rPr>
      <w:bCs/>
      <w:noProof/>
      <w:snapToGrid w:val="0"/>
      <w:szCs w:val="20"/>
    </w:rPr>
  </w:style>
  <w:style w:type="paragraph" w:customStyle="1" w:styleId="tekstas0">
    <w:name w:val="tekstas"/>
    <w:basedOn w:val="Normal"/>
    <w:rsid w:val="008C50D1"/>
    <w:pPr>
      <w:spacing w:before="100" w:beforeAutospacing="1" w:after="100" w:afterAutospacing="1"/>
    </w:pPr>
    <w:rPr>
      <w:lang w:eastAsia="lt-LT"/>
    </w:rPr>
  </w:style>
  <w:style w:type="paragraph" w:styleId="BodyTextIndent">
    <w:name w:val="Body Text Indent"/>
    <w:basedOn w:val="Normal"/>
    <w:link w:val="BodyTextIndentChar"/>
    <w:rsid w:val="006C7068"/>
    <w:pPr>
      <w:spacing w:after="120"/>
      <w:ind w:left="283"/>
    </w:pPr>
  </w:style>
  <w:style w:type="paragraph" w:customStyle="1" w:styleId="CentrBold">
    <w:name w:val="CentrBold"/>
    <w:rsid w:val="00226D26"/>
    <w:pPr>
      <w:jc w:val="center"/>
    </w:pPr>
    <w:rPr>
      <w:rFonts w:ascii="TimesLT" w:hAnsi="TimesLT"/>
      <w:b/>
      <w:caps/>
      <w:snapToGrid w:val="0"/>
    </w:rPr>
  </w:style>
  <w:style w:type="character" w:customStyle="1" w:styleId="BodyText3Char">
    <w:name w:val="Body Text 3 Char"/>
    <w:basedOn w:val="DefaultParagraphFont"/>
    <w:link w:val="BodyText3"/>
    <w:rsid w:val="00AB579A"/>
    <w:rPr>
      <w:sz w:val="16"/>
      <w:szCs w:val="16"/>
      <w:lang w:val="en-GB"/>
    </w:rPr>
  </w:style>
  <w:style w:type="character" w:customStyle="1" w:styleId="CommentTextChar">
    <w:name w:val="Comment Text Char"/>
    <w:basedOn w:val="DefaultParagraphFont"/>
    <w:link w:val="CommentText"/>
    <w:uiPriority w:val="99"/>
    <w:rsid w:val="00AB579A"/>
    <w:rPr>
      <w:lang w:val="en-GB"/>
    </w:rPr>
  </w:style>
  <w:style w:type="paragraph" w:styleId="ListParagraph">
    <w:name w:val="List Paragraph"/>
    <w:basedOn w:val="Normal"/>
    <w:link w:val="ListParagraphChar"/>
    <w:uiPriority w:val="34"/>
    <w:qFormat/>
    <w:rsid w:val="00B50CAC"/>
    <w:pPr>
      <w:ind w:left="720"/>
    </w:pPr>
  </w:style>
  <w:style w:type="character" w:customStyle="1" w:styleId="HeaderChar">
    <w:name w:val="Header Char"/>
    <w:basedOn w:val="DefaultParagraphFont"/>
    <w:link w:val="Header"/>
    <w:rsid w:val="00CF0D2C"/>
    <w:rPr>
      <w:sz w:val="24"/>
      <w:szCs w:val="24"/>
      <w:lang w:val="lt-LT"/>
    </w:rPr>
  </w:style>
  <w:style w:type="character" w:customStyle="1" w:styleId="BodyTextIndentChar">
    <w:name w:val="Body Text Indent Char"/>
    <w:basedOn w:val="DefaultParagraphFont"/>
    <w:link w:val="BodyTextIndent"/>
    <w:rsid w:val="001D58B3"/>
    <w:rPr>
      <w:sz w:val="24"/>
      <w:szCs w:val="24"/>
      <w:lang w:val="lt-LT"/>
    </w:rPr>
  </w:style>
  <w:style w:type="paragraph" w:customStyle="1" w:styleId="TableNormal0">
    <w:name w:val="TableNormal"/>
    <w:basedOn w:val="Normal"/>
    <w:rsid w:val="008353FA"/>
    <w:pPr>
      <w:keepLines/>
      <w:spacing w:before="120"/>
    </w:pPr>
    <w:rPr>
      <w:rFonts w:ascii="Arial" w:hAnsi="Arial"/>
      <w:spacing w:val="-5"/>
      <w:sz w:val="20"/>
      <w:szCs w:val="20"/>
      <w:lang w:val="ru-RU"/>
    </w:rPr>
  </w:style>
  <w:style w:type="character" w:customStyle="1" w:styleId="FooterChar">
    <w:name w:val="Footer Char"/>
    <w:basedOn w:val="DefaultParagraphFont"/>
    <w:link w:val="Footer"/>
    <w:uiPriority w:val="99"/>
    <w:rsid w:val="005C30E3"/>
    <w:rPr>
      <w:sz w:val="24"/>
      <w:szCs w:val="24"/>
      <w:lang w:val="lt-LT"/>
    </w:rPr>
  </w:style>
  <w:style w:type="character" w:customStyle="1" w:styleId="Heading2Char">
    <w:name w:val="Heading 2 Char"/>
    <w:aliases w:val="2 Tema Char"/>
    <w:basedOn w:val="DefaultParagraphFont"/>
    <w:link w:val="Heading2"/>
    <w:rsid w:val="00982D61"/>
    <w:rPr>
      <w:rFonts w:ascii="Trebuchet MS" w:hAnsi="Trebuchet MS" w:cs="Arial"/>
      <w:bCs/>
      <w:iCs/>
      <w:sz w:val="22"/>
      <w:szCs w:val="28"/>
      <w:lang w:val="en-GB"/>
    </w:rPr>
  </w:style>
  <w:style w:type="paragraph" w:customStyle="1" w:styleId="headerprompt">
    <w:name w:val="headerprompt"/>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b/>
      <w:bCs/>
      <w:sz w:val="18"/>
      <w:szCs w:val="18"/>
      <w:lang w:eastAsia="lt-LT"/>
    </w:rPr>
  </w:style>
  <w:style w:type="paragraph" w:customStyle="1" w:styleId="headervalue">
    <w:name w:val="headervalue"/>
    <w:basedOn w:val="Normal"/>
    <w:rsid w:val="00AF11FF"/>
    <w:pPr>
      <w:pBdr>
        <w:top w:val="single" w:sz="8" w:space="0" w:color="FFFFFF"/>
        <w:left w:val="single" w:sz="8" w:space="10" w:color="FFFFFF"/>
        <w:bottom w:val="single" w:sz="8" w:space="0" w:color="FFFFFF"/>
        <w:right w:val="single" w:sz="8" w:space="0" w:color="FFFFFF"/>
      </w:pBdr>
      <w:spacing w:before="100" w:beforeAutospacing="1" w:after="100" w:afterAutospacing="1"/>
    </w:pPr>
    <w:rPr>
      <w:rFonts w:eastAsiaTheme="minorEastAsia"/>
      <w:sz w:val="18"/>
      <w:szCs w:val="18"/>
      <w:lang w:eastAsia="lt-LT"/>
    </w:rPr>
  </w:style>
  <w:style w:type="paragraph" w:customStyle="1" w:styleId="blankrow">
    <w:name w:val="blankrow"/>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sz w:val="10"/>
      <w:szCs w:val="10"/>
      <w:lang w:eastAsia="lt-LT"/>
    </w:rPr>
  </w:style>
  <w:style w:type="paragraph" w:customStyle="1" w:styleId="reporttable">
    <w:name w:val="reporttable"/>
    <w:basedOn w:val="Normal"/>
    <w:rsid w:val="00AF11FF"/>
    <w:pPr>
      <w:spacing w:before="100" w:beforeAutospacing="1" w:after="100" w:afterAutospacing="1"/>
    </w:pPr>
    <w:rPr>
      <w:rFonts w:eastAsiaTheme="minorEastAsia"/>
      <w:color w:val="000000"/>
      <w:sz w:val="14"/>
      <w:szCs w:val="14"/>
      <w:lang w:eastAsia="lt-LT"/>
    </w:rPr>
  </w:style>
  <w:style w:type="paragraph" w:customStyle="1" w:styleId="reportheader">
    <w:name w:val="reportheader"/>
    <w:basedOn w:val="Normal"/>
    <w:rsid w:val="00AF11FF"/>
    <w:pPr>
      <w:spacing w:before="100" w:beforeAutospacing="1" w:after="100" w:afterAutospacing="1"/>
      <w:jc w:val="center"/>
    </w:pPr>
    <w:rPr>
      <w:rFonts w:eastAsiaTheme="minorEastAsia"/>
      <w:b/>
      <w:bCs/>
      <w:sz w:val="16"/>
      <w:szCs w:val="16"/>
      <w:lang w:eastAsia="lt-LT"/>
    </w:rPr>
  </w:style>
  <w:style w:type="paragraph" w:customStyle="1" w:styleId="total">
    <w:name w:val="total"/>
    <w:basedOn w:val="Normal"/>
    <w:rsid w:val="00AF11FF"/>
    <w:pPr>
      <w:spacing w:before="100" w:beforeAutospacing="1" w:after="100" w:afterAutospacing="1"/>
      <w:jc w:val="right"/>
    </w:pPr>
    <w:rPr>
      <w:rFonts w:eastAsiaTheme="minorEastAsia"/>
      <w:b/>
      <w:bCs/>
      <w:sz w:val="16"/>
      <w:szCs w:val="16"/>
      <w:lang w:eastAsia="lt-LT"/>
    </w:rPr>
  </w:style>
  <w:style w:type="paragraph" w:customStyle="1" w:styleId="error">
    <w:name w:val="error"/>
    <w:basedOn w:val="Normal"/>
    <w:rsid w:val="00AF11FF"/>
    <w:pPr>
      <w:spacing w:before="100" w:beforeAutospacing="1" w:after="100" w:afterAutospacing="1"/>
      <w:jc w:val="center"/>
    </w:pPr>
    <w:rPr>
      <w:rFonts w:ascii="Arial" w:eastAsiaTheme="minorEastAsia" w:hAnsi="Arial" w:cs="Arial"/>
      <w:b/>
      <w:bCs/>
      <w:color w:val="FF0000"/>
      <w:sz w:val="22"/>
      <w:szCs w:val="22"/>
      <w:lang w:eastAsia="lt-LT"/>
    </w:rPr>
  </w:style>
  <w:style w:type="paragraph" w:customStyle="1" w:styleId="tablewithborders">
    <w:name w:val="tablewithborders"/>
    <w:basedOn w:val="Normal"/>
    <w:rsid w:val="00AF11FF"/>
    <w:pPr>
      <w:spacing w:before="100" w:beforeAutospacing="1" w:after="100" w:afterAutospacing="1"/>
    </w:pPr>
    <w:rPr>
      <w:rFonts w:eastAsiaTheme="minorEastAsia"/>
      <w:lang w:eastAsia="lt-LT"/>
    </w:rPr>
  </w:style>
  <w:style w:type="paragraph" w:customStyle="1" w:styleId="tablewithbordersandpadding">
    <w:name w:val="tablewithbordersandpadding"/>
    <w:basedOn w:val="Normal"/>
    <w:rsid w:val="00AF11FF"/>
    <w:pPr>
      <w:spacing w:before="100" w:beforeAutospacing="1" w:after="100" w:afterAutospacing="1"/>
    </w:pPr>
    <w:rPr>
      <w:rFonts w:eastAsiaTheme="minorEastAsia"/>
      <w:lang w:eastAsia="lt-LT"/>
    </w:rPr>
  </w:style>
  <w:style w:type="paragraph" w:customStyle="1" w:styleId="rowwidth">
    <w:name w:val="rowwidth"/>
    <w:basedOn w:val="Normal"/>
    <w:rsid w:val="00AF11FF"/>
    <w:pPr>
      <w:spacing w:before="100" w:beforeAutospacing="1" w:after="100" w:afterAutospacing="1"/>
    </w:pPr>
    <w:rPr>
      <w:rFonts w:eastAsiaTheme="minorEastAsia"/>
      <w:lang w:eastAsia="lt-LT"/>
    </w:rPr>
  </w:style>
  <w:style w:type="paragraph" w:customStyle="1" w:styleId="daywidth">
    <w:name w:val="daywidth"/>
    <w:basedOn w:val="Normal"/>
    <w:rsid w:val="00AF11FF"/>
    <w:pPr>
      <w:spacing w:before="100" w:beforeAutospacing="1" w:after="100" w:afterAutospacing="1"/>
    </w:pPr>
    <w:rPr>
      <w:rFonts w:eastAsiaTheme="minorEastAsia"/>
      <w:lang w:eastAsia="lt-LT"/>
    </w:rPr>
  </w:style>
  <w:style w:type="paragraph" w:customStyle="1" w:styleId="dayoffbgcolor01">
    <w:name w:val="dayoffbgcolor01"/>
    <w:basedOn w:val="Normal"/>
    <w:rsid w:val="00AF11FF"/>
    <w:pPr>
      <w:shd w:val="clear" w:color="auto" w:fill="FFFFCC"/>
      <w:spacing w:before="100" w:beforeAutospacing="1" w:after="100" w:afterAutospacing="1"/>
    </w:pPr>
    <w:rPr>
      <w:rFonts w:eastAsiaTheme="minorEastAsia"/>
      <w:lang w:eastAsia="lt-LT"/>
    </w:rPr>
  </w:style>
  <w:style w:type="paragraph" w:customStyle="1" w:styleId="dayoffbgcolor02">
    <w:name w:val="dayoffbgcolor02"/>
    <w:basedOn w:val="Normal"/>
    <w:rsid w:val="00AF11FF"/>
    <w:pPr>
      <w:shd w:val="clear" w:color="auto" w:fill="CCFFCC"/>
      <w:spacing w:before="100" w:beforeAutospacing="1" w:after="100" w:afterAutospacing="1"/>
    </w:pPr>
    <w:rPr>
      <w:rFonts w:eastAsiaTheme="minorEastAsia"/>
      <w:lang w:eastAsia="lt-LT"/>
    </w:rPr>
  </w:style>
  <w:style w:type="paragraph" w:customStyle="1" w:styleId="Antrat21">
    <w:name w:val="Antraštė 21"/>
    <w:basedOn w:val="Normal"/>
    <w:link w:val="Antrat2Diagrama"/>
    <w:rsid w:val="00AF11FF"/>
    <w:rPr>
      <w:rFonts w:eastAsiaTheme="minorEastAsia"/>
      <w:lang w:eastAsia="lt-LT"/>
    </w:rPr>
  </w:style>
  <w:style w:type="character" w:customStyle="1" w:styleId="Antrat2Diagrama">
    <w:name w:val="Antraštė 2 Diagrama"/>
    <w:basedOn w:val="DefaultParagraphFont"/>
    <w:link w:val="Antrat21"/>
    <w:locked/>
    <w:rsid w:val="00AF11FF"/>
    <w:rPr>
      <w:rFonts w:eastAsiaTheme="minorEastAsia"/>
      <w:sz w:val="24"/>
      <w:szCs w:val="24"/>
      <w:lang w:val="lt-LT" w:eastAsia="lt-LT"/>
    </w:rPr>
  </w:style>
  <w:style w:type="paragraph" w:customStyle="1" w:styleId="Tekstas12">
    <w:name w:val="Tekstas_12"/>
    <w:basedOn w:val="Normal"/>
    <w:rsid w:val="003927F2"/>
    <w:pPr>
      <w:ind w:left="284" w:right="284" w:firstLine="567"/>
      <w:jc w:val="both"/>
    </w:pPr>
    <w:rPr>
      <w:bCs/>
      <w:szCs w:val="20"/>
    </w:rPr>
  </w:style>
  <w:style w:type="paragraph" w:styleId="TOCHeading">
    <w:name w:val="TOC Heading"/>
    <w:basedOn w:val="Heading1"/>
    <w:next w:val="Normal"/>
    <w:uiPriority w:val="39"/>
    <w:unhideWhenUsed/>
    <w:qFormat/>
    <w:rsid w:val="004F446F"/>
    <w:pPr>
      <w:keepLines/>
      <w:spacing w:before="480" w:line="276" w:lineRule="auto"/>
      <w:outlineLvl w:val="9"/>
    </w:pPr>
    <w:rPr>
      <w:rFonts w:asciiTheme="majorHAnsi" w:eastAsiaTheme="majorEastAsia" w:hAnsiTheme="majorHAnsi" w:cstheme="majorBidi"/>
      <w:b w:val="0"/>
      <w:bCs/>
      <w:color w:val="365F91" w:themeColor="accent1" w:themeShade="BF"/>
      <w:sz w:val="28"/>
      <w:szCs w:val="28"/>
      <w:lang w:val="en-US"/>
    </w:rPr>
  </w:style>
  <w:style w:type="paragraph" w:styleId="TOC1">
    <w:name w:val="toc 1"/>
    <w:basedOn w:val="Normal"/>
    <w:next w:val="Normal"/>
    <w:autoRedefine/>
    <w:uiPriority w:val="39"/>
    <w:rsid w:val="001823E9"/>
    <w:pPr>
      <w:tabs>
        <w:tab w:val="left" w:pos="851"/>
        <w:tab w:val="right" w:leader="dot" w:pos="10195"/>
      </w:tabs>
      <w:spacing w:after="100"/>
    </w:pPr>
  </w:style>
  <w:style w:type="paragraph" w:styleId="TOC3">
    <w:name w:val="toc 3"/>
    <w:basedOn w:val="Normal"/>
    <w:next w:val="Normal"/>
    <w:autoRedefine/>
    <w:uiPriority w:val="39"/>
    <w:rsid w:val="00DD2B01"/>
    <w:pPr>
      <w:tabs>
        <w:tab w:val="right" w:leader="dot" w:pos="9639"/>
      </w:tabs>
      <w:spacing w:after="100"/>
    </w:pPr>
  </w:style>
  <w:style w:type="paragraph" w:styleId="TOC2">
    <w:name w:val="toc 2"/>
    <w:basedOn w:val="Normal"/>
    <w:next w:val="Normal"/>
    <w:autoRedefine/>
    <w:uiPriority w:val="39"/>
    <w:rsid w:val="004F446F"/>
    <w:pPr>
      <w:spacing w:after="100"/>
      <w:ind w:left="240"/>
    </w:pPr>
  </w:style>
  <w:style w:type="paragraph" w:styleId="BodyText">
    <w:name w:val="Body Text"/>
    <w:basedOn w:val="Normal"/>
    <w:link w:val="BodyTextChar"/>
    <w:rsid w:val="0076528A"/>
    <w:pPr>
      <w:spacing w:after="120"/>
    </w:pPr>
  </w:style>
  <w:style w:type="character" w:customStyle="1" w:styleId="BodyTextChar">
    <w:name w:val="Body Text Char"/>
    <w:basedOn w:val="DefaultParagraphFont"/>
    <w:link w:val="BodyText"/>
    <w:rsid w:val="0076528A"/>
    <w:rPr>
      <w:sz w:val="24"/>
      <w:szCs w:val="24"/>
      <w:lang w:val="lt-LT"/>
    </w:rPr>
  </w:style>
  <w:style w:type="character" w:customStyle="1" w:styleId="Heading4Char">
    <w:name w:val="Heading 4 Char"/>
    <w:basedOn w:val="DefaultParagraphFont"/>
    <w:link w:val="Heading4"/>
    <w:rsid w:val="0076528A"/>
    <w:rPr>
      <w:bCs/>
      <w:sz w:val="24"/>
      <w:szCs w:val="28"/>
      <w:lang w:val="lt-LT"/>
    </w:rPr>
  </w:style>
  <w:style w:type="character" w:customStyle="1" w:styleId="Heading5Char">
    <w:name w:val="Heading 5 Char"/>
    <w:basedOn w:val="DefaultParagraphFont"/>
    <w:link w:val="Heading5"/>
    <w:rsid w:val="0076528A"/>
    <w:rPr>
      <w:bCs/>
      <w:iCs/>
      <w:sz w:val="24"/>
      <w:szCs w:val="26"/>
      <w:lang w:val="en-GB"/>
    </w:rPr>
  </w:style>
  <w:style w:type="character" w:customStyle="1" w:styleId="Heading6Char">
    <w:name w:val="Heading 6 Char"/>
    <w:basedOn w:val="DefaultParagraphFont"/>
    <w:link w:val="Heading6"/>
    <w:rsid w:val="0076528A"/>
    <w:rPr>
      <w:bCs/>
      <w:sz w:val="24"/>
      <w:szCs w:val="22"/>
      <w:lang w:val="lt-LT"/>
    </w:rPr>
  </w:style>
  <w:style w:type="character" w:customStyle="1" w:styleId="Heading7Char">
    <w:name w:val="Heading 7 Char"/>
    <w:basedOn w:val="DefaultParagraphFont"/>
    <w:link w:val="Heading7"/>
    <w:rsid w:val="0076528A"/>
    <w:rPr>
      <w:sz w:val="24"/>
      <w:szCs w:val="24"/>
      <w:lang w:val="en-GB"/>
    </w:rPr>
  </w:style>
  <w:style w:type="character" w:customStyle="1" w:styleId="Heading8Char">
    <w:name w:val="Heading 8 Char"/>
    <w:basedOn w:val="DefaultParagraphFont"/>
    <w:link w:val="Heading8"/>
    <w:rsid w:val="0076528A"/>
    <w:rPr>
      <w:i/>
      <w:iCs/>
      <w:sz w:val="24"/>
      <w:szCs w:val="24"/>
      <w:lang w:val="en-GB"/>
    </w:rPr>
  </w:style>
  <w:style w:type="character" w:customStyle="1" w:styleId="Heading9Char">
    <w:name w:val="Heading 9 Char"/>
    <w:basedOn w:val="DefaultParagraphFont"/>
    <w:link w:val="Heading9"/>
    <w:rsid w:val="0076528A"/>
    <w:rPr>
      <w:rFonts w:ascii="Arial" w:hAnsi="Arial" w:cs="Arial"/>
      <w:sz w:val="22"/>
      <w:szCs w:val="22"/>
      <w:lang w:val="en-GB"/>
    </w:rPr>
  </w:style>
  <w:style w:type="paragraph" w:styleId="BodyTextIndent2">
    <w:name w:val="Body Text Indent 2"/>
    <w:basedOn w:val="Normal"/>
    <w:link w:val="BodyTextIndent2Char"/>
    <w:rsid w:val="0076528A"/>
    <w:pPr>
      <w:spacing w:after="120" w:line="480" w:lineRule="auto"/>
      <w:ind w:left="283"/>
    </w:pPr>
    <w:rPr>
      <w:szCs w:val="20"/>
    </w:rPr>
  </w:style>
  <w:style w:type="character" w:customStyle="1" w:styleId="BodyTextIndent2Char">
    <w:name w:val="Body Text Indent 2 Char"/>
    <w:basedOn w:val="DefaultParagraphFont"/>
    <w:link w:val="BodyTextIndent2"/>
    <w:rsid w:val="0076528A"/>
    <w:rPr>
      <w:sz w:val="24"/>
      <w:lang w:val="lt-LT"/>
    </w:rPr>
  </w:style>
  <w:style w:type="character" w:customStyle="1" w:styleId="heading3char">
    <w:name w:val="heading3char"/>
    <w:basedOn w:val="DefaultParagraphFont"/>
    <w:rsid w:val="0076528A"/>
    <w:rPr>
      <w:rFonts w:ascii="Arial" w:hAnsi="Arial" w:cs="Arial" w:hint="default"/>
    </w:rPr>
  </w:style>
  <w:style w:type="table" w:styleId="TableGrid">
    <w:name w:val="Table Grid"/>
    <w:basedOn w:val="TableNormal"/>
    <w:rsid w:val="0076528A"/>
    <w:rPr>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76528A"/>
    <w:rPr>
      <w:sz w:val="24"/>
      <w:szCs w:val="24"/>
      <w:lang w:val="lt-LT"/>
    </w:rPr>
  </w:style>
  <w:style w:type="character" w:customStyle="1" w:styleId="BalloonTextChar">
    <w:name w:val="Balloon Text Char"/>
    <w:basedOn w:val="DefaultParagraphFont"/>
    <w:link w:val="BalloonText"/>
    <w:rsid w:val="0076528A"/>
    <w:rPr>
      <w:rFonts w:ascii="Tahoma" w:hAnsi="Tahoma" w:cs="Tahoma"/>
      <w:sz w:val="16"/>
      <w:szCs w:val="16"/>
      <w:lang w:val="lt-LT"/>
    </w:rPr>
  </w:style>
  <w:style w:type="character" w:customStyle="1" w:styleId="DocumentMapChar">
    <w:name w:val="Document Map Char"/>
    <w:basedOn w:val="DefaultParagraphFont"/>
    <w:link w:val="DocumentMap"/>
    <w:rsid w:val="0076528A"/>
    <w:rPr>
      <w:rFonts w:ascii="Tahoma" w:hAnsi="Tahoma" w:cs="Tahoma"/>
      <w:shd w:val="clear" w:color="auto" w:fill="000080"/>
      <w:lang w:val="lt-LT"/>
    </w:rPr>
  </w:style>
  <w:style w:type="paragraph" w:styleId="TOC4">
    <w:name w:val="toc 4"/>
    <w:basedOn w:val="Normal"/>
    <w:next w:val="Normal"/>
    <w:autoRedefine/>
    <w:uiPriority w:val="39"/>
    <w:unhideWhenUsed/>
    <w:rsid w:val="00D60A49"/>
    <w:pPr>
      <w:spacing w:after="100" w:line="276" w:lineRule="auto"/>
      <w:ind w:left="660"/>
    </w:pPr>
    <w:rPr>
      <w:rFonts w:asciiTheme="minorHAnsi" w:eastAsiaTheme="minorEastAsia" w:hAnsiTheme="minorHAnsi" w:cstheme="minorBidi"/>
      <w:sz w:val="22"/>
      <w:szCs w:val="22"/>
      <w:lang w:eastAsia="lt-LT"/>
    </w:rPr>
  </w:style>
  <w:style w:type="paragraph" w:styleId="TOC5">
    <w:name w:val="toc 5"/>
    <w:basedOn w:val="Normal"/>
    <w:next w:val="Normal"/>
    <w:autoRedefine/>
    <w:uiPriority w:val="39"/>
    <w:unhideWhenUsed/>
    <w:rsid w:val="00D60A49"/>
    <w:pPr>
      <w:spacing w:after="100" w:line="276" w:lineRule="auto"/>
      <w:ind w:left="880"/>
    </w:pPr>
    <w:rPr>
      <w:rFonts w:asciiTheme="minorHAnsi" w:eastAsiaTheme="minorEastAsia" w:hAnsiTheme="minorHAnsi" w:cstheme="minorBidi"/>
      <w:sz w:val="22"/>
      <w:szCs w:val="22"/>
      <w:lang w:eastAsia="lt-LT"/>
    </w:rPr>
  </w:style>
  <w:style w:type="paragraph" w:styleId="TOC6">
    <w:name w:val="toc 6"/>
    <w:basedOn w:val="Normal"/>
    <w:next w:val="Normal"/>
    <w:autoRedefine/>
    <w:uiPriority w:val="39"/>
    <w:unhideWhenUsed/>
    <w:rsid w:val="00D60A49"/>
    <w:pPr>
      <w:spacing w:after="100" w:line="276" w:lineRule="auto"/>
      <w:ind w:left="1100"/>
    </w:pPr>
    <w:rPr>
      <w:rFonts w:asciiTheme="minorHAnsi" w:eastAsiaTheme="minorEastAsia" w:hAnsiTheme="minorHAnsi" w:cstheme="minorBidi"/>
      <w:sz w:val="22"/>
      <w:szCs w:val="22"/>
      <w:lang w:eastAsia="lt-LT"/>
    </w:rPr>
  </w:style>
  <w:style w:type="paragraph" w:styleId="TOC7">
    <w:name w:val="toc 7"/>
    <w:basedOn w:val="Normal"/>
    <w:next w:val="Normal"/>
    <w:autoRedefine/>
    <w:uiPriority w:val="39"/>
    <w:unhideWhenUsed/>
    <w:rsid w:val="00D60A49"/>
    <w:pPr>
      <w:spacing w:after="100" w:line="276" w:lineRule="auto"/>
      <w:ind w:left="1320"/>
    </w:pPr>
    <w:rPr>
      <w:rFonts w:asciiTheme="minorHAnsi" w:eastAsiaTheme="minorEastAsia" w:hAnsiTheme="minorHAnsi" w:cstheme="minorBidi"/>
      <w:sz w:val="22"/>
      <w:szCs w:val="22"/>
      <w:lang w:eastAsia="lt-LT"/>
    </w:rPr>
  </w:style>
  <w:style w:type="paragraph" w:styleId="TOC8">
    <w:name w:val="toc 8"/>
    <w:basedOn w:val="Normal"/>
    <w:next w:val="Normal"/>
    <w:autoRedefine/>
    <w:uiPriority w:val="39"/>
    <w:unhideWhenUsed/>
    <w:rsid w:val="00D60A49"/>
    <w:pPr>
      <w:spacing w:after="100" w:line="276" w:lineRule="auto"/>
      <w:ind w:left="1540"/>
    </w:pPr>
    <w:rPr>
      <w:rFonts w:asciiTheme="minorHAnsi" w:eastAsiaTheme="minorEastAsia" w:hAnsiTheme="minorHAnsi" w:cstheme="minorBidi"/>
      <w:sz w:val="22"/>
      <w:szCs w:val="22"/>
      <w:lang w:eastAsia="lt-LT"/>
    </w:rPr>
  </w:style>
  <w:style w:type="paragraph" w:styleId="TOC9">
    <w:name w:val="toc 9"/>
    <w:basedOn w:val="Normal"/>
    <w:next w:val="Normal"/>
    <w:autoRedefine/>
    <w:uiPriority w:val="39"/>
    <w:unhideWhenUsed/>
    <w:rsid w:val="00D60A49"/>
    <w:pPr>
      <w:spacing w:after="100" w:line="276" w:lineRule="auto"/>
      <w:ind w:left="1760"/>
    </w:pPr>
    <w:rPr>
      <w:rFonts w:asciiTheme="minorHAnsi" w:eastAsiaTheme="minorEastAsia" w:hAnsiTheme="minorHAnsi" w:cstheme="minorBidi"/>
      <w:sz w:val="22"/>
      <w:szCs w:val="22"/>
      <w:lang w:eastAsia="lt-LT"/>
    </w:rPr>
  </w:style>
  <w:style w:type="paragraph" w:customStyle="1" w:styleId="HeadingFACf">
    <w:name w:val="HeadingFACf"/>
    <w:basedOn w:val="Normal"/>
    <w:rsid w:val="001D5DD9"/>
    <w:pPr>
      <w:keepNext/>
      <w:widowControl w:val="0"/>
      <w:suppressAutoHyphens/>
      <w:spacing w:before="240" w:after="120" w:line="360" w:lineRule="auto"/>
    </w:pPr>
    <w:rPr>
      <w:rFonts w:cs="Tahoma"/>
      <w:b/>
      <w:kern w:val="1"/>
      <w:szCs w:val="28"/>
      <w:lang w:eastAsia="ar-SA"/>
    </w:rPr>
  </w:style>
  <w:style w:type="paragraph" w:styleId="BodyTextIndent3">
    <w:name w:val="Body Text Indent 3"/>
    <w:basedOn w:val="Normal"/>
    <w:link w:val="BodyTextIndent3Char"/>
    <w:rsid w:val="00A220B2"/>
    <w:pPr>
      <w:spacing w:after="120"/>
      <w:ind w:left="283"/>
    </w:pPr>
    <w:rPr>
      <w:sz w:val="16"/>
      <w:szCs w:val="16"/>
    </w:rPr>
  </w:style>
  <w:style w:type="character" w:customStyle="1" w:styleId="BodyTextIndent3Char">
    <w:name w:val="Body Text Indent 3 Char"/>
    <w:basedOn w:val="DefaultParagraphFont"/>
    <w:link w:val="BodyTextIndent3"/>
    <w:rsid w:val="00A220B2"/>
    <w:rPr>
      <w:sz w:val="16"/>
      <w:szCs w:val="16"/>
      <w:lang w:val="en-GB"/>
    </w:rPr>
  </w:style>
  <w:style w:type="character" w:customStyle="1" w:styleId="Heading3Char0">
    <w:name w:val="Heading 3 Char"/>
    <w:basedOn w:val="DefaultParagraphFont"/>
    <w:rsid w:val="00A220B2"/>
    <w:rPr>
      <w:rFonts w:cs="Arial"/>
      <w:bCs/>
      <w:sz w:val="24"/>
      <w:szCs w:val="26"/>
      <w:lang w:val="lt-LT" w:eastAsia="en-US" w:bidi="ar-SA"/>
    </w:rPr>
  </w:style>
  <w:style w:type="paragraph" w:styleId="Revision">
    <w:name w:val="Revision"/>
    <w:hidden/>
    <w:uiPriority w:val="99"/>
    <w:semiHidden/>
    <w:rsid w:val="009B674D"/>
    <w:rPr>
      <w:sz w:val="24"/>
      <w:szCs w:val="24"/>
      <w:lang w:val="en-GB"/>
    </w:rPr>
  </w:style>
  <w:style w:type="character" w:customStyle="1" w:styleId="apple-style-span">
    <w:name w:val="apple-style-span"/>
    <w:basedOn w:val="DefaultParagraphFont"/>
    <w:rsid w:val="00950751"/>
  </w:style>
  <w:style w:type="character" w:customStyle="1" w:styleId="apple-converted-space">
    <w:name w:val="apple-converted-space"/>
    <w:basedOn w:val="DefaultParagraphFont"/>
    <w:rsid w:val="00950751"/>
  </w:style>
  <w:style w:type="character" w:styleId="Emphasis">
    <w:name w:val="Emphasis"/>
    <w:basedOn w:val="DefaultParagraphFont"/>
    <w:uiPriority w:val="20"/>
    <w:qFormat/>
    <w:rsid w:val="00950751"/>
    <w:rPr>
      <w:i/>
      <w:iCs/>
    </w:rPr>
  </w:style>
  <w:style w:type="character" w:customStyle="1" w:styleId="Heading3Char1">
    <w:name w:val="Heading 3 Char1"/>
    <w:basedOn w:val="DefaultParagraphFont"/>
    <w:link w:val="Heading3"/>
    <w:rsid w:val="003069E2"/>
    <w:rPr>
      <w:rFonts w:ascii="Arial" w:hAnsi="Arial" w:cs="Arial"/>
      <w:b/>
      <w:bCs/>
      <w:sz w:val="26"/>
      <w:szCs w:val="26"/>
      <w:lang w:val="en-GB"/>
    </w:rPr>
  </w:style>
  <w:style w:type="paragraph" w:customStyle="1" w:styleId="Default">
    <w:name w:val="Default"/>
    <w:rsid w:val="00E26BCE"/>
    <w:pPr>
      <w:autoSpaceDE w:val="0"/>
      <w:autoSpaceDN w:val="0"/>
      <w:adjustRightInd w:val="0"/>
    </w:pPr>
    <w:rPr>
      <w:rFonts w:ascii="Calibri" w:hAnsi="Calibri" w:cs="Calibri"/>
      <w:color w:val="000000"/>
      <w:sz w:val="24"/>
      <w:szCs w:val="24"/>
      <w:lang w:val="lt-LT"/>
    </w:rPr>
  </w:style>
  <w:style w:type="paragraph" w:styleId="Title">
    <w:name w:val="Title"/>
    <w:basedOn w:val="Normal"/>
    <w:next w:val="Normal"/>
    <w:link w:val="TitleChar"/>
    <w:qFormat/>
    <w:rsid w:val="00801ECB"/>
    <w:pPr>
      <w:jc w:val="center"/>
    </w:pPr>
    <w:rPr>
      <w:rFonts w:ascii="Trebuchet MS" w:eastAsiaTheme="majorEastAsia" w:hAnsi="Trebuchet MS" w:cstheme="majorBidi"/>
      <w:b/>
      <w:kern w:val="28"/>
      <w:sz w:val="32"/>
      <w:szCs w:val="56"/>
    </w:rPr>
  </w:style>
  <w:style w:type="character" w:customStyle="1" w:styleId="TitleChar">
    <w:name w:val="Title Char"/>
    <w:basedOn w:val="DefaultParagraphFont"/>
    <w:link w:val="Title"/>
    <w:rsid w:val="00801ECB"/>
    <w:rPr>
      <w:rFonts w:ascii="Trebuchet MS" w:eastAsiaTheme="majorEastAsia" w:hAnsi="Trebuchet MS" w:cstheme="majorBidi"/>
      <w:b/>
      <w:kern w:val="28"/>
      <w:sz w:val="32"/>
      <w:szCs w:val="56"/>
      <w:lang w:val="en-GB"/>
    </w:rPr>
  </w:style>
  <w:style w:type="character" w:styleId="Strong">
    <w:name w:val="Strong"/>
    <w:aliases w:val="Pavadinimas 2"/>
    <w:basedOn w:val="DefaultParagraphFont"/>
    <w:rsid w:val="005D6EC5"/>
    <w:rPr>
      <w:rFonts w:ascii="Trebuchet MS" w:hAnsi="Trebuchet MS"/>
      <w:b/>
      <w:bCs/>
      <w:color w:val="000000" w:themeColor="text1"/>
      <w:sz w:val="22"/>
    </w:rPr>
  </w:style>
  <w:style w:type="paragraph" w:styleId="Subtitle">
    <w:name w:val="Subtitle"/>
    <w:aliases w:val="Pavadinimas 1"/>
    <w:basedOn w:val="Normal"/>
    <w:next w:val="Normal"/>
    <w:link w:val="SubtitleChar"/>
    <w:qFormat/>
    <w:rsid w:val="005D6EC5"/>
    <w:pPr>
      <w:numPr>
        <w:ilvl w:val="1"/>
      </w:numPr>
      <w:jc w:val="center"/>
    </w:pPr>
    <w:rPr>
      <w:rFonts w:ascii="Trebuchet MS" w:eastAsiaTheme="minorEastAsia" w:hAnsi="Trebuchet MS" w:cstheme="minorBidi"/>
      <w:caps/>
      <w:sz w:val="22"/>
      <w:szCs w:val="22"/>
    </w:rPr>
  </w:style>
  <w:style w:type="character" w:customStyle="1" w:styleId="SubtitleChar">
    <w:name w:val="Subtitle Char"/>
    <w:aliases w:val="Pavadinimas 1 Char"/>
    <w:basedOn w:val="DefaultParagraphFont"/>
    <w:link w:val="Subtitle"/>
    <w:rsid w:val="005D6EC5"/>
    <w:rPr>
      <w:rFonts w:ascii="Trebuchet MS" w:eastAsiaTheme="minorEastAsia" w:hAnsi="Trebuchet MS" w:cstheme="minorBidi"/>
      <w:caps/>
      <w:sz w:val="22"/>
      <w:szCs w:val="22"/>
      <w:lang w:val="en-GB"/>
    </w:rPr>
  </w:style>
  <w:style w:type="paragraph" w:styleId="NoSpacing">
    <w:name w:val="No Spacing"/>
    <w:aliases w:val="Normalus,Punktai"/>
    <w:link w:val="NoSpacingChar"/>
    <w:uiPriority w:val="1"/>
    <w:qFormat/>
    <w:rsid w:val="00FB6415"/>
    <w:pPr>
      <w:ind w:firstLine="567"/>
    </w:pPr>
    <w:rPr>
      <w:rFonts w:ascii="Trebuchet MS" w:hAnsi="Trebuchet MS"/>
      <w:sz w:val="22"/>
      <w:szCs w:val="24"/>
      <w:lang w:val="en-GB"/>
    </w:rPr>
  </w:style>
  <w:style w:type="character" w:customStyle="1" w:styleId="Heading1Char">
    <w:name w:val="Heading 1 Char"/>
    <w:aliases w:val="1 Tema Char"/>
    <w:basedOn w:val="DefaultParagraphFont"/>
    <w:link w:val="Heading1"/>
    <w:uiPriority w:val="9"/>
    <w:rsid w:val="00317E98"/>
    <w:rPr>
      <w:rFonts w:ascii="Trebuchet MS" w:hAnsi="Trebuchet MS"/>
      <w:b/>
      <w:sz w:val="22"/>
      <w:szCs w:val="24"/>
      <w:lang w:val="en-GB"/>
    </w:rPr>
  </w:style>
  <w:style w:type="paragraph" w:styleId="Bibliography">
    <w:name w:val="Bibliography"/>
    <w:basedOn w:val="Normal"/>
    <w:next w:val="Normal"/>
    <w:uiPriority w:val="37"/>
    <w:unhideWhenUsed/>
    <w:rsid w:val="00317E98"/>
  </w:style>
  <w:style w:type="paragraph" w:styleId="FootnoteText">
    <w:name w:val="footnote text"/>
    <w:basedOn w:val="Normal"/>
    <w:link w:val="FootnoteTextChar"/>
    <w:unhideWhenUsed/>
    <w:rsid w:val="000363EF"/>
    <w:rPr>
      <w:sz w:val="20"/>
      <w:szCs w:val="20"/>
    </w:rPr>
  </w:style>
  <w:style w:type="character" w:customStyle="1" w:styleId="FootnoteTextChar">
    <w:name w:val="Footnote Text Char"/>
    <w:basedOn w:val="DefaultParagraphFont"/>
    <w:link w:val="FootnoteText"/>
    <w:rsid w:val="000363EF"/>
    <w:rPr>
      <w:lang w:val="en-GB"/>
    </w:rPr>
  </w:style>
  <w:style w:type="character" w:styleId="FootnoteReference">
    <w:name w:val="footnote reference"/>
    <w:basedOn w:val="DefaultParagraphFont"/>
    <w:semiHidden/>
    <w:unhideWhenUsed/>
    <w:rsid w:val="000363EF"/>
    <w:rPr>
      <w:vertAlign w:val="superscript"/>
    </w:rPr>
  </w:style>
  <w:style w:type="character" w:styleId="PlaceholderText">
    <w:name w:val="Placeholder Text"/>
    <w:basedOn w:val="DefaultParagraphFont"/>
    <w:uiPriority w:val="99"/>
    <w:semiHidden/>
    <w:rsid w:val="00F21F9A"/>
    <w:rPr>
      <w:color w:val="808080"/>
    </w:rPr>
  </w:style>
  <w:style w:type="paragraph" w:customStyle="1" w:styleId="Pavadinimas1">
    <w:name w:val="Pavadinimas1"/>
    <w:basedOn w:val="Normal"/>
    <w:link w:val="PavadinimasChar"/>
    <w:qFormat/>
    <w:rsid w:val="00CB26FF"/>
    <w:pPr>
      <w:tabs>
        <w:tab w:val="left" w:pos="1134"/>
      </w:tabs>
      <w:ind w:left="709"/>
      <w:jc w:val="center"/>
    </w:pPr>
    <w:rPr>
      <w:rFonts w:ascii="Trebuchet MS" w:hAnsi="Trebuchet MS"/>
      <w:b/>
      <w:sz w:val="32"/>
      <w:lang w:val="lt-LT"/>
    </w:rPr>
  </w:style>
  <w:style w:type="character" w:customStyle="1" w:styleId="PavadinimasChar">
    <w:name w:val="Pavadinimas Char"/>
    <w:basedOn w:val="DefaultParagraphFont"/>
    <w:link w:val="Pavadinimas1"/>
    <w:rsid w:val="00CB26FF"/>
    <w:rPr>
      <w:rFonts w:ascii="Trebuchet MS" w:hAnsi="Trebuchet MS"/>
      <w:b/>
      <w:sz w:val="32"/>
      <w:szCs w:val="24"/>
      <w:lang w:val="lt-LT"/>
    </w:rPr>
  </w:style>
  <w:style w:type="paragraph" w:customStyle="1" w:styleId="Style1">
    <w:name w:val="Style1"/>
    <w:basedOn w:val="NoSpacing"/>
    <w:next w:val="numeracija"/>
    <w:link w:val="Style1Char"/>
    <w:qFormat/>
    <w:rsid w:val="00232409"/>
    <w:pPr>
      <w:numPr>
        <w:numId w:val="8"/>
      </w:numPr>
      <w:spacing w:line="276" w:lineRule="auto"/>
      <w:jc w:val="both"/>
    </w:pPr>
    <w:rPr>
      <w:bCs/>
      <w:color w:val="000000" w:themeColor="text1"/>
      <w:szCs w:val="22"/>
      <w:lang w:val="lt-LT"/>
    </w:rPr>
  </w:style>
  <w:style w:type="character" w:customStyle="1" w:styleId="NoSpacingChar">
    <w:name w:val="No Spacing Char"/>
    <w:aliases w:val="Normalus Char,Punktai Char"/>
    <w:basedOn w:val="DefaultParagraphFont"/>
    <w:link w:val="NoSpacing"/>
    <w:uiPriority w:val="1"/>
    <w:rsid w:val="00232409"/>
    <w:rPr>
      <w:rFonts w:ascii="Trebuchet MS" w:hAnsi="Trebuchet MS"/>
      <w:sz w:val="22"/>
      <w:szCs w:val="24"/>
      <w:lang w:val="en-GB"/>
    </w:rPr>
  </w:style>
  <w:style w:type="character" w:customStyle="1" w:styleId="Style1Char">
    <w:name w:val="Style1 Char"/>
    <w:basedOn w:val="NoSpacingChar"/>
    <w:link w:val="Style1"/>
    <w:rsid w:val="00232409"/>
    <w:rPr>
      <w:rFonts w:ascii="Trebuchet MS" w:hAnsi="Trebuchet MS"/>
      <w:bCs/>
      <w:color w:val="000000" w:themeColor="text1"/>
      <w:sz w:val="22"/>
      <w:szCs w:val="22"/>
      <w:lang w:val="lt-LT"/>
    </w:rPr>
  </w:style>
  <w:style w:type="paragraph" w:styleId="NormalWeb">
    <w:name w:val="Normal (Web)"/>
    <w:basedOn w:val="Normal"/>
    <w:uiPriority w:val="99"/>
    <w:semiHidden/>
    <w:unhideWhenUsed/>
    <w:rsid w:val="0047409C"/>
    <w:pPr>
      <w:spacing w:before="100" w:beforeAutospacing="1" w:after="100" w:afterAutospacing="1"/>
    </w:pPr>
    <w:rPr>
      <w:lang w:val="lt-LT" w:eastAsia="lt-LT"/>
    </w:rPr>
  </w:style>
  <w:style w:type="paragraph" w:customStyle="1" w:styleId="111numeracija">
    <w:name w:val="1.1.1. numeracija"/>
    <w:basedOn w:val="ListParagraph"/>
    <w:autoRedefine/>
    <w:qFormat/>
    <w:rsid w:val="00ED7A15"/>
    <w:pPr>
      <w:numPr>
        <w:ilvl w:val="2"/>
        <w:numId w:val="12"/>
      </w:numPr>
      <w:ind w:firstLine="562"/>
      <w:jc w:val="both"/>
    </w:pPr>
    <w:rPr>
      <w:rFonts w:ascii="Trebuchet MS" w:eastAsiaTheme="minorEastAsia" w:hAnsi="Trebuchet MS" w:cstheme="minorBidi"/>
      <w:sz w:val="22"/>
      <w:szCs w:val="22"/>
      <w:lang w:val="lt-LT"/>
    </w:rPr>
  </w:style>
  <w:style w:type="character" w:styleId="UnresolvedMention">
    <w:name w:val="Unresolved Mention"/>
    <w:basedOn w:val="DefaultParagraphFont"/>
    <w:uiPriority w:val="99"/>
    <w:semiHidden/>
    <w:unhideWhenUsed/>
    <w:rsid w:val="00E130C0"/>
    <w:rPr>
      <w:color w:val="605E5C"/>
      <w:shd w:val="clear" w:color="auto" w:fill="E1DFDD"/>
    </w:rPr>
  </w:style>
  <w:style w:type="character" w:styleId="Mention">
    <w:name w:val="Mention"/>
    <w:basedOn w:val="DefaultParagraphFont"/>
    <w:uiPriority w:val="99"/>
    <w:unhideWhenUsed/>
    <w:rsid w:val="005A2C01"/>
    <w:rPr>
      <w:color w:val="2B579A"/>
      <w:shd w:val="clear" w:color="auto" w:fill="E1DFDD"/>
    </w:rPr>
  </w:style>
  <w:style w:type="paragraph" w:customStyle="1" w:styleId="paragraph">
    <w:name w:val="paragraph"/>
    <w:basedOn w:val="Normal"/>
    <w:rsid w:val="001263D4"/>
    <w:pPr>
      <w:spacing w:before="100" w:beforeAutospacing="1" w:after="100" w:afterAutospacing="1"/>
    </w:pPr>
    <w:rPr>
      <w:lang w:val="en-US"/>
    </w:rPr>
  </w:style>
  <w:style w:type="character" w:customStyle="1" w:styleId="normaltextrun">
    <w:name w:val="normaltextrun"/>
    <w:basedOn w:val="DefaultParagraphFont"/>
    <w:rsid w:val="001263D4"/>
  </w:style>
  <w:style w:type="character" w:customStyle="1" w:styleId="eop">
    <w:name w:val="eop"/>
    <w:basedOn w:val="DefaultParagraphFont"/>
    <w:rsid w:val="001263D4"/>
  </w:style>
  <w:style w:type="paragraph" w:styleId="EndnoteText">
    <w:name w:val="endnote text"/>
    <w:basedOn w:val="Normal"/>
    <w:link w:val="EndnoteTextChar"/>
    <w:semiHidden/>
    <w:unhideWhenUsed/>
    <w:rsid w:val="00D44788"/>
    <w:rPr>
      <w:sz w:val="20"/>
      <w:szCs w:val="20"/>
    </w:rPr>
  </w:style>
  <w:style w:type="character" w:customStyle="1" w:styleId="EndnoteTextChar">
    <w:name w:val="Endnote Text Char"/>
    <w:basedOn w:val="DefaultParagraphFont"/>
    <w:link w:val="EndnoteText"/>
    <w:semiHidden/>
    <w:rsid w:val="00D44788"/>
    <w:rPr>
      <w:lang w:val="en-GB"/>
    </w:rPr>
  </w:style>
  <w:style w:type="character" w:styleId="EndnoteReference">
    <w:name w:val="endnote reference"/>
    <w:basedOn w:val="DefaultParagraphFont"/>
    <w:semiHidden/>
    <w:unhideWhenUsed/>
    <w:rsid w:val="00D447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67">
      <w:bodyDiv w:val="1"/>
      <w:marLeft w:val="0"/>
      <w:marRight w:val="0"/>
      <w:marTop w:val="0"/>
      <w:marBottom w:val="0"/>
      <w:divBdr>
        <w:top w:val="none" w:sz="0" w:space="0" w:color="auto"/>
        <w:left w:val="none" w:sz="0" w:space="0" w:color="auto"/>
        <w:bottom w:val="none" w:sz="0" w:space="0" w:color="auto"/>
        <w:right w:val="none" w:sz="0" w:space="0" w:color="auto"/>
      </w:divBdr>
    </w:div>
    <w:div w:id="88345">
      <w:bodyDiv w:val="1"/>
      <w:marLeft w:val="0"/>
      <w:marRight w:val="0"/>
      <w:marTop w:val="0"/>
      <w:marBottom w:val="0"/>
      <w:divBdr>
        <w:top w:val="none" w:sz="0" w:space="0" w:color="auto"/>
        <w:left w:val="none" w:sz="0" w:space="0" w:color="auto"/>
        <w:bottom w:val="none" w:sz="0" w:space="0" w:color="auto"/>
        <w:right w:val="none" w:sz="0" w:space="0" w:color="auto"/>
      </w:divBdr>
    </w:div>
    <w:div w:id="88415">
      <w:bodyDiv w:val="1"/>
      <w:marLeft w:val="0"/>
      <w:marRight w:val="0"/>
      <w:marTop w:val="0"/>
      <w:marBottom w:val="0"/>
      <w:divBdr>
        <w:top w:val="none" w:sz="0" w:space="0" w:color="auto"/>
        <w:left w:val="none" w:sz="0" w:space="0" w:color="auto"/>
        <w:bottom w:val="none" w:sz="0" w:space="0" w:color="auto"/>
        <w:right w:val="none" w:sz="0" w:space="0" w:color="auto"/>
      </w:divBdr>
    </w:div>
    <w:div w:id="208150">
      <w:bodyDiv w:val="1"/>
      <w:marLeft w:val="0"/>
      <w:marRight w:val="0"/>
      <w:marTop w:val="0"/>
      <w:marBottom w:val="0"/>
      <w:divBdr>
        <w:top w:val="none" w:sz="0" w:space="0" w:color="auto"/>
        <w:left w:val="none" w:sz="0" w:space="0" w:color="auto"/>
        <w:bottom w:val="none" w:sz="0" w:space="0" w:color="auto"/>
        <w:right w:val="none" w:sz="0" w:space="0" w:color="auto"/>
      </w:divBdr>
    </w:div>
    <w:div w:id="278918">
      <w:bodyDiv w:val="1"/>
      <w:marLeft w:val="0"/>
      <w:marRight w:val="0"/>
      <w:marTop w:val="0"/>
      <w:marBottom w:val="0"/>
      <w:divBdr>
        <w:top w:val="none" w:sz="0" w:space="0" w:color="auto"/>
        <w:left w:val="none" w:sz="0" w:space="0" w:color="auto"/>
        <w:bottom w:val="none" w:sz="0" w:space="0" w:color="auto"/>
        <w:right w:val="none" w:sz="0" w:space="0" w:color="auto"/>
      </w:divBdr>
    </w:div>
    <w:div w:id="354005">
      <w:bodyDiv w:val="1"/>
      <w:marLeft w:val="0"/>
      <w:marRight w:val="0"/>
      <w:marTop w:val="0"/>
      <w:marBottom w:val="0"/>
      <w:divBdr>
        <w:top w:val="none" w:sz="0" w:space="0" w:color="auto"/>
        <w:left w:val="none" w:sz="0" w:space="0" w:color="auto"/>
        <w:bottom w:val="none" w:sz="0" w:space="0" w:color="auto"/>
        <w:right w:val="none" w:sz="0" w:space="0" w:color="auto"/>
      </w:divBdr>
    </w:div>
    <w:div w:id="357471">
      <w:bodyDiv w:val="1"/>
      <w:marLeft w:val="0"/>
      <w:marRight w:val="0"/>
      <w:marTop w:val="0"/>
      <w:marBottom w:val="0"/>
      <w:divBdr>
        <w:top w:val="none" w:sz="0" w:space="0" w:color="auto"/>
        <w:left w:val="none" w:sz="0" w:space="0" w:color="auto"/>
        <w:bottom w:val="none" w:sz="0" w:space="0" w:color="auto"/>
        <w:right w:val="none" w:sz="0" w:space="0" w:color="auto"/>
      </w:divBdr>
    </w:div>
    <w:div w:id="359403">
      <w:bodyDiv w:val="1"/>
      <w:marLeft w:val="0"/>
      <w:marRight w:val="0"/>
      <w:marTop w:val="0"/>
      <w:marBottom w:val="0"/>
      <w:divBdr>
        <w:top w:val="none" w:sz="0" w:space="0" w:color="auto"/>
        <w:left w:val="none" w:sz="0" w:space="0" w:color="auto"/>
        <w:bottom w:val="none" w:sz="0" w:space="0" w:color="auto"/>
        <w:right w:val="none" w:sz="0" w:space="0" w:color="auto"/>
      </w:divBdr>
    </w:div>
    <w:div w:id="359704">
      <w:bodyDiv w:val="1"/>
      <w:marLeft w:val="0"/>
      <w:marRight w:val="0"/>
      <w:marTop w:val="0"/>
      <w:marBottom w:val="0"/>
      <w:divBdr>
        <w:top w:val="none" w:sz="0" w:space="0" w:color="auto"/>
        <w:left w:val="none" w:sz="0" w:space="0" w:color="auto"/>
        <w:bottom w:val="none" w:sz="0" w:space="0" w:color="auto"/>
        <w:right w:val="none" w:sz="0" w:space="0" w:color="auto"/>
      </w:divBdr>
    </w:div>
    <w:div w:id="394074">
      <w:bodyDiv w:val="1"/>
      <w:marLeft w:val="0"/>
      <w:marRight w:val="0"/>
      <w:marTop w:val="0"/>
      <w:marBottom w:val="0"/>
      <w:divBdr>
        <w:top w:val="none" w:sz="0" w:space="0" w:color="auto"/>
        <w:left w:val="none" w:sz="0" w:space="0" w:color="auto"/>
        <w:bottom w:val="none" w:sz="0" w:space="0" w:color="auto"/>
        <w:right w:val="none" w:sz="0" w:space="0" w:color="auto"/>
      </w:divBdr>
    </w:div>
    <w:div w:id="402243">
      <w:bodyDiv w:val="1"/>
      <w:marLeft w:val="0"/>
      <w:marRight w:val="0"/>
      <w:marTop w:val="0"/>
      <w:marBottom w:val="0"/>
      <w:divBdr>
        <w:top w:val="none" w:sz="0" w:space="0" w:color="auto"/>
        <w:left w:val="none" w:sz="0" w:space="0" w:color="auto"/>
        <w:bottom w:val="none" w:sz="0" w:space="0" w:color="auto"/>
        <w:right w:val="none" w:sz="0" w:space="0" w:color="auto"/>
      </w:divBdr>
    </w:div>
    <w:div w:id="469574">
      <w:bodyDiv w:val="1"/>
      <w:marLeft w:val="0"/>
      <w:marRight w:val="0"/>
      <w:marTop w:val="0"/>
      <w:marBottom w:val="0"/>
      <w:divBdr>
        <w:top w:val="none" w:sz="0" w:space="0" w:color="auto"/>
        <w:left w:val="none" w:sz="0" w:space="0" w:color="auto"/>
        <w:bottom w:val="none" w:sz="0" w:space="0" w:color="auto"/>
        <w:right w:val="none" w:sz="0" w:space="0" w:color="auto"/>
      </w:divBdr>
    </w:div>
    <w:div w:id="474549">
      <w:bodyDiv w:val="1"/>
      <w:marLeft w:val="0"/>
      <w:marRight w:val="0"/>
      <w:marTop w:val="0"/>
      <w:marBottom w:val="0"/>
      <w:divBdr>
        <w:top w:val="none" w:sz="0" w:space="0" w:color="auto"/>
        <w:left w:val="none" w:sz="0" w:space="0" w:color="auto"/>
        <w:bottom w:val="none" w:sz="0" w:space="0" w:color="auto"/>
        <w:right w:val="none" w:sz="0" w:space="0" w:color="auto"/>
      </w:divBdr>
    </w:div>
    <w:div w:id="475338">
      <w:bodyDiv w:val="1"/>
      <w:marLeft w:val="0"/>
      <w:marRight w:val="0"/>
      <w:marTop w:val="0"/>
      <w:marBottom w:val="0"/>
      <w:divBdr>
        <w:top w:val="none" w:sz="0" w:space="0" w:color="auto"/>
        <w:left w:val="none" w:sz="0" w:space="0" w:color="auto"/>
        <w:bottom w:val="none" w:sz="0" w:space="0" w:color="auto"/>
        <w:right w:val="none" w:sz="0" w:space="0" w:color="auto"/>
      </w:divBdr>
    </w:div>
    <w:div w:id="663903">
      <w:bodyDiv w:val="1"/>
      <w:marLeft w:val="0"/>
      <w:marRight w:val="0"/>
      <w:marTop w:val="0"/>
      <w:marBottom w:val="0"/>
      <w:divBdr>
        <w:top w:val="none" w:sz="0" w:space="0" w:color="auto"/>
        <w:left w:val="none" w:sz="0" w:space="0" w:color="auto"/>
        <w:bottom w:val="none" w:sz="0" w:space="0" w:color="auto"/>
        <w:right w:val="none" w:sz="0" w:space="0" w:color="auto"/>
      </w:divBdr>
    </w:div>
    <w:div w:id="859340">
      <w:bodyDiv w:val="1"/>
      <w:marLeft w:val="0"/>
      <w:marRight w:val="0"/>
      <w:marTop w:val="0"/>
      <w:marBottom w:val="0"/>
      <w:divBdr>
        <w:top w:val="none" w:sz="0" w:space="0" w:color="auto"/>
        <w:left w:val="none" w:sz="0" w:space="0" w:color="auto"/>
        <w:bottom w:val="none" w:sz="0" w:space="0" w:color="auto"/>
        <w:right w:val="none" w:sz="0" w:space="0" w:color="auto"/>
      </w:divBdr>
    </w:div>
    <w:div w:id="859363">
      <w:bodyDiv w:val="1"/>
      <w:marLeft w:val="0"/>
      <w:marRight w:val="0"/>
      <w:marTop w:val="0"/>
      <w:marBottom w:val="0"/>
      <w:divBdr>
        <w:top w:val="none" w:sz="0" w:space="0" w:color="auto"/>
        <w:left w:val="none" w:sz="0" w:space="0" w:color="auto"/>
        <w:bottom w:val="none" w:sz="0" w:space="0" w:color="auto"/>
        <w:right w:val="none" w:sz="0" w:space="0" w:color="auto"/>
      </w:divBdr>
    </w:div>
    <w:div w:id="859891">
      <w:bodyDiv w:val="1"/>
      <w:marLeft w:val="0"/>
      <w:marRight w:val="0"/>
      <w:marTop w:val="0"/>
      <w:marBottom w:val="0"/>
      <w:divBdr>
        <w:top w:val="none" w:sz="0" w:space="0" w:color="auto"/>
        <w:left w:val="none" w:sz="0" w:space="0" w:color="auto"/>
        <w:bottom w:val="none" w:sz="0" w:space="0" w:color="auto"/>
        <w:right w:val="none" w:sz="0" w:space="0" w:color="auto"/>
      </w:divBdr>
    </w:div>
    <w:div w:id="933764">
      <w:bodyDiv w:val="1"/>
      <w:marLeft w:val="0"/>
      <w:marRight w:val="0"/>
      <w:marTop w:val="0"/>
      <w:marBottom w:val="0"/>
      <w:divBdr>
        <w:top w:val="none" w:sz="0" w:space="0" w:color="auto"/>
        <w:left w:val="none" w:sz="0" w:space="0" w:color="auto"/>
        <w:bottom w:val="none" w:sz="0" w:space="0" w:color="auto"/>
        <w:right w:val="none" w:sz="0" w:space="0" w:color="auto"/>
      </w:divBdr>
    </w:div>
    <w:div w:id="939411">
      <w:bodyDiv w:val="1"/>
      <w:marLeft w:val="0"/>
      <w:marRight w:val="0"/>
      <w:marTop w:val="0"/>
      <w:marBottom w:val="0"/>
      <w:divBdr>
        <w:top w:val="none" w:sz="0" w:space="0" w:color="auto"/>
        <w:left w:val="none" w:sz="0" w:space="0" w:color="auto"/>
        <w:bottom w:val="none" w:sz="0" w:space="0" w:color="auto"/>
        <w:right w:val="none" w:sz="0" w:space="0" w:color="auto"/>
      </w:divBdr>
    </w:div>
    <w:div w:id="939821">
      <w:bodyDiv w:val="1"/>
      <w:marLeft w:val="0"/>
      <w:marRight w:val="0"/>
      <w:marTop w:val="0"/>
      <w:marBottom w:val="0"/>
      <w:divBdr>
        <w:top w:val="none" w:sz="0" w:space="0" w:color="auto"/>
        <w:left w:val="none" w:sz="0" w:space="0" w:color="auto"/>
        <w:bottom w:val="none" w:sz="0" w:space="0" w:color="auto"/>
        <w:right w:val="none" w:sz="0" w:space="0" w:color="auto"/>
      </w:divBdr>
    </w:div>
    <w:div w:id="1010158">
      <w:bodyDiv w:val="1"/>
      <w:marLeft w:val="0"/>
      <w:marRight w:val="0"/>
      <w:marTop w:val="0"/>
      <w:marBottom w:val="0"/>
      <w:divBdr>
        <w:top w:val="none" w:sz="0" w:space="0" w:color="auto"/>
        <w:left w:val="none" w:sz="0" w:space="0" w:color="auto"/>
        <w:bottom w:val="none" w:sz="0" w:space="0" w:color="auto"/>
        <w:right w:val="none" w:sz="0" w:space="0" w:color="auto"/>
      </w:divBdr>
    </w:div>
    <w:div w:id="1050756">
      <w:bodyDiv w:val="1"/>
      <w:marLeft w:val="0"/>
      <w:marRight w:val="0"/>
      <w:marTop w:val="0"/>
      <w:marBottom w:val="0"/>
      <w:divBdr>
        <w:top w:val="none" w:sz="0" w:space="0" w:color="auto"/>
        <w:left w:val="none" w:sz="0" w:space="0" w:color="auto"/>
        <w:bottom w:val="none" w:sz="0" w:space="0" w:color="auto"/>
        <w:right w:val="none" w:sz="0" w:space="0" w:color="auto"/>
      </w:divBdr>
    </w:div>
    <w:div w:id="1245801">
      <w:bodyDiv w:val="1"/>
      <w:marLeft w:val="0"/>
      <w:marRight w:val="0"/>
      <w:marTop w:val="0"/>
      <w:marBottom w:val="0"/>
      <w:divBdr>
        <w:top w:val="none" w:sz="0" w:space="0" w:color="auto"/>
        <w:left w:val="none" w:sz="0" w:space="0" w:color="auto"/>
        <w:bottom w:val="none" w:sz="0" w:space="0" w:color="auto"/>
        <w:right w:val="none" w:sz="0" w:space="0" w:color="auto"/>
      </w:divBdr>
    </w:div>
    <w:div w:id="1248345">
      <w:bodyDiv w:val="1"/>
      <w:marLeft w:val="0"/>
      <w:marRight w:val="0"/>
      <w:marTop w:val="0"/>
      <w:marBottom w:val="0"/>
      <w:divBdr>
        <w:top w:val="none" w:sz="0" w:space="0" w:color="auto"/>
        <w:left w:val="none" w:sz="0" w:space="0" w:color="auto"/>
        <w:bottom w:val="none" w:sz="0" w:space="0" w:color="auto"/>
        <w:right w:val="none" w:sz="0" w:space="0" w:color="auto"/>
      </w:divBdr>
    </w:div>
    <w:div w:id="1249167">
      <w:bodyDiv w:val="1"/>
      <w:marLeft w:val="0"/>
      <w:marRight w:val="0"/>
      <w:marTop w:val="0"/>
      <w:marBottom w:val="0"/>
      <w:divBdr>
        <w:top w:val="none" w:sz="0" w:space="0" w:color="auto"/>
        <w:left w:val="none" w:sz="0" w:space="0" w:color="auto"/>
        <w:bottom w:val="none" w:sz="0" w:space="0" w:color="auto"/>
        <w:right w:val="none" w:sz="0" w:space="0" w:color="auto"/>
      </w:divBdr>
    </w:div>
    <w:div w:id="1276994">
      <w:bodyDiv w:val="1"/>
      <w:marLeft w:val="0"/>
      <w:marRight w:val="0"/>
      <w:marTop w:val="0"/>
      <w:marBottom w:val="0"/>
      <w:divBdr>
        <w:top w:val="none" w:sz="0" w:space="0" w:color="auto"/>
        <w:left w:val="none" w:sz="0" w:space="0" w:color="auto"/>
        <w:bottom w:val="none" w:sz="0" w:space="0" w:color="auto"/>
        <w:right w:val="none" w:sz="0" w:space="0" w:color="auto"/>
      </w:divBdr>
    </w:div>
    <w:div w:id="1320480">
      <w:bodyDiv w:val="1"/>
      <w:marLeft w:val="0"/>
      <w:marRight w:val="0"/>
      <w:marTop w:val="0"/>
      <w:marBottom w:val="0"/>
      <w:divBdr>
        <w:top w:val="none" w:sz="0" w:space="0" w:color="auto"/>
        <w:left w:val="none" w:sz="0" w:space="0" w:color="auto"/>
        <w:bottom w:val="none" w:sz="0" w:space="0" w:color="auto"/>
        <w:right w:val="none" w:sz="0" w:space="0" w:color="auto"/>
      </w:divBdr>
    </w:div>
    <w:div w:id="1325567">
      <w:bodyDiv w:val="1"/>
      <w:marLeft w:val="0"/>
      <w:marRight w:val="0"/>
      <w:marTop w:val="0"/>
      <w:marBottom w:val="0"/>
      <w:divBdr>
        <w:top w:val="none" w:sz="0" w:space="0" w:color="auto"/>
        <w:left w:val="none" w:sz="0" w:space="0" w:color="auto"/>
        <w:bottom w:val="none" w:sz="0" w:space="0" w:color="auto"/>
        <w:right w:val="none" w:sz="0" w:space="0" w:color="auto"/>
      </w:divBdr>
    </w:div>
    <w:div w:id="1589902">
      <w:bodyDiv w:val="1"/>
      <w:marLeft w:val="0"/>
      <w:marRight w:val="0"/>
      <w:marTop w:val="0"/>
      <w:marBottom w:val="0"/>
      <w:divBdr>
        <w:top w:val="none" w:sz="0" w:space="0" w:color="auto"/>
        <w:left w:val="none" w:sz="0" w:space="0" w:color="auto"/>
        <w:bottom w:val="none" w:sz="0" w:space="0" w:color="auto"/>
        <w:right w:val="none" w:sz="0" w:space="0" w:color="auto"/>
      </w:divBdr>
    </w:div>
    <w:div w:id="1705361">
      <w:bodyDiv w:val="1"/>
      <w:marLeft w:val="0"/>
      <w:marRight w:val="0"/>
      <w:marTop w:val="0"/>
      <w:marBottom w:val="0"/>
      <w:divBdr>
        <w:top w:val="none" w:sz="0" w:space="0" w:color="auto"/>
        <w:left w:val="none" w:sz="0" w:space="0" w:color="auto"/>
        <w:bottom w:val="none" w:sz="0" w:space="0" w:color="auto"/>
        <w:right w:val="none" w:sz="0" w:space="0" w:color="auto"/>
      </w:divBdr>
    </w:div>
    <w:div w:id="1707444">
      <w:bodyDiv w:val="1"/>
      <w:marLeft w:val="0"/>
      <w:marRight w:val="0"/>
      <w:marTop w:val="0"/>
      <w:marBottom w:val="0"/>
      <w:divBdr>
        <w:top w:val="none" w:sz="0" w:space="0" w:color="auto"/>
        <w:left w:val="none" w:sz="0" w:space="0" w:color="auto"/>
        <w:bottom w:val="none" w:sz="0" w:space="0" w:color="auto"/>
        <w:right w:val="none" w:sz="0" w:space="0" w:color="auto"/>
      </w:divBdr>
    </w:div>
    <w:div w:id="1787289">
      <w:bodyDiv w:val="1"/>
      <w:marLeft w:val="0"/>
      <w:marRight w:val="0"/>
      <w:marTop w:val="0"/>
      <w:marBottom w:val="0"/>
      <w:divBdr>
        <w:top w:val="none" w:sz="0" w:space="0" w:color="auto"/>
        <w:left w:val="none" w:sz="0" w:space="0" w:color="auto"/>
        <w:bottom w:val="none" w:sz="0" w:space="0" w:color="auto"/>
        <w:right w:val="none" w:sz="0" w:space="0" w:color="auto"/>
      </w:divBdr>
    </w:div>
    <w:div w:id="1855481">
      <w:bodyDiv w:val="1"/>
      <w:marLeft w:val="0"/>
      <w:marRight w:val="0"/>
      <w:marTop w:val="0"/>
      <w:marBottom w:val="0"/>
      <w:divBdr>
        <w:top w:val="none" w:sz="0" w:space="0" w:color="auto"/>
        <w:left w:val="none" w:sz="0" w:space="0" w:color="auto"/>
        <w:bottom w:val="none" w:sz="0" w:space="0" w:color="auto"/>
        <w:right w:val="none" w:sz="0" w:space="0" w:color="auto"/>
      </w:divBdr>
    </w:div>
    <w:div w:id="1978631">
      <w:bodyDiv w:val="1"/>
      <w:marLeft w:val="0"/>
      <w:marRight w:val="0"/>
      <w:marTop w:val="0"/>
      <w:marBottom w:val="0"/>
      <w:divBdr>
        <w:top w:val="none" w:sz="0" w:space="0" w:color="auto"/>
        <w:left w:val="none" w:sz="0" w:space="0" w:color="auto"/>
        <w:bottom w:val="none" w:sz="0" w:space="0" w:color="auto"/>
        <w:right w:val="none" w:sz="0" w:space="0" w:color="auto"/>
      </w:divBdr>
    </w:div>
    <w:div w:id="1979607">
      <w:bodyDiv w:val="1"/>
      <w:marLeft w:val="0"/>
      <w:marRight w:val="0"/>
      <w:marTop w:val="0"/>
      <w:marBottom w:val="0"/>
      <w:divBdr>
        <w:top w:val="none" w:sz="0" w:space="0" w:color="auto"/>
        <w:left w:val="none" w:sz="0" w:space="0" w:color="auto"/>
        <w:bottom w:val="none" w:sz="0" w:space="0" w:color="auto"/>
        <w:right w:val="none" w:sz="0" w:space="0" w:color="auto"/>
      </w:divBdr>
    </w:div>
    <w:div w:id="1980085">
      <w:bodyDiv w:val="1"/>
      <w:marLeft w:val="0"/>
      <w:marRight w:val="0"/>
      <w:marTop w:val="0"/>
      <w:marBottom w:val="0"/>
      <w:divBdr>
        <w:top w:val="none" w:sz="0" w:space="0" w:color="auto"/>
        <w:left w:val="none" w:sz="0" w:space="0" w:color="auto"/>
        <w:bottom w:val="none" w:sz="0" w:space="0" w:color="auto"/>
        <w:right w:val="none" w:sz="0" w:space="0" w:color="auto"/>
      </w:divBdr>
    </w:div>
    <w:div w:id="2048463">
      <w:bodyDiv w:val="1"/>
      <w:marLeft w:val="0"/>
      <w:marRight w:val="0"/>
      <w:marTop w:val="0"/>
      <w:marBottom w:val="0"/>
      <w:divBdr>
        <w:top w:val="none" w:sz="0" w:space="0" w:color="auto"/>
        <w:left w:val="none" w:sz="0" w:space="0" w:color="auto"/>
        <w:bottom w:val="none" w:sz="0" w:space="0" w:color="auto"/>
        <w:right w:val="none" w:sz="0" w:space="0" w:color="auto"/>
      </w:divBdr>
    </w:div>
    <w:div w:id="2055757">
      <w:bodyDiv w:val="1"/>
      <w:marLeft w:val="0"/>
      <w:marRight w:val="0"/>
      <w:marTop w:val="0"/>
      <w:marBottom w:val="0"/>
      <w:divBdr>
        <w:top w:val="none" w:sz="0" w:space="0" w:color="auto"/>
        <w:left w:val="none" w:sz="0" w:space="0" w:color="auto"/>
        <w:bottom w:val="none" w:sz="0" w:space="0" w:color="auto"/>
        <w:right w:val="none" w:sz="0" w:space="0" w:color="auto"/>
      </w:divBdr>
    </w:div>
    <w:div w:id="2128341">
      <w:bodyDiv w:val="1"/>
      <w:marLeft w:val="0"/>
      <w:marRight w:val="0"/>
      <w:marTop w:val="0"/>
      <w:marBottom w:val="0"/>
      <w:divBdr>
        <w:top w:val="none" w:sz="0" w:space="0" w:color="auto"/>
        <w:left w:val="none" w:sz="0" w:space="0" w:color="auto"/>
        <w:bottom w:val="none" w:sz="0" w:space="0" w:color="auto"/>
        <w:right w:val="none" w:sz="0" w:space="0" w:color="auto"/>
      </w:divBdr>
    </w:div>
    <w:div w:id="2168344">
      <w:bodyDiv w:val="1"/>
      <w:marLeft w:val="0"/>
      <w:marRight w:val="0"/>
      <w:marTop w:val="0"/>
      <w:marBottom w:val="0"/>
      <w:divBdr>
        <w:top w:val="none" w:sz="0" w:space="0" w:color="auto"/>
        <w:left w:val="none" w:sz="0" w:space="0" w:color="auto"/>
        <w:bottom w:val="none" w:sz="0" w:space="0" w:color="auto"/>
        <w:right w:val="none" w:sz="0" w:space="0" w:color="auto"/>
      </w:divBdr>
    </w:div>
    <w:div w:id="2172877">
      <w:bodyDiv w:val="1"/>
      <w:marLeft w:val="0"/>
      <w:marRight w:val="0"/>
      <w:marTop w:val="0"/>
      <w:marBottom w:val="0"/>
      <w:divBdr>
        <w:top w:val="none" w:sz="0" w:space="0" w:color="auto"/>
        <w:left w:val="none" w:sz="0" w:space="0" w:color="auto"/>
        <w:bottom w:val="none" w:sz="0" w:space="0" w:color="auto"/>
        <w:right w:val="none" w:sz="0" w:space="0" w:color="auto"/>
      </w:divBdr>
    </w:div>
    <w:div w:id="2361869">
      <w:bodyDiv w:val="1"/>
      <w:marLeft w:val="0"/>
      <w:marRight w:val="0"/>
      <w:marTop w:val="0"/>
      <w:marBottom w:val="0"/>
      <w:divBdr>
        <w:top w:val="none" w:sz="0" w:space="0" w:color="auto"/>
        <w:left w:val="none" w:sz="0" w:space="0" w:color="auto"/>
        <w:bottom w:val="none" w:sz="0" w:space="0" w:color="auto"/>
        <w:right w:val="none" w:sz="0" w:space="0" w:color="auto"/>
      </w:divBdr>
    </w:div>
    <w:div w:id="2364664">
      <w:bodyDiv w:val="1"/>
      <w:marLeft w:val="0"/>
      <w:marRight w:val="0"/>
      <w:marTop w:val="0"/>
      <w:marBottom w:val="0"/>
      <w:divBdr>
        <w:top w:val="none" w:sz="0" w:space="0" w:color="auto"/>
        <w:left w:val="none" w:sz="0" w:space="0" w:color="auto"/>
        <w:bottom w:val="none" w:sz="0" w:space="0" w:color="auto"/>
        <w:right w:val="none" w:sz="0" w:space="0" w:color="auto"/>
      </w:divBdr>
    </w:div>
    <w:div w:id="2557062">
      <w:bodyDiv w:val="1"/>
      <w:marLeft w:val="0"/>
      <w:marRight w:val="0"/>
      <w:marTop w:val="0"/>
      <w:marBottom w:val="0"/>
      <w:divBdr>
        <w:top w:val="none" w:sz="0" w:space="0" w:color="auto"/>
        <w:left w:val="none" w:sz="0" w:space="0" w:color="auto"/>
        <w:bottom w:val="none" w:sz="0" w:space="0" w:color="auto"/>
        <w:right w:val="none" w:sz="0" w:space="0" w:color="auto"/>
      </w:divBdr>
    </w:div>
    <w:div w:id="2560066">
      <w:bodyDiv w:val="1"/>
      <w:marLeft w:val="0"/>
      <w:marRight w:val="0"/>
      <w:marTop w:val="0"/>
      <w:marBottom w:val="0"/>
      <w:divBdr>
        <w:top w:val="none" w:sz="0" w:space="0" w:color="auto"/>
        <w:left w:val="none" w:sz="0" w:space="0" w:color="auto"/>
        <w:bottom w:val="none" w:sz="0" w:space="0" w:color="auto"/>
        <w:right w:val="none" w:sz="0" w:space="0" w:color="auto"/>
      </w:divBdr>
    </w:div>
    <w:div w:id="2705330">
      <w:bodyDiv w:val="1"/>
      <w:marLeft w:val="0"/>
      <w:marRight w:val="0"/>
      <w:marTop w:val="0"/>
      <w:marBottom w:val="0"/>
      <w:divBdr>
        <w:top w:val="none" w:sz="0" w:space="0" w:color="auto"/>
        <w:left w:val="none" w:sz="0" w:space="0" w:color="auto"/>
        <w:bottom w:val="none" w:sz="0" w:space="0" w:color="auto"/>
        <w:right w:val="none" w:sz="0" w:space="0" w:color="auto"/>
      </w:divBdr>
    </w:div>
    <w:div w:id="2708940">
      <w:bodyDiv w:val="1"/>
      <w:marLeft w:val="0"/>
      <w:marRight w:val="0"/>
      <w:marTop w:val="0"/>
      <w:marBottom w:val="0"/>
      <w:divBdr>
        <w:top w:val="none" w:sz="0" w:space="0" w:color="auto"/>
        <w:left w:val="none" w:sz="0" w:space="0" w:color="auto"/>
        <w:bottom w:val="none" w:sz="0" w:space="0" w:color="auto"/>
        <w:right w:val="none" w:sz="0" w:space="0" w:color="auto"/>
      </w:divBdr>
    </w:div>
    <w:div w:id="2826466">
      <w:bodyDiv w:val="1"/>
      <w:marLeft w:val="0"/>
      <w:marRight w:val="0"/>
      <w:marTop w:val="0"/>
      <w:marBottom w:val="0"/>
      <w:divBdr>
        <w:top w:val="none" w:sz="0" w:space="0" w:color="auto"/>
        <w:left w:val="none" w:sz="0" w:space="0" w:color="auto"/>
        <w:bottom w:val="none" w:sz="0" w:space="0" w:color="auto"/>
        <w:right w:val="none" w:sz="0" w:space="0" w:color="auto"/>
      </w:divBdr>
    </w:div>
    <w:div w:id="2897856">
      <w:bodyDiv w:val="1"/>
      <w:marLeft w:val="0"/>
      <w:marRight w:val="0"/>
      <w:marTop w:val="0"/>
      <w:marBottom w:val="0"/>
      <w:divBdr>
        <w:top w:val="none" w:sz="0" w:space="0" w:color="auto"/>
        <w:left w:val="none" w:sz="0" w:space="0" w:color="auto"/>
        <w:bottom w:val="none" w:sz="0" w:space="0" w:color="auto"/>
        <w:right w:val="none" w:sz="0" w:space="0" w:color="auto"/>
      </w:divBdr>
    </w:div>
    <w:div w:id="2900262">
      <w:bodyDiv w:val="1"/>
      <w:marLeft w:val="0"/>
      <w:marRight w:val="0"/>
      <w:marTop w:val="0"/>
      <w:marBottom w:val="0"/>
      <w:divBdr>
        <w:top w:val="none" w:sz="0" w:space="0" w:color="auto"/>
        <w:left w:val="none" w:sz="0" w:space="0" w:color="auto"/>
        <w:bottom w:val="none" w:sz="0" w:space="0" w:color="auto"/>
        <w:right w:val="none" w:sz="0" w:space="0" w:color="auto"/>
      </w:divBdr>
    </w:div>
    <w:div w:id="2901648">
      <w:bodyDiv w:val="1"/>
      <w:marLeft w:val="0"/>
      <w:marRight w:val="0"/>
      <w:marTop w:val="0"/>
      <w:marBottom w:val="0"/>
      <w:divBdr>
        <w:top w:val="none" w:sz="0" w:space="0" w:color="auto"/>
        <w:left w:val="none" w:sz="0" w:space="0" w:color="auto"/>
        <w:bottom w:val="none" w:sz="0" w:space="0" w:color="auto"/>
        <w:right w:val="none" w:sz="0" w:space="0" w:color="auto"/>
      </w:divBdr>
    </w:div>
    <w:div w:id="2974559">
      <w:bodyDiv w:val="1"/>
      <w:marLeft w:val="0"/>
      <w:marRight w:val="0"/>
      <w:marTop w:val="0"/>
      <w:marBottom w:val="0"/>
      <w:divBdr>
        <w:top w:val="none" w:sz="0" w:space="0" w:color="auto"/>
        <w:left w:val="none" w:sz="0" w:space="0" w:color="auto"/>
        <w:bottom w:val="none" w:sz="0" w:space="0" w:color="auto"/>
        <w:right w:val="none" w:sz="0" w:space="0" w:color="auto"/>
      </w:divBdr>
    </w:div>
    <w:div w:id="3019554">
      <w:bodyDiv w:val="1"/>
      <w:marLeft w:val="0"/>
      <w:marRight w:val="0"/>
      <w:marTop w:val="0"/>
      <w:marBottom w:val="0"/>
      <w:divBdr>
        <w:top w:val="none" w:sz="0" w:space="0" w:color="auto"/>
        <w:left w:val="none" w:sz="0" w:space="0" w:color="auto"/>
        <w:bottom w:val="none" w:sz="0" w:space="0" w:color="auto"/>
        <w:right w:val="none" w:sz="0" w:space="0" w:color="auto"/>
      </w:divBdr>
    </w:div>
    <w:div w:id="3020370">
      <w:bodyDiv w:val="1"/>
      <w:marLeft w:val="0"/>
      <w:marRight w:val="0"/>
      <w:marTop w:val="0"/>
      <w:marBottom w:val="0"/>
      <w:divBdr>
        <w:top w:val="none" w:sz="0" w:space="0" w:color="auto"/>
        <w:left w:val="none" w:sz="0" w:space="0" w:color="auto"/>
        <w:bottom w:val="none" w:sz="0" w:space="0" w:color="auto"/>
        <w:right w:val="none" w:sz="0" w:space="0" w:color="auto"/>
      </w:divBdr>
    </w:div>
    <w:div w:id="3169149">
      <w:bodyDiv w:val="1"/>
      <w:marLeft w:val="0"/>
      <w:marRight w:val="0"/>
      <w:marTop w:val="0"/>
      <w:marBottom w:val="0"/>
      <w:divBdr>
        <w:top w:val="none" w:sz="0" w:space="0" w:color="auto"/>
        <w:left w:val="none" w:sz="0" w:space="0" w:color="auto"/>
        <w:bottom w:val="none" w:sz="0" w:space="0" w:color="auto"/>
        <w:right w:val="none" w:sz="0" w:space="0" w:color="auto"/>
      </w:divBdr>
    </w:div>
    <w:div w:id="3172483">
      <w:bodyDiv w:val="1"/>
      <w:marLeft w:val="0"/>
      <w:marRight w:val="0"/>
      <w:marTop w:val="0"/>
      <w:marBottom w:val="0"/>
      <w:divBdr>
        <w:top w:val="none" w:sz="0" w:space="0" w:color="auto"/>
        <w:left w:val="none" w:sz="0" w:space="0" w:color="auto"/>
        <w:bottom w:val="none" w:sz="0" w:space="0" w:color="auto"/>
        <w:right w:val="none" w:sz="0" w:space="0" w:color="auto"/>
      </w:divBdr>
    </w:div>
    <w:div w:id="3240843">
      <w:bodyDiv w:val="1"/>
      <w:marLeft w:val="0"/>
      <w:marRight w:val="0"/>
      <w:marTop w:val="0"/>
      <w:marBottom w:val="0"/>
      <w:divBdr>
        <w:top w:val="none" w:sz="0" w:space="0" w:color="auto"/>
        <w:left w:val="none" w:sz="0" w:space="0" w:color="auto"/>
        <w:bottom w:val="none" w:sz="0" w:space="0" w:color="auto"/>
        <w:right w:val="none" w:sz="0" w:space="0" w:color="auto"/>
      </w:divBdr>
    </w:div>
    <w:div w:id="3362507">
      <w:bodyDiv w:val="1"/>
      <w:marLeft w:val="0"/>
      <w:marRight w:val="0"/>
      <w:marTop w:val="0"/>
      <w:marBottom w:val="0"/>
      <w:divBdr>
        <w:top w:val="none" w:sz="0" w:space="0" w:color="auto"/>
        <w:left w:val="none" w:sz="0" w:space="0" w:color="auto"/>
        <w:bottom w:val="none" w:sz="0" w:space="0" w:color="auto"/>
        <w:right w:val="none" w:sz="0" w:space="0" w:color="auto"/>
      </w:divBdr>
    </w:div>
    <w:div w:id="3365669">
      <w:bodyDiv w:val="1"/>
      <w:marLeft w:val="0"/>
      <w:marRight w:val="0"/>
      <w:marTop w:val="0"/>
      <w:marBottom w:val="0"/>
      <w:divBdr>
        <w:top w:val="none" w:sz="0" w:space="0" w:color="auto"/>
        <w:left w:val="none" w:sz="0" w:space="0" w:color="auto"/>
        <w:bottom w:val="none" w:sz="0" w:space="0" w:color="auto"/>
        <w:right w:val="none" w:sz="0" w:space="0" w:color="auto"/>
      </w:divBdr>
    </w:div>
    <w:div w:id="3434733">
      <w:bodyDiv w:val="1"/>
      <w:marLeft w:val="0"/>
      <w:marRight w:val="0"/>
      <w:marTop w:val="0"/>
      <w:marBottom w:val="0"/>
      <w:divBdr>
        <w:top w:val="none" w:sz="0" w:space="0" w:color="auto"/>
        <w:left w:val="none" w:sz="0" w:space="0" w:color="auto"/>
        <w:bottom w:val="none" w:sz="0" w:space="0" w:color="auto"/>
        <w:right w:val="none" w:sz="0" w:space="0" w:color="auto"/>
      </w:divBdr>
    </w:div>
    <w:div w:id="3436046">
      <w:bodyDiv w:val="1"/>
      <w:marLeft w:val="0"/>
      <w:marRight w:val="0"/>
      <w:marTop w:val="0"/>
      <w:marBottom w:val="0"/>
      <w:divBdr>
        <w:top w:val="none" w:sz="0" w:space="0" w:color="auto"/>
        <w:left w:val="none" w:sz="0" w:space="0" w:color="auto"/>
        <w:bottom w:val="none" w:sz="0" w:space="0" w:color="auto"/>
        <w:right w:val="none" w:sz="0" w:space="0" w:color="auto"/>
      </w:divBdr>
    </w:div>
    <w:div w:id="3670512">
      <w:bodyDiv w:val="1"/>
      <w:marLeft w:val="0"/>
      <w:marRight w:val="0"/>
      <w:marTop w:val="0"/>
      <w:marBottom w:val="0"/>
      <w:divBdr>
        <w:top w:val="none" w:sz="0" w:space="0" w:color="auto"/>
        <w:left w:val="none" w:sz="0" w:space="0" w:color="auto"/>
        <w:bottom w:val="none" w:sz="0" w:space="0" w:color="auto"/>
        <w:right w:val="none" w:sz="0" w:space="0" w:color="auto"/>
      </w:divBdr>
    </w:div>
    <w:div w:id="3746318">
      <w:bodyDiv w:val="1"/>
      <w:marLeft w:val="0"/>
      <w:marRight w:val="0"/>
      <w:marTop w:val="0"/>
      <w:marBottom w:val="0"/>
      <w:divBdr>
        <w:top w:val="none" w:sz="0" w:space="0" w:color="auto"/>
        <w:left w:val="none" w:sz="0" w:space="0" w:color="auto"/>
        <w:bottom w:val="none" w:sz="0" w:space="0" w:color="auto"/>
        <w:right w:val="none" w:sz="0" w:space="0" w:color="auto"/>
      </w:divBdr>
    </w:div>
    <w:div w:id="3749202">
      <w:bodyDiv w:val="1"/>
      <w:marLeft w:val="0"/>
      <w:marRight w:val="0"/>
      <w:marTop w:val="0"/>
      <w:marBottom w:val="0"/>
      <w:divBdr>
        <w:top w:val="none" w:sz="0" w:space="0" w:color="auto"/>
        <w:left w:val="none" w:sz="0" w:space="0" w:color="auto"/>
        <w:bottom w:val="none" w:sz="0" w:space="0" w:color="auto"/>
        <w:right w:val="none" w:sz="0" w:space="0" w:color="auto"/>
      </w:divBdr>
    </w:div>
    <w:div w:id="3751521">
      <w:bodyDiv w:val="1"/>
      <w:marLeft w:val="0"/>
      <w:marRight w:val="0"/>
      <w:marTop w:val="0"/>
      <w:marBottom w:val="0"/>
      <w:divBdr>
        <w:top w:val="none" w:sz="0" w:space="0" w:color="auto"/>
        <w:left w:val="none" w:sz="0" w:space="0" w:color="auto"/>
        <w:bottom w:val="none" w:sz="0" w:space="0" w:color="auto"/>
        <w:right w:val="none" w:sz="0" w:space="0" w:color="auto"/>
      </w:divBdr>
    </w:div>
    <w:div w:id="3826530">
      <w:bodyDiv w:val="1"/>
      <w:marLeft w:val="0"/>
      <w:marRight w:val="0"/>
      <w:marTop w:val="0"/>
      <w:marBottom w:val="0"/>
      <w:divBdr>
        <w:top w:val="none" w:sz="0" w:space="0" w:color="auto"/>
        <w:left w:val="none" w:sz="0" w:space="0" w:color="auto"/>
        <w:bottom w:val="none" w:sz="0" w:space="0" w:color="auto"/>
        <w:right w:val="none" w:sz="0" w:space="0" w:color="auto"/>
      </w:divBdr>
    </w:div>
    <w:div w:id="3827519">
      <w:bodyDiv w:val="1"/>
      <w:marLeft w:val="0"/>
      <w:marRight w:val="0"/>
      <w:marTop w:val="0"/>
      <w:marBottom w:val="0"/>
      <w:divBdr>
        <w:top w:val="none" w:sz="0" w:space="0" w:color="auto"/>
        <w:left w:val="none" w:sz="0" w:space="0" w:color="auto"/>
        <w:bottom w:val="none" w:sz="0" w:space="0" w:color="auto"/>
        <w:right w:val="none" w:sz="0" w:space="0" w:color="auto"/>
      </w:divBdr>
    </w:div>
    <w:div w:id="3872187">
      <w:bodyDiv w:val="1"/>
      <w:marLeft w:val="0"/>
      <w:marRight w:val="0"/>
      <w:marTop w:val="0"/>
      <w:marBottom w:val="0"/>
      <w:divBdr>
        <w:top w:val="none" w:sz="0" w:space="0" w:color="auto"/>
        <w:left w:val="none" w:sz="0" w:space="0" w:color="auto"/>
        <w:bottom w:val="none" w:sz="0" w:space="0" w:color="auto"/>
        <w:right w:val="none" w:sz="0" w:space="0" w:color="auto"/>
      </w:divBdr>
    </w:div>
    <w:div w:id="3941646">
      <w:bodyDiv w:val="1"/>
      <w:marLeft w:val="0"/>
      <w:marRight w:val="0"/>
      <w:marTop w:val="0"/>
      <w:marBottom w:val="0"/>
      <w:divBdr>
        <w:top w:val="none" w:sz="0" w:space="0" w:color="auto"/>
        <w:left w:val="none" w:sz="0" w:space="0" w:color="auto"/>
        <w:bottom w:val="none" w:sz="0" w:space="0" w:color="auto"/>
        <w:right w:val="none" w:sz="0" w:space="0" w:color="auto"/>
      </w:divBdr>
    </w:div>
    <w:div w:id="4015437">
      <w:bodyDiv w:val="1"/>
      <w:marLeft w:val="0"/>
      <w:marRight w:val="0"/>
      <w:marTop w:val="0"/>
      <w:marBottom w:val="0"/>
      <w:divBdr>
        <w:top w:val="none" w:sz="0" w:space="0" w:color="auto"/>
        <w:left w:val="none" w:sz="0" w:space="0" w:color="auto"/>
        <w:bottom w:val="none" w:sz="0" w:space="0" w:color="auto"/>
        <w:right w:val="none" w:sz="0" w:space="0" w:color="auto"/>
      </w:divBdr>
    </w:div>
    <w:div w:id="4286944">
      <w:bodyDiv w:val="1"/>
      <w:marLeft w:val="0"/>
      <w:marRight w:val="0"/>
      <w:marTop w:val="0"/>
      <w:marBottom w:val="0"/>
      <w:divBdr>
        <w:top w:val="none" w:sz="0" w:space="0" w:color="auto"/>
        <w:left w:val="none" w:sz="0" w:space="0" w:color="auto"/>
        <w:bottom w:val="none" w:sz="0" w:space="0" w:color="auto"/>
        <w:right w:val="none" w:sz="0" w:space="0" w:color="auto"/>
      </w:divBdr>
    </w:div>
    <w:div w:id="4329797">
      <w:bodyDiv w:val="1"/>
      <w:marLeft w:val="0"/>
      <w:marRight w:val="0"/>
      <w:marTop w:val="0"/>
      <w:marBottom w:val="0"/>
      <w:divBdr>
        <w:top w:val="none" w:sz="0" w:space="0" w:color="auto"/>
        <w:left w:val="none" w:sz="0" w:space="0" w:color="auto"/>
        <w:bottom w:val="none" w:sz="0" w:space="0" w:color="auto"/>
        <w:right w:val="none" w:sz="0" w:space="0" w:color="auto"/>
      </w:divBdr>
    </w:div>
    <w:div w:id="4400579">
      <w:bodyDiv w:val="1"/>
      <w:marLeft w:val="0"/>
      <w:marRight w:val="0"/>
      <w:marTop w:val="0"/>
      <w:marBottom w:val="0"/>
      <w:divBdr>
        <w:top w:val="none" w:sz="0" w:space="0" w:color="auto"/>
        <w:left w:val="none" w:sz="0" w:space="0" w:color="auto"/>
        <w:bottom w:val="none" w:sz="0" w:space="0" w:color="auto"/>
        <w:right w:val="none" w:sz="0" w:space="0" w:color="auto"/>
      </w:divBdr>
    </w:div>
    <w:div w:id="4401398">
      <w:bodyDiv w:val="1"/>
      <w:marLeft w:val="0"/>
      <w:marRight w:val="0"/>
      <w:marTop w:val="0"/>
      <w:marBottom w:val="0"/>
      <w:divBdr>
        <w:top w:val="none" w:sz="0" w:space="0" w:color="auto"/>
        <w:left w:val="none" w:sz="0" w:space="0" w:color="auto"/>
        <w:bottom w:val="none" w:sz="0" w:space="0" w:color="auto"/>
        <w:right w:val="none" w:sz="0" w:space="0" w:color="auto"/>
      </w:divBdr>
    </w:div>
    <w:div w:id="4403158">
      <w:bodyDiv w:val="1"/>
      <w:marLeft w:val="0"/>
      <w:marRight w:val="0"/>
      <w:marTop w:val="0"/>
      <w:marBottom w:val="0"/>
      <w:divBdr>
        <w:top w:val="none" w:sz="0" w:space="0" w:color="auto"/>
        <w:left w:val="none" w:sz="0" w:space="0" w:color="auto"/>
        <w:bottom w:val="none" w:sz="0" w:space="0" w:color="auto"/>
        <w:right w:val="none" w:sz="0" w:space="0" w:color="auto"/>
      </w:divBdr>
    </w:div>
    <w:div w:id="4478817">
      <w:bodyDiv w:val="1"/>
      <w:marLeft w:val="0"/>
      <w:marRight w:val="0"/>
      <w:marTop w:val="0"/>
      <w:marBottom w:val="0"/>
      <w:divBdr>
        <w:top w:val="none" w:sz="0" w:space="0" w:color="auto"/>
        <w:left w:val="none" w:sz="0" w:space="0" w:color="auto"/>
        <w:bottom w:val="none" w:sz="0" w:space="0" w:color="auto"/>
        <w:right w:val="none" w:sz="0" w:space="0" w:color="auto"/>
      </w:divBdr>
    </w:div>
    <w:div w:id="4597946">
      <w:bodyDiv w:val="1"/>
      <w:marLeft w:val="0"/>
      <w:marRight w:val="0"/>
      <w:marTop w:val="0"/>
      <w:marBottom w:val="0"/>
      <w:divBdr>
        <w:top w:val="none" w:sz="0" w:space="0" w:color="auto"/>
        <w:left w:val="none" w:sz="0" w:space="0" w:color="auto"/>
        <w:bottom w:val="none" w:sz="0" w:space="0" w:color="auto"/>
        <w:right w:val="none" w:sz="0" w:space="0" w:color="auto"/>
      </w:divBdr>
    </w:div>
    <w:div w:id="4669968">
      <w:bodyDiv w:val="1"/>
      <w:marLeft w:val="0"/>
      <w:marRight w:val="0"/>
      <w:marTop w:val="0"/>
      <w:marBottom w:val="0"/>
      <w:divBdr>
        <w:top w:val="none" w:sz="0" w:space="0" w:color="auto"/>
        <w:left w:val="none" w:sz="0" w:space="0" w:color="auto"/>
        <w:bottom w:val="none" w:sz="0" w:space="0" w:color="auto"/>
        <w:right w:val="none" w:sz="0" w:space="0" w:color="auto"/>
      </w:divBdr>
    </w:div>
    <w:div w:id="4670123">
      <w:bodyDiv w:val="1"/>
      <w:marLeft w:val="0"/>
      <w:marRight w:val="0"/>
      <w:marTop w:val="0"/>
      <w:marBottom w:val="0"/>
      <w:divBdr>
        <w:top w:val="none" w:sz="0" w:space="0" w:color="auto"/>
        <w:left w:val="none" w:sz="0" w:space="0" w:color="auto"/>
        <w:bottom w:val="none" w:sz="0" w:space="0" w:color="auto"/>
        <w:right w:val="none" w:sz="0" w:space="0" w:color="auto"/>
      </w:divBdr>
    </w:div>
    <w:div w:id="5064164">
      <w:bodyDiv w:val="1"/>
      <w:marLeft w:val="0"/>
      <w:marRight w:val="0"/>
      <w:marTop w:val="0"/>
      <w:marBottom w:val="0"/>
      <w:divBdr>
        <w:top w:val="none" w:sz="0" w:space="0" w:color="auto"/>
        <w:left w:val="none" w:sz="0" w:space="0" w:color="auto"/>
        <w:bottom w:val="none" w:sz="0" w:space="0" w:color="auto"/>
        <w:right w:val="none" w:sz="0" w:space="0" w:color="auto"/>
      </w:divBdr>
    </w:div>
    <w:div w:id="5134551">
      <w:bodyDiv w:val="1"/>
      <w:marLeft w:val="0"/>
      <w:marRight w:val="0"/>
      <w:marTop w:val="0"/>
      <w:marBottom w:val="0"/>
      <w:divBdr>
        <w:top w:val="none" w:sz="0" w:space="0" w:color="auto"/>
        <w:left w:val="none" w:sz="0" w:space="0" w:color="auto"/>
        <w:bottom w:val="none" w:sz="0" w:space="0" w:color="auto"/>
        <w:right w:val="none" w:sz="0" w:space="0" w:color="auto"/>
      </w:divBdr>
    </w:div>
    <w:div w:id="5136193">
      <w:bodyDiv w:val="1"/>
      <w:marLeft w:val="0"/>
      <w:marRight w:val="0"/>
      <w:marTop w:val="0"/>
      <w:marBottom w:val="0"/>
      <w:divBdr>
        <w:top w:val="none" w:sz="0" w:space="0" w:color="auto"/>
        <w:left w:val="none" w:sz="0" w:space="0" w:color="auto"/>
        <w:bottom w:val="none" w:sz="0" w:space="0" w:color="auto"/>
        <w:right w:val="none" w:sz="0" w:space="0" w:color="auto"/>
      </w:divBdr>
    </w:div>
    <w:div w:id="5326242">
      <w:bodyDiv w:val="1"/>
      <w:marLeft w:val="0"/>
      <w:marRight w:val="0"/>
      <w:marTop w:val="0"/>
      <w:marBottom w:val="0"/>
      <w:divBdr>
        <w:top w:val="none" w:sz="0" w:space="0" w:color="auto"/>
        <w:left w:val="none" w:sz="0" w:space="0" w:color="auto"/>
        <w:bottom w:val="none" w:sz="0" w:space="0" w:color="auto"/>
        <w:right w:val="none" w:sz="0" w:space="0" w:color="auto"/>
      </w:divBdr>
    </w:div>
    <w:div w:id="5520003">
      <w:bodyDiv w:val="1"/>
      <w:marLeft w:val="0"/>
      <w:marRight w:val="0"/>
      <w:marTop w:val="0"/>
      <w:marBottom w:val="0"/>
      <w:divBdr>
        <w:top w:val="none" w:sz="0" w:space="0" w:color="auto"/>
        <w:left w:val="none" w:sz="0" w:space="0" w:color="auto"/>
        <w:bottom w:val="none" w:sz="0" w:space="0" w:color="auto"/>
        <w:right w:val="none" w:sz="0" w:space="0" w:color="auto"/>
      </w:divBdr>
    </w:div>
    <w:div w:id="5526871">
      <w:bodyDiv w:val="1"/>
      <w:marLeft w:val="0"/>
      <w:marRight w:val="0"/>
      <w:marTop w:val="0"/>
      <w:marBottom w:val="0"/>
      <w:divBdr>
        <w:top w:val="none" w:sz="0" w:space="0" w:color="auto"/>
        <w:left w:val="none" w:sz="0" w:space="0" w:color="auto"/>
        <w:bottom w:val="none" w:sz="0" w:space="0" w:color="auto"/>
        <w:right w:val="none" w:sz="0" w:space="0" w:color="auto"/>
      </w:divBdr>
    </w:div>
    <w:div w:id="5593869">
      <w:bodyDiv w:val="1"/>
      <w:marLeft w:val="0"/>
      <w:marRight w:val="0"/>
      <w:marTop w:val="0"/>
      <w:marBottom w:val="0"/>
      <w:divBdr>
        <w:top w:val="none" w:sz="0" w:space="0" w:color="auto"/>
        <w:left w:val="none" w:sz="0" w:space="0" w:color="auto"/>
        <w:bottom w:val="none" w:sz="0" w:space="0" w:color="auto"/>
        <w:right w:val="none" w:sz="0" w:space="0" w:color="auto"/>
      </w:divBdr>
    </w:div>
    <w:div w:id="5638330">
      <w:bodyDiv w:val="1"/>
      <w:marLeft w:val="0"/>
      <w:marRight w:val="0"/>
      <w:marTop w:val="0"/>
      <w:marBottom w:val="0"/>
      <w:divBdr>
        <w:top w:val="none" w:sz="0" w:space="0" w:color="auto"/>
        <w:left w:val="none" w:sz="0" w:space="0" w:color="auto"/>
        <w:bottom w:val="none" w:sz="0" w:space="0" w:color="auto"/>
        <w:right w:val="none" w:sz="0" w:space="0" w:color="auto"/>
      </w:divBdr>
    </w:div>
    <w:div w:id="5639090">
      <w:bodyDiv w:val="1"/>
      <w:marLeft w:val="0"/>
      <w:marRight w:val="0"/>
      <w:marTop w:val="0"/>
      <w:marBottom w:val="0"/>
      <w:divBdr>
        <w:top w:val="none" w:sz="0" w:space="0" w:color="auto"/>
        <w:left w:val="none" w:sz="0" w:space="0" w:color="auto"/>
        <w:bottom w:val="none" w:sz="0" w:space="0" w:color="auto"/>
        <w:right w:val="none" w:sz="0" w:space="0" w:color="auto"/>
      </w:divBdr>
    </w:div>
    <w:div w:id="5641854">
      <w:bodyDiv w:val="1"/>
      <w:marLeft w:val="0"/>
      <w:marRight w:val="0"/>
      <w:marTop w:val="0"/>
      <w:marBottom w:val="0"/>
      <w:divBdr>
        <w:top w:val="none" w:sz="0" w:space="0" w:color="auto"/>
        <w:left w:val="none" w:sz="0" w:space="0" w:color="auto"/>
        <w:bottom w:val="none" w:sz="0" w:space="0" w:color="auto"/>
        <w:right w:val="none" w:sz="0" w:space="0" w:color="auto"/>
      </w:divBdr>
    </w:div>
    <w:div w:id="5790527">
      <w:bodyDiv w:val="1"/>
      <w:marLeft w:val="0"/>
      <w:marRight w:val="0"/>
      <w:marTop w:val="0"/>
      <w:marBottom w:val="0"/>
      <w:divBdr>
        <w:top w:val="none" w:sz="0" w:space="0" w:color="auto"/>
        <w:left w:val="none" w:sz="0" w:space="0" w:color="auto"/>
        <w:bottom w:val="none" w:sz="0" w:space="0" w:color="auto"/>
        <w:right w:val="none" w:sz="0" w:space="0" w:color="auto"/>
      </w:divBdr>
    </w:div>
    <w:div w:id="5791856">
      <w:bodyDiv w:val="1"/>
      <w:marLeft w:val="0"/>
      <w:marRight w:val="0"/>
      <w:marTop w:val="0"/>
      <w:marBottom w:val="0"/>
      <w:divBdr>
        <w:top w:val="none" w:sz="0" w:space="0" w:color="auto"/>
        <w:left w:val="none" w:sz="0" w:space="0" w:color="auto"/>
        <w:bottom w:val="none" w:sz="0" w:space="0" w:color="auto"/>
        <w:right w:val="none" w:sz="0" w:space="0" w:color="auto"/>
      </w:divBdr>
    </w:div>
    <w:div w:id="5836096">
      <w:bodyDiv w:val="1"/>
      <w:marLeft w:val="0"/>
      <w:marRight w:val="0"/>
      <w:marTop w:val="0"/>
      <w:marBottom w:val="0"/>
      <w:divBdr>
        <w:top w:val="none" w:sz="0" w:space="0" w:color="auto"/>
        <w:left w:val="none" w:sz="0" w:space="0" w:color="auto"/>
        <w:bottom w:val="none" w:sz="0" w:space="0" w:color="auto"/>
        <w:right w:val="none" w:sz="0" w:space="0" w:color="auto"/>
      </w:divBdr>
    </w:div>
    <w:div w:id="5909109">
      <w:bodyDiv w:val="1"/>
      <w:marLeft w:val="0"/>
      <w:marRight w:val="0"/>
      <w:marTop w:val="0"/>
      <w:marBottom w:val="0"/>
      <w:divBdr>
        <w:top w:val="none" w:sz="0" w:space="0" w:color="auto"/>
        <w:left w:val="none" w:sz="0" w:space="0" w:color="auto"/>
        <w:bottom w:val="none" w:sz="0" w:space="0" w:color="auto"/>
        <w:right w:val="none" w:sz="0" w:space="0" w:color="auto"/>
      </w:divBdr>
    </w:div>
    <w:div w:id="5986371">
      <w:bodyDiv w:val="1"/>
      <w:marLeft w:val="0"/>
      <w:marRight w:val="0"/>
      <w:marTop w:val="0"/>
      <w:marBottom w:val="0"/>
      <w:divBdr>
        <w:top w:val="none" w:sz="0" w:space="0" w:color="auto"/>
        <w:left w:val="none" w:sz="0" w:space="0" w:color="auto"/>
        <w:bottom w:val="none" w:sz="0" w:space="0" w:color="auto"/>
        <w:right w:val="none" w:sz="0" w:space="0" w:color="auto"/>
      </w:divBdr>
    </w:div>
    <w:div w:id="5988303">
      <w:bodyDiv w:val="1"/>
      <w:marLeft w:val="0"/>
      <w:marRight w:val="0"/>
      <w:marTop w:val="0"/>
      <w:marBottom w:val="0"/>
      <w:divBdr>
        <w:top w:val="none" w:sz="0" w:space="0" w:color="auto"/>
        <w:left w:val="none" w:sz="0" w:space="0" w:color="auto"/>
        <w:bottom w:val="none" w:sz="0" w:space="0" w:color="auto"/>
        <w:right w:val="none" w:sz="0" w:space="0" w:color="auto"/>
      </w:divBdr>
    </w:div>
    <w:div w:id="6253943">
      <w:bodyDiv w:val="1"/>
      <w:marLeft w:val="0"/>
      <w:marRight w:val="0"/>
      <w:marTop w:val="0"/>
      <w:marBottom w:val="0"/>
      <w:divBdr>
        <w:top w:val="none" w:sz="0" w:space="0" w:color="auto"/>
        <w:left w:val="none" w:sz="0" w:space="0" w:color="auto"/>
        <w:bottom w:val="none" w:sz="0" w:space="0" w:color="auto"/>
        <w:right w:val="none" w:sz="0" w:space="0" w:color="auto"/>
      </w:divBdr>
    </w:div>
    <w:div w:id="6299009">
      <w:bodyDiv w:val="1"/>
      <w:marLeft w:val="0"/>
      <w:marRight w:val="0"/>
      <w:marTop w:val="0"/>
      <w:marBottom w:val="0"/>
      <w:divBdr>
        <w:top w:val="none" w:sz="0" w:space="0" w:color="auto"/>
        <w:left w:val="none" w:sz="0" w:space="0" w:color="auto"/>
        <w:bottom w:val="none" w:sz="0" w:space="0" w:color="auto"/>
        <w:right w:val="none" w:sz="0" w:space="0" w:color="auto"/>
      </w:divBdr>
    </w:div>
    <w:div w:id="6493451">
      <w:bodyDiv w:val="1"/>
      <w:marLeft w:val="0"/>
      <w:marRight w:val="0"/>
      <w:marTop w:val="0"/>
      <w:marBottom w:val="0"/>
      <w:divBdr>
        <w:top w:val="none" w:sz="0" w:space="0" w:color="auto"/>
        <w:left w:val="none" w:sz="0" w:space="0" w:color="auto"/>
        <w:bottom w:val="none" w:sz="0" w:space="0" w:color="auto"/>
        <w:right w:val="none" w:sz="0" w:space="0" w:color="auto"/>
      </w:divBdr>
    </w:div>
    <w:div w:id="6517544">
      <w:bodyDiv w:val="1"/>
      <w:marLeft w:val="0"/>
      <w:marRight w:val="0"/>
      <w:marTop w:val="0"/>
      <w:marBottom w:val="0"/>
      <w:divBdr>
        <w:top w:val="none" w:sz="0" w:space="0" w:color="auto"/>
        <w:left w:val="none" w:sz="0" w:space="0" w:color="auto"/>
        <w:bottom w:val="none" w:sz="0" w:space="0" w:color="auto"/>
        <w:right w:val="none" w:sz="0" w:space="0" w:color="auto"/>
      </w:divBdr>
    </w:div>
    <w:div w:id="6518172">
      <w:bodyDiv w:val="1"/>
      <w:marLeft w:val="0"/>
      <w:marRight w:val="0"/>
      <w:marTop w:val="0"/>
      <w:marBottom w:val="0"/>
      <w:divBdr>
        <w:top w:val="none" w:sz="0" w:space="0" w:color="auto"/>
        <w:left w:val="none" w:sz="0" w:space="0" w:color="auto"/>
        <w:bottom w:val="none" w:sz="0" w:space="0" w:color="auto"/>
        <w:right w:val="none" w:sz="0" w:space="0" w:color="auto"/>
      </w:divBdr>
    </w:div>
    <w:div w:id="6639149">
      <w:bodyDiv w:val="1"/>
      <w:marLeft w:val="0"/>
      <w:marRight w:val="0"/>
      <w:marTop w:val="0"/>
      <w:marBottom w:val="0"/>
      <w:divBdr>
        <w:top w:val="none" w:sz="0" w:space="0" w:color="auto"/>
        <w:left w:val="none" w:sz="0" w:space="0" w:color="auto"/>
        <w:bottom w:val="none" w:sz="0" w:space="0" w:color="auto"/>
        <w:right w:val="none" w:sz="0" w:space="0" w:color="auto"/>
      </w:divBdr>
    </w:div>
    <w:div w:id="6716416">
      <w:bodyDiv w:val="1"/>
      <w:marLeft w:val="0"/>
      <w:marRight w:val="0"/>
      <w:marTop w:val="0"/>
      <w:marBottom w:val="0"/>
      <w:divBdr>
        <w:top w:val="none" w:sz="0" w:space="0" w:color="auto"/>
        <w:left w:val="none" w:sz="0" w:space="0" w:color="auto"/>
        <w:bottom w:val="none" w:sz="0" w:space="0" w:color="auto"/>
        <w:right w:val="none" w:sz="0" w:space="0" w:color="auto"/>
      </w:divBdr>
    </w:div>
    <w:div w:id="6758449">
      <w:bodyDiv w:val="1"/>
      <w:marLeft w:val="0"/>
      <w:marRight w:val="0"/>
      <w:marTop w:val="0"/>
      <w:marBottom w:val="0"/>
      <w:divBdr>
        <w:top w:val="none" w:sz="0" w:space="0" w:color="auto"/>
        <w:left w:val="none" w:sz="0" w:space="0" w:color="auto"/>
        <w:bottom w:val="none" w:sz="0" w:space="0" w:color="auto"/>
        <w:right w:val="none" w:sz="0" w:space="0" w:color="auto"/>
      </w:divBdr>
    </w:div>
    <w:div w:id="6835646">
      <w:bodyDiv w:val="1"/>
      <w:marLeft w:val="0"/>
      <w:marRight w:val="0"/>
      <w:marTop w:val="0"/>
      <w:marBottom w:val="0"/>
      <w:divBdr>
        <w:top w:val="none" w:sz="0" w:space="0" w:color="auto"/>
        <w:left w:val="none" w:sz="0" w:space="0" w:color="auto"/>
        <w:bottom w:val="none" w:sz="0" w:space="0" w:color="auto"/>
        <w:right w:val="none" w:sz="0" w:space="0" w:color="auto"/>
      </w:divBdr>
    </w:div>
    <w:div w:id="6956000">
      <w:bodyDiv w:val="1"/>
      <w:marLeft w:val="0"/>
      <w:marRight w:val="0"/>
      <w:marTop w:val="0"/>
      <w:marBottom w:val="0"/>
      <w:divBdr>
        <w:top w:val="none" w:sz="0" w:space="0" w:color="auto"/>
        <w:left w:val="none" w:sz="0" w:space="0" w:color="auto"/>
        <w:bottom w:val="none" w:sz="0" w:space="0" w:color="auto"/>
        <w:right w:val="none" w:sz="0" w:space="0" w:color="auto"/>
      </w:divBdr>
    </w:div>
    <w:div w:id="7024470">
      <w:bodyDiv w:val="1"/>
      <w:marLeft w:val="0"/>
      <w:marRight w:val="0"/>
      <w:marTop w:val="0"/>
      <w:marBottom w:val="0"/>
      <w:divBdr>
        <w:top w:val="none" w:sz="0" w:space="0" w:color="auto"/>
        <w:left w:val="none" w:sz="0" w:space="0" w:color="auto"/>
        <w:bottom w:val="none" w:sz="0" w:space="0" w:color="auto"/>
        <w:right w:val="none" w:sz="0" w:space="0" w:color="auto"/>
      </w:divBdr>
    </w:div>
    <w:div w:id="7030782">
      <w:bodyDiv w:val="1"/>
      <w:marLeft w:val="0"/>
      <w:marRight w:val="0"/>
      <w:marTop w:val="0"/>
      <w:marBottom w:val="0"/>
      <w:divBdr>
        <w:top w:val="none" w:sz="0" w:space="0" w:color="auto"/>
        <w:left w:val="none" w:sz="0" w:space="0" w:color="auto"/>
        <w:bottom w:val="none" w:sz="0" w:space="0" w:color="auto"/>
        <w:right w:val="none" w:sz="0" w:space="0" w:color="auto"/>
      </w:divBdr>
    </w:div>
    <w:div w:id="7031317">
      <w:bodyDiv w:val="1"/>
      <w:marLeft w:val="0"/>
      <w:marRight w:val="0"/>
      <w:marTop w:val="0"/>
      <w:marBottom w:val="0"/>
      <w:divBdr>
        <w:top w:val="none" w:sz="0" w:space="0" w:color="auto"/>
        <w:left w:val="none" w:sz="0" w:space="0" w:color="auto"/>
        <w:bottom w:val="none" w:sz="0" w:space="0" w:color="auto"/>
        <w:right w:val="none" w:sz="0" w:space="0" w:color="auto"/>
      </w:divBdr>
    </w:div>
    <w:div w:id="7103903">
      <w:bodyDiv w:val="1"/>
      <w:marLeft w:val="0"/>
      <w:marRight w:val="0"/>
      <w:marTop w:val="0"/>
      <w:marBottom w:val="0"/>
      <w:divBdr>
        <w:top w:val="none" w:sz="0" w:space="0" w:color="auto"/>
        <w:left w:val="none" w:sz="0" w:space="0" w:color="auto"/>
        <w:bottom w:val="none" w:sz="0" w:space="0" w:color="auto"/>
        <w:right w:val="none" w:sz="0" w:space="0" w:color="auto"/>
      </w:divBdr>
    </w:div>
    <w:div w:id="7145035">
      <w:bodyDiv w:val="1"/>
      <w:marLeft w:val="0"/>
      <w:marRight w:val="0"/>
      <w:marTop w:val="0"/>
      <w:marBottom w:val="0"/>
      <w:divBdr>
        <w:top w:val="none" w:sz="0" w:space="0" w:color="auto"/>
        <w:left w:val="none" w:sz="0" w:space="0" w:color="auto"/>
        <w:bottom w:val="none" w:sz="0" w:space="0" w:color="auto"/>
        <w:right w:val="none" w:sz="0" w:space="0" w:color="auto"/>
      </w:divBdr>
    </w:div>
    <w:div w:id="7175171">
      <w:bodyDiv w:val="1"/>
      <w:marLeft w:val="0"/>
      <w:marRight w:val="0"/>
      <w:marTop w:val="0"/>
      <w:marBottom w:val="0"/>
      <w:divBdr>
        <w:top w:val="none" w:sz="0" w:space="0" w:color="auto"/>
        <w:left w:val="none" w:sz="0" w:space="0" w:color="auto"/>
        <w:bottom w:val="none" w:sz="0" w:space="0" w:color="auto"/>
        <w:right w:val="none" w:sz="0" w:space="0" w:color="auto"/>
      </w:divBdr>
    </w:div>
    <w:div w:id="7291943">
      <w:bodyDiv w:val="1"/>
      <w:marLeft w:val="0"/>
      <w:marRight w:val="0"/>
      <w:marTop w:val="0"/>
      <w:marBottom w:val="0"/>
      <w:divBdr>
        <w:top w:val="none" w:sz="0" w:space="0" w:color="auto"/>
        <w:left w:val="none" w:sz="0" w:space="0" w:color="auto"/>
        <w:bottom w:val="none" w:sz="0" w:space="0" w:color="auto"/>
        <w:right w:val="none" w:sz="0" w:space="0" w:color="auto"/>
      </w:divBdr>
    </w:div>
    <w:div w:id="7370728">
      <w:bodyDiv w:val="1"/>
      <w:marLeft w:val="0"/>
      <w:marRight w:val="0"/>
      <w:marTop w:val="0"/>
      <w:marBottom w:val="0"/>
      <w:divBdr>
        <w:top w:val="none" w:sz="0" w:space="0" w:color="auto"/>
        <w:left w:val="none" w:sz="0" w:space="0" w:color="auto"/>
        <w:bottom w:val="none" w:sz="0" w:space="0" w:color="auto"/>
        <w:right w:val="none" w:sz="0" w:space="0" w:color="auto"/>
      </w:divBdr>
    </w:div>
    <w:div w:id="7486812">
      <w:bodyDiv w:val="1"/>
      <w:marLeft w:val="0"/>
      <w:marRight w:val="0"/>
      <w:marTop w:val="0"/>
      <w:marBottom w:val="0"/>
      <w:divBdr>
        <w:top w:val="none" w:sz="0" w:space="0" w:color="auto"/>
        <w:left w:val="none" w:sz="0" w:space="0" w:color="auto"/>
        <w:bottom w:val="none" w:sz="0" w:space="0" w:color="auto"/>
        <w:right w:val="none" w:sz="0" w:space="0" w:color="auto"/>
      </w:divBdr>
    </w:div>
    <w:div w:id="7681009">
      <w:bodyDiv w:val="1"/>
      <w:marLeft w:val="0"/>
      <w:marRight w:val="0"/>
      <w:marTop w:val="0"/>
      <w:marBottom w:val="0"/>
      <w:divBdr>
        <w:top w:val="none" w:sz="0" w:space="0" w:color="auto"/>
        <w:left w:val="none" w:sz="0" w:space="0" w:color="auto"/>
        <w:bottom w:val="none" w:sz="0" w:space="0" w:color="auto"/>
        <w:right w:val="none" w:sz="0" w:space="0" w:color="auto"/>
      </w:divBdr>
    </w:div>
    <w:div w:id="7685338">
      <w:bodyDiv w:val="1"/>
      <w:marLeft w:val="0"/>
      <w:marRight w:val="0"/>
      <w:marTop w:val="0"/>
      <w:marBottom w:val="0"/>
      <w:divBdr>
        <w:top w:val="none" w:sz="0" w:space="0" w:color="auto"/>
        <w:left w:val="none" w:sz="0" w:space="0" w:color="auto"/>
        <w:bottom w:val="none" w:sz="0" w:space="0" w:color="auto"/>
        <w:right w:val="none" w:sz="0" w:space="0" w:color="auto"/>
      </w:divBdr>
    </w:div>
    <w:div w:id="7752399">
      <w:bodyDiv w:val="1"/>
      <w:marLeft w:val="0"/>
      <w:marRight w:val="0"/>
      <w:marTop w:val="0"/>
      <w:marBottom w:val="0"/>
      <w:divBdr>
        <w:top w:val="none" w:sz="0" w:space="0" w:color="auto"/>
        <w:left w:val="none" w:sz="0" w:space="0" w:color="auto"/>
        <w:bottom w:val="none" w:sz="0" w:space="0" w:color="auto"/>
        <w:right w:val="none" w:sz="0" w:space="0" w:color="auto"/>
      </w:divBdr>
    </w:div>
    <w:div w:id="7752674">
      <w:bodyDiv w:val="1"/>
      <w:marLeft w:val="0"/>
      <w:marRight w:val="0"/>
      <w:marTop w:val="0"/>
      <w:marBottom w:val="0"/>
      <w:divBdr>
        <w:top w:val="none" w:sz="0" w:space="0" w:color="auto"/>
        <w:left w:val="none" w:sz="0" w:space="0" w:color="auto"/>
        <w:bottom w:val="none" w:sz="0" w:space="0" w:color="auto"/>
        <w:right w:val="none" w:sz="0" w:space="0" w:color="auto"/>
      </w:divBdr>
    </w:div>
    <w:div w:id="7752693">
      <w:bodyDiv w:val="1"/>
      <w:marLeft w:val="0"/>
      <w:marRight w:val="0"/>
      <w:marTop w:val="0"/>
      <w:marBottom w:val="0"/>
      <w:divBdr>
        <w:top w:val="none" w:sz="0" w:space="0" w:color="auto"/>
        <w:left w:val="none" w:sz="0" w:space="0" w:color="auto"/>
        <w:bottom w:val="none" w:sz="0" w:space="0" w:color="auto"/>
        <w:right w:val="none" w:sz="0" w:space="0" w:color="auto"/>
      </w:divBdr>
    </w:div>
    <w:div w:id="7761073">
      <w:bodyDiv w:val="1"/>
      <w:marLeft w:val="0"/>
      <w:marRight w:val="0"/>
      <w:marTop w:val="0"/>
      <w:marBottom w:val="0"/>
      <w:divBdr>
        <w:top w:val="none" w:sz="0" w:space="0" w:color="auto"/>
        <w:left w:val="none" w:sz="0" w:space="0" w:color="auto"/>
        <w:bottom w:val="none" w:sz="0" w:space="0" w:color="auto"/>
        <w:right w:val="none" w:sz="0" w:space="0" w:color="auto"/>
      </w:divBdr>
    </w:div>
    <w:div w:id="7827724">
      <w:bodyDiv w:val="1"/>
      <w:marLeft w:val="0"/>
      <w:marRight w:val="0"/>
      <w:marTop w:val="0"/>
      <w:marBottom w:val="0"/>
      <w:divBdr>
        <w:top w:val="none" w:sz="0" w:space="0" w:color="auto"/>
        <w:left w:val="none" w:sz="0" w:space="0" w:color="auto"/>
        <w:bottom w:val="none" w:sz="0" w:space="0" w:color="auto"/>
        <w:right w:val="none" w:sz="0" w:space="0" w:color="auto"/>
      </w:divBdr>
    </w:div>
    <w:div w:id="7876829">
      <w:bodyDiv w:val="1"/>
      <w:marLeft w:val="0"/>
      <w:marRight w:val="0"/>
      <w:marTop w:val="0"/>
      <w:marBottom w:val="0"/>
      <w:divBdr>
        <w:top w:val="none" w:sz="0" w:space="0" w:color="auto"/>
        <w:left w:val="none" w:sz="0" w:space="0" w:color="auto"/>
        <w:bottom w:val="none" w:sz="0" w:space="0" w:color="auto"/>
        <w:right w:val="none" w:sz="0" w:space="0" w:color="auto"/>
      </w:divBdr>
    </w:div>
    <w:div w:id="7878791">
      <w:bodyDiv w:val="1"/>
      <w:marLeft w:val="0"/>
      <w:marRight w:val="0"/>
      <w:marTop w:val="0"/>
      <w:marBottom w:val="0"/>
      <w:divBdr>
        <w:top w:val="none" w:sz="0" w:space="0" w:color="auto"/>
        <w:left w:val="none" w:sz="0" w:space="0" w:color="auto"/>
        <w:bottom w:val="none" w:sz="0" w:space="0" w:color="auto"/>
        <w:right w:val="none" w:sz="0" w:space="0" w:color="auto"/>
      </w:divBdr>
    </w:div>
    <w:div w:id="7947882">
      <w:bodyDiv w:val="1"/>
      <w:marLeft w:val="0"/>
      <w:marRight w:val="0"/>
      <w:marTop w:val="0"/>
      <w:marBottom w:val="0"/>
      <w:divBdr>
        <w:top w:val="none" w:sz="0" w:space="0" w:color="auto"/>
        <w:left w:val="none" w:sz="0" w:space="0" w:color="auto"/>
        <w:bottom w:val="none" w:sz="0" w:space="0" w:color="auto"/>
        <w:right w:val="none" w:sz="0" w:space="0" w:color="auto"/>
      </w:divBdr>
    </w:div>
    <w:div w:id="8021655">
      <w:bodyDiv w:val="1"/>
      <w:marLeft w:val="0"/>
      <w:marRight w:val="0"/>
      <w:marTop w:val="0"/>
      <w:marBottom w:val="0"/>
      <w:divBdr>
        <w:top w:val="none" w:sz="0" w:space="0" w:color="auto"/>
        <w:left w:val="none" w:sz="0" w:space="0" w:color="auto"/>
        <w:bottom w:val="none" w:sz="0" w:space="0" w:color="auto"/>
        <w:right w:val="none" w:sz="0" w:space="0" w:color="auto"/>
      </w:divBdr>
    </w:div>
    <w:div w:id="8027472">
      <w:bodyDiv w:val="1"/>
      <w:marLeft w:val="0"/>
      <w:marRight w:val="0"/>
      <w:marTop w:val="0"/>
      <w:marBottom w:val="0"/>
      <w:divBdr>
        <w:top w:val="none" w:sz="0" w:space="0" w:color="auto"/>
        <w:left w:val="none" w:sz="0" w:space="0" w:color="auto"/>
        <w:bottom w:val="none" w:sz="0" w:space="0" w:color="auto"/>
        <w:right w:val="none" w:sz="0" w:space="0" w:color="auto"/>
      </w:divBdr>
    </w:div>
    <w:div w:id="8027532">
      <w:bodyDiv w:val="1"/>
      <w:marLeft w:val="0"/>
      <w:marRight w:val="0"/>
      <w:marTop w:val="0"/>
      <w:marBottom w:val="0"/>
      <w:divBdr>
        <w:top w:val="none" w:sz="0" w:space="0" w:color="auto"/>
        <w:left w:val="none" w:sz="0" w:space="0" w:color="auto"/>
        <w:bottom w:val="none" w:sz="0" w:space="0" w:color="auto"/>
        <w:right w:val="none" w:sz="0" w:space="0" w:color="auto"/>
      </w:divBdr>
    </w:div>
    <w:div w:id="8066603">
      <w:bodyDiv w:val="1"/>
      <w:marLeft w:val="0"/>
      <w:marRight w:val="0"/>
      <w:marTop w:val="0"/>
      <w:marBottom w:val="0"/>
      <w:divBdr>
        <w:top w:val="none" w:sz="0" w:space="0" w:color="auto"/>
        <w:left w:val="none" w:sz="0" w:space="0" w:color="auto"/>
        <w:bottom w:val="none" w:sz="0" w:space="0" w:color="auto"/>
        <w:right w:val="none" w:sz="0" w:space="0" w:color="auto"/>
      </w:divBdr>
    </w:div>
    <w:div w:id="8140796">
      <w:bodyDiv w:val="1"/>
      <w:marLeft w:val="0"/>
      <w:marRight w:val="0"/>
      <w:marTop w:val="0"/>
      <w:marBottom w:val="0"/>
      <w:divBdr>
        <w:top w:val="none" w:sz="0" w:space="0" w:color="auto"/>
        <w:left w:val="none" w:sz="0" w:space="0" w:color="auto"/>
        <w:bottom w:val="none" w:sz="0" w:space="0" w:color="auto"/>
        <w:right w:val="none" w:sz="0" w:space="0" w:color="auto"/>
      </w:divBdr>
    </w:div>
    <w:div w:id="8531708">
      <w:bodyDiv w:val="1"/>
      <w:marLeft w:val="0"/>
      <w:marRight w:val="0"/>
      <w:marTop w:val="0"/>
      <w:marBottom w:val="0"/>
      <w:divBdr>
        <w:top w:val="none" w:sz="0" w:space="0" w:color="auto"/>
        <w:left w:val="none" w:sz="0" w:space="0" w:color="auto"/>
        <w:bottom w:val="none" w:sz="0" w:space="0" w:color="auto"/>
        <w:right w:val="none" w:sz="0" w:space="0" w:color="auto"/>
      </w:divBdr>
    </w:div>
    <w:div w:id="8534259">
      <w:bodyDiv w:val="1"/>
      <w:marLeft w:val="0"/>
      <w:marRight w:val="0"/>
      <w:marTop w:val="0"/>
      <w:marBottom w:val="0"/>
      <w:divBdr>
        <w:top w:val="none" w:sz="0" w:space="0" w:color="auto"/>
        <w:left w:val="none" w:sz="0" w:space="0" w:color="auto"/>
        <w:bottom w:val="none" w:sz="0" w:space="0" w:color="auto"/>
        <w:right w:val="none" w:sz="0" w:space="0" w:color="auto"/>
      </w:divBdr>
    </w:div>
    <w:div w:id="8800716">
      <w:bodyDiv w:val="1"/>
      <w:marLeft w:val="0"/>
      <w:marRight w:val="0"/>
      <w:marTop w:val="0"/>
      <w:marBottom w:val="0"/>
      <w:divBdr>
        <w:top w:val="none" w:sz="0" w:space="0" w:color="auto"/>
        <w:left w:val="none" w:sz="0" w:space="0" w:color="auto"/>
        <w:bottom w:val="none" w:sz="0" w:space="0" w:color="auto"/>
        <w:right w:val="none" w:sz="0" w:space="0" w:color="auto"/>
      </w:divBdr>
    </w:div>
    <w:div w:id="8874363">
      <w:bodyDiv w:val="1"/>
      <w:marLeft w:val="0"/>
      <w:marRight w:val="0"/>
      <w:marTop w:val="0"/>
      <w:marBottom w:val="0"/>
      <w:divBdr>
        <w:top w:val="none" w:sz="0" w:space="0" w:color="auto"/>
        <w:left w:val="none" w:sz="0" w:space="0" w:color="auto"/>
        <w:bottom w:val="none" w:sz="0" w:space="0" w:color="auto"/>
        <w:right w:val="none" w:sz="0" w:space="0" w:color="auto"/>
      </w:divBdr>
    </w:div>
    <w:div w:id="9066784">
      <w:bodyDiv w:val="1"/>
      <w:marLeft w:val="0"/>
      <w:marRight w:val="0"/>
      <w:marTop w:val="0"/>
      <w:marBottom w:val="0"/>
      <w:divBdr>
        <w:top w:val="none" w:sz="0" w:space="0" w:color="auto"/>
        <w:left w:val="none" w:sz="0" w:space="0" w:color="auto"/>
        <w:bottom w:val="none" w:sz="0" w:space="0" w:color="auto"/>
        <w:right w:val="none" w:sz="0" w:space="0" w:color="auto"/>
      </w:divBdr>
    </w:div>
    <w:div w:id="9109686">
      <w:bodyDiv w:val="1"/>
      <w:marLeft w:val="0"/>
      <w:marRight w:val="0"/>
      <w:marTop w:val="0"/>
      <w:marBottom w:val="0"/>
      <w:divBdr>
        <w:top w:val="none" w:sz="0" w:space="0" w:color="auto"/>
        <w:left w:val="none" w:sz="0" w:space="0" w:color="auto"/>
        <w:bottom w:val="none" w:sz="0" w:space="0" w:color="auto"/>
        <w:right w:val="none" w:sz="0" w:space="0" w:color="auto"/>
      </w:divBdr>
    </w:div>
    <w:div w:id="9111731">
      <w:bodyDiv w:val="1"/>
      <w:marLeft w:val="0"/>
      <w:marRight w:val="0"/>
      <w:marTop w:val="0"/>
      <w:marBottom w:val="0"/>
      <w:divBdr>
        <w:top w:val="none" w:sz="0" w:space="0" w:color="auto"/>
        <w:left w:val="none" w:sz="0" w:space="0" w:color="auto"/>
        <w:bottom w:val="none" w:sz="0" w:space="0" w:color="auto"/>
        <w:right w:val="none" w:sz="0" w:space="0" w:color="auto"/>
      </w:divBdr>
    </w:div>
    <w:div w:id="9187918">
      <w:bodyDiv w:val="1"/>
      <w:marLeft w:val="0"/>
      <w:marRight w:val="0"/>
      <w:marTop w:val="0"/>
      <w:marBottom w:val="0"/>
      <w:divBdr>
        <w:top w:val="none" w:sz="0" w:space="0" w:color="auto"/>
        <w:left w:val="none" w:sz="0" w:space="0" w:color="auto"/>
        <w:bottom w:val="none" w:sz="0" w:space="0" w:color="auto"/>
        <w:right w:val="none" w:sz="0" w:space="0" w:color="auto"/>
      </w:divBdr>
    </w:div>
    <w:div w:id="9307322">
      <w:bodyDiv w:val="1"/>
      <w:marLeft w:val="0"/>
      <w:marRight w:val="0"/>
      <w:marTop w:val="0"/>
      <w:marBottom w:val="0"/>
      <w:divBdr>
        <w:top w:val="none" w:sz="0" w:space="0" w:color="auto"/>
        <w:left w:val="none" w:sz="0" w:space="0" w:color="auto"/>
        <w:bottom w:val="none" w:sz="0" w:space="0" w:color="auto"/>
        <w:right w:val="none" w:sz="0" w:space="0" w:color="auto"/>
      </w:divBdr>
    </w:div>
    <w:div w:id="9377739">
      <w:bodyDiv w:val="1"/>
      <w:marLeft w:val="0"/>
      <w:marRight w:val="0"/>
      <w:marTop w:val="0"/>
      <w:marBottom w:val="0"/>
      <w:divBdr>
        <w:top w:val="none" w:sz="0" w:space="0" w:color="auto"/>
        <w:left w:val="none" w:sz="0" w:space="0" w:color="auto"/>
        <w:bottom w:val="none" w:sz="0" w:space="0" w:color="auto"/>
        <w:right w:val="none" w:sz="0" w:space="0" w:color="auto"/>
      </w:divBdr>
    </w:div>
    <w:div w:id="9454726">
      <w:bodyDiv w:val="1"/>
      <w:marLeft w:val="0"/>
      <w:marRight w:val="0"/>
      <w:marTop w:val="0"/>
      <w:marBottom w:val="0"/>
      <w:divBdr>
        <w:top w:val="none" w:sz="0" w:space="0" w:color="auto"/>
        <w:left w:val="none" w:sz="0" w:space="0" w:color="auto"/>
        <w:bottom w:val="none" w:sz="0" w:space="0" w:color="auto"/>
        <w:right w:val="none" w:sz="0" w:space="0" w:color="auto"/>
      </w:divBdr>
    </w:div>
    <w:div w:id="9644573">
      <w:bodyDiv w:val="1"/>
      <w:marLeft w:val="0"/>
      <w:marRight w:val="0"/>
      <w:marTop w:val="0"/>
      <w:marBottom w:val="0"/>
      <w:divBdr>
        <w:top w:val="none" w:sz="0" w:space="0" w:color="auto"/>
        <w:left w:val="none" w:sz="0" w:space="0" w:color="auto"/>
        <w:bottom w:val="none" w:sz="0" w:space="0" w:color="auto"/>
        <w:right w:val="none" w:sz="0" w:space="0" w:color="auto"/>
      </w:divBdr>
    </w:div>
    <w:div w:id="9650227">
      <w:bodyDiv w:val="1"/>
      <w:marLeft w:val="0"/>
      <w:marRight w:val="0"/>
      <w:marTop w:val="0"/>
      <w:marBottom w:val="0"/>
      <w:divBdr>
        <w:top w:val="none" w:sz="0" w:space="0" w:color="auto"/>
        <w:left w:val="none" w:sz="0" w:space="0" w:color="auto"/>
        <w:bottom w:val="none" w:sz="0" w:space="0" w:color="auto"/>
        <w:right w:val="none" w:sz="0" w:space="0" w:color="auto"/>
      </w:divBdr>
    </w:div>
    <w:div w:id="9838032">
      <w:bodyDiv w:val="1"/>
      <w:marLeft w:val="0"/>
      <w:marRight w:val="0"/>
      <w:marTop w:val="0"/>
      <w:marBottom w:val="0"/>
      <w:divBdr>
        <w:top w:val="none" w:sz="0" w:space="0" w:color="auto"/>
        <w:left w:val="none" w:sz="0" w:space="0" w:color="auto"/>
        <w:bottom w:val="none" w:sz="0" w:space="0" w:color="auto"/>
        <w:right w:val="none" w:sz="0" w:space="0" w:color="auto"/>
      </w:divBdr>
    </w:div>
    <w:div w:id="9919836">
      <w:bodyDiv w:val="1"/>
      <w:marLeft w:val="0"/>
      <w:marRight w:val="0"/>
      <w:marTop w:val="0"/>
      <w:marBottom w:val="0"/>
      <w:divBdr>
        <w:top w:val="none" w:sz="0" w:space="0" w:color="auto"/>
        <w:left w:val="none" w:sz="0" w:space="0" w:color="auto"/>
        <w:bottom w:val="none" w:sz="0" w:space="0" w:color="auto"/>
        <w:right w:val="none" w:sz="0" w:space="0" w:color="auto"/>
      </w:divBdr>
    </w:div>
    <w:div w:id="9986970">
      <w:bodyDiv w:val="1"/>
      <w:marLeft w:val="0"/>
      <w:marRight w:val="0"/>
      <w:marTop w:val="0"/>
      <w:marBottom w:val="0"/>
      <w:divBdr>
        <w:top w:val="none" w:sz="0" w:space="0" w:color="auto"/>
        <w:left w:val="none" w:sz="0" w:space="0" w:color="auto"/>
        <w:bottom w:val="none" w:sz="0" w:space="0" w:color="auto"/>
        <w:right w:val="none" w:sz="0" w:space="0" w:color="auto"/>
      </w:divBdr>
    </w:div>
    <w:div w:id="9989173">
      <w:bodyDiv w:val="1"/>
      <w:marLeft w:val="0"/>
      <w:marRight w:val="0"/>
      <w:marTop w:val="0"/>
      <w:marBottom w:val="0"/>
      <w:divBdr>
        <w:top w:val="none" w:sz="0" w:space="0" w:color="auto"/>
        <w:left w:val="none" w:sz="0" w:space="0" w:color="auto"/>
        <w:bottom w:val="none" w:sz="0" w:space="0" w:color="auto"/>
        <w:right w:val="none" w:sz="0" w:space="0" w:color="auto"/>
      </w:divBdr>
    </w:div>
    <w:div w:id="10229617">
      <w:bodyDiv w:val="1"/>
      <w:marLeft w:val="0"/>
      <w:marRight w:val="0"/>
      <w:marTop w:val="0"/>
      <w:marBottom w:val="0"/>
      <w:divBdr>
        <w:top w:val="none" w:sz="0" w:space="0" w:color="auto"/>
        <w:left w:val="none" w:sz="0" w:space="0" w:color="auto"/>
        <w:bottom w:val="none" w:sz="0" w:space="0" w:color="auto"/>
        <w:right w:val="none" w:sz="0" w:space="0" w:color="auto"/>
      </w:divBdr>
    </w:div>
    <w:div w:id="10255578">
      <w:bodyDiv w:val="1"/>
      <w:marLeft w:val="0"/>
      <w:marRight w:val="0"/>
      <w:marTop w:val="0"/>
      <w:marBottom w:val="0"/>
      <w:divBdr>
        <w:top w:val="none" w:sz="0" w:space="0" w:color="auto"/>
        <w:left w:val="none" w:sz="0" w:space="0" w:color="auto"/>
        <w:bottom w:val="none" w:sz="0" w:space="0" w:color="auto"/>
        <w:right w:val="none" w:sz="0" w:space="0" w:color="auto"/>
      </w:divBdr>
    </w:div>
    <w:div w:id="10449397">
      <w:bodyDiv w:val="1"/>
      <w:marLeft w:val="0"/>
      <w:marRight w:val="0"/>
      <w:marTop w:val="0"/>
      <w:marBottom w:val="0"/>
      <w:divBdr>
        <w:top w:val="none" w:sz="0" w:space="0" w:color="auto"/>
        <w:left w:val="none" w:sz="0" w:space="0" w:color="auto"/>
        <w:bottom w:val="none" w:sz="0" w:space="0" w:color="auto"/>
        <w:right w:val="none" w:sz="0" w:space="0" w:color="auto"/>
      </w:divBdr>
    </w:div>
    <w:div w:id="10496998">
      <w:bodyDiv w:val="1"/>
      <w:marLeft w:val="0"/>
      <w:marRight w:val="0"/>
      <w:marTop w:val="0"/>
      <w:marBottom w:val="0"/>
      <w:divBdr>
        <w:top w:val="none" w:sz="0" w:space="0" w:color="auto"/>
        <w:left w:val="none" w:sz="0" w:space="0" w:color="auto"/>
        <w:bottom w:val="none" w:sz="0" w:space="0" w:color="auto"/>
        <w:right w:val="none" w:sz="0" w:space="0" w:color="auto"/>
      </w:divBdr>
    </w:div>
    <w:div w:id="10499628">
      <w:bodyDiv w:val="1"/>
      <w:marLeft w:val="0"/>
      <w:marRight w:val="0"/>
      <w:marTop w:val="0"/>
      <w:marBottom w:val="0"/>
      <w:divBdr>
        <w:top w:val="none" w:sz="0" w:space="0" w:color="auto"/>
        <w:left w:val="none" w:sz="0" w:space="0" w:color="auto"/>
        <w:bottom w:val="none" w:sz="0" w:space="0" w:color="auto"/>
        <w:right w:val="none" w:sz="0" w:space="0" w:color="auto"/>
      </w:divBdr>
    </w:div>
    <w:div w:id="10567214">
      <w:bodyDiv w:val="1"/>
      <w:marLeft w:val="0"/>
      <w:marRight w:val="0"/>
      <w:marTop w:val="0"/>
      <w:marBottom w:val="0"/>
      <w:divBdr>
        <w:top w:val="none" w:sz="0" w:space="0" w:color="auto"/>
        <w:left w:val="none" w:sz="0" w:space="0" w:color="auto"/>
        <w:bottom w:val="none" w:sz="0" w:space="0" w:color="auto"/>
        <w:right w:val="none" w:sz="0" w:space="0" w:color="auto"/>
      </w:divBdr>
    </w:div>
    <w:div w:id="10568016">
      <w:bodyDiv w:val="1"/>
      <w:marLeft w:val="0"/>
      <w:marRight w:val="0"/>
      <w:marTop w:val="0"/>
      <w:marBottom w:val="0"/>
      <w:divBdr>
        <w:top w:val="none" w:sz="0" w:space="0" w:color="auto"/>
        <w:left w:val="none" w:sz="0" w:space="0" w:color="auto"/>
        <w:bottom w:val="none" w:sz="0" w:space="0" w:color="auto"/>
        <w:right w:val="none" w:sz="0" w:space="0" w:color="auto"/>
      </w:divBdr>
    </w:div>
    <w:div w:id="10645568">
      <w:bodyDiv w:val="1"/>
      <w:marLeft w:val="0"/>
      <w:marRight w:val="0"/>
      <w:marTop w:val="0"/>
      <w:marBottom w:val="0"/>
      <w:divBdr>
        <w:top w:val="none" w:sz="0" w:space="0" w:color="auto"/>
        <w:left w:val="none" w:sz="0" w:space="0" w:color="auto"/>
        <w:bottom w:val="none" w:sz="0" w:space="0" w:color="auto"/>
        <w:right w:val="none" w:sz="0" w:space="0" w:color="auto"/>
      </w:divBdr>
    </w:div>
    <w:div w:id="10693821">
      <w:bodyDiv w:val="1"/>
      <w:marLeft w:val="0"/>
      <w:marRight w:val="0"/>
      <w:marTop w:val="0"/>
      <w:marBottom w:val="0"/>
      <w:divBdr>
        <w:top w:val="none" w:sz="0" w:space="0" w:color="auto"/>
        <w:left w:val="none" w:sz="0" w:space="0" w:color="auto"/>
        <w:bottom w:val="none" w:sz="0" w:space="0" w:color="auto"/>
        <w:right w:val="none" w:sz="0" w:space="0" w:color="auto"/>
      </w:divBdr>
    </w:div>
    <w:div w:id="10763786">
      <w:bodyDiv w:val="1"/>
      <w:marLeft w:val="0"/>
      <w:marRight w:val="0"/>
      <w:marTop w:val="0"/>
      <w:marBottom w:val="0"/>
      <w:divBdr>
        <w:top w:val="none" w:sz="0" w:space="0" w:color="auto"/>
        <w:left w:val="none" w:sz="0" w:space="0" w:color="auto"/>
        <w:bottom w:val="none" w:sz="0" w:space="0" w:color="auto"/>
        <w:right w:val="none" w:sz="0" w:space="0" w:color="auto"/>
      </w:divBdr>
    </w:div>
    <w:div w:id="10841341">
      <w:bodyDiv w:val="1"/>
      <w:marLeft w:val="0"/>
      <w:marRight w:val="0"/>
      <w:marTop w:val="0"/>
      <w:marBottom w:val="0"/>
      <w:divBdr>
        <w:top w:val="none" w:sz="0" w:space="0" w:color="auto"/>
        <w:left w:val="none" w:sz="0" w:space="0" w:color="auto"/>
        <w:bottom w:val="none" w:sz="0" w:space="0" w:color="auto"/>
        <w:right w:val="none" w:sz="0" w:space="0" w:color="auto"/>
      </w:divBdr>
    </w:div>
    <w:div w:id="10841984">
      <w:bodyDiv w:val="1"/>
      <w:marLeft w:val="0"/>
      <w:marRight w:val="0"/>
      <w:marTop w:val="0"/>
      <w:marBottom w:val="0"/>
      <w:divBdr>
        <w:top w:val="none" w:sz="0" w:space="0" w:color="auto"/>
        <w:left w:val="none" w:sz="0" w:space="0" w:color="auto"/>
        <w:bottom w:val="none" w:sz="0" w:space="0" w:color="auto"/>
        <w:right w:val="none" w:sz="0" w:space="0" w:color="auto"/>
      </w:divBdr>
    </w:div>
    <w:div w:id="10954035">
      <w:bodyDiv w:val="1"/>
      <w:marLeft w:val="0"/>
      <w:marRight w:val="0"/>
      <w:marTop w:val="0"/>
      <w:marBottom w:val="0"/>
      <w:divBdr>
        <w:top w:val="none" w:sz="0" w:space="0" w:color="auto"/>
        <w:left w:val="none" w:sz="0" w:space="0" w:color="auto"/>
        <w:bottom w:val="none" w:sz="0" w:space="0" w:color="auto"/>
        <w:right w:val="none" w:sz="0" w:space="0" w:color="auto"/>
      </w:divBdr>
    </w:div>
    <w:div w:id="11075591">
      <w:bodyDiv w:val="1"/>
      <w:marLeft w:val="0"/>
      <w:marRight w:val="0"/>
      <w:marTop w:val="0"/>
      <w:marBottom w:val="0"/>
      <w:divBdr>
        <w:top w:val="none" w:sz="0" w:space="0" w:color="auto"/>
        <w:left w:val="none" w:sz="0" w:space="0" w:color="auto"/>
        <w:bottom w:val="none" w:sz="0" w:space="0" w:color="auto"/>
        <w:right w:val="none" w:sz="0" w:space="0" w:color="auto"/>
      </w:divBdr>
    </w:div>
    <w:div w:id="11076368">
      <w:bodyDiv w:val="1"/>
      <w:marLeft w:val="0"/>
      <w:marRight w:val="0"/>
      <w:marTop w:val="0"/>
      <w:marBottom w:val="0"/>
      <w:divBdr>
        <w:top w:val="none" w:sz="0" w:space="0" w:color="auto"/>
        <w:left w:val="none" w:sz="0" w:space="0" w:color="auto"/>
        <w:bottom w:val="none" w:sz="0" w:space="0" w:color="auto"/>
        <w:right w:val="none" w:sz="0" w:space="0" w:color="auto"/>
      </w:divBdr>
    </w:div>
    <w:div w:id="11077647">
      <w:bodyDiv w:val="1"/>
      <w:marLeft w:val="0"/>
      <w:marRight w:val="0"/>
      <w:marTop w:val="0"/>
      <w:marBottom w:val="0"/>
      <w:divBdr>
        <w:top w:val="none" w:sz="0" w:space="0" w:color="auto"/>
        <w:left w:val="none" w:sz="0" w:space="0" w:color="auto"/>
        <w:bottom w:val="none" w:sz="0" w:space="0" w:color="auto"/>
        <w:right w:val="none" w:sz="0" w:space="0" w:color="auto"/>
      </w:divBdr>
    </w:div>
    <w:div w:id="11077867">
      <w:bodyDiv w:val="1"/>
      <w:marLeft w:val="0"/>
      <w:marRight w:val="0"/>
      <w:marTop w:val="0"/>
      <w:marBottom w:val="0"/>
      <w:divBdr>
        <w:top w:val="none" w:sz="0" w:space="0" w:color="auto"/>
        <w:left w:val="none" w:sz="0" w:space="0" w:color="auto"/>
        <w:bottom w:val="none" w:sz="0" w:space="0" w:color="auto"/>
        <w:right w:val="none" w:sz="0" w:space="0" w:color="auto"/>
      </w:divBdr>
    </w:div>
    <w:div w:id="11079144">
      <w:bodyDiv w:val="1"/>
      <w:marLeft w:val="0"/>
      <w:marRight w:val="0"/>
      <w:marTop w:val="0"/>
      <w:marBottom w:val="0"/>
      <w:divBdr>
        <w:top w:val="none" w:sz="0" w:space="0" w:color="auto"/>
        <w:left w:val="none" w:sz="0" w:space="0" w:color="auto"/>
        <w:bottom w:val="none" w:sz="0" w:space="0" w:color="auto"/>
        <w:right w:val="none" w:sz="0" w:space="0" w:color="auto"/>
      </w:divBdr>
    </w:div>
    <w:div w:id="11146745">
      <w:bodyDiv w:val="1"/>
      <w:marLeft w:val="0"/>
      <w:marRight w:val="0"/>
      <w:marTop w:val="0"/>
      <w:marBottom w:val="0"/>
      <w:divBdr>
        <w:top w:val="none" w:sz="0" w:space="0" w:color="auto"/>
        <w:left w:val="none" w:sz="0" w:space="0" w:color="auto"/>
        <w:bottom w:val="none" w:sz="0" w:space="0" w:color="auto"/>
        <w:right w:val="none" w:sz="0" w:space="0" w:color="auto"/>
      </w:divBdr>
    </w:div>
    <w:div w:id="11148701">
      <w:bodyDiv w:val="1"/>
      <w:marLeft w:val="0"/>
      <w:marRight w:val="0"/>
      <w:marTop w:val="0"/>
      <w:marBottom w:val="0"/>
      <w:divBdr>
        <w:top w:val="none" w:sz="0" w:space="0" w:color="auto"/>
        <w:left w:val="none" w:sz="0" w:space="0" w:color="auto"/>
        <w:bottom w:val="none" w:sz="0" w:space="0" w:color="auto"/>
        <w:right w:val="none" w:sz="0" w:space="0" w:color="auto"/>
      </w:divBdr>
    </w:div>
    <w:div w:id="11228551">
      <w:bodyDiv w:val="1"/>
      <w:marLeft w:val="0"/>
      <w:marRight w:val="0"/>
      <w:marTop w:val="0"/>
      <w:marBottom w:val="0"/>
      <w:divBdr>
        <w:top w:val="none" w:sz="0" w:space="0" w:color="auto"/>
        <w:left w:val="none" w:sz="0" w:space="0" w:color="auto"/>
        <w:bottom w:val="none" w:sz="0" w:space="0" w:color="auto"/>
        <w:right w:val="none" w:sz="0" w:space="0" w:color="auto"/>
      </w:divBdr>
    </w:div>
    <w:div w:id="11230984">
      <w:bodyDiv w:val="1"/>
      <w:marLeft w:val="0"/>
      <w:marRight w:val="0"/>
      <w:marTop w:val="0"/>
      <w:marBottom w:val="0"/>
      <w:divBdr>
        <w:top w:val="none" w:sz="0" w:space="0" w:color="auto"/>
        <w:left w:val="none" w:sz="0" w:space="0" w:color="auto"/>
        <w:bottom w:val="none" w:sz="0" w:space="0" w:color="auto"/>
        <w:right w:val="none" w:sz="0" w:space="0" w:color="auto"/>
      </w:divBdr>
    </w:div>
    <w:div w:id="11344809">
      <w:bodyDiv w:val="1"/>
      <w:marLeft w:val="0"/>
      <w:marRight w:val="0"/>
      <w:marTop w:val="0"/>
      <w:marBottom w:val="0"/>
      <w:divBdr>
        <w:top w:val="none" w:sz="0" w:space="0" w:color="auto"/>
        <w:left w:val="none" w:sz="0" w:space="0" w:color="auto"/>
        <w:bottom w:val="none" w:sz="0" w:space="0" w:color="auto"/>
        <w:right w:val="none" w:sz="0" w:space="0" w:color="auto"/>
      </w:divBdr>
    </w:div>
    <w:div w:id="11345388">
      <w:bodyDiv w:val="1"/>
      <w:marLeft w:val="0"/>
      <w:marRight w:val="0"/>
      <w:marTop w:val="0"/>
      <w:marBottom w:val="0"/>
      <w:divBdr>
        <w:top w:val="none" w:sz="0" w:space="0" w:color="auto"/>
        <w:left w:val="none" w:sz="0" w:space="0" w:color="auto"/>
        <w:bottom w:val="none" w:sz="0" w:space="0" w:color="auto"/>
        <w:right w:val="none" w:sz="0" w:space="0" w:color="auto"/>
      </w:divBdr>
    </w:div>
    <w:div w:id="11347840">
      <w:bodyDiv w:val="1"/>
      <w:marLeft w:val="0"/>
      <w:marRight w:val="0"/>
      <w:marTop w:val="0"/>
      <w:marBottom w:val="0"/>
      <w:divBdr>
        <w:top w:val="none" w:sz="0" w:space="0" w:color="auto"/>
        <w:left w:val="none" w:sz="0" w:space="0" w:color="auto"/>
        <w:bottom w:val="none" w:sz="0" w:space="0" w:color="auto"/>
        <w:right w:val="none" w:sz="0" w:space="0" w:color="auto"/>
      </w:divBdr>
    </w:div>
    <w:div w:id="11420135">
      <w:bodyDiv w:val="1"/>
      <w:marLeft w:val="0"/>
      <w:marRight w:val="0"/>
      <w:marTop w:val="0"/>
      <w:marBottom w:val="0"/>
      <w:divBdr>
        <w:top w:val="none" w:sz="0" w:space="0" w:color="auto"/>
        <w:left w:val="none" w:sz="0" w:space="0" w:color="auto"/>
        <w:bottom w:val="none" w:sz="0" w:space="0" w:color="auto"/>
        <w:right w:val="none" w:sz="0" w:space="0" w:color="auto"/>
      </w:divBdr>
    </w:div>
    <w:div w:id="11420634">
      <w:bodyDiv w:val="1"/>
      <w:marLeft w:val="0"/>
      <w:marRight w:val="0"/>
      <w:marTop w:val="0"/>
      <w:marBottom w:val="0"/>
      <w:divBdr>
        <w:top w:val="none" w:sz="0" w:space="0" w:color="auto"/>
        <w:left w:val="none" w:sz="0" w:space="0" w:color="auto"/>
        <w:bottom w:val="none" w:sz="0" w:space="0" w:color="auto"/>
        <w:right w:val="none" w:sz="0" w:space="0" w:color="auto"/>
      </w:divBdr>
    </w:div>
    <w:div w:id="11492848">
      <w:bodyDiv w:val="1"/>
      <w:marLeft w:val="0"/>
      <w:marRight w:val="0"/>
      <w:marTop w:val="0"/>
      <w:marBottom w:val="0"/>
      <w:divBdr>
        <w:top w:val="none" w:sz="0" w:space="0" w:color="auto"/>
        <w:left w:val="none" w:sz="0" w:space="0" w:color="auto"/>
        <w:bottom w:val="none" w:sz="0" w:space="0" w:color="auto"/>
        <w:right w:val="none" w:sz="0" w:space="0" w:color="auto"/>
      </w:divBdr>
    </w:div>
    <w:div w:id="11492940">
      <w:bodyDiv w:val="1"/>
      <w:marLeft w:val="0"/>
      <w:marRight w:val="0"/>
      <w:marTop w:val="0"/>
      <w:marBottom w:val="0"/>
      <w:divBdr>
        <w:top w:val="none" w:sz="0" w:space="0" w:color="auto"/>
        <w:left w:val="none" w:sz="0" w:space="0" w:color="auto"/>
        <w:bottom w:val="none" w:sz="0" w:space="0" w:color="auto"/>
        <w:right w:val="none" w:sz="0" w:space="0" w:color="auto"/>
      </w:divBdr>
    </w:div>
    <w:div w:id="11493622">
      <w:bodyDiv w:val="1"/>
      <w:marLeft w:val="0"/>
      <w:marRight w:val="0"/>
      <w:marTop w:val="0"/>
      <w:marBottom w:val="0"/>
      <w:divBdr>
        <w:top w:val="none" w:sz="0" w:space="0" w:color="auto"/>
        <w:left w:val="none" w:sz="0" w:space="0" w:color="auto"/>
        <w:bottom w:val="none" w:sz="0" w:space="0" w:color="auto"/>
        <w:right w:val="none" w:sz="0" w:space="0" w:color="auto"/>
      </w:divBdr>
    </w:div>
    <w:div w:id="11685188">
      <w:bodyDiv w:val="1"/>
      <w:marLeft w:val="0"/>
      <w:marRight w:val="0"/>
      <w:marTop w:val="0"/>
      <w:marBottom w:val="0"/>
      <w:divBdr>
        <w:top w:val="none" w:sz="0" w:space="0" w:color="auto"/>
        <w:left w:val="none" w:sz="0" w:space="0" w:color="auto"/>
        <w:bottom w:val="none" w:sz="0" w:space="0" w:color="auto"/>
        <w:right w:val="none" w:sz="0" w:space="0" w:color="auto"/>
      </w:divBdr>
    </w:div>
    <w:div w:id="11732351">
      <w:bodyDiv w:val="1"/>
      <w:marLeft w:val="0"/>
      <w:marRight w:val="0"/>
      <w:marTop w:val="0"/>
      <w:marBottom w:val="0"/>
      <w:divBdr>
        <w:top w:val="none" w:sz="0" w:space="0" w:color="auto"/>
        <w:left w:val="none" w:sz="0" w:space="0" w:color="auto"/>
        <w:bottom w:val="none" w:sz="0" w:space="0" w:color="auto"/>
        <w:right w:val="none" w:sz="0" w:space="0" w:color="auto"/>
      </w:divBdr>
    </w:div>
    <w:div w:id="11734594">
      <w:bodyDiv w:val="1"/>
      <w:marLeft w:val="0"/>
      <w:marRight w:val="0"/>
      <w:marTop w:val="0"/>
      <w:marBottom w:val="0"/>
      <w:divBdr>
        <w:top w:val="none" w:sz="0" w:space="0" w:color="auto"/>
        <w:left w:val="none" w:sz="0" w:space="0" w:color="auto"/>
        <w:bottom w:val="none" w:sz="0" w:space="0" w:color="auto"/>
        <w:right w:val="none" w:sz="0" w:space="0" w:color="auto"/>
      </w:divBdr>
    </w:div>
    <w:div w:id="11880448">
      <w:bodyDiv w:val="1"/>
      <w:marLeft w:val="0"/>
      <w:marRight w:val="0"/>
      <w:marTop w:val="0"/>
      <w:marBottom w:val="0"/>
      <w:divBdr>
        <w:top w:val="none" w:sz="0" w:space="0" w:color="auto"/>
        <w:left w:val="none" w:sz="0" w:space="0" w:color="auto"/>
        <w:bottom w:val="none" w:sz="0" w:space="0" w:color="auto"/>
        <w:right w:val="none" w:sz="0" w:space="0" w:color="auto"/>
      </w:divBdr>
    </w:div>
    <w:div w:id="11881377">
      <w:bodyDiv w:val="1"/>
      <w:marLeft w:val="0"/>
      <w:marRight w:val="0"/>
      <w:marTop w:val="0"/>
      <w:marBottom w:val="0"/>
      <w:divBdr>
        <w:top w:val="none" w:sz="0" w:space="0" w:color="auto"/>
        <w:left w:val="none" w:sz="0" w:space="0" w:color="auto"/>
        <w:bottom w:val="none" w:sz="0" w:space="0" w:color="auto"/>
        <w:right w:val="none" w:sz="0" w:space="0" w:color="auto"/>
      </w:divBdr>
    </w:div>
    <w:div w:id="11883829">
      <w:bodyDiv w:val="1"/>
      <w:marLeft w:val="0"/>
      <w:marRight w:val="0"/>
      <w:marTop w:val="0"/>
      <w:marBottom w:val="0"/>
      <w:divBdr>
        <w:top w:val="none" w:sz="0" w:space="0" w:color="auto"/>
        <w:left w:val="none" w:sz="0" w:space="0" w:color="auto"/>
        <w:bottom w:val="none" w:sz="0" w:space="0" w:color="auto"/>
        <w:right w:val="none" w:sz="0" w:space="0" w:color="auto"/>
      </w:divBdr>
    </w:div>
    <w:div w:id="11884830">
      <w:bodyDiv w:val="1"/>
      <w:marLeft w:val="0"/>
      <w:marRight w:val="0"/>
      <w:marTop w:val="0"/>
      <w:marBottom w:val="0"/>
      <w:divBdr>
        <w:top w:val="none" w:sz="0" w:space="0" w:color="auto"/>
        <w:left w:val="none" w:sz="0" w:space="0" w:color="auto"/>
        <w:bottom w:val="none" w:sz="0" w:space="0" w:color="auto"/>
        <w:right w:val="none" w:sz="0" w:space="0" w:color="auto"/>
      </w:divBdr>
    </w:div>
    <w:div w:id="11995792">
      <w:bodyDiv w:val="1"/>
      <w:marLeft w:val="0"/>
      <w:marRight w:val="0"/>
      <w:marTop w:val="0"/>
      <w:marBottom w:val="0"/>
      <w:divBdr>
        <w:top w:val="none" w:sz="0" w:space="0" w:color="auto"/>
        <w:left w:val="none" w:sz="0" w:space="0" w:color="auto"/>
        <w:bottom w:val="none" w:sz="0" w:space="0" w:color="auto"/>
        <w:right w:val="none" w:sz="0" w:space="0" w:color="auto"/>
      </w:divBdr>
    </w:div>
    <w:div w:id="12267222">
      <w:bodyDiv w:val="1"/>
      <w:marLeft w:val="0"/>
      <w:marRight w:val="0"/>
      <w:marTop w:val="0"/>
      <w:marBottom w:val="0"/>
      <w:divBdr>
        <w:top w:val="none" w:sz="0" w:space="0" w:color="auto"/>
        <w:left w:val="none" w:sz="0" w:space="0" w:color="auto"/>
        <w:bottom w:val="none" w:sz="0" w:space="0" w:color="auto"/>
        <w:right w:val="none" w:sz="0" w:space="0" w:color="auto"/>
      </w:divBdr>
    </w:div>
    <w:div w:id="12339450">
      <w:bodyDiv w:val="1"/>
      <w:marLeft w:val="0"/>
      <w:marRight w:val="0"/>
      <w:marTop w:val="0"/>
      <w:marBottom w:val="0"/>
      <w:divBdr>
        <w:top w:val="none" w:sz="0" w:space="0" w:color="auto"/>
        <w:left w:val="none" w:sz="0" w:space="0" w:color="auto"/>
        <w:bottom w:val="none" w:sz="0" w:space="0" w:color="auto"/>
        <w:right w:val="none" w:sz="0" w:space="0" w:color="auto"/>
      </w:divBdr>
    </w:div>
    <w:div w:id="12347769">
      <w:bodyDiv w:val="1"/>
      <w:marLeft w:val="0"/>
      <w:marRight w:val="0"/>
      <w:marTop w:val="0"/>
      <w:marBottom w:val="0"/>
      <w:divBdr>
        <w:top w:val="none" w:sz="0" w:space="0" w:color="auto"/>
        <w:left w:val="none" w:sz="0" w:space="0" w:color="auto"/>
        <w:bottom w:val="none" w:sz="0" w:space="0" w:color="auto"/>
        <w:right w:val="none" w:sz="0" w:space="0" w:color="auto"/>
      </w:divBdr>
    </w:div>
    <w:div w:id="12347792">
      <w:bodyDiv w:val="1"/>
      <w:marLeft w:val="0"/>
      <w:marRight w:val="0"/>
      <w:marTop w:val="0"/>
      <w:marBottom w:val="0"/>
      <w:divBdr>
        <w:top w:val="none" w:sz="0" w:space="0" w:color="auto"/>
        <w:left w:val="none" w:sz="0" w:space="0" w:color="auto"/>
        <w:bottom w:val="none" w:sz="0" w:space="0" w:color="auto"/>
        <w:right w:val="none" w:sz="0" w:space="0" w:color="auto"/>
      </w:divBdr>
    </w:div>
    <w:div w:id="12386601">
      <w:bodyDiv w:val="1"/>
      <w:marLeft w:val="0"/>
      <w:marRight w:val="0"/>
      <w:marTop w:val="0"/>
      <w:marBottom w:val="0"/>
      <w:divBdr>
        <w:top w:val="none" w:sz="0" w:space="0" w:color="auto"/>
        <w:left w:val="none" w:sz="0" w:space="0" w:color="auto"/>
        <w:bottom w:val="none" w:sz="0" w:space="0" w:color="auto"/>
        <w:right w:val="none" w:sz="0" w:space="0" w:color="auto"/>
      </w:divBdr>
    </w:div>
    <w:div w:id="12387299">
      <w:bodyDiv w:val="1"/>
      <w:marLeft w:val="0"/>
      <w:marRight w:val="0"/>
      <w:marTop w:val="0"/>
      <w:marBottom w:val="0"/>
      <w:divBdr>
        <w:top w:val="none" w:sz="0" w:space="0" w:color="auto"/>
        <w:left w:val="none" w:sz="0" w:space="0" w:color="auto"/>
        <w:bottom w:val="none" w:sz="0" w:space="0" w:color="auto"/>
        <w:right w:val="none" w:sz="0" w:space="0" w:color="auto"/>
      </w:divBdr>
    </w:div>
    <w:div w:id="12418024">
      <w:bodyDiv w:val="1"/>
      <w:marLeft w:val="0"/>
      <w:marRight w:val="0"/>
      <w:marTop w:val="0"/>
      <w:marBottom w:val="0"/>
      <w:divBdr>
        <w:top w:val="none" w:sz="0" w:space="0" w:color="auto"/>
        <w:left w:val="none" w:sz="0" w:space="0" w:color="auto"/>
        <w:bottom w:val="none" w:sz="0" w:space="0" w:color="auto"/>
        <w:right w:val="none" w:sz="0" w:space="0" w:color="auto"/>
      </w:divBdr>
    </w:div>
    <w:div w:id="12536448">
      <w:bodyDiv w:val="1"/>
      <w:marLeft w:val="0"/>
      <w:marRight w:val="0"/>
      <w:marTop w:val="0"/>
      <w:marBottom w:val="0"/>
      <w:divBdr>
        <w:top w:val="none" w:sz="0" w:space="0" w:color="auto"/>
        <w:left w:val="none" w:sz="0" w:space="0" w:color="auto"/>
        <w:bottom w:val="none" w:sz="0" w:space="0" w:color="auto"/>
        <w:right w:val="none" w:sz="0" w:space="0" w:color="auto"/>
      </w:divBdr>
    </w:div>
    <w:div w:id="12656588">
      <w:bodyDiv w:val="1"/>
      <w:marLeft w:val="0"/>
      <w:marRight w:val="0"/>
      <w:marTop w:val="0"/>
      <w:marBottom w:val="0"/>
      <w:divBdr>
        <w:top w:val="none" w:sz="0" w:space="0" w:color="auto"/>
        <w:left w:val="none" w:sz="0" w:space="0" w:color="auto"/>
        <w:bottom w:val="none" w:sz="0" w:space="0" w:color="auto"/>
        <w:right w:val="none" w:sz="0" w:space="0" w:color="auto"/>
      </w:divBdr>
    </w:div>
    <w:div w:id="12727602">
      <w:bodyDiv w:val="1"/>
      <w:marLeft w:val="0"/>
      <w:marRight w:val="0"/>
      <w:marTop w:val="0"/>
      <w:marBottom w:val="0"/>
      <w:divBdr>
        <w:top w:val="none" w:sz="0" w:space="0" w:color="auto"/>
        <w:left w:val="none" w:sz="0" w:space="0" w:color="auto"/>
        <w:bottom w:val="none" w:sz="0" w:space="0" w:color="auto"/>
        <w:right w:val="none" w:sz="0" w:space="0" w:color="auto"/>
      </w:divBdr>
    </w:div>
    <w:div w:id="12852855">
      <w:bodyDiv w:val="1"/>
      <w:marLeft w:val="0"/>
      <w:marRight w:val="0"/>
      <w:marTop w:val="0"/>
      <w:marBottom w:val="0"/>
      <w:divBdr>
        <w:top w:val="none" w:sz="0" w:space="0" w:color="auto"/>
        <w:left w:val="none" w:sz="0" w:space="0" w:color="auto"/>
        <w:bottom w:val="none" w:sz="0" w:space="0" w:color="auto"/>
        <w:right w:val="none" w:sz="0" w:space="0" w:color="auto"/>
      </w:divBdr>
    </w:div>
    <w:div w:id="12925251">
      <w:bodyDiv w:val="1"/>
      <w:marLeft w:val="0"/>
      <w:marRight w:val="0"/>
      <w:marTop w:val="0"/>
      <w:marBottom w:val="0"/>
      <w:divBdr>
        <w:top w:val="none" w:sz="0" w:space="0" w:color="auto"/>
        <w:left w:val="none" w:sz="0" w:space="0" w:color="auto"/>
        <w:bottom w:val="none" w:sz="0" w:space="0" w:color="auto"/>
        <w:right w:val="none" w:sz="0" w:space="0" w:color="auto"/>
      </w:divBdr>
    </w:div>
    <w:div w:id="12996521">
      <w:bodyDiv w:val="1"/>
      <w:marLeft w:val="0"/>
      <w:marRight w:val="0"/>
      <w:marTop w:val="0"/>
      <w:marBottom w:val="0"/>
      <w:divBdr>
        <w:top w:val="none" w:sz="0" w:space="0" w:color="auto"/>
        <w:left w:val="none" w:sz="0" w:space="0" w:color="auto"/>
        <w:bottom w:val="none" w:sz="0" w:space="0" w:color="auto"/>
        <w:right w:val="none" w:sz="0" w:space="0" w:color="auto"/>
      </w:divBdr>
    </w:div>
    <w:div w:id="12999060">
      <w:bodyDiv w:val="1"/>
      <w:marLeft w:val="0"/>
      <w:marRight w:val="0"/>
      <w:marTop w:val="0"/>
      <w:marBottom w:val="0"/>
      <w:divBdr>
        <w:top w:val="none" w:sz="0" w:space="0" w:color="auto"/>
        <w:left w:val="none" w:sz="0" w:space="0" w:color="auto"/>
        <w:bottom w:val="none" w:sz="0" w:space="0" w:color="auto"/>
        <w:right w:val="none" w:sz="0" w:space="0" w:color="auto"/>
      </w:divBdr>
    </w:div>
    <w:div w:id="13001401">
      <w:bodyDiv w:val="1"/>
      <w:marLeft w:val="0"/>
      <w:marRight w:val="0"/>
      <w:marTop w:val="0"/>
      <w:marBottom w:val="0"/>
      <w:divBdr>
        <w:top w:val="none" w:sz="0" w:space="0" w:color="auto"/>
        <w:left w:val="none" w:sz="0" w:space="0" w:color="auto"/>
        <w:bottom w:val="none" w:sz="0" w:space="0" w:color="auto"/>
        <w:right w:val="none" w:sz="0" w:space="0" w:color="auto"/>
      </w:divBdr>
    </w:div>
    <w:div w:id="13042175">
      <w:bodyDiv w:val="1"/>
      <w:marLeft w:val="0"/>
      <w:marRight w:val="0"/>
      <w:marTop w:val="0"/>
      <w:marBottom w:val="0"/>
      <w:divBdr>
        <w:top w:val="none" w:sz="0" w:space="0" w:color="auto"/>
        <w:left w:val="none" w:sz="0" w:space="0" w:color="auto"/>
        <w:bottom w:val="none" w:sz="0" w:space="0" w:color="auto"/>
        <w:right w:val="none" w:sz="0" w:space="0" w:color="auto"/>
      </w:divBdr>
    </w:div>
    <w:div w:id="13043584">
      <w:bodyDiv w:val="1"/>
      <w:marLeft w:val="0"/>
      <w:marRight w:val="0"/>
      <w:marTop w:val="0"/>
      <w:marBottom w:val="0"/>
      <w:divBdr>
        <w:top w:val="none" w:sz="0" w:space="0" w:color="auto"/>
        <w:left w:val="none" w:sz="0" w:space="0" w:color="auto"/>
        <w:bottom w:val="none" w:sz="0" w:space="0" w:color="auto"/>
        <w:right w:val="none" w:sz="0" w:space="0" w:color="auto"/>
      </w:divBdr>
    </w:div>
    <w:div w:id="13044368">
      <w:bodyDiv w:val="1"/>
      <w:marLeft w:val="0"/>
      <w:marRight w:val="0"/>
      <w:marTop w:val="0"/>
      <w:marBottom w:val="0"/>
      <w:divBdr>
        <w:top w:val="none" w:sz="0" w:space="0" w:color="auto"/>
        <w:left w:val="none" w:sz="0" w:space="0" w:color="auto"/>
        <w:bottom w:val="none" w:sz="0" w:space="0" w:color="auto"/>
        <w:right w:val="none" w:sz="0" w:space="0" w:color="auto"/>
      </w:divBdr>
    </w:div>
    <w:div w:id="13073551">
      <w:bodyDiv w:val="1"/>
      <w:marLeft w:val="0"/>
      <w:marRight w:val="0"/>
      <w:marTop w:val="0"/>
      <w:marBottom w:val="0"/>
      <w:divBdr>
        <w:top w:val="none" w:sz="0" w:space="0" w:color="auto"/>
        <w:left w:val="none" w:sz="0" w:space="0" w:color="auto"/>
        <w:bottom w:val="none" w:sz="0" w:space="0" w:color="auto"/>
        <w:right w:val="none" w:sz="0" w:space="0" w:color="auto"/>
      </w:divBdr>
    </w:div>
    <w:div w:id="13074095">
      <w:bodyDiv w:val="1"/>
      <w:marLeft w:val="0"/>
      <w:marRight w:val="0"/>
      <w:marTop w:val="0"/>
      <w:marBottom w:val="0"/>
      <w:divBdr>
        <w:top w:val="none" w:sz="0" w:space="0" w:color="auto"/>
        <w:left w:val="none" w:sz="0" w:space="0" w:color="auto"/>
        <w:bottom w:val="none" w:sz="0" w:space="0" w:color="auto"/>
        <w:right w:val="none" w:sz="0" w:space="0" w:color="auto"/>
      </w:divBdr>
    </w:div>
    <w:div w:id="13120388">
      <w:bodyDiv w:val="1"/>
      <w:marLeft w:val="0"/>
      <w:marRight w:val="0"/>
      <w:marTop w:val="0"/>
      <w:marBottom w:val="0"/>
      <w:divBdr>
        <w:top w:val="none" w:sz="0" w:space="0" w:color="auto"/>
        <w:left w:val="none" w:sz="0" w:space="0" w:color="auto"/>
        <w:bottom w:val="none" w:sz="0" w:space="0" w:color="auto"/>
        <w:right w:val="none" w:sz="0" w:space="0" w:color="auto"/>
      </w:divBdr>
    </w:div>
    <w:div w:id="13121664">
      <w:bodyDiv w:val="1"/>
      <w:marLeft w:val="0"/>
      <w:marRight w:val="0"/>
      <w:marTop w:val="0"/>
      <w:marBottom w:val="0"/>
      <w:divBdr>
        <w:top w:val="none" w:sz="0" w:space="0" w:color="auto"/>
        <w:left w:val="none" w:sz="0" w:space="0" w:color="auto"/>
        <w:bottom w:val="none" w:sz="0" w:space="0" w:color="auto"/>
        <w:right w:val="none" w:sz="0" w:space="0" w:color="auto"/>
      </w:divBdr>
    </w:div>
    <w:div w:id="13196727">
      <w:bodyDiv w:val="1"/>
      <w:marLeft w:val="0"/>
      <w:marRight w:val="0"/>
      <w:marTop w:val="0"/>
      <w:marBottom w:val="0"/>
      <w:divBdr>
        <w:top w:val="none" w:sz="0" w:space="0" w:color="auto"/>
        <w:left w:val="none" w:sz="0" w:space="0" w:color="auto"/>
        <w:bottom w:val="none" w:sz="0" w:space="0" w:color="auto"/>
        <w:right w:val="none" w:sz="0" w:space="0" w:color="auto"/>
      </w:divBdr>
    </w:div>
    <w:div w:id="13267938">
      <w:bodyDiv w:val="1"/>
      <w:marLeft w:val="0"/>
      <w:marRight w:val="0"/>
      <w:marTop w:val="0"/>
      <w:marBottom w:val="0"/>
      <w:divBdr>
        <w:top w:val="none" w:sz="0" w:space="0" w:color="auto"/>
        <w:left w:val="none" w:sz="0" w:space="0" w:color="auto"/>
        <w:bottom w:val="none" w:sz="0" w:space="0" w:color="auto"/>
        <w:right w:val="none" w:sz="0" w:space="0" w:color="auto"/>
      </w:divBdr>
    </w:div>
    <w:div w:id="13268493">
      <w:bodyDiv w:val="1"/>
      <w:marLeft w:val="0"/>
      <w:marRight w:val="0"/>
      <w:marTop w:val="0"/>
      <w:marBottom w:val="0"/>
      <w:divBdr>
        <w:top w:val="none" w:sz="0" w:space="0" w:color="auto"/>
        <w:left w:val="none" w:sz="0" w:space="0" w:color="auto"/>
        <w:bottom w:val="none" w:sz="0" w:space="0" w:color="auto"/>
        <w:right w:val="none" w:sz="0" w:space="0" w:color="auto"/>
      </w:divBdr>
    </w:div>
    <w:div w:id="13268870">
      <w:bodyDiv w:val="1"/>
      <w:marLeft w:val="0"/>
      <w:marRight w:val="0"/>
      <w:marTop w:val="0"/>
      <w:marBottom w:val="0"/>
      <w:divBdr>
        <w:top w:val="none" w:sz="0" w:space="0" w:color="auto"/>
        <w:left w:val="none" w:sz="0" w:space="0" w:color="auto"/>
        <w:bottom w:val="none" w:sz="0" w:space="0" w:color="auto"/>
        <w:right w:val="none" w:sz="0" w:space="0" w:color="auto"/>
      </w:divBdr>
    </w:div>
    <w:div w:id="13310848">
      <w:bodyDiv w:val="1"/>
      <w:marLeft w:val="0"/>
      <w:marRight w:val="0"/>
      <w:marTop w:val="0"/>
      <w:marBottom w:val="0"/>
      <w:divBdr>
        <w:top w:val="none" w:sz="0" w:space="0" w:color="auto"/>
        <w:left w:val="none" w:sz="0" w:space="0" w:color="auto"/>
        <w:bottom w:val="none" w:sz="0" w:space="0" w:color="auto"/>
        <w:right w:val="none" w:sz="0" w:space="0" w:color="auto"/>
      </w:divBdr>
    </w:div>
    <w:div w:id="13460991">
      <w:bodyDiv w:val="1"/>
      <w:marLeft w:val="0"/>
      <w:marRight w:val="0"/>
      <w:marTop w:val="0"/>
      <w:marBottom w:val="0"/>
      <w:divBdr>
        <w:top w:val="none" w:sz="0" w:space="0" w:color="auto"/>
        <w:left w:val="none" w:sz="0" w:space="0" w:color="auto"/>
        <w:bottom w:val="none" w:sz="0" w:space="0" w:color="auto"/>
        <w:right w:val="none" w:sz="0" w:space="0" w:color="auto"/>
      </w:divBdr>
    </w:div>
    <w:div w:id="13461834">
      <w:bodyDiv w:val="1"/>
      <w:marLeft w:val="0"/>
      <w:marRight w:val="0"/>
      <w:marTop w:val="0"/>
      <w:marBottom w:val="0"/>
      <w:divBdr>
        <w:top w:val="none" w:sz="0" w:space="0" w:color="auto"/>
        <w:left w:val="none" w:sz="0" w:space="0" w:color="auto"/>
        <w:bottom w:val="none" w:sz="0" w:space="0" w:color="auto"/>
        <w:right w:val="none" w:sz="0" w:space="0" w:color="auto"/>
      </w:divBdr>
    </w:div>
    <w:div w:id="13965786">
      <w:bodyDiv w:val="1"/>
      <w:marLeft w:val="0"/>
      <w:marRight w:val="0"/>
      <w:marTop w:val="0"/>
      <w:marBottom w:val="0"/>
      <w:divBdr>
        <w:top w:val="none" w:sz="0" w:space="0" w:color="auto"/>
        <w:left w:val="none" w:sz="0" w:space="0" w:color="auto"/>
        <w:bottom w:val="none" w:sz="0" w:space="0" w:color="auto"/>
        <w:right w:val="none" w:sz="0" w:space="0" w:color="auto"/>
      </w:divBdr>
    </w:div>
    <w:div w:id="14119904">
      <w:bodyDiv w:val="1"/>
      <w:marLeft w:val="0"/>
      <w:marRight w:val="0"/>
      <w:marTop w:val="0"/>
      <w:marBottom w:val="0"/>
      <w:divBdr>
        <w:top w:val="none" w:sz="0" w:space="0" w:color="auto"/>
        <w:left w:val="none" w:sz="0" w:space="0" w:color="auto"/>
        <w:bottom w:val="none" w:sz="0" w:space="0" w:color="auto"/>
        <w:right w:val="none" w:sz="0" w:space="0" w:color="auto"/>
      </w:divBdr>
    </w:div>
    <w:div w:id="14157111">
      <w:bodyDiv w:val="1"/>
      <w:marLeft w:val="0"/>
      <w:marRight w:val="0"/>
      <w:marTop w:val="0"/>
      <w:marBottom w:val="0"/>
      <w:divBdr>
        <w:top w:val="none" w:sz="0" w:space="0" w:color="auto"/>
        <w:left w:val="none" w:sz="0" w:space="0" w:color="auto"/>
        <w:bottom w:val="none" w:sz="0" w:space="0" w:color="auto"/>
        <w:right w:val="none" w:sz="0" w:space="0" w:color="auto"/>
      </w:divBdr>
    </w:div>
    <w:div w:id="14162588">
      <w:bodyDiv w:val="1"/>
      <w:marLeft w:val="0"/>
      <w:marRight w:val="0"/>
      <w:marTop w:val="0"/>
      <w:marBottom w:val="0"/>
      <w:divBdr>
        <w:top w:val="none" w:sz="0" w:space="0" w:color="auto"/>
        <w:left w:val="none" w:sz="0" w:space="0" w:color="auto"/>
        <w:bottom w:val="none" w:sz="0" w:space="0" w:color="auto"/>
        <w:right w:val="none" w:sz="0" w:space="0" w:color="auto"/>
      </w:divBdr>
    </w:div>
    <w:div w:id="14232671">
      <w:bodyDiv w:val="1"/>
      <w:marLeft w:val="0"/>
      <w:marRight w:val="0"/>
      <w:marTop w:val="0"/>
      <w:marBottom w:val="0"/>
      <w:divBdr>
        <w:top w:val="none" w:sz="0" w:space="0" w:color="auto"/>
        <w:left w:val="none" w:sz="0" w:space="0" w:color="auto"/>
        <w:bottom w:val="none" w:sz="0" w:space="0" w:color="auto"/>
        <w:right w:val="none" w:sz="0" w:space="0" w:color="auto"/>
      </w:divBdr>
    </w:div>
    <w:div w:id="14307072">
      <w:bodyDiv w:val="1"/>
      <w:marLeft w:val="0"/>
      <w:marRight w:val="0"/>
      <w:marTop w:val="0"/>
      <w:marBottom w:val="0"/>
      <w:divBdr>
        <w:top w:val="none" w:sz="0" w:space="0" w:color="auto"/>
        <w:left w:val="none" w:sz="0" w:space="0" w:color="auto"/>
        <w:bottom w:val="none" w:sz="0" w:space="0" w:color="auto"/>
        <w:right w:val="none" w:sz="0" w:space="0" w:color="auto"/>
      </w:divBdr>
    </w:div>
    <w:div w:id="14356064">
      <w:bodyDiv w:val="1"/>
      <w:marLeft w:val="0"/>
      <w:marRight w:val="0"/>
      <w:marTop w:val="0"/>
      <w:marBottom w:val="0"/>
      <w:divBdr>
        <w:top w:val="none" w:sz="0" w:space="0" w:color="auto"/>
        <w:left w:val="none" w:sz="0" w:space="0" w:color="auto"/>
        <w:bottom w:val="none" w:sz="0" w:space="0" w:color="auto"/>
        <w:right w:val="none" w:sz="0" w:space="0" w:color="auto"/>
      </w:divBdr>
    </w:div>
    <w:div w:id="14499153">
      <w:bodyDiv w:val="1"/>
      <w:marLeft w:val="0"/>
      <w:marRight w:val="0"/>
      <w:marTop w:val="0"/>
      <w:marBottom w:val="0"/>
      <w:divBdr>
        <w:top w:val="none" w:sz="0" w:space="0" w:color="auto"/>
        <w:left w:val="none" w:sz="0" w:space="0" w:color="auto"/>
        <w:bottom w:val="none" w:sz="0" w:space="0" w:color="auto"/>
        <w:right w:val="none" w:sz="0" w:space="0" w:color="auto"/>
      </w:divBdr>
    </w:div>
    <w:div w:id="14574208">
      <w:bodyDiv w:val="1"/>
      <w:marLeft w:val="0"/>
      <w:marRight w:val="0"/>
      <w:marTop w:val="0"/>
      <w:marBottom w:val="0"/>
      <w:divBdr>
        <w:top w:val="none" w:sz="0" w:space="0" w:color="auto"/>
        <w:left w:val="none" w:sz="0" w:space="0" w:color="auto"/>
        <w:bottom w:val="none" w:sz="0" w:space="0" w:color="auto"/>
        <w:right w:val="none" w:sz="0" w:space="0" w:color="auto"/>
      </w:divBdr>
    </w:div>
    <w:div w:id="14698054">
      <w:bodyDiv w:val="1"/>
      <w:marLeft w:val="0"/>
      <w:marRight w:val="0"/>
      <w:marTop w:val="0"/>
      <w:marBottom w:val="0"/>
      <w:divBdr>
        <w:top w:val="none" w:sz="0" w:space="0" w:color="auto"/>
        <w:left w:val="none" w:sz="0" w:space="0" w:color="auto"/>
        <w:bottom w:val="none" w:sz="0" w:space="0" w:color="auto"/>
        <w:right w:val="none" w:sz="0" w:space="0" w:color="auto"/>
      </w:divBdr>
    </w:div>
    <w:div w:id="14700445">
      <w:bodyDiv w:val="1"/>
      <w:marLeft w:val="0"/>
      <w:marRight w:val="0"/>
      <w:marTop w:val="0"/>
      <w:marBottom w:val="0"/>
      <w:divBdr>
        <w:top w:val="none" w:sz="0" w:space="0" w:color="auto"/>
        <w:left w:val="none" w:sz="0" w:space="0" w:color="auto"/>
        <w:bottom w:val="none" w:sz="0" w:space="0" w:color="auto"/>
        <w:right w:val="none" w:sz="0" w:space="0" w:color="auto"/>
      </w:divBdr>
    </w:div>
    <w:div w:id="14769861">
      <w:bodyDiv w:val="1"/>
      <w:marLeft w:val="0"/>
      <w:marRight w:val="0"/>
      <w:marTop w:val="0"/>
      <w:marBottom w:val="0"/>
      <w:divBdr>
        <w:top w:val="none" w:sz="0" w:space="0" w:color="auto"/>
        <w:left w:val="none" w:sz="0" w:space="0" w:color="auto"/>
        <w:bottom w:val="none" w:sz="0" w:space="0" w:color="auto"/>
        <w:right w:val="none" w:sz="0" w:space="0" w:color="auto"/>
      </w:divBdr>
    </w:div>
    <w:div w:id="14811388">
      <w:bodyDiv w:val="1"/>
      <w:marLeft w:val="0"/>
      <w:marRight w:val="0"/>
      <w:marTop w:val="0"/>
      <w:marBottom w:val="0"/>
      <w:divBdr>
        <w:top w:val="none" w:sz="0" w:space="0" w:color="auto"/>
        <w:left w:val="none" w:sz="0" w:space="0" w:color="auto"/>
        <w:bottom w:val="none" w:sz="0" w:space="0" w:color="auto"/>
        <w:right w:val="none" w:sz="0" w:space="0" w:color="auto"/>
      </w:divBdr>
    </w:div>
    <w:div w:id="14893696">
      <w:bodyDiv w:val="1"/>
      <w:marLeft w:val="0"/>
      <w:marRight w:val="0"/>
      <w:marTop w:val="0"/>
      <w:marBottom w:val="0"/>
      <w:divBdr>
        <w:top w:val="none" w:sz="0" w:space="0" w:color="auto"/>
        <w:left w:val="none" w:sz="0" w:space="0" w:color="auto"/>
        <w:bottom w:val="none" w:sz="0" w:space="0" w:color="auto"/>
        <w:right w:val="none" w:sz="0" w:space="0" w:color="auto"/>
      </w:divBdr>
    </w:div>
    <w:div w:id="14964472">
      <w:bodyDiv w:val="1"/>
      <w:marLeft w:val="0"/>
      <w:marRight w:val="0"/>
      <w:marTop w:val="0"/>
      <w:marBottom w:val="0"/>
      <w:divBdr>
        <w:top w:val="none" w:sz="0" w:space="0" w:color="auto"/>
        <w:left w:val="none" w:sz="0" w:space="0" w:color="auto"/>
        <w:bottom w:val="none" w:sz="0" w:space="0" w:color="auto"/>
        <w:right w:val="none" w:sz="0" w:space="0" w:color="auto"/>
      </w:divBdr>
    </w:div>
    <w:div w:id="15011924">
      <w:bodyDiv w:val="1"/>
      <w:marLeft w:val="0"/>
      <w:marRight w:val="0"/>
      <w:marTop w:val="0"/>
      <w:marBottom w:val="0"/>
      <w:divBdr>
        <w:top w:val="none" w:sz="0" w:space="0" w:color="auto"/>
        <w:left w:val="none" w:sz="0" w:space="0" w:color="auto"/>
        <w:bottom w:val="none" w:sz="0" w:space="0" w:color="auto"/>
        <w:right w:val="none" w:sz="0" w:space="0" w:color="auto"/>
      </w:divBdr>
    </w:div>
    <w:div w:id="15086720">
      <w:bodyDiv w:val="1"/>
      <w:marLeft w:val="0"/>
      <w:marRight w:val="0"/>
      <w:marTop w:val="0"/>
      <w:marBottom w:val="0"/>
      <w:divBdr>
        <w:top w:val="none" w:sz="0" w:space="0" w:color="auto"/>
        <w:left w:val="none" w:sz="0" w:space="0" w:color="auto"/>
        <w:bottom w:val="none" w:sz="0" w:space="0" w:color="auto"/>
        <w:right w:val="none" w:sz="0" w:space="0" w:color="auto"/>
      </w:divBdr>
    </w:div>
    <w:div w:id="15230305">
      <w:bodyDiv w:val="1"/>
      <w:marLeft w:val="0"/>
      <w:marRight w:val="0"/>
      <w:marTop w:val="0"/>
      <w:marBottom w:val="0"/>
      <w:divBdr>
        <w:top w:val="none" w:sz="0" w:space="0" w:color="auto"/>
        <w:left w:val="none" w:sz="0" w:space="0" w:color="auto"/>
        <w:bottom w:val="none" w:sz="0" w:space="0" w:color="auto"/>
        <w:right w:val="none" w:sz="0" w:space="0" w:color="auto"/>
      </w:divBdr>
    </w:div>
    <w:div w:id="15234359">
      <w:bodyDiv w:val="1"/>
      <w:marLeft w:val="0"/>
      <w:marRight w:val="0"/>
      <w:marTop w:val="0"/>
      <w:marBottom w:val="0"/>
      <w:divBdr>
        <w:top w:val="none" w:sz="0" w:space="0" w:color="auto"/>
        <w:left w:val="none" w:sz="0" w:space="0" w:color="auto"/>
        <w:bottom w:val="none" w:sz="0" w:space="0" w:color="auto"/>
        <w:right w:val="none" w:sz="0" w:space="0" w:color="auto"/>
      </w:divBdr>
    </w:div>
    <w:div w:id="15236711">
      <w:bodyDiv w:val="1"/>
      <w:marLeft w:val="0"/>
      <w:marRight w:val="0"/>
      <w:marTop w:val="0"/>
      <w:marBottom w:val="0"/>
      <w:divBdr>
        <w:top w:val="none" w:sz="0" w:space="0" w:color="auto"/>
        <w:left w:val="none" w:sz="0" w:space="0" w:color="auto"/>
        <w:bottom w:val="none" w:sz="0" w:space="0" w:color="auto"/>
        <w:right w:val="none" w:sz="0" w:space="0" w:color="auto"/>
      </w:divBdr>
    </w:div>
    <w:div w:id="15274771">
      <w:bodyDiv w:val="1"/>
      <w:marLeft w:val="0"/>
      <w:marRight w:val="0"/>
      <w:marTop w:val="0"/>
      <w:marBottom w:val="0"/>
      <w:divBdr>
        <w:top w:val="none" w:sz="0" w:space="0" w:color="auto"/>
        <w:left w:val="none" w:sz="0" w:space="0" w:color="auto"/>
        <w:bottom w:val="none" w:sz="0" w:space="0" w:color="auto"/>
        <w:right w:val="none" w:sz="0" w:space="0" w:color="auto"/>
      </w:divBdr>
    </w:div>
    <w:div w:id="15351823">
      <w:bodyDiv w:val="1"/>
      <w:marLeft w:val="0"/>
      <w:marRight w:val="0"/>
      <w:marTop w:val="0"/>
      <w:marBottom w:val="0"/>
      <w:divBdr>
        <w:top w:val="none" w:sz="0" w:space="0" w:color="auto"/>
        <w:left w:val="none" w:sz="0" w:space="0" w:color="auto"/>
        <w:bottom w:val="none" w:sz="0" w:space="0" w:color="auto"/>
        <w:right w:val="none" w:sz="0" w:space="0" w:color="auto"/>
      </w:divBdr>
    </w:div>
    <w:div w:id="15423502">
      <w:bodyDiv w:val="1"/>
      <w:marLeft w:val="0"/>
      <w:marRight w:val="0"/>
      <w:marTop w:val="0"/>
      <w:marBottom w:val="0"/>
      <w:divBdr>
        <w:top w:val="none" w:sz="0" w:space="0" w:color="auto"/>
        <w:left w:val="none" w:sz="0" w:space="0" w:color="auto"/>
        <w:bottom w:val="none" w:sz="0" w:space="0" w:color="auto"/>
        <w:right w:val="none" w:sz="0" w:space="0" w:color="auto"/>
      </w:divBdr>
    </w:div>
    <w:div w:id="15540219">
      <w:bodyDiv w:val="1"/>
      <w:marLeft w:val="0"/>
      <w:marRight w:val="0"/>
      <w:marTop w:val="0"/>
      <w:marBottom w:val="0"/>
      <w:divBdr>
        <w:top w:val="none" w:sz="0" w:space="0" w:color="auto"/>
        <w:left w:val="none" w:sz="0" w:space="0" w:color="auto"/>
        <w:bottom w:val="none" w:sz="0" w:space="0" w:color="auto"/>
        <w:right w:val="none" w:sz="0" w:space="0" w:color="auto"/>
      </w:divBdr>
    </w:div>
    <w:div w:id="15541246">
      <w:bodyDiv w:val="1"/>
      <w:marLeft w:val="0"/>
      <w:marRight w:val="0"/>
      <w:marTop w:val="0"/>
      <w:marBottom w:val="0"/>
      <w:divBdr>
        <w:top w:val="none" w:sz="0" w:space="0" w:color="auto"/>
        <w:left w:val="none" w:sz="0" w:space="0" w:color="auto"/>
        <w:bottom w:val="none" w:sz="0" w:space="0" w:color="auto"/>
        <w:right w:val="none" w:sz="0" w:space="0" w:color="auto"/>
      </w:divBdr>
    </w:div>
    <w:div w:id="15622375">
      <w:bodyDiv w:val="1"/>
      <w:marLeft w:val="0"/>
      <w:marRight w:val="0"/>
      <w:marTop w:val="0"/>
      <w:marBottom w:val="0"/>
      <w:divBdr>
        <w:top w:val="none" w:sz="0" w:space="0" w:color="auto"/>
        <w:left w:val="none" w:sz="0" w:space="0" w:color="auto"/>
        <w:bottom w:val="none" w:sz="0" w:space="0" w:color="auto"/>
        <w:right w:val="none" w:sz="0" w:space="0" w:color="auto"/>
      </w:divBdr>
    </w:div>
    <w:div w:id="15742252">
      <w:bodyDiv w:val="1"/>
      <w:marLeft w:val="0"/>
      <w:marRight w:val="0"/>
      <w:marTop w:val="0"/>
      <w:marBottom w:val="0"/>
      <w:divBdr>
        <w:top w:val="none" w:sz="0" w:space="0" w:color="auto"/>
        <w:left w:val="none" w:sz="0" w:space="0" w:color="auto"/>
        <w:bottom w:val="none" w:sz="0" w:space="0" w:color="auto"/>
        <w:right w:val="none" w:sz="0" w:space="0" w:color="auto"/>
      </w:divBdr>
    </w:div>
    <w:div w:id="15812130">
      <w:bodyDiv w:val="1"/>
      <w:marLeft w:val="0"/>
      <w:marRight w:val="0"/>
      <w:marTop w:val="0"/>
      <w:marBottom w:val="0"/>
      <w:divBdr>
        <w:top w:val="none" w:sz="0" w:space="0" w:color="auto"/>
        <w:left w:val="none" w:sz="0" w:space="0" w:color="auto"/>
        <w:bottom w:val="none" w:sz="0" w:space="0" w:color="auto"/>
        <w:right w:val="none" w:sz="0" w:space="0" w:color="auto"/>
      </w:divBdr>
    </w:div>
    <w:div w:id="15888491">
      <w:bodyDiv w:val="1"/>
      <w:marLeft w:val="0"/>
      <w:marRight w:val="0"/>
      <w:marTop w:val="0"/>
      <w:marBottom w:val="0"/>
      <w:divBdr>
        <w:top w:val="none" w:sz="0" w:space="0" w:color="auto"/>
        <w:left w:val="none" w:sz="0" w:space="0" w:color="auto"/>
        <w:bottom w:val="none" w:sz="0" w:space="0" w:color="auto"/>
        <w:right w:val="none" w:sz="0" w:space="0" w:color="auto"/>
      </w:divBdr>
    </w:div>
    <w:div w:id="16010931">
      <w:bodyDiv w:val="1"/>
      <w:marLeft w:val="0"/>
      <w:marRight w:val="0"/>
      <w:marTop w:val="0"/>
      <w:marBottom w:val="0"/>
      <w:divBdr>
        <w:top w:val="none" w:sz="0" w:space="0" w:color="auto"/>
        <w:left w:val="none" w:sz="0" w:space="0" w:color="auto"/>
        <w:bottom w:val="none" w:sz="0" w:space="0" w:color="auto"/>
        <w:right w:val="none" w:sz="0" w:space="0" w:color="auto"/>
      </w:divBdr>
    </w:div>
    <w:div w:id="16127706">
      <w:bodyDiv w:val="1"/>
      <w:marLeft w:val="0"/>
      <w:marRight w:val="0"/>
      <w:marTop w:val="0"/>
      <w:marBottom w:val="0"/>
      <w:divBdr>
        <w:top w:val="none" w:sz="0" w:space="0" w:color="auto"/>
        <w:left w:val="none" w:sz="0" w:space="0" w:color="auto"/>
        <w:bottom w:val="none" w:sz="0" w:space="0" w:color="auto"/>
        <w:right w:val="none" w:sz="0" w:space="0" w:color="auto"/>
      </w:divBdr>
    </w:div>
    <w:div w:id="16196689">
      <w:bodyDiv w:val="1"/>
      <w:marLeft w:val="0"/>
      <w:marRight w:val="0"/>
      <w:marTop w:val="0"/>
      <w:marBottom w:val="0"/>
      <w:divBdr>
        <w:top w:val="none" w:sz="0" w:space="0" w:color="auto"/>
        <w:left w:val="none" w:sz="0" w:space="0" w:color="auto"/>
        <w:bottom w:val="none" w:sz="0" w:space="0" w:color="auto"/>
        <w:right w:val="none" w:sz="0" w:space="0" w:color="auto"/>
      </w:divBdr>
    </w:div>
    <w:div w:id="16467605">
      <w:bodyDiv w:val="1"/>
      <w:marLeft w:val="0"/>
      <w:marRight w:val="0"/>
      <w:marTop w:val="0"/>
      <w:marBottom w:val="0"/>
      <w:divBdr>
        <w:top w:val="none" w:sz="0" w:space="0" w:color="auto"/>
        <w:left w:val="none" w:sz="0" w:space="0" w:color="auto"/>
        <w:bottom w:val="none" w:sz="0" w:space="0" w:color="auto"/>
        <w:right w:val="none" w:sz="0" w:space="0" w:color="auto"/>
      </w:divBdr>
    </w:div>
    <w:div w:id="16471576">
      <w:bodyDiv w:val="1"/>
      <w:marLeft w:val="0"/>
      <w:marRight w:val="0"/>
      <w:marTop w:val="0"/>
      <w:marBottom w:val="0"/>
      <w:divBdr>
        <w:top w:val="none" w:sz="0" w:space="0" w:color="auto"/>
        <w:left w:val="none" w:sz="0" w:space="0" w:color="auto"/>
        <w:bottom w:val="none" w:sz="0" w:space="0" w:color="auto"/>
        <w:right w:val="none" w:sz="0" w:space="0" w:color="auto"/>
      </w:divBdr>
    </w:div>
    <w:div w:id="16589220">
      <w:bodyDiv w:val="1"/>
      <w:marLeft w:val="0"/>
      <w:marRight w:val="0"/>
      <w:marTop w:val="0"/>
      <w:marBottom w:val="0"/>
      <w:divBdr>
        <w:top w:val="none" w:sz="0" w:space="0" w:color="auto"/>
        <w:left w:val="none" w:sz="0" w:space="0" w:color="auto"/>
        <w:bottom w:val="none" w:sz="0" w:space="0" w:color="auto"/>
        <w:right w:val="none" w:sz="0" w:space="0" w:color="auto"/>
      </w:divBdr>
    </w:div>
    <w:div w:id="16739294">
      <w:bodyDiv w:val="1"/>
      <w:marLeft w:val="0"/>
      <w:marRight w:val="0"/>
      <w:marTop w:val="0"/>
      <w:marBottom w:val="0"/>
      <w:divBdr>
        <w:top w:val="none" w:sz="0" w:space="0" w:color="auto"/>
        <w:left w:val="none" w:sz="0" w:space="0" w:color="auto"/>
        <w:bottom w:val="none" w:sz="0" w:space="0" w:color="auto"/>
        <w:right w:val="none" w:sz="0" w:space="0" w:color="auto"/>
      </w:divBdr>
    </w:div>
    <w:div w:id="17044096">
      <w:bodyDiv w:val="1"/>
      <w:marLeft w:val="0"/>
      <w:marRight w:val="0"/>
      <w:marTop w:val="0"/>
      <w:marBottom w:val="0"/>
      <w:divBdr>
        <w:top w:val="none" w:sz="0" w:space="0" w:color="auto"/>
        <w:left w:val="none" w:sz="0" w:space="0" w:color="auto"/>
        <w:bottom w:val="none" w:sz="0" w:space="0" w:color="auto"/>
        <w:right w:val="none" w:sz="0" w:space="0" w:color="auto"/>
      </w:divBdr>
    </w:div>
    <w:div w:id="17049821">
      <w:bodyDiv w:val="1"/>
      <w:marLeft w:val="0"/>
      <w:marRight w:val="0"/>
      <w:marTop w:val="0"/>
      <w:marBottom w:val="0"/>
      <w:divBdr>
        <w:top w:val="none" w:sz="0" w:space="0" w:color="auto"/>
        <w:left w:val="none" w:sz="0" w:space="0" w:color="auto"/>
        <w:bottom w:val="none" w:sz="0" w:space="0" w:color="auto"/>
        <w:right w:val="none" w:sz="0" w:space="0" w:color="auto"/>
      </w:divBdr>
    </w:div>
    <w:div w:id="17198287">
      <w:bodyDiv w:val="1"/>
      <w:marLeft w:val="0"/>
      <w:marRight w:val="0"/>
      <w:marTop w:val="0"/>
      <w:marBottom w:val="0"/>
      <w:divBdr>
        <w:top w:val="none" w:sz="0" w:space="0" w:color="auto"/>
        <w:left w:val="none" w:sz="0" w:space="0" w:color="auto"/>
        <w:bottom w:val="none" w:sz="0" w:space="0" w:color="auto"/>
        <w:right w:val="none" w:sz="0" w:space="0" w:color="auto"/>
      </w:divBdr>
    </w:div>
    <w:div w:id="17315012">
      <w:bodyDiv w:val="1"/>
      <w:marLeft w:val="0"/>
      <w:marRight w:val="0"/>
      <w:marTop w:val="0"/>
      <w:marBottom w:val="0"/>
      <w:divBdr>
        <w:top w:val="none" w:sz="0" w:space="0" w:color="auto"/>
        <w:left w:val="none" w:sz="0" w:space="0" w:color="auto"/>
        <w:bottom w:val="none" w:sz="0" w:space="0" w:color="auto"/>
        <w:right w:val="none" w:sz="0" w:space="0" w:color="auto"/>
      </w:divBdr>
    </w:div>
    <w:div w:id="17463427">
      <w:bodyDiv w:val="1"/>
      <w:marLeft w:val="0"/>
      <w:marRight w:val="0"/>
      <w:marTop w:val="0"/>
      <w:marBottom w:val="0"/>
      <w:divBdr>
        <w:top w:val="none" w:sz="0" w:space="0" w:color="auto"/>
        <w:left w:val="none" w:sz="0" w:space="0" w:color="auto"/>
        <w:bottom w:val="none" w:sz="0" w:space="0" w:color="auto"/>
        <w:right w:val="none" w:sz="0" w:space="0" w:color="auto"/>
      </w:divBdr>
    </w:div>
    <w:div w:id="17660852">
      <w:bodyDiv w:val="1"/>
      <w:marLeft w:val="0"/>
      <w:marRight w:val="0"/>
      <w:marTop w:val="0"/>
      <w:marBottom w:val="0"/>
      <w:divBdr>
        <w:top w:val="none" w:sz="0" w:space="0" w:color="auto"/>
        <w:left w:val="none" w:sz="0" w:space="0" w:color="auto"/>
        <w:bottom w:val="none" w:sz="0" w:space="0" w:color="auto"/>
        <w:right w:val="none" w:sz="0" w:space="0" w:color="auto"/>
      </w:divBdr>
    </w:div>
    <w:div w:id="17778536">
      <w:bodyDiv w:val="1"/>
      <w:marLeft w:val="0"/>
      <w:marRight w:val="0"/>
      <w:marTop w:val="0"/>
      <w:marBottom w:val="0"/>
      <w:divBdr>
        <w:top w:val="none" w:sz="0" w:space="0" w:color="auto"/>
        <w:left w:val="none" w:sz="0" w:space="0" w:color="auto"/>
        <w:bottom w:val="none" w:sz="0" w:space="0" w:color="auto"/>
        <w:right w:val="none" w:sz="0" w:space="0" w:color="auto"/>
      </w:divBdr>
    </w:div>
    <w:div w:id="17899360">
      <w:bodyDiv w:val="1"/>
      <w:marLeft w:val="0"/>
      <w:marRight w:val="0"/>
      <w:marTop w:val="0"/>
      <w:marBottom w:val="0"/>
      <w:divBdr>
        <w:top w:val="none" w:sz="0" w:space="0" w:color="auto"/>
        <w:left w:val="none" w:sz="0" w:space="0" w:color="auto"/>
        <w:bottom w:val="none" w:sz="0" w:space="0" w:color="auto"/>
        <w:right w:val="none" w:sz="0" w:space="0" w:color="auto"/>
      </w:divBdr>
    </w:div>
    <w:div w:id="17975835">
      <w:bodyDiv w:val="1"/>
      <w:marLeft w:val="0"/>
      <w:marRight w:val="0"/>
      <w:marTop w:val="0"/>
      <w:marBottom w:val="0"/>
      <w:divBdr>
        <w:top w:val="none" w:sz="0" w:space="0" w:color="auto"/>
        <w:left w:val="none" w:sz="0" w:space="0" w:color="auto"/>
        <w:bottom w:val="none" w:sz="0" w:space="0" w:color="auto"/>
        <w:right w:val="none" w:sz="0" w:space="0" w:color="auto"/>
      </w:divBdr>
    </w:div>
    <w:div w:id="18048094">
      <w:bodyDiv w:val="1"/>
      <w:marLeft w:val="0"/>
      <w:marRight w:val="0"/>
      <w:marTop w:val="0"/>
      <w:marBottom w:val="0"/>
      <w:divBdr>
        <w:top w:val="none" w:sz="0" w:space="0" w:color="auto"/>
        <w:left w:val="none" w:sz="0" w:space="0" w:color="auto"/>
        <w:bottom w:val="none" w:sz="0" w:space="0" w:color="auto"/>
        <w:right w:val="none" w:sz="0" w:space="0" w:color="auto"/>
      </w:divBdr>
    </w:div>
    <w:div w:id="18119271">
      <w:bodyDiv w:val="1"/>
      <w:marLeft w:val="0"/>
      <w:marRight w:val="0"/>
      <w:marTop w:val="0"/>
      <w:marBottom w:val="0"/>
      <w:divBdr>
        <w:top w:val="none" w:sz="0" w:space="0" w:color="auto"/>
        <w:left w:val="none" w:sz="0" w:space="0" w:color="auto"/>
        <w:bottom w:val="none" w:sz="0" w:space="0" w:color="auto"/>
        <w:right w:val="none" w:sz="0" w:space="0" w:color="auto"/>
      </w:divBdr>
    </w:div>
    <w:div w:id="18170053">
      <w:bodyDiv w:val="1"/>
      <w:marLeft w:val="0"/>
      <w:marRight w:val="0"/>
      <w:marTop w:val="0"/>
      <w:marBottom w:val="0"/>
      <w:divBdr>
        <w:top w:val="none" w:sz="0" w:space="0" w:color="auto"/>
        <w:left w:val="none" w:sz="0" w:space="0" w:color="auto"/>
        <w:bottom w:val="none" w:sz="0" w:space="0" w:color="auto"/>
        <w:right w:val="none" w:sz="0" w:space="0" w:color="auto"/>
      </w:divBdr>
    </w:div>
    <w:div w:id="18284678">
      <w:bodyDiv w:val="1"/>
      <w:marLeft w:val="0"/>
      <w:marRight w:val="0"/>
      <w:marTop w:val="0"/>
      <w:marBottom w:val="0"/>
      <w:divBdr>
        <w:top w:val="none" w:sz="0" w:space="0" w:color="auto"/>
        <w:left w:val="none" w:sz="0" w:space="0" w:color="auto"/>
        <w:bottom w:val="none" w:sz="0" w:space="0" w:color="auto"/>
        <w:right w:val="none" w:sz="0" w:space="0" w:color="auto"/>
      </w:divBdr>
    </w:div>
    <w:div w:id="18358859">
      <w:bodyDiv w:val="1"/>
      <w:marLeft w:val="0"/>
      <w:marRight w:val="0"/>
      <w:marTop w:val="0"/>
      <w:marBottom w:val="0"/>
      <w:divBdr>
        <w:top w:val="none" w:sz="0" w:space="0" w:color="auto"/>
        <w:left w:val="none" w:sz="0" w:space="0" w:color="auto"/>
        <w:bottom w:val="none" w:sz="0" w:space="0" w:color="auto"/>
        <w:right w:val="none" w:sz="0" w:space="0" w:color="auto"/>
      </w:divBdr>
    </w:div>
    <w:div w:id="18438532">
      <w:bodyDiv w:val="1"/>
      <w:marLeft w:val="0"/>
      <w:marRight w:val="0"/>
      <w:marTop w:val="0"/>
      <w:marBottom w:val="0"/>
      <w:divBdr>
        <w:top w:val="none" w:sz="0" w:space="0" w:color="auto"/>
        <w:left w:val="none" w:sz="0" w:space="0" w:color="auto"/>
        <w:bottom w:val="none" w:sz="0" w:space="0" w:color="auto"/>
        <w:right w:val="none" w:sz="0" w:space="0" w:color="auto"/>
      </w:divBdr>
    </w:div>
    <w:div w:id="18631526">
      <w:bodyDiv w:val="1"/>
      <w:marLeft w:val="0"/>
      <w:marRight w:val="0"/>
      <w:marTop w:val="0"/>
      <w:marBottom w:val="0"/>
      <w:divBdr>
        <w:top w:val="none" w:sz="0" w:space="0" w:color="auto"/>
        <w:left w:val="none" w:sz="0" w:space="0" w:color="auto"/>
        <w:bottom w:val="none" w:sz="0" w:space="0" w:color="auto"/>
        <w:right w:val="none" w:sz="0" w:space="0" w:color="auto"/>
      </w:divBdr>
    </w:div>
    <w:div w:id="18816902">
      <w:bodyDiv w:val="1"/>
      <w:marLeft w:val="0"/>
      <w:marRight w:val="0"/>
      <w:marTop w:val="0"/>
      <w:marBottom w:val="0"/>
      <w:divBdr>
        <w:top w:val="none" w:sz="0" w:space="0" w:color="auto"/>
        <w:left w:val="none" w:sz="0" w:space="0" w:color="auto"/>
        <w:bottom w:val="none" w:sz="0" w:space="0" w:color="auto"/>
        <w:right w:val="none" w:sz="0" w:space="0" w:color="auto"/>
      </w:divBdr>
    </w:div>
    <w:div w:id="18817650">
      <w:bodyDiv w:val="1"/>
      <w:marLeft w:val="0"/>
      <w:marRight w:val="0"/>
      <w:marTop w:val="0"/>
      <w:marBottom w:val="0"/>
      <w:divBdr>
        <w:top w:val="none" w:sz="0" w:space="0" w:color="auto"/>
        <w:left w:val="none" w:sz="0" w:space="0" w:color="auto"/>
        <w:bottom w:val="none" w:sz="0" w:space="0" w:color="auto"/>
        <w:right w:val="none" w:sz="0" w:space="0" w:color="auto"/>
      </w:divBdr>
    </w:div>
    <w:div w:id="18894517">
      <w:bodyDiv w:val="1"/>
      <w:marLeft w:val="0"/>
      <w:marRight w:val="0"/>
      <w:marTop w:val="0"/>
      <w:marBottom w:val="0"/>
      <w:divBdr>
        <w:top w:val="none" w:sz="0" w:space="0" w:color="auto"/>
        <w:left w:val="none" w:sz="0" w:space="0" w:color="auto"/>
        <w:bottom w:val="none" w:sz="0" w:space="0" w:color="auto"/>
        <w:right w:val="none" w:sz="0" w:space="0" w:color="auto"/>
      </w:divBdr>
    </w:div>
    <w:div w:id="18897141">
      <w:bodyDiv w:val="1"/>
      <w:marLeft w:val="0"/>
      <w:marRight w:val="0"/>
      <w:marTop w:val="0"/>
      <w:marBottom w:val="0"/>
      <w:divBdr>
        <w:top w:val="none" w:sz="0" w:space="0" w:color="auto"/>
        <w:left w:val="none" w:sz="0" w:space="0" w:color="auto"/>
        <w:bottom w:val="none" w:sz="0" w:space="0" w:color="auto"/>
        <w:right w:val="none" w:sz="0" w:space="0" w:color="auto"/>
      </w:divBdr>
    </w:div>
    <w:div w:id="18898116">
      <w:bodyDiv w:val="1"/>
      <w:marLeft w:val="0"/>
      <w:marRight w:val="0"/>
      <w:marTop w:val="0"/>
      <w:marBottom w:val="0"/>
      <w:divBdr>
        <w:top w:val="none" w:sz="0" w:space="0" w:color="auto"/>
        <w:left w:val="none" w:sz="0" w:space="0" w:color="auto"/>
        <w:bottom w:val="none" w:sz="0" w:space="0" w:color="auto"/>
        <w:right w:val="none" w:sz="0" w:space="0" w:color="auto"/>
      </w:divBdr>
    </w:div>
    <w:div w:id="19089472">
      <w:bodyDiv w:val="1"/>
      <w:marLeft w:val="0"/>
      <w:marRight w:val="0"/>
      <w:marTop w:val="0"/>
      <w:marBottom w:val="0"/>
      <w:divBdr>
        <w:top w:val="none" w:sz="0" w:space="0" w:color="auto"/>
        <w:left w:val="none" w:sz="0" w:space="0" w:color="auto"/>
        <w:bottom w:val="none" w:sz="0" w:space="0" w:color="auto"/>
        <w:right w:val="none" w:sz="0" w:space="0" w:color="auto"/>
      </w:divBdr>
    </w:div>
    <w:div w:id="19092705">
      <w:bodyDiv w:val="1"/>
      <w:marLeft w:val="0"/>
      <w:marRight w:val="0"/>
      <w:marTop w:val="0"/>
      <w:marBottom w:val="0"/>
      <w:divBdr>
        <w:top w:val="none" w:sz="0" w:space="0" w:color="auto"/>
        <w:left w:val="none" w:sz="0" w:space="0" w:color="auto"/>
        <w:bottom w:val="none" w:sz="0" w:space="0" w:color="auto"/>
        <w:right w:val="none" w:sz="0" w:space="0" w:color="auto"/>
      </w:divBdr>
    </w:div>
    <w:div w:id="19161968">
      <w:bodyDiv w:val="1"/>
      <w:marLeft w:val="0"/>
      <w:marRight w:val="0"/>
      <w:marTop w:val="0"/>
      <w:marBottom w:val="0"/>
      <w:divBdr>
        <w:top w:val="none" w:sz="0" w:space="0" w:color="auto"/>
        <w:left w:val="none" w:sz="0" w:space="0" w:color="auto"/>
        <w:bottom w:val="none" w:sz="0" w:space="0" w:color="auto"/>
        <w:right w:val="none" w:sz="0" w:space="0" w:color="auto"/>
      </w:divBdr>
    </w:div>
    <w:div w:id="19207982">
      <w:bodyDiv w:val="1"/>
      <w:marLeft w:val="0"/>
      <w:marRight w:val="0"/>
      <w:marTop w:val="0"/>
      <w:marBottom w:val="0"/>
      <w:divBdr>
        <w:top w:val="none" w:sz="0" w:space="0" w:color="auto"/>
        <w:left w:val="none" w:sz="0" w:space="0" w:color="auto"/>
        <w:bottom w:val="none" w:sz="0" w:space="0" w:color="auto"/>
        <w:right w:val="none" w:sz="0" w:space="0" w:color="auto"/>
      </w:divBdr>
    </w:div>
    <w:div w:id="19208060">
      <w:bodyDiv w:val="1"/>
      <w:marLeft w:val="0"/>
      <w:marRight w:val="0"/>
      <w:marTop w:val="0"/>
      <w:marBottom w:val="0"/>
      <w:divBdr>
        <w:top w:val="none" w:sz="0" w:space="0" w:color="auto"/>
        <w:left w:val="none" w:sz="0" w:space="0" w:color="auto"/>
        <w:bottom w:val="none" w:sz="0" w:space="0" w:color="auto"/>
        <w:right w:val="none" w:sz="0" w:space="0" w:color="auto"/>
      </w:divBdr>
    </w:div>
    <w:div w:id="19358225">
      <w:bodyDiv w:val="1"/>
      <w:marLeft w:val="0"/>
      <w:marRight w:val="0"/>
      <w:marTop w:val="0"/>
      <w:marBottom w:val="0"/>
      <w:divBdr>
        <w:top w:val="none" w:sz="0" w:space="0" w:color="auto"/>
        <w:left w:val="none" w:sz="0" w:space="0" w:color="auto"/>
        <w:bottom w:val="none" w:sz="0" w:space="0" w:color="auto"/>
        <w:right w:val="none" w:sz="0" w:space="0" w:color="auto"/>
      </w:divBdr>
    </w:div>
    <w:div w:id="19361293">
      <w:bodyDiv w:val="1"/>
      <w:marLeft w:val="0"/>
      <w:marRight w:val="0"/>
      <w:marTop w:val="0"/>
      <w:marBottom w:val="0"/>
      <w:divBdr>
        <w:top w:val="none" w:sz="0" w:space="0" w:color="auto"/>
        <w:left w:val="none" w:sz="0" w:space="0" w:color="auto"/>
        <w:bottom w:val="none" w:sz="0" w:space="0" w:color="auto"/>
        <w:right w:val="none" w:sz="0" w:space="0" w:color="auto"/>
      </w:divBdr>
    </w:div>
    <w:div w:id="19547917">
      <w:bodyDiv w:val="1"/>
      <w:marLeft w:val="0"/>
      <w:marRight w:val="0"/>
      <w:marTop w:val="0"/>
      <w:marBottom w:val="0"/>
      <w:divBdr>
        <w:top w:val="none" w:sz="0" w:space="0" w:color="auto"/>
        <w:left w:val="none" w:sz="0" w:space="0" w:color="auto"/>
        <w:bottom w:val="none" w:sz="0" w:space="0" w:color="auto"/>
        <w:right w:val="none" w:sz="0" w:space="0" w:color="auto"/>
      </w:divBdr>
    </w:div>
    <w:div w:id="19625528">
      <w:bodyDiv w:val="1"/>
      <w:marLeft w:val="0"/>
      <w:marRight w:val="0"/>
      <w:marTop w:val="0"/>
      <w:marBottom w:val="0"/>
      <w:divBdr>
        <w:top w:val="none" w:sz="0" w:space="0" w:color="auto"/>
        <w:left w:val="none" w:sz="0" w:space="0" w:color="auto"/>
        <w:bottom w:val="none" w:sz="0" w:space="0" w:color="auto"/>
        <w:right w:val="none" w:sz="0" w:space="0" w:color="auto"/>
      </w:divBdr>
    </w:div>
    <w:div w:id="19673161">
      <w:bodyDiv w:val="1"/>
      <w:marLeft w:val="0"/>
      <w:marRight w:val="0"/>
      <w:marTop w:val="0"/>
      <w:marBottom w:val="0"/>
      <w:divBdr>
        <w:top w:val="none" w:sz="0" w:space="0" w:color="auto"/>
        <w:left w:val="none" w:sz="0" w:space="0" w:color="auto"/>
        <w:bottom w:val="none" w:sz="0" w:space="0" w:color="auto"/>
        <w:right w:val="none" w:sz="0" w:space="0" w:color="auto"/>
      </w:divBdr>
    </w:div>
    <w:div w:id="19824194">
      <w:bodyDiv w:val="1"/>
      <w:marLeft w:val="0"/>
      <w:marRight w:val="0"/>
      <w:marTop w:val="0"/>
      <w:marBottom w:val="0"/>
      <w:divBdr>
        <w:top w:val="none" w:sz="0" w:space="0" w:color="auto"/>
        <w:left w:val="none" w:sz="0" w:space="0" w:color="auto"/>
        <w:bottom w:val="none" w:sz="0" w:space="0" w:color="auto"/>
        <w:right w:val="none" w:sz="0" w:space="0" w:color="auto"/>
      </w:divBdr>
    </w:div>
    <w:div w:id="19858360">
      <w:bodyDiv w:val="1"/>
      <w:marLeft w:val="0"/>
      <w:marRight w:val="0"/>
      <w:marTop w:val="0"/>
      <w:marBottom w:val="0"/>
      <w:divBdr>
        <w:top w:val="none" w:sz="0" w:space="0" w:color="auto"/>
        <w:left w:val="none" w:sz="0" w:space="0" w:color="auto"/>
        <w:bottom w:val="none" w:sz="0" w:space="0" w:color="auto"/>
        <w:right w:val="none" w:sz="0" w:space="0" w:color="auto"/>
      </w:divBdr>
    </w:div>
    <w:div w:id="20054769">
      <w:bodyDiv w:val="1"/>
      <w:marLeft w:val="0"/>
      <w:marRight w:val="0"/>
      <w:marTop w:val="0"/>
      <w:marBottom w:val="0"/>
      <w:divBdr>
        <w:top w:val="none" w:sz="0" w:space="0" w:color="auto"/>
        <w:left w:val="none" w:sz="0" w:space="0" w:color="auto"/>
        <w:bottom w:val="none" w:sz="0" w:space="0" w:color="auto"/>
        <w:right w:val="none" w:sz="0" w:space="0" w:color="auto"/>
      </w:divBdr>
    </w:div>
    <w:div w:id="20055665">
      <w:bodyDiv w:val="1"/>
      <w:marLeft w:val="0"/>
      <w:marRight w:val="0"/>
      <w:marTop w:val="0"/>
      <w:marBottom w:val="0"/>
      <w:divBdr>
        <w:top w:val="none" w:sz="0" w:space="0" w:color="auto"/>
        <w:left w:val="none" w:sz="0" w:space="0" w:color="auto"/>
        <w:bottom w:val="none" w:sz="0" w:space="0" w:color="auto"/>
        <w:right w:val="none" w:sz="0" w:space="0" w:color="auto"/>
      </w:divBdr>
    </w:div>
    <w:div w:id="20057880">
      <w:bodyDiv w:val="1"/>
      <w:marLeft w:val="0"/>
      <w:marRight w:val="0"/>
      <w:marTop w:val="0"/>
      <w:marBottom w:val="0"/>
      <w:divBdr>
        <w:top w:val="none" w:sz="0" w:space="0" w:color="auto"/>
        <w:left w:val="none" w:sz="0" w:space="0" w:color="auto"/>
        <w:bottom w:val="none" w:sz="0" w:space="0" w:color="auto"/>
        <w:right w:val="none" w:sz="0" w:space="0" w:color="auto"/>
      </w:divBdr>
    </w:div>
    <w:div w:id="20128480">
      <w:bodyDiv w:val="1"/>
      <w:marLeft w:val="0"/>
      <w:marRight w:val="0"/>
      <w:marTop w:val="0"/>
      <w:marBottom w:val="0"/>
      <w:divBdr>
        <w:top w:val="none" w:sz="0" w:space="0" w:color="auto"/>
        <w:left w:val="none" w:sz="0" w:space="0" w:color="auto"/>
        <w:bottom w:val="none" w:sz="0" w:space="0" w:color="auto"/>
        <w:right w:val="none" w:sz="0" w:space="0" w:color="auto"/>
      </w:divBdr>
    </w:div>
    <w:div w:id="20206592">
      <w:bodyDiv w:val="1"/>
      <w:marLeft w:val="0"/>
      <w:marRight w:val="0"/>
      <w:marTop w:val="0"/>
      <w:marBottom w:val="0"/>
      <w:divBdr>
        <w:top w:val="none" w:sz="0" w:space="0" w:color="auto"/>
        <w:left w:val="none" w:sz="0" w:space="0" w:color="auto"/>
        <w:bottom w:val="none" w:sz="0" w:space="0" w:color="auto"/>
        <w:right w:val="none" w:sz="0" w:space="0" w:color="auto"/>
      </w:divBdr>
    </w:div>
    <w:div w:id="20397153">
      <w:bodyDiv w:val="1"/>
      <w:marLeft w:val="0"/>
      <w:marRight w:val="0"/>
      <w:marTop w:val="0"/>
      <w:marBottom w:val="0"/>
      <w:divBdr>
        <w:top w:val="none" w:sz="0" w:space="0" w:color="auto"/>
        <w:left w:val="none" w:sz="0" w:space="0" w:color="auto"/>
        <w:bottom w:val="none" w:sz="0" w:space="0" w:color="auto"/>
        <w:right w:val="none" w:sz="0" w:space="0" w:color="auto"/>
      </w:divBdr>
    </w:div>
    <w:div w:id="20472597">
      <w:bodyDiv w:val="1"/>
      <w:marLeft w:val="0"/>
      <w:marRight w:val="0"/>
      <w:marTop w:val="0"/>
      <w:marBottom w:val="0"/>
      <w:divBdr>
        <w:top w:val="none" w:sz="0" w:space="0" w:color="auto"/>
        <w:left w:val="none" w:sz="0" w:space="0" w:color="auto"/>
        <w:bottom w:val="none" w:sz="0" w:space="0" w:color="auto"/>
        <w:right w:val="none" w:sz="0" w:space="0" w:color="auto"/>
      </w:divBdr>
    </w:div>
    <w:div w:id="20518619">
      <w:bodyDiv w:val="1"/>
      <w:marLeft w:val="0"/>
      <w:marRight w:val="0"/>
      <w:marTop w:val="0"/>
      <w:marBottom w:val="0"/>
      <w:divBdr>
        <w:top w:val="none" w:sz="0" w:space="0" w:color="auto"/>
        <w:left w:val="none" w:sz="0" w:space="0" w:color="auto"/>
        <w:bottom w:val="none" w:sz="0" w:space="0" w:color="auto"/>
        <w:right w:val="none" w:sz="0" w:space="0" w:color="auto"/>
      </w:divBdr>
    </w:div>
    <w:div w:id="20520966">
      <w:bodyDiv w:val="1"/>
      <w:marLeft w:val="0"/>
      <w:marRight w:val="0"/>
      <w:marTop w:val="0"/>
      <w:marBottom w:val="0"/>
      <w:divBdr>
        <w:top w:val="none" w:sz="0" w:space="0" w:color="auto"/>
        <w:left w:val="none" w:sz="0" w:space="0" w:color="auto"/>
        <w:bottom w:val="none" w:sz="0" w:space="0" w:color="auto"/>
        <w:right w:val="none" w:sz="0" w:space="0" w:color="auto"/>
      </w:divBdr>
    </w:div>
    <w:div w:id="20666335">
      <w:bodyDiv w:val="1"/>
      <w:marLeft w:val="0"/>
      <w:marRight w:val="0"/>
      <w:marTop w:val="0"/>
      <w:marBottom w:val="0"/>
      <w:divBdr>
        <w:top w:val="none" w:sz="0" w:space="0" w:color="auto"/>
        <w:left w:val="none" w:sz="0" w:space="0" w:color="auto"/>
        <w:bottom w:val="none" w:sz="0" w:space="0" w:color="auto"/>
        <w:right w:val="none" w:sz="0" w:space="0" w:color="auto"/>
      </w:divBdr>
    </w:div>
    <w:div w:id="20669017">
      <w:bodyDiv w:val="1"/>
      <w:marLeft w:val="0"/>
      <w:marRight w:val="0"/>
      <w:marTop w:val="0"/>
      <w:marBottom w:val="0"/>
      <w:divBdr>
        <w:top w:val="none" w:sz="0" w:space="0" w:color="auto"/>
        <w:left w:val="none" w:sz="0" w:space="0" w:color="auto"/>
        <w:bottom w:val="none" w:sz="0" w:space="0" w:color="auto"/>
        <w:right w:val="none" w:sz="0" w:space="0" w:color="auto"/>
      </w:divBdr>
    </w:div>
    <w:div w:id="20711061">
      <w:bodyDiv w:val="1"/>
      <w:marLeft w:val="0"/>
      <w:marRight w:val="0"/>
      <w:marTop w:val="0"/>
      <w:marBottom w:val="0"/>
      <w:divBdr>
        <w:top w:val="none" w:sz="0" w:space="0" w:color="auto"/>
        <w:left w:val="none" w:sz="0" w:space="0" w:color="auto"/>
        <w:bottom w:val="none" w:sz="0" w:space="0" w:color="auto"/>
        <w:right w:val="none" w:sz="0" w:space="0" w:color="auto"/>
      </w:divBdr>
    </w:div>
    <w:div w:id="20714770">
      <w:bodyDiv w:val="1"/>
      <w:marLeft w:val="0"/>
      <w:marRight w:val="0"/>
      <w:marTop w:val="0"/>
      <w:marBottom w:val="0"/>
      <w:divBdr>
        <w:top w:val="none" w:sz="0" w:space="0" w:color="auto"/>
        <w:left w:val="none" w:sz="0" w:space="0" w:color="auto"/>
        <w:bottom w:val="none" w:sz="0" w:space="0" w:color="auto"/>
        <w:right w:val="none" w:sz="0" w:space="0" w:color="auto"/>
      </w:divBdr>
    </w:div>
    <w:div w:id="20783135">
      <w:bodyDiv w:val="1"/>
      <w:marLeft w:val="0"/>
      <w:marRight w:val="0"/>
      <w:marTop w:val="0"/>
      <w:marBottom w:val="0"/>
      <w:divBdr>
        <w:top w:val="none" w:sz="0" w:space="0" w:color="auto"/>
        <w:left w:val="none" w:sz="0" w:space="0" w:color="auto"/>
        <w:bottom w:val="none" w:sz="0" w:space="0" w:color="auto"/>
        <w:right w:val="none" w:sz="0" w:space="0" w:color="auto"/>
      </w:divBdr>
    </w:div>
    <w:div w:id="20864079">
      <w:bodyDiv w:val="1"/>
      <w:marLeft w:val="0"/>
      <w:marRight w:val="0"/>
      <w:marTop w:val="0"/>
      <w:marBottom w:val="0"/>
      <w:divBdr>
        <w:top w:val="none" w:sz="0" w:space="0" w:color="auto"/>
        <w:left w:val="none" w:sz="0" w:space="0" w:color="auto"/>
        <w:bottom w:val="none" w:sz="0" w:space="0" w:color="auto"/>
        <w:right w:val="none" w:sz="0" w:space="0" w:color="auto"/>
      </w:divBdr>
    </w:div>
    <w:div w:id="20864374">
      <w:bodyDiv w:val="1"/>
      <w:marLeft w:val="0"/>
      <w:marRight w:val="0"/>
      <w:marTop w:val="0"/>
      <w:marBottom w:val="0"/>
      <w:divBdr>
        <w:top w:val="none" w:sz="0" w:space="0" w:color="auto"/>
        <w:left w:val="none" w:sz="0" w:space="0" w:color="auto"/>
        <w:bottom w:val="none" w:sz="0" w:space="0" w:color="auto"/>
        <w:right w:val="none" w:sz="0" w:space="0" w:color="auto"/>
      </w:divBdr>
    </w:div>
    <w:div w:id="20937570">
      <w:bodyDiv w:val="1"/>
      <w:marLeft w:val="0"/>
      <w:marRight w:val="0"/>
      <w:marTop w:val="0"/>
      <w:marBottom w:val="0"/>
      <w:divBdr>
        <w:top w:val="none" w:sz="0" w:space="0" w:color="auto"/>
        <w:left w:val="none" w:sz="0" w:space="0" w:color="auto"/>
        <w:bottom w:val="none" w:sz="0" w:space="0" w:color="auto"/>
        <w:right w:val="none" w:sz="0" w:space="0" w:color="auto"/>
      </w:divBdr>
    </w:div>
    <w:div w:id="20977635">
      <w:bodyDiv w:val="1"/>
      <w:marLeft w:val="0"/>
      <w:marRight w:val="0"/>
      <w:marTop w:val="0"/>
      <w:marBottom w:val="0"/>
      <w:divBdr>
        <w:top w:val="none" w:sz="0" w:space="0" w:color="auto"/>
        <w:left w:val="none" w:sz="0" w:space="0" w:color="auto"/>
        <w:bottom w:val="none" w:sz="0" w:space="0" w:color="auto"/>
        <w:right w:val="none" w:sz="0" w:space="0" w:color="auto"/>
      </w:divBdr>
    </w:div>
    <w:div w:id="21057151">
      <w:bodyDiv w:val="1"/>
      <w:marLeft w:val="0"/>
      <w:marRight w:val="0"/>
      <w:marTop w:val="0"/>
      <w:marBottom w:val="0"/>
      <w:divBdr>
        <w:top w:val="none" w:sz="0" w:space="0" w:color="auto"/>
        <w:left w:val="none" w:sz="0" w:space="0" w:color="auto"/>
        <w:bottom w:val="none" w:sz="0" w:space="0" w:color="auto"/>
        <w:right w:val="none" w:sz="0" w:space="0" w:color="auto"/>
      </w:divBdr>
    </w:div>
    <w:div w:id="21102613">
      <w:bodyDiv w:val="1"/>
      <w:marLeft w:val="0"/>
      <w:marRight w:val="0"/>
      <w:marTop w:val="0"/>
      <w:marBottom w:val="0"/>
      <w:divBdr>
        <w:top w:val="none" w:sz="0" w:space="0" w:color="auto"/>
        <w:left w:val="none" w:sz="0" w:space="0" w:color="auto"/>
        <w:bottom w:val="none" w:sz="0" w:space="0" w:color="auto"/>
        <w:right w:val="none" w:sz="0" w:space="0" w:color="auto"/>
      </w:divBdr>
    </w:div>
    <w:div w:id="21130378">
      <w:bodyDiv w:val="1"/>
      <w:marLeft w:val="0"/>
      <w:marRight w:val="0"/>
      <w:marTop w:val="0"/>
      <w:marBottom w:val="0"/>
      <w:divBdr>
        <w:top w:val="none" w:sz="0" w:space="0" w:color="auto"/>
        <w:left w:val="none" w:sz="0" w:space="0" w:color="auto"/>
        <w:bottom w:val="none" w:sz="0" w:space="0" w:color="auto"/>
        <w:right w:val="none" w:sz="0" w:space="0" w:color="auto"/>
      </w:divBdr>
    </w:div>
    <w:div w:id="21134426">
      <w:bodyDiv w:val="1"/>
      <w:marLeft w:val="0"/>
      <w:marRight w:val="0"/>
      <w:marTop w:val="0"/>
      <w:marBottom w:val="0"/>
      <w:divBdr>
        <w:top w:val="none" w:sz="0" w:space="0" w:color="auto"/>
        <w:left w:val="none" w:sz="0" w:space="0" w:color="auto"/>
        <w:bottom w:val="none" w:sz="0" w:space="0" w:color="auto"/>
        <w:right w:val="none" w:sz="0" w:space="0" w:color="auto"/>
      </w:divBdr>
    </w:div>
    <w:div w:id="21247659">
      <w:bodyDiv w:val="1"/>
      <w:marLeft w:val="0"/>
      <w:marRight w:val="0"/>
      <w:marTop w:val="0"/>
      <w:marBottom w:val="0"/>
      <w:divBdr>
        <w:top w:val="none" w:sz="0" w:space="0" w:color="auto"/>
        <w:left w:val="none" w:sz="0" w:space="0" w:color="auto"/>
        <w:bottom w:val="none" w:sz="0" w:space="0" w:color="auto"/>
        <w:right w:val="none" w:sz="0" w:space="0" w:color="auto"/>
      </w:divBdr>
    </w:div>
    <w:div w:id="21320120">
      <w:bodyDiv w:val="1"/>
      <w:marLeft w:val="0"/>
      <w:marRight w:val="0"/>
      <w:marTop w:val="0"/>
      <w:marBottom w:val="0"/>
      <w:divBdr>
        <w:top w:val="none" w:sz="0" w:space="0" w:color="auto"/>
        <w:left w:val="none" w:sz="0" w:space="0" w:color="auto"/>
        <w:bottom w:val="none" w:sz="0" w:space="0" w:color="auto"/>
        <w:right w:val="none" w:sz="0" w:space="0" w:color="auto"/>
      </w:divBdr>
    </w:div>
    <w:div w:id="21326077">
      <w:bodyDiv w:val="1"/>
      <w:marLeft w:val="0"/>
      <w:marRight w:val="0"/>
      <w:marTop w:val="0"/>
      <w:marBottom w:val="0"/>
      <w:divBdr>
        <w:top w:val="none" w:sz="0" w:space="0" w:color="auto"/>
        <w:left w:val="none" w:sz="0" w:space="0" w:color="auto"/>
        <w:bottom w:val="none" w:sz="0" w:space="0" w:color="auto"/>
        <w:right w:val="none" w:sz="0" w:space="0" w:color="auto"/>
      </w:divBdr>
    </w:div>
    <w:div w:id="21443625">
      <w:bodyDiv w:val="1"/>
      <w:marLeft w:val="0"/>
      <w:marRight w:val="0"/>
      <w:marTop w:val="0"/>
      <w:marBottom w:val="0"/>
      <w:divBdr>
        <w:top w:val="none" w:sz="0" w:space="0" w:color="auto"/>
        <w:left w:val="none" w:sz="0" w:space="0" w:color="auto"/>
        <w:bottom w:val="none" w:sz="0" w:space="0" w:color="auto"/>
        <w:right w:val="none" w:sz="0" w:space="0" w:color="auto"/>
      </w:divBdr>
    </w:div>
    <w:div w:id="21512999">
      <w:bodyDiv w:val="1"/>
      <w:marLeft w:val="0"/>
      <w:marRight w:val="0"/>
      <w:marTop w:val="0"/>
      <w:marBottom w:val="0"/>
      <w:divBdr>
        <w:top w:val="none" w:sz="0" w:space="0" w:color="auto"/>
        <w:left w:val="none" w:sz="0" w:space="0" w:color="auto"/>
        <w:bottom w:val="none" w:sz="0" w:space="0" w:color="auto"/>
        <w:right w:val="none" w:sz="0" w:space="0" w:color="auto"/>
      </w:divBdr>
    </w:div>
    <w:div w:id="21564987">
      <w:bodyDiv w:val="1"/>
      <w:marLeft w:val="0"/>
      <w:marRight w:val="0"/>
      <w:marTop w:val="0"/>
      <w:marBottom w:val="0"/>
      <w:divBdr>
        <w:top w:val="none" w:sz="0" w:space="0" w:color="auto"/>
        <w:left w:val="none" w:sz="0" w:space="0" w:color="auto"/>
        <w:bottom w:val="none" w:sz="0" w:space="0" w:color="auto"/>
        <w:right w:val="none" w:sz="0" w:space="0" w:color="auto"/>
      </w:divBdr>
    </w:div>
    <w:div w:id="21592188">
      <w:bodyDiv w:val="1"/>
      <w:marLeft w:val="0"/>
      <w:marRight w:val="0"/>
      <w:marTop w:val="0"/>
      <w:marBottom w:val="0"/>
      <w:divBdr>
        <w:top w:val="none" w:sz="0" w:space="0" w:color="auto"/>
        <w:left w:val="none" w:sz="0" w:space="0" w:color="auto"/>
        <w:bottom w:val="none" w:sz="0" w:space="0" w:color="auto"/>
        <w:right w:val="none" w:sz="0" w:space="0" w:color="auto"/>
      </w:divBdr>
    </w:div>
    <w:div w:id="21631044">
      <w:bodyDiv w:val="1"/>
      <w:marLeft w:val="0"/>
      <w:marRight w:val="0"/>
      <w:marTop w:val="0"/>
      <w:marBottom w:val="0"/>
      <w:divBdr>
        <w:top w:val="none" w:sz="0" w:space="0" w:color="auto"/>
        <w:left w:val="none" w:sz="0" w:space="0" w:color="auto"/>
        <w:bottom w:val="none" w:sz="0" w:space="0" w:color="auto"/>
        <w:right w:val="none" w:sz="0" w:space="0" w:color="auto"/>
      </w:divBdr>
    </w:div>
    <w:div w:id="21636926">
      <w:bodyDiv w:val="1"/>
      <w:marLeft w:val="0"/>
      <w:marRight w:val="0"/>
      <w:marTop w:val="0"/>
      <w:marBottom w:val="0"/>
      <w:divBdr>
        <w:top w:val="none" w:sz="0" w:space="0" w:color="auto"/>
        <w:left w:val="none" w:sz="0" w:space="0" w:color="auto"/>
        <w:bottom w:val="none" w:sz="0" w:space="0" w:color="auto"/>
        <w:right w:val="none" w:sz="0" w:space="0" w:color="auto"/>
      </w:divBdr>
    </w:div>
    <w:div w:id="21637809">
      <w:bodyDiv w:val="1"/>
      <w:marLeft w:val="0"/>
      <w:marRight w:val="0"/>
      <w:marTop w:val="0"/>
      <w:marBottom w:val="0"/>
      <w:divBdr>
        <w:top w:val="none" w:sz="0" w:space="0" w:color="auto"/>
        <w:left w:val="none" w:sz="0" w:space="0" w:color="auto"/>
        <w:bottom w:val="none" w:sz="0" w:space="0" w:color="auto"/>
        <w:right w:val="none" w:sz="0" w:space="0" w:color="auto"/>
      </w:divBdr>
    </w:div>
    <w:div w:id="21707077">
      <w:bodyDiv w:val="1"/>
      <w:marLeft w:val="0"/>
      <w:marRight w:val="0"/>
      <w:marTop w:val="0"/>
      <w:marBottom w:val="0"/>
      <w:divBdr>
        <w:top w:val="none" w:sz="0" w:space="0" w:color="auto"/>
        <w:left w:val="none" w:sz="0" w:space="0" w:color="auto"/>
        <w:bottom w:val="none" w:sz="0" w:space="0" w:color="auto"/>
        <w:right w:val="none" w:sz="0" w:space="0" w:color="auto"/>
      </w:divBdr>
    </w:div>
    <w:div w:id="21906613">
      <w:bodyDiv w:val="1"/>
      <w:marLeft w:val="0"/>
      <w:marRight w:val="0"/>
      <w:marTop w:val="0"/>
      <w:marBottom w:val="0"/>
      <w:divBdr>
        <w:top w:val="none" w:sz="0" w:space="0" w:color="auto"/>
        <w:left w:val="none" w:sz="0" w:space="0" w:color="auto"/>
        <w:bottom w:val="none" w:sz="0" w:space="0" w:color="auto"/>
        <w:right w:val="none" w:sz="0" w:space="0" w:color="auto"/>
      </w:divBdr>
    </w:div>
    <w:div w:id="21977194">
      <w:bodyDiv w:val="1"/>
      <w:marLeft w:val="0"/>
      <w:marRight w:val="0"/>
      <w:marTop w:val="0"/>
      <w:marBottom w:val="0"/>
      <w:divBdr>
        <w:top w:val="none" w:sz="0" w:space="0" w:color="auto"/>
        <w:left w:val="none" w:sz="0" w:space="0" w:color="auto"/>
        <w:bottom w:val="none" w:sz="0" w:space="0" w:color="auto"/>
        <w:right w:val="none" w:sz="0" w:space="0" w:color="auto"/>
      </w:divBdr>
    </w:div>
    <w:div w:id="21982667">
      <w:bodyDiv w:val="1"/>
      <w:marLeft w:val="0"/>
      <w:marRight w:val="0"/>
      <w:marTop w:val="0"/>
      <w:marBottom w:val="0"/>
      <w:divBdr>
        <w:top w:val="none" w:sz="0" w:space="0" w:color="auto"/>
        <w:left w:val="none" w:sz="0" w:space="0" w:color="auto"/>
        <w:bottom w:val="none" w:sz="0" w:space="0" w:color="auto"/>
        <w:right w:val="none" w:sz="0" w:space="0" w:color="auto"/>
      </w:divBdr>
    </w:div>
    <w:div w:id="22021889">
      <w:bodyDiv w:val="1"/>
      <w:marLeft w:val="0"/>
      <w:marRight w:val="0"/>
      <w:marTop w:val="0"/>
      <w:marBottom w:val="0"/>
      <w:divBdr>
        <w:top w:val="none" w:sz="0" w:space="0" w:color="auto"/>
        <w:left w:val="none" w:sz="0" w:space="0" w:color="auto"/>
        <w:bottom w:val="none" w:sz="0" w:space="0" w:color="auto"/>
        <w:right w:val="none" w:sz="0" w:space="0" w:color="auto"/>
      </w:divBdr>
    </w:div>
    <w:div w:id="22024253">
      <w:bodyDiv w:val="1"/>
      <w:marLeft w:val="0"/>
      <w:marRight w:val="0"/>
      <w:marTop w:val="0"/>
      <w:marBottom w:val="0"/>
      <w:divBdr>
        <w:top w:val="none" w:sz="0" w:space="0" w:color="auto"/>
        <w:left w:val="none" w:sz="0" w:space="0" w:color="auto"/>
        <w:bottom w:val="none" w:sz="0" w:space="0" w:color="auto"/>
        <w:right w:val="none" w:sz="0" w:space="0" w:color="auto"/>
      </w:divBdr>
    </w:div>
    <w:div w:id="22024696">
      <w:bodyDiv w:val="1"/>
      <w:marLeft w:val="0"/>
      <w:marRight w:val="0"/>
      <w:marTop w:val="0"/>
      <w:marBottom w:val="0"/>
      <w:divBdr>
        <w:top w:val="none" w:sz="0" w:space="0" w:color="auto"/>
        <w:left w:val="none" w:sz="0" w:space="0" w:color="auto"/>
        <w:bottom w:val="none" w:sz="0" w:space="0" w:color="auto"/>
        <w:right w:val="none" w:sz="0" w:space="0" w:color="auto"/>
      </w:divBdr>
    </w:div>
    <w:div w:id="22174912">
      <w:bodyDiv w:val="1"/>
      <w:marLeft w:val="0"/>
      <w:marRight w:val="0"/>
      <w:marTop w:val="0"/>
      <w:marBottom w:val="0"/>
      <w:divBdr>
        <w:top w:val="none" w:sz="0" w:space="0" w:color="auto"/>
        <w:left w:val="none" w:sz="0" w:space="0" w:color="auto"/>
        <w:bottom w:val="none" w:sz="0" w:space="0" w:color="auto"/>
        <w:right w:val="none" w:sz="0" w:space="0" w:color="auto"/>
      </w:divBdr>
    </w:div>
    <w:div w:id="22361837">
      <w:bodyDiv w:val="1"/>
      <w:marLeft w:val="0"/>
      <w:marRight w:val="0"/>
      <w:marTop w:val="0"/>
      <w:marBottom w:val="0"/>
      <w:divBdr>
        <w:top w:val="none" w:sz="0" w:space="0" w:color="auto"/>
        <w:left w:val="none" w:sz="0" w:space="0" w:color="auto"/>
        <w:bottom w:val="none" w:sz="0" w:space="0" w:color="auto"/>
        <w:right w:val="none" w:sz="0" w:space="0" w:color="auto"/>
      </w:divBdr>
    </w:div>
    <w:div w:id="22364026">
      <w:bodyDiv w:val="1"/>
      <w:marLeft w:val="0"/>
      <w:marRight w:val="0"/>
      <w:marTop w:val="0"/>
      <w:marBottom w:val="0"/>
      <w:divBdr>
        <w:top w:val="none" w:sz="0" w:space="0" w:color="auto"/>
        <w:left w:val="none" w:sz="0" w:space="0" w:color="auto"/>
        <w:bottom w:val="none" w:sz="0" w:space="0" w:color="auto"/>
        <w:right w:val="none" w:sz="0" w:space="0" w:color="auto"/>
      </w:divBdr>
    </w:div>
    <w:div w:id="22440823">
      <w:bodyDiv w:val="1"/>
      <w:marLeft w:val="0"/>
      <w:marRight w:val="0"/>
      <w:marTop w:val="0"/>
      <w:marBottom w:val="0"/>
      <w:divBdr>
        <w:top w:val="none" w:sz="0" w:space="0" w:color="auto"/>
        <w:left w:val="none" w:sz="0" w:space="0" w:color="auto"/>
        <w:bottom w:val="none" w:sz="0" w:space="0" w:color="auto"/>
        <w:right w:val="none" w:sz="0" w:space="0" w:color="auto"/>
      </w:divBdr>
    </w:div>
    <w:div w:id="22638272">
      <w:bodyDiv w:val="1"/>
      <w:marLeft w:val="0"/>
      <w:marRight w:val="0"/>
      <w:marTop w:val="0"/>
      <w:marBottom w:val="0"/>
      <w:divBdr>
        <w:top w:val="none" w:sz="0" w:space="0" w:color="auto"/>
        <w:left w:val="none" w:sz="0" w:space="0" w:color="auto"/>
        <w:bottom w:val="none" w:sz="0" w:space="0" w:color="auto"/>
        <w:right w:val="none" w:sz="0" w:space="0" w:color="auto"/>
      </w:divBdr>
    </w:div>
    <w:div w:id="22749655">
      <w:bodyDiv w:val="1"/>
      <w:marLeft w:val="0"/>
      <w:marRight w:val="0"/>
      <w:marTop w:val="0"/>
      <w:marBottom w:val="0"/>
      <w:divBdr>
        <w:top w:val="none" w:sz="0" w:space="0" w:color="auto"/>
        <w:left w:val="none" w:sz="0" w:space="0" w:color="auto"/>
        <w:bottom w:val="none" w:sz="0" w:space="0" w:color="auto"/>
        <w:right w:val="none" w:sz="0" w:space="0" w:color="auto"/>
      </w:divBdr>
    </w:div>
    <w:div w:id="22873202">
      <w:bodyDiv w:val="1"/>
      <w:marLeft w:val="0"/>
      <w:marRight w:val="0"/>
      <w:marTop w:val="0"/>
      <w:marBottom w:val="0"/>
      <w:divBdr>
        <w:top w:val="none" w:sz="0" w:space="0" w:color="auto"/>
        <w:left w:val="none" w:sz="0" w:space="0" w:color="auto"/>
        <w:bottom w:val="none" w:sz="0" w:space="0" w:color="auto"/>
        <w:right w:val="none" w:sz="0" w:space="0" w:color="auto"/>
      </w:divBdr>
    </w:div>
    <w:div w:id="22943652">
      <w:bodyDiv w:val="1"/>
      <w:marLeft w:val="0"/>
      <w:marRight w:val="0"/>
      <w:marTop w:val="0"/>
      <w:marBottom w:val="0"/>
      <w:divBdr>
        <w:top w:val="none" w:sz="0" w:space="0" w:color="auto"/>
        <w:left w:val="none" w:sz="0" w:space="0" w:color="auto"/>
        <w:bottom w:val="none" w:sz="0" w:space="0" w:color="auto"/>
        <w:right w:val="none" w:sz="0" w:space="0" w:color="auto"/>
      </w:divBdr>
    </w:div>
    <w:div w:id="22944094">
      <w:bodyDiv w:val="1"/>
      <w:marLeft w:val="0"/>
      <w:marRight w:val="0"/>
      <w:marTop w:val="0"/>
      <w:marBottom w:val="0"/>
      <w:divBdr>
        <w:top w:val="none" w:sz="0" w:space="0" w:color="auto"/>
        <w:left w:val="none" w:sz="0" w:space="0" w:color="auto"/>
        <w:bottom w:val="none" w:sz="0" w:space="0" w:color="auto"/>
        <w:right w:val="none" w:sz="0" w:space="0" w:color="auto"/>
      </w:divBdr>
    </w:div>
    <w:div w:id="23099114">
      <w:bodyDiv w:val="1"/>
      <w:marLeft w:val="0"/>
      <w:marRight w:val="0"/>
      <w:marTop w:val="0"/>
      <w:marBottom w:val="0"/>
      <w:divBdr>
        <w:top w:val="none" w:sz="0" w:space="0" w:color="auto"/>
        <w:left w:val="none" w:sz="0" w:space="0" w:color="auto"/>
        <w:bottom w:val="none" w:sz="0" w:space="0" w:color="auto"/>
        <w:right w:val="none" w:sz="0" w:space="0" w:color="auto"/>
      </w:divBdr>
    </w:div>
    <w:div w:id="23135823">
      <w:bodyDiv w:val="1"/>
      <w:marLeft w:val="0"/>
      <w:marRight w:val="0"/>
      <w:marTop w:val="0"/>
      <w:marBottom w:val="0"/>
      <w:divBdr>
        <w:top w:val="none" w:sz="0" w:space="0" w:color="auto"/>
        <w:left w:val="none" w:sz="0" w:space="0" w:color="auto"/>
        <w:bottom w:val="none" w:sz="0" w:space="0" w:color="auto"/>
        <w:right w:val="none" w:sz="0" w:space="0" w:color="auto"/>
      </w:divBdr>
    </w:div>
    <w:div w:id="23135909">
      <w:bodyDiv w:val="1"/>
      <w:marLeft w:val="0"/>
      <w:marRight w:val="0"/>
      <w:marTop w:val="0"/>
      <w:marBottom w:val="0"/>
      <w:divBdr>
        <w:top w:val="none" w:sz="0" w:space="0" w:color="auto"/>
        <w:left w:val="none" w:sz="0" w:space="0" w:color="auto"/>
        <w:bottom w:val="none" w:sz="0" w:space="0" w:color="auto"/>
        <w:right w:val="none" w:sz="0" w:space="0" w:color="auto"/>
      </w:divBdr>
    </w:div>
    <w:div w:id="23213693">
      <w:bodyDiv w:val="1"/>
      <w:marLeft w:val="0"/>
      <w:marRight w:val="0"/>
      <w:marTop w:val="0"/>
      <w:marBottom w:val="0"/>
      <w:divBdr>
        <w:top w:val="none" w:sz="0" w:space="0" w:color="auto"/>
        <w:left w:val="none" w:sz="0" w:space="0" w:color="auto"/>
        <w:bottom w:val="none" w:sz="0" w:space="0" w:color="auto"/>
        <w:right w:val="none" w:sz="0" w:space="0" w:color="auto"/>
      </w:divBdr>
    </w:div>
    <w:div w:id="23290167">
      <w:bodyDiv w:val="1"/>
      <w:marLeft w:val="0"/>
      <w:marRight w:val="0"/>
      <w:marTop w:val="0"/>
      <w:marBottom w:val="0"/>
      <w:divBdr>
        <w:top w:val="none" w:sz="0" w:space="0" w:color="auto"/>
        <w:left w:val="none" w:sz="0" w:space="0" w:color="auto"/>
        <w:bottom w:val="none" w:sz="0" w:space="0" w:color="auto"/>
        <w:right w:val="none" w:sz="0" w:space="0" w:color="auto"/>
      </w:divBdr>
    </w:div>
    <w:div w:id="23333185">
      <w:bodyDiv w:val="1"/>
      <w:marLeft w:val="0"/>
      <w:marRight w:val="0"/>
      <w:marTop w:val="0"/>
      <w:marBottom w:val="0"/>
      <w:divBdr>
        <w:top w:val="none" w:sz="0" w:space="0" w:color="auto"/>
        <w:left w:val="none" w:sz="0" w:space="0" w:color="auto"/>
        <w:bottom w:val="none" w:sz="0" w:space="0" w:color="auto"/>
        <w:right w:val="none" w:sz="0" w:space="0" w:color="auto"/>
      </w:divBdr>
    </w:div>
    <w:div w:id="23403757">
      <w:bodyDiv w:val="1"/>
      <w:marLeft w:val="0"/>
      <w:marRight w:val="0"/>
      <w:marTop w:val="0"/>
      <w:marBottom w:val="0"/>
      <w:divBdr>
        <w:top w:val="none" w:sz="0" w:space="0" w:color="auto"/>
        <w:left w:val="none" w:sz="0" w:space="0" w:color="auto"/>
        <w:bottom w:val="none" w:sz="0" w:space="0" w:color="auto"/>
        <w:right w:val="none" w:sz="0" w:space="0" w:color="auto"/>
      </w:divBdr>
    </w:div>
    <w:div w:id="23405996">
      <w:bodyDiv w:val="1"/>
      <w:marLeft w:val="0"/>
      <w:marRight w:val="0"/>
      <w:marTop w:val="0"/>
      <w:marBottom w:val="0"/>
      <w:divBdr>
        <w:top w:val="none" w:sz="0" w:space="0" w:color="auto"/>
        <w:left w:val="none" w:sz="0" w:space="0" w:color="auto"/>
        <w:bottom w:val="none" w:sz="0" w:space="0" w:color="auto"/>
        <w:right w:val="none" w:sz="0" w:space="0" w:color="auto"/>
      </w:divBdr>
    </w:div>
    <w:div w:id="23480063">
      <w:bodyDiv w:val="1"/>
      <w:marLeft w:val="0"/>
      <w:marRight w:val="0"/>
      <w:marTop w:val="0"/>
      <w:marBottom w:val="0"/>
      <w:divBdr>
        <w:top w:val="none" w:sz="0" w:space="0" w:color="auto"/>
        <w:left w:val="none" w:sz="0" w:space="0" w:color="auto"/>
        <w:bottom w:val="none" w:sz="0" w:space="0" w:color="auto"/>
        <w:right w:val="none" w:sz="0" w:space="0" w:color="auto"/>
      </w:divBdr>
    </w:div>
    <w:div w:id="23485792">
      <w:bodyDiv w:val="1"/>
      <w:marLeft w:val="0"/>
      <w:marRight w:val="0"/>
      <w:marTop w:val="0"/>
      <w:marBottom w:val="0"/>
      <w:divBdr>
        <w:top w:val="none" w:sz="0" w:space="0" w:color="auto"/>
        <w:left w:val="none" w:sz="0" w:space="0" w:color="auto"/>
        <w:bottom w:val="none" w:sz="0" w:space="0" w:color="auto"/>
        <w:right w:val="none" w:sz="0" w:space="0" w:color="auto"/>
      </w:divBdr>
    </w:div>
    <w:div w:id="23554390">
      <w:bodyDiv w:val="1"/>
      <w:marLeft w:val="0"/>
      <w:marRight w:val="0"/>
      <w:marTop w:val="0"/>
      <w:marBottom w:val="0"/>
      <w:divBdr>
        <w:top w:val="none" w:sz="0" w:space="0" w:color="auto"/>
        <w:left w:val="none" w:sz="0" w:space="0" w:color="auto"/>
        <w:bottom w:val="none" w:sz="0" w:space="0" w:color="auto"/>
        <w:right w:val="none" w:sz="0" w:space="0" w:color="auto"/>
      </w:divBdr>
    </w:div>
    <w:div w:id="23556739">
      <w:bodyDiv w:val="1"/>
      <w:marLeft w:val="0"/>
      <w:marRight w:val="0"/>
      <w:marTop w:val="0"/>
      <w:marBottom w:val="0"/>
      <w:divBdr>
        <w:top w:val="none" w:sz="0" w:space="0" w:color="auto"/>
        <w:left w:val="none" w:sz="0" w:space="0" w:color="auto"/>
        <w:bottom w:val="none" w:sz="0" w:space="0" w:color="auto"/>
        <w:right w:val="none" w:sz="0" w:space="0" w:color="auto"/>
      </w:divBdr>
    </w:div>
    <w:div w:id="23556905">
      <w:bodyDiv w:val="1"/>
      <w:marLeft w:val="0"/>
      <w:marRight w:val="0"/>
      <w:marTop w:val="0"/>
      <w:marBottom w:val="0"/>
      <w:divBdr>
        <w:top w:val="none" w:sz="0" w:space="0" w:color="auto"/>
        <w:left w:val="none" w:sz="0" w:space="0" w:color="auto"/>
        <w:bottom w:val="none" w:sz="0" w:space="0" w:color="auto"/>
        <w:right w:val="none" w:sz="0" w:space="0" w:color="auto"/>
      </w:divBdr>
    </w:div>
    <w:div w:id="23750424">
      <w:bodyDiv w:val="1"/>
      <w:marLeft w:val="0"/>
      <w:marRight w:val="0"/>
      <w:marTop w:val="0"/>
      <w:marBottom w:val="0"/>
      <w:divBdr>
        <w:top w:val="none" w:sz="0" w:space="0" w:color="auto"/>
        <w:left w:val="none" w:sz="0" w:space="0" w:color="auto"/>
        <w:bottom w:val="none" w:sz="0" w:space="0" w:color="auto"/>
        <w:right w:val="none" w:sz="0" w:space="0" w:color="auto"/>
      </w:divBdr>
    </w:div>
    <w:div w:id="23754853">
      <w:bodyDiv w:val="1"/>
      <w:marLeft w:val="0"/>
      <w:marRight w:val="0"/>
      <w:marTop w:val="0"/>
      <w:marBottom w:val="0"/>
      <w:divBdr>
        <w:top w:val="none" w:sz="0" w:space="0" w:color="auto"/>
        <w:left w:val="none" w:sz="0" w:space="0" w:color="auto"/>
        <w:bottom w:val="none" w:sz="0" w:space="0" w:color="auto"/>
        <w:right w:val="none" w:sz="0" w:space="0" w:color="auto"/>
      </w:divBdr>
    </w:div>
    <w:div w:id="23870010">
      <w:bodyDiv w:val="1"/>
      <w:marLeft w:val="0"/>
      <w:marRight w:val="0"/>
      <w:marTop w:val="0"/>
      <w:marBottom w:val="0"/>
      <w:divBdr>
        <w:top w:val="none" w:sz="0" w:space="0" w:color="auto"/>
        <w:left w:val="none" w:sz="0" w:space="0" w:color="auto"/>
        <w:bottom w:val="none" w:sz="0" w:space="0" w:color="auto"/>
        <w:right w:val="none" w:sz="0" w:space="0" w:color="auto"/>
      </w:divBdr>
    </w:div>
    <w:div w:id="24134711">
      <w:bodyDiv w:val="1"/>
      <w:marLeft w:val="0"/>
      <w:marRight w:val="0"/>
      <w:marTop w:val="0"/>
      <w:marBottom w:val="0"/>
      <w:divBdr>
        <w:top w:val="none" w:sz="0" w:space="0" w:color="auto"/>
        <w:left w:val="none" w:sz="0" w:space="0" w:color="auto"/>
        <w:bottom w:val="none" w:sz="0" w:space="0" w:color="auto"/>
        <w:right w:val="none" w:sz="0" w:space="0" w:color="auto"/>
      </w:divBdr>
    </w:div>
    <w:div w:id="24211938">
      <w:bodyDiv w:val="1"/>
      <w:marLeft w:val="0"/>
      <w:marRight w:val="0"/>
      <w:marTop w:val="0"/>
      <w:marBottom w:val="0"/>
      <w:divBdr>
        <w:top w:val="none" w:sz="0" w:space="0" w:color="auto"/>
        <w:left w:val="none" w:sz="0" w:space="0" w:color="auto"/>
        <w:bottom w:val="none" w:sz="0" w:space="0" w:color="auto"/>
        <w:right w:val="none" w:sz="0" w:space="0" w:color="auto"/>
      </w:divBdr>
    </w:div>
    <w:div w:id="24213234">
      <w:bodyDiv w:val="1"/>
      <w:marLeft w:val="0"/>
      <w:marRight w:val="0"/>
      <w:marTop w:val="0"/>
      <w:marBottom w:val="0"/>
      <w:divBdr>
        <w:top w:val="none" w:sz="0" w:space="0" w:color="auto"/>
        <w:left w:val="none" w:sz="0" w:space="0" w:color="auto"/>
        <w:bottom w:val="none" w:sz="0" w:space="0" w:color="auto"/>
        <w:right w:val="none" w:sz="0" w:space="0" w:color="auto"/>
      </w:divBdr>
    </w:div>
    <w:div w:id="24252334">
      <w:bodyDiv w:val="1"/>
      <w:marLeft w:val="0"/>
      <w:marRight w:val="0"/>
      <w:marTop w:val="0"/>
      <w:marBottom w:val="0"/>
      <w:divBdr>
        <w:top w:val="none" w:sz="0" w:space="0" w:color="auto"/>
        <w:left w:val="none" w:sz="0" w:space="0" w:color="auto"/>
        <w:bottom w:val="none" w:sz="0" w:space="0" w:color="auto"/>
        <w:right w:val="none" w:sz="0" w:space="0" w:color="auto"/>
      </w:divBdr>
    </w:div>
    <w:div w:id="24257209">
      <w:bodyDiv w:val="1"/>
      <w:marLeft w:val="0"/>
      <w:marRight w:val="0"/>
      <w:marTop w:val="0"/>
      <w:marBottom w:val="0"/>
      <w:divBdr>
        <w:top w:val="none" w:sz="0" w:space="0" w:color="auto"/>
        <w:left w:val="none" w:sz="0" w:space="0" w:color="auto"/>
        <w:bottom w:val="none" w:sz="0" w:space="0" w:color="auto"/>
        <w:right w:val="none" w:sz="0" w:space="0" w:color="auto"/>
      </w:divBdr>
    </w:div>
    <w:div w:id="24331485">
      <w:bodyDiv w:val="1"/>
      <w:marLeft w:val="0"/>
      <w:marRight w:val="0"/>
      <w:marTop w:val="0"/>
      <w:marBottom w:val="0"/>
      <w:divBdr>
        <w:top w:val="none" w:sz="0" w:space="0" w:color="auto"/>
        <w:left w:val="none" w:sz="0" w:space="0" w:color="auto"/>
        <w:bottom w:val="none" w:sz="0" w:space="0" w:color="auto"/>
        <w:right w:val="none" w:sz="0" w:space="0" w:color="auto"/>
      </w:divBdr>
    </w:div>
    <w:div w:id="24332128">
      <w:bodyDiv w:val="1"/>
      <w:marLeft w:val="0"/>
      <w:marRight w:val="0"/>
      <w:marTop w:val="0"/>
      <w:marBottom w:val="0"/>
      <w:divBdr>
        <w:top w:val="none" w:sz="0" w:space="0" w:color="auto"/>
        <w:left w:val="none" w:sz="0" w:space="0" w:color="auto"/>
        <w:bottom w:val="none" w:sz="0" w:space="0" w:color="auto"/>
        <w:right w:val="none" w:sz="0" w:space="0" w:color="auto"/>
      </w:divBdr>
    </w:div>
    <w:div w:id="24446444">
      <w:bodyDiv w:val="1"/>
      <w:marLeft w:val="0"/>
      <w:marRight w:val="0"/>
      <w:marTop w:val="0"/>
      <w:marBottom w:val="0"/>
      <w:divBdr>
        <w:top w:val="none" w:sz="0" w:space="0" w:color="auto"/>
        <w:left w:val="none" w:sz="0" w:space="0" w:color="auto"/>
        <w:bottom w:val="none" w:sz="0" w:space="0" w:color="auto"/>
        <w:right w:val="none" w:sz="0" w:space="0" w:color="auto"/>
      </w:divBdr>
    </w:div>
    <w:div w:id="24454000">
      <w:bodyDiv w:val="1"/>
      <w:marLeft w:val="0"/>
      <w:marRight w:val="0"/>
      <w:marTop w:val="0"/>
      <w:marBottom w:val="0"/>
      <w:divBdr>
        <w:top w:val="none" w:sz="0" w:space="0" w:color="auto"/>
        <w:left w:val="none" w:sz="0" w:space="0" w:color="auto"/>
        <w:bottom w:val="none" w:sz="0" w:space="0" w:color="auto"/>
        <w:right w:val="none" w:sz="0" w:space="0" w:color="auto"/>
      </w:divBdr>
    </w:div>
    <w:div w:id="24454018">
      <w:bodyDiv w:val="1"/>
      <w:marLeft w:val="0"/>
      <w:marRight w:val="0"/>
      <w:marTop w:val="0"/>
      <w:marBottom w:val="0"/>
      <w:divBdr>
        <w:top w:val="none" w:sz="0" w:space="0" w:color="auto"/>
        <w:left w:val="none" w:sz="0" w:space="0" w:color="auto"/>
        <w:bottom w:val="none" w:sz="0" w:space="0" w:color="auto"/>
        <w:right w:val="none" w:sz="0" w:space="0" w:color="auto"/>
      </w:divBdr>
    </w:div>
    <w:div w:id="24523016">
      <w:bodyDiv w:val="1"/>
      <w:marLeft w:val="0"/>
      <w:marRight w:val="0"/>
      <w:marTop w:val="0"/>
      <w:marBottom w:val="0"/>
      <w:divBdr>
        <w:top w:val="none" w:sz="0" w:space="0" w:color="auto"/>
        <w:left w:val="none" w:sz="0" w:space="0" w:color="auto"/>
        <w:bottom w:val="none" w:sz="0" w:space="0" w:color="auto"/>
        <w:right w:val="none" w:sz="0" w:space="0" w:color="auto"/>
      </w:divBdr>
    </w:div>
    <w:div w:id="24643863">
      <w:bodyDiv w:val="1"/>
      <w:marLeft w:val="0"/>
      <w:marRight w:val="0"/>
      <w:marTop w:val="0"/>
      <w:marBottom w:val="0"/>
      <w:divBdr>
        <w:top w:val="none" w:sz="0" w:space="0" w:color="auto"/>
        <w:left w:val="none" w:sz="0" w:space="0" w:color="auto"/>
        <w:bottom w:val="none" w:sz="0" w:space="0" w:color="auto"/>
        <w:right w:val="none" w:sz="0" w:space="0" w:color="auto"/>
      </w:divBdr>
    </w:div>
    <w:div w:id="24794289">
      <w:bodyDiv w:val="1"/>
      <w:marLeft w:val="0"/>
      <w:marRight w:val="0"/>
      <w:marTop w:val="0"/>
      <w:marBottom w:val="0"/>
      <w:divBdr>
        <w:top w:val="none" w:sz="0" w:space="0" w:color="auto"/>
        <w:left w:val="none" w:sz="0" w:space="0" w:color="auto"/>
        <w:bottom w:val="none" w:sz="0" w:space="0" w:color="auto"/>
        <w:right w:val="none" w:sz="0" w:space="0" w:color="auto"/>
      </w:divBdr>
    </w:div>
    <w:div w:id="24797757">
      <w:bodyDiv w:val="1"/>
      <w:marLeft w:val="0"/>
      <w:marRight w:val="0"/>
      <w:marTop w:val="0"/>
      <w:marBottom w:val="0"/>
      <w:divBdr>
        <w:top w:val="none" w:sz="0" w:space="0" w:color="auto"/>
        <w:left w:val="none" w:sz="0" w:space="0" w:color="auto"/>
        <w:bottom w:val="none" w:sz="0" w:space="0" w:color="auto"/>
        <w:right w:val="none" w:sz="0" w:space="0" w:color="auto"/>
      </w:divBdr>
    </w:div>
    <w:div w:id="24910056">
      <w:bodyDiv w:val="1"/>
      <w:marLeft w:val="0"/>
      <w:marRight w:val="0"/>
      <w:marTop w:val="0"/>
      <w:marBottom w:val="0"/>
      <w:divBdr>
        <w:top w:val="none" w:sz="0" w:space="0" w:color="auto"/>
        <w:left w:val="none" w:sz="0" w:space="0" w:color="auto"/>
        <w:bottom w:val="none" w:sz="0" w:space="0" w:color="auto"/>
        <w:right w:val="none" w:sz="0" w:space="0" w:color="auto"/>
      </w:divBdr>
    </w:div>
    <w:div w:id="24913611">
      <w:bodyDiv w:val="1"/>
      <w:marLeft w:val="0"/>
      <w:marRight w:val="0"/>
      <w:marTop w:val="0"/>
      <w:marBottom w:val="0"/>
      <w:divBdr>
        <w:top w:val="none" w:sz="0" w:space="0" w:color="auto"/>
        <w:left w:val="none" w:sz="0" w:space="0" w:color="auto"/>
        <w:bottom w:val="none" w:sz="0" w:space="0" w:color="auto"/>
        <w:right w:val="none" w:sz="0" w:space="0" w:color="auto"/>
      </w:divBdr>
    </w:div>
    <w:div w:id="24982796">
      <w:bodyDiv w:val="1"/>
      <w:marLeft w:val="0"/>
      <w:marRight w:val="0"/>
      <w:marTop w:val="0"/>
      <w:marBottom w:val="0"/>
      <w:divBdr>
        <w:top w:val="none" w:sz="0" w:space="0" w:color="auto"/>
        <w:left w:val="none" w:sz="0" w:space="0" w:color="auto"/>
        <w:bottom w:val="none" w:sz="0" w:space="0" w:color="auto"/>
        <w:right w:val="none" w:sz="0" w:space="0" w:color="auto"/>
      </w:divBdr>
    </w:div>
    <w:div w:id="25059191">
      <w:bodyDiv w:val="1"/>
      <w:marLeft w:val="0"/>
      <w:marRight w:val="0"/>
      <w:marTop w:val="0"/>
      <w:marBottom w:val="0"/>
      <w:divBdr>
        <w:top w:val="none" w:sz="0" w:space="0" w:color="auto"/>
        <w:left w:val="none" w:sz="0" w:space="0" w:color="auto"/>
        <w:bottom w:val="none" w:sz="0" w:space="0" w:color="auto"/>
        <w:right w:val="none" w:sz="0" w:space="0" w:color="auto"/>
      </w:divBdr>
    </w:div>
    <w:div w:id="25106094">
      <w:bodyDiv w:val="1"/>
      <w:marLeft w:val="0"/>
      <w:marRight w:val="0"/>
      <w:marTop w:val="0"/>
      <w:marBottom w:val="0"/>
      <w:divBdr>
        <w:top w:val="none" w:sz="0" w:space="0" w:color="auto"/>
        <w:left w:val="none" w:sz="0" w:space="0" w:color="auto"/>
        <w:bottom w:val="none" w:sz="0" w:space="0" w:color="auto"/>
        <w:right w:val="none" w:sz="0" w:space="0" w:color="auto"/>
      </w:divBdr>
    </w:div>
    <w:div w:id="25179191">
      <w:bodyDiv w:val="1"/>
      <w:marLeft w:val="0"/>
      <w:marRight w:val="0"/>
      <w:marTop w:val="0"/>
      <w:marBottom w:val="0"/>
      <w:divBdr>
        <w:top w:val="none" w:sz="0" w:space="0" w:color="auto"/>
        <w:left w:val="none" w:sz="0" w:space="0" w:color="auto"/>
        <w:bottom w:val="none" w:sz="0" w:space="0" w:color="auto"/>
        <w:right w:val="none" w:sz="0" w:space="0" w:color="auto"/>
      </w:divBdr>
    </w:div>
    <w:div w:id="25259639">
      <w:bodyDiv w:val="1"/>
      <w:marLeft w:val="0"/>
      <w:marRight w:val="0"/>
      <w:marTop w:val="0"/>
      <w:marBottom w:val="0"/>
      <w:divBdr>
        <w:top w:val="none" w:sz="0" w:space="0" w:color="auto"/>
        <w:left w:val="none" w:sz="0" w:space="0" w:color="auto"/>
        <w:bottom w:val="none" w:sz="0" w:space="0" w:color="auto"/>
        <w:right w:val="none" w:sz="0" w:space="0" w:color="auto"/>
      </w:divBdr>
    </w:div>
    <w:div w:id="25298255">
      <w:bodyDiv w:val="1"/>
      <w:marLeft w:val="0"/>
      <w:marRight w:val="0"/>
      <w:marTop w:val="0"/>
      <w:marBottom w:val="0"/>
      <w:divBdr>
        <w:top w:val="none" w:sz="0" w:space="0" w:color="auto"/>
        <w:left w:val="none" w:sz="0" w:space="0" w:color="auto"/>
        <w:bottom w:val="none" w:sz="0" w:space="0" w:color="auto"/>
        <w:right w:val="none" w:sz="0" w:space="0" w:color="auto"/>
      </w:divBdr>
    </w:div>
    <w:div w:id="25327424">
      <w:bodyDiv w:val="1"/>
      <w:marLeft w:val="0"/>
      <w:marRight w:val="0"/>
      <w:marTop w:val="0"/>
      <w:marBottom w:val="0"/>
      <w:divBdr>
        <w:top w:val="none" w:sz="0" w:space="0" w:color="auto"/>
        <w:left w:val="none" w:sz="0" w:space="0" w:color="auto"/>
        <w:bottom w:val="none" w:sz="0" w:space="0" w:color="auto"/>
        <w:right w:val="none" w:sz="0" w:space="0" w:color="auto"/>
      </w:divBdr>
    </w:div>
    <w:div w:id="25327734">
      <w:bodyDiv w:val="1"/>
      <w:marLeft w:val="0"/>
      <w:marRight w:val="0"/>
      <w:marTop w:val="0"/>
      <w:marBottom w:val="0"/>
      <w:divBdr>
        <w:top w:val="none" w:sz="0" w:space="0" w:color="auto"/>
        <w:left w:val="none" w:sz="0" w:space="0" w:color="auto"/>
        <w:bottom w:val="none" w:sz="0" w:space="0" w:color="auto"/>
        <w:right w:val="none" w:sz="0" w:space="0" w:color="auto"/>
      </w:divBdr>
    </w:div>
    <w:div w:id="25370919">
      <w:bodyDiv w:val="1"/>
      <w:marLeft w:val="0"/>
      <w:marRight w:val="0"/>
      <w:marTop w:val="0"/>
      <w:marBottom w:val="0"/>
      <w:divBdr>
        <w:top w:val="none" w:sz="0" w:space="0" w:color="auto"/>
        <w:left w:val="none" w:sz="0" w:space="0" w:color="auto"/>
        <w:bottom w:val="none" w:sz="0" w:space="0" w:color="auto"/>
        <w:right w:val="none" w:sz="0" w:space="0" w:color="auto"/>
      </w:divBdr>
    </w:div>
    <w:div w:id="25447125">
      <w:bodyDiv w:val="1"/>
      <w:marLeft w:val="0"/>
      <w:marRight w:val="0"/>
      <w:marTop w:val="0"/>
      <w:marBottom w:val="0"/>
      <w:divBdr>
        <w:top w:val="none" w:sz="0" w:space="0" w:color="auto"/>
        <w:left w:val="none" w:sz="0" w:space="0" w:color="auto"/>
        <w:bottom w:val="none" w:sz="0" w:space="0" w:color="auto"/>
        <w:right w:val="none" w:sz="0" w:space="0" w:color="auto"/>
      </w:divBdr>
    </w:div>
    <w:div w:id="25452407">
      <w:bodyDiv w:val="1"/>
      <w:marLeft w:val="0"/>
      <w:marRight w:val="0"/>
      <w:marTop w:val="0"/>
      <w:marBottom w:val="0"/>
      <w:divBdr>
        <w:top w:val="none" w:sz="0" w:space="0" w:color="auto"/>
        <w:left w:val="none" w:sz="0" w:space="0" w:color="auto"/>
        <w:bottom w:val="none" w:sz="0" w:space="0" w:color="auto"/>
        <w:right w:val="none" w:sz="0" w:space="0" w:color="auto"/>
      </w:divBdr>
    </w:div>
    <w:div w:id="25496458">
      <w:bodyDiv w:val="1"/>
      <w:marLeft w:val="0"/>
      <w:marRight w:val="0"/>
      <w:marTop w:val="0"/>
      <w:marBottom w:val="0"/>
      <w:divBdr>
        <w:top w:val="none" w:sz="0" w:space="0" w:color="auto"/>
        <w:left w:val="none" w:sz="0" w:space="0" w:color="auto"/>
        <w:bottom w:val="none" w:sz="0" w:space="0" w:color="auto"/>
        <w:right w:val="none" w:sz="0" w:space="0" w:color="auto"/>
      </w:divBdr>
    </w:div>
    <w:div w:id="25520306">
      <w:bodyDiv w:val="1"/>
      <w:marLeft w:val="0"/>
      <w:marRight w:val="0"/>
      <w:marTop w:val="0"/>
      <w:marBottom w:val="0"/>
      <w:divBdr>
        <w:top w:val="none" w:sz="0" w:space="0" w:color="auto"/>
        <w:left w:val="none" w:sz="0" w:space="0" w:color="auto"/>
        <w:bottom w:val="none" w:sz="0" w:space="0" w:color="auto"/>
        <w:right w:val="none" w:sz="0" w:space="0" w:color="auto"/>
      </w:divBdr>
    </w:div>
    <w:div w:id="25642074">
      <w:bodyDiv w:val="1"/>
      <w:marLeft w:val="0"/>
      <w:marRight w:val="0"/>
      <w:marTop w:val="0"/>
      <w:marBottom w:val="0"/>
      <w:divBdr>
        <w:top w:val="none" w:sz="0" w:space="0" w:color="auto"/>
        <w:left w:val="none" w:sz="0" w:space="0" w:color="auto"/>
        <w:bottom w:val="none" w:sz="0" w:space="0" w:color="auto"/>
        <w:right w:val="none" w:sz="0" w:space="0" w:color="auto"/>
      </w:divBdr>
    </w:div>
    <w:div w:id="25715843">
      <w:bodyDiv w:val="1"/>
      <w:marLeft w:val="0"/>
      <w:marRight w:val="0"/>
      <w:marTop w:val="0"/>
      <w:marBottom w:val="0"/>
      <w:divBdr>
        <w:top w:val="none" w:sz="0" w:space="0" w:color="auto"/>
        <w:left w:val="none" w:sz="0" w:space="0" w:color="auto"/>
        <w:bottom w:val="none" w:sz="0" w:space="0" w:color="auto"/>
        <w:right w:val="none" w:sz="0" w:space="0" w:color="auto"/>
      </w:divBdr>
    </w:div>
    <w:div w:id="25718533">
      <w:bodyDiv w:val="1"/>
      <w:marLeft w:val="0"/>
      <w:marRight w:val="0"/>
      <w:marTop w:val="0"/>
      <w:marBottom w:val="0"/>
      <w:divBdr>
        <w:top w:val="none" w:sz="0" w:space="0" w:color="auto"/>
        <w:left w:val="none" w:sz="0" w:space="0" w:color="auto"/>
        <w:bottom w:val="none" w:sz="0" w:space="0" w:color="auto"/>
        <w:right w:val="none" w:sz="0" w:space="0" w:color="auto"/>
      </w:divBdr>
    </w:div>
    <w:div w:id="25721585">
      <w:bodyDiv w:val="1"/>
      <w:marLeft w:val="0"/>
      <w:marRight w:val="0"/>
      <w:marTop w:val="0"/>
      <w:marBottom w:val="0"/>
      <w:divBdr>
        <w:top w:val="none" w:sz="0" w:space="0" w:color="auto"/>
        <w:left w:val="none" w:sz="0" w:space="0" w:color="auto"/>
        <w:bottom w:val="none" w:sz="0" w:space="0" w:color="auto"/>
        <w:right w:val="none" w:sz="0" w:space="0" w:color="auto"/>
      </w:divBdr>
    </w:div>
    <w:div w:id="25722785">
      <w:bodyDiv w:val="1"/>
      <w:marLeft w:val="0"/>
      <w:marRight w:val="0"/>
      <w:marTop w:val="0"/>
      <w:marBottom w:val="0"/>
      <w:divBdr>
        <w:top w:val="none" w:sz="0" w:space="0" w:color="auto"/>
        <w:left w:val="none" w:sz="0" w:space="0" w:color="auto"/>
        <w:bottom w:val="none" w:sz="0" w:space="0" w:color="auto"/>
        <w:right w:val="none" w:sz="0" w:space="0" w:color="auto"/>
      </w:divBdr>
    </w:div>
    <w:div w:id="25764146">
      <w:bodyDiv w:val="1"/>
      <w:marLeft w:val="0"/>
      <w:marRight w:val="0"/>
      <w:marTop w:val="0"/>
      <w:marBottom w:val="0"/>
      <w:divBdr>
        <w:top w:val="none" w:sz="0" w:space="0" w:color="auto"/>
        <w:left w:val="none" w:sz="0" w:space="0" w:color="auto"/>
        <w:bottom w:val="none" w:sz="0" w:space="0" w:color="auto"/>
        <w:right w:val="none" w:sz="0" w:space="0" w:color="auto"/>
      </w:divBdr>
    </w:div>
    <w:div w:id="25953955">
      <w:bodyDiv w:val="1"/>
      <w:marLeft w:val="0"/>
      <w:marRight w:val="0"/>
      <w:marTop w:val="0"/>
      <w:marBottom w:val="0"/>
      <w:divBdr>
        <w:top w:val="none" w:sz="0" w:space="0" w:color="auto"/>
        <w:left w:val="none" w:sz="0" w:space="0" w:color="auto"/>
        <w:bottom w:val="none" w:sz="0" w:space="0" w:color="auto"/>
        <w:right w:val="none" w:sz="0" w:space="0" w:color="auto"/>
      </w:divBdr>
    </w:div>
    <w:div w:id="26177642">
      <w:bodyDiv w:val="1"/>
      <w:marLeft w:val="0"/>
      <w:marRight w:val="0"/>
      <w:marTop w:val="0"/>
      <w:marBottom w:val="0"/>
      <w:divBdr>
        <w:top w:val="none" w:sz="0" w:space="0" w:color="auto"/>
        <w:left w:val="none" w:sz="0" w:space="0" w:color="auto"/>
        <w:bottom w:val="none" w:sz="0" w:space="0" w:color="auto"/>
        <w:right w:val="none" w:sz="0" w:space="0" w:color="auto"/>
      </w:divBdr>
    </w:div>
    <w:div w:id="26222371">
      <w:bodyDiv w:val="1"/>
      <w:marLeft w:val="0"/>
      <w:marRight w:val="0"/>
      <w:marTop w:val="0"/>
      <w:marBottom w:val="0"/>
      <w:divBdr>
        <w:top w:val="none" w:sz="0" w:space="0" w:color="auto"/>
        <w:left w:val="none" w:sz="0" w:space="0" w:color="auto"/>
        <w:bottom w:val="none" w:sz="0" w:space="0" w:color="auto"/>
        <w:right w:val="none" w:sz="0" w:space="0" w:color="auto"/>
      </w:divBdr>
    </w:div>
    <w:div w:id="26222381">
      <w:bodyDiv w:val="1"/>
      <w:marLeft w:val="0"/>
      <w:marRight w:val="0"/>
      <w:marTop w:val="0"/>
      <w:marBottom w:val="0"/>
      <w:divBdr>
        <w:top w:val="none" w:sz="0" w:space="0" w:color="auto"/>
        <w:left w:val="none" w:sz="0" w:space="0" w:color="auto"/>
        <w:bottom w:val="none" w:sz="0" w:space="0" w:color="auto"/>
        <w:right w:val="none" w:sz="0" w:space="0" w:color="auto"/>
      </w:divBdr>
    </w:div>
    <w:div w:id="26293090">
      <w:bodyDiv w:val="1"/>
      <w:marLeft w:val="0"/>
      <w:marRight w:val="0"/>
      <w:marTop w:val="0"/>
      <w:marBottom w:val="0"/>
      <w:divBdr>
        <w:top w:val="none" w:sz="0" w:space="0" w:color="auto"/>
        <w:left w:val="none" w:sz="0" w:space="0" w:color="auto"/>
        <w:bottom w:val="none" w:sz="0" w:space="0" w:color="auto"/>
        <w:right w:val="none" w:sz="0" w:space="0" w:color="auto"/>
      </w:divBdr>
    </w:div>
    <w:div w:id="26296989">
      <w:bodyDiv w:val="1"/>
      <w:marLeft w:val="0"/>
      <w:marRight w:val="0"/>
      <w:marTop w:val="0"/>
      <w:marBottom w:val="0"/>
      <w:divBdr>
        <w:top w:val="none" w:sz="0" w:space="0" w:color="auto"/>
        <w:left w:val="none" w:sz="0" w:space="0" w:color="auto"/>
        <w:bottom w:val="none" w:sz="0" w:space="0" w:color="auto"/>
        <w:right w:val="none" w:sz="0" w:space="0" w:color="auto"/>
      </w:divBdr>
    </w:div>
    <w:div w:id="26377420">
      <w:bodyDiv w:val="1"/>
      <w:marLeft w:val="0"/>
      <w:marRight w:val="0"/>
      <w:marTop w:val="0"/>
      <w:marBottom w:val="0"/>
      <w:divBdr>
        <w:top w:val="none" w:sz="0" w:space="0" w:color="auto"/>
        <w:left w:val="none" w:sz="0" w:space="0" w:color="auto"/>
        <w:bottom w:val="none" w:sz="0" w:space="0" w:color="auto"/>
        <w:right w:val="none" w:sz="0" w:space="0" w:color="auto"/>
      </w:divBdr>
    </w:div>
    <w:div w:id="26492841">
      <w:bodyDiv w:val="1"/>
      <w:marLeft w:val="0"/>
      <w:marRight w:val="0"/>
      <w:marTop w:val="0"/>
      <w:marBottom w:val="0"/>
      <w:divBdr>
        <w:top w:val="none" w:sz="0" w:space="0" w:color="auto"/>
        <w:left w:val="none" w:sz="0" w:space="0" w:color="auto"/>
        <w:bottom w:val="none" w:sz="0" w:space="0" w:color="auto"/>
        <w:right w:val="none" w:sz="0" w:space="0" w:color="auto"/>
      </w:divBdr>
    </w:div>
    <w:div w:id="26562384">
      <w:bodyDiv w:val="1"/>
      <w:marLeft w:val="0"/>
      <w:marRight w:val="0"/>
      <w:marTop w:val="0"/>
      <w:marBottom w:val="0"/>
      <w:divBdr>
        <w:top w:val="none" w:sz="0" w:space="0" w:color="auto"/>
        <w:left w:val="none" w:sz="0" w:space="0" w:color="auto"/>
        <w:bottom w:val="none" w:sz="0" w:space="0" w:color="auto"/>
        <w:right w:val="none" w:sz="0" w:space="0" w:color="auto"/>
      </w:divBdr>
    </w:div>
    <w:div w:id="26612847">
      <w:bodyDiv w:val="1"/>
      <w:marLeft w:val="0"/>
      <w:marRight w:val="0"/>
      <w:marTop w:val="0"/>
      <w:marBottom w:val="0"/>
      <w:divBdr>
        <w:top w:val="none" w:sz="0" w:space="0" w:color="auto"/>
        <w:left w:val="none" w:sz="0" w:space="0" w:color="auto"/>
        <w:bottom w:val="none" w:sz="0" w:space="0" w:color="auto"/>
        <w:right w:val="none" w:sz="0" w:space="0" w:color="auto"/>
      </w:divBdr>
    </w:div>
    <w:div w:id="26612890">
      <w:bodyDiv w:val="1"/>
      <w:marLeft w:val="0"/>
      <w:marRight w:val="0"/>
      <w:marTop w:val="0"/>
      <w:marBottom w:val="0"/>
      <w:divBdr>
        <w:top w:val="none" w:sz="0" w:space="0" w:color="auto"/>
        <w:left w:val="none" w:sz="0" w:space="0" w:color="auto"/>
        <w:bottom w:val="none" w:sz="0" w:space="0" w:color="auto"/>
        <w:right w:val="none" w:sz="0" w:space="0" w:color="auto"/>
      </w:divBdr>
    </w:div>
    <w:div w:id="26639317">
      <w:bodyDiv w:val="1"/>
      <w:marLeft w:val="0"/>
      <w:marRight w:val="0"/>
      <w:marTop w:val="0"/>
      <w:marBottom w:val="0"/>
      <w:divBdr>
        <w:top w:val="none" w:sz="0" w:space="0" w:color="auto"/>
        <w:left w:val="none" w:sz="0" w:space="0" w:color="auto"/>
        <w:bottom w:val="none" w:sz="0" w:space="0" w:color="auto"/>
        <w:right w:val="none" w:sz="0" w:space="0" w:color="auto"/>
      </w:divBdr>
    </w:div>
    <w:div w:id="26756175">
      <w:bodyDiv w:val="1"/>
      <w:marLeft w:val="0"/>
      <w:marRight w:val="0"/>
      <w:marTop w:val="0"/>
      <w:marBottom w:val="0"/>
      <w:divBdr>
        <w:top w:val="none" w:sz="0" w:space="0" w:color="auto"/>
        <w:left w:val="none" w:sz="0" w:space="0" w:color="auto"/>
        <w:bottom w:val="none" w:sz="0" w:space="0" w:color="auto"/>
        <w:right w:val="none" w:sz="0" w:space="0" w:color="auto"/>
      </w:divBdr>
    </w:div>
    <w:div w:id="26758707">
      <w:bodyDiv w:val="1"/>
      <w:marLeft w:val="0"/>
      <w:marRight w:val="0"/>
      <w:marTop w:val="0"/>
      <w:marBottom w:val="0"/>
      <w:divBdr>
        <w:top w:val="none" w:sz="0" w:space="0" w:color="auto"/>
        <w:left w:val="none" w:sz="0" w:space="0" w:color="auto"/>
        <w:bottom w:val="none" w:sz="0" w:space="0" w:color="auto"/>
        <w:right w:val="none" w:sz="0" w:space="0" w:color="auto"/>
      </w:divBdr>
    </w:div>
    <w:div w:id="26835610">
      <w:bodyDiv w:val="1"/>
      <w:marLeft w:val="0"/>
      <w:marRight w:val="0"/>
      <w:marTop w:val="0"/>
      <w:marBottom w:val="0"/>
      <w:divBdr>
        <w:top w:val="none" w:sz="0" w:space="0" w:color="auto"/>
        <w:left w:val="none" w:sz="0" w:space="0" w:color="auto"/>
        <w:bottom w:val="none" w:sz="0" w:space="0" w:color="auto"/>
        <w:right w:val="none" w:sz="0" w:space="0" w:color="auto"/>
      </w:divBdr>
    </w:div>
    <w:div w:id="27066771">
      <w:bodyDiv w:val="1"/>
      <w:marLeft w:val="0"/>
      <w:marRight w:val="0"/>
      <w:marTop w:val="0"/>
      <w:marBottom w:val="0"/>
      <w:divBdr>
        <w:top w:val="none" w:sz="0" w:space="0" w:color="auto"/>
        <w:left w:val="none" w:sz="0" w:space="0" w:color="auto"/>
        <w:bottom w:val="none" w:sz="0" w:space="0" w:color="auto"/>
        <w:right w:val="none" w:sz="0" w:space="0" w:color="auto"/>
      </w:divBdr>
    </w:div>
    <w:div w:id="27068496">
      <w:bodyDiv w:val="1"/>
      <w:marLeft w:val="0"/>
      <w:marRight w:val="0"/>
      <w:marTop w:val="0"/>
      <w:marBottom w:val="0"/>
      <w:divBdr>
        <w:top w:val="none" w:sz="0" w:space="0" w:color="auto"/>
        <w:left w:val="none" w:sz="0" w:space="0" w:color="auto"/>
        <w:bottom w:val="none" w:sz="0" w:space="0" w:color="auto"/>
        <w:right w:val="none" w:sz="0" w:space="0" w:color="auto"/>
      </w:divBdr>
    </w:div>
    <w:div w:id="27072214">
      <w:bodyDiv w:val="1"/>
      <w:marLeft w:val="0"/>
      <w:marRight w:val="0"/>
      <w:marTop w:val="0"/>
      <w:marBottom w:val="0"/>
      <w:divBdr>
        <w:top w:val="none" w:sz="0" w:space="0" w:color="auto"/>
        <w:left w:val="none" w:sz="0" w:space="0" w:color="auto"/>
        <w:bottom w:val="none" w:sz="0" w:space="0" w:color="auto"/>
        <w:right w:val="none" w:sz="0" w:space="0" w:color="auto"/>
      </w:divBdr>
    </w:div>
    <w:div w:id="27074408">
      <w:bodyDiv w:val="1"/>
      <w:marLeft w:val="0"/>
      <w:marRight w:val="0"/>
      <w:marTop w:val="0"/>
      <w:marBottom w:val="0"/>
      <w:divBdr>
        <w:top w:val="none" w:sz="0" w:space="0" w:color="auto"/>
        <w:left w:val="none" w:sz="0" w:space="0" w:color="auto"/>
        <w:bottom w:val="none" w:sz="0" w:space="0" w:color="auto"/>
        <w:right w:val="none" w:sz="0" w:space="0" w:color="auto"/>
      </w:divBdr>
    </w:div>
    <w:div w:id="27145914">
      <w:bodyDiv w:val="1"/>
      <w:marLeft w:val="0"/>
      <w:marRight w:val="0"/>
      <w:marTop w:val="0"/>
      <w:marBottom w:val="0"/>
      <w:divBdr>
        <w:top w:val="none" w:sz="0" w:space="0" w:color="auto"/>
        <w:left w:val="none" w:sz="0" w:space="0" w:color="auto"/>
        <w:bottom w:val="none" w:sz="0" w:space="0" w:color="auto"/>
        <w:right w:val="none" w:sz="0" w:space="0" w:color="auto"/>
      </w:divBdr>
    </w:div>
    <w:div w:id="27148753">
      <w:bodyDiv w:val="1"/>
      <w:marLeft w:val="0"/>
      <w:marRight w:val="0"/>
      <w:marTop w:val="0"/>
      <w:marBottom w:val="0"/>
      <w:divBdr>
        <w:top w:val="none" w:sz="0" w:space="0" w:color="auto"/>
        <w:left w:val="none" w:sz="0" w:space="0" w:color="auto"/>
        <w:bottom w:val="none" w:sz="0" w:space="0" w:color="auto"/>
        <w:right w:val="none" w:sz="0" w:space="0" w:color="auto"/>
      </w:divBdr>
    </w:div>
    <w:div w:id="27224013">
      <w:bodyDiv w:val="1"/>
      <w:marLeft w:val="0"/>
      <w:marRight w:val="0"/>
      <w:marTop w:val="0"/>
      <w:marBottom w:val="0"/>
      <w:divBdr>
        <w:top w:val="none" w:sz="0" w:space="0" w:color="auto"/>
        <w:left w:val="none" w:sz="0" w:space="0" w:color="auto"/>
        <w:bottom w:val="none" w:sz="0" w:space="0" w:color="auto"/>
        <w:right w:val="none" w:sz="0" w:space="0" w:color="auto"/>
      </w:divBdr>
    </w:div>
    <w:div w:id="27295503">
      <w:bodyDiv w:val="1"/>
      <w:marLeft w:val="0"/>
      <w:marRight w:val="0"/>
      <w:marTop w:val="0"/>
      <w:marBottom w:val="0"/>
      <w:divBdr>
        <w:top w:val="none" w:sz="0" w:space="0" w:color="auto"/>
        <w:left w:val="none" w:sz="0" w:space="0" w:color="auto"/>
        <w:bottom w:val="none" w:sz="0" w:space="0" w:color="auto"/>
        <w:right w:val="none" w:sz="0" w:space="0" w:color="auto"/>
      </w:divBdr>
    </w:div>
    <w:div w:id="27339387">
      <w:bodyDiv w:val="1"/>
      <w:marLeft w:val="0"/>
      <w:marRight w:val="0"/>
      <w:marTop w:val="0"/>
      <w:marBottom w:val="0"/>
      <w:divBdr>
        <w:top w:val="none" w:sz="0" w:space="0" w:color="auto"/>
        <w:left w:val="none" w:sz="0" w:space="0" w:color="auto"/>
        <w:bottom w:val="none" w:sz="0" w:space="0" w:color="auto"/>
        <w:right w:val="none" w:sz="0" w:space="0" w:color="auto"/>
      </w:divBdr>
    </w:div>
    <w:div w:id="27414093">
      <w:bodyDiv w:val="1"/>
      <w:marLeft w:val="0"/>
      <w:marRight w:val="0"/>
      <w:marTop w:val="0"/>
      <w:marBottom w:val="0"/>
      <w:divBdr>
        <w:top w:val="none" w:sz="0" w:space="0" w:color="auto"/>
        <w:left w:val="none" w:sz="0" w:space="0" w:color="auto"/>
        <w:bottom w:val="none" w:sz="0" w:space="0" w:color="auto"/>
        <w:right w:val="none" w:sz="0" w:space="0" w:color="auto"/>
      </w:divBdr>
    </w:div>
    <w:div w:id="27462126">
      <w:bodyDiv w:val="1"/>
      <w:marLeft w:val="0"/>
      <w:marRight w:val="0"/>
      <w:marTop w:val="0"/>
      <w:marBottom w:val="0"/>
      <w:divBdr>
        <w:top w:val="none" w:sz="0" w:space="0" w:color="auto"/>
        <w:left w:val="none" w:sz="0" w:space="0" w:color="auto"/>
        <w:bottom w:val="none" w:sz="0" w:space="0" w:color="auto"/>
        <w:right w:val="none" w:sz="0" w:space="0" w:color="auto"/>
      </w:divBdr>
    </w:div>
    <w:div w:id="27462183">
      <w:bodyDiv w:val="1"/>
      <w:marLeft w:val="0"/>
      <w:marRight w:val="0"/>
      <w:marTop w:val="0"/>
      <w:marBottom w:val="0"/>
      <w:divBdr>
        <w:top w:val="none" w:sz="0" w:space="0" w:color="auto"/>
        <w:left w:val="none" w:sz="0" w:space="0" w:color="auto"/>
        <w:bottom w:val="none" w:sz="0" w:space="0" w:color="auto"/>
        <w:right w:val="none" w:sz="0" w:space="0" w:color="auto"/>
      </w:divBdr>
    </w:div>
    <w:div w:id="27529100">
      <w:bodyDiv w:val="1"/>
      <w:marLeft w:val="0"/>
      <w:marRight w:val="0"/>
      <w:marTop w:val="0"/>
      <w:marBottom w:val="0"/>
      <w:divBdr>
        <w:top w:val="none" w:sz="0" w:space="0" w:color="auto"/>
        <w:left w:val="none" w:sz="0" w:space="0" w:color="auto"/>
        <w:bottom w:val="none" w:sz="0" w:space="0" w:color="auto"/>
        <w:right w:val="none" w:sz="0" w:space="0" w:color="auto"/>
      </w:divBdr>
    </w:div>
    <w:div w:id="27679470">
      <w:bodyDiv w:val="1"/>
      <w:marLeft w:val="0"/>
      <w:marRight w:val="0"/>
      <w:marTop w:val="0"/>
      <w:marBottom w:val="0"/>
      <w:divBdr>
        <w:top w:val="none" w:sz="0" w:space="0" w:color="auto"/>
        <w:left w:val="none" w:sz="0" w:space="0" w:color="auto"/>
        <w:bottom w:val="none" w:sz="0" w:space="0" w:color="auto"/>
        <w:right w:val="none" w:sz="0" w:space="0" w:color="auto"/>
      </w:divBdr>
    </w:div>
    <w:div w:id="27728440">
      <w:bodyDiv w:val="1"/>
      <w:marLeft w:val="0"/>
      <w:marRight w:val="0"/>
      <w:marTop w:val="0"/>
      <w:marBottom w:val="0"/>
      <w:divBdr>
        <w:top w:val="none" w:sz="0" w:space="0" w:color="auto"/>
        <w:left w:val="none" w:sz="0" w:space="0" w:color="auto"/>
        <w:bottom w:val="none" w:sz="0" w:space="0" w:color="auto"/>
        <w:right w:val="none" w:sz="0" w:space="0" w:color="auto"/>
      </w:divBdr>
    </w:div>
    <w:div w:id="27728567">
      <w:bodyDiv w:val="1"/>
      <w:marLeft w:val="0"/>
      <w:marRight w:val="0"/>
      <w:marTop w:val="0"/>
      <w:marBottom w:val="0"/>
      <w:divBdr>
        <w:top w:val="none" w:sz="0" w:space="0" w:color="auto"/>
        <w:left w:val="none" w:sz="0" w:space="0" w:color="auto"/>
        <w:bottom w:val="none" w:sz="0" w:space="0" w:color="auto"/>
        <w:right w:val="none" w:sz="0" w:space="0" w:color="auto"/>
      </w:divBdr>
    </w:div>
    <w:div w:id="27731243">
      <w:bodyDiv w:val="1"/>
      <w:marLeft w:val="0"/>
      <w:marRight w:val="0"/>
      <w:marTop w:val="0"/>
      <w:marBottom w:val="0"/>
      <w:divBdr>
        <w:top w:val="none" w:sz="0" w:space="0" w:color="auto"/>
        <w:left w:val="none" w:sz="0" w:space="0" w:color="auto"/>
        <w:bottom w:val="none" w:sz="0" w:space="0" w:color="auto"/>
        <w:right w:val="none" w:sz="0" w:space="0" w:color="auto"/>
      </w:divBdr>
    </w:div>
    <w:div w:id="27991498">
      <w:bodyDiv w:val="1"/>
      <w:marLeft w:val="0"/>
      <w:marRight w:val="0"/>
      <w:marTop w:val="0"/>
      <w:marBottom w:val="0"/>
      <w:divBdr>
        <w:top w:val="none" w:sz="0" w:space="0" w:color="auto"/>
        <w:left w:val="none" w:sz="0" w:space="0" w:color="auto"/>
        <w:bottom w:val="none" w:sz="0" w:space="0" w:color="auto"/>
        <w:right w:val="none" w:sz="0" w:space="0" w:color="auto"/>
      </w:divBdr>
    </w:div>
    <w:div w:id="27992893">
      <w:bodyDiv w:val="1"/>
      <w:marLeft w:val="0"/>
      <w:marRight w:val="0"/>
      <w:marTop w:val="0"/>
      <w:marBottom w:val="0"/>
      <w:divBdr>
        <w:top w:val="none" w:sz="0" w:space="0" w:color="auto"/>
        <w:left w:val="none" w:sz="0" w:space="0" w:color="auto"/>
        <w:bottom w:val="none" w:sz="0" w:space="0" w:color="auto"/>
        <w:right w:val="none" w:sz="0" w:space="0" w:color="auto"/>
      </w:divBdr>
    </w:div>
    <w:div w:id="27995719">
      <w:bodyDiv w:val="1"/>
      <w:marLeft w:val="0"/>
      <w:marRight w:val="0"/>
      <w:marTop w:val="0"/>
      <w:marBottom w:val="0"/>
      <w:divBdr>
        <w:top w:val="none" w:sz="0" w:space="0" w:color="auto"/>
        <w:left w:val="none" w:sz="0" w:space="0" w:color="auto"/>
        <w:bottom w:val="none" w:sz="0" w:space="0" w:color="auto"/>
        <w:right w:val="none" w:sz="0" w:space="0" w:color="auto"/>
      </w:divBdr>
    </w:div>
    <w:div w:id="27997451">
      <w:bodyDiv w:val="1"/>
      <w:marLeft w:val="0"/>
      <w:marRight w:val="0"/>
      <w:marTop w:val="0"/>
      <w:marBottom w:val="0"/>
      <w:divBdr>
        <w:top w:val="none" w:sz="0" w:space="0" w:color="auto"/>
        <w:left w:val="none" w:sz="0" w:space="0" w:color="auto"/>
        <w:bottom w:val="none" w:sz="0" w:space="0" w:color="auto"/>
        <w:right w:val="none" w:sz="0" w:space="0" w:color="auto"/>
      </w:divBdr>
    </w:div>
    <w:div w:id="28072242">
      <w:bodyDiv w:val="1"/>
      <w:marLeft w:val="0"/>
      <w:marRight w:val="0"/>
      <w:marTop w:val="0"/>
      <w:marBottom w:val="0"/>
      <w:divBdr>
        <w:top w:val="none" w:sz="0" w:space="0" w:color="auto"/>
        <w:left w:val="none" w:sz="0" w:space="0" w:color="auto"/>
        <w:bottom w:val="none" w:sz="0" w:space="0" w:color="auto"/>
        <w:right w:val="none" w:sz="0" w:space="0" w:color="auto"/>
      </w:divBdr>
    </w:div>
    <w:div w:id="28073672">
      <w:bodyDiv w:val="1"/>
      <w:marLeft w:val="0"/>
      <w:marRight w:val="0"/>
      <w:marTop w:val="0"/>
      <w:marBottom w:val="0"/>
      <w:divBdr>
        <w:top w:val="none" w:sz="0" w:space="0" w:color="auto"/>
        <w:left w:val="none" w:sz="0" w:space="0" w:color="auto"/>
        <w:bottom w:val="none" w:sz="0" w:space="0" w:color="auto"/>
        <w:right w:val="none" w:sz="0" w:space="0" w:color="auto"/>
      </w:divBdr>
    </w:div>
    <w:div w:id="28117272">
      <w:bodyDiv w:val="1"/>
      <w:marLeft w:val="0"/>
      <w:marRight w:val="0"/>
      <w:marTop w:val="0"/>
      <w:marBottom w:val="0"/>
      <w:divBdr>
        <w:top w:val="none" w:sz="0" w:space="0" w:color="auto"/>
        <w:left w:val="none" w:sz="0" w:space="0" w:color="auto"/>
        <w:bottom w:val="none" w:sz="0" w:space="0" w:color="auto"/>
        <w:right w:val="none" w:sz="0" w:space="0" w:color="auto"/>
      </w:divBdr>
    </w:div>
    <w:div w:id="28184127">
      <w:bodyDiv w:val="1"/>
      <w:marLeft w:val="0"/>
      <w:marRight w:val="0"/>
      <w:marTop w:val="0"/>
      <w:marBottom w:val="0"/>
      <w:divBdr>
        <w:top w:val="none" w:sz="0" w:space="0" w:color="auto"/>
        <w:left w:val="none" w:sz="0" w:space="0" w:color="auto"/>
        <w:bottom w:val="none" w:sz="0" w:space="0" w:color="auto"/>
        <w:right w:val="none" w:sz="0" w:space="0" w:color="auto"/>
      </w:divBdr>
    </w:div>
    <w:div w:id="28267252">
      <w:bodyDiv w:val="1"/>
      <w:marLeft w:val="0"/>
      <w:marRight w:val="0"/>
      <w:marTop w:val="0"/>
      <w:marBottom w:val="0"/>
      <w:divBdr>
        <w:top w:val="none" w:sz="0" w:space="0" w:color="auto"/>
        <w:left w:val="none" w:sz="0" w:space="0" w:color="auto"/>
        <w:bottom w:val="none" w:sz="0" w:space="0" w:color="auto"/>
        <w:right w:val="none" w:sz="0" w:space="0" w:color="auto"/>
      </w:divBdr>
    </w:div>
    <w:div w:id="28456621">
      <w:bodyDiv w:val="1"/>
      <w:marLeft w:val="0"/>
      <w:marRight w:val="0"/>
      <w:marTop w:val="0"/>
      <w:marBottom w:val="0"/>
      <w:divBdr>
        <w:top w:val="none" w:sz="0" w:space="0" w:color="auto"/>
        <w:left w:val="none" w:sz="0" w:space="0" w:color="auto"/>
        <w:bottom w:val="none" w:sz="0" w:space="0" w:color="auto"/>
        <w:right w:val="none" w:sz="0" w:space="0" w:color="auto"/>
      </w:divBdr>
    </w:div>
    <w:div w:id="28532480">
      <w:bodyDiv w:val="1"/>
      <w:marLeft w:val="0"/>
      <w:marRight w:val="0"/>
      <w:marTop w:val="0"/>
      <w:marBottom w:val="0"/>
      <w:divBdr>
        <w:top w:val="none" w:sz="0" w:space="0" w:color="auto"/>
        <w:left w:val="none" w:sz="0" w:space="0" w:color="auto"/>
        <w:bottom w:val="none" w:sz="0" w:space="0" w:color="auto"/>
        <w:right w:val="none" w:sz="0" w:space="0" w:color="auto"/>
      </w:divBdr>
    </w:div>
    <w:div w:id="28647063">
      <w:bodyDiv w:val="1"/>
      <w:marLeft w:val="0"/>
      <w:marRight w:val="0"/>
      <w:marTop w:val="0"/>
      <w:marBottom w:val="0"/>
      <w:divBdr>
        <w:top w:val="none" w:sz="0" w:space="0" w:color="auto"/>
        <w:left w:val="none" w:sz="0" w:space="0" w:color="auto"/>
        <w:bottom w:val="none" w:sz="0" w:space="0" w:color="auto"/>
        <w:right w:val="none" w:sz="0" w:space="0" w:color="auto"/>
      </w:divBdr>
    </w:div>
    <w:div w:id="28652891">
      <w:bodyDiv w:val="1"/>
      <w:marLeft w:val="0"/>
      <w:marRight w:val="0"/>
      <w:marTop w:val="0"/>
      <w:marBottom w:val="0"/>
      <w:divBdr>
        <w:top w:val="none" w:sz="0" w:space="0" w:color="auto"/>
        <w:left w:val="none" w:sz="0" w:space="0" w:color="auto"/>
        <w:bottom w:val="none" w:sz="0" w:space="0" w:color="auto"/>
        <w:right w:val="none" w:sz="0" w:space="0" w:color="auto"/>
      </w:divBdr>
    </w:div>
    <w:div w:id="28653221">
      <w:bodyDiv w:val="1"/>
      <w:marLeft w:val="0"/>
      <w:marRight w:val="0"/>
      <w:marTop w:val="0"/>
      <w:marBottom w:val="0"/>
      <w:divBdr>
        <w:top w:val="none" w:sz="0" w:space="0" w:color="auto"/>
        <w:left w:val="none" w:sz="0" w:space="0" w:color="auto"/>
        <w:bottom w:val="none" w:sz="0" w:space="0" w:color="auto"/>
        <w:right w:val="none" w:sz="0" w:space="0" w:color="auto"/>
      </w:divBdr>
    </w:div>
    <w:div w:id="28992291">
      <w:bodyDiv w:val="1"/>
      <w:marLeft w:val="0"/>
      <w:marRight w:val="0"/>
      <w:marTop w:val="0"/>
      <w:marBottom w:val="0"/>
      <w:divBdr>
        <w:top w:val="none" w:sz="0" w:space="0" w:color="auto"/>
        <w:left w:val="none" w:sz="0" w:space="0" w:color="auto"/>
        <w:bottom w:val="none" w:sz="0" w:space="0" w:color="auto"/>
        <w:right w:val="none" w:sz="0" w:space="0" w:color="auto"/>
      </w:divBdr>
    </w:div>
    <w:div w:id="29035226">
      <w:bodyDiv w:val="1"/>
      <w:marLeft w:val="0"/>
      <w:marRight w:val="0"/>
      <w:marTop w:val="0"/>
      <w:marBottom w:val="0"/>
      <w:divBdr>
        <w:top w:val="none" w:sz="0" w:space="0" w:color="auto"/>
        <w:left w:val="none" w:sz="0" w:space="0" w:color="auto"/>
        <w:bottom w:val="none" w:sz="0" w:space="0" w:color="auto"/>
        <w:right w:val="none" w:sz="0" w:space="0" w:color="auto"/>
      </w:divBdr>
    </w:div>
    <w:div w:id="29036131">
      <w:bodyDiv w:val="1"/>
      <w:marLeft w:val="0"/>
      <w:marRight w:val="0"/>
      <w:marTop w:val="0"/>
      <w:marBottom w:val="0"/>
      <w:divBdr>
        <w:top w:val="none" w:sz="0" w:space="0" w:color="auto"/>
        <w:left w:val="none" w:sz="0" w:space="0" w:color="auto"/>
        <w:bottom w:val="none" w:sz="0" w:space="0" w:color="auto"/>
        <w:right w:val="none" w:sz="0" w:space="0" w:color="auto"/>
      </w:divBdr>
    </w:div>
    <w:div w:id="29184021">
      <w:bodyDiv w:val="1"/>
      <w:marLeft w:val="0"/>
      <w:marRight w:val="0"/>
      <w:marTop w:val="0"/>
      <w:marBottom w:val="0"/>
      <w:divBdr>
        <w:top w:val="none" w:sz="0" w:space="0" w:color="auto"/>
        <w:left w:val="none" w:sz="0" w:space="0" w:color="auto"/>
        <w:bottom w:val="none" w:sz="0" w:space="0" w:color="auto"/>
        <w:right w:val="none" w:sz="0" w:space="0" w:color="auto"/>
      </w:divBdr>
    </w:div>
    <w:div w:id="29191131">
      <w:bodyDiv w:val="1"/>
      <w:marLeft w:val="0"/>
      <w:marRight w:val="0"/>
      <w:marTop w:val="0"/>
      <w:marBottom w:val="0"/>
      <w:divBdr>
        <w:top w:val="none" w:sz="0" w:space="0" w:color="auto"/>
        <w:left w:val="none" w:sz="0" w:space="0" w:color="auto"/>
        <w:bottom w:val="none" w:sz="0" w:space="0" w:color="auto"/>
        <w:right w:val="none" w:sz="0" w:space="0" w:color="auto"/>
      </w:divBdr>
    </w:div>
    <w:div w:id="29192024">
      <w:bodyDiv w:val="1"/>
      <w:marLeft w:val="0"/>
      <w:marRight w:val="0"/>
      <w:marTop w:val="0"/>
      <w:marBottom w:val="0"/>
      <w:divBdr>
        <w:top w:val="none" w:sz="0" w:space="0" w:color="auto"/>
        <w:left w:val="none" w:sz="0" w:space="0" w:color="auto"/>
        <w:bottom w:val="none" w:sz="0" w:space="0" w:color="auto"/>
        <w:right w:val="none" w:sz="0" w:space="0" w:color="auto"/>
      </w:divBdr>
    </w:div>
    <w:div w:id="29230779">
      <w:bodyDiv w:val="1"/>
      <w:marLeft w:val="0"/>
      <w:marRight w:val="0"/>
      <w:marTop w:val="0"/>
      <w:marBottom w:val="0"/>
      <w:divBdr>
        <w:top w:val="none" w:sz="0" w:space="0" w:color="auto"/>
        <w:left w:val="none" w:sz="0" w:space="0" w:color="auto"/>
        <w:bottom w:val="none" w:sz="0" w:space="0" w:color="auto"/>
        <w:right w:val="none" w:sz="0" w:space="0" w:color="auto"/>
      </w:divBdr>
    </w:div>
    <w:div w:id="29234394">
      <w:bodyDiv w:val="1"/>
      <w:marLeft w:val="0"/>
      <w:marRight w:val="0"/>
      <w:marTop w:val="0"/>
      <w:marBottom w:val="0"/>
      <w:divBdr>
        <w:top w:val="none" w:sz="0" w:space="0" w:color="auto"/>
        <w:left w:val="none" w:sz="0" w:space="0" w:color="auto"/>
        <w:bottom w:val="none" w:sz="0" w:space="0" w:color="auto"/>
        <w:right w:val="none" w:sz="0" w:space="0" w:color="auto"/>
      </w:divBdr>
    </w:div>
    <w:div w:id="29259466">
      <w:bodyDiv w:val="1"/>
      <w:marLeft w:val="0"/>
      <w:marRight w:val="0"/>
      <w:marTop w:val="0"/>
      <w:marBottom w:val="0"/>
      <w:divBdr>
        <w:top w:val="none" w:sz="0" w:space="0" w:color="auto"/>
        <w:left w:val="none" w:sz="0" w:space="0" w:color="auto"/>
        <w:bottom w:val="none" w:sz="0" w:space="0" w:color="auto"/>
        <w:right w:val="none" w:sz="0" w:space="0" w:color="auto"/>
      </w:divBdr>
    </w:div>
    <w:div w:id="29500312">
      <w:bodyDiv w:val="1"/>
      <w:marLeft w:val="0"/>
      <w:marRight w:val="0"/>
      <w:marTop w:val="0"/>
      <w:marBottom w:val="0"/>
      <w:divBdr>
        <w:top w:val="none" w:sz="0" w:space="0" w:color="auto"/>
        <w:left w:val="none" w:sz="0" w:space="0" w:color="auto"/>
        <w:bottom w:val="none" w:sz="0" w:space="0" w:color="auto"/>
        <w:right w:val="none" w:sz="0" w:space="0" w:color="auto"/>
      </w:divBdr>
    </w:div>
    <w:div w:id="29502719">
      <w:bodyDiv w:val="1"/>
      <w:marLeft w:val="0"/>
      <w:marRight w:val="0"/>
      <w:marTop w:val="0"/>
      <w:marBottom w:val="0"/>
      <w:divBdr>
        <w:top w:val="none" w:sz="0" w:space="0" w:color="auto"/>
        <w:left w:val="none" w:sz="0" w:space="0" w:color="auto"/>
        <w:bottom w:val="none" w:sz="0" w:space="0" w:color="auto"/>
        <w:right w:val="none" w:sz="0" w:space="0" w:color="auto"/>
      </w:divBdr>
    </w:div>
    <w:div w:id="29574100">
      <w:bodyDiv w:val="1"/>
      <w:marLeft w:val="0"/>
      <w:marRight w:val="0"/>
      <w:marTop w:val="0"/>
      <w:marBottom w:val="0"/>
      <w:divBdr>
        <w:top w:val="none" w:sz="0" w:space="0" w:color="auto"/>
        <w:left w:val="none" w:sz="0" w:space="0" w:color="auto"/>
        <w:bottom w:val="none" w:sz="0" w:space="0" w:color="auto"/>
        <w:right w:val="none" w:sz="0" w:space="0" w:color="auto"/>
      </w:divBdr>
    </w:div>
    <w:div w:id="29577270">
      <w:bodyDiv w:val="1"/>
      <w:marLeft w:val="0"/>
      <w:marRight w:val="0"/>
      <w:marTop w:val="0"/>
      <w:marBottom w:val="0"/>
      <w:divBdr>
        <w:top w:val="none" w:sz="0" w:space="0" w:color="auto"/>
        <w:left w:val="none" w:sz="0" w:space="0" w:color="auto"/>
        <w:bottom w:val="none" w:sz="0" w:space="0" w:color="auto"/>
        <w:right w:val="none" w:sz="0" w:space="0" w:color="auto"/>
      </w:divBdr>
    </w:div>
    <w:div w:id="29764589">
      <w:bodyDiv w:val="1"/>
      <w:marLeft w:val="0"/>
      <w:marRight w:val="0"/>
      <w:marTop w:val="0"/>
      <w:marBottom w:val="0"/>
      <w:divBdr>
        <w:top w:val="none" w:sz="0" w:space="0" w:color="auto"/>
        <w:left w:val="none" w:sz="0" w:space="0" w:color="auto"/>
        <w:bottom w:val="none" w:sz="0" w:space="0" w:color="auto"/>
        <w:right w:val="none" w:sz="0" w:space="0" w:color="auto"/>
      </w:divBdr>
    </w:div>
    <w:div w:id="29961354">
      <w:bodyDiv w:val="1"/>
      <w:marLeft w:val="0"/>
      <w:marRight w:val="0"/>
      <w:marTop w:val="0"/>
      <w:marBottom w:val="0"/>
      <w:divBdr>
        <w:top w:val="none" w:sz="0" w:space="0" w:color="auto"/>
        <w:left w:val="none" w:sz="0" w:space="0" w:color="auto"/>
        <w:bottom w:val="none" w:sz="0" w:space="0" w:color="auto"/>
        <w:right w:val="none" w:sz="0" w:space="0" w:color="auto"/>
      </w:divBdr>
    </w:div>
    <w:div w:id="30037184">
      <w:bodyDiv w:val="1"/>
      <w:marLeft w:val="0"/>
      <w:marRight w:val="0"/>
      <w:marTop w:val="0"/>
      <w:marBottom w:val="0"/>
      <w:divBdr>
        <w:top w:val="none" w:sz="0" w:space="0" w:color="auto"/>
        <w:left w:val="none" w:sz="0" w:space="0" w:color="auto"/>
        <w:bottom w:val="none" w:sz="0" w:space="0" w:color="auto"/>
        <w:right w:val="none" w:sz="0" w:space="0" w:color="auto"/>
      </w:divBdr>
    </w:div>
    <w:div w:id="30110670">
      <w:bodyDiv w:val="1"/>
      <w:marLeft w:val="0"/>
      <w:marRight w:val="0"/>
      <w:marTop w:val="0"/>
      <w:marBottom w:val="0"/>
      <w:divBdr>
        <w:top w:val="none" w:sz="0" w:space="0" w:color="auto"/>
        <w:left w:val="none" w:sz="0" w:space="0" w:color="auto"/>
        <w:bottom w:val="none" w:sz="0" w:space="0" w:color="auto"/>
        <w:right w:val="none" w:sz="0" w:space="0" w:color="auto"/>
      </w:divBdr>
    </w:div>
    <w:div w:id="30113031">
      <w:bodyDiv w:val="1"/>
      <w:marLeft w:val="0"/>
      <w:marRight w:val="0"/>
      <w:marTop w:val="0"/>
      <w:marBottom w:val="0"/>
      <w:divBdr>
        <w:top w:val="none" w:sz="0" w:space="0" w:color="auto"/>
        <w:left w:val="none" w:sz="0" w:space="0" w:color="auto"/>
        <w:bottom w:val="none" w:sz="0" w:space="0" w:color="auto"/>
        <w:right w:val="none" w:sz="0" w:space="0" w:color="auto"/>
      </w:divBdr>
    </w:div>
    <w:div w:id="30303058">
      <w:bodyDiv w:val="1"/>
      <w:marLeft w:val="0"/>
      <w:marRight w:val="0"/>
      <w:marTop w:val="0"/>
      <w:marBottom w:val="0"/>
      <w:divBdr>
        <w:top w:val="none" w:sz="0" w:space="0" w:color="auto"/>
        <w:left w:val="none" w:sz="0" w:space="0" w:color="auto"/>
        <w:bottom w:val="none" w:sz="0" w:space="0" w:color="auto"/>
        <w:right w:val="none" w:sz="0" w:space="0" w:color="auto"/>
      </w:divBdr>
    </w:div>
    <w:div w:id="30305089">
      <w:bodyDiv w:val="1"/>
      <w:marLeft w:val="0"/>
      <w:marRight w:val="0"/>
      <w:marTop w:val="0"/>
      <w:marBottom w:val="0"/>
      <w:divBdr>
        <w:top w:val="none" w:sz="0" w:space="0" w:color="auto"/>
        <w:left w:val="none" w:sz="0" w:space="0" w:color="auto"/>
        <w:bottom w:val="none" w:sz="0" w:space="0" w:color="auto"/>
        <w:right w:val="none" w:sz="0" w:space="0" w:color="auto"/>
      </w:divBdr>
    </w:div>
    <w:div w:id="30345295">
      <w:bodyDiv w:val="1"/>
      <w:marLeft w:val="0"/>
      <w:marRight w:val="0"/>
      <w:marTop w:val="0"/>
      <w:marBottom w:val="0"/>
      <w:divBdr>
        <w:top w:val="none" w:sz="0" w:space="0" w:color="auto"/>
        <w:left w:val="none" w:sz="0" w:space="0" w:color="auto"/>
        <w:bottom w:val="none" w:sz="0" w:space="0" w:color="auto"/>
        <w:right w:val="none" w:sz="0" w:space="0" w:color="auto"/>
      </w:divBdr>
    </w:div>
    <w:div w:id="30347995">
      <w:bodyDiv w:val="1"/>
      <w:marLeft w:val="0"/>
      <w:marRight w:val="0"/>
      <w:marTop w:val="0"/>
      <w:marBottom w:val="0"/>
      <w:divBdr>
        <w:top w:val="none" w:sz="0" w:space="0" w:color="auto"/>
        <w:left w:val="none" w:sz="0" w:space="0" w:color="auto"/>
        <w:bottom w:val="none" w:sz="0" w:space="0" w:color="auto"/>
        <w:right w:val="none" w:sz="0" w:space="0" w:color="auto"/>
      </w:divBdr>
    </w:div>
    <w:div w:id="30540706">
      <w:bodyDiv w:val="1"/>
      <w:marLeft w:val="0"/>
      <w:marRight w:val="0"/>
      <w:marTop w:val="0"/>
      <w:marBottom w:val="0"/>
      <w:divBdr>
        <w:top w:val="none" w:sz="0" w:space="0" w:color="auto"/>
        <w:left w:val="none" w:sz="0" w:space="0" w:color="auto"/>
        <w:bottom w:val="none" w:sz="0" w:space="0" w:color="auto"/>
        <w:right w:val="none" w:sz="0" w:space="0" w:color="auto"/>
      </w:divBdr>
    </w:div>
    <w:div w:id="30542937">
      <w:bodyDiv w:val="1"/>
      <w:marLeft w:val="0"/>
      <w:marRight w:val="0"/>
      <w:marTop w:val="0"/>
      <w:marBottom w:val="0"/>
      <w:divBdr>
        <w:top w:val="none" w:sz="0" w:space="0" w:color="auto"/>
        <w:left w:val="none" w:sz="0" w:space="0" w:color="auto"/>
        <w:bottom w:val="none" w:sz="0" w:space="0" w:color="auto"/>
        <w:right w:val="none" w:sz="0" w:space="0" w:color="auto"/>
      </w:divBdr>
    </w:div>
    <w:div w:id="30686640">
      <w:bodyDiv w:val="1"/>
      <w:marLeft w:val="0"/>
      <w:marRight w:val="0"/>
      <w:marTop w:val="0"/>
      <w:marBottom w:val="0"/>
      <w:divBdr>
        <w:top w:val="none" w:sz="0" w:space="0" w:color="auto"/>
        <w:left w:val="none" w:sz="0" w:space="0" w:color="auto"/>
        <w:bottom w:val="none" w:sz="0" w:space="0" w:color="auto"/>
        <w:right w:val="none" w:sz="0" w:space="0" w:color="auto"/>
      </w:divBdr>
    </w:div>
    <w:div w:id="30692436">
      <w:bodyDiv w:val="1"/>
      <w:marLeft w:val="0"/>
      <w:marRight w:val="0"/>
      <w:marTop w:val="0"/>
      <w:marBottom w:val="0"/>
      <w:divBdr>
        <w:top w:val="none" w:sz="0" w:space="0" w:color="auto"/>
        <w:left w:val="none" w:sz="0" w:space="0" w:color="auto"/>
        <w:bottom w:val="none" w:sz="0" w:space="0" w:color="auto"/>
        <w:right w:val="none" w:sz="0" w:space="0" w:color="auto"/>
      </w:divBdr>
    </w:div>
    <w:div w:id="30696299">
      <w:bodyDiv w:val="1"/>
      <w:marLeft w:val="0"/>
      <w:marRight w:val="0"/>
      <w:marTop w:val="0"/>
      <w:marBottom w:val="0"/>
      <w:divBdr>
        <w:top w:val="none" w:sz="0" w:space="0" w:color="auto"/>
        <w:left w:val="none" w:sz="0" w:space="0" w:color="auto"/>
        <w:bottom w:val="none" w:sz="0" w:space="0" w:color="auto"/>
        <w:right w:val="none" w:sz="0" w:space="0" w:color="auto"/>
      </w:divBdr>
    </w:div>
    <w:div w:id="30812006">
      <w:bodyDiv w:val="1"/>
      <w:marLeft w:val="0"/>
      <w:marRight w:val="0"/>
      <w:marTop w:val="0"/>
      <w:marBottom w:val="0"/>
      <w:divBdr>
        <w:top w:val="none" w:sz="0" w:space="0" w:color="auto"/>
        <w:left w:val="none" w:sz="0" w:space="0" w:color="auto"/>
        <w:bottom w:val="none" w:sz="0" w:space="0" w:color="auto"/>
        <w:right w:val="none" w:sz="0" w:space="0" w:color="auto"/>
      </w:divBdr>
    </w:div>
    <w:div w:id="30956930">
      <w:bodyDiv w:val="1"/>
      <w:marLeft w:val="0"/>
      <w:marRight w:val="0"/>
      <w:marTop w:val="0"/>
      <w:marBottom w:val="0"/>
      <w:divBdr>
        <w:top w:val="none" w:sz="0" w:space="0" w:color="auto"/>
        <w:left w:val="none" w:sz="0" w:space="0" w:color="auto"/>
        <w:bottom w:val="none" w:sz="0" w:space="0" w:color="auto"/>
        <w:right w:val="none" w:sz="0" w:space="0" w:color="auto"/>
      </w:divBdr>
    </w:div>
    <w:div w:id="31151709">
      <w:bodyDiv w:val="1"/>
      <w:marLeft w:val="0"/>
      <w:marRight w:val="0"/>
      <w:marTop w:val="0"/>
      <w:marBottom w:val="0"/>
      <w:divBdr>
        <w:top w:val="none" w:sz="0" w:space="0" w:color="auto"/>
        <w:left w:val="none" w:sz="0" w:space="0" w:color="auto"/>
        <w:bottom w:val="none" w:sz="0" w:space="0" w:color="auto"/>
        <w:right w:val="none" w:sz="0" w:space="0" w:color="auto"/>
      </w:divBdr>
    </w:div>
    <w:div w:id="31157467">
      <w:bodyDiv w:val="1"/>
      <w:marLeft w:val="0"/>
      <w:marRight w:val="0"/>
      <w:marTop w:val="0"/>
      <w:marBottom w:val="0"/>
      <w:divBdr>
        <w:top w:val="none" w:sz="0" w:space="0" w:color="auto"/>
        <w:left w:val="none" w:sz="0" w:space="0" w:color="auto"/>
        <w:bottom w:val="none" w:sz="0" w:space="0" w:color="auto"/>
        <w:right w:val="none" w:sz="0" w:space="0" w:color="auto"/>
      </w:divBdr>
    </w:div>
    <w:div w:id="31461087">
      <w:bodyDiv w:val="1"/>
      <w:marLeft w:val="0"/>
      <w:marRight w:val="0"/>
      <w:marTop w:val="0"/>
      <w:marBottom w:val="0"/>
      <w:divBdr>
        <w:top w:val="none" w:sz="0" w:space="0" w:color="auto"/>
        <w:left w:val="none" w:sz="0" w:space="0" w:color="auto"/>
        <w:bottom w:val="none" w:sz="0" w:space="0" w:color="auto"/>
        <w:right w:val="none" w:sz="0" w:space="0" w:color="auto"/>
      </w:divBdr>
    </w:div>
    <w:div w:id="31535280">
      <w:bodyDiv w:val="1"/>
      <w:marLeft w:val="0"/>
      <w:marRight w:val="0"/>
      <w:marTop w:val="0"/>
      <w:marBottom w:val="0"/>
      <w:divBdr>
        <w:top w:val="none" w:sz="0" w:space="0" w:color="auto"/>
        <w:left w:val="none" w:sz="0" w:space="0" w:color="auto"/>
        <w:bottom w:val="none" w:sz="0" w:space="0" w:color="auto"/>
        <w:right w:val="none" w:sz="0" w:space="0" w:color="auto"/>
      </w:divBdr>
    </w:div>
    <w:div w:id="31540360">
      <w:bodyDiv w:val="1"/>
      <w:marLeft w:val="0"/>
      <w:marRight w:val="0"/>
      <w:marTop w:val="0"/>
      <w:marBottom w:val="0"/>
      <w:divBdr>
        <w:top w:val="none" w:sz="0" w:space="0" w:color="auto"/>
        <w:left w:val="none" w:sz="0" w:space="0" w:color="auto"/>
        <w:bottom w:val="none" w:sz="0" w:space="0" w:color="auto"/>
        <w:right w:val="none" w:sz="0" w:space="0" w:color="auto"/>
      </w:divBdr>
    </w:div>
    <w:div w:id="31610725">
      <w:bodyDiv w:val="1"/>
      <w:marLeft w:val="0"/>
      <w:marRight w:val="0"/>
      <w:marTop w:val="0"/>
      <w:marBottom w:val="0"/>
      <w:divBdr>
        <w:top w:val="none" w:sz="0" w:space="0" w:color="auto"/>
        <w:left w:val="none" w:sz="0" w:space="0" w:color="auto"/>
        <w:bottom w:val="none" w:sz="0" w:space="0" w:color="auto"/>
        <w:right w:val="none" w:sz="0" w:space="0" w:color="auto"/>
      </w:divBdr>
    </w:div>
    <w:div w:id="31658705">
      <w:bodyDiv w:val="1"/>
      <w:marLeft w:val="0"/>
      <w:marRight w:val="0"/>
      <w:marTop w:val="0"/>
      <w:marBottom w:val="0"/>
      <w:divBdr>
        <w:top w:val="none" w:sz="0" w:space="0" w:color="auto"/>
        <w:left w:val="none" w:sz="0" w:space="0" w:color="auto"/>
        <w:bottom w:val="none" w:sz="0" w:space="0" w:color="auto"/>
        <w:right w:val="none" w:sz="0" w:space="0" w:color="auto"/>
      </w:divBdr>
    </w:div>
    <w:div w:id="31660615">
      <w:bodyDiv w:val="1"/>
      <w:marLeft w:val="0"/>
      <w:marRight w:val="0"/>
      <w:marTop w:val="0"/>
      <w:marBottom w:val="0"/>
      <w:divBdr>
        <w:top w:val="none" w:sz="0" w:space="0" w:color="auto"/>
        <w:left w:val="none" w:sz="0" w:space="0" w:color="auto"/>
        <w:bottom w:val="none" w:sz="0" w:space="0" w:color="auto"/>
        <w:right w:val="none" w:sz="0" w:space="0" w:color="auto"/>
      </w:divBdr>
    </w:div>
    <w:div w:id="32001131">
      <w:bodyDiv w:val="1"/>
      <w:marLeft w:val="0"/>
      <w:marRight w:val="0"/>
      <w:marTop w:val="0"/>
      <w:marBottom w:val="0"/>
      <w:divBdr>
        <w:top w:val="none" w:sz="0" w:space="0" w:color="auto"/>
        <w:left w:val="none" w:sz="0" w:space="0" w:color="auto"/>
        <w:bottom w:val="none" w:sz="0" w:space="0" w:color="auto"/>
        <w:right w:val="none" w:sz="0" w:space="0" w:color="auto"/>
      </w:divBdr>
    </w:div>
    <w:div w:id="32076464">
      <w:bodyDiv w:val="1"/>
      <w:marLeft w:val="0"/>
      <w:marRight w:val="0"/>
      <w:marTop w:val="0"/>
      <w:marBottom w:val="0"/>
      <w:divBdr>
        <w:top w:val="none" w:sz="0" w:space="0" w:color="auto"/>
        <w:left w:val="none" w:sz="0" w:space="0" w:color="auto"/>
        <w:bottom w:val="none" w:sz="0" w:space="0" w:color="auto"/>
        <w:right w:val="none" w:sz="0" w:space="0" w:color="auto"/>
      </w:divBdr>
    </w:div>
    <w:div w:id="32198731">
      <w:bodyDiv w:val="1"/>
      <w:marLeft w:val="0"/>
      <w:marRight w:val="0"/>
      <w:marTop w:val="0"/>
      <w:marBottom w:val="0"/>
      <w:divBdr>
        <w:top w:val="none" w:sz="0" w:space="0" w:color="auto"/>
        <w:left w:val="none" w:sz="0" w:space="0" w:color="auto"/>
        <w:bottom w:val="none" w:sz="0" w:space="0" w:color="auto"/>
        <w:right w:val="none" w:sz="0" w:space="0" w:color="auto"/>
      </w:divBdr>
    </w:div>
    <w:div w:id="32270440">
      <w:bodyDiv w:val="1"/>
      <w:marLeft w:val="0"/>
      <w:marRight w:val="0"/>
      <w:marTop w:val="0"/>
      <w:marBottom w:val="0"/>
      <w:divBdr>
        <w:top w:val="none" w:sz="0" w:space="0" w:color="auto"/>
        <w:left w:val="none" w:sz="0" w:space="0" w:color="auto"/>
        <w:bottom w:val="none" w:sz="0" w:space="0" w:color="auto"/>
        <w:right w:val="none" w:sz="0" w:space="0" w:color="auto"/>
      </w:divBdr>
    </w:div>
    <w:div w:id="32318057">
      <w:bodyDiv w:val="1"/>
      <w:marLeft w:val="0"/>
      <w:marRight w:val="0"/>
      <w:marTop w:val="0"/>
      <w:marBottom w:val="0"/>
      <w:divBdr>
        <w:top w:val="none" w:sz="0" w:space="0" w:color="auto"/>
        <w:left w:val="none" w:sz="0" w:space="0" w:color="auto"/>
        <w:bottom w:val="none" w:sz="0" w:space="0" w:color="auto"/>
        <w:right w:val="none" w:sz="0" w:space="0" w:color="auto"/>
      </w:divBdr>
    </w:div>
    <w:div w:id="32388207">
      <w:bodyDiv w:val="1"/>
      <w:marLeft w:val="0"/>
      <w:marRight w:val="0"/>
      <w:marTop w:val="0"/>
      <w:marBottom w:val="0"/>
      <w:divBdr>
        <w:top w:val="none" w:sz="0" w:space="0" w:color="auto"/>
        <w:left w:val="none" w:sz="0" w:space="0" w:color="auto"/>
        <w:bottom w:val="none" w:sz="0" w:space="0" w:color="auto"/>
        <w:right w:val="none" w:sz="0" w:space="0" w:color="auto"/>
      </w:divBdr>
    </w:div>
    <w:div w:id="32464518">
      <w:bodyDiv w:val="1"/>
      <w:marLeft w:val="0"/>
      <w:marRight w:val="0"/>
      <w:marTop w:val="0"/>
      <w:marBottom w:val="0"/>
      <w:divBdr>
        <w:top w:val="none" w:sz="0" w:space="0" w:color="auto"/>
        <w:left w:val="none" w:sz="0" w:space="0" w:color="auto"/>
        <w:bottom w:val="none" w:sz="0" w:space="0" w:color="auto"/>
        <w:right w:val="none" w:sz="0" w:space="0" w:color="auto"/>
      </w:divBdr>
    </w:div>
    <w:div w:id="32538340">
      <w:bodyDiv w:val="1"/>
      <w:marLeft w:val="0"/>
      <w:marRight w:val="0"/>
      <w:marTop w:val="0"/>
      <w:marBottom w:val="0"/>
      <w:divBdr>
        <w:top w:val="none" w:sz="0" w:space="0" w:color="auto"/>
        <w:left w:val="none" w:sz="0" w:space="0" w:color="auto"/>
        <w:bottom w:val="none" w:sz="0" w:space="0" w:color="auto"/>
        <w:right w:val="none" w:sz="0" w:space="0" w:color="auto"/>
      </w:divBdr>
    </w:div>
    <w:div w:id="32703871">
      <w:bodyDiv w:val="1"/>
      <w:marLeft w:val="0"/>
      <w:marRight w:val="0"/>
      <w:marTop w:val="0"/>
      <w:marBottom w:val="0"/>
      <w:divBdr>
        <w:top w:val="none" w:sz="0" w:space="0" w:color="auto"/>
        <w:left w:val="none" w:sz="0" w:space="0" w:color="auto"/>
        <w:bottom w:val="none" w:sz="0" w:space="0" w:color="auto"/>
        <w:right w:val="none" w:sz="0" w:space="0" w:color="auto"/>
      </w:divBdr>
    </w:div>
    <w:div w:id="32773867">
      <w:bodyDiv w:val="1"/>
      <w:marLeft w:val="0"/>
      <w:marRight w:val="0"/>
      <w:marTop w:val="0"/>
      <w:marBottom w:val="0"/>
      <w:divBdr>
        <w:top w:val="none" w:sz="0" w:space="0" w:color="auto"/>
        <w:left w:val="none" w:sz="0" w:space="0" w:color="auto"/>
        <w:bottom w:val="none" w:sz="0" w:space="0" w:color="auto"/>
        <w:right w:val="none" w:sz="0" w:space="0" w:color="auto"/>
      </w:divBdr>
    </w:div>
    <w:div w:id="32847800">
      <w:bodyDiv w:val="1"/>
      <w:marLeft w:val="0"/>
      <w:marRight w:val="0"/>
      <w:marTop w:val="0"/>
      <w:marBottom w:val="0"/>
      <w:divBdr>
        <w:top w:val="none" w:sz="0" w:space="0" w:color="auto"/>
        <w:left w:val="none" w:sz="0" w:space="0" w:color="auto"/>
        <w:bottom w:val="none" w:sz="0" w:space="0" w:color="auto"/>
        <w:right w:val="none" w:sz="0" w:space="0" w:color="auto"/>
      </w:divBdr>
    </w:div>
    <w:div w:id="33043960">
      <w:bodyDiv w:val="1"/>
      <w:marLeft w:val="0"/>
      <w:marRight w:val="0"/>
      <w:marTop w:val="0"/>
      <w:marBottom w:val="0"/>
      <w:divBdr>
        <w:top w:val="none" w:sz="0" w:space="0" w:color="auto"/>
        <w:left w:val="none" w:sz="0" w:space="0" w:color="auto"/>
        <w:bottom w:val="none" w:sz="0" w:space="0" w:color="auto"/>
        <w:right w:val="none" w:sz="0" w:space="0" w:color="auto"/>
      </w:divBdr>
    </w:div>
    <w:div w:id="33121735">
      <w:bodyDiv w:val="1"/>
      <w:marLeft w:val="0"/>
      <w:marRight w:val="0"/>
      <w:marTop w:val="0"/>
      <w:marBottom w:val="0"/>
      <w:divBdr>
        <w:top w:val="none" w:sz="0" w:space="0" w:color="auto"/>
        <w:left w:val="none" w:sz="0" w:space="0" w:color="auto"/>
        <w:bottom w:val="none" w:sz="0" w:space="0" w:color="auto"/>
        <w:right w:val="none" w:sz="0" w:space="0" w:color="auto"/>
      </w:divBdr>
    </w:div>
    <w:div w:id="33163614">
      <w:bodyDiv w:val="1"/>
      <w:marLeft w:val="0"/>
      <w:marRight w:val="0"/>
      <w:marTop w:val="0"/>
      <w:marBottom w:val="0"/>
      <w:divBdr>
        <w:top w:val="none" w:sz="0" w:space="0" w:color="auto"/>
        <w:left w:val="none" w:sz="0" w:space="0" w:color="auto"/>
        <w:bottom w:val="none" w:sz="0" w:space="0" w:color="auto"/>
        <w:right w:val="none" w:sz="0" w:space="0" w:color="auto"/>
      </w:divBdr>
    </w:div>
    <w:div w:id="33191852">
      <w:bodyDiv w:val="1"/>
      <w:marLeft w:val="0"/>
      <w:marRight w:val="0"/>
      <w:marTop w:val="0"/>
      <w:marBottom w:val="0"/>
      <w:divBdr>
        <w:top w:val="none" w:sz="0" w:space="0" w:color="auto"/>
        <w:left w:val="none" w:sz="0" w:space="0" w:color="auto"/>
        <w:bottom w:val="none" w:sz="0" w:space="0" w:color="auto"/>
        <w:right w:val="none" w:sz="0" w:space="0" w:color="auto"/>
      </w:divBdr>
    </w:div>
    <w:div w:id="33193183">
      <w:bodyDiv w:val="1"/>
      <w:marLeft w:val="0"/>
      <w:marRight w:val="0"/>
      <w:marTop w:val="0"/>
      <w:marBottom w:val="0"/>
      <w:divBdr>
        <w:top w:val="none" w:sz="0" w:space="0" w:color="auto"/>
        <w:left w:val="none" w:sz="0" w:space="0" w:color="auto"/>
        <w:bottom w:val="none" w:sz="0" w:space="0" w:color="auto"/>
        <w:right w:val="none" w:sz="0" w:space="0" w:color="auto"/>
      </w:divBdr>
    </w:div>
    <w:div w:id="33238511">
      <w:bodyDiv w:val="1"/>
      <w:marLeft w:val="0"/>
      <w:marRight w:val="0"/>
      <w:marTop w:val="0"/>
      <w:marBottom w:val="0"/>
      <w:divBdr>
        <w:top w:val="none" w:sz="0" w:space="0" w:color="auto"/>
        <w:left w:val="none" w:sz="0" w:space="0" w:color="auto"/>
        <w:bottom w:val="none" w:sz="0" w:space="0" w:color="auto"/>
        <w:right w:val="none" w:sz="0" w:space="0" w:color="auto"/>
      </w:divBdr>
    </w:div>
    <w:div w:id="33242128">
      <w:bodyDiv w:val="1"/>
      <w:marLeft w:val="0"/>
      <w:marRight w:val="0"/>
      <w:marTop w:val="0"/>
      <w:marBottom w:val="0"/>
      <w:divBdr>
        <w:top w:val="none" w:sz="0" w:space="0" w:color="auto"/>
        <w:left w:val="none" w:sz="0" w:space="0" w:color="auto"/>
        <w:bottom w:val="none" w:sz="0" w:space="0" w:color="auto"/>
        <w:right w:val="none" w:sz="0" w:space="0" w:color="auto"/>
      </w:divBdr>
    </w:div>
    <w:div w:id="33312694">
      <w:bodyDiv w:val="1"/>
      <w:marLeft w:val="0"/>
      <w:marRight w:val="0"/>
      <w:marTop w:val="0"/>
      <w:marBottom w:val="0"/>
      <w:divBdr>
        <w:top w:val="none" w:sz="0" w:space="0" w:color="auto"/>
        <w:left w:val="none" w:sz="0" w:space="0" w:color="auto"/>
        <w:bottom w:val="none" w:sz="0" w:space="0" w:color="auto"/>
        <w:right w:val="none" w:sz="0" w:space="0" w:color="auto"/>
      </w:divBdr>
    </w:div>
    <w:div w:id="33432299">
      <w:bodyDiv w:val="1"/>
      <w:marLeft w:val="0"/>
      <w:marRight w:val="0"/>
      <w:marTop w:val="0"/>
      <w:marBottom w:val="0"/>
      <w:divBdr>
        <w:top w:val="none" w:sz="0" w:space="0" w:color="auto"/>
        <w:left w:val="none" w:sz="0" w:space="0" w:color="auto"/>
        <w:bottom w:val="none" w:sz="0" w:space="0" w:color="auto"/>
        <w:right w:val="none" w:sz="0" w:space="0" w:color="auto"/>
      </w:divBdr>
    </w:div>
    <w:div w:id="33770856">
      <w:bodyDiv w:val="1"/>
      <w:marLeft w:val="0"/>
      <w:marRight w:val="0"/>
      <w:marTop w:val="0"/>
      <w:marBottom w:val="0"/>
      <w:divBdr>
        <w:top w:val="none" w:sz="0" w:space="0" w:color="auto"/>
        <w:left w:val="none" w:sz="0" w:space="0" w:color="auto"/>
        <w:bottom w:val="none" w:sz="0" w:space="0" w:color="auto"/>
        <w:right w:val="none" w:sz="0" w:space="0" w:color="auto"/>
      </w:divBdr>
    </w:div>
    <w:div w:id="33888422">
      <w:bodyDiv w:val="1"/>
      <w:marLeft w:val="0"/>
      <w:marRight w:val="0"/>
      <w:marTop w:val="0"/>
      <w:marBottom w:val="0"/>
      <w:divBdr>
        <w:top w:val="none" w:sz="0" w:space="0" w:color="auto"/>
        <w:left w:val="none" w:sz="0" w:space="0" w:color="auto"/>
        <w:bottom w:val="none" w:sz="0" w:space="0" w:color="auto"/>
        <w:right w:val="none" w:sz="0" w:space="0" w:color="auto"/>
      </w:divBdr>
    </w:div>
    <w:div w:id="33890280">
      <w:bodyDiv w:val="1"/>
      <w:marLeft w:val="0"/>
      <w:marRight w:val="0"/>
      <w:marTop w:val="0"/>
      <w:marBottom w:val="0"/>
      <w:divBdr>
        <w:top w:val="none" w:sz="0" w:space="0" w:color="auto"/>
        <w:left w:val="none" w:sz="0" w:space="0" w:color="auto"/>
        <w:bottom w:val="none" w:sz="0" w:space="0" w:color="auto"/>
        <w:right w:val="none" w:sz="0" w:space="0" w:color="auto"/>
      </w:divBdr>
    </w:div>
    <w:div w:id="33963336">
      <w:bodyDiv w:val="1"/>
      <w:marLeft w:val="0"/>
      <w:marRight w:val="0"/>
      <w:marTop w:val="0"/>
      <w:marBottom w:val="0"/>
      <w:divBdr>
        <w:top w:val="none" w:sz="0" w:space="0" w:color="auto"/>
        <w:left w:val="none" w:sz="0" w:space="0" w:color="auto"/>
        <w:bottom w:val="none" w:sz="0" w:space="0" w:color="auto"/>
        <w:right w:val="none" w:sz="0" w:space="0" w:color="auto"/>
      </w:divBdr>
    </w:div>
    <w:div w:id="34082949">
      <w:bodyDiv w:val="1"/>
      <w:marLeft w:val="0"/>
      <w:marRight w:val="0"/>
      <w:marTop w:val="0"/>
      <w:marBottom w:val="0"/>
      <w:divBdr>
        <w:top w:val="none" w:sz="0" w:space="0" w:color="auto"/>
        <w:left w:val="none" w:sz="0" w:space="0" w:color="auto"/>
        <w:bottom w:val="none" w:sz="0" w:space="0" w:color="auto"/>
        <w:right w:val="none" w:sz="0" w:space="0" w:color="auto"/>
      </w:divBdr>
    </w:div>
    <w:div w:id="34234964">
      <w:bodyDiv w:val="1"/>
      <w:marLeft w:val="0"/>
      <w:marRight w:val="0"/>
      <w:marTop w:val="0"/>
      <w:marBottom w:val="0"/>
      <w:divBdr>
        <w:top w:val="none" w:sz="0" w:space="0" w:color="auto"/>
        <w:left w:val="none" w:sz="0" w:space="0" w:color="auto"/>
        <w:bottom w:val="none" w:sz="0" w:space="0" w:color="auto"/>
        <w:right w:val="none" w:sz="0" w:space="0" w:color="auto"/>
      </w:divBdr>
    </w:div>
    <w:div w:id="34235442">
      <w:bodyDiv w:val="1"/>
      <w:marLeft w:val="0"/>
      <w:marRight w:val="0"/>
      <w:marTop w:val="0"/>
      <w:marBottom w:val="0"/>
      <w:divBdr>
        <w:top w:val="none" w:sz="0" w:space="0" w:color="auto"/>
        <w:left w:val="none" w:sz="0" w:space="0" w:color="auto"/>
        <w:bottom w:val="none" w:sz="0" w:space="0" w:color="auto"/>
        <w:right w:val="none" w:sz="0" w:space="0" w:color="auto"/>
      </w:divBdr>
    </w:div>
    <w:div w:id="34349673">
      <w:bodyDiv w:val="1"/>
      <w:marLeft w:val="0"/>
      <w:marRight w:val="0"/>
      <w:marTop w:val="0"/>
      <w:marBottom w:val="0"/>
      <w:divBdr>
        <w:top w:val="none" w:sz="0" w:space="0" w:color="auto"/>
        <w:left w:val="none" w:sz="0" w:space="0" w:color="auto"/>
        <w:bottom w:val="none" w:sz="0" w:space="0" w:color="auto"/>
        <w:right w:val="none" w:sz="0" w:space="0" w:color="auto"/>
      </w:divBdr>
    </w:div>
    <w:div w:id="34426532">
      <w:bodyDiv w:val="1"/>
      <w:marLeft w:val="0"/>
      <w:marRight w:val="0"/>
      <w:marTop w:val="0"/>
      <w:marBottom w:val="0"/>
      <w:divBdr>
        <w:top w:val="none" w:sz="0" w:space="0" w:color="auto"/>
        <w:left w:val="none" w:sz="0" w:space="0" w:color="auto"/>
        <w:bottom w:val="none" w:sz="0" w:space="0" w:color="auto"/>
        <w:right w:val="none" w:sz="0" w:space="0" w:color="auto"/>
      </w:divBdr>
    </w:div>
    <w:div w:id="34432521">
      <w:bodyDiv w:val="1"/>
      <w:marLeft w:val="0"/>
      <w:marRight w:val="0"/>
      <w:marTop w:val="0"/>
      <w:marBottom w:val="0"/>
      <w:divBdr>
        <w:top w:val="none" w:sz="0" w:space="0" w:color="auto"/>
        <w:left w:val="none" w:sz="0" w:space="0" w:color="auto"/>
        <w:bottom w:val="none" w:sz="0" w:space="0" w:color="auto"/>
        <w:right w:val="none" w:sz="0" w:space="0" w:color="auto"/>
      </w:divBdr>
    </w:div>
    <w:div w:id="34546124">
      <w:bodyDiv w:val="1"/>
      <w:marLeft w:val="0"/>
      <w:marRight w:val="0"/>
      <w:marTop w:val="0"/>
      <w:marBottom w:val="0"/>
      <w:divBdr>
        <w:top w:val="none" w:sz="0" w:space="0" w:color="auto"/>
        <w:left w:val="none" w:sz="0" w:space="0" w:color="auto"/>
        <w:bottom w:val="none" w:sz="0" w:space="0" w:color="auto"/>
        <w:right w:val="none" w:sz="0" w:space="0" w:color="auto"/>
      </w:divBdr>
    </w:div>
    <w:div w:id="34548648">
      <w:bodyDiv w:val="1"/>
      <w:marLeft w:val="0"/>
      <w:marRight w:val="0"/>
      <w:marTop w:val="0"/>
      <w:marBottom w:val="0"/>
      <w:divBdr>
        <w:top w:val="none" w:sz="0" w:space="0" w:color="auto"/>
        <w:left w:val="none" w:sz="0" w:space="0" w:color="auto"/>
        <w:bottom w:val="none" w:sz="0" w:space="0" w:color="auto"/>
        <w:right w:val="none" w:sz="0" w:space="0" w:color="auto"/>
      </w:divBdr>
    </w:div>
    <w:div w:id="34625105">
      <w:bodyDiv w:val="1"/>
      <w:marLeft w:val="0"/>
      <w:marRight w:val="0"/>
      <w:marTop w:val="0"/>
      <w:marBottom w:val="0"/>
      <w:divBdr>
        <w:top w:val="none" w:sz="0" w:space="0" w:color="auto"/>
        <w:left w:val="none" w:sz="0" w:space="0" w:color="auto"/>
        <w:bottom w:val="none" w:sz="0" w:space="0" w:color="auto"/>
        <w:right w:val="none" w:sz="0" w:space="0" w:color="auto"/>
      </w:divBdr>
    </w:div>
    <w:div w:id="34625464">
      <w:bodyDiv w:val="1"/>
      <w:marLeft w:val="0"/>
      <w:marRight w:val="0"/>
      <w:marTop w:val="0"/>
      <w:marBottom w:val="0"/>
      <w:divBdr>
        <w:top w:val="none" w:sz="0" w:space="0" w:color="auto"/>
        <w:left w:val="none" w:sz="0" w:space="0" w:color="auto"/>
        <w:bottom w:val="none" w:sz="0" w:space="0" w:color="auto"/>
        <w:right w:val="none" w:sz="0" w:space="0" w:color="auto"/>
      </w:divBdr>
    </w:div>
    <w:div w:id="34741671">
      <w:bodyDiv w:val="1"/>
      <w:marLeft w:val="0"/>
      <w:marRight w:val="0"/>
      <w:marTop w:val="0"/>
      <w:marBottom w:val="0"/>
      <w:divBdr>
        <w:top w:val="none" w:sz="0" w:space="0" w:color="auto"/>
        <w:left w:val="none" w:sz="0" w:space="0" w:color="auto"/>
        <w:bottom w:val="none" w:sz="0" w:space="0" w:color="auto"/>
        <w:right w:val="none" w:sz="0" w:space="0" w:color="auto"/>
      </w:divBdr>
    </w:div>
    <w:div w:id="34895199">
      <w:bodyDiv w:val="1"/>
      <w:marLeft w:val="0"/>
      <w:marRight w:val="0"/>
      <w:marTop w:val="0"/>
      <w:marBottom w:val="0"/>
      <w:divBdr>
        <w:top w:val="none" w:sz="0" w:space="0" w:color="auto"/>
        <w:left w:val="none" w:sz="0" w:space="0" w:color="auto"/>
        <w:bottom w:val="none" w:sz="0" w:space="0" w:color="auto"/>
        <w:right w:val="none" w:sz="0" w:space="0" w:color="auto"/>
      </w:divBdr>
    </w:div>
    <w:div w:id="34932596">
      <w:bodyDiv w:val="1"/>
      <w:marLeft w:val="0"/>
      <w:marRight w:val="0"/>
      <w:marTop w:val="0"/>
      <w:marBottom w:val="0"/>
      <w:divBdr>
        <w:top w:val="none" w:sz="0" w:space="0" w:color="auto"/>
        <w:left w:val="none" w:sz="0" w:space="0" w:color="auto"/>
        <w:bottom w:val="none" w:sz="0" w:space="0" w:color="auto"/>
        <w:right w:val="none" w:sz="0" w:space="0" w:color="auto"/>
      </w:divBdr>
    </w:div>
    <w:div w:id="34962590">
      <w:bodyDiv w:val="1"/>
      <w:marLeft w:val="0"/>
      <w:marRight w:val="0"/>
      <w:marTop w:val="0"/>
      <w:marBottom w:val="0"/>
      <w:divBdr>
        <w:top w:val="none" w:sz="0" w:space="0" w:color="auto"/>
        <w:left w:val="none" w:sz="0" w:space="0" w:color="auto"/>
        <w:bottom w:val="none" w:sz="0" w:space="0" w:color="auto"/>
        <w:right w:val="none" w:sz="0" w:space="0" w:color="auto"/>
      </w:divBdr>
    </w:div>
    <w:div w:id="35198938">
      <w:bodyDiv w:val="1"/>
      <w:marLeft w:val="0"/>
      <w:marRight w:val="0"/>
      <w:marTop w:val="0"/>
      <w:marBottom w:val="0"/>
      <w:divBdr>
        <w:top w:val="none" w:sz="0" w:space="0" w:color="auto"/>
        <w:left w:val="none" w:sz="0" w:space="0" w:color="auto"/>
        <w:bottom w:val="none" w:sz="0" w:space="0" w:color="auto"/>
        <w:right w:val="none" w:sz="0" w:space="0" w:color="auto"/>
      </w:divBdr>
    </w:div>
    <w:div w:id="35276951">
      <w:bodyDiv w:val="1"/>
      <w:marLeft w:val="0"/>
      <w:marRight w:val="0"/>
      <w:marTop w:val="0"/>
      <w:marBottom w:val="0"/>
      <w:divBdr>
        <w:top w:val="none" w:sz="0" w:space="0" w:color="auto"/>
        <w:left w:val="none" w:sz="0" w:space="0" w:color="auto"/>
        <w:bottom w:val="none" w:sz="0" w:space="0" w:color="auto"/>
        <w:right w:val="none" w:sz="0" w:space="0" w:color="auto"/>
      </w:divBdr>
    </w:div>
    <w:div w:id="35351012">
      <w:bodyDiv w:val="1"/>
      <w:marLeft w:val="0"/>
      <w:marRight w:val="0"/>
      <w:marTop w:val="0"/>
      <w:marBottom w:val="0"/>
      <w:divBdr>
        <w:top w:val="none" w:sz="0" w:space="0" w:color="auto"/>
        <w:left w:val="none" w:sz="0" w:space="0" w:color="auto"/>
        <w:bottom w:val="none" w:sz="0" w:space="0" w:color="auto"/>
        <w:right w:val="none" w:sz="0" w:space="0" w:color="auto"/>
      </w:divBdr>
    </w:div>
    <w:div w:id="35393053">
      <w:bodyDiv w:val="1"/>
      <w:marLeft w:val="0"/>
      <w:marRight w:val="0"/>
      <w:marTop w:val="0"/>
      <w:marBottom w:val="0"/>
      <w:divBdr>
        <w:top w:val="none" w:sz="0" w:space="0" w:color="auto"/>
        <w:left w:val="none" w:sz="0" w:space="0" w:color="auto"/>
        <w:bottom w:val="none" w:sz="0" w:space="0" w:color="auto"/>
        <w:right w:val="none" w:sz="0" w:space="0" w:color="auto"/>
      </w:divBdr>
    </w:div>
    <w:div w:id="35394940">
      <w:bodyDiv w:val="1"/>
      <w:marLeft w:val="0"/>
      <w:marRight w:val="0"/>
      <w:marTop w:val="0"/>
      <w:marBottom w:val="0"/>
      <w:divBdr>
        <w:top w:val="none" w:sz="0" w:space="0" w:color="auto"/>
        <w:left w:val="none" w:sz="0" w:space="0" w:color="auto"/>
        <w:bottom w:val="none" w:sz="0" w:space="0" w:color="auto"/>
        <w:right w:val="none" w:sz="0" w:space="0" w:color="auto"/>
      </w:divBdr>
    </w:div>
    <w:div w:id="35662976">
      <w:bodyDiv w:val="1"/>
      <w:marLeft w:val="0"/>
      <w:marRight w:val="0"/>
      <w:marTop w:val="0"/>
      <w:marBottom w:val="0"/>
      <w:divBdr>
        <w:top w:val="none" w:sz="0" w:space="0" w:color="auto"/>
        <w:left w:val="none" w:sz="0" w:space="0" w:color="auto"/>
        <w:bottom w:val="none" w:sz="0" w:space="0" w:color="auto"/>
        <w:right w:val="none" w:sz="0" w:space="0" w:color="auto"/>
      </w:divBdr>
    </w:div>
    <w:div w:id="35813016">
      <w:bodyDiv w:val="1"/>
      <w:marLeft w:val="0"/>
      <w:marRight w:val="0"/>
      <w:marTop w:val="0"/>
      <w:marBottom w:val="0"/>
      <w:divBdr>
        <w:top w:val="none" w:sz="0" w:space="0" w:color="auto"/>
        <w:left w:val="none" w:sz="0" w:space="0" w:color="auto"/>
        <w:bottom w:val="none" w:sz="0" w:space="0" w:color="auto"/>
        <w:right w:val="none" w:sz="0" w:space="0" w:color="auto"/>
      </w:divBdr>
    </w:div>
    <w:div w:id="35815347">
      <w:bodyDiv w:val="1"/>
      <w:marLeft w:val="0"/>
      <w:marRight w:val="0"/>
      <w:marTop w:val="0"/>
      <w:marBottom w:val="0"/>
      <w:divBdr>
        <w:top w:val="none" w:sz="0" w:space="0" w:color="auto"/>
        <w:left w:val="none" w:sz="0" w:space="0" w:color="auto"/>
        <w:bottom w:val="none" w:sz="0" w:space="0" w:color="auto"/>
        <w:right w:val="none" w:sz="0" w:space="0" w:color="auto"/>
      </w:divBdr>
    </w:div>
    <w:div w:id="36049100">
      <w:bodyDiv w:val="1"/>
      <w:marLeft w:val="0"/>
      <w:marRight w:val="0"/>
      <w:marTop w:val="0"/>
      <w:marBottom w:val="0"/>
      <w:divBdr>
        <w:top w:val="none" w:sz="0" w:space="0" w:color="auto"/>
        <w:left w:val="none" w:sz="0" w:space="0" w:color="auto"/>
        <w:bottom w:val="none" w:sz="0" w:space="0" w:color="auto"/>
        <w:right w:val="none" w:sz="0" w:space="0" w:color="auto"/>
      </w:divBdr>
    </w:div>
    <w:div w:id="36051995">
      <w:bodyDiv w:val="1"/>
      <w:marLeft w:val="0"/>
      <w:marRight w:val="0"/>
      <w:marTop w:val="0"/>
      <w:marBottom w:val="0"/>
      <w:divBdr>
        <w:top w:val="none" w:sz="0" w:space="0" w:color="auto"/>
        <w:left w:val="none" w:sz="0" w:space="0" w:color="auto"/>
        <w:bottom w:val="none" w:sz="0" w:space="0" w:color="auto"/>
        <w:right w:val="none" w:sz="0" w:space="0" w:color="auto"/>
      </w:divBdr>
    </w:div>
    <w:div w:id="36245178">
      <w:bodyDiv w:val="1"/>
      <w:marLeft w:val="0"/>
      <w:marRight w:val="0"/>
      <w:marTop w:val="0"/>
      <w:marBottom w:val="0"/>
      <w:divBdr>
        <w:top w:val="none" w:sz="0" w:space="0" w:color="auto"/>
        <w:left w:val="none" w:sz="0" w:space="0" w:color="auto"/>
        <w:bottom w:val="none" w:sz="0" w:space="0" w:color="auto"/>
        <w:right w:val="none" w:sz="0" w:space="0" w:color="auto"/>
      </w:divBdr>
    </w:div>
    <w:div w:id="36322162">
      <w:bodyDiv w:val="1"/>
      <w:marLeft w:val="0"/>
      <w:marRight w:val="0"/>
      <w:marTop w:val="0"/>
      <w:marBottom w:val="0"/>
      <w:divBdr>
        <w:top w:val="none" w:sz="0" w:space="0" w:color="auto"/>
        <w:left w:val="none" w:sz="0" w:space="0" w:color="auto"/>
        <w:bottom w:val="none" w:sz="0" w:space="0" w:color="auto"/>
        <w:right w:val="none" w:sz="0" w:space="0" w:color="auto"/>
      </w:divBdr>
    </w:div>
    <w:div w:id="36400224">
      <w:bodyDiv w:val="1"/>
      <w:marLeft w:val="0"/>
      <w:marRight w:val="0"/>
      <w:marTop w:val="0"/>
      <w:marBottom w:val="0"/>
      <w:divBdr>
        <w:top w:val="none" w:sz="0" w:space="0" w:color="auto"/>
        <w:left w:val="none" w:sz="0" w:space="0" w:color="auto"/>
        <w:bottom w:val="none" w:sz="0" w:space="0" w:color="auto"/>
        <w:right w:val="none" w:sz="0" w:space="0" w:color="auto"/>
      </w:divBdr>
    </w:div>
    <w:div w:id="36705333">
      <w:bodyDiv w:val="1"/>
      <w:marLeft w:val="0"/>
      <w:marRight w:val="0"/>
      <w:marTop w:val="0"/>
      <w:marBottom w:val="0"/>
      <w:divBdr>
        <w:top w:val="none" w:sz="0" w:space="0" w:color="auto"/>
        <w:left w:val="none" w:sz="0" w:space="0" w:color="auto"/>
        <w:bottom w:val="none" w:sz="0" w:space="0" w:color="auto"/>
        <w:right w:val="none" w:sz="0" w:space="0" w:color="auto"/>
      </w:divBdr>
    </w:div>
    <w:div w:id="36708310">
      <w:bodyDiv w:val="1"/>
      <w:marLeft w:val="0"/>
      <w:marRight w:val="0"/>
      <w:marTop w:val="0"/>
      <w:marBottom w:val="0"/>
      <w:divBdr>
        <w:top w:val="none" w:sz="0" w:space="0" w:color="auto"/>
        <w:left w:val="none" w:sz="0" w:space="0" w:color="auto"/>
        <w:bottom w:val="none" w:sz="0" w:space="0" w:color="auto"/>
        <w:right w:val="none" w:sz="0" w:space="0" w:color="auto"/>
      </w:divBdr>
    </w:div>
    <w:div w:id="36778124">
      <w:bodyDiv w:val="1"/>
      <w:marLeft w:val="0"/>
      <w:marRight w:val="0"/>
      <w:marTop w:val="0"/>
      <w:marBottom w:val="0"/>
      <w:divBdr>
        <w:top w:val="none" w:sz="0" w:space="0" w:color="auto"/>
        <w:left w:val="none" w:sz="0" w:space="0" w:color="auto"/>
        <w:bottom w:val="none" w:sz="0" w:space="0" w:color="auto"/>
        <w:right w:val="none" w:sz="0" w:space="0" w:color="auto"/>
      </w:divBdr>
    </w:div>
    <w:div w:id="36900276">
      <w:bodyDiv w:val="1"/>
      <w:marLeft w:val="0"/>
      <w:marRight w:val="0"/>
      <w:marTop w:val="0"/>
      <w:marBottom w:val="0"/>
      <w:divBdr>
        <w:top w:val="none" w:sz="0" w:space="0" w:color="auto"/>
        <w:left w:val="none" w:sz="0" w:space="0" w:color="auto"/>
        <w:bottom w:val="none" w:sz="0" w:space="0" w:color="auto"/>
        <w:right w:val="none" w:sz="0" w:space="0" w:color="auto"/>
      </w:divBdr>
    </w:div>
    <w:div w:id="36973594">
      <w:bodyDiv w:val="1"/>
      <w:marLeft w:val="0"/>
      <w:marRight w:val="0"/>
      <w:marTop w:val="0"/>
      <w:marBottom w:val="0"/>
      <w:divBdr>
        <w:top w:val="none" w:sz="0" w:space="0" w:color="auto"/>
        <w:left w:val="none" w:sz="0" w:space="0" w:color="auto"/>
        <w:bottom w:val="none" w:sz="0" w:space="0" w:color="auto"/>
        <w:right w:val="none" w:sz="0" w:space="0" w:color="auto"/>
      </w:divBdr>
    </w:div>
    <w:div w:id="36975715">
      <w:bodyDiv w:val="1"/>
      <w:marLeft w:val="0"/>
      <w:marRight w:val="0"/>
      <w:marTop w:val="0"/>
      <w:marBottom w:val="0"/>
      <w:divBdr>
        <w:top w:val="none" w:sz="0" w:space="0" w:color="auto"/>
        <w:left w:val="none" w:sz="0" w:space="0" w:color="auto"/>
        <w:bottom w:val="none" w:sz="0" w:space="0" w:color="auto"/>
        <w:right w:val="none" w:sz="0" w:space="0" w:color="auto"/>
      </w:divBdr>
    </w:div>
    <w:div w:id="36979810">
      <w:bodyDiv w:val="1"/>
      <w:marLeft w:val="0"/>
      <w:marRight w:val="0"/>
      <w:marTop w:val="0"/>
      <w:marBottom w:val="0"/>
      <w:divBdr>
        <w:top w:val="none" w:sz="0" w:space="0" w:color="auto"/>
        <w:left w:val="none" w:sz="0" w:space="0" w:color="auto"/>
        <w:bottom w:val="none" w:sz="0" w:space="0" w:color="auto"/>
        <w:right w:val="none" w:sz="0" w:space="0" w:color="auto"/>
      </w:divBdr>
    </w:div>
    <w:div w:id="37055365">
      <w:bodyDiv w:val="1"/>
      <w:marLeft w:val="0"/>
      <w:marRight w:val="0"/>
      <w:marTop w:val="0"/>
      <w:marBottom w:val="0"/>
      <w:divBdr>
        <w:top w:val="none" w:sz="0" w:space="0" w:color="auto"/>
        <w:left w:val="none" w:sz="0" w:space="0" w:color="auto"/>
        <w:bottom w:val="none" w:sz="0" w:space="0" w:color="auto"/>
        <w:right w:val="none" w:sz="0" w:space="0" w:color="auto"/>
      </w:divBdr>
    </w:div>
    <w:div w:id="37166324">
      <w:bodyDiv w:val="1"/>
      <w:marLeft w:val="0"/>
      <w:marRight w:val="0"/>
      <w:marTop w:val="0"/>
      <w:marBottom w:val="0"/>
      <w:divBdr>
        <w:top w:val="none" w:sz="0" w:space="0" w:color="auto"/>
        <w:left w:val="none" w:sz="0" w:space="0" w:color="auto"/>
        <w:bottom w:val="none" w:sz="0" w:space="0" w:color="auto"/>
        <w:right w:val="none" w:sz="0" w:space="0" w:color="auto"/>
      </w:divBdr>
    </w:div>
    <w:div w:id="37245167">
      <w:bodyDiv w:val="1"/>
      <w:marLeft w:val="0"/>
      <w:marRight w:val="0"/>
      <w:marTop w:val="0"/>
      <w:marBottom w:val="0"/>
      <w:divBdr>
        <w:top w:val="none" w:sz="0" w:space="0" w:color="auto"/>
        <w:left w:val="none" w:sz="0" w:space="0" w:color="auto"/>
        <w:bottom w:val="none" w:sz="0" w:space="0" w:color="auto"/>
        <w:right w:val="none" w:sz="0" w:space="0" w:color="auto"/>
      </w:divBdr>
    </w:div>
    <w:div w:id="37290966">
      <w:bodyDiv w:val="1"/>
      <w:marLeft w:val="0"/>
      <w:marRight w:val="0"/>
      <w:marTop w:val="0"/>
      <w:marBottom w:val="0"/>
      <w:divBdr>
        <w:top w:val="none" w:sz="0" w:space="0" w:color="auto"/>
        <w:left w:val="none" w:sz="0" w:space="0" w:color="auto"/>
        <w:bottom w:val="none" w:sz="0" w:space="0" w:color="auto"/>
        <w:right w:val="none" w:sz="0" w:space="0" w:color="auto"/>
      </w:divBdr>
    </w:div>
    <w:div w:id="37364551">
      <w:bodyDiv w:val="1"/>
      <w:marLeft w:val="0"/>
      <w:marRight w:val="0"/>
      <w:marTop w:val="0"/>
      <w:marBottom w:val="0"/>
      <w:divBdr>
        <w:top w:val="none" w:sz="0" w:space="0" w:color="auto"/>
        <w:left w:val="none" w:sz="0" w:space="0" w:color="auto"/>
        <w:bottom w:val="none" w:sz="0" w:space="0" w:color="auto"/>
        <w:right w:val="none" w:sz="0" w:space="0" w:color="auto"/>
      </w:divBdr>
    </w:div>
    <w:div w:id="37366700">
      <w:bodyDiv w:val="1"/>
      <w:marLeft w:val="0"/>
      <w:marRight w:val="0"/>
      <w:marTop w:val="0"/>
      <w:marBottom w:val="0"/>
      <w:divBdr>
        <w:top w:val="none" w:sz="0" w:space="0" w:color="auto"/>
        <w:left w:val="none" w:sz="0" w:space="0" w:color="auto"/>
        <w:bottom w:val="none" w:sz="0" w:space="0" w:color="auto"/>
        <w:right w:val="none" w:sz="0" w:space="0" w:color="auto"/>
      </w:divBdr>
    </w:div>
    <w:div w:id="37433786">
      <w:bodyDiv w:val="1"/>
      <w:marLeft w:val="0"/>
      <w:marRight w:val="0"/>
      <w:marTop w:val="0"/>
      <w:marBottom w:val="0"/>
      <w:divBdr>
        <w:top w:val="none" w:sz="0" w:space="0" w:color="auto"/>
        <w:left w:val="none" w:sz="0" w:space="0" w:color="auto"/>
        <w:bottom w:val="none" w:sz="0" w:space="0" w:color="auto"/>
        <w:right w:val="none" w:sz="0" w:space="0" w:color="auto"/>
      </w:divBdr>
    </w:div>
    <w:div w:id="37510601">
      <w:bodyDiv w:val="1"/>
      <w:marLeft w:val="0"/>
      <w:marRight w:val="0"/>
      <w:marTop w:val="0"/>
      <w:marBottom w:val="0"/>
      <w:divBdr>
        <w:top w:val="none" w:sz="0" w:space="0" w:color="auto"/>
        <w:left w:val="none" w:sz="0" w:space="0" w:color="auto"/>
        <w:bottom w:val="none" w:sz="0" w:space="0" w:color="auto"/>
        <w:right w:val="none" w:sz="0" w:space="0" w:color="auto"/>
      </w:divBdr>
    </w:div>
    <w:div w:id="37515751">
      <w:bodyDiv w:val="1"/>
      <w:marLeft w:val="0"/>
      <w:marRight w:val="0"/>
      <w:marTop w:val="0"/>
      <w:marBottom w:val="0"/>
      <w:divBdr>
        <w:top w:val="none" w:sz="0" w:space="0" w:color="auto"/>
        <w:left w:val="none" w:sz="0" w:space="0" w:color="auto"/>
        <w:bottom w:val="none" w:sz="0" w:space="0" w:color="auto"/>
        <w:right w:val="none" w:sz="0" w:space="0" w:color="auto"/>
      </w:divBdr>
    </w:div>
    <w:div w:id="37516387">
      <w:bodyDiv w:val="1"/>
      <w:marLeft w:val="0"/>
      <w:marRight w:val="0"/>
      <w:marTop w:val="0"/>
      <w:marBottom w:val="0"/>
      <w:divBdr>
        <w:top w:val="none" w:sz="0" w:space="0" w:color="auto"/>
        <w:left w:val="none" w:sz="0" w:space="0" w:color="auto"/>
        <w:bottom w:val="none" w:sz="0" w:space="0" w:color="auto"/>
        <w:right w:val="none" w:sz="0" w:space="0" w:color="auto"/>
      </w:divBdr>
    </w:div>
    <w:div w:id="37552938">
      <w:bodyDiv w:val="1"/>
      <w:marLeft w:val="0"/>
      <w:marRight w:val="0"/>
      <w:marTop w:val="0"/>
      <w:marBottom w:val="0"/>
      <w:divBdr>
        <w:top w:val="none" w:sz="0" w:space="0" w:color="auto"/>
        <w:left w:val="none" w:sz="0" w:space="0" w:color="auto"/>
        <w:bottom w:val="none" w:sz="0" w:space="0" w:color="auto"/>
        <w:right w:val="none" w:sz="0" w:space="0" w:color="auto"/>
      </w:divBdr>
    </w:div>
    <w:div w:id="37629295">
      <w:bodyDiv w:val="1"/>
      <w:marLeft w:val="0"/>
      <w:marRight w:val="0"/>
      <w:marTop w:val="0"/>
      <w:marBottom w:val="0"/>
      <w:divBdr>
        <w:top w:val="none" w:sz="0" w:space="0" w:color="auto"/>
        <w:left w:val="none" w:sz="0" w:space="0" w:color="auto"/>
        <w:bottom w:val="none" w:sz="0" w:space="0" w:color="auto"/>
        <w:right w:val="none" w:sz="0" w:space="0" w:color="auto"/>
      </w:divBdr>
    </w:div>
    <w:div w:id="37701791">
      <w:bodyDiv w:val="1"/>
      <w:marLeft w:val="0"/>
      <w:marRight w:val="0"/>
      <w:marTop w:val="0"/>
      <w:marBottom w:val="0"/>
      <w:divBdr>
        <w:top w:val="none" w:sz="0" w:space="0" w:color="auto"/>
        <w:left w:val="none" w:sz="0" w:space="0" w:color="auto"/>
        <w:bottom w:val="none" w:sz="0" w:space="0" w:color="auto"/>
        <w:right w:val="none" w:sz="0" w:space="0" w:color="auto"/>
      </w:divBdr>
    </w:div>
    <w:div w:id="37705692">
      <w:bodyDiv w:val="1"/>
      <w:marLeft w:val="0"/>
      <w:marRight w:val="0"/>
      <w:marTop w:val="0"/>
      <w:marBottom w:val="0"/>
      <w:divBdr>
        <w:top w:val="none" w:sz="0" w:space="0" w:color="auto"/>
        <w:left w:val="none" w:sz="0" w:space="0" w:color="auto"/>
        <w:bottom w:val="none" w:sz="0" w:space="0" w:color="auto"/>
        <w:right w:val="none" w:sz="0" w:space="0" w:color="auto"/>
      </w:divBdr>
    </w:div>
    <w:div w:id="37708874">
      <w:bodyDiv w:val="1"/>
      <w:marLeft w:val="0"/>
      <w:marRight w:val="0"/>
      <w:marTop w:val="0"/>
      <w:marBottom w:val="0"/>
      <w:divBdr>
        <w:top w:val="none" w:sz="0" w:space="0" w:color="auto"/>
        <w:left w:val="none" w:sz="0" w:space="0" w:color="auto"/>
        <w:bottom w:val="none" w:sz="0" w:space="0" w:color="auto"/>
        <w:right w:val="none" w:sz="0" w:space="0" w:color="auto"/>
      </w:divBdr>
    </w:div>
    <w:div w:id="37709081">
      <w:bodyDiv w:val="1"/>
      <w:marLeft w:val="0"/>
      <w:marRight w:val="0"/>
      <w:marTop w:val="0"/>
      <w:marBottom w:val="0"/>
      <w:divBdr>
        <w:top w:val="none" w:sz="0" w:space="0" w:color="auto"/>
        <w:left w:val="none" w:sz="0" w:space="0" w:color="auto"/>
        <w:bottom w:val="none" w:sz="0" w:space="0" w:color="auto"/>
        <w:right w:val="none" w:sz="0" w:space="0" w:color="auto"/>
      </w:divBdr>
    </w:div>
    <w:div w:id="37710552">
      <w:bodyDiv w:val="1"/>
      <w:marLeft w:val="0"/>
      <w:marRight w:val="0"/>
      <w:marTop w:val="0"/>
      <w:marBottom w:val="0"/>
      <w:divBdr>
        <w:top w:val="none" w:sz="0" w:space="0" w:color="auto"/>
        <w:left w:val="none" w:sz="0" w:space="0" w:color="auto"/>
        <w:bottom w:val="none" w:sz="0" w:space="0" w:color="auto"/>
        <w:right w:val="none" w:sz="0" w:space="0" w:color="auto"/>
      </w:divBdr>
    </w:div>
    <w:div w:id="37752789">
      <w:bodyDiv w:val="1"/>
      <w:marLeft w:val="0"/>
      <w:marRight w:val="0"/>
      <w:marTop w:val="0"/>
      <w:marBottom w:val="0"/>
      <w:divBdr>
        <w:top w:val="none" w:sz="0" w:space="0" w:color="auto"/>
        <w:left w:val="none" w:sz="0" w:space="0" w:color="auto"/>
        <w:bottom w:val="none" w:sz="0" w:space="0" w:color="auto"/>
        <w:right w:val="none" w:sz="0" w:space="0" w:color="auto"/>
      </w:divBdr>
    </w:div>
    <w:div w:id="37828855">
      <w:bodyDiv w:val="1"/>
      <w:marLeft w:val="0"/>
      <w:marRight w:val="0"/>
      <w:marTop w:val="0"/>
      <w:marBottom w:val="0"/>
      <w:divBdr>
        <w:top w:val="none" w:sz="0" w:space="0" w:color="auto"/>
        <w:left w:val="none" w:sz="0" w:space="0" w:color="auto"/>
        <w:bottom w:val="none" w:sz="0" w:space="0" w:color="auto"/>
        <w:right w:val="none" w:sz="0" w:space="0" w:color="auto"/>
      </w:divBdr>
    </w:div>
    <w:div w:id="37899718">
      <w:bodyDiv w:val="1"/>
      <w:marLeft w:val="0"/>
      <w:marRight w:val="0"/>
      <w:marTop w:val="0"/>
      <w:marBottom w:val="0"/>
      <w:divBdr>
        <w:top w:val="none" w:sz="0" w:space="0" w:color="auto"/>
        <w:left w:val="none" w:sz="0" w:space="0" w:color="auto"/>
        <w:bottom w:val="none" w:sz="0" w:space="0" w:color="auto"/>
        <w:right w:val="none" w:sz="0" w:space="0" w:color="auto"/>
      </w:divBdr>
    </w:div>
    <w:div w:id="37973460">
      <w:bodyDiv w:val="1"/>
      <w:marLeft w:val="0"/>
      <w:marRight w:val="0"/>
      <w:marTop w:val="0"/>
      <w:marBottom w:val="0"/>
      <w:divBdr>
        <w:top w:val="none" w:sz="0" w:space="0" w:color="auto"/>
        <w:left w:val="none" w:sz="0" w:space="0" w:color="auto"/>
        <w:bottom w:val="none" w:sz="0" w:space="0" w:color="auto"/>
        <w:right w:val="none" w:sz="0" w:space="0" w:color="auto"/>
      </w:divBdr>
    </w:div>
    <w:div w:id="38018603">
      <w:bodyDiv w:val="1"/>
      <w:marLeft w:val="0"/>
      <w:marRight w:val="0"/>
      <w:marTop w:val="0"/>
      <w:marBottom w:val="0"/>
      <w:divBdr>
        <w:top w:val="none" w:sz="0" w:space="0" w:color="auto"/>
        <w:left w:val="none" w:sz="0" w:space="0" w:color="auto"/>
        <w:bottom w:val="none" w:sz="0" w:space="0" w:color="auto"/>
        <w:right w:val="none" w:sz="0" w:space="0" w:color="auto"/>
      </w:divBdr>
    </w:div>
    <w:div w:id="38173032">
      <w:bodyDiv w:val="1"/>
      <w:marLeft w:val="0"/>
      <w:marRight w:val="0"/>
      <w:marTop w:val="0"/>
      <w:marBottom w:val="0"/>
      <w:divBdr>
        <w:top w:val="none" w:sz="0" w:space="0" w:color="auto"/>
        <w:left w:val="none" w:sz="0" w:space="0" w:color="auto"/>
        <w:bottom w:val="none" w:sz="0" w:space="0" w:color="auto"/>
        <w:right w:val="none" w:sz="0" w:space="0" w:color="auto"/>
      </w:divBdr>
    </w:div>
    <w:div w:id="38211160">
      <w:bodyDiv w:val="1"/>
      <w:marLeft w:val="0"/>
      <w:marRight w:val="0"/>
      <w:marTop w:val="0"/>
      <w:marBottom w:val="0"/>
      <w:divBdr>
        <w:top w:val="none" w:sz="0" w:space="0" w:color="auto"/>
        <w:left w:val="none" w:sz="0" w:space="0" w:color="auto"/>
        <w:bottom w:val="none" w:sz="0" w:space="0" w:color="auto"/>
        <w:right w:val="none" w:sz="0" w:space="0" w:color="auto"/>
      </w:divBdr>
    </w:div>
    <w:div w:id="38288636">
      <w:bodyDiv w:val="1"/>
      <w:marLeft w:val="0"/>
      <w:marRight w:val="0"/>
      <w:marTop w:val="0"/>
      <w:marBottom w:val="0"/>
      <w:divBdr>
        <w:top w:val="none" w:sz="0" w:space="0" w:color="auto"/>
        <w:left w:val="none" w:sz="0" w:space="0" w:color="auto"/>
        <w:bottom w:val="none" w:sz="0" w:space="0" w:color="auto"/>
        <w:right w:val="none" w:sz="0" w:space="0" w:color="auto"/>
      </w:divBdr>
    </w:div>
    <w:div w:id="38362923">
      <w:bodyDiv w:val="1"/>
      <w:marLeft w:val="0"/>
      <w:marRight w:val="0"/>
      <w:marTop w:val="0"/>
      <w:marBottom w:val="0"/>
      <w:divBdr>
        <w:top w:val="none" w:sz="0" w:space="0" w:color="auto"/>
        <w:left w:val="none" w:sz="0" w:space="0" w:color="auto"/>
        <w:bottom w:val="none" w:sz="0" w:space="0" w:color="auto"/>
        <w:right w:val="none" w:sz="0" w:space="0" w:color="auto"/>
      </w:divBdr>
    </w:div>
    <w:div w:id="38363059">
      <w:bodyDiv w:val="1"/>
      <w:marLeft w:val="0"/>
      <w:marRight w:val="0"/>
      <w:marTop w:val="0"/>
      <w:marBottom w:val="0"/>
      <w:divBdr>
        <w:top w:val="none" w:sz="0" w:space="0" w:color="auto"/>
        <w:left w:val="none" w:sz="0" w:space="0" w:color="auto"/>
        <w:bottom w:val="none" w:sz="0" w:space="0" w:color="auto"/>
        <w:right w:val="none" w:sz="0" w:space="0" w:color="auto"/>
      </w:divBdr>
    </w:div>
    <w:div w:id="38436731">
      <w:bodyDiv w:val="1"/>
      <w:marLeft w:val="0"/>
      <w:marRight w:val="0"/>
      <w:marTop w:val="0"/>
      <w:marBottom w:val="0"/>
      <w:divBdr>
        <w:top w:val="none" w:sz="0" w:space="0" w:color="auto"/>
        <w:left w:val="none" w:sz="0" w:space="0" w:color="auto"/>
        <w:bottom w:val="none" w:sz="0" w:space="0" w:color="auto"/>
        <w:right w:val="none" w:sz="0" w:space="0" w:color="auto"/>
      </w:divBdr>
    </w:div>
    <w:div w:id="38479045">
      <w:bodyDiv w:val="1"/>
      <w:marLeft w:val="0"/>
      <w:marRight w:val="0"/>
      <w:marTop w:val="0"/>
      <w:marBottom w:val="0"/>
      <w:divBdr>
        <w:top w:val="none" w:sz="0" w:space="0" w:color="auto"/>
        <w:left w:val="none" w:sz="0" w:space="0" w:color="auto"/>
        <w:bottom w:val="none" w:sz="0" w:space="0" w:color="auto"/>
        <w:right w:val="none" w:sz="0" w:space="0" w:color="auto"/>
      </w:divBdr>
    </w:div>
    <w:div w:id="38479177">
      <w:bodyDiv w:val="1"/>
      <w:marLeft w:val="0"/>
      <w:marRight w:val="0"/>
      <w:marTop w:val="0"/>
      <w:marBottom w:val="0"/>
      <w:divBdr>
        <w:top w:val="none" w:sz="0" w:space="0" w:color="auto"/>
        <w:left w:val="none" w:sz="0" w:space="0" w:color="auto"/>
        <w:bottom w:val="none" w:sz="0" w:space="0" w:color="auto"/>
        <w:right w:val="none" w:sz="0" w:space="0" w:color="auto"/>
      </w:divBdr>
    </w:div>
    <w:div w:id="38553529">
      <w:bodyDiv w:val="1"/>
      <w:marLeft w:val="0"/>
      <w:marRight w:val="0"/>
      <w:marTop w:val="0"/>
      <w:marBottom w:val="0"/>
      <w:divBdr>
        <w:top w:val="none" w:sz="0" w:space="0" w:color="auto"/>
        <w:left w:val="none" w:sz="0" w:space="0" w:color="auto"/>
        <w:bottom w:val="none" w:sz="0" w:space="0" w:color="auto"/>
        <w:right w:val="none" w:sz="0" w:space="0" w:color="auto"/>
      </w:divBdr>
    </w:div>
    <w:div w:id="38553775">
      <w:bodyDiv w:val="1"/>
      <w:marLeft w:val="0"/>
      <w:marRight w:val="0"/>
      <w:marTop w:val="0"/>
      <w:marBottom w:val="0"/>
      <w:divBdr>
        <w:top w:val="none" w:sz="0" w:space="0" w:color="auto"/>
        <w:left w:val="none" w:sz="0" w:space="0" w:color="auto"/>
        <w:bottom w:val="none" w:sz="0" w:space="0" w:color="auto"/>
        <w:right w:val="none" w:sz="0" w:space="0" w:color="auto"/>
      </w:divBdr>
    </w:div>
    <w:div w:id="38554107">
      <w:bodyDiv w:val="1"/>
      <w:marLeft w:val="0"/>
      <w:marRight w:val="0"/>
      <w:marTop w:val="0"/>
      <w:marBottom w:val="0"/>
      <w:divBdr>
        <w:top w:val="none" w:sz="0" w:space="0" w:color="auto"/>
        <w:left w:val="none" w:sz="0" w:space="0" w:color="auto"/>
        <w:bottom w:val="none" w:sz="0" w:space="0" w:color="auto"/>
        <w:right w:val="none" w:sz="0" w:space="0" w:color="auto"/>
      </w:divBdr>
    </w:div>
    <w:div w:id="38625530">
      <w:bodyDiv w:val="1"/>
      <w:marLeft w:val="0"/>
      <w:marRight w:val="0"/>
      <w:marTop w:val="0"/>
      <w:marBottom w:val="0"/>
      <w:divBdr>
        <w:top w:val="none" w:sz="0" w:space="0" w:color="auto"/>
        <w:left w:val="none" w:sz="0" w:space="0" w:color="auto"/>
        <w:bottom w:val="none" w:sz="0" w:space="0" w:color="auto"/>
        <w:right w:val="none" w:sz="0" w:space="0" w:color="auto"/>
      </w:divBdr>
    </w:div>
    <w:div w:id="38825095">
      <w:bodyDiv w:val="1"/>
      <w:marLeft w:val="0"/>
      <w:marRight w:val="0"/>
      <w:marTop w:val="0"/>
      <w:marBottom w:val="0"/>
      <w:divBdr>
        <w:top w:val="none" w:sz="0" w:space="0" w:color="auto"/>
        <w:left w:val="none" w:sz="0" w:space="0" w:color="auto"/>
        <w:bottom w:val="none" w:sz="0" w:space="0" w:color="auto"/>
        <w:right w:val="none" w:sz="0" w:space="0" w:color="auto"/>
      </w:divBdr>
    </w:div>
    <w:div w:id="38826738">
      <w:bodyDiv w:val="1"/>
      <w:marLeft w:val="0"/>
      <w:marRight w:val="0"/>
      <w:marTop w:val="0"/>
      <w:marBottom w:val="0"/>
      <w:divBdr>
        <w:top w:val="none" w:sz="0" w:space="0" w:color="auto"/>
        <w:left w:val="none" w:sz="0" w:space="0" w:color="auto"/>
        <w:bottom w:val="none" w:sz="0" w:space="0" w:color="auto"/>
        <w:right w:val="none" w:sz="0" w:space="0" w:color="auto"/>
      </w:divBdr>
    </w:div>
    <w:div w:id="38867048">
      <w:bodyDiv w:val="1"/>
      <w:marLeft w:val="0"/>
      <w:marRight w:val="0"/>
      <w:marTop w:val="0"/>
      <w:marBottom w:val="0"/>
      <w:divBdr>
        <w:top w:val="none" w:sz="0" w:space="0" w:color="auto"/>
        <w:left w:val="none" w:sz="0" w:space="0" w:color="auto"/>
        <w:bottom w:val="none" w:sz="0" w:space="0" w:color="auto"/>
        <w:right w:val="none" w:sz="0" w:space="0" w:color="auto"/>
      </w:divBdr>
    </w:div>
    <w:div w:id="38868876">
      <w:bodyDiv w:val="1"/>
      <w:marLeft w:val="0"/>
      <w:marRight w:val="0"/>
      <w:marTop w:val="0"/>
      <w:marBottom w:val="0"/>
      <w:divBdr>
        <w:top w:val="none" w:sz="0" w:space="0" w:color="auto"/>
        <w:left w:val="none" w:sz="0" w:space="0" w:color="auto"/>
        <w:bottom w:val="none" w:sz="0" w:space="0" w:color="auto"/>
        <w:right w:val="none" w:sz="0" w:space="0" w:color="auto"/>
      </w:divBdr>
    </w:div>
    <w:div w:id="39021100">
      <w:bodyDiv w:val="1"/>
      <w:marLeft w:val="0"/>
      <w:marRight w:val="0"/>
      <w:marTop w:val="0"/>
      <w:marBottom w:val="0"/>
      <w:divBdr>
        <w:top w:val="none" w:sz="0" w:space="0" w:color="auto"/>
        <w:left w:val="none" w:sz="0" w:space="0" w:color="auto"/>
        <w:bottom w:val="none" w:sz="0" w:space="0" w:color="auto"/>
        <w:right w:val="none" w:sz="0" w:space="0" w:color="auto"/>
      </w:divBdr>
    </w:div>
    <w:div w:id="39256080">
      <w:bodyDiv w:val="1"/>
      <w:marLeft w:val="0"/>
      <w:marRight w:val="0"/>
      <w:marTop w:val="0"/>
      <w:marBottom w:val="0"/>
      <w:divBdr>
        <w:top w:val="none" w:sz="0" w:space="0" w:color="auto"/>
        <w:left w:val="none" w:sz="0" w:space="0" w:color="auto"/>
        <w:bottom w:val="none" w:sz="0" w:space="0" w:color="auto"/>
        <w:right w:val="none" w:sz="0" w:space="0" w:color="auto"/>
      </w:divBdr>
    </w:div>
    <w:div w:id="39285573">
      <w:bodyDiv w:val="1"/>
      <w:marLeft w:val="0"/>
      <w:marRight w:val="0"/>
      <w:marTop w:val="0"/>
      <w:marBottom w:val="0"/>
      <w:divBdr>
        <w:top w:val="none" w:sz="0" w:space="0" w:color="auto"/>
        <w:left w:val="none" w:sz="0" w:space="0" w:color="auto"/>
        <w:bottom w:val="none" w:sz="0" w:space="0" w:color="auto"/>
        <w:right w:val="none" w:sz="0" w:space="0" w:color="auto"/>
      </w:divBdr>
    </w:div>
    <w:div w:id="39324183">
      <w:bodyDiv w:val="1"/>
      <w:marLeft w:val="0"/>
      <w:marRight w:val="0"/>
      <w:marTop w:val="0"/>
      <w:marBottom w:val="0"/>
      <w:divBdr>
        <w:top w:val="none" w:sz="0" w:space="0" w:color="auto"/>
        <w:left w:val="none" w:sz="0" w:space="0" w:color="auto"/>
        <w:bottom w:val="none" w:sz="0" w:space="0" w:color="auto"/>
        <w:right w:val="none" w:sz="0" w:space="0" w:color="auto"/>
      </w:divBdr>
    </w:div>
    <w:div w:id="39476921">
      <w:bodyDiv w:val="1"/>
      <w:marLeft w:val="0"/>
      <w:marRight w:val="0"/>
      <w:marTop w:val="0"/>
      <w:marBottom w:val="0"/>
      <w:divBdr>
        <w:top w:val="none" w:sz="0" w:space="0" w:color="auto"/>
        <w:left w:val="none" w:sz="0" w:space="0" w:color="auto"/>
        <w:bottom w:val="none" w:sz="0" w:space="0" w:color="auto"/>
        <w:right w:val="none" w:sz="0" w:space="0" w:color="auto"/>
      </w:divBdr>
    </w:div>
    <w:div w:id="39522467">
      <w:bodyDiv w:val="1"/>
      <w:marLeft w:val="0"/>
      <w:marRight w:val="0"/>
      <w:marTop w:val="0"/>
      <w:marBottom w:val="0"/>
      <w:divBdr>
        <w:top w:val="none" w:sz="0" w:space="0" w:color="auto"/>
        <w:left w:val="none" w:sz="0" w:space="0" w:color="auto"/>
        <w:bottom w:val="none" w:sz="0" w:space="0" w:color="auto"/>
        <w:right w:val="none" w:sz="0" w:space="0" w:color="auto"/>
      </w:divBdr>
    </w:div>
    <w:div w:id="39675767">
      <w:bodyDiv w:val="1"/>
      <w:marLeft w:val="0"/>
      <w:marRight w:val="0"/>
      <w:marTop w:val="0"/>
      <w:marBottom w:val="0"/>
      <w:divBdr>
        <w:top w:val="none" w:sz="0" w:space="0" w:color="auto"/>
        <w:left w:val="none" w:sz="0" w:space="0" w:color="auto"/>
        <w:bottom w:val="none" w:sz="0" w:space="0" w:color="auto"/>
        <w:right w:val="none" w:sz="0" w:space="0" w:color="auto"/>
      </w:divBdr>
    </w:div>
    <w:div w:id="39866726">
      <w:bodyDiv w:val="1"/>
      <w:marLeft w:val="0"/>
      <w:marRight w:val="0"/>
      <w:marTop w:val="0"/>
      <w:marBottom w:val="0"/>
      <w:divBdr>
        <w:top w:val="none" w:sz="0" w:space="0" w:color="auto"/>
        <w:left w:val="none" w:sz="0" w:space="0" w:color="auto"/>
        <w:bottom w:val="none" w:sz="0" w:space="0" w:color="auto"/>
        <w:right w:val="none" w:sz="0" w:space="0" w:color="auto"/>
      </w:divBdr>
    </w:div>
    <w:div w:id="39939926">
      <w:bodyDiv w:val="1"/>
      <w:marLeft w:val="0"/>
      <w:marRight w:val="0"/>
      <w:marTop w:val="0"/>
      <w:marBottom w:val="0"/>
      <w:divBdr>
        <w:top w:val="none" w:sz="0" w:space="0" w:color="auto"/>
        <w:left w:val="none" w:sz="0" w:space="0" w:color="auto"/>
        <w:bottom w:val="none" w:sz="0" w:space="0" w:color="auto"/>
        <w:right w:val="none" w:sz="0" w:space="0" w:color="auto"/>
      </w:divBdr>
    </w:div>
    <w:div w:id="40325837">
      <w:bodyDiv w:val="1"/>
      <w:marLeft w:val="0"/>
      <w:marRight w:val="0"/>
      <w:marTop w:val="0"/>
      <w:marBottom w:val="0"/>
      <w:divBdr>
        <w:top w:val="none" w:sz="0" w:space="0" w:color="auto"/>
        <w:left w:val="none" w:sz="0" w:space="0" w:color="auto"/>
        <w:bottom w:val="none" w:sz="0" w:space="0" w:color="auto"/>
        <w:right w:val="none" w:sz="0" w:space="0" w:color="auto"/>
      </w:divBdr>
    </w:div>
    <w:div w:id="40329642">
      <w:bodyDiv w:val="1"/>
      <w:marLeft w:val="0"/>
      <w:marRight w:val="0"/>
      <w:marTop w:val="0"/>
      <w:marBottom w:val="0"/>
      <w:divBdr>
        <w:top w:val="none" w:sz="0" w:space="0" w:color="auto"/>
        <w:left w:val="none" w:sz="0" w:space="0" w:color="auto"/>
        <w:bottom w:val="none" w:sz="0" w:space="0" w:color="auto"/>
        <w:right w:val="none" w:sz="0" w:space="0" w:color="auto"/>
      </w:divBdr>
    </w:div>
    <w:div w:id="40592396">
      <w:bodyDiv w:val="1"/>
      <w:marLeft w:val="0"/>
      <w:marRight w:val="0"/>
      <w:marTop w:val="0"/>
      <w:marBottom w:val="0"/>
      <w:divBdr>
        <w:top w:val="none" w:sz="0" w:space="0" w:color="auto"/>
        <w:left w:val="none" w:sz="0" w:space="0" w:color="auto"/>
        <w:bottom w:val="none" w:sz="0" w:space="0" w:color="auto"/>
        <w:right w:val="none" w:sz="0" w:space="0" w:color="auto"/>
      </w:divBdr>
    </w:div>
    <w:div w:id="40982592">
      <w:bodyDiv w:val="1"/>
      <w:marLeft w:val="0"/>
      <w:marRight w:val="0"/>
      <w:marTop w:val="0"/>
      <w:marBottom w:val="0"/>
      <w:divBdr>
        <w:top w:val="none" w:sz="0" w:space="0" w:color="auto"/>
        <w:left w:val="none" w:sz="0" w:space="0" w:color="auto"/>
        <w:bottom w:val="none" w:sz="0" w:space="0" w:color="auto"/>
        <w:right w:val="none" w:sz="0" w:space="0" w:color="auto"/>
      </w:divBdr>
    </w:div>
    <w:div w:id="40984249">
      <w:bodyDiv w:val="1"/>
      <w:marLeft w:val="0"/>
      <w:marRight w:val="0"/>
      <w:marTop w:val="0"/>
      <w:marBottom w:val="0"/>
      <w:divBdr>
        <w:top w:val="none" w:sz="0" w:space="0" w:color="auto"/>
        <w:left w:val="none" w:sz="0" w:space="0" w:color="auto"/>
        <w:bottom w:val="none" w:sz="0" w:space="0" w:color="auto"/>
        <w:right w:val="none" w:sz="0" w:space="0" w:color="auto"/>
      </w:divBdr>
    </w:div>
    <w:div w:id="41028635">
      <w:bodyDiv w:val="1"/>
      <w:marLeft w:val="0"/>
      <w:marRight w:val="0"/>
      <w:marTop w:val="0"/>
      <w:marBottom w:val="0"/>
      <w:divBdr>
        <w:top w:val="none" w:sz="0" w:space="0" w:color="auto"/>
        <w:left w:val="none" w:sz="0" w:space="0" w:color="auto"/>
        <w:bottom w:val="none" w:sz="0" w:space="0" w:color="auto"/>
        <w:right w:val="none" w:sz="0" w:space="0" w:color="auto"/>
      </w:divBdr>
    </w:div>
    <w:div w:id="41055939">
      <w:bodyDiv w:val="1"/>
      <w:marLeft w:val="0"/>
      <w:marRight w:val="0"/>
      <w:marTop w:val="0"/>
      <w:marBottom w:val="0"/>
      <w:divBdr>
        <w:top w:val="none" w:sz="0" w:space="0" w:color="auto"/>
        <w:left w:val="none" w:sz="0" w:space="0" w:color="auto"/>
        <w:bottom w:val="none" w:sz="0" w:space="0" w:color="auto"/>
        <w:right w:val="none" w:sz="0" w:space="0" w:color="auto"/>
      </w:divBdr>
    </w:div>
    <w:div w:id="41098988">
      <w:bodyDiv w:val="1"/>
      <w:marLeft w:val="0"/>
      <w:marRight w:val="0"/>
      <w:marTop w:val="0"/>
      <w:marBottom w:val="0"/>
      <w:divBdr>
        <w:top w:val="none" w:sz="0" w:space="0" w:color="auto"/>
        <w:left w:val="none" w:sz="0" w:space="0" w:color="auto"/>
        <w:bottom w:val="none" w:sz="0" w:space="0" w:color="auto"/>
        <w:right w:val="none" w:sz="0" w:space="0" w:color="auto"/>
      </w:divBdr>
    </w:div>
    <w:div w:id="41174165">
      <w:bodyDiv w:val="1"/>
      <w:marLeft w:val="0"/>
      <w:marRight w:val="0"/>
      <w:marTop w:val="0"/>
      <w:marBottom w:val="0"/>
      <w:divBdr>
        <w:top w:val="none" w:sz="0" w:space="0" w:color="auto"/>
        <w:left w:val="none" w:sz="0" w:space="0" w:color="auto"/>
        <w:bottom w:val="none" w:sz="0" w:space="0" w:color="auto"/>
        <w:right w:val="none" w:sz="0" w:space="0" w:color="auto"/>
      </w:divBdr>
    </w:div>
    <w:div w:id="41175116">
      <w:bodyDiv w:val="1"/>
      <w:marLeft w:val="0"/>
      <w:marRight w:val="0"/>
      <w:marTop w:val="0"/>
      <w:marBottom w:val="0"/>
      <w:divBdr>
        <w:top w:val="none" w:sz="0" w:space="0" w:color="auto"/>
        <w:left w:val="none" w:sz="0" w:space="0" w:color="auto"/>
        <w:bottom w:val="none" w:sz="0" w:space="0" w:color="auto"/>
        <w:right w:val="none" w:sz="0" w:space="0" w:color="auto"/>
      </w:divBdr>
    </w:div>
    <w:div w:id="41179352">
      <w:bodyDiv w:val="1"/>
      <w:marLeft w:val="0"/>
      <w:marRight w:val="0"/>
      <w:marTop w:val="0"/>
      <w:marBottom w:val="0"/>
      <w:divBdr>
        <w:top w:val="none" w:sz="0" w:space="0" w:color="auto"/>
        <w:left w:val="none" w:sz="0" w:space="0" w:color="auto"/>
        <w:bottom w:val="none" w:sz="0" w:space="0" w:color="auto"/>
        <w:right w:val="none" w:sz="0" w:space="0" w:color="auto"/>
      </w:divBdr>
    </w:div>
    <w:div w:id="41251471">
      <w:bodyDiv w:val="1"/>
      <w:marLeft w:val="0"/>
      <w:marRight w:val="0"/>
      <w:marTop w:val="0"/>
      <w:marBottom w:val="0"/>
      <w:divBdr>
        <w:top w:val="none" w:sz="0" w:space="0" w:color="auto"/>
        <w:left w:val="none" w:sz="0" w:space="0" w:color="auto"/>
        <w:bottom w:val="none" w:sz="0" w:space="0" w:color="auto"/>
        <w:right w:val="none" w:sz="0" w:space="0" w:color="auto"/>
      </w:divBdr>
    </w:div>
    <w:div w:id="41292431">
      <w:bodyDiv w:val="1"/>
      <w:marLeft w:val="0"/>
      <w:marRight w:val="0"/>
      <w:marTop w:val="0"/>
      <w:marBottom w:val="0"/>
      <w:divBdr>
        <w:top w:val="none" w:sz="0" w:space="0" w:color="auto"/>
        <w:left w:val="none" w:sz="0" w:space="0" w:color="auto"/>
        <w:bottom w:val="none" w:sz="0" w:space="0" w:color="auto"/>
        <w:right w:val="none" w:sz="0" w:space="0" w:color="auto"/>
      </w:divBdr>
    </w:div>
    <w:div w:id="41364867">
      <w:bodyDiv w:val="1"/>
      <w:marLeft w:val="0"/>
      <w:marRight w:val="0"/>
      <w:marTop w:val="0"/>
      <w:marBottom w:val="0"/>
      <w:divBdr>
        <w:top w:val="none" w:sz="0" w:space="0" w:color="auto"/>
        <w:left w:val="none" w:sz="0" w:space="0" w:color="auto"/>
        <w:bottom w:val="none" w:sz="0" w:space="0" w:color="auto"/>
        <w:right w:val="none" w:sz="0" w:space="0" w:color="auto"/>
      </w:divBdr>
    </w:div>
    <w:div w:id="41489734">
      <w:bodyDiv w:val="1"/>
      <w:marLeft w:val="0"/>
      <w:marRight w:val="0"/>
      <w:marTop w:val="0"/>
      <w:marBottom w:val="0"/>
      <w:divBdr>
        <w:top w:val="none" w:sz="0" w:space="0" w:color="auto"/>
        <w:left w:val="none" w:sz="0" w:space="0" w:color="auto"/>
        <w:bottom w:val="none" w:sz="0" w:space="0" w:color="auto"/>
        <w:right w:val="none" w:sz="0" w:space="0" w:color="auto"/>
      </w:divBdr>
    </w:div>
    <w:div w:id="41515503">
      <w:bodyDiv w:val="1"/>
      <w:marLeft w:val="0"/>
      <w:marRight w:val="0"/>
      <w:marTop w:val="0"/>
      <w:marBottom w:val="0"/>
      <w:divBdr>
        <w:top w:val="none" w:sz="0" w:space="0" w:color="auto"/>
        <w:left w:val="none" w:sz="0" w:space="0" w:color="auto"/>
        <w:bottom w:val="none" w:sz="0" w:space="0" w:color="auto"/>
        <w:right w:val="none" w:sz="0" w:space="0" w:color="auto"/>
      </w:divBdr>
    </w:div>
    <w:div w:id="41560892">
      <w:bodyDiv w:val="1"/>
      <w:marLeft w:val="0"/>
      <w:marRight w:val="0"/>
      <w:marTop w:val="0"/>
      <w:marBottom w:val="0"/>
      <w:divBdr>
        <w:top w:val="none" w:sz="0" w:space="0" w:color="auto"/>
        <w:left w:val="none" w:sz="0" w:space="0" w:color="auto"/>
        <w:bottom w:val="none" w:sz="0" w:space="0" w:color="auto"/>
        <w:right w:val="none" w:sz="0" w:space="0" w:color="auto"/>
      </w:divBdr>
    </w:div>
    <w:div w:id="41566142">
      <w:bodyDiv w:val="1"/>
      <w:marLeft w:val="0"/>
      <w:marRight w:val="0"/>
      <w:marTop w:val="0"/>
      <w:marBottom w:val="0"/>
      <w:divBdr>
        <w:top w:val="none" w:sz="0" w:space="0" w:color="auto"/>
        <w:left w:val="none" w:sz="0" w:space="0" w:color="auto"/>
        <w:bottom w:val="none" w:sz="0" w:space="0" w:color="auto"/>
        <w:right w:val="none" w:sz="0" w:space="0" w:color="auto"/>
      </w:divBdr>
    </w:div>
    <w:div w:id="41636686">
      <w:bodyDiv w:val="1"/>
      <w:marLeft w:val="0"/>
      <w:marRight w:val="0"/>
      <w:marTop w:val="0"/>
      <w:marBottom w:val="0"/>
      <w:divBdr>
        <w:top w:val="none" w:sz="0" w:space="0" w:color="auto"/>
        <w:left w:val="none" w:sz="0" w:space="0" w:color="auto"/>
        <w:bottom w:val="none" w:sz="0" w:space="0" w:color="auto"/>
        <w:right w:val="none" w:sz="0" w:space="0" w:color="auto"/>
      </w:divBdr>
    </w:div>
    <w:div w:id="41637134">
      <w:bodyDiv w:val="1"/>
      <w:marLeft w:val="0"/>
      <w:marRight w:val="0"/>
      <w:marTop w:val="0"/>
      <w:marBottom w:val="0"/>
      <w:divBdr>
        <w:top w:val="none" w:sz="0" w:space="0" w:color="auto"/>
        <w:left w:val="none" w:sz="0" w:space="0" w:color="auto"/>
        <w:bottom w:val="none" w:sz="0" w:space="0" w:color="auto"/>
        <w:right w:val="none" w:sz="0" w:space="0" w:color="auto"/>
      </w:divBdr>
    </w:div>
    <w:div w:id="41638908">
      <w:bodyDiv w:val="1"/>
      <w:marLeft w:val="0"/>
      <w:marRight w:val="0"/>
      <w:marTop w:val="0"/>
      <w:marBottom w:val="0"/>
      <w:divBdr>
        <w:top w:val="none" w:sz="0" w:space="0" w:color="auto"/>
        <w:left w:val="none" w:sz="0" w:space="0" w:color="auto"/>
        <w:bottom w:val="none" w:sz="0" w:space="0" w:color="auto"/>
        <w:right w:val="none" w:sz="0" w:space="0" w:color="auto"/>
      </w:divBdr>
    </w:div>
    <w:div w:id="41639681">
      <w:bodyDiv w:val="1"/>
      <w:marLeft w:val="0"/>
      <w:marRight w:val="0"/>
      <w:marTop w:val="0"/>
      <w:marBottom w:val="0"/>
      <w:divBdr>
        <w:top w:val="none" w:sz="0" w:space="0" w:color="auto"/>
        <w:left w:val="none" w:sz="0" w:space="0" w:color="auto"/>
        <w:bottom w:val="none" w:sz="0" w:space="0" w:color="auto"/>
        <w:right w:val="none" w:sz="0" w:space="0" w:color="auto"/>
      </w:divBdr>
    </w:div>
    <w:div w:id="41682257">
      <w:bodyDiv w:val="1"/>
      <w:marLeft w:val="0"/>
      <w:marRight w:val="0"/>
      <w:marTop w:val="0"/>
      <w:marBottom w:val="0"/>
      <w:divBdr>
        <w:top w:val="none" w:sz="0" w:space="0" w:color="auto"/>
        <w:left w:val="none" w:sz="0" w:space="0" w:color="auto"/>
        <w:bottom w:val="none" w:sz="0" w:space="0" w:color="auto"/>
        <w:right w:val="none" w:sz="0" w:space="0" w:color="auto"/>
      </w:divBdr>
    </w:div>
    <w:div w:id="41753411">
      <w:bodyDiv w:val="1"/>
      <w:marLeft w:val="0"/>
      <w:marRight w:val="0"/>
      <w:marTop w:val="0"/>
      <w:marBottom w:val="0"/>
      <w:divBdr>
        <w:top w:val="none" w:sz="0" w:space="0" w:color="auto"/>
        <w:left w:val="none" w:sz="0" w:space="0" w:color="auto"/>
        <w:bottom w:val="none" w:sz="0" w:space="0" w:color="auto"/>
        <w:right w:val="none" w:sz="0" w:space="0" w:color="auto"/>
      </w:divBdr>
    </w:div>
    <w:div w:id="41902487">
      <w:bodyDiv w:val="1"/>
      <w:marLeft w:val="0"/>
      <w:marRight w:val="0"/>
      <w:marTop w:val="0"/>
      <w:marBottom w:val="0"/>
      <w:divBdr>
        <w:top w:val="none" w:sz="0" w:space="0" w:color="auto"/>
        <w:left w:val="none" w:sz="0" w:space="0" w:color="auto"/>
        <w:bottom w:val="none" w:sz="0" w:space="0" w:color="auto"/>
        <w:right w:val="none" w:sz="0" w:space="0" w:color="auto"/>
      </w:divBdr>
    </w:div>
    <w:div w:id="41910248">
      <w:bodyDiv w:val="1"/>
      <w:marLeft w:val="0"/>
      <w:marRight w:val="0"/>
      <w:marTop w:val="0"/>
      <w:marBottom w:val="0"/>
      <w:divBdr>
        <w:top w:val="none" w:sz="0" w:space="0" w:color="auto"/>
        <w:left w:val="none" w:sz="0" w:space="0" w:color="auto"/>
        <w:bottom w:val="none" w:sz="0" w:space="0" w:color="auto"/>
        <w:right w:val="none" w:sz="0" w:space="0" w:color="auto"/>
      </w:divBdr>
    </w:div>
    <w:div w:id="41950898">
      <w:bodyDiv w:val="1"/>
      <w:marLeft w:val="0"/>
      <w:marRight w:val="0"/>
      <w:marTop w:val="0"/>
      <w:marBottom w:val="0"/>
      <w:divBdr>
        <w:top w:val="none" w:sz="0" w:space="0" w:color="auto"/>
        <w:left w:val="none" w:sz="0" w:space="0" w:color="auto"/>
        <w:bottom w:val="none" w:sz="0" w:space="0" w:color="auto"/>
        <w:right w:val="none" w:sz="0" w:space="0" w:color="auto"/>
      </w:divBdr>
    </w:div>
    <w:div w:id="42145136">
      <w:bodyDiv w:val="1"/>
      <w:marLeft w:val="0"/>
      <w:marRight w:val="0"/>
      <w:marTop w:val="0"/>
      <w:marBottom w:val="0"/>
      <w:divBdr>
        <w:top w:val="none" w:sz="0" w:space="0" w:color="auto"/>
        <w:left w:val="none" w:sz="0" w:space="0" w:color="auto"/>
        <w:bottom w:val="none" w:sz="0" w:space="0" w:color="auto"/>
        <w:right w:val="none" w:sz="0" w:space="0" w:color="auto"/>
      </w:divBdr>
    </w:div>
    <w:div w:id="42145959">
      <w:bodyDiv w:val="1"/>
      <w:marLeft w:val="0"/>
      <w:marRight w:val="0"/>
      <w:marTop w:val="0"/>
      <w:marBottom w:val="0"/>
      <w:divBdr>
        <w:top w:val="none" w:sz="0" w:space="0" w:color="auto"/>
        <w:left w:val="none" w:sz="0" w:space="0" w:color="auto"/>
        <w:bottom w:val="none" w:sz="0" w:space="0" w:color="auto"/>
        <w:right w:val="none" w:sz="0" w:space="0" w:color="auto"/>
      </w:divBdr>
    </w:div>
    <w:div w:id="42216306">
      <w:bodyDiv w:val="1"/>
      <w:marLeft w:val="0"/>
      <w:marRight w:val="0"/>
      <w:marTop w:val="0"/>
      <w:marBottom w:val="0"/>
      <w:divBdr>
        <w:top w:val="none" w:sz="0" w:space="0" w:color="auto"/>
        <w:left w:val="none" w:sz="0" w:space="0" w:color="auto"/>
        <w:bottom w:val="none" w:sz="0" w:space="0" w:color="auto"/>
        <w:right w:val="none" w:sz="0" w:space="0" w:color="auto"/>
      </w:divBdr>
    </w:div>
    <w:div w:id="42219129">
      <w:bodyDiv w:val="1"/>
      <w:marLeft w:val="0"/>
      <w:marRight w:val="0"/>
      <w:marTop w:val="0"/>
      <w:marBottom w:val="0"/>
      <w:divBdr>
        <w:top w:val="none" w:sz="0" w:space="0" w:color="auto"/>
        <w:left w:val="none" w:sz="0" w:space="0" w:color="auto"/>
        <w:bottom w:val="none" w:sz="0" w:space="0" w:color="auto"/>
        <w:right w:val="none" w:sz="0" w:space="0" w:color="auto"/>
      </w:divBdr>
    </w:div>
    <w:div w:id="42289556">
      <w:bodyDiv w:val="1"/>
      <w:marLeft w:val="0"/>
      <w:marRight w:val="0"/>
      <w:marTop w:val="0"/>
      <w:marBottom w:val="0"/>
      <w:divBdr>
        <w:top w:val="none" w:sz="0" w:space="0" w:color="auto"/>
        <w:left w:val="none" w:sz="0" w:space="0" w:color="auto"/>
        <w:bottom w:val="none" w:sz="0" w:space="0" w:color="auto"/>
        <w:right w:val="none" w:sz="0" w:space="0" w:color="auto"/>
      </w:divBdr>
    </w:div>
    <w:div w:id="42290914">
      <w:bodyDiv w:val="1"/>
      <w:marLeft w:val="0"/>
      <w:marRight w:val="0"/>
      <w:marTop w:val="0"/>
      <w:marBottom w:val="0"/>
      <w:divBdr>
        <w:top w:val="none" w:sz="0" w:space="0" w:color="auto"/>
        <w:left w:val="none" w:sz="0" w:space="0" w:color="auto"/>
        <w:bottom w:val="none" w:sz="0" w:space="0" w:color="auto"/>
        <w:right w:val="none" w:sz="0" w:space="0" w:color="auto"/>
      </w:divBdr>
    </w:div>
    <w:div w:id="42562321">
      <w:bodyDiv w:val="1"/>
      <w:marLeft w:val="0"/>
      <w:marRight w:val="0"/>
      <w:marTop w:val="0"/>
      <w:marBottom w:val="0"/>
      <w:divBdr>
        <w:top w:val="none" w:sz="0" w:space="0" w:color="auto"/>
        <w:left w:val="none" w:sz="0" w:space="0" w:color="auto"/>
        <w:bottom w:val="none" w:sz="0" w:space="0" w:color="auto"/>
        <w:right w:val="none" w:sz="0" w:space="0" w:color="auto"/>
      </w:divBdr>
    </w:div>
    <w:div w:id="42680918">
      <w:bodyDiv w:val="1"/>
      <w:marLeft w:val="0"/>
      <w:marRight w:val="0"/>
      <w:marTop w:val="0"/>
      <w:marBottom w:val="0"/>
      <w:divBdr>
        <w:top w:val="none" w:sz="0" w:space="0" w:color="auto"/>
        <w:left w:val="none" w:sz="0" w:space="0" w:color="auto"/>
        <w:bottom w:val="none" w:sz="0" w:space="0" w:color="auto"/>
        <w:right w:val="none" w:sz="0" w:space="0" w:color="auto"/>
      </w:divBdr>
    </w:div>
    <w:div w:id="42753660">
      <w:bodyDiv w:val="1"/>
      <w:marLeft w:val="0"/>
      <w:marRight w:val="0"/>
      <w:marTop w:val="0"/>
      <w:marBottom w:val="0"/>
      <w:divBdr>
        <w:top w:val="none" w:sz="0" w:space="0" w:color="auto"/>
        <w:left w:val="none" w:sz="0" w:space="0" w:color="auto"/>
        <w:bottom w:val="none" w:sz="0" w:space="0" w:color="auto"/>
        <w:right w:val="none" w:sz="0" w:space="0" w:color="auto"/>
      </w:divBdr>
    </w:div>
    <w:div w:id="42753906">
      <w:bodyDiv w:val="1"/>
      <w:marLeft w:val="0"/>
      <w:marRight w:val="0"/>
      <w:marTop w:val="0"/>
      <w:marBottom w:val="0"/>
      <w:divBdr>
        <w:top w:val="none" w:sz="0" w:space="0" w:color="auto"/>
        <w:left w:val="none" w:sz="0" w:space="0" w:color="auto"/>
        <w:bottom w:val="none" w:sz="0" w:space="0" w:color="auto"/>
        <w:right w:val="none" w:sz="0" w:space="0" w:color="auto"/>
      </w:divBdr>
    </w:div>
    <w:div w:id="42873271">
      <w:bodyDiv w:val="1"/>
      <w:marLeft w:val="0"/>
      <w:marRight w:val="0"/>
      <w:marTop w:val="0"/>
      <w:marBottom w:val="0"/>
      <w:divBdr>
        <w:top w:val="none" w:sz="0" w:space="0" w:color="auto"/>
        <w:left w:val="none" w:sz="0" w:space="0" w:color="auto"/>
        <w:bottom w:val="none" w:sz="0" w:space="0" w:color="auto"/>
        <w:right w:val="none" w:sz="0" w:space="0" w:color="auto"/>
      </w:divBdr>
    </w:div>
    <w:div w:id="42944355">
      <w:bodyDiv w:val="1"/>
      <w:marLeft w:val="0"/>
      <w:marRight w:val="0"/>
      <w:marTop w:val="0"/>
      <w:marBottom w:val="0"/>
      <w:divBdr>
        <w:top w:val="none" w:sz="0" w:space="0" w:color="auto"/>
        <w:left w:val="none" w:sz="0" w:space="0" w:color="auto"/>
        <w:bottom w:val="none" w:sz="0" w:space="0" w:color="auto"/>
        <w:right w:val="none" w:sz="0" w:space="0" w:color="auto"/>
      </w:divBdr>
    </w:div>
    <w:div w:id="43070910">
      <w:bodyDiv w:val="1"/>
      <w:marLeft w:val="0"/>
      <w:marRight w:val="0"/>
      <w:marTop w:val="0"/>
      <w:marBottom w:val="0"/>
      <w:divBdr>
        <w:top w:val="none" w:sz="0" w:space="0" w:color="auto"/>
        <w:left w:val="none" w:sz="0" w:space="0" w:color="auto"/>
        <w:bottom w:val="none" w:sz="0" w:space="0" w:color="auto"/>
        <w:right w:val="none" w:sz="0" w:space="0" w:color="auto"/>
      </w:divBdr>
    </w:div>
    <w:div w:id="43071055">
      <w:bodyDiv w:val="1"/>
      <w:marLeft w:val="0"/>
      <w:marRight w:val="0"/>
      <w:marTop w:val="0"/>
      <w:marBottom w:val="0"/>
      <w:divBdr>
        <w:top w:val="none" w:sz="0" w:space="0" w:color="auto"/>
        <w:left w:val="none" w:sz="0" w:space="0" w:color="auto"/>
        <w:bottom w:val="none" w:sz="0" w:space="0" w:color="auto"/>
        <w:right w:val="none" w:sz="0" w:space="0" w:color="auto"/>
      </w:divBdr>
    </w:div>
    <w:div w:id="43139379">
      <w:bodyDiv w:val="1"/>
      <w:marLeft w:val="0"/>
      <w:marRight w:val="0"/>
      <w:marTop w:val="0"/>
      <w:marBottom w:val="0"/>
      <w:divBdr>
        <w:top w:val="none" w:sz="0" w:space="0" w:color="auto"/>
        <w:left w:val="none" w:sz="0" w:space="0" w:color="auto"/>
        <w:bottom w:val="none" w:sz="0" w:space="0" w:color="auto"/>
        <w:right w:val="none" w:sz="0" w:space="0" w:color="auto"/>
      </w:divBdr>
    </w:div>
    <w:div w:id="43140153">
      <w:bodyDiv w:val="1"/>
      <w:marLeft w:val="0"/>
      <w:marRight w:val="0"/>
      <w:marTop w:val="0"/>
      <w:marBottom w:val="0"/>
      <w:divBdr>
        <w:top w:val="none" w:sz="0" w:space="0" w:color="auto"/>
        <w:left w:val="none" w:sz="0" w:space="0" w:color="auto"/>
        <w:bottom w:val="none" w:sz="0" w:space="0" w:color="auto"/>
        <w:right w:val="none" w:sz="0" w:space="0" w:color="auto"/>
      </w:divBdr>
    </w:div>
    <w:div w:id="43142186">
      <w:bodyDiv w:val="1"/>
      <w:marLeft w:val="0"/>
      <w:marRight w:val="0"/>
      <w:marTop w:val="0"/>
      <w:marBottom w:val="0"/>
      <w:divBdr>
        <w:top w:val="none" w:sz="0" w:space="0" w:color="auto"/>
        <w:left w:val="none" w:sz="0" w:space="0" w:color="auto"/>
        <w:bottom w:val="none" w:sz="0" w:space="0" w:color="auto"/>
        <w:right w:val="none" w:sz="0" w:space="0" w:color="auto"/>
      </w:divBdr>
    </w:div>
    <w:div w:id="43213514">
      <w:bodyDiv w:val="1"/>
      <w:marLeft w:val="0"/>
      <w:marRight w:val="0"/>
      <w:marTop w:val="0"/>
      <w:marBottom w:val="0"/>
      <w:divBdr>
        <w:top w:val="none" w:sz="0" w:space="0" w:color="auto"/>
        <w:left w:val="none" w:sz="0" w:space="0" w:color="auto"/>
        <w:bottom w:val="none" w:sz="0" w:space="0" w:color="auto"/>
        <w:right w:val="none" w:sz="0" w:space="0" w:color="auto"/>
      </w:divBdr>
    </w:div>
    <w:div w:id="43256790">
      <w:bodyDiv w:val="1"/>
      <w:marLeft w:val="0"/>
      <w:marRight w:val="0"/>
      <w:marTop w:val="0"/>
      <w:marBottom w:val="0"/>
      <w:divBdr>
        <w:top w:val="none" w:sz="0" w:space="0" w:color="auto"/>
        <w:left w:val="none" w:sz="0" w:space="0" w:color="auto"/>
        <w:bottom w:val="none" w:sz="0" w:space="0" w:color="auto"/>
        <w:right w:val="none" w:sz="0" w:space="0" w:color="auto"/>
      </w:divBdr>
    </w:div>
    <w:div w:id="43261178">
      <w:bodyDiv w:val="1"/>
      <w:marLeft w:val="0"/>
      <w:marRight w:val="0"/>
      <w:marTop w:val="0"/>
      <w:marBottom w:val="0"/>
      <w:divBdr>
        <w:top w:val="none" w:sz="0" w:space="0" w:color="auto"/>
        <w:left w:val="none" w:sz="0" w:space="0" w:color="auto"/>
        <w:bottom w:val="none" w:sz="0" w:space="0" w:color="auto"/>
        <w:right w:val="none" w:sz="0" w:space="0" w:color="auto"/>
      </w:divBdr>
    </w:div>
    <w:div w:id="43262689">
      <w:bodyDiv w:val="1"/>
      <w:marLeft w:val="0"/>
      <w:marRight w:val="0"/>
      <w:marTop w:val="0"/>
      <w:marBottom w:val="0"/>
      <w:divBdr>
        <w:top w:val="none" w:sz="0" w:space="0" w:color="auto"/>
        <w:left w:val="none" w:sz="0" w:space="0" w:color="auto"/>
        <w:bottom w:val="none" w:sz="0" w:space="0" w:color="auto"/>
        <w:right w:val="none" w:sz="0" w:space="0" w:color="auto"/>
      </w:divBdr>
    </w:div>
    <w:div w:id="43408976">
      <w:bodyDiv w:val="1"/>
      <w:marLeft w:val="0"/>
      <w:marRight w:val="0"/>
      <w:marTop w:val="0"/>
      <w:marBottom w:val="0"/>
      <w:divBdr>
        <w:top w:val="none" w:sz="0" w:space="0" w:color="auto"/>
        <w:left w:val="none" w:sz="0" w:space="0" w:color="auto"/>
        <w:bottom w:val="none" w:sz="0" w:space="0" w:color="auto"/>
        <w:right w:val="none" w:sz="0" w:space="0" w:color="auto"/>
      </w:divBdr>
    </w:div>
    <w:div w:id="43409634">
      <w:bodyDiv w:val="1"/>
      <w:marLeft w:val="0"/>
      <w:marRight w:val="0"/>
      <w:marTop w:val="0"/>
      <w:marBottom w:val="0"/>
      <w:divBdr>
        <w:top w:val="none" w:sz="0" w:space="0" w:color="auto"/>
        <w:left w:val="none" w:sz="0" w:space="0" w:color="auto"/>
        <w:bottom w:val="none" w:sz="0" w:space="0" w:color="auto"/>
        <w:right w:val="none" w:sz="0" w:space="0" w:color="auto"/>
      </w:divBdr>
    </w:div>
    <w:div w:id="43413032">
      <w:bodyDiv w:val="1"/>
      <w:marLeft w:val="0"/>
      <w:marRight w:val="0"/>
      <w:marTop w:val="0"/>
      <w:marBottom w:val="0"/>
      <w:divBdr>
        <w:top w:val="none" w:sz="0" w:space="0" w:color="auto"/>
        <w:left w:val="none" w:sz="0" w:space="0" w:color="auto"/>
        <w:bottom w:val="none" w:sz="0" w:space="0" w:color="auto"/>
        <w:right w:val="none" w:sz="0" w:space="0" w:color="auto"/>
      </w:divBdr>
    </w:div>
    <w:div w:id="43482310">
      <w:bodyDiv w:val="1"/>
      <w:marLeft w:val="0"/>
      <w:marRight w:val="0"/>
      <w:marTop w:val="0"/>
      <w:marBottom w:val="0"/>
      <w:divBdr>
        <w:top w:val="none" w:sz="0" w:space="0" w:color="auto"/>
        <w:left w:val="none" w:sz="0" w:space="0" w:color="auto"/>
        <w:bottom w:val="none" w:sz="0" w:space="0" w:color="auto"/>
        <w:right w:val="none" w:sz="0" w:space="0" w:color="auto"/>
      </w:divBdr>
    </w:div>
    <w:div w:id="43525519">
      <w:bodyDiv w:val="1"/>
      <w:marLeft w:val="0"/>
      <w:marRight w:val="0"/>
      <w:marTop w:val="0"/>
      <w:marBottom w:val="0"/>
      <w:divBdr>
        <w:top w:val="none" w:sz="0" w:space="0" w:color="auto"/>
        <w:left w:val="none" w:sz="0" w:space="0" w:color="auto"/>
        <w:bottom w:val="none" w:sz="0" w:space="0" w:color="auto"/>
        <w:right w:val="none" w:sz="0" w:space="0" w:color="auto"/>
      </w:divBdr>
    </w:div>
    <w:div w:id="43678887">
      <w:bodyDiv w:val="1"/>
      <w:marLeft w:val="0"/>
      <w:marRight w:val="0"/>
      <w:marTop w:val="0"/>
      <w:marBottom w:val="0"/>
      <w:divBdr>
        <w:top w:val="none" w:sz="0" w:space="0" w:color="auto"/>
        <w:left w:val="none" w:sz="0" w:space="0" w:color="auto"/>
        <w:bottom w:val="none" w:sz="0" w:space="0" w:color="auto"/>
        <w:right w:val="none" w:sz="0" w:space="0" w:color="auto"/>
      </w:divBdr>
    </w:div>
    <w:div w:id="43717424">
      <w:bodyDiv w:val="1"/>
      <w:marLeft w:val="0"/>
      <w:marRight w:val="0"/>
      <w:marTop w:val="0"/>
      <w:marBottom w:val="0"/>
      <w:divBdr>
        <w:top w:val="none" w:sz="0" w:space="0" w:color="auto"/>
        <w:left w:val="none" w:sz="0" w:space="0" w:color="auto"/>
        <w:bottom w:val="none" w:sz="0" w:space="0" w:color="auto"/>
        <w:right w:val="none" w:sz="0" w:space="0" w:color="auto"/>
      </w:divBdr>
    </w:div>
    <w:div w:id="43722711">
      <w:bodyDiv w:val="1"/>
      <w:marLeft w:val="0"/>
      <w:marRight w:val="0"/>
      <w:marTop w:val="0"/>
      <w:marBottom w:val="0"/>
      <w:divBdr>
        <w:top w:val="none" w:sz="0" w:space="0" w:color="auto"/>
        <w:left w:val="none" w:sz="0" w:space="0" w:color="auto"/>
        <w:bottom w:val="none" w:sz="0" w:space="0" w:color="auto"/>
        <w:right w:val="none" w:sz="0" w:space="0" w:color="auto"/>
      </w:divBdr>
    </w:div>
    <w:div w:id="43792173">
      <w:bodyDiv w:val="1"/>
      <w:marLeft w:val="0"/>
      <w:marRight w:val="0"/>
      <w:marTop w:val="0"/>
      <w:marBottom w:val="0"/>
      <w:divBdr>
        <w:top w:val="none" w:sz="0" w:space="0" w:color="auto"/>
        <w:left w:val="none" w:sz="0" w:space="0" w:color="auto"/>
        <w:bottom w:val="none" w:sz="0" w:space="0" w:color="auto"/>
        <w:right w:val="none" w:sz="0" w:space="0" w:color="auto"/>
      </w:divBdr>
    </w:div>
    <w:div w:id="43795268">
      <w:bodyDiv w:val="1"/>
      <w:marLeft w:val="0"/>
      <w:marRight w:val="0"/>
      <w:marTop w:val="0"/>
      <w:marBottom w:val="0"/>
      <w:divBdr>
        <w:top w:val="none" w:sz="0" w:space="0" w:color="auto"/>
        <w:left w:val="none" w:sz="0" w:space="0" w:color="auto"/>
        <w:bottom w:val="none" w:sz="0" w:space="0" w:color="auto"/>
        <w:right w:val="none" w:sz="0" w:space="0" w:color="auto"/>
      </w:divBdr>
    </w:div>
    <w:div w:id="43994032">
      <w:bodyDiv w:val="1"/>
      <w:marLeft w:val="0"/>
      <w:marRight w:val="0"/>
      <w:marTop w:val="0"/>
      <w:marBottom w:val="0"/>
      <w:divBdr>
        <w:top w:val="none" w:sz="0" w:space="0" w:color="auto"/>
        <w:left w:val="none" w:sz="0" w:space="0" w:color="auto"/>
        <w:bottom w:val="none" w:sz="0" w:space="0" w:color="auto"/>
        <w:right w:val="none" w:sz="0" w:space="0" w:color="auto"/>
      </w:divBdr>
    </w:div>
    <w:div w:id="44181627">
      <w:bodyDiv w:val="1"/>
      <w:marLeft w:val="0"/>
      <w:marRight w:val="0"/>
      <w:marTop w:val="0"/>
      <w:marBottom w:val="0"/>
      <w:divBdr>
        <w:top w:val="none" w:sz="0" w:space="0" w:color="auto"/>
        <w:left w:val="none" w:sz="0" w:space="0" w:color="auto"/>
        <w:bottom w:val="none" w:sz="0" w:space="0" w:color="auto"/>
        <w:right w:val="none" w:sz="0" w:space="0" w:color="auto"/>
      </w:divBdr>
    </w:div>
    <w:div w:id="44182899">
      <w:bodyDiv w:val="1"/>
      <w:marLeft w:val="0"/>
      <w:marRight w:val="0"/>
      <w:marTop w:val="0"/>
      <w:marBottom w:val="0"/>
      <w:divBdr>
        <w:top w:val="none" w:sz="0" w:space="0" w:color="auto"/>
        <w:left w:val="none" w:sz="0" w:space="0" w:color="auto"/>
        <w:bottom w:val="none" w:sz="0" w:space="0" w:color="auto"/>
        <w:right w:val="none" w:sz="0" w:space="0" w:color="auto"/>
      </w:divBdr>
    </w:div>
    <w:div w:id="44456926">
      <w:bodyDiv w:val="1"/>
      <w:marLeft w:val="0"/>
      <w:marRight w:val="0"/>
      <w:marTop w:val="0"/>
      <w:marBottom w:val="0"/>
      <w:divBdr>
        <w:top w:val="none" w:sz="0" w:space="0" w:color="auto"/>
        <w:left w:val="none" w:sz="0" w:space="0" w:color="auto"/>
        <w:bottom w:val="none" w:sz="0" w:space="0" w:color="auto"/>
        <w:right w:val="none" w:sz="0" w:space="0" w:color="auto"/>
      </w:divBdr>
    </w:div>
    <w:div w:id="44525061">
      <w:bodyDiv w:val="1"/>
      <w:marLeft w:val="0"/>
      <w:marRight w:val="0"/>
      <w:marTop w:val="0"/>
      <w:marBottom w:val="0"/>
      <w:divBdr>
        <w:top w:val="none" w:sz="0" w:space="0" w:color="auto"/>
        <w:left w:val="none" w:sz="0" w:space="0" w:color="auto"/>
        <w:bottom w:val="none" w:sz="0" w:space="0" w:color="auto"/>
        <w:right w:val="none" w:sz="0" w:space="0" w:color="auto"/>
      </w:divBdr>
    </w:div>
    <w:div w:id="44567311">
      <w:bodyDiv w:val="1"/>
      <w:marLeft w:val="0"/>
      <w:marRight w:val="0"/>
      <w:marTop w:val="0"/>
      <w:marBottom w:val="0"/>
      <w:divBdr>
        <w:top w:val="none" w:sz="0" w:space="0" w:color="auto"/>
        <w:left w:val="none" w:sz="0" w:space="0" w:color="auto"/>
        <w:bottom w:val="none" w:sz="0" w:space="0" w:color="auto"/>
        <w:right w:val="none" w:sz="0" w:space="0" w:color="auto"/>
      </w:divBdr>
    </w:div>
    <w:div w:id="44762327">
      <w:bodyDiv w:val="1"/>
      <w:marLeft w:val="0"/>
      <w:marRight w:val="0"/>
      <w:marTop w:val="0"/>
      <w:marBottom w:val="0"/>
      <w:divBdr>
        <w:top w:val="none" w:sz="0" w:space="0" w:color="auto"/>
        <w:left w:val="none" w:sz="0" w:space="0" w:color="auto"/>
        <w:bottom w:val="none" w:sz="0" w:space="0" w:color="auto"/>
        <w:right w:val="none" w:sz="0" w:space="0" w:color="auto"/>
      </w:divBdr>
    </w:div>
    <w:div w:id="44763560">
      <w:bodyDiv w:val="1"/>
      <w:marLeft w:val="0"/>
      <w:marRight w:val="0"/>
      <w:marTop w:val="0"/>
      <w:marBottom w:val="0"/>
      <w:divBdr>
        <w:top w:val="none" w:sz="0" w:space="0" w:color="auto"/>
        <w:left w:val="none" w:sz="0" w:space="0" w:color="auto"/>
        <w:bottom w:val="none" w:sz="0" w:space="0" w:color="auto"/>
        <w:right w:val="none" w:sz="0" w:space="0" w:color="auto"/>
      </w:divBdr>
    </w:div>
    <w:div w:id="44836283">
      <w:bodyDiv w:val="1"/>
      <w:marLeft w:val="0"/>
      <w:marRight w:val="0"/>
      <w:marTop w:val="0"/>
      <w:marBottom w:val="0"/>
      <w:divBdr>
        <w:top w:val="none" w:sz="0" w:space="0" w:color="auto"/>
        <w:left w:val="none" w:sz="0" w:space="0" w:color="auto"/>
        <w:bottom w:val="none" w:sz="0" w:space="0" w:color="auto"/>
        <w:right w:val="none" w:sz="0" w:space="0" w:color="auto"/>
      </w:divBdr>
    </w:div>
    <w:div w:id="45030230">
      <w:bodyDiv w:val="1"/>
      <w:marLeft w:val="0"/>
      <w:marRight w:val="0"/>
      <w:marTop w:val="0"/>
      <w:marBottom w:val="0"/>
      <w:divBdr>
        <w:top w:val="none" w:sz="0" w:space="0" w:color="auto"/>
        <w:left w:val="none" w:sz="0" w:space="0" w:color="auto"/>
        <w:bottom w:val="none" w:sz="0" w:space="0" w:color="auto"/>
        <w:right w:val="none" w:sz="0" w:space="0" w:color="auto"/>
      </w:divBdr>
    </w:div>
    <w:div w:id="45103722">
      <w:bodyDiv w:val="1"/>
      <w:marLeft w:val="0"/>
      <w:marRight w:val="0"/>
      <w:marTop w:val="0"/>
      <w:marBottom w:val="0"/>
      <w:divBdr>
        <w:top w:val="none" w:sz="0" w:space="0" w:color="auto"/>
        <w:left w:val="none" w:sz="0" w:space="0" w:color="auto"/>
        <w:bottom w:val="none" w:sz="0" w:space="0" w:color="auto"/>
        <w:right w:val="none" w:sz="0" w:space="0" w:color="auto"/>
      </w:divBdr>
    </w:div>
    <w:div w:id="45104121">
      <w:bodyDiv w:val="1"/>
      <w:marLeft w:val="0"/>
      <w:marRight w:val="0"/>
      <w:marTop w:val="0"/>
      <w:marBottom w:val="0"/>
      <w:divBdr>
        <w:top w:val="none" w:sz="0" w:space="0" w:color="auto"/>
        <w:left w:val="none" w:sz="0" w:space="0" w:color="auto"/>
        <w:bottom w:val="none" w:sz="0" w:space="0" w:color="auto"/>
        <w:right w:val="none" w:sz="0" w:space="0" w:color="auto"/>
      </w:divBdr>
    </w:div>
    <w:div w:id="45108569">
      <w:bodyDiv w:val="1"/>
      <w:marLeft w:val="0"/>
      <w:marRight w:val="0"/>
      <w:marTop w:val="0"/>
      <w:marBottom w:val="0"/>
      <w:divBdr>
        <w:top w:val="none" w:sz="0" w:space="0" w:color="auto"/>
        <w:left w:val="none" w:sz="0" w:space="0" w:color="auto"/>
        <w:bottom w:val="none" w:sz="0" w:space="0" w:color="auto"/>
        <w:right w:val="none" w:sz="0" w:space="0" w:color="auto"/>
      </w:divBdr>
    </w:div>
    <w:div w:id="45179104">
      <w:bodyDiv w:val="1"/>
      <w:marLeft w:val="0"/>
      <w:marRight w:val="0"/>
      <w:marTop w:val="0"/>
      <w:marBottom w:val="0"/>
      <w:divBdr>
        <w:top w:val="none" w:sz="0" w:space="0" w:color="auto"/>
        <w:left w:val="none" w:sz="0" w:space="0" w:color="auto"/>
        <w:bottom w:val="none" w:sz="0" w:space="0" w:color="auto"/>
        <w:right w:val="none" w:sz="0" w:space="0" w:color="auto"/>
      </w:divBdr>
    </w:div>
    <w:div w:id="45372499">
      <w:bodyDiv w:val="1"/>
      <w:marLeft w:val="0"/>
      <w:marRight w:val="0"/>
      <w:marTop w:val="0"/>
      <w:marBottom w:val="0"/>
      <w:divBdr>
        <w:top w:val="none" w:sz="0" w:space="0" w:color="auto"/>
        <w:left w:val="none" w:sz="0" w:space="0" w:color="auto"/>
        <w:bottom w:val="none" w:sz="0" w:space="0" w:color="auto"/>
        <w:right w:val="none" w:sz="0" w:space="0" w:color="auto"/>
      </w:divBdr>
    </w:div>
    <w:div w:id="45380470">
      <w:bodyDiv w:val="1"/>
      <w:marLeft w:val="0"/>
      <w:marRight w:val="0"/>
      <w:marTop w:val="0"/>
      <w:marBottom w:val="0"/>
      <w:divBdr>
        <w:top w:val="none" w:sz="0" w:space="0" w:color="auto"/>
        <w:left w:val="none" w:sz="0" w:space="0" w:color="auto"/>
        <w:bottom w:val="none" w:sz="0" w:space="0" w:color="auto"/>
        <w:right w:val="none" w:sz="0" w:space="0" w:color="auto"/>
      </w:divBdr>
    </w:div>
    <w:div w:id="45416538">
      <w:bodyDiv w:val="1"/>
      <w:marLeft w:val="0"/>
      <w:marRight w:val="0"/>
      <w:marTop w:val="0"/>
      <w:marBottom w:val="0"/>
      <w:divBdr>
        <w:top w:val="none" w:sz="0" w:space="0" w:color="auto"/>
        <w:left w:val="none" w:sz="0" w:space="0" w:color="auto"/>
        <w:bottom w:val="none" w:sz="0" w:space="0" w:color="auto"/>
        <w:right w:val="none" w:sz="0" w:space="0" w:color="auto"/>
      </w:divBdr>
    </w:div>
    <w:div w:id="45497211">
      <w:bodyDiv w:val="1"/>
      <w:marLeft w:val="0"/>
      <w:marRight w:val="0"/>
      <w:marTop w:val="0"/>
      <w:marBottom w:val="0"/>
      <w:divBdr>
        <w:top w:val="none" w:sz="0" w:space="0" w:color="auto"/>
        <w:left w:val="none" w:sz="0" w:space="0" w:color="auto"/>
        <w:bottom w:val="none" w:sz="0" w:space="0" w:color="auto"/>
        <w:right w:val="none" w:sz="0" w:space="0" w:color="auto"/>
      </w:divBdr>
    </w:div>
    <w:div w:id="45614399">
      <w:bodyDiv w:val="1"/>
      <w:marLeft w:val="0"/>
      <w:marRight w:val="0"/>
      <w:marTop w:val="0"/>
      <w:marBottom w:val="0"/>
      <w:divBdr>
        <w:top w:val="none" w:sz="0" w:space="0" w:color="auto"/>
        <w:left w:val="none" w:sz="0" w:space="0" w:color="auto"/>
        <w:bottom w:val="none" w:sz="0" w:space="0" w:color="auto"/>
        <w:right w:val="none" w:sz="0" w:space="0" w:color="auto"/>
      </w:divBdr>
    </w:div>
    <w:div w:id="45684293">
      <w:bodyDiv w:val="1"/>
      <w:marLeft w:val="0"/>
      <w:marRight w:val="0"/>
      <w:marTop w:val="0"/>
      <w:marBottom w:val="0"/>
      <w:divBdr>
        <w:top w:val="none" w:sz="0" w:space="0" w:color="auto"/>
        <w:left w:val="none" w:sz="0" w:space="0" w:color="auto"/>
        <w:bottom w:val="none" w:sz="0" w:space="0" w:color="auto"/>
        <w:right w:val="none" w:sz="0" w:space="0" w:color="auto"/>
      </w:divBdr>
    </w:div>
    <w:div w:id="45687347">
      <w:bodyDiv w:val="1"/>
      <w:marLeft w:val="0"/>
      <w:marRight w:val="0"/>
      <w:marTop w:val="0"/>
      <w:marBottom w:val="0"/>
      <w:divBdr>
        <w:top w:val="none" w:sz="0" w:space="0" w:color="auto"/>
        <w:left w:val="none" w:sz="0" w:space="0" w:color="auto"/>
        <w:bottom w:val="none" w:sz="0" w:space="0" w:color="auto"/>
        <w:right w:val="none" w:sz="0" w:space="0" w:color="auto"/>
      </w:divBdr>
    </w:div>
    <w:div w:id="45690484">
      <w:bodyDiv w:val="1"/>
      <w:marLeft w:val="0"/>
      <w:marRight w:val="0"/>
      <w:marTop w:val="0"/>
      <w:marBottom w:val="0"/>
      <w:divBdr>
        <w:top w:val="none" w:sz="0" w:space="0" w:color="auto"/>
        <w:left w:val="none" w:sz="0" w:space="0" w:color="auto"/>
        <w:bottom w:val="none" w:sz="0" w:space="0" w:color="auto"/>
        <w:right w:val="none" w:sz="0" w:space="0" w:color="auto"/>
      </w:divBdr>
    </w:div>
    <w:div w:id="45691379">
      <w:bodyDiv w:val="1"/>
      <w:marLeft w:val="0"/>
      <w:marRight w:val="0"/>
      <w:marTop w:val="0"/>
      <w:marBottom w:val="0"/>
      <w:divBdr>
        <w:top w:val="none" w:sz="0" w:space="0" w:color="auto"/>
        <w:left w:val="none" w:sz="0" w:space="0" w:color="auto"/>
        <w:bottom w:val="none" w:sz="0" w:space="0" w:color="auto"/>
        <w:right w:val="none" w:sz="0" w:space="0" w:color="auto"/>
      </w:divBdr>
    </w:div>
    <w:div w:id="45760218">
      <w:bodyDiv w:val="1"/>
      <w:marLeft w:val="0"/>
      <w:marRight w:val="0"/>
      <w:marTop w:val="0"/>
      <w:marBottom w:val="0"/>
      <w:divBdr>
        <w:top w:val="none" w:sz="0" w:space="0" w:color="auto"/>
        <w:left w:val="none" w:sz="0" w:space="0" w:color="auto"/>
        <w:bottom w:val="none" w:sz="0" w:space="0" w:color="auto"/>
        <w:right w:val="none" w:sz="0" w:space="0" w:color="auto"/>
      </w:divBdr>
    </w:div>
    <w:div w:id="45836592">
      <w:bodyDiv w:val="1"/>
      <w:marLeft w:val="0"/>
      <w:marRight w:val="0"/>
      <w:marTop w:val="0"/>
      <w:marBottom w:val="0"/>
      <w:divBdr>
        <w:top w:val="none" w:sz="0" w:space="0" w:color="auto"/>
        <w:left w:val="none" w:sz="0" w:space="0" w:color="auto"/>
        <w:bottom w:val="none" w:sz="0" w:space="0" w:color="auto"/>
        <w:right w:val="none" w:sz="0" w:space="0" w:color="auto"/>
      </w:divBdr>
    </w:div>
    <w:div w:id="45882431">
      <w:bodyDiv w:val="1"/>
      <w:marLeft w:val="0"/>
      <w:marRight w:val="0"/>
      <w:marTop w:val="0"/>
      <w:marBottom w:val="0"/>
      <w:divBdr>
        <w:top w:val="none" w:sz="0" w:space="0" w:color="auto"/>
        <w:left w:val="none" w:sz="0" w:space="0" w:color="auto"/>
        <w:bottom w:val="none" w:sz="0" w:space="0" w:color="auto"/>
        <w:right w:val="none" w:sz="0" w:space="0" w:color="auto"/>
      </w:divBdr>
    </w:div>
    <w:div w:id="45952122">
      <w:bodyDiv w:val="1"/>
      <w:marLeft w:val="0"/>
      <w:marRight w:val="0"/>
      <w:marTop w:val="0"/>
      <w:marBottom w:val="0"/>
      <w:divBdr>
        <w:top w:val="none" w:sz="0" w:space="0" w:color="auto"/>
        <w:left w:val="none" w:sz="0" w:space="0" w:color="auto"/>
        <w:bottom w:val="none" w:sz="0" w:space="0" w:color="auto"/>
        <w:right w:val="none" w:sz="0" w:space="0" w:color="auto"/>
      </w:divBdr>
    </w:div>
    <w:div w:id="46078399">
      <w:bodyDiv w:val="1"/>
      <w:marLeft w:val="0"/>
      <w:marRight w:val="0"/>
      <w:marTop w:val="0"/>
      <w:marBottom w:val="0"/>
      <w:divBdr>
        <w:top w:val="none" w:sz="0" w:space="0" w:color="auto"/>
        <w:left w:val="none" w:sz="0" w:space="0" w:color="auto"/>
        <w:bottom w:val="none" w:sz="0" w:space="0" w:color="auto"/>
        <w:right w:val="none" w:sz="0" w:space="0" w:color="auto"/>
      </w:divBdr>
    </w:div>
    <w:div w:id="46148977">
      <w:bodyDiv w:val="1"/>
      <w:marLeft w:val="0"/>
      <w:marRight w:val="0"/>
      <w:marTop w:val="0"/>
      <w:marBottom w:val="0"/>
      <w:divBdr>
        <w:top w:val="none" w:sz="0" w:space="0" w:color="auto"/>
        <w:left w:val="none" w:sz="0" w:space="0" w:color="auto"/>
        <w:bottom w:val="none" w:sz="0" w:space="0" w:color="auto"/>
        <w:right w:val="none" w:sz="0" w:space="0" w:color="auto"/>
      </w:divBdr>
    </w:div>
    <w:div w:id="46220026">
      <w:bodyDiv w:val="1"/>
      <w:marLeft w:val="0"/>
      <w:marRight w:val="0"/>
      <w:marTop w:val="0"/>
      <w:marBottom w:val="0"/>
      <w:divBdr>
        <w:top w:val="none" w:sz="0" w:space="0" w:color="auto"/>
        <w:left w:val="none" w:sz="0" w:space="0" w:color="auto"/>
        <w:bottom w:val="none" w:sz="0" w:space="0" w:color="auto"/>
        <w:right w:val="none" w:sz="0" w:space="0" w:color="auto"/>
      </w:divBdr>
    </w:div>
    <w:div w:id="46465038">
      <w:bodyDiv w:val="1"/>
      <w:marLeft w:val="0"/>
      <w:marRight w:val="0"/>
      <w:marTop w:val="0"/>
      <w:marBottom w:val="0"/>
      <w:divBdr>
        <w:top w:val="none" w:sz="0" w:space="0" w:color="auto"/>
        <w:left w:val="none" w:sz="0" w:space="0" w:color="auto"/>
        <w:bottom w:val="none" w:sz="0" w:space="0" w:color="auto"/>
        <w:right w:val="none" w:sz="0" w:space="0" w:color="auto"/>
      </w:divBdr>
    </w:div>
    <w:div w:id="46532669">
      <w:bodyDiv w:val="1"/>
      <w:marLeft w:val="0"/>
      <w:marRight w:val="0"/>
      <w:marTop w:val="0"/>
      <w:marBottom w:val="0"/>
      <w:divBdr>
        <w:top w:val="none" w:sz="0" w:space="0" w:color="auto"/>
        <w:left w:val="none" w:sz="0" w:space="0" w:color="auto"/>
        <w:bottom w:val="none" w:sz="0" w:space="0" w:color="auto"/>
        <w:right w:val="none" w:sz="0" w:space="0" w:color="auto"/>
      </w:divBdr>
    </w:div>
    <w:div w:id="46535574">
      <w:bodyDiv w:val="1"/>
      <w:marLeft w:val="0"/>
      <w:marRight w:val="0"/>
      <w:marTop w:val="0"/>
      <w:marBottom w:val="0"/>
      <w:divBdr>
        <w:top w:val="none" w:sz="0" w:space="0" w:color="auto"/>
        <w:left w:val="none" w:sz="0" w:space="0" w:color="auto"/>
        <w:bottom w:val="none" w:sz="0" w:space="0" w:color="auto"/>
        <w:right w:val="none" w:sz="0" w:space="0" w:color="auto"/>
      </w:divBdr>
    </w:div>
    <w:div w:id="46606442">
      <w:bodyDiv w:val="1"/>
      <w:marLeft w:val="0"/>
      <w:marRight w:val="0"/>
      <w:marTop w:val="0"/>
      <w:marBottom w:val="0"/>
      <w:divBdr>
        <w:top w:val="none" w:sz="0" w:space="0" w:color="auto"/>
        <w:left w:val="none" w:sz="0" w:space="0" w:color="auto"/>
        <w:bottom w:val="none" w:sz="0" w:space="0" w:color="auto"/>
        <w:right w:val="none" w:sz="0" w:space="0" w:color="auto"/>
      </w:divBdr>
    </w:div>
    <w:div w:id="46728730">
      <w:bodyDiv w:val="1"/>
      <w:marLeft w:val="0"/>
      <w:marRight w:val="0"/>
      <w:marTop w:val="0"/>
      <w:marBottom w:val="0"/>
      <w:divBdr>
        <w:top w:val="none" w:sz="0" w:space="0" w:color="auto"/>
        <w:left w:val="none" w:sz="0" w:space="0" w:color="auto"/>
        <w:bottom w:val="none" w:sz="0" w:space="0" w:color="auto"/>
        <w:right w:val="none" w:sz="0" w:space="0" w:color="auto"/>
      </w:divBdr>
    </w:div>
    <w:div w:id="46729016">
      <w:bodyDiv w:val="1"/>
      <w:marLeft w:val="0"/>
      <w:marRight w:val="0"/>
      <w:marTop w:val="0"/>
      <w:marBottom w:val="0"/>
      <w:divBdr>
        <w:top w:val="none" w:sz="0" w:space="0" w:color="auto"/>
        <w:left w:val="none" w:sz="0" w:space="0" w:color="auto"/>
        <w:bottom w:val="none" w:sz="0" w:space="0" w:color="auto"/>
        <w:right w:val="none" w:sz="0" w:space="0" w:color="auto"/>
      </w:divBdr>
    </w:div>
    <w:div w:id="46731332">
      <w:bodyDiv w:val="1"/>
      <w:marLeft w:val="0"/>
      <w:marRight w:val="0"/>
      <w:marTop w:val="0"/>
      <w:marBottom w:val="0"/>
      <w:divBdr>
        <w:top w:val="none" w:sz="0" w:space="0" w:color="auto"/>
        <w:left w:val="none" w:sz="0" w:space="0" w:color="auto"/>
        <w:bottom w:val="none" w:sz="0" w:space="0" w:color="auto"/>
        <w:right w:val="none" w:sz="0" w:space="0" w:color="auto"/>
      </w:divBdr>
    </w:div>
    <w:div w:id="46808824">
      <w:bodyDiv w:val="1"/>
      <w:marLeft w:val="0"/>
      <w:marRight w:val="0"/>
      <w:marTop w:val="0"/>
      <w:marBottom w:val="0"/>
      <w:divBdr>
        <w:top w:val="none" w:sz="0" w:space="0" w:color="auto"/>
        <w:left w:val="none" w:sz="0" w:space="0" w:color="auto"/>
        <w:bottom w:val="none" w:sz="0" w:space="0" w:color="auto"/>
        <w:right w:val="none" w:sz="0" w:space="0" w:color="auto"/>
      </w:divBdr>
    </w:div>
    <w:div w:id="46994866">
      <w:bodyDiv w:val="1"/>
      <w:marLeft w:val="0"/>
      <w:marRight w:val="0"/>
      <w:marTop w:val="0"/>
      <w:marBottom w:val="0"/>
      <w:divBdr>
        <w:top w:val="none" w:sz="0" w:space="0" w:color="auto"/>
        <w:left w:val="none" w:sz="0" w:space="0" w:color="auto"/>
        <w:bottom w:val="none" w:sz="0" w:space="0" w:color="auto"/>
        <w:right w:val="none" w:sz="0" w:space="0" w:color="auto"/>
      </w:divBdr>
    </w:div>
    <w:div w:id="47148835">
      <w:bodyDiv w:val="1"/>
      <w:marLeft w:val="0"/>
      <w:marRight w:val="0"/>
      <w:marTop w:val="0"/>
      <w:marBottom w:val="0"/>
      <w:divBdr>
        <w:top w:val="none" w:sz="0" w:space="0" w:color="auto"/>
        <w:left w:val="none" w:sz="0" w:space="0" w:color="auto"/>
        <w:bottom w:val="none" w:sz="0" w:space="0" w:color="auto"/>
        <w:right w:val="none" w:sz="0" w:space="0" w:color="auto"/>
      </w:divBdr>
    </w:div>
    <w:div w:id="47266156">
      <w:bodyDiv w:val="1"/>
      <w:marLeft w:val="0"/>
      <w:marRight w:val="0"/>
      <w:marTop w:val="0"/>
      <w:marBottom w:val="0"/>
      <w:divBdr>
        <w:top w:val="none" w:sz="0" w:space="0" w:color="auto"/>
        <w:left w:val="none" w:sz="0" w:space="0" w:color="auto"/>
        <w:bottom w:val="none" w:sz="0" w:space="0" w:color="auto"/>
        <w:right w:val="none" w:sz="0" w:space="0" w:color="auto"/>
      </w:divBdr>
    </w:div>
    <w:div w:id="47337704">
      <w:bodyDiv w:val="1"/>
      <w:marLeft w:val="0"/>
      <w:marRight w:val="0"/>
      <w:marTop w:val="0"/>
      <w:marBottom w:val="0"/>
      <w:divBdr>
        <w:top w:val="none" w:sz="0" w:space="0" w:color="auto"/>
        <w:left w:val="none" w:sz="0" w:space="0" w:color="auto"/>
        <w:bottom w:val="none" w:sz="0" w:space="0" w:color="auto"/>
        <w:right w:val="none" w:sz="0" w:space="0" w:color="auto"/>
      </w:divBdr>
    </w:div>
    <w:div w:id="47343148">
      <w:bodyDiv w:val="1"/>
      <w:marLeft w:val="0"/>
      <w:marRight w:val="0"/>
      <w:marTop w:val="0"/>
      <w:marBottom w:val="0"/>
      <w:divBdr>
        <w:top w:val="none" w:sz="0" w:space="0" w:color="auto"/>
        <w:left w:val="none" w:sz="0" w:space="0" w:color="auto"/>
        <w:bottom w:val="none" w:sz="0" w:space="0" w:color="auto"/>
        <w:right w:val="none" w:sz="0" w:space="0" w:color="auto"/>
      </w:divBdr>
    </w:div>
    <w:div w:id="47532629">
      <w:bodyDiv w:val="1"/>
      <w:marLeft w:val="0"/>
      <w:marRight w:val="0"/>
      <w:marTop w:val="0"/>
      <w:marBottom w:val="0"/>
      <w:divBdr>
        <w:top w:val="none" w:sz="0" w:space="0" w:color="auto"/>
        <w:left w:val="none" w:sz="0" w:space="0" w:color="auto"/>
        <w:bottom w:val="none" w:sz="0" w:space="0" w:color="auto"/>
        <w:right w:val="none" w:sz="0" w:space="0" w:color="auto"/>
      </w:divBdr>
    </w:div>
    <w:div w:id="47539212">
      <w:bodyDiv w:val="1"/>
      <w:marLeft w:val="0"/>
      <w:marRight w:val="0"/>
      <w:marTop w:val="0"/>
      <w:marBottom w:val="0"/>
      <w:divBdr>
        <w:top w:val="none" w:sz="0" w:space="0" w:color="auto"/>
        <w:left w:val="none" w:sz="0" w:space="0" w:color="auto"/>
        <w:bottom w:val="none" w:sz="0" w:space="0" w:color="auto"/>
        <w:right w:val="none" w:sz="0" w:space="0" w:color="auto"/>
      </w:divBdr>
    </w:div>
    <w:div w:id="47581624">
      <w:bodyDiv w:val="1"/>
      <w:marLeft w:val="0"/>
      <w:marRight w:val="0"/>
      <w:marTop w:val="0"/>
      <w:marBottom w:val="0"/>
      <w:divBdr>
        <w:top w:val="none" w:sz="0" w:space="0" w:color="auto"/>
        <w:left w:val="none" w:sz="0" w:space="0" w:color="auto"/>
        <w:bottom w:val="none" w:sz="0" w:space="0" w:color="auto"/>
        <w:right w:val="none" w:sz="0" w:space="0" w:color="auto"/>
      </w:divBdr>
    </w:div>
    <w:div w:id="47582311">
      <w:bodyDiv w:val="1"/>
      <w:marLeft w:val="0"/>
      <w:marRight w:val="0"/>
      <w:marTop w:val="0"/>
      <w:marBottom w:val="0"/>
      <w:divBdr>
        <w:top w:val="none" w:sz="0" w:space="0" w:color="auto"/>
        <w:left w:val="none" w:sz="0" w:space="0" w:color="auto"/>
        <w:bottom w:val="none" w:sz="0" w:space="0" w:color="auto"/>
        <w:right w:val="none" w:sz="0" w:space="0" w:color="auto"/>
      </w:divBdr>
    </w:div>
    <w:div w:id="47656147">
      <w:bodyDiv w:val="1"/>
      <w:marLeft w:val="0"/>
      <w:marRight w:val="0"/>
      <w:marTop w:val="0"/>
      <w:marBottom w:val="0"/>
      <w:divBdr>
        <w:top w:val="none" w:sz="0" w:space="0" w:color="auto"/>
        <w:left w:val="none" w:sz="0" w:space="0" w:color="auto"/>
        <w:bottom w:val="none" w:sz="0" w:space="0" w:color="auto"/>
        <w:right w:val="none" w:sz="0" w:space="0" w:color="auto"/>
      </w:divBdr>
    </w:div>
    <w:div w:id="47801311">
      <w:bodyDiv w:val="1"/>
      <w:marLeft w:val="0"/>
      <w:marRight w:val="0"/>
      <w:marTop w:val="0"/>
      <w:marBottom w:val="0"/>
      <w:divBdr>
        <w:top w:val="none" w:sz="0" w:space="0" w:color="auto"/>
        <w:left w:val="none" w:sz="0" w:space="0" w:color="auto"/>
        <w:bottom w:val="none" w:sz="0" w:space="0" w:color="auto"/>
        <w:right w:val="none" w:sz="0" w:space="0" w:color="auto"/>
      </w:divBdr>
    </w:div>
    <w:div w:id="47806526">
      <w:bodyDiv w:val="1"/>
      <w:marLeft w:val="0"/>
      <w:marRight w:val="0"/>
      <w:marTop w:val="0"/>
      <w:marBottom w:val="0"/>
      <w:divBdr>
        <w:top w:val="none" w:sz="0" w:space="0" w:color="auto"/>
        <w:left w:val="none" w:sz="0" w:space="0" w:color="auto"/>
        <w:bottom w:val="none" w:sz="0" w:space="0" w:color="auto"/>
        <w:right w:val="none" w:sz="0" w:space="0" w:color="auto"/>
      </w:divBdr>
    </w:div>
    <w:div w:id="47844643">
      <w:bodyDiv w:val="1"/>
      <w:marLeft w:val="0"/>
      <w:marRight w:val="0"/>
      <w:marTop w:val="0"/>
      <w:marBottom w:val="0"/>
      <w:divBdr>
        <w:top w:val="none" w:sz="0" w:space="0" w:color="auto"/>
        <w:left w:val="none" w:sz="0" w:space="0" w:color="auto"/>
        <w:bottom w:val="none" w:sz="0" w:space="0" w:color="auto"/>
        <w:right w:val="none" w:sz="0" w:space="0" w:color="auto"/>
      </w:divBdr>
    </w:div>
    <w:div w:id="47849912">
      <w:bodyDiv w:val="1"/>
      <w:marLeft w:val="0"/>
      <w:marRight w:val="0"/>
      <w:marTop w:val="0"/>
      <w:marBottom w:val="0"/>
      <w:divBdr>
        <w:top w:val="none" w:sz="0" w:space="0" w:color="auto"/>
        <w:left w:val="none" w:sz="0" w:space="0" w:color="auto"/>
        <w:bottom w:val="none" w:sz="0" w:space="0" w:color="auto"/>
        <w:right w:val="none" w:sz="0" w:space="0" w:color="auto"/>
      </w:divBdr>
    </w:div>
    <w:div w:id="47921587">
      <w:bodyDiv w:val="1"/>
      <w:marLeft w:val="0"/>
      <w:marRight w:val="0"/>
      <w:marTop w:val="0"/>
      <w:marBottom w:val="0"/>
      <w:divBdr>
        <w:top w:val="none" w:sz="0" w:space="0" w:color="auto"/>
        <w:left w:val="none" w:sz="0" w:space="0" w:color="auto"/>
        <w:bottom w:val="none" w:sz="0" w:space="0" w:color="auto"/>
        <w:right w:val="none" w:sz="0" w:space="0" w:color="auto"/>
      </w:divBdr>
    </w:div>
    <w:div w:id="47922749">
      <w:bodyDiv w:val="1"/>
      <w:marLeft w:val="0"/>
      <w:marRight w:val="0"/>
      <w:marTop w:val="0"/>
      <w:marBottom w:val="0"/>
      <w:divBdr>
        <w:top w:val="none" w:sz="0" w:space="0" w:color="auto"/>
        <w:left w:val="none" w:sz="0" w:space="0" w:color="auto"/>
        <w:bottom w:val="none" w:sz="0" w:space="0" w:color="auto"/>
        <w:right w:val="none" w:sz="0" w:space="0" w:color="auto"/>
      </w:divBdr>
    </w:div>
    <w:div w:id="47997423">
      <w:bodyDiv w:val="1"/>
      <w:marLeft w:val="0"/>
      <w:marRight w:val="0"/>
      <w:marTop w:val="0"/>
      <w:marBottom w:val="0"/>
      <w:divBdr>
        <w:top w:val="none" w:sz="0" w:space="0" w:color="auto"/>
        <w:left w:val="none" w:sz="0" w:space="0" w:color="auto"/>
        <w:bottom w:val="none" w:sz="0" w:space="0" w:color="auto"/>
        <w:right w:val="none" w:sz="0" w:space="0" w:color="auto"/>
      </w:divBdr>
    </w:div>
    <w:div w:id="48001083">
      <w:bodyDiv w:val="1"/>
      <w:marLeft w:val="0"/>
      <w:marRight w:val="0"/>
      <w:marTop w:val="0"/>
      <w:marBottom w:val="0"/>
      <w:divBdr>
        <w:top w:val="none" w:sz="0" w:space="0" w:color="auto"/>
        <w:left w:val="none" w:sz="0" w:space="0" w:color="auto"/>
        <w:bottom w:val="none" w:sz="0" w:space="0" w:color="auto"/>
        <w:right w:val="none" w:sz="0" w:space="0" w:color="auto"/>
      </w:divBdr>
    </w:div>
    <w:div w:id="48191285">
      <w:bodyDiv w:val="1"/>
      <w:marLeft w:val="0"/>
      <w:marRight w:val="0"/>
      <w:marTop w:val="0"/>
      <w:marBottom w:val="0"/>
      <w:divBdr>
        <w:top w:val="none" w:sz="0" w:space="0" w:color="auto"/>
        <w:left w:val="none" w:sz="0" w:space="0" w:color="auto"/>
        <w:bottom w:val="none" w:sz="0" w:space="0" w:color="auto"/>
        <w:right w:val="none" w:sz="0" w:space="0" w:color="auto"/>
      </w:divBdr>
    </w:div>
    <w:div w:id="48237914">
      <w:bodyDiv w:val="1"/>
      <w:marLeft w:val="0"/>
      <w:marRight w:val="0"/>
      <w:marTop w:val="0"/>
      <w:marBottom w:val="0"/>
      <w:divBdr>
        <w:top w:val="none" w:sz="0" w:space="0" w:color="auto"/>
        <w:left w:val="none" w:sz="0" w:space="0" w:color="auto"/>
        <w:bottom w:val="none" w:sz="0" w:space="0" w:color="auto"/>
        <w:right w:val="none" w:sz="0" w:space="0" w:color="auto"/>
      </w:divBdr>
    </w:div>
    <w:div w:id="48307494">
      <w:bodyDiv w:val="1"/>
      <w:marLeft w:val="0"/>
      <w:marRight w:val="0"/>
      <w:marTop w:val="0"/>
      <w:marBottom w:val="0"/>
      <w:divBdr>
        <w:top w:val="none" w:sz="0" w:space="0" w:color="auto"/>
        <w:left w:val="none" w:sz="0" w:space="0" w:color="auto"/>
        <w:bottom w:val="none" w:sz="0" w:space="0" w:color="auto"/>
        <w:right w:val="none" w:sz="0" w:space="0" w:color="auto"/>
      </w:divBdr>
    </w:div>
    <w:div w:id="48308059">
      <w:bodyDiv w:val="1"/>
      <w:marLeft w:val="0"/>
      <w:marRight w:val="0"/>
      <w:marTop w:val="0"/>
      <w:marBottom w:val="0"/>
      <w:divBdr>
        <w:top w:val="none" w:sz="0" w:space="0" w:color="auto"/>
        <w:left w:val="none" w:sz="0" w:space="0" w:color="auto"/>
        <w:bottom w:val="none" w:sz="0" w:space="0" w:color="auto"/>
        <w:right w:val="none" w:sz="0" w:space="0" w:color="auto"/>
      </w:divBdr>
    </w:div>
    <w:div w:id="48313018">
      <w:bodyDiv w:val="1"/>
      <w:marLeft w:val="0"/>
      <w:marRight w:val="0"/>
      <w:marTop w:val="0"/>
      <w:marBottom w:val="0"/>
      <w:divBdr>
        <w:top w:val="none" w:sz="0" w:space="0" w:color="auto"/>
        <w:left w:val="none" w:sz="0" w:space="0" w:color="auto"/>
        <w:bottom w:val="none" w:sz="0" w:space="0" w:color="auto"/>
        <w:right w:val="none" w:sz="0" w:space="0" w:color="auto"/>
      </w:divBdr>
    </w:div>
    <w:div w:id="48382651">
      <w:bodyDiv w:val="1"/>
      <w:marLeft w:val="0"/>
      <w:marRight w:val="0"/>
      <w:marTop w:val="0"/>
      <w:marBottom w:val="0"/>
      <w:divBdr>
        <w:top w:val="none" w:sz="0" w:space="0" w:color="auto"/>
        <w:left w:val="none" w:sz="0" w:space="0" w:color="auto"/>
        <w:bottom w:val="none" w:sz="0" w:space="0" w:color="auto"/>
        <w:right w:val="none" w:sz="0" w:space="0" w:color="auto"/>
      </w:divBdr>
    </w:div>
    <w:div w:id="48386464">
      <w:bodyDiv w:val="1"/>
      <w:marLeft w:val="0"/>
      <w:marRight w:val="0"/>
      <w:marTop w:val="0"/>
      <w:marBottom w:val="0"/>
      <w:divBdr>
        <w:top w:val="none" w:sz="0" w:space="0" w:color="auto"/>
        <w:left w:val="none" w:sz="0" w:space="0" w:color="auto"/>
        <w:bottom w:val="none" w:sz="0" w:space="0" w:color="auto"/>
        <w:right w:val="none" w:sz="0" w:space="0" w:color="auto"/>
      </w:divBdr>
    </w:div>
    <w:div w:id="48459931">
      <w:bodyDiv w:val="1"/>
      <w:marLeft w:val="0"/>
      <w:marRight w:val="0"/>
      <w:marTop w:val="0"/>
      <w:marBottom w:val="0"/>
      <w:divBdr>
        <w:top w:val="none" w:sz="0" w:space="0" w:color="auto"/>
        <w:left w:val="none" w:sz="0" w:space="0" w:color="auto"/>
        <w:bottom w:val="none" w:sz="0" w:space="0" w:color="auto"/>
        <w:right w:val="none" w:sz="0" w:space="0" w:color="auto"/>
      </w:divBdr>
    </w:div>
    <w:div w:id="48462279">
      <w:bodyDiv w:val="1"/>
      <w:marLeft w:val="0"/>
      <w:marRight w:val="0"/>
      <w:marTop w:val="0"/>
      <w:marBottom w:val="0"/>
      <w:divBdr>
        <w:top w:val="none" w:sz="0" w:space="0" w:color="auto"/>
        <w:left w:val="none" w:sz="0" w:space="0" w:color="auto"/>
        <w:bottom w:val="none" w:sz="0" w:space="0" w:color="auto"/>
        <w:right w:val="none" w:sz="0" w:space="0" w:color="auto"/>
      </w:divBdr>
    </w:div>
    <w:div w:id="48500688">
      <w:bodyDiv w:val="1"/>
      <w:marLeft w:val="0"/>
      <w:marRight w:val="0"/>
      <w:marTop w:val="0"/>
      <w:marBottom w:val="0"/>
      <w:divBdr>
        <w:top w:val="none" w:sz="0" w:space="0" w:color="auto"/>
        <w:left w:val="none" w:sz="0" w:space="0" w:color="auto"/>
        <w:bottom w:val="none" w:sz="0" w:space="0" w:color="auto"/>
        <w:right w:val="none" w:sz="0" w:space="0" w:color="auto"/>
      </w:divBdr>
    </w:div>
    <w:div w:id="48502751">
      <w:bodyDiv w:val="1"/>
      <w:marLeft w:val="0"/>
      <w:marRight w:val="0"/>
      <w:marTop w:val="0"/>
      <w:marBottom w:val="0"/>
      <w:divBdr>
        <w:top w:val="none" w:sz="0" w:space="0" w:color="auto"/>
        <w:left w:val="none" w:sz="0" w:space="0" w:color="auto"/>
        <w:bottom w:val="none" w:sz="0" w:space="0" w:color="auto"/>
        <w:right w:val="none" w:sz="0" w:space="0" w:color="auto"/>
      </w:divBdr>
    </w:div>
    <w:div w:id="48573187">
      <w:bodyDiv w:val="1"/>
      <w:marLeft w:val="0"/>
      <w:marRight w:val="0"/>
      <w:marTop w:val="0"/>
      <w:marBottom w:val="0"/>
      <w:divBdr>
        <w:top w:val="none" w:sz="0" w:space="0" w:color="auto"/>
        <w:left w:val="none" w:sz="0" w:space="0" w:color="auto"/>
        <w:bottom w:val="none" w:sz="0" w:space="0" w:color="auto"/>
        <w:right w:val="none" w:sz="0" w:space="0" w:color="auto"/>
      </w:divBdr>
    </w:div>
    <w:div w:id="48573713">
      <w:bodyDiv w:val="1"/>
      <w:marLeft w:val="0"/>
      <w:marRight w:val="0"/>
      <w:marTop w:val="0"/>
      <w:marBottom w:val="0"/>
      <w:divBdr>
        <w:top w:val="none" w:sz="0" w:space="0" w:color="auto"/>
        <w:left w:val="none" w:sz="0" w:space="0" w:color="auto"/>
        <w:bottom w:val="none" w:sz="0" w:space="0" w:color="auto"/>
        <w:right w:val="none" w:sz="0" w:space="0" w:color="auto"/>
      </w:divBdr>
    </w:div>
    <w:div w:id="48648110">
      <w:bodyDiv w:val="1"/>
      <w:marLeft w:val="0"/>
      <w:marRight w:val="0"/>
      <w:marTop w:val="0"/>
      <w:marBottom w:val="0"/>
      <w:divBdr>
        <w:top w:val="none" w:sz="0" w:space="0" w:color="auto"/>
        <w:left w:val="none" w:sz="0" w:space="0" w:color="auto"/>
        <w:bottom w:val="none" w:sz="0" w:space="0" w:color="auto"/>
        <w:right w:val="none" w:sz="0" w:space="0" w:color="auto"/>
      </w:divBdr>
    </w:div>
    <w:div w:id="48697510">
      <w:bodyDiv w:val="1"/>
      <w:marLeft w:val="0"/>
      <w:marRight w:val="0"/>
      <w:marTop w:val="0"/>
      <w:marBottom w:val="0"/>
      <w:divBdr>
        <w:top w:val="none" w:sz="0" w:space="0" w:color="auto"/>
        <w:left w:val="none" w:sz="0" w:space="0" w:color="auto"/>
        <w:bottom w:val="none" w:sz="0" w:space="0" w:color="auto"/>
        <w:right w:val="none" w:sz="0" w:space="0" w:color="auto"/>
      </w:divBdr>
    </w:div>
    <w:div w:id="48919296">
      <w:bodyDiv w:val="1"/>
      <w:marLeft w:val="0"/>
      <w:marRight w:val="0"/>
      <w:marTop w:val="0"/>
      <w:marBottom w:val="0"/>
      <w:divBdr>
        <w:top w:val="none" w:sz="0" w:space="0" w:color="auto"/>
        <w:left w:val="none" w:sz="0" w:space="0" w:color="auto"/>
        <w:bottom w:val="none" w:sz="0" w:space="0" w:color="auto"/>
        <w:right w:val="none" w:sz="0" w:space="0" w:color="auto"/>
      </w:divBdr>
    </w:div>
    <w:div w:id="48965264">
      <w:bodyDiv w:val="1"/>
      <w:marLeft w:val="0"/>
      <w:marRight w:val="0"/>
      <w:marTop w:val="0"/>
      <w:marBottom w:val="0"/>
      <w:divBdr>
        <w:top w:val="none" w:sz="0" w:space="0" w:color="auto"/>
        <w:left w:val="none" w:sz="0" w:space="0" w:color="auto"/>
        <w:bottom w:val="none" w:sz="0" w:space="0" w:color="auto"/>
        <w:right w:val="none" w:sz="0" w:space="0" w:color="auto"/>
      </w:divBdr>
    </w:div>
    <w:div w:id="49034923">
      <w:bodyDiv w:val="1"/>
      <w:marLeft w:val="0"/>
      <w:marRight w:val="0"/>
      <w:marTop w:val="0"/>
      <w:marBottom w:val="0"/>
      <w:divBdr>
        <w:top w:val="none" w:sz="0" w:space="0" w:color="auto"/>
        <w:left w:val="none" w:sz="0" w:space="0" w:color="auto"/>
        <w:bottom w:val="none" w:sz="0" w:space="0" w:color="auto"/>
        <w:right w:val="none" w:sz="0" w:space="0" w:color="auto"/>
      </w:divBdr>
    </w:div>
    <w:div w:id="49043753">
      <w:bodyDiv w:val="1"/>
      <w:marLeft w:val="0"/>
      <w:marRight w:val="0"/>
      <w:marTop w:val="0"/>
      <w:marBottom w:val="0"/>
      <w:divBdr>
        <w:top w:val="none" w:sz="0" w:space="0" w:color="auto"/>
        <w:left w:val="none" w:sz="0" w:space="0" w:color="auto"/>
        <w:bottom w:val="none" w:sz="0" w:space="0" w:color="auto"/>
        <w:right w:val="none" w:sz="0" w:space="0" w:color="auto"/>
      </w:divBdr>
    </w:div>
    <w:div w:id="49227487">
      <w:bodyDiv w:val="1"/>
      <w:marLeft w:val="0"/>
      <w:marRight w:val="0"/>
      <w:marTop w:val="0"/>
      <w:marBottom w:val="0"/>
      <w:divBdr>
        <w:top w:val="none" w:sz="0" w:space="0" w:color="auto"/>
        <w:left w:val="none" w:sz="0" w:space="0" w:color="auto"/>
        <w:bottom w:val="none" w:sz="0" w:space="0" w:color="auto"/>
        <w:right w:val="none" w:sz="0" w:space="0" w:color="auto"/>
      </w:divBdr>
    </w:div>
    <w:div w:id="49235868">
      <w:bodyDiv w:val="1"/>
      <w:marLeft w:val="0"/>
      <w:marRight w:val="0"/>
      <w:marTop w:val="0"/>
      <w:marBottom w:val="0"/>
      <w:divBdr>
        <w:top w:val="none" w:sz="0" w:space="0" w:color="auto"/>
        <w:left w:val="none" w:sz="0" w:space="0" w:color="auto"/>
        <w:bottom w:val="none" w:sz="0" w:space="0" w:color="auto"/>
        <w:right w:val="none" w:sz="0" w:space="0" w:color="auto"/>
      </w:divBdr>
    </w:div>
    <w:div w:id="49304083">
      <w:bodyDiv w:val="1"/>
      <w:marLeft w:val="0"/>
      <w:marRight w:val="0"/>
      <w:marTop w:val="0"/>
      <w:marBottom w:val="0"/>
      <w:divBdr>
        <w:top w:val="none" w:sz="0" w:space="0" w:color="auto"/>
        <w:left w:val="none" w:sz="0" w:space="0" w:color="auto"/>
        <w:bottom w:val="none" w:sz="0" w:space="0" w:color="auto"/>
        <w:right w:val="none" w:sz="0" w:space="0" w:color="auto"/>
      </w:divBdr>
    </w:div>
    <w:div w:id="49351831">
      <w:bodyDiv w:val="1"/>
      <w:marLeft w:val="0"/>
      <w:marRight w:val="0"/>
      <w:marTop w:val="0"/>
      <w:marBottom w:val="0"/>
      <w:divBdr>
        <w:top w:val="none" w:sz="0" w:space="0" w:color="auto"/>
        <w:left w:val="none" w:sz="0" w:space="0" w:color="auto"/>
        <w:bottom w:val="none" w:sz="0" w:space="0" w:color="auto"/>
        <w:right w:val="none" w:sz="0" w:space="0" w:color="auto"/>
      </w:divBdr>
    </w:div>
    <w:div w:id="49426203">
      <w:bodyDiv w:val="1"/>
      <w:marLeft w:val="0"/>
      <w:marRight w:val="0"/>
      <w:marTop w:val="0"/>
      <w:marBottom w:val="0"/>
      <w:divBdr>
        <w:top w:val="none" w:sz="0" w:space="0" w:color="auto"/>
        <w:left w:val="none" w:sz="0" w:space="0" w:color="auto"/>
        <w:bottom w:val="none" w:sz="0" w:space="0" w:color="auto"/>
        <w:right w:val="none" w:sz="0" w:space="0" w:color="auto"/>
      </w:divBdr>
    </w:div>
    <w:div w:id="49427238">
      <w:bodyDiv w:val="1"/>
      <w:marLeft w:val="0"/>
      <w:marRight w:val="0"/>
      <w:marTop w:val="0"/>
      <w:marBottom w:val="0"/>
      <w:divBdr>
        <w:top w:val="none" w:sz="0" w:space="0" w:color="auto"/>
        <w:left w:val="none" w:sz="0" w:space="0" w:color="auto"/>
        <w:bottom w:val="none" w:sz="0" w:space="0" w:color="auto"/>
        <w:right w:val="none" w:sz="0" w:space="0" w:color="auto"/>
      </w:divBdr>
    </w:div>
    <w:div w:id="49428393">
      <w:bodyDiv w:val="1"/>
      <w:marLeft w:val="0"/>
      <w:marRight w:val="0"/>
      <w:marTop w:val="0"/>
      <w:marBottom w:val="0"/>
      <w:divBdr>
        <w:top w:val="none" w:sz="0" w:space="0" w:color="auto"/>
        <w:left w:val="none" w:sz="0" w:space="0" w:color="auto"/>
        <w:bottom w:val="none" w:sz="0" w:space="0" w:color="auto"/>
        <w:right w:val="none" w:sz="0" w:space="0" w:color="auto"/>
      </w:divBdr>
    </w:div>
    <w:div w:id="49573691">
      <w:bodyDiv w:val="1"/>
      <w:marLeft w:val="0"/>
      <w:marRight w:val="0"/>
      <w:marTop w:val="0"/>
      <w:marBottom w:val="0"/>
      <w:divBdr>
        <w:top w:val="none" w:sz="0" w:space="0" w:color="auto"/>
        <w:left w:val="none" w:sz="0" w:space="0" w:color="auto"/>
        <w:bottom w:val="none" w:sz="0" w:space="0" w:color="auto"/>
        <w:right w:val="none" w:sz="0" w:space="0" w:color="auto"/>
      </w:divBdr>
    </w:div>
    <w:div w:id="49576949">
      <w:bodyDiv w:val="1"/>
      <w:marLeft w:val="0"/>
      <w:marRight w:val="0"/>
      <w:marTop w:val="0"/>
      <w:marBottom w:val="0"/>
      <w:divBdr>
        <w:top w:val="none" w:sz="0" w:space="0" w:color="auto"/>
        <w:left w:val="none" w:sz="0" w:space="0" w:color="auto"/>
        <w:bottom w:val="none" w:sz="0" w:space="0" w:color="auto"/>
        <w:right w:val="none" w:sz="0" w:space="0" w:color="auto"/>
      </w:divBdr>
    </w:div>
    <w:div w:id="49621239">
      <w:bodyDiv w:val="1"/>
      <w:marLeft w:val="0"/>
      <w:marRight w:val="0"/>
      <w:marTop w:val="0"/>
      <w:marBottom w:val="0"/>
      <w:divBdr>
        <w:top w:val="none" w:sz="0" w:space="0" w:color="auto"/>
        <w:left w:val="none" w:sz="0" w:space="0" w:color="auto"/>
        <w:bottom w:val="none" w:sz="0" w:space="0" w:color="auto"/>
        <w:right w:val="none" w:sz="0" w:space="0" w:color="auto"/>
      </w:divBdr>
    </w:div>
    <w:div w:id="49964196">
      <w:bodyDiv w:val="1"/>
      <w:marLeft w:val="0"/>
      <w:marRight w:val="0"/>
      <w:marTop w:val="0"/>
      <w:marBottom w:val="0"/>
      <w:divBdr>
        <w:top w:val="none" w:sz="0" w:space="0" w:color="auto"/>
        <w:left w:val="none" w:sz="0" w:space="0" w:color="auto"/>
        <w:bottom w:val="none" w:sz="0" w:space="0" w:color="auto"/>
        <w:right w:val="none" w:sz="0" w:space="0" w:color="auto"/>
      </w:divBdr>
    </w:div>
    <w:div w:id="49966897">
      <w:bodyDiv w:val="1"/>
      <w:marLeft w:val="0"/>
      <w:marRight w:val="0"/>
      <w:marTop w:val="0"/>
      <w:marBottom w:val="0"/>
      <w:divBdr>
        <w:top w:val="none" w:sz="0" w:space="0" w:color="auto"/>
        <w:left w:val="none" w:sz="0" w:space="0" w:color="auto"/>
        <w:bottom w:val="none" w:sz="0" w:space="0" w:color="auto"/>
        <w:right w:val="none" w:sz="0" w:space="0" w:color="auto"/>
      </w:divBdr>
    </w:div>
    <w:div w:id="50077477">
      <w:bodyDiv w:val="1"/>
      <w:marLeft w:val="0"/>
      <w:marRight w:val="0"/>
      <w:marTop w:val="0"/>
      <w:marBottom w:val="0"/>
      <w:divBdr>
        <w:top w:val="none" w:sz="0" w:space="0" w:color="auto"/>
        <w:left w:val="none" w:sz="0" w:space="0" w:color="auto"/>
        <w:bottom w:val="none" w:sz="0" w:space="0" w:color="auto"/>
        <w:right w:val="none" w:sz="0" w:space="0" w:color="auto"/>
      </w:divBdr>
    </w:div>
    <w:div w:id="50157600">
      <w:bodyDiv w:val="1"/>
      <w:marLeft w:val="0"/>
      <w:marRight w:val="0"/>
      <w:marTop w:val="0"/>
      <w:marBottom w:val="0"/>
      <w:divBdr>
        <w:top w:val="none" w:sz="0" w:space="0" w:color="auto"/>
        <w:left w:val="none" w:sz="0" w:space="0" w:color="auto"/>
        <w:bottom w:val="none" w:sz="0" w:space="0" w:color="auto"/>
        <w:right w:val="none" w:sz="0" w:space="0" w:color="auto"/>
      </w:divBdr>
    </w:div>
    <w:div w:id="50278101">
      <w:bodyDiv w:val="1"/>
      <w:marLeft w:val="0"/>
      <w:marRight w:val="0"/>
      <w:marTop w:val="0"/>
      <w:marBottom w:val="0"/>
      <w:divBdr>
        <w:top w:val="none" w:sz="0" w:space="0" w:color="auto"/>
        <w:left w:val="none" w:sz="0" w:space="0" w:color="auto"/>
        <w:bottom w:val="none" w:sz="0" w:space="0" w:color="auto"/>
        <w:right w:val="none" w:sz="0" w:space="0" w:color="auto"/>
      </w:divBdr>
    </w:div>
    <w:div w:id="50349619">
      <w:bodyDiv w:val="1"/>
      <w:marLeft w:val="0"/>
      <w:marRight w:val="0"/>
      <w:marTop w:val="0"/>
      <w:marBottom w:val="0"/>
      <w:divBdr>
        <w:top w:val="none" w:sz="0" w:space="0" w:color="auto"/>
        <w:left w:val="none" w:sz="0" w:space="0" w:color="auto"/>
        <w:bottom w:val="none" w:sz="0" w:space="0" w:color="auto"/>
        <w:right w:val="none" w:sz="0" w:space="0" w:color="auto"/>
      </w:divBdr>
    </w:div>
    <w:div w:id="50466370">
      <w:bodyDiv w:val="1"/>
      <w:marLeft w:val="0"/>
      <w:marRight w:val="0"/>
      <w:marTop w:val="0"/>
      <w:marBottom w:val="0"/>
      <w:divBdr>
        <w:top w:val="none" w:sz="0" w:space="0" w:color="auto"/>
        <w:left w:val="none" w:sz="0" w:space="0" w:color="auto"/>
        <w:bottom w:val="none" w:sz="0" w:space="0" w:color="auto"/>
        <w:right w:val="none" w:sz="0" w:space="0" w:color="auto"/>
      </w:divBdr>
    </w:div>
    <w:div w:id="50538756">
      <w:bodyDiv w:val="1"/>
      <w:marLeft w:val="0"/>
      <w:marRight w:val="0"/>
      <w:marTop w:val="0"/>
      <w:marBottom w:val="0"/>
      <w:divBdr>
        <w:top w:val="none" w:sz="0" w:space="0" w:color="auto"/>
        <w:left w:val="none" w:sz="0" w:space="0" w:color="auto"/>
        <w:bottom w:val="none" w:sz="0" w:space="0" w:color="auto"/>
        <w:right w:val="none" w:sz="0" w:space="0" w:color="auto"/>
      </w:divBdr>
    </w:div>
    <w:div w:id="50883507">
      <w:bodyDiv w:val="1"/>
      <w:marLeft w:val="0"/>
      <w:marRight w:val="0"/>
      <w:marTop w:val="0"/>
      <w:marBottom w:val="0"/>
      <w:divBdr>
        <w:top w:val="none" w:sz="0" w:space="0" w:color="auto"/>
        <w:left w:val="none" w:sz="0" w:space="0" w:color="auto"/>
        <w:bottom w:val="none" w:sz="0" w:space="0" w:color="auto"/>
        <w:right w:val="none" w:sz="0" w:space="0" w:color="auto"/>
      </w:divBdr>
    </w:div>
    <w:div w:id="51001708">
      <w:bodyDiv w:val="1"/>
      <w:marLeft w:val="0"/>
      <w:marRight w:val="0"/>
      <w:marTop w:val="0"/>
      <w:marBottom w:val="0"/>
      <w:divBdr>
        <w:top w:val="none" w:sz="0" w:space="0" w:color="auto"/>
        <w:left w:val="none" w:sz="0" w:space="0" w:color="auto"/>
        <w:bottom w:val="none" w:sz="0" w:space="0" w:color="auto"/>
        <w:right w:val="none" w:sz="0" w:space="0" w:color="auto"/>
      </w:divBdr>
    </w:div>
    <w:div w:id="51008535">
      <w:bodyDiv w:val="1"/>
      <w:marLeft w:val="0"/>
      <w:marRight w:val="0"/>
      <w:marTop w:val="0"/>
      <w:marBottom w:val="0"/>
      <w:divBdr>
        <w:top w:val="none" w:sz="0" w:space="0" w:color="auto"/>
        <w:left w:val="none" w:sz="0" w:space="0" w:color="auto"/>
        <w:bottom w:val="none" w:sz="0" w:space="0" w:color="auto"/>
        <w:right w:val="none" w:sz="0" w:space="0" w:color="auto"/>
      </w:divBdr>
    </w:div>
    <w:div w:id="51195710">
      <w:bodyDiv w:val="1"/>
      <w:marLeft w:val="0"/>
      <w:marRight w:val="0"/>
      <w:marTop w:val="0"/>
      <w:marBottom w:val="0"/>
      <w:divBdr>
        <w:top w:val="none" w:sz="0" w:space="0" w:color="auto"/>
        <w:left w:val="none" w:sz="0" w:space="0" w:color="auto"/>
        <w:bottom w:val="none" w:sz="0" w:space="0" w:color="auto"/>
        <w:right w:val="none" w:sz="0" w:space="0" w:color="auto"/>
      </w:divBdr>
    </w:div>
    <w:div w:id="51272618">
      <w:bodyDiv w:val="1"/>
      <w:marLeft w:val="0"/>
      <w:marRight w:val="0"/>
      <w:marTop w:val="0"/>
      <w:marBottom w:val="0"/>
      <w:divBdr>
        <w:top w:val="none" w:sz="0" w:space="0" w:color="auto"/>
        <w:left w:val="none" w:sz="0" w:space="0" w:color="auto"/>
        <w:bottom w:val="none" w:sz="0" w:space="0" w:color="auto"/>
        <w:right w:val="none" w:sz="0" w:space="0" w:color="auto"/>
      </w:divBdr>
    </w:div>
    <w:div w:id="51276612">
      <w:bodyDiv w:val="1"/>
      <w:marLeft w:val="0"/>
      <w:marRight w:val="0"/>
      <w:marTop w:val="0"/>
      <w:marBottom w:val="0"/>
      <w:divBdr>
        <w:top w:val="none" w:sz="0" w:space="0" w:color="auto"/>
        <w:left w:val="none" w:sz="0" w:space="0" w:color="auto"/>
        <w:bottom w:val="none" w:sz="0" w:space="0" w:color="auto"/>
        <w:right w:val="none" w:sz="0" w:space="0" w:color="auto"/>
      </w:divBdr>
    </w:div>
    <w:div w:id="51395845">
      <w:bodyDiv w:val="1"/>
      <w:marLeft w:val="0"/>
      <w:marRight w:val="0"/>
      <w:marTop w:val="0"/>
      <w:marBottom w:val="0"/>
      <w:divBdr>
        <w:top w:val="none" w:sz="0" w:space="0" w:color="auto"/>
        <w:left w:val="none" w:sz="0" w:space="0" w:color="auto"/>
        <w:bottom w:val="none" w:sz="0" w:space="0" w:color="auto"/>
        <w:right w:val="none" w:sz="0" w:space="0" w:color="auto"/>
      </w:divBdr>
    </w:div>
    <w:div w:id="51539319">
      <w:bodyDiv w:val="1"/>
      <w:marLeft w:val="0"/>
      <w:marRight w:val="0"/>
      <w:marTop w:val="0"/>
      <w:marBottom w:val="0"/>
      <w:divBdr>
        <w:top w:val="none" w:sz="0" w:space="0" w:color="auto"/>
        <w:left w:val="none" w:sz="0" w:space="0" w:color="auto"/>
        <w:bottom w:val="none" w:sz="0" w:space="0" w:color="auto"/>
        <w:right w:val="none" w:sz="0" w:space="0" w:color="auto"/>
      </w:divBdr>
    </w:div>
    <w:div w:id="51541862">
      <w:bodyDiv w:val="1"/>
      <w:marLeft w:val="0"/>
      <w:marRight w:val="0"/>
      <w:marTop w:val="0"/>
      <w:marBottom w:val="0"/>
      <w:divBdr>
        <w:top w:val="none" w:sz="0" w:space="0" w:color="auto"/>
        <w:left w:val="none" w:sz="0" w:space="0" w:color="auto"/>
        <w:bottom w:val="none" w:sz="0" w:space="0" w:color="auto"/>
        <w:right w:val="none" w:sz="0" w:space="0" w:color="auto"/>
      </w:divBdr>
    </w:div>
    <w:div w:id="51658038">
      <w:bodyDiv w:val="1"/>
      <w:marLeft w:val="0"/>
      <w:marRight w:val="0"/>
      <w:marTop w:val="0"/>
      <w:marBottom w:val="0"/>
      <w:divBdr>
        <w:top w:val="none" w:sz="0" w:space="0" w:color="auto"/>
        <w:left w:val="none" w:sz="0" w:space="0" w:color="auto"/>
        <w:bottom w:val="none" w:sz="0" w:space="0" w:color="auto"/>
        <w:right w:val="none" w:sz="0" w:space="0" w:color="auto"/>
      </w:divBdr>
    </w:div>
    <w:div w:id="51658486">
      <w:bodyDiv w:val="1"/>
      <w:marLeft w:val="0"/>
      <w:marRight w:val="0"/>
      <w:marTop w:val="0"/>
      <w:marBottom w:val="0"/>
      <w:divBdr>
        <w:top w:val="none" w:sz="0" w:space="0" w:color="auto"/>
        <w:left w:val="none" w:sz="0" w:space="0" w:color="auto"/>
        <w:bottom w:val="none" w:sz="0" w:space="0" w:color="auto"/>
        <w:right w:val="none" w:sz="0" w:space="0" w:color="auto"/>
      </w:divBdr>
    </w:div>
    <w:div w:id="51661700">
      <w:bodyDiv w:val="1"/>
      <w:marLeft w:val="0"/>
      <w:marRight w:val="0"/>
      <w:marTop w:val="0"/>
      <w:marBottom w:val="0"/>
      <w:divBdr>
        <w:top w:val="none" w:sz="0" w:space="0" w:color="auto"/>
        <w:left w:val="none" w:sz="0" w:space="0" w:color="auto"/>
        <w:bottom w:val="none" w:sz="0" w:space="0" w:color="auto"/>
        <w:right w:val="none" w:sz="0" w:space="0" w:color="auto"/>
      </w:divBdr>
    </w:div>
    <w:div w:id="51663966">
      <w:bodyDiv w:val="1"/>
      <w:marLeft w:val="0"/>
      <w:marRight w:val="0"/>
      <w:marTop w:val="0"/>
      <w:marBottom w:val="0"/>
      <w:divBdr>
        <w:top w:val="none" w:sz="0" w:space="0" w:color="auto"/>
        <w:left w:val="none" w:sz="0" w:space="0" w:color="auto"/>
        <w:bottom w:val="none" w:sz="0" w:space="0" w:color="auto"/>
        <w:right w:val="none" w:sz="0" w:space="0" w:color="auto"/>
      </w:divBdr>
    </w:div>
    <w:div w:id="51731028">
      <w:bodyDiv w:val="1"/>
      <w:marLeft w:val="0"/>
      <w:marRight w:val="0"/>
      <w:marTop w:val="0"/>
      <w:marBottom w:val="0"/>
      <w:divBdr>
        <w:top w:val="none" w:sz="0" w:space="0" w:color="auto"/>
        <w:left w:val="none" w:sz="0" w:space="0" w:color="auto"/>
        <w:bottom w:val="none" w:sz="0" w:space="0" w:color="auto"/>
        <w:right w:val="none" w:sz="0" w:space="0" w:color="auto"/>
      </w:divBdr>
    </w:div>
    <w:div w:id="51734616">
      <w:bodyDiv w:val="1"/>
      <w:marLeft w:val="0"/>
      <w:marRight w:val="0"/>
      <w:marTop w:val="0"/>
      <w:marBottom w:val="0"/>
      <w:divBdr>
        <w:top w:val="none" w:sz="0" w:space="0" w:color="auto"/>
        <w:left w:val="none" w:sz="0" w:space="0" w:color="auto"/>
        <w:bottom w:val="none" w:sz="0" w:space="0" w:color="auto"/>
        <w:right w:val="none" w:sz="0" w:space="0" w:color="auto"/>
      </w:divBdr>
    </w:div>
    <w:div w:id="51736206">
      <w:bodyDiv w:val="1"/>
      <w:marLeft w:val="0"/>
      <w:marRight w:val="0"/>
      <w:marTop w:val="0"/>
      <w:marBottom w:val="0"/>
      <w:divBdr>
        <w:top w:val="none" w:sz="0" w:space="0" w:color="auto"/>
        <w:left w:val="none" w:sz="0" w:space="0" w:color="auto"/>
        <w:bottom w:val="none" w:sz="0" w:space="0" w:color="auto"/>
        <w:right w:val="none" w:sz="0" w:space="0" w:color="auto"/>
      </w:divBdr>
    </w:div>
    <w:div w:id="51737220">
      <w:bodyDiv w:val="1"/>
      <w:marLeft w:val="0"/>
      <w:marRight w:val="0"/>
      <w:marTop w:val="0"/>
      <w:marBottom w:val="0"/>
      <w:divBdr>
        <w:top w:val="none" w:sz="0" w:space="0" w:color="auto"/>
        <w:left w:val="none" w:sz="0" w:space="0" w:color="auto"/>
        <w:bottom w:val="none" w:sz="0" w:space="0" w:color="auto"/>
        <w:right w:val="none" w:sz="0" w:space="0" w:color="auto"/>
      </w:divBdr>
    </w:div>
    <w:div w:id="51776018">
      <w:bodyDiv w:val="1"/>
      <w:marLeft w:val="0"/>
      <w:marRight w:val="0"/>
      <w:marTop w:val="0"/>
      <w:marBottom w:val="0"/>
      <w:divBdr>
        <w:top w:val="none" w:sz="0" w:space="0" w:color="auto"/>
        <w:left w:val="none" w:sz="0" w:space="0" w:color="auto"/>
        <w:bottom w:val="none" w:sz="0" w:space="0" w:color="auto"/>
        <w:right w:val="none" w:sz="0" w:space="0" w:color="auto"/>
      </w:divBdr>
    </w:div>
    <w:div w:id="51779368">
      <w:bodyDiv w:val="1"/>
      <w:marLeft w:val="0"/>
      <w:marRight w:val="0"/>
      <w:marTop w:val="0"/>
      <w:marBottom w:val="0"/>
      <w:divBdr>
        <w:top w:val="none" w:sz="0" w:space="0" w:color="auto"/>
        <w:left w:val="none" w:sz="0" w:space="0" w:color="auto"/>
        <w:bottom w:val="none" w:sz="0" w:space="0" w:color="auto"/>
        <w:right w:val="none" w:sz="0" w:space="0" w:color="auto"/>
      </w:divBdr>
    </w:div>
    <w:div w:id="51849786">
      <w:bodyDiv w:val="1"/>
      <w:marLeft w:val="0"/>
      <w:marRight w:val="0"/>
      <w:marTop w:val="0"/>
      <w:marBottom w:val="0"/>
      <w:divBdr>
        <w:top w:val="none" w:sz="0" w:space="0" w:color="auto"/>
        <w:left w:val="none" w:sz="0" w:space="0" w:color="auto"/>
        <w:bottom w:val="none" w:sz="0" w:space="0" w:color="auto"/>
        <w:right w:val="none" w:sz="0" w:space="0" w:color="auto"/>
      </w:divBdr>
    </w:div>
    <w:div w:id="52047280">
      <w:bodyDiv w:val="1"/>
      <w:marLeft w:val="0"/>
      <w:marRight w:val="0"/>
      <w:marTop w:val="0"/>
      <w:marBottom w:val="0"/>
      <w:divBdr>
        <w:top w:val="none" w:sz="0" w:space="0" w:color="auto"/>
        <w:left w:val="none" w:sz="0" w:space="0" w:color="auto"/>
        <w:bottom w:val="none" w:sz="0" w:space="0" w:color="auto"/>
        <w:right w:val="none" w:sz="0" w:space="0" w:color="auto"/>
      </w:divBdr>
    </w:div>
    <w:div w:id="52048970">
      <w:bodyDiv w:val="1"/>
      <w:marLeft w:val="0"/>
      <w:marRight w:val="0"/>
      <w:marTop w:val="0"/>
      <w:marBottom w:val="0"/>
      <w:divBdr>
        <w:top w:val="none" w:sz="0" w:space="0" w:color="auto"/>
        <w:left w:val="none" w:sz="0" w:space="0" w:color="auto"/>
        <w:bottom w:val="none" w:sz="0" w:space="0" w:color="auto"/>
        <w:right w:val="none" w:sz="0" w:space="0" w:color="auto"/>
      </w:divBdr>
    </w:div>
    <w:div w:id="52125932">
      <w:bodyDiv w:val="1"/>
      <w:marLeft w:val="0"/>
      <w:marRight w:val="0"/>
      <w:marTop w:val="0"/>
      <w:marBottom w:val="0"/>
      <w:divBdr>
        <w:top w:val="none" w:sz="0" w:space="0" w:color="auto"/>
        <w:left w:val="none" w:sz="0" w:space="0" w:color="auto"/>
        <w:bottom w:val="none" w:sz="0" w:space="0" w:color="auto"/>
        <w:right w:val="none" w:sz="0" w:space="0" w:color="auto"/>
      </w:divBdr>
    </w:div>
    <w:div w:id="52126431">
      <w:bodyDiv w:val="1"/>
      <w:marLeft w:val="0"/>
      <w:marRight w:val="0"/>
      <w:marTop w:val="0"/>
      <w:marBottom w:val="0"/>
      <w:divBdr>
        <w:top w:val="none" w:sz="0" w:space="0" w:color="auto"/>
        <w:left w:val="none" w:sz="0" w:space="0" w:color="auto"/>
        <w:bottom w:val="none" w:sz="0" w:space="0" w:color="auto"/>
        <w:right w:val="none" w:sz="0" w:space="0" w:color="auto"/>
      </w:divBdr>
    </w:div>
    <w:div w:id="52169530">
      <w:bodyDiv w:val="1"/>
      <w:marLeft w:val="0"/>
      <w:marRight w:val="0"/>
      <w:marTop w:val="0"/>
      <w:marBottom w:val="0"/>
      <w:divBdr>
        <w:top w:val="none" w:sz="0" w:space="0" w:color="auto"/>
        <w:left w:val="none" w:sz="0" w:space="0" w:color="auto"/>
        <w:bottom w:val="none" w:sz="0" w:space="0" w:color="auto"/>
        <w:right w:val="none" w:sz="0" w:space="0" w:color="auto"/>
      </w:divBdr>
    </w:div>
    <w:div w:id="52432390">
      <w:bodyDiv w:val="1"/>
      <w:marLeft w:val="0"/>
      <w:marRight w:val="0"/>
      <w:marTop w:val="0"/>
      <w:marBottom w:val="0"/>
      <w:divBdr>
        <w:top w:val="none" w:sz="0" w:space="0" w:color="auto"/>
        <w:left w:val="none" w:sz="0" w:space="0" w:color="auto"/>
        <w:bottom w:val="none" w:sz="0" w:space="0" w:color="auto"/>
        <w:right w:val="none" w:sz="0" w:space="0" w:color="auto"/>
      </w:divBdr>
    </w:div>
    <w:div w:id="52434174">
      <w:bodyDiv w:val="1"/>
      <w:marLeft w:val="0"/>
      <w:marRight w:val="0"/>
      <w:marTop w:val="0"/>
      <w:marBottom w:val="0"/>
      <w:divBdr>
        <w:top w:val="none" w:sz="0" w:space="0" w:color="auto"/>
        <w:left w:val="none" w:sz="0" w:space="0" w:color="auto"/>
        <w:bottom w:val="none" w:sz="0" w:space="0" w:color="auto"/>
        <w:right w:val="none" w:sz="0" w:space="0" w:color="auto"/>
      </w:divBdr>
    </w:div>
    <w:div w:id="52435060">
      <w:bodyDiv w:val="1"/>
      <w:marLeft w:val="0"/>
      <w:marRight w:val="0"/>
      <w:marTop w:val="0"/>
      <w:marBottom w:val="0"/>
      <w:divBdr>
        <w:top w:val="none" w:sz="0" w:space="0" w:color="auto"/>
        <w:left w:val="none" w:sz="0" w:space="0" w:color="auto"/>
        <w:bottom w:val="none" w:sz="0" w:space="0" w:color="auto"/>
        <w:right w:val="none" w:sz="0" w:space="0" w:color="auto"/>
      </w:divBdr>
    </w:div>
    <w:div w:id="52587067">
      <w:bodyDiv w:val="1"/>
      <w:marLeft w:val="0"/>
      <w:marRight w:val="0"/>
      <w:marTop w:val="0"/>
      <w:marBottom w:val="0"/>
      <w:divBdr>
        <w:top w:val="none" w:sz="0" w:space="0" w:color="auto"/>
        <w:left w:val="none" w:sz="0" w:space="0" w:color="auto"/>
        <w:bottom w:val="none" w:sz="0" w:space="0" w:color="auto"/>
        <w:right w:val="none" w:sz="0" w:space="0" w:color="auto"/>
      </w:divBdr>
    </w:div>
    <w:div w:id="52628414">
      <w:bodyDiv w:val="1"/>
      <w:marLeft w:val="0"/>
      <w:marRight w:val="0"/>
      <w:marTop w:val="0"/>
      <w:marBottom w:val="0"/>
      <w:divBdr>
        <w:top w:val="none" w:sz="0" w:space="0" w:color="auto"/>
        <w:left w:val="none" w:sz="0" w:space="0" w:color="auto"/>
        <w:bottom w:val="none" w:sz="0" w:space="0" w:color="auto"/>
        <w:right w:val="none" w:sz="0" w:space="0" w:color="auto"/>
      </w:divBdr>
    </w:div>
    <w:div w:id="52655933">
      <w:bodyDiv w:val="1"/>
      <w:marLeft w:val="0"/>
      <w:marRight w:val="0"/>
      <w:marTop w:val="0"/>
      <w:marBottom w:val="0"/>
      <w:divBdr>
        <w:top w:val="none" w:sz="0" w:space="0" w:color="auto"/>
        <w:left w:val="none" w:sz="0" w:space="0" w:color="auto"/>
        <w:bottom w:val="none" w:sz="0" w:space="0" w:color="auto"/>
        <w:right w:val="none" w:sz="0" w:space="0" w:color="auto"/>
      </w:divBdr>
    </w:div>
    <w:div w:id="52656881">
      <w:bodyDiv w:val="1"/>
      <w:marLeft w:val="0"/>
      <w:marRight w:val="0"/>
      <w:marTop w:val="0"/>
      <w:marBottom w:val="0"/>
      <w:divBdr>
        <w:top w:val="none" w:sz="0" w:space="0" w:color="auto"/>
        <w:left w:val="none" w:sz="0" w:space="0" w:color="auto"/>
        <w:bottom w:val="none" w:sz="0" w:space="0" w:color="auto"/>
        <w:right w:val="none" w:sz="0" w:space="0" w:color="auto"/>
      </w:divBdr>
    </w:div>
    <w:div w:id="52698111">
      <w:bodyDiv w:val="1"/>
      <w:marLeft w:val="0"/>
      <w:marRight w:val="0"/>
      <w:marTop w:val="0"/>
      <w:marBottom w:val="0"/>
      <w:divBdr>
        <w:top w:val="none" w:sz="0" w:space="0" w:color="auto"/>
        <w:left w:val="none" w:sz="0" w:space="0" w:color="auto"/>
        <w:bottom w:val="none" w:sz="0" w:space="0" w:color="auto"/>
        <w:right w:val="none" w:sz="0" w:space="0" w:color="auto"/>
      </w:divBdr>
    </w:div>
    <w:div w:id="52966074">
      <w:bodyDiv w:val="1"/>
      <w:marLeft w:val="0"/>
      <w:marRight w:val="0"/>
      <w:marTop w:val="0"/>
      <w:marBottom w:val="0"/>
      <w:divBdr>
        <w:top w:val="none" w:sz="0" w:space="0" w:color="auto"/>
        <w:left w:val="none" w:sz="0" w:space="0" w:color="auto"/>
        <w:bottom w:val="none" w:sz="0" w:space="0" w:color="auto"/>
        <w:right w:val="none" w:sz="0" w:space="0" w:color="auto"/>
      </w:divBdr>
    </w:div>
    <w:div w:id="52970260">
      <w:bodyDiv w:val="1"/>
      <w:marLeft w:val="0"/>
      <w:marRight w:val="0"/>
      <w:marTop w:val="0"/>
      <w:marBottom w:val="0"/>
      <w:divBdr>
        <w:top w:val="none" w:sz="0" w:space="0" w:color="auto"/>
        <w:left w:val="none" w:sz="0" w:space="0" w:color="auto"/>
        <w:bottom w:val="none" w:sz="0" w:space="0" w:color="auto"/>
        <w:right w:val="none" w:sz="0" w:space="0" w:color="auto"/>
      </w:divBdr>
    </w:div>
    <w:div w:id="53162922">
      <w:bodyDiv w:val="1"/>
      <w:marLeft w:val="0"/>
      <w:marRight w:val="0"/>
      <w:marTop w:val="0"/>
      <w:marBottom w:val="0"/>
      <w:divBdr>
        <w:top w:val="none" w:sz="0" w:space="0" w:color="auto"/>
        <w:left w:val="none" w:sz="0" w:space="0" w:color="auto"/>
        <w:bottom w:val="none" w:sz="0" w:space="0" w:color="auto"/>
        <w:right w:val="none" w:sz="0" w:space="0" w:color="auto"/>
      </w:divBdr>
    </w:div>
    <w:div w:id="53282915">
      <w:bodyDiv w:val="1"/>
      <w:marLeft w:val="0"/>
      <w:marRight w:val="0"/>
      <w:marTop w:val="0"/>
      <w:marBottom w:val="0"/>
      <w:divBdr>
        <w:top w:val="none" w:sz="0" w:space="0" w:color="auto"/>
        <w:left w:val="none" w:sz="0" w:space="0" w:color="auto"/>
        <w:bottom w:val="none" w:sz="0" w:space="0" w:color="auto"/>
        <w:right w:val="none" w:sz="0" w:space="0" w:color="auto"/>
      </w:divBdr>
    </w:div>
    <w:div w:id="53360864">
      <w:bodyDiv w:val="1"/>
      <w:marLeft w:val="0"/>
      <w:marRight w:val="0"/>
      <w:marTop w:val="0"/>
      <w:marBottom w:val="0"/>
      <w:divBdr>
        <w:top w:val="none" w:sz="0" w:space="0" w:color="auto"/>
        <w:left w:val="none" w:sz="0" w:space="0" w:color="auto"/>
        <w:bottom w:val="none" w:sz="0" w:space="0" w:color="auto"/>
        <w:right w:val="none" w:sz="0" w:space="0" w:color="auto"/>
      </w:divBdr>
    </w:div>
    <w:div w:id="53505952">
      <w:bodyDiv w:val="1"/>
      <w:marLeft w:val="0"/>
      <w:marRight w:val="0"/>
      <w:marTop w:val="0"/>
      <w:marBottom w:val="0"/>
      <w:divBdr>
        <w:top w:val="none" w:sz="0" w:space="0" w:color="auto"/>
        <w:left w:val="none" w:sz="0" w:space="0" w:color="auto"/>
        <w:bottom w:val="none" w:sz="0" w:space="0" w:color="auto"/>
        <w:right w:val="none" w:sz="0" w:space="0" w:color="auto"/>
      </w:divBdr>
    </w:div>
    <w:div w:id="53704709">
      <w:bodyDiv w:val="1"/>
      <w:marLeft w:val="0"/>
      <w:marRight w:val="0"/>
      <w:marTop w:val="0"/>
      <w:marBottom w:val="0"/>
      <w:divBdr>
        <w:top w:val="none" w:sz="0" w:space="0" w:color="auto"/>
        <w:left w:val="none" w:sz="0" w:space="0" w:color="auto"/>
        <w:bottom w:val="none" w:sz="0" w:space="0" w:color="auto"/>
        <w:right w:val="none" w:sz="0" w:space="0" w:color="auto"/>
      </w:divBdr>
    </w:div>
    <w:div w:id="53706201">
      <w:bodyDiv w:val="1"/>
      <w:marLeft w:val="0"/>
      <w:marRight w:val="0"/>
      <w:marTop w:val="0"/>
      <w:marBottom w:val="0"/>
      <w:divBdr>
        <w:top w:val="none" w:sz="0" w:space="0" w:color="auto"/>
        <w:left w:val="none" w:sz="0" w:space="0" w:color="auto"/>
        <w:bottom w:val="none" w:sz="0" w:space="0" w:color="auto"/>
        <w:right w:val="none" w:sz="0" w:space="0" w:color="auto"/>
      </w:divBdr>
    </w:div>
    <w:div w:id="53739657">
      <w:bodyDiv w:val="1"/>
      <w:marLeft w:val="0"/>
      <w:marRight w:val="0"/>
      <w:marTop w:val="0"/>
      <w:marBottom w:val="0"/>
      <w:divBdr>
        <w:top w:val="none" w:sz="0" w:space="0" w:color="auto"/>
        <w:left w:val="none" w:sz="0" w:space="0" w:color="auto"/>
        <w:bottom w:val="none" w:sz="0" w:space="0" w:color="auto"/>
        <w:right w:val="none" w:sz="0" w:space="0" w:color="auto"/>
      </w:divBdr>
    </w:div>
    <w:div w:id="53747437">
      <w:bodyDiv w:val="1"/>
      <w:marLeft w:val="0"/>
      <w:marRight w:val="0"/>
      <w:marTop w:val="0"/>
      <w:marBottom w:val="0"/>
      <w:divBdr>
        <w:top w:val="none" w:sz="0" w:space="0" w:color="auto"/>
        <w:left w:val="none" w:sz="0" w:space="0" w:color="auto"/>
        <w:bottom w:val="none" w:sz="0" w:space="0" w:color="auto"/>
        <w:right w:val="none" w:sz="0" w:space="0" w:color="auto"/>
      </w:divBdr>
    </w:div>
    <w:div w:id="53892087">
      <w:bodyDiv w:val="1"/>
      <w:marLeft w:val="0"/>
      <w:marRight w:val="0"/>
      <w:marTop w:val="0"/>
      <w:marBottom w:val="0"/>
      <w:divBdr>
        <w:top w:val="none" w:sz="0" w:space="0" w:color="auto"/>
        <w:left w:val="none" w:sz="0" w:space="0" w:color="auto"/>
        <w:bottom w:val="none" w:sz="0" w:space="0" w:color="auto"/>
        <w:right w:val="none" w:sz="0" w:space="0" w:color="auto"/>
      </w:divBdr>
    </w:div>
    <w:div w:id="53897207">
      <w:bodyDiv w:val="1"/>
      <w:marLeft w:val="0"/>
      <w:marRight w:val="0"/>
      <w:marTop w:val="0"/>
      <w:marBottom w:val="0"/>
      <w:divBdr>
        <w:top w:val="none" w:sz="0" w:space="0" w:color="auto"/>
        <w:left w:val="none" w:sz="0" w:space="0" w:color="auto"/>
        <w:bottom w:val="none" w:sz="0" w:space="0" w:color="auto"/>
        <w:right w:val="none" w:sz="0" w:space="0" w:color="auto"/>
      </w:divBdr>
    </w:div>
    <w:div w:id="53938039">
      <w:bodyDiv w:val="1"/>
      <w:marLeft w:val="0"/>
      <w:marRight w:val="0"/>
      <w:marTop w:val="0"/>
      <w:marBottom w:val="0"/>
      <w:divBdr>
        <w:top w:val="none" w:sz="0" w:space="0" w:color="auto"/>
        <w:left w:val="none" w:sz="0" w:space="0" w:color="auto"/>
        <w:bottom w:val="none" w:sz="0" w:space="0" w:color="auto"/>
        <w:right w:val="none" w:sz="0" w:space="0" w:color="auto"/>
      </w:divBdr>
    </w:div>
    <w:div w:id="54083848">
      <w:bodyDiv w:val="1"/>
      <w:marLeft w:val="0"/>
      <w:marRight w:val="0"/>
      <w:marTop w:val="0"/>
      <w:marBottom w:val="0"/>
      <w:divBdr>
        <w:top w:val="none" w:sz="0" w:space="0" w:color="auto"/>
        <w:left w:val="none" w:sz="0" w:space="0" w:color="auto"/>
        <w:bottom w:val="none" w:sz="0" w:space="0" w:color="auto"/>
        <w:right w:val="none" w:sz="0" w:space="0" w:color="auto"/>
      </w:divBdr>
    </w:div>
    <w:div w:id="54161490">
      <w:bodyDiv w:val="1"/>
      <w:marLeft w:val="0"/>
      <w:marRight w:val="0"/>
      <w:marTop w:val="0"/>
      <w:marBottom w:val="0"/>
      <w:divBdr>
        <w:top w:val="none" w:sz="0" w:space="0" w:color="auto"/>
        <w:left w:val="none" w:sz="0" w:space="0" w:color="auto"/>
        <w:bottom w:val="none" w:sz="0" w:space="0" w:color="auto"/>
        <w:right w:val="none" w:sz="0" w:space="0" w:color="auto"/>
      </w:divBdr>
    </w:div>
    <w:div w:id="54208423">
      <w:bodyDiv w:val="1"/>
      <w:marLeft w:val="0"/>
      <w:marRight w:val="0"/>
      <w:marTop w:val="0"/>
      <w:marBottom w:val="0"/>
      <w:divBdr>
        <w:top w:val="none" w:sz="0" w:space="0" w:color="auto"/>
        <w:left w:val="none" w:sz="0" w:space="0" w:color="auto"/>
        <w:bottom w:val="none" w:sz="0" w:space="0" w:color="auto"/>
        <w:right w:val="none" w:sz="0" w:space="0" w:color="auto"/>
      </w:divBdr>
    </w:div>
    <w:div w:id="54208689">
      <w:bodyDiv w:val="1"/>
      <w:marLeft w:val="0"/>
      <w:marRight w:val="0"/>
      <w:marTop w:val="0"/>
      <w:marBottom w:val="0"/>
      <w:divBdr>
        <w:top w:val="none" w:sz="0" w:space="0" w:color="auto"/>
        <w:left w:val="none" w:sz="0" w:space="0" w:color="auto"/>
        <w:bottom w:val="none" w:sz="0" w:space="0" w:color="auto"/>
        <w:right w:val="none" w:sz="0" w:space="0" w:color="auto"/>
      </w:divBdr>
    </w:div>
    <w:div w:id="54280802">
      <w:bodyDiv w:val="1"/>
      <w:marLeft w:val="0"/>
      <w:marRight w:val="0"/>
      <w:marTop w:val="0"/>
      <w:marBottom w:val="0"/>
      <w:divBdr>
        <w:top w:val="none" w:sz="0" w:space="0" w:color="auto"/>
        <w:left w:val="none" w:sz="0" w:space="0" w:color="auto"/>
        <w:bottom w:val="none" w:sz="0" w:space="0" w:color="auto"/>
        <w:right w:val="none" w:sz="0" w:space="0" w:color="auto"/>
      </w:divBdr>
    </w:div>
    <w:div w:id="54478334">
      <w:bodyDiv w:val="1"/>
      <w:marLeft w:val="0"/>
      <w:marRight w:val="0"/>
      <w:marTop w:val="0"/>
      <w:marBottom w:val="0"/>
      <w:divBdr>
        <w:top w:val="none" w:sz="0" w:space="0" w:color="auto"/>
        <w:left w:val="none" w:sz="0" w:space="0" w:color="auto"/>
        <w:bottom w:val="none" w:sz="0" w:space="0" w:color="auto"/>
        <w:right w:val="none" w:sz="0" w:space="0" w:color="auto"/>
      </w:divBdr>
    </w:div>
    <w:div w:id="54479429">
      <w:bodyDiv w:val="1"/>
      <w:marLeft w:val="0"/>
      <w:marRight w:val="0"/>
      <w:marTop w:val="0"/>
      <w:marBottom w:val="0"/>
      <w:divBdr>
        <w:top w:val="none" w:sz="0" w:space="0" w:color="auto"/>
        <w:left w:val="none" w:sz="0" w:space="0" w:color="auto"/>
        <w:bottom w:val="none" w:sz="0" w:space="0" w:color="auto"/>
        <w:right w:val="none" w:sz="0" w:space="0" w:color="auto"/>
      </w:divBdr>
    </w:div>
    <w:div w:id="54548334">
      <w:bodyDiv w:val="1"/>
      <w:marLeft w:val="0"/>
      <w:marRight w:val="0"/>
      <w:marTop w:val="0"/>
      <w:marBottom w:val="0"/>
      <w:divBdr>
        <w:top w:val="none" w:sz="0" w:space="0" w:color="auto"/>
        <w:left w:val="none" w:sz="0" w:space="0" w:color="auto"/>
        <w:bottom w:val="none" w:sz="0" w:space="0" w:color="auto"/>
        <w:right w:val="none" w:sz="0" w:space="0" w:color="auto"/>
      </w:divBdr>
    </w:div>
    <w:div w:id="54669583">
      <w:bodyDiv w:val="1"/>
      <w:marLeft w:val="0"/>
      <w:marRight w:val="0"/>
      <w:marTop w:val="0"/>
      <w:marBottom w:val="0"/>
      <w:divBdr>
        <w:top w:val="none" w:sz="0" w:space="0" w:color="auto"/>
        <w:left w:val="none" w:sz="0" w:space="0" w:color="auto"/>
        <w:bottom w:val="none" w:sz="0" w:space="0" w:color="auto"/>
        <w:right w:val="none" w:sz="0" w:space="0" w:color="auto"/>
      </w:divBdr>
    </w:div>
    <w:div w:id="54741126">
      <w:bodyDiv w:val="1"/>
      <w:marLeft w:val="0"/>
      <w:marRight w:val="0"/>
      <w:marTop w:val="0"/>
      <w:marBottom w:val="0"/>
      <w:divBdr>
        <w:top w:val="none" w:sz="0" w:space="0" w:color="auto"/>
        <w:left w:val="none" w:sz="0" w:space="0" w:color="auto"/>
        <w:bottom w:val="none" w:sz="0" w:space="0" w:color="auto"/>
        <w:right w:val="none" w:sz="0" w:space="0" w:color="auto"/>
      </w:divBdr>
    </w:div>
    <w:div w:id="54744828">
      <w:bodyDiv w:val="1"/>
      <w:marLeft w:val="0"/>
      <w:marRight w:val="0"/>
      <w:marTop w:val="0"/>
      <w:marBottom w:val="0"/>
      <w:divBdr>
        <w:top w:val="none" w:sz="0" w:space="0" w:color="auto"/>
        <w:left w:val="none" w:sz="0" w:space="0" w:color="auto"/>
        <w:bottom w:val="none" w:sz="0" w:space="0" w:color="auto"/>
        <w:right w:val="none" w:sz="0" w:space="0" w:color="auto"/>
      </w:divBdr>
    </w:div>
    <w:div w:id="54789319">
      <w:bodyDiv w:val="1"/>
      <w:marLeft w:val="0"/>
      <w:marRight w:val="0"/>
      <w:marTop w:val="0"/>
      <w:marBottom w:val="0"/>
      <w:divBdr>
        <w:top w:val="none" w:sz="0" w:space="0" w:color="auto"/>
        <w:left w:val="none" w:sz="0" w:space="0" w:color="auto"/>
        <w:bottom w:val="none" w:sz="0" w:space="0" w:color="auto"/>
        <w:right w:val="none" w:sz="0" w:space="0" w:color="auto"/>
      </w:divBdr>
    </w:div>
    <w:div w:id="54816358">
      <w:bodyDiv w:val="1"/>
      <w:marLeft w:val="0"/>
      <w:marRight w:val="0"/>
      <w:marTop w:val="0"/>
      <w:marBottom w:val="0"/>
      <w:divBdr>
        <w:top w:val="none" w:sz="0" w:space="0" w:color="auto"/>
        <w:left w:val="none" w:sz="0" w:space="0" w:color="auto"/>
        <w:bottom w:val="none" w:sz="0" w:space="0" w:color="auto"/>
        <w:right w:val="none" w:sz="0" w:space="0" w:color="auto"/>
      </w:divBdr>
    </w:div>
    <w:div w:id="55016565">
      <w:bodyDiv w:val="1"/>
      <w:marLeft w:val="0"/>
      <w:marRight w:val="0"/>
      <w:marTop w:val="0"/>
      <w:marBottom w:val="0"/>
      <w:divBdr>
        <w:top w:val="none" w:sz="0" w:space="0" w:color="auto"/>
        <w:left w:val="none" w:sz="0" w:space="0" w:color="auto"/>
        <w:bottom w:val="none" w:sz="0" w:space="0" w:color="auto"/>
        <w:right w:val="none" w:sz="0" w:space="0" w:color="auto"/>
      </w:divBdr>
    </w:div>
    <w:div w:id="55126530">
      <w:bodyDiv w:val="1"/>
      <w:marLeft w:val="0"/>
      <w:marRight w:val="0"/>
      <w:marTop w:val="0"/>
      <w:marBottom w:val="0"/>
      <w:divBdr>
        <w:top w:val="none" w:sz="0" w:space="0" w:color="auto"/>
        <w:left w:val="none" w:sz="0" w:space="0" w:color="auto"/>
        <w:bottom w:val="none" w:sz="0" w:space="0" w:color="auto"/>
        <w:right w:val="none" w:sz="0" w:space="0" w:color="auto"/>
      </w:divBdr>
    </w:div>
    <w:div w:id="55444626">
      <w:bodyDiv w:val="1"/>
      <w:marLeft w:val="0"/>
      <w:marRight w:val="0"/>
      <w:marTop w:val="0"/>
      <w:marBottom w:val="0"/>
      <w:divBdr>
        <w:top w:val="none" w:sz="0" w:space="0" w:color="auto"/>
        <w:left w:val="none" w:sz="0" w:space="0" w:color="auto"/>
        <w:bottom w:val="none" w:sz="0" w:space="0" w:color="auto"/>
        <w:right w:val="none" w:sz="0" w:space="0" w:color="auto"/>
      </w:divBdr>
    </w:div>
    <w:div w:id="55476193">
      <w:bodyDiv w:val="1"/>
      <w:marLeft w:val="0"/>
      <w:marRight w:val="0"/>
      <w:marTop w:val="0"/>
      <w:marBottom w:val="0"/>
      <w:divBdr>
        <w:top w:val="none" w:sz="0" w:space="0" w:color="auto"/>
        <w:left w:val="none" w:sz="0" w:space="0" w:color="auto"/>
        <w:bottom w:val="none" w:sz="0" w:space="0" w:color="auto"/>
        <w:right w:val="none" w:sz="0" w:space="0" w:color="auto"/>
      </w:divBdr>
    </w:div>
    <w:div w:id="55513689">
      <w:bodyDiv w:val="1"/>
      <w:marLeft w:val="0"/>
      <w:marRight w:val="0"/>
      <w:marTop w:val="0"/>
      <w:marBottom w:val="0"/>
      <w:divBdr>
        <w:top w:val="none" w:sz="0" w:space="0" w:color="auto"/>
        <w:left w:val="none" w:sz="0" w:space="0" w:color="auto"/>
        <w:bottom w:val="none" w:sz="0" w:space="0" w:color="auto"/>
        <w:right w:val="none" w:sz="0" w:space="0" w:color="auto"/>
      </w:divBdr>
    </w:div>
    <w:div w:id="55665897">
      <w:bodyDiv w:val="1"/>
      <w:marLeft w:val="0"/>
      <w:marRight w:val="0"/>
      <w:marTop w:val="0"/>
      <w:marBottom w:val="0"/>
      <w:divBdr>
        <w:top w:val="none" w:sz="0" w:space="0" w:color="auto"/>
        <w:left w:val="none" w:sz="0" w:space="0" w:color="auto"/>
        <w:bottom w:val="none" w:sz="0" w:space="0" w:color="auto"/>
        <w:right w:val="none" w:sz="0" w:space="0" w:color="auto"/>
      </w:divBdr>
    </w:div>
    <w:div w:id="55787790">
      <w:bodyDiv w:val="1"/>
      <w:marLeft w:val="0"/>
      <w:marRight w:val="0"/>
      <w:marTop w:val="0"/>
      <w:marBottom w:val="0"/>
      <w:divBdr>
        <w:top w:val="none" w:sz="0" w:space="0" w:color="auto"/>
        <w:left w:val="none" w:sz="0" w:space="0" w:color="auto"/>
        <w:bottom w:val="none" w:sz="0" w:space="0" w:color="auto"/>
        <w:right w:val="none" w:sz="0" w:space="0" w:color="auto"/>
      </w:divBdr>
    </w:div>
    <w:div w:id="55979349">
      <w:bodyDiv w:val="1"/>
      <w:marLeft w:val="0"/>
      <w:marRight w:val="0"/>
      <w:marTop w:val="0"/>
      <w:marBottom w:val="0"/>
      <w:divBdr>
        <w:top w:val="none" w:sz="0" w:space="0" w:color="auto"/>
        <w:left w:val="none" w:sz="0" w:space="0" w:color="auto"/>
        <w:bottom w:val="none" w:sz="0" w:space="0" w:color="auto"/>
        <w:right w:val="none" w:sz="0" w:space="0" w:color="auto"/>
      </w:divBdr>
    </w:div>
    <w:div w:id="55982686">
      <w:bodyDiv w:val="1"/>
      <w:marLeft w:val="0"/>
      <w:marRight w:val="0"/>
      <w:marTop w:val="0"/>
      <w:marBottom w:val="0"/>
      <w:divBdr>
        <w:top w:val="none" w:sz="0" w:space="0" w:color="auto"/>
        <w:left w:val="none" w:sz="0" w:space="0" w:color="auto"/>
        <w:bottom w:val="none" w:sz="0" w:space="0" w:color="auto"/>
        <w:right w:val="none" w:sz="0" w:space="0" w:color="auto"/>
      </w:divBdr>
    </w:div>
    <w:div w:id="55982983">
      <w:bodyDiv w:val="1"/>
      <w:marLeft w:val="0"/>
      <w:marRight w:val="0"/>
      <w:marTop w:val="0"/>
      <w:marBottom w:val="0"/>
      <w:divBdr>
        <w:top w:val="none" w:sz="0" w:space="0" w:color="auto"/>
        <w:left w:val="none" w:sz="0" w:space="0" w:color="auto"/>
        <w:bottom w:val="none" w:sz="0" w:space="0" w:color="auto"/>
        <w:right w:val="none" w:sz="0" w:space="0" w:color="auto"/>
      </w:divBdr>
    </w:div>
    <w:div w:id="56051711">
      <w:bodyDiv w:val="1"/>
      <w:marLeft w:val="0"/>
      <w:marRight w:val="0"/>
      <w:marTop w:val="0"/>
      <w:marBottom w:val="0"/>
      <w:divBdr>
        <w:top w:val="none" w:sz="0" w:space="0" w:color="auto"/>
        <w:left w:val="none" w:sz="0" w:space="0" w:color="auto"/>
        <w:bottom w:val="none" w:sz="0" w:space="0" w:color="auto"/>
        <w:right w:val="none" w:sz="0" w:space="0" w:color="auto"/>
      </w:divBdr>
    </w:div>
    <w:div w:id="56057358">
      <w:bodyDiv w:val="1"/>
      <w:marLeft w:val="0"/>
      <w:marRight w:val="0"/>
      <w:marTop w:val="0"/>
      <w:marBottom w:val="0"/>
      <w:divBdr>
        <w:top w:val="none" w:sz="0" w:space="0" w:color="auto"/>
        <w:left w:val="none" w:sz="0" w:space="0" w:color="auto"/>
        <w:bottom w:val="none" w:sz="0" w:space="0" w:color="auto"/>
        <w:right w:val="none" w:sz="0" w:space="0" w:color="auto"/>
      </w:divBdr>
    </w:div>
    <w:div w:id="56166921">
      <w:bodyDiv w:val="1"/>
      <w:marLeft w:val="0"/>
      <w:marRight w:val="0"/>
      <w:marTop w:val="0"/>
      <w:marBottom w:val="0"/>
      <w:divBdr>
        <w:top w:val="none" w:sz="0" w:space="0" w:color="auto"/>
        <w:left w:val="none" w:sz="0" w:space="0" w:color="auto"/>
        <w:bottom w:val="none" w:sz="0" w:space="0" w:color="auto"/>
        <w:right w:val="none" w:sz="0" w:space="0" w:color="auto"/>
      </w:divBdr>
    </w:div>
    <w:div w:id="56170605">
      <w:bodyDiv w:val="1"/>
      <w:marLeft w:val="0"/>
      <w:marRight w:val="0"/>
      <w:marTop w:val="0"/>
      <w:marBottom w:val="0"/>
      <w:divBdr>
        <w:top w:val="none" w:sz="0" w:space="0" w:color="auto"/>
        <w:left w:val="none" w:sz="0" w:space="0" w:color="auto"/>
        <w:bottom w:val="none" w:sz="0" w:space="0" w:color="auto"/>
        <w:right w:val="none" w:sz="0" w:space="0" w:color="auto"/>
      </w:divBdr>
    </w:div>
    <w:div w:id="56319415">
      <w:bodyDiv w:val="1"/>
      <w:marLeft w:val="0"/>
      <w:marRight w:val="0"/>
      <w:marTop w:val="0"/>
      <w:marBottom w:val="0"/>
      <w:divBdr>
        <w:top w:val="none" w:sz="0" w:space="0" w:color="auto"/>
        <w:left w:val="none" w:sz="0" w:space="0" w:color="auto"/>
        <w:bottom w:val="none" w:sz="0" w:space="0" w:color="auto"/>
        <w:right w:val="none" w:sz="0" w:space="0" w:color="auto"/>
      </w:divBdr>
    </w:div>
    <w:div w:id="56364374">
      <w:bodyDiv w:val="1"/>
      <w:marLeft w:val="0"/>
      <w:marRight w:val="0"/>
      <w:marTop w:val="0"/>
      <w:marBottom w:val="0"/>
      <w:divBdr>
        <w:top w:val="none" w:sz="0" w:space="0" w:color="auto"/>
        <w:left w:val="none" w:sz="0" w:space="0" w:color="auto"/>
        <w:bottom w:val="none" w:sz="0" w:space="0" w:color="auto"/>
        <w:right w:val="none" w:sz="0" w:space="0" w:color="auto"/>
      </w:divBdr>
    </w:div>
    <w:div w:id="56369303">
      <w:bodyDiv w:val="1"/>
      <w:marLeft w:val="0"/>
      <w:marRight w:val="0"/>
      <w:marTop w:val="0"/>
      <w:marBottom w:val="0"/>
      <w:divBdr>
        <w:top w:val="none" w:sz="0" w:space="0" w:color="auto"/>
        <w:left w:val="none" w:sz="0" w:space="0" w:color="auto"/>
        <w:bottom w:val="none" w:sz="0" w:space="0" w:color="auto"/>
        <w:right w:val="none" w:sz="0" w:space="0" w:color="auto"/>
      </w:divBdr>
    </w:div>
    <w:div w:id="56436682">
      <w:bodyDiv w:val="1"/>
      <w:marLeft w:val="0"/>
      <w:marRight w:val="0"/>
      <w:marTop w:val="0"/>
      <w:marBottom w:val="0"/>
      <w:divBdr>
        <w:top w:val="none" w:sz="0" w:space="0" w:color="auto"/>
        <w:left w:val="none" w:sz="0" w:space="0" w:color="auto"/>
        <w:bottom w:val="none" w:sz="0" w:space="0" w:color="auto"/>
        <w:right w:val="none" w:sz="0" w:space="0" w:color="auto"/>
      </w:divBdr>
    </w:div>
    <w:div w:id="56515952">
      <w:bodyDiv w:val="1"/>
      <w:marLeft w:val="0"/>
      <w:marRight w:val="0"/>
      <w:marTop w:val="0"/>
      <w:marBottom w:val="0"/>
      <w:divBdr>
        <w:top w:val="none" w:sz="0" w:space="0" w:color="auto"/>
        <w:left w:val="none" w:sz="0" w:space="0" w:color="auto"/>
        <w:bottom w:val="none" w:sz="0" w:space="0" w:color="auto"/>
        <w:right w:val="none" w:sz="0" w:space="0" w:color="auto"/>
      </w:divBdr>
    </w:div>
    <w:div w:id="56516262">
      <w:bodyDiv w:val="1"/>
      <w:marLeft w:val="0"/>
      <w:marRight w:val="0"/>
      <w:marTop w:val="0"/>
      <w:marBottom w:val="0"/>
      <w:divBdr>
        <w:top w:val="none" w:sz="0" w:space="0" w:color="auto"/>
        <w:left w:val="none" w:sz="0" w:space="0" w:color="auto"/>
        <w:bottom w:val="none" w:sz="0" w:space="0" w:color="auto"/>
        <w:right w:val="none" w:sz="0" w:space="0" w:color="auto"/>
      </w:divBdr>
    </w:div>
    <w:div w:id="56633311">
      <w:bodyDiv w:val="1"/>
      <w:marLeft w:val="0"/>
      <w:marRight w:val="0"/>
      <w:marTop w:val="0"/>
      <w:marBottom w:val="0"/>
      <w:divBdr>
        <w:top w:val="none" w:sz="0" w:space="0" w:color="auto"/>
        <w:left w:val="none" w:sz="0" w:space="0" w:color="auto"/>
        <w:bottom w:val="none" w:sz="0" w:space="0" w:color="auto"/>
        <w:right w:val="none" w:sz="0" w:space="0" w:color="auto"/>
      </w:divBdr>
    </w:div>
    <w:div w:id="56711259">
      <w:bodyDiv w:val="1"/>
      <w:marLeft w:val="0"/>
      <w:marRight w:val="0"/>
      <w:marTop w:val="0"/>
      <w:marBottom w:val="0"/>
      <w:divBdr>
        <w:top w:val="none" w:sz="0" w:space="0" w:color="auto"/>
        <w:left w:val="none" w:sz="0" w:space="0" w:color="auto"/>
        <w:bottom w:val="none" w:sz="0" w:space="0" w:color="auto"/>
        <w:right w:val="none" w:sz="0" w:space="0" w:color="auto"/>
      </w:divBdr>
    </w:div>
    <w:div w:id="56711550">
      <w:bodyDiv w:val="1"/>
      <w:marLeft w:val="0"/>
      <w:marRight w:val="0"/>
      <w:marTop w:val="0"/>
      <w:marBottom w:val="0"/>
      <w:divBdr>
        <w:top w:val="none" w:sz="0" w:space="0" w:color="auto"/>
        <w:left w:val="none" w:sz="0" w:space="0" w:color="auto"/>
        <w:bottom w:val="none" w:sz="0" w:space="0" w:color="auto"/>
        <w:right w:val="none" w:sz="0" w:space="0" w:color="auto"/>
      </w:divBdr>
    </w:div>
    <w:div w:id="56826664">
      <w:bodyDiv w:val="1"/>
      <w:marLeft w:val="0"/>
      <w:marRight w:val="0"/>
      <w:marTop w:val="0"/>
      <w:marBottom w:val="0"/>
      <w:divBdr>
        <w:top w:val="none" w:sz="0" w:space="0" w:color="auto"/>
        <w:left w:val="none" w:sz="0" w:space="0" w:color="auto"/>
        <w:bottom w:val="none" w:sz="0" w:space="0" w:color="auto"/>
        <w:right w:val="none" w:sz="0" w:space="0" w:color="auto"/>
      </w:divBdr>
    </w:div>
    <w:div w:id="56973624">
      <w:bodyDiv w:val="1"/>
      <w:marLeft w:val="0"/>
      <w:marRight w:val="0"/>
      <w:marTop w:val="0"/>
      <w:marBottom w:val="0"/>
      <w:divBdr>
        <w:top w:val="none" w:sz="0" w:space="0" w:color="auto"/>
        <w:left w:val="none" w:sz="0" w:space="0" w:color="auto"/>
        <w:bottom w:val="none" w:sz="0" w:space="0" w:color="auto"/>
        <w:right w:val="none" w:sz="0" w:space="0" w:color="auto"/>
      </w:divBdr>
    </w:div>
    <w:div w:id="56976147">
      <w:bodyDiv w:val="1"/>
      <w:marLeft w:val="0"/>
      <w:marRight w:val="0"/>
      <w:marTop w:val="0"/>
      <w:marBottom w:val="0"/>
      <w:divBdr>
        <w:top w:val="none" w:sz="0" w:space="0" w:color="auto"/>
        <w:left w:val="none" w:sz="0" w:space="0" w:color="auto"/>
        <w:bottom w:val="none" w:sz="0" w:space="0" w:color="auto"/>
        <w:right w:val="none" w:sz="0" w:space="0" w:color="auto"/>
      </w:divBdr>
    </w:div>
    <w:div w:id="57021437">
      <w:bodyDiv w:val="1"/>
      <w:marLeft w:val="0"/>
      <w:marRight w:val="0"/>
      <w:marTop w:val="0"/>
      <w:marBottom w:val="0"/>
      <w:divBdr>
        <w:top w:val="none" w:sz="0" w:space="0" w:color="auto"/>
        <w:left w:val="none" w:sz="0" w:space="0" w:color="auto"/>
        <w:bottom w:val="none" w:sz="0" w:space="0" w:color="auto"/>
        <w:right w:val="none" w:sz="0" w:space="0" w:color="auto"/>
      </w:divBdr>
    </w:div>
    <w:div w:id="57097429">
      <w:bodyDiv w:val="1"/>
      <w:marLeft w:val="0"/>
      <w:marRight w:val="0"/>
      <w:marTop w:val="0"/>
      <w:marBottom w:val="0"/>
      <w:divBdr>
        <w:top w:val="none" w:sz="0" w:space="0" w:color="auto"/>
        <w:left w:val="none" w:sz="0" w:space="0" w:color="auto"/>
        <w:bottom w:val="none" w:sz="0" w:space="0" w:color="auto"/>
        <w:right w:val="none" w:sz="0" w:space="0" w:color="auto"/>
      </w:divBdr>
    </w:div>
    <w:div w:id="57292636">
      <w:bodyDiv w:val="1"/>
      <w:marLeft w:val="0"/>
      <w:marRight w:val="0"/>
      <w:marTop w:val="0"/>
      <w:marBottom w:val="0"/>
      <w:divBdr>
        <w:top w:val="none" w:sz="0" w:space="0" w:color="auto"/>
        <w:left w:val="none" w:sz="0" w:space="0" w:color="auto"/>
        <w:bottom w:val="none" w:sz="0" w:space="0" w:color="auto"/>
        <w:right w:val="none" w:sz="0" w:space="0" w:color="auto"/>
      </w:divBdr>
    </w:div>
    <w:div w:id="57552993">
      <w:bodyDiv w:val="1"/>
      <w:marLeft w:val="0"/>
      <w:marRight w:val="0"/>
      <w:marTop w:val="0"/>
      <w:marBottom w:val="0"/>
      <w:divBdr>
        <w:top w:val="none" w:sz="0" w:space="0" w:color="auto"/>
        <w:left w:val="none" w:sz="0" w:space="0" w:color="auto"/>
        <w:bottom w:val="none" w:sz="0" w:space="0" w:color="auto"/>
        <w:right w:val="none" w:sz="0" w:space="0" w:color="auto"/>
      </w:divBdr>
    </w:div>
    <w:div w:id="57634449">
      <w:bodyDiv w:val="1"/>
      <w:marLeft w:val="0"/>
      <w:marRight w:val="0"/>
      <w:marTop w:val="0"/>
      <w:marBottom w:val="0"/>
      <w:divBdr>
        <w:top w:val="none" w:sz="0" w:space="0" w:color="auto"/>
        <w:left w:val="none" w:sz="0" w:space="0" w:color="auto"/>
        <w:bottom w:val="none" w:sz="0" w:space="0" w:color="auto"/>
        <w:right w:val="none" w:sz="0" w:space="0" w:color="auto"/>
      </w:divBdr>
    </w:div>
    <w:div w:id="57634731">
      <w:bodyDiv w:val="1"/>
      <w:marLeft w:val="0"/>
      <w:marRight w:val="0"/>
      <w:marTop w:val="0"/>
      <w:marBottom w:val="0"/>
      <w:divBdr>
        <w:top w:val="none" w:sz="0" w:space="0" w:color="auto"/>
        <w:left w:val="none" w:sz="0" w:space="0" w:color="auto"/>
        <w:bottom w:val="none" w:sz="0" w:space="0" w:color="auto"/>
        <w:right w:val="none" w:sz="0" w:space="0" w:color="auto"/>
      </w:divBdr>
    </w:div>
    <w:div w:id="57747940">
      <w:bodyDiv w:val="1"/>
      <w:marLeft w:val="0"/>
      <w:marRight w:val="0"/>
      <w:marTop w:val="0"/>
      <w:marBottom w:val="0"/>
      <w:divBdr>
        <w:top w:val="none" w:sz="0" w:space="0" w:color="auto"/>
        <w:left w:val="none" w:sz="0" w:space="0" w:color="auto"/>
        <w:bottom w:val="none" w:sz="0" w:space="0" w:color="auto"/>
        <w:right w:val="none" w:sz="0" w:space="0" w:color="auto"/>
      </w:divBdr>
    </w:div>
    <w:div w:id="57830591">
      <w:bodyDiv w:val="1"/>
      <w:marLeft w:val="0"/>
      <w:marRight w:val="0"/>
      <w:marTop w:val="0"/>
      <w:marBottom w:val="0"/>
      <w:divBdr>
        <w:top w:val="none" w:sz="0" w:space="0" w:color="auto"/>
        <w:left w:val="none" w:sz="0" w:space="0" w:color="auto"/>
        <w:bottom w:val="none" w:sz="0" w:space="0" w:color="auto"/>
        <w:right w:val="none" w:sz="0" w:space="0" w:color="auto"/>
      </w:divBdr>
    </w:div>
    <w:div w:id="58090988">
      <w:bodyDiv w:val="1"/>
      <w:marLeft w:val="0"/>
      <w:marRight w:val="0"/>
      <w:marTop w:val="0"/>
      <w:marBottom w:val="0"/>
      <w:divBdr>
        <w:top w:val="none" w:sz="0" w:space="0" w:color="auto"/>
        <w:left w:val="none" w:sz="0" w:space="0" w:color="auto"/>
        <w:bottom w:val="none" w:sz="0" w:space="0" w:color="auto"/>
        <w:right w:val="none" w:sz="0" w:space="0" w:color="auto"/>
      </w:divBdr>
    </w:div>
    <w:div w:id="58215928">
      <w:bodyDiv w:val="1"/>
      <w:marLeft w:val="0"/>
      <w:marRight w:val="0"/>
      <w:marTop w:val="0"/>
      <w:marBottom w:val="0"/>
      <w:divBdr>
        <w:top w:val="none" w:sz="0" w:space="0" w:color="auto"/>
        <w:left w:val="none" w:sz="0" w:space="0" w:color="auto"/>
        <w:bottom w:val="none" w:sz="0" w:space="0" w:color="auto"/>
        <w:right w:val="none" w:sz="0" w:space="0" w:color="auto"/>
      </w:divBdr>
    </w:div>
    <w:div w:id="58288295">
      <w:bodyDiv w:val="1"/>
      <w:marLeft w:val="0"/>
      <w:marRight w:val="0"/>
      <w:marTop w:val="0"/>
      <w:marBottom w:val="0"/>
      <w:divBdr>
        <w:top w:val="none" w:sz="0" w:space="0" w:color="auto"/>
        <w:left w:val="none" w:sz="0" w:space="0" w:color="auto"/>
        <w:bottom w:val="none" w:sz="0" w:space="0" w:color="auto"/>
        <w:right w:val="none" w:sz="0" w:space="0" w:color="auto"/>
      </w:divBdr>
    </w:div>
    <w:div w:id="58328485">
      <w:bodyDiv w:val="1"/>
      <w:marLeft w:val="0"/>
      <w:marRight w:val="0"/>
      <w:marTop w:val="0"/>
      <w:marBottom w:val="0"/>
      <w:divBdr>
        <w:top w:val="none" w:sz="0" w:space="0" w:color="auto"/>
        <w:left w:val="none" w:sz="0" w:space="0" w:color="auto"/>
        <w:bottom w:val="none" w:sz="0" w:space="0" w:color="auto"/>
        <w:right w:val="none" w:sz="0" w:space="0" w:color="auto"/>
      </w:divBdr>
    </w:div>
    <w:div w:id="58480942">
      <w:bodyDiv w:val="1"/>
      <w:marLeft w:val="0"/>
      <w:marRight w:val="0"/>
      <w:marTop w:val="0"/>
      <w:marBottom w:val="0"/>
      <w:divBdr>
        <w:top w:val="none" w:sz="0" w:space="0" w:color="auto"/>
        <w:left w:val="none" w:sz="0" w:space="0" w:color="auto"/>
        <w:bottom w:val="none" w:sz="0" w:space="0" w:color="auto"/>
        <w:right w:val="none" w:sz="0" w:space="0" w:color="auto"/>
      </w:divBdr>
    </w:div>
    <w:div w:id="58528274">
      <w:bodyDiv w:val="1"/>
      <w:marLeft w:val="0"/>
      <w:marRight w:val="0"/>
      <w:marTop w:val="0"/>
      <w:marBottom w:val="0"/>
      <w:divBdr>
        <w:top w:val="none" w:sz="0" w:space="0" w:color="auto"/>
        <w:left w:val="none" w:sz="0" w:space="0" w:color="auto"/>
        <w:bottom w:val="none" w:sz="0" w:space="0" w:color="auto"/>
        <w:right w:val="none" w:sz="0" w:space="0" w:color="auto"/>
      </w:divBdr>
    </w:div>
    <w:div w:id="58671863">
      <w:bodyDiv w:val="1"/>
      <w:marLeft w:val="0"/>
      <w:marRight w:val="0"/>
      <w:marTop w:val="0"/>
      <w:marBottom w:val="0"/>
      <w:divBdr>
        <w:top w:val="none" w:sz="0" w:space="0" w:color="auto"/>
        <w:left w:val="none" w:sz="0" w:space="0" w:color="auto"/>
        <w:bottom w:val="none" w:sz="0" w:space="0" w:color="auto"/>
        <w:right w:val="none" w:sz="0" w:space="0" w:color="auto"/>
      </w:divBdr>
    </w:div>
    <w:div w:id="58871558">
      <w:bodyDiv w:val="1"/>
      <w:marLeft w:val="0"/>
      <w:marRight w:val="0"/>
      <w:marTop w:val="0"/>
      <w:marBottom w:val="0"/>
      <w:divBdr>
        <w:top w:val="none" w:sz="0" w:space="0" w:color="auto"/>
        <w:left w:val="none" w:sz="0" w:space="0" w:color="auto"/>
        <w:bottom w:val="none" w:sz="0" w:space="0" w:color="auto"/>
        <w:right w:val="none" w:sz="0" w:space="0" w:color="auto"/>
      </w:divBdr>
    </w:div>
    <w:div w:id="58943293">
      <w:bodyDiv w:val="1"/>
      <w:marLeft w:val="0"/>
      <w:marRight w:val="0"/>
      <w:marTop w:val="0"/>
      <w:marBottom w:val="0"/>
      <w:divBdr>
        <w:top w:val="none" w:sz="0" w:space="0" w:color="auto"/>
        <w:left w:val="none" w:sz="0" w:space="0" w:color="auto"/>
        <w:bottom w:val="none" w:sz="0" w:space="0" w:color="auto"/>
        <w:right w:val="none" w:sz="0" w:space="0" w:color="auto"/>
      </w:divBdr>
    </w:div>
    <w:div w:id="59066243">
      <w:bodyDiv w:val="1"/>
      <w:marLeft w:val="0"/>
      <w:marRight w:val="0"/>
      <w:marTop w:val="0"/>
      <w:marBottom w:val="0"/>
      <w:divBdr>
        <w:top w:val="none" w:sz="0" w:space="0" w:color="auto"/>
        <w:left w:val="none" w:sz="0" w:space="0" w:color="auto"/>
        <w:bottom w:val="none" w:sz="0" w:space="0" w:color="auto"/>
        <w:right w:val="none" w:sz="0" w:space="0" w:color="auto"/>
      </w:divBdr>
    </w:div>
    <w:div w:id="59331206">
      <w:bodyDiv w:val="1"/>
      <w:marLeft w:val="0"/>
      <w:marRight w:val="0"/>
      <w:marTop w:val="0"/>
      <w:marBottom w:val="0"/>
      <w:divBdr>
        <w:top w:val="none" w:sz="0" w:space="0" w:color="auto"/>
        <w:left w:val="none" w:sz="0" w:space="0" w:color="auto"/>
        <w:bottom w:val="none" w:sz="0" w:space="0" w:color="auto"/>
        <w:right w:val="none" w:sz="0" w:space="0" w:color="auto"/>
      </w:divBdr>
    </w:div>
    <w:div w:id="59405968">
      <w:bodyDiv w:val="1"/>
      <w:marLeft w:val="0"/>
      <w:marRight w:val="0"/>
      <w:marTop w:val="0"/>
      <w:marBottom w:val="0"/>
      <w:divBdr>
        <w:top w:val="none" w:sz="0" w:space="0" w:color="auto"/>
        <w:left w:val="none" w:sz="0" w:space="0" w:color="auto"/>
        <w:bottom w:val="none" w:sz="0" w:space="0" w:color="auto"/>
        <w:right w:val="none" w:sz="0" w:space="0" w:color="auto"/>
      </w:divBdr>
    </w:div>
    <w:div w:id="59443642">
      <w:bodyDiv w:val="1"/>
      <w:marLeft w:val="0"/>
      <w:marRight w:val="0"/>
      <w:marTop w:val="0"/>
      <w:marBottom w:val="0"/>
      <w:divBdr>
        <w:top w:val="none" w:sz="0" w:space="0" w:color="auto"/>
        <w:left w:val="none" w:sz="0" w:space="0" w:color="auto"/>
        <w:bottom w:val="none" w:sz="0" w:space="0" w:color="auto"/>
        <w:right w:val="none" w:sz="0" w:space="0" w:color="auto"/>
      </w:divBdr>
    </w:div>
    <w:div w:id="59520654">
      <w:bodyDiv w:val="1"/>
      <w:marLeft w:val="0"/>
      <w:marRight w:val="0"/>
      <w:marTop w:val="0"/>
      <w:marBottom w:val="0"/>
      <w:divBdr>
        <w:top w:val="none" w:sz="0" w:space="0" w:color="auto"/>
        <w:left w:val="none" w:sz="0" w:space="0" w:color="auto"/>
        <w:bottom w:val="none" w:sz="0" w:space="0" w:color="auto"/>
        <w:right w:val="none" w:sz="0" w:space="0" w:color="auto"/>
      </w:divBdr>
    </w:div>
    <w:div w:id="59597032">
      <w:bodyDiv w:val="1"/>
      <w:marLeft w:val="0"/>
      <w:marRight w:val="0"/>
      <w:marTop w:val="0"/>
      <w:marBottom w:val="0"/>
      <w:divBdr>
        <w:top w:val="none" w:sz="0" w:space="0" w:color="auto"/>
        <w:left w:val="none" w:sz="0" w:space="0" w:color="auto"/>
        <w:bottom w:val="none" w:sz="0" w:space="0" w:color="auto"/>
        <w:right w:val="none" w:sz="0" w:space="0" w:color="auto"/>
      </w:divBdr>
    </w:div>
    <w:div w:id="59642866">
      <w:bodyDiv w:val="1"/>
      <w:marLeft w:val="0"/>
      <w:marRight w:val="0"/>
      <w:marTop w:val="0"/>
      <w:marBottom w:val="0"/>
      <w:divBdr>
        <w:top w:val="none" w:sz="0" w:space="0" w:color="auto"/>
        <w:left w:val="none" w:sz="0" w:space="0" w:color="auto"/>
        <w:bottom w:val="none" w:sz="0" w:space="0" w:color="auto"/>
        <w:right w:val="none" w:sz="0" w:space="0" w:color="auto"/>
      </w:divBdr>
    </w:div>
    <w:div w:id="59712056">
      <w:bodyDiv w:val="1"/>
      <w:marLeft w:val="0"/>
      <w:marRight w:val="0"/>
      <w:marTop w:val="0"/>
      <w:marBottom w:val="0"/>
      <w:divBdr>
        <w:top w:val="none" w:sz="0" w:space="0" w:color="auto"/>
        <w:left w:val="none" w:sz="0" w:space="0" w:color="auto"/>
        <w:bottom w:val="none" w:sz="0" w:space="0" w:color="auto"/>
        <w:right w:val="none" w:sz="0" w:space="0" w:color="auto"/>
      </w:divBdr>
    </w:div>
    <w:div w:id="59718965">
      <w:bodyDiv w:val="1"/>
      <w:marLeft w:val="0"/>
      <w:marRight w:val="0"/>
      <w:marTop w:val="0"/>
      <w:marBottom w:val="0"/>
      <w:divBdr>
        <w:top w:val="none" w:sz="0" w:space="0" w:color="auto"/>
        <w:left w:val="none" w:sz="0" w:space="0" w:color="auto"/>
        <w:bottom w:val="none" w:sz="0" w:space="0" w:color="auto"/>
        <w:right w:val="none" w:sz="0" w:space="0" w:color="auto"/>
      </w:divBdr>
    </w:div>
    <w:div w:id="59791999">
      <w:bodyDiv w:val="1"/>
      <w:marLeft w:val="0"/>
      <w:marRight w:val="0"/>
      <w:marTop w:val="0"/>
      <w:marBottom w:val="0"/>
      <w:divBdr>
        <w:top w:val="none" w:sz="0" w:space="0" w:color="auto"/>
        <w:left w:val="none" w:sz="0" w:space="0" w:color="auto"/>
        <w:bottom w:val="none" w:sz="0" w:space="0" w:color="auto"/>
        <w:right w:val="none" w:sz="0" w:space="0" w:color="auto"/>
      </w:divBdr>
    </w:div>
    <w:div w:id="60297048">
      <w:bodyDiv w:val="1"/>
      <w:marLeft w:val="0"/>
      <w:marRight w:val="0"/>
      <w:marTop w:val="0"/>
      <w:marBottom w:val="0"/>
      <w:divBdr>
        <w:top w:val="none" w:sz="0" w:space="0" w:color="auto"/>
        <w:left w:val="none" w:sz="0" w:space="0" w:color="auto"/>
        <w:bottom w:val="none" w:sz="0" w:space="0" w:color="auto"/>
        <w:right w:val="none" w:sz="0" w:space="0" w:color="auto"/>
      </w:divBdr>
    </w:div>
    <w:div w:id="60374319">
      <w:bodyDiv w:val="1"/>
      <w:marLeft w:val="0"/>
      <w:marRight w:val="0"/>
      <w:marTop w:val="0"/>
      <w:marBottom w:val="0"/>
      <w:divBdr>
        <w:top w:val="none" w:sz="0" w:space="0" w:color="auto"/>
        <w:left w:val="none" w:sz="0" w:space="0" w:color="auto"/>
        <w:bottom w:val="none" w:sz="0" w:space="0" w:color="auto"/>
        <w:right w:val="none" w:sz="0" w:space="0" w:color="auto"/>
      </w:divBdr>
    </w:div>
    <w:div w:id="60376507">
      <w:bodyDiv w:val="1"/>
      <w:marLeft w:val="0"/>
      <w:marRight w:val="0"/>
      <w:marTop w:val="0"/>
      <w:marBottom w:val="0"/>
      <w:divBdr>
        <w:top w:val="none" w:sz="0" w:space="0" w:color="auto"/>
        <w:left w:val="none" w:sz="0" w:space="0" w:color="auto"/>
        <w:bottom w:val="none" w:sz="0" w:space="0" w:color="auto"/>
        <w:right w:val="none" w:sz="0" w:space="0" w:color="auto"/>
      </w:divBdr>
    </w:div>
    <w:div w:id="60492673">
      <w:bodyDiv w:val="1"/>
      <w:marLeft w:val="0"/>
      <w:marRight w:val="0"/>
      <w:marTop w:val="0"/>
      <w:marBottom w:val="0"/>
      <w:divBdr>
        <w:top w:val="none" w:sz="0" w:space="0" w:color="auto"/>
        <w:left w:val="none" w:sz="0" w:space="0" w:color="auto"/>
        <w:bottom w:val="none" w:sz="0" w:space="0" w:color="auto"/>
        <w:right w:val="none" w:sz="0" w:space="0" w:color="auto"/>
      </w:divBdr>
    </w:div>
    <w:div w:id="60637003">
      <w:bodyDiv w:val="1"/>
      <w:marLeft w:val="0"/>
      <w:marRight w:val="0"/>
      <w:marTop w:val="0"/>
      <w:marBottom w:val="0"/>
      <w:divBdr>
        <w:top w:val="none" w:sz="0" w:space="0" w:color="auto"/>
        <w:left w:val="none" w:sz="0" w:space="0" w:color="auto"/>
        <w:bottom w:val="none" w:sz="0" w:space="0" w:color="auto"/>
        <w:right w:val="none" w:sz="0" w:space="0" w:color="auto"/>
      </w:divBdr>
    </w:div>
    <w:div w:id="60638156">
      <w:bodyDiv w:val="1"/>
      <w:marLeft w:val="0"/>
      <w:marRight w:val="0"/>
      <w:marTop w:val="0"/>
      <w:marBottom w:val="0"/>
      <w:divBdr>
        <w:top w:val="none" w:sz="0" w:space="0" w:color="auto"/>
        <w:left w:val="none" w:sz="0" w:space="0" w:color="auto"/>
        <w:bottom w:val="none" w:sz="0" w:space="0" w:color="auto"/>
        <w:right w:val="none" w:sz="0" w:space="0" w:color="auto"/>
      </w:divBdr>
    </w:div>
    <w:div w:id="60641050">
      <w:bodyDiv w:val="1"/>
      <w:marLeft w:val="0"/>
      <w:marRight w:val="0"/>
      <w:marTop w:val="0"/>
      <w:marBottom w:val="0"/>
      <w:divBdr>
        <w:top w:val="none" w:sz="0" w:space="0" w:color="auto"/>
        <w:left w:val="none" w:sz="0" w:space="0" w:color="auto"/>
        <w:bottom w:val="none" w:sz="0" w:space="0" w:color="auto"/>
        <w:right w:val="none" w:sz="0" w:space="0" w:color="auto"/>
      </w:divBdr>
    </w:div>
    <w:div w:id="60908043">
      <w:bodyDiv w:val="1"/>
      <w:marLeft w:val="0"/>
      <w:marRight w:val="0"/>
      <w:marTop w:val="0"/>
      <w:marBottom w:val="0"/>
      <w:divBdr>
        <w:top w:val="none" w:sz="0" w:space="0" w:color="auto"/>
        <w:left w:val="none" w:sz="0" w:space="0" w:color="auto"/>
        <w:bottom w:val="none" w:sz="0" w:space="0" w:color="auto"/>
        <w:right w:val="none" w:sz="0" w:space="0" w:color="auto"/>
      </w:divBdr>
    </w:div>
    <w:div w:id="60908077">
      <w:bodyDiv w:val="1"/>
      <w:marLeft w:val="0"/>
      <w:marRight w:val="0"/>
      <w:marTop w:val="0"/>
      <w:marBottom w:val="0"/>
      <w:divBdr>
        <w:top w:val="none" w:sz="0" w:space="0" w:color="auto"/>
        <w:left w:val="none" w:sz="0" w:space="0" w:color="auto"/>
        <w:bottom w:val="none" w:sz="0" w:space="0" w:color="auto"/>
        <w:right w:val="none" w:sz="0" w:space="0" w:color="auto"/>
      </w:divBdr>
    </w:div>
    <w:div w:id="60951767">
      <w:bodyDiv w:val="1"/>
      <w:marLeft w:val="0"/>
      <w:marRight w:val="0"/>
      <w:marTop w:val="0"/>
      <w:marBottom w:val="0"/>
      <w:divBdr>
        <w:top w:val="none" w:sz="0" w:space="0" w:color="auto"/>
        <w:left w:val="none" w:sz="0" w:space="0" w:color="auto"/>
        <w:bottom w:val="none" w:sz="0" w:space="0" w:color="auto"/>
        <w:right w:val="none" w:sz="0" w:space="0" w:color="auto"/>
      </w:divBdr>
    </w:div>
    <w:div w:id="60953621">
      <w:bodyDiv w:val="1"/>
      <w:marLeft w:val="0"/>
      <w:marRight w:val="0"/>
      <w:marTop w:val="0"/>
      <w:marBottom w:val="0"/>
      <w:divBdr>
        <w:top w:val="none" w:sz="0" w:space="0" w:color="auto"/>
        <w:left w:val="none" w:sz="0" w:space="0" w:color="auto"/>
        <w:bottom w:val="none" w:sz="0" w:space="0" w:color="auto"/>
        <w:right w:val="none" w:sz="0" w:space="0" w:color="auto"/>
      </w:divBdr>
    </w:div>
    <w:div w:id="61099284">
      <w:bodyDiv w:val="1"/>
      <w:marLeft w:val="0"/>
      <w:marRight w:val="0"/>
      <w:marTop w:val="0"/>
      <w:marBottom w:val="0"/>
      <w:divBdr>
        <w:top w:val="none" w:sz="0" w:space="0" w:color="auto"/>
        <w:left w:val="none" w:sz="0" w:space="0" w:color="auto"/>
        <w:bottom w:val="none" w:sz="0" w:space="0" w:color="auto"/>
        <w:right w:val="none" w:sz="0" w:space="0" w:color="auto"/>
      </w:divBdr>
    </w:div>
    <w:div w:id="61100503">
      <w:bodyDiv w:val="1"/>
      <w:marLeft w:val="0"/>
      <w:marRight w:val="0"/>
      <w:marTop w:val="0"/>
      <w:marBottom w:val="0"/>
      <w:divBdr>
        <w:top w:val="none" w:sz="0" w:space="0" w:color="auto"/>
        <w:left w:val="none" w:sz="0" w:space="0" w:color="auto"/>
        <w:bottom w:val="none" w:sz="0" w:space="0" w:color="auto"/>
        <w:right w:val="none" w:sz="0" w:space="0" w:color="auto"/>
      </w:divBdr>
    </w:div>
    <w:div w:id="61146184">
      <w:bodyDiv w:val="1"/>
      <w:marLeft w:val="0"/>
      <w:marRight w:val="0"/>
      <w:marTop w:val="0"/>
      <w:marBottom w:val="0"/>
      <w:divBdr>
        <w:top w:val="none" w:sz="0" w:space="0" w:color="auto"/>
        <w:left w:val="none" w:sz="0" w:space="0" w:color="auto"/>
        <w:bottom w:val="none" w:sz="0" w:space="0" w:color="auto"/>
        <w:right w:val="none" w:sz="0" w:space="0" w:color="auto"/>
      </w:divBdr>
    </w:div>
    <w:div w:id="61176717">
      <w:bodyDiv w:val="1"/>
      <w:marLeft w:val="0"/>
      <w:marRight w:val="0"/>
      <w:marTop w:val="0"/>
      <w:marBottom w:val="0"/>
      <w:divBdr>
        <w:top w:val="none" w:sz="0" w:space="0" w:color="auto"/>
        <w:left w:val="none" w:sz="0" w:space="0" w:color="auto"/>
        <w:bottom w:val="none" w:sz="0" w:space="0" w:color="auto"/>
        <w:right w:val="none" w:sz="0" w:space="0" w:color="auto"/>
      </w:divBdr>
    </w:div>
    <w:div w:id="61217122">
      <w:bodyDiv w:val="1"/>
      <w:marLeft w:val="0"/>
      <w:marRight w:val="0"/>
      <w:marTop w:val="0"/>
      <w:marBottom w:val="0"/>
      <w:divBdr>
        <w:top w:val="none" w:sz="0" w:space="0" w:color="auto"/>
        <w:left w:val="none" w:sz="0" w:space="0" w:color="auto"/>
        <w:bottom w:val="none" w:sz="0" w:space="0" w:color="auto"/>
        <w:right w:val="none" w:sz="0" w:space="0" w:color="auto"/>
      </w:divBdr>
    </w:div>
    <w:div w:id="61410818">
      <w:bodyDiv w:val="1"/>
      <w:marLeft w:val="0"/>
      <w:marRight w:val="0"/>
      <w:marTop w:val="0"/>
      <w:marBottom w:val="0"/>
      <w:divBdr>
        <w:top w:val="none" w:sz="0" w:space="0" w:color="auto"/>
        <w:left w:val="none" w:sz="0" w:space="0" w:color="auto"/>
        <w:bottom w:val="none" w:sz="0" w:space="0" w:color="auto"/>
        <w:right w:val="none" w:sz="0" w:space="0" w:color="auto"/>
      </w:divBdr>
    </w:div>
    <w:div w:id="61410954">
      <w:bodyDiv w:val="1"/>
      <w:marLeft w:val="0"/>
      <w:marRight w:val="0"/>
      <w:marTop w:val="0"/>
      <w:marBottom w:val="0"/>
      <w:divBdr>
        <w:top w:val="none" w:sz="0" w:space="0" w:color="auto"/>
        <w:left w:val="none" w:sz="0" w:space="0" w:color="auto"/>
        <w:bottom w:val="none" w:sz="0" w:space="0" w:color="auto"/>
        <w:right w:val="none" w:sz="0" w:space="0" w:color="auto"/>
      </w:divBdr>
    </w:div>
    <w:div w:id="61560787">
      <w:bodyDiv w:val="1"/>
      <w:marLeft w:val="0"/>
      <w:marRight w:val="0"/>
      <w:marTop w:val="0"/>
      <w:marBottom w:val="0"/>
      <w:divBdr>
        <w:top w:val="none" w:sz="0" w:space="0" w:color="auto"/>
        <w:left w:val="none" w:sz="0" w:space="0" w:color="auto"/>
        <w:bottom w:val="none" w:sz="0" w:space="0" w:color="auto"/>
        <w:right w:val="none" w:sz="0" w:space="0" w:color="auto"/>
      </w:divBdr>
    </w:div>
    <w:div w:id="61563927">
      <w:bodyDiv w:val="1"/>
      <w:marLeft w:val="0"/>
      <w:marRight w:val="0"/>
      <w:marTop w:val="0"/>
      <w:marBottom w:val="0"/>
      <w:divBdr>
        <w:top w:val="none" w:sz="0" w:space="0" w:color="auto"/>
        <w:left w:val="none" w:sz="0" w:space="0" w:color="auto"/>
        <w:bottom w:val="none" w:sz="0" w:space="0" w:color="auto"/>
        <w:right w:val="none" w:sz="0" w:space="0" w:color="auto"/>
      </w:divBdr>
    </w:div>
    <w:div w:id="61609760">
      <w:bodyDiv w:val="1"/>
      <w:marLeft w:val="0"/>
      <w:marRight w:val="0"/>
      <w:marTop w:val="0"/>
      <w:marBottom w:val="0"/>
      <w:divBdr>
        <w:top w:val="none" w:sz="0" w:space="0" w:color="auto"/>
        <w:left w:val="none" w:sz="0" w:space="0" w:color="auto"/>
        <w:bottom w:val="none" w:sz="0" w:space="0" w:color="auto"/>
        <w:right w:val="none" w:sz="0" w:space="0" w:color="auto"/>
      </w:divBdr>
    </w:div>
    <w:div w:id="61683583">
      <w:bodyDiv w:val="1"/>
      <w:marLeft w:val="0"/>
      <w:marRight w:val="0"/>
      <w:marTop w:val="0"/>
      <w:marBottom w:val="0"/>
      <w:divBdr>
        <w:top w:val="none" w:sz="0" w:space="0" w:color="auto"/>
        <w:left w:val="none" w:sz="0" w:space="0" w:color="auto"/>
        <w:bottom w:val="none" w:sz="0" w:space="0" w:color="auto"/>
        <w:right w:val="none" w:sz="0" w:space="0" w:color="auto"/>
      </w:divBdr>
    </w:div>
    <w:div w:id="61760177">
      <w:bodyDiv w:val="1"/>
      <w:marLeft w:val="0"/>
      <w:marRight w:val="0"/>
      <w:marTop w:val="0"/>
      <w:marBottom w:val="0"/>
      <w:divBdr>
        <w:top w:val="none" w:sz="0" w:space="0" w:color="auto"/>
        <w:left w:val="none" w:sz="0" w:space="0" w:color="auto"/>
        <w:bottom w:val="none" w:sz="0" w:space="0" w:color="auto"/>
        <w:right w:val="none" w:sz="0" w:space="0" w:color="auto"/>
      </w:divBdr>
    </w:div>
    <w:div w:id="61802951">
      <w:bodyDiv w:val="1"/>
      <w:marLeft w:val="0"/>
      <w:marRight w:val="0"/>
      <w:marTop w:val="0"/>
      <w:marBottom w:val="0"/>
      <w:divBdr>
        <w:top w:val="none" w:sz="0" w:space="0" w:color="auto"/>
        <w:left w:val="none" w:sz="0" w:space="0" w:color="auto"/>
        <w:bottom w:val="none" w:sz="0" w:space="0" w:color="auto"/>
        <w:right w:val="none" w:sz="0" w:space="0" w:color="auto"/>
      </w:divBdr>
    </w:div>
    <w:div w:id="61871333">
      <w:bodyDiv w:val="1"/>
      <w:marLeft w:val="0"/>
      <w:marRight w:val="0"/>
      <w:marTop w:val="0"/>
      <w:marBottom w:val="0"/>
      <w:divBdr>
        <w:top w:val="none" w:sz="0" w:space="0" w:color="auto"/>
        <w:left w:val="none" w:sz="0" w:space="0" w:color="auto"/>
        <w:bottom w:val="none" w:sz="0" w:space="0" w:color="auto"/>
        <w:right w:val="none" w:sz="0" w:space="0" w:color="auto"/>
      </w:divBdr>
    </w:div>
    <w:div w:id="61877577">
      <w:bodyDiv w:val="1"/>
      <w:marLeft w:val="0"/>
      <w:marRight w:val="0"/>
      <w:marTop w:val="0"/>
      <w:marBottom w:val="0"/>
      <w:divBdr>
        <w:top w:val="none" w:sz="0" w:space="0" w:color="auto"/>
        <w:left w:val="none" w:sz="0" w:space="0" w:color="auto"/>
        <w:bottom w:val="none" w:sz="0" w:space="0" w:color="auto"/>
        <w:right w:val="none" w:sz="0" w:space="0" w:color="auto"/>
      </w:divBdr>
    </w:div>
    <w:div w:id="61954347">
      <w:bodyDiv w:val="1"/>
      <w:marLeft w:val="0"/>
      <w:marRight w:val="0"/>
      <w:marTop w:val="0"/>
      <w:marBottom w:val="0"/>
      <w:divBdr>
        <w:top w:val="none" w:sz="0" w:space="0" w:color="auto"/>
        <w:left w:val="none" w:sz="0" w:space="0" w:color="auto"/>
        <w:bottom w:val="none" w:sz="0" w:space="0" w:color="auto"/>
        <w:right w:val="none" w:sz="0" w:space="0" w:color="auto"/>
      </w:divBdr>
    </w:div>
    <w:div w:id="61956002">
      <w:bodyDiv w:val="1"/>
      <w:marLeft w:val="0"/>
      <w:marRight w:val="0"/>
      <w:marTop w:val="0"/>
      <w:marBottom w:val="0"/>
      <w:divBdr>
        <w:top w:val="none" w:sz="0" w:space="0" w:color="auto"/>
        <w:left w:val="none" w:sz="0" w:space="0" w:color="auto"/>
        <w:bottom w:val="none" w:sz="0" w:space="0" w:color="auto"/>
        <w:right w:val="none" w:sz="0" w:space="0" w:color="auto"/>
      </w:divBdr>
    </w:div>
    <w:div w:id="62022046">
      <w:bodyDiv w:val="1"/>
      <w:marLeft w:val="0"/>
      <w:marRight w:val="0"/>
      <w:marTop w:val="0"/>
      <w:marBottom w:val="0"/>
      <w:divBdr>
        <w:top w:val="none" w:sz="0" w:space="0" w:color="auto"/>
        <w:left w:val="none" w:sz="0" w:space="0" w:color="auto"/>
        <w:bottom w:val="none" w:sz="0" w:space="0" w:color="auto"/>
        <w:right w:val="none" w:sz="0" w:space="0" w:color="auto"/>
      </w:divBdr>
    </w:div>
    <w:div w:id="62028077">
      <w:bodyDiv w:val="1"/>
      <w:marLeft w:val="0"/>
      <w:marRight w:val="0"/>
      <w:marTop w:val="0"/>
      <w:marBottom w:val="0"/>
      <w:divBdr>
        <w:top w:val="none" w:sz="0" w:space="0" w:color="auto"/>
        <w:left w:val="none" w:sz="0" w:space="0" w:color="auto"/>
        <w:bottom w:val="none" w:sz="0" w:space="0" w:color="auto"/>
        <w:right w:val="none" w:sz="0" w:space="0" w:color="auto"/>
      </w:divBdr>
    </w:div>
    <w:div w:id="62065207">
      <w:bodyDiv w:val="1"/>
      <w:marLeft w:val="0"/>
      <w:marRight w:val="0"/>
      <w:marTop w:val="0"/>
      <w:marBottom w:val="0"/>
      <w:divBdr>
        <w:top w:val="none" w:sz="0" w:space="0" w:color="auto"/>
        <w:left w:val="none" w:sz="0" w:space="0" w:color="auto"/>
        <w:bottom w:val="none" w:sz="0" w:space="0" w:color="auto"/>
        <w:right w:val="none" w:sz="0" w:space="0" w:color="auto"/>
      </w:divBdr>
    </w:div>
    <w:div w:id="62065599">
      <w:bodyDiv w:val="1"/>
      <w:marLeft w:val="0"/>
      <w:marRight w:val="0"/>
      <w:marTop w:val="0"/>
      <w:marBottom w:val="0"/>
      <w:divBdr>
        <w:top w:val="none" w:sz="0" w:space="0" w:color="auto"/>
        <w:left w:val="none" w:sz="0" w:space="0" w:color="auto"/>
        <w:bottom w:val="none" w:sz="0" w:space="0" w:color="auto"/>
        <w:right w:val="none" w:sz="0" w:space="0" w:color="auto"/>
      </w:divBdr>
    </w:div>
    <w:div w:id="62070007">
      <w:bodyDiv w:val="1"/>
      <w:marLeft w:val="0"/>
      <w:marRight w:val="0"/>
      <w:marTop w:val="0"/>
      <w:marBottom w:val="0"/>
      <w:divBdr>
        <w:top w:val="none" w:sz="0" w:space="0" w:color="auto"/>
        <w:left w:val="none" w:sz="0" w:space="0" w:color="auto"/>
        <w:bottom w:val="none" w:sz="0" w:space="0" w:color="auto"/>
        <w:right w:val="none" w:sz="0" w:space="0" w:color="auto"/>
      </w:divBdr>
    </w:div>
    <w:div w:id="62218451">
      <w:bodyDiv w:val="1"/>
      <w:marLeft w:val="0"/>
      <w:marRight w:val="0"/>
      <w:marTop w:val="0"/>
      <w:marBottom w:val="0"/>
      <w:divBdr>
        <w:top w:val="none" w:sz="0" w:space="0" w:color="auto"/>
        <w:left w:val="none" w:sz="0" w:space="0" w:color="auto"/>
        <w:bottom w:val="none" w:sz="0" w:space="0" w:color="auto"/>
        <w:right w:val="none" w:sz="0" w:space="0" w:color="auto"/>
      </w:divBdr>
    </w:div>
    <w:div w:id="62261154">
      <w:bodyDiv w:val="1"/>
      <w:marLeft w:val="0"/>
      <w:marRight w:val="0"/>
      <w:marTop w:val="0"/>
      <w:marBottom w:val="0"/>
      <w:divBdr>
        <w:top w:val="none" w:sz="0" w:space="0" w:color="auto"/>
        <w:left w:val="none" w:sz="0" w:space="0" w:color="auto"/>
        <w:bottom w:val="none" w:sz="0" w:space="0" w:color="auto"/>
        <w:right w:val="none" w:sz="0" w:space="0" w:color="auto"/>
      </w:divBdr>
    </w:div>
    <w:div w:id="62262497">
      <w:bodyDiv w:val="1"/>
      <w:marLeft w:val="0"/>
      <w:marRight w:val="0"/>
      <w:marTop w:val="0"/>
      <w:marBottom w:val="0"/>
      <w:divBdr>
        <w:top w:val="none" w:sz="0" w:space="0" w:color="auto"/>
        <w:left w:val="none" w:sz="0" w:space="0" w:color="auto"/>
        <w:bottom w:val="none" w:sz="0" w:space="0" w:color="auto"/>
        <w:right w:val="none" w:sz="0" w:space="0" w:color="auto"/>
      </w:divBdr>
    </w:div>
    <w:div w:id="62333621">
      <w:bodyDiv w:val="1"/>
      <w:marLeft w:val="0"/>
      <w:marRight w:val="0"/>
      <w:marTop w:val="0"/>
      <w:marBottom w:val="0"/>
      <w:divBdr>
        <w:top w:val="none" w:sz="0" w:space="0" w:color="auto"/>
        <w:left w:val="none" w:sz="0" w:space="0" w:color="auto"/>
        <w:bottom w:val="none" w:sz="0" w:space="0" w:color="auto"/>
        <w:right w:val="none" w:sz="0" w:space="0" w:color="auto"/>
      </w:divBdr>
    </w:div>
    <w:div w:id="62336056">
      <w:bodyDiv w:val="1"/>
      <w:marLeft w:val="0"/>
      <w:marRight w:val="0"/>
      <w:marTop w:val="0"/>
      <w:marBottom w:val="0"/>
      <w:divBdr>
        <w:top w:val="none" w:sz="0" w:space="0" w:color="auto"/>
        <w:left w:val="none" w:sz="0" w:space="0" w:color="auto"/>
        <w:bottom w:val="none" w:sz="0" w:space="0" w:color="auto"/>
        <w:right w:val="none" w:sz="0" w:space="0" w:color="auto"/>
      </w:divBdr>
    </w:div>
    <w:div w:id="62336412">
      <w:bodyDiv w:val="1"/>
      <w:marLeft w:val="0"/>
      <w:marRight w:val="0"/>
      <w:marTop w:val="0"/>
      <w:marBottom w:val="0"/>
      <w:divBdr>
        <w:top w:val="none" w:sz="0" w:space="0" w:color="auto"/>
        <w:left w:val="none" w:sz="0" w:space="0" w:color="auto"/>
        <w:bottom w:val="none" w:sz="0" w:space="0" w:color="auto"/>
        <w:right w:val="none" w:sz="0" w:space="0" w:color="auto"/>
      </w:divBdr>
    </w:div>
    <w:div w:id="62678898">
      <w:bodyDiv w:val="1"/>
      <w:marLeft w:val="0"/>
      <w:marRight w:val="0"/>
      <w:marTop w:val="0"/>
      <w:marBottom w:val="0"/>
      <w:divBdr>
        <w:top w:val="none" w:sz="0" w:space="0" w:color="auto"/>
        <w:left w:val="none" w:sz="0" w:space="0" w:color="auto"/>
        <w:bottom w:val="none" w:sz="0" w:space="0" w:color="auto"/>
        <w:right w:val="none" w:sz="0" w:space="0" w:color="auto"/>
      </w:divBdr>
    </w:div>
    <w:div w:id="62720339">
      <w:bodyDiv w:val="1"/>
      <w:marLeft w:val="0"/>
      <w:marRight w:val="0"/>
      <w:marTop w:val="0"/>
      <w:marBottom w:val="0"/>
      <w:divBdr>
        <w:top w:val="none" w:sz="0" w:space="0" w:color="auto"/>
        <w:left w:val="none" w:sz="0" w:space="0" w:color="auto"/>
        <w:bottom w:val="none" w:sz="0" w:space="0" w:color="auto"/>
        <w:right w:val="none" w:sz="0" w:space="0" w:color="auto"/>
      </w:divBdr>
    </w:div>
    <w:div w:id="62722311">
      <w:bodyDiv w:val="1"/>
      <w:marLeft w:val="0"/>
      <w:marRight w:val="0"/>
      <w:marTop w:val="0"/>
      <w:marBottom w:val="0"/>
      <w:divBdr>
        <w:top w:val="none" w:sz="0" w:space="0" w:color="auto"/>
        <w:left w:val="none" w:sz="0" w:space="0" w:color="auto"/>
        <w:bottom w:val="none" w:sz="0" w:space="0" w:color="auto"/>
        <w:right w:val="none" w:sz="0" w:space="0" w:color="auto"/>
      </w:divBdr>
    </w:div>
    <w:div w:id="62796352">
      <w:bodyDiv w:val="1"/>
      <w:marLeft w:val="0"/>
      <w:marRight w:val="0"/>
      <w:marTop w:val="0"/>
      <w:marBottom w:val="0"/>
      <w:divBdr>
        <w:top w:val="none" w:sz="0" w:space="0" w:color="auto"/>
        <w:left w:val="none" w:sz="0" w:space="0" w:color="auto"/>
        <w:bottom w:val="none" w:sz="0" w:space="0" w:color="auto"/>
        <w:right w:val="none" w:sz="0" w:space="0" w:color="auto"/>
      </w:divBdr>
    </w:div>
    <w:div w:id="62796557">
      <w:bodyDiv w:val="1"/>
      <w:marLeft w:val="0"/>
      <w:marRight w:val="0"/>
      <w:marTop w:val="0"/>
      <w:marBottom w:val="0"/>
      <w:divBdr>
        <w:top w:val="none" w:sz="0" w:space="0" w:color="auto"/>
        <w:left w:val="none" w:sz="0" w:space="0" w:color="auto"/>
        <w:bottom w:val="none" w:sz="0" w:space="0" w:color="auto"/>
        <w:right w:val="none" w:sz="0" w:space="0" w:color="auto"/>
      </w:divBdr>
    </w:div>
    <w:div w:id="62915839">
      <w:bodyDiv w:val="1"/>
      <w:marLeft w:val="0"/>
      <w:marRight w:val="0"/>
      <w:marTop w:val="0"/>
      <w:marBottom w:val="0"/>
      <w:divBdr>
        <w:top w:val="none" w:sz="0" w:space="0" w:color="auto"/>
        <w:left w:val="none" w:sz="0" w:space="0" w:color="auto"/>
        <w:bottom w:val="none" w:sz="0" w:space="0" w:color="auto"/>
        <w:right w:val="none" w:sz="0" w:space="0" w:color="auto"/>
      </w:divBdr>
    </w:div>
    <w:div w:id="63139117">
      <w:bodyDiv w:val="1"/>
      <w:marLeft w:val="0"/>
      <w:marRight w:val="0"/>
      <w:marTop w:val="0"/>
      <w:marBottom w:val="0"/>
      <w:divBdr>
        <w:top w:val="none" w:sz="0" w:space="0" w:color="auto"/>
        <w:left w:val="none" w:sz="0" w:space="0" w:color="auto"/>
        <w:bottom w:val="none" w:sz="0" w:space="0" w:color="auto"/>
        <w:right w:val="none" w:sz="0" w:space="0" w:color="auto"/>
      </w:divBdr>
    </w:div>
    <w:div w:id="63183487">
      <w:bodyDiv w:val="1"/>
      <w:marLeft w:val="0"/>
      <w:marRight w:val="0"/>
      <w:marTop w:val="0"/>
      <w:marBottom w:val="0"/>
      <w:divBdr>
        <w:top w:val="none" w:sz="0" w:space="0" w:color="auto"/>
        <w:left w:val="none" w:sz="0" w:space="0" w:color="auto"/>
        <w:bottom w:val="none" w:sz="0" w:space="0" w:color="auto"/>
        <w:right w:val="none" w:sz="0" w:space="0" w:color="auto"/>
      </w:divBdr>
    </w:div>
    <w:div w:id="63186657">
      <w:bodyDiv w:val="1"/>
      <w:marLeft w:val="0"/>
      <w:marRight w:val="0"/>
      <w:marTop w:val="0"/>
      <w:marBottom w:val="0"/>
      <w:divBdr>
        <w:top w:val="none" w:sz="0" w:space="0" w:color="auto"/>
        <w:left w:val="none" w:sz="0" w:space="0" w:color="auto"/>
        <w:bottom w:val="none" w:sz="0" w:space="0" w:color="auto"/>
        <w:right w:val="none" w:sz="0" w:space="0" w:color="auto"/>
      </w:divBdr>
    </w:div>
    <w:div w:id="63261906">
      <w:bodyDiv w:val="1"/>
      <w:marLeft w:val="0"/>
      <w:marRight w:val="0"/>
      <w:marTop w:val="0"/>
      <w:marBottom w:val="0"/>
      <w:divBdr>
        <w:top w:val="none" w:sz="0" w:space="0" w:color="auto"/>
        <w:left w:val="none" w:sz="0" w:space="0" w:color="auto"/>
        <w:bottom w:val="none" w:sz="0" w:space="0" w:color="auto"/>
        <w:right w:val="none" w:sz="0" w:space="0" w:color="auto"/>
      </w:divBdr>
    </w:div>
    <w:div w:id="63263644">
      <w:bodyDiv w:val="1"/>
      <w:marLeft w:val="0"/>
      <w:marRight w:val="0"/>
      <w:marTop w:val="0"/>
      <w:marBottom w:val="0"/>
      <w:divBdr>
        <w:top w:val="none" w:sz="0" w:space="0" w:color="auto"/>
        <w:left w:val="none" w:sz="0" w:space="0" w:color="auto"/>
        <w:bottom w:val="none" w:sz="0" w:space="0" w:color="auto"/>
        <w:right w:val="none" w:sz="0" w:space="0" w:color="auto"/>
      </w:divBdr>
    </w:div>
    <w:div w:id="63333802">
      <w:bodyDiv w:val="1"/>
      <w:marLeft w:val="0"/>
      <w:marRight w:val="0"/>
      <w:marTop w:val="0"/>
      <w:marBottom w:val="0"/>
      <w:divBdr>
        <w:top w:val="none" w:sz="0" w:space="0" w:color="auto"/>
        <w:left w:val="none" w:sz="0" w:space="0" w:color="auto"/>
        <w:bottom w:val="none" w:sz="0" w:space="0" w:color="auto"/>
        <w:right w:val="none" w:sz="0" w:space="0" w:color="auto"/>
      </w:divBdr>
    </w:div>
    <w:div w:id="63452269">
      <w:bodyDiv w:val="1"/>
      <w:marLeft w:val="0"/>
      <w:marRight w:val="0"/>
      <w:marTop w:val="0"/>
      <w:marBottom w:val="0"/>
      <w:divBdr>
        <w:top w:val="none" w:sz="0" w:space="0" w:color="auto"/>
        <w:left w:val="none" w:sz="0" w:space="0" w:color="auto"/>
        <w:bottom w:val="none" w:sz="0" w:space="0" w:color="auto"/>
        <w:right w:val="none" w:sz="0" w:space="0" w:color="auto"/>
      </w:divBdr>
    </w:div>
    <w:div w:id="63574560">
      <w:bodyDiv w:val="1"/>
      <w:marLeft w:val="0"/>
      <w:marRight w:val="0"/>
      <w:marTop w:val="0"/>
      <w:marBottom w:val="0"/>
      <w:divBdr>
        <w:top w:val="none" w:sz="0" w:space="0" w:color="auto"/>
        <w:left w:val="none" w:sz="0" w:space="0" w:color="auto"/>
        <w:bottom w:val="none" w:sz="0" w:space="0" w:color="auto"/>
        <w:right w:val="none" w:sz="0" w:space="0" w:color="auto"/>
      </w:divBdr>
    </w:div>
    <w:div w:id="63650212">
      <w:bodyDiv w:val="1"/>
      <w:marLeft w:val="0"/>
      <w:marRight w:val="0"/>
      <w:marTop w:val="0"/>
      <w:marBottom w:val="0"/>
      <w:divBdr>
        <w:top w:val="none" w:sz="0" w:space="0" w:color="auto"/>
        <w:left w:val="none" w:sz="0" w:space="0" w:color="auto"/>
        <w:bottom w:val="none" w:sz="0" w:space="0" w:color="auto"/>
        <w:right w:val="none" w:sz="0" w:space="0" w:color="auto"/>
      </w:divBdr>
    </w:div>
    <w:div w:id="63652048">
      <w:bodyDiv w:val="1"/>
      <w:marLeft w:val="0"/>
      <w:marRight w:val="0"/>
      <w:marTop w:val="0"/>
      <w:marBottom w:val="0"/>
      <w:divBdr>
        <w:top w:val="none" w:sz="0" w:space="0" w:color="auto"/>
        <w:left w:val="none" w:sz="0" w:space="0" w:color="auto"/>
        <w:bottom w:val="none" w:sz="0" w:space="0" w:color="auto"/>
        <w:right w:val="none" w:sz="0" w:space="0" w:color="auto"/>
      </w:divBdr>
    </w:div>
    <w:div w:id="63726098">
      <w:bodyDiv w:val="1"/>
      <w:marLeft w:val="0"/>
      <w:marRight w:val="0"/>
      <w:marTop w:val="0"/>
      <w:marBottom w:val="0"/>
      <w:divBdr>
        <w:top w:val="none" w:sz="0" w:space="0" w:color="auto"/>
        <w:left w:val="none" w:sz="0" w:space="0" w:color="auto"/>
        <w:bottom w:val="none" w:sz="0" w:space="0" w:color="auto"/>
        <w:right w:val="none" w:sz="0" w:space="0" w:color="auto"/>
      </w:divBdr>
    </w:div>
    <w:div w:id="63727731">
      <w:bodyDiv w:val="1"/>
      <w:marLeft w:val="0"/>
      <w:marRight w:val="0"/>
      <w:marTop w:val="0"/>
      <w:marBottom w:val="0"/>
      <w:divBdr>
        <w:top w:val="none" w:sz="0" w:space="0" w:color="auto"/>
        <w:left w:val="none" w:sz="0" w:space="0" w:color="auto"/>
        <w:bottom w:val="none" w:sz="0" w:space="0" w:color="auto"/>
        <w:right w:val="none" w:sz="0" w:space="0" w:color="auto"/>
      </w:divBdr>
    </w:div>
    <w:div w:id="63795862">
      <w:bodyDiv w:val="1"/>
      <w:marLeft w:val="0"/>
      <w:marRight w:val="0"/>
      <w:marTop w:val="0"/>
      <w:marBottom w:val="0"/>
      <w:divBdr>
        <w:top w:val="none" w:sz="0" w:space="0" w:color="auto"/>
        <w:left w:val="none" w:sz="0" w:space="0" w:color="auto"/>
        <w:bottom w:val="none" w:sz="0" w:space="0" w:color="auto"/>
        <w:right w:val="none" w:sz="0" w:space="0" w:color="auto"/>
      </w:divBdr>
    </w:div>
    <w:div w:id="63796722">
      <w:bodyDiv w:val="1"/>
      <w:marLeft w:val="0"/>
      <w:marRight w:val="0"/>
      <w:marTop w:val="0"/>
      <w:marBottom w:val="0"/>
      <w:divBdr>
        <w:top w:val="none" w:sz="0" w:space="0" w:color="auto"/>
        <w:left w:val="none" w:sz="0" w:space="0" w:color="auto"/>
        <w:bottom w:val="none" w:sz="0" w:space="0" w:color="auto"/>
        <w:right w:val="none" w:sz="0" w:space="0" w:color="auto"/>
      </w:divBdr>
    </w:div>
    <w:div w:id="63798954">
      <w:bodyDiv w:val="1"/>
      <w:marLeft w:val="0"/>
      <w:marRight w:val="0"/>
      <w:marTop w:val="0"/>
      <w:marBottom w:val="0"/>
      <w:divBdr>
        <w:top w:val="none" w:sz="0" w:space="0" w:color="auto"/>
        <w:left w:val="none" w:sz="0" w:space="0" w:color="auto"/>
        <w:bottom w:val="none" w:sz="0" w:space="0" w:color="auto"/>
        <w:right w:val="none" w:sz="0" w:space="0" w:color="auto"/>
      </w:divBdr>
    </w:div>
    <w:div w:id="63918269">
      <w:bodyDiv w:val="1"/>
      <w:marLeft w:val="0"/>
      <w:marRight w:val="0"/>
      <w:marTop w:val="0"/>
      <w:marBottom w:val="0"/>
      <w:divBdr>
        <w:top w:val="none" w:sz="0" w:space="0" w:color="auto"/>
        <w:left w:val="none" w:sz="0" w:space="0" w:color="auto"/>
        <w:bottom w:val="none" w:sz="0" w:space="0" w:color="auto"/>
        <w:right w:val="none" w:sz="0" w:space="0" w:color="auto"/>
      </w:divBdr>
    </w:div>
    <w:div w:id="63990069">
      <w:bodyDiv w:val="1"/>
      <w:marLeft w:val="0"/>
      <w:marRight w:val="0"/>
      <w:marTop w:val="0"/>
      <w:marBottom w:val="0"/>
      <w:divBdr>
        <w:top w:val="none" w:sz="0" w:space="0" w:color="auto"/>
        <w:left w:val="none" w:sz="0" w:space="0" w:color="auto"/>
        <w:bottom w:val="none" w:sz="0" w:space="0" w:color="auto"/>
        <w:right w:val="none" w:sz="0" w:space="0" w:color="auto"/>
      </w:divBdr>
    </w:div>
    <w:div w:id="64032168">
      <w:bodyDiv w:val="1"/>
      <w:marLeft w:val="0"/>
      <w:marRight w:val="0"/>
      <w:marTop w:val="0"/>
      <w:marBottom w:val="0"/>
      <w:divBdr>
        <w:top w:val="none" w:sz="0" w:space="0" w:color="auto"/>
        <w:left w:val="none" w:sz="0" w:space="0" w:color="auto"/>
        <w:bottom w:val="none" w:sz="0" w:space="0" w:color="auto"/>
        <w:right w:val="none" w:sz="0" w:space="0" w:color="auto"/>
      </w:divBdr>
    </w:div>
    <w:div w:id="64033834">
      <w:bodyDiv w:val="1"/>
      <w:marLeft w:val="0"/>
      <w:marRight w:val="0"/>
      <w:marTop w:val="0"/>
      <w:marBottom w:val="0"/>
      <w:divBdr>
        <w:top w:val="none" w:sz="0" w:space="0" w:color="auto"/>
        <w:left w:val="none" w:sz="0" w:space="0" w:color="auto"/>
        <w:bottom w:val="none" w:sz="0" w:space="0" w:color="auto"/>
        <w:right w:val="none" w:sz="0" w:space="0" w:color="auto"/>
      </w:divBdr>
    </w:div>
    <w:div w:id="64036700">
      <w:bodyDiv w:val="1"/>
      <w:marLeft w:val="0"/>
      <w:marRight w:val="0"/>
      <w:marTop w:val="0"/>
      <w:marBottom w:val="0"/>
      <w:divBdr>
        <w:top w:val="none" w:sz="0" w:space="0" w:color="auto"/>
        <w:left w:val="none" w:sz="0" w:space="0" w:color="auto"/>
        <w:bottom w:val="none" w:sz="0" w:space="0" w:color="auto"/>
        <w:right w:val="none" w:sz="0" w:space="0" w:color="auto"/>
      </w:divBdr>
    </w:div>
    <w:div w:id="64039747">
      <w:bodyDiv w:val="1"/>
      <w:marLeft w:val="0"/>
      <w:marRight w:val="0"/>
      <w:marTop w:val="0"/>
      <w:marBottom w:val="0"/>
      <w:divBdr>
        <w:top w:val="none" w:sz="0" w:space="0" w:color="auto"/>
        <w:left w:val="none" w:sz="0" w:space="0" w:color="auto"/>
        <w:bottom w:val="none" w:sz="0" w:space="0" w:color="auto"/>
        <w:right w:val="none" w:sz="0" w:space="0" w:color="auto"/>
      </w:divBdr>
    </w:div>
    <w:div w:id="64114300">
      <w:bodyDiv w:val="1"/>
      <w:marLeft w:val="0"/>
      <w:marRight w:val="0"/>
      <w:marTop w:val="0"/>
      <w:marBottom w:val="0"/>
      <w:divBdr>
        <w:top w:val="none" w:sz="0" w:space="0" w:color="auto"/>
        <w:left w:val="none" w:sz="0" w:space="0" w:color="auto"/>
        <w:bottom w:val="none" w:sz="0" w:space="0" w:color="auto"/>
        <w:right w:val="none" w:sz="0" w:space="0" w:color="auto"/>
      </w:divBdr>
    </w:div>
    <w:div w:id="64229526">
      <w:bodyDiv w:val="1"/>
      <w:marLeft w:val="0"/>
      <w:marRight w:val="0"/>
      <w:marTop w:val="0"/>
      <w:marBottom w:val="0"/>
      <w:divBdr>
        <w:top w:val="none" w:sz="0" w:space="0" w:color="auto"/>
        <w:left w:val="none" w:sz="0" w:space="0" w:color="auto"/>
        <w:bottom w:val="none" w:sz="0" w:space="0" w:color="auto"/>
        <w:right w:val="none" w:sz="0" w:space="0" w:color="auto"/>
      </w:divBdr>
    </w:div>
    <w:div w:id="64299425">
      <w:bodyDiv w:val="1"/>
      <w:marLeft w:val="0"/>
      <w:marRight w:val="0"/>
      <w:marTop w:val="0"/>
      <w:marBottom w:val="0"/>
      <w:divBdr>
        <w:top w:val="none" w:sz="0" w:space="0" w:color="auto"/>
        <w:left w:val="none" w:sz="0" w:space="0" w:color="auto"/>
        <w:bottom w:val="none" w:sz="0" w:space="0" w:color="auto"/>
        <w:right w:val="none" w:sz="0" w:space="0" w:color="auto"/>
      </w:divBdr>
    </w:div>
    <w:div w:id="64300276">
      <w:bodyDiv w:val="1"/>
      <w:marLeft w:val="0"/>
      <w:marRight w:val="0"/>
      <w:marTop w:val="0"/>
      <w:marBottom w:val="0"/>
      <w:divBdr>
        <w:top w:val="none" w:sz="0" w:space="0" w:color="auto"/>
        <w:left w:val="none" w:sz="0" w:space="0" w:color="auto"/>
        <w:bottom w:val="none" w:sz="0" w:space="0" w:color="auto"/>
        <w:right w:val="none" w:sz="0" w:space="0" w:color="auto"/>
      </w:divBdr>
    </w:div>
    <w:div w:id="64382237">
      <w:bodyDiv w:val="1"/>
      <w:marLeft w:val="0"/>
      <w:marRight w:val="0"/>
      <w:marTop w:val="0"/>
      <w:marBottom w:val="0"/>
      <w:divBdr>
        <w:top w:val="none" w:sz="0" w:space="0" w:color="auto"/>
        <w:left w:val="none" w:sz="0" w:space="0" w:color="auto"/>
        <w:bottom w:val="none" w:sz="0" w:space="0" w:color="auto"/>
        <w:right w:val="none" w:sz="0" w:space="0" w:color="auto"/>
      </w:divBdr>
    </w:div>
    <w:div w:id="64453942">
      <w:bodyDiv w:val="1"/>
      <w:marLeft w:val="0"/>
      <w:marRight w:val="0"/>
      <w:marTop w:val="0"/>
      <w:marBottom w:val="0"/>
      <w:divBdr>
        <w:top w:val="none" w:sz="0" w:space="0" w:color="auto"/>
        <w:left w:val="none" w:sz="0" w:space="0" w:color="auto"/>
        <w:bottom w:val="none" w:sz="0" w:space="0" w:color="auto"/>
        <w:right w:val="none" w:sz="0" w:space="0" w:color="auto"/>
      </w:divBdr>
    </w:div>
    <w:div w:id="64496122">
      <w:bodyDiv w:val="1"/>
      <w:marLeft w:val="0"/>
      <w:marRight w:val="0"/>
      <w:marTop w:val="0"/>
      <w:marBottom w:val="0"/>
      <w:divBdr>
        <w:top w:val="none" w:sz="0" w:space="0" w:color="auto"/>
        <w:left w:val="none" w:sz="0" w:space="0" w:color="auto"/>
        <w:bottom w:val="none" w:sz="0" w:space="0" w:color="auto"/>
        <w:right w:val="none" w:sz="0" w:space="0" w:color="auto"/>
      </w:divBdr>
    </w:div>
    <w:div w:id="64647680">
      <w:bodyDiv w:val="1"/>
      <w:marLeft w:val="0"/>
      <w:marRight w:val="0"/>
      <w:marTop w:val="0"/>
      <w:marBottom w:val="0"/>
      <w:divBdr>
        <w:top w:val="none" w:sz="0" w:space="0" w:color="auto"/>
        <w:left w:val="none" w:sz="0" w:space="0" w:color="auto"/>
        <w:bottom w:val="none" w:sz="0" w:space="0" w:color="auto"/>
        <w:right w:val="none" w:sz="0" w:space="0" w:color="auto"/>
      </w:divBdr>
    </w:div>
    <w:div w:id="65035913">
      <w:bodyDiv w:val="1"/>
      <w:marLeft w:val="0"/>
      <w:marRight w:val="0"/>
      <w:marTop w:val="0"/>
      <w:marBottom w:val="0"/>
      <w:divBdr>
        <w:top w:val="none" w:sz="0" w:space="0" w:color="auto"/>
        <w:left w:val="none" w:sz="0" w:space="0" w:color="auto"/>
        <w:bottom w:val="none" w:sz="0" w:space="0" w:color="auto"/>
        <w:right w:val="none" w:sz="0" w:space="0" w:color="auto"/>
      </w:divBdr>
    </w:div>
    <w:div w:id="65079058">
      <w:bodyDiv w:val="1"/>
      <w:marLeft w:val="0"/>
      <w:marRight w:val="0"/>
      <w:marTop w:val="0"/>
      <w:marBottom w:val="0"/>
      <w:divBdr>
        <w:top w:val="none" w:sz="0" w:space="0" w:color="auto"/>
        <w:left w:val="none" w:sz="0" w:space="0" w:color="auto"/>
        <w:bottom w:val="none" w:sz="0" w:space="0" w:color="auto"/>
        <w:right w:val="none" w:sz="0" w:space="0" w:color="auto"/>
      </w:divBdr>
    </w:div>
    <w:div w:id="65153962">
      <w:bodyDiv w:val="1"/>
      <w:marLeft w:val="0"/>
      <w:marRight w:val="0"/>
      <w:marTop w:val="0"/>
      <w:marBottom w:val="0"/>
      <w:divBdr>
        <w:top w:val="none" w:sz="0" w:space="0" w:color="auto"/>
        <w:left w:val="none" w:sz="0" w:space="0" w:color="auto"/>
        <w:bottom w:val="none" w:sz="0" w:space="0" w:color="auto"/>
        <w:right w:val="none" w:sz="0" w:space="0" w:color="auto"/>
      </w:divBdr>
    </w:div>
    <w:div w:id="65301428">
      <w:bodyDiv w:val="1"/>
      <w:marLeft w:val="0"/>
      <w:marRight w:val="0"/>
      <w:marTop w:val="0"/>
      <w:marBottom w:val="0"/>
      <w:divBdr>
        <w:top w:val="none" w:sz="0" w:space="0" w:color="auto"/>
        <w:left w:val="none" w:sz="0" w:space="0" w:color="auto"/>
        <w:bottom w:val="none" w:sz="0" w:space="0" w:color="auto"/>
        <w:right w:val="none" w:sz="0" w:space="0" w:color="auto"/>
      </w:divBdr>
    </w:div>
    <w:div w:id="65304780">
      <w:bodyDiv w:val="1"/>
      <w:marLeft w:val="0"/>
      <w:marRight w:val="0"/>
      <w:marTop w:val="0"/>
      <w:marBottom w:val="0"/>
      <w:divBdr>
        <w:top w:val="none" w:sz="0" w:space="0" w:color="auto"/>
        <w:left w:val="none" w:sz="0" w:space="0" w:color="auto"/>
        <w:bottom w:val="none" w:sz="0" w:space="0" w:color="auto"/>
        <w:right w:val="none" w:sz="0" w:space="0" w:color="auto"/>
      </w:divBdr>
    </w:div>
    <w:div w:id="65349745">
      <w:bodyDiv w:val="1"/>
      <w:marLeft w:val="0"/>
      <w:marRight w:val="0"/>
      <w:marTop w:val="0"/>
      <w:marBottom w:val="0"/>
      <w:divBdr>
        <w:top w:val="none" w:sz="0" w:space="0" w:color="auto"/>
        <w:left w:val="none" w:sz="0" w:space="0" w:color="auto"/>
        <w:bottom w:val="none" w:sz="0" w:space="0" w:color="auto"/>
        <w:right w:val="none" w:sz="0" w:space="0" w:color="auto"/>
      </w:divBdr>
    </w:div>
    <w:div w:id="65684867">
      <w:bodyDiv w:val="1"/>
      <w:marLeft w:val="0"/>
      <w:marRight w:val="0"/>
      <w:marTop w:val="0"/>
      <w:marBottom w:val="0"/>
      <w:divBdr>
        <w:top w:val="none" w:sz="0" w:space="0" w:color="auto"/>
        <w:left w:val="none" w:sz="0" w:space="0" w:color="auto"/>
        <w:bottom w:val="none" w:sz="0" w:space="0" w:color="auto"/>
        <w:right w:val="none" w:sz="0" w:space="0" w:color="auto"/>
      </w:divBdr>
    </w:div>
    <w:div w:id="65810899">
      <w:bodyDiv w:val="1"/>
      <w:marLeft w:val="0"/>
      <w:marRight w:val="0"/>
      <w:marTop w:val="0"/>
      <w:marBottom w:val="0"/>
      <w:divBdr>
        <w:top w:val="none" w:sz="0" w:space="0" w:color="auto"/>
        <w:left w:val="none" w:sz="0" w:space="0" w:color="auto"/>
        <w:bottom w:val="none" w:sz="0" w:space="0" w:color="auto"/>
        <w:right w:val="none" w:sz="0" w:space="0" w:color="auto"/>
      </w:divBdr>
    </w:div>
    <w:div w:id="65882879">
      <w:bodyDiv w:val="1"/>
      <w:marLeft w:val="0"/>
      <w:marRight w:val="0"/>
      <w:marTop w:val="0"/>
      <w:marBottom w:val="0"/>
      <w:divBdr>
        <w:top w:val="none" w:sz="0" w:space="0" w:color="auto"/>
        <w:left w:val="none" w:sz="0" w:space="0" w:color="auto"/>
        <w:bottom w:val="none" w:sz="0" w:space="0" w:color="auto"/>
        <w:right w:val="none" w:sz="0" w:space="0" w:color="auto"/>
      </w:divBdr>
    </w:div>
    <w:div w:id="65959432">
      <w:bodyDiv w:val="1"/>
      <w:marLeft w:val="0"/>
      <w:marRight w:val="0"/>
      <w:marTop w:val="0"/>
      <w:marBottom w:val="0"/>
      <w:divBdr>
        <w:top w:val="none" w:sz="0" w:space="0" w:color="auto"/>
        <w:left w:val="none" w:sz="0" w:space="0" w:color="auto"/>
        <w:bottom w:val="none" w:sz="0" w:space="0" w:color="auto"/>
        <w:right w:val="none" w:sz="0" w:space="0" w:color="auto"/>
      </w:divBdr>
    </w:div>
    <w:div w:id="65959532">
      <w:bodyDiv w:val="1"/>
      <w:marLeft w:val="0"/>
      <w:marRight w:val="0"/>
      <w:marTop w:val="0"/>
      <w:marBottom w:val="0"/>
      <w:divBdr>
        <w:top w:val="none" w:sz="0" w:space="0" w:color="auto"/>
        <w:left w:val="none" w:sz="0" w:space="0" w:color="auto"/>
        <w:bottom w:val="none" w:sz="0" w:space="0" w:color="auto"/>
        <w:right w:val="none" w:sz="0" w:space="0" w:color="auto"/>
      </w:divBdr>
    </w:div>
    <w:div w:id="66075645">
      <w:bodyDiv w:val="1"/>
      <w:marLeft w:val="0"/>
      <w:marRight w:val="0"/>
      <w:marTop w:val="0"/>
      <w:marBottom w:val="0"/>
      <w:divBdr>
        <w:top w:val="none" w:sz="0" w:space="0" w:color="auto"/>
        <w:left w:val="none" w:sz="0" w:space="0" w:color="auto"/>
        <w:bottom w:val="none" w:sz="0" w:space="0" w:color="auto"/>
        <w:right w:val="none" w:sz="0" w:space="0" w:color="auto"/>
      </w:divBdr>
    </w:div>
    <w:div w:id="66080551">
      <w:bodyDiv w:val="1"/>
      <w:marLeft w:val="0"/>
      <w:marRight w:val="0"/>
      <w:marTop w:val="0"/>
      <w:marBottom w:val="0"/>
      <w:divBdr>
        <w:top w:val="none" w:sz="0" w:space="0" w:color="auto"/>
        <w:left w:val="none" w:sz="0" w:space="0" w:color="auto"/>
        <w:bottom w:val="none" w:sz="0" w:space="0" w:color="auto"/>
        <w:right w:val="none" w:sz="0" w:space="0" w:color="auto"/>
      </w:divBdr>
    </w:div>
    <w:div w:id="66147929">
      <w:bodyDiv w:val="1"/>
      <w:marLeft w:val="0"/>
      <w:marRight w:val="0"/>
      <w:marTop w:val="0"/>
      <w:marBottom w:val="0"/>
      <w:divBdr>
        <w:top w:val="none" w:sz="0" w:space="0" w:color="auto"/>
        <w:left w:val="none" w:sz="0" w:space="0" w:color="auto"/>
        <w:bottom w:val="none" w:sz="0" w:space="0" w:color="auto"/>
        <w:right w:val="none" w:sz="0" w:space="0" w:color="auto"/>
      </w:divBdr>
    </w:div>
    <w:div w:id="66340345">
      <w:bodyDiv w:val="1"/>
      <w:marLeft w:val="0"/>
      <w:marRight w:val="0"/>
      <w:marTop w:val="0"/>
      <w:marBottom w:val="0"/>
      <w:divBdr>
        <w:top w:val="none" w:sz="0" w:space="0" w:color="auto"/>
        <w:left w:val="none" w:sz="0" w:space="0" w:color="auto"/>
        <w:bottom w:val="none" w:sz="0" w:space="0" w:color="auto"/>
        <w:right w:val="none" w:sz="0" w:space="0" w:color="auto"/>
      </w:divBdr>
    </w:div>
    <w:div w:id="66348342">
      <w:bodyDiv w:val="1"/>
      <w:marLeft w:val="0"/>
      <w:marRight w:val="0"/>
      <w:marTop w:val="0"/>
      <w:marBottom w:val="0"/>
      <w:divBdr>
        <w:top w:val="none" w:sz="0" w:space="0" w:color="auto"/>
        <w:left w:val="none" w:sz="0" w:space="0" w:color="auto"/>
        <w:bottom w:val="none" w:sz="0" w:space="0" w:color="auto"/>
        <w:right w:val="none" w:sz="0" w:space="0" w:color="auto"/>
      </w:divBdr>
    </w:div>
    <w:div w:id="66415210">
      <w:bodyDiv w:val="1"/>
      <w:marLeft w:val="0"/>
      <w:marRight w:val="0"/>
      <w:marTop w:val="0"/>
      <w:marBottom w:val="0"/>
      <w:divBdr>
        <w:top w:val="none" w:sz="0" w:space="0" w:color="auto"/>
        <w:left w:val="none" w:sz="0" w:space="0" w:color="auto"/>
        <w:bottom w:val="none" w:sz="0" w:space="0" w:color="auto"/>
        <w:right w:val="none" w:sz="0" w:space="0" w:color="auto"/>
      </w:divBdr>
    </w:div>
    <w:div w:id="66536858">
      <w:bodyDiv w:val="1"/>
      <w:marLeft w:val="0"/>
      <w:marRight w:val="0"/>
      <w:marTop w:val="0"/>
      <w:marBottom w:val="0"/>
      <w:divBdr>
        <w:top w:val="none" w:sz="0" w:space="0" w:color="auto"/>
        <w:left w:val="none" w:sz="0" w:space="0" w:color="auto"/>
        <w:bottom w:val="none" w:sz="0" w:space="0" w:color="auto"/>
        <w:right w:val="none" w:sz="0" w:space="0" w:color="auto"/>
      </w:divBdr>
    </w:div>
    <w:div w:id="66538772">
      <w:bodyDiv w:val="1"/>
      <w:marLeft w:val="0"/>
      <w:marRight w:val="0"/>
      <w:marTop w:val="0"/>
      <w:marBottom w:val="0"/>
      <w:divBdr>
        <w:top w:val="none" w:sz="0" w:space="0" w:color="auto"/>
        <w:left w:val="none" w:sz="0" w:space="0" w:color="auto"/>
        <w:bottom w:val="none" w:sz="0" w:space="0" w:color="auto"/>
        <w:right w:val="none" w:sz="0" w:space="0" w:color="auto"/>
      </w:divBdr>
    </w:div>
    <w:div w:id="66608714">
      <w:bodyDiv w:val="1"/>
      <w:marLeft w:val="0"/>
      <w:marRight w:val="0"/>
      <w:marTop w:val="0"/>
      <w:marBottom w:val="0"/>
      <w:divBdr>
        <w:top w:val="none" w:sz="0" w:space="0" w:color="auto"/>
        <w:left w:val="none" w:sz="0" w:space="0" w:color="auto"/>
        <w:bottom w:val="none" w:sz="0" w:space="0" w:color="auto"/>
        <w:right w:val="none" w:sz="0" w:space="0" w:color="auto"/>
      </w:divBdr>
    </w:div>
    <w:div w:id="66612029">
      <w:bodyDiv w:val="1"/>
      <w:marLeft w:val="0"/>
      <w:marRight w:val="0"/>
      <w:marTop w:val="0"/>
      <w:marBottom w:val="0"/>
      <w:divBdr>
        <w:top w:val="none" w:sz="0" w:space="0" w:color="auto"/>
        <w:left w:val="none" w:sz="0" w:space="0" w:color="auto"/>
        <w:bottom w:val="none" w:sz="0" w:space="0" w:color="auto"/>
        <w:right w:val="none" w:sz="0" w:space="0" w:color="auto"/>
      </w:divBdr>
    </w:div>
    <w:div w:id="66615569">
      <w:bodyDiv w:val="1"/>
      <w:marLeft w:val="0"/>
      <w:marRight w:val="0"/>
      <w:marTop w:val="0"/>
      <w:marBottom w:val="0"/>
      <w:divBdr>
        <w:top w:val="none" w:sz="0" w:space="0" w:color="auto"/>
        <w:left w:val="none" w:sz="0" w:space="0" w:color="auto"/>
        <w:bottom w:val="none" w:sz="0" w:space="0" w:color="auto"/>
        <w:right w:val="none" w:sz="0" w:space="0" w:color="auto"/>
      </w:divBdr>
    </w:div>
    <w:div w:id="66656172">
      <w:bodyDiv w:val="1"/>
      <w:marLeft w:val="0"/>
      <w:marRight w:val="0"/>
      <w:marTop w:val="0"/>
      <w:marBottom w:val="0"/>
      <w:divBdr>
        <w:top w:val="none" w:sz="0" w:space="0" w:color="auto"/>
        <w:left w:val="none" w:sz="0" w:space="0" w:color="auto"/>
        <w:bottom w:val="none" w:sz="0" w:space="0" w:color="auto"/>
        <w:right w:val="none" w:sz="0" w:space="0" w:color="auto"/>
      </w:divBdr>
    </w:div>
    <w:div w:id="66806467">
      <w:bodyDiv w:val="1"/>
      <w:marLeft w:val="0"/>
      <w:marRight w:val="0"/>
      <w:marTop w:val="0"/>
      <w:marBottom w:val="0"/>
      <w:divBdr>
        <w:top w:val="none" w:sz="0" w:space="0" w:color="auto"/>
        <w:left w:val="none" w:sz="0" w:space="0" w:color="auto"/>
        <w:bottom w:val="none" w:sz="0" w:space="0" w:color="auto"/>
        <w:right w:val="none" w:sz="0" w:space="0" w:color="auto"/>
      </w:divBdr>
    </w:div>
    <w:div w:id="66877727">
      <w:bodyDiv w:val="1"/>
      <w:marLeft w:val="0"/>
      <w:marRight w:val="0"/>
      <w:marTop w:val="0"/>
      <w:marBottom w:val="0"/>
      <w:divBdr>
        <w:top w:val="none" w:sz="0" w:space="0" w:color="auto"/>
        <w:left w:val="none" w:sz="0" w:space="0" w:color="auto"/>
        <w:bottom w:val="none" w:sz="0" w:space="0" w:color="auto"/>
        <w:right w:val="none" w:sz="0" w:space="0" w:color="auto"/>
      </w:divBdr>
    </w:div>
    <w:div w:id="66926596">
      <w:bodyDiv w:val="1"/>
      <w:marLeft w:val="0"/>
      <w:marRight w:val="0"/>
      <w:marTop w:val="0"/>
      <w:marBottom w:val="0"/>
      <w:divBdr>
        <w:top w:val="none" w:sz="0" w:space="0" w:color="auto"/>
        <w:left w:val="none" w:sz="0" w:space="0" w:color="auto"/>
        <w:bottom w:val="none" w:sz="0" w:space="0" w:color="auto"/>
        <w:right w:val="none" w:sz="0" w:space="0" w:color="auto"/>
      </w:divBdr>
    </w:div>
    <w:div w:id="66998691">
      <w:bodyDiv w:val="1"/>
      <w:marLeft w:val="0"/>
      <w:marRight w:val="0"/>
      <w:marTop w:val="0"/>
      <w:marBottom w:val="0"/>
      <w:divBdr>
        <w:top w:val="none" w:sz="0" w:space="0" w:color="auto"/>
        <w:left w:val="none" w:sz="0" w:space="0" w:color="auto"/>
        <w:bottom w:val="none" w:sz="0" w:space="0" w:color="auto"/>
        <w:right w:val="none" w:sz="0" w:space="0" w:color="auto"/>
      </w:divBdr>
    </w:div>
    <w:div w:id="67116813">
      <w:bodyDiv w:val="1"/>
      <w:marLeft w:val="0"/>
      <w:marRight w:val="0"/>
      <w:marTop w:val="0"/>
      <w:marBottom w:val="0"/>
      <w:divBdr>
        <w:top w:val="none" w:sz="0" w:space="0" w:color="auto"/>
        <w:left w:val="none" w:sz="0" w:space="0" w:color="auto"/>
        <w:bottom w:val="none" w:sz="0" w:space="0" w:color="auto"/>
        <w:right w:val="none" w:sz="0" w:space="0" w:color="auto"/>
      </w:divBdr>
    </w:div>
    <w:div w:id="67267997">
      <w:bodyDiv w:val="1"/>
      <w:marLeft w:val="0"/>
      <w:marRight w:val="0"/>
      <w:marTop w:val="0"/>
      <w:marBottom w:val="0"/>
      <w:divBdr>
        <w:top w:val="none" w:sz="0" w:space="0" w:color="auto"/>
        <w:left w:val="none" w:sz="0" w:space="0" w:color="auto"/>
        <w:bottom w:val="none" w:sz="0" w:space="0" w:color="auto"/>
        <w:right w:val="none" w:sz="0" w:space="0" w:color="auto"/>
      </w:divBdr>
    </w:div>
    <w:div w:id="67388860">
      <w:bodyDiv w:val="1"/>
      <w:marLeft w:val="0"/>
      <w:marRight w:val="0"/>
      <w:marTop w:val="0"/>
      <w:marBottom w:val="0"/>
      <w:divBdr>
        <w:top w:val="none" w:sz="0" w:space="0" w:color="auto"/>
        <w:left w:val="none" w:sz="0" w:space="0" w:color="auto"/>
        <w:bottom w:val="none" w:sz="0" w:space="0" w:color="auto"/>
        <w:right w:val="none" w:sz="0" w:space="0" w:color="auto"/>
      </w:divBdr>
    </w:div>
    <w:div w:id="67457434">
      <w:bodyDiv w:val="1"/>
      <w:marLeft w:val="0"/>
      <w:marRight w:val="0"/>
      <w:marTop w:val="0"/>
      <w:marBottom w:val="0"/>
      <w:divBdr>
        <w:top w:val="none" w:sz="0" w:space="0" w:color="auto"/>
        <w:left w:val="none" w:sz="0" w:space="0" w:color="auto"/>
        <w:bottom w:val="none" w:sz="0" w:space="0" w:color="auto"/>
        <w:right w:val="none" w:sz="0" w:space="0" w:color="auto"/>
      </w:divBdr>
    </w:div>
    <w:div w:id="67465804">
      <w:bodyDiv w:val="1"/>
      <w:marLeft w:val="0"/>
      <w:marRight w:val="0"/>
      <w:marTop w:val="0"/>
      <w:marBottom w:val="0"/>
      <w:divBdr>
        <w:top w:val="none" w:sz="0" w:space="0" w:color="auto"/>
        <w:left w:val="none" w:sz="0" w:space="0" w:color="auto"/>
        <w:bottom w:val="none" w:sz="0" w:space="0" w:color="auto"/>
        <w:right w:val="none" w:sz="0" w:space="0" w:color="auto"/>
      </w:divBdr>
    </w:div>
    <w:div w:id="67578946">
      <w:bodyDiv w:val="1"/>
      <w:marLeft w:val="0"/>
      <w:marRight w:val="0"/>
      <w:marTop w:val="0"/>
      <w:marBottom w:val="0"/>
      <w:divBdr>
        <w:top w:val="none" w:sz="0" w:space="0" w:color="auto"/>
        <w:left w:val="none" w:sz="0" w:space="0" w:color="auto"/>
        <w:bottom w:val="none" w:sz="0" w:space="0" w:color="auto"/>
        <w:right w:val="none" w:sz="0" w:space="0" w:color="auto"/>
      </w:divBdr>
    </w:div>
    <w:div w:id="67652150">
      <w:bodyDiv w:val="1"/>
      <w:marLeft w:val="0"/>
      <w:marRight w:val="0"/>
      <w:marTop w:val="0"/>
      <w:marBottom w:val="0"/>
      <w:divBdr>
        <w:top w:val="none" w:sz="0" w:space="0" w:color="auto"/>
        <w:left w:val="none" w:sz="0" w:space="0" w:color="auto"/>
        <w:bottom w:val="none" w:sz="0" w:space="0" w:color="auto"/>
        <w:right w:val="none" w:sz="0" w:space="0" w:color="auto"/>
      </w:divBdr>
    </w:div>
    <w:div w:id="67658712">
      <w:bodyDiv w:val="1"/>
      <w:marLeft w:val="0"/>
      <w:marRight w:val="0"/>
      <w:marTop w:val="0"/>
      <w:marBottom w:val="0"/>
      <w:divBdr>
        <w:top w:val="none" w:sz="0" w:space="0" w:color="auto"/>
        <w:left w:val="none" w:sz="0" w:space="0" w:color="auto"/>
        <w:bottom w:val="none" w:sz="0" w:space="0" w:color="auto"/>
        <w:right w:val="none" w:sz="0" w:space="0" w:color="auto"/>
      </w:divBdr>
    </w:div>
    <w:div w:id="67728811">
      <w:bodyDiv w:val="1"/>
      <w:marLeft w:val="0"/>
      <w:marRight w:val="0"/>
      <w:marTop w:val="0"/>
      <w:marBottom w:val="0"/>
      <w:divBdr>
        <w:top w:val="none" w:sz="0" w:space="0" w:color="auto"/>
        <w:left w:val="none" w:sz="0" w:space="0" w:color="auto"/>
        <w:bottom w:val="none" w:sz="0" w:space="0" w:color="auto"/>
        <w:right w:val="none" w:sz="0" w:space="0" w:color="auto"/>
      </w:divBdr>
    </w:div>
    <w:div w:id="67729457">
      <w:bodyDiv w:val="1"/>
      <w:marLeft w:val="0"/>
      <w:marRight w:val="0"/>
      <w:marTop w:val="0"/>
      <w:marBottom w:val="0"/>
      <w:divBdr>
        <w:top w:val="none" w:sz="0" w:space="0" w:color="auto"/>
        <w:left w:val="none" w:sz="0" w:space="0" w:color="auto"/>
        <w:bottom w:val="none" w:sz="0" w:space="0" w:color="auto"/>
        <w:right w:val="none" w:sz="0" w:space="0" w:color="auto"/>
      </w:divBdr>
    </w:div>
    <w:div w:id="67966264">
      <w:bodyDiv w:val="1"/>
      <w:marLeft w:val="0"/>
      <w:marRight w:val="0"/>
      <w:marTop w:val="0"/>
      <w:marBottom w:val="0"/>
      <w:divBdr>
        <w:top w:val="none" w:sz="0" w:space="0" w:color="auto"/>
        <w:left w:val="none" w:sz="0" w:space="0" w:color="auto"/>
        <w:bottom w:val="none" w:sz="0" w:space="0" w:color="auto"/>
        <w:right w:val="none" w:sz="0" w:space="0" w:color="auto"/>
      </w:divBdr>
    </w:div>
    <w:div w:id="68041422">
      <w:bodyDiv w:val="1"/>
      <w:marLeft w:val="0"/>
      <w:marRight w:val="0"/>
      <w:marTop w:val="0"/>
      <w:marBottom w:val="0"/>
      <w:divBdr>
        <w:top w:val="none" w:sz="0" w:space="0" w:color="auto"/>
        <w:left w:val="none" w:sz="0" w:space="0" w:color="auto"/>
        <w:bottom w:val="none" w:sz="0" w:space="0" w:color="auto"/>
        <w:right w:val="none" w:sz="0" w:space="0" w:color="auto"/>
      </w:divBdr>
    </w:div>
    <w:div w:id="68041705">
      <w:bodyDiv w:val="1"/>
      <w:marLeft w:val="0"/>
      <w:marRight w:val="0"/>
      <w:marTop w:val="0"/>
      <w:marBottom w:val="0"/>
      <w:divBdr>
        <w:top w:val="none" w:sz="0" w:space="0" w:color="auto"/>
        <w:left w:val="none" w:sz="0" w:space="0" w:color="auto"/>
        <w:bottom w:val="none" w:sz="0" w:space="0" w:color="auto"/>
        <w:right w:val="none" w:sz="0" w:space="0" w:color="auto"/>
      </w:divBdr>
    </w:div>
    <w:div w:id="68044350">
      <w:bodyDiv w:val="1"/>
      <w:marLeft w:val="0"/>
      <w:marRight w:val="0"/>
      <w:marTop w:val="0"/>
      <w:marBottom w:val="0"/>
      <w:divBdr>
        <w:top w:val="none" w:sz="0" w:space="0" w:color="auto"/>
        <w:left w:val="none" w:sz="0" w:space="0" w:color="auto"/>
        <w:bottom w:val="none" w:sz="0" w:space="0" w:color="auto"/>
        <w:right w:val="none" w:sz="0" w:space="0" w:color="auto"/>
      </w:divBdr>
    </w:div>
    <w:div w:id="68119209">
      <w:bodyDiv w:val="1"/>
      <w:marLeft w:val="0"/>
      <w:marRight w:val="0"/>
      <w:marTop w:val="0"/>
      <w:marBottom w:val="0"/>
      <w:divBdr>
        <w:top w:val="none" w:sz="0" w:space="0" w:color="auto"/>
        <w:left w:val="none" w:sz="0" w:space="0" w:color="auto"/>
        <w:bottom w:val="none" w:sz="0" w:space="0" w:color="auto"/>
        <w:right w:val="none" w:sz="0" w:space="0" w:color="auto"/>
      </w:divBdr>
    </w:div>
    <w:div w:id="68120708">
      <w:bodyDiv w:val="1"/>
      <w:marLeft w:val="0"/>
      <w:marRight w:val="0"/>
      <w:marTop w:val="0"/>
      <w:marBottom w:val="0"/>
      <w:divBdr>
        <w:top w:val="none" w:sz="0" w:space="0" w:color="auto"/>
        <w:left w:val="none" w:sz="0" w:space="0" w:color="auto"/>
        <w:bottom w:val="none" w:sz="0" w:space="0" w:color="auto"/>
        <w:right w:val="none" w:sz="0" w:space="0" w:color="auto"/>
      </w:divBdr>
    </w:div>
    <w:div w:id="68355153">
      <w:bodyDiv w:val="1"/>
      <w:marLeft w:val="0"/>
      <w:marRight w:val="0"/>
      <w:marTop w:val="0"/>
      <w:marBottom w:val="0"/>
      <w:divBdr>
        <w:top w:val="none" w:sz="0" w:space="0" w:color="auto"/>
        <w:left w:val="none" w:sz="0" w:space="0" w:color="auto"/>
        <w:bottom w:val="none" w:sz="0" w:space="0" w:color="auto"/>
        <w:right w:val="none" w:sz="0" w:space="0" w:color="auto"/>
      </w:divBdr>
    </w:div>
    <w:div w:id="68426608">
      <w:bodyDiv w:val="1"/>
      <w:marLeft w:val="0"/>
      <w:marRight w:val="0"/>
      <w:marTop w:val="0"/>
      <w:marBottom w:val="0"/>
      <w:divBdr>
        <w:top w:val="none" w:sz="0" w:space="0" w:color="auto"/>
        <w:left w:val="none" w:sz="0" w:space="0" w:color="auto"/>
        <w:bottom w:val="none" w:sz="0" w:space="0" w:color="auto"/>
        <w:right w:val="none" w:sz="0" w:space="0" w:color="auto"/>
      </w:divBdr>
    </w:div>
    <w:div w:id="68577486">
      <w:bodyDiv w:val="1"/>
      <w:marLeft w:val="0"/>
      <w:marRight w:val="0"/>
      <w:marTop w:val="0"/>
      <w:marBottom w:val="0"/>
      <w:divBdr>
        <w:top w:val="none" w:sz="0" w:space="0" w:color="auto"/>
        <w:left w:val="none" w:sz="0" w:space="0" w:color="auto"/>
        <w:bottom w:val="none" w:sz="0" w:space="0" w:color="auto"/>
        <w:right w:val="none" w:sz="0" w:space="0" w:color="auto"/>
      </w:divBdr>
    </w:div>
    <w:div w:id="68583273">
      <w:bodyDiv w:val="1"/>
      <w:marLeft w:val="0"/>
      <w:marRight w:val="0"/>
      <w:marTop w:val="0"/>
      <w:marBottom w:val="0"/>
      <w:divBdr>
        <w:top w:val="none" w:sz="0" w:space="0" w:color="auto"/>
        <w:left w:val="none" w:sz="0" w:space="0" w:color="auto"/>
        <w:bottom w:val="none" w:sz="0" w:space="0" w:color="auto"/>
        <w:right w:val="none" w:sz="0" w:space="0" w:color="auto"/>
      </w:divBdr>
    </w:div>
    <w:div w:id="68623742">
      <w:bodyDiv w:val="1"/>
      <w:marLeft w:val="0"/>
      <w:marRight w:val="0"/>
      <w:marTop w:val="0"/>
      <w:marBottom w:val="0"/>
      <w:divBdr>
        <w:top w:val="none" w:sz="0" w:space="0" w:color="auto"/>
        <w:left w:val="none" w:sz="0" w:space="0" w:color="auto"/>
        <w:bottom w:val="none" w:sz="0" w:space="0" w:color="auto"/>
        <w:right w:val="none" w:sz="0" w:space="0" w:color="auto"/>
      </w:divBdr>
    </w:div>
    <w:div w:id="68693345">
      <w:bodyDiv w:val="1"/>
      <w:marLeft w:val="0"/>
      <w:marRight w:val="0"/>
      <w:marTop w:val="0"/>
      <w:marBottom w:val="0"/>
      <w:divBdr>
        <w:top w:val="none" w:sz="0" w:space="0" w:color="auto"/>
        <w:left w:val="none" w:sz="0" w:space="0" w:color="auto"/>
        <w:bottom w:val="none" w:sz="0" w:space="0" w:color="auto"/>
        <w:right w:val="none" w:sz="0" w:space="0" w:color="auto"/>
      </w:divBdr>
    </w:div>
    <w:div w:id="68696362">
      <w:bodyDiv w:val="1"/>
      <w:marLeft w:val="0"/>
      <w:marRight w:val="0"/>
      <w:marTop w:val="0"/>
      <w:marBottom w:val="0"/>
      <w:divBdr>
        <w:top w:val="none" w:sz="0" w:space="0" w:color="auto"/>
        <w:left w:val="none" w:sz="0" w:space="0" w:color="auto"/>
        <w:bottom w:val="none" w:sz="0" w:space="0" w:color="auto"/>
        <w:right w:val="none" w:sz="0" w:space="0" w:color="auto"/>
      </w:divBdr>
    </w:div>
    <w:div w:id="68842945">
      <w:bodyDiv w:val="1"/>
      <w:marLeft w:val="0"/>
      <w:marRight w:val="0"/>
      <w:marTop w:val="0"/>
      <w:marBottom w:val="0"/>
      <w:divBdr>
        <w:top w:val="none" w:sz="0" w:space="0" w:color="auto"/>
        <w:left w:val="none" w:sz="0" w:space="0" w:color="auto"/>
        <w:bottom w:val="none" w:sz="0" w:space="0" w:color="auto"/>
        <w:right w:val="none" w:sz="0" w:space="0" w:color="auto"/>
      </w:divBdr>
    </w:div>
    <w:div w:id="68843684">
      <w:bodyDiv w:val="1"/>
      <w:marLeft w:val="0"/>
      <w:marRight w:val="0"/>
      <w:marTop w:val="0"/>
      <w:marBottom w:val="0"/>
      <w:divBdr>
        <w:top w:val="none" w:sz="0" w:space="0" w:color="auto"/>
        <w:left w:val="none" w:sz="0" w:space="0" w:color="auto"/>
        <w:bottom w:val="none" w:sz="0" w:space="0" w:color="auto"/>
        <w:right w:val="none" w:sz="0" w:space="0" w:color="auto"/>
      </w:divBdr>
    </w:div>
    <w:div w:id="68893367">
      <w:bodyDiv w:val="1"/>
      <w:marLeft w:val="0"/>
      <w:marRight w:val="0"/>
      <w:marTop w:val="0"/>
      <w:marBottom w:val="0"/>
      <w:divBdr>
        <w:top w:val="none" w:sz="0" w:space="0" w:color="auto"/>
        <w:left w:val="none" w:sz="0" w:space="0" w:color="auto"/>
        <w:bottom w:val="none" w:sz="0" w:space="0" w:color="auto"/>
        <w:right w:val="none" w:sz="0" w:space="0" w:color="auto"/>
      </w:divBdr>
    </w:div>
    <w:div w:id="69036416">
      <w:bodyDiv w:val="1"/>
      <w:marLeft w:val="0"/>
      <w:marRight w:val="0"/>
      <w:marTop w:val="0"/>
      <w:marBottom w:val="0"/>
      <w:divBdr>
        <w:top w:val="none" w:sz="0" w:space="0" w:color="auto"/>
        <w:left w:val="none" w:sz="0" w:space="0" w:color="auto"/>
        <w:bottom w:val="none" w:sz="0" w:space="0" w:color="auto"/>
        <w:right w:val="none" w:sz="0" w:space="0" w:color="auto"/>
      </w:divBdr>
    </w:div>
    <w:div w:id="69040789">
      <w:bodyDiv w:val="1"/>
      <w:marLeft w:val="0"/>
      <w:marRight w:val="0"/>
      <w:marTop w:val="0"/>
      <w:marBottom w:val="0"/>
      <w:divBdr>
        <w:top w:val="none" w:sz="0" w:space="0" w:color="auto"/>
        <w:left w:val="none" w:sz="0" w:space="0" w:color="auto"/>
        <w:bottom w:val="none" w:sz="0" w:space="0" w:color="auto"/>
        <w:right w:val="none" w:sz="0" w:space="0" w:color="auto"/>
      </w:divBdr>
    </w:div>
    <w:div w:id="69161307">
      <w:bodyDiv w:val="1"/>
      <w:marLeft w:val="0"/>
      <w:marRight w:val="0"/>
      <w:marTop w:val="0"/>
      <w:marBottom w:val="0"/>
      <w:divBdr>
        <w:top w:val="none" w:sz="0" w:space="0" w:color="auto"/>
        <w:left w:val="none" w:sz="0" w:space="0" w:color="auto"/>
        <w:bottom w:val="none" w:sz="0" w:space="0" w:color="auto"/>
        <w:right w:val="none" w:sz="0" w:space="0" w:color="auto"/>
      </w:divBdr>
    </w:div>
    <w:div w:id="69162536">
      <w:bodyDiv w:val="1"/>
      <w:marLeft w:val="0"/>
      <w:marRight w:val="0"/>
      <w:marTop w:val="0"/>
      <w:marBottom w:val="0"/>
      <w:divBdr>
        <w:top w:val="none" w:sz="0" w:space="0" w:color="auto"/>
        <w:left w:val="none" w:sz="0" w:space="0" w:color="auto"/>
        <w:bottom w:val="none" w:sz="0" w:space="0" w:color="auto"/>
        <w:right w:val="none" w:sz="0" w:space="0" w:color="auto"/>
      </w:divBdr>
    </w:div>
    <w:div w:id="69232041">
      <w:bodyDiv w:val="1"/>
      <w:marLeft w:val="0"/>
      <w:marRight w:val="0"/>
      <w:marTop w:val="0"/>
      <w:marBottom w:val="0"/>
      <w:divBdr>
        <w:top w:val="none" w:sz="0" w:space="0" w:color="auto"/>
        <w:left w:val="none" w:sz="0" w:space="0" w:color="auto"/>
        <w:bottom w:val="none" w:sz="0" w:space="0" w:color="auto"/>
        <w:right w:val="none" w:sz="0" w:space="0" w:color="auto"/>
      </w:divBdr>
    </w:div>
    <w:div w:id="69236255">
      <w:bodyDiv w:val="1"/>
      <w:marLeft w:val="0"/>
      <w:marRight w:val="0"/>
      <w:marTop w:val="0"/>
      <w:marBottom w:val="0"/>
      <w:divBdr>
        <w:top w:val="none" w:sz="0" w:space="0" w:color="auto"/>
        <w:left w:val="none" w:sz="0" w:space="0" w:color="auto"/>
        <w:bottom w:val="none" w:sz="0" w:space="0" w:color="auto"/>
        <w:right w:val="none" w:sz="0" w:space="0" w:color="auto"/>
      </w:divBdr>
    </w:div>
    <w:div w:id="69238754">
      <w:bodyDiv w:val="1"/>
      <w:marLeft w:val="0"/>
      <w:marRight w:val="0"/>
      <w:marTop w:val="0"/>
      <w:marBottom w:val="0"/>
      <w:divBdr>
        <w:top w:val="none" w:sz="0" w:space="0" w:color="auto"/>
        <w:left w:val="none" w:sz="0" w:space="0" w:color="auto"/>
        <w:bottom w:val="none" w:sz="0" w:space="0" w:color="auto"/>
        <w:right w:val="none" w:sz="0" w:space="0" w:color="auto"/>
      </w:divBdr>
    </w:div>
    <w:div w:id="69275997">
      <w:bodyDiv w:val="1"/>
      <w:marLeft w:val="0"/>
      <w:marRight w:val="0"/>
      <w:marTop w:val="0"/>
      <w:marBottom w:val="0"/>
      <w:divBdr>
        <w:top w:val="none" w:sz="0" w:space="0" w:color="auto"/>
        <w:left w:val="none" w:sz="0" w:space="0" w:color="auto"/>
        <w:bottom w:val="none" w:sz="0" w:space="0" w:color="auto"/>
        <w:right w:val="none" w:sz="0" w:space="0" w:color="auto"/>
      </w:divBdr>
    </w:div>
    <w:div w:id="69427369">
      <w:bodyDiv w:val="1"/>
      <w:marLeft w:val="0"/>
      <w:marRight w:val="0"/>
      <w:marTop w:val="0"/>
      <w:marBottom w:val="0"/>
      <w:divBdr>
        <w:top w:val="none" w:sz="0" w:space="0" w:color="auto"/>
        <w:left w:val="none" w:sz="0" w:space="0" w:color="auto"/>
        <w:bottom w:val="none" w:sz="0" w:space="0" w:color="auto"/>
        <w:right w:val="none" w:sz="0" w:space="0" w:color="auto"/>
      </w:divBdr>
    </w:div>
    <w:div w:id="69431081">
      <w:bodyDiv w:val="1"/>
      <w:marLeft w:val="0"/>
      <w:marRight w:val="0"/>
      <w:marTop w:val="0"/>
      <w:marBottom w:val="0"/>
      <w:divBdr>
        <w:top w:val="none" w:sz="0" w:space="0" w:color="auto"/>
        <w:left w:val="none" w:sz="0" w:space="0" w:color="auto"/>
        <w:bottom w:val="none" w:sz="0" w:space="0" w:color="auto"/>
        <w:right w:val="none" w:sz="0" w:space="0" w:color="auto"/>
      </w:divBdr>
    </w:div>
    <w:div w:id="69432447">
      <w:bodyDiv w:val="1"/>
      <w:marLeft w:val="0"/>
      <w:marRight w:val="0"/>
      <w:marTop w:val="0"/>
      <w:marBottom w:val="0"/>
      <w:divBdr>
        <w:top w:val="none" w:sz="0" w:space="0" w:color="auto"/>
        <w:left w:val="none" w:sz="0" w:space="0" w:color="auto"/>
        <w:bottom w:val="none" w:sz="0" w:space="0" w:color="auto"/>
        <w:right w:val="none" w:sz="0" w:space="0" w:color="auto"/>
      </w:divBdr>
    </w:div>
    <w:div w:id="69472614">
      <w:bodyDiv w:val="1"/>
      <w:marLeft w:val="0"/>
      <w:marRight w:val="0"/>
      <w:marTop w:val="0"/>
      <w:marBottom w:val="0"/>
      <w:divBdr>
        <w:top w:val="none" w:sz="0" w:space="0" w:color="auto"/>
        <w:left w:val="none" w:sz="0" w:space="0" w:color="auto"/>
        <w:bottom w:val="none" w:sz="0" w:space="0" w:color="auto"/>
        <w:right w:val="none" w:sz="0" w:space="0" w:color="auto"/>
      </w:divBdr>
    </w:div>
    <w:div w:id="69499910">
      <w:bodyDiv w:val="1"/>
      <w:marLeft w:val="0"/>
      <w:marRight w:val="0"/>
      <w:marTop w:val="0"/>
      <w:marBottom w:val="0"/>
      <w:divBdr>
        <w:top w:val="none" w:sz="0" w:space="0" w:color="auto"/>
        <w:left w:val="none" w:sz="0" w:space="0" w:color="auto"/>
        <w:bottom w:val="none" w:sz="0" w:space="0" w:color="auto"/>
        <w:right w:val="none" w:sz="0" w:space="0" w:color="auto"/>
      </w:divBdr>
    </w:div>
    <w:div w:id="69548541">
      <w:bodyDiv w:val="1"/>
      <w:marLeft w:val="0"/>
      <w:marRight w:val="0"/>
      <w:marTop w:val="0"/>
      <w:marBottom w:val="0"/>
      <w:divBdr>
        <w:top w:val="none" w:sz="0" w:space="0" w:color="auto"/>
        <w:left w:val="none" w:sz="0" w:space="0" w:color="auto"/>
        <w:bottom w:val="none" w:sz="0" w:space="0" w:color="auto"/>
        <w:right w:val="none" w:sz="0" w:space="0" w:color="auto"/>
      </w:divBdr>
    </w:div>
    <w:div w:id="69693293">
      <w:bodyDiv w:val="1"/>
      <w:marLeft w:val="0"/>
      <w:marRight w:val="0"/>
      <w:marTop w:val="0"/>
      <w:marBottom w:val="0"/>
      <w:divBdr>
        <w:top w:val="none" w:sz="0" w:space="0" w:color="auto"/>
        <w:left w:val="none" w:sz="0" w:space="0" w:color="auto"/>
        <w:bottom w:val="none" w:sz="0" w:space="0" w:color="auto"/>
        <w:right w:val="none" w:sz="0" w:space="0" w:color="auto"/>
      </w:divBdr>
    </w:div>
    <w:div w:id="69741512">
      <w:bodyDiv w:val="1"/>
      <w:marLeft w:val="0"/>
      <w:marRight w:val="0"/>
      <w:marTop w:val="0"/>
      <w:marBottom w:val="0"/>
      <w:divBdr>
        <w:top w:val="none" w:sz="0" w:space="0" w:color="auto"/>
        <w:left w:val="none" w:sz="0" w:space="0" w:color="auto"/>
        <w:bottom w:val="none" w:sz="0" w:space="0" w:color="auto"/>
        <w:right w:val="none" w:sz="0" w:space="0" w:color="auto"/>
      </w:divBdr>
    </w:div>
    <w:div w:id="69810037">
      <w:bodyDiv w:val="1"/>
      <w:marLeft w:val="0"/>
      <w:marRight w:val="0"/>
      <w:marTop w:val="0"/>
      <w:marBottom w:val="0"/>
      <w:divBdr>
        <w:top w:val="none" w:sz="0" w:space="0" w:color="auto"/>
        <w:left w:val="none" w:sz="0" w:space="0" w:color="auto"/>
        <w:bottom w:val="none" w:sz="0" w:space="0" w:color="auto"/>
        <w:right w:val="none" w:sz="0" w:space="0" w:color="auto"/>
      </w:divBdr>
    </w:div>
    <w:div w:id="69814480">
      <w:bodyDiv w:val="1"/>
      <w:marLeft w:val="0"/>
      <w:marRight w:val="0"/>
      <w:marTop w:val="0"/>
      <w:marBottom w:val="0"/>
      <w:divBdr>
        <w:top w:val="none" w:sz="0" w:space="0" w:color="auto"/>
        <w:left w:val="none" w:sz="0" w:space="0" w:color="auto"/>
        <w:bottom w:val="none" w:sz="0" w:space="0" w:color="auto"/>
        <w:right w:val="none" w:sz="0" w:space="0" w:color="auto"/>
      </w:divBdr>
    </w:div>
    <w:div w:id="69931206">
      <w:bodyDiv w:val="1"/>
      <w:marLeft w:val="0"/>
      <w:marRight w:val="0"/>
      <w:marTop w:val="0"/>
      <w:marBottom w:val="0"/>
      <w:divBdr>
        <w:top w:val="none" w:sz="0" w:space="0" w:color="auto"/>
        <w:left w:val="none" w:sz="0" w:space="0" w:color="auto"/>
        <w:bottom w:val="none" w:sz="0" w:space="0" w:color="auto"/>
        <w:right w:val="none" w:sz="0" w:space="0" w:color="auto"/>
      </w:divBdr>
    </w:div>
    <w:div w:id="69933287">
      <w:bodyDiv w:val="1"/>
      <w:marLeft w:val="0"/>
      <w:marRight w:val="0"/>
      <w:marTop w:val="0"/>
      <w:marBottom w:val="0"/>
      <w:divBdr>
        <w:top w:val="none" w:sz="0" w:space="0" w:color="auto"/>
        <w:left w:val="none" w:sz="0" w:space="0" w:color="auto"/>
        <w:bottom w:val="none" w:sz="0" w:space="0" w:color="auto"/>
        <w:right w:val="none" w:sz="0" w:space="0" w:color="auto"/>
      </w:divBdr>
    </w:div>
    <w:div w:id="70087780">
      <w:bodyDiv w:val="1"/>
      <w:marLeft w:val="0"/>
      <w:marRight w:val="0"/>
      <w:marTop w:val="0"/>
      <w:marBottom w:val="0"/>
      <w:divBdr>
        <w:top w:val="none" w:sz="0" w:space="0" w:color="auto"/>
        <w:left w:val="none" w:sz="0" w:space="0" w:color="auto"/>
        <w:bottom w:val="none" w:sz="0" w:space="0" w:color="auto"/>
        <w:right w:val="none" w:sz="0" w:space="0" w:color="auto"/>
      </w:divBdr>
    </w:div>
    <w:div w:id="70197899">
      <w:bodyDiv w:val="1"/>
      <w:marLeft w:val="0"/>
      <w:marRight w:val="0"/>
      <w:marTop w:val="0"/>
      <w:marBottom w:val="0"/>
      <w:divBdr>
        <w:top w:val="none" w:sz="0" w:space="0" w:color="auto"/>
        <w:left w:val="none" w:sz="0" w:space="0" w:color="auto"/>
        <w:bottom w:val="none" w:sz="0" w:space="0" w:color="auto"/>
        <w:right w:val="none" w:sz="0" w:space="0" w:color="auto"/>
      </w:divBdr>
    </w:div>
    <w:div w:id="70277424">
      <w:bodyDiv w:val="1"/>
      <w:marLeft w:val="0"/>
      <w:marRight w:val="0"/>
      <w:marTop w:val="0"/>
      <w:marBottom w:val="0"/>
      <w:divBdr>
        <w:top w:val="none" w:sz="0" w:space="0" w:color="auto"/>
        <w:left w:val="none" w:sz="0" w:space="0" w:color="auto"/>
        <w:bottom w:val="none" w:sz="0" w:space="0" w:color="auto"/>
        <w:right w:val="none" w:sz="0" w:space="0" w:color="auto"/>
      </w:divBdr>
    </w:div>
    <w:div w:id="70351603">
      <w:bodyDiv w:val="1"/>
      <w:marLeft w:val="0"/>
      <w:marRight w:val="0"/>
      <w:marTop w:val="0"/>
      <w:marBottom w:val="0"/>
      <w:divBdr>
        <w:top w:val="none" w:sz="0" w:space="0" w:color="auto"/>
        <w:left w:val="none" w:sz="0" w:space="0" w:color="auto"/>
        <w:bottom w:val="none" w:sz="0" w:space="0" w:color="auto"/>
        <w:right w:val="none" w:sz="0" w:space="0" w:color="auto"/>
      </w:divBdr>
    </w:div>
    <w:div w:id="70393244">
      <w:bodyDiv w:val="1"/>
      <w:marLeft w:val="0"/>
      <w:marRight w:val="0"/>
      <w:marTop w:val="0"/>
      <w:marBottom w:val="0"/>
      <w:divBdr>
        <w:top w:val="none" w:sz="0" w:space="0" w:color="auto"/>
        <w:left w:val="none" w:sz="0" w:space="0" w:color="auto"/>
        <w:bottom w:val="none" w:sz="0" w:space="0" w:color="auto"/>
        <w:right w:val="none" w:sz="0" w:space="0" w:color="auto"/>
      </w:divBdr>
    </w:div>
    <w:div w:id="70590175">
      <w:bodyDiv w:val="1"/>
      <w:marLeft w:val="0"/>
      <w:marRight w:val="0"/>
      <w:marTop w:val="0"/>
      <w:marBottom w:val="0"/>
      <w:divBdr>
        <w:top w:val="none" w:sz="0" w:space="0" w:color="auto"/>
        <w:left w:val="none" w:sz="0" w:space="0" w:color="auto"/>
        <w:bottom w:val="none" w:sz="0" w:space="0" w:color="auto"/>
        <w:right w:val="none" w:sz="0" w:space="0" w:color="auto"/>
      </w:divBdr>
    </w:div>
    <w:div w:id="70591408">
      <w:bodyDiv w:val="1"/>
      <w:marLeft w:val="0"/>
      <w:marRight w:val="0"/>
      <w:marTop w:val="0"/>
      <w:marBottom w:val="0"/>
      <w:divBdr>
        <w:top w:val="none" w:sz="0" w:space="0" w:color="auto"/>
        <w:left w:val="none" w:sz="0" w:space="0" w:color="auto"/>
        <w:bottom w:val="none" w:sz="0" w:space="0" w:color="auto"/>
        <w:right w:val="none" w:sz="0" w:space="0" w:color="auto"/>
      </w:divBdr>
    </w:div>
    <w:div w:id="70661463">
      <w:bodyDiv w:val="1"/>
      <w:marLeft w:val="0"/>
      <w:marRight w:val="0"/>
      <w:marTop w:val="0"/>
      <w:marBottom w:val="0"/>
      <w:divBdr>
        <w:top w:val="none" w:sz="0" w:space="0" w:color="auto"/>
        <w:left w:val="none" w:sz="0" w:space="0" w:color="auto"/>
        <w:bottom w:val="none" w:sz="0" w:space="0" w:color="auto"/>
        <w:right w:val="none" w:sz="0" w:space="0" w:color="auto"/>
      </w:divBdr>
    </w:div>
    <w:div w:id="70734778">
      <w:bodyDiv w:val="1"/>
      <w:marLeft w:val="0"/>
      <w:marRight w:val="0"/>
      <w:marTop w:val="0"/>
      <w:marBottom w:val="0"/>
      <w:divBdr>
        <w:top w:val="none" w:sz="0" w:space="0" w:color="auto"/>
        <w:left w:val="none" w:sz="0" w:space="0" w:color="auto"/>
        <w:bottom w:val="none" w:sz="0" w:space="0" w:color="auto"/>
        <w:right w:val="none" w:sz="0" w:space="0" w:color="auto"/>
      </w:divBdr>
    </w:div>
    <w:div w:id="70742956">
      <w:bodyDiv w:val="1"/>
      <w:marLeft w:val="0"/>
      <w:marRight w:val="0"/>
      <w:marTop w:val="0"/>
      <w:marBottom w:val="0"/>
      <w:divBdr>
        <w:top w:val="none" w:sz="0" w:space="0" w:color="auto"/>
        <w:left w:val="none" w:sz="0" w:space="0" w:color="auto"/>
        <w:bottom w:val="none" w:sz="0" w:space="0" w:color="auto"/>
        <w:right w:val="none" w:sz="0" w:space="0" w:color="auto"/>
      </w:divBdr>
    </w:div>
    <w:div w:id="70779315">
      <w:bodyDiv w:val="1"/>
      <w:marLeft w:val="0"/>
      <w:marRight w:val="0"/>
      <w:marTop w:val="0"/>
      <w:marBottom w:val="0"/>
      <w:divBdr>
        <w:top w:val="none" w:sz="0" w:space="0" w:color="auto"/>
        <w:left w:val="none" w:sz="0" w:space="0" w:color="auto"/>
        <w:bottom w:val="none" w:sz="0" w:space="0" w:color="auto"/>
        <w:right w:val="none" w:sz="0" w:space="0" w:color="auto"/>
      </w:divBdr>
    </w:div>
    <w:div w:id="70852340">
      <w:bodyDiv w:val="1"/>
      <w:marLeft w:val="0"/>
      <w:marRight w:val="0"/>
      <w:marTop w:val="0"/>
      <w:marBottom w:val="0"/>
      <w:divBdr>
        <w:top w:val="none" w:sz="0" w:space="0" w:color="auto"/>
        <w:left w:val="none" w:sz="0" w:space="0" w:color="auto"/>
        <w:bottom w:val="none" w:sz="0" w:space="0" w:color="auto"/>
        <w:right w:val="none" w:sz="0" w:space="0" w:color="auto"/>
      </w:divBdr>
    </w:div>
    <w:div w:id="71053092">
      <w:bodyDiv w:val="1"/>
      <w:marLeft w:val="0"/>
      <w:marRight w:val="0"/>
      <w:marTop w:val="0"/>
      <w:marBottom w:val="0"/>
      <w:divBdr>
        <w:top w:val="none" w:sz="0" w:space="0" w:color="auto"/>
        <w:left w:val="none" w:sz="0" w:space="0" w:color="auto"/>
        <w:bottom w:val="none" w:sz="0" w:space="0" w:color="auto"/>
        <w:right w:val="none" w:sz="0" w:space="0" w:color="auto"/>
      </w:divBdr>
    </w:div>
    <w:div w:id="71129744">
      <w:bodyDiv w:val="1"/>
      <w:marLeft w:val="0"/>
      <w:marRight w:val="0"/>
      <w:marTop w:val="0"/>
      <w:marBottom w:val="0"/>
      <w:divBdr>
        <w:top w:val="none" w:sz="0" w:space="0" w:color="auto"/>
        <w:left w:val="none" w:sz="0" w:space="0" w:color="auto"/>
        <w:bottom w:val="none" w:sz="0" w:space="0" w:color="auto"/>
        <w:right w:val="none" w:sz="0" w:space="0" w:color="auto"/>
      </w:divBdr>
    </w:div>
    <w:div w:id="71195606">
      <w:bodyDiv w:val="1"/>
      <w:marLeft w:val="0"/>
      <w:marRight w:val="0"/>
      <w:marTop w:val="0"/>
      <w:marBottom w:val="0"/>
      <w:divBdr>
        <w:top w:val="none" w:sz="0" w:space="0" w:color="auto"/>
        <w:left w:val="none" w:sz="0" w:space="0" w:color="auto"/>
        <w:bottom w:val="none" w:sz="0" w:space="0" w:color="auto"/>
        <w:right w:val="none" w:sz="0" w:space="0" w:color="auto"/>
      </w:divBdr>
    </w:div>
    <w:div w:id="71198257">
      <w:bodyDiv w:val="1"/>
      <w:marLeft w:val="0"/>
      <w:marRight w:val="0"/>
      <w:marTop w:val="0"/>
      <w:marBottom w:val="0"/>
      <w:divBdr>
        <w:top w:val="none" w:sz="0" w:space="0" w:color="auto"/>
        <w:left w:val="none" w:sz="0" w:space="0" w:color="auto"/>
        <w:bottom w:val="none" w:sz="0" w:space="0" w:color="auto"/>
        <w:right w:val="none" w:sz="0" w:space="0" w:color="auto"/>
      </w:divBdr>
    </w:div>
    <w:div w:id="71201037">
      <w:bodyDiv w:val="1"/>
      <w:marLeft w:val="0"/>
      <w:marRight w:val="0"/>
      <w:marTop w:val="0"/>
      <w:marBottom w:val="0"/>
      <w:divBdr>
        <w:top w:val="none" w:sz="0" w:space="0" w:color="auto"/>
        <w:left w:val="none" w:sz="0" w:space="0" w:color="auto"/>
        <w:bottom w:val="none" w:sz="0" w:space="0" w:color="auto"/>
        <w:right w:val="none" w:sz="0" w:space="0" w:color="auto"/>
      </w:divBdr>
    </w:div>
    <w:div w:id="71239087">
      <w:bodyDiv w:val="1"/>
      <w:marLeft w:val="0"/>
      <w:marRight w:val="0"/>
      <w:marTop w:val="0"/>
      <w:marBottom w:val="0"/>
      <w:divBdr>
        <w:top w:val="none" w:sz="0" w:space="0" w:color="auto"/>
        <w:left w:val="none" w:sz="0" w:space="0" w:color="auto"/>
        <w:bottom w:val="none" w:sz="0" w:space="0" w:color="auto"/>
        <w:right w:val="none" w:sz="0" w:space="0" w:color="auto"/>
      </w:divBdr>
    </w:div>
    <w:div w:id="71586756">
      <w:bodyDiv w:val="1"/>
      <w:marLeft w:val="0"/>
      <w:marRight w:val="0"/>
      <w:marTop w:val="0"/>
      <w:marBottom w:val="0"/>
      <w:divBdr>
        <w:top w:val="none" w:sz="0" w:space="0" w:color="auto"/>
        <w:left w:val="none" w:sz="0" w:space="0" w:color="auto"/>
        <w:bottom w:val="none" w:sz="0" w:space="0" w:color="auto"/>
        <w:right w:val="none" w:sz="0" w:space="0" w:color="auto"/>
      </w:divBdr>
    </w:div>
    <w:div w:id="71662202">
      <w:bodyDiv w:val="1"/>
      <w:marLeft w:val="0"/>
      <w:marRight w:val="0"/>
      <w:marTop w:val="0"/>
      <w:marBottom w:val="0"/>
      <w:divBdr>
        <w:top w:val="none" w:sz="0" w:space="0" w:color="auto"/>
        <w:left w:val="none" w:sz="0" w:space="0" w:color="auto"/>
        <w:bottom w:val="none" w:sz="0" w:space="0" w:color="auto"/>
        <w:right w:val="none" w:sz="0" w:space="0" w:color="auto"/>
      </w:divBdr>
    </w:div>
    <w:div w:id="71702602">
      <w:bodyDiv w:val="1"/>
      <w:marLeft w:val="0"/>
      <w:marRight w:val="0"/>
      <w:marTop w:val="0"/>
      <w:marBottom w:val="0"/>
      <w:divBdr>
        <w:top w:val="none" w:sz="0" w:space="0" w:color="auto"/>
        <w:left w:val="none" w:sz="0" w:space="0" w:color="auto"/>
        <w:bottom w:val="none" w:sz="0" w:space="0" w:color="auto"/>
        <w:right w:val="none" w:sz="0" w:space="0" w:color="auto"/>
      </w:divBdr>
    </w:div>
    <w:div w:id="71852674">
      <w:bodyDiv w:val="1"/>
      <w:marLeft w:val="0"/>
      <w:marRight w:val="0"/>
      <w:marTop w:val="0"/>
      <w:marBottom w:val="0"/>
      <w:divBdr>
        <w:top w:val="none" w:sz="0" w:space="0" w:color="auto"/>
        <w:left w:val="none" w:sz="0" w:space="0" w:color="auto"/>
        <w:bottom w:val="none" w:sz="0" w:space="0" w:color="auto"/>
        <w:right w:val="none" w:sz="0" w:space="0" w:color="auto"/>
      </w:divBdr>
    </w:div>
    <w:div w:id="72047593">
      <w:bodyDiv w:val="1"/>
      <w:marLeft w:val="0"/>
      <w:marRight w:val="0"/>
      <w:marTop w:val="0"/>
      <w:marBottom w:val="0"/>
      <w:divBdr>
        <w:top w:val="none" w:sz="0" w:space="0" w:color="auto"/>
        <w:left w:val="none" w:sz="0" w:space="0" w:color="auto"/>
        <w:bottom w:val="none" w:sz="0" w:space="0" w:color="auto"/>
        <w:right w:val="none" w:sz="0" w:space="0" w:color="auto"/>
      </w:divBdr>
    </w:div>
    <w:div w:id="72092955">
      <w:bodyDiv w:val="1"/>
      <w:marLeft w:val="0"/>
      <w:marRight w:val="0"/>
      <w:marTop w:val="0"/>
      <w:marBottom w:val="0"/>
      <w:divBdr>
        <w:top w:val="none" w:sz="0" w:space="0" w:color="auto"/>
        <w:left w:val="none" w:sz="0" w:space="0" w:color="auto"/>
        <w:bottom w:val="none" w:sz="0" w:space="0" w:color="auto"/>
        <w:right w:val="none" w:sz="0" w:space="0" w:color="auto"/>
      </w:divBdr>
    </w:div>
    <w:div w:id="72121831">
      <w:bodyDiv w:val="1"/>
      <w:marLeft w:val="0"/>
      <w:marRight w:val="0"/>
      <w:marTop w:val="0"/>
      <w:marBottom w:val="0"/>
      <w:divBdr>
        <w:top w:val="none" w:sz="0" w:space="0" w:color="auto"/>
        <w:left w:val="none" w:sz="0" w:space="0" w:color="auto"/>
        <w:bottom w:val="none" w:sz="0" w:space="0" w:color="auto"/>
        <w:right w:val="none" w:sz="0" w:space="0" w:color="auto"/>
      </w:divBdr>
    </w:div>
    <w:div w:id="72122179">
      <w:bodyDiv w:val="1"/>
      <w:marLeft w:val="0"/>
      <w:marRight w:val="0"/>
      <w:marTop w:val="0"/>
      <w:marBottom w:val="0"/>
      <w:divBdr>
        <w:top w:val="none" w:sz="0" w:space="0" w:color="auto"/>
        <w:left w:val="none" w:sz="0" w:space="0" w:color="auto"/>
        <w:bottom w:val="none" w:sz="0" w:space="0" w:color="auto"/>
        <w:right w:val="none" w:sz="0" w:space="0" w:color="auto"/>
      </w:divBdr>
    </w:div>
    <w:div w:id="72168627">
      <w:bodyDiv w:val="1"/>
      <w:marLeft w:val="0"/>
      <w:marRight w:val="0"/>
      <w:marTop w:val="0"/>
      <w:marBottom w:val="0"/>
      <w:divBdr>
        <w:top w:val="none" w:sz="0" w:space="0" w:color="auto"/>
        <w:left w:val="none" w:sz="0" w:space="0" w:color="auto"/>
        <w:bottom w:val="none" w:sz="0" w:space="0" w:color="auto"/>
        <w:right w:val="none" w:sz="0" w:space="0" w:color="auto"/>
      </w:divBdr>
    </w:div>
    <w:div w:id="72358607">
      <w:bodyDiv w:val="1"/>
      <w:marLeft w:val="0"/>
      <w:marRight w:val="0"/>
      <w:marTop w:val="0"/>
      <w:marBottom w:val="0"/>
      <w:divBdr>
        <w:top w:val="none" w:sz="0" w:space="0" w:color="auto"/>
        <w:left w:val="none" w:sz="0" w:space="0" w:color="auto"/>
        <w:bottom w:val="none" w:sz="0" w:space="0" w:color="auto"/>
        <w:right w:val="none" w:sz="0" w:space="0" w:color="auto"/>
      </w:divBdr>
    </w:div>
    <w:div w:id="72433753">
      <w:bodyDiv w:val="1"/>
      <w:marLeft w:val="0"/>
      <w:marRight w:val="0"/>
      <w:marTop w:val="0"/>
      <w:marBottom w:val="0"/>
      <w:divBdr>
        <w:top w:val="none" w:sz="0" w:space="0" w:color="auto"/>
        <w:left w:val="none" w:sz="0" w:space="0" w:color="auto"/>
        <w:bottom w:val="none" w:sz="0" w:space="0" w:color="auto"/>
        <w:right w:val="none" w:sz="0" w:space="0" w:color="auto"/>
      </w:divBdr>
    </w:div>
    <w:div w:id="72699799">
      <w:bodyDiv w:val="1"/>
      <w:marLeft w:val="0"/>
      <w:marRight w:val="0"/>
      <w:marTop w:val="0"/>
      <w:marBottom w:val="0"/>
      <w:divBdr>
        <w:top w:val="none" w:sz="0" w:space="0" w:color="auto"/>
        <w:left w:val="none" w:sz="0" w:space="0" w:color="auto"/>
        <w:bottom w:val="none" w:sz="0" w:space="0" w:color="auto"/>
        <w:right w:val="none" w:sz="0" w:space="0" w:color="auto"/>
      </w:divBdr>
    </w:div>
    <w:div w:id="72702947">
      <w:bodyDiv w:val="1"/>
      <w:marLeft w:val="0"/>
      <w:marRight w:val="0"/>
      <w:marTop w:val="0"/>
      <w:marBottom w:val="0"/>
      <w:divBdr>
        <w:top w:val="none" w:sz="0" w:space="0" w:color="auto"/>
        <w:left w:val="none" w:sz="0" w:space="0" w:color="auto"/>
        <w:bottom w:val="none" w:sz="0" w:space="0" w:color="auto"/>
        <w:right w:val="none" w:sz="0" w:space="0" w:color="auto"/>
      </w:divBdr>
    </w:div>
    <w:div w:id="72746798">
      <w:bodyDiv w:val="1"/>
      <w:marLeft w:val="0"/>
      <w:marRight w:val="0"/>
      <w:marTop w:val="0"/>
      <w:marBottom w:val="0"/>
      <w:divBdr>
        <w:top w:val="none" w:sz="0" w:space="0" w:color="auto"/>
        <w:left w:val="none" w:sz="0" w:space="0" w:color="auto"/>
        <w:bottom w:val="none" w:sz="0" w:space="0" w:color="auto"/>
        <w:right w:val="none" w:sz="0" w:space="0" w:color="auto"/>
      </w:divBdr>
    </w:div>
    <w:div w:id="72824268">
      <w:bodyDiv w:val="1"/>
      <w:marLeft w:val="0"/>
      <w:marRight w:val="0"/>
      <w:marTop w:val="0"/>
      <w:marBottom w:val="0"/>
      <w:divBdr>
        <w:top w:val="none" w:sz="0" w:space="0" w:color="auto"/>
        <w:left w:val="none" w:sz="0" w:space="0" w:color="auto"/>
        <w:bottom w:val="none" w:sz="0" w:space="0" w:color="auto"/>
        <w:right w:val="none" w:sz="0" w:space="0" w:color="auto"/>
      </w:divBdr>
    </w:div>
    <w:div w:id="73092195">
      <w:bodyDiv w:val="1"/>
      <w:marLeft w:val="0"/>
      <w:marRight w:val="0"/>
      <w:marTop w:val="0"/>
      <w:marBottom w:val="0"/>
      <w:divBdr>
        <w:top w:val="none" w:sz="0" w:space="0" w:color="auto"/>
        <w:left w:val="none" w:sz="0" w:space="0" w:color="auto"/>
        <w:bottom w:val="none" w:sz="0" w:space="0" w:color="auto"/>
        <w:right w:val="none" w:sz="0" w:space="0" w:color="auto"/>
      </w:divBdr>
    </w:div>
    <w:div w:id="73161325">
      <w:bodyDiv w:val="1"/>
      <w:marLeft w:val="0"/>
      <w:marRight w:val="0"/>
      <w:marTop w:val="0"/>
      <w:marBottom w:val="0"/>
      <w:divBdr>
        <w:top w:val="none" w:sz="0" w:space="0" w:color="auto"/>
        <w:left w:val="none" w:sz="0" w:space="0" w:color="auto"/>
        <w:bottom w:val="none" w:sz="0" w:space="0" w:color="auto"/>
        <w:right w:val="none" w:sz="0" w:space="0" w:color="auto"/>
      </w:divBdr>
    </w:div>
    <w:div w:id="73164033">
      <w:bodyDiv w:val="1"/>
      <w:marLeft w:val="0"/>
      <w:marRight w:val="0"/>
      <w:marTop w:val="0"/>
      <w:marBottom w:val="0"/>
      <w:divBdr>
        <w:top w:val="none" w:sz="0" w:space="0" w:color="auto"/>
        <w:left w:val="none" w:sz="0" w:space="0" w:color="auto"/>
        <w:bottom w:val="none" w:sz="0" w:space="0" w:color="auto"/>
        <w:right w:val="none" w:sz="0" w:space="0" w:color="auto"/>
      </w:divBdr>
    </w:div>
    <w:div w:id="73211239">
      <w:bodyDiv w:val="1"/>
      <w:marLeft w:val="0"/>
      <w:marRight w:val="0"/>
      <w:marTop w:val="0"/>
      <w:marBottom w:val="0"/>
      <w:divBdr>
        <w:top w:val="none" w:sz="0" w:space="0" w:color="auto"/>
        <w:left w:val="none" w:sz="0" w:space="0" w:color="auto"/>
        <w:bottom w:val="none" w:sz="0" w:space="0" w:color="auto"/>
        <w:right w:val="none" w:sz="0" w:space="0" w:color="auto"/>
      </w:divBdr>
    </w:div>
    <w:div w:id="73280999">
      <w:bodyDiv w:val="1"/>
      <w:marLeft w:val="0"/>
      <w:marRight w:val="0"/>
      <w:marTop w:val="0"/>
      <w:marBottom w:val="0"/>
      <w:divBdr>
        <w:top w:val="none" w:sz="0" w:space="0" w:color="auto"/>
        <w:left w:val="none" w:sz="0" w:space="0" w:color="auto"/>
        <w:bottom w:val="none" w:sz="0" w:space="0" w:color="auto"/>
        <w:right w:val="none" w:sz="0" w:space="0" w:color="auto"/>
      </w:divBdr>
    </w:div>
    <w:div w:id="73282015">
      <w:bodyDiv w:val="1"/>
      <w:marLeft w:val="0"/>
      <w:marRight w:val="0"/>
      <w:marTop w:val="0"/>
      <w:marBottom w:val="0"/>
      <w:divBdr>
        <w:top w:val="none" w:sz="0" w:space="0" w:color="auto"/>
        <w:left w:val="none" w:sz="0" w:space="0" w:color="auto"/>
        <w:bottom w:val="none" w:sz="0" w:space="0" w:color="auto"/>
        <w:right w:val="none" w:sz="0" w:space="0" w:color="auto"/>
      </w:divBdr>
    </w:div>
    <w:div w:id="73360554">
      <w:bodyDiv w:val="1"/>
      <w:marLeft w:val="0"/>
      <w:marRight w:val="0"/>
      <w:marTop w:val="0"/>
      <w:marBottom w:val="0"/>
      <w:divBdr>
        <w:top w:val="none" w:sz="0" w:space="0" w:color="auto"/>
        <w:left w:val="none" w:sz="0" w:space="0" w:color="auto"/>
        <w:bottom w:val="none" w:sz="0" w:space="0" w:color="auto"/>
        <w:right w:val="none" w:sz="0" w:space="0" w:color="auto"/>
      </w:divBdr>
    </w:div>
    <w:div w:id="73404591">
      <w:bodyDiv w:val="1"/>
      <w:marLeft w:val="0"/>
      <w:marRight w:val="0"/>
      <w:marTop w:val="0"/>
      <w:marBottom w:val="0"/>
      <w:divBdr>
        <w:top w:val="none" w:sz="0" w:space="0" w:color="auto"/>
        <w:left w:val="none" w:sz="0" w:space="0" w:color="auto"/>
        <w:bottom w:val="none" w:sz="0" w:space="0" w:color="auto"/>
        <w:right w:val="none" w:sz="0" w:space="0" w:color="auto"/>
      </w:divBdr>
    </w:div>
    <w:div w:id="73432275">
      <w:bodyDiv w:val="1"/>
      <w:marLeft w:val="0"/>
      <w:marRight w:val="0"/>
      <w:marTop w:val="0"/>
      <w:marBottom w:val="0"/>
      <w:divBdr>
        <w:top w:val="none" w:sz="0" w:space="0" w:color="auto"/>
        <w:left w:val="none" w:sz="0" w:space="0" w:color="auto"/>
        <w:bottom w:val="none" w:sz="0" w:space="0" w:color="auto"/>
        <w:right w:val="none" w:sz="0" w:space="0" w:color="auto"/>
      </w:divBdr>
    </w:div>
    <w:div w:id="73477290">
      <w:bodyDiv w:val="1"/>
      <w:marLeft w:val="0"/>
      <w:marRight w:val="0"/>
      <w:marTop w:val="0"/>
      <w:marBottom w:val="0"/>
      <w:divBdr>
        <w:top w:val="none" w:sz="0" w:space="0" w:color="auto"/>
        <w:left w:val="none" w:sz="0" w:space="0" w:color="auto"/>
        <w:bottom w:val="none" w:sz="0" w:space="0" w:color="auto"/>
        <w:right w:val="none" w:sz="0" w:space="0" w:color="auto"/>
      </w:divBdr>
    </w:div>
    <w:div w:id="73479909">
      <w:bodyDiv w:val="1"/>
      <w:marLeft w:val="0"/>
      <w:marRight w:val="0"/>
      <w:marTop w:val="0"/>
      <w:marBottom w:val="0"/>
      <w:divBdr>
        <w:top w:val="none" w:sz="0" w:space="0" w:color="auto"/>
        <w:left w:val="none" w:sz="0" w:space="0" w:color="auto"/>
        <w:bottom w:val="none" w:sz="0" w:space="0" w:color="auto"/>
        <w:right w:val="none" w:sz="0" w:space="0" w:color="auto"/>
      </w:divBdr>
    </w:div>
    <w:div w:id="73548054">
      <w:bodyDiv w:val="1"/>
      <w:marLeft w:val="0"/>
      <w:marRight w:val="0"/>
      <w:marTop w:val="0"/>
      <w:marBottom w:val="0"/>
      <w:divBdr>
        <w:top w:val="none" w:sz="0" w:space="0" w:color="auto"/>
        <w:left w:val="none" w:sz="0" w:space="0" w:color="auto"/>
        <w:bottom w:val="none" w:sz="0" w:space="0" w:color="auto"/>
        <w:right w:val="none" w:sz="0" w:space="0" w:color="auto"/>
      </w:divBdr>
    </w:div>
    <w:div w:id="73553930">
      <w:bodyDiv w:val="1"/>
      <w:marLeft w:val="0"/>
      <w:marRight w:val="0"/>
      <w:marTop w:val="0"/>
      <w:marBottom w:val="0"/>
      <w:divBdr>
        <w:top w:val="none" w:sz="0" w:space="0" w:color="auto"/>
        <w:left w:val="none" w:sz="0" w:space="0" w:color="auto"/>
        <w:bottom w:val="none" w:sz="0" w:space="0" w:color="auto"/>
        <w:right w:val="none" w:sz="0" w:space="0" w:color="auto"/>
      </w:divBdr>
    </w:div>
    <w:div w:id="73667607">
      <w:bodyDiv w:val="1"/>
      <w:marLeft w:val="0"/>
      <w:marRight w:val="0"/>
      <w:marTop w:val="0"/>
      <w:marBottom w:val="0"/>
      <w:divBdr>
        <w:top w:val="none" w:sz="0" w:space="0" w:color="auto"/>
        <w:left w:val="none" w:sz="0" w:space="0" w:color="auto"/>
        <w:bottom w:val="none" w:sz="0" w:space="0" w:color="auto"/>
        <w:right w:val="none" w:sz="0" w:space="0" w:color="auto"/>
      </w:divBdr>
    </w:div>
    <w:div w:id="73671428">
      <w:bodyDiv w:val="1"/>
      <w:marLeft w:val="0"/>
      <w:marRight w:val="0"/>
      <w:marTop w:val="0"/>
      <w:marBottom w:val="0"/>
      <w:divBdr>
        <w:top w:val="none" w:sz="0" w:space="0" w:color="auto"/>
        <w:left w:val="none" w:sz="0" w:space="0" w:color="auto"/>
        <w:bottom w:val="none" w:sz="0" w:space="0" w:color="auto"/>
        <w:right w:val="none" w:sz="0" w:space="0" w:color="auto"/>
      </w:divBdr>
    </w:div>
    <w:div w:id="73675450">
      <w:bodyDiv w:val="1"/>
      <w:marLeft w:val="0"/>
      <w:marRight w:val="0"/>
      <w:marTop w:val="0"/>
      <w:marBottom w:val="0"/>
      <w:divBdr>
        <w:top w:val="none" w:sz="0" w:space="0" w:color="auto"/>
        <w:left w:val="none" w:sz="0" w:space="0" w:color="auto"/>
        <w:bottom w:val="none" w:sz="0" w:space="0" w:color="auto"/>
        <w:right w:val="none" w:sz="0" w:space="0" w:color="auto"/>
      </w:divBdr>
    </w:div>
    <w:div w:id="73862557">
      <w:bodyDiv w:val="1"/>
      <w:marLeft w:val="0"/>
      <w:marRight w:val="0"/>
      <w:marTop w:val="0"/>
      <w:marBottom w:val="0"/>
      <w:divBdr>
        <w:top w:val="none" w:sz="0" w:space="0" w:color="auto"/>
        <w:left w:val="none" w:sz="0" w:space="0" w:color="auto"/>
        <w:bottom w:val="none" w:sz="0" w:space="0" w:color="auto"/>
        <w:right w:val="none" w:sz="0" w:space="0" w:color="auto"/>
      </w:divBdr>
    </w:div>
    <w:div w:id="73863270">
      <w:bodyDiv w:val="1"/>
      <w:marLeft w:val="0"/>
      <w:marRight w:val="0"/>
      <w:marTop w:val="0"/>
      <w:marBottom w:val="0"/>
      <w:divBdr>
        <w:top w:val="none" w:sz="0" w:space="0" w:color="auto"/>
        <w:left w:val="none" w:sz="0" w:space="0" w:color="auto"/>
        <w:bottom w:val="none" w:sz="0" w:space="0" w:color="auto"/>
        <w:right w:val="none" w:sz="0" w:space="0" w:color="auto"/>
      </w:divBdr>
    </w:div>
    <w:div w:id="74056090">
      <w:bodyDiv w:val="1"/>
      <w:marLeft w:val="0"/>
      <w:marRight w:val="0"/>
      <w:marTop w:val="0"/>
      <w:marBottom w:val="0"/>
      <w:divBdr>
        <w:top w:val="none" w:sz="0" w:space="0" w:color="auto"/>
        <w:left w:val="none" w:sz="0" w:space="0" w:color="auto"/>
        <w:bottom w:val="none" w:sz="0" w:space="0" w:color="auto"/>
        <w:right w:val="none" w:sz="0" w:space="0" w:color="auto"/>
      </w:divBdr>
    </w:div>
    <w:div w:id="74129760">
      <w:bodyDiv w:val="1"/>
      <w:marLeft w:val="0"/>
      <w:marRight w:val="0"/>
      <w:marTop w:val="0"/>
      <w:marBottom w:val="0"/>
      <w:divBdr>
        <w:top w:val="none" w:sz="0" w:space="0" w:color="auto"/>
        <w:left w:val="none" w:sz="0" w:space="0" w:color="auto"/>
        <w:bottom w:val="none" w:sz="0" w:space="0" w:color="auto"/>
        <w:right w:val="none" w:sz="0" w:space="0" w:color="auto"/>
      </w:divBdr>
    </w:div>
    <w:div w:id="74211626">
      <w:bodyDiv w:val="1"/>
      <w:marLeft w:val="0"/>
      <w:marRight w:val="0"/>
      <w:marTop w:val="0"/>
      <w:marBottom w:val="0"/>
      <w:divBdr>
        <w:top w:val="none" w:sz="0" w:space="0" w:color="auto"/>
        <w:left w:val="none" w:sz="0" w:space="0" w:color="auto"/>
        <w:bottom w:val="none" w:sz="0" w:space="0" w:color="auto"/>
        <w:right w:val="none" w:sz="0" w:space="0" w:color="auto"/>
      </w:divBdr>
    </w:div>
    <w:div w:id="74284392">
      <w:bodyDiv w:val="1"/>
      <w:marLeft w:val="0"/>
      <w:marRight w:val="0"/>
      <w:marTop w:val="0"/>
      <w:marBottom w:val="0"/>
      <w:divBdr>
        <w:top w:val="none" w:sz="0" w:space="0" w:color="auto"/>
        <w:left w:val="none" w:sz="0" w:space="0" w:color="auto"/>
        <w:bottom w:val="none" w:sz="0" w:space="0" w:color="auto"/>
        <w:right w:val="none" w:sz="0" w:space="0" w:color="auto"/>
      </w:divBdr>
    </w:div>
    <w:div w:id="74399758">
      <w:bodyDiv w:val="1"/>
      <w:marLeft w:val="0"/>
      <w:marRight w:val="0"/>
      <w:marTop w:val="0"/>
      <w:marBottom w:val="0"/>
      <w:divBdr>
        <w:top w:val="none" w:sz="0" w:space="0" w:color="auto"/>
        <w:left w:val="none" w:sz="0" w:space="0" w:color="auto"/>
        <w:bottom w:val="none" w:sz="0" w:space="0" w:color="auto"/>
        <w:right w:val="none" w:sz="0" w:space="0" w:color="auto"/>
      </w:divBdr>
    </w:div>
    <w:div w:id="74400511">
      <w:bodyDiv w:val="1"/>
      <w:marLeft w:val="0"/>
      <w:marRight w:val="0"/>
      <w:marTop w:val="0"/>
      <w:marBottom w:val="0"/>
      <w:divBdr>
        <w:top w:val="none" w:sz="0" w:space="0" w:color="auto"/>
        <w:left w:val="none" w:sz="0" w:space="0" w:color="auto"/>
        <w:bottom w:val="none" w:sz="0" w:space="0" w:color="auto"/>
        <w:right w:val="none" w:sz="0" w:space="0" w:color="auto"/>
      </w:divBdr>
    </w:div>
    <w:div w:id="74402933">
      <w:bodyDiv w:val="1"/>
      <w:marLeft w:val="0"/>
      <w:marRight w:val="0"/>
      <w:marTop w:val="0"/>
      <w:marBottom w:val="0"/>
      <w:divBdr>
        <w:top w:val="none" w:sz="0" w:space="0" w:color="auto"/>
        <w:left w:val="none" w:sz="0" w:space="0" w:color="auto"/>
        <w:bottom w:val="none" w:sz="0" w:space="0" w:color="auto"/>
        <w:right w:val="none" w:sz="0" w:space="0" w:color="auto"/>
      </w:divBdr>
    </w:div>
    <w:div w:id="74472308">
      <w:bodyDiv w:val="1"/>
      <w:marLeft w:val="0"/>
      <w:marRight w:val="0"/>
      <w:marTop w:val="0"/>
      <w:marBottom w:val="0"/>
      <w:divBdr>
        <w:top w:val="none" w:sz="0" w:space="0" w:color="auto"/>
        <w:left w:val="none" w:sz="0" w:space="0" w:color="auto"/>
        <w:bottom w:val="none" w:sz="0" w:space="0" w:color="auto"/>
        <w:right w:val="none" w:sz="0" w:space="0" w:color="auto"/>
      </w:divBdr>
    </w:div>
    <w:div w:id="74472436">
      <w:bodyDiv w:val="1"/>
      <w:marLeft w:val="0"/>
      <w:marRight w:val="0"/>
      <w:marTop w:val="0"/>
      <w:marBottom w:val="0"/>
      <w:divBdr>
        <w:top w:val="none" w:sz="0" w:space="0" w:color="auto"/>
        <w:left w:val="none" w:sz="0" w:space="0" w:color="auto"/>
        <w:bottom w:val="none" w:sz="0" w:space="0" w:color="auto"/>
        <w:right w:val="none" w:sz="0" w:space="0" w:color="auto"/>
      </w:divBdr>
    </w:div>
    <w:div w:id="74480644">
      <w:bodyDiv w:val="1"/>
      <w:marLeft w:val="0"/>
      <w:marRight w:val="0"/>
      <w:marTop w:val="0"/>
      <w:marBottom w:val="0"/>
      <w:divBdr>
        <w:top w:val="none" w:sz="0" w:space="0" w:color="auto"/>
        <w:left w:val="none" w:sz="0" w:space="0" w:color="auto"/>
        <w:bottom w:val="none" w:sz="0" w:space="0" w:color="auto"/>
        <w:right w:val="none" w:sz="0" w:space="0" w:color="auto"/>
      </w:divBdr>
    </w:div>
    <w:div w:id="74592573">
      <w:bodyDiv w:val="1"/>
      <w:marLeft w:val="0"/>
      <w:marRight w:val="0"/>
      <w:marTop w:val="0"/>
      <w:marBottom w:val="0"/>
      <w:divBdr>
        <w:top w:val="none" w:sz="0" w:space="0" w:color="auto"/>
        <w:left w:val="none" w:sz="0" w:space="0" w:color="auto"/>
        <w:bottom w:val="none" w:sz="0" w:space="0" w:color="auto"/>
        <w:right w:val="none" w:sz="0" w:space="0" w:color="auto"/>
      </w:divBdr>
    </w:div>
    <w:div w:id="74598635">
      <w:bodyDiv w:val="1"/>
      <w:marLeft w:val="0"/>
      <w:marRight w:val="0"/>
      <w:marTop w:val="0"/>
      <w:marBottom w:val="0"/>
      <w:divBdr>
        <w:top w:val="none" w:sz="0" w:space="0" w:color="auto"/>
        <w:left w:val="none" w:sz="0" w:space="0" w:color="auto"/>
        <w:bottom w:val="none" w:sz="0" w:space="0" w:color="auto"/>
        <w:right w:val="none" w:sz="0" w:space="0" w:color="auto"/>
      </w:divBdr>
    </w:div>
    <w:div w:id="74790710">
      <w:bodyDiv w:val="1"/>
      <w:marLeft w:val="0"/>
      <w:marRight w:val="0"/>
      <w:marTop w:val="0"/>
      <w:marBottom w:val="0"/>
      <w:divBdr>
        <w:top w:val="none" w:sz="0" w:space="0" w:color="auto"/>
        <w:left w:val="none" w:sz="0" w:space="0" w:color="auto"/>
        <w:bottom w:val="none" w:sz="0" w:space="0" w:color="auto"/>
        <w:right w:val="none" w:sz="0" w:space="0" w:color="auto"/>
      </w:divBdr>
    </w:div>
    <w:div w:id="74791969">
      <w:bodyDiv w:val="1"/>
      <w:marLeft w:val="0"/>
      <w:marRight w:val="0"/>
      <w:marTop w:val="0"/>
      <w:marBottom w:val="0"/>
      <w:divBdr>
        <w:top w:val="none" w:sz="0" w:space="0" w:color="auto"/>
        <w:left w:val="none" w:sz="0" w:space="0" w:color="auto"/>
        <w:bottom w:val="none" w:sz="0" w:space="0" w:color="auto"/>
        <w:right w:val="none" w:sz="0" w:space="0" w:color="auto"/>
      </w:divBdr>
    </w:div>
    <w:div w:id="74865013">
      <w:bodyDiv w:val="1"/>
      <w:marLeft w:val="0"/>
      <w:marRight w:val="0"/>
      <w:marTop w:val="0"/>
      <w:marBottom w:val="0"/>
      <w:divBdr>
        <w:top w:val="none" w:sz="0" w:space="0" w:color="auto"/>
        <w:left w:val="none" w:sz="0" w:space="0" w:color="auto"/>
        <w:bottom w:val="none" w:sz="0" w:space="0" w:color="auto"/>
        <w:right w:val="none" w:sz="0" w:space="0" w:color="auto"/>
      </w:divBdr>
    </w:div>
    <w:div w:id="74934375">
      <w:bodyDiv w:val="1"/>
      <w:marLeft w:val="0"/>
      <w:marRight w:val="0"/>
      <w:marTop w:val="0"/>
      <w:marBottom w:val="0"/>
      <w:divBdr>
        <w:top w:val="none" w:sz="0" w:space="0" w:color="auto"/>
        <w:left w:val="none" w:sz="0" w:space="0" w:color="auto"/>
        <w:bottom w:val="none" w:sz="0" w:space="0" w:color="auto"/>
        <w:right w:val="none" w:sz="0" w:space="0" w:color="auto"/>
      </w:divBdr>
    </w:div>
    <w:div w:id="74977978">
      <w:bodyDiv w:val="1"/>
      <w:marLeft w:val="0"/>
      <w:marRight w:val="0"/>
      <w:marTop w:val="0"/>
      <w:marBottom w:val="0"/>
      <w:divBdr>
        <w:top w:val="none" w:sz="0" w:space="0" w:color="auto"/>
        <w:left w:val="none" w:sz="0" w:space="0" w:color="auto"/>
        <w:bottom w:val="none" w:sz="0" w:space="0" w:color="auto"/>
        <w:right w:val="none" w:sz="0" w:space="0" w:color="auto"/>
      </w:divBdr>
    </w:div>
    <w:div w:id="75056195">
      <w:bodyDiv w:val="1"/>
      <w:marLeft w:val="0"/>
      <w:marRight w:val="0"/>
      <w:marTop w:val="0"/>
      <w:marBottom w:val="0"/>
      <w:divBdr>
        <w:top w:val="none" w:sz="0" w:space="0" w:color="auto"/>
        <w:left w:val="none" w:sz="0" w:space="0" w:color="auto"/>
        <w:bottom w:val="none" w:sz="0" w:space="0" w:color="auto"/>
        <w:right w:val="none" w:sz="0" w:space="0" w:color="auto"/>
      </w:divBdr>
    </w:div>
    <w:div w:id="75177270">
      <w:bodyDiv w:val="1"/>
      <w:marLeft w:val="0"/>
      <w:marRight w:val="0"/>
      <w:marTop w:val="0"/>
      <w:marBottom w:val="0"/>
      <w:divBdr>
        <w:top w:val="none" w:sz="0" w:space="0" w:color="auto"/>
        <w:left w:val="none" w:sz="0" w:space="0" w:color="auto"/>
        <w:bottom w:val="none" w:sz="0" w:space="0" w:color="auto"/>
        <w:right w:val="none" w:sz="0" w:space="0" w:color="auto"/>
      </w:divBdr>
    </w:div>
    <w:div w:id="75244950">
      <w:bodyDiv w:val="1"/>
      <w:marLeft w:val="0"/>
      <w:marRight w:val="0"/>
      <w:marTop w:val="0"/>
      <w:marBottom w:val="0"/>
      <w:divBdr>
        <w:top w:val="none" w:sz="0" w:space="0" w:color="auto"/>
        <w:left w:val="none" w:sz="0" w:space="0" w:color="auto"/>
        <w:bottom w:val="none" w:sz="0" w:space="0" w:color="auto"/>
        <w:right w:val="none" w:sz="0" w:space="0" w:color="auto"/>
      </w:divBdr>
    </w:div>
    <w:div w:id="75244953">
      <w:bodyDiv w:val="1"/>
      <w:marLeft w:val="0"/>
      <w:marRight w:val="0"/>
      <w:marTop w:val="0"/>
      <w:marBottom w:val="0"/>
      <w:divBdr>
        <w:top w:val="none" w:sz="0" w:space="0" w:color="auto"/>
        <w:left w:val="none" w:sz="0" w:space="0" w:color="auto"/>
        <w:bottom w:val="none" w:sz="0" w:space="0" w:color="auto"/>
        <w:right w:val="none" w:sz="0" w:space="0" w:color="auto"/>
      </w:divBdr>
    </w:div>
    <w:div w:id="75248326">
      <w:bodyDiv w:val="1"/>
      <w:marLeft w:val="0"/>
      <w:marRight w:val="0"/>
      <w:marTop w:val="0"/>
      <w:marBottom w:val="0"/>
      <w:divBdr>
        <w:top w:val="none" w:sz="0" w:space="0" w:color="auto"/>
        <w:left w:val="none" w:sz="0" w:space="0" w:color="auto"/>
        <w:bottom w:val="none" w:sz="0" w:space="0" w:color="auto"/>
        <w:right w:val="none" w:sz="0" w:space="0" w:color="auto"/>
      </w:divBdr>
    </w:div>
    <w:div w:id="75323766">
      <w:bodyDiv w:val="1"/>
      <w:marLeft w:val="0"/>
      <w:marRight w:val="0"/>
      <w:marTop w:val="0"/>
      <w:marBottom w:val="0"/>
      <w:divBdr>
        <w:top w:val="none" w:sz="0" w:space="0" w:color="auto"/>
        <w:left w:val="none" w:sz="0" w:space="0" w:color="auto"/>
        <w:bottom w:val="none" w:sz="0" w:space="0" w:color="auto"/>
        <w:right w:val="none" w:sz="0" w:space="0" w:color="auto"/>
      </w:divBdr>
    </w:div>
    <w:div w:id="75327802">
      <w:bodyDiv w:val="1"/>
      <w:marLeft w:val="0"/>
      <w:marRight w:val="0"/>
      <w:marTop w:val="0"/>
      <w:marBottom w:val="0"/>
      <w:divBdr>
        <w:top w:val="none" w:sz="0" w:space="0" w:color="auto"/>
        <w:left w:val="none" w:sz="0" w:space="0" w:color="auto"/>
        <w:bottom w:val="none" w:sz="0" w:space="0" w:color="auto"/>
        <w:right w:val="none" w:sz="0" w:space="0" w:color="auto"/>
      </w:divBdr>
    </w:div>
    <w:div w:id="75366451">
      <w:bodyDiv w:val="1"/>
      <w:marLeft w:val="0"/>
      <w:marRight w:val="0"/>
      <w:marTop w:val="0"/>
      <w:marBottom w:val="0"/>
      <w:divBdr>
        <w:top w:val="none" w:sz="0" w:space="0" w:color="auto"/>
        <w:left w:val="none" w:sz="0" w:space="0" w:color="auto"/>
        <w:bottom w:val="none" w:sz="0" w:space="0" w:color="auto"/>
        <w:right w:val="none" w:sz="0" w:space="0" w:color="auto"/>
      </w:divBdr>
    </w:div>
    <w:div w:id="75368698">
      <w:bodyDiv w:val="1"/>
      <w:marLeft w:val="0"/>
      <w:marRight w:val="0"/>
      <w:marTop w:val="0"/>
      <w:marBottom w:val="0"/>
      <w:divBdr>
        <w:top w:val="none" w:sz="0" w:space="0" w:color="auto"/>
        <w:left w:val="none" w:sz="0" w:space="0" w:color="auto"/>
        <w:bottom w:val="none" w:sz="0" w:space="0" w:color="auto"/>
        <w:right w:val="none" w:sz="0" w:space="0" w:color="auto"/>
      </w:divBdr>
    </w:div>
    <w:div w:id="75440805">
      <w:bodyDiv w:val="1"/>
      <w:marLeft w:val="0"/>
      <w:marRight w:val="0"/>
      <w:marTop w:val="0"/>
      <w:marBottom w:val="0"/>
      <w:divBdr>
        <w:top w:val="none" w:sz="0" w:space="0" w:color="auto"/>
        <w:left w:val="none" w:sz="0" w:space="0" w:color="auto"/>
        <w:bottom w:val="none" w:sz="0" w:space="0" w:color="auto"/>
        <w:right w:val="none" w:sz="0" w:space="0" w:color="auto"/>
      </w:divBdr>
    </w:div>
    <w:div w:id="75442608">
      <w:bodyDiv w:val="1"/>
      <w:marLeft w:val="0"/>
      <w:marRight w:val="0"/>
      <w:marTop w:val="0"/>
      <w:marBottom w:val="0"/>
      <w:divBdr>
        <w:top w:val="none" w:sz="0" w:space="0" w:color="auto"/>
        <w:left w:val="none" w:sz="0" w:space="0" w:color="auto"/>
        <w:bottom w:val="none" w:sz="0" w:space="0" w:color="auto"/>
        <w:right w:val="none" w:sz="0" w:space="0" w:color="auto"/>
      </w:divBdr>
    </w:div>
    <w:div w:id="75590447">
      <w:bodyDiv w:val="1"/>
      <w:marLeft w:val="0"/>
      <w:marRight w:val="0"/>
      <w:marTop w:val="0"/>
      <w:marBottom w:val="0"/>
      <w:divBdr>
        <w:top w:val="none" w:sz="0" w:space="0" w:color="auto"/>
        <w:left w:val="none" w:sz="0" w:space="0" w:color="auto"/>
        <w:bottom w:val="none" w:sz="0" w:space="0" w:color="auto"/>
        <w:right w:val="none" w:sz="0" w:space="0" w:color="auto"/>
      </w:divBdr>
    </w:div>
    <w:div w:id="75591303">
      <w:bodyDiv w:val="1"/>
      <w:marLeft w:val="0"/>
      <w:marRight w:val="0"/>
      <w:marTop w:val="0"/>
      <w:marBottom w:val="0"/>
      <w:divBdr>
        <w:top w:val="none" w:sz="0" w:space="0" w:color="auto"/>
        <w:left w:val="none" w:sz="0" w:space="0" w:color="auto"/>
        <w:bottom w:val="none" w:sz="0" w:space="0" w:color="auto"/>
        <w:right w:val="none" w:sz="0" w:space="0" w:color="auto"/>
      </w:divBdr>
    </w:div>
    <w:div w:id="75790027">
      <w:bodyDiv w:val="1"/>
      <w:marLeft w:val="0"/>
      <w:marRight w:val="0"/>
      <w:marTop w:val="0"/>
      <w:marBottom w:val="0"/>
      <w:divBdr>
        <w:top w:val="none" w:sz="0" w:space="0" w:color="auto"/>
        <w:left w:val="none" w:sz="0" w:space="0" w:color="auto"/>
        <w:bottom w:val="none" w:sz="0" w:space="0" w:color="auto"/>
        <w:right w:val="none" w:sz="0" w:space="0" w:color="auto"/>
      </w:divBdr>
    </w:div>
    <w:div w:id="76096875">
      <w:bodyDiv w:val="1"/>
      <w:marLeft w:val="0"/>
      <w:marRight w:val="0"/>
      <w:marTop w:val="0"/>
      <w:marBottom w:val="0"/>
      <w:divBdr>
        <w:top w:val="none" w:sz="0" w:space="0" w:color="auto"/>
        <w:left w:val="none" w:sz="0" w:space="0" w:color="auto"/>
        <w:bottom w:val="none" w:sz="0" w:space="0" w:color="auto"/>
        <w:right w:val="none" w:sz="0" w:space="0" w:color="auto"/>
      </w:divBdr>
    </w:div>
    <w:div w:id="76249034">
      <w:bodyDiv w:val="1"/>
      <w:marLeft w:val="0"/>
      <w:marRight w:val="0"/>
      <w:marTop w:val="0"/>
      <w:marBottom w:val="0"/>
      <w:divBdr>
        <w:top w:val="none" w:sz="0" w:space="0" w:color="auto"/>
        <w:left w:val="none" w:sz="0" w:space="0" w:color="auto"/>
        <w:bottom w:val="none" w:sz="0" w:space="0" w:color="auto"/>
        <w:right w:val="none" w:sz="0" w:space="0" w:color="auto"/>
      </w:divBdr>
    </w:div>
    <w:div w:id="76365467">
      <w:bodyDiv w:val="1"/>
      <w:marLeft w:val="0"/>
      <w:marRight w:val="0"/>
      <w:marTop w:val="0"/>
      <w:marBottom w:val="0"/>
      <w:divBdr>
        <w:top w:val="none" w:sz="0" w:space="0" w:color="auto"/>
        <w:left w:val="none" w:sz="0" w:space="0" w:color="auto"/>
        <w:bottom w:val="none" w:sz="0" w:space="0" w:color="auto"/>
        <w:right w:val="none" w:sz="0" w:space="0" w:color="auto"/>
      </w:divBdr>
    </w:div>
    <w:div w:id="76367385">
      <w:bodyDiv w:val="1"/>
      <w:marLeft w:val="0"/>
      <w:marRight w:val="0"/>
      <w:marTop w:val="0"/>
      <w:marBottom w:val="0"/>
      <w:divBdr>
        <w:top w:val="none" w:sz="0" w:space="0" w:color="auto"/>
        <w:left w:val="none" w:sz="0" w:space="0" w:color="auto"/>
        <w:bottom w:val="none" w:sz="0" w:space="0" w:color="auto"/>
        <w:right w:val="none" w:sz="0" w:space="0" w:color="auto"/>
      </w:divBdr>
    </w:div>
    <w:div w:id="76874546">
      <w:bodyDiv w:val="1"/>
      <w:marLeft w:val="0"/>
      <w:marRight w:val="0"/>
      <w:marTop w:val="0"/>
      <w:marBottom w:val="0"/>
      <w:divBdr>
        <w:top w:val="none" w:sz="0" w:space="0" w:color="auto"/>
        <w:left w:val="none" w:sz="0" w:space="0" w:color="auto"/>
        <w:bottom w:val="none" w:sz="0" w:space="0" w:color="auto"/>
        <w:right w:val="none" w:sz="0" w:space="0" w:color="auto"/>
      </w:divBdr>
    </w:div>
    <w:div w:id="76943866">
      <w:bodyDiv w:val="1"/>
      <w:marLeft w:val="0"/>
      <w:marRight w:val="0"/>
      <w:marTop w:val="0"/>
      <w:marBottom w:val="0"/>
      <w:divBdr>
        <w:top w:val="none" w:sz="0" w:space="0" w:color="auto"/>
        <w:left w:val="none" w:sz="0" w:space="0" w:color="auto"/>
        <w:bottom w:val="none" w:sz="0" w:space="0" w:color="auto"/>
        <w:right w:val="none" w:sz="0" w:space="0" w:color="auto"/>
      </w:divBdr>
    </w:div>
    <w:div w:id="76945539">
      <w:bodyDiv w:val="1"/>
      <w:marLeft w:val="0"/>
      <w:marRight w:val="0"/>
      <w:marTop w:val="0"/>
      <w:marBottom w:val="0"/>
      <w:divBdr>
        <w:top w:val="none" w:sz="0" w:space="0" w:color="auto"/>
        <w:left w:val="none" w:sz="0" w:space="0" w:color="auto"/>
        <w:bottom w:val="none" w:sz="0" w:space="0" w:color="auto"/>
        <w:right w:val="none" w:sz="0" w:space="0" w:color="auto"/>
      </w:divBdr>
    </w:div>
    <w:div w:id="77220183">
      <w:bodyDiv w:val="1"/>
      <w:marLeft w:val="0"/>
      <w:marRight w:val="0"/>
      <w:marTop w:val="0"/>
      <w:marBottom w:val="0"/>
      <w:divBdr>
        <w:top w:val="none" w:sz="0" w:space="0" w:color="auto"/>
        <w:left w:val="none" w:sz="0" w:space="0" w:color="auto"/>
        <w:bottom w:val="none" w:sz="0" w:space="0" w:color="auto"/>
        <w:right w:val="none" w:sz="0" w:space="0" w:color="auto"/>
      </w:divBdr>
    </w:div>
    <w:div w:id="77333881">
      <w:bodyDiv w:val="1"/>
      <w:marLeft w:val="0"/>
      <w:marRight w:val="0"/>
      <w:marTop w:val="0"/>
      <w:marBottom w:val="0"/>
      <w:divBdr>
        <w:top w:val="none" w:sz="0" w:space="0" w:color="auto"/>
        <w:left w:val="none" w:sz="0" w:space="0" w:color="auto"/>
        <w:bottom w:val="none" w:sz="0" w:space="0" w:color="auto"/>
        <w:right w:val="none" w:sz="0" w:space="0" w:color="auto"/>
      </w:divBdr>
    </w:div>
    <w:div w:id="77601205">
      <w:bodyDiv w:val="1"/>
      <w:marLeft w:val="0"/>
      <w:marRight w:val="0"/>
      <w:marTop w:val="0"/>
      <w:marBottom w:val="0"/>
      <w:divBdr>
        <w:top w:val="none" w:sz="0" w:space="0" w:color="auto"/>
        <w:left w:val="none" w:sz="0" w:space="0" w:color="auto"/>
        <w:bottom w:val="none" w:sz="0" w:space="0" w:color="auto"/>
        <w:right w:val="none" w:sz="0" w:space="0" w:color="auto"/>
      </w:divBdr>
    </w:div>
    <w:div w:id="77674572">
      <w:bodyDiv w:val="1"/>
      <w:marLeft w:val="0"/>
      <w:marRight w:val="0"/>
      <w:marTop w:val="0"/>
      <w:marBottom w:val="0"/>
      <w:divBdr>
        <w:top w:val="none" w:sz="0" w:space="0" w:color="auto"/>
        <w:left w:val="none" w:sz="0" w:space="0" w:color="auto"/>
        <w:bottom w:val="none" w:sz="0" w:space="0" w:color="auto"/>
        <w:right w:val="none" w:sz="0" w:space="0" w:color="auto"/>
      </w:divBdr>
    </w:div>
    <w:div w:id="77682036">
      <w:bodyDiv w:val="1"/>
      <w:marLeft w:val="0"/>
      <w:marRight w:val="0"/>
      <w:marTop w:val="0"/>
      <w:marBottom w:val="0"/>
      <w:divBdr>
        <w:top w:val="none" w:sz="0" w:space="0" w:color="auto"/>
        <w:left w:val="none" w:sz="0" w:space="0" w:color="auto"/>
        <w:bottom w:val="none" w:sz="0" w:space="0" w:color="auto"/>
        <w:right w:val="none" w:sz="0" w:space="0" w:color="auto"/>
      </w:divBdr>
    </w:div>
    <w:div w:id="77757740">
      <w:bodyDiv w:val="1"/>
      <w:marLeft w:val="0"/>
      <w:marRight w:val="0"/>
      <w:marTop w:val="0"/>
      <w:marBottom w:val="0"/>
      <w:divBdr>
        <w:top w:val="none" w:sz="0" w:space="0" w:color="auto"/>
        <w:left w:val="none" w:sz="0" w:space="0" w:color="auto"/>
        <w:bottom w:val="none" w:sz="0" w:space="0" w:color="auto"/>
        <w:right w:val="none" w:sz="0" w:space="0" w:color="auto"/>
      </w:divBdr>
    </w:div>
    <w:div w:id="77868086">
      <w:bodyDiv w:val="1"/>
      <w:marLeft w:val="0"/>
      <w:marRight w:val="0"/>
      <w:marTop w:val="0"/>
      <w:marBottom w:val="0"/>
      <w:divBdr>
        <w:top w:val="none" w:sz="0" w:space="0" w:color="auto"/>
        <w:left w:val="none" w:sz="0" w:space="0" w:color="auto"/>
        <w:bottom w:val="none" w:sz="0" w:space="0" w:color="auto"/>
        <w:right w:val="none" w:sz="0" w:space="0" w:color="auto"/>
      </w:divBdr>
    </w:div>
    <w:div w:id="77874715">
      <w:bodyDiv w:val="1"/>
      <w:marLeft w:val="0"/>
      <w:marRight w:val="0"/>
      <w:marTop w:val="0"/>
      <w:marBottom w:val="0"/>
      <w:divBdr>
        <w:top w:val="none" w:sz="0" w:space="0" w:color="auto"/>
        <w:left w:val="none" w:sz="0" w:space="0" w:color="auto"/>
        <w:bottom w:val="none" w:sz="0" w:space="0" w:color="auto"/>
        <w:right w:val="none" w:sz="0" w:space="0" w:color="auto"/>
      </w:divBdr>
    </w:div>
    <w:div w:id="78186677">
      <w:bodyDiv w:val="1"/>
      <w:marLeft w:val="0"/>
      <w:marRight w:val="0"/>
      <w:marTop w:val="0"/>
      <w:marBottom w:val="0"/>
      <w:divBdr>
        <w:top w:val="none" w:sz="0" w:space="0" w:color="auto"/>
        <w:left w:val="none" w:sz="0" w:space="0" w:color="auto"/>
        <w:bottom w:val="none" w:sz="0" w:space="0" w:color="auto"/>
        <w:right w:val="none" w:sz="0" w:space="0" w:color="auto"/>
      </w:divBdr>
    </w:div>
    <w:div w:id="78331603">
      <w:bodyDiv w:val="1"/>
      <w:marLeft w:val="0"/>
      <w:marRight w:val="0"/>
      <w:marTop w:val="0"/>
      <w:marBottom w:val="0"/>
      <w:divBdr>
        <w:top w:val="none" w:sz="0" w:space="0" w:color="auto"/>
        <w:left w:val="none" w:sz="0" w:space="0" w:color="auto"/>
        <w:bottom w:val="none" w:sz="0" w:space="0" w:color="auto"/>
        <w:right w:val="none" w:sz="0" w:space="0" w:color="auto"/>
      </w:divBdr>
    </w:div>
    <w:div w:id="78600461">
      <w:bodyDiv w:val="1"/>
      <w:marLeft w:val="0"/>
      <w:marRight w:val="0"/>
      <w:marTop w:val="0"/>
      <w:marBottom w:val="0"/>
      <w:divBdr>
        <w:top w:val="none" w:sz="0" w:space="0" w:color="auto"/>
        <w:left w:val="none" w:sz="0" w:space="0" w:color="auto"/>
        <w:bottom w:val="none" w:sz="0" w:space="0" w:color="auto"/>
        <w:right w:val="none" w:sz="0" w:space="0" w:color="auto"/>
      </w:divBdr>
    </w:div>
    <w:div w:id="78601922">
      <w:bodyDiv w:val="1"/>
      <w:marLeft w:val="0"/>
      <w:marRight w:val="0"/>
      <w:marTop w:val="0"/>
      <w:marBottom w:val="0"/>
      <w:divBdr>
        <w:top w:val="none" w:sz="0" w:space="0" w:color="auto"/>
        <w:left w:val="none" w:sz="0" w:space="0" w:color="auto"/>
        <w:bottom w:val="none" w:sz="0" w:space="0" w:color="auto"/>
        <w:right w:val="none" w:sz="0" w:space="0" w:color="auto"/>
      </w:divBdr>
    </w:div>
    <w:div w:id="78606048">
      <w:bodyDiv w:val="1"/>
      <w:marLeft w:val="0"/>
      <w:marRight w:val="0"/>
      <w:marTop w:val="0"/>
      <w:marBottom w:val="0"/>
      <w:divBdr>
        <w:top w:val="none" w:sz="0" w:space="0" w:color="auto"/>
        <w:left w:val="none" w:sz="0" w:space="0" w:color="auto"/>
        <w:bottom w:val="none" w:sz="0" w:space="0" w:color="auto"/>
        <w:right w:val="none" w:sz="0" w:space="0" w:color="auto"/>
      </w:divBdr>
    </w:div>
    <w:div w:id="78672584">
      <w:bodyDiv w:val="1"/>
      <w:marLeft w:val="0"/>
      <w:marRight w:val="0"/>
      <w:marTop w:val="0"/>
      <w:marBottom w:val="0"/>
      <w:divBdr>
        <w:top w:val="none" w:sz="0" w:space="0" w:color="auto"/>
        <w:left w:val="none" w:sz="0" w:space="0" w:color="auto"/>
        <w:bottom w:val="none" w:sz="0" w:space="0" w:color="auto"/>
        <w:right w:val="none" w:sz="0" w:space="0" w:color="auto"/>
      </w:divBdr>
    </w:div>
    <w:div w:id="78793337">
      <w:bodyDiv w:val="1"/>
      <w:marLeft w:val="0"/>
      <w:marRight w:val="0"/>
      <w:marTop w:val="0"/>
      <w:marBottom w:val="0"/>
      <w:divBdr>
        <w:top w:val="none" w:sz="0" w:space="0" w:color="auto"/>
        <w:left w:val="none" w:sz="0" w:space="0" w:color="auto"/>
        <w:bottom w:val="none" w:sz="0" w:space="0" w:color="auto"/>
        <w:right w:val="none" w:sz="0" w:space="0" w:color="auto"/>
      </w:divBdr>
    </w:div>
    <w:div w:id="78912509">
      <w:bodyDiv w:val="1"/>
      <w:marLeft w:val="0"/>
      <w:marRight w:val="0"/>
      <w:marTop w:val="0"/>
      <w:marBottom w:val="0"/>
      <w:divBdr>
        <w:top w:val="none" w:sz="0" w:space="0" w:color="auto"/>
        <w:left w:val="none" w:sz="0" w:space="0" w:color="auto"/>
        <w:bottom w:val="none" w:sz="0" w:space="0" w:color="auto"/>
        <w:right w:val="none" w:sz="0" w:space="0" w:color="auto"/>
      </w:divBdr>
    </w:div>
    <w:div w:id="78914587">
      <w:bodyDiv w:val="1"/>
      <w:marLeft w:val="0"/>
      <w:marRight w:val="0"/>
      <w:marTop w:val="0"/>
      <w:marBottom w:val="0"/>
      <w:divBdr>
        <w:top w:val="none" w:sz="0" w:space="0" w:color="auto"/>
        <w:left w:val="none" w:sz="0" w:space="0" w:color="auto"/>
        <w:bottom w:val="none" w:sz="0" w:space="0" w:color="auto"/>
        <w:right w:val="none" w:sz="0" w:space="0" w:color="auto"/>
      </w:divBdr>
    </w:div>
    <w:div w:id="78915678">
      <w:bodyDiv w:val="1"/>
      <w:marLeft w:val="0"/>
      <w:marRight w:val="0"/>
      <w:marTop w:val="0"/>
      <w:marBottom w:val="0"/>
      <w:divBdr>
        <w:top w:val="none" w:sz="0" w:space="0" w:color="auto"/>
        <w:left w:val="none" w:sz="0" w:space="0" w:color="auto"/>
        <w:bottom w:val="none" w:sz="0" w:space="0" w:color="auto"/>
        <w:right w:val="none" w:sz="0" w:space="0" w:color="auto"/>
      </w:divBdr>
    </w:div>
    <w:div w:id="79179017">
      <w:bodyDiv w:val="1"/>
      <w:marLeft w:val="0"/>
      <w:marRight w:val="0"/>
      <w:marTop w:val="0"/>
      <w:marBottom w:val="0"/>
      <w:divBdr>
        <w:top w:val="none" w:sz="0" w:space="0" w:color="auto"/>
        <w:left w:val="none" w:sz="0" w:space="0" w:color="auto"/>
        <w:bottom w:val="none" w:sz="0" w:space="0" w:color="auto"/>
        <w:right w:val="none" w:sz="0" w:space="0" w:color="auto"/>
      </w:divBdr>
    </w:div>
    <w:div w:id="79182190">
      <w:bodyDiv w:val="1"/>
      <w:marLeft w:val="0"/>
      <w:marRight w:val="0"/>
      <w:marTop w:val="0"/>
      <w:marBottom w:val="0"/>
      <w:divBdr>
        <w:top w:val="none" w:sz="0" w:space="0" w:color="auto"/>
        <w:left w:val="none" w:sz="0" w:space="0" w:color="auto"/>
        <w:bottom w:val="none" w:sz="0" w:space="0" w:color="auto"/>
        <w:right w:val="none" w:sz="0" w:space="0" w:color="auto"/>
      </w:divBdr>
    </w:div>
    <w:div w:id="79304007">
      <w:bodyDiv w:val="1"/>
      <w:marLeft w:val="0"/>
      <w:marRight w:val="0"/>
      <w:marTop w:val="0"/>
      <w:marBottom w:val="0"/>
      <w:divBdr>
        <w:top w:val="none" w:sz="0" w:space="0" w:color="auto"/>
        <w:left w:val="none" w:sz="0" w:space="0" w:color="auto"/>
        <w:bottom w:val="none" w:sz="0" w:space="0" w:color="auto"/>
        <w:right w:val="none" w:sz="0" w:space="0" w:color="auto"/>
      </w:divBdr>
    </w:div>
    <w:div w:id="79373483">
      <w:bodyDiv w:val="1"/>
      <w:marLeft w:val="0"/>
      <w:marRight w:val="0"/>
      <w:marTop w:val="0"/>
      <w:marBottom w:val="0"/>
      <w:divBdr>
        <w:top w:val="none" w:sz="0" w:space="0" w:color="auto"/>
        <w:left w:val="none" w:sz="0" w:space="0" w:color="auto"/>
        <w:bottom w:val="none" w:sz="0" w:space="0" w:color="auto"/>
        <w:right w:val="none" w:sz="0" w:space="0" w:color="auto"/>
      </w:divBdr>
    </w:div>
    <w:div w:id="79639688">
      <w:bodyDiv w:val="1"/>
      <w:marLeft w:val="0"/>
      <w:marRight w:val="0"/>
      <w:marTop w:val="0"/>
      <w:marBottom w:val="0"/>
      <w:divBdr>
        <w:top w:val="none" w:sz="0" w:space="0" w:color="auto"/>
        <w:left w:val="none" w:sz="0" w:space="0" w:color="auto"/>
        <w:bottom w:val="none" w:sz="0" w:space="0" w:color="auto"/>
        <w:right w:val="none" w:sz="0" w:space="0" w:color="auto"/>
      </w:divBdr>
    </w:div>
    <w:div w:id="79641139">
      <w:bodyDiv w:val="1"/>
      <w:marLeft w:val="0"/>
      <w:marRight w:val="0"/>
      <w:marTop w:val="0"/>
      <w:marBottom w:val="0"/>
      <w:divBdr>
        <w:top w:val="none" w:sz="0" w:space="0" w:color="auto"/>
        <w:left w:val="none" w:sz="0" w:space="0" w:color="auto"/>
        <w:bottom w:val="none" w:sz="0" w:space="0" w:color="auto"/>
        <w:right w:val="none" w:sz="0" w:space="0" w:color="auto"/>
      </w:divBdr>
    </w:div>
    <w:div w:id="79643368">
      <w:bodyDiv w:val="1"/>
      <w:marLeft w:val="0"/>
      <w:marRight w:val="0"/>
      <w:marTop w:val="0"/>
      <w:marBottom w:val="0"/>
      <w:divBdr>
        <w:top w:val="none" w:sz="0" w:space="0" w:color="auto"/>
        <w:left w:val="none" w:sz="0" w:space="0" w:color="auto"/>
        <w:bottom w:val="none" w:sz="0" w:space="0" w:color="auto"/>
        <w:right w:val="none" w:sz="0" w:space="0" w:color="auto"/>
      </w:divBdr>
    </w:div>
    <w:div w:id="79759009">
      <w:bodyDiv w:val="1"/>
      <w:marLeft w:val="0"/>
      <w:marRight w:val="0"/>
      <w:marTop w:val="0"/>
      <w:marBottom w:val="0"/>
      <w:divBdr>
        <w:top w:val="none" w:sz="0" w:space="0" w:color="auto"/>
        <w:left w:val="none" w:sz="0" w:space="0" w:color="auto"/>
        <w:bottom w:val="none" w:sz="0" w:space="0" w:color="auto"/>
        <w:right w:val="none" w:sz="0" w:space="0" w:color="auto"/>
      </w:divBdr>
    </w:div>
    <w:div w:id="79761530">
      <w:bodyDiv w:val="1"/>
      <w:marLeft w:val="0"/>
      <w:marRight w:val="0"/>
      <w:marTop w:val="0"/>
      <w:marBottom w:val="0"/>
      <w:divBdr>
        <w:top w:val="none" w:sz="0" w:space="0" w:color="auto"/>
        <w:left w:val="none" w:sz="0" w:space="0" w:color="auto"/>
        <w:bottom w:val="none" w:sz="0" w:space="0" w:color="auto"/>
        <w:right w:val="none" w:sz="0" w:space="0" w:color="auto"/>
      </w:divBdr>
    </w:div>
    <w:div w:id="79956141">
      <w:bodyDiv w:val="1"/>
      <w:marLeft w:val="0"/>
      <w:marRight w:val="0"/>
      <w:marTop w:val="0"/>
      <w:marBottom w:val="0"/>
      <w:divBdr>
        <w:top w:val="none" w:sz="0" w:space="0" w:color="auto"/>
        <w:left w:val="none" w:sz="0" w:space="0" w:color="auto"/>
        <w:bottom w:val="none" w:sz="0" w:space="0" w:color="auto"/>
        <w:right w:val="none" w:sz="0" w:space="0" w:color="auto"/>
      </w:divBdr>
    </w:div>
    <w:div w:id="80177589">
      <w:bodyDiv w:val="1"/>
      <w:marLeft w:val="0"/>
      <w:marRight w:val="0"/>
      <w:marTop w:val="0"/>
      <w:marBottom w:val="0"/>
      <w:divBdr>
        <w:top w:val="none" w:sz="0" w:space="0" w:color="auto"/>
        <w:left w:val="none" w:sz="0" w:space="0" w:color="auto"/>
        <w:bottom w:val="none" w:sz="0" w:space="0" w:color="auto"/>
        <w:right w:val="none" w:sz="0" w:space="0" w:color="auto"/>
      </w:divBdr>
    </w:div>
    <w:div w:id="80182703">
      <w:bodyDiv w:val="1"/>
      <w:marLeft w:val="0"/>
      <w:marRight w:val="0"/>
      <w:marTop w:val="0"/>
      <w:marBottom w:val="0"/>
      <w:divBdr>
        <w:top w:val="none" w:sz="0" w:space="0" w:color="auto"/>
        <w:left w:val="none" w:sz="0" w:space="0" w:color="auto"/>
        <w:bottom w:val="none" w:sz="0" w:space="0" w:color="auto"/>
        <w:right w:val="none" w:sz="0" w:space="0" w:color="auto"/>
      </w:divBdr>
    </w:div>
    <w:div w:id="80414786">
      <w:bodyDiv w:val="1"/>
      <w:marLeft w:val="0"/>
      <w:marRight w:val="0"/>
      <w:marTop w:val="0"/>
      <w:marBottom w:val="0"/>
      <w:divBdr>
        <w:top w:val="none" w:sz="0" w:space="0" w:color="auto"/>
        <w:left w:val="none" w:sz="0" w:space="0" w:color="auto"/>
        <w:bottom w:val="none" w:sz="0" w:space="0" w:color="auto"/>
        <w:right w:val="none" w:sz="0" w:space="0" w:color="auto"/>
      </w:divBdr>
    </w:div>
    <w:div w:id="80416821">
      <w:bodyDiv w:val="1"/>
      <w:marLeft w:val="0"/>
      <w:marRight w:val="0"/>
      <w:marTop w:val="0"/>
      <w:marBottom w:val="0"/>
      <w:divBdr>
        <w:top w:val="none" w:sz="0" w:space="0" w:color="auto"/>
        <w:left w:val="none" w:sz="0" w:space="0" w:color="auto"/>
        <w:bottom w:val="none" w:sz="0" w:space="0" w:color="auto"/>
        <w:right w:val="none" w:sz="0" w:space="0" w:color="auto"/>
      </w:divBdr>
    </w:div>
    <w:div w:id="80417496">
      <w:bodyDiv w:val="1"/>
      <w:marLeft w:val="0"/>
      <w:marRight w:val="0"/>
      <w:marTop w:val="0"/>
      <w:marBottom w:val="0"/>
      <w:divBdr>
        <w:top w:val="none" w:sz="0" w:space="0" w:color="auto"/>
        <w:left w:val="none" w:sz="0" w:space="0" w:color="auto"/>
        <w:bottom w:val="none" w:sz="0" w:space="0" w:color="auto"/>
        <w:right w:val="none" w:sz="0" w:space="0" w:color="auto"/>
      </w:divBdr>
    </w:div>
    <w:div w:id="80567100">
      <w:bodyDiv w:val="1"/>
      <w:marLeft w:val="0"/>
      <w:marRight w:val="0"/>
      <w:marTop w:val="0"/>
      <w:marBottom w:val="0"/>
      <w:divBdr>
        <w:top w:val="none" w:sz="0" w:space="0" w:color="auto"/>
        <w:left w:val="none" w:sz="0" w:space="0" w:color="auto"/>
        <w:bottom w:val="none" w:sz="0" w:space="0" w:color="auto"/>
        <w:right w:val="none" w:sz="0" w:space="0" w:color="auto"/>
      </w:divBdr>
    </w:div>
    <w:div w:id="80567103">
      <w:bodyDiv w:val="1"/>
      <w:marLeft w:val="0"/>
      <w:marRight w:val="0"/>
      <w:marTop w:val="0"/>
      <w:marBottom w:val="0"/>
      <w:divBdr>
        <w:top w:val="none" w:sz="0" w:space="0" w:color="auto"/>
        <w:left w:val="none" w:sz="0" w:space="0" w:color="auto"/>
        <w:bottom w:val="none" w:sz="0" w:space="0" w:color="auto"/>
        <w:right w:val="none" w:sz="0" w:space="0" w:color="auto"/>
      </w:divBdr>
    </w:div>
    <w:div w:id="80614785">
      <w:bodyDiv w:val="1"/>
      <w:marLeft w:val="0"/>
      <w:marRight w:val="0"/>
      <w:marTop w:val="0"/>
      <w:marBottom w:val="0"/>
      <w:divBdr>
        <w:top w:val="none" w:sz="0" w:space="0" w:color="auto"/>
        <w:left w:val="none" w:sz="0" w:space="0" w:color="auto"/>
        <w:bottom w:val="none" w:sz="0" w:space="0" w:color="auto"/>
        <w:right w:val="none" w:sz="0" w:space="0" w:color="auto"/>
      </w:divBdr>
    </w:div>
    <w:div w:id="80681662">
      <w:bodyDiv w:val="1"/>
      <w:marLeft w:val="0"/>
      <w:marRight w:val="0"/>
      <w:marTop w:val="0"/>
      <w:marBottom w:val="0"/>
      <w:divBdr>
        <w:top w:val="none" w:sz="0" w:space="0" w:color="auto"/>
        <w:left w:val="none" w:sz="0" w:space="0" w:color="auto"/>
        <w:bottom w:val="none" w:sz="0" w:space="0" w:color="auto"/>
        <w:right w:val="none" w:sz="0" w:space="0" w:color="auto"/>
      </w:divBdr>
    </w:div>
    <w:div w:id="80685789">
      <w:bodyDiv w:val="1"/>
      <w:marLeft w:val="0"/>
      <w:marRight w:val="0"/>
      <w:marTop w:val="0"/>
      <w:marBottom w:val="0"/>
      <w:divBdr>
        <w:top w:val="none" w:sz="0" w:space="0" w:color="auto"/>
        <w:left w:val="none" w:sz="0" w:space="0" w:color="auto"/>
        <w:bottom w:val="none" w:sz="0" w:space="0" w:color="auto"/>
        <w:right w:val="none" w:sz="0" w:space="0" w:color="auto"/>
      </w:divBdr>
    </w:div>
    <w:div w:id="80688375">
      <w:bodyDiv w:val="1"/>
      <w:marLeft w:val="0"/>
      <w:marRight w:val="0"/>
      <w:marTop w:val="0"/>
      <w:marBottom w:val="0"/>
      <w:divBdr>
        <w:top w:val="none" w:sz="0" w:space="0" w:color="auto"/>
        <w:left w:val="none" w:sz="0" w:space="0" w:color="auto"/>
        <w:bottom w:val="none" w:sz="0" w:space="0" w:color="auto"/>
        <w:right w:val="none" w:sz="0" w:space="0" w:color="auto"/>
      </w:divBdr>
    </w:div>
    <w:div w:id="80954964">
      <w:bodyDiv w:val="1"/>
      <w:marLeft w:val="0"/>
      <w:marRight w:val="0"/>
      <w:marTop w:val="0"/>
      <w:marBottom w:val="0"/>
      <w:divBdr>
        <w:top w:val="none" w:sz="0" w:space="0" w:color="auto"/>
        <w:left w:val="none" w:sz="0" w:space="0" w:color="auto"/>
        <w:bottom w:val="none" w:sz="0" w:space="0" w:color="auto"/>
        <w:right w:val="none" w:sz="0" w:space="0" w:color="auto"/>
      </w:divBdr>
    </w:div>
    <w:div w:id="81032162">
      <w:bodyDiv w:val="1"/>
      <w:marLeft w:val="0"/>
      <w:marRight w:val="0"/>
      <w:marTop w:val="0"/>
      <w:marBottom w:val="0"/>
      <w:divBdr>
        <w:top w:val="none" w:sz="0" w:space="0" w:color="auto"/>
        <w:left w:val="none" w:sz="0" w:space="0" w:color="auto"/>
        <w:bottom w:val="none" w:sz="0" w:space="0" w:color="auto"/>
        <w:right w:val="none" w:sz="0" w:space="0" w:color="auto"/>
      </w:divBdr>
    </w:div>
    <w:div w:id="81100315">
      <w:bodyDiv w:val="1"/>
      <w:marLeft w:val="0"/>
      <w:marRight w:val="0"/>
      <w:marTop w:val="0"/>
      <w:marBottom w:val="0"/>
      <w:divBdr>
        <w:top w:val="none" w:sz="0" w:space="0" w:color="auto"/>
        <w:left w:val="none" w:sz="0" w:space="0" w:color="auto"/>
        <w:bottom w:val="none" w:sz="0" w:space="0" w:color="auto"/>
        <w:right w:val="none" w:sz="0" w:space="0" w:color="auto"/>
      </w:divBdr>
    </w:div>
    <w:div w:id="81145343">
      <w:bodyDiv w:val="1"/>
      <w:marLeft w:val="0"/>
      <w:marRight w:val="0"/>
      <w:marTop w:val="0"/>
      <w:marBottom w:val="0"/>
      <w:divBdr>
        <w:top w:val="none" w:sz="0" w:space="0" w:color="auto"/>
        <w:left w:val="none" w:sz="0" w:space="0" w:color="auto"/>
        <w:bottom w:val="none" w:sz="0" w:space="0" w:color="auto"/>
        <w:right w:val="none" w:sz="0" w:space="0" w:color="auto"/>
      </w:divBdr>
    </w:div>
    <w:div w:id="81265877">
      <w:bodyDiv w:val="1"/>
      <w:marLeft w:val="0"/>
      <w:marRight w:val="0"/>
      <w:marTop w:val="0"/>
      <w:marBottom w:val="0"/>
      <w:divBdr>
        <w:top w:val="none" w:sz="0" w:space="0" w:color="auto"/>
        <w:left w:val="none" w:sz="0" w:space="0" w:color="auto"/>
        <w:bottom w:val="none" w:sz="0" w:space="0" w:color="auto"/>
        <w:right w:val="none" w:sz="0" w:space="0" w:color="auto"/>
      </w:divBdr>
    </w:div>
    <w:div w:id="81295898">
      <w:bodyDiv w:val="1"/>
      <w:marLeft w:val="0"/>
      <w:marRight w:val="0"/>
      <w:marTop w:val="0"/>
      <w:marBottom w:val="0"/>
      <w:divBdr>
        <w:top w:val="none" w:sz="0" w:space="0" w:color="auto"/>
        <w:left w:val="none" w:sz="0" w:space="0" w:color="auto"/>
        <w:bottom w:val="none" w:sz="0" w:space="0" w:color="auto"/>
        <w:right w:val="none" w:sz="0" w:space="0" w:color="auto"/>
      </w:divBdr>
    </w:div>
    <w:div w:id="81417358">
      <w:bodyDiv w:val="1"/>
      <w:marLeft w:val="0"/>
      <w:marRight w:val="0"/>
      <w:marTop w:val="0"/>
      <w:marBottom w:val="0"/>
      <w:divBdr>
        <w:top w:val="none" w:sz="0" w:space="0" w:color="auto"/>
        <w:left w:val="none" w:sz="0" w:space="0" w:color="auto"/>
        <w:bottom w:val="none" w:sz="0" w:space="0" w:color="auto"/>
        <w:right w:val="none" w:sz="0" w:space="0" w:color="auto"/>
      </w:divBdr>
    </w:div>
    <w:div w:id="81418056">
      <w:bodyDiv w:val="1"/>
      <w:marLeft w:val="0"/>
      <w:marRight w:val="0"/>
      <w:marTop w:val="0"/>
      <w:marBottom w:val="0"/>
      <w:divBdr>
        <w:top w:val="none" w:sz="0" w:space="0" w:color="auto"/>
        <w:left w:val="none" w:sz="0" w:space="0" w:color="auto"/>
        <w:bottom w:val="none" w:sz="0" w:space="0" w:color="auto"/>
        <w:right w:val="none" w:sz="0" w:space="0" w:color="auto"/>
      </w:divBdr>
    </w:div>
    <w:div w:id="81534559">
      <w:bodyDiv w:val="1"/>
      <w:marLeft w:val="0"/>
      <w:marRight w:val="0"/>
      <w:marTop w:val="0"/>
      <w:marBottom w:val="0"/>
      <w:divBdr>
        <w:top w:val="none" w:sz="0" w:space="0" w:color="auto"/>
        <w:left w:val="none" w:sz="0" w:space="0" w:color="auto"/>
        <w:bottom w:val="none" w:sz="0" w:space="0" w:color="auto"/>
        <w:right w:val="none" w:sz="0" w:space="0" w:color="auto"/>
      </w:divBdr>
    </w:div>
    <w:div w:id="81537194">
      <w:bodyDiv w:val="1"/>
      <w:marLeft w:val="0"/>
      <w:marRight w:val="0"/>
      <w:marTop w:val="0"/>
      <w:marBottom w:val="0"/>
      <w:divBdr>
        <w:top w:val="none" w:sz="0" w:space="0" w:color="auto"/>
        <w:left w:val="none" w:sz="0" w:space="0" w:color="auto"/>
        <w:bottom w:val="none" w:sz="0" w:space="0" w:color="auto"/>
        <w:right w:val="none" w:sz="0" w:space="0" w:color="auto"/>
      </w:divBdr>
    </w:div>
    <w:div w:id="81680431">
      <w:bodyDiv w:val="1"/>
      <w:marLeft w:val="0"/>
      <w:marRight w:val="0"/>
      <w:marTop w:val="0"/>
      <w:marBottom w:val="0"/>
      <w:divBdr>
        <w:top w:val="none" w:sz="0" w:space="0" w:color="auto"/>
        <w:left w:val="none" w:sz="0" w:space="0" w:color="auto"/>
        <w:bottom w:val="none" w:sz="0" w:space="0" w:color="auto"/>
        <w:right w:val="none" w:sz="0" w:space="0" w:color="auto"/>
      </w:divBdr>
    </w:div>
    <w:div w:id="81688147">
      <w:bodyDiv w:val="1"/>
      <w:marLeft w:val="0"/>
      <w:marRight w:val="0"/>
      <w:marTop w:val="0"/>
      <w:marBottom w:val="0"/>
      <w:divBdr>
        <w:top w:val="none" w:sz="0" w:space="0" w:color="auto"/>
        <w:left w:val="none" w:sz="0" w:space="0" w:color="auto"/>
        <w:bottom w:val="none" w:sz="0" w:space="0" w:color="auto"/>
        <w:right w:val="none" w:sz="0" w:space="0" w:color="auto"/>
      </w:divBdr>
    </w:div>
    <w:div w:id="81725439">
      <w:bodyDiv w:val="1"/>
      <w:marLeft w:val="0"/>
      <w:marRight w:val="0"/>
      <w:marTop w:val="0"/>
      <w:marBottom w:val="0"/>
      <w:divBdr>
        <w:top w:val="none" w:sz="0" w:space="0" w:color="auto"/>
        <w:left w:val="none" w:sz="0" w:space="0" w:color="auto"/>
        <w:bottom w:val="none" w:sz="0" w:space="0" w:color="auto"/>
        <w:right w:val="none" w:sz="0" w:space="0" w:color="auto"/>
      </w:divBdr>
    </w:div>
    <w:div w:id="81725714">
      <w:bodyDiv w:val="1"/>
      <w:marLeft w:val="0"/>
      <w:marRight w:val="0"/>
      <w:marTop w:val="0"/>
      <w:marBottom w:val="0"/>
      <w:divBdr>
        <w:top w:val="none" w:sz="0" w:space="0" w:color="auto"/>
        <w:left w:val="none" w:sz="0" w:space="0" w:color="auto"/>
        <w:bottom w:val="none" w:sz="0" w:space="0" w:color="auto"/>
        <w:right w:val="none" w:sz="0" w:space="0" w:color="auto"/>
      </w:divBdr>
    </w:div>
    <w:div w:id="81725739">
      <w:bodyDiv w:val="1"/>
      <w:marLeft w:val="0"/>
      <w:marRight w:val="0"/>
      <w:marTop w:val="0"/>
      <w:marBottom w:val="0"/>
      <w:divBdr>
        <w:top w:val="none" w:sz="0" w:space="0" w:color="auto"/>
        <w:left w:val="none" w:sz="0" w:space="0" w:color="auto"/>
        <w:bottom w:val="none" w:sz="0" w:space="0" w:color="auto"/>
        <w:right w:val="none" w:sz="0" w:space="0" w:color="auto"/>
      </w:divBdr>
    </w:div>
    <w:div w:id="81806719">
      <w:bodyDiv w:val="1"/>
      <w:marLeft w:val="0"/>
      <w:marRight w:val="0"/>
      <w:marTop w:val="0"/>
      <w:marBottom w:val="0"/>
      <w:divBdr>
        <w:top w:val="none" w:sz="0" w:space="0" w:color="auto"/>
        <w:left w:val="none" w:sz="0" w:space="0" w:color="auto"/>
        <w:bottom w:val="none" w:sz="0" w:space="0" w:color="auto"/>
        <w:right w:val="none" w:sz="0" w:space="0" w:color="auto"/>
      </w:divBdr>
    </w:div>
    <w:div w:id="81872964">
      <w:bodyDiv w:val="1"/>
      <w:marLeft w:val="0"/>
      <w:marRight w:val="0"/>
      <w:marTop w:val="0"/>
      <w:marBottom w:val="0"/>
      <w:divBdr>
        <w:top w:val="none" w:sz="0" w:space="0" w:color="auto"/>
        <w:left w:val="none" w:sz="0" w:space="0" w:color="auto"/>
        <w:bottom w:val="none" w:sz="0" w:space="0" w:color="auto"/>
        <w:right w:val="none" w:sz="0" w:space="0" w:color="auto"/>
      </w:divBdr>
    </w:div>
    <w:div w:id="82117328">
      <w:bodyDiv w:val="1"/>
      <w:marLeft w:val="0"/>
      <w:marRight w:val="0"/>
      <w:marTop w:val="0"/>
      <w:marBottom w:val="0"/>
      <w:divBdr>
        <w:top w:val="none" w:sz="0" w:space="0" w:color="auto"/>
        <w:left w:val="none" w:sz="0" w:space="0" w:color="auto"/>
        <w:bottom w:val="none" w:sz="0" w:space="0" w:color="auto"/>
        <w:right w:val="none" w:sz="0" w:space="0" w:color="auto"/>
      </w:divBdr>
    </w:div>
    <w:div w:id="82185451">
      <w:bodyDiv w:val="1"/>
      <w:marLeft w:val="0"/>
      <w:marRight w:val="0"/>
      <w:marTop w:val="0"/>
      <w:marBottom w:val="0"/>
      <w:divBdr>
        <w:top w:val="none" w:sz="0" w:space="0" w:color="auto"/>
        <w:left w:val="none" w:sz="0" w:space="0" w:color="auto"/>
        <w:bottom w:val="none" w:sz="0" w:space="0" w:color="auto"/>
        <w:right w:val="none" w:sz="0" w:space="0" w:color="auto"/>
      </w:divBdr>
    </w:div>
    <w:div w:id="82268137">
      <w:bodyDiv w:val="1"/>
      <w:marLeft w:val="0"/>
      <w:marRight w:val="0"/>
      <w:marTop w:val="0"/>
      <w:marBottom w:val="0"/>
      <w:divBdr>
        <w:top w:val="none" w:sz="0" w:space="0" w:color="auto"/>
        <w:left w:val="none" w:sz="0" w:space="0" w:color="auto"/>
        <w:bottom w:val="none" w:sz="0" w:space="0" w:color="auto"/>
        <w:right w:val="none" w:sz="0" w:space="0" w:color="auto"/>
      </w:divBdr>
    </w:div>
    <w:div w:id="82339795">
      <w:bodyDiv w:val="1"/>
      <w:marLeft w:val="0"/>
      <w:marRight w:val="0"/>
      <w:marTop w:val="0"/>
      <w:marBottom w:val="0"/>
      <w:divBdr>
        <w:top w:val="none" w:sz="0" w:space="0" w:color="auto"/>
        <w:left w:val="none" w:sz="0" w:space="0" w:color="auto"/>
        <w:bottom w:val="none" w:sz="0" w:space="0" w:color="auto"/>
        <w:right w:val="none" w:sz="0" w:space="0" w:color="auto"/>
      </w:divBdr>
    </w:div>
    <w:div w:id="82340187">
      <w:bodyDiv w:val="1"/>
      <w:marLeft w:val="0"/>
      <w:marRight w:val="0"/>
      <w:marTop w:val="0"/>
      <w:marBottom w:val="0"/>
      <w:divBdr>
        <w:top w:val="none" w:sz="0" w:space="0" w:color="auto"/>
        <w:left w:val="none" w:sz="0" w:space="0" w:color="auto"/>
        <w:bottom w:val="none" w:sz="0" w:space="0" w:color="auto"/>
        <w:right w:val="none" w:sz="0" w:space="0" w:color="auto"/>
      </w:divBdr>
    </w:div>
    <w:div w:id="82381811">
      <w:bodyDiv w:val="1"/>
      <w:marLeft w:val="0"/>
      <w:marRight w:val="0"/>
      <w:marTop w:val="0"/>
      <w:marBottom w:val="0"/>
      <w:divBdr>
        <w:top w:val="none" w:sz="0" w:space="0" w:color="auto"/>
        <w:left w:val="none" w:sz="0" w:space="0" w:color="auto"/>
        <w:bottom w:val="none" w:sz="0" w:space="0" w:color="auto"/>
        <w:right w:val="none" w:sz="0" w:space="0" w:color="auto"/>
      </w:divBdr>
    </w:div>
    <w:div w:id="82458290">
      <w:bodyDiv w:val="1"/>
      <w:marLeft w:val="0"/>
      <w:marRight w:val="0"/>
      <w:marTop w:val="0"/>
      <w:marBottom w:val="0"/>
      <w:divBdr>
        <w:top w:val="none" w:sz="0" w:space="0" w:color="auto"/>
        <w:left w:val="none" w:sz="0" w:space="0" w:color="auto"/>
        <w:bottom w:val="none" w:sz="0" w:space="0" w:color="auto"/>
        <w:right w:val="none" w:sz="0" w:space="0" w:color="auto"/>
      </w:divBdr>
    </w:div>
    <w:div w:id="82537381">
      <w:bodyDiv w:val="1"/>
      <w:marLeft w:val="0"/>
      <w:marRight w:val="0"/>
      <w:marTop w:val="0"/>
      <w:marBottom w:val="0"/>
      <w:divBdr>
        <w:top w:val="none" w:sz="0" w:space="0" w:color="auto"/>
        <w:left w:val="none" w:sz="0" w:space="0" w:color="auto"/>
        <w:bottom w:val="none" w:sz="0" w:space="0" w:color="auto"/>
        <w:right w:val="none" w:sz="0" w:space="0" w:color="auto"/>
      </w:divBdr>
    </w:div>
    <w:div w:id="82575834">
      <w:bodyDiv w:val="1"/>
      <w:marLeft w:val="0"/>
      <w:marRight w:val="0"/>
      <w:marTop w:val="0"/>
      <w:marBottom w:val="0"/>
      <w:divBdr>
        <w:top w:val="none" w:sz="0" w:space="0" w:color="auto"/>
        <w:left w:val="none" w:sz="0" w:space="0" w:color="auto"/>
        <w:bottom w:val="none" w:sz="0" w:space="0" w:color="auto"/>
        <w:right w:val="none" w:sz="0" w:space="0" w:color="auto"/>
      </w:divBdr>
    </w:div>
    <w:div w:id="82721874">
      <w:bodyDiv w:val="1"/>
      <w:marLeft w:val="0"/>
      <w:marRight w:val="0"/>
      <w:marTop w:val="0"/>
      <w:marBottom w:val="0"/>
      <w:divBdr>
        <w:top w:val="none" w:sz="0" w:space="0" w:color="auto"/>
        <w:left w:val="none" w:sz="0" w:space="0" w:color="auto"/>
        <w:bottom w:val="none" w:sz="0" w:space="0" w:color="auto"/>
        <w:right w:val="none" w:sz="0" w:space="0" w:color="auto"/>
      </w:divBdr>
    </w:div>
    <w:div w:id="82730014">
      <w:bodyDiv w:val="1"/>
      <w:marLeft w:val="0"/>
      <w:marRight w:val="0"/>
      <w:marTop w:val="0"/>
      <w:marBottom w:val="0"/>
      <w:divBdr>
        <w:top w:val="none" w:sz="0" w:space="0" w:color="auto"/>
        <w:left w:val="none" w:sz="0" w:space="0" w:color="auto"/>
        <w:bottom w:val="none" w:sz="0" w:space="0" w:color="auto"/>
        <w:right w:val="none" w:sz="0" w:space="0" w:color="auto"/>
      </w:divBdr>
    </w:div>
    <w:div w:id="82796948">
      <w:bodyDiv w:val="1"/>
      <w:marLeft w:val="0"/>
      <w:marRight w:val="0"/>
      <w:marTop w:val="0"/>
      <w:marBottom w:val="0"/>
      <w:divBdr>
        <w:top w:val="none" w:sz="0" w:space="0" w:color="auto"/>
        <w:left w:val="none" w:sz="0" w:space="0" w:color="auto"/>
        <w:bottom w:val="none" w:sz="0" w:space="0" w:color="auto"/>
        <w:right w:val="none" w:sz="0" w:space="0" w:color="auto"/>
      </w:divBdr>
    </w:div>
    <w:div w:id="82847172">
      <w:bodyDiv w:val="1"/>
      <w:marLeft w:val="0"/>
      <w:marRight w:val="0"/>
      <w:marTop w:val="0"/>
      <w:marBottom w:val="0"/>
      <w:divBdr>
        <w:top w:val="none" w:sz="0" w:space="0" w:color="auto"/>
        <w:left w:val="none" w:sz="0" w:space="0" w:color="auto"/>
        <w:bottom w:val="none" w:sz="0" w:space="0" w:color="auto"/>
        <w:right w:val="none" w:sz="0" w:space="0" w:color="auto"/>
      </w:divBdr>
    </w:div>
    <w:div w:id="82918075">
      <w:bodyDiv w:val="1"/>
      <w:marLeft w:val="0"/>
      <w:marRight w:val="0"/>
      <w:marTop w:val="0"/>
      <w:marBottom w:val="0"/>
      <w:divBdr>
        <w:top w:val="none" w:sz="0" w:space="0" w:color="auto"/>
        <w:left w:val="none" w:sz="0" w:space="0" w:color="auto"/>
        <w:bottom w:val="none" w:sz="0" w:space="0" w:color="auto"/>
        <w:right w:val="none" w:sz="0" w:space="0" w:color="auto"/>
      </w:divBdr>
    </w:div>
    <w:div w:id="82990494">
      <w:bodyDiv w:val="1"/>
      <w:marLeft w:val="0"/>
      <w:marRight w:val="0"/>
      <w:marTop w:val="0"/>
      <w:marBottom w:val="0"/>
      <w:divBdr>
        <w:top w:val="none" w:sz="0" w:space="0" w:color="auto"/>
        <w:left w:val="none" w:sz="0" w:space="0" w:color="auto"/>
        <w:bottom w:val="none" w:sz="0" w:space="0" w:color="auto"/>
        <w:right w:val="none" w:sz="0" w:space="0" w:color="auto"/>
      </w:divBdr>
    </w:div>
    <w:div w:id="82990671">
      <w:bodyDiv w:val="1"/>
      <w:marLeft w:val="0"/>
      <w:marRight w:val="0"/>
      <w:marTop w:val="0"/>
      <w:marBottom w:val="0"/>
      <w:divBdr>
        <w:top w:val="none" w:sz="0" w:space="0" w:color="auto"/>
        <w:left w:val="none" w:sz="0" w:space="0" w:color="auto"/>
        <w:bottom w:val="none" w:sz="0" w:space="0" w:color="auto"/>
        <w:right w:val="none" w:sz="0" w:space="0" w:color="auto"/>
      </w:divBdr>
    </w:div>
    <w:div w:id="83039877">
      <w:bodyDiv w:val="1"/>
      <w:marLeft w:val="0"/>
      <w:marRight w:val="0"/>
      <w:marTop w:val="0"/>
      <w:marBottom w:val="0"/>
      <w:divBdr>
        <w:top w:val="none" w:sz="0" w:space="0" w:color="auto"/>
        <w:left w:val="none" w:sz="0" w:space="0" w:color="auto"/>
        <w:bottom w:val="none" w:sz="0" w:space="0" w:color="auto"/>
        <w:right w:val="none" w:sz="0" w:space="0" w:color="auto"/>
      </w:divBdr>
    </w:div>
    <w:div w:id="83115568">
      <w:bodyDiv w:val="1"/>
      <w:marLeft w:val="0"/>
      <w:marRight w:val="0"/>
      <w:marTop w:val="0"/>
      <w:marBottom w:val="0"/>
      <w:divBdr>
        <w:top w:val="none" w:sz="0" w:space="0" w:color="auto"/>
        <w:left w:val="none" w:sz="0" w:space="0" w:color="auto"/>
        <w:bottom w:val="none" w:sz="0" w:space="0" w:color="auto"/>
        <w:right w:val="none" w:sz="0" w:space="0" w:color="auto"/>
      </w:divBdr>
    </w:div>
    <w:div w:id="83187160">
      <w:bodyDiv w:val="1"/>
      <w:marLeft w:val="0"/>
      <w:marRight w:val="0"/>
      <w:marTop w:val="0"/>
      <w:marBottom w:val="0"/>
      <w:divBdr>
        <w:top w:val="none" w:sz="0" w:space="0" w:color="auto"/>
        <w:left w:val="none" w:sz="0" w:space="0" w:color="auto"/>
        <w:bottom w:val="none" w:sz="0" w:space="0" w:color="auto"/>
        <w:right w:val="none" w:sz="0" w:space="0" w:color="auto"/>
      </w:divBdr>
    </w:div>
    <w:div w:id="83261416">
      <w:bodyDiv w:val="1"/>
      <w:marLeft w:val="0"/>
      <w:marRight w:val="0"/>
      <w:marTop w:val="0"/>
      <w:marBottom w:val="0"/>
      <w:divBdr>
        <w:top w:val="none" w:sz="0" w:space="0" w:color="auto"/>
        <w:left w:val="none" w:sz="0" w:space="0" w:color="auto"/>
        <w:bottom w:val="none" w:sz="0" w:space="0" w:color="auto"/>
        <w:right w:val="none" w:sz="0" w:space="0" w:color="auto"/>
      </w:divBdr>
    </w:div>
    <w:div w:id="83262534">
      <w:bodyDiv w:val="1"/>
      <w:marLeft w:val="0"/>
      <w:marRight w:val="0"/>
      <w:marTop w:val="0"/>
      <w:marBottom w:val="0"/>
      <w:divBdr>
        <w:top w:val="none" w:sz="0" w:space="0" w:color="auto"/>
        <w:left w:val="none" w:sz="0" w:space="0" w:color="auto"/>
        <w:bottom w:val="none" w:sz="0" w:space="0" w:color="auto"/>
        <w:right w:val="none" w:sz="0" w:space="0" w:color="auto"/>
      </w:divBdr>
    </w:div>
    <w:div w:id="83302456">
      <w:bodyDiv w:val="1"/>
      <w:marLeft w:val="0"/>
      <w:marRight w:val="0"/>
      <w:marTop w:val="0"/>
      <w:marBottom w:val="0"/>
      <w:divBdr>
        <w:top w:val="none" w:sz="0" w:space="0" w:color="auto"/>
        <w:left w:val="none" w:sz="0" w:space="0" w:color="auto"/>
        <w:bottom w:val="none" w:sz="0" w:space="0" w:color="auto"/>
        <w:right w:val="none" w:sz="0" w:space="0" w:color="auto"/>
      </w:divBdr>
    </w:div>
    <w:div w:id="83382962">
      <w:bodyDiv w:val="1"/>
      <w:marLeft w:val="0"/>
      <w:marRight w:val="0"/>
      <w:marTop w:val="0"/>
      <w:marBottom w:val="0"/>
      <w:divBdr>
        <w:top w:val="none" w:sz="0" w:space="0" w:color="auto"/>
        <w:left w:val="none" w:sz="0" w:space="0" w:color="auto"/>
        <w:bottom w:val="none" w:sz="0" w:space="0" w:color="auto"/>
        <w:right w:val="none" w:sz="0" w:space="0" w:color="auto"/>
      </w:divBdr>
    </w:div>
    <w:div w:id="83452605">
      <w:bodyDiv w:val="1"/>
      <w:marLeft w:val="0"/>
      <w:marRight w:val="0"/>
      <w:marTop w:val="0"/>
      <w:marBottom w:val="0"/>
      <w:divBdr>
        <w:top w:val="none" w:sz="0" w:space="0" w:color="auto"/>
        <w:left w:val="none" w:sz="0" w:space="0" w:color="auto"/>
        <w:bottom w:val="none" w:sz="0" w:space="0" w:color="auto"/>
        <w:right w:val="none" w:sz="0" w:space="0" w:color="auto"/>
      </w:divBdr>
    </w:div>
    <w:div w:id="83453250">
      <w:bodyDiv w:val="1"/>
      <w:marLeft w:val="0"/>
      <w:marRight w:val="0"/>
      <w:marTop w:val="0"/>
      <w:marBottom w:val="0"/>
      <w:divBdr>
        <w:top w:val="none" w:sz="0" w:space="0" w:color="auto"/>
        <w:left w:val="none" w:sz="0" w:space="0" w:color="auto"/>
        <w:bottom w:val="none" w:sz="0" w:space="0" w:color="auto"/>
        <w:right w:val="none" w:sz="0" w:space="0" w:color="auto"/>
      </w:divBdr>
    </w:div>
    <w:div w:id="83496430">
      <w:bodyDiv w:val="1"/>
      <w:marLeft w:val="0"/>
      <w:marRight w:val="0"/>
      <w:marTop w:val="0"/>
      <w:marBottom w:val="0"/>
      <w:divBdr>
        <w:top w:val="none" w:sz="0" w:space="0" w:color="auto"/>
        <w:left w:val="none" w:sz="0" w:space="0" w:color="auto"/>
        <w:bottom w:val="none" w:sz="0" w:space="0" w:color="auto"/>
        <w:right w:val="none" w:sz="0" w:space="0" w:color="auto"/>
      </w:divBdr>
    </w:div>
    <w:div w:id="83575894">
      <w:bodyDiv w:val="1"/>
      <w:marLeft w:val="0"/>
      <w:marRight w:val="0"/>
      <w:marTop w:val="0"/>
      <w:marBottom w:val="0"/>
      <w:divBdr>
        <w:top w:val="none" w:sz="0" w:space="0" w:color="auto"/>
        <w:left w:val="none" w:sz="0" w:space="0" w:color="auto"/>
        <w:bottom w:val="none" w:sz="0" w:space="0" w:color="auto"/>
        <w:right w:val="none" w:sz="0" w:space="0" w:color="auto"/>
      </w:divBdr>
    </w:div>
    <w:div w:id="83691737">
      <w:bodyDiv w:val="1"/>
      <w:marLeft w:val="0"/>
      <w:marRight w:val="0"/>
      <w:marTop w:val="0"/>
      <w:marBottom w:val="0"/>
      <w:divBdr>
        <w:top w:val="none" w:sz="0" w:space="0" w:color="auto"/>
        <w:left w:val="none" w:sz="0" w:space="0" w:color="auto"/>
        <w:bottom w:val="none" w:sz="0" w:space="0" w:color="auto"/>
        <w:right w:val="none" w:sz="0" w:space="0" w:color="auto"/>
      </w:divBdr>
    </w:div>
    <w:div w:id="83764348">
      <w:bodyDiv w:val="1"/>
      <w:marLeft w:val="0"/>
      <w:marRight w:val="0"/>
      <w:marTop w:val="0"/>
      <w:marBottom w:val="0"/>
      <w:divBdr>
        <w:top w:val="none" w:sz="0" w:space="0" w:color="auto"/>
        <w:left w:val="none" w:sz="0" w:space="0" w:color="auto"/>
        <w:bottom w:val="none" w:sz="0" w:space="0" w:color="auto"/>
        <w:right w:val="none" w:sz="0" w:space="0" w:color="auto"/>
      </w:divBdr>
    </w:div>
    <w:div w:id="83771082">
      <w:bodyDiv w:val="1"/>
      <w:marLeft w:val="0"/>
      <w:marRight w:val="0"/>
      <w:marTop w:val="0"/>
      <w:marBottom w:val="0"/>
      <w:divBdr>
        <w:top w:val="none" w:sz="0" w:space="0" w:color="auto"/>
        <w:left w:val="none" w:sz="0" w:space="0" w:color="auto"/>
        <w:bottom w:val="none" w:sz="0" w:space="0" w:color="auto"/>
        <w:right w:val="none" w:sz="0" w:space="0" w:color="auto"/>
      </w:divBdr>
    </w:div>
    <w:div w:id="83839399">
      <w:bodyDiv w:val="1"/>
      <w:marLeft w:val="0"/>
      <w:marRight w:val="0"/>
      <w:marTop w:val="0"/>
      <w:marBottom w:val="0"/>
      <w:divBdr>
        <w:top w:val="none" w:sz="0" w:space="0" w:color="auto"/>
        <w:left w:val="none" w:sz="0" w:space="0" w:color="auto"/>
        <w:bottom w:val="none" w:sz="0" w:space="0" w:color="auto"/>
        <w:right w:val="none" w:sz="0" w:space="0" w:color="auto"/>
      </w:divBdr>
    </w:div>
    <w:div w:id="84154267">
      <w:bodyDiv w:val="1"/>
      <w:marLeft w:val="0"/>
      <w:marRight w:val="0"/>
      <w:marTop w:val="0"/>
      <w:marBottom w:val="0"/>
      <w:divBdr>
        <w:top w:val="none" w:sz="0" w:space="0" w:color="auto"/>
        <w:left w:val="none" w:sz="0" w:space="0" w:color="auto"/>
        <w:bottom w:val="none" w:sz="0" w:space="0" w:color="auto"/>
        <w:right w:val="none" w:sz="0" w:space="0" w:color="auto"/>
      </w:divBdr>
    </w:div>
    <w:div w:id="84154405">
      <w:bodyDiv w:val="1"/>
      <w:marLeft w:val="0"/>
      <w:marRight w:val="0"/>
      <w:marTop w:val="0"/>
      <w:marBottom w:val="0"/>
      <w:divBdr>
        <w:top w:val="none" w:sz="0" w:space="0" w:color="auto"/>
        <w:left w:val="none" w:sz="0" w:space="0" w:color="auto"/>
        <w:bottom w:val="none" w:sz="0" w:space="0" w:color="auto"/>
        <w:right w:val="none" w:sz="0" w:space="0" w:color="auto"/>
      </w:divBdr>
    </w:div>
    <w:div w:id="84305336">
      <w:bodyDiv w:val="1"/>
      <w:marLeft w:val="0"/>
      <w:marRight w:val="0"/>
      <w:marTop w:val="0"/>
      <w:marBottom w:val="0"/>
      <w:divBdr>
        <w:top w:val="none" w:sz="0" w:space="0" w:color="auto"/>
        <w:left w:val="none" w:sz="0" w:space="0" w:color="auto"/>
        <w:bottom w:val="none" w:sz="0" w:space="0" w:color="auto"/>
        <w:right w:val="none" w:sz="0" w:space="0" w:color="auto"/>
      </w:divBdr>
    </w:div>
    <w:div w:id="84614568">
      <w:bodyDiv w:val="1"/>
      <w:marLeft w:val="0"/>
      <w:marRight w:val="0"/>
      <w:marTop w:val="0"/>
      <w:marBottom w:val="0"/>
      <w:divBdr>
        <w:top w:val="none" w:sz="0" w:space="0" w:color="auto"/>
        <w:left w:val="none" w:sz="0" w:space="0" w:color="auto"/>
        <w:bottom w:val="none" w:sz="0" w:space="0" w:color="auto"/>
        <w:right w:val="none" w:sz="0" w:space="0" w:color="auto"/>
      </w:divBdr>
    </w:div>
    <w:div w:id="84691998">
      <w:bodyDiv w:val="1"/>
      <w:marLeft w:val="0"/>
      <w:marRight w:val="0"/>
      <w:marTop w:val="0"/>
      <w:marBottom w:val="0"/>
      <w:divBdr>
        <w:top w:val="none" w:sz="0" w:space="0" w:color="auto"/>
        <w:left w:val="none" w:sz="0" w:space="0" w:color="auto"/>
        <w:bottom w:val="none" w:sz="0" w:space="0" w:color="auto"/>
        <w:right w:val="none" w:sz="0" w:space="0" w:color="auto"/>
      </w:divBdr>
    </w:div>
    <w:div w:id="84766288">
      <w:bodyDiv w:val="1"/>
      <w:marLeft w:val="0"/>
      <w:marRight w:val="0"/>
      <w:marTop w:val="0"/>
      <w:marBottom w:val="0"/>
      <w:divBdr>
        <w:top w:val="none" w:sz="0" w:space="0" w:color="auto"/>
        <w:left w:val="none" w:sz="0" w:space="0" w:color="auto"/>
        <w:bottom w:val="none" w:sz="0" w:space="0" w:color="auto"/>
        <w:right w:val="none" w:sz="0" w:space="0" w:color="auto"/>
      </w:divBdr>
    </w:div>
    <w:div w:id="85079174">
      <w:bodyDiv w:val="1"/>
      <w:marLeft w:val="0"/>
      <w:marRight w:val="0"/>
      <w:marTop w:val="0"/>
      <w:marBottom w:val="0"/>
      <w:divBdr>
        <w:top w:val="none" w:sz="0" w:space="0" w:color="auto"/>
        <w:left w:val="none" w:sz="0" w:space="0" w:color="auto"/>
        <w:bottom w:val="none" w:sz="0" w:space="0" w:color="auto"/>
        <w:right w:val="none" w:sz="0" w:space="0" w:color="auto"/>
      </w:divBdr>
    </w:div>
    <w:div w:id="85273225">
      <w:bodyDiv w:val="1"/>
      <w:marLeft w:val="0"/>
      <w:marRight w:val="0"/>
      <w:marTop w:val="0"/>
      <w:marBottom w:val="0"/>
      <w:divBdr>
        <w:top w:val="none" w:sz="0" w:space="0" w:color="auto"/>
        <w:left w:val="none" w:sz="0" w:space="0" w:color="auto"/>
        <w:bottom w:val="none" w:sz="0" w:space="0" w:color="auto"/>
        <w:right w:val="none" w:sz="0" w:space="0" w:color="auto"/>
      </w:divBdr>
    </w:div>
    <w:div w:id="85349895">
      <w:bodyDiv w:val="1"/>
      <w:marLeft w:val="0"/>
      <w:marRight w:val="0"/>
      <w:marTop w:val="0"/>
      <w:marBottom w:val="0"/>
      <w:divBdr>
        <w:top w:val="none" w:sz="0" w:space="0" w:color="auto"/>
        <w:left w:val="none" w:sz="0" w:space="0" w:color="auto"/>
        <w:bottom w:val="none" w:sz="0" w:space="0" w:color="auto"/>
        <w:right w:val="none" w:sz="0" w:space="0" w:color="auto"/>
      </w:divBdr>
    </w:div>
    <w:div w:id="85394175">
      <w:bodyDiv w:val="1"/>
      <w:marLeft w:val="0"/>
      <w:marRight w:val="0"/>
      <w:marTop w:val="0"/>
      <w:marBottom w:val="0"/>
      <w:divBdr>
        <w:top w:val="none" w:sz="0" w:space="0" w:color="auto"/>
        <w:left w:val="none" w:sz="0" w:space="0" w:color="auto"/>
        <w:bottom w:val="none" w:sz="0" w:space="0" w:color="auto"/>
        <w:right w:val="none" w:sz="0" w:space="0" w:color="auto"/>
      </w:divBdr>
    </w:div>
    <w:div w:id="85394826">
      <w:bodyDiv w:val="1"/>
      <w:marLeft w:val="0"/>
      <w:marRight w:val="0"/>
      <w:marTop w:val="0"/>
      <w:marBottom w:val="0"/>
      <w:divBdr>
        <w:top w:val="none" w:sz="0" w:space="0" w:color="auto"/>
        <w:left w:val="none" w:sz="0" w:space="0" w:color="auto"/>
        <w:bottom w:val="none" w:sz="0" w:space="0" w:color="auto"/>
        <w:right w:val="none" w:sz="0" w:space="0" w:color="auto"/>
      </w:divBdr>
    </w:div>
    <w:div w:id="85421385">
      <w:bodyDiv w:val="1"/>
      <w:marLeft w:val="0"/>
      <w:marRight w:val="0"/>
      <w:marTop w:val="0"/>
      <w:marBottom w:val="0"/>
      <w:divBdr>
        <w:top w:val="none" w:sz="0" w:space="0" w:color="auto"/>
        <w:left w:val="none" w:sz="0" w:space="0" w:color="auto"/>
        <w:bottom w:val="none" w:sz="0" w:space="0" w:color="auto"/>
        <w:right w:val="none" w:sz="0" w:space="0" w:color="auto"/>
      </w:divBdr>
    </w:div>
    <w:div w:id="85463409">
      <w:bodyDiv w:val="1"/>
      <w:marLeft w:val="0"/>
      <w:marRight w:val="0"/>
      <w:marTop w:val="0"/>
      <w:marBottom w:val="0"/>
      <w:divBdr>
        <w:top w:val="none" w:sz="0" w:space="0" w:color="auto"/>
        <w:left w:val="none" w:sz="0" w:space="0" w:color="auto"/>
        <w:bottom w:val="none" w:sz="0" w:space="0" w:color="auto"/>
        <w:right w:val="none" w:sz="0" w:space="0" w:color="auto"/>
      </w:divBdr>
    </w:div>
    <w:div w:id="85543012">
      <w:bodyDiv w:val="1"/>
      <w:marLeft w:val="0"/>
      <w:marRight w:val="0"/>
      <w:marTop w:val="0"/>
      <w:marBottom w:val="0"/>
      <w:divBdr>
        <w:top w:val="none" w:sz="0" w:space="0" w:color="auto"/>
        <w:left w:val="none" w:sz="0" w:space="0" w:color="auto"/>
        <w:bottom w:val="none" w:sz="0" w:space="0" w:color="auto"/>
        <w:right w:val="none" w:sz="0" w:space="0" w:color="auto"/>
      </w:divBdr>
    </w:div>
    <w:div w:id="85613578">
      <w:bodyDiv w:val="1"/>
      <w:marLeft w:val="0"/>
      <w:marRight w:val="0"/>
      <w:marTop w:val="0"/>
      <w:marBottom w:val="0"/>
      <w:divBdr>
        <w:top w:val="none" w:sz="0" w:space="0" w:color="auto"/>
        <w:left w:val="none" w:sz="0" w:space="0" w:color="auto"/>
        <w:bottom w:val="none" w:sz="0" w:space="0" w:color="auto"/>
        <w:right w:val="none" w:sz="0" w:space="0" w:color="auto"/>
      </w:divBdr>
    </w:div>
    <w:div w:id="85687658">
      <w:bodyDiv w:val="1"/>
      <w:marLeft w:val="0"/>
      <w:marRight w:val="0"/>
      <w:marTop w:val="0"/>
      <w:marBottom w:val="0"/>
      <w:divBdr>
        <w:top w:val="none" w:sz="0" w:space="0" w:color="auto"/>
        <w:left w:val="none" w:sz="0" w:space="0" w:color="auto"/>
        <w:bottom w:val="none" w:sz="0" w:space="0" w:color="auto"/>
        <w:right w:val="none" w:sz="0" w:space="0" w:color="auto"/>
      </w:divBdr>
    </w:div>
    <w:div w:id="85736828">
      <w:bodyDiv w:val="1"/>
      <w:marLeft w:val="0"/>
      <w:marRight w:val="0"/>
      <w:marTop w:val="0"/>
      <w:marBottom w:val="0"/>
      <w:divBdr>
        <w:top w:val="none" w:sz="0" w:space="0" w:color="auto"/>
        <w:left w:val="none" w:sz="0" w:space="0" w:color="auto"/>
        <w:bottom w:val="none" w:sz="0" w:space="0" w:color="auto"/>
        <w:right w:val="none" w:sz="0" w:space="0" w:color="auto"/>
      </w:divBdr>
    </w:div>
    <w:div w:id="85804792">
      <w:bodyDiv w:val="1"/>
      <w:marLeft w:val="0"/>
      <w:marRight w:val="0"/>
      <w:marTop w:val="0"/>
      <w:marBottom w:val="0"/>
      <w:divBdr>
        <w:top w:val="none" w:sz="0" w:space="0" w:color="auto"/>
        <w:left w:val="none" w:sz="0" w:space="0" w:color="auto"/>
        <w:bottom w:val="none" w:sz="0" w:space="0" w:color="auto"/>
        <w:right w:val="none" w:sz="0" w:space="0" w:color="auto"/>
      </w:divBdr>
    </w:div>
    <w:div w:id="85810706">
      <w:bodyDiv w:val="1"/>
      <w:marLeft w:val="0"/>
      <w:marRight w:val="0"/>
      <w:marTop w:val="0"/>
      <w:marBottom w:val="0"/>
      <w:divBdr>
        <w:top w:val="none" w:sz="0" w:space="0" w:color="auto"/>
        <w:left w:val="none" w:sz="0" w:space="0" w:color="auto"/>
        <w:bottom w:val="none" w:sz="0" w:space="0" w:color="auto"/>
        <w:right w:val="none" w:sz="0" w:space="0" w:color="auto"/>
      </w:divBdr>
    </w:div>
    <w:div w:id="85855691">
      <w:bodyDiv w:val="1"/>
      <w:marLeft w:val="0"/>
      <w:marRight w:val="0"/>
      <w:marTop w:val="0"/>
      <w:marBottom w:val="0"/>
      <w:divBdr>
        <w:top w:val="none" w:sz="0" w:space="0" w:color="auto"/>
        <w:left w:val="none" w:sz="0" w:space="0" w:color="auto"/>
        <w:bottom w:val="none" w:sz="0" w:space="0" w:color="auto"/>
        <w:right w:val="none" w:sz="0" w:space="0" w:color="auto"/>
      </w:divBdr>
    </w:div>
    <w:div w:id="86006291">
      <w:bodyDiv w:val="1"/>
      <w:marLeft w:val="0"/>
      <w:marRight w:val="0"/>
      <w:marTop w:val="0"/>
      <w:marBottom w:val="0"/>
      <w:divBdr>
        <w:top w:val="none" w:sz="0" w:space="0" w:color="auto"/>
        <w:left w:val="none" w:sz="0" w:space="0" w:color="auto"/>
        <w:bottom w:val="none" w:sz="0" w:space="0" w:color="auto"/>
        <w:right w:val="none" w:sz="0" w:space="0" w:color="auto"/>
      </w:divBdr>
    </w:div>
    <w:div w:id="86077235">
      <w:bodyDiv w:val="1"/>
      <w:marLeft w:val="0"/>
      <w:marRight w:val="0"/>
      <w:marTop w:val="0"/>
      <w:marBottom w:val="0"/>
      <w:divBdr>
        <w:top w:val="none" w:sz="0" w:space="0" w:color="auto"/>
        <w:left w:val="none" w:sz="0" w:space="0" w:color="auto"/>
        <w:bottom w:val="none" w:sz="0" w:space="0" w:color="auto"/>
        <w:right w:val="none" w:sz="0" w:space="0" w:color="auto"/>
      </w:divBdr>
    </w:div>
    <w:div w:id="86078696">
      <w:bodyDiv w:val="1"/>
      <w:marLeft w:val="0"/>
      <w:marRight w:val="0"/>
      <w:marTop w:val="0"/>
      <w:marBottom w:val="0"/>
      <w:divBdr>
        <w:top w:val="none" w:sz="0" w:space="0" w:color="auto"/>
        <w:left w:val="none" w:sz="0" w:space="0" w:color="auto"/>
        <w:bottom w:val="none" w:sz="0" w:space="0" w:color="auto"/>
        <w:right w:val="none" w:sz="0" w:space="0" w:color="auto"/>
      </w:divBdr>
    </w:div>
    <w:div w:id="86119899">
      <w:bodyDiv w:val="1"/>
      <w:marLeft w:val="0"/>
      <w:marRight w:val="0"/>
      <w:marTop w:val="0"/>
      <w:marBottom w:val="0"/>
      <w:divBdr>
        <w:top w:val="none" w:sz="0" w:space="0" w:color="auto"/>
        <w:left w:val="none" w:sz="0" w:space="0" w:color="auto"/>
        <w:bottom w:val="none" w:sz="0" w:space="0" w:color="auto"/>
        <w:right w:val="none" w:sz="0" w:space="0" w:color="auto"/>
      </w:divBdr>
    </w:div>
    <w:div w:id="86198436">
      <w:bodyDiv w:val="1"/>
      <w:marLeft w:val="0"/>
      <w:marRight w:val="0"/>
      <w:marTop w:val="0"/>
      <w:marBottom w:val="0"/>
      <w:divBdr>
        <w:top w:val="none" w:sz="0" w:space="0" w:color="auto"/>
        <w:left w:val="none" w:sz="0" w:space="0" w:color="auto"/>
        <w:bottom w:val="none" w:sz="0" w:space="0" w:color="auto"/>
        <w:right w:val="none" w:sz="0" w:space="0" w:color="auto"/>
      </w:divBdr>
    </w:div>
    <w:div w:id="86315996">
      <w:bodyDiv w:val="1"/>
      <w:marLeft w:val="0"/>
      <w:marRight w:val="0"/>
      <w:marTop w:val="0"/>
      <w:marBottom w:val="0"/>
      <w:divBdr>
        <w:top w:val="none" w:sz="0" w:space="0" w:color="auto"/>
        <w:left w:val="none" w:sz="0" w:space="0" w:color="auto"/>
        <w:bottom w:val="none" w:sz="0" w:space="0" w:color="auto"/>
        <w:right w:val="none" w:sz="0" w:space="0" w:color="auto"/>
      </w:divBdr>
    </w:div>
    <w:div w:id="86387458">
      <w:bodyDiv w:val="1"/>
      <w:marLeft w:val="0"/>
      <w:marRight w:val="0"/>
      <w:marTop w:val="0"/>
      <w:marBottom w:val="0"/>
      <w:divBdr>
        <w:top w:val="none" w:sz="0" w:space="0" w:color="auto"/>
        <w:left w:val="none" w:sz="0" w:space="0" w:color="auto"/>
        <w:bottom w:val="none" w:sz="0" w:space="0" w:color="auto"/>
        <w:right w:val="none" w:sz="0" w:space="0" w:color="auto"/>
      </w:divBdr>
    </w:div>
    <w:div w:id="86388040">
      <w:bodyDiv w:val="1"/>
      <w:marLeft w:val="0"/>
      <w:marRight w:val="0"/>
      <w:marTop w:val="0"/>
      <w:marBottom w:val="0"/>
      <w:divBdr>
        <w:top w:val="none" w:sz="0" w:space="0" w:color="auto"/>
        <w:left w:val="none" w:sz="0" w:space="0" w:color="auto"/>
        <w:bottom w:val="none" w:sz="0" w:space="0" w:color="auto"/>
        <w:right w:val="none" w:sz="0" w:space="0" w:color="auto"/>
      </w:divBdr>
    </w:div>
    <w:div w:id="86392721">
      <w:bodyDiv w:val="1"/>
      <w:marLeft w:val="0"/>
      <w:marRight w:val="0"/>
      <w:marTop w:val="0"/>
      <w:marBottom w:val="0"/>
      <w:divBdr>
        <w:top w:val="none" w:sz="0" w:space="0" w:color="auto"/>
        <w:left w:val="none" w:sz="0" w:space="0" w:color="auto"/>
        <w:bottom w:val="none" w:sz="0" w:space="0" w:color="auto"/>
        <w:right w:val="none" w:sz="0" w:space="0" w:color="auto"/>
      </w:divBdr>
    </w:div>
    <w:div w:id="86462066">
      <w:bodyDiv w:val="1"/>
      <w:marLeft w:val="0"/>
      <w:marRight w:val="0"/>
      <w:marTop w:val="0"/>
      <w:marBottom w:val="0"/>
      <w:divBdr>
        <w:top w:val="none" w:sz="0" w:space="0" w:color="auto"/>
        <w:left w:val="none" w:sz="0" w:space="0" w:color="auto"/>
        <w:bottom w:val="none" w:sz="0" w:space="0" w:color="auto"/>
        <w:right w:val="none" w:sz="0" w:space="0" w:color="auto"/>
      </w:divBdr>
    </w:div>
    <w:div w:id="86462350">
      <w:bodyDiv w:val="1"/>
      <w:marLeft w:val="0"/>
      <w:marRight w:val="0"/>
      <w:marTop w:val="0"/>
      <w:marBottom w:val="0"/>
      <w:divBdr>
        <w:top w:val="none" w:sz="0" w:space="0" w:color="auto"/>
        <w:left w:val="none" w:sz="0" w:space="0" w:color="auto"/>
        <w:bottom w:val="none" w:sz="0" w:space="0" w:color="auto"/>
        <w:right w:val="none" w:sz="0" w:space="0" w:color="auto"/>
      </w:divBdr>
    </w:div>
    <w:div w:id="86662281">
      <w:bodyDiv w:val="1"/>
      <w:marLeft w:val="0"/>
      <w:marRight w:val="0"/>
      <w:marTop w:val="0"/>
      <w:marBottom w:val="0"/>
      <w:divBdr>
        <w:top w:val="none" w:sz="0" w:space="0" w:color="auto"/>
        <w:left w:val="none" w:sz="0" w:space="0" w:color="auto"/>
        <w:bottom w:val="none" w:sz="0" w:space="0" w:color="auto"/>
        <w:right w:val="none" w:sz="0" w:space="0" w:color="auto"/>
      </w:divBdr>
    </w:div>
    <w:div w:id="86777053">
      <w:bodyDiv w:val="1"/>
      <w:marLeft w:val="0"/>
      <w:marRight w:val="0"/>
      <w:marTop w:val="0"/>
      <w:marBottom w:val="0"/>
      <w:divBdr>
        <w:top w:val="none" w:sz="0" w:space="0" w:color="auto"/>
        <w:left w:val="none" w:sz="0" w:space="0" w:color="auto"/>
        <w:bottom w:val="none" w:sz="0" w:space="0" w:color="auto"/>
        <w:right w:val="none" w:sz="0" w:space="0" w:color="auto"/>
      </w:divBdr>
    </w:div>
    <w:div w:id="86777602">
      <w:bodyDiv w:val="1"/>
      <w:marLeft w:val="0"/>
      <w:marRight w:val="0"/>
      <w:marTop w:val="0"/>
      <w:marBottom w:val="0"/>
      <w:divBdr>
        <w:top w:val="none" w:sz="0" w:space="0" w:color="auto"/>
        <w:left w:val="none" w:sz="0" w:space="0" w:color="auto"/>
        <w:bottom w:val="none" w:sz="0" w:space="0" w:color="auto"/>
        <w:right w:val="none" w:sz="0" w:space="0" w:color="auto"/>
      </w:divBdr>
    </w:div>
    <w:div w:id="86922273">
      <w:bodyDiv w:val="1"/>
      <w:marLeft w:val="0"/>
      <w:marRight w:val="0"/>
      <w:marTop w:val="0"/>
      <w:marBottom w:val="0"/>
      <w:divBdr>
        <w:top w:val="none" w:sz="0" w:space="0" w:color="auto"/>
        <w:left w:val="none" w:sz="0" w:space="0" w:color="auto"/>
        <w:bottom w:val="none" w:sz="0" w:space="0" w:color="auto"/>
        <w:right w:val="none" w:sz="0" w:space="0" w:color="auto"/>
      </w:divBdr>
    </w:div>
    <w:div w:id="86922359">
      <w:bodyDiv w:val="1"/>
      <w:marLeft w:val="0"/>
      <w:marRight w:val="0"/>
      <w:marTop w:val="0"/>
      <w:marBottom w:val="0"/>
      <w:divBdr>
        <w:top w:val="none" w:sz="0" w:space="0" w:color="auto"/>
        <w:left w:val="none" w:sz="0" w:space="0" w:color="auto"/>
        <w:bottom w:val="none" w:sz="0" w:space="0" w:color="auto"/>
        <w:right w:val="none" w:sz="0" w:space="0" w:color="auto"/>
      </w:divBdr>
    </w:div>
    <w:div w:id="86928693">
      <w:bodyDiv w:val="1"/>
      <w:marLeft w:val="0"/>
      <w:marRight w:val="0"/>
      <w:marTop w:val="0"/>
      <w:marBottom w:val="0"/>
      <w:divBdr>
        <w:top w:val="none" w:sz="0" w:space="0" w:color="auto"/>
        <w:left w:val="none" w:sz="0" w:space="0" w:color="auto"/>
        <w:bottom w:val="none" w:sz="0" w:space="0" w:color="auto"/>
        <w:right w:val="none" w:sz="0" w:space="0" w:color="auto"/>
      </w:divBdr>
    </w:div>
    <w:div w:id="86930122">
      <w:bodyDiv w:val="1"/>
      <w:marLeft w:val="0"/>
      <w:marRight w:val="0"/>
      <w:marTop w:val="0"/>
      <w:marBottom w:val="0"/>
      <w:divBdr>
        <w:top w:val="none" w:sz="0" w:space="0" w:color="auto"/>
        <w:left w:val="none" w:sz="0" w:space="0" w:color="auto"/>
        <w:bottom w:val="none" w:sz="0" w:space="0" w:color="auto"/>
        <w:right w:val="none" w:sz="0" w:space="0" w:color="auto"/>
      </w:divBdr>
    </w:div>
    <w:div w:id="86970008">
      <w:bodyDiv w:val="1"/>
      <w:marLeft w:val="0"/>
      <w:marRight w:val="0"/>
      <w:marTop w:val="0"/>
      <w:marBottom w:val="0"/>
      <w:divBdr>
        <w:top w:val="none" w:sz="0" w:space="0" w:color="auto"/>
        <w:left w:val="none" w:sz="0" w:space="0" w:color="auto"/>
        <w:bottom w:val="none" w:sz="0" w:space="0" w:color="auto"/>
        <w:right w:val="none" w:sz="0" w:space="0" w:color="auto"/>
      </w:divBdr>
    </w:div>
    <w:div w:id="86971230">
      <w:bodyDiv w:val="1"/>
      <w:marLeft w:val="0"/>
      <w:marRight w:val="0"/>
      <w:marTop w:val="0"/>
      <w:marBottom w:val="0"/>
      <w:divBdr>
        <w:top w:val="none" w:sz="0" w:space="0" w:color="auto"/>
        <w:left w:val="none" w:sz="0" w:space="0" w:color="auto"/>
        <w:bottom w:val="none" w:sz="0" w:space="0" w:color="auto"/>
        <w:right w:val="none" w:sz="0" w:space="0" w:color="auto"/>
      </w:divBdr>
    </w:div>
    <w:div w:id="87046309">
      <w:bodyDiv w:val="1"/>
      <w:marLeft w:val="0"/>
      <w:marRight w:val="0"/>
      <w:marTop w:val="0"/>
      <w:marBottom w:val="0"/>
      <w:divBdr>
        <w:top w:val="none" w:sz="0" w:space="0" w:color="auto"/>
        <w:left w:val="none" w:sz="0" w:space="0" w:color="auto"/>
        <w:bottom w:val="none" w:sz="0" w:space="0" w:color="auto"/>
        <w:right w:val="none" w:sz="0" w:space="0" w:color="auto"/>
      </w:divBdr>
    </w:div>
    <w:div w:id="87048211">
      <w:bodyDiv w:val="1"/>
      <w:marLeft w:val="0"/>
      <w:marRight w:val="0"/>
      <w:marTop w:val="0"/>
      <w:marBottom w:val="0"/>
      <w:divBdr>
        <w:top w:val="none" w:sz="0" w:space="0" w:color="auto"/>
        <w:left w:val="none" w:sz="0" w:space="0" w:color="auto"/>
        <w:bottom w:val="none" w:sz="0" w:space="0" w:color="auto"/>
        <w:right w:val="none" w:sz="0" w:space="0" w:color="auto"/>
      </w:divBdr>
    </w:div>
    <w:div w:id="87312778">
      <w:bodyDiv w:val="1"/>
      <w:marLeft w:val="0"/>
      <w:marRight w:val="0"/>
      <w:marTop w:val="0"/>
      <w:marBottom w:val="0"/>
      <w:divBdr>
        <w:top w:val="none" w:sz="0" w:space="0" w:color="auto"/>
        <w:left w:val="none" w:sz="0" w:space="0" w:color="auto"/>
        <w:bottom w:val="none" w:sz="0" w:space="0" w:color="auto"/>
        <w:right w:val="none" w:sz="0" w:space="0" w:color="auto"/>
      </w:divBdr>
    </w:div>
    <w:div w:id="87318159">
      <w:bodyDiv w:val="1"/>
      <w:marLeft w:val="0"/>
      <w:marRight w:val="0"/>
      <w:marTop w:val="0"/>
      <w:marBottom w:val="0"/>
      <w:divBdr>
        <w:top w:val="none" w:sz="0" w:space="0" w:color="auto"/>
        <w:left w:val="none" w:sz="0" w:space="0" w:color="auto"/>
        <w:bottom w:val="none" w:sz="0" w:space="0" w:color="auto"/>
        <w:right w:val="none" w:sz="0" w:space="0" w:color="auto"/>
      </w:divBdr>
    </w:div>
    <w:div w:id="87360358">
      <w:bodyDiv w:val="1"/>
      <w:marLeft w:val="0"/>
      <w:marRight w:val="0"/>
      <w:marTop w:val="0"/>
      <w:marBottom w:val="0"/>
      <w:divBdr>
        <w:top w:val="none" w:sz="0" w:space="0" w:color="auto"/>
        <w:left w:val="none" w:sz="0" w:space="0" w:color="auto"/>
        <w:bottom w:val="none" w:sz="0" w:space="0" w:color="auto"/>
        <w:right w:val="none" w:sz="0" w:space="0" w:color="auto"/>
      </w:divBdr>
    </w:div>
    <w:div w:id="87434384">
      <w:bodyDiv w:val="1"/>
      <w:marLeft w:val="0"/>
      <w:marRight w:val="0"/>
      <w:marTop w:val="0"/>
      <w:marBottom w:val="0"/>
      <w:divBdr>
        <w:top w:val="none" w:sz="0" w:space="0" w:color="auto"/>
        <w:left w:val="none" w:sz="0" w:space="0" w:color="auto"/>
        <w:bottom w:val="none" w:sz="0" w:space="0" w:color="auto"/>
        <w:right w:val="none" w:sz="0" w:space="0" w:color="auto"/>
      </w:divBdr>
    </w:div>
    <w:div w:id="87697576">
      <w:bodyDiv w:val="1"/>
      <w:marLeft w:val="0"/>
      <w:marRight w:val="0"/>
      <w:marTop w:val="0"/>
      <w:marBottom w:val="0"/>
      <w:divBdr>
        <w:top w:val="none" w:sz="0" w:space="0" w:color="auto"/>
        <w:left w:val="none" w:sz="0" w:space="0" w:color="auto"/>
        <w:bottom w:val="none" w:sz="0" w:space="0" w:color="auto"/>
        <w:right w:val="none" w:sz="0" w:space="0" w:color="auto"/>
      </w:divBdr>
    </w:div>
    <w:div w:id="87773643">
      <w:bodyDiv w:val="1"/>
      <w:marLeft w:val="0"/>
      <w:marRight w:val="0"/>
      <w:marTop w:val="0"/>
      <w:marBottom w:val="0"/>
      <w:divBdr>
        <w:top w:val="none" w:sz="0" w:space="0" w:color="auto"/>
        <w:left w:val="none" w:sz="0" w:space="0" w:color="auto"/>
        <w:bottom w:val="none" w:sz="0" w:space="0" w:color="auto"/>
        <w:right w:val="none" w:sz="0" w:space="0" w:color="auto"/>
      </w:divBdr>
    </w:div>
    <w:div w:id="87896246">
      <w:bodyDiv w:val="1"/>
      <w:marLeft w:val="0"/>
      <w:marRight w:val="0"/>
      <w:marTop w:val="0"/>
      <w:marBottom w:val="0"/>
      <w:divBdr>
        <w:top w:val="none" w:sz="0" w:space="0" w:color="auto"/>
        <w:left w:val="none" w:sz="0" w:space="0" w:color="auto"/>
        <w:bottom w:val="none" w:sz="0" w:space="0" w:color="auto"/>
        <w:right w:val="none" w:sz="0" w:space="0" w:color="auto"/>
      </w:divBdr>
    </w:div>
    <w:div w:id="88085450">
      <w:bodyDiv w:val="1"/>
      <w:marLeft w:val="0"/>
      <w:marRight w:val="0"/>
      <w:marTop w:val="0"/>
      <w:marBottom w:val="0"/>
      <w:divBdr>
        <w:top w:val="none" w:sz="0" w:space="0" w:color="auto"/>
        <w:left w:val="none" w:sz="0" w:space="0" w:color="auto"/>
        <w:bottom w:val="none" w:sz="0" w:space="0" w:color="auto"/>
        <w:right w:val="none" w:sz="0" w:space="0" w:color="auto"/>
      </w:divBdr>
    </w:div>
    <w:div w:id="88086853">
      <w:bodyDiv w:val="1"/>
      <w:marLeft w:val="0"/>
      <w:marRight w:val="0"/>
      <w:marTop w:val="0"/>
      <w:marBottom w:val="0"/>
      <w:divBdr>
        <w:top w:val="none" w:sz="0" w:space="0" w:color="auto"/>
        <w:left w:val="none" w:sz="0" w:space="0" w:color="auto"/>
        <w:bottom w:val="none" w:sz="0" w:space="0" w:color="auto"/>
        <w:right w:val="none" w:sz="0" w:space="0" w:color="auto"/>
      </w:divBdr>
    </w:div>
    <w:div w:id="88087783">
      <w:bodyDiv w:val="1"/>
      <w:marLeft w:val="0"/>
      <w:marRight w:val="0"/>
      <w:marTop w:val="0"/>
      <w:marBottom w:val="0"/>
      <w:divBdr>
        <w:top w:val="none" w:sz="0" w:space="0" w:color="auto"/>
        <w:left w:val="none" w:sz="0" w:space="0" w:color="auto"/>
        <w:bottom w:val="none" w:sz="0" w:space="0" w:color="auto"/>
        <w:right w:val="none" w:sz="0" w:space="0" w:color="auto"/>
      </w:divBdr>
    </w:div>
    <w:div w:id="88165487">
      <w:bodyDiv w:val="1"/>
      <w:marLeft w:val="0"/>
      <w:marRight w:val="0"/>
      <w:marTop w:val="0"/>
      <w:marBottom w:val="0"/>
      <w:divBdr>
        <w:top w:val="none" w:sz="0" w:space="0" w:color="auto"/>
        <w:left w:val="none" w:sz="0" w:space="0" w:color="auto"/>
        <w:bottom w:val="none" w:sz="0" w:space="0" w:color="auto"/>
        <w:right w:val="none" w:sz="0" w:space="0" w:color="auto"/>
      </w:divBdr>
    </w:div>
    <w:div w:id="88351077">
      <w:bodyDiv w:val="1"/>
      <w:marLeft w:val="0"/>
      <w:marRight w:val="0"/>
      <w:marTop w:val="0"/>
      <w:marBottom w:val="0"/>
      <w:divBdr>
        <w:top w:val="none" w:sz="0" w:space="0" w:color="auto"/>
        <w:left w:val="none" w:sz="0" w:space="0" w:color="auto"/>
        <w:bottom w:val="none" w:sz="0" w:space="0" w:color="auto"/>
        <w:right w:val="none" w:sz="0" w:space="0" w:color="auto"/>
      </w:divBdr>
    </w:div>
    <w:div w:id="88354582">
      <w:bodyDiv w:val="1"/>
      <w:marLeft w:val="0"/>
      <w:marRight w:val="0"/>
      <w:marTop w:val="0"/>
      <w:marBottom w:val="0"/>
      <w:divBdr>
        <w:top w:val="none" w:sz="0" w:space="0" w:color="auto"/>
        <w:left w:val="none" w:sz="0" w:space="0" w:color="auto"/>
        <w:bottom w:val="none" w:sz="0" w:space="0" w:color="auto"/>
        <w:right w:val="none" w:sz="0" w:space="0" w:color="auto"/>
      </w:divBdr>
    </w:div>
    <w:div w:id="88356684">
      <w:bodyDiv w:val="1"/>
      <w:marLeft w:val="0"/>
      <w:marRight w:val="0"/>
      <w:marTop w:val="0"/>
      <w:marBottom w:val="0"/>
      <w:divBdr>
        <w:top w:val="none" w:sz="0" w:space="0" w:color="auto"/>
        <w:left w:val="none" w:sz="0" w:space="0" w:color="auto"/>
        <w:bottom w:val="none" w:sz="0" w:space="0" w:color="auto"/>
        <w:right w:val="none" w:sz="0" w:space="0" w:color="auto"/>
      </w:divBdr>
    </w:div>
    <w:div w:id="88428675">
      <w:bodyDiv w:val="1"/>
      <w:marLeft w:val="0"/>
      <w:marRight w:val="0"/>
      <w:marTop w:val="0"/>
      <w:marBottom w:val="0"/>
      <w:divBdr>
        <w:top w:val="none" w:sz="0" w:space="0" w:color="auto"/>
        <w:left w:val="none" w:sz="0" w:space="0" w:color="auto"/>
        <w:bottom w:val="none" w:sz="0" w:space="0" w:color="auto"/>
        <w:right w:val="none" w:sz="0" w:space="0" w:color="auto"/>
      </w:divBdr>
    </w:div>
    <w:div w:id="88476757">
      <w:bodyDiv w:val="1"/>
      <w:marLeft w:val="0"/>
      <w:marRight w:val="0"/>
      <w:marTop w:val="0"/>
      <w:marBottom w:val="0"/>
      <w:divBdr>
        <w:top w:val="none" w:sz="0" w:space="0" w:color="auto"/>
        <w:left w:val="none" w:sz="0" w:space="0" w:color="auto"/>
        <w:bottom w:val="none" w:sz="0" w:space="0" w:color="auto"/>
        <w:right w:val="none" w:sz="0" w:space="0" w:color="auto"/>
      </w:divBdr>
    </w:div>
    <w:div w:id="88501336">
      <w:bodyDiv w:val="1"/>
      <w:marLeft w:val="0"/>
      <w:marRight w:val="0"/>
      <w:marTop w:val="0"/>
      <w:marBottom w:val="0"/>
      <w:divBdr>
        <w:top w:val="none" w:sz="0" w:space="0" w:color="auto"/>
        <w:left w:val="none" w:sz="0" w:space="0" w:color="auto"/>
        <w:bottom w:val="none" w:sz="0" w:space="0" w:color="auto"/>
        <w:right w:val="none" w:sz="0" w:space="0" w:color="auto"/>
      </w:divBdr>
    </w:div>
    <w:div w:id="88501725">
      <w:bodyDiv w:val="1"/>
      <w:marLeft w:val="0"/>
      <w:marRight w:val="0"/>
      <w:marTop w:val="0"/>
      <w:marBottom w:val="0"/>
      <w:divBdr>
        <w:top w:val="none" w:sz="0" w:space="0" w:color="auto"/>
        <w:left w:val="none" w:sz="0" w:space="0" w:color="auto"/>
        <w:bottom w:val="none" w:sz="0" w:space="0" w:color="auto"/>
        <w:right w:val="none" w:sz="0" w:space="0" w:color="auto"/>
      </w:divBdr>
    </w:div>
    <w:div w:id="88628080">
      <w:bodyDiv w:val="1"/>
      <w:marLeft w:val="0"/>
      <w:marRight w:val="0"/>
      <w:marTop w:val="0"/>
      <w:marBottom w:val="0"/>
      <w:divBdr>
        <w:top w:val="none" w:sz="0" w:space="0" w:color="auto"/>
        <w:left w:val="none" w:sz="0" w:space="0" w:color="auto"/>
        <w:bottom w:val="none" w:sz="0" w:space="0" w:color="auto"/>
        <w:right w:val="none" w:sz="0" w:space="0" w:color="auto"/>
      </w:divBdr>
    </w:div>
    <w:div w:id="88695307">
      <w:bodyDiv w:val="1"/>
      <w:marLeft w:val="0"/>
      <w:marRight w:val="0"/>
      <w:marTop w:val="0"/>
      <w:marBottom w:val="0"/>
      <w:divBdr>
        <w:top w:val="none" w:sz="0" w:space="0" w:color="auto"/>
        <w:left w:val="none" w:sz="0" w:space="0" w:color="auto"/>
        <w:bottom w:val="none" w:sz="0" w:space="0" w:color="auto"/>
        <w:right w:val="none" w:sz="0" w:space="0" w:color="auto"/>
      </w:divBdr>
    </w:div>
    <w:div w:id="88701287">
      <w:bodyDiv w:val="1"/>
      <w:marLeft w:val="0"/>
      <w:marRight w:val="0"/>
      <w:marTop w:val="0"/>
      <w:marBottom w:val="0"/>
      <w:divBdr>
        <w:top w:val="none" w:sz="0" w:space="0" w:color="auto"/>
        <w:left w:val="none" w:sz="0" w:space="0" w:color="auto"/>
        <w:bottom w:val="none" w:sz="0" w:space="0" w:color="auto"/>
        <w:right w:val="none" w:sz="0" w:space="0" w:color="auto"/>
      </w:divBdr>
    </w:div>
    <w:div w:id="88701694">
      <w:bodyDiv w:val="1"/>
      <w:marLeft w:val="0"/>
      <w:marRight w:val="0"/>
      <w:marTop w:val="0"/>
      <w:marBottom w:val="0"/>
      <w:divBdr>
        <w:top w:val="none" w:sz="0" w:space="0" w:color="auto"/>
        <w:left w:val="none" w:sz="0" w:space="0" w:color="auto"/>
        <w:bottom w:val="none" w:sz="0" w:space="0" w:color="auto"/>
        <w:right w:val="none" w:sz="0" w:space="0" w:color="auto"/>
      </w:divBdr>
    </w:div>
    <w:div w:id="88937366">
      <w:bodyDiv w:val="1"/>
      <w:marLeft w:val="0"/>
      <w:marRight w:val="0"/>
      <w:marTop w:val="0"/>
      <w:marBottom w:val="0"/>
      <w:divBdr>
        <w:top w:val="none" w:sz="0" w:space="0" w:color="auto"/>
        <w:left w:val="none" w:sz="0" w:space="0" w:color="auto"/>
        <w:bottom w:val="none" w:sz="0" w:space="0" w:color="auto"/>
        <w:right w:val="none" w:sz="0" w:space="0" w:color="auto"/>
      </w:divBdr>
    </w:div>
    <w:div w:id="89013524">
      <w:bodyDiv w:val="1"/>
      <w:marLeft w:val="0"/>
      <w:marRight w:val="0"/>
      <w:marTop w:val="0"/>
      <w:marBottom w:val="0"/>
      <w:divBdr>
        <w:top w:val="none" w:sz="0" w:space="0" w:color="auto"/>
        <w:left w:val="none" w:sz="0" w:space="0" w:color="auto"/>
        <w:bottom w:val="none" w:sz="0" w:space="0" w:color="auto"/>
        <w:right w:val="none" w:sz="0" w:space="0" w:color="auto"/>
      </w:divBdr>
    </w:div>
    <w:div w:id="89082293">
      <w:bodyDiv w:val="1"/>
      <w:marLeft w:val="0"/>
      <w:marRight w:val="0"/>
      <w:marTop w:val="0"/>
      <w:marBottom w:val="0"/>
      <w:divBdr>
        <w:top w:val="none" w:sz="0" w:space="0" w:color="auto"/>
        <w:left w:val="none" w:sz="0" w:space="0" w:color="auto"/>
        <w:bottom w:val="none" w:sz="0" w:space="0" w:color="auto"/>
        <w:right w:val="none" w:sz="0" w:space="0" w:color="auto"/>
      </w:divBdr>
    </w:div>
    <w:div w:id="89281629">
      <w:bodyDiv w:val="1"/>
      <w:marLeft w:val="0"/>
      <w:marRight w:val="0"/>
      <w:marTop w:val="0"/>
      <w:marBottom w:val="0"/>
      <w:divBdr>
        <w:top w:val="none" w:sz="0" w:space="0" w:color="auto"/>
        <w:left w:val="none" w:sz="0" w:space="0" w:color="auto"/>
        <w:bottom w:val="none" w:sz="0" w:space="0" w:color="auto"/>
        <w:right w:val="none" w:sz="0" w:space="0" w:color="auto"/>
      </w:divBdr>
    </w:div>
    <w:div w:id="89392834">
      <w:bodyDiv w:val="1"/>
      <w:marLeft w:val="0"/>
      <w:marRight w:val="0"/>
      <w:marTop w:val="0"/>
      <w:marBottom w:val="0"/>
      <w:divBdr>
        <w:top w:val="none" w:sz="0" w:space="0" w:color="auto"/>
        <w:left w:val="none" w:sz="0" w:space="0" w:color="auto"/>
        <w:bottom w:val="none" w:sz="0" w:space="0" w:color="auto"/>
        <w:right w:val="none" w:sz="0" w:space="0" w:color="auto"/>
      </w:divBdr>
    </w:div>
    <w:div w:id="89393088">
      <w:bodyDiv w:val="1"/>
      <w:marLeft w:val="0"/>
      <w:marRight w:val="0"/>
      <w:marTop w:val="0"/>
      <w:marBottom w:val="0"/>
      <w:divBdr>
        <w:top w:val="none" w:sz="0" w:space="0" w:color="auto"/>
        <w:left w:val="none" w:sz="0" w:space="0" w:color="auto"/>
        <w:bottom w:val="none" w:sz="0" w:space="0" w:color="auto"/>
        <w:right w:val="none" w:sz="0" w:space="0" w:color="auto"/>
      </w:divBdr>
    </w:div>
    <w:div w:id="89396503">
      <w:bodyDiv w:val="1"/>
      <w:marLeft w:val="0"/>
      <w:marRight w:val="0"/>
      <w:marTop w:val="0"/>
      <w:marBottom w:val="0"/>
      <w:divBdr>
        <w:top w:val="none" w:sz="0" w:space="0" w:color="auto"/>
        <w:left w:val="none" w:sz="0" w:space="0" w:color="auto"/>
        <w:bottom w:val="none" w:sz="0" w:space="0" w:color="auto"/>
        <w:right w:val="none" w:sz="0" w:space="0" w:color="auto"/>
      </w:divBdr>
    </w:div>
    <w:div w:id="89398234">
      <w:bodyDiv w:val="1"/>
      <w:marLeft w:val="0"/>
      <w:marRight w:val="0"/>
      <w:marTop w:val="0"/>
      <w:marBottom w:val="0"/>
      <w:divBdr>
        <w:top w:val="none" w:sz="0" w:space="0" w:color="auto"/>
        <w:left w:val="none" w:sz="0" w:space="0" w:color="auto"/>
        <w:bottom w:val="none" w:sz="0" w:space="0" w:color="auto"/>
        <w:right w:val="none" w:sz="0" w:space="0" w:color="auto"/>
      </w:divBdr>
    </w:div>
    <w:div w:id="89473965">
      <w:bodyDiv w:val="1"/>
      <w:marLeft w:val="0"/>
      <w:marRight w:val="0"/>
      <w:marTop w:val="0"/>
      <w:marBottom w:val="0"/>
      <w:divBdr>
        <w:top w:val="none" w:sz="0" w:space="0" w:color="auto"/>
        <w:left w:val="none" w:sz="0" w:space="0" w:color="auto"/>
        <w:bottom w:val="none" w:sz="0" w:space="0" w:color="auto"/>
        <w:right w:val="none" w:sz="0" w:space="0" w:color="auto"/>
      </w:divBdr>
    </w:div>
    <w:div w:id="89547230">
      <w:bodyDiv w:val="1"/>
      <w:marLeft w:val="0"/>
      <w:marRight w:val="0"/>
      <w:marTop w:val="0"/>
      <w:marBottom w:val="0"/>
      <w:divBdr>
        <w:top w:val="none" w:sz="0" w:space="0" w:color="auto"/>
        <w:left w:val="none" w:sz="0" w:space="0" w:color="auto"/>
        <w:bottom w:val="none" w:sz="0" w:space="0" w:color="auto"/>
        <w:right w:val="none" w:sz="0" w:space="0" w:color="auto"/>
      </w:divBdr>
    </w:div>
    <w:div w:id="89547483">
      <w:bodyDiv w:val="1"/>
      <w:marLeft w:val="0"/>
      <w:marRight w:val="0"/>
      <w:marTop w:val="0"/>
      <w:marBottom w:val="0"/>
      <w:divBdr>
        <w:top w:val="none" w:sz="0" w:space="0" w:color="auto"/>
        <w:left w:val="none" w:sz="0" w:space="0" w:color="auto"/>
        <w:bottom w:val="none" w:sz="0" w:space="0" w:color="auto"/>
        <w:right w:val="none" w:sz="0" w:space="0" w:color="auto"/>
      </w:divBdr>
    </w:div>
    <w:div w:id="89591058">
      <w:bodyDiv w:val="1"/>
      <w:marLeft w:val="0"/>
      <w:marRight w:val="0"/>
      <w:marTop w:val="0"/>
      <w:marBottom w:val="0"/>
      <w:divBdr>
        <w:top w:val="none" w:sz="0" w:space="0" w:color="auto"/>
        <w:left w:val="none" w:sz="0" w:space="0" w:color="auto"/>
        <w:bottom w:val="none" w:sz="0" w:space="0" w:color="auto"/>
        <w:right w:val="none" w:sz="0" w:space="0" w:color="auto"/>
      </w:divBdr>
    </w:div>
    <w:div w:id="89661102">
      <w:bodyDiv w:val="1"/>
      <w:marLeft w:val="0"/>
      <w:marRight w:val="0"/>
      <w:marTop w:val="0"/>
      <w:marBottom w:val="0"/>
      <w:divBdr>
        <w:top w:val="none" w:sz="0" w:space="0" w:color="auto"/>
        <w:left w:val="none" w:sz="0" w:space="0" w:color="auto"/>
        <w:bottom w:val="none" w:sz="0" w:space="0" w:color="auto"/>
        <w:right w:val="none" w:sz="0" w:space="0" w:color="auto"/>
      </w:divBdr>
    </w:div>
    <w:div w:id="89668186">
      <w:bodyDiv w:val="1"/>
      <w:marLeft w:val="0"/>
      <w:marRight w:val="0"/>
      <w:marTop w:val="0"/>
      <w:marBottom w:val="0"/>
      <w:divBdr>
        <w:top w:val="none" w:sz="0" w:space="0" w:color="auto"/>
        <w:left w:val="none" w:sz="0" w:space="0" w:color="auto"/>
        <w:bottom w:val="none" w:sz="0" w:space="0" w:color="auto"/>
        <w:right w:val="none" w:sz="0" w:space="0" w:color="auto"/>
      </w:divBdr>
    </w:div>
    <w:div w:id="89742528">
      <w:bodyDiv w:val="1"/>
      <w:marLeft w:val="0"/>
      <w:marRight w:val="0"/>
      <w:marTop w:val="0"/>
      <w:marBottom w:val="0"/>
      <w:divBdr>
        <w:top w:val="none" w:sz="0" w:space="0" w:color="auto"/>
        <w:left w:val="none" w:sz="0" w:space="0" w:color="auto"/>
        <w:bottom w:val="none" w:sz="0" w:space="0" w:color="auto"/>
        <w:right w:val="none" w:sz="0" w:space="0" w:color="auto"/>
      </w:divBdr>
    </w:div>
    <w:div w:id="89745109">
      <w:bodyDiv w:val="1"/>
      <w:marLeft w:val="0"/>
      <w:marRight w:val="0"/>
      <w:marTop w:val="0"/>
      <w:marBottom w:val="0"/>
      <w:divBdr>
        <w:top w:val="none" w:sz="0" w:space="0" w:color="auto"/>
        <w:left w:val="none" w:sz="0" w:space="0" w:color="auto"/>
        <w:bottom w:val="none" w:sz="0" w:space="0" w:color="auto"/>
        <w:right w:val="none" w:sz="0" w:space="0" w:color="auto"/>
      </w:divBdr>
    </w:div>
    <w:div w:id="90047885">
      <w:bodyDiv w:val="1"/>
      <w:marLeft w:val="0"/>
      <w:marRight w:val="0"/>
      <w:marTop w:val="0"/>
      <w:marBottom w:val="0"/>
      <w:divBdr>
        <w:top w:val="none" w:sz="0" w:space="0" w:color="auto"/>
        <w:left w:val="none" w:sz="0" w:space="0" w:color="auto"/>
        <w:bottom w:val="none" w:sz="0" w:space="0" w:color="auto"/>
        <w:right w:val="none" w:sz="0" w:space="0" w:color="auto"/>
      </w:divBdr>
    </w:div>
    <w:div w:id="90050608">
      <w:bodyDiv w:val="1"/>
      <w:marLeft w:val="0"/>
      <w:marRight w:val="0"/>
      <w:marTop w:val="0"/>
      <w:marBottom w:val="0"/>
      <w:divBdr>
        <w:top w:val="none" w:sz="0" w:space="0" w:color="auto"/>
        <w:left w:val="none" w:sz="0" w:space="0" w:color="auto"/>
        <w:bottom w:val="none" w:sz="0" w:space="0" w:color="auto"/>
        <w:right w:val="none" w:sz="0" w:space="0" w:color="auto"/>
      </w:divBdr>
    </w:div>
    <w:div w:id="90246316">
      <w:bodyDiv w:val="1"/>
      <w:marLeft w:val="0"/>
      <w:marRight w:val="0"/>
      <w:marTop w:val="0"/>
      <w:marBottom w:val="0"/>
      <w:divBdr>
        <w:top w:val="none" w:sz="0" w:space="0" w:color="auto"/>
        <w:left w:val="none" w:sz="0" w:space="0" w:color="auto"/>
        <w:bottom w:val="none" w:sz="0" w:space="0" w:color="auto"/>
        <w:right w:val="none" w:sz="0" w:space="0" w:color="auto"/>
      </w:divBdr>
    </w:div>
    <w:div w:id="90319856">
      <w:bodyDiv w:val="1"/>
      <w:marLeft w:val="0"/>
      <w:marRight w:val="0"/>
      <w:marTop w:val="0"/>
      <w:marBottom w:val="0"/>
      <w:divBdr>
        <w:top w:val="none" w:sz="0" w:space="0" w:color="auto"/>
        <w:left w:val="none" w:sz="0" w:space="0" w:color="auto"/>
        <w:bottom w:val="none" w:sz="0" w:space="0" w:color="auto"/>
        <w:right w:val="none" w:sz="0" w:space="0" w:color="auto"/>
      </w:divBdr>
    </w:div>
    <w:div w:id="90320772">
      <w:bodyDiv w:val="1"/>
      <w:marLeft w:val="0"/>
      <w:marRight w:val="0"/>
      <w:marTop w:val="0"/>
      <w:marBottom w:val="0"/>
      <w:divBdr>
        <w:top w:val="none" w:sz="0" w:space="0" w:color="auto"/>
        <w:left w:val="none" w:sz="0" w:space="0" w:color="auto"/>
        <w:bottom w:val="none" w:sz="0" w:space="0" w:color="auto"/>
        <w:right w:val="none" w:sz="0" w:space="0" w:color="auto"/>
      </w:divBdr>
    </w:div>
    <w:div w:id="90396256">
      <w:bodyDiv w:val="1"/>
      <w:marLeft w:val="0"/>
      <w:marRight w:val="0"/>
      <w:marTop w:val="0"/>
      <w:marBottom w:val="0"/>
      <w:divBdr>
        <w:top w:val="none" w:sz="0" w:space="0" w:color="auto"/>
        <w:left w:val="none" w:sz="0" w:space="0" w:color="auto"/>
        <w:bottom w:val="none" w:sz="0" w:space="0" w:color="auto"/>
        <w:right w:val="none" w:sz="0" w:space="0" w:color="auto"/>
      </w:divBdr>
    </w:div>
    <w:div w:id="90396992">
      <w:bodyDiv w:val="1"/>
      <w:marLeft w:val="0"/>
      <w:marRight w:val="0"/>
      <w:marTop w:val="0"/>
      <w:marBottom w:val="0"/>
      <w:divBdr>
        <w:top w:val="none" w:sz="0" w:space="0" w:color="auto"/>
        <w:left w:val="none" w:sz="0" w:space="0" w:color="auto"/>
        <w:bottom w:val="none" w:sz="0" w:space="0" w:color="auto"/>
        <w:right w:val="none" w:sz="0" w:space="0" w:color="auto"/>
      </w:divBdr>
    </w:div>
    <w:div w:id="90398849">
      <w:bodyDiv w:val="1"/>
      <w:marLeft w:val="0"/>
      <w:marRight w:val="0"/>
      <w:marTop w:val="0"/>
      <w:marBottom w:val="0"/>
      <w:divBdr>
        <w:top w:val="none" w:sz="0" w:space="0" w:color="auto"/>
        <w:left w:val="none" w:sz="0" w:space="0" w:color="auto"/>
        <w:bottom w:val="none" w:sz="0" w:space="0" w:color="auto"/>
        <w:right w:val="none" w:sz="0" w:space="0" w:color="auto"/>
      </w:divBdr>
    </w:div>
    <w:div w:id="90441751">
      <w:bodyDiv w:val="1"/>
      <w:marLeft w:val="0"/>
      <w:marRight w:val="0"/>
      <w:marTop w:val="0"/>
      <w:marBottom w:val="0"/>
      <w:divBdr>
        <w:top w:val="none" w:sz="0" w:space="0" w:color="auto"/>
        <w:left w:val="none" w:sz="0" w:space="0" w:color="auto"/>
        <w:bottom w:val="none" w:sz="0" w:space="0" w:color="auto"/>
        <w:right w:val="none" w:sz="0" w:space="0" w:color="auto"/>
      </w:divBdr>
    </w:div>
    <w:div w:id="90441823">
      <w:bodyDiv w:val="1"/>
      <w:marLeft w:val="0"/>
      <w:marRight w:val="0"/>
      <w:marTop w:val="0"/>
      <w:marBottom w:val="0"/>
      <w:divBdr>
        <w:top w:val="none" w:sz="0" w:space="0" w:color="auto"/>
        <w:left w:val="none" w:sz="0" w:space="0" w:color="auto"/>
        <w:bottom w:val="none" w:sz="0" w:space="0" w:color="auto"/>
        <w:right w:val="none" w:sz="0" w:space="0" w:color="auto"/>
      </w:divBdr>
    </w:div>
    <w:div w:id="90592830">
      <w:bodyDiv w:val="1"/>
      <w:marLeft w:val="0"/>
      <w:marRight w:val="0"/>
      <w:marTop w:val="0"/>
      <w:marBottom w:val="0"/>
      <w:divBdr>
        <w:top w:val="none" w:sz="0" w:space="0" w:color="auto"/>
        <w:left w:val="none" w:sz="0" w:space="0" w:color="auto"/>
        <w:bottom w:val="none" w:sz="0" w:space="0" w:color="auto"/>
        <w:right w:val="none" w:sz="0" w:space="0" w:color="auto"/>
      </w:divBdr>
    </w:div>
    <w:div w:id="90666636">
      <w:bodyDiv w:val="1"/>
      <w:marLeft w:val="0"/>
      <w:marRight w:val="0"/>
      <w:marTop w:val="0"/>
      <w:marBottom w:val="0"/>
      <w:divBdr>
        <w:top w:val="none" w:sz="0" w:space="0" w:color="auto"/>
        <w:left w:val="none" w:sz="0" w:space="0" w:color="auto"/>
        <w:bottom w:val="none" w:sz="0" w:space="0" w:color="auto"/>
        <w:right w:val="none" w:sz="0" w:space="0" w:color="auto"/>
      </w:divBdr>
    </w:div>
    <w:div w:id="90706863">
      <w:bodyDiv w:val="1"/>
      <w:marLeft w:val="0"/>
      <w:marRight w:val="0"/>
      <w:marTop w:val="0"/>
      <w:marBottom w:val="0"/>
      <w:divBdr>
        <w:top w:val="none" w:sz="0" w:space="0" w:color="auto"/>
        <w:left w:val="none" w:sz="0" w:space="0" w:color="auto"/>
        <w:bottom w:val="none" w:sz="0" w:space="0" w:color="auto"/>
        <w:right w:val="none" w:sz="0" w:space="0" w:color="auto"/>
      </w:divBdr>
    </w:div>
    <w:div w:id="90712097">
      <w:bodyDiv w:val="1"/>
      <w:marLeft w:val="0"/>
      <w:marRight w:val="0"/>
      <w:marTop w:val="0"/>
      <w:marBottom w:val="0"/>
      <w:divBdr>
        <w:top w:val="none" w:sz="0" w:space="0" w:color="auto"/>
        <w:left w:val="none" w:sz="0" w:space="0" w:color="auto"/>
        <w:bottom w:val="none" w:sz="0" w:space="0" w:color="auto"/>
        <w:right w:val="none" w:sz="0" w:space="0" w:color="auto"/>
      </w:divBdr>
    </w:div>
    <w:div w:id="90778549">
      <w:bodyDiv w:val="1"/>
      <w:marLeft w:val="0"/>
      <w:marRight w:val="0"/>
      <w:marTop w:val="0"/>
      <w:marBottom w:val="0"/>
      <w:divBdr>
        <w:top w:val="none" w:sz="0" w:space="0" w:color="auto"/>
        <w:left w:val="none" w:sz="0" w:space="0" w:color="auto"/>
        <w:bottom w:val="none" w:sz="0" w:space="0" w:color="auto"/>
        <w:right w:val="none" w:sz="0" w:space="0" w:color="auto"/>
      </w:divBdr>
    </w:div>
    <w:div w:id="90780809">
      <w:bodyDiv w:val="1"/>
      <w:marLeft w:val="0"/>
      <w:marRight w:val="0"/>
      <w:marTop w:val="0"/>
      <w:marBottom w:val="0"/>
      <w:divBdr>
        <w:top w:val="none" w:sz="0" w:space="0" w:color="auto"/>
        <w:left w:val="none" w:sz="0" w:space="0" w:color="auto"/>
        <w:bottom w:val="none" w:sz="0" w:space="0" w:color="auto"/>
        <w:right w:val="none" w:sz="0" w:space="0" w:color="auto"/>
      </w:divBdr>
    </w:div>
    <w:div w:id="90853621">
      <w:bodyDiv w:val="1"/>
      <w:marLeft w:val="0"/>
      <w:marRight w:val="0"/>
      <w:marTop w:val="0"/>
      <w:marBottom w:val="0"/>
      <w:divBdr>
        <w:top w:val="none" w:sz="0" w:space="0" w:color="auto"/>
        <w:left w:val="none" w:sz="0" w:space="0" w:color="auto"/>
        <w:bottom w:val="none" w:sz="0" w:space="0" w:color="auto"/>
        <w:right w:val="none" w:sz="0" w:space="0" w:color="auto"/>
      </w:divBdr>
    </w:div>
    <w:div w:id="90902165">
      <w:bodyDiv w:val="1"/>
      <w:marLeft w:val="0"/>
      <w:marRight w:val="0"/>
      <w:marTop w:val="0"/>
      <w:marBottom w:val="0"/>
      <w:divBdr>
        <w:top w:val="none" w:sz="0" w:space="0" w:color="auto"/>
        <w:left w:val="none" w:sz="0" w:space="0" w:color="auto"/>
        <w:bottom w:val="none" w:sz="0" w:space="0" w:color="auto"/>
        <w:right w:val="none" w:sz="0" w:space="0" w:color="auto"/>
      </w:divBdr>
    </w:div>
    <w:div w:id="90904705">
      <w:bodyDiv w:val="1"/>
      <w:marLeft w:val="0"/>
      <w:marRight w:val="0"/>
      <w:marTop w:val="0"/>
      <w:marBottom w:val="0"/>
      <w:divBdr>
        <w:top w:val="none" w:sz="0" w:space="0" w:color="auto"/>
        <w:left w:val="none" w:sz="0" w:space="0" w:color="auto"/>
        <w:bottom w:val="none" w:sz="0" w:space="0" w:color="auto"/>
        <w:right w:val="none" w:sz="0" w:space="0" w:color="auto"/>
      </w:divBdr>
    </w:div>
    <w:div w:id="90972459">
      <w:bodyDiv w:val="1"/>
      <w:marLeft w:val="0"/>
      <w:marRight w:val="0"/>
      <w:marTop w:val="0"/>
      <w:marBottom w:val="0"/>
      <w:divBdr>
        <w:top w:val="none" w:sz="0" w:space="0" w:color="auto"/>
        <w:left w:val="none" w:sz="0" w:space="0" w:color="auto"/>
        <w:bottom w:val="none" w:sz="0" w:space="0" w:color="auto"/>
        <w:right w:val="none" w:sz="0" w:space="0" w:color="auto"/>
      </w:divBdr>
    </w:div>
    <w:div w:id="90975382">
      <w:bodyDiv w:val="1"/>
      <w:marLeft w:val="0"/>
      <w:marRight w:val="0"/>
      <w:marTop w:val="0"/>
      <w:marBottom w:val="0"/>
      <w:divBdr>
        <w:top w:val="none" w:sz="0" w:space="0" w:color="auto"/>
        <w:left w:val="none" w:sz="0" w:space="0" w:color="auto"/>
        <w:bottom w:val="none" w:sz="0" w:space="0" w:color="auto"/>
        <w:right w:val="none" w:sz="0" w:space="0" w:color="auto"/>
      </w:divBdr>
    </w:div>
    <w:div w:id="91048172">
      <w:bodyDiv w:val="1"/>
      <w:marLeft w:val="0"/>
      <w:marRight w:val="0"/>
      <w:marTop w:val="0"/>
      <w:marBottom w:val="0"/>
      <w:divBdr>
        <w:top w:val="none" w:sz="0" w:space="0" w:color="auto"/>
        <w:left w:val="none" w:sz="0" w:space="0" w:color="auto"/>
        <w:bottom w:val="none" w:sz="0" w:space="0" w:color="auto"/>
        <w:right w:val="none" w:sz="0" w:space="0" w:color="auto"/>
      </w:divBdr>
    </w:div>
    <w:div w:id="91097775">
      <w:bodyDiv w:val="1"/>
      <w:marLeft w:val="0"/>
      <w:marRight w:val="0"/>
      <w:marTop w:val="0"/>
      <w:marBottom w:val="0"/>
      <w:divBdr>
        <w:top w:val="none" w:sz="0" w:space="0" w:color="auto"/>
        <w:left w:val="none" w:sz="0" w:space="0" w:color="auto"/>
        <w:bottom w:val="none" w:sz="0" w:space="0" w:color="auto"/>
        <w:right w:val="none" w:sz="0" w:space="0" w:color="auto"/>
      </w:divBdr>
    </w:div>
    <w:div w:id="91291976">
      <w:bodyDiv w:val="1"/>
      <w:marLeft w:val="0"/>
      <w:marRight w:val="0"/>
      <w:marTop w:val="0"/>
      <w:marBottom w:val="0"/>
      <w:divBdr>
        <w:top w:val="none" w:sz="0" w:space="0" w:color="auto"/>
        <w:left w:val="none" w:sz="0" w:space="0" w:color="auto"/>
        <w:bottom w:val="none" w:sz="0" w:space="0" w:color="auto"/>
        <w:right w:val="none" w:sz="0" w:space="0" w:color="auto"/>
      </w:divBdr>
    </w:div>
    <w:div w:id="91361204">
      <w:bodyDiv w:val="1"/>
      <w:marLeft w:val="0"/>
      <w:marRight w:val="0"/>
      <w:marTop w:val="0"/>
      <w:marBottom w:val="0"/>
      <w:divBdr>
        <w:top w:val="none" w:sz="0" w:space="0" w:color="auto"/>
        <w:left w:val="none" w:sz="0" w:space="0" w:color="auto"/>
        <w:bottom w:val="none" w:sz="0" w:space="0" w:color="auto"/>
        <w:right w:val="none" w:sz="0" w:space="0" w:color="auto"/>
      </w:divBdr>
    </w:div>
    <w:div w:id="91364086">
      <w:bodyDiv w:val="1"/>
      <w:marLeft w:val="0"/>
      <w:marRight w:val="0"/>
      <w:marTop w:val="0"/>
      <w:marBottom w:val="0"/>
      <w:divBdr>
        <w:top w:val="none" w:sz="0" w:space="0" w:color="auto"/>
        <w:left w:val="none" w:sz="0" w:space="0" w:color="auto"/>
        <w:bottom w:val="none" w:sz="0" w:space="0" w:color="auto"/>
        <w:right w:val="none" w:sz="0" w:space="0" w:color="auto"/>
      </w:divBdr>
    </w:div>
    <w:div w:id="91584497">
      <w:bodyDiv w:val="1"/>
      <w:marLeft w:val="0"/>
      <w:marRight w:val="0"/>
      <w:marTop w:val="0"/>
      <w:marBottom w:val="0"/>
      <w:divBdr>
        <w:top w:val="none" w:sz="0" w:space="0" w:color="auto"/>
        <w:left w:val="none" w:sz="0" w:space="0" w:color="auto"/>
        <w:bottom w:val="none" w:sz="0" w:space="0" w:color="auto"/>
        <w:right w:val="none" w:sz="0" w:space="0" w:color="auto"/>
      </w:divBdr>
    </w:div>
    <w:div w:id="91629109">
      <w:bodyDiv w:val="1"/>
      <w:marLeft w:val="0"/>
      <w:marRight w:val="0"/>
      <w:marTop w:val="0"/>
      <w:marBottom w:val="0"/>
      <w:divBdr>
        <w:top w:val="none" w:sz="0" w:space="0" w:color="auto"/>
        <w:left w:val="none" w:sz="0" w:space="0" w:color="auto"/>
        <w:bottom w:val="none" w:sz="0" w:space="0" w:color="auto"/>
        <w:right w:val="none" w:sz="0" w:space="0" w:color="auto"/>
      </w:divBdr>
    </w:div>
    <w:div w:id="91707418">
      <w:bodyDiv w:val="1"/>
      <w:marLeft w:val="0"/>
      <w:marRight w:val="0"/>
      <w:marTop w:val="0"/>
      <w:marBottom w:val="0"/>
      <w:divBdr>
        <w:top w:val="none" w:sz="0" w:space="0" w:color="auto"/>
        <w:left w:val="none" w:sz="0" w:space="0" w:color="auto"/>
        <w:bottom w:val="none" w:sz="0" w:space="0" w:color="auto"/>
        <w:right w:val="none" w:sz="0" w:space="0" w:color="auto"/>
      </w:divBdr>
    </w:div>
    <w:div w:id="91707768">
      <w:bodyDiv w:val="1"/>
      <w:marLeft w:val="0"/>
      <w:marRight w:val="0"/>
      <w:marTop w:val="0"/>
      <w:marBottom w:val="0"/>
      <w:divBdr>
        <w:top w:val="none" w:sz="0" w:space="0" w:color="auto"/>
        <w:left w:val="none" w:sz="0" w:space="0" w:color="auto"/>
        <w:bottom w:val="none" w:sz="0" w:space="0" w:color="auto"/>
        <w:right w:val="none" w:sz="0" w:space="0" w:color="auto"/>
      </w:divBdr>
    </w:div>
    <w:div w:id="91707852">
      <w:bodyDiv w:val="1"/>
      <w:marLeft w:val="0"/>
      <w:marRight w:val="0"/>
      <w:marTop w:val="0"/>
      <w:marBottom w:val="0"/>
      <w:divBdr>
        <w:top w:val="none" w:sz="0" w:space="0" w:color="auto"/>
        <w:left w:val="none" w:sz="0" w:space="0" w:color="auto"/>
        <w:bottom w:val="none" w:sz="0" w:space="0" w:color="auto"/>
        <w:right w:val="none" w:sz="0" w:space="0" w:color="auto"/>
      </w:divBdr>
    </w:div>
    <w:div w:id="91708592">
      <w:bodyDiv w:val="1"/>
      <w:marLeft w:val="0"/>
      <w:marRight w:val="0"/>
      <w:marTop w:val="0"/>
      <w:marBottom w:val="0"/>
      <w:divBdr>
        <w:top w:val="none" w:sz="0" w:space="0" w:color="auto"/>
        <w:left w:val="none" w:sz="0" w:space="0" w:color="auto"/>
        <w:bottom w:val="none" w:sz="0" w:space="0" w:color="auto"/>
        <w:right w:val="none" w:sz="0" w:space="0" w:color="auto"/>
      </w:divBdr>
    </w:div>
    <w:div w:id="91708882">
      <w:bodyDiv w:val="1"/>
      <w:marLeft w:val="0"/>
      <w:marRight w:val="0"/>
      <w:marTop w:val="0"/>
      <w:marBottom w:val="0"/>
      <w:divBdr>
        <w:top w:val="none" w:sz="0" w:space="0" w:color="auto"/>
        <w:left w:val="none" w:sz="0" w:space="0" w:color="auto"/>
        <w:bottom w:val="none" w:sz="0" w:space="0" w:color="auto"/>
        <w:right w:val="none" w:sz="0" w:space="0" w:color="auto"/>
      </w:divBdr>
    </w:div>
    <w:div w:id="91821694">
      <w:bodyDiv w:val="1"/>
      <w:marLeft w:val="0"/>
      <w:marRight w:val="0"/>
      <w:marTop w:val="0"/>
      <w:marBottom w:val="0"/>
      <w:divBdr>
        <w:top w:val="none" w:sz="0" w:space="0" w:color="auto"/>
        <w:left w:val="none" w:sz="0" w:space="0" w:color="auto"/>
        <w:bottom w:val="none" w:sz="0" w:space="0" w:color="auto"/>
        <w:right w:val="none" w:sz="0" w:space="0" w:color="auto"/>
      </w:divBdr>
    </w:div>
    <w:div w:id="91822026">
      <w:bodyDiv w:val="1"/>
      <w:marLeft w:val="0"/>
      <w:marRight w:val="0"/>
      <w:marTop w:val="0"/>
      <w:marBottom w:val="0"/>
      <w:divBdr>
        <w:top w:val="none" w:sz="0" w:space="0" w:color="auto"/>
        <w:left w:val="none" w:sz="0" w:space="0" w:color="auto"/>
        <w:bottom w:val="none" w:sz="0" w:space="0" w:color="auto"/>
        <w:right w:val="none" w:sz="0" w:space="0" w:color="auto"/>
      </w:divBdr>
    </w:div>
    <w:div w:id="91829598">
      <w:bodyDiv w:val="1"/>
      <w:marLeft w:val="0"/>
      <w:marRight w:val="0"/>
      <w:marTop w:val="0"/>
      <w:marBottom w:val="0"/>
      <w:divBdr>
        <w:top w:val="none" w:sz="0" w:space="0" w:color="auto"/>
        <w:left w:val="none" w:sz="0" w:space="0" w:color="auto"/>
        <w:bottom w:val="none" w:sz="0" w:space="0" w:color="auto"/>
        <w:right w:val="none" w:sz="0" w:space="0" w:color="auto"/>
      </w:divBdr>
    </w:div>
    <w:div w:id="91976714">
      <w:bodyDiv w:val="1"/>
      <w:marLeft w:val="0"/>
      <w:marRight w:val="0"/>
      <w:marTop w:val="0"/>
      <w:marBottom w:val="0"/>
      <w:divBdr>
        <w:top w:val="none" w:sz="0" w:space="0" w:color="auto"/>
        <w:left w:val="none" w:sz="0" w:space="0" w:color="auto"/>
        <w:bottom w:val="none" w:sz="0" w:space="0" w:color="auto"/>
        <w:right w:val="none" w:sz="0" w:space="0" w:color="auto"/>
      </w:divBdr>
    </w:div>
    <w:div w:id="92017431">
      <w:bodyDiv w:val="1"/>
      <w:marLeft w:val="0"/>
      <w:marRight w:val="0"/>
      <w:marTop w:val="0"/>
      <w:marBottom w:val="0"/>
      <w:divBdr>
        <w:top w:val="none" w:sz="0" w:space="0" w:color="auto"/>
        <w:left w:val="none" w:sz="0" w:space="0" w:color="auto"/>
        <w:bottom w:val="none" w:sz="0" w:space="0" w:color="auto"/>
        <w:right w:val="none" w:sz="0" w:space="0" w:color="auto"/>
      </w:divBdr>
    </w:div>
    <w:div w:id="92094370">
      <w:bodyDiv w:val="1"/>
      <w:marLeft w:val="0"/>
      <w:marRight w:val="0"/>
      <w:marTop w:val="0"/>
      <w:marBottom w:val="0"/>
      <w:divBdr>
        <w:top w:val="none" w:sz="0" w:space="0" w:color="auto"/>
        <w:left w:val="none" w:sz="0" w:space="0" w:color="auto"/>
        <w:bottom w:val="none" w:sz="0" w:space="0" w:color="auto"/>
        <w:right w:val="none" w:sz="0" w:space="0" w:color="auto"/>
      </w:divBdr>
    </w:div>
    <w:div w:id="92437697">
      <w:bodyDiv w:val="1"/>
      <w:marLeft w:val="0"/>
      <w:marRight w:val="0"/>
      <w:marTop w:val="0"/>
      <w:marBottom w:val="0"/>
      <w:divBdr>
        <w:top w:val="none" w:sz="0" w:space="0" w:color="auto"/>
        <w:left w:val="none" w:sz="0" w:space="0" w:color="auto"/>
        <w:bottom w:val="none" w:sz="0" w:space="0" w:color="auto"/>
        <w:right w:val="none" w:sz="0" w:space="0" w:color="auto"/>
      </w:divBdr>
    </w:div>
    <w:div w:id="92631307">
      <w:bodyDiv w:val="1"/>
      <w:marLeft w:val="0"/>
      <w:marRight w:val="0"/>
      <w:marTop w:val="0"/>
      <w:marBottom w:val="0"/>
      <w:divBdr>
        <w:top w:val="none" w:sz="0" w:space="0" w:color="auto"/>
        <w:left w:val="none" w:sz="0" w:space="0" w:color="auto"/>
        <w:bottom w:val="none" w:sz="0" w:space="0" w:color="auto"/>
        <w:right w:val="none" w:sz="0" w:space="0" w:color="auto"/>
      </w:divBdr>
    </w:div>
    <w:div w:id="92752760">
      <w:bodyDiv w:val="1"/>
      <w:marLeft w:val="0"/>
      <w:marRight w:val="0"/>
      <w:marTop w:val="0"/>
      <w:marBottom w:val="0"/>
      <w:divBdr>
        <w:top w:val="none" w:sz="0" w:space="0" w:color="auto"/>
        <w:left w:val="none" w:sz="0" w:space="0" w:color="auto"/>
        <w:bottom w:val="none" w:sz="0" w:space="0" w:color="auto"/>
        <w:right w:val="none" w:sz="0" w:space="0" w:color="auto"/>
      </w:divBdr>
    </w:div>
    <w:div w:id="92753576">
      <w:bodyDiv w:val="1"/>
      <w:marLeft w:val="0"/>
      <w:marRight w:val="0"/>
      <w:marTop w:val="0"/>
      <w:marBottom w:val="0"/>
      <w:divBdr>
        <w:top w:val="none" w:sz="0" w:space="0" w:color="auto"/>
        <w:left w:val="none" w:sz="0" w:space="0" w:color="auto"/>
        <w:bottom w:val="none" w:sz="0" w:space="0" w:color="auto"/>
        <w:right w:val="none" w:sz="0" w:space="0" w:color="auto"/>
      </w:divBdr>
    </w:div>
    <w:div w:id="92865613">
      <w:bodyDiv w:val="1"/>
      <w:marLeft w:val="0"/>
      <w:marRight w:val="0"/>
      <w:marTop w:val="0"/>
      <w:marBottom w:val="0"/>
      <w:divBdr>
        <w:top w:val="none" w:sz="0" w:space="0" w:color="auto"/>
        <w:left w:val="none" w:sz="0" w:space="0" w:color="auto"/>
        <w:bottom w:val="none" w:sz="0" w:space="0" w:color="auto"/>
        <w:right w:val="none" w:sz="0" w:space="0" w:color="auto"/>
      </w:divBdr>
    </w:div>
    <w:div w:id="93014802">
      <w:bodyDiv w:val="1"/>
      <w:marLeft w:val="0"/>
      <w:marRight w:val="0"/>
      <w:marTop w:val="0"/>
      <w:marBottom w:val="0"/>
      <w:divBdr>
        <w:top w:val="none" w:sz="0" w:space="0" w:color="auto"/>
        <w:left w:val="none" w:sz="0" w:space="0" w:color="auto"/>
        <w:bottom w:val="none" w:sz="0" w:space="0" w:color="auto"/>
        <w:right w:val="none" w:sz="0" w:space="0" w:color="auto"/>
      </w:divBdr>
    </w:div>
    <w:div w:id="93090072">
      <w:bodyDiv w:val="1"/>
      <w:marLeft w:val="0"/>
      <w:marRight w:val="0"/>
      <w:marTop w:val="0"/>
      <w:marBottom w:val="0"/>
      <w:divBdr>
        <w:top w:val="none" w:sz="0" w:space="0" w:color="auto"/>
        <w:left w:val="none" w:sz="0" w:space="0" w:color="auto"/>
        <w:bottom w:val="none" w:sz="0" w:space="0" w:color="auto"/>
        <w:right w:val="none" w:sz="0" w:space="0" w:color="auto"/>
      </w:divBdr>
    </w:div>
    <w:div w:id="93092095">
      <w:bodyDiv w:val="1"/>
      <w:marLeft w:val="0"/>
      <w:marRight w:val="0"/>
      <w:marTop w:val="0"/>
      <w:marBottom w:val="0"/>
      <w:divBdr>
        <w:top w:val="none" w:sz="0" w:space="0" w:color="auto"/>
        <w:left w:val="none" w:sz="0" w:space="0" w:color="auto"/>
        <w:bottom w:val="none" w:sz="0" w:space="0" w:color="auto"/>
        <w:right w:val="none" w:sz="0" w:space="0" w:color="auto"/>
      </w:divBdr>
    </w:div>
    <w:div w:id="93257890">
      <w:bodyDiv w:val="1"/>
      <w:marLeft w:val="0"/>
      <w:marRight w:val="0"/>
      <w:marTop w:val="0"/>
      <w:marBottom w:val="0"/>
      <w:divBdr>
        <w:top w:val="none" w:sz="0" w:space="0" w:color="auto"/>
        <w:left w:val="none" w:sz="0" w:space="0" w:color="auto"/>
        <w:bottom w:val="none" w:sz="0" w:space="0" w:color="auto"/>
        <w:right w:val="none" w:sz="0" w:space="0" w:color="auto"/>
      </w:divBdr>
    </w:div>
    <w:div w:id="93285946">
      <w:bodyDiv w:val="1"/>
      <w:marLeft w:val="0"/>
      <w:marRight w:val="0"/>
      <w:marTop w:val="0"/>
      <w:marBottom w:val="0"/>
      <w:divBdr>
        <w:top w:val="none" w:sz="0" w:space="0" w:color="auto"/>
        <w:left w:val="none" w:sz="0" w:space="0" w:color="auto"/>
        <w:bottom w:val="none" w:sz="0" w:space="0" w:color="auto"/>
        <w:right w:val="none" w:sz="0" w:space="0" w:color="auto"/>
      </w:divBdr>
    </w:div>
    <w:div w:id="93328611">
      <w:bodyDiv w:val="1"/>
      <w:marLeft w:val="0"/>
      <w:marRight w:val="0"/>
      <w:marTop w:val="0"/>
      <w:marBottom w:val="0"/>
      <w:divBdr>
        <w:top w:val="none" w:sz="0" w:space="0" w:color="auto"/>
        <w:left w:val="none" w:sz="0" w:space="0" w:color="auto"/>
        <w:bottom w:val="none" w:sz="0" w:space="0" w:color="auto"/>
        <w:right w:val="none" w:sz="0" w:space="0" w:color="auto"/>
      </w:divBdr>
    </w:div>
    <w:div w:id="93332193">
      <w:bodyDiv w:val="1"/>
      <w:marLeft w:val="0"/>
      <w:marRight w:val="0"/>
      <w:marTop w:val="0"/>
      <w:marBottom w:val="0"/>
      <w:divBdr>
        <w:top w:val="none" w:sz="0" w:space="0" w:color="auto"/>
        <w:left w:val="none" w:sz="0" w:space="0" w:color="auto"/>
        <w:bottom w:val="none" w:sz="0" w:space="0" w:color="auto"/>
        <w:right w:val="none" w:sz="0" w:space="0" w:color="auto"/>
      </w:divBdr>
    </w:div>
    <w:div w:id="93401685">
      <w:bodyDiv w:val="1"/>
      <w:marLeft w:val="0"/>
      <w:marRight w:val="0"/>
      <w:marTop w:val="0"/>
      <w:marBottom w:val="0"/>
      <w:divBdr>
        <w:top w:val="none" w:sz="0" w:space="0" w:color="auto"/>
        <w:left w:val="none" w:sz="0" w:space="0" w:color="auto"/>
        <w:bottom w:val="none" w:sz="0" w:space="0" w:color="auto"/>
        <w:right w:val="none" w:sz="0" w:space="0" w:color="auto"/>
      </w:divBdr>
    </w:div>
    <w:div w:id="93408275">
      <w:bodyDiv w:val="1"/>
      <w:marLeft w:val="0"/>
      <w:marRight w:val="0"/>
      <w:marTop w:val="0"/>
      <w:marBottom w:val="0"/>
      <w:divBdr>
        <w:top w:val="none" w:sz="0" w:space="0" w:color="auto"/>
        <w:left w:val="none" w:sz="0" w:space="0" w:color="auto"/>
        <w:bottom w:val="none" w:sz="0" w:space="0" w:color="auto"/>
        <w:right w:val="none" w:sz="0" w:space="0" w:color="auto"/>
      </w:divBdr>
    </w:div>
    <w:div w:id="93480825">
      <w:bodyDiv w:val="1"/>
      <w:marLeft w:val="0"/>
      <w:marRight w:val="0"/>
      <w:marTop w:val="0"/>
      <w:marBottom w:val="0"/>
      <w:divBdr>
        <w:top w:val="none" w:sz="0" w:space="0" w:color="auto"/>
        <w:left w:val="none" w:sz="0" w:space="0" w:color="auto"/>
        <w:bottom w:val="none" w:sz="0" w:space="0" w:color="auto"/>
        <w:right w:val="none" w:sz="0" w:space="0" w:color="auto"/>
      </w:divBdr>
    </w:div>
    <w:div w:id="93669667">
      <w:bodyDiv w:val="1"/>
      <w:marLeft w:val="0"/>
      <w:marRight w:val="0"/>
      <w:marTop w:val="0"/>
      <w:marBottom w:val="0"/>
      <w:divBdr>
        <w:top w:val="none" w:sz="0" w:space="0" w:color="auto"/>
        <w:left w:val="none" w:sz="0" w:space="0" w:color="auto"/>
        <w:bottom w:val="none" w:sz="0" w:space="0" w:color="auto"/>
        <w:right w:val="none" w:sz="0" w:space="0" w:color="auto"/>
      </w:divBdr>
    </w:div>
    <w:div w:id="93674528">
      <w:bodyDiv w:val="1"/>
      <w:marLeft w:val="0"/>
      <w:marRight w:val="0"/>
      <w:marTop w:val="0"/>
      <w:marBottom w:val="0"/>
      <w:divBdr>
        <w:top w:val="none" w:sz="0" w:space="0" w:color="auto"/>
        <w:left w:val="none" w:sz="0" w:space="0" w:color="auto"/>
        <w:bottom w:val="none" w:sz="0" w:space="0" w:color="auto"/>
        <w:right w:val="none" w:sz="0" w:space="0" w:color="auto"/>
      </w:divBdr>
    </w:div>
    <w:div w:id="93793583">
      <w:bodyDiv w:val="1"/>
      <w:marLeft w:val="0"/>
      <w:marRight w:val="0"/>
      <w:marTop w:val="0"/>
      <w:marBottom w:val="0"/>
      <w:divBdr>
        <w:top w:val="none" w:sz="0" w:space="0" w:color="auto"/>
        <w:left w:val="none" w:sz="0" w:space="0" w:color="auto"/>
        <w:bottom w:val="none" w:sz="0" w:space="0" w:color="auto"/>
        <w:right w:val="none" w:sz="0" w:space="0" w:color="auto"/>
      </w:divBdr>
    </w:div>
    <w:div w:id="93870054">
      <w:bodyDiv w:val="1"/>
      <w:marLeft w:val="0"/>
      <w:marRight w:val="0"/>
      <w:marTop w:val="0"/>
      <w:marBottom w:val="0"/>
      <w:divBdr>
        <w:top w:val="none" w:sz="0" w:space="0" w:color="auto"/>
        <w:left w:val="none" w:sz="0" w:space="0" w:color="auto"/>
        <w:bottom w:val="none" w:sz="0" w:space="0" w:color="auto"/>
        <w:right w:val="none" w:sz="0" w:space="0" w:color="auto"/>
      </w:divBdr>
    </w:div>
    <w:div w:id="93938539">
      <w:bodyDiv w:val="1"/>
      <w:marLeft w:val="0"/>
      <w:marRight w:val="0"/>
      <w:marTop w:val="0"/>
      <w:marBottom w:val="0"/>
      <w:divBdr>
        <w:top w:val="none" w:sz="0" w:space="0" w:color="auto"/>
        <w:left w:val="none" w:sz="0" w:space="0" w:color="auto"/>
        <w:bottom w:val="none" w:sz="0" w:space="0" w:color="auto"/>
        <w:right w:val="none" w:sz="0" w:space="0" w:color="auto"/>
      </w:divBdr>
    </w:div>
    <w:div w:id="93939222">
      <w:bodyDiv w:val="1"/>
      <w:marLeft w:val="0"/>
      <w:marRight w:val="0"/>
      <w:marTop w:val="0"/>
      <w:marBottom w:val="0"/>
      <w:divBdr>
        <w:top w:val="none" w:sz="0" w:space="0" w:color="auto"/>
        <w:left w:val="none" w:sz="0" w:space="0" w:color="auto"/>
        <w:bottom w:val="none" w:sz="0" w:space="0" w:color="auto"/>
        <w:right w:val="none" w:sz="0" w:space="0" w:color="auto"/>
      </w:divBdr>
    </w:div>
    <w:div w:id="93940357">
      <w:bodyDiv w:val="1"/>
      <w:marLeft w:val="0"/>
      <w:marRight w:val="0"/>
      <w:marTop w:val="0"/>
      <w:marBottom w:val="0"/>
      <w:divBdr>
        <w:top w:val="none" w:sz="0" w:space="0" w:color="auto"/>
        <w:left w:val="none" w:sz="0" w:space="0" w:color="auto"/>
        <w:bottom w:val="none" w:sz="0" w:space="0" w:color="auto"/>
        <w:right w:val="none" w:sz="0" w:space="0" w:color="auto"/>
      </w:divBdr>
    </w:div>
    <w:div w:id="94061193">
      <w:bodyDiv w:val="1"/>
      <w:marLeft w:val="0"/>
      <w:marRight w:val="0"/>
      <w:marTop w:val="0"/>
      <w:marBottom w:val="0"/>
      <w:divBdr>
        <w:top w:val="none" w:sz="0" w:space="0" w:color="auto"/>
        <w:left w:val="none" w:sz="0" w:space="0" w:color="auto"/>
        <w:bottom w:val="none" w:sz="0" w:space="0" w:color="auto"/>
        <w:right w:val="none" w:sz="0" w:space="0" w:color="auto"/>
      </w:divBdr>
    </w:div>
    <w:div w:id="94133273">
      <w:bodyDiv w:val="1"/>
      <w:marLeft w:val="0"/>
      <w:marRight w:val="0"/>
      <w:marTop w:val="0"/>
      <w:marBottom w:val="0"/>
      <w:divBdr>
        <w:top w:val="none" w:sz="0" w:space="0" w:color="auto"/>
        <w:left w:val="none" w:sz="0" w:space="0" w:color="auto"/>
        <w:bottom w:val="none" w:sz="0" w:space="0" w:color="auto"/>
        <w:right w:val="none" w:sz="0" w:space="0" w:color="auto"/>
      </w:divBdr>
    </w:div>
    <w:div w:id="94135553">
      <w:bodyDiv w:val="1"/>
      <w:marLeft w:val="0"/>
      <w:marRight w:val="0"/>
      <w:marTop w:val="0"/>
      <w:marBottom w:val="0"/>
      <w:divBdr>
        <w:top w:val="none" w:sz="0" w:space="0" w:color="auto"/>
        <w:left w:val="none" w:sz="0" w:space="0" w:color="auto"/>
        <w:bottom w:val="none" w:sz="0" w:space="0" w:color="auto"/>
        <w:right w:val="none" w:sz="0" w:space="0" w:color="auto"/>
      </w:divBdr>
    </w:div>
    <w:div w:id="94136696">
      <w:bodyDiv w:val="1"/>
      <w:marLeft w:val="0"/>
      <w:marRight w:val="0"/>
      <w:marTop w:val="0"/>
      <w:marBottom w:val="0"/>
      <w:divBdr>
        <w:top w:val="none" w:sz="0" w:space="0" w:color="auto"/>
        <w:left w:val="none" w:sz="0" w:space="0" w:color="auto"/>
        <w:bottom w:val="none" w:sz="0" w:space="0" w:color="auto"/>
        <w:right w:val="none" w:sz="0" w:space="0" w:color="auto"/>
      </w:divBdr>
    </w:div>
    <w:div w:id="94179721">
      <w:bodyDiv w:val="1"/>
      <w:marLeft w:val="0"/>
      <w:marRight w:val="0"/>
      <w:marTop w:val="0"/>
      <w:marBottom w:val="0"/>
      <w:divBdr>
        <w:top w:val="none" w:sz="0" w:space="0" w:color="auto"/>
        <w:left w:val="none" w:sz="0" w:space="0" w:color="auto"/>
        <w:bottom w:val="none" w:sz="0" w:space="0" w:color="auto"/>
        <w:right w:val="none" w:sz="0" w:space="0" w:color="auto"/>
      </w:divBdr>
    </w:div>
    <w:div w:id="94247864">
      <w:bodyDiv w:val="1"/>
      <w:marLeft w:val="0"/>
      <w:marRight w:val="0"/>
      <w:marTop w:val="0"/>
      <w:marBottom w:val="0"/>
      <w:divBdr>
        <w:top w:val="none" w:sz="0" w:space="0" w:color="auto"/>
        <w:left w:val="none" w:sz="0" w:space="0" w:color="auto"/>
        <w:bottom w:val="none" w:sz="0" w:space="0" w:color="auto"/>
        <w:right w:val="none" w:sz="0" w:space="0" w:color="auto"/>
      </w:divBdr>
    </w:div>
    <w:div w:id="94329758">
      <w:bodyDiv w:val="1"/>
      <w:marLeft w:val="0"/>
      <w:marRight w:val="0"/>
      <w:marTop w:val="0"/>
      <w:marBottom w:val="0"/>
      <w:divBdr>
        <w:top w:val="none" w:sz="0" w:space="0" w:color="auto"/>
        <w:left w:val="none" w:sz="0" w:space="0" w:color="auto"/>
        <w:bottom w:val="none" w:sz="0" w:space="0" w:color="auto"/>
        <w:right w:val="none" w:sz="0" w:space="0" w:color="auto"/>
      </w:divBdr>
    </w:div>
    <w:div w:id="94332526">
      <w:bodyDiv w:val="1"/>
      <w:marLeft w:val="0"/>
      <w:marRight w:val="0"/>
      <w:marTop w:val="0"/>
      <w:marBottom w:val="0"/>
      <w:divBdr>
        <w:top w:val="none" w:sz="0" w:space="0" w:color="auto"/>
        <w:left w:val="none" w:sz="0" w:space="0" w:color="auto"/>
        <w:bottom w:val="none" w:sz="0" w:space="0" w:color="auto"/>
        <w:right w:val="none" w:sz="0" w:space="0" w:color="auto"/>
      </w:divBdr>
    </w:div>
    <w:div w:id="94403765">
      <w:bodyDiv w:val="1"/>
      <w:marLeft w:val="0"/>
      <w:marRight w:val="0"/>
      <w:marTop w:val="0"/>
      <w:marBottom w:val="0"/>
      <w:divBdr>
        <w:top w:val="none" w:sz="0" w:space="0" w:color="auto"/>
        <w:left w:val="none" w:sz="0" w:space="0" w:color="auto"/>
        <w:bottom w:val="none" w:sz="0" w:space="0" w:color="auto"/>
        <w:right w:val="none" w:sz="0" w:space="0" w:color="auto"/>
      </w:divBdr>
    </w:div>
    <w:div w:id="94525381">
      <w:bodyDiv w:val="1"/>
      <w:marLeft w:val="0"/>
      <w:marRight w:val="0"/>
      <w:marTop w:val="0"/>
      <w:marBottom w:val="0"/>
      <w:divBdr>
        <w:top w:val="none" w:sz="0" w:space="0" w:color="auto"/>
        <w:left w:val="none" w:sz="0" w:space="0" w:color="auto"/>
        <w:bottom w:val="none" w:sz="0" w:space="0" w:color="auto"/>
        <w:right w:val="none" w:sz="0" w:space="0" w:color="auto"/>
      </w:divBdr>
    </w:div>
    <w:div w:id="94598805">
      <w:bodyDiv w:val="1"/>
      <w:marLeft w:val="0"/>
      <w:marRight w:val="0"/>
      <w:marTop w:val="0"/>
      <w:marBottom w:val="0"/>
      <w:divBdr>
        <w:top w:val="none" w:sz="0" w:space="0" w:color="auto"/>
        <w:left w:val="none" w:sz="0" w:space="0" w:color="auto"/>
        <w:bottom w:val="none" w:sz="0" w:space="0" w:color="auto"/>
        <w:right w:val="none" w:sz="0" w:space="0" w:color="auto"/>
      </w:divBdr>
    </w:div>
    <w:div w:id="94600244">
      <w:bodyDiv w:val="1"/>
      <w:marLeft w:val="0"/>
      <w:marRight w:val="0"/>
      <w:marTop w:val="0"/>
      <w:marBottom w:val="0"/>
      <w:divBdr>
        <w:top w:val="none" w:sz="0" w:space="0" w:color="auto"/>
        <w:left w:val="none" w:sz="0" w:space="0" w:color="auto"/>
        <w:bottom w:val="none" w:sz="0" w:space="0" w:color="auto"/>
        <w:right w:val="none" w:sz="0" w:space="0" w:color="auto"/>
      </w:divBdr>
    </w:div>
    <w:div w:id="94635981">
      <w:bodyDiv w:val="1"/>
      <w:marLeft w:val="0"/>
      <w:marRight w:val="0"/>
      <w:marTop w:val="0"/>
      <w:marBottom w:val="0"/>
      <w:divBdr>
        <w:top w:val="none" w:sz="0" w:space="0" w:color="auto"/>
        <w:left w:val="none" w:sz="0" w:space="0" w:color="auto"/>
        <w:bottom w:val="none" w:sz="0" w:space="0" w:color="auto"/>
        <w:right w:val="none" w:sz="0" w:space="0" w:color="auto"/>
      </w:divBdr>
    </w:div>
    <w:div w:id="94639883">
      <w:bodyDiv w:val="1"/>
      <w:marLeft w:val="0"/>
      <w:marRight w:val="0"/>
      <w:marTop w:val="0"/>
      <w:marBottom w:val="0"/>
      <w:divBdr>
        <w:top w:val="none" w:sz="0" w:space="0" w:color="auto"/>
        <w:left w:val="none" w:sz="0" w:space="0" w:color="auto"/>
        <w:bottom w:val="none" w:sz="0" w:space="0" w:color="auto"/>
        <w:right w:val="none" w:sz="0" w:space="0" w:color="auto"/>
      </w:divBdr>
    </w:div>
    <w:div w:id="94642308">
      <w:bodyDiv w:val="1"/>
      <w:marLeft w:val="0"/>
      <w:marRight w:val="0"/>
      <w:marTop w:val="0"/>
      <w:marBottom w:val="0"/>
      <w:divBdr>
        <w:top w:val="none" w:sz="0" w:space="0" w:color="auto"/>
        <w:left w:val="none" w:sz="0" w:space="0" w:color="auto"/>
        <w:bottom w:val="none" w:sz="0" w:space="0" w:color="auto"/>
        <w:right w:val="none" w:sz="0" w:space="0" w:color="auto"/>
      </w:divBdr>
    </w:div>
    <w:div w:id="94642350">
      <w:bodyDiv w:val="1"/>
      <w:marLeft w:val="0"/>
      <w:marRight w:val="0"/>
      <w:marTop w:val="0"/>
      <w:marBottom w:val="0"/>
      <w:divBdr>
        <w:top w:val="none" w:sz="0" w:space="0" w:color="auto"/>
        <w:left w:val="none" w:sz="0" w:space="0" w:color="auto"/>
        <w:bottom w:val="none" w:sz="0" w:space="0" w:color="auto"/>
        <w:right w:val="none" w:sz="0" w:space="0" w:color="auto"/>
      </w:divBdr>
    </w:div>
    <w:div w:id="94710230">
      <w:bodyDiv w:val="1"/>
      <w:marLeft w:val="0"/>
      <w:marRight w:val="0"/>
      <w:marTop w:val="0"/>
      <w:marBottom w:val="0"/>
      <w:divBdr>
        <w:top w:val="none" w:sz="0" w:space="0" w:color="auto"/>
        <w:left w:val="none" w:sz="0" w:space="0" w:color="auto"/>
        <w:bottom w:val="none" w:sz="0" w:space="0" w:color="auto"/>
        <w:right w:val="none" w:sz="0" w:space="0" w:color="auto"/>
      </w:divBdr>
    </w:div>
    <w:div w:id="94831337">
      <w:bodyDiv w:val="1"/>
      <w:marLeft w:val="0"/>
      <w:marRight w:val="0"/>
      <w:marTop w:val="0"/>
      <w:marBottom w:val="0"/>
      <w:divBdr>
        <w:top w:val="none" w:sz="0" w:space="0" w:color="auto"/>
        <w:left w:val="none" w:sz="0" w:space="0" w:color="auto"/>
        <w:bottom w:val="none" w:sz="0" w:space="0" w:color="auto"/>
        <w:right w:val="none" w:sz="0" w:space="0" w:color="auto"/>
      </w:divBdr>
    </w:div>
    <w:div w:id="94911697">
      <w:bodyDiv w:val="1"/>
      <w:marLeft w:val="0"/>
      <w:marRight w:val="0"/>
      <w:marTop w:val="0"/>
      <w:marBottom w:val="0"/>
      <w:divBdr>
        <w:top w:val="none" w:sz="0" w:space="0" w:color="auto"/>
        <w:left w:val="none" w:sz="0" w:space="0" w:color="auto"/>
        <w:bottom w:val="none" w:sz="0" w:space="0" w:color="auto"/>
        <w:right w:val="none" w:sz="0" w:space="0" w:color="auto"/>
      </w:divBdr>
    </w:div>
    <w:div w:id="94984608">
      <w:bodyDiv w:val="1"/>
      <w:marLeft w:val="0"/>
      <w:marRight w:val="0"/>
      <w:marTop w:val="0"/>
      <w:marBottom w:val="0"/>
      <w:divBdr>
        <w:top w:val="none" w:sz="0" w:space="0" w:color="auto"/>
        <w:left w:val="none" w:sz="0" w:space="0" w:color="auto"/>
        <w:bottom w:val="none" w:sz="0" w:space="0" w:color="auto"/>
        <w:right w:val="none" w:sz="0" w:space="0" w:color="auto"/>
      </w:divBdr>
    </w:div>
    <w:div w:id="94986393">
      <w:bodyDiv w:val="1"/>
      <w:marLeft w:val="0"/>
      <w:marRight w:val="0"/>
      <w:marTop w:val="0"/>
      <w:marBottom w:val="0"/>
      <w:divBdr>
        <w:top w:val="none" w:sz="0" w:space="0" w:color="auto"/>
        <w:left w:val="none" w:sz="0" w:space="0" w:color="auto"/>
        <w:bottom w:val="none" w:sz="0" w:space="0" w:color="auto"/>
        <w:right w:val="none" w:sz="0" w:space="0" w:color="auto"/>
      </w:divBdr>
    </w:div>
    <w:div w:id="95056108">
      <w:bodyDiv w:val="1"/>
      <w:marLeft w:val="0"/>
      <w:marRight w:val="0"/>
      <w:marTop w:val="0"/>
      <w:marBottom w:val="0"/>
      <w:divBdr>
        <w:top w:val="none" w:sz="0" w:space="0" w:color="auto"/>
        <w:left w:val="none" w:sz="0" w:space="0" w:color="auto"/>
        <w:bottom w:val="none" w:sz="0" w:space="0" w:color="auto"/>
        <w:right w:val="none" w:sz="0" w:space="0" w:color="auto"/>
      </w:divBdr>
    </w:div>
    <w:div w:id="95059895">
      <w:bodyDiv w:val="1"/>
      <w:marLeft w:val="0"/>
      <w:marRight w:val="0"/>
      <w:marTop w:val="0"/>
      <w:marBottom w:val="0"/>
      <w:divBdr>
        <w:top w:val="none" w:sz="0" w:space="0" w:color="auto"/>
        <w:left w:val="none" w:sz="0" w:space="0" w:color="auto"/>
        <w:bottom w:val="none" w:sz="0" w:space="0" w:color="auto"/>
        <w:right w:val="none" w:sz="0" w:space="0" w:color="auto"/>
      </w:divBdr>
    </w:div>
    <w:div w:id="95176054">
      <w:bodyDiv w:val="1"/>
      <w:marLeft w:val="0"/>
      <w:marRight w:val="0"/>
      <w:marTop w:val="0"/>
      <w:marBottom w:val="0"/>
      <w:divBdr>
        <w:top w:val="none" w:sz="0" w:space="0" w:color="auto"/>
        <w:left w:val="none" w:sz="0" w:space="0" w:color="auto"/>
        <w:bottom w:val="none" w:sz="0" w:space="0" w:color="auto"/>
        <w:right w:val="none" w:sz="0" w:space="0" w:color="auto"/>
      </w:divBdr>
    </w:div>
    <w:div w:id="95179333">
      <w:bodyDiv w:val="1"/>
      <w:marLeft w:val="0"/>
      <w:marRight w:val="0"/>
      <w:marTop w:val="0"/>
      <w:marBottom w:val="0"/>
      <w:divBdr>
        <w:top w:val="none" w:sz="0" w:space="0" w:color="auto"/>
        <w:left w:val="none" w:sz="0" w:space="0" w:color="auto"/>
        <w:bottom w:val="none" w:sz="0" w:space="0" w:color="auto"/>
        <w:right w:val="none" w:sz="0" w:space="0" w:color="auto"/>
      </w:divBdr>
    </w:div>
    <w:div w:id="95290628">
      <w:bodyDiv w:val="1"/>
      <w:marLeft w:val="0"/>
      <w:marRight w:val="0"/>
      <w:marTop w:val="0"/>
      <w:marBottom w:val="0"/>
      <w:divBdr>
        <w:top w:val="none" w:sz="0" w:space="0" w:color="auto"/>
        <w:left w:val="none" w:sz="0" w:space="0" w:color="auto"/>
        <w:bottom w:val="none" w:sz="0" w:space="0" w:color="auto"/>
        <w:right w:val="none" w:sz="0" w:space="0" w:color="auto"/>
      </w:divBdr>
    </w:div>
    <w:div w:id="95297378">
      <w:bodyDiv w:val="1"/>
      <w:marLeft w:val="0"/>
      <w:marRight w:val="0"/>
      <w:marTop w:val="0"/>
      <w:marBottom w:val="0"/>
      <w:divBdr>
        <w:top w:val="none" w:sz="0" w:space="0" w:color="auto"/>
        <w:left w:val="none" w:sz="0" w:space="0" w:color="auto"/>
        <w:bottom w:val="none" w:sz="0" w:space="0" w:color="auto"/>
        <w:right w:val="none" w:sz="0" w:space="0" w:color="auto"/>
      </w:divBdr>
    </w:div>
    <w:div w:id="95367310">
      <w:bodyDiv w:val="1"/>
      <w:marLeft w:val="0"/>
      <w:marRight w:val="0"/>
      <w:marTop w:val="0"/>
      <w:marBottom w:val="0"/>
      <w:divBdr>
        <w:top w:val="none" w:sz="0" w:space="0" w:color="auto"/>
        <w:left w:val="none" w:sz="0" w:space="0" w:color="auto"/>
        <w:bottom w:val="none" w:sz="0" w:space="0" w:color="auto"/>
        <w:right w:val="none" w:sz="0" w:space="0" w:color="auto"/>
      </w:divBdr>
    </w:div>
    <w:div w:id="95447697">
      <w:bodyDiv w:val="1"/>
      <w:marLeft w:val="0"/>
      <w:marRight w:val="0"/>
      <w:marTop w:val="0"/>
      <w:marBottom w:val="0"/>
      <w:divBdr>
        <w:top w:val="none" w:sz="0" w:space="0" w:color="auto"/>
        <w:left w:val="none" w:sz="0" w:space="0" w:color="auto"/>
        <w:bottom w:val="none" w:sz="0" w:space="0" w:color="auto"/>
        <w:right w:val="none" w:sz="0" w:space="0" w:color="auto"/>
      </w:divBdr>
    </w:div>
    <w:div w:id="95449977">
      <w:bodyDiv w:val="1"/>
      <w:marLeft w:val="0"/>
      <w:marRight w:val="0"/>
      <w:marTop w:val="0"/>
      <w:marBottom w:val="0"/>
      <w:divBdr>
        <w:top w:val="none" w:sz="0" w:space="0" w:color="auto"/>
        <w:left w:val="none" w:sz="0" w:space="0" w:color="auto"/>
        <w:bottom w:val="none" w:sz="0" w:space="0" w:color="auto"/>
        <w:right w:val="none" w:sz="0" w:space="0" w:color="auto"/>
      </w:divBdr>
    </w:div>
    <w:div w:id="95488519">
      <w:bodyDiv w:val="1"/>
      <w:marLeft w:val="0"/>
      <w:marRight w:val="0"/>
      <w:marTop w:val="0"/>
      <w:marBottom w:val="0"/>
      <w:divBdr>
        <w:top w:val="none" w:sz="0" w:space="0" w:color="auto"/>
        <w:left w:val="none" w:sz="0" w:space="0" w:color="auto"/>
        <w:bottom w:val="none" w:sz="0" w:space="0" w:color="auto"/>
        <w:right w:val="none" w:sz="0" w:space="0" w:color="auto"/>
      </w:divBdr>
    </w:div>
    <w:div w:id="95832667">
      <w:bodyDiv w:val="1"/>
      <w:marLeft w:val="0"/>
      <w:marRight w:val="0"/>
      <w:marTop w:val="0"/>
      <w:marBottom w:val="0"/>
      <w:divBdr>
        <w:top w:val="none" w:sz="0" w:space="0" w:color="auto"/>
        <w:left w:val="none" w:sz="0" w:space="0" w:color="auto"/>
        <w:bottom w:val="none" w:sz="0" w:space="0" w:color="auto"/>
        <w:right w:val="none" w:sz="0" w:space="0" w:color="auto"/>
      </w:divBdr>
    </w:div>
    <w:div w:id="95835618">
      <w:bodyDiv w:val="1"/>
      <w:marLeft w:val="0"/>
      <w:marRight w:val="0"/>
      <w:marTop w:val="0"/>
      <w:marBottom w:val="0"/>
      <w:divBdr>
        <w:top w:val="none" w:sz="0" w:space="0" w:color="auto"/>
        <w:left w:val="none" w:sz="0" w:space="0" w:color="auto"/>
        <w:bottom w:val="none" w:sz="0" w:space="0" w:color="auto"/>
        <w:right w:val="none" w:sz="0" w:space="0" w:color="auto"/>
      </w:divBdr>
    </w:div>
    <w:div w:id="95945425">
      <w:bodyDiv w:val="1"/>
      <w:marLeft w:val="0"/>
      <w:marRight w:val="0"/>
      <w:marTop w:val="0"/>
      <w:marBottom w:val="0"/>
      <w:divBdr>
        <w:top w:val="none" w:sz="0" w:space="0" w:color="auto"/>
        <w:left w:val="none" w:sz="0" w:space="0" w:color="auto"/>
        <w:bottom w:val="none" w:sz="0" w:space="0" w:color="auto"/>
        <w:right w:val="none" w:sz="0" w:space="0" w:color="auto"/>
      </w:divBdr>
    </w:div>
    <w:div w:id="96103193">
      <w:bodyDiv w:val="1"/>
      <w:marLeft w:val="0"/>
      <w:marRight w:val="0"/>
      <w:marTop w:val="0"/>
      <w:marBottom w:val="0"/>
      <w:divBdr>
        <w:top w:val="none" w:sz="0" w:space="0" w:color="auto"/>
        <w:left w:val="none" w:sz="0" w:space="0" w:color="auto"/>
        <w:bottom w:val="none" w:sz="0" w:space="0" w:color="auto"/>
        <w:right w:val="none" w:sz="0" w:space="0" w:color="auto"/>
      </w:divBdr>
    </w:div>
    <w:div w:id="96105080">
      <w:bodyDiv w:val="1"/>
      <w:marLeft w:val="0"/>
      <w:marRight w:val="0"/>
      <w:marTop w:val="0"/>
      <w:marBottom w:val="0"/>
      <w:divBdr>
        <w:top w:val="none" w:sz="0" w:space="0" w:color="auto"/>
        <w:left w:val="none" w:sz="0" w:space="0" w:color="auto"/>
        <w:bottom w:val="none" w:sz="0" w:space="0" w:color="auto"/>
        <w:right w:val="none" w:sz="0" w:space="0" w:color="auto"/>
      </w:divBdr>
    </w:div>
    <w:div w:id="96146498">
      <w:bodyDiv w:val="1"/>
      <w:marLeft w:val="0"/>
      <w:marRight w:val="0"/>
      <w:marTop w:val="0"/>
      <w:marBottom w:val="0"/>
      <w:divBdr>
        <w:top w:val="none" w:sz="0" w:space="0" w:color="auto"/>
        <w:left w:val="none" w:sz="0" w:space="0" w:color="auto"/>
        <w:bottom w:val="none" w:sz="0" w:space="0" w:color="auto"/>
        <w:right w:val="none" w:sz="0" w:space="0" w:color="auto"/>
      </w:divBdr>
    </w:div>
    <w:div w:id="96214139">
      <w:bodyDiv w:val="1"/>
      <w:marLeft w:val="0"/>
      <w:marRight w:val="0"/>
      <w:marTop w:val="0"/>
      <w:marBottom w:val="0"/>
      <w:divBdr>
        <w:top w:val="none" w:sz="0" w:space="0" w:color="auto"/>
        <w:left w:val="none" w:sz="0" w:space="0" w:color="auto"/>
        <w:bottom w:val="none" w:sz="0" w:space="0" w:color="auto"/>
        <w:right w:val="none" w:sz="0" w:space="0" w:color="auto"/>
      </w:divBdr>
    </w:div>
    <w:div w:id="96221113">
      <w:bodyDiv w:val="1"/>
      <w:marLeft w:val="0"/>
      <w:marRight w:val="0"/>
      <w:marTop w:val="0"/>
      <w:marBottom w:val="0"/>
      <w:divBdr>
        <w:top w:val="none" w:sz="0" w:space="0" w:color="auto"/>
        <w:left w:val="none" w:sz="0" w:space="0" w:color="auto"/>
        <w:bottom w:val="none" w:sz="0" w:space="0" w:color="auto"/>
        <w:right w:val="none" w:sz="0" w:space="0" w:color="auto"/>
      </w:divBdr>
    </w:div>
    <w:div w:id="96293572">
      <w:bodyDiv w:val="1"/>
      <w:marLeft w:val="0"/>
      <w:marRight w:val="0"/>
      <w:marTop w:val="0"/>
      <w:marBottom w:val="0"/>
      <w:divBdr>
        <w:top w:val="none" w:sz="0" w:space="0" w:color="auto"/>
        <w:left w:val="none" w:sz="0" w:space="0" w:color="auto"/>
        <w:bottom w:val="none" w:sz="0" w:space="0" w:color="auto"/>
        <w:right w:val="none" w:sz="0" w:space="0" w:color="auto"/>
      </w:divBdr>
    </w:div>
    <w:div w:id="96294870">
      <w:bodyDiv w:val="1"/>
      <w:marLeft w:val="0"/>
      <w:marRight w:val="0"/>
      <w:marTop w:val="0"/>
      <w:marBottom w:val="0"/>
      <w:divBdr>
        <w:top w:val="none" w:sz="0" w:space="0" w:color="auto"/>
        <w:left w:val="none" w:sz="0" w:space="0" w:color="auto"/>
        <w:bottom w:val="none" w:sz="0" w:space="0" w:color="auto"/>
        <w:right w:val="none" w:sz="0" w:space="0" w:color="auto"/>
      </w:divBdr>
    </w:div>
    <w:div w:id="96367865">
      <w:bodyDiv w:val="1"/>
      <w:marLeft w:val="0"/>
      <w:marRight w:val="0"/>
      <w:marTop w:val="0"/>
      <w:marBottom w:val="0"/>
      <w:divBdr>
        <w:top w:val="none" w:sz="0" w:space="0" w:color="auto"/>
        <w:left w:val="none" w:sz="0" w:space="0" w:color="auto"/>
        <w:bottom w:val="none" w:sz="0" w:space="0" w:color="auto"/>
        <w:right w:val="none" w:sz="0" w:space="0" w:color="auto"/>
      </w:divBdr>
    </w:div>
    <w:div w:id="96563896">
      <w:bodyDiv w:val="1"/>
      <w:marLeft w:val="0"/>
      <w:marRight w:val="0"/>
      <w:marTop w:val="0"/>
      <w:marBottom w:val="0"/>
      <w:divBdr>
        <w:top w:val="none" w:sz="0" w:space="0" w:color="auto"/>
        <w:left w:val="none" w:sz="0" w:space="0" w:color="auto"/>
        <w:bottom w:val="none" w:sz="0" w:space="0" w:color="auto"/>
        <w:right w:val="none" w:sz="0" w:space="0" w:color="auto"/>
      </w:divBdr>
    </w:div>
    <w:div w:id="96603734">
      <w:bodyDiv w:val="1"/>
      <w:marLeft w:val="0"/>
      <w:marRight w:val="0"/>
      <w:marTop w:val="0"/>
      <w:marBottom w:val="0"/>
      <w:divBdr>
        <w:top w:val="none" w:sz="0" w:space="0" w:color="auto"/>
        <w:left w:val="none" w:sz="0" w:space="0" w:color="auto"/>
        <w:bottom w:val="none" w:sz="0" w:space="0" w:color="auto"/>
        <w:right w:val="none" w:sz="0" w:space="0" w:color="auto"/>
      </w:divBdr>
    </w:div>
    <w:div w:id="96677932">
      <w:bodyDiv w:val="1"/>
      <w:marLeft w:val="0"/>
      <w:marRight w:val="0"/>
      <w:marTop w:val="0"/>
      <w:marBottom w:val="0"/>
      <w:divBdr>
        <w:top w:val="none" w:sz="0" w:space="0" w:color="auto"/>
        <w:left w:val="none" w:sz="0" w:space="0" w:color="auto"/>
        <w:bottom w:val="none" w:sz="0" w:space="0" w:color="auto"/>
        <w:right w:val="none" w:sz="0" w:space="0" w:color="auto"/>
      </w:divBdr>
    </w:div>
    <w:div w:id="96679715">
      <w:bodyDiv w:val="1"/>
      <w:marLeft w:val="0"/>
      <w:marRight w:val="0"/>
      <w:marTop w:val="0"/>
      <w:marBottom w:val="0"/>
      <w:divBdr>
        <w:top w:val="none" w:sz="0" w:space="0" w:color="auto"/>
        <w:left w:val="none" w:sz="0" w:space="0" w:color="auto"/>
        <w:bottom w:val="none" w:sz="0" w:space="0" w:color="auto"/>
        <w:right w:val="none" w:sz="0" w:space="0" w:color="auto"/>
      </w:divBdr>
    </w:div>
    <w:div w:id="96684196">
      <w:bodyDiv w:val="1"/>
      <w:marLeft w:val="0"/>
      <w:marRight w:val="0"/>
      <w:marTop w:val="0"/>
      <w:marBottom w:val="0"/>
      <w:divBdr>
        <w:top w:val="none" w:sz="0" w:space="0" w:color="auto"/>
        <w:left w:val="none" w:sz="0" w:space="0" w:color="auto"/>
        <w:bottom w:val="none" w:sz="0" w:space="0" w:color="auto"/>
        <w:right w:val="none" w:sz="0" w:space="0" w:color="auto"/>
      </w:divBdr>
    </w:div>
    <w:div w:id="96828890">
      <w:bodyDiv w:val="1"/>
      <w:marLeft w:val="0"/>
      <w:marRight w:val="0"/>
      <w:marTop w:val="0"/>
      <w:marBottom w:val="0"/>
      <w:divBdr>
        <w:top w:val="none" w:sz="0" w:space="0" w:color="auto"/>
        <w:left w:val="none" w:sz="0" w:space="0" w:color="auto"/>
        <w:bottom w:val="none" w:sz="0" w:space="0" w:color="auto"/>
        <w:right w:val="none" w:sz="0" w:space="0" w:color="auto"/>
      </w:divBdr>
    </w:div>
    <w:div w:id="96949645">
      <w:bodyDiv w:val="1"/>
      <w:marLeft w:val="0"/>
      <w:marRight w:val="0"/>
      <w:marTop w:val="0"/>
      <w:marBottom w:val="0"/>
      <w:divBdr>
        <w:top w:val="none" w:sz="0" w:space="0" w:color="auto"/>
        <w:left w:val="none" w:sz="0" w:space="0" w:color="auto"/>
        <w:bottom w:val="none" w:sz="0" w:space="0" w:color="auto"/>
        <w:right w:val="none" w:sz="0" w:space="0" w:color="auto"/>
      </w:divBdr>
    </w:div>
    <w:div w:id="96994458">
      <w:bodyDiv w:val="1"/>
      <w:marLeft w:val="0"/>
      <w:marRight w:val="0"/>
      <w:marTop w:val="0"/>
      <w:marBottom w:val="0"/>
      <w:divBdr>
        <w:top w:val="none" w:sz="0" w:space="0" w:color="auto"/>
        <w:left w:val="none" w:sz="0" w:space="0" w:color="auto"/>
        <w:bottom w:val="none" w:sz="0" w:space="0" w:color="auto"/>
        <w:right w:val="none" w:sz="0" w:space="0" w:color="auto"/>
      </w:divBdr>
    </w:div>
    <w:div w:id="97024568">
      <w:bodyDiv w:val="1"/>
      <w:marLeft w:val="0"/>
      <w:marRight w:val="0"/>
      <w:marTop w:val="0"/>
      <w:marBottom w:val="0"/>
      <w:divBdr>
        <w:top w:val="none" w:sz="0" w:space="0" w:color="auto"/>
        <w:left w:val="none" w:sz="0" w:space="0" w:color="auto"/>
        <w:bottom w:val="none" w:sz="0" w:space="0" w:color="auto"/>
        <w:right w:val="none" w:sz="0" w:space="0" w:color="auto"/>
      </w:divBdr>
    </w:div>
    <w:div w:id="97066659">
      <w:bodyDiv w:val="1"/>
      <w:marLeft w:val="0"/>
      <w:marRight w:val="0"/>
      <w:marTop w:val="0"/>
      <w:marBottom w:val="0"/>
      <w:divBdr>
        <w:top w:val="none" w:sz="0" w:space="0" w:color="auto"/>
        <w:left w:val="none" w:sz="0" w:space="0" w:color="auto"/>
        <w:bottom w:val="none" w:sz="0" w:space="0" w:color="auto"/>
        <w:right w:val="none" w:sz="0" w:space="0" w:color="auto"/>
      </w:divBdr>
    </w:div>
    <w:div w:id="97140338">
      <w:bodyDiv w:val="1"/>
      <w:marLeft w:val="0"/>
      <w:marRight w:val="0"/>
      <w:marTop w:val="0"/>
      <w:marBottom w:val="0"/>
      <w:divBdr>
        <w:top w:val="none" w:sz="0" w:space="0" w:color="auto"/>
        <w:left w:val="none" w:sz="0" w:space="0" w:color="auto"/>
        <w:bottom w:val="none" w:sz="0" w:space="0" w:color="auto"/>
        <w:right w:val="none" w:sz="0" w:space="0" w:color="auto"/>
      </w:divBdr>
    </w:div>
    <w:div w:id="97220175">
      <w:bodyDiv w:val="1"/>
      <w:marLeft w:val="0"/>
      <w:marRight w:val="0"/>
      <w:marTop w:val="0"/>
      <w:marBottom w:val="0"/>
      <w:divBdr>
        <w:top w:val="none" w:sz="0" w:space="0" w:color="auto"/>
        <w:left w:val="none" w:sz="0" w:space="0" w:color="auto"/>
        <w:bottom w:val="none" w:sz="0" w:space="0" w:color="auto"/>
        <w:right w:val="none" w:sz="0" w:space="0" w:color="auto"/>
      </w:divBdr>
    </w:div>
    <w:div w:id="97262405">
      <w:bodyDiv w:val="1"/>
      <w:marLeft w:val="0"/>
      <w:marRight w:val="0"/>
      <w:marTop w:val="0"/>
      <w:marBottom w:val="0"/>
      <w:divBdr>
        <w:top w:val="none" w:sz="0" w:space="0" w:color="auto"/>
        <w:left w:val="none" w:sz="0" w:space="0" w:color="auto"/>
        <w:bottom w:val="none" w:sz="0" w:space="0" w:color="auto"/>
        <w:right w:val="none" w:sz="0" w:space="0" w:color="auto"/>
      </w:divBdr>
    </w:div>
    <w:div w:id="97412363">
      <w:bodyDiv w:val="1"/>
      <w:marLeft w:val="0"/>
      <w:marRight w:val="0"/>
      <w:marTop w:val="0"/>
      <w:marBottom w:val="0"/>
      <w:divBdr>
        <w:top w:val="none" w:sz="0" w:space="0" w:color="auto"/>
        <w:left w:val="none" w:sz="0" w:space="0" w:color="auto"/>
        <w:bottom w:val="none" w:sz="0" w:space="0" w:color="auto"/>
        <w:right w:val="none" w:sz="0" w:space="0" w:color="auto"/>
      </w:divBdr>
    </w:div>
    <w:div w:id="97453498">
      <w:bodyDiv w:val="1"/>
      <w:marLeft w:val="0"/>
      <w:marRight w:val="0"/>
      <w:marTop w:val="0"/>
      <w:marBottom w:val="0"/>
      <w:divBdr>
        <w:top w:val="none" w:sz="0" w:space="0" w:color="auto"/>
        <w:left w:val="none" w:sz="0" w:space="0" w:color="auto"/>
        <w:bottom w:val="none" w:sz="0" w:space="0" w:color="auto"/>
        <w:right w:val="none" w:sz="0" w:space="0" w:color="auto"/>
      </w:divBdr>
    </w:div>
    <w:div w:id="97531123">
      <w:bodyDiv w:val="1"/>
      <w:marLeft w:val="0"/>
      <w:marRight w:val="0"/>
      <w:marTop w:val="0"/>
      <w:marBottom w:val="0"/>
      <w:divBdr>
        <w:top w:val="none" w:sz="0" w:space="0" w:color="auto"/>
        <w:left w:val="none" w:sz="0" w:space="0" w:color="auto"/>
        <w:bottom w:val="none" w:sz="0" w:space="0" w:color="auto"/>
        <w:right w:val="none" w:sz="0" w:space="0" w:color="auto"/>
      </w:divBdr>
    </w:div>
    <w:div w:id="97531891">
      <w:bodyDiv w:val="1"/>
      <w:marLeft w:val="0"/>
      <w:marRight w:val="0"/>
      <w:marTop w:val="0"/>
      <w:marBottom w:val="0"/>
      <w:divBdr>
        <w:top w:val="none" w:sz="0" w:space="0" w:color="auto"/>
        <w:left w:val="none" w:sz="0" w:space="0" w:color="auto"/>
        <w:bottom w:val="none" w:sz="0" w:space="0" w:color="auto"/>
        <w:right w:val="none" w:sz="0" w:space="0" w:color="auto"/>
      </w:divBdr>
    </w:div>
    <w:div w:id="97532235">
      <w:bodyDiv w:val="1"/>
      <w:marLeft w:val="0"/>
      <w:marRight w:val="0"/>
      <w:marTop w:val="0"/>
      <w:marBottom w:val="0"/>
      <w:divBdr>
        <w:top w:val="none" w:sz="0" w:space="0" w:color="auto"/>
        <w:left w:val="none" w:sz="0" w:space="0" w:color="auto"/>
        <w:bottom w:val="none" w:sz="0" w:space="0" w:color="auto"/>
        <w:right w:val="none" w:sz="0" w:space="0" w:color="auto"/>
      </w:divBdr>
    </w:div>
    <w:div w:id="97608644">
      <w:bodyDiv w:val="1"/>
      <w:marLeft w:val="0"/>
      <w:marRight w:val="0"/>
      <w:marTop w:val="0"/>
      <w:marBottom w:val="0"/>
      <w:divBdr>
        <w:top w:val="none" w:sz="0" w:space="0" w:color="auto"/>
        <w:left w:val="none" w:sz="0" w:space="0" w:color="auto"/>
        <w:bottom w:val="none" w:sz="0" w:space="0" w:color="auto"/>
        <w:right w:val="none" w:sz="0" w:space="0" w:color="auto"/>
      </w:divBdr>
    </w:div>
    <w:div w:id="97650543">
      <w:bodyDiv w:val="1"/>
      <w:marLeft w:val="0"/>
      <w:marRight w:val="0"/>
      <w:marTop w:val="0"/>
      <w:marBottom w:val="0"/>
      <w:divBdr>
        <w:top w:val="none" w:sz="0" w:space="0" w:color="auto"/>
        <w:left w:val="none" w:sz="0" w:space="0" w:color="auto"/>
        <w:bottom w:val="none" w:sz="0" w:space="0" w:color="auto"/>
        <w:right w:val="none" w:sz="0" w:space="0" w:color="auto"/>
      </w:divBdr>
    </w:div>
    <w:div w:id="97792803">
      <w:bodyDiv w:val="1"/>
      <w:marLeft w:val="0"/>
      <w:marRight w:val="0"/>
      <w:marTop w:val="0"/>
      <w:marBottom w:val="0"/>
      <w:divBdr>
        <w:top w:val="none" w:sz="0" w:space="0" w:color="auto"/>
        <w:left w:val="none" w:sz="0" w:space="0" w:color="auto"/>
        <w:bottom w:val="none" w:sz="0" w:space="0" w:color="auto"/>
        <w:right w:val="none" w:sz="0" w:space="0" w:color="auto"/>
      </w:divBdr>
    </w:div>
    <w:div w:id="97793145">
      <w:bodyDiv w:val="1"/>
      <w:marLeft w:val="0"/>
      <w:marRight w:val="0"/>
      <w:marTop w:val="0"/>
      <w:marBottom w:val="0"/>
      <w:divBdr>
        <w:top w:val="none" w:sz="0" w:space="0" w:color="auto"/>
        <w:left w:val="none" w:sz="0" w:space="0" w:color="auto"/>
        <w:bottom w:val="none" w:sz="0" w:space="0" w:color="auto"/>
        <w:right w:val="none" w:sz="0" w:space="0" w:color="auto"/>
      </w:divBdr>
    </w:div>
    <w:div w:id="97869744">
      <w:bodyDiv w:val="1"/>
      <w:marLeft w:val="0"/>
      <w:marRight w:val="0"/>
      <w:marTop w:val="0"/>
      <w:marBottom w:val="0"/>
      <w:divBdr>
        <w:top w:val="none" w:sz="0" w:space="0" w:color="auto"/>
        <w:left w:val="none" w:sz="0" w:space="0" w:color="auto"/>
        <w:bottom w:val="none" w:sz="0" w:space="0" w:color="auto"/>
        <w:right w:val="none" w:sz="0" w:space="0" w:color="auto"/>
      </w:divBdr>
    </w:div>
    <w:div w:id="97911267">
      <w:bodyDiv w:val="1"/>
      <w:marLeft w:val="0"/>
      <w:marRight w:val="0"/>
      <w:marTop w:val="0"/>
      <w:marBottom w:val="0"/>
      <w:divBdr>
        <w:top w:val="none" w:sz="0" w:space="0" w:color="auto"/>
        <w:left w:val="none" w:sz="0" w:space="0" w:color="auto"/>
        <w:bottom w:val="none" w:sz="0" w:space="0" w:color="auto"/>
        <w:right w:val="none" w:sz="0" w:space="0" w:color="auto"/>
      </w:divBdr>
    </w:div>
    <w:div w:id="97919566">
      <w:bodyDiv w:val="1"/>
      <w:marLeft w:val="0"/>
      <w:marRight w:val="0"/>
      <w:marTop w:val="0"/>
      <w:marBottom w:val="0"/>
      <w:divBdr>
        <w:top w:val="none" w:sz="0" w:space="0" w:color="auto"/>
        <w:left w:val="none" w:sz="0" w:space="0" w:color="auto"/>
        <w:bottom w:val="none" w:sz="0" w:space="0" w:color="auto"/>
        <w:right w:val="none" w:sz="0" w:space="0" w:color="auto"/>
      </w:divBdr>
    </w:div>
    <w:div w:id="98064457">
      <w:bodyDiv w:val="1"/>
      <w:marLeft w:val="0"/>
      <w:marRight w:val="0"/>
      <w:marTop w:val="0"/>
      <w:marBottom w:val="0"/>
      <w:divBdr>
        <w:top w:val="none" w:sz="0" w:space="0" w:color="auto"/>
        <w:left w:val="none" w:sz="0" w:space="0" w:color="auto"/>
        <w:bottom w:val="none" w:sz="0" w:space="0" w:color="auto"/>
        <w:right w:val="none" w:sz="0" w:space="0" w:color="auto"/>
      </w:divBdr>
    </w:div>
    <w:div w:id="98112046">
      <w:bodyDiv w:val="1"/>
      <w:marLeft w:val="0"/>
      <w:marRight w:val="0"/>
      <w:marTop w:val="0"/>
      <w:marBottom w:val="0"/>
      <w:divBdr>
        <w:top w:val="none" w:sz="0" w:space="0" w:color="auto"/>
        <w:left w:val="none" w:sz="0" w:space="0" w:color="auto"/>
        <w:bottom w:val="none" w:sz="0" w:space="0" w:color="auto"/>
        <w:right w:val="none" w:sz="0" w:space="0" w:color="auto"/>
      </w:divBdr>
    </w:div>
    <w:div w:id="98257521">
      <w:bodyDiv w:val="1"/>
      <w:marLeft w:val="0"/>
      <w:marRight w:val="0"/>
      <w:marTop w:val="0"/>
      <w:marBottom w:val="0"/>
      <w:divBdr>
        <w:top w:val="none" w:sz="0" w:space="0" w:color="auto"/>
        <w:left w:val="none" w:sz="0" w:space="0" w:color="auto"/>
        <w:bottom w:val="none" w:sz="0" w:space="0" w:color="auto"/>
        <w:right w:val="none" w:sz="0" w:space="0" w:color="auto"/>
      </w:divBdr>
    </w:div>
    <w:div w:id="98373409">
      <w:bodyDiv w:val="1"/>
      <w:marLeft w:val="0"/>
      <w:marRight w:val="0"/>
      <w:marTop w:val="0"/>
      <w:marBottom w:val="0"/>
      <w:divBdr>
        <w:top w:val="none" w:sz="0" w:space="0" w:color="auto"/>
        <w:left w:val="none" w:sz="0" w:space="0" w:color="auto"/>
        <w:bottom w:val="none" w:sz="0" w:space="0" w:color="auto"/>
        <w:right w:val="none" w:sz="0" w:space="0" w:color="auto"/>
      </w:divBdr>
    </w:div>
    <w:div w:id="98450037">
      <w:bodyDiv w:val="1"/>
      <w:marLeft w:val="0"/>
      <w:marRight w:val="0"/>
      <w:marTop w:val="0"/>
      <w:marBottom w:val="0"/>
      <w:divBdr>
        <w:top w:val="none" w:sz="0" w:space="0" w:color="auto"/>
        <w:left w:val="none" w:sz="0" w:space="0" w:color="auto"/>
        <w:bottom w:val="none" w:sz="0" w:space="0" w:color="auto"/>
        <w:right w:val="none" w:sz="0" w:space="0" w:color="auto"/>
      </w:divBdr>
    </w:div>
    <w:div w:id="98454171">
      <w:bodyDiv w:val="1"/>
      <w:marLeft w:val="0"/>
      <w:marRight w:val="0"/>
      <w:marTop w:val="0"/>
      <w:marBottom w:val="0"/>
      <w:divBdr>
        <w:top w:val="none" w:sz="0" w:space="0" w:color="auto"/>
        <w:left w:val="none" w:sz="0" w:space="0" w:color="auto"/>
        <w:bottom w:val="none" w:sz="0" w:space="0" w:color="auto"/>
        <w:right w:val="none" w:sz="0" w:space="0" w:color="auto"/>
      </w:divBdr>
    </w:div>
    <w:div w:id="98456389">
      <w:bodyDiv w:val="1"/>
      <w:marLeft w:val="0"/>
      <w:marRight w:val="0"/>
      <w:marTop w:val="0"/>
      <w:marBottom w:val="0"/>
      <w:divBdr>
        <w:top w:val="none" w:sz="0" w:space="0" w:color="auto"/>
        <w:left w:val="none" w:sz="0" w:space="0" w:color="auto"/>
        <w:bottom w:val="none" w:sz="0" w:space="0" w:color="auto"/>
        <w:right w:val="none" w:sz="0" w:space="0" w:color="auto"/>
      </w:divBdr>
    </w:div>
    <w:div w:id="98528129">
      <w:bodyDiv w:val="1"/>
      <w:marLeft w:val="0"/>
      <w:marRight w:val="0"/>
      <w:marTop w:val="0"/>
      <w:marBottom w:val="0"/>
      <w:divBdr>
        <w:top w:val="none" w:sz="0" w:space="0" w:color="auto"/>
        <w:left w:val="none" w:sz="0" w:space="0" w:color="auto"/>
        <w:bottom w:val="none" w:sz="0" w:space="0" w:color="auto"/>
        <w:right w:val="none" w:sz="0" w:space="0" w:color="auto"/>
      </w:divBdr>
    </w:div>
    <w:div w:id="98723444">
      <w:bodyDiv w:val="1"/>
      <w:marLeft w:val="0"/>
      <w:marRight w:val="0"/>
      <w:marTop w:val="0"/>
      <w:marBottom w:val="0"/>
      <w:divBdr>
        <w:top w:val="none" w:sz="0" w:space="0" w:color="auto"/>
        <w:left w:val="none" w:sz="0" w:space="0" w:color="auto"/>
        <w:bottom w:val="none" w:sz="0" w:space="0" w:color="auto"/>
        <w:right w:val="none" w:sz="0" w:space="0" w:color="auto"/>
      </w:divBdr>
    </w:div>
    <w:div w:id="98766674">
      <w:bodyDiv w:val="1"/>
      <w:marLeft w:val="0"/>
      <w:marRight w:val="0"/>
      <w:marTop w:val="0"/>
      <w:marBottom w:val="0"/>
      <w:divBdr>
        <w:top w:val="none" w:sz="0" w:space="0" w:color="auto"/>
        <w:left w:val="none" w:sz="0" w:space="0" w:color="auto"/>
        <w:bottom w:val="none" w:sz="0" w:space="0" w:color="auto"/>
        <w:right w:val="none" w:sz="0" w:space="0" w:color="auto"/>
      </w:divBdr>
    </w:div>
    <w:div w:id="98795237">
      <w:bodyDiv w:val="1"/>
      <w:marLeft w:val="0"/>
      <w:marRight w:val="0"/>
      <w:marTop w:val="0"/>
      <w:marBottom w:val="0"/>
      <w:divBdr>
        <w:top w:val="none" w:sz="0" w:space="0" w:color="auto"/>
        <w:left w:val="none" w:sz="0" w:space="0" w:color="auto"/>
        <w:bottom w:val="none" w:sz="0" w:space="0" w:color="auto"/>
        <w:right w:val="none" w:sz="0" w:space="0" w:color="auto"/>
      </w:divBdr>
    </w:div>
    <w:div w:id="98961455">
      <w:bodyDiv w:val="1"/>
      <w:marLeft w:val="0"/>
      <w:marRight w:val="0"/>
      <w:marTop w:val="0"/>
      <w:marBottom w:val="0"/>
      <w:divBdr>
        <w:top w:val="none" w:sz="0" w:space="0" w:color="auto"/>
        <w:left w:val="none" w:sz="0" w:space="0" w:color="auto"/>
        <w:bottom w:val="none" w:sz="0" w:space="0" w:color="auto"/>
        <w:right w:val="none" w:sz="0" w:space="0" w:color="auto"/>
      </w:divBdr>
    </w:div>
    <w:div w:id="98990488">
      <w:bodyDiv w:val="1"/>
      <w:marLeft w:val="0"/>
      <w:marRight w:val="0"/>
      <w:marTop w:val="0"/>
      <w:marBottom w:val="0"/>
      <w:divBdr>
        <w:top w:val="none" w:sz="0" w:space="0" w:color="auto"/>
        <w:left w:val="none" w:sz="0" w:space="0" w:color="auto"/>
        <w:bottom w:val="none" w:sz="0" w:space="0" w:color="auto"/>
        <w:right w:val="none" w:sz="0" w:space="0" w:color="auto"/>
      </w:divBdr>
    </w:div>
    <w:div w:id="99103737">
      <w:bodyDiv w:val="1"/>
      <w:marLeft w:val="0"/>
      <w:marRight w:val="0"/>
      <w:marTop w:val="0"/>
      <w:marBottom w:val="0"/>
      <w:divBdr>
        <w:top w:val="none" w:sz="0" w:space="0" w:color="auto"/>
        <w:left w:val="none" w:sz="0" w:space="0" w:color="auto"/>
        <w:bottom w:val="none" w:sz="0" w:space="0" w:color="auto"/>
        <w:right w:val="none" w:sz="0" w:space="0" w:color="auto"/>
      </w:divBdr>
    </w:div>
    <w:div w:id="99104203">
      <w:bodyDiv w:val="1"/>
      <w:marLeft w:val="0"/>
      <w:marRight w:val="0"/>
      <w:marTop w:val="0"/>
      <w:marBottom w:val="0"/>
      <w:divBdr>
        <w:top w:val="none" w:sz="0" w:space="0" w:color="auto"/>
        <w:left w:val="none" w:sz="0" w:space="0" w:color="auto"/>
        <w:bottom w:val="none" w:sz="0" w:space="0" w:color="auto"/>
        <w:right w:val="none" w:sz="0" w:space="0" w:color="auto"/>
      </w:divBdr>
    </w:div>
    <w:div w:id="99104456">
      <w:bodyDiv w:val="1"/>
      <w:marLeft w:val="0"/>
      <w:marRight w:val="0"/>
      <w:marTop w:val="0"/>
      <w:marBottom w:val="0"/>
      <w:divBdr>
        <w:top w:val="none" w:sz="0" w:space="0" w:color="auto"/>
        <w:left w:val="none" w:sz="0" w:space="0" w:color="auto"/>
        <w:bottom w:val="none" w:sz="0" w:space="0" w:color="auto"/>
        <w:right w:val="none" w:sz="0" w:space="0" w:color="auto"/>
      </w:divBdr>
    </w:div>
    <w:div w:id="99106119">
      <w:bodyDiv w:val="1"/>
      <w:marLeft w:val="0"/>
      <w:marRight w:val="0"/>
      <w:marTop w:val="0"/>
      <w:marBottom w:val="0"/>
      <w:divBdr>
        <w:top w:val="none" w:sz="0" w:space="0" w:color="auto"/>
        <w:left w:val="none" w:sz="0" w:space="0" w:color="auto"/>
        <w:bottom w:val="none" w:sz="0" w:space="0" w:color="auto"/>
        <w:right w:val="none" w:sz="0" w:space="0" w:color="auto"/>
      </w:divBdr>
    </w:div>
    <w:div w:id="99181686">
      <w:bodyDiv w:val="1"/>
      <w:marLeft w:val="0"/>
      <w:marRight w:val="0"/>
      <w:marTop w:val="0"/>
      <w:marBottom w:val="0"/>
      <w:divBdr>
        <w:top w:val="none" w:sz="0" w:space="0" w:color="auto"/>
        <w:left w:val="none" w:sz="0" w:space="0" w:color="auto"/>
        <w:bottom w:val="none" w:sz="0" w:space="0" w:color="auto"/>
        <w:right w:val="none" w:sz="0" w:space="0" w:color="auto"/>
      </w:divBdr>
    </w:div>
    <w:div w:id="99187617">
      <w:bodyDiv w:val="1"/>
      <w:marLeft w:val="0"/>
      <w:marRight w:val="0"/>
      <w:marTop w:val="0"/>
      <w:marBottom w:val="0"/>
      <w:divBdr>
        <w:top w:val="none" w:sz="0" w:space="0" w:color="auto"/>
        <w:left w:val="none" w:sz="0" w:space="0" w:color="auto"/>
        <w:bottom w:val="none" w:sz="0" w:space="0" w:color="auto"/>
        <w:right w:val="none" w:sz="0" w:space="0" w:color="auto"/>
      </w:divBdr>
    </w:div>
    <w:div w:id="99376918">
      <w:bodyDiv w:val="1"/>
      <w:marLeft w:val="0"/>
      <w:marRight w:val="0"/>
      <w:marTop w:val="0"/>
      <w:marBottom w:val="0"/>
      <w:divBdr>
        <w:top w:val="none" w:sz="0" w:space="0" w:color="auto"/>
        <w:left w:val="none" w:sz="0" w:space="0" w:color="auto"/>
        <w:bottom w:val="none" w:sz="0" w:space="0" w:color="auto"/>
        <w:right w:val="none" w:sz="0" w:space="0" w:color="auto"/>
      </w:divBdr>
    </w:div>
    <w:div w:id="99490158">
      <w:bodyDiv w:val="1"/>
      <w:marLeft w:val="0"/>
      <w:marRight w:val="0"/>
      <w:marTop w:val="0"/>
      <w:marBottom w:val="0"/>
      <w:divBdr>
        <w:top w:val="none" w:sz="0" w:space="0" w:color="auto"/>
        <w:left w:val="none" w:sz="0" w:space="0" w:color="auto"/>
        <w:bottom w:val="none" w:sz="0" w:space="0" w:color="auto"/>
        <w:right w:val="none" w:sz="0" w:space="0" w:color="auto"/>
      </w:divBdr>
    </w:div>
    <w:div w:id="99495367">
      <w:bodyDiv w:val="1"/>
      <w:marLeft w:val="0"/>
      <w:marRight w:val="0"/>
      <w:marTop w:val="0"/>
      <w:marBottom w:val="0"/>
      <w:divBdr>
        <w:top w:val="none" w:sz="0" w:space="0" w:color="auto"/>
        <w:left w:val="none" w:sz="0" w:space="0" w:color="auto"/>
        <w:bottom w:val="none" w:sz="0" w:space="0" w:color="auto"/>
        <w:right w:val="none" w:sz="0" w:space="0" w:color="auto"/>
      </w:divBdr>
    </w:div>
    <w:div w:id="99499102">
      <w:bodyDiv w:val="1"/>
      <w:marLeft w:val="0"/>
      <w:marRight w:val="0"/>
      <w:marTop w:val="0"/>
      <w:marBottom w:val="0"/>
      <w:divBdr>
        <w:top w:val="none" w:sz="0" w:space="0" w:color="auto"/>
        <w:left w:val="none" w:sz="0" w:space="0" w:color="auto"/>
        <w:bottom w:val="none" w:sz="0" w:space="0" w:color="auto"/>
        <w:right w:val="none" w:sz="0" w:space="0" w:color="auto"/>
      </w:divBdr>
    </w:div>
    <w:div w:id="99615795">
      <w:bodyDiv w:val="1"/>
      <w:marLeft w:val="0"/>
      <w:marRight w:val="0"/>
      <w:marTop w:val="0"/>
      <w:marBottom w:val="0"/>
      <w:divBdr>
        <w:top w:val="none" w:sz="0" w:space="0" w:color="auto"/>
        <w:left w:val="none" w:sz="0" w:space="0" w:color="auto"/>
        <w:bottom w:val="none" w:sz="0" w:space="0" w:color="auto"/>
        <w:right w:val="none" w:sz="0" w:space="0" w:color="auto"/>
      </w:divBdr>
    </w:div>
    <w:div w:id="99686823">
      <w:bodyDiv w:val="1"/>
      <w:marLeft w:val="0"/>
      <w:marRight w:val="0"/>
      <w:marTop w:val="0"/>
      <w:marBottom w:val="0"/>
      <w:divBdr>
        <w:top w:val="none" w:sz="0" w:space="0" w:color="auto"/>
        <w:left w:val="none" w:sz="0" w:space="0" w:color="auto"/>
        <w:bottom w:val="none" w:sz="0" w:space="0" w:color="auto"/>
        <w:right w:val="none" w:sz="0" w:space="0" w:color="auto"/>
      </w:divBdr>
    </w:div>
    <w:div w:id="99690830">
      <w:bodyDiv w:val="1"/>
      <w:marLeft w:val="0"/>
      <w:marRight w:val="0"/>
      <w:marTop w:val="0"/>
      <w:marBottom w:val="0"/>
      <w:divBdr>
        <w:top w:val="none" w:sz="0" w:space="0" w:color="auto"/>
        <w:left w:val="none" w:sz="0" w:space="0" w:color="auto"/>
        <w:bottom w:val="none" w:sz="0" w:space="0" w:color="auto"/>
        <w:right w:val="none" w:sz="0" w:space="0" w:color="auto"/>
      </w:divBdr>
    </w:div>
    <w:div w:id="99843451">
      <w:bodyDiv w:val="1"/>
      <w:marLeft w:val="0"/>
      <w:marRight w:val="0"/>
      <w:marTop w:val="0"/>
      <w:marBottom w:val="0"/>
      <w:divBdr>
        <w:top w:val="none" w:sz="0" w:space="0" w:color="auto"/>
        <w:left w:val="none" w:sz="0" w:space="0" w:color="auto"/>
        <w:bottom w:val="none" w:sz="0" w:space="0" w:color="auto"/>
        <w:right w:val="none" w:sz="0" w:space="0" w:color="auto"/>
      </w:divBdr>
    </w:div>
    <w:div w:id="99879145">
      <w:bodyDiv w:val="1"/>
      <w:marLeft w:val="0"/>
      <w:marRight w:val="0"/>
      <w:marTop w:val="0"/>
      <w:marBottom w:val="0"/>
      <w:divBdr>
        <w:top w:val="none" w:sz="0" w:space="0" w:color="auto"/>
        <w:left w:val="none" w:sz="0" w:space="0" w:color="auto"/>
        <w:bottom w:val="none" w:sz="0" w:space="0" w:color="auto"/>
        <w:right w:val="none" w:sz="0" w:space="0" w:color="auto"/>
      </w:divBdr>
    </w:div>
    <w:div w:id="100032323">
      <w:bodyDiv w:val="1"/>
      <w:marLeft w:val="0"/>
      <w:marRight w:val="0"/>
      <w:marTop w:val="0"/>
      <w:marBottom w:val="0"/>
      <w:divBdr>
        <w:top w:val="none" w:sz="0" w:space="0" w:color="auto"/>
        <w:left w:val="none" w:sz="0" w:space="0" w:color="auto"/>
        <w:bottom w:val="none" w:sz="0" w:space="0" w:color="auto"/>
        <w:right w:val="none" w:sz="0" w:space="0" w:color="auto"/>
      </w:divBdr>
    </w:div>
    <w:div w:id="100074649">
      <w:bodyDiv w:val="1"/>
      <w:marLeft w:val="0"/>
      <w:marRight w:val="0"/>
      <w:marTop w:val="0"/>
      <w:marBottom w:val="0"/>
      <w:divBdr>
        <w:top w:val="none" w:sz="0" w:space="0" w:color="auto"/>
        <w:left w:val="none" w:sz="0" w:space="0" w:color="auto"/>
        <w:bottom w:val="none" w:sz="0" w:space="0" w:color="auto"/>
        <w:right w:val="none" w:sz="0" w:space="0" w:color="auto"/>
      </w:divBdr>
    </w:div>
    <w:div w:id="100105614">
      <w:bodyDiv w:val="1"/>
      <w:marLeft w:val="0"/>
      <w:marRight w:val="0"/>
      <w:marTop w:val="0"/>
      <w:marBottom w:val="0"/>
      <w:divBdr>
        <w:top w:val="none" w:sz="0" w:space="0" w:color="auto"/>
        <w:left w:val="none" w:sz="0" w:space="0" w:color="auto"/>
        <w:bottom w:val="none" w:sz="0" w:space="0" w:color="auto"/>
        <w:right w:val="none" w:sz="0" w:space="0" w:color="auto"/>
      </w:divBdr>
    </w:div>
    <w:div w:id="100106107">
      <w:bodyDiv w:val="1"/>
      <w:marLeft w:val="0"/>
      <w:marRight w:val="0"/>
      <w:marTop w:val="0"/>
      <w:marBottom w:val="0"/>
      <w:divBdr>
        <w:top w:val="none" w:sz="0" w:space="0" w:color="auto"/>
        <w:left w:val="none" w:sz="0" w:space="0" w:color="auto"/>
        <w:bottom w:val="none" w:sz="0" w:space="0" w:color="auto"/>
        <w:right w:val="none" w:sz="0" w:space="0" w:color="auto"/>
      </w:divBdr>
    </w:div>
    <w:div w:id="100272617">
      <w:bodyDiv w:val="1"/>
      <w:marLeft w:val="0"/>
      <w:marRight w:val="0"/>
      <w:marTop w:val="0"/>
      <w:marBottom w:val="0"/>
      <w:divBdr>
        <w:top w:val="none" w:sz="0" w:space="0" w:color="auto"/>
        <w:left w:val="none" w:sz="0" w:space="0" w:color="auto"/>
        <w:bottom w:val="none" w:sz="0" w:space="0" w:color="auto"/>
        <w:right w:val="none" w:sz="0" w:space="0" w:color="auto"/>
      </w:divBdr>
    </w:div>
    <w:div w:id="100272644">
      <w:bodyDiv w:val="1"/>
      <w:marLeft w:val="0"/>
      <w:marRight w:val="0"/>
      <w:marTop w:val="0"/>
      <w:marBottom w:val="0"/>
      <w:divBdr>
        <w:top w:val="none" w:sz="0" w:space="0" w:color="auto"/>
        <w:left w:val="none" w:sz="0" w:space="0" w:color="auto"/>
        <w:bottom w:val="none" w:sz="0" w:space="0" w:color="auto"/>
        <w:right w:val="none" w:sz="0" w:space="0" w:color="auto"/>
      </w:divBdr>
    </w:div>
    <w:div w:id="100299879">
      <w:bodyDiv w:val="1"/>
      <w:marLeft w:val="0"/>
      <w:marRight w:val="0"/>
      <w:marTop w:val="0"/>
      <w:marBottom w:val="0"/>
      <w:divBdr>
        <w:top w:val="none" w:sz="0" w:space="0" w:color="auto"/>
        <w:left w:val="none" w:sz="0" w:space="0" w:color="auto"/>
        <w:bottom w:val="none" w:sz="0" w:space="0" w:color="auto"/>
        <w:right w:val="none" w:sz="0" w:space="0" w:color="auto"/>
      </w:divBdr>
    </w:div>
    <w:div w:id="100342385">
      <w:bodyDiv w:val="1"/>
      <w:marLeft w:val="0"/>
      <w:marRight w:val="0"/>
      <w:marTop w:val="0"/>
      <w:marBottom w:val="0"/>
      <w:divBdr>
        <w:top w:val="none" w:sz="0" w:space="0" w:color="auto"/>
        <w:left w:val="none" w:sz="0" w:space="0" w:color="auto"/>
        <w:bottom w:val="none" w:sz="0" w:space="0" w:color="auto"/>
        <w:right w:val="none" w:sz="0" w:space="0" w:color="auto"/>
      </w:divBdr>
    </w:div>
    <w:div w:id="100535554">
      <w:bodyDiv w:val="1"/>
      <w:marLeft w:val="0"/>
      <w:marRight w:val="0"/>
      <w:marTop w:val="0"/>
      <w:marBottom w:val="0"/>
      <w:divBdr>
        <w:top w:val="none" w:sz="0" w:space="0" w:color="auto"/>
        <w:left w:val="none" w:sz="0" w:space="0" w:color="auto"/>
        <w:bottom w:val="none" w:sz="0" w:space="0" w:color="auto"/>
        <w:right w:val="none" w:sz="0" w:space="0" w:color="auto"/>
      </w:divBdr>
    </w:div>
    <w:div w:id="100608900">
      <w:bodyDiv w:val="1"/>
      <w:marLeft w:val="0"/>
      <w:marRight w:val="0"/>
      <w:marTop w:val="0"/>
      <w:marBottom w:val="0"/>
      <w:divBdr>
        <w:top w:val="none" w:sz="0" w:space="0" w:color="auto"/>
        <w:left w:val="none" w:sz="0" w:space="0" w:color="auto"/>
        <w:bottom w:val="none" w:sz="0" w:space="0" w:color="auto"/>
        <w:right w:val="none" w:sz="0" w:space="0" w:color="auto"/>
      </w:divBdr>
    </w:div>
    <w:div w:id="100728942">
      <w:bodyDiv w:val="1"/>
      <w:marLeft w:val="0"/>
      <w:marRight w:val="0"/>
      <w:marTop w:val="0"/>
      <w:marBottom w:val="0"/>
      <w:divBdr>
        <w:top w:val="none" w:sz="0" w:space="0" w:color="auto"/>
        <w:left w:val="none" w:sz="0" w:space="0" w:color="auto"/>
        <w:bottom w:val="none" w:sz="0" w:space="0" w:color="auto"/>
        <w:right w:val="none" w:sz="0" w:space="0" w:color="auto"/>
      </w:divBdr>
    </w:div>
    <w:div w:id="100733868">
      <w:bodyDiv w:val="1"/>
      <w:marLeft w:val="0"/>
      <w:marRight w:val="0"/>
      <w:marTop w:val="0"/>
      <w:marBottom w:val="0"/>
      <w:divBdr>
        <w:top w:val="none" w:sz="0" w:space="0" w:color="auto"/>
        <w:left w:val="none" w:sz="0" w:space="0" w:color="auto"/>
        <w:bottom w:val="none" w:sz="0" w:space="0" w:color="auto"/>
        <w:right w:val="none" w:sz="0" w:space="0" w:color="auto"/>
      </w:divBdr>
    </w:div>
    <w:div w:id="100805781">
      <w:bodyDiv w:val="1"/>
      <w:marLeft w:val="0"/>
      <w:marRight w:val="0"/>
      <w:marTop w:val="0"/>
      <w:marBottom w:val="0"/>
      <w:divBdr>
        <w:top w:val="none" w:sz="0" w:space="0" w:color="auto"/>
        <w:left w:val="none" w:sz="0" w:space="0" w:color="auto"/>
        <w:bottom w:val="none" w:sz="0" w:space="0" w:color="auto"/>
        <w:right w:val="none" w:sz="0" w:space="0" w:color="auto"/>
      </w:divBdr>
    </w:div>
    <w:div w:id="100880329">
      <w:bodyDiv w:val="1"/>
      <w:marLeft w:val="0"/>
      <w:marRight w:val="0"/>
      <w:marTop w:val="0"/>
      <w:marBottom w:val="0"/>
      <w:divBdr>
        <w:top w:val="none" w:sz="0" w:space="0" w:color="auto"/>
        <w:left w:val="none" w:sz="0" w:space="0" w:color="auto"/>
        <w:bottom w:val="none" w:sz="0" w:space="0" w:color="auto"/>
        <w:right w:val="none" w:sz="0" w:space="0" w:color="auto"/>
      </w:divBdr>
    </w:div>
    <w:div w:id="100884662">
      <w:bodyDiv w:val="1"/>
      <w:marLeft w:val="0"/>
      <w:marRight w:val="0"/>
      <w:marTop w:val="0"/>
      <w:marBottom w:val="0"/>
      <w:divBdr>
        <w:top w:val="none" w:sz="0" w:space="0" w:color="auto"/>
        <w:left w:val="none" w:sz="0" w:space="0" w:color="auto"/>
        <w:bottom w:val="none" w:sz="0" w:space="0" w:color="auto"/>
        <w:right w:val="none" w:sz="0" w:space="0" w:color="auto"/>
      </w:divBdr>
    </w:div>
    <w:div w:id="100955046">
      <w:bodyDiv w:val="1"/>
      <w:marLeft w:val="0"/>
      <w:marRight w:val="0"/>
      <w:marTop w:val="0"/>
      <w:marBottom w:val="0"/>
      <w:divBdr>
        <w:top w:val="none" w:sz="0" w:space="0" w:color="auto"/>
        <w:left w:val="none" w:sz="0" w:space="0" w:color="auto"/>
        <w:bottom w:val="none" w:sz="0" w:space="0" w:color="auto"/>
        <w:right w:val="none" w:sz="0" w:space="0" w:color="auto"/>
      </w:divBdr>
    </w:div>
    <w:div w:id="100996964">
      <w:bodyDiv w:val="1"/>
      <w:marLeft w:val="0"/>
      <w:marRight w:val="0"/>
      <w:marTop w:val="0"/>
      <w:marBottom w:val="0"/>
      <w:divBdr>
        <w:top w:val="none" w:sz="0" w:space="0" w:color="auto"/>
        <w:left w:val="none" w:sz="0" w:space="0" w:color="auto"/>
        <w:bottom w:val="none" w:sz="0" w:space="0" w:color="auto"/>
        <w:right w:val="none" w:sz="0" w:space="0" w:color="auto"/>
      </w:divBdr>
    </w:div>
    <w:div w:id="100998348">
      <w:bodyDiv w:val="1"/>
      <w:marLeft w:val="0"/>
      <w:marRight w:val="0"/>
      <w:marTop w:val="0"/>
      <w:marBottom w:val="0"/>
      <w:divBdr>
        <w:top w:val="none" w:sz="0" w:space="0" w:color="auto"/>
        <w:left w:val="none" w:sz="0" w:space="0" w:color="auto"/>
        <w:bottom w:val="none" w:sz="0" w:space="0" w:color="auto"/>
        <w:right w:val="none" w:sz="0" w:space="0" w:color="auto"/>
      </w:divBdr>
    </w:div>
    <w:div w:id="100999214">
      <w:bodyDiv w:val="1"/>
      <w:marLeft w:val="0"/>
      <w:marRight w:val="0"/>
      <w:marTop w:val="0"/>
      <w:marBottom w:val="0"/>
      <w:divBdr>
        <w:top w:val="none" w:sz="0" w:space="0" w:color="auto"/>
        <w:left w:val="none" w:sz="0" w:space="0" w:color="auto"/>
        <w:bottom w:val="none" w:sz="0" w:space="0" w:color="auto"/>
        <w:right w:val="none" w:sz="0" w:space="0" w:color="auto"/>
      </w:divBdr>
    </w:div>
    <w:div w:id="101076225">
      <w:bodyDiv w:val="1"/>
      <w:marLeft w:val="0"/>
      <w:marRight w:val="0"/>
      <w:marTop w:val="0"/>
      <w:marBottom w:val="0"/>
      <w:divBdr>
        <w:top w:val="none" w:sz="0" w:space="0" w:color="auto"/>
        <w:left w:val="none" w:sz="0" w:space="0" w:color="auto"/>
        <w:bottom w:val="none" w:sz="0" w:space="0" w:color="auto"/>
        <w:right w:val="none" w:sz="0" w:space="0" w:color="auto"/>
      </w:divBdr>
    </w:div>
    <w:div w:id="101077573">
      <w:bodyDiv w:val="1"/>
      <w:marLeft w:val="0"/>
      <w:marRight w:val="0"/>
      <w:marTop w:val="0"/>
      <w:marBottom w:val="0"/>
      <w:divBdr>
        <w:top w:val="none" w:sz="0" w:space="0" w:color="auto"/>
        <w:left w:val="none" w:sz="0" w:space="0" w:color="auto"/>
        <w:bottom w:val="none" w:sz="0" w:space="0" w:color="auto"/>
        <w:right w:val="none" w:sz="0" w:space="0" w:color="auto"/>
      </w:divBdr>
    </w:div>
    <w:div w:id="101268367">
      <w:bodyDiv w:val="1"/>
      <w:marLeft w:val="0"/>
      <w:marRight w:val="0"/>
      <w:marTop w:val="0"/>
      <w:marBottom w:val="0"/>
      <w:divBdr>
        <w:top w:val="none" w:sz="0" w:space="0" w:color="auto"/>
        <w:left w:val="none" w:sz="0" w:space="0" w:color="auto"/>
        <w:bottom w:val="none" w:sz="0" w:space="0" w:color="auto"/>
        <w:right w:val="none" w:sz="0" w:space="0" w:color="auto"/>
      </w:divBdr>
    </w:div>
    <w:div w:id="101338562">
      <w:bodyDiv w:val="1"/>
      <w:marLeft w:val="0"/>
      <w:marRight w:val="0"/>
      <w:marTop w:val="0"/>
      <w:marBottom w:val="0"/>
      <w:divBdr>
        <w:top w:val="none" w:sz="0" w:space="0" w:color="auto"/>
        <w:left w:val="none" w:sz="0" w:space="0" w:color="auto"/>
        <w:bottom w:val="none" w:sz="0" w:space="0" w:color="auto"/>
        <w:right w:val="none" w:sz="0" w:space="0" w:color="auto"/>
      </w:divBdr>
    </w:div>
    <w:div w:id="101342016">
      <w:bodyDiv w:val="1"/>
      <w:marLeft w:val="0"/>
      <w:marRight w:val="0"/>
      <w:marTop w:val="0"/>
      <w:marBottom w:val="0"/>
      <w:divBdr>
        <w:top w:val="none" w:sz="0" w:space="0" w:color="auto"/>
        <w:left w:val="none" w:sz="0" w:space="0" w:color="auto"/>
        <w:bottom w:val="none" w:sz="0" w:space="0" w:color="auto"/>
        <w:right w:val="none" w:sz="0" w:space="0" w:color="auto"/>
      </w:divBdr>
    </w:div>
    <w:div w:id="101416941">
      <w:bodyDiv w:val="1"/>
      <w:marLeft w:val="0"/>
      <w:marRight w:val="0"/>
      <w:marTop w:val="0"/>
      <w:marBottom w:val="0"/>
      <w:divBdr>
        <w:top w:val="none" w:sz="0" w:space="0" w:color="auto"/>
        <w:left w:val="none" w:sz="0" w:space="0" w:color="auto"/>
        <w:bottom w:val="none" w:sz="0" w:space="0" w:color="auto"/>
        <w:right w:val="none" w:sz="0" w:space="0" w:color="auto"/>
      </w:divBdr>
    </w:div>
    <w:div w:id="101463103">
      <w:bodyDiv w:val="1"/>
      <w:marLeft w:val="0"/>
      <w:marRight w:val="0"/>
      <w:marTop w:val="0"/>
      <w:marBottom w:val="0"/>
      <w:divBdr>
        <w:top w:val="none" w:sz="0" w:space="0" w:color="auto"/>
        <w:left w:val="none" w:sz="0" w:space="0" w:color="auto"/>
        <w:bottom w:val="none" w:sz="0" w:space="0" w:color="auto"/>
        <w:right w:val="none" w:sz="0" w:space="0" w:color="auto"/>
      </w:divBdr>
    </w:div>
    <w:div w:id="101534485">
      <w:bodyDiv w:val="1"/>
      <w:marLeft w:val="0"/>
      <w:marRight w:val="0"/>
      <w:marTop w:val="0"/>
      <w:marBottom w:val="0"/>
      <w:divBdr>
        <w:top w:val="none" w:sz="0" w:space="0" w:color="auto"/>
        <w:left w:val="none" w:sz="0" w:space="0" w:color="auto"/>
        <w:bottom w:val="none" w:sz="0" w:space="0" w:color="auto"/>
        <w:right w:val="none" w:sz="0" w:space="0" w:color="auto"/>
      </w:divBdr>
    </w:div>
    <w:div w:id="101535425">
      <w:bodyDiv w:val="1"/>
      <w:marLeft w:val="0"/>
      <w:marRight w:val="0"/>
      <w:marTop w:val="0"/>
      <w:marBottom w:val="0"/>
      <w:divBdr>
        <w:top w:val="none" w:sz="0" w:space="0" w:color="auto"/>
        <w:left w:val="none" w:sz="0" w:space="0" w:color="auto"/>
        <w:bottom w:val="none" w:sz="0" w:space="0" w:color="auto"/>
        <w:right w:val="none" w:sz="0" w:space="0" w:color="auto"/>
      </w:divBdr>
    </w:div>
    <w:div w:id="101650690">
      <w:bodyDiv w:val="1"/>
      <w:marLeft w:val="0"/>
      <w:marRight w:val="0"/>
      <w:marTop w:val="0"/>
      <w:marBottom w:val="0"/>
      <w:divBdr>
        <w:top w:val="none" w:sz="0" w:space="0" w:color="auto"/>
        <w:left w:val="none" w:sz="0" w:space="0" w:color="auto"/>
        <w:bottom w:val="none" w:sz="0" w:space="0" w:color="auto"/>
        <w:right w:val="none" w:sz="0" w:space="0" w:color="auto"/>
      </w:divBdr>
    </w:div>
    <w:div w:id="101654821">
      <w:bodyDiv w:val="1"/>
      <w:marLeft w:val="0"/>
      <w:marRight w:val="0"/>
      <w:marTop w:val="0"/>
      <w:marBottom w:val="0"/>
      <w:divBdr>
        <w:top w:val="none" w:sz="0" w:space="0" w:color="auto"/>
        <w:left w:val="none" w:sz="0" w:space="0" w:color="auto"/>
        <w:bottom w:val="none" w:sz="0" w:space="0" w:color="auto"/>
        <w:right w:val="none" w:sz="0" w:space="0" w:color="auto"/>
      </w:divBdr>
    </w:div>
    <w:div w:id="101725005">
      <w:bodyDiv w:val="1"/>
      <w:marLeft w:val="0"/>
      <w:marRight w:val="0"/>
      <w:marTop w:val="0"/>
      <w:marBottom w:val="0"/>
      <w:divBdr>
        <w:top w:val="none" w:sz="0" w:space="0" w:color="auto"/>
        <w:left w:val="none" w:sz="0" w:space="0" w:color="auto"/>
        <w:bottom w:val="none" w:sz="0" w:space="0" w:color="auto"/>
        <w:right w:val="none" w:sz="0" w:space="0" w:color="auto"/>
      </w:divBdr>
    </w:div>
    <w:div w:id="101729264">
      <w:bodyDiv w:val="1"/>
      <w:marLeft w:val="0"/>
      <w:marRight w:val="0"/>
      <w:marTop w:val="0"/>
      <w:marBottom w:val="0"/>
      <w:divBdr>
        <w:top w:val="none" w:sz="0" w:space="0" w:color="auto"/>
        <w:left w:val="none" w:sz="0" w:space="0" w:color="auto"/>
        <w:bottom w:val="none" w:sz="0" w:space="0" w:color="auto"/>
        <w:right w:val="none" w:sz="0" w:space="0" w:color="auto"/>
      </w:divBdr>
    </w:div>
    <w:div w:id="101801766">
      <w:bodyDiv w:val="1"/>
      <w:marLeft w:val="0"/>
      <w:marRight w:val="0"/>
      <w:marTop w:val="0"/>
      <w:marBottom w:val="0"/>
      <w:divBdr>
        <w:top w:val="none" w:sz="0" w:space="0" w:color="auto"/>
        <w:left w:val="none" w:sz="0" w:space="0" w:color="auto"/>
        <w:bottom w:val="none" w:sz="0" w:space="0" w:color="auto"/>
        <w:right w:val="none" w:sz="0" w:space="0" w:color="auto"/>
      </w:divBdr>
    </w:div>
    <w:div w:id="101850193">
      <w:bodyDiv w:val="1"/>
      <w:marLeft w:val="0"/>
      <w:marRight w:val="0"/>
      <w:marTop w:val="0"/>
      <w:marBottom w:val="0"/>
      <w:divBdr>
        <w:top w:val="none" w:sz="0" w:space="0" w:color="auto"/>
        <w:left w:val="none" w:sz="0" w:space="0" w:color="auto"/>
        <w:bottom w:val="none" w:sz="0" w:space="0" w:color="auto"/>
        <w:right w:val="none" w:sz="0" w:space="0" w:color="auto"/>
      </w:divBdr>
    </w:div>
    <w:div w:id="101996797">
      <w:bodyDiv w:val="1"/>
      <w:marLeft w:val="0"/>
      <w:marRight w:val="0"/>
      <w:marTop w:val="0"/>
      <w:marBottom w:val="0"/>
      <w:divBdr>
        <w:top w:val="none" w:sz="0" w:space="0" w:color="auto"/>
        <w:left w:val="none" w:sz="0" w:space="0" w:color="auto"/>
        <w:bottom w:val="none" w:sz="0" w:space="0" w:color="auto"/>
        <w:right w:val="none" w:sz="0" w:space="0" w:color="auto"/>
      </w:divBdr>
    </w:div>
    <w:div w:id="102191210">
      <w:bodyDiv w:val="1"/>
      <w:marLeft w:val="0"/>
      <w:marRight w:val="0"/>
      <w:marTop w:val="0"/>
      <w:marBottom w:val="0"/>
      <w:divBdr>
        <w:top w:val="none" w:sz="0" w:space="0" w:color="auto"/>
        <w:left w:val="none" w:sz="0" w:space="0" w:color="auto"/>
        <w:bottom w:val="none" w:sz="0" w:space="0" w:color="auto"/>
        <w:right w:val="none" w:sz="0" w:space="0" w:color="auto"/>
      </w:divBdr>
    </w:div>
    <w:div w:id="102383328">
      <w:bodyDiv w:val="1"/>
      <w:marLeft w:val="0"/>
      <w:marRight w:val="0"/>
      <w:marTop w:val="0"/>
      <w:marBottom w:val="0"/>
      <w:divBdr>
        <w:top w:val="none" w:sz="0" w:space="0" w:color="auto"/>
        <w:left w:val="none" w:sz="0" w:space="0" w:color="auto"/>
        <w:bottom w:val="none" w:sz="0" w:space="0" w:color="auto"/>
        <w:right w:val="none" w:sz="0" w:space="0" w:color="auto"/>
      </w:divBdr>
    </w:div>
    <w:div w:id="102389235">
      <w:bodyDiv w:val="1"/>
      <w:marLeft w:val="0"/>
      <w:marRight w:val="0"/>
      <w:marTop w:val="0"/>
      <w:marBottom w:val="0"/>
      <w:divBdr>
        <w:top w:val="none" w:sz="0" w:space="0" w:color="auto"/>
        <w:left w:val="none" w:sz="0" w:space="0" w:color="auto"/>
        <w:bottom w:val="none" w:sz="0" w:space="0" w:color="auto"/>
        <w:right w:val="none" w:sz="0" w:space="0" w:color="auto"/>
      </w:divBdr>
    </w:div>
    <w:div w:id="102460970">
      <w:bodyDiv w:val="1"/>
      <w:marLeft w:val="0"/>
      <w:marRight w:val="0"/>
      <w:marTop w:val="0"/>
      <w:marBottom w:val="0"/>
      <w:divBdr>
        <w:top w:val="none" w:sz="0" w:space="0" w:color="auto"/>
        <w:left w:val="none" w:sz="0" w:space="0" w:color="auto"/>
        <w:bottom w:val="none" w:sz="0" w:space="0" w:color="auto"/>
        <w:right w:val="none" w:sz="0" w:space="0" w:color="auto"/>
      </w:divBdr>
    </w:div>
    <w:div w:id="102581941">
      <w:bodyDiv w:val="1"/>
      <w:marLeft w:val="0"/>
      <w:marRight w:val="0"/>
      <w:marTop w:val="0"/>
      <w:marBottom w:val="0"/>
      <w:divBdr>
        <w:top w:val="none" w:sz="0" w:space="0" w:color="auto"/>
        <w:left w:val="none" w:sz="0" w:space="0" w:color="auto"/>
        <w:bottom w:val="none" w:sz="0" w:space="0" w:color="auto"/>
        <w:right w:val="none" w:sz="0" w:space="0" w:color="auto"/>
      </w:divBdr>
    </w:div>
    <w:div w:id="102650191">
      <w:bodyDiv w:val="1"/>
      <w:marLeft w:val="0"/>
      <w:marRight w:val="0"/>
      <w:marTop w:val="0"/>
      <w:marBottom w:val="0"/>
      <w:divBdr>
        <w:top w:val="none" w:sz="0" w:space="0" w:color="auto"/>
        <w:left w:val="none" w:sz="0" w:space="0" w:color="auto"/>
        <w:bottom w:val="none" w:sz="0" w:space="0" w:color="auto"/>
        <w:right w:val="none" w:sz="0" w:space="0" w:color="auto"/>
      </w:divBdr>
    </w:div>
    <w:div w:id="102652461">
      <w:bodyDiv w:val="1"/>
      <w:marLeft w:val="0"/>
      <w:marRight w:val="0"/>
      <w:marTop w:val="0"/>
      <w:marBottom w:val="0"/>
      <w:divBdr>
        <w:top w:val="none" w:sz="0" w:space="0" w:color="auto"/>
        <w:left w:val="none" w:sz="0" w:space="0" w:color="auto"/>
        <w:bottom w:val="none" w:sz="0" w:space="0" w:color="auto"/>
        <w:right w:val="none" w:sz="0" w:space="0" w:color="auto"/>
      </w:divBdr>
    </w:div>
    <w:div w:id="102845367">
      <w:bodyDiv w:val="1"/>
      <w:marLeft w:val="0"/>
      <w:marRight w:val="0"/>
      <w:marTop w:val="0"/>
      <w:marBottom w:val="0"/>
      <w:divBdr>
        <w:top w:val="none" w:sz="0" w:space="0" w:color="auto"/>
        <w:left w:val="none" w:sz="0" w:space="0" w:color="auto"/>
        <w:bottom w:val="none" w:sz="0" w:space="0" w:color="auto"/>
        <w:right w:val="none" w:sz="0" w:space="0" w:color="auto"/>
      </w:divBdr>
    </w:div>
    <w:div w:id="102848915">
      <w:bodyDiv w:val="1"/>
      <w:marLeft w:val="0"/>
      <w:marRight w:val="0"/>
      <w:marTop w:val="0"/>
      <w:marBottom w:val="0"/>
      <w:divBdr>
        <w:top w:val="none" w:sz="0" w:space="0" w:color="auto"/>
        <w:left w:val="none" w:sz="0" w:space="0" w:color="auto"/>
        <w:bottom w:val="none" w:sz="0" w:space="0" w:color="auto"/>
        <w:right w:val="none" w:sz="0" w:space="0" w:color="auto"/>
      </w:divBdr>
    </w:div>
    <w:div w:id="102849087">
      <w:bodyDiv w:val="1"/>
      <w:marLeft w:val="0"/>
      <w:marRight w:val="0"/>
      <w:marTop w:val="0"/>
      <w:marBottom w:val="0"/>
      <w:divBdr>
        <w:top w:val="none" w:sz="0" w:space="0" w:color="auto"/>
        <w:left w:val="none" w:sz="0" w:space="0" w:color="auto"/>
        <w:bottom w:val="none" w:sz="0" w:space="0" w:color="auto"/>
        <w:right w:val="none" w:sz="0" w:space="0" w:color="auto"/>
      </w:divBdr>
    </w:div>
    <w:div w:id="103041851">
      <w:bodyDiv w:val="1"/>
      <w:marLeft w:val="0"/>
      <w:marRight w:val="0"/>
      <w:marTop w:val="0"/>
      <w:marBottom w:val="0"/>
      <w:divBdr>
        <w:top w:val="none" w:sz="0" w:space="0" w:color="auto"/>
        <w:left w:val="none" w:sz="0" w:space="0" w:color="auto"/>
        <w:bottom w:val="none" w:sz="0" w:space="0" w:color="auto"/>
        <w:right w:val="none" w:sz="0" w:space="0" w:color="auto"/>
      </w:divBdr>
    </w:div>
    <w:div w:id="103161039">
      <w:bodyDiv w:val="1"/>
      <w:marLeft w:val="0"/>
      <w:marRight w:val="0"/>
      <w:marTop w:val="0"/>
      <w:marBottom w:val="0"/>
      <w:divBdr>
        <w:top w:val="none" w:sz="0" w:space="0" w:color="auto"/>
        <w:left w:val="none" w:sz="0" w:space="0" w:color="auto"/>
        <w:bottom w:val="none" w:sz="0" w:space="0" w:color="auto"/>
        <w:right w:val="none" w:sz="0" w:space="0" w:color="auto"/>
      </w:divBdr>
    </w:div>
    <w:div w:id="103547004">
      <w:bodyDiv w:val="1"/>
      <w:marLeft w:val="0"/>
      <w:marRight w:val="0"/>
      <w:marTop w:val="0"/>
      <w:marBottom w:val="0"/>
      <w:divBdr>
        <w:top w:val="none" w:sz="0" w:space="0" w:color="auto"/>
        <w:left w:val="none" w:sz="0" w:space="0" w:color="auto"/>
        <w:bottom w:val="none" w:sz="0" w:space="0" w:color="auto"/>
        <w:right w:val="none" w:sz="0" w:space="0" w:color="auto"/>
      </w:divBdr>
    </w:div>
    <w:div w:id="103549193">
      <w:bodyDiv w:val="1"/>
      <w:marLeft w:val="0"/>
      <w:marRight w:val="0"/>
      <w:marTop w:val="0"/>
      <w:marBottom w:val="0"/>
      <w:divBdr>
        <w:top w:val="none" w:sz="0" w:space="0" w:color="auto"/>
        <w:left w:val="none" w:sz="0" w:space="0" w:color="auto"/>
        <w:bottom w:val="none" w:sz="0" w:space="0" w:color="auto"/>
        <w:right w:val="none" w:sz="0" w:space="0" w:color="auto"/>
      </w:divBdr>
    </w:div>
    <w:div w:id="103573040">
      <w:bodyDiv w:val="1"/>
      <w:marLeft w:val="0"/>
      <w:marRight w:val="0"/>
      <w:marTop w:val="0"/>
      <w:marBottom w:val="0"/>
      <w:divBdr>
        <w:top w:val="none" w:sz="0" w:space="0" w:color="auto"/>
        <w:left w:val="none" w:sz="0" w:space="0" w:color="auto"/>
        <w:bottom w:val="none" w:sz="0" w:space="0" w:color="auto"/>
        <w:right w:val="none" w:sz="0" w:space="0" w:color="auto"/>
      </w:divBdr>
    </w:div>
    <w:div w:id="103616171">
      <w:bodyDiv w:val="1"/>
      <w:marLeft w:val="0"/>
      <w:marRight w:val="0"/>
      <w:marTop w:val="0"/>
      <w:marBottom w:val="0"/>
      <w:divBdr>
        <w:top w:val="none" w:sz="0" w:space="0" w:color="auto"/>
        <w:left w:val="none" w:sz="0" w:space="0" w:color="auto"/>
        <w:bottom w:val="none" w:sz="0" w:space="0" w:color="auto"/>
        <w:right w:val="none" w:sz="0" w:space="0" w:color="auto"/>
      </w:divBdr>
    </w:div>
    <w:div w:id="103617609">
      <w:bodyDiv w:val="1"/>
      <w:marLeft w:val="0"/>
      <w:marRight w:val="0"/>
      <w:marTop w:val="0"/>
      <w:marBottom w:val="0"/>
      <w:divBdr>
        <w:top w:val="none" w:sz="0" w:space="0" w:color="auto"/>
        <w:left w:val="none" w:sz="0" w:space="0" w:color="auto"/>
        <w:bottom w:val="none" w:sz="0" w:space="0" w:color="auto"/>
        <w:right w:val="none" w:sz="0" w:space="0" w:color="auto"/>
      </w:divBdr>
    </w:div>
    <w:div w:id="103618123">
      <w:bodyDiv w:val="1"/>
      <w:marLeft w:val="0"/>
      <w:marRight w:val="0"/>
      <w:marTop w:val="0"/>
      <w:marBottom w:val="0"/>
      <w:divBdr>
        <w:top w:val="none" w:sz="0" w:space="0" w:color="auto"/>
        <w:left w:val="none" w:sz="0" w:space="0" w:color="auto"/>
        <w:bottom w:val="none" w:sz="0" w:space="0" w:color="auto"/>
        <w:right w:val="none" w:sz="0" w:space="0" w:color="auto"/>
      </w:divBdr>
    </w:div>
    <w:div w:id="103691926">
      <w:bodyDiv w:val="1"/>
      <w:marLeft w:val="0"/>
      <w:marRight w:val="0"/>
      <w:marTop w:val="0"/>
      <w:marBottom w:val="0"/>
      <w:divBdr>
        <w:top w:val="none" w:sz="0" w:space="0" w:color="auto"/>
        <w:left w:val="none" w:sz="0" w:space="0" w:color="auto"/>
        <w:bottom w:val="none" w:sz="0" w:space="0" w:color="auto"/>
        <w:right w:val="none" w:sz="0" w:space="0" w:color="auto"/>
      </w:divBdr>
    </w:div>
    <w:div w:id="103766590">
      <w:bodyDiv w:val="1"/>
      <w:marLeft w:val="0"/>
      <w:marRight w:val="0"/>
      <w:marTop w:val="0"/>
      <w:marBottom w:val="0"/>
      <w:divBdr>
        <w:top w:val="none" w:sz="0" w:space="0" w:color="auto"/>
        <w:left w:val="none" w:sz="0" w:space="0" w:color="auto"/>
        <w:bottom w:val="none" w:sz="0" w:space="0" w:color="auto"/>
        <w:right w:val="none" w:sz="0" w:space="0" w:color="auto"/>
      </w:divBdr>
    </w:div>
    <w:div w:id="103885583">
      <w:bodyDiv w:val="1"/>
      <w:marLeft w:val="0"/>
      <w:marRight w:val="0"/>
      <w:marTop w:val="0"/>
      <w:marBottom w:val="0"/>
      <w:divBdr>
        <w:top w:val="none" w:sz="0" w:space="0" w:color="auto"/>
        <w:left w:val="none" w:sz="0" w:space="0" w:color="auto"/>
        <w:bottom w:val="none" w:sz="0" w:space="0" w:color="auto"/>
        <w:right w:val="none" w:sz="0" w:space="0" w:color="auto"/>
      </w:divBdr>
    </w:div>
    <w:div w:id="103890055">
      <w:bodyDiv w:val="1"/>
      <w:marLeft w:val="0"/>
      <w:marRight w:val="0"/>
      <w:marTop w:val="0"/>
      <w:marBottom w:val="0"/>
      <w:divBdr>
        <w:top w:val="none" w:sz="0" w:space="0" w:color="auto"/>
        <w:left w:val="none" w:sz="0" w:space="0" w:color="auto"/>
        <w:bottom w:val="none" w:sz="0" w:space="0" w:color="auto"/>
        <w:right w:val="none" w:sz="0" w:space="0" w:color="auto"/>
      </w:divBdr>
    </w:div>
    <w:div w:id="104272618">
      <w:bodyDiv w:val="1"/>
      <w:marLeft w:val="0"/>
      <w:marRight w:val="0"/>
      <w:marTop w:val="0"/>
      <w:marBottom w:val="0"/>
      <w:divBdr>
        <w:top w:val="none" w:sz="0" w:space="0" w:color="auto"/>
        <w:left w:val="none" w:sz="0" w:space="0" w:color="auto"/>
        <w:bottom w:val="none" w:sz="0" w:space="0" w:color="auto"/>
        <w:right w:val="none" w:sz="0" w:space="0" w:color="auto"/>
      </w:divBdr>
    </w:div>
    <w:div w:id="104272648">
      <w:bodyDiv w:val="1"/>
      <w:marLeft w:val="0"/>
      <w:marRight w:val="0"/>
      <w:marTop w:val="0"/>
      <w:marBottom w:val="0"/>
      <w:divBdr>
        <w:top w:val="none" w:sz="0" w:space="0" w:color="auto"/>
        <w:left w:val="none" w:sz="0" w:space="0" w:color="auto"/>
        <w:bottom w:val="none" w:sz="0" w:space="0" w:color="auto"/>
        <w:right w:val="none" w:sz="0" w:space="0" w:color="auto"/>
      </w:divBdr>
    </w:div>
    <w:div w:id="104348259">
      <w:bodyDiv w:val="1"/>
      <w:marLeft w:val="0"/>
      <w:marRight w:val="0"/>
      <w:marTop w:val="0"/>
      <w:marBottom w:val="0"/>
      <w:divBdr>
        <w:top w:val="none" w:sz="0" w:space="0" w:color="auto"/>
        <w:left w:val="none" w:sz="0" w:space="0" w:color="auto"/>
        <w:bottom w:val="none" w:sz="0" w:space="0" w:color="auto"/>
        <w:right w:val="none" w:sz="0" w:space="0" w:color="auto"/>
      </w:divBdr>
    </w:div>
    <w:div w:id="104352546">
      <w:bodyDiv w:val="1"/>
      <w:marLeft w:val="0"/>
      <w:marRight w:val="0"/>
      <w:marTop w:val="0"/>
      <w:marBottom w:val="0"/>
      <w:divBdr>
        <w:top w:val="none" w:sz="0" w:space="0" w:color="auto"/>
        <w:left w:val="none" w:sz="0" w:space="0" w:color="auto"/>
        <w:bottom w:val="none" w:sz="0" w:space="0" w:color="auto"/>
        <w:right w:val="none" w:sz="0" w:space="0" w:color="auto"/>
      </w:divBdr>
    </w:div>
    <w:div w:id="104420993">
      <w:bodyDiv w:val="1"/>
      <w:marLeft w:val="0"/>
      <w:marRight w:val="0"/>
      <w:marTop w:val="0"/>
      <w:marBottom w:val="0"/>
      <w:divBdr>
        <w:top w:val="none" w:sz="0" w:space="0" w:color="auto"/>
        <w:left w:val="none" w:sz="0" w:space="0" w:color="auto"/>
        <w:bottom w:val="none" w:sz="0" w:space="0" w:color="auto"/>
        <w:right w:val="none" w:sz="0" w:space="0" w:color="auto"/>
      </w:divBdr>
    </w:div>
    <w:div w:id="104469770">
      <w:bodyDiv w:val="1"/>
      <w:marLeft w:val="0"/>
      <w:marRight w:val="0"/>
      <w:marTop w:val="0"/>
      <w:marBottom w:val="0"/>
      <w:divBdr>
        <w:top w:val="none" w:sz="0" w:space="0" w:color="auto"/>
        <w:left w:val="none" w:sz="0" w:space="0" w:color="auto"/>
        <w:bottom w:val="none" w:sz="0" w:space="0" w:color="auto"/>
        <w:right w:val="none" w:sz="0" w:space="0" w:color="auto"/>
      </w:divBdr>
    </w:div>
    <w:div w:id="104541897">
      <w:bodyDiv w:val="1"/>
      <w:marLeft w:val="0"/>
      <w:marRight w:val="0"/>
      <w:marTop w:val="0"/>
      <w:marBottom w:val="0"/>
      <w:divBdr>
        <w:top w:val="none" w:sz="0" w:space="0" w:color="auto"/>
        <w:left w:val="none" w:sz="0" w:space="0" w:color="auto"/>
        <w:bottom w:val="none" w:sz="0" w:space="0" w:color="auto"/>
        <w:right w:val="none" w:sz="0" w:space="0" w:color="auto"/>
      </w:divBdr>
    </w:div>
    <w:div w:id="104547212">
      <w:bodyDiv w:val="1"/>
      <w:marLeft w:val="0"/>
      <w:marRight w:val="0"/>
      <w:marTop w:val="0"/>
      <w:marBottom w:val="0"/>
      <w:divBdr>
        <w:top w:val="none" w:sz="0" w:space="0" w:color="auto"/>
        <w:left w:val="none" w:sz="0" w:space="0" w:color="auto"/>
        <w:bottom w:val="none" w:sz="0" w:space="0" w:color="auto"/>
        <w:right w:val="none" w:sz="0" w:space="0" w:color="auto"/>
      </w:divBdr>
    </w:div>
    <w:div w:id="104617465">
      <w:bodyDiv w:val="1"/>
      <w:marLeft w:val="0"/>
      <w:marRight w:val="0"/>
      <w:marTop w:val="0"/>
      <w:marBottom w:val="0"/>
      <w:divBdr>
        <w:top w:val="none" w:sz="0" w:space="0" w:color="auto"/>
        <w:left w:val="none" w:sz="0" w:space="0" w:color="auto"/>
        <w:bottom w:val="none" w:sz="0" w:space="0" w:color="auto"/>
        <w:right w:val="none" w:sz="0" w:space="0" w:color="auto"/>
      </w:divBdr>
    </w:div>
    <w:div w:id="104619778">
      <w:bodyDiv w:val="1"/>
      <w:marLeft w:val="0"/>
      <w:marRight w:val="0"/>
      <w:marTop w:val="0"/>
      <w:marBottom w:val="0"/>
      <w:divBdr>
        <w:top w:val="none" w:sz="0" w:space="0" w:color="auto"/>
        <w:left w:val="none" w:sz="0" w:space="0" w:color="auto"/>
        <w:bottom w:val="none" w:sz="0" w:space="0" w:color="auto"/>
        <w:right w:val="none" w:sz="0" w:space="0" w:color="auto"/>
      </w:divBdr>
    </w:div>
    <w:div w:id="104663863">
      <w:bodyDiv w:val="1"/>
      <w:marLeft w:val="0"/>
      <w:marRight w:val="0"/>
      <w:marTop w:val="0"/>
      <w:marBottom w:val="0"/>
      <w:divBdr>
        <w:top w:val="none" w:sz="0" w:space="0" w:color="auto"/>
        <w:left w:val="none" w:sz="0" w:space="0" w:color="auto"/>
        <w:bottom w:val="none" w:sz="0" w:space="0" w:color="auto"/>
        <w:right w:val="none" w:sz="0" w:space="0" w:color="auto"/>
      </w:divBdr>
    </w:div>
    <w:div w:id="104733979">
      <w:bodyDiv w:val="1"/>
      <w:marLeft w:val="0"/>
      <w:marRight w:val="0"/>
      <w:marTop w:val="0"/>
      <w:marBottom w:val="0"/>
      <w:divBdr>
        <w:top w:val="none" w:sz="0" w:space="0" w:color="auto"/>
        <w:left w:val="none" w:sz="0" w:space="0" w:color="auto"/>
        <w:bottom w:val="none" w:sz="0" w:space="0" w:color="auto"/>
        <w:right w:val="none" w:sz="0" w:space="0" w:color="auto"/>
      </w:divBdr>
    </w:div>
    <w:div w:id="104734339">
      <w:bodyDiv w:val="1"/>
      <w:marLeft w:val="0"/>
      <w:marRight w:val="0"/>
      <w:marTop w:val="0"/>
      <w:marBottom w:val="0"/>
      <w:divBdr>
        <w:top w:val="none" w:sz="0" w:space="0" w:color="auto"/>
        <w:left w:val="none" w:sz="0" w:space="0" w:color="auto"/>
        <w:bottom w:val="none" w:sz="0" w:space="0" w:color="auto"/>
        <w:right w:val="none" w:sz="0" w:space="0" w:color="auto"/>
      </w:divBdr>
    </w:div>
    <w:div w:id="104738627">
      <w:bodyDiv w:val="1"/>
      <w:marLeft w:val="0"/>
      <w:marRight w:val="0"/>
      <w:marTop w:val="0"/>
      <w:marBottom w:val="0"/>
      <w:divBdr>
        <w:top w:val="none" w:sz="0" w:space="0" w:color="auto"/>
        <w:left w:val="none" w:sz="0" w:space="0" w:color="auto"/>
        <w:bottom w:val="none" w:sz="0" w:space="0" w:color="auto"/>
        <w:right w:val="none" w:sz="0" w:space="0" w:color="auto"/>
      </w:divBdr>
    </w:div>
    <w:div w:id="104811510">
      <w:bodyDiv w:val="1"/>
      <w:marLeft w:val="0"/>
      <w:marRight w:val="0"/>
      <w:marTop w:val="0"/>
      <w:marBottom w:val="0"/>
      <w:divBdr>
        <w:top w:val="none" w:sz="0" w:space="0" w:color="auto"/>
        <w:left w:val="none" w:sz="0" w:space="0" w:color="auto"/>
        <w:bottom w:val="none" w:sz="0" w:space="0" w:color="auto"/>
        <w:right w:val="none" w:sz="0" w:space="0" w:color="auto"/>
      </w:divBdr>
    </w:div>
    <w:div w:id="105003717">
      <w:bodyDiv w:val="1"/>
      <w:marLeft w:val="0"/>
      <w:marRight w:val="0"/>
      <w:marTop w:val="0"/>
      <w:marBottom w:val="0"/>
      <w:divBdr>
        <w:top w:val="none" w:sz="0" w:space="0" w:color="auto"/>
        <w:left w:val="none" w:sz="0" w:space="0" w:color="auto"/>
        <w:bottom w:val="none" w:sz="0" w:space="0" w:color="auto"/>
        <w:right w:val="none" w:sz="0" w:space="0" w:color="auto"/>
      </w:divBdr>
    </w:div>
    <w:div w:id="105009585">
      <w:bodyDiv w:val="1"/>
      <w:marLeft w:val="0"/>
      <w:marRight w:val="0"/>
      <w:marTop w:val="0"/>
      <w:marBottom w:val="0"/>
      <w:divBdr>
        <w:top w:val="none" w:sz="0" w:space="0" w:color="auto"/>
        <w:left w:val="none" w:sz="0" w:space="0" w:color="auto"/>
        <w:bottom w:val="none" w:sz="0" w:space="0" w:color="auto"/>
        <w:right w:val="none" w:sz="0" w:space="0" w:color="auto"/>
      </w:divBdr>
    </w:div>
    <w:div w:id="105197713">
      <w:bodyDiv w:val="1"/>
      <w:marLeft w:val="0"/>
      <w:marRight w:val="0"/>
      <w:marTop w:val="0"/>
      <w:marBottom w:val="0"/>
      <w:divBdr>
        <w:top w:val="none" w:sz="0" w:space="0" w:color="auto"/>
        <w:left w:val="none" w:sz="0" w:space="0" w:color="auto"/>
        <w:bottom w:val="none" w:sz="0" w:space="0" w:color="auto"/>
        <w:right w:val="none" w:sz="0" w:space="0" w:color="auto"/>
      </w:divBdr>
    </w:div>
    <w:div w:id="105321001">
      <w:bodyDiv w:val="1"/>
      <w:marLeft w:val="0"/>
      <w:marRight w:val="0"/>
      <w:marTop w:val="0"/>
      <w:marBottom w:val="0"/>
      <w:divBdr>
        <w:top w:val="none" w:sz="0" w:space="0" w:color="auto"/>
        <w:left w:val="none" w:sz="0" w:space="0" w:color="auto"/>
        <w:bottom w:val="none" w:sz="0" w:space="0" w:color="auto"/>
        <w:right w:val="none" w:sz="0" w:space="0" w:color="auto"/>
      </w:divBdr>
    </w:div>
    <w:div w:id="105391609">
      <w:bodyDiv w:val="1"/>
      <w:marLeft w:val="0"/>
      <w:marRight w:val="0"/>
      <w:marTop w:val="0"/>
      <w:marBottom w:val="0"/>
      <w:divBdr>
        <w:top w:val="none" w:sz="0" w:space="0" w:color="auto"/>
        <w:left w:val="none" w:sz="0" w:space="0" w:color="auto"/>
        <w:bottom w:val="none" w:sz="0" w:space="0" w:color="auto"/>
        <w:right w:val="none" w:sz="0" w:space="0" w:color="auto"/>
      </w:divBdr>
    </w:div>
    <w:div w:id="105658610">
      <w:bodyDiv w:val="1"/>
      <w:marLeft w:val="0"/>
      <w:marRight w:val="0"/>
      <w:marTop w:val="0"/>
      <w:marBottom w:val="0"/>
      <w:divBdr>
        <w:top w:val="none" w:sz="0" w:space="0" w:color="auto"/>
        <w:left w:val="none" w:sz="0" w:space="0" w:color="auto"/>
        <w:bottom w:val="none" w:sz="0" w:space="0" w:color="auto"/>
        <w:right w:val="none" w:sz="0" w:space="0" w:color="auto"/>
      </w:divBdr>
    </w:div>
    <w:div w:id="105658688">
      <w:bodyDiv w:val="1"/>
      <w:marLeft w:val="0"/>
      <w:marRight w:val="0"/>
      <w:marTop w:val="0"/>
      <w:marBottom w:val="0"/>
      <w:divBdr>
        <w:top w:val="none" w:sz="0" w:space="0" w:color="auto"/>
        <w:left w:val="none" w:sz="0" w:space="0" w:color="auto"/>
        <w:bottom w:val="none" w:sz="0" w:space="0" w:color="auto"/>
        <w:right w:val="none" w:sz="0" w:space="0" w:color="auto"/>
      </w:divBdr>
    </w:div>
    <w:div w:id="105661223">
      <w:bodyDiv w:val="1"/>
      <w:marLeft w:val="0"/>
      <w:marRight w:val="0"/>
      <w:marTop w:val="0"/>
      <w:marBottom w:val="0"/>
      <w:divBdr>
        <w:top w:val="none" w:sz="0" w:space="0" w:color="auto"/>
        <w:left w:val="none" w:sz="0" w:space="0" w:color="auto"/>
        <w:bottom w:val="none" w:sz="0" w:space="0" w:color="auto"/>
        <w:right w:val="none" w:sz="0" w:space="0" w:color="auto"/>
      </w:divBdr>
    </w:div>
    <w:div w:id="105736910">
      <w:bodyDiv w:val="1"/>
      <w:marLeft w:val="0"/>
      <w:marRight w:val="0"/>
      <w:marTop w:val="0"/>
      <w:marBottom w:val="0"/>
      <w:divBdr>
        <w:top w:val="none" w:sz="0" w:space="0" w:color="auto"/>
        <w:left w:val="none" w:sz="0" w:space="0" w:color="auto"/>
        <w:bottom w:val="none" w:sz="0" w:space="0" w:color="auto"/>
        <w:right w:val="none" w:sz="0" w:space="0" w:color="auto"/>
      </w:divBdr>
    </w:div>
    <w:div w:id="105927553">
      <w:bodyDiv w:val="1"/>
      <w:marLeft w:val="0"/>
      <w:marRight w:val="0"/>
      <w:marTop w:val="0"/>
      <w:marBottom w:val="0"/>
      <w:divBdr>
        <w:top w:val="none" w:sz="0" w:space="0" w:color="auto"/>
        <w:left w:val="none" w:sz="0" w:space="0" w:color="auto"/>
        <w:bottom w:val="none" w:sz="0" w:space="0" w:color="auto"/>
        <w:right w:val="none" w:sz="0" w:space="0" w:color="auto"/>
      </w:divBdr>
    </w:div>
    <w:div w:id="105976275">
      <w:bodyDiv w:val="1"/>
      <w:marLeft w:val="0"/>
      <w:marRight w:val="0"/>
      <w:marTop w:val="0"/>
      <w:marBottom w:val="0"/>
      <w:divBdr>
        <w:top w:val="none" w:sz="0" w:space="0" w:color="auto"/>
        <w:left w:val="none" w:sz="0" w:space="0" w:color="auto"/>
        <w:bottom w:val="none" w:sz="0" w:space="0" w:color="auto"/>
        <w:right w:val="none" w:sz="0" w:space="0" w:color="auto"/>
      </w:divBdr>
    </w:div>
    <w:div w:id="106002527">
      <w:bodyDiv w:val="1"/>
      <w:marLeft w:val="0"/>
      <w:marRight w:val="0"/>
      <w:marTop w:val="0"/>
      <w:marBottom w:val="0"/>
      <w:divBdr>
        <w:top w:val="none" w:sz="0" w:space="0" w:color="auto"/>
        <w:left w:val="none" w:sz="0" w:space="0" w:color="auto"/>
        <w:bottom w:val="none" w:sz="0" w:space="0" w:color="auto"/>
        <w:right w:val="none" w:sz="0" w:space="0" w:color="auto"/>
      </w:divBdr>
    </w:div>
    <w:div w:id="106124301">
      <w:bodyDiv w:val="1"/>
      <w:marLeft w:val="0"/>
      <w:marRight w:val="0"/>
      <w:marTop w:val="0"/>
      <w:marBottom w:val="0"/>
      <w:divBdr>
        <w:top w:val="none" w:sz="0" w:space="0" w:color="auto"/>
        <w:left w:val="none" w:sz="0" w:space="0" w:color="auto"/>
        <w:bottom w:val="none" w:sz="0" w:space="0" w:color="auto"/>
        <w:right w:val="none" w:sz="0" w:space="0" w:color="auto"/>
      </w:divBdr>
    </w:div>
    <w:div w:id="106193288">
      <w:bodyDiv w:val="1"/>
      <w:marLeft w:val="0"/>
      <w:marRight w:val="0"/>
      <w:marTop w:val="0"/>
      <w:marBottom w:val="0"/>
      <w:divBdr>
        <w:top w:val="none" w:sz="0" w:space="0" w:color="auto"/>
        <w:left w:val="none" w:sz="0" w:space="0" w:color="auto"/>
        <w:bottom w:val="none" w:sz="0" w:space="0" w:color="auto"/>
        <w:right w:val="none" w:sz="0" w:space="0" w:color="auto"/>
      </w:divBdr>
    </w:div>
    <w:div w:id="106196390">
      <w:bodyDiv w:val="1"/>
      <w:marLeft w:val="0"/>
      <w:marRight w:val="0"/>
      <w:marTop w:val="0"/>
      <w:marBottom w:val="0"/>
      <w:divBdr>
        <w:top w:val="none" w:sz="0" w:space="0" w:color="auto"/>
        <w:left w:val="none" w:sz="0" w:space="0" w:color="auto"/>
        <w:bottom w:val="none" w:sz="0" w:space="0" w:color="auto"/>
        <w:right w:val="none" w:sz="0" w:space="0" w:color="auto"/>
      </w:divBdr>
    </w:div>
    <w:div w:id="106244909">
      <w:bodyDiv w:val="1"/>
      <w:marLeft w:val="0"/>
      <w:marRight w:val="0"/>
      <w:marTop w:val="0"/>
      <w:marBottom w:val="0"/>
      <w:divBdr>
        <w:top w:val="none" w:sz="0" w:space="0" w:color="auto"/>
        <w:left w:val="none" w:sz="0" w:space="0" w:color="auto"/>
        <w:bottom w:val="none" w:sz="0" w:space="0" w:color="auto"/>
        <w:right w:val="none" w:sz="0" w:space="0" w:color="auto"/>
      </w:divBdr>
    </w:div>
    <w:div w:id="106509352">
      <w:bodyDiv w:val="1"/>
      <w:marLeft w:val="0"/>
      <w:marRight w:val="0"/>
      <w:marTop w:val="0"/>
      <w:marBottom w:val="0"/>
      <w:divBdr>
        <w:top w:val="none" w:sz="0" w:space="0" w:color="auto"/>
        <w:left w:val="none" w:sz="0" w:space="0" w:color="auto"/>
        <w:bottom w:val="none" w:sz="0" w:space="0" w:color="auto"/>
        <w:right w:val="none" w:sz="0" w:space="0" w:color="auto"/>
      </w:divBdr>
    </w:div>
    <w:div w:id="106513876">
      <w:bodyDiv w:val="1"/>
      <w:marLeft w:val="0"/>
      <w:marRight w:val="0"/>
      <w:marTop w:val="0"/>
      <w:marBottom w:val="0"/>
      <w:divBdr>
        <w:top w:val="none" w:sz="0" w:space="0" w:color="auto"/>
        <w:left w:val="none" w:sz="0" w:space="0" w:color="auto"/>
        <w:bottom w:val="none" w:sz="0" w:space="0" w:color="auto"/>
        <w:right w:val="none" w:sz="0" w:space="0" w:color="auto"/>
      </w:divBdr>
    </w:div>
    <w:div w:id="106631621">
      <w:bodyDiv w:val="1"/>
      <w:marLeft w:val="0"/>
      <w:marRight w:val="0"/>
      <w:marTop w:val="0"/>
      <w:marBottom w:val="0"/>
      <w:divBdr>
        <w:top w:val="none" w:sz="0" w:space="0" w:color="auto"/>
        <w:left w:val="none" w:sz="0" w:space="0" w:color="auto"/>
        <w:bottom w:val="none" w:sz="0" w:space="0" w:color="auto"/>
        <w:right w:val="none" w:sz="0" w:space="0" w:color="auto"/>
      </w:divBdr>
    </w:div>
    <w:div w:id="106701228">
      <w:bodyDiv w:val="1"/>
      <w:marLeft w:val="0"/>
      <w:marRight w:val="0"/>
      <w:marTop w:val="0"/>
      <w:marBottom w:val="0"/>
      <w:divBdr>
        <w:top w:val="none" w:sz="0" w:space="0" w:color="auto"/>
        <w:left w:val="none" w:sz="0" w:space="0" w:color="auto"/>
        <w:bottom w:val="none" w:sz="0" w:space="0" w:color="auto"/>
        <w:right w:val="none" w:sz="0" w:space="0" w:color="auto"/>
      </w:divBdr>
    </w:div>
    <w:div w:id="106777684">
      <w:bodyDiv w:val="1"/>
      <w:marLeft w:val="0"/>
      <w:marRight w:val="0"/>
      <w:marTop w:val="0"/>
      <w:marBottom w:val="0"/>
      <w:divBdr>
        <w:top w:val="none" w:sz="0" w:space="0" w:color="auto"/>
        <w:left w:val="none" w:sz="0" w:space="0" w:color="auto"/>
        <w:bottom w:val="none" w:sz="0" w:space="0" w:color="auto"/>
        <w:right w:val="none" w:sz="0" w:space="0" w:color="auto"/>
      </w:divBdr>
    </w:div>
    <w:div w:id="106825440">
      <w:bodyDiv w:val="1"/>
      <w:marLeft w:val="0"/>
      <w:marRight w:val="0"/>
      <w:marTop w:val="0"/>
      <w:marBottom w:val="0"/>
      <w:divBdr>
        <w:top w:val="none" w:sz="0" w:space="0" w:color="auto"/>
        <w:left w:val="none" w:sz="0" w:space="0" w:color="auto"/>
        <w:bottom w:val="none" w:sz="0" w:space="0" w:color="auto"/>
        <w:right w:val="none" w:sz="0" w:space="0" w:color="auto"/>
      </w:divBdr>
    </w:div>
    <w:div w:id="106853727">
      <w:bodyDiv w:val="1"/>
      <w:marLeft w:val="0"/>
      <w:marRight w:val="0"/>
      <w:marTop w:val="0"/>
      <w:marBottom w:val="0"/>
      <w:divBdr>
        <w:top w:val="none" w:sz="0" w:space="0" w:color="auto"/>
        <w:left w:val="none" w:sz="0" w:space="0" w:color="auto"/>
        <w:bottom w:val="none" w:sz="0" w:space="0" w:color="auto"/>
        <w:right w:val="none" w:sz="0" w:space="0" w:color="auto"/>
      </w:divBdr>
    </w:div>
    <w:div w:id="106892417">
      <w:bodyDiv w:val="1"/>
      <w:marLeft w:val="0"/>
      <w:marRight w:val="0"/>
      <w:marTop w:val="0"/>
      <w:marBottom w:val="0"/>
      <w:divBdr>
        <w:top w:val="none" w:sz="0" w:space="0" w:color="auto"/>
        <w:left w:val="none" w:sz="0" w:space="0" w:color="auto"/>
        <w:bottom w:val="none" w:sz="0" w:space="0" w:color="auto"/>
        <w:right w:val="none" w:sz="0" w:space="0" w:color="auto"/>
      </w:divBdr>
    </w:div>
    <w:div w:id="106900525">
      <w:bodyDiv w:val="1"/>
      <w:marLeft w:val="0"/>
      <w:marRight w:val="0"/>
      <w:marTop w:val="0"/>
      <w:marBottom w:val="0"/>
      <w:divBdr>
        <w:top w:val="none" w:sz="0" w:space="0" w:color="auto"/>
        <w:left w:val="none" w:sz="0" w:space="0" w:color="auto"/>
        <w:bottom w:val="none" w:sz="0" w:space="0" w:color="auto"/>
        <w:right w:val="none" w:sz="0" w:space="0" w:color="auto"/>
      </w:divBdr>
    </w:div>
    <w:div w:id="107041852">
      <w:bodyDiv w:val="1"/>
      <w:marLeft w:val="0"/>
      <w:marRight w:val="0"/>
      <w:marTop w:val="0"/>
      <w:marBottom w:val="0"/>
      <w:divBdr>
        <w:top w:val="none" w:sz="0" w:space="0" w:color="auto"/>
        <w:left w:val="none" w:sz="0" w:space="0" w:color="auto"/>
        <w:bottom w:val="none" w:sz="0" w:space="0" w:color="auto"/>
        <w:right w:val="none" w:sz="0" w:space="0" w:color="auto"/>
      </w:divBdr>
    </w:div>
    <w:div w:id="107048046">
      <w:bodyDiv w:val="1"/>
      <w:marLeft w:val="0"/>
      <w:marRight w:val="0"/>
      <w:marTop w:val="0"/>
      <w:marBottom w:val="0"/>
      <w:divBdr>
        <w:top w:val="none" w:sz="0" w:space="0" w:color="auto"/>
        <w:left w:val="none" w:sz="0" w:space="0" w:color="auto"/>
        <w:bottom w:val="none" w:sz="0" w:space="0" w:color="auto"/>
        <w:right w:val="none" w:sz="0" w:space="0" w:color="auto"/>
      </w:divBdr>
    </w:div>
    <w:div w:id="107089704">
      <w:bodyDiv w:val="1"/>
      <w:marLeft w:val="0"/>
      <w:marRight w:val="0"/>
      <w:marTop w:val="0"/>
      <w:marBottom w:val="0"/>
      <w:divBdr>
        <w:top w:val="none" w:sz="0" w:space="0" w:color="auto"/>
        <w:left w:val="none" w:sz="0" w:space="0" w:color="auto"/>
        <w:bottom w:val="none" w:sz="0" w:space="0" w:color="auto"/>
        <w:right w:val="none" w:sz="0" w:space="0" w:color="auto"/>
      </w:divBdr>
    </w:div>
    <w:div w:id="107164831">
      <w:bodyDiv w:val="1"/>
      <w:marLeft w:val="0"/>
      <w:marRight w:val="0"/>
      <w:marTop w:val="0"/>
      <w:marBottom w:val="0"/>
      <w:divBdr>
        <w:top w:val="none" w:sz="0" w:space="0" w:color="auto"/>
        <w:left w:val="none" w:sz="0" w:space="0" w:color="auto"/>
        <w:bottom w:val="none" w:sz="0" w:space="0" w:color="auto"/>
        <w:right w:val="none" w:sz="0" w:space="0" w:color="auto"/>
      </w:divBdr>
    </w:div>
    <w:div w:id="107287470">
      <w:bodyDiv w:val="1"/>
      <w:marLeft w:val="0"/>
      <w:marRight w:val="0"/>
      <w:marTop w:val="0"/>
      <w:marBottom w:val="0"/>
      <w:divBdr>
        <w:top w:val="none" w:sz="0" w:space="0" w:color="auto"/>
        <w:left w:val="none" w:sz="0" w:space="0" w:color="auto"/>
        <w:bottom w:val="none" w:sz="0" w:space="0" w:color="auto"/>
        <w:right w:val="none" w:sz="0" w:space="0" w:color="auto"/>
      </w:divBdr>
    </w:div>
    <w:div w:id="107313284">
      <w:bodyDiv w:val="1"/>
      <w:marLeft w:val="0"/>
      <w:marRight w:val="0"/>
      <w:marTop w:val="0"/>
      <w:marBottom w:val="0"/>
      <w:divBdr>
        <w:top w:val="none" w:sz="0" w:space="0" w:color="auto"/>
        <w:left w:val="none" w:sz="0" w:space="0" w:color="auto"/>
        <w:bottom w:val="none" w:sz="0" w:space="0" w:color="auto"/>
        <w:right w:val="none" w:sz="0" w:space="0" w:color="auto"/>
      </w:divBdr>
    </w:div>
    <w:div w:id="107314263">
      <w:bodyDiv w:val="1"/>
      <w:marLeft w:val="0"/>
      <w:marRight w:val="0"/>
      <w:marTop w:val="0"/>
      <w:marBottom w:val="0"/>
      <w:divBdr>
        <w:top w:val="none" w:sz="0" w:space="0" w:color="auto"/>
        <w:left w:val="none" w:sz="0" w:space="0" w:color="auto"/>
        <w:bottom w:val="none" w:sz="0" w:space="0" w:color="auto"/>
        <w:right w:val="none" w:sz="0" w:space="0" w:color="auto"/>
      </w:divBdr>
    </w:div>
    <w:div w:id="107362848">
      <w:bodyDiv w:val="1"/>
      <w:marLeft w:val="0"/>
      <w:marRight w:val="0"/>
      <w:marTop w:val="0"/>
      <w:marBottom w:val="0"/>
      <w:divBdr>
        <w:top w:val="none" w:sz="0" w:space="0" w:color="auto"/>
        <w:left w:val="none" w:sz="0" w:space="0" w:color="auto"/>
        <w:bottom w:val="none" w:sz="0" w:space="0" w:color="auto"/>
        <w:right w:val="none" w:sz="0" w:space="0" w:color="auto"/>
      </w:divBdr>
    </w:div>
    <w:div w:id="107432714">
      <w:bodyDiv w:val="1"/>
      <w:marLeft w:val="0"/>
      <w:marRight w:val="0"/>
      <w:marTop w:val="0"/>
      <w:marBottom w:val="0"/>
      <w:divBdr>
        <w:top w:val="none" w:sz="0" w:space="0" w:color="auto"/>
        <w:left w:val="none" w:sz="0" w:space="0" w:color="auto"/>
        <w:bottom w:val="none" w:sz="0" w:space="0" w:color="auto"/>
        <w:right w:val="none" w:sz="0" w:space="0" w:color="auto"/>
      </w:divBdr>
    </w:div>
    <w:div w:id="107434772">
      <w:bodyDiv w:val="1"/>
      <w:marLeft w:val="0"/>
      <w:marRight w:val="0"/>
      <w:marTop w:val="0"/>
      <w:marBottom w:val="0"/>
      <w:divBdr>
        <w:top w:val="none" w:sz="0" w:space="0" w:color="auto"/>
        <w:left w:val="none" w:sz="0" w:space="0" w:color="auto"/>
        <w:bottom w:val="none" w:sz="0" w:space="0" w:color="auto"/>
        <w:right w:val="none" w:sz="0" w:space="0" w:color="auto"/>
      </w:divBdr>
    </w:div>
    <w:div w:id="107436893">
      <w:bodyDiv w:val="1"/>
      <w:marLeft w:val="0"/>
      <w:marRight w:val="0"/>
      <w:marTop w:val="0"/>
      <w:marBottom w:val="0"/>
      <w:divBdr>
        <w:top w:val="none" w:sz="0" w:space="0" w:color="auto"/>
        <w:left w:val="none" w:sz="0" w:space="0" w:color="auto"/>
        <w:bottom w:val="none" w:sz="0" w:space="0" w:color="auto"/>
        <w:right w:val="none" w:sz="0" w:space="0" w:color="auto"/>
      </w:divBdr>
    </w:div>
    <w:div w:id="107509906">
      <w:bodyDiv w:val="1"/>
      <w:marLeft w:val="0"/>
      <w:marRight w:val="0"/>
      <w:marTop w:val="0"/>
      <w:marBottom w:val="0"/>
      <w:divBdr>
        <w:top w:val="none" w:sz="0" w:space="0" w:color="auto"/>
        <w:left w:val="none" w:sz="0" w:space="0" w:color="auto"/>
        <w:bottom w:val="none" w:sz="0" w:space="0" w:color="auto"/>
        <w:right w:val="none" w:sz="0" w:space="0" w:color="auto"/>
      </w:divBdr>
    </w:div>
    <w:div w:id="107626933">
      <w:bodyDiv w:val="1"/>
      <w:marLeft w:val="0"/>
      <w:marRight w:val="0"/>
      <w:marTop w:val="0"/>
      <w:marBottom w:val="0"/>
      <w:divBdr>
        <w:top w:val="none" w:sz="0" w:space="0" w:color="auto"/>
        <w:left w:val="none" w:sz="0" w:space="0" w:color="auto"/>
        <w:bottom w:val="none" w:sz="0" w:space="0" w:color="auto"/>
        <w:right w:val="none" w:sz="0" w:space="0" w:color="auto"/>
      </w:divBdr>
    </w:div>
    <w:div w:id="107748086">
      <w:bodyDiv w:val="1"/>
      <w:marLeft w:val="0"/>
      <w:marRight w:val="0"/>
      <w:marTop w:val="0"/>
      <w:marBottom w:val="0"/>
      <w:divBdr>
        <w:top w:val="none" w:sz="0" w:space="0" w:color="auto"/>
        <w:left w:val="none" w:sz="0" w:space="0" w:color="auto"/>
        <w:bottom w:val="none" w:sz="0" w:space="0" w:color="auto"/>
        <w:right w:val="none" w:sz="0" w:space="0" w:color="auto"/>
      </w:divBdr>
    </w:div>
    <w:div w:id="107816247">
      <w:bodyDiv w:val="1"/>
      <w:marLeft w:val="0"/>
      <w:marRight w:val="0"/>
      <w:marTop w:val="0"/>
      <w:marBottom w:val="0"/>
      <w:divBdr>
        <w:top w:val="none" w:sz="0" w:space="0" w:color="auto"/>
        <w:left w:val="none" w:sz="0" w:space="0" w:color="auto"/>
        <w:bottom w:val="none" w:sz="0" w:space="0" w:color="auto"/>
        <w:right w:val="none" w:sz="0" w:space="0" w:color="auto"/>
      </w:divBdr>
    </w:div>
    <w:div w:id="107823528">
      <w:bodyDiv w:val="1"/>
      <w:marLeft w:val="0"/>
      <w:marRight w:val="0"/>
      <w:marTop w:val="0"/>
      <w:marBottom w:val="0"/>
      <w:divBdr>
        <w:top w:val="none" w:sz="0" w:space="0" w:color="auto"/>
        <w:left w:val="none" w:sz="0" w:space="0" w:color="auto"/>
        <w:bottom w:val="none" w:sz="0" w:space="0" w:color="auto"/>
        <w:right w:val="none" w:sz="0" w:space="0" w:color="auto"/>
      </w:divBdr>
    </w:div>
    <w:div w:id="108013254">
      <w:bodyDiv w:val="1"/>
      <w:marLeft w:val="0"/>
      <w:marRight w:val="0"/>
      <w:marTop w:val="0"/>
      <w:marBottom w:val="0"/>
      <w:divBdr>
        <w:top w:val="none" w:sz="0" w:space="0" w:color="auto"/>
        <w:left w:val="none" w:sz="0" w:space="0" w:color="auto"/>
        <w:bottom w:val="none" w:sz="0" w:space="0" w:color="auto"/>
        <w:right w:val="none" w:sz="0" w:space="0" w:color="auto"/>
      </w:divBdr>
    </w:div>
    <w:div w:id="108284997">
      <w:bodyDiv w:val="1"/>
      <w:marLeft w:val="0"/>
      <w:marRight w:val="0"/>
      <w:marTop w:val="0"/>
      <w:marBottom w:val="0"/>
      <w:divBdr>
        <w:top w:val="none" w:sz="0" w:space="0" w:color="auto"/>
        <w:left w:val="none" w:sz="0" w:space="0" w:color="auto"/>
        <w:bottom w:val="none" w:sz="0" w:space="0" w:color="auto"/>
        <w:right w:val="none" w:sz="0" w:space="0" w:color="auto"/>
      </w:divBdr>
    </w:div>
    <w:div w:id="108352451">
      <w:bodyDiv w:val="1"/>
      <w:marLeft w:val="0"/>
      <w:marRight w:val="0"/>
      <w:marTop w:val="0"/>
      <w:marBottom w:val="0"/>
      <w:divBdr>
        <w:top w:val="none" w:sz="0" w:space="0" w:color="auto"/>
        <w:left w:val="none" w:sz="0" w:space="0" w:color="auto"/>
        <w:bottom w:val="none" w:sz="0" w:space="0" w:color="auto"/>
        <w:right w:val="none" w:sz="0" w:space="0" w:color="auto"/>
      </w:divBdr>
    </w:div>
    <w:div w:id="108361090">
      <w:bodyDiv w:val="1"/>
      <w:marLeft w:val="0"/>
      <w:marRight w:val="0"/>
      <w:marTop w:val="0"/>
      <w:marBottom w:val="0"/>
      <w:divBdr>
        <w:top w:val="none" w:sz="0" w:space="0" w:color="auto"/>
        <w:left w:val="none" w:sz="0" w:space="0" w:color="auto"/>
        <w:bottom w:val="none" w:sz="0" w:space="0" w:color="auto"/>
        <w:right w:val="none" w:sz="0" w:space="0" w:color="auto"/>
      </w:divBdr>
    </w:div>
    <w:div w:id="108550367">
      <w:bodyDiv w:val="1"/>
      <w:marLeft w:val="0"/>
      <w:marRight w:val="0"/>
      <w:marTop w:val="0"/>
      <w:marBottom w:val="0"/>
      <w:divBdr>
        <w:top w:val="none" w:sz="0" w:space="0" w:color="auto"/>
        <w:left w:val="none" w:sz="0" w:space="0" w:color="auto"/>
        <w:bottom w:val="none" w:sz="0" w:space="0" w:color="auto"/>
        <w:right w:val="none" w:sz="0" w:space="0" w:color="auto"/>
      </w:divBdr>
    </w:div>
    <w:div w:id="108594701">
      <w:bodyDiv w:val="1"/>
      <w:marLeft w:val="0"/>
      <w:marRight w:val="0"/>
      <w:marTop w:val="0"/>
      <w:marBottom w:val="0"/>
      <w:divBdr>
        <w:top w:val="none" w:sz="0" w:space="0" w:color="auto"/>
        <w:left w:val="none" w:sz="0" w:space="0" w:color="auto"/>
        <w:bottom w:val="none" w:sz="0" w:space="0" w:color="auto"/>
        <w:right w:val="none" w:sz="0" w:space="0" w:color="auto"/>
      </w:divBdr>
    </w:div>
    <w:div w:id="108595976">
      <w:bodyDiv w:val="1"/>
      <w:marLeft w:val="0"/>
      <w:marRight w:val="0"/>
      <w:marTop w:val="0"/>
      <w:marBottom w:val="0"/>
      <w:divBdr>
        <w:top w:val="none" w:sz="0" w:space="0" w:color="auto"/>
        <w:left w:val="none" w:sz="0" w:space="0" w:color="auto"/>
        <w:bottom w:val="none" w:sz="0" w:space="0" w:color="auto"/>
        <w:right w:val="none" w:sz="0" w:space="0" w:color="auto"/>
      </w:divBdr>
    </w:div>
    <w:div w:id="108621472">
      <w:bodyDiv w:val="1"/>
      <w:marLeft w:val="0"/>
      <w:marRight w:val="0"/>
      <w:marTop w:val="0"/>
      <w:marBottom w:val="0"/>
      <w:divBdr>
        <w:top w:val="none" w:sz="0" w:space="0" w:color="auto"/>
        <w:left w:val="none" w:sz="0" w:space="0" w:color="auto"/>
        <w:bottom w:val="none" w:sz="0" w:space="0" w:color="auto"/>
        <w:right w:val="none" w:sz="0" w:space="0" w:color="auto"/>
      </w:divBdr>
    </w:div>
    <w:div w:id="108665091">
      <w:bodyDiv w:val="1"/>
      <w:marLeft w:val="0"/>
      <w:marRight w:val="0"/>
      <w:marTop w:val="0"/>
      <w:marBottom w:val="0"/>
      <w:divBdr>
        <w:top w:val="none" w:sz="0" w:space="0" w:color="auto"/>
        <w:left w:val="none" w:sz="0" w:space="0" w:color="auto"/>
        <w:bottom w:val="none" w:sz="0" w:space="0" w:color="auto"/>
        <w:right w:val="none" w:sz="0" w:space="0" w:color="auto"/>
      </w:divBdr>
    </w:div>
    <w:div w:id="108668520">
      <w:bodyDiv w:val="1"/>
      <w:marLeft w:val="0"/>
      <w:marRight w:val="0"/>
      <w:marTop w:val="0"/>
      <w:marBottom w:val="0"/>
      <w:divBdr>
        <w:top w:val="none" w:sz="0" w:space="0" w:color="auto"/>
        <w:left w:val="none" w:sz="0" w:space="0" w:color="auto"/>
        <w:bottom w:val="none" w:sz="0" w:space="0" w:color="auto"/>
        <w:right w:val="none" w:sz="0" w:space="0" w:color="auto"/>
      </w:divBdr>
    </w:div>
    <w:div w:id="108672913">
      <w:bodyDiv w:val="1"/>
      <w:marLeft w:val="0"/>
      <w:marRight w:val="0"/>
      <w:marTop w:val="0"/>
      <w:marBottom w:val="0"/>
      <w:divBdr>
        <w:top w:val="none" w:sz="0" w:space="0" w:color="auto"/>
        <w:left w:val="none" w:sz="0" w:space="0" w:color="auto"/>
        <w:bottom w:val="none" w:sz="0" w:space="0" w:color="auto"/>
        <w:right w:val="none" w:sz="0" w:space="0" w:color="auto"/>
      </w:divBdr>
    </w:div>
    <w:div w:id="108818165">
      <w:bodyDiv w:val="1"/>
      <w:marLeft w:val="0"/>
      <w:marRight w:val="0"/>
      <w:marTop w:val="0"/>
      <w:marBottom w:val="0"/>
      <w:divBdr>
        <w:top w:val="none" w:sz="0" w:space="0" w:color="auto"/>
        <w:left w:val="none" w:sz="0" w:space="0" w:color="auto"/>
        <w:bottom w:val="none" w:sz="0" w:space="0" w:color="auto"/>
        <w:right w:val="none" w:sz="0" w:space="0" w:color="auto"/>
      </w:divBdr>
    </w:div>
    <w:div w:id="109127489">
      <w:bodyDiv w:val="1"/>
      <w:marLeft w:val="0"/>
      <w:marRight w:val="0"/>
      <w:marTop w:val="0"/>
      <w:marBottom w:val="0"/>
      <w:divBdr>
        <w:top w:val="none" w:sz="0" w:space="0" w:color="auto"/>
        <w:left w:val="none" w:sz="0" w:space="0" w:color="auto"/>
        <w:bottom w:val="none" w:sz="0" w:space="0" w:color="auto"/>
        <w:right w:val="none" w:sz="0" w:space="0" w:color="auto"/>
      </w:divBdr>
    </w:div>
    <w:div w:id="109203061">
      <w:bodyDiv w:val="1"/>
      <w:marLeft w:val="0"/>
      <w:marRight w:val="0"/>
      <w:marTop w:val="0"/>
      <w:marBottom w:val="0"/>
      <w:divBdr>
        <w:top w:val="none" w:sz="0" w:space="0" w:color="auto"/>
        <w:left w:val="none" w:sz="0" w:space="0" w:color="auto"/>
        <w:bottom w:val="none" w:sz="0" w:space="0" w:color="auto"/>
        <w:right w:val="none" w:sz="0" w:space="0" w:color="auto"/>
      </w:divBdr>
    </w:div>
    <w:div w:id="109279204">
      <w:bodyDiv w:val="1"/>
      <w:marLeft w:val="0"/>
      <w:marRight w:val="0"/>
      <w:marTop w:val="0"/>
      <w:marBottom w:val="0"/>
      <w:divBdr>
        <w:top w:val="none" w:sz="0" w:space="0" w:color="auto"/>
        <w:left w:val="none" w:sz="0" w:space="0" w:color="auto"/>
        <w:bottom w:val="none" w:sz="0" w:space="0" w:color="auto"/>
        <w:right w:val="none" w:sz="0" w:space="0" w:color="auto"/>
      </w:divBdr>
    </w:div>
    <w:div w:id="109280420">
      <w:bodyDiv w:val="1"/>
      <w:marLeft w:val="0"/>
      <w:marRight w:val="0"/>
      <w:marTop w:val="0"/>
      <w:marBottom w:val="0"/>
      <w:divBdr>
        <w:top w:val="none" w:sz="0" w:space="0" w:color="auto"/>
        <w:left w:val="none" w:sz="0" w:space="0" w:color="auto"/>
        <w:bottom w:val="none" w:sz="0" w:space="0" w:color="auto"/>
        <w:right w:val="none" w:sz="0" w:space="0" w:color="auto"/>
      </w:divBdr>
    </w:div>
    <w:div w:id="109319389">
      <w:bodyDiv w:val="1"/>
      <w:marLeft w:val="0"/>
      <w:marRight w:val="0"/>
      <w:marTop w:val="0"/>
      <w:marBottom w:val="0"/>
      <w:divBdr>
        <w:top w:val="none" w:sz="0" w:space="0" w:color="auto"/>
        <w:left w:val="none" w:sz="0" w:space="0" w:color="auto"/>
        <w:bottom w:val="none" w:sz="0" w:space="0" w:color="auto"/>
        <w:right w:val="none" w:sz="0" w:space="0" w:color="auto"/>
      </w:divBdr>
    </w:div>
    <w:div w:id="109321191">
      <w:bodyDiv w:val="1"/>
      <w:marLeft w:val="0"/>
      <w:marRight w:val="0"/>
      <w:marTop w:val="0"/>
      <w:marBottom w:val="0"/>
      <w:divBdr>
        <w:top w:val="none" w:sz="0" w:space="0" w:color="auto"/>
        <w:left w:val="none" w:sz="0" w:space="0" w:color="auto"/>
        <w:bottom w:val="none" w:sz="0" w:space="0" w:color="auto"/>
        <w:right w:val="none" w:sz="0" w:space="0" w:color="auto"/>
      </w:divBdr>
    </w:div>
    <w:div w:id="109327967">
      <w:bodyDiv w:val="1"/>
      <w:marLeft w:val="0"/>
      <w:marRight w:val="0"/>
      <w:marTop w:val="0"/>
      <w:marBottom w:val="0"/>
      <w:divBdr>
        <w:top w:val="none" w:sz="0" w:space="0" w:color="auto"/>
        <w:left w:val="none" w:sz="0" w:space="0" w:color="auto"/>
        <w:bottom w:val="none" w:sz="0" w:space="0" w:color="auto"/>
        <w:right w:val="none" w:sz="0" w:space="0" w:color="auto"/>
      </w:divBdr>
    </w:div>
    <w:div w:id="109471099">
      <w:bodyDiv w:val="1"/>
      <w:marLeft w:val="0"/>
      <w:marRight w:val="0"/>
      <w:marTop w:val="0"/>
      <w:marBottom w:val="0"/>
      <w:divBdr>
        <w:top w:val="none" w:sz="0" w:space="0" w:color="auto"/>
        <w:left w:val="none" w:sz="0" w:space="0" w:color="auto"/>
        <w:bottom w:val="none" w:sz="0" w:space="0" w:color="auto"/>
        <w:right w:val="none" w:sz="0" w:space="0" w:color="auto"/>
      </w:divBdr>
    </w:div>
    <w:div w:id="109476531">
      <w:bodyDiv w:val="1"/>
      <w:marLeft w:val="0"/>
      <w:marRight w:val="0"/>
      <w:marTop w:val="0"/>
      <w:marBottom w:val="0"/>
      <w:divBdr>
        <w:top w:val="none" w:sz="0" w:space="0" w:color="auto"/>
        <w:left w:val="none" w:sz="0" w:space="0" w:color="auto"/>
        <w:bottom w:val="none" w:sz="0" w:space="0" w:color="auto"/>
        <w:right w:val="none" w:sz="0" w:space="0" w:color="auto"/>
      </w:divBdr>
    </w:div>
    <w:div w:id="109515883">
      <w:bodyDiv w:val="1"/>
      <w:marLeft w:val="0"/>
      <w:marRight w:val="0"/>
      <w:marTop w:val="0"/>
      <w:marBottom w:val="0"/>
      <w:divBdr>
        <w:top w:val="none" w:sz="0" w:space="0" w:color="auto"/>
        <w:left w:val="none" w:sz="0" w:space="0" w:color="auto"/>
        <w:bottom w:val="none" w:sz="0" w:space="0" w:color="auto"/>
        <w:right w:val="none" w:sz="0" w:space="0" w:color="auto"/>
      </w:divBdr>
    </w:div>
    <w:div w:id="109865987">
      <w:bodyDiv w:val="1"/>
      <w:marLeft w:val="0"/>
      <w:marRight w:val="0"/>
      <w:marTop w:val="0"/>
      <w:marBottom w:val="0"/>
      <w:divBdr>
        <w:top w:val="none" w:sz="0" w:space="0" w:color="auto"/>
        <w:left w:val="none" w:sz="0" w:space="0" w:color="auto"/>
        <w:bottom w:val="none" w:sz="0" w:space="0" w:color="auto"/>
        <w:right w:val="none" w:sz="0" w:space="0" w:color="auto"/>
      </w:divBdr>
    </w:div>
    <w:div w:id="109904109">
      <w:bodyDiv w:val="1"/>
      <w:marLeft w:val="0"/>
      <w:marRight w:val="0"/>
      <w:marTop w:val="0"/>
      <w:marBottom w:val="0"/>
      <w:divBdr>
        <w:top w:val="none" w:sz="0" w:space="0" w:color="auto"/>
        <w:left w:val="none" w:sz="0" w:space="0" w:color="auto"/>
        <w:bottom w:val="none" w:sz="0" w:space="0" w:color="auto"/>
        <w:right w:val="none" w:sz="0" w:space="0" w:color="auto"/>
      </w:divBdr>
    </w:div>
    <w:div w:id="109936153">
      <w:bodyDiv w:val="1"/>
      <w:marLeft w:val="0"/>
      <w:marRight w:val="0"/>
      <w:marTop w:val="0"/>
      <w:marBottom w:val="0"/>
      <w:divBdr>
        <w:top w:val="none" w:sz="0" w:space="0" w:color="auto"/>
        <w:left w:val="none" w:sz="0" w:space="0" w:color="auto"/>
        <w:bottom w:val="none" w:sz="0" w:space="0" w:color="auto"/>
        <w:right w:val="none" w:sz="0" w:space="0" w:color="auto"/>
      </w:divBdr>
    </w:div>
    <w:div w:id="110050571">
      <w:bodyDiv w:val="1"/>
      <w:marLeft w:val="0"/>
      <w:marRight w:val="0"/>
      <w:marTop w:val="0"/>
      <w:marBottom w:val="0"/>
      <w:divBdr>
        <w:top w:val="none" w:sz="0" w:space="0" w:color="auto"/>
        <w:left w:val="none" w:sz="0" w:space="0" w:color="auto"/>
        <w:bottom w:val="none" w:sz="0" w:space="0" w:color="auto"/>
        <w:right w:val="none" w:sz="0" w:space="0" w:color="auto"/>
      </w:divBdr>
    </w:div>
    <w:div w:id="110130969">
      <w:bodyDiv w:val="1"/>
      <w:marLeft w:val="0"/>
      <w:marRight w:val="0"/>
      <w:marTop w:val="0"/>
      <w:marBottom w:val="0"/>
      <w:divBdr>
        <w:top w:val="none" w:sz="0" w:space="0" w:color="auto"/>
        <w:left w:val="none" w:sz="0" w:space="0" w:color="auto"/>
        <w:bottom w:val="none" w:sz="0" w:space="0" w:color="auto"/>
        <w:right w:val="none" w:sz="0" w:space="0" w:color="auto"/>
      </w:divBdr>
    </w:div>
    <w:div w:id="110170791">
      <w:bodyDiv w:val="1"/>
      <w:marLeft w:val="0"/>
      <w:marRight w:val="0"/>
      <w:marTop w:val="0"/>
      <w:marBottom w:val="0"/>
      <w:divBdr>
        <w:top w:val="none" w:sz="0" w:space="0" w:color="auto"/>
        <w:left w:val="none" w:sz="0" w:space="0" w:color="auto"/>
        <w:bottom w:val="none" w:sz="0" w:space="0" w:color="auto"/>
        <w:right w:val="none" w:sz="0" w:space="0" w:color="auto"/>
      </w:divBdr>
    </w:div>
    <w:div w:id="110176600">
      <w:bodyDiv w:val="1"/>
      <w:marLeft w:val="0"/>
      <w:marRight w:val="0"/>
      <w:marTop w:val="0"/>
      <w:marBottom w:val="0"/>
      <w:divBdr>
        <w:top w:val="none" w:sz="0" w:space="0" w:color="auto"/>
        <w:left w:val="none" w:sz="0" w:space="0" w:color="auto"/>
        <w:bottom w:val="none" w:sz="0" w:space="0" w:color="auto"/>
        <w:right w:val="none" w:sz="0" w:space="0" w:color="auto"/>
      </w:divBdr>
    </w:div>
    <w:div w:id="110318682">
      <w:bodyDiv w:val="1"/>
      <w:marLeft w:val="0"/>
      <w:marRight w:val="0"/>
      <w:marTop w:val="0"/>
      <w:marBottom w:val="0"/>
      <w:divBdr>
        <w:top w:val="none" w:sz="0" w:space="0" w:color="auto"/>
        <w:left w:val="none" w:sz="0" w:space="0" w:color="auto"/>
        <w:bottom w:val="none" w:sz="0" w:space="0" w:color="auto"/>
        <w:right w:val="none" w:sz="0" w:space="0" w:color="auto"/>
      </w:divBdr>
    </w:div>
    <w:div w:id="110320956">
      <w:bodyDiv w:val="1"/>
      <w:marLeft w:val="0"/>
      <w:marRight w:val="0"/>
      <w:marTop w:val="0"/>
      <w:marBottom w:val="0"/>
      <w:divBdr>
        <w:top w:val="none" w:sz="0" w:space="0" w:color="auto"/>
        <w:left w:val="none" w:sz="0" w:space="0" w:color="auto"/>
        <w:bottom w:val="none" w:sz="0" w:space="0" w:color="auto"/>
        <w:right w:val="none" w:sz="0" w:space="0" w:color="auto"/>
      </w:divBdr>
    </w:div>
    <w:div w:id="110437789">
      <w:bodyDiv w:val="1"/>
      <w:marLeft w:val="0"/>
      <w:marRight w:val="0"/>
      <w:marTop w:val="0"/>
      <w:marBottom w:val="0"/>
      <w:divBdr>
        <w:top w:val="none" w:sz="0" w:space="0" w:color="auto"/>
        <w:left w:val="none" w:sz="0" w:space="0" w:color="auto"/>
        <w:bottom w:val="none" w:sz="0" w:space="0" w:color="auto"/>
        <w:right w:val="none" w:sz="0" w:space="0" w:color="auto"/>
      </w:divBdr>
    </w:div>
    <w:div w:id="110560728">
      <w:bodyDiv w:val="1"/>
      <w:marLeft w:val="0"/>
      <w:marRight w:val="0"/>
      <w:marTop w:val="0"/>
      <w:marBottom w:val="0"/>
      <w:divBdr>
        <w:top w:val="none" w:sz="0" w:space="0" w:color="auto"/>
        <w:left w:val="none" w:sz="0" w:space="0" w:color="auto"/>
        <w:bottom w:val="none" w:sz="0" w:space="0" w:color="auto"/>
        <w:right w:val="none" w:sz="0" w:space="0" w:color="auto"/>
      </w:divBdr>
    </w:div>
    <w:div w:id="110831885">
      <w:bodyDiv w:val="1"/>
      <w:marLeft w:val="0"/>
      <w:marRight w:val="0"/>
      <w:marTop w:val="0"/>
      <w:marBottom w:val="0"/>
      <w:divBdr>
        <w:top w:val="none" w:sz="0" w:space="0" w:color="auto"/>
        <w:left w:val="none" w:sz="0" w:space="0" w:color="auto"/>
        <w:bottom w:val="none" w:sz="0" w:space="0" w:color="auto"/>
        <w:right w:val="none" w:sz="0" w:space="0" w:color="auto"/>
      </w:divBdr>
    </w:div>
    <w:div w:id="110902420">
      <w:bodyDiv w:val="1"/>
      <w:marLeft w:val="0"/>
      <w:marRight w:val="0"/>
      <w:marTop w:val="0"/>
      <w:marBottom w:val="0"/>
      <w:divBdr>
        <w:top w:val="none" w:sz="0" w:space="0" w:color="auto"/>
        <w:left w:val="none" w:sz="0" w:space="0" w:color="auto"/>
        <w:bottom w:val="none" w:sz="0" w:space="0" w:color="auto"/>
        <w:right w:val="none" w:sz="0" w:space="0" w:color="auto"/>
      </w:divBdr>
    </w:div>
    <w:div w:id="111017994">
      <w:bodyDiv w:val="1"/>
      <w:marLeft w:val="0"/>
      <w:marRight w:val="0"/>
      <w:marTop w:val="0"/>
      <w:marBottom w:val="0"/>
      <w:divBdr>
        <w:top w:val="none" w:sz="0" w:space="0" w:color="auto"/>
        <w:left w:val="none" w:sz="0" w:space="0" w:color="auto"/>
        <w:bottom w:val="none" w:sz="0" w:space="0" w:color="auto"/>
        <w:right w:val="none" w:sz="0" w:space="0" w:color="auto"/>
      </w:divBdr>
    </w:div>
    <w:div w:id="111215487">
      <w:bodyDiv w:val="1"/>
      <w:marLeft w:val="0"/>
      <w:marRight w:val="0"/>
      <w:marTop w:val="0"/>
      <w:marBottom w:val="0"/>
      <w:divBdr>
        <w:top w:val="none" w:sz="0" w:space="0" w:color="auto"/>
        <w:left w:val="none" w:sz="0" w:space="0" w:color="auto"/>
        <w:bottom w:val="none" w:sz="0" w:space="0" w:color="auto"/>
        <w:right w:val="none" w:sz="0" w:space="0" w:color="auto"/>
      </w:divBdr>
    </w:div>
    <w:div w:id="111243359">
      <w:bodyDiv w:val="1"/>
      <w:marLeft w:val="0"/>
      <w:marRight w:val="0"/>
      <w:marTop w:val="0"/>
      <w:marBottom w:val="0"/>
      <w:divBdr>
        <w:top w:val="none" w:sz="0" w:space="0" w:color="auto"/>
        <w:left w:val="none" w:sz="0" w:space="0" w:color="auto"/>
        <w:bottom w:val="none" w:sz="0" w:space="0" w:color="auto"/>
        <w:right w:val="none" w:sz="0" w:space="0" w:color="auto"/>
      </w:divBdr>
    </w:div>
    <w:div w:id="111287610">
      <w:bodyDiv w:val="1"/>
      <w:marLeft w:val="0"/>
      <w:marRight w:val="0"/>
      <w:marTop w:val="0"/>
      <w:marBottom w:val="0"/>
      <w:divBdr>
        <w:top w:val="none" w:sz="0" w:space="0" w:color="auto"/>
        <w:left w:val="none" w:sz="0" w:space="0" w:color="auto"/>
        <w:bottom w:val="none" w:sz="0" w:space="0" w:color="auto"/>
        <w:right w:val="none" w:sz="0" w:space="0" w:color="auto"/>
      </w:divBdr>
    </w:div>
    <w:div w:id="111287915">
      <w:bodyDiv w:val="1"/>
      <w:marLeft w:val="0"/>
      <w:marRight w:val="0"/>
      <w:marTop w:val="0"/>
      <w:marBottom w:val="0"/>
      <w:divBdr>
        <w:top w:val="none" w:sz="0" w:space="0" w:color="auto"/>
        <w:left w:val="none" w:sz="0" w:space="0" w:color="auto"/>
        <w:bottom w:val="none" w:sz="0" w:space="0" w:color="auto"/>
        <w:right w:val="none" w:sz="0" w:space="0" w:color="auto"/>
      </w:divBdr>
    </w:div>
    <w:div w:id="111292230">
      <w:bodyDiv w:val="1"/>
      <w:marLeft w:val="0"/>
      <w:marRight w:val="0"/>
      <w:marTop w:val="0"/>
      <w:marBottom w:val="0"/>
      <w:divBdr>
        <w:top w:val="none" w:sz="0" w:space="0" w:color="auto"/>
        <w:left w:val="none" w:sz="0" w:space="0" w:color="auto"/>
        <w:bottom w:val="none" w:sz="0" w:space="0" w:color="auto"/>
        <w:right w:val="none" w:sz="0" w:space="0" w:color="auto"/>
      </w:divBdr>
    </w:div>
    <w:div w:id="111360245">
      <w:bodyDiv w:val="1"/>
      <w:marLeft w:val="0"/>
      <w:marRight w:val="0"/>
      <w:marTop w:val="0"/>
      <w:marBottom w:val="0"/>
      <w:divBdr>
        <w:top w:val="none" w:sz="0" w:space="0" w:color="auto"/>
        <w:left w:val="none" w:sz="0" w:space="0" w:color="auto"/>
        <w:bottom w:val="none" w:sz="0" w:space="0" w:color="auto"/>
        <w:right w:val="none" w:sz="0" w:space="0" w:color="auto"/>
      </w:divBdr>
    </w:div>
    <w:div w:id="111369023">
      <w:bodyDiv w:val="1"/>
      <w:marLeft w:val="0"/>
      <w:marRight w:val="0"/>
      <w:marTop w:val="0"/>
      <w:marBottom w:val="0"/>
      <w:divBdr>
        <w:top w:val="none" w:sz="0" w:space="0" w:color="auto"/>
        <w:left w:val="none" w:sz="0" w:space="0" w:color="auto"/>
        <w:bottom w:val="none" w:sz="0" w:space="0" w:color="auto"/>
        <w:right w:val="none" w:sz="0" w:space="0" w:color="auto"/>
      </w:divBdr>
    </w:div>
    <w:div w:id="111482177">
      <w:bodyDiv w:val="1"/>
      <w:marLeft w:val="0"/>
      <w:marRight w:val="0"/>
      <w:marTop w:val="0"/>
      <w:marBottom w:val="0"/>
      <w:divBdr>
        <w:top w:val="none" w:sz="0" w:space="0" w:color="auto"/>
        <w:left w:val="none" w:sz="0" w:space="0" w:color="auto"/>
        <w:bottom w:val="none" w:sz="0" w:space="0" w:color="auto"/>
        <w:right w:val="none" w:sz="0" w:space="0" w:color="auto"/>
      </w:divBdr>
    </w:div>
    <w:div w:id="111484808">
      <w:bodyDiv w:val="1"/>
      <w:marLeft w:val="0"/>
      <w:marRight w:val="0"/>
      <w:marTop w:val="0"/>
      <w:marBottom w:val="0"/>
      <w:divBdr>
        <w:top w:val="none" w:sz="0" w:space="0" w:color="auto"/>
        <w:left w:val="none" w:sz="0" w:space="0" w:color="auto"/>
        <w:bottom w:val="none" w:sz="0" w:space="0" w:color="auto"/>
        <w:right w:val="none" w:sz="0" w:space="0" w:color="auto"/>
      </w:divBdr>
    </w:div>
    <w:div w:id="111559274">
      <w:bodyDiv w:val="1"/>
      <w:marLeft w:val="0"/>
      <w:marRight w:val="0"/>
      <w:marTop w:val="0"/>
      <w:marBottom w:val="0"/>
      <w:divBdr>
        <w:top w:val="none" w:sz="0" w:space="0" w:color="auto"/>
        <w:left w:val="none" w:sz="0" w:space="0" w:color="auto"/>
        <w:bottom w:val="none" w:sz="0" w:space="0" w:color="auto"/>
        <w:right w:val="none" w:sz="0" w:space="0" w:color="auto"/>
      </w:divBdr>
    </w:div>
    <w:div w:id="111561877">
      <w:bodyDiv w:val="1"/>
      <w:marLeft w:val="0"/>
      <w:marRight w:val="0"/>
      <w:marTop w:val="0"/>
      <w:marBottom w:val="0"/>
      <w:divBdr>
        <w:top w:val="none" w:sz="0" w:space="0" w:color="auto"/>
        <w:left w:val="none" w:sz="0" w:space="0" w:color="auto"/>
        <w:bottom w:val="none" w:sz="0" w:space="0" w:color="auto"/>
        <w:right w:val="none" w:sz="0" w:space="0" w:color="auto"/>
      </w:divBdr>
    </w:div>
    <w:div w:id="111673594">
      <w:bodyDiv w:val="1"/>
      <w:marLeft w:val="0"/>
      <w:marRight w:val="0"/>
      <w:marTop w:val="0"/>
      <w:marBottom w:val="0"/>
      <w:divBdr>
        <w:top w:val="none" w:sz="0" w:space="0" w:color="auto"/>
        <w:left w:val="none" w:sz="0" w:space="0" w:color="auto"/>
        <w:bottom w:val="none" w:sz="0" w:space="0" w:color="auto"/>
        <w:right w:val="none" w:sz="0" w:space="0" w:color="auto"/>
      </w:divBdr>
    </w:div>
    <w:div w:id="111678444">
      <w:bodyDiv w:val="1"/>
      <w:marLeft w:val="0"/>
      <w:marRight w:val="0"/>
      <w:marTop w:val="0"/>
      <w:marBottom w:val="0"/>
      <w:divBdr>
        <w:top w:val="none" w:sz="0" w:space="0" w:color="auto"/>
        <w:left w:val="none" w:sz="0" w:space="0" w:color="auto"/>
        <w:bottom w:val="none" w:sz="0" w:space="0" w:color="auto"/>
        <w:right w:val="none" w:sz="0" w:space="0" w:color="auto"/>
      </w:divBdr>
    </w:div>
    <w:div w:id="111705808">
      <w:bodyDiv w:val="1"/>
      <w:marLeft w:val="0"/>
      <w:marRight w:val="0"/>
      <w:marTop w:val="0"/>
      <w:marBottom w:val="0"/>
      <w:divBdr>
        <w:top w:val="none" w:sz="0" w:space="0" w:color="auto"/>
        <w:left w:val="none" w:sz="0" w:space="0" w:color="auto"/>
        <w:bottom w:val="none" w:sz="0" w:space="0" w:color="auto"/>
        <w:right w:val="none" w:sz="0" w:space="0" w:color="auto"/>
      </w:divBdr>
    </w:div>
    <w:div w:id="111755793">
      <w:bodyDiv w:val="1"/>
      <w:marLeft w:val="0"/>
      <w:marRight w:val="0"/>
      <w:marTop w:val="0"/>
      <w:marBottom w:val="0"/>
      <w:divBdr>
        <w:top w:val="none" w:sz="0" w:space="0" w:color="auto"/>
        <w:left w:val="none" w:sz="0" w:space="0" w:color="auto"/>
        <w:bottom w:val="none" w:sz="0" w:space="0" w:color="auto"/>
        <w:right w:val="none" w:sz="0" w:space="0" w:color="auto"/>
      </w:divBdr>
    </w:div>
    <w:div w:id="111823755">
      <w:bodyDiv w:val="1"/>
      <w:marLeft w:val="0"/>
      <w:marRight w:val="0"/>
      <w:marTop w:val="0"/>
      <w:marBottom w:val="0"/>
      <w:divBdr>
        <w:top w:val="none" w:sz="0" w:space="0" w:color="auto"/>
        <w:left w:val="none" w:sz="0" w:space="0" w:color="auto"/>
        <w:bottom w:val="none" w:sz="0" w:space="0" w:color="auto"/>
        <w:right w:val="none" w:sz="0" w:space="0" w:color="auto"/>
      </w:divBdr>
    </w:div>
    <w:div w:id="111898508">
      <w:bodyDiv w:val="1"/>
      <w:marLeft w:val="0"/>
      <w:marRight w:val="0"/>
      <w:marTop w:val="0"/>
      <w:marBottom w:val="0"/>
      <w:divBdr>
        <w:top w:val="none" w:sz="0" w:space="0" w:color="auto"/>
        <w:left w:val="none" w:sz="0" w:space="0" w:color="auto"/>
        <w:bottom w:val="none" w:sz="0" w:space="0" w:color="auto"/>
        <w:right w:val="none" w:sz="0" w:space="0" w:color="auto"/>
      </w:divBdr>
    </w:div>
    <w:div w:id="112025048">
      <w:bodyDiv w:val="1"/>
      <w:marLeft w:val="0"/>
      <w:marRight w:val="0"/>
      <w:marTop w:val="0"/>
      <w:marBottom w:val="0"/>
      <w:divBdr>
        <w:top w:val="none" w:sz="0" w:space="0" w:color="auto"/>
        <w:left w:val="none" w:sz="0" w:space="0" w:color="auto"/>
        <w:bottom w:val="none" w:sz="0" w:space="0" w:color="auto"/>
        <w:right w:val="none" w:sz="0" w:space="0" w:color="auto"/>
      </w:divBdr>
    </w:div>
    <w:div w:id="112091000">
      <w:bodyDiv w:val="1"/>
      <w:marLeft w:val="0"/>
      <w:marRight w:val="0"/>
      <w:marTop w:val="0"/>
      <w:marBottom w:val="0"/>
      <w:divBdr>
        <w:top w:val="none" w:sz="0" w:space="0" w:color="auto"/>
        <w:left w:val="none" w:sz="0" w:space="0" w:color="auto"/>
        <w:bottom w:val="none" w:sz="0" w:space="0" w:color="auto"/>
        <w:right w:val="none" w:sz="0" w:space="0" w:color="auto"/>
      </w:divBdr>
    </w:div>
    <w:div w:id="112216393">
      <w:bodyDiv w:val="1"/>
      <w:marLeft w:val="0"/>
      <w:marRight w:val="0"/>
      <w:marTop w:val="0"/>
      <w:marBottom w:val="0"/>
      <w:divBdr>
        <w:top w:val="none" w:sz="0" w:space="0" w:color="auto"/>
        <w:left w:val="none" w:sz="0" w:space="0" w:color="auto"/>
        <w:bottom w:val="none" w:sz="0" w:space="0" w:color="auto"/>
        <w:right w:val="none" w:sz="0" w:space="0" w:color="auto"/>
      </w:divBdr>
    </w:div>
    <w:div w:id="112402132">
      <w:bodyDiv w:val="1"/>
      <w:marLeft w:val="0"/>
      <w:marRight w:val="0"/>
      <w:marTop w:val="0"/>
      <w:marBottom w:val="0"/>
      <w:divBdr>
        <w:top w:val="none" w:sz="0" w:space="0" w:color="auto"/>
        <w:left w:val="none" w:sz="0" w:space="0" w:color="auto"/>
        <w:bottom w:val="none" w:sz="0" w:space="0" w:color="auto"/>
        <w:right w:val="none" w:sz="0" w:space="0" w:color="auto"/>
      </w:divBdr>
    </w:div>
    <w:div w:id="112482281">
      <w:bodyDiv w:val="1"/>
      <w:marLeft w:val="0"/>
      <w:marRight w:val="0"/>
      <w:marTop w:val="0"/>
      <w:marBottom w:val="0"/>
      <w:divBdr>
        <w:top w:val="none" w:sz="0" w:space="0" w:color="auto"/>
        <w:left w:val="none" w:sz="0" w:space="0" w:color="auto"/>
        <w:bottom w:val="none" w:sz="0" w:space="0" w:color="auto"/>
        <w:right w:val="none" w:sz="0" w:space="0" w:color="auto"/>
      </w:divBdr>
    </w:div>
    <w:div w:id="112486911">
      <w:bodyDiv w:val="1"/>
      <w:marLeft w:val="0"/>
      <w:marRight w:val="0"/>
      <w:marTop w:val="0"/>
      <w:marBottom w:val="0"/>
      <w:divBdr>
        <w:top w:val="none" w:sz="0" w:space="0" w:color="auto"/>
        <w:left w:val="none" w:sz="0" w:space="0" w:color="auto"/>
        <w:bottom w:val="none" w:sz="0" w:space="0" w:color="auto"/>
        <w:right w:val="none" w:sz="0" w:space="0" w:color="auto"/>
      </w:divBdr>
    </w:div>
    <w:div w:id="112598556">
      <w:bodyDiv w:val="1"/>
      <w:marLeft w:val="0"/>
      <w:marRight w:val="0"/>
      <w:marTop w:val="0"/>
      <w:marBottom w:val="0"/>
      <w:divBdr>
        <w:top w:val="none" w:sz="0" w:space="0" w:color="auto"/>
        <w:left w:val="none" w:sz="0" w:space="0" w:color="auto"/>
        <w:bottom w:val="none" w:sz="0" w:space="0" w:color="auto"/>
        <w:right w:val="none" w:sz="0" w:space="0" w:color="auto"/>
      </w:divBdr>
    </w:div>
    <w:div w:id="112672538">
      <w:bodyDiv w:val="1"/>
      <w:marLeft w:val="0"/>
      <w:marRight w:val="0"/>
      <w:marTop w:val="0"/>
      <w:marBottom w:val="0"/>
      <w:divBdr>
        <w:top w:val="none" w:sz="0" w:space="0" w:color="auto"/>
        <w:left w:val="none" w:sz="0" w:space="0" w:color="auto"/>
        <w:bottom w:val="none" w:sz="0" w:space="0" w:color="auto"/>
        <w:right w:val="none" w:sz="0" w:space="0" w:color="auto"/>
      </w:divBdr>
    </w:div>
    <w:div w:id="112749970">
      <w:bodyDiv w:val="1"/>
      <w:marLeft w:val="0"/>
      <w:marRight w:val="0"/>
      <w:marTop w:val="0"/>
      <w:marBottom w:val="0"/>
      <w:divBdr>
        <w:top w:val="none" w:sz="0" w:space="0" w:color="auto"/>
        <w:left w:val="none" w:sz="0" w:space="0" w:color="auto"/>
        <w:bottom w:val="none" w:sz="0" w:space="0" w:color="auto"/>
        <w:right w:val="none" w:sz="0" w:space="0" w:color="auto"/>
      </w:divBdr>
    </w:div>
    <w:div w:id="112750696">
      <w:bodyDiv w:val="1"/>
      <w:marLeft w:val="0"/>
      <w:marRight w:val="0"/>
      <w:marTop w:val="0"/>
      <w:marBottom w:val="0"/>
      <w:divBdr>
        <w:top w:val="none" w:sz="0" w:space="0" w:color="auto"/>
        <w:left w:val="none" w:sz="0" w:space="0" w:color="auto"/>
        <w:bottom w:val="none" w:sz="0" w:space="0" w:color="auto"/>
        <w:right w:val="none" w:sz="0" w:space="0" w:color="auto"/>
      </w:divBdr>
    </w:div>
    <w:div w:id="112790831">
      <w:bodyDiv w:val="1"/>
      <w:marLeft w:val="0"/>
      <w:marRight w:val="0"/>
      <w:marTop w:val="0"/>
      <w:marBottom w:val="0"/>
      <w:divBdr>
        <w:top w:val="none" w:sz="0" w:space="0" w:color="auto"/>
        <w:left w:val="none" w:sz="0" w:space="0" w:color="auto"/>
        <w:bottom w:val="none" w:sz="0" w:space="0" w:color="auto"/>
        <w:right w:val="none" w:sz="0" w:space="0" w:color="auto"/>
      </w:divBdr>
    </w:div>
    <w:div w:id="112864538">
      <w:bodyDiv w:val="1"/>
      <w:marLeft w:val="0"/>
      <w:marRight w:val="0"/>
      <w:marTop w:val="0"/>
      <w:marBottom w:val="0"/>
      <w:divBdr>
        <w:top w:val="none" w:sz="0" w:space="0" w:color="auto"/>
        <w:left w:val="none" w:sz="0" w:space="0" w:color="auto"/>
        <w:bottom w:val="none" w:sz="0" w:space="0" w:color="auto"/>
        <w:right w:val="none" w:sz="0" w:space="0" w:color="auto"/>
      </w:divBdr>
    </w:div>
    <w:div w:id="112984194">
      <w:bodyDiv w:val="1"/>
      <w:marLeft w:val="0"/>
      <w:marRight w:val="0"/>
      <w:marTop w:val="0"/>
      <w:marBottom w:val="0"/>
      <w:divBdr>
        <w:top w:val="none" w:sz="0" w:space="0" w:color="auto"/>
        <w:left w:val="none" w:sz="0" w:space="0" w:color="auto"/>
        <w:bottom w:val="none" w:sz="0" w:space="0" w:color="auto"/>
        <w:right w:val="none" w:sz="0" w:space="0" w:color="auto"/>
      </w:divBdr>
    </w:div>
    <w:div w:id="113057988">
      <w:bodyDiv w:val="1"/>
      <w:marLeft w:val="0"/>
      <w:marRight w:val="0"/>
      <w:marTop w:val="0"/>
      <w:marBottom w:val="0"/>
      <w:divBdr>
        <w:top w:val="none" w:sz="0" w:space="0" w:color="auto"/>
        <w:left w:val="none" w:sz="0" w:space="0" w:color="auto"/>
        <w:bottom w:val="none" w:sz="0" w:space="0" w:color="auto"/>
        <w:right w:val="none" w:sz="0" w:space="0" w:color="auto"/>
      </w:divBdr>
    </w:div>
    <w:div w:id="113064132">
      <w:bodyDiv w:val="1"/>
      <w:marLeft w:val="0"/>
      <w:marRight w:val="0"/>
      <w:marTop w:val="0"/>
      <w:marBottom w:val="0"/>
      <w:divBdr>
        <w:top w:val="none" w:sz="0" w:space="0" w:color="auto"/>
        <w:left w:val="none" w:sz="0" w:space="0" w:color="auto"/>
        <w:bottom w:val="none" w:sz="0" w:space="0" w:color="auto"/>
        <w:right w:val="none" w:sz="0" w:space="0" w:color="auto"/>
      </w:divBdr>
    </w:div>
    <w:div w:id="113139830">
      <w:bodyDiv w:val="1"/>
      <w:marLeft w:val="0"/>
      <w:marRight w:val="0"/>
      <w:marTop w:val="0"/>
      <w:marBottom w:val="0"/>
      <w:divBdr>
        <w:top w:val="none" w:sz="0" w:space="0" w:color="auto"/>
        <w:left w:val="none" w:sz="0" w:space="0" w:color="auto"/>
        <w:bottom w:val="none" w:sz="0" w:space="0" w:color="auto"/>
        <w:right w:val="none" w:sz="0" w:space="0" w:color="auto"/>
      </w:divBdr>
    </w:div>
    <w:div w:id="113184082">
      <w:bodyDiv w:val="1"/>
      <w:marLeft w:val="0"/>
      <w:marRight w:val="0"/>
      <w:marTop w:val="0"/>
      <w:marBottom w:val="0"/>
      <w:divBdr>
        <w:top w:val="none" w:sz="0" w:space="0" w:color="auto"/>
        <w:left w:val="none" w:sz="0" w:space="0" w:color="auto"/>
        <w:bottom w:val="none" w:sz="0" w:space="0" w:color="auto"/>
        <w:right w:val="none" w:sz="0" w:space="0" w:color="auto"/>
      </w:divBdr>
    </w:div>
    <w:div w:id="113213053">
      <w:bodyDiv w:val="1"/>
      <w:marLeft w:val="0"/>
      <w:marRight w:val="0"/>
      <w:marTop w:val="0"/>
      <w:marBottom w:val="0"/>
      <w:divBdr>
        <w:top w:val="none" w:sz="0" w:space="0" w:color="auto"/>
        <w:left w:val="none" w:sz="0" w:space="0" w:color="auto"/>
        <w:bottom w:val="none" w:sz="0" w:space="0" w:color="auto"/>
        <w:right w:val="none" w:sz="0" w:space="0" w:color="auto"/>
      </w:divBdr>
    </w:div>
    <w:div w:id="113255766">
      <w:bodyDiv w:val="1"/>
      <w:marLeft w:val="0"/>
      <w:marRight w:val="0"/>
      <w:marTop w:val="0"/>
      <w:marBottom w:val="0"/>
      <w:divBdr>
        <w:top w:val="none" w:sz="0" w:space="0" w:color="auto"/>
        <w:left w:val="none" w:sz="0" w:space="0" w:color="auto"/>
        <w:bottom w:val="none" w:sz="0" w:space="0" w:color="auto"/>
        <w:right w:val="none" w:sz="0" w:space="0" w:color="auto"/>
      </w:divBdr>
    </w:div>
    <w:div w:id="113402058">
      <w:bodyDiv w:val="1"/>
      <w:marLeft w:val="0"/>
      <w:marRight w:val="0"/>
      <w:marTop w:val="0"/>
      <w:marBottom w:val="0"/>
      <w:divBdr>
        <w:top w:val="none" w:sz="0" w:space="0" w:color="auto"/>
        <w:left w:val="none" w:sz="0" w:space="0" w:color="auto"/>
        <w:bottom w:val="none" w:sz="0" w:space="0" w:color="auto"/>
        <w:right w:val="none" w:sz="0" w:space="0" w:color="auto"/>
      </w:divBdr>
    </w:div>
    <w:div w:id="113603162">
      <w:bodyDiv w:val="1"/>
      <w:marLeft w:val="0"/>
      <w:marRight w:val="0"/>
      <w:marTop w:val="0"/>
      <w:marBottom w:val="0"/>
      <w:divBdr>
        <w:top w:val="none" w:sz="0" w:space="0" w:color="auto"/>
        <w:left w:val="none" w:sz="0" w:space="0" w:color="auto"/>
        <w:bottom w:val="none" w:sz="0" w:space="0" w:color="auto"/>
        <w:right w:val="none" w:sz="0" w:space="0" w:color="auto"/>
      </w:divBdr>
    </w:div>
    <w:div w:id="113713189">
      <w:bodyDiv w:val="1"/>
      <w:marLeft w:val="0"/>
      <w:marRight w:val="0"/>
      <w:marTop w:val="0"/>
      <w:marBottom w:val="0"/>
      <w:divBdr>
        <w:top w:val="none" w:sz="0" w:space="0" w:color="auto"/>
        <w:left w:val="none" w:sz="0" w:space="0" w:color="auto"/>
        <w:bottom w:val="none" w:sz="0" w:space="0" w:color="auto"/>
        <w:right w:val="none" w:sz="0" w:space="0" w:color="auto"/>
      </w:divBdr>
    </w:div>
    <w:div w:id="113840139">
      <w:bodyDiv w:val="1"/>
      <w:marLeft w:val="0"/>
      <w:marRight w:val="0"/>
      <w:marTop w:val="0"/>
      <w:marBottom w:val="0"/>
      <w:divBdr>
        <w:top w:val="none" w:sz="0" w:space="0" w:color="auto"/>
        <w:left w:val="none" w:sz="0" w:space="0" w:color="auto"/>
        <w:bottom w:val="none" w:sz="0" w:space="0" w:color="auto"/>
        <w:right w:val="none" w:sz="0" w:space="0" w:color="auto"/>
      </w:divBdr>
    </w:div>
    <w:div w:id="113909118">
      <w:bodyDiv w:val="1"/>
      <w:marLeft w:val="0"/>
      <w:marRight w:val="0"/>
      <w:marTop w:val="0"/>
      <w:marBottom w:val="0"/>
      <w:divBdr>
        <w:top w:val="none" w:sz="0" w:space="0" w:color="auto"/>
        <w:left w:val="none" w:sz="0" w:space="0" w:color="auto"/>
        <w:bottom w:val="none" w:sz="0" w:space="0" w:color="auto"/>
        <w:right w:val="none" w:sz="0" w:space="0" w:color="auto"/>
      </w:divBdr>
    </w:div>
    <w:div w:id="114102440">
      <w:bodyDiv w:val="1"/>
      <w:marLeft w:val="0"/>
      <w:marRight w:val="0"/>
      <w:marTop w:val="0"/>
      <w:marBottom w:val="0"/>
      <w:divBdr>
        <w:top w:val="none" w:sz="0" w:space="0" w:color="auto"/>
        <w:left w:val="none" w:sz="0" w:space="0" w:color="auto"/>
        <w:bottom w:val="none" w:sz="0" w:space="0" w:color="auto"/>
        <w:right w:val="none" w:sz="0" w:space="0" w:color="auto"/>
      </w:divBdr>
    </w:div>
    <w:div w:id="114105990">
      <w:bodyDiv w:val="1"/>
      <w:marLeft w:val="0"/>
      <w:marRight w:val="0"/>
      <w:marTop w:val="0"/>
      <w:marBottom w:val="0"/>
      <w:divBdr>
        <w:top w:val="none" w:sz="0" w:space="0" w:color="auto"/>
        <w:left w:val="none" w:sz="0" w:space="0" w:color="auto"/>
        <w:bottom w:val="none" w:sz="0" w:space="0" w:color="auto"/>
        <w:right w:val="none" w:sz="0" w:space="0" w:color="auto"/>
      </w:divBdr>
    </w:div>
    <w:div w:id="114178593">
      <w:bodyDiv w:val="1"/>
      <w:marLeft w:val="0"/>
      <w:marRight w:val="0"/>
      <w:marTop w:val="0"/>
      <w:marBottom w:val="0"/>
      <w:divBdr>
        <w:top w:val="none" w:sz="0" w:space="0" w:color="auto"/>
        <w:left w:val="none" w:sz="0" w:space="0" w:color="auto"/>
        <w:bottom w:val="none" w:sz="0" w:space="0" w:color="auto"/>
        <w:right w:val="none" w:sz="0" w:space="0" w:color="auto"/>
      </w:divBdr>
    </w:div>
    <w:div w:id="114183053">
      <w:bodyDiv w:val="1"/>
      <w:marLeft w:val="0"/>
      <w:marRight w:val="0"/>
      <w:marTop w:val="0"/>
      <w:marBottom w:val="0"/>
      <w:divBdr>
        <w:top w:val="none" w:sz="0" w:space="0" w:color="auto"/>
        <w:left w:val="none" w:sz="0" w:space="0" w:color="auto"/>
        <w:bottom w:val="none" w:sz="0" w:space="0" w:color="auto"/>
        <w:right w:val="none" w:sz="0" w:space="0" w:color="auto"/>
      </w:divBdr>
    </w:div>
    <w:div w:id="114252762">
      <w:bodyDiv w:val="1"/>
      <w:marLeft w:val="0"/>
      <w:marRight w:val="0"/>
      <w:marTop w:val="0"/>
      <w:marBottom w:val="0"/>
      <w:divBdr>
        <w:top w:val="none" w:sz="0" w:space="0" w:color="auto"/>
        <w:left w:val="none" w:sz="0" w:space="0" w:color="auto"/>
        <w:bottom w:val="none" w:sz="0" w:space="0" w:color="auto"/>
        <w:right w:val="none" w:sz="0" w:space="0" w:color="auto"/>
      </w:divBdr>
    </w:div>
    <w:div w:id="114295935">
      <w:bodyDiv w:val="1"/>
      <w:marLeft w:val="0"/>
      <w:marRight w:val="0"/>
      <w:marTop w:val="0"/>
      <w:marBottom w:val="0"/>
      <w:divBdr>
        <w:top w:val="none" w:sz="0" w:space="0" w:color="auto"/>
        <w:left w:val="none" w:sz="0" w:space="0" w:color="auto"/>
        <w:bottom w:val="none" w:sz="0" w:space="0" w:color="auto"/>
        <w:right w:val="none" w:sz="0" w:space="0" w:color="auto"/>
      </w:divBdr>
    </w:div>
    <w:div w:id="114373171">
      <w:bodyDiv w:val="1"/>
      <w:marLeft w:val="0"/>
      <w:marRight w:val="0"/>
      <w:marTop w:val="0"/>
      <w:marBottom w:val="0"/>
      <w:divBdr>
        <w:top w:val="none" w:sz="0" w:space="0" w:color="auto"/>
        <w:left w:val="none" w:sz="0" w:space="0" w:color="auto"/>
        <w:bottom w:val="none" w:sz="0" w:space="0" w:color="auto"/>
        <w:right w:val="none" w:sz="0" w:space="0" w:color="auto"/>
      </w:divBdr>
    </w:div>
    <w:div w:id="114495439">
      <w:bodyDiv w:val="1"/>
      <w:marLeft w:val="0"/>
      <w:marRight w:val="0"/>
      <w:marTop w:val="0"/>
      <w:marBottom w:val="0"/>
      <w:divBdr>
        <w:top w:val="none" w:sz="0" w:space="0" w:color="auto"/>
        <w:left w:val="none" w:sz="0" w:space="0" w:color="auto"/>
        <w:bottom w:val="none" w:sz="0" w:space="0" w:color="auto"/>
        <w:right w:val="none" w:sz="0" w:space="0" w:color="auto"/>
      </w:divBdr>
    </w:div>
    <w:div w:id="114563296">
      <w:bodyDiv w:val="1"/>
      <w:marLeft w:val="0"/>
      <w:marRight w:val="0"/>
      <w:marTop w:val="0"/>
      <w:marBottom w:val="0"/>
      <w:divBdr>
        <w:top w:val="none" w:sz="0" w:space="0" w:color="auto"/>
        <w:left w:val="none" w:sz="0" w:space="0" w:color="auto"/>
        <w:bottom w:val="none" w:sz="0" w:space="0" w:color="auto"/>
        <w:right w:val="none" w:sz="0" w:space="0" w:color="auto"/>
      </w:divBdr>
    </w:div>
    <w:div w:id="114637219">
      <w:bodyDiv w:val="1"/>
      <w:marLeft w:val="0"/>
      <w:marRight w:val="0"/>
      <w:marTop w:val="0"/>
      <w:marBottom w:val="0"/>
      <w:divBdr>
        <w:top w:val="none" w:sz="0" w:space="0" w:color="auto"/>
        <w:left w:val="none" w:sz="0" w:space="0" w:color="auto"/>
        <w:bottom w:val="none" w:sz="0" w:space="0" w:color="auto"/>
        <w:right w:val="none" w:sz="0" w:space="0" w:color="auto"/>
      </w:divBdr>
    </w:div>
    <w:div w:id="114639614">
      <w:bodyDiv w:val="1"/>
      <w:marLeft w:val="0"/>
      <w:marRight w:val="0"/>
      <w:marTop w:val="0"/>
      <w:marBottom w:val="0"/>
      <w:divBdr>
        <w:top w:val="none" w:sz="0" w:space="0" w:color="auto"/>
        <w:left w:val="none" w:sz="0" w:space="0" w:color="auto"/>
        <w:bottom w:val="none" w:sz="0" w:space="0" w:color="auto"/>
        <w:right w:val="none" w:sz="0" w:space="0" w:color="auto"/>
      </w:divBdr>
    </w:div>
    <w:div w:id="114754931">
      <w:bodyDiv w:val="1"/>
      <w:marLeft w:val="0"/>
      <w:marRight w:val="0"/>
      <w:marTop w:val="0"/>
      <w:marBottom w:val="0"/>
      <w:divBdr>
        <w:top w:val="none" w:sz="0" w:space="0" w:color="auto"/>
        <w:left w:val="none" w:sz="0" w:space="0" w:color="auto"/>
        <w:bottom w:val="none" w:sz="0" w:space="0" w:color="auto"/>
        <w:right w:val="none" w:sz="0" w:space="0" w:color="auto"/>
      </w:divBdr>
    </w:div>
    <w:div w:id="114757140">
      <w:bodyDiv w:val="1"/>
      <w:marLeft w:val="0"/>
      <w:marRight w:val="0"/>
      <w:marTop w:val="0"/>
      <w:marBottom w:val="0"/>
      <w:divBdr>
        <w:top w:val="none" w:sz="0" w:space="0" w:color="auto"/>
        <w:left w:val="none" w:sz="0" w:space="0" w:color="auto"/>
        <w:bottom w:val="none" w:sz="0" w:space="0" w:color="auto"/>
        <w:right w:val="none" w:sz="0" w:space="0" w:color="auto"/>
      </w:divBdr>
    </w:div>
    <w:div w:id="114762943">
      <w:bodyDiv w:val="1"/>
      <w:marLeft w:val="0"/>
      <w:marRight w:val="0"/>
      <w:marTop w:val="0"/>
      <w:marBottom w:val="0"/>
      <w:divBdr>
        <w:top w:val="none" w:sz="0" w:space="0" w:color="auto"/>
        <w:left w:val="none" w:sz="0" w:space="0" w:color="auto"/>
        <w:bottom w:val="none" w:sz="0" w:space="0" w:color="auto"/>
        <w:right w:val="none" w:sz="0" w:space="0" w:color="auto"/>
      </w:divBdr>
    </w:div>
    <w:div w:id="114833208">
      <w:bodyDiv w:val="1"/>
      <w:marLeft w:val="0"/>
      <w:marRight w:val="0"/>
      <w:marTop w:val="0"/>
      <w:marBottom w:val="0"/>
      <w:divBdr>
        <w:top w:val="none" w:sz="0" w:space="0" w:color="auto"/>
        <w:left w:val="none" w:sz="0" w:space="0" w:color="auto"/>
        <w:bottom w:val="none" w:sz="0" w:space="0" w:color="auto"/>
        <w:right w:val="none" w:sz="0" w:space="0" w:color="auto"/>
      </w:divBdr>
    </w:div>
    <w:div w:id="114956656">
      <w:bodyDiv w:val="1"/>
      <w:marLeft w:val="0"/>
      <w:marRight w:val="0"/>
      <w:marTop w:val="0"/>
      <w:marBottom w:val="0"/>
      <w:divBdr>
        <w:top w:val="none" w:sz="0" w:space="0" w:color="auto"/>
        <w:left w:val="none" w:sz="0" w:space="0" w:color="auto"/>
        <w:bottom w:val="none" w:sz="0" w:space="0" w:color="auto"/>
        <w:right w:val="none" w:sz="0" w:space="0" w:color="auto"/>
      </w:divBdr>
    </w:div>
    <w:div w:id="115031494">
      <w:bodyDiv w:val="1"/>
      <w:marLeft w:val="0"/>
      <w:marRight w:val="0"/>
      <w:marTop w:val="0"/>
      <w:marBottom w:val="0"/>
      <w:divBdr>
        <w:top w:val="none" w:sz="0" w:space="0" w:color="auto"/>
        <w:left w:val="none" w:sz="0" w:space="0" w:color="auto"/>
        <w:bottom w:val="none" w:sz="0" w:space="0" w:color="auto"/>
        <w:right w:val="none" w:sz="0" w:space="0" w:color="auto"/>
      </w:divBdr>
    </w:div>
    <w:div w:id="115104260">
      <w:bodyDiv w:val="1"/>
      <w:marLeft w:val="0"/>
      <w:marRight w:val="0"/>
      <w:marTop w:val="0"/>
      <w:marBottom w:val="0"/>
      <w:divBdr>
        <w:top w:val="none" w:sz="0" w:space="0" w:color="auto"/>
        <w:left w:val="none" w:sz="0" w:space="0" w:color="auto"/>
        <w:bottom w:val="none" w:sz="0" w:space="0" w:color="auto"/>
        <w:right w:val="none" w:sz="0" w:space="0" w:color="auto"/>
      </w:divBdr>
    </w:div>
    <w:div w:id="115174878">
      <w:bodyDiv w:val="1"/>
      <w:marLeft w:val="0"/>
      <w:marRight w:val="0"/>
      <w:marTop w:val="0"/>
      <w:marBottom w:val="0"/>
      <w:divBdr>
        <w:top w:val="none" w:sz="0" w:space="0" w:color="auto"/>
        <w:left w:val="none" w:sz="0" w:space="0" w:color="auto"/>
        <w:bottom w:val="none" w:sz="0" w:space="0" w:color="auto"/>
        <w:right w:val="none" w:sz="0" w:space="0" w:color="auto"/>
      </w:divBdr>
    </w:div>
    <w:div w:id="115177559">
      <w:bodyDiv w:val="1"/>
      <w:marLeft w:val="0"/>
      <w:marRight w:val="0"/>
      <w:marTop w:val="0"/>
      <w:marBottom w:val="0"/>
      <w:divBdr>
        <w:top w:val="none" w:sz="0" w:space="0" w:color="auto"/>
        <w:left w:val="none" w:sz="0" w:space="0" w:color="auto"/>
        <w:bottom w:val="none" w:sz="0" w:space="0" w:color="auto"/>
        <w:right w:val="none" w:sz="0" w:space="0" w:color="auto"/>
      </w:divBdr>
    </w:div>
    <w:div w:id="115179259">
      <w:bodyDiv w:val="1"/>
      <w:marLeft w:val="0"/>
      <w:marRight w:val="0"/>
      <w:marTop w:val="0"/>
      <w:marBottom w:val="0"/>
      <w:divBdr>
        <w:top w:val="none" w:sz="0" w:space="0" w:color="auto"/>
        <w:left w:val="none" w:sz="0" w:space="0" w:color="auto"/>
        <w:bottom w:val="none" w:sz="0" w:space="0" w:color="auto"/>
        <w:right w:val="none" w:sz="0" w:space="0" w:color="auto"/>
      </w:divBdr>
    </w:div>
    <w:div w:id="115218583">
      <w:bodyDiv w:val="1"/>
      <w:marLeft w:val="0"/>
      <w:marRight w:val="0"/>
      <w:marTop w:val="0"/>
      <w:marBottom w:val="0"/>
      <w:divBdr>
        <w:top w:val="none" w:sz="0" w:space="0" w:color="auto"/>
        <w:left w:val="none" w:sz="0" w:space="0" w:color="auto"/>
        <w:bottom w:val="none" w:sz="0" w:space="0" w:color="auto"/>
        <w:right w:val="none" w:sz="0" w:space="0" w:color="auto"/>
      </w:divBdr>
    </w:div>
    <w:div w:id="115224297">
      <w:bodyDiv w:val="1"/>
      <w:marLeft w:val="0"/>
      <w:marRight w:val="0"/>
      <w:marTop w:val="0"/>
      <w:marBottom w:val="0"/>
      <w:divBdr>
        <w:top w:val="none" w:sz="0" w:space="0" w:color="auto"/>
        <w:left w:val="none" w:sz="0" w:space="0" w:color="auto"/>
        <w:bottom w:val="none" w:sz="0" w:space="0" w:color="auto"/>
        <w:right w:val="none" w:sz="0" w:space="0" w:color="auto"/>
      </w:divBdr>
    </w:div>
    <w:div w:id="115225257">
      <w:bodyDiv w:val="1"/>
      <w:marLeft w:val="0"/>
      <w:marRight w:val="0"/>
      <w:marTop w:val="0"/>
      <w:marBottom w:val="0"/>
      <w:divBdr>
        <w:top w:val="none" w:sz="0" w:space="0" w:color="auto"/>
        <w:left w:val="none" w:sz="0" w:space="0" w:color="auto"/>
        <w:bottom w:val="none" w:sz="0" w:space="0" w:color="auto"/>
        <w:right w:val="none" w:sz="0" w:space="0" w:color="auto"/>
      </w:divBdr>
    </w:div>
    <w:div w:id="115296788">
      <w:bodyDiv w:val="1"/>
      <w:marLeft w:val="0"/>
      <w:marRight w:val="0"/>
      <w:marTop w:val="0"/>
      <w:marBottom w:val="0"/>
      <w:divBdr>
        <w:top w:val="none" w:sz="0" w:space="0" w:color="auto"/>
        <w:left w:val="none" w:sz="0" w:space="0" w:color="auto"/>
        <w:bottom w:val="none" w:sz="0" w:space="0" w:color="auto"/>
        <w:right w:val="none" w:sz="0" w:space="0" w:color="auto"/>
      </w:divBdr>
    </w:div>
    <w:div w:id="115301299">
      <w:bodyDiv w:val="1"/>
      <w:marLeft w:val="0"/>
      <w:marRight w:val="0"/>
      <w:marTop w:val="0"/>
      <w:marBottom w:val="0"/>
      <w:divBdr>
        <w:top w:val="none" w:sz="0" w:space="0" w:color="auto"/>
        <w:left w:val="none" w:sz="0" w:space="0" w:color="auto"/>
        <w:bottom w:val="none" w:sz="0" w:space="0" w:color="auto"/>
        <w:right w:val="none" w:sz="0" w:space="0" w:color="auto"/>
      </w:divBdr>
    </w:div>
    <w:div w:id="115413698">
      <w:bodyDiv w:val="1"/>
      <w:marLeft w:val="0"/>
      <w:marRight w:val="0"/>
      <w:marTop w:val="0"/>
      <w:marBottom w:val="0"/>
      <w:divBdr>
        <w:top w:val="none" w:sz="0" w:space="0" w:color="auto"/>
        <w:left w:val="none" w:sz="0" w:space="0" w:color="auto"/>
        <w:bottom w:val="none" w:sz="0" w:space="0" w:color="auto"/>
        <w:right w:val="none" w:sz="0" w:space="0" w:color="auto"/>
      </w:divBdr>
    </w:div>
    <w:div w:id="115758397">
      <w:bodyDiv w:val="1"/>
      <w:marLeft w:val="0"/>
      <w:marRight w:val="0"/>
      <w:marTop w:val="0"/>
      <w:marBottom w:val="0"/>
      <w:divBdr>
        <w:top w:val="none" w:sz="0" w:space="0" w:color="auto"/>
        <w:left w:val="none" w:sz="0" w:space="0" w:color="auto"/>
        <w:bottom w:val="none" w:sz="0" w:space="0" w:color="auto"/>
        <w:right w:val="none" w:sz="0" w:space="0" w:color="auto"/>
      </w:divBdr>
    </w:div>
    <w:div w:id="115872080">
      <w:bodyDiv w:val="1"/>
      <w:marLeft w:val="0"/>
      <w:marRight w:val="0"/>
      <w:marTop w:val="0"/>
      <w:marBottom w:val="0"/>
      <w:divBdr>
        <w:top w:val="none" w:sz="0" w:space="0" w:color="auto"/>
        <w:left w:val="none" w:sz="0" w:space="0" w:color="auto"/>
        <w:bottom w:val="none" w:sz="0" w:space="0" w:color="auto"/>
        <w:right w:val="none" w:sz="0" w:space="0" w:color="auto"/>
      </w:divBdr>
    </w:div>
    <w:div w:id="115876567">
      <w:bodyDiv w:val="1"/>
      <w:marLeft w:val="0"/>
      <w:marRight w:val="0"/>
      <w:marTop w:val="0"/>
      <w:marBottom w:val="0"/>
      <w:divBdr>
        <w:top w:val="none" w:sz="0" w:space="0" w:color="auto"/>
        <w:left w:val="none" w:sz="0" w:space="0" w:color="auto"/>
        <w:bottom w:val="none" w:sz="0" w:space="0" w:color="auto"/>
        <w:right w:val="none" w:sz="0" w:space="0" w:color="auto"/>
      </w:divBdr>
    </w:div>
    <w:div w:id="115948994">
      <w:bodyDiv w:val="1"/>
      <w:marLeft w:val="0"/>
      <w:marRight w:val="0"/>
      <w:marTop w:val="0"/>
      <w:marBottom w:val="0"/>
      <w:divBdr>
        <w:top w:val="none" w:sz="0" w:space="0" w:color="auto"/>
        <w:left w:val="none" w:sz="0" w:space="0" w:color="auto"/>
        <w:bottom w:val="none" w:sz="0" w:space="0" w:color="auto"/>
        <w:right w:val="none" w:sz="0" w:space="0" w:color="auto"/>
      </w:divBdr>
    </w:div>
    <w:div w:id="115952825">
      <w:bodyDiv w:val="1"/>
      <w:marLeft w:val="0"/>
      <w:marRight w:val="0"/>
      <w:marTop w:val="0"/>
      <w:marBottom w:val="0"/>
      <w:divBdr>
        <w:top w:val="none" w:sz="0" w:space="0" w:color="auto"/>
        <w:left w:val="none" w:sz="0" w:space="0" w:color="auto"/>
        <w:bottom w:val="none" w:sz="0" w:space="0" w:color="auto"/>
        <w:right w:val="none" w:sz="0" w:space="0" w:color="auto"/>
      </w:divBdr>
    </w:div>
    <w:div w:id="115956129">
      <w:bodyDiv w:val="1"/>
      <w:marLeft w:val="0"/>
      <w:marRight w:val="0"/>
      <w:marTop w:val="0"/>
      <w:marBottom w:val="0"/>
      <w:divBdr>
        <w:top w:val="none" w:sz="0" w:space="0" w:color="auto"/>
        <w:left w:val="none" w:sz="0" w:space="0" w:color="auto"/>
        <w:bottom w:val="none" w:sz="0" w:space="0" w:color="auto"/>
        <w:right w:val="none" w:sz="0" w:space="0" w:color="auto"/>
      </w:divBdr>
    </w:div>
    <w:div w:id="116068554">
      <w:bodyDiv w:val="1"/>
      <w:marLeft w:val="0"/>
      <w:marRight w:val="0"/>
      <w:marTop w:val="0"/>
      <w:marBottom w:val="0"/>
      <w:divBdr>
        <w:top w:val="none" w:sz="0" w:space="0" w:color="auto"/>
        <w:left w:val="none" w:sz="0" w:space="0" w:color="auto"/>
        <w:bottom w:val="none" w:sz="0" w:space="0" w:color="auto"/>
        <w:right w:val="none" w:sz="0" w:space="0" w:color="auto"/>
      </w:divBdr>
    </w:div>
    <w:div w:id="116145689">
      <w:bodyDiv w:val="1"/>
      <w:marLeft w:val="0"/>
      <w:marRight w:val="0"/>
      <w:marTop w:val="0"/>
      <w:marBottom w:val="0"/>
      <w:divBdr>
        <w:top w:val="none" w:sz="0" w:space="0" w:color="auto"/>
        <w:left w:val="none" w:sz="0" w:space="0" w:color="auto"/>
        <w:bottom w:val="none" w:sz="0" w:space="0" w:color="auto"/>
        <w:right w:val="none" w:sz="0" w:space="0" w:color="auto"/>
      </w:divBdr>
    </w:div>
    <w:div w:id="116217973">
      <w:bodyDiv w:val="1"/>
      <w:marLeft w:val="0"/>
      <w:marRight w:val="0"/>
      <w:marTop w:val="0"/>
      <w:marBottom w:val="0"/>
      <w:divBdr>
        <w:top w:val="none" w:sz="0" w:space="0" w:color="auto"/>
        <w:left w:val="none" w:sz="0" w:space="0" w:color="auto"/>
        <w:bottom w:val="none" w:sz="0" w:space="0" w:color="auto"/>
        <w:right w:val="none" w:sz="0" w:space="0" w:color="auto"/>
      </w:divBdr>
    </w:div>
    <w:div w:id="116222077">
      <w:bodyDiv w:val="1"/>
      <w:marLeft w:val="0"/>
      <w:marRight w:val="0"/>
      <w:marTop w:val="0"/>
      <w:marBottom w:val="0"/>
      <w:divBdr>
        <w:top w:val="none" w:sz="0" w:space="0" w:color="auto"/>
        <w:left w:val="none" w:sz="0" w:space="0" w:color="auto"/>
        <w:bottom w:val="none" w:sz="0" w:space="0" w:color="auto"/>
        <w:right w:val="none" w:sz="0" w:space="0" w:color="auto"/>
      </w:divBdr>
    </w:div>
    <w:div w:id="116261556">
      <w:bodyDiv w:val="1"/>
      <w:marLeft w:val="0"/>
      <w:marRight w:val="0"/>
      <w:marTop w:val="0"/>
      <w:marBottom w:val="0"/>
      <w:divBdr>
        <w:top w:val="none" w:sz="0" w:space="0" w:color="auto"/>
        <w:left w:val="none" w:sz="0" w:space="0" w:color="auto"/>
        <w:bottom w:val="none" w:sz="0" w:space="0" w:color="auto"/>
        <w:right w:val="none" w:sz="0" w:space="0" w:color="auto"/>
      </w:divBdr>
    </w:div>
    <w:div w:id="116291765">
      <w:bodyDiv w:val="1"/>
      <w:marLeft w:val="0"/>
      <w:marRight w:val="0"/>
      <w:marTop w:val="0"/>
      <w:marBottom w:val="0"/>
      <w:divBdr>
        <w:top w:val="none" w:sz="0" w:space="0" w:color="auto"/>
        <w:left w:val="none" w:sz="0" w:space="0" w:color="auto"/>
        <w:bottom w:val="none" w:sz="0" w:space="0" w:color="auto"/>
        <w:right w:val="none" w:sz="0" w:space="0" w:color="auto"/>
      </w:divBdr>
    </w:div>
    <w:div w:id="116292754">
      <w:bodyDiv w:val="1"/>
      <w:marLeft w:val="0"/>
      <w:marRight w:val="0"/>
      <w:marTop w:val="0"/>
      <w:marBottom w:val="0"/>
      <w:divBdr>
        <w:top w:val="none" w:sz="0" w:space="0" w:color="auto"/>
        <w:left w:val="none" w:sz="0" w:space="0" w:color="auto"/>
        <w:bottom w:val="none" w:sz="0" w:space="0" w:color="auto"/>
        <w:right w:val="none" w:sz="0" w:space="0" w:color="auto"/>
      </w:divBdr>
    </w:div>
    <w:div w:id="116338494">
      <w:bodyDiv w:val="1"/>
      <w:marLeft w:val="0"/>
      <w:marRight w:val="0"/>
      <w:marTop w:val="0"/>
      <w:marBottom w:val="0"/>
      <w:divBdr>
        <w:top w:val="none" w:sz="0" w:space="0" w:color="auto"/>
        <w:left w:val="none" w:sz="0" w:space="0" w:color="auto"/>
        <w:bottom w:val="none" w:sz="0" w:space="0" w:color="auto"/>
        <w:right w:val="none" w:sz="0" w:space="0" w:color="auto"/>
      </w:divBdr>
    </w:div>
    <w:div w:id="116340811">
      <w:bodyDiv w:val="1"/>
      <w:marLeft w:val="0"/>
      <w:marRight w:val="0"/>
      <w:marTop w:val="0"/>
      <w:marBottom w:val="0"/>
      <w:divBdr>
        <w:top w:val="none" w:sz="0" w:space="0" w:color="auto"/>
        <w:left w:val="none" w:sz="0" w:space="0" w:color="auto"/>
        <w:bottom w:val="none" w:sz="0" w:space="0" w:color="auto"/>
        <w:right w:val="none" w:sz="0" w:space="0" w:color="auto"/>
      </w:divBdr>
    </w:div>
    <w:div w:id="116411661">
      <w:bodyDiv w:val="1"/>
      <w:marLeft w:val="0"/>
      <w:marRight w:val="0"/>
      <w:marTop w:val="0"/>
      <w:marBottom w:val="0"/>
      <w:divBdr>
        <w:top w:val="none" w:sz="0" w:space="0" w:color="auto"/>
        <w:left w:val="none" w:sz="0" w:space="0" w:color="auto"/>
        <w:bottom w:val="none" w:sz="0" w:space="0" w:color="auto"/>
        <w:right w:val="none" w:sz="0" w:space="0" w:color="auto"/>
      </w:divBdr>
    </w:div>
    <w:div w:id="116488132">
      <w:bodyDiv w:val="1"/>
      <w:marLeft w:val="0"/>
      <w:marRight w:val="0"/>
      <w:marTop w:val="0"/>
      <w:marBottom w:val="0"/>
      <w:divBdr>
        <w:top w:val="none" w:sz="0" w:space="0" w:color="auto"/>
        <w:left w:val="none" w:sz="0" w:space="0" w:color="auto"/>
        <w:bottom w:val="none" w:sz="0" w:space="0" w:color="auto"/>
        <w:right w:val="none" w:sz="0" w:space="0" w:color="auto"/>
      </w:divBdr>
    </w:div>
    <w:div w:id="116528829">
      <w:bodyDiv w:val="1"/>
      <w:marLeft w:val="0"/>
      <w:marRight w:val="0"/>
      <w:marTop w:val="0"/>
      <w:marBottom w:val="0"/>
      <w:divBdr>
        <w:top w:val="none" w:sz="0" w:space="0" w:color="auto"/>
        <w:left w:val="none" w:sz="0" w:space="0" w:color="auto"/>
        <w:bottom w:val="none" w:sz="0" w:space="0" w:color="auto"/>
        <w:right w:val="none" w:sz="0" w:space="0" w:color="auto"/>
      </w:divBdr>
    </w:div>
    <w:div w:id="116530515">
      <w:bodyDiv w:val="1"/>
      <w:marLeft w:val="0"/>
      <w:marRight w:val="0"/>
      <w:marTop w:val="0"/>
      <w:marBottom w:val="0"/>
      <w:divBdr>
        <w:top w:val="none" w:sz="0" w:space="0" w:color="auto"/>
        <w:left w:val="none" w:sz="0" w:space="0" w:color="auto"/>
        <w:bottom w:val="none" w:sz="0" w:space="0" w:color="auto"/>
        <w:right w:val="none" w:sz="0" w:space="0" w:color="auto"/>
      </w:divBdr>
    </w:div>
    <w:div w:id="116722281">
      <w:bodyDiv w:val="1"/>
      <w:marLeft w:val="0"/>
      <w:marRight w:val="0"/>
      <w:marTop w:val="0"/>
      <w:marBottom w:val="0"/>
      <w:divBdr>
        <w:top w:val="none" w:sz="0" w:space="0" w:color="auto"/>
        <w:left w:val="none" w:sz="0" w:space="0" w:color="auto"/>
        <w:bottom w:val="none" w:sz="0" w:space="0" w:color="auto"/>
        <w:right w:val="none" w:sz="0" w:space="0" w:color="auto"/>
      </w:divBdr>
    </w:div>
    <w:div w:id="116797667">
      <w:bodyDiv w:val="1"/>
      <w:marLeft w:val="0"/>
      <w:marRight w:val="0"/>
      <w:marTop w:val="0"/>
      <w:marBottom w:val="0"/>
      <w:divBdr>
        <w:top w:val="none" w:sz="0" w:space="0" w:color="auto"/>
        <w:left w:val="none" w:sz="0" w:space="0" w:color="auto"/>
        <w:bottom w:val="none" w:sz="0" w:space="0" w:color="auto"/>
        <w:right w:val="none" w:sz="0" w:space="0" w:color="auto"/>
      </w:divBdr>
    </w:div>
    <w:div w:id="116802772">
      <w:bodyDiv w:val="1"/>
      <w:marLeft w:val="0"/>
      <w:marRight w:val="0"/>
      <w:marTop w:val="0"/>
      <w:marBottom w:val="0"/>
      <w:divBdr>
        <w:top w:val="none" w:sz="0" w:space="0" w:color="auto"/>
        <w:left w:val="none" w:sz="0" w:space="0" w:color="auto"/>
        <w:bottom w:val="none" w:sz="0" w:space="0" w:color="auto"/>
        <w:right w:val="none" w:sz="0" w:space="0" w:color="auto"/>
      </w:divBdr>
    </w:div>
    <w:div w:id="116878043">
      <w:bodyDiv w:val="1"/>
      <w:marLeft w:val="0"/>
      <w:marRight w:val="0"/>
      <w:marTop w:val="0"/>
      <w:marBottom w:val="0"/>
      <w:divBdr>
        <w:top w:val="none" w:sz="0" w:space="0" w:color="auto"/>
        <w:left w:val="none" w:sz="0" w:space="0" w:color="auto"/>
        <w:bottom w:val="none" w:sz="0" w:space="0" w:color="auto"/>
        <w:right w:val="none" w:sz="0" w:space="0" w:color="auto"/>
      </w:divBdr>
    </w:div>
    <w:div w:id="116998250">
      <w:bodyDiv w:val="1"/>
      <w:marLeft w:val="0"/>
      <w:marRight w:val="0"/>
      <w:marTop w:val="0"/>
      <w:marBottom w:val="0"/>
      <w:divBdr>
        <w:top w:val="none" w:sz="0" w:space="0" w:color="auto"/>
        <w:left w:val="none" w:sz="0" w:space="0" w:color="auto"/>
        <w:bottom w:val="none" w:sz="0" w:space="0" w:color="auto"/>
        <w:right w:val="none" w:sz="0" w:space="0" w:color="auto"/>
      </w:divBdr>
    </w:div>
    <w:div w:id="117068781">
      <w:bodyDiv w:val="1"/>
      <w:marLeft w:val="0"/>
      <w:marRight w:val="0"/>
      <w:marTop w:val="0"/>
      <w:marBottom w:val="0"/>
      <w:divBdr>
        <w:top w:val="none" w:sz="0" w:space="0" w:color="auto"/>
        <w:left w:val="none" w:sz="0" w:space="0" w:color="auto"/>
        <w:bottom w:val="none" w:sz="0" w:space="0" w:color="auto"/>
        <w:right w:val="none" w:sz="0" w:space="0" w:color="auto"/>
      </w:divBdr>
    </w:div>
    <w:div w:id="117189529">
      <w:bodyDiv w:val="1"/>
      <w:marLeft w:val="0"/>
      <w:marRight w:val="0"/>
      <w:marTop w:val="0"/>
      <w:marBottom w:val="0"/>
      <w:divBdr>
        <w:top w:val="none" w:sz="0" w:space="0" w:color="auto"/>
        <w:left w:val="none" w:sz="0" w:space="0" w:color="auto"/>
        <w:bottom w:val="none" w:sz="0" w:space="0" w:color="auto"/>
        <w:right w:val="none" w:sz="0" w:space="0" w:color="auto"/>
      </w:divBdr>
    </w:div>
    <w:div w:id="117334733">
      <w:bodyDiv w:val="1"/>
      <w:marLeft w:val="0"/>
      <w:marRight w:val="0"/>
      <w:marTop w:val="0"/>
      <w:marBottom w:val="0"/>
      <w:divBdr>
        <w:top w:val="none" w:sz="0" w:space="0" w:color="auto"/>
        <w:left w:val="none" w:sz="0" w:space="0" w:color="auto"/>
        <w:bottom w:val="none" w:sz="0" w:space="0" w:color="auto"/>
        <w:right w:val="none" w:sz="0" w:space="0" w:color="auto"/>
      </w:divBdr>
    </w:div>
    <w:div w:id="117340553">
      <w:bodyDiv w:val="1"/>
      <w:marLeft w:val="0"/>
      <w:marRight w:val="0"/>
      <w:marTop w:val="0"/>
      <w:marBottom w:val="0"/>
      <w:divBdr>
        <w:top w:val="none" w:sz="0" w:space="0" w:color="auto"/>
        <w:left w:val="none" w:sz="0" w:space="0" w:color="auto"/>
        <w:bottom w:val="none" w:sz="0" w:space="0" w:color="auto"/>
        <w:right w:val="none" w:sz="0" w:space="0" w:color="auto"/>
      </w:divBdr>
    </w:div>
    <w:div w:id="117340973">
      <w:bodyDiv w:val="1"/>
      <w:marLeft w:val="0"/>
      <w:marRight w:val="0"/>
      <w:marTop w:val="0"/>
      <w:marBottom w:val="0"/>
      <w:divBdr>
        <w:top w:val="none" w:sz="0" w:space="0" w:color="auto"/>
        <w:left w:val="none" w:sz="0" w:space="0" w:color="auto"/>
        <w:bottom w:val="none" w:sz="0" w:space="0" w:color="auto"/>
        <w:right w:val="none" w:sz="0" w:space="0" w:color="auto"/>
      </w:divBdr>
    </w:div>
    <w:div w:id="117531589">
      <w:bodyDiv w:val="1"/>
      <w:marLeft w:val="0"/>
      <w:marRight w:val="0"/>
      <w:marTop w:val="0"/>
      <w:marBottom w:val="0"/>
      <w:divBdr>
        <w:top w:val="none" w:sz="0" w:space="0" w:color="auto"/>
        <w:left w:val="none" w:sz="0" w:space="0" w:color="auto"/>
        <w:bottom w:val="none" w:sz="0" w:space="0" w:color="auto"/>
        <w:right w:val="none" w:sz="0" w:space="0" w:color="auto"/>
      </w:divBdr>
    </w:div>
    <w:div w:id="117533505">
      <w:bodyDiv w:val="1"/>
      <w:marLeft w:val="0"/>
      <w:marRight w:val="0"/>
      <w:marTop w:val="0"/>
      <w:marBottom w:val="0"/>
      <w:divBdr>
        <w:top w:val="none" w:sz="0" w:space="0" w:color="auto"/>
        <w:left w:val="none" w:sz="0" w:space="0" w:color="auto"/>
        <w:bottom w:val="none" w:sz="0" w:space="0" w:color="auto"/>
        <w:right w:val="none" w:sz="0" w:space="0" w:color="auto"/>
      </w:divBdr>
    </w:div>
    <w:div w:id="117578264">
      <w:bodyDiv w:val="1"/>
      <w:marLeft w:val="0"/>
      <w:marRight w:val="0"/>
      <w:marTop w:val="0"/>
      <w:marBottom w:val="0"/>
      <w:divBdr>
        <w:top w:val="none" w:sz="0" w:space="0" w:color="auto"/>
        <w:left w:val="none" w:sz="0" w:space="0" w:color="auto"/>
        <w:bottom w:val="none" w:sz="0" w:space="0" w:color="auto"/>
        <w:right w:val="none" w:sz="0" w:space="0" w:color="auto"/>
      </w:divBdr>
    </w:div>
    <w:div w:id="117653180">
      <w:bodyDiv w:val="1"/>
      <w:marLeft w:val="0"/>
      <w:marRight w:val="0"/>
      <w:marTop w:val="0"/>
      <w:marBottom w:val="0"/>
      <w:divBdr>
        <w:top w:val="none" w:sz="0" w:space="0" w:color="auto"/>
        <w:left w:val="none" w:sz="0" w:space="0" w:color="auto"/>
        <w:bottom w:val="none" w:sz="0" w:space="0" w:color="auto"/>
        <w:right w:val="none" w:sz="0" w:space="0" w:color="auto"/>
      </w:divBdr>
    </w:div>
    <w:div w:id="117722644">
      <w:bodyDiv w:val="1"/>
      <w:marLeft w:val="0"/>
      <w:marRight w:val="0"/>
      <w:marTop w:val="0"/>
      <w:marBottom w:val="0"/>
      <w:divBdr>
        <w:top w:val="none" w:sz="0" w:space="0" w:color="auto"/>
        <w:left w:val="none" w:sz="0" w:space="0" w:color="auto"/>
        <w:bottom w:val="none" w:sz="0" w:space="0" w:color="auto"/>
        <w:right w:val="none" w:sz="0" w:space="0" w:color="auto"/>
      </w:divBdr>
    </w:div>
    <w:div w:id="117838701">
      <w:bodyDiv w:val="1"/>
      <w:marLeft w:val="0"/>
      <w:marRight w:val="0"/>
      <w:marTop w:val="0"/>
      <w:marBottom w:val="0"/>
      <w:divBdr>
        <w:top w:val="none" w:sz="0" w:space="0" w:color="auto"/>
        <w:left w:val="none" w:sz="0" w:space="0" w:color="auto"/>
        <w:bottom w:val="none" w:sz="0" w:space="0" w:color="auto"/>
        <w:right w:val="none" w:sz="0" w:space="0" w:color="auto"/>
      </w:divBdr>
    </w:div>
    <w:div w:id="117913238">
      <w:bodyDiv w:val="1"/>
      <w:marLeft w:val="0"/>
      <w:marRight w:val="0"/>
      <w:marTop w:val="0"/>
      <w:marBottom w:val="0"/>
      <w:divBdr>
        <w:top w:val="none" w:sz="0" w:space="0" w:color="auto"/>
        <w:left w:val="none" w:sz="0" w:space="0" w:color="auto"/>
        <w:bottom w:val="none" w:sz="0" w:space="0" w:color="auto"/>
        <w:right w:val="none" w:sz="0" w:space="0" w:color="auto"/>
      </w:divBdr>
    </w:div>
    <w:div w:id="118031638">
      <w:bodyDiv w:val="1"/>
      <w:marLeft w:val="0"/>
      <w:marRight w:val="0"/>
      <w:marTop w:val="0"/>
      <w:marBottom w:val="0"/>
      <w:divBdr>
        <w:top w:val="none" w:sz="0" w:space="0" w:color="auto"/>
        <w:left w:val="none" w:sz="0" w:space="0" w:color="auto"/>
        <w:bottom w:val="none" w:sz="0" w:space="0" w:color="auto"/>
        <w:right w:val="none" w:sz="0" w:space="0" w:color="auto"/>
      </w:divBdr>
    </w:div>
    <w:div w:id="118108220">
      <w:bodyDiv w:val="1"/>
      <w:marLeft w:val="0"/>
      <w:marRight w:val="0"/>
      <w:marTop w:val="0"/>
      <w:marBottom w:val="0"/>
      <w:divBdr>
        <w:top w:val="none" w:sz="0" w:space="0" w:color="auto"/>
        <w:left w:val="none" w:sz="0" w:space="0" w:color="auto"/>
        <w:bottom w:val="none" w:sz="0" w:space="0" w:color="auto"/>
        <w:right w:val="none" w:sz="0" w:space="0" w:color="auto"/>
      </w:divBdr>
    </w:div>
    <w:div w:id="118112126">
      <w:bodyDiv w:val="1"/>
      <w:marLeft w:val="0"/>
      <w:marRight w:val="0"/>
      <w:marTop w:val="0"/>
      <w:marBottom w:val="0"/>
      <w:divBdr>
        <w:top w:val="none" w:sz="0" w:space="0" w:color="auto"/>
        <w:left w:val="none" w:sz="0" w:space="0" w:color="auto"/>
        <w:bottom w:val="none" w:sz="0" w:space="0" w:color="auto"/>
        <w:right w:val="none" w:sz="0" w:space="0" w:color="auto"/>
      </w:divBdr>
    </w:div>
    <w:div w:id="118301683">
      <w:bodyDiv w:val="1"/>
      <w:marLeft w:val="0"/>
      <w:marRight w:val="0"/>
      <w:marTop w:val="0"/>
      <w:marBottom w:val="0"/>
      <w:divBdr>
        <w:top w:val="none" w:sz="0" w:space="0" w:color="auto"/>
        <w:left w:val="none" w:sz="0" w:space="0" w:color="auto"/>
        <w:bottom w:val="none" w:sz="0" w:space="0" w:color="auto"/>
        <w:right w:val="none" w:sz="0" w:space="0" w:color="auto"/>
      </w:divBdr>
    </w:div>
    <w:div w:id="118302099">
      <w:bodyDiv w:val="1"/>
      <w:marLeft w:val="0"/>
      <w:marRight w:val="0"/>
      <w:marTop w:val="0"/>
      <w:marBottom w:val="0"/>
      <w:divBdr>
        <w:top w:val="none" w:sz="0" w:space="0" w:color="auto"/>
        <w:left w:val="none" w:sz="0" w:space="0" w:color="auto"/>
        <w:bottom w:val="none" w:sz="0" w:space="0" w:color="auto"/>
        <w:right w:val="none" w:sz="0" w:space="0" w:color="auto"/>
      </w:divBdr>
    </w:div>
    <w:div w:id="118380474">
      <w:bodyDiv w:val="1"/>
      <w:marLeft w:val="0"/>
      <w:marRight w:val="0"/>
      <w:marTop w:val="0"/>
      <w:marBottom w:val="0"/>
      <w:divBdr>
        <w:top w:val="none" w:sz="0" w:space="0" w:color="auto"/>
        <w:left w:val="none" w:sz="0" w:space="0" w:color="auto"/>
        <w:bottom w:val="none" w:sz="0" w:space="0" w:color="auto"/>
        <w:right w:val="none" w:sz="0" w:space="0" w:color="auto"/>
      </w:divBdr>
    </w:div>
    <w:div w:id="118496005">
      <w:bodyDiv w:val="1"/>
      <w:marLeft w:val="0"/>
      <w:marRight w:val="0"/>
      <w:marTop w:val="0"/>
      <w:marBottom w:val="0"/>
      <w:divBdr>
        <w:top w:val="none" w:sz="0" w:space="0" w:color="auto"/>
        <w:left w:val="none" w:sz="0" w:space="0" w:color="auto"/>
        <w:bottom w:val="none" w:sz="0" w:space="0" w:color="auto"/>
        <w:right w:val="none" w:sz="0" w:space="0" w:color="auto"/>
      </w:divBdr>
    </w:div>
    <w:div w:id="118571489">
      <w:bodyDiv w:val="1"/>
      <w:marLeft w:val="0"/>
      <w:marRight w:val="0"/>
      <w:marTop w:val="0"/>
      <w:marBottom w:val="0"/>
      <w:divBdr>
        <w:top w:val="none" w:sz="0" w:space="0" w:color="auto"/>
        <w:left w:val="none" w:sz="0" w:space="0" w:color="auto"/>
        <w:bottom w:val="none" w:sz="0" w:space="0" w:color="auto"/>
        <w:right w:val="none" w:sz="0" w:space="0" w:color="auto"/>
      </w:divBdr>
    </w:div>
    <w:div w:id="118577822">
      <w:bodyDiv w:val="1"/>
      <w:marLeft w:val="0"/>
      <w:marRight w:val="0"/>
      <w:marTop w:val="0"/>
      <w:marBottom w:val="0"/>
      <w:divBdr>
        <w:top w:val="none" w:sz="0" w:space="0" w:color="auto"/>
        <w:left w:val="none" w:sz="0" w:space="0" w:color="auto"/>
        <w:bottom w:val="none" w:sz="0" w:space="0" w:color="auto"/>
        <w:right w:val="none" w:sz="0" w:space="0" w:color="auto"/>
      </w:divBdr>
    </w:div>
    <w:div w:id="118694860">
      <w:bodyDiv w:val="1"/>
      <w:marLeft w:val="0"/>
      <w:marRight w:val="0"/>
      <w:marTop w:val="0"/>
      <w:marBottom w:val="0"/>
      <w:divBdr>
        <w:top w:val="none" w:sz="0" w:space="0" w:color="auto"/>
        <w:left w:val="none" w:sz="0" w:space="0" w:color="auto"/>
        <w:bottom w:val="none" w:sz="0" w:space="0" w:color="auto"/>
        <w:right w:val="none" w:sz="0" w:space="0" w:color="auto"/>
      </w:divBdr>
    </w:div>
    <w:div w:id="118695133">
      <w:bodyDiv w:val="1"/>
      <w:marLeft w:val="0"/>
      <w:marRight w:val="0"/>
      <w:marTop w:val="0"/>
      <w:marBottom w:val="0"/>
      <w:divBdr>
        <w:top w:val="none" w:sz="0" w:space="0" w:color="auto"/>
        <w:left w:val="none" w:sz="0" w:space="0" w:color="auto"/>
        <w:bottom w:val="none" w:sz="0" w:space="0" w:color="auto"/>
        <w:right w:val="none" w:sz="0" w:space="0" w:color="auto"/>
      </w:divBdr>
    </w:div>
    <w:div w:id="118761813">
      <w:bodyDiv w:val="1"/>
      <w:marLeft w:val="0"/>
      <w:marRight w:val="0"/>
      <w:marTop w:val="0"/>
      <w:marBottom w:val="0"/>
      <w:divBdr>
        <w:top w:val="none" w:sz="0" w:space="0" w:color="auto"/>
        <w:left w:val="none" w:sz="0" w:space="0" w:color="auto"/>
        <w:bottom w:val="none" w:sz="0" w:space="0" w:color="auto"/>
        <w:right w:val="none" w:sz="0" w:space="0" w:color="auto"/>
      </w:divBdr>
    </w:div>
    <w:div w:id="118839659">
      <w:bodyDiv w:val="1"/>
      <w:marLeft w:val="0"/>
      <w:marRight w:val="0"/>
      <w:marTop w:val="0"/>
      <w:marBottom w:val="0"/>
      <w:divBdr>
        <w:top w:val="none" w:sz="0" w:space="0" w:color="auto"/>
        <w:left w:val="none" w:sz="0" w:space="0" w:color="auto"/>
        <w:bottom w:val="none" w:sz="0" w:space="0" w:color="auto"/>
        <w:right w:val="none" w:sz="0" w:space="0" w:color="auto"/>
      </w:divBdr>
    </w:div>
    <w:div w:id="118842826">
      <w:bodyDiv w:val="1"/>
      <w:marLeft w:val="0"/>
      <w:marRight w:val="0"/>
      <w:marTop w:val="0"/>
      <w:marBottom w:val="0"/>
      <w:divBdr>
        <w:top w:val="none" w:sz="0" w:space="0" w:color="auto"/>
        <w:left w:val="none" w:sz="0" w:space="0" w:color="auto"/>
        <w:bottom w:val="none" w:sz="0" w:space="0" w:color="auto"/>
        <w:right w:val="none" w:sz="0" w:space="0" w:color="auto"/>
      </w:divBdr>
    </w:div>
    <w:div w:id="118957993">
      <w:bodyDiv w:val="1"/>
      <w:marLeft w:val="0"/>
      <w:marRight w:val="0"/>
      <w:marTop w:val="0"/>
      <w:marBottom w:val="0"/>
      <w:divBdr>
        <w:top w:val="none" w:sz="0" w:space="0" w:color="auto"/>
        <w:left w:val="none" w:sz="0" w:space="0" w:color="auto"/>
        <w:bottom w:val="none" w:sz="0" w:space="0" w:color="auto"/>
        <w:right w:val="none" w:sz="0" w:space="0" w:color="auto"/>
      </w:divBdr>
    </w:div>
    <w:div w:id="119156340">
      <w:bodyDiv w:val="1"/>
      <w:marLeft w:val="0"/>
      <w:marRight w:val="0"/>
      <w:marTop w:val="0"/>
      <w:marBottom w:val="0"/>
      <w:divBdr>
        <w:top w:val="none" w:sz="0" w:space="0" w:color="auto"/>
        <w:left w:val="none" w:sz="0" w:space="0" w:color="auto"/>
        <w:bottom w:val="none" w:sz="0" w:space="0" w:color="auto"/>
        <w:right w:val="none" w:sz="0" w:space="0" w:color="auto"/>
      </w:divBdr>
    </w:div>
    <w:div w:id="119349724">
      <w:bodyDiv w:val="1"/>
      <w:marLeft w:val="0"/>
      <w:marRight w:val="0"/>
      <w:marTop w:val="0"/>
      <w:marBottom w:val="0"/>
      <w:divBdr>
        <w:top w:val="none" w:sz="0" w:space="0" w:color="auto"/>
        <w:left w:val="none" w:sz="0" w:space="0" w:color="auto"/>
        <w:bottom w:val="none" w:sz="0" w:space="0" w:color="auto"/>
        <w:right w:val="none" w:sz="0" w:space="0" w:color="auto"/>
      </w:divBdr>
    </w:div>
    <w:div w:id="119418002">
      <w:bodyDiv w:val="1"/>
      <w:marLeft w:val="0"/>
      <w:marRight w:val="0"/>
      <w:marTop w:val="0"/>
      <w:marBottom w:val="0"/>
      <w:divBdr>
        <w:top w:val="none" w:sz="0" w:space="0" w:color="auto"/>
        <w:left w:val="none" w:sz="0" w:space="0" w:color="auto"/>
        <w:bottom w:val="none" w:sz="0" w:space="0" w:color="auto"/>
        <w:right w:val="none" w:sz="0" w:space="0" w:color="auto"/>
      </w:divBdr>
    </w:div>
    <w:div w:id="119423377">
      <w:bodyDiv w:val="1"/>
      <w:marLeft w:val="0"/>
      <w:marRight w:val="0"/>
      <w:marTop w:val="0"/>
      <w:marBottom w:val="0"/>
      <w:divBdr>
        <w:top w:val="none" w:sz="0" w:space="0" w:color="auto"/>
        <w:left w:val="none" w:sz="0" w:space="0" w:color="auto"/>
        <w:bottom w:val="none" w:sz="0" w:space="0" w:color="auto"/>
        <w:right w:val="none" w:sz="0" w:space="0" w:color="auto"/>
      </w:divBdr>
    </w:div>
    <w:div w:id="119685357">
      <w:bodyDiv w:val="1"/>
      <w:marLeft w:val="0"/>
      <w:marRight w:val="0"/>
      <w:marTop w:val="0"/>
      <w:marBottom w:val="0"/>
      <w:divBdr>
        <w:top w:val="none" w:sz="0" w:space="0" w:color="auto"/>
        <w:left w:val="none" w:sz="0" w:space="0" w:color="auto"/>
        <w:bottom w:val="none" w:sz="0" w:space="0" w:color="auto"/>
        <w:right w:val="none" w:sz="0" w:space="0" w:color="auto"/>
      </w:divBdr>
    </w:div>
    <w:div w:id="119693167">
      <w:bodyDiv w:val="1"/>
      <w:marLeft w:val="0"/>
      <w:marRight w:val="0"/>
      <w:marTop w:val="0"/>
      <w:marBottom w:val="0"/>
      <w:divBdr>
        <w:top w:val="none" w:sz="0" w:space="0" w:color="auto"/>
        <w:left w:val="none" w:sz="0" w:space="0" w:color="auto"/>
        <w:bottom w:val="none" w:sz="0" w:space="0" w:color="auto"/>
        <w:right w:val="none" w:sz="0" w:space="0" w:color="auto"/>
      </w:divBdr>
    </w:div>
    <w:div w:id="119764492">
      <w:bodyDiv w:val="1"/>
      <w:marLeft w:val="0"/>
      <w:marRight w:val="0"/>
      <w:marTop w:val="0"/>
      <w:marBottom w:val="0"/>
      <w:divBdr>
        <w:top w:val="none" w:sz="0" w:space="0" w:color="auto"/>
        <w:left w:val="none" w:sz="0" w:space="0" w:color="auto"/>
        <w:bottom w:val="none" w:sz="0" w:space="0" w:color="auto"/>
        <w:right w:val="none" w:sz="0" w:space="0" w:color="auto"/>
      </w:divBdr>
    </w:div>
    <w:div w:id="119807700">
      <w:bodyDiv w:val="1"/>
      <w:marLeft w:val="0"/>
      <w:marRight w:val="0"/>
      <w:marTop w:val="0"/>
      <w:marBottom w:val="0"/>
      <w:divBdr>
        <w:top w:val="none" w:sz="0" w:space="0" w:color="auto"/>
        <w:left w:val="none" w:sz="0" w:space="0" w:color="auto"/>
        <w:bottom w:val="none" w:sz="0" w:space="0" w:color="auto"/>
        <w:right w:val="none" w:sz="0" w:space="0" w:color="auto"/>
      </w:divBdr>
    </w:div>
    <w:div w:id="119885306">
      <w:bodyDiv w:val="1"/>
      <w:marLeft w:val="0"/>
      <w:marRight w:val="0"/>
      <w:marTop w:val="0"/>
      <w:marBottom w:val="0"/>
      <w:divBdr>
        <w:top w:val="none" w:sz="0" w:space="0" w:color="auto"/>
        <w:left w:val="none" w:sz="0" w:space="0" w:color="auto"/>
        <w:bottom w:val="none" w:sz="0" w:space="0" w:color="auto"/>
        <w:right w:val="none" w:sz="0" w:space="0" w:color="auto"/>
      </w:divBdr>
    </w:div>
    <w:div w:id="119960695">
      <w:bodyDiv w:val="1"/>
      <w:marLeft w:val="0"/>
      <w:marRight w:val="0"/>
      <w:marTop w:val="0"/>
      <w:marBottom w:val="0"/>
      <w:divBdr>
        <w:top w:val="none" w:sz="0" w:space="0" w:color="auto"/>
        <w:left w:val="none" w:sz="0" w:space="0" w:color="auto"/>
        <w:bottom w:val="none" w:sz="0" w:space="0" w:color="auto"/>
        <w:right w:val="none" w:sz="0" w:space="0" w:color="auto"/>
      </w:divBdr>
    </w:div>
    <w:div w:id="119999004">
      <w:bodyDiv w:val="1"/>
      <w:marLeft w:val="0"/>
      <w:marRight w:val="0"/>
      <w:marTop w:val="0"/>
      <w:marBottom w:val="0"/>
      <w:divBdr>
        <w:top w:val="none" w:sz="0" w:space="0" w:color="auto"/>
        <w:left w:val="none" w:sz="0" w:space="0" w:color="auto"/>
        <w:bottom w:val="none" w:sz="0" w:space="0" w:color="auto"/>
        <w:right w:val="none" w:sz="0" w:space="0" w:color="auto"/>
      </w:divBdr>
    </w:div>
    <w:div w:id="120148018">
      <w:bodyDiv w:val="1"/>
      <w:marLeft w:val="0"/>
      <w:marRight w:val="0"/>
      <w:marTop w:val="0"/>
      <w:marBottom w:val="0"/>
      <w:divBdr>
        <w:top w:val="none" w:sz="0" w:space="0" w:color="auto"/>
        <w:left w:val="none" w:sz="0" w:space="0" w:color="auto"/>
        <w:bottom w:val="none" w:sz="0" w:space="0" w:color="auto"/>
        <w:right w:val="none" w:sz="0" w:space="0" w:color="auto"/>
      </w:divBdr>
    </w:div>
    <w:div w:id="120149548">
      <w:bodyDiv w:val="1"/>
      <w:marLeft w:val="0"/>
      <w:marRight w:val="0"/>
      <w:marTop w:val="0"/>
      <w:marBottom w:val="0"/>
      <w:divBdr>
        <w:top w:val="none" w:sz="0" w:space="0" w:color="auto"/>
        <w:left w:val="none" w:sz="0" w:space="0" w:color="auto"/>
        <w:bottom w:val="none" w:sz="0" w:space="0" w:color="auto"/>
        <w:right w:val="none" w:sz="0" w:space="0" w:color="auto"/>
      </w:divBdr>
    </w:div>
    <w:div w:id="120224565">
      <w:bodyDiv w:val="1"/>
      <w:marLeft w:val="0"/>
      <w:marRight w:val="0"/>
      <w:marTop w:val="0"/>
      <w:marBottom w:val="0"/>
      <w:divBdr>
        <w:top w:val="none" w:sz="0" w:space="0" w:color="auto"/>
        <w:left w:val="none" w:sz="0" w:space="0" w:color="auto"/>
        <w:bottom w:val="none" w:sz="0" w:space="0" w:color="auto"/>
        <w:right w:val="none" w:sz="0" w:space="0" w:color="auto"/>
      </w:divBdr>
    </w:div>
    <w:div w:id="120224839">
      <w:bodyDiv w:val="1"/>
      <w:marLeft w:val="0"/>
      <w:marRight w:val="0"/>
      <w:marTop w:val="0"/>
      <w:marBottom w:val="0"/>
      <w:divBdr>
        <w:top w:val="none" w:sz="0" w:space="0" w:color="auto"/>
        <w:left w:val="none" w:sz="0" w:space="0" w:color="auto"/>
        <w:bottom w:val="none" w:sz="0" w:space="0" w:color="auto"/>
        <w:right w:val="none" w:sz="0" w:space="0" w:color="auto"/>
      </w:divBdr>
    </w:div>
    <w:div w:id="120271499">
      <w:bodyDiv w:val="1"/>
      <w:marLeft w:val="0"/>
      <w:marRight w:val="0"/>
      <w:marTop w:val="0"/>
      <w:marBottom w:val="0"/>
      <w:divBdr>
        <w:top w:val="none" w:sz="0" w:space="0" w:color="auto"/>
        <w:left w:val="none" w:sz="0" w:space="0" w:color="auto"/>
        <w:bottom w:val="none" w:sz="0" w:space="0" w:color="auto"/>
        <w:right w:val="none" w:sz="0" w:space="0" w:color="auto"/>
      </w:divBdr>
    </w:div>
    <w:div w:id="120273006">
      <w:bodyDiv w:val="1"/>
      <w:marLeft w:val="0"/>
      <w:marRight w:val="0"/>
      <w:marTop w:val="0"/>
      <w:marBottom w:val="0"/>
      <w:divBdr>
        <w:top w:val="none" w:sz="0" w:space="0" w:color="auto"/>
        <w:left w:val="none" w:sz="0" w:space="0" w:color="auto"/>
        <w:bottom w:val="none" w:sz="0" w:space="0" w:color="auto"/>
        <w:right w:val="none" w:sz="0" w:space="0" w:color="auto"/>
      </w:divBdr>
    </w:div>
    <w:div w:id="120614850">
      <w:bodyDiv w:val="1"/>
      <w:marLeft w:val="0"/>
      <w:marRight w:val="0"/>
      <w:marTop w:val="0"/>
      <w:marBottom w:val="0"/>
      <w:divBdr>
        <w:top w:val="none" w:sz="0" w:space="0" w:color="auto"/>
        <w:left w:val="none" w:sz="0" w:space="0" w:color="auto"/>
        <w:bottom w:val="none" w:sz="0" w:space="0" w:color="auto"/>
        <w:right w:val="none" w:sz="0" w:space="0" w:color="auto"/>
      </w:divBdr>
    </w:div>
    <w:div w:id="120617268">
      <w:bodyDiv w:val="1"/>
      <w:marLeft w:val="0"/>
      <w:marRight w:val="0"/>
      <w:marTop w:val="0"/>
      <w:marBottom w:val="0"/>
      <w:divBdr>
        <w:top w:val="none" w:sz="0" w:space="0" w:color="auto"/>
        <w:left w:val="none" w:sz="0" w:space="0" w:color="auto"/>
        <w:bottom w:val="none" w:sz="0" w:space="0" w:color="auto"/>
        <w:right w:val="none" w:sz="0" w:space="0" w:color="auto"/>
      </w:divBdr>
    </w:div>
    <w:div w:id="120657004">
      <w:bodyDiv w:val="1"/>
      <w:marLeft w:val="0"/>
      <w:marRight w:val="0"/>
      <w:marTop w:val="0"/>
      <w:marBottom w:val="0"/>
      <w:divBdr>
        <w:top w:val="none" w:sz="0" w:space="0" w:color="auto"/>
        <w:left w:val="none" w:sz="0" w:space="0" w:color="auto"/>
        <w:bottom w:val="none" w:sz="0" w:space="0" w:color="auto"/>
        <w:right w:val="none" w:sz="0" w:space="0" w:color="auto"/>
      </w:divBdr>
    </w:div>
    <w:div w:id="120658179">
      <w:bodyDiv w:val="1"/>
      <w:marLeft w:val="0"/>
      <w:marRight w:val="0"/>
      <w:marTop w:val="0"/>
      <w:marBottom w:val="0"/>
      <w:divBdr>
        <w:top w:val="none" w:sz="0" w:space="0" w:color="auto"/>
        <w:left w:val="none" w:sz="0" w:space="0" w:color="auto"/>
        <w:bottom w:val="none" w:sz="0" w:space="0" w:color="auto"/>
        <w:right w:val="none" w:sz="0" w:space="0" w:color="auto"/>
      </w:divBdr>
    </w:div>
    <w:div w:id="120806251">
      <w:bodyDiv w:val="1"/>
      <w:marLeft w:val="0"/>
      <w:marRight w:val="0"/>
      <w:marTop w:val="0"/>
      <w:marBottom w:val="0"/>
      <w:divBdr>
        <w:top w:val="none" w:sz="0" w:space="0" w:color="auto"/>
        <w:left w:val="none" w:sz="0" w:space="0" w:color="auto"/>
        <w:bottom w:val="none" w:sz="0" w:space="0" w:color="auto"/>
        <w:right w:val="none" w:sz="0" w:space="0" w:color="auto"/>
      </w:divBdr>
    </w:div>
    <w:div w:id="120806690">
      <w:bodyDiv w:val="1"/>
      <w:marLeft w:val="0"/>
      <w:marRight w:val="0"/>
      <w:marTop w:val="0"/>
      <w:marBottom w:val="0"/>
      <w:divBdr>
        <w:top w:val="none" w:sz="0" w:space="0" w:color="auto"/>
        <w:left w:val="none" w:sz="0" w:space="0" w:color="auto"/>
        <w:bottom w:val="none" w:sz="0" w:space="0" w:color="auto"/>
        <w:right w:val="none" w:sz="0" w:space="0" w:color="auto"/>
      </w:divBdr>
    </w:div>
    <w:div w:id="120807752">
      <w:bodyDiv w:val="1"/>
      <w:marLeft w:val="0"/>
      <w:marRight w:val="0"/>
      <w:marTop w:val="0"/>
      <w:marBottom w:val="0"/>
      <w:divBdr>
        <w:top w:val="none" w:sz="0" w:space="0" w:color="auto"/>
        <w:left w:val="none" w:sz="0" w:space="0" w:color="auto"/>
        <w:bottom w:val="none" w:sz="0" w:space="0" w:color="auto"/>
        <w:right w:val="none" w:sz="0" w:space="0" w:color="auto"/>
      </w:divBdr>
    </w:div>
    <w:div w:id="120852665">
      <w:bodyDiv w:val="1"/>
      <w:marLeft w:val="0"/>
      <w:marRight w:val="0"/>
      <w:marTop w:val="0"/>
      <w:marBottom w:val="0"/>
      <w:divBdr>
        <w:top w:val="none" w:sz="0" w:space="0" w:color="auto"/>
        <w:left w:val="none" w:sz="0" w:space="0" w:color="auto"/>
        <w:bottom w:val="none" w:sz="0" w:space="0" w:color="auto"/>
        <w:right w:val="none" w:sz="0" w:space="0" w:color="auto"/>
      </w:divBdr>
    </w:div>
    <w:div w:id="120997246">
      <w:bodyDiv w:val="1"/>
      <w:marLeft w:val="0"/>
      <w:marRight w:val="0"/>
      <w:marTop w:val="0"/>
      <w:marBottom w:val="0"/>
      <w:divBdr>
        <w:top w:val="none" w:sz="0" w:space="0" w:color="auto"/>
        <w:left w:val="none" w:sz="0" w:space="0" w:color="auto"/>
        <w:bottom w:val="none" w:sz="0" w:space="0" w:color="auto"/>
        <w:right w:val="none" w:sz="0" w:space="0" w:color="auto"/>
      </w:divBdr>
    </w:div>
    <w:div w:id="121005515">
      <w:bodyDiv w:val="1"/>
      <w:marLeft w:val="0"/>
      <w:marRight w:val="0"/>
      <w:marTop w:val="0"/>
      <w:marBottom w:val="0"/>
      <w:divBdr>
        <w:top w:val="none" w:sz="0" w:space="0" w:color="auto"/>
        <w:left w:val="none" w:sz="0" w:space="0" w:color="auto"/>
        <w:bottom w:val="none" w:sz="0" w:space="0" w:color="auto"/>
        <w:right w:val="none" w:sz="0" w:space="0" w:color="auto"/>
      </w:divBdr>
    </w:div>
    <w:div w:id="121189577">
      <w:bodyDiv w:val="1"/>
      <w:marLeft w:val="0"/>
      <w:marRight w:val="0"/>
      <w:marTop w:val="0"/>
      <w:marBottom w:val="0"/>
      <w:divBdr>
        <w:top w:val="none" w:sz="0" w:space="0" w:color="auto"/>
        <w:left w:val="none" w:sz="0" w:space="0" w:color="auto"/>
        <w:bottom w:val="none" w:sz="0" w:space="0" w:color="auto"/>
        <w:right w:val="none" w:sz="0" w:space="0" w:color="auto"/>
      </w:divBdr>
    </w:div>
    <w:div w:id="121190330">
      <w:bodyDiv w:val="1"/>
      <w:marLeft w:val="0"/>
      <w:marRight w:val="0"/>
      <w:marTop w:val="0"/>
      <w:marBottom w:val="0"/>
      <w:divBdr>
        <w:top w:val="none" w:sz="0" w:space="0" w:color="auto"/>
        <w:left w:val="none" w:sz="0" w:space="0" w:color="auto"/>
        <w:bottom w:val="none" w:sz="0" w:space="0" w:color="auto"/>
        <w:right w:val="none" w:sz="0" w:space="0" w:color="auto"/>
      </w:divBdr>
    </w:div>
    <w:div w:id="121195929">
      <w:bodyDiv w:val="1"/>
      <w:marLeft w:val="0"/>
      <w:marRight w:val="0"/>
      <w:marTop w:val="0"/>
      <w:marBottom w:val="0"/>
      <w:divBdr>
        <w:top w:val="none" w:sz="0" w:space="0" w:color="auto"/>
        <w:left w:val="none" w:sz="0" w:space="0" w:color="auto"/>
        <w:bottom w:val="none" w:sz="0" w:space="0" w:color="auto"/>
        <w:right w:val="none" w:sz="0" w:space="0" w:color="auto"/>
      </w:divBdr>
    </w:div>
    <w:div w:id="121267558">
      <w:bodyDiv w:val="1"/>
      <w:marLeft w:val="0"/>
      <w:marRight w:val="0"/>
      <w:marTop w:val="0"/>
      <w:marBottom w:val="0"/>
      <w:divBdr>
        <w:top w:val="none" w:sz="0" w:space="0" w:color="auto"/>
        <w:left w:val="none" w:sz="0" w:space="0" w:color="auto"/>
        <w:bottom w:val="none" w:sz="0" w:space="0" w:color="auto"/>
        <w:right w:val="none" w:sz="0" w:space="0" w:color="auto"/>
      </w:divBdr>
    </w:div>
    <w:div w:id="121274035">
      <w:bodyDiv w:val="1"/>
      <w:marLeft w:val="0"/>
      <w:marRight w:val="0"/>
      <w:marTop w:val="0"/>
      <w:marBottom w:val="0"/>
      <w:divBdr>
        <w:top w:val="none" w:sz="0" w:space="0" w:color="auto"/>
        <w:left w:val="none" w:sz="0" w:space="0" w:color="auto"/>
        <w:bottom w:val="none" w:sz="0" w:space="0" w:color="auto"/>
        <w:right w:val="none" w:sz="0" w:space="0" w:color="auto"/>
      </w:divBdr>
    </w:div>
    <w:div w:id="121316707">
      <w:bodyDiv w:val="1"/>
      <w:marLeft w:val="0"/>
      <w:marRight w:val="0"/>
      <w:marTop w:val="0"/>
      <w:marBottom w:val="0"/>
      <w:divBdr>
        <w:top w:val="none" w:sz="0" w:space="0" w:color="auto"/>
        <w:left w:val="none" w:sz="0" w:space="0" w:color="auto"/>
        <w:bottom w:val="none" w:sz="0" w:space="0" w:color="auto"/>
        <w:right w:val="none" w:sz="0" w:space="0" w:color="auto"/>
      </w:divBdr>
    </w:div>
    <w:div w:id="121457838">
      <w:bodyDiv w:val="1"/>
      <w:marLeft w:val="0"/>
      <w:marRight w:val="0"/>
      <w:marTop w:val="0"/>
      <w:marBottom w:val="0"/>
      <w:divBdr>
        <w:top w:val="none" w:sz="0" w:space="0" w:color="auto"/>
        <w:left w:val="none" w:sz="0" w:space="0" w:color="auto"/>
        <w:bottom w:val="none" w:sz="0" w:space="0" w:color="auto"/>
        <w:right w:val="none" w:sz="0" w:space="0" w:color="auto"/>
      </w:divBdr>
    </w:div>
    <w:div w:id="121534481">
      <w:bodyDiv w:val="1"/>
      <w:marLeft w:val="0"/>
      <w:marRight w:val="0"/>
      <w:marTop w:val="0"/>
      <w:marBottom w:val="0"/>
      <w:divBdr>
        <w:top w:val="none" w:sz="0" w:space="0" w:color="auto"/>
        <w:left w:val="none" w:sz="0" w:space="0" w:color="auto"/>
        <w:bottom w:val="none" w:sz="0" w:space="0" w:color="auto"/>
        <w:right w:val="none" w:sz="0" w:space="0" w:color="auto"/>
      </w:divBdr>
    </w:div>
    <w:div w:id="121657615">
      <w:bodyDiv w:val="1"/>
      <w:marLeft w:val="0"/>
      <w:marRight w:val="0"/>
      <w:marTop w:val="0"/>
      <w:marBottom w:val="0"/>
      <w:divBdr>
        <w:top w:val="none" w:sz="0" w:space="0" w:color="auto"/>
        <w:left w:val="none" w:sz="0" w:space="0" w:color="auto"/>
        <w:bottom w:val="none" w:sz="0" w:space="0" w:color="auto"/>
        <w:right w:val="none" w:sz="0" w:space="0" w:color="auto"/>
      </w:divBdr>
    </w:div>
    <w:div w:id="121659106">
      <w:bodyDiv w:val="1"/>
      <w:marLeft w:val="0"/>
      <w:marRight w:val="0"/>
      <w:marTop w:val="0"/>
      <w:marBottom w:val="0"/>
      <w:divBdr>
        <w:top w:val="none" w:sz="0" w:space="0" w:color="auto"/>
        <w:left w:val="none" w:sz="0" w:space="0" w:color="auto"/>
        <w:bottom w:val="none" w:sz="0" w:space="0" w:color="auto"/>
        <w:right w:val="none" w:sz="0" w:space="0" w:color="auto"/>
      </w:divBdr>
    </w:div>
    <w:div w:id="121702097">
      <w:bodyDiv w:val="1"/>
      <w:marLeft w:val="0"/>
      <w:marRight w:val="0"/>
      <w:marTop w:val="0"/>
      <w:marBottom w:val="0"/>
      <w:divBdr>
        <w:top w:val="none" w:sz="0" w:space="0" w:color="auto"/>
        <w:left w:val="none" w:sz="0" w:space="0" w:color="auto"/>
        <w:bottom w:val="none" w:sz="0" w:space="0" w:color="auto"/>
        <w:right w:val="none" w:sz="0" w:space="0" w:color="auto"/>
      </w:divBdr>
    </w:div>
    <w:div w:id="121770141">
      <w:bodyDiv w:val="1"/>
      <w:marLeft w:val="0"/>
      <w:marRight w:val="0"/>
      <w:marTop w:val="0"/>
      <w:marBottom w:val="0"/>
      <w:divBdr>
        <w:top w:val="none" w:sz="0" w:space="0" w:color="auto"/>
        <w:left w:val="none" w:sz="0" w:space="0" w:color="auto"/>
        <w:bottom w:val="none" w:sz="0" w:space="0" w:color="auto"/>
        <w:right w:val="none" w:sz="0" w:space="0" w:color="auto"/>
      </w:divBdr>
    </w:div>
    <w:div w:id="121770877">
      <w:bodyDiv w:val="1"/>
      <w:marLeft w:val="0"/>
      <w:marRight w:val="0"/>
      <w:marTop w:val="0"/>
      <w:marBottom w:val="0"/>
      <w:divBdr>
        <w:top w:val="none" w:sz="0" w:space="0" w:color="auto"/>
        <w:left w:val="none" w:sz="0" w:space="0" w:color="auto"/>
        <w:bottom w:val="none" w:sz="0" w:space="0" w:color="auto"/>
        <w:right w:val="none" w:sz="0" w:space="0" w:color="auto"/>
      </w:divBdr>
    </w:div>
    <w:div w:id="121846557">
      <w:bodyDiv w:val="1"/>
      <w:marLeft w:val="0"/>
      <w:marRight w:val="0"/>
      <w:marTop w:val="0"/>
      <w:marBottom w:val="0"/>
      <w:divBdr>
        <w:top w:val="none" w:sz="0" w:space="0" w:color="auto"/>
        <w:left w:val="none" w:sz="0" w:space="0" w:color="auto"/>
        <w:bottom w:val="none" w:sz="0" w:space="0" w:color="auto"/>
        <w:right w:val="none" w:sz="0" w:space="0" w:color="auto"/>
      </w:divBdr>
    </w:div>
    <w:div w:id="121850295">
      <w:bodyDiv w:val="1"/>
      <w:marLeft w:val="0"/>
      <w:marRight w:val="0"/>
      <w:marTop w:val="0"/>
      <w:marBottom w:val="0"/>
      <w:divBdr>
        <w:top w:val="none" w:sz="0" w:space="0" w:color="auto"/>
        <w:left w:val="none" w:sz="0" w:space="0" w:color="auto"/>
        <w:bottom w:val="none" w:sz="0" w:space="0" w:color="auto"/>
        <w:right w:val="none" w:sz="0" w:space="0" w:color="auto"/>
      </w:divBdr>
    </w:div>
    <w:div w:id="121850724">
      <w:bodyDiv w:val="1"/>
      <w:marLeft w:val="0"/>
      <w:marRight w:val="0"/>
      <w:marTop w:val="0"/>
      <w:marBottom w:val="0"/>
      <w:divBdr>
        <w:top w:val="none" w:sz="0" w:space="0" w:color="auto"/>
        <w:left w:val="none" w:sz="0" w:space="0" w:color="auto"/>
        <w:bottom w:val="none" w:sz="0" w:space="0" w:color="auto"/>
        <w:right w:val="none" w:sz="0" w:space="0" w:color="auto"/>
      </w:divBdr>
    </w:div>
    <w:div w:id="121924407">
      <w:bodyDiv w:val="1"/>
      <w:marLeft w:val="0"/>
      <w:marRight w:val="0"/>
      <w:marTop w:val="0"/>
      <w:marBottom w:val="0"/>
      <w:divBdr>
        <w:top w:val="none" w:sz="0" w:space="0" w:color="auto"/>
        <w:left w:val="none" w:sz="0" w:space="0" w:color="auto"/>
        <w:bottom w:val="none" w:sz="0" w:space="0" w:color="auto"/>
        <w:right w:val="none" w:sz="0" w:space="0" w:color="auto"/>
      </w:divBdr>
    </w:div>
    <w:div w:id="122038843">
      <w:bodyDiv w:val="1"/>
      <w:marLeft w:val="0"/>
      <w:marRight w:val="0"/>
      <w:marTop w:val="0"/>
      <w:marBottom w:val="0"/>
      <w:divBdr>
        <w:top w:val="none" w:sz="0" w:space="0" w:color="auto"/>
        <w:left w:val="none" w:sz="0" w:space="0" w:color="auto"/>
        <w:bottom w:val="none" w:sz="0" w:space="0" w:color="auto"/>
        <w:right w:val="none" w:sz="0" w:space="0" w:color="auto"/>
      </w:divBdr>
    </w:div>
    <w:div w:id="122045402">
      <w:bodyDiv w:val="1"/>
      <w:marLeft w:val="0"/>
      <w:marRight w:val="0"/>
      <w:marTop w:val="0"/>
      <w:marBottom w:val="0"/>
      <w:divBdr>
        <w:top w:val="none" w:sz="0" w:space="0" w:color="auto"/>
        <w:left w:val="none" w:sz="0" w:space="0" w:color="auto"/>
        <w:bottom w:val="none" w:sz="0" w:space="0" w:color="auto"/>
        <w:right w:val="none" w:sz="0" w:space="0" w:color="auto"/>
      </w:divBdr>
    </w:div>
    <w:div w:id="122119573">
      <w:bodyDiv w:val="1"/>
      <w:marLeft w:val="0"/>
      <w:marRight w:val="0"/>
      <w:marTop w:val="0"/>
      <w:marBottom w:val="0"/>
      <w:divBdr>
        <w:top w:val="none" w:sz="0" w:space="0" w:color="auto"/>
        <w:left w:val="none" w:sz="0" w:space="0" w:color="auto"/>
        <w:bottom w:val="none" w:sz="0" w:space="0" w:color="auto"/>
        <w:right w:val="none" w:sz="0" w:space="0" w:color="auto"/>
      </w:divBdr>
    </w:div>
    <w:div w:id="122120456">
      <w:bodyDiv w:val="1"/>
      <w:marLeft w:val="0"/>
      <w:marRight w:val="0"/>
      <w:marTop w:val="0"/>
      <w:marBottom w:val="0"/>
      <w:divBdr>
        <w:top w:val="none" w:sz="0" w:space="0" w:color="auto"/>
        <w:left w:val="none" w:sz="0" w:space="0" w:color="auto"/>
        <w:bottom w:val="none" w:sz="0" w:space="0" w:color="auto"/>
        <w:right w:val="none" w:sz="0" w:space="0" w:color="auto"/>
      </w:divBdr>
    </w:div>
    <w:div w:id="122231679">
      <w:bodyDiv w:val="1"/>
      <w:marLeft w:val="0"/>
      <w:marRight w:val="0"/>
      <w:marTop w:val="0"/>
      <w:marBottom w:val="0"/>
      <w:divBdr>
        <w:top w:val="none" w:sz="0" w:space="0" w:color="auto"/>
        <w:left w:val="none" w:sz="0" w:space="0" w:color="auto"/>
        <w:bottom w:val="none" w:sz="0" w:space="0" w:color="auto"/>
        <w:right w:val="none" w:sz="0" w:space="0" w:color="auto"/>
      </w:divBdr>
    </w:div>
    <w:div w:id="122311632">
      <w:bodyDiv w:val="1"/>
      <w:marLeft w:val="0"/>
      <w:marRight w:val="0"/>
      <w:marTop w:val="0"/>
      <w:marBottom w:val="0"/>
      <w:divBdr>
        <w:top w:val="none" w:sz="0" w:space="0" w:color="auto"/>
        <w:left w:val="none" w:sz="0" w:space="0" w:color="auto"/>
        <w:bottom w:val="none" w:sz="0" w:space="0" w:color="auto"/>
        <w:right w:val="none" w:sz="0" w:space="0" w:color="auto"/>
      </w:divBdr>
    </w:div>
    <w:div w:id="122356527">
      <w:bodyDiv w:val="1"/>
      <w:marLeft w:val="0"/>
      <w:marRight w:val="0"/>
      <w:marTop w:val="0"/>
      <w:marBottom w:val="0"/>
      <w:divBdr>
        <w:top w:val="none" w:sz="0" w:space="0" w:color="auto"/>
        <w:left w:val="none" w:sz="0" w:space="0" w:color="auto"/>
        <w:bottom w:val="none" w:sz="0" w:space="0" w:color="auto"/>
        <w:right w:val="none" w:sz="0" w:space="0" w:color="auto"/>
      </w:divBdr>
    </w:div>
    <w:div w:id="122500135">
      <w:bodyDiv w:val="1"/>
      <w:marLeft w:val="0"/>
      <w:marRight w:val="0"/>
      <w:marTop w:val="0"/>
      <w:marBottom w:val="0"/>
      <w:divBdr>
        <w:top w:val="none" w:sz="0" w:space="0" w:color="auto"/>
        <w:left w:val="none" w:sz="0" w:space="0" w:color="auto"/>
        <w:bottom w:val="none" w:sz="0" w:space="0" w:color="auto"/>
        <w:right w:val="none" w:sz="0" w:space="0" w:color="auto"/>
      </w:divBdr>
    </w:div>
    <w:div w:id="122505314">
      <w:bodyDiv w:val="1"/>
      <w:marLeft w:val="0"/>
      <w:marRight w:val="0"/>
      <w:marTop w:val="0"/>
      <w:marBottom w:val="0"/>
      <w:divBdr>
        <w:top w:val="none" w:sz="0" w:space="0" w:color="auto"/>
        <w:left w:val="none" w:sz="0" w:space="0" w:color="auto"/>
        <w:bottom w:val="none" w:sz="0" w:space="0" w:color="auto"/>
        <w:right w:val="none" w:sz="0" w:space="0" w:color="auto"/>
      </w:divBdr>
    </w:div>
    <w:div w:id="122621704">
      <w:bodyDiv w:val="1"/>
      <w:marLeft w:val="0"/>
      <w:marRight w:val="0"/>
      <w:marTop w:val="0"/>
      <w:marBottom w:val="0"/>
      <w:divBdr>
        <w:top w:val="none" w:sz="0" w:space="0" w:color="auto"/>
        <w:left w:val="none" w:sz="0" w:space="0" w:color="auto"/>
        <w:bottom w:val="none" w:sz="0" w:space="0" w:color="auto"/>
        <w:right w:val="none" w:sz="0" w:space="0" w:color="auto"/>
      </w:divBdr>
    </w:div>
    <w:div w:id="122965956">
      <w:bodyDiv w:val="1"/>
      <w:marLeft w:val="0"/>
      <w:marRight w:val="0"/>
      <w:marTop w:val="0"/>
      <w:marBottom w:val="0"/>
      <w:divBdr>
        <w:top w:val="none" w:sz="0" w:space="0" w:color="auto"/>
        <w:left w:val="none" w:sz="0" w:space="0" w:color="auto"/>
        <w:bottom w:val="none" w:sz="0" w:space="0" w:color="auto"/>
        <w:right w:val="none" w:sz="0" w:space="0" w:color="auto"/>
      </w:divBdr>
    </w:div>
    <w:div w:id="123158621">
      <w:bodyDiv w:val="1"/>
      <w:marLeft w:val="0"/>
      <w:marRight w:val="0"/>
      <w:marTop w:val="0"/>
      <w:marBottom w:val="0"/>
      <w:divBdr>
        <w:top w:val="none" w:sz="0" w:space="0" w:color="auto"/>
        <w:left w:val="none" w:sz="0" w:space="0" w:color="auto"/>
        <w:bottom w:val="none" w:sz="0" w:space="0" w:color="auto"/>
        <w:right w:val="none" w:sz="0" w:space="0" w:color="auto"/>
      </w:divBdr>
    </w:div>
    <w:div w:id="123235221">
      <w:bodyDiv w:val="1"/>
      <w:marLeft w:val="0"/>
      <w:marRight w:val="0"/>
      <w:marTop w:val="0"/>
      <w:marBottom w:val="0"/>
      <w:divBdr>
        <w:top w:val="none" w:sz="0" w:space="0" w:color="auto"/>
        <w:left w:val="none" w:sz="0" w:space="0" w:color="auto"/>
        <w:bottom w:val="none" w:sz="0" w:space="0" w:color="auto"/>
        <w:right w:val="none" w:sz="0" w:space="0" w:color="auto"/>
      </w:divBdr>
    </w:div>
    <w:div w:id="123278486">
      <w:bodyDiv w:val="1"/>
      <w:marLeft w:val="0"/>
      <w:marRight w:val="0"/>
      <w:marTop w:val="0"/>
      <w:marBottom w:val="0"/>
      <w:divBdr>
        <w:top w:val="none" w:sz="0" w:space="0" w:color="auto"/>
        <w:left w:val="none" w:sz="0" w:space="0" w:color="auto"/>
        <w:bottom w:val="none" w:sz="0" w:space="0" w:color="auto"/>
        <w:right w:val="none" w:sz="0" w:space="0" w:color="auto"/>
      </w:divBdr>
    </w:div>
    <w:div w:id="123279732">
      <w:bodyDiv w:val="1"/>
      <w:marLeft w:val="0"/>
      <w:marRight w:val="0"/>
      <w:marTop w:val="0"/>
      <w:marBottom w:val="0"/>
      <w:divBdr>
        <w:top w:val="none" w:sz="0" w:space="0" w:color="auto"/>
        <w:left w:val="none" w:sz="0" w:space="0" w:color="auto"/>
        <w:bottom w:val="none" w:sz="0" w:space="0" w:color="auto"/>
        <w:right w:val="none" w:sz="0" w:space="0" w:color="auto"/>
      </w:divBdr>
    </w:div>
    <w:div w:id="123470567">
      <w:bodyDiv w:val="1"/>
      <w:marLeft w:val="0"/>
      <w:marRight w:val="0"/>
      <w:marTop w:val="0"/>
      <w:marBottom w:val="0"/>
      <w:divBdr>
        <w:top w:val="none" w:sz="0" w:space="0" w:color="auto"/>
        <w:left w:val="none" w:sz="0" w:space="0" w:color="auto"/>
        <w:bottom w:val="none" w:sz="0" w:space="0" w:color="auto"/>
        <w:right w:val="none" w:sz="0" w:space="0" w:color="auto"/>
      </w:divBdr>
    </w:div>
    <w:div w:id="123474890">
      <w:bodyDiv w:val="1"/>
      <w:marLeft w:val="0"/>
      <w:marRight w:val="0"/>
      <w:marTop w:val="0"/>
      <w:marBottom w:val="0"/>
      <w:divBdr>
        <w:top w:val="none" w:sz="0" w:space="0" w:color="auto"/>
        <w:left w:val="none" w:sz="0" w:space="0" w:color="auto"/>
        <w:bottom w:val="none" w:sz="0" w:space="0" w:color="auto"/>
        <w:right w:val="none" w:sz="0" w:space="0" w:color="auto"/>
      </w:divBdr>
    </w:div>
    <w:div w:id="123499908">
      <w:bodyDiv w:val="1"/>
      <w:marLeft w:val="0"/>
      <w:marRight w:val="0"/>
      <w:marTop w:val="0"/>
      <w:marBottom w:val="0"/>
      <w:divBdr>
        <w:top w:val="none" w:sz="0" w:space="0" w:color="auto"/>
        <w:left w:val="none" w:sz="0" w:space="0" w:color="auto"/>
        <w:bottom w:val="none" w:sz="0" w:space="0" w:color="auto"/>
        <w:right w:val="none" w:sz="0" w:space="0" w:color="auto"/>
      </w:divBdr>
    </w:div>
    <w:div w:id="123500388">
      <w:bodyDiv w:val="1"/>
      <w:marLeft w:val="0"/>
      <w:marRight w:val="0"/>
      <w:marTop w:val="0"/>
      <w:marBottom w:val="0"/>
      <w:divBdr>
        <w:top w:val="none" w:sz="0" w:space="0" w:color="auto"/>
        <w:left w:val="none" w:sz="0" w:space="0" w:color="auto"/>
        <w:bottom w:val="none" w:sz="0" w:space="0" w:color="auto"/>
        <w:right w:val="none" w:sz="0" w:space="0" w:color="auto"/>
      </w:divBdr>
    </w:div>
    <w:div w:id="123542461">
      <w:bodyDiv w:val="1"/>
      <w:marLeft w:val="0"/>
      <w:marRight w:val="0"/>
      <w:marTop w:val="0"/>
      <w:marBottom w:val="0"/>
      <w:divBdr>
        <w:top w:val="none" w:sz="0" w:space="0" w:color="auto"/>
        <w:left w:val="none" w:sz="0" w:space="0" w:color="auto"/>
        <w:bottom w:val="none" w:sz="0" w:space="0" w:color="auto"/>
        <w:right w:val="none" w:sz="0" w:space="0" w:color="auto"/>
      </w:divBdr>
    </w:div>
    <w:div w:id="123618907">
      <w:bodyDiv w:val="1"/>
      <w:marLeft w:val="0"/>
      <w:marRight w:val="0"/>
      <w:marTop w:val="0"/>
      <w:marBottom w:val="0"/>
      <w:divBdr>
        <w:top w:val="none" w:sz="0" w:space="0" w:color="auto"/>
        <w:left w:val="none" w:sz="0" w:space="0" w:color="auto"/>
        <w:bottom w:val="none" w:sz="0" w:space="0" w:color="auto"/>
        <w:right w:val="none" w:sz="0" w:space="0" w:color="auto"/>
      </w:divBdr>
    </w:div>
    <w:div w:id="123810565">
      <w:bodyDiv w:val="1"/>
      <w:marLeft w:val="0"/>
      <w:marRight w:val="0"/>
      <w:marTop w:val="0"/>
      <w:marBottom w:val="0"/>
      <w:divBdr>
        <w:top w:val="none" w:sz="0" w:space="0" w:color="auto"/>
        <w:left w:val="none" w:sz="0" w:space="0" w:color="auto"/>
        <w:bottom w:val="none" w:sz="0" w:space="0" w:color="auto"/>
        <w:right w:val="none" w:sz="0" w:space="0" w:color="auto"/>
      </w:divBdr>
    </w:div>
    <w:div w:id="123937546">
      <w:bodyDiv w:val="1"/>
      <w:marLeft w:val="0"/>
      <w:marRight w:val="0"/>
      <w:marTop w:val="0"/>
      <w:marBottom w:val="0"/>
      <w:divBdr>
        <w:top w:val="none" w:sz="0" w:space="0" w:color="auto"/>
        <w:left w:val="none" w:sz="0" w:space="0" w:color="auto"/>
        <w:bottom w:val="none" w:sz="0" w:space="0" w:color="auto"/>
        <w:right w:val="none" w:sz="0" w:space="0" w:color="auto"/>
      </w:divBdr>
    </w:div>
    <w:div w:id="124079898">
      <w:bodyDiv w:val="1"/>
      <w:marLeft w:val="0"/>
      <w:marRight w:val="0"/>
      <w:marTop w:val="0"/>
      <w:marBottom w:val="0"/>
      <w:divBdr>
        <w:top w:val="none" w:sz="0" w:space="0" w:color="auto"/>
        <w:left w:val="none" w:sz="0" w:space="0" w:color="auto"/>
        <w:bottom w:val="none" w:sz="0" w:space="0" w:color="auto"/>
        <w:right w:val="none" w:sz="0" w:space="0" w:color="auto"/>
      </w:divBdr>
    </w:div>
    <w:div w:id="124087742">
      <w:bodyDiv w:val="1"/>
      <w:marLeft w:val="0"/>
      <w:marRight w:val="0"/>
      <w:marTop w:val="0"/>
      <w:marBottom w:val="0"/>
      <w:divBdr>
        <w:top w:val="none" w:sz="0" w:space="0" w:color="auto"/>
        <w:left w:val="none" w:sz="0" w:space="0" w:color="auto"/>
        <w:bottom w:val="none" w:sz="0" w:space="0" w:color="auto"/>
        <w:right w:val="none" w:sz="0" w:space="0" w:color="auto"/>
      </w:divBdr>
    </w:div>
    <w:div w:id="124128616">
      <w:bodyDiv w:val="1"/>
      <w:marLeft w:val="0"/>
      <w:marRight w:val="0"/>
      <w:marTop w:val="0"/>
      <w:marBottom w:val="0"/>
      <w:divBdr>
        <w:top w:val="none" w:sz="0" w:space="0" w:color="auto"/>
        <w:left w:val="none" w:sz="0" w:space="0" w:color="auto"/>
        <w:bottom w:val="none" w:sz="0" w:space="0" w:color="auto"/>
        <w:right w:val="none" w:sz="0" w:space="0" w:color="auto"/>
      </w:divBdr>
    </w:div>
    <w:div w:id="124275764">
      <w:bodyDiv w:val="1"/>
      <w:marLeft w:val="0"/>
      <w:marRight w:val="0"/>
      <w:marTop w:val="0"/>
      <w:marBottom w:val="0"/>
      <w:divBdr>
        <w:top w:val="none" w:sz="0" w:space="0" w:color="auto"/>
        <w:left w:val="none" w:sz="0" w:space="0" w:color="auto"/>
        <w:bottom w:val="none" w:sz="0" w:space="0" w:color="auto"/>
        <w:right w:val="none" w:sz="0" w:space="0" w:color="auto"/>
      </w:divBdr>
    </w:div>
    <w:div w:id="124278503">
      <w:bodyDiv w:val="1"/>
      <w:marLeft w:val="0"/>
      <w:marRight w:val="0"/>
      <w:marTop w:val="0"/>
      <w:marBottom w:val="0"/>
      <w:divBdr>
        <w:top w:val="none" w:sz="0" w:space="0" w:color="auto"/>
        <w:left w:val="none" w:sz="0" w:space="0" w:color="auto"/>
        <w:bottom w:val="none" w:sz="0" w:space="0" w:color="auto"/>
        <w:right w:val="none" w:sz="0" w:space="0" w:color="auto"/>
      </w:divBdr>
    </w:div>
    <w:div w:id="124348826">
      <w:bodyDiv w:val="1"/>
      <w:marLeft w:val="0"/>
      <w:marRight w:val="0"/>
      <w:marTop w:val="0"/>
      <w:marBottom w:val="0"/>
      <w:divBdr>
        <w:top w:val="none" w:sz="0" w:space="0" w:color="auto"/>
        <w:left w:val="none" w:sz="0" w:space="0" w:color="auto"/>
        <w:bottom w:val="none" w:sz="0" w:space="0" w:color="auto"/>
        <w:right w:val="none" w:sz="0" w:space="0" w:color="auto"/>
      </w:divBdr>
    </w:div>
    <w:div w:id="124350480">
      <w:bodyDiv w:val="1"/>
      <w:marLeft w:val="0"/>
      <w:marRight w:val="0"/>
      <w:marTop w:val="0"/>
      <w:marBottom w:val="0"/>
      <w:divBdr>
        <w:top w:val="none" w:sz="0" w:space="0" w:color="auto"/>
        <w:left w:val="none" w:sz="0" w:space="0" w:color="auto"/>
        <w:bottom w:val="none" w:sz="0" w:space="0" w:color="auto"/>
        <w:right w:val="none" w:sz="0" w:space="0" w:color="auto"/>
      </w:divBdr>
    </w:div>
    <w:div w:id="124391384">
      <w:bodyDiv w:val="1"/>
      <w:marLeft w:val="0"/>
      <w:marRight w:val="0"/>
      <w:marTop w:val="0"/>
      <w:marBottom w:val="0"/>
      <w:divBdr>
        <w:top w:val="none" w:sz="0" w:space="0" w:color="auto"/>
        <w:left w:val="none" w:sz="0" w:space="0" w:color="auto"/>
        <w:bottom w:val="none" w:sz="0" w:space="0" w:color="auto"/>
        <w:right w:val="none" w:sz="0" w:space="0" w:color="auto"/>
      </w:divBdr>
    </w:div>
    <w:div w:id="124472361">
      <w:bodyDiv w:val="1"/>
      <w:marLeft w:val="0"/>
      <w:marRight w:val="0"/>
      <w:marTop w:val="0"/>
      <w:marBottom w:val="0"/>
      <w:divBdr>
        <w:top w:val="none" w:sz="0" w:space="0" w:color="auto"/>
        <w:left w:val="none" w:sz="0" w:space="0" w:color="auto"/>
        <w:bottom w:val="none" w:sz="0" w:space="0" w:color="auto"/>
        <w:right w:val="none" w:sz="0" w:space="0" w:color="auto"/>
      </w:divBdr>
    </w:div>
    <w:div w:id="124548390">
      <w:bodyDiv w:val="1"/>
      <w:marLeft w:val="0"/>
      <w:marRight w:val="0"/>
      <w:marTop w:val="0"/>
      <w:marBottom w:val="0"/>
      <w:divBdr>
        <w:top w:val="none" w:sz="0" w:space="0" w:color="auto"/>
        <w:left w:val="none" w:sz="0" w:space="0" w:color="auto"/>
        <w:bottom w:val="none" w:sz="0" w:space="0" w:color="auto"/>
        <w:right w:val="none" w:sz="0" w:space="0" w:color="auto"/>
      </w:divBdr>
    </w:div>
    <w:div w:id="124587953">
      <w:bodyDiv w:val="1"/>
      <w:marLeft w:val="0"/>
      <w:marRight w:val="0"/>
      <w:marTop w:val="0"/>
      <w:marBottom w:val="0"/>
      <w:divBdr>
        <w:top w:val="none" w:sz="0" w:space="0" w:color="auto"/>
        <w:left w:val="none" w:sz="0" w:space="0" w:color="auto"/>
        <w:bottom w:val="none" w:sz="0" w:space="0" w:color="auto"/>
        <w:right w:val="none" w:sz="0" w:space="0" w:color="auto"/>
      </w:divBdr>
    </w:div>
    <w:div w:id="124591760">
      <w:bodyDiv w:val="1"/>
      <w:marLeft w:val="0"/>
      <w:marRight w:val="0"/>
      <w:marTop w:val="0"/>
      <w:marBottom w:val="0"/>
      <w:divBdr>
        <w:top w:val="none" w:sz="0" w:space="0" w:color="auto"/>
        <w:left w:val="none" w:sz="0" w:space="0" w:color="auto"/>
        <w:bottom w:val="none" w:sz="0" w:space="0" w:color="auto"/>
        <w:right w:val="none" w:sz="0" w:space="0" w:color="auto"/>
      </w:divBdr>
    </w:div>
    <w:div w:id="124592148">
      <w:bodyDiv w:val="1"/>
      <w:marLeft w:val="0"/>
      <w:marRight w:val="0"/>
      <w:marTop w:val="0"/>
      <w:marBottom w:val="0"/>
      <w:divBdr>
        <w:top w:val="none" w:sz="0" w:space="0" w:color="auto"/>
        <w:left w:val="none" w:sz="0" w:space="0" w:color="auto"/>
        <w:bottom w:val="none" w:sz="0" w:space="0" w:color="auto"/>
        <w:right w:val="none" w:sz="0" w:space="0" w:color="auto"/>
      </w:divBdr>
    </w:div>
    <w:div w:id="124662945">
      <w:bodyDiv w:val="1"/>
      <w:marLeft w:val="0"/>
      <w:marRight w:val="0"/>
      <w:marTop w:val="0"/>
      <w:marBottom w:val="0"/>
      <w:divBdr>
        <w:top w:val="none" w:sz="0" w:space="0" w:color="auto"/>
        <w:left w:val="none" w:sz="0" w:space="0" w:color="auto"/>
        <w:bottom w:val="none" w:sz="0" w:space="0" w:color="auto"/>
        <w:right w:val="none" w:sz="0" w:space="0" w:color="auto"/>
      </w:divBdr>
    </w:div>
    <w:div w:id="124665813">
      <w:bodyDiv w:val="1"/>
      <w:marLeft w:val="0"/>
      <w:marRight w:val="0"/>
      <w:marTop w:val="0"/>
      <w:marBottom w:val="0"/>
      <w:divBdr>
        <w:top w:val="none" w:sz="0" w:space="0" w:color="auto"/>
        <w:left w:val="none" w:sz="0" w:space="0" w:color="auto"/>
        <w:bottom w:val="none" w:sz="0" w:space="0" w:color="auto"/>
        <w:right w:val="none" w:sz="0" w:space="0" w:color="auto"/>
      </w:divBdr>
    </w:div>
    <w:div w:id="124666779">
      <w:bodyDiv w:val="1"/>
      <w:marLeft w:val="0"/>
      <w:marRight w:val="0"/>
      <w:marTop w:val="0"/>
      <w:marBottom w:val="0"/>
      <w:divBdr>
        <w:top w:val="none" w:sz="0" w:space="0" w:color="auto"/>
        <w:left w:val="none" w:sz="0" w:space="0" w:color="auto"/>
        <w:bottom w:val="none" w:sz="0" w:space="0" w:color="auto"/>
        <w:right w:val="none" w:sz="0" w:space="0" w:color="auto"/>
      </w:divBdr>
    </w:div>
    <w:div w:id="124736368">
      <w:bodyDiv w:val="1"/>
      <w:marLeft w:val="0"/>
      <w:marRight w:val="0"/>
      <w:marTop w:val="0"/>
      <w:marBottom w:val="0"/>
      <w:divBdr>
        <w:top w:val="none" w:sz="0" w:space="0" w:color="auto"/>
        <w:left w:val="none" w:sz="0" w:space="0" w:color="auto"/>
        <w:bottom w:val="none" w:sz="0" w:space="0" w:color="auto"/>
        <w:right w:val="none" w:sz="0" w:space="0" w:color="auto"/>
      </w:divBdr>
    </w:div>
    <w:div w:id="124782637">
      <w:bodyDiv w:val="1"/>
      <w:marLeft w:val="0"/>
      <w:marRight w:val="0"/>
      <w:marTop w:val="0"/>
      <w:marBottom w:val="0"/>
      <w:divBdr>
        <w:top w:val="none" w:sz="0" w:space="0" w:color="auto"/>
        <w:left w:val="none" w:sz="0" w:space="0" w:color="auto"/>
        <w:bottom w:val="none" w:sz="0" w:space="0" w:color="auto"/>
        <w:right w:val="none" w:sz="0" w:space="0" w:color="auto"/>
      </w:divBdr>
    </w:div>
    <w:div w:id="124931651">
      <w:bodyDiv w:val="1"/>
      <w:marLeft w:val="0"/>
      <w:marRight w:val="0"/>
      <w:marTop w:val="0"/>
      <w:marBottom w:val="0"/>
      <w:divBdr>
        <w:top w:val="none" w:sz="0" w:space="0" w:color="auto"/>
        <w:left w:val="none" w:sz="0" w:space="0" w:color="auto"/>
        <w:bottom w:val="none" w:sz="0" w:space="0" w:color="auto"/>
        <w:right w:val="none" w:sz="0" w:space="0" w:color="auto"/>
      </w:divBdr>
    </w:div>
    <w:div w:id="125053134">
      <w:bodyDiv w:val="1"/>
      <w:marLeft w:val="0"/>
      <w:marRight w:val="0"/>
      <w:marTop w:val="0"/>
      <w:marBottom w:val="0"/>
      <w:divBdr>
        <w:top w:val="none" w:sz="0" w:space="0" w:color="auto"/>
        <w:left w:val="none" w:sz="0" w:space="0" w:color="auto"/>
        <w:bottom w:val="none" w:sz="0" w:space="0" w:color="auto"/>
        <w:right w:val="none" w:sz="0" w:space="0" w:color="auto"/>
      </w:divBdr>
    </w:div>
    <w:div w:id="125125445">
      <w:bodyDiv w:val="1"/>
      <w:marLeft w:val="0"/>
      <w:marRight w:val="0"/>
      <w:marTop w:val="0"/>
      <w:marBottom w:val="0"/>
      <w:divBdr>
        <w:top w:val="none" w:sz="0" w:space="0" w:color="auto"/>
        <w:left w:val="none" w:sz="0" w:space="0" w:color="auto"/>
        <w:bottom w:val="none" w:sz="0" w:space="0" w:color="auto"/>
        <w:right w:val="none" w:sz="0" w:space="0" w:color="auto"/>
      </w:divBdr>
    </w:div>
    <w:div w:id="125198092">
      <w:bodyDiv w:val="1"/>
      <w:marLeft w:val="0"/>
      <w:marRight w:val="0"/>
      <w:marTop w:val="0"/>
      <w:marBottom w:val="0"/>
      <w:divBdr>
        <w:top w:val="none" w:sz="0" w:space="0" w:color="auto"/>
        <w:left w:val="none" w:sz="0" w:space="0" w:color="auto"/>
        <w:bottom w:val="none" w:sz="0" w:space="0" w:color="auto"/>
        <w:right w:val="none" w:sz="0" w:space="0" w:color="auto"/>
      </w:divBdr>
    </w:div>
    <w:div w:id="125200552">
      <w:bodyDiv w:val="1"/>
      <w:marLeft w:val="0"/>
      <w:marRight w:val="0"/>
      <w:marTop w:val="0"/>
      <w:marBottom w:val="0"/>
      <w:divBdr>
        <w:top w:val="none" w:sz="0" w:space="0" w:color="auto"/>
        <w:left w:val="none" w:sz="0" w:space="0" w:color="auto"/>
        <w:bottom w:val="none" w:sz="0" w:space="0" w:color="auto"/>
        <w:right w:val="none" w:sz="0" w:space="0" w:color="auto"/>
      </w:divBdr>
    </w:div>
    <w:div w:id="125466900">
      <w:bodyDiv w:val="1"/>
      <w:marLeft w:val="0"/>
      <w:marRight w:val="0"/>
      <w:marTop w:val="0"/>
      <w:marBottom w:val="0"/>
      <w:divBdr>
        <w:top w:val="none" w:sz="0" w:space="0" w:color="auto"/>
        <w:left w:val="none" w:sz="0" w:space="0" w:color="auto"/>
        <w:bottom w:val="none" w:sz="0" w:space="0" w:color="auto"/>
        <w:right w:val="none" w:sz="0" w:space="0" w:color="auto"/>
      </w:divBdr>
    </w:div>
    <w:div w:id="125634976">
      <w:bodyDiv w:val="1"/>
      <w:marLeft w:val="0"/>
      <w:marRight w:val="0"/>
      <w:marTop w:val="0"/>
      <w:marBottom w:val="0"/>
      <w:divBdr>
        <w:top w:val="none" w:sz="0" w:space="0" w:color="auto"/>
        <w:left w:val="none" w:sz="0" w:space="0" w:color="auto"/>
        <w:bottom w:val="none" w:sz="0" w:space="0" w:color="auto"/>
        <w:right w:val="none" w:sz="0" w:space="0" w:color="auto"/>
      </w:divBdr>
    </w:div>
    <w:div w:id="125659391">
      <w:bodyDiv w:val="1"/>
      <w:marLeft w:val="0"/>
      <w:marRight w:val="0"/>
      <w:marTop w:val="0"/>
      <w:marBottom w:val="0"/>
      <w:divBdr>
        <w:top w:val="none" w:sz="0" w:space="0" w:color="auto"/>
        <w:left w:val="none" w:sz="0" w:space="0" w:color="auto"/>
        <w:bottom w:val="none" w:sz="0" w:space="0" w:color="auto"/>
        <w:right w:val="none" w:sz="0" w:space="0" w:color="auto"/>
      </w:divBdr>
    </w:div>
    <w:div w:id="125660798">
      <w:bodyDiv w:val="1"/>
      <w:marLeft w:val="0"/>
      <w:marRight w:val="0"/>
      <w:marTop w:val="0"/>
      <w:marBottom w:val="0"/>
      <w:divBdr>
        <w:top w:val="none" w:sz="0" w:space="0" w:color="auto"/>
        <w:left w:val="none" w:sz="0" w:space="0" w:color="auto"/>
        <w:bottom w:val="none" w:sz="0" w:space="0" w:color="auto"/>
        <w:right w:val="none" w:sz="0" w:space="0" w:color="auto"/>
      </w:divBdr>
    </w:div>
    <w:div w:id="125665190">
      <w:bodyDiv w:val="1"/>
      <w:marLeft w:val="0"/>
      <w:marRight w:val="0"/>
      <w:marTop w:val="0"/>
      <w:marBottom w:val="0"/>
      <w:divBdr>
        <w:top w:val="none" w:sz="0" w:space="0" w:color="auto"/>
        <w:left w:val="none" w:sz="0" w:space="0" w:color="auto"/>
        <w:bottom w:val="none" w:sz="0" w:space="0" w:color="auto"/>
        <w:right w:val="none" w:sz="0" w:space="0" w:color="auto"/>
      </w:divBdr>
    </w:div>
    <w:div w:id="125707275">
      <w:bodyDiv w:val="1"/>
      <w:marLeft w:val="0"/>
      <w:marRight w:val="0"/>
      <w:marTop w:val="0"/>
      <w:marBottom w:val="0"/>
      <w:divBdr>
        <w:top w:val="none" w:sz="0" w:space="0" w:color="auto"/>
        <w:left w:val="none" w:sz="0" w:space="0" w:color="auto"/>
        <w:bottom w:val="none" w:sz="0" w:space="0" w:color="auto"/>
        <w:right w:val="none" w:sz="0" w:space="0" w:color="auto"/>
      </w:divBdr>
    </w:div>
    <w:div w:id="125709170">
      <w:bodyDiv w:val="1"/>
      <w:marLeft w:val="0"/>
      <w:marRight w:val="0"/>
      <w:marTop w:val="0"/>
      <w:marBottom w:val="0"/>
      <w:divBdr>
        <w:top w:val="none" w:sz="0" w:space="0" w:color="auto"/>
        <w:left w:val="none" w:sz="0" w:space="0" w:color="auto"/>
        <w:bottom w:val="none" w:sz="0" w:space="0" w:color="auto"/>
        <w:right w:val="none" w:sz="0" w:space="0" w:color="auto"/>
      </w:divBdr>
    </w:div>
    <w:div w:id="125782140">
      <w:bodyDiv w:val="1"/>
      <w:marLeft w:val="0"/>
      <w:marRight w:val="0"/>
      <w:marTop w:val="0"/>
      <w:marBottom w:val="0"/>
      <w:divBdr>
        <w:top w:val="none" w:sz="0" w:space="0" w:color="auto"/>
        <w:left w:val="none" w:sz="0" w:space="0" w:color="auto"/>
        <w:bottom w:val="none" w:sz="0" w:space="0" w:color="auto"/>
        <w:right w:val="none" w:sz="0" w:space="0" w:color="auto"/>
      </w:divBdr>
    </w:div>
    <w:div w:id="125855817">
      <w:bodyDiv w:val="1"/>
      <w:marLeft w:val="0"/>
      <w:marRight w:val="0"/>
      <w:marTop w:val="0"/>
      <w:marBottom w:val="0"/>
      <w:divBdr>
        <w:top w:val="none" w:sz="0" w:space="0" w:color="auto"/>
        <w:left w:val="none" w:sz="0" w:space="0" w:color="auto"/>
        <w:bottom w:val="none" w:sz="0" w:space="0" w:color="auto"/>
        <w:right w:val="none" w:sz="0" w:space="0" w:color="auto"/>
      </w:divBdr>
    </w:div>
    <w:div w:id="126093803">
      <w:bodyDiv w:val="1"/>
      <w:marLeft w:val="0"/>
      <w:marRight w:val="0"/>
      <w:marTop w:val="0"/>
      <w:marBottom w:val="0"/>
      <w:divBdr>
        <w:top w:val="none" w:sz="0" w:space="0" w:color="auto"/>
        <w:left w:val="none" w:sz="0" w:space="0" w:color="auto"/>
        <w:bottom w:val="none" w:sz="0" w:space="0" w:color="auto"/>
        <w:right w:val="none" w:sz="0" w:space="0" w:color="auto"/>
      </w:divBdr>
    </w:div>
    <w:div w:id="126169217">
      <w:bodyDiv w:val="1"/>
      <w:marLeft w:val="0"/>
      <w:marRight w:val="0"/>
      <w:marTop w:val="0"/>
      <w:marBottom w:val="0"/>
      <w:divBdr>
        <w:top w:val="none" w:sz="0" w:space="0" w:color="auto"/>
        <w:left w:val="none" w:sz="0" w:space="0" w:color="auto"/>
        <w:bottom w:val="none" w:sz="0" w:space="0" w:color="auto"/>
        <w:right w:val="none" w:sz="0" w:space="0" w:color="auto"/>
      </w:divBdr>
    </w:div>
    <w:div w:id="126244202">
      <w:bodyDiv w:val="1"/>
      <w:marLeft w:val="0"/>
      <w:marRight w:val="0"/>
      <w:marTop w:val="0"/>
      <w:marBottom w:val="0"/>
      <w:divBdr>
        <w:top w:val="none" w:sz="0" w:space="0" w:color="auto"/>
        <w:left w:val="none" w:sz="0" w:space="0" w:color="auto"/>
        <w:bottom w:val="none" w:sz="0" w:space="0" w:color="auto"/>
        <w:right w:val="none" w:sz="0" w:space="0" w:color="auto"/>
      </w:divBdr>
    </w:div>
    <w:div w:id="126288533">
      <w:bodyDiv w:val="1"/>
      <w:marLeft w:val="0"/>
      <w:marRight w:val="0"/>
      <w:marTop w:val="0"/>
      <w:marBottom w:val="0"/>
      <w:divBdr>
        <w:top w:val="none" w:sz="0" w:space="0" w:color="auto"/>
        <w:left w:val="none" w:sz="0" w:space="0" w:color="auto"/>
        <w:bottom w:val="none" w:sz="0" w:space="0" w:color="auto"/>
        <w:right w:val="none" w:sz="0" w:space="0" w:color="auto"/>
      </w:divBdr>
    </w:div>
    <w:div w:id="126437173">
      <w:bodyDiv w:val="1"/>
      <w:marLeft w:val="0"/>
      <w:marRight w:val="0"/>
      <w:marTop w:val="0"/>
      <w:marBottom w:val="0"/>
      <w:divBdr>
        <w:top w:val="none" w:sz="0" w:space="0" w:color="auto"/>
        <w:left w:val="none" w:sz="0" w:space="0" w:color="auto"/>
        <w:bottom w:val="none" w:sz="0" w:space="0" w:color="auto"/>
        <w:right w:val="none" w:sz="0" w:space="0" w:color="auto"/>
      </w:divBdr>
    </w:div>
    <w:div w:id="126631462">
      <w:bodyDiv w:val="1"/>
      <w:marLeft w:val="0"/>
      <w:marRight w:val="0"/>
      <w:marTop w:val="0"/>
      <w:marBottom w:val="0"/>
      <w:divBdr>
        <w:top w:val="none" w:sz="0" w:space="0" w:color="auto"/>
        <w:left w:val="none" w:sz="0" w:space="0" w:color="auto"/>
        <w:bottom w:val="none" w:sz="0" w:space="0" w:color="auto"/>
        <w:right w:val="none" w:sz="0" w:space="0" w:color="auto"/>
      </w:divBdr>
    </w:div>
    <w:div w:id="126632046">
      <w:bodyDiv w:val="1"/>
      <w:marLeft w:val="0"/>
      <w:marRight w:val="0"/>
      <w:marTop w:val="0"/>
      <w:marBottom w:val="0"/>
      <w:divBdr>
        <w:top w:val="none" w:sz="0" w:space="0" w:color="auto"/>
        <w:left w:val="none" w:sz="0" w:space="0" w:color="auto"/>
        <w:bottom w:val="none" w:sz="0" w:space="0" w:color="auto"/>
        <w:right w:val="none" w:sz="0" w:space="0" w:color="auto"/>
      </w:divBdr>
    </w:div>
    <w:div w:id="126750756">
      <w:bodyDiv w:val="1"/>
      <w:marLeft w:val="0"/>
      <w:marRight w:val="0"/>
      <w:marTop w:val="0"/>
      <w:marBottom w:val="0"/>
      <w:divBdr>
        <w:top w:val="none" w:sz="0" w:space="0" w:color="auto"/>
        <w:left w:val="none" w:sz="0" w:space="0" w:color="auto"/>
        <w:bottom w:val="none" w:sz="0" w:space="0" w:color="auto"/>
        <w:right w:val="none" w:sz="0" w:space="0" w:color="auto"/>
      </w:divBdr>
    </w:div>
    <w:div w:id="126775339">
      <w:bodyDiv w:val="1"/>
      <w:marLeft w:val="0"/>
      <w:marRight w:val="0"/>
      <w:marTop w:val="0"/>
      <w:marBottom w:val="0"/>
      <w:divBdr>
        <w:top w:val="none" w:sz="0" w:space="0" w:color="auto"/>
        <w:left w:val="none" w:sz="0" w:space="0" w:color="auto"/>
        <w:bottom w:val="none" w:sz="0" w:space="0" w:color="auto"/>
        <w:right w:val="none" w:sz="0" w:space="0" w:color="auto"/>
      </w:divBdr>
    </w:div>
    <w:div w:id="126779062">
      <w:bodyDiv w:val="1"/>
      <w:marLeft w:val="0"/>
      <w:marRight w:val="0"/>
      <w:marTop w:val="0"/>
      <w:marBottom w:val="0"/>
      <w:divBdr>
        <w:top w:val="none" w:sz="0" w:space="0" w:color="auto"/>
        <w:left w:val="none" w:sz="0" w:space="0" w:color="auto"/>
        <w:bottom w:val="none" w:sz="0" w:space="0" w:color="auto"/>
        <w:right w:val="none" w:sz="0" w:space="0" w:color="auto"/>
      </w:divBdr>
    </w:div>
    <w:div w:id="126896214">
      <w:bodyDiv w:val="1"/>
      <w:marLeft w:val="0"/>
      <w:marRight w:val="0"/>
      <w:marTop w:val="0"/>
      <w:marBottom w:val="0"/>
      <w:divBdr>
        <w:top w:val="none" w:sz="0" w:space="0" w:color="auto"/>
        <w:left w:val="none" w:sz="0" w:space="0" w:color="auto"/>
        <w:bottom w:val="none" w:sz="0" w:space="0" w:color="auto"/>
        <w:right w:val="none" w:sz="0" w:space="0" w:color="auto"/>
      </w:divBdr>
    </w:div>
    <w:div w:id="127092043">
      <w:bodyDiv w:val="1"/>
      <w:marLeft w:val="0"/>
      <w:marRight w:val="0"/>
      <w:marTop w:val="0"/>
      <w:marBottom w:val="0"/>
      <w:divBdr>
        <w:top w:val="none" w:sz="0" w:space="0" w:color="auto"/>
        <w:left w:val="none" w:sz="0" w:space="0" w:color="auto"/>
        <w:bottom w:val="none" w:sz="0" w:space="0" w:color="auto"/>
        <w:right w:val="none" w:sz="0" w:space="0" w:color="auto"/>
      </w:divBdr>
    </w:div>
    <w:div w:id="127095345">
      <w:bodyDiv w:val="1"/>
      <w:marLeft w:val="0"/>
      <w:marRight w:val="0"/>
      <w:marTop w:val="0"/>
      <w:marBottom w:val="0"/>
      <w:divBdr>
        <w:top w:val="none" w:sz="0" w:space="0" w:color="auto"/>
        <w:left w:val="none" w:sz="0" w:space="0" w:color="auto"/>
        <w:bottom w:val="none" w:sz="0" w:space="0" w:color="auto"/>
        <w:right w:val="none" w:sz="0" w:space="0" w:color="auto"/>
      </w:divBdr>
    </w:div>
    <w:div w:id="127162848">
      <w:bodyDiv w:val="1"/>
      <w:marLeft w:val="0"/>
      <w:marRight w:val="0"/>
      <w:marTop w:val="0"/>
      <w:marBottom w:val="0"/>
      <w:divBdr>
        <w:top w:val="none" w:sz="0" w:space="0" w:color="auto"/>
        <w:left w:val="none" w:sz="0" w:space="0" w:color="auto"/>
        <w:bottom w:val="none" w:sz="0" w:space="0" w:color="auto"/>
        <w:right w:val="none" w:sz="0" w:space="0" w:color="auto"/>
      </w:divBdr>
    </w:div>
    <w:div w:id="127237615">
      <w:bodyDiv w:val="1"/>
      <w:marLeft w:val="0"/>
      <w:marRight w:val="0"/>
      <w:marTop w:val="0"/>
      <w:marBottom w:val="0"/>
      <w:divBdr>
        <w:top w:val="none" w:sz="0" w:space="0" w:color="auto"/>
        <w:left w:val="none" w:sz="0" w:space="0" w:color="auto"/>
        <w:bottom w:val="none" w:sz="0" w:space="0" w:color="auto"/>
        <w:right w:val="none" w:sz="0" w:space="0" w:color="auto"/>
      </w:divBdr>
    </w:div>
    <w:div w:id="127363805">
      <w:bodyDiv w:val="1"/>
      <w:marLeft w:val="0"/>
      <w:marRight w:val="0"/>
      <w:marTop w:val="0"/>
      <w:marBottom w:val="0"/>
      <w:divBdr>
        <w:top w:val="none" w:sz="0" w:space="0" w:color="auto"/>
        <w:left w:val="none" w:sz="0" w:space="0" w:color="auto"/>
        <w:bottom w:val="none" w:sz="0" w:space="0" w:color="auto"/>
        <w:right w:val="none" w:sz="0" w:space="0" w:color="auto"/>
      </w:divBdr>
    </w:div>
    <w:div w:id="127402899">
      <w:bodyDiv w:val="1"/>
      <w:marLeft w:val="0"/>
      <w:marRight w:val="0"/>
      <w:marTop w:val="0"/>
      <w:marBottom w:val="0"/>
      <w:divBdr>
        <w:top w:val="none" w:sz="0" w:space="0" w:color="auto"/>
        <w:left w:val="none" w:sz="0" w:space="0" w:color="auto"/>
        <w:bottom w:val="none" w:sz="0" w:space="0" w:color="auto"/>
        <w:right w:val="none" w:sz="0" w:space="0" w:color="auto"/>
      </w:divBdr>
    </w:div>
    <w:div w:id="127434631">
      <w:bodyDiv w:val="1"/>
      <w:marLeft w:val="0"/>
      <w:marRight w:val="0"/>
      <w:marTop w:val="0"/>
      <w:marBottom w:val="0"/>
      <w:divBdr>
        <w:top w:val="none" w:sz="0" w:space="0" w:color="auto"/>
        <w:left w:val="none" w:sz="0" w:space="0" w:color="auto"/>
        <w:bottom w:val="none" w:sz="0" w:space="0" w:color="auto"/>
        <w:right w:val="none" w:sz="0" w:space="0" w:color="auto"/>
      </w:divBdr>
    </w:div>
    <w:div w:id="127480868">
      <w:bodyDiv w:val="1"/>
      <w:marLeft w:val="0"/>
      <w:marRight w:val="0"/>
      <w:marTop w:val="0"/>
      <w:marBottom w:val="0"/>
      <w:divBdr>
        <w:top w:val="none" w:sz="0" w:space="0" w:color="auto"/>
        <w:left w:val="none" w:sz="0" w:space="0" w:color="auto"/>
        <w:bottom w:val="none" w:sz="0" w:space="0" w:color="auto"/>
        <w:right w:val="none" w:sz="0" w:space="0" w:color="auto"/>
      </w:divBdr>
    </w:div>
    <w:div w:id="127481201">
      <w:bodyDiv w:val="1"/>
      <w:marLeft w:val="0"/>
      <w:marRight w:val="0"/>
      <w:marTop w:val="0"/>
      <w:marBottom w:val="0"/>
      <w:divBdr>
        <w:top w:val="none" w:sz="0" w:space="0" w:color="auto"/>
        <w:left w:val="none" w:sz="0" w:space="0" w:color="auto"/>
        <w:bottom w:val="none" w:sz="0" w:space="0" w:color="auto"/>
        <w:right w:val="none" w:sz="0" w:space="0" w:color="auto"/>
      </w:divBdr>
    </w:div>
    <w:div w:id="127600880">
      <w:bodyDiv w:val="1"/>
      <w:marLeft w:val="0"/>
      <w:marRight w:val="0"/>
      <w:marTop w:val="0"/>
      <w:marBottom w:val="0"/>
      <w:divBdr>
        <w:top w:val="none" w:sz="0" w:space="0" w:color="auto"/>
        <w:left w:val="none" w:sz="0" w:space="0" w:color="auto"/>
        <w:bottom w:val="none" w:sz="0" w:space="0" w:color="auto"/>
        <w:right w:val="none" w:sz="0" w:space="0" w:color="auto"/>
      </w:divBdr>
    </w:div>
    <w:div w:id="127626598">
      <w:bodyDiv w:val="1"/>
      <w:marLeft w:val="0"/>
      <w:marRight w:val="0"/>
      <w:marTop w:val="0"/>
      <w:marBottom w:val="0"/>
      <w:divBdr>
        <w:top w:val="none" w:sz="0" w:space="0" w:color="auto"/>
        <w:left w:val="none" w:sz="0" w:space="0" w:color="auto"/>
        <w:bottom w:val="none" w:sz="0" w:space="0" w:color="auto"/>
        <w:right w:val="none" w:sz="0" w:space="0" w:color="auto"/>
      </w:divBdr>
    </w:div>
    <w:div w:id="127862743">
      <w:bodyDiv w:val="1"/>
      <w:marLeft w:val="0"/>
      <w:marRight w:val="0"/>
      <w:marTop w:val="0"/>
      <w:marBottom w:val="0"/>
      <w:divBdr>
        <w:top w:val="none" w:sz="0" w:space="0" w:color="auto"/>
        <w:left w:val="none" w:sz="0" w:space="0" w:color="auto"/>
        <w:bottom w:val="none" w:sz="0" w:space="0" w:color="auto"/>
        <w:right w:val="none" w:sz="0" w:space="0" w:color="auto"/>
      </w:divBdr>
    </w:div>
    <w:div w:id="127937016">
      <w:bodyDiv w:val="1"/>
      <w:marLeft w:val="0"/>
      <w:marRight w:val="0"/>
      <w:marTop w:val="0"/>
      <w:marBottom w:val="0"/>
      <w:divBdr>
        <w:top w:val="none" w:sz="0" w:space="0" w:color="auto"/>
        <w:left w:val="none" w:sz="0" w:space="0" w:color="auto"/>
        <w:bottom w:val="none" w:sz="0" w:space="0" w:color="auto"/>
        <w:right w:val="none" w:sz="0" w:space="0" w:color="auto"/>
      </w:divBdr>
    </w:div>
    <w:div w:id="127942240">
      <w:bodyDiv w:val="1"/>
      <w:marLeft w:val="0"/>
      <w:marRight w:val="0"/>
      <w:marTop w:val="0"/>
      <w:marBottom w:val="0"/>
      <w:divBdr>
        <w:top w:val="none" w:sz="0" w:space="0" w:color="auto"/>
        <w:left w:val="none" w:sz="0" w:space="0" w:color="auto"/>
        <w:bottom w:val="none" w:sz="0" w:space="0" w:color="auto"/>
        <w:right w:val="none" w:sz="0" w:space="0" w:color="auto"/>
      </w:divBdr>
    </w:div>
    <w:div w:id="128017588">
      <w:bodyDiv w:val="1"/>
      <w:marLeft w:val="0"/>
      <w:marRight w:val="0"/>
      <w:marTop w:val="0"/>
      <w:marBottom w:val="0"/>
      <w:divBdr>
        <w:top w:val="none" w:sz="0" w:space="0" w:color="auto"/>
        <w:left w:val="none" w:sz="0" w:space="0" w:color="auto"/>
        <w:bottom w:val="none" w:sz="0" w:space="0" w:color="auto"/>
        <w:right w:val="none" w:sz="0" w:space="0" w:color="auto"/>
      </w:divBdr>
    </w:div>
    <w:div w:id="128018781">
      <w:bodyDiv w:val="1"/>
      <w:marLeft w:val="0"/>
      <w:marRight w:val="0"/>
      <w:marTop w:val="0"/>
      <w:marBottom w:val="0"/>
      <w:divBdr>
        <w:top w:val="none" w:sz="0" w:space="0" w:color="auto"/>
        <w:left w:val="none" w:sz="0" w:space="0" w:color="auto"/>
        <w:bottom w:val="none" w:sz="0" w:space="0" w:color="auto"/>
        <w:right w:val="none" w:sz="0" w:space="0" w:color="auto"/>
      </w:divBdr>
    </w:div>
    <w:div w:id="128204553">
      <w:bodyDiv w:val="1"/>
      <w:marLeft w:val="0"/>
      <w:marRight w:val="0"/>
      <w:marTop w:val="0"/>
      <w:marBottom w:val="0"/>
      <w:divBdr>
        <w:top w:val="none" w:sz="0" w:space="0" w:color="auto"/>
        <w:left w:val="none" w:sz="0" w:space="0" w:color="auto"/>
        <w:bottom w:val="none" w:sz="0" w:space="0" w:color="auto"/>
        <w:right w:val="none" w:sz="0" w:space="0" w:color="auto"/>
      </w:divBdr>
    </w:div>
    <w:div w:id="128206631">
      <w:bodyDiv w:val="1"/>
      <w:marLeft w:val="0"/>
      <w:marRight w:val="0"/>
      <w:marTop w:val="0"/>
      <w:marBottom w:val="0"/>
      <w:divBdr>
        <w:top w:val="none" w:sz="0" w:space="0" w:color="auto"/>
        <w:left w:val="none" w:sz="0" w:space="0" w:color="auto"/>
        <w:bottom w:val="none" w:sz="0" w:space="0" w:color="auto"/>
        <w:right w:val="none" w:sz="0" w:space="0" w:color="auto"/>
      </w:divBdr>
    </w:div>
    <w:div w:id="128206672">
      <w:bodyDiv w:val="1"/>
      <w:marLeft w:val="0"/>
      <w:marRight w:val="0"/>
      <w:marTop w:val="0"/>
      <w:marBottom w:val="0"/>
      <w:divBdr>
        <w:top w:val="none" w:sz="0" w:space="0" w:color="auto"/>
        <w:left w:val="none" w:sz="0" w:space="0" w:color="auto"/>
        <w:bottom w:val="none" w:sz="0" w:space="0" w:color="auto"/>
        <w:right w:val="none" w:sz="0" w:space="0" w:color="auto"/>
      </w:divBdr>
    </w:div>
    <w:div w:id="128255777">
      <w:bodyDiv w:val="1"/>
      <w:marLeft w:val="0"/>
      <w:marRight w:val="0"/>
      <w:marTop w:val="0"/>
      <w:marBottom w:val="0"/>
      <w:divBdr>
        <w:top w:val="none" w:sz="0" w:space="0" w:color="auto"/>
        <w:left w:val="none" w:sz="0" w:space="0" w:color="auto"/>
        <w:bottom w:val="none" w:sz="0" w:space="0" w:color="auto"/>
        <w:right w:val="none" w:sz="0" w:space="0" w:color="auto"/>
      </w:divBdr>
    </w:div>
    <w:div w:id="128324073">
      <w:bodyDiv w:val="1"/>
      <w:marLeft w:val="0"/>
      <w:marRight w:val="0"/>
      <w:marTop w:val="0"/>
      <w:marBottom w:val="0"/>
      <w:divBdr>
        <w:top w:val="none" w:sz="0" w:space="0" w:color="auto"/>
        <w:left w:val="none" w:sz="0" w:space="0" w:color="auto"/>
        <w:bottom w:val="none" w:sz="0" w:space="0" w:color="auto"/>
        <w:right w:val="none" w:sz="0" w:space="0" w:color="auto"/>
      </w:divBdr>
    </w:div>
    <w:div w:id="128401385">
      <w:bodyDiv w:val="1"/>
      <w:marLeft w:val="0"/>
      <w:marRight w:val="0"/>
      <w:marTop w:val="0"/>
      <w:marBottom w:val="0"/>
      <w:divBdr>
        <w:top w:val="none" w:sz="0" w:space="0" w:color="auto"/>
        <w:left w:val="none" w:sz="0" w:space="0" w:color="auto"/>
        <w:bottom w:val="none" w:sz="0" w:space="0" w:color="auto"/>
        <w:right w:val="none" w:sz="0" w:space="0" w:color="auto"/>
      </w:divBdr>
    </w:div>
    <w:div w:id="128406314">
      <w:bodyDiv w:val="1"/>
      <w:marLeft w:val="0"/>
      <w:marRight w:val="0"/>
      <w:marTop w:val="0"/>
      <w:marBottom w:val="0"/>
      <w:divBdr>
        <w:top w:val="none" w:sz="0" w:space="0" w:color="auto"/>
        <w:left w:val="none" w:sz="0" w:space="0" w:color="auto"/>
        <w:bottom w:val="none" w:sz="0" w:space="0" w:color="auto"/>
        <w:right w:val="none" w:sz="0" w:space="0" w:color="auto"/>
      </w:divBdr>
    </w:div>
    <w:div w:id="128475083">
      <w:bodyDiv w:val="1"/>
      <w:marLeft w:val="0"/>
      <w:marRight w:val="0"/>
      <w:marTop w:val="0"/>
      <w:marBottom w:val="0"/>
      <w:divBdr>
        <w:top w:val="none" w:sz="0" w:space="0" w:color="auto"/>
        <w:left w:val="none" w:sz="0" w:space="0" w:color="auto"/>
        <w:bottom w:val="none" w:sz="0" w:space="0" w:color="auto"/>
        <w:right w:val="none" w:sz="0" w:space="0" w:color="auto"/>
      </w:divBdr>
    </w:div>
    <w:div w:id="128594793">
      <w:bodyDiv w:val="1"/>
      <w:marLeft w:val="0"/>
      <w:marRight w:val="0"/>
      <w:marTop w:val="0"/>
      <w:marBottom w:val="0"/>
      <w:divBdr>
        <w:top w:val="none" w:sz="0" w:space="0" w:color="auto"/>
        <w:left w:val="none" w:sz="0" w:space="0" w:color="auto"/>
        <w:bottom w:val="none" w:sz="0" w:space="0" w:color="auto"/>
        <w:right w:val="none" w:sz="0" w:space="0" w:color="auto"/>
      </w:divBdr>
    </w:div>
    <w:div w:id="128596885">
      <w:bodyDiv w:val="1"/>
      <w:marLeft w:val="0"/>
      <w:marRight w:val="0"/>
      <w:marTop w:val="0"/>
      <w:marBottom w:val="0"/>
      <w:divBdr>
        <w:top w:val="none" w:sz="0" w:space="0" w:color="auto"/>
        <w:left w:val="none" w:sz="0" w:space="0" w:color="auto"/>
        <w:bottom w:val="none" w:sz="0" w:space="0" w:color="auto"/>
        <w:right w:val="none" w:sz="0" w:space="0" w:color="auto"/>
      </w:divBdr>
    </w:div>
    <w:div w:id="128674854">
      <w:bodyDiv w:val="1"/>
      <w:marLeft w:val="0"/>
      <w:marRight w:val="0"/>
      <w:marTop w:val="0"/>
      <w:marBottom w:val="0"/>
      <w:divBdr>
        <w:top w:val="none" w:sz="0" w:space="0" w:color="auto"/>
        <w:left w:val="none" w:sz="0" w:space="0" w:color="auto"/>
        <w:bottom w:val="none" w:sz="0" w:space="0" w:color="auto"/>
        <w:right w:val="none" w:sz="0" w:space="0" w:color="auto"/>
      </w:divBdr>
    </w:div>
    <w:div w:id="128742250">
      <w:bodyDiv w:val="1"/>
      <w:marLeft w:val="0"/>
      <w:marRight w:val="0"/>
      <w:marTop w:val="0"/>
      <w:marBottom w:val="0"/>
      <w:divBdr>
        <w:top w:val="none" w:sz="0" w:space="0" w:color="auto"/>
        <w:left w:val="none" w:sz="0" w:space="0" w:color="auto"/>
        <w:bottom w:val="none" w:sz="0" w:space="0" w:color="auto"/>
        <w:right w:val="none" w:sz="0" w:space="0" w:color="auto"/>
      </w:divBdr>
    </w:div>
    <w:div w:id="128745393">
      <w:bodyDiv w:val="1"/>
      <w:marLeft w:val="0"/>
      <w:marRight w:val="0"/>
      <w:marTop w:val="0"/>
      <w:marBottom w:val="0"/>
      <w:divBdr>
        <w:top w:val="none" w:sz="0" w:space="0" w:color="auto"/>
        <w:left w:val="none" w:sz="0" w:space="0" w:color="auto"/>
        <w:bottom w:val="none" w:sz="0" w:space="0" w:color="auto"/>
        <w:right w:val="none" w:sz="0" w:space="0" w:color="auto"/>
      </w:divBdr>
    </w:div>
    <w:div w:id="128784633">
      <w:bodyDiv w:val="1"/>
      <w:marLeft w:val="0"/>
      <w:marRight w:val="0"/>
      <w:marTop w:val="0"/>
      <w:marBottom w:val="0"/>
      <w:divBdr>
        <w:top w:val="none" w:sz="0" w:space="0" w:color="auto"/>
        <w:left w:val="none" w:sz="0" w:space="0" w:color="auto"/>
        <w:bottom w:val="none" w:sz="0" w:space="0" w:color="auto"/>
        <w:right w:val="none" w:sz="0" w:space="0" w:color="auto"/>
      </w:divBdr>
    </w:div>
    <w:div w:id="128940784">
      <w:bodyDiv w:val="1"/>
      <w:marLeft w:val="0"/>
      <w:marRight w:val="0"/>
      <w:marTop w:val="0"/>
      <w:marBottom w:val="0"/>
      <w:divBdr>
        <w:top w:val="none" w:sz="0" w:space="0" w:color="auto"/>
        <w:left w:val="none" w:sz="0" w:space="0" w:color="auto"/>
        <w:bottom w:val="none" w:sz="0" w:space="0" w:color="auto"/>
        <w:right w:val="none" w:sz="0" w:space="0" w:color="auto"/>
      </w:divBdr>
    </w:div>
    <w:div w:id="128978113">
      <w:bodyDiv w:val="1"/>
      <w:marLeft w:val="0"/>
      <w:marRight w:val="0"/>
      <w:marTop w:val="0"/>
      <w:marBottom w:val="0"/>
      <w:divBdr>
        <w:top w:val="none" w:sz="0" w:space="0" w:color="auto"/>
        <w:left w:val="none" w:sz="0" w:space="0" w:color="auto"/>
        <w:bottom w:val="none" w:sz="0" w:space="0" w:color="auto"/>
        <w:right w:val="none" w:sz="0" w:space="0" w:color="auto"/>
      </w:divBdr>
    </w:div>
    <w:div w:id="128984952">
      <w:bodyDiv w:val="1"/>
      <w:marLeft w:val="0"/>
      <w:marRight w:val="0"/>
      <w:marTop w:val="0"/>
      <w:marBottom w:val="0"/>
      <w:divBdr>
        <w:top w:val="none" w:sz="0" w:space="0" w:color="auto"/>
        <w:left w:val="none" w:sz="0" w:space="0" w:color="auto"/>
        <w:bottom w:val="none" w:sz="0" w:space="0" w:color="auto"/>
        <w:right w:val="none" w:sz="0" w:space="0" w:color="auto"/>
      </w:divBdr>
    </w:div>
    <w:div w:id="129057930">
      <w:bodyDiv w:val="1"/>
      <w:marLeft w:val="0"/>
      <w:marRight w:val="0"/>
      <w:marTop w:val="0"/>
      <w:marBottom w:val="0"/>
      <w:divBdr>
        <w:top w:val="none" w:sz="0" w:space="0" w:color="auto"/>
        <w:left w:val="none" w:sz="0" w:space="0" w:color="auto"/>
        <w:bottom w:val="none" w:sz="0" w:space="0" w:color="auto"/>
        <w:right w:val="none" w:sz="0" w:space="0" w:color="auto"/>
      </w:divBdr>
    </w:div>
    <w:div w:id="129058971">
      <w:bodyDiv w:val="1"/>
      <w:marLeft w:val="0"/>
      <w:marRight w:val="0"/>
      <w:marTop w:val="0"/>
      <w:marBottom w:val="0"/>
      <w:divBdr>
        <w:top w:val="none" w:sz="0" w:space="0" w:color="auto"/>
        <w:left w:val="none" w:sz="0" w:space="0" w:color="auto"/>
        <w:bottom w:val="none" w:sz="0" w:space="0" w:color="auto"/>
        <w:right w:val="none" w:sz="0" w:space="0" w:color="auto"/>
      </w:divBdr>
    </w:div>
    <w:div w:id="129128003">
      <w:bodyDiv w:val="1"/>
      <w:marLeft w:val="0"/>
      <w:marRight w:val="0"/>
      <w:marTop w:val="0"/>
      <w:marBottom w:val="0"/>
      <w:divBdr>
        <w:top w:val="none" w:sz="0" w:space="0" w:color="auto"/>
        <w:left w:val="none" w:sz="0" w:space="0" w:color="auto"/>
        <w:bottom w:val="none" w:sz="0" w:space="0" w:color="auto"/>
        <w:right w:val="none" w:sz="0" w:space="0" w:color="auto"/>
      </w:divBdr>
    </w:div>
    <w:div w:id="129135689">
      <w:bodyDiv w:val="1"/>
      <w:marLeft w:val="0"/>
      <w:marRight w:val="0"/>
      <w:marTop w:val="0"/>
      <w:marBottom w:val="0"/>
      <w:divBdr>
        <w:top w:val="none" w:sz="0" w:space="0" w:color="auto"/>
        <w:left w:val="none" w:sz="0" w:space="0" w:color="auto"/>
        <w:bottom w:val="none" w:sz="0" w:space="0" w:color="auto"/>
        <w:right w:val="none" w:sz="0" w:space="0" w:color="auto"/>
      </w:divBdr>
    </w:div>
    <w:div w:id="129328446">
      <w:bodyDiv w:val="1"/>
      <w:marLeft w:val="0"/>
      <w:marRight w:val="0"/>
      <w:marTop w:val="0"/>
      <w:marBottom w:val="0"/>
      <w:divBdr>
        <w:top w:val="none" w:sz="0" w:space="0" w:color="auto"/>
        <w:left w:val="none" w:sz="0" w:space="0" w:color="auto"/>
        <w:bottom w:val="none" w:sz="0" w:space="0" w:color="auto"/>
        <w:right w:val="none" w:sz="0" w:space="0" w:color="auto"/>
      </w:divBdr>
    </w:div>
    <w:div w:id="129330556">
      <w:bodyDiv w:val="1"/>
      <w:marLeft w:val="0"/>
      <w:marRight w:val="0"/>
      <w:marTop w:val="0"/>
      <w:marBottom w:val="0"/>
      <w:divBdr>
        <w:top w:val="none" w:sz="0" w:space="0" w:color="auto"/>
        <w:left w:val="none" w:sz="0" w:space="0" w:color="auto"/>
        <w:bottom w:val="none" w:sz="0" w:space="0" w:color="auto"/>
        <w:right w:val="none" w:sz="0" w:space="0" w:color="auto"/>
      </w:divBdr>
    </w:div>
    <w:div w:id="129370823">
      <w:bodyDiv w:val="1"/>
      <w:marLeft w:val="0"/>
      <w:marRight w:val="0"/>
      <w:marTop w:val="0"/>
      <w:marBottom w:val="0"/>
      <w:divBdr>
        <w:top w:val="none" w:sz="0" w:space="0" w:color="auto"/>
        <w:left w:val="none" w:sz="0" w:space="0" w:color="auto"/>
        <w:bottom w:val="none" w:sz="0" w:space="0" w:color="auto"/>
        <w:right w:val="none" w:sz="0" w:space="0" w:color="auto"/>
      </w:divBdr>
    </w:div>
    <w:div w:id="129446224">
      <w:bodyDiv w:val="1"/>
      <w:marLeft w:val="0"/>
      <w:marRight w:val="0"/>
      <w:marTop w:val="0"/>
      <w:marBottom w:val="0"/>
      <w:divBdr>
        <w:top w:val="none" w:sz="0" w:space="0" w:color="auto"/>
        <w:left w:val="none" w:sz="0" w:space="0" w:color="auto"/>
        <w:bottom w:val="none" w:sz="0" w:space="0" w:color="auto"/>
        <w:right w:val="none" w:sz="0" w:space="0" w:color="auto"/>
      </w:divBdr>
    </w:div>
    <w:div w:id="129515645">
      <w:bodyDiv w:val="1"/>
      <w:marLeft w:val="0"/>
      <w:marRight w:val="0"/>
      <w:marTop w:val="0"/>
      <w:marBottom w:val="0"/>
      <w:divBdr>
        <w:top w:val="none" w:sz="0" w:space="0" w:color="auto"/>
        <w:left w:val="none" w:sz="0" w:space="0" w:color="auto"/>
        <w:bottom w:val="none" w:sz="0" w:space="0" w:color="auto"/>
        <w:right w:val="none" w:sz="0" w:space="0" w:color="auto"/>
      </w:divBdr>
    </w:div>
    <w:div w:id="129517636">
      <w:bodyDiv w:val="1"/>
      <w:marLeft w:val="0"/>
      <w:marRight w:val="0"/>
      <w:marTop w:val="0"/>
      <w:marBottom w:val="0"/>
      <w:divBdr>
        <w:top w:val="none" w:sz="0" w:space="0" w:color="auto"/>
        <w:left w:val="none" w:sz="0" w:space="0" w:color="auto"/>
        <w:bottom w:val="none" w:sz="0" w:space="0" w:color="auto"/>
        <w:right w:val="none" w:sz="0" w:space="0" w:color="auto"/>
      </w:divBdr>
    </w:div>
    <w:div w:id="129517889">
      <w:bodyDiv w:val="1"/>
      <w:marLeft w:val="0"/>
      <w:marRight w:val="0"/>
      <w:marTop w:val="0"/>
      <w:marBottom w:val="0"/>
      <w:divBdr>
        <w:top w:val="none" w:sz="0" w:space="0" w:color="auto"/>
        <w:left w:val="none" w:sz="0" w:space="0" w:color="auto"/>
        <w:bottom w:val="none" w:sz="0" w:space="0" w:color="auto"/>
        <w:right w:val="none" w:sz="0" w:space="0" w:color="auto"/>
      </w:divBdr>
    </w:div>
    <w:div w:id="129591474">
      <w:bodyDiv w:val="1"/>
      <w:marLeft w:val="0"/>
      <w:marRight w:val="0"/>
      <w:marTop w:val="0"/>
      <w:marBottom w:val="0"/>
      <w:divBdr>
        <w:top w:val="none" w:sz="0" w:space="0" w:color="auto"/>
        <w:left w:val="none" w:sz="0" w:space="0" w:color="auto"/>
        <w:bottom w:val="none" w:sz="0" w:space="0" w:color="auto"/>
        <w:right w:val="none" w:sz="0" w:space="0" w:color="auto"/>
      </w:divBdr>
    </w:div>
    <w:div w:id="129593723">
      <w:bodyDiv w:val="1"/>
      <w:marLeft w:val="0"/>
      <w:marRight w:val="0"/>
      <w:marTop w:val="0"/>
      <w:marBottom w:val="0"/>
      <w:divBdr>
        <w:top w:val="none" w:sz="0" w:space="0" w:color="auto"/>
        <w:left w:val="none" w:sz="0" w:space="0" w:color="auto"/>
        <w:bottom w:val="none" w:sz="0" w:space="0" w:color="auto"/>
        <w:right w:val="none" w:sz="0" w:space="0" w:color="auto"/>
      </w:divBdr>
    </w:div>
    <w:div w:id="129635711">
      <w:bodyDiv w:val="1"/>
      <w:marLeft w:val="0"/>
      <w:marRight w:val="0"/>
      <w:marTop w:val="0"/>
      <w:marBottom w:val="0"/>
      <w:divBdr>
        <w:top w:val="none" w:sz="0" w:space="0" w:color="auto"/>
        <w:left w:val="none" w:sz="0" w:space="0" w:color="auto"/>
        <w:bottom w:val="none" w:sz="0" w:space="0" w:color="auto"/>
        <w:right w:val="none" w:sz="0" w:space="0" w:color="auto"/>
      </w:divBdr>
    </w:div>
    <w:div w:id="129636205">
      <w:bodyDiv w:val="1"/>
      <w:marLeft w:val="0"/>
      <w:marRight w:val="0"/>
      <w:marTop w:val="0"/>
      <w:marBottom w:val="0"/>
      <w:divBdr>
        <w:top w:val="none" w:sz="0" w:space="0" w:color="auto"/>
        <w:left w:val="none" w:sz="0" w:space="0" w:color="auto"/>
        <w:bottom w:val="none" w:sz="0" w:space="0" w:color="auto"/>
        <w:right w:val="none" w:sz="0" w:space="0" w:color="auto"/>
      </w:divBdr>
    </w:div>
    <w:div w:id="129902777">
      <w:bodyDiv w:val="1"/>
      <w:marLeft w:val="0"/>
      <w:marRight w:val="0"/>
      <w:marTop w:val="0"/>
      <w:marBottom w:val="0"/>
      <w:divBdr>
        <w:top w:val="none" w:sz="0" w:space="0" w:color="auto"/>
        <w:left w:val="none" w:sz="0" w:space="0" w:color="auto"/>
        <w:bottom w:val="none" w:sz="0" w:space="0" w:color="auto"/>
        <w:right w:val="none" w:sz="0" w:space="0" w:color="auto"/>
      </w:divBdr>
    </w:div>
    <w:div w:id="130169642">
      <w:bodyDiv w:val="1"/>
      <w:marLeft w:val="0"/>
      <w:marRight w:val="0"/>
      <w:marTop w:val="0"/>
      <w:marBottom w:val="0"/>
      <w:divBdr>
        <w:top w:val="none" w:sz="0" w:space="0" w:color="auto"/>
        <w:left w:val="none" w:sz="0" w:space="0" w:color="auto"/>
        <w:bottom w:val="none" w:sz="0" w:space="0" w:color="auto"/>
        <w:right w:val="none" w:sz="0" w:space="0" w:color="auto"/>
      </w:divBdr>
    </w:div>
    <w:div w:id="130221285">
      <w:bodyDiv w:val="1"/>
      <w:marLeft w:val="0"/>
      <w:marRight w:val="0"/>
      <w:marTop w:val="0"/>
      <w:marBottom w:val="0"/>
      <w:divBdr>
        <w:top w:val="none" w:sz="0" w:space="0" w:color="auto"/>
        <w:left w:val="none" w:sz="0" w:space="0" w:color="auto"/>
        <w:bottom w:val="none" w:sz="0" w:space="0" w:color="auto"/>
        <w:right w:val="none" w:sz="0" w:space="0" w:color="auto"/>
      </w:divBdr>
    </w:div>
    <w:div w:id="130245675">
      <w:bodyDiv w:val="1"/>
      <w:marLeft w:val="0"/>
      <w:marRight w:val="0"/>
      <w:marTop w:val="0"/>
      <w:marBottom w:val="0"/>
      <w:divBdr>
        <w:top w:val="none" w:sz="0" w:space="0" w:color="auto"/>
        <w:left w:val="none" w:sz="0" w:space="0" w:color="auto"/>
        <w:bottom w:val="none" w:sz="0" w:space="0" w:color="auto"/>
        <w:right w:val="none" w:sz="0" w:space="0" w:color="auto"/>
      </w:divBdr>
    </w:div>
    <w:div w:id="130247233">
      <w:bodyDiv w:val="1"/>
      <w:marLeft w:val="0"/>
      <w:marRight w:val="0"/>
      <w:marTop w:val="0"/>
      <w:marBottom w:val="0"/>
      <w:divBdr>
        <w:top w:val="none" w:sz="0" w:space="0" w:color="auto"/>
        <w:left w:val="none" w:sz="0" w:space="0" w:color="auto"/>
        <w:bottom w:val="none" w:sz="0" w:space="0" w:color="auto"/>
        <w:right w:val="none" w:sz="0" w:space="0" w:color="auto"/>
      </w:divBdr>
    </w:div>
    <w:div w:id="130367348">
      <w:bodyDiv w:val="1"/>
      <w:marLeft w:val="0"/>
      <w:marRight w:val="0"/>
      <w:marTop w:val="0"/>
      <w:marBottom w:val="0"/>
      <w:divBdr>
        <w:top w:val="none" w:sz="0" w:space="0" w:color="auto"/>
        <w:left w:val="none" w:sz="0" w:space="0" w:color="auto"/>
        <w:bottom w:val="none" w:sz="0" w:space="0" w:color="auto"/>
        <w:right w:val="none" w:sz="0" w:space="0" w:color="auto"/>
      </w:divBdr>
    </w:div>
    <w:div w:id="130633380">
      <w:bodyDiv w:val="1"/>
      <w:marLeft w:val="0"/>
      <w:marRight w:val="0"/>
      <w:marTop w:val="0"/>
      <w:marBottom w:val="0"/>
      <w:divBdr>
        <w:top w:val="none" w:sz="0" w:space="0" w:color="auto"/>
        <w:left w:val="none" w:sz="0" w:space="0" w:color="auto"/>
        <w:bottom w:val="none" w:sz="0" w:space="0" w:color="auto"/>
        <w:right w:val="none" w:sz="0" w:space="0" w:color="auto"/>
      </w:divBdr>
    </w:div>
    <w:div w:id="130635614">
      <w:bodyDiv w:val="1"/>
      <w:marLeft w:val="0"/>
      <w:marRight w:val="0"/>
      <w:marTop w:val="0"/>
      <w:marBottom w:val="0"/>
      <w:divBdr>
        <w:top w:val="none" w:sz="0" w:space="0" w:color="auto"/>
        <w:left w:val="none" w:sz="0" w:space="0" w:color="auto"/>
        <w:bottom w:val="none" w:sz="0" w:space="0" w:color="auto"/>
        <w:right w:val="none" w:sz="0" w:space="0" w:color="auto"/>
      </w:divBdr>
    </w:div>
    <w:div w:id="130826279">
      <w:bodyDiv w:val="1"/>
      <w:marLeft w:val="0"/>
      <w:marRight w:val="0"/>
      <w:marTop w:val="0"/>
      <w:marBottom w:val="0"/>
      <w:divBdr>
        <w:top w:val="none" w:sz="0" w:space="0" w:color="auto"/>
        <w:left w:val="none" w:sz="0" w:space="0" w:color="auto"/>
        <w:bottom w:val="none" w:sz="0" w:space="0" w:color="auto"/>
        <w:right w:val="none" w:sz="0" w:space="0" w:color="auto"/>
      </w:divBdr>
    </w:div>
    <w:div w:id="130832045">
      <w:bodyDiv w:val="1"/>
      <w:marLeft w:val="0"/>
      <w:marRight w:val="0"/>
      <w:marTop w:val="0"/>
      <w:marBottom w:val="0"/>
      <w:divBdr>
        <w:top w:val="none" w:sz="0" w:space="0" w:color="auto"/>
        <w:left w:val="none" w:sz="0" w:space="0" w:color="auto"/>
        <w:bottom w:val="none" w:sz="0" w:space="0" w:color="auto"/>
        <w:right w:val="none" w:sz="0" w:space="0" w:color="auto"/>
      </w:divBdr>
    </w:div>
    <w:div w:id="130901951">
      <w:bodyDiv w:val="1"/>
      <w:marLeft w:val="0"/>
      <w:marRight w:val="0"/>
      <w:marTop w:val="0"/>
      <w:marBottom w:val="0"/>
      <w:divBdr>
        <w:top w:val="none" w:sz="0" w:space="0" w:color="auto"/>
        <w:left w:val="none" w:sz="0" w:space="0" w:color="auto"/>
        <w:bottom w:val="none" w:sz="0" w:space="0" w:color="auto"/>
        <w:right w:val="none" w:sz="0" w:space="0" w:color="auto"/>
      </w:divBdr>
    </w:div>
    <w:div w:id="131018655">
      <w:bodyDiv w:val="1"/>
      <w:marLeft w:val="0"/>
      <w:marRight w:val="0"/>
      <w:marTop w:val="0"/>
      <w:marBottom w:val="0"/>
      <w:divBdr>
        <w:top w:val="none" w:sz="0" w:space="0" w:color="auto"/>
        <w:left w:val="none" w:sz="0" w:space="0" w:color="auto"/>
        <w:bottom w:val="none" w:sz="0" w:space="0" w:color="auto"/>
        <w:right w:val="none" w:sz="0" w:space="0" w:color="auto"/>
      </w:divBdr>
    </w:div>
    <w:div w:id="131019198">
      <w:bodyDiv w:val="1"/>
      <w:marLeft w:val="0"/>
      <w:marRight w:val="0"/>
      <w:marTop w:val="0"/>
      <w:marBottom w:val="0"/>
      <w:divBdr>
        <w:top w:val="none" w:sz="0" w:space="0" w:color="auto"/>
        <w:left w:val="none" w:sz="0" w:space="0" w:color="auto"/>
        <w:bottom w:val="none" w:sz="0" w:space="0" w:color="auto"/>
        <w:right w:val="none" w:sz="0" w:space="0" w:color="auto"/>
      </w:divBdr>
    </w:div>
    <w:div w:id="131481161">
      <w:bodyDiv w:val="1"/>
      <w:marLeft w:val="0"/>
      <w:marRight w:val="0"/>
      <w:marTop w:val="0"/>
      <w:marBottom w:val="0"/>
      <w:divBdr>
        <w:top w:val="none" w:sz="0" w:space="0" w:color="auto"/>
        <w:left w:val="none" w:sz="0" w:space="0" w:color="auto"/>
        <w:bottom w:val="none" w:sz="0" w:space="0" w:color="auto"/>
        <w:right w:val="none" w:sz="0" w:space="0" w:color="auto"/>
      </w:divBdr>
    </w:div>
    <w:div w:id="131561373">
      <w:bodyDiv w:val="1"/>
      <w:marLeft w:val="0"/>
      <w:marRight w:val="0"/>
      <w:marTop w:val="0"/>
      <w:marBottom w:val="0"/>
      <w:divBdr>
        <w:top w:val="none" w:sz="0" w:space="0" w:color="auto"/>
        <w:left w:val="none" w:sz="0" w:space="0" w:color="auto"/>
        <w:bottom w:val="none" w:sz="0" w:space="0" w:color="auto"/>
        <w:right w:val="none" w:sz="0" w:space="0" w:color="auto"/>
      </w:divBdr>
    </w:div>
    <w:div w:id="131562980">
      <w:bodyDiv w:val="1"/>
      <w:marLeft w:val="0"/>
      <w:marRight w:val="0"/>
      <w:marTop w:val="0"/>
      <w:marBottom w:val="0"/>
      <w:divBdr>
        <w:top w:val="none" w:sz="0" w:space="0" w:color="auto"/>
        <w:left w:val="none" w:sz="0" w:space="0" w:color="auto"/>
        <w:bottom w:val="none" w:sz="0" w:space="0" w:color="auto"/>
        <w:right w:val="none" w:sz="0" w:space="0" w:color="auto"/>
      </w:divBdr>
    </w:div>
    <w:div w:id="131599716">
      <w:bodyDiv w:val="1"/>
      <w:marLeft w:val="0"/>
      <w:marRight w:val="0"/>
      <w:marTop w:val="0"/>
      <w:marBottom w:val="0"/>
      <w:divBdr>
        <w:top w:val="none" w:sz="0" w:space="0" w:color="auto"/>
        <w:left w:val="none" w:sz="0" w:space="0" w:color="auto"/>
        <w:bottom w:val="none" w:sz="0" w:space="0" w:color="auto"/>
        <w:right w:val="none" w:sz="0" w:space="0" w:color="auto"/>
      </w:divBdr>
    </w:div>
    <w:div w:id="131602045">
      <w:bodyDiv w:val="1"/>
      <w:marLeft w:val="0"/>
      <w:marRight w:val="0"/>
      <w:marTop w:val="0"/>
      <w:marBottom w:val="0"/>
      <w:divBdr>
        <w:top w:val="none" w:sz="0" w:space="0" w:color="auto"/>
        <w:left w:val="none" w:sz="0" w:space="0" w:color="auto"/>
        <w:bottom w:val="none" w:sz="0" w:space="0" w:color="auto"/>
        <w:right w:val="none" w:sz="0" w:space="0" w:color="auto"/>
      </w:divBdr>
    </w:div>
    <w:div w:id="131606428">
      <w:bodyDiv w:val="1"/>
      <w:marLeft w:val="0"/>
      <w:marRight w:val="0"/>
      <w:marTop w:val="0"/>
      <w:marBottom w:val="0"/>
      <w:divBdr>
        <w:top w:val="none" w:sz="0" w:space="0" w:color="auto"/>
        <w:left w:val="none" w:sz="0" w:space="0" w:color="auto"/>
        <w:bottom w:val="none" w:sz="0" w:space="0" w:color="auto"/>
        <w:right w:val="none" w:sz="0" w:space="0" w:color="auto"/>
      </w:divBdr>
    </w:div>
    <w:div w:id="131679145">
      <w:bodyDiv w:val="1"/>
      <w:marLeft w:val="0"/>
      <w:marRight w:val="0"/>
      <w:marTop w:val="0"/>
      <w:marBottom w:val="0"/>
      <w:divBdr>
        <w:top w:val="none" w:sz="0" w:space="0" w:color="auto"/>
        <w:left w:val="none" w:sz="0" w:space="0" w:color="auto"/>
        <w:bottom w:val="none" w:sz="0" w:space="0" w:color="auto"/>
        <w:right w:val="none" w:sz="0" w:space="0" w:color="auto"/>
      </w:divBdr>
    </w:div>
    <w:div w:id="131682286">
      <w:bodyDiv w:val="1"/>
      <w:marLeft w:val="0"/>
      <w:marRight w:val="0"/>
      <w:marTop w:val="0"/>
      <w:marBottom w:val="0"/>
      <w:divBdr>
        <w:top w:val="none" w:sz="0" w:space="0" w:color="auto"/>
        <w:left w:val="none" w:sz="0" w:space="0" w:color="auto"/>
        <w:bottom w:val="none" w:sz="0" w:space="0" w:color="auto"/>
        <w:right w:val="none" w:sz="0" w:space="0" w:color="auto"/>
      </w:divBdr>
    </w:div>
    <w:div w:id="131748846">
      <w:bodyDiv w:val="1"/>
      <w:marLeft w:val="0"/>
      <w:marRight w:val="0"/>
      <w:marTop w:val="0"/>
      <w:marBottom w:val="0"/>
      <w:divBdr>
        <w:top w:val="none" w:sz="0" w:space="0" w:color="auto"/>
        <w:left w:val="none" w:sz="0" w:space="0" w:color="auto"/>
        <w:bottom w:val="none" w:sz="0" w:space="0" w:color="auto"/>
        <w:right w:val="none" w:sz="0" w:space="0" w:color="auto"/>
      </w:divBdr>
    </w:div>
    <w:div w:id="131868163">
      <w:bodyDiv w:val="1"/>
      <w:marLeft w:val="0"/>
      <w:marRight w:val="0"/>
      <w:marTop w:val="0"/>
      <w:marBottom w:val="0"/>
      <w:divBdr>
        <w:top w:val="none" w:sz="0" w:space="0" w:color="auto"/>
        <w:left w:val="none" w:sz="0" w:space="0" w:color="auto"/>
        <w:bottom w:val="none" w:sz="0" w:space="0" w:color="auto"/>
        <w:right w:val="none" w:sz="0" w:space="0" w:color="auto"/>
      </w:divBdr>
    </w:div>
    <w:div w:id="131869185">
      <w:bodyDiv w:val="1"/>
      <w:marLeft w:val="0"/>
      <w:marRight w:val="0"/>
      <w:marTop w:val="0"/>
      <w:marBottom w:val="0"/>
      <w:divBdr>
        <w:top w:val="none" w:sz="0" w:space="0" w:color="auto"/>
        <w:left w:val="none" w:sz="0" w:space="0" w:color="auto"/>
        <w:bottom w:val="none" w:sz="0" w:space="0" w:color="auto"/>
        <w:right w:val="none" w:sz="0" w:space="0" w:color="auto"/>
      </w:divBdr>
    </w:div>
    <w:div w:id="131870442">
      <w:bodyDiv w:val="1"/>
      <w:marLeft w:val="0"/>
      <w:marRight w:val="0"/>
      <w:marTop w:val="0"/>
      <w:marBottom w:val="0"/>
      <w:divBdr>
        <w:top w:val="none" w:sz="0" w:space="0" w:color="auto"/>
        <w:left w:val="none" w:sz="0" w:space="0" w:color="auto"/>
        <w:bottom w:val="none" w:sz="0" w:space="0" w:color="auto"/>
        <w:right w:val="none" w:sz="0" w:space="0" w:color="auto"/>
      </w:divBdr>
    </w:div>
    <w:div w:id="132067246">
      <w:bodyDiv w:val="1"/>
      <w:marLeft w:val="0"/>
      <w:marRight w:val="0"/>
      <w:marTop w:val="0"/>
      <w:marBottom w:val="0"/>
      <w:divBdr>
        <w:top w:val="none" w:sz="0" w:space="0" w:color="auto"/>
        <w:left w:val="none" w:sz="0" w:space="0" w:color="auto"/>
        <w:bottom w:val="none" w:sz="0" w:space="0" w:color="auto"/>
        <w:right w:val="none" w:sz="0" w:space="0" w:color="auto"/>
      </w:divBdr>
    </w:div>
    <w:div w:id="132144976">
      <w:bodyDiv w:val="1"/>
      <w:marLeft w:val="0"/>
      <w:marRight w:val="0"/>
      <w:marTop w:val="0"/>
      <w:marBottom w:val="0"/>
      <w:divBdr>
        <w:top w:val="none" w:sz="0" w:space="0" w:color="auto"/>
        <w:left w:val="none" w:sz="0" w:space="0" w:color="auto"/>
        <w:bottom w:val="none" w:sz="0" w:space="0" w:color="auto"/>
        <w:right w:val="none" w:sz="0" w:space="0" w:color="auto"/>
      </w:divBdr>
    </w:div>
    <w:div w:id="132260749">
      <w:bodyDiv w:val="1"/>
      <w:marLeft w:val="0"/>
      <w:marRight w:val="0"/>
      <w:marTop w:val="0"/>
      <w:marBottom w:val="0"/>
      <w:divBdr>
        <w:top w:val="none" w:sz="0" w:space="0" w:color="auto"/>
        <w:left w:val="none" w:sz="0" w:space="0" w:color="auto"/>
        <w:bottom w:val="none" w:sz="0" w:space="0" w:color="auto"/>
        <w:right w:val="none" w:sz="0" w:space="0" w:color="auto"/>
      </w:divBdr>
    </w:div>
    <w:div w:id="132335768">
      <w:bodyDiv w:val="1"/>
      <w:marLeft w:val="0"/>
      <w:marRight w:val="0"/>
      <w:marTop w:val="0"/>
      <w:marBottom w:val="0"/>
      <w:divBdr>
        <w:top w:val="none" w:sz="0" w:space="0" w:color="auto"/>
        <w:left w:val="none" w:sz="0" w:space="0" w:color="auto"/>
        <w:bottom w:val="none" w:sz="0" w:space="0" w:color="auto"/>
        <w:right w:val="none" w:sz="0" w:space="0" w:color="auto"/>
      </w:divBdr>
    </w:div>
    <w:div w:id="132413617">
      <w:bodyDiv w:val="1"/>
      <w:marLeft w:val="0"/>
      <w:marRight w:val="0"/>
      <w:marTop w:val="0"/>
      <w:marBottom w:val="0"/>
      <w:divBdr>
        <w:top w:val="none" w:sz="0" w:space="0" w:color="auto"/>
        <w:left w:val="none" w:sz="0" w:space="0" w:color="auto"/>
        <w:bottom w:val="none" w:sz="0" w:space="0" w:color="auto"/>
        <w:right w:val="none" w:sz="0" w:space="0" w:color="auto"/>
      </w:divBdr>
    </w:div>
    <w:div w:id="132450495">
      <w:bodyDiv w:val="1"/>
      <w:marLeft w:val="0"/>
      <w:marRight w:val="0"/>
      <w:marTop w:val="0"/>
      <w:marBottom w:val="0"/>
      <w:divBdr>
        <w:top w:val="none" w:sz="0" w:space="0" w:color="auto"/>
        <w:left w:val="none" w:sz="0" w:space="0" w:color="auto"/>
        <w:bottom w:val="none" w:sz="0" w:space="0" w:color="auto"/>
        <w:right w:val="none" w:sz="0" w:space="0" w:color="auto"/>
      </w:divBdr>
    </w:div>
    <w:div w:id="132525288">
      <w:bodyDiv w:val="1"/>
      <w:marLeft w:val="0"/>
      <w:marRight w:val="0"/>
      <w:marTop w:val="0"/>
      <w:marBottom w:val="0"/>
      <w:divBdr>
        <w:top w:val="none" w:sz="0" w:space="0" w:color="auto"/>
        <w:left w:val="none" w:sz="0" w:space="0" w:color="auto"/>
        <w:bottom w:val="none" w:sz="0" w:space="0" w:color="auto"/>
        <w:right w:val="none" w:sz="0" w:space="0" w:color="auto"/>
      </w:divBdr>
    </w:div>
    <w:div w:id="132649616">
      <w:bodyDiv w:val="1"/>
      <w:marLeft w:val="0"/>
      <w:marRight w:val="0"/>
      <w:marTop w:val="0"/>
      <w:marBottom w:val="0"/>
      <w:divBdr>
        <w:top w:val="none" w:sz="0" w:space="0" w:color="auto"/>
        <w:left w:val="none" w:sz="0" w:space="0" w:color="auto"/>
        <w:bottom w:val="none" w:sz="0" w:space="0" w:color="auto"/>
        <w:right w:val="none" w:sz="0" w:space="0" w:color="auto"/>
      </w:divBdr>
    </w:div>
    <w:div w:id="132719329">
      <w:bodyDiv w:val="1"/>
      <w:marLeft w:val="0"/>
      <w:marRight w:val="0"/>
      <w:marTop w:val="0"/>
      <w:marBottom w:val="0"/>
      <w:divBdr>
        <w:top w:val="none" w:sz="0" w:space="0" w:color="auto"/>
        <w:left w:val="none" w:sz="0" w:space="0" w:color="auto"/>
        <w:bottom w:val="none" w:sz="0" w:space="0" w:color="auto"/>
        <w:right w:val="none" w:sz="0" w:space="0" w:color="auto"/>
      </w:divBdr>
    </w:div>
    <w:div w:id="132866180">
      <w:bodyDiv w:val="1"/>
      <w:marLeft w:val="0"/>
      <w:marRight w:val="0"/>
      <w:marTop w:val="0"/>
      <w:marBottom w:val="0"/>
      <w:divBdr>
        <w:top w:val="none" w:sz="0" w:space="0" w:color="auto"/>
        <w:left w:val="none" w:sz="0" w:space="0" w:color="auto"/>
        <w:bottom w:val="none" w:sz="0" w:space="0" w:color="auto"/>
        <w:right w:val="none" w:sz="0" w:space="0" w:color="auto"/>
      </w:divBdr>
    </w:div>
    <w:div w:id="132909870">
      <w:bodyDiv w:val="1"/>
      <w:marLeft w:val="0"/>
      <w:marRight w:val="0"/>
      <w:marTop w:val="0"/>
      <w:marBottom w:val="0"/>
      <w:divBdr>
        <w:top w:val="none" w:sz="0" w:space="0" w:color="auto"/>
        <w:left w:val="none" w:sz="0" w:space="0" w:color="auto"/>
        <w:bottom w:val="none" w:sz="0" w:space="0" w:color="auto"/>
        <w:right w:val="none" w:sz="0" w:space="0" w:color="auto"/>
      </w:divBdr>
    </w:div>
    <w:div w:id="132988963">
      <w:bodyDiv w:val="1"/>
      <w:marLeft w:val="0"/>
      <w:marRight w:val="0"/>
      <w:marTop w:val="0"/>
      <w:marBottom w:val="0"/>
      <w:divBdr>
        <w:top w:val="none" w:sz="0" w:space="0" w:color="auto"/>
        <w:left w:val="none" w:sz="0" w:space="0" w:color="auto"/>
        <w:bottom w:val="none" w:sz="0" w:space="0" w:color="auto"/>
        <w:right w:val="none" w:sz="0" w:space="0" w:color="auto"/>
      </w:divBdr>
    </w:div>
    <w:div w:id="133064794">
      <w:bodyDiv w:val="1"/>
      <w:marLeft w:val="0"/>
      <w:marRight w:val="0"/>
      <w:marTop w:val="0"/>
      <w:marBottom w:val="0"/>
      <w:divBdr>
        <w:top w:val="none" w:sz="0" w:space="0" w:color="auto"/>
        <w:left w:val="none" w:sz="0" w:space="0" w:color="auto"/>
        <w:bottom w:val="none" w:sz="0" w:space="0" w:color="auto"/>
        <w:right w:val="none" w:sz="0" w:space="0" w:color="auto"/>
      </w:divBdr>
    </w:div>
    <w:div w:id="133182060">
      <w:bodyDiv w:val="1"/>
      <w:marLeft w:val="0"/>
      <w:marRight w:val="0"/>
      <w:marTop w:val="0"/>
      <w:marBottom w:val="0"/>
      <w:divBdr>
        <w:top w:val="none" w:sz="0" w:space="0" w:color="auto"/>
        <w:left w:val="none" w:sz="0" w:space="0" w:color="auto"/>
        <w:bottom w:val="none" w:sz="0" w:space="0" w:color="auto"/>
        <w:right w:val="none" w:sz="0" w:space="0" w:color="auto"/>
      </w:divBdr>
    </w:div>
    <w:div w:id="133254959">
      <w:bodyDiv w:val="1"/>
      <w:marLeft w:val="0"/>
      <w:marRight w:val="0"/>
      <w:marTop w:val="0"/>
      <w:marBottom w:val="0"/>
      <w:divBdr>
        <w:top w:val="none" w:sz="0" w:space="0" w:color="auto"/>
        <w:left w:val="none" w:sz="0" w:space="0" w:color="auto"/>
        <w:bottom w:val="none" w:sz="0" w:space="0" w:color="auto"/>
        <w:right w:val="none" w:sz="0" w:space="0" w:color="auto"/>
      </w:divBdr>
    </w:div>
    <w:div w:id="133260716">
      <w:bodyDiv w:val="1"/>
      <w:marLeft w:val="0"/>
      <w:marRight w:val="0"/>
      <w:marTop w:val="0"/>
      <w:marBottom w:val="0"/>
      <w:divBdr>
        <w:top w:val="none" w:sz="0" w:space="0" w:color="auto"/>
        <w:left w:val="none" w:sz="0" w:space="0" w:color="auto"/>
        <w:bottom w:val="none" w:sz="0" w:space="0" w:color="auto"/>
        <w:right w:val="none" w:sz="0" w:space="0" w:color="auto"/>
      </w:divBdr>
    </w:div>
    <w:div w:id="133372230">
      <w:bodyDiv w:val="1"/>
      <w:marLeft w:val="0"/>
      <w:marRight w:val="0"/>
      <w:marTop w:val="0"/>
      <w:marBottom w:val="0"/>
      <w:divBdr>
        <w:top w:val="none" w:sz="0" w:space="0" w:color="auto"/>
        <w:left w:val="none" w:sz="0" w:space="0" w:color="auto"/>
        <w:bottom w:val="none" w:sz="0" w:space="0" w:color="auto"/>
        <w:right w:val="none" w:sz="0" w:space="0" w:color="auto"/>
      </w:divBdr>
    </w:div>
    <w:div w:id="133448185">
      <w:bodyDiv w:val="1"/>
      <w:marLeft w:val="0"/>
      <w:marRight w:val="0"/>
      <w:marTop w:val="0"/>
      <w:marBottom w:val="0"/>
      <w:divBdr>
        <w:top w:val="none" w:sz="0" w:space="0" w:color="auto"/>
        <w:left w:val="none" w:sz="0" w:space="0" w:color="auto"/>
        <w:bottom w:val="none" w:sz="0" w:space="0" w:color="auto"/>
        <w:right w:val="none" w:sz="0" w:space="0" w:color="auto"/>
      </w:divBdr>
    </w:div>
    <w:div w:id="133449012">
      <w:bodyDiv w:val="1"/>
      <w:marLeft w:val="0"/>
      <w:marRight w:val="0"/>
      <w:marTop w:val="0"/>
      <w:marBottom w:val="0"/>
      <w:divBdr>
        <w:top w:val="none" w:sz="0" w:space="0" w:color="auto"/>
        <w:left w:val="none" w:sz="0" w:space="0" w:color="auto"/>
        <w:bottom w:val="none" w:sz="0" w:space="0" w:color="auto"/>
        <w:right w:val="none" w:sz="0" w:space="0" w:color="auto"/>
      </w:divBdr>
    </w:div>
    <w:div w:id="133564233">
      <w:bodyDiv w:val="1"/>
      <w:marLeft w:val="0"/>
      <w:marRight w:val="0"/>
      <w:marTop w:val="0"/>
      <w:marBottom w:val="0"/>
      <w:divBdr>
        <w:top w:val="none" w:sz="0" w:space="0" w:color="auto"/>
        <w:left w:val="none" w:sz="0" w:space="0" w:color="auto"/>
        <w:bottom w:val="none" w:sz="0" w:space="0" w:color="auto"/>
        <w:right w:val="none" w:sz="0" w:space="0" w:color="auto"/>
      </w:divBdr>
    </w:div>
    <w:div w:id="133564265">
      <w:bodyDiv w:val="1"/>
      <w:marLeft w:val="0"/>
      <w:marRight w:val="0"/>
      <w:marTop w:val="0"/>
      <w:marBottom w:val="0"/>
      <w:divBdr>
        <w:top w:val="none" w:sz="0" w:space="0" w:color="auto"/>
        <w:left w:val="none" w:sz="0" w:space="0" w:color="auto"/>
        <w:bottom w:val="none" w:sz="0" w:space="0" w:color="auto"/>
        <w:right w:val="none" w:sz="0" w:space="0" w:color="auto"/>
      </w:divBdr>
    </w:div>
    <w:div w:id="133647384">
      <w:bodyDiv w:val="1"/>
      <w:marLeft w:val="0"/>
      <w:marRight w:val="0"/>
      <w:marTop w:val="0"/>
      <w:marBottom w:val="0"/>
      <w:divBdr>
        <w:top w:val="none" w:sz="0" w:space="0" w:color="auto"/>
        <w:left w:val="none" w:sz="0" w:space="0" w:color="auto"/>
        <w:bottom w:val="none" w:sz="0" w:space="0" w:color="auto"/>
        <w:right w:val="none" w:sz="0" w:space="0" w:color="auto"/>
      </w:divBdr>
    </w:div>
    <w:div w:id="133838615">
      <w:bodyDiv w:val="1"/>
      <w:marLeft w:val="0"/>
      <w:marRight w:val="0"/>
      <w:marTop w:val="0"/>
      <w:marBottom w:val="0"/>
      <w:divBdr>
        <w:top w:val="none" w:sz="0" w:space="0" w:color="auto"/>
        <w:left w:val="none" w:sz="0" w:space="0" w:color="auto"/>
        <w:bottom w:val="none" w:sz="0" w:space="0" w:color="auto"/>
        <w:right w:val="none" w:sz="0" w:space="0" w:color="auto"/>
      </w:divBdr>
    </w:div>
    <w:div w:id="133915835">
      <w:bodyDiv w:val="1"/>
      <w:marLeft w:val="0"/>
      <w:marRight w:val="0"/>
      <w:marTop w:val="0"/>
      <w:marBottom w:val="0"/>
      <w:divBdr>
        <w:top w:val="none" w:sz="0" w:space="0" w:color="auto"/>
        <w:left w:val="none" w:sz="0" w:space="0" w:color="auto"/>
        <w:bottom w:val="none" w:sz="0" w:space="0" w:color="auto"/>
        <w:right w:val="none" w:sz="0" w:space="0" w:color="auto"/>
      </w:divBdr>
    </w:div>
    <w:div w:id="133955669">
      <w:bodyDiv w:val="1"/>
      <w:marLeft w:val="0"/>
      <w:marRight w:val="0"/>
      <w:marTop w:val="0"/>
      <w:marBottom w:val="0"/>
      <w:divBdr>
        <w:top w:val="none" w:sz="0" w:space="0" w:color="auto"/>
        <w:left w:val="none" w:sz="0" w:space="0" w:color="auto"/>
        <w:bottom w:val="none" w:sz="0" w:space="0" w:color="auto"/>
        <w:right w:val="none" w:sz="0" w:space="0" w:color="auto"/>
      </w:divBdr>
    </w:div>
    <w:div w:id="134108985">
      <w:bodyDiv w:val="1"/>
      <w:marLeft w:val="0"/>
      <w:marRight w:val="0"/>
      <w:marTop w:val="0"/>
      <w:marBottom w:val="0"/>
      <w:divBdr>
        <w:top w:val="none" w:sz="0" w:space="0" w:color="auto"/>
        <w:left w:val="none" w:sz="0" w:space="0" w:color="auto"/>
        <w:bottom w:val="none" w:sz="0" w:space="0" w:color="auto"/>
        <w:right w:val="none" w:sz="0" w:space="0" w:color="auto"/>
      </w:divBdr>
    </w:div>
    <w:div w:id="134177672">
      <w:bodyDiv w:val="1"/>
      <w:marLeft w:val="0"/>
      <w:marRight w:val="0"/>
      <w:marTop w:val="0"/>
      <w:marBottom w:val="0"/>
      <w:divBdr>
        <w:top w:val="none" w:sz="0" w:space="0" w:color="auto"/>
        <w:left w:val="none" w:sz="0" w:space="0" w:color="auto"/>
        <w:bottom w:val="none" w:sz="0" w:space="0" w:color="auto"/>
        <w:right w:val="none" w:sz="0" w:space="0" w:color="auto"/>
      </w:divBdr>
    </w:div>
    <w:div w:id="134228652">
      <w:bodyDiv w:val="1"/>
      <w:marLeft w:val="0"/>
      <w:marRight w:val="0"/>
      <w:marTop w:val="0"/>
      <w:marBottom w:val="0"/>
      <w:divBdr>
        <w:top w:val="none" w:sz="0" w:space="0" w:color="auto"/>
        <w:left w:val="none" w:sz="0" w:space="0" w:color="auto"/>
        <w:bottom w:val="none" w:sz="0" w:space="0" w:color="auto"/>
        <w:right w:val="none" w:sz="0" w:space="0" w:color="auto"/>
      </w:divBdr>
    </w:div>
    <w:div w:id="134370852">
      <w:bodyDiv w:val="1"/>
      <w:marLeft w:val="0"/>
      <w:marRight w:val="0"/>
      <w:marTop w:val="0"/>
      <w:marBottom w:val="0"/>
      <w:divBdr>
        <w:top w:val="none" w:sz="0" w:space="0" w:color="auto"/>
        <w:left w:val="none" w:sz="0" w:space="0" w:color="auto"/>
        <w:bottom w:val="none" w:sz="0" w:space="0" w:color="auto"/>
        <w:right w:val="none" w:sz="0" w:space="0" w:color="auto"/>
      </w:divBdr>
    </w:div>
    <w:div w:id="134490574">
      <w:bodyDiv w:val="1"/>
      <w:marLeft w:val="0"/>
      <w:marRight w:val="0"/>
      <w:marTop w:val="0"/>
      <w:marBottom w:val="0"/>
      <w:divBdr>
        <w:top w:val="none" w:sz="0" w:space="0" w:color="auto"/>
        <w:left w:val="none" w:sz="0" w:space="0" w:color="auto"/>
        <w:bottom w:val="none" w:sz="0" w:space="0" w:color="auto"/>
        <w:right w:val="none" w:sz="0" w:space="0" w:color="auto"/>
      </w:divBdr>
    </w:div>
    <w:div w:id="134493498">
      <w:bodyDiv w:val="1"/>
      <w:marLeft w:val="0"/>
      <w:marRight w:val="0"/>
      <w:marTop w:val="0"/>
      <w:marBottom w:val="0"/>
      <w:divBdr>
        <w:top w:val="none" w:sz="0" w:space="0" w:color="auto"/>
        <w:left w:val="none" w:sz="0" w:space="0" w:color="auto"/>
        <w:bottom w:val="none" w:sz="0" w:space="0" w:color="auto"/>
        <w:right w:val="none" w:sz="0" w:space="0" w:color="auto"/>
      </w:divBdr>
    </w:div>
    <w:div w:id="134493920">
      <w:bodyDiv w:val="1"/>
      <w:marLeft w:val="0"/>
      <w:marRight w:val="0"/>
      <w:marTop w:val="0"/>
      <w:marBottom w:val="0"/>
      <w:divBdr>
        <w:top w:val="none" w:sz="0" w:space="0" w:color="auto"/>
        <w:left w:val="none" w:sz="0" w:space="0" w:color="auto"/>
        <w:bottom w:val="none" w:sz="0" w:space="0" w:color="auto"/>
        <w:right w:val="none" w:sz="0" w:space="0" w:color="auto"/>
      </w:divBdr>
    </w:div>
    <w:div w:id="134613922">
      <w:bodyDiv w:val="1"/>
      <w:marLeft w:val="0"/>
      <w:marRight w:val="0"/>
      <w:marTop w:val="0"/>
      <w:marBottom w:val="0"/>
      <w:divBdr>
        <w:top w:val="none" w:sz="0" w:space="0" w:color="auto"/>
        <w:left w:val="none" w:sz="0" w:space="0" w:color="auto"/>
        <w:bottom w:val="none" w:sz="0" w:space="0" w:color="auto"/>
        <w:right w:val="none" w:sz="0" w:space="0" w:color="auto"/>
      </w:divBdr>
    </w:div>
    <w:div w:id="134687281">
      <w:bodyDiv w:val="1"/>
      <w:marLeft w:val="0"/>
      <w:marRight w:val="0"/>
      <w:marTop w:val="0"/>
      <w:marBottom w:val="0"/>
      <w:divBdr>
        <w:top w:val="none" w:sz="0" w:space="0" w:color="auto"/>
        <w:left w:val="none" w:sz="0" w:space="0" w:color="auto"/>
        <w:bottom w:val="none" w:sz="0" w:space="0" w:color="auto"/>
        <w:right w:val="none" w:sz="0" w:space="0" w:color="auto"/>
      </w:divBdr>
    </w:div>
    <w:div w:id="134688085">
      <w:bodyDiv w:val="1"/>
      <w:marLeft w:val="0"/>
      <w:marRight w:val="0"/>
      <w:marTop w:val="0"/>
      <w:marBottom w:val="0"/>
      <w:divBdr>
        <w:top w:val="none" w:sz="0" w:space="0" w:color="auto"/>
        <w:left w:val="none" w:sz="0" w:space="0" w:color="auto"/>
        <w:bottom w:val="none" w:sz="0" w:space="0" w:color="auto"/>
        <w:right w:val="none" w:sz="0" w:space="0" w:color="auto"/>
      </w:divBdr>
    </w:div>
    <w:div w:id="134689669">
      <w:bodyDiv w:val="1"/>
      <w:marLeft w:val="0"/>
      <w:marRight w:val="0"/>
      <w:marTop w:val="0"/>
      <w:marBottom w:val="0"/>
      <w:divBdr>
        <w:top w:val="none" w:sz="0" w:space="0" w:color="auto"/>
        <w:left w:val="none" w:sz="0" w:space="0" w:color="auto"/>
        <w:bottom w:val="none" w:sz="0" w:space="0" w:color="auto"/>
        <w:right w:val="none" w:sz="0" w:space="0" w:color="auto"/>
      </w:divBdr>
    </w:div>
    <w:div w:id="134758184">
      <w:bodyDiv w:val="1"/>
      <w:marLeft w:val="0"/>
      <w:marRight w:val="0"/>
      <w:marTop w:val="0"/>
      <w:marBottom w:val="0"/>
      <w:divBdr>
        <w:top w:val="none" w:sz="0" w:space="0" w:color="auto"/>
        <w:left w:val="none" w:sz="0" w:space="0" w:color="auto"/>
        <w:bottom w:val="none" w:sz="0" w:space="0" w:color="auto"/>
        <w:right w:val="none" w:sz="0" w:space="0" w:color="auto"/>
      </w:divBdr>
    </w:div>
    <w:div w:id="134874451">
      <w:bodyDiv w:val="1"/>
      <w:marLeft w:val="0"/>
      <w:marRight w:val="0"/>
      <w:marTop w:val="0"/>
      <w:marBottom w:val="0"/>
      <w:divBdr>
        <w:top w:val="none" w:sz="0" w:space="0" w:color="auto"/>
        <w:left w:val="none" w:sz="0" w:space="0" w:color="auto"/>
        <w:bottom w:val="none" w:sz="0" w:space="0" w:color="auto"/>
        <w:right w:val="none" w:sz="0" w:space="0" w:color="auto"/>
      </w:divBdr>
    </w:div>
    <w:div w:id="134877161">
      <w:bodyDiv w:val="1"/>
      <w:marLeft w:val="0"/>
      <w:marRight w:val="0"/>
      <w:marTop w:val="0"/>
      <w:marBottom w:val="0"/>
      <w:divBdr>
        <w:top w:val="none" w:sz="0" w:space="0" w:color="auto"/>
        <w:left w:val="none" w:sz="0" w:space="0" w:color="auto"/>
        <w:bottom w:val="none" w:sz="0" w:space="0" w:color="auto"/>
        <w:right w:val="none" w:sz="0" w:space="0" w:color="auto"/>
      </w:divBdr>
    </w:div>
    <w:div w:id="134953155">
      <w:bodyDiv w:val="1"/>
      <w:marLeft w:val="0"/>
      <w:marRight w:val="0"/>
      <w:marTop w:val="0"/>
      <w:marBottom w:val="0"/>
      <w:divBdr>
        <w:top w:val="none" w:sz="0" w:space="0" w:color="auto"/>
        <w:left w:val="none" w:sz="0" w:space="0" w:color="auto"/>
        <w:bottom w:val="none" w:sz="0" w:space="0" w:color="auto"/>
        <w:right w:val="none" w:sz="0" w:space="0" w:color="auto"/>
      </w:divBdr>
    </w:div>
    <w:div w:id="134954469">
      <w:bodyDiv w:val="1"/>
      <w:marLeft w:val="0"/>
      <w:marRight w:val="0"/>
      <w:marTop w:val="0"/>
      <w:marBottom w:val="0"/>
      <w:divBdr>
        <w:top w:val="none" w:sz="0" w:space="0" w:color="auto"/>
        <w:left w:val="none" w:sz="0" w:space="0" w:color="auto"/>
        <w:bottom w:val="none" w:sz="0" w:space="0" w:color="auto"/>
        <w:right w:val="none" w:sz="0" w:space="0" w:color="auto"/>
      </w:divBdr>
    </w:div>
    <w:div w:id="134957850">
      <w:bodyDiv w:val="1"/>
      <w:marLeft w:val="0"/>
      <w:marRight w:val="0"/>
      <w:marTop w:val="0"/>
      <w:marBottom w:val="0"/>
      <w:divBdr>
        <w:top w:val="none" w:sz="0" w:space="0" w:color="auto"/>
        <w:left w:val="none" w:sz="0" w:space="0" w:color="auto"/>
        <w:bottom w:val="none" w:sz="0" w:space="0" w:color="auto"/>
        <w:right w:val="none" w:sz="0" w:space="0" w:color="auto"/>
      </w:divBdr>
    </w:div>
    <w:div w:id="135029231">
      <w:bodyDiv w:val="1"/>
      <w:marLeft w:val="0"/>
      <w:marRight w:val="0"/>
      <w:marTop w:val="0"/>
      <w:marBottom w:val="0"/>
      <w:divBdr>
        <w:top w:val="none" w:sz="0" w:space="0" w:color="auto"/>
        <w:left w:val="none" w:sz="0" w:space="0" w:color="auto"/>
        <w:bottom w:val="none" w:sz="0" w:space="0" w:color="auto"/>
        <w:right w:val="none" w:sz="0" w:space="0" w:color="auto"/>
      </w:divBdr>
    </w:div>
    <w:div w:id="135029320">
      <w:bodyDiv w:val="1"/>
      <w:marLeft w:val="0"/>
      <w:marRight w:val="0"/>
      <w:marTop w:val="0"/>
      <w:marBottom w:val="0"/>
      <w:divBdr>
        <w:top w:val="none" w:sz="0" w:space="0" w:color="auto"/>
        <w:left w:val="none" w:sz="0" w:space="0" w:color="auto"/>
        <w:bottom w:val="none" w:sz="0" w:space="0" w:color="auto"/>
        <w:right w:val="none" w:sz="0" w:space="0" w:color="auto"/>
      </w:divBdr>
    </w:div>
    <w:div w:id="135219307">
      <w:bodyDiv w:val="1"/>
      <w:marLeft w:val="0"/>
      <w:marRight w:val="0"/>
      <w:marTop w:val="0"/>
      <w:marBottom w:val="0"/>
      <w:divBdr>
        <w:top w:val="none" w:sz="0" w:space="0" w:color="auto"/>
        <w:left w:val="none" w:sz="0" w:space="0" w:color="auto"/>
        <w:bottom w:val="none" w:sz="0" w:space="0" w:color="auto"/>
        <w:right w:val="none" w:sz="0" w:space="0" w:color="auto"/>
      </w:divBdr>
    </w:div>
    <w:div w:id="135222923">
      <w:bodyDiv w:val="1"/>
      <w:marLeft w:val="0"/>
      <w:marRight w:val="0"/>
      <w:marTop w:val="0"/>
      <w:marBottom w:val="0"/>
      <w:divBdr>
        <w:top w:val="none" w:sz="0" w:space="0" w:color="auto"/>
        <w:left w:val="none" w:sz="0" w:space="0" w:color="auto"/>
        <w:bottom w:val="none" w:sz="0" w:space="0" w:color="auto"/>
        <w:right w:val="none" w:sz="0" w:space="0" w:color="auto"/>
      </w:divBdr>
    </w:div>
    <w:div w:id="135223744">
      <w:bodyDiv w:val="1"/>
      <w:marLeft w:val="0"/>
      <w:marRight w:val="0"/>
      <w:marTop w:val="0"/>
      <w:marBottom w:val="0"/>
      <w:divBdr>
        <w:top w:val="none" w:sz="0" w:space="0" w:color="auto"/>
        <w:left w:val="none" w:sz="0" w:space="0" w:color="auto"/>
        <w:bottom w:val="none" w:sz="0" w:space="0" w:color="auto"/>
        <w:right w:val="none" w:sz="0" w:space="0" w:color="auto"/>
      </w:divBdr>
    </w:div>
    <w:div w:id="135337685">
      <w:bodyDiv w:val="1"/>
      <w:marLeft w:val="0"/>
      <w:marRight w:val="0"/>
      <w:marTop w:val="0"/>
      <w:marBottom w:val="0"/>
      <w:divBdr>
        <w:top w:val="none" w:sz="0" w:space="0" w:color="auto"/>
        <w:left w:val="none" w:sz="0" w:space="0" w:color="auto"/>
        <w:bottom w:val="none" w:sz="0" w:space="0" w:color="auto"/>
        <w:right w:val="none" w:sz="0" w:space="0" w:color="auto"/>
      </w:divBdr>
    </w:div>
    <w:div w:id="135420828">
      <w:bodyDiv w:val="1"/>
      <w:marLeft w:val="0"/>
      <w:marRight w:val="0"/>
      <w:marTop w:val="0"/>
      <w:marBottom w:val="0"/>
      <w:divBdr>
        <w:top w:val="none" w:sz="0" w:space="0" w:color="auto"/>
        <w:left w:val="none" w:sz="0" w:space="0" w:color="auto"/>
        <w:bottom w:val="none" w:sz="0" w:space="0" w:color="auto"/>
        <w:right w:val="none" w:sz="0" w:space="0" w:color="auto"/>
      </w:divBdr>
    </w:div>
    <w:div w:id="135463289">
      <w:bodyDiv w:val="1"/>
      <w:marLeft w:val="0"/>
      <w:marRight w:val="0"/>
      <w:marTop w:val="0"/>
      <w:marBottom w:val="0"/>
      <w:divBdr>
        <w:top w:val="none" w:sz="0" w:space="0" w:color="auto"/>
        <w:left w:val="none" w:sz="0" w:space="0" w:color="auto"/>
        <w:bottom w:val="none" w:sz="0" w:space="0" w:color="auto"/>
        <w:right w:val="none" w:sz="0" w:space="0" w:color="auto"/>
      </w:divBdr>
    </w:div>
    <w:div w:id="135489820">
      <w:bodyDiv w:val="1"/>
      <w:marLeft w:val="0"/>
      <w:marRight w:val="0"/>
      <w:marTop w:val="0"/>
      <w:marBottom w:val="0"/>
      <w:divBdr>
        <w:top w:val="none" w:sz="0" w:space="0" w:color="auto"/>
        <w:left w:val="none" w:sz="0" w:space="0" w:color="auto"/>
        <w:bottom w:val="none" w:sz="0" w:space="0" w:color="auto"/>
        <w:right w:val="none" w:sz="0" w:space="0" w:color="auto"/>
      </w:divBdr>
    </w:div>
    <w:div w:id="135533519">
      <w:bodyDiv w:val="1"/>
      <w:marLeft w:val="0"/>
      <w:marRight w:val="0"/>
      <w:marTop w:val="0"/>
      <w:marBottom w:val="0"/>
      <w:divBdr>
        <w:top w:val="none" w:sz="0" w:space="0" w:color="auto"/>
        <w:left w:val="none" w:sz="0" w:space="0" w:color="auto"/>
        <w:bottom w:val="none" w:sz="0" w:space="0" w:color="auto"/>
        <w:right w:val="none" w:sz="0" w:space="0" w:color="auto"/>
      </w:divBdr>
    </w:div>
    <w:div w:id="135688131">
      <w:bodyDiv w:val="1"/>
      <w:marLeft w:val="0"/>
      <w:marRight w:val="0"/>
      <w:marTop w:val="0"/>
      <w:marBottom w:val="0"/>
      <w:divBdr>
        <w:top w:val="none" w:sz="0" w:space="0" w:color="auto"/>
        <w:left w:val="none" w:sz="0" w:space="0" w:color="auto"/>
        <w:bottom w:val="none" w:sz="0" w:space="0" w:color="auto"/>
        <w:right w:val="none" w:sz="0" w:space="0" w:color="auto"/>
      </w:divBdr>
    </w:div>
    <w:div w:id="135950668">
      <w:bodyDiv w:val="1"/>
      <w:marLeft w:val="0"/>
      <w:marRight w:val="0"/>
      <w:marTop w:val="0"/>
      <w:marBottom w:val="0"/>
      <w:divBdr>
        <w:top w:val="none" w:sz="0" w:space="0" w:color="auto"/>
        <w:left w:val="none" w:sz="0" w:space="0" w:color="auto"/>
        <w:bottom w:val="none" w:sz="0" w:space="0" w:color="auto"/>
        <w:right w:val="none" w:sz="0" w:space="0" w:color="auto"/>
      </w:divBdr>
    </w:div>
    <w:div w:id="135997890">
      <w:bodyDiv w:val="1"/>
      <w:marLeft w:val="0"/>
      <w:marRight w:val="0"/>
      <w:marTop w:val="0"/>
      <w:marBottom w:val="0"/>
      <w:divBdr>
        <w:top w:val="none" w:sz="0" w:space="0" w:color="auto"/>
        <w:left w:val="none" w:sz="0" w:space="0" w:color="auto"/>
        <w:bottom w:val="none" w:sz="0" w:space="0" w:color="auto"/>
        <w:right w:val="none" w:sz="0" w:space="0" w:color="auto"/>
      </w:divBdr>
    </w:div>
    <w:div w:id="136267223">
      <w:bodyDiv w:val="1"/>
      <w:marLeft w:val="0"/>
      <w:marRight w:val="0"/>
      <w:marTop w:val="0"/>
      <w:marBottom w:val="0"/>
      <w:divBdr>
        <w:top w:val="none" w:sz="0" w:space="0" w:color="auto"/>
        <w:left w:val="none" w:sz="0" w:space="0" w:color="auto"/>
        <w:bottom w:val="none" w:sz="0" w:space="0" w:color="auto"/>
        <w:right w:val="none" w:sz="0" w:space="0" w:color="auto"/>
      </w:divBdr>
    </w:div>
    <w:div w:id="136342980">
      <w:bodyDiv w:val="1"/>
      <w:marLeft w:val="0"/>
      <w:marRight w:val="0"/>
      <w:marTop w:val="0"/>
      <w:marBottom w:val="0"/>
      <w:divBdr>
        <w:top w:val="none" w:sz="0" w:space="0" w:color="auto"/>
        <w:left w:val="none" w:sz="0" w:space="0" w:color="auto"/>
        <w:bottom w:val="none" w:sz="0" w:space="0" w:color="auto"/>
        <w:right w:val="none" w:sz="0" w:space="0" w:color="auto"/>
      </w:divBdr>
    </w:div>
    <w:div w:id="136344833">
      <w:bodyDiv w:val="1"/>
      <w:marLeft w:val="0"/>
      <w:marRight w:val="0"/>
      <w:marTop w:val="0"/>
      <w:marBottom w:val="0"/>
      <w:divBdr>
        <w:top w:val="none" w:sz="0" w:space="0" w:color="auto"/>
        <w:left w:val="none" w:sz="0" w:space="0" w:color="auto"/>
        <w:bottom w:val="none" w:sz="0" w:space="0" w:color="auto"/>
        <w:right w:val="none" w:sz="0" w:space="0" w:color="auto"/>
      </w:divBdr>
    </w:div>
    <w:div w:id="136344845">
      <w:bodyDiv w:val="1"/>
      <w:marLeft w:val="0"/>
      <w:marRight w:val="0"/>
      <w:marTop w:val="0"/>
      <w:marBottom w:val="0"/>
      <w:divBdr>
        <w:top w:val="none" w:sz="0" w:space="0" w:color="auto"/>
        <w:left w:val="none" w:sz="0" w:space="0" w:color="auto"/>
        <w:bottom w:val="none" w:sz="0" w:space="0" w:color="auto"/>
        <w:right w:val="none" w:sz="0" w:space="0" w:color="auto"/>
      </w:divBdr>
    </w:div>
    <w:div w:id="136531369">
      <w:bodyDiv w:val="1"/>
      <w:marLeft w:val="0"/>
      <w:marRight w:val="0"/>
      <w:marTop w:val="0"/>
      <w:marBottom w:val="0"/>
      <w:divBdr>
        <w:top w:val="none" w:sz="0" w:space="0" w:color="auto"/>
        <w:left w:val="none" w:sz="0" w:space="0" w:color="auto"/>
        <w:bottom w:val="none" w:sz="0" w:space="0" w:color="auto"/>
        <w:right w:val="none" w:sz="0" w:space="0" w:color="auto"/>
      </w:divBdr>
    </w:div>
    <w:div w:id="136579933">
      <w:bodyDiv w:val="1"/>
      <w:marLeft w:val="0"/>
      <w:marRight w:val="0"/>
      <w:marTop w:val="0"/>
      <w:marBottom w:val="0"/>
      <w:divBdr>
        <w:top w:val="none" w:sz="0" w:space="0" w:color="auto"/>
        <w:left w:val="none" w:sz="0" w:space="0" w:color="auto"/>
        <w:bottom w:val="none" w:sz="0" w:space="0" w:color="auto"/>
        <w:right w:val="none" w:sz="0" w:space="0" w:color="auto"/>
      </w:divBdr>
    </w:div>
    <w:div w:id="136653083">
      <w:bodyDiv w:val="1"/>
      <w:marLeft w:val="0"/>
      <w:marRight w:val="0"/>
      <w:marTop w:val="0"/>
      <w:marBottom w:val="0"/>
      <w:divBdr>
        <w:top w:val="none" w:sz="0" w:space="0" w:color="auto"/>
        <w:left w:val="none" w:sz="0" w:space="0" w:color="auto"/>
        <w:bottom w:val="none" w:sz="0" w:space="0" w:color="auto"/>
        <w:right w:val="none" w:sz="0" w:space="0" w:color="auto"/>
      </w:divBdr>
    </w:div>
    <w:div w:id="136723192">
      <w:bodyDiv w:val="1"/>
      <w:marLeft w:val="0"/>
      <w:marRight w:val="0"/>
      <w:marTop w:val="0"/>
      <w:marBottom w:val="0"/>
      <w:divBdr>
        <w:top w:val="none" w:sz="0" w:space="0" w:color="auto"/>
        <w:left w:val="none" w:sz="0" w:space="0" w:color="auto"/>
        <w:bottom w:val="none" w:sz="0" w:space="0" w:color="auto"/>
        <w:right w:val="none" w:sz="0" w:space="0" w:color="auto"/>
      </w:divBdr>
    </w:div>
    <w:div w:id="136724962">
      <w:bodyDiv w:val="1"/>
      <w:marLeft w:val="0"/>
      <w:marRight w:val="0"/>
      <w:marTop w:val="0"/>
      <w:marBottom w:val="0"/>
      <w:divBdr>
        <w:top w:val="none" w:sz="0" w:space="0" w:color="auto"/>
        <w:left w:val="none" w:sz="0" w:space="0" w:color="auto"/>
        <w:bottom w:val="none" w:sz="0" w:space="0" w:color="auto"/>
        <w:right w:val="none" w:sz="0" w:space="0" w:color="auto"/>
      </w:divBdr>
    </w:div>
    <w:div w:id="136726026">
      <w:bodyDiv w:val="1"/>
      <w:marLeft w:val="0"/>
      <w:marRight w:val="0"/>
      <w:marTop w:val="0"/>
      <w:marBottom w:val="0"/>
      <w:divBdr>
        <w:top w:val="none" w:sz="0" w:space="0" w:color="auto"/>
        <w:left w:val="none" w:sz="0" w:space="0" w:color="auto"/>
        <w:bottom w:val="none" w:sz="0" w:space="0" w:color="auto"/>
        <w:right w:val="none" w:sz="0" w:space="0" w:color="auto"/>
      </w:divBdr>
    </w:div>
    <w:div w:id="136726809">
      <w:bodyDiv w:val="1"/>
      <w:marLeft w:val="0"/>
      <w:marRight w:val="0"/>
      <w:marTop w:val="0"/>
      <w:marBottom w:val="0"/>
      <w:divBdr>
        <w:top w:val="none" w:sz="0" w:space="0" w:color="auto"/>
        <w:left w:val="none" w:sz="0" w:space="0" w:color="auto"/>
        <w:bottom w:val="none" w:sz="0" w:space="0" w:color="auto"/>
        <w:right w:val="none" w:sz="0" w:space="0" w:color="auto"/>
      </w:divBdr>
    </w:div>
    <w:div w:id="136800055">
      <w:bodyDiv w:val="1"/>
      <w:marLeft w:val="0"/>
      <w:marRight w:val="0"/>
      <w:marTop w:val="0"/>
      <w:marBottom w:val="0"/>
      <w:divBdr>
        <w:top w:val="none" w:sz="0" w:space="0" w:color="auto"/>
        <w:left w:val="none" w:sz="0" w:space="0" w:color="auto"/>
        <w:bottom w:val="none" w:sz="0" w:space="0" w:color="auto"/>
        <w:right w:val="none" w:sz="0" w:space="0" w:color="auto"/>
      </w:divBdr>
    </w:div>
    <w:div w:id="136847481">
      <w:bodyDiv w:val="1"/>
      <w:marLeft w:val="0"/>
      <w:marRight w:val="0"/>
      <w:marTop w:val="0"/>
      <w:marBottom w:val="0"/>
      <w:divBdr>
        <w:top w:val="none" w:sz="0" w:space="0" w:color="auto"/>
        <w:left w:val="none" w:sz="0" w:space="0" w:color="auto"/>
        <w:bottom w:val="none" w:sz="0" w:space="0" w:color="auto"/>
        <w:right w:val="none" w:sz="0" w:space="0" w:color="auto"/>
      </w:divBdr>
    </w:div>
    <w:div w:id="136999339">
      <w:bodyDiv w:val="1"/>
      <w:marLeft w:val="0"/>
      <w:marRight w:val="0"/>
      <w:marTop w:val="0"/>
      <w:marBottom w:val="0"/>
      <w:divBdr>
        <w:top w:val="none" w:sz="0" w:space="0" w:color="auto"/>
        <w:left w:val="none" w:sz="0" w:space="0" w:color="auto"/>
        <w:bottom w:val="none" w:sz="0" w:space="0" w:color="auto"/>
        <w:right w:val="none" w:sz="0" w:space="0" w:color="auto"/>
      </w:divBdr>
    </w:div>
    <w:div w:id="137035782">
      <w:bodyDiv w:val="1"/>
      <w:marLeft w:val="0"/>
      <w:marRight w:val="0"/>
      <w:marTop w:val="0"/>
      <w:marBottom w:val="0"/>
      <w:divBdr>
        <w:top w:val="none" w:sz="0" w:space="0" w:color="auto"/>
        <w:left w:val="none" w:sz="0" w:space="0" w:color="auto"/>
        <w:bottom w:val="none" w:sz="0" w:space="0" w:color="auto"/>
        <w:right w:val="none" w:sz="0" w:space="0" w:color="auto"/>
      </w:divBdr>
    </w:div>
    <w:div w:id="137039711">
      <w:bodyDiv w:val="1"/>
      <w:marLeft w:val="0"/>
      <w:marRight w:val="0"/>
      <w:marTop w:val="0"/>
      <w:marBottom w:val="0"/>
      <w:divBdr>
        <w:top w:val="none" w:sz="0" w:space="0" w:color="auto"/>
        <w:left w:val="none" w:sz="0" w:space="0" w:color="auto"/>
        <w:bottom w:val="none" w:sz="0" w:space="0" w:color="auto"/>
        <w:right w:val="none" w:sz="0" w:space="0" w:color="auto"/>
      </w:divBdr>
    </w:div>
    <w:div w:id="137067515">
      <w:bodyDiv w:val="1"/>
      <w:marLeft w:val="0"/>
      <w:marRight w:val="0"/>
      <w:marTop w:val="0"/>
      <w:marBottom w:val="0"/>
      <w:divBdr>
        <w:top w:val="none" w:sz="0" w:space="0" w:color="auto"/>
        <w:left w:val="none" w:sz="0" w:space="0" w:color="auto"/>
        <w:bottom w:val="none" w:sz="0" w:space="0" w:color="auto"/>
        <w:right w:val="none" w:sz="0" w:space="0" w:color="auto"/>
      </w:divBdr>
    </w:div>
    <w:div w:id="137109017">
      <w:bodyDiv w:val="1"/>
      <w:marLeft w:val="0"/>
      <w:marRight w:val="0"/>
      <w:marTop w:val="0"/>
      <w:marBottom w:val="0"/>
      <w:divBdr>
        <w:top w:val="none" w:sz="0" w:space="0" w:color="auto"/>
        <w:left w:val="none" w:sz="0" w:space="0" w:color="auto"/>
        <w:bottom w:val="none" w:sz="0" w:space="0" w:color="auto"/>
        <w:right w:val="none" w:sz="0" w:space="0" w:color="auto"/>
      </w:divBdr>
    </w:div>
    <w:div w:id="137113950">
      <w:bodyDiv w:val="1"/>
      <w:marLeft w:val="0"/>
      <w:marRight w:val="0"/>
      <w:marTop w:val="0"/>
      <w:marBottom w:val="0"/>
      <w:divBdr>
        <w:top w:val="none" w:sz="0" w:space="0" w:color="auto"/>
        <w:left w:val="none" w:sz="0" w:space="0" w:color="auto"/>
        <w:bottom w:val="none" w:sz="0" w:space="0" w:color="auto"/>
        <w:right w:val="none" w:sz="0" w:space="0" w:color="auto"/>
      </w:divBdr>
    </w:div>
    <w:div w:id="137234783">
      <w:bodyDiv w:val="1"/>
      <w:marLeft w:val="0"/>
      <w:marRight w:val="0"/>
      <w:marTop w:val="0"/>
      <w:marBottom w:val="0"/>
      <w:divBdr>
        <w:top w:val="none" w:sz="0" w:space="0" w:color="auto"/>
        <w:left w:val="none" w:sz="0" w:space="0" w:color="auto"/>
        <w:bottom w:val="none" w:sz="0" w:space="0" w:color="auto"/>
        <w:right w:val="none" w:sz="0" w:space="0" w:color="auto"/>
      </w:divBdr>
    </w:div>
    <w:div w:id="137235894">
      <w:bodyDiv w:val="1"/>
      <w:marLeft w:val="0"/>
      <w:marRight w:val="0"/>
      <w:marTop w:val="0"/>
      <w:marBottom w:val="0"/>
      <w:divBdr>
        <w:top w:val="none" w:sz="0" w:space="0" w:color="auto"/>
        <w:left w:val="none" w:sz="0" w:space="0" w:color="auto"/>
        <w:bottom w:val="none" w:sz="0" w:space="0" w:color="auto"/>
        <w:right w:val="none" w:sz="0" w:space="0" w:color="auto"/>
      </w:divBdr>
    </w:div>
    <w:div w:id="137454277">
      <w:bodyDiv w:val="1"/>
      <w:marLeft w:val="0"/>
      <w:marRight w:val="0"/>
      <w:marTop w:val="0"/>
      <w:marBottom w:val="0"/>
      <w:divBdr>
        <w:top w:val="none" w:sz="0" w:space="0" w:color="auto"/>
        <w:left w:val="none" w:sz="0" w:space="0" w:color="auto"/>
        <w:bottom w:val="none" w:sz="0" w:space="0" w:color="auto"/>
        <w:right w:val="none" w:sz="0" w:space="0" w:color="auto"/>
      </w:divBdr>
    </w:div>
    <w:div w:id="137691716">
      <w:bodyDiv w:val="1"/>
      <w:marLeft w:val="0"/>
      <w:marRight w:val="0"/>
      <w:marTop w:val="0"/>
      <w:marBottom w:val="0"/>
      <w:divBdr>
        <w:top w:val="none" w:sz="0" w:space="0" w:color="auto"/>
        <w:left w:val="none" w:sz="0" w:space="0" w:color="auto"/>
        <w:bottom w:val="none" w:sz="0" w:space="0" w:color="auto"/>
        <w:right w:val="none" w:sz="0" w:space="0" w:color="auto"/>
      </w:divBdr>
    </w:div>
    <w:div w:id="137767833">
      <w:bodyDiv w:val="1"/>
      <w:marLeft w:val="0"/>
      <w:marRight w:val="0"/>
      <w:marTop w:val="0"/>
      <w:marBottom w:val="0"/>
      <w:divBdr>
        <w:top w:val="none" w:sz="0" w:space="0" w:color="auto"/>
        <w:left w:val="none" w:sz="0" w:space="0" w:color="auto"/>
        <w:bottom w:val="none" w:sz="0" w:space="0" w:color="auto"/>
        <w:right w:val="none" w:sz="0" w:space="0" w:color="auto"/>
      </w:divBdr>
    </w:div>
    <w:div w:id="137770616">
      <w:bodyDiv w:val="1"/>
      <w:marLeft w:val="0"/>
      <w:marRight w:val="0"/>
      <w:marTop w:val="0"/>
      <w:marBottom w:val="0"/>
      <w:divBdr>
        <w:top w:val="none" w:sz="0" w:space="0" w:color="auto"/>
        <w:left w:val="none" w:sz="0" w:space="0" w:color="auto"/>
        <w:bottom w:val="none" w:sz="0" w:space="0" w:color="auto"/>
        <w:right w:val="none" w:sz="0" w:space="0" w:color="auto"/>
      </w:divBdr>
    </w:div>
    <w:div w:id="137890130">
      <w:bodyDiv w:val="1"/>
      <w:marLeft w:val="0"/>
      <w:marRight w:val="0"/>
      <w:marTop w:val="0"/>
      <w:marBottom w:val="0"/>
      <w:divBdr>
        <w:top w:val="none" w:sz="0" w:space="0" w:color="auto"/>
        <w:left w:val="none" w:sz="0" w:space="0" w:color="auto"/>
        <w:bottom w:val="none" w:sz="0" w:space="0" w:color="auto"/>
        <w:right w:val="none" w:sz="0" w:space="0" w:color="auto"/>
      </w:divBdr>
    </w:div>
    <w:div w:id="138113876">
      <w:bodyDiv w:val="1"/>
      <w:marLeft w:val="0"/>
      <w:marRight w:val="0"/>
      <w:marTop w:val="0"/>
      <w:marBottom w:val="0"/>
      <w:divBdr>
        <w:top w:val="none" w:sz="0" w:space="0" w:color="auto"/>
        <w:left w:val="none" w:sz="0" w:space="0" w:color="auto"/>
        <w:bottom w:val="none" w:sz="0" w:space="0" w:color="auto"/>
        <w:right w:val="none" w:sz="0" w:space="0" w:color="auto"/>
      </w:divBdr>
    </w:div>
    <w:div w:id="138115994">
      <w:bodyDiv w:val="1"/>
      <w:marLeft w:val="0"/>
      <w:marRight w:val="0"/>
      <w:marTop w:val="0"/>
      <w:marBottom w:val="0"/>
      <w:divBdr>
        <w:top w:val="none" w:sz="0" w:space="0" w:color="auto"/>
        <w:left w:val="none" w:sz="0" w:space="0" w:color="auto"/>
        <w:bottom w:val="none" w:sz="0" w:space="0" w:color="auto"/>
        <w:right w:val="none" w:sz="0" w:space="0" w:color="auto"/>
      </w:divBdr>
    </w:div>
    <w:div w:id="138769669">
      <w:bodyDiv w:val="1"/>
      <w:marLeft w:val="0"/>
      <w:marRight w:val="0"/>
      <w:marTop w:val="0"/>
      <w:marBottom w:val="0"/>
      <w:divBdr>
        <w:top w:val="none" w:sz="0" w:space="0" w:color="auto"/>
        <w:left w:val="none" w:sz="0" w:space="0" w:color="auto"/>
        <w:bottom w:val="none" w:sz="0" w:space="0" w:color="auto"/>
        <w:right w:val="none" w:sz="0" w:space="0" w:color="auto"/>
      </w:divBdr>
    </w:div>
    <w:div w:id="138812492">
      <w:bodyDiv w:val="1"/>
      <w:marLeft w:val="0"/>
      <w:marRight w:val="0"/>
      <w:marTop w:val="0"/>
      <w:marBottom w:val="0"/>
      <w:divBdr>
        <w:top w:val="none" w:sz="0" w:space="0" w:color="auto"/>
        <w:left w:val="none" w:sz="0" w:space="0" w:color="auto"/>
        <w:bottom w:val="none" w:sz="0" w:space="0" w:color="auto"/>
        <w:right w:val="none" w:sz="0" w:space="0" w:color="auto"/>
      </w:divBdr>
    </w:div>
    <w:div w:id="138814665">
      <w:bodyDiv w:val="1"/>
      <w:marLeft w:val="0"/>
      <w:marRight w:val="0"/>
      <w:marTop w:val="0"/>
      <w:marBottom w:val="0"/>
      <w:divBdr>
        <w:top w:val="none" w:sz="0" w:space="0" w:color="auto"/>
        <w:left w:val="none" w:sz="0" w:space="0" w:color="auto"/>
        <w:bottom w:val="none" w:sz="0" w:space="0" w:color="auto"/>
        <w:right w:val="none" w:sz="0" w:space="0" w:color="auto"/>
      </w:divBdr>
    </w:div>
    <w:div w:id="138882980">
      <w:bodyDiv w:val="1"/>
      <w:marLeft w:val="0"/>
      <w:marRight w:val="0"/>
      <w:marTop w:val="0"/>
      <w:marBottom w:val="0"/>
      <w:divBdr>
        <w:top w:val="none" w:sz="0" w:space="0" w:color="auto"/>
        <w:left w:val="none" w:sz="0" w:space="0" w:color="auto"/>
        <w:bottom w:val="none" w:sz="0" w:space="0" w:color="auto"/>
        <w:right w:val="none" w:sz="0" w:space="0" w:color="auto"/>
      </w:divBdr>
    </w:div>
    <w:div w:id="138883538">
      <w:bodyDiv w:val="1"/>
      <w:marLeft w:val="0"/>
      <w:marRight w:val="0"/>
      <w:marTop w:val="0"/>
      <w:marBottom w:val="0"/>
      <w:divBdr>
        <w:top w:val="none" w:sz="0" w:space="0" w:color="auto"/>
        <w:left w:val="none" w:sz="0" w:space="0" w:color="auto"/>
        <w:bottom w:val="none" w:sz="0" w:space="0" w:color="auto"/>
        <w:right w:val="none" w:sz="0" w:space="0" w:color="auto"/>
      </w:divBdr>
    </w:div>
    <w:div w:id="139034103">
      <w:bodyDiv w:val="1"/>
      <w:marLeft w:val="0"/>
      <w:marRight w:val="0"/>
      <w:marTop w:val="0"/>
      <w:marBottom w:val="0"/>
      <w:divBdr>
        <w:top w:val="none" w:sz="0" w:space="0" w:color="auto"/>
        <w:left w:val="none" w:sz="0" w:space="0" w:color="auto"/>
        <w:bottom w:val="none" w:sz="0" w:space="0" w:color="auto"/>
        <w:right w:val="none" w:sz="0" w:space="0" w:color="auto"/>
      </w:divBdr>
    </w:div>
    <w:div w:id="139158856">
      <w:bodyDiv w:val="1"/>
      <w:marLeft w:val="0"/>
      <w:marRight w:val="0"/>
      <w:marTop w:val="0"/>
      <w:marBottom w:val="0"/>
      <w:divBdr>
        <w:top w:val="none" w:sz="0" w:space="0" w:color="auto"/>
        <w:left w:val="none" w:sz="0" w:space="0" w:color="auto"/>
        <w:bottom w:val="none" w:sz="0" w:space="0" w:color="auto"/>
        <w:right w:val="none" w:sz="0" w:space="0" w:color="auto"/>
      </w:divBdr>
    </w:div>
    <w:div w:id="139231120">
      <w:bodyDiv w:val="1"/>
      <w:marLeft w:val="0"/>
      <w:marRight w:val="0"/>
      <w:marTop w:val="0"/>
      <w:marBottom w:val="0"/>
      <w:divBdr>
        <w:top w:val="none" w:sz="0" w:space="0" w:color="auto"/>
        <w:left w:val="none" w:sz="0" w:space="0" w:color="auto"/>
        <w:bottom w:val="none" w:sz="0" w:space="0" w:color="auto"/>
        <w:right w:val="none" w:sz="0" w:space="0" w:color="auto"/>
      </w:divBdr>
    </w:div>
    <w:div w:id="139269785">
      <w:bodyDiv w:val="1"/>
      <w:marLeft w:val="0"/>
      <w:marRight w:val="0"/>
      <w:marTop w:val="0"/>
      <w:marBottom w:val="0"/>
      <w:divBdr>
        <w:top w:val="none" w:sz="0" w:space="0" w:color="auto"/>
        <w:left w:val="none" w:sz="0" w:space="0" w:color="auto"/>
        <w:bottom w:val="none" w:sz="0" w:space="0" w:color="auto"/>
        <w:right w:val="none" w:sz="0" w:space="0" w:color="auto"/>
      </w:divBdr>
    </w:div>
    <w:div w:id="139271526">
      <w:bodyDiv w:val="1"/>
      <w:marLeft w:val="0"/>
      <w:marRight w:val="0"/>
      <w:marTop w:val="0"/>
      <w:marBottom w:val="0"/>
      <w:divBdr>
        <w:top w:val="none" w:sz="0" w:space="0" w:color="auto"/>
        <w:left w:val="none" w:sz="0" w:space="0" w:color="auto"/>
        <w:bottom w:val="none" w:sz="0" w:space="0" w:color="auto"/>
        <w:right w:val="none" w:sz="0" w:space="0" w:color="auto"/>
      </w:divBdr>
    </w:div>
    <w:div w:id="139419215">
      <w:bodyDiv w:val="1"/>
      <w:marLeft w:val="0"/>
      <w:marRight w:val="0"/>
      <w:marTop w:val="0"/>
      <w:marBottom w:val="0"/>
      <w:divBdr>
        <w:top w:val="none" w:sz="0" w:space="0" w:color="auto"/>
        <w:left w:val="none" w:sz="0" w:space="0" w:color="auto"/>
        <w:bottom w:val="none" w:sz="0" w:space="0" w:color="auto"/>
        <w:right w:val="none" w:sz="0" w:space="0" w:color="auto"/>
      </w:divBdr>
    </w:div>
    <w:div w:id="139657623">
      <w:bodyDiv w:val="1"/>
      <w:marLeft w:val="0"/>
      <w:marRight w:val="0"/>
      <w:marTop w:val="0"/>
      <w:marBottom w:val="0"/>
      <w:divBdr>
        <w:top w:val="none" w:sz="0" w:space="0" w:color="auto"/>
        <w:left w:val="none" w:sz="0" w:space="0" w:color="auto"/>
        <w:bottom w:val="none" w:sz="0" w:space="0" w:color="auto"/>
        <w:right w:val="none" w:sz="0" w:space="0" w:color="auto"/>
      </w:divBdr>
    </w:div>
    <w:div w:id="139657868">
      <w:bodyDiv w:val="1"/>
      <w:marLeft w:val="0"/>
      <w:marRight w:val="0"/>
      <w:marTop w:val="0"/>
      <w:marBottom w:val="0"/>
      <w:divBdr>
        <w:top w:val="none" w:sz="0" w:space="0" w:color="auto"/>
        <w:left w:val="none" w:sz="0" w:space="0" w:color="auto"/>
        <w:bottom w:val="none" w:sz="0" w:space="0" w:color="auto"/>
        <w:right w:val="none" w:sz="0" w:space="0" w:color="auto"/>
      </w:divBdr>
    </w:div>
    <w:div w:id="139813555">
      <w:bodyDiv w:val="1"/>
      <w:marLeft w:val="0"/>
      <w:marRight w:val="0"/>
      <w:marTop w:val="0"/>
      <w:marBottom w:val="0"/>
      <w:divBdr>
        <w:top w:val="none" w:sz="0" w:space="0" w:color="auto"/>
        <w:left w:val="none" w:sz="0" w:space="0" w:color="auto"/>
        <w:bottom w:val="none" w:sz="0" w:space="0" w:color="auto"/>
        <w:right w:val="none" w:sz="0" w:space="0" w:color="auto"/>
      </w:divBdr>
    </w:div>
    <w:div w:id="140002497">
      <w:bodyDiv w:val="1"/>
      <w:marLeft w:val="0"/>
      <w:marRight w:val="0"/>
      <w:marTop w:val="0"/>
      <w:marBottom w:val="0"/>
      <w:divBdr>
        <w:top w:val="none" w:sz="0" w:space="0" w:color="auto"/>
        <w:left w:val="none" w:sz="0" w:space="0" w:color="auto"/>
        <w:bottom w:val="none" w:sz="0" w:space="0" w:color="auto"/>
        <w:right w:val="none" w:sz="0" w:space="0" w:color="auto"/>
      </w:divBdr>
    </w:div>
    <w:div w:id="140120761">
      <w:bodyDiv w:val="1"/>
      <w:marLeft w:val="0"/>
      <w:marRight w:val="0"/>
      <w:marTop w:val="0"/>
      <w:marBottom w:val="0"/>
      <w:divBdr>
        <w:top w:val="none" w:sz="0" w:space="0" w:color="auto"/>
        <w:left w:val="none" w:sz="0" w:space="0" w:color="auto"/>
        <w:bottom w:val="none" w:sz="0" w:space="0" w:color="auto"/>
        <w:right w:val="none" w:sz="0" w:space="0" w:color="auto"/>
      </w:divBdr>
    </w:div>
    <w:div w:id="140196410">
      <w:bodyDiv w:val="1"/>
      <w:marLeft w:val="0"/>
      <w:marRight w:val="0"/>
      <w:marTop w:val="0"/>
      <w:marBottom w:val="0"/>
      <w:divBdr>
        <w:top w:val="none" w:sz="0" w:space="0" w:color="auto"/>
        <w:left w:val="none" w:sz="0" w:space="0" w:color="auto"/>
        <w:bottom w:val="none" w:sz="0" w:space="0" w:color="auto"/>
        <w:right w:val="none" w:sz="0" w:space="0" w:color="auto"/>
      </w:divBdr>
    </w:div>
    <w:div w:id="140269672">
      <w:bodyDiv w:val="1"/>
      <w:marLeft w:val="0"/>
      <w:marRight w:val="0"/>
      <w:marTop w:val="0"/>
      <w:marBottom w:val="0"/>
      <w:divBdr>
        <w:top w:val="none" w:sz="0" w:space="0" w:color="auto"/>
        <w:left w:val="none" w:sz="0" w:space="0" w:color="auto"/>
        <w:bottom w:val="none" w:sz="0" w:space="0" w:color="auto"/>
        <w:right w:val="none" w:sz="0" w:space="0" w:color="auto"/>
      </w:divBdr>
    </w:div>
    <w:div w:id="140386710">
      <w:bodyDiv w:val="1"/>
      <w:marLeft w:val="0"/>
      <w:marRight w:val="0"/>
      <w:marTop w:val="0"/>
      <w:marBottom w:val="0"/>
      <w:divBdr>
        <w:top w:val="none" w:sz="0" w:space="0" w:color="auto"/>
        <w:left w:val="none" w:sz="0" w:space="0" w:color="auto"/>
        <w:bottom w:val="none" w:sz="0" w:space="0" w:color="auto"/>
        <w:right w:val="none" w:sz="0" w:space="0" w:color="auto"/>
      </w:divBdr>
    </w:div>
    <w:div w:id="140536133">
      <w:bodyDiv w:val="1"/>
      <w:marLeft w:val="0"/>
      <w:marRight w:val="0"/>
      <w:marTop w:val="0"/>
      <w:marBottom w:val="0"/>
      <w:divBdr>
        <w:top w:val="none" w:sz="0" w:space="0" w:color="auto"/>
        <w:left w:val="none" w:sz="0" w:space="0" w:color="auto"/>
        <w:bottom w:val="none" w:sz="0" w:space="0" w:color="auto"/>
        <w:right w:val="none" w:sz="0" w:space="0" w:color="auto"/>
      </w:divBdr>
    </w:div>
    <w:div w:id="140585584">
      <w:bodyDiv w:val="1"/>
      <w:marLeft w:val="0"/>
      <w:marRight w:val="0"/>
      <w:marTop w:val="0"/>
      <w:marBottom w:val="0"/>
      <w:divBdr>
        <w:top w:val="none" w:sz="0" w:space="0" w:color="auto"/>
        <w:left w:val="none" w:sz="0" w:space="0" w:color="auto"/>
        <w:bottom w:val="none" w:sz="0" w:space="0" w:color="auto"/>
        <w:right w:val="none" w:sz="0" w:space="0" w:color="auto"/>
      </w:divBdr>
    </w:div>
    <w:div w:id="140656296">
      <w:bodyDiv w:val="1"/>
      <w:marLeft w:val="0"/>
      <w:marRight w:val="0"/>
      <w:marTop w:val="0"/>
      <w:marBottom w:val="0"/>
      <w:divBdr>
        <w:top w:val="none" w:sz="0" w:space="0" w:color="auto"/>
        <w:left w:val="none" w:sz="0" w:space="0" w:color="auto"/>
        <w:bottom w:val="none" w:sz="0" w:space="0" w:color="auto"/>
        <w:right w:val="none" w:sz="0" w:space="0" w:color="auto"/>
      </w:divBdr>
    </w:div>
    <w:div w:id="140731442">
      <w:bodyDiv w:val="1"/>
      <w:marLeft w:val="0"/>
      <w:marRight w:val="0"/>
      <w:marTop w:val="0"/>
      <w:marBottom w:val="0"/>
      <w:divBdr>
        <w:top w:val="none" w:sz="0" w:space="0" w:color="auto"/>
        <w:left w:val="none" w:sz="0" w:space="0" w:color="auto"/>
        <w:bottom w:val="none" w:sz="0" w:space="0" w:color="auto"/>
        <w:right w:val="none" w:sz="0" w:space="0" w:color="auto"/>
      </w:divBdr>
    </w:div>
    <w:div w:id="140737670">
      <w:bodyDiv w:val="1"/>
      <w:marLeft w:val="0"/>
      <w:marRight w:val="0"/>
      <w:marTop w:val="0"/>
      <w:marBottom w:val="0"/>
      <w:divBdr>
        <w:top w:val="none" w:sz="0" w:space="0" w:color="auto"/>
        <w:left w:val="none" w:sz="0" w:space="0" w:color="auto"/>
        <w:bottom w:val="none" w:sz="0" w:space="0" w:color="auto"/>
        <w:right w:val="none" w:sz="0" w:space="0" w:color="auto"/>
      </w:divBdr>
    </w:div>
    <w:div w:id="140776145">
      <w:bodyDiv w:val="1"/>
      <w:marLeft w:val="0"/>
      <w:marRight w:val="0"/>
      <w:marTop w:val="0"/>
      <w:marBottom w:val="0"/>
      <w:divBdr>
        <w:top w:val="none" w:sz="0" w:space="0" w:color="auto"/>
        <w:left w:val="none" w:sz="0" w:space="0" w:color="auto"/>
        <w:bottom w:val="none" w:sz="0" w:space="0" w:color="auto"/>
        <w:right w:val="none" w:sz="0" w:space="0" w:color="auto"/>
      </w:divBdr>
    </w:div>
    <w:div w:id="140928464">
      <w:bodyDiv w:val="1"/>
      <w:marLeft w:val="0"/>
      <w:marRight w:val="0"/>
      <w:marTop w:val="0"/>
      <w:marBottom w:val="0"/>
      <w:divBdr>
        <w:top w:val="none" w:sz="0" w:space="0" w:color="auto"/>
        <w:left w:val="none" w:sz="0" w:space="0" w:color="auto"/>
        <w:bottom w:val="none" w:sz="0" w:space="0" w:color="auto"/>
        <w:right w:val="none" w:sz="0" w:space="0" w:color="auto"/>
      </w:divBdr>
    </w:div>
    <w:div w:id="141049008">
      <w:bodyDiv w:val="1"/>
      <w:marLeft w:val="0"/>
      <w:marRight w:val="0"/>
      <w:marTop w:val="0"/>
      <w:marBottom w:val="0"/>
      <w:divBdr>
        <w:top w:val="none" w:sz="0" w:space="0" w:color="auto"/>
        <w:left w:val="none" w:sz="0" w:space="0" w:color="auto"/>
        <w:bottom w:val="none" w:sz="0" w:space="0" w:color="auto"/>
        <w:right w:val="none" w:sz="0" w:space="0" w:color="auto"/>
      </w:divBdr>
    </w:div>
    <w:div w:id="141195310">
      <w:bodyDiv w:val="1"/>
      <w:marLeft w:val="0"/>
      <w:marRight w:val="0"/>
      <w:marTop w:val="0"/>
      <w:marBottom w:val="0"/>
      <w:divBdr>
        <w:top w:val="none" w:sz="0" w:space="0" w:color="auto"/>
        <w:left w:val="none" w:sz="0" w:space="0" w:color="auto"/>
        <w:bottom w:val="none" w:sz="0" w:space="0" w:color="auto"/>
        <w:right w:val="none" w:sz="0" w:space="0" w:color="auto"/>
      </w:divBdr>
    </w:div>
    <w:div w:id="141233968">
      <w:bodyDiv w:val="1"/>
      <w:marLeft w:val="0"/>
      <w:marRight w:val="0"/>
      <w:marTop w:val="0"/>
      <w:marBottom w:val="0"/>
      <w:divBdr>
        <w:top w:val="none" w:sz="0" w:space="0" w:color="auto"/>
        <w:left w:val="none" w:sz="0" w:space="0" w:color="auto"/>
        <w:bottom w:val="none" w:sz="0" w:space="0" w:color="auto"/>
        <w:right w:val="none" w:sz="0" w:space="0" w:color="auto"/>
      </w:divBdr>
    </w:div>
    <w:div w:id="141239960">
      <w:bodyDiv w:val="1"/>
      <w:marLeft w:val="0"/>
      <w:marRight w:val="0"/>
      <w:marTop w:val="0"/>
      <w:marBottom w:val="0"/>
      <w:divBdr>
        <w:top w:val="none" w:sz="0" w:space="0" w:color="auto"/>
        <w:left w:val="none" w:sz="0" w:space="0" w:color="auto"/>
        <w:bottom w:val="none" w:sz="0" w:space="0" w:color="auto"/>
        <w:right w:val="none" w:sz="0" w:space="0" w:color="auto"/>
      </w:divBdr>
    </w:div>
    <w:div w:id="141242510">
      <w:bodyDiv w:val="1"/>
      <w:marLeft w:val="0"/>
      <w:marRight w:val="0"/>
      <w:marTop w:val="0"/>
      <w:marBottom w:val="0"/>
      <w:divBdr>
        <w:top w:val="none" w:sz="0" w:space="0" w:color="auto"/>
        <w:left w:val="none" w:sz="0" w:space="0" w:color="auto"/>
        <w:bottom w:val="none" w:sz="0" w:space="0" w:color="auto"/>
        <w:right w:val="none" w:sz="0" w:space="0" w:color="auto"/>
      </w:divBdr>
    </w:div>
    <w:div w:id="141431343">
      <w:bodyDiv w:val="1"/>
      <w:marLeft w:val="0"/>
      <w:marRight w:val="0"/>
      <w:marTop w:val="0"/>
      <w:marBottom w:val="0"/>
      <w:divBdr>
        <w:top w:val="none" w:sz="0" w:space="0" w:color="auto"/>
        <w:left w:val="none" w:sz="0" w:space="0" w:color="auto"/>
        <w:bottom w:val="none" w:sz="0" w:space="0" w:color="auto"/>
        <w:right w:val="none" w:sz="0" w:space="0" w:color="auto"/>
      </w:divBdr>
    </w:div>
    <w:div w:id="141431393">
      <w:bodyDiv w:val="1"/>
      <w:marLeft w:val="0"/>
      <w:marRight w:val="0"/>
      <w:marTop w:val="0"/>
      <w:marBottom w:val="0"/>
      <w:divBdr>
        <w:top w:val="none" w:sz="0" w:space="0" w:color="auto"/>
        <w:left w:val="none" w:sz="0" w:space="0" w:color="auto"/>
        <w:bottom w:val="none" w:sz="0" w:space="0" w:color="auto"/>
        <w:right w:val="none" w:sz="0" w:space="0" w:color="auto"/>
      </w:divBdr>
    </w:div>
    <w:div w:id="141505987">
      <w:bodyDiv w:val="1"/>
      <w:marLeft w:val="0"/>
      <w:marRight w:val="0"/>
      <w:marTop w:val="0"/>
      <w:marBottom w:val="0"/>
      <w:divBdr>
        <w:top w:val="none" w:sz="0" w:space="0" w:color="auto"/>
        <w:left w:val="none" w:sz="0" w:space="0" w:color="auto"/>
        <w:bottom w:val="none" w:sz="0" w:space="0" w:color="auto"/>
        <w:right w:val="none" w:sz="0" w:space="0" w:color="auto"/>
      </w:divBdr>
    </w:div>
    <w:div w:id="141510627">
      <w:bodyDiv w:val="1"/>
      <w:marLeft w:val="0"/>
      <w:marRight w:val="0"/>
      <w:marTop w:val="0"/>
      <w:marBottom w:val="0"/>
      <w:divBdr>
        <w:top w:val="none" w:sz="0" w:space="0" w:color="auto"/>
        <w:left w:val="none" w:sz="0" w:space="0" w:color="auto"/>
        <w:bottom w:val="none" w:sz="0" w:space="0" w:color="auto"/>
        <w:right w:val="none" w:sz="0" w:space="0" w:color="auto"/>
      </w:divBdr>
    </w:div>
    <w:div w:id="141582804">
      <w:bodyDiv w:val="1"/>
      <w:marLeft w:val="0"/>
      <w:marRight w:val="0"/>
      <w:marTop w:val="0"/>
      <w:marBottom w:val="0"/>
      <w:divBdr>
        <w:top w:val="none" w:sz="0" w:space="0" w:color="auto"/>
        <w:left w:val="none" w:sz="0" w:space="0" w:color="auto"/>
        <w:bottom w:val="none" w:sz="0" w:space="0" w:color="auto"/>
        <w:right w:val="none" w:sz="0" w:space="0" w:color="auto"/>
      </w:divBdr>
    </w:div>
    <w:div w:id="141696854">
      <w:bodyDiv w:val="1"/>
      <w:marLeft w:val="0"/>
      <w:marRight w:val="0"/>
      <w:marTop w:val="0"/>
      <w:marBottom w:val="0"/>
      <w:divBdr>
        <w:top w:val="none" w:sz="0" w:space="0" w:color="auto"/>
        <w:left w:val="none" w:sz="0" w:space="0" w:color="auto"/>
        <w:bottom w:val="none" w:sz="0" w:space="0" w:color="auto"/>
        <w:right w:val="none" w:sz="0" w:space="0" w:color="auto"/>
      </w:divBdr>
    </w:div>
    <w:div w:id="141774851">
      <w:bodyDiv w:val="1"/>
      <w:marLeft w:val="0"/>
      <w:marRight w:val="0"/>
      <w:marTop w:val="0"/>
      <w:marBottom w:val="0"/>
      <w:divBdr>
        <w:top w:val="none" w:sz="0" w:space="0" w:color="auto"/>
        <w:left w:val="none" w:sz="0" w:space="0" w:color="auto"/>
        <w:bottom w:val="none" w:sz="0" w:space="0" w:color="auto"/>
        <w:right w:val="none" w:sz="0" w:space="0" w:color="auto"/>
      </w:divBdr>
    </w:div>
    <w:div w:id="141776151">
      <w:bodyDiv w:val="1"/>
      <w:marLeft w:val="0"/>
      <w:marRight w:val="0"/>
      <w:marTop w:val="0"/>
      <w:marBottom w:val="0"/>
      <w:divBdr>
        <w:top w:val="none" w:sz="0" w:space="0" w:color="auto"/>
        <w:left w:val="none" w:sz="0" w:space="0" w:color="auto"/>
        <w:bottom w:val="none" w:sz="0" w:space="0" w:color="auto"/>
        <w:right w:val="none" w:sz="0" w:space="0" w:color="auto"/>
      </w:divBdr>
    </w:div>
    <w:div w:id="141777221">
      <w:bodyDiv w:val="1"/>
      <w:marLeft w:val="0"/>
      <w:marRight w:val="0"/>
      <w:marTop w:val="0"/>
      <w:marBottom w:val="0"/>
      <w:divBdr>
        <w:top w:val="none" w:sz="0" w:space="0" w:color="auto"/>
        <w:left w:val="none" w:sz="0" w:space="0" w:color="auto"/>
        <w:bottom w:val="none" w:sz="0" w:space="0" w:color="auto"/>
        <w:right w:val="none" w:sz="0" w:space="0" w:color="auto"/>
      </w:divBdr>
    </w:div>
    <w:div w:id="141820842">
      <w:bodyDiv w:val="1"/>
      <w:marLeft w:val="0"/>
      <w:marRight w:val="0"/>
      <w:marTop w:val="0"/>
      <w:marBottom w:val="0"/>
      <w:divBdr>
        <w:top w:val="none" w:sz="0" w:space="0" w:color="auto"/>
        <w:left w:val="none" w:sz="0" w:space="0" w:color="auto"/>
        <w:bottom w:val="none" w:sz="0" w:space="0" w:color="auto"/>
        <w:right w:val="none" w:sz="0" w:space="0" w:color="auto"/>
      </w:divBdr>
    </w:div>
    <w:div w:id="141847764">
      <w:bodyDiv w:val="1"/>
      <w:marLeft w:val="0"/>
      <w:marRight w:val="0"/>
      <w:marTop w:val="0"/>
      <w:marBottom w:val="0"/>
      <w:divBdr>
        <w:top w:val="none" w:sz="0" w:space="0" w:color="auto"/>
        <w:left w:val="none" w:sz="0" w:space="0" w:color="auto"/>
        <w:bottom w:val="none" w:sz="0" w:space="0" w:color="auto"/>
        <w:right w:val="none" w:sz="0" w:space="0" w:color="auto"/>
      </w:divBdr>
    </w:div>
    <w:div w:id="142046485">
      <w:bodyDiv w:val="1"/>
      <w:marLeft w:val="0"/>
      <w:marRight w:val="0"/>
      <w:marTop w:val="0"/>
      <w:marBottom w:val="0"/>
      <w:divBdr>
        <w:top w:val="none" w:sz="0" w:space="0" w:color="auto"/>
        <w:left w:val="none" w:sz="0" w:space="0" w:color="auto"/>
        <w:bottom w:val="none" w:sz="0" w:space="0" w:color="auto"/>
        <w:right w:val="none" w:sz="0" w:space="0" w:color="auto"/>
      </w:divBdr>
    </w:div>
    <w:div w:id="142087804">
      <w:bodyDiv w:val="1"/>
      <w:marLeft w:val="0"/>
      <w:marRight w:val="0"/>
      <w:marTop w:val="0"/>
      <w:marBottom w:val="0"/>
      <w:divBdr>
        <w:top w:val="none" w:sz="0" w:space="0" w:color="auto"/>
        <w:left w:val="none" w:sz="0" w:space="0" w:color="auto"/>
        <w:bottom w:val="none" w:sz="0" w:space="0" w:color="auto"/>
        <w:right w:val="none" w:sz="0" w:space="0" w:color="auto"/>
      </w:divBdr>
    </w:div>
    <w:div w:id="142090351">
      <w:bodyDiv w:val="1"/>
      <w:marLeft w:val="0"/>
      <w:marRight w:val="0"/>
      <w:marTop w:val="0"/>
      <w:marBottom w:val="0"/>
      <w:divBdr>
        <w:top w:val="none" w:sz="0" w:space="0" w:color="auto"/>
        <w:left w:val="none" w:sz="0" w:space="0" w:color="auto"/>
        <w:bottom w:val="none" w:sz="0" w:space="0" w:color="auto"/>
        <w:right w:val="none" w:sz="0" w:space="0" w:color="auto"/>
      </w:divBdr>
    </w:div>
    <w:div w:id="142158165">
      <w:bodyDiv w:val="1"/>
      <w:marLeft w:val="0"/>
      <w:marRight w:val="0"/>
      <w:marTop w:val="0"/>
      <w:marBottom w:val="0"/>
      <w:divBdr>
        <w:top w:val="none" w:sz="0" w:space="0" w:color="auto"/>
        <w:left w:val="none" w:sz="0" w:space="0" w:color="auto"/>
        <w:bottom w:val="none" w:sz="0" w:space="0" w:color="auto"/>
        <w:right w:val="none" w:sz="0" w:space="0" w:color="auto"/>
      </w:divBdr>
    </w:div>
    <w:div w:id="142163450">
      <w:bodyDiv w:val="1"/>
      <w:marLeft w:val="0"/>
      <w:marRight w:val="0"/>
      <w:marTop w:val="0"/>
      <w:marBottom w:val="0"/>
      <w:divBdr>
        <w:top w:val="none" w:sz="0" w:space="0" w:color="auto"/>
        <w:left w:val="none" w:sz="0" w:space="0" w:color="auto"/>
        <w:bottom w:val="none" w:sz="0" w:space="0" w:color="auto"/>
        <w:right w:val="none" w:sz="0" w:space="0" w:color="auto"/>
      </w:divBdr>
    </w:div>
    <w:div w:id="142239717">
      <w:bodyDiv w:val="1"/>
      <w:marLeft w:val="0"/>
      <w:marRight w:val="0"/>
      <w:marTop w:val="0"/>
      <w:marBottom w:val="0"/>
      <w:divBdr>
        <w:top w:val="none" w:sz="0" w:space="0" w:color="auto"/>
        <w:left w:val="none" w:sz="0" w:space="0" w:color="auto"/>
        <w:bottom w:val="none" w:sz="0" w:space="0" w:color="auto"/>
        <w:right w:val="none" w:sz="0" w:space="0" w:color="auto"/>
      </w:divBdr>
    </w:div>
    <w:div w:id="142242014">
      <w:bodyDiv w:val="1"/>
      <w:marLeft w:val="0"/>
      <w:marRight w:val="0"/>
      <w:marTop w:val="0"/>
      <w:marBottom w:val="0"/>
      <w:divBdr>
        <w:top w:val="none" w:sz="0" w:space="0" w:color="auto"/>
        <w:left w:val="none" w:sz="0" w:space="0" w:color="auto"/>
        <w:bottom w:val="none" w:sz="0" w:space="0" w:color="auto"/>
        <w:right w:val="none" w:sz="0" w:space="0" w:color="auto"/>
      </w:divBdr>
    </w:div>
    <w:div w:id="142429785">
      <w:bodyDiv w:val="1"/>
      <w:marLeft w:val="0"/>
      <w:marRight w:val="0"/>
      <w:marTop w:val="0"/>
      <w:marBottom w:val="0"/>
      <w:divBdr>
        <w:top w:val="none" w:sz="0" w:space="0" w:color="auto"/>
        <w:left w:val="none" w:sz="0" w:space="0" w:color="auto"/>
        <w:bottom w:val="none" w:sz="0" w:space="0" w:color="auto"/>
        <w:right w:val="none" w:sz="0" w:space="0" w:color="auto"/>
      </w:divBdr>
    </w:div>
    <w:div w:id="142506178">
      <w:bodyDiv w:val="1"/>
      <w:marLeft w:val="0"/>
      <w:marRight w:val="0"/>
      <w:marTop w:val="0"/>
      <w:marBottom w:val="0"/>
      <w:divBdr>
        <w:top w:val="none" w:sz="0" w:space="0" w:color="auto"/>
        <w:left w:val="none" w:sz="0" w:space="0" w:color="auto"/>
        <w:bottom w:val="none" w:sz="0" w:space="0" w:color="auto"/>
        <w:right w:val="none" w:sz="0" w:space="0" w:color="auto"/>
      </w:divBdr>
    </w:div>
    <w:div w:id="142506300">
      <w:bodyDiv w:val="1"/>
      <w:marLeft w:val="0"/>
      <w:marRight w:val="0"/>
      <w:marTop w:val="0"/>
      <w:marBottom w:val="0"/>
      <w:divBdr>
        <w:top w:val="none" w:sz="0" w:space="0" w:color="auto"/>
        <w:left w:val="none" w:sz="0" w:space="0" w:color="auto"/>
        <w:bottom w:val="none" w:sz="0" w:space="0" w:color="auto"/>
        <w:right w:val="none" w:sz="0" w:space="0" w:color="auto"/>
      </w:divBdr>
    </w:div>
    <w:div w:id="142550526">
      <w:bodyDiv w:val="1"/>
      <w:marLeft w:val="0"/>
      <w:marRight w:val="0"/>
      <w:marTop w:val="0"/>
      <w:marBottom w:val="0"/>
      <w:divBdr>
        <w:top w:val="none" w:sz="0" w:space="0" w:color="auto"/>
        <w:left w:val="none" w:sz="0" w:space="0" w:color="auto"/>
        <w:bottom w:val="none" w:sz="0" w:space="0" w:color="auto"/>
        <w:right w:val="none" w:sz="0" w:space="0" w:color="auto"/>
      </w:divBdr>
    </w:div>
    <w:div w:id="142551646">
      <w:bodyDiv w:val="1"/>
      <w:marLeft w:val="0"/>
      <w:marRight w:val="0"/>
      <w:marTop w:val="0"/>
      <w:marBottom w:val="0"/>
      <w:divBdr>
        <w:top w:val="none" w:sz="0" w:space="0" w:color="auto"/>
        <w:left w:val="none" w:sz="0" w:space="0" w:color="auto"/>
        <w:bottom w:val="none" w:sz="0" w:space="0" w:color="auto"/>
        <w:right w:val="none" w:sz="0" w:space="0" w:color="auto"/>
      </w:divBdr>
    </w:div>
    <w:div w:id="142552502">
      <w:bodyDiv w:val="1"/>
      <w:marLeft w:val="0"/>
      <w:marRight w:val="0"/>
      <w:marTop w:val="0"/>
      <w:marBottom w:val="0"/>
      <w:divBdr>
        <w:top w:val="none" w:sz="0" w:space="0" w:color="auto"/>
        <w:left w:val="none" w:sz="0" w:space="0" w:color="auto"/>
        <w:bottom w:val="none" w:sz="0" w:space="0" w:color="auto"/>
        <w:right w:val="none" w:sz="0" w:space="0" w:color="auto"/>
      </w:divBdr>
    </w:div>
    <w:div w:id="142553658">
      <w:bodyDiv w:val="1"/>
      <w:marLeft w:val="0"/>
      <w:marRight w:val="0"/>
      <w:marTop w:val="0"/>
      <w:marBottom w:val="0"/>
      <w:divBdr>
        <w:top w:val="none" w:sz="0" w:space="0" w:color="auto"/>
        <w:left w:val="none" w:sz="0" w:space="0" w:color="auto"/>
        <w:bottom w:val="none" w:sz="0" w:space="0" w:color="auto"/>
        <w:right w:val="none" w:sz="0" w:space="0" w:color="auto"/>
      </w:divBdr>
    </w:div>
    <w:div w:id="142621742">
      <w:bodyDiv w:val="1"/>
      <w:marLeft w:val="0"/>
      <w:marRight w:val="0"/>
      <w:marTop w:val="0"/>
      <w:marBottom w:val="0"/>
      <w:divBdr>
        <w:top w:val="none" w:sz="0" w:space="0" w:color="auto"/>
        <w:left w:val="none" w:sz="0" w:space="0" w:color="auto"/>
        <w:bottom w:val="none" w:sz="0" w:space="0" w:color="auto"/>
        <w:right w:val="none" w:sz="0" w:space="0" w:color="auto"/>
      </w:divBdr>
    </w:div>
    <w:div w:id="142627762">
      <w:bodyDiv w:val="1"/>
      <w:marLeft w:val="0"/>
      <w:marRight w:val="0"/>
      <w:marTop w:val="0"/>
      <w:marBottom w:val="0"/>
      <w:divBdr>
        <w:top w:val="none" w:sz="0" w:space="0" w:color="auto"/>
        <w:left w:val="none" w:sz="0" w:space="0" w:color="auto"/>
        <w:bottom w:val="none" w:sz="0" w:space="0" w:color="auto"/>
        <w:right w:val="none" w:sz="0" w:space="0" w:color="auto"/>
      </w:divBdr>
    </w:div>
    <w:div w:id="142629328">
      <w:bodyDiv w:val="1"/>
      <w:marLeft w:val="0"/>
      <w:marRight w:val="0"/>
      <w:marTop w:val="0"/>
      <w:marBottom w:val="0"/>
      <w:divBdr>
        <w:top w:val="none" w:sz="0" w:space="0" w:color="auto"/>
        <w:left w:val="none" w:sz="0" w:space="0" w:color="auto"/>
        <w:bottom w:val="none" w:sz="0" w:space="0" w:color="auto"/>
        <w:right w:val="none" w:sz="0" w:space="0" w:color="auto"/>
      </w:divBdr>
    </w:div>
    <w:div w:id="142745832">
      <w:bodyDiv w:val="1"/>
      <w:marLeft w:val="0"/>
      <w:marRight w:val="0"/>
      <w:marTop w:val="0"/>
      <w:marBottom w:val="0"/>
      <w:divBdr>
        <w:top w:val="none" w:sz="0" w:space="0" w:color="auto"/>
        <w:left w:val="none" w:sz="0" w:space="0" w:color="auto"/>
        <w:bottom w:val="none" w:sz="0" w:space="0" w:color="auto"/>
        <w:right w:val="none" w:sz="0" w:space="0" w:color="auto"/>
      </w:divBdr>
    </w:div>
    <w:div w:id="142814096">
      <w:bodyDiv w:val="1"/>
      <w:marLeft w:val="0"/>
      <w:marRight w:val="0"/>
      <w:marTop w:val="0"/>
      <w:marBottom w:val="0"/>
      <w:divBdr>
        <w:top w:val="none" w:sz="0" w:space="0" w:color="auto"/>
        <w:left w:val="none" w:sz="0" w:space="0" w:color="auto"/>
        <w:bottom w:val="none" w:sz="0" w:space="0" w:color="auto"/>
        <w:right w:val="none" w:sz="0" w:space="0" w:color="auto"/>
      </w:divBdr>
    </w:div>
    <w:div w:id="142891387">
      <w:bodyDiv w:val="1"/>
      <w:marLeft w:val="0"/>
      <w:marRight w:val="0"/>
      <w:marTop w:val="0"/>
      <w:marBottom w:val="0"/>
      <w:divBdr>
        <w:top w:val="none" w:sz="0" w:space="0" w:color="auto"/>
        <w:left w:val="none" w:sz="0" w:space="0" w:color="auto"/>
        <w:bottom w:val="none" w:sz="0" w:space="0" w:color="auto"/>
        <w:right w:val="none" w:sz="0" w:space="0" w:color="auto"/>
      </w:divBdr>
    </w:div>
    <w:div w:id="142938833">
      <w:bodyDiv w:val="1"/>
      <w:marLeft w:val="0"/>
      <w:marRight w:val="0"/>
      <w:marTop w:val="0"/>
      <w:marBottom w:val="0"/>
      <w:divBdr>
        <w:top w:val="none" w:sz="0" w:space="0" w:color="auto"/>
        <w:left w:val="none" w:sz="0" w:space="0" w:color="auto"/>
        <w:bottom w:val="none" w:sz="0" w:space="0" w:color="auto"/>
        <w:right w:val="none" w:sz="0" w:space="0" w:color="auto"/>
      </w:divBdr>
    </w:div>
    <w:div w:id="142940660">
      <w:bodyDiv w:val="1"/>
      <w:marLeft w:val="0"/>
      <w:marRight w:val="0"/>
      <w:marTop w:val="0"/>
      <w:marBottom w:val="0"/>
      <w:divBdr>
        <w:top w:val="none" w:sz="0" w:space="0" w:color="auto"/>
        <w:left w:val="none" w:sz="0" w:space="0" w:color="auto"/>
        <w:bottom w:val="none" w:sz="0" w:space="0" w:color="auto"/>
        <w:right w:val="none" w:sz="0" w:space="0" w:color="auto"/>
      </w:divBdr>
    </w:div>
    <w:div w:id="143008688">
      <w:bodyDiv w:val="1"/>
      <w:marLeft w:val="0"/>
      <w:marRight w:val="0"/>
      <w:marTop w:val="0"/>
      <w:marBottom w:val="0"/>
      <w:divBdr>
        <w:top w:val="none" w:sz="0" w:space="0" w:color="auto"/>
        <w:left w:val="none" w:sz="0" w:space="0" w:color="auto"/>
        <w:bottom w:val="none" w:sz="0" w:space="0" w:color="auto"/>
        <w:right w:val="none" w:sz="0" w:space="0" w:color="auto"/>
      </w:divBdr>
    </w:div>
    <w:div w:id="143083111">
      <w:bodyDiv w:val="1"/>
      <w:marLeft w:val="0"/>
      <w:marRight w:val="0"/>
      <w:marTop w:val="0"/>
      <w:marBottom w:val="0"/>
      <w:divBdr>
        <w:top w:val="none" w:sz="0" w:space="0" w:color="auto"/>
        <w:left w:val="none" w:sz="0" w:space="0" w:color="auto"/>
        <w:bottom w:val="none" w:sz="0" w:space="0" w:color="auto"/>
        <w:right w:val="none" w:sz="0" w:space="0" w:color="auto"/>
      </w:divBdr>
    </w:div>
    <w:div w:id="143085194">
      <w:bodyDiv w:val="1"/>
      <w:marLeft w:val="0"/>
      <w:marRight w:val="0"/>
      <w:marTop w:val="0"/>
      <w:marBottom w:val="0"/>
      <w:divBdr>
        <w:top w:val="none" w:sz="0" w:space="0" w:color="auto"/>
        <w:left w:val="none" w:sz="0" w:space="0" w:color="auto"/>
        <w:bottom w:val="none" w:sz="0" w:space="0" w:color="auto"/>
        <w:right w:val="none" w:sz="0" w:space="0" w:color="auto"/>
      </w:divBdr>
    </w:div>
    <w:div w:id="143085687">
      <w:bodyDiv w:val="1"/>
      <w:marLeft w:val="0"/>
      <w:marRight w:val="0"/>
      <w:marTop w:val="0"/>
      <w:marBottom w:val="0"/>
      <w:divBdr>
        <w:top w:val="none" w:sz="0" w:space="0" w:color="auto"/>
        <w:left w:val="none" w:sz="0" w:space="0" w:color="auto"/>
        <w:bottom w:val="none" w:sz="0" w:space="0" w:color="auto"/>
        <w:right w:val="none" w:sz="0" w:space="0" w:color="auto"/>
      </w:divBdr>
    </w:div>
    <w:div w:id="143203137">
      <w:bodyDiv w:val="1"/>
      <w:marLeft w:val="0"/>
      <w:marRight w:val="0"/>
      <w:marTop w:val="0"/>
      <w:marBottom w:val="0"/>
      <w:divBdr>
        <w:top w:val="none" w:sz="0" w:space="0" w:color="auto"/>
        <w:left w:val="none" w:sz="0" w:space="0" w:color="auto"/>
        <w:bottom w:val="none" w:sz="0" w:space="0" w:color="auto"/>
        <w:right w:val="none" w:sz="0" w:space="0" w:color="auto"/>
      </w:divBdr>
    </w:div>
    <w:div w:id="143206505">
      <w:bodyDiv w:val="1"/>
      <w:marLeft w:val="0"/>
      <w:marRight w:val="0"/>
      <w:marTop w:val="0"/>
      <w:marBottom w:val="0"/>
      <w:divBdr>
        <w:top w:val="none" w:sz="0" w:space="0" w:color="auto"/>
        <w:left w:val="none" w:sz="0" w:space="0" w:color="auto"/>
        <w:bottom w:val="none" w:sz="0" w:space="0" w:color="auto"/>
        <w:right w:val="none" w:sz="0" w:space="0" w:color="auto"/>
      </w:divBdr>
    </w:div>
    <w:div w:id="143351783">
      <w:bodyDiv w:val="1"/>
      <w:marLeft w:val="0"/>
      <w:marRight w:val="0"/>
      <w:marTop w:val="0"/>
      <w:marBottom w:val="0"/>
      <w:divBdr>
        <w:top w:val="none" w:sz="0" w:space="0" w:color="auto"/>
        <w:left w:val="none" w:sz="0" w:space="0" w:color="auto"/>
        <w:bottom w:val="none" w:sz="0" w:space="0" w:color="auto"/>
        <w:right w:val="none" w:sz="0" w:space="0" w:color="auto"/>
      </w:divBdr>
    </w:div>
    <w:div w:id="143352738">
      <w:bodyDiv w:val="1"/>
      <w:marLeft w:val="0"/>
      <w:marRight w:val="0"/>
      <w:marTop w:val="0"/>
      <w:marBottom w:val="0"/>
      <w:divBdr>
        <w:top w:val="none" w:sz="0" w:space="0" w:color="auto"/>
        <w:left w:val="none" w:sz="0" w:space="0" w:color="auto"/>
        <w:bottom w:val="none" w:sz="0" w:space="0" w:color="auto"/>
        <w:right w:val="none" w:sz="0" w:space="0" w:color="auto"/>
      </w:divBdr>
    </w:div>
    <w:div w:id="143395889">
      <w:bodyDiv w:val="1"/>
      <w:marLeft w:val="0"/>
      <w:marRight w:val="0"/>
      <w:marTop w:val="0"/>
      <w:marBottom w:val="0"/>
      <w:divBdr>
        <w:top w:val="none" w:sz="0" w:space="0" w:color="auto"/>
        <w:left w:val="none" w:sz="0" w:space="0" w:color="auto"/>
        <w:bottom w:val="none" w:sz="0" w:space="0" w:color="auto"/>
        <w:right w:val="none" w:sz="0" w:space="0" w:color="auto"/>
      </w:divBdr>
    </w:div>
    <w:div w:id="143398371">
      <w:bodyDiv w:val="1"/>
      <w:marLeft w:val="0"/>
      <w:marRight w:val="0"/>
      <w:marTop w:val="0"/>
      <w:marBottom w:val="0"/>
      <w:divBdr>
        <w:top w:val="none" w:sz="0" w:space="0" w:color="auto"/>
        <w:left w:val="none" w:sz="0" w:space="0" w:color="auto"/>
        <w:bottom w:val="none" w:sz="0" w:space="0" w:color="auto"/>
        <w:right w:val="none" w:sz="0" w:space="0" w:color="auto"/>
      </w:divBdr>
    </w:div>
    <w:div w:id="143402677">
      <w:bodyDiv w:val="1"/>
      <w:marLeft w:val="0"/>
      <w:marRight w:val="0"/>
      <w:marTop w:val="0"/>
      <w:marBottom w:val="0"/>
      <w:divBdr>
        <w:top w:val="none" w:sz="0" w:space="0" w:color="auto"/>
        <w:left w:val="none" w:sz="0" w:space="0" w:color="auto"/>
        <w:bottom w:val="none" w:sz="0" w:space="0" w:color="auto"/>
        <w:right w:val="none" w:sz="0" w:space="0" w:color="auto"/>
      </w:divBdr>
    </w:div>
    <w:div w:id="143470859">
      <w:bodyDiv w:val="1"/>
      <w:marLeft w:val="0"/>
      <w:marRight w:val="0"/>
      <w:marTop w:val="0"/>
      <w:marBottom w:val="0"/>
      <w:divBdr>
        <w:top w:val="none" w:sz="0" w:space="0" w:color="auto"/>
        <w:left w:val="none" w:sz="0" w:space="0" w:color="auto"/>
        <w:bottom w:val="none" w:sz="0" w:space="0" w:color="auto"/>
        <w:right w:val="none" w:sz="0" w:space="0" w:color="auto"/>
      </w:divBdr>
    </w:div>
    <w:div w:id="143474419">
      <w:bodyDiv w:val="1"/>
      <w:marLeft w:val="0"/>
      <w:marRight w:val="0"/>
      <w:marTop w:val="0"/>
      <w:marBottom w:val="0"/>
      <w:divBdr>
        <w:top w:val="none" w:sz="0" w:space="0" w:color="auto"/>
        <w:left w:val="none" w:sz="0" w:space="0" w:color="auto"/>
        <w:bottom w:val="none" w:sz="0" w:space="0" w:color="auto"/>
        <w:right w:val="none" w:sz="0" w:space="0" w:color="auto"/>
      </w:divBdr>
    </w:div>
    <w:div w:id="143551918">
      <w:bodyDiv w:val="1"/>
      <w:marLeft w:val="0"/>
      <w:marRight w:val="0"/>
      <w:marTop w:val="0"/>
      <w:marBottom w:val="0"/>
      <w:divBdr>
        <w:top w:val="none" w:sz="0" w:space="0" w:color="auto"/>
        <w:left w:val="none" w:sz="0" w:space="0" w:color="auto"/>
        <w:bottom w:val="none" w:sz="0" w:space="0" w:color="auto"/>
        <w:right w:val="none" w:sz="0" w:space="0" w:color="auto"/>
      </w:divBdr>
    </w:div>
    <w:div w:id="143621409">
      <w:bodyDiv w:val="1"/>
      <w:marLeft w:val="0"/>
      <w:marRight w:val="0"/>
      <w:marTop w:val="0"/>
      <w:marBottom w:val="0"/>
      <w:divBdr>
        <w:top w:val="none" w:sz="0" w:space="0" w:color="auto"/>
        <w:left w:val="none" w:sz="0" w:space="0" w:color="auto"/>
        <w:bottom w:val="none" w:sz="0" w:space="0" w:color="auto"/>
        <w:right w:val="none" w:sz="0" w:space="0" w:color="auto"/>
      </w:divBdr>
    </w:div>
    <w:div w:id="143663594">
      <w:bodyDiv w:val="1"/>
      <w:marLeft w:val="0"/>
      <w:marRight w:val="0"/>
      <w:marTop w:val="0"/>
      <w:marBottom w:val="0"/>
      <w:divBdr>
        <w:top w:val="none" w:sz="0" w:space="0" w:color="auto"/>
        <w:left w:val="none" w:sz="0" w:space="0" w:color="auto"/>
        <w:bottom w:val="none" w:sz="0" w:space="0" w:color="auto"/>
        <w:right w:val="none" w:sz="0" w:space="0" w:color="auto"/>
      </w:divBdr>
    </w:div>
    <w:div w:id="143669318">
      <w:bodyDiv w:val="1"/>
      <w:marLeft w:val="0"/>
      <w:marRight w:val="0"/>
      <w:marTop w:val="0"/>
      <w:marBottom w:val="0"/>
      <w:divBdr>
        <w:top w:val="none" w:sz="0" w:space="0" w:color="auto"/>
        <w:left w:val="none" w:sz="0" w:space="0" w:color="auto"/>
        <w:bottom w:val="none" w:sz="0" w:space="0" w:color="auto"/>
        <w:right w:val="none" w:sz="0" w:space="0" w:color="auto"/>
      </w:divBdr>
    </w:div>
    <w:div w:id="143936647">
      <w:bodyDiv w:val="1"/>
      <w:marLeft w:val="0"/>
      <w:marRight w:val="0"/>
      <w:marTop w:val="0"/>
      <w:marBottom w:val="0"/>
      <w:divBdr>
        <w:top w:val="none" w:sz="0" w:space="0" w:color="auto"/>
        <w:left w:val="none" w:sz="0" w:space="0" w:color="auto"/>
        <w:bottom w:val="none" w:sz="0" w:space="0" w:color="auto"/>
        <w:right w:val="none" w:sz="0" w:space="0" w:color="auto"/>
      </w:divBdr>
    </w:div>
    <w:div w:id="144008988">
      <w:bodyDiv w:val="1"/>
      <w:marLeft w:val="0"/>
      <w:marRight w:val="0"/>
      <w:marTop w:val="0"/>
      <w:marBottom w:val="0"/>
      <w:divBdr>
        <w:top w:val="none" w:sz="0" w:space="0" w:color="auto"/>
        <w:left w:val="none" w:sz="0" w:space="0" w:color="auto"/>
        <w:bottom w:val="none" w:sz="0" w:space="0" w:color="auto"/>
        <w:right w:val="none" w:sz="0" w:space="0" w:color="auto"/>
      </w:divBdr>
    </w:div>
    <w:div w:id="144049592">
      <w:bodyDiv w:val="1"/>
      <w:marLeft w:val="0"/>
      <w:marRight w:val="0"/>
      <w:marTop w:val="0"/>
      <w:marBottom w:val="0"/>
      <w:divBdr>
        <w:top w:val="none" w:sz="0" w:space="0" w:color="auto"/>
        <w:left w:val="none" w:sz="0" w:space="0" w:color="auto"/>
        <w:bottom w:val="none" w:sz="0" w:space="0" w:color="auto"/>
        <w:right w:val="none" w:sz="0" w:space="0" w:color="auto"/>
      </w:divBdr>
    </w:div>
    <w:div w:id="144124389">
      <w:bodyDiv w:val="1"/>
      <w:marLeft w:val="0"/>
      <w:marRight w:val="0"/>
      <w:marTop w:val="0"/>
      <w:marBottom w:val="0"/>
      <w:divBdr>
        <w:top w:val="none" w:sz="0" w:space="0" w:color="auto"/>
        <w:left w:val="none" w:sz="0" w:space="0" w:color="auto"/>
        <w:bottom w:val="none" w:sz="0" w:space="0" w:color="auto"/>
        <w:right w:val="none" w:sz="0" w:space="0" w:color="auto"/>
      </w:divBdr>
    </w:div>
    <w:div w:id="144202596">
      <w:bodyDiv w:val="1"/>
      <w:marLeft w:val="0"/>
      <w:marRight w:val="0"/>
      <w:marTop w:val="0"/>
      <w:marBottom w:val="0"/>
      <w:divBdr>
        <w:top w:val="none" w:sz="0" w:space="0" w:color="auto"/>
        <w:left w:val="none" w:sz="0" w:space="0" w:color="auto"/>
        <w:bottom w:val="none" w:sz="0" w:space="0" w:color="auto"/>
        <w:right w:val="none" w:sz="0" w:space="0" w:color="auto"/>
      </w:divBdr>
    </w:div>
    <w:div w:id="144247072">
      <w:bodyDiv w:val="1"/>
      <w:marLeft w:val="0"/>
      <w:marRight w:val="0"/>
      <w:marTop w:val="0"/>
      <w:marBottom w:val="0"/>
      <w:divBdr>
        <w:top w:val="none" w:sz="0" w:space="0" w:color="auto"/>
        <w:left w:val="none" w:sz="0" w:space="0" w:color="auto"/>
        <w:bottom w:val="none" w:sz="0" w:space="0" w:color="auto"/>
        <w:right w:val="none" w:sz="0" w:space="0" w:color="auto"/>
      </w:divBdr>
    </w:div>
    <w:div w:id="144276619">
      <w:bodyDiv w:val="1"/>
      <w:marLeft w:val="0"/>
      <w:marRight w:val="0"/>
      <w:marTop w:val="0"/>
      <w:marBottom w:val="0"/>
      <w:divBdr>
        <w:top w:val="none" w:sz="0" w:space="0" w:color="auto"/>
        <w:left w:val="none" w:sz="0" w:space="0" w:color="auto"/>
        <w:bottom w:val="none" w:sz="0" w:space="0" w:color="auto"/>
        <w:right w:val="none" w:sz="0" w:space="0" w:color="auto"/>
      </w:divBdr>
    </w:div>
    <w:div w:id="144323592">
      <w:bodyDiv w:val="1"/>
      <w:marLeft w:val="0"/>
      <w:marRight w:val="0"/>
      <w:marTop w:val="0"/>
      <w:marBottom w:val="0"/>
      <w:divBdr>
        <w:top w:val="none" w:sz="0" w:space="0" w:color="auto"/>
        <w:left w:val="none" w:sz="0" w:space="0" w:color="auto"/>
        <w:bottom w:val="none" w:sz="0" w:space="0" w:color="auto"/>
        <w:right w:val="none" w:sz="0" w:space="0" w:color="auto"/>
      </w:divBdr>
    </w:div>
    <w:div w:id="144587757">
      <w:bodyDiv w:val="1"/>
      <w:marLeft w:val="0"/>
      <w:marRight w:val="0"/>
      <w:marTop w:val="0"/>
      <w:marBottom w:val="0"/>
      <w:divBdr>
        <w:top w:val="none" w:sz="0" w:space="0" w:color="auto"/>
        <w:left w:val="none" w:sz="0" w:space="0" w:color="auto"/>
        <w:bottom w:val="none" w:sz="0" w:space="0" w:color="auto"/>
        <w:right w:val="none" w:sz="0" w:space="0" w:color="auto"/>
      </w:divBdr>
    </w:div>
    <w:div w:id="144705533">
      <w:bodyDiv w:val="1"/>
      <w:marLeft w:val="0"/>
      <w:marRight w:val="0"/>
      <w:marTop w:val="0"/>
      <w:marBottom w:val="0"/>
      <w:divBdr>
        <w:top w:val="none" w:sz="0" w:space="0" w:color="auto"/>
        <w:left w:val="none" w:sz="0" w:space="0" w:color="auto"/>
        <w:bottom w:val="none" w:sz="0" w:space="0" w:color="auto"/>
        <w:right w:val="none" w:sz="0" w:space="0" w:color="auto"/>
      </w:divBdr>
    </w:div>
    <w:div w:id="144782237">
      <w:bodyDiv w:val="1"/>
      <w:marLeft w:val="0"/>
      <w:marRight w:val="0"/>
      <w:marTop w:val="0"/>
      <w:marBottom w:val="0"/>
      <w:divBdr>
        <w:top w:val="none" w:sz="0" w:space="0" w:color="auto"/>
        <w:left w:val="none" w:sz="0" w:space="0" w:color="auto"/>
        <w:bottom w:val="none" w:sz="0" w:space="0" w:color="auto"/>
        <w:right w:val="none" w:sz="0" w:space="0" w:color="auto"/>
      </w:divBdr>
    </w:div>
    <w:div w:id="144859123">
      <w:bodyDiv w:val="1"/>
      <w:marLeft w:val="0"/>
      <w:marRight w:val="0"/>
      <w:marTop w:val="0"/>
      <w:marBottom w:val="0"/>
      <w:divBdr>
        <w:top w:val="none" w:sz="0" w:space="0" w:color="auto"/>
        <w:left w:val="none" w:sz="0" w:space="0" w:color="auto"/>
        <w:bottom w:val="none" w:sz="0" w:space="0" w:color="auto"/>
        <w:right w:val="none" w:sz="0" w:space="0" w:color="auto"/>
      </w:divBdr>
    </w:div>
    <w:div w:id="144904565">
      <w:bodyDiv w:val="1"/>
      <w:marLeft w:val="0"/>
      <w:marRight w:val="0"/>
      <w:marTop w:val="0"/>
      <w:marBottom w:val="0"/>
      <w:divBdr>
        <w:top w:val="none" w:sz="0" w:space="0" w:color="auto"/>
        <w:left w:val="none" w:sz="0" w:space="0" w:color="auto"/>
        <w:bottom w:val="none" w:sz="0" w:space="0" w:color="auto"/>
        <w:right w:val="none" w:sz="0" w:space="0" w:color="auto"/>
      </w:divBdr>
    </w:div>
    <w:div w:id="145050502">
      <w:bodyDiv w:val="1"/>
      <w:marLeft w:val="0"/>
      <w:marRight w:val="0"/>
      <w:marTop w:val="0"/>
      <w:marBottom w:val="0"/>
      <w:divBdr>
        <w:top w:val="none" w:sz="0" w:space="0" w:color="auto"/>
        <w:left w:val="none" w:sz="0" w:space="0" w:color="auto"/>
        <w:bottom w:val="none" w:sz="0" w:space="0" w:color="auto"/>
        <w:right w:val="none" w:sz="0" w:space="0" w:color="auto"/>
      </w:divBdr>
    </w:div>
    <w:div w:id="145099739">
      <w:bodyDiv w:val="1"/>
      <w:marLeft w:val="0"/>
      <w:marRight w:val="0"/>
      <w:marTop w:val="0"/>
      <w:marBottom w:val="0"/>
      <w:divBdr>
        <w:top w:val="none" w:sz="0" w:space="0" w:color="auto"/>
        <w:left w:val="none" w:sz="0" w:space="0" w:color="auto"/>
        <w:bottom w:val="none" w:sz="0" w:space="0" w:color="auto"/>
        <w:right w:val="none" w:sz="0" w:space="0" w:color="auto"/>
      </w:divBdr>
    </w:div>
    <w:div w:id="145123933">
      <w:bodyDiv w:val="1"/>
      <w:marLeft w:val="0"/>
      <w:marRight w:val="0"/>
      <w:marTop w:val="0"/>
      <w:marBottom w:val="0"/>
      <w:divBdr>
        <w:top w:val="none" w:sz="0" w:space="0" w:color="auto"/>
        <w:left w:val="none" w:sz="0" w:space="0" w:color="auto"/>
        <w:bottom w:val="none" w:sz="0" w:space="0" w:color="auto"/>
        <w:right w:val="none" w:sz="0" w:space="0" w:color="auto"/>
      </w:divBdr>
    </w:div>
    <w:div w:id="145124179">
      <w:bodyDiv w:val="1"/>
      <w:marLeft w:val="0"/>
      <w:marRight w:val="0"/>
      <w:marTop w:val="0"/>
      <w:marBottom w:val="0"/>
      <w:divBdr>
        <w:top w:val="none" w:sz="0" w:space="0" w:color="auto"/>
        <w:left w:val="none" w:sz="0" w:space="0" w:color="auto"/>
        <w:bottom w:val="none" w:sz="0" w:space="0" w:color="auto"/>
        <w:right w:val="none" w:sz="0" w:space="0" w:color="auto"/>
      </w:divBdr>
    </w:div>
    <w:div w:id="145316813">
      <w:bodyDiv w:val="1"/>
      <w:marLeft w:val="0"/>
      <w:marRight w:val="0"/>
      <w:marTop w:val="0"/>
      <w:marBottom w:val="0"/>
      <w:divBdr>
        <w:top w:val="none" w:sz="0" w:space="0" w:color="auto"/>
        <w:left w:val="none" w:sz="0" w:space="0" w:color="auto"/>
        <w:bottom w:val="none" w:sz="0" w:space="0" w:color="auto"/>
        <w:right w:val="none" w:sz="0" w:space="0" w:color="auto"/>
      </w:divBdr>
    </w:div>
    <w:div w:id="145323007">
      <w:bodyDiv w:val="1"/>
      <w:marLeft w:val="0"/>
      <w:marRight w:val="0"/>
      <w:marTop w:val="0"/>
      <w:marBottom w:val="0"/>
      <w:divBdr>
        <w:top w:val="none" w:sz="0" w:space="0" w:color="auto"/>
        <w:left w:val="none" w:sz="0" w:space="0" w:color="auto"/>
        <w:bottom w:val="none" w:sz="0" w:space="0" w:color="auto"/>
        <w:right w:val="none" w:sz="0" w:space="0" w:color="auto"/>
      </w:divBdr>
    </w:div>
    <w:div w:id="145367872">
      <w:bodyDiv w:val="1"/>
      <w:marLeft w:val="0"/>
      <w:marRight w:val="0"/>
      <w:marTop w:val="0"/>
      <w:marBottom w:val="0"/>
      <w:divBdr>
        <w:top w:val="none" w:sz="0" w:space="0" w:color="auto"/>
        <w:left w:val="none" w:sz="0" w:space="0" w:color="auto"/>
        <w:bottom w:val="none" w:sz="0" w:space="0" w:color="auto"/>
        <w:right w:val="none" w:sz="0" w:space="0" w:color="auto"/>
      </w:divBdr>
    </w:div>
    <w:div w:id="145435586">
      <w:bodyDiv w:val="1"/>
      <w:marLeft w:val="0"/>
      <w:marRight w:val="0"/>
      <w:marTop w:val="0"/>
      <w:marBottom w:val="0"/>
      <w:divBdr>
        <w:top w:val="none" w:sz="0" w:space="0" w:color="auto"/>
        <w:left w:val="none" w:sz="0" w:space="0" w:color="auto"/>
        <w:bottom w:val="none" w:sz="0" w:space="0" w:color="auto"/>
        <w:right w:val="none" w:sz="0" w:space="0" w:color="auto"/>
      </w:divBdr>
    </w:div>
    <w:div w:id="145586360">
      <w:bodyDiv w:val="1"/>
      <w:marLeft w:val="0"/>
      <w:marRight w:val="0"/>
      <w:marTop w:val="0"/>
      <w:marBottom w:val="0"/>
      <w:divBdr>
        <w:top w:val="none" w:sz="0" w:space="0" w:color="auto"/>
        <w:left w:val="none" w:sz="0" w:space="0" w:color="auto"/>
        <w:bottom w:val="none" w:sz="0" w:space="0" w:color="auto"/>
        <w:right w:val="none" w:sz="0" w:space="0" w:color="auto"/>
      </w:divBdr>
    </w:div>
    <w:div w:id="145707090">
      <w:bodyDiv w:val="1"/>
      <w:marLeft w:val="0"/>
      <w:marRight w:val="0"/>
      <w:marTop w:val="0"/>
      <w:marBottom w:val="0"/>
      <w:divBdr>
        <w:top w:val="none" w:sz="0" w:space="0" w:color="auto"/>
        <w:left w:val="none" w:sz="0" w:space="0" w:color="auto"/>
        <w:bottom w:val="none" w:sz="0" w:space="0" w:color="auto"/>
        <w:right w:val="none" w:sz="0" w:space="0" w:color="auto"/>
      </w:divBdr>
    </w:div>
    <w:div w:id="145753264">
      <w:bodyDiv w:val="1"/>
      <w:marLeft w:val="0"/>
      <w:marRight w:val="0"/>
      <w:marTop w:val="0"/>
      <w:marBottom w:val="0"/>
      <w:divBdr>
        <w:top w:val="none" w:sz="0" w:space="0" w:color="auto"/>
        <w:left w:val="none" w:sz="0" w:space="0" w:color="auto"/>
        <w:bottom w:val="none" w:sz="0" w:space="0" w:color="auto"/>
        <w:right w:val="none" w:sz="0" w:space="0" w:color="auto"/>
      </w:divBdr>
    </w:div>
    <w:div w:id="145826625">
      <w:bodyDiv w:val="1"/>
      <w:marLeft w:val="0"/>
      <w:marRight w:val="0"/>
      <w:marTop w:val="0"/>
      <w:marBottom w:val="0"/>
      <w:divBdr>
        <w:top w:val="none" w:sz="0" w:space="0" w:color="auto"/>
        <w:left w:val="none" w:sz="0" w:space="0" w:color="auto"/>
        <w:bottom w:val="none" w:sz="0" w:space="0" w:color="auto"/>
        <w:right w:val="none" w:sz="0" w:space="0" w:color="auto"/>
      </w:divBdr>
    </w:div>
    <w:div w:id="146091870">
      <w:bodyDiv w:val="1"/>
      <w:marLeft w:val="0"/>
      <w:marRight w:val="0"/>
      <w:marTop w:val="0"/>
      <w:marBottom w:val="0"/>
      <w:divBdr>
        <w:top w:val="none" w:sz="0" w:space="0" w:color="auto"/>
        <w:left w:val="none" w:sz="0" w:space="0" w:color="auto"/>
        <w:bottom w:val="none" w:sz="0" w:space="0" w:color="auto"/>
        <w:right w:val="none" w:sz="0" w:space="0" w:color="auto"/>
      </w:divBdr>
    </w:div>
    <w:div w:id="146214477">
      <w:bodyDiv w:val="1"/>
      <w:marLeft w:val="0"/>
      <w:marRight w:val="0"/>
      <w:marTop w:val="0"/>
      <w:marBottom w:val="0"/>
      <w:divBdr>
        <w:top w:val="none" w:sz="0" w:space="0" w:color="auto"/>
        <w:left w:val="none" w:sz="0" w:space="0" w:color="auto"/>
        <w:bottom w:val="none" w:sz="0" w:space="0" w:color="auto"/>
        <w:right w:val="none" w:sz="0" w:space="0" w:color="auto"/>
      </w:divBdr>
    </w:div>
    <w:div w:id="146242148">
      <w:bodyDiv w:val="1"/>
      <w:marLeft w:val="0"/>
      <w:marRight w:val="0"/>
      <w:marTop w:val="0"/>
      <w:marBottom w:val="0"/>
      <w:divBdr>
        <w:top w:val="none" w:sz="0" w:space="0" w:color="auto"/>
        <w:left w:val="none" w:sz="0" w:space="0" w:color="auto"/>
        <w:bottom w:val="none" w:sz="0" w:space="0" w:color="auto"/>
        <w:right w:val="none" w:sz="0" w:space="0" w:color="auto"/>
      </w:divBdr>
    </w:div>
    <w:div w:id="146243102">
      <w:bodyDiv w:val="1"/>
      <w:marLeft w:val="0"/>
      <w:marRight w:val="0"/>
      <w:marTop w:val="0"/>
      <w:marBottom w:val="0"/>
      <w:divBdr>
        <w:top w:val="none" w:sz="0" w:space="0" w:color="auto"/>
        <w:left w:val="none" w:sz="0" w:space="0" w:color="auto"/>
        <w:bottom w:val="none" w:sz="0" w:space="0" w:color="auto"/>
        <w:right w:val="none" w:sz="0" w:space="0" w:color="auto"/>
      </w:divBdr>
    </w:div>
    <w:div w:id="146286174">
      <w:bodyDiv w:val="1"/>
      <w:marLeft w:val="0"/>
      <w:marRight w:val="0"/>
      <w:marTop w:val="0"/>
      <w:marBottom w:val="0"/>
      <w:divBdr>
        <w:top w:val="none" w:sz="0" w:space="0" w:color="auto"/>
        <w:left w:val="none" w:sz="0" w:space="0" w:color="auto"/>
        <w:bottom w:val="none" w:sz="0" w:space="0" w:color="auto"/>
        <w:right w:val="none" w:sz="0" w:space="0" w:color="auto"/>
      </w:divBdr>
    </w:div>
    <w:div w:id="146362657">
      <w:bodyDiv w:val="1"/>
      <w:marLeft w:val="0"/>
      <w:marRight w:val="0"/>
      <w:marTop w:val="0"/>
      <w:marBottom w:val="0"/>
      <w:divBdr>
        <w:top w:val="none" w:sz="0" w:space="0" w:color="auto"/>
        <w:left w:val="none" w:sz="0" w:space="0" w:color="auto"/>
        <w:bottom w:val="none" w:sz="0" w:space="0" w:color="auto"/>
        <w:right w:val="none" w:sz="0" w:space="0" w:color="auto"/>
      </w:divBdr>
    </w:div>
    <w:div w:id="146408128">
      <w:bodyDiv w:val="1"/>
      <w:marLeft w:val="0"/>
      <w:marRight w:val="0"/>
      <w:marTop w:val="0"/>
      <w:marBottom w:val="0"/>
      <w:divBdr>
        <w:top w:val="none" w:sz="0" w:space="0" w:color="auto"/>
        <w:left w:val="none" w:sz="0" w:space="0" w:color="auto"/>
        <w:bottom w:val="none" w:sz="0" w:space="0" w:color="auto"/>
        <w:right w:val="none" w:sz="0" w:space="0" w:color="auto"/>
      </w:divBdr>
    </w:div>
    <w:div w:id="146478192">
      <w:bodyDiv w:val="1"/>
      <w:marLeft w:val="0"/>
      <w:marRight w:val="0"/>
      <w:marTop w:val="0"/>
      <w:marBottom w:val="0"/>
      <w:divBdr>
        <w:top w:val="none" w:sz="0" w:space="0" w:color="auto"/>
        <w:left w:val="none" w:sz="0" w:space="0" w:color="auto"/>
        <w:bottom w:val="none" w:sz="0" w:space="0" w:color="auto"/>
        <w:right w:val="none" w:sz="0" w:space="0" w:color="auto"/>
      </w:divBdr>
    </w:div>
    <w:div w:id="146484202">
      <w:bodyDiv w:val="1"/>
      <w:marLeft w:val="0"/>
      <w:marRight w:val="0"/>
      <w:marTop w:val="0"/>
      <w:marBottom w:val="0"/>
      <w:divBdr>
        <w:top w:val="none" w:sz="0" w:space="0" w:color="auto"/>
        <w:left w:val="none" w:sz="0" w:space="0" w:color="auto"/>
        <w:bottom w:val="none" w:sz="0" w:space="0" w:color="auto"/>
        <w:right w:val="none" w:sz="0" w:space="0" w:color="auto"/>
      </w:divBdr>
    </w:div>
    <w:div w:id="146552968">
      <w:bodyDiv w:val="1"/>
      <w:marLeft w:val="0"/>
      <w:marRight w:val="0"/>
      <w:marTop w:val="0"/>
      <w:marBottom w:val="0"/>
      <w:divBdr>
        <w:top w:val="none" w:sz="0" w:space="0" w:color="auto"/>
        <w:left w:val="none" w:sz="0" w:space="0" w:color="auto"/>
        <w:bottom w:val="none" w:sz="0" w:space="0" w:color="auto"/>
        <w:right w:val="none" w:sz="0" w:space="0" w:color="auto"/>
      </w:divBdr>
    </w:div>
    <w:div w:id="146751490">
      <w:bodyDiv w:val="1"/>
      <w:marLeft w:val="0"/>
      <w:marRight w:val="0"/>
      <w:marTop w:val="0"/>
      <w:marBottom w:val="0"/>
      <w:divBdr>
        <w:top w:val="none" w:sz="0" w:space="0" w:color="auto"/>
        <w:left w:val="none" w:sz="0" w:space="0" w:color="auto"/>
        <w:bottom w:val="none" w:sz="0" w:space="0" w:color="auto"/>
        <w:right w:val="none" w:sz="0" w:space="0" w:color="auto"/>
      </w:divBdr>
    </w:div>
    <w:div w:id="146870472">
      <w:bodyDiv w:val="1"/>
      <w:marLeft w:val="0"/>
      <w:marRight w:val="0"/>
      <w:marTop w:val="0"/>
      <w:marBottom w:val="0"/>
      <w:divBdr>
        <w:top w:val="none" w:sz="0" w:space="0" w:color="auto"/>
        <w:left w:val="none" w:sz="0" w:space="0" w:color="auto"/>
        <w:bottom w:val="none" w:sz="0" w:space="0" w:color="auto"/>
        <w:right w:val="none" w:sz="0" w:space="0" w:color="auto"/>
      </w:divBdr>
    </w:div>
    <w:div w:id="146941340">
      <w:bodyDiv w:val="1"/>
      <w:marLeft w:val="0"/>
      <w:marRight w:val="0"/>
      <w:marTop w:val="0"/>
      <w:marBottom w:val="0"/>
      <w:divBdr>
        <w:top w:val="none" w:sz="0" w:space="0" w:color="auto"/>
        <w:left w:val="none" w:sz="0" w:space="0" w:color="auto"/>
        <w:bottom w:val="none" w:sz="0" w:space="0" w:color="auto"/>
        <w:right w:val="none" w:sz="0" w:space="0" w:color="auto"/>
      </w:divBdr>
    </w:div>
    <w:div w:id="146947330">
      <w:bodyDiv w:val="1"/>
      <w:marLeft w:val="0"/>
      <w:marRight w:val="0"/>
      <w:marTop w:val="0"/>
      <w:marBottom w:val="0"/>
      <w:divBdr>
        <w:top w:val="none" w:sz="0" w:space="0" w:color="auto"/>
        <w:left w:val="none" w:sz="0" w:space="0" w:color="auto"/>
        <w:bottom w:val="none" w:sz="0" w:space="0" w:color="auto"/>
        <w:right w:val="none" w:sz="0" w:space="0" w:color="auto"/>
      </w:divBdr>
    </w:div>
    <w:div w:id="147016625">
      <w:bodyDiv w:val="1"/>
      <w:marLeft w:val="0"/>
      <w:marRight w:val="0"/>
      <w:marTop w:val="0"/>
      <w:marBottom w:val="0"/>
      <w:divBdr>
        <w:top w:val="none" w:sz="0" w:space="0" w:color="auto"/>
        <w:left w:val="none" w:sz="0" w:space="0" w:color="auto"/>
        <w:bottom w:val="none" w:sz="0" w:space="0" w:color="auto"/>
        <w:right w:val="none" w:sz="0" w:space="0" w:color="auto"/>
      </w:divBdr>
    </w:div>
    <w:div w:id="147132666">
      <w:bodyDiv w:val="1"/>
      <w:marLeft w:val="0"/>
      <w:marRight w:val="0"/>
      <w:marTop w:val="0"/>
      <w:marBottom w:val="0"/>
      <w:divBdr>
        <w:top w:val="none" w:sz="0" w:space="0" w:color="auto"/>
        <w:left w:val="none" w:sz="0" w:space="0" w:color="auto"/>
        <w:bottom w:val="none" w:sz="0" w:space="0" w:color="auto"/>
        <w:right w:val="none" w:sz="0" w:space="0" w:color="auto"/>
      </w:divBdr>
    </w:div>
    <w:div w:id="147135436">
      <w:bodyDiv w:val="1"/>
      <w:marLeft w:val="0"/>
      <w:marRight w:val="0"/>
      <w:marTop w:val="0"/>
      <w:marBottom w:val="0"/>
      <w:divBdr>
        <w:top w:val="none" w:sz="0" w:space="0" w:color="auto"/>
        <w:left w:val="none" w:sz="0" w:space="0" w:color="auto"/>
        <w:bottom w:val="none" w:sz="0" w:space="0" w:color="auto"/>
        <w:right w:val="none" w:sz="0" w:space="0" w:color="auto"/>
      </w:divBdr>
    </w:div>
    <w:div w:id="147136913">
      <w:bodyDiv w:val="1"/>
      <w:marLeft w:val="0"/>
      <w:marRight w:val="0"/>
      <w:marTop w:val="0"/>
      <w:marBottom w:val="0"/>
      <w:divBdr>
        <w:top w:val="none" w:sz="0" w:space="0" w:color="auto"/>
        <w:left w:val="none" w:sz="0" w:space="0" w:color="auto"/>
        <w:bottom w:val="none" w:sz="0" w:space="0" w:color="auto"/>
        <w:right w:val="none" w:sz="0" w:space="0" w:color="auto"/>
      </w:divBdr>
    </w:div>
    <w:div w:id="147137845">
      <w:bodyDiv w:val="1"/>
      <w:marLeft w:val="0"/>
      <w:marRight w:val="0"/>
      <w:marTop w:val="0"/>
      <w:marBottom w:val="0"/>
      <w:divBdr>
        <w:top w:val="none" w:sz="0" w:space="0" w:color="auto"/>
        <w:left w:val="none" w:sz="0" w:space="0" w:color="auto"/>
        <w:bottom w:val="none" w:sz="0" w:space="0" w:color="auto"/>
        <w:right w:val="none" w:sz="0" w:space="0" w:color="auto"/>
      </w:divBdr>
    </w:div>
    <w:div w:id="147138190">
      <w:bodyDiv w:val="1"/>
      <w:marLeft w:val="0"/>
      <w:marRight w:val="0"/>
      <w:marTop w:val="0"/>
      <w:marBottom w:val="0"/>
      <w:divBdr>
        <w:top w:val="none" w:sz="0" w:space="0" w:color="auto"/>
        <w:left w:val="none" w:sz="0" w:space="0" w:color="auto"/>
        <w:bottom w:val="none" w:sz="0" w:space="0" w:color="auto"/>
        <w:right w:val="none" w:sz="0" w:space="0" w:color="auto"/>
      </w:divBdr>
    </w:div>
    <w:div w:id="147208056">
      <w:bodyDiv w:val="1"/>
      <w:marLeft w:val="0"/>
      <w:marRight w:val="0"/>
      <w:marTop w:val="0"/>
      <w:marBottom w:val="0"/>
      <w:divBdr>
        <w:top w:val="none" w:sz="0" w:space="0" w:color="auto"/>
        <w:left w:val="none" w:sz="0" w:space="0" w:color="auto"/>
        <w:bottom w:val="none" w:sz="0" w:space="0" w:color="auto"/>
        <w:right w:val="none" w:sz="0" w:space="0" w:color="auto"/>
      </w:divBdr>
    </w:div>
    <w:div w:id="147290896">
      <w:bodyDiv w:val="1"/>
      <w:marLeft w:val="0"/>
      <w:marRight w:val="0"/>
      <w:marTop w:val="0"/>
      <w:marBottom w:val="0"/>
      <w:divBdr>
        <w:top w:val="none" w:sz="0" w:space="0" w:color="auto"/>
        <w:left w:val="none" w:sz="0" w:space="0" w:color="auto"/>
        <w:bottom w:val="none" w:sz="0" w:space="0" w:color="auto"/>
        <w:right w:val="none" w:sz="0" w:space="0" w:color="auto"/>
      </w:divBdr>
    </w:div>
    <w:div w:id="147553608">
      <w:bodyDiv w:val="1"/>
      <w:marLeft w:val="0"/>
      <w:marRight w:val="0"/>
      <w:marTop w:val="0"/>
      <w:marBottom w:val="0"/>
      <w:divBdr>
        <w:top w:val="none" w:sz="0" w:space="0" w:color="auto"/>
        <w:left w:val="none" w:sz="0" w:space="0" w:color="auto"/>
        <w:bottom w:val="none" w:sz="0" w:space="0" w:color="auto"/>
        <w:right w:val="none" w:sz="0" w:space="0" w:color="auto"/>
      </w:divBdr>
    </w:div>
    <w:div w:id="147600089">
      <w:bodyDiv w:val="1"/>
      <w:marLeft w:val="0"/>
      <w:marRight w:val="0"/>
      <w:marTop w:val="0"/>
      <w:marBottom w:val="0"/>
      <w:divBdr>
        <w:top w:val="none" w:sz="0" w:space="0" w:color="auto"/>
        <w:left w:val="none" w:sz="0" w:space="0" w:color="auto"/>
        <w:bottom w:val="none" w:sz="0" w:space="0" w:color="auto"/>
        <w:right w:val="none" w:sz="0" w:space="0" w:color="auto"/>
      </w:divBdr>
    </w:div>
    <w:div w:id="147672123">
      <w:bodyDiv w:val="1"/>
      <w:marLeft w:val="0"/>
      <w:marRight w:val="0"/>
      <w:marTop w:val="0"/>
      <w:marBottom w:val="0"/>
      <w:divBdr>
        <w:top w:val="none" w:sz="0" w:space="0" w:color="auto"/>
        <w:left w:val="none" w:sz="0" w:space="0" w:color="auto"/>
        <w:bottom w:val="none" w:sz="0" w:space="0" w:color="auto"/>
        <w:right w:val="none" w:sz="0" w:space="0" w:color="auto"/>
      </w:divBdr>
    </w:div>
    <w:div w:id="147794790">
      <w:bodyDiv w:val="1"/>
      <w:marLeft w:val="0"/>
      <w:marRight w:val="0"/>
      <w:marTop w:val="0"/>
      <w:marBottom w:val="0"/>
      <w:divBdr>
        <w:top w:val="none" w:sz="0" w:space="0" w:color="auto"/>
        <w:left w:val="none" w:sz="0" w:space="0" w:color="auto"/>
        <w:bottom w:val="none" w:sz="0" w:space="0" w:color="auto"/>
        <w:right w:val="none" w:sz="0" w:space="0" w:color="auto"/>
      </w:divBdr>
    </w:div>
    <w:div w:id="147938482">
      <w:bodyDiv w:val="1"/>
      <w:marLeft w:val="0"/>
      <w:marRight w:val="0"/>
      <w:marTop w:val="0"/>
      <w:marBottom w:val="0"/>
      <w:divBdr>
        <w:top w:val="none" w:sz="0" w:space="0" w:color="auto"/>
        <w:left w:val="none" w:sz="0" w:space="0" w:color="auto"/>
        <w:bottom w:val="none" w:sz="0" w:space="0" w:color="auto"/>
        <w:right w:val="none" w:sz="0" w:space="0" w:color="auto"/>
      </w:divBdr>
    </w:div>
    <w:div w:id="147939977">
      <w:bodyDiv w:val="1"/>
      <w:marLeft w:val="0"/>
      <w:marRight w:val="0"/>
      <w:marTop w:val="0"/>
      <w:marBottom w:val="0"/>
      <w:divBdr>
        <w:top w:val="none" w:sz="0" w:space="0" w:color="auto"/>
        <w:left w:val="none" w:sz="0" w:space="0" w:color="auto"/>
        <w:bottom w:val="none" w:sz="0" w:space="0" w:color="auto"/>
        <w:right w:val="none" w:sz="0" w:space="0" w:color="auto"/>
      </w:divBdr>
    </w:div>
    <w:div w:id="147985371">
      <w:bodyDiv w:val="1"/>
      <w:marLeft w:val="0"/>
      <w:marRight w:val="0"/>
      <w:marTop w:val="0"/>
      <w:marBottom w:val="0"/>
      <w:divBdr>
        <w:top w:val="none" w:sz="0" w:space="0" w:color="auto"/>
        <w:left w:val="none" w:sz="0" w:space="0" w:color="auto"/>
        <w:bottom w:val="none" w:sz="0" w:space="0" w:color="auto"/>
        <w:right w:val="none" w:sz="0" w:space="0" w:color="auto"/>
      </w:divBdr>
    </w:div>
    <w:div w:id="148209222">
      <w:bodyDiv w:val="1"/>
      <w:marLeft w:val="0"/>
      <w:marRight w:val="0"/>
      <w:marTop w:val="0"/>
      <w:marBottom w:val="0"/>
      <w:divBdr>
        <w:top w:val="none" w:sz="0" w:space="0" w:color="auto"/>
        <w:left w:val="none" w:sz="0" w:space="0" w:color="auto"/>
        <w:bottom w:val="none" w:sz="0" w:space="0" w:color="auto"/>
        <w:right w:val="none" w:sz="0" w:space="0" w:color="auto"/>
      </w:divBdr>
    </w:div>
    <w:div w:id="148254792">
      <w:bodyDiv w:val="1"/>
      <w:marLeft w:val="0"/>
      <w:marRight w:val="0"/>
      <w:marTop w:val="0"/>
      <w:marBottom w:val="0"/>
      <w:divBdr>
        <w:top w:val="none" w:sz="0" w:space="0" w:color="auto"/>
        <w:left w:val="none" w:sz="0" w:space="0" w:color="auto"/>
        <w:bottom w:val="none" w:sz="0" w:space="0" w:color="auto"/>
        <w:right w:val="none" w:sz="0" w:space="0" w:color="auto"/>
      </w:divBdr>
    </w:div>
    <w:div w:id="148257597">
      <w:bodyDiv w:val="1"/>
      <w:marLeft w:val="0"/>
      <w:marRight w:val="0"/>
      <w:marTop w:val="0"/>
      <w:marBottom w:val="0"/>
      <w:divBdr>
        <w:top w:val="none" w:sz="0" w:space="0" w:color="auto"/>
        <w:left w:val="none" w:sz="0" w:space="0" w:color="auto"/>
        <w:bottom w:val="none" w:sz="0" w:space="0" w:color="auto"/>
        <w:right w:val="none" w:sz="0" w:space="0" w:color="auto"/>
      </w:divBdr>
    </w:div>
    <w:div w:id="148325383">
      <w:bodyDiv w:val="1"/>
      <w:marLeft w:val="0"/>
      <w:marRight w:val="0"/>
      <w:marTop w:val="0"/>
      <w:marBottom w:val="0"/>
      <w:divBdr>
        <w:top w:val="none" w:sz="0" w:space="0" w:color="auto"/>
        <w:left w:val="none" w:sz="0" w:space="0" w:color="auto"/>
        <w:bottom w:val="none" w:sz="0" w:space="0" w:color="auto"/>
        <w:right w:val="none" w:sz="0" w:space="0" w:color="auto"/>
      </w:divBdr>
    </w:div>
    <w:div w:id="148401404">
      <w:bodyDiv w:val="1"/>
      <w:marLeft w:val="0"/>
      <w:marRight w:val="0"/>
      <w:marTop w:val="0"/>
      <w:marBottom w:val="0"/>
      <w:divBdr>
        <w:top w:val="none" w:sz="0" w:space="0" w:color="auto"/>
        <w:left w:val="none" w:sz="0" w:space="0" w:color="auto"/>
        <w:bottom w:val="none" w:sz="0" w:space="0" w:color="auto"/>
        <w:right w:val="none" w:sz="0" w:space="0" w:color="auto"/>
      </w:divBdr>
    </w:div>
    <w:div w:id="148402804">
      <w:bodyDiv w:val="1"/>
      <w:marLeft w:val="0"/>
      <w:marRight w:val="0"/>
      <w:marTop w:val="0"/>
      <w:marBottom w:val="0"/>
      <w:divBdr>
        <w:top w:val="none" w:sz="0" w:space="0" w:color="auto"/>
        <w:left w:val="none" w:sz="0" w:space="0" w:color="auto"/>
        <w:bottom w:val="none" w:sz="0" w:space="0" w:color="auto"/>
        <w:right w:val="none" w:sz="0" w:space="0" w:color="auto"/>
      </w:divBdr>
    </w:div>
    <w:div w:id="148598832">
      <w:bodyDiv w:val="1"/>
      <w:marLeft w:val="0"/>
      <w:marRight w:val="0"/>
      <w:marTop w:val="0"/>
      <w:marBottom w:val="0"/>
      <w:divBdr>
        <w:top w:val="none" w:sz="0" w:space="0" w:color="auto"/>
        <w:left w:val="none" w:sz="0" w:space="0" w:color="auto"/>
        <w:bottom w:val="none" w:sz="0" w:space="0" w:color="auto"/>
        <w:right w:val="none" w:sz="0" w:space="0" w:color="auto"/>
      </w:divBdr>
    </w:div>
    <w:div w:id="148601715">
      <w:bodyDiv w:val="1"/>
      <w:marLeft w:val="0"/>
      <w:marRight w:val="0"/>
      <w:marTop w:val="0"/>
      <w:marBottom w:val="0"/>
      <w:divBdr>
        <w:top w:val="none" w:sz="0" w:space="0" w:color="auto"/>
        <w:left w:val="none" w:sz="0" w:space="0" w:color="auto"/>
        <w:bottom w:val="none" w:sz="0" w:space="0" w:color="auto"/>
        <w:right w:val="none" w:sz="0" w:space="0" w:color="auto"/>
      </w:divBdr>
    </w:div>
    <w:div w:id="148719728">
      <w:bodyDiv w:val="1"/>
      <w:marLeft w:val="0"/>
      <w:marRight w:val="0"/>
      <w:marTop w:val="0"/>
      <w:marBottom w:val="0"/>
      <w:divBdr>
        <w:top w:val="none" w:sz="0" w:space="0" w:color="auto"/>
        <w:left w:val="none" w:sz="0" w:space="0" w:color="auto"/>
        <w:bottom w:val="none" w:sz="0" w:space="0" w:color="auto"/>
        <w:right w:val="none" w:sz="0" w:space="0" w:color="auto"/>
      </w:divBdr>
    </w:div>
    <w:div w:id="148793039">
      <w:bodyDiv w:val="1"/>
      <w:marLeft w:val="0"/>
      <w:marRight w:val="0"/>
      <w:marTop w:val="0"/>
      <w:marBottom w:val="0"/>
      <w:divBdr>
        <w:top w:val="none" w:sz="0" w:space="0" w:color="auto"/>
        <w:left w:val="none" w:sz="0" w:space="0" w:color="auto"/>
        <w:bottom w:val="none" w:sz="0" w:space="0" w:color="auto"/>
        <w:right w:val="none" w:sz="0" w:space="0" w:color="auto"/>
      </w:divBdr>
    </w:div>
    <w:div w:id="148861534">
      <w:bodyDiv w:val="1"/>
      <w:marLeft w:val="0"/>
      <w:marRight w:val="0"/>
      <w:marTop w:val="0"/>
      <w:marBottom w:val="0"/>
      <w:divBdr>
        <w:top w:val="none" w:sz="0" w:space="0" w:color="auto"/>
        <w:left w:val="none" w:sz="0" w:space="0" w:color="auto"/>
        <w:bottom w:val="none" w:sz="0" w:space="0" w:color="auto"/>
        <w:right w:val="none" w:sz="0" w:space="0" w:color="auto"/>
      </w:divBdr>
    </w:div>
    <w:div w:id="149058387">
      <w:bodyDiv w:val="1"/>
      <w:marLeft w:val="0"/>
      <w:marRight w:val="0"/>
      <w:marTop w:val="0"/>
      <w:marBottom w:val="0"/>
      <w:divBdr>
        <w:top w:val="none" w:sz="0" w:space="0" w:color="auto"/>
        <w:left w:val="none" w:sz="0" w:space="0" w:color="auto"/>
        <w:bottom w:val="none" w:sz="0" w:space="0" w:color="auto"/>
        <w:right w:val="none" w:sz="0" w:space="0" w:color="auto"/>
      </w:divBdr>
    </w:div>
    <w:div w:id="149178492">
      <w:bodyDiv w:val="1"/>
      <w:marLeft w:val="0"/>
      <w:marRight w:val="0"/>
      <w:marTop w:val="0"/>
      <w:marBottom w:val="0"/>
      <w:divBdr>
        <w:top w:val="none" w:sz="0" w:space="0" w:color="auto"/>
        <w:left w:val="none" w:sz="0" w:space="0" w:color="auto"/>
        <w:bottom w:val="none" w:sz="0" w:space="0" w:color="auto"/>
        <w:right w:val="none" w:sz="0" w:space="0" w:color="auto"/>
      </w:divBdr>
    </w:div>
    <w:div w:id="149180825">
      <w:bodyDiv w:val="1"/>
      <w:marLeft w:val="0"/>
      <w:marRight w:val="0"/>
      <w:marTop w:val="0"/>
      <w:marBottom w:val="0"/>
      <w:divBdr>
        <w:top w:val="none" w:sz="0" w:space="0" w:color="auto"/>
        <w:left w:val="none" w:sz="0" w:space="0" w:color="auto"/>
        <w:bottom w:val="none" w:sz="0" w:space="0" w:color="auto"/>
        <w:right w:val="none" w:sz="0" w:space="0" w:color="auto"/>
      </w:divBdr>
    </w:div>
    <w:div w:id="149299122">
      <w:bodyDiv w:val="1"/>
      <w:marLeft w:val="0"/>
      <w:marRight w:val="0"/>
      <w:marTop w:val="0"/>
      <w:marBottom w:val="0"/>
      <w:divBdr>
        <w:top w:val="none" w:sz="0" w:space="0" w:color="auto"/>
        <w:left w:val="none" w:sz="0" w:space="0" w:color="auto"/>
        <w:bottom w:val="none" w:sz="0" w:space="0" w:color="auto"/>
        <w:right w:val="none" w:sz="0" w:space="0" w:color="auto"/>
      </w:divBdr>
    </w:div>
    <w:div w:id="149367390">
      <w:bodyDiv w:val="1"/>
      <w:marLeft w:val="0"/>
      <w:marRight w:val="0"/>
      <w:marTop w:val="0"/>
      <w:marBottom w:val="0"/>
      <w:divBdr>
        <w:top w:val="none" w:sz="0" w:space="0" w:color="auto"/>
        <w:left w:val="none" w:sz="0" w:space="0" w:color="auto"/>
        <w:bottom w:val="none" w:sz="0" w:space="0" w:color="auto"/>
        <w:right w:val="none" w:sz="0" w:space="0" w:color="auto"/>
      </w:divBdr>
    </w:div>
    <w:div w:id="149367593">
      <w:bodyDiv w:val="1"/>
      <w:marLeft w:val="0"/>
      <w:marRight w:val="0"/>
      <w:marTop w:val="0"/>
      <w:marBottom w:val="0"/>
      <w:divBdr>
        <w:top w:val="none" w:sz="0" w:space="0" w:color="auto"/>
        <w:left w:val="none" w:sz="0" w:space="0" w:color="auto"/>
        <w:bottom w:val="none" w:sz="0" w:space="0" w:color="auto"/>
        <w:right w:val="none" w:sz="0" w:space="0" w:color="auto"/>
      </w:divBdr>
    </w:div>
    <w:div w:id="149370674">
      <w:bodyDiv w:val="1"/>
      <w:marLeft w:val="0"/>
      <w:marRight w:val="0"/>
      <w:marTop w:val="0"/>
      <w:marBottom w:val="0"/>
      <w:divBdr>
        <w:top w:val="none" w:sz="0" w:space="0" w:color="auto"/>
        <w:left w:val="none" w:sz="0" w:space="0" w:color="auto"/>
        <w:bottom w:val="none" w:sz="0" w:space="0" w:color="auto"/>
        <w:right w:val="none" w:sz="0" w:space="0" w:color="auto"/>
      </w:divBdr>
    </w:div>
    <w:div w:id="149516382">
      <w:bodyDiv w:val="1"/>
      <w:marLeft w:val="0"/>
      <w:marRight w:val="0"/>
      <w:marTop w:val="0"/>
      <w:marBottom w:val="0"/>
      <w:divBdr>
        <w:top w:val="none" w:sz="0" w:space="0" w:color="auto"/>
        <w:left w:val="none" w:sz="0" w:space="0" w:color="auto"/>
        <w:bottom w:val="none" w:sz="0" w:space="0" w:color="auto"/>
        <w:right w:val="none" w:sz="0" w:space="0" w:color="auto"/>
      </w:divBdr>
    </w:div>
    <w:div w:id="149520129">
      <w:bodyDiv w:val="1"/>
      <w:marLeft w:val="0"/>
      <w:marRight w:val="0"/>
      <w:marTop w:val="0"/>
      <w:marBottom w:val="0"/>
      <w:divBdr>
        <w:top w:val="none" w:sz="0" w:space="0" w:color="auto"/>
        <w:left w:val="none" w:sz="0" w:space="0" w:color="auto"/>
        <w:bottom w:val="none" w:sz="0" w:space="0" w:color="auto"/>
        <w:right w:val="none" w:sz="0" w:space="0" w:color="auto"/>
      </w:divBdr>
    </w:div>
    <w:div w:id="149561242">
      <w:bodyDiv w:val="1"/>
      <w:marLeft w:val="0"/>
      <w:marRight w:val="0"/>
      <w:marTop w:val="0"/>
      <w:marBottom w:val="0"/>
      <w:divBdr>
        <w:top w:val="none" w:sz="0" w:space="0" w:color="auto"/>
        <w:left w:val="none" w:sz="0" w:space="0" w:color="auto"/>
        <w:bottom w:val="none" w:sz="0" w:space="0" w:color="auto"/>
        <w:right w:val="none" w:sz="0" w:space="0" w:color="auto"/>
      </w:divBdr>
    </w:div>
    <w:div w:id="149562148">
      <w:bodyDiv w:val="1"/>
      <w:marLeft w:val="0"/>
      <w:marRight w:val="0"/>
      <w:marTop w:val="0"/>
      <w:marBottom w:val="0"/>
      <w:divBdr>
        <w:top w:val="none" w:sz="0" w:space="0" w:color="auto"/>
        <w:left w:val="none" w:sz="0" w:space="0" w:color="auto"/>
        <w:bottom w:val="none" w:sz="0" w:space="0" w:color="auto"/>
        <w:right w:val="none" w:sz="0" w:space="0" w:color="auto"/>
      </w:divBdr>
    </w:div>
    <w:div w:id="149568791">
      <w:bodyDiv w:val="1"/>
      <w:marLeft w:val="0"/>
      <w:marRight w:val="0"/>
      <w:marTop w:val="0"/>
      <w:marBottom w:val="0"/>
      <w:divBdr>
        <w:top w:val="none" w:sz="0" w:space="0" w:color="auto"/>
        <w:left w:val="none" w:sz="0" w:space="0" w:color="auto"/>
        <w:bottom w:val="none" w:sz="0" w:space="0" w:color="auto"/>
        <w:right w:val="none" w:sz="0" w:space="0" w:color="auto"/>
      </w:divBdr>
    </w:div>
    <w:div w:id="149638146">
      <w:bodyDiv w:val="1"/>
      <w:marLeft w:val="0"/>
      <w:marRight w:val="0"/>
      <w:marTop w:val="0"/>
      <w:marBottom w:val="0"/>
      <w:divBdr>
        <w:top w:val="none" w:sz="0" w:space="0" w:color="auto"/>
        <w:left w:val="none" w:sz="0" w:space="0" w:color="auto"/>
        <w:bottom w:val="none" w:sz="0" w:space="0" w:color="auto"/>
        <w:right w:val="none" w:sz="0" w:space="0" w:color="auto"/>
      </w:divBdr>
    </w:div>
    <w:div w:id="149752559">
      <w:bodyDiv w:val="1"/>
      <w:marLeft w:val="0"/>
      <w:marRight w:val="0"/>
      <w:marTop w:val="0"/>
      <w:marBottom w:val="0"/>
      <w:divBdr>
        <w:top w:val="none" w:sz="0" w:space="0" w:color="auto"/>
        <w:left w:val="none" w:sz="0" w:space="0" w:color="auto"/>
        <w:bottom w:val="none" w:sz="0" w:space="0" w:color="auto"/>
        <w:right w:val="none" w:sz="0" w:space="0" w:color="auto"/>
      </w:divBdr>
    </w:div>
    <w:div w:id="149755780">
      <w:bodyDiv w:val="1"/>
      <w:marLeft w:val="0"/>
      <w:marRight w:val="0"/>
      <w:marTop w:val="0"/>
      <w:marBottom w:val="0"/>
      <w:divBdr>
        <w:top w:val="none" w:sz="0" w:space="0" w:color="auto"/>
        <w:left w:val="none" w:sz="0" w:space="0" w:color="auto"/>
        <w:bottom w:val="none" w:sz="0" w:space="0" w:color="auto"/>
        <w:right w:val="none" w:sz="0" w:space="0" w:color="auto"/>
      </w:divBdr>
    </w:div>
    <w:div w:id="149756568">
      <w:bodyDiv w:val="1"/>
      <w:marLeft w:val="0"/>
      <w:marRight w:val="0"/>
      <w:marTop w:val="0"/>
      <w:marBottom w:val="0"/>
      <w:divBdr>
        <w:top w:val="none" w:sz="0" w:space="0" w:color="auto"/>
        <w:left w:val="none" w:sz="0" w:space="0" w:color="auto"/>
        <w:bottom w:val="none" w:sz="0" w:space="0" w:color="auto"/>
        <w:right w:val="none" w:sz="0" w:space="0" w:color="auto"/>
      </w:divBdr>
    </w:div>
    <w:div w:id="149831317">
      <w:bodyDiv w:val="1"/>
      <w:marLeft w:val="0"/>
      <w:marRight w:val="0"/>
      <w:marTop w:val="0"/>
      <w:marBottom w:val="0"/>
      <w:divBdr>
        <w:top w:val="none" w:sz="0" w:space="0" w:color="auto"/>
        <w:left w:val="none" w:sz="0" w:space="0" w:color="auto"/>
        <w:bottom w:val="none" w:sz="0" w:space="0" w:color="auto"/>
        <w:right w:val="none" w:sz="0" w:space="0" w:color="auto"/>
      </w:divBdr>
    </w:div>
    <w:div w:id="149950663">
      <w:bodyDiv w:val="1"/>
      <w:marLeft w:val="0"/>
      <w:marRight w:val="0"/>
      <w:marTop w:val="0"/>
      <w:marBottom w:val="0"/>
      <w:divBdr>
        <w:top w:val="none" w:sz="0" w:space="0" w:color="auto"/>
        <w:left w:val="none" w:sz="0" w:space="0" w:color="auto"/>
        <w:bottom w:val="none" w:sz="0" w:space="0" w:color="auto"/>
        <w:right w:val="none" w:sz="0" w:space="0" w:color="auto"/>
      </w:divBdr>
    </w:div>
    <w:div w:id="149952185">
      <w:bodyDiv w:val="1"/>
      <w:marLeft w:val="0"/>
      <w:marRight w:val="0"/>
      <w:marTop w:val="0"/>
      <w:marBottom w:val="0"/>
      <w:divBdr>
        <w:top w:val="none" w:sz="0" w:space="0" w:color="auto"/>
        <w:left w:val="none" w:sz="0" w:space="0" w:color="auto"/>
        <w:bottom w:val="none" w:sz="0" w:space="0" w:color="auto"/>
        <w:right w:val="none" w:sz="0" w:space="0" w:color="auto"/>
      </w:divBdr>
    </w:div>
    <w:div w:id="150143891">
      <w:bodyDiv w:val="1"/>
      <w:marLeft w:val="0"/>
      <w:marRight w:val="0"/>
      <w:marTop w:val="0"/>
      <w:marBottom w:val="0"/>
      <w:divBdr>
        <w:top w:val="none" w:sz="0" w:space="0" w:color="auto"/>
        <w:left w:val="none" w:sz="0" w:space="0" w:color="auto"/>
        <w:bottom w:val="none" w:sz="0" w:space="0" w:color="auto"/>
        <w:right w:val="none" w:sz="0" w:space="0" w:color="auto"/>
      </w:divBdr>
    </w:div>
    <w:div w:id="150217115">
      <w:bodyDiv w:val="1"/>
      <w:marLeft w:val="0"/>
      <w:marRight w:val="0"/>
      <w:marTop w:val="0"/>
      <w:marBottom w:val="0"/>
      <w:divBdr>
        <w:top w:val="none" w:sz="0" w:space="0" w:color="auto"/>
        <w:left w:val="none" w:sz="0" w:space="0" w:color="auto"/>
        <w:bottom w:val="none" w:sz="0" w:space="0" w:color="auto"/>
        <w:right w:val="none" w:sz="0" w:space="0" w:color="auto"/>
      </w:divBdr>
    </w:div>
    <w:div w:id="150221483">
      <w:bodyDiv w:val="1"/>
      <w:marLeft w:val="0"/>
      <w:marRight w:val="0"/>
      <w:marTop w:val="0"/>
      <w:marBottom w:val="0"/>
      <w:divBdr>
        <w:top w:val="none" w:sz="0" w:space="0" w:color="auto"/>
        <w:left w:val="none" w:sz="0" w:space="0" w:color="auto"/>
        <w:bottom w:val="none" w:sz="0" w:space="0" w:color="auto"/>
        <w:right w:val="none" w:sz="0" w:space="0" w:color="auto"/>
      </w:divBdr>
    </w:div>
    <w:div w:id="150221510">
      <w:bodyDiv w:val="1"/>
      <w:marLeft w:val="0"/>
      <w:marRight w:val="0"/>
      <w:marTop w:val="0"/>
      <w:marBottom w:val="0"/>
      <w:divBdr>
        <w:top w:val="none" w:sz="0" w:space="0" w:color="auto"/>
        <w:left w:val="none" w:sz="0" w:space="0" w:color="auto"/>
        <w:bottom w:val="none" w:sz="0" w:space="0" w:color="auto"/>
        <w:right w:val="none" w:sz="0" w:space="0" w:color="auto"/>
      </w:divBdr>
    </w:div>
    <w:div w:id="150295446">
      <w:bodyDiv w:val="1"/>
      <w:marLeft w:val="0"/>
      <w:marRight w:val="0"/>
      <w:marTop w:val="0"/>
      <w:marBottom w:val="0"/>
      <w:divBdr>
        <w:top w:val="none" w:sz="0" w:space="0" w:color="auto"/>
        <w:left w:val="none" w:sz="0" w:space="0" w:color="auto"/>
        <w:bottom w:val="none" w:sz="0" w:space="0" w:color="auto"/>
        <w:right w:val="none" w:sz="0" w:space="0" w:color="auto"/>
      </w:divBdr>
    </w:div>
    <w:div w:id="150366293">
      <w:bodyDiv w:val="1"/>
      <w:marLeft w:val="0"/>
      <w:marRight w:val="0"/>
      <w:marTop w:val="0"/>
      <w:marBottom w:val="0"/>
      <w:divBdr>
        <w:top w:val="none" w:sz="0" w:space="0" w:color="auto"/>
        <w:left w:val="none" w:sz="0" w:space="0" w:color="auto"/>
        <w:bottom w:val="none" w:sz="0" w:space="0" w:color="auto"/>
        <w:right w:val="none" w:sz="0" w:space="0" w:color="auto"/>
      </w:divBdr>
    </w:div>
    <w:div w:id="150486914">
      <w:bodyDiv w:val="1"/>
      <w:marLeft w:val="0"/>
      <w:marRight w:val="0"/>
      <w:marTop w:val="0"/>
      <w:marBottom w:val="0"/>
      <w:divBdr>
        <w:top w:val="none" w:sz="0" w:space="0" w:color="auto"/>
        <w:left w:val="none" w:sz="0" w:space="0" w:color="auto"/>
        <w:bottom w:val="none" w:sz="0" w:space="0" w:color="auto"/>
        <w:right w:val="none" w:sz="0" w:space="0" w:color="auto"/>
      </w:divBdr>
    </w:div>
    <w:div w:id="150561701">
      <w:bodyDiv w:val="1"/>
      <w:marLeft w:val="0"/>
      <w:marRight w:val="0"/>
      <w:marTop w:val="0"/>
      <w:marBottom w:val="0"/>
      <w:divBdr>
        <w:top w:val="none" w:sz="0" w:space="0" w:color="auto"/>
        <w:left w:val="none" w:sz="0" w:space="0" w:color="auto"/>
        <w:bottom w:val="none" w:sz="0" w:space="0" w:color="auto"/>
        <w:right w:val="none" w:sz="0" w:space="0" w:color="auto"/>
      </w:divBdr>
    </w:div>
    <w:div w:id="150680095">
      <w:bodyDiv w:val="1"/>
      <w:marLeft w:val="0"/>
      <w:marRight w:val="0"/>
      <w:marTop w:val="0"/>
      <w:marBottom w:val="0"/>
      <w:divBdr>
        <w:top w:val="none" w:sz="0" w:space="0" w:color="auto"/>
        <w:left w:val="none" w:sz="0" w:space="0" w:color="auto"/>
        <w:bottom w:val="none" w:sz="0" w:space="0" w:color="auto"/>
        <w:right w:val="none" w:sz="0" w:space="0" w:color="auto"/>
      </w:divBdr>
    </w:div>
    <w:div w:id="150756251">
      <w:bodyDiv w:val="1"/>
      <w:marLeft w:val="0"/>
      <w:marRight w:val="0"/>
      <w:marTop w:val="0"/>
      <w:marBottom w:val="0"/>
      <w:divBdr>
        <w:top w:val="none" w:sz="0" w:space="0" w:color="auto"/>
        <w:left w:val="none" w:sz="0" w:space="0" w:color="auto"/>
        <w:bottom w:val="none" w:sz="0" w:space="0" w:color="auto"/>
        <w:right w:val="none" w:sz="0" w:space="0" w:color="auto"/>
      </w:divBdr>
    </w:div>
    <w:div w:id="150759686">
      <w:bodyDiv w:val="1"/>
      <w:marLeft w:val="0"/>
      <w:marRight w:val="0"/>
      <w:marTop w:val="0"/>
      <w:marBottom w:val="0"/>
      <w:divBdr>
        <w:top w:val="none" w:sz="0" w:space="0" w:color="auto"/>
        <w:left w:val="none" w:sz="0" w:space="0" w:color="auto"/>
        <w:bottom w:val="none" w:sz="0" w:space="0" w:color="auto"/>
        <w:right w:val="none" w:sz="0" w:space="0" w:color="auto"/>
      </w:divBdr>
    </w:div>
    <w:div w:id="150759816">
      <w:bodyDiv w:val="1"/>
      <w:marLeft w:val="0"/>
      <w:marRight w:val="0"/>
      <w:marTop w:val="0"/>
      <w:marBottom w:val="0"/>
      <w:divBdr>
        <w:top w:val="none" w:sz="0" w:space="0" w:color="auto"/>
        <w:left w:val="none" w:sz="0" w:space="0" w:color="auto"/>
        <w:bottom w:val="none" w:sz="0" w:space="0" w:color="auto"/>
        <w:right w:val="none" w:sz="0" w:space="0" w:color="auto"/>
      </w:divBdr>
    </w:div>
    <w:div w:id="150871705">
      <w:bodyDiv w:val="1"/>
      <w:marLeft w:val="0"/>
      <w:marRight w:val="0"/>
      <w:marTop w:val="0"/>
      <w:marBottom w:val="0"/>
      <w:divBdr>
        <w:top w:val="none" w:sz="0" w:space="0" w:color="auto"/>
        <w:left w:val="none" w:sz="0" w:space="0" w:color="auto"/>
        <w:bottom w:val="none" w:sz="0" w:space="0" w:color="auto"/>
        <w:right w:val="none" w:sz="0" w:space="0" w:color="auto"/>
      </w:divBdr>
    </w:div>
    <w:div w:id="151021782">
      <w:bodyDiv w:val="1"/>
      <w:marLeft w:val="0"/>
      <w:marRight w:val="0"/>
      <w:marTop w:val="0"/>
      <w:marBottom w:val="0"/>
      <w:divBdr>
        <w:top w:val="none" w:sz="0" w:space="0" w:color="auto"/>
        <w:left w:val="none" w:sz="0" w:space="0" w:color="auto"/>
        <w:bottom w:val="none" w:sz="0" w:space="0" w:color="auto"/>
        <w:right w:val="none" w:sz="0" w:space="0" w:color="auto"/>
      </w:divBdr>
    </w:div>
    <w:div w:id="151023748">
      <w:bodyDiv w:val="1"/>
      <w:marLeft w:val="0"/>
      <w:marRight w:val="0"/>
      <w:marTop w:val="0"/>
      <w:marBottom w:val="0"/>
      <w:divBdr>
        <w:top w:val="none" w:sz="0" w:space="0" w:color="auto"/>
        <w:left w:val="none" w:sz="0" w:space="0" w:color="auto"/>
        <w:bottom w:val="none" w:sz="0" w:space="0" w:color="auto"/>
        <w:right w:val="none" w:sz="0" w:space="0" w:color="auto"/>
      </w:divBdr>
    </w:div>
    <w:div w:id="151025603">
      <w:bodyDiv w:val="1"/>
      <w:marLeft w:val="0"/>
      <w:marRight w:val="0"/>
      <w:marTop w:val="0"/>
      <w:marBottom w:val="0"/>
      <w:divBdr>
        <w:top w:val="none" w:sz="0" w:space="0" w:color="auto"/>
        <w:left w:val="none" w:sz="0" w:space="0" w:color="auto"/>
        <w:bottom w:val="none" w:sz="0" w:space="0" w:color="auto"/>
        <w:right w:val="none" w:sz="0" w:space="0" w:color="auto"/>
      </w:divBdr>
    </w:div>
    <w:div w:id="151141695">
      <w:bodyDiv w:val="1"/>
      <w:marLeft w:val="0"/>
      <w:marRight w:val="0"/>
      <w:marTop w:val="0"/>
      <w:marBottom w:val="0"/>
      <w:divBdr>
        <w:top w:val="none" w:sz="0" w:space="0" w:color="auto"/>
        <w:left w:val="none" w:sz="0" w:space="0" w:color="auto"/>
        <w:bottom w:val="none" w:sz="0" w:space="0" w:color="auto"/>
        <w:right w:val="none" w:sz="0" w:space="0" w:color="auto"/>
      </w:divBdr>
    </w:div>
    <w:div w:id="151147218">
      <w:bodyDiv w:val="1"/>
      <w:marLeft w:val="0"/>
      <w:marRight w:val="0"/>
      <w:marTop w:val="0"/>
      <w:marBottom w:val="0"/>
      <w:divBdr>
        <w:top w:val="none" w:sz="0" w:space="0" w:color="auto"/>
        <w:left w:val="none" w:sz="0" w:space="0" w:color="auto"/>
        <w:bottom w:val="none" w:sz="0" w:space="0" w:color="auto"/>
        <w:right w:val="none" w:sz="0" w:space="0" w:color="auto"/>
      </w:divBdr>
    </w:div>
    <w:div w:id="151259031">
      <w:bodyDiv w:val="1"/>
      <w:marLeft w:val="0"/>
      <w:marRight w:val="0"/>
      <w:marTop w:val="0"/>
      <w:marBottom w:val="0"/>
      <w:divBdr>
        <w:top w:val="none" w:sz="0" w:space="0" w:color="auto"/>
        <w:left w:val="none" w:sz="0" w:space="0" w:color="auto"/>
        <w:bottom w:val="none" w:sz="0" w:space="0" w:color="auto"/>
        <w:right w:val="none" w:sz="0" w:space="0" w:color="auto"/>
      </w:divBdr>
    </w:div>
    <w:div w:id="151263186">
      <w:bodyDiv w:val="1"/>
      <w:marLeft w:val="0"/>
      <w:marRight w:val="0"/>
      <w:marTop w:val="0"/>
      <w:marBottom w:val="0"/>
      <w:divBdr>
        <w:top w:val="none" w:sz="0" w:space="0" w:color="auto"/>
        <w:left w:val="none" w:sz="0" w:space="0" w:color="auto"/>
        <w:bottom w:val="none" w:sz="0" w:space="0" w:color="auto"/>
        <w:right w:val="none" w:sz="0" w:space="0" w:color="auto"/>
      </w:divBdr>
    </w:div>
    <w:div w:id="151289609">
      <w:bodyDiv w:val="1"/>
      <w:marLeft w:val="0"/>
      <w:marRight w:val="0"/>
      <w:marTop w:val="0"/>
      <w:marBottom w:val="0"/>
      <w:divBdr>
        <w:top w:val="none" w:sz="0" w:space="0" w:color="auto"/>
        <w:left w:val="none" w:sz="0" w:space="0" w:color="auto"/>
        <w:bottom w:val="none" w:sz="0" w:space="0" w:color="auto"/>
        <w:right w:val="none" w:sz="0" w:space="0" w:color="auto"/>
      </w:divBdr>
    </w:div>
    <w:div w:id="151410317">
      <w:bodyDiv w:val="1"/>
      <w:marLeft w:val="0"/>
      <w:marRight w:val="0"/>
      <w:marTop w:val="0"/>
      <w:marBottom w:val="0"/>
      <w:divBdr>
        <w:top w:val="none" w:sz="0" w:space="0" w:color="auto"/>
        <w:left w:val="none" w:sz="0" w:space="0" w:color="auto"/>
        <w:bottom w:val="none" w:sz="0" w:space="0" w:color="auto"/>
        <w:right w:val="none" w:sz="0" w:space="0" w:color="auto"/>
      </w:divBdr>
    </w:div>
    <w:div w:id="151458065">
      <w:bodyDiv w:val="1"/>
      <w:marLeft w:val="0"/>
      <w:marRight w:val="0"/>
      <w:marTop w:val="0"/>
      <w:marBottom w:val="0"/>
      <w:divBdr>
        <w:top w:val="none" w:sz="0" w:space="0" w:color="auto"/>
        <w:left w:val="none" w:sz="0" w:space="0" w:color="auto"/>
        <w:bottom w:val="none" w:sz="0" w:space="0" w:color="auto"/>
        <w:right w:val="none" w:sz="0" w:space="0" w:color="auto"/>
      </w:divBdr>
    </w:div>
    <w:div w:id="151532444">
      <w:bodyDiv w:val="1"/>
      <w:marLeft w:val="0"/>
      <w:marRight w:val="0"/>
      <w:marTop w:val="0"/>
      <w:marBottom w:val="0"/>
      <w:divBdr>
        <w:top w:val="none" w:sz="0" w:space="0" w:color="auto"/>
        <w:left w:val="none" w:sz="0" w:space="0" w:color="auto"/>
        <w:bottom w:val="none" w:sz="0" w:space="0" w:color="auto"/>
        <w:right w:val="none" w:sz="0" w:space="0" w:color="auto"/>
      </w:divBdr>
    </w:div>
    <w:div w:id="151602264">
      <w:bodyDiv w:val="1"/>
      <w:marLeft w:val="0"/>
      <w:marRight w:val="0"/>
      <w:marTop w:val="0"/>
      <w:marBottom w:val="0"/>
      <w:divBdr>
        <w:top w:val="none" w:sz="0" w:space="0" w:color="auto"/>
        <w:left w:val="none" w:sz="0" w:space="0" w:color="auto"/>
        <w:bottom w:val="none" w:sz="0" w:space="0" w:color="auto"/>
        <w:right w:val="none" w:sz="0" w:space="0" w:color="auto"/>
      </w:divBdr>
    </w:div>
    <w:div w:id="151795650">
      <w:bodyDiv w:val="1"/>
      <w:marLeft w:val="0"/>
      <w:marRight w:val="0"/>
      <w:marTop w:val="0"/>
      <w:marBottom w:val="0"/>
      <w:divBdr>
        <w:top w:val="none" w:sz="0" w:space="0" w:color="auto"/>
        <w:left w:val="none" w:sz="0" w:space="0" w:color="auto"/>
        <w:bottom w:val="none" w:sz="0" w:space="0" w:color="auto"/>
        <w:right w:val="none" w:sz="0" w:space="0" w:color="auto"/>
      </w:divBdr>
    </w:div>
    <w:div w:id="151798184">
      <w:bodyDiv w:val="1"/>
      <w:marLeft w:val="0"/>
      <w:marRight w:val="0"/>
      <w:marTop w:val="0"/>
      <w:marBottom w:val="0"/>
      <w:divBdr>
        <w:top w:val="none" w:sz="0" w:space="0" w:color="auto"/>
        <w:left w:val="none" w:sz="0" w:space="0" w:color="auto"/>
        <w:bottom w:val="none" w:sz="0" w:space="0" w:color="auto"/>
        <w:right w:val="none" w:sz="0" w:space="0" w:color="auto"/>
      </w:divBdr>
    </w:div>
    <w:div w:id="151801323">
      <w:bodyDiv w:val="1"/>
      <w:marLeft w:val="0"/>
      <w:marRight w:val="0"/>
      <w:marTop w:val="0"/>
      <w:marBottom w:val="0"/>
      <w:divBdr>
        <w:top w:val="none" w:sz="0" w:space="0" w:color="auto"/>
        <w:left w:val="none" w:sz="0" w:space="0" w:color="auto"/>
        <w:bottom w:val="none" w:sz="0" w:space="0" w:color="auto"/>
        <w:right w:val="none" w:sz="0" w:space="0" w:color="auto"/>
      </w:divBdr>
    </w:div>
    <w:div w:id="151877267">
      <w:bodyDiv w:val="1"/>
      <w:marLeft w:val="0"/>
      <w:marRight w:val="0"/>
      <w:marTop w:val="0"/>
      <w:marBottom w:val="0"/>
      <w:divBdr>
        <w:top w:val="none" w:sz="0" w:space="0" w:color="auto"/>
        <w:left w:val="none" w:sz="0" w:space="0" w:color="auto"/>
        <w:bottom w:val="none" w:sz="0" w:space="0" w:color="auto"/>
        <w:right w:val="none" w:sz="0" w:space="0" w:color="auto"/>
      </w:divBdr>
    </w:div>
    <w:div w:id="151877481">
      <w:bodyDiv w:val="1"/>
      <w:marLeft w:val="0"/>
      <w:marRight w:val="0"/>
      <w:marTop w:val="0"/>
      <w:marBottom w:val="0"/>
      <w:divBdr>
        <w:top w:val="none" w:sz="0" w:space="0" w:color="auto"/>
        <w:left w:val="none" w:sz="0" w:space="0" w:color="auto"/>
        <w:bottom w:val="none" w:sz="0" w:space="0" w:color="auto"/>
        <w:right w:val="none" w:sz="0" w:space="0" w:color="auto"/>
      </w:divBdr>
    </w:div>
    <w:div w:id="151988322">
      <w:bodyDiv w:val="1"/>
      <w:marLeft w:val="0"/>
      <w:marRight w:val="0"/>
      <w:marTop w:val="0"/>
      <w:marBottom w:val="0"/>
      <w:divBdr>
        <w:top w:val="none" w:sz="0" w:space="0" w:color="auto"/>
        <w:left w:val="none" w:sz="0" w:space="0" w:color="auto"/>
        <w:bottom w:val="none" w:sz="0" w:space="0" w:color="auto"/>
        <w:right w:val="none" w:sz="0" w:space="0" w:color="auto"/>
      </w:divBdr>
    </w:div>
    <w:div w:id="152259309">
      <w:bodyDiv w:val="1"/>
      <w:marLeft w:val="0"/>
      <w:marRight w:val="0"/>
      <w:marTop w:val="0"/>
      <w:marBottom w:val="0"/>
      <w:divBdr>
        <w:top w:val="none" w:sz="0" w:space="0" w:color="auto"/>
        <w:left w:val="none" w:sz="0" w:space="0" w:color="auto"/>
        <w:bottom w:val="none" w:sz="0" w:space="0" w:color="auto"/>
        <w:right w:val="none" w:sz="0" w:space="0" w:color="auto"/>
      </w:divBdr>
    </w:div>
    <w:div w:id="152377645">
      <w:bodyDiv w:val="1"/>
      <w:marLeft w:val="0"/>
      <w:marRight w:val="0"/>
      <w:marTop w:val="0"/>
      <w:marBottom w:val="0"/>
      <w:divBdr>
        <w:top w:val="none" w:sz="0" w:space="0" w:color="auto"/>
        <w:left w:val="none" w:sz="0" w:space="0" w:color="auto"/>
        <w:bottom w:val="none" w:sz="0" w:space="0" w:color="auto"/>
        <w:right w:val="none" w:sz="0" w:space="0" w:color="auto"/>
      </w:divBdr>
    </w:div>
    <w:div w:id="152456875">
      <w:bodyDiv w:val="1"/>
      <w:marLeft w:val="0"/>
      <w:marRight w:val="0"/>
      <w:marTop w:val="0"/>
      <w:marBottom w:val="0"/>
      <w:divBdr>
        <w:top w:val="none" w:sz="0" w:space="0" w:color="auto"/>
        <w:left w:val="none" w:sz="0" w:space="0" w:color="auto"/>
        <w:bottom w:val="none" w:sz="0" w:space="0" w:color="auto"/>
        <w:right w:val="none" w:sz="0" w:space="0" w:color="auto"/>
      </w:divBdr>
    </w:div>
    <w:div w:id="152524245">
      <w:bodyDiv w:val="1"/>
      <w:marLeft w:val="0"/>
      <w:marRight w:val="0"/>
      <w:marTop w:val="0"/>
      <w:marBottom w:val="0"/>
      <w:divBdr>
        <w:top w:val="none" w:sz="0" w:space="0" w:color="auto"/>
        <w:left w:val="none" w:sz="0" w:space="0" w:color="auto"/>
        <w:bottom w:val="none" w:sz="0" w:space="0" w:color="auto"/>
        <w:right w:val="none" w:sz="0" w:space="0" w:color="auto"/>
      </w:divBdr>
    </w:div>
    <w:div w:id="152526635">
      <w:bodyDiv w:val="1"/>
      <w:marLeft w:val="0"/>
      <w:marRight w:val="0"/>
      <w:marTop w:val="0"/>
      <w:marBottom w:val="0"/>
      <w:divBdr>
        <w:top w:val="none" w:sz="0" w:space="0" w:color="auto"/>
        <w:left w:val="none" w:sz="0" w:space="0" w:color="auto"/>
        <w:bottom w:val="none" w:sz="0" w:space="0" w:color="auto"/>
        <w:right w:val="none" w:sz="0" w:space="0" w:color="auto"/>
      </w:divBdr>
    </w:div>
    <w:div w:id="152530910">
      <w:bodyDiv w:val="1"/>
      <w:marLeft w:val="0"/>
      <w:marRight w:val="0"/>
      <w:marTop w:val="0"/>
      <w:marBottom w:val="0"/>
      <w:divBdr>
        <w:top w:val="none" w:sz="0" w:space="0" w:color="auto"/>
        <w:left w:val="none" w:sz="0" w:space="0" w:color="auto"/>
        <w:bottom w:val="none" w:sz="0" w:space="0" w:color="auto"/>
        <w:right w:val="none" w:sz="0" w:space="0" w:color="auto"/>
      </w:divBdr>
    </w:div>
    <w:div w:id="152573506">
      <w:bodyDiv w:val="1"/>
      <w:marLeft w:val="0"/>
      <w:marRight w:val="0"/>
      <w:marTop w:val="0"/>
      <w:marBottom w:val="0"/>
      <w:divBdr>
        <w:top w:val="none" w:sz="0" w:space="0" w:color="auto"/>
        <w:left w:val="none" w:sz="0" w:space="0" w:color="auto"/>
        <w:bottom w:val="none" w:sz="0" w:space="0" w:color="auto"/>
        <w:right w:val="none" w:sz="0" w:space="0" w:color="auto"/>
      </w:divBdr>
    </w:div>
    <w:div w:id="152600049">
      <w:bodyDiv w:val="1"/>
      <w:marLeft w:val="0"/>
      <w:marRight w:val="0"/>
      <w:marTop w:val="0"/>
      <w:marBottom w:val="0"/>
      <w:divBdr>
        <w:top w:val="none" w:sz="0" w:space="0" w:color="auto"/>
        <w:left w:val="none" w:sz="0" w:space="0" w:color="auto"/>
        <w:bottom w:val="none" w:sz="0" w:space="0" w:color="auto"/>
        <w:right w:val="none" w:sz="0" w:space="0" w:color="auto"/>
      </w:divBdr>
    </w:div>
    <w:div w:id="152642119">
      <w:bodyDiv w:val="1"/>
      <w:marLeft w:val="0"/>
      <w:marRight w:val="0"/>
      <w:marTop w:val="0"/>
      <w:marBottom w:val="0"/>
      <w:divBdr>
        <w:top w:val="none" w:sz="0" w:space="0" w:color="auto"/>
        <w:left w:val="none" w:sz="0" w:space="0" w:color="auto"/>
        <w:bottom w:val="none" w:sz="0" w:space="0" w:color="auto"/>
        <w:right w:val="none" w:sz="0" w:space="0" w:color="auto"/>
      </w:divBdr>
    </w:div>
    <w:div w:id="152726411">
      <w:bodyDiv w:val="1"/>
      <w:marLeft w:val="0"/>
      <w:marRight w:val="0"/>
      <w:marTop w:val="0"/>
      <w:marBottom w:val="0"/>
      <w:divBdr>
        <w:top w:val="none" w:sz="0" w:space="0" w:color="auto"/>
        <w:left w:val="none" w:sz="0" w:space="0" w:color="auto"/>
        <w:bottom w:val="none" w:sz="0" w:space="0" w:color="auto"/>
        <w:right w:val="none" w:sz="0" w:space="0" w:color="auto"/>
      </w:divBdr>
    </w:div>
    <w:div w:id="153111531">
      <w:bodyDiv w:val="1"/>
      <w:marLeft w:val="0"/>
      <w:marRight w:val="0"/>
      <w:marTop w:val="0"/>
      <w:marBottom w:val="0"/>
      <w:divBdr>
        <w:top w:val="none" w:sz="0" w:space="0" w:color="auto"/>
        <w:left w:val="none" w:sz="0" w:space="0" w:color="auto"/>
        <w:bottom w:val="none" w:sz="0" w:space="0" w:color="auto"/>
        <w:right w:val="none" w:sz="0" w:space="0" w:color="auto"/>
      </w:divBdr>
    </w:div>
    <w:div w:id="153229997">
      <w:bodyDiv w:val="1"/>
      <w:marLeft w:val="0"/>
      <w:marRight w:val="0"/>
      <w:marTop w:val="0"/>
      <w:marBottom w:val="0"/>
      <w:divBdr>
        <w:top w:val="none" w:sz="0" w:space="0" w:color="auto"/>
        <w:left w:val="none" w:sz="0" w:space="0" w:color="auto"/>
        <w:bottom w:val="none" w:sz="0" w:space="0" w:color="auto"/>
        <w:right w:val="none" w:sz="0" w:space="0" w:color="auto"/>
      </w:divBdr>
    </w:div>
    <w:div w:id="153378649">
      <w:bodyDiv w:val="1"/>
      <w:marLeft w:val="0"/>
      <w:marRight w:val="0"/>
      <w:marTop w:val="0"/>
      <w:marBottom w:val="0"/>
      <w:divBdr>
        <w:top w:val="none" w:sz="0" w:space="0" w:color="auto"/>
        <w:left w:val="none" w:sz="0" w:space="0" w:color="auto"/>
        <w:bottom w:val="none" w:sz="0" w:space="0" w:color="auto"/>
        <w:right w:val="none" w:sz="0" w:space="0" w:color="auto"/>
      </w:divBdr>
    </w:div>
    <w:div w:id="153382433">
      <w:bodyDiv w:val="1"/>
      <w:marLeft w:val="0"/>
      <w:marRight w:val="0"/>
      <w:marTop w:val="0"/>
      <w:marBottom w:val="0"/>
      <w:divBdr>
        <w:top w:val="none" w:sz="0" w:space="0" w:color="auto"/>
        <w:left w:val="none" w:sz="0" w:space="0" w:color="auto"/>
        <w:bottom w:val="none" w:sz="0" w:space="0" w:color="auto"/>
        <w:right w:val="none" w:sz="0" w:space="0" w:color="auto"/>
      </w:divBdr>
    </w:div>
    <w:div w:id="153421204">
      <w:bodyDiv w:val="1"/>
      <w:marLeft w:val="0"/>
      <w:marRight w:val="0"/>
      <w:marTop w:val="0"/>
      <w:marBottom w:val="0"/>
      <w:divBdr>
        <w:top w:val="none" w:sz="0" w:space="0" w:color="auto"/>
        <w:left w:val="none" w:sz="0" w:space="0" w:color="auto"/>
        <w:bottom w:val="none" w:sz="0" w:space="0" w:color="auto"/>
        <w:right w:val="none" w:sz="0" w:space="0" w:color="auto"/>
      </w:divBdr>
    </w:div>
    <w:div w:id="153494610">
      <w:bodyDiv w:val="1"/>
      <w:marLeft w:val="0"/>
      <w:marRight w:val="0"/>
      <w:marTop w:val="0"/>
      <w:marBottom w:val="0"/>
      <w:divBdr>
        <w:top w:val="none" w:sz="0" w:space="0" w:color="auto"/>
        <w:left w:val="none" w:sz="0" w:space="0" w:color="auto"/>
        <w:bottom w:val="none" w:sz="0" w:space="0" w:color="auto"/>
        <w:right w:val="none" w:sz="0" w:space="0" w:color="auto"/>
      </w:divBdr>
    </w:div>
    <w:div w:id="153642140">
      <w:bodyDiv w:val="1"/>
      <w:marLeft w:val="0"/>
      <w:marRight w:val="0"/>
      <w:marTop w:val="0"/>
      <w:marBottom w:val="0"/>
      <w:divBdr>
        <w:top w:val="none" w:sz="0" w:space="0" w:color="auto"/>
        <w:left w:val="none" w:sz="0" w:space="0" w:color="auto"/>
        <w:bottom w:val="none" w:sz="0" w:space="0" w:color="auto"/>
        <w:right w:val="none" w:sz="0" w:space="0" w:color="auto"/>
      </w:divBdr>
    </w:div>
    <w:div w:id="153766375">
      <w:bodyDiv w:val="1"/>
      <w:marLeft w:val="0"/>
      <w:marRight w:val="0"/>
      <w:marTop w:val="0"/>
      <w:marBottom w:val="0"/>
      <w:divBdr>
        <w:top w:val="none" w:sz="0" w:space="0" w:color="auto"/>
        <w:left w:val="none" w:sz="0" w:space="0" w:color="auto"/>
        <w:bottom w:val="none" w:sz="0" w:space="0" w:color="auto"/>
        <w:right w:val="none" w:sz="0" w:space="0" w:color="auto"/>
      </w:divBdr>
    </w:div>
    <w:div w:id="153844018">
      <w:bodyDiv w:val="1"/>
      <w:marLeft w:val="0"/>
      <w:marRight w:val="0"/>
      <w:marTop w:val="0"/>
      <w:marBottom w:val="0"/>
      <w:divBdr>
        <w:top w:val="none" w:sz="0" w:space="0" w:color="auto"/>
        <w:left w:val="none" w:sz="0" w:space="0" w:color="auto"/>
        <w:bottom w:val="none" w:sz="0" w:space="0" w:color="auto"/>
        <w:right w:val="none" w:sz="0" w:space="0" w:color="auto"/>
      </w:divBdr>
    </w:div>
    <w:div w:id="153881566">
      <w:bodyDiv w:val="1"/>
      <w:marLeft w:val="0"/>
      <w:marRight w:val="0"/>
      <w:marTop w:val="0"/>
      <w:marBottom w:val="0"/>
      <w:divBdr>
        <w:top w:val="none" w:sz="0" w:space="0" w:color="auto"/>
        <w:left w:val="none" w:sz="0" w:space="0" w:color="auto"/>
        <w:bottom w:val="none" w:sz="0" w:space="0" w:color="auto"/>
        <w:right w:val="none" w:sz="0" w:space="0" w:color="auto"/>
      </w:divBdr>
    </w:div>
    <w:div w:id="153956264">
      <w:bodyDiv w:val="1"/>
      <w:marLeft w:val="0"/>
      <w:marRight w:val="0"/>
      <w:marTop w:val="0"/>
      <w:marBottom w:val="0"/>
      <w:divBdr>
        <w:top w:val="none" w:sz="0" w:space="0" w:color="auto"/>
        <w:left w:val="none" w:sz="0" w:space="0" w:color="auto"/>
        <w:bottom w:val="none" w:sz="0" w:space="0" w:color="auto"/>
        <w:right w:val="none" w:sz="0" w:space="0" w:color="auto"/>
      </w:divBdr>
    </w:div>
    <w:div w:id="154028175">
      <w:bodyDiv w:val="1"/>
      <w:marLeft w:val="0"/>
      <w:marRight w:val="0"/>
      <w:marTop w:val="0"/>
      <w:marBottom w:val="0"/>
      <w:divBdr>
        <w:top w:val="none" w:sz="0" w:space="0" w:color="auto"/>
        <w:left w:val="none" w:sz="0" w:space="0" w:color="auto"/>
        <w:bottom w:val="none" w:sz="0" w:space="0" w:color="auto"/>
        <w:right w:val="none" w:sz="0" w:space="0" w:color="auto"/>
      </w:divBdr>
    </w:div>
    <w:div w:id="154036337">
      <w:bodyDiv w:val="1"/>
      <w:marLeft w:val="0"/>
      <w:marRight w:val="0"/>
      <w:marTop w:val="0"/>
      <w:marBottom w:val="0"/>
      <w:divBdr>
        <w:top w:val="none" w:sz="0" w:space="0" w:color="auto"/>
        <w:left w:val="none" w:sz="0" w:space="0" w:color="auto"/>
        <w:bottom w:val="none" w:sz="0" w:space="0" w:color="auto"/>
        <w:right w:val="none" w:sz="0" w:space="0" w:color="auto"/>
      </w:divBdr>
    </w:div>
    <w:div w:id="154299173">
      <w:bodyDiv w:val="1"/>
      <w:marLeft w:val="0"/>
      <w:marRight w:val="0"/>
      <w:marTop w:val="0"/>
      <w:marBottom w:val="0"/>
      <w:divBdr>
        <w:top w:val="none" w:sz="0" w:space="0" w:color="auto"/>
        <w:left w:val="none" w:sz="0" w:space="0" w:color="auto"/>
        <w:bottom w:val="none" w:sz="0" w:space="0" w:color="auto"/>
        <w:right w:val="none" w:sz="0" w:space="0" w:color="auto"/>
      </w:divBdr>
    </w:div>
    <w:div w:id="154422018">
      <w:bodyDiv w:val="1"/>
      <w:marLeft w:val="0"/>
      <w:marRight w:val="0"/>
      <w:marTop w:val="0"/>
      <w:marBottom w:val="0"/>
      <w:divBdr>
        <w:top w:val="none" w:sz="0" w:space="0" w:color="auto"/>
        <w:left w:val="none" w:sz="0" w:space="0" w:color="auto"/>
        <w:bottom w:val="none" w:sz="0" w:space="0" w:color="auto"/>
        <w:right w:val="none" w:sz="0" w:space="0" w:color="auto"/>
      </w:divBdr>
    </w:div>
    <w:div w:id="154422895">
      <w:bodyDiv w:val="1"/>
      <w:marLeft w:val="0"/>
      <w:marRight w:val="0"/>
      <w:marTop w:val="0"/>
      <w:marBottom w:val="0"/>
      <w:divBdr>
        <w:top w:val="none" w:sz="0" w:space="0" w:color="auto"/>
        <w:left w:val="none" w:sz="0" w:space="0" w:color="auto"/>
        <w:bottom w:val="none" w:sz="0" w:space="0" w:color="auto"/>
        <w:right w:val="none" w:sz="0" w:space="0" w:color="auto"/>
      </w:divBdr>
    </w:div>
    <w:div w:id="154613056">
      <w:bodyDiv w:val="1"/>
      <w:marLeft w:val="0"/>
      <w:marRight w:val="0"/>
      <w:marTop w:val="0"/>
      <w:marBottom w:val="0"/>
      <w:divBdr>
        <w:top w:val="none" w:sz="0" w:space="0" w:color="auto"/>
        <w:left w:val="none" w:sz="0" w:space="0" w:color="auto"/>
        <w:bottom w:val="none" w:sz="0" w:space="0" w:color="auto"/>
        <w:right w:val="none" w:sz="0" w:space="0" w:color="auto"/>
      </w:divBdr>
    </w:div>
    <w:div w:id="154689773">
      <w:bodyDiv w:val="1"/>
      <w:marLeft w:val="0"/>
      <w:marRight w:val="0"/>
      <w:marTop w:val="0"/>
      <w:marBottom w:val="0"/>
      <w:divBdr>
        <w:top w:val="none" w:sz="0" w:space="0" w:color="auto"/>
        <w:left w:val="none" w:sz="0" w:space="0" w:color="auto"/>
        <w:bottom w:val="none" w:sz="0" w:space="0" w:color="auto"/>
        <w:right w:val="none" w:sz="0" w:space="0" w:color="auto"/>
      </w:divBdr>
    </w:div>
    <w:div w:id="154763120">
      <w:bodyDiv w:val="1"/>
      <w:marLeft w:val="0"/>
      <w:marRight w:val="0"/>
      <w:marTop w:val="0"/>
      <w:marBottom w:val="0"/>
      <w:divBdr>
        <w:top w:val="none" w:sz="0" w:space="0" w:color="auto"/>
        <w:left w:val="none" w:sz="0" w:space="0" w:color="auto"/>
        <w:bottom w:val="none" w:sz="0" w:space="0" w:color="auto"/>
        <w:right w:val="none" w:sz="0" w:space="0" w:color="auto"/>
      </w:divBdr>
    </w:div>
    <w:div w:id="154878575">
      <w:bodyDiv w:val="1"/>
      <w:marLeft w:val="0"/>
      <w:marRight w:val="0"/>
      <w:marTop w:val="0"/>
      <w:marBottom w:val="0"/>
      <w:divBdr>
        <w:top w:val="none" w:sz="0" w:space="0" w:color="auto"/>
        <w:left w:val="none" w:sz="0" w:space="0" w:color="auto"/>
        <w:bottom w:val="none" w:sz="0" w:space="0" w:color="auto"/>
        <w:right w:val="none" w:sz="0" w:space="0" w:color="auto"/>
      </w:divBdr>
    </w:div>
    <w:div w:id="155000308">
      <w:bodyDiv w:val="1"/>
      <w:marLeft w:val="0"/>
      <w:marRight w:val="0"/>
      <w:marTop w:val="0"/>
      <w:marBottom w:val="0"/>
      <w:divBdr>
        <w:top w:val="none" w:sz="0" w:space="0" w:color="auto"/>
        <w:left w:val="none" w:sz="0" w:space="0" w:color="auto"/>
        <w:bottom w:val="none" w:sz="0" w:space="0" w:color="auto"/>
        <w:right w:val="none" w:sz="0" w:space="0" w:color="auto"/>
      </w:divBdr>
    </w:div>
    <w:div w:id="155150545">
      <w:bodyDiv w:val="1"/>
      <w:marLeft w:val="0"/>
      <w:marRight w:val="0"/>
      <w:marTop w:val="0"/>
      <w:marBottom w:val="0"/>
      <w:divBdr>
        <w:top w:val="none" w:sz="0" w:space="0" w:color="auto"/>
        <w:left w:val="none" w:sz="0" w:space="0" w:color="auto"/>
        <w:bottom w:val="none" w:sz="0" w:space="0" w:color="auto"/>
        <w:right w:val="none" w:sz="0" w:space="0" w:color="auto"/>
      </w:divBdr>
    </w:div>
    <w:div w:id="155152796">
      <w:bodyDiv w:val="1"/>
      <w:marLeft w:val="0"/>
      <w:marRight w:val="0"/>
      <w:marTop w:val="0"/>
      <w:marBottom w:val="0"/>
      <w:divBdr>
        <w:top w:val="none" w:sz="0" w:space="0" w:color="auto"/>
        <w:left w:val="none" w:sz="0" w:space="0" w:color="auto"/>
        <w:bottom w:val="none" w:sz="0" w:space="0" w:color="auto"/>
        <w:right w:val="none" w:sz="0" w:space="0" w:color="auto"/>
      </w:divBdr>
    </w:div>
    <w:div w:id="155194923">
      <w:bodyDiv w:val="1"/>
      <w:marLeft w:val="0"/>
      <w:marRight w:val="0"/>
      <w:marTop w:val="0"/>
      <w:marBottom w:val="0"/>
      <w:divBdr>
        <w:top w:val="none" w:sz="0" w:space="0" w:color="auto"/>
        <w:left w:val="none" w:sz="0" w:space="0" w:color="auto"/>
        <w:bottom w:val="none" w:sz="0" w:space="0" w:color="auto"/>
        <w:right w:val="none" w:sz="0" w:space="0" w:color="auto"/>
      </w:divBdr>
    </w:div>
    <w:div w:id="155271193">
      <w:bodyDiv w:val="1"/>
      <w:marLeft w:val="0"/>
      <w:marRight w:val="0"/>
      <w:marTop w:val="0"/>
      <w:marBottom w:val="0"/>
      <w:divBdr>
        <w:top w:val="none" w:sz="0" w:space="0" w:color="auto"/>
        <w:left w:val="none" w:sz="0" w:space="0" w:color="auto"/>
        <w:bottom w:val="none" w:sz="0" w:space="0" w:color="auto"/>
        <w:right w:val="none" w:sz="0" w:space="0" w:color="auto"/>
      </w:divBdr>
    </w:div>
    <w:div w:id="155341010">
      <w:bodyDiv w:val="1"/>
      <w:marLeft w:val="0"/>
      <w:marRight w:val="0"/>
      <w:marTop w:val="0"/>
      <w:marBottom w:val="0"/>
      <w:divBdr>
        <w:top w:val="none" w:sz="0" w:space="0" w:color="auto"/>
        <w:left w:val="none" w:sz="0" w:space="0" w:color="auto"/>
        <w:bottom w:val="none" w:sz="0" w:space="0" w:color="auto"/>
        <w:right w:val="none" w:sz="0" w:space="0" w:color="auto"/>
      </w:divBdr>
    </w:div>
    <w:div w:id="155342418">
      <w:bodyDiv w:val="1"/>
      <w:marLeft w:val="0"/>
      <w:marRight w:val="0"/>
      <w:marTop w:val="0"/>
      <w:marBottom w:val="0"/>
      <w:divBdr>
        <w:top w:val="none" w:sz="0" w:space="0" w:color="auto"/>
        <w:left w:val="none" w:sz="0" w:space="0" w:color="auto"/>
        <w:bottom w:val="none" w:sz="0" w:space="0" w:color="auto"/>
        <w:right w:val="none" w:sz="0" w:space="0" w:color="auto"/>
      </w:divBdr>
    </w:div>
    <w:div w:id="155389481">
      <w:bodyDiv w:val="1"/>
      <w:marLeft w:val="0"/>
      <w:marRight w:val="0"/>
      <w:marTop w:val="0"/>
      <w:marBottom w:val="0"/>
      <w:divBdr>
        <w:top w:val="none" w:sz="0" w:space="0" w:color="auto"/>
        <w:left w:val="none" w:sz="0" w:space="0" w:color="auto"/>
        <w:bottom w:val="none" w:sz="0" w:space="0" w:color="auto"/>
        <w:right w:val="none" w:sz="0" w:space="0" w:color="auto"/>
      </w:divBdr>
    </w:div>
    <w:div w:id="155465174">
      <w:bodyDiv w:val="1"/>
      <w:marLeft w:val="0"/>
      <w:marRight w:val="0"/>
      <w:marTop w:val="0"/>
      <w:marBottom w:val="0"/>
      <w:divBdr>
        <w:top w:val="none" w:sz="0" w:space="0" w:color="auto"/>
        <w:left w:val="none" w:sz="0" w:space="0" w:color="auto"/>
        <w:bottom w:val="none" w:sz="0" w:space="0" w:color="auto"/>
        <w:right w:val="none" w:sz="0" w:space="0" w:color="auto"/>
      </w:divBdr>
    </w:div>
    <w:div w:id="155531822">
      <w:bodyDiv w:val="1"/>
      <w:marLeft w:val="0"/>
      <w:marRight w:val="0"/>
      <w:marTop w:val="0"/>
      <w:marBottom w:val="0"/>
      <w:divBdr>
        <w:top w:val="none" w:sz="0" w:space="0" w:color="auto"/>
        <w:left w:val="none" w:sz="0" w:space="0" w:color="auto"/>
        <w:bottom w:val="none" w:sz="0" w:space="0" w:color="auto"/>
        <w:right w:val="none" w:sz="0" w:space="0" w:color="auto"/>
      </w:divBdr>
    </w:div>
    <w:div w:id="155537514">
      <w:bodyDiv w:val="1"/>
      <w:marLeft w:val="0"/>
      <w:marRight w:val="0"/>
      <w:marTop w:val="0"/>
      <w:marBottom w:val="0"/>
      <w:divBdr>
        <w:top w:val="none" w:sz="0" w:space="0" w:color="auto"/>
        <w:left w:val="none" w:sz="0" w:space="0" w:color="auto"/>
        <w:bottom w:val="none" w:sz="0" w:space="0" w:color="auto"/>
        <w:right w:val="none" w:sz="0" w:space="0" w:color="auto"/>
      </w:divBdr>
    </w:div>
    <w:div w:id="155540693">
      <w:bodyDiv w:val="1"/>
      <w:marLeft w:val="0"/>
      <w:marRight w:val="0"/>
      <w:marTop w:val="0"/>
      <w:marBottom w:val="0"/>
      <w:divBdr>
        <w:top w:val="none" w:sz="0" w:space="0" w:color="auto"/>
        <w:left w:val="none" w:sz="0" w:space="0" w:color="auto"/>
        <w:bottom w:val="none" w:sz="0" w:space="0" w:color="auto"/>
        <w:right w:val="none" w:sz="0" w:space="0" w:color="auto"/>
      </w:divBdr>
    </w:div>
    <w:div w:id="155583083">
      <w:bodyDiv w:val="1"/>
      <w:marLeft w:val="0"/>
      <w:marRight w:val="0"/>
      <w:marTop w:val="0"/>
      <w:marBottom w:val="0"/>
      <w:divBdr>
        <w:top w:val="none" w:sz="0" w:space="0" w:color="auto"/>
        <w:left w:val="none" w:sz="0" w:space="0" w:color="auto"/>
        <w:bottom w:val="none" w:sz="0" w:space="0" w:color="auto"/>
        <w:right w:val="none" w:sz="0" w:space="0" w:color="auto"/>
      </w:divBdr>
    </w:div>
    <w:div w:id="155611393">
      <w:bodyDiv w:val="1"/>
      <w:marLeft w:val="0"/>
      <w:marRight w:val="0"/>
      <w:marTop w:val="0"/>
      <w:marBottom w:val="0"/>
      <w:divBdr>
        <w:top w:val="none" w:sz="0" w:space="0" w:color="auto"/>
        <w:left w:val="none" w:sz="0" w:space="0" w:color="auto"/>
        <w:bottom w:val="none" w:sz="0" w:space="0" w:color="auto"/>
        <w:right w:val="none" w:sz="0" w:space="0" w:color="auto"/>
      </w:divBdr>
    </w:div>
    <w:div w:id="155803000">
      <w:bodyDiv w:val="1"/>
      <w:marLeft w:val="0"/>
      <w:marRight w:val="0"/>
      <w:marTop w:val="0"/>
      <w:marBottom w:val="0"/>
      <w:divBdr>
        <w:top w:val="none" w:sz="0" w:space="0" w:color="auto"/>
        <w:left w:val="none" w:sz="0" w:space="0" w:color="auto"/>
        <w:bottom w:val="none" w:sz="0" w:space="0" w:color="auto"/>
        <w:right w:val="none" w:sz="0" w:space="0" w:color="auto"/>
      </w:divBdr>
    </w:div>
    <w:div w:id="155851924">
      <w:bodyDiv w:val="1"/>
      <w:marLeft w:val="0"/>
      <w:marRight w:val="0"/>
      <w:marTop w:val="0"/>
      <w:marBottom w:val="0"/>
      <w:divBdr>
        <w:top w:val="none" w:sz="0" w:space="0" w:color="auto"/>
        <w:left w:val="none" w:sz="0" w:space="0" w:color="auto"/>
        <w:bottom w:val="none" w:sz="0" w:space="0" w:color="auto"/>
        <w:right w:val="none" w:sz="0" w:space="0" w:color="auto"/>
      </w:divBdr>
    </w:div>
    <w:div w:id="155926572">
      <w:bodyDiv w:val="1"/>
      <w:marLeft w:val="0"/>
      <w:marRight w:val="0"/>
      <w:marTop w:val="0"/>
      <w:marBottom w:val="0"/>
      <w:divBdr>
        <w:top w:val="none" w:sz="0" w:space="0" w:color="auto"/>
        <w:left w:val="none" w:sz="0" w:space="0" w:color="auto"/>
        <w:bottom w:val="none" w:sz="0" w:space="0" w:color="auto"/>
        <w:right w:val="none" w:sz="0" w:space="0" w:color="auto"/>
      </w:divBdr>
    </w:div>
    <w:div w:id="155927751">
      <w:bodyDiv w:val="1"/>
      <w:marLeft w:val="0"/>
      <w:marRight w:val="0"/>
      <w:marTop w:val="0"/>
      <w:marBottom w:val="0"/>
      <w:divBdr>
        <w:top w:val="none" w:sz="0" w:space="0" w:color="auto"/>
        <w:left w:val="none" w:sz="0" w:space="0" w:color="auto"/>
        <w:bottom w:val="none" w:sz="0" w:space="0" w:color="auto"/>
        <w:right w:val="none" w:sz="0" w:space="0" w:color="auto"/>
      </w:divBdr>
    </w:div>
    <w:div w:id="155994077">
      <w:bodyDiv w:val="1"/>
      <w:marLeft w:val="0"/>
      <w:marRight w:val="0"/>
      <w:marTop w:val="0"/>
      <w:marBottom w:val="0"/>
      <w:divBdr>
        <w:top w:val="none" w:sz="0" w:space="0" w:color="auto"/>
        <w:left w:val="none" w:sz="0" w:space="0" w:color="auto"/>
        <w:bottom w:val="none" w:sz="0" w:space="0" w:color="auto"/>
        <w:right w:val="none" w:sz="0" w:space="0" w:color="auto"/>
      </w:divBdr>
    </w:div>
    <w:div w:id="155995057">
      <w:bodyDiv w:val="1"/>
      <w:marLeft w:val="0"/>
      <w:marRight w:val="0"/>
      <w:marTop w:val="0"/>
      <w:marBottom w:val="0"/>
      <w:divBdr>
        <w:top w:val="none" w:sz="0" w:space="0" w:color="auto"/>
        <w:left w:val="none" w:sz="0" w:space="0" w:color="auto"/>
        <w:bottom w:val="none" w:sz="0" w:space="0" w:color="auto"/>
        <w:right w:val="none" w:sz="0" w:space="0" w:color="auto"/>
      </w:divBdr>
    </w:div>
    <w:div w:id="156070199">
      <w:bodyDiv w:val="1"/>
      <w:marLeft w:val="0"/>
      <w:marRight w:val="0"/>
      <w:marTop w:val="0"/>
      <w:marBottom w:val="0"/>
      <w:divBdr>
        <w:top w:val="none" w:sz="0" w:space="0" w:color="auto"/>
        <w:left w:val="none" w:sz="0" w:space="0" w:color="auto"/>
        <w:bottom w:val="none" w:sz="0" w:space="0" w:color="auto"/>
        <w:right w:val="none" w:sz="0" w:space="0" w:color="auto"/>
      </w:divBdr>
    </w:div>
    <w:div w:id="156195937">
      <w:bodyDiv w:val="1"/>
      <w:marLeft w:val="0"/>
      <w:marRight w:val="0"/>
      <w:marTop w:val="0"/>
      <w:marBottom w:val="0"/>
      <w:divBdr>
        <w:top w:val="none" w:sz="0" w:space="0" w:color="auto"/>
        <w:left w:val="none" w:sz="0" w:space="0" w:color="auto"/>
        <w:bottom w:val="none" w:sz="0" w:space="0" w:color="auto"/>
        <w:right w:val="none" w:sz="0" w:space="0" w:color="auto"/>
      </w:divBdr>
    </w:div>
    <w:div w:id="156239071">
      <w:bodyDiv w:val="1"/>
      <w:marLeft w:val="0"/>
      <w:marRight w:val="0"/>
      <w:marTop w:val="0"/>
      <w:marBottom w:val="0"/>
      <w:divBdr>
        <w:top w:val="none" w:sz="0" w:space="0" w:color="auto"/>
        <w:left w:val="none" w:sz="0" w:space="0" w:color="auto"/>
        <w:bottom w:val="none" w:sz="0" w:space="0" w:color="auto"/>
        <w:right w:val="none" w:sz="0" w:space="0" w:color="auto"/>
      </w:divBdr>
    </w:div>
    <w:div w:id="156313710">
      <w:bodyDiv w:val="1"/>
      <w:marLeft w:val="0"/>
      <w:marRight w:val="0"/>
      <w:marTop w:val="0"/>
      <w:marBottom w:val="0"/>
      <w:divBdr>
        <w:top w:val="none" w:sz="0" w:space="0" w:color="auto"/>
        <w:left w:val="none" w:sz="0" w:space="0" w:color="auto"/>
        <w:bottom w:val="none" w:sz="0" w:space="0" w:color="auto"/>
        <w:right w:val="none" w:sz="0" w:space="0" w:color="auto"/>
      </w:divBdr>
    </w:div>
    <w:div w:id="156458128">
      <w:bodyDiv w:val="1"/>
      <w:marLeft w:val="0"/>
      <w:marRight w:val="0"/>
      <w:marTop w:val="0"/>
      <w:marBottom w:val="0"/>
      <w:divBdr>
        <w:top w:val="none" w:sz="0" w:space="0" w:color="auto"/>
        <w:left w:val="none" w:sz="0" w:space="0" w:color="auto"/>
        <w:bottom w:val="none" w:sz="0" w:space="0" w:color="auto"/>
        <w:right w:val="none" w:sz="0" w:space="0" w:color="auto"/>
      </w:divBdr>
    </w:div>
    <w:div w:id="156500965">
      <w:bodyDiv w:val="1"/>
      <w:marLeft w:val="0"/>
      <w:marRight w:val="0"/>
      <w:marTop w:val="0"/>
      <w:marBottom w:val="0"/>
      <w:divBdr>
        <w:top w:val="none" w:sz="0" w:space="0" w:color="auto"/>
        <w:left w:val="none" w:sz="0" w:space="0" w:color="auto"/>
        <w:bottom w:val="none" w:sz="0" w:space="0" w:color="auto"/>
        <w:right w:val="none" w:sz="0" w:space="0" w:color="auto"/>
      </w:divBdr>
    </w:div>
    <w:div w:id="156503142">
      <w:bodyDiv w:val="1"/>
      <w:marLeft w:val="0"/>
      <w:marRight w:val="0"/>
      <w:marTop w:val="0"/>
      <w:marBottom w:val="0"/>
      <w:divBdr>
        <w:top w:val="none" w:sz="0" w:space="0" w:color="auto"/>
        <w:left w:val="none" w:sz="0" w:space="0" w:color="auto"/>
        <w:bottom w:val="none" w:sz="0" w:space="0" w:color="auto"/>
        <w:right w:val="none" w:sz="0" w:space="0" w:color="auto"/>
      </w:divBdr>
    </w:div>
    <w:div w:id="156582071">
      <w:bodyDiv w:val="1"/>
      <w:marLeft w:val="0"/>
      <w:marRight w:val="0"/>
      <w:marTop w:val="0"/>
      <w:marBottom w:val="0"/>
      <w:divBdr>
        <w:top w:val="none" w:sz="0" w:space="0" w:color="auto"/>
        <w:left w:val="none" w:sz="0" w:space="0" w:color="auto"/>
        <w:bottom w:val="none" w:sz="0" w:space="0" w:color="auto"/>
        <w:right w:val="none" w:sz="0" w:space="0" w:color="auto"/>
      </w:divBdr>
    </w:div>
    <w:div w:id="156658232">
      <w:bodyDiv w:val="1"/>
      <w:marLeft w:val="0"/>
      <w:marRight w:val="0"/>
      <w:marTop w:val="0"/>
      <w:marBottom w:val="0"/>
      <w:divBdr>
        <w:top w:val="none" w:sz="0" w:space="0" w:color="auto"/>
        <w:left w:val="none" w:sz="0" w:space="0" w:color="auto"/>
        <w:bottom w:val="none" w:sz="0" w:space="0" w:color="auto"/>
        <w:right w:val="none" w:sz="0" w:space="0" w:color="auto"/>
      </w:divBdr>
    </w:div>
    <w:div w:id="156727034">
      <w:bodyDiv w:val="1"/>
      <w:marLeft w:val="0"/>
      <w:marRight w:val="0"/>
      <w:marTop w:val="0"/>
      <w:marBottom w:val="0"/>
      <w:divBdr>
        <w:top w:val="none" w:sz="0" w:space="0" w:color="auto"/>
        <w:left w:val="none" w:sz="0" w:space="0" w:color="auto"/>
        <w:bottom w:val="none" w:sz="0" w:space="0" w:color="auto"/>
        <w:right w:val="none" w:sz="0" w:space="0" w:color="auto"/>
      </w:divBdr>
    </w:div>
    <w:div w:id="157036617">
      <w:bodyDiv w:val="1"/>
      <w:marLeft w:val="0"/>
      <w:marRight w:val="0"/>
      <w:marTop w:val="0"/>
      <w:marBottom w:val="0"/>
      <w:divBdr>
        <w:top w:val="none" w:sz="0" w:space="0" w:color="auto"/>
        <w:left w:val="none" w:sz="0" w:space="0" w:color="auto"/>
        <w:bottom w:val="none" w:sz="0" w:space="0" w:color="auto"/>
        <w:right w:val="none" w:sz="0" w:space="0" w:color="auto"/>
      </w:divBdr>
    </w:div>
    <w:div w:id="157306502">
      <w:bodyDiv w:val="1"/>
      <w:marLeft w:val="0"/>
      <w:marRight w:val="0"/>
      <w:marTop w:val="0"/>
      <w:marBottom w:val="0"/>
      <w:divBdr>
        <w:top w:val="none" w:sz="0" w:space="0" w:color="auto"/>
        <w:left w:val="none" w:sz="0" w:space="0" w:color="auto"/>
        <w:bottom w:val="none" w:sz="0" w:space="0" w:color="auto"/>
        <w:right w:val="none" w:sz="0" w:space="0" w:color="auto"/>
      </w:divBdr>
    </w:div>
    <w:div w:id="157380457">
      <w:bodyDiv w:val="1"/>
      <w:marLeft w:val="0"/>
      <w:marRight w:val="0"/>
      <w:marTop w:val="0"/>
      <w:marBottom w:val="0"/>
      <w:divBdr>
        <w:top w:val="none" w:sz="0" w:space="0" w:color="auto"/>
        <w:left w:val="none" w:sz="0" w:space="0" w:color="auto"/>
        <w:bottom w:val="none" w:sz="0" w:space="0" w:color="auto"/>
        <w:right w:val="none" w:sz="0" w:space="0" w:color="auto"/>
      </w:divBdr>
    </w:div>
    <w:div w:id="157422436">
      <w:bodyDiv w:val="1"/>
      <w:marLeft w:val="0"/>
      <w:marRight w:val="0"/>
      <w:marTop w:val="0"/>
      <w:marBottom w:val="0"/>
      <w:divBdr>
        <w:top w:val="none" w:sz="0" w:space="0" w:color="auto"/>
        <w:left w:val="none" w:sz="0" w:space="0" w:color="auto"/>
        <w:bottom w:val="none" w:sz="0" w:space="0" w:color="auto"/>
        <w:right w:val="none" w:sz="0" w:space="0" w:color="auto"/>
      </w:divBdr>
    </w:div>
    <w:div w:id="157502822">
      <w:bodyDiv w:val="1"/>
      <w:marLeft w:val="0"/>
      <w:marRight w:val="0"/>
      <w:marTop w:val="0"/>
      <w:marBottom w:val="0"/>
      <w:divBdr>
        <w:top w:val="none" w:sz="0" w:space="0" w:color="auto"/>
        <w:left w:val="none" w:sz="0" w:space="0" w:color="auto"/>
        <w:bottom w:val="none" w:sz="0" w:space="0" w:color="auto"/>
        <w:right w:val="none" w:sz="0" w:space="0" w:color="auto"/>
      </w:divBdr>
    </w:div>
    <w:div w:id="157578665">
      <w:bodyDiv w:val="1"/>
      <w:marLeft w:val="0"/>
      <w:marRight w:val="0"/>
      <w:marTop w:val="0"/>
      <w:marBottom w:val="0"/>
      <w:divBdr>
        <w:top w:val="none" w:sz="0" w:space="0" w:color="auto"/>
        <w:left w:val="none" w:sz="0" w:space="0" w:color="auto"/>
        <w:bottom w:val="none" w:sz="0" w:space="0" w:color="auto"/>
        <w:right w:val="none" w:sz="0" w:space="0" w:color="auto"/>
      </w:divBdr>
    </w:div>
    <w:div w:id="157695501">
      <w:bodyDiv w:val="1"/>
      <w:marLeft w:val="0"/>
      <w:marRight w:val="0"/>
      <w:marTop w:val="0"/>
      <w:marBottom w:val="0"/>
      <w:divBdr>
        <w:top w:val="none" w:sz="0" w:space="0" w:color="auto"/>
        <w:left w:val="none" w:sz="0" w:space="0" w:color="auto"/>
        <w:bottom w:val="none" w:sz="0" w:space="0" w:color="auto"/>
        <w:right w:val="none" w:sz="0" w:space="0" w:color="auto"/>
      </w:divBdr>
    </w:div>
    <w:div w:id="157696555">
      <w:bodyDiv w:val="1"/>
      <w:marLeft w:val="0"/>
      <w:marRight w:val="0"/>
      <w:marTop w:val="0"/>
      <w:marBottom w:val="0"/>
      <w:divBdr>
        <w:top w:val="none" w:sz="0" w:space="0" w:color="auto"/>
        <w:left w:val="none" w:sz="0" w:space="0" w:color="auto"/>
        <w:bottom w:val="none" w:sz="0" w:space="0" w:color="auto"/>
        <w:right w:val="none" w:sz="0" w:space="0" w:color="auto"/>
      </w:divBdr>
    </w:div>
    <w:div w:id="157698204">
      <w:bodyDiv w:val="1"/>
      <w:marLeft w:val="0"/>
      <w:marRight w:val="0"/>
      <w:marTop w:val="0"/>
      <w:marBottom w:val="0"/>
      <w:divBdr>
        <w:top w:val="none" w:sz="0" w:space="0" w:color="auto"/>
        <w:left w:val="none" w:sz="0" w:space="0" w:color="auto"/>
        <w:bottom w:val="none" w:sz="0" w:space="0" w:color="auto"/>
        <w:right w:val="none" w:sz="0" w:space="0" w:color="auto"/>
      </w:divBdr>
    </w:div>
    <w:div w:id="157766438">
      <w:bodyDiv w:val="1"/>
      <w:marLeft w:val="0"/>
      <w:marRight w:val="0"/>
      <w:marTop w:val="0"/>
      <w:marBottom w:val="0"/>
      <w:divBdr>
        <w:top w:val="none" w:sz="0" w:space="0" w:color="auto"/>
        <w:left w:val="none" w:sz="0" w:space="0" w:color="auto"/>
        <w:bottom w:val="none" w:sz="0" w:space="0" w:color="auto"/>
        <w:right w:val="none" w:sz="0" w:space="0" w:color="auto"/>
      </w:divBdr>
    </w:div>
    <w:div w:id="157769234">
      <w:bodyDiv w:val="1"/>
      <w:marLeft w:val="0"/>
      <w:marRight w:val="0"/>
      <w:marTop w:val="0"/>
      <w:marBottom w:val="0"/>
      <w:divBdr>
        <w:top w:val="none" w:sz="0" w:space="0" w:color="auto"/>
        <w:left w:val="none" w:sz="0" w:space="0" w:color="auto"/>
        <w:bottom w:val="none" w:sz="0" w:space="0" w:color="auto"/>
        <w:right w:val="none" w:sz="0" w:space="0" w:color="auto"/>
      </w:divBdr>
    </w:div>
    <w:div w:id="157811993">
      <w:bodyDiv w:val="1"/>
      <w:marLeft w:val="0"/>
      <w:marRight w:val="0"/>
      <w:marTop w:val="0"/>
      <w:marBottom w:val="0"/>
      <w:divBdr>
        <w:top w:val="none" w:sz="0" w:space="0" w:color="auto"/>
        <w:left w:val="none" w:sz="0" w:space="0" w:color="auto"/>
        <w:bottom w:val="none" w:sz="0" w:space="0" w:color="auto"/>
        <w:right w:val="none" w:sz="0" w:space="0" w:color="auto"/>
      </w:divBdr>
    </w:div>
    <w:div w:id="157966145">
      <w:bodyDiv w:val="1"/>
      <w:marLeft w:val="0"/>
      <w:marRight w:val="0"/>
      <w:marTop w:val="0"/>
      <w:marBottom w:val="0"/>
      <w:divBdr>
        <w:top w:val="none" w:sz="0" w:space="0" w:color="auto"/>
        <w:left w:val="none" w:sz="0" w:space="0" w:color="auto"/>
        <w:bottom w:val="none" w:sz="0" w:space="0" w:color="auto"/>
        <w:right w:val="none" w:sz="0" w:space="0" w:color="auto"/>
      </w:divBdr>
    </w:div>
    <w:div w:id="158080719">
      <w:bodyDiv w:val="1"/>
      <w:marLeft w:val="0"/>
      <w:marRight w:val="0"/>
      <w:marTop w:val="0"/>
      <w:marBottom w:val="0"/>
      <w:divBdr>
        <w:top w:val="none" w:sz="0" w:space="0" w:color="auto"/>
        <w:left w:val="none" w:sz="0" w:space="0" w:color="auto"/>
        <w:bottom w:val="none" w:sz="0" w:space="0" w:color="auto"/>
        <w:right w:val="none" w:sz="0" w:space="0" w:color="auto"/>
      </w:divBdr>
    </w:div>
    <w:div w:id="158084978">
      <w:bodyDiv w:val="1"/>
      <w:marLeft w:val="0"/>
      <w:marRight w:val="0"/>
      <w:marTop w:val="0"/>
      <w:marBottom w:val="0"/>
      <w:divBdr>
        <w:top w:val="none" w:sz="0" w:space="0" w:color="auto"/>
        <w:left w:val="none" w:sz="0" w:space="0" w:color="auto"/>
        <w:bottom w:val="none" w:sz="0" w:space="0" w:color="auto"/>
        <w:right w:val="none" w:sz="0" w:space="0" w:color="auto"/>
      </w:divBdr>
    </w:div>
    <w:div w:id="158153167">
      <w:bodyDiv w:val="1"/>
      <w:marLeft w:val="0"/>
      <w:marRight w:val="0"/>
      <w:marTop w:val="0"/>
      <w:marBottom w:val="0"/>
      <w:divBdr>
        <w:top w:val="none" w:sz="0" w:space="0" w:color="auto"/>
        <w:left w:val="none" w:sz="0" w:space="0" w:color="auto"/>
        <w:bottom w:val="none" w:sz="0" w:space="0" w:color="auto"/>
        <w:right w:val="none" w:sz="0" w:space="0" w:color="auto"/>
      </w:divBdr>
    </w:div>
    <w:div w:id="158162264">
      <w:bodyDiv w:val="1"/>
      <w:marLeft w:val="0"/>
      <w:marRight w:val="0"/>
      <w:marTop w:val="0"/>
      <w:marBottom w:val="0"/>
      <w:divBdr>
        <w:top w:val="none" w:sz="0" w:space="0" w:color="auto"/>
        <w:left w:val="none" w:sz="0" w:space="0" w:color="auto"/>
        <w:bottom w:val="none" w:sz="0" w:space="0" w:color="auto"/>
        <w:right w:val="none" w:sz="0" w:space="0" w:color="auto"/>
      </w:divBdr>
    </w:div>
    <w:div w:id="158234226">
      <w:bodyDiv w:val="1"/>
      <w:marLeft w:val="0"/>
      <w:marRight w:val="0"/>
      <w:marTop w:val="0"/>
      <w:marBottom w:val="0"/>
      <w:divBdr>
        <w:top w:val="none" w:sz="0" w:space="0" w:color="auto"/>
        <w:left w:val="none" w:sz="0" w:space="0" w:color="auto"/>
        <w:bottom w:val="none" w:sz="0" w:space="0" w:color="auto"/>
        <w:right w:val="none" w:sz="0" w:space="0" w:color="auto"/>
      </w:divBdr>
    </w:div>
    <w:div w:id="158277682">
      <w:bodyDiv w:val="1"/>
      <w:marLeft w:val="0"/>
      <w:marRight w:val="0"/>
      <w:marTop w:val="0"/>
      <w:marBottom w:val="0"/>
      <w:divBdr>
        <w:top w:val="none" w:sz="0" w:space="0" w:color="auto"/>
        <w:left w:val="none" w:sz="0" w:space="0" w:color="auto"/>
        <w:bottom w:val="none" w:sz="0" w:space="0" w:color="auto"/>
        <w:right w:val="none" w:sz="0" w:space="0" w:color="auto"/>
      </w:divBdr>
    </w:div>
    <w:div w:id="158543138">
      <w:bodyDiv w:val="1"/>
      <w:marLeft w:val="0"/>
      <w:marRight w:val="0"/>
      <w:marTop w:val="0"/>
      <w:marBottom w:val="0"/>
      <w:divBdr>
        <w:top w:val="none" w:sz="0" w:space="0" w:color="auto"/>
        <w:left w:val="none" w:sz="0" w:space="0" w:color="auto"/>
        <w:bottom w:val="none" w:sz="0" w:space="0" w:color="auto"/>
        <w:right w:val="none" w:sz="0" w:space="0" w:color="auto"/>
      </w:divBdr>
    </w:div>
    <w:div w:id="158547981">
      <w:bodyDiv w:val="1"/>
      <w:marLeft w:val="0"/>
      <w:marRight w:val="0"/>
      <w:marTop w:val="0"/>
      <w:marBottom w:val="0"/>
      <w:divBdr>
        <w:top w:val="none" w:sz="0" w:space="0" w:color="auto"/>
        <w:left w:val="none" w:sz="0" w:space="0" w:color="auto"/>
        <w:bottom w:val="none" w:sz="0" w:space="0" w:color="auto"/>
        <w:right w:val="none" w:sz="0" w:space="0" w:color="auto"/>
      </w:divBdr>
    </w:div>
    <w:div w:id="158618499">
      <w:bodyDiv w:val="1"/>
      <w:marLeft w:val="0"/>
      <w:marRight w:val="0"/>
      <w:marTop w:val="0"/>
      <w:marBottom w:val="0"/>
      <w:divBdr>
        <w:top w:val="none" w:sz="0" w:space="0" w:color="auto"/>
        <w:left w:val="none" w:sz="0" w:space="0" w:color="auto"/>
        <w:bottom w:val="none" w:sz="0" w:space="0" w:color="auto"/>
        <w:right w:val="none" w:sz="0" w:space="0" w:color="auto"/>
      </w:divBdr>
    </w:div>
    <w:div w:id="158810662">
      <w:bodyDiv w:val="1"/>
      <w:marLeft w:val="0"/>
      <w:marRight w:val="0"/>
      <w:marTop w:val="0"/>
      <w:marBottom w:val="0"/>
      <w:divBdr>
        <w:top w:val="none" w:sz="0" w:space="0" w:color="auto"/>
        <w:left w:val="none" w:sz="0" w:space="0" w:color="auto"/>
        <w:bottom w:val="none" w:sz="0" w:space="0" w:color="auto"/>
        <w:right w:val="none" w:sz="0" w:space="0" w:color="auto"/>
      </w:divBdr>
    </w:div>
    <w:div w:id="158888443">
      <w:bodyDiv w:val="1"/>
      <w:marLeft w:val="0"/>
      <w:marRight w:val="0"/>
      <w:marTop w:val="0"/>
      <w:marBottom w:val="0"/>
      <w:divBdr>
        <w:top w:val="none" w:sz="0" w:space="0" w:color="auto"/>
        <w:left w:val="none" w:sz="0" w:space="0" w:color="auto"/>
        <w:bottom w:val="none" w:sz="0" w:space="0" w:color="auto"/>
        <w:right w:val="none" w:sz="0" w:space="0" w:color="auto"/>
      </w:divBdr>
    </w:div>
    <w:div w:id="158927313">
      <w:bodyDiv w:val="1"/>
      <w:marLeft w:val="0"/>
      <w:marRight w:val="0"/>
      <w:marTop w:val="0"/>
      <w:marBottom w:val="0"/>
      <w:divBdr>
        <w:top w:val="none" w:sz="0" w:space="0" w:color="auto"/>
        <w:left w:val="none" w:sz="0" w:space="0" w:color="auto"/>
        <w:bottom w:val="none" w:sz="0" w:space="0" w:color="auto"/>
        <w:right w:val="none" w:sz="0" w:space="0" w:color="auto"/>
      </w:divBdr>
    </w:div>
    <w:div w:id="159008194">
      <w:bodyDiv w:val="1"/>
      <w:marLeft w:val="0"/>
      <w:marRight w:val="0"/>
      <w:marTop w:val="0"/>
      <w:marBottom w:val="0"/>
      <w:divBdr>
        <w:top w:val="none" w:sz="0" w:space="0" w:color="auto"/>
        <w:left w:val="none" w:sz="0" w:space="0" w:color="auto"/>
        <w:bottom w:val="none" w:sz="0" w:space="0" w:color="auto"/>
        <w:right w:val="none" w:sz="0" w:space="0" w:color="auto"/>
      </w:divBdr>
    </w:div>
    <w:div w:id="159082292">
      <w:bodyDiv w:val="1"/>
      <w:marLeft w:val="0"/>
      <w:marRight w:val="0"/>
      <w:marTop w:val="0"/>
      <w:marBottom w:val="0"/>
      <w:divBdr>
        <w:top w:val="none" w:sz="0" w:space="0" w:color="auto"/>
        <w:left w:val="none" w:sz="0" w:space="0" w:color="auto"/>
        <w:bottom w:val="none" w:sz="0" w:space="0" w:color="auto"/>
        <w:right w:val="none" w:sz="0" w:space="0" w:color="auto"/>
      </w:divBdr>
    </w:div>
    <w:div w:id="159122188">
      <w:bodyDiv w:val="1"/>
      <w:marLeft w:val="0"/>
      <w:marRight w:val="0"/>
      <w:marTop w:val="0"/>
      <w:marBottom w:val="0"/>
      <w:divBdr>
        <w:top w:val="none" w:sz="0" w:space="0" w:color="auto"/>
        <w:left w:val="none" w:sz="0" w:space="0" w:color="auto"/>
        <w:bottom w:val="none" w:sz="0" w:space="0" w:color="auto"/>
        <w:right w:val="none" w:sz="0" w:space="0" w:color="auto"/>
      </w:divBdr>
    </w:div>
    <w:div w:id="159198075">
      <w:bodyDiv w:val="1"/>
      <w:marLeft w:val="0"/>
      <w:marRight w:val="0"/>
      <w:marTop w:val="0"/>
      <w:marBottom w:val="0"/>
      <w:divBdr>
        <w:top w:val="none" w:sz="0" w:space="0" w:color="auto"/>
        <w:left w:val="none" w:sz="0" w:space="0" w:color="auto"/>
        <w:bottom w:val="none" w:sz="0" w:space="0" w:color="auto"/>
        <w:right w:val="none" w:sz="0" w:space="0" w:color="auto"/>
      </w:divBdr>
    </w:div>
    <w:div w:id="159271621">
      <w:bodyDiv w:val="1"/>
      <w:marLeft w:val="0"/>
      <w:marRight w:val="0"/>
      <w:marTop w:val="0"/>
      <w:marBottom w:val="0"/>
      <w:divBdr>
        <w:top w:val="none" w:sz="0" w:space="0" w:color="auto"/>
        <w:left w:val="none" w:sz="0" w:space="0" w:color="auto"/>
        <w:bottom w:val="none" w:sz="0" w:space="0" w:color="auto"/>
        <w:right w:val="none" w:sz="0" w:space="0" w:color="auto"/>
      </w:divBdr>
    </w:div>
    <w:div w:id="159321531">
      <w:bodyDiv w:val="1"/>
      <w:marLeft w:val="0"/>
      <w:marRight w:val="0"/>
      <w:marTop w:val="0"/>
      <w:marBottom w:val="0"/>
      <w:divBdr>
        <w:top w:val="none" w:sz="0" w:space="0" w:color="auto"/>
        <w:left w:val="none" w:sz="0" w:space="0" w:color="auto"/>
        <w:bottom w:val="none" w:sz="0" w:space="0" w:color="auto"/>
        <w:right w:val="none" w:sz="0" w:space="0" w:color="auto"/>
      </w:divBdr>
    </w:div>
    <w:div w:id="159347988">
      <w:bodyDiv w:val="1"/>
      <w:marLeft w:val="0"/>
      <w:marRight w:val="0"/>
      <w:marTop w:val="0"/>
      <w:marBottom w:val="0"/>
      <w:divBdr>
        <w:top w:val="none" w:sz="0" w:space="0" w:color="auto"/>
        <w:left w:val="none" w:sz="0" w:space="0" w:color="auto"/>
        <w:bottom w:val="none" w:sz="0" w:space="0" w:color="auto"/>
        <w:right w:val="none" w:sz="0" w:space="0" w:color="auto"/>
      </w:divBdr>
    </w:div>
    <w:div w:id="159349489">
      <w:bodyDiv w:val="1"/>
      <w:marLeft w:val="0"/>
      <w:marRight w:val="0"/>
      <w:marTop w:val="0"/>
      <w:marBottom w:val="0"/>
      <w:divBdr>
        <w:top w:val="none" w:sz="0" w:space="0" w:color="auto"/>
        <w:left w:val="none" w:sz="0" w:space="0" w:color="auto"/>
        <w:bottom w:val="none" w:sz="0" w:space="0" w:color="auto"/>
        <w:right w:val="none" w:sz="0" w:space="0" w:color="auto"/>
      </w:divBdr>
    </w:div>
    <w:div w:id="159465092">
      <w:bodyDiv w:val="1"/>
      <w:marLeft w:val="0"/>
      <w:marRight w:val="0"/>
      <w:marTop w:val="0"/>
      <w:marBottom w:val="0"/>
      <w:divBdr>
        <w:top w:val="none" w:sz="0" w:space="0" w:color="auto"/>
        <w:left w:val="none" w:sz="0" w:space="0" w:color="auto"/>
        <w:bottom w:val="none" w:sz="0" w:space="0" w:color="auto"/>
        <w:right w:val="none" w:sz="0" w:space="0" w:color="auto"/>
      </w:divBdr>
    </w:div>
    <w:div w:id="159470081">
      <w:bodyDiv w:val="1"/>
      <w:marLeft w:val="0"/>
      <w:marRight w:val="0"/>
      <w:marTop w:val="0"/>
      <w:marBottom w:val="0"/>
      <w:divBdr>
        <w:top w:val="none" w:sz="0" w:space="0" w:color="auto"/>
        <w:left w:val="none" w:sz="0" w:space="0" w:color="auto"/>
        <w:bottom w:val="none" w:sz="0" w:space="0" w:color="auto"/>
        <w:right w:val="none" w:sz="0" w:space="0" w:color="auto"/>
      </w:divBdr>
    </w:div>
    <w:div w:id="159545186">
      <w:bodyDiv w:val="1"/>
      <w:marLeft w:val="0"/>
      <w:marRight w:val="0"/>
      <w:marTop w:val="0"/>
      <w:marBottom w:val="0"/>
      <w:divBdr>
        <w:top w:val="none" w:sz="0" w:space="0" w:color="auto"/>
        <w:left w:val="none" w:sz="0" w:space="0" w:color="auto"/>
        <w:bottom w:val="none" w:sz="0" w:space="0" w:color="auto"/>
        <w:right w:val="none" w:sz="0" w:space="0" w:color="auto"/>
      </w:divBdr>
    </w:div>
    <w:div w:id="159733981">
      <w:bodyDiv w:val="1"/>
      <w:marLeft w:val="0"/>
      <w:marRight w:val="0"/>
      <w:marTop w:val="0"/>
      <w:marBottom w:val="0"/>
      <w:divBdr>
        <w:top w:val="none" w:sz="0" w:space="0" w:color="auto"/>
        <w:left w:val="none" w:sz="0" w:space="0" w:color="auto"/>
        <w:bottom w:val="none" w:sz="0" w:space="0" w:color="auto"/>
        <w:right w:val="none" w:sz="0" w:space="0" w:color="auto"/>
      </w:divBdr>
    </w:div>
    <w:div w:id="159777829">
      <w:bodyDiv w:val="1"/>
      <w:marLeft w:val="0"/>
      <w:marRight w:val="0"/>
      <w:marTop w:val="0"/>
      <w:marBottom w:val="0"/>
      <w:divBdr>
        <w:top w:val="none" w:sz="0" w:space="0" w:color="auto"/>
        <w:left w:val="none" w:sz="0" w:space="0" w:color="auto"/>
        <w:bottom w:val="none" w:sz="0" w:space="0" w:color="auto"/>
        <w:right w:val="none" w:sz="0" w:space="0" w:color="auto"/>
      </w:divBdr>
    </w:div>
    <w:div w:id="159780361">
      <w:bodyDiv w:val="1"/>
      <w:marLeft w:val="0"/>
      <w:marRight w:val="0"/>
      <w:marTop w:val="0"/>
      <w:marBottom w:val="0"/>
      <w:divBdr>
        <w:top w:val="none" w:sz="0" w:space="0" w:color="auto"/>
        <w:left w:val="none" w:sz="0" w:space="0" w:color="auto"/>
        <w:bottom w:val="none" w:sz="0" w:space="0" w:color="auto"/>
        <w:right w:val="none" w:sz="0" w:space="0" w:color="auto"/>
      </w:divBdr>
    </w:div>
    <w:div w:id="159851367">
      <w:bodyDiv w:val="1"/>
      <w:marLeft w:val="0"/>
      <w:marRight w:val="0"/>
      <w:marTop w:val="0"/>
      <w:marBottom w:val="0"/>
      <w:divBdr>
        <w:top w:val="none" w:sz="0" w:space="0" w:color="auto"/>
        <w:left w:val="none" w:sz="0" w:space="0" w:color="auto"/>
        <w:bottom w:val="none" w:sz="0" w:space="0" w:color="auto"/>
        <w:right w:val="none" w:sz="0" w:space="0" w:color="auto"/>
      </w:divBdr>
    </w:div>
    <w:div w:id="159975176">
      <w:bodyDiv w:val="1"/>
      <w:marLeft w:val="0"/>
      <w:marRight w:val="0"/>
      <w:marTop w:val="0"/>
      <w:marBottom w:val="0"/>
      <w:divBdr>
        <w:top w:val="none" w:sz="0" w:space="0" w:color="auto"/>
        <w:left w:val="none" w:sz="0" w:space="0" w:color="auto"/>
        <w:bottom w:val="none" w:sz="0" w:space="0" w:color="auto"/>
        <w:right w:val="none" w:sz="0" w:space="0" w:color="auto"/>
      </w:divBdr>
    </w:div>
    <w:div w:id="160052614">
      <w:bodyDiv w:val="1"/>
      <w:marLeft w:val="0"/>
      <w:marRight w:val="0"/>
      <w:marTop w:val="0"/>
      <w:marBottom w:val="0"/>
      <w:divBdr>
        <w:top w:val="none" w:sz="0" w:space="0" w:color="auto"/>
        <w:left w:val="none" w:sz="0" w:space="0" w:color="auto"/>
        <w:bottom w:val="none" w:sz="0" w:space="0" w:color="auto"/>
        <w:right w:val="none" w:sz="0" w:space="0" w:color="auto"/>
      </w:divBdr>
    </w:div>
    <w:div w:id="160124402">
      <w:bodyDiv w:val="1"/>
      <w:marLeft w:val="0"/>
      <w:marRight w:val="0"/>
      <w:marTop w:val="0"/>
      <w:marBottom w:val="0"/>
      <w:divBdr>
        <w:top w:val="none" w:sz="0" w:space="0" w:color="auto"/>
        <w:left w:val="none" w:sz="0" w:space="0" w:color="auto"/>
        <w:bottom w:val="none" w:sz="0" w:space="0" w:color="auto"/>
        <w:right w:val="none" w:sz="0" w:space="0" w:color="auto"/>
      </w:divBdr>
    </w:div>
    <w:div w:id="160243172">
      <w:bodyDiv w:val="1"/>
      <w:marLeft w:val="0"/>
      <w:marRight w:val="0"/>
      <w:marTop w:val="0"/>
      <w:marBottom w:val="0"/>
      <w:divBdr>
        <w:top w:val="none" w:sz="0" w:space="0" w:color="auto"/>
        <w:left w:val="none" w:sz="0" w:space="0" w:color="auto"/>
        <w:bottom w:val="none" w:sz="0" w:space="0" w:color="auto"/>
        <w:right w:val="none" w:sz="0" w:space="0" w:color="auto"/>
      </w:divBdr>
    </w:div>
    <w:div w:id="160243631">
      <w:bodyDiv w:val="1"/>
      <w:marLeft w:val="0"/>
      <w:marRight w:val="0"/>
      <w:marTop w:val="0"/>
      <w:marBottom w:val="0"/>
      <w:divBdr>
        <w:top w:val="none" w:sz="0" w:space="0" w:color="auto"/>
        <w:left w:val="none" w:sz="0" w:space="0" w:color="auto"/>
        <w:bottom w:val="none" w:sz="0" w:space="0" w:color="auto"/>
        <w:right w:val="none" w:sz="0" w:space="0" w:color="auto"/>
      </w:divBdr>
    </w:div>
    <w:div w:id="160435381">
      <w:bodyDiv w:val="1"/>
      <w:marLeft w:val="0"/>
      <w:marRight w:val="0"/>
      <w:marTop w:val="0"/>
      <w:marBottom w:val="0"/>
      <w:divBdr>
        <w:top w:val="none" w:sz="0" w:space="0" w:color="auto"/>
        <w:left w:val="none" w:sz="0" w:space="0" w:color="auto"/>
        <w:bottom w:val="none" w:sz="0" w:space="0" w:color="auto"/>
        <w:right w:val="none" w:sz="0" w:space="0" w:color="auto"/>
      </w:divBdr>
    </w:div>
    <w:div w:id="160581657">
      <w:bodyDiv w:val="1"/>
      <w:marLeft w:val="0"/>
      <w:marRight w:val="0"/>
      <w:marTop w:val="0"/>
      <w:marBottom w:val="0"/>
      <w:divBdr>
        <w:top w:val="none" w:sz="0" w:space="0" w:color="auto"/>
        <w:left w:val="none" w:sz="0" w:space="0" w:color="auto"/>
        <w:bottom w:val="none" w:sz="0" w:space="0" w:color="auto"/>
        <w:right w:val="none" w:sz="0" w:space="0" w:color="auto"/>
      </w:divBdr>
    </w:div>
    <w:div w:id="160588833">
      <w:bodyDiv w:val="1"/>
      <w:marLeft w:val="0"/>
      <w:marRight w:val="0"/>
      <w:marTop w:val="0"/>
      <w:marBottom w:val="0"/>
      <w:divBdr>
        <w:top w:val="none" w:sz="0" w:space="0" w:color="auto"/>
        <w:left w:val="none" w:sz="0" w:space="0" w:color="auto"/>
        <w:bottom w:val="none" w:sz="0" w:space="0" w:color="auto"/>
        <w:right w:val="none" w:sz="0" w:space="0" w:color="auto"/>
      </w:divBdr>
    </w:div>
    <w:div w:id="160656247">
      <w:bodyDiv w:val="1"/>
      <w:marLeft w:val="0"/>
      <w:marRight w:val="0"/>
      <w:marTop w:val="0"/>
      <w:marBottom w:val="0"/>
      <w:divBdr>
        <w:top w:val="none" w:sz="0" w:space="0" w:color="auto"/>
        <w:left w:val="none" w:sz="0" w:space="0" w:color="auto"/>
        <w:bottom w:val="none" w:sz="0" w:space="0" w:color="auto"/>
        <w:right w:val="none" w:sz="0" w:space="0" w:color="auto"/>
      </w:divBdr>
    </w:div>
    <w:div w:id="160773984">
      <w:bodyDiv w:val="1"/>
      <w:marLeft w:val="0"/>
      <w:marRight w:val="0"/>
      <w:marTop w:val="0"/>
      <w:marBottom w:val="0"/>
      <w:divBdr>
        <w:top w:val="none" w:sz="0" w:space="0" w:color="auto"/>
        <w:left w:val="none" w:sz="0" w:space="0" w:color="auto"/>
        <w:bottom w:val="none" w:sz="0" w:space="0" w:color="auto"/>
        <w:right w:val="none" w:sz="0" w:space="0" w:color="auto"/>
      </w:divBdr>
    </w:div>
    <w:div w:id="160782952">
      <w:bodyDiv w:val="1"/>
      <w:marLeft w:val="0"/>
      <w:marRight w:val="0"/>
      <w:marTop w:val="0"/>
      <w:marBottom w:val="0"/>
      <w:divBdr>
        <w:top w:val="none" w:sz="0" w:space="0" w:color="auto"/>
        <w:left w:val="none" w:sz="0" w:space="0" w:color="auto"/>
        <w:bottom w:val="none" w:sz="0" w:space="0" w:color="auto"/>
        <w:right w:val="none" w:sz="0" w:space="0" w:color="auto"/>
      </w:divBdr>
    </w:div>
    <w:div w:id="160893183">
      <w:bodyDiv w:val="1"/>
      <w:marLeft w:val="0"/>
      <w:marRight w:val="0"/>
      <w:marTop w:val="0"/>
      <w:marBottom w:val="0"/>
      <w:divBdr>
        <w:top w:val="none" w:sz="0" w:space="0" w:color="auto"/>
        <w:left w:val="none" w:sz="0" w:space="0" w:color="auto"/>
        <w:bottom w:val="none" w:sz="0" w:space="0" w:color="auto"/>
        <w:right w:val="none" w:sz="0" w:space="0" w:color="auto"/>
      </w:divBdr>
    </w:div>
    <w:div w:id="160895450">
      <w:bodyDiv w:val="1"/>
      <w:marLeft w:val="0"/>
      <w:marRight w:val="0"/>
      <w:marTop w:val="0"/>
      <w:marBottom w:val="0"/>
      <w:divBdr>
        <w:top w:val="none" w:sz="0" w:space="0" w:color="auto"/>
        <w:left w:val="none" w:sz="0" w:space="0" w:color="auto"/>
        <w:bottom w:val="none" w:sz="0" w:space="0" w:color="auto"/>
        <w:right w:val="none" w:sz="0" w:space="0" w:color="auto"/>
      </w:divBdr>
    </w:div>
    <w:div w:id="160971845">
      <w:bodyDiv w:val="1"/>
      <w:marLeft w:val="0"/>
      <w:marRight w:val="0"/>
      <w:marTop w:val="0"/>
      <w:marBottom w:val="0"/>
      <w:divBdr>
        <w:top w:val="none" w:sz="0" w:space="0" w:color="auto"/>
        <w:left w:val="none" w:sz="0" w:space="0" w:color="auto"/>
        <w:bottom w:val="none" w:sz="0" w:space="0" w:color="auto"/>
        <w:right w:val="none" w:sz="0" w:space="0" w:color="auto"/>
      </w:divBdr>
    </w:div>
    <w:div w:id="161118868">
      <w:bodyDiv w:val="1"/>
      <w:marLeft w:val="0"/>
      <w:marRight w:val="0"/>
      <w:marTop w:val="0"/>
      <w:marBottom w:val="0"/>
      <w:divBdr>
        <w:top w:val="none" w:sz="0" w:space="0" w:color="auto"/>
        <w:left w:val="none" w:sz="0" w:space="0" w:color="auto"/>
        <w:bottom w:val="none" w:sz="0" w:space="0" w:color="auto"/>
        <w:right w:val="none" w:sz="0" w:space="0" w:color="auto"/>
      </w:divBdr>
    </w:div>
    <w:div w:id="161166478">
      <w:bodyDiv w:val="1"/>
      <w:marLeft w:val="0"/>
      <w:marRight w:val="0"/>
      <w:marTop w:val="0"/>
      <w:marBottom w:val="0"/>
      <w:divBdr>
        <w:top w:val="none" w:sz="0" w:space="0" w:color="auto"/>
        <w:left w:val="none" w:sz="0" w:space="0" w:color="auto"/>
        <w:bottom w:val="none" w:sz="0" w:space="0" w:color="auto"/>
        <w:right w:val="none" w:sz="0" w:space="0" w:color="auto"/>
      </w:divBdr>
    </w:div>
    <w:div w:id="161236375">
      <w:bodyDiv w:val="1"/>
      <w:marLeft w:val="0"/>
      <w:marRight w:val="0"/>
      <w:marTop w:val="0"/>
      <w:marBottom w:val="0"/>
      <w:divBdr>
        <w:top w:val="none" w:sz="0" w:space="0" w:color="auto"/>
        <w:left w:val="none" w:sz="0" w:space="0" w:color="auto"/>
        <w:bottom w:val="none" w:sz="0" w:space="0" w:color="auto"/>
        <w:right w:val="none" w:sz="0" w:space="0" w:color="auto"/>
      </w:divBdr>
    </w:div>
    <w:div w:id="161236896">
      <w:bodyDiv w:val="1"/>
      <w:marLeft w:val="0"/>
      <w:marRight w:val="0"/>
      <w:marTop w:val="0"/>
      <w:marBottom w:val="0"/>
      <w:divBdr>
        <w:top w:val="none" w:sz="0" w:space="0" w:color="auto"/>
        <w:left w:val="none" w:sz="0" w:space="0" w:color="auto"/>
        <w:bottom w:val="none" w:sz="0" w:space="0" w:color="auto"/>
        <w:right w:val="none" w:sz="0" w:space="0" w:color="auto"/>
      </w:divBdr>
    </w:div>
    <w:div w:id="161244314">
      <w:bodyDiv w:val="1"/>
      <w:marLeft w:val="0"/>
      <w:marRight w:val="0"/>
      <w:marTop w:val="0"/>
      <w:marBottom w:val="0"/>
      <w:divBdr>
        <w:top w:val="none" w:sz="0" w:space="0" w:color="auto"/>
        <w:left w:val="none" w:sz="0" w:space="0" w:color="auto"/>
        <w:bottom w:val="none" w:sz="0" w:space="0" w:color="auto"/>
        <w:right w:val="none" w:sz="0" w:space="0" w:color="auto"/>
      </w:divBdr>
    </w:div>
    <w:div w:id="161285231">
      <w:bodyDiv w:val="1"/>
      <w:marLeft w:val="0"/>
      <w:marRight w:val="0"/>
      <w:marTop w:val="0"/>
      <w:marBottom w:val="0"/>
      <w:divBdr>
        <w:top w:val="none" w:sz="0" w:space="0" w:color="auto"/>
        <w:left w:val="none" w:sz="0" w:space="0" w:color="auto"/>
        <w:bottom w:val="none" w:sz="0" w:space="0" w:color="auto"/>
        <w:right w:val="none" w:sz="0" w:space="0" w:color="auto"/>
      </w:divBdr>
    </w:div>
    <w:div w:id="161314292">
      <w:bodyDiv w:val="1"/>
      <w:marLeft w:val="0"/>
      <w:marRight w:val="0"/>
      <w:marTop w:val="0"/>
      <w:marBottom w:val="0"/>
      <w:divBdr>
        <w:top w:val="none" w:sz="0" w:space="0" w:color="auto"/>
        <w:left w:val="none" w:sz="0" w:space="0" w:color="auto"/>
        <w:bottom w:val="none" w:sz="0" w:space="0" w:color="auto"/>
        <w:right w:val="none" w:sz="0" w:space="0" w:color="auto"/>
      </w:divBdr>
    </w:div>
    <w:div w:id="161354730">
      <w:bodyDiv w:val="1"/>
      <w:marLeft w:val="0"/>
      <w:marRight w:val="0"/>
      <w:marTop w:val="0"/>
      <w:marBottom w:val="0"/>
      <w:divBdr>
        <w:top w:val="none" w:sz="0" w:space="0" w:color="auto"/>
        <w:left w:val="none" w:sz="0" w:space="0" w:color="auto"/>
        <w:bottom w:val="none" w:sz="0" w:space="0" w:color="auto"/>
        <w:right w:val="none" w:sz="0" w:space="0" w:color="auto"/>
      </w:divBdr>
    </w:div>
    <w:div w:id="161356309">
      <w:bodyDiv w:val="1"/>
      <w:marLeft w:val="0"/>
      <w:marRight w:val="0"/>
      <w:marTop w:val="0"/>
      <w:marBottom w:val="0"/>
      <w:divBdr>
        <w:top w:val="none" w:sz="0" w:space="0" w:color="auto"/>
        <w:left w:val="none" w:sz="0" w:space="0" w:color="auto"/>
        <w:bottom w:val="none" w:sz="0" w:space="0" w:color="auto"/>
        <w:right w:val="none" w:sz="0" w:space="0" w:color="auto"/>
      </w:divBdr>
    </w:div>
    <w:div w:id="161430115">
      <w:bodyDiv w:val="1"/>
      <w:marLeft w:val="0"/>
      <w:marRight w:val="0"/>
      <w:marTop w:val="0"/>
      <w:marBottom w:val="0"/>
      <w:divBdr>
        <w:top w:val="none" w:sz="0" w:space="0" w:color="auto"/>
        <w:left w:val="none" w:sz="0" w:space="0" w:color="auto"/>
        <w:bottom w:val="none" w:sz="0" w:space="0" w:color="auto"/>
        <w:right w:val="none" w:sz="0" w:space="0" w:color="auto"/>
      </w:divBdr>
    </w:div>
    <w:div w:id="161437332">
      <w:bodyDiv w:val="1"/>
      <w:marLeft w:val="0"/>
      <w:marRight w:val="0"/>
      <w:marTop w:val="0"/>
      <w:marBottom w:val="0"/>
      <w:divBdr>
        <w:top w:val="none" w:sz="0" w:space="0" w:color="auto"/>
        <w:left w:val="none" w:sz="0" w:space="0" w:color="auto"/>
        <w:bottom w:val="none" w:sz="0" w:space="0" w:color="auto"/>
        <w:right w:val="none" w:sz="0" w:space="0" w:color="auto"/>
      </w:divBdr>
    </w:div>
    <w:div w:id="161438918">
      <w:bodyDiv w:val="1"/>
      <w:marLeft w:val="0"/>
      <w:marRight w:val="0"/>
      <w:marTop w:val="0"/>
      <w:marBottom w:val="0"/>
      <w:divBdr>
        <w:top w:val="none" w:sz="0" w:space="0" w:color="auto"/>
        <w:left w:val="none" w:sz="0" w:space="0" w:color="auto"/>
        <w:bottom w:val="none" w:sz="0" w:space="0" w:color="auto"/>
        <w:right w:val="none" w:sz="0" w:space="0" w:color="auto"/>
      </w:divBdr>
    </w:div>
    <w:div w:id="161622787">
      <w:bodyDiv w:val="1"/>
      <w:marLeft w:val="0"/>
      <w:marRight w:val="0"/>
      <w:marTop w:val="0"/>
      <w:marBottom w:val="0"/>
      <w:divBdr>
        <w:top w:val="none" w:sz="0" w:space="0" w:color="auto"/>
        <w:left w:val="none" w:sz="0" w:space="0" w:color="auto"/>
        <w:bottom w:val="none" w:sz="0" w:space="0" w:color="auto"/>
        <w:right w:val="none" w:sz="0" w:space="0" w:color="auto"/>
      </w:divBdr>
    </w:div>
    <w:div w:id="161628649">
      <w:bodyDiv w:val="1"/>
      <w:marLeft w:val="0"/>
      <w:marRight w:val="0"/>
      <w:marTop w:val="0"/>
      <w:marBottom w:val="0"/>
      <w:divBdr>
        <w:top w:val="none" w:sz="0" w:space="0" w:color="auto"/>
        <w:left w:val="none" w:sz="0" w:space="0" w:color="auto"/>
        <w:bottom w:val="none" w:sz="0" w:space="0" w:color="auto"/>
        <w:right w:val="none" w:sz="0" w:space="0" w:color="auto"/>
      </w:divBdr>
    </w:div>
    <w:div w:id="161704764">
      <w:bodyDiv w:val="1"/>
      <w:marLeft w:val="0"/>
      <w:marRight w:val="0"/>
      <w:marTop w:val="0"/>
      <w:marBottom w:val="0"/>
      <w:divBdr>
        <w:top w:val="none" w:sz="0" w:space="0" w:color="auto"/>
        <w:left w:val="none" w:sz="0" w:space="0" w:color="auto"/>
        <w:bottom w:val="none" w:sz="0" w:space="0" w:color="auto"/>
        <w:right w:val="none" w:sz="0" w:space="0" w:color="auto"/>
      </w:divBdr>
    </w:div>
    <w:div w:id="161774707">
      <w:bodyDiv w:val="1"/>
      <w:marLeft w:val="0"/>
      <w:marRight w:val="0"/>
      <w:marTop w:val="0"/>
      <w:marBottom w:val="0"/>
      <w:divBdr>
        <w:top w:val="none" w:sz="0" w:space="0" w:color="auto"/>
        <w:left w:val="none" w:sz="0" w:space="0" w:color="auto"/>
        <w:bottom w:val="none" w:sz="0" w:space="0" w:color="auto"/>
        <w:right w:val="none" w:sz="0" w:space="0" w:color="auto"/>
      </w:divBdr>
    </w:div>
    <w:div w:id="162011466">
      <w:bodyDiv w:val="1"/>
      <w:marLeft w:val="0"/>
      <w:marRight w:val="0"/>
      <w:marTop w:val="0"/>
      <w:marBottom w:val="0"/>
      <w:divBdr>
        <w:top w:val="none" w:sz="0" w:space="0" w:color="auto"/>
        <w:left w:val="none" w:sz="0" w:space="0" w:color="auto"/>
        <w:bottom w:val="none" w:sz="0" w:space="0" w:color="auto"/>
        <w:right w:val="none" w:sz="0" w:space="0" w:color="auto"/>
      </w:divBdr>
    </w:div>
    <w:div w:id="162014296">
      <w:bodyDiv w:val="1"/>
      <w:marLeft w:val="0"/>
      <w:marRight w:val="0"/>
      <w:marTop w:val="0"/>
      <w:marBottom w:val="0"/>
      <w:divBdr>
        <w:top w:val="none" w:sz="0" w:space="0" w:color="auto"/>
        <w:left w:val="none" w:sz="0" w:space="0" w:color="auto"/>
        <w:bottom w:val="none" w:sz="0" w:space="0" w:color="auto"/>
        <w:right w:val="none" w:sz="0" w:space="0" w:color="auto"/>
      </w:divBdr>
    </w:div>
    <w:div w:id="162016282">
      <w:bodyDiv w:val="1"/>
      <w:marLeft w:val="0"/>
      <w:marRight w:val="0"/>
      <w:marTop w:val="0"/>
      <w:marBottom w:val="0"/>
      <w:divBdr>
        <w:top w:val="none" w:sz="0" w:space="0" w:color="auto"/>
        <w:left w:val="none" w:sz="0" w:space="0" w:color="auto"/>
        <w:bottom w:val="none" w:sz="0" w:space="0" w:color="auto"/>
        <w:right w:val="none" w:sz="0" w:space="0" w:color="auto"/>
      </w:divBdr>
    </w:div>
    <w:div w:id="162162123">
      <w:bodyDiv w:val="1"/>
      <w:marLeft w:val="0"/>
      <w:marRight w:val="0"/>
      <w:marTop w:val="0"/>
      <w:marBottom w:val="0"/>
      <w:divBdr>
        <w:top w:val="none" w:sz="0" w:space="0" w:color="auto"/>
        <w:left w:val="none" w:sz="0" w:space="0" w:color="auto"/>
        <w:bottom w:val="none" w:sz="0" w:space="0" w:color="auto"/>
        <w:right w:val="none" w:sz="0" w:space="0" w:color="auto"/>
      </w:divBdr>
    </w:div>
    <w:div w:id="162165286">
      <w:bodyDiv w:val="1"/>
      <w:marLeft w:val="0"/>
      <w:marRight w:val="0"/>
      <w:marTop w:val="0"/>
      <w:marBottom w:val="0"/>
      <w:divBdr>
        <w:top w:val="none" w:sz="0" w:space="0" w:color="auto"/>
        <w:left w:val="none" w:sz="0" w:space="0" w:color="auto"/>
        <w:bottom w:val="none" w:sz="0" w:space="0" w:color="auto"/>
        <w:right w:val="none" w:sz="0" w:space="0" w:color="auto"/>
      </w:divBdr>
    </w:div>
    <w:div w:id="162208650">
      <w:bodyDiv w:val="1"/>
      <w:marLeft w:val="0"/>
      <w:marRight w:val="0"/>
      <w:marTop w:val="0"/>
      <w:marBottom w:val="0"/>
      <w:divBdr>
        <w:top w:val="none" w:sz="0" w:space="0" w:color="auto"/>
        <w:left w:val="none" w:sz="0" w:space="0" w:color="auto"/>
        <w:bottom w:val="none" w:sz="0" w:space="0" w:color="auto"/>
        <w:right w:val="none" w:sz="0" w:space="0" w:color="auto"/>
      </w:divBdr>
    </w:div>
    <w:div w:id="162358275">
      <w:bodyDiv w:val="1"/>
      <w:marLeft w:val="0"/>
      <w:marRight w:val="0"/>
      <w:marTop w:val="0"/>
      <w:marBottom w:val="0"/>
      <w:divBdr>
        <w:top w:val="none" w:sz="0" w:space="0" w:color="auto"/>
        <w:left w:val="none" w:sz="0" w:space="0" w:color="auto"/>
        <w:bottom w:val="none" w:sz="0" w:space="0" w:color="auto"/>
        <w:right w:val="none" w:sz="0" w:space="0" w:color="auto"/>
      </w:divBdr>
    </w:div>
    <w:div w:id="162472592">
      <w:bodyDiv w:val="1"/>
      <w:marLeft w:val="0"/>
      <w:marRight w:val="0"/>
      <w:marTop w:val="0"/>
      <w:marBottom w:val="0"/>
      <w:divBdr>
        <w:top w:val="none" w:sz="0" w:space="0" w:color="auto"/>
        <w:left w:val="none" w:sz="0" w:space="0" w:color="auto"/>
        <w:bottom w:val="none" w:sz="0" w:space="0" w:color="auto"/>
        <w:right w:val="none" w:sz="0" w:space="0" w:color="auto"/>
      </w:divBdr>
    </w:div>
    <w:div w:id="162597281">
      <w:bodyDiv w:val="1"/>
      <w:marLeft w:val="0"/>
      <w:marRight w:val="0"/>
      <w:marTop w:val="0"/>
      <w:marBottom w:val="0"/>
      <w:divBdr>
        <w:top w:val="none" w:sz="0" w:space="0" w:color="auto"/>
        <w:left w:val="none" w:sz="0" w:space="0" w:color="auto"/>
        <w:bottom w:val="none" w:sz="0" w:space="0" w:color="auto"/>
        <w:right w:val="none" w:sz="0" w:space="0" w:color="auto"/>
      </w:divBdr>
    </w:div>
    <w:div w:id="162623250">
      <w:bodyDiv w:val="1"/>
      <w:marLeft w:val="0"/>
      <w:marRight w:val="0"/>
      <w:marTop w:val="0"/>
      <w:marBottom w:val="0"/>
      <w:divBdr>
        <w:top w:val="none" w:sz="0" w:space="0" w:color="auto"/>
        <w:left w:val="none" w:sz="0" w:space="0" w:color="auto"/>
        <w:bottom w:val="none" w:sz="0" w:space="0" w:color="auto"/>
        <w:right w:val="none" w:sz="0" w:space="0" w:color="auto"/>
      </w:divBdr>
    </w:div>
    <w:div w:id="162673087">
      <w:bodyDiv w:val="1"/>
      <w:marLeft w:val="0"/>
      <w:marRight w:val="0"/>
      <w:marTop w:val="0"/>
      <w:marBottom w:val="0"/>
      <w:divBdr>
        <w:top w:val="none" w:sz="0" w:space="0" w:color="auto"/>
        <w:left w:val="none" w:sz="0" w:space="0" w:color="auto"/>
        <w:bottom w:val="none" w:sz="0" w:space="0" w:color="auto"/>
        <w:right w:val="none" w:sz="0" w:space="0" w:color="auto"/>
      </w:divBdr>
    </w:div>
    <w:div w:id="162743621">
      <w:bodyDiv w:val="1"/>
      <w:marLeft w:val="0"/>
      <w:marRight w:val="0"/>
      <w:marTop w:val="0"/>
      <w:marBottom w:val="0"/>
      <w:divBdr>
        <w:top w:val="none" w:sz="0" w:space="0" w:color="auto"/>
        <w:left w:val="none" w:sz="0" w:space="0" w:color="auto"/>
        <w:bottom w:val="none" w:sz="0" w:space="0" w:color="auto"/>
        <w:right w:val="none" w:sz="0" w:space="0" w:color="auto"/>
      </w:divBdr>
    </w:div>
    <w:div w:id="162821172">
      <w:bodyDiv w:val="1"/>
      <w:marLeft w:val="0"/>
      <w:marRight w:val="0"/>
      <w:marTop w:val="0"/>
      <w:marBottom w:val="0"/>
      <w:divBdr>
        <w:top w:val="none" w:sz="0" w:space="0" w:color="auto"/>
        <w:left w:val="none" w:sz="0" w:space="0" w:color="auto"/>
        <w:bottom w:val="none" w:sz="0" w:space="0" w:color="auto"/>
        <w:right w:val="none" w:sz="0" w:space="0" w:color="auto"/>
      </w:divBdr>
    </w:div>
    <w:div w:id="162858445">
      <w:bodyDiv w:val="1"/>
      <w:marLeft w:val="0"/>
      <w:marRight w:val="0"/>
      <w:marTop w:val="0"/>
      <w:marBottom w:val="0"/>
      <w:divBdr>
        <w:top w:val="none" w:sz="0" w:space="0" w:color="auto"/>
        <w:left w:val="none" w:sz="0" w:space="0" w:color="auto"/>
        <w:bottom w:val="none" w:sz="0" w:space="0" w:color="auto"/>
        <w:right w:val="none" w:sz="0" w:space="0" w:color="auto"/>
      </w:divBdr>
    </w:div>
    <w:div w:id="162940599">
      <w:bodyDiv w:val="1"/>
      <w:marLeft w:val="0"/>
      <w:marRight w:val="0"/>
      <w:marTop w:val="0"/>
      <w:marBottom w:val="0"/>
      <w:divBdr>
        <w:top w:val="none" w:sz="0" w:space="0" w:color="auto"/>
        <w:left w:val="none" w:sz="0" w:space="0" w:color="auto"/>
        <w:bottom w:val="none" w:sz="0" w:space="0" w:color="auto"/>
        <w:right w:val="none" w:sz="0" w:space="0" w:color="auto"/>
      </w:divBdr>
    </w:div>
    <w:div w:id="163015346">
      <w:bodyDiv w:val="1"/>
      <w:marLeft w:val="0"/>
      <w:marRight w:val="0"/>
      <w:marTop w:val="0"/>
      <w:marBottom w:val="0"/>
      <w:divBdr>
        <w:top w:val="none" w:sz="0" w:space="0" w:color="auto"/>
        <w:left w:val="none" w:sz="0" w:space="0" w:color="auto"/>
        <w:bottom w:val="none" w:sz="0" w:space="0" w:color="auto"/>
        <w:right w:val="none" w:sz="0" w:space="0" w:color="auto"/>
      </w:divBdr>
    </w:div>
    <w:div w:id="163127896">
      <w:bodyDiv w:val="1"/>
      <w:marLeft w:val="0"/>
      <w:marRight w:val="0"/>
      <w:marTop w:val="0"/>
      <w:marBottom w:val="0"/>
      <w:divBdr>
        <w:top w:val="none" w:sz="0" w:space="0" w:color="auto"/>
        <w:left w:val="none" w:sz="0" w:space="0" w:color="auto"/>
        <w:bottom w:val="none" w:sz="0" w:space="0" w:color="auto"/>
        <w:right w:val="none" w:sz="0" w:space="0" w:color="auto"/>
      </w:divBdr>
    </w:div>
    <w:div w:id="163129129">
      <w:bodyDiv w:val="1"/>
      <w:marLeft w:val="0"/>
      <w:marRight w:val="0"/>
      <w:marTop w:val="0"/>
      <w:marBottom w:val="0"/>
      <w:divBdr>
        <w:top w:val="none" w:sz="0" w:space="0" w:color="auto"/>
        <w:left w:val="none" w:sz="0" w:space="0" w:color="auto"/>
        <w:bottom w:val="none" w:sz="0" w:space="0" w:color="auto"/>
        <w:right w:val="none" w:sz="0" w:space="0" w:color="auto"/>
      </w:divBdr>
    </w:div>
    <w:div w:id="163281237">
      <w:bodyDiv w:val="1"/>
      <w:marLeft w:val="0"/>
      <w:marRight w:val="0"/>
      <w:marTop w:val="0"/>
      <w:marBottom w:val="0"/>
      <w:divBdr>
        <w:top w:val="none" w:sz="0" w:space="0" w:color="auto"/>
        <w:left w:val="none" w:sz="0" w:space="0" w:color="auto"/>
        <w:bottom w:val="none" w:sz="0" w:space="0" w:color="auto"/>
        <w:right w:val="none" w:sz="0" w:space="0" w:color="auto"/>
      </w:divBdr>
    </w:div>
    <w:div w:id="163322033">
      <w:bodyDiv w:val="1"/>
      <w:marLeft w:val="0"/>
      <w:marRight w:val="0"/>
      <w:marTop w:val="0"/>
      <w:marBottom w:val="0"/>
      <w:divBdr>
        <w:top w:val="none" w:sz="0" w:space="0" w:color="auto"/>
        <w:left w:val="none" w:sz="0" w:space="0" w:color="auto"/>
        <w:bottom w:val="none" w:sz="0" w:space="0" w:color="auto"/>
        <w:right w:val="none" w:sz="0" w:space="0" w:color="auto"/>
      </w:divBdr>
    </w:div>
    <w:div w:id="163325978">
      <w:bodyDiv w:val="1"/>
      <w:marLeft w:val="0"/>
      <w:marRight w:val="0"/>
      <w:marTop w:val="0"/>
      <w:marBottom w:val="0"/>
      <w:divBdr>
        <w:top w:val="none" w:sz="0" w:space="0" w:color="auto"/>
        <w:left w:val="none" w:sz="0" w:space="0" w:color="auto"/>
        <w:bottom w:val="none" w:sz="0" w:space="0" w:color="auto"/>
        <w:right w:val="none" w:sz="0" w:space="0" w:color="auto"/>
      </w:divBdr>
    </w:div>
    <w:div w:id="163595084">
      <w:bodyDiv w:val="1"/>
      <w:marLeft w:val="0"/>
      <w:marRight w:val="0"/>
      <w:marTop w:val="0"/>
      <w:marBottom w:val="0"/>
      <w:divBdr>
        <w:top w:val="none" w:sz="0" w:space="0" w:color="auto"/>
        <w:left w:val="none" w:sz="0" w:space="0" w:color="auto"/>
        <w:bottom w:val="none" w:sz="0" w:space="0" w:color="auto"/>
        <w:right w:val="none" w:sz="0" w:space="0" w:color="auto"/>
      </w:divBdr>
    </w:div>
    <w:div w:id="163596244">
      <w:bodyDiv w:val="1"/>
      <w:marLeft w:val="0"/>
      <w:marRight w:val="0"/>
      <w:marTop w:val="0"/>
      <w:marBottom w:val="0"/>
      <w:divBdr>
        <w:top w:val="none" w:sz="0" w:space="0" w:color="auto"/>
        <w:left w:val="none" w:sz="0" w:space="0" w:color="auto"/>
        <w:bottom w:val="none" w:sz="0" w:space="0" w:color="auto"/>
        <w:right w:val="none" w:sz="0" w:space="0" w:color="auto"/>
      </w:divBdr>
    </w:div>
    <w:div w:id="163713928">
      <w:bodyDiv w:val="1"/>
      <w:marLeft w:val="0"/>
      <w:marRight w:val="0"/>
      <w:marTop w:val="0"/>
      <w:marBottom w:val="0"/>
      <w:divBdr>
        <w:top w:val="none" w:sz="0" w:space="0" w:color="auto"/>
        <w:left w:val="none" w:sz="0" w:space="0" w:color="auto"/>
        <w:bottom w:val="none" w:sz="0" w:space="0" w:color="auto"/>
        <w:right w:val="none" w:sz="0" w:space="0" w:color="auto"/>
      </w:divBdr>
    </w:div>
    <w:div w:id="163781960">
      <w:bodyDiv w:val="1"/>
      <w:marLeft w:val="0"/>
      <w:marRight w:val="0"/>
      <w:marTop w:val="0"/>
      <w:marBottom w:val="0"/>
      <w:divBdr>
        <w:top w:val="none" w:sz="0" w:space="0" w:color="auto"/>
        <w:left w:val="none" w:sz="0" w:space="0" w:color="auto"/>
        <w:bottom w:val="none" w:sz="0" w:space="0" w:color="auto"/>
        <w:right w:val="none" w:sz="0" w:space="0" w:color="auto"/>
      </w:divBdr>
    </w:div>
    <w:div w:id="163979296">
      <w:bodyDiv w:val="1"/>
      <w:marLeft w:val="0"/>
      <w:marRight w:val="0"/>
      <w:marTop w:val="0"/>
      <w:marBottom w:val="0"/>
      <w:divBdr>
        <w:top w:val="none" w:sz="0" w:space="0" w:color="auto"/>
        <w:left w:val="none" w:sz="0" w:space="0" w:color="auto"/>
        <w:bottom w:val="none" w:sz="0" w:space="0" w:color="auto"/>
        <w:right w:val="none" w:sz="0" w:space="0" w:color="auto"/>
      </w:divBdr>
    </w:div>
    <w:div w:id="164055600">
      <w:bodyDiv w:val="1"/>
      <w:marLeft w:val="0"/>
      <w:marRight w:val="0"/>
      <w:marTop w:val="0"/>
      <w:marBottom w:val="0"/>
      <w:divBdr>
        <w:top w:val="none" w:sz="0" w:space="0" w:color="auto"/>
        <w:left w:val="none" w:sz="0" w:space="0" w:color="auto"/>
        <w:bottom w:val="none" w:sz="0" w:space="0" w:color="auto"/>
        <w:right w:val="none" w:sz="0" w:space="0" w:color="auto"/>
      </w:divBdr>
    </w:div>
    <w:div w:id="164323384">
      <w:bodyDiv w:val="1"/>
      <w:marLeft w:val="0"/>
      <w:marRight w:val="0"/>
      <w:marTop w:val="0"/>
      <w:marBottom w:val="0"/>
      <w:divBdr>
        <w:top w:val="none" w:sz="0" w:space="0" w:color="auto"/>
        <w:left w:val="none" w:sz="0" w:space="0" w:color="auto"/>
        <w:bottom w:val="none" w:sz="0" w:space="0" w:color="auto"/>
        <w:right w:val="none" w:sz="0" w:space="0" w:color="auto"/>
      </w:divBdr>
    </w:div>
    <w:div w:id="164365089">
      <w:bodyDiv w:val="1"/>
      <w:marLeft w:val="0"/>
      <w:marRight w:val="0"/>
      <w:marTop w:val="0"/>
      <w:marBottom w:val="0"/>
      <w:divBdr>
        <w:top w:val="none" w:sz="0" w:space="0" w:color="auto"/>
        <w:left w:val="none" w:sz="0" w:space="0" w:color="auto"/>
        <w:bottom w:val="none" w:sz="0" w:space="0" w:color="auto"/>
        <w:right w:val="none" w:sz="0" w:space="0" w:color="auto"/>
      </w:divBdr>
    </w:div>
    <w:div w:id="164519957">
      <w:bodyDiv w:val="1"/>
      <w:marLeft w:val="0"/>
      <w:marRight w:val="0"/>
      <w:marTop w:val="0"/>
      <w:marBottom w:val="0"/>
      <w:divBdr>
        <w:top w:val="none" w:sz="0" w:space="0" w:color="auto"/>
        <w:left w:val="none" w:sz="0" w:space="0" w:color="auto"/>
        <w:bottom w:val="none" w:sz="0" w:space="0" w:color="auto"/>
        <w:right w:val="none" w:sz="0" w:space="0" w:color="auto"/>
      </w:divBdr>
    </w:div>
    <w:div w:id="164637412">
      <w:bodyDiv w:val="1"/>
      <w:marLeft w:val="0"/>
      <w:marRight w:val="0"/>
      <w:marTop w:val="0"/>
      <w:marBottom w:val="0"/>
      <w:divBdr>
        <w:top w:val="none" w:sz="0" w:space="0" w:color="auto"/>
        <w:left w:val="none" w:sz="0" w:space="0" w:color="auto"/>
        <w:bottom w:val="none" w:sz="0" w:space="0" w:color="auto"/>
        <w:right w:val="none" w:sz="0" w:space="0" w:color="auto"/>
      </w:divBdr>
    </w:div>
    <w:div w:id="164710199">
      <w:bodyDiv w:val="1"/>
      <w:marLeft w:val="0"/>
      <w:marRight w:val="0"/>
      <w:marTop w:val="0"/>
      <w:marBottom w:val="0"/>
      <w:divBdr>
        <w:top w:val="none" w:sz="0" w:space="0" w:color="auto"/>
        <w:left w:val="none" w:sz="0" w:space="0" w:color="auto"/>
        <w:bottom w:val="none" w:sz="0" w:space="0" w:color="auto"/>
        <w:right w:val="none" w:sz="0" w:space="0" w:color="auto"/>
      </w:divBdr>
    </w:div>
    <w:div w:id="164712985">
      <w:bodyDiv w:val="1"/>
      <w:marLeft w:val="0"/>
      <w:marRight w:val="0"/>
      <w:marTop w:val="0"/>
      <w:marBottom w:val="0"/>
      <w:divBdr>
        <w:top w:val="none" w:sz="0" w:space="0" w:color="auto"/>
        <w:left w:val="none" w:sz="0" w:space="0" w:color="auto"/>
        <w:bottom w:val="none" w:sz="0" w:space="0" w:color="auto"/>
        <w:right w:val="none" w:sz="0" w:space="0" w:color="auto"/>
      </w:divBdr>
    </w:div>
    <w:div w:id="164975432">
      <w:bodyDiv w:val="1"/>
      <w:marLeft w:val="0"/>
      <w:marRight w:val="0"/>
      <w:marTop w:val="0"/>
      <w:marBottom w:val="0"/>
      <w:divBdr>
        <w:top w:val="none" w:sz="0" w:space="0" w:color="auto"/>
        <w:left w:val="none" w:sz="0" w:space="0" w:color="auto"/>
        <w:bottom w:val="none" w:sz="0" w:space="0" w:color="auto"/>
        <w:right w:val="none" w:sz="0" w:space="0" w:color="auto"/>
      </w:divBdr>
    </w:div>
    <w:div w:id="165172262">
      <w:bodyDiv w:val="1"/>
      <w:marLeft w:val="0"/>
      <w:marRight w:val="0"/>
      <w:marTop w:val="0"/>
      <w:marBottom w:val="0"/>
      <w:divBdr>
        <w:top w:val="none" w:sz="0" w:space="0" w:color="auto"/>
        <w:left w:val="none" w:sz="0" w:space="0" w:color="auto"/>
        <w:bottom w:val="none" w:sz="0" w:space="0" w:color="auto"/>
        <w:right w:val="none" w:sz="0" w:space="0" w:color="auto"/>
      </w:divBdr>
    </w:div>
    <w:div w:id="165175969">
      <w:bodyDiv w:val="1"/>
      <w:marLeft w:val="0"/>
      <w:marRight w:val="0"/>
      <w:marTop w:val="0"/>
      <w:marBottom w:val="0"/>
      <w:divBdr>
        <w:top w:val="none" w:sz="0" w:space="0" w:color="auto"/>
        <w:left w:val="none" w:sz="0" w:space="0" w:color="auto"/>
        <w:bottom w:val="none" w:sz="0" w:space="0" w:color="auto"/>
        <w:right w:val="none" w:sz="0" w:space="0" w:color="auto"/>
      </w:divBdr>
    </w:div>
    <w:div w:id="165295022">
      <w:bodyDiv w:val="1"/>
      <w:marLeft w:val="0"/>
      <w:marRight w:val="0"/>
      <w:marTop w:val="0"/>
      <w:marBottom w:val="0"/>
      <w:divBdr>
        <w:top w:val="none" w:sz="0" w:space="0" w:color="auto"/>
        <w:left w:val="none" w:sz="0" w:space="0" w:color="auto"/>
        <w:bottom w:val="none" w:sz="0" w:space="0" w:color="auto"/>
        <w:right w:val="none" w:sz="0" w:space="0" w:color="auto"/>
      </w:divBdr>
    </w:div>
    <w:div w:id="165369157">
      <w:bodyDiv w:val="1"/>
      <w:marLeft w:val="0"/>
      <w:marRight w:val="0"/>
      <w:marTop w:val="0"/>
      <w:marBottom w:val="0"/>
      <w:divBdr>
        <w:top w:val="none" w:sz="0" w:space="0" w:color="auto"/>
        <w:left w:val="none" w:sz="0" w:space="0" w:color="auto"/>
        <w:bottom w:val="none" w:sz="0" w:space="0" w:color="auto"/>
        <w:right w:val="none" w:sz="0" w:space="0" w:color="auto"/>
      </w:divBdr>
    </w:div>
    <w:div w:id="165436142">
      <w:bodyDiv w:val="1"/>
      <w:marLeft w:val="0"/>
      <w:marRight w:val="0"/>
      <w:marTop w:val="0"/>
      <w:marBottom w:val="0"/>
      <w:divBdr>
        <w:top w:val="none" w:sz="0" w:space="0" w:color="auto"/>
        <w:left w:val="none" w:sz="0" w:space="0" w:color="auto"/>
        <w:bottom w:val="none" w:sz="0" w:space="0" w:color="auto"/>
        <w:right w:val="none" w:sz="0" w:space="0" w:color="auto"/>
      </w:divBdr>
    </w:div>
    <w:div w:id="165900939">
      <w:bodyDiv w:val="1"/>
      <w:marLeft w:val="0"/>
      <w:marRight w:val="0"/>
      <w:marTop w:val="0"/>
      <w:marBottom w:val="0"/>
      <w:divBdr>
        <w:top w:val="none" w:sz="0" w:space="0" w:color="auto"/>
        <w:left w:val="none" w:sz="0" w:space="0" w:color="auto"/>
        <w:bottom w:val="none" w:sz="0" w:space="0" w:color="auto"/>
        <w:right w:val="none" w:sz="0" w:space="0" w:color="auto"/>
      </w:divBdr>
    </w:div>
    <w:div w:id="165902012">
      <w:bodyDiv w:val="1"/>
      <w:marLeft w:val="0"/>
      <w:marRight w:val="0"/>
      <w:marTop w:val="0"/>
      <w:marBottom w:val="0"/>
      <w:divBdr>
        <w:top w:val="none" w:sz="0" w:space="0" w:color="auto"/>
        <w:left w:val="none" w:sz="0" w:space="0" w:color="auto"/>
        <w:bottom w:val="none" w:sz="0" w:space="0" w:color="auto"/>
        <w:right w:val="none" w:sz="0" w:space="0" w:color="auto"/>
      </w:divBdr>
    </w:div>
    <w:div w:id="165903196">
      <w:bodyDiv w:val="1"/>
      <w:marLeft w:val="0"/>
      <w:marRight w:val="0"/>
      <w:marTop w:val="0"/>
      <w:marBottom w:val="0"/>
      <w:divBdr>
        <w:top w:val="none" w:sz="0" w:space="0" w:color="auto"/>
        <w:left w:val="none" w:sz="0" w:space="0" w:color="auto"/>
        <w:bottom w:val="none" w:sz="0" w:space="0" w:color="auto"/>
        <w:right w:val="none" w:sz="0" w:space="0" w:color="auto"/>
      </w:divBdr>
    </w:div>
    <w:div w:id="165946808">
      <w:bodyDiv w:val="1"/>
      <w:marLeft w:val="0"/>
      <w:marRight w:val="0"/>
      <w:marTop w:val="0"/>
      <w:marBottom w:val="0"/>
      <w:divBdr>
        <w:top w:val="none" w:sz="0" w:space="0" w:color="auto"/>
        <w:left w:val="none" w:sz="0" w:space="0" w:color="auto"/>
        <w:bottom w:val="none" w:sz="0" w:space="0" w:color="auto"/>
        <w:right w:val="none" w:sz="0" w:space="0" w:color="auto"/>
      </w:divBdr>
    </w:div>
    <w:div w:id="165947477">
      <w:bodyDiv w:val="1"/>
      <w:marLeft w:val="0"/>
      <w:marRight w:val="0"/>
      <w:marTop w:val="0"/>
      <w:marBottom w:val="0"/>
      <w:divBdr>
        <w:top w:val="none" w:sz="0" w:space="0" w:color="auto"/>
        <w:left w:val="none" w:sz="0" w:space="0" w:color="auto"/>
        <w:bottom w:val="none" w:sz="0" w:space="0" w:color="auto"/>
        <w:right w:val="none" w:sz="0" w:space="0" w:color="auto"/>
      </w:divBdr>
    </w:div>
    <w:div w:id="166019925">
      <w:bodyDiv w:val="1"/>
      <w:marLeft w:val="0"/>
      <w:marRight w:val="0"/>
      <w:marTop w:val="0"/>
      <w:marBottom w:val="0"/>
      <w:divBdr>
        <w:top w:val="none" w:sz="0" w:space="0" w:color="auto"/>
        <w:left w:val="none" w:sz="0" w:space="0" w:color="auto"/>
        <w:bottom w:val="none" w:sz="0" w:space="0" w:color="auto"/>
        <w:right w:val="none" w:sz="0" w:space="0" w:color="auto"/>
      </w:divBdr>
    </w:div>
    <w:div w:id="166091503">
      <w:bodyDiv w:val="1"/>
      <w:marLeft w:val="0"/>
      <w:marRight w:val="0"/>
      <w:marTop w:val="0"/>
      <w:marBottom w:val="0"/>
      <w:divBdr>
        <w:top w:val="none" w:sz="0" w:space="0" w:color="auto"/>
        <w:left w:val="none" w:sz="0" w:space="0" w:color="auto"/>
        <w:bottom w:val="none" w:sz="0" w:space="0" w:color="auto"/>
        <w:right w:val="none" w:sz="0" w:space="0" w:color="auto"/>
      </w:divBdr>
    </w:div>
    <w:div w:id="166213389">
      <w:bodyDiv w:val="1"/>
      <w:marLeft w:val="0"/>
      <w:marRight w:val="0"/>
      <w:marTop w:val="0"/>
      <w:marBottom w:val="0"/>
      <w:divBdr>
        <w:top w:val="none" w:sz="0" w:space="0" w:color="auto"/>
        <w:left w:val="none" w:sz="0" w:space="0" w:color="auto"/>
        <w:bottom w:val="none" w:sz="0" w:space="0" w:color="auto"/>
        <w:right w:val="none" w:sz="0" w:space="0" w:color="auto"/>
      </w:divBdr>
    </w:div>
    <w:div w:id="166214287">
      <w:bodyDiv w:val="1"/>
      <w:marLeft w:val="0"/>
      <w:marRight w:val="0"/>
      <w:marTop w:val="0"/>
      <w:marBottom w:val="0"/>
      <w:divBdr>
        <w:top w:val="none" w:sz="0" w:space="0" w:color="auto"/>
        <w:left w:val="none" w:sz="0" w:space="0" w:color="auto"/>
        <w:bottom w:val="none" w:sz="0" w:space="0" w:color="auto"/>
        <w:right w:val="none" w:sz="0" w:space="0" w:color="auto"/>
      </w:divBdr>
    </w:div>
    <w:div w:id="166332496">
      <w:bodyDiv w:val="1"/>
      <w:marLeft w:val="0"/>
      <w:marRight w:val="0"/>
      <w:marTop w:val="0"/>
      <w:marBottom w:val="0"/>
      <w:divBdr>
        <w:top w:val="none" w:sz="0" w:space="0" w:color="auto"/>
        <w:left w:val="none" w:sz="0" w:space="0" w:color="auto"/>
        <w:bottom w:val="none" w:sz="0" w:space="0" w:color="auto"/>
        <w:right w:val="none" w:sz="0" w:space="0" w:color="auto"/>
      </w:divBdr>
    </w:div>
    <w:div w:id="166361609">
      <w:bodyDiv w:val="1"/>
      <w:marLeft w:val="0"/>
      <w:marRight w:val="0"/>
      <w:marTop w:val="0"/>
      <w:marBottom w:val="0"/>
      <w:divBdr>
        <w:top w:val="none" w:sz="0" w:space="0" w:color="auto"/>
        <w:left w:val="none" w:sz="0" w:space="0" w:color="auto"/>
        <w:bottom w:val="none" w:sz="0" w:space="0" w:color="auto"/>
        <w:right w:val="none" w:sz="0" w:space="0" w:color="auto"/>
      </w:divBdr>
    </w:div>
    <w:div w:id="166485691">
      <w:bodyDiv w:val="1"/>
      <w:marLeft w:val="0"/>
      <w:marRight w:val="0"/>
      <w:marTop w:val="0"/>
      <w:marBottom w:val="0"/>
      <w:divBdr>
        <w:top w:val="none" w:sz="0" w:space="0" w:color="auto"/>
        <w:left w:val="none" w:sz="0" w:space="0" w:color="auto"/>
        <w:bottom w:val="none" w:sz="0" w:space="0" w:color="auto"/>
        <w:right w:val="none" w:sz="0" w:space="0" w:color="auto"/>
      </w:divBdr>
    </w:div>
    <w:div w:id="166752353">
      <w:bodyDiv w:val="1"/>
      <w:marLeft w:val="0"/>
      <w:marRight w:val="0"/>
      <w:marTop w:val="0"/>
      <w:marBottom w:val="0"/>
      <w:divBdr>
        <w:top w:val="none" w:sz="0" w:space="0" w:color="auto"/>
        <w:left w:val="none" w:sz="0" w:space="0" w:color="auto"/>
        <w:bottom w:val="none" w:sz="0" w:space="0" w:color="auto"/>
        <w:right w:val="none" w:sz="0" w:space="0" w:color="auto"/>
      </w:divBdr>
    </w:div>
    <w:div w:id="166796479">
      <w:bodyDiv w:val="1"/>
      <w:marLeft w:val="0"/>
      <w:marRight w:val="0"/>
      <w:marTop w:val="0"/>
      <w:marBottom w:val="0"/>
      <w:divBdr>
        <w:top w:val="none" w:sz="0" w:space="0" w:color="auto"/>
        <w:left w:val="none" w:sz="0" w:space="0" w:color="auto"/>
        <w:bottom w:val="none" w:sz="0" w:space="0" w:color="auto"/>
        <w:right w:val="none" w:sz="0" w:space="0" w:color="auto"/>
      </w:divBdr>
    </w:div>
    <w:div w:id="166797684">
      <w:bodyDiv w:val="1"/>
      <w:marLeft w:val="0"/>
      <w:marRight w:val="0"/>
      <w:marTop w:val="0"/>
      <w:marBottom w:val="0"/>
      <w:divBdr>
        <w:top w:val="none" w:sz="0" w:space="0" w:color="auto"/>
        <w:left w:val="none" w:sz="0" w:space="0" w:color="auto"/>
        <w:bottom w:val="none" w:sz="0" w:space="0" w:color="auto"/>
        <w:right w:val="none" w:sz="0" w:space="0" w:color="auto"/>
      </w:divBdr>
    </w:div>
    <w:div w:id="166866495">
      <w:bodyDiv w:val="1"/>
      <w:marLeft w:val="0"/>
      <w:marRight w:val="0"/>
      <w:marTop w:val="0"/>
      <w:marBottom w:val="0"/>
      <w:divBdr>
        <w:top w:val="none" w:sz="0" w:space="0" w:color="auto"/>
        <w:left w:val="none" w:sz="0" w:space="0" w:color="auto"/>
        <w:bottom w:val="none" w:sz="0" w:space="0" w:color="auto"/>
        <w:right w:val="none" w:sz="0" w:space="0" w:color="auto"/>
      </w:divBdr>
    </w:div>
    <w:div w:id="166868223">
      <w:bodyDiv w:val="1"/>
      <w:marLeft w:val="0"/>
      <w:marRight w:val="0"/>
      <w:marTop w:val="0"/>
      <w:marBottom w:val="0"/>
      <w:divBdr>
        <w:top w:val="none" w:sz="0" w:space="0" w:color="auto"/>
        <w:left w:val="none" w:sz="0" w:space="0" w:color="auto"/>
        <w:bottom w:val="none" w:sz="0" w:space="0" w:color="auto"/>
        <w:right w:val="none" w:sz="0" w:space="0" w:color="auto"/>
      </w:divBdr>
    </w:div>
    <w:div w:id="166870634">
      <w:bodyDiv w:val="1"/>
      <w:marLeft w:val="0"/>
      <w:marRight w:val="0"/>
      <w:marTop w:val="0"/>
      <w:marBottom w:val="0"/>
      <w:divBdr>
        <w:top w:val="none" w:sz="0" w:space="0" w:color="auto"/>
        <w:left w:val="none" w:sz="0" w:space="0" w:color="auto"/>
        <w:bottom w:val="none" w:sz="0" w:space="0" w:color="auto"/>
        <w:right w:val="none" w:sz="0" w:space="0" w:color="auto"/>
      </w:divBdr>
    </w:div>
    <w:div w:id="166941353">
      <w:bodyDiv w:val="1"/>
      <w:marLeft w:val="0"/>
      <w:marRight w:val="0"/>
      <w:marTop w:val="0"/>
      <w:marBottom w:val="0"/>
      <w:divBdr>
        <w:top w:val="none" w:sz="0" w:space="0" w:color="auto"/>
        <w:left w:val="none" w:sz="0" w:space="0" w:color="auto"/>
        <w:bottom w:val="none" w:sz="0" w:space="0" w:color="auto"/>
        <w:right w:val="none" w:sz="0" w:space="0" w:color="auto"/>
      </w:divBdr>
    </w:div>
    <w:div w:id="166946514">
      <w:bodyDiv w:val="1"/>
      <w:marLeft w:val="0"/>
      <w:marRight w:val="0"/>
      <w:marTop w:val="0"/>
      <w:marBottom w:val="0"/>
      <w:divBdr>
        <w:top w:val="none" w:sz="0" w:space="0" w:color="auto"/>
        <w:left w:val="none" w:sz="0" w:space="0" w:color="auto"/>
        <w:bottom w:val="none" w:sz="0" w:space="0" w:color="auto"/>
        <w:right w:val="none" w:sz="0" w:space="0" w:color="auto"/>
      </w:divBdr>
    </w:div>
    <w:div w:id="167061072">
      <w:bodyDiv w:val="1"/>
      <w:marLeft w:val="0"/>
      <w:marRight w:val="0"/>
      <w:marTop w:val="0"/>
      <w:marBottom w:val="0"/>
      <w:divBdr>
        <w:top w:val="none" w:sz="0" w:space="0" w:color="auto"/>
        <w:left w:val="none" w:sz="0" w:space="0" w:color="auto"/>
        <w:bottom w:val="none" w:sz="0" w:space="0" w:color="auto"/>
        <w:right w:val="none" w:sz="0" w:space="0" w:color="auto"/>
      </w:divBdr>
    </w:div>
    <w:div w:id="167210677">
      <w:bodyDiv w:val="1"/>
      <w:marLeft w:val="0"/>
      <w:marRight w:val="0"/>
      <w:marTop w:val="0"/>
      <w:marBottom w:val="0"/>
      <w:divBdr>
        <w:top w:val="none" w:sz="0" w:space="0" w:color="auto"/>
        <w:left w:val="none" w:sz="0" w:space="0" w:color="auto"/>
        <w:bottom w:val="none" w:sz="0" w:space="0" w:color="auto"/>
        <w:right w:val="none" w:sz="0" w:space="0" w:color="auto"/>
      </w:divBdr>
    </w:div>
    <w:div w:id="167253439">
      <w:bodyDiv w:val="1"/>
      <w:marLeft w:val="0"/>
      <w:marRight w:val="0"/>
      <w:marTop w:val="0"/>
      <w:marBottom w:val="0"/>
      <w:divBdr>
        <w:top w:val="none" w:sz="0" w:space="0" w:color="auto"/>
        <w:left w:val="none" w:sz="0" w:space="0" w:color="auto"/>
        <w:bottom w:val="none" w:sz="0" w:space="0" w:color="auto"/>
        <w:right w:val="none" w:sz="0" w:space="0" w:color="auto"/>
      </w:divBdr>
    </w:div>
    <w:div w:id="167406429">
      <w:bodyDiv w:val="1"/>
      <w:marLeft w:val="0"/>
      <w:marRight w:val="0"/>
      <w:marTop w:val="0"/>
      <w:marBottom w:val="0"/>
      <w:divBdr>
        <w:top w:val="none" w:sz="0" w:space="0" w:color="auto"/>
        <w:left w:val="none" w:sz="0" w:space="0" w:color="auto"/>
        <w:bottom w:val="none" w:sz="0" w:space="0" w:color="auto"/>
        <w:right w:val="none" w:sz="0" w:space="0" w:color="auto"/>
      </w:divBdr>
    </w:div>
    <w:div w:id="167522509">
      <w:bodyDiv w:val="1"/>
      <w:marLeft w:val="0"/>
      <w:marRight w:val="0"/>
      <w:marTop w:val="0"/>
      <w:marBottom w:val="0"/>
      <w:divBdr>
        <w:top w:val="none" w:sz="0" w:space="0" w:color="auto"/>
        <w:left w:val="none" w:sz="0" w:space="0" w:color="auto"/>
        <w:bottom w:val="none" w:sz="0" w:space="0" w:color="auto"/>
        <w:right w:val="none" w:sz="0" w:space="0" w:color="auto"/>
      </w:divBdr>
    </w:div>
    <w:div w:id="167601740">
      <w:bodyDiv w:val="1"/>
      <w:marLeft w:val="0"/>
      <w:marRight w:val="0"/>
      <w:marTop w:val="0"/>
      <w:marBottom w:val="0"/>
      <w:divBdr>
        <w:top w:val="none" w:sz="0" w:space="0" w:color="auto"/>
        <w:left w:val="none" w:sz="0" w:space="0" w:color="auto"/>
        <w:bottom w:val="none" w:sz="0" w:space="0" w:color="auto"/>
        <w:right w:val="none" w:sz="0" w:space="0" w:color="auto"/>
      </w:divBdr>
    </w:div>
    <w:div w:id="167604497">
      <w:bodyDiv w:val="1"/>
      <w:marLeft w:val="0"/>
      <w:marRight w:val="0"/>
      <w:marTop w:val="0"/>
      <w:marBottom w:val="0"/>
      <w:divBdr>
        <w:top w:val="none" w:sz="0" w:space="0" w:color="auto"/>
        <w:left w:val="none" w:sz="0" w:space="0" w:color="auto"/>
        <w:bottom w:val="none" w:sz="0" w:space="0" w:color="auto"/>
        <w:right w:val="none" w:sz="0" w:space="0" w:color="auto"/>
      </w:divBdr>
    </w:div>
    <w:div w:id="167673077">
      <w:bodyDiv w:val="1"/>
      <w:marLeft w:val="0"/>
      <w:marRight w:val="0"/>
      <w:marTop w:val="0"/>
      <w:marBottom w:val="0"/>
      <w:divBdr>
        <w:top w:val="none" w:sz="0" w:space="0" w:color="auto"/>
        <w:left w:val="none" w:sz="0" w:space="0" w:color="auto"/>
        <w:bottom w:val="none" w:sz="0" w:space="0" w:color="auto"/>
        <w:right w:val="none" w:sz="0" w:space="0" w:color="auto"/>
      </w:divBdr>
    </w:div>
    <w:div w:id="167720912">
      <w:bodyDiv w:val="1"/>
      <w:marLeft w:val="0"/>
      <w:marRight w:val="0"/>
      <w:marTop w:val="0"/>
      <w:marBottom w:val="0"/>
      <w:divBdr>
        <w:top w:val="none" w:sz="0" w:space="0" w:color="auto"/>
        <w:left w:val="none" w:sz="0" w:space="0" w:color="auto"/>
        <w:bottom w:val="none" w:sz="0" w:space="0" w:color="auto"/>
        <w:right w:val="none" w:sz="0" w:space="0" w:color="auto"/>
      </w:divBdr>
    </w:div>
    <w:div w:id="167788675">
      <w:bodyDiv w:val="1"/>
      <w:marLeft w:val="0"/>
      <w:marRight w:val="0"/>
      <w:marTop w:val="0"/>
      <w:marBottom w:val="0"/>
      <w:divBdr>
        <w:top w:val="none" w:sz="0" w:space="0" w:color="auto"/>
        <w:left w:val="none" w:sz="0" w:space="0" w:color="auto"/>
        <w:bottom w:val="none" w:sz="0" w:space="0" w:color="auto"/>
        <w:right w:val="none" w:sz="0" w:space="0" w:color="auto"/>
      </w:divBdr>
    </w:div>
    <w:div w:id="167984273">
      <w:bodyDiv w:val="1"/>
      <w:marLeft w:val="0"/>
      <w:marRight w:val="0"/>
      <w:marTop w:val="0"/>
      <w:marBottom w:val="0"/>
      <w:divBdr>
        <w:top w:val="none" w:sz="0" w:space="0" w:color="auto"/>
        <w:left w:val="none" w:sz="0" w:space="0" w:color="auto"/>
        <w:bottom w:val="none" w:sz="0" w:space="0" w:color="auto"/>
        <w:right w:val="none" w:sz="0" w:space="0" w:color="auto"/>
      </w:divBdr>
    </w:div>
    <w:div w:id="168297175">
      <w:bodyDiv w:val="1"/>
      <w:marLeft w:val="0"/>
      <w:marRight w:val="0"/>
      <w:marTop w:val="0"/>
      <w:marBottom w:val="0"/>
      <w:divBdr>
        <w:top w:val="none" w:sz="0" w:space="0" w:color="auto"/>
        <w:left w:val="none" w:sz="0" w:space="0" w:color="auto"/>
        <w:bottom w:val="none" w:sz="0" w:space="0" w:color="auto"/>
        <w:right w:val="none" w:sz="0" w:space="0" w:color="auto"/>
      </w:divBdr>
    </w:div>
    <w:div w:id="168376016">
      <w:bodyDiv w:val="1"/>
      <w:marLeft w:val="0"/>
      <w:marRight w:val="0"/>
      <w:marTop w:val="0"/>
      <w:marBottom w:val="0"/>
      <w:divBdr>
        <w:top w:val="none" w:sz="0" w:space="0" w:color="auto"/>
        <w:left w:val="none" w:sz="0" w:space="0" w:color="auto"/>
        <w:bottom w:val="none" w:sz="0" w:space="0" w:color="auto"/>
        <w:right w:val="none" w:sz="0" w:space="0" w:color="auto"/>
      </w:divBdr>
    </w:div>
    <w:div w:id="168450341">
      <w:bodyDiv w:val="1"/>
      <w:marLeft w:val="0"/>
      <w:marRight w:val="0"/>
      <w:marTop w:val="0"/>
      <w:marBottom w:val="0"/>
      <w:divBdr>
        <w:top w:val="none" w:sz="0" w:space="0" w:color="auto"/>
        <w:left w:val="none" w:sz="0" w:space="0" w:color="auto"/>
        <w:bottom w:val="none" w:sz="0" w:space="0" w:color="auto"/>
        <w:right w:val="none" w:sz="0" w:space="0" w:color="auto"/>
      </w:divBdr>
    </w:div>
    <w:div w:id="168522744">
      <w:bodyDiv w:val="1"/>
      <w:marLeft w:val="0"/>
      <w:marRight w:val="0"/>
      <w:marTop w:val="0"/>
      <w:marBottom w:val="0"/>
      <w:divBdr>
        <w:top w:val="none" w:sz="0" w:space="0" w:color="auto"/>
        <w:left w:val="none" w:sz="0" w:space="0" w:color="auto"/>
        <w:bottom w:val="none" w:sz="0" w:space="0" w:color="auto"/>
        <w:right w:val="none" w:sz="0" w:space="0" w:color="auto"/>
      </w:divBdr>
    </w:div>
    <w:div w:id="168563498">
      <w:bodyDiv w:val="1"/>
      <w:marLeft w:val="0"/>
      <w:marRight w:val="0"/>
      <w:marTop w:val="0"/>
      <w:marBottom w:val="0"/>
      <w:divBdr>
        <w:top w:val="none" w:sz="0" w:space="0" w:color="auto"/>
        <w:left w:val="none" w:sz="0" w:space="0" w:color="auto"/>
        <w:bottom w:val="none" w:sz="0" w:space="0" w:color="auto"/>
        <w:right w:val="none" w:sz="0" w:space="0" w:color="auto"/>
      </w:divBdr>
    </w:div>
    <w:div w:id="168640227">
      <w:bodyDiv w:val="1"/>
      <w:marLeft w:val="0"/>
      <w:marRight w:val="0"/>
      <w:marTop w:val="0"/>
      <w:marBottom w:val="0"/>
      <w:divBdr>
        <w:top w:val="none" w:sz="0" w:space="0" w:color="auto"/>
        <w:left w:val="none" w:sz="0" w:space="0" w:color="auto"/>
        <w:bottom w:val="none" w:sz="0" w:space="0" w:color="auto"/>
        <w:right w:val="none" w:sz="0" w:space="0" w:color="auto"/>
      </w:divBdr>
    </w:div>
    <w:div w:id="168756138">
      <w:bodyDiv w:val="1"/>
      <w:marLeft w:val="0"/>
      <w:marRight w:val="0"/>
      <w:marTop w:val="0"/>
      <w:marBottom w:val="0"/>
      <w:divBdr>
        <w:top w:val="none" w:sz="0" w:space="0" w:color="auto"/>
        <w:left w:val="none" w:sz="0" w:space="0" w:color="auto"/>
        <w:bottom w:val="none" w:sz="0" w:space="0" w:color="auto"/>
        <w:right w:val="none" w:sz="0" w:space="0" w:color="auto"/>
      </w:divBdr>
    </w:div>
    <w:div w:id="168762239">
      <w:bodyDiv w:val="1"/>
      <w:marLeft w:val="0"/>
      <w:marRight w:val="0"/>
      <w:marTop w:val="0"/>
      <w:marBottom w:val="0"/>
      <w:divBdr>
        <w:top w:val="none" w:sz="0" w:space="0" w:color="auto"/>
        <w:left w:val="none" w:sz="0" w:space="0" w:color="auto"/>
        <w:bottom w:val="none" w:sz="0" w:space="0" w:color="auto"/>
        <w:right w:val="none" w:sz="0" w:space="0" w:color="auto"/>
      </w:divBdr>
    </w:div>
    <w:div w:id="168837933">
      <w:bodyDiv w:val="1"/>
      <w:marLeft w:val="0"/>
      <w:marRight w:val="0"/>
      <w:marTop w:val="0"/>
      <w:marBottom w:val="0"/>
      <w:divBdr>
        <w:top w:val="none" w:sz="0" w:space="0" w:color="auto"/>
        <w:left w:val="none" w:sz="0" w:space="0" w:color="auto"/>
        <w:bottom w:val="none" w:sz="0" w:space="0" w:color="auto"/>
        <w:right w:val="none" w:sz="0" w:space="0" w:color="auto"/>
      </w:divBdr>
    </w:div>
    <w:div w:id="168839614">
      <w:bodyDiv w:val="1"/>
      <w:marLeft w:val="0"/>
      <w:marRight w:val="0"/>
      <w:marTop w:val="0"/>
      <w:marBottom w:val="0"/>
      <w:divBdr>
        <w:top w:val="none" w:sz="0" w:space="0" w:color="auto"/>
        <w:left w:val="none" w:sz="0" w:space="0" w:color="auto"/>
        <w:bottom w:val="none" w:sz="0" w:space="0" w:color="auto"/>
        <w:right w:val="none" w:sz="0" w:space="0" w:color="auto"/>
      </w:divBdr>
    </w:div>
    <w:div w:id="169026190">
      <w:bodyDiv w:val="1"/>
      <w:marLeft w:val="0"/>
      <w:marRight w:val="0"/>
      <w:marTop w:val="0"/>
      <w:marBottom w:val="0"/>
      <w:divBdr>
        <w:top w:val="none" w:sz="0" w:space="0" w:color="auto"/>
        <w:left w:val="none" w:sz="0" w:space="0" w:color="auto"/>
        <w:bottom w:val="none" w:sz="0" w:space="0" w:color="auto"/>
        <w:right w:val="none" w:sz="0" w:space="0" w:color="auto"/>
      </w:divBdr>
    </w:div>
    <w:div w:id="169030984">
      <w:bodyDiv w:val="1"/>
      <w:marLeft w:val="0"/>
      <w:marRight w:val="0"/>
      <w:marTop w:val="0"/>
      <w:marBottom w:val="0"/>
      <w:divBdr>
        <w:top w:val="none" w:sz="0" w:space="0" w:color="auto"/>
        <w:left w:val="none" w:sz="0" w:space="0" w:color="auto"/>
        <w:bottom w:val="none" w:sz="0" w:space="0" w:color="auto"/>
        <w:right w:val="none" w:sz="0" w:space="0" w:color="auto"/>
      </w:divBdr>
    </w:div>
    <w:div w:id="169031193">
      <w:bodyDiv w:val="1"/>
      <w:marLeft w:val="0"/>
      <w:marRight w:val="0"/>
      <w:marTop w:val="0"/>
      <w:marBottom w:val="0"/>
      <w:divBdr>
        <w:top w:val="none" w:sz="0" w:space="0" w:color="auto"/>
        <w:left w:val="none" w:sz="0" w:space="0" w:color="auto"/>
        <w:bottom w:val="none" w:sz="0" w:space="0" w:color="auto"/>
        <w:right w:val="none" w:sz="0" w:space="0" w:color="auto"/>
      </w:divBdr>
    </w:div>
    <w:div w:id="169220586">
      <w:bodyDiv w:val="1"/>
      <w:marLeft w:val="0"/>
      <w:marRight w:val="0"/>
      <w:marTop w:val="0"/>
      <w:marBottom w:val="0"/>
      <w:divBdr>
        <w:top w:val="none" w:sz="0" w:space="0" w:color="auto"/>
        <w:left w:val="none" w:sz="0" w:space="0" w:color="auto"/>
        <w:bottom w:val="none" w:sz="0" w:space="0" w:color="auto"/>
        <w:right w:val="none" w:sz="0" w:space="0" w:color="auto"/>
      </w:divBdr>
    </w:div>
    <w:div w:id="169297762">
      <w:bodyDiv w:val="1"/>
      <w:marLeft w:val="0"/>
      <w:marRight w:val="0"/>
      <w:marTop w:val="0"/>
      <w:marBottom w:val="0"/>
      <w:divBdr>
        <w:top w:val="none" w:sz="0" w:space="0" w:color="auto"/>
        <w:left w:val="none" w:sz="0" w:space="0" w:color="auto"/>
        <w:bottom w:val="none" w:sz="0" w:space="0" w:color="auto"/>
        <w:right w:val="none" w:sz="0" w:space="0" w:color="auto"/>
      </w:divBdr>
    </w:div>
    <w:div w:id="169411557">
      <w:bodyDiv w:val="1"/>
      <w:marLeft w:val="0"/>
      <w:marRight w:val="0"/>
      <w:marTop w:val="0"/>
      <w:marBottom w:val="0"/>
      <w:divBdr>
        <w:top w:val="none" w:sz="0" w:space="0" w:color="auto"/>
        <w:left w:val="none" w:sz="0" w:space="0" w:color="auto"/>
        <w:bottom w:val="none" w:sz="0" w:space="0" w:color="auto"/>
        <w:right w:val="none" w:sz="0" w:space="0" w:color="auto"/>
      </w:divBdr>
    </w:div>
    <w:div w:id="169564128">
      <w:bodyDiv w:val="1"/>
      <w:marLeft w:val="0"/>
      <w:marRight w:val="0"/>
      <w:marTop w:val="0"/>
      <w:marBottom w:val="0"/>
      <w:divBdr>
        <w:top w:val="none" w:sz="0" w:space="0" w:color="auto"/>
        <w:left w:val="none" w:sz="0" w:space="0" w:color="auto"/>
        <w:bottom w:val="none" w:sz="0" w:space="0" w:color="auto"/>
        <w:right w:val="none" w:sz="0" w:space="0" w:color="auto"/>
      </w:divBdr>
    </w:div>
    <w:div w:id="169570367">
      <w:bodyDiv w:val="1"/>
      <w:marLeft w:val="0"/>
      <w:marRight w:val="0"/>
      <w:marTop w:val="0"/>
      <w:marBottom w:val="0"/>
      <w:divBdr>
        <w:top w:val="none" w:sz="0" w:space="0" w:color="auto"/>
        <w:left w:val="none" w:sz="0" w:space="0" w:color="auto"/>
        <w:bottom w:val="none" w:sz="0" w:space="0" w:color="auto"/>
        <w:right w:val="none" w:sz="0" w:space="0" w:color="auto"/>
      </w:divBdr>
    </w:div>
    <w:div w:id="169639193">
      <w:bodyDiv w:val="1"/>
      <w:marLeft w:val="0"/>
      <w:marRight w:val="0"/>
      <w:marTop w:val="0"/>
      <w:marBottom w:val="0"/>
      <w:divBdr>
        <w:top w:val="none" w:sz="0" w:space="0" w:color="auto"/>
        <w:left w:val="none" w:sz="0" w:space="0" w:color="auto"/>
        <w:bottom w:val="none" w:sz="0" w:space="0" w:color="auto"/>
        <w:right w:val="none" w:sz="0" w:space="0" w:color="auto"/>
      </w:divBdr>
    </w:div>
    <w:div w:id="169836543">
      <w:bodyDiv w:val="1"/>
      <w:marLeft w:val="0"/>
      <w:marRight w:val="0"/>
      <w:marTop w:val="0"/>
      <w:marBottom w:val="0"/>
      <w:divBdr>
        <w:top w:val="none" w:sz="0" w:space="0" w:color="auto"/>
        <w:left w:val="none" w:sz="0" w:space="0" w:color="auto"/>
        <w:bottom w:val="none" w:sz="0" w:space="0" w:color="auto"/>
        <w:right w:val="none" w:sz="0" w:space="0" w:color="auto"/>
      </w:divBdr>
    </w:div>
    <w:div w:id="169950593">
      <w:bodyDiv w:val="1"/>
      <w:marLeft w:val="0"/>
      <w:marRight w:val="0"/>
      <w:marTop w:val="0"/>
      <w:marBottom w:val="0"/>
      <w:divBdr>
        <w:top w:val="none" w:sz="0" w:space="0" w:color="auto"/>
        <w:left w:val="none" w:sz="0" w:space="0" w:color="auto"/>
        <w:bottom w:val="none" w:sz="0" w:space="0" w:color="auto"/>
        <w:right w:val="none" w:sz="0" w:space="0" w:color="auto"/>
      </w:divBdr>
    </w:div>
    <w:div w:id="170066819">
      <w:bodyDiv w:val="1"/>
      <w:marLeft w:val="0"/>
      <w:marRight w:val="0"/>
      <w:marTop w:val="0"/>
      <w:marBottom w:val="0"/>
      <w:divBdr>
        <w:top w:val="none" w:sz="0" w:space="0" w:color="auto"/>
        <w:left w:val="none" w:sz="0" w:space="0" w:color="auto"/>
        <w:bottom w:val="none" w:sz="0" w:space="0" w:color="auto"/>
        <w:right w:val="none" w:sz="0" w:space="0" w:color="auto"/>
      </w:divBdr>
    </w:div>
    <w:div w:id="170068459">
      <w:bodyDiv w:val="1"/>
      <w:marLeft w:val="0"/>
      <w:marRight w:val="0"/>
      <w:marTop w:val="0"/>
      <w:marBottom w:val="0"/>
      <w:divBdr>
        <w:top w:val="none" w:sz="0" w:space="0" w:color="auto"/>
        <w:left w:val="none" w:sz="0" w:space="0" w:color="auto"/>
        <w:bottom w:val="none" w:sz="0" w:space="0" w:color="auto"/>
        <w:right w:val="none" w:sz="0" w:space="0" w:color="auto"/>
      </w:divBdr>
    </w:div>
    <w:div w:id="170074848">
      <w:bodyDiv w:val="1"/>
      <w:marLeft w:val="0"/>
      <w:marRight w:val="0"/>
      <w:marTop w:val="0"/>
      <w:marBottom w:val="0"/>
      <w:divBdr>
        <w:top w:val="none" w:sz="0" w:space="0" w:color="auto"/>
        <w:left w:val="none" w:sz="0" w:space="0" w:color="auto"/>
        <w:bottom w:val="none" w:sz="0" w:space="0" w:color="auto"/>
        <w:right w:val="none" w:sz="0" w:space="0" w:color="auto"/>
      </w:divBdr>
    </w:div>
    <w:div w:id="170142719">
      <w:bodyDiv w:val="1"/>
      <w:marLeft w:val="0"/>
      <w:marRight w:val="0"/>
      <w:marTop w:val="0"/>
      <w:marBottom w:val="0"/>
      <w:divBdr>
        <w:top w:val="none" w:sz="0" w:space="0" w:color="auto"/>
        <w:left w:val="none" w:sz="0" w:space="0" w:color="auto"/>
        <w:bottom w:val="none" w:sz="0" w:space="0" w:color="auto"/>
        <w:right w:val="none" w:sz="0" w:space="0" w:color="auto"/>
      </w:divBdr>
    </w:div>
    <w:div w:id="170217341">
      <w:bodyDiv w:val="1"/>
      <w:marLeft w:val="0"/>
      <w:marRight w:val="0"/>
      <w:marTop w:val="0"/>
      <w:marBottom w:val="0"/>
      <w:divBdr>
        <w:top w:val="none" w:sz="0" w:space="0" w:color="auto"/>
        <w:left w:val="none" w:sz="0" w:space="0" w:color="auto"/>
        <w:bottom w:val="none" w:sz="0" w:space="0" w:color="auto"/>
        <w:right w:val="none" w:sz="0" w:space="0" w:color="auto"/>
      </w:divBdr>
    </w:div>
    <w:div w:id="170343899">
      <w:bodyDiv w:val="1"/>
      <w:marLeft w:val="0"/>
      <w:marRight w:val="0"/>
      <w:marTop w:val="0"/>
      <w:marBottom w:val="0"/>
      <w:divBdr>
        <w:top w:val="none" w:sz="0" w:space="0" w:color="auto"/>
        <w:left w:val="none" w:sz="0" w:space="0" w:color="auto"/>
        <w:bottom w:val="none" w:sz="0" w:space="0" w:color="auto"/>
        <w:right w:val="none" w:sz="0" w:space="0" w:color="auto"/>
      </w:divBdr>
    </w:div>
    <w:div w:id="170461781">
      <w:bodyDiv w:val="1"/>
      <w:marLeft w:val="0"/>
      <w:marRight w:val="0"/>
      <w:marTop w:val="0"/>
      <w:marBottom w:val="0"/>
      <w:divBdr>
        <w:top w:val="none" w:sz="0" w:space="0" w:color="auto"/>
        <w:left w:val="none" w:sz="0" w:space="0" w:color="auto"/>
        <w:bottom w:val="none" w:sz="0" w:space="0" w:color="auto"/>
        <w:right w:val="none" w:sz="0" w:space="0" w:color="auto"/>
      </w:divBdr>
    </w:div>
    <w:div w:id="170531349">
      <w:bodyDiv w:val="1"/>
      <w:marLeft w:val="0"/>
      <w:marRight w:val="0"/>
      <w:marTop w:val="0"/>
      <w:marBottom w:val="0"/>
      <w:divBdr>
        <w:top w:val="none" w:sz="0" w:space="0" w:color="auto"/>
        <w:left w:val="none" w:sz="0" w:space="0" w:color="auto"/>
        <w:bottom w:val="none" w:sz="0" w:space="0" w:color="auto"/>
        <w:right w:val="none" w:sz="0" w:space="0" w:color="auto"/>
      </w:divBdr>
    </w:div>
    <w:div w:id="170603731">
      <w:bodyDiv w:val="1"/>
      <w:marLeft w:val="0"/>
      <w:marRight w:val="0"/>
      <w:marTop w:val="0"/>
      <w:marBottom w:val="0"/>
      <w:divBdr>
        <w:top w:val="none" w:sz="0" w:space="0" w:color="auto"/>
        <w:left w:val="none" w:sz="0" w:space="0" w:color="auto"/>
        <w:bottom w:val="none" w:sz="0" w:space="0" w:color="auto"/>
        <w:right w:val="none" w:sz="0" w:space="0" w:color="auto"/>
      </w:divBdr>
    </w:div>
    <w:div w:id="170801120">
      <w:bodyDiv w:val="1"/>
      <w:marLeft w:val="0"/>
      <w:marRight w:val="0"/>
      <w:marTop w:val="0"/>
      <w:marBottom w:val="0"/>
      <w:divBdr>
        <w:top w:val="none" w:sz="0" w:space="0" w:color="auto"/>
        <w:left w:val="none" w:sz="0" w:space="0" w:color="auto"/>
        <w:bottom w:val="none" w:sz="0" w:space="0" w:color="auto"/>
        <w:right w:val="none" w:sz="0" w:space="0" w:color="auto"/>
      </w:divBdr>
    </w:div>
    <w:div w:id="170998508">
      <w:bodyDiv w:val="1"/>
      <w:marLeft w:val="0"/>
      <w:marRight w:val="0"/>
      <w:marTop w:val="0"/>
      <w:marBottom w:val="0"/>
      <w:divBdr>
        <w:top w:val="none" w:sz="0" w:space="0" w:color="auto"/>
        <w:left w:val="none" w:sz="0" w:space="0" w:color="auto"/>
        <w:bottom w:val="none" w:sz="0" w:space="0" w:color="auto"/>
        <w:right w:val="none" w:sz="0" w:space="0" w:color="auto"/>
      </w:divBdr>
    </w:div>
    <w:div w:id="171069285">
      <w:bodyDiv w:val="1"/>
      <w:marLeft w:val="0"/>
      <w:marRight w:val="0"/>
      <w:marTop w:val="0"/>
      <w:marBottom w:val="0"/>
      <w:divBdr>
        <w:top w:val="none" w:sz="0" w:space="0" w:color="auto"/>
        <w:left w:val="none" w:sz="0" w:space="0" w:color="auto"/>
        <w:bottom w:val="none" w:sz="0" w:space="0" w:color="auto"/>
        <w:right w:val="none" w:sz="0" w:space="0" w:color="auto"/>
      </w:divBdr>
    </w:div>
    <w:div w:id="171071829">
      <w:bodyDiv w:val="1"/>
      <w:marLeft w:val="0"/>
      <w:marRight w:val="0"/>
      <w:marTop w:val="0"/>
      <w:marBottom w:val="0"/>
      <w:divBdr>
        <w:top w:val="none" w:sz="0" w:space="0" w:color="auto"/>
        <w:left w:val="none" w:sz="0" w:space="0" w:color="auto"/>
        <w:bottom w:val="none" w:sz="0" w:space="0" w:color="auto"/>
        <w:right w:val="none" w:sz="0" w:space="0" w:color="auto"/>
      </w:divBdr>
    </w:div>
    <w:div w:id="171183022">
      <w:bodyDiv w:val="1"/>
      <w:marLeft w:val="0"/>
      <w:marRight w:val="0"/>
      <w:marTop w:val="0"/>
      <w:marBottom w:val="0"/>
      <w:divBdr>
        <w:top w:val="none" w:sz="0" w:space="0" w:color="auto"/>
        <w:left w:val="none" w:sz="0" w:space="0" w:color="auto"/>
        <w:bottom w:val="none" w:sz="0" w:space="0" w:color="auto"/>
        <w:right w:val="none" w:sz="0" w:space="0" w:color="auto"/>
      </w:divBdr>
    </w:div>
    <w:div w:id="171188198">
      <w:bodyDiv w:val="1"/>
      <w:marLeft w:val="0"/>
      <w:marRight w:val="0"/>
      <w:marTop w:val="0"/>
      <w:marBottom w:val="0"/>
      <w:divBdr>
        <w:top w:val="none" w:sz="0" w:space="0" w:color="auto"/>
        <w:left w:val="none" w:sz="0" w:space="0" w:color="auto"/>
        <w:bottom w:val="none" w:sz="0" w:space="0" w:color="auto"/>
        <w:right w:val="none" w:sz="0" w:space="0" w:color="auto"/>
      </w:divBdr>
    </w:div>
    <w:div w:id="171334257">
      <w:bodyDiv w:val="1"/>
      <w:marLeft w:val="0"/>
      <w:marRight w:val="0"/>
      <w:marTop w:val="0"/>
      <w:marBottom w:val="0"/>
      <w:divBdr>
        <w:top w:val="none" w:sz="0" w:space="0" w:color="auto"/>
        <w:left w:val="none" w:sz="0" w:space="0" w:color="auto"/>
        <w:bottom w:val="none" w:sz="0" w:space="0" w:color="auto"/>
        <w:right w:val="none" w:sz="0" w:space="0" w:color="auto"/>
      </w:divBdr>
    </w:div>
    <w:div w:id="171454659">
      <w:bodyDiv w:val="1"/>
      <w:marLeft w:val="0"/>
      <w:marRight w:val="0"/>
      <w:marTop w:val="0"/>
      <w:marBottom w:val="0"/>
      <w:divBdr>
        <w:top w:val="none" w:sz="0" w:space="0" w:color="auto"/>
        <w:left w:val="none" w:sz="0" w:space="0" w:color="auto"/>
        <w:bottom w:val="none" w:sz="0" w:space="0" w:color="auto"/>
        <w:right w:val="none" w:sz="0" w:space="0" w:color="auto"/>
      </w:divBdr>
    </w:div>
    <w:div w:id="171457197">
      <w:bodyDiv w:val="1"/>
      <w:marLeft w:val="0"/>
      <w:marRight w:val="0"/>
      <w:marTop w:val="0"/>
      <w:marBottom w:val="0"/>
      <w:divBdr>
        <w:top w:val="none" w:sz="0" w:space="0" w:color="auto"/>
        <w:left w:val="none" w:sz="0" w:space="0" w:color="auto"/>
        <w:bottom w:val="none" w:sz="0" w:space="0" w:color="auto"/>
        <w:right w:val="none" w:sz="0" w:space="0" w:color="auto"/>
      </w:divBdr>
    </w:div>
    <w:div w:id="171530723">
      <w:bodyDiv w:val="1"/>
      <w:marLeft w:val="0"/>
      <w:marRight w:val="0"/>
      <w:marTop w:val="0"/>
      <w:marBottom w:val="0"/>
      <w:divBdr>
        <w:top w:val="none" w:sz="0" w:space="0" w:color="auto"/>
        <w:left w:val="none" w:sz="0" w:space="0" w:color="auto"/>
        <w:bottom w:val="none" w:sz="0" w:space="0" w:color="auto"/>
        <w:right w:val="none" w:sz="0" w:space="0" w:color="auto"/>
      </w:divBdr>
    </w:div>
    <w:div w:id="171575891">
      <w:bodyDiv w:val="1"/>
      <w:marLeft w:val="0"/>
      <w:marRight w:val="0"/>
      <w:marTop w:val="0"/>
      <w:marBottom w:val="0"/>
      <w:divBdr>
        <w:top w:val="none" w:sz="0" w:space="0" w:color="auto"/>
        <w:left w:val="none" w:sz="0" w:space="0" w:color="auto"/>
        <w:bottom w:val="none" w:sz="0" w:space="0" w:color="auto"/>
        <w:right w:val="none" w:sz="0" w:space="0" w:color="auto"/>
      </w:divBdr>
    </w:div>
    <w:div w:id="171720724">
      <w:bodyDiv w:val="1"/>
      <w:marLeft w:val="0"/>
      <w:marRight w:val="0"/>
      <w:marTop w:val="0"/>
      <w:marBottom w:val="0"/>
      <w:divBdr>
        <w:top w:val="none" w:sz="0" w:space="0" w:color="auto"/>
        <w:left w:val="none" w:sz="0" w:space="0" w:color="auto"/>
        <w:bottom w:val="none" w:sz="0" w:space="0" w:color="auto"/>
        <w:right w:val="none" w:sz="0" w:space="0" w:color="auto"/>
      </w:divBdr>
    </w:div>
    <w:div w:id="171724741">
      <w:bodyDiv w:val="1"/>
      <w:marLeft w:val="0"/>
      <w:marRight w:val="0"/>
      <w:marTop w:val="0"/>
      <w:marBottom w:val="0"/>
      <w:divBdr>
        <w:top w:val="none" w:sz="0" w:space="0" w:color="auto"/>
        <w:left w:val="none" w:sz="0" w:space="0" w:color="auto"/>
        <w:bottom w:val="none" w:sz="0" w:space="0" w:color="auto"/>
        <w:right w:val="none" w:sz="0" w:space="0" w:color="auto"/>
      </w:divBdr>
    </w:div>
    <w:div w:id="171726528">
      <w:bodyDiv w:val="1"/>
      <w:marLeft w:val="0"/>
      <w:marRight w:val="0"/>
      <w:marTop w:val="0"/>
      <w:marBottom w:val="0"/>
      <w:divBdr>
        <w:top w:val="none" w:sz="0" w:space="0" w:color="auto"/>
        <w:left w:val="none" w:sz="0" w:space="0" w:color="auto"/>
        <w:bottom w:val="none" w:sz="0" w:space="0" w:color="auto"/>
        <w:right w:val="none" w:sz="0" w:space="0" w:color="auto"/>
      </w:divBdr>
    </w:div>
    <w:div w:id="171920580">
      <w:bodyDiv w:val="1"/>
      <w:marLeft w:val="0"/>
      <w:marRight w:val="0"/>
      <w:marTop w:val="0"/>
      <w:marBottom w:val="0"/>
      <w:divBdr>
        <w:top w:val="none" w:sz="0" w:space="0" w:color="auto"/>
        <w:left w:val="none" w:sz="0" w:space="0" w:color="auto"/>
        <w:bottom w:val="none" w:sz="0" w:space="0" w:color="auto"/>
        <w:right w:val="none" w:sz="0" w:space="0" w:color="auto"/>
      </w:divBdr>
    </w:div>
    <w:div w:id="172261295">
      <w:bodyDiv w:val="1"/>
      <w:marLeft w:val="0"/>
      <w:marRight w:val="0"/>
      <w:marTop w:val="0"/>
      <w:marBottom w:val="0"/>
      <w:divBdr>
        <w:top w:val="none" w:sz="0" w:space="0" w:color="auto"/>
        <w:left w:val="none" w:sz="0" w:space="0" w:color="auto"/>
        <w:bottom w:val="none" w:sz="0" w:space="0" w:color="auto"/>
        <w:right w:val="none" w:sz="0" w:space="0" w:color="auto"/>
      </w:divBdr>
    </w:div>
    <w:div w:id="172379170">
      <w:bodyDiv w:val="1"/>
      <w:marLeft w:val="0"/>
      <w:marRight w:val="0"/>
      <w:marTop w:val="0"/>
      <w:marBottom w:val="0"/>
      <w:divBdr>
        <w:top w:val="none" w:sz="0" w:space="0" w:color="auto"/>
        <w:left w:val="none" w:sz="0" w:space="0" w:color="auto"/>
        <w:bottom w:val="none" w:sz="0" w:space="0" w:color="auto"/>
        <w:right w:val="none" w:sz="0" w:space="0" w:color="auto"/>
      </w:divBdr>
    </w:div>
    <w:div w:id="172496245">
      <w:bodyDiv w:val="1"/>
      <w:marLeft w:val="0"/>
      <w:marRight w:val="0"/>
      <w:marTop w:val="0"/>
      <w:marBottom w:val="0"/>
      <w:divBdr>
        <w:top w:val="none" w:sz="0" w:space="0" w:color="auto"/>
        <w:left w:val="none" w:sz="0" w:space="0" w:color="auto"/>
        <w:bottom w:val="none" w:sz="0" w:space="0" w:color="auto"/>
        <w:right w:val="none" w:sz="0" w:space="0" w:color="auto"/>
      </w:divBdr>
    </w:div>
    <w:div w:id="172502193">
      <w:bodyDiv w:val="1"/>
      <w:marLeft w:val="0"/>
      <w:marRight w:val="0"/>
      <w:marTop w:val="0"/>
      <w:marBottom w:val="0"/>
      <w:divBdr>
        <w:top w:val="none" w:sz="0" w:space="0" w:color="auto"/>
        <w:left w:val="none" w:sz="0" w:space="0" w:color="auto"/>
        <w:bottom w:val="none" w:sz="0" w:space="0" w:color="auto"/>
        <w:right w:val="none" w:sz="0" w:space="0" w:color="auto"/>
      </w:divBdr>
    </w:div>
    <w:div w:id="172569477">
      <w:bodyDiv w:val="1"/>
      <w:marLeft w:val="0"/>
      <w:marRight w:val="0"/>
      <w:marTop w:val="0"/>
      <w:marBottom w:val="0"/>
      <w:divBdr>
        <w:top w:val="none" w:sz="0" w:space="0" w:color="auto"/>
        <w:left w:val="none" w:sz="0" w:space="0" w:color="auto"/>
        <w:bottom w:val="none" w:sz="0" w:space="0" w:color="auto"/>
        <w:right w:val="none" w:sz="0" w:space="0" w:color="auto"/>
      </w:divBdr>
    </w:div>
    <w:div w:id="172649586">
      <w:bodyDiv w:val="1"/>
      <w:marLeft w:val="0"/>
      <w:marRight w:val="0"/>
      <w:marTop w:val="0"/>
      <w:marBottom w:val="0"/>
      <w:divBdr>
        <w:top w:val="none" w:sz="0" w:space="0" w:color="auto"/>
        <w:left w:val="none" w:sz="0" w:space="0" w:color="auto"/>
        <w:bottom w:val="none" w:sz="0" w:space="0" w:color="auto"/>
        <w:right w:val="none" w:sz="0" w:space="0" w:color="auto"/>
      </w:divBdr>
    </w:div>
    <w:div w:id="172652120">
      <w:bodyDiv w:val="1"/>
      <w:marLeft w:val="0"/>
      <w:marRight w:val="0"/>
      <w:marTop w:val="0"/>
      <w:marBottom w:val="0"/>
      <w:divBdr>
        <w:top w:val="none" w:sz="0" w:space="0" w:color="auto"/>
        <w:left w:val="none" w:sz="0" w:space="0" w:color="auto"/>
        <w:bottom w:val="none" w:sz="0" w:space="0" w:color="auto"/>
        <w:right w:val="none" w:sz="0" w:space="0" w:color="auto"/>
      </w:divBdr>
    </w:div>
    <w:div w:id="172766358">
      <w:bodyDiv w:val="1"/>
      <w:marLeft w:val="0"/>
      <w:marRight w:val="0"/>
      <w:marTop w:val="0"/>
      <w:marBottom w:val="0"/>
      <w:divBdr>
        <w:top w:val="none" w:sz="0" w:space="0" w:color="auto"/>
        <w:left w:val="none" w:sz="0" w:space="0" w:color="auto"/>
        <w:bottom w:val="none" w:sz="0" w:space="0" w:color="auto"/>
        <w:right w:val="none" w:sz="0" w:space="0" w:color="auto"/>
      </w:divBdr>
    </w:div>
    <w:div w:id="172840116">
      <w:bodyDiv w:val="1"/>
      <w:marLeft w:val="0"/>
      <w:marRight w:val="0"/>
      <w:marTop w:val="0"/>
      <w:marBottom w:val="0"/>
      <w:divBdr>
        <w:top w:val="none" w:sz="0" w:space="0" w:color="auto"/>
        <w:left w:val="none" w:sz="0" w:space="0" w:color="auto"/>
        <w:bottom w:val="none" w:sz="0" w:space="0" w:color="auto"/>
        <w:right w:val="none" w:sz="0" w:space="0" w:color="auto"/>
      </w:divBdr>
    </w:div>
    <w:div w:id="172958624">
      <w:bodyDiv w:val="1"/>
      <w:marLeft w:val="0"/>
      <w:marRight w:val="0"/>
      <w:marTop w:val="0"/>
      <w:marBottom w:val="0"/>
      <w:divBdr>
        <w:top w:val="none" w:sz="0" w:space="0" w:color="auto"/>
        <w:left w:val="none" w:sz="0" w:space="0" w:color="auto"/>
        <w:bottom w:val="none" w:sz="0" w:space="0" w:color="auto"/>
        <w:right w:val="none" w:sz="0" w:space="0" w:color="auto"/>
      </w:divBdr>
    </w:div>
    <w:div w:id="173038966">
      <w:bodyDiv w:val="1"/>
      <w:marLeft w:val="0"/>
      <w:marRight w:val="0"/>
      <w:marTop w:val="0"/>
      <w:marBottom w:val="0"/>
      <w:divBdr>
        <w:top w:val="none" w:sz="0" w:space="0" w:color="auto"/>
        <w:left w:val="none" w:sz="0" w:space="0" w:color="auto"/>
        <w:bottom w:val="none" w:sz="0" w:space="0" w:color="auto"/>
        <w:right w:val="none" w:sz="0" w:space="0" w:color="auto"/>
      </w:divBdr>
    </w:div>
    <w:div w:id="173039458">
      <w:bodyDiv w:val="1"/>
      <w:marLeft w:val="0"/>
      <w:marRight w:val="0"/>
      <w:marTop w:val="0"/>
      <w:marBottom w:val="0"/>
      <w:divBdr>
        <w:top w:val="none" w:sz="0" w:space="0" w:color="auto"/>
        <w:left w:val="none" w:sz="0" w:space="0" w:color="auto"/>
        <w:bottom w:val="none" w:sz="0" w:space="0" w:color="auto"/>
        <w:right w:val="none" w:sz="0" w:space="0" w:color="auto"/>
      </w:divBdr>
    </w:div>
    <w:div w:id="173109773">
      <w:bodyDiv w:val="1"/>
      <w:marLeft w:val="0"/>
      <w:marRight w:val="0"/>
      <w:marTop w:val="0"/>
      <w:marBottom w:val="0"/>
      <w:divBdr>
        <w:top w:val="none" w:sz="0" w:space="0" w:color="auto"/>
        <w:left w:val="none" w:sz="0" w:space="0" w:color="auto"/>
        <w:bottom w:val="none" w:sz="0" w:space="0" w:color="auto"/>
        <w:right w:val="none" w:sz="0" w:space="0" w:color="auto"/>
      </w:divBdr>
    </w:div>
    <w:div w:id="173306763">
      <w:bodyDiv w:val="1"/>
      <w:marLeft w:val="0"/>
      <w:marRight w:val="0"/>
      <w:marTop w:val="0"/>
      <w:marBottom w:val="0"/>
      <w:divBdr>
        <w:top w:val="none" w:sz="0" w:space="0" w:color="auto"/>
        <w:left w:val="none" w:sz="0" w:space="0" w:color="auto"/>
        <w:bottom w:val="none" w:sz="0" w:space="0" w:color="auto"/>
        <w:right w:val="none" w:sz="0" w:space="0" w:color="auto"/>
      </w:divBdr>
    </w:div>
    <w:div w:id="173308184">
      <w:bodyDiv w:val="1"/>
      <w:marLeft w:val="0"/>
      <w:marRight w:val="0"/>
      <w:marTop w:val="0"/>
      <w:marBottom w:val="0"/>
      <w:divBdr>
        <w:top w:val="none" w:sz="0" w:space="0" w:color="auto"/>
        <w:left w:val="none" w:sz="0" w:space="0" w:color="auto"/>
        <w:bottom w:val="none" w:sz="0" w:space="0" w:color="auto"/>
        <w:right w:val="none" w:sz="0" w:space="0" w:color="auto"/>
      </w:divBdr>
    </w:div>
    <w:div w:id="173351169">
      <w:bodyDiv w:val="1"/>
      <w:marLeft w:val="0"/>
      <w:marRight w:val="0"/>
      <w:marTop w:val="0"/>
      <w:marBottom w:val="0"/>
      <w:divBdr>
        <w:top w:val="none" w:sz="0" w:space="0" w:color="auto"/>
        <w:left w:val="none" w:sz="0" w:space="0" w:color="auto"/>
        <w:bottom w:val="none" w:sz="0" w:space="0" w:color="auto"/>
        <w:right w:val="none" w:sz="0" w:space="0" w:color="auto"/>
      </w:divBdr>
    </w:div>
    <w:div w:id="173417882">
      <w:bodyDiv w:val="1"/>
      <w:marLeft w:val="0"/>
      <w:marRight w:val="0"/>
      <w:marTop w:val="0"/>
      <w:marBottom w:val="0"/>
      <w:divBdr>
        <w:top w:val="none" w:sz="0" w:space="0" w:color="auto"/>
        <w:left w:val="none" w:sz="0" w:space="0" w:color="auto"/>
        <w:bottom w:val="none" w:sz="0" w:space="0" w:color="auto"/>
        <w:right w:val="none" w:sz="0" w:space="0" w:color="auto"/>
      </w:divBdr>
    </w:div>
    <w:div w:id="173499579">
      <w:bodyDiv w:val="1"/>
      <w:marLeft w:val="0"/>
      <w:marRight w:val="0"/>
      <w:marTop w:val="0"/>
      <w:marBottom w:val="0"/>
      <w:divBdr>
        <w:top w:val="none" w:sz="0" w:space="0" w:color="auto"/>
        <w:left w:val="none" w:sz="0" w:space="0" w:color="auto"/>
        <w:bottom w:val="none" w:sz="0" w:space="0" w:color="auto"/>
        <w:right w:val="none" w:sz="0" w:space="0" w:color="auto"/>
      </w:divBdr>
    </w:div>
    <w:div w:id="173539575">
      <w:bodyDiv w:val="1"/>
      <w:marLeft w:val="0"/>
      <w:marRight w:val="0"/>
      <w:marTop w:val="0"/>
      <w:marBottom w:val="0"/>
      <w:divBdr>
        <w:top w:val="none" w:sz="0" w:space="0" w:color="auto"/>
        <w:left w:val="none" w:sz="0" w:space="0" w:color="auto"/>
        <w:bottom w:val="none" w:sz="0" w:space="0" w:color="auto"/>
        <w:right w:val="none" w:sz="0" w:space="0" w:color="auto"/>
      </w:divBdr>
    </w:div>
    <w:div w:id="173611139">
      <w:bodyDiv w:val="1"/>
      <w:marLeft w:val="0"/>
      <w:marRight w:val="0"/>
      <w:marTop w:val="0"/>
      <w:marBottom w:val="0"/>
      <w:divBdr>
        <w:top w:val="none" w:sz="0" w:space="0" w:color="auto"/>
        <w:left w:val="none" w:sz="0" w:space="0" w:color="auto"/>
        <w:bottom w:val="none" w:sz="0" w:space="0" w:color="auto"/>
        <w:right w:val="none" w:sz="0" w:space="0" w:color="auto"/>
      </w:divBdr>
    </w:div>
    <w:div w:id="173611590">
      <w:bodyDiv w:val="1"/>
      <w:marLeft w:val="0"/>
      <w:marRight w:val="0"/>
      <w:marTop w:val="0"/>
      <w:marBottom w:val="0"/>
      <w:divBdr>
        <w:top w:val="none" w:sz="0" w:space="0" w:color="auto"/>
        <w:left w:val="none" w:sz="0" w:space="0" w:color="auto"/>
        <w:bottom w:val="none" w:sz="0" w:space="0" w:color="auto"/>
        <w:right w:val="none" w:sz="0" w:space="0" w:color="auto"/>
      </w:divBdr>
    </w:div>
    <w:div w:id="173688037">
      <w:bodyDiv w:val="1"/>
      <w:marLeft w:val="0"/>
      <w:marRight w:val="0"/>
      <w:marTop w:val="0"/>
      <w:marBottom w:val="0"/>
      <w:divBdr>
        <w:top w:val="none" w:sz="0" w:space="0" w:color="auto"/>
        <w:left w:val="none" w:sz="0" w:space="0" w:color="auto"/>
        <w:bottom w:val="none" w:sz="0" w:space="0" w:color="auto"/>
        <w:right w:val="none" w:sz="0" w:space="0" w:color="auto"/>
      </w:divBdr>
    </w:div>
    <w:div w:id="173693371">
      <w:bodyDiv w:val="1"/>
      <w:marLeft w:val="0"/>
      <w:marRight w:val="0"/>
      <w:marTop w:val="0"/>
      <w:marBottom w:val="0"/>
      <w:divBdr>
        <w:top w:val="none" w:sz="0" w:space="0" w:color="auto"/>
        <w:left w:val="none" w:sz="0" w:space="0" w:color="auto"/>
        <w:bottom w:val="none" w:sz="0" w:space="0" w:color="auto"/>
        <w:right w:val="none" w:sz="0" w:space="0" w:color="auto"/>
      </w:divBdr>
    </w:div>
    <w:div w:id="173694939">
      <w:bodyDiv w:val="1"/>
      <w:marLeft w:val="0"/>
      <w:marRight w:val="0"/>
      <w:marTop w:val="0"/>
      <w:marBottom w:val="0"/>
      <w:divBdr>
        <w:top w:val="none" w:sz="0" w:space="0" w:color="auto"/>
        <w:left w:val="none" w:sz="0" w:space="0" w:color="auto"/>
        <w:bottom w:val="none" w:sz="0" w:space="0" w:color="auto"/>
        <w:right w:val="none" w:sz="0" w:space="0" w:color="auto"/>
      </w:divBdr>
    </w:div>
    <w:div w:id="173762306">
      <w:bodyDiv w:val="1"/>
      <w:marLeft w:val="0"/>
      <w:marRight w:val="0"/>
      <w:marTop w:val="0"/>
      <w:marBottom w:val="0"/>
      <w:divBdr>
        <w:top w:val="none" w:sz="0" w:space="0" w:color="auto"/>
        <w:left w:val="none" w:sz="0" w:space="0" w:color="auto"/>
        <w:bottom w:val="none" w:sz="0" w:space="0" w:color="auto"/>
        <w:right w:val="none" w:sz="0" w:space="0" w:color="auto"/>
      </w:divBdr>
    </w:div>
    <w:div w:id="173767316">
      <w:bodyDiv w:val="1"/>
      <w:marLeft w:val="0"/>
      <w:marRight w:val="0"/>
      <w:marTop w:val="0"/>
      <w:marBottom w:val="0"/>
      <w:divBdr>
        <w:top w:val="none" w:sz="0" w:space="0" w:color="auto"/>
        <w:left w:val="none" w:sz="0" w:space="0" w:color="auto"/>
        <w:bottom w:val="none" w:sz="0" w:space="0" w:color="auto"/>
        <w:right w:val="none" w:sz="0" w:space="0" w:color="auto"/>
      </w:divBdr>
    </w:div>
    <w:div w:id="173767917">
      <w:bodyDiv w:val="1"/>
      <w:marLeft w:val="0"/>
      <w:marRight w:val="0"/>
      <w:marTop w:val="0"/>
      <w:marBottom w:val="0"/>
      <w:divBdr>
        <w:top w:val="none" w:sz="0" w:space="0" w:color="auto"/>
        <w:left w:val="none" w:sz="0" w:space="0" w:color="auto"/>
        <w:bottom w:val="none" w:sz="0" w:space="0" w:color="auto"/>
        <w:right w:val="none" w:sz="0" w:space="0" w:color="auto"/>
      </w:divBdr>
    </w:div>
    <w:div w:id="173813403">
      <w:bodyDiv w:val="1"/>
      <w:marLeft w:val="0"/>
      <w:marRight w:val="0"/>
      <w:marTop w:val="0"/>
      <w:marBottom w:val="0"/>
      <w:divBdr>
        <w:top w:val="none" w:sz="0" w:space="0" w:color="auto"/>
        <w:left w:val="none" w:sz="0" w:space="0" w:color="auto"/>
        <w:bottom w:val="none" w:sz="0" w:space="0" w:color="auto"/>
        <w:right w:val="none" w:sz="0" w:space="0" w:color="auto"/>
      </w:divBdr>
    </w:div>
    <w:div w:id="173880250">
      <w:bodyDiv w:val="1"/>
      <w:marLeft w:val="0"/>
      <w:marRight w:val="0"/>
      <w:marTop w:val="0"/>
      <w:marBottom w:val="0"/>
      <w:divBdr>
        <w:top w:val="none" w:sz="0" w:space="0" w:color="auto"/>
        <w:left w:val="none" w:sz="0" w:space="0" w:color="auto"/>
        <w:bottom w:val="none" w:sz="0" w:space="0" w:color="auto"/>
        <w:right w:val="none" w:sz="0" w:space="0" w:color="auto"/>
      </w:divBdr>
    </w:div>
    <w:div w:id="173882257">
      <w:bodyDiv w:val="1"/>
      <w:marLeft w:val="0"/>
      <w:marRight w:val="0"/>
      <w:marTop w:val="0"/>
      <w:marBottom w:val="0"/>
      <w:divBdr>
        <w:top w:val="none" w:sz="0" w:space="0" w:color="auto"/>
        <w:left w:val="none" w:sz="0" w:space="0" w:color="auto"/>
        <w:bottom w:val="none" w:sz="0" w:space="0" w:color="auto"/>
        <w:right w:val="none" w:sz="0" w:space="0" w:color="auto"/>
      </w:divBdr>
    </w:div>
    <w:div w:id="173884671">
      <w:bodyDiv w:val="1"/>
      <w:marLeft w:val="0"/>
      <w:marRight w:val="0"/>
      <w:marTop w:val="0"/>
      <w:marBottom w:val="0"/>
      <w:divBdr>
        <w:top w:val="none" w:sz="0" w:space="0" w:color="auto"/>
        <w:left w:val="none" w:sz="0" w:space="0" w:color="auto"/>
        <w:bottom w:val="none" w:sz="0" w:space="0" w:color="auto"/>
        <w:right w:val="none" w:sz="0" w:space="0" w:color="auto"/>
      </w:divBdr>
    </w:div>
    <w:div w:id="173887515">
      <w:bodyDiv w:val="1"/>
      <w:marLeft w:val="0"/>
      <w:marRight w:val="0"/>
      <w:marTop w:val="0"/>
      <w:marBottom w:val="0"/>
      <w:divBdr>
        <w:top w:val="none" w:sz="0" w:space="0" w:color="auto"/>
        <w:left w:val="none" w:sz="0" w:space="0" w:color="auto"/>
        <w:bottom w:val="none" w:sz="0" w:space="0" w:color="auto"/>
        <w:right w:val="none" w:sz="0" w:space="0" w:color="auto"/>
      </w:divBdr>
    </w:div>
    <w:div w:id="173955806">
      <w:bodyDiv w:val="1"/>
      <w:marLeft w:val="0"/>
      <w:marRight w:val="0"/>
      <w:marTop w:val="0"/>
      <w:marBottom w:val="0"/>
      <w:divBdr>
        <w:top w:val="none" w:sz="0" w:space="0" w:color="auto"/>
        <w:left w:val="none" w:sz="0" w:space="0" w:color="auto"/>
        <w:bottom w:val="none" w:sz="0" w:space="0" w:color="auto"/>
        <w:right w:val="none" w:sz="0" w:space="0" w:color="auto"/>
      </w:divBdr>
    </w:div>
    <w:div w:id="173957047">
      <w:bodyDiv w:val="1"/>
      <w:marLeft w:val="0"/>
      <w:marRight w:val="0"/>
      <w:marTop w:val="0"/>
      <w:marBottom w:val="0"/>
      <w:divBdr>
        <w:top w:val="none" w:sz="0" w:space="0" w:color="auto"/>
        <w:left w:val="none" w:sz="0" w:space="0" w:color="auto"/>
        <w:bottom w:val="none" w:sz="0" w:space="0" w:color="auto"/>
        <w:right w:val="none" w:sz="0" w:space="0" w:color="auto"/>
      </w:divBdr>
    </w:div>
    <w:div w:id="174001829">
      <w:bodyDiv w:val="1"/>
      <w:marLeft w:val="0"/>
      <w:marRight w:val="0"/>
      <w:marTop w:val="0"/>
      <w:marBottom w:val="0"/>
      <w:divBdr>
        <w:top w:val="none" w:sz="0" w:space="0" w:color="auto"/>
        <w:left w:val="none" w:sz="0" w:space="0" w:color="auto"/>
        <w:bottom w:val="none" w:sz="0" w:space="0" w:color="auto"/>
        <w:right w:val="none" w:sz="0" w:space="0" w:color="auto"/>
      </w:divBdr>
    </w:div>
    <w:div w:id="174006138">
      <w:bodyDiv w:val="1"/>
      <w:marLeft w:val="0"/>
      <w:marRight w:val="0"/>
      <w:marTop w:val="0"/>
      <w:marBottom w:val="0"/>
      <w:divBdr>
        <w:top w:val="none" w:sz="0" w:space="0" w:color="auto"/>
        <w:left w:val="none" w:sz="0" w:space="0" w:color="auto"/>
        <w:bottom w:val="none" w:sz="0" w:space="0" w:color="auto"/>
        <w:right w:val="none" w:sz="0" w:space="0" w:color="auto"/>
      </w:divBdr>
    </w:div>
    <w:div w:id="174343115">
      <w:bodyDiv w:val="1"/>
      <w:marLeft w:val="0"/>
      <w:marRight w:val="0"/>
      <w:marTop w:val="0"/>
      <w:marBottom w:val="0"/>
      <w:divBdr>
        <w:top w:val="none" w:sz="0" w:space="0" w:color="auto"/>
        <w:left w:val="none" w:sz="0" w:space="0" w:color="auto"/>
        <w:bottom w:val="none" w:sz="0" w:space="0" w:color="auto"/>
        <w:right w:val="none" w:sz="0" w:space="0" w:color="auto"/>
      </w:divBdr>
    </w:div>
    <w:div w:id="174420982">
      <w:bodyDiv w:val="1"/>
      <w:marLeft w:val="0"/>
      <w:marRight w:val="0"/>
      <w:marTop w:val="0"/>
      <w:marBottom w:val="0"/>
      <w:divBdr>
        <w:top w:val="none" w:sz="0" w:space="0" w:color="auto"/>
        <w:left w:val="none" w:sz="0" w:space="0" w:color="auto"/>
        <w:bottom w:val="none" w:sz="0" w:space="0" w:color="auto"/>
        <w:right w:val="none" w:sz="0" w:space="0" w:color="auto"/>
      </w:divBdr>
    </w:div>
    <w:div w:id="174421530">
      <w:bodyDiv w:val="1"/>
      <w:marLeft w:val="0"/>
      <w:marRight w:val="0"/>
      <w:marTop w:val="0"/>
      <w:marBottom w:val="0"/>
      <w:divBdr>
        <w:top w:val="none" w:sz="0" w:space="0" w:color="auto"/>
        <w:left w:val="none" w:sz="0" w:space="0" w:color="auto"/>
        <w:bottom w:val="none" w:sz="0" w:space="0" w:color="auto"/>
        <w:right w:val="none" w:sz="0" w:space="0" w:color="auto"/>
      </w:divBdr>
    </w:div>
    <w:div w:id="174537032">
      <w:bodyDiv w:val="1"/>
      <w:marLeft w:val="0"/>
      <w:marRight w:val="0"/>
      <w:marTop w:val="0"/>
      <w:marBottom w:val="0"/>
      <w:divBdr>
        <w:top w:val="none" w:sz="0" w:space="0" w:color="auto"/>
        <w:left w:val="none" w:sz="0" w:space="0" w:color="auto"/>
        <w:bottom w:val="none" w:sz="0" w:space="0" w:color="auto"/>
        <w:right w:val="none" w:sz="0" w:space="0" w:color="auto"/>
      </w:divBdr>
    </w:div>
    <w:div w:id="174541342">
      <w:bodyDiv w:val="1"/>
      <w:marLeft w:val="0"/>
      <w:marRight w:val="0"/>
      <w:marTop w:val="0"/>
      <w:marBottom w:val="0"/>
      <w:divBdr>
        <w:top w:val="none" w:sz="0" w:space="0" w:color="auto"/>
        <w:left w:val="none" w:sz="0" w:space="0" w:color="auto"/>
        <w:bottom w:val="none" w:sz="0" w:space="0" w:color="auto"/>
        <w:right w:val="none" w:sz="0" w:space="0" w:color="auto"/>
      </w:divBdr>
    </w:div>
    <w:div w:id="174852180">
      <w:bodyDiv w:val="1"/>
      <w:marLeft w:val="0"/>
      <w:marRight w:val="0"/>
      <w:marTop w:val="0"/>
      <w:marBottom w:val="0"/>
      <w:divBdr>
        <w:top w:val="none" w:sz="0" w:space="0" w:color="auto"/>
        <w:left w:val="none" w:sz="0" w:space="0" w:color="auto"/>
        <w:bottom w:val="none" w:sz="0" w:space="0" w:color="auto"/>
        <w:right w:val="none" w:sz="0" w:space="0" w:color="auto"/>
      </w:divBdr>
    </w:div>
    <w:div w:id="175314163">
      <w:bodyDiv w:val="1"/>
      <w:marLeft w:val="0"/>
      <w:marRight w:val="0"/>
      <w:marTop w:val="0"/>
      <w:marBottom w:val="0"/>
      <w:divBdr>
        <w:top w:val="none" w:sz="0" w:space="0" w:color="auto"/>
        <w:left w:val="none" w:sz="0" w:space="0" w:color="auto"/>
        <w:bottom w:val="none" w:sz="0" w:space="0" w:color="auto"/>
        <w:right w:val="none" w:sz="0" w:space="0" w:color="auto"/>
      </w:divBdr>
    </w:div>
    <w:div w:id="175460505">
      <w:bodyDiv w:val="1"/>
      <w:marLeft w:val="0"/>
      <w:marRight w:val="0"/>
      <w:marTop w:val="0"/>
      <w:marBottom w:val="0"/>
      <w:divBdr>
        <w:top w:val="none" w:sz="0" w:space="0" w:color="auto"/>
        <w:left w:val="none" w:sz="0" w:space="0" w:color="auto"/>
        <w:bottom w:val="none" w:sz="0" w:space="0" w:color="auto"/>
        <w:right w:val="none" w:sz="0" w:space="0" w:color="auto"/>
      </w:divBdr>
    </w:div>
    <w:div w:id="175460664">
      <w:bodyDiv w:val="1"/>
      <w:marLeft w:val="0"/>
      <w:marRight w:val="0"/>
      <w:marTop w:val="0"/>
      <w:marBottom w:val="0"/>
      <w:divBdr>
        <w:top w:val="none" w:sz="0" w:space="0" w:color="auto"/>
        <w:left w:val="none" w:sz="0" w:space="0" w:color="auto"/>
        <w:bottom w:val="none" w:sz="0" w:space="0" w:color="auto"/>
        <w:right w:val="none" w:sz="0" w:space="0" w:color="auto"/>
      </w:divBdr>
    </w:div>
    <w:div w:id="175506906">
      <w:bodyDiv w:val="1"/>
      <w:marLeft w:val="0"/>
      <w:marRight w:val="0"/>
      <w:marTop w:val="0"/>
      <w:marBottom w:val="0"/>
      <w:divBdr>
        <w:top w:val="none" w:sz="0" w:space="0" w:color="auto"/>
        <w:left w:val="none" w:sz="0" w:space="0" w:color="auto"/>
        <w:bottom w:val="none" w:sz="0" w:space="0" w:color="auto"/>
        <w:right w:val="none" w:sz="0" w:space="0" w:color="auto"/>
      </w:divBdr>
    </w:div>
    <w:div w:id="175508464">
      <w:bodyDiv w:val="1"/>
      <w:marLeft w:val="0"/>
      <w:marRight w:val="0"/>
      <w:marTop w:val="0"/>
      <w:marBottom w:val="0"/>
      <w:divBdr>
        <w:top w:val="none" w:sz="0" w:space="0" w:color="auto"/>
        <w:left w:val="none" w:sz="0" w:space="0" w:color="auto"/>
        <w:bottom w:val="none" w:sz="0" w:space="0" w:color="auto"/>
        <w:right w:val="none" w:sz="0" w:space="0" w:color="auto"/>
      </w:divBdr>
    </w:div>
    <w:div w:id="175508532">
      <w:bodyDiv w:val="1"/>
      <w:marLeft w:val="0"/>
      <w:marRight w:val="0"/>
      <w:marTop w:val="0"/>
      <w:marBottom w:val="0"/>
      <w:divBdr>
        <w:top w:val="none" w:sz="0" w:space="0" w:color="auto"/>
        <w:left w:val="none" w:sz="0" w:space="0" w:color="auto"/>
        <w:bottom w:val="none" w:sz="0" w:space="0" w:color="auto"/>
        <w:right w:val="none" w:sz="0" w:space="0" w:color="auto"/>
      </w:divBdr>
    </w:div>
    <w:div w:id="175580075">
      <w:bodyDiv w:val="1"/>
      <w:marLeft w:val="0"/>
      <w:marRight w:val="0"/>
      <w:marTop w:val="0"/>
      <w:marBottom w:val="0"/>
      <w:divBdr>
        <w:top w:val="none" w:sz="0" w:space="0" w:color="auto"/>
        <w:left w:val="none" w:sz="0" w:space="0" w:color="auto"/>
        <w:bottom w:val="none" w:sz="0" w:space="0" w:color="auto"/>
        <w:right w:val="none" w:sz="0" w:space="0" w:color="auto"/>
      </w:divBdr>
    </w:div>
    <w:div w:id="175655975">
      <w:bodyDiv w:val="1"/>
      <w:marLeft w:val="0"/>
      <w:marRight w:val="0"/>
      <w:marTop w:val="0"/>
      <w:marBottom w:val="0"/>
      <w:divBdr>
        <w:top w:val="none" w:sz="0" w:space="0" w:color="auto"/>
        <w:left w:val="none" w:sz="0" w:space="0" w:color="auto"/>
        <w:bottom w:val="none" w:sz="0" w:space="0" w:color="auto"/>
        <w:right w:val="none" w:sz="0" w:space="0" w:color="auto"/>
      </w:divBdr>
    </w:div>
    <w:div w:id="175703828">
      <w:bodyDiv w:val="1"/>
      <w:marLeft w:val="0"/>
      <w:marRight w:val="0"/>
      <w:marTop w:val="0"/>
      <w:marBottom w:val="0"/>
      <w:divBdr>
        <w:top w:val="none" w:sz="0" w:space="0" w:color="auto"/>
        <w:left w:val="none" w:sz="0" w:space="0" w:color="auto"/>
        <w:bottom w:val="none" w:sz="0" w:space="0" w:color="auto"/>
        <w:right w:val="none" w:sz="0" w:space="0" w:color="auto"/>
      </w:divBdr>
    </w:div>
    <w:div w:id="175772365">
      <w:bodyDiv w:val="1"/>
      <w:marLeft w:val="0"/>
      <w:marRight w:val="0"/>
      <w:marTop w:val="0"/>
      <w:marBottom w:val="0"/>
      <w:divBdr>
        <w:top w:val="none" w:sz="0" w:space="0" w:color="auto"/>
        <w:left w:val="none" w:sz="0" w:space="0" w:color="auto"/>
        <w:bottom w:val="none" w:sz="0" w:space="0" w:color="auto"/>
        <w:right w:val="none" w:sz="0" w:space="0" w:color="auto"/>
      </w:divBdr>
    </w:div>
    <w:div w:id="175778693">
      <w:bodyDiv w:val="1"/>
      <w:marLeft w:val="0"/>
      <w:marRight w:val="0"/>
      <w:marTop w:val="0"/>
      <w:marBottom w:val="0"/>
      <w:divBdr>
        <w:top w:val="none" w:sz="0" w:space="0" w:color="auto"/>
        <w:left w:val="none" w:sz="0" w:space="0" w:color="auto"/>
        <w:bottom w:val="none" w:sz="0" w:space="0" w:color="auto"/>
        <w:right w:val="none" w:sz="0" w:space="0" w:color="auto"/>
      </w:divBdr>
    </w:div>
    <w:div w:id="175852979">
      <w:bodyDiv w:val="1"/>
      <w:marLeft w:val="0"/>
      <w:marRight w:val="0"/>
      <w:marTop w:val="0"/>
      <w:marBottom w:val="0"/>
      <w:divBdr>
        <w:top w:val="none" w:sz="0" w:space="0" w:color="auto"/>
        <w:left w:val="none" w:sz="0" w:space="0" w:color="auto"/>
        <w:bottom w:val="none" w:sz="0" w:space="0" w:color="auto"/>
        <w:right w:val="none" w:sz="0" w:space="0" w:color="auto"/>
      </w:divBdr>
    </w:div>
    <w:div w:id="175928789">
      <w:bodyDiv w:val="1"/>
      <w:marLeft w:val="0"/>
      <w:marRight w:val="0"/>
      <w:marTop w:val="0"/>
      <w:marBottom w:val="0"/>
      <w:divBdr>
        <w:top w:val="none" w:sz="0" w:space="0" w:color="auto"/>
        <w:left w:val="none" w:sz="0" w:space="0" w:color="auto"/>
        <w:bottom w:val="none" w:sz="0" w:space="0" w:color="auto"/>
        <w:right w:val="none" w:sz="0" w:space="0" w:color="auto"/>
      </w:divBdr>
    </w:div>
    <w:div w:id="175965705">
      <w:bodyDiv w:val="1"/>
      <w:marLeft w:val="0"/>
      <w:marRight w:val="0"/>
      <w:marTop w:val="0"/>
      <w:marBottom w:val="0"/>
      <w:divBdr>
        <w:top w:val="none" w:sz="0" w:space="0" w:color="auto"/>
        <w:left w:val="none" w:sz="0" w:space="0" w:color="auto"/>
        <w:bottom w:val="none" w:sz="0" w:space="0" w:color="auto"/>
        <w:right w:val="none" w:sz="0" w:space="0" w:color="auto"/>
      </w:divBdr>
    </w:div>
    <w:div w:id="176039449">
      <w:bodyDiv w:val="1"/>
      <w:marLeft w:val="0"/>
      <w:marRight w:val="0"/>
      <w:marTop w:val="0"/>
      <w:marBottom w:val="0"/>
      <w:divBdr>
        <w:top w:val="none" w:sz="0" w:space="0" w:color="auto"/>
        <w:left w:val="none" w:sz="0" w:space="0" w:color="auto"/>
        <w:bottom w:val="none" w:sz="0" w:space="0" w:color="auto"/>
        <w:right w:val="none" w:sz="0" w:space="0" w:color="auto"/>
      </w:divBdr>
    </w:div>
    <w:div w:id="176118730">
      <w:bodyDiv w:val="1"/>
      <w:marLeft w:val="0"/>
      <w:marRight w:val="0"/>
      <w:marTop w:val="0"/>
      <w:marBottom w:val="0"/>
      <w:divBdr>
        <w:top w:val="none" w:sz="0" w:space="0" w:color="auto"/>
        <w:left w:val="none" w:sz="0" w:space="0" w:color="auto"/>
        <w:bottom w:val="none" w:sz="0" w:space="0" w:color="auto"/>
        <w:right w:val="none" w:sz="0" w:space="0" w:color="auto"/>
      </w:divBdr>
    </w:div>
    <w:div w:id="176120222">
      <w:bodyDiv w:val="1"/>
      <w:marLeft w:val="0"/>
      <w:marRight w:val="0"/>
      <w:marTop w:val="0"/>
      <w:marBottom w:val="0"/>
      <w:divBdr>
        <w:top w:val="none" w:sz="0" w:space="0" w:color="auto"/>
        <w:left w:val="none" w:sz="0" w:space="0" w:color="auto"/>
        <w:bottom w:val="none" w:sz="0" w:space="0" w:color="auto"/>
        <w:right w:val="none" w:sz="0" w:space="0" w:color="auto"/>
      </w:divBdr>
    </w:div>
    <w:div w:id="176120840">
      <w:bodyDiv w:val="1"/>
      <w:marLeft w:val="0"/>
      <w:marRight w:val="0"/>
      <w:marTop w:val="0"/>
      <w:marBottom w:val="0"/>
      <w:divBdr>
        <w:top w:val="none" w:sz="0" w:space="0" w:color="auto"/>
        <w:left w:val="none" w:sz="0" w:space="0" w:color="auto"/>
        <w:bottom w:val="none" w:sz="0" w:space="0" w:color="auto"/>
        <w:right w:val="none" w:sz="0" w:space="0" w:color="auto"/>
      </w:divBdr>
    </w:div>
    <w:div w:id="176161710">
      <w:bodyDiv w:val="1"/>
      <w:marLeft w:val="0"/>
      <w:marRight w:val="0"/>
      <w:marTop w:val="0"/>
      <w:marBottom w:val="0"/>
      <w:divBdr>
        <w:top w:val="none" w:sz="0" w:space="0" w:color="auto"/>
        <w:left w:val="none" w:sz="0" w:space="0" w:color="auto"/>
        <w:bottom w:val="none" w:sz="0" w:space="0" w:color="auto"/>
        <w:right w:val="none" w:sz="0" w:space="0" w:color="auto"/>
      </w:divBdr>
    </w:div>
    <w:div w:id="176164631">
      <w:bodyDiv w:val="1"/>
      <w:marLeft w:val="0"/>
      <w:marRight w:val="0"/>
      <w:marTop w:val="0"/>
      <w:marBottom w:val="0"/>
      <w:divBdr>
        <w:top w:val="none" w:sz="0" w:space="0" w:color="auto"/>
        <w:left w:val="none" w:sz="0" w:space="0" w:color="auto"/>
        <w:bottom w:val="none" w:sz="0" w:space="0" w:color="auto"/>
        <w:right w:val="none" w:sz="0" w:space="0" w:color="auto"/>
      </w:divBdr>
    </w:div>
    <w:div w:id="176388167">
      <w:bodyDiv w:val="1"/>
      <w:marLeft w:val="0"/>
      <w:marRight w:val="0"/>
      <w:marTop w:val="0"/>
      <w:marBottom w:val="0"/>
      <w:divBdr>
        <w:top w:val="none" w:sz="0" w:space="0" w:color="auto"/>
        <w:left w:val="none" w:sz="0" w:space="0" w:color="auto"/>
        <w:bottom w:val="none" w:sz="0" w:space="0" w:color="auto"/>
        <w:right w:val="none" w:sz="0" w:space="0" w:color="auto"/>
      </w:divBdr>
    </w:div>
    <w:div w:id="176426683">
      <w:bodyDiv w:val="1"/>
      <w:marLeft w:val="0"/>
      <w:marRight w:val="0"/>
      <w:marTop w:val="0"/>
      <w:marBottom w:val="0"/>
      <w:divBdr>
        <w:top w:val="none" w:sz="0" w:space="0" w:color="auto"/>
        <w:left w:val="none" w:sz="0" w:space="0" w:color="auto"/>
        <w:bottom w:val="none" w:sz="0" w:space="0" w:color="auto"/>
        <w:right w:val="none" w:sz="0" w:space="0" w:color="auto"/>
      </w:divBdr>
    </w:div>
    <w:div w:id="176428160">
      <w:bodyDiv w:val="1"/>
      <w:marLeft w:val="0"/>
      <w:marRight w:val="0"/>
      <w:marTop w:val="0"/>
      <w:marBottom w:val="0"/>
      <w:divBdr>
        <w:top w:val="none" w:sz="0" w:space="0" w:color="auto"/>
        <w:left w:val="none" w:sz="0" w:space="0" w:color="auto"/>
        <w:bottom w:val="none" w:sz="0" w:space="0" w:color="auto"/>
        <w:right w:val="none" w:sz="0" w:space="0" w:color="auto"/>
      </w:divBdr>
    </w:div>
    <w:div w:id="176434278">
      <w:bodyDiv w:val="1"/>
      <w:marLeft w:val="0"/>
      <w:marRight w:val="0"/>
      <w:marTop w:val="0"/>
      <w:marBottom w:val="0"/>
      <w:divBdr>
        <w:top w:val="none" w:sz="0" w:space="0" w:color="auto"/>
        <w:left w:val="none" w:sz="0" w:space="0" w:color="auto"/>
        <w:bottom w:val="none" w:sz="0" w:space="0" w:color="auto"/>
        <w:right w:val="none" w:sz="0" w:space="0" w:color="auto"/>
      </w:divBdr>
    </w:div>
    <w:div w:id="176505573">
      <w:bodyDiv w:val="1"/>
      <w:marLeft w:val="0"/>
      <w:marRight w:val="0"/>
      <w:marTop w:val="0"/>
      <w:marBottom w:val="0"/>
      <w:divBdr>
        <w:top w:val="none" w:sz="0" w:space="0" w:color="auto"/>
        <w:left w:val="none" w:sz="0" w:space="0" w:color="auto"/>
        <w:bottom w:val="none" w:sz="0" w:space="0" w:color="auto"/>
        <w:right w:val="none" w:sz="0" w:space="0" w:color="auto"/>
      </w:divBdr>
    </w:div>
    <w:div w:id="176576125">
      <w:bodyDiv w:val="1"/>
      <w:marLeft w:val="0"/>
      <w:marRight w:val="0"/>
      <w:marTop w:val="0"/>
      <w:marBottom w:val="0"/>
      <w:divBdr>
        <w:top w:val="none" w:sz="0" w:space="0" w:color="auto"/>
        <w:left w:val="none" w:sz="0" w:space="0" w:color="auto"/>
        <w:bottom w:val="none" w:sz="0" w:space="0" w:color="auto"/>
        <w:right w:val="none" w:sz="0" w:space="0" w:color="auto"/>
      </w:divBdr>
    </w:div>
    <w:div w:id="176580335">
      <w:bodyDiv w:val="1"/>
      <w:marLeft w:val="0"/>
      <w:marRight w:val="0"/>
      <w:marTop w:val="0"/>
      <w:marBottom w:val="0"/>
      <w:divBdr>
        <w:top w:val="none" w:sz="0" w:space="0" w:color="auto"/>
        <w:left w:val="none" w:sz="0" w:space="0" w:color="auto"/>
        <w:bottom w:val="none" w:sz="0" w:space="0" w:color="auto"/>
        <w:right w:val="none" w:sz="0" w:space="0" w:color="auto"/>
      </w:divBdr>
    </w:div>
    <w:div w:id="176580451">
      <w:bodyDiv w:val="1"/>
      <w:marLeft w:val="0"/>
      <w:marRight w:val="0"/>
      <w:marTop w:val="0"/>
      <w:marBottom w:val="0"/>
      <w:divBdr>
        <w:top w:val="none" w:sz="0" w:space="0" w:color="auto"/>
        <w:left w:val="none" w:sz="0" w:space="0" w:color="auto"/>
        <w:bottom w:val="none" w:sz="0" w:space="0" w:color="auto"/>
        <w:right w:val="none" w:sz="0" w:space="0" w:color="auto"/>
      </w:divBdr>
    </w:div>
    <w:div w:id="176581391">
      <w:bodyDiv w:val="1"/>
      <w:marLeft w:val="0"/>
      <w:marRight w:val="0"/>
      <w:marTop w:val="0"/>
      <w:marBottom w:val="0"/>
      <w:divBdr>
        <w:top w:val="none" w:sz="0" w:space="0" w:color="auto"/>
        <w:left w:val="none" w:sz="0" w:space="0" w:color="auto"/>
        <w:bottom w:val="none" w:sz="0" w:space="0" w:color="auto"/>
        <w:right w:val="none" w:sz="0" w:space="0" w:color="auto"/>
      </w:divBdr>
    </w:div>
    <w:div w:id="176652130">
      <w:bodyDiv w:val="1"/>
      <w:marLeft w:val="0"/>
      <w:marRight w:val="0"/>
      <w:marTop w:val="0"/>
      <w:marBottom w:val="0"/>
      <w:divBdr>
        <w:top w:val="none" w:sz="0" w:space="0" w:color="auto"/>
        <w:left w:val="none" w:sz="0" w:space="0" w:color="auto"/>
        <w:bottom w:val="none" w:sz="0" w:space="0" w:color="auto"/>
        <w:right w:val="none" w:sz="0" w:space="0" w:color="auto"/>
      </w:divBdr>
    </w:div>
    <w:div w:id="176817478">
      <w:bodyDiv w:val="1"/>
      <w:marLeft w:val="0"/>
      <w:marRight w:val="0"/>
      <w:marTop w:val="0"/>
      <w:marBottom w:val="0"/>
      <w:divBdr>
        <w:top w:val="none" w:sz="0" w:space="0" w:color="auto"/>
        <w:left w:val="none" w:sz="0" w:space="0" w:color="auto"/>
        <w:bottom w:val="none" w:sz="0" w:space="0" w:color="auto"/>
        <w:right w:val="none" w:sz="0" w:space="0" w:color="auto"/>
      </w:divBdr>
    </w:div>
    <w:div w:id="176820105">
      <w:bodyDiv w:val="1"/>
      <w:marLeft w:val="0"/>
      <w:marRight w:val="0"/>
      <w:marTop w:val="0"/>
      <w:marBottom w:val="0"/>
      <w:divBdr>
        <w:top w:val="none" w:sz="0" w:space="0" w:color="auto"/>
        <w:left w:val="none" w:sz="0" w:space="0" w:color="auto"/>
        <w:bottom w:val="none" w:sz="0" w:space="0" w:color="auto"/>
        <w:right w:val="none" w:sz="0" w:space="0" w:color="auto"/>
      </w:divBdr>
    </w:div>
    <w:div w:id="176894749">
      <w:bodyDiv w:val="1"/>
      <w:marLeft w:val="0"/>
      <w:marRight w:val="0"/>
      <w:marTop w:val="0"/>
      <w:marBottom w:val="0"/>
      <w:divBdr>
        <w:top w:val="none" w:sz="0" w:space="0" w:color="auto"/>
        <w:left w:val="none" w:sz="0" w:space="0" w:color="auto"/>
        <w:bottom w:val="none" w:sz="0" w:space="0" w:color="auto"/>
        <w:right w:val="none" w:sz="0" w:space="0" w:color="auto"/>
      </w:divBdr>
    </w:div>
    <w:div w:id="176964906">
      <w:bodyDiv w:val="1"/>
      <w:marLeft w:val="0"/>
      <w:marRight w:val="0"/>
      <w:marTop w:val="0"/>
      <w:marBottom w:val="0"/>
      <w:divBdr>
        <w:top w:val="none" w:sz="0" w:space="0" w:color="auto"/>
        <w:left w:val="none" w:sz="0" w:space="0" w:color="auto"/>
        <w:bottom w:val="none" w:sz="0" w:space="0" w:color="auto"/>
        <w:right w:val="none" w:sz="0" w:space="0" w:color="auto"/>
      </w:divBdr>
    </w:div>
    <w:div w:id="176969955">
      <w:bodyDiv w:val="1"/>
      <w:marLeft w:val="0"/>
      <w:marRight w:val="0"/>
      <w:marTop w:val="0"/>
      <w:marBottom w:val="0"/>
      <w:divBdr>
        <w:top w:val="none" w:sz="0" w:space="0" w:color="auto"/>
        <w:left w:val="none" w:sz="0" w:space="0" w:color="auto"/>
        <w:bottom w:val="none" w:sz="0" w:space="0" w:color="auto"/>
        <w:right w:val="none" w:sz="0" w:space="0" w:color="auto"/>
      </w:divBdr>
    </w:div>
    <w:div w:id="177039719">
      <w:bodyDiv w:val="1"/>
      <w:marLeft w:val="0"/>
      <w:marRight w:val="0"/>
      <w:marTop w:val="0"/>
      <w:marBottom w:val="0"/>
      <w:divBdr>
        <w:top w:val="none" w:sz="0" w:space="0" w:color="auto"/>
        <w:left w:val="none" w:sz="0" w:space="0" w:color="auto"/>
        <w:bottom w:val="none" w:sz="0" w:space="0" w:color="auto"/>
        <w:right w:val="none" w:sz="0" w:space="0" w:color="auto"/>
      </w:divBdr>
    </w:div>
    <w:div w:id="177085365">
      <w:bodyDiv w:val="1"/>
      <w:marLeft w:val="0"/>
      <w:marRight w:val="0"/>
      <w:marTop w:val="0"/>
      <w:marBottom w:val="0"/>
      <w:divBdr>
        <w:top w:val="none" w:sz="0" w:space="0" w:color="auto"/>
        <w:left w:val="none" w:sz="0" w:space="0" w:color="auto"/>
        <w:bottom w:val="none" w:sz="0" w:space="0" w:color="auto"/>
        <w:right w:val="none" w:sz="0" w:space="0" w:color="auto"/>
      </w:divBdr>
    </w:div>
    <w:div w:id="177086853">
      <w:bodyDiv w:val="1"/>
      <w:marLeft w:val="0"/>
      <w:marRight w:val="0"/>
      <w:marTop w:val="0"/>
      <w:marBottom w:val="0"/>
      <w:divBdr>
        <w:top w:val="none" w:sz="0" w:space="0" w:color="auto"/>
        <w:left w:val="none" w:sz="0" w:space="0" w:color="auto"/>
        <w:bottom w:val="none" w:sz="0" w:space="0" w:color="auto"/>
        <w:right w:val="none" w:sz="0" w:space="0" w:color="auto"/>
      </w:divBdr>
    </w:div>
    <w:div w:id="177157102">
      <w:bodyDiv w:val="1"/>
      <w:marLeft w:val="0"/>
      <w:marRight w:val="0"/>
      <w:marTop w:val="0"/>
      <w:marBottom w:val="0"/>
      <w:divBdr>
        <w:top w:val="none" w:sz="0" w:space="0" w:color="auto"/>
        <w:left w:val="none" w:sz="0" w:space="0" w:color="auto"/>
        <w:bottom w:val="none" w:sz="0" w:space="0" w:color="auto"/>
        <w:right w:val="none" w:sz="0" w:space="0" w:color="auto"/>
      </w:divBdr>
    </w:div>
    <w:div w:id="177232761">
      <w:bodyDiv w:val="1"/>
      <w:marLeft w:val="0"/>
      <w:marRight w:val="0"/>
      <w:marTop w:val="0"/>
      <w:marBottom w:val="0"/>
      <w:divBdr>
        <w:top w:val="none" w:sz="0" w:space="0" w:color="auto"/>
        <w:left w:val="none" w:sz="0" w:space="0" w:color="auto"/>
        <w:bottom w:val="none" w:sz="0" w:space="0" w:color="auto"/>
        <w:right w:val="none" w:sz="0" w:space="0" w:color="auto"/>
      </w:divBdr>
    </w:div>
    <w:div w:id="177472484">
      <w:bodyDiv w:val="1"/>
      <w:marLeft w:val="0"/>
      <w:marRight w:val="0"/>
      <w:marTop w:val="0"/>
      <w:marBottom w:val="0"/>
      <w:divBdr>
        <w:top w:val="none" w:sz="0" w:space="0" w:color="auto"/>
        <w:left w:val="none" w:sz="0" w:space="0" w:color="auto"/>
        <w:bottom w:val="none" w:sz="0" w:space="0" w:color="auto"/>
        <w:right w:val="none" w:sz="0" w:space="0" w:color="auto"/>
      </w:divBdr>
    </w:div>
    <w:div w:id="177619296">
      <w:bodyDiv w:val="1"/>
      <w:marLeft w:val="0"/>
      <w:marRight w:val="0"/>
      <w:marTop w:val="0"/>
      <w:marBottom w:val="0"/>
      <w:divBdr>
        <w:top w:val="none" w:sz="0" w:space="0" w:color="auto"/>
        <w:left w:val="none" w:sz="0" w:space="0" w:color="auto"/>
        <w:bottom w:val="none" w:sz="0" w:space="0" w:color="auto"/>
        <w:right w:val="none" w:sz="0" w:space="0" w:color="auto"/>
      </w:divBdr>
    </w:div>
    <w:div w:id="177621375">
      <w:bodyDiv w:val="1"/>
      <w:marLeft w:val="0"/>
      <w:marRight w:val="0"/>
      <w:marTop w:val="0"/>
      <w:marBottom w:val="0"/>
      <w:divBdr>
        <w:top w:val="none" w:sz="0" w:space="0" w:color="auto"/>
        <w:left w:val="none" w:sz="0" w:space="0" w:color="auto"/>
        <w:bottom w:val="none" w:sz="0" w:space="0" w:color="auto"/>
        <w:right w:val="none" w:sz="0" w:space="0" w:color="auto"/>
      </w:divBdr>
    </w:div>
    <w:div w:id="177668603">
      <w:bodyDiv w:val="1"/>
      <w:marLeft w:val="0"/>
      <w:marRight w:val="0"/>
      <w:marTop w:val="0"/>
      <w:marBottom w:val="0"/>
      <w:divBdr>
        <w:top w:val="none" w:sz="0" w:space="0" w:color="auto"/>
        <w:left w:val="none" w:sz="0" w:space="0" w:color="auto"/>
        <w:bottom w:val="none" w:sz="0" w:space="0" w:color="auto"/>
        <w:right w:val="none" w:sz="0" w:space="0" w:color="auto"/>
      </w:divBdr>
    </w:div>
    <w:div w:id="177700311">
      <w:bodyDiv w:val="1"/>
      <w:marLeft w:val="0"/>
      <w:marRight w:val="0"/>
      <w:marTop w:val="0"/>
      <w:marBottom w:val="0"/>
      <w:divBdr>
        <w:top w:val="none" w:sz="0" w:space="0" w:color="auto"/>
        <w:left w:val="none" w:sz="0" w:space="0" w:color="auto"/>
        <w:bottom w:val="none" w:sz="0" w:space="0" w:color="auto"/>
        <w:right w:val="none" w:sz="0" w:space="0" w:color="auto"/>
      </w:divBdr>
    </w:div>
    <w:div w:id="177737261">
      <w:bodyDiv w:val="1"/>
      <w:marLeft w:val="0"/>
      <w:marRight w:val="0"/>
      <w:marTop w:val="0"/>
      <w:marBottom w:val="0"/>
      <w:divBdr>
        <w:top w:val="none" w:sz="0" w:space="0" w:color="auto"/>
        <w:left w:val="none" w:sz="0" w:space="0" w:color="auto"/>
        <w:bottom w:val="none" w:sz="0" w:space="0" w:color="auto"/>
        <w:right w:val="none" w:sz="0" w:space="0" w:color="auto"/>
      </w:divBdr>
    </w:div>
    <w:div w:id="177740192">
      <w:bodyDiv w:val="1"/>
      <w:marLeft w:val="0"/>
      <w:marRight w:val="0"/>
      <w:marTop w:val="0"/>
      <w:marBottom w:val="0"/>
      <w:divBdr>
        <w:top w:val="none" w:sz="0" w:space="0" w:color="auto"/>
        <w:left w:val="none" w:sz="0" w:space="0" w:color="auto"/>
        <w:bottom w:val="none" w:sz="0" w:space="0" w:color="auto"/>
        <w:right w:val="none" w:sz="0" w:space="0" w:color="auto"/>
      </w:divBdr>
    </w:div>
    <w:div w:id="178006636">
      <w:bodyDiv w:val="1"/>
      <w:marLeft w:val="0"/>
      <w:marRight w:val="0"/>
      <w:marTop w:val="0"/>
      <w:marBottom w:val="0"/>
      <w:divBdr>
        <w:top w:val="none" w:sz="0" w:space="0" w:color="auto"/>
        <w:left w:val="none" w:sz="0" w:space="0" w:color="auto"/>
        <w:bottom w:val="none" w:sz="0" w:space="0" w:color="auto"/>
        <w:right w:val="none" w:sz="0" w:space="0" w:color="auto"/>
      </w:divBdr>
    </w:div>
    <w:div w:id="178084104">
      <w:bodyDiv w:val="1"/>
      <w:marLeft w:val="0"/>
      <w:marRight w:val="0"/>
      <w:marTop w:val="0"/>
      <w:marBottom w:val="0"/>
      <w:divBdr>
        <w:top w:val="none" w:sz="0" w:space="0" w:color="auto"/>
        <w:left w:val="none" w:sz="0" w:space="0" w:color="auto"/>
        <w:bottom w:val="none" w:sz="0" w:space="0" w:color="auto"/>
        <w:right w:val="none" w:sz="0" w:space="0" w:color="auto"/>
      </w:divBdr>
    </w:div>
    <w:div w:id="178088469">
      <w:bodyDiv w:val="1"/>
      <w:marLeft w:val="0"/>
      <w:marRight w:val="0"/>
      <w:marTop w:val="0"/>
      <w:marBottom w:val="0"/>
      <w:divBdr>
        <w:top w:val="none" w:sz="0" w:space="0" w:color="auto"/>
        <w:left w:val="none" w:sz="0" w:space="0" w:color="auto"/>
        <w:bottom w:val="none" w:sz="0" w:space="0" w:color="auto"/>
        <w:right w:val="none" w:sz="0" w:space="0" w:color="auto"/>
      </w:divBdr>
    </w:div>
    <w:div w:id="178204302">
      <w:bodyDiv w:val="1"/>
      <w:marLeft w:val="0"/>
      <w:marRight w:val="0"/>
      <w:marTop w:val="0"/>
      <w:marBottom w:val="0"/>
      <w:divBdr>
        <w:top w:val="none" w:sz="0" w:space="0" w:color="auto"/>
        <w:left w:val="none" w:sz="0" w:space="0" w:color="auto"/>
        <w:bottom w:val="none" w:sz="0" w:space="0" w:color="auto"/>
        <w:right w:val="none" w:sz="0" w:space="0" w:color="auto"/>
      </w:divBdr>
    </w:div>
    <w:div w:id="178273811">
      <w:bodyDiv w:val="1"/>
      <w:marLeft w:val="0"/>
      <w:marRight w:val="0"/>
      <w:marTop w:val="0"/>
      <w:marBottom w:val="0"/>
      <w:divBdr>
        <w:top w:val="none" w:sz="0" w:space="0" w:color="auto"/>
        <w:left w:val="none" w:sz="0" w:space="0" w:color="auto"/>
        <w:bottom w:val="none" w:sz="0" w:space="0" w:color="auto"/>
        <w:right w:val="none" w:sz="0" w:space="0" w:color="auto"/>
      </w:divBdr>
    </w:div>
    <w:div w:id="178350283">
      <w:bodyDiv w:val="1"/>
      <w:marLeft w:val="0"/>
      <w:marRight w:val="0"/>
      <w:marTop w:val="0"/>
      <w:marBottom w:val="0"/>
      <w:divBdr>
        <w:top w:val="none" w:sz="0" w:space="0" w:color="auto"/>
        <w:left w:val="none" w:sz="0" w:space="0" w:color="auto"/>
        <w:bottom w:val="none" w:sz="0" w:space="0" w:color="auto"/>
        <w:right w:val="none" w:sz="0" w:space="0" w:color="auto"/>
      </w:divBdr>
    </w:div>
    <w:div w:id="178400128">
      <w:bodyDiv w:val="1"/>
      <w:marLeft w:val="0"/>
      <w:marRight w:val="0"/>
      <w:marTop w:val="0"/>
      <w:marBottom w:val="0"/>
      <w:divBdr>
        <w:top w:val="none" w:sz="0" w:space="0" w:color="auto"/>
        <w:left w:val="none" w:sz="0" w:space="0" w:color="auto"/>
        <w:bottom w:val="none" w:sz="0" w:space="0" w:color="auto"/>
        <w:right w:val="none" w:sz="0" w:space="0" w:color="auto"/>
      </w:divBdr>
    </w:div>
    <w:div w:id="178785304">
      <w:bodyDiv w:val="1"/>
      <w:marLeft w:val="0"/>
      <w:marRight w:val="0"/>
      <w:marTop w:val="0"/>
      <w:marBottom w:val="0"/>
      <w:divBdr>
        <w:top w:val="none" w:sz="0" w:space="0" w:color="auto"/>
        <w:left w:val="none" w:sz="0" w:space="0" w:color="auto"/>
        <w:bottom w:val="none" w:sz="0" w:space="0" w:color="auto"/>
        <w:right w:val="none" w:sz="0" w:space="0" w:color="auto"/>
      </w:divBdr>
    </w:div>
    <w:div w:id="178787105">
      <w:bodyDiv w:val="1"/>
      <w:marLeft w:val="0"/>
      <w:marRight w:val="0"/>
      <w:marTop w:val="0"/>
      <w:marBottom w:val="0"/>
      <w:divBdr>
        <w:top w:val="none" w:sz="0" w:space="0" w:color="auto"/>
        <w:left w:val="none" w:sz="0" w:space="0" w:color="auto"/>
        <w:bottom w:val="none" w:sz="0" w:space="0" w:color="auto"/>
        <w:right w:val="none" w:sz="0" w:space="0" w:color="auto"/>
      </w:divBdr>
    </w:div>
    <w:div w:id="179006418">
      <w:bodyDiv w:val="1"/>
      <w:marLeft w:val="0"/>
      <w:marRight w:val="0"/>
      <w:marTop w:val="0"/>
      <w:marBottom w:val="0"/>
      <w:divBdr>
        <w:top w:val="none" w:sz="0" w:space="0" w:color="auto"/>
        <w:left w:val="none" w:sz="0" w:space="0" w:color="auto"/>
        <w:bottom w:val="none" w:sz="0" w:space="0" w:color="auto"/>
        <w:right w:val="none" w:sz="0" w:space="0" w:color="auto"/>
      </w:divBdr>
    </w:div>
    <w:div w:id="179055806">
      <w:bodyDiv w:val="1"/>
      <w:marLeft w:val="0"/>
      <w:marRight w:val="0"/>
      <w:marTop w:val="0"/>
      <w:marBottom w:val="0"/>
      <w:divBdr>
        <w:top w:val="none" w:sz="0" w:space="0" w:color="auto"/>
        <w:left w:val="none" w:sz="0" w:space="0" w:color="auto"/>
        <w:bottom w:val="none" w:sz="0" w:space="0" w:color="auto"/>
        <w:right w:val="none" w:sz="0" w:space="0" w:color="auto"/>
      </w:divBdr>
    </w:div>
    <w:div w:id="179123206">
      <w:bodyDiv w:val="1"/>
      <w:marLeft w:val="0"/>
      <w:marRight w:val="0"/>
      <w:marTop w:val="0"/>
      <w:marBottom w:val="0"/>
      <w:divBdr>
        <w:top w:val="none" w:sz="0" w:space="0" w:color="auto"/>
        <w:left w:val="none" w:sz="0" w:space="0" w:color="auto"/>
        <w:bottom w:val="none" w:sz="0" w:space="0" w:color="auto"/>
        <w:right w:val="none" w:sz="0" w:space="0" w:color="auto"/>
      </w:divBdr>
    </w:div>
    <w:div w:id="179128534">
      <w:bodyDiv w:val="1"/>
      <w:marLeft w:val="0"/>
      <w:marRight w:val="0"/>
      <w:marTop w:val="0"/>
      <w:marBottom w:val="0"/>
      <w:divBdr>
        <w:top w:val="none" w:sz="0" w:space="0" w:color="auto"/>
        <w:left w:val="none" w:sz="0" w:space="0" w:color="auto"/>
        <w:bottom w:val="none" w:sz="0" w:space="0" w:color="auto"/>
        <w:right w:val="none" w:sz="0" w:space="0" w:color="auto"/>
      </w:divBdr>
    </w:div>
    <w:div w:id="179249054">
      <w:bodyDiv w:val="1"/>
      <w:marLeft w:val="0"/>
      <w:marRight w:val="0"/>
      <w:marTop w:val="0"/>
      <w:marBottom w:val="0"/>
      <w:divBdr>
        <w:top w:val="none" w:sz="0" w:space="0" w:color="auto"/>
        <w:left w:val="none" w:sz="0" w:space="0" w:color="auto"/>
        <w:bottom w:val="none" w:sz="0" w:space="0" w:color="auto"/>
        <w:right w:val="none" w:sz="0" w:space="0" w:color="auto"/>
      </w:divBdr>
    </w:div>
    <w:div w:id="179273030">
      <w:bodyDiv w:val="1"/>
      <w:marLeft w:val="0"/>
      <w:marRight w:val="0"/>
      <w:marTop w:val="0"/>
      <w:marBottom w:val="0"/>
      <w:divBdr>
        <w:top w:val="none" w:sz="0" w:space="0" w:color="auto"/>
        <w:left w:val="none" w:sz="0" w:space="0" w:color="auto"/>
        <w:bottom w:val="none" w:sz="0" w:space="0" w:color="auto"/>
        <w:right w:val="none" w:sz="0" w:space="0" w:color="auto"/>
      </w:divBdr>
    </w:div>
    <w:div w:id="179512665">
      <w:bodyDiv w:val="1"/>
      <w:marLeft w:val="0"/>
      <w:marRight w:val="0"/>
      <w:marTop w:val="0"/>
      <w:marBottom w:val="0"/>
      <w:divBdr>
        <w:top w:val="none" w:sz="0" w:space="0" w:color="auto"/>
        <w:left w:val="none" w:sz="0" w:space="0" w:color="auto"/>
        <w:bottom w:val="none" w:sz="0" w:space="0" w:color="auto"/>
        <w:right w:val="none" w:sz="0" w:space="0" w:color="auto"/>
      </w:divBdr>
    </w:div>
    <w:div w:id="179513982">
      <w:bodyDiv w:val="1"/>
      <w:marLeft w:val="0"/>
      <w:marRight w:val="0"/>
      <w:marTop w:val="0"/>
      <w:marBottom w:val="0"/>
      <w:divBdr>
        <w:top w:val="none" w:sz="0" w:space="0" w:color="auto"/>
        <w:left w:val="none" w:sz="0" w:space="0" w:color="auto"/>
        <w:bottom w:val="none" w:sz="0" w:space="0" w:color="auto"/>
        <w:right w:val="none" w:sz="0" w:space="0" w:color="auto"/>
      </w:divBdr>
    </w:div>
    <w:div w:id="179514589">
      <w:bodyDiv w:val="1"/>
      <w:marLeft w:val="0"/>
      <w:marRight w:val="0"/>
      <w:marTop w:val="0"/>
      <w:marBottom w:val="0"/>
      <w:divBdr>
        <w:top w:val="none" w:sz="0" w:space="0" w:color="auto"/>
        <w:left w:val="none" w:sz="0" w:space="0" w:color="auto"/>
        <w:bottom w:val="none" w:sz="0" w:space="0" w:color="auto"/>
        <w:right w:val="none" w:sz="0" w:space="0" w:color="auto"/>
      </w:divBdr>
    </w:div>
    <w:div w:id="179659676">
      <w:bodyDiv w:val="1"/>
      <w:marLeft w:val="0"/>
      <w:marRight w:val="0"/>
      <w:marTop w:val="0"/>
      <w:marBottom w:val="0"/>
      <w:divBdr>
        <w:top w:val="none" w:sz="0" w:space="0" w:color="auto"/>
        <w:left w:val="none" w:sz="0" w:space="0" w:color="auto"/>
        <w:bottom w:val="none" w:sz="0" w:space="0" w:color="auto"/>
        <w:right w:val="none" w:sz="0" w:space="0" w:color="auto"/>
      </w:divBdr>
    </w:div>
    <w:div w:id="179661233">
      <w:bodyDiv w:val="1"/>
      <w:marLeft w:val="0"/>
      <w:marRight w:val="0"/>
      <w:marTop w:val="0"/>
      <w:marBottom w:val="0"/>
      <w:divBdr>
        <w:top w:val="none" w:sz="0" w:space="0" w:color="auto"/>
        <w:left w:val="none" w:sz="0" w:space="0" w:color="auto"/>
        <w:bottom w:val="none" w:sz="0" w:space="0" w:color="auto"/>
        <w:right w:val="none" w:sz="0" w:space="0" w:color="auto"/>
      </w:divBdr>
    </w:div>
    <w:div w:id="179703137">
      <w:bodyDiv w:val="1"/>
      <w:marLeft w:val="0"/>
      <w:marRight w:val="0"/>
      <w:marTop w:val="0"/>
      <w:marBottom w:val="0"/>
      <w:divBdr>
        <w:top w:val="none" w:sz="0" w:space="0" w:color="auto"/>
        <w:left w:val="none" w:sz="0" w:space="0" w:color="auto"/>
        <w:bottom w:val="none" w:sz="0" w:space="0" w:color="auto"/>
        <w:right w:val="none" w:sz="0" w:space="0" w:color="auto"/>
      </w:divBdr>
    </w:div>
    <w:div w:id="179704110">
      <w:bodyDiv w:val="1"/>
      <w:marLeft w:val="0"/>
      <w:marRight w:val="0"/>
      <w:marTop w:val="0"/>
      <w:marBottom w:val="0"/>
      <w:divBdr>
        <w:top w:val="none" w:sz="0" w:space="0" w:color="auto"/>
        <w:left w:val="none" w:sz="0" w:space="0" w:color="auto"/>
        <w:bottom w:val="none" w:sz="0" w:space="0" w:color="auto"/>
        <w:right w:val="none" w:sz="0" w:space="0" w:color="auto"/>
      </w:divBdr>
    </w:div>
    <w:div w:id="179705737">
      <w:bodyDiv w:val="1"/>
      <w:marLeft w:val="0"/>
      <w:marRight w:val="0"/>
      <w:marTop w:val="0"/>
      <w:marBottom w:val="0"/>
      <w:divBdr>
        <w:top w:val="none" w:sz="0" w:space="0" w:color="auto"/>
        <w:left w:val="none" w:sz="0" w:space="0" w:color="auto"/>
        <w:bottom w:val="none" w:sz="0" w:space="0" w:color="auto"/>
        <w:right w:val="none" w:sz="0" w:space="0" w:color="auto"/>
      </w:divBdr>
    </w:div>
    <w:div w:id="179777534">
      <w:bodyDiv w:val="1"/>
      <w:marLeft w:val="0"/>
      <w:marRight w:val="0"/>
      <w:marTop w:val="0"/>
      <w:marBottom w:val="0"/>
      <w:divBdr>
        <w:top w:val="none" w:sz="0" w:space="0" w:color="auto"/>
        <w:left w:val="none" w:sz="0" w:space="0" w:color="auto"/>
        <w:bottom w:val="none" w:sz="0" w:space="0" w:color="auto"/>
        <w:right w:val="none" w:sz="0" w:space="0" w:color="auto"/>
      </w:divBdr>
    </w:div>
    <w:div w:id="180096568">
      <w:bodyDiv w:val="1"/>
      <w:marLeft w:val="0"/>
      <w:marRight w:val="0"/>
      <w:marTop w:val="0"/>
      <w:marBottom w:val="0"/>
      <w:divBdr>
        <w:top w:val="none" w:sz="0" w:space="0" w:color="auto"/>
        <w:left w:val="none" w:sz="0" w:space="0" w:color="auto"/>
        <w:bottom w:val="none" w:sz="0" w:space="0" w:color="auto"/>
        <w:right w:val="none" w:sz="0" w:space="0" w:color="auto"/>
      </w:divBdr>
    </w:div>
    <w:div w:id="180097768">
      <w:bodyDiv w:val="1"/>
      <w:marLeft w:val="0"/>
      <w:marRight w:val="0"/>
      <w:marTop w:val="0"/>
      <w:marBottom w:val="0"/>
      <w:divBdr>
        <w:top w:val="none" w:sz="0" w:space="0" w:color="auto"/>
        <w:left w:val="none" w:sz="0" w:space="0" w:color="auto"/>
        <w:bottom w:val="none" w:sz="0" w:space="0" w:color="auto"/>
        <w:right w:val="none" w:sz="0" w:space="0" w:color="auto"/>
      </w:divBdr>
    </w:div>
    <w:div w:id="180290022">
      <w:bodyDiv w:val="1"/>
      <w:marLeft w:val="0"/>
      <w:marRight w:val="0"/>
      <w:marTop w:val="0"/>
      <w:marBottom w:val="0"/>
      <w:divBdr>
        <w:top w:val="none" w:sz="0" w:space="0" w:color="auto"/>
        <w:left w:val="none" w:sz="0" w:space="0" w:color="auto"/>
        <w:bottom w:val="none" w:sz="0" w:space="0" w:color="auto"/>
        <w:right w:val="none" w:sz="0" w:space="0" w:color="auto"/>
      </w:divBdr>
    </w:div>
    <w:div w:id="180317847">
      <w:bodyDiv w:val="1"/>
      <w:marLeft w:val="0"/>
      <w:marRight w:val="0"/>
      <w:marTop w:val="0"/>
      <w:marBottom w:val="0"/>
      <w:divBdr>
        <w:top w:val="none" w:sz="0" w:space="0" w:color="auto"/>
        <w:left w:val="none" w:sz="0" w:space="0" w:color="auto"/>
        <w:bottom w:val="none" w:sz="0" w:space="0" w:color="auto"/>
        <w:right w:val="none" w:sz="0" w:space="0" w:color="auto"/>
      </w:divBdr>
    </w:div>
    <w:div w:id="180364519">
      <w:bodyDiv w:val="1"/>
      <w:marLeft w:val="0"/>
      <w:marRight w:val="0"/>
      <w:marTop w:val="0"/>
      <w:marBottom w:val="0"/>
      <w:divBdr>
        <w:top w:val="none" w:sz="0" w:space="0" w:color="auto"/>
        <w:left w:val="none" w:sz="0" w:space="0" w:color="auto"/>
        <w:bottom w:val="none" w:sz="0" w:space="0" w:color="auto"/>
        <w:right w:val="none" w:sz="0" w:space="0" w:color="auto"/>
      </w:divBdr>
    </w:div>
    <w:div w:id="180438016">
      <w:bodyDiv w:val="1"/>
      <w:marLeft w:val="0"/>
      <w:marRight w:val="0"/>
      <w:marTop w:val="0"/>
      <w:marBottom w:val="0"/>
      <w:divBdr>
        <w:top w:val="none" w:sz="0" w:space="0" w:color="auto"/>
        <w:left w:val="none" w:sz="0" w:space="0" w:color="auto"/>
        <w:bottom w:val="none" w:sz="0" w:space="0" w:color="auto"/>
        <w:right w:val="none" w:sz="0" w:space="0" w:color="auto"/>
      </w:divBdr>
    </w:div>
    <w:div w:id="180441687">
      <w:bodyDiv w:val="1"/>
      <w:marLeft w:val="0"/>
      <w:marRight w:val="0"/>
      <w:marTop w:val="0"/>
      <w:marBottom w:val="0"/>
      <w:divBdr>
        <w:top w:val="none" w:sz="0" w:space="0" w:color="auto"/>
        <w:left w:val="none" w:sz="0" w:space="0" w:color="auto"/>
        <w:bottom w:val="none" w:sz="0" w:space="0" w:color="auto"/>
        <w:right w:val="none" w:sz="0" w:space="0" w:color="auto"/>
      </w:divBdr>
    </w:div>
    <w:div w:id="180558224">
      <w:bodyDiv w:val="1"/>
      <w:marLeft w:val="0"/>
      <w:marRight w:val="0"/>
      <w:marTop w:val="0"/>
      <w:marBottom w:val="0"/>
      <w:divBdr>
        <w:top w:val="none" w:sz="0" w:space="0" w:color="auto"/>
        <w:left w:val="none" w:sz="0" w:space="0" w:color="auto"/>
        <w:bottom w:val="none" w:sz="0" w:space="0" w:color="auto"/>
        <w:right w:val="none" w:sz="0" w:space="0" w:color="auto"/>
      </w:divBdr>
    </w:div>
    <w:div w:id="180632057">
      <w:bodyDiv w:val="1"/>
      <w:marLeft w:val="0"/>
      <w:marRight w:val="0"/>
      <w:marTop w:val="0"/>
      <w:marBottom w:val="0"/>
      <w:divBdr>
        <w:top w:val="none" w:sz="0" w:space="0" w:color="auto"/>
        <w:left w:val="none" w:sz="0" w:space="0" w:color="auto"/>
        <w:bottom w:val="none" w:sz="0" w:space="0" w:color="auto"/>
        <w:right w:val="none" w:sz="0" w:space="0" w:color="auto"/>
      </w:divBdr>
    </w:div>
    <w:div w:id="180634222">
      <w:bodyDiv w:val="1"/>
      <w:marLeft w:val="0"/>
      <w:marRight w:val="0"/>
      <w:marTop w:val="0"/>
      <w:marBottom w:val="0"/>
      <w:divBdr>
        <w:top w:val="none" w:sz="0" w:space="0" w:color="auto"/>
        <w:left w:val="none" w:sz="0" w:space="0" w:color="auto"/>
        <w:bottom w:val="none" w:sz="0" w:space="0" w:color="auto"/>
        <w:right w:val="none" w:sz="0" w:space="0" w:color="auto"/>
      </w:divBdr>
    </w:div>
    <w:div w:id="180701781">
      <w:bodyDiv w:val="1"/>
      <w:marLeft w:val="0"/>
      <w:marRight w:val="0"/>
      <w:marTop w:val="0"/>
      <w:marBottom w:val="0"/>
      <w:divBdr>
        <w:top w:val="none" w:sz="0" w:space="0" w:color="auto"/>
        <w:left w:val="none" w:sz="0" w:space="0" w:color="auto"/>
        <w:bottom w:val="none" w:sz="0" w:space="0" w:color="auto"/>
        <w:right w:val="none" w:sz="0" w:space="0" w:color="auto"/>
      </w:divBdr>
    </w:div>
    <w:div w:id="180703551">
      <w:bodyDiv w:val="1"/>
      <w:marLeft w:val="0"/>
      <w:marRight w:val="0"/>
      <w:marTop w:val="0"/>
      <w:marBottom w:val="0"/>
      <w:divBdr>
        <w:top w:val="none" w:sz="0" w:space="0" w:color="auto"/>
        <w:left w:val="none" w:sz="0" w:space="0" w:color="auto"/>
        <w:bottom w:val="none" w:sz="0" w:space="0" w:color="auto"/>
        <w:right w:val="none" w:sz="0" w:space="0" w:color="auto"/>
      </w:divBdr>
    </w:div>
    <w:div w:id="180704741">
      <w:bodyDiv w:val="1"/>
      <w:marLeft w:val="0"/>
      <w:marRight w:val="0"/>
      <w:marTop w:val="0"/>
      <w:marBottom w:val="0"/>
      <w:divBdr>
        <w:top w:val="none" w:sz="0" w:space="0" w:color="auto"/>
        <w:left w:val="none" w:sz="0" w:space="0" w:color="auto"/>
        <w:bottom w:val="none" w:sz="0" w:space="0" w:color="auto"/>
        <w:right w:val="none" w:sz="0" w:space="0" w:color="auto"/>
      </w:divBdr>
    </w:div>
    <w:div w:id="180749369">
      <w:bodyDiv w:val="1"/>
      <w:marLeft w:val="0"/>
      <w:marRight w:val="0"/>
      <w:marTop w:val="0"/>
      <w:marBottom w:val="0"/>
      <w:divBdr>
        <w:top w:val="none" w:sz="0" w:space="0" w:color="auto"/>
        <w:left w:val="none" w:sz="0" w:space="0" w:color="auto"/>
        <w:bottom w:val="none" w:sz="0" w:space="0" w:color="auto"/>
        <w:right w:val="none" w:sz="0" w:space="0" w:color="auto"/>
      </w:divBdr>
    </w:div>
    <w:div w:id="180749856">
      <w:bodyDiv w:val="1"/>
      <w:marLeft w:val="0"/>
      <w:marRight w:val="0"/>
      <w:marTop w:val="0"/>
      <w:marBottom w:val="0"/>
      <w:divBdr>
        <w:top w:val="none" w:sz="0" w:space="0" w:color="auto"/>
        <w:left w:val="none" w:sz="0" w:space="0" w:color="auto"/>
        <w:bottom w:val="none" w:sz="0" w:space="0" w:color="auto"/>
        <w:right w:val="none" w:sz="0" w:space="0" w:color="auto"/>
      </w:divBdr>
    </w:div>
    <w:div w:id="180749949">
      <w:bodyDiv w:val="1"/>
      <w:marLeft w:val="0"/>
      <w:marRight w:val="0"/>
      <w:marTop w:val="0"/>
      <w:marBottom w:val="0"/>
      <w:divBdr>
        <w:top w:val="none" w:sz="0" w:space="0" w:color="auto"/>
        <w:left w:val="none" w:sz="0" w:space="0" w:color="auto"/>
        <w:bottom w:val="none" w:sz="0" w:space="0" w:color="auto"/>
        <w:right w:val="none" w:sz="0" w:space="0" w:color="auto"/>
      </w:divBdr>
    </w:div>
    <w:div w:id="180974968">
      <w:bodyDiv w:val="1"/>
      <w:marLeft w:val="0"/>
      <w:marRight w:val="0"/>
      <w:marTop w:val="0"/>
      <w:marBottom w:val="0"/>
      <w:divBdr>
        <w:top w:val="none" w:sz="0" w:space="0" w:color="auto"/>
        <w:left w:val="none" w:sz="0" w:space="0" w:color="auto"/>
        <w:bottom w:val="none" w:sz="0" w:space="0" w:color="auto"/>
        <w:right w:val="none" w:sz="0" w:space="0" w:color="auto"/>
      </w:divBdr>
    </w:div>
    <w:div w:id="180977078">
      <w:bodyDiv w:val="1"/>
      <w:marLeft w:val="0"/>
      <w:marRight w:val="0"/>
      <w:marTop w:val="0"/>
      <w:marBottom w:val="0"/>
      <w:divBdr>
        <w:top w:val="none" w:sz="0" w:space="0" w:color="auto"/>
        <w:left w:val="none" w:sz="0" w:space="0" w:color="auto"/>
        <w:bottom w:val="none" w:sz="0" w:space="0" w:color="auto"/>
        <w:right w:val="none" w:sz="0" w:space="0" w:color="auto"/>
      </w:divBdr>
    </w:div>
    <w:div w:id="180977341">
      <w:bodyDiv w:val="1"/>
      <w:marLeft w:val="0"/>
      <w:marRight w:val="0"/>
      <w:marTop w:val="0"/>
      <w:marBottom w:val="0"/>
      <w:divBdr>
        <w:top w:val="none" w:sz="0" w:space="0" w:color="auto"/>
        <w:left w:val="none" w:sz="0" w:space="0" w:color="auto"/>
        <w:bottom w:val="none" w:sz="0" w:space="0" w:color="auto"/>
        <w:right w:val="none" w:sz="0" w:space="0" w:color="auto"/>
      </w:divBdr>
    </w:div>
    <w:div w:id="181238214">
      <w:bodyDiv w:val="1"/>
      <w:marLeft w:val="0"/>
      <w:marRight w:val="0"/>
      <w:marTop w:val="0"/>
      <w:marBottom w:val="0"/>
      <w:divBdr>
        <w:top w:val="none" w:sz="0" w:space="0" w:color="auto"/>
        <w:left w:val="none" w:sz="0" w:space="0" w:color="auto"/>
        <w:bottom w:val="none" w:sz="0" w:space="0" w:color="auto"/>
        <w:right w:val="none" w:sz="0" w:space="0" w:color="auto"/>
      </w:divBdr>
    </w:div>
    <w:div w:id="181285638">
      <w:bodyDiv w:val="1"/>
      <w:marLeft w:val="0"/>
      <w:marRight w:val="0"/>
      <w:marTop w:val="0"/>
      <w:marBottom w:val="0"/>
      <w:divBdr>
        <w:top w:val="none" w:sz="0" w:space="0" w:color="auto"/>
        <w:left w:val="none" w:sz="0" w:space="0" w:color="auto"/>
        <w:bottom w:val="none" w:sz="0" w:space="0" w:color="auto"/>
        <w:right w:val="none" w:sz="0" w:space="0" w:color="auto"/>
      </w:divBdr>
    </w:div>
    <w:div w:id="181285726">
      <w:bodyDiv w:val="1"/>
      <w:marLeft w:val="0"/>
      <w:marRight w:val="0"/>
      <w:marTop w:val="0"/>
      <w:marBottom w:val="0"/>
      <w:divBdr>
        <w:top w:val="none" w:sz="0" w:space="0" w:color="auto"/>
        <w:left w:val="none" w:sz="0" w:space="0" w:color="auto"/>
        <w:bottom w:val="none" w:sz="0" w:space="0" w:color="auto"/>
        <w:right w:val="none" w:sz="0" w:space="0" w:color="auto"/>
      </w:divBdr>
    </w:div>
    <w:div w:id="181403965">
      <w:bodyDiv w:val="1"/>
      <w:marLeft w:val="0"/>
      <w:marRight w:val="0"/>
      <w:marTop w:val="0"/>
      <w:marBottom w:val="0"/>
      <w:divBdr>
        <w:top w:val="none" w:sz="0" w:space="0" w:color="auto"/>
        <w:left w:val="none" w:sz="0" w:space="0" w:color="auto"/>
        <w:bottom w:val="none" w:sz="0" w:space="0" w:color="auto"/>
        <w:right w:val="none" w:sz="0" w:space="0" w:color="auto"/>
      </w:divBdr>
    </w:div>
    <w:div w:id="181551855">
      <w:bodyDiv w:val="1"/>
      <w:marLeft w:val="0"/>
      <w:marRight w:val="0"/>
      <w:marTop w:val="0"/>
      <w:marBottom w:val="0"/>
      <w:divBdr>
        <w:top w:val="none" w:sz="0" w:space="0" w:color="auto"/>
        <w:left w:val="none" w:sz="0" w:space="0" w:color="auto"/>
        <w:bottom w:val="none" w:sz="0" w:space="0" w:color="auto"/>
        <w:right w:val="none" w:sz="0" w:space="0" w:color="auto"/>
      </w:divBdr>
    </w:div>
    <w:div w:id="181554803">
      <w:bodyDiv w:val="1"/>
      <w:marLeft w:val="0"/>
      <w:marRight w:val="0"/>
      <w:marTop w:val="0"/>
      <w:marBottom w:val="0"/>
      <w:divBdr>
        <w:top w:val="none" w:sz="0" w:space="0" w:color="auto"/>
        <w:left w:val="none" w:sz="0" w:space="0" w:color="auto"/>
        <w:bottom w:val="none" w:sz="0" w:space="0" w:color="auto"/>
        <w:right w:val="none" w:sz="0" w:space="0" w:color="auto"/>
      </w:divBdr>
    </w:div>
    <w:div w:id="181674057">
      <w:bodyDiv w:val="1"/>
      <w:marLeft w:val="0"/>
      <w:marRight w:val="0"/>
      <w:marTop w:val="0"/>
      <w:marBottom w:val="0"/>
      <w:divBdr>
        <w:top w:val="none" w:sz="0" w:space="0" w:color="auto"/>
        <w:left w:val="none" w:sz="0" w:space="0" w:color="auto"/>
        <w:bottom w:val="none" w:sz="0" w:space="0" w:color="auto"/>
        <w:right w:val="none" w:sz="0" w:space="0" w:color="auto"/>
      </w:divBdr>
    </w:div>
    <w:div w:id="181743519">
      <w:bodyDiv w:val="1"/>
      <w:marLeft w:val="0"/>
      <w:marRight w:val="0"/>
      <w:marTop w:val="0"/>
      <w:marBottom w:val="0"/>
      <w:divBdr>
        <w:top w:val="none" w:sz="0" w:space="0" w:color="auto"/>
        <w:left w:val="none" w:sz="0" w:space="0" w:color="auto"/>
        <w:bottom w:val="none" w:sz="0" w:space="0" w:color="auto"/>
        <w:right w:val="none" w:sz="0" w:space="0" w:color="auto"/>
      </w:divBdr>
    </w:div>
    <w:div w:id="181867883">
      <w:bodyDiv w:val="1"/>
      <w:marLeft w:val="0"/>
      <w:marRight w:val="0"/>
      <w:marTop w:val="0"/>
      <w:marBottom w:val="0"/>
      <w:divBdr>
        <w:top w:val="none" w:sz="0" w:space="0" w:color="auto"/>
        <w:left w:val="none" w:sz="0" w:space="0" w:color="auto"/>
        <w:bottom w:val="none" w:sz="0" w:space="0" w:color="auto"/>
        <w:right w:val="none" w:sz="0" w:space="0" w:color="auto"/>
      </w:divBdr>
    </w:div>
    <w:div w:id="182018053">
      <w:bodyDiv w:val="1"/>
      <w:marLeft w:val="0"/>
      <w:marRight w:val="0"/>
      <w:marTop w:val="0"/>
      <w:marBottom w:val="0"/>
      <w:divBdr>
        <w:top w:val="none" w:sz="0" w:space="0" w:color="auto"/>
        <w:left w:val="none" w:sz="0" w:space="0" w:color="auto"/>
        <w:bottom w:val="none" w:sz="0" w:space="0" w:color="auto"/>
        <w:right w:val="none" w:sz="0" w:space="0" w:color="auto"/>
      </w:divBdr>
    </w:div>
    <w:div w:id="182018747">
      <w:bodyDiv w:val="1"/>
      <w:marLeft w:val="0"/>
      <w:marRight w:val="0"/>
      <w:marTop w:val="0"/>
      <w:marBottom w:val="0"/>
      <w:divBdr>
        <w:top w:val="none" w:sz="0" w:space="0" w:color="auto"/>
        <w:left w:val="none" w:sz="0" w:space="0" w:color="auto"/>
        <w:bottom w:val="none" w:sz="0" w:space="0" w:color="auto"/>
        <w:right w:val="none" w:sz="0" w:space="0" w:color="auto"/>
      </w:divBdr>
    </w:div>
    <w:div w:id="182129669">
      <w:bodyDiv w:val="1"/>
      <w:marLeft w:val="0"/>
      <w:marRight w:val="0"/>
      <w:marTop w:val="0"/>
      <w:marBottom w:val="0"/>
      <w:divBdr>
        <w:top w:val="none" w:sz="0" w:space="0" w:color="auto"/>
        <w:left w:val="none" w:sz="0" w:space="0" w:color="auto"/>
        <w:bottom w:val="none" w:sz="0" w:space="0" w:color="auto"/>
        <w:right w:val="none" w:sz="0" w:space="0" w:color="auto"/>
      </w:divBdr>
    </w:div>
    <w:div w:id="182134418">
      <w:bodyDiv w:val="1"/>
      <w:marLeft w:val="0"/>
      <w:marRight w:val="0"/>
      <w:marTop w:val="0"/>
      <w:marBottom w:val="0"/>
      <w:divBdr>
        <w:top w:val="none" w:sz="0" w:space="0" w:color="auto"/>
        <w:left w:val="none" w:sz="0" w:space="0" w:color="auto"/>
        <w:bottom w:val="none" w:sz="0" w:space="0" w:color="auto"/>
        <w:right w:val="none" w:sz="0" w:space="0" w:color="auto"/>
      </w:divBdr>
    </w:div>
    <w:div w:id="182207242">
      <w:bodyDiv w:val="1"/>
      <w:marLeft w:val="0"/>
      <w:marRight w:val="0"/>
      <w:marTop w:val="0"/>
      <w:marBottom w:val="0"/>
      <w:divBdr>
        <w:top w:val="none" w:sz="0" w:space="0" w:color="auto"/>
        <w:left w:val="none" w:sz="0" w:space="0" w:color="auto"/>
        <w:bottom w:val="none" w:sz="0" w:space="0" w:color="auto"/>
        <w:right w:val="none" w:sz="0" w:space="0" w:color="auto"/>
      </w:divBdr>
    </w:div>
    <w:div w:id="182280119">
      <w:bodyDiv w:val="1"/>
      <w:marLeft w:val="0"/>
      <w:marRight w:val="0"/>
      <w:marTop w:val="0"/>
      <w:marBottom w:val="0"/>
      <w:divBdr>
        <w:top w:val="none" w:sz="0" w:space="0" w:color="auto"/>
        <w:left w:val="none" w:sz="0" w:space="0" w:color="auto"/>
        <w:bottom w:val="none" w:sz="0" w:space="0" w:color="auto"/>
        <w:right w:val="none" w:sz="0" w:space="0" w:color="auto"/>
      </w:divBdr>
    </w:div>
    <w:div w:id="182285453">
      <w:bodyDiv w:val="1"/>
      <w:marLeft w:val="0"/>
      <w:marRight w:val="0"/>
      <w:marTop w:val="0"/>
      <w:marBottom w:val="0"/>
      <w:divBdr>
        <w:top w:val="none" w:sz="0" w:space="0" w:color="auto"/>
        <w:left w:val="none" w:sz="0" w:space="0" w:color="auto"/>
        <w:bottom w:val="none" w:sz="0" w:space="0" w:color="auto"/>
        <w:right w:val="none" w:sz="0" w:space="0" w:color="auto"/>
      </w:divBdr>
    </w:div>
    <w:div w:id="182323319">
      <w:bodyDiv w:val="1"/>
      <w:marLeft w:val="0"/>
      <w:marRight w:val="0"/>
      <w:marTop w:val="0"/>
      <w:marBottom w:val="0"/>
      <w:divBdr>
        <w:top w:val="none" w:sz="0" w:space="0" w:color="auto"/>
        <w:left w:val="none" w:sz="0" w:space="0" w:color="auto"/>
        <w:bottom w:val="none" w:sz="0" w:space="0" w:color="auto"/>
        <w:right w:val="none" w:sz="0" w:space="0" w:color="auto"/>
      </w:divBdr>
    </w:div>
    <w:div w:id="182327430">
      <w:bodyDiv w:val="1"/>
      <w:marLeft w:val="0"/>
      <w:marRight w:val="0"/>
      <w:marTop w:val="0"/>
      <w:marBottom w:val="0"/>
      <w:divBdr>
        <w:top w:val="none" w:sz="0" w:space="0" w:color="auto"/>
        <w:left w:val="none" w:sz="0" w:space="0" w:color="auto"/>
        <w:bottom w:val="none" w:sz="0" w:space="0" w:color="auto"/>
        <w:right w:val="none" w:sz="0" w:space="0" w:color="auto"/>
      </w:divBdr>
    </w:div>
    <w:div w:id="182400664">
      <w:bodyDiv w:val="1"/>
      <w:marLeft w:val="0"/>
      <w:marRight w:val="0"/>
      <w:marTop w:val="0"/>
      <w:marBottom w:val="0"/>
      <w:divBdr>
        <w:top w:val="none" w:sz="0" w:space="0" w:color="auto"/>
        <w:left w:val="none" w:sz="0" w:space="0" w:color="auto"/>
        <w:bottom w:val="none" w:sz="0" w:space="0" w:color="auto"/>
        <w:right w:val="none" w:sz="0" w:space="0" w:color="auto"/>
      </w:divBdr>
    </w:div>
    <w:div w:id="182477024">
      <w:bodyDiv w:val="1"/>
      <w:marLeft w:val="0"/>
      <w:marRight w:val="0"/>
      <w:marTop w:val="0"/>
      <w:marBottom w:val="0"/>
      <w:divBdr>
        <w:top w:val="none" w:sz="0" w:space="0" w:color="auto"/>
        <w:left w:val="none" w:sz="0" w:space="0" w:color="auto"/>
        <w:bottom w:val="none" w:sz="0" w:space="0" w:color="auto"/>
        <w:right w:val="none" w:sz="0" w:space="0" w:color="auto"/>
      </w:divBdr>
    </w:div>
    <w:div w:id="182478562">
      <w:bodyDiv w:val="1"/>
      <w:marLeft w:val="0"/>
      <w:marRight w:val="0"/>
      <w:marTop w:val="0"/>
      <w:marBottom w:val="0"/>
      <w:divBdr>
        <w:top w:val="none" w:sz="0" w:space="0" w:color="auto"/>
        <w:left w:val="none" w:sz="0" w:space="0" w:color="auto"/>
        <w:bottom w:val="none" w:sz="0" w:space="0" w:color="auto"/>
        <w:right w:val="none" w:sz="0" w:space="0" w:color="auto"/>
      </w:divBdr>
    </w:div>
    <w:div w:id="182479526">
      <w:bodyDiv w:val="1"/>
      <w:marLeft w:val="0"/>
      <w:marRight w:val="0"/>
      <w:marTop w:val="0"/>
      <w:marBottom w:val="0"/>
      <w:divBdr>
        <w:top w:val="none" w:sz="0" w:space="0" w:color="auto"/>
        <w:left w:val="none" w:sz="0" w:space="0" w:color="auto"/>
        <w:bottom w:val="none" w:sz="0" w:space="0" w:color="auto"/>
        <w:right w:val="none" w:sz="0" w:space="0" w:color="auto"/>
      </w:divBdr>
    </w:div>
    <w:div w:id="182523445">
      <w:bodyDiv w:val="1"/>
      <w:marLeft w:val="0"/>
      <w:marRight w:val="0"/>
      <w:marTop w:val="0"/>
      <w:marBottom w:val="0"/>
      <w:divBdr>
        <w:top w:val="none" w:sz="0" w:space="0" w:color="auto"/>
        <w:left w:val="none" w:sz="0" w:space="0" w:color="auto"/>
        <w:bottom w:val="none" w:sz="0" w:space="0" w:color="auto"/>
        <w:right w:val="none" w:sz="0" w:space="0" w:color="auto"/>
      </w:divBdr>
    </w:div>
    <w:div w:id="182592478">
      <w:bodyDiv w:val="1"/>
      <w:marLeft w:val="0"/>
      <w:marRight w:val="0"/>
      <w:marTop w:val="0"/>
      <w:marBottom w:val="0"/>
      <w:divBdr>
        <w:top w:val="none" w:sz="0" w:space="0" w:color="auto"/>
        <w:left w:val="none" w:sz="0" w:space="0" w:color="auto"/>
        <w:bottom w:val="none" w:sz="0" w:space="0" w:color="auto"/>
        <w:right w:val="none" w:sz="0" w:space="0" w:color="auto"/>
      </w:divBdr>
    </w:div>
    <w:div w:id="182741839">
      <w:bodyDiv w:val="1"/>
      <w:marLeft w:val="0"/>
      <w:marRight w:val="0"/>
      <w:marTop w:val="0"/>
      <w:marBottom w:val="0"/>
      <w:divBdr>
        <w:top w:val="none" w:sz="0" w:space="0" w:color="auto"/>
        <w:left w:val="none" w:sz="0" w:space="0" w:color="auto"/>
        <w:bottom w:val="none" w:sz="0" w:space="0" w:color="auto"/>
        <w:right w:val="none" w:sz="0" w:space="0" w:color="auto"/>
      </w:divBdr>
    </w:div>
    <w:div w:id="182790621">
      <w:bodyDiv w:val="1"/>
      <w:marLeft w:val="0"/>
      <w:marRight w:val="0"/>
      <w:marTop w:val="0"/>
      <w:marBottom w:val="0"/>
      <w:divBdr>
        <w:top w:val="none" w:sz="0" w:space="0" w:color="auto"/>
        <w:left w:val="none" w:sz="0" w:space="0" w:color="auto"/>
        <w:bottom w:val="none" w:sz="0" w:space="0" w:color="auto"/>
        <w:right w:val="none" w:sz="0" w:space="0" w:color="auto"/>
      </w:divBdr>
    </w:div>
    <w:div w:id="182942314">
      <w:bodyDiv w:val="1"/>
      <w:marLeft w:val="0"/>
      <w:marRight w:val="0"/>
      <w:marTop w:val="0"/>
      <w:marBottom w:val="0"/>
      <w:divBdr>
        <w:top w:val="none" w:sz="0" w:space="0" w:color="auto"/>
        <w:left w:val="none" w:sz="0" w:space="0" w:color="auto"/>
        <w:bottom w:val="none" w:sz="0" w:space="0" w:color="auto"/>
        <w:right w:val="none" w:sz="0" w:space="0" w:color="auto"/>
      </w:divBdr>
    </w:div>
    <w:div w:id="182942891">
      <w:bodyDiv w:val="1"/>
      <w:marLeft w:val="0"/>
      <w:marRight w:val="0"/>
      <w:marTop w:val="0"/>
      <w:marBottom w:val="0"/>
      <w:divBdr>
        <w:top w:val="none" w:sz="0" w:space="0" w:color="auto"/>
        <w:left w:val="none" w:sz="0" w:space="0" w:color="auto"/>
        <w:bottom w:val="none" w:sz="0" w:space="0" w:color="auto"/>
        <w:right w:val="none" w:sz="0" w:space="0" w:color="auto"/>
      </w:divBdr>
    </w:div>
    <w:div w:id="183062388">
      <w:bodyDiv w:val="1"/>
      <w:marLeft w:val="0"/>
      <w:marRight w:val="0"/>
      <w:marTop w:val="0"/>
      <w:marBottom w:val="0"/>
      <w:divBdr>
        <w:top w:val="none" w:sz="0" w:space="0" w:color="auto"/>
        <w:left w:val="none" w:sz="0" w:space="0" w:color="auto"/>
        <w:bottom w:val="none" w:sz="0" w:space="0" w:color="auto"/>
        <w:right w:val="none" w:sz="0" w:space="0" w:color="auto"/>
      </w:divBdr>
    </w:div>
    <w:div w:id="183251264">
      <w:bodyDiv w:val="1"/>
      <w:marLeft w:val="0"/>
      <w:marRight w:val="0"/>
      <w:marTop w:val="0"/>
      <w:marBottom w:val="0"/>
      <w:divBdr>
        <w:top w:val="none" w:sz="0" w:space="0" w:color="auto"/>
        <w:left w:val="none" w:sz="0" w:space="0" w:color="auto"/>
        <w:bottom w:val="none" w:sz="0" w:space="0" w:color="auto"/>
        <w:right w:val="none" w:sz="0" w:space="0" w:color="auto"/>
      </w:divBdr>
    </w:div>
    <w:div w:id="183254826">
      <w:bodyDiv w:val="1"/>
      <w:marLeft w:val="0"/>
      <w:marRight w:val="0"/>
      <w:marTop w:val="0"/>
      <w:marBottom w:val="0"/>
      <w:divBdr>
        <w:top w:val="none" w:sz="0" w:space="0" w:color="auto"/>
        <w:left w:val="none" w:sz="0" w:space="0" w:color="auto"/>
        <w:bottom w:val="none" w:sz="0" w:space="0" w:color="auto"/>
        <w:right w:val="none" w:sz="0" w:space="0" w:color="auto"/>
      </w:divBdr>
    </w:div>
    <w:div w:id="183328076">
      <w:bodyDiv w:val="1"/>
      <w:marLeft w:val="0"/>
      <w:marRight w:val="0"/>
      <w:marTop w:val="0"/>
      <w:marBottom w:val="0"/>
      <w:divBdr>
        <w:top w:val="none" w:sz="0" w:space="0" w:color="auto"/>
        <w:left w:val="none" w:sz="0" w:space="0" w:color="auto"/>
        <w:bottom w:val="none" w:sz="0" w:space="0" w:color="auto"/>
        <w:right w:val="none" w:sz="0" w:space="0" w:color="auto"/>
      </w:divBdr>
    </w:div>
    <w:div w:id="183330736">
      <w:bodyDiv w:val="1"/>
      <w:marLeft w:val="0"/>
      <w:marRight w:val="0"/>
      <w:marTop w:val="0"/>
      <w:marBottom w:val="0"/>
      <w:divBdr>
        <w:top w:val="none" w:sz="0" w:space="0" w:color="auto"/>
        <w:left w:val="none" w:sz="0" w:space="0" w:color="auto"/>
        <w:bottom w:val="none" w:sz="0" w:space="0" w:color="auto"/>
        <w:right w:val="none" w:sz="0" w:space="0" w:color="auto"/>
      </w:divBdr>
    </w:div>
    <w:div w:id="183331010">
      <w:bodyDiv w:val="1"/>
      <w:marLeft w:val="0"/>
      <w:marRight w:val="0"/>
      <w:marTop w:val="0"/>
      <w:marBottom w:val="0"/>
      <w:divBdr>
        <w:top w:val="none" w:sz="0" w:space="0" w:color="auto"/>
        <w:left w:val="none" w:sz="0" w:space="0" w:color="auto"/>
        <w:bottom w:val="none" w:sz="0" w:space="0" w:color="auto"/>
        <w:right w:val="none" w:sz="0" w:space="0" w:color="auto"/>
      </w:divBdr>
    </w:div>
    <w:div w:id="183373844">
      <w:bodyDiv w:val="1"/>
      <w:marLeft w:val="0"/>
      <w:marRight w:val="0"/>
      <w:marTop w:val="0"/>
      <w:marBottom w:val="0"/>
      <w:divBdr>
        <w:top w:val="none" w:sz="0" w:space="0" w:color="auto"/>
        <w:left w:val="none" w:sz="0" w:space="0" w:color="auto"/>
        <w:bottom w:val="none" w:sz="0" w:space="0" w:color="auto"/>
        <w:right w:val="none" w:sz="0" w:space="0" w:color="auto"/>
      </w:divBdr>
    </w:div>
    <w:div w:id="183373865">
      <w:bodyDiv w:val="1"/>
      <w:marLeft w:val="0"/>
      <w:marRight w:val="0"/>
      <w:marTop w:val="0"/>
      <w:marBottom w:val="0"/>
      <w:divBdr>
        <w:top w:val="none" w:sz="0" w:space="0" w:color="auto"/>
        <w:left w:val="none" w:sz="0" w:space="0" w:color="auto"/>
        <w:bottom w:val="none" w:sz="0" w:space="0" w:color="auto"/>
        <w:right w:val="none" w:sz="0" w:space="0" w:color="auto"/>
      </w:divBdr>
    </w:div>
    <w:div w:id="183398085">
      <w:bodyDiv w:val="1"/>
      <w:marLeft w:val="0"/>
      <w:marRight w:val="0"/>
      <w:marTop w:val="0"/>
      <w:marBottom w:val="0"/>
      <w:divBdr>
        <w:top w:val="none" w:sz="0" w:space="0" w:color="auto"/>
        <w:left w:val="none" w:sz="0" w:space="0" w:color="auto"/>
        <w:bottom w:val="none" w:sz="0" w:space="0" w:color="auto"/>
        <w:right w:val="none" w:sz="0" w:space="0" w:color="auto"/>
      </w:divBdr>
    </w:div>
    <w:div w:id="183447357">
      <w:bodyDiv w:val="1"/>
      <w:marLeft w:val="0"/>
      <w:marRight w:val="0"/>
      <w:marTop w:val="0"/>
      <w:marBottom w:val="0"/>
      <w:divBdr>
        <w:top w:val="none" w:sz="0" w:space="0" w:color="auto"/>
        <w:left w:val="none" w:sz="0" w:space="0" w:color="auto"/>
        <w:bottom w:val="none" w:sz="0" w:space="0" w:color="auto"/>
        <w:right w:val="none" w:sz="0" w:space="0" w:color="auto"/>
      </w:divBdr>
    </w:div>
    <w:div w:id="183517658">
      <w:bodyDiv w:val="1"/>
      <w:marLeft w:val="0"/>
      <w:marRight w:val="0"/>
      <w:marTop w:val="0"/>
      <w:marBottom w:val="0"/>
      <w:divBdr>
        <w:top w:val="none" w:sz="0" w:space="0" w:color="auto"/>
        <w:left w:val="none" w:sz="0" w:space="0" w:color="auto"/>
        <w:bottom w:val="none" w:sz="0" w:space="0" w:color="auto"/>
        <w:right w:val="none" w:sz="0" w:space="0" w:color="auto"/>
      </w:divBdr>
    </w:div>
    <w:div w:id="183518772">
      <w:bodyDiv w:val="1"/>
      <w:marLeft w:val="0"/>
      <w:marRight w:val="0"/>
      <w:marTop w:val="0"/>
      <w:marBottom w:val="0"/>
      <w:divBdr>
        <w:top w:val="none" w:sz="0" w:space="0" w:color="auto"/>
        <w:left w:val="none" w:sz="0" w:space="0" w:color="auto"/>
        <w:bottom w:val="none" w:sz="0" w:space="0" w:color="auto"/>
        <w:right w:val="none" w:sz="0" w:space="0" w:color="auto"/>
      </w:divBdr>
    </w:div>
    <w:div w:id="183598484">
      <w:bodyDiv w:val="1"/>
      <w:marLeft w:val="0"/>
      <w:marRight w:val="0"/>
      <w:marTop w:val="0"/>
      <w:marBottom w:val="0"/>
      <w:divBdr>
        <w:top w:val="none" w:sz="0" w:space="0" w:color="auto"/>
        <w:left w:val="none" w:sz="0" w:space="0" w:color="auto"/>
        <w:bottom w:val="none" w:sz="0" w:space="0" w:color="auto"/>
        <w:right w:val="none" w:sz="0" w:space="0" w:color="auto"/>
      </w:divBdr>
    </w:div>
    <w:div w:id="183637113">
      <w:bodyDiv w:val="1"/>
      <w:marLeft w:val="0"/>
      <w:marRight w:val="0"/>
      <w:marTop w:val="0"/>
      <w:marBottom w:val="0"/>
      <w:divBdr>
        <w:top w:val="none" w:sz="0" w:space="0" w:color="auto"/>
        <w:left w:val="none" w:sz="0" w:space="0" w:color="auto"/>
        <w:bottom w:val="none" w:sz="0" w:space="0" w:color="auto"/>
        <w:right w:val="none" w:sz="0" w:space="0" w:color="auto"/>
      </w:divBdr>
    </w:div>
    <w:div w:id="183716339">
      <w:bodyDiv w:val="1"/>
      <w:marLeft w:val="0"/>
      <w:marRight w:val="0"/>
      <w:marTop w:val="0"/>
      <w:marBottom w:val="0"/>
      <w:divBdr>
        <w:top w:val="none" w:sz="0" w:space="0" w:color="auto"/>
        <w:left w:val="none" w:sz="0" w:space="0" w:color="auto"/>
        <w:bottom w:val="none" w:sz="0" w:space="0" w:color="auto"/>
        <w:right w:val="none" w:sz="0" w:space="0" w:color="auto"/>
      </w:divBdr>
    </w:div>
    <w:div w:id="183830372">
      <w:bodyDiv w:val="1"/>
      <w:marLeft w:val="0"/>
      <w:marRight w:val="0"/>
      <w:marTop w:val="0"/>
      <w:marBottom w:val="0"/>
      <w:divBdr>
        <w:top w:val="none" w:sz="0" w:space="0" w:color="auto"/>
        <w:left w:val="none" w:sz="0" w:space="0" w:color="auto"/>
        <w:bottom w:val="none" w:sz="0" w:space="0" w:color="auto"/>
        <w:right w:val="none" w:sz="0" w:space="0" w:color="auto"/>
      </w:divBdr>
    </w:div>
    <w:div w:id="184055527">
      <w:bodyDiv w:val="1"/>
      <w:marLeft w:val="0"/>
      <w:marRight w:val="0"/>
      <w:marTop w:val="0"/>
      <w:marBottom w:val="0"/>
      <w:divBdr>
        <w:top w:val="none" w:sz="0" w:space="0" w:color="auto"/>
        <w:left w:val="none" w:sz="0" w:space="0" w:color="auto"/>
        <w:bottom w:val="none" w:sz="0" w:space="0" w:color="auto"/>
        <w:right w:val="none" w:sz="0" w:space="0" w:color="auto"/>
      </w:divBdr>
    </w:div>
    <w:div w:id="184096625">
      <w:bodyDiv w:val="1"/>
      <w:marLeft w:val="0"/>
      <w:marRight w:val="0"/>
      <w:marTop w:val="0"/>
      <w:marBottom w:val="0"/>
      <w:divBdr>
        <w:top w:val="none" w:sz="0" w:space="0" w:color="auto"/>
        <w:left w:val="none" w:sz="0" w:space="0" w:color="auto"/>
        <w:bottom w:val="none" w:sz="0" w:space="0" w:color="auto"/>
        <w:right w:val="none" w:sz="0" w:space="0" w:color="auto"/>
      </w:divBdr>
    </w:div>
    <w:div w:id="184100880">
      <w:bodyDiv w:val="1"/>
      <w:marLeft w:val="0"/>
      <w:marRight w:val="0"/>
      <w:marTop w:val="0"/>
      <w:marBottom w:val="0"/>
      <w:divBdr>
        <w:top w:val="none" w:sz="0" w:space="0" w:color="auto"/>
        <w:left w:val="none" w:sz="0" w:space="0" w:color="auto"/>
        <w:bottom w:val="none" w:sz="0" w:space="0" w:color="auto"/>
        <w:right w:val="none" w:sz="0" w:space="0" w:color="auto"/>
      </w:divBdr>
    </w:div>
    <w:div w:id="184178968">
      <w:bodyDiv w:val="1"/>
      <w:marLeft w:val="0"/>
      <w:marRight w:val="0"/>
      <w:marTop w:val="0"/>
      <w:marBottom w:val="0"/>
      <w:divBdr>
        <w:top w:val="none" w:sz="0" w:space="0" w:color="auto"/>
        <w:left w:val="none" w:sz="0" w:space="0" w:color="auto"/>
        <w:bottom w:val="none" w:sz="0" w:space="0" w:color="auto"/>
        <w:right w:val="none" w:sz="0" w:space="0" w:color="auto"/>
      </w:divBdr>
    </w:div>
    <w:div w:id="184247692">
      <w:bodyDiv w:val="1"/>
      <w:marLeft w:val="0"/>
      <w:marRight w:val="0"/>
      <w:marTop w:val="0"/>
      <w:marBottom w:val="0"/>
      <w:divBdr>
        <w:top w:val="none" w:sz="0" w:space="0" w:color="auto"/>
        <w:left w:val="none" w:sz="0" w:space="0" w:color="auto"/>
        <w:bottom w:val="none" w:sz="0" w:space="0" w:color="auto"/>
        <w:right w:val="none" w:sz="0" w:space="0" w:color="auto"/>
      </w:divBdr>
    </w:div>
    <w:div w:id="184288536">
      <w:bodyDiv w:val="1"/>
      <w:marLeft w:val="0"/>
      <w:marRight w:val="0"/>
      <w:marTop w:val="0"/>
      <w:marBottom w:val="0"/>
      <w:divBdr>
        <w:top w:val="none" w:sz="0" w:space="0" w:color="auto"/>
        <w:left w:val="none" w:sz="0" w:space="0" w:color="auto"/>
        <w:bottom w:val="none" w:sz="0" w:space="0" w:color="auto"/>
        <w:right w:val="none" w:sz="0" w:space="0" w:color="auto"/>
      </w:divBdr>
    </w:div>
    <w:div w:id="184295828">
      <w:bodyDiv w:val="1"/>
      <w:marLeft w:val="0"/>
      <w:marRight w:val="0"/>
      <w:marTop w:val="0"/>
      <w:marBottom w:val="0"/>
      <w:divBdr>
        <w:top w:val="none" w:sz="0" w:space="0" w:color="auto"/>
        <w:left w:val="none" w:sz="0" w:space="0" w:color="auto"/>
        <w:bottom w:val="none" w:sz="0" w:space="0" w:color="auto"/>
        <w:right w:val="none" w:sz="0" w:space="0" w:color="auto"/>
      </w:divBdr>
    </w:div>
    <w:div w:id="184372196">
      <w:bodyDiv w:val="1"/>
      <w:marLeft w:val="0"/>
      <w:marRight w:val="0"/>
      <w:marTop w:val="0"/>
      <w:marBottom w:val="0"/>
      <w:divBdr>
        <w:top w:val="none" w:sz="0" w:space="0" w:color="auto"/>
        <w:left w:val="none" w:sz="0" w:space="0" w:color="auto"/>
        <w:bottom w:val="none" w:sz="0" w:space="0" w:color="auto"/>
        <w:right w:val="none" w:sz="0" w:space="0" w:color="auto"/>
      </w:divBdr>
    </w:div>
    <w:div w:id="184372410">
      <w:bodyDiv w:val="1"/>
      <w:marLeft w:val="0"/>
      <w:marRight w:val="0"/>
      <w:marTop w:val="0"/>
      <w:marBottom w:val="0"/>
      <w:divBdr>
        <w:top w:val="none" w:sz="0" w:space="0" w:color="auto"/>
        <w:left w:val="none" w:sz="0" w:space="0" w:color="auto"/>
        <w:bottom w:val="none" w:sz="0" w:space="0" w:color="auto"/>
        <w:right w:val="none" w:sz="0" w:space="0" w:color="auto"/>
      </w:divBdr>
    </w:div>
    <w:div w:id="184438953">
      <w:bodyDiv w:val="1"/>
      <w:marLeft w:val="0"/>
      <w:marRight w:val="0"/>
      <w:marTop w:val="0"/>
      <w:marBottom w:val="0"/>
      <w:divBdr>
        <w:top w:val="none" w:sz="0" w:space="0" w:color="auto"/>
        <w:left w:val="none" w:sz="0" w:space="0" w:color="auto"/>
        <w:bottom w:val="none" w:sz="0" w:space="0" w:color="auto"/>
        <w:right w:val="none" w:sz="0" w:space="0" w:color="auto"/>
      </w:divBdr>
    </w:div>
    <w:div w:id="184442644">
      <w:bodyDiv w:val="1"/>
      <w:marLeft w:val="0"/>
      <w:marRight w:val="0"/>
      <w:marTop w:val="0"/>
      <w:marBottom w:val="0"/>
      <w:divBdr>
        <w:top w:val="none" w:sz="0" w:space="0" w:color="auto"/>
        <w:left w:val="none" w:sz="0" w:space="0" w:color="auto"/>
        <w:bottom w:val="none" w:sz="0" w:space="0" w:color="auto"/>
        <w:right w:val="none" w:sz="0" w:space="0" w:color="auto"/>
      </w:divBdr>
    </w:div>
    <w:div w:id="184443543">
      <w:bodyDiv w:val="1"/>
      <w:marLeft w:val="0"/>
      <w:marRight w:val="0"/>
      <w:marTop w:val="0"/>
      <w:marBottom w:val="0"/>
      <w:divBdr>
        <w:top w:val="none" w:sz="0" w:space="0" w:color="auto"/>
        <w:left w:val="none" w:sz="0" w:space="0" w:color="auto"/>
        <w:bottom w:val="none" w:sz="0" w:space="0" w:color="auto"/>
        <w:right w:val="none" w:sz="0" w:space="0" w:color="auto"/>
      </w:divBdr>
    </w:div>
    <w:div w:id="184490167">
      <w:bodyDiv w:val="1"/>
      <w:marLeft w:val="0"/>
      <w:marRight w:val="0"/>
      <w:marTop w:val="0"/>
      <w:marBottom w:val="0"/>
      <w:divBdr>
        <w:top w:val="none" w:sz="0" w:space="0" w:color="auto"/>
        <w:left w:val="none" w:sz="0" w:space="0" w:color="auto"/>
        <w:bottom w:val="none" w:sz="0" w:space="0" w:color="auto"/>
        <w:right w:val="none" w:sz="0" w:space="0" w:color="auto"/>
      </w:divBdr>
    </w:div>
    <w:div w:id="184634624">
      <w:bodyDiv w:val="1"/>
      <w:marLeft w:val="0"/>
      <w:marRight w:val="0"/>
      <w:marTop w:val="0"/>
      <w:marBottom w:val="0"/>
      <w:divBdr>
        <w:top w:val="none" w:sz="0" w:space="0" w:color="auto"/>
        <w:left w:val="none" w:sz="0" w:space="0" w:color="auto"/>
        <w:bottom w:val="none" w:sz="0" w:space="0" w:color="auto"/>
        <w:right w:val="none" w:sz="0" w:space="0" w:color="auto"/>
      </w:divBdr>
    </w:div>
    <w:div w:id="184825564">
      <w:bodyDiv w:val="1"/>
      <w:marLeft w:val="0"/>
      <w:marRight w:val="0"/>
      <w:marTop w:val="0"/>
      <w:marBottom w:val="0"/>
      <w:divBdr>
        <w:top w:val="none" w:sz="0" w:space="0" w:color="auto"/>
        <w:left w:val="none" w:sz="0" w:space="0" w:color="auto"/>
        <w:bottom w:val="none" w:sz="0" w:space="0" w:color="auto"/>
        <w:right w:val="none" w:sz="0" w:space="0" w:color="auto"/>
      </w:divBdr>
    </w:div>
    <w:div w:id="185022436">
      <w:bodyDiv w:val="1"/>
      <w:marLeft w:val="0"/>
      <w:marRight w:val="0"/>
      <w:marTop w:val="0"/>
      <w:marBottom w:val="0"/>
      <w:divBdr>
        <w:top w:val="none" w:sz="0" w:space="0" w:color="auto"/>
        <w:left w:val="none" w:sz="0" w:space="0" w:color="auto"/>
        <w:bottom w:val="none" w:sz="0" w:space="0" w:color="auto"/>
        <w:right w:val="none" w:sz="0" w:space="0" w:color="auto"/>
      </w:divBdr>
    </w:div>
    <w:div w:id="185098311">
      <w:bodyDiv w:val="1"/>
      <w:marLeft w:val="0"/>
      <w:marRight w:val="0"/>
      <w:marTop w:val="0"/>
      <w:marBottom w:val="0"/>
      <w:divBdr>
        <w:top w:val="none" w:sz="0" w:space="0" w:color="auto"/>
        <w:left w:val="none" w:sz="0" w:space="0" w:color="auto"/>
        <w:bottom w:val="none" w:sz="0" w:space="0" w:color="auto"/>
        <w:right w:val="none" w:sz="0" w:space="0" w:color="auto"/>
      </w:divBdr>
    </w:div>
    <w:div w:id="185140819">
      <w:bodyDiv w:val="1"/>
      <w:marLeft w:val="0"/>
      <w:marRight w:val="0"/>
      <w:marTop w:val="0"/>
      <w:marBottom w:val="0"/>
      <w:divBdr>
        <w:top w:val="none" w:sz="0" w:space="0" w:color="auto"/>
        <w:left w:val="none" w:sz="0" w:space="0" w:color="auto"/>
        <w:bottom w:val="none" w:sz="0" w:space="0" w:color="auto"/>
        <w:right w:val="none" w:sz="0" w:space="0" w:color="auto"/>
      </w:divBdr>
    </w:div>
    <w:div w:id="185212941">
      <w:bodyDiv w:val="1"/>
      <w:marLeft w:val="0"/>
      <w:marRight w:val="0"/>
      <w:marTop w:val="0"/>
      <w:marBottom w:val="0"/>
      <w:divBdr>
        <w:top w:val="none" w:sz="0" w:space="0" w:color="auto"/>
        <w:left w:val="none" w:sz="0" w:space="0" w:color="auto"/>
        <w:bottom w:val="none" w:sz="0" w:space="0" w:color="auto"/>
        <w:right w:val="none" w:sz="0" w:space="0" w:color="auto"/>
      </w:divBdr>
    </w:div>
    <w:div w:id="185292317">
      <w:bodyDiv w:val="1"/>
      <w:marLeft w:val="0"/>
      <w:marRight w:val="0"/>
      <w:marTop w:val="0"/>
      <w:marBottom w:val="0"/>
      <w:divBdr>
        <w:top w:val="none" w:sz="0" w:space="0" w:color="auto"/>
        <w:left w:val="none" w:sz="0" w:space="0" w:color="auto"/>
        <w:bottom w:val="none" w:sz="0" w:space="0" w:color="auto"/>
        <w:right w:val="none" w:sz="0" w:space="0" w:color="auto"/>
      </w:divBdr>
    </w:div>
    <w:div w:id="185366547">
      <w:bodyDiv w:val="1"/>
      <w:marLeft w:val="0"/>
      <w:marRight w:val="0"/>
      <w:marTop w:val="0"/>
      <w:marBottom w:val="0"/>
      <w:divBdr>
        <w:top w:val="none" w:sz="0" w:space="0" w:color="auto"/>
        <w:left w:val="none" w:sz="0" w:space="0" w:color="auto"/>
        <w:bottom w:val="none" w:sz="0" w:space="0" w:color="auto"/>
        <w:right w:val="none" w:sz="0" w:space="0" w:color="auto"/>
      </w:divBdr>
    </w:div>
    <w:div w:id="185410407">
      <w:bodyDiv w:val="1"/>
      <w:marLeft w:val="0"/>
      <w:marRight w:val="0"/>
      <w:marTop w:val="0"/>
      <w:marBottom w:val="0"/>
      <w:divBdr>
        <w:top w:val="none" w:sz="0" w:space="0" w:color="auto"/>
        <w:left w:val="none" w:sz="0" w:space="0" w:color="auto"/>
        <w:bottom w:val="none" w:sz="0" w:space="0" w:color="auto"/>
        <w:right w:val="none" w:sz="0" w:space="0" w:color="auto"/>
      </w:divBdr>
    </w:div>
    <w:div w:id="185488087">
      <w:bodyDiv w:val="1"/>
      <w:marLeft w:val="0"/>
      <w:marRight w:val="0"/>
      <w:marTop w:val="0"/>
      <w:marBottom w:val="0"/>
      <w:divBdr>
        <w:top w:val="none" w:sz="0" w:space="0" w:color="auto"/>
        <w:left w:val="none" w:sz="0" w:space="0" w:color="auto"/>
        <w:bottom w:val="none" w:sz="0" w:space="0" w:color="auto"/>
        <w:right w:val="none" w:sz="0" w:space="0" w:color="auto"/>
      </w:divBdr>
    </w:div>
    <w:div w:id="185605416">
      <w:bodyDiv w:val="1"/>
      <w:marLeft w:val="0"/>
      <w:marRight w:val="0"/>
      <w:marTop w:val="0"/>
      <w:marBottom w:val="0"/>
      <w:divBdr>
        <w:top w:val="none" w:sz="0" w:space="0" w:color="auto"/>
        <w:left w:val="none" w:sz="0" w:space="0" w:color="auto"/>
        <w:bottom w:val="none" w:sz="0" w:space="0" w:color="auto"/>
        <w:right w:val="none" w:sz="0" w:space="0" w:color="auto"/>
      </w:divBdr>
    </w:div>
    <w:div w:id="185677538">
      <w:bodyDiv w:val="1"/>
      <w:marLeft w:val="0"/>
      <w:marRight w:val="0"/>
      <w:marTop w:val="0"/>
      <w:marBottom w:val="0"/>
      <w:divBdr>
        <w:top w:val="none" w:sz="0" w:space="0" w:color="auto"/>
        <w:left w:val="none" w:sz="0" w:space="0" w:color="auto"/>
        <w:bottom w:val="none" w:sz="0" w:space="0" w:color="auto"/>
        <w:right w:val="none" w:sz="0" w:space="0" w:color="auto"/>
      </w:divBdr>
    </w:div>
    <w:div w:id="185750447">
      <w:bodyDiv w:val="1"/>
      <w:marLeft w:val="0"/>
      <w:marRight w:val="0"/>
      <w:marTop w:val="0"/>
      <w:marBottom w:val="0"/>
      <w:divBdr>
        <w:top w:val="none" w:sz="0" w:space="0" w:color="auto"/>
        <w:left w:val="none" w:sz="0" w:space="0" w:color="auto"/>
        <w:bottom w:val="none" w:sz="0" w:space="0" w:color="auto"/>
        <w:right w:val="none" w:sz="0" w:space="0" w:color="auto"/>
      </w:divBdr>
    </w:div>
    <w:div w:id="185753961">
      <w:bodyDiv w:val="1"/>
      <w:marLeft w:val="0"/>
      <w:marRight w:val="0"/>
      <w:marTop w:val="0"/>
      <w:marBottom w:val="0"/>
      <w:divBdr>
        <w:top w:val="none" w:sz="0" w:space="0" w:color="auto"/>
        <w:left w:val="none" w:sz="0" w:space="0" w:color="auto"/>
        <w:bottom w:val="none" w:sz="0" w:space="0" w:color="auto"/>
        <w:right w:val="none" w:sz="0" w:space="0" w:color="auto"/>
      </w:divBdr>
    </w:div>
    <w:div w:id="185944682">
      <w:bodyDiv w:val="1"/>
      <w:marLeft w:val="0"/>
      <w:marRight w:val="0"/>
      <w:marTop w:val="0"/>
      <w:marBottom w:val="0"/>
      <w:divBdr>
        <w:top w:val="none" w:sz="0" w:space="0" w:color="auto"/>
        <w:left w:val="none" w:sz="0" w:space="0" w:color="auto"/>
        <w:bottom w:val="none" w:sz="0" w:space="0" w:color="auto"/>
        <w:right w:val="none" w:sz="0" w:space="0" w:color="auto"/>
      </w:divBdr>
    </w:div>
    <w:div w:id="186021229">
      <w:bodyDiv w:val="1"/>
      <w:marLeft w:val="0"/>
      <w:marRight w:val="0"/>
      <w:marTop w:val="0"/>
      <w:marBottom w:val="0"/>
      <w:divBdr>
        <w:top w:val="none" w:sz="0" w:space="0" w:color="auto"/>
        <w:left w:val="none" w:sz="0" w:space="0" w:color="auto"/>
        <w:bottom w:val="none" w:sz="0" w:space="0" w:color="auto"/>
        <w:right w:val="none" w:sz="0" w:space="0" w:color="auto"/>
      </w:divBdr>
    </w:div>
    <w:div w:id="186023352">
      <w:bodyDiv w:val="1"/>
      <w:marLeft w:val="0"/>
      <w:marRight w:val="0"/>
      <w:marTop w:val="0"/>
      <w:marBottom w:val="0"/>
      <w:divBdr>
        <w:top w:val="none" w:sz="0" w:space="0" w:color="auto"/>
        <w:left w:val="none" w:sz="0" w:space="0" w:color="auto"/>
        <w:bottom w:val="none" w:sz="0" w:space="0" w:color="auto"/>
        <w:right w:val="none" w:sz="0" w:space="0" w:color="auto"/>
      </w:divBdr>
    </w:div>
    <w:div w:id="186061345">
      <w:bodyDiv w:val="1"/>
      <w:marLeft w:val="0"/>
      <w:marRight w:val="0"/>
      <w:marTop w:val="0"/>
      <w:marBottom w:val="0"/>
      <w:divBdr>
        <w:top w:val="none" w:sz="0" w:space="0" w:color="auto"/>
        <w:left w:val="none" w:sz="0" w:space="0" w:color="auto"/>
        <w:bottom w:val="none" w:sz="0" w:space="0" w:color="auto"/>
        <w:right w:val="none" w:sz="0" w:space="0" w:color="auto"/>
      </w:divBdr>
    </w:div>
    <w:div w:id="186140449">
      <w:bodyDiv w:val="1"/>
      <w:marLeft w:val="0"/>
      <w:marRight w:val="0"/>
      <w:marTop w:val="0"/>
      <w:marBottom w:val="0"/>
      <w:divBdr>
        <w:top w:val="none" w:sz="0" w:space="0" w:color="auto"/>
        <w:left w:val="none" w:sz="0" w:space="0" w:color="auto"/>
        <w:bottom w:val="none" w:sz="0" w:space="0" w:color="auto"/>
        <w:right w:val="none" w:sz="0" w:space="0" w:color="auto"/>
      </w:divBdr>
    </w:div>
    <w:div w:id="186261194">
      <w:bodyDiv w:val="1"/>
      <w:marLeft w:val="0"/>
      <w:marRight w:val="0"/>
      <w:marTop w:val="0"/>
      <w:marBottom w:val="0"/>
      <w:divBdr>
        <w:top w:val="none" w:sz="0" w:space="0" w:color="auto"/>
        <w:left w:val="none" w:sz="0" w:space="0" w:color="auto"/>
        <w:bottom w:val="none" w:sz="0" w:space="0" w:color="auto"/>
        <w:right w:val="none" w:sz="0" w:space="0" w:color="auto"/>
      </w:divBdr>
    </w:div>
    <w:div w:id="186332358">
      <w:bodyDiv w:val="1"/>
      <w:marLeft w:val="0"/>
      <w:marRight w:val="0"/>
      <w:marTop w:val="0"/>
      <w:marBottom w:val="0"/>
      <w:divBdr>
        <w:top w:val="none" w:sz="0" w:space="0" w:color="auto"/>
        <w:left w:val="none" w:sz="0" w:space="0" w:color="auto"/>
        <w:bottom w:val="none" w:sz="0" w:space="0" w:color="auto"/>
        <w:right w:val="none" w:sz="0" w:space="0" w:color="auto"/>
      </w:divBdr>
    </w:div>
    <w:div w:id="186453627">
      <w:bodyDiv w:val="1"/>
      <w:marLeft w:val="0"/>
      <w:marRight w:val="0"/>
      <w:marTop w:val="0"/>
      <w:marBottom w:val="0"/>
      <w:divBdr>
        <w:top w:val="none" w:sz="0" w:space="0" w:color="auto"/>
        <w:left w:val="none" w:sz="0" w:space="0" w:color="auto"/>
        <w:bottom w:val="none" w:sz="0" w:space="0" w:color="auto"/>
        <w:right w:val="none" w:sz="0" w:space="0" w:color="auto"/>
      </w:divBdr>
    </w:div>
    <w:div w:id="186528925">
      <w:bodyDiv w:val="1"/>
      <w:marLeft w:val="0"/>
      <w:marRight w:val="0"/>
      <w:marTop w:val="0"/>
      <w:marBottom w:val="0"/>
      <w:divBdr>
        <w:top w:val="none" w:sz="0" w:space="0" w:color="auto"/>
        <w:left w:val="none" w:sz="0" w:space="0" w:color="auto"/>
        <w:bottom w:val="none" w:sz="0" w:space="0" w:color="auto"/>
        <w:right w:val="none" w:sz="0" w:space="0" w:color="auto"/>
      </w:divBdr>
    </w:div>
    <w:div w:id="186605731">
      <w:bodyDiv w:val="1"/>
      <w:marLeft w:val="0"/>
      <w:marRight w:val="0"/>
      <w:marTop w:val="0"/>
      <w:marBottom w:val="0"/>
      <w:divBdr>
        <w:top w:val="none" w:sz="0" w:space="0" w:color="auto"/>
        <w:left w:val="none" w:sz="0" w:space="0" w:color="auto"/>
        <w:bottom w:val="none" w:sz="0" w:space="0" w:color="auto"/>
        <w:right w:val="none" w:sz="0" w:space="0" w:color="auto"/>
      </w:divBdr>
    </w:div>
    <w:div w:id="186647268">
      <w:bodyDiv w:val="1"/>
      <w:marLeft w:val="0"/>
      <w:marRight w:val="0"/>
      <w:marTop w:val="0"/>
      <w:marBottom w:val="0"/>
      <w:divBdr>
        <w:top w:val="none" w:sz="0" w:space="0" w:color="auto"/>
        <w:left w:val="none" w:sz="0" w:space="0" w:color="auto"/>
        <w:bottom w:val="none" w:sz="0" w:space="0" w:color="auto"/>
        <w:right w:val="none" w:sz="0" w:space="0" w:color="auto"/>
      </w:divBdr>
    </w:div>
    <w:div w:id="186673470">
      <w:bodyDiv w:val="1"/>
      <w:marLeft w:val="0"/>
      <w:marRight w:val="0"/>
      <w:marTop w:val="0"/>
      <w:marBottom w:val="0"/>
      <w:divBdr>
        <w:top w:val="none" w:sz="0" w:space="0" w:color="auto"/>
        <w:left w:val="none" w:sz="0" w:space="0" w:color="auto"/>
        <w:bottom w:val="none" w:sz="0" w:space="0" w:color="auto"/>
        <w:right w:val="none" w:sz="0" w:space="0" w:color="auto"/>
      </w:divBdr>
    </w:div>
    <w:div w:id="186675571">
      <w:bodyDiv w:val="1"/>
      <w:marLeft w:val="0"/>
      <w:marRight w:val="0"/>
      <w:marTop w:val="0"/>
      <w:marBottom w:val="0"/>
      <w:divBdr>
        <w:top w:val="none" w:sz="0" w:space="0" w:color="auto"/>
        <w:left w:val="none" w:sz="0" w:space="0" w:color="auto"/>
        <w:bottom w:val="none" w:sz="0" w:space="0" w:color="auto"/>
        <w:right w:val="none" w:sz="0" w:space="0" w:color="auto"/>
      </w:divBdr>
    </w:div>
    <w:div w:id="186721159">
      <w:bodyDiv w:val="1"/>
      <w:marLeft w:val="0"/>
      <w:marRight w:val="0"/>
      <w:marTop w:val="0"/>
      <w:marBottom w:val="0"/>
      <w:divBdr>
        <w:top w:val="none" w:sz="0" w:space="0" w:color="auto"/>
        <w:left w:val="none" w:sz="0" w:space="0" w:color="auto"/>
        <w:bottom w:val="none" w:sz="0" w:space="0" w:color="auto"/>
        <w:right w:val="none" w:sz="0" w:space="0" w:color="auto"/>
      </w:divBdr>
    </w:div>
    <w:div w:id="186791638">
      <w:bodyDiv w:val="1"/>
      <w:marLeft w:val="0"/>
      <w:marRight w:val="0"/>
      <w:marTop w:val="0"/>
      <w:marBottom w:val="0"/>
      <w:divBdr>
        <w:top w:val="none" w:sz="0" w:space="0" w:color="auto"/>
        <w:left w:val="none" w:sz="0" w:space="0" w:color="auto"/>
        <w:bottom w:val="none" w:sz="0" w:space="0" w:color="auto"/>
        <w:right w:val="none" w:sz="0" w:space="0" w:color="auto"/>
      </w:divBdr>
    </w:div>
    <w:div w:id="186791830">
      <w:bodyDiv w:val="1"/>
      <w:marLeft w:val="0"/>
      <w:marRight w:val="0"/>
      <w:marTop w:val="0"/>
      <w:marBottom w:val="0"/>
      <w:divBdr>
        <w:top w:val="none" w:sz="0" w:space="0" w:color="auto"/>
        <w:left w:val="none" w:sz="0" w:space="0" w:color="auto"/>
        <w:bottom w:val="none" w:sz="0" w:space="0" w:color="auto"/>
        <w:right w:val="none" w:sz="0" w:space="0" w:color="auto"/>
      </w:divBdr>
    </w:div>
    <w:div w:id="186795290">
      <w:bodyDiv w:val="1"/>
      <w:marLeft w:val="0"/>
      <w:marRight w:val="0"/>
      <w:marTop w:val="0"/>
      <w:marBottom w:val="0"/>
      <w:divBdr>
        <w:top w:val="none" w:sz="0" w:space="0" w:color="auto"/>
        <w:left w:val="none" w:sz="0" w:space="0" w:color="auto"/>
        <w:bottom w:val="none" w:sz="0" w:space="0" w:color="auto"/>
        <w:right w:val="none" w:sz="0" w:space="0" w:color="auto"/>
      </w:divBdr>
    </w:div>
    <w:div w:id="186869727">
      <w:bodyDiv w:val="1"/>
      <w:marLeft w:val="0"/>
      <w:marRight w:val="0"/>
      <w:marTop w:val="0"/>
      <w:marBottom w:val="0"/>
      <w:divBdr>
        <w:top w:val="none" w:sz="0" w:space="0" w:color="auto"/>
        <w:left w:val="none" w:sz="0" w:space="0" w:color="auto"/>
        <w:bottom w:val="none" w:sz="0" w:space="0" w:color="auto"/>
        <w:right w:val="none" w:sz="0" w:space="0" w:color="auto"/>
      </w:divBdr>
    </w:div>
    <w:div w:id="187063624">
      <w:bodyDiv w:val="1"/>
      <w:marLeft w:val="0"/>
      <w:marRight w:val="0"/>
      <w:marTop w:val="0"/>
      <w:marBottom w:val="0"/>
      <w:divBdr>
        <w:top w:val="none" w:sz="0" w:space="0" w:color="auto"/>
        <w:left w:val="none" w:sz="0" w:space="0" w:color="auto"/>
        <w:bottom w:val="none" w:sz="0" w:space="0" w:color="auto"/>
        <w:right w:val="none" w:sz="0" w:space="0" w:color="auto"/>
      </w:divBdr>
    </w:div>
    <w:div w:id="187111582">
      <w:bodyDiv w:val="1"/>
      <w:marLeft w:val="0"/>
      <w:marRight w:val="0"/>
      <w:marTop w:val="0"/>
      <w:marBottom w:val="0"/>
      <w:divBdr>
        <w:top w:val="none" w:sz="0" w:space="0" w:color="auto"/>
        <w:left w:val="none" w:sz="0" w:space="0" w:color="auto"/>
        <w:bottom w:val="none" w:sz="0" w:space="0" w:color="auto"/>
        <w:right w:val="none" w:sz="0" w:space="0" w:color="auto"/>
      </w:divBdr>
    </w:div>
    <w:div w:id="187180408">
      <w:bodyDiv w:val="1"/>
      <w:marLeft w:val="0"/>
      <w:marRight w:val="0"/>
      <w:marTop w:val="0"/>
      <w:marBottom w:val="0"/>
      <w:divBdr>
        <w:top w:val="none" w:sz="0" w:space="0" w:color="auto"/>
        <w:left w:val="none" w:sz="0" w:space="0" w:color="auto"/>
        <w:bottom w:val="none" w:sz="0" w:space="0" w:color="auto"/>
        <w:right w:val="none" w:sz="0" w:space="0" w:color="auto"/>
      </w:divBdr>
    </w:div>
    <w:div w:id="187259338">
      <w:bodyDiv w:val="1"/>
      <w:marLeft w:val="0"/>
      <w:marRight w:val="0"/>
      <w:marTop w:val="0"/>
      <w:marBottom w:val="0"/>
      <w:divBdr>
        <w:top w:val="none" w:sz="0" w:space="0" w:color="auto"/>
        <w:left w:val="none" w:sz="0" w:space="0" w:color="auto"/>
        <w:bottom w:val="none" w:sz="0" w:space="0" w:color="auto"/>
        <w:right w:val="none" w:sz="0" w:space="0" w:color="auto"/>
      </w:divBdr>
    </w:div>
    <w:div w:id="187303275">
      <w:bodyDiv w:val="1"/>
      <w:marLeft w:val="0"/>
      <w:marRight w:val="0"/>
      <w:marTop w:val="0"/>
      <w:marBottom w:val="0"/>
      <w:divBdr>
        <w:top w:val="none" w:sz="0" w:space="0" w:color="auto"/>
        <w:left w:val="none" w:sz="0" w:space="0" w:color="auto"/>
        <w:bottom w:val="none" w:sz="0" w:space="0" w:color="auto"/>
        <w:right w:val="none" w:sz="0" w:space="0" w:color="auto"/>
      </w:divBdr>
    </w:div>
    <w:div w:id="187371519">
      <w:bodyDiv w:val="1"/>
      <w:marLeft w:val="0"/>
      <w:marRight w:val="0"/>
      <w:marTop w:val="0"/>
      <w:marBottom w:val="0"/>
      <w:divBdr>
        <w:top w:val="none" w:sz="0" w:space="0" w:color="auto"/>
        <w:left w:val="none" w:sz="0" w:space="0" w:color="auto"/>
        <w:bottom w:val="none" w:sz="0" w:space="0" w:color="auto"/>
        <w:right w:val="none" w:sz="0" w:space="0" w:color="auto"/>
      </w:divBdr>
    </w:div>
    <w:div w:id="187374312">
      <w:bodyDiv w:val="1"/>
      <w:marLeft w:val="0"/>
      <w:marRight w:val="0"/>
      <w:marTop w:val="0"/>
      <w:marBottom w:val="0"/>
      <w:divBdr>
        <w:top w:val="none" w:sz="0" w:space="0" w:color="auto"/>
        <w:left w:val="none" w:sz="0" w:space="0" w:color="auto"/>
        <w:bottom w:val="none" w:sz="0" w:space="0" w:color="auto"/>
        <w:right w:val="none" w:sz="0" w:space="0" w:color="auto"/>
      </w:divBdr>
    </w:div>
    <w:div w:id="187526053">
      <w:bodyDiv w:val="1"/>
      <w:marLeft w:val="0"/>
      <w:marRight w:val="0"/>
      <w:marTop w:val="0"/>
      <w:marBottom w:val="0"/>
      <w:divBdr>
        <w:top w:val="none" w:sz="0" w:space="0" w:color="auto"/>
        <w:left w:val="none" w:sz="0" w:space="0" w:color="auto"/>
        <w:bottom w:val="none" w:sz="0" w:space="0" w:color="auto"/>
        <w:right w:val="none" w:sz="0" w:space="0" w:color="auto"/>
      </w:divBdr>
    </w:div>
    <w:div w:id="187571754">
      <w:bodyDiv w:val="1"/>
      <w:marLeft w:val="0"/>
      <w:marRight w:val="0"/>
      <w:marTop w:val="0"/>
      <w:marBottom w:val="0"/>
      <w:divBdr>
        <w:top w:val="none" w:sz="0" w:space="0" w:color="auto"/>
        <w:left w:val="none" w:sz="0" w:space="0" w:color="auto"/>
        <w:bottom w:val="none" w:sz="0" w:space="0" w:color="auto"/>
        <w:right w:val="none" w:sz="0" w:space="0" w:color="auto"/>
      </w:divBdr>
    </w:div>
    <w:div w:id="187641137">
      <w:bodyDiv w:val="1"/>
      <w:marLeft w:val="0"/>
      <w:marRight w:val="0"/>
      <w:marTop w:val="0"/>
      <w:marBottom w:val="0"/>
      <w:divBdr>
        <w:top w:val="none" w:sz="0" w:space="0" w:color="auto"/>
        <w:left w:val="none" w:sz="0" w:space="0" w:color="auto"/>
        <w:bottom w:val="none" w:sz="0" w:space="0" w:color="auto"/>
        <w:right w:val="none" w:sz="0" w:space="0" w:color="auto"/>
      </w:divBdr>
    </w:div>
    <w:div w:id="187643923">
      <w:bodyDiv w:val="1"/>
      <w:marLeft w:val="0"/>
      <w:marRight w:val="0"/>
      <w:marTop w:val="0"/>
      <w:marBottom w:val="0"/>
      <w:divBdr>
        <w:top w:val="none" w:sz="0" w:space="0" w:color="auto"/>
        <w:left w:val="none" w:sz="0" w:space="0" w:color="auto"/>
        <w:bottom w:val="none" w:sz="0" w:space="0" w:color="auto"/>
        <w:right w:val="none" w:sz="0" w:space="0" w:color="auto"/>
      </w:divBdr>
    </w:div>
    <w:div w:id="187766175">
      <w:bodyDiv w:val="1"/>
      <w:marLeft w:val="0"/>
      <w:marRight w:val="0"/>
      <w:marTop w:val="0"/>
      <w:marBottom w:val="0"/>
      <w:divBdr>
        <w:top w:val="none" w:sz="0" w:space="0" w:color="auto"/>
        <w:left w:val="none" w:sz="0" w:space="0" w:color="auto"/>
        <w:bottom w:val="none" w:sz="0" w:space="0" w:color="auto"/>
        <w:right w:val="none" w:sz="0" w:space="0" w:color="auto"/>
      </w:divBdr>
    </w:div>
    <w:div w:id="187834805">
      <w:bodyDiv w:val="1"/>
      <w:marLeft w:val="0"/>
      <w:marRight w:val="0"/>
      <w:marTop w:val="0"/>
      <w:marBottom w:val="0"/>
      <w:divBdr>
        <w:top w:val="none" w:sz="0" w:space="0" w:color="auto"/>
        <w:left w:val="none" w:sz="0" w:space="0" w:color="auto"/>
        <w:bottom w:val="none" w:sz="0" w:space="0" w:color="auto"/>
        <w:right w:val="none" w:sz="0" w:space="0" w:color="auto"/>
      </w:divBdr>
    </w:div>
    <w:div w:id="187842673">
      <w:bodyDiv w:val="1"/>
      <w:marLeft w:val="0"/>
      <w:marRight w:val="0"/>
      <w:marTop w:val="0"/>
      <w:marBottom w:val="0"/>
      <w:divBdr>
        <w:top w:val="none" w:sz="0" w:space="0" w:color="auto"/>
        <w:left w:val="none" w:sz="0" w:space="0" w:color="auto"/>
        <w:bottom w:val="none" w:sz="0" w:space="0" w:color="auto"/>
        <w:right w:val="none" w:sz="0" w:space="0" w:color="auto"/>
      </w:divBdr>
    </w:div>
    <w:div w:id="187912914">
      <w:bodyDiv w:val="1"/>
      <w:marLeft w:val="0"/>
      <w:marRight w:val="0"/>
      <w:marTop w:val="0"/>
      <w:marBottom w:val="0"/>
      <w:divBdr>
        <w:top w:val="none" w:sz="0" w:space="0" w:color="auto"/>
        <w:left w:val="none" w:sz="0" w:space="0" w:color="auto"/>
        <w:bottom w:val="none" w:sz="0" w:space="0" w:color="auto"/>
        <w:right w:val="none" w:sz="0" w:space="0" w:color="auto"/>
      </w:divBdr>
    </w:div>
    <w:div w:id="187915520">
      <w:bodyDiv w:val="1"/>
      <w:marLeft w:val="0"/>
      <w:marRight w:val="0"/>
      <w:marTop w:val="0"/>
      <w:marBottom w:val="0"/>
      <w:divBdr>
        <w:top w:val="none" w:sz="0" w:space="0" w:color="auto"/>
        <w:left w:val="none" w:sz="0" w:space="0" w:color="auto"/>
        <w:bottom w:val="none" w:sz="0" w:space="0" w:color="auto"/>
        <w:right w:val="none" w:sz="0" w:space="0" w:color="auto"/>
      </w:divBdr>
    </w:div>
    <w:div w:id="187916292">
      <w:bodyDiv w:val="1"/>
      <w:marLeft w:val="0"/>
      <w:marRight w:val="0"/>
      <w:marTop w:val="0"/>
      <w:marBottom w:val="0"/>
      <w:divBdr>
        <w:top w:val="none" w:sz="0" w:space="0" w:color="auto"/>
        <w:left w:val="none" w:sz="0" w:space="0" w:color="auto"/>
        <w:bottom w:val="none" w:sz="0" w:space="0" w:color="auto"/>
        <w:right w:val="none" w:sz="0" w:space="0" w:color="auto"/>
      </w:divBdr>
    </w:div>
    <w:div w:id="187917425">
      <w:bodyDiv w:val="1"/>
      <w:marLeft w:val="0"/>
      <w:marRight w:val="0"/>
      <w:marTop w:val="0"/>
      <w:marBottom w:val="0"/>
      <w:divBdr>
        <w:top w:val="none" w:sz="0" w:space="0" w:color="auto"/>
        <w:left w:val="none" w:sz="0" w:space="0" w:color="auto"/>
        <w:bottom w:val="none" w:sz="0" w:space="0" w:color="auto"/>
        <w:right w:val="none" w:sz="0" w:space="0" w:color="auto"/>
      </w:divBdr>
    </w:div>
    <w:div w:id="187958161">
      <w:bodyDiv w:val="1"/>
      <w:marLeft w:val="0"/>
      <w:marRight w:val="0"/>
      <w:marTop w:val="0"/>
      <w:marBottom w:val="0"/>
      <w:divBdr>
        <w:top w:val="none" w:sz="0" w:space="0" w:color="auto"/>
        <w:left w:val="none" w:sz="0" w:space="0" w:color="auto"/>
        <w:bottom w:val="none" w:sz="0" w:space="0" w:color="auto"/>
        <w:right w:val="none" w:sz="0" w:space="0" w:color="auto"/>
      </w:divBdr>
    </w:div>
    <w:div w:id="187985571">
      <w:bodyDiv w:val="1"/>
      <w:marLeft w:val="0"/>
      <w:marRight w:val="0"/>
      <w:marTop w:val="0"/>
      <w:marBottom w:val="0"/>
      <w:divBdr>
        <w:top w:val="none" w:sz="0" w:space="0" w:color="auto"/>
        <w:left w:val="none" w:sz="0" w:space="0" w:color="auto"/>
        <w:bottom w:val="none" w:sz="0" w:space="0" w:color="auto"/>
        <w:right w:val="none" w:sz="0" w:space="0" w:color="auto"/>
      </w:divBdr>
    </w:div>
    <w:div w:id="188027494">
      <w:bodyDiv w:val="1"/>
      <w:marLeft w:val="0"/>
      <w:marRight w:val="0"/>
      <w:marTop w:val="0"/>
      <w:marBottom w:val="0"/>
      <w:divBdr>
        <w:top w:val="none" w:sz="0" w:space="0" w:color="auto"/>
        <w:left w:val="none" w:sz="0" w:space="0" w:color="auto"/>
        <w:bottom w:val="none" w:sz="0" w:space="0" w:color="auto"/>
        <w:right w:val="none" w:sz="0" w:space="0" w:color="auto"/>
      </w:divBdr>
    </w:div>
    <w:div w:id="188031880">
      <w:bodyDiv w:val="1"/>
      <w:marLeft w:val="0"/>
      <w:marRight w:val="0"/>
      <w:marTop w:val="0"/>
      <w:marBottom w:val="0"/>
      <w:divBdr>
        <w:top w:val="none" w:sz="0" w:space="0" w:color="auto"/>
        <w:left w:val="none" w:sz="0" w:space="0" w:color="auto"/>
        <w:bottom w:val="none" w:sz="0" w:space="0" w:color="auto"/>
        <w:right w:val="none" w:sz="0" w:space="0" w:color="auto"/>
      </w:divBdr>
    </w:div>
    <w:div w:id="188229441">
      <w:bodyDiv w:val="1"/>
      <w:marLeft w:val="0"/>
      <w:marRight w:val="0"/>
      <w:marTop w:val="0"/>
      <w:marBottom w:val="0"/>
      <w:divBdr>
        <w:top w:val="none" w:sz="0" w:space="0" w:color="auto"/>
        <w:left w:val="none" w:sz="0" w:space="0" w:color="auto"/>
        <w:bottom w:val="none" w:sz="0" w:space="0" w:color="auto"/>
        <w:right w:val="none" w:sz="0" w:space="0" w:color="auto"/>
      </w:divBdr>
    </w:div>
    <w:div w:id="188301989">
      <w:bodyDiv w:val="1"/>
      <w:marLeft w:val="0"/>
      <w:marRight w:val="0"/>
      <w:marTop w:val="0"/>
      <w:marBottom w:val="0"/>
      <w:divBdr>
        <w:top w:val="none" w:sz="0" w:space="0" w:color="auto"/>
        <w:left w:val="none" w:sz="0" w:space="0" w:color="auto"/>
        <w:bottom w:val="none" w:sz="0" w:space="0" w:color="auto"/>
        <w:right w:val="none" w:sz="0" w:space="0" w:color="auto"/>
      </w:divBdr>
    </w:div>
    <w:div w:id="188422714">
      <w:bodyDiv w:val="1"/>
      <w:marLeft w:val="0"/>
      <w:marRight w:val="0"/>
      <w:marTop w:val="0"/>
      <w:marBottom w:val="0"/>
      <w:divBdr>
        <w:top w:val="none" w:sz="0" w:space="0" w:color="auto"/>
        <w:left w:val="none" w:sz="0" w:space="0" w:color="auto"/>
        <w:bottom w:val="none" w:sz="0" w:space="0" w:color="auto"/>
        <w:right w:val="none" w:sz="0" w:space="0" w:color="auto"/>
      </w:divBdr>
    </w:div>
    <w:div w:id="188496030">
      <w:bodyDiv w:val="1"/>
      <w:marLeft w:val="0"/>
      <w:marRight w:val="0"/>
      <w:marTop w:val="0"/>
      <w:marBottom w:val="0"/>
      <w:divBdr>
        <w:top w:val="none" w:sz="0" w:space="0" w:color="auto"/>
        <w:left w:val="none" w:sz="0" w:space="0" w:color="auto"/>
        <w:bottom w:val="none" w:sz="0" w:space="0" w:color="auto"/>
        <w:right w:val="none" w:sz="0" w:space="0" w:color="auto"/>
      </w:divBdr>
    </w:div>
    <w:div w:id="188565365">
      <w:bodyDiv w:val="1"/>
      <w:marLeft w:val="0"/>
      <w:marRight w:val="0"/>
      <w:marTop w:val="0"/>
      <w:marBottom w:val="0"/>
      <w:divBdr>
        <w:top w:val="none" w:sz="0" w:space="0" w:color="auto"/>
        <w:left w:val="none" w:sz="0" w:space="0" w:color="auto"/>
        <w:bottom w:val="none" w:sz="0" w:space="0" w:color="auto"/>
        <w:right w:val="none" w:sz="0" w:space="0" w:color="auto"/>
      </w:divBdr>
    </w:div>
    <w:div w:id="188572040">
      <w:bodyDiv w:val="1"/>
      <w:marLeft w:val="0"/>
      <w:marRight w:val="0"/>
      <w:marTop w:val="0"/>
      <w:marBottom w:val="0"/>
      <w:divBdr>
        <w:top w:val="none" w:sz="0" w:space="0" w:color="auto"/>
        <w:left w:val="none" w:sz="0" w:space="0" w:color="auto"/>
        <w:bottom w:val="none" w:sz="0" w:space="0" w:color="auto"/>
        <w:right w:val="none" w:sz="0" w:space="0" w:color="auto"/>
      </w:divBdr>
    </w:div>
    <w:div w:id="188837559">
      <w:bodyDiv w:val="1"/>
      <w:marLeft w:val="0"/>
      <w:marRight w:val="0"/>
      <w:marTop w:val="0"/>
      <w:marBottom w:val="0"/>
      <w:divBdr>
        <w:top w:val="none" w:sz="0" w:space="0" w:color="auto"/>
        <w:left w:val="none" w:sz="0" w:space="0" w:color="auto"/>
        <w:bottom w:val="none" w:sz="0" w:space="0" w:color="auto"/>
        <w:right w:val="none" w:sz="0" w:space="0" w:color="auto"/>
      </w:divBdr>
    </w:div>
    <w:div w:id="188880756">
      <w:bodyDiv w:val="1"/>
      <w:marLeft w:val="0"/>
      <w:marRight w:val="0"/>
      <w:marTop w:val="0"/>
      <w:marBottom w:val="0"/>
      <w:divBdr>
        <w:top w:val="none" w:sz="0" w:space="0" w:color="auto"/>
        <w:left w:val="none" w:sz="0" w:space="0" w:color="auto"/>
        <w:bottom w:val="none" w:sz="0" w:space="0" w:color="auto"/>
        <w:right w:val="none" w:sz="0" w:space="0" w:color="auto"/>
      </w:divBdr>
    </w:div>
    <w:div w:id="188955501">
      <w:bodyDiv w:val="1"/>
      <w:marLeft w:val="0"/>
      <w:marRight w:val="0"/>
      <w:marTop w:val="0"/>
      <w:marBottom w:val="0"/>
      <w:divBdr>
        <w:top w:val="none" w:sz="0" w:space="0" w:color="auto"/>
        <w:left w:val="none" w:sz="0" w:space="0" w:color="auto"/>
        <w:bottom w:val="none" w:sz="0" w:space="0" w:color="auto"/>
        <w:right w:val="none" w:sz="0" w:space="0" w:color="auto"/>
      </w:divBdr>
    </w:div>
    <w:div w:id="189025921">
      <w:bodyDiv w:val="1"/>
      <w:marLeft w:val="0"/>
      <w:marRight w:val="0"/>
      <w:marTop w:val="0"/>
      <w:marBottom w:val="0"/>
      <w:divBdr>
        <w:top w:val="none" w:sz="0" w:space="0" w:color="auto"/>
        <w:left w:val="none" w:sz="0" w:space="0" w:color="auto"/>
        <w:bottom w:val="none" w:sz="0" w:space="0" w:color="auto"/>
        <w:right w:val="none" w:sz="0" w:space="0" w:color="auto"/>
      </w:divBdr>
    </w:div>
    <w:div w:id="189146298">
      <w:bodyDiv w:val="1"/>
      <w:marLeft w:val="0"/>
      <w:marRight w:val="0"/>
      <w:marTop w:val="0"/>
      <w:marBottom w:val="0"/>
      <w:divBdr>
        <w:top w:val="none" w:sz="0" w:space="0" w:color="auto"/>
        <w:left w:val="none" w:sz="0" w:space="0" w:color="auto"/>
        <w:bottom w:val="none" w:sz="0" w:space="0" w:color="auto"/>
        <w:right w:val="none" w:sz="0" w:space="0" w:color="auto"/>
      </w:divBdr>
    </w:div>
    <w:div w:id="189298314">
      <w:bodyDiv w:val="1"/>
      <w:marLeft w:val="0"/>
      <w:marRight w:val="0"/>
      <w:marTop w:val="0"/>
      <w:marBottom w:val="0"/>
      <w:divBdr>
        <w:top w:val="none" w:sz="0" w:space="0" w:color="auto"/>
        <w:left w:val="none" w:sz="0" w:space="0" w:color="auto"/>
        <w:bottom w:val="none" w:sz="0" w:space="0" w:color="auto"/>
        <w:right w:val="none" w:sz="0" w:space="0" w:color="auto"/>
      </w:divBdr>
    </w:div>
    <w:div w:id="189298494">
      <w:bodyDiv w:val="1"/>
      <w:marLeft w:val="0"/>
      <w:marRight w:val="0"/>
      <w:marTop w:val="0"/>
      <w:marBottom w:val="0"/>
      <w:divBdr>
        <w:top w:val="none" w:sz="0" w:space="0" w:color="auto"/>
        <w:left w:val="none" w:sz="0" w:space="0" w:color="auto"/>
        <w:bottom w:val="none" w:sz="0" w:space="0" w:color="auto"/>
        <w:right w:val="none" w:sz="0" w:space="0" w:color="auto"/>
      </w:divBdr>
    </w:div>
    <w:div w:id="189300511">
      <w:bodyDiv w:val="1"/>
      <w:marLeft w:val="0"/>
      <w:marRight w:val="0"/>
      <w:marTop w:val="0"/>
      <w:marBottom w:val="0"/>
      <w:divBdr>
        <w:top w:val="none" w:sz="0" w:space="0" w:color="auto"/>
        <w:left w:val="none" w:sz="0" w:space="0" w:color="auto"/>
        <w:bottom w:val="none" w:sz="0" w:space="0" w:color="auto"/>
        <w:right w:val="none" w:sz="0" w:space="0" w:color="auto"/>
      </w:divBdr>
    </w:div>
    <w:div w:id="189683646">
      <w:bodyDiv w:val="1"/>
      <w:marLeft w:val="0"/>
      <w:marRight w:val="0"/>
      <w:marTop w:val="0"/>
      <w:marBottom w:val="0"/>
      <w:divBdr>
        <w:top w:val="none" w:sz="0" w:space="0" w:color="auto"/>
        <w:left w:val="none" w:sz="0" w:space="0" w:color="auto"/>
        <w:bottom w:val="none" w:sz="0" w:space="0" w:color="auto"/>
        <w:right w:val="none" w:sz="0" w:space="0" w:color="auto"/>
      </w:divBdr>
    </w:div>
    <w:div w:id="189757514">
      <w:bodyDiv w:val="1"/>
      <w:marLeft w:val="0"/>
      <w:marRight w:val="0"/>
      <w:marTop w:val="0"/>
      <w:marBottom w:val="0"/>
      <w:divBdr>
        <w:top w:val="none" w:sz="0" w:space="0" w:color="auto"/>
        <w:left w:val="none" w:sz="0" w:space="0" w:color="auto"/>
        <w:bottom w:val="none" w:sz="0" w:space="0" w:color="auto"/>
        <w:right w:val="none" w:sz="0" w:space="0" w:color="auto"/>
      </w:divBdr>
    </w:div>
    <w:div w:id="189879620">
      <w:bodyDiv w:val="1"/>
      <w:marLeft w:val="0"/>
      <w:marRight w:val="0"/>
      <w:marTop w:val="0"/>
      <w:marBottom w:val="0"/>
      <w:divBdr>
        <w:top w:val="none" w:sz="0" w:space="0" w:color="auto"/>
        <w:left w:val="none" w:sz="0" w:space="0" w:color="auto"/>
        <w:bottom w:val="none" w:sz="0" w:space="0" w:color="auto"/>
        <w:right w:val="none" w:sz="0" w:space="0" w:color="auto"/>
      </w:divBdr>
    </w:div>
    <w:div w:id="189924671">
      <w:bodyDiv w:val="1"/>
      <w:marLeft w:val="0"/>
      <w:marRight w:val="0"/>
      <w:marTop w:val="0"/>
      <w:marBottom w:val="0"/>
      <w:divBdr>
        <w:top w:val="none" w:sz="0" w:space="0" w:color="auto"/>
        <w:left w:val="none" w:sz="0" w:space="0" w:color="auto"/>
        <w:bottom w:val="none" w:sz="0" w:space="0" w:color="auto"/>
        <w:right w:val="none" w:sz="0" w:space="0" w:color="auto"/>
      </w:divBdr>
    </w:div>
    <w:div w:id="189953418">
      <w:bodyDiv w:val="1"/>
      <w:marLeft w:val="0"/>
      <w:marRight w:val="0"/>
      <w:marTop w:val="0"/>
      <w:marBottom w:val="0"/>
      <w:divBdr>
        <w:top w:val="none" w:sz="0" w:space="0" w:color="auto"/>
        <w:left w:val="none" w:sz="0" w:space="0" w:color="auto"/>
        <w:bottom w:val="none" w:sz="0" w:space="0" w:color="auto"/>
        <w:right w:val="none" w:sz="0" w:space="0" w:color="auto"/>
      </w:divBdr>
    </w:div>
    <w:div w:id="189992686">
      <w:bodyDiv w:val="1"/>
      <w:marLeft w:val="0"/>
      <w:marRight w:val="0"/>
      <w:marTop w:val="0"/>
      <w:marBottom w:val="0"/>
      <w:divBdr>
        <w:top w:val="none" w:sz="0" w:space="0" w:color="auto"/>
        <w:left w:val="none" w:sz="0" w:space="0" w:color="auto"/>
        <w:bottom w:val="none" w:sz="0" w:space="0" w:color="auto"/>
        <w:right w:val="none" w:sz="0" w:space="0" w:color="auto"/>
      </w:divBdr>
    </w:div>
    <w:div w:id="189998550">
      <w:bodyDiv w:val="1"/>
      <w:marLeft w:val="0"/>
      <w:marRight w:val="0"/>
      <w:marTop w:val="0"/>
      <w:marBottom w:val="0"/>
      <w:divBdr>
        <w:top w:val="none" w:sz="0" w:space="0" w:color="auto"/>
        <w:left w:val="none" w:sz="0" w:space="0" w:color="auto"/>
        <w:bottom w:val="none" w:sz="0" w:space="0" w:color="auto"/>
        <w:right w:val="none" w:sz="0" w:space="0" w:color="auto"/>
      </w:divBdr>
    </w:div>
    <w:div w:id="190000389">
      <w:bodyDiv w:val="1"/>
      <w:marLeft w:val="0"/>
      <w:marRight w:val="0"/>
      <w:marTop w:val="0"/>
      <w:marBottom w:val="0"/>
      <w:divBdr>
        <w:top w:val="none" w:sz="0" w:space="0" w:color="auto"/>
        <w:left w:val="none" w:sz="0" w:space="0" w:color="auto"/>
        <w:bottom w:val="none" w:sz="0" w:space="0" w:color="auto"/>
        <w:right w:val="none" w:sz="0" w:space="0" w:color="auto"/>
      </w:divBdr>
    </w:div>
    <w:div w:id="190070698">
      <w:bodyDiv w:val="1"/>
      <w:marLeft w:val="0"/>
      <w:marRight w:val="0"/>
      <w:marTop w:val="0"/>
      <w:marBottom w:val="0"/>
      <w:divBdr>
        <w:top w:val="none" w:sz="0" w:space="0" w:color="auto"/>
        <w:left w:val="none" w:sz="0" w:space="0" w:color="auto"/>
        <w:bottom w:val="none" w:sz="0" w:space="0" w:color="auto"/>
        <w:right w:val="none" w:sz="0" w:space="0" w:color="auto"/>
      </w:divBdr>
    </w:div>
    <w:div w:id="190073874">
      <w:bodyDiv w:val="1"/>
      <w:marLeft w:val="0"/>
      <w:marRight w:val="0"/>
      <w:marTop w:val="0"/>
      <w:marBottom w:val="0"/>
      <w:divBdr>
        <w:top w:val="none" w:sz="0" w:space="0" w:color="auto"/>
        <w:left w:val="none" w:sz="0" w:space="0" w:color="auto"/>
        <w:bottom w:val="none" w:sz="0" w:space="0" w:color="auto"/>
        <w:right w:val="none" w:sz="0" w:space="0" w:color="auto"/>
      </w:divBdr>
    </w:div>
    <w:div w:id="190075023">
      <w:bodyDiv w:val="1"/>
      <w:marLeft w:val="0"/>
      <w:marRight w:val="0"/>
      <w:marTop w:val="0"/>
      <w:marBottom w:val="0"/>
      <w:divBdr>
        <w:top w:val="none" w:sz="0" w:space="0" w:color="auto"/>
        <w:left w:val="none" w:sz="0" w:space="0" w:color="auto"/>
        <w:bottom w:val="none" w:sz="0" w:space="0" w:color="auto"/>
        <w:right w:val="none" w:sz="0" w:space="0" w:color="auto"/>
      </w:divBdr>
    </w:div>
    <w:div w:id="190075324">
      <w:bodyDiv w:val="1"/>
      <w:marLeft w:val="0"/>
      <w:marRight w:val="0"/>
      <w:marTop w:val="0"/>
      <w:marBottom w:val="0"/>
      <w:divBdr>
        <w:top w:val="none" w:sz="0" w:space="0" w:color="auto"/>
        <w:left w:val="none" w:sz="0" w:space="0" w:color="auto"/>
        <w:bottom w:val="none" w:sz="0" w:space="0" w:color="auto"/>
        <w:right w:val="none" w:sz="0" w:space="0" w:color="auto"/>
      </w:divBdr>
    </w:div>
    <w:div w:id="190076851">
      <w:bodyDiv w:val="1"/>
      <w:marLeft w:val="0"/>
      <w:marRight w:val="0"/>
      <w:marTop w:val="0"/>
      <w:marBottom w:val="0"/>
      <w:divBdr>
        <w:top w:val="none" w:sz="0" w:space="0" w:color="auto"/>
        <w:left w:val="none" w:sz="0" w:space="0" w:color="auto"/>
        <w:bottom w:val="none" w:sz="0" w:space="0" w:color="auto"/>
        <w:right w:val="none" w:sz="0" w:space="0" w:color="auto"/>
      </w:divBdr>
    </w:div>
    <w:div w:id="190530334">
      <w:bodyDiv w:val="1"/>
      <w:marLeft w:val="0"/>
      <w:marRight w:val="0"/>
      <w:marTop w:val="0"/>
      <w:marBottom w:val="0"/>
      <w:divBdr>
        <w:top w:val="none" w:sz="0" w:space="0" w:color="auto"/>
        <w:left w:val="none" w:sz="0" w:space="0" w:color="auto"/>
        <w:bottom w:val="none" w:sz="0" w:space="0" w:color="auto"/>
        <w:right w:val="none" w:sz="0" w:space="0" w:color="auto"/>
      </w:divBdr>
    </w:div>
    <w:div w:id="190579134">
      <w:bodyDiv w:val="1"/>
      <w:marLeft w:val="0"/>
      <w:marRight w:val="0"/>
      <w:marTop w:val="0"/>
      <w:marBottom w:val="0"/>
      <w:divBdr>
        <w:top w:val="none" w:sz="0" w:space="0" w:color="auto"/>
        <w:left w:val="none" w:sz="0" w:space="0" w:color="auto"/>
        <w:bottom w:val="none" w:sz="0" w:space="0" w:color="auto"/>
        <w:right w:val="none" w:sz="0" w:space="0" w:color="auto"/>
      </w:divBdr>
    </w:div>
    <w:div w:id="190609300">
      <w:bodyDiv w:val="1"/>
      <w:marLeft w:val="0"/>
      <w:marRight w:val="0"/>
      <w:marTop w:val="0"/>
      <w:marBottom w:val="0"/>
      <w:divBdr>
        <w:top w:val="none" w:sz="0" w:space="0" w:color="auto"/>
        <w:left w:val="none" w:sz="0" w:space="0" w:color="auto"/>
        <w:bottom w:val="none" w:sz="0" w:space="0" w:color="auto"/>
        <w:right w:val="none" w:sz="0" w:space="0" w:color="auto"/>
      </w:divBdr>
    </w:div>
    <w:div w:id="190728407">
      <w:bodyDiv w:val="1"/>
      <w:marLeft w:val="0"/>
      <w:marRight w:val="0"/>
      <w:marTop w:val="0"/>
      <w:marBottom w:val="0"/>
      <w:divBdr>
        <w:top w:val="none" w:sz="0" w:space="0" w:color="auto"/>
        <w:left w:val="none" w:sz="0" w:space="0" w:color="auto"/>
        <w:bottom w:val="none" w:sz="0" w:space="0" w:color="auto"/>
        <w:right w:val="none" w:sz="0" w:space="0" w:color="auto"/>
      </w:divBdr>
    </w:div>
    <w:div w:id="190921920">
      <w:bodyDiv w:val="1"/>
      <w:marLeft w:val="0"/>
      <w:marRight w:val="0"/>
      <w:marTop w:val="0"/>
      <w:marBottom w:val="0"/>
      <w:divBdr>
        <w:top w:val="none" w:sz="0" w:space="0" w:color="auto"/>
        <w:left w:val="none" w:sz="0" w:space="0" w:color="auto"/>
        <w:bottom w:val="none" w:sz="0" w:space="0" w:color="auto"/>
        <w:right w:val="none" w:sz="0" w:space="0" w:color="auto"/>
      </w:divBdr>
    </w:div>
    <w:div w:id="190994389">
      <w:bodyDiv w:val="1"/>
      <w:marLeft w:val="0"/>
      <w:marRight w:val="0"/>
      <w:marTop w:val="0"/>
      <w:marBottom w:val="0"/>
      <w:divBdr>
        <w:top w:val="none" w:sz="0" w:space="0" w:color="auto"/>
        <w:left w:val="none" w:sz="0" w:space="0" w:color="auto"/>
        <w:bottom w:val="none" w:sz="0" w:space="0" w:color="auto"/>
        <w:right w:val="none" w:sz="0" w:space="0" w:color="auto"/>
      </w:divBdr>
    </w:div>
    <w:div w:id="191111170">
      <w:bodyDiv w:val="1"/>
      <w:marLeft w:val="0"/>
      <w:marRight w:val="0"/>
      <w:marTop w:val="0"/>
      <w:marBottom w:val="0"/>
      <w:divBdr>
        <w:top w:val="none" w:sz="0" w:space="0" w:color="auto"/>
        <w:left w:val="none" w:sz="0" w:space="0" w:color="auto"/>
        <w:bottom w:val="none" w:sz="0" w:space="0" w:color="auto"/>
        <w:right w:val="none" w:sz="0" w:space="0" w:color="auto"/>
      </w:divBdr>
    </w:div>
    <w:div w:id="191116668">
      <w:bodyDiv w:val="1"/>
      <w:marLeft w:val="0"/>
      <w:marRight w:val="0"/>
      <w:marTop w:val="0"/>
      <w:marBottom w:val="0"/>
      <w:divBdr>
        <w:top w:val="none" w:sz="0" w:space="0" w:color="auto"/>
        <w:left w:val="none" w:sz="0" w:space="0" w:color="auto"/>
        <w:bottom w:val="none" w:sz="0" w:space="0" w:color="auto"/>
        <w:right w:val="none" w:sz="0" w:space="0" w:color="auto"/>
      </w:divBdr>
    </w:div>
    <w:div w:id="191187183">
      <w:bodyDiv w:val="1"/>
      <w:marLeft w:val="0"/>
      <w:marRight w:val="0"/>
      <w:marTop w:val="0"/>
      <w:marBottom w:val="0"/>
      <w:divBdr>
        <w:top w:val="none" w:sz="0" w:space="0" w:color="auto"/>
        <w:left w:val="none" w:sz="0" w:space="0" w:color="auto"/>
        <w:bottom w:val="none" w:sz="0" w:space="0" w:color="auto"/>
        <w:right w:val="none" w:sz="0" w:space="0" w:color="auto"/>
      </w:divBdr>
    </w:div>
    <w:div w:id="191189557">
      <w:bodyDiv w:val="1"/>
      <w:marLeft w:val="0"/>
      <w:marRight w:val="0"/>
      <w:marTop w:val="0"/>
      <w:marBottom w:val="0"/>
      <w:divBdr>
        <w:top w:val="none" w:sz="0" w:space="0" w:color="auto"/>
        <w:left w:val="none" w:sz="0" w:space="0" w:color="auto"/>
        <w:bottom w:val="none" w:sz="0" w:space="0" w:color="auto"/>
        <w:right w:val="none" w:sz="0" w:space="0" w:color="auto"/>
      </w:divBdr>
    </w:div>
    <w:div w:id="191235158">
      <w:bodyDiv w:val="1"/>
      <w:marLeft w:val="0"/>
      <w:marRight w:val="0"/>
      <w:marTop w:val="0"/>
      <w:marBottom w:val="0"/>
      <w:divBdr>
        <w:top w:val="none" w:sz="0" w:space="0" w:color="auto"/>
        <w:left w:val="none" w:sz="0" w:space="0" w:color="auto"/>
        <w:bottom w:val="none" w:sz="0" w:space="0" w:color="auto"/>
        <w:right w:val="none" w:sz="0" w:space="0" w:color="auto"/>
      </w:divBdr>
    </w:div>
    <w:div w:id="191236418">
      <w:bodyDiv w:val="1"/>
      <w:marLeft w:val="0"/>
      <w:marRight w:val="0"/>
      <w:marTop w:val="0"/>
      <w:marBottom w:val="0"/>
      <w:divBdr>
        <w:top w:val="none" w:sz="0" w:space="0" w:color="auto"/>
        <w:left w:val="none" w:sz="0" w:space="0" w:color="auto"/>
        <w:bottom w:val="none" w:sz="0" w:space="0" w:color="auto"/>
        <w:right w:val="none" w:sz="0" w:space="0" w:color="auto"/>
      </w:divBdr>
    </w:div>
    <w:div w:id="191261304">
      <w:bodyDiv w:val="1"/>
      <w:marLeft w:val="0"/>
      <w:marRight w:val="0"/>
      <w:marTop w:val="0"/>
      <w:marBottom w:val="0"/>
      <w:divBdr>
        <w:top w:val="none" w:sz="0" w:space="0" w:color="auto"/>
        <w:left w:val="none" w:sz="0" w:space="0" w:color="auto"/>
        <w:bottom w:val="none" w:sz="0" w:space="0" w:color="auto"/>
        <w:right w:val="none" w:sz="0" w:space="0" w:color="auto"/>
      </w:divBdr>
    </w:div>
    <w:div w:id="191310285">
      <w:bodyDiv w:val="1"/>
      <w:marLeft w:val="0"/>
      <w:marRight w:val="0"/>
      <w:marTop w:val="0"/>
      <w:marBottom w:val="0"/>
      <w:divBdr>
        <w:top w:val="none" w:sz="0" w:space="0" w:color="auto"/>
        <w:left w:val="none" w:sz="0" w:space="0" w:color="auto"/>
        <w:bottom w:val="none" w:sz="0" w:space="0" w:color="auto"/>
        <w:right w:val="none" w:sz="0" w:space="0" w:color="auto"/>
      </w:divBdr>
    </w:div>
    <w:div w:id="191383585">
      <w:bodyDiv w:val="1"/>
      <w:marLeft w:val="0"/>
      <w:marRight w:val="0"/>
      <w:marTop w:val="0"/>
      <w:marBottom w:val="0"/>
      <w:divBdr>
        <w:top w:val="none" w:sz="0" w:space="0" w:color="auto"/>
        <w:left w:val="none" w:sz="0" w:space="0" w:color="auto"/>
        <w:bottom w:val="none" w:sz="0" w:space="0" w:color="auto"/>
        <w:right w:val="none" w:sz="0" w:space="0" w:color="auto"/>
      </w:divBdr>
    </w:div>
    <w:div w:id="191496205">
      <w:bodyDiv w:val="1"/>
      <w:marLeft w:val="0"/>
      <w:marRight w:val="0"/>
      <w:marTop w:val="0"/>
      <w:marBottom w:val="0"/>
      <w:divBdr>
        <w:top w:val="none" w:sz="0" w:space="0" w:color="auto"/>
        <w:left w:val="none" w:sz="0" w:space="0" w:color="auto"/>
        <w:bottom w:val="none" w:sz="0" w:space="0" w:color="auto"/>
        <w:right w:val="none" w:sz="0" w:space="0" w:color="auto"/>
      </w:divBdr>
    </w:div>
    <w:div w:id="191503956">
      <w:bodyDiv w:val="1"/>
      <w:marLeft w:val="0"/>
      <w:marRight w:val="0"/>
      <w:marTop w:val="0"/>
      <w:marBottom w:val="0"/>
      <w:divBdr>
        <w:top w:val="none" w:sz="0" w:space="0" w:color="auto"/>
        <w:left w:val="none" w:sz="0" w:space="0" w:color="auto"/>
        <w:bottom w:val="none" w:sz="0" w:space="0" w:color="auto"/>
        <w:right w:val="none" w:sz="0" w:space="0" w:color="auto"/>
      </w:divBdr>
    </w:div>
    <w:div w:id="191920721">
      <w:bodyDiv w:val="1"/>
      <w:marLeft w:val="0"/>
      <w:marRight w:val="0"/>
      <w:marTop w:val="0"/>
      <w:marBottom w:val="0"/>
      <w:divBdr>
        <w:top w:val="none" w:sz="0" w:space="0" w:color="auto"/>
        <w:left w:val="none" w:sz="0" w:space="0" w:color="auto"/>
        <w:bottom w:val="none" w:sz="0" w:space="0" w:color="auto"/>
        <w:right w:val="none" w:sz="0" w:space="0" w:color="auto"/>
      </w:divBdr>
    </w:div>
    <w:div w:id="191963686">
      <w:bodyDiv w:val="1"/>
      <w:marLeft w:val="0"/>
      <w:marRight w:val="0"/>
      <w:marTop w:val="0"/>
      <w:marBottom w:val="0"/>
      <w:divBdr>
        <w:top w:val="none" w:sz="0" w:space="0" w:color="auto"/>
        <w:left w:val="none" w:sz="0" w:space="0" w:color="auto"/>
        <w:bottom w:val="none" w:sz="0" w:space="0" w:color="auto"/>
        <w:right w:val="none" w:sz="0" w:space="0" w:color="auto"/>
      </w:divBdr>
    </w:div>
    <w:div w:id="191964577">
      <w:bodyDiv w:val="1"/>
      <w:marLeft w:val="0"/>
      <w:marRight w:val="0"/>
      <w:marTop w:val="0"/>
      <w:marBottom w:val="0"/>
      <w:divBdr>
        <w:top w:val="none" w:sz="0" w:space="0" w:color="auto"/>
        <w:left w:val="none" w:sz="0" w:space="0" w:color="auto"/>
        <w:bottom w:val="none" w:sz="0" w:space="0" w:color="auto"/>
        <w:right w:val="none" w:sz="0" w:space="0" w:color="auto"/>
      </w:divBdr>
    </w:div>
    <w:div w:id="192157133">
      <w:bodyDiv w:val="1"/>
      <w:marLeft w:val="0"/>
      <w:marRight w:val="0"/>
      <w:marTop w:val="0"/>
      <w:marBottom w:val="0"/>
      <w:divBdr>
        <w:top w:val="none" w:sz="0" w:space="0" w:color="auto"/>
        <w:left w:val="none" w:sz="0" w:space="0" w:color="auto"/>
        <w:bottom w:val="none" w:sz="0" w:space="0" w:color="auto"/>
        <w:right w:val="none" w:sz="0" w:space="0" w:color="auto"/>
      </w:divBdr>
    </w:div>
    <w:div w:id="192234411">
      <w:bodyDiv w:val="1"/>
      <w:marLeft w:val="0"/>
      <w:marRight w:val="0"/>
      <w:marTop w:val="0"/>
      <w:marBottom w:val="0"/>
      <w:divBdr>
        <w:top w:val="none" w:sz="0" w:space="0" w:color="auto"/>
        <w:left w:val="none" w:sz="0" w:space="0" w:color="auto"/>
        <w:bottom w:val="none" w:sz="0" w:space="0" w:color="auto"/>
        <w:right w:val="none" w:sz="0" w:space="0" w:color="auto"/>
      </w:divBdr>
    </w:div>
    <w:div w:id="192308195">
      <w:bodyDiv w:val="1"/>
      <w:marLeft w:val="0"/>
      <w:marRight w:val="0"/>
      <w:marTop w:val="0"/>
      <w:marBottom w:val="0"/>
      <w:divBdr>
        <w:top w:val="none" w:sz="0" w:space="0" w:color="auto"/>
        <w:left w:val="none" w:sz="0" w:space="0" w:color="auto"/>
        <w:bottom w:val="none" w:sz="0" w:space="0" w:color="auto"/>
        <w:right w:val="none" w:sz="0" w:space="0" w:color="auto"/>
      </w:divBdr>
    </w:div>
    <w:div w:id="192425478">
      <w:bodyDiv w:val="1"/>
      <w:marLeft w:val="0"/>
      <w:marRight w:val="0"/>
      <w:marTop w:val="0"/>
      <w:marBottom w:val="0"/>
      <w:divBdr>
        <w:top w:val="none" w:sz="0" w:space="0" w:color="auto"/>
        <w:left w:val="none" w:sz="0" w:space="0" w:color="auto"/>
        <w:bottom w:val="none" w:sz="0" w:space="0" w:color="auto"/>
        <w:right w:val="none" w:sz="0" w:space="0" w:color="auto"/>
      </w:divBdr>
    </w:div>
    <w:div w:id="192504273">
      <w:bodyDiv w:val="1"/>
      <w:marLeft w:val="0"/>
      <w:marRight w:val="0"/>
      <w:marTop w:val="0"/>
      <w:marBottom w:val="0"/>
      <w:divBdr>
        <w:top w:val="none" w:sz="0" w:space="0" w:color="auto"/>
        <w:left w:val="none" w:sz="0" w:space="0" w:color="auto"/>
        <w:bottom w:val="none" w:sz="0" w:space="0" w:color="auto"/>
        <w:right w:val="none" w:sz="0" w:space="0" w:color="auto"/>
      </w:divBdr>
    </w:div>
    <w:div w:id="192613833">
      <w:bodyDiv w:val="1"/>
      <w:marLeft w:val="0"/>
      <w:marRight w:val="0"/>
      <w:marTop w:val="0"/>
      <w:marBottom w:val="0"/>
      <w:divBdr>
        <w:top w:val="none" w:sz="0" w:space="0" w:color="auto"/>
        <w:left w:val="none" w:sz="0" w:space="0" w:color="auto"/>
        <w:bottom w:val="none" w:sz="0" w:space="0" w:color="auto"/>
        <w:right w:val="none" w:sz="0" w:space="0" w:color="auto"/>
      </w:divBdr>
    </w:div>
    <w:div w:id="192768877">
      <w:bodyDiv w:val="1"/>
      <w:marLeft w:val="0"/>
      <w:marRight w:val="0"/>
      <w:marTop w:val="0"/>
      <w:marBottom w:val="0"/>
      <w:divBdr>
        <w:top w:val="none" w:sz="0" w:space="0" w:color="auto"/>
        <w:left w:val="none" w:sz="0" w:space="0" w:color="auto"/>
        <w:bottom w:val="none" w:sz="0" w:space="0" w:color="auto"/>
        <w:right w:val="none" w:sz="0" w:space="0" w:color="auto"/>
      </w:divBdr>
    </w:div>
    <w:div w:id="192772001">
      <w:bodyDiv w:val="1"/>
      <w:marLeft w:val="0"/>
      <w:marRight w:val="0"/>
      <w:marTop w:val="0"/>
      <w:marBottom w:val="0"/>
      <w:divBdr>
        <w:top w:val="none" w:sz="0" w:space="0" w:color="auto"/>
        <w:left w:val="none" w:sz="0" w:space="0" w:color="auto"/>
        <w:bottom w:val="none" w:sz="0" w:space="0" w:color="auto"/>
        <w:right w:val="none" w:sz="0" w:space="0" w:color="auto"/>
      </w:divBdr>
    </w:div>
    <w:div w:id="192807156">
      <w:bodyDiv w:val="1"/>
      <w:marLeft w:val="0"/>
      <w:marRight w:val="0"/>
      <w:marTop w:val="0"/>
      <w:marBottom w:val="0"/>
      <w:divBdr>
        <w:top w:val="none" w:sz="0" w:space="0" w:color="auto"/>
        <w:left w:val="none" w:sz="0" w:space="0" w:color="auto"/>
        <w:bottom w:val="none" w:sz="0" w:space="0" w:color="auto"/>
        <w:right w:val="none" w:sz="0" w:space="0" w:color="auto"/>
      </w:divBdr>
    </w:div>
    <w:div w:id="192959648">
      <w:bodyDiv w:val="1"/>
      <w:marLeft w:val="0"/>
      <w:marRight w:val="0"/>
      <w:marTop w:val="0"/>
      <w:marBottom w:val="0"/>
      <w:divBdr>
        <w:top w:val="none" w:sz="0" w:space="0" w:color="auto"/>
        <w:left w:val="none" w:sz="0" w:space="0" w:color="auto"/>
        <w:bottom w:val="none" w:sz="0" w:space="0" w:color="auto"/>
        <w:right w:val="none" w:sz="0" w:space="0" w:color="auto"/>
      </w:divBdr>
    </w:div>
    <w:div w:id="193004125">
      <w:bodyDiv w:val="1"/>
      <w:marLeft w:val="0"/>
      <w:marRight w:val="0"/>
      <w:marTop w:val="0"/>
      <w:marBottom w:val="0"/>
      <w:divBdr>
        <w:top w:val="none" w:sz="0" w:space="0" w:color="auto"/>
        <w:left w:val="none" w:sz="0" w:space="0" w:color="auto"/>
        <w:bottom w:val="none" w:sz="0" w:space="0" w:color="auto"/>
        <w:right w:val="none" w:sz="0" w:space="0" w:color="auto"/>
      </w:divBdr>
    </w:div>
    <w:div w:id="193006196">
      <w:bodyDiv w:val="1"/>
      <w:marLeft w:val="0"/>
      <w:marRight w:val="0"/>
      <w:marTop w:val="0"/>
      <w:marBottom w:val="0"/>
      <w:divBdr>
        <w:top w:val="none" w:sz="0" w:space="0" w:color="auto"/>
        <w:left w:val="none" w:sz="0" w:space="0" w:color="auto"/>
        <w:bottom w:val="none" w:sz="0" w:space="0" w:color="auto"/>
        <w:right w:val="none" w:sz="0" w:space="0" w:color="auto"/>
      </w:divBdr>
    </w:div>
    <w:div w:id="193079352">
      <w:bodyDiv w:val="1"/>
      <w:marLeft w:val="0"/>
      <w:marRight w:val="0"/>
      <w:marTop w:val="0"/>
      <w:marBottom w:val="0"/>
      <w:divBdr>
        <w:top w:val="none" w:sz="0" w:space="0" w:color="auto"/>
        <w:left w:val="none" w:sz="0" w:space="0" w:color="auto"/>
        <w:bottom w:val="none" w:sz="0" w:space="0" w:color="auto"/>
        <w:right w:val="none" w:sz="0" w:space="0" w:color="auto"/>
      </w:divBdr>
    </w:div>
    <w:div w:id="193153062">
      <w:bodyDiv w:val="1"/>
      <w:marLeft w:val="0"/>
      <w:marRight w:val="0"/>
      <w:marTop w:val="0"/>
      <w:marBottom w:val="0"/>
      <w:divBdr>
        <w:top w:val="none" w:sz="0" w:space="0" w:color="auto"/>
        <w:left w:val="none" w:sz="0" w:space="0" w:color="auto"/>
        <w:bottom w:val="none" w:sz="0" w:space="0" w:color="auto"/>
        <w:right w:val="none" w:sz="0" w:space="0" w:color="auto"/>
      </w:divBdr>
    </w:div>
    <w:div w:id="193200636">
      <w:bodyDiv w:val="1"/>
      <w:marLeft w:val="0"/>
      <w:marRight w:val="0"/>
      <w:marTop w:val="0"/>
      <w:marBottom w:val="0"/>
      <w:divBdr>
        <w:top w:val="none" w:sz="0" w:space="0" w:color="auto"/>
        <w:left w:val="none" w:sz="0" w:space="0" w:color="auto"/>
        <w:bottom w:val="none" w:sz="0" w:space="0" w:color="auto"/>
        <w:right w:val="none" w:sz="0" w:space="0" w:color="auto"/>
      </w:divBdr>
    </w:div>
    <w:div w:id="193202956">
      <w:bodyDiv w:val="1"/>
      <w:marLeft w:val="0"/>
      <w:marRight w:val="0"/>
      <w:marTop w:val="0"/>
      <w:marBottom w:val="0"/>
      <w:divBdr>
        <w:top w:val="none" w:sz="0" w:space="0" w:color="auto"/>
        <w:left w:val="none" w:sz="0" w:space="0" w:color="auto"/>
        <w:bottom w:val="none" w:sz="0" w:space="0" w:color="auto"/>
        <w:right w:val="none" w:sz="0" w:space="0" w:color="auto"/>
      </w:divBdr>
    </w:div>
    <w:div w:id="193270215">
      <w:bodyDiv w:val="1"/>
      <w:marLeft w:val="0"/>
      <w:marRight w:val="0"/>
      <w:marTop w:val="0"/>
      <w:marBottom w:val="0"/>
      <w:divBdr>
        <w:top w:val="none" w:sz="0" w:space="0" w:color="auto"/>
        <w:left w:val="none" w:sz="0" w:space="0" w:color="auto"/>
        <w:bottom w:val="none" w:sz="0" w:space="0" w:color="auto"/>
        <w:right w:val="none" w:sz="0" w:space="0" w:color="auto"/>
      </w:divBdr>
    </w:div>
    <w:div w:id="193544308">
      <w:bodyDiv w:val="1"/>
      <w:marLeft w:val="0"/>
      <w:marRight w:val="0"/>
      <w:marTop w:val="0"/>
      <w:marBottom w:val="0"/>
      <w:divBdr>
        <w:top w:val="none" w:sz="0" w:space="0" w:color="auto"/>
        <w:left w:val="none" w:sz="0" w:space="0" w:color="auto"/>
        <w:bottom w:val="none" w:sz="0" w:space="0" w:color="auto"/>
        <w:right w:val="none" w:sz="0" w:space="0" w:color="auto"/>
      </w:divBdr>
    </w:div>
    <w:div w:id="193808185">
      <w:bodyDiv w:val="1"/>
      <w:marLeft w:val="0"/>
      <w:marRight w:val="0"/>
      <w:marTop w:val="0"/>
      <w:marBottom w:val="0"/>
      <w:divBdr>
        <w:top w:val="none" w:sz="0" w:space="0" w:color="auto"/>
        <w:left w:val="none" w:sz="0" w:space="0" w:color="auto"/>
        <w:bottom w:val="none" w:sz="0" w:space="0" w:color="auto"/>
        <w:right w:val="none" w:sz="0" w:space="0" w:color="auto"/>
      </w:divBdr>
    </w:div>
    <w:div w:id="193809109">
      <w:bodyDiv w:val="1"/>
      <w:marLeft w:val="0"/>
      <w:marRight w:val="0"/>
      <w:marTop w:val="0"/>
      <w:marBottom w:val="0"/>
      <w:divBdr>
        <w:top w:val="none" w:sz="0" w:space="0" w:color="auto"/>
        <w:left w:val="none" w:sz="0" w:space="0" w:color="auto"/>
        <w:bottom w:val="none" w:sz="0" w:space="0" w:color="auto"/>
        <w:right w:val="none" w:sz="0" w:space="0" w:color="auto"/>
      </w:divBdr>
    </w:div>
    <w:div w:id="193809485">
      <w:bodyDiv w:val="1"/>
      <w:marLeft w:val="0"/>
      <w:marRight w:val="0"/>
      <w:marTop w:val="0"/>
      <w:marBottom w:val="0"/>
      <w:divBdr>
        <w:top w:val="none" w:sz="0" w:space="0" w:color="auto"/>
        <w:left w:val="none" w:sz="0" w:space="0" w:color="auto"/>
        <w:bottom w:val="none" w:sz="0" w:space="0" w:color="auto"/>
        <w:right w:val="none" w:sz="0" w:space="0" w:color="auto"/>
      </w:divBdr>
    </w:div>
    <w:div w:id="194007380">
      <w:bodyDiv w:val="1"/>
      <w:marLeft w:val="0"/>
      <w:marRight w:val="0"/>
      <w:marTop w:val="0"/>
      <w:marBottom w:val="0"/>
      <w:divBdr>
        <w:top w:val="none" w:sz="0" w:space="0" w:color="auto"/>
        <w:left w:val="none" w:sz="0" w:space="0" w:color="auto"/>
        <w:bottom w:val="none" w:sz="0" w:space="0" w:color="auto"/>
        <w:right w:val="none" w:sz="0" w:space="0" w:color="auto"/>
      </w:divBdr>
    </w:div>
    <w:div w:id="194194741">
      <w:bodyDiv w:val="1"/>
      <w:marLeft w:val="0"/>
      <w:marRight w:val="0"/>
      <w:marTop w:val="0"/>
      <w:marBottom w:val="0"/>
      <w:divBdr>
        <w:top w:val="none" w:sz="0" w:space="0" w:color="auto"/>
        <w:left w:val="none" w:sz="0" w:space="0" w:color="auto"/>
        <w:bottom w:val="none" w:sz="0" w:space="0" w:color="auto"/>
        <w:right w:val="none" w:sz="0" w:space="0" w:color="auto"/>
      </w:divBdr>
    </w:div>
    <w:div w:id="194198690">
      <w:bodyDiv w:val="1"/>
      <w:marLeft w:val="0"/>
      <w:marRight w:val="0"/>
      <w:marTop w:val="0"/>
      <w:marBottom w:val="0"/>
      <w:divBdr>
        <w:top w:val="none" w:sz="0" w:space="0" w:color="auto"/>
        <w:left w:val="none" w:sz="0" w:space="0" w:color="auto"/>
        <w:bottom w:val="none" w:sz="0" w:space="0" w:color="auto"/>
        <w:right w:val="none" w:sz="0" w:space="0" w:color="auto"/>
      </w:divBdr>
    </w:div>
    <w:div w:id="194201580">
      <w:bodyDiv w:val="1"/>
      <w:marLeft w:val="0"/>
      <w:marRight w:val="0"/>
      <w:marTop w:val="0"/>
      <w:marBottom w:val="0"/>
      <w:divBdr>
        <w:top w:val="none" w:sz="0" w:space="0" w:color="auto"/>
        <w:left w:val="none" w:sz="0" w:space="0" w:color="auto"/>
        <w:bottom w:val="none" w:sz="0" w:space="0" w:color="auto"/>
        <w:right w:val="none" w:sz="0" w:space="0" w:color="auto"/>
      </w:divBdr>
    </w:div>
    <w:div w:id="194274380">
      <w:bodyDiv w:val="1"/>
      <w:marLeft w:val="0"/>
      <w:marRight w:val="0"/>
      <w:marTop w:val="0"/>
      <w:marBottom w:val="0"/>
      <w:divBdr>
        <w:top w:val="none" w:sz="0" w:space="0" w:color="auto"/>
        <w:left w:val="none" w:sz="0" w:space="0" w:color="auto"/>
        <w:bottom w:val="none" w:sz="0" w:space="0" w:color="auto"/>
        <w:right w:val="none" w:sz="0" w:space="0" w:color="auto"/>
      </w:divBdr>
    </w:div>
    <w:div w:id="194344890">
      <w:bodyDiv w:val="1"/>
      <w:marLeft w:val="0"/>
      <w:marRight w:val="0"/>
      <w:marTop w:val="0"/>
      <w:marBottom w:val="0"/>
      <w:divBdr>
        <w:top w:val="none" w:sz="0" w:space="0" w:color="auto"/>
        <w:left w:val="none" w:sz="0" w:space="0" w:color="auto"/>
        <w:bottom w:val="none" w:sz="0" w:space="0" w:color="auto"/>
        <w:right w:val="none" w:sz="0" w:space="0" w:color="auto"/>
      </w:divBdr>
    </w:div>
    <w:div w:id="194390226">
      <w:bodyDiv w:val="1"/>
      <w:marLeft w:val="0"/>
      <w:marRight w:val="0"/>
      <w:marTop w:val="0"/>
      <w:marBottom w:val="0"/>
      <w:divBdr>
        <w:top w:val="none" w:sz="0" w:space="0" w:color="auto"/>
        <w:left w:val="none" w:sz="0" w:space="0" w:color="auto"/>
        <w:bottom w:val="none" w:sz="0" w:space="0" w:color="auto"/>
        <w:right w:val="none" w:sz="0" w:space="0" w:color="auto"/>
      </w:divBdr>
    </w:div>
    <w:div w:id="194537595">
      <w:bodyDiv w:val="1"/>
      <w:marLeft w:val="0"/>
      <w:marRight w:val="0"/>
      <w:marTop w:val="0"/>
      <w:marBottom w:val="0"/>
      <w:divBdr>
        <w:top w:val="none" w:sz="0" w:space="0" w:color="auto"/>
        <w:left w:val="none" w:sz="0" w:space="0" w:color="auto"/>
        <w:bottom w:val="none" w:sz="0" w:space="0" w:color="auto"/>
        <w:right w:val="none" w:sz="0" w:space="0" w:color="auto"/>
      </w:divBdr>
    </w:div>
    <w:div w:id="194587234">
      <w:bodyDiv w:val="1"/>
      <w:marLeft w:val="0"/>
      <w:marRight w:val="0"/>
      <w:marTop w:val="0"/>
      <w:marBottom w:val="0"/>
      <w:divBdr>
        <w:top w:val="none" w:sz="0" w:space="0" w:color="auto"/>
        <w:left w:val="none" w:sz="0" w:space="0" w:color="auto"/>
        <w:bottom w:val="none" w:sz="0" w:space="0" w:color="auto"/>
        <w:right w:val="none" w:sz="0" w:space="0" w:color="auto"/>
      </w:divBdr>
    </w:div>
    <w:div w:id="194932203">
      <w:bodyDiv w:val="1"/>
      <w:marLeft w:val="0"/>
      <w:marRight w:val="0"/>
      <w:marTop w:val="0"/>
      <w:marBottom w:val="0"/>
      <w:divBdr>
        <w:top w:val="none" w:sz="0" w:space="0" w:color="auto"/>
        <w:left w:val="none" w:sz="0" w:space="0" w:color="auto"/>
        <w:bottom w:val="none" w:sz="0" w:space="0" w:color="auto"/>
        <w:right w:val="none" w:sz="0" w:space="0" w:color="auto"/>
      </w:divBdr>
    </w:div>
    <w:div w:id="194932964">
      <w:bodyDiv w:val="1"/>
      <w:marLeft w:val="0"/>
      <w:marRight w:val="0"/>
      <w:marTop w:val="0"/>
      <w:marBottom w:val="0"/>
      <w:divBdr>
        <w:top w:val="none" w:sz="0" w:space="0" w:color="auto"/>
        <w:left w:val="none" w:sz="0" w:space="0" w:color="auto"/>
        <w:bottom w:val="none" w:sz="0" w:space="0" w:color="auto"/>
        <w:right w:val="none" w:sz="0" w:space="0" w:color="auto"/>
      </w:divBdr>
    </w:div>
    <w:div w:id="195048091">
      <w:bodyDiv w:val="1"/>
      <w:marLeft w:val="0"/>
      <w:marRight w:val="0"/>
      <w:marTop w:val="0"/>
      <w:marBottom w:val="0"/>
      <w:divBdr>
        <w:top w:val="none" w:sz="0" w:space="0" w:color="auto"/>
        <w:left w:val="none" w:sz="0" w:space="0" w:color="auto"/>
        <w:bottom w:val="none" w:sz="0" w:space="0" w:color="auto"/>
        <w:right w:val="none" w:sz="0" w:space="0" w:color="auto"/>
      </w:divBdr>
    </w:div>
    <w:div w:id="195050637">
      <w:bodyDiv w:val="1"/>
      <w:marLeft w:val="0"/>
      <w:marRight w:val="0"/>
      <w:marTop w:val="0"/>
      <w:marBottom w:val="0"/>
      <w:divBdr>
        <w:top w:val="none" w:sz="0" w:space="0" w:color="auto"/>
        <w:left w:val="none" w:sz="0" w:space="0" w:color="auto"/>
        <w:bottom w:val="none" w:sz="0" w:space="0" w:color="auto"/>
        <w:right w:val="none" w:sz="0" w:space="0" w:color="auto"/>
      </w:divBdr>
    </w:div>
    <w:div w:id="195120891">
      <w:bodyDiv w:val="1"/>
      <w:marLeft w:val="0"/>
      <w:marRight w:val="0"/>
      <w:marTop w:val="0"/>
      <w:marBottom w:val="0"/>
      <w:divBdr>
        <w:top w:val="none" w:sz="0" w:space="0" w:color="auto"/>
        <w:left w:val="none" w:sz="0" w:space="0" w:color="auto"/>
        <w:bottom w:val="none" w:sz="0" w:space="0" w:color="auto"/>
        <w:right w:val="none" w:sz="0" w:space="0" w:color="auto"/>
      </w:divBdr>
    </w:div>
    <w:div w:id="195126327">
      <w:bodyDiv w:val="1"/>
      <w:marLeft w:val="0"/>
      <w:marRight w:val="0"/>
      <w:marTop w:val="0"/>
      <w:marBottom w:val="0"/>
      <w:divBdr>
        <w:top w:val="none" w:sz="0" w:space="0" w:color="auto"/>
        <w:left w:val="none" w:sz="0" w:space="0" w:color="auto"/>
        <w:bottom w:val="none" w:sz="0" w:space="0" w:color="auto"/>
        <w:right w:val="none" w:sz="0" w:space="0" w:color="auto"/>
      </w:divBdr>
    </w:div>
    <w:div w:id="195235009">
      <w:bodyDiv w:val="1"/>
      <w:marLeft w:val="0"/>
      <w:marRight w:val="0"/>
      <w:marTop w:val="0"/>
      <w:marBottom w:val="0"/>
      <w:divBdr>
        <w:top w:val="none" w:sz="0" w:space="0" w:color="auto"/>
        <w:left w:val="none" w:sz="0" w:space="0" w:color="auto"/>
        <w:bottom w:val="none" w:sz="0" w:space="0" w:color="auto"/>
        <w:right w:val="none" w:sz="0" w:space="0" w:color="auto"/>
      </w:divBdr>
    </w:div>
    <w:div w:id="195240115">
      <w:bodyDiv w:val="1"/>
      <w:marLeft w:val="0"/>
      <w:marRight w:val="0"/>
      <w:marTop w:val="0"/>
      <w:marBottom w:val="0"/>
      <w:divBdr>
        <w:top w:val="none" w:sz="0" w:space="0" w:color="auto"/>
        <w:left w:val="none" w:sz="0" w:space="0" w:color="auto"/>
        <w:bottom w:val="none" w:sz="0" w:space="0" w:color="auto"/>
        <w:right w:val="none" w:sz="0" w:space="0" w:color="auto"/>
      </w:divBdr>
    </w:div>
    <w:div w:id="195313651">
      <w:bodyDiv w:val="1"/>
      <w:marLeft w:val="0"/>
      <w:marRight w:val="0"/>
      <w:marTop w:val="0"/>
      <w:marBottom w:val="0"/>
      <w:divBdr>
        <w:top w:val="none" w:sz="0" w:space="0" w:color="auto"/>
        <w:left w:val="none" w:sz="0" w:space="0" w:color="auto"/>
        <w:bottom w:val="none" w:sz="0" w:space="0" w:color="auto"/>
        <w:right w:val="none" w:sz="0" w:space="0" w:color="auto"/>
      </w:divBdr>
    </w:div>
    <w:div w:id="195386417">
      <w:bodyDiv w:val="1"/>
      <w:marLeft w:val="0"/>
      <w:marRight w:val="0"/>
      <w:marTop w:val="0"/>
      <w:marBottom w:val="0"/>
      <w:divBdr>
        <w:top w:val="none" w:sz="0" w:space="0" w:color="auto"/>
        <w:left w:val="none" w:sz="0" w:space="0" w:color="auto"/>
        <w:bottom w:val="none" w:sz="0" w:space="0" w:color="auto"/>
        <w:right w:val="none" w:sz="0" w:space="0" w:color="auto"/>
      </w:divBdr>
    </w:div>
    <w:div w:id="195429824">
      <w:bodyDiv w:val="1"/>
      <w:marLeft w:val="0"/>
      <w:marRight w:val="0"/>
      <w:marTop w:val="0"/>
      <w:marBottom w:val="0"/>
      <w:divBdr>
        <w:top w:val="none" w:sz="0" w:space="0" w:color="auto"/>
        <w:left w:val="none" w:sz="0" w:space="0" w:color="auto"/>
        <w:bottom w:val="none" w:sz="0" w:space="0" w:color="auto"/>
        <w:right w:val="none" w:sz="0" w:space="0" w:color="auto"/>
      </w:divBdr>
    </w:div>
    <w:div w:id="195436111">
      <w:bodyDiv w:val="1"/>
      <w:marLeft w:val="0"/>
      <w:marRight w:val="0"/>
      <w:marTop w:val="0"/>
      <w:marBottom w:val="0"/>
      <w:divBdr>
        <w:top w:val="none" w:sz="0" w:space="0" w:color="auto"/>
        <w:left w:val="none" w:sz="0" w:space="0" w:color="auto"/>
        <w:bottom w:val="none" w:sz="0" w:space="0" w:color="auto"/>
        <w:right w:val="none" w:sz="0" w:space="0" w:color="auto"/>
      </w:divBdr>
    </w:div>
    <w:div w:id="195628818">
      <w:bodyDiv w:val="1"/>
      <w:marLeft w:val="0"/>
      <w:marRight w:val="0"/>
      <w:marTop w:val="0"/>
      <w:marBottom w:val="0"/>
      <w:divBdr>
        <w:top w:val="none" w:sz="0" w:space="0" w:color="auto"/>
        <w:left w:val="none" w:sz="0" w:space="0" w:color="auto"/>
        <w:bottom w:val="none" w:sz="0" w:space="0" w:color="auto"/>
        <w:right w:val="none" w:sz="0" w:space="0" w:color="auto"/>
      </w:divBdr>
    </w:div>
    <w:div w:id="195774140">
      <w:bodyDiv w:val="1"/>
      <w:marLeft w:val="0"/>
      <w:marRight w:val="0"/>
      <w:marTop w:val="0"/>
      <w:marBottom w:val="0"/>
      <w:divBdr>
        <w:top w:val="none" w:sz="0" w:space="0" w:color="auto"/>
        <w:left w:val="none" w:sz="0" w:space="0" w:color="auto"/>
        <w:bottom w:val="none" w:sz="0" w:space="0" w:color="auto"/>
        <w:right w:val="none" w:sz="0" w:space="0" w:color="auto"/>
      </w:divBdr>
    </w:div>
    <w:div w:id="195776879">
      <w:bodyDiv w:val="1"/>
      <w:marLeft w:val="0"/>
      <w:marRight w:val="0"/>
      <w:marTop w:val="0"/>
      <w:marBottom w:val="0"/>
      <w:divBdr>
        <w:top w:val="none" w:sz="0" w:space="0" w:color="auto"/>
        <w:left w:val="none" w:sz="0" w:space="0" w:color="auto"/>
        <w:bottom w:val="none" w:sz="0" w:space="0" w:color="auto"/>
        <w:right w:val="none" w:sz="0" w:space="0" w:color="auto"/>
      </w:divBdr>
    </w:div>
    <w:div w:id="195890407">
      <w:bodyDiv w:val="1"/>
      <w:marLeft w:val="0"/>
      <w:marRight w:val="0"/>
      <w:marTop w:val="0"/>
      <w:marBottom w:val="0"/>
      <w:divBdr>
        <w:top w:val="none" w:sz="0" w:space="0" w:color="auto"/>
        <w:left w:val="none" w:sz="0" w:space="0" w:color="auto"/>
        <w:bottom w:val="none" w:sz="0" w:space="0" w:color="auto"/>
        <w:right w:val="none" w:sz="0" w:space="0" w:color="auto"/>
      </w:divBdr>
    </w:div>
    <w:div w:id="195894525">
      <w:bodyDiv w:val="1"/>
      <w:marLeft w:val="0"/>
      <w:marRight w:val="0"/>
      <w:marTop w:val="0"/>
      <w:marBottom w:val="0"/>
      <w:divBdr>
        <w:top w:val="none" w:sz="0" w:space="0" w:color="auto"/>
        <w:left w:val="none" w:sz="0" w:space="0" w:color="auto"/>
        <w:bottom w:val="none" w:sz="0" w:space="0" w:color="auto"/>
        <w:right w:val="none" w:sz="0" w:space="0" w:color="auto"/>
      </w:divBdr>
    </w:div>
    <w:div w:id="195898074">
      <w:bodyDiv w:val="1"/>
      <w:marLeft w:val="0"/>
      <w:marRight w:val="0"/>
      <w:marTop w:val="0"/>
      <w:marBottom w:val="0"/>
      <w:divBdr>
        <w:top w:val="none" w:sz="0" w:space="0" w:color="auto"/>
        <w:left w:val="none" w:sz="0" w:space="0" w:color="auto"/>
        <w:bottom w:val="none" w:sz="0" w:space="0" w:color="auto"/>
        <w:right w:val="none" w:sz="0" w:space="0" w:color="auto"/>
      </w:divBdr>
    </w:div>
    <w:div w:id="195969546">
      <w:bodyDiv w:val="1"/>
      <w:marLeft w:val="0"/>
      <w:marRight w:val="0"/>
      <w:marTop w:val="0"/>
      <w:marBottom w:val="0"/>
      <w:divBdr>
        <w:top w:val="none" w:sz="0" w:space="0" w:color="auto"/>
        <w:left w:val="none" w:sz="0" w:space="0" w:color="auto"/>
        <w:bottom w:val="none" w:sz="0" w:space="0" w:color="auto"/>
        <w:right w:val="none" w:sz="0" w:space="0" w:color="auto"/>
      </w:divBdr>
    </w:div>
    <w:div w:id="196041228">
      <w:bodyDiv w:val="1"/>
      <w:marLeft w:val="0"/>
      <w:marRight w:val="0"/>
      <w:marTop w:val="0"/>
      <w:marBottom w:val="0"/>
      <w:divBdr>
        <w:top w:val="none" w:sz="0" w:space="0" w:color="auto"/>
        <w:left w:val="none" w:sz="0" w:space="0" w:color="auto"/>
        <w:bottom w:val="none" w:sz="0" w:space="0" w:color="auto"/>
        <w:right w:val="none" w:sz="0" w:space="0" w:color="auto"/>
      </w:divBdr>
    </w:div>
    <w:div w:id="196243396">
      <w:bodyDiv w:val="1"/>
      <w:marLeft w:val="0"/>
      <w:marRight w:val="0"/>
      <w:marTop w:val="0"/>
      <w:marBottom w:val="0"/>
      <w:divBdr>
        <w:top w:val="none" w:sz="0" w:space="0" w:color="auto"/>
        <w:left w:val="none" w:sz="0" w:space="0" w:color="auto"/>
        <w:bottom w:val="none" w:sz="0" w:space="0" w:color="auto"/>
        <w:right w:val="none" w:sz="0" w:space="0" w:color="auto"/>
      </w:divBdr>
    </w:div>
    <w:div w:id="196354911">
      <w:bodyDiv w:val="1"/>
      <w:marLeft w:val="0"/>
      <w:marRight w:val="0"/>
      <w:marTop w:val="0"/>
      <w:marBottom w:val="0"/>
      <w:divBdr>
        <w:top w:val="none" w:sz="0" w:space="0" w:color="auto"/>
        <w:left w:val="none" w:sz="0" w:space="0" w:color="auto"/>
        <w:bottom w:val="none" w:sz="0" w:space="0" w:color="auto"/>
        <w:right w:val="none" w:sz="0" w:space="0" w:color="auto"/>
      </w:divBdr>
    </w:div>
    <w:div w:id="196434848">
      <w:bodyDiv w:val="1"/>
      <w:marLeft w:val="0"/>
      <w:marRight w:val="0"/>
      <w:marTop w:val="0"/>
      <w:marBottom w:val="0"/>
      <w:divBdr>
        <w:top w:val="none" w:sz="0" w:space="0" w:color="auto"/>
        <w:left w:val="none" w:sz="0" w:space="0" w:color="auto"/>
        <w:bottom w:val="none" w:sz="0" w:space="0" w:color="auto"/>
        <w:right w:val="none" w:sz="0" w:space="0" w:color="auto"/>
      </w:divBdr>
    </w:div>
    <w:div w:id="196479292">
      <w:bodyDiv w:val="1"/>
      <w:marLeft w:val="0"/>
      <w:marRight w:val="0"/>
      <w:marTop w:val="0"/>
      <w:marBottom w:val="0"/>
      <w:divBdr>
        <w:top w:val="none" w:sz="0" w:space="0" w:color="auto"/>
        <w:left w:val="none" w:sz="0" w:space="0" w:color="auto"/>
        <w:bottom w:val="none" w:sz="0" w:space="0" w:color="auto"/>
        <w:right w:val="none" w:sz="0" w:space="0" w:color="auto"/>
      </w:divBdr>
    </w:div>
    <w:div w:id="196553650">
      <w:bodyDiv w:val="1"/>
      <w:marLeft w:val="0"/>
      <w:marRight w:val="0"/>
      <w:marTop w:val="0"/>
      <w:marBottom w:val="0"/>
      <w:divBdr>
        <w:top w:val="none" w:sz="0" w:space="0" w:color="auto"/>
        <w:left w:val="none" w:sz="0" w:space="0" w:color="auto"/>
        <w:bottom w:val="none" w:sz="0" w:space="0" w:color="auto"/>
        <w:right w:val="none" w:sz="0" w:space="0" w:color="auto"/>
      </w:divBdr>
    </w:div>
    <w:div w:id="196813766">
      <w:bodyDiv w:val="1"/>
      <w:marLeft w:val="0"/>
      <w:marRight w:val="0"/>
      <w:marTop w:val="0"/>
      <w:marBottom w:val="0"/>
      <w:divBdr>
        <w:top w:val="none" w:sz="0" w:space="0" w:color="auto"/>
        <w:left w:val="none" w:sz="0" w:space="0" w:color="auto"/>
        <w:bottom w:val="none" w:sz="0" w:space="0" w:color="auto"/>
        <w:right w:val="none" w:sz="0" w:space="0" w:color="auto"/>
      </w:divBdr>
    </w:div>
    <w:div w:id="196814088">
      <w:bodyDiv w:val="1"/>
      <w:marLeft w:val="0"/>
      <w:marRight w:val="0"/>
      <w:marTop w:val="0"/>
      <w:marBottom w:val="0"/>
      <w:divBdr>
        <w:top w:val="none" w:sz="0" w:space="0" w:color="auto"/>
        <w:left w:val="none" w:sz="0" w:space="0" w:color="auto"/>
        <w:bottom w:val="none" w:sz="0" w:space="0" w:color="auto"/>
        <w:right w:val="none" w:sz="0" w:space="0" w:color="auto"/>
      </w:divBdr>
    </w:div>
    <w:div w:id="196823214">
      <w:bodyDiv w:val="1"/>
      <w:marLeft w:val="0"/>
      <w:marRight w:val="0"/>
      <w:marTop w:val="0"/>
      <w:marBottom w:val="0"/>
      <w:divBdr>
        <w:top w:val="none" w:sz="0" w:space="0" w:color="auto"/>
        <w:left w:val="none" w:sz="0" w:space="0" w:color="auto"/>
        <w:bottom w:val="none" w:sz="0" w:space="0" w:color="auto"/>
        <w:right w:val="none" w:sz="0" w:space="0" w:color="auto"/>
      </w:divBdr>
    </w:div>
    <w:div w:id="196940371">
      <w:bodyDiv w:val="1"/>
      <w:marLeft w:val="0"/>
      <w:marRight w:val="0"/>
      <w:marTop w:val="0"/>
      <w:marBottom w:val="0"/>
      <w:divBdr>
        <w:top w:val="none" w:sz="0" w:space="0" w:color="auto"/>
        <w:left w:val="none" w:sz="0" w:space="0" w:color="auto"/>
        <w:bottom w:val="none" w:sz="0" w:space="0" w:color="auto"/>
        <w:right w:val="none" w:sz="0" w:space="0" w:color="auto"/>
      </w:divBdr>
    </w:div>
    <w:div w:id="197085533">
      <w:bodyDiv w:val="1"/>
      <w:marLeft w:val="0"/>
      <w:marRight w:val="0"/>
      <w:marTop w:val="0"/>
      <w:marBottom w:val="0"/>
      <w:divBdr>
        <w:top w:val="none" w:sz="0" w:space="0" w:color="auto"/>
        <w:left w:val="none" w:sz="0" w:space="0" w:color="auto"/>
        <w:bottom w:val="none" w:sz="0" w:space="0" w:color="auto"/>
        <w:right w:val="none" w:sz="0" w:space="0" w:color="auto"/>
      </w:divBdr>
    </w:div>
    <w:div w:id="197087170">
      <w:bodyDiv w:val="1"/>
      <w:marLeft w:val="0"/>
      <w:marRight w:val="0"/>
      <w:marTop w:val="0"/>
      <w:marBottom w:val="0"/>
      <w:divBdr>
        <w:top w:val="none" w:sz="0" w:space="0" w:color="auto"/>
        <w:left w:val="none" w:sz="0" w:space="0" w:color="auto"/>
        <w:bottom w:val="none" w:sz="0" w:space="0" w:color="auto"/>
        <w:right w:val="none" w:sz="0" w:space="0" w:color="auto"/>
      </w:divBdr>
    </w:div>
    <w:div w:id="197090961">
      <w:bodyDiv w:val="1"/>
      <w:marLeft w:val="0"/>
      <w:marRight w:val="0"/>
      <w:marTop w:val="0"/>
      <w:marBottom w:val="0"/>
      <w:divBdr>
        <w:top w:val="none" w:sz="0" w:space="0" w:color="auto"/>
        <w:left w:val="none" w:sz="0" w:space="0" w:color="auto"/>
        <w:bottom w:val="none" w:sz="0" w:space="0" w:color="auto"/>
        <w:right w:val="none" w:sz="0" w:space="0" w:color="auto"/>
      </w:divBdr>
    </w:div>
    <w:div w:id="197158409">
      <w:bodyDiv w:val="1"/>
      <w:marLeft w:val="0"/>
      <w:marRight w:val="0"/>
      <w:marTop w:val="0"/>
      <w:marBottom w:val="0"/>
      <w:divBdr>
        <w:top w:val="none" w:sz="0" w:space="0" w:color="auto"/>
        <w:left w:val="none" w:sz="0" w:space="0" w:color="auto"/>
        <w:bottom w:val="none" w:sz="0" w:space="0" w:color="auto"/>
        <w:right w:val="none" w:sz="0" w:space="0" w:color="auto"/>
      </w:divBdr>
    </w:div>
    <w:div w:id="197160215">
      <w:bodyDiv w:val="1"/>
      <w:marLeft w:val="0"/>
      <w:marRight w:val="0"/>
      <w:marTop w:val="0"/>
      <w:marBottom w:val="0"/>
      <w:divBdr>
        <w:top w:val="none" w:sz="0" w:space="0" w:color="auto"/>
        <w:left w:val="none" w:sz="0" w:space="0" w:color="auto"/>
        <w:bottom w:val="none" w:sz="0" w:space="0" w:color="auto"/>
        <w:right w:val="none" w:sz="0" w:space="0" w:color="auto"/>
      </w:divBdr>
    </w:div>
    <w:div w:id="197210123">
      <w:bodyDiv w:val="1"/>
      <w:marLeft w:val="0"/>
      <w:marRight w:val="0"/>
      <w:marTop w:val="0"/>
      <w:marBottom w:val="0"/>
      <w:divBdr>
        <w:top w:val="none" w:sz="0" w:space="0" w:color="auto"/>
        <w:left w:val="none" w:sz="0" w:space="0" w:color="auto"/>
        <w:bottom w:val="none" w:sz="0" w:space="0" w:color="auto"/>
        <w:right w:val="none" w:sz="0" w:space="0" w:color="auto"/>
      </w:divBdr>
    </w:div>
    <w:div w:id="197282085">
      <w:bodyDiv w:val="1"/>
      <w:marLeft w:val="0"/>
      <w:marRight w:val="0"/>
      <w:marTop w:val="0"/>
      <w:marBottom w:val="0"/>
      <w:divBdr>
        <w:top w:val="none" w:sz="0" w:space="0" w:color="auto"/>
        <w:left w:val="none" w:sz="0" w:space="0" w:color="auto"/>
        <w:bottom w:val="none" w:sz="0" w:space="0" w:color="auto"/>
        <w:right w:val="none" w:sz="0" w:space="0" w:color="auto"/>
      </w:divBdr>
    </w:div>
    <w:div w:id="197358215">
      <w:bodyDiv w:val="1"/>
      <w:marLeft w:val="0"/>
      <w:marRight w:val="0"/>
      <w:marTop w:val="0"/>
      <w:marBottom w:val="0"/>
      <w:divBdr>
        <w:top w:val="none" w:sz="0" w:space="0" w:color="auto"/>
        <w:left w:val="none" w:sz="0" w:space="0" w:color="auto"/>
        <w:bottom w:val="none" w:sz="0" w:space="0" w:color="auto"/>
        <w:right w:val="none" w:sz="0" w:space="0" w:color="auto"/>
      </w:divBdr>
    </w:div>
    <w:div w:id="197473799">
      <w:bodyDiv w:val="1"/>
      <w:marLeft w:val="0"/>
      <w:marRight w:val="0"/>
      <w:marTop w:val="0"/>
      <w:marBottom w:val="0"/>
      <w:divBdr>
        <w:top w:val="none" w:sz="0" w:space="0" w:color="auto"/>
        <w:left w:val="none" w:sz="0" w:space="0" w:color="auto"/>
        <w:bottom w:val="none" w:sz="0" w:space="0" w:color="auto"/>
        <w:right w:val="none" w:sz="0" w:space="0" w:color="auto"/>
      </w:divBdr>
    </w:div>
    <w:div w:id="197474254">
      <w:bodyDiv w:val="1"/>
      <w:marLeft w:val="0"/>
      <w:marRight w:val="0"/>
      <w:marTop w:val="0"/>
      <w:marBottom w:val="0"/>
      <w:divBdr>
        <w:top w:val="none" w:sz="0" w:space="0" w:color="auto"/>
        <w:left w:val="none" w:sz="0" w:space="0" w:color="auto"/>
        <w:bottom w:val="none" w:sz="0" w:space="0" w:color="auto"/>
        <w:right w:val="none" w:sz="0" w:space="0" w:color="auto"/>
      </w:divBdr>
    </w:div>
    <w:div w:id="197553212">
      <w:bodyDiv w:val="1"/>
      <w:marLeft w:val="0"/>
      <w:marRight w:val="0"/>
      <w:marTop w:val="0"/>
      <w:marBottom w:val="0"/>
      <w:divBdr>
        <w:top w:val="none" w:sz="0" w:space="0" w:color="auto"/>
        <w:left w:val="none" w:sz="0" w:space="0" w:color="auto"/>
        <w:bottom w:val="none" w:sz="0" w:space="0" w:color="auto"/>
        <w:right w:val="none" w:sz="0" w:space="0" w:color="auto"/>
      </w:divBdr>
    </w:div>
    <w:div w:id="197593013">
      <w:bodyDiv w:val="1"/>
      <w:marLeft w:val="0"/>
      <w:marRight w:val="0"/>
      <w:marTop w:val="0"/>
      <w:marBottom w:val="0"/>
      <w:divBdr>
        <w:top w:val="none" w:sz="0" w:space="0" w:color="auto"/>
        <w:left w:val="none" w:sz="0" w:space="0" w:color="auto"/>
        <w:bottom w:val="none" w:sz="0" w:space="0" w:color="auto"/>
        <w:right w:val="none" w:sz="0" w:space="0" w:color="auto"/>
      </w:divBdr>
    </w:div>
    <w:div w:id="197593827">
      <w:bodyDiv w:val="1"/>
      <w:marLeft w:val="0"/>
      <w:marRight w:val="0"/>
      <w:marTop w:val="0"/>
      <w:marBottom w:val="0"/>
      <w:divBdr>
        <w:top w:val="none" w:sz="0" w:space="0" w:color="auto"/>
        <w:left w:val="none" w:sz="0" w:space="0" w:color="auto"/>
        <w:bottom w:val="none" w:sz="0" w:space="0" w:color="auto"/>
        <w:right w:val="none" w:sz="0" w:space="0" w:color="auto"/>
      </w:divBdr>
    </w:div>
    <w:div w:id="197595767">
      <w:bodyDiv w:val="1"/>
      <w:marLeft w:val="0"/>
      <w:marRight w:val="0"/>
      <w:marTop w:val="0"/>
      <w:marBottom w:val="0"/>
      <w:divBdr>
        <w:top w:val="none" w:sz="0" w:space="0" w:color="auto"/>
        <w:left w:val="none" w:sz="0" w:space="0" w:color="auto"/>
        <w:bottom w:val="none" w:sz="0" w:space="0" w:color="auto"/>
        <w:right w:val="none" w:sz="0" w:space="0" w:color="auto"/>
      </w:divBdr>
    </w:div>
    <w:div w:id="197622144">
      <w:bodyDiv w:val="1"/>
      <w:marLeft w:val="0"/>
      <w:marRight w:val="0"/>
      <w:marTop w:val="0"/>
      <w:marBottom w:val="0"/>
      <w:divBdr>
        <w:top w:val="none" w:sz="0" w:space="0" w:color="auto"/>
        <w:left w:val="none" w:sz="0" w:space="0" w:color="auto"/>
        <w:bottom w:val="none" w:sz="0" w:space="0" w:color="auto"/>
        <w:right w:val="none" w:sz="0" w:space="0" w:color="auto"/>
      </w:divBdr>
    </w:div>
    <w:div w:id="197622359">
      <w:bodyDiv w:val="1"/>
      <w:marLeft w:val="0"/>
      <w:marRight w:val="0"/>
      <w:marTop w:val="0"/>
      <w:marBottom w:val="0"/>
      <w:divBdr>
        <w:top w:val="none" w:sz="0" w:space="0" w:color="auto"/>
        <w:left w:val="none" w:sz="0" w:space="0" w:color="auto"/>
        <w:bottom w:val="none" w:sz="0" w:space="0" w:color="auto"/>
        <w:right w:val="none" w:sz="0" w:space="0" w:color="auto"/>
      </w:divBdr>
    </w:div>
    <w:div w:id="197738069">
      <w:bodyDiv w:val="1"/>
      <w:marLeft w:val="0"/>
      <w:marRight w:val="0"/>
      <w:marTop w:val="0"/>
      <w:marBottom w:val="0"/>
      <w:divBdr>
        <w:top w:val="none" w:sz="0" w:space="0" w:color="auto"/>
        <w:left w:val="none" w:sz="0" w:space="0" w:color="auto"/>
        <w:bottom w:val="none" w:sz="0" w:space="0" w:color="auto"/>
        <w:right w:val="none" w:sz="0" w:space="0" w:color="auto"/>
      </w:divBdr>
    </w:div>
    <w:div w:id="197739158">
      <w:bodyDiv w:val="1"/>
      <w:marLeft w:val="0"/>
      <w:marRight w:val="0"/>
      <w:marTop w:val="0"/>
      <w:marBottom w:val="0"/>
      <w:divBdr>
        <w:top w:val="none" w:sz="0" w:space="0" w:color="auto"/>
        <w:left w:val="none" w:sz="0" w:space="0" w:color="auto"/>
        <w:bottom w:val="none" w:sz="0" w:space="0" w:color="auto"/>
        <w:right w:val="none" w:sz="0" w:space="0" w:color="auto"/>
      </w:divBdr>
    </w:div>
    <w:div w:id="197746157">
      <w:bodyDiv w:val="1"/>
      <w:marLeft w:val="0"/>
      <w:marRight w:val="0"/>
      <w:marTop w:val="0"/>
      <w:marBottom w:val="0"/>
      <w:divBdr>
        <w:top w:val="none" w:sz="0" w:space="0" w:color="auto"/>
        <w:left w:val="none" w:sz="0" w:space="0" w:color="auto"/>
        <w:bottom w:val="none" w:sz="0" w:space="0" w:color="auto"/>
        <w:right w:val="none" w:sz="0" w:space="0" w:color="auto"/>
      </w:divBdr>
    </w:div>
    <w:div w:id="197862198">
      <w:bodyDiv w:val="1"/>
      <w:marLeft w:val="0"/>
      <w:marRight w:val="0"/>
      <w:marTop w:val="0"/>
      <w:marBottom w:val="0"/>
      <w:divBdr>
        <w:top w:val="none" w:sz="0" w:space="0" w:color="auto"/>
        <w:left w:val="none" w:sz="0" w:space="0" w:color="auto"/>
        <w:bottom w:val="none" w:sz="0" w:space="0" w:color="auto"/>
        <w:right w:val="none" w:sz="0" w:space="0" w:color="auto"/>
      </w:divBdr>
    </w:div>
    <w:div w:id="197935793">
      <w:bodyDiv w:val="1"/>
      <w:marLeft w:val="0"/>
      <w:marRight w:val="0"/>
      <w:marTop w:val="0"/>
      <w:marBottom w:val="0"/>
      <w:divBdr>
        <w:top w:val="none" w:sz="0" w:space="0" w:color="auto"/>
        <w:left w:val="none" w:sz="0" w:space="0" w:color="auto"/>
        <w:bottom w:val="none" w:sz="0" w:space="0" w:color="auto"/>
        <w:right w:val="none" w:sz="0" w:space="0" w:color="auto"/>
      </w:divBdr>
    </w:div>
    <w:div w:id="197935855">
      <w:bodyDiv w:val="1"/>
      <w:marLeft w:val="0"/>
      <w:marRight w:val="0"/>
      <w:marTop w:val="0"/>
      <w:marBottom w:val="0"/>
      <w:divBdr>
        <w:top w:val="none" w:sz="0" w:space="0" w:color="auto"/>
        <w:left w:val="none" w:sz="0" w:space="0" w:color="auto"/>
        <w:bottom w:val="none" w:sz="0" w:space="0" w:color="auto"/>
        <w:right w:val="none" w:sz="0" w:space="0" w:color="auto"/>
      </w:divBdr>
    </w:div>
    <w:div w:id="197940721">
      <w:bodyDiv w:val="1"/>
      <w:marLeft w:val="0"/>
      <w:marRight w:val="0"/>
      <w:marTop w:val="0"/>
      <w:marBottom w:val="0"/>
      <w:divBdr>
        <w:top w:val="none" w:sz="0" w:space="0" w:color="auto"/>
        <w:left w:val="none" w:sz="0" w:space="0" w:color="auto"/>
        <w:bottom w:val="none" w:sz="0" w:space="0" w:color="auto"/>
        <w:right w:val="none" w:sz="0" w:space="0" w:color="auto"/>
      </w:divBdr>
    </w:div>
    <w:div w:id="198010580">
      <w:bodyDiv w:val="1"/>
      <w:marLeft w:val="0"/>
      <w:marRight w:val="0"/>
      <w:marTop w:val="0"/>
      <w:marBottom w:val="0"/>
      <w:divBdr>
        <w:top w:val="none" w:sz="0" w:space="0" w:color="auto"/>
        <w:left w:val="none" w:sz="0" w:space="0" w:color="auto"/>
        <w:bottom w:val="none" w:sz="0" w:space="0" w:color="auto"/>
        <w:right w:val="none" w:sz="0" w:space="0" w:color="auto"/>
      </w:divBdr>
    </w:div>
    <w:div w:id="198010988">
      <w:bodyDiv w:val="1"/>
      <w:marLeft w:val="0"/>
      <w:marRight w:val="0"/>
      <w:marTop w:val="0"/>
      <w:marBottom w:val="0"/>
      <w:divBdr>
        <w:top w:val="none" w:sz="0" w:space="0" w:color="auto"/>
        <w:left w:val="none" w:sz="0" w:space="0" w:color="auto"/>
        <w:bottom w:val="none" w:sz="0" w:space="0" w:color="auto"/>
        <w:right w:val="none" w:sz="0" w:space="0" w:color="auto"/>
      </w:divBdr>
    </w:div>
    <w:div w:id="198012849">
      <w:bodyDiv w:val="1"/>
      <w:marLeft w:val="0"/>
      <w:marRight w:val="0"/>
      <w:marTop w:val="0"/>
      <w:marBottom w:val="0"/>
      <w:divBdr>
        <w:top w:val="none" w:sz="0" w:space="0" w:color="auto"/>
        <w:left w:val="none" w:sz="0" w:space="0" w:color="auto"/>
        <w:bottom w:val="none" w:sz="0" w:space="0" w:color="auto"/>
        <w:right w:val="none" w:sz="0" w:space="0" w:color="auto"/>
      </w:divBdr>
    </w:div>
    <w:div w:id="198057267">
      <w:bodyDiv w:val="1"/>
      <w:marLeft w:val="0"/>
      <w:marRight w:val="0"/>
      <w:marTop w:val="0"/>
      <w:marBottom w:val="0"/>
      <w:divBdr>
        <w:top w:val="none" w:sz="0" w:space="0" w:color="auto"/>
        <w:left w:val="none" w:sz="0" w:space="0" w:color="auto"/>
        <w:bottom w:val="none" w:sz="0" w:space="0" w:color="auto"/>
        <w:right w:val="none" w:sz="0" w:space="0" w:color="auto"/>
      </w:divBdr>
    </w:div>
    <w:div w:id="198124514">
      <w:bodyDiv w:val="1"/>
      <w:marLeft w:val="0"/>
      <w:marRight w:val="0"/>
      <w:marTop w:val="0"/>
      <w:marBottom w:val="0"/>
      <w:divBdr>
        <w:top w:val="none" w:sz="0" w:space="0" w:color="auto"/>
        <w:left w:val="none" w:sz="0" w:space="0" w:color="auto"/>
        <w:bottom w:val="none" w:sz="0" w:space="0" w:color="auto"/>
        <w:right w:val="none" w:sz="0" w:space="0" w:color="auto"/>
      </w:divBdr>
    </w:div>
    <w:div w:id="198199774">
      <w:bodyDiv w:val="1"/>
      <w:marLeft w:val="0"/>
      <w:marRight w:val="0"/>
      <w:marTop w:val="0"/>
      <w:marBottom w:val="0"/>
      <w:divBdr>
        <w:top w:val="none" w:sz="0" w:space="0" w:color="auto"/>
        <w:left w:val="none" w:sz="0" w:space="0" w:color="auto"/>
        <w:bottom w:val="none" w:sz="0" w:space="0" w:color="auto"/>
        <w:right w:val="none" w:sz="0" w:space="0" w:color="auto"/>
      </w:divBdr>
    </w:div>
    <w:div w:id="198201403">
      <w:bodyDiv w:val="1"/>
      <w:marLeft w:val="0"/>
      <w:marRight w:val="0"/>
      <w:marTop w:val="0"/>
      <w:marBottom w:val="0"/>
      <w:divBdr>
        <w:top w:val="none" w:sz="0" w:space="0" w:color="auto"/>
        <w:left w:val="none" w:sz="0" w:space="0" w:color="auto"/>
        <w:bottom w:val="none" w:sz="0" w:space="0" w:color="auto"/>
        <w:right w:val="none" w:sz="0" w:space="0" w:color="auto"/>
      </w:divBdr>
    </w:div>
    <w:div w:id="198201438">
      <w:bodyDiv w:val="1"/>
      <w:marLeft w:val="0"/>
      <w:marRight w:val="0"/>
      <w:marTop w:val="0"/>
      <w:marBottom w:val="0"/>
      <w:divBdr>
        <w:top w:val="none" w:sz="0" w:space="0" w:color="auto"/>
        <w:left w:val="none" w:sz="0" w:space="0" w:color="auto"/>
        <w:bottom w:val="none" w:sz="0" w:space="0" w:color="auto"/>
        <w:right w:val="none" w:sz="0" w:space="0" w:color="auto"/>
      </w:divBdr>
    </w:div>
    <w:div w:id="198202325">
      <w:bodyDiv w:val="1"/>
      <w:marLeft w:val="0"/>
      <w:marRight w:val="0"/>
      <w:marTop w:val="0"/>
      <w:marBottom w:val="0"/>
      <w:divBdr>
        <w:top w:val="none" w:sz="0" w:space="0" w:color="auto"/>
        <w:left w:val="none" w:sz="0" w:space="0" w:color="auto"/>
        <w:bottom w:val="none" w:sz="0" w:space="0" w:color="auto"/>
        <w:right w:val="none" w:sz="0" w:space="0" w:color="auto"/>
      </w:divBdr>
    </w:div>
    <w:div w:id="198207829">
      <w:bodyDiv w:val="1"/>
      <w:marLeft w:val="0"/>
      <w:marRight w:val="0"/>
      <w:marTop w:val="0"/>
      <w:marBottom w:val="0"/>
      <w:divBdr>
        <w:top w:val="none" w:sz="0" w:space="0" w:color="auto"/>
        <w:left w:val="none" w:sz="0" w:space="0" w:color="auto"/>
        <w:bottom w:val="none" w:sz="0" w:space="0" w:color="auto"/>
        <w:right w:val="none" w:sz="0" w:space="0" w:color="auto"/>
      </w:divBdr>
    </w:div>
    <w:div w:id="198275416">
      <w:bodyDiv w:val="1"/>
      <w:marLeft w:val="0"/>
      <w:marRight w:val="0"/>
      <w:marTop w:val="0"/>
      <w:marBottom w:val="0"/>
      <w:divBdr>
        <w:top w:val="none" w:sz="0" w:space="0" w:color="auto"/>
        <w:left w:val="none" w:sz="0" w:space="0" w:color="auto"/>
        <w:bottom w:val="none" w:sz="0" w:space="0" w:color="auto"/>
        <w:right w:val="none" w:sz="0" w:space="0" w:color="auto"/>
      </w:divBdr>
    </w:div>
    <w:div w:id="198317684">
      <w:bodyDiv w:val="1"/>
      <w:marLeft w:val="0"/>
      <w:marRight w:val="0"/>
      <w:marTop w:val="0"/>
      <w:marBottom w:val="0"/>
      <w:divBdr>
        <w:top w:val="none" w:sz="0" w:space="0" w:color="auto"/>
        <w:left w:val="none" w:sz="0" w:space="0" w:color="auto"/>
        <w:bottom w:val="none" w:sz="0" w:space="0" w:color="auto"/>
        <w:right w:val="none" w:sz="0" w:space="0" w:color="auto"/>
      </w:divBdr>
    </w:div>
    <w:div w:id="198443110">
      <w:bodyDiv w:val="1"/>
      <w:marLeft w:val="0"/>
      <w:marRight w:val="0"/>
      <w:marTop w:val="0"/>
      <w:marBottom w:val="0"/>
      <w:divBdr>
        <w:top w:val="none" w:sz="0" w:space="0" w:color="auto"/>
        <w:left w:val="none" w:sz="0" w:space="0" w:color="auto"/>
        <w:bottom w:val="none" w:sz="0" w:space="0" w:color="auto"/>
        <w:right w:val="none" w:sz="0" w:space="0" w:color="auto"/>
      </w:divBdr>
    </w:div>
    <w:div w:id="198590406">
      <w:bodyDiv w:val="1"/>
      <w:marLeft w:val="0"/>
      <w:marRight w:val="0"/>
      <w:marTop w:val="0"/>
      <w:marBottom w:val="0"/>
      <w:divBdr>
        <w:top w:val="none" w:sz="0" w:space="0" w:color="auto"/>
        <w:left w:val="none" w:sz="0" w:space="0" w:color="auto"/>
        <w:bottom w:val="none" w:sz="0" w:space="0" w:color="auto"/>
        <w:right w:val="none" w:sz="0" w:space="0" w:color="auto"/>
      </w:divBdr>
    </w:div>
    <w:div w:id="198668692">
      <w:bodyDiv w:val="1"/>
      <w:marLeft w:val="0"/>
      <w:marRight w:val="0"/>
      <w:marTop w:val="0"/>
      <w:marBottom w:val="0"/>
      <w:divBdr>
        <w:top w:val="none" w:sz="0" w:space="0" w:color="auto"/>
        <w:left w:val="none" w:sz="0" w:space="0" w:color="auto"/>
        <w:bottom w:val="none" w:sz="0" w:space="0" w:color="auto"/>
        <w:right w:val="none" w:sz="0" w:space="0" w:color="auto"/>
      </w:divBdr>
    </w:div>
    <w:div w:id="198782372">
      <w:bodyDiv w:val="1"/>
      <w:marLeft w:val="0"/>
      <w:marRight w:val="0"/>
      <w:marTop w:val="0"/>
      <w:marBottom w:val="0"/>
      <w:divBdr>
        <w:top w:val="none" w:sz="0" w:space="0" w:color="auto"/>
        <w:left w:val="none" w:sz="0" w:space="0" w:color="auto"/>
        <w:bottom w:val="none" w:sz="0" w:space="0" w:color="auto"/>
        <w:right w:val="none" w:sz="0" w:space="0" w:color="auto"/>
      </w:divBdr>
    </w:div>
    <w:div w:id="198857064">
      <w:bodyDiv w:val="1"/>
      <w:marLeft w:val="0"/>
      <w:marRight w:val="0"/>
      <w:marTop w:val="0"/>
      <w:marBottom w:val="0"/>
      <w:divBdr>
        <w:top w:val="none" w:sz="0" w:space="0" w:color="auto"/>
        <w:left w:val="none" w:sz="0" w:space="0" w:color="auto"/>
        <w:bottom w:val="none" w:sz="0" w:space="0" w:color="auto"/>
        <w:right w:val="none" w:sz="0" w:space="0" w:color="auto"/>
      </w:divBdr>
    </w:div>
    <w:div w:id="198905244">
      <w:bodyDiv w:val="1"/>
      <w:marLeft w:val="0"/>
      <w:marRight w:val="0"/>
      <w:marTop w:val="0"/>
      <w:marBottom w:val="0"/>
      <w:divBdr>
        <w:top w:val="none" w:sz="0" w:space="0" w:color="auto"/>
        <w:left w:val="none" w:sz="0" w:space="0" w:color="auto"/>
        <w:bottom w:val="none" w:sz="0" w:space="0" w:color="auto"/>
        <w:right w:val="none" w:sz="0" w:space="0" w:color="auto"/>
      </w:divBdr>
    </w:div>
    <w:div w:id="198981344">
      <w:bodyDiv w:val="1"/>
      <w:marLeft w:val="0"/>
      <w:marRight w:val="0"/>
      <w:marTop w:val="0"/>
      <w:marBottom w:val="0"/>
      <w:divBdr>
        <w:top w:val="none" w:sz="0" w:space="0" w:color="auto"/>
        <w:left w:val="none" w:sz="0" w:space="0" w:color="auto"/>
        <w:bottom w:val="none" w:sz="0" w:space="0" w:color="auto"/>
        <w:right w:val="none" w:sz="0" w:space="0" w:color="auto"/>
      </w:divBdr>
    </w:div>
    <w:div w:id="199098907">
      <w:bodyDiv w:val="1"/>
      <w:marLeft w:val="0"/>
      <w:marRight w:val="0"/>
      <w:marTop w:val="0"/>
      <w:marBottom w:val="0"/>
      <w:divBdr>
        <w:top w:val="none" w:sz="0" w:space="0" w:color="auto"/>
        <w:left w:val="none" w:sz="0" w:space="0" w:color="auto"/>
        <w:bottom w:val="none" w:sz="0" w:space="0" w:color="auto"/>
        <w:right w:val="none" w:sz="0" w:space="0" w:color="auto"/>
      </w:divBdr>
    </w:div>
    <w:div w:id="199128033">
      <w:bodyDiv w:val="1"/>
      <w:marLeft w:val="0"/>
      <w:marRight w:val="0"/>
      <w:marTop w:val="0"/>
      <w:marBottom w:val="0"/>
      <w:divBdr>
        <w:top w:val="none" w:sz="0" w:space="0" w:color="auto"/>
        <w:left w:val="none" w:sz="0" w:space="0" w:color="auto"/>
        <w:bottom w:val="none" w:sz="0" w:space="0" w:color="auto"/>
        <w:right w:val="none" w:sz="0" w:space="0" w:color="auto"/>
      </w:divBdr>
    </w:div>
    <w:div w:id="199167295">
      <w:bodyDiv w:val="1"/>
      <w:marLeft w:val="0"/>
      <w:marRight w:val="0"/>
      <w:marTop w:val="0"/>
      <w:marBottom w:val="0"/>
      <w:divBdr>
        <w:top w:val="none" w:sz="0" w:space="0" w:color="auto"/>
        <w:left w:val="none" w:sz="0" w:space="0" w:color="auto"/>
        <w:bottom w:val="none" w:sz="0" w:space="0" w:color="auto"/>
        <w:right w:val="none" w:sz="0" w:space="0" w:color="auto"/>
      </w:divBdr>
    </w:div>
    <w:div w:id="199322353">
      <w:bodyDiv w:val="1"/>
      <w:marLeft w:val="0"/>
      <w:marRight w:val="0"/>
      <w:marTop w:val="0"/>
      <w:marBottom w:val="0"/>
      <w:divBdr>
        <w:top w:val="none" w:sz="0" w:space="0" w:color="auto"/>
        <w:left w:val="none" w:sz="0" w:space="0" w:color="auto"/>
        <w:bottom w:val="none" w:sz="0" w:space="0" w:color="auto"/>
        <w:right w:val="none" w:sz="0" w:space="0" w:color="auto"/>
      </w:divBdr>
    </w:div>
    <w:div w:id="199367382">
      <w:bodyDiv w:val="1"/>
      <w:marLeft w:val="0"/>
      <w:marRight w:val="0"/>
      <w:marTop w:val="0"/>
      <w:marBottom w:val="0"/>
      <w:divBdr>
        <w:top w:val="none" w:sz="0" w:space="0" w:color="auto"/>
        <w:left w:val="none" w:sz="0" w:space="0" w:color="auto"/>
        <w:bottom w:val="none" w:sz="0" w:space="0" w:color="auto"/>
        <w:right w:val="none" w:sz="0" w:space="0" w:color="auto"/>
      </w:divBdr>
    </w:div>
    <w:div w:id="199369118">
      <w:bodyDiv w:val="1"/>
      <w:marLeft w:val="0"/>
      <w:marRight w:val="0"/>
      <w:marTop w:val="0"/>
      <w:marBottom w:val="0"/>
      <w:divBdr>
        <w:top w:val="none" w:sz="0" w:space="0" w:color="auto"/>
        <w:left w:val="none" w:sz="0" w:space="0" w:color="auto"/>
        <w:bottom w:val="none" w:sz="0" w:space="0" w:color="auto"/>
        <w:right w:val="none" w:sz="0" w:space="0" w:color="auto"/>
      </w:divBdr>
    </w:div>
    <w:div w:id="199440721">
      <w:bodyDiv w:val="1"/>
      <w:marLeft w:val="0"/>
      <w:marRight w:val="0"/>
      <w:marTop w:val="0"/>
      <w:marBottom w:val="0"/>
      <w:divBdr>
        <w:top w:val="none" w:sz="0" w:space="0" w:color="auto"/>
        <w:left w:val="none" w:sz="0" w:space="0" w:color="auto"/>
        <w:bottom w:val="none" w:sz="0" w:space="0" w:color="auto"/>
        <w:right w:val="none" w:sz="0" w:space="0" w:color="auto"/>
      </w:divBdr>
    </w:div>
    <w:div w:id="199630850">
      <w:bodyDiv w:val="1"/>
      <w:marLeft w:val="0"/>
      <w:marRight w:val="0"/>
      <w:marTop w:val="0"/>
      <w:marBottom w:val="0"/>
      <w:divBdr>
        <w:top w:val="none" w:sz="0" w:space="0" w:color="auto"/>
        <w:left w:val="none" w:sz="0" w:space="0" w:color="auto"/>
        <w:bottom w:val="none" w:sz="0" w:space="0" w:color="auto"/>
        <w:right w:val="none" w:sz="0" w:space="0" w:color="auto"/>
      </w:divBdr>
    </w:div>
    <w:div w:id="199633407">
      <w:bodyDiv w:val="1"/>
      <w:marLeft w:val="0"/>
      <w:marRight w:val="0"/>
      <w:marTop w:val="0"/>
      <w:marBottom w:val="0"/>
      <w:divBdr>
        <w:top w:val="none" w:sz="0" w:space="0" w:color="auto"/>
        <w:left w:val="none" w:sz="0" w:space="0" w:color="auto"/>
        <w:bottom w:val="none" w:sz="0" w:space="0" w:color="auto"/>
        <w:right w:val="none" w:sz="0" w:space="0" w:color="auto"/>
      </w:divBdr>
    </w:div>
    <w:div w:id="199636161">
      <w:bodyDiv w:val="1"/>
      <w:marLeft w:val="0"/>
      <w:marRight w:val="0"/>
      <w:marTop w:val="0"/>
      <w:marBottom w:val="0"/>
      <w:divBdr>
        <w:top w:val="none" w:sz="0" w:space="0" w:color="auto"/>
        <w:left w:val="none" w:sz="0" w:space="0" w:color="auto"/>
        <w:bottom w:val="none" w:sz="0" w:space="0" w:color="auto"/>
        <w:right w:val="none" w:sz="0" w:space="0" w:color="auto"/>
      </w:divBdr>
    </w:div>
    <w:div w:id="199712147">
      <w:bodyDiv w:val="1"/>
      <w:marLeft w:val="0"/>
      <w:marRight w:val="0"/>
      <w:marTop w:val="0"/>
      <w:marBottom w:val="0"/>
      <w:divBdr>
        <w:top w:val="none" w:sz="0" w:space="0" w:color="auto"/>
        <w:left w:val="none" w:sz="0" w:space="0" w:color="auto"/>
        <w:bottom w:val="none" w:sz="0" w:space="0" w:color="auto"/>
        <w:right w:val="none" w:sz="0" w:space="0" w:color="auto"/>
      </w:divBdr>
    </w:div>
    <w:div w:id="199784858">
      <w:bodyDiv w:val="1"/>
      <w:marLeft w:val="0"/>
      <w:marRight w:val="0"/>
      <w:marTop w:val="0"/>
      <w:marBottom w:val="0"/>
      <w:divBdr>
        <w:top w:val="none" w:sz="0" w:space="0" w:color="auto"/>
        <w:left w:val="none" w:sz="0" w:space="0" w:color="auto"/>
        <w:bottom w:val="none" w:sz="0" w:space="0" w:color="auto"/>
        <w:right w:val="none" w:sz="0" w:space="0" w:color="auto"/>
      </w:divBdr>
    </w:div>
    <w:div w:id="199823020">
      <w:bodyDiv w:val="1"/>
      <w:marLeft w:val="0"/>
      <w:marRight w:val="0"/>
      <w:marTop w:val="0"/>
      <w:marBottom w:val="0"/>
      <w:divBdr>
        <w:top w:val="none" w:sz="0" w:space="0" w:color="auto"/>
        <w:left w:val="none" w:sz="0" w:space="0" w:color="auto"/>
        <w:bottom w:val="none" w:sz="0" w:space="0" w:color="auto"/>
        <w:right w:val="none" w:sz="0" w:space="0" w:color="auto"/>
      </w:divBdr>
    </w:div>
    <w:div w:id="199823332">
      <w:bodyDiv w:val="1"/>
      <w:marLeft w:val="0"/>
      <w:marRight w:val="0"/>
      <w:marTop w:val="0"/>
      <w:marBottom w:val="0"/>
      <w:divBdr>
        <w:top w:val="none" w:sz="0" w:space="0" w:color="auto"/>
        <w:left w:val="none" w:sz="0" w:space="0" w:color="auto"/>
        <w:bottom w:val="none" w:sz="0" w:space="0" w:color="auto"/>
        <w:right w:val="none" w:sz="0" w:space="0" w:color="auto"/>
      </w:divBdr>
    </w:div>
    <w:div w:id="199826551">
      <w:bodyDiv w:val="1"/>
      <w:marLeft w:val="0"/>
      <w:marRight w:val="0"/>
      <w:marTop w:val="0"/>
      <w:marBottom w:val="0"/>
      <w:divBdr>
        <w:top w:val="none" w:sz="0" w:space="0" w:color="auto"/>
        <w:left w:val="none" w:sz="0" w:space="0" w:color="auto"/>
        <w:bottom w:val="none" w:sz="0" w:space="0" w:color="auto"/>
        <w:right w:val="none" w:sz="0" w:space="0" w:color="auto"/>
      </w:divBdr>
    </w:div>
    <w:div w:id="199903609">
      <w:bodyDiv w:val="1"/>
      <w:marLeft w:val="0"/>
      <w:marRight w:val="0"/>
      <w:marTop w:val="0"/>
      <w:marBottom w:val="0"/>
      <w:divBdr>
        <w:top w:val="none" w:sz="0" w:space="0" w:color="auto"/>
        <w:left w:val="none" w:sz="0" w:space="0" w:color="auto"/>
        <w:bottom w:val="none" w:sz="0" w:space="0" w:color="auto"/>
        <w:right w:val="none" w:sz="0" w:space="0" w:color="auto"/>
      </w:divBdr>
    </w:div>
    <w:div w:id="199903849">
      <w:bodyDiv w:val="1"/>
      <w:marLeft w:val="0"/>
      <w:marRight w:val="0"/>
      <w:marTop w:val="0"/>
      <w:marBottom w:val="0"/>
      <w:divBdr>
        <w:top w:val="none" w:sz="0" w:space="0" w:color="auto"/>
        <w:left w:val="none" w:sz="0" w:space="0" w:color="auto"/>
        <w:bottom w:val="none" w:sz="0" w:space="0" w:color="auto"/>
        <w:right w:val="none" w:sz="0" w:space="0" w:color="auto"/>
      </w:divBdr>
    </w:div>
    <w:div w:id="200018189">
      <w:bodyDiv w:val="1"/>
      <w:marLeft w:val="0"/>
      <w:marRight w:val="0"/>
      <w:marTop w:val="0"/>
      <w:marBottom w:val="0"/>
      <w:divBdr>
        <w:top w:val="none" w:sz="0" w:space="0" w:color="auto"/>
        <w:left w:val="none" w:sz="0" w:space="0" w:color="auto"/>
        <w:bottom w:val="none" w:sz="0" w:space="0" w:color="auto"/>
        <w:right w:val="none" w:sz="0" w:space="0" w:color="auto"/>
      </w:divBdr>
    </w:div>
    <w:div w:id="200020896">
      <w:bodyDiv w:val="1"/>
      <w:marLeft w:val="0"/>
      <w:marRight w:val="0"/>
      <w:marTop w:val="0"/>
      <w:marBottom w:val="0"/>
      <w:divBdr>
        <w:top w:val="none" w:sz="0" w:space="0" w:color="auto"/>
        <w:left w:val="none" w:sz="0" w:space="0" w:color="auto"/>
        <w:bottom w:val="none" w:sz="0" w:space="0" w:color="auto"/>
        <w:right w:val="none" w:sz="0" w:space="0" w:color="auto"/>
      </w:divBdr>
    </w:div>
    <w:div w:id="200097416">
      <w:bodyDiv w:val="1"/>
      <w:marLeft w:val="0"/>
      <w:marRight w:val="0"/>
      <w:marTop w:val="0"/>
      <w:marBottom w:val="0"/>
      <w:divBdr>
        <w:top w:val="none" w:sz="0" w:space="0" w:color="auto"/>
        <w:left w:val="none" w:sz="0" w:space="0" w:color="auto"/>
        <w:bottom w:val="none" w:sz="0" w:space="0" w:color="auto"/>
        <w:right w:val="none" w:sz="0" w:space="0" w:color="auto"/>
      </w:divBdr>
    </w:div>
    <w:div w:id="200170807">
      <w:bodyDiv w:val="1"/>
      <w:marLeft w:val="0"/>
      <w:marRight w:val="0"/>
      <w:marTop w:val="0"/>
      <w:marBottom w:val="0"/>
      <w:divBdr>
        <w:top w:val="none" w:sz="0" w:space="0" w:color="auto"/>
        <w:left w:val="none" w:sz="0" w:space="0" w:color="auto"/>
        <w:bottom w:val="none" w:sz="0" w:space="0" w:color="auto"/>
        <w:right w:val="none" w:sz="0" w:space="0" w:color="auto"/>
      </w:divBdr>
    </w:div>
    <w:div w:id="200172462">
      <w:bodyDiv w:val="1"/>
      <w:marLeft w:val="0"/>
      <w:marRight w:val="0"/>
      <w:marTop w:val="0"/>
      <w:marBottom w:val="0"/>
      <w:divBdr>
        <w:top w:val="none" w:sz="0" w:space="0" w:color="auto"/>
        <w:left w:val="none" w:sz="0" w:space="0" w:color="auto"/>
        <w:bottom w:val="none" w:sz="0" w:space="0" w:color="auto"/>
        <w:right w:val="none" w:sz="0" w:space="0" w:color="auto"/>
      </w:divBdr>
    </w:div>
    <w:div w:id="200216271">
      <w:bodyDiv w:val="1"/>
      <w:marLeft w:val="0"/>
      <w:marRight w:val="0"/>
      <w:marTop w:val="0"/>
      <w:marBottom w:val="0"/>
      <w:divBdr>
        <w:top w:val="none" w:sz="0" w:space="0" w:color="auto"/>
        <w:left w:val="none" w:sz="0" w:space="0" w:color="auto"/>
        <w:bottom w:val="none" w:sz="0" w:space="0" w:color="auto"/>
        <w:right w:val="none" w:sz="0" w:space="0" w:color="auto"/>
      </w:divBdr>
    </w:div>
    <w:div w:id="200283741">
      <w:bodyDiv w:val="1"/>
      <w:marLeft w:val="0"/>
      <w:marRight w:val="0"/>
      <w:marTop w:val="0"/>
      <w:marBottom w:val="0"/>
      <w:divBdr>
        <w:top w:val="none" w:sz="0" w:space="0" w:color="auto"/>
        <w:left w:val="none" w:sz="0" w:space="0" w:color="auto"/>
        <w:bottom w:val="none" w:sz="0" w:space="0" w:color="auto"/>
        <w:right w:val="none" w:sz="0" w:space="0" w:color="auto"/>
      </w:divBdr>
    </w:div>
    <w:div w:id="200290905">
      <w:bodyDiv w:val="1"/>
      <w:marLeft w:val="0"/>
      <w:marRight w:val="0"/>
      <w:marTop w:val="0"/>
      <w:marBottom w:val="0"/>
      <w:divBdr>
        <w:top w:val="none" w:sz="0" w:space="0" w:color="auto"/>
        <w:left w:val="none" w:sz="0" w:space="0" w:color="auto"/>
        <w:bottom w:val="none" w:sz="0" w:space="0" w:color="auto"/>
        <w:right w:val="none" w:sz="0" w:space="0" w:color="auto"/>
      </w:divBdr>
    </w:div>
    <w:div w:id="200482214">
      <w:bodyDiv w:val="1"/>
      <w:marLeft w:val="0"/>
      <w:marRight w:val="0"/>
      <w:marTop w:val="0"/>
      <w:marBottom w:val="0"/>
      <w:divBdr>
        <w:top w:val="none" w:sz="0" w:space="0" w:color="auto"/>
        <w:left w:val="none" w:sz="0" w:space="0" w:color="auto"/>
        <w:bottom w:val="none" w:sz="0" w:space="0" w:color="auto"/>
        <w:right w:val="none" w:sz="0" w:space="0" w:color="auto"/>
      </w:divBdr>
    </w:div>
    <w:div w:id="200483211">
      <w:bodyDiv w:val="1"/>
      <w:marLeft w:val="0"/>
      <w:marRight w:val="0"/>
      <w:marTop w:val="0"/>
      <w:marBottom w:val="0"/>
      <w:divBdr>
        <w:top w:val="none" w:sz="0" w:space="0" w:color="auto"/>
        <w:left w:val="none" w:sz="0" w:space="0" w:color="auto"/>
        <w:bottom w:val="none" w:sz="0" w:space="0" w:color="auto"/>
        <w:right w:val="none" w:sz="0" w:space="0" w:color="auto"/>
      </w:divBdr>
    </w:div>
    <w:div w:id="200556643">
      <w:bodyDiv w:val="1"/>
      <w:marLeft w:val="0"/>
      <w:marRight w:val="0"/>
      <w:marTop w:val="0"/>
      <w:marBottom w:val="0"/>
      <w:divBdr>
        <w:top w:val="none" w:sz="0" w:space="0" w:color="auto"/>
        <w:left w:val="none" w:sz="0" w:space="0" w:color="auto"/>
        <w:bottom w:val="none" w:sz="0" w:space="0" w:color="auto"/>
        <w:right w:val="none" w:sz="0" w:space="0" w:color="auto"/>
      </w:divBdr>
    </w:div>
    <w:div w:id="200629080">
      <w:bodyDiv w:val="1"/>
      <w:marLeft w:val="0"/>
      <w:marRight w:val="0"/>
      <w:marTop w:val="0"/>
      <w:marBottom w:val="0"/>
      <w:divBdr>
        <w:top w:val="none" w:sz="0" w:space="0" w:color="auto"/>
        <w:left w:val="none" w:sz="0" w:space="0" w:color="auto"/>
        <w:bottom w:val="none" w:sz="0" w:space="0" w:color="auto"/>
        <w:right w:val="none" w:sz="0" w:space="0" w:color="auto"/>
      </w:divBdr>
    </w:div>
    <w:div w:id="200633373">
      <w:bodyDiv w:val="1"/>
      <w:marLeft w:val="0"/>
      <w:marRight w:val="0"/>
      <w:marTop w:val="0"/>
      <w:marBottom w:val="0"/>
      <w:divBdr>
        <w:top w:val="none" w:sz="0" w:space="0" w:color="auto"/>
        <w:left w:val="none" w:sz="0" w:space="0" w:color="auto"/>
        <w:bottom w:val="none" w:sz="0" w:space="0" w:color="auto"/>
        <w:right w:val="none" w:sz="0" w:space="0" w:color="auto"/>
      </w:divBdr>
    </w:div>
    <w:div w:id="200674042">
      <w:bodyDiv w:val="1"/>
      <w:marLeft w:val="0"/>
      <w:marRight w:val="0"/>
      <w:marTop w:val="0"/>
      <w:marBottom w:val="0"/>
      <w:divBdr>
        <w:top w:val="none" w:sz="0" w:space="0" w:color="auto"/>
        <w:left w:val="none" w:sz="0" w:space="0" w:color="auto"/>
        <w:bottom w:val="none" w:sz="0" w:space="0" w:color="auto"/>
        <w:right w:val="none" w:sz="0" w:space="0" w:color="auto"/>
      </w:divBdr>
    </w:div>
    <w:div w:id="200703546">
      <w:bodyDiv w:val="1"/>
      <w:marLeft w:val="0"/>
      <w:marRight w:val="0"/>
      <w:marTop w:val="0"/>
      <w:marBottom w:val="0"/>
      <w:divBdr>
        <w:top w:val="none" w:sz="0" w:space="0" w:color="auto"/>
        <w:left w:val="none" w:sz="0" w:space="0" w:color="auto"/>
        <w:bottom w:val="none" w:sz="0" w:space="0" w:color="auto"/>
        <w:right w:val="none" w:sz="0" w:space="0" w:color="auto"/>
      </w:divBdr>
    </w:div>
    <w:div w:id="200745411">
      <w:bodyDiv w:val="1"/>
      <w:marLeft w:val="0"/>
      <w:marRight w:val="0"/>
      <w:marTop w:val="0"/>
      <w:marBottom w:val="0"/>
      <w:divBdr>
        <w:top w:val="none" w:sz="0" w:space="0" w:color="auto"/>
        <w:left w:val="none" w:sz="0" w:space="0" w:color="auto"/>
        <w:bottom w:val="none" w:sz="0" w:space="0" w:color="auto"/>
        <w:right w:val="none" w:sz="0" w:space="0" w:color="auto"/>
      </w:divBdr>
    </w:div>
    <w:div w:id="200751922">
      <w:bodyDiv w:val="1"/>
      <w:marLeft w:val="0"/>
      <w:marRight w:val="0"/>
      <w:marTop w:val="0"/>
      <w:marBottom w:val="0"/>
      <w:divBdr>
        <w:top w:val="none" w:sz="0" w:space="0" w:color="auto"/>
        <w:left w:val="none" w:sz="0" w:space="0" w:color="auto"/>
        <w:bottom w:val="none" w:sz="0" w:space="0" w:color="auto"/>
        <w:right w:val="none" w:sz="0" w:space="0" w:color="auto"/>
      </w:divBdr>
    </w:div>
    <w:div w:id="200896091">
      <w:bodyDiv w:val="1"/>
      <w:marLeft w:val="0"/>
      <w:marRight w:val="0"/>
      <w:marTop w:val="0"/>
      <w:marBottom w:val="0"/>
      <w:divBdr>
        <w:top w:val="none" w:sz="0" w:space="0" w:color="auto"/>
        <w:left w:val="none" w:sz="0" w:space="0" w:color="auto"/>
        <w:bottom w:val="none" w:sz="0" w:space="0" w:color="auto"/>
        <w:right w:val="none" w:sz="0" w:space="0" w:color="auto"/>
      </w:divBdr>
    </w:div>
    <w:div w:id="200940380">
      <w:bodyDiv w:val="1"/>
      <w:marLeft w:val="0"/>
      <w:marRight w:val="0"/>
      <w:marTop w:val="0"/>
      <w:marBottom w:val="0"/>
      <w:divBdr>
        <w:top w:val="none" w:sz="0" w:space="0" w:color="auto"/>
        <w:left w:val="none" w:sz="0" w:space="0" w:color="auto"/>
        <w:bottom w:val="none" w:sz="0" w:space="0" w:color="auto"/>
        <w:right w:val="none" w:sz="0" w:space="0" w:color="auto"/>
      </w:divBdr>
    </w:div>
    <w:div w:id="200948288">
      <w:bodyDiv w:val="1"/>
      <w:marLeft w:val="0"/>
      <w:marRight w:val="0"/>
      <w:marTop w:val="0"/>
      <w:marBottom w:val="0"/>
      <w:divBdr>
        <w:top w:val="none" w:sz="0" w:space="0" w:color="auto"/>
        <w:left w:val="none" w:sz="0" w:space="0" w:color="auto"/>
        <w:bottom w:val="none" w:sz="0" w:space="0" w:color="auto"/>
        <w:right w:val="none" w:sz="0" w:space="0" w:color="auto"/>
      </w:divBdr>
    </w:div>
    <w:div w:id="201017770">
      <w:bodyDiv w:val="1"/>
      <w:marLeft w:val="0"/>
      <w:marRight w:val="0"/>
      <w:marTop w:val="0"/>
      <w:marBottom w:val="0"/>
      <w:divBdr>
        <w:top w:val="none" w:sz="0" w:space="0" w:color="auto"/>
        <w:left w:val="none" w:sz="0" w:space="0" w:color="auto"/>
        <w:bottom w:val="none" w:sz="0" w:space="0" w:color="auto"/>
        <w:right w:val="none" w:sz="0" w:space="0" w:color="auto"/>
      </w:divBdr>
    </w:div>
    <w:div w:id="201023078">
      <w:bodyDiv w:val="1"/>
      <w:marLeft w:val="0"/>
      <w:marRight w:val="0"/>
      <w:marTop w:val="0"/>
      <w:marBottom w:val="0"/>
      <w:divBdr>
        <w:top w:val="none" w:sz="0" w:space="0" w:color="auto"/>
        <w:left w:val="none" w:sz="0" w:space="0" w:color="auto"/>
        <w:bottom w:val="none" w:sz="0" w:space="0" w:color="auto"/>
        <w:right w:val="none" w:sz="0" w:space="0" w:color="auto"/>
      </w:divBdr>
    </w:div>
    <w:div w:id="201096113">
      <w:bodyDiv w:val="1"/>
      <w:marLeft w:val="0"/>
      <w:marRight w:val="0"/>
      <w:marTop w:val="0"/>
      <w:marBottom w:val="0"/>
      <w:divBdr>
        <w:top w:val="none" w:sz="0" w:space="0" w:color="auto"/>
        <w:left w:val="none" w:sz="0" w:space="0" w:color="auto"/>
        <w:bottom w:val="none" w:sz="0" w:space="0" w:color="auto"/>
        <w:right w:val="none" w:sz="0" w:space="0" w:color="auto"/>
      </w:divBdr>
    </w:div>
    <w:div w:id="201096282">
      <w:bodyDiv w:val="1"/>
      <w:marLeft w:val="0"/>
      <w:marRight w:val="0"/>
      <w:marTop w:val="0"/>
      <w:marBottom w:val="0"/>
      <w:divBdr>
        <w:top w:val="none" w:sz="0" w:space="0" w:color="auto"/>
        <w:left w:val="none" w:sz="0" w:space="0" w:color="auto"/>
        <w:bottom w:val="none" w:sz="0" w:space="0" w:color="auto"/>
        <w:right w:val="none" w:sz="0" w:space="0" w:color="auto"/>
      </w:divBdr>
    </w:div>
    <w:div w:id="201136734">
      <w:bodyDiv w:val="1"/>
      <w:marLeft w:val="0"/>
      <w:marRight w:val="0"/>
      <w:marTop w:val="0"/>
      <w:marBottom w:val="0"/>
      <w:divBdr>
        <w:top w:val="none" w:sz="0" w:space="0" w:color="auto"/>
        <w:left w:val="none" w:sz="0" w:space="0" w:color="auto"/>
        <w:bottom w:val="none" w:sz="0" w:space="0" w:color="auto"/>
        <w:right w:val="none" w:sz="0" w:space="0" w:color="auto"/>
      </w:divBdr>
    </w:div>
    <w:div w:id="201216428">
      <w:bodyDiv w:val="1"/>
      <w:marLeft w:val="0"/>
      <w:marRight w:val="0"/>
      <w:marTop w:val="0"/>
      <w:marBottom w:val="0"/>
      <w:divBdr>
        <w:top w:val="none" w:sz="0" w:space="0" w:color="auto"/>
        <w:left w:val="none" w:sz="0" w:space="0" w:color="auto"/>
        <w:bottom w:val="none" w:sz="0" w:space="0" w:color="auto"/>
        <w:right w:val="none" w:sz="0" w:space="0" w:color="auto"/>
      </w:divBdr>
    </w:div>
    <w:div w:id="201329236">
      <w:bodyDiv w:val="1"/>
      <w:marLeft w:val="0"/>
      <w:marRight w:val="0"/>
      <w:marTop w:val="0"/>
      <w:marBottom w:val="0"/>
      <w:divBdr>
        <w:top w:val="none" w:sz="0" w:space="0" w:color="auto"/>
        <w:left w:val="none" w:sz="0" w:space="0" w:color="auto"/>
        <w:bottom w:val="none" w:sz="0" w:space="0" w:color="auto"/>
        <w:right w:val="none" w:sz="0" w:space="0" w:color="auto"/>
      </w:divBdr>
    </w:div>
    <w:div w:id="201331984">
      <w:bodyDiv w:val="1"/>
      <w:marLeft w:val="0"/>
      <w:marRight w:val="0"/>
      <w:marTop w:val="0"/>
      <w:marBottom w:val="0"/>
      <w:divBdr>
        <w:top w:val="none" w:sz="0" w:space="0" w:color="auto"/>
        <w:left w:val="none" w:sz="0" w:space="0" w:color="auto"/>
        <w:bottom w:val="none" w:sz="0" w:space="0" w:color="auto"/>
        <w:right w:val="none" w:sz="0" w:space="0" w:color="auto"/>
      </w:divBdr>
    </w:div>
    <w:div w:id="201401630">
      <w:bodyDiv w:val="1"/>
      <w:marLeft w:val="0"/>
      <w:marRight w:val="0"/>
      <w:marTop w:val="0"/>
      <w:marBottom w:val="0"/>
      <w:divBdr>
        <w:top w:val="none" w:sz="0" w:space="0" w:color="auto"/>
        <w:left w:val="none" w:sz="0" w:space="0" w:color="auto"/>
        <w:bottom w:val="none" w:sz="0" w:space="0" w:color="auto"/>
        <w:right w:val="none" w:sz="0" w:space="0" w:color="auto"/>
      </w:divBdr>
    </w:div>
    <w:div w:id="201672353">
      <w:bodyDiv w:val="1"/>
      <w:marLeft w:val="0"/>
      <w:marRight w:val="0"/>
      <w:marTop w:val="0"/>
      <w:marBottom w:val="0"/>
      <w:divBdr>
        <w:top w:val="none" w:sz="0" w:space="0" w:color="auto"/>
        <w:left w:val="none" w:sz="0" w:space="0" w:color="auto"/>
        <w:bottom w:val="none" w:sz="0" w:space="0" w:color="auto"/>
        <w:right w:val="none" w:sz="0" w:space="0" w:color="auto"/>
      </w:divBdr>
    </w:div>
    <w:div w:id="201672505">
      <w:bodyDiv w:val="1"/>
      <w:marLeft w:val="0"/>
      <w:marRight w:val="0"/>
      <w:marTop w:val="0"/>
      <w:marBottom w:val="0"/>
      <w:divBdr>
        <w:top w:val="none" w:sz="0" w:space="0" w:color="auto"/>
        <w:left w:val="none" w:sz="0" w:space="0" w:color="auto"/>
        <w:bottom w:val="none" w:sz="0" w:space="0" w:color="auto"/>
        <w:right w:val="none" w:sz="0" w:space="0" w:color="auto"/>
      </w:divBdr>
    </w:div>
    <w:div w:id="201677902">
      <w:bodyDiv w:val="1"/>
      <w:marLeft w:val="0"/>
      <w:marRight w:val="0"/>
      <w:marTop w:val="0"/>
      <w:marBottom w:val="0"/>
      <w:divBdr>
        <w:top w:val="none" w:sz="0" w:space="0" w:color="auto"/>
        <w:left w:val="none" w:sz="0" w:space="0" w:color="auto"/>
        <w:bottom w:val="none" w:sz="0" w:space="0" w:color="auto"/>
        <w:right w:val="none" w:sz="0" w:space="0" w:color="auto"/>
      </w:divBdr>
    </w:div>
    <w:div w:id="201719923">
      <w:bodyDiv w:val="1"/>
      <w:marLeft w:val="0"/>
      <w:marRight w:val="0"/>
      <w:marTop w:val="0"/>
      <w:marBottom w:val="0"/>
      <w:divBdr>
        <w:top w:val="none" w:sz="0" w:space="0" w:color="auto"/>
        <w:left w:val="none" w:sz="0" w:space="0" w:color="auto"/>
        <w:bottom w:val="none" w:sz="0" w:space="0" w:color="auto"/>
        <w:right w:val="none" w:sz="0" w:space="0" w:color="auto"/>
      </w:divBdr>
    </w:div>
    <w:div w:id="201787878">
      <w:bodyDiv w:val="1"/>
      <w:marLeft w:val="0"/>
      <w:marRight w:val="0"/>
      <w:marTop w:val="0"/>
      <w:marBottom w:val="0"/>
      <w:divBdr>
        <w:top w:val="none" w:sz="0" w:space="0" w:color="auto"/>
        <w:left w:val="none" w:sz="0" w:space="0" w:color="auto"/>
        <w:bottom w:val="none" w:sz="0" w:space="0" w:color="auto"/>
        <w:right w:val="none" w:sz="0" w:space="0" w:color="auto"/>
      </w:divBdr>
    </w:div>
    <w:div w:id="201790868">
      <w:bodyDiv w:val="1"/>
      <w:marLeft w:val="0"/>
      <w:marRight w:val="0"/>
      <w:marTop w:val="0"/>
      <w:marBottom w:val="0"/>
      <w:divBdr>
        <w:top w:val="none" w:sz="0" w:space="0" w:color="auto"/>
        <w:left w:val="none" w:sz="0" w:space="0" w:color="auto"/>
        <w:bottom w:val="none" w:sz="0" w:space="0" w:color="auto"/>
        <w:right w:val="none" w:sz="0" w:space="0" w:color="auto"/>
      </w:divBdr>
    </w:div>
    <w:div w:id="201793097">
      <w:bodyDiv w:val="1"/>
      <w:marLeft w:val="0"/>
      <w:marRight w:val="0"/>
      <w:marTop w:val="0"/>
      <w:marBottom w:val="0"/>
      <w:divBdr>
        <w:top w:val="none" w:sz="0" w:space="0" w:color="auto"/>
        <w:left w:val="none" w:sz="0" w:space="0" w:color="auto"/>
        <w:bottom w:val="none" w:sz="0" w:space="0" w:color="auto"/>
        <w:right w:val="none" w:sz="0" w:space="0" w:color="auto"/>
      </w:divBdr>
    </w:div>
    <w:div w:id="201795373">
      <w:bodyDiv w:val="1"/>
      <w:marLeft w:val="0"/>
      <w:marRight w:val="0"/>
      <w:marTop w:val="0"/>
      <w:marBottom w:val="0"/>
      <w:divBdr>
        <w:top w:val="none" w:sz="0" w:space="0" w:color="auto"/>
        <w:left w:val="none" w:sz="0" w:space="0" w:color="auto"/>
        <w:bottom w:val="none" w:sz="0" w:space="0" w:color="auto"/>
        <w:right w:val="none" w:sz="0" w:space="0" w:color="auto"/>
      </w:divBdr>
    </w:div>
    <w:div w:id="201868126">
      <w:bodyDiv w:val="1"/>
      <w:marLeft w:val="0"/>
      <w:marRight w:val="0"/>
      <w:marTop w:val="0"/>
      <w:marBottom w:val="0"/>
      <w:divBdr>
        <w:top w:val="none" w:sz="0" w:space="0" w:color="auto"/>
        <w:left w:val="none" w:sz="0" w:space="0" w:color="auto"/>
        <w:bottom w:val="none" w:sz="0" w:space="0" w:color="auto"/>
        <w:right w:val="none" w:sz="0" w:space="0" w:color="auto"/>
      </w:divBdr>
    </w:div>
    <w:div w:id="202060812">
      <w:bodyDiv w:val="1"/>
      <w:marLeft w:val="0"/>
      <w:marRight w:val="0"/>
      <w:marTop w:val="0"/>
      <w:marBottom w:val="0"/>
      <w:divBdr>
        <w:top w:val="none" w:sz="0" w:space="0" w:color="auto"/>
        <w:left w:val="none" w:sz="0" w:space="0" w:color="auto"/>
        <w:bottom w:val="none" w:sz="0" w:space="0" w:color="auto"/>
        <w:right w:val="none" w:sz="0" w:space="0" w:color="auto"/>
      </w:divBdr>
    </w:div>
    <w:div w:id="202138570">
      <w:bodyDiv w:val="1"/>
      <w:marLeft w:val="0"/>
      <w:marRight w:val="0"/>
      <w:marTop w:val="0"/>
      <w:marBottom w:val="0"/>
      <w:divBdr>
        <w:top w:val="none" w:sz="0" w:space="0" w:color="auto"/>
        <w:left w:val="none" w:sz="0" w:space="0" w:color="auto"/>
        <w:bottom w:val="none" w:sz="0" w:space="0" w:color="auto"/>
        <w:right w:val="none" w:sz="0" w:space="0" w:color="auto"/>
      </w:divBdr>
    </w:div>
    <w:div w:id="202180375">
      <w:bodyDiv w:val="1"/>
      <w:marLeft w:val="0"/>
      <w:marRight w:val="0"/>
      <w:marTop w:val="0"/>
      <w:marBottom w:val="0"/>
      <w:divBdr>
        <w:top w:val="none" w:sz="0" w:space="0" w:color="auto"/>
        <w:left w:val="none" w:sz="0" w:space="0" w:color="auto"/>
        <w:bottom w:val="none" w:sz="0" w:space="0" w:color="auto"/>
        <w:right w:val="none" w:sz="0" w:space="0" w:color="auto"/>
      </w:divBdr>
    </w:div>
    <w:div w:id="202252189">
      <w:bodyDiv w:val="1"/>
      <w:marLeft w:val="0"/>
      <w:marRight w:val="0"/>
      <w:marTop w:val="0"/>
      <w:marBottom w:val="0"/>
      <w:divBdr>
        <w:top w:val="none" w:sz="0" w:space="0" w:color="auto"/>
        <w:left w:val="none" w:sz="0" w:space="0" w:color="auto"/>
        <w:bottom w:val="none" w:sz="0" w:space="0" w:color="auto"/>
        <w:right w:val="none" w:sz="0" w:space="0" w:color="auto"/>
      </w:divBdr>
    </w:div>
    <w:div w:id="202401067">
      <w:bodyDiv w:val="1"/>
      <w:marLeft w:val="0"/>
      <w:marRight w:val="0"/>
      <w:marTop w:val="0"/>
      <w:marBottom w:val="0"/>
      <w:divBdr>
        <w:top w:val="none" w:sz="0" w:space="0" w:color="auto"/>
        <w:left w:val="none" w:sz="0" w:space="0" w:color="auto"/>
        <w:bottom w:val="none" w:sz="0" w:space="0" w:color="auto"/>
        <w:right w:val="none" w:sz="0" w:space="0" w:color="auto"/>
      </w:divBdr>
    </w:div>
    <w:div w:id="202444377">
      <w:bodyDiv w:val="1"/>
      <w:marLeft w:val="0"/>
      <w:marRight w:val="0"/>
      <w:marTop w:val="0"/>
      <w:marBottom w:val="0"/>
      <w:divBdr>
        <w:top w:val="none" w:sz="0" w:space="0" w:color="auto"/>
        <w:left w:val="none" w:sz="0" w:space="0" w:color="auto"/>
        <w:bottom w:val="none" w:sz="0" w:space="0" w:color="auto"/>
        <w:right w:val="none" w:sz="0" w:space="0" w:color="auto"/>
      </w:divBdr>
    </w:div>
    <w:div w:id="202446768">
      <w:bodyDiv w:val="1"/>
      <w:marLeft w:val="0"/>
      <w:marRight w:val="0"/>
      <w:marTop w:val="0"/>
      <w:marBottom w:val="0"/>
      <w:divBdr>
        <w:top w:val="none" w:sz="0" w:space="0" w:color="auto"/>
        <w:left w:val="none" w:sz="0" w:space="0" w:color="auto"/>
        <w:bottom w:val="none" w:sz="0" w:space="0" w:color="auto"/>
        <w:right w:val="none" w:sz="0" w:space="0" w:color="auto"/>
      </w:divBdr>
    </w:div>
    <w:div w:id="202449684">
      <w:bodyDiv w:val="1"/>
      <w:marLeft w:val="0"/>
      <w:marRight w:val="0"/>
      <w:marTop w:val="0"/>
      <w:marBottom w:val="0"/>
      <w:divBdr>
        <w:top w:val="none" w:sz="0" w:space="0" w:color="auto"/>
        <w:left w:val="none" w:sz="0" w:space="0" w:color="auto"/>
        <w:bottom w:val="none" w:sz="0" w:space="0" w:color="auto"/>
        <w:right w:val="none" w:sz="0" w:space="0" w:color="auto"/>
      </w:divBdr>
    </w:div>
    <w:div w:id="202518568">
      <w:bodyDiv w:val="1"/>
      <w:marLeft w:val="0"/>
      <w:marRight w:val="0"/>
      <w:marTop w:val="0"/>
      <w:marBottom w:val="0"/>
      <w:divBdr>
        <w:top w:val="none" w:sz="0" w:space="0" w:color="auto"/>
        <w:left w:val="none" w:sz="0" w:space="0" w:color="auto"/>
        <w:bottom w:val="none" w:sz="0" w:space="0" w:color="auto"/>
        <w:right w:val="none" w:sz="0" w:space="0" w:color="auto"/>
      </w:divBdr>
    </w:div>
    <w:div w:id="202599164">
      <w:bodyDiv w:val="1"/>
      <w:marLeft w:val="0"/>
      <w:marRight w:val="0"/>
      <w:marTop w:val="0"/>
      <w:marBottom w:val="0"/>
      <w:divBdr>
        <w:top w:val="none" w:sz="0" w:space="0" w:color="auto"/>
        <w:left w:val="none" w:sz="0" w:space="0" w:color="auto"/>
        <w:bottom w:val="none" w:sz="0" w:space="0" w:color="auto"/>
        <w:right w:val="none" w:sz="0" w:space="0" w:color="auto"/>
      </w:divBdr>
    </w:div>
    <w:div w:id="202908864">
      <w:bodyDiv w:val="1"/>
      <w:marLeft w:val="0"/>
      <w:marRight w:val="0"/>
      <w:marTop w:val="0"/>
      <w:marBottom w:val="0"/>
      <w:divBdr>
        <w:top w:val="none" w:sz="0" w:space="0" w:color="auto"/>
        <w:left w:val="none" w:sz="0" w:space="0" w:color="auto"/>
        <w:bottom w:val="none" w:sz="0" w:space="0" w:color="auto"/>
        <w:right w:val="none" w:sz="0" w:space="0" w:color="auto"/>
      </w:divBdr>
    </w:div>
    <w:div w:id="202985215">
      <w:bodyDiv w:val="1"/>
      <w:marLeft w:val="0"/>
      <w:marRight w:val="0"/>
      <w:marTop w:val="0"/>
      <w:marBottom w:val="0"/>
      <w:divBdr>
        <w:top w:val="none" w:sz="0" w:space="0" w:color="auto"/>
        <w:left w:val="none" w:sz="0" w:space="0" w:color="auto"/>
        <w:bottom w:val="none" w:sz="0" w:space="0" w:color="auto"/>
        <w:right w:val="none" w:sz="0" w:space="0" w:color="auto"/>
      </w:divBdr>
    </w:div>
    <w:div w:id="203107368">
      <w:bodyDiv w:val="1"/>
      <w:marLeft w:val="0"/>
      <w:marRight w:val="0"/>
      <w:marTop w:val="0"/>
      <w:marBottom w:val="0"/>
      <w:divBdr>
        <w:top w:val="none" w:sz="0" w:space="0" w:color="auto"/>
        <w:left w:val="none" w:sz="0" w:space="0" w:color="auto"/>
        <w:bottom w:val="none" w:sz="0" w:space="0" w:color="auto"/>
        <w:right w:val="none" w:sz="0" w:space="0" w:color="auto"/>
      </w:divBdr>
    </w:div>
    <w:div w:id="203181496">
      <w:bodyDiv w:val="1"/>
      <w:marLeft w:val="0"/>
      <w:marRight w:val="0"/>
      <w:marTop w:val="0"/>
      <w:marBottom w:val="0"/>
      <w:divBdr>
        <w:top w:val="none" w:sz="0" w:space="0" w:color="auto"/>
        <w:left w:val="none" w:sz="0" w:space="0" w:color="auto"/>
        <w:bottom w:val="none" w:sz="0" w:space="0" w:color="auto"/>
        <w:right w:val="none" w:sz="0" w:space="0" w:color="auto"/>
      </w:divBdr>
    </w:div>
    <w:div w:id="203248563">
      <w:bodyDiv w:val="1"/>
      <w:marLeft w:val="0"/>
      <w:marRight w:val="0"/>
      <w:marTop w:val="0"/>
      <w:marBottom w:val="0"/>
      <w:divBdr>
        <w:top w:val="none" w:sz="0" w:space="0" w:color="auto"/>
        <w:left w:val="none" w:sz="0" w:space="0" w:color="auto"/>
        <w:bottom w:val="none" w:sz="0" w:space="0" w:color="auto"/>
        <w:right w:val="none" w:sz="0" w:space="0" w:color="auto"/>
      </w:divBdr>
    </w:div>
    <w:div w:id="203293665">
      <w:bodyDiv w:val="1"/>
      <w:marLeft w:val="0"/>
      <w:marRight w:val="0"/>
      <w:marTop w:val="0"/>
      <w:marBottom w:val="0"/>
      <w:divBdr>
        <w:top w:val="none" w:sz="0" w:space="0" w:color="auto"/>
        <w:left w:val="none" w:sz="0" w:space="0" w:color="auto"/>
        <w:bottom w:val="none" w:sz="0" w:space="0" w:color="auto"/>
        <w:right w:val="none" w:sz="0" w:space="0" w:color="auto"/>
      </w:divBdr>
    </w:div>
    <w:div w:id="203374865">
      <w:bodyDiv w:val="1"/>
      <w:marLeft w:val="0"/>
      <w:marRight w:val="0"/>
      <w:marTop w:val="0"/>
      <w:marBottom w:val="0"/>
      <w:divBdr>
        <w:top w:val="none" w:sz="0" w:space="0" w:color="auto"/>
        <w:left w:val="none" w:sz="0" w:space="0" w:color="auto"/>
        <w:bottom w:val="none" w:sz="0" w:space="0" w:color="auto"/>
        <w:right w:val="none" w:sz="0" w:space="0" w:color="auto"/>
      </w:divBdr>
    </w:div>
    <w:div w:id="203450788">
      <w:bodyDiv w:val="1"/>
      <w:marLeft w:val="0"/>
      <w:marRight w:val="0"/>
      <w:marTop w:val="0"/>
      <w:marBottom w:val="0"/>
      <w:divBdr>
        <w:top w:val="none" w:sz="0" w:space="0" w:color="auto"/>
        <w:left w:val="none" w:sz="0" w:space="0" w:color="auto"/>
        <w:bottom w:val="none" w:sz="0" w:space="0" w:color="auto"/>
        <w:right w:val="none" w:sz="0" w:space="0" w:color="auto"/>
      </w:divBdr>
    </w:div>
    <w:div w:id="203520358">
      <w:bodyDiv w:val="1"/>
      <w:marLeft w:val="0"/>
      <w:marRight w:val="0"/>
      <w:marTop w:val="0"/>
      <w:marBottom w:val="0"/>
      <w:divBdr>
        <w:top w:val="none" w:sz="0" w:space="0" w:color="auto"/>
        <w:left w:val="none" w:sz="0" w:space="0" w:color="auto"/>
        <w:bottom w:val="none" w:sz="0" w:space="0" w:color="auto"/>
        <w:right w:val="none" w:sz="0" w:space="0" w:color="auto"/>
      </w:divBdr>
    </w:div>
    <w:div w:id="203564922">
      <w:bodyDiv w:val="1"/>
      <w:marLeft w:val="0"/>
      <w:marRight w:val="0"/>
      <w:marTop w:val="0"/>
      <w:marBottom w:val="0"/>
      <w:divBdr>
        <w:top w:val="none" w:sz="0" w:space="0" w:color="auto"/>
        <w:left w:val="none" w:sz="0" w:space="0" w:color="auto"/>
        <w:bottom w:val="none" w:sz="0" w:space="0" w:color="auto"/>
        <w:right w:val="none" w:sz="0" w:space="0" w:color="auto"/>
      </w:divBdr>
    </w:div>
    <w:div w:id="203565058">
      <w:bodyDiv w:val="1"/>
      <w:marLeft w:val="0"/>
      <w:marRight w:val="0"/>
      <w:marTop w:val="0"/>
      <w:marBottom w:val="0"/>
      <w:divBdr>
        <w:top w:val="none" w:sz="0" w:space="0" w:color="auto"/>
        <w:left w:val="none" w:sz="0" w:space="0" w:color="auto"/>
        <w:bottom w:val="none" w:sz="0" w:space="0" w:color="auto"/>
        <w:right w:val="none" w:sz="0" w:space="0" w:color="auto"/>
      </w:divBdr>
    </w:div>
    <w:div w:id="203635381">
      <w:bodyDiv w:val="1"/>
      <w:marLeft w:val="0"/>
      <w:marRight w:val="0"/>
      <w:marTop w:val="0"/>
      <w:marBottom w:val="0"/>
      <w:divBdr>
        <w:top w:val="none" w:sz="0" w:space="0" w:color="auto"/>
        <w:left w:val="none" w:sz="0" w:space="0" w:color="auto"/>
        <w:bottom w:val="none" w:sz="0" w:space="0" w:color="auto"/>
        <w:right w:val="none" w:sz="0" w:space="0" w:color="auto"/>
      </w:divBdr>
    </w:div>
    <w:div w:id="203639521">
      <w:bodyDiv w:val="1"/>
      <w:marLeft w:val="0"/>
      <w:marRight w:val="0"/>
      <w:marTop w:val="0"/>
      <w:marBottom w:val="0"/>
      <w:divBdr>
        <w:top w:val="none" w:sz="0" w:space="0" w:color="auto"/>
        <w:left w:val="none" w:sz="0" w:space="0" w:color="auto"/>
        <w:bottom w:val="none" w:sz="0" w:space="0" w:color="auto"/>
        <w:right w:val="none" w:sz="0" w:space="0" w:color="auto"/>
      </w:divBdr>
    </w:div>
    <w:div w:id="203711171">
      <w:bodyDiv w:val="1"/>
      <w:marLeft w:val="0"/>
      <w:marRight w:val="0"/>
      <w:marTop w:val="0"/>
      <w:marBottom w:val="0"/>
      <w:divBdr>
        <w:top w:val="none" w:sz="0" w:space="0" w:color="auto"/>
        <w:left w:val="none" w:sz="0" w:space="0" w:color="auto"/>
        <w:bottom w:val="none" w:sz="0" w:space="0" w:color="auto"/>
        <w:right w:val="none" w:sz="0" w:space="0" w:color="auto"/>
      </w:divBdr>
    </w:div>
    <w:div w:id="203711414">
      <w:bodyDiv w:val="1"/>
      <w:marLeft w:val="0"/>
      <w:marRight w:val="0"/>
      <w:marTop w:val="0"/>
      <w:marBottom w:val="0"/>
      <w:divBdr>
        <w:top w:val="none" w:sz="0" w:space="0" w:color="auto"/>
        <w:left w:val="none" w:sz="0" w:space="0" w:color="auto"/>
        <w:bottom w:val="none" w:sz="0" w:space="0" w:color="auto"/>
        <w:right w:val="none" w:sz="0" w:space="0" w:color="auto"/>
      </w:divBdr>
    </w:div>
    <w:div w:id="203758882">
      <w:bodyDiv w:val="1"/>
      <w:marLeft w:val="0"/>
      <w:marRight w:val="0"/>
      <w:marTop w:val="0"/>
      <w:marBottom w:val="0"/>
      <w:divBdr>
        <w:top w:val="none" w:sz="0" w:space="0" w:color="auto"/>
        <w:left w:val="none" w:sz="0" w:space="0" w:color="auto"/>
        <w:bottom w:val="none" w:sz="0" w:space="0" w:color="auto"/>
        <w:right w:val="none" w:sz="0" w:space="0" w:color="auto"/>
      </w:divBdr>
    </w:div>
    <w:div w:id="203760665">
      <w:bodyDiv w:val="1"/>
      <w:marLeft w:val="0"/>
      <w:marRight w:val="0"/>
      <w:marTop w:val="0"/>
      <w:marBottom w:val="0"/>
      <w:divBdr>
        <w:top w:val="none" w:sz="0" w:space="0" w:color="auto"/>
        <w:left w:val="none" w:sz="0" w:space="0" w:color="auto"/>
        <w:bottom w:val="none" w:sz="0" w:space="0" w:color="auto"/>
        <w:right w:val="none" w:sz="0" w:space="0" w:color="auto"/>
      </w:divBdr>
    </w:div>
    <w:div w:id="203909367">
      <w:bodyDiv w:val="1"/>
      <w:marLeft w:val="0"/>
      <w:marRight w:val="0"/>
      <w:marTop w:val="0"/>
      <w:marBottom w:val="0"/>
      <w:divBdr>
        <w:top w:val="none" w:sz="0" w:space="0" w:color="auto"/>
        <w:left w:val="none" w:sz="0" w:space="0" w:color="auto"/>
        <w:bottom w:val="none" w:sz="0" w:space="0" w:color="auto"/>
        <w:right w:val="none" w:sz="0" w:space="0" w:color="auto"/>
      </w:divBdr>
    </w:div>
    <w:div w:id="204021993">
      <w:bodyDiv w:val="1"/>
      <w:marLeft w:val="0"/>
      <w:marRight w:val="0"/>
      <w:marTop w:val="0"/>
      <w:marBottom w:val="0"/>
      <w:divBdr>
        <w:top w:val="none" w:sz="0" w:space="0" w:color="auto"/>
        <w:left w:val="none" w:sz="0" w:space="0" w:color="auto"/>
        <w:bottom w:val="none" w:sz="0" w:space="0" w:color="auto"/>
        <w:right w:val="none" w:sz="0" w:space="0" w:color="auto"/>
      </w:divBdr>
    </w:div>
    <w:div w:id="204028990">
      <w:bodyDiv w:val="1"/>
      <w:marLeft w:val="0"/>
      <w:marRight w:val="0"/>
      <w:marTop w:val="0"/>
      <w:marBottom w:val="0"/>
      <w:divBdr>
        <w:top w:val="none" w:sz="0" w:space="0" w:color="auto"/>
        <w:left w:val="none" w:sz="0" w:space="0" w:color="auto"/>
        <w:bottom w:val="none" w:sz="0" w:space="0" w:color="auto"/>
        <w:right w:val="none" w:sz="0" w:space="0" w:color="auto"/>
      </w:divBdr>
    </w:div>
    <w:div w:id="204030887">
      <w:bodyDiv w:val="1"/>
      <w:marLeft w:val="0"/>
      <w:marRight w:val="0"/>
      <w:marTop w:val="0"/>
      <w:marBottom w:val="0"/>
      <w:divBdr>
        <w:top w:val="none" w:sz="0" w:space="0" w:color="auto"/>
        <w:left w:val="none" w:sz="0" w:space="0" w:color="auto"/>
        <w:bottom w:val="none" w:sz="0" w:space="0" w:color="auto"/>
        <w:right w:val="none" w:sz="0" w:space="0" w:color="auto"/>
      </w:divBdr>
    </w:div>
    <w:div w:id="204144749">
      <w:bodyDiv w:val="1"/>
      <w:marLeft w:val="0"/>
      <w:marRight w:val="0"/>
      <w:marTop w:val="0"/>
      <w:marBottom w:val="0"/>
      <w:divBdr>
        <w:top w:val="none" w:sz="0" w:space="0" w:color="auto"/>
        <w:left w:val="none" w:sz="0" w:space="0" w:color="auto"/>
        <w:bottom w:val="none" w:sz="0" w:space="0" w:color="auto"/>
        <w:right w:val="none" w:sz="0" w:space="0" w:color="auto"/>
      </w:divBdr>
    </w:div>
    <w:div w:id="204219029">
      <w:bodyDiv w:val="1"/>
      <w:marLeft w:val="0"/>
      <w:marRight w:val="0"/>
      <w:marTop w:val="0"/>
      <w:marBottom w:val="0"/>
      <w:divBdr>
        <w:top w:val="none" w:sz="0" w:space="0" w:color="auto"/>
        <w:left w:val="none" w:sz="0" w:space="0" w:color="auto"/>
        <w:bottom w:val="none" w:sz="0" w:space="0" w:color="auto"/>
        <w:right w:val="none" w:sz="0" w:space="0" w:color="auto"/>
      </w:divBdr>
    </w:div>
    <w:div w:id="204297795">
      <w:bodyDiv w:val="1"/>
      <w:marLeft w:val="0"/>
      <w:marRight w:val="0"/>
      <w:marTop w:val="0"/>
      <w:marBottom w:val="0"/>
      <w:divBdr>
        <w:top w:val="none" w:sz="0" w:space="0" w:color="auto"/>
        <w:left w:val="none" w:sz="0" w:space="0" w:color="auto"/>
        <w:bottom w:val="none" w:sz="0" w:space="0" w:color="auto"/>
        <w:right w:val="none" w:sz="0" w:space="0" w:color="auto"/>
      </w:divBdr>
    </w:div>
    <w:div w:id="204409185">
      <w:bodyDiv w:val="1"/>
      <w:marLeft w:val="0"/>
      <w:marRight w:val="0"/>
      <w:marTop w:val="0"/>
      <w:marBottom w:val="0"/>
      <w:divBdr>
        <w:top w:val="none" w:sz="0" w:space="0" w:color="auto"/>
        <w:left w:val="none" w:sz="0" w:space="0" w:color="auto"/>
        <w:bottom w:val="none" w:sz="0" w:space="0" w:color="auto"/>
        <w:right w:val="none" w:sz="0" w:space="0" w:color="auto"/>
      </w:divBdr>
    </w:div>
    <w:div w:id="204412013">
      <w:bodyDiv w:val="1"/>
      <w:marLeft w:val="0"/>
      <w:marRight w:val="0"/>
      <w:marTop w:val="0"/>
      <w:marBottom w:val="0"/>
      <w:divBdr>
        <w:top w:val="none" w:sz="0" w:space="0" w:color="auto"/>
        <w:left w:val="none" w:sz="0" w:space="0" w:color="auto"/>
        <w:bottom w:val="none" w:sz="0" w:space="0" w:color="auto"/>
        <w:right w:val="none" w:sz="0" w:space="0" w:color="auto"/>
      </w:divBdr>
    </w:div>
    <w:div w:id="204489578">
      <w:bodyDiv w:val="1"/>
      <w:marLeft w:val="0"/>
      <w:marRight w:val="0"/>
      <w:marTop w:val="0"/>
      <w:marBottom w:val="0"/>
      <w:divBdr>
        <w:top w:val="none" w:sz="0" w:space="0" w:color="auto"/>
        <w:left w:val="none" w:sz="0" w:space="0" w:color="auto"/>
        <w:bottom w:val="none" w:sz="0" w:space="0" w:color="auto"/>
        <w:right w:val="none" w:sz="0" w:space="0" w:color="auto"/>
      </w:divBdr>
    </w:div>
    <w:div w:id="204491984">
      <w:bodyDiv w:val="1"/>
      <w:marLeft w:val="0"/>
      <w:marRight w:val="0"/>
      <w:marTop w:val="0"/>
      <w:marBottom w:val="0"/>
      <w:divBdr>
        <w:top w:val="none" w:sz="0" w:space="0" w:color="auto"/>
        <w:left w:val="none" w:sz="0" w:space="0" w:color="auto"/>
        <w:bottom w:val="none" w:sz="0" w:space="0" w:color="auto"/>
        <w:right w:val="none" w:sz="0" w:space="0" w:color="auto"/>
      </w:divBdr>
    </w:div>
    <w:div w:id="204567377">
      <w:bodyDiv w:val="1"/>
      <w:marLeft w:val="0"/>
      <w:marRight w:val="0"/>
      <w:marTop w:val="0"/>
      <w:marBottom w:val="0"/>
      <w:divBdr>
        <w:top w:val="none" w:sz="0" w:space="0" w:color="auto"/>
        <w:left w:val="none" w:sz="0" w:space="0" w:color="auto"/>
        <w:bottom w:val="none" w:sz="0" w:space="0" w:color="auto"/>
        <w:right w:val="none" w:sz="0" w:space="0" w:color="auto"/>
      </w:divBdr>
    </w:div>
    <w:div w:id="204607870">
      <w:bodyDiv w:val="1"/>
      <w:marLeft w:val="0"/>
      <w:marRight w:val="0"/>
      <w:marTop w:val="0"/>
      <w:marBottom w:val="0"/>
      <w:divBdr>
        <w:top w:val="none" w:sz="0" w:space="0" w:color="auto"/>
        <w:left w:val="none" w:sz="0" w:space="0" w:color="auto"/>
        <w:bottom w:val="none" w:sz="0" w:space="0" w:color="auto"/>
        <w:right w:val="none" w:sz="0" w:space="0" w:color="auto"/>
      </w:divBdr>
    </w:div>
    <w:div w:id="204677152">
      <w:bodyDiv w:val="1"/>
      <w:marLeft w:val="0"/>
      <w:marRight w:val="0"/>
      <w:marTop w:val="0"/>
      <w:marBottom w:val="0"/>
      <w:divBdr>
        <w:top w:val="none" w:sz="0" w:space="0" w:color="auto"/>
        <w:left w:val="none" w:sz="0" w:space="0" w:color="auto"/>
        <w:bottom w:val="none" w:sz="0" w:space="0" w:color="auto"/>
        <w:right w:val="none" w:sz="0" w:space="0" w:color="auto"/>
      </w:divBdr>
    </w:div>
    <w:div w:id="204756999">
      <w:bodyDiv w:val="1"/>
      <w:marLeft w:val="0"/>
      <w:marRight w:val="0"/>
      <w:marTop w:val="0"/>
      <w:marBottom w:val="0"/>
      <w:divBdr>
        <w:top w:val="none" w:sz="0" w:space="0" w:color="auto"/>
        <w:left w:val="none" w:sz="0" w:space="0" w:color="auto"/>
        <w:bottom w:val="none" w:sz="0" w:space="0" w:color="auto"/>
        <w:right w:val="none" w:sz="0" w:space="0" w:color="auto"/>
      </w:divBdr>
    </w:div>
    <w:div w:id="205021469">
      <w:bodyDiv w:val="1"/>
      <w:marLeft w:val="0"/>
      <w:marRight w:val="0"/>
      <w:marTop w:val="0"/>
      <w:marBottom w:val="0"/>
      <w:divBdr>
        <w:top w:val="none" w:sz="0" w:space="0" w:color="auto"/>
        <w:left w:val="none" w:sz="0" w:space="0" w:color="auto"/>
        <w:bottom w:val="none" w:sz="0" w:space="0" w:color="auto"/>
        <w:right w:val="none" w:sz="0" w:space="0" w:color="auto"/>
      </w:divBdr>
    </w:div>
    <w:div w:id="205065775">
      <w:bodyDiv w:val="1"/>
      <w:marLeft w:val="0"/>
      <w:marRight w:val="0"/>
      <w:marTop w:val="0"/>
      <w:marBottom w:val="0"/>
      <w:divBdr>
        <w:top w:val="none" w:sz="0" w:space="0" w:color="auto"/>
        <w:left w:val="none" w:sz="0" w:space="0" w:color="auto"/>
        <w:bottom w:val="none" w:sz="0" w:space="0" w:color="auto"/>
        <w:right w:val="none" w:sz="0" w:space="0" w:color="auto"/>
      </w:divBdr>
    </w:div>
    <w:div w:id="205146122">
      <w:bodyDiv w:val="1"/>
      <w:marLeft w:val="0"/>
      <w:marRight w:val="0"/>
      <w:marTop w:val="0"/>
      <w:marBottom w:val="0"/>
      <w:divBdr>
        <w:top w:val="none" w:sz="0" w:space="0" w:color="auto"/>
        <w:left w:val="none" w:sz="0" w:space="0" w:color="auto"/>
        <w:bottom w:val="none" w:sz="0" w:space="0" w:color="auto"/>
        <w:right w:val="none" w:sz="0" w:space="0" w:color="auto"/>
      </w:divBdr>
    </w:div>
    <w:div w:id="205260369">
      <w:bodyDiv w:val="1"/>
      <w:marLeft w:val="0"/>
      <w:marRight w:val="0"/>
      <w:marTop w:val="0"/>
      <w:marBottom w:val="0"/>
      <w:divBdr>
        <w:top w:val="none" w:sz="0" w:space="0" w:color="auto"/>
        <w:left w:val="none" w:sz="0" w:space="0" w:color="auto"/>
        <w:bottom w:val="none" w:sz="0" w:space="0" w:color="auto"/>
        <w:right w:val="none" w:sz="0" w:space="0" w:color="auto"/>
      </w:divBdr>
    </w:div>
    <w:div w:id="205339170">
      <w:bodyDiv w:val="1"/>
      <w:marLeft w:val="0"/>
      <w:marRight w:val="0"/>
      <w:marTop w:val="0"/>
      <w:marBottom w:val="0"/>
      <w:divBdr>
        <w:top w:val="none" w:sz="0" w:space="0" w:color="auto"/>
        <w:left w:val="none" w:sz="0" w:space="0" w:color="auto"/>
        <w:bottom w:val="none" w:sz="0" w:space="0" w:color="auto"/>
        <w:right w:val="none" w:sz="0" w:space="0" w:color="auto"/>
      </w:divBdr>
    </w:div>
    <w:div w:id="205456206">
      <w:bodyDiv w:val="1"/>
      <w:marLeft w:val="0"/>
      <w:marRight w:val="0"/>
      <w:marTop w:val="0"/>
      <w:marBottom w:val="0"/>
      <w:divBdr>
        <w:top w:val="none" w:sz="0" w:space="0" w:color="auto"/>
        <w:left w:val="none" w:sz="0" w:space="0" w:color="auto"/>
        <w:bottom w:val="none" w:sz="0" w:space="0" w:color="auto"/>
        <w:right w:val="none" w:sz="0" w:space="0" w:color="auto"/>
      </w:divBdr>
    </w:div>
    <w:div w:id="205484746">
      <w:bodyDiv w:val="1"/>
      <w:marLeft w:val="0"/>
      <w:marRight w:val="0"/>
      <w:marTop w:val="0"/>
      <w:marBottom w:val="0"/>
      <w:divBdr>
        <w:top w:val="none" w:sz="0" w:space="0" w:color="auto"/>
        <w:left w:val="none" w:sz="0" w:space="0" w:color="auto"/>
        <w:bottom w:val="none" w:sz="0" w:space="0" w:color="auto"/>
        <w:right w:val="none" w:sz="0" w:space="0" w:color="auto"/>
      </w:divBdr>
    </w:div>
    <w:div w:id="205526731">
      <w:bodyDiv w:val="1"/>
      <w:marLeft w:val="0"/>
      <w:marRight w:val="0"/>
      <w:marTop w:val="0"/>
      <w:marBottom w:val="0"/>
      <w:divBdr>
        <w:top w:val="none" w:sz="0" w:space="0" w:color="auto"/>
        <w:left w:val="none" w:sz="0" w:space="0" w:color="auto"/>
        <w:bottom w:val="none" w:sz="0" w:space="0" w:color="auto"/>
        <w:right w:val="none" w:sz="0" w:space="0" w:color="auto"/>
      </w:divBdr>
    </w:div>
    <w:div w:id="205604928">
      <w:bodyDiv w:val="1"/>
      <w:marLeft w:val="0"/>
      <w:marRight w:val="0"/>
      <w:marTop w:val="0"/>
      <w:marBottom w:val="0"/>
      <w:divBdr>
        <w:top w:val="none" w:sz="0" w:space="0" w:color="auto"/>
        <w:left w:val="none" w:sz="0" w:space="0" w:color="auto"/>
        <w:bottom w:val="none" w:sz="0" w:space="0" w:color="auto"/>
        <w:right w:val="none" w:sz="0" w:space="0" w:color="auto"/>
      </w:divBdr>
    </w:div>
    <w:div w:id="205719434">
      <w:bodyDiv w:val="1"/>
      <w:marLeft w:val="0"/>
      <w:marRight w:val="0"/>
      <w:marTop w:val="0"/>
      <w:marBottom w:val="0"/>
      <w:divBdr>
        <w:top w:val="none" w:sz="0" w:space="0" w:color="auto"/>
        <w:left w:val="none" w:sz="0" w:space="0" w:color="auto"/>
        <w:bottom w:val="none" w:sz="0" w:space="0" w:color="auto"/>
        <w:right w:val="none" w:sz="0" w:space="0" w:color="auto"/>
      </w:divBdr>
    </w:div>
    <w:div w:id="205724972">
      <w:bodyDiv w:val="1"/>
      <w:marLeft w:val="0"/>
      <w:marRight w:val="0"/>
      <w:marTop w:val="0"/>
      <w:marBottom w:val="0"/>
      <w:divBdr>
        <w:top w:val="none" w:sz="0" w:space="0" w:color="auto"/>
        <w:left w:val="none" w:sz="0" w:space="0" w:color="auto"/>
        <w:bottom w:val="none" w:sz="0" w:space="0" w:color="auto"/>
        <w:right w:val="none" w:sz="0" w:space="0" w:color="auto"/>
      </w:divBdr>
    </w:div>
    <w:div w:id="205725506">
      <w:bodyDiv w:val="1"/>
      <w:marLeft w:val="0"/>
      <w:marRight w:val="0"/>
      <w:marTop w:val="0"/>
      <w:marBottom w:val="0"/>
      <w:divBdr>
        <w:top w:val="none" w:sz="0" w:space="0" w:color="auto"/>
        <w:left w:val="none" w:sz="0" w:space="0" w:color="auto"/>
        <w:bottom w:val="none" w:sz="0" w:space="0" w:color="auto"/>
        <w:right w:val="none" w:sz="0" w:space="0" w:color="auto"/>
      </w:divBdr>
    </w:div>
    <w:div w:id="205728596">
      <w:bodyDiv w:val="1"/>
      <w:marLeft w:val="0"/>
      <w:marRight w:val="0"/>
      <w:marTop w:val="0"/>
      <w:marBottom w:val="0"/>
      <w:divBdr>
        <w:top w:val="none" w:sz="0" w:space="0" w:color="auto"/>
        <w:left w:val="none" w:sz="0" w:space="0" w:color="auto"/>
        <w:bottom w:val="none" w:sz="0" w:space="0" w:color="auto"/>
        <w:right w:val="none" w:sz="0" w:space="0" w:color="auto"/>
      </w:divBdr>
    </w:div>
    <w:div w:id="205796289">
      <w:bodyDiv w:val="1"/>
      <w:marLeft w:val="0"/>
      <w:marRight w:val="0"/>
      <w:marTop w:val="0"/>
      <w:marBottom w:val="0"/>
      <w:divBdr>
        <w:top w:val="none" w:sz="0" w:space="0" w:color="auto"/>
        <w:left w:val="none" w:sz="0" w:space="0" w:color="auto"/>
        <w:bottom w:val="none" w:sz="0" w:space="0" w:color="auto"/>
        <w:right w:val="none" w:sz="0" w:space="0" w:color="auto"/>
      </w:divBdr>
    </w:div>
    <w:div w:id="205878785">
      <w:bodyDiv w:val="1"/>
      <w:marLeft w:val="0"/>
      <w:marRight w:val="0"/>
      <w:marTop w:val="0"/>
      <w:marBottom w:val="0"/>
      <w:divBdr>
        <w:top w:val="none" w:sz="0" w:space="0" w:color="auto"/>
        <w:left w:val="none" w:sz="0" w:space="0" w:color="auto"/>
        <w:bottom w:val="none" w:sz="0" w:space="0" w:color="auto"/>
        <w:right w:val="none" w:sz="0" w:space="0" w:color="auto"/>
      </w:divBdr>
    </w:div>
    <w:div w:id="205921380">
      <w:bodyDiv w:val="1"/>
      <w:marLeft w:val="0"/>
      <w:marRight w:val="0"/>
      <w:marTop w:val="0"/>
      <w:marBottom w:val="0"/>
      <w:divBdr>
        <w:top w:val="none" w:sz="0" w:space="0" w:color="auto"/>
        <w:left w:val="none" w:sz="0" w:space="0" w:color="auto"/>
        <w:bottom w:val="none" w:sz="0" w:space="0" w:color="auto"/>
        <w:right w:val="none" w:sz="0" w:space="0" w:color="auto"/>
      </w:divBdr>
    </w:div>
    <w:div w:id="206114674">
      <w:bodyDiv w:val="1"/>
      <w:marLeft w:val="0"/>
      <w:marRight w:val="0"/>
      <w:marTop w:val="0"/>
      <w:marBottom w:val="0"/>
      <w:divBdr>
        <w:top w:val="none" w:sz="0" w:space="0" w:color="auto"/>
        <w:left w:val="none" w:sz="0" w:space="0" w:color="auto"/>
        <w:bottom w:val="none" w:sz="0" w:space="0" w:color="auto"/>
        <w:right w:val="none" w:sz="0" w:space="0" w:color="auto"/>
      </w:divBdr>
    </w:div>
    <w:div w:id="206139599">
      <w:bodyDiv w:val="1"/>
      <w:marLeft w:val="0"/>
      <w:marRight w:val="0"/>
      <w:marTop w:val="0"/>
      <w:marBottom w:val="0"/>
      <w:divBdr>
        <w:top w:val="none" w:sz="0" w:space="0" w:color="auto"/>
        <w:left w:val="none" w:sz="0" w:space="0" w:color="auto"/>
        <w:bottom w:val="none" w:sz="0" w:space="0" w:color="auto"/>
        <w:right w:val="none" w:sz="0" w:space="0" w:color="auto"/>
      </w:divBdr>
    </w:div>
    <w:div w:id="206184354">
      <w:bodyDiv w:val="1"/>
      <w:marLeft w:val="0"/>
      <w:marRight w:val="0"/>
      <w:marTop w:val="0"/>
      <w:marBottom w:val="0"/>
      <w:divBdr>
        <w:top w:val="none" w:sz="0" w:space="0" w:color="auto"/>
        <w:left w:val="none" w:sz="0" w:space="0" w:color="auto"/>
        <w:bottom w:val="none" w:sz="0" w:space="0" w:color="auto"/>
        <w:right w:val="none" w:sz="0" w:space="0" w:color="auto"/>
      </w:divBdr>
    </w:div>
    <w:div w:id="206259928">
      <w:bodyDiv w:val="1"/>
      <w:marLeft w:val="0"/>
      <w:marRight w:val="0"/>
      <w:marTop w:val="0"/>
      <w:marBottom w:val="0"/>
      <w:divBdr>
        <w:top w:val="none" w:sz="0" w:space="0" w:color="auto"/>
        <w:left w:val="none" w:sz="0" w:space="0" w:color="auto"/>
        <w:bottom w:val="none" w:sz="0" w:space="0" w:color="auto"/>
        <w:right w:val="none" w:sz="0" w:space="0" w:color="auto"/>
      </w:divBdr>
    </w:div>
    <w:div w:id="206262489">
      <w:bodyDiv w:val="1"/>
      <w:marLeft w:val="0"/>
      <w:marRight w:val="0"/>
      <w:marTop w:val="0"/>
      <w:marBottom w:val="0"/>
      <w:divBdr>
        <w:top w:val="none" w:sz="0" w:space="0" w:color="auto"/>
        <w:left w:val="none" w:sz="0" w:space="0" w:color="auto"/>
        <w:bottom w:val="none" w:sz="0" w:space="0" w:color="auto"/>
        <w:right w:val="none" w:sz="0" w:space="0" w:color="auto"/>
      </w:divBdr>
    </w:div>
    <w:div w:id="206333957">
      <w:bodyDiv w:val="1"/>
      <w:marLeft w:val="0"/>
      <w:marRight w:val="0"/>
      <w:marTop w:val="0"/>
      <w:marBottom w:val="0"/>
      <w:divBdr>
        <w:top w:val="none" w:sz="0" w:space="0" w:color="auto"/>
        <w:left w:val="none" w:sz="0" w:space="0" w:color="auto"/>
        <w:bottom w:val="none" w:sz="0" w:space="0" w:color="auto"/>
        <w:right w:val="none" w:sz="0" w:space="0" w:color="auto"/>
      </w:divBdr>
    </w:div>
    <w:div w:id="206338211">
      <w:bodyDiv w:val="1"/>
      <w:marLeft w:val="0"/>
      <w:marRight w:val="0"/>
      <w:marTop w:val="0"/>
      <w:marBottom w:val="0"/>
      <w:divBdr>
        <w:top w:val="none" w:sz="0" w:space="0" w:color="auto"/>
        <w:left w:val="none" w:sz="0" w:space="0" w:color="auto"/>
        <w:bottom w:val="none" w:sz="0" w:space="0" w:color="auto"/>
        <w:right w:val="none" w:sz="0" w:space="0" w:color="auto"/>
      </w:divBdr>
    </w:div>
    <w:div w:id="206339103">
      <w:bodyDiv w:val="1"/>
      <w:marLeft w:val="0"/>
      <w:marRight w:val="0"/>
      <w:marTop w:val="0"/>
      <w:marBottom w:val="0"/>
      <w:divBdr>
        <w:top w:val="none" w:sz="0" w:space="0" w:color="auto"/>
        <w:left w:val="none" w:sz="0" w:space="0" w:color="auto"/>
        <w:bottom w:val="none" w:sz="0" w:space="0" w:color="auto"/>
        <w:right w:val="none" w:sz="0" w:space="0" w:color="auto"/>
      </w:divBdr>
    </w:div>
    <w:div w:id="206376176">
      <w:bodyDiv w:val="1"/>
      <w:marLeft w:val="0"/>
      <w:marRight w:val="0"/>
      <w:marTop w:val="0"/>
      <w:marBottom w:val="0"/>
      <w:divBdr>
        <w:top w:val="none" w:sz="0" w:space="0" w:color="auto"/>
        <w:left w:val="none" w:sz="0" w:space="0" w:color="auto"/>
        <w:bottom w:val="none" w:sz="0" w:space="0" w:color="auto"/>
        <w:right w:val="none" w:sz="0" w:space="0" w:color="auto"/>
      </w:divBdr>
    </w:div>
    <w:div w:id="206570084">
      <w:bodyDiv w:val="1"/>
      <w:marLeft w:val="0"/>
      <w:marRight w:val="0"/>
      <w:marTop w:val="0"/>
      <w:marBottom w:val="0"/>
      <w:divBdr>
        <w:top w:val="none" w:sz="0" w:space="0" w:color="auto"/>
        <w:left w:val="none" w:sz="0" w:space="0" w:color="auto"/>
        <w:bottom w:val="none" w:sz="0" w:space="0" w:color="auto"/>
        <w:right w:val="none" w:sz="0" w:space="0" w:color="auto"/>
      </w:divBdr>
    </w:div>
    <w:div w:id="206645699">
      <w:bodyDiv w:val="1"/>
      <w:marLeft w:val="0"/>
      <w:marRight w:val="0"/>
      <w:marTop w:val="0"/>
      <w:marBottom w:val="0"/>
      <w:divBdr>
        <w:top w:val="none" w:sz="0" w:space="0" w:color="auto"/>
        <w:left w:val="none" w:sz="0" w:space="0" w:color="auto"/>
        <w:bottom w:val="none" w:sz="0" w:space="0" w:color="auto"/>
        <w:right w:val="none" w:sz="0" w:space="0" w:color="auto"/>
      </w:divBdr>
    </w:div>
    <w:div w:id="206725228">
      <w:bodyDiv w:val="1"/>
      <w:marLeft w:val="0"/>
      <w:marRight w:val="0"/>
      <w:marTop w:val="0"/>
      <w:marBottom w:val="0"/>
      <w:divBdr>
        <w:top w:val="none" w:sz="0" w:space="0" w:color="auto"/>
        <w:left w:val="none" w:sz="0" w:space="0" w:color="auto"/>
        <w:bottom w:val="none" w:sz="0" w:space="0" w:color="auto"/>
        <w:right w:val="none" w:sz="0" w:space="0" w:color="auto"/>
      </w:divBdr>
    </w:div>
    <w:div w:id="206769787">
      <w:bodyDiv w:val="1"/>
      <w:marLeft w:val="0"/>
      <w:marRight w:val="0"/>
      <w:marTop w:val="0"/>
      <w:marBottom w:val="0"/>
      <w:divBdr>
        <w:top w:val="none" w:sz="0" w:space="0" w:color="auto"/>
        <w:left w:val="none" w:sz="0" w:space="0" w:color="auto"/>
        <w:bottom w:val="none" w:sz="0" w:space="0" w:color="auto"/>
        <w:right w:val="none" w:sz="0" w:space="0" w:color="auto"/>
      </w:divBdr>
    </w:div>
    <w:div w:id="207184240">
      <w:bodyDiv w:val="1"/>
      <w:marLeft w:val="0"/>
      <w:marRight w:val="0"/>
      <w:marTop w:val="0"/>
      <w:marBottom w:val="0"/>
      <w:divBdr>
        <w:top w:val="none" w:sz="0" w:space="0" w:color="auto"/>
        <w:left w:val="none" w:sz="0" w:space="0" w:color="auto"/>
        <w:bottom w:val="none" w:sz="0" w:space="0" w:color="auto"/>
        <w:right w:val="none" w:sz="0" w:space="0" w:color="auto"/>
      </w:divBdr>
    </w:div>
    <w:div w:id="207187372">
      <w:bodyDiv w:val="1"/>
      <w:marLeft w:val="0"/>
      <w:marRight w:val="0"/>
      <w:marTop w:val="0"/>
      <w:marBottom w:val="0"/>
      <w:divBdr>
        <w:top w:val="none" w:sz="0" w:space="0" w:color="auto"/>
        <w:left w:val="none" w:sz="0" w:space="0" w:color="auto"/>
        <w:bottom w:val="none" w:sz="0" w:space="0" w:color="auto"/>
        <w:right w:val="none" w:sz="0" w:space="0" w:color="auto"/>
      </w:divBdr>
    </w:div>
    <w:div w:id="207228613">
      <w:bodyDiv w:val="1"/>
      <w:marLeft w:val="0"/>
      <w:marRight w:val="0"/>
      <w:marTop w:val="0"/>
      <w:marBottom w:val="0"/>
      <w:divBdr>
        <w:top w:val="none" w:sz="0" w:space="0" w:color="auto"/>
        <w:left w:val="none" w:sz="0" w:space="0" w:color="auto"/>
        <w:bottom w:val="none" w:sz="0" w:space="0" w:color="auto"/>
        <w:right w:val="none" w:sz="0" w:space="0" w:color="auto"/>
      </w:divBdr>
    </w:div>
    <w:div w:id="207374916">
      <w:bodyDiv w:val="1"/>
      <w:marLeft w:val="0"/>
      <w:marRight w:val="0"/>
      <w:marTop w:val="0"/>
      <w:marBottom w:val="0"/>
      <w:divBdr>
        <w:top w:val="none" w:sz="0" w:space="0" w:color="auto"/>
        <w:left w:val="none" w:sz="0" w:space="0" w:color="auto"/>
        <w:bottom w:val="none" w:sz="0" w:space="0" w:color="auto"/>
        <w:right w:val="none" w:sz="0" w:space="0" w:color="auto"/>
      </w:divBdr>
    </w:div>
    <w:div w:id="207378253">
      <w:bodyDiv w:val="1"/>
      <w:marLeft w:val="0"/>
      <w:marRight w:val="0"/>
      <w:marTop w:val="0"/>
      <w:marBottom w:val="0"/>
      <w:divBdr>
        <w:top w:val="none" w:sz="0" w:space="0" w:color="auto"/>
        <w:left w:val="none" w:sz="0" w:space="0" w:color="auto"/>
        <w:bottom w:val="none" w:sz="0" w:space="0" w:color="auto"/>
        <w:right w:val="none" w:sz="0" w:space="0" w:color="auto"/>
      </w:divBdr>
    </w:div>
    <w:div w:id="207495156">
      <w:bodyDiv w:val="1"/>
      <w:marLeft w:val="0"/>
      <w:marRight w:val="0"/>
      <w:marTop w:val="0"/>
      <w:marBottom w:val="0"/>
      <w:divBdr>
        <w:top w:val="none" w:sz="0" w:space="0" w:color="auto"/>
        <w:left w:val="none" w:sz="0" w:space="0" w:color="auto"/>
        <w:bottom w:val="none" w:sz="0" w:space="0" w:color="auto"/>
        <w:right w:val="none" w:sz="0" w:space="0" w:color="auto"/>
      </w:divBdr>
    </w:div>
    <w:div w:id="207574555">
      <w:bodyDiv w:val="1"/>
      <w:marLeft w:val="0"/>
      <w:marRight w:val="0"/>
      <w:marTop w:val="0"/>
      <w:marBottom w:val="0"/>
      <w:divBdr>
        <w:top w:val="none" w:sz="0" w:space="0" w:color="auto"/>
        <w:left w:val="none" w:sz="0" w:space="0" w:color="auto"/>
        <w:bottom w:val="none" w:sz="0" w:space="0" w:color="auto"/>
        <w:right w:val="none" w:sz="0" w:space="0" w:color="auto"/>
      </w:divBdr>
    </w:div>
    <w:div w:id="207689385">
      <w:bodyDiv w:val="1"/>
      <w:marLeft w:val="0"/>
      <w:marRight w:val="0"/>
      <w:marTop w:val="0"/>
      <w:marBottom w:val="0"/>
      <w:divBdr>
        <w:top w:val="none" w:sz="0" w:space="0" w:color="auto"/>
        <w:left w:val="none" w:sz="0" w:space="0" w:color="auto"/>
        <w:bottom w:val="none" w:sz="0" w:space="0" w:color="auto"/>
        <w:right w:val="none" w:sz="0" w:space="0" w:color="auto"/>
      </w:divBdr>
    </w:div>
    <w:div w:id="207692554">
      <w:bodyDiv w:val="1"/>
      <w:marLeft w:val="0"/>
      <w:marRight w:val="0"/>
      <w:marTop w:val="0"/>
      <w:marBottom w:val="0"/>
      <w:divBdr>
        <w:top w:val="none" w:sz="0" w:space="0" w:color="auto"/>
        <w:left w:val="none" w:sz="0" w:space="0" w:color="auto"/>
        <w:bottom w:val="none" w:sz="0" w:space="0" w:color="auto"/>
        <w:right w:val="none" w:sz="0" w:space="0" w:color="auto"/>
      </w:divBdr>
    </w:div>
    <w:div w:id="207887654">
      <w:bodyDiv w:val="1"/>
      <w:marLeft w:val="0"/>
      <w:marRight w:val="0"/>
      <w:marTop w:val="0"/>
      <w:marBottom w:val="0"/>
      <w:divBdr>
        <w:top w:val="none" w:sz="0" w:space="0" w:color="auto"/>
        <w:left w:val="none" w:sz="0" w:space="0" w:color="auto"/>
        <w:bottom w:val="none" w:sz="0" w:space="0" w:color="auto"/>
        <w:right w:val="none" w:sz="0" w:space="0" w:color="auto"/>
      </w:divBdr>
    </w:div>
    <w:div w:id="207955378">
      <w:bodyDiv w:val="1"/>
      <w:marLeft w:val="0"/>
      <w:marRight w:val="0"/>
      <w:marTop w:val="0"/>
      <w:marBottom w:val="0"/>
      <w:divBdr>
        <w:top w:val="none" w:sz="0" w:space="0" w:color="auto"/>
        <w:left w:val="none" w:sz="0" w:space="0" w:color="auto"/>
        <w:bottom w:val="none" w:sz="0" w:space="0" w:color="auto"/>
        <w:right w:val="none" w:sz="0" w:space="0" w:color="auto"/>
      </w:divBdr>
    </w:div>
    <w:div w:id="208032648">
      <w:bodyDiv w:val="1"/>
      <w:marLeft w:val="0"/>
      <w:marRight w:val="0"/>
      <w:marTop w:val="0"/>
      <w:marBottom w:val="0"/>
      <w:divBdr>
        <w:top w:val="none" w:sz="0" w:space="0" w:color="auto"/>
        <w:left w:val="none" w:sz="0" w:space="0" w:color="auto"/>
        <w:bottom w:val="none" w:sz="0" w:space="0" w:color="auto"/>
        <w:right w:val="none" w:sz="0" w:space="0" w:color="auto"/>
      </w:divBdr>
    </w:div>
    <w:div w:id="208149163">
      <w:bodyDiv w:val="1"/>
      <w:marLeft w:val="0"/>
      <w:marRight w:val="0"/>
      <w:marTop w:val="0"/>
      <w:marBottom w:val="0"/>
      <w:divBdr>
        <w:top w:val="none" w:sz="0" w:space="0" w:color="auto"/>
        <w:left w:val="none" w:sz="0" w:space="0" w:color="auto"/>
        <w:bottom w:val="none" w:sz="0" w:space="0" w:color="auto"/>
        <w:right w:val="none" w:sz="0" w:space="0" w:color="auto"/>
      </w:divBdr>
    </w:div>
    <w:div w:id="208341652">
      <w:bodyDiv w:val="1"/>
      <w:marLeft w:val="0"/>
      <w:marRight w:val="0"/>
      <w:marTop w:val="0"/>
      <w:marBottom w:val="0"/>
      <w:divBdr>
        <w:top w:val="none" w:sz="0" w:space="0" w:color="auto"/>
        <w:left w:val="none" w:sz="0" w:space="0" w:color="auto"/>
        <w:bottom w:val="none" w:sz="0" w:space="0" w:color="auto"/>
        <w:right w:val="none" w:sz="0" w:space="0" w:color="auto"/>
      </w:divBdr>
    </w:div>
    <w:div w:id="208542799">
      <w:bodyDiv w:val="1"/>
      <w:marLeft w:val="0"/>
      <w:marRight w:val="0"/>
      <w:marTop w:val="0"/>
      <w:marBottom w:val="0"/>
      <w:divBdr>
        <w:top w:val="none" w:sz="0" w:space="0" w:color="auto"/>
        <w:left w:val="none" w:sz="0" w:space="0" w:color="auto"/>
        <w:bottom w:val="none" w:sz="0" w:space="0" w:color="auto"/>
        <w:right w:val="none" w:sz="0" w:space="0" w:color="auto"/>
      </w:divBdr>
    </w:div>
    <w:div w:id="208608686">
      <w:bodyDiv w:val="1"/>
      <w:marLeft w:val="0"/>
      <w:marRight w:val="0"/>
      <w:marTop w:val="0"/>
      <w:marBottom w:val="0"/>
      <w:divBdr>
        <w:top w:val="none" w:sz="0" w:space="0" w:color="auto"/>
        <w:left w:val="none" w:sz="0" w:space="0" w:color="auto"/>
        <w:bottom w:val="none" w:sz="0" w:space="0" w:color="auto"/>
        <w:right w:val="none" w:sz="0" w:space="0" w:color="auto"/>
      </w:divBdr>
    </w:div>
    <w:div w:id="208613083">
      <w:bodyDiv w:val="1"/>
      <w:marLeft w:val="0"/>
      <w:marRight w:val="0"/>
      <w:marTop w:val="0"/>
      <w:marBottom w:val="0"/>
      <w:divBdr>
        <w:top w:val="none" w:sz="0" w:space="0" w:color="auto"/>
        <w:left w:val="none" w:sz="0" w:space="0" w:color="auto"/>
        <w:bottom w:val="none" w:sz="0" w:space="0" w:color="auto"/>
        <w:right w:val="none" w:sz="0" w:space="0" w:color="auto"/>
      </w:divBdr>
    </w:div>
    <w:div w:id="208692420">
      <w:bodyDiv w:val="1"/>
      <w:marLeft w:val="0"/>
      <w:marRight w:val="0"/>
      <w:marTop w:val="0"/>
      <w:marBottom w:val="0"/>
      <w:divBdr>
        <w:top w:val="none" w:sz="0" w:space="0" w:color="auto"/>
        <w:left w:val="none" w:sz="0" w:space="0" w:color="auto"/>
        <w:bottom w:val="none" w:sz="0" w:space="0" w:color="auto"/>
        <w:right w:val="none" w:sz="0" w:space="0" w:color="auto"/>
      </w:divBdr>
    </w:div>
    <w:div w:id="208803543">
      <w:bodyDiv w:val="1"/>
      <w:marLeft w:val="0"/>
      <w:marRight w:val="0"/>
      <w:marTop w:val="0"/>
      <w:marBottom w:val="0"/>
      <w:divBdr>
        <w:top w:val="none" w:sz="0" w:space="0" w:color="auto"/>
        <w:left w:val="none" w:sz="0" w:space="0" w:color="auto"/>
        <w:bottom w:val="none" w:sz="0" w:space="0" w:color="auto"/>
        <w:right w:val="none" w:sz="0" w:space="0" w:color="auto"/>
      </w:divBdr>
    </w:div>
    <w:div w:id="208884242">
      <w:bodyDiv w:val="1"/>
      <w:marLeft w:val="0"/>
      <w:marRight w:val="0"/>
      <w:marTop w:val="0"/>
      <w:marBottom w:val="0"/>
      <w:divBdr>
        <w:top w:val="none" w:sz="0" w:space="0" w:color="auto"/>
        <w:left w:val="none" w:sz="0" w:space="0" w:color="auto"/>
        <w:bottom w:val="none" w:sz="0" w:space="0" w:color="auto"/>
        <w:right w:val="none" w:sz="0" w:space="0" w:color="auto"/>
      </w:divBdr>
    </w:div>
    <w:div w:id="208996916">
      <w:bodyDiv w:val="1"/>
      <w:marLeft w:val="0"/>
      <w:marRight w:val="0"/>
      <w:marTop w:val="0"/>
      <w:marBottom w:val="0"/>
      <w:divBdr>
        <w:top w:val="none" w:sz="0" w:space="0" w:color="auto"/>
        <w:left w:val="none" w:sz="0" w:space="0" w:color="auto"/>
        <w:bottom w:val="none" w:sz="0" w:space="0" w:color="auto"/>
        <w:right w:val="none" w:sz="0" w:space="0" w:color="auto"/>
      </w:divBdr>
    </w:div>
    <w:div w:id="209073283">
      <w:bodyDiv w:val="1"/>
      <w:marLeft w:val="0"/>
      <w:marRight w:val="0"/>
      <w:marTop w:val="0"/>
      <w:marBottom w:val="0"/>
      <w:divBdr>
        <w:top w:val="none" w:sz="0" w:space="0" w:color="auto"/>
        <w:left w:val="none" w:sz="0" w:space="0" w:color="auto"/>
        <w:bottom w:val="none" w:sz="0" w:space="0" w:color="auto"/>
        <w:right w:val="none" w:sz="0" w:space="0" w:color="auto"/>
      </w:divBdr>
    </w:div>
    <w:div w:id="209348113">
      <w:bodyDiv w:val="1"/>
      <w:marLeft w:val="0"/>
      <w:marRight w:val="0"/>
      <w:marTop w:val="0"/>
      <w:marBottom w:val="0"/>
      <w:divBdr>
        <w:top w:val="none" w:sz="0" w:space="0" w:color="auto"/>
        <w:left w:val="none" w:sz="0" w:space="0" w:color="auto"/>
        <w:bottom w:val="none" w:sz="0" w:space="0" w:color="auto"/>
        <w:right w:val="none" w:sz="0" w:space="0" w:color="auto"/>
      </w:divBdr>
    </w:div>
    <w:div w:id="209389032">
      <w:bodyDiv w:val="1"/>
      <w:marLeft w:val="0"/>
      <w:marRight w:val="0"/>
      <w:marTop w:val="0"/>
      <w:marBottom w:val="0"/>
      <w:divBdr>
        <w:top w:val="none" w:sz="0" w:space="0" w:color="auto"/>
        <w:left w:val="none" w:sz="0" w:space="0" w:color="auto"/>
        <w:bottom w:val="none" w:sz="0" w:space="0" w:color="auto"/>
        <w:right w:val="none" w:sz="0" w:space="0" w:color="auto"/>
      </w:divBdr>
    </w:div>
    <w:div w:id="209458144">
      <w:bodyDiv w:val="1"/>
      <w:marLeft w:val="0"/>
      <w:marRight w:val="0"/>
      <w:marTop w:val="0"/>
      <w:marBottom w:val="0"/>
      <w:divBdr>
        <w:top w:val="none" w:sz="0" w:space="0" w:color="auto"/>
        <w:left w:val="none" w:sz="0" w:space="0" w:color="auto"/>
        <w:bottom w:val="none" w:sz="0" w:space="0" w:color="auto"/>
        <w:right w:val="none" w:sz="0" w:space="0" w:color="auto"/>
      </w:divBdr>
    </w:div>
    <w:div w:id="209462115">
      <w:bodyDiv w:val="1"/>
      <w:marLeft w:val="0"/>
      <w:marRight w:val="0"/>
      <w:marTop w:val="0"/>
      <w:marBottom w:val="0"/>
      <w:divBdr>
        <w:top w:val="none" w:sz="0" w:space="0" w:color="auto"/>
        <w:left w:val="none" w:sz="0" w:space="0" w:color="auto"/>
        <w:bottom w:val="none" w:sz="0" w:space="0" w:color="auto"/>
        <w:right w:val="none" w:sz="0" w:space="0" w:color="auto"/>
      </w:divBdr>
    </w:div>
    <w:div w:id="209540917">
      <w:bodyDiv w:val="1"/>
      <w:marLeft w:val="0"/>
      <w:marRight w:val="0"/>
      <w:marTop w:val="0"/>
      <w:marBottom w:val="0"/>
      <w:divBdr>
        <w:top w:val="none" w:sz="0" w:space="0" w:color="auto"/>
        <w:left w:val="none" w:sz="0" w:space="0" w:color="auto"/>
        <w:bottom w:val="none" w:sz="0" w:space="0" w:color="auto"/>
        <w:right w:val="none" w:sz="0" w:space="0" w:color="auto"/>
      </w:divBdr>
    </w:div>
    <w:div w:id="209612884">
      <w:bodyDiv w:val="1"/>
      <w:marLeft w:val="0"/>
      <w:marRight w:val="0"/>
      <w:marTop w:val="0"/>
      <w:marBottom w:val="0"/>
      <w:divBdr>
        <w:top w:val="none" w:sz="0" w:space="0" w:color="auto"/>
        <w:left w:val="none" w:sz="0" w:space="0" w:color="auto"/>
        <w:bottom w:val="none" w:sz="0" w:space="0" w:color="auto"/>
        <w:right w:val="none" w:sz="0" w:space="0" w:color="auto"/>
      </w:divBdr>
    </w:div>
    <w:div w:id="209613681">
      <w:bodyDiv w:val="1"/>
      <w:marLeft w:val="0"/>
      <w:marRight w:val="0"/>
      <w:marTop w:val="0"/>
      <w:marBottom w:val="0"/>
      <w:divBdr>
        <w:top w:val="none" w:sz="0" w:space="0" w:color="auto"/>
        <w:left w:val="none" w:sz="0" w:space="0" w:color="auto"/>
        <w:bottom w:val="none" w:sz="0" w:space="0" w:color="auto"/>
        <w:right w:val="none" w:sz="0" w:space="0" w:color="auto"/>
      </w:divBdr>
    </w:div>
    <w:div w:id="209730336">
      <w:bodyDiv w:val="1"/>
      <w:marLeft w:val="0"/>
      <w:marRight w:val="0"/>
      <w:marTop w:val="0"/>
      <w:marBottom w:val="0"/>
      <w:divBdr>
        <w:top w:val="none" w:sz="0" w:space="0" w:color="auto"/>
        <w:left w:val="none" w:sz="0" w:space="0" w:color="auto"/>
        <w:bottom w:val="none" w:sz="0" w:space="0" w:color="auto"/>
        <w:right w:val="none" w:sz="0" w:space="0" w:color="auto"/>
      </w:divBdr>
    </w:div>
    <w:div w:id="209808258">
      <w:bodyDiv w:val="1"/>
      <w:marLeft w:val="0"/>
      <w:marRight w:val="0"/>
      <w:marTop w:val="0"/>
      <w:marBottom w:val="0"/>
      <w:divBdr>
        <w:top w:val="none" w:sz="0" w:space="0" w:color="auto"/>
        <w:left w:val="none" w:sz="0" w:space="0" w:color="auto"/>
        <w:bottom w:val="none" w:sz="0" w:space="0" w:color="auto"/>
        <w:right w:val="none" w:sz="0" w:space="0" w:color="auto"/>
      </w:divBdr>
    </w:div>
    <w:div w:id="209853082">
      <w:bodyDiv w:val="1"/>
      <w:marLeft w:val="0"/>
      <w:marRight w:val="0"/>
      <w:marTop w:val="0"/>
      <w:marBottom w:val="0"/>
      <w:divBdr>
        <w:top w:val="none" w:sz="0" w:space="0" w:color="auto"/>
        <w:left w:val="none" w:sz="0" w:space="0" w:color="auto"/>
        <w:bottom w:val="none" w:sz="0" w:space="0" w:color="auto"/>
        <w:right w:val="none" w:sz="0" w:space="0" w:color="auto"/>
      </w:divBdr>
    </w:div>
    <w:div w:id="209877685">
      <w:bodyDiv w:val="1"/>
      <w:marLeft w:val="0"/>
      <w:marRight w:val="0"/>
      <w:marTop w:val="0"/>
      <w:marBottom w:val="0"/>
      <w:divBdr>
        <w:top w:val="none" w:sz="0" w:space="0" w:color="auto"/>
        <w:left w:val="none" w:sz="0" w:space="0" w:color="auto"/>
        <w:bottom w:val="none" w:sz="0" w:space="0" w:color="auto"/>
        <w:right w:val="none" w:sz="0" w:space="0" w:color="auto"/>
      </w:divBdr>
    </w:div>
    <w:div w:id="209878376">
      <w:bodyDiv w:val="1"/>
      <w:marLeft w:val="0"/>
      <w:marRight w:val="0"/>
      <w:marTop w:val="0"/>
      <w:marBottom w:val="0"/>
      <w:divBdr>
        <w:top w:val="none" w:sz="0" w:space="0" w:color="auto"/>
        <w:left w:val="none" w:sz="0" w:space="0" w:color="auto"/>
        <w:bottom w:val="none" w:sz="0" w:space="0" w:color="auto"/>
        <w:right w:val="none" w:sz="0" w:space="0" w:color="auto"/>
      </w:divBdr>
    </w:div>
    <w:div w:id="209995340">
      <w:bodyDiv w:val="1"/>
      <w:marLeft w:val="0"/>
      <w:marRight w:val="0"/>
      <w:marTop w:val="0"/>
      <w:marBottom w:val="0"/>
      <w:divBdr>
        <w:top w:val="none" w:sz="0" w:space="0" w:color="auto"/>
        <w:left w:val="none" w:sz="0" w:space="0" w:color="auto"/>
        <w:bottom w:val="none" w:sz="0" w:space="0" w:color="auto"/>
        <w:right w:val="none" w:sz="0" w:space="0" w:color="auto"/>
      </w:divBdr>
    </w:div>
    <w:div w:id="210071681">
      <w:bodyDiv w:val="1"/>
      <w:marLeft w:val="0"/>
      <w:marRight w:val="0"/>
      <w:marTop w:val="0"/>
      <w:marBottom w:val="0"/>
      <w:divBdr>
        <w:top w:val="none" w:sz="0" w:space="0" w:color="auto"/>
        <w:left w:val="none" w:sz="0" w:space="0" w:color="auto"/>
        <w:bottom w:val="none" w:sz="0" w:space="0" w:color="auto"/>
        <w:right w:val="none" w:sz="0" w:space="0" w:color="auto"/>
      </w:divBdr>
    </w:div>
    <w:div w:id="210116238">
      <w:bodyDiv w:val="1"/>
      <w:marLeft w:val="0"/>
      <w:marRight w:val="0"/>
      <w:marTop w:val="0"/>
      <w:marBottom w:val="0"/>
      <w:divBdr>
        <w:top w:val="none" w:sz="0" w:space="0" w:color="auto"/>
        <w:left w:val="none" w:sz="0" w:space="0" w:color="auto"/>
        <w:bottom w:val="none" w:sz="0" w:space="0" w:color="auto"/>
        <w:right w:val="none" w:sz="0" w:space="0" w:color="auto"/>
      </w:divBdr>
    </w:div>
    <w:div w:id="210465258">
      <w:bodyDiv w:val="1"/>
      <w:marLeft w:val="0"/>
      <w:marRight w:val="0"/>
      <w:marTop w:val="0"/>
      <w:marBottom w:val="0"/>
      <w:divBdr>
        <w:top w:val="none" w:sz="0" w:space="0" w:color="auto"/>
        <w:left w:val="none" w:sz="0" w:space="0" w:color="auto"/>
        <w:bottom w:val="none" w:sz="0" w:space="0" w:color="auto"/>
        <w:right w:val="none" w:sz="0" w:space="0" w:color="auto"/>
      </w:divBdr>
    </w:div>
    <w:div w:id="210501894">
      <w:bodyDiv w:val="1"/>
      <w:marLeft w:val="0"/>
      <w:marRight w:val="0"/>
      <w:marTop w:val="0"/>
      <w:marBottom w:val="0"/>
      <w:divBdr>
        <w:top w:val="none" w:sz="0" w:space="0" w:color="auto"/>
        <w:left w:val="none" w:sz="0" w:space="0" w:color="auto"/>
        <w:bottom w:val="none" w:sz="0" w:space="0" w:color="auto"/>
        <w:right w:val="none" w:sz="0" w:space="0" w:color="auto"/>
      </w:divBdr>
    </w:div>
    <w:div w:id="210581410">
      <w:bodyDiv w:val="1"/>
      <w:marLeft w:val="0"/>
      <w:marRight w:val="0"/>
      <w:marTop w:val="0"/>
      <w:marBottom w:val="0"/>
      <w:divBdr>
        <w:top w:val="none" w:sz="0" w:space="0" w:color="auto"/>
        <w:left w:val="none" w:sz="0" w:space="0" w:color="auto"/>
        <w:bottom w:val="none" w:sz="0" w:space="0" w:color="auto"/>
        <w:right w:val="none" w:sz="0" w:space="0" w:color="auto"/>
      </w:divBdr>
    </w:div>
    <w:div w:id="210583271">
      <w:bodyDiv w:val="1"/>
      <w:marLeft w:val="0"/>
      <w:marRight w:val="0"/>
      <w:marTop w:val="0"/>
      <w:marBottom w:val="0"/>
      <w:divBdr>
        <w:top w:val="none" w:sz="0" w:space="0" w:color="auto"/>
        <w:left w:val="none" w:sz="0" w:space="0" w:color="auto"/>
        <w:bottom w:val="none" w:sz="0" w:space="0" w:color="auto"/>
        <w:right w:val="none" w:sz="0" w:space="0" w:color="auto"/>
      </w:divBdr>
    </w:div>
    <w:div w:id="210652928">
      <w:bodyDiv w:val="1"/>
      <w:marLeft w:val="0"/>
      <w:marRight w:val="0"/>
      <w:marTop w:val="0"/>
      <w:marBottom w:val="0"/>
      <w:divBdr>
        <w:top w:val="none" w:sz="0" w:space="0" w:color="auto"/>
        <w:left w:val="none" w:sz="0" w:space="0" w:color="auto"/>
        <w:bottom w:val="none" w:sz="0" w:space="0" w:color="auto"/>
        <w:right w:val="none" w:sz="0" w:space="0" w:color="auto"/>
      </w:divBdr>
    </w:div>
    <w:div w:id="210657413">
      <w:bodyDiv w:val="1"/>
      <w:marLeft w:val="0"/>
      <w:marRight w:val="0"/>
      <w:marTop w:val="0"/>
      <w:marBottom w:val="0"/>
      <w:divBdr>
        <w:top w:val="none" w:sz="0" w:space="0" w:color="auto"/>
        <w:left w:val="none" w:sz="0" w:space="0" w:color="auto"/>
        <w:bottom w:val="none" w:sz="0" w:space="0" w:color="auto"/>
        <w:right w:val="none" w:sz="0" w:space="0" w:color="auto"/>
      </w:divBdr>
    </w:div>
    <w:div w:id="210658072">
      <w:bodyDiv w:val="1"/>
      <w:marLeft w:val="0"/>
      <w:marRight w:val="0"/>
      <w:marTop w:val="0"/>
      <w:marBottom w:val="0"/>
      <w:divBdr>
        <w:top w:val="none" w:sz="0" w:space="0" w:color="auto"/>
        <w:left w:val="none" w:sz="0" w:space="0" w:color="auto"/>
        <w:bottom w:val="none" w:sz="0" w:space="0" w:color="auto"/>
        <w:right w:val="none" w:sz="0" w:space="0" w:color="auto"/>
      </w:divBdr>
    </w:div>
    <w:div w:id="210659487">
      <w:bodyDiv w:val="1"/>
      <w:marLeft w:val="0"/>
      <w:marRight w:val="0"/>
      <w:marTop w:val="0"/>
      <w:marBottom w:val="0"/>
      <w:divBdr>
        <w:top w:val="none" w:sz="0" w:space="0" w:color="auto"/>
        <w:left w:val="none" w:sz="0" w:space="0" w:color="auto"/>
        <w:bottom w:val="none" w:sz="0" w:space="0" w:color="auto"/>
        <w:right w:val="none" w:sz="0" w:space="0" w:color="auto"/>
      </w:divBdr>
    </w:div>
    <w:div w:id="210967460">
      <w:bodyDiv w:val="1"/>
      <w:marLeft w:val="0"/>
      <w:marRight w:val="0"/>
      <w:marTop w:val="0"/>
      <w:marBottom w:val="0"/>
      <w:divBdr>
        <w:top w:val="none" w:sz="0" w:space="0" w:color="auto"/>
        <w:left w:val="none" w:sz="0" w:space="0" w:color="auto"/>
        <w:bottom w:val="none" w:sz="0" w:space="0" w:color="auto"/>
        <w:right w:val="none" w:sz="0" w:space="0" w:color="auto"/>
      </w:divBdr>
    </w:div>
    <w:div w:id="211042049">
      <w:bodyDiv w:val="1"/>
      <w:marLeft w:val="0"/>
      <w:marRight w:val="0"/>
      <w:marTop w:val="0"/>
      <w:marBottom w:val="0"/>
      <w:divBdr>
        <w:top w:val="none" w:sz="0" w:space="0" w:color="auto"/>
        <w:left w:val="none" w:sz="0" w:space="0" w:color="auto"/>
        <w:bottom w:val="none" w:sz="0" w:space="0" w:color="auto"/>
        <w:right w:val="none" w:sz="0" w:space="0" w:color="auto"/>
      </w:divBdr>
    </w:div>
    <w:div w:id="211231002">
      <w:bodyDiv w:val="1"/>
      <w:marLeft w:val="0"/>
      <w:marRight w:val="0"/>
      <w:marTop w:val="0"/>
      <w:marBottom w:val="0"/>
      <w:divBdr>
        <w:top w:val="none" w:sz="0" w:space="0" w:color="auto"/>
        <w:left w:val="none" w:sz="0" w:space="0" w:color="auto"/>
        <w:bottom w:val="none" w:sz="0" w:space="0" w:color="auto"/>
        <w:right w:val="none" w:sz="0" w:space="0" w:color="auto"/>
      </w:divBdr>
    </w:div>
    <w:div w:id="211231076">
      <w:bodyDiv w:val="1"/>
      <w:marLeft w:val="0"/>
      <w:marRight w:val="0"/>
      <w:marTop w:val="0"/>
      <w:marBottom w:val="0"/>
      <w:divBdr>
        <w:top w:val="none" w:sz="0" w:space="0" w:color="auto"/>
        <w:left w:val="none" w:sz="0" w:space="0" w:color="auto"/>
        <w:bottom w:val="none" w:sz="0" w:space="0" w:color="auto"/>
        <w:right w:val="none" w:sz="0" w:space="0" w:color="auto"/>
      </w:divBdr>
    </w:div>
    <w:div w:id="211232032">
      <w:bodyDiv w:val="1"/>
      <w:marLeft w:val="0"/>
      <w:marRight w:val="0"/>
      <w:marTop w:val="0"/>
      <w:marBottom w:val="0"/>
      <w:divBdr>
        <w:top w:val="none" w:sz="0" w:space="0" w:color="auto"/>
        <w:left w:val="none" w:sz="0" w:space="0" w:color="auto"/>
        <w:bottom w:val="none" w:sz="0" w:space="0" w:color="auto"/>
        <w:right w:val="none" w:sz="0" w:space="0" w:color="auto"/>
      </w:divBdr>
    </w:div>
    <w:div w:id="211234518">
      <w:bodyDiv w:val="1"/>
      <w:marLeft w:val="0"/>
      <w:marRight w:val="0"/>
      <w:marTop w:val="0"/>
      <w:marBottom w:val="0"/>
      <w:divBdr>
        <w:top w:val="none" w:sz="0" w:space="0" w:color="auto"/>
        <w:left w:val="none" w:sz="0" w:space="0" w:color="auto"/>
        <w:bottom w:val="none" w:sz="0" w:space="0" w:color="auto"/>
        <w:right w:val="none" w:sz="0" w:space="0" w:color="auto"/>
      </w:divBdr>
    </w:div>
    <w:div w:id="211235952">
      <w:bodyDiv w:val="1"/>
      <w:marLeft w:val="0"/>
      <w:marRight w:val="0"/>
      <w:marTop w:val="0"/>
      <w:marBottom w:val="0"/>
      <w:divBdr>
        <w:top w:val="none" w:sz="0" w:space="0" w:color="auto"/>
        <w:left w:val="none" w:sz="0" w:space="0" w:color="auto"/>
        <w:bottom w:val="none" w:sz="0" w:space="0" w:color="auto"/>
        <w:right w:val="none" w:sz="0" w:space="0" w:color="auto"/>
      </w:divBdr>
    </w:div>
    <w:div w:id="211308794">
      <w:bodyDiv w:val="1"/>
      <w:marLeft w:val="0"/>
      <w:marRight w:val="0"/>
      <w:marTop w:val="0"/>
      <w:marBottom w:val="0"/>
      <w:divBdr>
        <w:top w:val="none" w:sz="0" w:space="0" w:color="auto"/>
        <w:left w:val="none" w:sz="0" w:space="0" w:color="auto"/>
        <w:bottom w:val="none" w:sz="0" w:space="0" w:color="auto"/>
        <w:right w:val="none" w:sz="0" w:space="0" w:color="auto"/>
      </w:divBdr>
    </w:div>
    <w:div w:id="211356198">
      <w:bodyDiv w:val="1"/>
      <w:marLeft w:val="0"/>
      <w:marRight w:val="0"/>
      <w:marTop w:val="0"/>
      <w:marBottom w:val="0"/>
      <w:divBdr>
        <w:top w:val="none" w:sz="0" w:space="0" w:color="auto"/>
        <w:left w:val="none" w:sz="0" w:space="0" w:color="auto"/>
        <w:bottom w:val="none" w:sz="0" w:space="0" w:color="auto"/>
        <w:right w:val="none" w:sz="0" w:space="0" w:color="auto"/>
      </w:divBdr>
    </w:div>
    <w:div w:id="211427760">
      <w:bodyDiv w:val="1"/>
      <w:marLeft w:val="0"/>
      <w:marRight w:val="0"/>
      <w:marTop w:val="0"/>
      <w:marBottom w:val="0"/>
      <w:divBdr>
        <w:top w:val="none" w:sz="0" w:space="0" w:color="auto"/>
        <w:left w:val="none" w:sz="0" w:space="0" w:color="auto"/>
        <w:bottom w:val="none" w:sz="0" w:space="0" w:color="auto"/>
        <w:right w:val="none" w:sz="0" w:space="0" w:color="auto"/>
      </w:divBdr>
    </w:div>
    <w:div w:id="211506771">
      <w:bodyDiv w:val="1"/>
      <w:marLeft w:val="0"/>
      <w:marRight w:val="0"/>
      <w:marTop w:val="0"/>
      <w:marBottom w:val="0"/>
      <w:divBdr>
        <w:top w:val="none" w:sz="0" w:space="0" w:color="auto"/>
        <w:left w:val="none" w:sz="0" w:space="0" w:color="auto"/>
        <w:bottom w:val="none" w:sz="0" w:space="0" w:color="auto"/>
        <w:right w:val="none" w:sz="0" w:space="0" w:color="auto"/>
      </w:divBdr>
    </w:div>
    <w:div w:id="211582137">
      <w:bodyDiv w:val="1"/>
      <w:marLeft w:val="0"/>
      <w:marRight w:val="0"/>
      <w:marTop w:val="0"/>
      <w:marBottom w:val="0"/>
      <w:divBdr>
        <w:top w:val="none" w:sz="0" w:space="0" w:color="auto"/>
        <w:left w:val="none" w:sz="0" w:space="0" w:color="auto"/>
        <w:bottom w:val="none" w:sz="0" w:space="0" w:color="auto"/>
        <w:right w:val="none" w:sz="0" w:space="0" w:color="auto"/>
      </w:divBdr>
    </w:div>
    <w:div w:id="211699804">
      <w:bodyDiv w:val="1"/>
      <w:marLeft w:val="0"/>
      <w:marRight w:val="0"/>
      <w:marTop w:val="0"/>
      <w:marBottom w:val="0"/>
      <w:divBdr>
        <w:top w:val="none" w:sz="0" w:space="0" w:color="auto"/>
        <w:left w:val="none" w:sz="0" w:space="0" w:color="auto"/>
        <w:bottom w:val="none" w:sz="0" w:space="0" w:color="auto"/>
        <w:right w:val="none" w:sz="0" w:space="0" w:color="auto"/>
      </w:divBdr>
    </w:div>
    <w:div w:id="211768550">
      <w:bodyDiv w:val="1"/>
      <w:marLeft w:val="0"/>
      <w:marRight w:val="0"/>
      <w:marTop w:val="0"/>
      <w:marBottom w:val="0"/>
      <w:divBdr>
        <w:top w:val="none" w:sz="0" w:space="0" w:color="auto"/>
        <w:left w:val="none" w:sz="0" w:space="0" w:color="auto"/>
        <w:bottom w:val="none" w:sz="0" w:space="0" w:color="auto"/>
        <w:right w:val="none" w:sz="0" w:space="0" w:color="auto"/>
      </w:divBdr>
    </w:div>
    <w:div w:id="211771142">
      <w:bodyDiv w:val="1"/>
      <w:marLeft w:val="0"/>
      <w:marRight w:val="0"/>
      <w:marTop w:val="0"/>
      <w:marBottom w:val="0"/>
      <w:divBdr>
        <w:top w:val="none" w:sz="0" w:space="0" w:color="auto"/>
        <w:left w:val="none" w:sz="0" w:space="0" w:color="auto"/>
        <w:bottom w:val="none" w:sz="0" w:space="0" w:color="auto"/>
        <w:right w:val="none" w:sz="0" w:space="0" w:color="auto"/>
      </w:divBdr>
    </w:div>
    <w:div w:id="211812900">
      <w:bodyDiv w:val="1"/>
      <w:marLeft w:val="0"/>
      <w:marRight w:val="0"/>
      <w:marTop w:val="0"/>
      <w:marBottom w:val="0"/>
      <w:divBdr>
        <w:top w:val="none" w:sz="0" w:space="0" w:color="auto"/>
        <w:left w:val="none" w:sz="0" w:space="0" w:color="auto"/>
        <w:bottom w:val="none" w:sz="0" w:space="0" w:color="auto"/>
        <w:right w:val="none" w:sz="0" w:space="0" w:color="auto"/>
      </w:divBdr>
    </w:div>
    <w:div w:id="211842565">
      <w:bodyDiv w:val="1"/>
      <w:marLeft w:val="0"/>
      <w:marRight w:val="0"/>
      <w:marTop w:val="0"/>
      <w:marBottom w:val="0"/>
      <w:divBdr>
        <w:top w:val="none" w:sz="0" w:space="0" w:color="auto"/>
        <w:left w:val="none" w:sz="0" w:space="0" w:color="auto"/>
        <w:bottom w:val="none" w:sz="0" w:space="0" w:color="auto"/>
        <w:right w:val="none" w:sz="0" w:space="0" w:color="auto"/>
      </w:divBdr>
    </w:div>
    <w:div w:id="211891236">
      <w:bodyDiv w:val="1"/>
      <w:marLeft w:val="0"/>
      <w:marRight w:val="0"/>
      <w:marTop w:val="0"/>
      <w:marBottom w:val="0"/>
      <w:divBdr>
        <w:top w:val="none" w:sz="0" w:space="0" w:color="auto"/>
        <w:left w:val="none" w:sz="0" w:space="0" w:color="auto"/>
        <w:bottom w:val="none" w:sz="0" w:space="0" w:color="auto"/>
        <w:right w:val="none" w:sz="0" w:space="0" w:color="auto"/>
      </w:divBdr>
    </w:div>
    <w:div w:id="211966192">
      <w:bodyDiv w:val="1"/>
      <w:marLeft w:val="0"/>
      <w:marRight w:val="0"/>
      <w:marTop w:val="0"/>
      <w:marBottom w:val="0"/>
      <w:divBdr>
        <w:top w:val="none" w:sz="0" w:space="0" w:color="auto"/>
        <w:left w:val="none" w:sz="0" w:space="0" w:color="auto"/>
        <w:bottom w:val="none" w:sz="0" w:space="0" w:color="auto"/>
        <w:right w:val="none" w:sz="0" w:space="0" w:color="auto"/>
      </w:divBdr>
    </w:div>
    <w:div w:id="212009561">
      <w:bodyDiv w:val="1"/>
      <w:marLeft w:val="0"/>
      <w:marRight w:val="0"/>
      <w:marTop w:val="0"/>
      <w:marBottom w:val="0"/>
      <w:divBdr>
        <w:top w:val="none" w:sz="0" w:space="0" w:color="auto"/>
        <w:left w:val="none" w:sz="0" w:space="0" w:color="auto"/>
        <w:bottom w:val="none" w:sz="0" w:space="0" w:color="auto"/>
        <w:right w:val="none" w:sz="0" w:space="0" w:color="auto"/>
      </w:divBdr>
    </w:div>
    <w:div w:id="212229821">
      <w:bodyDiv w:val="1"/>
      <w:marLeft w:val="0"/>
      <w:marRight w:val="0"/>
      <w:marTop w:val="0"/>
      <w:marBottom w:val="0"/>
      <w:divBdr>
        <w:top w:val="none" w:sz="0" w:space="0" w:color="auto"/>
        <w:left w:val="none" w:sz="0" w:space="0" w:color="auto"/>
        <w:bottom w:val="none" w:sz="0" w:space="0" w:color="auto"/>
        <w:right w:val="none" w:sz="0" w:space="0" w:color="auto"/>
      </w:divBdr>
    </w:div>
    <w:div w:id="212231587">
      <w:bodyDiv w:val="1"/>
      <w:marLeft w:val="0"/>
      <w:marRight w:val="0"/>
      <w:marTop w:val="0"/>
      <w:marBottom w:val="0"/>
      <w:divBdr>
        <w:top w:val="none" w:sz="0" w:space="0" w:color="auto"/>
        <w:left w:val="none" w:sz="0" w:space="0" w:color="auto"/>
        <w:bottom w:val="none" w:sz="0" w:space="0" w:color="auto"/>
        <w:right w:val="none" w:sz="0" w:space="0" w:color="auto"/>
      </w:divBdr>
    </w:div>
    <w:div w:id="212272883">
      <w:bodyDiv w:val="1"/>
      <w:marLeft w:val="0"/>
      <w:marRight w:val="0"/>
      <w:marTop w:val="0"/>
      <w:marBottom w:val="0"/>
      <w:divBdr>
        <w:top w:val="none" w:sz="0" w:space="0" w:color="auto"/>
        <w:left w:val="none" w:sz="0" w:space="0" w:color="auto"/>
        <w:bottom w:val="none" w:sz="0" w:space="0" w:color="auto"/>
        <w:right w:val="none" w:sz="0" w:space="0" w:color="auto"/>
      </w:divBdr>
    </w:div>
    <w:div w:id="212275029">
      <w:bodyDiv w:val="1"/>
      <w:marLeft w:val="0"/>
      <w:marRight w:val="0"/>
      <w:marTop w:val="0"/>
      <w:marBottom w:val="0"/>
      <w:divBdr>
        <w:top w:val="none" w:sz="0" w:space="0" w:color="auto"/>
        <w:left w:val="none" w:sz="0" w:space="0" w:color="auto"/>
        <w:bottom w:val="none" w:sz="0" w:space="0" w:color="auto"/>
        <w:right w:val="none" w:sz="0" w:space="0" w:color="auto"/>
      </w:divBdr>
    </w:div>
    <w:div w:id="212425862">
      <w:bodyDiv w:val="1"/>
      <w:marLeft w:val="0"/>
      <w:marRight w:val="0"/>
      <w:marTop w:val="0"/>
      <w:marBottom w:val="0"/>
      <w:divBdr>
        <w:top w:val="none" w:sz="0" w:space="0" w:color="auto"/>
        <w:left w:val="none" w:sz="0" w:space="0" w:color="auto"/>
        <w:bottom w:val="none" w:sz="0" w:space="0" w:color="auto"/>
        <w:right w:val="none" w:sz="0" w:space="0" w:color="auto"/>
      </w:divBdr>
    </w:div>
    <w:div w:id="212427495">
      <w:bodyDiv w:val="1"/>
      <w:marLeft w:val="0"/>
      <w:marRight w:val="0"/>
      <w:marTop w:val="0"/>
      <w:marBottom w:val="0"/>
      <w:divBdr>
        <w:top w:val="none" w:sz="0" w:space="0" w:color="auto"/>
        <w:left w:val="none" w:sz="0" w:space="0" w:color="auto"/>
        <w:bottom w:val="none" w:sz="0" w:space="0" w:color="auto"/>
        <w:right w:val="none" w:sz="0" w:space="0" w:color="auto"/>
      </w:divBdr>
    </w:div>
    <w:div w:id="212430614">
      <w:bodyDiv w:val="1"/>
      <w:marLeft w:val="0"/>
      <w:marRight w:val="0"/>
      <w:marTop w:val="0"/>
      <w:marBottom w:val="0"/>
      <w:divBdr>
        <w:top w:val="none" w:sz="0" w:space="0" w:color="auto"/>
        <w:left w:val="none" w:sz="0" w:space="0" w:color="auto"/>
        <w:bottom w:val="none" w:sz="0" w:space="0" w:color="auto"/>
        <w:right w:val="none" w:sz="0" w:space="0" w:color="auto"/>
      </w:divBdr>
    </w:div>
    <w:div w:id="212694876">
      <w:bodyDiv w:val="1"/>
      <w:marLeft w:val="0"/>
      <w:marRight w:val="0"/>
      <w:marTop w:val="0"/>
      <w:marBottom w:val="0"/>
      <w:divBdr>
        <w:top w:val="none" w:sz="0" w:space="0" w:color="auto"/>
        <w:left w:val="none" w:sz="0" w:space="0" w:color="auto"/>
        <w:bottom w:val="none" w:sz="0" w:space="0" w:color="auto"/>
        <w:right w:val="none" w:sz="0" w:space="0" w:color="auto"/>
      </w:divBdr>
    </w:div>
    <w:div w:id="212815886">
      <w:bodyDiv w:val="1"/>
      <w:marLeft w:val="0"/>
      <w:marRight w:val="0"/>
      <w:marTop w:val="0"/>
      <w:marBottom w:val="0"/>
      <w:divBdr>
        <w:top w:val="none" w:sz="0" w:space="0" w:color="auto"/>
        <w:left w:val="none" w:sz="0" w:space="0" w:color="auto"/>
        <w:bottom w:val="none" w:sz="0" w:space="0" w:color="auto"/>
        <w:right w:val="none" w:sz="0" w:space="0" w:color="auto"/>
      </w:divBdr>
    </w:div>
    <w:div w:id="212892401">
      <w:bodyDiv w:val="1"/>
      <w:marLeft w:val="0"/>
      <w:marRight w:val="0"/>
      <w:marTop w:val="0"/>
      <w:marBottom w:val="0"/>
      <w:divBdr>
        <w:top w:val="none" w:sz="0" w:space="0" w:color="auto"/>
        <w:left w:val="none" w:sz="0" w:space="0" w:color="auto"/>
        <w:bottom w:val="none" w:sz="0" w:space="0" w:color="auto"/>
        <w:right w:val="none" w:sz="0" w:space="0" w:color="auto"/>
      </w:divBdr>
    </w:div>
    <w:div w:id="212930166">
      <w:bodyDiv w:val="1"/>
      <w:marLeft w:val="0"/>
      <w:marRight w:val="0"/>
      <w:marTop w:val="0"/>
      <w:marBottom w:val="0"/>
      <w:divBdr>
        <w:top w:val="none" w:sz="0" w:space="0" w:color="auto"/>
        <w:left w:val="none" w:sz="0" w:space="0" w:color="auto"/>
        <w:bottom w:val="none" w:sz="0" w:space="0" w:color="auto"/>
        <w:right w:val="none" w:sz="0" w:space="0" w:color="auto"/>
      </w:divBdr>
    </w:div>
    <w:div w:id="212931537">
      <w:bodyDiv w:val="1"/>
      <w:marLeft w:val="0"/>
      <w:marRight w:val="0"/>
      <w:marTop w:val="0"/>
      <w:marBottom w:val="0"/>
      <w:divBdr>
        <w:top w:val="none" w:sz="0" w:space="0" w:color="auto"/>
        <w:left w:val="none" w:sz="0" w:space="0" w:color="auto"/>
        <w:bottom w:val="none" w:sz="0" w:space="0" w:color="auto"/>
        <w:right w:val="none" w:sz="0" w:space="0" w:color="auto"/>
      </w:divBdr>
    </w:div>
    <w:div w:id="212933195">
      <w:bodyDiv w:val="1"/>
      <w:marLeft w:val="0"/>
      <w:marRight w:val="0"/>
      <w:marTop w:val="0"/>
      <w:marBottom w:val="0"/>
      <w:divBdr>
        <w:top w:val="none" w:sz="0" w:space="0" w:color="auto"/>
        <w:left w:val="none" w:sz="0" w:space="0" w:color="auto"/>
        <w:bottom w:val="none" w:sz="0" w:space="0" w:color="auto"/>
        <w:right w:val="none" w:sz="0" w:space="0" w:color="auto"/>
      </w:divBdr>
    </w:div>
    <w:div w:id="213002900">
      <w:bodyDiv w:val="1"/>
      <w:marLeft w:val="0"/>
      <w:marRight w:val="0"/>
      <w:marTop w:val="0"/>
      <w:marBottom w:val="0"/>
      <w:divBdr>
        <w:top w:val="none" w:sz="0" w:space="0" w:color="auto"/>
        <w:left w:val="none" w:sz="0" w:space="0" w:color="auto"/>
        <w:bottom w:val="none" w:sz="0" w:space="0" w:color="auto"/>
        <w:right w:val="none" w:sz="0" w:space="0" w:color="auto"/>
      </w:divBdr>
    </w:div>
    <w:div w:id="213080678">
      <w:bodyDiv w:val="1"/>
      <w:marLeft w:val="0"/>
      <w:marRight w:val="0"/>
      <w:marTop w:val="0"/>
      <w:marBottom w:val="0"/>
      <w:divBdr>
        <w:top w:val="none" w:sz="0" w:space="0" w:color="auto"/>
        <w:left w:val="none" w:sz="0" w:space="0" w:color="auto"/>
        <w:bottom w:val="none" w:sz="0" w:space="0" w:color="auto"/>
        <w:right w:val="none" w:sz="0" w:space="0" w:color="auto"/>
      </w:divBdr>
    </w:div>
    <w:div w:id="213129292">
      <w:bodyDiv w:val="1"/>
      <w:marLeft w:val="0"/>
      <w:marRight w:val="0"/>
      <w:marTop w:val="0"/>
      <w:marBottom w:val="0"/>
      <w:divBdr>
        <w:top w:val="none" w:sz="0" w:space="0" w:color="auto"/>
        <w:left w:val="none" w:sz="0" w:space="0" w:color="auto"/>
        <w:bottom w:val="none" w:sz="0" w:space="0" w:color="auto"/>
        <w:right w:val="none" w:sz="0" w:space="0" w:color="auto"/>
      </w:divBdr>
    </w:div>
    <w:div w:id="213198076">
      <w:bodyDiv w:val="1"/>
      <w:marLeft w:val="0"/>
      <w:marRight w:val="0"/>
      <w:marTop w:val="0"/>
      <w:marBottom w:val="0"/>
      <w:divBdr>
        <w:top w:val="none" w:sz="0" w:space="0" w:color="auto"/>
        <w:left w:val="none" w:sz="0" w:space="0" w:color="auto"/>
        <w:bottom w:val="none" w:sz="0" w:space="0" w:color="auto"/>
        <w:right w:val="none" w:sz="0" w:space="0" w:color="auto"/>
      </w:divBdr>
    </w:div>
    <w:div w:id="213199519">
      <w:bodyDiv w:val="1"/>
      <w:marLeft w:val="0"/>
      <w:marRight w:val="0"/>
      <w:marTop w:val="0"/>
      <w:marBottom w:val="0"/>
      <w:divBdr>
        <w:top w:val="none" w:sz="0" w:space="0" w:color="auto"/>
        <w:left w:val="none" w:sz="0" w:space="0" w:color="auto"/>
        <w:bottom w:val="none" w:sz="0" w:space="0" w:color="auto"/>
        <w:right w:val="none" w:sz="0" w:space="0" w:color="auto"/>
      </w:divBdr>
    </w:div>
    <w:div w:id="213273641">
      <w:bodyDiv w:val="1"/>
      <w:marLeft w:val="0"/>
      <w:marRight w:val="0"/>
      <w:marTop w:val="0"/>
      <w:marBottom w:val="0"/>
      <w:divBdr>
        <w:top w:val="none" w:sz="0" w:space="0" w:color="auto"/>
        <w:left w:val="none" w:sz="0" w:space="0" w:color="auto"/>
        <w:bottom w:val="none" w:sz="0" w:space="0" w:color="auto"/>
        <w:right w:val="none" w:sz="0" w:space="0" w:color="auto"/>
      </w:divBdr>
    </w:div>
    <w:div w:id="213319873">
      <w:bodyDiv w:val="1"/>
      <w:marLeft w:val="0"/>
      <w:marRight w:val="0"/>
      <w:marTop w:val="0"/>
      <w:marBottom w:val="0"/>
      <w:divBdr>
        <w:top w:val="none" w:sz="0" w:space="0" w:color="auto"/>
        <w:left w:val="none" w:sz="0" w:space="0" w:color="auto"/>
        <w:bottom w:val="none" w:sz="0" w:space="0" w:color="auto"/>
        <w:right w:val="none" w:sz="0" w:space="0" w:color="auto"/>
      </w:divBdr>
    </w:div>
    <w:div w:id="213397338">
      <w:bodyDiv w:val="1"/>
      <w:marLeft w:val="0"/>
      <w:marRight w:val="0"/>
      <w:marTop w:val="0"/>
      <w:marBottom w:val="0"/>
      <w:divBdr>
        <w:top w:val="none" w:sz="0" w:space="0" w:color="auto"/>
        <w:left w:val="none" w:sz="0" w:space="0" w:color="auto"/>
        <w:bottom w:val="none" w:sz="0" w:space="0" w:color="auto"/>
        <w:right w:val="none" w:sz="0" w:space="0" w:color="auto"/>
      </w:divBdr>
    </w:div>
    <w:div w:id="213473684">
      <w:bodyDiv w:val="1"/>
      <w:marLeft w:val="0"/>
      <w:marRight w:val="0"/>
      <w:marTop w:val="0"/>
      <w:marBottom w:val="0"/>
      <w:divBdr>
        <w:top w:val="none" w:sz="0" w:space="0" w:color="auto"/>
        <w:left w:val="none" w:sz="0" w:space="0" w:color="auto"/>
        <w:bottom w:val="none" w:sz="0" w:space="0" w:color="auto"/>
        <w:right w:val="none" w:sz="0" w:space="0" w:color="auto"/>
      </w:divBdr>
    </w:div>
    <w:div w:id="213587613">
      <w:bodyDiv w:val="1"/>
      <w:marLeft w:val="0"/>
      <w:marRight w:val="0"/>
      <w:marTop w:val="0"/>
      <w:marBottom w:val="0"/>
      <w:divBdr>
        <w:top w:val="none" w:sz="0" w:space="0" w:color="auto"/>
        <w:left w:val="none" w:sz="0" w:space="0" w:color="auto"/>
        <w:bottom w:val="none" w:sz="0" w:space="0" w:color="auto"/>
        <w:right w:val="none" w:sz="0" w:space="0" w:color="auto"/>
      </w:divBdr>
    </w:div>
    <w:div w:id="213666103">
      <w:bodyDiv w:val="1"/>
      <w:marLeft w:val="0"/>
      <w:marRight w:val="0"/>
      <w:marTop w:val="0"/>
      <w:marBottom w:val="0"/>
      <w:divBdr>
        <w:top w:val="none" w:sz="0" w:space="0" w:color="auto"/>
        <w:left w:val="none" w:sz="0" w:space="0" w:color="auto"/>
        <w:bottom w:val="none" w:sz="0" w:space="0" w:color="auto"/>
        <w:right w:val="none" w:sz="0" w:space="0" w:color="auto"/>
      </w:divBdr>
    </w:div>
    <w:div w:id="213739821">
      <w:bodyDiv w:val="1"/>
      <w:marLeft w:val="0"/>
      <w:marRight w:val="0"/>
      <w:marTop w:val="0"/>
      <w:marBottom w:val="0"/>
      <w:divBdr>
        <w:top w:val="none" w:sz="0" w:space="0" w:color="auto"/>
        <w:left w:val="none" w:sz="0" w:space="0" w:color="auto"/>
        <w:bottom w:val="none" w:sz="0" w:space="0" w:color="auto"/>
        <w:right w:val="none" w:sz="0" w:space="0" w:color="auto"/>
      </w:divBdr>
    </w:div>
    <w:div w:id="213741213">
      <w:bodyDiv w:val="1"/>
      <w:marLeft w:val="0"/>
      <w:marRight w:val="0"/>
      <w:marTop w:val="0"/>
      <w:marBottom w:val="0"/>
      <w:divBdr>
        <w:top w:val="none" w:sz="0" w:space="0" w:color="auto"/>
        <w:left w:val="none" w:sz="0" w:space="0" w:color="auto"/>
        <w:bottom w:val="none" w:sz="0" w:space="0" w:color="auto"/>
        <w:right w:val="none" w:sz="0" w:space="0" w:color="auto"/>
      </w:divBdr>
    </w:div>
    <w:div w:id="213780638">
      <w:bodyDiv w:val="1"/>
      <w:marLeft w:val="0"/>
      <w:marRight w:val="0"/>
      <w:marTop w:val="0"/>
      <w:marBottom w:val="0"/>
      <w:divBdr>
        <w:top w:val="none" w:sz="0" w:space="0" w:color="auto"/>
        <w:left w:val="none" w:sz="0" w:space="0" w:color="auto"/>
        <w:bottom w:val="none" w:sz="0" w:space="0" w:color="auto"/>
        <w:right w:val="none" w:sz="0" w:space="0" w:color="auto"/>
      </w:divBdr>
    </w:div>
    <w:div w:id="213934161">
      <w:bodyDiv w:val="1"/>
      <w:marLeft w:val="0"/>
      <w:marRight w:val="0"/>
      <w:marTop w:val="0"/>
      <w:marBottom w:val="0"/>
      <w:divBdr>
        <w:top w:val="none" w:sz="0" w:space="0" w:color="auto"/>
        <w:left w:val="none" w:sz="0" w:space="0" w:color="auto"/>
        <w:bottom w:val="none" w:sz="0" w:space="0" w:color="auto"/>
        <w:right w:val="none" w:sz="0" w:space="0" w:color="auto"/>
      </w:divBdr>
    </w:div>
    <w:div w:id="214050888">
      <w:bodyDiv w:val="1"/>
      <w:marLeft w:val="0"/>
      <w:marRight w:val="0"/>
      <w:marTop w:val="0"/>
      <w:marBottom w:val="0"/>
      <w:divBdr>
        <w:top w:val="none" w:sz="0" w:space="0" w:color="auto"/>
        <w:left w:val="none" w:sz="0" w:space="0" w:color="auto"/>
        <w:bottom w:val="none" w:sz="0" w:space="0" w:color="auto"/>
        <w:right w:val="none" w:sz="0" w:space="0" w:color="auto"/>
      </w:divBdr>
    </w:div>
    <w:div w:id="214053503">
      <w:bodyDiv w:val="1"/>
      <w:marLeft w:val="0"/>
      <w:marRight w:val="0"/>
      <w:marTop w:val="0"/>
      <w:marBottom w:val="0"/>
      <w:divBdr>
        <w:top w:val="none" w:sz="0" w:space="0" w:color="auto"/>
        <w:left w:val="none" w:sz="0" w:space="0" w:color="auto"/>
        <w:bottom w:val="none" w:sz="0" w:space="0" w:color="auto"/>
        <w:right w:val="none" w:sz="0" w:space="0" w:color="auto"/>
      </w:divBdr>
    </w:div>
    <w:div w:id="214122112">
      <w:bodyDiv w:val="1"/>
      <w:marLeft w:val="0"/>
      <w:marRight w:val="0"/>
      <w:marTop w:val="0"/>
      <w:marBottom w:val="0"/>
      <w:divBdr>
        <w:top w:val="none" w:sz="0" w:space="0" w:color="auto"/>
        <w:left w:val="none" w:sz="0" w:space="0" w:color="auto"/>
        <w:bottom w:val="none" w:sz="0" w:space="0" w:color="auto"/>
        <w:right w:val="none" w:sz="0" w:space="0" w:color="auto"/>
      </w:divBdr>
    </w:div>
    <w:div w:id="214125271">
      <w:bodyDiv w:val="1"/>
      <w:marLeft w:val="0"/>
      <w:marRight w:val="0"/>
      <w:marTop w:val="0"/>
      <w:marBottom w:val="0"/>
      <w:divBdr>
        <w:top w:val="none" w:sz="0" w:space="0" w:color="auto"/>
        <w:left w:val="none" w:sz="0" w:space="0" w:color="auto"/>
        <w:bottom w:val="none" w:sz="0" w:space="0" w:color="auto"/>
        <w:right w:val="none" w:sz="0" w:space="0" w:color="auto"/>
      </w:divBdr>
    </w:div>
    <w:div w:id="214203009">
      <w:bodyDiv w:val="1"/>
      <w:marLeft w:val="0"/>
      <w:marRight w:val="0"/>
      <w:marTop w:val="0"/>
      <w:marBottom w:val="0"/>
      <w:divBdr>
        <w:top w:val="none" w:sz="0" w:space="0" w:color="auto"/>
        <w:left w:val="none" w:sz="0" w:space="0" w:color="auto"/>
        <w:bottom w:val="none" w:sz="0" w:space="0" w:color="auto"/>
        <w:right w:val="none" w:sz="0" w:space="0" w:color="auto"/>
      </w:divBdr>
    </w:div>
    <w:div w:id="214313150">
      <w:bodyDiv w:val="1"/>
      <w:marLeft w:val="0"/>
      <w:marRight w:val="0"/>
      <w:marTop w:val="0"/>
      <w:marBottom w:val="0"/>
      <w:divBdr>
        <w:top w:val="none" w:sz="0" w:space="0" w:color="auto"/>
        <w:left w:val="none" w:sz="0" w:space="0" w:color="auto"/>
        <w:bottom w:val="none" w:sz="0" w:space="0" w:color="auto"/>
        <w:right w:val="none" w:sz="0" w:space="0" w:color="auto"/>
      </w:divBdr>
    </w:div>
    <w:div w:id="214507708">
      <w:bodyDiv w:val="1"/>
      <w:marLeft w:val="0"/>
      <w:marRight w:val="0"/>
      <w:marTop w:val="0"/>
      <w:marBottom w:val="0"/>
      <w:divBdr>
        <w:top w:val="none" w:sz="0" w:space="0" w:color="auto"/>
        <w:left w:val="none" w:sz="0" w:space="0" w:color="auto"/>
        <w:bottom w:val="none" w:sz="0" w:space="0" w:color="auto"/>
        <w:right w:val="none" w:sz="0" w:space="0" w:color="auto"/>
      </w:divBdr>
    </w:div>
    <w:div w:id="214514819">
      <w:bodyDiv w:val="1"/>
      <w:marLeft w:val="0"/>
      <w:marRight w:val="0"/>
      <w:marTop w:val="0"/>
      <w:marBottom w:val="0"/>
      <w:divBdr>
        <w:top w:val="none" w:sz="0" w:space="0" w:color="auto"/>
        <w:left w:val="none" w:sz="0" w:space="0" w:color="auto"/>
        <w:bottom w:val="none" w:sz="0" w:space="0" w:color="auto"/>
        <w:right w:val="none" w:sz="0" w:space="0" w:color="auto"/>
      </w:divBdr>
    </w:div>
    <w:div w:id="214582172">
      <w:bodyDiv w:val="1"/>
      <w:marLeft w:val="0"/>
      <w:marRight w:val="0"/>
      <w:marTop w:val="0"/>
      <w:marBottom w:val="0"/>
      <w:divBdr>
        <w:top w:val="none" w:sz="0" w:space="0" w:color="auto"/>
        <w:left w:val="none" w:sz="0" w:space="0" w:color="auto"/>
        <w:bottom w:val="none" w:sz="0" w:space="0" w:color="auto"/>
        <w:right w:val="none" w:sz="0" w:space="0" w:color="auto"/>
      </w:divBdr>
    </w:div>
    <w:div w:id="214631609">
      <w:bodyDiv w:val="1"/>
      <w:marLeft w:val="0"/>
      <w:marRight w:val="0"/>
      <w:marTop w:val="0"/>
      <w:marBottom w:val="0"/>
      <w:divBdr>
        <w:top w:val="none" w:sz="0" w:space="0" w:color="auto"/>
        <w:left w:val="none" w:sz="0" w:space="0" w:color="auto"/>
        <w:bottom w:val="none" w:sz="0" w:space="0" w:color="auto"/>
        <w:right w:val="none" w:sz="0" w:space="0" w:color="auto"/>
      </w:divBdr>
    </w:div>
    <w:div w:id="214661806">
      <w:bodyDiv w:val="1"/>
      <w:marLeft w:val="0"/>
      <w:marRight w:val="0"/>
      <w:marTop w:val="0"/>
      <w:marBottom w:val="0"/>
      <w:divBdr>
        <w:top w:val="none" w:sz="0" w:space="0" w:color="auto"/>
        <w:left w:val="none" w:sz="0" w:space="0" w:color="auto"/>
        <w:bottom w:val="none" w:sz="0" w:space="0" w:color="auto"/>
        <w:right w:val="none" w:sz="0" w:space="0" w:color="auto"/>
      </w:divBdr>
    </w:div>
    <w:div w:id="214780798">
      <w:bodyDiv w:val="1"/>
      <w:marLeft w:val="0"/>
      <w:marRight w:val="0"/>
      <w:marTop w:val="0"/>
      <w:marBottom w:val="0"/>
      <w:divBdr>
        <w:top w:val="none" w:sz="0" w:space="0" w:color="auto"/>
        <w:left w:val="none" w:sz="0" w:space="0" w:color="auto"/>
        <w:bottom w:val="none" w:sz="0" w:space="0" w:color="auto"/>
        <w:right w:val="none" w:sz="0" w:space="0" w:color="auto"/>
      </w:divBdr>
    </w:div>
    <w:div w:id="214972951">
      <w:bodyDiv w:val="1"/>
      <w:marLeft w:val="0"/>
      <w:marRight w:val="0"/>
      <w:marTop w:val="0"/>
      <w:marBottom w:val="0"/>
      <w:divBdr>
        <w:top w:val="none" w:sz="0" w:space="0" w:color="auto"/>
        <w:left w:val="none" w:sz="0" w:space="0" w:color="auto"/>
        <w:bottom w:val="none" w:sz="0" w:space="0" w:color="auto"/>
        <w:right w:val="none" w:sz="0" w:space="0" w:color="auto"/>
      </w:divBdr>
    </w:div>
    <w:div w:id="214974057">
      <w:bodyDiv w:val="1"/>
      <w:marLeft w:val="0"/>
      <w:marRight w:val="0"/>
      <w:marTop w:val="0"/>
      <w:marBottom w:val="0"/>
      <w:divBdr>
        <w:top w:val="none" w:sz="0" w:space="0" w:color="auto"/>
        <w:left w:val="none" w:sz="0" w:space="0" w:color="auto"/>
        <w:bottom w:val="none" w:sz="0" w:space="0" w:color="auto"/>
        <w:right w:val="none" w:sz="0" w:space="0" w:color="auto"/>
      </w:divBdr>
    </w:div>
    <w:div w:id="215048650">
      <w:bodyDiv w:val="1"/>
      <w:marLeft w:val="0"/>
      <w:marRight w:val="0"/>
      <w:marTop w:val="0"/>
      <w:marBottom w:val="0"/>
      <w:divBdr>
        <w:top w:val="none" w:sz="0" w:space="0" w:color="auto"/>
        <w:left w:val="none" w:sz="0" w:space="0" w:color="auto"/>
        <w:bottom w:val="none" w:sz="0" w:space="0" w:color="auto"/>
        <w:right w:val="none" w:sz="0" w:space="0" w:color="auto"/>
      </w:divBdr>
    </w:div>
    <w:div w:id="215162698">
      <w:bodyDiv w:val="1"/>
      <w:marLeft w:val="0"/>
      <w:marRight w:val="0"/>
      <w:marTop w:val="0"/>
      <w:marBottom w:val="0"/>
      <w:divBdr>
        <w:top w:val="none" w:sz="0" w:space="0" w:color="auto"/>
        <w:left w:val="none" w:sz="0" w:space="0" w:color="auto"/>
        <w:bottom w:val="none" w:sz="0" w:space="0" w:color="auto"/>
        <w:right w:val="none" w:sz="0" w:space="0" w:color="auto"/>
      </w:divBdr>
    </w:div>
    <w:div w:id="215240758">
      <w:bodyDiv w:val="1"/>
      <w:marLeft w:val="0"/>
      <w:marRight w:val="0"/>
      <w:marTop w:val="0"/>
      <w:marBottom w:val="0"/>
      <w:divBdr>
        <w:top w:val="none" w:sz="0" w:space="0" w:color="auto"/>
        <w:left w:val="none" w:sz="0" w:space="0" w:color="auto"/>
        <w:bottom w:val="none" w:sz="0" w:space="0" w:color="auto"/>
        <w:right w:val="none" w:sz="0" w:space="0" w:color="auto"/>
      </w:divBdr>
    </w:div>
    <w:div w:id="215244561">
      <w:bodyDiv w:val="1"/>
      <w:marLeft w:val="0"/>
      <w:marRight w:val="0"/>
      <w:marTop w:val="0"/>
      <w:marBottom w:val="0"/>
      <w:divBdr>
        <w:top w:val="none" w:sz="0" w:space="0" w:color="auto"/>
        <w:left w:val="none" w:sz="0" w:space="0" w:color="auto"/>
        <w:bottom w:val="none" w:sz="0" w:space="0" w:color="auto"/>
        <w:right w:val="none" w:sz="0" w:space="0" w:color="auto"/>
      </w:divBdr>
    </w:div>
    <w:div w:id="215244831">
      <w:bodyDiv w:val="1"/>
      <w:marLeft w:val="0"/>
      <w:marRight w:val="0"/>
      <w:marTop w:val="0"/>
      <w:marBottom w:val="0"/>
      <w:divBdr>
        <w:top w:val="none" w:sz="0" w:space="0" w:color="auto"/>
        <w:left w:val="none" w:sz="0" w:space="0" w:color="auto"/>
        <w:bottom w:val="none" w:sz="0" w:space="0" w:color="auto"/>
        <w:right w:val="none" w:sz="0" w:space="0" w:color="auto"/>
      </w:divBdr>
    </w:div>
    <w:div w:id="215287695">
      <w:bodyDiv w:val="1"/>
      <w:marLeft w:val="0"/>
      <w:marRight w:val="0"/>
      <w:marTop w:val="0"/>
      <w:marBottom w:val="0"/>
      <w:divBdr>
        <w:top w:val="none" w:sz="0" w:space="0" w:color="auto"/>
        <w:left w:val="none" w:sz="0" w:space="0" w:color="auto"/>
        <w:bottom w:val="none" w:sz="0" w:space="0" w:color="auto"/>
        <w:right w:val="none" w:sz="0" w:space="0" w:color="auto"/>
      </w:divBdr>
    </w:div>
    <w:div w:id="215358104">
      <w:bodyDiv w:val="1"/>
      <w:marLeft w:val="0"/>
      <w:marRight w:val="0"/>
      <w:marTop w:val="0"/>
      <w:marBottom w:val="0"/>
      <w:divBdr>
        <w:top w:val="none" w:sz="0" w:space="0" w:color="auto"/>
        <w:left w:val="none" w:sz="0" w:space="0" w:color="auto"/>
        <w:bottom w:val="none" w:sz="0" w:space="0" w:color="auto"/>
        <w:right w:val="none" w:sz="0" w:space="0" w:color="auto"/>
      </w:divBdr>
    </w:div>
    <w:div w:id="215362881">
      <w:bodyDiv w:val="1"/>
      <w:marLeft w:val="0"/>
      <w:marRight w:val="0"/>
      <w:marTop w:val="0"/>
      <w:marBottom w:val="0"/>
      <w:divBdr>
        <w:top w:val="none" w:sz="0" w:space="0" w:color="auto"/>
        <w:left w:val="none" w:sz="0" w:space="0" w:color="auto"/>
        <w:bottom w:val="none" w:sz="0" w:space="0" w:color="auto"/>
        <w:right w:val="none" w:sz="0" w:space="0" w:color="auto"/>
      </w:divBdr>
    </w:div>
    <w:div w:id="215554500">
      <w:bodyDiv w:val="1"/>
      <w:marLeft w:val="0"/>
      <w:marRight w:val="0"/>
      <w:marTop w:val="0"/>
      <w:marBottom w:val="0"/>
      <w:divBdr>
        <w:top w:val="none" w:sz="0" w:space="0" w:color="auto"/>
        <w:left w:val="none" w:sz="0" w:space="0" w:color="auto"/>
        <w:bottom w:val="none" w:sz="0" w:space="0" w:color="auto"/>
        <w:right w:val="none" w:sz="0" w:space="0" w:color="auto"/>
      </w:divBdr>
    </w:div>
    <w:div w:id="215624852">
      <w:bodyDiv w:val="1"/>
      <w:marLeft w:val="0"/>
      <w:marRight w:val="0"/>
      <w:marTop w:val="0"/>
      <w:marBottom w:val="0"/>
      <w:divBdr>
        <w:top w:val="none" w:sz="0" w:space="0" w:color="auto"/>
        <w:left w:val="none" w:sz="0" w:space="0" w:color="auto"/>
        <w:bottom w:val="none" w:sz="0" w:space="0" w:color="auto"/>
        <w:right w:val="none" w:sz="0" w:space="0" w:color="auto"/>
      </w:divBdr>
    </w:div>
    <w:div w:id="215822391">
      <w:bodyDiv w:val="1"/>
      <w:marLeft w:val="0"/>
      <w:marRight w:val="0"/>
      <w:marTop w:val="0"/>
      <w:marBottom w:val="0"/>
      <w:divBdr>
        <w:top w:val="none" w:sz="0" w:space="0" w:color="auto"/>
        <w:left w:val="none" w:sz="0" w:space="0" w:color="auto"/>
        <w:bottom w:val="none" w:sz="0" w:space="0" w:color="auto"/>
        <w:right w:val="none" w:sz="0" w:space="0" w:color="auto"/>
      </w:divBdr>
    </w:div>
    <w:div w:id="215943413">
      <w:bodyDiv w:val="1"/>
      <w:marLeft w:val="0"/>
      <w:marRight w:val="0"/>
      <w:marTop w:val="0"/>
      <w:marBottom w:val="0"/>
      <w:divBdr>
        <w:top w:val="none" w:sz="0" w:space="0" w:color="auto"/>
        <w:left w:val="none" w:sz="0" w:space="0" w:color="auto"/>
        <w:bottom w:val="none" w:sz="0" w:space="0" w:color="auto"/>
        <w:right w:val="none" w:sz="0" w:space="0" w:color="auto"/>
      </w:divBdr>
    </w:div>
    <w:div w:id="216164280">
      <w:bodyDiv w:val="1"/>
      <w:marLeft w:val="0"/>
      <w:marRight w:val="0"/>
      <w:marTop w:val="0"/>
      <w:marBottom w:val="0"/>
      <w:divBdr>
        <w:top w:val="none" w:sz="0" w:space="0" w:color="auto"/>
        <w:left w:val="none" w:sz="0" w:space="0" w:color="auto"/>
        <w:bottom w:val="none" w:sz="0" w:space="0" w:color="auto"/>
        <w:right w:val="none" w:sz="0" w:space="0" w:color="auto"/>
      </w:divBdr>
    </w:div>
    <w:div w:id="216165740">
      <w:bodyDiv w:val="1"/>
      <w:marLeft w:val="0"/>
      <w:marRight w:val="0"/>
      <w:marTop w:val="0"/>
      <w:marBottom w:val="0"/>
      <w:divBdr>
        <w:top w:val="none" w:sz="0" w:space="0" w:color="auto"/>
        <w:left w:val="none" w:sz="0" w:space="0" w:color="auto"/>
        <w:bottom w:val="none" w:sz="0" w:space="0" w:color="auto"/>
        <w:right w:val="none" w:sz="0" w:space="0" w:color="auto"/>
      </w:divBdr>
    </w:div>
    <w:div w:id="216404401">
      <w:bodyDiv w:val="1"/>
      <w:marLeft w:val="0"/>
      <w:marRight w:val="0"/>
      <w:marTop w:val="0"/>
      <w:marBottom w:val="0"/>
      <w:divBdr>
        <w:top w:val="none" w:sz="0" w:space="0" w:color="auto"/>
        <w:left w:val="none" w:sz="0" w:space="0" w:color="auto"/>
        <w:bottom w:val="none" w:sz="0" w:space="0" w:color="auto"/>
        <w:right w:val="none" w:sz="0" w:space="0" w:color="auto"/>
      </w:divBdr>
    </w:div>
    <w:div w:id="216549587">
      <w:bodyDiv w:val="1"/>
      <w:marLeft w:val="0"/>
      <w:marRight w:val="0"/>
      <w:marTop w:val="0"/>
      <w:marBottom w:val="0"/>
      <w:divBdr>
        <w:top w:val="none" w:sz="0" w:space="0" w:color="auto"/>
        <w:left w:val="none" w:sz="0" w:space="0" w:color="auto"/>
        <w:bottom w:val="none" w:sz="0" w:space="0" w:color="auto"/>
        <w:right w:val="none" w:sz="0" w:space="0" w:color="auto"/>
      </w:divBdr>
    </w:div>
    <w:div w:id="216552445">
      <w:bodyDiv w:val="1"/>
      <w:marLeft w:val="0"/>
      <w:marRight w:val="0"/>
      <w:marTop w:val="0"/>
      <w:marBottom w:val="0"/>
      <w:divBdr>
        <w:top w:val="none" w:sz="0" w:space="0" w:color="auto"/>
        <w:left w:val="none" w:sz="0" w:space="0" w:color="auto"/>
        <w:bottom w:val="none" w:sz="0" w:space="0" w:color="auto"/>
        <w:right w:val="none" w:sz="0" w:space="0" w:color="auto"/>
      </w:divBdr>
    </w:div>
    <w:div w:id="216598302">
      <w:bodyDiv w:val="1"/>
      <w:marLeft w:val="0"/>
      <w:marRight w:val="0"/>
      <w:marTop w:val="0"/>
      <w:marBottom w:val="0"/>
      <w:divBdr>
        <w:top w:val="none" w:sz="0" w:space="0" w:color="auto"/>
        <w:left w:val="none" w:sz="0" w:space="0" w:color="auto"/>
        <w:bottom w:val="none" w:sz="0" w:space="0" w:color="auto"/>
        <w:right w:val="none" w:sz="0" w:space="0" w:color="auto"/>
      </w:divBdr>
    </w:div>
    <w:div w:id="216666022">
      <w:bodyDiv w:val="1"/>
      <w:marLeft w:val="0"/>
      <w:marRight w:val="0"/>
      <w:marTop w:val="0"/>
      <w:marBottom w:val="0"/>
      <w:divBdr>
        <w:top w:val="none" w:sz="0" w:space="0" w:color="auto"/>
        <w:left w:val="none" w:sz="0" w:space="0" w:color="auto"/>
        <w:bottom w:val="none" w:sz="0" w:space="0" w:color="auto"/>
        <w:right w:val="none" w:sz="0" w:space="0" w:color="auto"/>
      </w:divBdr>
    </w:div>
    <w:div w:id="216667354">
      <w:bodyDiv w:val="1"/>
      <w:marLeft w:val="0"/>
      <w:marRight w:val="0"/>
      <w:marTop w:val="0"/>
      <w:marBottom w:val="0"/>
      <w:divBdr>
        <w:top w:val="none" w:sz="0" w:space="0" w:color="auto"/>
        <w:left w:val="none" w:sz="0" w:space="0" w:color="auto"/>
        <w:bottom w:val="none" w:sz="0" w:space="0" w:color="auto"/>
        <w:right w:val="none" w:sz="0" w:space="0" w:color="auto"/>
      </w:divBdr>
    </w:div>
    <w:div w:id="216672831">
      <w:bodyDiv w:val="1"/>
      <w:marLeft w:val="0"/>
      <w:marRight w:val="0"/>
      <w:marTop w:val="0"/>
      <w:marBottom w:val="0"/>
      <w:divBdr>
        <w:top w:val="none" w:sz="0" w:space="0" w:color="auto"/>
        <w:left w:val="none" w:sz="0" w:space="0" w:color="auto"/>
        <w:bottom w:val="none" w:sz="0" w:space="0" w:color="auto"/>
        <w:right w:val="none" w:sz="0" w:space="0" w:color="auto"/>
      </w:divBdr>
    </w:div>
    <w:div w:id="216861821">
      <w:bodyDiv w:val="1"/>
      <w:marLeft w:val="0"/>
      <w:marRight w:val="0"/>
      <w:marTop w:val="0"/>
      <w:marBottom w:val="0"/>
      <w:divBdr>
        <w:top w:val="none" w:sz="0" w:space="0" w:color="auto"/>
        <w:left w:val="none" w:sz="0" w:space="0" w:color="auto"/>
        <w:bottom w:val="none" w:sz="0" w:space="0" w:color="auto"/>
        <w:right w:val="none" w:sz="0" w:space="0" w:color="auto"/>
      </w:divBdr>
    </w:div>
    <w:div w:id="216864048">
      <w:bodyDiv w:val="1"/>
      <w:marLeft w:val="0"/>
      <w:marRight w:val="0"/>
      <w:marTop w:val="0"/>
      <w:marBottom w:val="0"/>
      <w:divBdr>
        <w:top w:val="none" w:sz="0" w:space="0" w:color="auto"/>
        <w:left w:val="none" w:sz="0" w:space="0" w:color="auto"/>
        <w:bottom w:val="none" w:sz="0" w:space="0" w:color="auto"/>
        <w:right w:val="none" w:sz="0" w:space="0" w:color="auto"/>
      </w:divBdr>
    </w:div>
    <w:div w:id="216864574">
      <w:bodyDiv w:val="1"/>
      <w:marLeft w:val="0"/>
      <w:marRight w:val="0"/>
      <w:marTop w:val="0"/>
      <w:marBottom w:val="0"/>
      <w:divBdr>
        <w:top w:val="none" w:sz="0" w:space="0" w:color="auto"/>
        <w:left w:val="none" w:sz="0" w:space="0" w:color="auto"/>
        <w:bottom w:val="none" w:sz="0" w:space="0" w:color="auto"/>
        <w:right w:val="none" w:sz="0" w:space="0" w:color="auto"/>
      </w:divBdr>
    </w:div>
    <w:div w:id="216938929">
      <w:bodyDiv w:val="1"/>
      <w:marLeft w:val="0"/>
      <w:marRight w:val="0"/>
      <w:marTop w:val="0"/>
      <w:marBottom w:val="0"/>
      <w:divBdr>
        <w:top w:val="none" w:sz="0" w:space="0" w:color="auto"/>
        <w:left w:val="none" w:sz="0" w:space="0" w:color="auto"/>
        <w:bottom w:val="none" w:sz="0" w:space="0" w:color="auto"/>
        <w:right w:val="none" w:sz="0" w:space="0" w:color="auto"/>
      </w:divBdr>
    </w:div>
    <w:div w:id="217011823">
      <w:bodyDiv w:val="1"/>
      <w:marLeft w:val="0"/>
      <w:marRight w:val="0"/>
      <w:marTop w:val="0"/>
      <w:marBottom w:val="0"/>
      <w:divBdr>
        <w:top w:val="none" w:sz="0" w:space="0" w:color="auto"/>
        <w:left w:val="none" w:sz="0" w:space="0" w:color="auto"/>
        <w:bottom w:val="none" w:sz="0" w:space="0" w:color="auto"/>
        <w:right w:val="none" w:sz="0" w:space="0" w:color="auto"/>
      </w:divBdr>
    </w:div>
    <w:div w:id="217015101">
      <w:bodyDiv w:val="1"/>
      <w:marLeft w:val="0"/>
      <w:marRight w:val="0"/>
      <w:marTop w:val="0"/>
      <w:marBottom w:val="0"/>
      <w:divBdr>
        <w:top w:val="none" w:sz="0" w:space="0" w:color="auto"/>
        <w:left w:val="none" w:sz="0" w:space="0" w:color="auto"/>
        <w:bottom w:val="none" w:sz="0" w:space="0" w:color="auto"/>
        <w:right w:val="none" w:sz="0" w:space="0" w:color="auto"/>
      </w:divBdr>
    </w:div>
    <w:div w:id="217253776">
      <w:bodyDiv w:val="1"/>
      <w:marLeft w:val="0"/>
      <w:marRight w:val="0"/>
      <w:marTop w:val="0"/>
      <w:marBottom w:val="0"/>
      <w:divBdr>
        <w:top w:val="none" w:sz="0" w:space="0" w:color="auto"/>
        <w:left w:val="none" w:sz="0" w:space="0" w:color="auto"/>
        <w:bottom w:val="none" w:sz="0" w:space="0" w:color="auto"/>
        <w:right w:val="none" w:sz="0" w:space="0" w:color="auto"/>
      </w:divBdr>
    </w:div>
    <w:div w:id="217400292">
      <w:bodyDiv w:val="1"/>
      <w:marLeft w:val="0"/>
      <w:marRight w:val="0"/>
      <w:marTop w:val="0"/>
      <w:marBottom w:val="0"/>
      <w:divBdr>
        <w:top w:val="none" w:sz="0" w:space="0" w:color="auto"/>
        <w:left w:val="none" w:sz="0" w:space="0" w:color="auto"/>
        <w:bottom w:val="none" w:sz="0" w:space="0" w:color="auto"/>
        <w:right w:val="none" w:sz="0" w:space="0" w:color="auto"/>
      </w:divBdr>
    </w:div>
    <w:div w:id="217514256">
      <w:bodyDiv w:val="1"/>
      <w:marLeft w:val="0"/>
      <w:marRight w:val="0"/>
      <w:marTop w:val="0"/>
      <w:marBottom w:val="0"/>
      <w:divBdr>
        <w:top w:val="none" w:sz="0" w:space="0" w:color="auto"/>
        <w:left w:val="none" w:sz="0" w:space="0" w:color="auto"/>
        <w:bottom w:val="none" w:sz="0" w:space="0" w:color="auto"/>
        <w:right w:val="none" w:sz="0" w:space="0" w:color="auto"/>
      </w:divBdr>
    </w:div>
    <w:div w:id="217523158">
      <w:bodyDiv w:val="1"/>
      <w:marLeft w:val="0"/>
      <w:marRight w:val="0"/>
      <w:marTop w:val="0"/>
      <w:marBottom w:val="0"/>
      <w:divBdr>
        <w:top w:val="none" w:sz="0" w:space="0" w:color="auto"/>
        <w:left w:val="none" w:sz="0" w:space="0" w:color="auto"/>
        <w:bottom w:val="none" w:sz="0" w:space="0" w:color="auto"/>
        <w:right w:val="none" w:sz="0" w:space="0" w:color="auto"/>
      </w:divBdr>
    </w:div>
    <w:div w:id="217597831">
      <w:bodyDiv w:val="1"/>
      <w:marLeft w:val="0"/>
      <w:marRight w:val="0"/>
      <w:marTop w:val="0"/>
      <w:marBottom w:val="0"/>
      <w:divBdr>
        <w:top w:val="none" w:sz="0" w:space="0" w:color="auto"/>
        <w:left w:val="none" w:sz="0" w:space="0" w:color="auto"/>
        <w:bottom w:val="none" w:sz="0" w:space="0" w:color="auto"/>
        <w:right w:val="none" w:sz="0" w:space="0" w:color="auto"/>
      </w:divBdr>
    </w:div>
    <w:div w:id="217714017">
      <w:bodyDiv w:val="1"/>
      <w:marLeft w:val="0"/>
      <w:marRight w:val="0"/>
      <w:marTop w:val="0"/>
      <w:marBottom w:val="0"/>
      <w:divBdr>
        <w:top w:val="none" w:sz="0" w:space="0" w:color="auto"/>
        <w:left w:val="none" w:sz="0" w:space="0" w:color="auto"/>
        <w:bottom w:val="none" w:sz="0" w:space="0" w:color="auto"/>
        <w:right w:val="none" w:sz="0" w:space="0" w:color="auto"/>
      </w:divBdr>
    </w:div>
    <w:div w:id="217741434">
      <w:bodyDiv w:val="1"/>
      <w:marLeft w:val="0"/>
      <w:marRight w:val="0"/>
      <w:marTop w:val="0"/>
      <w:marBottom w:val="0"/>
      <w:divBdr>
        <w:top w:val="none" w:sz="0" w:space="0" w:color="auto"/>
        <w:left w:val="none" w:sz="0" w:space="0" w:color="auto"/>
        <w:bottom w:val="none" w:sz="0" w:space="0" w:color="auto"/>
        <w:right w:val="none" w:sz="0" w:space="0" w:color="auto"/>
      </w:divBdr>
    </w:div>
    <w:div w:id="217786065">
      <w:bodyDiv w:val="1"/>
      <w:marLeft w:val="0"/>
      <w:marRight w:val="0"/>
      <w:marTop w:val="0"/>
      <w:marBottom w:val="0"/>
      <w:divBdr>
        <w:top w:val="none" w:sz="0" w:space="0" w:color="auto"/>
        <w:left w:val="none" w:sz="0" w:space="0" w:color="auto"/>
        <w:bottom w:val="none" w:sz="0" w:space="0" w:color="auto"/>
        <w:right w:val="none" w:sz="0" w:space="0" w:color="auto"/>
      </w:divBdr>
    </w:div>
    <w:div w:id="217981117">
      <w:bodyDiv w:val="1"/>
      <w:marLeft w:val="0"/>
      <w:marRight w:val="0"/>
      <w:marTop w:val="0"/>
      <w:marBottom w:val="0"/>
      <w:divBdr>
        <w:top w:val="none" w:sz="0" w:space="0" w:color="auto"/>
        <w:left w:val="none" w:sz="0" w:space="0" w:color="auto"/>
        <w:bottom w:val="none" w:sz="0" w:space="0" w:color="auto"/>
        <w:right w:val="none" w:sz="0" w:space="0" w:color="auto"/>
      </w:divBdr>
    </w:div>
    <w:div w:id="218126836">
      <w:bodyDiv w:val="1"/>
      <w:marLeft w:val="0"/>
      <w:marRight w:val="0"/>
      <w:marTop w:val="0"/>
      <w:marBottom w:val="0"/>
      <w:divBdr>
        <w:top w:val="none" w:sz="0" w:space="0" w:color="auto"/>
        <w:left w:val="none" w:sz="0" w:space="0" w:color="auto"/>
        <w:bottom w:val="none" w:sz="0" w:space="0" w:color="auto"/>
        <w:right w:val="none" w:sz="0" w:space="0" w:color="auto"/>
      </w:divBdr>
    </w:div>
    <w:div w:id="218324137">
      <w:bodyDiv w:val="1"/>
      <w:marLeft w:val="0"/>
      <w:marRight w:val="0"/>
      <w:marTop w:val="0"/>
      <w:marBottom w:val="0"/>
      <w:divBdr>
        <w:top w:val="none" w:sz="0" w:space="0" w:color="auto"/>
        <w:left w:val="none" w:sz="0" w:space="0" w:color="auto"/>
        <w:bottom w:val="none" w:sz="0" w:space="0" w:color="auto"/>
        <w:right w:val="none" w:sz="0" w:space="0" w:color="auto"/>
      </w:divBdr>
    </w:div>
    <w:div w:id="218328842">
      <w:bodyDiv w:val="1"/>
      <w:marLeft w:val="0"/>
      <w:marRight w:val="0"/>
      <w:marTop w:val="0"/>
      <w:marBottom w:val="0"/>
      <w:divBdr>
        <w:top w:val="none" w:sz="0" w:space="0" w:color="auto"/>
        <w:left w:val="none" w:sz="0" w:space="0" w:color="auto"/>
        <w:bottom w:val="none" w:sz="0" w:space="0" w:color="auto"/>
        <w:right w:val="none" w:sz="0" w:space="0" w:color="auto"/>
      </w:divBdr>
    </w:div>
    <w:div w:id="218438378">
      <w:bodyDiv w:val="1"/>
      <w:marLeft w:val="0"/>
      <w:marRight w:val="0"/>
      <w:marTop w:val="0"/>
      <w:marBottom w:val="0"/>
      <w:divBdr>
        <w:top w:val="none" w:sz="0" w:space="0" w:color="auto"/>
        <w:left w:val="none" w:sz="0" w:space="0" w:color="auto"/>
        <w:bottom w:val="none" w:sz="0" w:space="0" w:color="auto"/>
        <w:right w:val="none" w:sz="0" w:space="0" w:color="auto"/>
      </w:divBdr>
    </w:div>
    <w:div w:id="218439583">
      <w:bodyDiv w:val="1"/>
      <w:marLeft w:val="0"/>
      <w:marRight w:val="0"/>
      <w:marTop w:val="0"/>
      <w:marBottom w:val="0"/>
      <w:divBdr>
        <w:top w:val="none" w:sz="0" w:space="0" w:color="auto"/>
        <w:left w:val="none" w:sz="0" w:space="0" w:color="auto"/>
        <w:bottom w:val="none" w:sz="0" w:space="0" w:color="auto"/>
        <w:right w:val="none" w:sz="0" w:space="0" w:color="auto"/>
      </w:divBdr>
    </w:div>
    <w:div w:id="218634361">
      <w:bodyDiv w:val="1"/>
      <w:marLeft w:val="0"/>
      <w:marRight w:val="0"/>
      <w:marTop w:val="0"/>
      <w:marBottom w:val="0"/>
      <w:divBdr>
        <w:top w:val="none" w:sz="0" w:space="0" w:color="auto"/>
        <w:left w:val="none" w:sz="0" w:space="0" w:color="auto"/>
        <w:bottom w:val="none" w:sz="0" w:space="0" w:color="auto"/>
        <w:right w:val="none" w:sz="0" w:space="0" w:color="auto"/>
      </w:divBdr>
    </w:div>
    <w:div w:id="218829388">
      <w:bodyDiv w:val="1"/>
      <w:marLeft w:val="0"/>
      <w:marRight w:val="0"/>
      <w:marTop w:val="0"/>
      <w:marBottom w:val="0"/>
      <w:divBdr>
        <w:top w:val="none" w:sz="0" w:space="0" w:color="auto"/>
        <w:left w:val="none" w:sz="0" w:space="0" w:color="auto"/>
        <w:bottom w:val="none" w:sz="0" w:space="0" w:color="auto"/>
        <w:right w:val="none" w:sz="0" w:space="0" w:color="auto"/>
      </w:divBdr>
    </w:div>
    <w:div w:id="218900552">
      <w:bodyDiv w:val="1"/>
      <w:marLeft w:val="0"/>
      <w:marRight w:val="0"/>
      <w:marTop w:val="0"/>
      <w:marBottom w:val="0"/>
      <w:divBdr>
        <w:top w:val="none" w:sz="0" w:space="0" w:color="auto"/>
        <w:left w:val="none" w:sz="0" w:space="0" w:color="auto"/>
        <w:bottom w:val="none" w:sz="0" w:space="0" w:color="auto"/>
        <w:right w:val="none" w:sz="0" w:space="0" w:color="auto"/>
      </w:divBdr>
    </w:div>
    <w:div w:id="218908468">
      <w:bodyDiv w:val="1"/>
      <w:marLeft w:val="0"/>
      <w:marRight w:val="0"/>
      <w:marTop w:val="0"/>
      <w:marBottom w:val="0"/>
      <w:divBdr>
        <w:top w:val="none" w:sz="0" w:space="0" w:color="auto"/>
        <w:left w:val="none" w:sz="0" w:space="0" w:color="auto"/>
        <w:bottom w:val="none" w:sz="0" w:space="0" w:color="auto"/>
        <w:right w:val="none" w:sz="0" w:space="0" w:color="auto"/>
      </w:divBdr>
    </w:div>
    <w:div w:id="218978553">
      <w:bodyDiv w:val="1"/>
      <w:marLeft w:val="0"/>
      <w:marRight w:val="0"/>
      <w:marTop w:val="0"/>
      <w:marBottom w:val="0"/>
      <w:divBdr>
        <w:top w:val="none" w:sz="0" w:space="0" w:color="auto"/>
        <w:left w:val="none" w:sz="0" w:space="0" w:color="auto"/>
        <w:bottom w:val="none" w:sz="0" w:space="0" w:color="auto"/>
        <w:right w:val="none" w:sz="0" w:space="0" w:color="auto"/>
      </w:divBdr>
    </w:div>
    <w:div w:id="218983744">
      <w:bodyDiv w:val="1"/>
      <w:marLeft w:val="0"/>
      <w:marRight w:val="0"/>
      <w:marTop w:val="0"/>
      <w:marBottom w:val="0"/>
      <w:divBdr>
        <w:top w:val="none" w:sz="0" w:space="0" w:color="auto"/>
        <w:left w:val="none" w:sz="0" w:space="0" w:color="auto"/>
        <w:bottom w:val="none" w:sz="0" w:space="0" w:color="auto"/>
        <w:right w:val="none" w:sz="0" w:space="0" w:color="auto"/>
      </w:divBdr>
    </w:div>
    <w:div w:id="219021884">
      <w:bodyDiv w:val="1"/>
      <w:marLeft w:val="0"/>
      <w:marRight w:val="0"/>
      <w:marTop w:val="0"/>
      <w:marBottom w:val="0"/>
      <w:divBdr>
        <w:top w:val="none" w:sz="0" w:space="0" w:color="auto"/>
        <w:left w:val="none" w:sz="0" w:space="0" w:color="auto"/>
        <w:bottom w:val="none" w:sz="0" w:space="0" w:color="auto"/>
        <w:right w:val="none" w:sz="0" w:space="0" w:color="auto"/>
      </w:divBdr>
    </w:div>
    <w:div w:id="219022364">
      <w:bodyDiv w:val="1"/>
      <w:marLeft w:val="0"/>
      <w:marRight w:val="0"/>
      <w:marTop w:val="0"/>
      <w:marBottom w:val="0"/>
      <w:divBdr>
        <w:top w:val="none" w:sz="0" w:space="0" w:color="auto"/>
        <w:left w:val="none" w:sz="0" w:space="0" w:color="auto"/>
        <w:bottom w:val="none" w:sz="0" w:space="0" w:color="auto"/>
        <w:right w:val="none" w:sz="0" w:space="0" w:color="auto"/>
      </w:divBdr>
    </w:div>
    <w:div w:id="219050651">
      <w:bodyDiv w:val="1"/>
      <w:marLeft w:val="0"/>
      <w:marRight w:val="0"/>
      <w:marTop w:val="0"/>
      <w:marBottom w:val="0"/>
      <w:divBdr>
        <w:top w:val="none" w:sz="0" w:space="0" w:color="auto"/>
        <w:left w:val="none" w:sz="0" w:space="0" w:color="auto"/>
        <w:bottom w:val="none" w:sz="0" w:space="0" w:color="auto"/>
        <w:right w:val="none" w:sz="0" w:space="0" w:color="auto"/>
      </w:divBdr>
    </w:div>
    <w:div w:id="219100405">
      <w:bodyDiv w:val="1"/>
      <w:marLeft w:val="0"/>
      <w:marRight w:val="0"/>
      <w:marTop w:val="0"/>
      <w:marBottom w:val="0"/>
      <w:divBdr>
        <w:top w:val="none" w:sz="0" w:space="0" w:color="auto"/>
        <w:left w:val="none" w:sz="0" w:space="0" w:color="auto"/>
        <w:bottom w:val="none" w:sz="0" w:space="0" w:color="auto"/>
        <w:right w:val="none" w:sz="0" w:space="0" w:color="auto"/>
      </w:divBdr>
    </w:div>
    <w:div w:id="219169446">
      <w:bodyDiv w:val="1"/>
      <w:marLeft w:val="0"/>
      <w:marRight w:val="0"/>
      <w:marTop w:val="0"/>
      <w:marBottom w:val="0"/>
      <w:divBdr>
        <w:top w:val="none" w:sz="0" w:space="0" w:color="auto"/>
        <w:left w:val="none" w:sz="0" w:space="0" w:color="auto"/>
        <w:bottom w:val="none" w:sz="0" w:space="0" w:color="auto"/>
        <w:right w:val="none" w:sz="0" w:space="0" w:color="auto"/>
      </w:divBdr>
    </w:div>
    <w:div w:id="219172467">
      <w:bodyDiv w:val="1"/>
      <w:marLeft w:val="0"/>
      <w:marRight w:val="0"/>
      <w:marTop w:val="0"/>
      <w:marBottom w:val="0"/>
      <w:divBdr>
        <w:top w:val="none" w:sz="0" w:space="0" w:color="auto"/>
        <w:left w:val="none" w:sz="0" w:space="0" w:color="auto"/>
        <w:bottom w:val="none" w:sz="0" w:space="0" w:color="auto"/>
        <w:right w:val="none" w:sz="0" w:space="0" w:color="auto"/>
      </w:divBdr>
    </w:div>
    <w:div w:id="219292029">
      <w:bodyDiv w:val="1"/>
      <w:marLeft w:val="0"/>
      <w:marRight w:val="0"/>
      <w:marTop w:val="0"/>
      <w:marBottom w:val="0"/>
      <w:divBdr>
        <w:top w:val="none" w:sz="0" w:space="0" w:color="auto"/>
        <w:left w:val="none" w:sz="0" w:space="0" w:color="auto"/>
        <w:bottom w:val="none" w:sz="0" w:space="0" w:color="auto"/>
        <w:right w:val="none" w:sz="0" w:space="0" w:color="auto"/>
      </w:divBdr>
    </w:div>
    <w:div w:id="219437521">
      <w:bodyDiv w:val="1"/>
      <w:marLeft w:val="0"/>
      <w:marRight w:val="0"/>
      <w:marTop w:val="0"/>
      <w:marBottom w:val="0"/>
      <w:divBdr>
        <w:top w:val="none" w:sz="0" w:space="0" w:color="auto"/>
        <w:left w:val="none" w:sz="0" w:space="0" w:color="auto"/>
        <w:bottom w:val="none" w:sz="0" w:space="0" w:color="auto"/>
        <w:right w:val="none" w:sz="0" w:space="0" w:color="auto"/>
      </w:divBdr>
    </w:div>
    <w:div w:id="219480972">
      <w:bodyDiv w:val="1"/>
      <w:marLeft w:val="0"/>
      <w:marRight w:val="0"/>
      <w:marTop w:val="0"/>
      <w:marBottom w:val="0"/>
      <w:divBdr>
        <w:top w:val="none" w:sz="0" w:space="0" w:color="auto"/>
        <w:left w:val="none" w:sz="0" w:space="0" w:color="auto"/>
        <w:bottom w:val="none" w:sz="0" w:space="0" w:color="auto"/>
        <w:right w:val="none" w:sz="0" w:space="0" w:color="auto"/>
      </w:divBdr>
    </w:div>
    <w:div w:id="219481290">
      <w:bodyDiv w:val="1"/>
      <w:marLeft w:val="0"/>
      <w:marRight w:val="0"/>
      <w:marTop w:val="0"/>
      <w:marBottom w:val="0"/>
      <w:divBdr>
        <w:top w:val="none" w:sz="0" w:space="0" w:color="auto"/>
        <w:left w:val="none" w:sz="0" w:space="0" w:color="auto"/>
        <w:bottom w:val="none" w:sz="0" w:space="0" w:color="auto"/>
        <w:right w:val="none" w:sz="0" w:space="0" w:color="auto"/>
      </w:divBdr>
    </w:div>
    <w:div w:id="219482975">
      <w:bodyDiv w:val="1"/>
      <w:marLeft w:val="0"/>
      <w:marRight w:val="0"/>
      <w:marTop w:val="0"/>
      <w:marBottom w:val="0"/>
      <w:divBdr>
        <w:top w:val="none" w:sz="0" w:space="0" w:color="auto"/>
        <w:left w:val="none" w:sz="0" w:space="0" w:color="auto"/>
        <w:bottom w:val="none" w:sz="0" w:space="0" w:color="auto"/>
        <w:right w:val="none" w:sz="0" w:space="0" w:color="auto"/>
      </w:divBdr>
    </w:div>
    <w:div w:id="219488015">
      <w:bodyDiv w:val="1"/>
      <w:marLeft w:val="0"/>
      <w:marRight w:val="0"/>
      <w:marTop w:val="0"/>
      <w:marBottom w:val="0"/>
      <w:divBdr>
        <w:top w:val="none" w:sz="0" w:space="0" w:color="auto"/>
        <w:left w:val="none" w:sz="0" w:space="0" w:color="auto"/>
        <w:bottom w:val="none" w:sz="0" w:space="0" w:color="auto"/>
        <w:right w:val="none" w:sz="0" w:space="0" w:color="auto"/>
      </w:divBdr>
    </w:div>
    <w:div w:id="219555551">
      <w:bodyDiv w:val="1"/>
      <w:marLeft w:val="0"/>
      <w:marRight w:val="0"/>
      <w:marTop w:val="0"/>
      <w:marBottom w:val="0"/>
      <w:divBdr>
        <w:top w:val="none" w:sz="0" w:space="0" w:color="auto"/>
        <w:left w:val="none" w:sz="0" w:space="0" w:color="auto"/>
        <w:bottom w:val="none" w:sz="0" w:space="0" w:color="auto"/>
        <w:right w:val="none" w:sz="0" w:space="0" w:color="auto"/>
      </w:divBdr>
    </w:div>
    <w:div w:id="219557058">
      <w:bodyDiv w:val="1"/>
      <w:marLeft w:val="0"/>
      <w:marRight w:val="0"/>
      <w:marTop w:val="0"/>
      <w:marBottom w:val="0"/>
      <w:divBdr>
        <w:top w:val="none" w:sz="0" w:space="0" w:color="auto"/>
        <w:left w:val="none" w:sz="0" w:space="0" w:color="auto"/>
        <w:bottom w:val="none" w:sz="0" w:space="0" w:color="auto"/>
        <w:right w:val="none" w:sz="0" w:space="0" w:color="auto"/>
      </w:divBdr>
    </w:div>
    <w:div w:id="219563424">
      <w:bodyDiv w:val="1"/>
      <w:marLeft w:val="0"/>
      <w:marRight w:val="0"/>
      <w:marTop w:val="0"/>
      <w:marBottom w:val="0"/>
      <w:divBdr>
        <w:top w:val="none" w:sz="0" w:space="0" w:color="auto"/>
        <w:left w:val="none" w:sz="0" w:space="0" w:color="auto"/>
        <w:bottom w:val="none" w:sz="0" w:space="0" w:color="auto"/>
        <w:right w:val="none" w:sz="0" w:space="0" w:color="auto"/>
      </w:divBdr>
    </w:div>
    <w:div w:id="219748846">
      <w:bodyDiv w:val="1"/>
      <w:marLeft w:val="0"/>
      <w:marRight w:val="0"/>
      <w:marTop w:val="0"/>
      <w:marBottom w:val="0"/>
      <w:divBdr>
        <w:top w:val="none" w:sz="0" w:space="0" w:color="auto"/>
        <w:left w:val="none" w:sz="0" w:space="0" w:color="auto"/>
        <w:bottom w:val="none" w:sz="0" w:space="0" w:color="auto"/>
        <w:right w:val="none" w:sz="0" w:space="0" w:color="auto"/>
      </w:divBdr>
    </w:div>
    <w:div w:id="219947848">
      <w:bodyDiv w:val="1"/>
      <w:marLeft w:val="0"/>
      <w:marRight w:val="0"/>
      <w:marTop w:val="0"/>
      <w:marBottom w:val="0"/>
      <w:divBdr>
        <w:top w:val="none" w:sz="0" w:space="0" w:color="auto"/>
        <w:left w:val="none" w:sz="0" w:space="0" w:color="auto"/>
        <w:bottom w:val="none" w:sz="0" w:space="0" w:color="auto"/>
        <w:right w:val="none" w:sz="0" w:space="0" w:color="auto"/>
      </w:divBdr>
    </w:div>
    <w:div w:id="220137312">
      <w:bodyDiv w:val="1"/>
      <w:marLeft w:val="0"/>
      <w:marRight w:val="0"/>
      <w:marTop w:val="0"/>
      <w:marBottom w:val="0"/>
      <w:divBdr>
        <w:top w:val="none" w:sz="0" w:space="0" w:color="auto"/>
        <w:left w:val="none" w:sz="0" w:space="0" w:color="auto"/>
        <w:bottom w:val="none" w:sz="0" w:space="0" w:color="auto"/>
        <w:right w:val="none" w:sz="0" w:space="0" w:color="auto"/>
      </w:divBdr>
    </w:div>
    <w:div w:id="220286796">
      <w:bodyDiv w:val="1"/>
      <w:marLeft w:val="0"/>
      <w:marRight w:val="0"/>
      <w:marTop w:val="0"/>
      <w:marBottom w:val="0"/>
      <w:divBdr>
        <w:top w:val="none" w:sz="0" w:space="0" w:color="auto"/>
        <w:left w:val="none" w:sz="0" w:space="0" w:color="auto"/>
        <w:bottom w:val="none" w:sz="0" w:space="0" w:color="auto"/>
        <w:right w:val="none" w:sz="0" w:space="0" w:color="auto"/>
      </w:divBdr>
    </w:div>
    <w:div w:id="220293123">
      <w:bodyDiv w:val="1"/>
      <w:marLeft w:val="0"/>
      <w:marRight w:val="0"/>
      <w:marTop w:val="0"/>
      <w:marBottom w:val="0"/>
      <w:divBdr>
        <w:top w:val="none" w:sz="0" w:space="0" w:color="auto"/>
        <w:left w:val="none" w:sz="0" w:space="0" w:color="auto"/>
        <w:bottom w:val="none" w:sz="0" w:space="0" w:color="auto"/>
        <w:right w:val="none" w:sz="0" w:space="0" w:color="auto"/>
      </w:divBdr>
    </w:div>
    <w:div w:id="220409906">
      <w:bodyDiv w:val="1"/>
      <w:marLeft w:val="0"/>
      <w:marRight w:val="0"/>
      <w:marTop w:val="0"/>
      <w:marBottom w:val="0"/>
      <w:divBdr>
        <w:top w:val="none" w:sz="0" w:space="0" w:color="auto"/>
        <w:left w:val="none" w:sz="0" w:space="0" w:color="auto"/>
        <w:bottom w:val="none" w:sz="0" w:space="0" w:color="auto"/>
        <w:right w:val="none" w:sz="0" w:space="0" w:color="auto"/>
      </w:divBdr>
    </w:div>
    <w:div w:id="220478888">
      <w:bodyDiv w:val="1"/>
      <w:marLeft w:val="0"/>
      <w:marRight w:val="0"/>
      <w:marTop w:val="0"/>
      <w:marBottom w:val="0"/>
      <w:divBdr>
        <w:top w:val="none" w:sz="0" w:space="0" w:color="auto"/>
        <w:left w:val="none" w:sz="0" w:space="0" w:color="auto"/>
        <w:bottom w:val="none" w:sz="0" w:space="0" w:color="auto"/>
        <w:right w:val="none" w:sz="0" w:space="0" w:color="auto"/>
      </w:divBdr>
    </w:div>
    <w:div w:id="220556315">
      <w:bodyDiv w:val="1"/>
      <w:marLeft w:val="0"/>
      <w:marRight w:val="0"/>
      <w:marTop w:val="0"/>
      <w:marBottom w:val="0"/>
      <w:divBdr>
        <w:top w:val="none" w:sz="0" w:space="0" w:color="auto"/>
        <w:left w:val="none" w:sz="0" w:space="0" w:color="auto"/>
        <w:bottom w:val="none" w:sz="0" w:space="0" w:color="auto"/>
        <w:right w:val="none" w:sz="0" w:space="0" w:color="auto"/>
      </w:divBdr>
    </w:div>
    <w:div w:id="220676884">
      <w:bodyDiv w:val="1"/>
      <w:marLeft w:val="0"/>
      <w:marRight w:val="0"/>
      <w:marTop w:val="0"/>
      <w:marBottom w:val="0"/>
      <w:divBdr>
        <w:top w:val="none" w:sz="0" w:space="0" w:color="auto"/>
        <w:left w:val="none" w:sz="0" w:space="0" w:color="auto"/>
        <w:bottom w:val="none" w:sz="0" w:space="0" w:color="auto"/>
        <w:right w:val="none" w:sz="0" w:space="0" w:color="auto"/>
      </w:divBdr>
    </w:div>
    <w:div w:id="220677286">
      <w:bodyDiv w:val="1"/>
      <w:marLeft w:val="0"/>
      <w:marRight w:val="0"/>
      <w:marTop w:val="0"/>
      <w:marBottom w:val="0"/>
      <w:divBdr>
        <w:top w:val="none" w:sz="0" w:space="0" w:color="auto"/>
        <w:left w:val="none" w:sz="0" w:space="0" w:color="auto"/>
        <w:bottom w:val="none" w:sz="0" w:space="0" w:color="auto"/>
        <w:right w:val="none" w:sz="0" w:space="0" w:color="auto"/>
      </w:divBdr>
    </w:div>
    <w:div w:id="220678170">
      <w:bodyDiv w:val="1"/>
      <w:marLeft w:val="0"/>
      <w:marRight w:val="0"/>
      <w:marTop w:val="0"/>
      <w:marBottom w:val="0"/>
      <w:divBdr>
        <w:top w:val="none" w:sz="0" w:space="0" w:color="auto"/>
        <w:left w:val="none" w:sz="0" w:space="0" w:color="auto"/>
        <w:bottom w:val="none" w:sz="0" w:space="0" w:color="auto"/>
        <w:right w:val="none" w:sz="0" w:space="0" w:color="auto"/>
      </w:divBdr>
    </w:div>
    <w:div w:id="220751399">
      <w:bodyDiv w:val="1"/>
      <w:marLeft w:val="0"/>
      <w:marRight w:val="0"/>
      <w:marTop w:val="0"/>
      <w:marBottom w:val="0"/>
      <w:divBdr>
        <w:top w:val="none" w:sz="0" w:space="0" w:color="auto"/>
        <w:left w:val="none" w:sz="0" w:space="0" w:color="auto"/>
        <w:bottom w:val="none" w:sz="0" w:space="0" w:color="auto"/>
        <w:right w:val="none" w:sz="0" w:space="0" w:color="auto"/>
      </w:divBdr>
    </w:div>
    <w:div w:id="220754472">
      <w:bodyDiv w:val="1"/>
      <w:marLeft w:val="0"/>
      <w:marRight w:val="0"/>
      <w:marTop w:val="0"/>
      <w:marBottom w:val="0"/>
      <w:divBdr>
        <w:top w:val="none" w:sz="0" w:space="0" w:color="auto"/>
        <w:left w:val="none" w:sz="0" w:space="0" w:color="auto"/>
        <w:bottom w:val="none" w:sz="0" w:space="0" w:color="auto"/>
        <w:right w:val="none" w:sz="0" w:space="0" w:color="auto"/>
      </w:divBdr>
    </w:div>
    <w:div w:id="220991464">
      <w:bodyDiv w:val="1"/>
      <w:marLeft w:val="0"/>
      <w:marRight w:val="0"/>
      <w:marTop w:val="0"/>
      <w:marBottom w:val="0"/>
      <w:divBdr>
        <w:top w:val="none" w:sz="0" w:space="0" w:color="auto"/>
        <w:left w:val="none" w:sz="0" w:space="0" w:color="auto"/>
        <w:bottom w:val="none" w:sz="0" w:space="0" w:color="auto"/>
        <w:right w:val="none" w:sz="0" w:space="0" w:color="auto"/>
      </w:divBdr>
    </w:div>
    <w:div w:id="220991889">
      <w:bodyDiv w:val="1"/>
      <w:marLeft w:val="0"/>
      <w:marRight w:val="0"/>
      <w:marTop w:val="0"/>
      <w:marBottom w:val="0"/>
      <w:divBdr>
        <w:top w:val="none" w:sz="0" w:space="0" w:color="auto"/>
        <w:left w:val="none" w:sz="0" w:space="0" w:color="auto"/>
        <w:bottom w:val="none" w:sz="0" w:space="0" w:color="auto"/>
        <w:right w:val="none" w:sz="0" w:space="0" w:color="auto"/>
      </w:divBdr>
    </w:div>
    <w:div w:id="221059200">
      <w:bodyDiv w:val="1"/>
      <w:marLeft w:val="0"/>
      <w:marRight w:val="0"/>
      <w:marTop w:val="0"/>
      <w:marBottom w:val="0"/>
      <w:divBdr>
        <w:top w:val="none" w:sz="0" w:space="0" w:color="auto"/>
        <w:left w:val="none" w:sz="0" w:space="0" w:color="auto"/>
        <w:bottom w:val="none" w:sz="0" w:space="0" w:color="auto"/>
        <w:right w:val="none" w:sz="0" w:space="0" w:color="auto"/>
      </w:divBdr>
    </w:div>
    <w:div w:id="221134959">
      <w:bodyDiv w:val="1"/>
      <w:marLeft w:val="0"/>
      <w:marRight w:val="0"/>
      <w:marTop w:val="0"/>
      <w:marBottom w:val="0"/>
      <w:divBdr>
        <w:top w:val="none" w:sz="0" w:space="0" w:color="auto"/>
        <w:left w:val="none" w:sz="0" w:space="0" w:color="auto"/>
        <w:bottom w:val="none" w:sz="0" w:space="0" w:color="auto"/>
        <w:right w:val="none" w:sz="0" w:space="0" w:color="auto"/>
      </w:divBdr>
    </w:div>
    <w:div w:id="221184159">
      <w:bodyDiv w:val="1"/>
      <w:marLeft w:val="0"/>
      <w:marRight w:val="0"/>
      <w:marTop w:val="0"/>
      <w:marBottom w:val="0"/>
      <w:divBdr>
        <w:top w:val="none" w:sz="0" w:space="0" w:color="auto"/>
        <w:left w:val="none" w:sz="0" w:space="0" w:color="auto"/>
        <w:bottom w:val="none" w:sz="0" w:space="0" w:color="auto"/>
        <w:right w:val="none" w:sz="0" w:space="0" w:color="auto"/>
      </w:divBdr>
    </w:div>
    <w:div w:id="221255240">
      <w:bodyDiv w:val="1"/>
      <w:marLeft w:val="0"/>
      <w:marRight w:val="0"/>
      <w:marTop w:val="0"/>
      <w:marBottom w:val="0"/>
      <w:divBdr>
        <w:top w:val="none" w:sz="0" w:space="0" w:color="auto"/>
        <w:left w:val="none" w:sz="0" w:space="0" w:color="auto"/>
        <w:bottom w:val="none" w:sz="0" w:space="0" w:color="auto"/>
        <w:right w:val="none" w:sz="0" w:space="0" w:color="auto"/>
      </w:divBdr>
    </w:div>
    <w:div w:id="221260225">
      <w:bodyDiv w:val="1"/>
      <w:marLeft w:val="0"/>
      <w:marRight w:val="0"/>
      <w:marTop w:val="0"/>
      <w:marBottom w:val="0"/>
      <w:divBdr>
        <w:top w:val="none" w:sz="0" w:space="0" w:color="auto"/>
        <w:left w:val="none" w:sz="0" w:space="0" w:color="auto"/>
        <w:bottom w:val="none" w:sz="0" w:space="0" w:color="auto"/>
        <w:right w:val="none" w:sz="0" w:space="0" w:color="auto"/>
      </w:divBdr>
    </w:div>
    <w:div w:id="221403929">
      <w:bodyDiv w:val="1"/>
      <w:marLeft w:val="0"/>
      <w:marRight w:val="0"/>
      <w:marTop w:val="0"/>
      <w:marBottom w:val="0"/>
      <w:divBdr>
        <w:top w:val="none" w:sz="0" w:space="0" w:color="auto"/>
        <w:left w:val="none" w:sz="0" w:space="0" w:color="auto"/>
        <w:bottom w:val="none" w:sz="0" w:space="0" w:color="auto"/>
        <w:right w:val="none" w:sz="0" w:space="0" w:color="auto"/>
      </w:divBdr>
    </w:div>
    <w:div w:id="221673131">
      <w:bodyDiv w:val="1"/>
      <w:marLeft w:val="0"/>
      <w:marRight w:val="0"/>
      <w:marTop w:val="0"/>
      <w:marBottom w:val="0"/>
      <w:divBdr>
        <w:top w:val="none" w:sz="0" w:space="0" w:color="auto"/>
        <w:left w:val="none" w:sz="0" w:space="0" w:color="auto"/>
        <w:bottom w:val="none" w:sz="0" w:space="0" w:color="auto"/>
        <w:right w:val="none" w:sz="0" w:space="0" w:color="auto"/>
      </w:divBdr>
    </w:div>
    <w:div w:id="221673304">
      <w:bodyDiv w:val="1"/>
      <w:marLeft w:val="0"/>
      <w:marRight w:val="0"/>
      <w:marTop w:val="0"/>
      <w:marBottom w:val="0"/>
      <w:divBdr>
        <w:top w:val="none" w:sz="0" w:space="0" w:color="auto"/>
        <w:left w:val="none" w:sz="0" w:space="0" w:color="auto"/>
        <w:bottom w:val="none" w:sz="0" w:space="0" w:color="auto"/>
        <w:right w:val="none" w:sz="0" w:space="0" w:color="auto"/>
      </w:divBdr>
    </w:div>
    <w:div w:id="221793154">
      <w:bodyDiv w:val="1"/>
      <w:marLeft w:val="0"/>
      <w:marRight w:val="0"/>
      <w:marTop w:val="0"/>
      <w:marBottom w:val="0"/>
      <w:divBdr>
        <w:top w:val="none" w:sz="0" w:space="0" w:color="auto"/>
        <w:left w:val="none" w:sz="0" w:space="0" w:color="auto"/>
        <w:bottom w:val="none" w:sz="0" w:space="0" w:color="auto"/>
        <w:right w:val="none" w:sz="0" w:space="0" w:color="auto"/>
      </w:divBdr>
    </w:div>
    <w:div w:id="221865709">
      <w:bodyDiv w:val="1"/>
      <w:marLeft w:val="0"/>
      <w:marRight w:val="0"/>
      <w:marTop w:val="0"/>
      <w:marBottom w:val="0"/>
      <w:divBdr>
        <w:top w:val="none" w:sz="0" w:space="0" w:color="auto"/>
        <w:left w:val="none" w:sz="0" w:space="0" w:color="auto"/>
        <w:bottom w:val="none" w:sz="0" w:space="0" w:color="auto"/>
        <w:right w:val="none" w:sz="0" w:space="0" w:color="auto"/>
      </w:divBdr>
    </w:div>
    <w:div w:id="221912214">
      <w:bodyDiv w:val="1"/>
      <w:marLeft w:val="0"/>
      <w:marRight w:val="0"/>
      <w:marTop w:val="0"/>
      <w:marBottom w:val="0"/>
      <w:divBdr>
        <w:top w:val="none" w:sz="0" w:space="0" w:color="auto"/>
        <w:left w:val="none" w:sz="0" w:space="0" w:color="auto"/>
        <w:bottom w:val="none" w:sz="0" w:space="0" w:color="auto"/>
        <w:right w:val="none" w:sz="0" w:space="0" w:color="auto"/>
      </w:divBdr>
    </w:div>
    <w:div w:id="221990272">
      <w:bodyDiv w:val="1"/>
      <w:marLeft w:val="0"/>
      <w:marRight w:val="0"/>
      <w:marTop w:val="0"/>
      <w:marBottom w:val="0"/>
      <w:divBdr>
        <w:top w:val="none" w:sz="0" w:space="0" w:color="auto"/>
        <w:left w:val="none" w:sz="0" w:space="0" w:color="auto"/>
        <w:bottom w:val="none" w:sz="0" w:space="0" w:color="auto"/>
        <w:right w:val="none" w:sz="0" w:space="0" w:color="auto"/>
      </w:divBdr>
    </w:div>
    <w:div w:id="222062747">
      <w:bodyDiv w:val="1"/>
      <w:marLeft w:val="0"/>
      <w:marRight w:val="0"/>
      <w:marTop w:val="0"/>
      <w:marBottom w:val="0"/>
      <w:divBdr>
        <w:top w:val="none" w:sz="0" w:space="0" w:color="auto"/>
        <w:left w:val="none" w:sz="0" w:space="0" w:color="auto"/>
        <w:bottom w:val="none" w:sz="0" w:space="0" w:color="auto"/>
        <w:right w:val="none" w:sz="0" w:space="0" w:color="auto"/>
      </w:divBdr>
    </w:div>
    <w:div w:id="222107002">
      <w:bodyDiv w:val="1"/>
      <w:marLeft w:val="0"/>
      <w:marRight w:val="0"/>
      <w:marTop w:val="0"/>
      <w:marBottom w:val="0"/>
      <w:divBdr>
        <w:top w:val="none" w:sz="0" w:space="0" w:color="auto"/>
        <w:left w:val="none" w:sz="0" w:space="0" w:color="auto"/>
        <w:bottom w:val="none" w:sz="0" w:space="0" w:color="auto"/>
        <w:right w:val="none" w:sz="0" w:space="0" w:color="auto"/>
      </w:divBdr>
    </w:div>
    <w:div w:id="222181413">
      <w:bodyDiv w:val="1"/>
      <w:marLeft w:val="0"/>
      <w:marRight w:val="0"/>
      <w:marTop w:val="0"/>
      <w:marBottom w:val="0"/>
      <w:divBdr>
        <w:top w:val="none" w:sz="0" w:space="0" w:color="auto"/>
        <w:left w:val="none" w:sz="0" w:space="0" w:color="auto"/>
        <w:bottom w:val="none" w:sz="0" w:space="0" w:color="auto"/>
        <w:right w:val="none" w:sz="0" w:space="0" w:color="auto"/>
      </w:divBdr>
    </w:div>
    <w:div w:id="222259999">
      <w:bodyDiv w:val="1"/>
      <w:marLeft w:val="0"/>
      <w:marRight w:val="0"/>
      <w:marTop w:val="0"/>
      <w:marBottom w:val="0"/>
      <w:divBdr>
        <w:top w:val="none" w:sz="0" w:space="0" w:color="auto"/>
        <w:left w:val="none" w:sz="0" w:space="0" w:color="auto"/>
        <w:bottom w:val="none" w:sz="0" w:space="0" w:color="auto"/>
        <w:right w:val="none" w:sz="0" w:space="0" w:color="auto"/>
      </w:divBdr>
    </w:div>
    <w:div w:id="222299035">
      <w:bodyDiv w:val="1"/>
      <w:marLeft w:val="0"/>
      <w:marRight w:val="0"/>
      <w:marTop w:val="0"/>
      <w:marBottom w:val="0"/>
      <w:divBdr>
        <w:top w:val="none" w:sz="0" w:space="0" w:color="auto"/>
        <w:left w:val="none" w:sz="0" w:space="0" w:color="auto"/>
        <w:bottom w:val="none" w:sz="0" w:space="0" w:color="auto"/>
        <w:right w:val="none" w:sz="0" w:space="0" w:color="auto"/>
      </w:divBdr>
    </w:div>
    <w:div w:id="222301207">
      <w:bodyDiv w:val="1"/>
      <w:marLeft w:val="0"/>
      <w:marRight w:val="0"/>
      <w:marTop w:val="0"/>
      <w:marBottom w:val="0"/>
      <w:divBdr>
        <w:top w:val="none" w:sz="0" w:space="0" w:color="auto"/>
        <w:left w:val="none" w:sz="0" w:space="0" w:color="auto"/>
        <w:bottom w:val="none" w:sz="0" w:space="0" w:color="auto"/>
        <w:right w:val="none" w:sz="0" w:space="0" w:color="auto"/>
      </w:divBdr>
    </w:div>
    <w:div w:id="222526347">
      <w:bodyDiv w:val="1"/>
      <w:marLeft w:val="0"/>
      <w:marRight w:val="0"/>
      <w:marTop w:val="0"/>
      <w:marBottom w:val="0"/>
      <w:divBdr>
        <w:top w:val="none" w:sz="0" w:space="0" w:color="auto"/>
        <w:left w:val="none" w:sz="0" w:space="0" w:color="auto"/>
        <w:bottom w:val="none" w:sz="0" w:space="0" w:color="auto"/>
        <w:right w:val="none" w:sz="0" w:space="0" w:color="auto"/>
      </w:divBdr>
    </w:div>
    <w:div w:id="222716440">
      <w:bodyDiv w:val="1"/>
      <w:marLeft w:val="0"/>
      <w:marRight w:val="0"/>
      <w:marTop w:val="0"/>
      <w:marBottom w:val="0"/>
      <w:divBdr>
        <w:top w:val="none" w:sz="0" w:space="0" w:color="auto"/>
        <w:left w:val="none" w:sz="0" w:space="0" w:color="auto"/>
        <w:bottom w:val="none" w:sz="0" w:space="0" w:color="auto"/>
        <w:right w:val="none" w:sz="0" w:space="0" w:color="auto"/>
      </w:divBdr>
    </w:div>
    <w:div w:id="222722668">
      <w:bodyDiv w:val="1"/>
      <w:marLeft w:val="0"/>
      <w:marRight w:val="0"/>
      <w:marTop w:val="0"/>
      <w:marBottom w:val="0"/>
      <w:divBdr>
        <w:top w:val="none" w:sz="0" w:space="0" w:color="auto"/>
        <w:left w:val="none" w:sz="0" w:space="0" w:color="auto"/>
        <w:bottom w:val="none" w:sz="0" w:space="0" w:color="auto"/>
        <w:right w:val="none" w:sz="0" w:space="0" w:color="auto"/>
      </w:divBdr>
    </w:div>
    <w:div w:id="222837956">
      <w:bodyDiv w:val="1"/>
      <w:marLeft w:val="0"/>
      <w:marRight w:val="0"/>
      <w:marTop w:val="0"/>
      <w:marBottom w:val="0"/>
      <w:divBdr>
        <w:top w:val="none" w:sz="0" w:space="0" w:color="auto"/>
        <w:left w:val="none" w:sz="0" w:space="0" w:color="auto"/>
        <w:bottom w:val="none" w:sz="0" w:space="0" w:color="auto"/>
        <w:right w:val="none" w:sz="0" w:space="0" w:color="auto"/>
      </w:divBdr>
    </w:div>
    <w:div w:id="222910984">
      <w:bodyDiv w:val="1"/>
      <w:marLeft w:val="0"/>
      <w:marRight w:val="0"/>
      <w:marTop w:val="0"/>
      <w:marBottom w:val="0"/>
      <w:divBdr>
        <w:top w:val="none" w:sz="0" w:space="0" w:color="auto"/>
        <w:left w:val="none" w:sz="0" w:space="0" w:color="auto"/>
        <w:bottom w:val="none" w:sz="0" w:space="0" w:color="auto"/>
        <w:right w:val="none" w:sz="0" w:space="0" w:color="auto"/>
      </w:divBdr>
    </w:div>
    <w:div w:id="223299727">
      <w:bodyDiv w:val="1"/>
      <w:marLeft w:val="0"/>
      <w:marRight w:val="0"/>
      <w:marTop w:val="0"/>
      <w:marBottom w:val="0"/>
      <w:divBdr>
        <w:top w:val="none" w:sz="0" w:space="0" w:color="auto"/>
        <w:left w:val="none" w:sz="0" w:space="0" w:color="auto"/>
        <w:bottom w:val="none" w:sz="0" w:space="0" w:color="auto"/>
        <w:right w:val="none" w:sz="0" w:space="0" w:color="auto"/>
      </w:divBdr>
    </w:div>
    <w:div w:id="223299984">
      <w:bodyDiv w:val="1"/>
      <w:marLeft w:val="0"/>
      <w:marRight w:val="0"/>
      <w:marTop w:val="0"/>
      <w:marBottom w:val="0"/>
      <w:divBdr>
        <w:top w:val="none" w:sz="0" w:space="0" w:color="auto"/>
        <w:left w:val="none" w:sz="0" w:space="0" w:color="auto"/>
        <w:bottom w:val="none" w:sz="0" w:space="0" w:color="auto"/>
        <w:right w:val="none" w:sz="0" w:space="0" w:color="auto"/>
      </w:divBdr>
    </w:div>
    <w:div w:id="223370497">
      <w:bodyDiv w:val="1"/>
      <w:marLeft w:val="0"/>
      <w:marRight w:val="0"/>
      <w:marTop w:val="0"/>
      <w:marBottom w:val="0"/>
      <w:divBdr>
        <w:top w:val="none" w:sz="0" w:space="0" w:color="auto"/>
        <w:left w:val="none" w:sz="0" w:space="0" w:color="auto"/>
        <w:bottom w:val="none" w:sz="0" w:space="0" w:color="auto"/>
        <w:right w:val="none" w:sz="0" w:space="0" w:color="auto"/>
      </w:divBdr>
    </w:div>
    <w:div w:id="223491216">
      <w:bodyDiv w:val="1"/>
      <w:marLeft w:val="0"/>
      <w:marRight w:val="0"/>
      <w:marTop w:val="0"/>
      <w:marBottom w:val="0"/>
      <w:divBdr>
        <w:top w:val="none" w:sz="0" w:space="0" w:color="auto"/>
        <w:left w:val="none" w:sz="0" w:space="0" w:color="auto"/>
        <w:bottom w:val="none" w:sz="0" w:space="0" w:color="auto"/>
        <w:right w:val="none" w:sz="0" w:space="0" w:color="auto"/>
      </w:divBdr>
    </w:div>
    <w:div w:id="223566296">
      <w:bodyDiv w:val="1"/>
      <w:marLeft w:val="0"/>
      <w:marRight w:val="0"/>
      <w:marTop w:val="0"/>
      <w:marBottom w:val="0"/>
      <w:divBdr>
        <w:top w:val="none" w:sz="0" w:space="0" w:color="auto"/>
        <w:left w:val="none" w:sz="0" w:space="0" w:color="auto"/>
        <w:bottom w:val="none" w:sz="0" w:space="0" w:color="auto"/>
        <w:right w:val="none" w:sz="0" w:space="0" w:color="auto"/>
      </w:divBdr>
    </w:div>
    <w:div w:id="223567534">
      <w:bodyDiv w:val="1"/>
      <w:marLeft w:val="0"/>
      <w:marRight w:val="0"/>
      <w:marTop w:val="0"/>
      <w:marBottom w:val="0"/>
      <w:divBdr>
        <w:top w:val="none" w:sz="0" w:space="0" w:color="auto"/>
        <w:left w:val="none" w:sz="0" w:space="0" w:color="auto"/>
        <w:bottom w:val="none" w:sz="0" w:space="0" w:color="auto"/>
        <w:right w:val="none" w:sz="0" w:space="0" w:color="auto"/>
      </w:divBdr>
    </w:div>
    <w:div w:id="223613918">
      <w:bodyDiv w:val="1"/>
      <w:marLeft w:val="0"/>
      <w:marRight w:val="0"/>
      <w:marTop w:val="0"/>
      <w:marBottom w:val="0"/>
      <w:divBdr>
        <w:top w:val="none" w:sz="0" w:space="0" w:color="auto"/>
        <w:left w:val="none" w:sz="0" w:space="0" w:color="auto"/>
        <w:bottom w:val="none" w:sz="0" w:space="0" w:color="auto"/>
        <w:right w:val="none" w:sz="0" w:space="0" w:color="auto"/>
      </w:divBdr>
    </w:div>
    <w:div w:id="223757956">
      <w:bodyDiv w:val="1"/>
      <w:marLeft w:val="0"/>
      <w:marRight w:val="0"/>
      <w:marTop w:val="0"/>
      <w:marBottom w:val="0"/>
      <w:divBdr>
        <w:top w:val="none" w:sz="0" w:space="0" w:color="auto"/>
        <w:left w:val="none" w:sz="0" w:space="0" w:color="auto"/>
        <w:bottom w:val="none" w:sz="0" w:space="0" w:color="auto"/>
        <w:right w:val="none" w:sz="0" w:space="0" w:color="auto"/>
      </w:divBdr>
    </w:div>
    <w:div w:id="223806280">
      <w:bodyDiv w:val="1"/>
      <w:marLeft w:val="0"/>
      <w:marRight w:val="0"/>
      <w:marTop w:val="0"/>
      <w:marBottom w:val="0"/>
      <w:divBdr>
        <w:top w:val="none" w:sz="0" w:space="0" w:color="auto"/>
        <w:left w:val="none" w:sz="0" w:space="0" w:color="auto"/>
        <w:bottom w:val="none" w:sz="0" w:space="0" w:color="auto"/>
        <w:right w:val="none" w:sz="0" w:space="0" w:color="auto"/>
      </w:divBdr>
    </w:div>
    <w:div w:id="223879492">
      <w:bodyDiv w:val="1"/>
      <w:marLeft w:val="0"/>
      <w:marRight w:val="0"/>
      <w:marTop w:val="0"/>
      <w:marBottom w:val="0"/>
      <w:divBdr>
        <w:top w:val="none" w:sz="0" w:space="0" w:color="auto"/>
        <w:left w:val="none" w:sz="0" w:space="0" w:color="auto"/>
        <w:bottom w:val="none" w:sz="0" w:space="0" w:color="auto"/>
        <w:right w:val="none" w:sz="0" w:space="0" w:color="auto"/>
      </w:divBdr>
    </w:div>
    <w:div w:id="224030294">
      <w:bodyDiv w:val="1"/>
      <w:marLeft w:val="0"/>
      <w:marRight w:val="0"/>
      <w:marTop w:val="0"/>
      <w:marBottom w:val="0"/>
      <w:divBdr>
        <w:top w:val="none" w:sz="0" w:space="0" w:color="auto"/>
        <w:left w:val="none" w:sz="0" w:space="0" w:color="auto"/>
        <w:bottom w:val="none" w:sz="0" w:space="0" w:color="auto"/>
        <w:right w:val="none" w:sz="0" w:space="0" w:color="auto"/>
      </w:divBdr>
    </w:div>
    <w:div w:id="224030652">
      <w:bodyDiv w:val="1"/>
      <w:marLeft w:val="0"/>
      <w:marRight w:val="0"/>
      <w:marTop w:val="0"/>
      <w:marBottom w:val="0"/>
      <w:divBdr>
        <w:top w:val="none" w:sz="0" w:space="0" w:color="auto"/>
        <w:left w:val="none" w:sz="0" w:space="0" w:color="auto"/>
        <w:bottom w:val="none" w:sz="0" w:space="0" w:color="auto"/>
        <w:right w:val="none" w:sz="0" w:space="0" w:color="auto"/>
      </w:divBdr>
    </w:div>
    <w:div w:id="224071218">
      <w:bodyDiv w:val="1"/>
      <w:marLeft w:val="0"/>
      <w:marRight w:val="0"/>
      <w:marTop w:val="0"/>
      <w:marBottom w:val="0"/>
      <w:divBdr>
        <w:top w:val="none" w:sz="0" w:space="0" w:color="auto"/>
        <w:left w:val="none" w:sz="0" w:space="0" w:color="auto"/>
        <w:bottom w:val="none" w:sz="0" w:space="0" w:color="auto"/>
        <w:right w:val="none" w:sz="0" w:space="0" w:color="auto"/>
      </w:divBdr>
    </w:div>
    <w:div w:id="224145893">
      <w:bodyDiv w:val="1"/>
      <w:marLeft w:val="0"/>
      <w:marRight w:val="0"/>
      <w:marTop w:val="0"/>
      <w:marBottom w:val="0"/>
      <w:divBdr>
        <w:top w:val="none" w:sz="0" w:space="0" w:color="auto"/>
        <w:left w:val="none" w:sz="0" w:space="0" w:color="auto"/>
        <w:bottom w:val="none" w:sz="0" w:space="0" w:color="auto"/>
        <w:right w:val="none" w:sz="0" w:space="0" w:color="auto"/>
      </w:divBdr>
    </w:div>
    <w:div w:id="224221256">
      <w:bodyDiv w:val="1"/>
      <w:marLeft w:val="0"/>
      <w:marRight w:val="0"/>
      <w:marTop w:val="0"/>
      <w:marBottom w:val="0"/>
      <w:divBdr>
        <w:top w:val="none" w:sz="0" w:space="0" w:color="auto"/>
        <w:left w:val="none" w:sz="0" w:space="0" w:color="auto"/>
        <w:bottom w:val="none" w:sz="0" w:space="0" w:color="auto"/>
        <w:right w:val="none" w:sz="0" w:space="0" w:color="auto"/>
      </w:divBdr>
    </w:div>
    <w:div w:id="224461988">
      <w:bodyDiv w:val="1"/>
      <w:marLeft w:val="0"/>
      <w:marRight w:val="0"/>
      <w:marTop w:val="0"/>
      <w:marBottom w:val="0"/>
      <w:divBdr>
        <w:top w:val="none" w:sz="0" w:space="0" w:color="auto"/>
        <w:left w:val="none" w:sz="0" w:space="0" w:color="auto"/>
        <w:bottom w:val="none" w:sz="0" w:space="0" w:color="auto"/>
        <w:right w:val="none" w:sz="0" w:space="0" w:color="auto"/>
      </w:divBdr>
    </w:div>
    <w:div w:id="224488242">
      <w:bodyDiv w:val="1"/>
      <w:marLeft w:val="0"/>
      <w:marRight w:val="0"/>
      <w:marTop w:val="0"/>
      <w:marBottom w:val="0"/>
      <w:divBdr>
        <w:top w:val="none" w:sz="0" w:space="0" w:color="auto"/>
        <w:left w:val="none" w:sz="0" w:space="0" w:color="auto"/>
        <w:bottom w:val="none" w:sz="0" w:space="0" w:color="auto"/>
        <w:right w:val="none" w:sz="0" w:space="0" w:color="auto"/>
      </w:divBdr>
    </w:div>
    <w:div w:id="224529592">
      <w:bodyDiv w:val="1"/>
      <w:marLeft w:val="0"/>
      <w:marRight w:val="0"/>
      <w:marTop w:val="0"/>
      <w:marBottom w:val="0"/>
      <w:divBdr>
        <w:top w:val="none" w:sz="0" w:space="0" w:color="auto"/>
        <w:left w:val="none" w:sz="0" w:space="0" w:color="auto"/>
        <w:bottom w:val="none" w:sz="0" w:space="0" w:color="auto"/>
        <w:right w:val="none" w:sz="0" w:space="0" w:color="auto"/>
      </w:divBdr>
    </w:div>
    <w:div w:id="224533217">
      <w:bodyDiv w:val="1"/>
      <w:marLeft w:val="0"/>
      <w:marRight w:val="0"/>
      <w:marTop w:val="0"/>
      <w:marBottom w:val="0"/>
      <w:divBdr>
        <w:top w:val="none" w:sz="0" w:space="0" w:color="auto"/>
        <w:left w:val="none" w:sz="0" w:space="0" w:color="auto"/>
        <w:bottom w:val="none" w:sz="0" w:space="0" w:color="auto"/>
        <w:right w:val="none" w:sz="0" w:space="0" w:color="auto"/>
      </w:divBdr>
    </w:div>
    <w:div w:id="224536102">
      <w:bodyDiv w:val="1"/>
      <w:marLeft w:val="0"/>
      <w:marRight w:val="0"/>
      <w:marTop w:val="0"/>
      <w:marBottom w:val="0"/>
      <w:divBdr>
        <w:top w:val="none" w:sz="0" w:space="0" w:color="auto"/>
        <w:left w:val="none" w:sz="0" w:space="0" w:color="auto"/>
        <w:bottom w:val="none" w:sz="0" w:space="0" w:color="auto"/>
        <w:right w:val="none" w:sz="0" w:space="0" w:color="auto"/>
      </w:divBdr>
    </w:div>
    <w:div w:id="224680938">
      <w:bodyDiv w:val="1"/>
      <w:marLeft w:val="0"/>
      <w:marRight w:val="0"/>
      <w:marTop w:val="0"/>
      <w:marBottom w:val="0"/>
      <w:divBdr>
        <w:top w:val="none" w:sz="0" w:space="0" w:color="auto"/>
        <w:left w:val="none" w:sz="0" w:space="0" w:color="auto"/>
        <w:bottom w:val="none" w:sz="0" w:space="0" w:color="auto"/>
        <w:right w:val="none" w:sz="0" w:space="0" w:color="auto"/>
      </w:divBdr>
    </w:div>
    <w:div w:id="224685504">
      <w:bodyDiv w:val="1"/>
      <w:marLeft w:val="0"/>
      <w:marRight w:val="0"/>
      <w:marTop w:val="0"/>
      <w:marBottom w:val="0"/>
      <w:divBdr>
        <w:top w:val="none" w:sz="0" w:space="0" w:color="auto"/>
        <w:left w:val="none" w:sz="0" w:space="0" w:color="auto"/>
        <w:bottom w:val="none" w:sz="0" w:space="0" w:color="auto"/>
        <w:right w:val="none" w:sz="0" w:space="0" w:color="auto"/>
      </w:divBdr>
    </w:div>
    <w:div w:id="224754801">
      <w:bodyDiv w:val="1"/>
      <w:marLeft w:val="0"/>
      <w:marRight w:val="0"/>
      <w:marTop w:val="0"/>
      <w:marBottom w:val="0"/>
      <w:divBdr>
        <w:top w:val="none" w:sz="0" w:space="0" w:color="auto"/>
        <w:left w:val="none" w:sz="0" w:space="0" w:color="auto"/>
        <w:bottom w:val="none" w:sz="0" w:space="0" w:color="auto"/>
        <w:right w:val="none" w:sz="0" w:space="0" w:color="auto"/>
      </w:divBdr>
    </w:div>
    <w:div w:id="224873313">
      <w:bodyDiv w:val="1"/>
      <w:marLeft w:val="0"/>
      <w:marRight w:val="0"/>
      <w:marTop w:val="0"/>
      <w:marBottom w:val="0"/>
      <w:divBdr>
        <w:top w:val="none" w:sz="0" w:space="0" w:color="auto"/>
        <w:left w:val="none" w:sz="0" w:space="0" w:color="auto"/>
        <w:bottom w:val="none" w:sz="0" w:space="0" w:color="auto"/>
        <w:right w:val="none" w:sz="0" w:space="0" w:color="auto"/>
      </w:divBdr>
    </w:div>
    <w:div w:id="224874870">
      <w:bodyDiv w:val="1"/>
      <w:marLeft w:val="0"/>
      <w:marRight w:val="0"/>
      <w:marTop w:val="0"/>
      <w:marBottom w:val="0"/>
      <w:divBdr>
        <w:top w:val="none" w:sz="0" w:space="0" w:color="auto"/>
        <w:left w:val="none" w:sz="0" w:space="0" w:color="auto"/>
        <w:bottom w:val="none" w:sz="0" w:space="0" w:color="auto"/>
        <w:right w:val="none" w:sz="0" w:space="0" w:color="auto"/>
      </w:divBdr>
    </w:div>
    <w:div w:id="224878521">
      <w:bodyDiv w:val="1"/>
      <w:marLeft w:val="0"/>
      <w:marRight w:val="0"/>
      <w:marTop w:val="0"/>
      <w:marBottom w:val="0"/>
      <w:divBdr>
        <w:top w:val="none" w:sz="0" w:space="0" w:color="auto"/>
        <w:left w:val="none" w:sz="0" w:space="0" w:color="auto"/>
        <w:bottom w:val="none" w:sz="0" w:space="0" w:color="auto"/>
        <w:right w:val="none" w:sz="0" w:space="0" w:color="auto"/>
      </w:divBdr>
    </w:div>
    <w:div w:id="224922391">
      <w:bodyDiv w:val="1"/>
      <w:marLeft w:val="0"/>
      <w:marRight w:val="0"/>
      <w:marTop w:val="0"/>
      <w:marBottom w:val="0"/>
      <w:divBdr>
        <w:top w:val="none" w:sz="0" w:space="0" w:color="auto"/>
        <w:left w:val="none" w:sz="0" w:space="0" w:color="auto"/>
        <w:bottom w:val="none" w:sz="0" w:space="0" w:color="auto"/>
        <w:right w:val="none" w:sz="0" w:space="0" w:color="auto"/>
      </w:divBdr>
    </w:div>
    <w:div w:id="224923045">
      <w:bodyDiv w:val="1"/>
      <w:marLeft w:val="0"/>
      <w:marRight w:val="0"/>
      <w:marTop w:val="0"/>
      <w:marBottom w:val="0"/>
      <w:divBdr>
        <w:top w:val="none" w:sz="0" w:space="0" w:color="auto"/>
        <w:left w:val="none" w:sz="0" w:space="0" w:color="auto"/>
        <w:bottom w:val="none" w:sz="0" w:space="0" w:color="auto"/>
        <w:right w:val="none" w:sz="0" w:space="0" w:color="auto"/>
      </w:divBdr>
    </w:div>
    <w:div w:id="224996247">
      <w:bodyDiv w:val="1"/>
      <w:marLeft w:val="0"/>
      <w:marRight w:val="0"/>
      <w:marTop w:val="0"/>
      <w:marBottom w:val="0"/>
      <w:divBdr>
        <w:top w:val="none" w:sz="0" w:space="0" w:color="auto"/>
        <w:left w:val="none" w:sz="0" w:space="0" w:color="auto"/>
        <w:bottom w:val="none" w:sz="0" w:space="0" w:color="auto"/>
        <w:right w:val="none" w:sz="0" w:space="0" w:color="auto"/>
      </w:divBdr>
    </w:div>
    <w:div w:id="225068599">
      <w:bodyDiv w:val="1"/>
      <w:marLeft w:val="0"/>
      <w:marRight w:val="0"/>
      <w:marTop w:val="0"/>
      <w:marBottom w:val="0"/>
      <w:divBdr>
        <w:top w:val="none" w:sz="0" w:space="0" w:color="auto"/>
        <w:left w:val="none" w:sz="0" w:space="0" w:color="auto"/>
        <w:bottom w:val="none" w:sz="0" w:space="0" w:color="auto"/>
        <w:right w:val="none" w:sz="0" w:space="0" w:color="auto"/>
      </w:divBdr>
    </w:div>
    <w:div w:id="225144862">
      <w:bodyDiv w:val="1"/>
      <w:marLeft w:val="0"/>
      <w:marRight w:val="0"/>
      <w:marTop w:val="0"/>
      <w:marBottom w:val="0"/>
      <w:divBdr>
        <w:top w:val="none" w:sz="0" w:space="0" w:color="auto"/>
        <w:left w:val="none" w:sz="0" w:space="0" w:color="auto"/>
        <w:bottom w:val="none" w:sz="0" w:space="0" w:color="auto"/>
        <w:right w:val="none" w:sz="0" w:space="0" w:color="auto"/>
      </w:divBdr>
    </w:div>
    <w:div w:id="225188339">
      <w:bodyDiv w:val="1"/>
      <w:marLeft w:val="0"/>
      <w:marRight w:val="0"/>
      <w:marTop w:val="0"/>
      <w:marBottom w:val="0"/>
      <w:divBdr>
        <w:top w:val="none" w:sz="0" w:space="0" w:color="auto"/>
        <w:left w:val="none" w:sz="0" w:space="0" w:color="auto"/>
        <w:bottom w:val="none" w:sz="0" w:space="0" w:color="auto"/>
        <w:right w:val="none" w:sz="0" w:space="0" w:color="auto"/>
      </w:divBdr>
    </w:div>
    <w:div w:id="225266800">
      <w:bodyDiv w:val="1"/>
      <w:marLeft w:val="0"/>
      <w:marRight w:val="0"/>
      <w:marTop w:val="0"/>
      <w:marBottom w:val="0"/>
      <w:divBdr>
        <w:top w:val="none" w:sz="0" w:space="0" w:color="auto"/>
        <w:left w:val="none" w:sz="0" w:space="0" w:color="auto"/>
        <w:bottom w:val="none" w:sz="0" w:space="0" w:color="auto"/>
        <w:right w:val="none" w:sz="0" w:space="0" w:color="auto"/>
      </w:divBdr>
    </w:div>
    <w:div w:id="225453255">
      <w:bodyDiv w:val="1"/>
      <w:marLeft w:val="0"/>
      <w:marRight w:val="0"/>
      <w:marTop w:val="0"/>
      <w:marBottom w:val="0"/>
      <w:divBdr>
        <w:top w:val="none" w:sz="0" w:space="0" w:color="auto"/>
        <w:left w:val="none" w:sz="0" w:space="0" w:color="auto"/>
        <w:bottom w:val="none" w:sz="0" w:space="0" w:color="auto"/>
        <w:right w:val="none" w:sz="0" w:space="0" w:color="auto"/>
      </w:divBdr>
    </w:div>
    <w:div w:id="225533275">
      <w:bodyDiv w:val="1"/>
      <w:marLeft w:val="0"/>
      <w:marRight w:val="0"/>
      <w:marTop w:val="0"/>
      <w:marBottom w:val="0"/>
      <w:divBdr>
        <w:top w:val="none" w:sz="0" w:space="0" w:color="auto"/>
        <w:left w:val="none" w:sz="0" w:space="0" w:color="auto"/>
        <w:bottom w:val="none" w:sz="0" w:space="0" w:color="auto"/>
        <w:right w:val="none" w:sz="0" w:space="0" w:color="auto"/>
      </w:divBdr>
    </w:div>
    <w:div w:id="225577253">
      <w:bodyDiv w:val="1"/>
      <w:marLeft w:val="0"/>
      <w:marRight w:val="0"/>
      <w:marTop w:val="0"/>
      <w:marBottom w:val="0"/>
      <w:divBdr>
        <w:top w:val="none" w:sz="0" w:space="0" w:color="auto"/>
        <w:left w:val="none" w:sz="0" w:space="0" w:color="auto"/>
        <w:bottom w:val="none" w:sz="0" w:space="0" w:color="auto"/>
        <w:right w:val="none" w:sz="0" w:space="0" w:color="auto"/>
      </w:divBdr>
    </w:div>
    <w:div w:id="225577657">
      <w:bodyDiv w:val="1"/>
      <w:marLeft w:val="0"/>
      <w:marRight w:val="0"/>
      <w:marTop w:val="0"/>
      <w:marBottom w:val="0"/>
      <w:divBdr>
        <w:top w:val="none" w:sz="0" w:space="0" w:color="auto"/>
        <w:left w:val="none" w:sz="0" w:space="0" w:color="auto"/>
        <w:bottom w:val="none" w:sz="0" w:space="0" w:color="auto"/>
        <w:right w:val="none" w:sz="0" w:space="0" w:color="auto"/>
      </w:divBdr>
    </w:div>
    <w:div w:id="225579672">
      <w:bodyDiv w:val="1"/>
      <w:marLeft w:val="0"/>
      <w:marRight w:val="0"/>
      <w:marTop w:val="0"/>
      <w:marBottom w:val="0"/>
      <w:divBdr>
        <w:top w:val="none" w:sz="0" w:space="0" w:color="auto"/>
        <w:left w:val="none" w:sz="0" w:space="0" w:color="auto"/>
        <w:bottom w:val="none" w:sz="0" w:space="0" w:color="auto"/>
        <w:right w:val="none" w:sz="0" w:space="0" w:color="auto"/>
      </w:divBdr>
    </w:div>
    <w:div w:id="225606462">
      <w:bodyDiv w:val="1"/>
      <w:marLeft w:val="0"/>
      <w:marRight w:val="0"/>
      <w:marTop w:val="0"/>
      <w:marBottom w:val="0"/>
      <w:divBdr>
        <w:top w:val="none" w:sz="0" w:space="0" w:color="auto"/>
        <w:left w:val="none" w:sz="0" w:space="0" w:color="auto"/>
        <w:bottom w:val="none" w:sz="0" w:space="0" w:color="auto"/>
        <w:right w:val="none" w:sz="0" w:space="0" w:color="auto"/>
      </w:divBdr>
    </w:div>
    <w:div w:id="225607233">
      <w:bodyDiv w:val="1"/>
      <w:marLeft w:val="0"/>
      <w:marRight w:val="0"/>
      <w:marTop w:val="0"/>
      <w:marBottom w:val="0"/>
      <w:divBdr>
        <w:top w:val="none" w:sz="0" w:space="0" w:color="auto"/>
        <w:left w:val="none" w:sz="0" w:space="0" w:color="auto"/>
        <w:bottom w:val="none" w:sz="0" w:space="0" w:color="auto"/>
        <w:right w:val="none" w:sz="0" w:space="0" w:color="auto"/>
      </w:divBdr>
    </w:div>
    <w:div w:id="225647469">
      <w:bodyDiv w:val="1"/>
      <w:marLeft w:val="0"/>
      <w:marRight w:val="0"/>
      <w:marTop w:val="0"/>
      <w:marBottom w:val="0"/>
      <w:divBdr>
        <w:top w:val="none" w:sz="0" w:space="0" w:color="auto"/>
        <w:left w:val="none" w:sz="0" w:space="0" w:color="auto"/>
        <w:bottom w:val="none" w:sz="0" w:space="0" w:color="auto"/>
        <w:right w:val="none" w:sz="0" w:space="0" w:color="auto"/>
      </w:divBdr>
    </w:div>
    <w:div w:id="225730183">
      <w:bodyDiv w:val="1"/>
      <w:marLeft w:val="0"/>
      <w:marRight w:val="0"/>
      <w:marTop w:val="0"/>
      <w:marBottom w:val="0"/>
      <w:divBdr>
        <w:top w:val="none" w:sz="0" w:space="0" w:color="auto"/>
        <w:left w:val="none" w:sz="0" w:space="0" w:color="auto"/>
        <w:bottom w:val="none" w:sz="0" w:space="0" w:color="auto"/>
        <w:right w:val="none" w:sz="0" w:space="0" w:color="auto"/>
      </w:divBdr>
    </w:div>
    <w:div w:id="225800902">
      <w:bodyDiv w:val="1"/>
      <w:marLeft w:val="0"/>
      <w:marRight w:val="0"/>
      <w:marTop w:val="0"/>
      <w:marBottom w:val="0"/>
      <w:divBdr>
        <w:top w:val="none" w:sz="0" w:space="0" w:color="auto"/>
        <w:left w:val="none" w:sz="0" w:space="0" w:color="auto"/>
        <w:bottom w:val="none" w:sz="0" w:space="0" w:color="auto"/>
        <w:right w:val="none" w:sz="0" w:space="0" w:color="auto"/>
      </w:divBdr>
    </w:div>
    <w:div w:id="225839736">
      <w:bodyDiv w:val="1"/>
      <w:marLeft w:val="0"/>
      <w:marRight w:val="0"/>
      <w:marTop w:val="0"/>
      <w:marBottom w:val="0"/>
      <w:divBdr>
        <w:top w:val="none" w:sz="0" w:space="0" w:color="auto"/>
        <w:left w:val="none" w:sz="0" w:space="0" w:color="auto"/>
        <w:bottom w:val="none" w:sz="0" w:space="0" w:color="auto"/>
        <w:right w:val="none" w:sz="0" w:space="0" w:color="auto"/>
      </w:divBdr>
    </w:div>
    <w:div w:id="225841449">
      <w:bodyDiv w:val="1"/>
      <w:marLeft w:val="0"/>
      <w:marRight w:val="0"/>
      <w:marTop w:val="0"/>
      <w:marBottom w:val="0"/>
      <w:divBdr>
        <w:top w:val="none" w:sz="0" w:space="0" w:color="auto"/>
        <w:left w:val="none" w:sz="0" w:space="0" w:color="auto"/>
        <w:bottom w:val="none" w:sz="0" w:space="0" w:color="auto"/>
        <w:right w:val="none" w:sz="0" w:space="0" w:color="auto"/>
      </w:divBdr>
    </w:div>
    <w:div w:id="225844303">
      <w:bodyDiv w:val="1"/>
      <w:marLeft w:val="0"/>
      <w:marRight w:val="0"/>
      <w:marTop w:val="0"/>
      <w:marBottom w:val="0"/>
      <w:divBdr>
        <w:top w:val="none" w:sz="0" w:space="0" w:color="auto"/>
        <w:left w:val="none" w:sz="0" w:space="0" w:color="auto"/>
        <w:bottom w:val="none" w:sz="0" w:space="0" w:color="auto"/>
        <w:right w:val="none" w:sz="0" w:space="0" w:color="auto"/>
      </w:divBdr>
    </w:div>
    <w:div w:id="225915555">
      <w:bodyDiv w:val="1"/>
      <w:marLeft w:val="0"/>
      <w:marRight w:val="0"/>
      <w:marTop w:val="0"/>
      <w:marBottom w:val="0"/>
      <w:divBdr>
        <w:top w:val="none" w:sz="0" w:space="0" w:color="auto"/>
        <w:left w:val="none" w:sz="0" w:space="0" w:color="auto"/>
        <w:bottom w:val="none" w:sz="0" w:space="0" w:color="auto"/>
        <w:right w:val="none" w:sz="0" w:space="0" w:color="auto"/>
      </w:divBdr>
    </w:div>
    <w:div w:id="225995954">
      <w:bodyDiv w:val="1"/>
      <w:marLeft w:val="0"/>
      <w:marRight w:val="0"/>
      <w:marTop w:val="0"/>
      <w:marBottom w:val="0"/>
      <w:divBdr>
        <w:top w:val="none" w:sz="0" w:space="0" w:color="auto"/>
        <w:left w:val="none" w:sz="0" w:space="0" w:color="auto"/>
        <w:bottom w:val="none" w:sz="0" w:space="0" w:color="auto"/>
        <w:right w:val="none" w:sz="0" w:space="0" w:color="auto"/>
      </w:divBdr>
    </w:div>
    <w:div w:id="226108489">
      <w:bodyDiv w:val="1"/>
      <w:marLeft w:val="0"/>
      <w:marRight w:val="0"/>
      <w:marTop w:val="0"/>
      <w:marBottom w:val="0"/>
      <w:divBdr>
        <w:top w:val="none" w:sz="0" w:space="0" w:color="auto"/>
        <w:left w:val="none" w:sz="0" w:space="0" w:color="auto"/>
        <w:bottom w:val="none" w:sz="0" w:space="0" w:color="auto"/>
        <w:right w:val="none" w:sz="0" w:space="0" w:color="auto"/>
      </w:divBdr>
    </w:div>
    <w:div w:id="226260765">
      <w:bodyDiv w:val="1"/>
      <w:marLeft w:val="0"/>
      <w:marRight w:val="0"/>
      <w:marTop w:val="0"/>
      <w:marBottom w:val="0"/>
      <w:divBdr>
        <w:top w:val="none" w:sz="0" w:space="0" w:color="auto"/>
        <w:left w:val="none" w:sz="0" w:space="0" w:color="auto"/>
        <w:bottom w:val="none" w:sz="0" w:space="0" w:color="auto"/>
        <w:right w:val="none" w:sz="0" w:space="0" w:color="auto"/>
      </w:divBdr>
    </w:div>
    <w:div w:id="226305197">
      <w:bodyDiv w:val="1"/>
      <w:marLeft w:val="0"/>
      <w:marRight w:val="0"/>
      <w:marTop w:val="0"/>
      <w:marBottom w:val="0"/>
      <w:divBdr>
        <w:top w:val="none" w:sz="0" w:space="0" w:color="auto"/>
        <w:left w:val="none" w:sz="0" w:space="0" w:color="auto"/>
        <w:bottom w:val="none" w:sz="0" w:space="0" w:color="auto"/>
        <w:right w:val="none" w:sz="0" w:space="0" w:color="auto"/>
      </w:divBdr>
    </w:div>
    <w:div w:id="226308215">
      <w:bodyDiv w:val="1"/>
      <w:marLeft w:val="0"/>
      <w:marRight w:val="0"/>
      <w:marTop w:val="0"/>
      <w:marBottom w:val="0"/>
      <w:divBdr>
        <w:top w:val="none" w:sz="0" w:space="0" w:color="auto"/>
        <w:left w:val="none" w:sz="0" w:space="0" w:color="auto"/>
        <w:bottom w:val="none" w:sz="0" w:space="0" w:color="auto"/>
        <w:right w:val="none" w:sz="0" w:space="0" w:color="auto"/>
      </w:divBdr>
    </w:div>
    <w:div w:id="226309565">
      <w:bodyDiv w:val="1"/>
      <w:marLeft w:val="0"/>
      <w:marRight w:val="0"/>
      <w:marTop w:val="0"/>
      <w:marBottom w:val="0"/>
      <w:divBdr>
        <w:top w:val="none" w:sz="0" w:space="0" w:color="auto"/>
        <w:left w:val="none" w:sz="0" w:space="0" w:color="auto"/>
        <w:bottom w:val="none" w:sz="0" w:space="0" w:color="auto"/>
        <w:right w:val="none" w:sz="0" w:space="0" w:color="auto"/>
      </w:divBdr>
    </w:div>
    <w:div w:id="226378914">
      <w:bodyDiv w:val="1"/>
      <w:marLeft w:val="0"/>
      <w:marRight w:val="0"/>
      <w:marTop w:val="0"/>
      <w:marBottom w:val="0"/>
      <w:divBdr>
        <w:top w:val="none" w:sz="0" w:space="0" w:color="auto"/>
        <w:left w:val="none" w:sz="0" w:space="0" w:color="auto"/>
        <w:bottom w:val="none" w:sz="0" w:space="0" w:color="auto"/>
        <w:right w:val="none" w:sz="0" w:space="0" w:color="auto"/>
      </w:divBdr>
    </w:div>
    <w:div w:id="226428187">
      <w:bodyDiv w:val="1"/>
      <w:marLeft w:val="0"/>
      <w:marRight w:val="0"/>
      <w:marTop w:val="0"/>
      <w:marBottom w:val="0"/>
      <w:divBdr>
        <w:top w:val="none" w:sz="0" w:space="0" w:color="auto"/>
        <w:left w:val="none" w:sz="0" w:space="0" w:color="auto"/>
        <w:bottom w:val="none" w:sz="0" w:space="0" w:color="auto"/>
        <w:right w:val="none" w:sz="0" w:space="0" w:color="auto"/>
      </w:divBdr>
    </w:div>
    <w:div w:id="226502833">
      <w:bodyDiv w:val="1"/>
      <w:marLeft w:val="0"/>
      <w:marRight w:val="0"/>
      <w:marTop w:val="0"/>
      <w:marBottom w:val="0"/>
      <w:divBdr>
        <w:top w:val="none" w:sz="0" w:space="0" w:color="auto"/>
        <w:left w:val="none" w:sz="0" w:space="0" w:color="auto"/>
        <w:bottom w:val="none" w:sz="0" w:space="0" w:color="auto"/>
        <w:right w:val="none" w:sz="0" w:space="0" w:color="auto"/>
      </w:divBdr>
    </w:div>
    <w:div w:id="226569984">
      <w:bodyDiv w:val="1"/>
      <w:marLeft w:val="0"/>
      <w:marRight w:val="0"/>
      <w:marTop w:val="0"/>
      <w:marBottom w:val="0"/>
      <w:divBdr>
        <w:top w:val="none" w:sz="0" w:space="0" w:color="auto"/>
        <w:left w:val="none" w:sz="0" w:space="0" w:color="auto"/>
        <w:bottom w:val="none" w:sz="0" w:space="0" w:color="auto"/>
        <w:right w:val="none" w:sz="0" w:space="0" w:color="auto"/>
      </w:divBdr>
    </w:div>
    <w:div w:id="226577408">
      <w:bodyDiv w:val="1"/>
      <w:marLeft w:val="0"/>
      <w:marRight w:val="0"/>
      <w:marTop w:val="0"/>
      <w:marBottom w:val="0"/>
      <w:divBdr>
        <w:top w:val="none" w:sz="0" w:space="0" w:color="auto"/>
        <w:left w:val="none" w:sz="0" w:space="0" w:color="auto"/>
        <w:bottom w:val="none" w:sz="0" w:space="0" w:color="auto"/>
        <w:right w:val="none" w:sz="0" w:space="0" w:color="auto"/>
      </w:divBdr>
    </w:div>
    <w:div w:id="226648985">
      <w:bodyDiv w:val="1"/>
      <w:marLeft w:val="0"/>
      <w:marRight w:val="0"/>
      <w:marTop w:val="0"/>
      <w:marBottom w:val="0"/>
      <w:divBdr>
        <w:top w:val="none" w:sz="0" w:space="0" w:color="auto"/>
        <w:left w:val="none" w:sz="0" w:space="0" w:color="auto"/>
        <w:bottom w:val="none" w:sz="0" w:space="0" w:color="auto"/>
        <w:right w:val="none" w:sz="0" w:space="0" w:color="auto"/>
      </w:divBdr>
    </w:div>
    <w:div w:id="226770348">
      <w:bodyDiv w:val="1"/>
      <w:marLeft w:val="0"/>
      <w:marRight w:val="0"/>
      <w:marTop w:val="0"/>
      <w:marBottom w:val="0"/>
      <w:divBdr>
        <w:top w:val="none" w:sz="0" w:space="0" w:color="auto"/>
        <w:left w:val="none" w:sz="0" w:space="0" w:color="auto"/>
        <w:bottom w:val="none" w:sz="0" w:space="0" w:color="auto"/>
        <w:right w:val="none" w:sz="0" w:space="0" w:color="auto"/>
      </w:divBdr>
    </w:div>
    <w:div w:id="226838889">
      <w:bodyDiv w:val="1"/>
      <w:marLeft w:val="0"/>
      <w:marRight w:val="0"/>
      <w:marTop w:val="0"/>
      <w:marBottom w:val="0"/>
      <w:divBdr>
        <w:top w:val="none" w:sz="0" w:space="0" w:color="auto"/>
        <w:left w:val="none" w:sz="0" w:space="0" w:color="auto"/>
        <w:bottom w:val="none" w:sz="0" w:space="0" w:color="auto"/>
        <w:right w:val="none" w:sz="0" w:space="0" w:color="auto"/>
      </w:divBdr>
    </w:div>
    <w:div w:id="226841329">
      <w:bodyDiv w:val="1"/>
      <w:marLeft w:val="0"/>
      <w:marRight w:val="0"/>
      <w:marTop w:val="0"/>
      <w:marBottom w:val="0"/>
      <w:divBdr>
        <w:top w:val="none" w:sz="0" w:space="0" w:color="auto"/>
        <w:left w:val="none" w:sz="0" w:space="0" w:color="auto"/>
        <w:bottom w:val="none" w:sz="0" w:space="0" w:color="auto"/>
        <w:right w:val="none" w:sz="0" w:space="0" w:color="auto"/>
      </w:divBdr>
    </w:div>
    <w:div w:id="226956523">
      <w:bodyDiv w:val="1"/>
      <w:marLeft w:val="0"/>
      <w:marRight w:val="0"/>
      <w:marTop w:val="0"/>
      <w:marBottom w:val="0"/>
      <w:divBdr>
        <w:top w:val="none" w:sz="0" w:space="0" w:color="auto"/>
        <w:left w:val="none" w:sz="0" w:space="0" w:color="auto"/>
        <w:bottom w:val="none" w:sz="0" w:space="0" w:color="auto"/>
        <w:right w:val="none" w:sz="0" w:space="0" w:color="auto"/>
      </w:divBdr>
    </w:div>
    <w:div w:id="227114157">
      <w:bodyDiv w:val="1"/>
      <w:marLeft w:val="0"/>
      <w:marRight w:val="0"/>
      <w:marTop w:val="0"/>
      <w:marBottom w:val="0"/>
      <w:divBdr>
        <w:top w:val="none" w:sz="0" w:space="0" w:color="auto"/>
        <w:left w:val="none" w:sz="0" w:space="0" w:color="auto"/>
        <w:bottom w:val="none" w:sz="0" w:space="0" w:color="auto"/>
        <w:right w:val="none" w:sz="0" w:space="0" w:color="auto"/>
      </w:divBdr>
    </w:div>
    <w:div w:id="227301267">
      <w:bodyDiv w:val="1"/>
      <w:marLeft w:val="0"/>
      <w:marRight w:val="0"/>
      <w:marTop w:val="0"/>
      <w:marBottom w:val="0"/>
      <w:divBdr>
        <w:top w:val="none" w:sz="0" w:space="0" w:color="auto"/>
        <w:left w:val="none" w:sz="0" w:space="0" w:color="auto"/>
        <w:bottom w:val="none" w:sz="0" w:space="0" w:color="auto"/>
        <w:right w:val="none" w:sz="0" w:space="0" w:color="auto"/>
      </w:divBdr>
    </w:div>
    <w:div w:id="227345846">
      <w:bodyDiv w:val="1"/>
      <w:marLeft w:val="0"/>
      <w:marRight w:val="0"/>
      <w:marTop w:val="0"/>
      <w:marBottom w:val="0"/>
      <w:divBdr>
        <w:top w:val="none" w:sz="0" w:space="0" w:color="auto"/>
        <w:left w:val="none" w:sz="0" w:space="0" w:color="auto"/>
        <w:bottom w:val="none" w:sz="0" w:space="0" w:color="auto"/>
        <w:right w:val="none" w:sz="0" w:space="0" w:color="auto"/>
      </w:divBdr>
    </w:div>
    <w:div w:id="227348619">
      <w:bodyDiv w:val="1"/>
      <w:marLeft w:val="0"/>
      <w:marRight w:val="0"/>
      <w:marTop w:val="0"/>
      <w:marBottom w:val="0"/>
      <w:divBdr>
        <w:top w:val="none" w:sz="0" w:space="0" w:color="auto"/>
        <w:left w:val="none" w:sz="0" w:space="0" w:color="auto"/>
        <w:bottom w:val="none" w:sz="0" w:space="0" w:color="auto"/>
        <w:right w:val="none" w:sz="0" w:space="0" w:color="auto"/>
      </w:divBdr>
    </w:div>
    <w:div w:id="227418302">
      <w:bodyDiv w:val="1"/>
      <w:marLeft w:val="0"/>
      <w:marRight w:val="0"/>
      <w:marTop w:val="0"/>
      <w:marBottom w:val="0"/>
      <w:divBdr>
        <w:top w:val="none" w:sz="0" w:space="0" w:color="auto"/>
        <w:left w:val="none" w:sz="0" w:space="0" w:color="auto"/>
        <w:bottom w:val="none" w:sz="0" w:space="0" w:color="auto"/>
        <w:right w:val="none" w:sz="0" w:space="0" w:color="auto"/>
      </w:divBdr>
    </w:div>
    <w:div w:id="227419383">
      <w:bodyDiv w:val="1"/>
      <w:marLeft w:val="0"/>
      <w:marRight w:val="0"/>
      <w:marTop w:val="0"/>
      <w:marBottom w:val="0"/>
      <w:divBdr>
        <w:top w:val="none" w:sz="0" w:space="0" w:color="auto"/>
        <w:left w:val="none" w:sz="0" w:space="0" w:color="auto"/>
        <w:bottom w:val="none" w:sz="0" w:space="0" w:color="auto"/>
        <w:right w:val="none" w:sz="0" w:space="0" w:color="auto"/>
      </w:divBdr>
    </w:div>
    <w:div w:id="227500038">
      <w:bodyDiv w:val="1"/>
      <w:marLeft w:val="0"/>
      <w:marRight w:val="0"/>
      <w:marTop w:val="0"/>
      <w:marBottom w:val="0"/>
      <w:divBdr>
        <w:top w:val="none" w:sz="0" w:space="0" w:color="auto"/>
        <w:left w:val="none" w:sz="0" w:space="0" w:color="auto"/>
        <w:bottom w:val="none" w:sz="0" w:space="0" w:color="auto"/>
        <w:right w:val="none" w:sz="0" w:space="0" w:color="auto"/>
      </w:divBdr>
    </w:div>
    <w:div w:id="227571310">
      <w:bodyDiv w:val="1"/>
      <w:marLeft w:val="0"/>
      <w:marRight w:val="0"/>
      <w:marTop w:val="0"/>
      <w:marBottom w:val="0"/>
      <w:divBdr>
        <w:top w:val="none" w:sz="0" w:space="0" w:color="auto"/>
        <w:left w:val="none" w:sz="0" w:space="0" w:color="auto"/>
        <w:bottom w:val="none" w:sz="0" w:space="0" w:color="auto"/>
        <w:right w:val="none" w:sz="0" w:space="0" w:color="auto"/>
      </w:divBdr>
    </w:div>
    <w:div w:id="227613599">
      <w:bodyDiv w:val="1"/>
      <w:marLeft w:val="0"/>
      <w:marRight w:val="0"/>
      <w:marTop w:val="0"/>
      <w:marBottom w:val="0"/>
      <w:divBdr>
        <w:top w:val="none" w:sz="0" w:space="0" w:color="auto"/>
        <w:left w:val="none" w:sz="0" w:space="0" w:color="auto"/>
        <w:bottom w:val="none" w:sz="0" w:space="0" w:color="auto"/>
        <w:right w:val="none" w:sz="0" w:space="0" w:color="auto"/>
      </w:divBdr>
    </w:div>
    <w:div w:id="227763306">
      <w:bodyDiv w:val="1"/>
      <w:marLeft w:val="0"/>
      <w:marRight w:val="0"/>
      <w:marTop w:val="0"/>
      <w:marBottom w:val="0"/>
      <w:divBdr>
        <w:top w:val="none" w:sz="0" w:space="0" w:color="auto"/>
        <w:left w:val="none" w:sz="0" w:space="0" w:color="auto"/>
        <w:bottom w:val="none" w:sz="0" w:space="0" w:color="auto"/>
        <w:right w:val="none" w:sz="0" w:space="0" w:color="auto"/>
      </w:divBdr>
    </w:div>
    <w:div w:id="227805612">
      <w:bodyDiv w:val="1"/>
      <w:marLeft w:val="0"/>
      <w:marRight w:val="0"/>
      <w:marTop w:val="0"/>
      <w:marBottom w:val="0"/>
      <w:divBdr>
        <w:top w:val="none" w:sz="0" w:space="0" w:color="auto"/>
        <w:left w:val="none" w:sz="0" w:space="0" w:color="auto"/>
        <w:bottom w:val="none" w:sz="0" w:space="0" w:color="auto"/>
        <w:right w:val="none" w:sz="0" w:space="0" w:color="auto"/>
      </w:divBdr>
    </w:div>
    <w:div w:id="227807425">
      <w:bodyDiv w:val="1"/>
      <w:marLeft w:val="0"/>
      <w:marRight w:val="0"/>
      <w:marTop w:val="0"/>
      <w:marBottom w:val="0"/>
      <w:divBdr>
        <w:top w:val="none" w:sz="0" w:space="0" w:color="auto"/>
        <w:left w:val="none" w:sz="0" w:space="0" w:color="auto"/>
        <w:bottom w:val="none" w:sz="0" w:space="0" w:color="auto"/>
        <w:right w:val="none" w:sz="0" w:space="0" w:color="auto"/>
      </w:divBdr>
    </w:div>
    <w:div w:id="227808583">
      <w:bodyDiv w:val="1"/>
      <w:marLeft w:val="0"/>
      <w:marRight w:val="0"/>
      <w:marTop w:val="0"/>
      <w:marBottom w:val="0"/>
      <w:divBdr>
        <w:top w:val="none" w:sz="0" w:space="0" w:color="auto"/>
        <w:left w:val="none" w:sz="0" w:space="0" w:color="auto"/>
        <w:bottom w:val="none" w:sz="0" w:space="0" w:color="auto"/>
        <w:right w:val="none" w:sz="0" w:space="0" w:color="auto"/>
      </w:divBdr>
    </w:div>
    <w:div w:id="227956574">
      <w:bodyDiv w:val="1"/>
      <w:marLeft w:val="0"/>
      <w:marRight w:val="0"/>
      <w:marTop w:val="0"/>
      <w:marBottom w:val="0"/>
      <w:divBdr>
        <w:top w:val="none" w:sz="0" w:space="0" w:color="auto"/>
        <w:left w:val="none" w:sz="0" w:space="0" w:color="auto"/>
        <w:bottom w:val="none" w:sz="0" w:space="0" w:color="auto"/>
        <w:right w:val="none" w:sz="0" w:space="0" w:color="auto"/>
      </w:divBdr>
    </w:div>
    <w:div w:id="227958475">
      <w:bodyDiv w:val="1"/>
      <w:marLeft w:val="0"/>
      <w:marRight w:val="0"/>
      <w:marTop w:val="0"/>
      <w:marBottom w:val="0"/>
      <w:divBdr>
        <w:top w:val="none" w:sz="0" w:space="0" w:color="auto"/>
        <w:left w:val="none" w:sz="0" w:space="0" w:color="auto"/>
        <w:bottom w:val="none" w:sz="0" w:space="0" w:color="auto"/>
        <w:right w:val="none" w:sz="0" w:space="0" w:color="auto"/>
      </w:divBdr>
    </w:div>
    <w:div w:id="228196662">
      <w:bodyDiv w:val="1"/>
      <w:marLeft w:val="0"/>
      <w:marRight w:val="0"/>
      <w:marTop w:val="0"/>
      <w:marBottom w:val="0"/>
      <w:divBdr>
        <w:top w:val="none" w:sz="0" w:space="0" w:color="auto"/>
        <w:left w:val="none" w:sz="0" w:space="0" w:color="auto"/>
        <w:bottom w:val="none" w:sz="0" w:space="0" w:color="auto"/>
        <w:right w:val="none" w:sz="0" w:space="0" w:color="auto"/>
      </w:divBdr>
    </w:div>
    <w:div w:id="228420444">
      <w:bodyDiv w:val="1"/>
      <w:marLeft w:val="0"/>
      <w:marRight w:val="0"/>
      <w:marTop w:val="0"/>
      <w:marBottom w:val="0"/>
      <w:divBdr>
        <w:top w:val="none" w:sz="0" w:space="0" w:color="auto"/>
        <w:left w:val="none" w:sz="0" w:space="0" w:color="auto"/>
        <w:bottom w:val="none" w:sz="0" w:space="0" w:color="auto"/>
        <w:right w:val="none" w:sz="0" w:space="0" w:color="auto"/>
      </w:divBdr>
    </w:div>
    <w:div w:id="228420464">
      <w:bodyDiv w:val="1"/>
      <w:marLeft w:val="0"/>
      <w:marRight w:val="0"/>
      <w:marTop w:val="0"/>
      <w:marBottom w:val="0"/>
      <w:divBdr>
        <w:top w:val="none" w:sz="0" w:space="0" w:color="auto"/>
        <w:left w:val="none" w:sz="0" w:space="0" w:color="auto"/>
        <w:bottom w:val="none" w:sz="0" w:space="0" w:color="auto"/>
        <w:right w:val="none" w:sz="0" w:space="0" w:color="auto"/>
      </w:divBdr>
    </w:div>
    <w:div w:id="228423933">
      <w:bodyDiv w:val="1"/>
      <w:marLeft w:val="0"/>
      <w:marRight w:val="0"/>
      <w:marTop w:val="0"/>
      <w:marBottom w:val="0"/>
      <w:divBdr>
        <w:top w:val="none" w:sz="0" w:space="0" w:color="auto"/>
        <w:left w:val="none" w:sz="0" w:space="0" w:color="auto"/>
        <w:bottom w:val="none" w:sz="0" w:space="0" w:color="auto"/>
        <w:right w:val="none" w:sz="0" w:space="0" w:color="auto"/>
      </w:divBdr>
    </w:div>
    <w:div w:id="228545016">
      <w:bodyDiv w:val="1"/>
      <w:marLeft w:val="0"/>
      <w:marRight w:val="0"/>
      <w:marTop w:val="0"/>
      <w:marBottom w:val="0"/>
      <w:divBdr>
        <w:top w:val="none" w:sz="0" w:space="0" w:color="auto"/>
        <w:left w:val="none" w:sz="0" w:space="0" w:color="auto"/>
        <w:bottom w:val="none" w:sz="0" w:space="0" w:color="auto"/>
        <w:right w:val="none" w:sz="0" w:space="0" w:color="auto"/>
      </w:divBdr>
    </w:div>
    <w:div w:id="228735199">
      <w:bodyDiv w:val="1"/>
      <w:marLeft w:val="0"/>
      <w:marRight w:val="0"/>
      <w:marTop w:val="0"/>
      <w:marBottom w:val="0"/>
      <w:divBdr>
        <w:top w:val="none" w:sz="0" w:space="0" w:color="auto"/>
        <w:left w:val="none" w:sz="0" w:space="0" w:color="auto"/>
        <w:bottom w:val="none" w:sz="0" w:space="0" w:color="auto"/>
        <w:right w:val="none" w:sz="0" w:space="0" w:color="auto"/>
      </w:divBdr>
    </w:div>
    <w:div w:id="228735940">
      <w:bodyDiv w:val="1"/>
      <w:marLeft w:val="0"/>
      <w:marRight w:val="0"/>
      <w:marTop w:val="0"/>
      <w:marBottom w:val="0"/>
      <w:divBdr>
        <w:top w:val="none" w:sz="0" w:space="0" w:color="auto"/>
        <w:left w:val="none" w:sz="0" w:space="0" w:color="auto"/>
        <w:bottom w:val="none" w:sz="0" w:space="0" w:color="auto"/>
        <w:right w:val="none" w:sz="0" w:space="0" w:color="auto"/>
      </w:divBdr>
    </w:div>
    <w:div w:id="228930422">
      <w:bodyDiv w:val="1"/>
      <w:marLeft w:val="0"/>
      <w:marRight w:val="0"/>
      <w:marTop w:val="0"/>
      <w:marBottom w:val="0"/>
      <w:divBdr>
        <w:top w:val="none" w:sz="0" w:space="0" w:color="auto"/>
        <w:left w:val="none" w:sz="0" w:space="0" w:color="auto"/>
        <w:bottom w:val="none" w:sz="0" w:space="0" w:color="auto"/>
        <w:right w:val="none" w:sz="0" w:space="0" w:color="auto"/>
      </w:divBdr>
    </w:div>
    <w:div w:id="229004136">
      <w:bodyDiv w:val="1"/>
      <w:marLeft w:val="0"/>
      <w:marRight w:val="0"/>
      <w:marTop w:val="0"/>
      <w:marBottom w:val="0"/>
      <w:divBdr>
        <w:top w:val="none" w:sz="0" w:space="0" w:color="auto"/>
        <w:left w:val="none" w:sz="0" w:space="0" w:color="auto"/>
        <w:bottom w:val="none" w:sz="0" w:space="0" w:color="auto"/>
        <w:right w:val="none" w:sz="0" w:space="0" w:color="auto"/>
      </w:divBdr>
    </w:div>
    <w:div w:id="229077470">
      <w:bodyDiv w:val="1"/>
      <w:marLeft w:val="0"/>
      <w:marRight w:val="0"/>
      <w:marTop w:val="0"/>
      <w:marBottom w:val="0"/>
      <w:divBdr>
        <w:top w:val="none" w:sz="0" w:space="0" w:color="auto"/>
        <w:left w:val="none" w:sz="0" w:space="0" w:color="auto"/>
        <w:bottom w:val="none" w:sz="0" w:space="0" w:color="auto"/>
        <w:right w:val="none" w:sz="0" w:space="0" w:color="auto"/>
      </w:divBdr>
    </w:div>
    <w:div w:id="229079841">
      <w:bodyDiv w:val="1"/>
      <w:marLeft w:val="0"/>
      <w:marRight w:val="0"/>
      <w:marTop w:val="0"/>
      <w:marBottom w:val="0"/>
      <w:divBdr>
        <w:top w:val="none" w:sz="0" w:space="0" w:color="auto"/>
        <w:left w:val="none" w:sz="0" w:space="0" w:color="auto"/>
        <w:bottom w:val="none" w:sz="0" w:space="0" w:color="auto"/>
        <w:right w:val="none" w:sz="0" w:space="0" w:color="auto"/>
      </w:divBdr>
    </w:div>
    <w:div w:id="229193186">
      <w:bodyDiv w:val="1"/>
      <w:marLeft w:val="0"/>
      <w:marRight w:val="0"/>
      <w:marTop w:val="0"/>
      <w:marBottom w:val="0"/>
      <w:divBdr>
        <w:top w:val="none" w:sz="0" w:space="0" w:color="auto"/>
        <w:left w:val="none" w:sz="0" w:space="0" w:color="auto"/>
        <w:bottom w:val="none" w:sz="0" w:space="0" w:color="auto"/>
        <w:right w:val="none" w:sz="0" w:space="0" w:color="auto"/>
      </w:divBdr>
    </w:div>
    <w:div w:id="229197056">
      <w:bodyDiv w:val="1"/>
      <w:marLeft w:val="0"/>
      <w:marRight w:val="0"/>
      <w:marTop w:val="0"/>
      <w:marBottom w:val="0"/>
      <w:divBdr>
        <w:top w:val="none" w:sz="0" w:space="0" w:color="auto"/>
        <w:left w:val="none" w:sz="0" w:space="0" w:color="auto"/>
        <w:bottom w:val="none" w:sz="0" w:space="0" w:color="auto"/>
        <w:right w:val="none" w:sz="0" w:space="0" w:color="auto"/>
      </w:divBdr>
    </w:div>
    <w:div w:id="229197227">
      <w:bodyDiv w:val="1"/>
      <w:marLeft w:val="0"/>
      <w:marRight w:val="0"/>
      <w:marTop w:val="0"/>
      <w:marBottom w:val="0"/>
      <w:divBdr>
        <w:top w:val="none" w:sz="0" w:space="0" w:color="auto"/>
        <w:left w:val="none" w:sz="0" w:space="0" w:color="auto"/>
        <w:bottom w:val="none" w:sz="0" w:space="0" w:color="auto"/>
        <w:right w:val="none" w:sz="0" w:space="0" w:color="auto"/>
      </w:divBdr>
    </w:div>
    <w:div w:id="229274088">
      <w:bodyDiv w:val="1"/>
      <w:marLeft w:val="0"/>
      <w:marRight w:val="0"/>
      <w:marTop w:val="0"/>
      <w:marBottom w:val="0"/>
      <w:divBdr>
        <w:top w:val="none" w:sz="0" w:space="0" w:color="auto"/>
        <w:left w:val="none" w:sz="0" w:space="0" w:color="auto"/>
        <w:bottom w:val="none" w:sz="0" w:space="0" w:color="auto"/>
        <w:right w:val="none" w:sz="0" w:space="0" w:color="auto"/>
      </w:divBdr>
    </w:div>
    <w:div w:id="229313493">
      <w:bodyDiv w:val="1"/>
      <w:marLeft w:val="0"/>
      <w:marRight w:val="0"/>
      <w:marTop w:val="0"/>
      <w:marBottom w:val="0"/>
      <w:divBdr>
        <w:top w:val="none" w:sz="0" w:space="0" w:color="auto"/>
        <w:left w:val="none" w:sz="0" w:space="0" w:color="auto"/>
        <w:bottom w:val="none" w:sz="0" w:space="0" w:color="auto"/>
        <w:right w:val="none" w:sz="0" w:space="0" w:color="auto"/>
      </w:divBdr>
    </w:div>
    <w:div w:id="229315217">
      <w:bodyDiv w:val="1"/>
      <w:marLeft w:val="0"/>
      <w:marRight w:val="0"/>
      <w:marTop w:val="0"/>
      <w:marBottom w:val="0"/>
      <w:divBdr>
        <w:top w:val="none" w:sz="0" w:space="0" w:color="auto"/>
        <w:left w:val="none" w:sz="0" w:space="0" w:color="auto"/>
        <w:bottom w:val="none" w:sz="0" w:space="0" w:color="auto"/>
        <w:right w:val="none" w:sz="0" w:space="0" w:color="auto"/>
      </w:divBdr>
    </w:div>
    <w:div w:id="229384904">
      <w:bodyDiv w:val="1"/>
      <w:marLeft w:val="0"/>
      <w:marRight w:val="0"/>
      <w:marTop w:val="0"/>
      <w:marBottom w:val="0"/>
      <w:divBdr>
        <w:top w:val="none" w:sz="0" w:space="0" w:color="auto"/>
        <w:left w:val="none" w:sz="0" w:space="0" w:color="auto"/>
        <w:bottom w:val="none" w:sz="0" w:space="0" w:color="auto"/>
        <w:right w:val="none" w:sz="0" w:space="0" w:color="auto"/>
      </w:divBdr>
    </w:div>
    <w:div w:id="229389265">
      <w:bodyDiv w:val="1"/>
      <w:marLeft w:val="0"/>
      <w:marRight w:val="0"/>
      <w:marTop w:val="0"/>
      <w:marBottom w:val="0"/>
      <w:divBdr>
        <w:top w:val="none" w:sz="0" w:space="0" w:color="auto"/>
        <w:left w:val="none" w:sz="0" w:space="0" w:color="auto"/>
        <w:bottom w:val="none" w:sz="0" w:space="0" w:color="auto"/>
        <w:right w:val="none" w:sz="0" w:space="0" w:color="auto"/>
      </w:divBdr>
    </w:div>
    <w:div w:id="229467638">
      <w:bodyDiv w:val="1"/>
      <w:marLeft w:val="0"/>
      <w:marRight w:val="0"/>
      <w:marTop w:val="0"/>
      <w:marBottom w:val="0"/>
      <w:divBdr>
        <w:top w:val="none" w:sz="0" w:space="0" w:color="auto"/>
        <w:left w:val="none" w:sz="0" w:space="0" w:color="auto"/>
        <w:bottom w:val="none" w:sz="0" w:space="0" w:color="auto"/>
        <w:right w:val="none" w:sz="0" w:space="0" w:color="auto"/>
      </w:divBdr>
    </w:div>
    <w:div w:id="229580820">
      <w:bodyDiv w:val="1"/>
      <w:marLeft w:val="0"/>
      <w:marRight w:val="0"/>
      <w:marTop w:val="0"/>
      <w:marBottom w:val="0"/>
      <w:divBdr>
        <w:top w:val="none" w:sz="0" w:space="0" w:color="auto"/>
        <w:left w:val="none" w:sz="0" w:space="0" w:color="auto"/>
        <w:bottom w:val="none" w:sz="0" w:space="0" w:color="auto"/>
        <w:right w:val="none" w:sz="0" w:space="0" w:color="auto"/>
      </w:divBdr>
    </w:div>
    <w:div w:id="229586438">
      <w:bodyDiv w:val="1"/>
      <w:marLeft w:val="0"/>
      <w:marRight w:val="0"/>
      <w:marTop w:val="0"/>
      <w:marBottom w:val="0"/>
      <w:divBdr>
        <w:top w:val="none" w:sz="0" w:space="0" w:color="auto"/>
        <w:left w:val="none" w:sz="0" w:space="0" w:color="auto"/>
        <w:bottom w:val="none" w:sz="0" w:space="0" w:color="auto"/>
        <w:right w:val="none" w:sz="0" w:space="0" w:color="auto"/>
      </w:divBdr>
    </w:div>
    <w:div w:id="229729234">
      <w:bodyDiv w:val="1"/>
      <w:marLeft w:val="0"/>
      <w:marRight w:val="0"/>
      <w:marTop w:val="0"/>
      <w:marBottom w:val="0"/>
      <w:divBdr>
        <w:top w:val="none" w:sz="0" w:space="0" w:color="auto"/>
        <w:left w:val="none" w:sz="0" w:space="0" w:color="auto"/>
        <w:bottom w:val="none" w:sz="0" w:space="0" w:color="auto"/>
        <w:right w:val="none" w:sz="0" w:space="0" w:color="auto"/>
      </w:divBdr>
    </w:div>
    <w:div w:id="229851277">
      <w:bodyDiv w:val="1"/>
      <w:marLeft w:val="0"/>
      <w:marRight w:val="0"/>
      <w:marTop w:val="0"/>
      <w:marBottom w:val="0"/>
      <w:divBdr>
        <w:top w:val="none" w:sz="0" w:space="0" w:color="auto"/>
        <w:left w:val="none" w:sz="0" w:space="0" w:color="auto"/>
        <w:bottom w:val="none" w:sz="0" w:space="0" w:color="auto"/>
        <w:right w:val="none" w:sz="0" w:space="0" w:color="auto"/>
      </w:divBdr>
    </w:div>
    <w:div w:id="230042777">
      <w:bodyDiv w:val="1"/>
      <w:marLeft w:val="0"/>
      <w:marRight w:val="0"/>
      <w:marTop w:val="0"/>
      <w:marBottom w:val="0"/>
      <w:divBdr>
        <w:top w:val="none" w:sz="0" w:space="0" w:color="auto"/>
        <w:left w:val="none" w:sz="0" w:space="0" w:color="auto"/>
        <w:bottom w:val="none" w:sz="0" w:space="0" w:color="auto"/>
        <w:right w:val="none" w:sz="0" w:space="0" w:color="auto"/>
      </w:divBdr>
    </w:div>
    <w:div w:id="230046176">
      <w:bodyDiv w:val="1"/>
      <w:marLeft w:val="0"/>
      <w:marRight w:val="0"/>
      <w:marTop w:val="0"/>
      <w:marBottom w:val="0"/>
      <w:divBdr>
        <w:top w:val="none" w:sz="0" w:space="0" w:color="auto"/>
        <w:left w:val="none" w:sz="0" w:space="0" w:color="auto"/>
        <w:bottom w:val="none" w:sz="0" w:space="0" w:color="auto"/>
        <w:right w:val="none" w:sz="0" w:space="0" w:color="auto"/>
      </w:divBdr>
    </w:div>
    <w:div w:id="230239623">
      <w:bodyDiv w:val="1"/>
      <w:marLeft w:val="0"/>
      <w:marRight w:val="0"/>
      <w:marTop w:val="0"/>
      <w:marBottom w:val="0"/>
      <w:divBdr>
        <w:top w:val="none" w:sz="0" w:space="0" w:color="auto"/>
        <w:left w:val="none" w:sz="0" w:space="0" w:color="auto"/>
        <w:bottom w:val="none" w:sz="0" w:space="0" w:color="auto"/>
        <w:right w:val="none" w:sz="0" w:space="0" w:color="auto"/>
      </w:divBdr>
    </w:div>
    <w:div w:id="230359976">
      <w:bodyDiv w:val="1"/>
      <w:marLeft w:val="0"/>
      <w:marRight w:val="0"/>
      <w:marTop w:val="0"/>
      <w:marBottom w:val="0"/>
      <w:divBdr>
        <w:top w:val="none" w:sz="0" w:space="0" w:color="auto"/>
        <w:left w:val="none" w:sz="0" w:space="0" w:color="auto"/>
        <w:bottom w:val="none" w:sz="0" w:space="0" w:color="auto"/>
        <w:right w:val="none" w:sz="0" w:space="0" w:color="auto"/>
      </w:divBdr>
    </w:div>
    <w:div w:id="230426218">
      <w:bodyDiv w:val="1"/>
      <w:marLeft w:val="0"/>
      <w:marRight w:val="0"/>
      <w:marTop w:val="0"/>
      <w:marBottom w:val="0"/>
      <w:divBdr>
        <w:top w:val="none" w:sz="0" w:space="0" w:color="auto"/>
        <w:left w:val="none" w:sz="0" w:space="0" w:color="auto"/>
        <w:bottom w:val="none" w:sz="0" w:space="0" w:color="auto"/>
        <w:right w:val="none" w:sz="0" w:space="0" w:color="auto"/>
      </w:divBdr>
    </w:div>
    <w:div w:id="230503380">
      <w:bodyDiv w:val="1"/>
      <w:marLeft w:val="0"/>
      <w:marRight w:val="0"/>
      <w:marTop w:val="0"/>
      <w:marBottom w:val="0"/>
      <w:divBdr>
        <w:top w:val="none" w:sz="0" w:space="0" w:color="auto"/>
        <w:left w:val="none" w:sz="0" w:space="0" w:color="auto"/>
        <w:bottom w:val="none" w:sz="0" w:space="0" w:color="auto"/>
        <w:right w:val="none" w:sz="0" w:space="0" w:color="auto"/>
      </w:divBdr>
    </w:div>
    <w:div w:id="230507051">
      <w:bodyDiv w:val="1"/>
      <w:marLeft w:val="0"/>
      <w:marRight w:val="0"/>
      <w:marTop w:val="0"/>
      <w:marBottom w:val="0"/>
      <w:divBdr>
        <w:top w:val="none" w:sz="0" w:space="0" w:color="auto"/>
        <w:left w:val="none" w:sz="0" w:space="0" w:color="auto"/>
        <w:bottom w:val="none" w:sz="0" w:space="0" w:color="auto"/>
        <w:right w:val="none" w:sz="0" w:space="0" w:color="auto"/>
      </w:divBdr>
    </w:div>
    <w:div w:id="230584347">
      <w:bodyDiv w:val="1"/>
      <w:marLeft w:val="0"/>
      <w:marRight w:val="0"/>
      <w:marTop w:val="0"/>
      <w:marBottom w:val="0"/>
      <w:divBdr>
        <w:top w:val="none" w:sz="0" w:space="0" w:color="auto"/>
        <w:left w:val="none" w:sz="0" w:space="0" w:color="auto"/>
        <w:bottom w:val="none" w:sz="0" w:space="0" w:color="auto"/>
        <w:right w:val="none" w:sz="0" w:space="0" w:color="auto"/>
      </w:divBdr>
    </w:div>
    <w:div w:id="230624196">
      <w:bodyDiv w:val="1"/>
      <w:marLeft w:val="0"/>
      <w:marRight w:val="0"/>
      <w:marTop w:val="0"/>
      <w:marBottom w:val="0"/>
      <w:divBdr>
        <w:top w:val="none" w:sz="0" w:space="0" w:color="auto"/>
        <w:left w:val="none" w:sz="0" w:space="0" w:color="auto"/>
        <w:bottom w:val="none" w:sz="0" w:space="0" w:color="auto"/>
        <w:right w:val="none" w:sz="0" w:space="0" w:color="auto"/>
      </w:divBdr>
    </w:div>
    <w:div w:id="230697289">
      <w:bodyDiv w:val="1"/>
      <w:marLeft w:val="0"/>
      <w:marRight w:val="0"/>
      <w:marTop w:val="0"/>
      <w:marBottom w:val="0"/>
      <w:divBdr>
        <w:top w:val="none" w:sz="0" w:space="0" w:color="auto"/>
        <w:left w:val="none" w:sz="0" w:space="0" w:color="auto"/>
        <w:bottom w:val="none" w:sz="0" w:space="0" w:color="auto"/>
        <w:right w:val="none" w:sz="0" w:space="0" w:color="auto"/>
      </w:divBdr>
    </w:div>
    <w:div w:id="230699567">
      <w:bodyDiv w:val="1"/>
      <w:marLeft w:val="0"/>
      <w:marRight w:val="0"/>
      <w:marTop w:val="0"/>
      <w:marBottom w:val="0"/>
      <w:divBdr>
        <w:top w:val="none" w:sz="0" w:space="0" w:color="auto"/>
        <w:left w:val="none" w:sz="0" w:space="0" w:color="auto"/>
        <w:bottom w:val="none" w:sz="0" w:space="0" w:color="auto"/>
        <w:right w:val="none" w:sz="0" w:space="0" w:color="auto"/>
      </w:divBdr>
    </w:div>
    <w:div w:id="230702756">
      <w:bodyDiv w:val="1"/>
      <w:marLeft w:val="0"/>
      <w:marRight w:val="0"/>
      <w:marTop w:val="0"/>
      <w:marBottom w:val="0"/>
      <w:divBdr>
        <w:top w:val="none" w:sz="0" w:space="0" w:color="auto"/>
        <w:left w:val="none" w:sz="0" w:space="0" w:color="auto"/>
        <w:bottom w:val="none" w:sz="0" w:space="0" w:color="auto"/>
        <w:right w:val="none" w:sz="0" w:space="0" w:color="auto"/>
      </w:divBdr>
    </w:div>
    <w:div w:id="230846726">
      <w:bodyDiv w:val="1"/>
      <w:marLeft w:val="0"/>
      <w:marRight w:val="0"/>
      <w:marTop w:val="0"/>
      <w:marBottom w:val="0"/>
      <w:divBdr>
        <w:top w:val="none" w:sz="0" w:space="0" w:color="auto"/>
        <w:left w:val="none" w:sz="0" w:space="0" w:color="auto"/>
        <w:bottom w:val="none" w:sz="0" w:space="0" w:color="auto"/>
        <w:right w:val="none" w:sz="0" w:space="0" w:color="auto"/>
      </w:divBdr>
    </w:div>
    <w:div w:id="230964152">
      <w:bodyDiv w:val="1"/>
      <w:marLeft w:val="0"/>
      <w:marRight w:val="0"/>
      <w:marTop w:val="0"/>
      <w:marBottom w:val="0"/>
      <w:divBdr>
        <w:top w:val="none" w:sz="0" w:space="0" w:color="auto"/>
        <w:left w:val="none" w:sz="0" w:space="0" w:color="auto"/>
        <w:bottom w:val="none" w:sz="0" w:space="0" w:color="auto"/>
        <w:right w:val="none" w:sz="0" w:space="0" w:color="auto"/>
      </w:divBdr>
    </w:div>
    <w:div w:id="231046880">
      <w:bodyDiv w:val="1"/>
      <w:marLeft w:val="0"/>
      <w:marRight w:val="0"/>
      <w:marTop w:val="0"/>
      <w:marBottom w:val="0"/>
      <w:divBdr>
        <w:top w:val="none" w:sz="0" w:space="0" w:color="auto"/>
        <w:left w:val="none" w:sz="0" w:space="0" w:color="auto"/>
        <w:bottom w:val="none" w:sz="0" w:space="0" w:color="auto"/>
        <w:right w:val="none" w:sz="0" w:space="0" w:color="auto"/>
      </w:divBdr>
    </w:div>
    <w:div w:id="231085894">
      <w:bodyDiv w:val="1"/>
      <w:marLeft w:val="0"/>
      <w:marRight w:val="0"/>
      <w:marTop w:val="0"/>
      <w:marBottom w:val="0"/>
      <w:divBdr>
        <w:top w:val="none" w:sz="0" w:space="0" w:color="auto"/>
        <w:left w:val="none" w:sz="0" w:space="0" w:color="auto"/>
        <w:bottom w:val="none" w:sz="0" w:space="0" w:color="auto"/>
        <w:right w:val="none" w:sz="0" w:space="0" w:color="auto"/>
      </w:divBdr>
    </w:div>
    <w:div w:id="231164466">
      <w:bodyDiv w:val="1"/>
      <w:marLeft w:val="0"/>
      <w:marRight w:val="0"/>
      <w:marTop w:val="0"/>
      <w:marBottom w:val="0"/>
      <w:divBdr>
        <w:top w:val="none" w:sz="0" w:space="0" w:color="auto"/>
        <w:left w:val="none" w:sz="0" w:space="0" w:color="auto"/>
        <w:bottom w:val="none" w:sz="0" w:space="0" w:color="auto"/>
        <w:right w:val="none" w:sz="0" w:space="0" w:color="auto"/>
      </w:divBdr>
    </w:div>
    <w:div w:id="231279059">
      <w:bodyDiv w:val="1"/>
      <w:marLeft w:val="0"/>
      <w:marRight w:val="0"/>
      <w:marTop w:val="0"/>
      <w:marBottom w:val="0"/>
      <w:divBdr>
        <w:top w:val="none" w:sz="0" w:space="0" w:color="auto"/>
        <w:left w:val="none" w:sz="0" w:space="0" w:color="auto"/>
        <w:bottom w:val="none" w:sz="0" w:space="0" w:color="auto"/>
        <w:right w:val="none" w:sz="0" w:space="0" w:color="auto"/>
      </w:divBdr>
    </w:div>
    <w:div w:id="231308807">
      <w:bodyDiv w:val="1"/>
      <w:marLeft w:val="0"/>
      <w:marRight w:val="0"/>
      <w:marTop w:val="0"/>
      <w:marBottom w:val="0"/>
      <w:divBdr>
        <w:top w:val="none" w:sz="0" w:space="0" w:color="auto"/>
        <w:left w:val="none" w:sz="0" w:space="0" w:color="auto"/>
        <w:bottom w:val="none" w:sz="0" w:space="0" w:color="auto"/>
        <w:right w:val="none" w:sz="0" w:space="0" w:color="auto"/>
      </w:divBdr>
    </w:div>
    <w:div w:id="231350759">
      <w:bodyDiv w:val="1"/>
      <w:marLeft w:val="0"/>
      <w:marRight w:val="0"/>
      <w:marTop w:val="0"/>
      <w:marBottom w:val="0"/>
      <w:divBdr>
        <w:top w:val="none" w:sz="0" w:space="0" w:color="auto"/>
        <w:left w:val="none" w:sz="0" w:space="0" w:color="auto"/>
        <w:bottom w:val="none" w:sz="0" w:space="0" w:color="auto"/>
        <w:right w:val="none" w:sz="0" w:space="0" w:color="auto"/>
      </w:divBdr>
    </w:div>
    <w:div w:id="231352845">
      <w:bodyDiv w:val="1"/>
      <w:marLeft w:val="0"/>
      <w:marRight w:val="0"/>
      <w:marTop w:val="0"/>
      <w:marBottom w:val="0"/>
      <w:divBdr>
        <w:top w:val="none" w:sz="0" w:space="0" w:color="auto"/>
        <w:left w:val="none" w:sz="0" w:space="0" w:color="auto"/>
        <w:bottom w:val="none" w:sz="0" w:space="0" w:color="auto"/>
        <w:right w:val="none" w:sz="0" w:space="0" w:color="auto"/>
      </w:divBdr>
    </w:div>
    <w:div w:id="231357547">
      <w:bodyDiv w:val="1"/>
      <w:marLeft w:val="0"/>
      <w:marRight w:val="0"/>
      <w:marTop w:val="0"/>
      <w:marBottom w:val="0"/>
      <w:divBdr>
        <w:top w:val="none" w:sz="0" w:space="0" w:color="auto"/>
        <w:left w:val="none" w:sz="0" w:space="0" w:color="auto"/>
        <w:bottom w:val="none" w:sz="0" w:space="0" w:color="auto"/>
        <w:right w:val="none" w:sz="0" w:space="0" w:color="auto"/>
      </w:divBdr>
    </w:div>
    <w:div w:id="231426687">
      <w:bodyDiv w:val="1"/>
      <w:marLeft w:val="0"/>
      <w:marRight w:val="0"/>
      <w:marTop w:val="0"/>
      <w:marBottom w:val="0"/>
      <w:divBdr>
        <w:top w:val="none" w:sz="0" w:space="0" w:color="auto"/>
        <w:left w:val="none" w:sz="0" w:space="0" w:color="auto"/>
        <w:bottom w:val="none" w:sz="0" w:space="0" w:color="auto"/>
        <w:right w:val="none" w:sz="0" w:space="0" w:color="auto"/>
      </w:divBdr>
    </w:div>
    <w:div w:id="231429854">
      <w:bodyDiv w:val="1"/>
      <w:marLeft w:val="0"/>
      <w:marRight w:val="0"/>
      <w:marTop w:val="0"/>
      <w:marBottom w:val="0"/>
      <w:divBdr>
        <w:top w:val="none" w:sz="0" w:space="0" w:color="auto"/>
        <w:left w:val="none" w:sz="0" w:space="0" w:color="auto"/>
        <w:bottom w:val="none" w:sz="0" w:space="0" w:color="auto"/>
        <w:right w:val="none" w:sz="0" w:space="0" w:color="auto"/>
      </w:divBdr>
    </w:div>
    <w:div w:id="231500731">
      <w:bodyDiv w:val="1"/>
      <w:marLeft w:val="0"/>
      <w:marRight w:val="0"/>
      <w:marTop w:val="0"/>
      <w:marBottom w:val="0"/>
      <w:divBdr>
        <w:top w:val="none" w:sz="0" w:space="0" w:color="auto"/>
        <w:left w:val="none" w:sz="0" w:space="0" w:color="auto"/>
        <w:bottom w:val="none" w:sz="0" w:space="0" w:color="auto"/>
        <w:right w:val="none" w:sz="0" w:space="0" w:color="auto"/>
      </w:divBdr>
    </w:div>
    <w:div w:id="231505650">
      <w:bodyDiv w:val="1"/>
      <w:marLeft w:val="0"/>
      <w:marRight w:val="0"/>
      <w:marTop w:val="0"/>
      <w:marBottom w:val="0"/>
      <w:divBdr>
        <w:top w:val="none" w:sz="0" w:space="0" w:color="auto"/>
        <w:left w:val="none" w:sz="0" w:space="0" w:color="auto"/>
        <w:bottom w:val="none" w:sz="0" w:space="0" w:color="auto"/>
        <w:right w:val="none" w:sz="0" w:space="0" w:color="auto"/>
      </w:divBdr>
    </w:div>
    <w:div w:id="231545239">
      <w:bodyDiv w:val="1"/>
      <w:marLeft w:val="0"/>
      <w:marRight w:val="0"/>
      <w:marTop w:val="0"/>
      <w:marBottom w:val="0"/>
      <w:divBdr>
        <w:top w:val="none" w:sz="0" w:space="0" w:color="auto"/>
        <w:left w:val="none" w:sz="0" w:space="0" w:color="auto"/>
        <w:bottom w:val="none" w:sz="0" w:space="0" w:color="auto"/>
        <w:right w:val="none" w:sz="0" w:space="0" w:color="auto"/>
      </w:divBdr>
    </w:div>
    <w:div w:id="231546273">
      <w:bodyDiv w:val="1"/>
      <w:marLeft w:val="0"/>
      <w:marRight w:val="0"/>
      <w:marTop w:val="0"/>
      <w:marBottom w:val="0"/>
      <w:divBdr>
        <w:top w:val="none" w:sz="0" w:space="0" w:color="auto"/>
        <w:left w:val="none" w:sz="0" w:space="0" w:color="auto"/>
        <w:bottom w:val="none" w:sz="0" w:space="0" w:color="auto"/>
        <w:right w:val="none" w:sz="0" w:space="0" w:color="auto"/>
      </w:divBdr>
    </w:div>
    <w:div w:id="231696366">
      <w:bodyDiv w:val="1"/>
      <w:marLeft w:val="0"/>
      <w:marRight w:val="0"/>
      <w:marTop w:val="0"/>
      <w:marBottom w:val="0"/>
      <w:divBdr>
        <w:top w:val="none" w:sz="0" w:space="0" w:color="auto"/>
        <w:left w:val="none" w:sz="0" w:space="0" w:color="auto"/>
        <w:bottom w:val="none" w:sz="0" w:space="0" w:color="auto"/>
        <w:right w:val="none" w:sz="0" w:space="0" w:color="auto"/>
      </w:divBdr>
    </w:div>
    <w:div w:id="231741180">
      <w:bodyDiv w:val="1"/>
      <w:marLeft w:val="0"/>
      <w:marRight w:val="0"/>
      <w:marTop w:val="0"/>
      <w:marBottom w:val="0"/>
      <w:divBdr>
        <w:top w:val="none" w:sz="0" w:space="0" w:color="auto"/>
        <w:left w:val="none" w:sz="0" w:space="0" w:color="auto"/>
        <w:bottom w:val="none" w:sz="0" w:space="0" w:color="auto"/>
        <w:right w:val="none" w:sz="0" w:space="0" w:color="auto"/>
      </w:divBdr>
    </w:div>
    <w:div w:id="231812549">
      <w:bodyDiv w:val="1"/>
      <w:marLeft w:val="0"/>
      <w:marRight w:val="0"/>
      <w:marTop w:val="0"/>
      <w:marBottom w:val="0"/>
      <w:divBdr>
        <w:top w:val="none" w:sz="0" w:space="0" w:color="auto"/>
        <w:left w:val="none" w:sz="0" w:space="0" w:color="auto"/>
        <w:bottom w:val="none" w:sz="0" w:space="0" w:color="auto"/>
        <w:right w:val="none" w:sz="0" w:space="0" w:color="auto"/>
      </w:divBdr>
    </w:div>
    <w:div w:id="231890607">
      <w:bodyDiv w:val="1"/>
      <w:marLeft w:val="0"/>
      <w:marRight w:val="0"/>
      <w:marTop w:val="0"/>
      <w:marBottom w:val="0"/>
      <w:divBdr>
        <w:top w:val="none" w:sz="0" w:space="0" w:color="auto"/>
        <w:left w:val="none" w:sz="0" w:space="0" w:color="auto"/>
        <w:bottom w:val="none" w:sz="0" w:space="0" w:color="auto"/>
        <w:right w:val="none" w:sz="0" w:space="0" w:color="auto"/>
      </w:divBdr>
    </w:div>
    <w:div w:id="231936270">
      <w:bodyDiv w:val="1"/>
      <w:marLeft w:val="0"/>
      <w:marRight w:val="0"/>
      <w:marTop w:val="0"/>
      <w:marBottom w:val="0"/>
      <w:divBdr>
        <w:top w:val="none" w:sz="0" w:space="0" w:color="auto"/>
        <w:left w:val="none" w:sz="0" w:space="0" w:color="auto"/>
        <w:bottom w:val="none" w:sz="0" w:space="0" w:color="auto"/>
        <w:right w:val="none" w:sz="0" w:space="0" w:color="auto"/>
      </w:divBdr>
    </w:div>
    <w:div w:id="231962391">
      <w:bodyDiv w:val="1"/>
      <w:marLeft w:val="0"/>
      <w:marRight w:val="0"/>
      <w:marTop w:val="0"/>
      <w:marBottom w:val="0"/>
      <w:divBdr>
        <w:top w:val="none" w:sz="0" w:space="0" w:color="auto"/>
        <w:left w:val="none" w:sz="0" w:space="0" w:color="auto"/>
        <w:bottom w:val="none" w:sz="0" w:space="0" w:color="auto"/>
        <w:right w:val="none" w:sz="0" w:space="0" w:color="auto"/>
      </w:divBdr>
    </w:div>
    <w:div w:id="232013501">
      <w:bodyDiv w:val="1"/>
      <w:marLeft w:val="0"/>
      <w:marRight w:val="0"/>
      <w:marTop w:val="0"/>
      <w:marBottom w:val="0"/>
      <w:divBdr>
        <w:top w:val="none" w:sz="0" w:space="0" w:color="auto"/>
        <w:left w:val="none" w:sz="0" w:space="0" w:color="auto"/>
        <w:bottom w:val="none" w:sz="0" w:space="0" w:color="auto"/>
        <w:right w:val="none" w:sz="0" w:space="0" w:color="auto"/>
      </w:divBdr>
    </w:div>
    <w:div w:id="232131770">
      <w:bodyDiv w:val="1"/>
      <w:marLeft w:val="0"/>
      <w:marRight w:val="0"/>
      <w:marTop w:val="0"/>
      <w:marBottom w:val="0"/>
      <w:divBdr>
        <w:top w:val="none" w:sz="0" w:space="0" w:color="auto"/>
        <w:left w:val="none" w:sz="0" w:space="0" w:color="auto"/>
        <w:bottom w:val="none" w:sz="0" w:space="0" w:color="auto"/>
        <w:right w:val="none" w:sz="0" w:space="0" w:color="auto"/>
      </w:divBdr>
    </w:div>
    <w:div w:id="232132382">
      <w:bodyDiv w:val="1"/>
      <w:marLeft w:val="0"/>
      <w:marRight w:val="0"/>
      <w:marTop w:val="0"/>
      <w:marBottom w:val="0"/>
      <w:divBdr>
        <w:top w:val="none" w:sz="0" w:space="0" w:color="auto"/>
        <w:left w:val="none" w:sz="0" w:space="0" w:color="auto"/>
        <w:bottom w:val="none" w:sz="0" w:space="0" w:color="auto"/>
        <w:right w:val="none" w:sz="0" w:space="0" w:color="auto"/>
      </w:divBdr>
    </w:div>
    <w:div w:id="232198521">
      <w:bodyDiv w:val="1"/>
      <w:marLeft w:val="0"/>
      <w:marRight w:val="0"/>
      <w:marTop w:val="0"/>
      <w:marBottom w:val="0"/>
      <w:divBdr>
        <w:top w:val="none" w:sz="0" w:space="0" w:color="auto"/>
        <w:left w:val="none" w:sz="0" w:space="0" w:color="auto"/>
        <w:bottom w:val="none" w:sz="0" w:space="0" w:color="auto"/>
        <w:right w:val="none" w:sz="0" w:space="0" w:color="auto"/>
      </w:divBdr>
    </w:div>
    <w:div w:id="232202135">
      <w:bodyDiv w:val="1"/>
      <w:marLeft w:val="0"/>
      <w:marRight w:val="0"/>
      <w:marTop w:val="0"/>
      <w:marBottom w:val="0"/>
      <w:divBdr>
        <w:top w:val="none" w:sz="0" w:space="0" w:color="auto"/>
        <w:left w:val="none" w:sz="0" w:space="0" w:color="auto"/>
        <w:bottom w:val="none" w:sz="0" w:space="0" w:color="auto"/>
        <w:right w:val="none" w:sz="0" w:space="0" w:color="auto"/>
      </w:divBdr>
    </w:div>
    <w:div w:id="232392833">
      <w:bodyDiv w:val="1"/>
      <w:marLeft w:val="0"/>
      <w:marRight w:val="0"/>
      <w:marTop w:val="0"/>
      <w:marBottom w:val="0"/>
      <w:divBdr>
        <w:top w:val="none" w:sz="0" w:space="0" w:color="auto"/>
        <w:left w:val="none" w:sz="0" w:space="0" w:color="auto"/>
        <w:bottom w:val="none" w:sz="0" w:space="0" w:color="auto"/>
        <w:right w:val="none" w:sz="0" w:space="0" w:color="auto"/>
      </w:divBdr>
    </w:div>
    <w:div w:id="232395606">
      <w:bodyDiv w:val="1"/>
      <w:marLeft w:val="0"/>
      <w:marRight w:val="0"/>
      <w:marTop w:val="0"/>
      <w:marBottom w:val="0"/>
      <w:divBdr>
        <w:top w:val="none" w:sz="0" w:space="0" w:color="auto"/>
        <w:left w:val="none" w:sz="0" w:space="0" w:color="auto"/>
        <w:bottom w:val="none" w:sz="0" w:space="0" w:color="auto"/>
        <w:right w:val="none" w:sz="0" w:space="0" w:color="auto"/>
      </w:divBdr>
    </w:div>
    <w:div w:id="232395759">
      <w:bodyDiv w:val="1"/>
      <w:marLeft w:val="0"/>
      <w:marRight w:val="0"/>
      <w:marTop w:val="0"/>
      <w:marBottom w:val="0"/>
      <w:divBdr>
        <w:top w:val="none" w:sz="0" w:space="0" w:color="auto"/>
        <w:left w:val="none" w:sz="0" w:space="0" w:color="auto"/>
        <w:bottom w:val="none" w:sz="0" w:space="0" w:color="auto"/>
        <w:right w:val="none" w:sz="0" w:space="0" w:color="auto"/>
      </w:divBdr>
    </w:div>
    <w:div w:id="232468331">
      <w:bodyDiv w:val="1"/>
      <w:marLeft w:val="0"/>
      <w:marRight w:val="0"/>
      <w:marTop w:val="0"/>
      <w:marBottom w:val="0"/>
      <w:divBdr>
        <w:top w:val="none" w:sz="0" w:space="0" w:color="auto"/>
        <w:left w:val="none" w:sz="0" w:space="0" w:color="auto"/>
        <w:bottom w:val="none" w:sz="0" w:space="0" w:color="auto"/>
        <w:right w:val="none" w:sz="0" w:space="0" w:color="auto"/>
      </w:divBdr>
    </w:div>
    <w:div w:id="232472097">
      <w:bodyDiv w:val="1"/>
      <w:marLeft w:val="0"/>
      <w:marRight w:val="0"/>
      <w:marTop w:val="0"/>
      <w:marBottom w:val="0"/>
      <w:divBdr>
        <w:top w:val="none" w:sz="0" w:space="0" w:color="auto"/>
        <w:left w:val="none" w:sz="0" w:space="0" w:color="auto"/>
        <w:bottom w:val="none" w:sz="0" w:space="0" w:color="auto"/>
        <w:right w:val="none" w:sz="0" w:space="0" w:color="auto"/>
      </w:divBdr>
    </w:div>
    <w:div w:id="232473330">
      <w:bodyDiv w:val="1"/>
      <w:marLeft w:val="0"/>
      <w:marRight w:val="0"/>
      <w:marTop w:val="0"/>
      <w:marBottom w:val="0"/>
      <w:divBdr>
        <w:top w:val="none" w:sz="0" w:space="0" w:color="auto"/>
        <w:left w:val="none" w:sz="0" w:space="0" w:color="auto"/>
        <w:bottom w:val="none" w:sz="0" w:space="0" w:color="auto"/>
        <w:right w:val="none" w:sz="0" w:space="0" w:color="auto"/>
      </w:divBdr>
    </w:div>
    <w:div w:id="232619914">
      <w:bodyDiv w:val="1"/>
      <w:marLeft w:val="0"/>
      <w:marRight w:val="0"/>
      <w:marTop w:val="0"/>
      <w:marBottom w:val="0"/>
      <w:divBdr>
        <w:top w:val="none" w:sz="0" w:space="0" w:color="auto"/>
        <w:left w:val="none" w:sz="0" w:space="0" w:color="auto"/>
        <w:bottom w:val="none" w:sz="0" w:space="0" w:color="auto"/>
        <w:right w:val="none" w:sz="0" w:space="0" w:color="auto"/>
      </w:divBdr>
    </w:div>
    <w:div w:id="232736507">
      <w:bodyDiv w:val="1"/>
      <w:marLeft w:val="0"/>
      <w:marRight w:val="0"/>
      <w:marTop w:val="0"/>
      <w:marBottom w:val="0"/>
      <w:divBdr>
        <w:top w:val="none" w:sz="0" w:space="0" w:color="auto"/>
        <w:left w:val="none" w:sz="0" w:space="0" w:color="auto"/>
        <w:bottom w:val="none" w:sz="0" w:space="0" w:color="auto"/>
        <w:right w:val="none" w:sz="0" w:space="0" w:color="auto"/>
      </w:divBdr>
    </w:div>
    <w:div w:id="232784061">
      <w:bodyDiv w:val="1"/>
      <w:marLeft w:val="0"/>
      <w:marRight w:val="0"/>
      <w:marTop w:val="0"/>
      <w:marBottom w:val="0"/>
      <w:divBdr>
        <w:top w:val="none" w:sz="0" w:space="0" w:color="auto"/>
        <w:left w:val="none" w:sz="0" w:space="0" w:color="auto"/>
        <w:bottom w:val="none" w:sz="0" w:space="0" w:color="auto"/>
        <w:right w:val="none" w:sz="0" w:space="0" w:color="auto"/>
      </w:divBdr>
    </w:div>
    <w:div w:id="232814014">
      <w:bodyDiv w:val="1"/>
      <w:marLeft w:val="0"/>
      <w:marRight w:val="0"/>
      <w:marTop w:val="0"/>
      <w:marBottom w:val="0"/>
      <w:divBdr>
        <w:top w:val="none" w:sz="0" w:space="0" w:color="auto"/>
        <w:left w:val="none" w:sz="0" w:space="0" w:color="auto"/>
        <w:bottom w:val="none" w:sz="0" w:space="0" w:color="auto"/>
        <w:right w:val="none" w:sz="0" w:space="0" w:color="auto"/>
      </w:divBdr>
    </w:div>
    <w:div w:id="232814194">
      <w:bodyDiv w:val="1"/>
      <w:marLeft w:val="0"/>
      <w:marRight w:val="0"/>
      <w:marTop w:val="0"/>
      <w:marBottom w:val="0"/>
      <w:divBdr>
        <w:top w:val="none" w:sz="0" w:space="0" w:color="auto"/>
        <w:left w:val="none" w:sz="0" w:space="0" w:color="auto"/>
        <w:bottom w:val="none" w:sz="0" w:space="0" w:color="auto"/>
        <w:right w:val="none" w:sz="0" w:space="0" w:color="auto"/>
      </w:divBdr>
    </w:div>
    <w:div w:id="232815453">
      <w:bodyDiv w:val="1"/>
      <w:marLeft w:val="0"/>
      <w:marRight w:val="0"/>
      <w:marTop w:val="0"/>
      <w:marBottom w:val="0"/>
      <w:divBdr>
        <w:top w:val="none" w:sz="0" w:space="0" w:color="auto"/>
        <w:left w:val="none" w:sz="0" w:space="0" w:color="auto"/>
        <w:bottom w:val="none" w:sz="0" w:space="0" w:color="auto"/>
        <w:right w:val="none" w:sz="0" w:space="0" w:color="auto"/>
      </w:divBdr>
    </w:div>
    <w:div w:id="232853769">
      <w:bodyDiv w:val="1"/>
      <w:marLeft w:val="0"/>
      <w:marRight w:val="0"/>
      <w:marTop w:val="0"/>
      <w:marBottom w:val="0"/>
      <w:divBdr>
        <w:top w:val="none" w:sz="0" w:space="0" w:color="auto"/>
        <w:left w:val="none" w:sz="0" w:space="0" w:color="auto"/>
        <w:bottom w:val="none" w:sz="0" w:space="0" w:color="auto"/>
        <w:right w:val="none" w:sz="0" w:space="0" w:color="auto"/>
      </w:divBdr>
    </w:div>
    <w:div w:id="232858423">
      <w:bodyDiv w:val="1"/>
      <w:marLeft w:val="0"/>
      <w:marRight w:val="0"/>
      <w:marTop w:val="0"/>
      <w:marBottom w:val="0"/>
      <w:divBdr>
        <w:top w:val="none" w:sz="0" w:space="0" w:color="auto"/>
        <w:left w:val="none" w:sz="0" w:space="0" w:color="auto"/>
        <w:bottom w:val="none" w:sz="0" w:space="0" w:color="auto"/>
        <w:right w:val="none" w:sz="0" w:space="0" w:color="auto"/>
      </w:divBdr>
    </w:div>
    <w:div w:id="232858568">
      <w:bodyDiv w:val="1"/>
      <w:marLeft w:val="0"/>
      <w:marRight w:val="0"/>
      <w:marTop w:val="0"/>
      <w:marBottom w:val="0"/>
      <w:divBdr>
        <w:top w:val="none" w:sz="0" w:space="0" w:color="auto"/>
        <w:left w:val="none" w:sz="0" w:space="0" w:color="auto"/>
        <w:bottom w:val="none" w:sz="0" w:space="0" w:color="auto"/>
        <w:right w:val="none" w:sz="0" w:space="0" w:color="auto"/>
      </w:divBdr>
    </w:div>
    <w:div w:id="232861566">
      <w:bodyDiv w:val="1"/>
      <w:marLeft w:val="0"/>
      <w:marRight w:val="0"/>
      <w:marTop w:val="0"/>
      <w:marBottom w:val="0"/>
      <w:divBdr>
        <w:top w:val="none" w:sz="0" w:space="0" w:color="auto"/>
        <w:left w:val="none" w:sz="0" w:space="0" w:color="auto"/>
        <w:bottom w:val="none" w:sz="0" w:space="0" w:color="auto"/>
        <w:right w:val="none" w:sz="0" w:space="0" w:color="auto"/>
      </w:divBdr>
    </w:div>
    <w:div w:id="232862363">
      <w:bodyDiv w:val="1"/>
      <w:marLeft w:val="0"/>
      <w:marRight w:val="0"/>
      <w:marTop w:val="0"/>
      <w:marBottom w:val="0"/>
      <w:divBdr>
        <w:top w:val="none" w:sz="0" w:space="0" w:color="auto"/>
        <w:left w:val="none" w:sz="0" w:space="0" w:color="auto"/>
        <w:bottom w:val="none" w:sz="0" w:space="0" w:color="auto"/>
        <w:right w:val="none" w:sz="0" w:space="0" w:color="auto"/>
      </w:divBdr>
    </w:div>
    <w:div w:id="233006869">
      <w:bodyDiv w:val="1"/>
      <w:marLeft w:val="0"/>
      <w:marRight w:val="0"/>
      <w:marTop w:val="0"/>
      <w:marBottom w:val="0"/>
      <w:divBdr>
        <w:top w:val="none" w:sz="0" w:space="0" w:color="auto"/>
        <w:left w:val="none" w:sz="0" w:space="0" w:color="auto"/>
        <w:bottom w:val="none" w:sz="0" w:space="0" w:color="auto"/>
        <w:right w:val="none" w:sz="0" w:space="0" w:color="auto"/>
      </w:divBdr>
    </w:div>
    <w:div w:id="233323925">
      <w:bodyDiv w:val="1"/>
      <w:marLeft w:val="0"/>
      <w:marRight w:val="0"/>
      <w:marTop w:val="0"/>
      <w:marBottom w:val="0"/>
      <w:divBdr>
        <w:top w:val="none" w:sz="0" w:space="0" w:color="auto"/>
        <w:left w:val="none" w:sz="0" w:space="0" w:color="auto"/>
        <w:bottom w:val="none" w:sz="0" w:space="0" w:color="auto"/>
        <w:right w:val="none" w:sz="0" w:space="0" w:color="auto"/>
      </w:divBdr>
    </w:div>
    <w:div w:id="233394428">
      <w:bodyDiv w:val="1"/>
      <w:marLeft w:val="0"/>
      <w:marRight w:val="0"/>
      <w:marTop w:val="0"/>
      <w:marBottom w:val="0"/>
      <w:divBdr>
        <w:top w:val="none" w:sz="0" w:space="0" w:color="auto"/>
        <w:left w:val="none" w:sz="0" w:space="0" w:color="auto"/>
        <w:bottom w:val="none" w:sz="0" w:space="0" w:color="auto"/>
        <w:right w:val="none" w:sz="0" w:space="0" w:color="auto"/>
      </w:divBdr>
    </w:div>
    <w:div w:id="233440994">
      <w:bodyDiv w:val="1"/>
      <w:marLeft w:val="0"/>
      <w:marRight w:val="0"/>
      <w:marTop w:val="0"/>
      <w:marBottom w:val="0"/>
      <w:divBdr>
        <w:top w:val="none" w:sz="0" w:space="0" w:color="auto"/>
        <w:left w:val="none" w:sz="0" w:space="0" w:color="auto"/>
        <w:bottom w:val="none" w:sz="0" w:space="0" w:color="auto"/>
        <w:right w:val="none" w:sz="0" w:space="0" w:color="auto"/>
      </w:divBdr>
    </w:div>
    <w:div w:id="233470462">
      <w:bodyDiv w:val="1"/>
      <w:marLeft w:val="0"/>
      <w:marRight w:val="0"/>
      <w:marTop w:val="0"/>
      <w:marBottom w:val="0"/>
      <w:divBdr>
        <w:top w:val="none" w:sz="0" w:space="0" w:color="auto"/>
        <w:left w:val="none" w:sz="0" w:space="0" w:color="auto"/>
        <w:bottom w:val="none" w:sz="0" w:space="0" w:color="auto"/>
        <w:right w:val="none" w:sz="0" w:space="0" w:color="auto"/>
      </w:divBdr>
    </w:div>
    <w:div w:id="233514219">
      <w:bodyDiv w:val="1"/>
      <w:marLeft w:val="0"/>
      <w:marRight w:val="0"/>
      <w:marTop w:val="0"/>
      <w:marBottom w:val="0"/>
      <w:divBdr>
        <w:top w:val="none" w:sz="0" w:space="0" w:color="auto"/>
        <w:left w:val="none" w:sz="0" w:space="0" w:color="auto"/>
        <w:bottom w:val="none" w:sz="0" w:space="0" w:color="auto"/>
        <w:right w:val="none" w:sz="0" w:space="0" w:color="auto"/>
      </w:divBdr>
    </w:div>
    <w:div w:id="234170147">
      <w:bodyDiv w:val="1"/>
      <w:marLeft w:val="0"/>
      <w:marRight w:val="0"/>
      <w:marTop w:val="0"/>
      <w:marBottom w:val="0"/>
      <w:divBdr>
        <w:top w:val="none" w:sz="0" w:space="0" w:color="auto"/>
        <w:left w:val="none" w:sz="0" w:space="0" w:color="auto"/>
        <w:bottom w:val="none" w:sz="0" w:space="0" w:color="auto"/>
        <w:right w:val="none" w:sz="0" w:space="0" w:color="auto"/>
      </w:divBdr>
    </w:div>
    <w:div w:id="234171696">
      <w:bodyDiv w:val="1"/>
      <w:marLeft w:val="0"/>
      <w:marRight w:val="0"/>
      <w:marTop w:val="0"/>
      <w:marBottom w:val="0"/>
      <w:divBdr>
        <w:top w:val="none" w:sz="0" w:space="0" w:color="auto"/>
        <w:left w:val="none" w:sz="0" w:space="0" w:color="auto"/>
        <w:bottom w:val="none" w:sz="0" w:space="0" w:color="auto"/>
        <w:right w:val="none" w:sz="0" w:space="0" w:color="auto"/>
      </w:divBdr>
    </w:div>
    <w:div w:id="234321301">
      <w:bodyDiv w:val="1"/>
      <w:marLeft w:val="0"/>
      <w:marRight w:val="0"/>
      <w:marTop w:val="0"/>
      <w:marBottom w:val="0"/>
      <w:divBdr>
        <w:top w:val="none" w:sz="0" w:space="0" w:color="auto"/>
        <w:left w:val="none" w:sz="0" w:space="0" w:color="auto"/>
        <w:bottom w:val="none" w:sz="0" w:space="0" w:color="auto"/>
        <w:right w:val="none" w:sz="0" w:space="0" w:color="auto"/>
      </w:divBdr>
    </w:div>
    <w:div w:id="234363772">
      <w:bodyDiv w:val="1"/>
      <w:marLeft w:val="0"/>
      <w:marRight w:val="0"/>
      <w:marTop w:val="0"/>
      <w:marBottom w:val="0"/>
      <w:divBdr>
        <w:top w:val="none" w:sz="0" w:space="0" w:color="auto"/>
        <w:left w:val="none" w:sz="0" w:space="0" w:color="auto"/>
        <w:bottom w:val="none" w:sz="0" w:space="0" w:color="auto"/>
        <w:right w:val="none" w:sz="0" w:space="0" w:color="auto"/>
      </w:divBdr>
    </w:div>
    <w:div w:id="234364331">
      <w:bodyDiv w:val="1"/>
      <w:marLeft w:val="0"/>
      <w:marRight w:val="0"/>
      <w:marTop w:val="0"/>
      <w:marBottom w:val="0"/>
      <w:divBdr>
        <w:top w:val="none" w:sz="0" w:space="0" w:color="auto"/>
        <w:left w:val="none" w:sz="0" w:space="0" w:color="auto"/>
        <w:bottom w:val="none" w:sz="0" w:space="0" w:color="auto"/>
        <w:right w:val="none" w:sz="0" w:space="0" w:color="auto"/>
      </w:divBdr>
    </w:div>
    <w:div w:id="234633993">
      <w:bodyDiv w:val="1"/>
      <w:marLeft w:val="0"/>
      <w:marRight w:val="0"/>
      <w:marTop w:val="0"/>
      <w:marBottom w:val="0"/>
      <w:divBdr>
        <w:top w:val="none" w:sz="0" w:space="0" w:color="auto"/>
        <w:left w:val="none" w:sz="0" w:space="0" w:color="auto"/>
        <w:bottom w:val="none" w:sz="0" w:space="0" w:color="auto"/>
        <w:right w:val="none" w:sz="0" w:space="0" w:color="auto"/>
      </w:divBdr>
    </w:div>
    <w:div w:id="234635108">
      <w:bodyDiv w:val="1"/>
      <w:marLeft w:val="0"/>
      <w:marRight w:val="0"/>
      <w:marTop w:val="0"/>
      <w:marBottom w:val="0"/>
      <w:divBdr>
        <w:top w:val="none" w:sz="0" w:space="0" w:color="auto"/>
        <w:left w:val="none" w:sz="0" w:space="0" w:color="auto"/>
        <w:bottom w:val="none" w:sz="0" w:space="0" w:color="auto"/>
        <w:right w:val="none" w:sz="0" w:space="0" w:color="auto"/>
      </w:divBdr>
    </w:div>
    <w:div w:id="234708748">
      <w:bodyDiv w:val="1"/>
      <w:marLeft w:val="0"/>
      <w:marRight w:val="0"/>
      <w:marTop w:val="0"/>
      <w:marBottom w:val="0"/>
      <w:divBdr>
        <w:top w:val="none" w:sz="0" w:space="0" w:color="auto"/>
        <w:left w:val="none" w:sz="0" w:space="0" w:color="auto"/>
        <w:bottom w:val="none" w:sz="0" w:space="0" w:color="auto"/>
        <w:right w:val="none" w:sz="0" w:space="0" w:color="auto"/>
      </w:divBdr>
    </w:div>
    <w:div w:id="234710988">
      <w:bodyDiv w:val="1"/>
      <w:marLeft w:val="0"/>
      <w:marRight w:val="0"/>
      <w:marTop w:val="0"/>
      <w:marBottom w:val="0"/>
      <w:divBdr>
        <w:top w:val="none" w:sz="0" w:space="0" w:color="auto"/>
        <w:left w:val="none" w:sz="0" w:space="0" w:color="auto"/>
        <w:bottom w:val="none" w:sz="0" w:space="0" w:color="auto"/>
        <w:right w:val="none" w:sz="0" w:space="0" w:color="auto"/>
      </w:divBdr>
    </w:div>
    <w:div w:id="234781781">
      <w:bodyDiv w:val="1"/>
      <w:marLeft w:val="0"/>
      <w:marRight w:val="0"/>
      <w:marTop w:val="0"/>
      <w:marBottom w:val="0"/>
      <w:divBdr>
        <w:top w:val="none" w:sz="0" w:space="0" w:color="auto"/>
        <w:left w:val="none" w:sz="0" w:space="0" w:color="auto"/>
        <w:bottom w:val="none" w:sz="0" w:space="0" w:color="auto"/>
        <w:right w:val="none" w:sz="0" w:space="0" w:color="auto"/>
      </w:divBdr>
    </w:div>
    <w:div w:id="234897866">
      <w:bodyDiv w:val="1"/>
      <w:marLeft w:val="0"/>
      <w:marRight w:val="0"/>
      <w:marTop w:val="0"/>
      <w:marBottom w:val="0"/>
      <w:divBdr>
        <w:top w:val="none" w:sz="0" w:space="0" w:color="auto"/>
        <w:left w:val="none" w:sz="0" w:space="0" w:color="auto"/>
        <w:bottom w:val="none" w:sz="0" w:space="0" w:color="auto"/>
        <w:right w:val="none" w:sz="0" w:space="0" w:color="auto"/>
      </w:divBdr>
    </w:div>
    <w:div w:id="234903014">
      <w:bodyDiv w:val="1"/>
      <w:marLeft w:val="0"/>
      <w:marRight w:val="0"/>
      <w:marTop w:val="0"/>
      <w:marBottom w:val="0"/>
      <w:divBdr>
        <w:top w:val="none" w:sz="0" w:space="0" w:color="auto"/>
        <w:left w:val="none" w:sz="0" w:space="0" w:color="auto"/>
        <w:bottom w:val="none" w:sz="0" w:space="0" w:color="auto"/>
        <w:right w:val="none" w:sz="0" w:space="0" w:color="auto"/>
      </w:divBdr>
    </w:div>
    <w:div w:id="234904261">
      <w:bodyDiv w:val="1"/>
      <w:marLeft w:val="0"/>
      <w:marRight w:val="0"/>
      <w:marTop w:val="0"/>
      <w:marBottom w:val="0"/>
      <w:divBdr>
        <w:top w:val="none" w:sz="0" w:space="0" w:color="auto"/>
        <w:left w:val="none" w:sz="0" w:space="0" w:color="auto"/>
        <w:bottom w:val="none" w:sz="0" w:space="0" w:color="auto"/>
        <w:right w:val="none" w:sz="0" w:space="0" w:color="auto"/>
      </w:divBdr>
    </w:div>
    <w:div w:id="235095560">
      <w:bodyDiv w:val="1"/>
      <w:marLeft w:val="0"/>
      <w:marRight w:val="0"/>
      <w:marTop w:val="0"/>
      <w:marBottom w:val="0"/>
      <w:divBdr>
        <w:top w:val="none" w:sz="0" w:space="0" w:color="auto"/>
        <w:left w:val="none" w:sz="0" w:space="0" w:color="auto"/>
        <w:bottom w:val="none" w:sz="0" w:space="0" w:color="auto"/>
        <w:right w:val="none" w:sz="0" w:space="0" w:color="auto"/>
      </w:divBdr>
    </w:div>
    <w:div w:id="235211001">
      <w:bodyDiv w:val="1"/>
      <w:marLeft w:val="0"/>
      <w:marRight w:val="0"/>
      <w:marTop w:val="0"/>
      <w:marBottom w:val="0"/>
      <w:divBdr>
        <w:top w:val="none" w:sz="0" w:space="0" w:color="auto"/>
        <w:left w:val="none" w:sz="0" w:space="0" w:color="auto"/>
        <w:bottom w:val="none" w:sz="0" w:space="0" w:color="auto"/>
        <w:right w:val="none" w:sz="0" w:space="0" w:color="auto"/>
      </w:divBdr>
    </w:div>
    <w:div w:id="235212787">
      <w:bodyDiv w:val="1"/>
      <w:marLeft w:val="0"/>
      <w:marRight w:val="0"/>
      <w:marTop w:val="0"/>
      <w:marBottom w:val="0"/>
      <w:divBdr>
        <w:top w:val="none" w:sz="0" w:space="0" w:color="auto"/>
        <w:left w:val="none" w:sz="0" w:space="0" w:color="auto"/>
        <w:bottom w:val="none" w:sz="0" w:space="0" w:color="auto"/>
        <w:right w:val="none" w:sz="0" w:space="0" w:color="auto"/>
      </w:divBdr>
    </w:div>
    <w:div w:id="235213825">
      <w:bodyDiv w:val="1"/>
      <w:marLeft w:val="0"/>
      <w:marRight w:val="0"/>
      <w:marTop w:val="0"/>
      <w:marBottom w:val="0"/>
      <w:divBdr>
        <w:top w:val="none" w:sz="0" w:space="0" w:color="auto"/>
        <w:left w:val="none" w:sz="0" w:space="0" w:color="auto"/>
        <w:bottom w:val="none" w:sz="0" w:space="0" w:color="auto"/>
        <w:right w:val="none" w:sz="0" w:space="0" w:color="auto"/>
      </w:divBdr>
    </w:div>
    <w:div w:id="235241218">
      <w:bodyDiv w:val="1"/>
      <w:marLeft w:val="0"/>
      <w:marRight w:val="0"/>
      <w:marTop w:val="0"/>
      <w:marBottom w:val="0"/>
      <w:divBdr>
        <w:top w:val="none" w:sz="0" w:space="0" w:color="auto"/>
        <w:left w:val="none" w:sz="0" w:space="0" w:color="auto"/>
        <w:bottom w:val="none" w:sz="0" w:space="0" w:color="auto"/>
        <w:right w:val="none" w:sz="0" w:space="0" w:color="auto"/>
      </w:divBdr>
    </w:div>
    <w:div w:id="235356962">
      <w:bodyDiv w:val="1"/>
      <w:marLeft w:val="0"/>
      <w:marRight w:val="0"/>
      <w:marTop w:val="0"/>
      <w:marBottom w:val="0"/>
      <w:divBdr>
        <w:top w:val="none" w:sz="0" w:space="0" w:color="auto"/>
        <w:left w:val="none" w:sz="0" w:space="0" w:color="auto"/>
        <w:bottom w:val="none" w:sz="0" w:space="0" w:color="auto"/>
        <w:right w:val="none" w:sz="0" w:space="0" w:color="auto"/>
      </w:divBdr>
    </w:div>
    <w:div w:id="235602309">
      <w:bodyDiv w:val="1"/>
      <w:marLeft w:val="0"/>
      <w:marRight w:val="0"/>
      <w:marTop w:val="0"/>
      <w:marBottom w:val="0"/>
      <w:divBdr>
        <w:top w:val="none" w:sz="0" w:space="0" w:color="auto"/>
        <w:left w:val="none" w:sz="0" w:space="0" w:color="auto"/>
        <w:bottom w:val="none" w:sz="0" w:space="0" w:color="auto"/>
        <w:right w:val="none" w:sz="0" w:space="0" w:color="auto"/>
      </w:divBdr>
    </w:div>
    <w:div w:id="235675604">
      <w:bodyDiv w:val="1"/>
      <w:marLeft w:val="0"/>
      <w:marRight w:val="0"/>
      <w:marTop w:val="0"/>
      <w:marBottom w:val="0"/>
      <w:divBdr>
        <w:top w:val="none" w:sz="0" w:space="0" w:color="auto"/>
        <w:left w:val="none" w:sz="0" w:space="0" w:color="auto"/>
        <w:bottom w:val="none" w:sz="0" w:space="0" w:color="auto"/>
        <w:right w:val="none" w:sz="0" w:space="0" w:color="auto"/>
      </w:divBdr>
    </w:div>
    <w:div w:id="235748280">
      <w:bodyDiv w:val="1"/>
      <w:marLeft w:val="0"/>
      <w:marRight w:val="0"/>
      <w:marTop w:val="0"/>
      <w:marBottom w:val="0"/>
      <w:divBdr>
        <w:top w:val="none" w:sz="0" w:space="0" w:color="auto"/>
        <w:left w:val="none" w:sz="0" w:space="0" w:color="auto"/>
        <w:bottom w:val="none" w:sz="0" w:space="0" w:color="auto"/>
        <w:right w:val="none" w:sz="0" w:space="0" w:color="auto"/>
      </w:divBdr>
    </w:div>
    <w:div w:id="235749224">
      <w:bodyDiv w:val="1"/>
      <w:marLeft w:val="0"/>
      <w:marRight w:val="0"/>
      <w:marTop w:val="0"/>
      <w:marBottom w:val="0"/>
      <w:divBdr>
        <w:top w:val="none" w:sz="0" w:space="0" w:color="auto"/>
        <w:left w:val="none" w:sz="0" w:space="0" w:color="auto"/>
        <w:bottom w:val="none" w:sz="0" w:space="0" w:color="auto"/>
        <w:right w:val="none" w:sz="0" w:space="0" w:color="auto"/>
      </w:divBdr>
    </w:div>
    <w:div w:id="235941214">
      <w:bodyDiv w:val="1"/>
      <w:marLeft w:val="0"/>
      <w:marRight w:val="0"/>
      <w:marTop w:val="0"/>
      <w:marBottom w:val="0"/>
      <w:divBdr>
        <w:top w:val="none" w:sz="0" w:space="0" w:color="auto"/>
        <w:left w:val="none" w:sz="0" w:space="0" w:color="auto"/>
        <w:bottom w:val="none" w:sz="0" w:space="0" w:color="auto"/>
        <w:right w:val="none" w:sz="0" w:space="0" w:color="auto"/>
      </w:divBdr>
    </w:div>
    <w:div w:id="235942668">
      <w:bodyDiv w:val="1"/>
      <w:marLeft w:val="0"/>
      <w:marRight w:val="0"/>
      <w:marTop w:val="0"/>
      <w:marBottom w:val="0"/>
      <w:divBdr>
        <w:top w:val="none" w:sz="0" w:space="0" w:color="auto"/>
        <w:left w:val="none" w:sz="0" w:space="0" w:color="auto"/>
        <w:bottom w:val="none" w:sz="0" w:space="0" w:color="auto"/>
        <w:right w:val="none" w:sz="0" w:space="0" w:color="auto"/>
      </w:divBdr>
    </w:div>
    <w:div w:id="235943075">
      <w:bodyDiv w:val="1"/>
      <w:marLeft w:val="0"/>
      <w:marRight w:val="0"/>
      <w:marTop w:val="0"/>
      <w:marBottom w:val="0"/>
      <w:divBdr>
        <w:top w:val="none" w:sz="0" w:space="0" w:color="auto"/>
        <w:left w:val="none" w:sz="0" w:space="0" w:color="auto"/>
        <w:bottom w:val="none" w:sz="0" w:space="0" w:color="auto"/>
        <w:right w:val="none" w:sz="0" w:space="0" w:color="auto"/>
      </w:divBdr>
    </w:div>
    <w:div w:id="236012778">
      <w:bodyDiv w:val="1"/>
      <w:marLeft w:val="0"/>
      <w:marRight w:val="0"/>
      <w:marTop w:val="0"/>
      <w:marBottom w:val="0"/>
      <w:divBdr>
        <w:top w:val="none" w:sz="0" w:space="0" w:color="auto"/>
        <w:left w:val="none" w:sz="0" w:space="0" w:color="auto"/>
        <w:bottom w:val="none" w:sz="0" w:space="0" w:color="auto"/>
        <w:right w:val="none" w:sz="0" w:space="0" w:color="auto"/>
      </w:divBdr>
    </w:div>
    <w:div w:id="236014878">
      <w:bodyDiv w:val="1"/>
      <w:marLeft w:val="0"/>
      <w:marRight w:val="0"/>
      <w:marTop w:val="0"/>
      <w:marBottom w:val="0"/>
      <w:divBdr>
        <w:top w:val="none" w:sz="0" w:space="0" w:color="auto"/>
        <w:left w:val="none" w:sz="0" w:space="0" w:color="auto"/>
        <w:bottom w:val="none" w:sz="0" w:space="0" w:color="auto"/>
        <w:right w:val="none" w:sz="0" w:space="0" w:color="auto"/>
      </w:divBdr>
    </w:div>
    <w:div w:id="236133520">
      <w:bodyDiv w:val="1"/>
      <w:marLeft w:val="0"/>
      <w:marRight w:val="0"/>
      <w:marTop w:val="0"/>
      <w:marBottom w:val="0"/>
      <w:divBdr>
        <w:top w:val="none" w:sz="0" w:space="0" w:color="auto"/>
        <w:left w:val="none" w:sz="0" w:space="0" w:color="auto"/>
        <w:bottom w:val="none" w:sz="0" w:space="0" w:color="auto"/>
        <w:right w:val="none" w:sz="0" w:space="0" w:color="auto"/>
      </w:divBdr>
    </w:div>
    <w:div w:id="236329447">
      <w:bodyDiv w:val="1"/>
      <w:marLeft w:val="0"/>
      <w:marRight w:val="0"/>
      <w:marTop w:val="0"/>
      <w:marBottom w:val="0"/>
      <w:divBdr>
        <w:top w:val="none" w:sz="0" w:space="0" w:color="auto"/>
        <w:left w:val="none" w:sz="0" w:space="0" w:color="auto"/>
        <w:bottom w:val="none" w:sz="0" w:space="0" w:color="auto"/>
        <w:right w:val="none" w:sz="0" w:space="0" w:color="auto"/>
      </w:divBdr>
    </w:div>
    <w:div w:id="236330482">
      <w:bodyDiv w:val="1"/>
      <w:marLeft w:val="0"/>
      <w:marRight w:val="0"/>
      <w:marTop w:val="0"/>
      <w:marBottom w:val="0"/>
      <w:divBdr>
        <w:top w:val="none" w:sz="0" w:space="0" w:color="auto"/>
        <w:left w:val="none" w:sz="0" w:space="0" w:color="auto"/>
        <w:bottom w:val="none" w:sz="0" w:space="0" w:color="auto"/>
        <w:right w:val="none" w:sz="0" w:space="0" w:color="auto"/>
      </w:divBdr>
    </w:div>
    <w:div w:id="236331975">
      <w:bodyDiv w:val="1"/>
      <w:marLeft w:val="0"/>
      <w:marRight w:val="0"/>
      <w:marTop w:val="0"/>
      <w:marBottom w:val="0"/>
      <w:divBdr>
        <w:top w:val="none" w:sz="0" w:space="0" w:color="auto"/>
        <w:left w:val="none" w:sz="0" w:space="0" w:color="auto"/>
        <w:bottom w:val="none" w:sz="0" w:space="0" w:color="auto"/>
        <w:right w:val="none" w:sz="0" w:space="0" w:color="auto"/>
      </w:divBdr>
    </w:div>
    <w:div w:id="236524980">
      <w:bodyDiv w:val="1"/>
      <w:marLeft w:val="0"/>
      <w:marRight w:val="0"/>
      <w:marTop w:val="0"/>
      <w:marBottom w:val="0"/>
      <w:divBdr>
        <w:top w:val="none" w:sz="0" w:space="0" w:color="auto"/>
        <w:left w:val="none" w:sz="0" w:space="0" w:color="auto"/>
        <w:bottom w:val="none" w:sz="0" w:space="0" w:color="auto"/>
        <w:right w:val="none" w:sz="0" w:space="0" w:color="auto"/>
      </w:divBdr>
    </w:div>
    <w:div w:id="236549304">
      <w:bodyDiv w:val="1"/>
      <w:marLeft w:val="0"/>
      <w:marRight w:val="0"/>
      <w:marTop w:val="0"/>
      <w:marBottom w:val="0"/>
      <w:divBdr>
        <w:top w:val="none" w:sz="0" w:space="0" w:color="auto"/>
        <w:left w:val="none" w:sz="0" w:space="0" w:color="auto"/>
        <w:bottom w:val="none" w:sz="0" w:space="0" w:color="auto"/>
        <w:right w:val="none" w:sz="0" w:space="0" w:color="auto"/>
      </w:divBdr>
    </w:div>
    <w:div w:id="236551640">
      <w:bodyDiv w:val="1"/>
      <w:marLeft w:val="0"/>
      <w:marRight w:val="0"/>
      <w:marTop w:val="0"/>
      <w:marBottom w:val="0"/>
      <w:divBdr>
        <w:top w:val="none" w:sz="0" w:space="0" w:color="auto"/>
        <w:left w:val="none" w:sz="0" w:space="0" w:color="auto"/>
        <w:bottom w:val="none" w:sz="0" w:space="0" w:color="auto"/>
        <w:right w:val="none" w:sz="0" w:space="0" w:color="auto"/>
      </w:divBdr>
    </w:div>
    <w:div w:id="236592955">
      <w:bodyDiv w:val="1"/>
      <w:marLeft w:val="0"/>
      <w:marRight w:val="0"/>
      <w:marTop w:val="0"/>
      <w:marBottom w:val="0"/>
      <w:divBdr>
        <w:top w:val="none" w:sz="0" w:space="0" w:color="auto"/>
        <w:left w:val="none" w:sz="0" w:space="0" w:color="auto"/>
        <w:bottom w:val="none" w:sz="0" w:space="0" w:color="auto"/>
        <w:right w:val="none" w:sz="0" w:space="0" w:color="auto"/>
      </w:divBdr>
    </w:div>
    <w:div w:id="236597776">
      <w:bodyDiv w:val="1"/>
      <w:marLeft w:val="0"/>
      <w:marRight w:val="0"/>
      <w:marTop w:val="0"/>
      <w:marBottom w:val="0"/>
      <w:divBdr>
        <w:top w:val="none" w:sz="0" w:space="0" w:color="auto"/>
        <w:left w:val="none" w:sz="0" w:space="0" w:color="auto"/>
        <w:bottom w:val="none" w:sz="0" w:space="0" w:color="auto"/>
        <w:right w:val="none" w:sz="0" w:space="0" w:color="auto"/>
      </w:divBdr>
    </w:div>
    <w:div w:id="236785902">
      <w:bodyDiv w:val="1"/>
      <w:marLeft w:val="0"/>
      <w:marRight w:val="0"/>
      <w:marTop w:val="0"/>
      <w:marBottom w:val="0"/>
      <w:divBdr>
        <w:top w:val="none" w:sz="0" w:space="0" w:color="auto"/>
        <w:left w:val="none" w:sz="0" w:space="0" w:color="auto"/>
        <w:bottom w:val="none" w:sz="0" w:space="0" w:color="auto"/>
        <w:right w:val="none" w:sz="0" w:space="0" w:color="auto"/>
      </w:divBdr>
    </w:div>
    <w:div w:id="236942907">
      <w:bodyDiv w:val="1"/>
      <w:marLeft w:val="0"/>
      <w:marRight w:val="0"/>
      <w:marTop w:val="0"/>
      <w:marBottom w:val="0"/>
      <w:divBdr>
        <w:top w:val="none" w:sz="0" w:space="0" w:color="auto"/>
        <w:left w:val="none" w:sz="0" w:space="0" w:color="auto"/>
        <w:bottom w:val="none" w:sz="0" w:space="0" w:color="auto"/>
        <w:right w:val="none" w:sz="0" w:space="0" w:color="auto"/>
      </w:divBdr>
    </w:div>
    <w:div w:id="236979130">
      <w:bodyDiv w:val="1"/>
      <w:marLeft w:val="0"/>
      <w:marRight w:val="0"/>
      <w:marTop w:val="0"/>
      <w:marBottom w:val="0"/>
      <w:divBdr>
        <w:top w:val="none" w:sz="0" w:space="0" w:color="auto"/>
        <w:left w:val="none" w:sz="0" w:space="0" w:color="auto"/>
        <w:bottom w:val="none" w:sz="0" w:space="0" w:color="auto"/>
        <w:right w:val="none" w:sz="0" w:space="0" w:color="auto"/>
      </w:divBdr>
    </w:div>
    <w:div w:id="236985656">
      <w:bodyDiv w:val="1"/>
      <w:marLeft w:val="0"/>
      <w:marRight w:val="0"/>
      <w:marTop w:val="0"/>
      <w:marBottom w:val="0"/>
      <w:divBdr>
        <w:top w:val="none" w:sz="0" w:space="0" w:color="auto"/>
        <w:left w:val="none" w:sz="0" w:space="0" w:color="auto"/>
        <w:bottom w:val="none" w:sz="0" w:space="0" w:color="auto"/>
        <w:right w:val="none" w:sz="0" w:space="0" w:color="auto"/>
      </w:divBdr>
    </w:div>
    <w:div w:id="236985962">
      <w:bodyDiv w:val="1"/>
      <w:marLeft w:val="0"/>
      <w:marRight w:val="0"/>
      <w:marTop w:val="0"/>
      <w:marBottom w:val="0"/>
      <w:divBdr>
        <w:top w:val="none" w:sz="0" w:space="0" w:color="auto"/>
        <w:left w:val="none" w:sz="0" w:space="0" w:color="auto"/>
        <w:bottom w:val="none" w:sz="0" w:space="0" w:color="auto"/>
        <w:right w:val="none" w:sz="0" w:space="0" w:color="auto"/>
      </w:divBdr>
    </w:div>
    <w:div w:id="236986651">
      <w:bodyDiv w:val="1"/>
      <w:marLeft w:val="0"/>
      <w:marRight w:val="0"/>
      <w:marTop w:val="0"/>
      <w:marBottom w:val="0"/>
      <w:divBdr>
        <w:top w:val="none" w:sz="0" w:space="0" w:color="auto"/>
        <w:left w:val="none" w:sz="0" w:space="0" w:color="auto"/>
        <w:bottom w:val="none" w:sz="0" w:space="0" w:color="auto"/>
        <w:right w:val="none" w:sz="0" w:space="0" w:color="auto"/>
      </w:divBdr>
    </w:div>
    <w:div w:id="237063345">
      <w:bodyDiv w:val="1"/>
      <w:marLeft w:val="0"/>
      <w:marRight w:val="0"/>
      <w:marTop w:val="0"/>
      <w:marBottom w:val="0"/>
      <w:divBdr>
        <w:top w:val="none" w:sz="0" w:space="0" w:color="auto"/>
        <w:left w:val="none" w:sz="0" w:space="0" w:color="auto"/>
        <w:bottom w:val="none" w:sz="0" w:space="0" w:color="auto"/>
        <w:right w:val="none" w:sz="0" w:space="0" w:color="auto"/>
      </w:divBdr>
    </w:div>
    <w:div w:id="237325887">
      <w:bodyDiv w:val="1"/>
      <w:marLeft w:val="0"/>
      <w:marRight w:val="0"/>
      <w:marTop w:val="0"/>
      <w:marBottom w:val="0"/>
      <w:divBdr>
        <w:top w:val="none" w:sz="0" w:space="0" w:color="auto"/>
        <w:left w:val="none" w:sz="0" w:space="0" w:color="auto"/>
        <w:bottom w:val="none" w:sz="0" w:space="0" w:color="auto"/>
        <w:right w:val="none" w:sz="0" w:space="0" w:color="auto"/>
      </w:divBdr>
    </w:div>
    <w:div w:id="237371393">
      <w:bodyDiv w:val="1"/>
      <w:marLeft w:val="0"/>
      <w:marRight w:val="0"/>
      <w:marTop w:val="0"/>
      <w:marBottom w:val="0"/>
      <w:divBdr>
        <w:top w:val="none" w:sz="0" w:space="0" w:color="auto"/>
        <w:left w:val="none" w:sz="0" w:space="0" w:color="auto"/>
        <w:bottom w:val="none" w:sz="0" w:space="0" w:color="auto"/>
        <w:right w:val="none" w:sz="0" w:space="0" w:color="auto"/>
      </w:divBdr>
    </w:div>
    <w:div w:id="237515924">
      <w:bodyDiv w:val="1"/>
      <w:marLeft w:val="0"/>
      <w:marRight w:val="0"/>
      <w:marTop w:val="0"/>
      <w:marBottom w:val="0"/>
      <w:divBdr>
        <w:top w:val="none" w:sz="0" w:space="0" w:color="auto"/>
        <w:left w:val="none" w:sz="0" w:space="0" w:color="auto"/>
        <w:bottom w:val="none" w:sz="0" w:space="0" w:color="auto"/>
        <w:right w:val="none" w:sz="0" w:space="0" w:color="auto"/>
      </w:divBdr>
    </w:div>
    <w:div w:id="237524023">
      <w:bodyDiv w:val="1"/>
      <w:marLeft w:val="0"/>
      <w:marRight w:val="0"/>
      <w:marTop w:val="0"/>
      <w:marBottom w:val="0"/>
      <w:divBdr>
        <w:top w:val="none" w:sz="0" w:space="0" w:color="auto"/>
        <w:left w:val="none" w:sz="0" w:space="0" w:color="auto"/>
        <w:bottom w:val="none" w:sz="0" w:space="0" w:color="auto"/>
        <w:right w:val="none" w:sz="0" w:space="0" w:color="auto"/>
      </w:divBdr>
    </w:div>
    <w:div w:id="237638779">
      <w:bodyDiv w:val="1"/>
      <w:marLeft w:val="0"/>
      <w:marRight w:val="0"/>
      <w:marTop w:val="0"/>
      <w:marBottom w:val="0"/>
      <w:divBdr>
        <w:top w:val="none" w:sz="0" w:space="0" w:color="auto"/>
        <w:left w:val="none" w:sz="0" w:space="0" w:color="auto"/>
        <w:bottom w:val="none" w:sz="0" w:space="0" w:color="auto"/>
        <w:right w:val="none" w:sz="0" w:space="0" w:color="auto"/>
      </w:divBdr>
    </w:div>
    <w:div w:id="237786011">
      <w:bodyDiv w:val="1"/>
      <w:marLeft w:val="0"/>
      <w:marRight w:val="0"/>
      <w:marTop w:val="0"/>
      <w:marBottom w:val="0"/>
      <w:divBdr>
        <w:top w:val="none" w:sz="0" w:space="0" w:color="auto"/>
        <w:left w:val="none" w:sz="0" w:space="0" w:color="auto"/>
        <w:bottom w:val="none" w:sz="0" w:space="0" w:color="auto"/>
        <w:right w:val="none" w:sz="0" w:space="0" w:color="auto"/>
      </w:divBdr>
    </w:div>
    <w:div w:id="237834031">
      <w:bodyDiv w:val="1"/>
      <w:marLeft w:val="0"/>
      <w:marRight w:val="0"/>
      <w:marTop w:val="0"/>
      <w:marBottom w:val="0"/>
      <w:divBdr>
        <w:top w:val="none" w:sz="0" w:space="0" w:color="auto"/>
        <w:left w:val="none" w:sz="0" w:space="0" w:color="auto"/>
        <w:bottom w:val="none" w:sz="0" w:space="0" w:color="auto"/>
        <w:right w:val="none" w:sz="0" w:space="0" w:color="auto"/>
      </w:divBdr>
    </w:div>
    <w:div w:id="237908959">
      <w:bodyDiv w:val="1"/>
      <w:marLeft w:val="0"/>
      <w:marRight w:val="0"/>
      <w:marTop w:val="0"/>
      <w:marBottom w:val="0"/>
      <w:divBdr>
        <w:top w:val="none" w:sz="0" w:space="0" w:color="auto"/>
        <w:left w:val="none" w:sz="0" w:space="0" w:color="auto"/>
        <w:bottom w:val="none" w:sz="0" w:space="0" w:color="auto"/>
        <w:right w:val="none" w:sz="0" w:space="0" w:color="auto"/>
      </w:divBdr>
    </w:div>
    <w:div w:id="238096917">
      <w:bodyDiv w:val="1"/>
      <w:marLeft w:val="0"/>
      <w:marRight w:val="0"/>
      <w:marTop w:val="0"/>
      <w:marBottom w:val="0"/>
      <w:divBdr>
        <w:top w:val="none" w:sz="0" w:space="0" w:color="auto"/>
        <w:left w:val="none" w:sz="0" w:space="0" w:color="auto"/>
        <w:bottom w:val="none" w:sz="0" w:space="0" w:color="auto"/>
        <w:right w:val="none" w:sz="0" w:space="0" w:color="auto"/>
      </w:divBdr>
    </w:div>
    <w:div w:id="238103767">
      <w:bodyDiv w:val="1"/>
      <w:marLeft w:val="0"/>
      <w:marRight w:val="0"/>
      <w:marTop w:val="0"/>
      <w:marBottom w:val="0"/>
      <w:divBdr>
        <w:top w:val="none" w:sz="0" w:space="0" w:color="auto"/>
        <w:left w:val="none" w:sz="0" w:space="0" w:color="auto"/>
        <w:bottom w:val="none" w:sz="0" w:space="0" w:color="auto"/>
        <w:right w:val="none" w:sz="0" w:space="0" w:color="auto"/>
      </w:divBdr>
    </w:div>
    <w:div w:id="238178071">
      <w:bodyDiv w:val="1"/>
      <w:marLeft w:val="0"/>
      <w:marRight w:val="0"/>
      <w:marTop w:val="0"/>
      <w:marBottom w:val="0"/>
      <w:divBdr>
        <w:top w:val="none" w:sz="0" w:space="0" w:color="auto"/>
        <w:left w:val="none" w:sz="0" w:space="0" w:color="auto"/>
        <w:bottom w:val="none" w:sz="0" w:space="0" w:color="auto"/>
        <w:right w:val="none" w:sz="0" w:space="0" w:color="auto"/>
      </w:divBdr>
    </w:div>
    <w:div w:id="238248402">
      <w:bodyDiv w:val="1"/>
      <w:marLeft w:val="0"/>
      <w:marRight w:val="0"/>
      <w:marTop w:val="0"/>
      <w:marBottom w:val="0"/>
      <w:divBdr>
        <w:top w:val="none" w:sz="0" w:space="0" w:color="auto"/>
        <w:left w:val="none" w:sz="0" w:space="0" w:color="auto"/>
        <w:bottom w:val="none" w:sz="0" w:space="0" w:color="auto"/>
        <w:right w:val="none" w:sz="0" w:space="0" w:color="auto"/>
      </w:divBdr>
    </w:div>
    <w:div w:id="238253517">
      <w:bodyDiv w:val="1"/>
      <w:marLeft w:val="0"/>
      <w:marRight w:val="0"/>
      <w:marTop w:val="0"/>
      <w:marBottom w:val="0"/>
      <w:divBdr>
        <w:top w:val="none" w:sz="0" w:space="0" w:color="auto"/>
        <w:left w:val="none" w:sz="0" w:space="0" w:color="auto"/>
        <w:bottom w:val="none" w:sz="0" w:space="0" w:color="auto"/>
        <w:right w:val="none" w:sz="0" w:space="0" w:color="auto"/>
      </w:divBdr>
    </w:div>
    <w:div w:id="238254807">
      <w:bodyDiv w:val="1"/>
      <w:marLeft w:val="0"/>
      <w:marRight w:val="0"/>
      <w:marTop w:val="0"/>
      <w:marBottom w:val="0"/>
      <w:divBdr>
        <w:top w:val="none" w:sz="0" w:space="0" w:color="auto"/>
        <w:left w:val="none" w:sz="0" w:space="0" w:color="auto"/>
        <w:bottom w:val="none" w:sz="0" w:space="0" w:color="auto"/>
        <w:right w:val="none" w:sz="0" w:space="0" w:color="auto"/>
      </w:divBdr>
    </w:div>
    <w:div w:id="238291820">
      <w:bodyDiv w:val="1"/>
      <w:marLeft w:val="0"/>
      <w:marRight w:val="0"/>
      <w:marTop w:val="0"/>
      <w:marBottom w:val="0"/>
      <w:divBdr>
        <w:top w:val="none" w:sz="0" w:space="0" w:color="auto"/>
        <w:left w:val="none" w:sz="0" w:space="0" w:color="auto"/>
        <w:bottom w:val="none" w:sz="0" w:space="0" w:color="auto"/>
        <w:right w:val="none" w:sz="0" w:space="0" w:color="auto"/>
      </w:divBdr>
    </w:div>
    <w:div w:id="238295774">
      <w:bodyDiv w:val="1"/>
      <w:marLeft w:val="0"/>
      <w:marRight w:val="0"/>
      <w:marTop w:val="0"/>
      <w:marBottom w:val="0"/>
      <w:divBdr>
        <w:top w:val="none" w:sz="0" w:space="0" w:color="auto"/>
        <w:left w:val="none" w:sz="0" w:space="0" w:color="auto"/>
        <w:bottom w:val="none" w:sz="0" w:space="0" w:color="auto"/>
        <w:right w:val="none" w:sz="0" w:space="0" w:color="auto"/>
      </w:divBdr>
    </w:div>
    <w:div w:id="238296930">
      <w:bodyDiv w:val="1"/>
      <w:marLeft w:val="0"/>
      <w:marRight w:val="0"/>
      <w:marTop w:val="0"/>
      <w:marBottom w:val="0"/>
      <w:divBdr>
        <w:top w:val="none" w:sz="0" w:space="0" w:color="auto"/>
        <w:left w:val="none" w:sz="0" w:space="0" w:color="auto"/>
        <w:bottom w:val="none" w:sz="0" w:space="0" w:color="auto"/>
        <w:right w:val="none" w:sz="0" w:space="0" w:color="auto"/>
      </w:divBdr>
    </w:div>
    <w:div w:id="238364698">
      <w:bodyDiv w:val="1"/>
      <w:marLeft w:val="0"/>
      <w:marRight w:val="0"/>
      <w:marTop w:val="0"/>
      <w:marBottom w:val="0"/>
      <w:divBdr>
        <w:top w:val="none" w:sz="0" w:space="0" w:color="auto"/>
        <w:left w:val="none" w:sz="0" w:space="0" w:color="auto"/>
        <w:bottom w:val="none" w:sz="0" w:space="0" w:color="auto"/>
        <w:right w:val="none" w:sz="0" w:space="0" w:color="auto"/>
      </w:divBdr>
    </w:div>
    <w:div w:id="238368539">
      <w:bodyDiv w:val="1"/>
      <w:marLeft w:val="0"/>
      <w:marRight w:val="0"/>
      <w:marTop w:val="0"/>
      <w:marBottom w:val="0"/>
      <w:divBdr>
        <w:top w:val="none" w:sz="0" w:space="0" w:color="auto"/>
        <w:left w:val="none" w:sz="0" w:space="0" w:color="auto"/>
        <w:bottom w:val="none" w:sz="0" w:space="0" w:color="auto"/>
        <w:right w:val="none" w:sz="0" w:space="0" w:color="auto"/>
      </w:divBdr>
    </w:div>
    <w:div w:id="238373275">
      <w:bodyDiv w:val="1"/>
      <w:marLeft w:val="0"/>
      <w:marRight w:val="0"/>
      <w:marTop w:val="0"/>
      <w:marBottom w:val="0"/>
      <w:divBdr>
        <w:top w:val="none" w:sz="0" w:space="0" w:color="auto"/>
        <w:left w:val="none" w:sz="0" w:space="0" w:color="auto"/>
        <w:bottom w:val="none" w:sz="0" w:space="0" w:color="auto"/>
        <w:right w:val="none" w:sz="0" w:space="0" w:color="auto"/>
      </w:divBdr>
    </w:div>
    <w:div w:id="238515572">
      <w:bodyDiv w:val="1"/>
      <w:marLeft w:val="0"/>
      <w:marRight w:val="0"/>
      <w:marTop w:val="0"/>
      <w:marBottom w:val="0"/>
      <w:divBdr>
        <w:top w:val="none" w:sz="0" w:space="0" w:color="auto"/>
        <w:left w:val="none" w:sz="0" w:space="0" w:color="auto"/>
        <w:bottom w:val="none" w:sz="0" w:space="0" w:color="auto"/>
        <w:right w:val="none" w:sz="0" w:space="0" w:color="auto"/>
      </w:divBdr>
    </w:div>
    <w:div w:id="238562147">
      <w:bodyDiv w:val="1"/>
      <w:marLeft w:val="0"/>
      <w:marRight w:val="0"/>
      <w:marTop w:val="0"/>
      <w:marBottom w:val="0"/>
      <w:divBdr>
        <w:top w:val="none" w:sz="0" w:space="0" w:color="auto"/>
        <w:left w:val="none" w:sz="0" w:space="0" w:color="auto"/>
        <w:bottom w:val="none" w:sz="0" w:space="0" w:color="auto"/>
        <w:right w:val="none" w:sz="0" w:space="0" w:color="auto"/>
      </w:divBdr>
    </w:div>
    <w:div w:id="238637630">
      <w:bodyDiv w:val="1"/>
      <w:marLeft w:val="0"/>
      <w:marRight w:val="0"/>
      <w:marTop w:val="0"/>
      <w:marBottom w:val="0"/>
      <w:divBdr>
        <w:top w:val="none" w:sz="0" w:space="0" w:color="auto"/>
        <w:left w:val="none" w:sz="0" w:space="0" w:color="auto"/>
        <w:bottom w:val="none" w:sz="0" w:space="0" w:color="auto"/>
        <w:right w:val="none" w:sz="0" w:space="0" w:color="auto"/>
      </w:divBdr>
    </w:div>
    <w:div w:id="238828437">
      <w:bodyDiv w:val="1"/>
      <w:marLeft w:val="0"/>
      <w:marRight w:val="0"/>
      <w:marTop w:val="0"/>
      <w:marBottom w:val="0"/>
      <w:divBdr>
        <w:top w:val="none" w:sz="0" w:space="0" w:color="auto"/>
        <w:left w:val="none" w:sz="0" w:space="0" w:color="auto"/>
        <w:bottom w:val="none" w:sz="0" w:space="0" w:color="auto"/>
        <w:right w:val="none" w:sz="0" w:space="0" w:color="auto"/>
      </w:divBdr>
    </w:div>
    <w:div w:id="238830591">
      <w:bodyDiv w:val="1"/>
      <w:marLeft w:val="0"/>
      <w:marRight w:val="0"/>
      <w:marTop w:val="0"/>
      <w:marBottom w:val="0"/>
      <w:divBdr>
        <w:top w:val="none" w:sz="0" w:space="0" w:color="auto"/>
        <w:left w:val="none" w:sz="0" w:space="0" w:color="auto"/>
        <w:bottom w:val="none" w:sz="0" w:space="0" w:color="auto"/>
        <w:right w:val="none" w:sz="0" w:space="0" w:color="auto"/>
      </w:divBdr>
    </w:div>
    <w:div w:id="238834176">
      <w:bodyDiv w:val="1"/>
      <w:marLeft w:val="0"/>
      <w:marRight w:val="0"/>
      <w:marTop w:val="0"/>
      <w:marBottom w:val="0"/>
      <w:divBdr>
        <w:top w:val="none" w:sz="0" w:space="0" w:color="auto"/>
        <w:left w:val="none" w:sz="0" w:space="0" w:color="auto"/>
        <w:bottom w:val="none" w:sz="0" w:space="0" w:color="auto"/>
        <w:right w:val="none" w:sz="0" w:space="0" w:color="auto"/>
      </w:divBdr>
    </w:div>
    <w:div w:id="238835903">
      <w:bodyDiv w:val="1"/>
      <w:marLeft w:val="0"/>
      <w:marRight w:val="0"/>
      <w:marTop w:val="0"/>
      <w:marBottom w:val="0"/>
      <w:divBdr>
        <w:top w:val="none" w:sz="0" w:space="0" w:color="auto"/>
        <w:left w:val="none" w:sz="0" w:space="0" w:color="auto"/>
        <w:bottom w:val="none" w:sz="0" w:space="0" w:color="auto"/>
        <w:right w:val="none" w:sz="0" w:space="0" w:color="auto"/>
      </w:divBdr>
    </w:div>
    <w:div w:id="239025158">
      <w:bodyDiv w:val="1"/>
      <w:marLeft w:val="0"/>
      <w:marRight w:val="0"/>
      <w:marTop w:val="0"/>
      <w:marBottom w:val="0"/>
      <w:divBdr>
        <w:top w:val="none" w:sz="0" w:space="0" w:color="auto"/>
        <w:left w:val="none" w:sz="0" w:space="0" w:color="auto"/>
        <w:bottom w:val="none" w:sz="0" w:space="0" w:color="auto"/>
        <w:right w:val="none" w:sz="0" w:space="0" w:color="auto"/>
      </w:divBdr>
    </w:div>
    <w:div w:id="239028311">
      <w:bodyDiv w:val="1"/>
      <w:marLeft w:val="0"/>
      <w:marRight w:val="0"/>
      <w:marTop w:val="0"/>
      <w:marBottom w:val="0"/>
      <w:divBdr>
        <w:top w:val="none" w:sz="0" w:space="0" w:color="auto"/>
        <w:left w:val="none" w:sz="0" w:space="0" w:color="auto"/>
        <w:bottom w:val="none" w:sz="0" w:space="0" w:color="auto"/>
        <w:right w:val="none" w:sz="0" w:space="0" w:color="auto"/>
      </w:divBdr>
    </w:div>
    <w:div w:id="239098171">
      <w:bodyDiv w:val="1"/>
      <w:marLeft w:val="0"/>
      <w:marRight w:val="0"/>
      <w:marTop w:val="0"/>
      <w:marBottom w:val="0"/>
      <w:divBdr>
        <w:top w:val="none" w:sz="0" w:space="0" w:color="auto"/>
        <w:left w:val="none" w:sz="0" w:space="0" w:color="auto"/>
        <w:bottom w:val="none" w:sz="0" w:space="0" w:color="auto"/>
        <w:right w:val="none" w:sz="0" w:space="0" w:color="auto"/>
      </w:divBdr>
    </w:div>
    <w:div w:id="239289107">
      <w:bodyDiv w:val="1"/>
      <w:marLeft w:val="0"/>
      <w:marRight w:val="0"/>
      <w:marTop w:val="0"/>
      <w:marBottom w:val="0"/>
      <w:divBdr>
        <w:top w:val="none" w:sz="0" w:space="0" w:color="auto"/>
        <w:left w:val="none" w:sz="0" w:space="0" w:color="auto"/>
        <w:bottom w:val="none" w:sz="0" w:space="0" w:color="auto"/>
        <w:right w:val="none" w:sz="0" w:space="0" w:color="auto"/>
      </w:divBdr>
    </w:div>
    <w:div w:id="239292090">
      <w:bodyDiv w:val="1"/>
      <w:marLeft w:val="0"/>
      <w:marRight w:val="0"/>
      <w:marTop w:val="0"/>
      <w:marBottom w:val="0"/>
      <w:divBdr>
        <w:top w:val="none" w:sz="0" w:space="0" w:color="auto"/>
        <w:left w:val="none" w:sz="0" w:space="0" w:color="auto"/>
        <w:bottom w:val="none" w:sz="0" w:space="0" w:color="auto"/>
        <w:right w:val="none" w:sz="0" w:space="0" w:color="auto"/>
      </w:divBdr>
    </w:div>
    <w:div w:id="239297800">
      <w:bodyDiv w:val="1"/>
      <w:marLeft w:val="0"/>
      <w:marRight w:val="0"/>
      <w:marTop w:val="0"/>
      <w:marBottom w:val="0"/>
      <w:divBdr>
        <w:top w:val="none" w:sz="0" w:space="0" w:color="auto"/>
        <w:left w:val="none" w:sz="0" w:space="0" w:color="auto"/>
        <w:bottom w:val="none" w:sz="0" w:space="0" w:color="auto"/>
        <w:right w:val="none" w:sz="0" w:space="0" w:color="auto"/>
      </w:divBdr>
    </w:div>
    <w:div w:id="239339054">
      <w:bodyDiv w:val="1"/>
      <w:marLeft w:val="0"/>
      <w:marRight w:val="0"/>
      <w:marTop w:val="0"/>
      <w:marBottom w:val="0"/>
      <w:divBdr>
        <w:top w:val="none" w:sz="0" w:space="0" w:color="auto"/>
        <w:left w:val="none" w:sz="0" w:space="0" w:color="auto"/>
        <w:bottom w:val="none" w:sz="0" w:space="0" w:color="auto"/>
        <w:right w:val="none" w:sz="0" w:space="0" w:color="auto"/>
      </w:divBdr>
    </w:div>
    <w:div w:id="239369838">
      <w:bodyDiv w:val="1"/>
      <w:marLeft w:val="0"/>
      <w:marRight w:val="0"/>
      <w:marTop w:val="0"/>
      <w:marBottom w:val="0"/>
      <w:divBdr>
        <w:top w:val="none" w:sz="0" w:space="0" w:color="auto"/>
        <w:left w:val="none" w:sz="0" w:space="0" w:color="auto"/>
        <w:bottom w:val="none" w:sz="0" w:space="0" w:color="auto"/>
        <w:right w:val="none" w:sz="0" w:space="0" w:color="auto"/>
      </w:divBdr>
    </w:div>
    <w:div w:id="239406595">
      <w:bodyDiv w:val="1"/>
      <w:marLeft w:val="0"/>
      <w:marRight w:val="0"/>
      <w:marTop w:val="0"/>
      <w:marBottom w:val="0"/>
      <w:divBdr>
        <w:top w:val="none" w:sz="0" w:space="0" w:color="auto"/>
        <w:left w:val="none" w:sz="0" w:space="0" w:color="auto"/>
        <w:bottom w:val="none" w:sz="0" w:space="0" w:color="auto"/>
        <w:right w:val="none" w:sz="0" w:space="0" w:color="auto"/>
      </w:divBdr>
    </w:div>
    <w:div w:id="239415714">
      <w:bodyDiv w:val="1"/>
      <w:marLeft w:val="0"/>
      <w:marRight w:val="0"/>
      <w:marTop w:val="0"/>
      <w:marBottom w:val="0"/>
      <w:divBdr>
        <w:top w:val="none" w:sz="0" w:space="0" w:color="auto"/>
        <w:left w:val="none" w:sz="0" w:space="0" w:color="auto"/>
        <w:bottom w:val="none" w:sz="0" w:space="0" w:color="auto"/>
        <w:right w:val="none" w:sz="0" w:space="0" w:color="auto"/>
      </w:divBdr>
    </w:div>
    <w:div w:id="239564262">
      <w:bodyDiv w:val="1"/>
      <w:marLeft w:val="0"/>
      <w:marRight w:val="0"/>
      <w:marTop w:val="0"/>
      <w:marBottom w:val="0"/>
      <w:divBdr>
        <w:top w:val="none" w:sz="0" w:space="0" w:color="auto"/>
        <w:left w:val="none" w:sz="0" w:space="0" w:color="auto"/>
        <w:bottom w:val="none" w:sz="0" w:space="0" w:color="auto"/>
        <w:right w:val="none" w:sz="0" w:space="0" w:color="auto"/>
      </w:divBdr>
    </w:div>
    <w:div w:id="239600583">
      <w:bodyDiv w:val="1"/>
      <w:marLeft w:val="0"/>
      <w:marRight w:val="0"/>
      <w:marTop w:val="0"/>
      <w:marBottom w:val="0"/>
      <w:divBdr>
        <w:top w:val="none" w:sz="0" w:space="0" w:color="auto"/>
        <w:left w:val="none" w:sz="0" w:space="0" w:color="auto"/>
        <w:bottom w:val="none" w:sz="0" w:space="0" w:color="auto"/>
        <w:right w:val="none" w:sz="0" w:space="0" w:color="auto"/>
      </w:divBdr>
    </w:div>
    <w:div w:id="239604351">
      <w:bodyDiv w:val="1"/>
      <w:marLeft w:val="0"/>
      <w:marRight w:val="0"/>
      <w:marTop w:val="0"/>
      <w:marBottom w:val="0"/>
      <w:divBdr>
        <w:top w:val="none" w:sz="0" w:space="0" w:color="auto"/>
        <w:left w:val="none" w:sz="0" w:space="0" w:color="auto"/>
        <w:bottom w:val="none" w:sz="0" w:space="0" w:color="auto"/>
        <w:right w:val="none" w:sz="0" w:space="0" w:color="auto"/>
      </w:divBdr>
    </w:div>
    <w:div w:id="239680846">
      <w:bodyDiv w:val="1"/>
      <w:marLeft w:val="0"/>
      <w:marRight w:val="0"/>
      <w:marTop w:val="0"/>
      <w:marBottom w:val="0"/>
      <w:divBdr>
        <w:top w:val="none" w:sz="0" w:space="0" w:color="auto"/>
        <w:left w:val="none" w:sz="0" w:space="0" w:color="auto"/>
        <w:bottom w:val="none" w:sz="0" w:space="0" w:color="auto"/>
        <w:right w:val="none" w:sz="0" w:space="0" w:color="auto"/>
      </w:divBdr>
    </w:div>
    <w:div w:id="239873620">
      <w:bodyDiv w:val="1"/>
      <w:marLeft w:val="0"/>
      <w:marRight w:val="0"/>
      <w:marTop w:val="0"/>
      <w:marBottom w:val="0"/>
      <w:divBdr>
        <w:top w:val="none" w:sz="0" w:space="0" w:color="auto"/>
        <w:left w:val="none" w:sz="0" w:space="0" w:color="auto"/>
        <w:bottom w:val="none" w:sz="0" w:space="0" w:color="auto"/>
        <w:right w:val="none" w:sz="0" w:space="0" w:color="auto"/>
      </w:divBdr>
    </w:div>
    <w:div w:id="239948702">
      <w:bodyDiv w:val="1"/>
      <w:marLeft w:val="0"/>
      <w:marRight w:val="0"/>
      <w:marTop w:val="0"/>
      <w:marBottom w:val="0"/>
      <w:divBdr>
        <w:top w:val="none" w:sz="0" w:space="0" w:color="auto"/>
        <w:left w:val="none" w:sz="0" w:space="0" w:color="auto"/>
        <w:bottom w:val="none" w:sz="0" w:space="0" w:color="auto"/>
        <w:right w:val="none" w:sz="0" w:space="0" w:color="auto"/>
      </w:divBdr>
    </w:div>
    <w:div w:id="240023105">
      <w:bodyDiv w:val="1"/>
      <w:marLeft w:val="0"/>
      <w:marRight w:val="0"/>
      <w:marTop w:val="0"/>
      <w:marBottom w:val="0"/>
      <w:divBdr>
        <w:top w:val="none" w:sz="0" w:space="0" w:color="auto"/>
        <w:left w:val="none" w:sz="0" w:space="0" w:color="auto"/>
        <w:bottom w:val="none" w:sz="0" w:space="0" w:color="auto"/>
        <w:right w:val="none" w:sz="0" w:space="0" w:color="auto"/>
      </w:divBdr>
    </w:div>
    <w:div w:id="240064482">
      <w:bodyDiv w:val="1"/>
      <w:marLeft w:val="0"/>
      <w:marRight w:val="0"/>
      <w:marTop w:val="0"/>
      <w:marBottom w:val="0"/>
      <w:divBdr>
        <w:top w:val="none" w:sz="0" w:space="0" w:color="auto"/>
        <w:left w:val="none" w:sz="0" w:space="0" w:color="auto"/>
        <w:bottom w:val="none" w:sz="0" w:space="0" w:color="auto"/>
        <w:right w:val="none" w:sz="0" w:space="0" w:color="auto"/>
      </w:divBdr>
    </w:div>
    <w:div w:id="240137420">
      <w:bodyDiv w:val="1"/>
      <w:marLeft w:val="0"/>
      <w:marRight w:val="0"/>
      <w:marTop w:val="0"/>
      <w:marBottom w:val="0"/>
      <w:divBdr>
        <w:top w:val="none" w:sz="0" w:space="0" w:color="auto"/>
        <w:left w:val="none" w:sz="0" w:space="0" w:color="auto"/>
        <w:bottom w:val="none" w:sz="0" w:space="0" w:color="auto"/>
        <w:right w:val="none" w:sz="0" w:space="0" w:color="auto"/>
      </w:divBdr>
    </w:div>
    <w:div w:id="240139076">
      <w:bodyDiv w:val="1"/>
      <w:marLeft w:val="0"/>
      <w:marRight w:val="0"/>
      <w:marTop w:val="0"/>
      <w:marBottom w:val="0"/>
      <w:divBdr>
        <w:top w:val="none" w:sz="0" w:space="0" w:color="auto"/>
        <w:left w:val="none" w:sz="0" w:space="0" w:color="auto"/>
        <w:bottom w:val="none" w:sz="0" w:space="0" w:color="auto"/>
        <w:right w:val="none" w:sz="0" w:space="0" w:color="auto"/>
      </w:divBdr>
    </w:div>
    <w:div w:id="240260885">
      <w:bodyDiv w:val="1"/>
      <w:marLeft w:val="0"/>
      <w:marRight w:val="0"/>
      <w:marTop w:val="0"/>
      <w:marBottom w:val="0"/>
      <w:divBdr>
        <w:top w:val="none" w:sz="0" w:space="0" w:color="auto"/>
        <w:left w:val="none" w:sz="0" w:space="0" w:color="auto"/>
        <w:bottom w:val="none" w:sz="0" w:space="0" w:color="auto"/>
        <w:right w:val="none" w:sz="0" w:space="0" w:color="auto"/>
      </w:divBdr>
    </w:div>
    <w:div w:id="240457546">
      <w:bodyDiv w:val="1"/>
      <w:marLeft w:val="0"/>
      <w:marRight w:val="0"/>
      <w:marTop w:val="0"/>
      <w:marBottom w:val="0"/>
      <w:divBdr>
        <w:top w:val="none" w:sz="0" w:space="0" w:color="auto"/>
        <w:left w:val="none" w:sz="0" w:space="0" w:color="auto"/>
        <w:bottom w:val="none" w:sz="0" w:space="0" w:color="auto"/>
        <w:right w:val="none" w:sz="0" w:space="0" w:color="auto"/>
      </w:divBdr>
    </w:div>
    <w:div w:id="240529923">
      <w:bodyDiv w:val="1"/>
      <w:marLeft w:val="0"/>
      <w:marRight w:val="0"/>
      <w:marTop w:val="0"/>
      <w:marBottom w:val="0"/>
      <w:divBdr>
        <w:top w:val="none" w:sz="0" w:space="0" w:color="auto"/>
        <w:left w:val="none" w:sz="0" w:space="0" w:color="auto"/>
        <w:bottom w:val="none" w:sz="0" w:space="0" w:color="auto"/>
        <w:right w:val="none" w:sz="0" w:space="0" w:color="auto"/>
      </w:divBdr>
    </w:div>
    <w:div w:id="240648873">
      <w:bodyDiv w:val="1"/>
      <w:marLeft w:val="0"/>
      <w:marRight w:val="0"/>
      <w:marTop w:val="0"/>
      <w:marBottom w:val="0"/>
      <w:divBdr>
        <w:top w:val="none" w:sz="0" w:space="0" w:color="auto"/>
        <w:left w:val="none" w:sz="0" w:space="0" w:color="auto"/>
        <w:bottom w:val="none" w:sz="0" w:space="0" w:color="auto"/>
        <w:right w:val="none" w:sz="0" w:space="0" w:color="auto"/>
      </w:divBdr>
    </w:div>
    <w:div w:id="240720672">
      <w:bodyDiv w:val="1"/>
      <w:marLeft w:val="0"/>
      <w:marRight w:val="0"/>
      <w:marTop w:val="0"/>
      <w:marBottom w:val="0"/>
      <w:divBdr>
        <w:top w:val="none" w:sz="0" w:space="0" w:color="auto"/>
        <w:left w:val="none" w:sz="0" w:space="0" w:color="auto"/>
        <w:bottom w:val="none" w:sz="0" w:space="0" w:color="auto"/>
        <w:right w:val="none" w:sz="0" w:space="0" w:color="auto"/>
      </w:divBdr>
    </w:div>
    <w:div w:id="240799733">
      <w:bodyDiv w:val="1"/>
      <w:marLeft w:val="0"/>
      <w:marRight w:val="0"/>
      <w:marTop w:val="0"/>
      <w:marBottom w:val="0"/>
      <w:divBdr>
        <w:top w:val="none" w:sz="0" w:space="0" w:color="auto"/>
        <w:left w:val="none" w:sz="0" w:space="0" w:color="auto"/>
        <w:bottom w:val="none" w:sz="0" w:space="0" w:color="auto"/>
        <w:right w:val="none" w:sz="0" w:space="0" w:color="auto"/>
      </w:divBdr>
    </w:div>
    <w:div w:id="240914541">
      <w:bodyDiv w:val="1"/>
      <w:marLeft w:val="0"/>
      <w:marRight w:val="0"/>
      <w:marTop w:val="0"/>
      <w:marBottom w:val="0"/>
      <w:divBdr>
        <w:top w:val="none" w:sz="0" w:space="0" w:color="auto"/>
        <w:left w:val="none" w:sz="0" w:space="0" w:color="auto"/>
        <w:bottom w:val="none" w:sz="0" w:space="0" w:color="auto"/>
        <w:right w:val="none" w:sz="0" w:space="0" w:color="auto"/>
      </w:divBdr>
    </w:div>
    <w:div w:id="240943020">
      <w:bodyDiv w:val="1"/>
      <w:marLeft w:val="0"/>
      <w:marRight w:val="0"/>
      <w:marTop w:val="0"/>
      <w:marBottom w:val="0"/>
      <w:divBdr>
        <w:top w:val="none" w:sz="0" w:space="0" w:color="auto"/>
        <w:left w:val="none" w:sz="0" w:space="0" w:color="auto"/>
        <w:bottom w:val="none" w:sz="0" w:space="0" w:color="auto"/>
        <w:right w:val="none" w:sz="0" w:space="0" w:color="auto"/>
      </w:divBdr>
    </w:div>
    <w:div w:id="240988409">
      <w:bodyDiv w:val="1"/>
      <w:marLeft w:val="0"/>
      <w:marRight w:val="0"/>
      <w:marTop w:val="0"/>
      <w:marBottom w:val="0"/>
      <w:divBdr>
        <w:top w:val="none" w:sz="0" w:space="0" w:color="auto"/>
        <w:left w:val="none" w:sz="0" w:space="0" w:color="auto"/>
        <w:bottom w:val="none" w:sz="0" w:space="0" w:color="auto"/>
        <w:right w:val="none" w:sz="0" w:space="0" w:color="auto"/>
      </w:divBdr>
    </w:div>
    <w:div w:id="241067079">
      <w:bodyDiv w:val="1"/>
      <w:marLeft w:val="0"/>
      <w:marRight w:val="0"/>
      <w:marTop w:val="0"/>
      <w:marBottom w:val="0"/>
      <w:divBdr>
        <w:top w:val="none" w:sz="0" w:space="0" w:color="auto"/>
        <w:left w:val="none" w:sz="0" w:space="0" w:color="auto"/>
        <w:bottom w:val="none" w:sz="0" w:space="0" w:color="auto"/>
        <w:right w:val="none" w:sz="0" w:space="0" w:color="auto"/>
      </w:divBdr>
    </w:div>
    <w:div w:id="241107106">
      <w:bodyDiv w:val="1"/>
      <w:marLeft w:val="0"/>
      <w:marRight w:val="0"/>
      <w:marTop w:val="0"/>
      <w:marBottom w:val="0"/>
      <w:divBdr>
        <w:top w:val="none" w:sz="0" w:space="0" w:color="auto"/>
        <w:left w:val="none" w:sz="0" w:space="0" w:color="auto"/>
        <w:bottom w:val="none" w:sz="0" w:space="0" w:color="auto"/>
        <w:right w:val="none" w:sz="0" w:space="0" w:color="auto"/>
      </w:divBdr>
    </w:div>
    <w:div w:id="241331849">
      <w:bodyDiv w:val="1"/>
      <w:marLeft w:val="0"/>
      <w:marRight w:val="0"/>
      <w:marTop w:val="0"/>
      <w:marBottom w:val="0"/>
      <w:divBdr>
        <w:top w:val="none" w:sz="0" w:space="0" w:color="auto"/>
        <w:left w:val="none" w:sz="0" w:space="0" w:color="auto"/>
        <w:bottom w:val="none" w:sz="0" w:space="0" w:color="auto"/>
        <w:right w:val="none" w:sz="0" w:space="0" w:color="auto"/>
      </w:divBdr>
    </w:div>
    <w:div w:id="241376815">
      <w:bodyDiv w:val="1"/>
      <w:marLeft w:val="0"/>
      <w:marRight w:val="0"/>
      <w:marTop w:val="0"/>
      <w:marBottom w:val="0"/>
      <w:divBdr>
        <w:top w:val="none" w:sz="0" w:space="0" w:color="auto"/>
        <w:left w:val="none" w:sz="0" w:space="0" w:color="auto"/>
        <w:bottom w:val="none" w:sz="0" w:space="0" w:color="auto"/>
        <w:right w:val="none" w:sz="0" w:space="0" w:color="auto"/>
      </w:divBdr>
    </w:div>
    <w:div w:id="241378564">
      <w:bodyDiv w:val="1"/>
      <w:marLeft w:val="0"/>
      <w:marRight w:val="0"/>
      <w:marTop w:val="0"/>
      <w:marBottom w:val="0"/>
      <w:divBdr>
        <w:top w:val="none" w:sz="0" w:space="0" w:color="auto"/>
        <w:left w:val="none" w:sz="0" w:space="0" w:color="auto"/>
        <w:bottom w:val="none" w:sz="0" w:space="0" w:color="auto"/>
        <w:right w:val="none" w:sz="0" w:space="0" w:color="auto"/>
      </w:divBdr>
    </w:div>
    <w:div w:id="241450433">
      <w:bodyDiv w:val="1"/>
      <w:marLeft w:val="0"/>
      <w:marRight w:val="0"/>
      <w:marTop w:val="0"/>
      <w:marBottom w:val="0"/>
      <w:divBdr>
        <w:top w:val="none" w:sz="0" w:space="0" w:color="auto"/>
        <w:left w:val="none" w:sz="0" w:space="0" w:color="auto"/>
        <w:bottom w:val="none" w:sz="0" w:space="0" w:color="auto"/>
        <w:right w:val="none" w:sz="0" w:space="0" w:color="auto"/>
      </w:divBdr>
    </w:div>
    <w:div w:id="241454009">
      <w:bodyDiv w:val="1"/>
      <w:marLeft w:val="0"/>
      <w:marRight w:val="0"/>
      <w:marTop w:val="0"/>
      <w:marBottom w:val="0"/>
      <w:divBdr>
        <w:top w:val="none" w:sz="0" w:space="0" w:color="auto"/>
        <w:left w:val="none" w:sz="0" w:space="0" w:color="auto"/>
        <w:bottom w:val="none" w:sz="0" w:space="0" w:color="auto"/>
        <w:right w:val="none" w:sz="0" w:space="0" w:color="auto"/>
      </w:divBdr>
    </w:div>
    <w:div w:id="241569971">
      <w:bodyDiv w:val="1"/>
      <w:marLeft w:val="0"/>
      <w:marRight w:val="0"/>
      <w:marTop w:val="0"/>
      <w:marBottom w:val="0"/>
      <w:divBdr>
        <w:top w:val="none" w:sz="0" w:space="0" w:color="auto"/>
        <w:left w:val="none" w:sz="0" w:space="0" w:color="auto"/>
        <w:bottom w:val="none" w:sz="0" w:space="0" w:color="auto"/>
        <w:right w:val="none" w:sz="0" w:space="0" w:color="auto"/>
      </w:divBdr>
    </w:div>
    <w:div w:id="241644993">
      <w:bodyDiv w:val="1"/>
      <w:marLeft w:val="0"/>
      <w:marRight w:val="0"/>
      <w:marTop w:val="0"/>
      <w:marBottom w:val="0"/>
      <w:divBdr>
        <w:top w:val="none" w:sz="0" w:space="0" w:color="auto"/>
        <w:left w:val="none" w:sz="0" w:space="0" w:color="auto"/>
        <w:bottom w:val="none" w:sz="0" w:space="0" w:color="auto"/>
        <w:right w:val="none" w:sz="0" w:space="0" w:color="auto"/>
      </w:divBdr>
    </w:div>
    <w:div w:id="241647313">
      <w:bodyDiv w:val="1"/>
      <w:marLeft w:val="0"/>
      <w:marRight w:val="0"/>
      <w:marTop w:val="0"/>
      <w:marBottom w:val="0"/>
      <w:divBdr>
        <w:top w:val="none" w:sz="0" w:space="0" w:color="auto"/>
        <w:left w:val="none" w:sz="0" w:space="0" w:color="auto"/>
        <w:bottom w:val="none" w:sz="0" w:space="0" w:color="auto"/>
        <w:right w:val="none" w:sz="0" w:space="0" w:color="auto"/>
      </w:divBdr>
    </w:div>
    <w:div w:id="241723442">
      <w:bodyDiv w:val="1"/>
      <w:marLeft w:val="0"/>
      <w:marRight w:val="0"/>
      <w:marTop w:val="0"/>
      <w:marBottom w:val="0"/>
      <w:divBdr>
        <w:top w:val="none" w:sz="0" w:space="0" w:color="auto"/>
        <w:left w:val="none" w:sz="0" w:space="0" w:color="auto"/>
        <w:bottom w:val="none" w:sz="0" w:space="0" w:color="auto"/>
        <w:right w:val="none" w:sz="0" w:space="0" w:color="auto"/>
      </w:divBdr>
    </w:div>
    <w:div w:id="241792500">
      <w:bodyDiv w:val="1"/>
      <w:marLeft w:val="0"/>
      <w:marRight w:val="0"/>
      <w:marTop w:val="0"/>
      <w:marBottom w:val="0"/>
      <w:divBdr>
        <w:top w:val="none" w:sz="0" w:space="0" w:color="auto"/>
        <w:left w:val="none" w:sz="0" w:space="0" w:color="auto"/>
        <w:bottom w:val="none" w:sz="0" w:space="0" w:color="auto"/>
        <w:right w:val="none" w:sz="0" w:space="0" w:color="auto"/>
      </w:divBdr>
    </w:div>
    <w:div w:id="241834335">
      <w:bodyDiv w:val="1"/>
      <w:marLeft w:val="0"/>
      <w:marRight w:val="0"/>
      <w:marTop w:val="0"/>
      <w:marBottom w:val="0"/>
      <w:divBdr>
        <w:top w:val="none" w:sz="0" w:space="0" w:color="auto"/>
        <w:left w:val="none" w:sz="0" w:space="0" w:color="auto"/>
        <w:bottom w:val="none" w:sz="0" w:space="0" w:color="auto"/>
        <w:right w:val="none" w:sz="0" w:space="0" w:color="auto"/>
      </w:divBdr>
    </w:div>
    <w:div w:id="241834955">
      <w:bodyDiv w:val="1"/>
      <w:marLeft w:val="0"/>
      <w:marRight w:val="0"/>
      <w:marTop w:val="0"/>
      <w:marBottom w:val="0"/>
      <w:divBdr>
        <w:top w:val="none" w:sz="0" w:space="0" w:color="auto"/>
        <w:left w:val="none" w:sz="0" w:space="0" w:color="auto"/>
        <w:bottom w:val="none" w:sz="0" w:space="0" w:color="auto"/>
        <w:right w:val="none" w:sz="0" w:space="0" w:color="auto"/>
      </w:divBdr>
    </w:div>
    <w:div w:id="242032970">
      <w:bodyDiv w:val="1"/>
      <w:marLeft w:val="0"/>
      <w:marRight w:val="0"/>
      <w:marTop w:val="0"/>
      <w:marBottom w:val="0"/>
      <w:divBdr>
        <w:top w:val="none" w:sz="0" w:space="0" w:color="auto"/>
        <w:left w:val="none" w:sz="0" w:space="0" w:color="auto"/>
        <w:bottom w:val="none" w:sz="0" w:space="0" w:color="auto"/>
        <w:right w:val="none" w:sz="0" w:space="0" w:color="auto"/>
      </w:divBdr>
    </w:div>
    <w:div w:id="242104883">
      <w:bodyDiv w:val="1"/>
      <w:marLeft w:val="0"/>
      <w:marRight w:val="0"/>
      <w:marTop w:val="0"/>
      <w:marBottom w:val="0"/>
      <w:divBdr>
        <w:top w:val="none" w:sz="0" w:space="0" w:color="auto"/>
        <w:left w:val="none" w:sz="0" w:space="0" w:color="auto"/>
        <w:bottom w:val="none" w:sz="0" w:space="0" w:color="auto"/>
        <w:right w:val="none" w:sz="0" w:space="0" w:color="auto"/>
      </w:divBdr>
    </w:div>
    <w:div w:id="242184994">
      <w:bodyDiv w:val="1"/>
      <w:marLeft w:val="0"/>
      <w:marRight w:val="0"/>
      <w:marTop w:val="0"/>
      <w:marBottom w:val="0"/>
      <w:divBdr>
        <w:top w:val="none" w:sz="0" w:space="0" w:color="auto"/>
        <w:left w:val="none" w:sz="0" w:space="0" w:color="auto"/>
        <w:bottom w:val="none" w:sz="0" w:space="0" w:color="auto"/>
        <w:right w:val="none" w:sz="0" w:space="0" w:color="auto"/>
      </w:divBdr>
    </w:div>
    <w:div w:id="242222457">
      <w:bodyDiv w:val="1"/>
      <w:marLeft w:val="0"/>
      <w:marRight w:val="0"/>
      <w:marTop w:val="0"/>
      <w:marBottom w:val="0"/>
      <w:divBdr>
        <w:top w:val="none" w:sz="0" w:space="0" w:color="auto"/>
        <w:left w:val="none" w:sz="0" w:space="0" w:color="auto"/>
        <w:bottom w:val="none" w:sz="0" w:space="0" w:color="auto"/>
        <w:right w:val="none" w:sz="0" w:space="0" w:color="auto"/>
      </w:divBdr>
    </w:div>
    <w:div w:id="242228512">
      <w:bodyDiv w:val="1"/>
      <w:marLeft w:val="0"/>
      <w:marRight w:val="0"/>
      <w:marTop w:val="0"/>
      <w:marBottom w:val="0"/>
      <w:divBdr>
        <w:top w:val="none" w:sz="0" w:space="0" w:color="auto"/>
        <w:left w:val="none" w:sz="0" w:space="0" w:color="auto"/>
        <w:bottom w:val="none" w:sz="0" w:space="0" w:color="auto"/>
        <w:right w:val="none" w:sz="0" w:space="0" w:color="auto"/>
      </w:divBdr>
    </w:div>
    <w:div w:id="242374073">
      <w:bodyDiv w:val="1"/>
      <w:marLeft w:val="0"/>
      <w:marRight w:val="0"/>
      <w:marTop w:val="0"/>
      <w:marBottom w:val="0"/>
      <w:divBdr>
        <w:top w:val="none" w:sz="0" w:space="0" w:color="auto"/>
        <w:left w:val="none" w:sz="0" w:space="0" w:color="auto"/>
        <w:bottom w:val="none" w:sz="0" w:space="0" w:color="auto"/>
        <w:right w:val="none" w:sz="0" w:space="0" w:color="auto"/>
      </w:divBdr>
    </w:div>
    <w:div w:id="242417794">
      <w:bodyDiv w:val="1"/>
      <w:marLeft w:val="0"/>
      <w:marRight w:val="0"/>
      <w:marTop w:val="0"/>
      <w:marBottom w:val="0"/>
      <w:divBdr>
        <w:top w:val="none" w:sz="0" w:space="0" w:color="auto"/>
        <w:left w:val="none" w:sz="0" w:space="0" w:color="auto"/>
        <w:bottom w:val="none" w:sz="0" w:space="0" w:color="auto"/>
        <w:right w:val="none" w:sz="0" w:space="0" w:color="auto"/>
      </w:divBdr>
    </w:div>
    <w:div w:id="242450239">
      <w:bodyDiv w:val="1"/>
      <w:marLeft w:val="0"/>
      <w:marRight w:val="0"/>
      <w:marTop w:val="0"/>
      <w:marBottom w:val="0"/>
      <w:divBdr>
        <w:top w:val="none" w:sz="0" w:space="0" w:color="auto"/>
        <w:left w:val="none" w:sz="0" w:space="0" w:color="auto"/>
        <w:bottom w:val="none" w:sz="0" w:space="0" w:color="auto"/>
        <w:right w:val="none" w:sz="0" w:space="0" w:color="auto"/>
      </w:divBdr>
    </w:div>
    <w:div w:id="242492301">
      <w:bodyDiv w:val="1"/>
      <w:marLeft w:val="0"/>
      <w:marRight w:val="0"/>
      <w:marTop w:val="0"/>
      <w:marBottom w:val="0"/>
      <w:divBdr>
        <w:top w:val="none" w:sz="0" w:space="0" w:color="auto"/>
        <w:left w:val="none" w:sz="0" w:space="0" w:color="auto"/>
        <w:bottom w:val="none" w:sz="0" w:space="0" w:color="auto"/>
        <w:right w:val="none" w:sz="0" w:space="0" w:color="auto"/>
      </w:divBdr>
    </w:div>
    <w:div w:id="242570891">
      <w:bodyDiv w:val="1"/>
      <w:marLeft w:val="0"/>
      <w:marRight w:val="0"/>
      <w:marTop w:val="0"/>
      <w:marBottom w:val="0"/>
      <w:divBdr>
        <w:top w:val="none" w:sz="0" w:space="0" w:color="auto"/>
        <w:left w:val="none" w:sz="0" w:space="0" w:color="auto"/>
        <w:bottom w:val="none" w:sz="0" w:space="0" w:color="auto"/>
        <w:right w:val="none" w:sz="0" w:space="0" w:color="auto"/>
      </w:divBdr>
    </w:div>
    <w:div w:id="242642727">
      <w:bodyDiv w:val="1"/>
      <w:marLeft w:val="0"/>
      <w:marRight w:val="0"/>
      <w:marTop w:val="0"/>
      <w:marBottom w:val="0"/>
      <w:divBdr>
        <w:top w:val="none" w:sz="0" w:space="0" w:color="auto"/>
        <w:left w:val="none" w:sz="0" w:space="0" w:color="auto"/>
        <w:bottom w:val="none" w:sz="0" w:space="0" w:color="auto"/>
        <w:right w:val="none" w:sz="0" w:space="0" w:color="auto"/>
      </w:divBdr>
    </w:div>
    <w:div w:id="242763958">
      <w:bodyDiv w:val="1"/>
      <w:marLeft w:val="0"/>
      <w:marRight w:val="0"/>
      <w:marTop w:val="0"/>
      <w:marBottom w:val="0"/>
      <w:divBdr>
        <w:top w:val="none" w:sz="0" w:space="0" w:color="auto"/>
        <w:left w:val="none" w:sz="0" w:space="0" w:color="auto"/>
        <w:bottom w:val="none" w:sz="0" w:space="0" w:color="auto"/>
        <w:right w:val="none" w:sz="0" w:space="0" w:color="auto"/>
      </w:divBdr>
    </w:div>
    <w:div w:id="242954777">
      <w:bodyDiv w:val="1"/>
      <w:marLeft w:val="0"/>
      <w:marRight w:val="0"/>
      <w:marTop w:val="0"/>
      <w:marBottom w:val="0"/>
      <w:divBdr>
        <w:top w:val="none" w:sz="0" w:space="0" w:color="auto"/>
        <w:left w:val="none" w:sz="0" w:space="0" w:color="auto"/>
        <w:bottom w:val="none" w:sz="0" w:space="0" w:color="auto"/>
        <w:right w:val="none" w:sz="0" w:space="0" w:color="auto"/>
      </w:divBdr>
    </w:div>
    <w:div w:id="243027689">
      <w:bodyDiv w:val="1"/>
      <w:marLeft w:val="0"/>
      <w:marRight w:val="0"/>
      <w:marTop w:val="0"/>
      <w:marBottom w:val="0"/>
      <w:divBdr>
        <w:top w:val="none" w:sz="0" w:space="0" w:color="auto"/>
        <w:left w:val="none" w:sz="0" w:space="0" w:color="auto"/>
        <w:bottom w:val="none" w:sz="0" w:space="0" w:color="auto"/>
        <w:right w:val="none" w:sz="0" w:space="0" w:color="auto"/>
      </w:divBdr>
    </w:div>
    <w:div w:id="243030454">
      <w:bodyDiv w:val="1"/>
      <w:marLeft w:val="0"/>
      <w:marRight w:val="0"/>
      <w:marTop w:val="0"/>
      <w:marBottom w:val="0"/>
      <w:divBdr>
        <w:top w:val="none" w:sz="0" w:space="0" w:color="auto"/>
        <w:left w:val="none" w:sz="0" w:space="0" w:color="auto"/>
        <w:bottom w:val="none" w:sz="0" w:space="0" w:color="auto"/>
        <w:right w:val="none" w:sz="0" w:space="0" w:color="auto"/>
      </w:divBdr>
    </w:div>
    <w:div w:id="243031809">
      <w:bodyDiv w:val="1"/>
      <w:marLeft w:val="0"/>
      <w:marRight w:val="0"/>
      <w:marTop w:val="0"/>
      <w:marBottom w:val="0"/>
      <w:divBdr>
        <w:top w:val="none" w:sz="0" w:space="0" w:color="auto"/>
        <w:left w:val="none" w:sz="0" w:space="0" w:color="auto"/>
        <w:bottom w:val="none" w:sz="0" w:space="0" w:color="auto"/>
        <w:right w:val="none" w:sz="0" w:space="0" w:color="auto"/>
      </w:divBdr>
    </w:div>
    <w:div w:id="243301834">
      <w:bodyDiv w:val="1"/>
      <w:marLeft w:val="0"/>
      <w:marRight w:val="0"/>
      <w:marTop w:val="0"/>
      <w:marBottom w:val="0"/>
      <w:divBdr>
        <w:top w:val="none" w:sz="0" w:space="0" w:color="auto"/>
        <w:left w:val="none" w:sz="0" w:space="0" w:color="auto"/>
        <w:bottom w:val="none" w:sz="0" w:space="0" w:color="auto"/>
        <w:right w:val="none" w:sz="0" w:space="0" w:color="auto"/>
      </w:divBdr>
    </w:div>
    <w:div w:id="243344405">
      <w:bodyDiv w:val="1"/>
      <w:marLeft w:val="0"/>
      <w:marRight w:val="0"/>
      <w:marTop w:val="0"/>
      <w:marBottom w:val="0"/>
      <w:divBdr>
        <w:top w:val="none" w:sz="0" w:space="0" w:color="auto"/>
        <w:left w:val="none" w:sz="0" w:space="0" w:color="auto"/>
        <w:bottom w:val="none" w:sz="0" w:space="0" w:color="auto"/>
        <w:right w:val="none" w:sz="0" w:space="0" w:color="auto"/>
      </w:divBdr>
    </w:div>
    <w:div w:id="243488613">
      <w:bodyDiv w:val="1"/>
      <w:marLeft w:val="0"/>
      <w:marRight w:val="0"/>
      <w:marTop w:val="0"/>
      <w:marBottom w:val="0"/>
      <w:divBdr>
        <w:top w:val="none" w:sz="0" w:space="0" w:color="auto"/>
        <w:left w:val="none" w:sz="0" w:space="0" w:color="auto"/>
        <w:bottom w:val="none" w:sz="0" w:space="0" w:color="auto"/>
        <w:right w:val="none" w:sz="0" w:space="0" w:color="auto"/>
      </w:divBdr>
    </w:div>
    <w:div w:id="243496108">
      <w:bodyDiv w:val="1"/>
      <w:marLeft w:val="0"/>
      <w:marRight w:val="0"/>
      <w:marTop w:val="0"/>
      <w:marBottom w:val="0"/>
      <w:divBdr>
        <w:top w:val="none" w:sz="0" w:space="0" w:color="auto"/>
        <w:left w:val="none" w:sz="0" w:space="0" w:color="auto"/>
        <w:bottom w:val="none" w:sz="0" w:space="0" w:color="auto"/>
        <w:right w:val="none" w:sz="0" w:space="0" w:color="auto"/>
      </w:divBdr>
    </w:div>
    <w:div w:id="243535889">
      <w:bodyDiv w:val="1"/>
      <w:marLeft w:val="0"/>
      <w:marRight w:val="0"/>
      <w:marTop w:val="0"/>
      <w:marBottom w:val="0"/>
      <w:divBdr>
        <w:top w:val="none" w:sz="0" w:space="0" w:color="auto"/>
        <w:left w:val="none" w:sz="0" w:space="0" w:color="auto"/>
        <w:bottom w:val="none" w:sz="0" w:space="0" w:color="auto"/>
        <w:right w:val="none" w:sz="0" w:space="0" w:color="auto"/>
      </w:divBdr>
    </w:div>
    <w:div w:id="243615844">
      <w:bodyDiv w:val="1"/>
      <w:marLeft w:val="0"/>
      <w:marRight w:val="0"/>
      <w:marTop w:val="0"/>
      <w:marBottom w:val="0"/>
      <w:divBdr>
        <w:top w:val="none" w:sz="0" w:space="0" w:color="auto"/>
        <w:left w:val="none" w:sz="0" w:space="0" w:color="auto"/>
        <w:bottom w:val="none" w:sz="0" w:space="0" w:color="auto"/>
        <w:right w:val="none" w:sz="0" w:space="0" w:color="auto"/>
      </w:divBdr>
    </w:div>
    <w:div w:id="243952359">
      <w:bodyDiv w:val="1"/>
      <w:marLeft w:val="0"/>
      <w:marRight w:val="0"/>
      <w:marTop w:val="0"/>
      <w:marBottom w:val="0"/>
      <w:divBdr>
        <w:top w:val="none" w:sz="0" w:space="0" w:color="auto"/>
        <w:left w:val="none" w:sz="0" w:space="0" w:color="auto"/>
        <w:bottom w:val="none" w:sz="0" w:space="0" w:color="auto"/>
        <w:right w:val="none" w:sz="0" w:space="0" w:color="auto"/>
      </w:divBdr>
    </w:div>
    <w:div w:id="244188294">
      <w:bodyDiv w:val="1"/>
      <w:marLeft w:val="0"/>
      <w:marRight w:val="0"/>
      <w:marTop w:val="0"/>
      <w:marBottom w:val="0"/>
      <w:divBdr>
        <w:top w:val="none" w:sz="0" w:space="0" w:color="auto"/>
        <w:left w:val="none" w:sz="0" w:space="0" w:color="auto"/>
        <w:bottom w:val="none" w:sz="0" w:space="0" w:color="auto"/>
        <w:right w:val="none" w:sz="0" w:space="0" w:color="auto"/>
      </w:divBdr>
    </w:div>
    <w:div w:id="244188863">
      <w:bodyDiv w:val="1"/>
      <w:marLeft w:val="0"/>
      <w:marRight w:val="0"/>
      <w:marTop w:val="0"/>
      <w:marBottom w:val="0"/>
      <w:divBdr>
        <w:top w:val="none" w:sz="0" w:space="0" w:color="auto"/>
        <w:left w:val="none" w:sz="0" w:space="0" w:color="auto"/>
        <w:bottom w:val="none" w:sz="0" w:space="0" w:color="auto"/>
        <w:right w:val="none" w:sz="0" w:space="0" w:color="auto"/>
      </w:divBdr>
    </w:div>
    <w:div w:id="244270351">
      <w:bodyDiv w:val="1"/>
      <w:marLeft w:val="0"/>
      <w:marRight w:val="0"/>
      <w:marTop w:val="0"/>
      <w:marBottom w:val="0"/>
      <w:divBdr>
        <w:top w:val="none" w:sz="0" w:space="0" w:color="auto"/>
        <w:left w:val="none" w:sz="0" w:space="0" w:color="auto"/>
        <w:bottom w:val="none" w:sz="0" w:space="0" w:color="auto"/>
        <w:right w:val="none" w:sz="0" w:space="0" w:color="auto"/>
      </w:divBdr>
    </w:div>
    <w:div w:id="244340342">
      <w:bodyDiv w:val="1"/>
      <w:marLeft w:val="0"/>
      <w:marRight w:val="0"/>
      <w:marTop w:val="0"/>
      <w:marBottom w:val="0"/>
      <w:divBdr>
        <w:top w:val="none" w:sz="0" w:space="0" w:color="auto"/>
        <w:left w:val="none" w:sz="0" w:space="0" w:color="auto"/>
        <w:bottom w:val="none" w:sz="0" w:space="0" w:color="auto"/>
        <w:right w:val="none" w:sz="0" w:space="0" w:color="auto"/>
      </w:divBdr>
    </w:div>
    <w:div w:id="244457855">
      <w:bodyDiv w:val="1"/>
      <w:marLeft w:val="0"/>
      <w:marRight w:val="0"/>
      <w:marTop w:val="0"/>
      <w:marBottom w:val="0"/>
      <w:divBdr>
        <w:top w:val="none" w:sz="0" w:space="0" w:color="auto"/>
        <w:left w:val="none" w:sz="0" w:space="0" w:color="auto"/>
        <w:bottom w:val="none" w:sz="0" w:space="0" w:color="auto"/>
        <w:right w:val="none" w:sz="0" w:space="0" w:color="auto"/>
      </w:divBdr>
    </w:div>
    <w:div w:id="244610201">
      <w:bodyDiv w:val="1"/>
      <w:marLeft w:val="0"/>
      <w:marRight w:val="0"/>
      <w:marTop w:val="0"/>
      <w:marBottom w:val="0"/>
      <w:divBdr>
        <w:top w:val="none" w:sz="0" w:space="0" w:color="auto"/>
        <w:left w:val="none" w:sz="0" w:space="0" w:color="auto"/>
        <w:bottom w:val="none" w:sz="0" w:space="0" w:color="auto"/>
        <w:right w:val="none" w:sz="0" w:space="0" w:color="auto"/>
      </w:divBdr>
    </w:div>
    <w:div w:id="244802247">
      <w:bodyDiv w:val="1"/>
      <w:marLeft w:val="0"/>
      <w:marRight w:val="0"/>
      <w:marTop w:val="0"/>
      <w:marBottom w:val="0"/>
      <w:divBdr>
        <w:top w:val="none" w:sz="0" w:space="0" w:color="auto"/>
        <w:left w:val="none" w:sz="0" w:space="0" w:color="auto"/>
        <w:bottom w:val="none" w:sz="0" w:space="0" w:color="auto"/>
        <w:right w:val="none" w:sz="0" w:space="0" w:color="auto"/>
      </w:divBdr>
    </w:div>
    <w:div w:id="244843613">
      <w:bodyDiv w:val="1"/>
      <w:marLeft w:val="0"/>
      <w:marRight w:val="0"/>
      <w:marTop w:val="0"/>
      <w:marBottom w:val="0"/>
      <w:divBdr>
        <w:top w:val="none" w:sz="0" w:space="0" w:color="auto"/>
        <w:left w:val="none" w:sz="0" w:space="0" w:color="auto"/>
        <w:bottom w:val="none" w:sz="0" w:space="0" w:color="auto"/>
        <w:right w:val="none" w:sz="0" w:space="0" w:color="auto"/>
      </w:divBdr>
    </w:div>
    <w:div w:id="244919492">
      <w:bodyDiv w:val="1"/>
      <w:marLeft w:val="0"/>
      <w:marRight w:val="0"/>
      <w:marTop w:val="0"/>
      <w:marBottom w:val="0"/>
      <w:divBdr>
        <w:top w:val="none" w:sz="0" w:space="0" w:color="auto"/>
        <w:left w:val="none" w:sz="0" w:space="0" w:color="auto"/>
        <w:bottom w:val="none" w:sz="0" w:space="0" w:color="auto"/>
        <w:right w:val="none" w:sz="0" w:space="0" w:color="auto"/>
      </w:divBdr>
    </w:div>
    <w:div w:id="244994863">
      <w:bodyDiv w:val="1"/>
      <w:marLeft w:val="0"/>
      <w:marRight w:val="0"/>
      <w:marTop w:val="0"/>
      <w:marBottom w:val="0"/>
      <w:divBdr>
        <w:top w:val="none" w:sz="0" w:space="0" w:color="auto"/>
        <w:left w:val="none" w:sz="0" w:space="0" w:color="auto"/>
        <w:bottom w:val="none" w:sz="0" w:space="0" w:color="auto"/>
        <w:right w:val="none" w:sz="0" w:space="0" w:color="auto"/>
      </w:divBdr>
    </w:div>
    <w:div w:id="245071572">
      <w:bodyDiv w:val="1"/>
      <w:marLeft w:val="0"/>
      <w:marRight w:val="0"/>
      <w:marTop w:val="0"/>
      <w:marBottom w:val="0"/>
      <w:divBdr>
        <w:top w:val="none" w:sz="0" w:space="0" w:color="auto"/>
        <w:left w:val="none" w:sz="0" w:space="0" w:color="auto"/>
        <w:bottom w:val="none" w:sz="0" w:space="0" w:color="auto"/>
        <w:right w:val="none" w:sz="0" w:space="0" w:color="auto"/>
      </w:divBdr>
    </w:div>
    <w:div w:id="245235990">
      <w:bodyDiv w:val="1"/>
      <w:marLeft w:val="0"/>
      <w:marRight w:val="0"/>
      <w:marTop w:val="0"/>
      <w:marBottom w:val="0"/>
      <w:divBdr>
        <w:top w:val="none" w:sz="0" w:space="0" w:color="auto"/>
        <w:left w:val="none" w:sz="0" w:space="0" w:color="auto"/>
        <w:bottom w:val="none" w:sz="0" w:space="0" w:color="auto"/>
        <w:right w:val="none" w:sz="0" w:space="0" w:color="auto"/>
      </w:divBdr>
    </w:div>
    <w:div w:id="245236874">
      <w:bodyDiv w:val="1"/>
      <w:marLeft w:val="0"/>
      <w:marRight w:val="0"/>
      <w:marTop w:val="0"/>
      <w:marBottom w:val="0"/>
      <w:divBdr>
        <w:top w:val="none" w:sz="0" w:space="0" w:color="auto"/>
        <w:left w:val="none" w:sz="0" w:space="0" w:color="auto"/>
        <w:bottom w:val="none" w:sz="0" w:space="0" w:color="auto"/>
        <w:right w:val="none" w:sz="0" w:space="0" w:color="auto"/>
      </w:divBdr>
    </w:div>
    <w:div w:id="245263666">
      <w:bodyDiv w:val="1"/>
      <w:marLeft w:val="0"/>
      <w:marRight w:val="0"/>
      <w:marTop w:val="0"/>
      <w:marBottom w:val="0"/>
      <w:divBdr>
        <w:top w:val="none" w:sz="0" w:space="0" w:color="auto"/>
        <w:left w:val="none" w:sz="0" w:space="0" w:color="auto"/>
        <w:bottom w:val="none" w:sz="0" w:space="0" w:color="auto"/>
        <w:right w:val="none" w:sz="0" w:space="0" w:color="auto"/>
      </w:divBdr>
    </w:div>
    <w:div w:id="245305663">
      <w:bodyDiv w:val="1"/>
      <w:marLeft w:val="0"/>
      <w:marRight w:val="0"/>
      <w:marTop w:val="0"/>
      <w:marBottom w:val="0"/>
      <w:divBdr>
        <w:top w:val="none" w:sz="0" w:space="0" w:color="auto"/>
        <w:left w:val="none" w:sz="0" w:space="0" w:color="auto"/>
        <w:bottom w:val="none" w:sz="0" w:space="0" w:color="auto"/>
        <w:right w:val="none" w:sz="0" w:space="0" w:color="auto"/>
      </w:divBdr>
    </w:div>
    <w:div w:id="245310793">
      <w:bodyDiv w:val="1"/>
      <w:marLeft w:val="0"/>
      <w:marRight w:val="0"/>
      <w:marTop w:val="0"/>
      <w:marBottom w:val="0"/>
      <w:divBdr>
        <w:top w:val="none" w:sz="0" w:space="0" w:color="auto"/>
        <w:left w:val="none" w:sz="0" w:space="0" w:color="auto"/>
        <w:bottom w:val="none" w:sz="0" w:space="0" w:color="auto"/>
        <w:right w:val="none" w:sz="0" w:space="0" w:color="auto"/>
      </w:divBdr>
    </w:div>
    <w:div w:id="245386569">
      <w:bodyDiv w:val="1"/>
      <w:marLeft w:val="0"/>
      <w:marRight w:val="0"/>
      <w:marTop w:val="0"/>
      <w:marBottom w:val="0"/>
      <w:divBdr>
        <w:top w:val="none" w:sz="0" w:space="0" w:color="auto"/>
        <w:left w:val="none" w:sz="0" w:space="0" w:color="auto"/>
        <w:bottom w:val="none" w:sz="0" w:space="0" w:color="auto"/>
        <w:right w:val="none" w:sz="0" w:space="0" w:color="auto"/>
      </w:divBdr>
    </w:div>
    <w:div w:id="245506373">
      <w:bodyDiv w:val="1"/>
      <w:marLeft w:val="0"/>
      <w:marRight w:val="0"/>
      <w:marTop w:val="0"/>
      <w:marBottom w:val="0"/>
      <w:divBdr>
        <w:top w:val="none" w:sz="0" w:space="0" w:color="auto"/>
        <w:left w:val="none" w:sz="0" w:space="0" w:color="auto"/>
        <w:bottom w:val="none" w:sz="0" w:space="0" w:color="auto"/>
        <w:right w:val="none" w:sz="0" w:space="0" w:color="auto"/>
      </w:divBdr>
    </w:div>
    <w:div w:id="245648359">
      <w:bodyDiv w:val="1"/>
      <w:marLeft w:val="0"/>
      <w:marRight w:val="0"/>
      <w:marTop w:val="0"/>
      <w:marBottom w:val="0"/>
      <w:divBdr>
        <w:top w:val="none" w:sz="0" w:space="0" w:color="auto"/>
        <w:left w:val="none" w:sz="0" w:space="0" w:color="auto"/>
        <w:bottom w:val="none" w:sz="0" w:space="0" w:color="auto"/>
        <w:right w:val="none" w:sz="0" w:space="0" w:color="auto"/>
      </w:divBdr>
    </w:div>
    <w:div w:id="245649084">
      <w:bodyDiv w:val="1"/>
      <w:marLeft w:val="0"/>
      <w:marRight w:val="0"/>
      <w:marTop w:val="0"/>
      <w:marBottom w:val="0"/>
      <w:divBdr>
        <w:top w:val="none" w:sz="0" w:space="0" w:color="auto"/>
        <w:left w:val="none" w:sz="0" w:space="0" w:color="auto"/>
        <w:bottom w:val="none" w:sz="0" w:space="0" w:color="auto"/>
        <w:right w:val="none" w:sz="0" w:space="0" w:color="auto"/>
      </w:divBdr>
    </w:div>
    <w:div w:id="245697875">
      <w:bodyDiv w:val="1"/>
      <w:marLeft w:val="0"/>
      <w:marRight w:val="0"/>
      <w:marTop w:val="0"/>
      <w:marBottom w:val="0"/>
      <w:divBdr>
        <w:top w:val="none" w:sz="0" w:space="0" w:color="auto"/>
        <w:left w:val="none" w:sz="0" w:space="0" w:color="auto"/>
        <w:bottom w:val="none" w:sz="0" w:space="0" w:color="auto"/>
        <w:right w:val="none" w:sz="0" w:space="0" w:color="auto"/>
      </w:divBdr>
    </w:div>
    <w:div w:id="245773270">
      <w:bodyDiv w:val="1"/>
      <w:marLeft w:val="0"/>
      <w:marRight w:val="0"/>
      <w:marTop w:val="0"/>
      <w:marBottom w:val="0"/>
      <w:divBdr>
        <w:top w:val="none" w:sz="0" w:space="0" w:color="auto"/>
        <w:left w:val="none" w:sz="0" w:space="0" w:color="auto"/>
        <w:bottom w:val="none" w:sz="0" w:space="0" w:color="auto"/>
        <w:right w:val="none" w:sz="0" w:space="0" w:color="auto"/>
      </w:divBdr>
    </w:div>
    <w:div w:id="245847551">
      <w:bodyDiv w:val="1"/>
      <w:marLeft w:val="0"/>
      <w:marRight w:val="0"/>
      <w:marTop w:val="0"/>
      <w:marBottom w:val="0"/>
      <w:divBdr>
        <w:top w:val="none" w:sz="0" w:space="0" w:color="auto"/>
        <w:left w:val="none" w:sz="0" w:space="0" w:color="auto"/>
        <w:bottom w:val="none" w:sz="0" w:space="0" w:color="auto"/>
        <w:right w:val="none" w:sz="0" w:space="0" w:color="auto"/>
      </w:divBdr>
    </w:div>
    <w:div w:id="245961815">
      <w:bodyDiv w:val="1"/>
      <w:marLeft w:val="0"/>
      <w:marRight w:val="0"/>
      <w:marTop w:val="0"/>
      <w:marBottom w:val="0"/>
      <w:divBdr>
        <w:top w:val="none" w:sz="0" w:space="0" w:color="auto"/>
        <w:left w:val="none" w:sz="0" w:space="0" w:color="auto"/>
        <w:bottom w:val="none" w:sz="0" w:space="0" w:color="auto"/>
        <w:right w:val="none" w:sz="0" w:space="0" w:color="auto"/>
      </w:divBdr>
    </w:div>
    <w:div w:id="245966377">
      <w:bodyDiv w:val="1"/>
      <w:marLeft w:val="0"/>
      <w:marRight w:val="0"/>
      <w:marTop w:val="0"/>
      <w:marBottom w:val="0"/>
      <w:divBdr>
        <w:top w:val="none" w:sz="0" w:space="0" w:color="auto"/>
        <w:left w:val="none" w:sz="0" w:space="0" w:color="auto"/>
        <w:bottom w:val="none" w:sz="0" w:space="0" w:color="auto"/>
        <w:right w:val="none" w:sz="0" w:space="0" w:color="auto"/>
      </w:divBdr>
    </w:div>
    <w:div w:id="246306351">
      <w:bodyDiv w:val="1"/>
      <w:marLeft w:val="0"/>
      <w:marRight w:val="0"/>
      <w:marTop w:val="0"/>
      <w:marBottom w:val="0"/>
      <w:divBdr>
        <w:top w:val="none" w:sz="0" w:space="0" w:color="auto"/>
        <w:left w:val="none" w:sz="0" w:space="0" w:color="auto"/>
        <w:bottom w:val="none" w:sz="0" w:space="0" w:color="auto"/>
        <w:right w:val="none" w:sz="0" w:space="0" w:color="auto"/>
      </w:divBdr>
    </w:div>
    <w:div w:id="246382500">
      <w:bodyDiv w:val="1"/>
      <w:marLeft w:val="0"/>
      <w:marRight w:val="0"/>
      <w:marTop w:val="0"/>
      <w:marBottom w:val="0"/>
      <w:divBdr>
        <w:top w:val="none" w:sz="0" w:space="0" w:color="auto"/>
        <w:left w:val="none" w:sz="0" w:space="0" w:color="auto"/>
        <w:bottom w:val="none" w:sz="0" w:space="0" w:color="auto"/>
        <w:right w:val="none" w:sz="0" w:space="0" w:color="auto"/>
      </w:divBdr>
    </w:div>
    <w:div w:id="246615686">
      <w:bodyDiv w:val="1"/>
      <w:marLeft w:val="0"/>
      <w:marRight w:val="0"/>
      <w:marTop w:val="0"/>
      <w:marBottom w:val="0"/>
      <w:divBdr>
        <w:top w:val="none" w:sz="0" w:space="0" w:color="auto"/>
        <w:left w:val="none" w:sz="0" w:space="0" w:color="auto"/>
        <w:bottom w:val="none" w:sz="0" w:space="0" w:color="auto"/>
        <w:right w:val="none" w:sz="0" w:space="0" w:color="auto"/>
      </w:divBdr>
    </w:div>
    <w:div w:id="246618423">
      <w:bodyDiv w:val="1"/>
      <w:marLeft w:val="0"/>
      <w:marRight w:val="0"/>
      <w:marTop w:val="0"/>
      <w:marBottom w:val="0"/>
      <w:divBdr>
        <w:top w:val="none" w:sz="0" w:space="0" w:color="auto"/>
        <w:left w:val="none" w:sz="0" w:space="0" w:color="auto"/>
        <w:bottom w:val="none" w:sz="0" w:space="0" w:color="auto"/>
        <w:right w:val="none" w:sz="0" w:space="0" w:color="auto"/>
      </w:divBdr>
    </w:div>
    <w:div w:id="246689820">
      <w:bodyDiv w:val="1"/>
      <w:marLeft w:val="0"/>
      <w:marRight w:val="0"/>
      <w:marTop w:val="0"/>
      <w:marBottom w:val="0"/>
      <w:divBdr>
        <w:top w:val="none" w:sz="0" w:space="0" w:color="auto"/>
        <w:left w:val="none" w:sz="0" w:space="0" w:color="auto"/>
        <w:bottom w:val="none" w:sz="0" w:space="0" w:color="auto"/>
        <w:right w:val="none" w:sz="0" w:space="0" w:color="auto"/>
      </w:divBdr>
    </w:div>
    <w:div w:id="246699238">
      <w:bodyDiv w:val="1"/>
      <w:marLeft w:val="0"/>
      <w:marRight w:val="0"/>
      <w:marTop w:val="0"/>
      <w:marBottom w:val="0"/>
      <w:divBdr>
        <w:top w:val="none" w:sz="0" w:space="0" w:color="auto"/>
        <w:left w:val="none" w:sz="0" w:space="0" w:color="auto"/>
        <w:bottom w:val="none" w:sz="0" w:space="0" w:color="auto"/>
        <w:right w:val="none" w:sz="0" w:space="0" w:color="auto"/>
      </w:divBdr>
    </w:div>
    <w:div w:id="246813628">
      <w:bodyDiv w:val="1"/>
      <w:marLeft w:val="0"/>
      <w:marRight w:val="0"/>
      <w:marTop w:val="0"/>
      <w:marBottom w:val="0"/>
      <w:divBdr>
        <w:top w:val="none" w:sz="0" w:space="0" w:color="auto"/>
        <w:left w:val="none" w:sz="0" w:space="0" w:color="auto"/>
        <w:bottom w:val="none" w:sz="0" w:space="0" w:color="auto"/>
        <w:right w:val="none" w:sz="0" w:space="0" w:color="auto"/>
      </w:divBdr>
    </w:div>
    <w:div w:id="246964726">
      <w:bodyDiv w:val="1"/>
      <w:marLeft w:val="0"/>
      <w:marRight w:val="0"/>
      <w:marTop w:val="0"/>
      <w:marBottom w:val="0"/>
      <w:divBdr>
        <w:top w:val="none" w:sz="0" w:space="0" w:color="auto"/>
        <w:left w:val="none" w:sz="0" w:space="0" w:color="auto"/>
        <w:bottom w:val="none" w:sz="0" w:space="0" w:color="auto"/>
        <w:right w:val="none" w:sz="0" w:space="0" w:color="auto"/>
      </w:divBdr>
    </w:div>
    <w:div w:id="246967744">
      <w:bodyDiv w:val="1"/>
      <w:marLeft w:val="0"/>
      <w:marRight w:val="0"/>
      <w:marTop w:val="0"/>
      <w:marBottom w:val="0"/>
      <w:divBdr>
        <w:top w:val="none" w:sz="0" w:space="0" w:color="auto"/>
        <w:left w:val="none" w:sz="0" w:space="0" w:color="auto"/>
        <w:bottom w:val="none" w:sz="0" w:space="0" w:color="auto"/>
        <w:right w:val="none" w:sz="0" w:space="0" w:color="auto"/>
      </w:divBdr>
    </w:div>
    <w:div w:id="247036822">
      <w:bodyDiv w:val="1"/>
      <w:marLeft w:val="0"/>
      <w:marRight w:val="0"/>
      <w:marTop w:val="0"/>
      <w:marBottom w:val="0"/>
      <w:divBdr>
        <w:top w:val="none" w:sz="0" w:space="0" w:color="auto"/>
        <w:left w:val="none" w:sz="0" w:space="0" w:color="auto"/>
        <w:bottom w:val="none" w:sz="0" w:space="0" w:color="auto"/>
        <w:right w:val="none" w:sz="0" w:space="0" w:color="auto"/>
      </w:divBdr>
    </w:div>
    <w:div w:id="247226972">
      <w:bodyDiv w:val="1"/>
      <w:marLeft w:val="0"/>
      <w:marRight w:val="0"/>
      <w:marTop w:val="0"/>
      <w:marBottom w:val="0"/>
      <w:divBdr>
        <w:top w:val="none" w:sz="0" w:space="0" w:color="auto"/>
        <w:left w:val="none" w:sz="0" w:space="0" w:color="auto"/>
        <w:bottom w:val="none" w:sz="0" w:space="0" w:color="auto"/>
        <w:right w:val="none" w:sz="0" w:space="0" w:color="auto"/>
      </w:divBdr>
    </w:div>
    <w:div w:id="247231219">
      <w:bodyDiv w:val="1"/>
      <w:marLeft w:val="0"/>
      <w:marRight w:val="0"/>
      <w:marTop w:val="0"/>
      <w:marBottom w:val="0"/>
      <w:divBdr>
        <w:top w:val="none" w:sz="0" w:space="0" w:color="auto"/>
        <w:left w:val="none" w:sz="0" w:space="0" w:color="auto"/>
        <w:bottom w:val="none" w:sz="0" w:space="0" w:color="auto"/>
        <w:right w:val="none" w:sz="0" w:space="0" w:color="auto"/>
      </w:divBdr>
    </w:div>
    <w:div w:id="247423661">
      <w:bodyDiv w:val="1"/>
      <w:marLeft w:val="0"/>
      <w:marRight w:val="0"/>
      <w:marTop w:val="0"/>
      <w:marBottom w:val="0"/>
      <w:divBdr>
        <w:top w:val="none" w:sz="0" w:space="0" w:color="auto"/>
        <w:left w:val="none" w:sz="0" w:space="0" w:color="auto"/>
        <w:bottom w:val="none" w:sz="0" w:space="0" w:color="auto"/>
        <w:right w:val="none" w:sz="0" w:space="0" w:color="auto"/>
      </w:divBdr>
    </w:div>
    <w:div w:id="247428875">
      <w:bodyDiv w:val="1"/>
      <w:marLeft w:val="0"/>
      <w:marRight w:val="0"/>
      <w:marTop w:val="0"/>
      <w:marBottom w:val="0"/>
      <w:divBdr>
        <w:top w:val="none" w:sz="0" w:space="0" w:color="auto"/>
        <w:left w:val="none" w:sz="0" w:space="0" w:color="auto"/>
        <w:bottom w:val="none" w:sz="0" w:space="0" w:color="auto"/>
        <w:right w:val="none" w:sz="0" w:space="0" w:color="auto"/>
      </w:divBdr>
    </w:div>
    <w:div w:id="247618883">
      <w:bodyDiv w:val="1"/>
      <w:marLeft w:val="0"/>
      <w:marRight w:val="0"/>
      <w:marTop w:val="0"/>
      <w:marBottom w:val="0"/>
      <w:divBdr>
        <w:top w:val="none" w:sz="0" w:space="0" w:color="auto"/>
        <w:left w:val="none" w:sz="0" w:space="0" w:color="auto"/>
        <w:bottom w:val="none" w:sz="0" w:space="0" w:color="auto"/>
        <w:right w:val="none" w:sz="0" w:space="0" w:color="auto"/>
      </w:divBdr>
    </w:div>
    <w:div w:id="247662264">
      <w:bodyDiv w:val="1"/>
      <w:marLeft w:val="0"/>
      <w:marRight w:val="0"/>
      <w:marTop w:val="0"/>
      <w:marBottom w:val="0"/>
      <w:divBdr>
        <w:top w:val="none" w:sz="0" w:space="0" w:color="auto"/>
        <w:left w:val="none" w:sz="0" w:space="0" w:color="auto"/>
        <w:bottom w:val="none" w:sz="0" w:space="0" w:color="auto"/>
        <w:right w:val="none" w:sz="0" w:space="0" w:color="auto"/>
      </w:divBdr>
    </w:div>
    <w:div w:id="247735708">
      <w:bodyDiv w:val="1"/>
      <w:marLeft w:val="0"/>
      <w:marRight w:val="0"/>
      <w:marTop w:val="0"/>
      <w:marBottom w:val="0"/>
      <w:divBdr>
        <w:top w:val="none" w:sz="0" w:space="0" w:color="auto"/>
        <w:left w:val="none" w:sz="0" w:space="0" w:color="auto"/>
        <w:bottom w:val="none" w:sz="0" w:space="0" w:color="auto"/>
        <w:right w:val="none" w:sz="0" w:space="0" w:color="auto"/>
      </w:divBdr>
    </w:div>
    <w:div w:id="247858106">
      <w:bodyDiv w:val="1"/>
      <w:marLeft w:val="0"/>
      <w:marRight w:val="0"/>
      <w:marTop w:val="0"/>
      <w:marBottom w:val="0"/>
      <w:divBdr>
        <w:top w:val="none" w:sz="0" w:space="0" w:color="auto"/>
        <w:left w:val="none" w:sz="0" w:space="0" w:color="auto"/>
        <w:bottom w:val="none" w:sz="0" w:space="0" w:color="auto"/>
        <w:right w:val="none" w:sz="0" w:space="0" w:color="auto"/>
      </w:divBdr>
    </w:div>
    <w:div w:id="248076839">
      <w:bodyDiv w:val="1"/>
      <w:marLeft w:val="0"/>
      <w:marRight w:val="0"/>
      <w:marTop w:val="0"/>
      <w:marBottom w:val="0"/>
      <w:divBdr>
        <w:top w:val="none" w:sz="0" w:space="0" w:color="auto"/>
        <w:left w:val="none" w:sz="0" w:space="0" w:color="auto"/>
        <w:bottom w:val="none" w:sz="0" w:space="0" w:color="auto"/>
        <w:right w:val="none" w:sz="0" w:space="0" w:color="auto"/>
      </w:divBdr>
    </w:div>
    <w:div w:id="248079757">
      <w:bodyDiv w:val="1"/>
      <w:marLeft w:val="0"/>
      <w:marRight w:val="0"/>
      <w:marTop w:val="0"/>
      <w:marBottom w:val="0"/>
      <w:divBdr>
        <w:top w:val="none" w:sz="0" w:space="0" w:color="auto"/>
        <w:left w:val="none" w:sz="0" w:space="0" w:color="auto"/>
        <w:bottom w:val="none" w:sz="0" w:space="0" w:color="auto"/>
        <w:right w:val="none" w:sz="0" w:space="0" w:color="auto"/>
      </w:divBdr>
    </w:div>
    <w:div w:id="248124232">
      <w:bodyDiv w:val="1"/>
      <w:marLeft w:val="0"/>
      <w:marRight w:val="0"/>
      <w:marTop w:val="0"/>
      <w:marBottom w:val="0"/>
      <w:divBdr>
        <w:top w:val="none" w:sz="0" w:space="0" w:color="auto"/>
        <w:left w:val="none" w:sz="0" w:space="0" w:color="auto"/>
        <w:bottom w:val="none" w:sz="0" w:space="0" w:color="auto"/>
        <w:right w:val="none" w:sz="0" w:space="0" w:color="auto"/>
      </w:divBdr>
    </w:div>
    <w:div w:id="248194710">
      <w:bodyDiv w:val="1"/>
      <w:marLeft w:val="0"/>
      <w:marRight w:val="0"/>
      <w:marTop w:val="0"/>
      <w:marBottom w:val="0"/>
      <w:divBdr>
        <w:top w:val="none" w:sz="0" w:space="0" w:color="auto"/>
        <w:left w:val="none" w:sz="0" w:space="0" w:color="auto"/>
        <w:bottom w:val="none" w:sz="0" w:space="0" w:color="auto"/>
        <w:right w:val="none" w:sz="0" w:space="0" w:color="auto"/>
      </w:divBdr>
    </w:div>
    <w:div w:id="248317197">
      <w:bodyDiv w:val="1"/>
      <w:marLeft w:val="0"/>
      <w:marRight w:val="0"/>
      <w:marTop w:val="0"/>
      <w:marBottom w:val="0"/>
      <w:divBdr>
        <w:top w:val="none" w:sz="0" w:space="0" w:color="auto"/>
        <w:left w:val="none" w:sz="0" w:space="0" w:color="auto"/>
        <w:bottom w:val="none" w:sz="0" w:space="0" w:color="auto"/>
        <w:right w:val="none" w:sz="0" w:space="0" w:color="auto"/>
      </w:divBdr>
    </w:div>
    <w:div w:id="248387585">
      <w:bodyDiv w:val="1"/>
      <w:marLeft w:val="0"/>
      <w:marRight w:val="0"/>
      <w:marTop w:val="0"/>
      <w:marBottom w:val="0"/>
      <w:divBdr>
        <w:top w:val="none" w:sz="0" w:space="0" w:color="auto"/>
        <w:left w:val="none" w:sz="0" w:space="0" w:color="auto"/>
        <w:bottom w:val="none" w:sz="0" w:space="0" w:color="auto"/>
        <w:right w:val="none" w:sz="0" w:space="0" w:color="auto"/>
      </w:divBdr>
    </w:div>
    <w:div w:id="248396174">
      <w:bodyDiv w:val="1"/>
      <w:marLeft w:val="0"/>
      <w:marRight w:val="0"/>
      <w:marTop w:val="0"/>
      <w:marBottom w:val="0"/>
      <w:divBdr>
        <w:top w:val="none" w:sz="0" w:space="0" w:color="auto"/>
        <w:left w:val="none" w:sz="0" w:space="0" w:color="auto"/>
        <w:bottom w:val="none" w:sz="0" w:space="0" w:color="auto"/>
        <w:right w:val="none" w:sz="0" w:space="0" w:color="auto"/>
      </w:divBdr>
    </w:div>
    <w:div w:id="248464013">
      <w:bodyDiv w:val="1"/>
      <w:marLeft w:val="0"/>
      <w:marRight w:val="0"/>
      <w:marTop w:val="0"/>
      <w:marBottom w:val="0"/>
      <w:divBdr>
        <w:top w:val="none" w:sz="0" w:space="0" w:color="auto"/>
        <w:left w:val="none" w:sz="0" w:space="0" w:color="auto"/>
        <w:bottom w:val="none" w:sz="0" w:space="0" w:color="auto"/>
        <w:right w:val="none" w:sz="0" w:space="0" w:color="auto"/>
      </w:divBdr>
    </w:div>
    <w:div w:id="248468868">
      <w:bodyDiv w:val="1"/>
      <w:marLeft w:val="0"/>
      <w:marRight w:val="0"/>
      <w:marTop w:val="0"/>
      <w:marBottom w:val="0"/>
      <w:divBdr>
        <w:top w:val="none" w:sz="0" w:space="0" w:color="auto"/>
        <w:left w:val="none" w:sz="0" w:space="0" w:color="auto"/>
        <w:bottom w:val="none" w:sz="0" w:space="0" w:color="auto"/>
        <w:right w:val="none" w:sz="0" w:space="0" w:color="auto"/>
      </w:divBdr>
    </w:div>
    <w:div w:id="248588507">
      <w:bodyDiv w:val="1"/>
      <w:marLeft w:val="0"/>
      <w:marRight w:val="0"/>
      <w:marTop w:val="0"/>
      <w:marBottom w:val="0"/>
      <w:divBdr>
        <w:top w:val="none" w:sz="0" w:space="0" w:color="auto"/>
        <w:left w:val="none" w:sz="0" w:space="0" w:color="auto"/>
        <w:bottom w:val="none" w:sz="0" w:space="0" w:color="auto"/>
        <w:right w:val="none" w:sz="0" w:space="0" w:color="auto"/>
      </w:divBdr>
    </w:div>
    <w:div w:id="248780727">
      <w:bodyDiv w:val="1"/>
      <w:marLeft w:val="0"/>
      <w:marRight w:val="0"/>
      <w:marTop w:val="0"/>
      <w:marBottom w:val="0"/>
      <w:divBdr>
        <w:top w:val="none" w:sz="0" w:space="0" w:color="auto"/>
        <w:left w:val="none" w:sz="0" w:space="0" w:color="auto"/>
        <w:bottom w:val="none" w:sz="0" w:space="0" w:color="auto"/>
        <w:right w:val="none" w:sz="0" w:space="0" w:color="auto"/>
      </w:divBdr>
    </w:div>
    <w:div w:id="248852755">
      <w:bodyDiv w:val="1"/>
      <w:marLeft w:val="0"/>
      <w:marRight w:val="0"/>
      <w:marTop w:val="0"/>
      <w:marBottom w:val="0"/>
      <w:divBdr>
        <w:top w:val="none" w:sz="0" w:space="0" w:color="auto"/>
        <w:left w:val="none" w:sz="0" w:space="0" w:color="auto"/>
        <w:bottom w:val="none" w:sz="0" w:space="0" w:color="auto"/>
        <w:right w:val="none" w:sz="0" w:space="0" w:color="auto"/>
      </w:divBdr>
    </w:div>
    <w:div w:id="248925051">
      <w:bodyDiv w:val="1"/>
      <w:marLeft w:val="0"/>
      <w:marRight w:val="0"/>
      <w:marTop w:val="0"/>
      <w:marBottom w:val="0"/>
      <w:divBdr>
        <w:top w:val="none" w:sz="0" w:space="0" w:color="auto"/>
        <w:left w:val="none" w:sz="0" w:space="0" w:color="auto"/>
        <w:bottom w:val="none" w:sz="0" w:space="0" w:color="auto"/>
        <w:right w:val="none" w:sz="0" w:space="0" w:color="auto"/>
      </w:divBdr>
    </w:div>
    <w:div w:id="248971916">
      <w:bodyDiv w:val="1"/>
      <w:marLeft w:val="0"/>
      <w:marRight w:val="0"/>
      <w:marTop w:val="0"/>
      <w:marBottom w:val="0"/>
      <w:divBdr>
        <w:top w:val="none" w:sz="0" w:space="0" w:color="auto"/>
        <w:left w:val="none" w:sz="0" w:space="0" w:color="auto"/>
        <w:bottom w:val="none" w:sz="0" w:space="0" w:color="auto"/>
        <w:right w:val="none" w:sz="0" w:space="0" w:color="auto"/>
      </w:divBdr>
    </w:div>
    <w:div w:id="249044746">
      <w:bodyDiv w:val="1"/>
      <w:marLeft w:val="0"/>
      <w:marRight w:val="0"/>
      <w:marTop w:val="0"/>
      <w:marBottom w:val="0"/>
      <w:divBdr>
        <w:top w:val="none" w:sz="0" w:space="0" w:color="auto"/>
        <w:left w:val="none" w:sz="0" w:space="0" w:color="auto"/>
        <w:bottom w:val="none" w:sz="0" w:space="0" w:color="auto"/>
        <w:right w:val="none" w:sz="0" w:space="0" w:color="auto"/>
      </w:divBdr>
    </w:div>
    <w:div w:id="249050461">
      <w:bodyDiv w:val="1"/>
      <w:marLeft w:val="0"/>
      <w:marRight w:val="0"/>
      <w:marTop w:val="0"/>
      <w:marBottom w:val="0"/>
      <w:divBdr>
        <w:top w:val="none" w:sz="0" w:space="0" w:color="auto"/>
        <w:left w:val="none" w:sz="0" w:space="0" w:color="auto"/>
        <w:bottom w:val="none" w:sz="0" w:space="0" w:color="auto"/>
        <w:right w:val="none" w:sz="0" w:space="0" w:color="auto"/>
      </w:divBdr>
    </w:div>
    <w:div w:id="249198322">
      <w:bodyDiv w:val="1"/>
      <w:marLeft w:val="0"/>
      <w:marRight w:val="0"/>
      <w:marTop w:val="0"/>
      <w:marBottom w:val="0"/>
      <w:divBdr>
        <w:top w:val="none" w:sz="0" w:space="0" w:color="auto"/>
        <w:left w:val="none" w:sz="0" w:space="0" w:color="auto"/>
        <w:bottom w:val="none" w:sz="0" w:space="0" w:color="auto"/>
        <w:right w:val="none" w:sz="0" w:space="0" w:color="auto"/>
      </w:divBdr>
    </w:div>
    <w:div w:id="249240018">
      <w:bodyDiv w:val="1"/>
      <w:marLeft w:val="0"/>
      <w:marRight w:val="0"/>
      <w:marTop w:val="0"/>
      <w:marBottom w:val="0"/>
      <w:divBdr>
        <w:top w:val="none" w:sz="0" w:space="0" w:color="auto"/>
        <w:left w:val="none" w:sz="0" w:space="0" w:color="auto"/>
        <w:bottom w:val="none" w:sz="0" w:space="0" w:color="auto"/>
        <w:right w:val="none" w:sz="0" w:space="0" w:color="auto"/>
      </w:divBdr>
    </w:div>
    <w:div w:id="249388973">
      <w:bodyDiv w:val="1"/>
      <w:marLeft w:val="0"/>
      <w:marRight w:val="0"/>
      <w:marTop w:val="0"/>
      <w:marBottom w:val="0"/>
      <w:divBdr>
        <w:top w:val="none" w:sz="0" w:space="0" w:color="auto"/>
        <w:left w:val="none" w:sz="0" w:space="0" w:color="auto"/>
        <w:bottom w:val="none" w:sz="0" w:space="0" w:color="auto"/>
        <w:right w:val="none" w:sz="0" w:space="0" w:color="auto"/>
      </w:divBdr>
    </w:div>
    <w:div w:id="249391343">
      <w:bodyDiv w:val="1"/>
      <w:marLeft w:val="0"/>
      <w:marRight w:val="0"/>
      <w:marTop w:val="0"/>
      <w:marBottom w:val="0"/>
      <w:divBdr>
        <w:top w:val="none" w:sz="0" w:space="0" w:color="auto"/>
        <w:left w:val="none" w:sz="0" w:space="0" w:color="auto"/>
        <w:bottom w:val="none" w:sz="0" w:space="0" w:color="auto"/>
        <w:right w:val="none" w:sz="0" w:space="0" w:color="auto"/>
      </w:divBdr>
    </w:div>
    <w:div w:id="249504182">
      <w:bodyDiv w:val="1"/>
      <w:marLeft w:val="0"/>
      <w:marRight w:val="0"/>
      <w:marTop w:val="0"/>
      <w:marBottom w:val="0"/>
      <w:divBdr>
        <w:top w:val="none" w:sz="0" w:space="0" w:color="auto"/>
        <w:left w:val="none" w:sz="0" w:space="0" w:color="auto"/>
        <w:bottom w:val="none" w:sz="0" w:space="0" w:color="auto"/>
        <w:right w:val="none" w:sz="0" w:space="0" w:color="auto"/>
      </w:divBdr>
    </w:div>
    <w:div w:id="249504244">
      <w:bodyDiv w:val="1"/>
      <w:marLeft w:val="0"/>
      <w:marRight w:val="0"/>
      <w:marTop w:val="0"/>
      <w:marBottom w:val="0"/>
      <w:divBdr>
        <w:top w:val="none" w:sz="0" w:space="0" w:color="auto"/>
        <w:left w:val="none" w:sz="0" w:space="0" w:color="auto"/>
        <w:bottom w:val="none" w:sz="0" w:space="0" w:color="auto"/>
        <w:right w:val="none" w:sz="0" w:space="0" w:color="auto"/>
      </w:divBdr>
    </w:div>
    <w:div w:id="249508652">
      <w:bodyDiv w:val="1"/>
      <w:marLeft w:val="0"/>
      <w:marRight w:val="0"/>
      <w:marTop w:val="0"/>
      <w:marBottom w:val="0"/>
      <w:divBdr>
        <w:top w:val="none" w:sz="0" w:space="0" w:color="auto"/>
        <w:left w:val="none" w:sz="0" w:space="0" w:color="auto"/>
        <w:bottom w:val="none" w:sz="0" w:space="0" w:color="auto"/>
        <w:right w:val="none" w:sz="0" w:space="0" w:color="auto"/>
      </w:divBdr>
    </w:div>
    <w:div w:id="249512480">
      <w:bodyDiv w:val="1"/>
      <w:marLeft w:val="0"/>
      <w:marRight w:val="0"/>
      <w:marTop w:val="0"/>
      <w:marBottom w:val="0"/>
      <w:divBdr>
        <w:top w:val="none" w:sz="0" w:space="0" w:color="auto"/>
        <w:left w:val="none" w:sz="0" w:space="0" w:color="auto"/>
        <w:bottom w:val="none" w:sz="0" w:space="0" w:color="auto"/>
        <w:right w:val="none" w:sz="0" w:space="0" w:color="auto"/>
      </w:divBdr>
    </w:div>
    <w:div w:id="249587198">
      <w:bodyDiv w:val="1"/>
      <w:marLeft w:val="0"/>
      <w:marRight w:val="0"/>
      <w:marTop w:val="0"/>
      <w:marBottom w:val="0"/>
      <w:divBdr>
        <w:top w:val="none" w:sz="0" w:space="0" w:color="auto"/>
        <w:left w:val="none" w:sz="0" w:space="0" w:color="auto"/>
        <w:bottom w:val="none" w:sz="0" w:space="0" w:color="auto"/>
        <w:right w:val="none" w:sz="0" w:space="0" w:color="auto"/>
      </w:divBdr>
    </w:div>
    <w:div w:id="249628939">
      <w:bodyDiv w:val="1"/>
      <w:marLeft w:val="0"/>
      <w:marRight w:val="0"/>
      <w:marTop w:val="0"/>
      <w:marBottom w:val="0"/>
      <w:divBdr>
        <w:top w:val="none" w:sz="0" w:space="0" w:color="auto"/>
        <w:left w:val="none" w:sz="0" w:space="0" w:color="auto"/>
        <w:bottom w:val="none" w:sz="0" w:space="0" w:color="auto"/>
        <w:right w:val="none" w:sz="0" w:space="0" w:color="auto"/>
      </w:divBdr>
    </w:div>
    <w:div w:id="249630334">
      <w:bodyDiv w:val="1"/>
      <w:marLeft w:val="0"/>
      <w:marRight w:val="0"/>
      <w:marTop w:val="0"/>
      <w:marBottom w:val="0"/>
      <w:divBdr>
        <w:top w:val="none" w:sz="0" w:space="0" w:color="auto"/>
        <w:left w:val="none" w:sz="0" w:space="0" w:color="auto"/>
        <w:bottom w:val="none" w:sz="0" w:space="0" w:color="auto"/>
        <w:right w:val="none" w:sz="0" w:space="0" w:color="auto"/>
      </w:divBdr>
    </w:div>
    <w:div w:id="249699646">
      <w:bodyDiv w:val="1"/>
      <w:marLeft w:val="0"/>
      <w:marRight w:val="0"/>
      <w:marTop w:val="0"/>
      <w:marBottom w:val="0"/>
      <w:divBdr>
        <w:top w:val="none" w:sz="0" w:space="0" w:color="auto"/>
        <w:left w:val="none" w:sz="0" w:space="0" w:color="auto"/>
        <w:bottom w:val="none" w:sz="0" w:space="0" w:color="auto"/>
        <w:right w:val="none" w:sz="0" w:space="0" w:color="auto"/>
      </w:divBdr>
    </w:div>
    <w:div w:id="249700469">
      <w:bodyDiv w:val="1"/>
      <w:marLeft w:val="0"/>
      <w:marRight w:val="0"/>
      <w:marTop w:val="0"/>
      <w:marBottom w:val="0"/>
      <w:divBdr>
        <w:top w:val="none" w:sz="0" w:space="0" w:color="auto"/>
        <w:left w:val="none" w:sz="0" w:space="0" w:color="auto"/>
        <w:bottom w:val="none" w:sz="0" w:space="0" w:color="auto"/>
        <w:right w:val="none" w:sz="0" w:space="0" w:color="auto"/>
      </w:divBdr>
    </w:div>
    <w:div w:id="249776109">
      <w:bodyDiv w:val="1"/>
      <w:marLeft w:val="0"/>
      <w:marRight w:val="0"/>
      <w:marTop w:val="0"/>
      <w:marBottom w:val="0"/>
      <w:divBdr>
        <w:top w:val="none" w:sz="0" w:space="0" w:color="auto"/>
        <w:left w:val="none" w:sz="0" w:space="0" w:color="auto"/>
        <w:bottom w:val="none" w:sz="0" w:space="0" w:color="auto"/>
        <w:right w:val="none" w:sz="0" w:space="0" w:color="auto"/>
      </w:divBdr>
    </w:div>
    <w:div w:id="249891950">
      <w:bodyDiv w:val="1"/>
      <w:marLeft w:val="0"/>
      <w:marRight w:val="0"/>
      <w:marTop w:val="0"/>
      <w:marBottom w:val="0"/>
      <w:divBdr>
        <w:top w:val="none" w:sz="0" w:space="0" w:color="auto"/>
        <w:left w:val="none" w:sz="0" w:space="0" w:color="auto"/>
        <w:bottom w:val="none" w:sz="0" w:space="0" w:color="auto"/>
        <w:right w:val="none" w:sz="0" w:space="0" w:color="auto"/>
      </w:divBdr>
    </w:div>
    <w:div w:id="249897678">
      <w:bodyDiv w:val="1"/>
      <w:marLeft w:val="0"/>
      <w:marRight w:val="0"/>
      <w:marTop w:val="0"/>
      <w:marBottom w:val="0"/>
      <w:divBdr>
        <w:top w:val="none" w:sz="0" w:space="0" w:color="auto"/>
        <w:left w:val="none" w:sz="0" w:space="0" w:color="auto"/>
        <w:bottom w:val="none" w:sz="0" w:space="0" w:color="auto"/>
        <w:right w:val="none" w:sz="0" w:space="0" w:color="auto"/>
      </w:divBdr>
    </w:div>
    <w:div w:id="249968323">
      <w:bodyDiv w:val="1"/>
      <w:marLeft w:val="0"/>
      <w:marRight w:val="0"/>
      <w:marTop w:val="0"/>
      <w:marBottom w:val="0"/>
      <w:divBdr>
        <w:top w:val="none" w:sz="0" w:space="0" w:color="auto"/>
        <w:left w:val="none" w:sz="0" w:space="0" w:color="auto"/>
        <w:bottom w:val="none" w:sz="0" w:space="0" w:color="auto"/>
        <w:right w:val="none" w:sz="0" w:space="0" w:color="auto"/>
      </w:divBdr>
    </w:div>
    <w:div w:id="249974673">
      <w:bodyDiv w:val="1"/>
      <w:marLeft w:val="0"/>
      <w:marRight w:val="0"/>
      <w:marTop w:val="0"/>
      <w:marBottom w:val="0"/>
      <w:divBdr>
        <w:top w:val="none" w:sz="0" w:space="0" w:color="auto"/>
        <w:left w:val="none" w:sz="0" w:space="0" w:color="auto"/>
        <w:bottom w:val="none" w:sz="0" w:space="0" w:color="auto"/>
        <w:right w:val="none" w:sz="0" w:space="0" w:color="auto"/>
      </w:divBdr>
    </w:div>
    <w:div w:id="250045314">
      <w:bodyDiv w:val="1"/>
      <w:marLeft w:val="0"/>
      <w:marRight w:val="0"/>
      <w:marTop w:val="0"/>
      <w:marBottom w:val="0"/>
      <w:divBdr>
        <w:top w:val="none" w:sz="0" w:space="0" w:color="auto"/>
        <w:left w:val="none" w:sz="0" w:space="0" w:color="auto"/>
        <w:bottom w:val="none" w:sz="0" w:space="0" w:color="auto"/>
        <w:right w:val="none" w:sz="0" w:space="0" w:color="auto"/>
      </w:divBdr>
    </w:div>
    <w:div w:id="250047312">
      <w:bodyDiv w:val="1"/>
      <w:marLeft w:val="0"/>
      <w:marRight w:val="0"/>
      <w:marTop w:val="0"/>
      <w:marBottom w:val="0"/>
      <w:divBdr>
        <w:top w:val="none" w:sz="0" w:space="0" w:color="auto"/>
        <w:left w:val="none" w:sz="0" w:space="0" w:color="auto"/>
        <w:bottom w:val="none" w:sz="0" w:space="0" w:color="auto"/>
        <w:right w:val="none" w:sz="0" w:space="0" w:color="auto"/>
      </w:divBdr>
    </w:div>
    <w:div w:id="250089965">
      <w:bodyDiv w:val="1"/>
      <w:marLeft w:val="0"/>
      <w:marRight w:val="0"/>
      <w:marTop w:val="0"/>
      <w:marBottom w:val="0"/>
      <w:divBdr>
        <w:top w:val="none" w:sz="0" w:space="0" w:color="auto"/>
        <w:left w:val="none" w:sz="0" w:space="0" w:color="auto"/>
        <w:bottom w:val="none" w:sz="0" w:space="0" w:color="auto"/>
        <w:right w:val="none" w:sz="0" w:space="0" w:color="auto"/>
      </w:divBdr>
    </w:div>
    <w:div w:id="250312210">
      <w:bodyDiv w:val="1"/>
      <w:marLeft w:val="0"/>
      <w:marRight w:val="0"/>
      <w:marTop w:val="0"/>
      <w:marBottom w:val="0"/>
      <w:divBdr>
        <w:top w:val="none" w:sz="0" w:space="0" w:color="auto"/>
        <w:left w:val="none" w:sz="0" w:space="0" w:color="auto"/>
        <w:bottom w:val="none" w:sz="0" w:space="0" w:color="auto"/>
        <w:right w:val="none" w:sz="0" w:space="0" w:color="auto"/>
      </w:divBdr>
    </w:div>
    <w:div w:id="250357766">
      <w:bodyDiv w:val="1"/>
      <w:marLeft w:val="0"/>
      <w:marRight w:val="0"/>
      <w:marTop w:val="0"/>
      <w:marBottom w:val="0"/>
      <w:divBdr>
        <w:top w:val="none" w:sz="0" w:space="0" w:color="auto"/>
        <w:left w:val="none" w:sz="0" w:space="0" w:color="auto"/>
        <w:bottom w:val="none" w:sz="0" w:space="0" w:color="auto"/>
        <w:right w:val="none" w:sz="0" w:space="0" w:color="auto"/>
      </w:divBdr>
    </w:div>
    <w:div w:id="250436164">
      <w:bodyDiv w:val="1"/>
      <w:marLeft w:val="0"/>
      <w:marRight w:val="0"/>
      <w:marTop w:val="0"/>
      <w:marBottom w:val="0"/>
      <w:divBdr>
        <w:top w:val="none" w:sz="0" w:space="0" w:color="auto"/>
        <w:left w:val="none" w:sz="0" w:space="0" w:color="auto"/>
        <w:bottom w:val="none" w:sz="0" w:space="0" w:color="auto"/>
        <w:right w:val="none" w:sz="0" w:space="0" w:color="auto"/>
      </w:divBdr>
    </w:div>
    <w:div w:id="250505912">
      <w:bodyDiv w:val="1"/>
      <w:marLeft w:val="0"/>
      <w:marRight w:val="0"/>
      <w:marTop w:val="0"/>
      <w:marBottom w:val="0"/>
      <w:divBdr>
        <w:top w:val="none" w:sz="0" w:space="0" w:color="auto"/>
        <w:left w:val="none" w:sz="0" w:space="0" w:color="auto"/>
        <w:bottom w:val="none" w:sz="0" w:space="0" w:color="auto"/>
        <w:right w:val="none" w:sz="0" w:space="0" w:color="auto"/>
      </w:divBdr>
    </w:div>
    <w:div w:id="250510183">
      <w:bodyDiv w:val="1"/>
      <w:marLeft w:val="0"/>
      <w:marRight w:val="0"/>
      <w:marTop w:val="0"/>
      <w:marBottom w:val="0"/>
      <w:divBdr>
        <w:top w:val="none" w:sz="0" w:space="0" w:color="auto"/>
        <w:left w:val="none" w:sz="0" w:space="0" w:color="auto"/>
        <w:bottom w:val="none" w:sz="0" w:space="0" w:color="auto"/>
        <w:right w:val="none" w:sz="0" w:space="0" w:color="auto"/>
      </w:divBdr>
    </w:div>
    <w:div w:id="250547089">
      <w:bodyDiv w:val="1"/>
      <w:marLeft w:val="0"/>
      <w:marRight w:val="0"/>
      <w:marTop w:val="0"/>
      <w:marBottom w:val="0"/>
      <w:divBdr>
        <w:top w:val="none" w:sz="0" w:space="0" w:color="auto"/>
        <w:left w:val="none" w:sz="0" w:space="0" w:color="auto"/>
        <w:bottom w:val="none" w:sz="0" w:space="0" w:color="auto"/>
        <w:right w:val="none" w:sz="0" w:space="0" w:color="auto"/>
      </w:divBdr>
    </w:div>
    <w:div w:id="250555218">
      <w:bodyDiv w:val="1"/>
      <w:marLeft w:val="0"/>
      <w:marRight w:val="0"/>
      <w:marTop w:val="0"/>
      <w:marBottom w:val="0"/>
      <w:divBdr>
        <w:top w:val="none" w:sz="0" w:space="0" w:color="auto"/>
        <w:left w:val="none" w:sz="0" w:space="0" w:color="auto"/>
        <w:bottom w:val="none" w:sz="0" w:space="0" w:color="auto"/>
        <w:right w:val="none" w:sz="0" w:space="0" w:color="auto"/>
      </w:divBdr>
    </w:div>
    <w:div w:id="250555369">
      <w:bodyDiv w:val="1"/>
      <w:marLeft w:val="0"/>
      <w:marRight w:val="0"/>
      <w:marTop w:val="0"/>
      <w:marBottom w:val="0"/>
      <w:divBdr>
        <w:top w:val="none" w:sz="0" w:space="0" w:color="auto"/>
        <w:left w:val="none" w:sz="0" w:space="0" w:color="auto"/>
        <w:bottom w:val="none" w:sz="0" w:space="0" w:color="auto"/>
        <w:right w:val="none" w:sz="0" w:space="0" w:color="auto"/>
      </w:divBdr>
    </w:div>
    <w:div w:id="250625876">
      <w:bodyDiv w:val="1"/>
      <w:marLeft w:val="0"/>
      <w:marRight w:val="0"/>
      <w:marTop w:val="0"/>
      <w:marBottom w:val="0"/>
      <w:divBdr>
        <w:top w:val="none" w:sz="0" w:space="0" w:color="auto"/>
        <w:left w:val="none" w:sz="0" w:space="0" w:color="auto"/>
        <w:bottom w:val="none" w:sz="0" w:space="0" w:color="auto"/>
        <w:right w:val="none" w:sz="0" w:space="0" w:color="auto"/>
      </w:divBdr>
    </w:div>
    <w:div w:id="250630234">
      <w:bodyDiv w:val="1"/>
      <w:marLeft w:val="0"/>
      <w:marRight w:val="0"/>
      <w:marTop w:val="0"/>
      <w:marBottom w:val="0"/>
      <w:divBdr>
        <w:top w:val="none" w:sz="0" w:space="0" w:color="auto"/>
        <w:left w:val="none" w:sz="0" w:space="0" w:color="auto"/>
        <w:bottom w:val="none" w:sz="0" w:space="0" w:color="auto"/>
        <w:right w:val="none" w:sz="0" w:space="0" w:color="auto"/>
      </w:divBdr>
    </w:div>
    <w:div w:id="250630258">
      <w:bodyDiv w:val="1"/>
      <w:marLeft w:val="0"/>
      <w:marRight w:val="0"/>
      <w:marTop w:val="0"/>
      <w:marBottom w:val="0"/>
      <w:divBdr>
        <w:top w:val="none" w:sz="0" w:space="0" w:color="auto"/>
        <w:left w:val="none" w:sz="0" w:space="0" w:color="auto"/>
        <w:bottom w:val="none" w:sz="0" w:space="0" w:color="auto"/>
        <w:right w:val="none" w:sz="0" w:space="0" w:color="auto"/>
      </w:divBdr>
    </w:div>
    <w:div w:id="250697012">
      <w:bodyDiv w:val="1"/>
      <w:marLeft w:val="0"/>
      <w:marRight w:val="0"/>
      <w:marTop w:val="0"/>
      <w:marBottom w:val="0"/>
      <w:divBdr>
        <w:top w:val="none" w:sz="0" w:space="0" w:color="auto"/>
        <w:left w:val="none" w:sz="0" w:space="0" w:color="auto"/>
        <w:bottom w:val="none" w:sz="0" w:space="0" w:color="auto"/>
        <w:right w:val="none" w:sz="0" w:space="0" w:color="auto"/>
      </w:divBdr>
    </w:div>
    <w:div w:id="250742486">
      <w:bodyDiv w:val="1"/>
      <w:marLeft w:val="0"/>
      <w:marRight w:val="0"/>
      <w:marTop w:val="0"/>
      <w:marBottom w:val="0"/>
      <w:divBdr>
        <w:top w:val="none" w:sz="0" w:space="0" w:color="auto"/>
        <w:left w:val="none" w:sz="0" w:space="0" w:color="auto"/>
        <w:bottom w:val="none" w:sz="0" w:space="0" w:color="auto"/>
        <w:right w:val="none" w:sz="0" w:space="0" w:color="auto"/>
      </w:divBdr>
    </w:div>
    <w:div w:id="250818512">
      <w:bodyDiv w:val="1"/>
      <w:marLeft w:val="0"/>
      <w:marRight w:val="0"/>
      <w:marTop w:val="0"/>
      <w:marBottom w:val="0"/>
      <w:divBdr>
        <w:top w:val="none" w:sz="0" w:space="0" w:color="auto"/>
        <w:left w:val="none" w:sz="0" w:space="0" w:color="auto"/>
        <w:bottom w:val="none" w:sz="0" w:space="0" w:color="auto"/>
        <w:right w:val="none" w:sz="0" w:space="0" w:color="auto"/>
      </w:divBdr>
    </w:div>
    <w:div w:id="250891387">
      <w:bodyDiv w:val="1"/>
      <w:marLeft w:val="0"/>
      <w:marRight w:val="0"/>
      <w:marTop w:val="0"/>
      <w:marBottom w:val="0"/>
      <w:divBdr>
        <w:top w:val="none" w:sz="0" w:space="0" w:color="auto"/>
        <w:left w:val="none" w:sz="0" w:space="0" w:color="auto"/>
        <w:bottom w:val="none" w:sz="0" w:space="0" w:color="auto"/>
        <w:right w:val="none" w:sz="0" w:space="0" w:color="auto"/>
      </w:divBdr>
    </w:div>
    <w:div w:id="250968074">
      <w:bodyDiv w:val="1"/>
      <w:marLeft w:val="0"/>
      <w:marRight w:val="0"/>
      <w:marTop w:val="0"/>
      <w:marBottom w:val="0"/>
      <w:divBdr>
        <w:top w:val="none" w:sz="0" w:space="0" w:color="auto"/>
        <w:left w:val="none" w:sz="0" w:space="0" w:color="auto"/>
        <w:bottom w:val="none" w:sz="0" w:space="0" w:color="auto"/>
        <w:right w:val="none" w:sz="0" w:space="0" w:color="auto"/>
      </w:divBdr>
    </w:div>
    <w:div w:id="251087948">
      <w:bodyDiv w:val="1"/>
      <w:marLeft w:val="0"/>
      <w:marRight w:val="0"/>
      <w:marTop w:val="0"/>
      <w:marBottom w:val="0"/>
      <w:divBdr>
        <w:top w:val="none" w:sz="0" w:space="0" w:color="auto"/>
        <w:left w:val="none" w:sz="0" w:space="0" w:color="auto"/>
        <w:bottom w:val="none" w:sz="0" w:space="0" w:color="auto"/>
        <w:right w:val="none" w:sz="0" w:space="0" w:color="auto"/>
      </w:divBdr>
    </w:div>
    <w:div w:id="251354462">
      <w:bodyDiv w:val="1"/>
      <w:marLeft w:val="0"/>
      <w:marRight w:val="0"/>
      <w:marTop w:val="0"/>
      <w:marBottom w:val="0"/>
      <w:divBdr>
        <w:top w:val="none" w:sz="0" w:space="0" w:color="auto"/>
        <w:left w:val="none" w:sz="0" w:space="0" w:color="auto"/>
        <w:bottom w:val="none" w:sz="0" w:space="0" w:color="auto"/>
        <w:right w:val="none" w:sz="0" w:space="0" w:color="auto"/>
      </w:divBdr>
    </w:div>
    <w:div w:id="251361386">
      <w:bodyDiv w:val="1"/>
      <w:marLeft w:val="0"/>
      <w:marRight w:val="0"/>
      <w:marTop w:val="0"/>
      <w:marBottom w:val="0"/>
      <w:divBdr>
        <w:top w:val="none" w:sz="0" w:space="0" w:color="auto"/>
        <w:left w:val="none" w:sz="0" w:space="0" w:color="auto"/>
        <w:bottom w:val="none" w:sz="0" w:space="0" w:color="auto"/>
        <w:right w:val="none" w:sz="0" w:space="0" w:color="auto"/>
      </w:divBdr>
    </w:div>
    <w:div w:id="251427647">
      <w:bodyDiv w:val="1"/>
      <w:marLeft w:val="0"/>
      <w:marRight w:val="0"/>
      <w:marTop w:val="0"/>
      <w:marBottom w:val="0"/>
      <w:divBdr>
        <w:top w:val="none" w:sz="0" w:space="0" w:color="auto"/>
        <w:left w:val="none" w:sz="0" w:space="0" w:color="auto"/>
        <w:bottom w:val="none" w:sz="0" w:space="0" w:color="auto"/>
        <w:right w:val="none" w:sz="0" w:space="0" w:color="auto"/>
      </w:divBdr>
    </w:div>
    <w:div w:id="251554009">
      <w:bodyDiv w:val="1"/>
      <w:marLeft w:val="0"/>
      <w:marRight w:val="0"/>
      <w:marTop w:val="0"/>
      <w:marBottom w:val="0"/>
      <w:divBdr>
        <w:top w:val="none" w:sz="0" w:space="0" w:color="auto"/>
        <w:left w:val="none" w:sz="0" w:space="0" w:color="auto"/>
        <w:bottom w:val="none" w:sz="0" w:space="0" w:color="auto"/>
        <w:right w:val="none" w:sz="0" w:space="0" w:color="auto"/>
      </w:divBdr>
    </w:div>
    <w:div w:id="251593300">
      <w:bodyDiv w:val="1"/>
      <w:marLeft w:val="0"/>
      <w:marRight w:val="0"/>
      <w:marTop w:val="0"/>
      <w:marBottom w:val="0"/>
      <w:divBdr>
        <w:top w:val="none" w:sz="0" w:space="0" w:color="auto"/>
        <w:left w:val="none" w:sz="0" w:space="0" w:color="auto"/>
        <w:bottom w:val="none" w:sz="0" w:space="0" w:color="auto"/>
        <w:right w:val="none" w:sz="0" w:space="0" w:color="auto"/>
      </w:divBdr>
    </w:div>
    <w:div w:id="251663151">
      <w:bodyDiv w:val="1"/>
      <w:marLeft w:val="0"/>
      <w:marRight w:val="0"/>
      <w:marTop w:val="0"/>
      <w:marBottom w:val="0"/>
      <w:divBdr>
        <w:top w:val="none" w:sz="0" w:space="0" w:color="auto"/>
        <w:left w:val="none" w:sz="0" w:space="0" w:color="auto"/>
        <w:bottom w:val="none" w:sz="0" w:space="0" w:color="auto"/>
        <w:right w:val="none" w:sz="0" w:space="0" w:color="auto"/>
      </w:divBdr>
    </w:div>
    <w:div w:id="251664188">
      <w:bodyDiv w:val="1"/>
      <w:marLeft w:val="0"/>
      <w:marRight w:val="0"/>
      <w:marTop w:val="0"/>
      <w:marBottom w:val="0"/>
      <w:divBdr>
        <w:top w:val="none" w:sz="0" w:space="0" w:color="auto"/>
        <w:left w:val="none" w:sz="0" w:space="0" w:color="auto"/>
        <w:bottom w:val="none" w:sz="0" w:space="0" w:color="auto"/>
        <w:right w:val="none" w:sz="0" w:space="0" w:color="auto"/>
      </w:divBdr>
    </w:div>
    <w:div w:id="251740171">
      <w:bodyDiv w:val="1"/>
      <w:marLeft w:val="0"/>
      <w:marRight w:val="0"/>
      <w:marTop w:val="0"/>
      <w:marBottom w:val="0"/>
      <w:divBdr>
        <w:top w:val="none" w:sz="0" w:space="0" w:color="auto"/>
        <w:left w:val="none" w:sz="0" w:space="0" w:color="auto"/>
        <w:bottom w:val="none" w:sz="0" w:space="0" w:color="auto"/>
        <w:right w:val="none" w:sz="0" w:space="0" w:color="auto"/>
      </w:divBdr>
    </w:div>
    <w:div w:id="251746094">
      <w:bodyDiv w:val="1"/>
      <w:marLeft w:val="0"/>
      <w:marRight w:val="0"/>
      <w:marTop w:val="0"/>
      <w:marBottom w:val="0"/>
      <w:divBdr>
        <w:top w:val="none" w:sz="0" w:space="0" w:color="auto"/>
        <w:left w:val="none" w:sz="0" w:space="0" w:color="auto"/>
        <w:bottom w:val="none" w:sz="0" w:space="0" w:color="auto"/>
        <w:right w:val="none" w:sz="0" w:space="0" w:color="auto"/>
      </w:divBdr>
    </w:div>
    <w:div w:id="251746680">
      <w:bodyDiv w:val="1"/>
      <w:marLeft w:val="0"/>
      <w:marRight w:val="0"/>
      <w:marTop w:val="0"/>
      <w:marBottom w:val="0"/>
      <w:divBdr>
        <w:top w:val="none" w:sz="0" w:space="0" w:color="auto"/>
        <w:left w:val="none" w:sz="0" w:space="0" w:color="auto"/>
        <w:bottom w:val="none" w:sz="0" w:space="0" w:color="auto"/>
        <w:right w:val="none" w:sz="0" w:space="0" w:color="auto"/>
      </w:divBdr>
    </w:div>
    <w:div w:id="251789488">
      <w:bodyDiv w:val="1"/>
      <w:marLeft w:val="0"/>
      <w:marRight w:val="0"/>
      <w:marTop w:val="0"/>
      <w:marBottom w:val="0"/>
      <w:divBdr>
        <w:top w:val="none" w:sz="0" w:space="0" w:color="auto"/>
        <w:left w:val="none" w:sz="0" w:space="0" w:color="auto"/>
        <w:bottom w:val="none" w:sz="0" w:space="0" w:color="auto"/>
        <w:right w:val="none" w:sz="0" w:space="0" w:color="auto"/>
      </w:divBdr>
    </w:div>
    <w:div w:id="251821184">
      <w:bodyDiv w:val="1"/>
      <w:marLeft w:val="0"/>
      <w:marRight w:val="0"/>
      <w:marTop w:val="0"/>
      <w:marBottom w:val="0"/>
      <w:divBdr>
        <w:top w:val="none" w:sz="0" w:space="0" w:color="auto"/>
        <w:left w:val="none" w:sz="0" w:space="0" w:color="auto"/>
        <w:bottom w:val="none" w:sz="0" w:space="0" w:color="auto"/>
        <w:right w:val="none" w:sz="0" w:space="0" w:color="auto"/>
      </w:divBdr>
    </w:div>
    <w:div w:id="251931803">
      <w:bodyDiv w:val="1"/>
      <w:marLeft w:val="0"/>
      <w:marRight w:val="0"/>
      <w:marTop w:val="0"/>
      <w:marBottom w:val="0"/>
      <w:divBdr>
        <w:top w:val="none" w:sz="0" w:space="0" w:color="auto"/>
        <w:left w:val="none" w:sz="0" w:space="0" w:color="auto"/>
        <w:bottom w:val="none" w:sz="0" w:space="0" w:color="auto"/>
        <w:right w:val="none" w:sz="0" w:space="0" w:color="auto"/>
      </w:divBdr>
    </w:div>
    <w:div w:id="252324841">
      <w:bodyDiv w:val="1"/>
      <w:marLeft w:val="0"/>
      <w:marRight w:val="0"/>
      <w:marTop w:val="0"/>
      <w:marBottom w:val="0"/>
      <w:divBdr>
        <w:top w:val="none" w:sz="0" w:space="0" w:color="auto"/>
        <w:left w:val="none" w:sz="0" w:space="0" w:color="auto"/>
        <w:bottom w:val="none" w:sz="0" w:space="0" w:color="auto"/>
        <w:right w:val="none" w:sz="0" w:space="0" w:color="auto"/>
      </w:divBdr>
    </w:div>
    <w:div w:id="252446000">
      <w:bodyDiv w:val="1"/>
      <w:marLeft w:val="0"/>
      <w:marRight w:val="0"/>
      <w:marTop w:val="0"/>
      <w:marBottom w:val="0"/>
      <w:divBdr>
        <w:top w:val="none" w:sz="0" w:space="0" w:color="auto"/>
        <w:left w:val="none" w:sz="0" w:space="0" w:color="auto"/>
        <w:bottom w:val="none" w:sz="0" w:space="0" w:color="auto"/>
        <w:right w:val="none" w:sz="0" w:space="0" w:color="auto"/>
      </w:divBdr>
    </w:div>
    <w:div w:id="252473067">
      <w:bodyDiv w:val="1"/>
      <w:marLeft w:val="0"/>
      <w:marRight w:val="0"/>
      <w:marTop w:val="0"/>
      <w:marBottom w:val="0"/>
      <w:divBdr>
        <w:top w:val="none" w:sz="0" w:space="0" w:color="auto"/>
        <w:left w:val="none" w:sz="0" w:space="0" w:color="auto"/>
        <w:bottom w:val="none" w:sz="0" w:space="0" w:color="auto"/>
        <w:right w:val="none" w:sz="0" w:space="0" w:color="auto"/>
      </w:divBdr>
    </w:div>
    <w:div w:id="252514538">
      <w:bodyDiv w:val="1"/>
      <w:marLeft w:val="0"/>
      <w:marRight w:val="0"/>
      <w:marTop w:val="0"/>
      <w:marBottom w:val="0"/>
      <w:divBdr>
        <w:top w:val="none" w:sz="0" w:space="0" w:color="auto"/>
        <w:left w:val="none" w:sz="0" w:space="0" w:color="auto"/>
        <w:bottom w:val="none" w:sz="0" w:space="0" w:color="auto"/>
        <w:right w:val="none" w:sz="0" w:space="0" w:color="auto"/>
      </w:divBdr>
    </w:div>
    <w:div w:id="252590733">
      <w:bodyDiv w:val="1"/>
      <w:marLeft w:val="0"/>
      <w:marRight w:val="0"/>
      <w:marTop w:val="0"/>
      <w:marBottom w:val="0"/>
      <w:divBdr>
        <w:top w:val="none" w:sz="0" w:space="0" w:color="auto"/>
        <w:left w:val="none" w:sz="0" w:space="0" w:color="auto"/>
        <w:bottom w:val="none" w:sz="0" w:space="0" w:color="auto"/>
        <w:right w:val="none" w:sz="0" w:space="0" w:color="auto"/>
      </w:divBdr>
    </w:div>
    <w:div w:id="252596482">
      <w:bodyDiv w:val="1"/>
      <w:marLeft w:val="0"/>
      <w:marRight w:val="0"/>
      <w:marTop w:val="0"/>
      <w:marBottom w:val="0"/>
      <w:divBdr>
        <w:top w:val="none" w:sz="0" w:space="0" w:color="auto"/>
        <w:left w:val="none" w:sz="0" w:space="0" w:color="auto"/>
        <w:bottom w:val="none" w:sz="0" w:space="0" w:color="auto"/>
        <w:right w:val="none" w:sz="0" w:space="0" w:color="auto"/>
      </w:divBdr>
    </w:div>
    <w:div w:id="252662706">
      <w:bodyDiv w:val="1"/>
      <w:marLeft w:val="0"/>
      <w:marRight w:val="0"/>
      <w:marTop w:val="0"/>
      <w:marBottom w:val="0"/>
      <w:divBdr>
        <w:top w:val="none" w:sz="0" w:space="0" w:color="auto"/>
        <w:left w:val="none" w:sz="0" w:space="0" w:color="auto"/>
        <w:bottom w:val="none" w:sz="0" w:space="0" w:color="auto"/>
        <w:right w:val="none" w:sz="0" w:space="0" w:color="auto"/>
      </w:divBdr>
    </w:div>
    <w:div w:id="252709476">
      <w:bodyDiv w:val="1"/>
      <w:marLeft w:val="0"/>
      <w:marRight w:val="0"/>
      <w:marTop w:val="0"/>
      <w:marBottom w:val="0"/>
      <w:divBdr>
        <w:top w:val="none" w:sz="0" w:space="0" w:color="auto"/>
        <w:left w:val="none" w:sz="0" w:space="0" w:color="auto"/>
        <w:bottom w:val="none" w:sz="0" w:space="0" w:color="auto"/>
        <w:right w:val="none" w:sz="0" w:space="0" w:color="auto"/>
      </w:divBdr>
    </w:div>
    <w:div w:id="252709670">
      <w:bodyDiv w:val="1"/>
      <w:marLeft w:val="0"/>
      <w:marRight w:val="0"/>
      <w:marTop w:val="0"/>
      <w:marBottom w:val="0"/>
      <w:divBdr>
        <w:top w:val="none" w:sz="0" w:space="0" w:color="auto"/>
        <w:left w:val="none" w:sz="0" w:space="0" w:color="auto"/>
        <w:bottom w:val="none" w:sz="0" w:space="0" w:color="auto"/>
        <w:right w:val="none" w:sz="0" w:space="0" w:color="auto"/>
      </w:divBdr>
    </w:div>
    <w:div w:id="252714064">
      <w:bodyDiv w:val="1"/>
      <w:marLeft w:val="0"/>
      <w:marRight w:val="0"/>
      <w:marTop w:val="0"/>
      <w:marBottom w:val="0"/>
      <w:divBdr>
        <w:top w:val="none" w:sz="0" w:space="0" w:color="auto"/>
        <w:left w:val="none" w:sz="0" w:space="0" w:color="auto"/>
        <w:bottom w:val="none" w:sz="0" w:space="0" w:color="auto"/>
        <w:right w:val="none" w:sz="0" w:space="0" w:color="auto"/>
      </w:divBdr>
    </w:div>
    <w:div w:id="252784304">
      <w:bodyDiv w:val="1"/>
      <w:marLeft w:val="0"/>
      <w:marRight w:val="0"/>
      <w:marTop w:val="0"/>
      <w:marBottom w:val="0"/>
      <w:divBdr>
        <w:top w:val="none" w:sz="0" w:space="0" w:color="auto"/>
        <w:left w:val="none" w:sz="0" w:space="0" w:color="auto"/>
        <w:bottom w:val="none" w:sz="0" w:space="0" w:color="auto"/>
        <w:right w:val="none" w:sz="0" w:space="0" w:color="auto"/>
      </w:divBdr>
    </w:div>
    <w:div w:id="252788727">
      <w:bodyDiv w:val="1"/>
      <w:marLeft w:val="0"/>
      <w:marRight w:val="0"/>
      <w:marTop w:val="0"/>
      <w:marBottom w:val="0"/>
      <w:divBdr>
        <w:top w:val="none" w:sz="0" w:space="0" w:color="auto"/>
        <w:left w:val="none" w:sz="0" w:space="0" w:color="auto"/>
        <w:bottom w:val="none" w:sz="0" w:space="0" w:color="auto"/>
        <w:right w:val="none" w:sz="0" w:space="0" w:color="auto"/>
      </w:divBdr>
    </w:div>
    <w:div w:id="253050781">
      <w:bodyDiv w:val="1"/>
      <w:marLeft w:val="0"/>
      <w:marRight w:val="0"/>
      <w:marTop w:val="0"/>
      <w:marBottom w:val="0"/>
      <w:divBdr>
        <w:top w:val="none" w:sz="0" w:space="0" w:color="auto"/>
        <w:left w:val="none" w:sz="0" w:space="0" w:color="auto"/>
        <w:bottom w:val="none" w:sz="0" w:space="0" w:color="auto"/>
        <w:right w:val="none" w:sz="0" w:space="0" w:color="auto"/>
      </w:divBdr>
    </w:div>
    <w:div w:id="253052273">
      <w:bodyDiv w:val="1"/>
      <w:marLeft w:val="0"/>
      <w:marRight w:val="0"/>
      <w:marTop w:val="0"/>
      <w:marBottom w:val="0"/>
      <w:divBdr>
        <w:top w:val="none" w:sz="0" w:space="0" w:color="auto"/>
        <w:left w:val="none" w:sz="0" w:space="0" w:color="auto"/>
        <w:bottom w:val="none" w:sz="0" w:space="0" w:color="auto"/>
        <w:right w:val="none" w:sz="0" w:space="0" w:color="auto"/>
      </w:divBdr>
    </w:div>
    <w:div w:id="253168488">
      <w:bodyDiv w:val="1"/>
      <w:marLeft w:val="0"/>
      <w:marRight w:val="0"/>
      <w:marTop w:val="0"/>
      <w:marBottom w:val="0"/>
      <w:divBdr>
        <w:top w:val="none" w:sz="0" w:space="0" w:color="auto"/>
        <w:left w:val="none" w:sz="0" w:space="0" w:color="auto"/>
        <w:bottom w:val="none" w:sz="0" w:space="0" w:color="auto"/>
        <w:right w:val="none" w:sz="0" w:space="0" w:color="auto"/>
      </w:divBdr>
    </w:div>
    <w:div w:id="253246100">
      <w:bodyDiv w:val="1"/>
      <w:marLeft w:val="0"/>
      <w:marRight w:val="0"/>
      <w:marTop w:val="0"/>
      <w:marBottom w:val="0"/>
      <w:divBdr>
        <w:top w:val="none" w:sz="0" w:space="0" w:color="auto"/>
        <w:left w:val="none" w:sz="0" w:space="0" w:color="auto"/>
        <w:bottom w:val="none" w:sz="0" w:space="0" w:color="auto"/>
        <w:right w:val="none" w:sz="0" w:space="0" w:color="auto"/>
      </w:divBdr>
    </w:div>
    <w:div w:id="253248431">
      <w:bodyDiv w:val="1"/>
      <w:marLeft w:val="0"/>
      <w:marRight w:val="0"/>
      <w:marTop w:val="0"/>
      <w:marBottom w:val="0"/>
      <w:divBdr>
        <w:top w:val="none" w:sz="0" w:space="0" w:color="auto"/>
        <w:left w:val="none" w:sz="0" w:space="0" w:color="auto"/>
        <w:bottom w:val="none" w:sz="0" w:space="0" w:color="auto"/>
        <w:right w:val="none" w:sz="0" w:space="0" w:color="auto"/>
      </w:divBdr>
    </w:div>
    <w:div w:id="253251504">
      <w:bodyDiv w:val="1"/>
      <w:marLeft w:val="0"/>
      <w:marRight w:val="0"/>
      <w:marTop w:val="0"/>
      <w:marBottom w:val="0"/>
      <w:divBdr>
        <w:top w:val="none" w:sz="0" w:space="0" w:color="auto"/>
        <w:left w:val="none" w:sz="0" w:space="0" w:color="auto"/>
        <w:bottom w:val="none" w:sz="0" w:space="0" w:color="auto"/>
        <w:right w:val="none" w:sz="0" w:space="0" w:color="auto"/>
      </w:divBdr>
    </w:div>
    <w:div w:id="253364076">
      <w:bodyDiv w:val="1"/>
      <w:marLeft w:val="0"/>
      <w:marRight w:val="0"/>
      <w:marTop w:val="0"/>
      <w:marBottom w:val="0"/>
      <w:divBdr>
        <w:top w:val="none" w:sz="0" w:space="0" w:color="auto"/>
        <w:left w:val="none" w:sz="0" w:space="0" w:color="auto"/>
        <w:bottom w:val="none" w:sz="0" w:space="0" w:color="auto"/>
        <w:right w:val="none" w:sz="0" w:space="0" w:color="auto"/>
      </w:divBdr>
    </w:div>
    <w:div w:id="253393950">
      <w:bodyDiv w:val="1"/>
      <w:marLeft w:val="0"/>
      <w:marRight w:val="0"/>
      <w:marTop w:val="0"/>
      <w:marBottom w:val="0"/>
      <w:divBdr>
        <w:top w:val="none" w:sz="0" w:space="0" w:color="auto"/>
        <w:left w:val="none" w:sz="0" w:space="0" w:color="auto"/>
        <w:bottom w:val="none" w:sz="0" w:space="0" w:color="auto"/>
        <w:right w:val="none" w:sz="0" w:space="0" w:color="auto"/>
      </w:divBdr>
    </w:div>
    <w:div w:id="253394472">
      <w:bodyDiv w:val="1"/>
      <w:marLeft w:val="0"/>
      <w:marRight w:val="0"/>
      <w:marTop w:val="0"/>
      <w:marBottom w:val="0"/>
      <w:divBdr>
        <w:top w:val="none" w:sz="0" w:space="0" w:color="auto"/>
        <w:left w:val="none" w:sz="0" w:space="0" w:color="auto"/>
        <w:bottom w:val="none" w:sz="0" w:space="0" w:color="auto"/>
        <w:right w:val="none" w:sz="0" w:space="0" w:color="auto"/>
      </w:divBdr>
    </w:div>
    <w:div w:id="253512749">
      <w:bodyDiv w:val="1"/>
      <w:marLeft w:val="0"/>
      <w:marRight w:val="0"/>
      <w:marTop w:val="0"/>
      <w:marBottom w:val="0"/>
      <w:divBdr>
        <w:top w:val="none" w:sz="0" w:space="0" w:color="auto"/>
        <w:left w:val="none" w:sz="0" w:space="0" w:color="auto"/>
        <w:bottom w:val="none" w:sz="0" w:space="0" w:color="auto"/>
        <w:right w:val="none" w:sz="0" w:space="0" w:color="auto"/>
      </w:divBdr>
    </w:div>
    <w:div w:id="253517033">
      <w:bodyDiv w:val="1"/>
      <w:marLeft w:val="0"/>
      <w:marRight w:val="0"/>
      <w:marTop w:val="0"/>
      <w:marBottom w:val="0"/>
      <w:divBdr>
        <w:top w:val="none" w:sz="0" w:space="0" w:color="auto"/>
        <w:left w:val="none" w:sz="0" w:space="0" w:color="auto"/>
        <w:bottom w:val="none" w:sz="0" w:space="0" w:color="auto"/>
        <w:right w:val="none" w:sz="0" w:space="0" w:color="auto"/>
      </w:divBdr>
    </w:div>
    <w:div w:id="253587725">
      <w:bodyDiv w:val="1"/>
      <w:marLeft w:val="0"/>
      <w:marRight w:val="0"/>
      <w:marTop w:val="0"/>
      <w:marBottom w:val="0"/>
      <w:divBdr>
        <w:top w:val="none" w:sz="0" w:space="0" w:color="auto"/>
        <w:left w:val="none" w:sz="0" w:space="0" w:color="auto"/>
        <w:bottom w:val="none" w:sz="0" w:space="0" w:color="auto"/>
        <w:right w:val="none" w:sz="0" w:space="0" w:color="auto"/>
      </w:divBdr>
    </w:div>
    <w:div w:id="253780725">
      <w:bodyDiv w:val="1"/>
      <w:marLeft w:val="0"/>
      <w:marRight w:val="0"/>
      <w:marTop w:val="0"/>
      <w:marBottom w:val="0"/>
      <w:divBdr>
        <w:top w:val="none" w:sz="0" w:space="0" w:color="auto"/>
        <w:left w:val="none" w:sz="0" w:space="0" w:color="auto"/>
        <w:bottom w:val="none" w:sz="0" w:space="0" w:color="auto"/>
        <w:right w:val="none" w:sz="0" w:space="0" w:color="auto"/>
      </w:divBdr>
    </w:div>
    <w:div w:id="253781233">
      <w:bodyDiv w:val="1"/>
      <w:marLeft w:val="0"/>
      <w:marRight w:val="0"/>
      <w:marTop w:val="0"/>
      <w:marBottom w:val="0"/>
      <w:divBdr>
        <w:top w:val="none" w:sz="0" w:space="0" w:color="auto"/>
        <w:left w:val="none" w:sz="0" w:space="0" w:color="auto"/>
        <w:bottom w:val="none" w:sz="0" w:space="0" w:color="auto"/>
        <w:right w:val="none" w:sz="0" w:space="0" w:color="auto"/>
      </w:divBdr>
    </w:div>
    <w:div w:id="253825744">
      <w:bodyDiv w:val="1"/>
      <w:marLeft w:val="0"/>
      <w:marRight w:val="0"/>
      <w:marTop w:val="0"/>
      <w:marBottom w:val="0"/>
      <w:divBdr>
        <w:top w:val="none" w:sz="0" w:space="0" w:color="auto"/>
        <w:left w:val="none" w:sz="0" w:space="0" w:color="auto"/>
        <w:bottom w:val="none" w:sz="0" w:space="0" w:color="auto"/>
        <w:right w:val="none" w:sz="0" w:space="0" w:color="auto"/>
      </w:divBdr>
    </w:div>
    <w:div w:id="253825955">
      <w:bodyDiv w:val="1"/>
      <w:marLeft w:val="0"/>
      <w:marRight w:val="0"/>
      <w:marTop w:val="0"/>
      <w:marBottom w:val="0"/>
      <w:divBdr>
        <w:top w:val="none" w:sz="0" w:space="0" w:color="auto"/>
        <w:left w:val="none" w:sz="0" w:space="0" w:color="auto"/>
        <w:bottom w:val="none" w:sz="0" w:space="0" w:color="auto"/>
        <w:right w:val="none" w:sz="0" w:space="0" w:color="auto"/>
      </w:divBdr>
    </w:div>
    <w:div w:id="253902397">
      <w:bodyDiv w:val="1"/>
      <w:marLeft w:val="0"/>
      <w:marRight w:val="0"/>
      <w:marTop w:val="0"/>
      <w:marBottom w:val="0"/>
      <w:divBdr>
        <w:top w:val="none" w:sz="0" w:space="0" w:color="auto"/>
        <w:left w:val="none" w:sz="0" w:space="0" w:color="auto"/>
        <w:bottom w:val="none" w:sz="0" w:space="0" w:color="auto"/>
        <w:right w:val="none" w:sz="0" w:space="0" w:color="auto"/>
      </w:divBdr>
    </w:div>
    <w:div w:id="253974432">
      <w:bodyDiv w:val="1"/>
      <w:marLeft w:val="0"/>
      <w:marRight w:val="0"/>
      <w:marTop w:val="0"/>
      <w:marBottom w:val="0"/>
      <w:divBdr>
        <w:top w:val="none" w:sz="0" w:space="0" w:color="auto"/>
        <w:left w:val="none" w:sz="0" w:space="0" w:color="auto"/>
        <w:bottom w:val="none" w:sz="0" w:space="0" w:color="auto"/>
        <w:right w:val="none" w:sz="0" w:space="0" w:color="auto"/>
      </w:divBdr>
    </w:div>
    <w:div w:id="254020949">
      <w:bodyDiv w:val="1"/>
      <w:marLeft w:val="0"/>
      <w:marRight w:val="0"/>
      <w:marTop w:val="0"/>
      <w:marBottom w:val="0"/>
      <w:divBdr>
        <w:top w:val="none" w:sz="0" w:space="0" w:color="auto"/>
        <w:left w:val="none" w:sz="0" w:space="0" w:color="auto"/>
        <w:bottom w:val="none" w:sz="0" w:space="0" w:color="auto"/>
        <w:right w:val="none" w:sz="0" w:space="0" w:color="auto"/>
      </w:divBdr>
    </w:div>
    <w:div w:id="254092686">
      <w:bodyDiv w:val="1"/>
      <w:marLeft w:val="0"/>
      <w:marRight w:val="0"/>
      <w:marTop w:val="0"/>
      <w:marBottom w:val="0"/>
      <w:divBdr>
        <w:top w:val="none" w:sz="0" w:space="0" w:color="auto"/>
        <w:left w:val="none" w:sz="0" w:space="0" w:color="auto"/>
        <w:bottom w:val="none" w:sz="0" w:space="0" w:color="auto"/>
        <w:right w:val="none" w:sz="0" w:space="0" w:color="auto"/>
      </w:divBdr>
    </w:div>
    <w:div w:id="254167392">
      <w:bodyDiv w:val="1"/>
      <w:marLeft w:val="0"/>
      <w:marRight w:val="0"/>
      <w:marTop w:val="0"/>
      <w:marBottom w:val="0"/>
      <w:divBdr>
        <w:top w:val="none" w:sz="0" w:space="0" w:color="auto"/>
        <w:left w:val="none" w:sz="0" w:space="0" w:color="auto"/>
        <w:bottom w:val="none" w:sz="0" w:space="0" w:color="auto"/>
        <w:right w:val="none" w:sz="0" w:space="0" w:color="auto"/>
      </w:divBdr>
    </w:div>
    <w:div w:id="254172708">
      <w:bodyDiv w:val="1"/>
      <w:marLeft w:val="0"/>
      <w:marRight w:val="0"/>
      <w:marTop w:val="0"/>
      <w:marBottom w:val="0"/>
      <w:divBdr>
        <w:top w:val="none" w:sz="0" w:space="0" w:color="auto"/>
        <w:left w:val="none" w:sz="0" w:space="0" w:color="auto"/>
        <w:bottom w:val="none" w:sz="0" w:space="0" w:color="auto"/>
        <w:right w:val="none" w:sz="0" w:space="0" w:color="auto"/>
      </w:divBdr>
    </w:div>
    <w:div w:id="254289634">
      <w:bodyDiv w:val="1"/>
      <w:marLeft w:val="0"/>
      <w:marRight w:val="0"/>
      <w:marTop w:val="0"/>
      <w:marBottom w:val="0"/>
      <w:divBdr>
        <w:top w:val="none" w:sz="0" w:space="0" w:color="auto"/>
        <w:left w:val="none" w:sz="0" w:space="0" w:color="auto"/>
        <w:bottom w:val="none" w:sz="0" w:space="0" w:color="auto"/>
        <w:right w:val="none" w:sz="0" w:space="0" w:color="auto"/>
      </w:divBdr>
    </w:div>
    <w:div w:id="254364609">
      <w:bodyDiv w:val="1"/>
      <w:marLeft w:val="0"/>
      <w:marRight w:val="0"/>
      <w:marTop w:val="0"/>
      <w:marBottom w:val="0"/>
      <w:divBdr>
        <w:top w:val="none" w:sz="0" w:space="0" w:color="auto"/>
        <w:left w:val="none" w:sz="0" w:space="0" w:color="auto"/>
        <w:bottom w:val="none" w:sz="0" w:space="0" w:color="auto"/>
        <w:right w:val="none" w:sz="0" w:space="0" w:color="auto"/>
      </w:divBdr>
    </w:div>
    <w:div w:id="254411784">
      <w:bodyDiv w:val="1"/>
      <w:marLeft w:val="0"/>
      <w:marRight w:val="0"/>
      <w:marTop w:val="0"/>
      <w:marBottom w:val="0"/>
      <w:divBdr>
        <w:top w:val="none" w:sz="0" w:space="0" w:color="auto"/>
        <w:left w:val="none" w:sz="0" w:space="0" w:color="auto"/>
        <w:bottom w:val="none" w:sz="0" w:space="0" w:color="auto"/>
        <w:right w:val="none" w:sz="0" w:space="0" w:color="auto"/>
      </w:divBdr>
    </w:div>
    <w:div w:id="254555722">
      <w:bodyDiv w:val="1"/>
      <w:marLeft w:val="0"/>
      <w:marRight w:val="0"/>
      <w:marTop w:val="0"/>
      <w:marBottom w:val="0"/>
      <w:divBdr>
        <w:top w:val="none" w:sz="0" w:space="0" w:color="auto"/>
        <w:left w:val="none" w:sz="0" w:space="0" w:color="auto"/>
        <w:bottom w:val="none" w:sz="0" w:space="0" w:color="auto"/>
        <w:right w:val="none" w:sz="0" w:space="0" w:color="auto"/>
      </w:divBdr>
    </w:div>
    <w:div w:id="254557767">
      <w:bodyDiv w:val="1"/>
      <w:marLeft w:val="0"/>
      <w:marRight w:val="0"/>
      <w:marTop w:val="0"/>
      <w:marBottom w:val="0"/>
      <w:divBdr>
        <w:top w:val="none" w:sz="0" w:space="0" w:color="auto"/>
        <w:left w:val="none" w:sz="0" w:space="0" w:color="auto"/>
        <w:bottom w:val="none" w:sz="0" w:space="0" w:color="auto"/>
        <w:right w:val="none" w:sz="0" w:space="0" w:color="auto"/>
      </w:divBdr>
    </w:div>
    <w:div w:id="254558510">
      <w:bodyDiv w:val="1"/>
      <w:marLeft w:val="0"/>
      <w:marRight w:val="0"/>
      <w:marTop w:val="0"/>
      <w:marBottom w:val="0"/>
      <w:divBdr>
        <w:top w:val="none" w:sz="0" w:space="0" w:color="auto"/>
        <w:left w:val="none" w:sz="0" w:space="0" w:color="auto"/>
        <w:bottom w:val="none" w:sz="0" w:space="0" w:color="auto"/>
        <w:right w:val="none" w:sz="0" w:space="0" w:color="auto"/>
      </w:divBdr>
    </w:div>
    <w:div w:id="254630973">
      <w:bodyDiv w:val="1"/>
      <w:marLeft w:val="0"/>
      <w:marRight w:val="0"/>
      <w:marTop w:val="0"/>
      <w:marBottom w:val="0"/>
      <w:divBdr>
        <w:top w:val="none" w:sz="0" w:space="0" w:color="auto"/>
        <w:left w:val="none" w:sz="0" w:space="0" w:color="auto"/>
        <w:bottom w:val="none" w:sz="0" w:space="0" w:color="auto"/>
        <w:right w:val="none" w:sz="0" w:space="0" w:color="auto"/>
      </w:divBdr>
    </w:div>
    <w:div w:id="254679732">
      <w:bodyDiv w:val="1"/>
      <w:marLeft w:val="0"/>
      <w:marRight w:val="0"/>
      <w:marTop w:val="0"/>
      <w:marBottom w:val="0"/>
      <w:divBdr>
        <w:top w:val="none" w:sz="0" w:space="0" w:color="auto"/>
        <w:left w:val="none" w:sz="0" w:space="0" w:color="auto"/>
        <w:bottom w:val="none" w:sz="0" w:space="0" w:color="auto"/>
        <w:right w:val="none" w:sz="0" w:space="0" w:color="auto"/>
      </w:divBdr>
    </w:div>
    <w:div w:id="254825588">
      <w:bodyDiv w:val="1"/>
      <w:marLeft w:val="0"/>
      <w:marRight w:val="0"/>
      <w:marTop w:val="0"/>
      <w:marBottom w:val="0"/>
      <w:divBdr>
        <w:top w:val="none" w:sz="0" w:space="0" w:color="auto"/>
        <w:left w:val="none" w:sz="0" w:space="0" w:color="auto"/>
        <w:bottom w:val="none" w:sz="0" w:space="0" w:color="auto"/>
        <w:right w:val="none" w:sz="0" w:space="0" w:color="auto"/>
      </w:divBdr>
    </w:div>
    <w:div w:id="254829332">
      <w:bodyDiv w:val="1"/>
      <w:marLeft w:val="0"/>
      <w:marRight w:val="0"/>
      <w:marTop w:val="0"/>
      <w:marBottom w:val="0"/>
      <w:divBdr>
        <w:top w:val="none" w:sz="0" w:space="0" w:color="auto"/>
        <w:left w:val="none" w:sz="0" w:space="0" w:color="auto"/>
        <w:bottom w:val="none" w:sz="0" w:space="0" w:color="auto"/>
        <w:right w:val="none" w:sz="0" w:space="0" w:color="auto"/>
      </w:divBdr>
    </w:div>
    <w:div w:id="254943543">
      <w:bodyDiv w:val="1"/>
      <w:marLeft w:val="0"/>
      <w:marRight w:val="0"/>
      <w:marTop w:val="0"/>
      <w:marBottom w:val="0"/>
      <w:divBdr>
        <w:top w:val="none" w:sz="0" w:space="0" w:color="auto"/>
        <w:left w:val="none" w:sz="0" w:space="0" w:color="auto"/>
        <w:bottom w:val="none" w:sz="0" w:space="0" w:color="auto"/>
        <w:right w:val="none" w:sz="0" w:space="0" w:color="auto"/>
      </w:divBdr>
    </w:div>
    <w:div w:id="255284180">
      <w:bodyDiv w:val="1"/>
      <w:marLeft w:val="0"/>
      <w:marRight w:val="0"/>
      <w:marTop w:val="0"/>
      <w:marBottom w:val="0"/>
      <w:divBdr>
        <w:top w:val="none" w:sz="0" w:space="0" w:color="auto"/>
        <w:left w:val="none" w:sz="0" w:space="0" w:color="auto"/>
        <w:bottom w:val="none" w:sz="0" w:space="0" w:color="auto"/>
        <w:right w:val="none" w:sz="0" w:space="0" w:color="auto"/>
      </w:divBdr>
    </w:div>
    <w:div w:id="255290869">
      <w:bodyDiv w:val="1"/>
      <w:marLeft w:val="0"/>
      <w:marRight w:val="0"/>
      <w:marTop w:val="0"/>
      <w:marBottom w:val="0"/>
      <w:divBdr>
        <w:top w:val="none" w:sz="0" w:space="0" w:color="auto"/>
        <w:left w:val="none" w:sz="0" w:space="0" w:color="auto"/>
        <w:bottom w:val="none" w:sz="0" w:space="0" w:color="auto"/>
        <w:right w:val="none" w:sz="0" w:space="0" w:color="auto"/>
      </w:divBdr>
    </w:div>
    <w:div w:id="255408520">
      <w:bodyDiv w:val="1"/>
      <w:marLeft w:val="0"/>
      <w:marRight w:val="0"/>
      <w:marTop w:val="0"/>
      <w:marBottom w:val="0"/>
      <w:divBdr>
        <w:top w:val="none" w:sz="0" w:space="0" w:color="auto"/>
        <w:left w:val="none" w:sz="0" w:space="0" w:color="auto"/>
        <w:bottom w:val="none" w:sz="0" w:space="0" w:color="auto"/>
        <w:right w:val="none" w:sz="0" w:space="0" w:color="auto"/>
      </w:divBdr>
    </w:div>
    <w:div w:id="255476792">
      <w:bodyDiv w:val="1"/>
      <w:marLeft w:val="0"/>
      <w:marRight w:val="0"/>
      <w:marTop w:val="0"/>
      <w:marBottom w:val="0"/>
      <w:divBdr>
        <w:top w:val="none" w:sz="0" w:space="0" w:color="auto"/>
        <w:left w:val="none" w:sz="0" w:space="0" w:color="auto"/>
        <w:bottom w:val="none" w:sz="0" w:space="0" w:color="auto"/>
        <w:right w:val="none" w:sz="0" w:space="0" w:color="auto"/>
      </w:divBdr>
    </w:div>
    <w:div w:id="255553802">
      <w:bodyDiv w:val="1"/>
      <w:marLeft w:val="0"/>
      <w:marRight w:val="0"/>
      <w:marTop w:val="0"/>
      <w:marBottom w:val="0"/>
      <w:divBdr>
        <w:top w:val="none" w:sz="0" w:space="0" w:color="auto"/>
        <w:left w:val="none" w:sz="0" w:space="0" w:color="auto"/>
        <w:bottom w:val="none" w:sz="0" w:space="0" w:color="auto"/>
        <w:right w:val="none" w:sz="0" w:space="0" w:color="auto"/>
      </w:divBdr>
    </w:div>
    <w:div w:id="255602474">
      <w:bodyDiv w:val="1"/>
      <w:marLeft w:val="0"/>
      <w:marRight w:val="0"/>
      <w:marTop w:val="0"/>
      <w:marBottom w:val="0"/>
      <w:divBdr>
        <w:top w:val="none" w:sz="0" w:space="0" w:color="auto"/>
        <w:left w:val="none" w:sz="0" w:space="0" w:color="auto"/>
        <w:bottom w:val="none" w:sz="0" w:space="0" w:color="auto"/>
        <w:right w:val="none" w:sz="0" w:space="0" w:color="auto"/>
      </w:divBdr>
    </w:div>
    <w:div w:id="255603994">
      <w:bodyDiv w:val="1"/>
      <w:marLeft w:val="0"/>
      <w:marRight w:val="0"/>
      <w:marTop w:val="0"/>
      <w:marBottom w:val="0"/>
      <w:divBdr>
        <w:top w:val="none" w:sz="0" w:space="0" w:color="auto"/>
        <w:left w:val="none" w:sz="0" w:space="0" w:color="auto"/>
        <w:bottom w:val="none" w:sz="0" w:space="0" w:color="auto"/>
        <w:right w:val="none" w:sz="0" w:space="0" w:color="auto"/>
      </w:divBdr>
    </w:div>
    <w:div w:id="255670016">
      <w:bodyDiv w:val="1"/>
      <w:marLeft w:val="0"/>
      <w:marRight w:val="0"/>
      <w:marTop w:val="0"/>
      <w:marBottom w:val="0"/>
      <w:divBdr>
        <w:top w:val="none" w:sz="0" w:space="0" w:color="auto"/>
        <w:left w:val="none" w:sz="0" w:space="0" w:color="auto"/>
        <w:bottom w:val="none" w:sz="0" w:space="0" w:color="auto"/>
        <w:right w:val="none" w:sz="0" w:space="0" w:color="auto"/>
      </w:divBdr>
    </w:div>
    <w:div w:id="255746048">
      <w:bodyDiv w:val="1"/>
      <w:marLeft w:val="0"/>
      <w:marRight w:val="0"/>
      <w:marTop w:val="0"/>
      <w:marBottom w:val="0"/>
      <w:divBdr>
        <w:top w:val="none" w:sz="0" w:space="0" w:color="auto"/>
        <w:left w:val="none" w:sz="0" w:space="0" w:color="auto"/>
        <w:bottom w:val="none" w:sz="0" w:space="0" w:color="auto"/>
        <w:right w:val="none" w:sz="0" w:space="0" w:color="auto"/>
      </w:divBdr>
    </w:div>
    <w:div w:id="255788754">
      <w:bodyDiv w:val="1"/>
      <w:marLeft w:val="0"/>
      <w:marRight w:val="0"/>
      <w:marTop w:val="0"/>
      <w:marBottom w:val="0"/>
      <w:divBdr>
        <w:top w:val="none" w:sz="0" w:space="0" w:color="auto"/>
        <w:left w:val="none" w:sz="0" w:space="0" w:color="auto"/>
        <w:bottom w:val="none" w:sz="0" w:space="0" w:color="auto"/>
        <w:right w:val="none" w:sz="0" w:space="0" w:color="auto"/>
      </w:divBdr>
    </w:div>
    <w:div w:id="255872701">
      <w:bodyDiv w:val="1"/>
      <w:marLeft w:val="0"/>
      <w:marRight w:val="0"/>
      <w:marTop w:val="0"/>
      <w:marBottom w:val="0"/>
      <w:divBdr>
        <w:top w:val="none" w:sz="0" w:space="0" w:color="auto"/>
        <w:left w:val="none" w:sz="0" w:space="0" w:color="auto"/>
        <w:bottom w:val="none" w:sz="0" w:space="0" w:color="auto"/>
        <w:right w:val="none" w:sz="0" w:space="0" w:color="auto"/>
      </w:divBdr>
    </w:div>
    <w:div w:id="255940856">
      <w:bodyDiv w:val="1"/>
      <w:marLeft w:val="0"/>
      <w:marRight w:val="0"/>
      <w:marTop w:val="0"/>
      <w:marBottom w:val="0"/>
      <w:divBdr>
        <w:top w:val="none" w:sz="0" w:space="0" w:color="auto"/>
        <w:left w:val="none" w:sz="0" w:space="0" w:color="auto"/>
        <w:bottom w:val="none" w:sz="0" w:space="0" w:color="auto"/>
        <w:right w:val="none" w:sz="0" w:space="0" w:color="auto"/>
      </w:divBdr>
    </w:div>
    <w:div w:id="255946396">
      <w:bodyDiv w:val="1"/>
      <w:marLeft w:val="0"/>
      <w:marRight w:val="0"/>
      <w:marTop w:val="0"/>
      <w:marBottom w:val="0"/>
      <w:divBdr>
        <w:top w:val="none" w:sz="0" w:space="0" w:color="auto"/>
        <w:left w:val="none" w:sz="0" w:space="0" w:color="auto"/>
        <w:bottom w:val="none" w:sz="0" w:space="0" w:color="auto"/>
        <w:right w:val="none" w:sz="0" w:space="0" w:color="auto"/>
      </w:divBdr>
    </w:div>
    <w:div w:id="256059329">
      <w:bodyDiv w:val="1"/>
      <w:marLeft w:val="0"/>
      <w:marRight w:val="0"/>
      <w:marTop w:val="0"/>
      <w:marBottom w:val="0"/>
      <w:divBdr>
        <w:top w:val="none" w:sz="0" w:space="0" w:color="auto"/>
        <w:left w:val="none" w:sz="0" w:space="0" w:color="auto"/>
        <w:bottom w:val="none" w:sz="0" w:space="0" w:color="auto"/>
        <w:right w:val="none" w:sz="0" w:space="0" w:color="auto"/>
      </w:divBdr>
    </w:div>
    <w:div w:id="256139097">
      <w:bodyDiv w:val="1"/>
      <w:marLeft w:val="0"/>
      <w:marRight w:val="0"/>
      <w:marTop w:val="0"/>
      <w:marBottom w:val="0"/>
      <w:divBdr>
        <w:top w:val="none" w:sz="0" w:space="0" w:color="auto"/>
        <w:left w:val="none" w:sz="0" w:space="0" w:color="auto"/>
        <w:bottom w:val="none" w:sz="0" w:space="0" w:color="auto"/>
        <w:right w:val="none" w:sz="0" w:space="0" w:color="auto"/>
      </w:divBdr>
    </w:div>
    <w:div w:id="256182396">
      <w:bodyDiv w:val="1"/>
      <w:marLeft w:val="0"/>
      <w:marRight w:val="0"/>
      <w:marTop w:val="0"/>
      <w:marBottom w:val="0"/>
      <w:divBdr>
        <w:top w:val="none" w:sz="0" w:space="0" w:color="auto"/>
        <w:left w:val="none" w:sz="0" w:space="0" w:color="auto"/>
        <w:bottom w:val="none" w:sz="0" w:space="0" w:color="auto"/>
        <w:right w:val="none" w:sz="0" w:space="0" w:color="auto"/>
      </w:divBdr>
    </w:div>
    <w:div w:id="256326609">
      <w:bodyDiv w:val="1"/>
      <w:marLeft w:val="0"/>
      <w:marRight w:val="0"/>
      <w:marTop w:val="0"/>
      <w:marBottom w:val="0"/>
      <w:divBdr>
        <w:top w:val="none" w:sz="0" w:space="0" w:color="auto"/>
        <w:left w:val="none" w:sz="0" w:space="0" w:color="auto"/>
        <w:bottom w:val="none" w:sz="0" w:space="0" w:color="auto"/>
        <w:right w:val="none" w:sz="0" w:space="0" w:color="auto"/>
      </w:divBdr>
    </w:div>
    <w:div w:id="256330572">
      <w:bodyDiv w:val="1"/>
      <w:marLeft w:val="0"/>
      <w:marRight w:val="0"/>
      <w:marTop w:val="0"/>
      <w:marBottom w:val="0"/>
      <w:divBdr>
        <w:top w:val="none" w:sz="0" w:space="0" w:color="auto"/>
        <w:left w:val="none" w:sz="0" w:space="0" w:color="auto"/>
        <w:bottom w:val="none" w:sz="0" w:space="0" w:color="auto"/>
        <w:right w:val="none" w:sz="0" w:space="0" w:color="auto"/>
      </w:divBdr>
    </w:div>
    <w:div w:id="256448936">
      <w:bodyDiv w:val="1"/>
      <w:marLeft w:val="0"/>
      <w:marRight w:val="0"/>
      <w:marTop w:val="0"/>
      <w:marBottom w:val="0"/>
      <w:divBdr>
        <w:top w:val="none" w:sz="0" w:space="0" w:color="auto"/>
        <w:left w:val="none" w:sz="0" w:space="0" w:color="auto"/>
        <w:bottom w:val="none" w:sz="0" w:space="0" w:color="auto"/>
        <w:right w:val="none" w:sz="0" w:space="0" w:color="auto"/>
      </w:divBdr>
    </w:div>
    <w:div w:id="256599899">
      <w:bodyDiv w:val="1"/>
      <w:marLeft w:val="0"/>
      <w:marRight w:val="0"/>
      <w:marTop w:val="0"/>
      <w:marBottom w:val="0"/>
      <w:divBdr>
        <w:top w:val="none" w:sz="0" w:space="0" w:color="auto"/>
        <w:left w:val="none" w:sz="0" w:space="0" w:color="auto"/>
        <w:bottom w:val="none" w:sz="0" w:space="0" w:color="auto"/>
        <w:right w:val="none" w:sz="0" w:space="0" w:color="auto"/>
      </w:divBdr>
    </w:div>
    <w:div w:id="256603147">
      <w:bodyDiv w:val="1"/>
      <w:marLeft w:val="0"/>
      <w:marRight w:val="0"/>
      <w:marTop w:val="0"/>
      <w:marBottom w:val="0"/>
      <w:divBdr>
        <w:top w:val="none" w:sz="0" w:space="0" w:color="auto"/>
        <w:left w:val="none" w:sz="0" w:space="0" w:color="auto"/>
        <w:bottom w:val="none" w:sz="0" w:space="0" w:color="auto"/>
        <w:right w:val="none" w:sz="0" w:space="0" w:color="auto"/>
      </w:divBdr>
    </w:div>
    <w:div w:id="256671334">
      <w:bodyDiv w:val="1"/>
      <w:marLeft w:val="0"/>
      <w:marRight w:val="0"/>
      <w:marTop w:val="0"/>
      <w:marBottom w:val="0"/>
      <w:divBdr>
        <w:top w:val="none" w:sz="0" w:space="0" w:color="auto"/>
        <w:left w:val="none" w:sz="0" w:space="0" w:color="auto"/>
        <w:bottom w:val="none" w:sz="0" w:space="0" w:color="auto"/>
        <w:right w:val="none" w:sz="0" w:space="0" w:color="auto"/>
      </w:divBdr>
    </w:div>
    <w:div w:id="256789015">
      <w:bodyDiv w:val="1"/>
      <w:marLeft w:val="0"/>
      <w:marRight w:val="0"/>
      <w:marTop w:val="0"/>
      <w:marBottom w:val="0"/>
      <w:divBdr>
        <w:top w:val="none" w:sz="0" w:space="0" w:color="auto"/>
        <w:left w:val="none" w:sz="0" w:space="0" w:color="auto"/>
        <w:bottom w:val="none" w:sz="0" w:space="0" w:color="auto"/>
        <w:right w:val="none" w:sz="0" w:space="0" w:color="auto"/>
      </w:divBdr>
    </w:div>
    <w:div w:id="256790321">
      <w:bodyDiv w:val="1"/>
      <w:marLeft w:val="0"/>
      <w:marRight w:val="0"/>
      <w:marTop w:val="0"/>
      <w:marBottom w:val="0"/>
      <w:divBdr>
        <w:top w:val="none" w:sz="0" w:space="0" w:color="auto"/>
        <w:left w:val="none" w:sz="0" w:space="0" w:color="auto"/>
        <w:bottom w:val="none" w:sz="0" w:space="0" w:color="auto"/>
        <w:right w:val="none" w:sz="0" w:space="0" w:color="auto"/>
      </w:divBdr>
    </w:div>
    <w:div w:id="256864296">
      <w:bodyDiv w:val="1"/>
      <w:marLeft w:val="0"/>
      <w:marRight w:val="0"/>
      <w:marTop w:val="0"/>
      <w:marBottom w:val="0"/>
      <w:divBdr>
        <w:top w:val="none" w:sz="0" w:space="0" w:color="auto"/>
        <w:left w:val="none" w:sz="0" w:space="0" w:color="auto"/>
        <w:bottom w:val="none" w:sz="0" w:space="0" w:color="auto"/>
        <w:right w:val="none" w:sz="0" w:space="0" w:color="auto"/>
      </w:divBdr>
    </w:div>
    <w:div w:id="256907471">
      <w:bodyDiv w:val="1"/>
      <w:marLeft w:val="0"/>
      <w:marRight w:val="0"/>
      <w:marTop w:val="0"/>
      <w:marBottom w:val="0"/>
      <w:divBdr>
        <w:top w:val="none" w:sz="0" w:space="0" w:color="auto"/>
        <w:left w:val="none" w:sz="0" w:space="0" w:color="auto"/>
        <w:bottom w:val="none" w:sz="0" w:space="0" w:color="auto"/>
        <w:right w:val="none" w:sz="0" w:space="0" w:color="auto"/>
      </w:divBdr>
    </w:div>
    <w:div w:id="256986729">
      <w:bodyDiv w:val="1"/>
      <w:marLeft w:val="0"/>
      <w:marRight w:val="0"/>
      <w:marTop w:val="0"/>
      <w:marBottom w:val="0"/>
      <w:divBdr>
        <w:top w:val="none" w:sz="0" w:space="0" w:color="auto"/>
        <w:left w:val="none" w:sz="0" w:space="0" w:color="auto"/>
        <w:bottom w:val="none" w:sz="0" w:space="0" w:color="auto"/>
        <w:right w:val="none" w:sz="0" w:space="0" w:color="auto"/>
      </w:divBdr>
    </w:div>
    <w:div w:id="257063827">
      <w:bodyDiv w:val="1"/>
      <w:marLeft w:val="0"/>
      <w:marRight w:val="0"/>
      <w:marTop w:val="0"/>
      <w:marBottom w:val="0"/>
      <w:divBdr>
        <w:top w:val="none" w:sz="0" w:space="0" w:color="auto"/>
        <w:left w:val="none" w:sz="0" w:space="0" w:color="auto"/>
        <w:bottom w:val="none" w:sz="0" w:space="0" w:color="auto"/>
        <w:right w:val="none" w:sz="0" w:space="0" w:color="auto"/>
      </w:divBdr>
    </w:div>
    <w:div w:id="257104215">
      <w:bodyDiv w:val="1"/>
      <w:marLeft w:val="0"/>
      <w:marRight w:val="0"/>
      <w:marTop w:val="0"/>
      <w:marBottom w:val="0"/>
      <w:divBdr>
        <w:top w:val="none" w:sz="0" w:space="0" w:color="auto"/>
        <w:left w:val="none" w:sz="0" w:space="0" w:color="auto"/>
        <w:bottom w:val="none" w:sz="0" w:space="0" w:color="auto"/>
        <w:right w:val="none" w:sz="0" w:space="0" w:color="auto"/>
      </w:divBdr>
    </w:div>
    <w:div w:id="257249234">
      <w:bodyDiv w:val="1"/>
      <w:marLeft w:val="0"/>
      <w:marRight w:val="0"/>
      <w:marTop w:val="0"/>
      <w:marBottom w:val="0"/>
      <w:divBdr>
        <w:top w:val="none" w:sz="0" w:space="0" w:color="auto"/>
        <w:left w:val="none" w:sz="0" w:space="0" w:color="auto"/>
        <w:bottom w:val="none" w:sz="0" w:space="0" w:color="auto"/>
        <w:right w:val="none" w:sz="0" w:space="0" w:color="auto"/>
      </w:divBdr>
    </w:div>
    <w:div w:id="257520671">
      <w:bodyDiv w:val="1"/>
      <w:marLeft w:val="0"/>
      <w:marRight w:val="0"/>
      <w:marTop w:val="0"/>
      <w:marBottom w:val="0"/>
      <w:divBdr>
        <w:top w:val="none" w:sz="0" w:space="0" w:color="auto"/>
        <w:left w:val="none" w:sz="0" w:space="0" w:color="auto"/>
        <w:bottom w:val="none" w:sz="0" w:space="0" w:color="auto"/>
        <w:right w:val="none" w:sz="0" w:space="0" w:color="auto"/>
      </w:divBdr>
    </w:div>
    <w:div w:id="257566287">
      <w:bodyDiv w:val="1"/>
      <w:marLeft w:val="0"/>
      <w:marRight w:val="0"/>
      <w:marTop w:val="0"/>
      <w:marBottom w:val="0"/>
      <w:divBdr>
        <w:top w:val="none" w:sz="0" w:space="0" w:color="auto"/>
        <w:left w:val="none" w:sz="0" w:space="0" w:color="auto"/>
        <w:bottom w:val="none" w:sz="0" w:space="0" w:color="auto"/>
        <w:right w:val="none" w:sz="0" w:space="0" w:color="auto"/>
      </w:divBdr>
    </w:div>
    <w:div w:id="257718021">
      <w:bodyDiv w:val="1"/>
      <w:marLeft w:val="0"/>
      <w:marRight w:val="0"/>
      <w:marTop w:val="0"/>
      <w:marBottom w:val="0"/>
      <w:divBdr>
        <w:top w:val="none" w:sz="0" w:space="0" w:color="auto"/>
        <w:left w:val="none" w:sz="0" w:space="0" w:color="auto"/>
        <w:bottom w:val="none" w:sz="0" w:space="0" w:color="auto"/>
        <w:right w:val="none" w:sz="0" w:space="0" w:color="auto"/>
      </w:divBdr>
    </w:div>
    <w:div w:id="257762614">
      <w:bodyDiv w:val="1"/>
      <w:marLeft w:val="0"/>
      <w:marRight w:val="0"/>
      <w:marTop w:val="0"/>
      <w:marBottom w:val="0"/>
      <w:divBdr>
        <w:top w:val="none" w:sz="0" w:space="0" w:color="auto"/>
        <w:left w:val="none" w:sz="0" w:space="0" w:color="auto"/>
        <w:bottom w:val="none" w:sz="0" w:space="0" w:color="auto"/>
        <w:right w:val="none" w:sz="0" w:space="0" w:color="auto"/>
      </w:divBdr>
    </w:div>
    <w:div w:id="257914023">
      <w:bodyDiv w:val="1"/>
      <w:marLeft w:val="0"/>
      <w:marRight w:val="0"/>
      <w:marTop w:val="0"/>
      <w:marBottom w:val="0"/>
      <w:divBdr>
        <w:top w:val="none" w:sz="0" w:space="0" w:color="auto"/>
        <w:left w:val="none" w:sz="0" w:space="0" w:color="auto"/>
        <w:bottom w:val="none" w:sz="0" w:space="0" w:color="auto"/>
        <w:right w:val="none" w:sz="0" w:space="0" w:color="auto"/>
      </w:divBdr>
    </w:div>
    <w:div w:id="258149689">
      <w:bodyDiv w:val="1"/>
      <w:marLeft w:val="0"/>
      <w:marRight w:val="0"/>
      <w:marTop w:val="0"/>
      <w:marBottom w:val="0"/>
      <w:divBdr>
        <w:top w:val="none" w:sz="0" w:space="0" w:color="auto"/>
        <w:left w:val="none" w:sz="0" w:space="0" w:color="auto"/>
        <w:bottom w:val="none" w:sz="0" w:space="0" w:color="auto"/>
        <w:right w:val="none" w:sz="0" w:space="0" w:color="auto"/>
      </w:divBdr>
    </w:div>
    <w:div w:id="258175700">
      <w:bodyDiv w:val="1"/>
      <w:marLeft w:val="0"/>
      <w:marRight w:val="0"/>
      <w:marTop w:val="0"/>
      <w:marBottom w:val="0"/>
      <w:divBdr>
        <w:top w:val="none" w:sz="0" w:space="0" w:color="auto"/>
        <w:left w:val="none" w:sz="0" w:space="0" w:color="auto"/>
        <w:bottom w:val="none" w:sz="0" w:space="0" w:color="auto"/>
        <w:right w:val="none" w:sz="0" w:space="0" w:color="auto"/>
      </w:divBdr>
    </w:div>
    <w:div w:id="258373889">
      <w:bodyDiv w:val="1"/>
      <w:marLeft w:val="0"/>
      <w:marRight w:val="0"/>
      <w:marTop w:val="0"/>
      <w:marBottom w:val="0"/>
      <w:divBdr>
        <w:top w:val="none" w:sz="0" w:space="0" w:color="auto"/>
        <w:left w:val="none" w:sz="0" w:space="0" w:color="auto"/>
        <w:bottom w:val="none" w:sz="0" w:space="0" w:color="auto"/>
        <w:right w:val="none" w:sz="0" w:space="0" w:color="auto"/>
      </w:divBdr>
    </w:div>
    <w:div w:id="258637647">
      <w:bodyDiv w:val="1"/>
      <w:marLeft w:val="0"/>
      <w:marRight w:val="0"/>
      <w:marTop w:val="0"/>
      <w:marBottom w:val="0"/>
      <w:divBdr>
        <w:top w:val="none" w:sz="0" w:space="0" w:color="auto"/>
        <w:left w:val="none" w:sz="0" w:space="0" w:color="auto"/>
        <w:bottom w:val="none" w:sz="0" w:space="0" w:color="auto"/>
        <w:right w:val="none" w:sz="0" w:space="0" w:color="auto"/>
      </w:divBdr>
    </w:div>
    <w:div w:id="258637658">
      <w:bodyDiv w:val="1"/>
      <w:marLeft w:val="0"/>
      <w:marRight w:val="0"/>
      <w:marTop w:val="0"/>
      <w:marBottom w:val="0"/>
      <w:divBdr>
        <w:top w:val="none" w:sz="0" w:space="0" w:color="auto"/>
        <w:left w:val="none" w:sz="0" w:space="0" w:color="auto"/>
        <w:bottom w:val="none" w:sz="0" w:space="0" w:color="auto"/>
        <w:right w:val="none" w:sz="0" w:space="0" w:color="auto"/>
      </w:divBdr>
    </w:div>
    <w:div w:id="258681493">
      <w:bodyDiv w:val="1"/>
      <w:marLeft w:val="0"/>
      <w:marRight w:val="0"/>
      <w:marTop w:val="0"/>
      <w:marBottom w:val="0"/>
      <w:divBdr>
        <w:top w:val="none" w:sz="0" w:space="0" w:color="auto"/>
        <w:left w:val="none" w:sz="0" w:space="0" w:color="auto"/>
        <w:bottom w:val="none" w:sz="0" w:space="0" w:color="auto"/>
        <w:right w:val="none" w:sz="0" w:space="0" w:color="auto"/>
      </w:divBdr>
    </w:div>
    <w:div w:id="258753242">
      <w:bodyDiv w:val="1"/>
      <w:marLeft w:val="0"/>
      <w:marRight w:val="0"/>
      <w:marTop w:val="0"/>
      <w:marBottom w:val="0"/>
      <w:divBdr>
        <w:top w:val="none" w:sz="0" w:space="0" w:color="auto"/>
        <w:left w:val="none" w:sz="0" w:space="0" w:color="auto"/>
        <w:bottom w:val="none" w:sz="0" w:space="0" w:color="auto"/>
        <w:right w:val="none" w:sz="0" w:space="0" w:color="auto"/>
      </w:divBdr>
    </w:div>
    <w:div w:id="259145331">
      <w:bodyDiv w:val="1"/>
      <w:marLeft w:val="0"/>
      <w:marRight w:val="0"/>
      <w:marTop w:val="0"/>
      <w:marBottom w:val="0"/>
      <w:divBdr>
        <w:top w:val="none" w:sz="0" w:space="0" w:color="auto"/>
        <w:left w:val="none" w:sz="0" w:space="0" w:color="auto"/>
        <w:bottom w:val="none" w:sz="0" w:space="0" w:color="auto"/>
        <w:right w:val="none" w:sz="0" w:space="0" w:color="auto"/>
      </w:divBdr>
    </w:div>
    <w:div w:id="259221535">
      <w:bodyDiv w:val="1"/>
      <w:marLeft w:val="0"/>
      <w:marRight w:val="0"/>
      <w:marTop w:val="0"/>
      <w:marBottom w:val="0"/>
      <w:divBdr>
        <w:top w:val="none" w:sz="0" w:space="0" w:color="auto"/>
        <w:left w:val="none" w:sz="0" w:space="0" w:color="auto"/>
        <w:bottom w:val="none" w:sz="0" w:space="0" w:color="auto"/>
        <w:right w:val="none" w:sz="0" w:space="0" w:color="auto"/>
      </w:divBdr>
    </w:div>
    <w:div w:id="259260992">
      <w:bodyDiv w:val="1"/>
      <w:marLeft w:val="0"/>
      <w:marRight w:val="0"/>
      <w:marTop w:val="0"/>
      <w:marBottom w:val="0"/>
      <w:divBdr>
        <w:top w:val="none" w:sz="0" w:space="0" w:color="auto"/>
        <w:left w:val="none" w:sz="0" w:space="0" w:color="auto"/>
        <w:bottom w:val="none" w:sz="0" w:space="0" w:color="auto"/>
        <w:right w:val="none" w:sz="0" w:space="0" w:color="auto"/>
      </w:divBdr>
    </w:div>
    <w:div w:id="259266848">
      <w:bodyDiv w:val="1"/>
      <w:marLeft w:val="0"/>
      <w:marRight w:val="0"/>
      <w:marTop w:val="0"/>
      <w:marBottom w:val="0"/>
      <w:divBdr>
        <w:top w:val="none" w:sz="0" w:space="0" w:color="auto"/>
        <w:left w:val="none" w:sz="0" w:space="0" w:color="auto"/>
        <w:bottom w:val="none" w:sz="0" w:space="0" w:color="auto"/>
        <w:right w:val="none" w:sz="0" w:space="0" w:color="auto"/>
      </w:divBdr>
    </w:div>
    <w:div w:id="259485730">
      <w:bodyDiv w:val="1"/>
      <w:marLeft w:val="0"/>
      <w:marRight w:val="0"/>
      <w:marTop w:val="0"/>
      <w:marBottom w:val="0"/>
      <w:divBdr>
        <w:top w:val="none" w:sz="0" w:space="0" w:color="auto"/>
        <w:left w:val="none" w:sz="0" w:space="0" w:color="auto"/>
        <w:bottom w:val="none" w:sz="0" w:space="0" w:color="auto"/>
        <w:right w:val="none" w:sz="0" w:space="0" w:color="auto"/>
      </w:divBdr>
    </w:div>
    <w:div w:id="259487112">
      <w:bodyDiv w:val="1"/>
      <w:marLeft w:val="0"/>
      <w:marRight w:val="0"/>
      <w:marTop w:val="0"/>
      <w:marBottom w:val="0"/>
      <w:divBdr>
        <w:top w:val="none" w:sz="0" w:space="0" w:color="auto"/>
        <w:left w:val="none" w:sz="0" w:space="0" w:color="auto"/>
        <w:bottom w:val="none" w:sz="0" w:space="0" w:color="auto"/>
        <w:right w:val="none" w:sz="0" w:space="0" w:color="auto"/>
      </w:divBdr>
    </w:div>
    <w:div w:id="259605320">
      <w:bodyDiv w:val="1"/>
      <w:marLeft w:val="0"/>
      <w:marRight w:val="0"/>
      <w:marTop w:val="0"/>
      <w:marBottom w:val="0"/>
      <w:divBdr>
        <w:top w:val="none" w:sz="0" w:space="0" w:color="auto"/>
        <w:left w:val="none" w:sz="0" w:space="0" w:color="auto"/>
        <w:bottom w:val="none" w:sz="0" w:space="0" w:color="auto"/>
        <w:right w:val="none" w:sz="0" w:space="0" w:color="auto"/>
      </w:divBdr>
    </w:div>
    <w:div w:id="259608860">
      <w:bodyDiv w:val="1"/>
      <w:marLeft w:val="0"/>
      <w:marRight w:val="0"/>
      <w:marTop w:val="0"/>
      <w:marBottom w:val="0"/>
      <w:divBdr>
        <w:top w:val="none" w:sz="0" w:space="0" w:color="auto"/>
        <w:left w:val="none" w:sz="0" w:space="0" w:color="auto"/>
        <w:bottom w:val="none" w:sz="0" w:space="0" w:color="auto"/>
        <w:right w:val="none" w:sz="0" w:space="0" w:color="auto"/>
      </w:divBdr>
    </w:div>
    <w:div w:id="259611305">
      <w:bodyDiv w:val="1"/>
      <w:marLeft w:val="0"/>
      <w:marRight w:val="0"/>
      <w:marTop w:val="0"/>
      <w:marBottom w:val="0"/>
      <w:divBdr>
        <w:top w:val="none" w:sz="0" w:space="0" w:color="auto"/>
        <w:left w:val="none" w:sz="0" w:space="0" w:color="auto"/>
        <w:bottom w:val="none" w:sz="0" w:space="0" w:color="auto"/>
        <w:right w:val="none" w:sz="0" w:space="0" w:color="auto"/>
      </w:divBdr>
    </w:div>
    <w:div w:id="259719949">
      <w:bodyDiv w:val="1"/>
      <w:marLeft w:val="0"/>
      <w:marRight w:val="0"/>
      <w:marTop w:val="0"/>
      <w:marBottom w:val="0"/>
      <w:divBdr>
        <w:top w:val="none" w:sz="0" w:space="0" w:color="auto"/>
        <w:left w:val="none" w:sz="0" w:space="0" w:color="auto"/>
        <w:bottom w:val="none" w:sz="0" w:space="0" w:color="auto"/>
        <w:right w:val="none" w:sz="0" w:space="0" w:color="auto"/>
      </w:divBdr>
    </w:div>
    <w:div w:id="259721268">
      <w:bodyDiv w:val="1"/>
      <w:marLeft w:val="0"/>
      <w:marRight w:val="0"/>
      <w:marTop w:val="0"/>
      <w:marBottom w:val="0"/>
      <w:divBdr>
        <w:top w:val="none" w:sz="0" w:space="0" w:color="auto"/>
        <w:left w:val="none" w:sz="0" w:space="0" w:color="auto"/>
        <w:bottom w:val="none" w:sz="0" w:space="0" w:color="auto"/>
        <w:right w:val="none" w:sz="0" w:space="0" w:color="auto"/>
      </w:divBdr>
    </w:div>
    <w:div w:id="259722516">
      <w:bodyDiv w:val="1"/>
      <w:marLeft w:val="0"/>
      <w:marRight w:val="0"/>
      <w:marTop w:val="0"/>
      <w:marBottom w:val="0"/>
      <w:divBdr>
        <w:top w:val="none" w:sz="0" w:space="0" w:color="auto"/>
        <w:left w:val="none" w:sz="0" w:space="0" w:color="auto"/>
        <w:bottom w:val="none" w:sz="0" w:space="0" w:color="auto"/>
        <w:right w:val="none" w:sz="0" w:space="0" w:color="auto"/>
      </w:divBdr>
    </w:div>
    <w:div w:id="259726025">
      <w:bodyDiv w:val="1"/>
      <w:marLeft w:val="0"/>
      <w:marRight w:val="0"/>
      <w:marTop w:val="0"/>
      <w:marBottom w:val="0"/>
      <w:divBdr>
        <w:top w:val="none" w:sz="0" w:space="0" w:color="auto"/>
        <w:left w:val="none" w:sz="0" w:space="0" w:color="auto"/>
        <w:bottom w:val="none" w:sz="0" w:space="0" w:color="auto"/>
        <w:right w:val="none" w:sz="0" w:space="0" w:color="auto"/>
      </w:divBdr>
    </w:div>
    <w:div w:id="259728348">
      <w:bodyDiv w:val="1"/>
      <w:marLeft w:val="0"/>
      <w:marRight w:val="0"/>
      <w:marTop w:val="0"/>
      <w:marBottom w:val="0"/>
      <w:divBdr>
        <w:top w:val="none" w:sz="0" w:space="0" w:color="auto"/>
        <w:left w:val="none" w:sz="0" w:space="0" w:color="auto"/>
        <w:bottom w:val="none" w:sz="0" w:space="0" w:color="auto"/>
        <w:right w:val="none" w:sz="0" w:space="0" w:color="auto"/>
      </w:divBdr>
    </w:div>
    <w:div w:id="259796137">
      <w:bodyDiv w:val="1"/>
      <w:marLeft w:val="0"/>
      <w:marRight w:val="0"/>
      <w:marTop w:val="0"/>
      <w:marBottom w:val="0"/>
      <w:divBdr>
        <w:top w:val="none" w:sz="0" w:space="0" w:color="auto"/>
        <w:left w:val="none" w:sz="0" w:space="0" w:color="auto"/>
        <w:bottom w:val="none" w:sz="0" w:space="0" w:color="auto"/>
        <w:right w:val="none" w:sz="0" w:space="0" w:color="auto"/>
      </w:divBdr>
    </w:div>
    <w:div w:id="259800303">
      <w:bodyDiv w:val="1"/>
      <w:marLeft w:val="0"/>
      <w:marRight w:val="0"/>
      <w:marTop w:val="0"/>
      <w:marBottom w:val="0"/>
      <w:divBdr>
        <w:top w:val="none" w:sz="0" w:space="0" w:color="auto"/>
        <w:left w:val="none" w:sz="0" w:space="0" w:color="auto"/>
        <w:bottom w:val="none" w:sz="0" w:space="0" w:color="auto"/>
        <w:right w:val="none" w:sz="0" w:space="0" w:color="auto"/>
      </w:divBdr>
    </w:div>
    <w:div w:id="259871635">
      <w:bodyDiv w:val="1"/>
      <w:marLeft w:val="0"/>
      <w:marRight w:val="0"/>
      <w:marTop w:val="0"/>
      <w:marBottom w:val="0"/>
      <w:divBdr>
        <w:top w:val="none" w:sz="0" w:space="0" w:color="auto"/>
        <w:left w:val="none" w:sz="0" w:space="0" w:color="auto"/>
        <w:bottom w:val="none" w:sz="0" w:space="0" w:color="auto"/>
        <w:right w:val="none" w:sz="0" w:space="0" w:color="auto"/>
      </w:divBdr>
    </w:div>
    <w:div w:id="259879391">
      <w:bodyDiv w:val="1"/>
      <w:marLeft w:val="0"/>
      <w:marRight w:val="0"/>
      <w:marTop w:val="0"/>
      <w:marBottom w:val="0"/>
      <w:divBdr>
        <w:top w:val="none" w:sz="0" w:space="0" w:color="auto"/>
        <w:left w:val="none" w:sz="0" w:space="0" w:color="auto"/>
        <w:bottom w:val="none" w:sz="0" w:space="0" w:color="auto"/>
        <w:right w:val="none" w:sz="0" w:space="0" w:color="auto"/>
      </w:divBdr>
    </w:div>
    <w:div w:id="259916074">
      <w:bodyDiv w:val="1"/>
      <w:marLeft w:val="0"/>
      <w:marRight w:val="0"/>
      <w:marTop w:val="0"/>
      <w:marBottom w:val="0"/>
      <w:divBdr>
        <w:top w:val="none" w:sz="0" w:space="0" w:color="auto"/>
        <w:left w:val="none" w:sz="0" w:space="0" w:color="auto"/>
        <w:bottom w:val="none" w:sz="0" w:space="0" w:color="auto"/>
        <w:right w:val="none" w:sz="0" w:space="0" w:color="auto"/>
      </w:divBdr>
    </w:div>
    <w:div w:id="259917833">
      <w:bodyDiv w:val="1"/>
      <w:marLeft w:val="0"/>
      <w:marRight w:val="0"/>
      <w:marTop w:val="0"/>
      <w:marBottom w:val="0"/>
      <w:divBdr>
        <w:top w:val="none" w:sz="0" w:space="0" w:color="auto"/>
        <w:left w:val="none" w:sz="0" w:space="0" w:color="auto"/>
        <w:bottom w:val="none" w:sz="0" w:space="0" w:color="auto"/>
        <w:right w:val="none" w:sz="0" w:space="0" w:color="auto"/>
      </w:divBdr>
    </w:div>
    <w:div w:id="259921865">
      <w:bodyDiv w:val="1"/>
      <w:marLeft w:val="0"/>
      <w:marRight w:val="0"/>
      <w:marTop w:val="0"/>
      <w:marBottom w:val="0"/>
      <w:divBdr>
        <w:top w:val="none" w:sz="0" w:space="0" w:color="auto"/>
        <w:left w:val="none" w:sz="0" w:space="0" w:color="auto"/>
        <w:bottom w:val="none" w:sz="0" w:space="0" w:color="auto"/>
        <w:right w:val="none" w:sz="0" w:space="0" w:color="auto"/>
      </w:divBdr>
    </w:div>
    <w:div w:id="259996169">
      <w:bodyDiv w:val="1"/>
      <w:marLeft w:val="0"/>
      <w:marRight w:val="0"/>
      <w:marTop w:val="0"/>
      <w:marBottom w:val="0"/>
      <w:divBdr>
        <w:top w:val="none" w:sz="0" w:space="0" w:color="auto"/>
        <w:left w:val="none" w:sz="0" w:space="0" w:color="auto"/>
        <w:bottom w:val="none" w:sz="0" w:space="0" w:color="auto"/>
        <w:right w:val="none" w:sz="0" w:space="0" w:color="auto"/>
      </w:divBdr>
    </w:div>
    <w:div w:id="259996396">
      <w:bodyDiv w:val="1"/>
      <w:marLeft w:val="0"/>
      <w:marRight w:val="0"/>
      <w:marTop w:val="0"/>
      <w:marBottom w:val="0"/>
      <w:divBdr>
        <w:top w:val="none" w:sz="0" w:space="0" w:color="auto"/>
        <w:left w:val="none" w:sz="0" w:space="0" w:color="auto"/>
        <w:bottom w:val="none" w:sz="0" w:space="0" w:color="auto"/>
        <w:right w:val="none" w:sz="0" w:space="0" w:color="auto"/>
      </w:divBdr>
    </w:div>
    <w:div w:id="260139192">
      <w:bodyDiv w:val="1"/>
      <w:marLeft w:val="0"/>
      <w:marRight w:val="0"/>
      <w:marTop w:val="0"/>
      <w:marBottom w:val="0"/>
      <w:divBdr>
        <w:top w:val="none" w:sz="0" w:space="0" w:color="auto"/>
        <w:left w:val="none" w:sz="0" w:space="0" w:color="auto"/>
        <w:bottom w:val="none" w:sz="0" w:space="0" w:color="auto"/>
        <w:right w:val="none" w:sz="0" w:space="0" w:color="auto"/>
      </w:divBdr>
    </w:div>
    <w:div w:id="260181565">
      <w:bodyDiv w:val="1"/>
      <w:marLeft w:val="0"/>
      <w:marRight w:val="0"/>
      <w:marTop w:val="0"/>
      <w:marBottom w:val="0"/>
      <w:divBdr>
        <w:top w:val="none" w:sz="0" w:space="0" w:color="auto"/>
        <w:left w:val="none" w:sz="0" w:space="0" w:color="auto"/>
        <w:bottom w:val="none" w:sz="0" w:space="0" w:color="auto"/>
        <w:right w:val="none" w:sz="0" w:space="0" w:color="auto"/>
      </w:divBdr>
    </w:div>
    <w:div w:id="260190773">
      <w:bodyDiv w:val="1"/>
      <w:marLeft w:val="0"/>
      <w:marRight w:val="0"/>
      <w:marTop w:val="0"/>
      <w:marBottom w:val="0"/>
      <w:divBdr>
        <w:top w:val="none" w:sz="0" w:space="0" w:color="auto"/>
        <w:left w:val="none" w:sz="0" w:space="0" w:color="auto"/>
        <w:bottom w:val="none" w:sz="0" w:space="0" w:color="auto"/>
        <w:right w:val="none" w:sz="0" w:space="0" w:color="auto"/>
      </w:divBdr>
    </w:div>
    <w:div w:id="260376888">
      <w:bodyDiv w:val="1"/>
      <w:marLeft w:val="0"/>
      <w:marRight w:val="0"/>
      <w:marTop w:val="0"/>
      <w:marBottom w:val="0"/>
      <w:divBdr>
        <w:top w:val="none" w:sz="0" w:space="0" w:color="auto"/>
        <w:left w:val="none" w:sz="0" w:space="0" w:color="auto"/>
        <w:bottom w:val="none" w:sz="0" w:space="0" w:color="auto"/>
        <w:right w:val="none" w:sz="0" w:space="0" w:color="auto"/>
      </w:divBdr>
    </w:div>
    <w:div w:id="260454480">
      <w:bodyDiv w:val="1"/>
      <w:marLeft w:val="0"/>
      <w:marRight w:val="0"/>
      <w:marTop w:val="0"/>
      <w:marBottom w:val="0"/>
      <w:divBdr>
        <w:top w:val="none" w:sz="0" w:space="0" w:color="auto"/>
        <w:left w:val="none" w:sz="0" w:space="0" w:color="auto"/>
        <w:bottom w:val="none" w:sz="0" w:space="0" w:color="auto"/>
        <w:right w:val="none" w:sz="0" w:space="0" w:color="auto"/>
      </w:divBdr>
    </w:div>
    <w:div w:id="260525775">
      <w:bodyDiv w:val="1"/>
      <w:marLeft w:val="0"/>
      <w:marRight w:val="0"/>
      <w:marTop w:val="0"/>
      <w:marBottom w:val="0"/>
      <w:divBdr>
        <w:top w:val="none" w:sz="0" w:space="0" w:color="auto"/>
        <w:left w:val="none" w:sz="0" w:space="0" w:color="auto"/>
        <w:bottom w:val="none" w:sz="0" w:space="0" w:color="auto"/>
        <w:right w:val="none" w:sz="0" w:space="0" w:color="auto"/>
      </w:divBdr>
    </w:div>
    <w:div w:id="260529797">
      <w:bodyDiv w:val="1"/>
      <w:marLeft w:val="0"/>
      <w:marRight w:val="0"/>
      <w:marTop w:val="0"/>
      <w:marBottom w:val="0"/>
      <w:divBdr>
        <w:top w:val="none" w:sz="0" w:space="0" w:color="auto"/>
        <w:left w:val="none" w:sz="0" w:space="0" w:color="auto"/>
        <w:bottom w:val="none" w:sz="0" w:space="0" w:color="auto"/>
        <w:right w:val="none" w:sz="0" w:space="0" w:color="auto"/>
      </w:divBdr>
    </w:div>
    <w:div w:id="260576008">
      <w:bodyDiv w:val="1"/>
      <w:marLeft w:val="0"/>
      <w:marRight w:val="0"/>
      <w:marTop w:val="0"/>
      <w:marBottom w:val="0"/>
      <w:divBdr>
        <w:top w:val="none" w:sz="0" w:space="0" w:color="auto"/>
        <w:left w:val="none" w:sz="0" w:space="0" w:color="auto"/>
        <w:bottom w:val="none" w:sz="0" w:space="0" w:color="auto"/>
        <w:right w:val="none" w:sz="0" w:space="0" w:color="auto"/>
      </w:divBdr>
    </w:div>
    <w:div w:id="260647982">
      <w:bodyDiv w:val="1"/>
      <w:marLeft w:val="0"/>
      <w:marRight w:val="0"/>
      <w:marTop w:val="0"/>
      <w:marBottom w:val="0"/>
      <w:divBdr>
        <w:top w:val="none" w:sz="0" w:space="0" w:color="auto"/>
        <w:left w:val="none" w:sz="0" w:space="0" w:color="auto"/>
        <w:bottom w:val="none" w:sz="0" w:space="0" w:color="auto"/>
        <w:right w:val="none" w:sz="0" w:space="0" w:color="auto"/>
      </w:divBdr>
    </w:div>
    <w:div w:id="260649747">
      <w:bodyDiv w:val="1"/>
      <w:marLeft w:val="0"/>
      <w:marRight w:val="0"/>
      <w:marTop w:val="0"/>
      <w:marBottom w:val="0"/>
      <w:divBdr>
        <w:top w:val="none" w:sz="0" w:space="0" w:color="auto"/>
        <w:left w:val="none" w:sz="0" w:space="0" w:color="auto"/>
        <w:bottom w:val="none" w:sz="0" w:space="0" w:color="auto"/>
        <w:right w:val="none" w:sz="0" w:space="0" w:color="auto"/>
      </w:divBdr>
    </w:div>
    <w:div w:id="260723082">
      <w:bodyDiv w:val="1"/>
      <w:marLeft w:val="0"/>
      <w:marRight w:val="0"/>
      <w:marTop w:val="0"/>
      <w:marBottom w:val="0"/>
      <w:divBdr>
        <w:top w:val="none" w:sz="0" w:space="0" w:color="auto"/>
        <w:left w:val="none" w:sz="0" w:space="0" w:color="auto"/>
        <w:bottom w:val="none" w:sz="0" w:space="0" w:color="auto"/>
        <w:right w:val="none" w:sz="0" w:space="0" w:color="auto"/>
      </w:divBdr>
    </w:div>
    <w:div w:id="260770622">
      <w:bodyDiv w:val="1"/>
      <w:marLeft w:val="0"/>
      <w:marRight w:val="0"/>
      <w:marTop w:val="0"/>
      <w:marBottom w:val="0"/>
      <w:divBdr>
        <w:top w:val="none" w:sz="0" w:space="0" w:color="auto"/>
        <w:left w:val="none" w:sz="0" w:space="0" w:color="auto"/>
        <w:bottom w:val="none" w:sz="0" w:space="0" w:color="auto"/>
        <w:right w:val="none" w:sz="0" w:space="0" w:color="auto"/>
      </w:divBdr>
    </w:div>
    <w:div w:id="260796804">
      <w:bodyDiv w:val="1"/>
      <w:marLeft w:val="0"/>
      <w:marRight w:val="0"/>
      <w:marTop w:val="0"/>
      <w:marBottom w:val="0"/>
      <w:divBdr>
        <w:top w:val="none" w:sz="0" w:space="0" w:color="auto"/>
        <w:left w:val="none" w:sz="0" w:space="0" w:color="auto"/>
        <w:bottom w:val="none" w:sz="0" w:space="0" w:color="auto"/>
        <w:right w:val="none" w:sz="0" w:space="0" w:color="auto"/>
      </w:divBdr>
    </w:div>
    <w:div w:id="260840729">
      <w:bodyDiv w:val="1"/>
      <w:marLeft w:val="0"/>
      <w:marRight w:val="0"/>
      <w:marTop w:val="0"/>
      <w:marBottom w:val="0"/>
      <w:divBdr>
        <w:top w:val="none" w:sz="0" w:space="0" w:color="auto"/>
        <w:left w:val="none" w:sz="0" w:space="0" w:color="auto"/>
        <w:bottom w:val="none" w:sz="0" w:space="0" w:color="auto"/>
        <w:right w:val="none" w:sz="0" w:space="0" w:color="auto"/>
      </w:divBdr>
    </w:div>
    <w:div w:id="260845471">
      <w:bodyDiv w:val="1"/>
      <w:marLeft w:val="0"/>
      <w:marRight w:val="0"/>
      <w:marTop w:val="0"/>
      <w:marBottom w:val="0"/>
      <w:divBdr>
        <w:top w:val="none" w:sz="0" w:space="0" w:color="auto"/>
        <w:left w:val="none" w:sz="0" w:space="0" w:color="auto"/>
        <w:bottom w:val="none" w:sz="0" w:space="0" w:color="auto"/>
        <w:right w:val="none" w:sz="0" w:space="0" w:color="auto"/>
      </w:divBdr>
    </w:div>
    <w:div w:id="260916247">
      <w:bodyDiv w:val="1"/>
      <w:marLeft w:val="0"/>
      <w:marRight w:val="0"/>
      <w:marTop w:val="0"/>
      <w:marBottom w:val="0"/>
      <w:divBdr>
        <w:top w:val="none" w:sz="0" w:space="0" w:color="auto"/>
        <w:left w:val="none" w:sz="0" w:space="0" w:color="auto"/>
        <w:bottom w:val="none" w:sz="0" w:space="0" w:color="auto"/>
        <w:right w:val="none" w:sz="0" w:space="0" w:color="auto"/>
      </w:divBdr>
    </w:div>
    <w:div w:id="260919622">
      <w:bodyDiv w:val="1"/>
      <w:marLeft w:val="0"/>
      <w:marRight w:val="0"/>
      <w:marTop w:val="0"/>
      <w:marBottom w:val="0"/>
      <w:divBdr>
        <w:top w:val="none" w:sz="0" w:space="0" w:color="auto"/>
        <w:left w:val="none" w:sz="0" w:space="0" w:color="auto"/>
        <w:bottom w:val="none" w:sz="0" w:space="0" w:color="auto"/>
        <w:right w:val="none" w:sz="0" w:space="0" w:color="auto"/>
      </w:divBdr>
    </w:div>
    <w:div w:id="260990235">
      <w:bodyDiv w:val="1"/>
      <w:marLeft w:val="0"/>
      <w:marRight w:val="0"/>
      <w:marTop w:val="0"/>
      <w:marBottom w:val="0"/>
      <w:divBdr>
        <w:top w:val="none" w:sz="0" w:space="0" w:color="auto"/>
        <w:left w:val="none" w:sz="0" w:space="0" w:color="auto"/>
        <w:bottom w:val="none" w:sz="0" w:space="0" w:color="auto"/>
        <w:right w:val="none" w:sz="0" w:space="0" w:color="auto"/>
      </w:divBdr>
    </w:div>
    <w:div w:id="260992684">
      <w:bodyDiv w:val="1"/>
      <w:marLeft w:val="0"/>
      <w:marRight w:val="0"/>
      <w:marTop w:val="0"/>
      <w:marBottom w:val="0"/>
      <w:divBdr>
        <w:top w:val="none" w:sz="0" w:space="0" w:color="auto"/>
        <w:left w:val="none" w:sz="0" w:space="0" w:color="auto"/>
        <w:bottom w:val="none" w:sz="0" w:space="0" w:color="auto"/>
        <w:right w:val="none" w:sz="0" w:space="0" w:color="auto"/>
      </w:divBdr>
    </w:div>
    <w:div w:id="260996184">
      <w:bodyDiv w:val="1"/>
      <w:marLeft w:val="0"/>
      <w:marRight w:val="0"/>
      <w:marTop w:val="0"/>
      <w:marBottom w:val="0"/>
      <w:divBdr>
        <w:top w:val="none" w:sz="0" w:space="0" w:color="auto"/>
        <w:left w:val="none" w:sz="0" w:space="0" w:color="auto"/>
        <w:bottom w:val="none" w:sz="0" w:space="0" w:color="auto"/>
        <w:right w:val="none" w:sz="0" w:space="0" w:color="auto"/>
      </w:divBdr>
    </w:div>
    <w:div w:id="261039158">
      <w:bodyDiv w:val="1"/>
      <w:marLeft w:val="0"/>
      <w:marRight w:val="0"/>
      <w:marTop w:val="0"/>
      <w:marBottom w:val="0"/>
      <w:divBdr>
        <w:top w:val="none" w:sz="0" w:space="0" w:color="auto"/>
        <w:left w:val="none" w:sz="0" w:space="0" w:color="auto"/>
        <w:bottom w:val="none" w:sz="0" w:space="0" w:color="auto"/>
        <w:right w:val="none" w:sz="0" w:space="0" w:color="auto"/>
      </w:divBdr>
    </w:div>
    <w:div w:id="261039404">
      <w:bodyDiv w:val="1"/>
      <w:marLeft w:val="0"/>
      <w:marRight w:val="0"/>
      <w:marTop w:val="0"/>
      <w:marBottom w:val="0"/>
      <w:divBdr>
        <w:top w:val="none" w:sz="0" w:space="0" w:color="auto"/>
        <w:left w:val="none" w:sz="0" w:space="0" w:color="auto"/>
        <w:bottom w:val="none" w:sz="0" w:space="0" w:color="auto"/>
        <w:right w:val="none" w:sz="0" w:space="0" w:color="auto"/>
      </w:divBdr>
    </w:div>
    <w:div w:id="261106276">
      <w:bodyDiv w:val="1"/>
      <w:marLeft w:val="0"/>
      <w:marRight w:val="0"/>
      <w:marTop w:val="0"/>
      <w:marBottom w:val="0"/>
      <w:divBdr>
        <w:top w:val="none" w:sz="0" w:space="0" w:color="auto"/>
        <w:left w:val="none" w:sz="0" w:space="0" w:color="auto"/>
        <w:bottom w:val="none" w:sz="0" w:space="0" w:color="auto"/>
        <w:right w:val="none" w:sz="0" w:space="0" w:color="auto"/>
      </w:divBdr>
    </w:div>
    <w:div w:id="261110945">
      <w:bodyDiv w:val="1"/>
      <w:marLeft w:val="0"/>
      <w:marRight w:val="0"/>
      <w:marTop w:val="0"/>
      <w:marBottom w:val="0"/>
      <w:divBdr>
        <w:top w:val="none" w:sz="0" w:space="0" w:color="auto"/>
        <w:left w:val="none" w:sz="0" w:space="0" w:color="auto"/>
        <w:bottom w:val="none" w:sz="0" w:space="0" w:color="auto"/>
        <w:right w:val="none" w:sz="0" w:space="0" w:color="auto"/>
      </w:divBdr>
    </w:div>
    <w:div w:id="261187658">
      <w:bodyDiv w:val="1"/>
      <w:marLeft w:val="0"/>
      <w:marRight w:val="0"/>
      <w:marTop w:val="0"/>
      <w:marBottom w:val="0"/>
      <w:divBdr>
        <w:top w:val="none" w:sz="0" w:space="0" w:color="auto"/>
        <w:left w:val="none" w:sz="0" w:space="0" w:color="auto"/>
        <w:bottom w:val="none" w:sz="0" w:space="0" w:color="auto"/>
        <w:right w:val="none" w:sz="0" w:space="0" w:color="auto"/>
      </w:divBdr>
    </w:div>
    <w:div w:id="261230205">
      <w:bodyDiv w:val="1"/>
      <w:marLeft w:val="0"/>
      <w:marRight w:val="0"/>
      <w:marTop w:val="0"/>
      <w:marBottom w:val="0"/>
      <w:divBdr>
        <w:top w:val="none" w:sz="0" w:space="0" w:color="auto"/>
        <w:left w:val="none" w:sz="0" w:space="0" w:color="auto"/>
        <w:bottom w:val="none" w:sz="0" w:space="0" w:color="auto"/>
        <w:right w:val="none" w:sz="0" w:space="0" w:color="auto"/>
      </w:divBdr>
    </w:div>
    <w:div w:id="261299320">
      <w:bodyDiv w:val="1"/>
      <w:marLeft w:val="0"/>
      <w:marRight w:val="0"/>
      <w:marTop w:val="0"/>
      <w:marBottom w:val="0"/>
      <w:divBdr>
        <w:top w:val="none" w:sz="0" w:space="0" w:color="auto"/>
        <w:left w:val="none" w:sz="0" w:space="0" w:color="auto"/>
        <w:bottom w:val="none" w:sz="0" w:space="0" w:color="auto"/>
        <w:right w:val="none" w:sz="0" w:space="0" w:color="auto"/>
      </w:divBdr>
    </w:div>
    <w:div w:id="261492571">
      <w:bodyDiv w:val="1"/>
      <w:marLeft w:val="0"/>
      <w:marRight w:val="0"/>
      <w:marTop w:val="0"/>
      <w:marBottom w:val="0"/>
      <w:divBdr>
        <w:top w:val="none" w:sz="0" w:space="0" w:color="auto"/>
        <w:left w:val="none" w:sz="0" w:space="0" w:color="auto"/>
        <w:bottom w:val="none" w:sz="0" w:space="0" w:color="auto"/>
        <w:right w:val="none" w:sz="0" w:space="0" w:color="auto"/>
      </w:divBdr>
    </w:div>
    <w:div w:id="261495651">
      <w:bodyDiv w:val="1"/>
      <w:marLeft w:val="0"/>
      <w:marRight w:val="0"/>
      <w:marTop w:val="0"/>
      <w:marBottom w:val="0"/>
      <w:divBdr>
        <w:top w:val="none" w:sz="0" w:space="0" w:color="auto"/>
        <w:left w:val="none" w:sz="0" w:space="0" w:color="auto"/>
        <w:bottom w:val="none" w:sz="0" w:space="0" w:color="auto"/>
        <w:right w:val="none" w:sz="0" w:space="0" w:color="auto"/>
      </w:divBdr>
    </w:div>
    <w:div w:id="261688322">
      <w:bodyDiv w:val="1"/>
      <w:marLeft w:val="0"/>
      <w:marRight w:val="0"/>
      <w:marTop w:val="0"/>
      <w:marBottom w:val="0"/>
      <w:divBdr>
        <w:top w:val="none" w:sz="0" w:space="0" w:color="auto"/>
        <w:left w:val="none" w:sz="0" w:space="0" w:color="auto"/>
        <w:bottom w:val="none" w:sz="0" w:space="0" w:color="auto"/>
        <w:right w:val="none" w:sz="0" w:space="0" w:color="auto"/>
      </w:divBdr>
    </w:div>
    <w:div w:id="261761109">
      <w:bodyDiv w:val="1"/>
      <w:marLeft w:val="0"/>
      <w:marRight w:val="0"/>
      <w:marTop w:val="0"/>
      <w:marBottom w:val="0"/>
      <w:divBdr>
        <w:top w:val="none" w:sz="0" w:space="0" w:color="auto"/>
        <w:left w:val="none" w:sz="0" w:space="0" w:color="auto"/>
        <w:bottom w:val="none" w:sz="0" w:space="0" w:color="auto"/>
        <w:right w:val="none" w:sz="0" w:space="0" w:color="auto"/>
      </w:divBdr>
    </w:div>
    <w:div w:id="261761572">
      <w:bodyDiv w:val="1"/>
      <w:marLeft w:val="0"/>
      <w:marRight w:val="0"/>
      <w:marTop w:val="0"/>
      <w:marBottom w:val="0"/>
      <w:divBdr>
        <w:top w:val="none" w:sz="0" w:space="0" w:color="auto"/>
        <w:left w:val="none" w:sz="0" w:space="0" w:color="auto"/>
        <w:bottom w:val="none" w:sz="0" w:space="0" w:color="auto"/>
        <w:right w:val="none" w:sz="0" w:space="0" w:color="auto"/>
      </w:divBdr>
    </w:div>
    <w:div w:id="261762015">
      <w:bodyDiv w:val="1"/>
      <w:marLeft w:val="0"/>
      <w:marRight w:val="0"/>
      <w:marTop w:val="0"/>
      <w:marBottom w:val="0"/>
      <w:divBdr>
        <w:top w:val="none" w:sz="0" w:space="0" w:color="auto"/>
        <w:left w:val="none" w:sz="0" w:space="0" w:color="auto"/>
        <w:bottom w:val="none" w:sz="0" w:space="0" w:color="auto"/>
        <w:right w:val="none" w:sz="0" w:space="0" w:color="auto"/>
      </w:divBdr>
    </w:div>
    <w:div w:id="261839922">
      <w:bodyDiv w:val="1"/>
      <w:marLeft w:val="0"/>
      <w:marRight w:val="0"/>
      <w:marTop w:val="0"/>
      <w:marBottom w:val="0"/>
      <w:divBdr>
        <w:top w:val="none" w:sz="0" w:space="0" w:color="auto"/>
        <w:left w:val="none" w:sz="0" w:space="0" w:color="auto"/>
        <w:bottom w:val="none" w:sz="0" w:space="0" w:color="auto"/>
        <w:right w:val="none" w:sz="0" w:space="0" w:color="auto"/>
      </w:divBdr>
    </w:div>
    <w:div w:id="261882842">
      <w:bodyDiv w:val="1"/>
      <w:marLeft w:val="0"/>
      <w:marRight w:val="0"/>
      <w:marTop w:val="0"/>
      <w:marBottom w:val="0"/>
      <w:divBdr>
        <w:top w:val="none" w:sz="0" w:space="0" w:color="auto"/>
        <w:left w:val="none" w:sz="0" w:space="0" w:color="auto"/>
        <w:bottom w:val="none" w:sz="0" w:space="0" w:color="auto"/>
        <w:right w:val="none" w:sz="0" w:space="0" w:color="auto"/>
      </w:divBdr>
    </w:div>
    <w:div w:id="261958340">
      <w:bodyDiv w:val="1"/>
      <w:marLeft w:val="0"/>
      <w:marRight w:val="0"/>
      <w:marTop w:val="0"/>
      <w:marBottom w:val="0"/>
      <w:divBdr>
        <w:top w:val="none" w:sz="0" w:space="0" w:color="auto"/>
        <w:left w:val="none" w:sz="0" w:space="0" w:color="auto"/>
        <w:bottom w:val="none" w:sz="0" w:space="0" w:color="auto"/>
        <w:right w:val="none" w:sz="0" w:space="0" w:color="auto"/>
      </w:divBdr>
    </w:div>
    <w:div w:id="262232393">
      <w:bodyDiv w:val="1"/>
      <w:marLeft w:val="0"/>
      <w:marRight w:val="0"/>
      <w:marTop w:val="0"/>
      <w:marBottom w:val="0"/>
      <w:divBdr>
        <w:top w:val="none" w:sz="0" w:space="0" w:color="auto"/>
        <w:left w:val="none" w:sz="0" w:space="0" w:color="auto"/>
        <w:bottom w:val="none" w:sz="0" w:space="0" w:color="auto"/>
        <w:right w:val="none" w:sz="0" w:space="0" w:color="auto"/>
      </w:divBdr>
    </w:div>
    <w:div w:id="262306798">
      <w:bodyDiv w:val="1"/>
      <w:marLeft w:val="0"/>
      <w:marRight w:val="0"/>
      <w:marTop w:val="0"/>
      <w:marBottom w:val="0"/>
      <w:divBdr>
        <w:top w:val="none" w:sz="0" w:space="0" w:color="auto"/>
        <w:left w:val="none" w:sz="0" w:space="0" w:color="auto"/>
        <w:bottom w:val="none" w:sz="0" w:space="0" w:color="auto"/>
        <w:right w:val="none" w:sz="0" w:space="0" w:color="auto"/>
      </w:divBdr>
    </w:div>
    <w:div w:id="262341199">
      <w:bodyDiv w:val="1"/>
      <w:marLeft w:val="0"/>
      <w:marRight w:val="0"/>
      <w:marTop w:val="0"/>
      <w:marBottom w:val="0"/>
      <w:divBdr>
        <w:top w:val="none" w:sz="0" w:space="0" w:color="auto"/>
        <w:left w:val="none" w:sz="0" w:space="0" w:color="auto"/>
        <w:bottom w:val="none" w:sz="0" w:space="0" w:color="auto"/>
        <w:right w:val="none" w:sz="0" w:space="0" w:color="auto"/>
      </w:divBdr>
    </w:div>
    <w:div w:id="262417666">
      <w:bodyDiv w:val="1"/>
      <w:marLeft w:val="0"/>
      <w:marRight w:val="0"/>
      <w:marTop w:val="0"/>
      <w:marBottom w:val="0"/>
      <w:divBdr>
        <w:top w:val="none" w:sz="0" w:space="0" w:color="auto"/>
        <w:left w:val="none" w:sz="0" w:space="0" w:color="auto"/>
        <w:bottom w:val="none" w:sz="0" w:space="0" w:color="auto"/>
        <w:right w:val="none" w:sz="0" w:space="0" w:color="auto"/>
      </w:divBdr>
    </w:div>
    <w:div w:id="262496198">
      <w:bodyDiv w:val="1"/>
      <w:marLeft w:val="0"/>
      <w:marRight w:val="0"/>
      <w:marTop w:val="0"/>
      <w:marBottom w:val="0"/>
      <w:divBdr>
        <w:top w:val="none" w:sz="0" w:space="0" w:color="auto"/>
        <w:left w:val="none" w:sz="0" w:space="0" w:color="auto"/>
        <w:bottom w:val="none" w:sz="0" w:space="0" w:color="auto"/>
        <w:right w:val="none" w:sz="0" w:space="0" w:color="auto"/>
      </w:divBdr>
    </w:div>
    <w:div w:id="262499284">
      <w:bodyDiv w:val="1"/>
      <w:marLeft w:val="0"/>
      <w:marRight w:val="0"/>
      <w:marTop w:val="0"/>
      <w:marBottom w:val="0"/>
      <w:divBdr>
        <w:top w:val="none" w:sz="0" w:space="0" w:color="auto"/>
        <w:left w:val="none" w:sz="0" w:space="0" w:color="auto"/>
        <w:bottom w:val="none" w:sz="0" w:space="0" w:color="auto"/>
        <w:right w:val="none" w:sz="0" w:space="0" w:color="auto"/>
      </w:divBdr>
    </w:div>
    <w:div w:id="262543353">
      <w:bodyDiv w:val="1"/>
      <w:marLeft w:val="0"/>
      <w:marRight w:val="0"/>
      <w:marTop w:val="0"/>
      <w:marBottom w:val="0"/>
      <w:divBdr>
        <w:top w:val="none" w:sz="0" w:space="0" w:color="auto"/>
        <w:left w:val="none" w:sz="0" w:space="0" w:color="auto"/>
        <w:bottom w:val="none" w:sz="0" w:space="0" w:color="auto"/>
        <w:right w:val="none" w:sz="0" w:space="0" w:color="auto"/>
      </w:divBdr>
    </w:div>
    <w:div w:id="262615615">
      <w:bodyDiv w:val="1"/>
      <w:marLeft w:val="0"/>
      <w:marRight w:val="0"/>
      <w:marTop w:val="0"/>
      <w:marBottom w:val="0"/>
      <w:divBdr>
        <w:top w:val="none" w:sz="0" w:space="0" w:color="auto"/>
        <w:left w:val="none" w:sz="0" w:space="0" w:color="auto"/>
        <w:bottom w:val="none" w:sz="0" w:space="0" w:color="auto"/>
        <w:right w:val="none" w:sz="0" w:space="0" w:color="auto"/>
      </w:divBdr>
    </w:div>
    <w:div w:id="262686693">
      <w:bodyDiv w:val="1"/>
      <w:marLeft w:val="0"/>
      <w:marRight w:val="0"/>
      <w:marTop w:val="0"/>
      <w:marBottom w:val="0"/>
      <w:divBdr>
        <w:top w:val="none" w:sz="0" w:space="0" w:color="auto"/>
        <w:left w:val="none" w:sz="0" w:space="0" w:color="auto"/>
        <w:bottom w:val="none" w:sz="0" w:space="0" w:color="auto"/>
        <w:right w:val="none" w:sz="0" w:space="0" w:color="auto"/>
      </w:divBdr>
    </w:div>
    <w:div w:id="262885176">
      <w:bodyDiv w:val="1"/>
      <w:marLeft w:val="0"/>
      <w:marRight w:val="0"/>
      <w:marTop w:val="0"/>
      <w:marBottom w:val="0"/>
      <w:divBdr>
        <w:top w:val="none" w:sz="0" w:space="0" w:color="auto"/>
        <w:left w:val="none" w:sz="0" w:space="0" w:color="auto"/>
        <w:bottom w:val="none" w:sz="0" w:space="0" w:color="auto"/>
        <w:right w:val="none" w:sz="0" w:space="0" w:color="auto"/>
      </w:divBdr>
    </w:div>
    <w:div w:id="262886856">
      <w:bodyDiv w:val="1"/>
      <w:marLeft w:val="0"/>
      <w:marRight w:val="0"/>
      <w:marTop w:val="0"/>
      <w:marBottom w:val="0"/>
      <w:divBdr>
        <w:top w:val="none" w:sz="0" w:space="0" w:color="auto"/>
        <w:left w:val="none" w:sz="0" w:space="0" w:color="auto"/>
        <w:bottom w:val="none" w:sz="0" w:space="0" w:color="auto"/>
        <w:right w:val="none" w:sz="0" w:space="0" w:color="auto"/>
      </w:divBdr>
    </w:div>
    <w:div w:id="262956375">
      <w:bodyDiv w:val="1"/>
      <w:marLeft w:val="0"/>
      <w:marRight w:val="0"/>
      <w:marTop w:val="0"/>
      <w:marBottom w:val="0"/>
      <w:divBdr>
        <w:top w:val="none" w:sz="0" w:space="0" w:color="auto"/>
        <w:left w:val="none" w:sz="0" w:space="0" w:color="auto"/>
        <w:bottom w:val="none" w:sz="0" w:space="0" w:color="auto"/>
        <w:right w:val="none" w:sz="0" w:space="0" w:color="auto"/>
      </w:divBdr>
    </w:div>
    <w:div w:id="263001272">
      <w:bodyDiv w:val="1"/>
      <w:marLeft w:val="0"/>
      <w:marRight w:val="0"/>
      <w:marTop w:val="0"/>
      <w:marBottom w:val="0"/>
      <w:divBdr>
        <w:top w:val="none" w:sz="0" w:space="0" w:color="auto"/>
        <w:left w:val="none" w:sz="0" w:space="0" w:color="auto"/>
        <w:bottom w:val="none" w:sz="0" w:space="0" w:color="auto"/>
        <w:right w:val="none" w:sz="0" w:space="0" w:color="auto"/>
      </w:divBdr>
    </w:div>
    <w:div w:id="263196739">
      <w:bodyDiv w:val="1"/>
      <w:marLeft w:val="0"/>
      <w:marRight w:val="0"/>
      <w:marTop w:val="0"/>
      <w:marBottom w:val="0"/>
      <w:divBdr>
        <w:top w:val="none" w:sz="0" w:space="0" w:color="auto"/>
        <w:left w:val="none" w:sz="0" w:space="0" w:color="auto"/>
        <w:bottom w:val="none" w:sz="0" w:space="0" w:color="auto"/>
        <w:right w:val="none" w:sz="0" w:space="0" w:color="auto"/>
      </w:divBdr>
    </w:div>
    <w:div w:id="263197450">
      <w:bodyDiv w:val="1"/>
      <w:marLeft w:val="0"/>
      <w:marRight w:val="0"/>
      <w:marTop w:val="0"/>
      <w:marBottom w:val="0"/>
      <w:divBdr>
        <w:top w:val="none" w:sz="0" w:space="0" w:color="auto"/>
        <w:left w:val="none" w:sz="0" w:space="0" w:color="auto"/>
        <w:bottom w:val="none" w:sz="0" w:space="0" w:color="auto"/>
        <w:right w:val="none" w:sz="0" w:space="0" w:color="auto"/>
      </w:divBdr>
    </w:div>
    <w:div w:id="263197515">
      <w:bodyDiv w:val="1"/>
      <w:marLeft w:val="0"/>
      <w:marRight w:val="0"/>
      <w:marTop w:val="0"/>
      <w:marBottom w:val="0"/>
      <w:divBdr>
        <w:top w:val="none" w:sz="0" w:space="0" w:color="auto"/>
        <w:left w:val="none" w:sz="0" w:space="0" w:color="auto"/>
        <w:bottom w:val="none" w:sz="0" w:space="0" w:color="auto"/>
        <w:right w:val="none" w:sz="0" w:space="0" w:color="auto"/>
      </w:divBdr>
    </w:div>
    <w:div w:id="263265884">
      <w:bodyDiv w:val="1"/>
      <w:marLeft w:val="0"/>
      <w:marRight w:val="0"/>
      <w:marTop w:val="0"/>
      <w:marBottom w:val="0"/>
      <w:divBdr>
        <w:top w:val="none" w:sz="0" w:space="0" w:color="auto"/>
        <w:left w:val="none" w:sz="0" w:space="0" w:color="auto"/>
        <w:bottom w:val="none" w:sz="0" w:space="0" w:color="auto"/>
        <w:right w:val="none" w:sz="0" w:space="0" w:color="auto"/>
      </w:divBdr>
    </w:div>
    <w:div w:id="263273702">
      <w:bodyDiv w:val="1"/>
      <w:marLeft w:val="0"/>
      <w:marRight w:val="0"/>
      <w:marTop w:val="0"/>
      <w:marBottom w:val="0"/>
      <w:divBdr>
        <w:top w:val="none" w:sz="0" w:space="0" w:color="auto"/>
        <w:left w:val="none" w:sz="0" w:space="0" w:color="auto"/>
        <w:bottom w:val="none" w:sz="0" w:space="0" w:color="auto"/>
        <w:right w:val="none" w:sz="0" w:space="0" w:color="auto"/>
      </w:divBdr>
    </w:div>
    <w:div w:id="263458071">
      <w:bodyDiv w:val="1"/>
      <w:marLeft w:val="0"/>
      <w:marRight w:val="0"/>
      <w:marTop w:val="0"/>
      <w:marBottom w:val="0"/>
      <w:divBdr>
        <w:top w:val="none" w:sz="0" w:space="0" w:color="auto"/>
        <w:left w:val="none" w:sz="0" w:space="0" w:color="auto"/>
        <w:bottom w:val="none" w:sz="0" w:space="0" w:color="auto"/>
        <w:right w:val="none" w:sz="0" w:space="0" w:color="auto"/>
      </w:divBdr>
    </w:div>
    <w:div w:id="263538155">
      <w:bodyDiv w:val="1"/>
      <w:marLeft w:val="0"/>
      <w:marRight w:val="0"/>
      <w:marTop w:val="0"/>
      <w:marBottom w:val="0"/>
      <w:divBdr>
        <w:top w:val="none" w:sz="0" w:space="0" w:color="auto"/>
        <w:left w:val="none" w:sz="0" w:space="0" w:color="auto"/>
        <w:bottom w:val="none" w:sz="0" w:space="0" w:color="auto"/>
        <w:right w:val="none" w:sz="0" w:space="0" w:color="auto"/>
      </w:divBdr>
    </w:div>
    <w:div w:id="263542385">
      <w:bodyDiv w:val="1"/>
      <w:marLeft w:val="0"/>
      <w:marRight w:val="0"/>
      <w:marTop w:val="0"/>
      <w:marBottom w:val="0"/>
      <w:divBdr>
        <w:top w:val="none" w:sz="0" w:space="0" w:color="auto"/>
        <w:left w:val="none" w:sz="0" w:space="0" w:color="auto"/>
        <w:bottom w:val="none" w:sz="0" w:space="0" w:color="auto"/>
        <w:right w:val="none" w:sz="0" w:space="0" w:color="auto"/>
      </w:divBdr>
    </w:div>
    <w:div w:id="263618198">
      <w:bodyDiv w:val="1"/>
      <w:marLeft w:val="0"/>
      <w:marRight w:val="0"/>
      <w:marTop w:val="0"/>
      <w:marBottom w:val="0"/>
      <w:divBdr>
        <w:top w:val="none" w:sz="0" w:space="0" w:color="auto"/>
        <w:left w:val="none" w:sz="0" w:space="0" w:color="auto"/>
        <w:bottom w:val="none" w:sz="0" w:space="0" w:color="auto"/>
        <w:right w:val="none" w:sz="0" w:space="0" w:color="auto"/>
      </w:divBdr>
    </w:div>
    <w:div w:id="263652033">
      <w:bodyDiv w:val="1"/>
      <w:marLeft w:val="0"/>
      <w:marRight w:val="0"/>
      <w:marTop w:val="0"/>
      <w:marBottom w:val="0"/>
      <w:divBdr>
        <w:top w:val="none" w:sz="0" w:space="0" w:color="auto"/>
        <w:left w:val="none" w:sz="0" w:space="0" w:color="auto"/>
        <w:bottom w:val="none" w:sz="0" w:space="0" w:color="auto"/>
        <w:right w:val="none" w:sz="0" w:space="0" w:color="auto"/>
      </w:divBdr>
    </w:div>
    <w:div w:id="263652838">
      <w:bodyDiv w:val="1"/>
      <w:marLeft w:val="0"/>
      <w:marRight w:val="0"/>
      <w:marTop w:val="0"/>
      <w:marBottom w:val="0"/>
      <w:divBdr>
        <w:top w:val="none" w:sz="0" w:space="0" w:color="auto"/>
        <w:left w:val="none" w:sz="0" w:space="0" w:color="auto"/>
        <w:bottom w:val="none" w:sz="0" w:space="0" w:color="auto"/>
        <w:right w:val="none" w:sz="0" w:space="0" w:color="auto"/>
      </w:divBdr>
    </w:div>
    <w:div w:id="263654728">
      <w:bodyDiv w:val="1"/>
      <w:marLeft w:val="0"/>
      <w:marRight w:val="0"/>
      <w:marTop w:val="0"/>
      <w:marBottom w:val="0"/>
      <w:divBdr>
        <w:top w:val="none" w:sz="0" w:space="0" w:color="auto"/>
        <w:left w:val="none" w:sz="0" w:space="0" w:color="auto"/>
        <w:bottom w:val="none" w:sz="0" w:space="0" w:color="auto"/>
        <w:right w:val="none" w:sz="0" w:space="0" w:color="auto"/>
      </w:divBdr>
    </w:div>
    <w:div w:id="263728792">
      <w:bodyDiv w:val="1"/>
      <w:marLeft w:val="0"/>
      <w:marRight w:val="0"/>
      <w:marTop w:val="0"/>
      <w:marBottom w:val="0"/>
      <w:divBdr>
        <w:top w:val="none" w:sz="0" w:space="0" w:color="auto"/>
        <w:left w:val="none" w:sz="0" w:space="0" w:color="auto"/>
        <w:bottom w:val="none" w:sz="0" w:space="0" w:color="auto"/>
        <w:right w:val="none" w:sz="0" w:space="0" w:color="auto"/>
      </w:divBdr>
    </w:div>
    <w:div w:id="263735676">
      <w:bodyDiv w:val="1"/>
      <w:marLeft w:val="0"/>
      <w:marRight w:val="0"/>
      <w:marTop w:val="0"/>
      <w:marBottom w:val="0"/>
      <w:divBdr>
        <w:top w:val="none" w:sz="0" w:space="0" w:color="auto"/>
        <w:left w:val="none" w:sz="0" w:space="0" w:color="auto"/>
        <w:bottom w:val="none" w:sz="0" w:space="0" w:color="auto"/>
        <w:right w:val="none" w:sz="0" w:space="0" w:color="auto"/>
      </w:divBdr>
    </w:div>
    <w:div w:id="263850950">
      <w:bodyDiv w:val="1"/>
      <w:marLeft w:val="0"/>
      <w:marRight w:val="0"/>
      <w:marTop w:val="0"/>
      <w:marBottom w:val="0"/>
      <w:divBdr>
        <w:top w:val="none" w:sz="0" w:space="0" w:color="auto"/>
        <w:left w:val="none" w:sz="0" w:space="0" w:color="auto"/>
        <w:bottom w:val="none" w:sz="0" w:space="0" w:color="auto"/>
        <w:right w:val="none" w:sz="0" w:space="0" w:color="auto"/>
      </w:divBdr>
    </w:div>
    <w:div w:id="263878868">
      <w:bodyDiv w:val="1"/>
      <w:marLeft w:val="0"/>
      <w:marRight w:val="0"/>
      <w:marTop w:val="0"/>
      <w:marBottom w:val="0"/>
      <w:divBdr>
        <w:top w:val="none" w:sz="0" w:space="0" w:color="auto"/>
        <w:left w:val="none" w:sz="0" w:space="0" w:color="auto"/>
        <w:bottom w:val="none" w:sz="0" w:space="0" w:color="auto"/>
        <w:right w:val="none" w:sz="0" w:space="0" w:color="auto"/>
      </w:divBdr>
    </w:div>
    <w:div w:id="263921036">
      <w:bodyDiv w:val="1"/>
      <w:marLeft w:val="0"/>
      <w:marRight w:val="0"/>
      <w:marTop w:val="0"/>
      <w:marBottom w:val="0"/>
      <w:divBdr>
        <w:top w:val="none" w:sz="0" w:space="0" w:color="auto"/>
        <w:left w:val="none" w:sz="0" w:space="0" w:color="auto"/>
        <w:bottom w:val="none" w:sz="0" w:space="0" w:color="auto"/>
        <w:right w:val="none" w:sz="0" w:space="0" w:color="auto"/>
      </w:divBdr>
    </w:div>
    <w:div w:id="263928404">
      <w:bodyDiv w:val="1"/>
      <w:marLeft w:val="0"/>
      <w:marRight w:val="0"/>
      <w:marTop w:val="0"/>
      <w:marBottom w:val="0"/>
      <w:divBdr>
        <w:top w:val="none" w:sz="0" w:space="0" w:color="auto"/>
        <w:left w:val="none" w:sz="0" w:space="0" w:color="auto"/>
        <w:bottom w:val="none" w:sz="0" w:space="0" w:color="auto"/>
        <w:right w:val="none" w:sz="0" w:space="0" w:color="auto"/>
      </w:divBdr>
    </w:div>
    <w:div w:id="263996022">
      <w:bodyDiv w:val="1"/>
      <w:marLeft w:val="0"/>
      <w:marRight w:val="0"/>
      <w:marTop w:val="0"/>
      <w:marBottom w:val="0"/>
      <w:divBdr>
        <w:top w:val="none" w:sz="0" w:space="0" w:color="auto"/>
        <w:left w:val="none" w:sz="0" w:space="0" w:color="auto"/>
        <w:bottom w:val="none" w:sz="0" w:space="0" w:color="auto"/>
        <w:right w:val="none" w:sz="0" w:space="0" w:color="auto"/>
      </w:divBdr>
    </w:div>
    <w:div w:id="263999114">
      <w:bodyDiv w:val="1"/>
      <w:marLeft w:val="0"/>
      <w:marRight w:val="0"/>
      <w:marTop w:val="0"/>
      <w:marBottom w:val="0"/>
      <w:divBdr>
        <w:top w:val="none" w:sz="0" w:space="0" w:color="auto"/>
        <w:left w:val="none" w:sz="0" w:space="0" w:color="auto"/>
        <w:bottom w:val="none" w:sz="0" w:space="0" w:color="auto"/>
        <w:right w:val="none" w:sz="0" w:space="0" w:color="auto"/>
      </w:divBdr>
    </w:div>
    <w:div w:id="264072353">
      <w:bodyDiv w:val="1"/>
      <w:marLeft w:val="0"/>
      <w:marRight w:val="0"/>
      <w:marTop w:val="0"/>
      <w:marBottom w:val="0"/>
      <w:divBdr>
        <w:top w:val="none" w:sz="0" w:space="0" w:color="auto"/>
        <w:left w:val="none" w:sz="0" w:space="0" w:color="auto"/>
        <w:bottom w:val="none" w:sz="0" w:space="0" w:color="auto"/>
        <w:right w:val="none" w:sz="0" w:space="0" w:color="auto"/>
      </w:divBdr>
    </w:div>
    <w:div w:id="264265371">
      <w:bodyDiv w:val="1"/>
      <w:marLeft w:val="0"/>
      <w:marRight w:val="0"/>
      <w:marTop w:val="0"/>
      <w:marBottom w:val="0"/>
      <w:divBdr>
        <w:top w:val="none" w:sz="0" w:space="0" w:color="auto"/>
        <w:left w:val="none" w:sz="0" w:space="0" w:color="auto"/>
        <w:bottom w:val="none" w:sz="0" w:space="0" w:color="auto"/>
        <w:right w:val="none" w:sz="0" w:space="0" w:color="auto"/>
      </w:divBdr>
    </w:div>
    <w:div w:id="264265674">
      <w:bodyDiv w:val="1"/>
      <w:marLeft w:val="0"/>
      <w:marRight w:val="0"/>
      <w:marTop w:val="0"/>
      <w:marBottom w:val="0"/>
      <w:divBdr>
        <w:top w:val="none" w:sz="0" w:space="0" w:color="auto"/>
        <w:left w:val="none" w:sz="0" w:space="0" w:color="auto"/>
        <w:bottom w:val="none" w:sz="0" w:space="0" w:color="auto"/>
        <w:right w:val="none" w:sz="0" w:space="0" w:color="auto"/>
      </w:divBdr>
    </w:div>
    <w:div w:id="264271178">
      <w:bodyDiv w:val="1"/>
      <w:marLeft w:val="0"/>
      <w:marRight w:val="0"/>
      <w:marTop w:val="0"/>
      <w:marBottom w:val="0"/>
      <w:divBdr>
        <w:top w:val="none" w:sz="0" w:space="0" w:color="auto"/>
        <w:left w:val="none" w:sz="0" w:space="0" w:color="auto"/>
        <w:bottom w:val="none" w:sz="0" w:space="0" w:color="auto"/>
        <w:right w:val="none" w:sz="0" w:space="0" w:color="auto"/>
      </w:divBdr>
    </w:div>
    <w:div w:id="264314307">
      <w:bodyDiv w:val="1"/>
      <w:marLeft w:val="0"/>
      <w:marRight w:val="0"/>
      <w:marTop w:val="0"/>
      <w:marBottom w:val="0"/>
      <w:divBdr>
        <w:top w:val="none" w:sz="0" w:space="0" w:color="auto"/>
        <w:left w:val="none" w:sz="0" w:space="0" w:color="auto"/>
        <w:bottom w:val="none" w:sz="0" w:space="0" w:color="auto"/>
        <w:right w:val="none" w:sz="0" w:space="0" w:color="auto"/>
      </w:divBdr>
    </w:div>
    <w:div w:id="264457298">
      <w:bodyDiv w:val="1"/>
      <w:marLeft w:val="0"/>
      <w:marRight w:val="0"/>
      <w:marTop w:val="0"/>
      <w:marBottom w:val="0"/>
      <w:divBdr>
        <w:top w:val="none" w:sz="0" w:space="0" w:color="auto"/>
        <w:left w:val="none" w:sz="0" w:space="0" w:color="auto"/>
        <w:bottom w:val="none" w:sz="0" w:space="0" w:color="auto"/>
        <w:right w:val="none" w:sz="0" w:space="0" w:color="auto"/>
      </w:divBdr>
    </w:div>
    <w:div w:id="264462290">
      <w:bodyDiv w:val="1"/>
      <w:marLeft w:val="0"/>
      <w:marRight w:val="0"/>
      <w:marTop w:val="0"/>
      <w:marBottom w:val="0"/>
      <w:divBdr>
        <w:top w:val="none" w:sz="0" w:space="0" w:color="auto"/>
        <w:left w:val="none" w:sz="0" w:space="0" w:color="auto"/>
        <w:bottom w:val="none" w:sz="0" w:space="0" w:color="auto"/>
        <w:right w:val="none" w:sz="0" w:space="0" w:color="auto"/>
      </w:divBdr>
    </w:div>
    <w:div w:id="264462337">
      <w:bodyDiv w:val="1"/>
      <w:marLeft w:val="0"/>
      <w:marRight w:val="0"/>
      <w:marTop w:val="0"/>
      <w:marBottom w:val="0"/>
      <w:divBdr>
        <w:top w:val="none" w:sz="0" w:space="0" w:color="auto"/>
        <w:left w:val="none" w:sz="0" w:space="0" w:color="auto"/>
        <w:bottom w:val="none" w:sz="0" w:space="0" w:color="auto"/>
        <w:right w:val="none" w:sz="0" w:space="0" w:color="auto"/>
      </w:divBdr>
    </w:div>
    <w:div w:id="264465453">
      <w:bodyDiv w:val="1"/>
      <w:marLeft w:val="0"/>
      <w:marRight w:val="0"/>
      <w:marTop w:val="0"/>
      <w:marBottom w:val="0"/>
      <w:divBdr>
        <w:top w:val="none" w:sz="0" w:space="0" w:color="auto"/>
        <w:left w:val="none" w:sz="0" w:space="0" w:color="auto"/>
        <w:bottom w:val="none" w:sz="0" w:space="0" w:color="auto"/>
        <w:right w:val="none" w:sz="0" w:space="0" w:color="auto"/>
      </w:divBdr>
    </w:div>
    <w:div w:id="264504517">
      <w:bodyDiv w:val="1"/>
      <w:marLeft w:val="0"/>
      <w:marRight w:val="0"/>
      <w:marTop w:val="0"/>
      <w:marBottom w:val="0"/>
      <w:divBdr>
        <w:top w:val="none" w:sz="0" w:space="0" w:color="auto"/>
        <w:left w:val="none" w:sz="0" w:space="0" w:color="auto"/>
        <w:bottom w:val="none" w:sz="0" w:space="0" w:color="auto"/>
        <w:right w:val="none" w:sz="0" w:space="0" w:color="auto"/>
      </w:divBdr>
    </w:div>
    <w:div w:id="264727783">
      <w:bodyDiv w:val="1"/>
      <w:marLeft w:val="0"/>
      <w:marRight w:val="0"/>
      <w:marTop w:val="0"/>
      <w:marBottom w:val="0"/>
      <w:divBdr>
        <w:top w:val="none" w:sz="0" w:space="0" w:color="auto"/>
        <w:left w:val="none" w:sz="0" w:space="0" w:color="auto"/>
        <w:bottom w:val="none" w:sz="0" w:space="0" w:color="auto"/>
        <w:right w:val="none" w:sz="0" w:space="0" w:color="auto"/>
      </w:divBdr>
    </w:div>
    <w:div w:id="264768705">
      <w:bodyDiv w:val="1"/>
      <w:marLeft w:val="0"/>
      <w:marRight w:val="0"/>
      <w:marTop w:val="0"/>
      <w:marBottom w:val="0"/>
      <w:divBdr>
        <w:top w:val="none" w:sz="0" w:space="0" w:color="auto"/>
        <w:left w:val="none" w:sz="0" w:space="0" w:color="auto"/>
        <w:bottom w:val="none" w:sz="0" w:space="0" w:color="auto"/>
        <w:right w:val="none" w:sz="0" w:space="0" w:color="auto"/>
      </w:divBdr>
    </w:div>
    <w:div w:id="264851478">
      <w:bodyDiv w:val="1"/>
      <w:marLeft w:val="0"/>
      <w:marRight w:val="0"/>
      <w:marTop w:val="0"/>
      <w:marBottom w:val="0"/>
      <w:divBdr>
        <w:top w:val="none" w:sz="0" w:space="0" w:color="auto"/>
        <w:left w:val="none" w:sz="0" w:space="0" w:color="auto"/>
        <w:bottom w:val="none" w:sz="0" w:space="0" w:color="auto"/>
        <w:right w:val="none" w:sz="0" w:space="0" w:color="auto"/>
      </w:divBdr>
    </w:div>
    <w:div w:id="264921832">
      <w:bodyDiv w:val="1"/>
      <w:marLeft w:val="0"/>
      <w:marRight w:val="0"/>
      <w:marTop w:val="0"/>
      <w:marBottom w:val="0"/>
      <w:divBdr>
        <w:top w:val="none" w:sz="0" w:space="0" w:color="auto"/>
        <w:left w:val="none" w:sz="0" w:space="0" w:color="auto"/>
        <w:bottom w:val="none" w:sz="0" w:space="0" w:color="auto"/>
        <w:right w:val="none" w:sz="0" w:space="0" w:color="auto"/>
      </w:divBdr>
    </w:div>
    <w:div w:id="264970299">
      <w:bodyDiv w:val="1"/>
      <w:marLeft w:val="0"/>
      <w:marRight w:val="0"/>
      <w:marTop w:val="0"/>
      <w:marBottom w:val="0"/>
      <w:divBdr>
        <w:top w:val="none" w:sz="0" w:space="0" w:color="auto"/>
        <w:left w:val="none" w:sz="0" w:space="0" w:color="auto"/>
        <w:bottom w:val="none" w:sz="0" w:space="0" w:color="auto"/>
        <w:right w:val="none" w:sz="0" w:space="0" w:color="auto"/>
      </w:divBdr>
    </w:div>
    <w:div w:id="265040706">
      <w:bodyDiv w:val="1"/>
      <w:marLeft w:val="0"/>
      <w:marRight w:val="0"/>
      <w:marTop w:val="0"/>
      <w:marBottom w:val="0"/>
      <w:divBdr>
        <w:top w:val="none" w:sz="0" w:space="0" w:color="auto"/>
        <w:left w:val="none" w:sz="0" w:space="0" w:color="auto"/>
        <w:bottom w:val="none" w:sz="0" w:space="0" w:color="auto"/>
        <w:right w:val="none" w:sz="0" w:space="0" w:color="auto"/>
      </w:divBdr>
    </w:div>
    <w:div w:id="265042979">
      <w:bodyDiv w:val="1"/>
      <w:marLeft w:val="0"/>
      <w:marRight w:val="0"/>
      <w:marTop w:val="0"/>
      <w:marBottom w:val="0"/>
      <w:divBdr>
        <w:top w:val="none" w:sz="0" w:space="0" w:color="auto"/>
        <w:left w:val="none" w:sz="0" w:space="0" w:color="auto"/>
        <w:bottom w:val="none" w:sz="0" w:space="0" w:color="auto"/>
        <w:right w:val="none" w:sz="0" w:space="0" w:color="auto"/>
      </w:divBdr>
    </w:div>
    <w:div w:id="265042996">
      <w:bodyDiv w:val="1"/>
      <w:marLeft w:val="0"/>
      <w:marRight w:val="0"/>
      <w:marTop w:val="0"/>
      <w:marBottom w:val="0"/>
      <w:divBdr>
        <w:top w:val="none" w:sz="0" w:space="0" w:color="auto"/>
        <w:left w:val="none" w:sz="0" w:space="0" w:color="auto"/>
        <w:bottom w:val="none" w:sz="0" w:space="0" w:color="auto"/>
        <w:right w:val="none" w:sz="0" w:space="0" w:color="auto"/>
      </w:divBdr>
    </w:div>
    <w:div w:id="265115471">
      <w:bodyDiv w:val="1"/>
      <w:marLeft w:val="0"/>
      <w:marRight w:val="0"/>
      <w:marTop w:val="0"/>
      <w:marBottom w:val="0"/>
      <w:divBdr>
        <w:top w:val="none" w:sz="0" w:space="0" w:color="auto"/>
        <w:left w:val="none" w:sz="0" w:space="0" w:color="auto"/>
        <w:bottom w:val="none" w:sz="0" w:space="0" w:color="auto"/>
        <w:right w:val="none" w:sz="0" w:space="0" w:color="auto"/>
      </w:divBdr>
    </w:div>
    <w:div w:id="265189483">
      <w:bodyDiv w:val="1"/>
      <w:marLeft w:val="0"/>
      <w:marRight w:val="0"/>
      <w:marTop w:val="0"/>
      <w:marBottom w:val="0"/>
      <w:divBdr>
        <w:top w:val="none" w:sz="0" w:space="0" w:color="auto"/>
        <w:left w:val="none" w:sz="0" w:space="0" w:color="auto"/>
        <w:bottom w:val="none" w:sz="0" w:space="0" w:color="auto"/>
        <w:right w:val="none" w:sz="0" w:space="0" w:color="auto"/>
      </w:divBdr>
    </w:div>
    <w:div w:id="265240121">
      <w:bodyDiv w:val="1"/>
      <w:marLeft w:val="0"/>
      <w:marRight w:val="0"/>
      <w:marTop w:val="0"/>
      <w:marBottom w:val="0"/>
      <w:divBdr>
        <w:top w:val="none" w:sz="0" w:space="0" w:color="auto"/>
        <w:left w:val="none" w:sz="0" w:space="0" w:color="auto"/>
        <w:bottom w:val="none" w:sz="0" w:space="0" w:color="auto"/>
        <w:right w:val="none" w:sz="0" w:space="0" w:color="auto"/>
      </w:divBdr>
    </w:div>
    <w:div w:id="265306812">
      <w:bodyDiv w:val="1"/>
      <w:marLeft w:val="0"/>
      <w:marRight w:val="0"/>
      <w:marTop w:val="0"/>
      <w:marBottom w:val="0"/>
      <w:divBdr>
        <w:top w:val="none" w:sz="0" w:space="0" w:color="auto"/>
        <w:left w:val="none" w:sz="0" w:space="0" w:color="auto"/>
        <w:bottom w:val="none" w:sz="0" w:space="0" w:color="auto"/>
        <w:right w:val="none" w:sz="0" w:space="0" w:color="auto"/>
      </w:divBdr>
    </w:div>
    <w:div w:id="265312425">
      <w:bodyDiv w:val="1"/>
      <w:marLeft w:val="0"/>
      <w:marRight w:val="0"/>
      <w:marTop w:val="0"/>
      <w:marBottom w:val="0"/>
      <w:divBdr>
        <w:top w:val="none" w:sz="0" w:space="0" w:color="auto"/>
        <w:left w:val="none" w:sz="0" w:space="0" w:color="auto"/>
        <w:bottom w:val="none" w:sz="0" w:space="0" w:color="auto"/>
        <w:right w:val="none" w:sz="0" w:space="0" w:color="auto"/>
      </w:divBdr>
    </w:div>
    <w:div w:id="265355612">
      <w:bodyDiv w:val="1"/>
      <w:marLeft w:val="0"/>
      <w:marRight w:val="0"/>
      <w:marTop w:val="0"/>
      <w:marBottom w:val="0"/>
      <w:divBdr>
        <w:top w:val="none" w:sz="0" w:space="0" w:color="auto"/>
        <w:left w:val="none" w:sz="0" w:space="0" w:color="auto"/>
        <w:bottom w:val="none" w:sz="0" w:space="0" w:color="auto"/>
        <w:right w:val="none" w:sz="0" w:space="0" w:color="auto"/>
      </w:divBdr>
    </w:div>
    <w:div w:id="265356332">
      <w:bodyDiv w:val="1"/>
      <w:marLeft w:val="0"/>
      <w:marRight w:val="0"/>
      <w:marTop w:val="0"/>
      <w:marBottom w:val="0"/>
      <w:divBdr>
        <w:top w:val="none" w:sz="0" w:space="0" w:color="auto"/>
        <w:left w:val="none" w:sz="0" w:space="0" w:color="auto"/>
        <w:bottom w:val="none" w:sz="0" w:space="0" w:color="auto"/>
        <w:right w:val="none" w:sz="0" w:space="0" w:color="auto"/>
      </w:divBdr>
    </w:div>
    <w:div w:id="265358060">
      <w:bodyDiv w:val="1"/>
      <w:marLeft w:val="0"/>
      <w:marRight w:val="0"/>
      <w:marTop w:val="0"/>
      <w:marBottom w:val="0"/>
      <w:divBdr>
        <w:top w:val="none" w:sz="0" w:space="0" w:color="auto"/>
        <w:left w:val="none" w:sz="0" w:space="0" w:color="auto"/>
        <w:bottom w:val="none" w:sz="0" w:space="0" w:color="auto"/>
        <w:right w:val="none" w:sz="0" w:space="0" w:color="auto"/>
      </w:divBdr>
    </w:div>
    <w:div w:id="265383527">
      <w:bodyDiv w:val="1"/>
      <w:marLeft w:val="0"/>
      <w:marRight w:val="0"/>
      <w:marTop w:val="0"/>
      <w:marBottom w:val="0"/>
      <w:divBdr>
        <w:top w:val="none" w:sz="0" w:space="0" w:color="auto"/>
        <w:left w:val="none" w:sz="0" w:space="0" w:color="auto"/>
        <w:bottom w:val="none" w:sz="0" w:space="0" w:color="auto"/>
        <w:right w:val="none" w:sz="0" w:space="0" w:color="auto"/>
      </w:divBdr>
    </w:div>
    <w:div w:id="265577142">
      <w:bodyDiv w:val="1"/>
      <w:marLeft w:val="0"/>
      <w:marRight w:val="0"/>
      <w:marTop w:val="0"/>
      <w:marBottom w:val="0"/>
      <w:divBdr>
        <w:top w:val="none" w:sz="0" w:space="0" w:color="auto"/>
        <w:left w:val="none" w:sz="0" w:space="0" w:color="auto"/>
        <w:bottom w:val="none" w:sz="0" w:space="0" w:color="auto"/>
        <w:right w:val="none" w:sz="0" w:space="0" w:color="auto"/>
      </w:divBdr>
    </w:div>
    <w:div w:id="265578514">
      <w:bodyDiv w:val="1"/>
      <w:marLeft w:val="0"/>
      <w:marRight w:val="0"/>
      <w:marTop w:val="0"/>
      <w:marBottom w:val="0"/>
      <w:divBdr>
        <w:top w:val="none" w:sz="0" w:space="0" w:color="auto"/>
        <w:left w:val="none" w:sz="0" w:space="0" w:color="auto"/>
        <w:bottom w:val="none" w:sz="0" w:space="0" w:color="auto"/>
        <w:right w:val="none" w:sz="0" w:space="0" w:color="auto"/>
      </w:divBdr>
    </w:div>
    <w:div w:id="265581830">
      <w:bodyDiv w:val="1"/>
      <w:marLeft w:val="0"/>
      <w:marRight w:val="0"/>
      <w:marTop w:val="0"/>
      <w:marBottom w:val="0"/>
      <w:divBdr>
        <w:top w:val="none" w:sz="0" w:space="0" w:color="auto"/>
        <w:left w:val="none" w:sz="0" w:space="0" w:color="auto"/>
        <w:bottom w:val="none" w:sz="0" w:space="0" w:color="auto"/>
        <w:right w:val="none" w:sz="0" w:space="0" w:color="auto"/>
      </w:divBdr>
    </w:div>
    <w:div w:id="265769087">
      <w:bodyDiv w:val="1"/>
      <w:marLeft w:val="0"/>
      <w:marRight w:val="0"/>
      <w:marTop w:val="0"/>
      <w:marBottom w:val="0"/>
      <w:divBdr>
        <w:top w:val="none" w:sz="0" w:space="0" w:color="auto"/>
        <w:left w:val="none" w:sz="0" w:space="0" w:color="auto"/>
        <w:bottom w:val="none" w:sz="0" w:space="0" w:color="auto"/>
        <w:right w:val="none" w:sz="0" w:space="0" w:color="auto"/>
      </w:divBdr>
    </w:div>
    <w:div w:id="265961896">
      <w:bodyDiv w:val="1"/>
      <w:marLeft w:val="0"/>
      <w:marRight w:val="0"/>
      <w:marTop w:val="0"/>
      <w:marBottom w:val="0"/>
      <w:divBdr>
        <w:top w:val="none" w:sz="0" w:space="0" w:color="auto"/>
        <w:left w:val="none" w:sz="0" w:space="0" w:color="auto"/>
        <w:bottom w:val="none" w:sz="0" w:space="0" w:color="auto"/>
        <w:right w:val="none" w:sz="0" w:space="0" w:color="auto"/>
      </w:divBdr>
    </w:div>
    <w:div w:id="265968575">
      <w:bodyDiv w:val="1"/>
      <w:marLeft w:val="0"/>
      <w:marRight w:val="0"/>
      <w:marTop w:val="0"/>
      <w:marBottom w:val="0"/>
      <w:divBdr>
        <w:top w:val="none" w:sz="0" w:space="0" w:color="auto"/>
        <w:left w:val="none" w:sz="0" w:space="0" w:color="auto"/>
        <w:bottom w:val="none" w:sz="0" w:space="0" w:color="auto"/>
        <w:right w:val="none" w:sz="0" w:space="0" w:color="auto"/>
      </w:divBdr>
    </w:div>
    <w:div w:id="266348485">
      <w:bodyDiv w:val="1"/>
      <w:marLeft w:val="0"/>
      <w:marRight w:val="0"/>
      <w:marTop w:val="0"/>
      <w:marBottom w:val="0"/>
      <w:divBdr>
        <w:top w:val="none" w:sz="0" w:space="0" w:color="auto"/>
        <w:left w:val="none" w:sz="0" w:space="0" w:color="auto"/>
        <w:bottom w:val="none" w:sz="0" w:space="0" w:color="auto"/>
        <w:right w:val="none" w:sz="0" w:space="0" w:color="auto"/>
      </w:divBdr>
    </w:div>
    <w:div w:id="266427279">
      <w:bodyDiv w:val="1"/>
      <w:marLeft w:val="0"/>
      <w:marRight w:val="0"/>
      <w:marTop w:val="0"/>
      <w:marBottom w:val="0"/>
      <w:divBdr>
        <w:top w:val="none" w:sz="0" w:space="0" w:color="auto"/>
        <w:left w:val="none" w:sz="0" w:space="0" w:color="auto"/>
        <w:bottom w:val="none" w:sz="0" w:space="0" w:color="auto"/>
        <w:right w:val="none" w:sz="0" w:space="0" w:color="auto"/>
      </w:divBdr>
    </w:div>
    <w:div w:id="266469918">
      <w:bodyDiv w:val="1"/>
      <w:marLeft w:val="0"/>
      <w:marRight w:val="0"/>
      <w:marTop w:val="0"/>
      <w:marBottom w:val="0"/>
      <w:divBdr>
        <w:top w:val="none" w:sz="0" w:space="0" w:color="auto"/>
        <w:left w:val="none" w:sz="0" w:space="0" w:color="auto"/>
        <w:bottom w:val="none" w:sz="0" w:space="0" w:color="auto"/>
        <w:right w:val="none" w:sz="0" w:space="0" w:color="auto"/>
      </w:divBdr>
    </w:div>
    <w:div w:id="266472779">
      <w:bodyDiv w:val="1"/>
      <w:marLeft w:val="0"/>
      <w:marRight w:val="0"/>
      <w:marTop w:val="0"/>
      <w:marBottom w:val="0"/>
      <w:divBdr>
        <w:top w:val="none" w:sz="0" w:space="0" w:color="auto"/>
        <w:left w:val="none" w:sz="0" w:space="0" w:color="auto"/>
        <w:bottom w:val="none" w:sz="0" w:space="0" w:color="auto"/>
        <w:right w:val="none" w:sz="0" w:space="0" w:color="auto"/>
      </w:divBdr>
    </w:div>
    <w:div w:id="266545036">
      <w:bodyDiv w:val="1"/>
      <w:marLeft w:val="0"/>
      <w:marRight w:val="0"/>
      <w:marTop w:val="0"/>
      <w:marBottom w:val="0"/>
      <w:divBdr>
        <w:top w:val="none" w:sz="0" w:space="0" w:color="auto"/>
        <w:left w:val="none" w:sz="0" w:space="0" w:color="auto"/>
        <w:bottom w:val="none" w:sz="0" w:space="0" w:color="auto"/>
        <w:right w:val="none" w:sz="0" w:space="0" w:color="auto"/>
      </w:divBdr>
    </w:div>
    <w:div w:id="266550072">
      <w:bodyDiv w:val="1"/>
      <w:marLeft w:val="0"/>
      <w:marRight w:val="0"/>
      <w:marTop w:val="0"/>
      <w:marBottom w:val="0"/>
      <w:divBdr>
        <w:top w:val="none" w:sz="0" w:space="0" w:color="auto"/>
        <w:left w:val="none" w:sz="0" w:space="0" w:color="auto"/>
        <w:bottom w:val="none" w:sz="0" w:space="0" w:color="auto"/>
        <w:right w:val="none" w:sz="0" w:space="0" w:color="auto"/>
      </w:divBdr>
    </w:div>
    <w:div w:id="266735873">
      <w:bodyDiv w:val="1"/>
      <w:marLeft w:val="0"/>
      <w:marRight w:val="0"/>
      <w:marTop w:val="0"/>
      <w:marBottom w:val="0"/>
      <w:divBdr>
        <w:top w:val="none" w:sz="0" w:space="0" w:color="auto"/>
        <w:left w:val="none" w:sz="0" w:space="0" w:color="auto"/>
        <w:bottom w:val="none" w:sz="0" w:space="0" w:color="auto"/>
        <w:right w:val="none" w:sz="0" w:space="0" w:color="auto"/>
      </w:divBdr>
    </w:div>
    <w:div w:id="266738775">
      <w:bodyDiv w:val="1"/>
      <w:marLeft w:val="0"/>
      <w:marRight w:val="0"/>
      <w:marTop w:val="0"/>
      <w:marBottom w:val="0"/>
      <w:divBdr>
        <w:top w:val="none" w:sz="0" w:space="0" w:color="auto"/>
        <w:left w:val="none" w:sz="0" w:space="0" w:color="auto"/>
        <w:bottom w:val="none" w:sz="0" w:space="0" w:color="auto"/>
        <w:right w:val="none" w:sz="0" w:space="0" w:color="auto"/>
      </w:divBdr>
    </w:div>
    <w:div w:id="266815802">
      <w:bodyDiv w:val="1"/>
      <w:marLeft w:val="0"/>
      <w:marRight w:val="0"/>
      <w:marTop w:val="0"/>
      <w:marBottom w:val="0"/>
      <w:divBdr>
        <w:top w:val="none" w:sz="0" w:space="0" w:color="auto"/>
        <w:left w:val="none" w:sz="0" w:space="0" w:color="auto"/>
        <w:bottom w:val="none" w:sz="0" w:space="0" w:color="auto"/>
        <w:right w:val="none" w:sz="0" w:space="0" w:color="auto"/>
      </w:divBdr>
    </w:div>
    <w:div w:id="266893228">
      <w:bodyDiv w:val="1"/>
      <w:marLeft w:val="0"/>
      <w:marRight w:val="0"/>
      <w:marTop w:val="0"/>
      <w:marBottom w:val="0"/>
      <w:divBdr>
        <w:top w:val="none" w:sz="0" w:space="0" w:color="auto"/>
        <w:left w:val="none" w:sz="0" w:space="0" w:color="auto"/>
        <w:bottom w:val="none" w:sz="0" w:space="0" w:color="auto"/>
        <w:right w:val="none" w:sz="0" w:space="0" w:color="auto"/>
      </w:divBdr>
    </w:div>
    <w:div w:id="266928535">
      <w:bodyDiv w:val="1"/>
      <w:marLeft w:val="0"/>
      <w:marRight w:val="0"/>
      <w:marTop w:val="0"/>
      <w:marBottom w:val="0"/>
      <w:divBdr>
        <w:top w:val="none" w:sz="0" w:space="0" w:color="auto"/>
        <w:left w:val="none" w:sz="0" w:space="0" w:color="auto"/>
        <w:bottom w:val="none" w:sz="0" w:space="0" w:color="auto"/>
        <w:right w:val="none" w:sz="0" w:space="0" w:color="auto"/>
      </w:divBdr>
    </w:div>
    <w:div w:id="266929488">
      <w:bodyDiv w:val="1"/>
      <w:marLeft w:val="0"/>
      <w:marRight w:val="0"/>
      <w:marTop w:val="0"/>
      <w:marBottom w:val="0"/>
      <w:divBdr>
        <w:top w:val="none" w:sz="0" w:space="0" w:color="auto"/>
        <w:left w:val="none" w:sz="0" w:space="0" w:color="auto"/>
        <w:bottom w:val="none" w:sz="0" w:space="0" w:color="auto"/>
        <w:right w:val="none" w:sz="0" w:space="0" w:color="auto"/>
      </w:divBdr>
    </w:div>
    <w:div w:id="267004462">
      <w:bodyDiv w:val="1"/>
      <w:marLeft w:val="0"/>
      <w:marRight w:val="0"/>
      <w:marTop w:val="0"/>
      <w:marBottom w:val="0"/>
      <w:divBdr>
        <w:top w:val="none" w:sz="0" w:space="0" w:color="auto"/>
        <w:left w:val="none" w:sz="0" w:space="0" w:color="auto"/>
        <w:bottom w:val="none" w:sz="0" w:space="0" w:color="auto"/>
        <w:right w:val="none" w:sz="0" w:space="0" w:color="auto"/>
      </w:divBdr>
    </w:div>
    <w:div w:id="267079731">
      <w:bodyDiv w:val="1"/>
      <w:marLeft w:val="0"/>
      <w:marRight w:val="0"/>
      <w:marTop w:val="0"/>
      <w:marBottom w:val="0"/>
      <w:divBdr>
        <w:top w:val="none" w:sz="0" w:space="0" w:color="auto"/>
        <w:left w:val="none" w:sz="0" w:space="0" w:color="auto"/>
        <w:bottom w:val="none" w:sz="0" w:space="0" w:color="auto"/>
        <w:right w:val="none" w:sz="0" w:space="0" w:color="auto"/>
      </w:divBdr>
    </w:div>
    <w:div w:id="267126229">
      <w:bodyDiv w:val="1"/>
      <w:marLeft w:val="0"/>
      <w:marRight w:val="0"/>
      <w:marTop w:val="0"/>
      <w:marBottom w:val="0"/>
      <w:divBdr>
        <w:top w:val="none" w:sz="0" w:space="0" w:color="auto"/>
        <w:left w:val="none" w:sz="0" w:space="0" w:color="auto"/>
        <w:bottom w:val="none" w:sz="0" w:space="0" w:color="auto"/>
        <w:right w:val="none" w:sz="0" w:space="0" w:color="auto"/>
      </w:divBdr>
    </w:div>
    <w:div w:id="267201471">
      <w:bodyDiv w:val="1"/>
      <w:marLeft w:val="0"/>
      <w:marRight w:val="0"/>
      <w:marTop w:val="0"/>
      <w:marBottom w:val="0"/>
      <w:divBdr>
        <w:top w:val="none" w:sz="0" w:space="0" w:color="auto"/>
        <w:left w:val="none" w:sz="0" w:space="0" w:color="auto"/>
        <w:bottom w:val="none" w:sz="0" w:space="0" w:color="auto"/>
        <w:right w:val="none" w:sz="0" w:space="0" w:color="auto"/>
      </w:divBdr>
    </w:div>
    <w:div w:id="267275013">
      <w:bodyDiv w:val="1"/>
      <w:marLeft w:val="0"/>
      <w:marRight w:val="0"/>
      <w:marTop w:val="0"/>
      <w:marBottom w:val="0"/>
      <w:divBdr>
        <w:top w:val="none" w:sz="0" w:space="0" w:color="auto"/>
        <w:left w:val="none" w:sz="0" w:space="0" w:color="auto"/>
        <w:bottom w:val="none" w:sz="0" w:space="0" w:color="auto"/>
        <w:right w:val="none" w:sz="0" w:space="0" w:color="auto"/>
      </w:divBdr>
    </w:div>
    <w:div w:id="267278886">
      <w:bodyDiv w:val="1"/>
      <w:marLeft w:val="0"/>
      <w:marRight w:val="0"/>
      <w:marTop w:val="0"/>
      <w:marBottom w:val="0"/>
      <w:divBdr>
        <w:top w:val="none" w:sz="0" w:space="0" w:color="auto"/>
        <w:left w:val="none" w:sz="0" w:space="0" w:color="auto"/>
        <w:bottom w:val="none" w:sz="0" w:space="0" w:color="auto"/>
        <w:right w:val="none" w:sz="0" w:space="0" w:color="auto"/>
      </w:divBdr>
    </w:div>
    <w:div w:id="267392964">
      <w:bodyDiv w:val="1"/>
      <w:marLeft w:val="0"/>
      <w:marRight w:val="0"/>
      <w:marTop w:val="0"/>
      <w:marBottom w:val="0"/>
      <w:divBdr>
        <w:top w:val="none" w:sz="0" w:space="0" w:color="auto"/>
        <w:left w:val="none" w:sz="0" w:space="0" w:color="auto"/>
        <w:bottom w:val="none" w:sz="0" w:space="0" w:color="auto"/>
        <w:right w:val="none" w:sz="0" w:space="0" w:color="auto"/>
      </w:divBdr>
    </w:div>
    <w:div w:id="267467802">
      <w:bodyDiv w:val="1"/>
      <w:marLeft w:val="0"/>
      <w:marRight w:val="0"/>
      <w:marTop w:val="0"/>
      <w:marBottom w:val="0"/>
      <w:divBdr>
        <w:top w:val="none" w:sz="0" w:space="0" w:color="auto"/>
        <w:left w:val="none" w:sz="0" w:space="0" w:color="auto"/>
        <w:bottom w:val="none" w:sz="0" w:space="0" w:color="auto"/>
        <w:right w:val="none" w:sz="0" w:space="0" w:color="auto"/>
      </w:divBdr>
    </w:div>
    <w:div w:id="267467902">
      <w:bodyDiv w:val="1"/>
      <w:marLeft w:val="0"/>
      <w:marRight w:val="0"/>
      <w:marTop w:val="0"/>
      <w:marBottom w:val="0"/>
      <w:divBdr>
        <w:top w:val="none" w:sz="0" w:space="0" w:color="auto"/>
        <w:left w:val="none" w:sz="0" w:space="0" w:color="auto"/>
        <w:bottom w:val="none" w:sz="0" w:space="0" w:color="auto"/>
        <w:right w:val="none" w:sz="0" w:space="0" w:color="auto"/>
      </w:divBdr>
    </w:div>
    <w:div w:id="267583877">
      <w:bodyDiv w:val="1"/>
      <w:marLeft w:val="0"/>
      <w:marRight w:val="0"/>
      <w:marTop w:val="0"/>
      <w:marBottom w:val="0"/>
      <w:divBdr>
        <w:top w:val="none" w:sz="0" w:space="0" w:color="auto"/>
        <w:left w:val="none" w:sz="0" w:space="0" w:color="auto"/>
        <w:bottom w:val="none" w:sz="0" w:space="0" w:color="auto"/>
        <w:right w:val="none" w:sz="0" w:space="0" w:color="auto"/>
      </w:divBdr>
    </w:div>
    <w:div w:id="267741374">
      <w:bodyDiv w:val="1"/>
      <w:marLeft w:val="0"/>
      <w:marRight w:val="0"/>
      <w:marTop w:val="0"/>
      <w:marBottom w:val="0"/>
      <w:divBdr>
        <w:top w:val="none" w:sz="0" w:space="0" w:color="auto"/>
        <w:left w:val="none" w:sz="0" w:space="0" w:color="auto"/>
        <w:bottom w:val="none" w:sz="0" w:space="0" w:color="auto"/>
        <w:right w:val="none" w:sz="0" w:space="0" w:color="auto"/>
      </w:divBdr>
    </w:div>
    <w:div w:id="267856040">
      <w:bodyDiv w:val="1"/>
      <w:marLeft w:val="0"/>
      <w:marRight w:val="0"/>
      <w:marTop w:val="0"/>
      <w:marBottom w:val="0"/>
      <w:divBdr>
        <w:top w:val="none" w:sz="0" w:space="0" w:color="auto"/>
        <w:left w:val="none" w:sz="0" w:space="0" w:color="auto"/>
        <w:bottom w:val="none" w:sz="0" w:space="0" w:color="auto"/>
        <w:right w:val="none" w:sz="0" w:space="0" w:color="auto"/>
      </w:divBdr>
    </w:div>
    <w:div w:id="267929506">
      <w:bodyDiv w:val="1"/>
      <w:marLeft w:val="0"/>
      <w:marRight w:val="0"/>
      <w:marTop w:val="0"/>
      <w:marBottom w:val="0"/>
      <w:divBdr>
        <w:top w:val="none" w:sz="0" w:space="0" w:color="auto"/>
        <w:left w:val="none" w:sz="0" w:space="0" w:color="auto"/>
        <w:bottom w:val="none" w:sz="0" w:space="0" w:color="auto"/>
        <w:right w:val="none" w:sz="0" w:space="0" w:color="auto"/>
      </w:divBdr>
    </w:div>
    <w:div w:id="267930414">
      <w:bodyDiv w:val="1"/>
      <w:marLeft w:val="0"/>
      <w:marRight w:val="0"/>
      <w:marTop w:val="0"/>
      <w:marBottom w:val="0"/>
      <w:divBdr>
        <w:top w:val="none" w:sz="0" w:space="0" w:color="auto"/>
        <w:left w:val="none" w:sz="0" w:space="0" w:color="auto"/>
        <w:bottom w:val="none" w:sz="0" w:space="0" w:color="auto"/>
        <w:right w:val="none" w:sz="0" w:space="0" w:color="auto"/>
      </w:divBdr>
    </w:div>
    <w:div w:id="267932268">
      <w:bodyDiv w:val="1"/>
      <w:marLeft w:val="0"/>
      <w:marRight w:val="0"/>
      <w:marTop w:val="0"/>
      <w:marBottom w:val="0"/>
      <w:divBdr>
        <w:top w:val="none" w:sz="0" w:space="0" w:color="auto"/>
        <w:left w:val="none" w:sz="0" w:space="0" w:color="auto"/>
        <w:bottom w:val="none" w:sz="0" w:space="0" w:color="auto"/>
        <w:right w:val="none" w:sz="0" w:space="0" w:color="auto"/>
      </w:divBdr>
    </w:div>
    <w:div w:id="267932781">
      <w:bodyDiv w:val="1"/>
      <w:marLeft w:val="0"/>
      <w:marRight w:val="0"/>
      <w:marTop w:val="0"/>
      <w:marBottom w:val="0"/>
      <w:divBdr>
        <w:top w:val="none" w:sz="0" w:space="0" w:color="auto"/>
        <w:left w:val="none" w:sz="0" w:space="0" w:color="auto"/>
        <w:bottom w:val="none" w:sz="0" w:space="0" w:color="auto"/>
        <w:right w:val="none" w:sz="0" w:space="0" w:color="auto"/>
      </w:divBdr>
    </w:div>
    <w:div w:id="267934348">
      <w:bodyDiv w:val="1"/>
      <w:marLeft w:val="0"/>
      <w:marRight w:val="0"/>
      <w:marTop w:val="0"/>
      <w:marBottom w:val="0"/>
      <w:divBdr>
        <w:top w:val="none" w:sz="0" w:space="0" w:color="auto"/>
        <w:left w:val="none" w:sz="0" w:space="0" w:color="auto"/>
        <w:bottom w:val="none" w:sz="0" w:space="0" w:color="auto"/>
        <w:right w:val="none" w:sz="0" w:space="0" w:color="auto"/>
      </w:divBdr>
    </w:div>
    <w:div w:id="268002668">
      <w:bodyDiv w:val="1"/>
      <w:marLeft w:val="0"/>
      <w:marRight w:val="0"/>
      <w:marTop w:val="0"/>
      <w:marBottom w:val="0"/>
      <w:divBdr>
        <w:top w:val="none" w:sz="0" w:space="0" w:color="auto"/>
        <w:left w:val="none" w:sz="0" w:space="0" w:color="auto"/>
        <w:bottom w:val="none" w:sz="0" w:space="0" w:color="auto"/>
        <w:right w:val="none" w:sz="0" w:space="0" w:color="auto"/>
      </w:divBdr>
    </w:div>
    <w:div w:id="268047288">
      <w:bodyDiv w:val="1"/>
      <w:marLeft w:val="0"/>
      <w:marRight w:val="0"/>
      <w:marTop w:val="0"/>
      <w:marBottom w:val="0"/>
      <w:divBdr>
        <w:top w:val="none" w:sz="0" w:space="0" w:color="auto"/>
        <w:left w:val="none" w:sz="0" w:space="0" w:color="auto"/>
        <w:bottom w:val="none" w:sz="0" w:space="0" w:color="auto"/>
        <w:right w:val="none" w:sz="0" w:space="0" w:color="auto"/>
      </w:divBdr>
    </w:div>
    <w:div w:id="268053068">
      <w:bodyDiv w:val="1"/>
      <w:marLeft w:val="0"/>
      <w:marRight w:val="0"/>
      <w:marTop w:val="0"/>
      <w:marBottom w:val="0"/>
      <w:divBdr>
        <w:top w:val="none" w:sz="0" w:space="0" w:color="auto"/>
        <w:left w:val="none" w:sz="0" w:space="0" w:color="auto"/>
        <w:bottom w:val="none" w:sz="0" w:space="0" w:color="auto"/>
        <w:right w:val="none" w:sz="0" w:space="0" w:color="auto"/>
      </w:divBdr>
    </w:div>
    <w:div w:id="268120120">
      <w:bodyDiv w:val="1"/>
      <w:marLeft w:val="0"/>
      <w:marRight w:val="0"/>
      <w:marTop w:val="0"/>
      <w:marBottom w:val="0"/>
      <w:divBdr>
        <w:top w:val="none" w:sz="0" w:space="0" w:color="auto"/>
        <w:left w:val="none" w:sz="0" w:space="0" w:color="auto"/>
        <w:bottom w:val="none" w:sz="0" w:space="0" w:color="auto"/>
        <w:right w:val="none" w:sz="0" w:space="0" w:color="auto"/>
      </w:divBdr>
    </w:div>
    <w:div w:id="268125966">
      <w:bodyDiv w:val="1"/>
      <w:marLeft w:val="0"/>
      <w:marRight w:val="0"/>
      <w:marTop w:val="0"/>
      <w:marBottom w:val="0"/>
      <w:divBdr>
        <w:top w:val="none" w:sz="0" w:space="0" w:color="auto"/>
        <w:left w:val="none" w:sz="0" w:space="0" w:color="auto"/>
        <w:bottom w:val="none" w:sz="0" w:space="0" w:color="auto"/>
        <w:right w:val="none" w:sz="0" w:space="0" w:color="auto"/>
      </w:divBdr>
    </w:div>
    <w:div w:id="268204323">
      <w:bodyDiv w:val="1"/>
      <w:marLeft w:val="0"/>
      <w:marRight w:val="0"/>
      <w:marTop w:val="0"/>
      <w:marBottom w:val="0"/>
      <w:divBdr>
        <w:top w:val="none" w:sz="0" w:space="0" w:color="auto"/>
        <w:left w:val="none" w:sz="0" w:space="0" w:color="auto"/>
        <w:bottom w:val="none" w:sz="0" w:space="0" w:color="auto"/>
        <w:right w:val="none" w:sz="0" w:space="0" w:color="auto"/>
      </w:divBdr>
    </w:div>
    <w:div w:id="268318219">
      <w:bodyDiv w:val="1"/>
      <w:marLeft w:val="0"/>
      <w:marRight w:val="0"/>
      <w:marTop w:val="0"/>
      <w:marBottom w:val="0"/>
      <w:divBdr>
        <w:top w:val="none" w:sz="0" w:space="0" w:color="auto"/>
        <w:left w:val="none" w:sz="0" w:space="0" w:color="auto"/>
        <w:bottom w:val="none" w:sz="0" w:space="0" w:color="auto"/>
        <w:right w:val="none" w:sz="0" w:space="0" w:color="auto"/>
      </w:divBdr>
    </w:div>
    <w:div w:id="268394328">
      <w:bodyDiv w:val="1"/>
      <w:marLeft w:val="0"/>
      <w:marRight w:val="0"/>
      <w:marTop w:val="0"/>
      <w:marBottom w:val="0"/>
      <w:divBdr>
        <w:top w:val="none" w:sz="0" w:space="0" w:color="auto"/>
        <w:left w:val="none" w:sz="0" w:space="0" w:color="auto"/>
        <w:bottom w:val="none" w:sz="0" w:space="0" w:color="auto"/>
        <w:right w:val="none" w:sz="0" w:space="0" w:color="auto"/>
      </w:divBdr>
    </w:div>
    <w:div w:id="268515902">
      <w:bodyDiv w:val="1"/>
      <w:marLeft w:val="0"/>
      <w:marRight w:val="0"/>
      <w:marTop w:val="0"/>
      <w:marBottom w:val="0"/>
      <w:divBdr>
        <w:top w:val="none" w:sz="0" w:space="0" w:color="auto"/>
        <w:left w:val="none" w:sz="0" w:space="0" w:color="auto"/>
        <w:bottom w:val="none" w:sz="0" w:space="0" w:color="auto"/>
        <w:right w:val="none" w:sz="0" w:space="0" w:color="auto"/>
      </w:divBdr>
    </w:div>
    <w:div w:id="268776845">
      <w:bodyDiv w:val="1"/>
      <w:marLeft w:val="0"/>
      <w:marRight w:val="0"/>
      <w:marTop w:val="0"/>
      <w:marBottom w:val="0"/>
      <w:divBdr>
        <w:top w:val="none" w:sz="0" w:space="0" w:color="auto"/>
        <w:left w:val="none" w:sz="0" w:space="0" w:color="auto"/>
        <w:bottom w:val="none" w:sz="0" w:space="0" w:color="auto"/>
        <w:right w:val="none" w:sz="0" w:space="0" w:color="auto"/>
      </w:divBdr>
    </w:div>
    <w:div w:id="268853222">
      <w:bodyDiv w:val="1"/>
      <w:marLeft w:val="0"/>
      <w:marRight w:val="0"/>
      <w:marTop w:val="0"/>
      <w:marBottom w:val="0"/>
      <w:divBdr>
        <w:top w:val="none" w:sz="0" w:space="0" w:color="auto"/>
        <w:left w:val="none" w:sz="0" w:space="0" w:color="auto"/>
        <w:bottom w:val="none" w:sz="0" w:space="0" w:color="auto"/>
        <w:right w:val="none" w:sz="0" w:space="0" w:color="auto"/>
      </w:divBdr>
    </w:div>
    <w:div w:id="268859856">
      <w:bodyDiv w:val="1"/>
      <w:marLeft w:val="0"/>
      <w:marRight w:val="0"/>
      <w:marTop w:val="0"/>
      <w:marBottom w:val="0"/>
      <w:divBdr>
        <w:top w:val="none" w:sz="0" w:space="0" w:color="auto"/>
        <w:left w:val="none" w:sz="0" w:space="0" w:color="auto"/>
        <w:bottom w:val="none" w:sz="0" w:space="0" w:color="auto"/>
        <w:right w:val="none" w:sz="0" w:space="0" w:color="auto"/>
      </w:divBdr>
    </w:div>
    <w:div w:id="268968931">
      <w:bodyDiv w:val="1"/>
      <w:marLeft w:val="0"/>
      <w:marRight w:val="0"/>
      <w:marTop w:val="0"/>
      <w:marBottom w:val="0"/>
      <w:divBdr>
        <w:top w:val="none" w:sz="0" w:space="0" w:color="auto"/>
        <w:left w:val="none" w:sz="0" w:space="0" w:color="auto"/>
        <w:bottom w:val="none" w:sz="0" w:space="0" w:color="auto"/>
        <w:right w:val="none" w:sz="0" w:space="0" w:color="auto"/>
      </w:divBdr>
    </w:div>
    <w:div w:id="269048914">
      <w:bodyDiv w:val="1"/>
      <w:marLeft w:val="0"/>
      <w:marRight w:val="0"/>
      <w:marTop w:val="0"/>
      <w:marBottom w:val="0"/>
      <w:divBdr>
        <w:top w:val="none" w:sz="0" w:space="0" w:color="auto"/>
        <w:left w:val="none" w:sz="0" w:space="0" w:color="auto"/>
        <w:bottom w:val="none" w:sz="0" w:space="0" w:color="auto"/>
        <w:right w:val="none" w:sz="0" w:space="0" w:color="auto"/>
      </w:divBdr>
    </w:div>
    <w:div w:id="269314334">
      <w:bodyDiv w:val="1"/>
      <w:marLeft w:val="0"/>
      <w:marRight w:val="0"/>
      <w:marTop w:val="0"/>
      <w:marBottom w:val="0"/>
      <w:divBdr>
        <w:top w:val="none" w:sz="0" w:space="0" w:color="auto"/>
        <w:left w:val="none" w:sz="0" w:space="0" w:color="auto"/>
        <w:bottom w:val="none" w:sz="0" w:space="0" w:color="auto"/>
        <w:right w:val="none" w:sz="0" w:space="0" w:color="auto"/>
      </w:divBdr>
    </w:div>
    <w:div w:id="269314798">
      <w:bodyDiv w:val="1"/>
      <w:marLeft w:val="0"/>
      <w:marRight w:val="0"/>
      <w:marTop w:val="0"/>
      <w:marBottom w:val="0"/>
      <w:divBdr>
        <w:top w:val="none" w:sz="0" w:space="0" w:color="auto"/>
        <w:left w:val="none" w:sz="0" w:space="0" w:color="auto"/>
        <w:bottom w:val="none" w:sz="0" w:space="0" w:color="auto"/>
        <w:right w:val="none" w:sz="0" w:space="0" w:color="auto"/>
      </w:divBdr>
    </w:div>
    <w:div w:id="269357234">
      <w:bodyDiv w:val="1"/>
      <w:marLeft w:val="0"/>
      <w:marRight w:val="0"/>
      <w:marTop w:val="0"/>
      <w:marBottom w:val="0"/>
      <w:divBdr>
        <w:top w:val="none" w:sz="0" w:space="0" w:color="auto"/>
        <w:left w:val="none" w:sz="0" w:space="0" w:color="auto"/>
        <w:bottom w:val="none" w:sz="0" w:space="0" w:color="auto"/>
        <w:right w:val="none" w:sz="0" w:space="0" w:color="auto"/>
      </w:divBdr>
    </w:div>
    <w:div w:id="269359938">
      <w:bodyDiv w:val="1"/>
      <w:marLeft w:val="0"/>
      <w:marRight w:val="0"/>
      <w:marTop w:val="0"/>
      <w:marBottom w:val="0"/>
      <w:divBdr>
        <w:top w:val="none" w:sz="0" w:space="0" w:color="auto"/>
        <w:left w:val="none" w:sz="0" w:space="0" w:color="auto"/>
        <w:bottom w:val="none" w:sz="0" w:space="0" w:color="auto"/>
        <w:right w:val="none" w:sz="0" w:space="0" w:color="auto"/>
      </w:divBdr>
    </w:div>
    <w:div w:id="269363203">
      <w:bodyDiv w:val="1"/>
      <w:marLeft w:val="0"/>
      <w:marRight w:val="0"/>
      <w:marTop w:val="0"/>
      <w:marBottom w:val="0"/>
      <w:divBdr>
        <w:top w:val="none" w:sz="0" w:space="0" w:color="auto"/>
        <w:left w:val="none" w:sz="0" w:space="0" w:color="auto"/>
        <w:bottom w:val="none" w:sz="0" w:space="0" w:color="auto"/>
        <w:right w:val="none" w:sz="0" w:space="0" w:color="auto"/>
      </w:divBdr>
    </w:div>
    <w:div w:id="269628807">
      <w:bodyDiv w:val="1"/>
      <w:marLeft w:val="0"/>
      <w:marRight w:val="0"/>
      <w:marTop w:val="0"/>
      <w:marBottom w:val="0"/>
      <w:divBdr>
        <w:top w:val="none" w:sz="0" w:space="0" w:color="auto"/>
        <w:left w:val="none" w:sz="0" w:space="0" w:color="auto"/>
        <w:bottom w:val="none" w:sz="0" w:space="0" w:color="auto"/>
        <w:right w:val="none" w:sz="0" w:space="0" w:color="auto"/>
      </w:divBdr>
    </w:div>
    <w:div w:id="269895293">
      <w:bodyDiv w:val="1"/>
      <w:marLeft w:val="0"/>
      <w:marRight w:val="0"/>
      <w:marTop w:val="0"/>
      <w:marBottom w:val="0"/>
      <w:divBdr>
        <w:top w:val="none" w:sz="0" w:space="0" w:color="auto"/>
        <w:left w:val="none" w:sz="0" w:space="0" w:color="auto"/>
        <w:bottom w:val="none" w:sz="0" w:space="0" w:color="auto"/>
        <w:right w:val="none" w:sz="0" w:space="0" w:color="auto"/>
      </w:divBdr>
    </w:div>
    <w:div w:id="269973166">
      <w:bodyDiv w:val="1"/>
      <w:marLeft w:val="0"/>
      <w:marRight w:val="0"/>
      <w:marTop w:val="0"/>
      <w:marBottom w:val="0"/>
      <w:divBdr>
        <w:top w:val="none" w:sz="0" w:space="0" w:color="auto"/>
        <w:left w:val="none" w:sz="0" w:space="0" w:color="auto"/>
        <w:bottom w:val="none" w:sz="0" w:space="0" w:color="auto"/>
        <w:right w:val="none" w:sz="0" w:space="0" w:color="auto"/>
      </w:divBdr>
    </w:div>
    <w:div w:id="270016847">
      <w:bodyDiv w:val="1"/>
      <w:marLeft w:val="0"/>
      <w:marRight w:val="0"/>
      <w:marTop w:val="0"/>
      <w:marBottom w:val="0"/>
      <w:divBdr>
        <w:top w:val="none" w:sz="0" w:space="0" w:color="auto"/>
        <w:left w:val="none" w:sz="0" w:space="0" w:color="auto"/>
        <w:bottom w:val="none" w:sz="0" w:space="0" w:color="auto"/>
        <w:right w:val="none" w:sz="0" w:space="0" w:color="auto"/>
      </w:divBdr>
    </w:div>
    <w:div w:id="270017391">
      <w:bodyDiv w:val="1"/>
      <w:marLeft w:val="0"/>
      <w:marRight w:val="0"/>
      <w:marTop w:val="0"/>
      <w:marBottom w:val="0"/>
      <w:divBdr>
        <w:top w:val="none" w:sz="0" w:space="0" w:color="auto"/>
        <w:left w:val="none" w:sz="0" w:space="0" w:color="auto"/>
        <w:bottom w:val="none" w:sz="0" w:space="0" w:color="auto"/>
        <w:right w:val="none" w:sz="0" w:space="0" w:color="auto"/>
      </w:divBdr>
    </w:div>
    <w:div w:id="270088426">
      <w:bodyDiv w:val="1"/>
      <w:marLeft w:val="0"/>
      <w:marRight w:val="0"/>
      <w:marTop w:val="0"/>
      <w:marBottom w:val="0"/>
      <w:divBdr>
        <w:top w:val="none" w:sz="0" w:space="0" w:color="auto"/>
        <w:left w:val="none" w:sz="0" w:space="0" w:color="auto"/>
        <w:bottom w:val="none" w:sz="0" w:space="0" w:color="auto"/>
        <w:right w:val="none" w:sz="0" w:space="0" w:color="auto"/>
      </w:divBdr>
    </w:div>
    <w:div w:id="270089846">
      <w:bodyDiv w:val="1"/>
      <w:marLeft w:val="0"/>
      <w:marRight w:val="0"/>
      <w:marTop w:val="0"/>
      <w:marBottom w:val="0"/>
      <w:divBdr>
        <w:top w:val="none" w:sz="0" w:space="0" w:color="auto"/>
        <w:left w:val="none" w:sz="0" w:space="0" w:color="auto"/>
        <w:bottom w:val="none" w:sz="0" w:space="0" w:color="auto"/>
        <w:right w:val="none" w:sz="0" w:space="0" w:color="auto"/>
      </w:divBdr>
    </w:div>
    <w:div w:id="270091016">
      <w:bodyDiv w:val="1"/>
      <w:marLeft w:val="0"/>
      <w:marRight w:val="0"/>
      <w:marTop w:val="0"/>
      <w:marBottom w:val="0"/>
      <w:divBdr>
        <w:top w:val="none" w:sz="0" w:space="0" w:color="auto"/>
        <w:left w:val="none" w:sz="0" w:space="0" w:color="auto"/>
        <w:bottom w:val="none" w:sz="0" w:space="0" w:color="auto"/>
        <w:right w:val="none" w:sz="0" w:space="0" w:color="auto"/>
      </w:divBdr>
    </w:div>
    <w:div w:id="270161540">
      <w:bodyDiv w:val="1"/>
      <w:marLeft w:val="0"/>
      <w:marRight w:val="0"/>
      <w:marTop w:val="0"/>
      <w:marBottom w:val="0"/>
      <w:divBdr>
        <w:top w:val="none" w:sz="0" w:space="0" w:color="auto"/>
        <w:left w:val="none" w:sz="0" w:space="0" w:color="auto"/>
        <w:bottom w:val="none" w:sz="0" w:space="0" w:color="auto"/>
        <w:right w:val="none" w:sz="0" w:space="0" w:color="auto"/>
      </w:divBdr>
    </w:div>
    <w:div w:id="270209060">
      <w:bodyDiv w:val="1"/>
      <w:marLeft w:val="0"/>
      <w:marRight w:val="0"/>
      <w:marTop w:val="0"/>
      <w:marBottom w:val="0"/>
      <w:divBdr>
        <w:top w:val="none" w:sz="0" w:space="0" w:color="auto"/>
        <w:left w:val="none" w:sz="0" w:space="0" w:color="auto"/>
        <w:bottom w:val="none" w:sz="0" w:space="0" w:color="auto"/>
        <w:right w:val="none" w:sz="0" w:space="0" w:color="auto"/>
      </w:divBdr>
    </w:div>
    <w:div w:id="270211682">
      <w:bodyDiv w:val="1"/>
      <w:marLeft w:val="0"/>
      <w:marRight w:val="0"/>
      <w:marTop w:val="0"/>
      <w:marBottom w:val="0"/>
      <w:divBdr>
        <w:top w:val="none" w:sz="0" w:space="0" w:color="auto"/>
        <w:left w:val="none" w:sz="0" w:space="0" w:color="auto"/>
        <w:bottom w:val="none" w:sz="0" w:space="0" w:color="auto"/>
        <w:right w:val="none" w:sz="0" w:space="0" w:color="auto"/>
      </w:divBdr>
    </w:div>
    <w:div w:id="270472665">
      <w:bodyDiv w:val="1"/>
      <w:marLeft w:val="0"/>
      <w:marRight w:val="0"/>
      <w:marTop w:val="0"/>
      <w:marBottom w:val="0"/>
      <w:divBdr>
        <w:top w:val="none" w:sz="0" w:space="0" w:color="auto"/>
        <w:left w:val="none" w:sz="0" w:space="0" w:color="auto"/>
        <w:bottom w:val="none" w:sz="0" w:space="0" w:color="auto"/>
        <w:right w:val="none" w:sz="0" w:space="0" w:color="auto"/>
      </w:divBdr>
    </w:div>
    <w:div w:id="270548780">
      <w:bodyDiv w:val="1"/>
      <w:marLeft w:val="0"/>
      <w:marRight w:val="0"/>
      <w:marTop w:val="0"/>
      <w:marBottom w:val="0"/>
      <w:divBdr>
        <w:top w:val="none" w:sz="0" w:space="0" w:color="auto"/>
        <w:left w:val="none" w:sz="0" w:space="0" w:color="auto"/>
        <w:bottom w:val="none" w:sz="0" w:space="0" w:color="auto"/>
        <w:right w:val="none" w:sz="0" w:space="0" w:color="auto"/>
      </w:divBdr>
    </w:div>
    <w:div w:id="270548891">
      <w:bodyDiv w:val="1"/>
      <w:marLeft w:val="0"/>
      <w:marRight w:val="0"/>
      <w:marTop w:val="0"/>
      <w:marBottom w:val="0"/>
      <w:divBdr>
        <w:top w:val="none" w:sz="0" w:space="0" w:color="auto"/>
        <w:left w:val="none" w:sz="0" w:space="0" w:color="auto"/>
        <w:bottom w:val="none" w:sz="0" w:space="0" w:color="auto"/>
        <w:right w:val="none" w:sz="0" w:space="0" w:color="auto"/>
      </w:divBdr>
    </w:div>
    <w:div w:id="270550563">
      <w:bodyDiv w:val="1"/>
      <w:marLeft w:val="0"/>
      <w:marRight w:val="0"/>
      <w:marTop w:val="0"/>
      <w:marBottom w:val="0"/>
      <w:divBdr>
        <w:top w:val="none" w:sz="0" w:space="0" w:color="auto"/>
        <w:left w:val="none" w:sz="0" w:space="0" w:color="auto"/>
        <w:bottom w:val="none" w:sz="0" w:space="0" w:color="auto"/>
        <w:right w:val="none" w:sz="0" w:space="0" w:color="auto"/>
      </w:divBdr>
    </w:div>
    <w:div w:id="270628327">
      <w:bodyDiv w:val="1"/>
      <w:marLeft w:val="0"/>
      <w:marRight w:val="0"/>
      <w:marTop w:val="0"/>
      <w:marBottom w:val="0"/>
      <w:divBdr>
        <w:top w:val="none" w:sz="0" w:space="0" w:color="auto"/>
        <w:left w:val="none" w:sz="0" w:space="0" w:color="auto"/>
        <w:bottom w:val="none" w:sz="0" w:space="0" w:color="auto"/>
        <w:right w:val="none" w:sz="0" w:space="0" w:color="auto"/>
      </w:divBdr>
    </w:div>
    <w:div w:id="270747354">
      <w:bodyDiv w:val="1"/>
      <w:marLeft w:val="0"/>
      <w:marRight w:val="0"/>
      <w:marTop w:val="0"/>
      <w:marBottom w:val="0"/>
      <w:divBdr>
        <w:top w:val="none" w:sz="0" w:space="0" w:color="auto"/>
        <w:left w:val="none" w:sz="0" w:space="0" w:color="auto"/>
        <w:bottom w:val="none" w:sz="0" w:space="0" w:color="auto"/>
        <w:right w:val="none" w:sz="0" w:space="0" w:color="auto"/>
      </w:divBdr>
    </w:div>
    <w:div w:id="270861704">
      <w:bodyDiv w:val="1"/>
      <w:marLeft w:val="0"/>
      <w:marRight w:val="0"/>
      <w:marTop w:val="0"/>
      <w:marBottom w:val="0"/>
      <w:divBdr>
        <w:top w:val="none" w:sz="0" w:space="0" w:color="auto"/>
        <w:left w:val="none" w:sz="0" w:space="0" w:color="auto"/>
        <w:bottom w:val="none" w:sz="0" w:space="0" w:color="auto"/>
        <w:right w:val="none" w:sz="0" w:space="0" w:color="auto"/>
      </w:divBdr>
    </w:div>
    <w:div w:id="270939059">
      <w:bodyDiv w:val="1"/>
      <w:marLeft w:val="0"/>
      <w:marRight w:val="0"/>
      <w:marTop w:val="0"/>
      <w:marBottom w:val="0"/>
      <w:divBdr>
        <w:top w:val="none" w:sz="0" w:space="0" w:color="auto"/>
        <w:left w:val="none" w:sz="0" w:space="0" w:color="auto"/>
        <w:bottom w:val="none" w:sz="0" w:space="0" w:color="auto"/>
        <w:right w:val="none" w:sz="0" w:space="0" w:color="auto"/>
      </w:divBdr>
    </w:div>
    <w:div w:id="271014823">
      <w:bodyDiv w:val="1"/>
      <w:marLeft w:val="0"/>
      <w:marRight w:val="0"/>
      <w:marTop w:val="0"/>
      <w:marBottom w:val="0"/>
      <w:divBdr>
        <w:top w:val="none" w:sz="0" w:space="0" w:color="auto"/>
        <w:left w:val="none" w:sz="0" w:space="0" w:color="auto"/>
        <w:bottom w:val="none" w:sz="0" w:space="0" w:color="auto"/>
        <w:right w:val="none" w:sz="0" w:space="0" w:color="auto"/>
      </w:divBdr>
    </w:div>
    <w:div w:id="271016195">
      <w:bodyDiv w:val="1"/>
      <w:marLeft w:val="0"/>
      <w:marRight w:val="0"/>
      <w:marTop w:val="0"/>
      <w:marBottom w:val="0"/>
      <w:divBdr>
        <w:top w:val="none" w:sz="0" w:space="0" w:color="auto"/>
        <w:left w:val="none" w:sz="0" w:space="0" w:color="auto"/>
        <w:bottom w:val="none" w:sz="0" w:space="0" w:color="auto"/>
        <w:right w:val="none" w:sz="0" w:space="0" w:color="auto"/>
      </w:divBdr>
    </w:div>
    <w:div w:id="271061404">
      <w:bodyDiv w:val="1"/>
      <w:marLeft w:val="0"/>
      <w:marRight w:val="0"/>
      <w:marTop w:val="0"/>
      <w:marBottom w:val="0"/>
      <w:divBdr>
        <w:top w:val="none" w:sz="0" w:space="0" w:color="auto"/>
        <w:left w:val="none" w:sz="0" w:space="0" w:color="auto"/>
        <w:bottom w:val="none" w:sz="0" w:space="0" w:color="auto"/>
        <w:right w:val="none" w:sz="0" w:space="0" w:color="auto"/>
      </w:divBdr>
    </w:div>
    <w:div w:id="271086355">
      <w:bodyDiv w:val="1"/>
      <w:marLeft w:val="0"/>
      <w:marRight w:val="0"/>
      <w:marTop w:val="0"/>
      <w:marBottom w:val="0"/>
      <w:divBdr>
        <w:top w:val="none" w:sz="0" w:space="0" w:color="auto"/>
        <w:left w:val="none" w:sz="0" w:space="0" w:color="auto"/>
        <w:bottom w:val="none" w:sz="0" w:space="0" w:color="auto"/>
        <w:right w:val="none" w:sz="0" w:space="0" w:color="auto"/>
      </w:divBdr>
    </w:div>
    <w:div w:id="271133128">
      <w:bodyDiv w:val="1"/>
      <w:marLeft w:val="0"/>
      <w:marRight w:val="0"/>
      <w:marTop w:val="0"/>
      <w:marBottom w:val="0"/>
      <w:divBdr>
        <w:top w:val="none" w:sz="0" w:space="0" w:color="auto"/>
        <w:left w:val="none" w:sz="0" w:space="0" w:color="auto"/>
        <w:bottom w:val="none" w:sz="0" w:space="0" w:color="auto"/>
        <w:right w:val="none" w:sz="0" w:space="0" w:color="auto"/>
      </w:divBdr>
    </w:div>
    <w:div w:id="271204125">
      <w:bodyDiv w:val="1"/>
      <w:marLeft w:val="0"/>
      <w:marRight w:val="0"/>
      <w:marTop w:val="0"/>
      <w:marBottom w:val="0"/>
      <w:divBdr>
        <w:top w:val="none" w:sz="0" w:space="0" w:color="auto"/>
        <w:left w:val="none" w:sz="0" w:space="0" w:color="auto"/>
        <w:bottom w:val="none" w:sz="0" w:space="0" w:color="auto"/>
        <w:right w:val="none" w:sz="0" w:space="0" w:color="auto"/>
      </w:divBdr>
    </w:div>
    <w:div w:id="271281127">
      <w:bodyDiv w:val="1"/>
      <w:marLeft w:val="0"/>
      <w:marRight w:val="0"/>
      <w:marTop w:val="0"/>
      <w:marBottom w:val="0"/>
      <w:divBdr>
        <w:top w:val="none" w:sz="0" w:space="0" w:color="auto"/>
        <w:left w:val="none" w:sz="0" w:space="0" w:color="auto"/>
        <w:bottom w:val="none" w:sz="0" w:space="0" w:color="auto"/>
        <w:right w:val="none" w:sz="0" w:space="0" w:color="auto"/>
      </w:divBdr>
    </w:div>
    <w:div w:id="271282601">
      <w:bodyDiv w:val="1"/>
      <w:marLeft w:val="0"/>
      <w:marRight w:val="0"/>
      <w:marTop w:val="0"/>
      <w:marBottom w:val="0"/>
      <w:divBdr>
        <w:top w:val="none" w:sz="0" w:space="0" w:color="auto"/>
        <w:left w:val="none" w:sz="0" w:space="0" w:color="auto"/>
        <w:bottom w:val="none" w:sz="0" w:space="0" w:color="auto"/>
        <w:right w:val="none" w:sz="0" w:space="0" w:color="auto"/>
      </w:divBdr>
    </w:div>
    <w:div w:id="271330612">
      <w:bodyDiv w:val="1"/>
      <w:marLeft w:val="0"/>
      <w:marRight w:val="0"/>
      <w:marTop w:val="0"/>
      <w:marBottom w:val="0"/>
      <w:divBdr>
        <w:top w:val="none" w:sz="0" w:space="0" w:color="auto"/>
        <w:left w:val="none" w:sz="0" w:space="0" w:color="auto"/>
        <w:bottom w:val="none" w:sz="0" w:space="0" w:color="auto"/>
        <w:right w:val="none" w:sz="0" w:space="0" w:color="auto"/>
      </w:divBdr>
    </w:div>
    <w:div w:id="271397068">
      <w:bodyDiv w:val="1"/>
      <w:marLeft w:val="0"/>
      <w:marRight w:val="0"/>
      <w:marTop w:val="0"/>
      <w:marBottom w:val="0"/>
      <w:divBdr>
        <w:top w:val="none" w:sz="0" w:space="0" w:color="auto"/>
        <w:left w:val="none" w:sz="0" w:space="0" w:color="auto"/>
        <w:bottom w:val="none" w:sz="0" w:space="0" w:color="auto"/>
        <w:right w:val="none" w:sz="0" w:space="0" w:color="auto"/>
      </w:divBdr>
    </w:div>
    <w:div w:id="271517665">
      <w:bodyDiv w:val="1"/>
      <w:marLeft w:val="0"/>
      <w:marRight w:val="0"/>
      <w:marTop w:val="0"/>
      <w:marBottom w:val="0"/>
      <w:divBdr>
        <w:top w:val="none" w:sz="0" w:space="0" w:color="auto"/>
        <w:left w:val="none" w:sz="0" w:space="0" w:color="auto"/>
        <w:bottom w:val="none" w:sz="0" w:space="0" w:color="auto"/>
        <w:right w:val="none" w:sz="0" w:space="0" w:color="auto"/>
      </w:divBdr>
    </w:div>
    <w:div w:id="271519399">
      <w:bodyDiv w:val="1"/>
      <w:marLeft w:val="0"/>
      <w:marRight w:val="0"/>
      <w:marTop w:val="0"/>
      <w:marBottom w:val="0"/>
      <w:divBdr>
        <w:top w:val="none" w:sz="0" w:space="0" w:color="auto"/>
        <w:left w:val="none" w:sz="0" w:space="0" w:color="auto"/>
        <w:bottom w:val="none" w:sz="0" w:space="0" w:color="auto"/>
        <w:right w:val="none" w:sz="0" w:space="0" w:color="auto"/>
      </w:divBdr>
    </w:div>
    <w:div w:id="271519899">
      <w:bodyDiv w:val="1"/>
      <w:marLeft w:val="0"/>
      <w:marRight w:val="0"/>
      <w:marTop w:val="0"/>
      <w:marBottom w:val="0"/>
      <w:divBdr>
        <w:top w:val="none" w:sz="0" w:space="0" w:color="auto"/>
        <w:left w:val="none" w:sz="0" w:space="0" w:color="auto"/>
        <w:bottom w:val="none" w:sz="0" w:space="0" w:color="auto"/>
        <w:right w:val="none" w:sz="0" w:space="0" w:color="auto"/>
      </w:divBdr>
    </w:div>
    <w:div w:id="271590556">
      <w:bodyDiv w:val="1"/>
      <w:marLeft w:val="0"/>
      <w:marRight w:val="0"/>
      <w:marTop w:val="0"/>
      <w:marBottom w:val="0"/>
      <w:divBdr>
        <w:top w:val="none" w:sz="0" w:space="0" w:color="auto"/>
        <w:left w:val="none" w:sz="0" w:space="0" w:color="auto"/>
        <w:bottom w:val="none" w:sz="0" w:space="0" w:color="auto"/>
        <w:right w:val="none" w:sz="0" w:space="0" w:color="auto"/>
      </w:divBdr>
    </w:div>
    <w:div w:id="271594450">
      <w:bodyDiv w:val="1"/>
      <w:marLeft w:val="0"/>
      <w:marRight w:val="0"/>
      <w:marTop w:val="0"/>
      <w:marBottom w:val="0"/>
      <w:divBdr>
        <w:top w:val="none" w:sz="0" w:space="0" w:color="auto"/>
        <w:left w:val="none" w:sz="0" w:space="0" w:color="auto"/>
        <w:bottom w:val="none" w:sz="0" w:space="0" w:color="auto"/>
        <w:right w:val="none" w:sz="0" w:space="0" w:color="auto"/>
      </w:divBdr>
    </w:div>
    <w:div w:id="271598701">
      <w:bodyDiv w:val="1"/>
      <w:marLeft w:val="0"/>
      <w:marRight w:val="0"/>
      <w:marTop w:val="0"/>
      <w:marBottom w:val="0"/>
      <w:divBdr>
        <w:top w:val="none" w:sz="0" w:space="0" w:color="auto"/>
        <w:left w:val="none" w:sz="0" w:space="0" w:color="auto"/>
        <w:bottom w:val="none" w:sz="0" w:space="0" w:color="auto"/>
        <w:right w:val="none" w:sz="0" w:space="0" w:color="auto"/>
      </w:divBdr>
    </w:div>
    <w:div w:id="271665304">
      <w:bodyDiv w:val="1"/>
      <w:marLeft w:val="0"/>
      <w:marRight w:val="0"/>
      <w:marTop w:val="0"/>
      <w:marBottom w:val="0"/>
      <w:divBdr>
        <w:top w:val="none" w:sz="0" w:space="0" w:color="auto"/>
        <w:left w:val="none" w:sz="0" w:space="0" w:color="auto"/>
        <w:bottom w:val="none" w:sz="0" w:space="0" w:color="auto"/>
        <w:right w:val="none" w:sz="0" w:space="0" w:color="auto"/>
      </w:divBdr>
    </w:div>
    <w:div w:id="271666977">
      <w:bodyDiv w:val="1"/>
      <w:marLeft w:val="0"/>
      <w:marRight w:val="0"/>
      <w:marTop w:val="0"/>
      <w:marBottom w:val="0"/>
      <w:divBdr>
        <w:top w:val="none" w:sz="0" w:space="0" w:color="auto"/>
        <w:left w:val="none" w:sz="0" w:space="0" w:color="auto"/>
        <w:bottom w:val="none" w:sz="0" w:space="0" w:color="auto"/>
        <w:right w:val="none" w:sz="0" w:space="0" w:color="auto"/>
      </w:divBdr>
    </w:div>
    <w:div w:id="271740942">
      <w:bodyDiv w:val="1"/>
      <w:marLeft w:val="0"/>
      <w:marRight w:val="0"/>
      <w:marTop w:val="0"/>
      <w:marBottom w:val="0"/>
      <w:divBdr>
        <w:top w:val="none" w:sz="0" w:space="0" w:color="auto"/>
        <w:left w:val="none" w:sz="0" w:space="0" w:color="auto"/>
        <w:bottom w:val="none" w:sz="0" w:space="0" w:color="auto"/>
        <w:right w:val="none" w:sz="0" w:space="0" w:color="auto"/>
      </w:divBdr>
    </w:div>
    <w:div w:id="271862308">
      <w:bodyDiv w:val="1"/>
      <w:marLeft w:val="0"/>
      <w:marRight w:val="0"/>
      <w:marTop w:val="0"/>
      <w:marBottom w:val="0"/>
      <w:divBdr>
        <w:top w:val="none" w:sz="0" w:space="0" w:color="auto"/>
        <w:left w:val="none" w:sz="0" w:space="0" w:color="auto"/>
        <w:bottom w:val="none" w:sz="0" w:space="0" w:color="auto"/>
        <w:right w:val="none" w:sz="0" w:space="0" w:color="auto"/>
      </w:divBdr>
    </w:div>
    <w:div w:id="271910088">
      <w:bodyDiv w:val="1"/>
      <w:marLeft w:val="0"/>
      <w:marRight w:val="0"/>
      <w:marTop w:val="0"/>
      <w:marBottom w:val="0"/>
      <w:divBdr>
        <w:top w:val="none" w:sz="0" w:space="0" w:color="auto"/>
        <w:left w:val="none" w:sz="0" w:space="0" w:color="auto"/>
        <w:bottom w:val="none" w:sz="0" w:space="0" w:color="auto"/>
        <w:right w:val="none" w:sz="0" w:space="0" w:color="auto"/>
      </w:divBdr>
    </w:div>
    <w:div w:id="271980629">
      <w:bodyDiv w:val="1"/>
      <w:marLeft w:val="0"/>
      <w:marRight w:val="0"/>
      <w:marTop w:val="0"/>
      <w:marBottom w:val="0"/>
      <w:divBdr>
        <w:top w:val="none" w:sz="0" w:space="0" w:color="auto"/>
        <w:left w:val="none" w:sz="0" w:space="0" w:color="auto"/>
        <w:bottom w:val="none" w:sz="0" w:space="0" w:color="auto"/>
        <w:right w:val="none" w:sz="0" w:space="0" w:color="auto"/>
      </w:divBdr>
    </w:div>
    <w:div w:id="272055000">
      <w:bodyDiv w:val="1"/>
      <w:marLeft w:val="0"/>
      <w:marRight w:val="0"/>
      <w:marTop w:val="0"/>
      <w:marBottom w:val="0"/>
      <w:divBdr>
        <w:top w:val="none" w:sz="0" w:space="0" w:color="auto"/>
        <w:left w:val="none" w:sz="0" w:space="0" w:color="auto"/>
        <w:bottom w:val="none" w:sz="0" w:space="0" w:color="auto"/>
        <w:right w:val="none" w:sz="0" w:space="0" w:color="auto"/>
      </w:divBdr>
    </w:div>
    <w:div w:id="272056556">
      <w:bodyDiv w:val="1"/>
      <w:marLeft w:val="0"/>
      <w:marRight w:val="0"/>
      <w:marTop w:val="0"/>
      <w:marBottom w:val="0"/>
      <w:divBdr>
        <w:top w:val="none" w:sz="0" w:space="0" w:color="auto"/>
        <w:left w:val="none" w:sz="0" w:space="0" w:color="auto"/>
        <w:bottom w:val="none" w:sz="0" w:space="0" w:color="auto"/>
        <w:right w:val="none" w:sz="0" w:space="0" w:color="auto"/>
      </w:divBdr>
    </w:div>
    <w:div w:id="272329801">
      <w:bodyDiv w:val="1"/>
      <w:marLeft w:val="0"/>
      <w:marRight w:val="0"/>
      <w:marTop w:val="0"/>
      <w:marBottom w:val="0"/>
      <w:divBdr>
        <w:top w:val="none" w:sz="0" w:space="0" w:color="auto"/>
        <w:left w:val="none" w:sz="0" w:space="0" w:color="auto"/>
        <w:bottom w:val="none" w:sz="0" w:space="0" w:color="auto"/>
        <w:right w:val="none" w:sz="0" w:space="0" w:color="auto"/>
      </w:divBdr>
    </w:div>
    <w:div w:id="272372597">
      <w:bodyDiv w:val="1"/>
      <w:marLeft w:val="0"/>
      <w:marRight w:val="0"/>
      <w:marTop w:val="0"/>
      <w:marBottom w:val="0"/>
      <w:divBdr>
        <w:top w:val="none" w:sz="0" w:space="0" w:color="auto"/>
        <w:left w:val="none" w:sz="0" w:space="0" w:color="auto"/>
        <w:bottom w:val="none" w:sz="0" w:space="0" w:color="auto"/>
        <w:right w:val="none" w:sz="0" w:space="0" w:color="auto"/>
      </w:divBdr>
    </w:div>
    <w:div w:id="272446126">
      <w:bodyDiv w:val="1"/>
      <w:marLeft w:val="0"/>
      <w:marRight w:val="0"/>
      <w:marTop w:val="0"/>
      <w:marBottom w:val="0"/>
      <w:divBdr>
        <w:top w:val="none" w:sz="0" w:space="0" w:color="auto"/>
        <w:left w:val="none" w:sz="0" w:space="0" w:color="auto"/>
        <w:bottom w:val="none" w:sz="0" w:space="0" w:color="auto"/>
        <w:right w:val="none" w:sz="0" w:space="0" w:color="auto"/>
      </w:divBdr>
    </w:div>
    <w:div w:id="272592280">
      <w:bodyDiv w:val="1"/>
      <w:marLeft w:val="0"/>
      <w:marRight w:val="0"/>
      <w:marTop w:val="0"/>
      <w:marBottom w:val="0"/>
      <w:divBdr>
        <w:top w:val="none" w:sz="0" w:space="0" w:color="auto"/>
        <w:left w:val="none" w:sz="0" w:space="0" w:color="auto"/>
        <w:bottom w:val="none" w:sz="0" w:space="0" w:color="auto"/>
        <w:right w:val="none" w:sz="0" w:space="0" w:color="auto"/>
      </w:divBdr>
    </w:div>
    <w:div w:id="272832547">
      <w:bodyDiv w:val="1"/>
      <w:marLeft w:val="0"/>
      <w:marRight w:val="0"/>
      <w:marTop w:val="0"/>
      <w:marBottom w:val="0"/>
      <w:divBdr>
        <w:top w:val="none" w:sz="0" w:space="0" w:color="auto"/>
        <w:left w:val="none" w:sz="0" w:space="0" w:color="auto"/>
        <w:bottom w:val="none" w:sz="0" w:space="0" w:color="auto"/>
        <w:right w:val="none" w:sz="0" w:space="0" w:color="auto"/>
      </w:divBdr>
    </w:div>
    <w:div w:id="272857980">
      <w:bodyDiv w:val="1"/>
      <w:marLeft w:val="0"/>
      <w:marRight w:val="0"/>
      <w:marTop w:val="0"/>
      <w:marBottom w:val="0"/>
      <w:divBdr>
        <w:top w:val="none" w:sz="0" w:space="0" w:color="auto"/>
        <w:left w:val="none" w:sz="0" w:space="0" w:color="auto"/>
        <w:bottom w:val="none" w:sz="0" w:space="0" w:color="auto"/>
        <w:right w:val="none" w:sz="0" w:space="0" w:color="auto"/>
      </w:divBdr>
    </w:div>
    <w:div w:id="273102699">
      <w:bodyDiv w:val="1"/>
      <w:marLeft w:val="0"/>
      <w:marRight w:val="0"/>
      <w:marTop w:val="0"/>
      <w:marBottom w:val="0"/>
      <w:divBdr>
        <w:top w:val="none" w:sz="0" w:space="0" w:color="auto"/>
        <w:left w:val="none" w:sz="0" w:space="0" w:color="auto"/>
        <w:bottom w:val="none" w:sz="0" w:space="0" w:color="auto"/>
        <w:right w:val="none" w:sz="0" w:space="0" w:color="auto"/>
      </w:divBdr>
    </w:div>
    <w:div w:id="273171928">
      <w:bodyDiv w:val="1"/>
      <w:marLeft w:val="0"/>
      <w:marRight w:val="0"/>
      <w:marTop w:val="0"/>
      <w:marBottom w:val="0"/>
      <w:divBdr>
        <w:top w:val="none" w:sz="0" w:space="0" w:color="auto"/>
        <w:left w:val="none" w:sz="0" w:space="0" w:color="auto"/>
        <w:bottom w:val="none" w:sz="0" w:space="0" w:color="auto"/>
        <w:right w:val="none" w:sz="0" w:space="0" w:color="auto"/>
      </w:divBdr>
    </w:div>
    <w:div w:id="273441926">
      <w:bodyDiv w:val="1"/>
      <w:marLeft w:val="0"/>
      <w:marRight w:val="0"/>
      <w:marTop w:val="0"/>
      <w:marBottom w:val="0"/>
      <w:divBdr>
        <w:top w:val="none" w:sz="0" w:space="0" w:color="auto"/>
        <w:left w:val="none" w:sz="0" w:space="0" w:color="auto"/>
        <w:bottom w:val="none" w:sz="0" w:space="0" w:color="auto"/>
        <w:right w:val="none" w:sz="0" w:space="0" w:color="auto"/>
      </w:divBdr>
    </w:div>
    <w:div w:id="273560184">
      <w:bodyDiv w:val="1"/>
      <w:marLeft w:val="0"/>
      <w:marRight w:val="0"/>
      <w:marTop w:val="0"/>
      <w:marBottom w:val="0"/>
      <w:divBdr>
        <w:top w:val="none" w:sz="0" w:space="0" w:color="auto"/>
        <w:left w:val="none" w:sz="0" w:space="0" w:color="auto"/>
        <w:bottom w:val="none" w:sz="0" w:space="0" w:color="auto"/>
        <w:right w:val="none" w:sz="0" w:space="0" w:color="auto"/>
      </w:divBdr>
    </w:div>
    <w:div w:id="273636879">
      <w:bodyDiv w:val="1"/>
      <w:marLeft w:val="0"/>
      <w:marRight w:val="0"/>
      <w:marTop w:val="0"/>
      <w:marBottom w:val="0"/>
      <w:divBdr>
        <w:top w:val="none" w:sz="0" w:space="0" w:color="auto"/>
        <w:left w:val="none" w:sz="0" w:space="0" w:color="auto"/>
        <w:bottom w:val="none" w:sz="0" w:space="0" w:color="auto"/>
        <w:right w:val="none" w:sz="0" w:space="0" w:color="auto"/>
      </w:divBdr>
    </w:div>
    <w:div w:id="273637894">
      <w:bodyDiv w:val="1"/>
      <w:marLeft w:val="0"/>
      <w:marRight w:val="0"/>
      <w:marTop w:val="0"/>
      <w:marBottom w:val="0"/>
      <w:divBdr>
        <w:top w:val="none" w:sz="0" w:space="0" w:color="auto"/>
        <w:left w:val="none" w:sz="0" w:space="0" w:color="auto"/>
        <w:bottom w:val="none" w:sz="0" w:space="0" w:color="auto"/>
        <w:right w:val="none" w:sz="0" w:space="0" w:color="auto"/>
      </w:divBdr>
    </w:div>
    <w:div w:id="273681432">
      <w:bodyDiv w:val="1"/>
      <w:marLeft w:val="0"/>
      <w:marRight w:val="0"/>
      <w:marTop w:val="0"/>
      <w:marBottom w:val="0"/>
      <w:divBdr>
        <w:top w:val="none" w:sz="0" w:space="0" w:color="auto"/>
        <w:left w:val="none" w:sz="0" w:space="0" w:color="auto"/>
        <w:bottom w:val="none" w:sz="0" w:space="0" w:color="auto"/>
        <w:right w:val="none" w:sz="0" w:space="0" w:color="auto"/>
      </w:divBdr>
    </w:div>
    <w:div w:id="273828994">
      <w:bodyDiv w:val="1"/>
      <w:marLeft w:val="0"/>
      <w:marRight w:val="0"/>
      <w:marTop w:val="0"/>
      <w:marBottom w:val="0"/>
      <w:divBdr>
        <w:top w:val="none" w:sz="0" w:space="0" w:color="auto"/>
        <w:left w:val="none" w:sz="0" w:space="0" w:color="auto"/>
        <w:bottom w:val="none" w:sz="0" w:space="0" w:color="auto"/>
        <w:right w:val="none" w:sz="0" w:space="0" w:color="auto"/>
      </w:divBdr>
    </w:div>
    <w:div w:id="273907637">
      <w:bodyDiv w:val="1"/>
      <w:marLeft w:val="0"/>
      <w:marRight w:val="0"/>
      <w:marTop w:val="0"/>
      <w:marBottom w:val="0"/>
      <w:divBdr>
        <w:top w:val="none" w:sz="0" w:space="0" w:color="auto"/>
        <w:left w:val="none" w:sz="0" w:space="0" w:color="auto"/>
        <w:bottom w:val="none" w:sz="0" w:space="0" w:color="auto"/>
        <w:right w:val="none" w:sz="0" w:space="0" w:color="auto"/>
      </w:divBdr>
    </w:div>
    <w:div w:id="274100927">
      <w:bodyDiv w:val="1"/>
      <w:marLeft w:val="0"/>
      <w:marRight w:val="0"/>
      <w:marTop w:val="0"/>
      <w:marBottom w:val="0"/>
      <w:divBdr>
        <w:top w:val="none" w:sz="0" w:space="0" w:color="auto"/>
        <w:left w:val="none" w:sz="0" w:space="0" w:color="auto"/>
        <w:bottom w:val="none" w:sz="0" w:space="0" w:color="auto"/>
        <w:right w:val="none" w:sz="0" w:space="0" w:color="auto"/>
      </w:divBdr>
    </w:div>
    <w:div w:id="274215243">
      <w:bodyDiv w:val="1"/>
      <w:marLeft w:val="0"/>
      <w:marRight w:val="0"/>
      <w:marTop w:val="0"/>
      <w:marBottom w:val="0"/>
      <w:divBdr>
        <w:top w:val="none" w:sz="0" w:space="0" w:color="auto"/>
        <w:left w:val="none" w:sz="0" w:space="0" w:color="auto"/>
        <w:bottom w:val="none" w:sz="0" w:space="0" w:color="auto"/>
        <w:right w:val="none" w:sz="0" w:space="0" w:color="auto"/>
      </w:divBdr>
    </w:div>
    <w:div w:id="274216023">
      <w:bodyDiv w:val="1"/>
      <w:marLeft w:val="0"/>
      <w:marRight w:val="0"/>
      <w:marTop w:val="0"/>
      <w:marBottom w:val="0"/>
      <w:divBdr>
        <w:top w:val="none" w:sz="0" w:space="0" w:color="auto"/>
        <w:left w:val="none" w:sz="0" w:space="0" w:color="auto"/>
        <w:bottom w:val="none" w:sz="0" w:space="0" w:color="auto"/>
        <w:right w:val="none" w:sz="0" w:space="0" w:color="auto"/>
      </w:divBdr>
    </w:div>
    <w:div w:id="274217889">
      <w:bodyDiv w:val="1"/>
      <w:marLeft w:val="0"/>
      <w:marRight w:val="0"/>
      <w:marTop w:val="0"/>
      <w:marBottom w:val="0"/>
      <w:divBdr>
        <w:top w:val="none" w:sz="0" w:space="0" w:color="auto"/>
        <w:left w:val="none" w:sz="0" w:space="0" w:color="auto"/>
        <w:bottom w:val="none" w:sz="0" w:space="0" w:color="auto"/>
        <w:right w:val="none" w:sz="0" w:space="0" w:color="auto"/>
      </w:divBdr>
    </w:div>
    <w:div w:id="274294403">
      <w:bodyDiv w:val="1"/>
      <w:marLeft w:val="0"/>
      <w:marRight w:val="0"/>
      <w:marTop w:val="0"/>
      <w:marBottom w:val="0"/>
      <w:divBdr>
        <w:top w:val="none" w:sz="0" w:space="0" w:color="auto"/>
        <w:left w:val="none" w:sz="0" w:space="0" w:color="auto"/>
        <w:bottom w:val="none" w:sz="0" w:space="0" w:color="auto"/>
        <w:right w:val="none" w:sz="0" w:space="0" w:color="auto"/>
      </w:divBdr>
    </w:div>
    <w:div w:id="274407812">
      <w:bodyDiv w:val="1"/>
      <w:marLeft w:val="0"/>
      <w:marRight w:val="0"/>
      <w:marTop w:val="0"/>
      <w:marBottom w:val="0"/>
      <w:divBdr>
        <w:top w:val="none" w:sz="0" w:space="0" w:color="auto"/>
        <w:left w:val="none" w:sz="0" w:space="0" w:color="auto"/>
        <w:bottom w:val="none" w:sz="0" w:space="0" w:color="auto"/>
        <w:right w:val="none" w:sz="0" w:space="0" w:color="auto"/>
      </w:divBdr>
    </w:div>
    <w:div w:id="274560871">
      <w:bodyDiv w:val="1"/>
      <w:marLeft w:val="0"/>
      <w:marRight w:val="0"/>
      <w:marTop w:val="0"/>
      <w:marBottom w:val="0"/>
      <w:divBdr>
        <w:top w:val="none" w:sz="0" w:space="0" w:color="auto"/>
        <w:left w:val="none" w:sz="0" w:space="0" w:color="auto"/>
        <w:bottom w:val="none" w:sz="0" w:space="0" w:color="auto"/>
        <w:right w:val="none" w:sz="0" w:space="0" w:color="auto"/>
      </w:divBdr>
    </w:div>
    <w:div w:id="274673651">
      <w:bodyDiv w:val="1"/>
      <w:marLeft w:val="0"/>
      <w:marRight w:val="0"/>
      <w:marTop w:val="0"/>
      <w:marBottom w:val="0"/>
      <w:divBdr>
        <w:top w:val="none" w:sz="0" w:space="0" w:color="auto"/>
        <w:left w:val="none" w:sz="0" w:space="0" w:color="auto"/>
        <w:bottom w:val="none" w:sz="0" w:space="0" w:color="auto"/>
        <w:right w:val="none" w:sz="0" w:space="0" w:color="auto"/>
      </w:divBdr>
    </w:div>
    <w:div w:id="274674238">
      <w:bodyDiv w:val="1"/>
      <w:marLeft w:val="0"/>
      <w:marRight w:val="0"/>
      <w:marTop w:val="0"/>
      <w:marBottom w:val="0"/>
      <w:divBdr>
        <w:top w:val="none" w:sz="0" w:space="0" w:color="auto"/>
        <w:left w:val="none" w:sz="0" w:space="0" w:color="auto"/>
        <w:bottom w:val="none" w:sz="0" w:space="0" w:color="auto"/>
        <w:right w:val="none" w:sz="0" w:space="0" w:color="auto"/>
      </w:divBdr>
    </w:div>
    <w:div w:id="274753990">
      <w:bodyDiv w:val="1"/>
      <w:marLeft w:val="0"/>
      <w:marRight w:val="0"/>
      <w:marTop w:val="0"/>
      <w:marBottom w:val="0"/>
      <w:divBdr>
        <w:top w:val="none" w:sz="0" w:space="0" w:color="auto"/>
        <w:left w:val="none" w:sz="0" w:space="0" w:color="auto"/>
        <w:bottom w:val="none" w:sz="0" w:space="0" w:color="auto"/>
        <w:right w:val="none" w:sz="0" w:space="0" w:color="auto"/>
      </w:divBdr>
    </w:div>
    <w:div w:id="274794305">
      <w:bodyDiv w:val="1"/>
      <w:marLeft w:val="0"/>
      <w:marRight w:val="0"/>
      <w:marTop w:val="0"/>
      <w:marBottom w:val="0"/>
      <w:divBdr>
        <w:top w:val="none" w:sz="0" w:space="0" w:color="auto"/>
        <w:left w:val="none" w:sz="0" w:space="0" w:color="auto"/>
        <w:bottom w:val="none" w:sz="0" w:space="0" w:color="auto"/>
        <w:right w:val="none" w:sz="0" w:space="0" w:color="auto"/>
      </w:divBdr>
    </w:div>
    <w:div w:id="274823684">
      <w:bodyDiv w:val="1"/>
      <w:marLeft w:val="0"/>
      <w:marRight w:val="0"/>
      <w:marTop w:val="0"/>
      <w:marBottom w:val="0"/>
      <w:divBdr>
        <w:top w:val="none" w:sz="0" w:space="0" w:color="auto"/>
        <w:left w:val="none" w:sz="0" w:space="0" w:color="auto"/>
        <w:bottom w:val="none" w:sz="0" w:space="0" w:color="auto"/>
        <w:right w:val="none" w:sz="0" w:space="0" w:color="auto"/>
      </w:divBdr>
    </w:div>
    <w:div w:id="274823917">
      <w:bodyDiv w:val="1"/>
      <w:marLeft w:val="0"/>
      <w:marRight w:val="0"/>
      <w:marTop w:val="0"/>
      <w:marBottom w:val="0"/>
      <w:divBdr>
        <w:top w:val="none" w:sz="0" w:space="0" w:color="auto"/>
        <w:left w:val="none" w:sz="0" w:space="0" w:color="auto"/>
        <w:bottom w:val="none" w:sz="0" w:space="0" w:color="auto"/>
        <w:right w:val="none" w:sz="0" w:space="0" w:color="auto"/>
      </w:divBdr>
    </w:div>
    <w:div w:id="274872101">
      <w:bodyDiv w:val="1"/>
      <w:marLeft w:val="0"/>
      <w:marRight w:val="0"/>
      <w:marTop w:val="0"/>
      <w:marBottom w:val="0"/>
      <w:divBdr>
        <w:top w:val="none" w:sz="0" w:space="0" w:color="auto"/>
        <w:left w:val="none" w:sz="0" w:space="0" w:color="auto"/>
        <w:bottom w:val="none" w:sz="0" w:space="0" w:color="auto"/>
        <w:right w:val="none" w:sz="0" w:space="0" w:color="auto"/>
      </w:divBdr>
    </w:div>
    <w:div w:id="275021740">
      <w:bodyDiv w:val="1"/>
      <w:marLeft w:val="0"/>
      <w:marRight w:val="0"/>
      <w:marTop w:val="0"/>
      <w:marBottom w:val="0"/>
      <w:divBdr>
        <w:top w:val="none" w:sz="0" w:space="0" w:color="auto"/>
        <w:left w:val="none" w:sz="0" w:space="0" w:color="auto"/>
        <w:bottom w:val="none" w:sz="0" w:space="0" w:color="auto"/>
        <w:right w:val="none" w:sz="0" w:space="0" w:color="auto"/>
      </w:divBdr>
    </w:div>
    <w:div w:id="275060818">
      <w:bodyDiv w:val="1"/>
      <w:marLeft w:val="0"/>
      <w:marRight w:val="0"/>
      <w:marTop w:val="0"/>
      <w:marBottom w:val="0"/>
      <w:divBdr>
        <w:top w:val="none" w:sz="0" w:space="0" w:color="auto"/>
        <w:left w:val="none" w:sz="0" w:space="0" w:color="auto"/>
        <w:bottom w:val="none" w:sz="0" w:space="0" w:color="auto"/>
        <w:right w:val="none" w:sz="0" w:space="0" w:color="auto"/>
      </w:divBdr>
    </w:div>
    <w:div w:id="275138390">
      <w:bodyDiv w:val="1"/>
      <w:marLeft w:val="0"/>
      <w:marRight w:val="0"/>
      <w:marTop w:val="0"/>
      <w:marBottom w:val="0"/>
      <w:divBdr>
        <w:top w:val="none" w:sz="0" w:space="0" w:color="auto"/>
        <w:left w:val="none" w:sz="0" w:space="0" w:color="auto"/>
        <w:bottom w:val="none" w:sz="0" w:space="0" w:color="auto"/>
        <w:right w:val="none" w:sz="0" w:space="0" w:color="auto"/>
      </w:divBdr>
    </w:div>
    <w:div w:id="275211690">
      <w:bodyDiv w:val="1"/>
      <w:marLeft w:val="0"/>
      <w:marRight w:val="0"/>
      <w:marTop w:val="0"/>
      <w:marBottom w:val="0"/>
      <w:divBdr>
        <w:top w:val="none" w:sz="0" w:space="0" w:color="auto"/>
        <w:left w:val="none" w:sz="0" w:space="0" w:color="auto"/>
        <w:bottom w:val="none" w:sz="0" w:space="0" w:color="auto"/>
        <w:right w:val="none" w:sz="0" w:space="0" w:color="auto"/>
      </w:divBdr>
    </w:div>
    <w:div w:id="275255686">
      <w:bodyDiv w:val="1"/>
      <w:marLeft w:val="0"/>
      <w:marRight w:val="0"/>
      <w:marTop w:val="0"/>
      <w:marBottom w:val="0"/>
      <w:divBdr>
        <w:top w:val="none" w:sz="0" w:space="0" w:color="auto"/>
        <w:left w:val="none" w:sz="0" w:space="0" w:color="auto"/>
        <w:bottom w:val="none" w:sz="0" w:space="0" w:color="auto"/>
        <w:right w:val="none" w:sz="0" w:space="0" w:color="auto"/>
      </w:divBdr>
    </w:div>
    <w:div w:id="275405322">
      <w:bodyDiv w:val="1"/>
      <w:marLeft w:val="0"/>
      <w:marRight w:val="0"/>
      <w:marTop w:val="0"/>
      <w:marBottom w:val="0"/>
      <w:divBdr>
        <w:top w:val="none" w:sz="0" w:space="0" w:color="auto"/>
        <w:left w:val="none" w:sz="0" w:space="0" w:color="auto"/>
        <w:bottom w:val="none" w:sz="0" w:space="0" w:color="auto"/>
        <w:right w:val="none" w:sz="0" w:space="0" w:color="auto"/>
      </w:divBdr>
    </w:div>
    <w:div w:id="275412120">
      <w:bodyDiv w:val="1"/>
      <w:marLeft w:val="0"/>
      <w:marRight w:val="0"/>
      <w:marTop w:val="0"/>
      <w:marBottom w:val="0"/>
      <w:divBdr>
        <w:top w:val="none" w:sz="0" w:space="0" w:color="auto"/>
        <w:left w:val="none" w:sz="0" w:space="0" w:color="auto"/>
        <w:bottom w:val="none" w:sz="0" w:space="0" w:color="auto"/>
        <w:right w:val="none" w:sz="0" w:space="0" w:color="auto"/>
      </w:divBdr>
    </w:div>
    <w:div w:id="275524961">
      <w:bodyDiv w:val="1"/>
      <w:marLeft w:val="0"/>
      <w:marRight w:val="0"/>
      <w:marTop w:val="0"/>
      <w:marBottom w:val="0"/>
      <w:divBdr>
        <w:top w:val="none" w:sz="0" w:space="0" w:color="auto"/>
        <w:left w:val="none" w:sz="0" w:space="0" w:color="auto"/>
        <w:bottom w:val="none" w:sz="0" w:space="0" w:color="auto"/>
        <w:right w:val="none" w:sz="0" w:space="0" w:color="auto"/>
      </w:divBdr>
    </w:div>
    <w:div w:id="275529069">
      <w:bodyDiv w:val="1"/>
      <w:marLeft w:val="0"/>
      <w:marRight w:val="0"/>
      <w:marTop w:val="0"/>
      <w:marBottom w:val="0"/>
      <w:divBdr>
        <w:top w:val="none" w:sz="0" w:space="0" w:color="auto"/>
        <w:left w:val="none" w:sz="0" w:space="0" w:color="auto"/>
        <w:bottom w:val="none" w:sz="0" w:space="0" w:color="auto"/>
        <w:right w:val="none" w:sz="0" w:space="0" w:color="auto"/>
      </w:divBdr>
    </w:div>
    <w:div w:id="275716240">
      <w:bodyDiv w:val="1"/>
      <w:marLeft w:val="0"/>
      <w:marRight w:val="0"/>
      <w:marTop w:val="0"/>
      <w:marBottom w:val="0"/>
      <w:divBdr>
        <w:top w:val="none" w:sz="0" w:space="0" w:color="auto"/>
        <w:left w:val="none" w:sz="0" w:space="0" w:color="auto"/>
        <w:bottom w:val="none" w:sz="0" w:space="0" w:color="auto"/>
        <w:right w:val="none" w:sz="0" w:space="0" w:color="auto"/>
      </w:divBdr>
    </w:div>
    <w:div w:id="275911703">
      <w:bodyDiv w:val="1"/>
      <w:marLeft w:val="0"/>
      <w:marRight w:val="0"/>
      <w:marTop w:val="0"/>
      <w:marBottom w:val="0"/>
      <w:divBdr>
        <w:top w:val="none" w:sz="0" w:space="0" w:color="auto"/>
        <w:left w:val="none" w:sz="0" w:space="0" w:color="auto"/>
        <w:bottom w:val="none" w:sz="0" w:space="0" w:color="auto"/>
        <w:right w:val="none" w:sz="0" w:space="0" w:color="auto"/>
      </w:divBdr>
    </w:div>
    <w:div w:id="275911919">
      <w:bodyDiv w:val="1"/>
      <w:marLeft w:val="0"/>
      <w:marRight w:val="0"/>
      <w:marTop w:val="0"/>
      <w:marBottom w:val="0"/>
      <w:divBdr>
        <w:top w:val="none" w:sz="0" w:space="0" w:color="auto"/>
        <w:left w:val="none" w:sz="0" w:space="0" w:color="auto"/>
        <w:bottom w:val="none" w:sz="0" w:space="0" w:color="auto"/>
        <w:right w:val="none" w:sz="0" w:space="0" w:color="auto"/>
      </w:divBdr>
    </w:div>
    <w:div w:id="275912151">
      <w:bodyDiv w:val="1"/>
      <w:marLeft w:val="0"/>
      <w:marRight w:val="0"/>
      <w:marTop w:val="0"/>
      <w:marBottom w:val="0"/>
      <w:divBdr>
        <w:top w:val="none" w:sz="0" w:space="0" w:color="auto"/>
        <w:left w:val="none" w:sz="0" w:space="0" w:color="auto"/>
        <w:bottom w:val="none" w:sz="0" w:space="0" w:color="auto"/>
        <w:right w:val="none" w:sz="0" w:space="0" w:color="auto"/>
      </w:divBdr>
    </w:div>
    <w:div w:id="276066440">
      <w:bodyDiv w:val="1"/>
      <w:marLeft w:val="0"/>
      <w:marRight w:val="0"/>
      <w:marTop w:val="0"/>
      <w:marBottom w:val="0"/>
      <w:divBdr>
        <w:top w:val="none" w:sz="0" w:space="0" w:color="auto"/>
        <w:left w:val="none" w:sz="0" w:space="0" w:color="auto"/>
        <w:bottom w:val="none" w:sz="0" w:space="0" w:color="auto"/>
        <w:right w:val="none" w:sz="0" w:space="0" w:color="auto"/>
      </w:divBdr>
    </w:div>
    <w:div w:id="276109141">
      <w:bodyDiv w:val="1"/>
      <w:marLeft w:val="0"/>
      <w:marRight w:val="0"/>
      <w:marTop w:val="0"/>
      <w:marBottom w:val="0"/>
      <w:divBdr>
        <w:top w:val="none" w:sz="0" w:space="0" w:color="auto"/>
        <w:left w:val="none" w:sz="0" w:space="0" w:color="auto"/>
        <w:bottom w:val="none" w:sz="0" w:space="0" w:color="auto"/>
        <w:right w:val="none" w:sz="0" w:space="0" w:color="auto"/>
      </w:divBdr>
    </w:div>
    <w:div w:id="276374261">
      <w:bodyDiv w:val="1"/>
      <w:marLeft w:val="0"/>
      <w:marRight w:val="0"/>
      <w:marTop w:val="0"/>
      <w:marBottom w:val="0"/>
      <w:divBdr>
        <w:top w:val="none" w:sz="0" w:space="0" w:color="auto"/>
        <w:left w:val="none" w:sz="0" w:space="0" w:color="auto"/>
        <w:bottom w:val="none" w:sz="0" w:space="0" w:color="auto"/>
        <w:right w:val="none" w:sz="0" w:space="0" w:color="auto"/>
      </w:divBdr>
    </w:div>
    <w:div w:id="276375935">
      <w:bodyDiv w:val="1"/>
      <w:marLeft w:val="0"/>
      <w:marRight w:val="0"/>
      <w:marTop w:val="0"/>
      <w:marBottom w:val="0"/>
      <w:divBdr>
        <w:top w:val="none" w:sz="0" w:space="0" w:color="auto"/>
        <w:left w:val="none" w:sz="0" w:space="0" w:color="auto"/>
        <w:bottom w:val="none" w:sz="0" w:space="0" w:color="auto"/>
        <w:right w:val="none" w:sz="0" w:space="0" w:color="auto"/>
      </w:divBdr>
    </w:div>
    <w:div w:id="276377517">
      <w:bodyDiv w:val="1"/>
      <w:marLeft w:val="0"/>
      <w:marRight w:val="0"/>
      <w:marTop w:val="0"/>
      <w:marBottom w:val="0"/>
      <w:divBdr>
        <w:top w:val="none" w:sz="0" w:space="0" w:color="auto"/>
        <w:left w:val="none" w:sz="0" w:space="0" w:color="auto"/>
        <w:bottom w:val="none" w:sz="0" w:space="0" w:color="auto"/>
        <w:right w:val="none" w:sz="0" w:space="0" w:color="auto"/>
      </w:divBdr>
    </w:div>
    <w:div w:id="276639238">
      <w:bodyDiv w:val="1"/>
      <w:marLeft w:val="0"/>
      <w:marRight w:val="0"/>
      <w:marTop w:val="0"/>
      <w:marBottom w:val="0"/>
      <w:divBdr>
        <w:top w:val="none" w:sz="0" w:space="0" w:color="auto"/>
        <w:left w:val="none" w:sz="0" w:space="0" w:color="auto"/>
        <w:bottom w:val="none" w:sz="0" w:space="0" w:color="auto"/>
        <w:right w:val="none" w:sz="0" w:space="0" w:color="auto"/>
      </w:divBdr>
    </w:div>
    <w:div w:id="276639719">
      <w:bodyDiv w:val="1"/>
      <w:marLeft w:val="0"/>
      <w:marRight w:val="0"/>
      <w:marTop w:val="0"/>
      <w:marBottom w:val="0"/>
      <w:divBdr>
        <w:top w:val="none" w:sz="0" w:space="0" w:color="auto"/>
        <w:left w:val="none" w:sz="0" w:space="0" w:color="auto"/>
        <w:bottom w:val="none" w:sz="0" w:space="0" w:color="auto"/>
        <w:right w:val="none" w:sz="0" w:space="0" w:color="auto"/>
      </w:divBdr>
    </w:div>
    <w:div w:id="276644782">
      <w:bodyDiv w:val="1"/>
      <w:marLeft w:val="0"/>
      <w:marRight w:val="0"/>
      <w:marTop w:val="0"/>
      <w:marBottom w:val="0"/>
      <w:divBdr>
        <w:top w:val="none" w:sz="0" w:space="0" w:color="auto"/>
        <w:left w:val="none" w:sz="0" w:space="0" w:color="auto"/>
        <w:bottom w:val="none" w:sz="0" w:space="0" w:color="auto"/>
        <w:right w:val="none" w:sz="0" w:space="0" w:color="auto"/>
      </w:divBdr>
    </w:div>
    <w:div w:id="276720722">
      <w:bodyDiv w:val="1"/>
      <w:marLeft w:val="0"/>
      <w:marRight w:val="0"/>
      <w:marTop w:val="0"/>
      <w:marBottom w:val="0"/>
      <w:divBdr>
        <w:top w:val="none" w:sz="0" w:space="0" w:color="auto"/>
        <w:left w:val="none" w:sz="0" w:space="0" w:color="auto"/>
        <w:bottom w:val="none" w:sz="0" w:space="0" w:color="auto"/>
        <w:right w:val="none" w:sz="0" w:space="0" w:color="auto"/>
      </w:divBdr>
    </w:div>
    <w:div w:id="276837280">
      <w:bodyDiv w:val="1"/>
      <w:marLeft w:val="0"/>
      <w:marRight w:val="0"/>
      <w:marTop w:val="0"/>
      <w:marBottom w:val="0"/>
      <w:divBdr>
        <w:top w:val="none" w:sz="0" w:space="0" w:color="auto"/>
        <w:left w:val="none" w:sz="0" w:space="0" w:color="auto"/>
        <w:bottom w:val="none" w:sz="0" w:space="0" w:color="auto"/>
        <w:right w:val="none" w:sz="0" w:space="0" w:color="auto"/>
      </w:divBdr>
    </w:div>
    <w:div w:id="276985527">
      <w:bodyDiv w:val="1"/>
      <w:marLeft w:val="0"/>
      <w:marRight w:val="0"/>
      <w:marTop w:val="0"/>
      <w:marBottom w:val="0"/>
      <w:divBdr>
        <w:top w:val="none" w:sz="0" w:space="0" w:color="auto"/>
        <w:left w:val="none" w:sz="0" w:space="0" w:color="auto"/>
        <w:bottom w:val="none" w:sz="0" w:space="0" w:color="auto"/>
        <w:right w:val="none" w:sz="0" w:space="0" w:color="auto"/>
      </w:divBdr>
    </w:div>
    <w:div w:id="277178176">
      <w:bodyDiv w:val="1"/>
      <w:marLeft w:val="0"/>
      <w:marRight w:val="0"/>
      <w:marTop w:val="0"/>
      <w:marBottom w:val="0"/>
      <w:divBdr>
        <w:top w:val="none" w:sz="0" w:space="0" w:color="auto"/>
        <w:left w:val="none" w:sz="0" w:space="0" w:color="auto"/>
        <w:bottom w:val="none" w:sz="0" w:space="0" w:color="auto"/>
        <w:right w:val="none" w:sz="0" w:space="0" w:color="auto"/>
      </w:divBdr>
    </w:div>
    <w:div w:id="277182366">
      <w:bodyDiv w:val="1"/>
      <w:marLeft w:val="0"/>
      <w:marRight w:val="0"/>
      <w:marTop w:val="0"/>
      <w:marBottom w:val="0"/>
      <w:divBdr>
        <w:top w:val="none" w:sz="0" w:space="0" w:color="auto"/>
        <w:left w:val="none" w:sz="0" w:space="0" w:color="auto"/>
        <w:bottom w:val="none" w:sz="0" w:space="0" w:color="auto"/>
        <w:right w:val="none" w:sz="0" w:space="0" w:color="auto"/>
      </w:divBdr>
    </w:div>
    <w:div w:id="277223285">
      <w:bodyDiv w:val="1"/>
      <w:marLeft w:val="0"/>
      <w:marRight w:val="0"/>
      <w:marTop w:val="0"/>
      <w:marBottom w:val="0"/>
      <w:divBdr>
        <w:top w:val="none" w:sz="0" w:space="0" w:color="auto"/>
        <w:left w:val="none" w:sz="0" w:space="0" w:color="auto"/>
        <w:bottom w:val="none" w:sz="0" w:space="0" w:color="auto"/>
        <w:right w:val="none" w:sz="0" w:space="0" w:color="auto"/>
      </w:divBdr>
    </w:div>
    <w:div w:id="277377319">
      <w:bodyDiv w:val="1"/>
      <w:marLeft w:val="0"/>
      <w:marRight w:val="0"/>
      <w:marTop w:val="0"/>
      <w:marBottom w:val="0"/>
      <w:divBdr>
        <w:top w:val="none" w:sz="0" w:space="0" w:color="auto"/>
        <w:left w:val="none" w:sz="0" w:space="0" w:color="auto"/>
        <w:bottom w:val="none" w:sz="0" w:space="0" w:color="auto"/>
        <w:right w:val="none" w:sz="0" w:space="0" w:color="auto"/>
      </w:divBdr>
    </w:div>
    <w:div w:id="277487310">
      <w:bodyDiv w:val="1"/>
      <w:marLeft w:val="0"/>
      <w:marRight w:val="0"/>
      <w:marTop w:val="0"/>
      <w:marBottom w:val="0"/>
      <w:divBdr>
        <w:top w:val="none" w:sz="0" w:space="0" w:color="auto"/>
        <w:left w:val="none" w:sz="0" w:space="0" w:color="auto"/>
        <w:bottom w:val="none" w:sz="0" w:space="0" w:color="auto"/>
        <w:right w:val="none" w:sz="0" w:space="0" w:color="auto"/>
      </w:divBdr>
    </w:div>
    <w:div w:id="277563427">
      <w:bodyDiv w:val="1"/>
      <w:marLeft w:val="0"/>
      <w:marRight w:val="0"/>
      <w:marTop w:val="0"/>
      <w:marBottom w:val="0"/>
      <w:divBdr>
        <w:top w:val="none" w:sz="0" w:space="0" w:color="auto"/>
        <w:left w:val="none" w:sz="0" w:space="0" w:color="auto"/>
        <w:bottom w:val="none" w:sz="0" w:space="0" w:color="auto"/>
        <w:right w:val="none" w:sz="0" w:space="0" w:color="auto"/>
      </w:divBdr>
    </w:div>
    <w:div w:id="277689929">
      <w:bodyDiv w:val="1"/>
      <w:marLeft w:val="0"/>
      <w:marRight w:val="0"/>
      <w:marTop w:val="0"/>
      <w:marBottom w:val="0"/>
      <w:divBdr>
        <w:top w:val="none" w:sz="0" w:space="0" w:color="auto"/>
        <w:left w:val="none" w:sz="0" w:space="0" w:color="auto"/>
        <w:bottom w:val="none" w:sz="0" w:space="0" w:color="auto"/>
        <w:right w:val="none" w:sz="0" w:space="0" w:color="auto"/>
      </w:divBdr>
    </w:div>
    <w:div w:id="277807783">
      <w:bodyDiv w:val="1"/>
      <w:marLeft w:val="0"/>
      <w:marRight w:val="0"/>
      <w:marTop w:val="0"/>
      <w:marBottom w:val="0"/>
      <w:divBdr>
        <w:top w:val="none" w:sz="0" w:space="0" w:color="auto"/>
        <w:left w:val="none" w:sz="0" w:space="0" w:color="auto"/>
        <w:bottom w:val="none" w:sz="0" w:space="0" w:color="auto"/>
        <w:right w:val="none" w:sz="0" w:space="0" w:color="auto"/>
      </w:divBdr>
    </w:div>
    <w:div w:id="277835096">
      <w:bodyDiv w:val="1"/>
      <w:marLeft w:val="0"/>
      <w:marRight w:val="0"/>
      <w:marTop w:val="0"/>
      <w:marBottom w:val="0"/>
      <w:divBdr>
        <w:top w:val="none" w:sz="0" w:space="0" w:color="auto"/>
        <w:left w:val="none" w:sz="0" w:space="0" w:color="auto"/>
        <w:bottom w:val="none" w:sz="0" w:space="0" w:color="auto"/>
        <w:right w:val="none" w:sz="0" w:space="0" w:color="auto"/>
      </w:divBdr>
    </w:div>
    <w:div w:id="277879587">
      <w:bodyDiv w:val="1"/>
      <w:marLeft w:val="0"/>
      <w:marRight w:val="0"/>
      <w:marTop w:val="0"/>
      <w:marBottom w:val="0"/>
      <w:divBdr>
        <w:top w:val="none" w:sz="0" w:space="0" w:color="auto"/>
        <w:left w:val="none" w:sz="0" w:space="0" w:color="auto"/>
        <w:bottom w:val="none" w:sz="0" w:space="0" w:color="auto"/>
        <w:right w:val="none" w:sz="0" w:space="0" w:color="auto"/>
      </w:divBdr>
    </w:div>
    <w:div w:id="278032106">
      <w:bodyDiv w:val="1"/>
      <w:marLeft w:val="0"/>
      <w:marRight w:val="0"/>
      <w:marTop w:val="0"/>
      <w:marBottom w:val="0"/>
      <w:divBdr>
        <w:top w:val="none" w:sz="0" w:space="0" w:color="auto"/>
        <w:left w:val="none" w:sz="0" w:space="0" w:color="auto"/>
        <w:bottom w:val="none" w:sz="0" w:space="0" w:color="auto"/>
        <w:right w:val="none" w:sz="0" w:space="0" w:color="auto"/>
      </w:divBdr>
    </w:div>
    <w:div w:id="278146195">
      <w:bodyDiv w:val="1"/>
      <w:marLeft w:val="0"/>
      <w:marRight w:val="0"/>
      <w:marTop w:val="0"/>
      <w:marBottom w:val="0"/>
      <w:divBdr>
        <w:top w:val="none" w:sz="0" w:space="0" w:color="auto"/>
        <w:left w:val="none" w:sz="0" w:space="0" w:color="auto"/>
        <w:bottom w:val="none" w:sz="0" w:space="0" w:color="auto"/>
        <w:right w:val="none" w:sz="0" w:space="0" w:color="auto"/>
      </w:divBdr>
    </w:div>
    <w:div w:id="278151795">
      <w:bodyDiv w:val="1"/>
      <w:marLeft w:val="0"/>
      <w:marRight w:val="0"/>
      <w:marTop w:val="0"/>
      <w:marBottom w:val="0"/>
      <w:divBdr>
        <w:top w:val="none" w:sz="0" w:space="0" w:color="auto"/>
        <w:left w:val="none" w:sz="0" w:space="0" w:color="auto"/>
        <w:bottom w:val="none" w:sz="0" w:space="0" w:color="auto"/>
        <w:right w:val="none" w:sz="0" w:space="0" w:color="auto"/>
      </w:divBdr>
    </w:div>
    <w:div w:id="278152011">
      <w:bodyDiv w:val="1"/>
      <w:marLeft w:val="0"/>
      <w:marRight w:val="0"/>
      <w:marTop w:val="0"/>
      <w:marBottom w:val="0"/>
      <w:divBdr>
        <w:top w:val="none" w:sz="0" w:space="0" w:color="auto"/>
        <w:left w:val="none" w:sz="0" w:space="0" w:color="auto"/>
        <w:bottom w:val="none" w:sz="0" w:space="0" w:color="auto"/>
        <w:right w:val="none" w:sz="0" w:space="0" w:color="auto"/>
      </w:divBdr>
    </w:div>
    <w:div w:id="278219986">
      <w:bodyDiv w:val="1"/>
      <w:marLeft w:val="0"/>
      <w:marRight w:val="0"/>
      <w:marTop w:val="0"/>
      <w:marBottom w:val="0"/>
      <w:divBdr>
        <w:top w:val="none" w:sz="0" w:space="0" w:color="auto"/>
        <w:left w:val="none" w:sz="0" w:space="0" w:color="auto"/>
        <w:bottom w:val="none" w:sz="0" w:space="0" w:color="auto"/>
        <w:right w:val="none" w:sz="0" w:space="0" w:color="auto"/>
      </w:divBdr>
    </w:div>
    <w:div w:id="278223671">
      <w:bodyDiv w:val="1"/>
      <w:marLeft w:val="0"/>
      <w:marRight w:val="0"/>
      <w:marTop w:val="0"/>
      <w:marBottom w:val="0"/>
      <w:divBdr>
        <w:top w:val="none" w:sz="0" w:space="0" w:color="auto"/>
        <w:left w:val="none" w:sz="0" w:space="0" w:color="auto"/>
        <w:bottom w:val="none" w:sz="0" w:space="0" w:color="auto"/>
        <w:right w:val="none" w:sz="0" w:space="0" w:color="auto"/>
      </w:divBdr>
    </w:div>
    <w:div w:id="278340494">
      <w:bodyDiv w:val="1"/>
      <w:marLeft w:val="0"/>
      <w:marRight w:val="0"/>
      <w:marTop w:val="0"/>
      <w:marBottom w:val="0"/>
      <w:divBdr>
        <w:top w:val="none" w:sz="0" w:space="0" w:color="auto"/>
        <w:left w:val="none" w:sz="0" w:space="0" w:color="auto"/>
        <w:bottom w:val="none" w:sz="0" w:space="0" w:color="auto"/>
        <w:right w:val="none" w:sz="0" w:space="0" w:color="auto"/>
      </w:divBdr>
    </w:div>
    <w:div w:id="278413091">
      <w:bodyDiv w:val="1"/>
      <w:marLeft w:val="0"/>
      <w:marRight w:val="0"/>
      <w:marTop w:val="0"/>
      <w:marBottom w:val="0"/>
      <w:divBdr>
        <w:top w:val="none" w:sz="0" w:space="0" w:color="auto"/>
        <w:left w:val="none" w:sz="0" w:space="0" w:color="auto"/>
        <w:bottom w:val="none" w:sz="0" w:space="0" w:color="auto"/>
        <w:right w:val="none" w:sz="0" w:space="0" w:color="auto"/>
      </w:divBdr>
    </w:div>
    <w:div w:id="278798076">
      <w:bodyDiv w:val="1"/>
      <w:marLeft w:val="0"/>
      <w:marRight w:val="0"/>
      <w:marTop w:val="0"/>
      <w:marBottom w:val="0"/>
      <w:divBdr>
        <w:top w:val="none" w:sz="0" w:space="0" w:color="auto"/>
        <w:left w:val="none" w:sz="0" w:space="0" w:color="auto"/>
        <w:bottom w:val="none" w:sz="0" w:space="0" w:color="auto"/>
        <w:right w:val="none" w:sz="0" w:space="0" w:color="auto"/>
      </w:divBdr>
    </w:div>
    <w:div w:id="278953087">
      <w:bodyDiv w:val="1"/>
      <w:marLeft w:val="0"/>
      <w:marRight w:val="0"/>
      <w:marTop w:val="0"/>
      <w:marBottom w:val="0"/>
      <w:divBdr>
        <w:top w:val="none" w:sz="0" w:space="0" w:color="auto"/>
        <w:left w:val="none" w:sz="0" w:space="0" w:color="auto"/>
        <w:bottom w:val="none" w:sz="0" w:space="0" w:color="auto"/>
        <w:right w:val="none" w:sz="0" w:space="0" w:color="auto"/>
      </w:divBdr>
    </w:div>
    <w:div w:id="278992710">
      <w:bodyDiv w:val="1"/>
      <w:marLeft w:val="0"/>
      <w:marRight w:val="0"/>
      <w:marTop w:val="0"/>
      <w:marBottom w:val="0"/>
      <w:divBdr>
        <w:top w:val="none" w:sz="0" w:space="0" w:color="auto"/>
        <w:left w:val="none" w:sz="0" w:space="0" w:color="auto"/>
        <w:bottom w:val="none" w:sz="0" w:space="0" w:color="auto"/>
        <w:right w:val="none" w:sz="0" w:space="0" w:color="auto"/>
      </w:divBdr>
    </w:div>
    <w:div w:id="278992898">
      <w:bodyDiv w:val="1"/>
      <w:marLeft w:val="0"/>
      <w:marRight w:val="0"/>
      <w:marTop w:val="0"/>
      <w:marBottom w:val="0"/>
      <w:divBdr>
        <w:top w:val="none" w:sz="0" w:space="0" w:color="auto"/>
        <w:left w:val="none" w:sz="0" w:space="0" w:color="auto"/>
        <w:bottom w:val="none" w:sz="0" w:space="0" w:color="auto"/>
        <w:right w:val="none" w:sz="0" w:space="0" w:color="auto"/>
      </w:divBdr>
    </w:div>
    <w:div w:id="279067646">
      <w:bodyDiv w:val="1"/>
      <w:marLeft w:val="0"/>
      <w:marRight w:val="0"/>
      <w:marTop w:val="0"/>
      <w:marBottom w:val="0"/>
      <w:divBdr>
        <w:top w:val="none" w:sz="0" w:space="0" w:color="auto"/>
        <w:left w:val="none" w:sz="0" w:space="0" w:color="auto"/>
        <w:bottom w:val="none" w:sz="0" w:space="0" w:color="auto"/>
        <w:right w:val="none" w:sz="0" w:space="0" w:color="auto"/>
      </w:divBdr>
    </w:div>
    <w:div w:id="279190239">
      <w:bodyDiv w:val="1"/>
      <w:marLeft w:val="0"/>
      <w:marRight w:val="0"/>
      <w:marTop w:val="0"/>
      <w:marBottom w:val="0"/>
      <w:divBdr>
        <w:top w:val="none" w:sz="0" w:space="0" w:color="auto"/>
        <w:left w:val="none" w:sz="0" w:space="0" w:color="auto"/>
        <w:bottom w:val="none" w:sz="0" w:space="0" w:color="auto"/>
        <w:right w:val="none" w:sz="0" w:space="0" w:color="auto"/>
      </w:divBdr>
    </w:div>
    <w:div w:id="279268613">
      <w:bodyDiv w:val="1"/>
      <w:marLeft w:val="0"/>
      <w:marRight w:val="0"/>
      <w:marTop w:val="0"/>
      <w:marBottom w:val="0"/>
      <w:divBdr>
        <w:top w:val="none" w:sz="0" w:space="0" w:color="auto"/>
        <w:left w:val="none" w:sz="0" w:space="0" w:color="auto"/>
        <w:bottom w:val="none" w:sz="0" w:space="0" w:color="auto"/>
        <w:right w:val="none" w:sz="0" w:space="0" w:color="auto"/>
      </w:divBdr>
    </w:div>
    <w:div w:id="279385097">
      <w:bodyDiv w:val="1"/>
      <w:marLeft w:val="0"/>
      <w:marRight w:val="0"/>
      <w:marTop w:val="0"/>
      <w:marBottom w:val="0"/>
      <w:divBdr>
        <w:top w:val="none" w:sz="0" w:space="0" w:color="auto"/>
        <w:left w:val="none" w:sz="0" w:space="0" w:color="auto"/>
        <w:bottom w:val="none" w:sz="0" w:space="0" w:color="auto"/>
        <w:right w:val="none" w:sz="0" w:space="0" w:color="auto"/>
      </w:divBdr>
    </w:div>
    <w:div w:id="279453287">
      <w:bodyDiv w:val="1"/>
      <w:marLeft w:val="0"/>
      <w:marRight w:val="0"/>
      <w:marTop w:val="0"/>
      <w:marBottom w:val="0"/>
      <w:divBdr>
        <w:top w:val="none" w:sz="0" w:space="0" w:color="auto"/>
        <w:left w:val="none" w:sz="0" w:space="0" w:color="auto"/>
        <w:bottom w:val="none" w:sz="0" w:space="0" w:color="auto"/>
        <w:right w:val="none" w:sz="0" w:space="0" w:color="auto"/>
      </w:divBdr>
    </w:div>
    <w:div w:id="279532568">
      <w:bodyDiv w:val="1"/>
      <w:marLeft w:val="0"/>
      <w:marRight w:val="0"/>
      <w:marTop w:val="0"/>
      <w:marBottom w:val="0"/>
      <w:divBdr>
        <w:top w:val="none" w:sz="0" w:space="0" w:color="auto"/>
        <w:left w:val="none" w:sz="0" w:space="0" w:color="auto"/>
        <w:bottom w:val="none" w:sz="0" w:space="0" w:color="auto"/>
        <w:right w:val="none" w:sz="0" w:space="0" w:color="auto"/>
      </w:divBdr>
    </w:div>
    <w:div w:id="279652325">
      <w:bodyDiv w:val="1"/>
      <w:marLeft w:val="0"/>
      <w:marRight w:val="0"/>
      <w:marTop w:val="0"/>
      <w:marBottom w:val="0"/>
      <w:divBdr>
        <w:top w:val="none" w:sz="0" w:space="0" w:color="auto"/>
        <w:left w:val="none" w:sz="0" w:space="0" w:color="auto"/>
        <w:bottom w:val="none" w:sz="0" w:space="0" w:color="auto"/>
        <w:right w:val="none" w:sz="0" w:space="0" w:color="auto"/>
      </w:divBdr>
    </w:div>
    <w:div w:id="279652763">
      <w:bodyDiv w:val="1"/>
      <w:marLeft w:val="0"/>
      <w:marRight w:val="0"/>
      <w:marTop w:val="0"/>
      <w:marBottom w:val="0"/>
      <w:divBdr>
        <w:top w:val="none" w:sz="0" w:space="0" w:color="auto"/>
        <w:left w:val="none" w:sz="0" w:space="0" w:color="auto"/>
        <w:bottom w:val="none" w:sz="0" w:space="0" w:color="auto"/>
        <w:right w:val="none" w:sz="0" w:space="0" w:color="auto"/>
      </w:divBdr>
    </w:div>
    <w:div w:id="279725973">
      <w:bodyDiv w:val="1"/>
      <w:marLeft w:val="0"/>
      <w:marRight w:val="0"/>
      <w:marTop w:val="0"/>
      <w:marBottom w:val="0"/>
      <w:divBdr>
        <w:top w:val="none" w:sz="0" w:space="0" w:color="auto"/>
        <w:left w:val="none" w:sz="0" w:space="0" w:color="auto"/>
        <w:bottom w:val="none" w:sz="0" w:space="0" w:color="auto"/>
        <w:right w:val="none" w:sz="0" w:space="0" w:color="auto"/>
      </w:divBdr>
    </w:div>
    <w:div w:id="279802598">
      <w:bodyDiv w:val="1"/>
      <w:marLeft w:val="0"/>
      <w:marRight w:val="0"/>
      <w:marTop w:val="0"/>
      <w:marBottom w:val="0"/>
      <w:divBdr>
        <w:top w:val="none" w:sz="0" w:space="0" w:color="auto"/>
        <w:left w:val="none" w:sz="0" w:space="0" w:color="auto"/>
        <w:bottom w:val="none" w:sz="0" w:space="0" w:color="auto"/>
        <w:right w:val="none" w:sz="0" w:space="0" w:color="auto"/>
      </w:divBdr>
    </w:div>
    <w:div w:id="279804129">
      <w:bodyDiv w:val="1"/>
      <w:marLeft w:val="0"/>
      <w:marRight w:val="0"/>
      <w:marTop w:val="0"/>
      <w:marBottom w:val="0"/>
      <w:divBdr>
        <w:top w:val="none" w:sz="0" w:space="0" w:color="auto"/>
        <w:left w:val="none" w:sz="0" w:space="0" w:color="auto"/>
        <w:bottom w:val="none" w:sz="0" w:space="0" w:color="auto"/>
        <w:right w:val="none" w:sz="0" w:space="0" w:color="auto"/>
      </w:divBdr>
    </w:div>
    <w:div w:id="279915418">
      <w:bodyDiv w:val="1"/>
      <w:marLeft w:val="0"/>
      <w:marRight w:val="0"/>
      <w:marTop w:val="0"/>
      <w:marBottom w:val="0"/>
      <w:divBdr>
        <w:top w:val="none" w:sz="0" w:space="0" w:color="auto"/>
        <w:left w:val="none" w:sz="0" w:space="0" w:color="auto"/>
        <w:bottom w:val="none" w:sz="0" w:space="0" w:color="auto"/>
        <w:right w:val="none" w:sz="0" w:space="0" w:color="auto"/>
      </w:divBdr>
    </w:div>
    <w:div w:id="279922981">
      <w:bodyDiv w:val="1"/>
      <w:marLeft w:val="0"/>
      <w:marRight w:val="0"/>
      <w:marTop w:val="0"/>
      <w:marBottom w:val="0"/>
      <w:divBdr>
        <w:top w:val="none" w:sz="0" w:space="0" w:color="auto"/>
        <w:left w:val="none" w:sz="0" w:space="0" w:color="auto"/>
        <w:bottom w:val="none" w:sz="0" w:space="0" w:color="auto"/>
        <w:right w:val="none" w:sz="0" w:space="0" w:color="auto"/>
      </w:divBdr>
    </w:div>
    <w:div w:id="279996401">
      <w:bodyDiv w:val="1"/>
      <w:marLeft w:val="0"/>
      <w:marRight w:val="0"/>
      <w:marTop w:val="0"/>
      <w:marBottom w:val="0"/>
      <w:divBdr>
        <w:top w:val="none" w:sz="0" w:space="0" w:color="auto"/>
        <w:left w:val="none" w:sz="0" w:space="0" w:color="auto"/>
        <w:bottom w:val="none" w:sz="0" w:space="0" w:color="auto"/>
        <w:right w:val="none" w:sz="0" w:space="0" w:color="auto"/>
      </w:divBdr>
    </w:div>
    <w:div w:id="279998687">
      <w:bodyDiv w:val="1"/>
      <w:marLeft w:val="0"/>
      <w:marRight w:val="0"/>
      <w:marTop w:val="0"/>
      <w:marBottom w:val="0"/>
      <w:divBdr>
        <w:top w:val="none" w:sz="0" w:space="0" w:color="auto"/>
        <w:left w:val="none" w:sz="0" w:space="0" w:color="auto"/>
        <w:bottom w:val="none" w:sz="0" w:space="0" w:color="auto"/>
        <w:right w:val="none" w:sz="0" w:space="0" w:color="auto"/>
      </w:divBdr>
    </w:div>
    <w:div w:id="280040441">
      <w:bodyDiv w:val="1"/>
      <w:marLeft w:val="0"/>
      <w:marRight w:val="0"/>
      <w:marTop w:val="0"/>
      <w:marBottom w:val="0"/>
      <w:divBdr>
        <w:top w:val="none" w:sz="0" w:space="0" w:color="auto"/>
        <w:left w:val="none" w:sz="0" w:space="0" w:color="auto"/>
        <w:bottom w:val="none" w:sz="0" w:space="0" w:color="auto"/>
        <w:right w:val="none" w:sz="0" w:space="0" w:color="auto"/>
      </w:divBdr>
    </w:div>
    <w:div w:id="280188915">
      <w:bodyDiv w:val="1"/>
      <w:marLeft w:val="0"/>
      <w:marRight w:val="0"/>
      <w:marTop w:val="0"/>
      <w:marBottom w:val="0"/>
      <w:divBdr>
        <w:top w:val="none" w:sz="0" w:space="0" w:color="auto"/>
        <w:left w:val="none" w:sz="0" w:space="0" w:color="auto"/>
        <w:bottom w:val="none" w:sz="0" w:space="0" w:color="auto"/>
        <w:right w:val="none" w:sz="0" w:space="0" w:color="auto"/>
      </w:divBdr>
    </w:div>
    <w:div w:id="280232733">
      <w:bodyDiv w:val="1"/>
      <w:marLeft w:val="0"/>
      <w:marRight w:val="0"/>
      <w:marTop w:val="0"/>
      <w:marBottom w:val="0"/>
      <w:divBdr>
        <w:top w:val="none" w:sz="0" w:space="0" w:color="auto"/>
        <w:left w:val="none" w:sz="0" w:space="0" w:color="auto"/>
        <w:bottom w:val="none" w:sz="0" w:space="0" w:color="auto"/>
        <w:right w:val="none" w:sz="0" w:space="0" w:color="auto"/>
      </w:divBdr>
    </w:div>
    <w:div w:id="280384359">
      <w:bodyDiv w:val="1"/>
      <w:marLeft w:val="0"/>
      <w:marRight w:val="0"/>
      <w:marTop w:val="0"/>
      <w:marBottom w:val="0"/>
      <w:divBdr>
        <w:top w:val="none" w:sz="0" w:space="0" w:color="auto"/>
        <w:left w:val="none" w:sz="0" w:space="0" w:color="auto"/>
        <w:bottom w:val="none" w:sz="0" w:space="0" w:color="auto"/>
        <w:right w:val="none" w:sz="0" w:space="0" w:color="auto"/>
      </w:divBdr>
    </w:div>
    <w:div w:id="280502602">
      <w:bodyDiv w:val="1"/>
      <w:marLeft w:val="0"/>
      <w:marRight w:val="0"/>
      <w:marTop w:val="0"/>
      <w:marBottom w:val="0"/>
      <w:divBdr>
        <w:top w:val="none" w:sz="0" w:space="0" w:color="auto"/>
        <w:left w:val="none" w:sz="0" w:space="0" w:color="auto"/>
        <w:bottom w:val="none" w:sz="0" w:space="0" w:color="auto"/>
        <w:right w:val="none" w:sz="0" w:space="0" w:color="auto"/>
      </w:divBdr>
    </w:div>
    <w:div w:id="280579449">
      <w:bodyDiv w:val="1"/>
      <w:marLeft w:val="0"/>
      <w:marRight w:val="0"/>
      <w:marTop w:val="0"/>
      <w:marBottom w:val="0"/>
      <w:divBdr>
        <w:top w:val="none" w:sz="0" w:space="0" w:color="auto"/>
        <w:left w:val="none" w:sz="0" w:space="0" w:color="auto"/>
        <w:bottom w:val="none" w:sz="0" w:space="0" w:color="auto"/>
        <w:right w:val="none" w:sz="0" w:space="0" w:color="auto"/>
      </w:divBdr>
    </w:div>
    <w:div w:id="280649912">
      <w:bodyDiv w:val="1"/>
      <w:marLeft w:val="0"/>
      <w:marRight w:val="0"/>
      <w:marTop w:val="0"/>
      <w:marBottom w:val="0"/>
      <w:divBdr>
        <w:top w:val="none" w:sz="0" w:space="0" w:color="auto"/>
        <w:left w:val="none" w:sz="0" w:space="0" w:color="auto"/>
        <w:bottom w:val="none" w:sz="0" w:space="0" w:color="auto"/>
        <w:right w:val="none" w:sz="0" w:space="0" w:color="auto"/>
      </w:divBdr>
    </w:div>
    <w:div w:id="280694087">
      <w:bodyDiv w:val="1"/>
      <w:marLeft w:val="0"/>
      <w:marRight w:val="0"/>
      <w:marTop w:val="0"/>
      <w:marBottom w:val="0"/>
      <w:divBdr>
        <w:top w:val="none" w:sz="0" w:space="0" w:color="auto"/>
        <w:left w:val="none" w:sz="0" w:space="0" w:color="auto"/>
        <w:bottom w:val="none" w:sz="0" w:space="0" w:color="auto"/>
        <w:right w:val="none" w:sz="0" w:space="0" w:color="auto"/>
      </w:divBdr>
    </w:div>
    <w:div w:id="280838886">
      <w:bodyDiv w:val="1"/>
      <w:marLeft w:val="0"/>
      <w:marRight w:val="0"/>
      <w:marTop w:val="0"/>
      <w:marBottom w:val="0"/>
      <w:divBdr>
        <w:top w:val="none" w:sz="0" w:space="0" w:color="auto"/>
        <w:left w:val="none" w:sz="0" w:space="0" w:color="auto"/>
        <w:bottom w:val="none" w:sz="0" w:space="0" w:color="auto"/>
        <w:right w:val="none" w:sz="0" w:space="0" w:color="auto"/>
      </w:divBdr>
    </w:div>
    <w:div w:id="280847327">
      <w:bodyDiv w:val="1"/>
      <w:marLeft w:val="0"/>
      <w:marRight w:val="0"/>
      <w:marTop w:val="0"/>
      <w:marBottom w:val="0"/>
      <w:divBdr>
        <w:top w:val="none" w:sz="0" w:space="0" w:color="auto"/>
        <w:left w:val="none" w:sz="0" w:space="0" w:color="auto"/>
        <w:bottom w:val="none" w:sz="0" w:space="0" w:color="auto"/>
        <w:right w:val="none" w:sz="0" w:space="0" w:color="auto"/>
      </w:divBdr>
    </w:div>
    <w:div w:id="280848093">
      <w:bodyDiv w:val="1"/>
      <w:marLeft w:val="0"/>
      <w:marRight w:val="0"/>
      <w:marTop w:val="0"/>
      <w:marBottom w:val="0"/>
      <w:divBdr>
        <w:top w:val="none" w:sz="0" w:space="0" w:color="auto"/>
        <w:left w:val="none" w:sz="0" w:space="0" w:color="auto"/>
        <w:bottom w:val="none" w:sz="0" w:space="0" w:color="auto"/>
        <w:right w:val="none" w:sz="0" w:space="0" w:color="auto"/>
      </w:divBdr>
    </w:div>
    <w:div w:id="281150380">
      <w:bodyDiv w:val="1"/>
      <w:marLeft w:val="0"/>
      <w:marRight w:val="0"/>
      <w:marTop w:val="0"/>
      <w:marBottom w:val="0"/>
      <w:divBdr>
        <w:top w:val="none" w:sz="0" w:space="0" w:color="auto"/>
        <w:left w:val="none" w:sz="0" w:space="0" w:color="auto"/>
        <w:bottom w:val="none" w:sz="0" w:space="0" w:color="auto"/>
        <w:right w:val="none" w:sz="0" w:space="0" w:color="auto"/>
      </w:divBdr>
    </w:div>
    <w:div w:id="281301582">
      <w:bodyDiv w:val="1"/>
      <w:marLeft w:val="0"/>
      <w:marRight w:val="0"/>
      <w:marTop w:val="0"/>
      <w:marBottom w:val="0"/>
      <w:divBdr>
        <w:top w:val="none" w:sz="0" w:space="0" w:color="auto"/>
        <w:left w:val="none" w:sz="0" w:space="0" w:color="auto"/>
        <w:bottom w:val="none" w:sz="0" w:space="0" w:color="auto"/>
        <w:right w:val="none" w:sz="0" w:space="0" w:color="auto"/>
      </w:divBdr>
    </w:div>
    <w:div w:id="281307069">
      <w:bodyDiv w:val="1"/>
      <w:marLeft w:val="0"/>
      <w:marRight w:val="0"/>
      <w:marTop w:val="0"/>
      <w:marBottom w:val="0"/>
      <w:divBdr>
        <w:top w:val="none" w:sz="0" w:space="0" w:color="auto"/>
        <w:left w:val="none" w:sz="0" w:space="0" w:color="auto"/>
        <w:bottom w:val="none" w:sz="0" w:space="0" w:color="auto"/>
        <w:right w:val="none" w:sz="0" w:space="0" w:color="auto"/>
      </w:divBdr>
    </w:div>
    <w:div w:id="281347059">
      <w:bodyDiv w:val="1"/>
      <w:marLeft w:val="0"/>
      <w:marRight w:val="0"/>
      <w:marTop w:val="0"/>
      <w:marBottom w:val="0"/>
      <w:divBdr>
        <w:top w:val="none" w:sz="0" w:space="0" w:color="auto"/>
        <w:left w:val="none" w:sz="0" w:space="0" w:color="auto"/>
        <w:bottom w:val="none" w:sz="0" w:space="0" w:color="auto"/>
        <w:right w:val="none" w:sz="0" w:space="0" w:color="auto"/>
      </w:divBdr>
    </w:div>
    <w:div w:id="281501049">
      <w:bodyDiv w:val="1"/>
      <w:marLeft w:val="0"/>
      <w:marRight w:val="0"/>
      <w:marTop w:val="0"/>
      <w:marBottom w:val="0"/>
      <w:divBdr>
        <w:top w:val="none" w:sz="0" w:space="0" w:color="auto"/>
        <w:left w:val="none" w:sz="0" w:space="0" w:color="auto"/>
        <w:bottom w:val="none" w:sz="0" w:space="0" w:color="auto"/>
        <w:right w:val="none" w:sz="0" w:space="0" w:color="auto"/>
      </w:divBdr>
    </w:div>
    <w:div w:id="281543687">
      <w:bodyDiv w:val="1"/>
      <w:marLeft w:val="0"/>
      <w:marRight w:val="0"/>
      <w:marTop w:val="0"/>
      <w:marBottom w:val="0"/>
      <w:divBdr>
        <w:top w:val="none" w:sz="0" w:space="0" w:color="auto"/>
        <w:left w:val="none" w:sz="0" w:space="0" w:color="auto"/>
        <w:bottom w:val="none" w:sz="0" w:space="0" w:color="auto"/>
        <w:right w:val="none" w:sz="0" w:space="0" w:color="auto"/>
      </w:divBdr>
    </w:div>
    <w:div w:id="281544447">
      <w:bodyDiv w:val="1"/>
      <w:marLeft w:val="0"/>
      <w:marRight w:val="0"/>
      <w:marTop w:val="0"/>
      <w:marBottom w:val="0"/>
      <w:divBdr>
        <w:top w:val="none" w:sz="0" w:space="0" w:color="auto"/>
        <w:left w:val="none" w:sz="0" w:space="0" w:color="auto"/>
        <w:bottom w:val="none" w:sz="0" w:space="0" w:color="auto"/>
        <w:right w:val="none" w:sz="0" w:space="0" w:color="auto"/>
      </w:divBdr>
    </w:div>
    <w:div w:id="281695507">
      <w:bodyDiv w:val="1"/>
      <w:marLeft w:val="0"/>
      <w:marRight w:val="0"/>
      <w:marTop w:val="0"/>
      <w:marBottom w:val="0"/>
      <w:divBdr>
        <w:top w:val="none" w:sz="0" w:space="0" w:color="auto"/>
        <w:left w:val="none" w:sz="0" w:space="0" w:color="auto"/>
        <w:bottom w:val="none" w:sz="0" w:space="0" w:color="auto"/>
        <w:right w:val="none" w:sz="0" w:space="0" w:color="auto"/>
      </w:divBdr>
    </w:div>
    <w:div w:id="281696405">
      <w:bodyDiv w:val="1"/>
      <w:marLeft w:val="0"/>
      <w:marRight w:val="0"/>
      <w:marTop w:val="0"/>
      <w:marBottom w:val="0"/>
      <w:divBdr>
        <w:top w:val="none" w:sz="0" w:space="0" w:color="auto"/>
        <w:left w:val="none" w:sz="0" w:space="0" w:color="auto"/>
        <w:bottom w:val="none" w:sz="0" w:space="0" w:color="auto"/>
        <w:right w:val="none" w:sz="0" w:space="0" w:color="auto"/>
      </w:divBdr>
    </w:div>
    <w:div w:id="281771194">
      <w:bodyDiv w:val="1"/>
      <w:marLeft w:val="0"/>
      <w:marRight w:val="0"/>
      <w:marTop w:val="0"/>
      <w:marBottom w:val="0"/>
      <w:divBdr>
        <w:top w:val="none" w:sz="0" w:space="0" w:color="auto"/>
        <w:left w:val="none" w:sz="0" w:space="0" w:color="auto"/>
        <w:bottom w:val="none" w:sz="0" w:space="0" w:color="auto"/>
        <w:right w:val="none" w:sz="0" w:space="0" w:color="auto"/>
      </w:divBdr>
    </w:div>
    <w:div w:id="281812460">
      <w:bodyDiv w:val="1"/>
      <w:marLeft w:val="0"/>
      <w:marRight w:val="0"/>
      <w:marTop w:val="0"/>
      <w:marBottom w:val="0"/>
      <w:divBdr>
        <w:top w:val="none" w:sz="0" w:space="0" w:color="auto"/>
        <w:left w:val="none" w:sz="0" w:space="0" w:color="auto"/>
        <w:bottom w:val="none" w:sz="0" w:space="0" w:color="auto"/>
        <w:right w:val="none" w:sz="0" w:space="0" w:color="auto"/>
      </w:divBdr>
    </w:div>
    <w:div w:id="281880748">
      <w:bodyDiv w:val="1"/>
      <w:marLeft w:val="0"/>
      <w:marRight w:val="0"/>
      <w:marTop w:val="0"/>
      <w:marBottom w:val="0"/>
      <w:divBdr>
        <w:top w:val="none" w:sz="0" w:space="0" w:color="auto"/>
        <w:left w:val="none" w:sz="0" w:space="0" w:color="auto"/>
        <w:bottom w:val="none" w:sz="0" w:space="0" w:color="auto"/>
        <w:right w:val="none" w:sz="0" w:space="0" w:color="auto"/>
      </w:divBdr>
    </w:div>
    <w:div w:id="281883864">
      <w:bodyDiv w:val="1"/>
      <w:marLeft w:val="0"/>
      <w:marRight w:val="0"/>
      <w:marTop w:val="0"/>
      <w:marBottom w:val="0"/>
      <w:divBdr>
        <w:top w:val="none" w:sz="0" w:space="0" w:color="auto"/>
        <w:left w:val="none" w:sz="0" w:space="0" w:color="auto"/>
        <w:bottom w:val="none" w:sz="0" w:space="0" w:color="auto"/>
        <w:right w:val="none" w:sz="0" w:space="0" w:color="auto"/>
      </w:divBdr>
    </w:div>
    <w:div w:id="282007455">
      <w:bodyDiv w:val="1"/>
      <w:marLeft w:val="0"/>
      <w:marRight w:val="0"/>
      <w:marTop w:val="0"/>
      <w:marBottom w:val="0"/>
      <w:divBdr>
        <w:top w:val="none" w:sz="0" w:space="0" w:color="auto"/>
        <w:left w:val="none" w:sz="0" w:space="0" w:color="auto"/>
        <w:bottom w:val="none" w:sz="0" w:space="0" w:color="auto"/>
        <w:right w:val="none" w:sz="0" w:space="0" w:color="auto"/>
      </w:divBdr>
    </w:div>
    <w:div w:id="282079272">
      <w:bodyDiv w:val="1"/>
      <w:marLeft w:val="0"/>
      <w:marRight w:val="0"/>
      <w:marTop w:val="0"/>
      <w:marBottom w:val="0"/>
      <w:divBdr>
        <w:top w:val="none" w:sz="0" w:space="0" w:color="auto"/>
        <w:left w:val="none" w:sz="0" w:space="0" w:color="auto"/>
        <w:bottom w:val="none" w:sz="0" w:space="0" w:color="auto"/>
        <w:right w:val="none" w:sz="0" w:space="0" w:color="auto"/>
      </w:divBdr>
    </w:div>
    <w:div w:id="282083261">
      <w:bodyDiv w:val="1"/>
      <w:marLeft w:val="0"/>
      <w:marRight w:val="0"/>
      <w:marTop w:val="0"/>
      <w:marBottom w:val="0"/>
      <w:divBdr>
        <w:top w:val="none" w:sz="0" w:space="0" w:color="auto"/>
        <w:left w:val="none" w:sz="0" w:space="0" w:color="auto"/>
        <w:bottom w:val="none" w:sz="0" w:space="0" w:color="auto"/>
        <w:right w:val="none" w:sz="0" w:space="0" w:color="auto"/>
      </w:divBdr>
    </w:div>
    <w:div w:id="282227137">
      <w:bodyDiv w:val="1"/>
      <w:marLeft w:val="0"/>
      <w:marRight w:val="0"/>
      <w:marTop w:val="0"/>
      <w:marBottom w:val="0"/>
      <w:divBdr>
        <w:top w:val="none" w:sz="0" w:space="0" w:color="auto"/>
        <w:left w:val="none" w:sz="0" w:space="0" w:color="auto"/>
        <w:bottom w:val="none" w:sz="0" w:space="0" w:color="auto"/>
        <w:right w:val="none" w:sz="0" w:space="0" w:color="auto"/>
      </w:divBdr>
    </w:div>
    <w:div w:id="282227359">
      <w:bodyDiv w:val="1"/>
      <w:marLeft w:val="0"/>
      <w:marRight w:val="0"/>
      <w:marTop w:val="0"/>
      <w:marBottom w:val="0"/>
      <w:divBdr>
        <w:top w:val="none" w:sz="0" w:space="0" w:color="auto"/>
        <w:left w:val="none" w:sz="0" w:space="0" w:color="auto"/>
        <w:bottom w:val="none" w:sz="0" w:space="0" w:color="auto"/>
        <w:right w:val="none" w:sz="0" w:space="0" w:color="auto"/>
      </w:divBdr>
    </w:div>
    <w:div w:id="282270974">
      <w:bodyDiv w:val="1"/>
      <w:marLeft w:val="0"/>
      <w:marRight w:val="0"/>
      <w:marTop w:val="0"/>
      <w:marBottom w:val="0"/>
      <w:divBdr>
        <w:top w:val="none" w:sz="0" w:space="0" w:color="auto"/>
        <w:left w:val="none" w:sz="0" w:space="0" w:color="auto"/>
        <w:bottom w:val="none" w:sz="0" w:space="0" w:color="auto"/>
        <w:right w:val="none" w:sz="0" w:space="0" w:color="auto"/>
      </w:divBdr>
    </w:div>
    <w:div w:id="282344165">
      <w:bodyDiv w:val="1"/>
      <w:marLeft w:val="0"/>
      <w:marRight w:val="0"/>
      <w:marTop w:val="0"/>
      <w:marBottom w:val="0"/>
      <w:divBdr>
        <w:top w:val="none" w:sz="0" w:space="0" w:color="auto"/>
        <w:left w:val="none" w:sz="0" w:space="0" w:color="auto"/>
        <w:bottom w:val="none" w:sz="0" w:space="0" w:color="auto"/>
        <w:right w:val="none" w:sz="0" w:space="0" w:color="auto"/>
      </w:divBdr>
    </w:div>
    <w:div w:id="282462384">
      <w:bodyDiv w:val="1"/>
      <w:marLeft w:val="0"/>
      <w:marRight w:val="0"/>
      <w:marTop w:val="0"/>
      <w:marBottom w:val="0"/>
      <w:divBdr>
        <w:top w:val="none" w:sz="0" w:space="0" w:color="auto"/>
        <w:left w:val="none" w:sz="0" w:space="0" w:color="auto"/>
        <w:bottom w:val="none" w:sz="0" w:space="0" w:color="auto"/>
        <w:right w:val="none" w:sz="0" w:space="0" w:color="auto"/>
      </w:divBdr>
    </w:div>
    <w:div w:id="282539835">
      <w:bodyDiv w:val="1"/>
      <w:marLeft w:val="0"/>
      <w:marRight w:val="0"/>
      <w:marTop w:val="0"/>
      <w:marBottom w:val="0"/>
      <w:divBdr>
        <w:top w:val="none" w:sz="0" w:space="0" w:color="auto"/>
        <w:left w:val="none" w:sz="0" w:space="0" w:color="auto"/>
        <w:bottom w:val="none" w:sz="0" w:space="0" w:color="auto"/>
        <w:right w:val="none" w:sz="0" w:space="0" w:color="auto"/>
      </w:divBdr>
    </w:div>
    <w:div w:id="282543953">
      <w:bodyDiv w:val="1"/>
      <w:marLeft w:val="0"/>
      <w:marRight w:val="0"/>
      <w:marTop w:val="0"/>
      <w:marBottom w:val="0"/>
      <w:divBdr>
        <w:top w:val="none" w:sz="0" w:space="0" w:color="auto"/>
        <w:left w:val="none" w:sz="0" w:space="0" w:color="auto"/>
        <w:bottom w:val="none" w:sz="0" w:space="0" w:color="auto"/>
        <w:right w:val="none" w:sz="0" w:space="0" w:color="auto"/>
      </w:divBdr>
    </w:div>
    <w:div w:id="282618459">
      <w:bodyDiv w:val="1"/>
      <w:marLeft w:val="0"/>
      <w:marRight w:val="0"/>
      <w:marTop w:val="0"/>
      <w:marBottom w:val="0"/>
      <w:divBdr>
        <w:top w:val="none" w:sz="0" w:space="0" w:color="auto"/>
        <w:left w:val="none" w:sz="0" w:space="0" w:color="auto"/>
        <w:bottom w:val="none" w:sz="0" w:space="0" w:color="auto"/>
        <w:right w:val="none" w:sz="0" w:space="0" w:color="auto"/>
      </w:divBdr>
    </w:div>
    <w:div w:id="282659500">
      <w:bodyDiv w:val="1"/>
      <w:marLeft w:val="0"/>
      <w:marRight w:val="0"/>
      <w:marTop w:val="0"/>
      <w:marBottom w:val="0"/>
      <w:divBdr>
        <w:top w:val="none" w:sz="0" w:space="0" w:color="auto"/>
        <w:left w:val="none" w:sz="0" w:space="0" w:color="auto"/>
        <w:bottom w:val="none" w:sz="0" w:space="0" w:color="auto"/>
        <w:right w:val="none" w:sz="0" w:space="0" w:color="auto"/>
      </w:divBdr>
    </w:div>
    <w:div w:id="282688142">
      <w:bodyDiv w:val="1"/>
      <w:marLeft w:val="0"/>
      <w:marRight w:val="0"/>
      <w:marTop w:val="0"/>
      <w:marBottom w:val="0"/>
      <w:divBdr>
        <w:top w:val="none" w:sz="0" w:space="0" w:color="auto"/>
        <w:left w:val="none" w:sz="0" w:space="0" w:color="auto"/>
        <w:bottom w:val="none" w:sz="0" w:space="0" w:color="auto"/>
        <w:right w:val="none" w:sz="0" w:space="0" w:color="auto"/>
      </w:divBdr>
    </w:div>
    <w:div w:id="282812846">
      <w:bodyDiv w:val="1"/>
      <w:marLeft w:val="0"/>
      <w:marRight w:val="0"/>
      <w:marTop w:val="0"/>
      <w:marBottom w:val="0"/>
      <w:divBdr>
        <w:top w:val="none" w:sz="0" w:space="0" w:color="auto"/>
        <w:left w:val="none" w:sz="0" w:space="0" w:color="auto"/>
        <w:bottom w:val="none" w:sz="0" w:space="0" w:color="auto"/>
        <w:right w:val="none" w:sz="0" w:space="0" w:color="auto"/>
      </w:divBdr>
    </w:div>
    <w:div w:id="282884772">
      <w:bodyDiv w:val="1"/>
      <w:marLeft w:val="0"/>
      <w:marRight w:val="0"/>
      <w:marTop w:val="0"/>
      <w:marBottom w:val="0"/>
      <w:divBdr>
        <w:top w:val="none" w:sz="0" w:space="0" w:color="auto"/>
        <w:left w:val="none" w:sz="0" w:space="0" w:color="auto"/>
        <w:bottom w:val="none" w:sz="0" w:space="0" w:color="auto"/>
        <w:right w:val="none" w:sz="0" w:space="0" w:color="auto"/>
      </w:divBdr>
    </w:div>
    <w:div w:id="282928862">
      <w:bodyDiv w:val="1"/>
      <w:marLeft w:val="0"/>
      <w:marRight w:val="0"/>
      <w:marTop w:val="0"/>
      <w:marBottom w:val="0"/>
      <w:divBdr>
        <w:top w:val="none" w:sz="0" w:space="0" w:color="auto"/>
        <w:left w:val="none" w:sz="0" w:space="0" w:color="auto"/>
        <w:bottom w:val="none" w:sz="0" w:space="0" w:color="auto"/>
        <w:right w:val="none" w:sz="0" w:space="0" w:color="auto"/>
      </w:divBdr>
    </w:div>
    <w:div w:id="283007735">
      <w:bodyDiv w:val="1"/>
      <w:marLeft w:val="0"/>
      <w:marRight w:val="0"/>
      <w:marTop w:val="0"/>
      <w:marBottom w:val="0"/>
      <w:divBdr>
        <w:top w:val="none" w:sz="0" w:space="0" w:color="auto"/>
        <w:left w:val="none" w:sz="0" w:space="0" w:color="auto"/>
        <w:bottom w:val="none" w:sz="0" w:space="0" w:color="auto"/>
        <w:right w:val="none" w:sz="0" w:space="0" w:color="auto"/>
      </w:divBdr>
    </w:div>
    <w:div w:id="283125456">
      <w:bodyDiv w:val="1"/>
      <w:marLeft w:val="0"/>
      <w:marRight w:val="0"/>
      <w:marTop w:val="0"/>
      <w:marBottom w:val="0"/>
      <w:divBdr>
        <w:top w:val="none" w:sz="0" w:space="0" w:color="auto"/>
        <w:left w:val="none" w:sz="0" w:space="0" w:color="auto"/>
        <w:bottom w:val="none" w:sz="0" w:space="0" w:color="auto"/>
        <w:right w:val="none" w:sz="0" w:space="0" w:color="auto"/>
      </w:divBdr>
    </w:div>
    <w:div w:id="283192298">
      <w:bodyDiv w:val="1"/>
      <w:marLeft w:val="0"/>
      <w:marRight w:val="0"/>
      <w:marTop w:val="0"/>
      <w:marBottom w:val="0"/>
      <w:divBdr>
        <w:top w:val="none" w:sz="0" w:space="0" w:color="auto"/>
        <w:left w:val="none" w:sz="0" w:space="0" w:color="auto"/>
        <w:bottom w:val="none" w:sz="0" w:space="0" w:color="auto"/>
        <w:right w:val="none" w:sz="0" w:space="0" w:color="auto"/>
      </w:divBdr>
    </w:div>
    <w:div w:id="283267207">
      <w:bodyDiv w:val="1"/>
      <w:marLeft w:val="0"/>
      <w:marRight w:val="0"/>
      <w:marTop w:val="0"/>
      <w:marBottom w:val="0"/>
      <w:divBdr>
        <w:top w:val="none" w:sz="0" w:space="0" w:color="auto"/>
        <w:left w:val="none" w:sz="0" w:space="0" w:color="auto"/>
        <w:bottom w:val="none" w:sz="0" w:space="0" w:color="auto"/>
        <w:right w:val="none" w:sz="0" w:space="0" w:color="auto"/>
      </w:divBdr>
    </w:div>
    <w:div w:id="283269417">
      <w:bodyDiv w:val="1"/>
      <w:marLeft w:val="0"/>
      <w:marRight w:val="0"/>
      <w:marTop w:val="0"/>
      <w:marBottom w:val="0"/>
      <w:divBdr>
        <w:top w:val="none" w:sz="0" w:space="0" w:color="auto"/>
        <w:left w:val="none" w:sz="0" w:space="0" w:color="auto"/>
        <w:bottom w:val="none" w:sz="0" w:space="0" w:color="auto"/>
        <w:right w:val="none" w:sz="0" w:space="0" w:color="auto"/>
      </w:divBdr>
    </w:div>
    <w:div w:id="283272649">
      <w:bodyDiv w:val="1"/>
      <w:marLeft w:val="0"/>
      <w:marRight w:val="0"/>
      <w:marTop w:val="0"/>
      <w:marBottom w:val="0"/>
      <w:divBdr>
        <w:top w:val="none" w:sz="0" w:space="0" w:color="auto"/>
        <w:left w:val="none" w:sz="0" w:space="0" w:color="auto"/>
        <w:bottom w:val="none" w:sz="0" w:space="0" w:color="auto"/>
        <w:right w:val="none" w:sz="0" w:space="0" w:color="auto"/>
      </w:divBdr>
    </w:div>
    <w:div w:id="283315129">
      <w:bodyDiv w:val="1"/>
      <w:marLeft w:val="0"/>
      <w:marRight w:val="0"/>
      <w:marTop w:val="0"/>
      <w:marBottom w:val="0"/>
      <w:divBdr>
        <w:top w:val="none" w:sz="0" w:space="0" w:color="auto"/>
        <w:left w:val="none" w:sz="0" w:space="0" w:color="auto"/>
        <w:bottom w:val="none" w:sz="0" w:space="0" w:color="auto"/>
        <w:right w:val="none" w:sz="0" w:space="0" w:color="auto"/>
      </w:divBdr>
    </w:div>
    <w:div w:id="283386589">
      <w:bodyDiv w:val="1"/>
      <w:marLeft w:val="0"/>
      <w:marRight w:val="0"/>
      <w:marTop w:val="0"/>
      <w:marBottom w:val="0"/>
      <w:divBdr>
        <w:top w:val="none" w:sz="0" w:space="0" w:color="auto"/>
        <w:left w:val="none" w:sz="0" w:space="0" w:color="auto"/>
        <w:bottom w:val="none" w:sz="0" w:space="0" w:color="auto"/>
        <w:right w:val="none" w:sz="0" w:space="0" w:color="auto"/>
      </w:divBdr>
    </w:div>
    <w:div w:id="283390517">
      <w:bodyDiv w:val="1"/>
      <w:marLeft w:val="0"/>
      <w:marRight w:val="0"/>
      <w:marTop w:val="0"/>
      <w:marBottom w:val="0"/>
      <w:divBdr>
        <w:top w:val="none" w:sz="0" w:space="0" w:color="auto"/>
        <w:left w:val="none" w:sz="0" w:space="0" w:color="auto"/>
        <w:bottom w:val="none" w:sz="0" w:space="0" w:color="auto"/>
        <w:right w:val="none" w:sz="0" w:space="0" w:color="auto"/>
      </w:divBdr>
    </w:div>
    <w:div w:id="283391654">
      <w:bodyDiv w:val="1"/>
      <w:marLeft w:val="0"/>
      <w:marRight w:val="0"/>
      <w:marTop w:val="0"/>
      <w:marBottom w:val="0"/>
      <w:divBdr>
        <w:top w:val="none" w:sz="0" w:space="0" w:color="auto"/>
        <w:left w:val="none" w:sz="0" w:space="0" w:color="auto"/>
        <w:bottom w:val="none" w:sz="0" w:space="0" w:color="auto"/>
        <w:right w:val="none" w:sz="0" w:space="0" w:color="auto"/>
      </w:divBdr>
    </w:div>
    <w:div w:id="283462988">
      <w:bodyDiv w:val="1"/>
      <w:marLeft w:val="0"/>
      <w:marRight w:val="0"/>
      <w:marTop w:val="0"/>
      <w:marBottom w:val="0"/>
      <w:divBdr>
        <w:top w:val="none" w:sz="0" w:space="0" w:color="auto"/>
        <w:left w:val="none" w:sz="0" w:space="0" w:color="auto"/>
        <w:bottom w:val="none" w:sz="0" w:space="0" w:color="auto"/>
        <w:right w:val="none" w:sz="0" w:space="0" w:color="auto"/>
      </w:divBdr>
    </w:div>
    <w:div w:id="283465797">
      <w:bodyDiv w:val="1"/>
      <w:marLeft w:val="0"/>
      <w:marRight w:val="0"/>
      <w:marTop w:val="0"/>
      <w:marBottom w:val="0"/>
      <w:divBdr>
        <w:top w:val="none" w:sz="0" w:space="0" w:color="auto"/>
        <w:left w:val="none" w:sz="0" w:space="0" w:color="auto"/>
        <w:bottom w:val="none" w:sz="0" w:space="0" w:color="auto"/>
        <w:right w:val="none" w:sz="0" w:space="0" w:color="auto"/>
      </w:divBdr>
    </w:div>
    <w:div w:id="283468455">
      <w:bodyDiv w:val="1"/>
      <w:marLeft w:val="0"/>
      <w:marRight w:val="0"/>
      <w:marTop w:val="0"/>
      <w:marBottom w:val="0"/>
      <w:divBdr>
        <w:top w:val="none" w:sz="0" w:space="0" w:color="auto"/>
        <w:left w:val="none" w:sz="0" w:space="0" w:color="auto"/>
        <w:bottom w:val="none" w:sz="0" w:space="0" w:color="auto"/>
        <w:right w:val="none" w:sz="0" w:space="0" w:color="auto"/>
      </w:divBdr>
    </w:div>
    <w:div w:id="283510081">
      <w:bodyDiv w:val="1"/>
      <w:marLeft w:val="0"/>
      <w:marRight w:val="0"/>
      <w:marTop w:val="0"/>
      <w:marBottom w:val="0"/>
      <w:divBdr>
        <w:top w:val="none" w:sz="0" w:space="0" w:color="auto"/>
        <w:left w:val="none" w:sz="0" w:space="0" w:color="auto"/>
        <w:bottom w:val="none" w:sz="0" w:space="0" w:color="auto"/>
        <w:right w:val="none" w:sz="0" w:space="0" w:color="auto"/>
      </w:divBdr>
    </w:div>
    <w:div w:id="283510608">
      <w:bodyDiv w:val="1"/>
      <w:marLeft w:val="0"/>
      <w:marRight w:val="0"/>
      <w:marTop w:val="0"/>
      <w:marBottom w:val="0"/>
      <w:divBdr>
        <w:top w:val="none" w:sz="0" w:space="0" w:color="auto"/>
        <w:left w:val="none" w:sz="0" w:space="0" w:color="auto"/>
        <w:bottom w:val="none" w:sz="0" w:space="0" w:color="auto"/>
        <w:right w:val="none" w:sz="0" w:space="0" w:color="auto"/>
      </w:divBdr>
    </w:div>
    <w:div w:id="283587360">
      <w:bodyDiv w:val="1"/>
      <w:marLeft w:val="0"/>
      <w:marRight w:val="0"/>
      <w:marTop w:val="0"/>
      <w:marBottom w:val="0"/>
      <w:divBdr>
        <w:top w:val="none" w:sz="0" w:space="0" w:color="auto"/>
        <w:left w:val="none" w:sz="0" w:space="0" w:color="auto"/>
        <w:bottom w:val="none" w:sz="0" w:space="0" w:color="auto"/>
        <w:right w:val="none" w:sz="0" w:space="0" w:color="auto"/>
      </w:divBdr>
    </w:div>
    <w:div w:id="283656941">
      <w:bodyDiv w:val="1"/>
      <w:marLeft w:val="0"/>
      <w:marRight w:val="0"/>
      <w:marTop w:val="0"/>
      <w:marBottom w:val="0"/>
      <w:divBdr>
        <w:top w:val="none" w:sz="0" w:space="0" w:color="auto"/>
        <w:left w:val="none" w:sz="0" w:space="0" w:color="auto"/>
        <w:bottom w:val="none" w:sz="0" w:space="0" w:color="auto"/>
        <w:right w:val="none" w:sz="0" w:space="0" w:color="auto"/>
      </w:divBdr>
    </w:div>
    <w:div w:id="283931571">
      <w:bodyDiv w:val="1"/>
      <w:marLeft w:val="0"/>
      <w:marRight w:val="0"/>
      <w:marTop w:val="0"/>
      <w:marBottom w:val="0"/>
      <w:divBdr>
        <w:top w:val="none" w:sz="0" w:space="0" w:color="auto"/>
        <w:left w:val="none" w:sz="0" w:space="0" w:color="auto"/>
        <w:bottom w:val="none" w:sz="0" w:space="0" w:color="auto"/>
        <w:right w:val="none" w:sz="0" w:space="0" w:color="auto"/>
      </w:divBdr>
    </w:div>
    <w:div w:id="284049029">
      <w:bodyDiv w:val="1"/>
      <w:marLeft w:val="0"/>
      <w:marRight w:val="0"/>
      <w:marTop w:val="0"/>
      <w:marBottom w:val="0"/>
      <w:divBdr>
        <w:top w:val="none" w:sz="0" w:space="0" w:color="auto"/>
        <w:left w:val="none" w:sz="0" w:space="0" w:color="auto"/>
        <w:bottom w:val="none" w:sz="0" w:space="0" w:color="auto"/>
        <w:right w:val="none" w:sz="0" w:space="0" w:color="auto"/>
      </w:divBdr>
    </w:div>
    <w:div w:id="284120208">
      <w:bodyDiv w:val="1"/>
      <w:marLeft w:val="0"/>
      <w:marRight w:val="0"/>
      <w:marTop w:val="0"/>
      <w:marBottom w:val="0"/>
      <w:divBdr>
        <w:top w:val="none" w:sz="0" w:space="0" w:color="auto"/>
        <w:left w:val="none" w:sz="0" w:space="0" w:color="auto"/>
        <w:bottom w:val="none" w:sz="0" w:space="0" w:color="auto"/>
        <w:right w:val="none" w:sz="0" w:space="0" w:color="auto"/>
      </w:divBdr>
    </w:div>
    <w:div w:id="284194115">
      <w:bodyDiv w:val="1"/>
      <w:marLeft w:val="0"/>
      <w:marRight w:val="0"/>
      <w:marTop w:val="0"/>
      <w:marBottom w:val="0"/>
      <w:divBdr>
        <w:top w:val="none" w:sz="0" w:space="0" w:color="auto"/>
        <w:left w:val="none" w:sz="0" w:space="0" w:color="auto"/>
        <w:bottom w:val="none" w:sz="0" w:space="0" w:color="auto"/>
        <w:right w:val="none" w:sz="0" w:space="0" w:color="auto"/>
      </w:divBdr>
    </w:div>
    <w:div w:id="284234933">
      <w:bodyDiv w:val="1"/>
      <w:marLeft w:val="0"/>
      <w:marRight w:val="0"/>
      <w:marTop w:val="0"/>
      <w:marBottom w:val="0"/>
      <w:divBdr>
        <w:top w:val="none" w:sz="0" w:space="0" w:color="auto"/>
        <w:left w:val="none" w:sz="0" w:space="0" w:color="auto"/>
        <w:bottom w:val="none" w:sz="0" w:space="0" w:color="auto"/>
        <w:right w:val="none" w:sz="0" w:space="0" w:color="auto"/>
      </w:divBdr>
    </w:div>
    <w:div w:id="284241079">
      <w:bodyDiv w:val="1"/>
      <w:marLeft w:val="0"/>
      <w:marRight w:val="0"/>
      <w:marTop w:val="0"/>
      <w:marBottom w:val="0"/>
      <w:divBdr>
        <w:top w:val="none" w:sz="0" w:space="0" w:color="auto"/>
        <w:left w:val="none" w:sz="0" w:space="0" w:color="auto"/>
        <w:bottom w:val="none" w:sz="0" w:space="0" w:color="auto"/>
        <w:right w:val="none" w:sz="0" w:space="0" w:color="auto"/>
      </w:divBdr>
    </w:div>
    <w:div w:id="284312139">
      <w:bodyDiv w:val="1"/>
      <w:marLeft w:val="0"/>
      <w:marRight w:val="0"/>
      <w:marTop w:val="0"/>
      <w:marBottom w:val="0"/>
      <w:divBdr>
        <w:top w:val="none" w:sz="0" w:space="0" w:color="auto"/>
        <w:left w:val="none" w:sz="0" w:space="0" w:color="auto"/>
        <w:bottom w:val="none" w:sz="0" w:space="0" w:color="auto"/>
        <w:right w:val="none" w:sz="0" w:space="0" w:color="auto"/>
      </w:divBdr>
    </w:div>
    <w:div w:id="284312857">
      <w:bodyDiv w:val="1"/>
      <w:marLeft w:val="0"/>
      <w:marRight w:val="0"/>
      <w:marTop w:val="0"/>
      <w:marBottom w:val="0"/>
      <w:divBdr>
        <w:top w:val="none" w:sz="0" w:space="0" w:color="auto"/>
        <w:left w:val="none" w:sz="0" w:space="0" w:color="auto"/>
        <w:bottom w:val="none" w:sz="0" w:space="0" w:color="auto"/>
        <w:right w:val="none" w:sz="0" w:space="0" w:color="auto"/>
      </w:divBdr>
    </w:div>
    <w:div w:id="284313774">
      <w:bodyDiv w:val="1"/>
      <w:marLeft w:val="0"/>
      <w:marRight w:val="0"/>
      <w:marTop w:val="0"/>
      <w:marBottom w:val="0"/>
      <w:divBdr>
        <w:top w:val="none" w:sz="0" w:space="0" w:color="auto"/>
        <w:left w:val="none" w:sz="0" w:space="0" w:color="auto"/>
        <w:bottom w:val="none" w:sz="0" w:space="0" w:color="auto"/>
        <w:right w:val="none" w:sz="0" w:space="0" w:color="auto"/>
      </w:divBdr>
    </w:div>
    <w:div w:id="284586717">
      <w:bodyDiv w:val="1"/>
      <w:marLeft w:val="0"/>
      <w:marRight w:val="0"/>
      <w:marTop w:val="0"/>
      <w:marBottom w:val="0"/>
      <w:divBdr>
        <w:top w:val="none" w:sz="0" w:space="0" w:color="auto"/>
        <w:left w:val="none" w:sz="0" w:space="0" w:color="auto"/>
        <w:bottom w:val="none" w:sz="0" w:space="0" w:color="auto"/>
        <w:right w:val="none" w:sz="0" w:space="0" w:color="auto"/>
      </w:divBdr>
    </w:div>
    <w:div w:id="284625693">
      <w:bodyDiv w:val="1"/>
      <w:marLeft w:val="0"/>
      <w:marRight w:val="0"/>
      <w:marTop w:val="0"/>
      <w:marBottom w:val="0"/>
      <w:divBdr>
        <w:top w:val="none" w:sz="0" w:space="0" w:color="auto"/>
        <w:left w:val="none" w:sz="0" w:space="0" w:color="auto"/>
        <w:bottom w:val="none" w:sz="0" w:space="0" w:color="auto"/>
        <w:right w:val="none" w:sz="0" w:space="0" w:color="auto"/>
      </w:divBdr>
    </w:div>
    <w:div w:id="284627129">
      <w:bodyDiv w:val="1"/>
      <w:marLeft w:val="0"/>
      <w:marRight w:val="0"/>
      <w:marTop w:val="0"/>
      <w:marBottom w:val="0"/>
      <w:divBdr>
        <w:top w:val="none" w:sz="0" w:space="0" w:color="auto"/>
        <w:left w:val="none" w:sz="0" w:space="0" w:color="auto"/>
        <w:bottom w:val="none" w:sz="0" w:space="0" w:color="auto"/>
        <w:right w:val="none" w:sz="0" w:space="0" w:color="auto"/>
      </w:divBdr>
    </w:div>
    <w:div w:id="284696682">
      <w:bodyDiv w:val="1"/>
      <w:marLeft w:val="0"/>
      <w:marRight w:val="0"/>
      <w:marTop w:val="0"/>
      <w:marBottom w:val="0"/>
      <w:divBdr>
        <w:top w:val="none" w:sz="0" w:space="0" w:color="auto"/>
        <w:left w:val="none" w:sz="0" w:space="0" w:color="auto"/>
        <w:bottom w:val="none" w:sz="0" w:space="0" w:color="auto"/>
        <w:right w:val="none" w:sz="0" w:space="0" w:color="auto"/>
      </w:divBdr>
    </w:div>
    <w:div w:id="284849443">
      <w:bodyDiv w:val="1"/>
      <w:marLeft w:val="0"/>
      <w:marRight w:val="0"/>
      <w:marTop w:val="0"/>
      <w:marBottom w:val="0"/>
      <w:divBdr>
        <w:top w:val="none" w:sz="0" w:space="0" w:color="auto"/>
        <w:left w:val="none" w:sz="0" w:space="0" w:color="auto"/>
        <w:bottom w:val="none" w:sz="0" w:space="0" w:color="auto"/>
        <w:right w:val="none" w:sz="0" w:space="0" w:color="auto"/>
      </w:divBdr>
    </w:div>
    <w:div w:id="284888802">
      <w:bodyDiv w:val="1"/>
      <w:marLeft w:val="0"/>
      <w:marRight w:val="0"/>
      <w:marTop w:val="0"/>
      <w:marBottom w:val="0"/>
      <w:divBdr>
        <w:top w:val="none" w:sz="0" w:space="0" w:color="auto"/>
        <w:left w:val="none" w:sz="0" w:space="0" w:color="auto"/>
        <w:bottom w:val="none" w:sz="0" w:space="0" w:color="auto"/>
        <w:right w:val="none" w:sz="0" w:space="0" w:color="auto"/>
      </w:divBdr>
    </w:div>
    <w:div w:id="284893816">
      <w:bodyDiv w:val="1"/>
      <w:marLeft w:val="0"/>
      <w:marRight w:val="0"/>
      <w:marTop w:val="0"/>
      <w:marBottom w:val="0"/>
      <w:divBdr>
        <w:top w:val="none" w:sz="0" w:space="0" w:color="auto"/>
        <w:left w:val="none" w:sz="0" w:space="0" w:color="auto"/>
        <w:bottom w:val="none" w:sz="0" w:space="0" w:color="auto"/>
        <w:right w:val="none" w:sz="0" w:space="0" w:color="auto"/>
      </w:divBdr>
    </w:div>
    <w:div w:id="284970748">
      <w:bodyDiv w:val="1"/>
      <w:marLeft w:val="0"/>
      <w:marRight w:val="0"/>
      <w:marTop w:val="0"/>
      <w:marBottom w:val="0"/>
      <w:divBdr>
        <w:top w:val="none" w:sz="0" w:space="0" w:color="auto"/>
        <w:left w:val="none" w:sz="0" w:space="0" w:color="auto"/>
        <w:bottom w:val="none" w:sz="0" w:space="0" w:color="auto"/>
        <w:right w:val="none" w:sz="0" w:space="0" w:color="auto"/>
      </w:divBdr>
    </w:div>
    <w:div w:id="285039182">
      <w:bodyDiv w:val="1"/>
      <w:marLeft w:val="0"/>
      <w:marRight w:val="0"/>
      <w:marTop w:val="0"/>
      <w:marBottom w:val="0"/>
      <w:divBdr>
        <w:top w:val="none" w:sz="0" w:space="0" w:color="auto"/>
        <w:left w:val="none" w:sz="0" w:space="0" w:color="auto"/>
        <w:bottom w:val="none" w:sz="0" w:space="0" w:color="auto"/>
        <w:right w:val="none" w:sz="0" w:space="0" w:color="auto"/>
      </w:divBdr>
    </w:div>
    <w:div w:id="285042635">
      <w:bodyDiv w:val="1"/>
      <w:marLeft w:val="0"/>
      <w:marRight w:val="0"/>
      <w:marTop w:val="0"/>
      <w:marBottom w:val="0"/>
      <w:divBdr>
        <w:top w:val="none" w:sz="0" w:space="0" w:color="auto"/>
        <w:left w:val="none" w:sz="0" w:space="0" w:color="auto"/>
        <w:bottom w:val="none" w:sz="0" w:space="0" w:color="auto"/>
        <w:right w:val="none" w:sz="0" w:space="0" w:color="auto"/>
      </w:divBdr>
    </w:div>
    <w:div w:id="285044059">
      <w:bodyDiv w:val="1"/>
      <w:marLeft w:val="0"/>
      <w:marRight w:val="0"/>
      <w:marTop w:val="0"/>
      <w:marBottom w:val="0"/>
      <w:divBdr>
        <w:top w:val="none" w:sz="0" w:space="0" w:color="auto"/>
        <w:left w:val="none" w:sz="0" w:space="0" w:color="auto"/>
        <w:bottom w:val="none" w:sz="0" w:space="0" w:color="auto"/>
        <w:right w:val="none" w:sz="0" w:space="0" w:color="auto"/>
      </w:divBdr>
    </w:div>
    <w:div w:id="285090818">
      <w:bodyDiv w:val="1"/>
      <w:marLeft w:val="0"/>
      <w:marRight w:val="0"/>
      <w:marTop w:val="0"/>
      <w:marBottom w:val="0"/>
      <w:divBdr>
        <w:top w:val="none" w:sz="0" w:space="0" w:color="auto"/>
        <w:left w:val="none" w:sz="0" w:space="0" w:color="auto"/>
        <w:bottom w:val="none" w:sz="0" w:space="0" w:color="auto"/>
        <w:right w:val="none" w:sz="0" w:space="0" w:color="auto"/>
      </w:divBdr>
    </w:div>
    <w:div w:id="285308097">
      <w:bodyDiv w:val="1"/>
      <w:marLeft w:val="0"/>
      <w:marRight w:val="0"/>
      <w:marTop w:val="0"/>
      <w:marBottom w:val="0"/>
      <w:divBdr>
        <w:top w:val="none" w:sz="0" w:space="0" w:color="auto"/>
        <w:left w:val="none" w:sz="0" w:space="0" w:color="auto"/>
        <w:bottom w:val="none" w:sz="0" w:space="0" w:color="auto"/>
        <w:right w:val="none" w:sz="0" w:space="0" w:color="auto"/>
      </w:divBdr>
    </w:div>
    <w:div w:id="285310731">
      <w:bodyDiv w:val="1"/>
      <w:marLeft w:val="0"/>
      <w:marRight w:val="0"/>
      <w:marTop w:val="0"/>
      <w:marBottom w:val="0"/>
      <w:divBdr>
        <w:top w:val="none" w:sz="0" w:space="0" w:color="auto"/>
        <w:left w:val="none" w:sz="0" w:space="0" w:color="auto"/>
        <w:bottom w:val="none" w:sz="0" w:space="0" w:color="auto"/>
        <w:right w:val="none" w:sz="0" w:space="0" w:color="auto"/>
      </w:divBdr>
    </w:div>
    <w:div w:id="285435464">
      <w:bodyDiv w:val="1"/>
      <w:marLeft w:val="0"/>
      <w:marRight w:val="0"/>
      <w:marTop w:val="0"/>
      <w:marBottom w:val="0"/>
      <w:divBdr>
        <w:top w:val="none" w:sz="0" w:space="0" w:color="auto"/>
        <w:left w:val="none" w:sz="0" w:space="0" w:color="auto"/>
        <w:bottom w:val="none" w:sz="0" w:space="0" w:color="auto"/>
        <w:right w:val="none" w:sz="0" w:space="0" w:color="auto"/>
      </w:divBdr>
    </w:div>
    <w:div w:id="285477731">
      <w:bodyDiv w:val="1"/>
      <w:marLeft w:val="0"/>
      <w:marRight w:val="0"/>
      <w:marTop w:val="0"/>
      <w:marBottom w:val="0"/>
      <w:divBdr>
        <w:top w:val="none" w:sz="0" w:space="0" w:color="auto"/>
        <w:left w:val="none" w:sz="0" w:space="0" w:color="auto"/>
        <w:bottom w:val="none" w:sz="0" w:space="0" w:color="auto"/>
        <w:right w:val="none" w:sz="0" w:space="0" w:color="auto"/>
      </w:divBdr>
    </w:div>
    <w:div w:id="285505856">
      <w:bodyDiv w:val="1"/>
      <w:marLeft w:val="0"/>
      <w:marRight w:val="0"/>
      <w:marTop w:val="0"/>
      <w:marBottom w:val="0"/>
      <w:divBdr>
        <w:top w:val="none" w:sz="0" w:space="0" w:color="auto"/>
        <w:left w:val="none" w:sz="0" w:space="0" w:color="auto"/>
        <w:bottom w:val="none" w:sz="0" w:space="0" w:color="auto"/>
        <w:right w:val="none" w:sz="0" w:space="0" w:color="auto"/>
      </w:divBdr>
    </w:div>
    <w:div w:id="285546895">
      <w:bodyDiv w:val="1"/>
      <w:marLeft w:val="0"/>
      <w:marRight w:val="0"/>
      <w:marTop w:val="0"/>
      <w:marBottom w:val="0"/>
      <w:divBdr>
        <w:top w:val="none" w:sz="0" w:space="0" w:color="auto"/>
        <w:left w:val="none" w:sz="0" w:space="0" w:color="auto"/>
        <w:bottom w:val="none" w:sz="0" w:space="0" w:color="auto"/>
        <w:right w:val="none" w:sz="0" w:space="0" w:color="auto"/>
      </w:divBdr>
    </w:div>
    <w:div w:id="285550067">
      <w:bodyDiv w:val="1"/>
      <w:marLeft w:val="0"/>
      <w:marRight w:val="0"/>
      <w:marTop w:val="0"/>
      <w:marBottom w:val="0"/>
      <w:divBdr>
        <w:top w:val="none" w:sz="0" w:space="0" w:color="auto"/>
        <w:left w:val="none" w:sz="0" w:space="0" w:color="auto"/>
        <w:bottom w:val="none" w:sz="0" w:space="0" w:color="auto"/>
        <w:right w:val="none" w:sz="0" w:space="0" w:color="auto"/>
      </w:divBdr>
    </w:div>
    <w:div w:id="285627116">
      <w:bodyDiv w:val="1"/>
      <w:marLeft w:val="0"/>
      <w:marRight w:val="0"/>
      <w:marTop w:val="0"/>
      <w:marBottom w:val="0"/>
      <w:divBdr>
        <w:top w:val="none" w:sz="0" w:space="0" w:color="auto"/>
        <w:left w:val="none" w:sz="0" w:space="0" w:color="auto"/>
        <w:bottom w:val="none" w:sz="0" w:space="0" w:color="auto"/>
        <w:right w:val="none" w:sz="0" w:space="0" w:color="auto"/>
      </w:divBdr>
    </w:div>
    <w:div w:id="285704149">
      <w:bodyDiv w:val="1"/>
      <w:marLeft w:val="0"/>
      <w:marRight w:val="0"/>
      <w:marTop w:val="0"/>
      <w:marBottom w:val="0"/>
      <w:divBdr>
        <w:top w:val="none" w:sz="0" w:space="0" w:color="auto"/>
        <w:left w:val="none" w:sz="0" w:space="0" w:color="auto"/>
        <w:bottom w:val="none" w:sz="0" w:space="0" w:color="auto"/>
        <w:right w:val="none" w:sz="0" w:space="0" w:color="auto"/>
      </w:divBdr>
    </w:div>
    <w:div w:id="285889645">
      <w:bodyDiv w:val="1"/>
      <w:marLeft w:val="0"/>
      <w:marRight w:val="0"/>
      <w:marTop w:val="0"/>
      <w:marBottom w:val="0"/>
      <w:divBdr>
        <w:top w:val="none" w:sz="0" w:space="0" w:color="auto"/>
        <w:left w:val="none" w:sz="0" w:space="0" w:color="auto"/>
        <w:bottom w:val="none" w:sz="0" w:space="0" w:color="auto"/>
        <w:right w:val="none" w:sz="0" w:space="0" w:color="auto"/>
      </w:divBdr>
    </w:div>
    <w:div w:id="285890933">
      <w:bodyDiv w:val="1"/>
      <w:marLeft w:val="0"/>
      <w:marRight w:val="0"/>
      <w:marTop w:val="0"/>
      <w:marBottom w:val="0"/>
      <w:divBdr>
        <w:top w:val="none" w:sz="0" w:space="0" w:color="auto"/>
        <w:left w:val="none" w:sz="0" w:space="0" w:color="auto"/>
        <w:bottom w:val="none" w:sz="0" w:space="0" w:color="auto"/>
        <w:right w:val="none" w:sz="0" w:space="0" w:color="auto"/>
      </w:divBdr>
    </w:div>
    <w:div w:id="285933849">
      <w:bodyDiv w:val="1"/>
      <w:marLeft w:val="0"/>
      <w:marRight w:val="0"/>
      <w:marTop w:val="0"/>
      <w:marBottom w:val="0"/>
      <w:divBdr>
        <w:top w:val="none" w:sz="0" w:space="0" w:color="auto"/>
        <w:left w:val="none" w:sz="0" w:space="0" w:color="auto"/>
        <w:bottom w:val="none" w:sz="0" w:space="0" w:color="auto"/>
        <w:right w:val="none" w:sz="0" w:space="0" w:color="auto"/>
      </w:divBdr>
    </w:div>
    <w:div w:id="285936651">
      <w:bodyDiv w:val="1"/>
      <w:marLeft w:val="0"/>
      <w:marRight w:val="0"/>
      <w:marTop w:val="0"/>
      <w:marBottom w:val="0"/>
      <w:divBdr>
        <w:top w:val="none" w:sz="0" w:space="0" w:color="auto"/>
        <w:left w:val="none" w:sz="0" w:space="0" w:color="auto"/>
        <w:bottom w:val="none" w:sz="0" w:space="0" w:color="auto"/>
        <w:right w:val="none" w:sz="0" w:space="0" w:color="auto"/>
      </w:divBdr>
    </w:div>
    <w:div w:id="285939310">
      <w:bodyDiv w:val="1"/>
      <w:marLeft w:val="0"/>
      <w:marRight w:val="0"/>
      <w:marTop w:val="0"/>
      <w:marBottom w:val="0"/>
      <w:divBdr>
        <w:top w:val="none" w:sz="0" w:space="0" w:color="auto"/>
        <w:left w:val="none" w:sz="0" w:space="0" w:color="auto"/>
        <w:bottom w:val="none" w:sz="0" w:space="0" w:color="auto"/>
        <w:right w:val="none" w:sz="0" w:space="0" w:color="auto"/>
      </w:divBdr>
    </w:div>
    <w:div w:id="285963941">
      <w:bodyDiv w:val="1"/>
      <w:marLeft w:val="0"/>
      <w:marRight w:val="0"/>
      <w:marTop w:val="0"/>
      <w:marBottom w:val="0"/>
      <w:divBdr>
        <w:top w:val="none" w:sz="0" w:space="0" w:color="auto"/>
        <w:left w:val="none" w:sz="0" w:space="0" w:color="auto"/>
        <w:bottom w:val="none" w:sz="0" w:space="0" w:color="auto"/>
        <w:right w:val="none" w:sz="0" w:space="0" w:color="auto"/>
      </w:divBdr>
    </w:div>
    <w:div w:id="286013143">
      <w:bodyDiv w:val="1"/>
      <w:marLeft w:val="0"/>
      <w:marRight w:val="0"/>
      <w:marTop w:val="0"/>
      <w:marBottom w:val="0"/>
      <w:divBdr>
        <w:top w:val="none" w:sz="0" w:space="0" w:color="auto"/>
        <w:left w:val="none" w:sz="0" w:space="0" w:color="auto"/>
        <w:bottom w:val="none" w:sz="0" w:space="0" w:color="auto"/>
        <w:right w:val="none" w:sz="0" w:space="0" w:color="auto"/>
      </w:divBdr>
    </w:div>
    <w:div w:id="286081015">
      <w:bodyDiv w:val="1"/>
      <w:marLeft w:val="0"/>
      <w:marRight w:val="0"/>
      <w:marTop w:val="0"/>
      <w:marBottom w:val="0"/>
      <w:divBdr>
        <w:top w:val="none" w:sz="0" w:space="0" w:color="auto"/>
        <w:left w:val="none" w:sz="0" w:space="0" w:color="auto"/>
        <w:bottom w:val="none" w:sz="0" w:space="0" w:color="auto"/>
        <w:right w:val="none" w:sz="0" w:space="0" w:color="auto"/>
      </w:divBdr>
    </w:div>
    <w:div w:id="286084598">
      <w:bodyDiv w:val="1"/>
      <w:marLeft w:val="0"/>
      <w:marRight w:val="0"/>
      <w:marTop w:val="0"/>
      <w:marBottom w:val="0"/>
      <w:divBdr>
        <w:top w:val="none" w:sz="0" w:space="0" w:color="auto"/>
        <w:left w:val="none" w:sz="0" w:space="0" w:color="auto"/>
        <w:bottom w:val="none" w:sz="0" w:space="0" w:color="auto"/>
        <w:right w:val="none" w:sz="0" w:space="0" w:color="auto"/>
      </w:divBdr>
    </w:div>
    <w:div w:id="286132796">
      <w:bodyDiv w:val="1"/>
      <w:marLeft w:val="0"/>
      <w:marRight w:val="0"/>
      <w:marTop w:val="0"/>
      <w:marBottom w:val="0"/>
      <w:divBdr>
        <w:top w:val="none" w:sz="0" w:space="0" w:color="auto"/>
        <w:left w:val="none" w:sz="0" w:space="0" w:color="auto"/>
        <w:bottom w:val="none" w:sz="0" w:space="0" w:color="auto"/>
        <w:right w:val="none" w:sz="0" w:space="0" w:color="auto"/>
      </w:divBdr>
    </w:div>
    <w:div w:id="286161149">
      <w:bodyDiv w:val="1"/>
      <w:marLeft w:val="0"/>
      <w:marRight w:val="0"/>
      <w:marTop w:val="0"/>
      <w:marBottom w:val="0"/>
      <w:divBdr>
        <w:top w:val="none" w:sz="0" w:space="0" w:color="auto"/>
        <w:left w:val="none" w:sz="0" w:space="0" w:color="auto"/>
        <w:bottom w:val="none" w:sz="0" w:space="0" w:color="auto"/>
        <w:right w:val="none" w:sz="0" w:space="0" w:color="auto"/>
      </w:divBdr>
    </w:div>
    <w:div w:id="286162101">
      <w:bodyDiv w:val="1"/>
      <w:marLeft w:val="0"/>
      <w:marRight w:val="0"/>
      <w:marTop w:val="0"/>
      <w:marBottom w:val="0"/>
      <w:divBdr>
        <w:top w:val="none" w:sz="0" w:space="0" w:color="auto"/>
        <w:left w:val="none" w:sz="0" w:space="0" w:color="auto"/>
        <w:bottom w:val="none" w:sz="0" w:space="0" w:color="auto"/>
        <w:right w:val="none" w:sz="0" w:space="0" w:color="auto"/>
      </w:divBdr>
    </w:div>
    <w:div w:id="286206287">
      <w:bodyDiv w:val="1"/>
      <w:marLeft w:val="0"/>
      <w:marRight w:val="0"/>
      <w:marTop w:val="0"/>
      <w:marBottom w:val="0"/>
      <w:divBdr>
        <w:top w:val="none" w:sz="0" w:space="0" w:color="auto"/>
        <w:left w:val="none" w:sz="0" w:space="0" w:color="auto"/>
        <w:bottom w:val="none" w:sz="0" w:space="0" w:color="auto"/>
        <w:right w:val="none" w:sz="0" w:space="0" w:color="auto"/>
      </w:divBdr>
    </w:div>
    <w:div w:id="286277680">
      <w:bodyDiv w:val="1"/>
      <w:marLeft w:val="0"/>
      <w:marRight w:val="0"/>
      <w:marTop w:val="0"/>
      <w:marBottom w:val="0"/>
      <w:divBdr>
        <w:top w:val="none" w:sz="0" w:space="0" w:color="auto"/>
        <w:left w:val="none" w:sz="0" w:space="0" w:color="auto"/>
        <w:bottom w:val="none" w:sz="0" w:space="0" w:color="auto"/>
        <w:right w:val="none" w:sz="0" w:space="0" w:color="auto"/>
      </w:divBdr>
    </w:div>
    <w:div w:id="286350308">
      <w:bodyDiv w:val="1"/>
      <w:marLeft w:val="0"/>
      <w:marRight w:val="0"/>
      <w:marTop w:val="0"/>
      <w:marBottom w:val="0"/>
      <w:divBdr>
        <w:top w:val="none" w:sz="0" w:space="0" w:color="auto"/>
        <w:left w:val="none" w:sz="0" w:space="0" w:color="auto"/>
        <w:bottom w:val="none" w:sz="0" w:space="0" w:color="auto"/>
        <w:right w:val="none" w:sz="0" w:space="0" w:color="auto"/>
      </w:divBdr>
    </w:div>
    <w:div w:id="286353758">
      <w:bodyDiv w:val="1"/>
      <w:marLeft w:val="0"/>
      <w:marRight w:val="0"/>
      <w:marTop w:val="0"/>
      <w:marBottom w:val="0"/>
      <w:divBdr>
        <w:top w:val="none" w:sz="0" w:space="0" w:color="auto"/>
        <w:left w:val="none" w:sz="0" w:space="0" w:color="auto"/>
        <w:bottom w:val="none" w:sz="0" w:space="0" w:color="auto"/>
        <w:right w:val="none" w:sz="0" w:space="0" w:color="auto"/>
      </w:divBdr>
    </w:div>
    <w:div w:id="286401521">
      <w:bodyDiv w:val="1"/>
      <w:marLeft w:val="0"/>
      <w:marRight w:val="0"/>
      <w:marTop w:val="0"/>
      <w:marBottom w:val="0"/>
      <w:divBdr>
        <w:top w:val="none" w:sz="0" w:space="0" w:color="auto"/>
        <w:left w:val="none" w:sz="0" w:space="0" w:color="auto"/>
        <w:bottom w:val="none" w:sz="0" w:space="0" w:color="auto"/>
        <w:right w:val="none" w:sz="0" w:space="0" w:color="auto"/>
      </w:divBdr>
    </w:div>
    <w:div w:id="286545809">
      <w:bodyDiv w:val="1"/>
      <w:marLeft w:val="0"/>
      <w:marRight w:val="0"/>
      <w:marTop w:val="0"/>
      <w:marBottom w:val="0"/>
      <w:divBdr>
        <w:top w:val="none" w:sz="0" w:space="0" w:color="auto"/>
        <w:left w:val="none" w:sz="0" w:space="0" w:color="auto"/>
        <w:bottom w:val="none" w:sz="0" w:space="0" w:color="auto"/>
        <w:right w:val="none" w:sz="0" w:space="0" w:color="auto"/>
      </w:divBdr>
    </w:div>
    <w:div w:id="286812186">
      <w:bodyDiv w:val="1"/>
      <w:marLeft w:val="0"/>
      <w:marRight w:val="0"/>
      <w:marTop w:val="0"/>
      <w:marBottom w:val="0"/>
      <w:divBdr>
        <w:top w:val="none" w:sz="0" w:space="0" w:color="auto"/>
        <w:left w:val="none" w:sz="0" w:space="0" w:color="auto"/>
        <w:bottom w:val="none" w:sz="0" w:space="0" w:color="auto"/>
        <w:right w:val="none" w:sz="0" w:space="0" w:color="auto"/>
      </w:divBdr>
    </w:div>
    <w:div w:id="286812355">
      <w:bodyDiv w:val="1"/>
      <w:marLeft w:val="0"/>
      <w:marRight w:val="0"/>
      <w:marTop w:val="0"/>
      <w:marBottom w:val="0"/>
      <w:divBdr>
        <w:top w:val="none" w:sz="0" w:space="0" w:color="auto"/>
        <w:left w:val="none" w:sz="0" w:space="0" w:color="auto"/>
        <w:bottom w:val="none" w:sz="0" w:space="0" w:color="auto"/>
        <w:right w:val="none" w:sz="0" w:space="0" w:color="auto"/>
      </w:divBdr>
    </w:div>
    <w:div w:id="286814462">
      <w:bodyDiv w:val="1"/>
      <w:marLeft w:val="0"/>
      <w:marRight w:val="0"/>
      <w:marTop w:val="0"/>
      <w:marBottom w:val="0"/>
      <w:divBdr>
        <w:top w:val="none" w:sz="0" w:space="0" w:color="auto"/>
        <w:left w:val="none" w:sz="0" w:space="0" w:color="auto"/>
        <w:bottom w:val="none" w:sz="0" w:space="0" w:color="auto"/>
        <w:right w:val="none" w:sz="0" w:space="0" w:color="auto"/>
      </w:divBdr>
    </w:div>
    <w:div w:id="286815012">
      <w:bodyDiv w:val="1"/>
      <w:marLeft w:val="0"/>
      <w:marRight w:val="0"/>
      <w:marTop w:val="0"/>
      <w:marBottom w:val="0"/>
      <w:divBdr>
        <w:top w:val="none" w:sz="0" w:space="0" w:color="auto"/>
        <w:left w:val="none" w:sz="0" w:space="0" w:color="auto"/>
        <w:bottom w:val="none" w:sz="0" w:space="0" w:color="auto"/>
        <w:right w:val="none" w:sz="0" w:space="0" w:color="auto"/>
      </w:divBdr>
    </w:div>
    <w:div w:id="286816253">
      <w:bodyDiv w:val="1"/>
      <w:marLeft w:val="0"/>
      <w:marRight w:val="0"/>
      <w:marTop w:val="0"/>
      <w:marBottom w:val="0"/>
      <w:divBdr>
        <w:top w:val="none" w:sz="0" w:space="0" w:color="auto"/>
        <w:left w:val="none" w:sz="0" w:space="0" w:color="auto"/>
        <w:bottom w:val="none" w:sz="0" w:space="0" w:color="auto"/>
        <w:right w:val="none" w:sz="0" w:space="0" w:color="auto"/>
      </w:divBdr>
    </w:div>
    <w:div w:id="286932248">
      <w:bodyDiv w:val="1"/>
      <w:marLeft w:val="0"/>
      <w:marRight w:val="0"/>
      <w:marTop w:val="0"/>
      <w:marBottom w:val="0"/>
      <w:divBdr>
        <w:top w:val="none" w:sz="0" w:space="0" w:color="auto"/>
        <w:left w:val="none" w:sz="0" w:space="0" w:color="auto"/>
        <w:bottom w:val="none" w:sz="0" w:space="0" w:color="auto"/>
        <w:right w:val="none" w:sz="0" w:space="0" w:color="auto"/>
      </w:divBdr>
    </w:div>
    <w:div w:id="286937325">
      <w:bodyDiv w:val="1"/>
      <w:marLeft w:val="0"/>
      <w:marRight w:val="0"/>
      <w:marTop w:val="0"/>
      <w:marBottom w:val="0"/>
      <w:divBdr>
        <w:top w:val="none" w:sz="0" w:space="0" w:color="auto"/>
        <w:left w:val="none" w:sz="0" w:space="0" w:color="auto"/>
        <w:bottom w:val="none" w:sz="0" w:space="0" w:color="auto"/>
        <w:right w:val="none" w:sz="0" w:space="0" w:color="auto"/>
      </w:divBdr>
    </w:div>
    <w:div w:id="287005641">
      <w:bodyDiv w:val="1"/>
      <w:marLeft w:val="0"/>
      <w:marRight w:val="0"/>
      <w:marTop w:val="0"/>
      <w:marBottom w:val="0"/>
      <w:divBdr>
        <w:top w:val="none" w:sz="0" w:space="0" w:color="auto"/>
        <w:left w:val="none" w:sz="0" w:space="0" w:color="auto"/>
        <w:bottom w:val="none" w:sz="0" w:space="0" w:color="auto"/>
        <w:right w:val="none" w:sz="0" w:space="0" w:color="auto"/>
      </w:divBdr>
    </w:div>
    <w:div w:id="287013841">
      <w:bodyDiv w:val="1"/>
      <w:marLeft w:val="0"/>
      <w:marRight w:val="0"/>
      <w:marTop w:val="0"/>
      <w:marBottom w:val="0"/>
      <w:divBdr>
        <w:top w:val="none" w:sz="0" w:space="0" w:color="auto"/>
        <w:left w:val="none" w:sz="0" w:space="0" w:color="auto"/>
        <w:bottom w:val="none" w:sz="0" w:space="0" w:color="auto"/>
        <w:right w:val="none" w:sz="0" w:space="0" w:color="auto"/>
      </w:divBdr>
    </w:div>
    <w:div w:id="287127025">
      <w:bodyDiv w:val="1"/>
      <w:marLeft w:val="0"/>
      <w:marRight w:val="0"/>
      <w:marTop w:val="0"/>
      <w:marBottom w:val="0"/>
      <w:divBdr>
        <w:top w:val="none" w:sz="0" w:space="0" w:color="auto"/>
        <w:left w:val="none" w:sz="0" w:space="0" w:color="auto"/>
        <w:bottom w:val="none" w:sz="0" w:space="0" w:color="auto"/>
        <w:right w:val="none" w:sz="0" w:space="0" w:color="auto"/>
      </w:divBdr>
    </w:div>
    <w:div w:id="287201636">
      <w:bodyDiv w:val="1"/>
      <w:marLeft w:val="0"/>
      <w:marRight w:val="0"/>
      <w:marTop w:val="0"/>
      <w:marBottom w:val="0"/>
      <w:divBdr>
        <w:top w:val="none" w:sz="0" w:space="0" w:color="auto"/>
        <w:left w:val="none" w:sz="0" w:space="0" w:color="auto"/>
        <w:bottom w:val="none" w:sz="0" w:space="0" w:color="auto"/>
        <w:right w:val="none" w:sz="0" w:space="0" w:color="auto"/>
      </w:divBdr>
    </w:div>
    <w:div w:id="287207722">
      <w:bodyDiv w:val="1"/>
      <w:marLeft w:val="0"/>
      <w:marRight w:val="0"/>
      <w:marTop w:val="0"/>
      <w:marBottom w:val="0"/>
      <w:divBdr>
        <w:top w:val="none" w:sz="0" w:space="0" w:color="auto"/>
        <w:left w:val="none" w:sz="0" w:space="0" w:color="auto"/>
        <w:bottom w:val="none" w:sz="0" w:space="0" w:color="auto"/>
        <w:right w:val="none" w:sz="0" w:space="0" w:color="auto"/>
      </w:divBdr>
    </w:div>
    <w:div w:id="287246789">
      <w:bodyDiv w:val="1"/>
      <w:marLeft w:val="0"/>
      <w:marRight w:val="0"/>
      <w:marTop w:val="0"/>
      <w:marBottom w:val="0"/>
      <w:divBdr>
        <w:top w:val="none" w:sz="0" w:space="0" w:color="auto"/>
        <w:left w:val="none" w:sz="0" w:space="0" w:color="auto"/>
        <w:bottom w:val="none" w:sz="0" w:space="0" w:color="auto"/>
        <w:right w:val="none" w:sz="0" w:space="0" w:color="auto"/>
      </w:divBdr>
    </w:div>
    <w:div w:id="287247068">
      <w:bodyDiv w:val="1"/>
      <w:marLeft w:val="0"/>
      <w:marRight w:val="0"/>
      <w:marTop w:val="0"/>
      <w:marBottom w:val="0"/>
      <w:divBdr>
        <w:top w:val="none" w:sz="0" w:space="0" w:color="auto"/>
        <w:left w:val="none" w:sz="0" w:space="0" w:color="auto"/>
        <w:bottom w:val="none" w:sz="0" w:space="0" w:color="auto"/>
        <w:right w:val="none" w:sz="0" w:space="0" w:color="auto"/>
      </w:divBdr>
    </w:div>
    <w:div w:id="287249732">
      <w:bodyDiv w:val="1"/>
      <w:marLeft w:val="0"/>
      <w:marRight w:val="0"/>
      <w:marTop w:val="0"/>
      <w:marBottom w:val="0"/>
      <w:divBdr>
        <w:top w:val="none" w:sz="0" w:space="0" w:color="auto"/>
        <w:left w:val="none" w:sz="0" w:space="0" w:color="auto"/>
        <w:bottom w:val="none" w:sz="0" w:space="0" w:color="auto"/>
        <w:right w:val="none" w:sz="0" w:space="0" w:color="auto"/>
      </w:divBdr>
    </w:div>
    <w:div w:id="287274123">
      <w:bodyDiv w:val="1"/>
      <w:marLeft w:val="0"/>
      <w:marRight w:val="0"/>
      <w:marTop w:val="0"/>
      <w:marBottom w:val="0"/>
      <w:divBdr>
        <w:top w:val="none" w:sz="0" w:space="0" w:color="auto"/>
        <w:left w:val="none" w:sz="0" w:space="0" w:color="auto"/>
        <w:bottom w:val="none" w:sz="0" w:space="0" w:color="auto"/>
        <w:right w:val="none" w:sz="0" w:space="0" w:color="auto"/>
      </w:divBdr>
    </w:div>
    <w:div w:id="287320887">
      <w:bodyDiv w:val="1"/>
      <w:marLeft w:val="0"/>
      <w:marRight w:val="0"/>
      <w:marTop w:val="0"/>
      <w:marBottom w:val="0"/>
      <w:divBdr>
        <w:top w:val="none" w:sz="0" w:space="0" w:color="auto"/>
        <w:left w:val="none" w:sz="0" w:space="0" w:color="auto"/>
        <w:bottom w:val="none" w:sz="0" w:space="0" w:color="auto"/>
        <w:right w:val="none" w:sz="0" w:space="0" w:color="auto"/>
      </w:divBdr>
    </w:div>
    <w:div w:id="287396826">
      <w:bodyDiv w:val="1"/>
      <w:marLeft w:val="0"/>
      <w:marRight w:val="0"/>
      <w:marTop w:val="0"/>
      <w:marBottom w:val="0"/>
      <w:divBdr>
        <w:top w:val="none" w:sz="0" w:space="0" w:color="auto"/>
        <w:left w:val="none" w:sz="0" w:space="0" w:color="auto"/>
        <w:bottom w:val="none" w:sz="0" w:space="0" w:color="auto"/>
        <w:right w:val="none" w:sz="0" w:space="0" w:color="auto"/>
      </w:divBdr>
    </w:div>
    <w:div w:id="287469730">
      <w:bodyDiv w:val="1"/>
      <w:marLeft w:val="0"/>
      <w:marRight w:val="0"/>
      <w:marTop w:val="0"/>
      <w:marBottom w:val="0"/>
      <w:divBdr>
        <w:top w:val="none" w:sz="0" w:space="0" w:color="auto"/>
        <w:left w:val="none" w:sz="0" w:space="0" w:color="auto"/>
        <w:bottom w:val="none" w:sz="0" w:space="0" w:color="auto"/>
        <w:right w:val="none" w:sz="0" w:space="0" w:color="auto"/>
      </w:divBdr>
    </w:div>
    <w:div w:id="287510045">
      <w:bodyDiv w:val="1"/>
      <w:marLeft w:val="0"/>
      <w:marRight w:val="0"/>
      <w:marTop w:val="0"/>
      <w:marBottom w:val="0"/>
      <w:divBdr>
        <w:top w:val="none" w:sz="0" w:space="0" w:color="auto"/>
        <w:left w:val="none" w:sz="0" w:space="0" w:color="auto"/>
        <w:bottom w:val="none" w:sz="0" w:space="0" w:color="auto"/>
        <w:right w:val="none" w:sz="0" w:space="0" w:color="auto"/>
      </w:divBdr>
    </w:div>
    <w:div w:id="287585262">
      <w:bodyDiv w:val="1"/>
      <w:marLeft w:val="0"/>
      <w:marRight w:val="0"/>
      <w:marTop w:val="0"/>
      <w:marBottom w:val="0"/>
      <w:divBdr>
        <w:top w:val="none" w:sz="0" w:space="0" w:color="auto"/>
        <w:left w:val="none" w:sz="0" w:space="0" w:color="auto"/>
        <w:bottom w:val="none" w:sz="0" w:space="0" w:color="auto"/>
        <w:right w:val="none" w:sz="0" w:space="0" w:color="auto"/>
      </w:divBdr>
    </w:div>
    <w:div w:id="287593566">
      <w:bodyDiv w:val="1"/>
      <w:marLeft w:val="0"/>
      <w:marRight w:val="0"/>
      <w:marTop w:val="0"/>
      <w:marBottom w:val="0"/>
      <w:divBdr>
        <w:top w:val="none" w:sz="0" w:space="0" w:color="auto"/>
        <w:left w:val="none" w:sz="0" w:space="0" w:color="auto"/>
        <w:bottom w:val="none" w:sz="0" w:space="0" w:color="auto"/>
        <w:right w:val="none" w:sz="0" w:space="0" w:color="auto"/>
      </w:divBdr>
    </w:div>
    <w:div w:id="287703562">
      <w:bodyDiv w:val="1"/>
      <w:marLeft w:val="0"/>
      <w:marRight w:val="0"/>
      <w:marTop w:val="0"/>
      <w:marBottom w:val="0"/>
      <w:divBdr>
        <w:top w:val="none" w:sz="0" w:space="0" w:color="auto"/>
        <w:left w:val="none" w:sz="0" w:space="0" w:color="auto"/>
        <w:bottom w:val="none" w:sz="0" w:space="0" w:color="auto"/>
        <w:right w:val="none" w:sz="0" w:space="0" w:color="auto"/>
      </w:divBdr>
    </w:div>
    <w:div w:id="287711162">
      <w:bodyDiv w:val="1"/>
      <w:marLeft w:val="0"/>
      <w:marRight w:val="0"/>
      <w:marTop w:val="0"/>
      <w:marBottom w:val="0"/>
      <w:divBdr>
        <w:top w:val="none" w:sz="0" w:space="0" w:color="auto"/>
        <w:left w:val="none" w:sz="0" w:space="0" w:color="auto"/>
        <w:bottom w:val="none" w:sz="0" w:space="0" w:color="auto"/>
        <w:right w:val="none" w:sz="0" w:space="0" w:color="auto"/>
      </w:divBdr>
    </w:div>
    <w:div w:id="287779023">
      <w:bodyDiv w:val="1"/>
      <w:marLeft w:val="0"/>
      <w:marRight w:val="0"/>
      <w:marTop w:val="0"/>
      <w:marBottom w:val="0"/>
      <w:divBdr>
        <w:top w:val="none" w:sz="0" w:space="0" w:color="auto"/>
        <w:left w:val="none" w:sz="0" w:space="0" w:color="auto"/>
        <w:bottom w:val="none" w:sz="0" w:space="0" w:color="auto"/>
        <w:right w:val="none" w:sz="0" w:space="0" w:color="auto"/>
      </w:divBdr>
    </w:div>
    <w:div w:id="287903958">
      <w:bodyDiv w:val="1"/>
      <w:marLeft w:val="0"/>
      <w:marRight w:val="0"/>
      <w:marTop w:val="0"/>
      <w:marBottom w:val="0"/>
      <w:divBdr>
        <w:top w:val="none" w:sz="0" w:space="0" w:color="auto"/>
        <w:left w:val="none" w:sz="0" w:space="0" w:color="auto"/>
        <w:bottom w:val="none" w:sz="0" w:space="0" w:color="auto"/>
        <w:right w:val="none" w:sz="0" w:space="0" w:color="auto"/>
      </w:divBdr>
    </w:div>
    <w:div w:id="287931138">
      <w:bodyDiv w:val="1"/>
      <w:marLeft w:val="0"/>
      <w:marRight w:val="0"/>
      <w:marTop w:val="0"/>
      <w:marBottom w:val="0"/>
      <w:divBdr>
        <w:top w:val="none" w:sz="0" w:space="0" w:color="auto"/>
        <w:left w:val="none" w:sz="0" w:space="0" w:color="auto"/>
        <w:bottom w:val="none" w:sz="0" w:space="0" w:color="auto"/>
        <w:right w:val="none" w:sz="0" w:space="0" w:color="auto"/>
      </w:divBdr>
    </w:div>
    <w:div w:id="287931636">
      <w:bodyDiv w:val="1"/>
      <w:marLeft w:val="0"/>
      <w:marRight w:val="0"/>
      <w:marTop w:val="0"/>
      <w:marBottom w:val="0"/>
      <w:divBdr>
        <w:top w:val="none" w:sz="0" w:space="0" w:color="auto"/>
        <w:left w:val="none" w:sz="0" w:space="0" w:color="auto"/>
        <w:bottom w:val="none" w:sz="0" w:space="0" w:color="auto"/>
        <w:right w:val="none" w:sz="0" w:space="0" w:color="auto"/>
      </w:divBdr>
    </w:div>
    <w:div w:id="287932067">
      <w:bodyDiv w:val="1"/>
      <w:marLeft w:val="0"/>
      <w:marRight w:val="0"/>
      <w:marTop w:val="0"/>
      <w:marBottom w:val="0"/>
      <w:divBdr>
        <w:top w:val="none" w:sz="0" w:space="0" w:color="auto"/>
        <w:left w:val="none" w:sz="0" w:space="0" w:color="auto"/>
        <w:bottom w:val="none" w:sz="0" w:space="0" w:color="auto"/>
        <w:right w:val="none" w:sz="0" w:space="0" w:color="auto"/>
      </w:divBdr>
    </w:div>
    <w:div w:id="287978573">
      <w:bodyDiv w:val="1"/>
      <w:marLeft w:val="0"/>
      <w:marRight w:val="0"/>
      <w:marTop w:val="0"/>
      <w:marBottom w:val="0"/>
      <w:divBdr>
        <w:top w:val="none" w:sz="0" w:space="0" w:color="auto"/>
        <w:left w:val="none" w:sz="0" w:space="0" w:color="auto"/>
        <w:bottom w:val="none" w:sz="0" w:space="0" w:color="auto"/>
        <w:right w:val="none" w:sz="0" w:space="0" w:color="auto"/>
      </w:divBdr>
    </w:div>
    <w:div w:id="288051095">
      <w:bodyDiv w:val="1"/>
      <w:marLeft w:val="0"/>
      <w:marRight w:val="0"/>
      <w:marTop w:val="0"/>
      <w:marBottom w:val="0"/>
      <w:divBdr>
        <w:top w:val="none" w:sz="0" w:space="0" w:color="auto"/>
        <w:left w:val="none" w:sz="0" w:space="0" w:color="auto"/>
        <w:bottom w:val="none" w:sz="0" w:space="0" w:color="auto"/>
        <w:right w:val="none" w:sz="0" w:space="0" w:color="auto"/>
      </w:divBdr>
    </w:div>
    <w:div w:id="288055251">
      <w:bodyDiv w:val="1"/>
      <w:marLeft w:val="0"/>
      <w:marRight w:val="0"/>
      <w:marTop w:val="0"/>
      <w:marBottom w:val="0"/>
      <w:divBdr>
        <w:top w:val="none" w:sz="0" w:space="0" w:color="auto"/>
        <w:left w:val="none" w:sz="0" w:space="0" w:color="auto"/>
        <w:bottom w:val="none" w:sz="0" w:space="0" w:color="auto"/>
        <w:right w:val="none" w:sz="0" w:space="0" w:color="auto"/>
      </w:divBdr>
    </w:div>
    <w:div w:id="288167183">
      <w:bodyDiv w:val="1"/>
      <w:marLeft w:val="0"/>
      <w:marRight w:val="0"/>
      <w:marTop w:val="0"/>
      <w:marBottom w:val="0"/>
      <w:divBdr>
        <w:top w:val="none" w:sz="0" w:space="0" w:color="auto"/>
        <w:left w:val="none" w:sz="0" w:space="0" w:color="auto"/>
        <w:bottom w:val="none" w:sz="0" w:space="0" w:color="auto"/>
        <w:right w:val="none" w:sz="0" w:space="0" w:color="auto"/>
      </w:divBdr>
    </w:div>
    <w:div w:id="288167826">
      <w:bodyDiv w:val="1"/>
      <w:marLeft w:val="0"/>
      <w:marRight w:val="0"/>
      <w:marTop w:val="0"/>
      <w:marBottom w:val="0"/>
      <w:divBdr>
        <w:top w:val="none" w:sz="0" w:space="0" w:color="auto"/>
        <w:left w:val="none" w:sz="0" w:space="0" w:color="auto"/>
        <w:bottom w:val="none" w:sz="0" w:space="0" w:color="auto"/>
        <w:right w:val="none" w:sz="0" w:space="0" w:color="auto"/>
      </w:divBdr>
    </w:div>
    <w:div w:id="288169386">
      <w:bodyDiv w:val="1"/>
      <w:marLeft w:val="0"/>
      <w:marRight w:val="0"/>
      <w:marTop w:val="0"/>
      <w:marBottom w:val="0"/>
      <w:divBdr>
        <w:top w:val="none" w:sz="0" w:space="0" w:color="auto"/>
        <w:left w:val="none" w:sz="0" w:space="0" w:color="auto"/>
        <w:bottom w:val="none" w:sz="0" w:space="0" w:color="auto"/>
        <w:right w:val="none" w:sz="0" w:space="0" w:color="auto"/>
      </w:divBdr>
    </w:div>
    <w:div w:id="288242025">
      <w:bodyDiv w:val="1"/>
      <w:marLeft w:val="0"/>
      <w:marRight w:val="0"/>
      <w:marTop w:val="0"/>
      <w:marBottom w:val="0"/>
      <w:divBdr>
        <w:top w:val="none" w:sz="0" w:space="0" w:color="auto"/>
        <w:left w:val="none" w:sz="0" w:space="0" w:color="auto"/>
        <w:bottom w:val="none" w:sz="0" w:space="0" w:color="auto"/>
        <w:right w:val="none" w:sz="0" w:space="0" w:color="auto"/>
      </w:divBdr>
    </w:div>
    <w:div w:id="288243675">
      <w:bodyDiv w:val="1"/>
      <w:marLeft w:val="0"/>
      <w:marRight w:val="0"/>
      <w:marTop w:val="0"/>
      <w:marBottom w:val="0"/>
      <w:divBdr>
        <w:top w:val="none" w:sz="0" w:space="0" w:color="auto"/>
        <w:left w:val="none" w:sz="0" w:space="0" w:color="auto"/>
        <w:bottom w:val="none" w:sz="0" w:space="0" w:color="auto"/>
        <w:right w:val="none" w:sz="0" w:space="0" w:color="auto"/>
      </w:divBdr>
    </w:div>
    <w:div w:id="288245085">
      <w:bodyDiv w:val="1"/>
      <w:marLeft w:val="0"/>
      <w:marRight w:val="0"/>
      <w:marTop w:val="0"/>
      <w:marBottom w:val="0"/>
      <w:divBdr>
        <w:top w:val="none" w:sz="0" w:space="0" w:color="auto"/>
        <w:left w:val="none" w:sz="0" w:space="0" w:color="auto"/>
        <w:bottom w:val="none" w:sz="0" w:space="0" w:color="auto"/>
        <w:right w:val="none" w:sz="0" w:space="0" w:color="auto"/>
      </w:divBdr>
    </w:div>
    <w:div w:id="288249700">
      <w:bodyDiv w:val="1"/>
      <w:marLeft w:val="0"/>
      <w:marRight w:val="0"/>
      <w:marTop w:val="0"/>
      <w:marBottom w:val="0"/>
      <w:divBdr>
        <w:top w:val="none" w:sz="0" w:space="0" w:color="auto"/>
        <w:left w:val="none" w:sz="0" w:space="0" w:color="auto"/>
        <w:bottom w:val="none" w:sz="0" w:space="0" w:color="auto"/>
        <w:right w:val="none" w:sz="0" w:space="0" w:color="auto"/>
      </w:divBdr>
    </w:div>
    <w:div w:id="288316048">
      <w:bodyDiv w:val="1"/>
      <w:marLeft w:val="0"/>
      <w:marRight w:val="0"/>
      <w:marTop w:val="0"/>
      <w:marBottom w:val="0"/>
      <w:divBdr>
        <w:top w:val="none" w:sz="0" w:space="0" w:color="auto"/>
        <w:left w:val="none" w:sz="0" w:space="0" w:color="auto"/>
        <w:bottom w:val="none" w:sz="0" w:space="0" w:color="auto"/>
        <w:right w:val="none" w:sz="0" w:space="0" w:color="auto"/>
      </w:divBdr>
    </w:div>
    <w:div w:id="288437718">
      <w:bodyDiv w:val="1"/>
      <w:marLeft w:val="0"/>
      <w:marRight w:val="0"/>
      <w:marTop w:val="0"/>
      <w:marBottom w:val="0"/>
      <w:divBdr>
        <w:top w:val="none" w:sz="0" w:space="0" w:color="auto"/>
        <w:left w:val="none" w:sz="0" w:space="0" w:color="auto"/>
        <w:bottom w:val="none" w:sz="0" w:space="0" w:color="auto"/>
        <w:right w:val="none" w:sz="0" w:space="0" w:color="auto"/>
      </w:divBdr>
    </w:div>
    <w:div w:id="288438085">
      <w:bodyDiv w:val="1"/>
      <w:marLeft w:val="0"/>
      <w:marRight w:val="0"/>
      <w:marTop w:val="0"/>
      <w:marBottom w:val="0"/>
      <w:divBdr>
        <w:top w:val="none" w:sz="0" w:space="0" w:color="auto"/>
        <w:left w:val="none" w:sz="0" w:space="0" w:color="auto"/>
        <w:bottom w:val="none" w:sz="0" w:space="0" w:color="auto"/>
        <w:right w:val="none" w:sz="0" w:space="0" w:color="auto"/>
      </w:divBdr>
    </w:div>
    <w:div w:id="288511437">
      <w:bodyDiv w:val="1"/>
      <w:marLeft w:val="0"/>
      <w:marRight w:val="0"/>
      <w:marTop w:val="0"/>
      <w:marBottom w:val="0"/>
      <w:divBdr>
        <w:top w:val="none" w:sz="0" w:space="0" w:color="auto"/>
        <w:left w:val="none" w:sz="0" w:space="0" w:color="auto"/>
        <w:bottom w:val="none" w:sz="0" w:space="0" w:color="auto"/>
        <w:right w:val="none" w:sz="0" w:space="0" w:color="auto"/>
      </w:divBdr>
    </w:div>
    <w:div w:id="288559553">
      <w:bodyDiv w:val="1"/>
      <w:marLeft w:val="0"/>
      <w:marRight w:val="0"/>
      <w:marTop w:val="0"/>
      <w:marBottom w:val="0"/>
      <w:divBdr>
        <w:top w:val="none" w:sz="0" w:space="0" w:color="auto"/>
        <w:left w:val="none" w:sz="0" w:space="0" w:color="auto"/>
        <w:bottom w:val="none" w:sz="0" w:space="0" w:color="auto"/>
        <w:right w:val="none" w:sz="0" w:space="0" w:color="auto"/>
      </w:divBdr>
    </w:div>
    <w:div w:id="288630749">
      <w:bodyDiv w:val="1"/>
      <w:marLeft w:val="0"/>
      <w:marRight w:val="0"/>
      <w:marTop w:val="0"/>
      <w:marBottom w:val="0"/>
      <w:divBdr>
        <w:top w:val="none" w:sz="0" w:space="0" w:color="auto"/>
        <w:left w:val="none" w:sz="0" w:space="0" w:color="auto"/>
        <w:bottom w:val="none" w:sz="0" w:space="0" w:color="auto"/>
        <w:right w:val="none" w:sz="0" w:space="0" w:color="auto"/>
      </w:divBdr>
    </w:div>
    <w:div w:id="288782682">
      <w:bodyDiv w:val="1"/>
      <w:marLeft w:val="0"/>
      <w:marRight w:val="0"/>
      <w:marTop w:val="0"/>
      <w:marBottom w:val="0"/>
      <w:divBdr>
        <w:top w:val="none" w:sz="0" w:space="0" w:color="auto"/>
        <w:left w:val="none" w:sz="0" w:space="0" w:color="auto"/>
        <w:bottom w:val="none" w:sz="0" w:space="0" w:color="auto"/>
        <w:right w:val="none" w:sz="0" w:space="0" w:color="auto"/>
      </w:divBdr>
    </w:div>
    <w:div w:id="288784376">
      <w:bodyDiv w:val="1"/>
      <w:marLeft w:val="0"/>
      <w:marRight w:val="0"/>
      <w:marTop w:val="0"/>
      <w:marBottom w:val="0"/>
      <w:divBdr>
        <w:top w:val="none" w:sz="0" w:space="0" w:color="auto"/>
        <w:left w:val="none" w:sz="0" w:space="0" w:color="auto"/>
        <w:bottom w:val="none" w:sz="0" w:space="0" w:color="auto"/>
        <w:right w:val="none" w:sz="0" w:space="0" w:color="auto"/>
      </w:divBdr>
    </w:div>
    <w:div w:id="288821990">
      <w:bodyDiv w:val="1"/>
      <w:marLeft w:val="0"/>
      <w:marRight w:val="0"/>
      <w:marTop w:val="0"/>
      <w:marBottom w:val="0"/>
      <w:divBdr>
        <w:top w:val="none" w:sz="0" w:space="0" w:color="auto"/>
        <w:left w:val="none" w:sz="0" w:space="0" w:color="auto"/>
        <w:bottom w:val="none" w:sz="0" w:space="0" w:color="auto"/>
        <w:right w:val="none" w:sz="0" w:space="0" w:color="auto"/>
      </w:divBdr>
    </w:div>
    <w:div w:id="288826438">
      <w:bodyDiv w:val="1"/>
      <w:marLeft w:val="0"/>
      <w:marRight w:val="0"/>
      <w:marTop w:val="0"/>
      <w:marBottom w:val="0"/>
      <w:divBdr>
        <w:top w:val="none" w:sz="0" w:space="0" w:color="auto"/>
        <w:left w:val="none" w:sz="0" w:space="0" w:color="auto"/>
        <w:bottom w:val="none" w:sz="0" w:space="0" w:color="auto"/>
        <w:right w:val="none" w:sz="0" w:space="0" w:color="auto"/>
      </w:divBdr>
    </w:div>
    <w:div w:id="289169806">
      <w:bodyDiv w:val="1"/>
      <w:marLeft w:val="0"/>
      <w:marRight w:val="0"/>
      <w:marTop w:val="0"/>
      <w:marBottom w:val="0"/>
      <w:divBdr>
        <w:top w:val="none" w:sz="0" w:space="0" w:color="auto"/>
        <w:left w:val="none" w:sz="0" w:space="0" w:color="auto"/>
        <w:bottom w:val="none" w:sz="0" w:space="0" w:color="auto"/>
        <w:right w:val="none" w:sz="0" w:space="0" w:color="auto"/>
      </w:divBdr>
    </w:div>
    <w:div w:id="289171352">
      <w:bodyDiv w:val="1"/>
      <w:marLeft w:val="0"/>
      <w:marRight w:val="0"/>
      <w:marTop w:val="0"/>
      <w:marBottom w:val="0"/>
      <w:divBdr>
        <w:top w:val="none" w:sz="0" w:space="0" w:color="auto"/>
        <w:left w:val="none" w:sz="0" w:space="0" w:color="auto"/>
        <w:bottom w:val="none" w:sz="0" w:space="0" w:color="auto"/>
        <w:right w:val="none" w:sz="0" w:space="0" w:color="auto"/>
      </w:divBdr>
    </w:div>
    <w:div w:id="289439132">
      <w:bodyDiv w:val="1"/>
      <w:marLeft w:val="0"/>
      <w:marRight w:val="0"/>
      <w:marTop w:val="0"/>
      <w:marBottom w:val="0"/>
      <w:divBdr>
        <w:top w:val="none" w:sz="0" w:space="0" w:color="auto"/>
        <w:left w:val="none" w:sz="0" w:space="0" w:color="auto"/>
        <w:bottom w:val="none" w:sz="0" w:space="0" w:color="auto"/>
        <w:right w:val="none" w:sz="0" w:space="0" w:color="auto"/>
      </w:divBdr>
    </w:div>
    <w:div w:id="289550654">
      <w:bodyDiv w:val="1"/>
      <w:marLeft w:val="0"/>
      <w:marRight w:val="0"/>
      <w:marTop w:val="0"/>
      <w:marBottom w:val="0"/>
      <w:divBdr>
        <w:top w:val="none" w:sz="0" w:space="0" w:color="auto"/>
        <w:left w:val="none" w:sz="0" w:space="0" w:color="auto"/>
        <w:bottom w:val="none" w:sz="0" w:space="0" w:color="auto"/>
        <w:right w:val="none" w:sz="0" w:space="0" w:color="auto"/>
      </w:divBdr>
    </w:div>
    <w:div w:id="289551564">
      <w:bodyDiv w:val="1"/>
      <w:marLeft w:val="0"/>
      <w:marRight w:val="0"/>
      <w:marTop w:val="0"/>
      <w:marBottom w:val="0"/>
      <w:divBdr>
        <w:top w:val="none" w:sz="0" w:space="0" w:color="auto"/>
        <w:left w:val="none" w:sz="0" w:space="0" w:color="auto"/>
        <w:bottom w:val="none" w:sz="0" w:space="0" w:color="auto"/>
        <w:right w:val="none" w:sz="0" w:space="0" w:color="auto"/>
      </w:divBdr>
    </w:div>
    <w:div w:id="289628571">
      <w:bodyDiv w:val="1"/>
      <w:marLeft w:val="0"/>
      <w:marRight w:val="0"/>
      <w:marTop w:val="0"/>
      <w:marBottom w:val="0"/>
      <w:divBdr>
        <w:top w:val="none" w:sz="0" w:space="0" w:color="auto"/>
        <w:left w:val="none" w:sz="0" w:space="0" w:color="auto"/>
        <w:bottom w:val="none" w:sz="0" w:space="0" w:color="auto"/>
        <w:right w:val="none" w:sz="0" w:space="0" w:color="auto"/>
      </w:divBdr>
    </w:div>
    <w:div w:id="289634594">
      <w:bodyDiv w:val="1"/>
      <w:marLeft w:val="0"/>
      <w:marRight w:val="0"/>
      <w:marTop w:val="0"/>
      <w:marBottom w:val="0"/>
      <w:divBdr>
        <w:top w:val="none" w:sz="0" w:space="0" w:color="auto"/>
        <w:left w:val="none" w:sz="0" w:space="0" w:color="auto"/>
        <w:bottom w:val="none" w:sz="0" w:space="0" w:color="auto"/>
        <w:right w:val="none" w:sz="0" w:space="0" w:color="auto"/>
      </w:divBdr>
    </w:div>
    <w:div w:id="289941501">
      <w:bodyDiv w:val="1"/>
      <w:marLeft w:val="0"/>
      <w:marRight w:val="0"/>
      <w:marTop w:val="0"/>
      <w:marBottom w:val="0"/>
      <w:divBdr>
        <w:top w:val="none" w:sz="0" w:space="0" w:color="auto"/>
        <w:left w:val="none" w:sz="0" w:space="0" w:color="auto"/>
        <w:bottom w:val="none" w:sz="0" w:space="0" w:color="auto"/>
        <w:right w:val="none" w:sz="0" w:space="0" w:color="auto"/>
      </w:divBdr>
    </w:div>
    <w:div w:id="289946648">
      <w:bodyDiv w:val="1"/>
      <w:marLeft w:val="0"/>
      <w:marRight w:val="0"/>
      <w:marTop w:val="0"/>
      <w:marBottom w:val="0"/>
      <w:divBdr>
        <w:top w:val="none" w:sz="0" w:space="0" w:color="auto"/>
        <w:left w:val="none" w:sz="0" w:space="0" w:color="auto"/>
        <w:bottom w:val="none" w:sz="0" w:space="0" w:color="auto"/>
        <w:right w:val="none" w:sz="0" w:space="0" w:color="auto"/>
      </w:divBdr>
    </w:div>
    <w:div w:id="290094454">
      <w:bodyDiv w:val="1"/>
      <w:marLeft w:val="0"/>
      <w:marRight w:val="0"/>
      <w:marTop w:val="0"/>
      <w:marBottom w:val="0"/>
      <w:divBdr>
        <w:top w:val="none" w:sz="0" w:space="0" w:color="auto"/>
        <w:left w:val="none" w:sz="0" w:space="0" w:color="auto"/>
        <w:bottom w:val="none" w:sz="0" w:space="0" w:color="auto"/>
        <w:right w:val="none" w:sz="0" w:space="0" w:color="auto"/>
      </w:divBdr>
    </w:div>
    <w:div w:id="290136078">
      <w:bodyDiv w:val="1"/>
      <w:marLeft w:val="0"/>
      <w:marRight w:val="0"/>
      <w:marTop w:val="0"/>
      <w:marBottom w:val="0"/>
      <w:divBdr>
        <w:top w:val="none" w:sz="0" w:space="0" w:color="auto"/>
        <w:left w:val="none" w:sz="0" w:space="0" w:color="auto"/>
        <w:bottom w:val="none" w:sz="0" w:space="0" w:color="auto"/>
        <w:right w:val="none" w:sz="0" w:space="0" w:color="auto"/>
      </w:divBdr>
    </w:div>
    <w:div w:id="290210833">
      <w:bodyDiv w:val="1"/>
      <w:marLeft w:val="0"/>
      <w:marRight w:val="0"/>
      <w:marTop w:val="0"/>
      <w:marBottom w:val="0"/>
      <w:divBdr>
        <w:top w:val="none" w:sz="0" w:space="0" w:color="auto"/>
        <w:left w:val="none" w:sz="0" w:space="0" w:color="auto"/>
        <w:bottom w:val="none" w:sz="0" w:space="0" w:color="auto"/>
        <w:right w:val="none" w:sz="0" w:space="0" w:color="auto"/>
      </w:divBdr>
    </w:div>
    <w:div w:id="290282352">
      <w:bodyDiv w:val="1"/>
      <w:marLeft w:val="0"/>
      <w:marRight w:val="0"/>
      <w:marTop w:val="0"/>
      <w:marBottom w:val="0"/>
      <w:divBdr>
        <w:top w:val="none" w:sz="0" w:space="0" w:color="auto"/>
        <w:left w:val="none" w:sz="0" w:space="0" w:color="auto"/>
        <w:bottom w:val="none" w:sz="0" w:space="0" w:color="auto"/>
        <w:right w:val="none" w:sz="0" w:space="0" w:color="auto"/>
      </w:divBdr>
    </w:div>
    <w:div w:id="290284114">
      <w:bodyDiv w:val="1"/>
      <w:marLeft w:val="0"/>
      <w:marRight w:val="0"/>
      <w:marTop w:val="0"/>
      <w:marBottom w:val="0"/>
      <w:divBdr>
        <w:top w:val="none" w:sz="0" w:space="0" w:color="auto"/>
        <w:left w:val="none" w:sz="0" w:space="0" w:color="auto"/>
        <w:bottom w:val="none" w:sz="0" w:space="0" w:color="auto"/>
        <w:right w:val="none" w:sz="0" w:space="0" w:color="auto"/>
      </w:divBdr>
    </w:div>
    <w:div w:id="290285866">
      <w:bodyDiv w:val="1"/>
      <w:marLeft w:val="0"/>
      <w:marRight w:val="0"/>
      <w:marTop w:val="0"/>
      <w:marBottom w:val="0"/>
      <w:divBdr>
        <w:top w:val="none" w:sz="0" w:space="0" w:color="auto"/>
        <w:left w:val="none" w:sz="0" w:space="0" w:color="auto"/>
        <w:bottom w:val="none" w:sz="0" w:space="0" w:color="auto"/>
        <w:right w:val="none" w:sz="0" w:space="0" w:color="auto"/>
      </w:divBdr>
    </w:div>
    <w:div w:id="290328990">
      <w:bodyDiv w:val="1"/>
      <w:marLeft w:val="0"/>
      <w:marRight w:val="0"/>
      <w:marTop w:val="0"/>
      <w:marBottom w:val="0"/>
      <w:divBdr>
        <w:top w:val="none" w:sz="0" w:space="0" w:color="auto"/>
        <w:left w:val="none" w:sz="0" w:space="0" w:color="auto"/>
        <w:bottom w:val="none" w:sz="0" w:space="0" w:color="auto"/>
        <w:right w:val="none" w:sz="0" w:space="0" w:color="auto"/>
      </w:divBdr>
    </w:div>
    <w:div w:id="290404334">
      <w:bodyDiv w:val="1"/>
      <w:marLeft w:val="0"/>
      <w:marRight w:val="0"/>
      <w:marTop w:val="0"/>
      <w:marBottom w:val="0"/>
      <w:divBdr>
        <w:top w:val="none" w:sz="0" w:space="0" w:color="auto"/>
        <w:left w:val="none" w:sz="0" w:space="0" w:color="auto"/>
        <w:bottom w:val="none" w:sz="0" w:space="0" w:color="auto"/>
        <w:right w:val="none" w:sz="0" w:space="0" w:color="auto"/>
      </w:divBdr>
    </w:div>
    <w:div w:id="290406765">
      <w:bodyDiv w:val="1"/>
      <w:marLeft w:val="0"/>
      <w:marRight w:val="0"/>
      <w:marTop w:val="0"/>
      <w:marBottom w:val="0"/>
      <w:divBdr>
        <w:top w:val="none" w:sz="0" w:space="0" w:color="auto"/>
        <w:left w:val="none" w:sz="0" w:space="0" w:color="auto"/>
        <w:bottom w:val="none" w:sz="0" w:space="0" w:color="auto"/>
        <w:right w:val="none" w:sz="0" w:space="0" w:color="auto"/>
      </w:divBdr>
    </w:div>
    <w:div w:id="290474677">
      <w:bodyDiv w:val="1"/>
      <w:marLeft w:val="0"/>
      <w:marRight w:val="0"/>
      <w:marTop w:val="0"/>
      <w:marBottom w:val="0"/>
      <w:divBdr>
        <w:top w:val="none" w:sz="0" w:space="0" w:color="auto"/>
        <w:left w:val="none" w:sz="0" w:space="0" w:color="auto"/>
        <w:bottom w:val="none" w:sz="0" w:space="0" w:color="auto"/>
        <w:right w:val="none" w:sz="0" w:space="0" w:color="auto"/>
      </w:divBdr>
    </w:div>
    <w:div w:id="290521567">
      <w:bodyDiv w:val="1"/>
      <w:marLeft w:val="0"/>
      <w:marRight w:val="0"/>
      <w:marTop w:val="0"/>
      <w:marBottom w:val="0"/>
      <w:divBdr>
        <w:top w:val="none" w:sz="0" w:space="0" w:color="auto"/>
        <w:left w:val="none" w:sz="0" w:space="0" w:color="auto"/>
        <w:bottom w:val="none" w:sz="0" w:space="0" w:color="auto"/>
        <w:right w:val="none" w:sz="0" w:space="0" w:color="auto"/>
      </w:divBdr>
    </w:div>
    <w:div w:id="290668211">
      <w:bodyDiv w:val="1"/>
      <w:marLeft w:val="0"/>
      <w:marRight w:val="0"/>
      <w:marTop w:val="0"/>
      <w:marBottom w:val="0"/>
      <w:divBdr>
        <w:top w:val="none" w:sz="0" w:space="0" w:color="auto"/>
        <w:left w:val="none" w:sz="0" w:space="0" w:color="auto"/>
        <w:bottom w:val="none" w:sz="0" w:space="0" w:color="auto"/>
        <w:right w:val="none" w:sz="0" w:space="0" w:color="auto"/>
      </w:divBdr>
    </w:div>
    <w:div w:id="290674902">
      <w:bodyDiv w:val="1"/>
      <w:marLeft w:val="0"/>
      <w:marRight w:val="0"/>
      <w:marTop w:val="0"/>
      <w:marBottom w:val="0"/>
      <w:divBdr>
        <w:top w:val="none" w:sz="0" w:space="0" w:color="auto"/>
        <w:left w:val="none" w:sz="0" w:space="0" w:color="auto"/>
        <w:bottom w:val="none" w:sz="0" w:space="0" w:color="auto"/>
        <w:right w:val="none" w:sz="0" w:space="0" w:color="auto"/>
      </w:divBdr>
    </w:div>
    <w:div w:id="290677625">
      <w:bodyDiv w:val="1"/>
      <w:marLeft w:val="0"/>
      <w:marRight w:val="0"/>
      <w:marTop w:val="0"/>
      <w:marBottom w:val="0"/>
      <w:divBdr>
        <w:top w:val="none" w:sz="0" w:space="0" w:color="auto"/>
        <w:left w:val="none" w:sz="0" w:space="0" w:color="auto"/>
        <w:bottom w:val="none" w:sz="0" w:space="0" w:color="auto"/>
        <w:right w:val="none" w:sz="0" w:space="0" w:color="auto"/>
      </w:divBdr>
    </w:div>
    <w:div w:id="290749798">
      <w:bodyDiv w:val="1"/>
      <w:marLeft w:val="0"/>
      <w:marRight w:val="0"/>
      <w:marTop w:val="0"/>
      <w:marBottom w:val="0"/>
      <w:divBdr>
        <w:top w:val="none" w:sz="0" w:space="0" w:color="auto"/>
        <w:left w:val="none" w:sz="0" w:space="0" w:color="auto"/>
        <w:bottom w:val="none" w:sz="0" w:space="0" w:color="auto"/>
        <w:right w:val="none" w:sz="0" w:space="0" w:color="auto"/>
      </w:divBdr>
    </w:div>
    <w:div w:id="290944064">
      <w:bodyDiv w:val="1"/>
      <w:marLeft w:val="0"/>
      <w:marRight w:val="0"/>
      <w:marTop w:val="0"/>
      <w:marBottom w:val="0"/>
      <w:divBdr>
        <w:top w:val="none" w:sz="0" w:space="0" w:color="auto"/>
        <w:left w:val="none" w:sz="0" w:space="0" w:color="auto"/>
        <w:bottom w:val="none" w:sz="0" w:space="0" w:color="auto"/>
        <w:right w:val="none" w:sz="0" w:space="0" w:color="auto"/>
      </w:divBdr>
    </w:div>
    <w:div w:id="290987370">
      <w:bodyDiv w:val="1"/>
      <w:marLeft w:val="0"/>
      <w:marRight w:val="0"/>
      <w:marTop w:val="0"/>
      <w:marBottom w:val="0"/>
      <w:divBdr>
        <w:top w:val="none" w:sz="0" w:space="0" w:color="auto"/>
        <w:left w:val="none" w:sz="0" w:space="0" w:color="auto"/>
        <w:bottom w:val="none" w:sz="0" w:space="0" w:color="auto"/>
        <w:right w:val="none" w:sz="0" w:space="0" w:color="auto"/>
      </w:divBdr>
    </w:div>
    <w:div w:id="291058305">
      <w:bodyDiv w:val="1"/>
      <w:marLeft w:val="0"/>
      <w:marRight w:val="0"/>
      <w:marTop w:val="0"/>
      <w:marBottom w:val="0"/>
      <w:divBdr>
        <w:top w:val="none" w:sz="0" w:space="0" w:color="auto"/>
        <w:left w:val="none" w:sz="0" w:space="0" w:color="auto"/>
        <w:bottom w:val="none" w:sz="0" w:space="0" w:color="auto"/>
        <w:right w:val="none" w:sz="0" w:space="0" w:color="auto"/>
      </w:divBdr>
    </w:div>
    <w:div w:id="291131263">
      <w:bodyDiv w:val="1"/>
      <w:marLeft w:val="0"/>
      <w:marRight w:val="0"/>
      <w:marTop w:val="0"/>
      <w:marBottom w:val="0"/>
      <w:divBdr>
        <w:top w:val="none" w:sz="0" w:space="0" w:color="auto"/>
        <w:left w:val="none" w:sz="0" w:space="0" w:color="auto"/>
        <w:bottom w:val="none" w:sz="0" w:space="0" w:color="auto"/>
        <w:right w:val="none" w:sz="0" w:space="0" w:color="auto"/>
      </w:divBdr>
    </w:div>
    <w:div w:id="291177318">
      <w:bodyDiv w:val="1"/>
      <w:marLeft w:val="0"/>
      <w:marRight w:val="0"/>
      <w:marTop w:val="0"/>
      <w:marBottom w:val="0"/>
      <w:divBdr>
        <w:top w:val="none" w:sz="0" w:space="0" w:color="auto"/>
        <w:left w:val="none" w:sz="0" w:space="0" w:color="auto"/>
        <w:bottom w:val="none" w:sz="0" w:space="0" w:color="auto"/>
        <w:right w:val="none" w:sz="0" w:space="0" w:color="auto"/>
      </w:divBdr>
    </w:div>
    <w:div w:id="291207584">
      <w:bodyDiv w:val="1"/>
      <w:marLeft w:val="0"/>
      <w:marRight w:val="0"/>
      <w:marTop w:val="0"/>
      <w:marBottom w:val="0"/>
      <w:divBdr>
        <w:top w:val="none" w:sz="0" w:space="0" w:color="auto"/>
        <w:left w:val="none" w:sz="0" w:space="0" w:color="auto"/>
        <w:bottom w:val="none" w:sz="0" w:space="0" w:color="auto"/>
        <w:right w:val="none" w:sz="0" w:space="0" w:color="auto"/>
      </w:divBdr>
    </w:div>
    <w:div w:id="291442465">
      <w:bodyDiv w:val="1"/>
      <w:marLeft w:val="0"/>
      <w:marRight w:val="0"/>
      <w:marTop w:val="0"/>
      <w:marBottom w:val="0"/>
      <w:divBdr>
        <w:top w:val="none" w:sz="0" w:space="0" w:color="auto"/>
        <w:left w:val="none" w:sz="0" w:space="0" w:color="auto"/>
        <w:bottom w:val="none" w:sz="0" w:space="0" w:color="auto"/>
        <w:right w:val="none" w:sz="0" w:space="0" w:color="auto"/>
      </w:divBdr>
    </w:div>
    <w:div w:id="291526176">
      <w:bodyDiv w:val="1"/>
      <w:marLeft w:val="0"/>
      <w:marRight w:val="0"/>
      <w:marTop w:val="0"/>
      <w:marBottom w:val="0"/>
      <w:divBdr>
        <w:top w:val="none" w:sz="0" w:space="0" w:color="auto"/>
        <w:left w:val="none" w:sz="0" w:space="0" w:color="auto"/>
        <w:bottom w:val="none" w:sz="0" w:space="0" w:color="auto"/>
        <w:right w:val="none" w:sz="0" w:space="0" w:color="auto"/>
      </w:divBdr>
    </w:div>
    <w:div w:id="291599724">
      <w:bodyDiv w:val="1"/>
      <w:marLeft w:val="0"/>
      <w:marRight w:val="0"/>
      <w:marTop w:val="0"/>
      <w:marBottom w:val="0"/>
      <w:divBdr>
        <w:top w:val="none" w:sz="0" w:space="0" w:color="auto"/>
        <w:left w:val="none" w:sz="0" w:space="0" w:color="auto"/>
        <w:bottom w:val="none" w:sz="0" w:space="0" w:color="auto"/>
        <w:right w:val="none" w:sz="0" w:space="0" w:color="auto"/>
      </w:divBdr>
    </w:div>
    <w:div w:id="291641961">
      <w:bodyDiv w:val="1"/>
      <w:marLeft w:val="0"/>
      <w:marRight w:val="0"/>
      <w:marTop w:val="0"/>
      <w:marBottom w:val="0"/>
      <w:divBdr>
        <w:top w:val="none" w:sz="0" w:space="0" w:color="auto"/>
        <w:left w:val="none" w:sz="0" w:space="0" w:color="auto"/>
        <w:bottom w:val="none" w:sz="0" w:space="0" w:color="auto"/>
        <w:right w:val="none" w:sz="0" w:space="0" w:color="auto"/>
      </w:divBdr>
    </w:div>
    <w:div w:id="291788746">
      <w:bodyDiv w:val="1"/>
      <w:marLeft w:val="0"/>
      <w:marRight w:val="0"/>
      <w:marTop w:val="0"/>
      <w:marBottom w:val="0"/>
      <w:divBdr>
        <w:top w:val="none" w:sz="0" w:space="0" w:color="auto"/>
        <w:left w:val="none" w:sz="0" w:space="0" w:color="auto"/>
        <w:bottom w:val="none" w:sz="0" w:space="0" w:color="auto"/>
        <w:right w:val="none" w:sz="0" w:space="0" w:color="auto"/>
      </w:divBdr>
    </w:div>
    <w:div w:id="291862754">
      <w:bodyDiv w:val="1"/>
      <w:marLeft w:val="0"/>
      <w:marRight w:val="0"/>
      <w:marTop w:val="0"/>
      <w:marBottom w:val="0"/>
      <w:divBdr>
        <w:top w:val="none" w:sz="0" w:space="0" w:color="auto"/>
        <w:left w:val="none" w:sz="0" w:space="0" w:color="auto"/>
        <w:bottom w:val="none" w:sz="0" w:space="0" w:color="auto"/>
        <w:right w:val="none" w:sz="0" w:space="0" w:color="auto"/>
      </w:divBdr>
    </w:div>
    <w:div w:id="291905431">
      <w:bodyDiv w:val="1"/>
      <w:marLeft w:val="0"/>
      <w:marRight w:val="0"/>
      <w:marTop w:val="0"/>
      <w:marBottom w:val="0"/>
      <w:divBdr>
        <w:top w:val="none" w:sz="0" w:space="0" w:color="auto"/>
        <w:left w:val="none" w:sz="0" w:space="0" w:color="auto"/>
        <w:bottom w:val="none" w:sz="0" w:space="0" w:color="auto"/>
        <w:right w:val="none" w:sz="0" w:space="0" w:color="auto"/>
      </w:divBdr>
    </w:div>
    <w:div w:id="291979468">
      <w:bodyDiv w:val="1"/>
      <w:marLeft w:val="0"/>
      <w:marRight w:val="0"/>
      <w:marTop w:val="0"/>
      <w:marBottom w:val="0"/>
      <w:divBdr>
        <w:top w:val="none" w:sz="0" w:space="0" w:color="auto"/>
        <w:left w:val="none" w:sz="0" w:space="0" w:color="auto"/>
        <w:bottom w:val="none" w:sz="0" w:space="0" w:color="auto"/>
        <w:right w:val="none" w:sz="0" w:space="0" w:color="auto"/>
      </w:divBdr>
    </w:div>
    <w:div w:id="291983749">
      <w:bodyDiv w:val="1"/>
      <w:marLeft w:val="0"/>
      <w:marRight w:val="0"/>
      <w:marTop w:val="0"/>
      <w:marBottom w:val="0"/>
      <w:divBdr>
        <w:top w:val="none" w:sz="0" w:space="0" w:color="auto"/>
        <w:left w:val="none" w:sz="0" w:space="0" w:color="auto"/>
        <w:bottom w:val="none" w:sz="0" w:space="0" w:color="auto"/>
        <w:right w:val="none" w:sz="0" w:space="0" w:color="auto"/>
      </w:divBdr>
    </w:div>
    <w:div w:id="292060490">
      <w:bodyDiv w:val="1"/>
      <w:marLeft w:val="0"/>
      <w:marRight w:val="0"/>
      <w:marTop w:val="0"/>
      <w:marBottom w:val="0"/>
      <w:divBdr>
        <w:top w:val="none" w:sz="0" w:space="0" w:color="auto"/>
        <w:left w:val="none" w:sz="0" w:space="0" w:color="auto"/>
        <w:bottom w:val="none" w:sz="0" w:space="0" w:color="auto"/>
        <w:right w:val="none" w:sz="0" w:space="0" w:color="auto"/>
      </w:divBdr>
    </w:div>
    <w:div w:id="292100056">
      <w:bodyDiv w:val="1"/>
      <w:marLeft w:val="0"/>
      <w:marRight w:val="0"/>
      <w:marTop w:val="0"/>
      <w:marBottom w:val="0"/>
      <w:divBdr>
        <w:top w:val="none" w:sz="0" w:space="0" w:color="auto"/>
        <w:left w:val="none" w:sz="0" w:space="0" w:color="auto"/>
        <w:bottom w:val="none" w:sz="0" w:space="0" w:color="auto"/>
        <w:right w:val="none" w:sz="0" w:space="0" w:color="auto"/>
      </w:divBdr>
    </w:div>
    <w:div w:id="292102883">
      <w:bodyDiv w:val="1"/>
      <w:marLeft w:val="0"/>
      <w:marRight w:val="0"/>
      <w:marTop w:val="0"/>
      <w:marBottom w:val="0"/>
      <w:divBdr>
        <w:top w:val="none" w:sz="0" w:space="0" w:color="auto"/>
        <w:left w:val="none" w:sz="0" w:space="0" w:color="auto"/>
        <w:bottom w:val="none" w:sz="0" w:space="0" w:color="auto"/>
        <w:right w:val="none" w:sz="0" w:space="0" w:color="auto"/>
      </w:divBdr>
    </w:div>
    <w:div w:id="292173986">
      <w:bodyDiv w:val="1"/>
      <w:marLeft w:val="0"/>
      <w:marRight w:val="0"/>
      <w:marTop w:val="0"/>
      <w:marBottom w:val="0"/>
      <w:divBdr>
        <w:top w:val="none" w:sz="0" w:space="0" w:color="auto"/>
        <w:left w:val="none" w:sz="0" w:space="0" w:color="auto"/>
        <w:bottom w:val="none" w:sz="0" w:space="0" w:color="auto"/>
        <w:right w:val="none" w:sz="0" w:space="0" w:color="auto"/>
      </w:divBdr>
    </w:div>
    <w:div w:id="292256217">
      <w:bodyDiv w:val="1"/>
      <w:marLeft w:val="0"/>
      <w:marRight w:val="0"/>
      <w:marTop w:val="0"/>
      <w:marBottom w:val="0"/>
      <w:divBdr>
        <w:top w:val="none" w:sz="0" w:space="0" w:color="auto"/>
        <w:left w:val="none" w:sz="0" w:space="0" w:color="auto"/>
        <w:bottom w:val="none" w:sz="0" w:space="0" w:color="auto"/>
        <w:right w:val="none" w:sz="0" w:space="0" w:color="auto"/>
      </w:divBdr>
    </w:div>
    <w:div w:id="292447335">
      <w:bodyDiv w:val="1"/>
      <w:marLeft w:val="0"/>
      <w:marRight w:val="0"/>
      <w:marTop w:val="0"/>
      <w:marBottom w:val="0"/>
      <w:divBdr>
        <w:top w:val="none" w:sz="0" w:space="0" w:color="auto"/>
        <w:left w:val="none" w:sz="0" w:space="0" w:color="auto"/>
        <w:bottom w:val="none" w:sz="0" w:space="0" w:color="auto"/>
        <w:right w:val="none" w:sz="0" w:space="0" w:color="auto"/>
      </w:divBdr>
    </w:div>
    <w:div w:id="292558675">
      <w:bodyDiv w:val="1"/>
      <w:marLeft w:val="0"/>
      <w:marRight w:val="0"/>
      <w:marTop w:val="0"/>
      <w:marBottom w:val="0"/>
      <w:divBdr>
        <w:top w:val="none" w:sz="0" w:space="0" w:color="auto"/>
        <w:left w:val="none" w:sz="0" w:space="0" w:color="auto"/>
        <w:bottom w:val="none" w:sz="0" w:space="0" w:color="auto"/>
        <w:right w:val="none" w:sz="0" w:space="0" w:color="auto"/>
      </w:divBdr>
    </w:div>
    <w:div w:id="292560808">
      <w:bodyDiv w:val="1"/>
      <w:marLeft w:val="0"/>
      <w:marRight w:val="0"/>
      <w:marTop w:val="0"/>
      <w:marBottom w:val="0"/>
      <w:divBdr>
        <w:top w:val="none" w:sz="0" w:space="0" w:color="auto"/>
        <w:left w:val="none" w:sz="0" w:space="0" w:color="auto"/>
        <w:bottom w:val="none" w:sz="0" w:space="0" w:color="auto"/>
        <w:right w:val="none" w:sz="0" w:space="0" w:color="auto"/>
      </w:divBdr>
    </w:div>
    <w:div w:id="292563562">
      <w:bodyDiv w:val="1"/>
      <w:marLeft w:val="0"/>
      <w:marRight w:val="0"/>
      <w:marTop w:val="0"/>
      <w:marBottom w:val="0"/>
      <w:divBdr>
        <w:top w:val="none" w:sz="0" w:space="0" w:color="auto"/>
        <w:left w:val="none" w:sz="0" w:space="0" w:color="auto"/>
        <w:bottom w:val="none" w:sz="0" w:space="0" w:color="auto"/>
        <w:right w:val="none" w:sz="0" w:space="0" w:color="auto"/>
      </w:divBdr>
    </w:div>
    <w:div w:id="292685958">
      <w:bodyDiv w:val="1"/>
      <w:marLeft w:val="0"/>
      <w:marRight w:val="0"/>
      <w:marTop w:val="0"/>
      <w:marBottom w:val="0"/>
      <w:divBdr>
        <w:top w:val="none" w:sz="0" w:space="0" w:color="auto"/>
        <w:left w:val="none" w:sz="0" w:space="0" w:color="auto"/>
        <w:bottom w:val="none" w:sz="0" w:space="0" w:color="auto"/>
        <w:right w:val="none" w:sz="0" w:space="0" w:color="auto"/>
      </w:divBdr>
    </w:div>
    <w:div w:id="292830223">
      <w:bodyDiv w:val="1"/>
      <w:marLeft w:val="0"/>
      <w:marRight w:val="0"/>
      <w:marTop w:val="0"/>
      <w:marBottom w:val="0"/>
      <w:divBdr>
        <w:top w:val="none" w:sz="0" w:space="0" w:color="auto"/>
        <w:left w:val="none" w:sz="0" w:space="0" w:color="auto"/>
        <w:bottom w:val="none" w:sz="0" w:space="0" w:color="auto"/>
        <w:right w:val="none" w:sz="0" w:space="0" w:color="auto"/>
      </w:divBdr>
    </w:div>
    <w:div w:id="292835229">
      <w:bodyDiv w:val="1"/>
      <w:marLeft w:val="0"/>
      <w:marRight w:val="0"/>
      <w:marTop w:val="0"/>
      <w:marBottom w:val="0"/>
      <w:divBdr>
        <w:top w:val="none" w:sz="0" w:space="0" w:color="auto"/>
        <w:left w:val="none" w:sz="0" w:space="0" w:color="auto"/>
        <w:bottom w:val="none" w:sz="0" w:space="0" w:color="auto"/>
        <w:right w:val="none" w:sz="0" w:space="0" w:color="auto"/>
      </w:divBdr>
    </w:div>
    <w:div w:id="292910145">
      <w:bodyDiv w:val="1"/>
      <w:marLeft w:val="0"/>
      <w:marRight w:val="0"/>
      <w:marTop w:val="0"/>
      <w:marBottom w:val="0"/>
      <w:divBdr>
        <w:top w:val="none" w:sz="0" w:space="0" w:color="auto"/>
        <w:left w:val="none" w:sz="0" w:space="0" w:color="auto"/>
        <w:bottom w:val="none" w:sz="0" w:space="0" w:color="auto"/>
        <w:right w:val="none" w:sz="0" w:space="0" w:color="auto"/>
      </w:divBdr>
    </w:div>
    <w:div w:id="292946046">
      <w:bodyDiv w:val="1"/>
      <w:marLeft w:val="0"/>
      <w:marRight w:val="0"/>
      <w:marTop w:val="0"/>
      <w:marBottom w:val="0"/>
      <w:divBdr>
        <w:top w:val="none" w:sz="0" w:space="0" w:color="auto"/>
        <w:left w:val="none" w:sz="0" w:space="0" w:color="auto"/>
        <w:bottom w:val="none" w:sz="0" w:space="0" w:color="auto"/>
        <w:right w:val="none" w:sz="0" w:space="0" w:color="auto"/>
      </w:divBdr>
    </w:div>
    <w:div w:id="292951316">
      <w:bodyDiv w:val="1"/>
      <w:marLeft w:val="0"/>
      <w:marRight w:val="0"/>
      <w:marTop w:val="0"/>
      <w:marBottom w:val="0"/>
      <w:divBdr>
        <w:top w:val="none" w:sz="0" w:space="0" w:color="auto"/>
        <w:left w:val="none" w:sz="0" w:space="0" w:color="auto"/>
        <w:bottom w:val="none" w:sz="0" w:space="0" w:color="auto"/>
        <w:right w:val="none" w:sz="0" w:space="0" w:color="auto"/>
      </w:divBdr>
    </w:div>
    <w:div w:id="293021744">
      <w:bodyDiv w:val="1"/>
      <w:marLeft w:val="0"/>
      <w:marRight w:val="0"/>
      <w:marTop w:val="0"/>
      <w:marBottom w:val="0"/>
      <w:divBdr>
        <w:top w:val="none" w:sz="0" w:space="0" w:color="auto"/>
        <w:left w:val="none" w:sz="0" w:space="0" w:color="auto"/>
        <w:bottom w:val="none" w:sz="0" w:space="0" w:color="auto"/>
        <w:right w:val="none" w:sz="0" w:space="0" w:color="auto"/>
      </w:divBdr>
    </w:div>
    <w:div w:id="293022672">
      <w:bodyDiv w:val="1"/>
      <w:marLeft w:val="0"/>
      <w:marRight w:val="0"/>
      <w:marTop w:val="0"/>
      <w:marBottom w:val="0"/>
      <w:divBdr>
        <w:top w:val="none" w:sz="0" w:space="0" w:color="auto"/>
        <w:left w:val="none" w:sz="0" w:space="0" w:color="auto"/>
        <w:bottom w:val="none" w:sz="0" w:space="0" w:color="auto"/>
        <w:right w:val="none" w:sz="0" w:space="0" w:color="auto"/>
      </w:divBdr>
    </w:div>
    <w:div w:id="293294342">
      <w:bodyDiv w:val="1"/>
      <w:marLeft w:val="0"/>
      <w:marRight w:val="0"/>
      <w:marTop w:val="0"/>
      <w:marBottom w:val="0"/>
      <w:divBdr>
        <w:top w:val="none" w:sz="0" w:space="0" w:color="auto"/>
        <w:left w:val="none" w:sz="0" w:space="0" w:color="auto"/>
        <w:bottom w:val="none" w:sz="0" w:space="0" w:color="auto"/>
        <w:right w:val="none" w:sz="0" w:space="0" w:color="auto"/>
      </w:divBdr>
    </w:div>
    <w:div w:id="293369960">
      <w:bodyDiv w:val="1"/>
      <w:marLeft w:val="0"/>
      <w:marRight w:val="0"/>
      <w:marTop w:val="0"/>
      <w:marBottom w:val="0"/>
      <w:divBdr>
        <w:top w:val="none" w:sz="0" w:space="0" w:color="auto"/>
        <w:left w:val="none" w:sz="0" w:space="0" w:color="auto"/>
        <w:bottom w:val="none" w:sz="0" w:space="0" w:color="auto"/>
        <w:right w:val="none" w:sz="0" w:space="0" w:color="auto"/>
      </w:divBdr>
    </w:div>
    <w:div w:id="293409974">
      <w:bodyDiv w:val="1"/>
      <w:marLeft w:val="0"/>
      <w:marRight w:val="0"/>
      <w:marTop w:val="0"/>
      <w:marBottom w:val="0"/>
      <w:divBdr>
        <w:top w:val="none" w:sz="0" w:space="0" w:color="auto"/>
        <w:left w:val="none" w:sz="0" w:space="0" w:color="auto"/>
        <w:bottom w:val="none" w:sz="0" w:space="0" w:color="auto"/>
        <w:right w:val="none" w:sz="0" w:space="0" w:color="auto"/>
      </w:divBdr>
    </w:div>
    <w:div w:id="293559847">
      <w:bodyDiv w:val="1"/>
      <w:marLeft w:val="0"/>
      <w:marRight w:val="0"/>
      <w:marTop w:val="0"/>
      <w:marBottom w:val="0"/>
      <w:divBdr>
        <w:top w:val="none" w:sz="0" w:space="0" w:color="auto"/>
        <w:left w:val="none" w:sz="0" w:space="0" w:color="auto"/>
        <w:bottom w:val="none" w:sz="0" w:space="0" w:color="auto"/>
        <w:right w:val="none" w:sz="0" w:space="0" w:color="auto"/>
      </w:divBdr>
    </w:div>
    <w:div w:id="293563855">
      <w:bodyDiv w:val="1"/>
      <w:marLeft w:val="0"/>
      <w:marRight w:val="0"/>
      <w:marTop w:val="0"/>
      <w:marBottom w:val="0"/>
      <w:divBdr>
        <w:top w:val="none" w:sz="0" w:space="0" w:color="auto"/>
        <w:left w:val="none" w:sz="0" w:space="0" w:color="auto"/>
        <w:bottom w:val="none" w:sz="0" w:space="0" w:color="auto"/>
        <w:right w:val="none" w:sz="0" w:space="0" w:color="auto"/>
      </w:divBdr>
    </w:div>
    <w:div w:id="293633814">
      <w:bodyDiv w:val="1"/>
      <w:marLeft w:val="0"/>
      <w:marRight w:val="0"/>
      <w:marTop w:val="0"/>
      <w:marBottom w:val="0"/>
      <w:divBdr>
        <w:top w:val="none" w:sz="0" w:space="0" w:color="auto"/>
        <w:left w:val="none" w:sz="0" w:space="0" w:color="auto"/>
        <w:bottom w:val="none" w:sz="0" w:space="0" w:color="auto"/>
        <w:right w:val="none" w:sz="0" w:space="0" w:color="auto"/>
      </w:divBdr>
    </w:div>
    <w:div w:id="293801164">
      <w:bodyDiv w:val="1"/>
      <w:marLeft w:val="0"/>
      <w:marRight w:val="0"/>
      <w:marTop w:val="0"/>
      <w:marBottom w:val="0"/>
      <w:divBdr>
        <w:top w:val="none" w:sz="0" w:space="0" w:color="auto"/>
        <w:left w:val="none" w:sz="0" w:space="0" w:color="auto"/>
        <w:bottom w:val="none" w:sz="0" w:space="0" w:color="auto"/>
        <w:right w:val="none" w:sz="0" w:space="0" w:color="auto"/>
      </w:divBdr>
    </w:div>
    <w:div w:id="293878388">
      <w:bodyDiv w:val="1"/>
      <w:marLeft w:val="0"/>
      <w:marRight w:val="0"/>
      <w:marTop w:val="0"/>
      <w:marBottom w:val="0"/>
      <w:divBdr>
        <w:top w:val="none" w:sz="0" w:space="0" w:color="auto"/>
        <w:left w:val="none" w:sz="0" w:space="0" w:color="auto"/>
        <w:bottom w:val="none" w:sz="0" w:space="0" w:color="auto"/>
        <w:right w:val="none" w:sz="0" w:space="0" w:color="auto"/>
      </w:divBdr>
    </w:div>
    <w:div w:id="293994727">
      <w:bodyDiv w:val="1"/>
      <w:marLeft w:val="0"/>
      <w:marRight w:val="0"/>
      <w:marTop w:val="0"/>
      <w:marBottom w:val="0"/>
      <w:divBdr>
        <w:top w:val="none" w:sz="0" w:space="0" w:color="auto"/>
        <w:left w:val="none" w:sz="0" w:space="0" w:color="auto"/>
        <w:bottom w:val="none" w:sz="0" w:space="0" w:color="auto"/>
        <w:right w:val="none" w:sz="0" w:space="0" w:color="auto"/>
      </w:divBdr>
    </w:div>
    <w:div w:id="293994912">
      <w:bodyDiv w:val="1"/>
      <w:marLeft w:val="0"/>
      <w:marRight w:val="0"/>
      <w:marTop w:val="0"/>
      <w:marBottom w:val="0"/>
      <w:divBdr>
        <w:top w:val="none" w:sz="0" w:space="0" w:color="auto"/>
        <w:left w:val="none" w:sz="0" w:space="0" w:color="auto"/>
        <w:bottom w:val="none" w:sz="0" w:space="0" w:color="auto"/>
        <w:right w:val="none" w:sz="0" w:space="0" w:color="auto"/>
      </w:divBdr>
    </w:div>
    <w:div w:id="294065654">
      <w:bodyDiv w:val="1"/>
      <w:marLeft w:val="0"/>
      <w:marRight w:val="0"/>
      <w:marTop w:val="0"/>
      <w:marBottom w:val="0"/>
      <w:divBdr>
        <w:top w:val="none" w:sz="0" w:space="0" w:color="auto"/>
        <w:left w:val="none" w:sz="0" w:space="0" w:color="auto"/>
        <w:bottom w:val="none" w:sz="0" w:space="0" w:color="auto"/>
        <w:right w:val="none" w:sz="0" w:space="0" w:color="auto"/>
      </w:divBdr>
    </w:div>
    <w:div w:id="294142681">
      <w:bodyDiv w:val="1"/>
      <w:marLeft w:val="0"/>
      <w:marRight w:val="0"/>
      <w:marTop w:val="0"/>
      <w:marBottom w:val="0"/>
      <w:divBdr>
        <w:top w:val="none" w:sz="0" w:space="0" w:color="auto"/>
        <w:left w:val="none" w:sz="0" w:space="0" w:color="auto"/>
        <w:bottom w:val="none" w:sz="0" w:space="0" w:color="auto"/>
        <w:right w:val="none" w:sz="0" w:space="0" w:color="auto"/>
      </w:divBdr>
    </w:div>
    <w:div w:id="294143102">
      <w:bodyDiv w:val="1"/>
      <w:marLeft w:val="0"/>
      <w:marRight w:val="0"/>
      <w:marTop w:val="0"/>
      <w:marBottom w:val="0"/>
      <w:divBdr>
        <w:top w:val="none" w:sz="0" w:space="0" w:color="auto"/>
        <w:left w:val="none" w:sz="0" w:space="0" w:color="auto"/>
        <w:bottom w:val="none" w:sz="0" w:space="0" w:color="auto"/>
        <w:right w:val="none" w:sz="0" w:space="0" w:color="auto"/>
      </w:divBdr>
    </w:div>
    <w:div w:id="294221896">
      <w:bodyDiv w:val="1"/>
      <w:marLeft w:val="0"/>
      <w:marRight w:val="0"/>
      <w:marTop w:val="0"/>
      <w:marBottom w:val="0"/>
      <w:divBdr>
        <w:top w:val="none" w:sz="0" w:space="0" w:color="auto"/>
        <w:left w:val="none" w:sz="0" w:space="0" w:color="auto"/>
        <w:bottom w:val="none" w:sz="0" w:space="0" w:color="auto"/>
        <w:right w:val="none" w:sz="0" w:space="0" w:color="auto"/>
      </w:divBdr>
    </w:div>
    <w:div w:id="294257080">
      <w:bodyDiv w:val="1"/>
      <w:marLeft w:val="0"/>
      <w:marRight w:val="0"/>
      <w:marTop w:val="0"/>
      <w:marBottom w:val="0"/>
      <w:divBdr>
        <w:top w:val="none" w:sz="0" w:space="0" w:color="auto"/>
        <w:left w:val="none" w:sz="0" w:space="0" w:color="auto"/>
        <w:bottom w:val="none" w:sz="0" w:space="0" w:color="auto"/>
        <w:right w:val="none" w:sz="0" w:space="0" w:color="auto"/>
      </w:divBdr>
    </w:div>
    <w:div w:id="294260211">
      <w:bodyDiv w:val="1"/>
      <w:marLeft w:val="0"/>
      <w:marRight w:val="0"/>
      <w:marTop w:val="0"/>
      <w:marBottom w:val="0"/>
      <w:divBdr>
        <w:top w:val="none" w:sz="0" w:space="0" w:color="auto"/>
        <w:left w:val="none" w:sz="0" w:space="0" w:color="auto"/>
        <w:bottom w:val="none" w:sz="0" w:space="0" w:color="auto"/>
        <w:right w:val="none" w:sz="0" w:space="0" w:color="auto"/>
      </w:divBdr>
    </w:div>
    <w:div w:id="294410322">
      <w:bodyDiv w:val="1"/>
      <w:marLeft w:val="0"/>
      <w:marRight w:val="0"/>
      <w:marTop w:val="0"/>
      <w:marBottom w:val="0"/>
      <w:divBdr>
        <w:top w:val="none" w:sz="0" w:space="0" w:color="auto"/>
        <w:left w:val="none" w:sz="0" w:space="0" w:color="auto"/>
        <w:bottom w:val="none" w:sz="0" w:space="0" w:color="auto"/>
        <w:right w:val="none" w:sz="0" w:space="0" w:color="auto"/>
      </w:divBdr>
    </w:div>
    <w:div w:id="294415428">
      <w:bodyDiv w:val="1"/>
      <w:marLeft w:val="0"/>
      <w:marRight w:val="0"/>
      <w:marTop w:val="0"/>
      <w:marBottom w:val="0"/>
      <w:divBdr>
        <w:top w:val="none" w:sz="0" w:space="0" w:color="auto"/>
        <w:left w:val="none" w:sz="0" w:space="0" w:color="auto"/>
        <w:bottom w:val="none" w:sz="0" w:space="0" w:color="auto"/>
        <w:right w:val="none" w:sz="0" w:space="0" w:color="auto"/>
      </w:divBdr>
    </w:div>
    <w:div w:id="294453449">
      <w:bodyDiv w:val="1"/>
      <w:marLeft w:val="0"/>
      <w:marRight w:val="0"/>
      <w:marTop w:val="0"/>
      <w:marBottom w:val="0"/>
      <w:divBdr>
        <w:top w:val="none" w:sz="0" w:space="0" w:color="auto"/>
        <w:left w:val="none" w:sz="0" w:space="0" w:color="auto"/>
        <w:bottom w:val="none" w:sz="0" w:space="0" w:color="auto"/>
        <w:right w:val="none" w:sz="0" w:space="0" w:color="auto"/>
      </w:divBdr>
    </w:div>
    <w:div w:id="294601275">
      <w:bodyDiv w:val="1"/>
      <w:marLeft w:val="0"/>
      <w:marRight w:val="0"/>
      <w:marTop w:val="0"/>
      <w:marBottom w:val="0"/>
      <w:divBdr>
        <w:top w:val="none" w:sz="0" w:space="0" w:color="auto"/>
        <w:left w:val="none" w:sz="0" w:space="0" w:color="auto"/>
        <w:bottom w:val="none" w:sz="0" w:space="0" w:color="auto"/>
        <w:right w:val="none" w:sz="0" w:space="0" w:color="auto"/>
      </w:divBdr>
    </w:div>
    <w:div w:id="294606022">
      <w:bodyDiv w:val="1"/>
      <w:marLeft w:val="0"/>
      <w:marRight w:val="0"/>
      <w:marTop w:val="0"/>
      <w:marBottom w:val="0"/>
      <w:divBdr>
        <w:top w:val="none" w:sz="0" w:space="0" w:color="auto"/>
        <w:left w:val="none" w:sz="0" w:space="0" w:color="auto"/>
        <w:bottom w:val="none" w:sz="0" w:space="0" w:color="auto"/>
        <w:right w:val="none" w:sz="0" w:space="0" w:color="auto"/>
      </w:divBdr>
    </w:div>
    <w:div w:id="294650791">
      <w:bodyDiv w:val="1"/>
      <w:marLeft w:val="0"/>
      <w:marRight w:val="0"/>
      <w:marTop w:val="0"/>
      <w:marBottom w:val="0"/>
      <w:divBdr>
        <w:top w:val="none" w:sz="0" w:space="0" w:color="auto"/>
        <w:left w:val="none" w:sz="0" w:space="0" w:color="auto"/>
        <w:bottom w:val="none" w:sz="0" w:space="0" w:color="auto"/>
        <w:right w:val="none" w:sz="0" w:space="0" w:color="auto"/>
      </w:divBdr>
    </w:div>
    <w:div w:id="294677064">
      <w:bodyDiv w:val="1"/>
      <w:marLeft w:val="0"/>
      <w:marRight w:val="0"/>
      <w:marTop w:val="0"/>
      <w:marBottom w:val="0"/>
      <w:divBdr>
        <w:top w:val="none" w:sz="0" w:space="0" w:color="auto"/>
        <w:left w:val="none" w:sz="0" w:space="0" w:color="auto"/>
        <w:bottom w:val="none" w:sz="0" w:space="0" w:color="auto"/>
        <w:right w:val="none" w:sz="0" w:space="0" w:color="auto"/>
      </w:divBdr>
    </w:div>
    <w:div w:id="294681140">
      <w:bodyDiv w:val="1"/>
      <w:marLeft w:val="0"/>
      <w:marRight w:val="0"/>
      <w:marTop w:val="0"/>
      <w:marBottom w:val="0"/>
      <w:divBdr>
        <w:top w:val="none" w:sz="0" w:space="0" w:color="auto"/>
        <w:left w:val="none" w:sz="0" w:space="0" w:color="auto"/>
        <w:bottom w:val="none" w:sz="0" w:space="0" w:color="auto"/>
        <w:right w:val="none" w:sz="0" w:space="0" w:color="auto"/>
      </w:divBdr>
    </w:div>
    <w:div w:id="294874646">
      <w:bodyDiv w:val="1"/>
      <w:marLeft w:val="0"/>
      <w:marRight w:val="0"/>
      <w:marTop w:val="0"/>
      <w:marBottom w:val="0"/>
      <w:divBdr>
        <w:top w:val="none" w:sz="0" w:space="0" w:color="auto"/>
        <w:left w:val="none" w:sz="0" w:space="0" w:color="auto"/>
        <w:bottom w:val="none" w:sz="0" w:space="0" w:color="auto"/>
        <w:right w:val="none" w:sz="0" w:space="0" w:color="auto"/>
      </w:divBdr>
    </w:div>
    <w:div w:id="294912523">
      <w:bodyDiv w:val="1"/>
      <w:marLeft w:val="0"/>
      <w:marRight w:val="0"/>
      <w:marTop w:val="0"/>
      <w:marBottom w:val="0"/>
      <w:divBdr>
        <w:top w:val="none" w:sz="0" w:space="0" w:color="auto"/>
        <w:left w:val="none" w:sz="0" w:space="0" w:color="auto"/>
        <w:bottom w:val="none" w:sz="0" w:space="0" w:color="auto"/>
        <w:right w:val="none" w:sz="0" w:space="0" w:color="auto"/>
      </w:divBdr>
    </w:div>
    <w:div w:id="295062210">
      <w:bodyDiv w:val="1"/>
      <w:marLeft w:val="0"/>
      <w:marRight w:val="0"/>
      <w:marTop w:val="0"/>
      <w:marBottom w:val="0"/>
      <w:divBdr>
        <w:top w:val="none" w:sz="0" w:space="0" w:color="auto"/>
        <w:left w:val="none" w:sz="0" w:space="0" w:color="auto"/>
        <w:bottom w:val="none" w:sz="0" w:space="0" w:color="auto"/>
        <w:right w:val="none" w:sz="0" w:space="0" w:color="auto"/>
      </w:divBdr>
    </w:div>
    <w:div w:id="295066563">
      <w:bodyDiv w:val="1"/>
      <w:marLeft w:val="0"/>
      <w:marRight w:val="0"/>
      <w:marTop w:val="0"/>
      <w:marBottom w:val="0"/>
      <w:divBdr>
        <w:top w:val="none" w:sz="0" w:space="0" w:color="auto"/>
        <w:left w:val="none" w:sz="0" w:space="0" w:color="auto"/>
        <w:bottom w:val="none" w:sz="0" w:space="0" w:color="auto"/>
        <w:right w:val="none" w:sz="0" w:space="0" w:color="auto"/>
      </w:divBdr>
    </w:div>
    <w:div w:id="295112655">
      <w:bodyDiv w:val="1"/>
      <w:marLeft w:val="0"/>
      <w:marRight w:val="0"/>
      <w:marTop w:val="0"/>
      <w:marBottom w:val="0"/>
      <w:divBdr>
        <w:top w:val="none" w:sz="0" w:space="0" w:color="auto"/>
        <w:left w:val="none" w:sz="0" w:space="0" w:color="auto"/>
        <w:bottom w:val="none" w:sz="0" w:space="0" w:color="auto"/>
        <w:right w:val="none" w:sz="0" w:space="0" w:color="auto"/>
      </w:divBdr>
    </w:div>
    <w:div w:id="295113534">
      <w:bodyDiv w:val="1"/>
      <w:marLeft w:val="0"/>
      <w:marRight w:val="0"/>
      <w:marTop w:val="0"/>
      <w:marBottom w:val="0"/>
      <w:divBdr>
        <w:top w:val="none" w:sz="0" w:space="0" w:color="auto"/>
        <w:left w:val="none" w:sz="0" w:space="0" w:color="auto"/>
        <w:bottom w:val="none" w:sz="0" w:space="0" w:color="auto"/>
        <w:right w:val="none" w:sz="0" w:space="0" w:color="auto"/>
      </w:divBdr>
    </w:div>
    <w:div w:id="295137333">
      <w:bodyDiv w:val="1"/>
      <w:marLeft w:val="0"/>
      <w:marRight w:val="0"/>
      <w:marTop w:val="0"/>
      <w:marBottom w:val="0"/>
      <w:divBdr>
        <w:top w:val="none" w:sz="0" w:space="0" w:color="auto"/>
        <w:left w:val="none" w:sz="0" w:space="0" w:color="auto"/>
        <w:bottom w:val="none" w:sz="0" w:space="0" w:color="auto"/>
        <w:right w:val="none" w:sz="0" w:space="0" w:color="auto"/>
      </w:divBdr>
    </w:div>
    <w:div w:id="295188570">
      <w:bodyDiv w:val="1"/>
      <w:marLeft w:val="0"/>
      <w:marRight w:val="0"/>
      <w:marTop w:val="0"/>
      <w:marBottom w:val="0"/>
      <w:divBdr>
        <w:top w:val="none" w:sz="0" w:space="0" w:color="auto"/>
        <w:left w:val="none" w:sz="0" w:space="0" w:color="auto"/>
        <w:bottom w:val="none" w:sz="0" w:space="0" w:color="auto"/>
        <w:right w:val="none" w:sz="0" w:space="0" w:color="auto"/>
      </w:divBdr>
    </w:div>
    <w:div w:id="295255440">
      <w:bodyDiv w:val="1"/>
      <w:marLeft w:val="0"/>
      <w:marRight w:val="0"/>
      <w:marTop w:val="0"/>
      <w:marBottom w:val="0"/>
      <w:divBdr>
        <w:top w:val="none" w:sz="0" w:space="0" w:color="auto"/>
        <w:left w:val="none" w:sz="0" w:space="0" w:color="auto"/>
        <w:bottom w:val="none" w:sz="0" w:space="0" w:color="auto"/>
        <w:right w:val="none" w:sz="0" w:space="0" w:color="auto"/>
      </w:divBdr>
    </w:div>
    <w:div w:id="295378739">
      <w:bodyDiv w:val="1"/>
      <w:marLeft w:val="0"/>
      <w:marRight w:val="0"/>
      <w:marTop w:val="0"/>
      <w:marBottom w:val="0"/>
      <w:divBdr>
        <w:top w:val="none" w:sz="0" w:space="0" w:color="auto"/>
        <w:left w:val="none" w:sz="0" w:space="0" w:color="auto"/>
        <w:bottom w:val="none" w:sz="0" w:space="0" w:color="auto"/>
        <w:right w:val="none" w:sz="0" w:space="0" w:color="auto"/>
      </w:divBdr>
    </w:div>
    <w:div w:id="295528084">
      <w:bodyDiv w:val="1"/>
      <w:marLeft w:val="0"/>
      <w:marRight w:val="0"/>
      <w:marTop w:val="0"/>
      <w:marBottom w:val="0"/>
      <w:divBdr>
        <w:top w:val="none" w:sz="0" w:space="0" w:color="auto"/>
        <w:left w:val="none" w:sz="0" w:space="0" w:color="auto"/>
        <w:bottom w:val="none" w:sz="0" w:space="0" w:color="auto"/>
        <w:right w:val="none" w:sz="0" w:space="0" w:color="auto"/>
      </w:divBdr>
    </w:div>
    <w:div w:id="295719981">
      <w:bodyDiv w:val="1"/>
      <w:marLeft w:val="0"/>
      <w:marRight w:val="0"/>
      <w:marTop w:val="0"/>
      <w:marBottom w:val="0"/>
      <w:divBdr>
        <w:top w:val="none" w:sz="0" w:space="0" w:color="auto"/>
        <w:left w:val="none" w:sz="0" w:space="0" w:color="auto"/>
        <w:bottom w:val="none" w:sz="0" w:space="0" w:color="auto"/>
        <w:right w:val="none" w:sz="0" w:space="0" w:color="auto"/>
      </w:divBdr>
    </w:div>
    <w:div w:id="295720082">
      <w:bodyDiv w:val="1"/>
      <w:marLeft w:val="0"/>
      <w:marRight w:val="0"/>
      <w:marTop w:val="0"/>
      <w:marBottom w:val="0"/>
      <w:divBdr>
        <w:top w:val="none" w:sz="0" w:space="0" w:color="auto"/>
        <w:left w:val="none" w:sz="0" w:space="0" w:color="auto"/>
        <w:bottom w:val="none" w:sz="0" w:space="0" w:color="auto"/>
        <w:right w:val="none" w:sz="0" w:space="0" w:color="auto"/>
      </w:divBdr>
    </w:div>
    <w:div w:id="295793024">
      <w:bodyDiv w:val="1"/>
      <w:marLeft w:val="0"/>
      <w:marRight w:val="0"/>
      <w:marTop w:val="0"/>
      <w:marBottom w:val="0"/>
      <w:divBdr>
        <w:top w:val="none" w:sz="0" w:space="0" w:color="auto"/>
        <w:left w:val="none" w:sz="0" w:space="0" w:color="auto"/>
        <w:bottom w:val="none" w:sz="0" w:space="0" w:color="auto"/>
        <w:right w:val="none" w:sz="0" w:space="0" w:color="auto"/>
      </w:divBdr>
    </w:div>
    <w:div w:id="295842544">
      <w:bodyDiv w:val="1"/>
      <w:marLeft w:val="0"/>
      <w:marRight w:val="0"/>
      <w:marTop w:val="0"/>
      <w:marBottom w:val="0"/>
      <w:divBdr>
        <w:top w:val="none" w:sz="0" w:space="0" w:color="auto"/>
        <w:left w:val="none" w:sz="0" w:space="0" w:color="auto"/>
        <w:bottom w:val="none" w:sz="0" w:space="0" w:color="auto"/>
        <w:right w:val="none" w:sz="0" w:space="0" w:color="auto"/>
      </w:divBdr>
    </w:div>
    <w:div w:id="295910593">
      <w:bodyDiv w:val="1"/>
      <w:marLeft w:val="0"/>
      <w:marRight w:val="0"/>
      <w:marTop w:val="0"/>
      <w:marBottom w:val="0"/>
      <w:divBdr>
        <w:top w:val="none" w:sz="0" w:space="0" w:color="auto"/>
        <w:left w:val="none" w:sz="0" w:space="0" w:color="auto"/>
        <w:bottom w:val="none" w:sz="0" w:space="0" w:color="auto"/>
        <w:right w:val="none" w:sz="0" w:space="0" w:color="auto"/>
      </w:divBdr>
    </w:div>
    <w:div w:id="295916121">
      <w:bodyDiv w:val="1"/>
      <w:marLeft w:val="0"/>
      <w:marRight w:val="0"/>
      <w:marTop w:val="0"/>
      <w:marBottom w:val="0"/>
      <w:divBdr>
        <w:top w:val="none" w:sz="0" w:space="0" w:color="auto"/>
        <w:left w:val="none" w:sz="0" w:space="0" w:color="auto"/>
        <w:bottom w:val="none" w:sz="0" w:space="0" w:color="auto"/>
        <w:right w:val="none" w:sz="0" w:space="0" w:color="auto"/>
      </w:divBdr>
    </w:div>
    <w:div w:id="296034917">
      <w:bodyDiv w:val="1"/>
      <w:marLeft w:val="0"/>
      <w:marRight w:val="0"/>
      <w:marTop w:val="0"/>
      <w:marBottom w:val="0"/>
      <w:divBdr>
        <w:top w:val="none" w:sz="0" w:space="0" w:color="auto"/>
        <w:left w:val="none" w:sz="0" w:space="0" w:color="auto"/>
        <w:bottom w:val="none" w:sz="0" w:space="0" w:color="auto"/>
        <w:right w:val="none" w:sz="0" w:space="0" w:color="auto"/>
      </w:divBdr>
    </w:div>
    <w:div w:id="296037349">
      <w:bodyDiv w:val="1"/>
      <w:marLeft w:val="0"/>
      <w:marRight w:val="0"/>
      <w:marTop w:val="0"/>
      <w:marBottom w:val="0"/>
      <w:divBdr>
        <w:top w:val="none" w:sz="0" w:space="0" w:color="auto"/>
        <w:left w:val="none" w:sz="0" w:space="0" w:color="auto"/>
        <w:bottom w:val="none" w:sz="0" w:space="0" w:color="auto"/>
        <w:right w:val="none" w:sz="0" w:space="0" w:color="auto"/>
      </w:divBdr>
    </w:div>
    <w:div w:id="296179336">
      <w:bodyDiv w:val="1"/>
      <w:marLeft w:val="0"/>
      <w:marRight w:val="0"/>
      <w:marTop w:val="0"/>
      <w:marBottom w:val="0"/>
      <w:divBdr>
        <w:top w:val="none" w:sz="0" w:space="0" w:color="auto"/>
        <w:left w:val="none" w:sz="0" w:space="0" w:color="auto"/>
        <w:bottom w:val="none" w:sz="0" w:space="0" w:color="auto"/>
        <w:right w:val="none" w:sz="0" w:space="0" w:color="auto"/>
      </w:divBdr>
    </w:div>
    <w:div w:id="296188237">
      <w:bodyDiv w:val="1"/>
      <w:marLeft w:val="0"/>
      <w:marRight w:val="0"/>
      <w:marTop w:val="0"/>
      <w:marBottom w:val="0"/>
      <w:divBdr>
        <w:top w:val="none" w:sz="0" w:space="0" w:color="auto"/>
        <w:left w:val="none" w:sz="0" w:space="0" w:color="auto"/>
        <w:bottom w:val="none" w:sz="0" w:space="0" w:color="auto"/>
        <w:right w:val="none" w:sz="0" w:space="0" w:color="auto"/>
      </w:divBdr>
    </w:div>
    <w:div w:id="296299000">
      <w:bodyDiv w:val="1"/>
      <w:marLeft w:val="0"/>
      <w:marRight w:val="0"/>
      <w:marTop w:val="0"/>
      <w:marBottom w:val="0"/>
      <w:divBdr>
        <w:top w:val="none" w:sz="0" w:space="0" w:color="auto"/>
        <w:left w:val="none" w:sz="0" w:space="0" w:color="auto"/>
        <w:bottom w:val="none" w:sz="0" w:space="0" w:color="auto"/>
        <w:right w:val="none" w:sz="0" w:space="0" w:color="auto"/>
      </w:divBdr>
    </w:div>
    <w:div w:id="296378377">
      <w:bodyDiv w:val="1"/>
      <w:marLeft w:val="0"/>
      <w:marRight w:val="0"/>
      <w:marTop w:val="0"/>
      <w:marBottom w:val="0"/>
      <w:divBdr>
        <w:top w:val="none" w:sz="0" w:space="0" w:color="auto"/>
        <w:left w:val="none" w:sz="0" w:space="0" w:color="auto"/>
        <w:bottom w:val="none" w:sz="0" w:space="0" w:color="auto"/>
        <w:right w:val="none" w:sz="0" w:space="0" w:color="auto"/>
      </w:divBdr>
    </w:div>
    <w:div w:id="296643693">
      <w:bodyDiv w:val="1"/>
      <w:marLeft w:val="0"/>
      <w:marRight w:val="0"/>
      <w:marTop w:val="0"/>
      <w:marBottom w:val="0"/>
      <w:divBdr>
        <w:top w:val="none" w:sz="0" w:space="0" w:color="auto"/>
        <w:left w:val="none" w:sz="0" w:space="0" w:color="auto"/>
        <w:bottom w:val="none" w:sz="0" w:space="0" w:color="auto"/>
        <w:right w:val="none" w:sz="0" w:space="0" w:color="auto"/>
      </w:divBdr>
    </w:div>
    <w:div w:id="296646114">
      <w:bodyDiv w:val="1"/>
      <w:marLeft w:val="0"/>
      <w:marRight w:val="0"/>
      <w:marTop w:val="0"/>
      <w:marBottom w:val="0"/>
      <w:divBdr>
        <w:top w:val="none" w:sz="0" w:space="0" w:color="auto"/>
        <w:left w:val="none" w:sz="0" w:space="0" w:color="auto"/>
        <w:bottom w:val="none" w:sz="0" w:space="0" w:color="auto"/>
        <w:right w:val="none" w:sz="0" w:space="0" w:color="auto"/>
      </w:divBdr>
    </w:div>
    <w:div w:id="296684170">
      <w:bodyDiv w:val="1"/>
      <w:marLeft w:val="0"/>
      <w:marRight w:val="0"/>
      <w:marTop w:val="0"/>
      <w:marBottom w:val="0"/>
      <w:divBdr>
        <w:top w:val="none" w:sz="0" w:space="0" w:color="auto"/>
        <w:left w:val="none" w:sz="0" w:space="0" w:color="auto"/>
        <w:bottom w:val="none" w:sz="0" w:space="0" w:color="auto"/>
        <w:right w:val="none" w:sz="0" w:space="0" w:color="auto"/>
      </w:divBdr>
    </w:div>
    <w:div w:id="296688158">
      <w:bodyDiv w:val="1"/>
      <w:marLeft w:val="0"/>
      <w:marRight w:val="0"/>
      <w:marTop w:val="0"/>
      <w:marBottom w:val="0"/>
      <w:divBdr>
        <w:top w:val="none" w:sz="0" w:space="0" w:color="auto"/>
        <w:left w:val="none" w:sz="0" w:space="0" w:color="auto"/>
        <w:bottom w:val="none" w:sz="0" w:space="0" w:color="auto"/>
        <w:right w:val="none" w:sz="0" w:space="0" w:color="auto"/>
      </w:divBdr>
    </w:div>
    <w:div w:id="296961555">
      <w:bodyDiv w:val="1"/>
      <w:marLeft w:val="0"/>
      <w:marRight w:val="0"/>
      <w:marTop w:val="0"/>
      <w:marBottom w:val="0"/>
      <w:divBdr>
        <w:top w:val="none" w:sz="0" w:space="0" w:color="auto"/>
        <w:left w:val="none" w:sz="0" w:space="0" w:color="auto"/>
        <w:bottom w:val="none" w:sz="0" w:space="0" w:color="auto"/>
        <w:right w:val="none" w:sz="0" w:space="0" w:color="auto"/>
      </w:divBdr>
    </w:div>
    <w:div w:id="297030777">
      <w:bodyDiv w:val="1"/>
      <w:marLeft w:val="0"/>
      <w:marRight w:val="0"/>
      <w:marTop w:val="0"/>
      <w:marBottom w:val="0"/>
      <w:divBdr>
        <w:top w:val="none" w:sz="0" w:space="0" w:color="auto"/>
        <w:left w:val="none" w:sz="0" w:space="0" w:color="auto"/>
        <w:bottom w:val="none" w:sz="0" w:space="0" w:color="auto"/>
        <w:right w:val="none" w:sz="0" w:space="0" w:color="auto"/>
      </w:divBdr>
    </w:div>
    <w:div w:id="297032768">
      <w:bodyDiv w:val="1"/>
      <w:marLeft w:val="0"/>
      <w:marRight w:val="0"/>
      <w:marTop w:val="0"/>
      <w:marBottom w:val="0"/>
      <w:divBdr>
        <w:top w:val="none" w:sz="0" w:space="0" w:color="auto"/>
        <w:left w:val="none" w:sz="0" w:space="0" w:color="auto"/>
        <w:bottom w:val="none" w:sz="0" w:space="0" w:color="auto"/>
        <w:right w:val="none" w:sz="0" w:space="0" w:color="auto"/>
      </w:divBdr>
    </w:div>
    <w:div w:id="297148166">
      <w:bodyDiv w:val="1"/>
      <w:marLeft w:val="0"/>
      <w:marRight w:val="0"/>
      <w:marTop w:val="0"/>
      <w:marBottom w:val="0"/>
      <w:divBdr>
        <w:top w:val="none" w:sz="0" w:space="0" w:color="auto"/>
        <w:left w:val="none" w:sz="0" w:space="0" w:color="auto"/>
        <w:bottom w:val="none" w:sz="0" w:space="0" w:color="auto"/>
        <w:right w:val="none" w:sz="0" w:space="0" w:color="auto"/>
      </w:divBdr>
    </w:div>
    <w:div w:id="297151000">
      <w:bodyDiv w:val="1"/>
      <w:marLeft w:val="0"/>
      <w:marRight w:val="0"/>
      <w:marTop w:val="0"/>
      <w:marBottom w:val="0"/>
      <w:divBdr>
        <w:top w:val="none" w:sz="0" w:space="0" w:color="auto"/>
        <w:left w:val="none" w:sz="0" w:space="0" w:color="auto"/>
        <w:bottom w:val="none" w:sz="0" w:space="0" w:color="auto"/>
        <w:right w:val="none" w:sz="0" w:space="0" w:color="auto"/>
      </w:divBdr>
    </w:div>
    <w:div w:id="297272025">
      <w:bodyDiv w:val="1"/>
      <w:marLeft w:val="0"/>
      <w:marRight w:val="0"/>
      <w:marTop w:val="0"/>
      <w:marBottom w:val="0"/>
      <w:divBdr>
        <w:top w:val="none" w:sz="0" w:space="0" w:color="auto"/>
        <w:left w:val="none" w:sz="0" w:space="0" w:color="auto"/>
        <w:bottom w:val="none" w:sz="0" w:space="0" w:color="auto"/>
        <w:right w:val="none" w:sz="0" w:space="0" w:color="auto"/>
      </w:divBdr>
    </w:div>
    <w:div w:id="297300737">
      <w:bodyDiv w:val="1"/>
      <w:marLeft w:val="0"/>
      <w:marRight w:val="0"/>
      <w:marTop w:val="0"/>
      <w:marBottom w:val="0"/>
      <w:divBdr>
        <w:top w:val="none" w:sz="0" w:space="0" w:color="auto"/>
        <w:left w:val="none" w:sz="0" w:space="0" w:color="auto"/>
        <w:bottom w:val="none" w:sz="0" w:space="0" w:color="auto"/>
        <w:right w:val="none" w:sz="0" w:space="0" w:color="auto"/>
      </w:divBdr>
    </w:div>
    <w:div w:id="297415414">
      <w:bodyDiv w:val="1"/>
      <w:marLeft w:val="0"/>
      <w:marRight w:val="0"/>
      <w:marTop w:val="0"/>
      <w:marBottom w:val="0"/>
      <w:divBdr>
        <w:top w:val="none" w:sz="0" w:space="0" w:color="auto"/>
        <w:left w:val="none" w:sz="0" w:space="0" w:color="auto"/>
        <w:bottom w:val="none" w:sz="0" w:space="0" w:color="auto"/>
        <w:right w:val="none" w:sz="0" w:space="0" w:color="auto"/>
      </w:divBdr>
    </w:div>
    <w:div w:id="297418822">
      <w:bodyDiv w:val="1"/>
      <w:marLeft w:val="0"/>
      <w:marRight w:val="0"/>
      <w:marTop w:val="0"/>
      <w:marBottom w:val="0"/>
      <w:divBdr>
        <w:top w:val="none" w:sz="0" w:space="0" w:color="auto"/>
        <w:left w:val="none" w:sz="0" w:space="0" w:color="auto"/>
        <w:bottom w:val="none" w:sz="0" w:space="0" w:color="auto"/>
        <w:right w:val="none" w:sz="0" w:space="0" w:color="auto"/>
      </w:divBdr>
    </w:div>
    <w:div w:id="297804763">
      <w:bodyDiv w:val="1"/>
      <w:marLeft w:val="0"/>
      <w:marRight w:val="0"/>
      <w:marTop w:val="0"/>
      <w:marBottom w:val="0"/>
      <w:divBdr>
        <w:top w:val="none" w:sz="0" w:space="0" w:color="auto"/>
        <w:left w:val="none" w:sz="0" w:space="0" w:color="auto"/>
        <w:bottom w:val="none" w:sz="0" w:space="0" w:color="auto"/>
        <w:right w:val="none" w:sz="0" w:space="0" w:color="auto"/>
      </w:divBdr>
    </w:div>
    <w:div w:id="297805185">
      <w:bodyDiv w:val="1"/>
      <w:marLeft w:val="0"/>
      <w:marRight w:val="0"/>
      <w:marTop w:val="0"/>
      <w:marBottom w:val="0"/>
      <w:divBdr>
        <w:top w:val="none" w:sz="0" w:space="0" w:color="auto"/>
        <w:left w:val="none" w:sz="0" w:space="0" w:color="auto"/>
        <w:bottom w:val="none" w:sz="0" w:space="0" w:color="auto"/>
        <w:right w:val="none" w:sz="0" w:space="0" w:color="auto"/>
      </w:divBdr>
    </w:div>
    <w:div w:id="297883015">
      <w:bodyDiv w:val="1"/>
      <w:marLeft w:val="0"/>
      <w:marRight w:val="0"/>
      <w:marTop w:val="0"/>
      <w:marBottom w:val="0"/>
      <w:divBdr>
        <w:top w:val="none" w:sz="0" w:space="0" w:color="auto"/>
        <w:left w:val="none" w:sz="0" w:space="0" w:color="auto"/>
        <w:bottom w:val="none" w:sz="0" w:space="0" w:color="auto"/>
        <w:right w:val="none" w:sz="0" w:space="0" w:color="auto"/>
      </w:divBdr>
    </w:div>
    <w:div w:id="298071321">
      <w:bodyDiv w:val="1"/>
      <w:marLeft w:val="0"/>
      <w:marRight w:val="0"/>
      <w:marTop w:val="0"/>
      <w:marBottom w:val="0"/>
      <w:divBdr>
        <w:top w:val="none" w:sz="0" w:space="0" w:color="auto"/>
        <w:left w:val="none" w:sz="0" w:space="0" w:color="auto"/>
        <w:bottom w:val="none" w:sz="0" w:space="0" w:color="auto"/>
        <w:right w:val="none" w:sz="0" w:space="0" w:color="auto"/>
      </w:divBdr>
    </w:div>
    <w:div w:id="298147684">
      <w:bodyDiv w:val="1"/>
      <w:marLeft w:val="0"/>
      <w:marRight w:val="0"/>
      <w:marTop w:val="0"/>
      <w:marBottom w:val="0"/>
      <w:divBdr>
        <w:top w:val="none" w:sz="0" w:space="0" w:color="auto"/>
        <w:left w:val="none" w:sz="0" w:space="0" w:color="auto"/>
        <w:bottom w:val="none" w:sz="0" w:space="0" w:color="auto"/>
        <w:right w:val="none" w:sz="0" w:space="0" w:color="auto"/>
      </w:divBdr>
    </w:div>
    <w:div w:id="298338775">
      <w:bodyDiv w:val="1"/>
      <w:marLeft w:val="0"/>
      <w:marRight w:val="0"/>
      <w:marTop w:val="0"/>
      <w:marBottom w:val="0"/>
      <w:divBdr>
        <w:top w:val="none" w:sz="0" w:space="0" w:color="auto"/>
        <w:left w:val="none" w:sz="0" w:space="0" w:color="auto"/>
        <w:bottom w:val="none" w:sz="0" w:space="0" w:color="auto"/>
        <w:right w:val="none" w:sz="0" w:space="0" w:color="auto"/>
      </w:divBdr>
    </w:div>
    <w:div w:id="298387172">
      <w:bodyDiv w:val="1"/>
      <w:marLeft w:val="0"/>
      <w:marRight w:val="0"/>
      <w:marTop w:val="0"/>
      <w:marBottom w:val="0"/>
      <w:divBdr>
        <w:top w:val="none" w:sz="0" w:space="0" w:color="auto"/>
        <w:left w:val="none" w:sz="0" w:space="0" w:color="auto"/>
        <w:bottom w:val="none" w:sz="0" w:space="0" w:color="auto"/>
        <w:right w:val="none" w:sz="0" w:space="0" w:color="auto"/>
      </w:divBdr>
    </w:div>
    <w:div w:id="298465362">
      <w:bodyDiv w:val="1"/>
      <w:marLeft w:val="0"/>
      <w:marRight w:val="0"/>
      <w:marTop w:val="0"/>
      <w:marBottom w:val="0"/>
      <w:divBdr>
        <w:top w:val="none" w:sz="0" w:space="0" w:color="auto"/>
        <w:left w:val="none" w:sz="0" w:space="0" w:color="auto"/>
        <w:bottom w:val="none" w:sz="0" w:space="0" w:color="auto"/>
        <w:right w:val="none" w:sz="0" w:space="0" w:color="auto"/>
      </w:divBdr>
    </w:div>
    <w:div w:id="298658190">
      <w:bodyDiv w:val="1"/>
      <w:marLeft w:val="0"/>
      <w:marRight w:val="0"/>
      <w:marTop w:val="0"/>
      <w:marBottom w:val="0"/>
      <w:divBdr>
        <w:top w:val="none" w:sz="0" w:space="0" w:color="auto"/>
        <w:left w:val="none" w:sz="0" w:space="0" w:color="auto"/>
        <w:bottom w:val="none" w:sz="0" w:space="0" w:color="auto"/>
        <w:right w:val="none" w:sz="0" w:space="0" w:color="auto"/>
      </w:divBdr>
    </w:div>
    <w:div w:id="298803247">
      <w:bodyDiv w:val="1"/>
      <w:marLeft w:val="0"/>
      <w:marRight w:val="0"/>
      <w:marTop w:val="0"/>
      <w:marBottom w:val="0"/>
      <w:divBdr>
        <w:top w:val="none" w:sz="0" w:space="0" w:color="auto"/>
        <w:left w:val="none" w:sz="0" w:space="0" w:color="auto"/>
        <w:bottom w:val="none" w:sz="0" w:space="0" w:color="auto"/>
        <w:right w:val="none" w:sz="0" w:space="0" w:color="auto"/>
      </w:divBdr>
    </w:div>
    <w:div w:id="298808296">
      <w:bodyDiv w:val="1"/>
      <w:marLeft w:val="0"/>
      <w:marRight w:val="0"/>
      <w:marTop w:val="0"/>
      <w:marBottom w:val="0"/>
      <w:divBdr>
        <w:top w:val="none" w:sz="0" w:space="0" w:color="auto"/>
        <w:left w:val="none" w:sz="0" w:space="0" w:color="auto"/>
        <w:bottom w:val="none" w:sz="0" w:space="0" w:color="auto"/>
        <w:right w:val="none" w:sz="0" w:space="0" w:color="auto"/>
      </w:divBdr>
    </w:div>
    <w:div w:id="298922215">
      <w:bodyDiv w:val="1"/>
      <w:marLeft w:val="0"/>
      <w:marRight w:val="0"/>
      <w:marTop w:val="0"/>
      <w:marBottom w:val="0"/>
      <w:divBdr>
        <w:top w:val="none" w:sz="0" w:space="0" w:color="auto"/>
        <w:left w:val="none" w:sz="0" w:space="0" w:color="auto"/>
        <w:bottom w:val="none" w:sz="0" w:space="0" w:color="auto"/>
        <w:right w:val="none" w:sz="0" w:space="0" w:color="auto"/>
      </w:divBdr>
    </w:div>
    <w:div w:id="298925686">
      <w:bodyDiv w:val="1"/>
      <w:marLeft w:val="0"/>
      <w:marRight w:val="0"/>
      <w:marTop w:val="0"/>
      <w:marBottom w:val="0"/>
      <w:divBdr>
        <w:top w:val="none" w:sz="0" w:space="0" w:color="auto"/>
        <w:left w:val="none" w:sz="0" w:space="0" w:color="auto"/>
        <w:bottom w:val="none" w:sz="0" w:space="0" w:color="auto"/>
        <w:right w:val="none" w:sz="0" w:space="0" w:color="auto"/>
      </w:divBdr>
    </w:div>
    <w:div w:id="299188618">
      <w:bodyDiv w:val="1"/>
      <w:marLeft w:val="0"/>
      <w:marRight w:val="0"/>
      <w:marTop w:val="0"/>
      <w:marBottom w:val="0"/>
      <w:divBdr>
        <w:top w:val="none" w:sz="0" w:space="0" w:color="auto"/>
        <w:left w:val="none" w:sz="0" w:space="0" w:color="auto"/>
        <w:bottom w:val="none" w:sz="0" w:space="0" w:color="auto"/>
        <w:right w:val="none" w:sz="0" w:space="0" w:color="auto"/>
      </w:divBdr>
    </w:div>
    <w:div w:id="299237801">
      <w:bodyDiv w:val="1"/>
      <w:marLeft w:val="0"/>
      <w:marRight w:val="0"/>
      <w:marTop w:val="0"/>
      <w:marBottom w:val="0"/>
      <w:divBdr>
        <w:top w:val="none" w:sz="0" w:space="0" w:color="auto"/>
        <w:left w:val="none" w:sz="0" w:space="0" w:color="auto"/>
        <w:bottom w:val="none" w:sz="0" w:space="0" w:color="auto"/>
        <w:right w:val="none" w:sz="0" w:space="0" w:color="auto"/>
      </w:divBdr>
    </w:div>
    <w:div w:id="299313330">
      <w:bodyDiv w:val="1"/>
      <w:marLeft w:val="0"/>
      <w:marRight w:val="0"/>
      <w:marTop w:val="0"/>
      <w:marBottom w:val="0"/>
      <w:divBdr>
        <w:top w:val="none" w:sz="0" w:space="0" w:color="auto"/>
        <w:left w:val="none" w:sz="0" w:space="0" w:color="auto"/>
        <w:bottom w:val="none" w:sz="0" w:space="0" w:color="auto"/>
        <w:right w:val="none" w:sz="0" w:space="0" w:color="auto"/>
      </w:divBdr>
    </w:div>
    <w:div w:id="299458148">
      <w:bodyDiv w:val="1"/>
      <w:marLeft w:val="0"/>
      <w:marRight w:val="0"/>
      <w:marTop w:val="0"/>
      <w:marBottom w:val="0"/>
      <w:divBdr>
        <w:top w:val="none" w:sz="0" w:space="0" w:color="auto"/>
        <w:left w:val="none" w:sz="0" w:space="0" w:color="auto"/>
        <w:bottom w:val="none" w:sz="0" w:space="0" w:color="auto"/>
        <w:right w:val="none" w:sz="0" w:space="0" w:color="auto"/>
      </w:divBdr>
    </w:div>
    <w:div w:id="299462405">
      <w:bodyDiv w:val="1"/>
      <w:marLeft w:val="0"/>
      <w:marRight w:val="0"/>
      <w:marTop w:val="0"/>
      <w:marBottom w:val="0"/>
      <w:divBdr>
        <w:top w:val="none" w:sz="0" w:space="0" w:color="auto"/>
        <w:left w:val="none" w:sz="0" w:space="0" w:color="auto"/>
        <w:bottom w:val="none" w:sz="0" w:space="0" w:color="auto"/>
        <w:right w:val="none" w:sz="0" w:space="0" w:color="auto"/>
      </w:divBdr>
    </w:div>
    <w:div w:id="299499826">
      <w:bodyDiv w:val="1"/>
      <w:marLeft w:val="0"/>
      <w:marRight w:val="0"/>
      <w:marTop w:val="0"/>
      <w:marBottom w:val="0"/>
      <w:divBdr>
        <w:top w:val="none" w:sz="0" w:space="0" w:color="auto"/>
        <w:left w:val="none" w:sz="0" w:space="0" w:color="auto"/>
        <w:bottom w:val="none" w:sz="0" w:space="0" w:color="auto"/>
        <w:right w:val="none" w:sz="0" w:space="0" w:color="auto"/>
      </w:divBdr>
    </w:div>
    <w:div w:id="299532023">
      <w:bodyDiv w:val="1"/>
      <w:marLeft w:val="0"/>
      <w:marRight w:val="0"/>
      <w:marTop w:val="0"/>
      <w:marBottom w:val="0"/>
      <w:divBdr>
        <w:top w:val="none" w:sz="0" w:space="0" w:color="auto"/>
        <w:left w:val="none" w:sz="0" w:space="0" w:color="auto"/>
        <w:bottom w:val="none" w:sz="0" w:space="0" w:color="auto"/>
        <w:right w:val="none" w:sz="0" w:space="0" w:color="auto"/>
      </w:divBdr>
    </w:div>
    <w:div w:id="299573058">
      <w:bodyDiv w:val="1"/>
      <w:marLeft w:val="0"/>
      <w:marRight w:val="0"/>
      <w:marTop w:val="0"/>
      <w:marBottom w:val="0"/>
      <w:divBdr>
        <w:top w:val="none" w:sz="0" w:space="0" w:color="auto"/>
        <w:left w:val="none" w:sz="0" w:space="0" w:color="auto"/>
        <w:bottom w:val="none" w:sz="0" w:space="0" w:color="auto"/>
        <w:right w:val="none" w:sz="0" w:space="0" w:color="auto"/>
      </w:divBdr>
    </w:div>
    <w:div w:id="299573432">
      <w:bodyDiv w:val="1"/>
      <w:marLeft w:val="0"/>
      <w:marRight w:val="0"/>
      <w:marTop w:val="0"/>
      <w:marBottom w:val="0"/>
      <w:divBdr>
        <w:top w:val="none" w:sz="0" w:space="0" w:color="auto"/>
        <w:left w:val="none" w:sz="0" w:space="0" w:color="auto"/>
        <w:bottom w:val="none" w:sz="0" w:space="0" w:color="auto"/>
        <w:right w:val="none" w:sz="0" w:space="0" w:color="auto"/>
      </w:divBdr>
    </w:div>
    <w:div w:id="299577782">
      <w:bodyDiv w:val="1"/>
      <w:marLeft w:val="0"/>
      <w:marRight w:val="0"/>
      <w:marTop w:val="0"/>
      <w:marBottom w:val="0"/>
      <w:divBdr>
        <w:top w:val="none" w:sz="0" w:space="0" w:color="auto"/>
        <w:left w:val="none" w:sz="0" w:space="0" w:color="auto"/>
        <w:bottom w:val="none" w:sz="0" w:space="0" w:color="auto"/>
        <w:right w:val="none" w:sz="0" w:space="0" w:color="auto"/>
      </w:divBdr>
    </w:div>
    <w:div w:id="299578728">
      <w:bodyDiv w:val="1"/>
      <w:marLeft w:val="0"/>
      <w:marRight w:val="0"/>
      <w:marTop w:val="0"/>
      <w:marBottom w:val="0"/>
      <w:divBdr>
        <w:top w:val="none" w:sz="0" w:space="0" w:color="auto"/>
        <w:left w:val="none" w:sz="0" w:space="0" w:color="auto"/>
        <w:bottom w:val="none" w:sz="0" w:space="0" w:color="auto"/>
        <w:right w:val="none" w:sz="0" w:space="0" w:color="auto"/>
      </w:divBdr>
    </w:div>
    <w:div w:id="299580700">
      <w:bodyDiv w:val="1"/>
      <w:marLeft w:val="0"/>
      <w:marRight w:val="0"/>
      <w:marTop w:val="0"/>
      <w:marBottom w:val="0"/>
      <w:divBdr>
        <w:top w:val="none" w:sz="0" w:space="0" w:color="auto"/>
        <w:left w:val="none" w:sz="0" w:space="0" w:color="auto"/>
        <w:bottom w:val="none" w:sz="0" w:space="0" w:color="auto"/>
        <w:right w:val="none" w:sz="0" w:space="0" w:color="auto"/>
      </w:divBdr>
    </w:div>
    <w:div w:id="299657044">
      <w:bodyDiv w:val="1"/>
      <w:marLeft w:val="0"/>
      <w:marRight w:val="0"/>
      <w:marTop w:val="0"/>
      <w:marBottom w:val="0"/>
      <w:divBdr>
        <w:top w:val="none" w:sz="0" w:space="0" w:color="auto"/>
        <w:left w:val="none" w:sz="0" w:space="0" w:color="auto"/>
        <w:bottom w:val="none" w:sz="0" w:space="0" w:color="auto"/>
        <w:right w:val="none" w:sz="0" w:space="0" w:color="auto"/>
      </w:divBdr>
    </w:div>
    <w:div w:id="299657480">
      <w:bodyDiv w:val="1"/>
      <w:marLeft w:val="0"/>
      <w:marRight w:val="0"/>
      <w:marTop w:val="0"/>
      <w:marBottom w:val="0"/>
      <w:divBdr>
        <w:top w:val="none" w:sz="0" w:space="0" w:color="auto"/>
        <w:left w:val="none" w:sz="0" w:space="0" w:color="auto"/>
        <w:bottom w:val="none" w:sz="0" w:space="0" w:color="auto"/>
        <w:right w:val="none" w:sz="0" w:space="0" w:color="auto"/>
      </w:divBdr>
    </w:div>
    <w:div w:id="299769078">
      <w:bodyDiv w:val="1"/>
      <w:marLeft w:val="0"/>
      <w:marRight w:val="0"/>
      <w:marTop w:val="0"/>
      <w:marBottom w:val="0"/>
      <w:divBdr>
        <w:top w:val="none" w:sz="0" w:space="0" w:color="auto"/>
        <w:left w:val="none" w:sz="0" w:space="0" w:color="auto"/>
        <w:bottom w:val="none" w:sz="0" w:space="0" w:color="auto"/>
        <w:right w:val="none" w:sz="0" w:space="0" w:color="auto"/>
      </w:divBdr>
    </w:div>
    <w:div w:id="299770111">
      <w:bodyDiv w:val="1"/>
      <w:marLeft w:val="0"/>
      <w:marRight w:val="0"/>
      <w:marTop w:val="0"/>
      <w:marBottom w:val="0"/>
      <w:divBdr>
        <w:top w:val="none" w:sz="0" w:space="0" w:color="auto"/>
        <w:left w:val="none" w:sz="0" w:space="0" w:color="auto"/>
        <w:bottom w:val="none" w:sz="0" w:space="0" w:color="auto"/>
        <w:right w:val="none" w:sz="0" w:space="0" w:color="auto"/>
      </w:divBdr>
    </w:div>
    <w:div w:id="300042080">
      <w:bodyDiv w:val="1"/>
      <w:marLeft w:val="0"/>
      <w:marRight w:val="0"/>
      <w:marTop w:val="0"/>
      <w:marBottom w:val="0"/>
      <w:divBdr>
        <w:top w:val="none" w:sz="0" w:space="0" w:color="auto"/>
        <w:left w:val="none" w:sz="0" w:space="0" w:color="auto"/>
        <w:bottom w:val="none" w:sz="0" w:space="0" w:color="auto"/>
        <w:right w:val="none" w:sz="0" w:space="0" w:color="auto"/>
      </w:divBdr>
    </w:div>
    <w:div w:id="300111732">
      <w:bodyDiv w:val="1"/>
      <w:marLeft w:val="0"/>
      <w:marRight w:val="0"/>
      <w:marTop w:val="0"/>
      <w:marBottom w:val="0"/>
      <w:divBdr>
        <w:top w:val="none" w:sz="0" w:space="0" w:color="auto"/>
        <w:left w:val="none" w:sz="0" w:space="0" w:color="auto"/>
        <w:bottom w:val="none" w:sz="0" w:space="0" w:color="auto"/>
        <w:right w:val="none" w:sz="0" w:space="0" w:color="auto"/>
      </w:divBdr>
    </w:div>
    <w:div w:id="300117415">
      <w:bodyDiv w:val="1"/>
      <w:marLeft w:val="0"/>
      <w:marRight w:val="0"/>
      <w:marTop w:val="0"/>
      <w:marBottom w:val="0"/>
      <w:divBdr>
        <w:top w:val="none" w:sz="0" w:space="0" w:color="auto"/>
        <w:left w:val="none" w:sz="0" w:space="0" w:color="auto"/>
        <w:bottom w:val="none" w:sz="0" w:space="0" w:color="auto"/>
        <w:right w:val="none" w:sz="0" w:space="0" w:color="auto"/>
      </w:divBdr>
    </w:div>
    <w:div w:id="300305393">
      <w:bodyDiv w:val="1"/>
      <w:marLeft w:val="0"/>
      <w:marRight w:val="0"/>
      <w:marTop w:val="0"/>
      <w:marBottom w:val="0"/>
      <w:divBdr>
        <w:top w:val="none" w:sz="0" w:space="0" w:color="auto"/>
        <w:left w:val="none" w:sz="0" w:space="0" w:color="auto"/>
        <w:bottom w:val="none" w:sz="0" w:space="0" w:color="auto"/>
        <w:right w:val="none" w:sz="0" w:space="0" w:color="auto"/>
      </w:divBdr>
    </w:div>
    <w:div w:id="300311874">
      <w:bodyDiv w:val="1"/>
      <w:marLeft w:val="0"/>
      <w:marRight w:val="0"/>
      <w:marTop w:val="0"/>
      <w:marBottom w:val="0"/>
      <w:divBdr>
        <w:top w:val="none" w:sz="0" w:space="0" w:color="auto"/>
        <w:left w:val="none" w:sz="0" w:space="0" w:color="auto"/>
        <w:bottom w:val="none" w:sz="0" w:space="0" w:color="auto"/>
        <w:right w:val="none" w:sz="0" w:space="0" w:color="auto"/>
      </w:divBdr>
    </w:div>
    <w:div w:id="300382396">
      <w:bodyDiv w:val="1"/>
      <w:marLeft w:val="0"/>
      <w:marRight w:val="0"/>
      <w:marTop w:val="0"/>
      <w:marBottom w:val="0"/>
      <w:divBdr>
        <w:top w:val="none" w:sz="0" w:space="0" w:color="auto"/>
        <w:left w:val="none" w:sz="0" w:space="0" w:color="auto"/>
        <w:bottom w:val="none" w:sz="0" w:space="0" w:color="auto"/>
        <w:right w:val="none" w:sz="0" w:space="0" w:color="auto"/>
      </w:divBdr>
    </w:div>
    <w:div w:id="300421889">
      <w:bodyDiv w:val="1"/>
      <w:marLeft w:val="0"/>
      <w:marRight w:val="0"/>
      <w:marTop w:val="0"/>
      <w:marBottom w:val="0"/>
      <w:divBdr>
        <w:top w:val="none" w:sz="0" w:space="0" w:color="auto"/>
        <w:left w:val="none" w:sz="0" w:space="0" w:color="auto"/>
        <w:bottom w:val="none" w:sz="0" w:space="0" w:color="auto"/>
        <w:right w:val="none" w:sz="0" w:space="0" w:color="auto"/>
      </w:divBdr>
    </w:div>
    <w:div w:id="300499314">
      <w:bodyDiv w:val="1"/>
      <w:marLeft w:val="0"/>
      <w:marRight w:val="0"/>
      <w:marTop w:val="0"/>
      <w:marBottom w:val="0"/>
      <w:divBdr>
        <w:top w:val="none" w:sz="0" w:space="0" w:color="auto"/>
        <w:left w:val="none" w:sz="0" w:space="0" w:color="auto"/>
        <w:bottom w:val="none" w:sz="0" w:space="0" w:color="auto"/>
        <w:right w:val="none" w:sz="0" w:space="0" w:color="auto"/>
      </w:divBdr>
    </w:div>
    <w:div w:id="300501563">
      <w:bodyDiv w:val="1"/>
      <w:marLeft w:val="0"/>
      <w:marRight w:val="0"/>
      <w:marTop w:val="0"/>
      <w:marBottom w:val="0"/>
      <w:divBdr>
        <w:top w:val="none" w:sz="0" w:space="0" w:color="auto"/>
        <w:left w:val="none" w:sz="0" w:space="0" w:color="auto"/>
        <w:bottom w:val="none" w:sz="0" w:space="0" w:color="auto"/>
        <w:right w:val="none" w:sz="0" w:space="0" w:color="auto"/>
      </w:divBdr>
    </w:div>
    <w:div w:id="300694163">
      <w:bodyDiv w:val="1"/>
      <w:marLeft w:val="0"/>
      <w:marRight w:val="0"/>
      <w:marTop w:val="0"/>
      <w:marBottom w:val="0"/>
      <w:divBdr>
        <w:top w:val="none" w:sz="0" w:space="0" w:color="auto"/>
        <w:left w:val="none" w:sz="0" w:space="0" w:color="auto"/>
        <w:bottom w:val="none" w:sz="0" w:space="0" w:color="auto"/>
        <w:right w:val="none" w:sz="0" w:space="0" w:color="auto"/>
      </w:divBdr>
    </w:div>
    <w:div w:id="300700035">
      <w:bodyDiv w:val="1"/>
      <w:marLeft w:val="0"/>
      <w:marRight w:val="0"/>
      <w:marTop w:val="0"/>
      <w:marBottom w:val="0"/>
      <w:divBdr>
        <w:top w:val="none" w:sz="0" w:space="0" w:color="auto"/>
        <w:left w:val="none" w:sz="0" w:space="0" w:color="auto"/>
        <w:bottom w:val="none" w:sz="0" w:space="0" w:color="auto"/>
        <w:right w:val="none" w:sz="0" w:space="0" w:color="auto"/>
      </w:divBdr>
    </w:div>
    <w:div w:id="300966823">
      <w:bodyDiv w:val="1"/>
      <w:marLeft w:val="0"/>
      <w:marRight w:val="0"/>
      <w:marTop w:val="0"/>
      <w:marBottom w:val="0"/>
      <w:divBdr>
        <w:top w:val="none" w:sz="0" w:space="0" w:color="auto"/>
        <w:left w:val="none" w:sz="0" w:space="0" w:color="auto"/>
        <w:bottom w:val="none" w:sz="0" w:space="0" w:color="auto"/>
        <w:right w:val="none" w:sz="0" w:space="0" w:color="auto"/>
      </w:divBdr>
    </w:div>
    <w:div w:id="301007839">
      <w:bodyDiv w:val="1"/>
      <w:marLeft w:val="0"/>
      <w:marRight w:val="0"/>
      <w:marTop w:val="0"/>
      <w:marBottom w:val="0"/>
      <w:divBdr>
        <w:top w:val="none" w:sz="0" w:space="0" w:color="auto"/>
        <w:left w:val="none" w:sz="0" w:space="0" w:color="auto"/>
        <w:bottom w:val="none" w:sz="0" w:space="0" w:color="auto"/>
        <w:right w:val="none" w:sz="0" w:space="0" w:color="auto"/>
      </w:divBdr>
    </w:div>
    <w:div w:id="301270656">
      <w:bodyDiv w:val="1"/>
      <w:marLeft w:val="0"/>
      <w:marRight w:val="0"/>
      <w:marTop w:val="0"/>
      <w:marBottom w:val="0"/>
      <w:divBdr>
        <w:top w:val="none" w:sz="0" w:space="0" w:color="auto"/>
        <w:left w:val="none" w:sz="0" w:space="0" w:color="auto"/>
        <w:bottom w:val="none" w:sz="0" w:space="0" w:color="auto"/>
        <w:right w:val="none" w:sz="0" w:space="0" w:color="auto"/>
      </w:divBdr>
    </w:div>
    <w:div w:id="301351987">
      <w:bodyDiv w:val="1"/>
      <w:marLeft w:val="0"/>
      <w:marRight w:val="0"/>
      <w:marTop w:val="0"/>
      <w:marBottom w:val="0"/>
      <w:divBdr>
        <w:top w:val="none" w:sz="0" w:space="0" w:color="auto"/>
        <w:left w:val="none" w:sz="0" w:space="0" w:color="auto"/>
        <w:bottom w:val="none" w:sz="0" w:space="0" w:color="auto"/>
        <w:right w:val="none" w:sz="0" w:space="0" w:color="auto"/>
      </w:divBdr>
    </w:div>
    <w:div w:id="301428342">
      <w:bodyDiv w:val="1"/>
      <w:marLeft w:val="0"/>
      <w:marRight w:val="0"/>
      <w:marTop w:val="0"/>
      <w:marBottom w:val="0"/>
      <w:divBdr>
        <w:top w:val="none" w:sz="0" w:space="0" w:color="auto"/>
        <w:left w:val="none" w:sz="0" w:space="0" w:color="auto"/>
        <w:bottom w:val="none" w:sz="0" w:space="0" w:color="auto"/>
        <w:right w:val="none" w:sz="0" w:space="0" w:color="auto"/>
      </w:divBdr>
    </w:div>
    <w:div w:id="301469377">
      <w:bodyDiv w:val="1"/>
      <w:marLeft w:val="0"/>
      <w:marRight w:val="0"/>
      <w:marTop w:val="0"/>
      <w:marBottom w:val="0"/>
      <w:divBdr>
        <w:top w:val="none" w:sz="0" w:space="0" w:color="auto"/>
        <w:left w:val="none" w:sz="0" w:space="0" w:color="auto"/>
        <w:bottom w:val="none" w:sz="0" w:space="0" w:color="auto"/>
        <w:right w:val="none" w:sz="0" w:space="0" w:color="auto"/>
      </w:divBdr>
    </w:div>
    <w:div w:id="301470952">
      <w:bodyDiv w:val="1"/>
      <w:marLeft w:val="0"/>
      <w:marRight w:val="0"/>
      <w:marTop w:val="0"/>
      <w:marBottom w:val="0"/>
      <w:divBdr>
        <w:top w:val="none" w:sz="0" w:space="0" w:color="auto"/>
        <w:left w:val="none" w:sz="0" w:space="0" w:color="auto"/>
        <w:bottom w:val="none" w:sz="0" w:space="0" w:color="auto"/>
        <w:right w:val="none" w:sz="0" w:space="0" w:color="auto"/>
      </w:divBdr>
    </w:div>
    <w:div w:id="301472021">
      <w:bodyDiv w:val="1"/>
      <w:marLeft w:val="0"/>
      <w:marRight w:val="0"/>
      <w:marTop w:val="0"/>
      <w:marBottom w:val="0"/>
      <w:divBdr>
        <w:top w:val="none" w:sz="0" w:space="0" w:color="auto"/>
        <w:left w:val="none" w:sz="0" w:space="0" w:color="auto"/>
        <w:bottom w:val="none" w:sz="0" w:space="0" w:color="auto"/>
        <w:right w:val="none" w:sz="0" w:space="0" w:color="auto"/>
      </w:divBdr>
    </w:div>
    <w:div w:id="301547970">
      <w:bodyDiv w:val="1"/>
      <w:marLeft w:val="0"/>
      <w:marRight w:val="0"/>
      <w:marTop w:val="0"/>
      <w:marBottom w:val="0"/>
      <w:divBdr>
        <w:top w:val="none" w:sz="0" w:space="0" w:color="auto"/>
        <w:left w:val="none" w:sz="0" w:space="0" w:color="auto"/>
        <w:bottom w:val="none" w:sz="0" w:space="0" w:color="auto"/>
        <w:right w:val="none" w:sz="0" w:space="0" w:color="auto"/>
      </w:divBdr>
    </w:div>
    <w:div w:id="301622568">
      <w:bodyDiv w:val="1"/>
      <w:marLeft w:val="0"/>
      <w:marRight w:val="0"/>
      <w:marTop w:val="0"/>
      <w:marBottom w:val="0"/>
      <w:divBdr>
        <w:top w:val="none" w:sz="0" w:space="0" w:color="auto"/>
        <w:left w:val="none" w:sz="0" w:space="0" w:color="auto"/>
        <w:bottom w:val="none" w:sz="0" w:space="0" w:color="auto"/>
        <w:right w:val="none" w:sz="0" w:space="0" w:color="auto"/>
      </w:divBdr>
    </w:div>
    <w:div w:id="301664792">
      <w:bodyDiv w:val="1"/>
      <w:marLeft w:val="0"/>
      <w:marRight w:val="0"/>
      <w:marTop w:val="0"/>
      <w:marBottom w:val="0"/>
      <w:divBdr>
        <w:top w:val="none" w:sz="0" w:space="0" w:color="auto"/>
        <w:left w:val="none" w:sz="0" w:space="0" w:color="auto"/>
        <w:bottom w:val="none" w:sz="0" w:space="0" w:color="auto"/>
        <w:right w:val="none" w:sz="0" w:space="0" w:color="auto"/>
      </w:divBdr>
    </w:div>
    <w:div w:id="301808791">
      <w:bodyDiv w:val="1"/>
      <w:marLeft w:val="0"/>
      <w:marRight w:val="0"/>
      <w:marTop w:val="0"/>
      <w:marBottom w:val="0"/>
      <w:divBdr>
        <w:top w:val="none" w:sz="0" w:space="0" w:color="auto"/>
        <w:left w:val="none" w:sz="0" w:space="0" w:color="auto"/>
        <w:bottom w:val="none" w:sz="0" w:space="0" w:color="auto"/>
        <w:right w:val="none" w:sz="0" w:space="0" w:color="auto"/>
      </w:divBdr>
    </w:div>
    <w:div w:id="301809059">
      <w:bodyDiv w:val="1"/>
      <w:marLeft w:val="0"/>
      <w:marRight w:val="0"/>
      <w:marTop w:val="0"/>
      <w:marBottom w:val="0"/>
      <w:divBdr>
        <w:top w:val="none" w:sz="0" w:space="0" w:color="auto"/>
        <w:left w:val="none" w:sz="0" w:space="0" w:color="auto"/>
        <w:bottom w:val="none" w:sz="0" w:space="0" w:color="auto"/>
        <w:right w:val="none" w:sz="0" w:space="0" w:color="auto"/>
      </w:divBdr>
    </w:div>
    <w:div w:id="301930350">
      <w:bodyDiv w:val="1"/>
      <w:marLeft w:val="0"/>
      <w:marRight w:val="0"/>
      <w:marTop w:val="0"/>
      <w:marBottom w:val="0"/>
      <w:divBdr>
        <w:top w:val="none" w:sz="0" w:space="0" w:color="auto"/>
        <w:left w:val="none" w:sz="0" w:space="0" w:color="auto"/>
        <w:bottom w:val="none" w:sz="0" w:space="0" w:color="auto"/>
        <w:right w:val="none" w:sz="0" w:space="0" w:color="auto"/>
      </w:divBdr>
    </w:div>
    <w:div w:id="302078977">
      <w:bodyDiv w:val="1"/>
      <w:marLeft w:val="0"/>
      <w:marRight w:val="0"/>
      <w:marTop w:val="0"/>
      <w:marBottom w:val="0"/>
      <w:divBdr>
        <w:top w:val="none" w:sz="0" w:space="0" w:color="auto"/>
        <w:left w:val="none" w:sz="0" w:space="0" w:color="auto"/>
        <w:bottom w:val="none" w:sz="0" w:space="0" w:color="auto"/>
        <w:right w:val="none" w:sz="0" w:space="0" w:color="auto"/>
      </w:divBdr>
    </w:div>
    <w:div w:id="302083555">
      <w:bodyDiv w:val="1"/>
      <w:marLeft w:val="0"/>
      <w:marRight w:val="0"/>
      <w:marTop w:val="0"/>
      <w:marBottom w:val="0"/>
      <w:divBdr>
        <w:top w:val="none" w:sz="0" w:space="0" w:color="auto"/>
        <w:left w:val="none" w:sz="0" w:space="0" w:color="auto"/>
        <w:bottom w:val="none" w:sz="0" w:space="0" w:color="auto"/>
        <w:right w:val="none" w:sz="0" w:space="0" w:color="auto"/>
      </w:divBdr>
    </w:div>
    <w:div w:id="302273516">
      <w:bodyDiv w:val="1"/>
      <w:marLeft w:val="0"/>
      <w:marRight w:val="0"/>
      <w:marTop w:val="0"/>
      <w:marBottom w:val="0"/>
      <w:divBdr>
        <w:top w:val="none" w:sz="0" w:space="0" w:color="auto"/>
        <w:left w:val="none" w:sz="0" w:space="0" w:color="auto"/>
        <w:bottom w:val="none" w:sz="0" w:space="0" w:color="auto"/>
        <w:right w:val="none" w:sz="0" w:space="0" w:color="auto"/>
      </w:divBdr>
    </w:div>
    <w:div w:id="302278720">
      <w:bodyDiv w:val="1"/>
      <w:marLeft w:val="0"/>
      <w:marRight w:val="0"/>
      <w:marTop w:val="0"/>
      <w:marBottom w:val="0"/>
      <w:divBdr>
        <w:top w:val="none" w:sz="0" w:space="0" w:color="auto"/>
        <w:left w:val="none" w:sz="0" w:space="0" w:color="auto"/>
        <w:bottom w:val="none" w:sz="0" w:space="0" w:color="auto"/>
        <w:right w:val="none" w:sz="0" w:space="0" w:color="auto"/>
      </w:divBdr>
    </w:div>
    <w:div w:id="302470147">
      <w:bodyDiv w:val="1"/>
      <w:marLeft w:val="0"/>
      <w:marRight w:val="0"/>
      <w:marTop w:val="0"/>
      <w:marBottom w:val="0"/>
      <w:divBdr>
        <w:top w:val="none" w:sz="0" w:space="0" w:color="auto"/>
        <w:left w:val="none" w:sz="0" w:space="0" w:color="auto"/>
        <w:bottom w:val="none" w:sz="0" w:space="0" w:color="auto"/>
        <w:right w:val="none" w:sz="0" w:space="0" w:color="auto"/>
      </w:divBdr>
    </w:div>
    <w:div w:id="302471352">
      <w:bodyDiv w:val="1"/>
      <w:marLeft w:val="0"/>
      <w:marRight w:val="0"/>
      <w:marTop w:val="0"/>
      <w:marBottom w:val="0"/>
      <w:divBdr>
        <w:top w:val="none" w:sz="0" w:space="0" w:color="auto"/>
        <w:left w:val="none" w:sz="0" w:space="0" w:color="auto"/>
        <w:bottom w:val="none" w:sz="0" w:space="0" w:color="auto"/>
        <w:right w:val="none" w:sz="0" w:space="0" w:color="auto"/>
      </w:divBdr>
    </w:div>
    <w:div w:id="302540026">
      <w:bodyDiv w:val="1"/>
      <w:marLeft w:val="0"/>
      <w:marRight w:val="0"/>
      <w:marTop w:val="0"/>
      <w:marBottom w:val="0"/>
      <w:divBdr>
        <w:top w:val="none" w:sz="0" w:space="0" w:color="auto"/>
        <w:left w:val="none" w:sz="0" w:space="0" w:color="auto"/>
        <w:bottom w:val="none" w:sz="0" w:space="0" w:color="auto"/>
        <w:right w:val="none" w:sz="0" w:space="0" w:color="auto"/>
      </w:divBdr>
    </w:div>
    <w:div w:id="302544622">
      <w:bodyDiv w:val="1"/>
      <w:marLeft w:val="0"/>
      <w:marRight w:val="0"/>
      <w:marTop w:val="0"/>
      <w:marBottom w:val="0"/>
      <w:divBdr>
        <w:top w:val="none" w:sz="0" w:space="0" w:color="auto"/>
        <w:left w:val="none" w:sz="0" w:space="0" w:color="auto"/>
        <w:bottom w:val="none" w:sz="0" w:space="0" w:color="auto"/>
        <w:right w:val="none" w:sz="0" w:space="0" w:color="auto"/>
      </w:divBdr>
    </w:div>
    <w:div w:id="302586576">
      <w:bodyDiv w:val="1"/>
      <w:marLeft w:val="0"/>
      <w:marRight w:val="0"/>
      <w:marTop w:val="0"/>
      <w:marBottom w:val="0"/>
      <w:divBdr>
        <w:top w:val="none" w:sz="0" w:space="0" w:color="auto"/>
        <w:left w:val="none" w:sz="0" w:space="0" w:color="auto"/>
        <w:bottom w:val="none" w:sz="0" w:space="0" w:color="auto"/>
        <w:right w:val="none" w:sz="0" w:space="0" w:color="auto"/>
      </w:divBdr>
    </w:div>
    <w:div w:id="302588560">
      <w:bodyDiv w:val="1"/>
      <w:marLeft w:val="0"/>
      <w:marRight w:val="0"/>
      <w:marTop w:val="0"/>
      <w:marBottom w:val="0"/>
      <w:divBdr>
        <w:top w:val="none" w:sz="0" w:space="0" w:color="auto"/>
        <w:left w:val="none" w:sz="0" w:space="0" w:color="auto"/>
        <w:bottom w:val="none" w:sz="0" w:space="0" w:color="auto"/>
        <w:right w:val="none" w:sz="0" w:space="0" w:color="auto"/>
      </w:divBdr>
    </w:div>
    <w:div w:id="302588621">
      <w:bodyDiv w:val="1"/>
      <w:marLeft w:val="0"/>
      <w:marRight w:val="0"/>
      <w:marTop w:val="0"/>
      <w:marBottom w:val="0"/>
      <w:divBdr>
        <w:top w:val="none" w:sz="0" w:space="0" w:color="auto"/>
        <w:left w:val="none" w:sz="0" w:space="0" w:color="auto"/>
        <w:bottom w:val="none" w:sz="0" w:space="0" w:color="auto"/>
        <w:right w:val="none" w:sz="0" w:space="0" w:color="auto"/>
      </w:divBdr>
    </w:div>
    <w:div w:id="302927090">
      <w:bodyDiv w:val="1"/>
      <w:marLeft w:val="0"/>
      <w:marRight w:val="0"/>
      <w:marTop w:val="0"/>
      <w:marBottom w:val="0"/>
      <w:divBdr>
        <w:top w:val="none" w:sz="0" w:space="0" w:color="auto"/>
        <w:left w:val="none" w:sz="0" w:space="0" w:color="auto"/>
        <w:bottom w:val="none" w:sz="0" w:space="0" w:color="auto"/>
        <w:right w:val="none" w:sz="0" w:space="0" w:color="auto"/>
      </w:divBdr>
    </w:div>
    <w:div w:id="302931315">
      <w:bodyDiv w:val="1"/>
      <w:marLeft w:val="0"/>
      <w:marRight w:val="0"/>
      <w:marTop w:val="0"/>
      <w:marBottom w:val="0"/>
      <w:divBdr>
        <w:top w:val="none" w:sz="0" w:space="0" w:color="auto"/>
        <w:left w:val="none" w:sz="0" w:space="0" w:color="auto"/>
        <w:bottom w:val="none" w:sz="0" w:space="0" w:color="auto"/>
        <w:right w:val="none" w:sz="0" w:space="0" w:color="auto"/>
      </w:divBdr>
    </w:div>
    <w:div w:id="302975299">
      <w:bodyDiv w:val="1"/>
      <w:marLeft w:val="0"/>
      <w:marRight w:val="0"/>
      <w:marTop w:val="0"/>
      <w:marBottom w:val="0"/>
      <w:divBdr>
        <w:top w:val="none" w:sz="0" w:space="0" w:color="auto"/>
        <w:left w:val="none" w:sz="0" w:space="0" w:color="auto"/>
        <w:bottom w:val="none" w:sz="0" w:space="0" w:color="auto"/>
        <w:right w:val="none" w:sz="0" w:space="0" w:color="auto"/>
      </w:divBdr>
    </w:div>
    <w:div w:id="303199124">
      <w:bodyDiv w:val="1"/>
      <w:marLeft w:val="0"/>
      <w:marRight w:val="0"/>
      <w:marTop w:val="0"/>
      <w:marBottom w:val="0"/>
      <w:divBdr>
        <w:top w:val="none" w:sz="0" w:space="0" w:color="auto"/>
        <w:left w:val="none" w:sz="0" w:space="0" w:color="auto"/>
        <w:bottom w:val="none" w:sz="0" w:space="0" w:color="auto"/>
        <w:right w:val="none" w:sz="0" w:space="0" w:color="auto"/>
      </w:divBdr>
    </w:div>
    <w:div w:id="303199789">
      <w:bodyDiv w:val="1"/>
      <w:marLeft w:val="0"/>
      <w:marRight w:val="0"/>
      <w:marTop w:val="0"/>
      <w:marBottom w:val="0"/>
      <w:divBdr>
        <w:top w:val="none" w:sz="0" w:space="0" w:color="auto"/>
        <w:left w:val="none" w:sz="0" w:space="0" w:color="auto"/>
        <w:bottom w:val="none" w:sz="0" w:space="0" w:color="auto"/>
        <w:right w:val="none" w:sz="0" w:space="0" w:color="auto"/>
      </w:divBdr>
    </w:div>
    <w:div w:id="303200802">
      <w:bodyDiv w:val="1"/>
      <w:marLeft w:val="0"/>
      <w:marRight w:val="0"/>
      <w:marTop w:val="0"/>
      <w:marBottom w:val="0"/>
      <w:divBdr>
        <w:top w:val="none" w:sz="0" w:space="0" w:color="auto"/>
        <w:left w:val="none" w:sz="0" w:space="0" w:color="auto"/>
        <w:bottom w:val="none" w:sz="0" w:space="0" w:color="auto"/>
        <w:right w:val="none" w:sz="0" w:space="0" w:color="auto"/>
      </w:divBdr>
    </w:div>
    <w:div w:id="303396192">
      <w:bodyDiv w:val="1"/>
      <w:marLeft w:val="0"/>
      <w:marRight w:val="0"/>
      <w:marTop w:val="0"/>
      <w:marBottom w:val="0"/>
      <w:divBdr>
        <w:top w:val="none" w:sz="0" w:space="0" w:color="auto"/>
        <w:left w:val="none" w:sz="0" w:space="0" w:color="auto"/>
        <w:bottom w:val="none" w:sz="0" w:space="0" w:color="auto"/>
        <w:right w:val="none" w:sz="0" w:space="0" w:color="auto"/>
      </w:divBdr>
    </w:div>
    <w:div w:id="303462102">
      <w:bodyDiv w:val="1"/>
      <w:marLeft w:val="0"/>
      <w:marRight w:val="0"/>
      <w:marTop w:val="0"/>
      <w:marBottom w:val="0"/>
      <w:divBdr>
        <w:top w:val="none" w:sz="0" w:space="0" w:color="auto"/>
        <w:left w:val="none" w:sz="0" w:space="0" w:color="auto"/>
        <w:bottom w:val="none" w:sz="0" w:space="0" w:color="auto"/>
        <w:right w:val="none" w:sz="0" w:space="0" w:color="auto"/>
      </w:divBdr>
    </w:div>
    <w:div w:id="303580995">
      <w:bodyDiv w:val="1"/>
      <w:marLeft w:val="0"/>
      <w:marRight w:val="0"/>
      <w:marTop w:val="0"/>
      <w:marBottom w:val="0"/>
      <w:divBdr>
        <w:top w:val="none" w:sz="0" w:space="0" w:color="auto"/>
        <w:left w:val="none" w:sz="0" w:space="0" w:color="auto"/>
        <w:bottom w:val="none" w:sz="0" w:space="0" w:color="auto"/>
        <w:right w:val="none" w:sz="0" w:space="0" w:color="auto"/>
      </w:divBdr>
    </w:div>
    <w:div w:id="303629757">
      <w:bodyDiv w:val="1"/>
      <w:marLeft w:val="0"/>
      <w:marRight w:val="0"/>
      <w:marTop w:val="0"/>
      <w:marBottom w:val="0"/>
      <w:divBdr>
        <w:top w:val="none" w:sz="0" w:space="0" w:color="auto"/>
        <w:left w:val="none" w:sz="0" w:space="0" w:color="auto"/>
        <w:bottom w:val="none" w:sz="0" w:space="0" w:color="auto"/>
        <w:right w:val="none" w:sz="0" w:space="0" w:color="auto"/>
      </w:divBdr>
    </w:div>
    <w:div w:id="303701651">
      <w:bodyDiv w:val="1"/>
      <w:marLeft w:val="0"/>
      <w:marRight w:val="0"/>
      <w:marTop w:val="0"/>
      <w:marBottom w:val="0"/>
      <w:divBdr>
        <w:top w:val="none" w:sz="0" w:space="0" w:color="auto"/>
        <w:left w:val="none" w:sz="0" w:space="0" w:color="auto"/>
        <w:bottom w:val="none" w:sz="0" w:space="0" w:color="auto"/>
        <w:right w:val="none" w:sz="0" w:space="0" w:color="auto"/>
      </w:divBdr>
    </w:div>
    <w:div w:id="303774726">
      <w:bodyDiv w:val="1"/>
      <w:marLeft w:val="0"/>
      <w:marRight w:val="0"/>
      <w:marTop w:val="0"/>
      <w:marBottom w:val="0"/>
      <w:divBdr>
        <w:top w:val="none" w:sz="0" w:space="0" w:color="auto"/>
        <w:left w:val="none" w:sz="0" w:space="0" w:color="auto"/>
        <w:bottom w:val="none" w:sz="0" w:space="0" w:color="auto"/>
        <w:right w:val="none" w:sz="0" w:space="0" w:color="auto"/>
      </w:divBdr>
    </w:div>
    <w:div w:id="303776141">
      <w:bodyDiv w:val="1"/>
      <w:marLeft w:val="0"/>
      <w:marRight w:val="0"/>
      <w:marTop w:val="0"/>
      <w:marBottom w:val="0"/>
      <w:divBdr>
        <w:top w:val="none" w:sz="0" w:space="0" w:color="auto"/>
        <w:left w:val="none" w:sz="0" w:space="0" w:color="auto"/>
        <w:bottom w:val="none" w:sz="0" w:space="0" w:color="auto"/>
        <w:right w:val="none" w:sz="0" w:space="0" w:color="auto"/>
      </w:divBdr>
    </w:div>
    <w:div w:id="303825018">
      <w:bodyDiv w:val="1"/>
      <w:marLeft w:val="0"/>
      <w:marRight w:val="0"/>
      <w:marTop w:val="0"/>
      <w:marBottom w:val="0"/>
      <w:divBdr>
        <w:top w:val="none" w:sz="0" w:space="0" w:color="auto"/>
        <w:left w:val="none" w:sz="0" w:space="0" w:color="auto"/>
        <w:bottom w:val="none" w:sz="0" w:space="0" w:color="auto"/>
        <w:right w:val="none" w:sz="0" w:space="0" w:color="auto"/>
      </w:divBdr>
    </w:div>
    <w:div w:id="304043849">
      <w:bodyDiv w:val="1"/>
      <w:marLeft w:val="0"/>
      <w:marRight w:val="0"/>
      <w:marTop w:val="0"/>
      <w:marBottom w:val="0"/>
      <w:divBdr>
        <w:top w:val="none" w:sz="0" w:space="0" w:color="auto"/>
        <w:left w:val="none" w:sz="0" w:space="0" w:color="auto"/>
        <w:bottom w:val="none" w:sz="0" w:space="0" w:color="auto"/>
        <w:right w:val="none" w:sz="0" w:space="0" w:color="auto"/>
      </w:divBdr>
    </w:div>
    <w:div w:id="304165723">
      <w:bodyDiv w:val="1"/>
      <w:marLeft w:val="0"/>
      <w:marRight w:val="0"/>
      <w:marTop w:val="0"/>
      <w:marBottom w:val="0"/>
      <w:divBdr>
        <w:top w:val="none" w:sz="0" w:space="0" w:color="auto"/>
        <w:left w:val="none" w:sz="0" w:space="0" w:color="auto"/>
        <w:bottom w:val="none" w:sz="0" w:space="0" w:color="auto"/>
        <w:right w:val="none" w:sz="0" w:space="0" w:color="auto"/>
      </w:divBdr>
    </w:div>
    <w:div w:id="304235527">
      <w:bodyDiv w:val="1"/>
      <w:marLeft w:val="0"/>
      <w:marRight w:val="0"/>
      <w:marTop w:val="0"/>
      <w:marBottom w:val="0"/>
      <w:divBdr>
        <w:top w:val="none" w:sz="0" w:space="0" w:color="auto"/>
        <w:left w:val="none" w:sz="0" w:space="0" w:color="auto"/>
        <w:bottom w:val="none" w:sz="0" w:space="0" w:color="auto"/>
        <w:right w:val="none" w:sz="0" w:space="0" w:color="auto"/>
      </w:divBdr>
    </w:div>
    <w:div w:id="304238325">
      <w:bodyDiv w:val="1"/>
      <w:marLeft w:val="0"/>
      <w:marRight w:val="0"/>
      <w:marTop w:val="0"/>
      <w:marBottom w:val="0"/>
      <w:divBdr>
        <w:top w:val="none" w:sz="0" w:space="0" w:color="auto"/>
        <w:left w:val="none" w:sz="0" w:space="0" w:color="auto"/>
        <w:bottom w:val="none" w:sz="0" w:space="0" w:color="auto"/>
        <w:right w:val="none" w:sz="0" w:space="0" w:color="auto"/>
      </w:divBdr>
    </w:div>
    <w:div w:id="304284057">
      <w:bodyDiv w:val="1"/>
      <w:marLeft w:val="0"/>
      <w:marRight w:val="0"/>
      <w:marTop w:val="0"/>
      <w:marBottom w:val="0"/>
      <w:divBdr>
        <w:top w:val="none" w:sz="0" w:space="0" w:color="auto"/>
        <w:left w:val="none" w:sz="0" w:space="0" w:color="auto"/>
        <w:bottom w:val="none" w:sz="0" w:space="0" w:color="auto"/>
        <w:right w:val="none" w:sz="0" w:space="0" w:color="auto"/>
      </w:divBdr>
    </w:div>
    <w:div w:id="304284496">
      <w:bodyDiv w:val="1"/>
      <w:marLeft w:val="0"/>
      <w:marRight w:val="0"/>
      <w:marTop w:val="0"/>
      <w:marBottom w:val="0"/>
      <w:divBdr>
        <w:top w:val="none" w:sz="0" w:space="0" w:color="auto"/>
        <w:left w:val="none" w:sz="0" w:space="0" w:color="auto"/>
        <w:bottom w:val="none" w:sz="0" w:space="0" w:color="auto"/>
        <w:right w:val="none" w:sz="0" w:space="0" w:color="auto"/>
      </w:divBdr>
    </w:div>
    <w:div w:id="304313969">
      <w:bodyDiv w:val="1"/>
      <w:marLeft w:val="0"/>
      <w:marRight w:val="0"/>
      <w:marTop w:val="0"/>
      <w:marBottom w:val="0"/>
      <w:divBdr>
        <w:top w:val="none" w:sz="0" w:space="0" w:color="auto"/>
        <w:left w:val="none" w:sz="0" w:space="0" w:color="auto"/>
        <w:bottom w:val="none" w:sz="0" w:space="0" w:color="auto"/>
        <w:right w:val="none" w:sz="0" w:space="0" w:color="auto"/>
      </w:divBdr>
    </w:div>
    <w:div w:id="304315008">
      <w:bodyDiv w:val="1"/>
      <w:marLeft w:val="0"/>
      <w:marRight w:val="0"/>
      <w:marTop w:val="0"/>
      <w:marBottom w:val="0"/>
      <w:divBdr>
        <w:top w:val="none" w:sz="0" w:space="0" w:color="auto"/>
        <w:left w:val="none" w:sz="0" w:space="0" w:color="auto"/>
        <w:bottom w:val="none" w:sz="0" w:space="0" w:color="auto"/>
        <w:right w:val="none" w:sz="0" w:space="0" w:color="auto"/>
      </w:divBdr>
    </w:div>
    <w:div w:id="304355406">
      <w:bodyDiv w:val="1"/>
      <w:marLeft w:val="0"/>
      <w:marRight w:val="0"/>
      <w:marTop w:val="0"/>
      <w:marBottom w:val="0"/>
      <w:divBdr>
        <w:top w:val="none" w:sz="0" w:space="0" w:color="auto"/>
        <w:left w:val="none" w:sz="0" w:space="0" w:color="auto"/>
        <w:bottom w:val="none" w:sz="0" w:space="0" w:color="auto"/>
        <w:right w:val="none" w:sz="0" w:space="0" w:color="auto"/>
      </w:divBdr>
    </w:div>
    <w:div w:id="304355479">
      <w:bodyDiv w:val="1"/>
      <w:marLeft w:val="0"/>
      <w:marRight w:val="0"/>
      <w:marTop w:val="0"/>
      <w:marBottom w:val="0"/>
      <w:divBdr>
        <w:top w:val="none" w:sz="0" w:space="0" w:color="auto"/>
        <w:left w:val="none" w:sz="0" w:space="0" w:color="auto"/>
        <w:bottom w:val="none" w:sz="0" w:space="0" w:color="auto"/>
        <w:right w:val="none" w:sz="0" w:space="0" w:color="auto"/>
      </w:divBdr>
    </w:div>
    <w:div w:id="304358091">
      <w:bodyDiv w:val="1"/>
      <w:marLeft w:val="0"/>
      <w:marRight w:val="0"/>
      <w:marTop w:val="0"/>
      <w:marBottom w:val="0"/>
      <w:divBdr>
        <w:top w:val="none" w:sz="0" w:space="0" w:color="auto"/>
        <w:left w:val="none" w:sz="0" w:space="0" w:color="auto"/>
        <w:bottom w:val="none" w:sz="0" w:space="0" w:color="auto"/>
        <w:right w:val="none" w:sz="0" w:space="0" w:color="auto"/>
      </w:divBdr>
    </w:div>
    <w:div w:id="304438299">
      <w:bodyDiv w:val="1"/>
      <w:marLeft w:val="0"/>
      <w:marRight w:val="0"/>
      <w:marTop w:val="0"/>
      <w:marBottom w:val="0"/>
      <w:divBdr>
        <w:top w:val="none" w:sz="0" w:space="0" w:color="auto"/>
        <w:left w:val="none" w:sz="0" w:space="0" w:color="auto"/>
        <w:bottom w:val="none" w:sz="0" w:space="0" w:color="auto"/>
        <w:right w:val="none" w:sz="0" w:space="0" w:color="auto"/>
      </w:divBdr>
    </w:div>
    <w:div w:id="304508393">
      <w:bodyDiv w:val="1"/>
      <w:marLeft w:val="0"/>
      <w:marRight w:val="0"/>
      <w:marTop w:val="0"/>
      <w:marBottom w:val="0"/>
      <w:divBdr>
        <w:top w:val="none" w:sz="0" w:space="0" w:color="auto"/>
        <w:left w:val="none" w:sz="0" w:space="0" w:color="auto"/>
        <w:bottom w:val="none" w:sz="0" w:space="0" w:color="auto"/>
        <w:right w:val="none" w:sz="0" w:space="0" w:color="auto"/>
      </w:divBdr>
    </w:div>
    <w:div w:id="304547292">
      <w:bodyDiv w:val="1"/>
      <w:marLeft w:val="0"/>
      <w:marRight w:val="0"/>
      <w:marTop w:val="0"/>
      <w:marBottom w:val="0"/>
      <w:divBdr>
        <w:top w:val="none" w:sz="0" w:space="0" w:color="auto"/>
        <w:left w:val="none" w:sz="0" w:space="0" w:color="auto"/>
        <w:bottom w:val="none" w:sz="0" w:space="0" w:color="auto"/>
        <w:right w:val="none" w:sz="0" w:space="0" w:color="auto"/>
      </w:divBdr>
    </w:div>
    <w:div w:id="304553842">
      <w:bodyDiv w:val="1"/>
      <w:marLeft w:val="0"/>
      <w:marRight w:val="0"/>
      <w:marTop w:val="0"/>
      <w:marBottom w:val="0"/>
      <w:divBdr>
        <w:top w:val="none" w:sz="0" w:space="0" w:color="auto"/>
        <w:left w:val="none" w:sz="0" w:space="0" w:color="auto"/>
        <w:bottom w:val="none" w:sz="0" w:space="0" w:color="auto"/>
        <w:right w:val="none" w:sz="0" w:space="0" w:color="auto"/>
      </w:divBdr>
    </w:div>
    <w:div w:id="304555531">
      <w:bodyDiv w:val="1"/>
      <w:marLeft w:val="0"/>
      <w:marRight w:val="0"/>
      <w:marTop w:val="0"/>
      <w:marBottom w:val="0"/>
      <w:divBdr>
        <w:top w:val="none" w:sz="0" w:space="0" w:color="auto"/>
        <w:left w:val="none" w:sz="0" w:space="0" w:color="auto"/>
        <w:bottom w:val="none" w:sz="0" w:space="0" w:color="auto"/>
        <w:right w:val="none" w:sz="0" w:space="0" w:color="auto"/>
      </w:divBdr>
    </w:div>
    <w:div w:id="304627024">
      <w:bodyDiv w:val="1"/>
      <w:marLeft w:val="0"/>
      <w:marRight w:val="0"/>
      <w:marTop w:val="0"/>
      <w:marBottom w:val="0"/>
      <w:divBdr>
        <w:top w:val="none" w:sz="0" w:space="0" w:color="auto"/>
        <w:left w:val="none" w:sz="0" w:space="0" w:color="auto"/>
        <w:bottom w:val="none" w:sz="0" w:space="0" w:color="auto"/>
        <w:right w:val="none" w:sz="0" w:space="0" w:color="auto"/>
      </w:divBdr>
    </w:div>
    <w:div w:id="304631273">
      <w:bodyDiv w:val="1"/>
      <w:marLeft w:val="0"/>
      <w:marRight w:val="0"/>
      <w:marTop w:val="0"/>
      <w:marBottom w:val="0"/>
      <w:divBdr>
        <w:top w:val="none" w:sz="0" w:space="0" w:color="auto"/>
        <w:left w:val="none" w:sz="0" w:space="0" w:color="auto"/>
        <w:bottom w:val="none" w:sz="0" w:space="0" w:color="auto"/>
        <w:right w:val="none" w:sz="0" w:space="0" w:color="auto"/>
      </w:divBdr>
    </w:div>
    <w:div w:id="304702338">
      <w:bodyDiv w:val="1"/>
      <w:marLeft w:val="0"/>
      <w:marRight w:val="0"/>
      <w:marTop w:val="0"/>
      <w:marBottom w:val="0"/>
      <w:divBdr>
        <w:top w:val="none" w:sz="0" w:space="0" w:color="auto"/>
        <w:left w:val="none" w:sz="0" w:space="0" w:color="auto"/>
        <w:bottom w:val="none" w:sz="0" w:space="0" w:color="auto"/>
        <w:right w:val="none" w:sz="0" w:space="0" w:color="auto"/>
      </w:divBdr>
    </w:div>
    <w:div w:id="304704880">
      <w:bodyDiv w:val="1"/>
      <w:marLeft w:val="0"/>
      <w:marRight w:val="0"/>
      <w:marTop w:val="0"/>
      <w:marBottom w:val="0"/>
      <w:divBdr>
        <w:top w:val="none" w:sz="0" w:space="0" w:color="auto"/>
        <w:left w:val="none" w:sz="0" w:space="0" w:color="auto"/>
        <w:bottom w:val="none" w:sz="0" w:space="0" w:color="auto"/>
        <w:right w:val="none" w:sz="0" w:space="0" w:color="auto"/>
      </w:divBdr>
    </w:div>
    <w:div w:id="304773667">
      <w:bodyDiv w:val="1"/>
      <w:marLeft w:val="0"/>
      <w:marRight w:val="0"/>
      <w:marTop w:val="0"/>
      <w:marBottom w:val="0"/>
      <w:divBdr>
        <w:top w:val="none" w:sz="0" w:space="0" w:color="auto"/>
        <w:left w:val="none" w:sz="0" w:space="0" w:color="auto"/>
        <w:bottom w:val="none" w:sz="0" w:space="0" w:color="auto"/>
        <w:right w:val="none" w:sz="0" w:space="0" w:color="auto"/>
      </w:divBdr>
    </w:div>
    <w:div w:id="304815656">
      <w:bodyDiv w:val="1"/>
      <w:marLeft w:val="0"/>
      <w:marRight w:val="0"/>
      <w:marTop w:val="0"/>
      <w:marBottom w:val="0"/>
      <w:divBdr>
        <w:top w:val="none" w:sz="0" w:space="0" w:color="auto"/>
        <w:left w:val="none" w:sz="0" w:space="0" w:color="auto"/>
        <w:bottom w:val="none" w:sz="0" w:space="0" w:color="auto"/>
        <w:right w:val="none" w:sz="0" w:space="0" w:color="auto"/>
      </w:divBdr>
    </w:div>
    <w:div w:id="304816648">
      <w:bodyDiv w:val="1"/>
      <w:marLeft w:val="0"/>
      <w:marRight w:val="0"/>
      <w:marTop w:val="0"/>
      <w:marBottom w:val="0"/>
      <w:divBdr>
        <w:top w:val="none" w:sz="0" w:space="0" w:color="auto"/>
        <w:left w:val="none" w:sz="0" w:space="0" w:color="auto"/>
        <w:bottom w:val="none" w:sz="0" w:space="0" w:color="auto"/>
        <w:right w:val="none" w:sz="0" w:space="0" w:color="auto"/>
      </w:divBdr>
    </w:div>
    <w:div w:id="304897427">
      <w:bodyDiv w:val="1"/>
      <w:marLeft w:val="0"/>
      <w:marRight w:val="0"/>
      <w:marTop w:val="0"/>
      <w:marBottom w:val="0"/>
      <w:divBdr>
        <w:top w:val="none" w:sz="0" w:space="0" w:color="auto"/>
        <w:left w:val="none" w:sz="0" w:space="0" w:color="auto"/>
        <w:bottom w:val="none" w:sz="0" w:space="0" w:color="auto"/>
        <w:right w:val="none" w:sz="0" w:space="0" w:color="auto"/>
      </w:divBdr>
    </w:div>
    <w:div w:id="304965996">
      <w:bodyDiv w:val="1"/>
      <w:marLeft w:val="0"/>
      <w:marRight w:val="0"/>
      <w:marTop w:val="0"/>
      <w:marBottom w:val="0"/>
      <w:divBdr>
        <w:top w:val="none" w:sz="0" w:space="0" w:color="auto"/>
        <w:left w:val="none" w:sz="0" w:space="0" w:color="auto"/>
        <w:bottom w:val="none" w:sz="0" w:space="0" w:color="auto"/>
        <w:right w:val="none" w:sz="0" w:space="0" w:color="auto"/>
      </w:divBdr>
    </w:div>
    <w:div w:id="304968700">
      <w:bodyDiv w:val="1"/>
      <w:marLeft w:val="0"/>
      <w:marRight w:val="0"/>
      <w:marTop w:val="0"/>
      <w:marBottom w:val="0"/>
      <w:divBdr>
        <w:top w:val="none" w:sz="0" w:space="0" w:color="auto"/>
        <w:left w:val="none" w:sz="0" w:space="0" w:color="auto"/>
        <w:bottom w:val="none" w:sz="0" w:space="0" w:color="auto"/>
        <w:right w:val="none" w:sz="0" w:space="0" w:color="auto"/>
      </w:divBdr>
    </w:div>
    <w:div w:id="305011907">
      <w:bodyDiv w:val="1"/>
      <w:marLeft w:val="0"/>
      <w:marRight w:val="0"/>
      <w:marTop w:val="0"/>
      <w:marBottom w:val="0"/>
      <w:divBdr>
        <w:top w:val="none" w:sz="0" w:space="0" w:color="auto"/>
        <w:left w:val="none" w:sz="0" w:space="0" w:color="auto"/>
        <w:bottom w:val="none" w:sz="0" w:space="0" w:color="auto"/>
        <w:right w:val="none" w:sz="0" w:space="0" w:color="auto"/>
      </w:divBdr>
    </w:div>
    <w:div w:id="305085535">
      <w:bodyDiv w:val="1"/>
      <w:marLeft w:val="0"/>
      <w:marRight w:val="0"/>
      <w:marTop w:val="0"/>
      <w:marBottom w:val="0"/>
      <w:divBdr>
        <w:top w:val="none" w:sz="0" w:space="0" w:color="auto"/>
        <w:left w:val="none" w:sz="0" w:space="0" w:color="auto"/>
        <w:bottom w:val="none" w:sz="0" w:space="0" w:color="auto"/>
        <w:right w:val="none" w:sz="0" w:space="0" w:color="auto"/>
      </w:divBdr>
    </w:div>
    <w:div w:id="305161044">
      <w:bodyDiv w:val="1"/>
      <w:marLeft w:val="0"/>
      <w:marRight w:val="0"/>
      <w:marTop w:val="0"/>
      <w:marBottom w:val="0"/>
      <w:divBdr>
        <w:top w:val="none" w:sz="0" w:space="0" w:color="auto"/>
        <w:left w:val="none" w:sz="0" w:space="0" w:color="auto"/>
        <w:bottom w:val="none" w:sz="0" w:space="0" w:color="auto"/>
        <w:right w:val="none" w:sz="0" w:space="0" w:color="auto"/>
      </w:divBdr>
    </w:div>
    <w:div w:id="305161303">
      <w:bodyDiv w:val="1"/>
      <w:marLeft w:val="0"/>
      <w:marRight w:val="0"/>
      <w:marTop w:val="0"/>
      <w:marBottom w:val="0"/>
      <w:divBdr>
        <w:top w:val="none" w:sz="0" w:space="0" w:color="auto"/>
        <w:left w:val="none" w:sz="0" w:space="0" w:color="auto"/>
        <w:bottom w:val="none" w:sz="0" w:space="0" w:color="auto"/>
        <w:right w:val="none" w:sz="0" w:space="0" w:color="auto"/>
      </w:divBdr>
    </w:div>
    <w:div w:id="305208031">
      <w:bodyDiv w:val="1"/>
      <w:marLeft w:val="0"/>
      <w:marRight w:val="0"/>
      <w:marTop w:val="0"/>
      <w:marBottom w:val="0"/>
      <w:divBdr>
        <w:top w:val="none" w:sz="0" w:space="0" w:color="auto"/>
        <w:left w:val="none" w:sz="0" w:space="0" w:color="auto"/>
        <w:bottom w:val="none" w:sz="0" w:space="0" w:color="auto"/>
        <w:right w:val="none" w:sz="0" w:space="0" w:color="auto"/>
      </w:divBdr>
    </w:div>
    <w:div w:id="305280562">
      <w:bodyDiv w:val="1"/>
      <w:marLeft w:val="0"/>
      <w:marRight w:val="0"/>
      <w:marTop w:val="0"/>
      <w:marBottom w:val="0"/>
      <w:divBdr>
        <w:top w:val="none" w:sz="0" w:space="0" w:color="auto"/>
        <w:left w:val="none" w:sz="0" w:space="0" w:color="auto"/>
        <w:bottom w:val="none" w:sz="0" w:space="0" w:color="auto"/>
        <w:right w:val="none" w:sz="0" w:space="0" w:color="auto"/>
      </w:divBdr>
    </w:div>
    <w:div w:id="305355550">
      <w:bodyDiv w:val="1"/>
      <w:marLeft w:val="0"/>
      <w:marRight w:val="0"/>
      <w:marTop w:val="0"/>
      <w:marBottom w:val="0"/>
      <w:divBdr>
        <w:top w:val="none" w:sz="0" w:space="0" w:color="auto"/>
        <w:left w:val="none" w:sz="0" w:space="0" w:color="auto"/>
        <w:bottom w:val="none" w:sz="0" w:space="0" w:color="auto"/>
        <w:right w:val="none" w:sz="0" w:space="0" w:color="auto"/>
      </w:divBdr>
    </w:div>
    <w:div w:id="305476712">
      <w:bodyDiv w:val="1"/>
      <w:marLeft w:val="0"/>
      <w:marRight w:val="0"/>
      <w:marTop w:val="0"/>
      <w:marBottom w:val="0"/>
      <w:divBdr>
        <w:top w:val="none" w:sz="0" w:space="0" w:color="auto"/>
        <w:left w:val="none" w:sz="0" w:space="0" w:color="auto"/>
        <w:bottom w:val="none" w:sz="0" w:space="0" w:color="auto"/>
        <w:right w:val="none" w:sz="0" w:space="0" w:color="auto"/>
      </w:divBdr>
    </w:div>
    <w:div w:id="305477414">
      <w:bodyDiv w:val="1"/>
      <w:marLeft w:val="0"/>
      <w:marRight w:val="0"/>
      <w:marTop w:val="0"/>
      <w:marBottom w:val="0"/>
      <w:divBdr>
        <w:top w:val="none" w:sz="0" w:space="0" w:color="auto"/>
        <w:left w:val="none" w:sz="0" w:space="0" w:color="auto"/>
        <w:bottom w:val="none" w:sz="0" w:space="0" w:color="auto"/>
        <w:right w:val="none" w:sz="0" w:space="0" w:color="auto"/>
      </w:divBdr>
    </w:div>
    <w:div w:id="305549531">
      <w:bodyDiv w:val="1"/>
      <w:marLeft w:val="0"/>
      <w:marRight w:val="0"/>
      <w:marTop w:val="0"/>
      <w:marBottom w:val="0"/>
      <w:divBdr>
        <w:top w:val="none" w:sz="0" w:space="0" w:color="auto"/>
        <w:left w:val="none" w:sz="0" w:space="0" w:color="auto"/>
        <w:bottom w:val="none" w:sz="0" w:space="0" w:color="auto"/>
        <w:right w:val="none" w:sz="0" w:space="0" w:color="auto"/>
      </w:divBdr>
    </w:div>
    <w:div w:id="305549796">
      <w:bodyDiv w:val="1"/>
      <w:marLeft w:val="0"/>
      <w:marRight w:val="0"/>
      <w:marTop w:val="0"/>
      <w:marBottom w:val="0"/>
      <w:divBdr>
        <w:top w:val="none" w:sz="0" w:space="0" w:color="auto"/>
        <w:left w:val="none" w:sz="0" w:space="0" w:color="auto"/>
        <w:bottom w:val="none" w:sz="0" w:space="0" w:color="auto"/>
        <w:right w:val="none" w:sz="0" w:space="0" w:color="auto"/>
      </w:divBdr>
    </w:div>
    <w:div w:id="305624330">
      <w:bodyDiv w:val="1"/>
      <w:marLeft w:val="0"/>
      <w:marRight w:val="0"/>
      <w:marTop w:val="0"/>
      <w:marBottom w:val="0"/>
      <w:divBdr>
        <w:top w:val="none" w:sz="0" w:space="0" w:color="auto"/>
        <w:left w:val="none" w:sz="0" w:space="0" w:color="auto"/>
        <w:bottom w:val="none" w:sz="0" w:space="0" w:color="auto"/>
        <w:right w:val="none" w:sz="0" w:space="0" w:color="auto"/>
      </w:divBdr>
    </w:div>
    <w:div w:id="305663978">
      <w:bodyDiv w:val="1"/>
      <w:marLeft w:val="0"/>
      <w:marRight w:val="0"/>
      <w:marTop w:val="0"/>
      <w:marBottom w:val="0"/>
      <w:divBdr>
        <w:top w:val="none" w:sz="0" w:space="0" w:color="auto"/>
        <w:left w:val="none" w:sz="0" w:space="0" w:color="auto"/>
        <w:bottom w:val="none" w:sz="0" w:space="0" w:color="auto"/>
        <w:right w:val="none" w:sz="0" w:space="0" w:color="auto"/>
      </w:divBdr>
    </w:div>
    <w:div w:id="305665967">
      <w:bodyDiv w:val="1"/>
      <w:marLeft w:val="0"/>
      <w:marRight w:val="0"/>
      <w:marTop w:val="0"/>
      <w:marBottom w:val="0"/>
      <w:divBdr>
        <w:top w:val="none" w:sz="0" w:space="0" w:color="auto"/>
        <w:left w:val="none" w:sz="0" w:space="0" w:color="auto"/>
        <w:bottom w:val="none" w:sz="0" w:space="0" w:color="auto"/>
        <w:right w:val="none" w:sz="0" w:space="0" w:color="auto"/>
      </w:divBdr>
    </w:div>
    <w:div w:id="305673481">
      <w:bodyDiv w:val="1"/>
      <w:marLeft w:val="0"/>
      <w:marRight w:val="0"/>
      <w:marTop w:val="0"/>
      <w:marBottom w:val="0"/>
      <w:divBdr>
        <w:top w:val="none" w:sz="0" w:space="0" w:color="auto"/>
        <w:left w:val="none" w:sz="0" w:space="0" w:color="auto"/>
        <w:bottom w:val="none" w:sz="0" w:space="0" w:color="auto"/>
        <w:right w:val="none" w:sz="0" w:space="0" w:color="auto"/>
      </w:divBdr>
    </w:div>
    <w:div w:id="305941686">
      <w:bodyDiv w:val="1"/>
      <w:marLeft w:val="0"/>
      <w:marRight w:val="0"/>
      <w:marTop w:val="0"/>
      <w:marBottom w:val="0"/>
      <w:divBdr>
        <w:top w:val="none" w:sz="0" w:space="0" w:color="auto"/>
        <w:left w:val="none" w:sz="0" w:space="0" w:color="auto"/>
        <w:bottom w:val="none" w:sz="0" w:space="0" w:color="auto"/>
        <w:right w:val="none" w:sz="0" w:space="0" w:color="auto"/>
      </w:divBdr>
    </w:div>
    <w:div w:id="306057687">
      <w:bodyDiv w:val="1"/>
      <w:marLeft w:val="0"/>
      <w:marRight w:val="0"/>
      <w:marTop w:val="0"/>
      <w:marBottom w:val="0"/>
      <w:divBdr>
        <w:top w:val="none" w:sz="0" w:space="0" w:color="auto"/>
        <w:left w:val="none" w:sz="0" w:space="0" w:color="auto"/>
        <w:bottom w:val="none" w:sz="0" w:space="0" w:color="auto"/>
        <w:right w:val="none" w:sz="0" w:space="0" w:color="auto"/>
      </w:divBdr>
    </w:div>
    <w:div w:id="306058574">
      <w:bodyDiv w:val="1"/>
      <w:marLeft w:val="0"/>
      <w:marRight w:val="0"/>
      <w:marTop w:val="0"/>
      <w:marBottom w:val="0"/>
      <w:divBdr>
        <w:top w:val="none" w:sz="0" w:space="0" w:color="auto"/>
        <w:left w:val="none" w:sz="0" w:space="0" w:color="auto"/>
        <w:bottom w:val="none" w:sz="0" w:space="0" w:color="auto"/>
        <w:right w:val="none" w:sz="0" w:space="0" w:color="auto"/>
      </w:divBdr>
    </w:div>
    <w:div w:id="306129537">
      <w:bodyDiv w:val="1"/>
      <w:marLeft w:val="0"/>
      <w:marRight w:val="0"/>
      <w:marTop w:val="0"/>
      <w:marBottom w:val="0"/>
      <w:divBdr>
        <w:top w:val="none" w:sz="0" w:space="0" w:color="auto"/>
        <w:left w:val="none" w:sz="0" w:space="0" w:color="auto"/>
        <w:bottom w:val="none" w:sz="0" w:space="0" w:color="auto"/>
        <w:right w:val="none" w:sz="0" w:space="0" w:color="auto"/>
      </w:divBdr>
    </w:div>
    <w:div w:id="306133727">
      <w:bodyDiv w:val="1"/>
      <w:marLeft w:val="0"/>
      <w:marRight w:val="0"/>
      <w:marTop w:val="0"/>
      <w:marBottom w:val="0"/>
      <w:divBdr>
        <w:top w:val="none" w:sz="0" w:space="0" w:color="auto"/>
        <w:left w:val="none" w:sz="0" w:space="0" w:color="auto"/>
        <w:bottom w:val="none" w:sz="0" w:space="0" w:color="auto"/>
        <w:right w:val="none" w:sz="0" w:space="0" w:color="auto"/>
      </w:divBdr>
    </w:div>
    <w:div w:id="306203147">
      <w:bodyDiv w:val="1"/>
      <w:marLeft w:val="0"/>
      <w:marRight w:val="0"/>
      <w:marTop w:val="0"/>
      <w:marBottom w:val="0"/>
      <w:divBdr>
        <w:top w:val="none" w:sz="0" w:space="0" w:color="auto"/>
        <w:left w:val="none" w:sz="0" w:space="0" w:color="auto"/>
        <w:bottom w:val="none" w:sz="0" w:space="0" w:color="auto"/>
        <w:right w:val="none" w:sz="0" w:space="0" w:color="auto"/>
      </w:divBdr>
    </w:div>
    <w:div w:id="306204827">
      <w:bodyDiv w:val="1"/>
      <w:marLeft w:val="0"/>
      <w:marRight w:val="0"/>
      <w:marTop w:val="0"/>
      <w:marBottom w:val="0"/>
      <w:divBdr>
        <w:top w:val="none" w:sz="0" w:space="0" w:color="auto"/>
        <w:left w:val="none" w:sz="0" w:space="0" w:color="auto"/>
        <w:bottom w:val="none" w:sz="0" w:space="0" w:color="auto"/>
        <w:right w:val="none" w:sz="0" w:space="0" w:color="auto"/>
      </w:divBdr>
    </w:div>
    <w:div w:id="306325459">
      <w:bodyDiv w:val="1"/>
      <w:marLeft w:val="0"/>
      <w:marRight w:val="0"/>
      <w:marTop w:val="0"/>
      <w:marBottom w:val="0"/>
      <w:divBdr>
        <w:top w:val="none" w:sz="0" w:space="0" w:color="auto"/>
        <w:left w:val="none" w:sz="0" w:space="0" w:color="auto"/>
        <w:bottom w:val="none" w:sz="0" w:space="0" w:color="auto"/>
        <w:right w:val="none" w:sz="0" w:space="0" w:color="auto"/>
      </w:divBdr>
    </w:div>
    <w:div w:id="306328310">
      <w:bodyDiv w:val="1"/>
      <w:marLeft w:val="0"/>
      <w:marRight w:val="0"/>
      <w:marTop w:val="0"/>
      <w:marBottom w:val="0"/>
      <w:divBdr>
        <w:top w:val="none" w:sz="0" w:space="0" w:color="auto"/>
        <w:left w:val="none" w:sz="0" w:space="0" w:color="auto"/>
        <w:bottom w:val="none" w:sz="0" w:space="0" w:color="auto"/>
        <w:right w:val="none" w:sz="0" w:space="0" w:color="auto"/>
      </w:divBdr>
    </w:div>
    <w:div w:id="306328474">
      <w:bodyDiv w:val="1"/>
      <w:marLeft w:val="0"/>
      <w:marRight w:val="0"/>
      <w:marTop w:val="0"/>
      <w:marBottom w:val="0"/>
      <w:divBdr>
        <w:top w:val="none" w:sz="0" w:space="0" w:color="auto"/>
        <w:left w:val="none" w:sz="0" w:space="0" w:color="auto"/>
        <w:bottom w:val="none" w:sz="0" w:space="0" w:color="auto"/>
        <w:right w:val="none" w:sz="0" w:space="0" w:color="auto"/>
      </w:divBdr>
    </w:div>
    <w:div w:id="306513852">
      <w:bodyDiv w:val="1"/>
      <w:marLeft w:val="0"/>
      <w:marRight w:val="0"/>
      <w:marTop w:val="0"/>
      <w:marBottom w:val="0"/>
      <w:divBdr>
        <w:top w:val="none" w:sz="0" w:space="0" w:color="auto"/>
        <w:left w:val="none" w:sz="0" w:space="0" w:color="auto"/>
        <w:bottom w:val="none" w:sz="0" w:space="0" w:color="auto"/>
        <w:right w:val="none" w:sz="0" w:space="0" w:color="auto"/>
      </w:divBdr>
    </w:div>
    <w:div w:id="306520038">
      <w:bodyDiv w:val="1"/>
      <w:marLeft w:val="0"/>
      <w:marRight w:val="0"/>
      <w:marTop w:val="0"/>
      <w:marBottom w:val="0"/>
      <w:divBdr>
        <w:top w:val="none" w:sz="0" w:space="0" w:color="auto"/>
        <w:left w:val="none" w:sz="0" w:space="0" w:color="auto"/>
        <w:bottom w:val="none" w:sz="0" w:space="0" w:color="auto"/>
        <w:right w:val="none" w:sz="0" w:space="0" w:color="auto"/>
      </w:divBdr>
    </w:div>
    <w:div w:id="306592643">
      <w:bodyDiv w:val="1"/>
      <w:marLeft w:val="0"/>
      <w:marRight w:val="0"/>
      <w:marTop w:val="0"/>
      <w:marBottom w:val="0"/>
      <w:divBdr>
        <w:top w:val="none" w:sz="0" w:space="0" w:color="auto"/>
        <w:left w:val="none" w:sz="0" w:space="0" w:color="auto"/>
        <w:bottom w:val="none" w:sz="0" w:space="0" w:color="auto"/>
        <w:right w:val="none" w:sz="0" w:space="0" w:color="auto"/>
      </w:divBdr>
    </w:div>
    <w:div w:id="306593906">
      <w:bodyDiv w:val="1"/>
      <w:marLeft w:val="0"/>
      <w:marRight w:val="0"/>
      <w:marTop w:val="0"/>
      <w:marBottom w:val="0"/>
      <w:divBdr>
        <w:top w:val="none" w:sz="0" w:space="0" w:color="auto"/>
        <w:left w:val="none" w:sz="0" w:space="0" w:color="auto"/>
        <w:bottom w:val="none" w:sz="0" w:space="0" w:color="auto"/>
        <w:right w:val="none" w:sz="0" w:space="0" w:color="auto"/>
      </w:divBdr>
    </w:div>
    <w:div w:id="306665213">
      <w:bodyDiv w:val="1"/>
      <w:marLeft w:val="0"/>
      <w:marRight w:val="0"/>
      <w:marTop w:val="0"/>
      <w:marBottom w:val="0"/>
      <w:divBdr>
        <w:top w:val="none" w:sz="0" w:space="0" w:color="auto"/>
        <w:left w:val="none" w:sz="0" w:space="0" w:color="auto"/>
        <w:bottom w:val="none" w:sz="0" w:space="0" w:color="auto"/>
        <w:right w:val="none" w:sz="0" w:space="0" w:color="auto"/>
      </w:divBdr>
    </w:div>
    <w:div w:id="306715191">
      <w:bodyDiv w:val="1"/>
      <w:marLeft w:val="0"/>
      <w:marRight w:val="0"/>
      <w:marTop w:val="0"/>
      <w:marBottom w:val="0"/>
      <w:divBdr>
        <w:top w:val="none" w:sz="0" w:space="0" w:color="auto"/>
        <w:left w:val="none" w:sz="0" w:space="0" w:color="auto"/>
        <w:bottom w:val="none" w:sz="0" w:space="0" w:color="auto"/>
        <w:right w:val="none" w:sz="0" w:space="0" w:color="auto"/>
      </w:divBdr>
    </w:div>
    <w:div w:id="306740825">
      <w:bodyDiv w:val="1"/>
      <w:marLeft w:val="0"/>
      <w:marRight w:val="0"/>
      <w:marTop w:val="0"/>
      <w:marBottom w:val="0"/>
      <w:divBdr>
        <w:top w:val="none" w:sz="0" w:space="0" w:color="auto"/>
        <w:left w:val="none" w:sz="0" w:space="0" w:color="auto"/>
        <w:bottom w:val="none" w:sz="0" w:space="0" w:color="auto"/>
        <w:right w:val="none" w:sz="0" w:space="0" w:color="auto"/>
      </w:divBdr>
    </w:div>
    <w:div w:id="306785249">
      <w:bodyDiv w:val="1"/>
      <w:marLeft w:val="0"/>
      <w:marRight w:val="0"/>
      <w:marTop w:val="0"/>
      <w:marBottom w:val="0"/>
      <w:divBdr>
        <w:top w:val="none" w:sz="0" w:space="0" w:color="auto"/>
        <w:left w:val="none" w:sz="0" w:space="0" w:color="auto"/>
        <w:bottom w:val="none" w:sz="0" w:space="0" w:color="auto"/>
        <w:right w:val="none" w:sz="0" w:space="0" w:color="auto"/>
      </w:divBdr>
    </w:div>
    <w:div w:id="307131823">
      <w:bodyDiv w:val="1"/>
      <w:marLeft w:val="0"/>
      <w:marRight w:val="0"/>
      <w:marTop w:val="0"/>
      <w:marBottom w:val="0"/>
      <w:divBdr>
        <w:top w:val="none" w:sz="0" w:space="0" w:color="auto"/>
        <w:left w:val="none" w:sz="0" w:space="0" w:color="auto"/>
        <w:bottom w:val="none" w:sz="0" w:space="0" w:color="auto"/>
        <w:right w:val="none" w:sz="0" w:space="0" w:color="auto"/>
      </w:divBdr>
    </w:div>
    <w:div w:id="307131963">
      <w:bodyDiv w:val="1"/>
      <w:marLeft w:val="0"/>
      <w:marRight w:val="0"/>
      <w:marTop w:val="0"/>
      <w:marBottom w:val="0"/>
      <w:divBdr>
        <w:top w:val="none" w:sz="0" w:space="0" w:color="auto"/>
        <w:left w:val="none" w:sz="0" w:space="0" w:color="auto"/>
        <w:bottom w:val="none" w:sz="0" w:space="0" w:color="auto"/>
        <w:right w:val="none" w:sz="0" w:space="0" w:color="auto"/>
      </w:divBdr>
    </w:div>
    <w:div w:id="307134400">
      <w:bodyDiv w:val="1"/>
      <w:marLeft w:val="0"/>
      <w:marRight w:val="0"/>
      <w:marTop w:val="0"/>
      <w:marBottom w:val="0"/>
      <w:divBdr>
        <w:top w:val="none" w:sz="0" w:space="0" w:color="auto"/>
        <w:left w:val="none" w:sz="0" w:space="0" w:color="auto"/>
        <w:bottom w:val="none" w:sz="0" w:space="0" w:color="auto"/>
        <w:right w:val="none" w:sz="0" w:space="0" w:color="auto"/>
      </w:divBdr>
    </w:div>
    <w:div w:id="307169302">
      <w:bodyDiv w:val="1"/>
      <w:marLeft w:val="0"/>
      <w:marRight w:val="0"/>
      <w:marTop w:val="0"/>
      <w:marBottom w:val="0"/>
      <w:divBdr>
        <w:top w:val="none" w:sz="0" w:space="0" w:color="auto"/>
        <w:left w:val="none" w:sz="0" w:space="0" w:color="auto"/>
        <w:bottom w:val="none" w:sz="0" w:space="0" w:color="auto"/>
        <w:right w:val="none" w:sz="0" w:space="0" w:color="auto"/>
      </w:divBdr>
    </w:div>
    <w:div w:id="307243100">
      <w:bodyDiv w:val="1"/>
      <w:marLeft w:val="0"/>
      <w:marRight w:val="0"/>
      <w:marTop w:val="0"/>
      <w:marBottom w:val="0"/>
      <w:divBdr>
        <w:top w:val="none" w:sz="0" w:space="0" w:color="auto"/>
        <w:left w:val="none" w:sz="0" w:space="0" w:color="auto"/>
        <w:bottom w:val="none" w:sz="0" w:space="0" w:color="auto"/>
        <w:right w:val="none" w:sz="0" w:space="0" w:color="auto"/>
      </w:divBdr>
    </w:div>
    <w:div w:id="307322581">
      <w:bodyDiv w:val="1"/>
      <w:marLeft w:val="0"/>
      <w:marRight w:val="0"/>
      <w:marTop w:val="0"/>
      <w:marBottom w:val="0"/>
      <w:divBdr>
        <w:top w:val="none" w:sz="0" w:space="0" w:color="auto"/>
        <w:left w:val="none" w:sz="0" w:space="0" w:color="auto"/>
        <w:bottom w:val="none" w:sz="0" w:space="0" w:color="auto"/>
        <w:right w:val="none" w:sz="0" w:space="0" w:color="auto"/>
      </w:divBdr>
    </w:div>
    <w:div w:id="307395398">
      <w:bodyDiv w:val="1"/>
      <w:marLeft w:val="0"/>
      <w:marRight w:val="0"/>
      <w:marTop w:val="0"/>
      <w:marBottom w:val="0"/>
      <w:divBdr>
        <w:top w:val="none" w:sz="0" w:space="0" w:color="auto"/>
        <w:left w:val="none" w:sz="0" w:space="0" w:color="auto"/>
        <w:bottom w:val="none" w:sz="0" w:space="0" w:color="auto"/>
        <w:right w:val="none" w:sz="0" w:space="0" w:color="auto"/>
      </w:divBdr>
    </w:div>
    <w:div w:id="307705401">
      <w:bodyDiv w:val="1"/>
      <w:marLeft w:val="0"/>
      <w:marRight w:val="0"/>
      <w:marTop w:val="0"/>
      <w:marBottom w:val="0"/>
      <w:divBdr>
        <w:top w:val="none" w:sz="0" w:space="0" w:color="auto"/>
        <w:left w:val="none" w:sz="0" w:space="0" w:color="auto"/>
        <w:bottom w:val="none" w:sz="0" w:space="0" w:color="auto"/>
        <w:right w:val="none" w:sz="0" w:space="0" w:color="auto"/>
      </w:divBdr>
    </w:div>
    <w:div w:id="307706239">
      <w:bodyDiv w:val="1"/>
      <w:marLeft w:val="0"/>
      <w:marRight w:val="0"/>
      <w:marTop w:val="0"/>
      <w:marBottom w:val="0"/>
      <w:divBdr>
        <w:top w:val="none" w:sz="0" w:space="0" w:color="auto"/>
        <w:left w:val="none" w:sz="0" w:space="0" w:color="auto"/>
        <w:bottom w:val="none" w:sz="0" w:space="0" w:color="auto"/>
        <w:right w:val="none" w:sz="0" w:space="0" w:color="auto"/>
      </w:divBdr>
    </w:div>
    <w:div w:id="307710868">
      <w:bodyDiv w:val="1"/>
      <w:marLeft w:val="0"/>
      <w:marRight w:val="0"/>
      <w:marTop w:val="0"/>
      <w:marBottom w:val="0"/>
      <w:divBdr>
        <w:top w:val="none" w:sz="0" w:space="0" w:color="auto"/>
        <w:left w:val="none" w:sz="0" w:space="0" w:color="auto"/>
        <w:bottom w:val="none" w:sz="0" w:space="0" w:color="auto"/>
        <w:right w:val="none" w:sz="0" w:space="0" w:color="auto"/>
      </w:divBdr>
    </w:div>
    <w:div w:id="307711655">
      <w:bodyDiv w:val="1"/>
      <w:marLeft w:val="0"/>
      <w:marRight w:val="0"/>
      <w:marTop w:val="0"/>
      <w:marBottom w:val="0"/>
      <w:divBdr>
        <w:top w:val="none" w:sz="0" w:space="0" w:color="auto"/>
        <w:left w:val="none" w:sz="0" w:space="0" w:color="auto"/>
        <w:bottom w:val="none" w:sz="0" w:space="0" w:color="auto"/>
        <w:right w:val="none" w:sz="0" w:space="0" w:color="auto"/>
      </w:divBdr>
    </w:div>
    <w:div w:id="307903452">
      <w:bodyDiv w:val="1"/>
      <w:marLeft w:val="0"/>
      <w:marRight w:val="0"/>
      <w:marTop w:val="0"/>
      <w:marBottom w:val="0"/>
      <w:divBdr>
        <w:top w:val="none" w:sz="0" w:space="0" w:color="auto"/>
        <w:left w:val="none" w:sz="0" w:space="0" w:color="auto"/>
        <w:bottom w:val="none" w:sz="0" w:space="0" w:color="auto"/>
        <w:right w:val="none" w:sz="0" w:space="0" w:color="auto"/>
      </w:divBdr>
    </w:div>
    <w:div w:id="307976359">
      <w:bodyDiv w:val="1"/>
      <w:marLeft w:val="0"/>
      <w:marRight w:val="0"/>
      <w:marTop w:val="0"/>
      <w:marBottom w:val="0"/>
      <w:divBdr>
        <w:top w:val="none" w:sz="0" w:space="0" w:color="auto"/>
        <w:left w:val="none" w:sz="0" w:space="0" w:color="auto"/>
        <w:bottom w:val="none" w:sz="0" w:space="0" w:color="auto"/>
        <w:right w:val="none" w:sz="0" w:space="0" w:color="auto"/>
      </w:divBdr>
    </w:div>
    <w:div w:id="307980166">
      <w:bodyDiv w:val="1"/>
      <w:marLeft w:val="0"/>
      <w:marRight w:val="0"/>
      <w:marTop w:val="0"/>
      <w:marBottom w:val="0"/>
      <w:divBdr>
        <w:top w:val="none" w:sz="0" w:space="0" w:color="auto"/>
        <w:left w:val="none" w:sz="0" w:space="0" w:color="auto"/>
        <w:bottom w:val="none" w:sz="0" w:space="0" w:color="auto"/>
        <w:right w:val="none" w:sz="0" w:space="0" w:color="auto"/>
      </w:divBdr>
    </w:div>
    <w:div w:id="308093289">
      <w:bodyDiv w:val="1"/>
      <w:marLeft w:val="0"/>
      <w:marRight w:val="0"/>
      <w:marTop w:val="0"/>
      <w:marBottom w:val="0"/>
      <w:divBdr>
        <w:top w:val="none" w:sz="0" w:space="0" w:color="auto"/>
        <w:left w:val="none" w:sz="0" w:space="0" w:color="auto"/>
        <w:bottom w:val="none" w:sz="0" w:space="0" w:color="auto"/>
        <w:right w:val="none" w:sz="0" w:space="0" w:color="auto"/>
      </w:divBdr>
    </w:div>
    <w:div w:id="308216476">
      <w:bodyDiv w:val="1"/>
      <w:marLeft w:val="0"/>
      <w:marRight w:val="0"/>
      <w:marTop w:val="0"/>
      <w:marBottom w:val="0"/>
      <w:divBdr>
        <w:top w:val="none" w:sz="0" w:space="0" w:color="auto"/>
        <w:left w:val="none" w:sz="0" w:space="0" w:color="auto"/>
        <w:bottom w:val="none" w:sz="0" w:space="0" w:color="auto"/>
        <w:right w:val="none" w:sz="0" w:space="0" w:color="auto"/>
      </w:divBdr>
    </w:div>
    <w:div w:id="308242407">
      <w:bodyDiv w:val="1"/>
      <w:marLeft w:val="0"/>
      <w:marRight w:val="0"/>
      <w:marTop w:val="0"/>
      <w:marBottom w:val="0"/>
      <w:divBdr>
        <w:top w:val="none" w:sz="0" w:space="0" w:color="auto"/>
        <w:left w:val="none" w:sz="0" w:space="0" w:color="auto"/>
        <w:bottom w:val="none" w:sz="0" w:space="0" w:color="auto"/>
        <w:right w:val="none" w:sz="0" w:space="0" w:color="auto"/>
      </w:divBdr>
    </w:div>
    <w:div w:id="308244603">
      <w:bodyDiv w:val="1"/>
      <w:marLeft w:val="0"/>
      <w:marRight w:val="0"/>
      <w:marTop w:val="0"/>
      <w:marBottom w:val="0"/>
      <w:divBdr>
        <w:top w:val="none" w:sz="0" w:space="0" w:color="auto"/>
        <w:left w:val="none" w:sz="0" w:space="0" w:color="auto"/>
        <w:bottom w:val="none" w:sz="0" w:space="0" w:color="auto"/>
        <w:right w:val="none" w:sz="0" w:space="0" w:color="auto"/>
      </w:divBdr>
    </w:div>
    <w:div w:id="308244630">
      <w:bodyDiv w:val="1"/>
      <w:marLeft w:val="0"/>
      <w:marRight w:val="0"/>
      <w:marTop w:val="0"/>
      <w:marBottom w:val="0"/>
      <w:divBdr>
        <w:top w:val="none" w:sz="0" w:space="0" w:color="auto"/>
        <w:left w:val="none" w:sz="0" w:space="0" w:color="auto"/>
        <w:bottom w:val="none" w:sz="0" w:space="0" w:color="auto"/>
        <w:right w:val="none" w:sz="0" w:space="0" w:color="auto"/>
      </w:divBdr>
    </w:div>
    <w:div w:id="308292312">
      <w:bodyDiv w:val="1"/>
      <w:marLeft w:val="0"/>
      <w:marRight w:val="0"/>
      <w:marTop w:val="0"/>
      <w:marBottom w:val="0"/>
      <w:divBdr>
        <w:top w:val="none" w:sz="0" w:space="0" w:color="auto"/>
        <w:left w:val="none" w:sz="0" w:space="0" w:color="auto"/>
        <w:bottom w:val="none" w:sz="0" w:space="0" w:color="auto"/>
        <w:right w:val="none" w:sz="0" w:space="0" w:color="auto"/>
      </w:divBdr>
    </w:div>
    <w:div w:id="308361011">
      <w:bodyDiv w:val="1"/>
      <w:marLeft w:val="0"/>
      <w:marRight w:val="0"/>
      <w:marTop w:val="0"/>
      <w:marBottom w:val="0"/>
      <w:divBdr>
        <w:top w:val="none" w:sz="0" w:space="0" w:color="auto"/>
        <w:left w:val="none" w:sz="0" w:space="0" w:color="auto"/>
        <w:bottom w:val="none" w:sz="0" w:space="0" w:color="auto"/>
        <w:right w:val="none" w:sz="0" w:space="0" w:color="auto"/>
      </w:divBdr>
    </w:div>
    <w:div w:id="308437317">
      <w:bodyDiv w:val="1"/>
      <w:marLeft w:val="0"/>
      <w:marRight w:val="0"/>
      <w:marTop w:val="0"/>
      <w:marBottom w:val="0"/>
      <w:divBdr>
        <w:top w:val="none" w:sz="0" w:space="0" w:color="auto"/>
        <w:left w:val="none" w:sz="0" w:space="0" w:color="auto"/>
        <w:bottom w:val="none" w:sz="0" w:space="0" w:color="auto"/>
        <w:right w:val="none" w:sz="0" w:space="0" w:color="auto"/>
      </w:divBdr>
    </w:div>
    <w:div w:id="308443181">
      <w:bodyDiv w:val="1"/>
      <w:marLeft w:val="0"/>
      <w:marRight w:val="0"/>
      <w:marTop w:val="0"/>
      <w:marBottom w:val="0"/>
      <w:divBdr>
        <w:top w:val="none" w:sz="0" w:space="0" w:color="auto"/>
        <w:left w:val="none" w:sz="0" w:space="0" w:color="auto"/>
        <w:bottom w:val="none" w:sz="0" w:space="0" w:color="auto"/>
        <w:right w:val="none" w:sz="0" w:space="0" w:color="auto"/>
      </w:divBdr>
    </w:div>
    <w:div w:id="308485681">
      <w:bodyDiv w:val="1"/>
      <w:marLeft w:val="0"/>
      <w:marRight w:val="0"/>
      <w:marTop w:val="0"/>
      <w:marBottom w:val="0"/>
      <w:divBdr>
        <w:top w:val="none" w:sz="0" w:space="0" w:color="auto"/>
        <w:left w:val="none" w:sz="0" w:space="0" w:color="auto"/>
        <w:bottom w:val="none" w:sz="0" w:space="0" w:color="auto"/>
        <w:right w:val="none" w:sz="0" w:space="0" w:color="auto"/>
      </w:divBdr>
    </w:div>
    <w:div w:id="308554094">
      <w:bodyDiv w:val="1"/>
      <w:marLeft w:val="0"/>
      <w:marRight w:val="0"/>
      <w:marTop w:val="0"/>
      <w:marBottom w:val="0"/>
      <w:divBdr>
        <w:top w:val="none" w:sz="0" w:space="0" w:color="auto"/>
        <w:left w:val="none" w:sz="0" w:space="0" w:color="auto"/>
        <w:bottom w:val="none" w:sz="0" w:space="0" w:color="auto"/>
        <w:right w:val="none" w:sz="0" w:space="0" w:color="auto"/>
      </w:divBdr>
    </w:div>
    <w:div w:id="308633278">
      <w:bodyDiv w:val="1"/>
      <w:marLeft w:val="0"/>
      <w:marRight w:val="0"/>
      <w:marTop w:val="0"/>
      <w:marBottom w:val="0"/>
      <w:divBdr>
        <w:top w:val="none" w:sz="0" w:space="0" w:color="auto"/>
        <w:left w:val="none" w:sz="0" w:space="0" w:color="auto"/>
        <w:bottom w:val="none" w:sz="0" w:space="0" w:color="auto"/>
        <w:right w:val="none" w:sz="0" w:space="0" w:color="auto"/>
      </w:divBdr>
    </w:div>
    <w:div w:id="308633790">
      <w:bodyDiv w:val="1"/>
      <w:marLeft w:val="0"/>
      <w:marRight w:val="0"/>
      <w:marTop w:val="0"/>
      <w:marBottom w:val="0"/>
      <w:divBdr>
        <w:top w:val="none" w:sz="0" w:space="0" w:color="auto"/>
        <w:left w:val="none" w:sz="0" w:space="0" w:color="auto"/>
        <w:bottom w:val="none" w:sz="0" w:space="0" w:color="auto"/>
        <w:right w:val="none" w:sz="0" w:space="0" w:color="auto"/>
      </w:divBdr>
    </w:div>
    <w:div w:id="308704375">
      <w:bodyDiv w:val="1"/>
      <w:marLeft w:val="0"/>
      <w:marRight w:val="0"/>
      <w:marTop w:val="0"/>
      <w:marBottom w:val="0"/>
      <w:divBdr>
        <w:top w:val="none" w:sz="0" w:space="0" w:color="auto"/>
        <w:left w:val="none" w:sz="0" w:space="0" w:color="auto"/>
        <w:bottom w:val="none" w:sz="0" w:space="0" w:color="auto"/>
        <w:right w:val="none" w:sz="0" w:space="0" w:color="auto"/>
      </w:divBdr>
    </w:div>
    <w:div w:id="308822723">
      <w:bodyDiv w:val="1"/>
      <w:marLeft w:val="0"/>
      <w:marRight w:val="0"/>
      <w:marTop w:val="0"/>
      <w:marBottom w:val="0"/>
      <w:divBdr>
        <w:top w:val="none" w:sz="0" w:space="0" w:color="auto"/>
        <w:left w:val="none" w:sz="0" w:space="0" w:color="auto"/>
        <w:bottom w:val="none" w:sz="0" w:space="0" w:color="auto"/>
        <w:right w:val="none" w:sz="0" w:space="0" w:color="auto"/>
      </w:divBdr>
    </w:div>
    <w:div w:id="308825177">
      <w:bodyDiv w:val="1"/>
      <w:marLeft w:val="0"/>
      <w:marRight w:val="0"/>
      <w:marTop w:val="0"/>
      <w:marBottom w:val="0"/>
      <w:divBdr>
        <w:top w:val="none" w:sz="0" w:space="0" w:color="auto"/>
        <w:left w:val="none" w:sz="0" w:space="0" w:color="auto"/>
        <w:bottom w:val="none" w:sz="0" w:space="0" w:color="auto"/>
        <w:right w:val="none" w:sz="0" w:space="0" w:color="auto"/>
      </w:divBdr>
    </w:div>
    <w:div w:id="308871403">
      <w:bodyDiv w:val="1"/>
      <w:marLeft w:val="0"/>
      <w:marRight w:val="0"/>
      <w:marTop w:val="0"/>
      <w:marBottom w:val="0"/>
      <w:divBdr>
        <w:top w:val="none" w:sz="0" w:space="0" w:color="auto"/>
        <w:left w:val="none" w:sz="0" w:space="0" w:color="auto"/>
        <w:bottom w:val="none" w:sz="0" w:space="0" w:color="auto"/>
        <w:right w:val="none" w:sz="0" w:space="0" w:color="auto"/>
      </w:divBdr>
    </w:div>
    <w:div w:id="308940213">
      <w:bodyDiv w:val="1"/>
      <w:marLeft w:val="0"/>
      <w:marRight w:val="0"/>
      <w:marTop w:val="0"/>
      <w:marBottom w:val="0"/>
      <w:divBdr>
        <w:top w:val="none" w:sz="0" w:space="0" w:color="auto"/>
        <w:left w:val="none" w:sz="0" w:space="0" w:color="auto"/>
        <w:bottom w:val="none" w:sz="0" w:space="0" w:color="auto"/>
        <w:right w:val="none" w:sz="0" w:space="0" w:color="auto"/>
      </w:divBdr>
    </w:div>
    <w:div w:id="308941692">
      <w:bodyDiv w:val="1"/>
      <w:marLeft w:val="0"/>
      <w:marRight w:val="0"/>
      <w:marTop w:val="0"/>
      <w:marBottom w:val="0"/>
      <w:divBdr>
        <w:top w:val="none" w:sz="0" w:space="0" w:color="auto"/>
        <w:left w:val="none" w:sz="0" w:space="0" w:color="auto"/>
        <w:bottom w:val="none" w:sz="0" w:space="0" w:color="auto"/>
        <w:right w:val="none" w:sz="0" w:space="0" w:color="auto"/>
      </w:divBdr>
    </w:div>
    <w:div w:id="309015519">
      <w:bodyDiv w:val="1"/>
      <w:marLeft w:val="0"/>
      <w:marRight w:val="0"/>
      <w:marTop w:val="0"/>
      <w:marBottom w:val="0"/>
      <w:divBdr>
        <w:top w:val="none" w:sz="0" w:space="0" w:color="auto"/>
        <w:left w:val="none" w:sz="0" w:space="0" w:color="auto"/>
        <w:bottom w:val="none" w:sz="0" w:space="0" w:color="auto"/>
        <w:right w:val="none" w:sz="0" w:space="0" w:color="auto"/>
      </w:divBdr>
    </w:div>
    <w:div w:id="309023010">
      <w:bodyDiv w:val="1"/>
      <w:marLeft w:val="0"/>
      <w:marRight w:val="0"/>
      <w:marTop w:val="0"/>
      <w:marBottom w:val="0"/>
      <w:divBdr>
        <w:top w:val="none" w:sz="0" w:space="0" w:color="auto"/>
        <w:left w:val="none" w:sz="0" w:space="0" w:color="auto"/>
        <w:bottom w:val="none" w:sz="0" w:space="0" w:color="auto"/>
        <w:right w:val="none" w:sz="0" w:space="0" w:color="auto"/>
      </w:divBdr>
    </w:div>
    <w:div w:id="309023808">
      <w:bodyDiv w:val="1"/>
      <w:marLeft w:val="0"/>
      <w:marRight w:val="0"/>
      <w:marTop w:val="0"/>
      <w:marBottom w:val="0"/>
      <w:divBdr>
        <w:top w:val="none" w:sz="0" w:space="0" w:color="auto"/>
        <w:left w:val="none" w:sz="0" w:space="0" w:color="auto"/>
        <w:bottom w:val="none" w:sz="0" w:space="0" w:color="auto"/>
        <w:right w:val="none" w:sz="0" w:space="0" w:color="auto"/>
      </w:divBdr>
    </w:div>
    <w:div w:id="309214689">
      <w:bodyDiv w:val="1"/>
      <w:marLeft w:val="0"/>
      <w:marRight w:val="0"/>
      <w:marTop w:val="0"/>
      <w:marBottom w:val="0"/>
      <w:divBdr>
        <w:top w:val="none" w:sz="0" w:space="0" w:color="auto"/>
        <w:left w:val="none" w:sz="0" w:space="0" w:color="auto"/>
        <w:bottom w:val="none" w:sz="0" w:space="0" w:color="auto"/>
        <w:right w:val="none" w:sz="0" w:space="0" w:color="auto"/>
      </w:divBdr>
    </w:div>
    <w:div w:id="309289471">
      <w:bodyDiv w:val="1"/>
      <w:marLeft w:val="0"/>
      <w:marRight w:val="0"/>
      <w:marTop w:val="0"/>
      <w:marBottom w:val="0"/>
      <w:divBdr>
        <w:top w:val="none" w:sz="0" w:space="0" w:color="auto"/>
        <w:left w:val="none" w:sz="0" w:space="0" w:color="auto"/>
        <w:bottom w:val="none" w:sz="0" w:space="0" w:color="auto"/>
        <w:right w:val="none" w:sz="0" w:space="0" w:color="auto"/>
      </w:divBdr>
    </w:div>
    <w:div w:id="309330213">
      <w:bodyDiv w:val="1"/>
      <w:marLeft w:val="0"/>
      <w:marRight w:val="0"/>
      <w:marTop w:val="0"/>
      <w:marBottom w:val="0"/>
      <w:divBdr>
        <w:top w:val="none" w:sz="0" w:space="0" w:color="auto"/>
        <w:left w:val="none" w:sz="0" w:space="0" w:color="auto"/>
        <w:bottom w:val="none" w:sz="0" w:space="0" w:color="auto"/>
        <w:right w:val="none" w:sz="0" w:space="0" w:color="auto"/>
      </w:divBdr>
    </w:div>
    <w:div w:id="309331086">
      <w:bodyDiv w:val="1"/>
      <w:marLeft w:val="0"/>
      <w:marRight w:val="0"/>
      <w:marTop w:val="0"/>
      <w:marBottom w:val="0"/>
      <w:divBdr>
        <w:top w:val="none" w:sz="0" w:space="0" w:color="auto"/>
        <w:left w:val="none" w:sz="0" w:space="0" w:color="auto"/>
        <w:bottom w:val="none" w:sz="0" w:space="0" w:color="auto"/>
        <w:right w:val="none" w:sz="0" w:space="0" w:color="auto"/>
      </w:divBdr>
    </w:div>
    <w:div w:id="309403158">
      <w:bodyDiv w:val="1"/>
      <w:marLeft w:val="0"/>
      <w:marRight w:val="0"/>
      <w:marTop w:val="0"/>
      <w:marBottom w:val="0"/>
      <w:divBdr>
        <w:top w:val="none" w:sz="0" w:space="0" w:color="auto"/>
        <w:left w:val="none" w:sz="0" w:space="0" w:color="auto"/>
        <w:bottom w:val="none" w:sz="0" w:space="0" w:color="auto"/>
        <w:right w:val="none" w:sz="0" w:space="0" w:color="auto"/>
      </w:divBdr>
    </w:div>
    <w:div w:id="309484275">
      <w:bodyDiv w:val="1"/>
      <w:marLeft w:val="0"/>
      <w:marRight w:val="0"/>
      <w:marTop w:val="0"/>
      <w:marBottom w:val="0"/>
      <w:divBdr>
        <w:top w:val="none" w:sz="0" w:space="0" w:color="auto"/>
        <w:left w:val="none" w:sz="0" w:space="0" w:color="auto"/>
        <w:bottom w:val="none" w:sz="0" w:space="0" w:color="auto"/>
        <w:right w:val="none" w:sz="0" w:space="0" w:color="auto"/>
      </w:divBdr>
    </w:div>
    <w:div w:id="309528693">
      <w:bodyDiv w:val="1"/>
      <w:marLeft w:val="0"/>
      <w:marRight w:val="0"/>
      <w:marTop w:val="0"/>
      <w:marBottom w:val="0"/>
      <w:divBdr>
        <w:top w:val="none" w:sz="0" w:space="0" w:color="auto"/>
        <w:left w:val="none" w:sz="0" w:space="0" w:color="auto"/>
        <w:bottom w:val="none" w:sz="0" w:space="0" w:color="auto"/>
        <w:right w:val="none" w:sz="0" w:space="0" w:color="auto"/>
      </w:divBdr>
    </w:div>
    <w:div w:id="309554803">
      <w:bodyDiv w:val="1"/>
      <w:marLeft w:val="0"/>
      <w:marRight w:val="0"/>
      <w:marTop w:val="0"/>
      <w:marBottom w:val="0"/>
      <w:divBdr>
        <w:top w:val="none" w:sz="0" w:space="0" w:color="auto"/>
        <w:left w:val="none" w:sz="0" w:space="0" w:color="auto"/>
        <w:bottom w:val="none" w:sz="0" w:space="0" w:color="auto"/>
        <w:right w:val="none" w:sz="0" w:space="0" w:color="auto"/>
      </w:divBdr>
    </w:div>
    <w:div w:id="309555825">
      <w:bodyDiv w:val="1"/>
      <w:marLeft w:val="0"/>
      <w:marRight w:val="0"/>
      <w:marTop w:val="0"/>
      <w:marBottom w:val="0"/>
      <w:divBdr>
        <w:top w:val="none" w:sz="0" w:space="0" w:color="auto"/>
        <w:left w:val="none" w:sz="0" w:space="0" w:color="auto"/>
        <w:bottom w:val="none" w:sz="0" w:space="0" w:color="auto"/>
        <w:right w:val="none" w:sz="0" w:space="0" w:color="auto"/>
      </w:divBdr>
    </w:div>
    <w:div w:id="309557387">
      <w:bodyDiv w:val="1"/>
      <w:marLeft w:val="0"/>
      <w:marRight w:val="0"/>
      <w:marTop w:val="0"/>
      <w:marBottom w:val="0"/>
      <w:divBdr>
        <w:top w:val="none" w:sz="0" w:space="0" w:color="auto"/>
        <w:left w:val="none" w:sz="0" w:space="0" w:color="auto"/>
        <w:bottom w:val="none" w:sz="0" w:space="0" w:color="auto"/>
        <w:right w:val="none" w:sz="0" w:space="0" w:color="auto"/>
      </w:divBdr>
    </w:div>
    <w:div w:id="309602222">
      <w:bodyDiv w:val="1"/>
      <w:marLeft w:val="0"/>
      <w:marRight w:val="0"/>
      <w:marTop w:val="0"/>
      <w:marBottom w:val="0"/>
      <w:divBdr>
        <w:top w:val="none" w:sz="0" w:space="0" w:color="auto"/>
        <w:left w:val="none" w:sz="0" w:space="0" w:color="auto"/>
        <w:bottom w:val="none" w:sz="0" w:space="0" w:color="auto"/>
        <w:right w:val="none" w:sz="0" w:space="0" w:color="auto"/>
      </w:divBdr>
    </w:div>
    <w:div w:id="309790070">
      <w:bodyDiv w:val="1"/>
      <w:marLeft w:val="0"/>
      <w:marRight w:val="0"/>
      <w:marTop w:val="0"/>
      <w:marBottom w:val="0"/>
      <w:divBdr>
        <w:top w:val="none" w:sz="0" w:space="0" w:color="auto"/>
        <w:left w:val="none" w:sz="0" w:space="0" w:color="auto"/>
        <w:bottom w:val="none" w:sz="0" w:space="0" w:color="auto"/>
        <w:right w:val="none" w:sz="0" w:space="0" w:color="auto"/>
      </w:divBdr>
    </w:div>
    <w:div w:id="309872692">
      <w:bodyDiv w:val="1"/>
      <w:marLeft w:val="0"/>
      <w:marRight w:val="0"/>
      <w:marTop w:val="0"/>
      <w:marBottom w:val="0"/>
      <w:divBdr>
        <w:top w:val="none" w:sz="0" w:space="0" w:color="auto"/>
        <w:left w:val="none" w:sz="0" w:space="0" w:color="auto"/>
        <w:bottom w:val="none" w:sz="0" w:space="0" w:color="auto"/>
        <w:right w:val="none" w:sz="0" w:space="0" w:color="auto"/>
      </w:divBdr>
    </w:div>
    <w:div w:id="309945138">
      <w:bodyDiv w:val="1"/>
      <w:marLeft w:val="0"/>
      <w:marRight w:val="0"/>
      <w:marTop w:val="0"/>
      <w:marBottom w:val="0"/>
      <w:divBdr>
        <w:top w:val="none" w:sz="0" w:space="0" w:color="auto"/>
        <w:left w:val="none" w:sz="0" w:space="0" w:color="auto"/>
        <w:bottom w:val="none" w:sz="0" w:space="0" w:color="auto"/>
        <w:right w:val="none" w:sz="0" w:space="0" w:color="auto"/>
      </w:divBdr>
    </w:div>
    <w:div w:id="309985960">
      <w:bodyDiv w:val="1"/>
      <w:marLeft w:val="0"/>
      <w:marRight w:val="0"/>
      <w:marTop w:val="0"/>
      <w:marBottom w:val="0"/>
      <w:divBdr>
        <w:top w:val="none" w:sz="0" w:space="0" w:color="auto"/>
        <w:left w:val="none" w:sz="0" w:space="0" w:color="auto"/>
        <w:bottom w:val="none" w:sz="0" w:space="0" w:color="auto"/>
        <w:right w:val="none" w:sz="0" w:space="0" w:color="auto"/>
      </w:divBdr>
    </w:div>
    <w:div w:id="310059347">
      <w:bodyDiv w:val="1"/>
      <w:marLeft w:val="0"/>
      <w:marRight w:val="0"/>
      <w:marTop w:val="0"/>
      <w:marBottom w:val="0"/>
      <w:divBdr>
        <w:top w:val="none" w:sz="0" w:space="0" w:color="auto"/>
        <w:left w:val="none" w:sz="0" w:space="0" w:color="auto"/>
        <w:bottom w:val="none" w:sz="0" w:space="0" w:color="auto"/>
        <w:right w:val="none" w:sz="0" w:space="0" w:color="auto"/>
      </w:divBdr>
    </w:div>
    <w:div w:id="310254730">
      <w:bodyDiv w:val="1"/>
      <w:marLeft w:val="0"/>
      <w:marRight w:val="0"/>
      <w:marTop w:val="0"/>
      <w:marBottom w:val="0"/>
      <w:divBdr>
        <w:top w:val="none" w:sz="0" w:space="0" w:color="auto"/>
        <w:left w:val="none" w:sz="0" w:space="0" w:color="auto"/>
        <w:bottom w:val="none" w:sz="0" w:space="0" w:color="auto"/>
        <w:right w:val="none" w:sz="0" w:space="0" w:color="auto"/>
      </w:divBdr>
    </w:div>
    <w:div w:id="310327903">
      <w:bodyDiv w:val="1"/>
      <w:marLeft w:val="0"/>
      <w:marRight w:val="0"/>
      <w:marTop w:val="0"/>
      <w:marBottom w:val="0"/>
      <w:divBdr>
        <w:top w:val="none" w:sz="0" w:space="0" w:color="auto"/>
        <w:left w:val="none" w:sz="0" w:space="0" w:color="auto"/>
        <w:bottom w:val="none" w:sz="0" w:space="0" w:color="auto"/>
        <w:right w:val="none" w:sz="0" w:space="0" w:color="auto"/>
      </w:divBdr>
    </w:div>
    <w:div w:id="310335403">
      <w:bodyDiv w:val="1"/>
      <w:marLeft w:val="0"/>
      <w:marRight w:val="0"/>
      <w:marTop w:val="0"/>
      <w:marBottom w:val="0"/>
      <w:divBdr>
        <w:top w:val="none" w:sz="0" w:space="0" w:color="auto"/>
        <w:left w:val="none" w:sz="0" w:space="0" w:color="auto"/>
        <w:bottom w:val="none" w:sz="0" w:space="0" w:color="auto"/>
        <w:right w:val="none" w:sz="0" w:space="0" w:color="auto"/>
      </w:divBdr>
    </w:div>
    <w:div w:id="310403485">
      <w:bodyDiv w:val="1"/>
      <w:marLeft w:val="0"/>
      <w:marRight w:val="0"/>
      <w:marTop w:val="0"/>
      <w:marBottom w:val="0"/>
      <w:divBdr>
        <w:top w:val="none" w:sz="0" w:space="0" w:color="auto"/>
        <w:left w:val="none" w:sz="0" w:space="0" w:color="auto"/>
        <w:bottom w:val="none" w:sz="0" w:space="0" w:color="auto"/>
        <w:right w:val="none" w:sz="0" w:space="0" w:color="auto"/>
      </w:divBdr>
    </w:div>
    <w:div w:id="310446758">
      <w:bodyDiv w:val="1"/>
      <w:marLeft w:val="0"/>
      <w:marRight w:val="0"/>
      <w:marTop w:val="0"/>
      <w:marBottom w:val="0"/>
      <w:divBdr>
        <w:top w:val="none" w:sz="0" w:space="0" w:color="auto"/>
        <w:left w:val="none" w:sz="0" w:space="0" w:color="auto"/>
        <w:bottom w:val="none" w:sz="0" w:space="0" w:color="auto"/>
        <w:right w:val="none" w:sz="0" w:space="0" w:color="auto"/>
      </w:divBdr>
    </w:div>
    <w:div w:id="310448304">
      <w:bodyDiv w:val="1"/>
      <w:marLeft w:val="0"/>
      <w:marRight w:val="0"/>
      <w:marTop w:val="0"/>
      <w:marBottom w:val="0"/>
      <w:divBdr>
        <w:top w:val="none" w:sz="0" w:space="0" w:color="auto"/>
        <w:left w:val="none" w:sz="0" w:space="0" w:color="auto"/>
        <w:bottom w:val="none" w:sz="0" w:space="0" w:color="auto"/>
        <w:right w:val="none" w:sz="0" w:space="0" w:color="auto"/>
      </w:divBdr>
    </w:div>
    <w:div w:id="310596052">
      <w:bodyDiv w:val="1"/>
      <w:marLeft w:val="0"/>
      <w:marRight w:val="0"/>
      <w:marTop w:val="0"/>
      <w:marBottom w:val="0"/>
      <w:divBdr>
        <w:top w:val="none" w:sz="0" w:space="0" w:color="auto"/>
        <w:left w:val="none" w:sz="0" w:space="0" w:color="auto"/>
        <w:bottom w:val="none" w:sz="0" w:space="0" w:color="auto"/>
        <w:right w:val="none" w:sz="0" w:space="0" w:color="auto"/>
      </w:divBdr>
    </w:div>
    <w:div w:id="310598442">
      <w:bodyDiv w:val="1"/>
      <w:marLeft w:val="0"/>
      <w:marRight w:val="0"/>
      <w:marTop w:val="0"/>
      <w:marBottom w:val="0"/>
      <w:divBdr>
        <w:top w:val="none" w:sz="0" w:space="0" w:color="auto"/>
        <w:left w:val="none" w:sz="0" w:space="0" w:color="auto"/>
        <w:bottom w:val="none" w:sz="0" w:space="0" w:color="auto"/>
        <w:right w:val="none" w:sz="0" w:space="0" w:color="auto"/>
      </w:divBdr>
    </w:div>
    <w:div w:id="310644840">
      <w:bodyDiv w:val="1"/>
      <w:marLeft w:val="0"/>
      <w:marRight w:val="0"/>
      <w:marTop w:val="0"/>
      <w:marBottom w:val="0"/>
      <w:divBdr>
        <w:top w:val="none" w:sz="0" w:space="0" w:color="auto"/>
        <w:left w:val="none" w:sz="0" w:space="0" w:color="auto"/>
        <w:bottom w:val="none" w:sz="0" w:space="0" w:color="auto"/>
        <w:right w:val="none" w:sz="0" w:space="0" w:color="auto"/>
      </w:divBdr>
    </w:div>
    <w:div w:id="310671304">
      <w:bodyDiv w:val="1"/>
      <w:marLeft w:val="0"/>
      <w:marRight w:val="0"/>
      <w:marTop w:val="0"/>
      <w:marBottom w:val="0"/>
      <w:divBdr>
        <w:top w:val="none" w:sz="0" w:space="0" w:color="auto"/>
        <w:left w:val="none" w:sz="0" w:space="0" w:color="auto"/>
        <w:bottom w:val="none" w:sz="0" w:space="0" w:color="auto"/>
        <w:right w:val="none" w:sz="0" w:space="0" w:color="auto"/>
      </w:divBdr>
    </w:div>
    <w:div w:id="310718513">
      <w:bodyDiv w:val="1"/>
      <w:marLeft w:val="0"/>
      <w:marRight w:val="0"/>
      <w:marTop w:val="0"/>
      <w:marBottom w:val="0"/>
      <w:divBdr>
        <w:top w:val="none" w:sz="0" w:space="0" w:color="auto"/>
        <w:left w:val="none" w:sz="0" w:space="0" w:color="auto"/>
        <w:bottom w:val="none" w:sz="0" w:space="0" w:color="auto"/>
        <w:right w:val="none" w:sz="0" w:space="0" w:color="auto"/>
      </w:divBdr>
    </w:div>
    <w:div w:id="310789875">
      <w:bodyDiv w:val="1"/>
      <w:marLeft w:val="0"/>
      <w:marRight w:val="0"/>
      <w:marTop w:val="0"/>
      <w:marBottom w:val="0"/>
      <w:divBdr>
        <w:top w:val="none" w:sz="0" w:space="0" w:color="auto"/>
        <w:left w:val="none" w:sz="0" w:space="0" w:color="auto"/>
        <w:bottom w:val="none" w:sz="0" w:space="0" w:color="auto"/>
        <w:right w:val="none" w:sz="0" w:space="0" w:color="auto"/>
      </w:divBdr>
    </w:div>
    <w:div w:id="310981963">
      <w:bodyDiv w:val="1"/>
      <w:marLeft w:val="0"/>
      <w:marRight w:val="0"/>
      <w:marTop w:val="0"/>
      <w:marBottom w:val="0"/>
      <w:divBdr>
        <w:top w:val="none" w:sz="0" w:space="0" w:color="auto"/>
        <w:left w:val="none" w:sz="0" w:space="0" w:color="auto"/>
        <w:bottom w:val="none" w:sz="0" w:space="0" w:color="auto"/>
        <w:right w:val="none" w:sz="0" w:space="0" w:color="auto"/>
      </w:divBdr>
    </w:div>
    <w:div w:id="311058243">
      <w:bodyDiv w:val="1"/>
      <w:marLeft w:val="0"/>
      <w:marRight w:val="0"/>
      <w:marTop w:val="0"/>
      <w:marBottom w:val="0"/>
      <w:divBdr>
        <w:top w:val="none" w:sz="0" w:space="0" w:color="auto"/>
        <w:left w:val="none" w:sz="0" w:space="0" w:color="auto"/>
        <w:bottom w:val="none" w:sz="0" w:space="0" w:color="auto"/>
        <w:right w:val="none" w:sz="0" w:space="0" w:color="auto"/>
      </w:divBdr>
    </w:div>
    <w:div w:id="311103247">
      <w:bodyDiv w:val="1"/>
      <w:marLeft w:val="0"/>
      <w:marRight w:val="0"/>
      <w:marTop w:val="0"/>
      <w:marBottom w:val="0"/>
      <w:divBdr>
        <w:top w:val="none" w:sz="0" w:space="0" w:color="auto"/>
        <w:left w:val="none" w:sz="0" w:space="0" w:color="auto"/>
        <w:bottom w:val="none" w:sz="0" w:space="0" w:color="auto"/>
        <w:right w:val="none" w:sz="0" w:space="0" w:color="auto"/>
      </w:divBdr>
    </w:div>
    <w:div w:id="311177115">
      <w:bodyDiv w:val="1"/>
      <w:marLeft w:val="0"/>
      <w:marRight w:val="0"/>
      <w:marTop w:val="0"/>
      <w:marBottom w:val="0"/>
      <w:divBdr>
        <w:top w:val="none" w:sz="0" w:space="0" w:color="auto"/>
        <w:left w:val="none" w:sz="0" w:space="0" w:color="auto"/>
        <w:bottom w:val="none" w:sz="0" w:space="0" w:color="auto"/>
        <w:right w:val="none" w:sz="0" w:space="0" w:color="auto"/>
      </w:divBdr>
    </w:div>
    <w:div w:id="311251230">
      <w:bodyDiv w:val="1"/>
      <w:marLeft w:val="0"/>
      <w:marRight w:val="0"/>
      <w:marTop w:val="0"/>
      <w:marBottom w:val="0"/>
      <w:divBdr>
        <w:top w:val="none" w:sz="0" w:space="0" w:color="auto"/>
        <w:left w:val="none" w:sz="0" w:space="0" w:color="auto"/>
        <w:bottom w:val="none" w:sz="0" w:space="0" w:color="auto"/>
        <w:right w:val="none" w:sz="0" w:space="0" w:color="auto"/>
      </w:divBdr>
    </w:div>
    <w:div w:id="311251912">
      <w:bodyDiv w:val="1"/>
      <w:marLeft w:val="0"/>
      <w:marRight w:val="0"/>
      <w:marTop w:val="0"/>
      <w:marBottom w:val="0"/>
      <w:divBdr>
        <w:top w:val="none" w:sz="0" w:space="0" w:color="auto"/>
        <w:left w:val="none" w:sz="0" w:space="0" w:color="auto"/>
        <w:bottom w:val="none" w:sz="0" w:space="0" w:color="auto"/>
        <w:right w:val="none" w:sz="0" w:space="0" w:color="auto"/>
      </w:divBdr>
    </w:div>
    <w:div w:id="311257097">
      <w:bodyDiv w:val="1"/>
      <w:marLeft w:val="0"/>
      <w:marRight w:val="0"/>
      <w:marTop w:val="0"/>
      <w:marBottom w:val="0"/>
      <w:divBdr>
        <w:top w:val="none" w:sz="0" w:space="0" w:color="auto"/>
        <w:left w:val="none" w:sz="0" w:space="0" w:color="auto"/>
        <w:bottom w:val="none" w:sz="0" w:space="0" w:color="auto"/>
        <w:right w:val="none" w:sz="0" w:space="0" w:color="auto"/>
      </w:divBdr>
    </w:div>
    <w:div w:id="311297847">
      <w:bodyDiv w:val="1"/>
      <w:marLeft w:val="0"/>
      <w:marRight w:val="0"/>
      <w:marTop w:val="0"/>
      <w:marBottom w:val="0"/>
      <w:divBdr>
        <w:top w:val="none" w:sz="0" w:space="0" w:color="auto"/>
        <w:left w:val="none" w:sz="0" w:space="0" w:color="auto"/>
        <w:bottom w:val="none" w:sz="0" w:space="0" w:color="auto"/>
        <w:right w:val="none" w:sz="0" w:space="0" w:color="auto"/>
      </w:divBdr>
    </w:div>
    <w:div w:id="311302025">
      <w:bodyDiv w:val="1"/>
      <w:marLeft w:val="0"/>
      <w:marRight w:val="0"/>
      <w:marTop w:val="0"/>
      <w:marBottom w:val="0"/>
      <w:divBdr>
        <w:top w:val="none" w:sz="0" w:space="0" w:color="auto"/>
        <w:left w:val="none" w:sz="0" w:space="0" w:color="auto"/>
        <w:bottom w:val="none" w:sz="0" w:space="0" w:color="auto"/>
        <w:right w:val="none" w:sz="0" w:space="0" w:color="auto"/>
      </w:divBdr>
    </w:div>
    <w:div w:id="311327370">
      <w:bodyDiv w:val="1"/>
      <w:marLeft w:val="0"/>
      <w:marRight w:val="0"/>
      <w:marTop w:val="0"/>
      <w:marBottom w:val="0"/>
      <w:divBdr>
        <w:top w:val="none" w:sz="0" w:space="0" w:color="auto"/>
        <w:left w:val="none" w:sz="0" w:space="0" w:color="auto"/>
        <w:bottom w:val="none" w:sz="0" w:space="0" w:color="auto"/>
        <w:right w:val="none" w:sz="0" w:space="0" w:color="auto"/>
      </w:divBdr>
    </w:div>
    <w:div w:id="311372639">
      <w:bodyDiv w:val="1"/>
      <w:marLeft w:val="0"/>
      <w:marRight w:val="0"/>
      <w:marTop w:val="0"/>
      <w:marBottom w:val="0"/>
      <w:divBdr>
        <w:top w:val="none" w:sz="0" w:space="0" w:color="auto"/>
        <w:left w:val="none" w:sz="0" w:space="0" w:color="auto"/>
        <w:bottom w:val="none" w:sz="0" w:space="0" w:color="auto"/>
        <w:right w:val="none" w:sz="0" w:space="0" w:color="auto"/>
      </w:divBdr>
    </w:div>
    <w:div w:id="311376072">
      <w:bodyDiv w:val="1"/>
      <w:marLeft w:val="0"/>
      <w:marRight w:val="0"/>
      <w:marTop w:val="0"/>
      <w:marBottom w:val="0"/>
      <w:divBdr>
        <w:top w:val="none" w:sz="0" w:space="0" w:color="auto"/>
        <w:left w:val="none" w:sz="0" w:space="0" w:color="auto"/>
        <w:bottom w:val="none" w:sz="0" w:space="0" w:color="auto"/>
        <w:right w:val="none" w:sz="0" w:space="0" w:color="auto"/>
      </w:divBdr>
    </w:div>
    <w:div w:id="311444688">
      <w:bodyDiv w:val="1"/>
      <w:marLeft w:val="0"/>
      <w:marRight w:val="0"/>
      <w:marTop w:val="0"/>
      <w:marBottom w:val="0"/>
      <w:divBdr>
        <w:top w:val="none" w:sz="0" w:space="0" w:color="auto"/>
        <w:left w:val="none" w:sz="0" w:space="0" w:color="auto"/>
        <w:bottom w:val="none" w:sz="0" w:space="0" w:color="auto"/>
        <w:right w:val="none" w:sz="0" w:space="0" w:color="auto"/>
      </w:divBdr>
    </w:div>
    <w:div w:id="311636849">
      <w:bodyDiv w:val="1"/>
      <w:marLeft w:val="0"/>
      <w:marRight w:val="0"/>
      <w:marTop w:val="0"/>
      <w:marBottom w:val="0"/>
      <w:divBdr>
        <w:top w:val="none" w:sz="0" w:space="0" w:color="auto"/>
        <w:left w:val="none" w:sz="0" w:space="0" w:color="auto"/>
        <w:bottom w:val="none" w:sz="0" w:space="0" w:color="auto"/>
        <w:right w:val="none" w:sz="0" w:space="0" w:color="auto"/>
      </w:divBdr>
    </w:div>
    <w:div w:id="311759374">
      <w:bodyDiv w:val="1"/>
      <w:marLeft w:val="0"/>
      <w:marRight w:val="0"/>
      <w:marTop w:val="0"/>
      <w:marBottom w:val="0"/>
      <w:divBdr>
        <w:top w:val="none" w:sz="0" w:space="0" w:color="auto"/>
        <w:left w:val="none" w:sz="0" w:space="0" w:color="auto"/>
        <w:bottom w:val="none" w:sz="0" w:space="0" w:color="auto"/>
        <w:right w:val="none" w:sz="0" w:space="0" w:color="auto"/>
      </w:divBdr>
    </w:div>
    <w:div w:id="311912595">
      <w:bodyDiv w:val="1"/>
      <w:marLeft w:val="0"/>
      <w:marRight w:val="0"/>
      <w:marTop w:val="0"/>
      <w:marBottom w:val="0"/>
      <w:divBdr>
        <w:top w:val="none" w:sz="0" w:space="0" w:color="auto"/>
        <w:left w:val="none" w:sz="0" w:space="0" w:color="auto"/>
        <w:bottom w:val="none" w:sz="0" w:space="0" w:color="auto"/>
        <w:right w:val="none" w:sz="0" w:space="0" w:color="auto"/>
      </w:divBdr>
    </w:div>
    <w:div w:id="311954003">
      <w:bodyDiv w:val="1"/>
      <w:marLeft w:val="0"/>
      <w:marRight w:val="0"/>
      <w:marTop w:val="0"/>
      <w:marBottom w:val="0"/>
      <w:divBdr>
        <w:top w:val="none" w:sz="0" w:space="0" w:color="auto"/>
        <w:left w:val="none" w:sz="0" w:space="0" w:color="auto"/>
        <w:bottom w:val="none" w:sz="0" w:space="0" w:color="auto"/>
        <w:right w:val="none" w:sz="0" w:space="0" w:color="auto"/>
      </w:divBdr>
    </w:div>
    <w:div w:id="312031085">
      <w:bodyDiv w:val="1"/>
      <w:marLeft w:val="0"/>
      <w:marRight w:val="0"/>
      <w:marTop w:val="0"/>
      <w:marBottom w:val="0"/>
      <w:divBdr>
        <w:top w:val="none" w:sz="0" w:space="0" w:color="auto"/>
        <w:left w:val="none" w:sz="0" w:space="0" w:color="auto"/>
        <w:bottom w:val="none" w:sz="0" w:space="0" w:color="auto"/>
        <w:right w:val="none" w:sz="0" w:space="0" w:color="auto"/>
      </w:divBdr>
    </w:div>
    <w:div w:id="312101559">
      <w:bodyDiv w:val="1"/>
      <w:marLeft w:val="0"/>
      <w:marRight w:val="0"/>
      <w:marTop w:val="0"/>
      <w:marBottom w:val="0"/>
      <w:divBdr>
        <w:top w:val="none" w:sz="0" w:space="0" w:color="auto"/>
        <w:left w:val="none" w:sz="0" w:space="0" w:color="auto"/>
        <w:bottom w:val="none" w:sz="0" w:space="0" w:color="auto"/>
        <w:right w:val="none" w:sz="0" w:space="0" w:color="auto"/>
      </w:divBdr>
    </w:div>
    <w:div w:id="312150101">
      <w:bodyDiv w:val="1"/>
      <w:marLeft w:val="0"/>
      <w:marRight w:val="0"/>
      <w:marTop w:val="0"/>
      <w:marBottom w:val="0"/>
      <w:divBdr>
        <w:top w:val="none" w:sz="0" w:space="0" w:color="auto"/>
        <w:left w:val="none" w:sz="0" w:space="0" w:color="auto"/>
        <w:bottom w:val="none" w:sz="0" w:space="0" w:color="auto"/>
        <w:right w:val="none" w:sz="0" w:space="0" w:color="auto"/>
      </w:divBdr>
    </w:div>
    <w:div w:id="312292636">
      <w:bodyDiv w:val="1"/>
      <w:marLeft w:val="0"/>
      <w:marRight w:val="0"/>
      <w:marTop w:val="0"/>
      <w:marBottom w:val="0"/>
      <w:divBdr>
        <w:top w:val="none" w:sz="0" w:space="0" w:color="auto"/>
        <w:left w:val="none" w:sz="0" w:space="0" w:color="auto"/>
        <w:bottom w:val="none" w:sz="0" w:space="0" w:color="auto"/>
        <w:right w:val="none" w:sz="0" w:space="0" w:color="auto"/>
      </w:divBdr>
    </w:div>
    <w:div w:id="312296125">
      <w:bodyDiv w:val="1"/>
      <w:marLeft w:val="0"/>
      <w:marRight w:val="0"/>
      <w:marTop w:val="0"/>
      <w:marBottom w:val="0"/>
      <w:divBdr>
        <w:top w:val="none" w:sz="0" w:space="0" w:color="auto"/>
        <w:left w:val="none" w:sz="0" w:space="0" w:color="auto"/>
        <w:bottom w:val="none" w:sz="0" w:space="0" w:color="auto"/>
        <w:right w:val="none" w:sz="0" w:space="0" w:color="auto"/>
      </w:divBdr>
    </w:div>
    <w:div w:id="312300414">
      <w:bodyDiv w:val="1"/>
      <w:marLeft w:val="0"/>
      <w:marRight w:val="0"/>
      <w:marTop w:val="0"/>
      <w:marBottom w:val="0"/>
      <w:divBdr>
        <w:top w:val="none" w:sz="0" w:space="0" w:color="auto"/>
        <w:left w:val="none" w:sz="0" w:space="0" w:color="auto"/>
        <w:bottom w:val="none" w:sz="0" w:space="0" w:color="auto"/>
        <w:right w:val="none" w:sz="0" w:space="0" w:color="auto"/>
      </w:divBdr>
    </w:div>
    <w:div w:id="312830432">
      <w:bodyDiv w:val="1"/>
      <w:marLeft w:val="0"/>
      <w:marRight w:val="0"/>
      <w:marTop w:val="0"/>
      <w:marBottom w:val="0"/>
      <w:divBdr>
        <w:top w:val="none" w:sz="0" w:space="0" w:color="auto"/>
        <w:left w:val="none" w:sz="0" w:space="0" w:color="auto"/>
        <w:bottom w:val="none" w:sz="0" w:space="0" w:color="auto"/>
        <w:right w:val="none" w:sz="0" w:space="0" w:color="auto"/>
      </w:divBdr>
    </w:div>
    <w:div w:id="312874686">
      <w:bodyDiv w:val="1"/>
      <w:marLeft w:val="0"/>
      <w:marRight w:val="0"/>
      <w:marTop w:val="0"/>
      <w:marBottom w:val="0"/>
      <w:divBdr>
        <w:top w:val="none" w:sz="0" w:space="0" w:color="auto"/>
        <w:left w:val="none" w:sz="0" w:space="0" w:color="auto"/>
        <w:bottom w:val="none" w:sz="0" w:space="0" w:color="auto"/>
        <w:right w:val="none" w:sz="0" w:space="0" w:color="auto"/>
      </w:divBdr>
    </w:div>
    <w:div w:id="312876835">
      <w:bodyDiv w:val="1"/>
      <w:marLeft w:val="0"/>
      <w:marRight w:val="0"/>
      <w:marTop w:val="0"/>
      <w:marBottom w:val="0"/>
      <w:divBdr>
        <w:top w:val="none" w:sz="0" w:space="0" w:color="auto"/>
        <w:left w:val="none" w:sz="0" w:space="0" w:color="auto"/>
        <w:bottom w:val="none" w:sz="0" w:space="0" w:color="auto"/>
        <w:right w:val="none" w:sz="0" w:space="0" w:color="auto"/>
      </w:divBdr>
    </w:div>
    <w:div w:id="312949898">
      <w:bodyDiv w:val="1"/>
      <w:marLeft w:val="0"/>
      <w:marRight w:val="0"/>
      <w:marTop w:val="0"/>
      <w:marBottom w:val="0"/>
      <w:divBdr>
        <w:top w:val="none" w:sz="0" w:space="0" w:color="auto"/>
        <w:left w:val="none" w:sz="0" w:space="0" w:color="auto"/>
        <w:bottom w:val="none" w:sz="0" w:space="0" w:color="auto"/>
        <w:right w:val="none" w:sz="0" w:space="0" w:color="auto"/>
      </w:divBdr>
    </w:div>
    <w:div w:id="312956440">
      <w:bodyDiv w:val="1"/>
      <w:marLeft w:val="0"/>
      <w:marRight w:val="0"/>
      <w:marTop w:val="0"/>
      <w:marBottom w:val="0"/>
      <w:divBdr>
        <w:top w:val="none" w:sz="0" w:space="0" w:color="auto"/>
        <w:left w:val="none" w:sz="0" w:space="0" w:color="auto"/>
        <w:bottom w:val="none" w:sz="0" w:space="0" w:color="auto"/>
        <w:right w:val="none" w:sz="0" w:space="0" w:color="auto"/>
      </w:divBdr>
    </w:div>
    <w:div w:id="313142699">
      <w:bodyDiv w:val="1"/>
      <w:marLeft w:val="0"/>
      <w:marRight w:val="0"/>
      <w:marTop w:val="0"/>
      <w:marBottom w:val="0"/>
      <w:divBdr>
        <w:top w:val="none" w:sz="0" w:space="0" w:color="auto"/>
        <w:left w:val="none" w:sz="0" w:space="0" w:color="auto"/>
        <w:bottom w:val="none" w:sz="0" w:space="0" w:color="auto"/>
        <w:right w:val="none" w:sz="0" w:space="0" w:color="auto"/>
      </w:divBdr>
    </w:div>
    <w:div w:id="313218253">
      <w:bodyDiv w:val="1"/>
      <w:marLeft w:val="0"/>
      <w:marRight w:val="0"/>
      <w:marTop w:val="0"/>
      <w:marBottom w:val="0"/>
      <w:divBdr>
        <w:top w:val="none" w:sz="0" w:space="0" w:color="auto"/>
        <w:left w:val="none" w:sz="0" w:space="0" w:color="auto"/>
        <w:bottom w:val="none" w:sz="0" w:space="0" w:color="auto"/>
        <w:right w:val="none" w:sz="0" w:space="0" w:color="auto"/>
      </w:divBdr>
    </w:div>
    <w:div w:id="313225132">
      <w:bodyDiv w:val="1"/>
      <w:marLeft w:val="0"/>
      <w:marRight w:val="0"/>
      <w:marTop w:val="0"/>
      <w:marBottom w:val="0"/>
      <w:divBdr>
        <w:top w:val="none" w:sz="0" w:space="0" w:color="auto"/>
        <w:left w:val="none" w:sz="0" w:space="0" w:color="auto"/>
        <w:bottom w:val="none" w:sz="0" w:space="0" w:color="auto"/>
        <w:right w:val="none" w:sz="0" w:space="0" w:color="auto"/>
      </w:divBdr>
    </w:div>
    <w:div w:id="313262550">
      <w:bodyDiv w:val="1"/>
      <w:marLeft w:val="0"/>
      <w:marRight w:val="0"/>
      <w:marTop w:val="0"/>
      <w:marBottom w:val="0"/>
      <w:divBdr>
        <w:top w:val="none" w:sz="0" w:space="0" w:color="auto"/>
        <w:left w:val="none" w:sz="0" w:space="0" w:color="auto"/>
        <w:bottom w:val="none" w:sz="0" w:space="0" w:color="auto"/>
        <w:right w:val="none" w:sz="0" w:space="0" w:color="auto"/>
      </w:divBdr>
    </w:div>
    <w:div w:id="313335982">
      <w:bodyDiv w:val="1"/>
      <w:marLeft w:val="0"/>
      <w:marRight w:val="0"/>
      <w:marTop w:val="0"/>
      <w:marBottom w:val="0"/>
      <w:divBdr>
        <w:top w:val="none" w:sz="0" w:space="0" w:color="auto"/>
        <w:left w:val="none" w:sz="0" w:space="0" w:color="auto"/>
        <w:bottom w:val="none" w:sz="0" w:space="0" w:color="auto"/>
        <w:right w:val="none" w:sz="0" w:space="0" w:color="auto"/>
      </w:divBdr>
    </w:div>
    <w:div w:id="313486903">
      <w:bodyDiv w:val="1"/>
      <w:marLeft w:val="0"/>
      <w:marRight w:val="0"/>
      <w:marTop w:val="0"/>
      <w:marBottom w:val="0"/>
      <w:divBdr>
        <w:top w:val="none" w:sz="0" w:space="0" w:color="auto"/>
        <w:left w:val="none" w:sz="0" w:space="0" w:color="auto"/>
        <w:bottom w:val="none" w:sz="0" w:space="0" w:color="auto"/>
        <w:right w:val="none" w:sz="0" w:space="0" w:color="auto"/>
      </w:divBdr>
    </w:div>
    <w:div w:id="313532892">
      <w:bodyDiv w:val="1"/>
      <w:marLeft w:val="0"/>
      <w:marRight w:val="0"/>
      <w:marTop w:val="0"/>
      <w:marBottom w:val="0"/>
      <w:divBdr>
        <w:top w:val="none" w:sz="0" w:space="0" w:color="auto"/>
        <w:left w:val="none" w:sz="0" w:space="0" w:color="auto"/>
        <w:bottom w:val="none" w:sz="0" w:space="0" w:color="auto"/>
        <w:right w:val="none" w:sz="0" w:space="0" w:color="auto"/>
      </w:divBdr>
    </w:div>
    <w:div w:id="313609609">
      <w:bodyDiv w:val="1"/>
      <w:marLeft w:val="0"/>
      <w:marRight w:val="0"/>
      <w:marTop w:val="0"/>
      <w:marBottom w:val="0"/>
      <w:divBdr>
        <w:top w:val="none" w:sz="0" w:space="0" w:color="auto"/>
        <w:left w:val="none" w:sz="0" w:space="0" w:color="auto"/>
        <w:bottom w:val="none" w:sz="0" w:space="0" w:color="auto"/>
        <w:right w:val="none" w:sz="0" w:space="0" w:color="auto"/>
      </w:divBdr>
    </w:div>
    <w:div w:id="313685268">
      <w:bodyDiv w:val="1"/>
      <w:marLeft w:val="0"/>
      <w:marRight w:val="0"/>
      <w:marTop w:val="0"/>
      <w:marBottom w:val="0"/>
      <w:divBdr>
        <w:top w:val="none" w:sz="0" w:space="0" w:color="auto"/>
        <w:left w:val="none" w:sz="0" w:space="0" w:color="auto"/>
        <w:bottom w:val="none" w:sz="0" w:space="0" w:color="auto"/>
        <w:right w:val="none" w:sz="0" w:space="0" w:color="auto"/>
      </w:divBdr>
    </w:div>
    <w:div w:id="313726354">
      <w:bodyDiv w:val="1"/>
      <w:marLeft w:val="0"/>
      <w:marRight w:val="0"/>
      <w:marTop w:val="0"/>
      <w:marBottom w:val="0"/>
      <w:divBdr>
        <w:top w:val="none" w:sz="0" w:space="0" w:color="auto"/>
        <w:left w:val="none" w:sz="0" w:space="0" w:color="auto"/>
        <w:bottom w:val="none" w:sz="0" w:space="0" w:color="auto"/>
        <w:right w:val="none" w:sz="0" w:space="0" w:color="auto"/>
      </w:divBdr>
    </w:div>
    <w:div w:id="313727175">
      <w:bodyDiv w:val="1"/>
      <w:marLeft w:val="0"/>
      <w:marRight w:val="0"/>
      <w:marTop w:val="0"/>
      <w:marBottom w:val="0"/>
      <w:divBdr>
        <w:top w:val="none" w:sz="0" w:space="0" w:color="auto"/>
        <w:left w:val="none" w:sz="0" w:space="0" w:color="auto"/>
        <w:bottom w:val="none" w:sz="0" w:space="0" w:color="auto"/>
        <w:right w:val="none" w:sz="0" w:space="0" w:color="auto"/>
      </w:divBdr>
    </w:div>
    <w:div w:id="313729120">
      <w:bodyDiv w:val="1"/>
      <w:marLeft w:val="0"/>
      <w:marRight w:val="0"/>
      <w:marTop w:val="0"/>
      <w:marBottom w:val="0"/>
      <w:divBdr>
        <w:top w:val="none" w:sz="0" w:space="0" w:color="auto"/>
        <w:left w:val="none" w:sz="0" w:space="0" w:color="auto"/>
        <w:bottom w:val="none" w:sz="0" w:space="0" w:color="auto"/>
        <w:right w:val="none" w:sz="0" w:space="0" w:color="auto"/>
      </w:divBdr>
    </w:div>
    <w:div w:id="314065187">
      <w:bodyDiv w:val="1"/>
      <w:marLeft w:val="0"/>
      <w:marRight w:val="0"/>
      <w:marTop w:val="0"/>
      <w:marBottom w:val="0"/>
      <w:divBdr>
        <w:top w:val="none" w:sz="0" w:space="0" w:color="auto"/>
        <w:left w:val="none" w:sz="0" w:space="0" w:color="auto"/>
        <w:bottom w:val="none" w:sz="0" w:space="0" w:color="auto"/>
        <w:right w:val="none" w:sz="0" w:space="0" w:color="auto"/>
      </w:divBdr>
    </w:div>
    <w:div w:id="314066133">
      <w:bodyDiv w:val="1"/>
      <w:marLeft w:val="0"/>
      <w:marRight w:val="0"/>
      <w:marTop w:val="0"/>
      <w:marBottom w:val="0"/>
      <w:divBdr>
        <w:top w:val="none" w:sz="0" w:space="0" w:color="auto"/>
        <w:left w:val="none" w:sz="0" w:space="0" w:color="auto"/>
        <w:bottom w:val="none" w:sz="0" w:space="0" w:color="auto"/>
        <w:right w:val="none" w:sz="0" w:space="0" w:color="auto"/>
      </w:divBdr>
    </w:div>
    <w:div w:id="314073989">
      <w:bodyDiv w:val="1"/>
      <w:marLeft w:val="0"/>
      <w:marRight w:val="0"/>
      <w:marTop w:val="0"/>
      <w:marBottom w:val="0"/>
      <w:divBdr>
        <w:top w:val="none" w:sz="0" w:space="0" w:color="auto"/>
        <w:left w:val="none" w:sz="0" w:space="0" w:color="auto"/>
        <w:bottom w:val="none" w:sz="0" w:space="0" w:color="auto"/>
        <w:right w:val="none" w:sz="0" w:space="0" w:color="auto"/>
      </w:divBdr>
    </w:div>
    <w:div w:id="314142436">
      <w:bodyDiv w:val="1"/>
      <w:marLeft w:val="0"/>
      <w:marRight w:val="0"/>
      <w:marTop w:val="0"/>
      <w:marBottom w:val="0"/>
      <w:divBdr>
        <w:top w:val="none" w:sz="0" w:space="0" w:color="auto"/>
        <w:left w:val="none" w:sz="0" w:space="0" w:color="auto"/>
        <w:bottom w:val="none" w:sz="0" w:space="0" w:color="auto"/>
        <w:right w:val="none" w:sz="0" w:space="0" w:color="auto"/>
      </w:divBdr>
    </w:div>
    <w:div w:id="314182925">
      <w:bodyDiv w:val="1"/>
      <w:marLeft w:val="0"/>
      <w:marRight w:val="0"/>
      <w:marTop w:val="0"/>
      <w:marBottom w:val="0"/>
      <w:divBdr>
        <w:top w:val="none" w:sz="0" w:space="0" w:color="auto"/>
        <w:left w:val="none" w:sz="0" w:space="0" w:color="auto"/>
        <w:bottom w:val="none" w:sz="0" w:space="0" w:color="auto"/>
        <w:right w:val="none" w:sz="0" w:space="0" w:color="auto"/>
      </w:divBdr>
    </w:div>
    <w:div w:id="314184147">
      <w:bodyDiv w:val="1"/>
      <w:marLeft w:val="0"/>
      <w:marRight w:val="0"/>
      <w:marTop w:val="0"/>
      <w:marBottom w:val="0"/>
      <w:divBdr>
        <w:top w:val="none" w:sz="0" w:space="0" w:color="auto"/>
        <w:left w:val="none" w:sz="0" w:space="0" w:color="auto"/>
        <w:bottom w:val="none" w:sz="0" w:space="0" w:color="auto"/>
        <w:right w:val="none" w:sz="0" w:space="0" w:color="auto"/>
      </w:divBdr>
    </w:div>
    <w:div w:id="314262066">
      <w:bodyDiv w:val="1"/>
      <w:marLeft w:val="0"/>
      <w:marRight w:val="0"/>
      <w:marTop w:val="0"/>
      <w:marBottom w:val="0"/>
      <w:divBdr>
        <w:top w:val="none" w:sz="0" w:space="0" w:color="auto"/>
        <w:left w:val="none" w:sz="0" w:space="0" w:color="auto"/>
        <w:bottom w:val="none" w:sz="0" w:space="0" w:color="auto"/>
        <w:right w:val="none" w:sz="0" w:space="0" w:color="auto"/>
      </w:divBdr>
    </w:div>
    <w:div w:id="314263020">
      <w:bodyDiv w:val="1"/>
      <w:marLeft w:val="0"/>
      <w:marRight w:val="0"/>
      <w:marTop w:val="0"/>
      <w:marBottom w:val="0"/>
      <w:divBdr>
        <w:top w:val="none" w:sz="0" w:space="0" w:color="auto"/>
        <w:left w:val="none" w:sz="0" w:space="0" w:color="auto"/>
        <w:bottom w:val="none" w:sz="0" w:space="0" w:color="auto"/>
        <w:right w:val="none" w:sz="0" w:space="0" w:color="auto"/>
      </w:divBdr>
    </w:div>
    <w:div w:id="314334481">
      <w:bodyDiv w:val="1"/>
      <w:marLeft w:val="0"/>
      <w:marRight w:val="0"/>
      <w:marTop w:val="0"/>
      <w:marBottom w:val="0"/>
      <w:divBdr>
        <w:top w:val="none" w:sz="0" w:space="0" w:color="auto"/>
        <w:left w:val="none" w:sz="0" w:space="0" w:color="auto"/>
        <w:bottom w:val="none" w:sz="0" w:space="0" w:color="auto"/>
        <w:right w:val="none" w:sz="0" w:space="0" w:color="auto"/>
      </w:divBdr>
    </w:div>
    <w:div w:id="314456267">
      <w:bodyDiv w:val="1"/>
      <w:marLeft w:val="0"/>
      <w:marRight w:val="0"/>
      <w:marTop w:val="0"/>
      <w:marBottom w:val="0"/>
      <w:divBdr>
        <w:top w:val="none" w:sz="0" w:space="0" w:color="auto"/>
        <w:left w:val="none" w:sz="0" w:space="0" w:color="auto"/>
        <w:bottom w:val="none" w:sz="0" w:space="0" w:color="auto"/>
        <w:right w:val="none" w:sz="0" w:space="0" w:color="auto"/>
      </w:divBdr>
    </w:div>
    <w:div w:id="314529721">
      <w:bodyDiv w:val="1"/>
      <w:marLeft w:val="0"/>
      <w:marRight w:val="0"/>
      <w:marTop w:val="0"/>
      <w:marBottom w:val="0"/>
      <w:divBdr>
        <w:top w:val="none" w:sz="0" w:space="0" w:color="auto"/>
        <w:left w:val="none" w:sz="0" w:space="0" w:color="auto"/>
        <w:bottom w:val="none" w:sz="0" w:space="0" w:color="auto"/>
        <w:right w:val="none" w:sz="0" w:space="0" w:color="auto"/>
      </w:divBdr>
    </w:div>
    <w:div w:id="314529735">
      <w:bodyDiv w:val="1"/>
      <w:marLeft w:val="0"/>
      <w:marRight w:val="0"/>
      <w:marTop w:val="0"/>
      <w:marBottom w:val="0"/>
      <w:divBdr>
        <w:top w:val="none" w:sz="0" w:space="0" w:color="auto"/>
        <w:left w:val="none" w:sz="0" w:space="0" w:color="auto"/>
        <w:bottom w:val="none" w:sz="0" w:space="0" w:color="auto"/>
        <w:right w:val="none" w:sz="0" w:space="0" w:color="auto"/>
      </w:divBdr>
    </w:div>
    <w:div w:id="314645626">
      <w:bodyDiv w:val="1"/>
      <w:marLeft w:val="0"/>
      <w:marRight w:val="0"/>
      <w:marTop w:val="0"/>
      <w:marBottom w:val="0"/>
      <w:divBdr>
        <w:top w:val="none" w:sz="0" w:space="0" w:color="auto"/>
        <w:left w:val="none" w:sz="0" w:space="0" w:color="auto"/>
        <w:bottom w:val="none" w:sz="0" w:space="0" w:color="auto"/>
        <w:right w:val="none" w:sz="0" w:space="0" w:color="auto"/>
      </w:divBdr>
    </w:div>
    <w:div w:id="314645959">
      <w:bodyDiv w:val="1"/>
      <w:marLeft w:val="0"/>
      <w:marRight w:val="0"/>
      <w:marTop w:val="0"/>
      <w:marBottom w:val="0"/>
      <w:divBdr>
        <w:top w:val="none" w:sz="0" w:space="0" w:color="auto"/>
        <w:left w:val="none" w:sz="0" w:space="0" w:color="auto"/>
        <w:bottom w:val="none" w:sz="0" w:space="0" w:color="auto"/>
        <w:right w:val="none" w:sz="0" w:space="0" w:color="auto"/>
      </w:divBdr>
    </w:div>
    <w:div w:id="314648828">
      <w:bodyDiv w:val="1"/>
      <w:marLeft w:val="0"/>
      <w:marRight w:val="0"/>
      <w:marTop w:val="0"/>
      <w:marBottom w:val="0"/>
      <w:divBdr>
        <w:top w:val="none" w:sz="0" w:space="0" w:color="auto"/>
        <w:left w:val="none" w:sz="0" w:space="0" w:color="auto"/>
        <w:bottom w:val="none" w:sz="0" w:space="0" w:color="auto"/>
        <w:right w:val="none" w:sz="0" w:space="0" w:color="auto"/>
      </w:divBdr>
    </w:div>
    <w:div w:id="314653104">
      <w:bodyDiv w:val="1"/>
      <w:marLeft w:val="0"/>
      <w:marRight w:val="0"/>
      <w:marTop w:val="0"/>
      <w:marBottom w:val="0"/>
      <w:divBdr>
        <w:top w:val="none" w:sz="0" w:space="0" w:color="auto"/>
        <w:left w:val="none" w:sz="0" w:space="0" w:color="auto"/>
        <w:bottom w:val="none" w:sz="0" w:space="0" w:color="auto"/>
        <w:right w:val="none" w:sz="0" w:space="0" w:color="auto"/>
      </w:divBdr>
    </w:div>
    <w:div w:id="314719666">
      <w:bodyDiv w:val="1"/>
      <w:marLeft w:val="0"/>
      <w:marRight w:val="0"/>
      <w:marTop w:val="0"/>
      <w:marBottom w:val="0"/>
      <w:divBdr>
        <w:top w:val="none" w:sz="0" w:space="0" w:color="auto"/>
        <w:left w:val="none" w:sz="0" w:space="0" w:color="auto"/>
        <w:bottom w:val="none" w:sz="0" w:space="0" w:color="auto"/>
        <w:right w:val="none" w:sz="0" w:space="0" w:color="auto"/>
      </w:divBdr>
    </w:div>
    <w:div w:id="314770751">
      <w:bodyDiv w:val="1"/>
      <w:marLeft w:val="0"/>
      <w:marRight w:val="0"/>
      <w:marTop w:val="0"/>
      <w:marBottom w:val="0"/>
      <w:divBdr>
        <w:top w:val="none" w:sz="0" w:space="0" w:color="auto"/>
        <w:left w:val="none" w:sz="0" w:space="0" w:color="auto"/>
        <w:bottom w:val="none" w:sz="0" w:space="0" w:color="auto"/>
        <w:right w:val="none" w:sz="0" w:space="0" w:color="auto"/>
      </w:divBdr>
    </w:div>
    <w:div w:id="314914824">
      <w:bodyDiv w:val="1"/>
      <w:marLeft w:val="0"/>
      <w:marRight w:val="0"/>
      <w:marTop w:val="0"/>
      <w:marBottom w:val="0"/>
      <w:divBdr>
        <w:top w:val="none" w:sz="0" w:space="0" w:color="auto"/>
        <w:left w:val="none" w:sz="0" w:space="0" w:color="auto"/>
        <w:bottom w:val="none" w:sz="0" w:space="0" w:color="auto"/>
        <w:right w:val="none" w:sz="0" w:space="0" w:color="auto"/>
      </w:divBdr>
    </w:div>
    <w:div w:id="314992478">
      <w:bodyDiv w:val="1"/>
      <w:marLeft w:val="0"/>
      <w:marRight w:val="0"/>
      <w:marTop w:val="0"/>
      <w:marBottom w:val="0"/>
      <w:divBdr>
        <w:top w:val="none" w:sz="0" w:space="0" w:color="auto"/>
        <w:left w:val="none" w:sz="0" w:space="0" w:color="auto"/>
        <w:bottom w:val="none" w:sz="0" w:space="0" w:color="auto"/>
        <w:right w:val="none" w:sz="0" w:space="0" w:color="auto"/>
      </w:divBdr>
    </w:div>
    <w:div w:id="315034731">
      <w:bodyDiv w:val="1"/>
      <w:marLeft w:val="0"/>
      <w:marRight w:val="0"/>
      <w:marTop w:val="0"/>
      <w:marBottom w:val="0"/>
      <w:divBdr>
        <w:top w:val="none" w:sz="0" w:space="0" w:color="auto"/>
        <w:left w:val="none" w:sz="0" w:space="0" w:color="auto"/>
        <w:bottom w:val="none" w:sz="0" w:space="0" w:color="auto"/>
        <w:right w:val="none" w:sz="0" w:space="0" w:color="auto"/>
      </w:divBdr>
    </w:div>
    <w:div w:id="315186684">
      <w:bodyDiv w:val="1"/>
      <w:marLeft w:val="0"/>
      <w:marRight w:val="0"/>
      <w:marTop w:val="0"/>
      <w:marBottom w:val="0"/>
      <w:divBdr>
        <w:top w:val="none" w:sz="0" w:space="0" w:color="auto"/>
        <w:left w:val="none" w:sz="0" w:space="0" w:color="auto"/>
        <w:bottom w:val="none" w:sz="0" w:space="0" w:color="auto"/>
        <w:right w:val="none" w:sz="0" w:space="0" w:color="auto"/>
      </w:divBdr>
    </w:div>
    <w:div w:id="315374879">
      <w:bodyDiv w:val="1"/>
      <w:marLeft w:val="0"/>
      <w:marRight w:val="0"/>
      <w:marTop w:val="0"/>
      <w:marBottom w:val="0"/>
      <w:divBdr>
        <w:top w:val="none" w:sz="0" w:space="0" w:color="auto"/>
        <w:left w:val="none" w:sz="0" w:space="0" w:color="auto"/>
        <w:bottom w:val="none" w:sz="0" w:space="0" w:color="auto"/>
        <w:right w:val="none" w:sz="0" w:space="0" w:color="auto"/>
      </w:divBdr>
    </w:div>
    <w:div w:id="315494328">
      <w:bodyDiv w:val="1"/>
      <w:marLeft w:val="0"/>
      <w:marRight w:val="0"/>
      <w:marTop w:val="0"/>
      <w:marBottom w:val="0"/>
      <w:divBdr>
        <w:top w:val="none" w:sz="0" w:space="0" w:color="auto"/>
        <w:left w:val="none" w:sz="0" w:space="0" w:color="auto"/>
        <w:bottom w:val="none" w:sz="0" w:space="0" w:color="auto"/>
        <w:right w:val="none" w:sz="0" w:space="0" w:color="auto"/>
      </w:divBdr>
    </w:div>
    <w:div w:id="315497824">
      <w:bodyDiv w:val="1"/>
      <w:marLeft w:val="0"/>
      <w:marRight w:val="0"/>
      <w:marTop w:val="0"/>
      <w:marBottom w:val="0"/>
      <w:divBdr>
        <w:top w:val="none" w:sz="0" w:space="0" w:color="auto"/>
        <w:left w:val="none" w:sz="0" w:space="0" w:color="auto"/>
        <w:bottom w:val="none" w:sz="0" w:space="0" w:color="auto"/>
        <w:right w:val="none" w:sz="0" w:space="0" w:color="auto"/>
      </w:divBdr>
    </w:div>
    <w:div w:id="315573110">
      <w:bodyDiv w:val="1"/>
      <w:marLeft w:val="0"/>
      <w:marRight w:val="0"/>
      <w:marTop w:val="0"/>
      <w:marBottom w:val="0"/>
      <w:divBdr>
        <w:top w:val="none" w:sz="0" w:space="0" w:color="auto"/>
        <w:left w:val="none" w:sz="0" w:space="0" w:color="auto"/>
        <w:bottom w:val="none" w:sz="0" w:space="0" w:color="auto"/>
        <w:right w:val="none" w:sz="0" w:space="0" w:color="auto"/>
      </w:divBdr>
    </w:div>
    <w:div w:id="315719484">
      <w:bodyDiv w:val="1"/>
      <w:marLeft w:val="0"/>
      <w:marRight w:val="0"/>
      <w:marTop w:val="0"/>
      <w:marBottom w:val="0"/>
      <w:divBdr>
        <w:top w:val="none" w:sz="0" w:space="0" w:color="auto"/>
        <w:left w:val="none" w:sz="0" w:space="0" w:color="auto"/>
        <w:bottom w:val="none" w:sz="0" w:space="0" w:color="auto"/>
        <w:right w:val="none" w:sz="0" w:space="0" w:color="auto"/>
      </w:divBdr>
    </w:div>
    <w:div w:id="315837997">
      <w:bodyDiv w:val="1"/>
      <w:marLeft w:val="0"/>
      <w:marRight w:val="0"/>
      <w:marTop w:val="0"/>
      <w:marBottom w:val="0"/>
      <w:divBdr>
        <w:top w:val="none" w:sz="0" w:space="0" w:color="auto"/>
        <w:left w:val="none" w:sz="0" w:space="0" w:color="auto"/>
        <w:bottom w:val="none" w:sz="0" w:space="0" w:color="auto"/>
        <w:right w:val="none" w:sz="0" w:space="0" w:color="auto"/>
      </w:divBdr>
    </w:div>
    <w:div w:id="315883680">
      <w:bodyDiv w:val="1"/>
      <w:marLeft w:val="0"/>
      <w:marRight w:val="0"/>
      <w:marTop w:val="0"/>
      <w:marBottom w:val="0"/>
      <w:divBdr>
        <w:top w:val="none" w:sz="0" w:space="0" w:color="auto"/>
        <w:left w:val="none" w:sz="0" w:space="0" w:color="auto"/>
        <w:bottom w:val="none" w:sz="0" w:space="0" w:color="auto"/>
        <w:right w:val="none" w:sz="0" w:space="0" w:color="auto"/>
      </w:divBdr>
    </w:div>
    <w:div w:id="315957297">
      <w:bodyDiv w:val="1"/>
      <w:marLeft w:val="0"/>
      <w:marRight w:val="0"/>
      <w:marTop w:val="0"/>
      <w:marBottom w:val="0"/>
      <w:divBdr>
        <w:top w:val="none" w:sz="0" w:space="0" w:color="auto"/>
        <w:left w:val="none" w:sz="0" w:space="0" w:color="auto"/>
        <w:bottom w:val="none" w:sz="0" w:space="0" w:color="auto"/>
        <w:right w:val="none" w:sz="0" w:space="0" w:color="auto"/>
      </w:divBdr>
    </w:div>
    <w:div w:id="316031979">
      <w:bodyDiv w:val="1"/>
      <w:marLeft w:val="0"/>
      <w:marRight w:val="0"/>
      <w:marTop w:val="0"/>
      <w:marBottom w:val="0"/>
      <w:divBdr>
        <w:top w:val="none" w:sz="0" w:space="0" w:color="auto"/>
        <w:left w:val="none" w:sz="0" w:space="0" w:color="auto"/>
        <w:bottom w:val="none" w:sz="0" w:space="0" w:color="auto"/>
        <w:right w:val="none" w:sz="0" w:space="0" w:color="auto"/>
      </w:divBdr>
    </w:div>
    <w:div w:id="316032166">
      <w:bodyDiv w:val="1"/>
      <w:marLeft w:val="0"/>
      <w:marRight w:val="0"/>
      <w:marTop w:val="0"/>
      <w:marBottom w:val="0"/>
      <w:divBdr>
        <w:top w:val="none" w:sz="0" w:space="0" w:color="auto"/>
        <w:left w:val="none" w:sz="0" w:space="0" w:color="auto"/>
        <w:bottom w:val="none" w:sz="0" w:space="0" w:color="auto"/>
        <w:right w:val="none" w:sz="0" w:space="0" w:color="auto"/>
      </w:divBdr>
    </w:div>
    <w:div w:id="316106371">
      <w:bodyDiv w:val="1"/>
      <w:marLeft w:val="0"/>
      <w:marRight w:val="0"/>
      <w:marTop w:val="0"/>
      <w:marBottom w:val="0"/>
      <w:divBdr>
        <w:top w:val="none" w:sz="0" w:space="0" w:color="auto"/>
        <w:left w:val="none" w:sz="0" w:space="0" w:color="auto"/>
        <w:bottom w:val="none" w:sz="0" w:space="0" w:color="auto"/>
        <w:right w:val="none" w:sz="0" w:space="0" w:color="auto"/>
      </w:divBdr>
    </w:div>
    <w:div w:id="316107538">
      <w:bodyDiv w:val="1"/>
      <w:marLeft w:val="0"/>
      <w:marRight w:val="0"/>
      <w:marTop w:val="0"/>
      <w:marBottom w:val="0"/>
      <w:divBdr>
        <w:top w:val="none" w:sz="0" w:space="0" w:color="auto"/>
        <w:left w:val="none" w:sz="0" w:space="0" w:color="auto"/>
        <w:bottom w:val="none" w:sz="0" w:space="0" w:color="auto"/>
        <w:right w:val="none" w:sz="0" w:space="0" w:color="auto"/>
      </w:divBdr>
    </w:div>
    <w:div w:id="316108446">
      <w:bodyDiv w:val="1"/>
      <w:marLeft w:val="0"/>
      <w:marRight w:val="0"/>
      <w:marTop w:val="0"/>
      <w:marBottom w:val="0"/>
      <w:divBdr>
        <w:top w:val="none" w:sz="0" w:space="0" w:color="auto"/>
        <w:left w:val="none" w:sz="0" w:space="0" w:color="auto"/>
        <w:bottom w:val="none" w:sz="0" w:space="0" w:color="auto"/>
        <w:right w:val="none" w:sz="0" w:space="0" w:color="auto"/>
      </w:divBdr>
    </w:div>
    <w:div w:id="316154560">
      <w:bodyDiv w:val="1"/>
      <w:marLeft w:val="0"/>
      <w:marRight w:val="0"/>
      <w:marTop w:val="0"/>
      <w:marBottom w:val="0"/>
      <w:divBdr>
        <w:top w:val="none" w:sz="0" w:space="0" w:color="auto"/>
        <w:left w:val="none" w:sz="0" w:space="0" w:color="auto"/>
        <w:bottom w:val="none" w:sz="0" w:space="0" w:color="auto"/>
        <w:right w:val="none" w:sz="0" w:space="0" w:color="auto"/>
      </w:divBdr>
    </w:div>
    <w:div w:id="316157656">
      <w:bodyDiv w:val="1"/>
      <w:marLeft w:val="0"/>
      <w:marRight w:val="0"/>
      <w:marTop w:val="0"/>
      <w:marBottom w:val="0"/>
      <w:divBdr>
        <w:top w:val="none" w:sz="0" w:space="0" w:color="auto"/>
        <w:left w:val="none" w:sz="0" w:space="0" w:color="auto"/>
        <w:bottom w:val="none" w:sz="0" w:space="0" w:color="auto"/>
        <w:right w:val="none" w:sz="0" w:space="0" w:color="auto"/>
      </w:divBdr>
    </w:div>
    <w:div w:id="316224887">
      <w:bodyDiv w:val="1"/>
      <w:marLeft w:val="0"/>
      <w:marRight w:val="0"/>
      <w:marTop w:val="0"/>
      <w:marBottom w:val="0"/>
      <w:divBdr>
        <w:top w:val="none" w:sz="0" w:space="0" w:color="auto"/>
        <w:left w:val="none" w:sz="0" w:space="0" w:color="auto"/>
        <w:bottom w:val="none" w:sz="0" w:space="0" w:color="auto"/>
        <w:right w:val="none" w:sz="0" w:space="0" w:color="auto"/>
      </w:divBdr>
    </w:div>
    <w:div w:id="316229281">
      <w:bodyDiv w:val="1"/>
      <w:marLeft w:val="0"/>
      <w:marRight w:val="0"/>
      <w:marTop w:val="0"/>
      <w:marBottom w:val="0"/>
      <w:divBdr>
        <w:top w:val="none" w:sz="0" w:space="0" w:color="auto"/>
        <w:left w:val="none" w:sz="0" w:space="0" w:color="auto"/>
        <w:bottom w:val="none" w:sz="0" w:space="0" w:color="auto"/>
        <w:right w:val="none" w:sz="0" w:space="0" w:color="auto"/>
      </w:divBdr>
    </w:div>
    <w:div w:id="316307888">
      <w:bodyDiv w:val="1"/>
      <w:marLeft w:val="0"/>
      <w:marRight w:val="0"/>
      <w:marTop w:val="0"/>
      <w:marBottom w:val="0"/>
      <w:divBdr>
        <w:top w:val="none" w:sz="0" w:space="0" w:color="auto"/>
        <w:left w:val="none" w:sz="0" w:space="0" w:color="auto"/>
        <w:bottom w:val="none" w:sz="0" w:space="0" w:color="auto"/>
        <w:right w:val="none" w:sz="0" w:space="0" w:color="auto"/>
      </w:divBdr>
    </w:div>
    <w:div w:id="316348807">
      <w:bodyDiv w:val="1"/>
      <w:marLeft w:val="0"/>
      <w:marRight w:val="0"/>
      <w:marTop w:val="0"/>
      <w:marBottom w:val="0"/>
      <w:divBdr>
        <w:top w:val="none" w:sz="0" w:space="0" w:color="auto"/>
        <w:left w:val="none" w:sz="0" w:space="0" w:color="auto"/>
        <w:bottom w:val="none" w:sz="0" w:space="0" w:color="auto"/>
        <w:right w:val="none" w:sz="0" w:space="0" w:color="auto"/>
      </w:divBdr>
    </w:div>
    <w:div w:id="316495792">
      <w:bodyDiv w:val="1"/>
      <w:marLeft w:val="0"/>
      <w:marRight w:val="0"/>
      <w:marTop w:val="0"/>
      <w:marBottom w:val="0"/>
      <w:divBdr>
        <w:top w:val="none" w:sz="0" w:space="0" w:color="auto"/>
        <w:left w:val="none" w:sz="0" w:space="0" w:color="auto"/>
        <w:bottom w:val="none" w:sz="0" w:space="0" w:color="auto"/>
        <w:right w:val="none" w:sz="0" w:space="0" w:color="auto"/>
      </w:divBdr>
    </w:div>
    <w:div w:id="316496430">
      <w:bodyDiv w:val="1"/>
      <w:marLeft w:val="0"/>
      <w:marRight w:val="0"/>
      <w:marTop w:val="0"/>
      <w:marBottom w:val="0"/>
      <w:divBdr>
        <w:top w:val="none" w:sz="0" w:space="0" w:color="auto"/>
        <w:left w:val="none" w:sz="0" w:space="0" w:color="auto"/>
        <w:bottom w:val="none" w:sz="0" w:space="0" w:color="auto"/>
        <w:right w:val="none" w:sz="0" w:space="0" w:color="auto"/>
      </w:divBdr>
    </w:div>
    <w:div w:id="316496552">
      <w:bodyDiv w:val="1"/>
      <w:marLeft w:val="0"/>
      <w:marRight w:val="0"/>
      <w:marTop w:val="0"/>
      <w:marBottom w:val="0"/>
      <w:divBdr>
        <w:top w:val="none" w:sz="0" w:space="0" w:color="auto"/>
        <w:left w:val="none" w:sz="0" w:space="0" w:color="auto"/>
        <w:bottom w:val="none" w:sz="0" w:space="0" w:color="auto"/>
        <w:right w:val="none" w:sz="0" w:space="0" w:color="auto"/>
      </w:divBdr>
    </w:div>
    <w:div w:id="316542335">
      <w:bodyDiv w:val="1"/>
      <w:marLeft w:val="0"/>
      <w:marRight w:val="0"/>
      <w:marTop w:val="0"/>
      <w:marBottom w:val="0"/>
      <w:divBdr>
        <w:top w:val="none" w:sz="0" w:space="0" w:color="auto"/>
        <w:left w:val="none" w:sz="0" w:space="0" w:color="auto"/>
        <w:bottom w:val="none" w:sz="0" w:space="0" w:color="auto"/>
        <w:right w:val="none" w:sz="0" w:space="0" w:color="auto"/>
      </w:divBdr>
    </w:div>
    <w:div w:id="316882151">
      <w:bodyDiv w:val="1"/>
      <w:marLeft w:val="0"/>
      <w:marRight w:val="0"/>
      <w:marTop w:val="0"/>
      <w:marBottom w:val="0"/>
      <w:divBdr>
        <w:top w:val="none" w:sz="0" w:space="0" w:color="auto"/>
        <w:left w:val="none" w:sz="0" w:space="0" w:color="auto"/>
        <w:bottom w:val="none" w:sz="0" w:space="0" w:color="auto"/>
        <w:right w:val="none" w:sz="0" w:space="0" w:color="auto"/>
      </w:divBdr>
    </w:div>
    <w:div w:id="316884541">
      <w:bodyDiv w:val="1"/>
      <w:marLeft w:val="0"/>
      <w:marRight w:val="0"/>
      <w:marTop w:val="0"/>
      <w:marBottom w:val="0"/>
      <w:divBdr>
        <w:top w:val="none" w:sz="0" w:space="0" w:color="auto"/>
        <w:left w:val="none" w:sz="0" w:space="0" w:color="auto"/>
        <w:bottom w:val="none" w:sz="0" w:space="0" w:color="auto"/>
        <w:right w:val="none" w:sz="0" w:space="0" w:color="auto"/>
      </w:divBdr>
    </w:div>
    <w:div w:id="316955239">
      <w:bodyDiv w:val="1"/>
      <w:marLeft w:val="0"/>
      <w:marRight w:val="0"/>
      <w:marTop w:val="0"/>
      <w:marBottom w:val="0"/>
      <w:divBdr>
        <w:top w:val="none" w:sz="0" w:space="0" w:color="auto"/>
        <w:left w:val="none" w:sz="0" w:space="0" w:color="auto"/>
        <w:bottom w:val="none" w:sz="0" w:space="0" w:color="auto"/>
        <w:right w:val="none" w:sz="0" w:space="0" w:color="auto"/>
      </w:divBdr>
    </w:div>
    <w:div w:id="316963767">
      <w:bodyDiv w:val="1"/>
      <w:marLeft w:val="0"/>
      <w:marRight w:val="0"/>
      <w:marTop w:val="0"/>
      <w:marBottom w:val="0"/>
      <w:divBdr>
        <w:top w:val="none" w:sz="0" w:space="0" w:color="auto"/>
        <w:left w:val="none" w:sz="0" w:space="0" w:color="auto"/>
        <w:bottom w:val="none" w:sz="0" w:space="0" w:color="auto"/>
        <w:right w:val="none" w:sz="0" w:space="0" w:color="auto"/>
      </w:divBdr>
    </w:div>
    <w:div w:id="317195836">
      <w:bodyDiv w:val="1"/>
      <w:marLeft w:val="0"/>
      <w:marRight w:val="0"/>
      <w:marTop w:val="0"/>
      <w:marBottom w:val="0"/>
      <w:divBdr>
        <w:top w:val="none" w:sz="0" w:space="0" w:color="auto"/>
        <w:left w:val="none" w:sz="0" w:space="0" w:color="auto"/>
        <w:bottom w:val="none" w:sz="0" w:space="0" w:color="auto"/>
        <w:right w:val="none" w:sz="0" w:space="0" w:color="auto"/>
      </w:divBdr>
    </w:div>
    <w:div w:id="317269681">
      <w:bodyDiv w:val="1"/>
      <w:marLeft w:val="0"/>
      <w:marRight w:val="0"/>
      <w:marTop w:val="0"/>
      <w:marBottom w:val="0"/>
      <w:divBdr>
        <w:top w:val="none" w:sz="0" w:space="0" w:color="auto"/>
        <w:left w:val="none" w:sz="0" w:space="0" w:color="auto"/>
        <w:bottom w:val="none" w:sz="0" w:space="0" w:color="auto"/>
        <w:right w:val="none" w:sz="0" w:space="0" w:color="auto"/>
      </w:divBdr>
    </w:div>
    <w:div w:id="317346156">
      <w:bodyDiv w:val="1"/>
      <w:marLeft w:val="0"/>
      <w:marRight w:val="0"/>
      <w:marTop w:val="0"/>
      <w:marBottom w:val="0"/>
      <w:divBdr>
        <w:top w:val="none" w:sz="0" w:space="0" w:color="auto"/>
        <w:left w:val="none" w:sz="0" w:space="0" w:color="auto"/>
        <w:bottom w:val="none" w:sz="0" w:space="0" w:color="auto"/>
        <w:right w:val="none" w:sz="0" w:space="0" w:color="auto"/>
      </w:divBdr>
    </w:div>
    <w:div w:id="317348894">
      <w:bodyDiv w:val="1"/>
      <w:marLeft w:val="0"/>
      <w:marRight w:val="0"/>
      <w:marTop w:val="0"/>
      <w:marBottom w:val="0"/>
      <w:divBdr>
        <w:top w:val="none" w:sz="0" w:space="0" w:color="auto"/>
        <w:left w:val="none" w:sz="0" w:space="0" w:color="auto"/>
        <w:bottom w:val="none" w:sz="0" w:space="0" w:color="auto"/>
        <w:right w:val="none" w:sz="0" w:space="0" w:color="auto"/>
      </w:divBdr>
    </w:div>
    <w:div w:id="317420249">
      <w:bodyDiv w:val="1"/>
      <w:marLeft w:val="0"/>
      <w:marRight w:val="0"/>
      <w:marTop w:val="0"/>
      <w:marBottom w:val="0"/>
      <w:divBdr>
        <w:top w:val="none" w:sz="0" w:space="0" w:color="auto"/>
        <w:left w:val="none" w:sz="0" w:space="0" w:color="auto"/>
        <w:bottom w:val="none" w:sz="0" w:space="0" w:color="auto"/>
        <w:right w:val="none" w:sz="0" w:space="0" w:color="auto"/>
      </w:divBdr>
    </w:div>
    <w:div w:id="317538994">
      <w:bodyDiv w:val="1"/>
      <w:marLeft w:val="0"/>
      <w:marRight w:val="0"/>
      <w:marTop w:val="0"/>
      <w:marBottom w:val="0"/>
      <w:divBdr>
        <w:top w:val="none" w:sz="0" w:space="0" w:color="auto"/>
        <w:left w:val="none" w:sz="0" w:space="0" w:color="auto"/>
        <w:bottom w:val="none" w:sz="0" w:space="0" w:color="auto"/>
        <w:right w:val="none" w:sz="0" w:space="0" w:color="auto"/>
      </w:divBdr>
    </w:div>
    <w:div w:id="317611105">
      <w:bodyDiv w:val="1"/>
      <w:marLeft w:val="0"/>
      <w:marRight w:val="0"/>
      <w:marTop w:val="0"/>
      <w:marBottom w:val="0"/>
      <w:divBdr>
        <w:top w:val="none" w:sz="0" w:space="0" w:color="auto"/>
        <w:left w:val="none" w:sz="0" w:space="0" w:color="auto"/>
        <w:bottom w:val="none" w:sz="0" w:space="0" w:color="auto"/>
        <w:right w:val="none" w:sz="0" w:space="0" w:color="auto"/>
      </w:divBdr>
    </w:div>
    <w:div w:id="317612702">
      <w:bodyDiv w:val="1"/>
      <w:marLeft w:val="0"/>
      <w:marRight w:val="0"/>
      <w:marTop w:val="0"/>
      <w:marBottom w:val="0"/>
      <w:divBdr>
        <w:top w:val="none" w:sz="0" w:space="0" w:color="auto"/>
        <w:left w:val="none" w:sz="0" w:space="0" w:color="auto"/>
        <w:bottom w:val="none" w:sz="0" w:space="0" w:color="auto"/>
        <w:right w:val="none" w:sz="0" w:space="0" w:color="auto"/>
      </w:divBdr>
    </w:div>
    <w:div w:id="317684801">
      <w:bodyDiv w:val="1"/>
      <w:marLeft w:val="0"/>
      <w:marRight w:val="0"/>
      <w:marTop w:val="0"/>
      <w:marBottom w:val="0"/>
      <w:divBdr>
        <w:top w:val="none" w:sz="0" w:space="0" w:color="auto"/>
        <w:left w:val="none" w:sz="0" w:space="0" w:color="auto"/>
        <w:bottom w:val="none" w:sz="0" w:space="0" w:color="auto"/>
        <w:right w:val="none" w:sz="0" w:space="0" w:color="auto"/>
      </w:divBdr>
    </w:div>
    <w:div w:id="317684880">
      <w:bodyDiv w:val="1"/>
      <w:marLeft w:val="0"/>
      <w:marRight w:val="0"/>
      <w:marTop w:val="0"/>
      <w:marBottom w:val="0"/>
      <w:divBdr>
        <w:top w:val="none" w:sz="0" w:space="0" w:color="auto"/>
        <w:left w:val="none" w:sz="0" w:space="0" w:color="auto"/>
        <w:bottom w:val="none" w:sz="0" w:space="0" w:color="auto"/>
        <w:right w:val="none" w:sz="0" w:space="0" w:color="auto"/>
      </w:divBdr>
    </w:div>
    <w:div w:id="317806873">
      <w:bodyDiv w:val="1"/>
      <w:marLeft w:val="0"/>
      <w:marRight w:val="0"/>
      <w:marTop w:val="0"/>
      <w:marBottom w:val="0"/>
      <w:divBdr>
        <w:top w:val="none" w:sz="0" w:space="0" w:color="auto"/>
        <w:left w:val="none" w:sz="0" w:space="0" w:color="auto"/>
        <w:bottom w:val="none" w:sz="0" w:space="0" w:color="auto"/>
        <w:right w:val="none" w:sz="0" w:space="0" w:color="auto"/>
      </w:divBdr>
    </w:div>
    <w:div w:id="317807326">
      <w:bodyDiv w:val="1"/>
      <w:marLeft w:val="0"/>
      <w:marRight w:val="0"/>
      <w:marTop w:val="0"/>
      <w:marBottom w:val="0"/>
      <w:divBdr>
        <w:top w:val="none" w:sz="0" w:space="0" w:color="auto"/>
        <w:left w:val="none" w:sz="0" w:space="0" w:color="auto"/>
        <w:bottom w:val="none" w:sz="0" w:space="0" w:color="auto"/>
        <w:right w:val="none" w:sz="0" w:space="0" w:color="auto"/>
      </w:divBdr>
    </w:div>
    <w:div w:id="317811260">
      <w:bodyDiv w:val="1"/>
      <w:marLeft w:val="0"/>
      <w:marRight w:val="0"/>
      <w:marTop w:val="0"/>
      <w:marBottom w:val="0"/>
      <w:divBdr>
        <w:top w:val="none" w:sz="0" w:space="0" w:color="auto"/>
        <w:left w:val="none" w:sz="0" w:space="0" w:color="auto"/>
        <w:bottom w:val="none" w:sz="0" w:space="0" w:color="auto"/>
        <w:right w:val="none" w:sz="0" w:space="0" w:color="auto"/>
      </w:divBdr>
    </w:div>
    <w:div w:id="317921500">
      <w:bodyDiv w:val="1"/>
      <w:marLeft w:val="0"/>
      <w:marRight w:val="0"/>
      <w:marTop w:val="0"/>
      <w:marBottom w:val="0"/>
      <w:divBdr>
        <w:top w:val="none" w:sz="0" w:space="0" w:color="auto"/>
        <w:left w:val="none" w:sz="0" w:space="0" w:color="auto"/>
        <w:bottom w:val="none" w:sz="0" w:space="0" w:color="auto"/>
        <w:right w:val="none" w:sz="0" w:space="0" w:color="auto"/>
      </w:divBdr>
    </w:div>
    <w:div w:id="317926108">
      <w:bodyDiv w:val="1"/>
      <w:marLeft w:val="0"/>
      <w:marRight w:val="0"/>
      <w:marTop w:val="0"/>
      <w:marBottom w:val="0"/>
      <w:divBdr>
        <w:top w:val="none" w:sz="0" w:space="0" w:color="auto"/>
        <w:left w:val="none" w:sz="0" w:space="0" w:color="auto"/>
        <w:bottom w:val="none" w:sz="0" w:space="0" w:color="auto"/>
        <w:right w:val="none" w:sz="0" w:space="0" w:color="auto"/>
      </w:divBdr>
    </w:div>
    <w:div w:id="317928399">
      <w:bodyDiv w:val="1"/>
      <w:marLeft w:val="0"/>
      <w:marRight w:val="0"/>
      <w:marTop w:val="0"/>
      <w:marBottom w:val="0"/>
      <w:divBdr>
        <w:top w:val="none" w:sz="0" w:space="0" w:color="auto"/>
        <w:left w:val="none" w:sz="0" w:space="0" w:color="auto"/>
        <w:bottom w:val="none" w:sz="0" w:space="0" w:color="auto"/>
        <w:right w:val="none" w:sz="0" w:space="0" w:color="auto"/>
      </w:divBdr>
    </w:div>
    <w:div w:id="317928409">
      <w:bodyDiv w:val="1"/>
      <w:marLeft w:val="0"/>
      <w:marRight w:val="0"/>
      <w:marTop w:val="0"/>
      <w:marBottom w:val="0"/>
      <w:divBdr>
        <w:top w:val="none" w:sz="0" w:space="0" w:color="auto"/>
        <w:left w:val="none" w:sz="0" w:space="0" w:color="auto"/>
        <w:bottom w:val="none" w:sz="0" w:space="0" w:color="auto"/>
        <w:right w:val="none" w:sz="0" w:space="0" w:color="auto"/>
      </w:divBdr>
    </w:div>
    <w:div w:id="317929260">
      <w:bodyDiv w:val="1"/>
      <w:marLeft w:val="0"/>
      <w:marRight w:val="0"/>
      <w:marTop w:val="0"/>
      <w:marBottom w:val="0"/>
      <w:divBdr>
        <w:top w:val="none" w:sz="0" w:space="0" w:color="auto"/>
        <w:left w:val="none" w:sz="0" w:space="0" w:color="auto"/>
        <w:bottom w:val="none" w:sz="0" w:space="0" w:color="auto"/>
        <w:right w:val="none" w:sz="0" w:space="0" w:color="auto"/>
      </w:divBdr>
    </w:div>
    <w:div w:id="318196807">
      <w:bodyDiv w:val="1"/>
      <w:marLeft w:val="0"/>
      <w:marRight w:val="0"/>
      <w:marTop w:val="0"/>
      <w:marBottom w:val="0"/>
      <w:divBdr>
        <w:top w:val="none" w:sz="0" w:space="0" w:color="auto"/>
        <w:left w:val="none" w:sz="0" w:space="0" w:color="auto"/>
        <w:bottom w:val="none" w:sz="0" w:space="0" w:color="auto"/>
        <w:right w:val="none" w:sz="0" w:space="0" w:color="auto"/>
      </w:divBdr>
    </w:div>
    <w:div w:id="318267504">
      <w:bodyDiv w:val="1"/>
      <w:marLeft w:val="0"/>
      <w:marRight w:val="0"/>
      <w:marTop w:val="0"/>
      <w:marBottom w:val="0"/>
      <w:divBdr>
        <w:top w:val="none" w:sz="0" w:space="0" w:color="auto"/>
        <w:left w:val="none" w:sz="0" w:space="0" w:color="auto"/>
        <w:bottom w:val="none" w:sz="0" w:space="0" w:color="auto"/>
        <w:right w:val="none" w:sz="0" w:space="0" w:color="auto"/>
      </w:divBdr>
    </w:div>
    <w:div w:id="318270072">
      <w:bodyDiv w:val="1"/>
      <w:marLeft w:val="0"/>
      <w:marRight w:val="0"/>
      <w:marTop w:val="0"/>
      <w:marBottom w:val="0"/>
      <w:divBdr>
        <w:top w:val="none" w:sz="0" w:space="0" w:color="auto"/>
        <w:left w:val="none" w:sz="0" w:space="0" w:color="auto"/>
        <w:bottom w:val="none" w:sz="0" w:space="0" w:color="auto"/>
        <w:right w:val="none" w:sz="0" w:space="0" w:color="auto"/>
      </w:divBdr>
    </w:div>
    <w:div w:id="318388194">
      <w:bodyDiv w:val="1"/>
      <w:marLeft w:val="0"/>
      <w:marRight w:val="0"/>
      <w:marTop w:val="0"/>
      <w:marBottom w:val="0"/>
      <w:divBdr>
        <w:top w:val="none" w:sz="0" w:space="0" w:color="auto"/>
        <w:left w:val="none" w:sz="0" w:space="0" w:color="auto"/>
        <w:bottom w:val="none" w:sz="0" w:space="0" w:color="auto"/>
        <w:right w:val="none" w:sz="0" w:space="0" w:color="auto"/>
      </w:divBdr>
    </w:div>
    <w:div w:id="318389329">
      <w:bodyDiv w:val="1"/>
      <w:marLeft w:val="0"/>
      <w:marRight w:val="0"/>
      <w:marTop w:val="0"/>
      <w:marBottom w:val="0"/>
      <w:divBdr>
        <w:top w:val="none" w:sz="0" w:space="0" w:color="auto"/>
        <w:left w:val="none" w:sz="0" w:space="0" w:color="auto"/>
        <w:bottom w:val="none" w:sz="0" w:space="0" w:color="auto"/>
        <w:right w:val="none" w:sz="0" w:space="0" w:color="auto"/>
      </w:divBdr>
    </w:div>
    <w:div w:id="318390901">
      <w:bodyDiv w:val="1"/>
      <w:marLeft w:val="0"/>
      <w:marRight w:val="0"/>
      <w:marTop w:val="0"/>
      <w:marBottom w:val="0"/>
      <w:divBdr>
        <w:top w:val="none" w:sz="0" w:space="0" w:color="auto"/>
        <w:left w:val="none" w:sz="0" w:space="0" w:color="auto"/>
        <w:bottom w:val="none" w:sz="0" w:space="0" w:color="auto"/>
        <w:right w:val="none" w:sz="0" w:space="0" w:color="auto"/>
      </w:divBdr>
    </w:div>
    <w:div w:id="318506866">
      <w:bodyDiv w:val="1"/>
      <w:marLeft w:val="0"/>
      <w:marRight w:val="0"/>
      <w:marTop w:val="0"/>
      <w:marBottom w:val="0"/>
      <w:divBdr>
        <w:top w:val="none" w:sz="0" w:space="0" w:color="auto"/>
        <w:left w:val="none" w:sz="0" w:space="0" w:color="auto"/>
        <w:bottom w:val="none" w:sz="0" w:space="0" w:color="auto"/>
        <w:right w:val="none" w:sz="0" w:space="0" w:color="auto"/>
      </w:divBdr>
    </w:div>
    <w:div w:id="318536719">
      <w:bodyDiv w:val="1"/>
      <w:marLeft w:val="0"/>
      <w:marRight w:val="0"/>
      <w:marTop w:val="0"/>
      <w:marBottom w:val="0"/>
      <w:divBdr>
        <w:top w:val="none" w:sz="0" w:space="0" w:color="auto"/>
        <w:left w:val="none" w:sz="0" w:space="0" w:color="auto"/>
        <w:bottom w:val="none" w:sz="0" w:space="0" w:color="auto"/>
        <w:right w:val="none" w:sz="0" w:space="0" w:color="auto"/>
      </w:divBdr>
    </w:div>
    <w:div w:id="318657532">
      <w:bodyDiv w:val="1"/>
      <w:marLeft w:val="0"/>
      <w:marRight w:val="0"/>
      <w:marTop w:val="0"/>
      <w:marBottom w:val="0"/>
      <w:divBdr>
        <w:top w:val="none" w:sz="0" w:space="0" w:color="auto"/>
        <w:left w:val="none" w:sz="0" w:space="0" w:color="auto"/>
        <w:bottom w:val="none" w:sz="0" w:space="0" w:color="auto"/>
        <w:right w:val="none" w:sz="0" w:space="0" w:color="auto"/>
      </w:divBdr>
    </w:div>
    <w:div w:id="318657930">
      <w:bodyDiv w:val="1"/>
      <w:marLeft w:val="0"/>
      <w:marRight w:val="0"/>
      <w:marTop w:val="0"/>
      <w:marBottom w:val="0"/>
      <w:divBdr>
        <w:top w:val="none" w:sz="0" w:space="0" w:color="auto"/>
        <w:left w:val="none" w:sz="0" w:space="0" w:color="auto"/>
        <w:bottom w:val="none" w:sz="0" w:space="0" w:color="auto"/>
        <w:right w:val="none" w:sz="0" w:space="0" w:color="auto"/>
      </w:divBdr>
    </w:div>
    <w:div w:id="318778265">
      <w:bodyDiv w:val="1"/>
      <w:marLeft w:val="0"/>
      <w:marRight w:val="0"/>
      <w:marTop w:val="0"/>
      <w:marBottom w:val="0"/>
      <w:divBdr>
        <w:top w:val="none" w:sz="0" w:space="0" w:color="auto"/>
        <w:left w:val="none" w:sz="0" w:space="0" w:color="auto"/>
        <w:bottom w:val="none" w:sz="0" w:space="0" w:color="auto"/>
        <w:right w:val="none" w:sz="0" w:space="0" w:color="auto"/>
      </w:divBdr>
    </w:div>
    <w:div w:id="318929543">
      <w:bodyDiv w:val="1"/>
      <w:marLeft w:val="0"/>
      <w:marRight w:val="0"/>
      <w:marTop w:val="0"/>
      <w:marBottom w:val="0"/>
      <w:divBdr>
        <w:top w:val="none" w:sz="0" w:space="0" w:color="auto"/>
        <w:left w:val="none" w:sz="0" w:space="0" w:color="auto"/>
        <w:bottom w:val="none" w:sz="0" w:space="0" w:color="auto"/>
        <w:right w:val="none" w:sz="0" w:space="0" w:color="auto"/>
      </w:divBdr>
    </w:div>
    <w:div w:id="319040099">
      <w:bodyDiv w:val="1"/>
      <w:marLeft w:val="0"/>
      <w:marRight w:val="0"/>
      <w:marTop w:val="0"/>
      <w:marBottom w:val="0"/>
      <w:divBdr>
        <w:top w:val="none" w:sz="0" w:space="0" w:color="auto"/>
        <w:left w:val="none" w:sz="0" w:space="0" w:color="auto"/>
        <w:bottom w:val="none" w:sz="0" w:space="0" w:color="auto"/>
        <w:right w:val="none" w:sz="0" w:space="0" w:color="auto"/>
      </w:divBdr>
    </w:div>
    <w:div w:id="319041563">
      <w:bodyDiv w:val="1"/>
      <w:marLeft w:val="0"/>
      <w:marRight w:val="0"/>
      <w:marTop w:val="0"/>
      <w:marBottom w:val="0"/>
      <w:divBdr>
        <w:top w:val="none" w:sz="0" w:space="0" w:color="auto"/>
        <w:left w:val="none" w:sz="0" w:space="0" w:color="auto"/>
        <w:bottom w:val="none" w:sz="0" w:space="0" w:color="auto"/>
        <w:right w:val="none" w:sz="0" w:space="0" w:color="auto"/>
      </w:divBdr>
    </w:div>
    <w:div w:id="319119407">
      <w:bodyDiv w:val="1"/>
      <w:marLeft w:val="0"/>
      <w:marRight w:val="0"/>
      <w:marTop w:val="0"/>
      <w:marBottom w:val="0"/>
      <w:divBdr>
        <w:top w:val="none" w:sz="0" w:space="0" w:color="auto"/>
        <w:left w:val="none" w:sz="0" w:space="0" w:color="auto"/>
        <w:bottom w:val="none" w:sz="0" w:space="0" w:color="auto"/>
        <w:right w:val="none" w:sz="0" w:space="0" w:color="auto"/>
      </w:divBdr>
    </w:div>
    <w:div w:id="319164328">
      <w:bodyDiv w:val="1"/>
      <w:marLeft w:val="0"/>
      <w:marRight w:val="0"/>
      <w:marTop w:val="0"/>
      <w:marBottom w:val="0"/>
      <w:divBdr>
        <w:top w:val="none" w:sz="0" w:space="0" w:color="auto"/>
        <w:left w:val="none" w:sz="0" w:space="0" w:color="auto"/>
        <w:bottom w:val="none" w:sz="0" w:space="0" w:color="auto"/>
        <w:right w:val="none" w:sz="0" w:space="0" w:color="auto"/>
      </w:divBdr>
    </w:div>
    <w:div w:id="319190980">
      <w:bodyDiv w:val="1"/>
      <w:marLeft w:val="0"/>
      <w:marRight w:val="0"/>
      <w:marTop w:val="0"/>
      <w:marBottom w:val="0"/>
      <w:divBdr>
        <w:top w:val="none" w:sz="0" w:space="0" w:color="auto"/>
        <w:left w:val="none" w:sz="0" w:space="0" w:color="auto"/>
        <w:bottom w:val="none" w:sz="0" w:space="0" w:color="auto"/>
        <w:right w:val="none" w:sz="0" w:space="0" w:color="auto"/>
      </w:divBdr>
    </w:div>
    <w:div w:id="319192893">
      <w:bodyDiv w:val="1"/>
      <w:marLeft w:val="0"/>
      <w:marRight w:val="0"/>
      <w:marTop w:val="0"/>
      <w:marBottom w:val="0"/>
      <w:divBdr>
        <w:top w:val="none" w:sz="0" w:space="0" w:color="auto"/>
        <w:left w:val="none" w:sz="0" w:space="0" w:color="auto"/>
        <w:bottom w:val="none" w:sz="0" w:space="0" w:color="auto"/>
        <w:right w:val="none" w:sz="0" w:space="0" w:color="auto"/>
      </w:divBdr>
    </w:div>
    <w:div w:id="319235618">
      <w:bodyDiv w:val="1"/>
      <w:marLeft w:val="0"/>
      <w:marRight w:val="0"/>
      <w:marTop w:val="0"/>
      <w:marBottom w:val="0"/>
      <w:divBdr>
        <w:top w:val="none" w:sz="0" w:space="0" w:color="auto"/>
        <w:left w:val="none" w:sz="0" w:space="0" w:color="auto"/>
        <w:bottom w:val="none" w:sz="0" w:space="0" w:color="auto"/>
        <w:right w:val="none" w:sz="0" w:space="0" w:color="auto"/>
      </w:divBdr>
    </w:div>
    <w:div w:id="319308303">
      <w:bodyDiv w:val="1"/>
      <w:marLeft w:val="0"/>
      <w:marRight w:val="0"/>
      <w:marTop w:val="0"/>
      <w:marBottom w:val="0"/>
      <w:divBdr>
        <w:top w:val="none" w:sz="0" w:space="0" w:color="auto"/>
        <w:left w:val="none" w:sz="0" w:space="0" w:color="auto"/>
        <w:bottom w:val="none" w:sz="0" w:space="0" w:color="auto"/>
        <w:right w:val="none" w:sz="0" w:space="0" w:color="auto"/>
      </w:divBdr>
    </w:div>
    <w:div w:id="319315202">
      <w:bodyDiv w:val="1"/>
      <w:marLeft w:val="0"/>
      <w:marRight w:val="0"/>
      <w:marTop w:val="0"/>
      <w:marBottom w:val="0"/>
      <w:divBdr>
        <w:top w:val="none" w:sz="0" w:space="0" w:color="auto"/>
        <w:left w:val="none" w:sz="0" w:space="0" w:color="auto"/>
        <w:bottom w:val="none" w:sz="0" w:space="0" w:color="auto"/>
        <w:right w:val="none" w:sz="0" w:space="0" w:color="auto"/>
      </w:divBdr>
    </w:div>
    <w:div w:id="319506855">
      <w:bodyDiv w:val="1"/>
      <w:marLeft w:val="0"/>
      <w:marRight w:val="0"/>
      <w:marTop w:val="0"/>
      <w:marBottom w:val="0"/>
      <w:divBdr>
        <w:top w:val="none" w:sz="0" w:space="0" w:color="auto"/>
        <w:left w:val="none" w:sz="0" w:space="0" w:color="auto"/>
        <w:bottom w:val="none" w:sz="0" w:space="0" w:color="auto"/>
        <w:right w:val="none" w:sz="0" w:space="0" w:color="auto"/>
      </w:divBdr>
    </w:div>
    <w:div w:id="319576749">
      <w:bodyDiv w:val="1"/>
      <w:marLeft w:val="0"/>
      <w:marRight w:val="0"/>
      <w:marTop w:val="0"/>
      <w:marBottom w:val="0"/>
      <w:divBdr>
        <w:top w:val="none" w:sz="0" w:space="0" w:color="auto"/>
        <w:left w:val="none" w:sz="0" w:space="0" w:color="auto"/>
        <w:bottom w:val="none" w:sz="0" w:space="0" w:color="auto"/>
        <w:right w:val="none" w:sz="0" w:space="0" w:color="auto"/>
      </w:divBdr>
    </w:div>
    <w:div w:id="319701318">
      <w:bodyDiv w:val="1"/>
      <w:marLeft w:val="0"/>
      <w:marRight w:val="0"/>
      <w:marTop w:val="0"/>
      <w:marBottom w:val="0"/>
      <w:divBdr>
        <w:top w:val="none" w:sz="0" w:space="0" w:color="auto"/>
        <w:left w:val="none" w:sz="0" w:space="0" w:color="auto"/>
        <w:bottom w:val="none" w:sz="0" w:space="0" w:color="auto"/>
        <w:right w:val="none" w:sz="0" w:space="0" w:color="auto"/>
      </w:divBdr>
    </w:div>
    <w:div w:id="319894314">
      <w:bodyDiv w:val="1"/>
      <w:marLeft w:val="0"/>
      <w:marRight w:val="0"/>
      <w:marTop w:val="0"/>
      <w:marBottom w:val="0"/>
      <w:divBdr>
        <w:top w:val="none" w:sz="0" w:space="0" w:color="auto"/>
        <w:left w:val="none" w:sz="0" w:space="0" w:color="auto"/>
        <w:bottom w:val="none" w:sz="0" w:space="0" w:color="auto"/>
        <w:right w:val="none" w:sz="0" w:space="0" w:color="auto"/>
      </w:divBdr>
    </w:div>
    <w:div w:id="320042885">
      <w:bodyDiv w:val="1"/>
      <w:marLeft w:val="0"/>
      <w:marRight w:val="0"/>
      <w:marTop w:val="0"/>
      <w:marBottom w:val="0"/>
      <w:divBdr>
        <w:top w:val="none" w:sz="0" w:space="0" w:color="auto"/>
        <w:left w:val="none" w:sz="0" w:space="0" w:color="auto"/>
        <w:bottom w:val="none" w:sz="0" w:space="0" w:color="auto"/>
        <w:right w:val="none" w:sz="0" w:space="0" w:color="auto"/>
      </w:divBdr>
    </w:div>
    <w:div w:id="320156323">
      <w:bodyDiv w:val="1"/>
      <w:marLeft w:val="0"/>
      <w:marRight w:val="0"/>
      <w:marTop w:val="0"/>
      <w:marBottom w:val="0"/>
      <w:divBdr>
        <w:top w:val="none" w:sz="0" w:space="0" w:color="auto"/>
        <w:left w:val="none" w:sz="0" w:space="0" w:color="auto"/>
        <w:bottom w:val="none" w:sz="0" w:space="0" w:color="auto"/>
        <w:right w:val="none" w:sz="0" w:space="0" w:color="auto"/>
      </w:divBdr>
    </w:div>
    <w:div w:id="320158230">
      <w:bodyDiv w:val="1"/>
      <w:marLeft w:val="0"/>
      <w:marRight w:val="0"/>
      <w:marTop w:val="0"/>
      <w:marBottom w:val="0"/>
      <w:divBdr>
        <w:top w:val="none" w:sz="0" w:space="0" w:color="auto"/>
        <w:left w:val="none" w:sz="0" w:space="0" w:color="auto"/>
        <w:bottom w:val="none" w:sz="0" w:space="0" w:color="auto"/>
        <w:right w:val="none" w:sz="0" w:space="0" w:color="auto"/>
      </w:divBdr>
    </w:div>
    <w:div w:id="320232561">
      <w:bodyDiv w:val="1"/>
      <w:marLeft w:val="0"/>
      <w:marRight w:val="0"/>
      <w:marTop w:val="0"/>
      <w:marBottom w:val="0"/>
      <w:divBdr>
        <w:top w:val="none" w:sz="0" w:space="0" w:color="auto"/>
        <w:left w:val="none" w:sz="0" w:space="0" w:color="auto"/>
        <w:bottom w:val="none" w:sz="0" w:space="0" w:color="auto"/>
        <w:right w:val="none" w:sz="0" w:space="0" w:color="auto"/>
      </w:divBdr>
    </w:div>
    <w:div w:id="320234581">
      <w:bodyDiv w:val="1"/>
      <w:marLeft w:val="0"/>
      <w:marRight w:val="0"/>
      <w:marTop w:val="0"/>
      <w:marBottom w:val="0"/>
      <w:divBdr>
        <w:top w:val="none" w:sz="0" w:space="0" w:color="auto"/>
        <w:left w:val="none" w:sz="0" w:space="0" w:color="auto"/>
        <w:bottom w:val="none" w:sz="0" w:space="0" w:color="auto"/>
        <w:right w:val="none" w:sz="0" w:space="0" w:color="auto"/>
      </w:divBdr>
    </w:div>
    <w:div w:id="320429586">
      <w:bodyDiv w:val="1"/>
      <w:marLeft w:val="0"/>
      <w:marRight w:val="0"/>
      <w:marTop w:val="0"/>
      <w:marBottom w:val="0"/>
      <w:divBdr>
        <w:top w:val="none" w:sz="0" w:space="0" w:color="auto"/>
        <w:left w:val="none" w:sz="0" w:space="0" w:color="auto"/>
        <w:bottom w:val="none" w:sz="0" w:space="0" w:color="auto"/>
        <w:right w:val="none" w:sz="0" w:space="0" w:color="auto"/>
      </w:divBdr>
    </w:div>
    <w:div w:id="320471473">
      <w:bodyDiv w:val="1"/>
      <w:marLeft w:val="0"/>
      <w:marRight w:val="0"/>
      <w:marTop w:val="0"/>
      <w:marBottom w:val="0"/>
      <w:divBdr>
        <w:top w:val="none" w:sz="0" w:space="0" w:color="auto"/>
        <w:left w:val="none" w:sz="0" w:space="0" w:color="auto"/>
        <w:bottom w:val="none" w:sz="0" w:space="0" w:color="auto"/>
        <w:right w:val="none" w:sz="0" w:space="0" w:color="auto"/>
      </w:divBdr>
    </w:div>
    <w:div w:id="320549575">
      <w:bodyDiv w:val="1"/>
      <w:marLeft w:val="0"/>
      <w:marRight w:val="0"/>
      <w:marTop w:val="0"/>
      <w:marBottom w:val="0"/>
      <w:divBdr>
        <w:top w:val="none" w:sz="0" w:space="0" w:color="auto"/>
        <w:left w:val="none" w:sz="0" w:space="0" w:color="auto"/>
        <w:bottom w:val="none" w:sz="0" w:space="0" w:color="auto"/>
        <w:right w:val="none" w:sz="0" w:space="0" w:color="auto"/>
      </w:divBdr>
    </w:div>
    <w:div w:id="320618237">
      <w:bodyDiv w:val="1"/>
      <w:marLeft w:val="0"/>
      <w:marRight w:val="0"/>
      <w:marTop w:val="0"/>
      <w:marBottom w:val="0"/>
      <w:divBdr>
        <w:top w:val="none" w:sz="0" w:space="0" w:color="auto"/>
        <w:left w:val="none" w:sz="0" w:space="0" w:color="auto"/>
        <w:bottom w:val="none" w:sz="0" w:space="0" w:color="auto"/>
        <w:right w:val="none" w:sz="0" w:space="0" w:color="auto"/>
      </w:divBdr>
    </w:div>
    <w:div w:id="320700019">
      <w:bodyDiv w:val="1"/>
      <w:marLeft w:val="0"/>
      <w:marRight w:val="0"/>
      <w:marTop w:val="0"/>
      <w:marBottom w:val="0"/>
      <w:divBdr>
        <w:top w:val="none" w:sz="0" w:space="0" w:color="auto"/>
        <w:left w:val="none" w:sz="0" w:space="0" w:color="auto"/>
        <w:bottom w:val="none" w:sz="0" w:space="0" w:color="auto"/>
        <w:right w:val="none" w:sz="0" w:space="0" w:color="auto"/>
      </w:divBdr>
    </w:div>
    <w:div w:id="320741948">
      <w:bodyDiv w:val="1"/>
      <w:marLeft w:val="0"/>
      <w:marRight w:val="0"/>
      <w:marTop w:val="0"/>
      <w:marBottom w:val="0"/>
      <w:divBdr>
        <w:top w:val="none" w:sz="0" w:space="0" w:color="auto"/>
        <w:left w:val="none" w:sz="0" w:space="0" w:color="auto"/>
        <w:bottom w:val="none" w:sz="0" w:space="0" w:color="auto"/>
        <w:right w:val="none" w:sz="0" w:space="0" w:color="auto"/>
      </w:divBdr>
    </w:div>
    <w:div w:id="320895269">
      <w:bodyDiv w:val="1"/>
      <w:marLeft w:val="0"/>
      <w:marRight w:val="0"/>
      <w:marTop w:val="0"/>
      <w:marBottom w:val="0"/>
      <w:divBdr>
        <w:top w:val="none" w:sz="0" w:space="0" w:color="auto"/>
        <w:left w:val="none" w:sz="0" w:space="0" w:color="auto"/>
        <w:bottom w:val="none" w:sz="0" w:space="0" w:color="auto"/>
        <w:right w:val="none" w:sz="0" w:space="0" w:color="auto"/>
      </w:divBdr>
    </w:div>
    <w:div w:id="321130208">
      <w:bodyDiv w:val="1"/>
      <w:marLeft w:val="0"/>
      <w:marRight w:val="0"/>
      <w:marTop w:val="0"/>
      <w:marBottom w:val="0"/>
      <w:divBdr>
        <w:top w:val="none" w:sz="0" w:space="0" w:color="auto"/>
        <w:left w:val="none" w:sz="0" w:space="0" w:color="auto"/>
        <w:bottom w:val="none" w:sz="0" w:space="0" w:color="auto"/>
        <w:right w:val="none" w:sz="0" w:space="0" w:color="auto"/>
      </w:divBdr>
    </w:div>
    <w:div w:id="321200712">
      <w:bodyDiv w:val="1"/>
      <w:marLeft w:val="0"/>
      <w:marRight w:val="0"/>
      <w:marTop w:val="0"/>
      <w:marBottom w:val="0"/>
      <w:divBdr>
        <w:top w:val="none" w:sz="0" w:space="0" w:color="auto"/>
        <w:left w:val="none" w:sz="0" w:space="0" w:color="auto"/>
        <w:bottom w:val="none" w:sz="0" w:space="0" w:color="auto"/>
        <w:right w:val="none" w:sz="0" w:space="0" w:color="auto"/>
      </w:divBdr>
    </w:div>
    <w:div w:id="321204277">
      <w:bodyDiv w:val="1"/>
      <w:marLeft w:val="0"/>
      <w:marRight w:val="0"/>
      <w:marTop w:val="0"/>
      <w:marBottom w:val="0"/>
      <w:divBdr>
        <w:top w:val="none" w:sz="0" w:space="0" w:color="auto"/>
        <w:left w:val="none" w:sz="0" w:space="0" w:color="auto"/>
        <w:bottom w:val="none" w:sz="0" w:space="0" w:color="auto"/>
        <w:right w:val="none" w:sz="0" w:space="0" w:color="auto"/>
      </w:divBdr>
    </w:div>
    <w:div w:id="321281575">
      <w:bodyDiv w:val="1"/>
      <w:marLeft w:val="0"/>
      <w:marRight w:val="0"/>
      <w:marTop w:val="0"/>
      <w:marBottom w:val="0"/>
      <w:divBdr>
        <w:top w:val="none" w:sz="0" w:space="0" w:color="auto"/>
        <w:left w:val="none" w:sz="0" w:space="0" w:color="auto"/>
        <w:bottom w:val="none" w:sz="0" w:space="0" w:color="auto"/>
        <w:right w:val="none" w:sz="0" w:space="0" w:color="auto"/>
      </w:divBdr>
    </w:div>
    <w:div w:id="321390433">
      <w:bodyDiv w:val="1"/>
      <w:marLeft w:val="0"/>
      <w:marRight w:val="0"/>
      <w:marTop w:val="0"/>
      <w:marBottom w:val="0"/>
      <w:divBdr>
        <w:top w:val="none" w:sz="0" w:space="0" w:color="auto"/>
        <w:left w:val="none" w:sz="0" w:space="0" w:color="auto"/>
        <w:bottom w:val="none" w:sz="0" w:space="0" w:color="auto"/>
        <w:right w:val="none" w:sz="0" w:space="0" w:color="auto"/>
      </w:divBdr>
    </w:div>
    <w:div w:id="321398688">
      <w:bodyDiv w:val="1"/>
      <w:marLeft w:val="0"/>
      <w:marRight w:val="0"/>
      <w:marTop w:val="0"/>
      <w:marBottom w:val="0"/>
      <w:divBdr>
        <w:top w:val="none" w:sz="0" w:space="0" w:color="auto"/>
        <w:left w:val="none" w:sz="0" w:space="0" w:color="auto"/>
        <w:bottom w:val="none" w:sz="0" w:space="0" w:color="auto"/>
        <w:right w:val="none" w:sz="0" w:space="0" w:color="auto"/>
      </w:divBdr>
    </w:div>
    <w:div w:id="321467933">
      <w:bodyDiv w:val="1"/>
      <w:marLeft w:val="0"/>
      <w:marRight w:val="0"/>
      <w:marTop w:val="0"/>
      <w:marBottom w:val="0"/>
      <w:divBdr>
        <w:top w:val="none" w:sz="0" w:space="0" w:color="auto"/>
        <w:left w:val="none" w:sz="0" w:space="0" w:color="auto"/>
        <w:bottom w:val="none" w:sz="0" w:space="0" w:color="auto"/>
        <w:right w:val="none" w:sz="0" w:space="0" w:color="auto"/>
      </w:divBdr>
    </w:div>
    <w:div w:id="321471767">
      <w:bodyDiv w:val="1"/>
      <w:marLeft w:val="0"/>
      <w:marRight w:val="0"/>
      <w:marTop w:val="0"/>
      <w:marBottom w:val="0"/>
      <w:divBdr>
        <w:top w:val="none" w:sz="0" w:space="0" w:color="auto"/>
        <w:left w:val="none" w:sz="0" w:space="0" w:color="auto"/>
        <w:bottom w:val="none" w:sz="0" w:space="0" w:color="auto"/>
        <w:right w:val="none" w:sz="0" w:space="0" w:color="auto"/>
      </w:divBdr>
    </w:div>
    <w:div w:id="321473491">
      <w:bodyDiv w:val="1"/>
      <w:marLeft w:val="0"/>
      <w:marRight w:val="0"/>
      <w:marTop w:val="0"/>
      <w:marBottom w:val="0"/>
      <w:divBdr>
        <w:top w:val="none" w:sz="0" w:space="0" w:color="auto"/>
        <w:left w:val="none" w:sz="0" w:space="0" w:color="auto"/>
        <w:bottom w:val="none" w:sz="0" w:space="0" w:color="auto"/>
        <w:right w:val="none" w:sz="0" w:space="0" w:color="auto"/>
      </w:divBdr>
    </w:div>
    <w:div w:id="321541928">
      <w:bodyDiv w:val="1"/>
      <w:marLeft w:val="0"/>
      <w:marRight w:val="0"/>
      <w:marTop w:val="0"/>
      <w:marBottom w:val="0"/>
      <w:divBdr>
        <w:top w:val="none" w:sz="0" w:space="0" w:color="auto"/>
        <w:left w:val="none" w:sz="0" w:space="0" w:color="auto"/>
        <w:bottom w:val="none" w:sz="0" w:space="0" w:color="auto"/>
        <w:right w:val="none" w:sz="0" w:space="0" w:color="auto"/>
      </w:divBdr>
    </w:div>
    <w:div w:id="321547139">
      <w:bodyDiv w:val="1"/>
      <w:marLeft w:val="0"/>
      <w:marRight w:val="0"/>
      <w:marTop w:val="0"/>
      <w:marBottom w:val="0"/>
      <w:divBdr>
        <w:top w:val="none" w:sz="0" w:space="0" w:color="auto"/>
        <w:left w:val="none" w:sz="0" w:space="0" w:color="auto"/>
        <w:bottom w:val="none" w:sz="0" w:space="0" w:color="auto"/>
        <w:right w:val="none" w:sz="0" w:space="0" w:color="auto"/>
      </w:divBdr>
    </w:div>
    <w:div w:id="321589740">
      <w:bodyDiv w:val="1"/>
      <w:marLeft w:val="0"/>
      <w:marRight w:val="0"/>
      <w:marTop w:val="0"/>
      <w:marBottom w:val="0"/>
      <w:divBdr>
        <w:top w:val="none" w:sz="0" w:space="0" w:color="auto"/>
        <w:left w:val="none" w:sz="0" w:space="0" w:color="auto"/>
        <w:bottom w:val="none" w:sz="0" w:space="0" w:color="auto"/>
        <w:right w:val="none" w:sz="0" w:space="0" w:color="auto"/>
      </w:divBdr>
    </w:div>
    <w:div w:id="321616448">
      <w:bodyDiv w:val="1"/>
      <w:marLeft w:val="0"/>
      <w:marRight w:val="0"/>
      <w:marTop w:val="0"/>
      <w:marBottom w:val="0"/>
      <w:divBdr>
        <w:top w:val="none" w:sz="0" w:space="0" w:color="auto"/>
        <w:left w:val="none" w:sz="0" w:space="0" w:color="auto"/>
        <w:bottom w:val="none" w:sz="0" w:space="0" w:color="auto"/>
        <w:right w:val="none" w:sz="0" w:space="0" w:color="auto"/>
      </w:divBdr>
    </w:div>
    <w:div w:id="321666143">
      <w:bodyDiv w:val="1"/>
      <w:marLeft w:val="0"/>
      <w:marRight w:val="0"/>
      <w:marTop w:val="0"/>
      <w:marBottom w:val="0"/>
      <w:divBdr>
        <w:top w:val="none" w:sz="0" w:space="0" w:color="auto"/>
        <w:left w:val="none" w:sz="0" w:space="0" w:color="auto"/>
        <w:bottom w:val="none" w:sz="0" w:space="0" w:color="auto"/>
        <w:right w:val="none" w:sz="0" w:space="0" w:color="auto"/>
      </w:divBdr>
    </w:div>
    <w:div w:id="321786119">
      <w:bodyDiv w:val="1"/>
      <w:marLeft w:val="0"/>
      <w:marRight w:val="0"/>
      <w:marTop w:val="0"/>
      <w:marBottom w:val="0"/>
      <w:divBdr>
        <w:top w:val="none" w:sz="0" w:space="0" w:color="auto"/>
        <w:left w:val="none" w:sz="0" w:space="0" w:color="auto"/>
        <w:bottom w:val="none" w:sz="0" w:space="0" w:color="auto"/>
        <w:right w:val="none" w:sz="0" w:space="0" w:color="auto"/>
      </w:divBdr>
    </w:div>
    <w:div w:id="321979102">
      <w:bodyDiv w:val="1"/>
      <w:marLeft w:val="0"/>
      <w:marRight w:val="0"/>
      <w:marTop w:val="0"/>
      <w:marBottom w:val="0"/>
      <w:divBdr>
        <w:top w:val="none" w:sz="0" w:space="0" w:color="auto"/>
        <w:left w:val="none" w:sz="0" w:space="0" w:color="auto"/>
        <w:bottom w:val="none" w:sz="0" w:space="0" w:color="auto"/>
        <w:right w:val="none" w:sz="0" w:space="0" w:color="auto"/>
      </w:divBdr>
    </w:div>
    <w:div w:id="322045898">
      <w:bodyDiv w:val="1"/>
      <w:marLeft w:val="0"/>
      <w:marRight w:val="0"/>
      <w:marTop w:val="0"/>
      <w:marBottom w:val="0"/>
      <w:divBdr>
        <w:top w:val="none" w:sz="0" w:space="0" w:color="auto"/>
        <w:left w:val="none" w:sz="0" w:space="0" w:color="auto"/>
        <w:bottom w:val="none" w:sz="0" w:space="0" w:color="auto"/>
        <w:right w:val="none" w:sz="0" w:space="0" w:color="auto"/>
      </w:divBdr>
    </w:div>
    <w:div w:id="322051890">
      <w:bodyDiv w:val="1"/>
      <w:marLeft w:val="0"/>
      <w:marRight w:val="0"/>
      <w:marTop w:val="0"/>
      <w:marBottom w:val="0"/>
      <w:divBdr>
        <w:top w:val="none" w:sz="0" w:space="0" w:color="auto"/>
        <w:left w:val="none" w:sz="0" w:space="0" w:color="auto"/>
        <w:bottom w:val="none" w:sz="0" w:space="0" w:color="auto"/>
        <w:right w:val="none" w:sz="0" w:space="0" w:color="auto"/>
      </w:divBdr>
    </w:div>
    <w:div w:id="322121186">
      <w:bodyDiv w:val="1"/>
      <w:marLeft w:val="0"/>
      <w:marRight w:val="0"/>
      <w:marTop w:val="0"/>
      <w:marBottom w:val="0"/>
      <w:divBdr>
        <w:top w:val="none" w:sz="0" w:space="0" w:color="auto"/>
        <w:left w:val="none" w:sz="0" w:space="0" w:color="auto"/>
        <w:bottom w:val="none" w:sz="0" w:space="0" w:color="auto"/>
        <w:right w:val="none" w:sz="0" w:space="0" w:color="auto"/>
      </w:divBdr>
    </w:div>
    <w:div w:id="322122257">
      <w:bodyDiv w:val="1"/>
      <w:marLeft w:val="0"/>
      <w:marRight w:val="0"/>
      <w:marTop w:val="0"/>
      <w:marBottom w:val="0"/>
      <w:divBdr>
        <w:top w:val="none" w:sz="0" w:space="0" w:color="auto"/>
        <w:left w:val="none" w:sz="0" w:space="0" w:color="auto"/>
        <w:bottom w:val="none" w:sz="0" w:space="0" w:color="auto"/>
        <w:right w:val="none" w:sz="0" w:space="0" w:color="auto"/>
      </w:divBdr>
    </w:div>
    <w:div w:id="322395120">
      <w:bodyDiv w:val="1"/>
      <w:marLeft w:val="0"/>
      <w:marRight w:val="0"/>
      <w:marTop w:val="0"/>
      <w:marBottom w:val="0"/>
      <w:divBdr>
        <w:top w:val="none" w:sz="0" w:space="0" w:color="auto"/>
        <w:left w:val="none" w:sz="0" w:space="0" w:color="auto"/>
        <w:bottom w:val="none" w:sz="0" w:space="0" w:color="auto"/>
        <w:right w:val="none" w:sz="0" w:space="0" w:color="auto"/>
      </w:divBdr>
    </w:div>
    <w:div w:id="322440995">
      <w:bodyDiv w:val="1"/>
      <w:marLeft w:val="0"/>
      <w:marRight w:val="0"/>
      <w:marTop w:val="0"/>
      <w:marBottom w:val="0"/>
      <w:divBdr>
        <w:top w:val="none" w:sz="0" w:space="0" w:color="auto"/>
        <w:left w:val="none" w:sz="0" w:space="0" w:color="auto"/>
        <w:bottom w:val="none" w:sz="0" w:space="0" w:color="auto"/>
        <w:right w:val="none" w:sz="0" w:space="0" w:color="auto"/>
      </w:divBdr>
    </w:div>
    <w:div w:id="322510961">
      <w:bodyDiv w:val="1"/>
      <w:marLeft w:val="0"/>
      <w:marRight w:val="0"/>
      <w:marTop w:val="0"/>
      <w:marBottom w:val="0"/>
      <w:divBdr>
        <w:top w:val="none" w:sz="0" w:space="0" w:color="auto"/>
        <w:left w:val="none" w:sz="0" w:space="0" w:color="auto"/>
        <w:bottom w:val="none" w:sz="0" w:space="0" w:color="auto"/>
        <w:right w:val="none" w:sz="0" w:space="0" w:color="auto"/>
      </w:divBdr>
    </w:div>
    <w:div w:id="322586350">
      <w:bodyDiv w:val="1"/>
      <w:marLeft w:val="0"/>
      <w:marRight w:val="0"/>
      <w:marTop w:val="0"/>
      <w:marBottom w:val="0"/>
      <w:divBdr>
        <w:top w:val="none" w:sz="0" w:space="0" w:color="auto"/>
        <w:left w:val="none" w:sz="0" w:space="0" w:color="auto"/>
        <w:bottom w:val="none" w:sz="0" w:space="0" w:color="auto"/>
        <w:right w:val="none" w:sz="0" w:space="0" w:color="auto"/>
      </w:divBdr>
    </w:div>
    <w:div w:id="322634545">
      <w:bodyDiv w:val="1"/>
      <w:marLeft w:val="0"/>
      <w:marRight w:val="0"/>
      <w:marTop w:val="0"/>
      <w:marBottom w:val="0"/>
      <w:divBdr>
        <w:top w:val="none" w:sz="0" w:space="0" w:color="auto"/>
        <w:left w:val="none" w:sz="0" w:space="0" w:color="auto"/>
        <w:bottom w:val="none" w:sz="0" w:space="0" w:color="auto"/>
        <w:right w:val="none" w:sz="0" w:space="0" w:color="auto"/>
      </w:divBdr>
    </w:div>
    <w:div w:id="322634856">
      <w:bodyDiv w:val="1"/>
      <w:marLeft w:val="0"/>
      <w:marRight w:val="0"/>
      <w:marTop w:val="0"/>
      <w:marBottom w:val="0"/>
      <w:divBdr>
        <w:top w:val="none" w:sz="0" w:space="0" w:color="auto"/>
        <w:left w:val="none" w:sz="0" w:space="0" w:color="auto"/>
        <w:bottom w:val="none" w:sz="0" w:space="0" w:color="auto"/>
        <w:right w:val="none" w:sz="0" w:space="0" w:color="auto"/>
      </w:divBdr>
    </w:div>
    <w:div w:id="322897080">
      <w:bodyDiv w:val="1"/>
      <w:marLeft w:val="0"/>
      <w:marRight w:val="0"/>
      <w:marTop w:val="0"/>
      <w:marBottom w:val="0"/>
      <w:divBdr>
        <w:top w:val="none" w:sz="0" w:space="0" w:color="auto"/>
        <w:left w:val="none" w:sz="0" w:space="0" w:color="auto"/>
        <w:bottom w:val="none" w:sz="0" w:space="0" w:color="auto"/>
        <w:right w:val="none" w:sz="0" w:space="0" w:color="auto"/>
      </w:divBdr>
    </w:div>
    <w:div w:id="322973217">
      <w:bodyDiv w:val="1"/>
      <w:marLeft w:val="0"/>
      <w:marRight w:val="0"/>
      <w:marTop w:val="0"/>
      <w:marBottom w:val="0"/>
      <w:divBdr>
        <w:top w:val="none" w:sz="0" w:space="0" w:color="auto"/>
        <w:left w:val="none" w:sz="0" w:space="0" w:color="auto"/>
        <w:bottom w:val="none" w:sz="0" w:space="0" w:color="auto"/>
        <w:right w:val="none" w:sz="0" w:space="0" w:color="auto"/>
      </w:divBdr>
    </w:div>
    <w:div w:id="322973622">
      <w:bodyDiv w:val="1"/>
      <w:marLeft w:val="0"/>
      <w:marRight w:val="0"/>
      <w:marTop w:val="0"/>
      <w:marBottom w:val="0"/>
      <w:divBdr>
        <w:top w:val="none" w:sz="0" w:space="0" w:color="auto"/>
        <w:left w:val="none" w:sz="0" w:space="0" w:color="auto"/>
        <w:bottom w:val="none" w:sz="0" w:space="0" w:color="auto"/>
        <w:right w:val="none" w:sz="0" w:space="0" w:color="auto"/>
      </w:divBdr>
    </w:div>
    <w:div w:id="322978488">
      <w:bodyDiv w:val="1"/>
      <w:marLeft w:val="0"/>
      <w:marRight w:val="0"/>
      <w:marTop w:val="0"/>
      <w:marBottom w:val="0"/>
      <w:divBdr>
        <w:top w:val="none" w:sz="0" w:space="0" w:color="auto"/>
        <w:left w:val="none" w:sz="0" w:space="0" w:color="auto"/>
        <w:bottom w:val="none" w:sz="0" w:space="0" w:color="auto"/>
        <w:right w:val="none" w:sz="0" w:space="0" w:color="auto"/>
      </w:divBdr>
    </w:div>
    <w:div w:id="323095141">
      <w:bodyDiv w:val="1"/>
      <w:marLeft w:val="0"/>
      <w:marRight w:val="0"/>
      <w:marTop w:val="0"/>
      <w:marBottom w:val="0"/>
      <w:divBdr>
        <w:top w:val="none" w:sz="0" w:space="0" w:color="auto"/>
        <w:left w:val="none" w:sz="0" w:space="0" w:color="auto"/>
        <w:bottom w:val="none" w:sz="0" w:space="0" w:color="auto"/>
        <w:right w:val="none" w:sz="0" w:space="0" w:color="auto"/>
      </w:divBdr>
    </w:div>
    <w:div w:id="323169196">
      <w:bodyDiv w:val="1"/>
      <w:marLeft w:val="0"/>
      <w:marRight w:val="0"/>
      <w:marTop w:val="0"/>
      <w:marBottom w:val="0"/>
      <w:divBdr>
        <w:top w:val="none" w:sz="0" w:space="0" w:color="auto"/>
        <w:left w:val="none" w:sz="0" w:space="0" w:color="auto"/>
        <w:bottom w:val="none" w:sz="0" w:space="0" w:color="auto"/>
        <w:right w:val="none" w:sz="0" w:space="0" w:color="auto"/>
      </w:divBdr>
    </w:div>
    <w:div w:id="323238315">
      <w:bodyDiv w:val="1"/>
      <w:marLeft w:val="0"/>
      <w:marRight w:val="0"/>
      <w:marTop w:val="0"/>
      <w:marBottom w:val="0"/>
      <w:divBdr>
        <w:top w:val="none" w:sz="0" w:space="0" w:color="auto"/>
        <w:left w:val="none" w:sz="0" w:space="0" w:color="auto"/>
        <w:bottom w:val="none" w:sz="0" w:space="0" w:color="auto"/>
        <w:right w:val="none" w:sz="0" w:space="0" w:color="auto"/>
      </w:divBdr>
    </w:div>
    <w:div w:id="323314735">
      <w:bodyDiv w:val="1"/>
      <w:marLeft w:val="0"/>
      <w:marRight w:val="0"/>
      <w:marTop w:val="0"/>
      <w:marBottom w:val="0"/>
      <w:divBdr>
        <w:top w:val="none" w:sz="0" w:space="0" w:color="auto"/>
        <w:left w:val="none" w:sz="0" w:space="0" w:color="auto"/>
        <w:bottom w:val="none" w:sz="0" w:space="0" w:color="auto"/>
        <w:right w:val="none" w:sz="0" w:space="0" w:color="auto"/>
      </w:divBdr>
    </w:div>
    <w:div w:id="323356210">
      <w:bodyDiv w:val="1"/>
      <w:marLeft w:val="0"/>
      <w:marRight w:val="0"/>
      <w:marTop w:val="0"/>
      <w:marBottom w:val="0"/>
      <w:divBdr>
        <w:top w:val="none" w:sz="0" w:space="0" w:color="auto"/>
        <w:left w:val="none" w:sz="0" w:space="0" w:color="auto"/>
        <w:bottom w:val="none" w:sz="0" w:space="0" w:color="auto"/>
        <w:right w:val="none" w:sz="0" w:space="0" w:color="auto"/>
      </w:divBdr>
    </w:div>
    <w:div w:id="323363886">
      <w:bodyDiv w:val="1"/>
      <w:marLeft w:val="0"/>
      <w:marRight w:val="0"/>
      <w:marTop w:val="0"/>
      <w:marBottom w:val="0"/>
      <w:divBdr>
        <w:top w:val="none" w:sz="0" w:space="0" w:color="auto"/>
        <w:left w:val="none" w:sz="0" w:space="0" w:color="auto"/>
        <w:bottom w:val="none" w:sz="0" w:space="0" w:color="auto"/>
        <w:right w:val="none" w:sz="0" w:space="0" w:color="auto"/>
      </w:divBdr>
    </w:div>
    <w:div w:id="323510289">
      <w:bodyDiv w:val="1"/>
      <w:marLeft w:val="0"/>
      <w:marRight w:val="0"/>
      <w:marTop w:val="0"/>
      <w:marBottom w:val="0"/>
      <w:divBdr>
        <w:top w:val="none" w:sz="0" w:space="0" w:color="auto"/>
        <w:left w:val="none" w:sz="0" w:space="0" w:color="auto"/>
        <w:bottom w:val="none" w:sz="0" w:space="0" w:color="auto"/>
        <w:right w:val="none" w:sz="0" w:space="0" w:color="auto"/>
      </w:divBdr>
    </w:div>
    <w:div w:id="323513023">
      <w:bodyDiv w:val="1"/>
      <w:marLeft w:val="0"/>
      <w:marRight w:val="0"/>
      <w:marTop w:val="0"/>
      <w:marBottom w:val="0"/>
      <w:divBdr>
        <w:top w:val="none" w:sz="0" w:space="0" w:color="auto"/>
        <w:left w:val="none" w:sz="0" w:space="0" w:color="auto"/>
        <w:bottom w:val="none" w:sz="0" w:space="0" w:color="auto"/>
        <w:right w:val="none" w:sz="0" w:space="0" w:color="auto"/>
      </w:divBdr>
    </w:div>
    <w:div w:id="323582994">
      <w:bodyDiv w:val="1"/>
      <w:marLeft w:val="0"/>
      <w:marRight w:val="0"/>
      <w:marTop w:val="0"/>
      <w:marBottom w:val="0"/>
      <w:divBdr>
        <w:top w:val="none" w:sz="0" w:space="0" w:color="auto"/>
        <w:left w:val="none" w:sz="0" w:space="0" w:color="auto"/>
        <w:bottom w:val="none" w:sz="0" w:space="0" w:color="auto"/>
        <w:right w:val="none" w:sz="0" w:space="0" w:color="auto"/>
      </w:divBdr>
    </w:div>
    <w:div w:id="323973316">
      <w:bodyDiv w:val="1"/>
      <w:marLeft w:val="0"/>
      <w:marRight w:val="0"/>
      <w:marTop w:val="0"/>
      <w:marBottom w:val="0"/>
      <w:divBdr>
        <w:top w:val="none" w:sz="0" w:space="0" w:color="auto"/>
        <w:left w:val="none" w:sz="0" w:space="0" w:color="auto"/>
        <w:bottom w:val="none" w:sz="0" w:space="0" w:color="auto"/>
        <w:right w:val="none" w:sz="0" w:space="0" w:color="auto"/>
      </w:divBdr>
    </w:div>
    <w:div w:id="324020479">
      <w:bodyDiv w:val="1"/>
      <w:marLeft w:val="0"/>
      <w:marRight w:val="0"/>
      <w:marTop w:val="0"/>
      <w:marBottom w:val="0"/>
      <w:divBdr>
        <w:top w:val="none" w:sz="0" w:space="0" w:color="auto"/>
        <w:left w:val="none" w:sz="0" w:space="0" w:color="auto"/>
        <w:bottom w:val="none" w:sz="0" w:space="0" w:color="auto"/>
        <w:right w:val="none" w:sz="0" w:space="0" w:color="auto"/>
      </w:divBdr>
    </w:div>
    <w:div w:id="324089232">
      <w:bodyDiv w:val="1"/>
      <w:marLeft w:val="0"/>
      <w:marRight w:val="0"/>
      <w:marTop w:val="0"/>
      <w:marBottom w:val="0"/>
      <w:divBdr>
        <w:top w:val="none" w:sz="0" w:space="0" w:color="auto"/>
        <w:left w:val="none" w:sz="0" w:space="0" w:color="auto"/>
        <w:bottom w:val="none" w:sz="0" w:space="0" w:color="auto"/>
        <w:right w:val="none" w:sz="0" w:space="0" w:color="auto"/>
      </w:divBdr>
    </w:div>
    <w:div w:id="324206641">
      <w:bodyDiv w:val="1"/>
      <w:marLeft w:val="0"/>
      <w:marRight w:val="0"/>
      <w:marTop w:val="0"/>
      <w:marBottom w:val="0"/>
      <w:divBdr>
        <w:top w:val="none" w:sz="0" w:space="0" w:color="auto"/>
        <w:left w:val="none" w:sz="0" w:space="0" w:color="auto"/>
        <w:bottom w:val="none" w:sz="0" w:space="0" w:color="auto"/>
        <w:right w:val="none" w:sz="0" w:space="0" w:color="auto"/>
      </w:divBdr>
    </w:div>
    <w:div w:id="324209974">
      <w:bodyDiv w:val="1"/>
      <w:marLeft w:val="0"/>
      <w:marRight w:val="0"/>
      <w:marTop w:val="0"/>
      <w:marBottom w:val="0"/>
      <w:divBdr>
        <w:top w:val="none" w:sz="0" w:space="0" w:color="auto"/>
        <w:left w:val="none" w:sz="0" w:space="0" w:color="auto"/>
        <w:bottom w:val="none" w:sz="0" w:space="0" w:color="auto"/>
        <w:right w:val="none" w:sz="0" w:space="0" w:color="auto"/>
      </w:divBdr>
    </w:div>
    <w:div w:id="324361848">
      <w:bodyDiv w:val="1"/>
      <w:marLeft w:val="0"/>
      <w:marRight w:val="0"/>
      <w:marTop w:val="0"/>
      <w:marBottom w:val="0"/>
      <w:divBdr>
        <w:top w:val="none" w:sz="0" w:space="0" w:color="auto"/>
        <w:left w:val="none" w:sz="0" w:space="0" w:color="auto"/>
        <w:bottom w:val="none" w:sz="0" w:space="0" w:color="auto"/>
        <w:right w:val="none" w:sz="0" w:space="0" w:color="auto"/>
      </w:divBdr>
    </w:div>
    <w:div w:id="324364959">
      <w:bodyDiv w:val="1"/>
      <w:marLeft w:val="0"/>
      <w:marRight w:val="0"/>
      <w:marTop w:val="0"/>
      <w:marBottom w:val="0"/>
      <w:divBdr>
        <w:top w:val="none" w:sz="0" w:space="0" w:color="auto"/>
        <w:left w:val="none" w:sz="0" w:space="0" w:color="auto"/>
        <w:bottom w:val="none" w:sz="0" w:space="0" w:color="auto"/>
        <w:right w:val="none" w:sz="0" w:space="0" w:color="auto"/>
      </w:divBdr>
    </w:div>
    <w:div w:id="324405800">
      <w:bodyDiv w:val="1"/>
      <w:marLeft w:val="0"/>
      <w:marRight w:val="0"/>
      <w:marTop w:val="0"/>
      <w:marBottom w:val="0"/>
      <w:divBdr>
        <w:top w:val="none" w:sz="0" w:space="0" w:color="auto"/>
        <w:left w:val="none" w:sz="0" w:space="0" w:color="auto"/>
        <w:bottom w:val="none" w:sz="0" w:space="0" w:color="auto"/>
        <w:right w:val="none" w:sz="0" w:space="0" w:color="auto"/>
      </w:divBdr>
    </w:div>
    <w:div w:id="324406545">
      <w:bodyDiv w:val="1"/>
      <w:marLeft w:val="0"/>
      <w:marRight w:val="0"/>
      <w:marTop w:val="0"/>
      <w:marBottom w:val="0"/>
      <w:divBdr>
        <w:top w:val="none" w:sz="0" w:space="0" w:color="auto"/>
        <w:left w:val="none" w:sz="0" w:space="0" w:color="auto"/>
        <w:bottom w:val="none" w:sz="0" w:space="0" w:color="auto"/>
        <w:right w:val="none" w:sz="0" w:space="0" w:color="auto"/>
      </w:divBdr>
    </w:div>
    <w:div w:id="324481109">
      <w:bodyDiv w:val="1"/>
      <w:marLeft w:val="0"/>
      <w:marRight w:val="0"/>
      <w:marTop w:val="0"/>
      <w:marBottom w:val="0"/>
      <w:divBdr>
        <w:top w:val="none" w:sz="0" w:space="0" w:color="auto"/>
        <w:left w:val="none" w:sz="0" w:space="0" w:color="auto"/>
        <w:bottom w:val="none" w:sz="0" w:space="0" w:color="auto"/>
        <w:right w:val="none" w:sz="0" w:space="0" w:color="auto"/>
      </w:divBdr>
    </w:div>
    <w:div w:id="324671718">
      <w:bodyDiv w:val="1"/>
      <w:marLeft w:val="0"/>
      <w:marRight w:val="0"/>
      <w:marTop w:val="0"/>
      <w:marBottom w:val="0"/>
      <w:divBdr>
        <w:top w:val="none" w:sz="0" w:space="0" w:color="auto"/>
        <w:left w:val="none" w:sz="0" w:space="0" w:color="auto"/>
        <w:bottom w:val="none" w:sz="0" w:space="0" w:color="auto"/>
        <w:right w:val="none" w:sz="0" w:space="0" w:color="auto"/>
      </w:divBdr>
    </w:div>
    <w:div w:id="324746256">
      <w:bodyDiv w:val="1"/>
      <w:marLeft w:val="0"/>
      <w:marRight w:val="0"/>
      <w:marTop w:val="0"/>
      <w:marBottom w:val="0"/>
      <w:divBdr>
        <w:top w:val="none" w:sz="0" w:space="0" w:color="auto"/>
        <w:left w:val="none" w:sz="0" w:space="0" w:color="auto"/>
        <w:bottom w:val="none" w:sz="0" w:space="0" w:color="auto"/>
        <w:right w:val="none" w:sz="0" w:space="0" w:color="auto"/>
      </w:divBdr>
    </w:div>
    <w:div w:id="324826070">
      <w:bodyDiv w:val="1"/>
      <w:marLeft w:val="0"/>
      <w:marRight w:val="0"/>
      <w:marTop w:val="0"/>
      <w:marBottom w:val="0"/>
      <w:divBdr>
        <w:top w:val="none" w:sz="0" w:space="0" w:color="auto"/>
        <w:left w:val="none" w:sz="0" w:space="0" w:color="auto"/>
        <w:bottom w:val="none" w:sz="0" w:space="0" w:color="auto"/>
        <w:right w:val="none" w:sz="0" w:space="0" w:color="auto"/>
      </w:divBdr>
    </w:div>
    <w:div w:id="324826865">
      <w:bodyDiv w:val="1"/>
      <w:marLeft w:val="0"/>
      <w:marRight w:val="0"/>
      <w:marTop w:val="0"/>
      <w:marBottom w:val="0"/>
      <w:divBdr>
        <w:top w:val="none" w:sz="0" w:space="0" w:color="auto"/>
        <w:left w:val="none" w:sz="0" w:space="0" w:color="auto"/>
        <w:bottom w:val="none" w:sz="0" w:space="0" w:color="auto"/>
        <w:right w:val="none" w:sz="0" w:space="0" w:color="auto"/>
      </w:divBdr>
    </w:div>
    <w:div w:id="325011224">
      <w:bodyDiv w:val="1"/>
      <w:marLeft w:val="0"/>
      <w:marRight w:val="0"/>
      <w:marTop w:val="0"/>
      <w:marBottom w:val="0"/>
      <w:divBdr>
        <w:top w:val="none" w:sz="0" w:space="0" w:color="auto"/>
        <w:left w:val="none" w:sz="0" w:space="0" w:color="auto"/>
        <w:bottom w:val="none" w:sz="0" w:space="0" w:color="auto"/>
        <w:right w:val="none" w:sz="0" w:space="0" w:color="auto"/>
      </w:divBdr>
    </w:div>
    <w:div w:id="325013111">
      <w:bodyDiv w:val="1"/>
      <w:marLeft w:val="0"/>
      <w:marRight w:val="0"/>
      <w:marTop w:val="0"/>
      <w:marBottom w:val="0"/>
      <w:divBdr>
        <w:top w:val="none" w:sz="0" w:space="0" w:color="auto"/>
        <w:left w:val="none" w:sz="0" w:space="0" w:color="auto"/>
        <w:bottom w:val="none" w:sz="0" w:space="0" w:color="auto"/>
        <w:right w:val="none" w:sz="0" w:space="0" w:color="auto"/>
      </w:divBdr>
    </w:div>
    <w:div w:id="325131410">
      <w:bodyDiv w:val="1"/>
      <w:marLeft w:val="0"/>
      <w:marRight w:val="0"/>
      <w:marTop w:val="0"/>
      <w:marBottom w:val="0"/>
      <w:divBdr>
        <w:top w:val="none" w:sz="0" w:space="0" w:color="auto"/>
        <w:left w:val="none" w:sz="0" w:space="0" w:color="auto"/>
        <w:bottom w:val="none" w:sz="0" w:space="0" w:color="auto"/>
        <w:right w:val="none" w:sz="0" w:space="0" w:color="auto"/>
      </w:divBdr>
    </w:div>
    <w:div w:id="325135026">
      <w:bodyDiv w:val="1"/>
      <w:marLeft w:val="0"/>
      <w:marRight w:val="0"/>
      <w:marTop w:val="0"/>
      <w:marBottom w:val="0"/>
      <w:divBdr>
        <w:top w:val="none" w:sz="0" w:space="0" w:color="auto"/>
        <w:left w:val="none" w:sz="0" w:space="0" w:color="auto"/>
        <w:bottom w:val="none" w:sz="0" w:space="0" w:color="auto"/>
        <w:right w:val="none" w:sz="0" w:space="0" w:color="auto"/>
      </w:divBdr>
    </w:div>
    <w:div w:id="325280938">
      <w:bodyDiv w:val="1"/>
      <w:marLeft w:val="0"/>
      <w:marRight w:val="0"/>
      <w:marTop w:val="0"/>
      <w:marBottom w:val="0"/>
      <w:divBdr>
        <w:top w:val="none" w:sz="0" w:space="0" w:color="auto"/>
        <w:left w:val="none" w:sz="0" w:space="0" w:color="auto"/>
        <w:bottom w:val="none" w:sz="0" w:space="0" w:color="auto"/>
        <w:right w:val="none" w:sz="0" w:space="0" w:color="auto"/>
      </w:divBdr>
    </w:div>
    <w:div w:id="325323004">
      <w:bodyDiv w:val="1"/>
      <w:marLeft w:val="0"/>
      <w:marRight w:val="0"/>
      <w:marTop w:val="0"/>
      <w:marBottom w:val="0"/>
      <w:divBdr>
        <w:top w:val="none" w:sz="0" w:space="0" w:color="auto"/>
        <w:left w:val="none" w:sz="0" w:space="0" w:color="auto"/>
        <w:bottom w:val="none" w:sz="0" w:space="0" w:color="auto"/>
        <w:right w:val="none" w:sz="0" w:space="0" w:color="auto"/>
      </w:divBdr>
    </w:div>
    <w:div w:id="325323542">
      <w:bodyDiv w:val="1"/>
      <w:marLeft w:val="0"/>
      <w:marRight w:val="0"/>
      <w:marTop w:val="0"/>
      <w:marBottom w:val="0"/>
      <w:divBdr>
        <w:top w:val="none" w:sz="0" w:space="0" w:color="auto"/>
        <w:left w:val="none" w:sz="0" w:space="0" w:color="auto"/>
        <w:bottom w:val="none" w:sz="0" w:space="0" w:color="auto"/>
        <w:right w:val="none" w:sz="0" w:space="0" w:color="auto"/>
      </w:divBdr>
    </w:div>
    <w:div w:id="325329587">
      <w:bodyDiv w:val="1"/>
      <w:marLeft w:val="0"/>
      <w:marRight w:val="0"/>
      <w:marTop w:val="0"/>
      <w:marBottom w:val="0"/>
      <w:divBdr>
        <w:top w:val="none" w:sz="0" w:space="0" w:color="auto"/>
        <w:left w:val="none" w:sz="0" w:space="0" w:color="auto"/>
        <w:bottom w:val="none" w:sz="0" w:space="0" w:color="auto"/>
        <w:right w:val="none" w:sz="0" w:space="0" w:color="auto"/>
      </w:divBdr>
    </w:div>
    <w:div w:id="325479611">
      <w:bodyDiv w:val="1"/>
      <w:marLeft w:val="0"/>
      <w:marRight w:val="0"/>
      <w:marTop w:val="0"/>
      <w:marBottom w:val="0"/>
      <w:divBdr>
        <w:top w:val="none" w:sz="0" w:space="0" w:color="auto"/>
        <w:left w:val="none" w:sz="0" w:space="0" w:color="auto"/>
        <w:bottom w:val="none" w:sz="0" w:space="0" w:color="auto"/>
        <w:right w:val="none" w:sz="0" w:space="0" w:color="auto"/>
      </w:divBdr>
    </w:div>
    <w:div w:id="325520271">
      <w:bodyDiv w:val="1"/>
      <w:marLeft w:val="0"/>
      <w:marRight w:val="0"/>
      <w:marTop w:val="0"/>
      <w:marBottom w:val="0"/>
      <w:divBdr>
        <w:top w:val="none" w:sz="0" w:space="0" w:color="auto"/>
        <w:left w:val="none" w:sz="0" w:space="0" w:color="auto"/>
        <w:bottom w:val="none" w:sz="0" w:space="0" w:color="auto"/>
        <w:right w:val="none" w:sz="0" w:space="0" w:color="auto"/>
      </w:divBdr>
    </w:div>
    <w:div w:id="325523855">
      <w:bodyDiv w:val="1"/>
      <w:marLeft w:val="0"/>
      <w:marRight w:val="0"/>
      <w:marTop w:val="0"/>
      <w:marBottom w:val="0"/>
      <w:divBdr>
        <w:top w:val="none" w:sz="0" w:space="0" w:color="auto"/>
        <w:left w:val="none" w:sz="0" w:space="0" w:color="auto"/>
        <w:bottom w:val="none" w:sz="0" w:space="0" w:color="auto"/>
        <w:right w:val="none" w:sz="0" w:space="0" w:color="auto"/>
      </w:divBdr>
    </w:div>
    <w:div w:id="325674841">
      <w:bodyDiv w:val="1"/>
      <w:marLeft w:val="0"/>
      <w:marRight w:val="0"/>
      <w:marTop w:val="0"/>
      <w:marBottom w:val="0"/>
      <w:divBdr>
        <w:top w:val="none" w:sz="0" w:space="0" w:color="auto"/>
        <w:left w:val="none" w:sz="0" w:space="0" w:color="auto"/>
        <w:bottom w:val="none" w:sz="0" w:space="0" w:color="auto"/>
        <w:right w:val="none" w:sz="0" w:space="0" w:color="auto"/>
      </w:divBdr>
    </w:div>
    <w:div w:id="325713998">
      <w:bodyDiv w:val="1"/>
      <w:marLeft w:val="0"/>
      <w:marRight w:val="0"/>
      <w:marTop w:val="0"/>
      <w:marBottom w:val="0"/>
      <w:divBdr>
        <w:top w:val="none" w:sz="0" w:space="0" w:color="auto"/>
        <w:left w:val="none" w:sz="0" w:space="0" w:color="auto"/>
        <w:bottom w:val="none" w:sz="0" w:space="0" w:color="auto"/>
        <w:right w:val="none" w:sz="0" w:space="0" w:color="auto"/>
      </w:divBdr>
    </w:div>
    <w:div w:id="325714484">
      <w:bodyDiv w:val="1"/>
      <w:marLeft w:val="0"/>
      <w:marRight w:val="0"/>
      <w:marTop w:val="0"/>
      <w:marBottom w:val="0"/>
      <w:divBdr>
        <w:top w:val="none" w:sz="0" w:space="0" w:color="auto"/>
        <w:left w:val="none" w:sz="0" w:space="0" w:color="auto"/>
        <w:bottom w:val="none" w:sz="0" w:space="0" w:color="auto"/>
        <w:right w:val="none" w:sz="0" w:space="0" w:color="auto"/>
      </w:divBdr>
    </w:div>
    <w:div w:id="325746173">
      <w:bodyDiv w:val="1"/>
      <w:marLeft w:val="0"/>
      <w:marRight w:val="0"/>
      <w:marTop w:val="0"/>
      <w:marBottom w:val="0"/>
      <w:divBdr>
        <w:top w:val="none" w:sz="0" w:space="0" w:color="auto"/>
        <w:left w:val="none" w:sz="0" w:space="0" w:color="auto"/>
        <w:bottom w:val="none" w:sz="0" w:space="0" w:color="auto"/>
        <w:right w:val="none" w:sz="0" w:space="0" w:color="auto"/>
      </w:divBdr>
    </w:div>
    <w:div w:id="325910605">
      <w:bodyDiv w:val="1"/>
      <w:marLeft w:val="0"/>
      <w:marRight w:val="0"/>
      <w:marTop w:val="0"/>
      <w:marBottom w:val="0"/>
      <w:divBdr>
        <w:top w:val="none" w:sz="0" w:space="0" w:color="auto"/>
        <w:left w:val="none" w:sz="0" w:space="0" w:color="auto"/>
        <w:bottom w:val="none" w:sz="0" w:space="0" w:color="auto"/>
        <w:right w:val="none" w:sz="0" w:space="0" w:color="auto"/>
      </w:divBdr>
    </w:div>
    <w:div w:id="325978210">
      <w:bodyDiv w:val="1"/>
      <w:marLeft w:val="0"/>
      <w:marRight w:val="0"/>
      <w:marTop w:val="0"/>
      <w:marBottom w:val="0"/>
      <w:divBdr>
        <w:top w:val="none" w:sz="0" w:space="0" w:color="auto"/>
        <w:left w:val="none" w:sz="0" w:space="0" w:color="auto"/>
        <w:bottom w:val="none" w:sz="0" w:space="0" w:color="auto"/>
        <w:right w:val="none" w:sz="0" w:space="0" w:color="auto"/>
      </w:divBdr>
    </w:div>
    <w:div w:id="325978989">
      <w:bodyDiv w:val="1"/>
      <w:marLeft w:val="0"/>
      <w:marRight w:val="0"/>
      <w:marTop w:val="0"/>
      <w:marBottom w:val="0"/>
      <w:divBdr>
        <w:top w:val="none" w:sz="0" w:space="0" w:color="auto"/>
        <w:left w:val="none" w:sz="0" w:space="0" w:color="auto"/>
        <w:bottom w:val="none" w:sz="0" w:space="0" w:color="auto"/>
        <w:right w:val="none" w:sz="0" w:space="0" w:color="auto"/>
      </w:divBdr>
    </w:div>
    <w:div w:id="326059117">
      <w:bodyDiv w:val="1"/>
      <w:marLeft w:val="0"/>
      <w:marRight w:val="0"/>
      <w:marTop w:val="0"/>
      <w:marBottom w:val="0"/>
      <w:divBdr>
        <w:top w:val="none" w:sz="0" w:space="0" w:color="auto"/>
        <w:left w:val="none" w:sz="0" w:space="0" w:color="auto"/>
        <w:bottom w:val="none" w:sz="0" w:space="0" w:color="auto"/>
        <w:right w:val="none" w:sz="0" w:space="0" w:color="auto"/>
      </w:divBdr>
    </w:div>
    <w:div w:id="326179881">
      <w:bodyDiv w:val="1"/>
      <w:marLeft w:val="0"/>
      <w:marRight w:val="0"/>
      <w:marTop w:val="0"/>
      <w:marBottom w:val="0"/>
      <w:divBdr>
        <w:top w:val="none" w:sz="0" w:space="0" w:color="auto"/>
        <w:left w:val="none" w:sz="0" w:space="0" w:color="auto"/>
        <w:bottom w:val="none" w:sz="0" w:space="0" w:color="auto"/>
        <w:right w:val="none" w:sz="0" w:space="0" w:color="auto"/>
      </w:divBdr>
    </w:div>
    <w:div w:id="326323361">
      <w:bodyDiv w:val="1"/>
      <w:marLeft w:val="0"/>
      <w:marRight w:val="0"/>
      <w:marTop w:val="0"/>
      <w:marBottom w:val="0"/>
      <w:divBdr>
        <w:top w:val="none" w:sz="0" w:space="0" w:color="auto"/>
        <w:left w:val="none" w:sz="0" w:space="0" w:color="auto"/>
        <w:bottom w:val="none" w:sz="0" w:space="0" w:color="auto"/>
        <w:right w:val="none" w:sz="0" w:space="0" w:color="auto"/>
      </w:divBdr>
    </w:div>
    <w:div w:id="326522022">
      <w:bodyDiv w:val="1"/>
      <w:marLeft w:val="0"/>
      <w:marRight w:val="0"/>
      <w:marTop w:val="0"/>
      <w:marBottom w:val="0"/>
      <w:divBdr>
        <w:top w:val="none" w:sz="0" w:space="0" w:color="auto"/>
        <w:left w:val="none" w:sz="0" w:space="0" w:color="auto"/>
        <w:bottom w:val="none" w:sz="0" w:space="0" w:color="auto"/>
        <w:right w:val="none" w:sz="0" w:space="0" w:color="auto"/>
      </w:divBdr>
      <w:divsChild>
        <w:div w:id="1000932034">
          <w:marLeft w:val="0"/>
          <w:marRight w:val="0"/>
          <w:marTop w:val="0"/>
          <w:marBottom w:val="0"/>
          <w:divBdr>
            <w:top w:val="none" w:sz="0" w:space="0" w:color="auto"/>
            <w:left w:val="none" w:sz="0" w:space="0" w:color="auto"/>
            <w:bottom w:val="none" w:sz="0" w:space="0" w:color="auto"/>
            <w:right w:val="none" w:sz="0" w:space="0" w:color="auto"/>
          </w:divBdr>
        </w:div>
        <w:div w:id="1186406643">
          <w:marLeft w:val="0"/>
          <w:marRight w:val="0"/>
          <w:marTop w:val="0"/>
          <w:marBottom w:val="0"/>
          <w:divBdr>
            <w:top w:val="none" w:sz="0" w:space="0" w:color="auto"/>
            <w:left w:val="none" w:sz="0" w:space="0" w:color="auto"/>
            <w:bottom w:val="none" w:sz="0" w:space="0" w:color="auto"/>
            <w:right w:val="none" w:sz="0" w:space="0" w:color="auto"/>
          </w:divBdr>
        </w:div>
        <w:div w:id="236985267">
          <w:marLeft w:val="0"/>
          <w:marRight w:val="0"/>
          <w:marTop w:val="0"/>
          <w:marBottom w:val="0"/>
          <w:divBdr>
            <w:top w:val="none" w:sz="0" w:space="0" w:color="auto"/>
            <w:left w:val="none" w:sz="0" w:space="0" w:color="auto"/>
            <w:bottom w:val="none" w:sz="0" w:space="0" w:color="auto"/>
            <w:right w:val="none" w:sz="0" w:space="0" w:color="auto"/>
          </w:divBdr>
        </w:div>
        <w:div w:id="625240819">
          <w:marLeft w:val="0"/>
          <w:marRight w:val="0"/>
          <w:marTop w:val="0"/>
          <w:marBottom w:val="0"/>
          <w:divBdr>
            <w:top w:val="none" w:sz="0" w:space="0" w:color="auto"/>
            <w:left w:val="none" w:sz="0" w:space="0" w:color="auto"/>
            <w:bottom w:val="none" w:sz="0" w:space="0" w:color="auto"/>
            <w:right w:val="none" w:sz="0" w:space="0" w:color="auto"/>
          </w:divBdr>
        </w:div>
        <w:div w:id="574631694">
          <w:marLeft w:val="0"/>
          <w:marRight w:val="0"/>
          <w:marTop w:val="0"/>
          <w:marBottom w:val="0"/>
          <w:divBdr>
            <w:top w:val="none" w:sz="0" w:space="0" w:color="auto"/>
            <w:left w:val="none" w:sz="0" w:space="0" w:color="auto"/>
            <w:bottom w:val="none" w:sz="0" w:space="0" w:color="auto"/>
            <w:right w:val="none" w:sz="0" w:space="0" w:color="auto"/>
          </w:divBdr>
        </w:div>
        <w:div w:id="1026054863">
          <w:marLeft w:val="0"/>
          <w:marRight w:val="0"/>
          <w:marTop w:val="0"/>
          <w:marBottom w:val="0"/>
          <w:divBdr>
            <w:top w:val="none" w:sz="0" w:space="0" w:color="auto"/>
            <w:left w:val="none" w:sz="0" w:space="0" w:color="auto"/>
            <w:bottom w:val="none" w:sz="0" w:space="0" w:color="auto"/>
            <w:right w:val="none" w:sz="0" w:space="0" w:color="auto"/>
          </w:divBdr>
        </w:div>
        <w:div w:id="1261447800">
          <w:marLeft w:val="0"/>
          <w:marRight w:val="0"/>
          <w:marTop w:val="0"/>
          <w:marBottom w:val="0"/>
          <w:divBdr>
            <w:top w:val="none" w:sz="0" w:space="0" w:color="auto"/>
            <w:left w:val="none" w:sz="0" w:space="0" w:color="auto"/>
            <w:bottom w:val="none" w:sz="0" w:space="0" w:color="auto"/>
            <w:right w:val="none" w:sz="0" w:space="0" w:color="auto"/>
          </w:divBdr>
        </w:div>
        <w:div w:id="1450855229">
          <w:marLeft w:val="0"/>
          <w:marRight w:val="0"/>
          <w:marTop w:val="0"/>
          <w:marBottom w:val="0"/>
          <w:divBdr>
            <w:top w:val="none" w:sz="0" w:space="0" w:color="auto"/>
            <w:left w:val="none" w:sz="0" w:space="0" w:color="auto"/>
            <w:bottom w:val="none" w:sz="0" w:space="0" w:color="auto"/>
            <w:right w:val="none" w:sz="0" w:space="0" w:color="auto"/>
          </w:divBdr>
        </w:div>
        <w:div w:id="2142072692">
          <w:marLeft w:val="0"/>
          <w:marRight w:val="0"/>
          <w:marTop w:val="0"/>
          <w:marBottom w:val="0"/>
          <w:divBdr>
            <w:top w:val="none" w:sz="0" w:space="0" w:color="auto"/>
            <w:left w:val="none" w:sz="0" w:space="0" w:color="auto"/>
            <w:bottom w:val="none" w:sz="0" w:space="0" w:color="auto"/>
            <w:right w:val="none" w:sz="0" w:space="0" w:color="auto"/>
          </w:divBdr>
        </w:div>
        <w:div w:id="1389914848">
          <w:marLeft w:val="0"/>
          <w:marRight w:val="0"/>
          <w:marTop w:val="0"/>
          <w:marBottom w:val="0"/>
          <w:divBdr>
            <w:top w:val="none" w:sz="0" w:space="0" w:color="auto"/>
            <w:left w:val="none" w:sz="0" w:space="0" w:color="auto"/>
            <w:bottom w:val="none" w:sz="0" w:space="0" w:color="auto"/>
            <w:right w:val="none" w:sz="0" w:space="0" w:color="auto"/>
          </w:divBdr>
        </w:div>
        <w:div w:id="870069612">
          <w:marLeft w:val="0"/>
          <w:marRight w:val="0"/>
          <w:marTop w:val="0"/>
          <w:marBottom w:val="0"/>
          <w:divBdr>
            <w:top w:val="none" w:sz="0" w:space="0" w:color="auto"/>
            <w:left w:val="none" w:sz="0" w:space="0" w:color="auto"/>
            <w:bottom w:val="none" w:sz="0" w:space="0" w:color="auto"/>
            <w:right w:val="none" w:sz="0" w:space="0" w:color="auto"/>
          </w:divBdr>
        </w:div>
        <w:div w:id="120733730">
          <w:marLeft w:val="0"/>
          <w:marRight w:val="0"/>
          <w:marTop w:val="0"/>
          <w:marBottom w:val="0"/>
          <w:divBdr>
            <w:top w:val="none" w:sz="0" w:space="0" w:color="auto"/>
            <w:left w:val="none" w:sz="0" w:space="0" w:color="auto"/>
            <w:bottom w:val="none" w:sz="0" w:space="0" w:color="auto"/>
            <w:right w:val="none" w:sz="0" w:space="0" w:color="auto"/>
          </w:divBdr>
        </w:div>
        <w:div w:id="1677994431">
          <w:marLeft w:val="0"/>
          <w:marRight w:val="0"/>
          <w:marTop w:val="0"/>
          <w:marBottom w:val="0"/>
          <w:divBdr>
            <w:top w:val="none" w:sz="0" w:space="0" w:color="auto"/>
            <w:left w:val="none" w:sz="0" w:space="0" w:color="auto"/>
            <w:bottom w:val="none" w:sz="0" w:space="0" w:color="auto"/>
            <w:right w:val="none" w:sz="0" w:space="0" w:color="auto"/>
          </w:divBdr>
        </w:div>
      </w:divsChild>
    </w:div>
    <w:div w:id="326524016">
      <w:bodyDiv w:val="1"/>
      <w:marLeft w:val="0"/>
      <w:marRight w:val="0"/>
      <w:marTop w:val="0"/>
      <w:marBottom w:val="0"/>
      <w:divBdr>
        <w:top w:val="none" w:sz="0" w:space="0" w:color="auto"/>
        <w:left w:val="none" w:sz="0" w:space="0" w:color="auto"/>
        <w:bottom w:val="none" w:sz="0" w:space="0" w:color="auto"/>
        <w:right w:val="none" w:sz="0" w:space="0" w:color="auto"/>
      </w:divBdr>
    </w:div>
    <w:div w:id="326787874">
      <w:bodyDiv w:val="1"/>
      <w:marLeft w:val="0"/>
      <w:marRight w:val="0"/>
      <w:marTop w:val="0"/>
      <w:marBottom w:val="0"/>
      <w:divBdr>
        <w:top w:val="none" w:sz="0" w:space="0" w:color="auto"/>
        <w:left w:val="none" w:sz="0" w:space="0" w:color="auto"/>
        <w:bottom w:val="none" w:sz="0" w:space="0" w:color="auto"/>
        <w:right w:val="none" w:sz="0" w:space="0" w:color="auto"/>
      </w:divBdr>
    </w:div>
    <w:div w:id="326832147">
      <w:bodyDiv w:val="1"/>
      <w:marLeft w:val="0"/>
      <w:marRight w:val="0"/>
      <w:marTop w:val="0"/>
      <w:marBottom w:val="0"/>
      <w:divBdr>
        <w:top w:val="none" w:sz="0" w:space="0" w:color="auto"/>
        <w:left w:val="none" w:sz="0" w:space="0" w:color="auto"/>
        <w:bottom w:val="none" w:sz="0" w:space="0" w:color="auto"/>
        <w:right w:val="none" w:sz="0" w:space="0" w:color="auto"/>
      </w:divBdr>
    </w:div>
    <w:div w:id="326979519">
      <w:bodyDiv w:val="1"/>
      <w:marLeft w:val="0"/>
      <w:marRight w:val="0"/>
      <w:marTop w:val="0"/>
      <w:marBottom w:val="0"/>
      <w:divBdr>
        <w:top w:val="none" w:sz="0" w:space="0" w:color="auto"/>
        <w:left w:val="none" w:sz="0" w:space="0" w:color="auto"/>
        <w:bottom w:val="none" w:sz="0" w:space="0" w:color="auto"/>
        <w:right w:val="none" w:sz="0" w:space="0" w:color="auto"/>
      </w:divBdr>
    </w:div>
    <w:div w:id="327096585">
      <w:bodyDiv w:val="1"/>
      <w:marLeft w:val="0"/>
      <w:marRight w:val="0"/>
      <w:marTop w:val="0"/>
      <w:marBottom w:val="0"/>
      <w:divBdr>
        <w:top w:val="none" w:sz="0" w:space="0" w:color="auto"/>
        <w:left w:val="none" w:sz="0" w:space="0" w:color="auto"/>
        <w:bottom w:val="none" w:sz="0" w:space="0" w:color="auto"/>
        <w:right w:val="none" w:sz="0" w:space="0" w:color="auto"/>
      </w:divBdr>
    </w:div>
    <w:div w:id="327099214">
      <w:bodyDiv w:val="1"/>
      <w:marLeft w:val="0"/>
      <w:marRight w:val="0"/>
      <w:marTop w:val="0"/>
      <w:marBottom w:val="0"/>
      <w:divBdr>
        <w:top w:val="none" w:sz="0" w:space="0" w:color="auto"/>
        <w:left w:val="none" w:sz="0" w:space="0" w:color="auto"/>
        <w:bottom w:val="none" w:sz="0" w:space="0" w:color="auto"/>
        <w:right w:val="none" w:sz="0" w:space="0" w:color="auto"/>
      </w:divBdr>
    </w:div>
    <w:div w:id="327100595">
      <w:bodyDiv w:val="1"/>
      <w:marLeft w:val="0"/>
      <w:marRight w:val="0"/>
      <w:marTop w:val="0"/>
      <w:marBottom w:val="0"/>
      <w:divBdr>
        <w:top w:val="none" w:sz="0" w:space="0" w:color="auto"/>
        <w:left w:val="none" w:sz="0" w:space="0" w:color="auto"/>
        <w:bottom w:val="none" w:sz="0" w:space="0" w:color="auto"/>
        <w:right w:val="none" w:sz="0" w:space="0" w:color="auto"/>
      </w:divBdr>
    </w:div>
    <w:div w:id="327177311">
      <w:bodyDiv w:val="1"/>
      <w:marLeft w:val="0"/>
      <w:marRight w:val="0"/>
      <w:marTop w:val="0"/>
      <w:marBottom w:val="0"/>
      <w:divBdr>
        <w:top w:val="none" w:sz="0" w:space="0" w:color="auto"/>
        <w:left w:val="none" w:sz="0" w:space="0" w:color="auto"/>
        <w:bottom w:val="none" w:sz="0" w:space="0" w:color="auto"/>
        <w:right w:val="none" w:sz="0" w:space="0" w:color="auto"/>
      </w:divBdr>
    </w:div>
    <w:div w:id="327364498">
      <w:bodyDiv w:val="1"/>
      <w:marLeft w:val="0"/>
      <w:marRight w:val="0"/>
      <w:marTop w:val="0"/>
      <w:marBottom w:val="0"/>
      <w:divBdr>
        <w:top w:val="none" w:sz="0" w:space="0" w:color="auto"/>
        <w:left w:val="none" w:sz="0" w:space="0" w:color="auto"/>
        <w:bottom w:val="none" w:sz="0" w:space="0" w:color="auto"/>
        <w:right w:val="none" w:sz="0" w:space="0" w:color="auto"/>
      </w:divBdr>
    </w:div>
    <w:div w:id="327439207">
      <w:bodyDiv w:val="1"/>
      <w:marLeft w:val="0"/>
      <w:marRight w:val="0"/>
      <w:marTop w:val="0"/>
      <w:marBottom w:val="0"/>
      <w:divBdr>
        <w:top w:val="none" w:sz="0" w:space="0" w:color="auto"/>
        <w:left w:val="none" w:sz="0" w:space="0" w:color="auto"/>
        <w:bottom w:val="none" w:sz="0" w:space="0" w:color="auto"/>
        <w:right w:val="none" w:sz="0" w:space="0" w:color="auto"/>
      </w:divBdr>
    </w:div>
    <w:div w:id="327439858">
      <w:bodyDiv w:val="1"/>
      <w:marLeft w:val="0"/>
      <w:marRight w:val="0"/>
      <w:marTop w:val="0"/>
      <w:marBottom w:val="0"/>
      <w:divBdr>
        <w:top w:val="none" w:sz="0" w:space="0" w:color="auto"/>
        <w:left w:val="none" w:sz="0" w:space="0" w:color="auto"/>
        <w:bottom w:val="none" w:sz="0" w:space="0" w:color="auto"/>
        <w:right w:val="none" w:sz="0" w:space="0" w:color="auto"/>
      </w:divBdr>
    </w:div>
    <w:div w:id="327563980">
      <w:bodyDiv w:val="1"/>
      <w:marLeft w:val="0"/>
      <w:marRight w:val="0"/>
      <w:marTop w:val="0"/>
      <w:marBottom w:val="0"/>
      <w:divBdr>
        <w:top w:val="none" w:sz="0" w:space="0" w:color="auto"/>
        <w:left w:val="none" w:sz="0" w:space="0" w:color="auto"/>
        <w:bottom w:val="none" w:sz="0" w:space="0" w:color="auto"/>
        <w:right w:val="none" w:sz="0" w:space="0" w:color="auto"/>
      </w:divBdr>
    </w:div>
    <w:div w:id="327753112">
      <w:bodyDiv w:val="1"/>
      <w:marLeft w:val="0"/>
      <w:marRight w:val="0"/>
      <w:marTop w:val="0"/>
      <w:marBottom w:val="0"/>
      <w:divBdr>
        <w:top w:val="none" w:sz="0" w:space="0" w:color="auto"/>
        <w:left w:val="none" w:sz="0" w:space="0" w:color="auto"/>
        <w:bottom w:val="none" w:sz="0" w:space="0" w:color="auto"/>
        <w:right w:val="none" w:sz="0" w:space="0" w:color="auto"/>
      </w:divBdr>
    </w:div>
    <w:div w:id="328026951">
      <w:bodyDiv w:val="1"/>
      <w:marLeft w:val="0"/>
      <w:marRight w:val="0"/>
      <w:marTop w:val="0"/>
      <w:marBottom w:val="0"/>
      <w:divBdr>
        <w:top w:val="none" w:sz="0" w:space="0" w:color="auto"/>
        <w:left w:val="none" w:sz="0" w:space="0" w:color="auto"/>
        <w:bottom w:val="none" w:sz="0" w:space="0" w:color="auto"/>
        <w:right w:val="none" w:sz="0" w:space="0" w:color="auto"/>
      </w:divBdr>
    </w:div>
    <w:div w:id="328142554">
      <w:bodyDiv w:val="1"/>
      <w:marLeft w:val="0"/>
      <w:marRight w:val="0"/>
      <w:marTop w:val="0"/>
      <w:marBottom w:val="0"/>
      <w:divBdr>
        <w:top w:val="none" w:sz="0" w:space="0" w:color="auto"/>
        <w:left w:val="none" w:sz="0" w:space="0" w:color="auto"/>
        <w:bottom w:val="none" w:sz="0" w:space="0" w:color="auto"/>
        <w:right w:val="none" w:sz="0" w:space="0" w:color="auto"/>
      </w:divBdr>
    </w:div>
    <w:div w:id="328291838">
      <w:bodyDiv w:val="1"/>
      <w:marLeft w:val="0"/>
      <w:marRight w:val="0"/>
      <w:marTop w:val="0"/>
      <w:marBottom w:val="0"/>
      <w:divBdr>
        <w:top w:val="none" w:sz="0" w:space="0" w:color="auto"/>
        <w:left w:val="none" w:sz="0" w:space="0" w:color="auto"/>
        <w:bottom w:val="none" w:sz="0" w:space="0" w:color="auto"/>
        <w:right w:val="none" w:sz="0" w:space="0" w:color="auto"/>
      </w:divBdr>
    </w:div>
    <w:div w:id="328295464">
      <w:bodyDiv w:val="1"/>
      <w:marLeft w:val="0"/>
      <w:marRight w:val="0"/>
      <w:marTop w:val="0"/>
      <w:marBottom w:val="0"/>
      <w:divBdr>
        <w:top w:val="none" w:sz="0" w:space="0" w:color="auto"/>
        <w:left w:val="none" w:sz="0" w:space="0" w:color="auto"/>
        <w:bottom w:val="none" w:sz="0" w:space="0" w:color="auto"/>
        <w:right w:val="none" w:sz="0" w:space="0" w:color="auto"/>
      </w:divBdr>
    </w:div>
    <w:div w:id="328408572">
      <w:bodyDiv w:val="1"/>
      <w:marLeft w:val="0"/>
      <w:marRight w:val="0"/>
      <w:marTop w:val="0"/>
      <w:marBottom w:val="0"/>
      <w:divBdr>
        <w:top w:val="none" w:sz="0" w:space="0" w:color="auto"/>
        <w:left w:val="none" w:sz="0" w:space="0" w:color="auto"/>
        <w:bottom w:val="none" w:sz="0" w:space="0" w:color="auto"/>
        <w:right w:val="none" w:sz="0" w:space="0" w:color="auto"/>
      </w:divBdr>
    </w:div>
    <w:div w:id="328412258">
      <w:bodyDiv w:val="1"/>
      <w:marLeft w:val="0"/>
      <w:marRight w:val="0"/>
      <w:marTop w:val="0"/>
      <w:marBottom w:val="0"/>
      <w:divBdr>
        <w:top w:val="none" w:sz="0" w:space="0" w:color="auto"/>
        <w:left w:val="none" w:sz="0" w:space="0" w:color="auto"/>
        <w:bottom w:val="none" w:sz="0" w:space="0" w:color="auto"/>
        <w:right w:val="none" w:sz="0" w:space="0" w:color="auto"/>
      </w:divBdr>
    </w:div>
    <w:div w:id="328489702">
      <w:bodyDiv w:val="1"/>
      <w:marLeft w:val="0"/>
      <w:marRight w:val="0"/>
      <w:marTop w:val="0"/>
      <w:marBottom w:val="0"/>
      <w:divBdr>
        <w:top w:val="none" w:sz="0" w:space="0" w:color="auto"/>
        <w:left w:val="none" w:sz="0" w:space="0" w:color="auto"/>
        <w:bottom w:val="none" w:sz="0" w:space="0" w:color="auto"/>
        <w:right w:val="none" w:sz="0" w:space="0" w:color="auto"/>
      </w:divBdr>
    </w:div>
    <w:div w:id="328561749">
      <w:bodyDiv w:val="1"/>
      <w:marLeft w:val="0"/>
      <w:marRight w:val="0"/>
      <w:marTop w:val="0"/>
      <w:marBottom w:val="0"/>
      <w:divBdr>
        <w:top w:val="none" w:sz="0" w:space="0" w:color="auto"/>
        <w:left w:val="none" w:sz="0" w:space="0" w:color="auto"/>
        <w:bottom w:val="none" w:sz="0" w:space="0" w:color="auto"/>
        <w:right w:val="none" w:sz="0" w:space="0" w:color="auto"/>
      </w:divBdr>
    </w:div>
    <w:div w:id="328679465">
      <w:bodyDiv w:val="1"/>
      <w:marLeft w:val="0"/>
      <w:marRight w:val="0"/>
      <w:marTop w:val="0"/>
      <w:marBottom w:val="0"/>
      <w:divBdr>
        <w:top w:val="none" w:sz="0" w:space="0" w:color="auto"/>
        <w:left w:val="none" w:sz="0" w:space="0" w:color="auto"/>
        <w:bottom w:val="none" w:sz="0" w:space="0" w:color="auto"/>
        <w:right w:val="none" w:sz="0" w:space="0" w:color="auto"/>
      </w:divBdr>
    </w:div>
    <w:div w:id="328795550">
      <w:bodyDiv w:val="1"/>
      <w:marLeft w:val="0"/>
      <w:marRight w:val="0"/>
      <w:marTop w:val="0"/>
      <w:marBottom w:val="0"/>
      <w:divBdr>
        <w:top w:val="none" w:sz="0" w:space="0" w:color="auto"/>
        <w:left w:val="none" w:sz="0" w:space="0" w:color="auto"/>
        <w:bottom w:val="none" w:sz="0" w:space="0" w:color="auto"/>
        <w:right w:val="none" w:sz="0" w:space="0" w:color="auto"/>
      </w:divBdr>
    </w:div>
    <w:div w:id="328872736">
      <w:bodyDiv w:val="1"/>
      <w:marLeft w:val="0"/>
      <w:marRight w:val="0"/>
      <w:marTop w:val="0"/>
      <w:marBottom w:val="0"/>
      <w:divBdr>
        <w:top w:val="none" w:sz="0" w:space="0" w:color="auto"/>
        <w:left w:val="none" w:sz="0" w:space="0" w:color="auto"/>
        <w:bottom w:val="none" w:sz="0" w:space="0" w:color="auto"/>
        <w:right w:val="none" w:sz="0" w:space="0" w:color="auto"/>
      </w:divBdr>
    </w:div>
    <w:div w:id="328944448">
      <w:bodyDiv w:val="1"/>
      <w:marLeft w:val="0"/>
      <w:marRight w:val="0"/>
      <w:marTop w:val="0"/>
      <w:marBottom w:val="0"/>
      <w:divBdr>
        <w:top w:val="none" w:sz="0" w:space="0" w:color="auto"/>
        <w:left w:val="none" w:sz="0" w:space="0" w:color="auto"/>
        <w:bottom w:val="none" w:sz="0" w:space="0" w:color="auto"/>
        <w:right w:val="none" w:sz="0" w:space="0" w:color="auto"/>
      </w:divBdr>
    </w:div>
    <w:div w:id="328950103">
      <w:bodyDiv w:val="1"/>
      <w:marLeft w:val="0"/>
      <w:marRight w:val="0"/>
      <w:marTop w:val="0"/>
      <w:marBottom w:val="0"/>
      <w:divBdr>
        <w:top w:val="none" w:sz="0" w:space="0" w:color="auto"/>
        <w:left w:val="none" w:sz="0" w:space="0" w:color="auto"/>
        <w:bottom w:val="none" w:sz="0" w:space="0" w:color="auto"/>
        <w:right w:val="none" w:sz="0" w:space="0" w:color="auto"/>
      </w:divBdr>
    </w:div>
    <w:div w:id="329138910">
      <w:bodyDiv w:val="1"/>
      <w:marLeft w:val="0"/>
      <w:marRight w:val="0"/>
      <w:marTop w:val="0"/>
      <w:marBottom w:val="0"/>
      <w:divBdr>
        <w:top w:val="none" w:sz="0" w:space="0" w:color="auto"/>
        <w:left w:val="none" w:sz="0" w:space="0" w:color="auto"/>
        <w:bottom w:val="none" w:sz="0" w:space="0" w:color="auto"/>
        <w:right w:val="none" w:sz="0" w:space="0" w:color="auto"/>
      </w:divBdr>
    </w:div>
    <w:div w:id="329219712">
      <w:bodyDiv w:val="1"/>
      <w:marLeft w:val="0"/>
      <w:marRight w:val="0"/>
      <w:marTop w:val="0"/>
      <w:marBottom w:val="0"/>
      <w:divBdr>
        <w:top w:val="none" w:sz="0" w:space="0" w:color="auto"/>
        <w:left w:val="none" w:sz="0" w:space="0" w:color="auto"/>
        <w:bottom w:val="none" w:sz="0" w:space="0" w:color="auto"/>
        <w:right w:val="none" w:sz="0" w:space="0" w:color="auto"/>
      </w:divBdr>
    </w:div>
    <w:div w:id="329254618">
      <w:bodyDiv w:val="1"/>
      <w:marLeft w:val="0"/>
      <w:marRight w:val="0"/>
      <w:marTop w:val="0"/>
      <w:marBottom w:val="0"/>
      <w:divBdr>
        <w:top w:val="none" w:sz="0" w:space="0" w:color="auto"/>
        <w:left w:val="none" w:sz="0" w:space="0" w:color="auto"/>
        <w:bottom w:val="none" w:sz="0" w:space="0" w:color="auto"/>
        <w:right w:val="none" w:sz="0" w:space="0" w:color="auto"/>
      </w:divBdr>
    </w:div>
    <w:div w:id="329331900">
      <w:bodyDiv w:val="1"/>
      <w:marLeft w:val="0"/>
      <w:marRight w:val="0"/>
      <w:marTop w:val="0"/>
      <w:marBottom w:val="0"/>
      <w:divBdr>
        <w:top w:val="none" w:sz="0" w:space="0" w:color="auto"/>
        <w:left w:val="none" w:sz="0" w:space="0" w:color="auto"/>
        <w:bottom w:val="none" w:sz="0" w:space="0" w:color="auto"/>
        <w:right w:val="none" w:sz="0" w:space="0" w:color="auto"/>
      </w:divBdr>
    </w:div>
    <w:div w:id="329332653">
      <w:bodyDiv w:val="1"/>
      <w:marLeft w:val="0"/>
      <w:marRight w:val="0"/>
      <w:marTop w:val="0"/>
      <w:marBottom w:val="0"/>
      <w:divBdr>
        <w:top w:val="none" w:sz="0" w:space="0" w:color="auto"/>
        <w:left w:val="none" w:sz="0" w:space="0" w:color="auto"/>
        <w:bottom w:val="none" w:sz="0" w:space="0" w:color="auto"/>
        <w:right w:val="none" w:sz="0" w:space="0" w:color="auto"/>
      </w:divBdr>
    </w:div>
    <w:div w:id="329336950">
      <w:bodyDiv w:val="1"/>
      <w:marLeft w:val="0"/>
      <w:marRight w:val="0"/>
      <w:marTop w:val="0"/>
      <w:marBottom w:val="0"/>
      <w:divBdr>
        <w:top w:val="none" w:sz="0" w:space="0" w:color="auto"/>
        <w:left w:val="none" w:sz="0" w:space="0" w:color="auto"/>
        <w:bottom w:val="none" w:sz="0" w:space="0" w:color="auto"/>
        <w:right w:val="none" w:sz="0" w:space="0" w:color="auto"/>
      </w:divBdr>
    </w:div>
    <w:div w:id="329413402">
      <w:bodyDiv w:val="1"/>
      <w:marLeft w:val="0"/>
      <w:marRight w:val="0"/>
      <w:marTop w:val="0"/>
      <w:marBottom w:val="0"/>
      <w:divBdr>
        <w:top w:val="none" w:sz="0" w:space="0" w:color="auto"/>
        <w:left w:val="none" w:sz="0" w:space="0" w:color="auto"/>
        <w:bottom w:val="none" w:sz="0" w:space="0" w:color="auto"/>
        <w:right w:val="none" w:sz="0" w:space="0" w:color="auto"/>
      </w:divBdr>
    </w:div>
    <w:div w:id="329523030">
      <w:bodyDiv w:val="1"/>
      <w:marLeft w:val="0"/>
      <w:marRight w:val="0"/>
      <w:marTop w:val="0"/>
      <w:marBottom w:val="0"/>
      <w:divBdr>
        <w:top w:val="none" w:sz="0" w:space="0" w:color="auto"/>
        <w:left w:val="none" w:sz="0" w:space="0" w:color="auto"/>
        <w:bottom w:val="none" w:sz="0" w:space="0" w:color="auto"/>
        <w:right w:val="none" w:sz="0" w:space="0" w:color="auto"/>
      </w:divBdr>
    </w:div>
    <w:div w:id="329530893">
      <w:bodyDiv w:val="1"/>
      <w:marLeft w:val="0"/>
      <w:marRight w:val="0"/>
      <w:marTop w:val="0"/>
      <w:marBottom w:val="0"/>
      <w:divBdr>
        <w:top w:val="none" w:sz="0" w:space="0" w:color="auto"/>
        <w:left w:val="none" w:sz="0" w:space="0" w:color="auto"/>
        <w:bottom w:val="none" w:sz="0" w:space="0" w:color="auto"/>
        <w:right w:val="none" w:sz="0" w:space="0" w:color="auto"/>
      </w:divBdr>
    </w:div>
    <w:div w:id="329602112">
      <w:bodyDiv w:val="1"/>
      <w:marLeft w:val="0"/>
      <w:marRight w:val="0"/>
      <w:marTop w:val="0"/>
      <w:marBottom w:val="0"/>
      <w:divBdr>
        <w:top w:val="none" w:sz="0" w:space="0" w:color="auto"/>
        <w:left w:val="none" w:sz="0" w:space="0" w:color="auto"/>
        <w:bottom w:val="none" w:sz="0" w:space="0" w:color="auto"/>
        <w:right w:val="none" w:sz="0" w:space="0" w:color="auto"/>
      </w:divBdr>
    </w:div>
    <w:div w:id="329602322">
      <w:bodyDiv w:val="1"/>
      <w:marLeft w:val="0"/>
      <w:marRight w:val="0"/>
      <w:marTop w:val="0"/>
      <w:marBottom w:val="0"/>
      <w:divBdr>
        <w:top w:val="none" w:sz="0" w:space="0" w:color="auto"/>
        <w:left w:val="none" w:sz="0" w:space="0" w:color="auto"/>
        <w:bottom w:val="none" w:sz="0" w:space="0" w:color="auto"/>
        <w:right w:val="none" w:sz="0" w:space="0" w:color="auto"/>
      </w:divBdr>
    </w:div>
    <w:div w:id="329605288">
      <w:bodyDiv w:val="1"/>
      <w:marLeft w:val="0"/>
      <w:marRight w:val="0"/>
      <w:marTop w:val="0"/>
      <w:marBottom w:val="0"/>
      <w:divBdr>
        <w:top w:val="none" w:sz="0" w:space="0" w:color="auto"/>
        <w:left w:val="none" w:sz="0" w:space="0" w:color="auto"/>
        <w:bottom w:val="none" w:sz="0" w:space="0" w:color="auto"/>
        <w:right w:val="none" w:sz="0" w:space="0" w:color="auto"/>
      </w:divBdr>
    </w:div>
    <w:div w:id="329605289">
      <w:bodyDiv w:val="1"/>
      <w:marLeft w:val="0"/>
      <w:marRight w:val="0"/>
      <w:marTop w:val="0"/>
      <w:marBottom w:val="0"/>
      <w:divBdr>
        <w:top w:val="none" w:sz="0" w:space="0" w:color="auto"/>
        <w:left w:val="none" w:sz="0" w:space="0" w:color="auto"/>
        <w:bottom w:val="none" w:sz="0" w:space="0" w:color="auto"/>
        <w:right w:val="none" w:sz="0" w:space="0" w:color="auto"/>
      </w:divBdr>
    </w:div>
    <w:div w:id="329647046">
      <w:bodyDiv w:val="1"/>
      <w:marLeft w:val="0"/>
      <w:marRight w:val="0"/>
      <w:marTop w:val="0"/>
      <w:marBottom w:val="0"/>
      <w:divBdr>
        <w:top w:val="none" w:sz="0" w:space="0" w:color="auto"/>
        <w:left w:val="none" w:sz="0" w:space="0" w:color="auto"/>
        <w:bottom w:val="none" w:sz="0" w:space="0" w:color="auto"/>
        <w:right w:val="none" w:sz="0" w:space="0" w:color="auto"/>
      </w:divBdr>
    </w:div>
    <w:div w:id="329649174">
      <w:bodyDiv w:val="1"/>
      <w:marLeft w:val="0"/>
      <w:marRight w:val="0"/>
      <w:marTop w:val="0"/>
      <w:marBottom w:val="0"/>
      <w:divBdr>
        <w:top w:val="none" w:sz="0" w:space="0" w:color="auto"/>
        <w:left w:val="none" w:sz="0" w:space="0" w:color="auto"/>
        <w:bottom w:val="none" w:sz="0" w:space="0" w:color="auto"/>
        <w:right w:val="none" w:sz="0" w:space="0" w:color="auto"/>
      </w:divBdr>
    </w:div>
    <w:div w:id="329675134">
      <w:bodyDiv w:val="1"/>
      <w:marLeft w:val="0"/>
      <w:marRight w:val="0"/>
      <w:marTop w:val="0"/>
      <w:marBottom w:val="0"/>
      <w:divBdr>
        <w:top w:val="none" w:sz="0" w:space="0" w:color="auto"/>
        <w:left w:val="none" w:sz="0" w:space="0" w:color="auto"/>
        <w:bottom w:val="none" w:sz="0" w:space="0" w:color="auto"/>
        <w:right w:val="none" w:sz="0" w:space="0" w:color="auto"/>
      </w:divBdr>
    </w:div>
    <w:div w:id="329678468">
      <w:bodyDiv w:val="1"/>
      <w:marLeft w:val="0"/>
      <w:marRight w:val="0"/>
      <w:marTop w:val="0"/>
      <w:marBottom w:val="0"/>
      <w:divBdr>
        <w:top w:val="none" w:sz="0" w:space="0" w:color="auto"/>
        <w:left w:val="none" w:sz="0" w:space="0" w:color="auto"/>
        <w:bottom w:val="none" w:sz="0" w:space="0" w:color="auto"/>
        <w:right w:val="none" w:sz="0" w:space="0" w:color="auto"/>
      </w:divBdr>
    </w:div>
    <w:div w:id="329796792">
      <w:bodyDiv w:val="1"/>
      <w:marLeft w:val="0"/>
      <w:marRight w:val="0"/>
      <w:marTop w:val="0"/>
      <w:marBottom w:val="0"/>
      <w:divBdr>
        <w:top w:val="none" w:sz="0" w:space="0" w:color="auto"/>
        <w:left w:val="none" w:sz="0" w:space="0" w:color="auto"/>
        <w:bottom w:val="none" w:sz="0" w:space="0" w:color="auto"/>
        <w:right w:val="none" w:sz="0" w:space="0" w:color="auto"/>
      </w:divBdr>
    </w:div>
    <w:div w:id="329872820">
      <w:bodyDiv w:val="1"/>
      <w:marLeft w:val="0"/>
      <w:marRight w:val="0"/>
      <w:marTop w:val="0"/>
      <w:marBottom w:val="0"/>
      <w:divBdr>
        <w:top w:val="none" w:sz="0" w:space="0" w:color="auto"/>
        <w:left w:val="none" w:sz="0" w:space="0" w:color="auto"/>
        <w:bottom w:val="none" w:sz="0" w:space="0" w:color="auto"/>
        <w:right w:val="none" w:sz="0" w:space="0" w:color="auto"/>
      </w:divBdr>
    </w:div>
    <w:div w:id="330181011">
      <w:bodyDiv w:val="1"/>
      <w:marLeft w:val="0"/>
      <w:marRight w:val="0"/>
      <w:marTop w:val="0"/>
      <w:marBottom w:val="0"/>
      <w:divBdr>
        <w:top w:val="none" w:sz="0" w:space="0" w:color="auto"/>
        <w:left w:val="none" w:sz="0" w:space="0" w:color="auto"/>
        <w:bottom w:val="none" w:sz="0" w:space="0" w:color="auto"/>
        <w:right w:val="none" w:sz="0" w:space="0" w:color="auto"/>
      </w:divBdr>
    </w:div>
    <w:div w:id="330451065">
      <w:bodyDiv w:val="1"/>
      <w:marLeft w:val="0"/>
      <w:marRight w:val="0"/>
      <w:marTop w:val="0"/>
      <w:marBottom w:val="0"/>
      <w:divBdr>
        <w:top w:val="none" w:sz="0" w:space="0" w:color="auto"/>
        <w:left w:val="none" w:sz="0" w:space="0" w:color="auto"/>
        <w:bottom w:val="none" w:sz="0" w:space="0" w:color="auto"/>
        <w:right w:val="none" w:sz="0" w:space="0" w:color="auto"/>
      </w:divBdr>
    </w:div>
    <w:div w:id="330452635">
      <w:bodyDiv w:val="1"/>
      <w:marLeft w:val="0"/>
      <w:marRight w:val="0"/>
      <w:marTop w:val="0"/>
      <w:marBottom w:val="0"/>
      <w:divBdr>
        <w:top w:val="none" w:sz="0" w:space="0" w:color="auto"/>
        <w:left w:val="none" w:sz="0" w:space="0" w:color="auto"/>
        <w:bottom w:val="none" w:sz="0" w:space="0" w:color="auto"/>
        <w:right w:val="none" w:sz="0" w:space="0" w:color="auto"/>
      </w:divBdr>
    </w:div>
    <w:div w:id="330523390">
      <w:bodyDiv w:val="1"/>
      <w:marLeft w:val="0"/>
      <w:marRight w:val="0"/>
      <w:marTop w:val="0"/>
      <w:marBottom w:val="0"/>
      <w:divBdr>
        <w:top w:val="none" w:sz="0" w:space="0" w:color="auto"/>
        <w:left w:val="none" w:sz="0" w:space="0" w:color="auto"/>
        <w:bottom w:val="none" w:sz="0" w:space="0" w:color="auto"/>
        <w:right w:val="none" w:sz="0" w:space="0" w:color="auto"/>
      </w:divBdr>
    </w:div>
    <w:div w:id="330642876">
      <w:bodyDiv w:val="1"/>
      <w:marLeft w:val="0"/>
      <w:marRight w:val="0"/>
      <w:marTop w:val="0"/>
      <w:marBottom w:val="0"/>
      <w:divBdr>
        <w:top w:val="none" w:sz="0" w:space="0" w:color="auto"/>
        <w:left w:val="none" w:sz="0" w:space="0" w:color="auto"/>
        <w:bottom w:val="none" w:sz="0" w:space="0" w:color="auto"/>
        <w:right w:val="none" w:sz="0" w:space="0" w:color="auto"/>
      </w:divBdr>
    </w:div>
    <w:div w:id="330721245">
      <w:bodyDiv w:val="1"/>
      <w:marLeft w:val="0"/>
      <w:marRight w:val="0"/>
      <w:marTop w:val="0"/>
      <w:marBottom w:val="0"/>
      <w:divBdr>
        <w:top w:val="none" w:sz="0" w:space="0" w:color="auto"/>
        <w:left w:val="none" w:sz="0" w:space="0" w:color="auto"/>
        <w:bottom w:val="none" w:sz="0" w:space="0" w:color="auto"/>
        <w:right w:val="none" w:sz="0" w:space="0" w:color="auto"/>
      </w:divBdr>
    </w:div>
    <w:div w:id="330833753">
      <w:bodyDiv w:val="1"/>
      <w:marLeft w:val="0"/>
      <w:marRight w:val="0"/>
      <w:marTop w:val="0"/>
      <w:marBottom w:val="0"/>
      <w:divBdr>
        <w:top w:val="none" w:sz="0" w:space="0" w:color="auto"/>
        <w:left w:val="none" w:sz="0" w:space="0" w:color="auto"/>
        <w:bottom w:val="none" w:sz="0" w:space="0" w:color="auto"/>
        <w:right w:val="none" w:sz="0" w:space="0" w:color="auto"/>
      </w:divBdr>
    </w:div>
    <w:div w:id="330988243">
      <w:bodyDiv w:val="1"/>
      <w:marLeft w:val="0"/>
      <w:marRight w:val="0"/>
      <w:marTop w:val="0"/>
      <w:marBottom w:val="0"/>
      <w:divBdr>
        <w:top w:val="none" w:sz="0" w:space="0" w:color="auto"/>
        <w:left w:val="none" w:sz="0" w:space="0" w:color="auto"/>
        <w:bottom w:val="none" w:sz="0" w:space="0" w:color="auto"/>
        <w:right w:val="none" w:sz="0" w:space="0" w:color="auto"/>
      </w:divBdr>
    </w:div>
    <w:div w:id="331109053">
      <w:bodyDiv w:val="1"/>
      <w:marLeft w:val="0"/>
      <w:marRight w:val="0"/>
      <w:marTop w:val="0"/>
      <w:marBottom w:val="0"/>
      <w:divBdr>
        <w:top w:val="none" w:sz="0" w:space="0" w:color="auto"/>
        <w:left w:val="none" w:sz="0" w:space="0" w:color="auto"/>
        <w:bottom w:val="none" w:sz="0" w:space="0" w:color="auto"/>
        <w:right w:val="none" w:sz="0" w:space="0" w:color="auto"/>
      </w:divBdr>
    </w:div>
    <w:div w:id="331182851">
      <w:bodyDiv w:val="1"/>
      <w:marLeft w:val="0"/>
      <w:marRight w:val="0"/>
      <w:marTop w:val="0"/>
      <w:marBottom w:val="0"/>
      <w:divBdr>
        <w:top w:val="none" w:sz="0" w:space="0" w:color="auto"/>
        <w:left w:val="none" w:sz="0" w:space="0" w:color="auto"/>
        <w:bottom w:val="none" w:sz="0" w:space="0" w:color="auto"/>
        <w:right w:val="none" w:sz="0" w:space="0" w:color="auto"/>
      </w:divBdr>
    </w:div>
    <w:div w:id="331416393">
      <w:bodyDiv w:val="1"/>
      <w:marLeft w:val="0"/>
      <w:marRight w:val="0"/>
      <w:marTop w:val="0"/>
      <w:marBottom w:val="0"/>
      <w:divBdr>
        <w:top w:val="none" w:sz="0" w:space="0" w:color="auto"/>
        <w:left w:val="none" w:sz="0" w:space="0" w:color="auto"/>
        <w:bottom w:val="none" w:sz="0" w:space="0" w:color="auto"/>
        <w:right w:val="none" w:sz="0" w:space="0" w:color="auto"/>
      </w:divBdr>
    </w:div>
    <w:div w:id="331445596">
      <w:bodyDiv w:val="1"/>
      <w:marLeft w:val="0"/>
      <w:marRight w:val="0"/>
      <w:marTop w:val="0"/>
      <w:marBottom w:val="0"/>
      <w:divBdr>
        <w:top w:val="none" w:sz="0" w:space="0" w:color="auto"/>
        <w:left w:val="none" w:sz="0" w:space="0" w:color="auto"/>
        <w:bottom w:val="none" w:sz="0" w:space="0" w:color="auto"/>
        <w:right w:val="none" w:sz="0" w:space="0" w:color="auto"/>
      </w:divBdr>
    </w:div>
    <w:div w:id="331568124">
      <w:bodyDiv w:val="1"/>
      <w:marLeft w:val="0"/>
      <w:marRight w:val="0"/>
      <w:marTop w:val="0"/>
      <w:marBottom w:val="0"/>
      <w:divBdr>
        <w:top w:val="none" w:sz="0" w:space="0" w:color="auto"/>
        <w:left w:val="none" w:sz="0" w:space="0" w:color="auto"/>
        <w:bottom w:val="none" w:sz="0" w:space="0" w:color="auto"/>
        <w:right w:val="none" w:sz="0" w:space="0" w:color="auto"/>
      </w:divBdr>
    </w:div>
    <w:div w:id="331569697">
      <w:bodyDiv w:val="1"/>
      <w:marLeft w:val="0"/>
      <w:marRight w:val="0"/>
      <w:marTop w:val="0"/>
      <w:marBottom w:val="0"/>
      <w:divBdr>
        <w:top w:val="none" w:sz="0" w:space="0" w:color="auto"/>
        <w:left w:val="none" w:sz="0" w:space="0" w:color="auto"/>
        <w:bottom w:val="none" w:sz="0" w:space="0" w:color="auto"/>
        <w:right w:val="none" w:sz="0" w:space="0" w:color="auto"/>
      </w:divBdr>
    </w:div>
    <w:div w:id="331572403">
      <w:bodyDiv w:val="1"/>
      <w:marLeft w:val="0"/>
      <w:marRight w:val="0"/>
      <w:marTop w:val="0"/>
      <w:marBottom w:val="0"/>
      <w:divBdr>
        <w:top w:val="none" w:sz="0" w:space="0" w:color="auto"/>
        <w:left w:val="none" w:sz="0" w:space="0" w:color="auto"/>
        <w:bottom w:val="none" w:sz="0" w:space="0" w:color="auto"/>
        <w:right w:val="none" w:sz="0" w:space="0" w:color="auto"/>
      </w:divBdr>
    </w:div>
    <w:div w:id="331572408">
      <w:bodyDiv w:val="1"/>
      <w:marLeft w:val="0"/>
      <w:marRight w:val="0"/>
      <w:marTop w:val="0"/>
      <w:marBottom w:val="0"/>
      <w:divBdr>
        <w:top w:val="none" w:sz="0" w:space="0" w:color="auto"/>
        <w:left w:val="none" w:sz="0" w:space="0" w:color="auto"/>
        <w:bottom w:val="none" w:sz="0" w:space="0" w:color="auto"/>
        <w:right w:val="none" w:sz="0" w:space="0" w:color="auto"/>
      </w:divBdr>
    </w:div>
    <w:div w:id="331639403">
      <w:bodyDiv w:val="1"/>
      <w:marLeft w:val="0"/>
      <w:marRight w:val="0"/>
      <w:marTop w:val="0"/>
      <w:marBottom w:val="0"/>
      <w:divBdr>
        <w:top w:val="none" w:sz="0" w:space="0" w:color="auto"/>
        <w:left w:val="none" w:sz="0" w:space="0" w:color="auto"/>
        <w:bottom w:val="none" w:sz="0" w:space="0" w:color="auto"/>
        <w:right w:val="none" w:sz="0" w:space="0" w:color="auto"/>
      </w:divBdr>
    </w:div>
    <w:div w:id="331763549">
      <w:bodyDiv w:val="1"/>
      <w:marLeft w:val="0"/>
      <w:marRight w:val="0"/>
      <w:marTop w:val="0"/>
      <w:marBottom w:val="0"/>
      <w:divBdr>
        <w:top w:val="none" w:sz="0" w:space="0" w:color="auto"/>
        <w:left w:val="none" w:sz="0" w:space="0" w:color="auto"/>
        <w:bottom w:val="none" w:sz="0" w:space="0" w:color="auto"/>
        <w:right w:val="none" w:sz="0" w:space="0" w:color="auto"/>
      </w:divBdr>
    </w:div>
    <w:div w:id="331884157">
      <w:bodyDiv w:val="1"/>
      <w:marLeft w:val="0"/>
      <w:marRight w:val="0"/>
      <w:marTop w:val="0"/>
      <w:marBottom w:val="0"/>
      <w:divBdr>
        <w:top w:val="none" w:sz="0" w:space="0" w:color="auto"/>
        <w:left w:val="none" w:sz="0" w:space="0" w:color="auto"/>
        <w:bottom w:val="none" w:sz="0" w:space="0" w:color="auto"/>
        <w:right w:val="none" w:sz="0" w:space="0" w:color="auto"/>
      </w:divBdr>
    </w:div>
    <w:div w:id="331949892">
      <w:bodyDiv w:val="1"/>
      <w:marLeft w:val="0"/>
      <w:marRight w:val="0"/>
      <w:marTop w:val="0"/>
      <w:marBottom w:val="0"/>
      <w:divBdr>
        <w:top w:val="none" w:sz="0" w:space="0" w:color="auto"/>
        <w:left w:val="none" w:sz="0" w:space="0" w:color="auto"/>
        <w:bottom w:val="none" w:sz="0" w:space="0" w:color="auto"/>
        <w:right w:val="none" w:sz="0" w:space="0" w:color="auto"/>
      </w:divBdr>
    </w:div>
    <w:div w:id="331951557">
      <w:bodyDiv w:val="1"/>
      <w:marLeft w:val="0"/>
      <w:marRight w:val="0"/>
      <w:marTop w:val="0"/>
      <w:marBottom w:val="0"/>
      <w:divBdr>
        <w:top w:val="none" w:sz="0" w:space="0" w:color="auto"/>
        <w:left w:val="none" w:sz="0" w:space="0" w:color="auto"/>
        <w:bottom w:val="none" w:sz="0" w:space="0" w:color="auto"/>
        <w:right w:val="none" w:sz="0" w:space="0" w:color="auto"/>
      </w:divBdr>
    </w:div>
    <w:div w:id="332025329">
      <w:bodyDiv w:val="1"/>
      <w:marLeft w:val="0"/>
      <w:marRight w:val="0"/>
      <w:marTop w:val="0"/>
      <w:marBottom w:val="0"/>
      <w:divBdr>
        <w:top w:val="none" w:sz="0" w:space="0" w:color="auto"/>
        <w:left w:val="none" w:sz="0" w:space="0" w:color="auto"/>
        <w:bottom w:val="none" w:sz="0" w:space="0" w:color="auto"/>
        <w:right w:val="none" w:sz="0" w:space="0" w:color="auto"/>
      </w:divBdr>
    </w:div>
    <w:div w:id="332072688">
      <w:bodyDiv w:val="1"/>
      <w:marLeft w:val="0"/>
      <w:marRight w:val="0"/>
      <w:marTop w:val="0"/>
      <w:marBottom w:val="0"/>
      <w:divBdr>
        <w:top w:val="none" w:sz="0" w:space="0" w:color="auto"/>
        <w:left w:val="none" w:sz="0" w:space="0" w:color="auto"/>
        <w:bottom w:val="none" w:sz="0" w:space="0" w:color="auto"/>
        <w:right w:val="none" w:sz="0" w:space="0" w:color="auto"/>
      </w:divBdr>
    </w:div>
    <w:div w:id="332077406">
      <w:bodyDiv w:val="1"/>
      <w:marLeft w:val="0"/>
      <w:marRight w:val="0"/>
      <w:marTop w:val="0"/>
      <w:marBottom w:val="0"/>
      <w:divBdr>
        <w:top w:val="none" w:sz="0" w:space="0" w:color="auto"/>
        <w:left w:val="none" w:sz="0" w:space="0" w:color="auto"/>
        <w:bottom w:val="none" w:sz="0" w:space="0" w:color="auto"/>
        <w:right w:val="none" w:sz="0" w:space="0" w:color="auto"/>
      </w:divBdr>
    </w:div>
    <w:div w:id="332103454">
      <w:bodyDiv w:val="1"/>
      <w:marLeft w:val="0"/>
      <w:marRight w:val="0"/>
      <w:marTop w:val="0"/>
      <w:marBottom w:val="0"/>
      <w:divBdr>
        <w:top w:val="none" w:sz="0" w:space="0" w:color="auto"/>
        <w:left w:val="none" w:sz="0" w:space="0" w:color="auto"/>
        <w:bottom w:val="none" w:sz="0" w:space="0" w:color="auto"/>
        <w:right w:val="none" w:sz="0" w:space="0" w:color="auto"/>
      </w:divBdr>
    </w:div>
    <w:div w:id="332146106">
      <w:bodyDiv w:val="1"/>
      <w:marLeft w:val="0"/>
      <w:marRight w:val="0"/>
      <w:marTop w:val="0"/>
      <w:marBottom w:val="0"/>
      <w:divBdr>
        <w:top w:val="none" w:sz="0" w:space="0" w:color="auto"/>
        <w:left w:val="none" w:sz="0" w:space="0" w:color="auto"/>
        <w:bottom w:val="none" w:sz="0" w:space="0" w:color="auto"/>
        <w:right w:val="none" w:sz="0" w:space="0" w:color="auto"/>
      </w:divBdr>
    </w:div>
    <w:div w:id="332149320">
      <w:bodyDiv w:val="1"/>
      <w:marLeft w:val="0"/>
      <w:marRight w:val="0"/>
      <w:marTop w:val="0"/>
      <w:marBottom w:val="0"/>
      <w:divBdr>
        <w:top w:val="none" w:sz="0" w:space="0" w:color="auto"/>
        <w:left w:val="none" w:sz="0" w:space="0" w:color="auto"/>
        <w:bottom w:val="none" w:sz="0" w:space="0" w:color="auto"/>
        <w:right w:val="none" w:sz="0" w:space="0" w:color="auto"/>
      </w:divBdr>
    </w:div>
    <w:div w:id="332150803">
      <w:bodyDiv w:val="1"/>
      <w:marLeft w:val="0"/>
      <w:marRight w:val="0"/>
      <w:marTop w:val="0"/>
      <w:marBottom w:val="0"/>
      <w:divBdr>
        <w:top w:val="none" w:sz="0" w:space="0" w:color="auto"/>
        <w:left w:val="none" w:sz="0" w:space="0" w:color="auto"/>
        <w:bottom w:val="none" w:sz="0" w:space="0" w:color="auto"/>
        <w:right w:val="none" w:sz="0" w:space="0" w:color="auto"/>
      </w:divBdr>
    </w:div>
    <w:div w:id="332296476">
      <w:bodyDiv w:val="1"/>
      <w:marLeft w:val="0"/>
      <w:marRight w:val="0"/>
      <w:marTop w:val="0"/>
      <w:marBottom w:val="0"/>
      <w:divBdr>
        <w:top w:val="none" w:sz="0" w:space="0" w:color="auto"/>
        <w:left w:val="none" w:sz="0" w:space="0" w:color="auto"/>
        <w:bottom w:val="none" w:sz="0" w:space="0" w:color="auto"/>
        <w:right w:val="none" w:sz="0" w:space="0" w:color="auto"/>
      </w:divBdr>
    </w:div>
    <w:div w:id="332336579">
      <w:bodyDiv w:val="1"/>
      <w:marLeft w:val="0"/>
      <w:marRight w:val="0"/>
      <w:marTop w:val="0"/>
      <w:marBottom w:val="0"/>
      <w:divBdr>
        <w:top w:val="none" w:sz="0" w:space="0" w:color="auto"/>
        <w:left w:val="none" w:sz="0" w:space="0" w:color="auto"/>
        <w:bottom w:val="none" w:sz="0" w:space="0" w:color="auto"/>
        <w:right w:val="none" w:sz="0" w:space="0" w:color="auto"/>
      </w:divBdr>
    </w:div>
    <w:div w:id="332337646">
      <w:bodyDiv w:val="1"/>
      <w:marLeft w:val="0"/>
      <w:marRight w:val="0"/>
      <w:marTop w:val="0"/>
      <w:marBottom w:val="0"/>
      <w:divBdr>
        <w:top w:val="none" w:sz="0" w:space="0" w:color="auto"/>
        <w:left w:val="none" w:sz="0" w:space="0" w:color="auto"/>
        <w:bottom w:val="none" w:sz="0" w:space="0" w:color="auto"/>
        <w:right w:val="none" w:sz="0" w:space="0" w:color="auto"/>
      </w:divBdr>
    </w:div>
    <w:div w:id="332415993">
      <w:bodyDiv w:val="1"/>
      <w:marLeft w:val="0"/>
      <w:marRight w:val="0"/>
      <w:marTop w:val="0"/>
      <w:marBottom w:val="0"/>
      <w:divBdr>
        <w:top w:val="none" w:sz="0" w:space="0" w:color="auto"/>
        <w:left w:val="none" w:sz="0" w:space="0" w:color="auto"/>
        <w:bottom w:val="none" w:sz="0" w:space="0" w:color="auto"/>
        <w:right w:val="none" w:sz="0" w:space="0" w:color="auto"/>
      </w:divBdr>
    </w:div>
    <w:div w:id="332681099">
      <w:bodyDiv w:val="1"/>
      <w:marLeft w:val="0"/>
      <w:marRight w:val="0"/>
      <w:marTop w:val="0"/>
      <w:marBottom w:val="0"/>
      <w:divBdr>
        <w:top w:val="none" w:sz="0" w:space="0" w:color="auto"/>
        <w:left w:val="none" w:sz="0" w:space="0" w:color="auto"/>
        <w:bottom w:val="none" w:sz="0" w:space="0" w:color="auto"/>
        <w:right w:val="none" w:sz="0" w:space="0" w:color="auto"/>
      </w:divBdr>
    </w:div>
    <w:div w:id="332731739">
      <w:bodyDiv w:val="1"/>
      <w:marLeft w:val="0"/>
      <w:marRight w:val="0"/>
      <w:marTop w:val="0"/>
      <w:marBottom w:val="0"/>
      <w:divBdr>
        <w:top w:val="none" w:sz="0" w:space="0" w:color="auto"/>
        <w:left w:val="none" w:sz="0" w:space="0" w:color="auto"/>
        <w:bottom w:val="none" w:sz="0" w:space="0" w:color="auto"/>
        <w:right w:val="none" w:sz="0" w:space="0" w:color="auto"/>
      </w:divBdr>
    </w:div>
    <w:div w:id="332800476">
      <w:bodyDiv w:val="1"/>
      <w:marLeft w:val="0"/>
      <w:marRight w:val="0"/>
      <w:marTop w:val="0"/>
      <w:marBottom w:val="0"/>
      <w:divBdr>
        <w:top w:val="none" w:sz="0" w:space="0" w:color="auto"/>
        <w:left w:val="none" w:sz="0" w:space="0" w:color="auto"/>
        <w:bottom w:val="none" w:sz="0" w:space="0" w:color="auto"/>
        <w:right w:val="none" w:sz="0" w:space="0" w:color="auto"/>
      </w:divBdr>
    </w:div>
    <w:div w:id="332801233">
      <w:bodyDiv w:val="1"/>
      <w:marLeft w:val="0"/>
      <w:marRight w:val="0"/>
      <w:marTop w:val="0"/>
      <w:marBottom w:val="0"/>
      <w:divBdr>
        <w:top w:val="none" w:sz="0" w:space="0" w:color="auto"/>
        <w:left w:val="none" w:sz="0" w:space="0" w:color="auto"/>
        <w:bottom w:val="none" w:sz="0" w:space="0" w:color="auto"/>
        <w:right w:val="none" w:sz="0" w:space="0" w:color="auto"/>
      </w:divBdr>
    </w:div>
    <w:div w:id="332802231">
      <w:bodyDiv w:val="1"/>
      <w:marLeft w:val="0"/>
      <w:marRight w:val="0"/>
      <w:marTop w:val="0"/>
      <w:marBottom w:val="0"/>
      <w:divBdr>
        <w:top w:val="none" w:sz="0" w:space="0" w:color="auto"/>
        <w:left w:val="none" w:sz="0" w:space="0" w:color="auto"/>
        <w:bottom w:val="none" w:sz="0" w:space="0" w:color="auto"/>
        <w:right w:val="none" w:sz="0" w:space="0" w:color="auto"/>
      </w:divBdr>
    </w:div>
    <w:div w:id="332804670">
      <w:bodyDiv w:val="1"/>
      <w:marLeft w:val="0"/>
      <w:marRight w:val="0"/>
      <w:marTop w:val="0"/>
      <w:marBottom w:val="0"/>
      <w:divBdr>
        <w:top w:val="none" w:sz="0" w:space="0" w:color="auto"/>
        <w:left w:val="none" w:sz="0" w:space="0" w:color="auto"/>
        <w:bottom w:val="none" w:sz="0" w:space="0" w:color="auto"/>
        <w:right w:val="none" w:sz="0" w:space="0" w:color="auto"/>
      </w:divBdr>
    </w:div>
    <w:div w:id="332806686">
      <w:bodyDiv w:val="1"/>
      <w:marLeft w:val="0"/>
      <w:marRight w:val="0"/>
      <w:marTop w:val="0"/>
      <w:marBottom w:val="0"/>
      <w:divBdr>
        <w:top w:val="none" w:sz="0" w:space="0" w:color="auto"/>
        <w:left w:val="none" w:sz="0" w:space="0" w:color="auto"/>
        <w:bottom w:val="none" w:sz="0" w:space="0" w:color="auto"/>
        <w:right w:val="none" w:sz="0" w:space="0" w:color="auto"/>
      </w:divBdr>
    </w:div>
    <w:div w:id="333071512">
      <w:bodyDiv w:val="1"/>
      <w:marLeft w:val="0"/>
      <w:marRight w:val="0"/>
      <w:marTop w:val="0"/>
      <w:marBottom w:val="0"/>
      <w:divBdr>
        <w:top w:val="none" w:sz="0" w:space="0" w:color="auto"/>
        <w:left w:val="none" w:sz="0" w:space="0" w:color="auto"/>
        <w:bottom w:val="none" w:sz="0" w:space="0" w:color="auto"/>
        <w:right w:val="none" w:sz="0" w:space="0" w:color="auto"/>
      </w:divBdr>
    </w:div>
    <w:div w:id="333147509">
      <w:bodyDiv w:val="1"/>
      <w:marLeft w:val="0"/>
      <w:marRight w:val="0"/>
      <w:marTop w:val="0"/>
      <w:marBottom w:val="0"/>
      <w:divBdr>
        <w:top w:val="none" w:sz="0" w:space="0" w:color="auto"/>
        <w:left w:val="none" w:sz="0" w:space="0" w:color="auto"/>
        <w:bottom w:val="none" w:sz="0" w:space="0" w:color="auto"/>
        <w:right w:val="none" w:sz="0" w:space="0" w:color="auto"/>
      </w:divBdr>
    </w:div>
    <w:div w:id="333149362">
      <w:bodyDiv w:val="1"/>
      <w:marLeft w:val="0"/>
      <w:marRight w:val="0"/>
      <w:marTop w:val="0"/>
      <w:marBottom w:val="0"/>
      <w:divBdr>
        <w:top w:val="none" w:sz="0" w:space="0" w:color="auto"/>
        <w:left w:val="none" w:sz="0" w:space="0" w:color="auto"/>
        <w:bottom w:val="none" w:sz="0" w:space="0" w:color="auto"/>
        <w:right w:val="none" w:sz="0" w:space="0" w:color="auto"/>
      </w:divBdr>
    </w:div>
    <w:div w:id="333194475">
      <w:bodyDiv w:val="1"/>
      <w:marLeft w:val="0"/>
      <w:marRight w:val="0"/>
      <w:marTop w:val="0"/>
      <w:marBottom w:val="0"/>
      <w:divBdr>
        <w:top w:val="none" w:sz="0" w:space="0" w:color="auto"/>
        <w:left w:val="none" w:sz="0" w:space="0" w:color="auto"/>
        <w:bottom w:val="none" w:sz="0" w:space="0" w:color="auto"/>
        <w:right w:val="none" w:sz="0" w:space="0" w:color="auto"/>
      </w:divBdr>
    </w:div>
    <w:div w:id="333266469">
      <w:bodyDiv w:val="1"/>
      <w:marLeft w:val="0"/>
      <w:marRight w:val="0"/>
      <w:marTop w:val="0"/>
      <w:marBottom w:val="0"/>
      <w:divBdr>
        <w:top w:val="none" w:sz="0" w:space="0" w:color="auto"/>
        <w:left w:val="none" w:sz="0" w:space="0" w:color="auto"/>
        <w:bottom w:val="none" w:sz="0" w:space="0" w:color="auto"/>
        <w:right w:val="none" w:sz="0" w:space="0" w:color="auto"/>
      </w:divBdr>
    </w:div>
    <w:div w:id="333385048">
      <w:bodyDiv w:val="1"/>
      <w:marLeft w:val="0"/>
      <w:marRight w:val="0"/>
      <w:marTop w:val="0"/>
      <w:marBottom w:val="0"/>
      <w:divBdr>
        <w:top w:val="none" w:sz="0" w:space="0" w:color="auto"/>
        <w:left w:val="none" w:sz="0" w:space="0" w:color="auto"/>
        <w:bottom w:val="none" w:sz="0" w:space="0" w:color="auto"/>
        <w:right w:val="none" w:sz="0" w:space="0" w:color="auto"/>
      </w:divBdr>
    </w:div>
    <w:div w:id="333460303">
      <w:bodyDiv w:val="1"/>
      <w:marLeft w:val="0"/>
      <w:marRight w:val="0"/>
      <w:marTop w:val="0"/>
      <w:marBottom w:val="0"/>
      <w:divBdr>
        <w:top w:val="none" w:sz="0" w:space="0" w:color="auto"/>
        <w:left w:val="none" w:sz="0" w:space="0" w:color="auto"/>
        <w:bottom w:val="none" w:sz="0" w:space="0" w:color="auto"/>
        <w:right w:val="none" w:sz="0" w:space="0" w:color="auto"/>
      </w:divBdr>
    </w:div>
    <w:div w:id="333462427">
      <w:bodyDiv w:val="1"/>
      <w:marLeft w:val="0"/>
      <w:marRight w:val="0"/>
      <w:marTop w:val="0"/>
      <w:marBottom w:val="0"/>
      <w:divBdr>
        <w:top w:val="none" w:sz="0" w:space="0" w:color="auto"/>
        <w:left w:val="none" w:sz="0" w:space="0" w:color="auto"/>
        <w:bottom w:val="none" w:sz="0" w:space="0" w:color="auto"/>
        <w:right w:val="none" w:sz="0" w:space="0" w:color="auto"/>
      </w:divBdr>
    </w:div>
    <w:div w:id="333533028">
      <w:bodyDiv w:val="1"/>
      <w:marLeft w:val="0"/>
      <w:marRight w:val="0"/>
      <w:marTop w:val="0"/>
      <w:marBottom w:val="0"/>
      <w:divBdr>
        <w:top w:val="none" w:sz="0" w:space="0" w:color="auto"/>
        <w:left w:val="none" w:sz="0" w:space="0" w:color="auto"/>
        <w:bottom w:val="none" w:sz="0" w:space="0" w:color="auto"/>
        <w:right w:val="none" w:sz="0" w:space="0" w:color="auto"/>
      </w:divBdr>
    </w:div>
    <w:div w:id="333653712">
      <w:bodyDiv w:val="1"/>
      <w:marLeft w:val="0"/>
      <w:marRight w:val="0"/>
      <w:marTop w:val="0"/>
      <w:marBottom w:val="0"/>
      <w:divBdr>
        <w:top w:val="none" w:sz="0" w:space="0" w:color="auto"/>
        <w:left w:val="none" w:sz="0" w:space="0" w:color="auto"/>
        <w:bottom w:val="none" w:sz="0" w:space="0" w:color="auto"/>
        <w:right w:val="none" w:sz="0" w:space="0" w:color="auto"/>
      </w:divBdr>
    </w:div>
    <w:div w:id="333655213">
      <w:bodyDiv w:val="1"/>
      <w:marLeft w:val="0"/>
      <w:marRight w:val="0"/>
      <w:marTop w:val="0"/>
      <w:marBottom w:val="0"/>
      <w:divBdr>
        <w:top w:val="none" w:sz="0" w:space="0" w:color="auto"/>
        <w:left w:val="none" w:sz="0" w:space="0" w:color="auto"/>
        <w:bottom w:val="none" w:sz="0" w:space="0" w:color="auto"/>
        <w:right w:val="none" w:sz="0" w:space="0" w:color="auto"/>
      </w:divBdr>
    </w:div>
    <w:div w:id="333841606">
      <w:bodyDiv w:val="1"/>
      <w:marLeft w:val="0"/>
      <w:marRight w:val="0"/>
      <w:marTop w:val="0"/>
      <w:marBottom w:val="0"/>
      <w:divBdr>
        <w:top w:val="none" w:sz="0" w:space="0" w:color="auto"/>
        <w:left w:val="none" w:sz="0" w:space="0" w:color="auto"/>
        <w:bottom w:val="none" w:sz="0" w:space="0" w:color="auto"/>
        <w:right w:val="none" w:sz="0" w:space="0" w:color="auto"/>
      </w:divBdr>
    </w:div>
    <w:div w:id="333847033">
      <w:bodyDiv w:val="1"/>
      <w:marLeft w:val="0"/>
      <w:marRight w:val="0"/>
      <w:marTop w:val="0"/>
      <w:marBottom w:val="0"/>
      <w:divBdr>
        <w:top w:val="none" w:sz="0" w:space="0" w:color="auto"/>
        <w:left w:val="none" w:sz="0" w:space="0" w:color="auto"/>
        <w:bottom w:val="none" w:sz="0" w:space="0" w:color="auto"/>
        <w:right w:val="none" w:sz="0" w:space="0" w:color="auto"/>
      </w:divBdr>
    </w:div>
    <w:div w:id="333999691">
      <w:bodyDiv w:val="1"/>
      <w:marLeft w:val="0"/>
      <w:marRight w:val="0"/>
      <w:marTop w:val="0"/>
      <w:marBottom w:val="0"/>
      <w:divBdr>
        <w:top w:val="none" w:sz="0" w:space="0" w:color="auto"/>
        <w:left w:val="none" w:sz="0" w:space="0" w:color="auto"/>
        <w:bottom w:val="none" w:sz="0" w:space="0" w:color="auto"/>
        <w:right w:val="none" w:sz="0" w:space="0" w:color="auto"/>
      </w:divBdr>
    </w:div>
    <w:div w:id="334184963">
      <w:bodyDiv w:val="1"/>
      <w:marLeft w:val="0"/>
      <w:marRight w:val="0"/>
      <w:marTop w:val="0"/>
      <w:marBottom w:val="0"/>
      <w:divBdr>
        <w:top w:val="none" w:sz="0" w:space="0" w:color="auto"/>
        <w:left w:val="none" w:sz="0" w:space="0" w:color="auto"/>
        <w:bottom w:val="none" w:sz="0" w:space="0" w:color="auto"/>
        <w:right w:val="none" w:sz="0" w:space="0" w:color="auto"/>
      </w:divBdr>
    </w:div>
    <w:div w:id="334189955">
      <w:bodyDiv w:val="1"/>
      <w:marLeft w:val="0"/>
      <w:marRight w:val="0"/>
      <w:marTop w:val="0"/>
      <w:marBottom w:val="0"/>
      <w:divBdr>
        <w:top w:val="none" w:sz="0" w:space="0" w:color="auto"/>
        <w:left w:val="none" w:sz="0" w:space="0" w:color="auto"/>
        <w:bottom w:val="none" w:sz="0" w:space="0" w:color="auto"/>
        <w:right w:val="none" w:sz="0" w:space="0" w:color="auto"/>
      </w:divBdr>
    </w:div>
    <w:div w:id="334191589">
      <w:bodyDiv w:val="1"/>
      <w:marLeft w:val="0"/>
      <w:marRight w:val="0"/>
      <w:marTop w:val="0"/>
      <w:marBottom w:val="0"/>
      <w:divBdr>
        <w:top w:val="none" w:sz="0" w:space="0" w:color="auto"/>
        <w:left w:val="none" w:sz="0" w:space="0" w:color="auto"/>
        <w:bottom w:val="none" w:sz="0" w:space="0" w:color="auto"/>
        <w:right w:val="none" w:sz="0" w:space="0" w:color="auto"/>
      </w:divBdr>
    </w:div>
    <w:div w:id="334234810">
      <w:bodyDiv w:val="1"/>
      <w:marLeft w:val="0"/>
      <w:marRight w:val="0"/>
      <w:marTop w:val="0"/>
      <w:marBottom w:val="0"/>
      <w:divBdr>
        <w:top w:val="none" w:sz="0" w:space="0" w:color="auto"/>
        <w:left w:val="none" w:sz="0" w:space="0" w:color="auto"/>
        <w:bottom w:val="none" w:sz="0" w:space="0" w:color="auto"/>
        <w:right w:val="none" w:sz="0" w:space="0" w:color="auto"/>
      </w:divBdr>
    </w:div>
    <w:div w:id="334261238">
      <w:bodyDiv w:val="1"/>
      <w:marLeft w:val="0"/>
      <w:marRight w:val="0"/>
      <w:marTop w:val="0"/>
      <w:marBottom w:val="0"/>
      <w:divBdr>
        <w:top w:val="none" w:sz="0" w:space="0" w:color="auto"/>
        <w:left w:val="none" w:sz="0" w:space="0" w:color="auto"/>
        <w:bottom w:val="none" w:sz="0" w:space="0" w:color="auto"/>
        <w:right w:val="none" w:sz="0" w:space="0" w:color="auto"/>
      </w:divBdr>
    </w:div>
    <w:div w:id="334303077">
      <w:bodyDiv w:val="1"/>
      <w:marLeft w:val="0"/>
      <w:marRight w:val="0"/>
      <w:marTop w:val="0"/>
      <w:marBottom w:val="0"/>
      <w:divBdr>
        <w:top w:val="none" w:sz="0" w:space="0" w:color="auto"/>
        <w:left w:val="none" w:sz="0" w:space="0" w:color="auto"/>
        <w:bottom w:val="none" w:sz="0" w:space="0" w:color="auto"/>
        <w:right w:val="none" w:sz="0" w:space="0" w:color="auto"/>
      </w:divBdr>
    </w:div>
    <w:div w:id="334454715">
      <w:bodyDiv w:val="1"/>
      <w:marLeft w:val="0"/>
      <w:marRight w:val="0"/>
      <w:marTop w:val="0"/>
      <w:marBottom w:val="0"/>
      <w:divBdr>
        <w:top w:val="none" w:sz="0" w:space="0" w:color="auto"/>
        <w:left w:val="none" w:sz="0" w:space="0" w:color="auto"/>
        <w:bottom w:val="none" w:sz="0" w:space="0" w:color="auto"/>
        <w:right w:val="none" w:sz="0" w:space="0" w:color="auto"/>
      </w:divBdr>
    </w:div>
    <w:div w:id="334460559">
      <w:bodyDiv w:val="1"/>
      <w:marLeft w:val="0"/>
      <w:marRight w:val="0"/>
      <w:marTop w:val="0"/>
      <w:marBottom w:val="0"/>
      <w:divBdr>
        <w:top w:val="none" w:sz="0" w:space="0" w:color="auto"/>
        <w:left w:val="none" w:sz="0" w:space="0" w:color="auto"/>
        <w:bottom w:val="none" w:sz="0" w:space="0" w:color="auto"/>
        <w:right w:val="none" w:sz="0" w:space="0" w:color="auto"/>
      </w:divBdr>
    </w:div>
    <w:div w:id="334503906">
      <w:bodyDiv w:val="1"/>
      <w:marLeft w:val="0"/>
      <w:marRight w:val="0"/>
      <w:marTop w:val="0"/>
      <w:marBottom w:val="0"/>
      <w:divBdr>
        <w:top w:val="none" w:sz="0" w:space="0" w:color="auto"/>
        <w:left w:val="none" w:sz="0" w:space="0" w:color="auto"/>
        <w:bottom w:val="none" w:sz="0" w:space="0" w:color="auto"/>
        <w:right w:val="none" w:sz="0" w:space="0" w:color="auto"/>
      </w:divBdr>
    </w:div>
    <w:div w:id="334649408">
      <w:bodyDiv w:val="1"/>
      <w:marLeft w:val="0"/>
      <w:marRight w:val="0"/>
      <w:marTop w:val="0"/>
      <w:marBottom w:val="0"/>
      <w:divBdr>
        <w:top w:val="none" w:sz="0" w:space="0" w:color="auto"/>
        <w:left w:val="none" w:sz="0" w:space="0" w:color="auto"/>
        <w:bottom w:val="none" w:sz="0" w:space="0" w:color="auto"/>
        <w:right w:val="none" w:sz="0" w:space="0" w:color="auto"/>
      </w:divBdr>
    </w:div>
    <w:div w:id="334653915">
      <w:bodyDiv w:val="1"/>
      <w:marLeft w:val="0"/>
      <w:marRight w:val="0"/>
      <w:marTop w:val="0"/>
      <w:marBottom w:val="0"/>
      <w:divBdr>
        <w:top w:val="none" w:sz="0" w:space="0" w:color="auto"/>
        <w:left w:val="none" w:sz="0" w:space="0" w:color="auto"/>
        <w:bottom w:val="none" w:sz="0" w:space="0" w:color="auto"/>
        <w:right w:val="none" w:sz="0" w:space="0" w:color="auto"/>
      </w:divBdr>
    </w:div>
    <w:div w:id="334692517">
      <w:bodyDiv w:val="1"/>
      <w:marLeft w:val="0"/>
      <w:marRight w:val="0"/>
      <w:marTop w:val="0"/>
      <w:marBottom w:val="0"/>
      <w:divBdr>
        <w:top w:val="none" w:sz="0" w:space="0" w:color="auto"/>
        <w:left w:val="none" w:sz="0" w:space="0" w:color="auto"/>
        <w:bottom w:val="none" w:sz="0" w:space="0" w:color="auto"/>
        <w:right w:val="none" w:sz="0" w:space="0" w:color="auto"/>
      </w:divBdr>
    </w:div>
    <w:div w:id="334722766">
      <w:bodyDiv w:val="1"/>
      <w:marLeft w:val="0"/>
      <w:marRight w:val="0"/>
      <w:marTop w:val="0"/>
      <w:marBottom w:val="0"/>
      <w:divBdr>
        <w:top w:val="none" w:sz="0" w:space="0" w:color="auto"/>
        <w:left w:val="none" w:sz="0" w:space="0" w:color="auto"/>
        <w:bottom w:val="none" w:sz="0" w:space="0" w:color="auto"/>
        <w:right w:val="none" w:sz="0" w:space="0" w:color="auto"/>
      </w:divBdr>
    </w:div>
    <w:div w:id="334771204">
      <w:bodyDiv w:val="1"/>
      <w:marLeft w:val="0"/>
      <w:marRight w:val="0"/>
      <w:marTop w:val="0"/>
      <w:marBottom w:val="0"/>
      <w:divBdr>
        <w:top w:val="none" w:sz="0" w:space="0" w:color="auto"/>
        <w:left w:val="none" w:sz="0" w:space="0" w:color="auto"/>
        <w:bottom w:val="none" w:sz="0" w:space="0" w:color="auto"/>
        <w:right w:val="none" w:sz="0" w:space="0" w:color="auto"/>
      </w:divBdr>
    </w:div>
    <w:div w:id="334917523">
      <w:bodyDiv w:val="1"/>
      <w:marLeft w:val="0"/>
      <w:marRight w:val="0"/>
      <w:marTop w:val="0"/>
      <w:marBottom w:val="0"/>
      <w:divBdr>
        <w:top w:val="none" w:sz="0" w:space="0" w:color="auto"/>
        <w:left w:val="none" w:sz="0" w:space="0" w:color="auto"/>
        <w:bottom w:val="none" w:sz="0" w:space="0" w:color="auto"/>
        <w:right w:val="none" w:sz="0" w:space="0" w:color="auto"/>
      </w:divBdr>
    </w:div>
    <w:div w:id="334917581">
      <w:bodyDiv w:val="1"/>
      <w:marLeft w:val="0"/>
      <w:marRight w:val="0"/>
      <w:marTop w:val="0"/>
      <w:marBottom w:val="0"/>
      <w:divBdr>
        <w:top w:val="none" w:sz="0" w:space="0" w:color="auto"/>
        <w:left w:val="none" w:sz="0" w:space="0" w:color="auto"/>
        <w:bottom w:val="none" w:sz="0" w:space="0" w:color="auto"/>
        <w:right w:val="none" w:sz="0" w:space="0" w:color="auto"/>
      </w:divBdr>
    </w:div>
    <w:div w:id="335301766">
      <w:bodyDiv w:val="1"/>
      <w:marLeft w:val="0"/>
      <w:marRight w:val="0"/>
      <w:marTop w:val="0"/>
      <w:marBottom w:val="0"/>
      <w:divBdr>
        <w:top w:val="none" w:sz="0" w:space="0" w:color="auto"/>
        <w:left w:val="none" w:sz="0" w:space="0" w:color="auto"/>
        <w:bottom w:val="none" w:sz="0" w:space="0" w:color="auto"/>
        <w:right w:val="none" w:sz="0" w:space="0" w:color="auto"/>
      </w:divBdr>
    </w:div>
    <w:div w:id="335309023">
      <w:bodyDiv w:val="1"/>
      <w:marLeft w:val="0"/>
      <w:marRight w:val="0"/>
      <w:marTop w:val="0"/>
      <w:marBottom w:val="0"/>
      <w:divBdr>
        <w:top w:val="none" w:sz="0" w:space="0" w:color="auto"/>
        <w:left w:val="none" w:sz="0" w:space="0" w:color="auto"/>
        <w:bottom w:val="none" w:sz="0" w:space="0" w:color="auto"/>
        <w:right w:val="none" w:sz="0" w:space="0" w:color="auto"/>
      </w:divBdr>
    </w:div>
    <w:div w:id="335573967">
      <w:bodyDiv w:val="1"/>
      <w:marLeft w:val="0"/>
      <w:marRight w:val="0"/>
      <w:marTop w:val="0"/>
      <w:marBottom w:val="0"/>
      <w:divBdr>
        <w:top w:val="none" w:sz="0" w:space="0" w:color="auto"/>
        <w:left w:val="none" w:sz="0" w:space="0" w:color="auto"/>
        <w:bottom w:val="none" w:sz="0" w:space="0" w:color="auto"/>
        <w:right w:val="none" w:sz="0" w:space="0" w:color="auto"/>
      </w:divBdr>
    </w:div>
    <w:div w:id="335615103">
      <w:bodyDiv w:val="1"/>
      <w:marLeft w:val="0"/>
      <w:marRight w:val="0"/>
      <w:marTop w:val="0"/>
      <w:marBottom w:val="0"/>
      <w:divBdr>
        <w:top w:val="none" w:sz="0" w:space="0" w:color="auto"/>
        <w:left w:val="none" w:sz="0" w:space="0" w:color="auto"/>
        <w:bottom w:val="none" w:sz="0" w:space="0" w:color="auto"/>
        <w:right w:val="none" w:sz="0" w:space="0" w:color="auto"/>
      </w:divBdr>
    </w:div>
    <w:div w:id="335619304">
      <w:bodyDiv w:val="1"/>
      <w:marLeft w:val="0"/>
      <w:marRight w:val="0"/>
      <w:marTop w:val="0"/>
      <w:marBottom w:val="0"/>
      <w:divBdr>
        <w:top w:val="none" w:sz="0" w:space="0" w:color="auto"/>
        <w:left w:val="none" w:sz="0" w:space="0" w:color="auto"/>
        <w:bottom w:val="none" w:sz="0" w:space="0" w:color="auto"/>
        <w:right w:val="none" w:sz="0" w:space="0" w:color="auto"/>
      </w:divBdr>
    </w:div>
    <w:div w:id="335695223">
      <w:bodyDiv w:val="1"/>
      <w:marLeft w:val="0"/>
      <w:marRight w:val="0"/>
      <w:marTop w:val="0"/>
      <w:marBottom w:val="0"/>
      <w:divBdr>
        <w:top w:val="none" w:sz="0" w:space="0" w:color="auto"/>
        <w:left w:val="none" w:sz="0" w:space="0" w:color="auto"/>
        <w:bottom w:val="none" w:sz="0" w:space="0" w:color="auto"/>
        <w:right w:val="none" w:sz="0" w:space="0" w:color="auto"/>
      </w:divBdr>
    </w:div>
    <w:div w:id="335764133">
      <w:bodyDiv w:val="1"/>
      <w:marLeft w:val="0"/>
      <w:marRight w:val="0"/>
      <w:marTop w:val="0"/>
      <w:marBottom w:val="0"/>
      <w:divBdr>
        <w:top w:val="none" w:sz="0" w:space="0" w:color="auto"/>
        <w:left w:val="none" w:sz="0" w:space="0" w:color="auto"/>
        <w:bottom w:val="none" w:sz="0" w:space="0" w:color="auto"/>
        <w:right w:val="none" w:sz="0" w:space="0" w:color="auto"/>
      </w:divBdr>
    </w:div>
    <w:div w:id="335808073">
      <w:bodyDiv w:val="1"/>
      <w:marLeft w:val="0"/>
      <w:marRight w:val="0"/>
      <w:marTop w:val="0"/>
      <w:marBottom w:val="0"/>
      <w:divBdr>
        <w:top w:val="none" w:sz="0" w:space="0" w:color="auto"/>
        <w:left w:val="none" w:sz="0" w:space="0" w:color="auto"/>
        <w:bottom w:val="none" w:sz="0" w:space="0" w:color="auto"/>
        <w:right w:val="none" w:sz="0" w:space="0" w:color="auto"/>
      </w:divBdr>
    </w:div>
    <w:div w:id="335889839">
      <w:bodyDiv w:val="1"/>
      <w:marLeft w:val="0"/>
      <w:marRight w:val="0"/>
      <w:marTop w:val="0"/>
      <w:marBottom w:val="0"/>
      <w:divBdr>
        <w:top w:val="none" w:sz="0" w:space="0" w:color="auto"/>
        <w:left w:val="none" w:sz="0" w:space="0" w:color="auto"/>
        <w:bottom w:val="none" w:sz="0" w:space="0" w:color="auto"/>
        <w:right w:val="none" w:sz="0" w:space="0" w:color="auto"/>
      </w:divBdr>
    </w:div>
    <w:div w:id="335964508">
      <w:bodyDiv w:val="1"/>
      <w:marLeft w:val="0"/>
      <w:marRight w:val="0"/>
      <w:marTop w:val="0"/>
      <w:marBottom w:val="0"/>
      <w:divBdr>
        <w:top w:val="none" w:sz="0" w:space="0" w:color="auto"/>
        <w:left w:val="none" w:sz="0" w:space="0" w:color="auto"/>
        <w:bottom w:val="none" w:sz="0" w:space="0" w:color="auto"/>
        <w:right w:val="none" w:sz="0" w:space="0" w:color="auto"/>
      </w:divBdr>
    </w:div>
    <w:div w:id="336225461">
      <w:bodyDiv w:val="1"/>
      <w:marLeft w:val="0"/>
      <w:marRight w:val="0"/>
      <w:marTop w:val="0"/>
      <w:marBottom w:val="0"/>
      <w:divBdr>
        <w:top w:val="none" w:sz="0" w:space="0" w:color="auto"/>
        <w:left w:val="none" w:sz="0" w:space="0" w:color="auto"/>
        <w:bottom w:val="none" w:sz="0" w:space="0" w:color="auto"/>
        <w:right w:val="none" w:sz="0" w:space="0" w:color="auto"/>
      </w:divBdr>
    </w:div>
    <w:div w:id="336277787">
      <w:bodyDiv w:val="1"/>
      <w:marLeft w:val="0"/>
      <w:marRight w:val="0"/>
      <w:marTop w:val="0"/>
      <w:marBottom w:val="0"/>
      <w:divBdr>
        <w:top w:val="none" w:sz="0" w:space="0" w:color="auto"/>
        <w:left w:val="none" w:sz="0" w:space="0" w:color="auto"/>
        <w:bottom w:val="none" w:sz="0" w:space="0" w:color="auto"/>
        <w:right w:val="none" w:sz="0" w:space="0" w:color="auto"/>
      </w:divBdr>
    </w:div>
    <w:div w:id="336346271">
      <w:bodyDiv w:val="1"/>
      <w:marLeft w:val="0"/>
      <w:marRight w:val="0"/>
      <w:marTop w:val="0"/>
      <w:marBottom w:val="0"/>
      <w:divBdr>
        <w:top w:val="none" w:sz="0" w:space="0" w:color="auto"/>
        <w:left w:val="none" w:sz="0" w:space="0" w:color="auto"/>
        <w:bottom w:val="none" w:sz="0" w:space="0" w:color="auto"/>
        <w:right w:val="none" w:sz="0" w:space="0" w:color="auto"/>
      </w:divBdr>
    </w:div>
    <w:div w:id="336350502">
      <w:bodyDiv w:val="1"/>
      <w:marLeft w:val="0"/>
      <w:marRight w:val="0"/>
      <w:marTop w:val="0"/>
      <w:marBottom w:val="0"/>
      <w:divBdr>
        <w:top w:val="none" w:sz="0" w:space="0" w:color="auto"/>
        <w:left w:val="none" w:sz="0" w:space="0" w:color="auto"/>
        <w:bottom w:val="none" w:sz="0" w:space="0" w:color="auto"/>
        <w:right w:val="none" w:sz="0" w:space="0" w:color="auto"/>
      </w:divBdr>
    </w:div>
    <w:div w:id="336538107">
      <w:bodyDiv w:val="1"/>
      <w:marLeft w:val="0"/>
      <w:marRight w:val="0"/>
      <w:marTop w:val="0"/>
      <w:marBottom w:val="0"/>
      <w:divBdr>
        <w:top w:val="none" w:sz="0" w:space="0" w:color="auto"/>
        <w:left w:val="none" w:sz="0" w:space="0" w:color="auto"/>
        <w:bottom w:val="none" w:sz="0" w:space="0" w:color="auto"/>
        <w:right w:val="none" w:sz="0" w:space="0" w:color="auto"/>
      </w:divBdr>
    </w:div>
    <w:div w:id="336882956">
      <w:bodyDiv w:val="1"/>
      <w:marLeft w:val="0"/>
      <w:marRight w:val="0"/>
      <w:marTop w:val="0"/>
      <w:marBottom w:val="0"/>
      <w:divBdr>
        <w:top w:val="none" w:sz="0" w:space="0" w:color="auto"/>
        <w:left w:val="none" w:sz="0" w:space="0" w:color="auto"/>
        <w:bottom w:val="none" w:sz="0" w:space="0" w:color="auto"/>
        <w:right w:val="none" w:sz="0" w:space="0" w:color="auto"/>
      </w:divBdr>
    </w:div>
    <w:div w:id="336930339">
      <w:bodyDiv w:val="1"/>
      <w:marLeft w:val="0"/>
      <w:marRight w:val="0"/>
      <w:marTop w:val="0"/>
      <w:marBottom w:val="0"/>
      <w:divBdr>
        <w:top w:val="none" w:sz="0" w:space="0" w:color="auto"/>
        <w:left w:val="none" w:sz="0" w:space="0" w:color="auto"/>
        <w:bottom w:val="none" w:sz="0" w:space="0" w:color="auto"/>
        <w:right w:val="none" w:sz="0" w:space="0" w:color="auto"/>
      </w:divBdr>
    </w:div>
    <w:div w:id="336999170">
      <w:bodyDiv w:val="1"/>
      <w:marLeft w:val="0"/>
      <w:marRight w:val="0"/>
      <w:marTop w:val="0"/>
      <w:marBottom w:val="0"/>
      <w:divBdr>
        <w:top w:val="none" w:sz="0" w:space="0" w:color="auto"/>
        <w:left w:val="none" w:sz="0" w:space="0" w:color="auto"/>
        <w:bottom w:val="none" w:sz="0" w:space="0" w:color="auto"/>
        <w:right w:val="none" w:sz="0" w:space="0" w:color="auto"/>
      </w:divBdr>
    </w:div>
    <w:div w:id="337006241">
      <w:bodyDiv w:val="1"/>
      <w:marLeft w:val="0"/>
      <w:marRight w:val="0"/>
      <w:marTop w:val="0"/>
      <w:marBottom w:val="0"/>
      <w:divBdr>
        <w:top w:val="none" w:sz="0" w:space="0" w:color="auto"/>
        <w:left w:val="none" w:sz="0" w:space="0" w:color="auto"/>
        <w:bottom w:val="none" w:sz="0" w:space="0" w:color="auto"/>
        <w:right w:val="none" w:sz="0" w:space="0" w:color="auto"/>
      </w:divBdr>
    </w:div>
    <w:div w:id="337007407">
      <w:bodyDiv w:val="1"/>
      <w:marLeft w:val="0"/>
      <w:marRight w:val="0"/>
      <w:marTop w:val="0"/>
      <w:marBottom w:val="0"/>
      <w:divBdr>
        <w:top w:val="none" w:sz="0" w:space="0" w:color="auto"/>
        <w:left w:val="none" w:sz="0" w:space="0" w:color="auto"/>
        <w:bottom w:val="none" w:sz="0" w:space="0" w:color="auto"/>
        <w:right w:val="none" w:sz="0" w:space="0" w:color="auto"/>
      </w:divBdr>
    </w:div>
    <w:div w:id="337198514">
      <w:bodyDiv w:val="1"/>
      <w:marLeft w:val="0"/>
      <w:marRight w:val="0"/>
      <w:marTop w:val="0"/>
      <w:marBottom w:val="0"/>
      <w:divBdr>
        <w:top w:val="none" w:sz="0" w:space="0" w:color="auto"/>
        <w:left w:val="none" w:sz="0" w:space="0" w:color="auto"/>
        <w:bottom w:val="none" w:sz="0" w:space="0" w:color="auto"/>
        <w:right w:val="none" w:sz="0" w:space="0" w:color="auto"/>
      </w:divBdr>
    </w:div>
    <w:div w:id="337200591">
      <w:bodyDiv w:val="1"/>
      <w:marLeft w:val="0"/>
      <w:marRight w:val="0"/>
      <w:marTop w:val="0"/>
      <w:marBottom w:val="0"/>
      <w:divBdr>
        <w:top w:val="none" w:sz="0" w:space="0" w:color="auto"/>
        <w:left w:val="none" w:sz="0" w:space="0" w:color="auto"/>
        <w:bottom w:val="none" w:sz="0" w:space="0" w:color="auto"/>
        <w:right w:val="none" w:sz="0" w:space="0" w:color="auto"/>
      </w:divBdr>
    </w:div>
    <w:div w:id="337268566">
      <w:bodyDiv w:val="1"/>
      <w:marLeft w:val="0"/>
      <w:marRight w:val="0"/>
      <w:marTop w:val="0"/>
      <w:marBottom w:val="0"/>
      <w:divBdr>
        <w:top w:val="none" w:sz="0" w:space="0" w:color="auto"/>
        <w:left w:val="none" w:sz="0" w:space="0" w:color="auto"/>
        <w:bottom w:val="none" w:sz="0" w:space="0" w:color="auto"/>
        <w:right w:val="none" w:sz="0" w:space="0" w:color="auto"/>
      </w:divBdr>
    </w:div>
    <w:div w:id="337270316">
      <w:bodyDiv w:val="1"/>
      <w:marLeft w:val="0"/>
      <w:marRight w:val="0"/>
      <w:marTop w:val="0"/>
      <w:marBottom w:val="0"/>
      <w:divBdr>
        <w:top w:val="none" w:sz="0" w:space="0" w:color="auto"/>
        <w:left w:val="none" w:sz="0" w:space="0" w:color="auto"/>
        <w:bottom w:val="none" w:sz="0" w:space="0" w:color="auto"/>
        <w:right w:val="none" w:sz="0" w:space="0" w:color="auto"/>
      </w:divBdr>
    </w:div>
    <w:div w:id="337319070">
      <w:bodyDiv w:val="1"/>
      <w:marLeft w:val="0"/>
      <w:marRight w:val="0"/>
      <w:marTop w:val="0"/>
      <w:marBottom w:val="0"/>
      <w:divBdr>
        <w:top w:val="none" w:sz="0" w:space="0" w:color="auto"/>
        <w:left w:val="none" w:sz="0" w:space="0" w:color="auto"/>
        <w:bottom w:val="none" w:sz="0" w:space="0" w:color="auto"/>
        <w:right w:val="none" w:sz="0" w:space="0" w:color="auto"/>
      </w:divBdr>
    </w:div>
    <w:div w:id="337538682">
      <w:bodyDiv w:val="1"/>
      <w:marLeft w:val="0"/>
      <w:marRight w:val="0"/>
      <w:marTop w:val="0"/>
      <w:marBottom w:val="0"/>
      <w:divBdr>
        <w:top w:val="none" w:sz="0" w:space="0" w:color="auto"/>
        <w:left w:val="none" w:sz="0" w:space="0" w:color="auto"/>
        <w:bottom w:val="none" w:sz="0" w:space="0" w:color="auto"/>
        <w:right w:val="none" w:sz="0" w:space="0" w:color="auto"/>
      </w:divBdr>
    </w:div>
    <w:div w:id="337586831">
      <w:bodyDiv w:val="1"/>
      <w:marLeft w:val="0"/>
      <w:marRight w:val="0"/>
      <w:marTop w:val="0"/>
      <w:marBottom w:val="0"/>
      <w:divBdr>
        <w:top w:val="none" w:sz="0" w:space="0" w:color="auto"/>
        <w:left w:val="none" w:sz="0" w:space="0" w:color="auto"/>
        <w:bottom w:val="none" w:sz="0" w:space="0" w:color="auto"/>
        <w:right w:val="none" w:sz="0" w:space="0" w:color="auto"/>
      </w:divBdr>
    </w:div>
    <w:div w:id="337656931">
      <w:bodyDiv w:val="1"/>
      <w:marLeft w:val="0"/>
      <w:marRight w:val="0"/>
      <w:marTop w:val="0"/>
      <w:marBottom w:val="0"/>
      <w:divBdr>
        <w:top w:val="none" w:sz="0" w:space="0" w:color="auto"/>
        <w:left w:val="none" w:sz="0" w:space="0" w:color="auto"/>
        <w:bottom w:val="none" w:sz="0" w:space="0" w:color="auto"/>
        <w:right w:val="none" w:sz="0" w:space="0" w:color="auto"/>
      </w:divBdr>
    </w:div>
    <w:div w:id="337658939">
      <w:bodyDiv w:val="1"/>
      <w:marLeft w:val="0"/>
      <w:marRight w:val="0"/>
      <w:marTop w:val="0"/>
      <w:marBottom w:val="0"/>
      <w:divBdr>
        <w:top w:val="none" w:sz="0" w:space="0" w:color="auto"/>
        <w:left w:val="none" w:sz="0" w:space="0" w:color="auto"/>
        <w:bottom w:val="none" w:sz="0" w:space="0" w:color="auto"/>
        <w:right w:val="none" w:sz="0" w:space="0" w:color="auto"/>
      </w:divBdr>
    </w:div>
    <w:div w:id="337660881">
      <w:bodyDiv w:val="1"/>
      <w:marLeft w:val="0"/>
      <w:marRight w:val="0"/>
      <w:marTop w:val="0"/>
      <w:marBottom w:val="0"/>
      <w:divBdr>
        <w:top w:val="none" w:sz="0" w:space="0" w:color="auto"/>
        <w:left w:val="none" w:sz="0" w:space="0" w:color="auto"/>
        <w:bottom w:val="none" w:sz="0" w:space="0" w:color="auto"/>
        <w:right w:val="none" w:sz="0" w:space="0" w:color="auto"/>
      </w:divBdr>
    </w:div>
    <w:div w:id="337852949">
      <w:bodyDiv w:val="1"/>
      <w:marLeft w:val="0"/>
      <w:marRight w:val="0"/>
      <w:marTop w:val="0"/>
      <w:marBottom w:val="0"/>
      <w:divBdr>
        <w:top w:val="none" w:sz="0" w:space="0" w:color="auto"/>
        <w:left w:val="none" w:sz="0" w:space="0" w:color="auto"/>
        <w:bottom w:val="none" w:sz="0" w:space="0" w:color="auto"/>
        <w:right w:val="none" w:sz="0" w:space="0" w:color="auto"/>
      </w:divBdr>
    </w:div>
    <w:div w:id="337925276">
      <w:bodyDiv w:val="1"/>
      <w:marLeft w:val="0"/>
      <w:marRight w:val="0"/>
      <w:marTop w:val="0"/>
      <w:marBottom w:val="0"/>
      <w:divBdr>
        <w:top w:val="none" w:sz="0" w:space="0" w:color="auto"/>
        <w:left w:val="none" w:sz="0" w:space="0" w:color="auto"/>
        <w:bottom w:val="none" w:sz="0" w:space="0" w:color="auto"/>
        <w:right w:val="none" w:sz="0" w:space="0" w:color="auto"/>
      </w:divBdr>
    </w:div>
    <w:div w:id="338042500">
      <w:bodyDiv w:val="1"/>
      <w:marLeft w:val="0"/>
      <w:marRight w:val="0"/>
      <w:marTop w:val="0"/>
      <w:marBottom w:val="0"/>
      <w:divBdr>
        <w:top w:val="none" w:sz="0" w:space="0" w:color="auto"/>
        <w:left w:val="none" w:sz="0" w:space="0" w:color="auto"/>
        <w:bottom w:val="none" w:sz="0" w:space="0" w:color="auto"/>
        <w:right w:val="none" w:sz="0" w:space="0" w:color="auto"/>
      </w:divBdr>
    </w:div>
    <w:div w:id="338050033">
      <w:bodyDiv w:val="1"/>
      <w:marLeft w:val="0"/>
      <w:marRight w:val="0"/>
      <w:marTop w:val="0"/>
      <w:marBottom w:val="0"/>
      <w:divBdr>
        <w:top w:val="none" w:sz="0" w:space="0" w:color="auto"/>
        <w:left w:val="none" w:sz="0" w:space="0" w:color="auto"/>
        <w:bottom w:val="none" w:sz="0" w:space="0" w:color="auto"/>
        <w:right w:val="none" w:sz="0" w:space="0" w:color="auto"/>
      </w:divBdr>
    </w:div>
    <w:div w:id="338195249">
      <w:bodyDiv w:val="1"/>
      <w:marLeft w:val="0"/>
      <w:marRight w:val="0"/>
      <w:marTop w:val="0"/>
      <w:marBottom w:val="0"/>
      <w:divBdr>
        <w:top w:val="none" w:sz="0" w:space="0" w:color="auto"/>
        <w:left w:val="none" w:sz="0" w:space="0" w:color="auto"/>
        <w:bottom w:val="none" w:sz="0" w:space="0" w:color="auto"/>
        <w:right w:val="none" w:sz="0" w:space="0" w:color="auto"/>
      </w:divBdr>
    </w:div>
    <w:div w:id="338317814">
      <w:bodyDiv w:val="1"/>
      <w:marLeft w:val="0"/>
      <w:marRight w:val="0"/>
      <w:marTop w:val="0"/>
      <w:marBottom w:val="0"/>
      <w:divBdr>
        <w:top w:val="none" w:sz="0" w:space="0" w:color="auto"/>
        <w:left w:val="none" w:sz="0" w:space="0" w:color="auto"/>
        <w:bottom w:val="none" w:sz="0" w:space="0" w:color="auto"/>
        <w:right w:val="none" w:sz="0" w:space="0" w:color="auto"/>
      </w:divBdr>
    </w:div>
    <w:div w:id="338384766">
      <w:bodyDiv w:val="1"/>
      <w:marLeft w:val="0"/>
      <w:marRight w:val="0"/>
      <w:marTop w:val="0"/>
      <w:marBottom w:val="0"/>
      <w:divBdr>
        <w:top w:val="none" w:sz="0" w:space="0" w:color="auto"/>
        <w:left w:val="none" w:sz="0" w:space="0" w:color="auto"/>
        <w:bottom w:val="none" w:sz="0" w:space="0" w:color="auto"/>
        <w:right w:val="none" w:sz="0" w:space="0" w:color="auto"/>
      </w:divBdr>
    </w:div>
    <w:div w:id="338385918">
      <w:bodyDiv w:val="1"/>
      <w:marLeft w:val="0"/>
      <w:marRight w:val="0"/>
      <w:marTop w:val="0"/>
      <w:marBottom w:val="0"/>
      <w:divBdr>
        <w:top w:val="none" w:sz="0" w:space="0" w:color="auto"/>
        <w:left w:val="none" w:sz="0" w:space="0" w:color="auto"/>
        <w:bottom w:val="none" w:sz="0" w:space="0" w:color="auto"/>
        <w:right w:val="none" w:sz="0" w:space="0" w:color="auto"/>
      </w:divBdr>
    </w:div>
    <w:div w:id="338386048">
      <w:bodyDiv w:val="1"/>
      <w:marLeft w:val="0"/>
      <w:marRight w:val="0"/>
      <w:marTop w:val="0"/>
      <w:marBottom w:val="0"/>
      <w:divBdr>
        <w:top w:val="none" w:sz="0" w:space="0" w:color="auto"/>
        <w:left w:val="none" w:sz="0" w:space="0" w:color="auto"/>
        <w:bottom w:val="none" w:sz="0" w:space="0" w:color="auto"/>
        <w:right w:val="none" w:sz="0" w:space="0" w:color="auto"/>
      </w:divBdr>
    </w:div>
    <w:div w:id="338393840">
      <w:bodyDiv w:val="1"/>
      <w:marLeft w:val="0"/>
      <w:marRight w:val="0"/>
      <w:marTop w:val="0"/>
      <w:marBottom w:val="0"/>
      <w:divBdr>
        <w:top w:val="none" w:sz="0" w:space="0" w:color="auto"/>
        <w:left w:val="none" w:sz="0" w:space="0" w:color="auto"/>
        <w:bottom w:val="none" w:sz="0" w:space="0" w:color="auto"/>
        <w:right w:val="none" w:sz="0" w:space="0" w:color="auto"/>
      </w:divBdr>
    </w:div>
    <w:div w:id="338579721">
      <w:bodyDiv w:val="1"/>
      <w:marLeft w:val="0"/>
      <w:marRight w:val="0"/>
      <w:marTop w:val="0"/>
      <w:marBottom w:val="0"/>
      <w:divBdr>
        <w:top w:val="none" w:sz="0" w:space="0" w:color="auto"/>
        <w:left w:val="none" w:sz="0" w:space="0" w:color="auto"/>
        <w:bottom w:val="none" w:sz="0" w:space="0" w:color="auto"/>
        <w:right w:val="none" w:sz="0" w:space="0" w:color="auto"/>
      </w:divBdr>
    </w:div>
    <w:div w:id="338626453">
      <w:bodyDiv w:val="1"/>
      <w:marLeft w:val="0"/>
      <w:marRight w:val="0"/>
      <w:marTop w:val="0"/>
      <w:marBottom w:val="0"/>
      <w:divBdr>
        <w:top w:val="none" w:sz="0" w:space="0" w:color="auto"/>
        <w:left w:val="none" w:sz="0" w:space="0" w:color="auto"/>
        <w:bottom w:val="none" w:sz="0" w:space="0" w:color="auto"/>
        <w:right w:val="none" w:sz="0" w:space="0" w:color="auto"/>
      </w:divBdr>
    </w:div>
    <w:div w:id="338655005">
      <w:bodyDiv w:val="1"/>
      <w:marLeft w:val="0"/>
      <w:marRight w:val="0"/>
      <w:marTop w:val="0"/>
      <w:marBottom w:val="0"/>
      <w:divBdr>
        <w:top w:val="none" w:sz="0" w:space="0" w:color="auto"/>
        <w:left w:val="none" w:sz="0" w:space="0" w:color="auto"/>
        <w:bottom w:val="none" w:sz="0" w:space="0" w:color="auto"/>
        <w:right w:val="none" w:sz="0" w:space="0" w:color="auto"/>
      </w:divBdr>
    </w:div>
    <w:div w:id="338771437">
      <w:bodyDiv w:val="1"/>
      <w:marLeft w:val="0"/>
      <w:marRight w:val="0"/>
      <w:marTop w:val="0"/>
      <w:marBottom w:val="0"/>
      <w:divBdr>
        <w:top w:val="none" w:sz="0" w:space="0" w:color="auto"/>
        <w:left w:val="none" w:sz="0" w:space="0" w:color="auto"/>
        <w:bottom w:val="none" w:sz="0" w:space="0" w:color="auto"/>
        <w:right w:val="none" w:sz="0" w:space="0" w:color="auto"/>
      </w:divBdr>
    </w:div>
    <w:div w:id="338775295">
      <w:bodyDiv w:val="1"/>
      <w:marLeft w:val="0"/>
      <w:marRight w:val="0"/>
      <w:marTop w:val="0"/>
      <w:marBottom w:val="0"/>
      <w:divBdr>
        <w:top w:val="none" w:sz="0" w:space="0" w:color="auto"/>
        <w:left w:val="none" w:sz="0" w:space="0" w:color="auto"/>
        <w:bottom w:val="none" w:sz="0" w:space="0" w:color="auto"/>
        <w:right w:val="none" w:sz="0" w:space="0" w:color="auto"/>
      </w:divBdr>
    </w:div>
    <w:div w:id="338848676">
      <w:bodyDiv w:val="1"/>
      <w:marLeft w:val="0"/>
      <w:marRight w:val="0"/>
      <w:marTop w:val="0"/>
      <w:marBottom w:val="0"/>
      <w:divBdr>
        <w:top w:val="none" w:sz="0" w:space="0" w:color="auto"/>
        <w:left w:val="none" w:sz="0" w:space="0" w:color="auto"/>
        <w:bottom w:val="none" w:sz="0" w:space="0" w:color="auto"/>
        <w:right w:val="none" w:sz="0" w:space="0" w:color="auto"/>
      </w:divBdr>
    </w:div>
    <w:div w:id="338851704">
      <w:bodyDiv w:val="1"/>
      <w:marLeft w:val="0"/>
      <w:marRight w:val="0"/>
      <w:marTop w:val="0"/>
      <w:marBottom w:val="0"/>
      <w:divBdr>
        <w:top w:val="none" w:sz="0" w:space="0" w:color="auto"/>
        <w:left w:val="none" w:sz="0" w:space="0" w:color="auto"/>
        <w:bottom w:val="none" w:sz="0" w:space="0" w:color="auto"/>
        <w:right w:val="none" w:sz="0" w:space="0" w:color="auto"/>
      </w:divBdr>
    </w:div>
    <w:div w:id="339429184">
      <w:bodyDiv w:val="1"/>
      <w:marLeft w:val="0"/>
      <w:marRight w:val="0"/>
      <w:marTop w:val="0"/>
      <w:marBottom w:val="0"/>
      <w:divBdr>
        <w:top w:val="none" w:sz="0" w:space="0" w:color="auto"/>
        <w:left w:val="none" w:sz="0" w:space="0" w:color="auto"/>
        <w:bottom w:val="none" w:sz="0" w:space="0" w:color="auto"/>
        <w:right w:val="none" w:sz="0" w:space="0" w:color="auto"/>
      </w:divBdr>
    </w:div>
    <w:div w:id="339502303">
      <w:bodyDiv w:val="1"/>
      <w:marLeft w:val="0"/>
      <w:marRight w:val="0"/>
      <w:marTop w:val="0"/>
      <w:marBottom w:val="0"/>
      <w:divBdr>
        <w:top w:val="none" w:sz="0" w:space="0" w:color="auto"/>
        <w:left w:val="none" w:sz="0" w:space="0" w:color="auto"/>
        <w:bottom w:val="none" w:sz="0" w:space="0" w:color="auto"/>
        <w:right w:val="none" w:sz="0" w:space="0" w:color="auto"/>
      </w:divBdr>
    </w:div>
    <w:div w:id="339502597">
      <w:bodyDiv w:val="1"/>
      <w:marLeft w:val="0"/>
      <w:marRight w:val="0"/>
      <w:marTop w:val="0"/>
      <w:marBottom w:val="0"/>
      <w:divBdr>
        <w:top w:val="none" w:sz="0" w:space="0" w:color="auto"/>
        <w:left w:val="none" w:sz="0" w:space="0" w:color="auto"/>
        <w:bottom w:val="none" w:sz="0" w:space="0" w:color="auto"/>
        <w:right w:val="none" w:sz="0" w:space="0" w:color="auto"/>
      </w:divBdr>
    </w:div>
    <w:div w:id="339504943">
      <w:bodyDiv w:val="1"/>
      <w:marLeft w:val="0"/>
      <w:marRight w:val="0"/>
      <w:marTop w:val="0"/>
      <w:marBottom w:val="0"/>
      <w:divBdr>
        <w:top w:val="none" w:sz="0" w:space="0" w:color="auto"/>
        <w:left w:val="none" w:sz="0" w:space="0" w:color="auto"/>
        <w:bottom w:val="none" w:sz="0" w:space="0" w:color="auto"/>
        <w:right w:val="none" w:sz="0" w:space="0" w:color="auto"/>
      </w:divBdr>
    </w:div>
    <w:div w:id="339546760">
      <w:bodyDiv w:val="1"/>
      <w:marLeft w:val="0"/>
      <w:marRight w:val="0"/>
      <w:marTop w:val="0"/>
      <w:marBottom w:val="0"/>
      <w:divBdr>
        <w:top w:val="none" w:sz="0" w:space="0" w:color="auto"/>
        <w:left w:val="none" w:sz="0" w:space="0" w:color="auto"/>
        <w:bottom w:val="none" w:sz="0" w:space="0" w:color="auto"/>
        <w:right w:val="none" w:sz="0" w:space="0" w:color="auto"/>
      </w:divBdr>
    </w:div>
    <w:div w:id="339745813">
      <w:bodyDiv w:val="1"/>
      <w:marLeft w:val="0"/>
      <w:marRight w:val="0"/>
      <w:marTop w:val="0"/>
      <w:marBottom w:val="0"/>
      <w:divBdr>
        <w:top w:val="none" w:sz="0" w:space="0" w:color="auto"/>
        <w:left w:val="none" w:sz="0" w:space="0" w:color="auto"/>
        <w:bottom w:val="none" w:sz="0" w:space="0" w:color="auto"/>
        <w:right w:val="none" w:sz="0" w:space="0" w:color="auto"/>
      </w:divBdr>
    </w:div>
    <w:div w:id="339820051">
      <w:bodyDiv w:val="1"/>
      <w:marLeft w:val="0"/>
      <w:marRight w:val="0"/>
      <w:marTop w:val="0"/>
      <w:marBottom w:val="0"/>
      <w:divBdr>
        <w:top w:val="none" w:sz="0" w:space="0" w:color="auto"/>
        <w:left w:val="none" w:sz="0" w:space="0" w:color="auto"/>
        <w:bottom w:val="none" w:sz="0" w:space="0" w:color="auto"/>
        <w:right w:val="none" w:sz="0" w:space="0" w:color="auto"/>
      </w:divBdr>
    </w:div>
    <w:div w:id="339890259">
      <w:bodyDiv w:val="1"/>
      <w:marLeft w:val="0"/>
      <w:marRight w:val="0"/>
      <w:marTop w:val="0"/>
      <w:marBottom w:val="0"/>
      <w:divBdr>
        <w:top w:val="none" w:sz="0" w:space="0" w:color="auto"/>
        <w:left w:val="none" w:sz="0" w:space="0" w:color="auto"/>
        <w:bottom w:val="none" w:sz="0" w:space="0" w:color="auto"/>
        <w:right w:val="none" w:sz="0" w:space="0" w:color="auto"/>
      </w:divBdr>
    </w:div>
    <w:div w:id="339894815">
      <w:bodyDiv w:val="1"/>
      <w:marLeft w:val="0"/>
      <w:marRight w:val="0"/>
      <w:marTop w:val="0"/>
      <w:marBottom w:val="0"/>
      <w:divBdr>
        <w:top w:val="none" w:sz="0" w:space="0" w:color="auto"/>
        <w:left w:val="none" w:sz="0" w:space="0" w:color="auto"/>
        <w:bottom w:val="none" w:sz="0" w:space="0" w:color="auto"/>
        <w:right w:val="none" w:sz="0" w:space="0" w:color="auto"/>
      </w:divBdr>
    </w:div>
    <w:div w:id="339935361">
      <w:bodyDiv w:val="1"/>
      <w:marLeft w:val="0"/>
      <w:marRight w:val="0"/>
      <w:marTop w:val="0"/>
      <w:marBottom w:val="0"/>
      <w:divBdr>
        <w:top w:val="none" w:sz="0" w:space="0" w:color="auto"/>
        <w:left w:val="none" w:sz="0" w:space="0" w:color="auto"/>
        <w:bottom w:val="none" w:sz="0" w:space="0" w:color="auto"/>
        <w:right w:val="none" w:sz="0" w:space="0" w:color="auto"/>
      </w:divBdr>
    </w:div>
    <w:div w:id="339940177">
      <w:bodyDiv w:val="1"/>
      <w:marLeft w:val="0"/>
      <w:marRight w:val="0"/>
      <w:marTop w:val="0"/>
      <w:marBottom w:val="0"/>
      <w:divBdr>
        <w:top w:val="none" w:sz="0" w:space="0" w:color="auto"/>
        <w:left w:val="none" w:sz="0" w:space="0" w:color="auto"/>
        <w:bottom w:val="none" w:sz="0" w:space="0" w:color="auto"/>
        <w:right w:val="none" w:sz="0" w:space="0" w:color="auto"/>
      </w:divBdr>
    </w:div>
    <w:div w:id="340008099">
      <w:bodyDiv w:val="1"/>
      <w:marLeft w:val="0"/>
      <w:marRight w:val="0"/>
      <w:marTop w:val="0"/>
      <w:marBottom w:val="0"/>
      <w:divBdr>
        <w:top w:val="none" w:sz="0" w:space="0" w:color="auto"/>
        <w:left w:val="none" w:sz="0" w:space="0" w:color="auto"/>
        <w:bottom w:val="none" w:sz="0" w:space="0" w:color="auto"/>
        <w:right w:val="none" w:sz="0" w:space="0" w:color="auto"/>
      </w:divBdr>
    </w:div>
    <w:div w:id="340090693">
      <w:bodyDiv w:val="1"/>
      <w:marLeft w:val="0"/>
      <w:marRight w:val="0"/>
      <w:marTop w:val="0"/>
      <w:marBottom w:val="0"/>
      <w:divBdr>
        <w:top w:val="none" w:sz="0" w:space="0" w:color="auto"/>
        <w:left w:val="none" w:sz="0" w:space="0" w:color="auto"/>
        <w:bottom w:val="none" w:sz="0" w:space="0" w:color="auto"/>
        <w:right w:val="none" w:sz="0" w:space="0" w:color="auto"/>
      </w:divBdr>
    </w:div>
    <w:div w:id="340160302">
      <w:bodyDiv w:val="1"/>
      <w:marLeft w:val="0"/>
      <w:marRight w:val="0"/>
      <w:marTop w:val="0"/>
      <w:marBottom w:val="0"/>
      <w:divBdr>
        <w:top w:val="none" w:sz="0" w:space="0" w:color="auto"/>
        <w:left w:val="none" w:sz="0" w:space="0" w:color="auto"/>
        <w:bottom w:val="none" w:sz="0" w:space="0" w:color="auto"/>
        <w:right w:val="none" w:sz="0" w:space="0" w:color="auto"/>
      </w:divBdr>
    </w:div>
    <w:div w:id="340160964">
      <w:bodyDiv w:val="1"/>
      <w:marLeft w:val="0"/>
      <w:marRight w:val="0"/>
      <w:marTop w:val="0"/>
      <w:marBottom w:val="0"/>
      <w:divBdr>
        <w:top w:val="none" w:sz="0" w:space="0" w:color="auto"/>
        <w:left w:val="none" w:sz="0" w:space="0" w:color="auto"/>
        <w:bottom w:val="none" w:sz="0" w:space="0" w:color="auto"/>
        <w:right w:val="none" w:sz="0" w:space="0" w:color="auto"/>
      </w:divBdr>
    </w:div>
    <w:div w:id="340276119">
      <w:bodyDiv w:val="1"/>
      <w:marLeft w:val="0"/>
      <w:marRight w:val="0"/>
      <w:marTop w:val="0"/>
      <w:marBottom w:val="0"/>
      <w:divBdr>
        <w:top w:val="none" w:sz="0" w:space="0" w:color="auto"/>
        <w:left w:val="none" w:sz="0" w:space="0" w:color="auto"/>
        <w:bottom w:val="none" w:sz="0" w:space="0" w:color="auto"/>
        <w:right w:val="none" w:sz="0" w:space="0" w:color="auto"/>
      </w:divBdr>
    </w:div>
    <w:div w:id="340354817">
      <w:bodyDiv w:val="1"/>
      <w:marLeft w:val="0"/>
      <w:marRight w:val="0"/>
      <w:marTop w:val="0"/>
      <w:marBottom w:val="0"/>
      <w:divBdr>
        <w:top w:val="none" w:sz="0" w:space="0" w:color="auto"/>
        <w:left w:val="none" w:sz="0" w:space="0" w:color="auto"/>
        <w:bottom w:val="none" w:sz="0" w:space="0" w:color="auto"/>
        <w:right w:val="none" w:sz="0" w:space="0" w:color="auto"/>
      </w:divBdr>
    </w:div>
    <w:div w:id="340426386">
      <w:bodyDiv w:val="1"/>
      <w:marLeft w:val="0"/>
      <w:marRight w:val="0"/>
      <w:marTop w:val="0"/>
      <w:marBottom w:val="0"/>
      <w:divBdr>
        <w:top w:val="none" w:sz="0" w:space="0" w:color="auto"/>
        <w:left w:val="none" w:sz="0" w:space="0" w:color="auto"/>
        <w:bottom w:val="none" w:sz="0" w:space="0" w:color="auto"/>
        <w:right w:val="none" w:sz="0" w:space="0" w:color="auto"/>
      </w:divBdr>
    </w:div>
    <w:div w:id="340469044">
      <w:bodyDiv w:val="1"/>
      <w:marLeft w:val="0"/>
      <w:marRight w:val="0"/>
      <w:marTop w:val="0"/>
      <w:marBottom w:val="0"/>
      <w:divBdr>
        <w:top w:val="none" w:sz="0" w:space="0" w:color="auto"/>
        <w:left w:val="none" w:sz="0" w:space="0" w:color="auto"/>
        <w:bottom w:val="none" w:sz="0" w:space="0" w:color="auto"/>
        <w:right w:val="none" w:sz="0" w:space="0" w:color="auto"/>
      </w:divBdr>
    </w:div>
    <w:div w:id="340592664">
      <w:bodyDiv w:val="1"/>
      <w:marLeft w:val="0"/>
      <w:marRight w:val="0"/>
      <w:marTop w:val="0"/>
      <w:marBottom w:val="0"/>
      <w:divBdr>
        <w:top w:val="none" w:sz="0" w:space="0" w:color="auto"/>
        <w:left w:val="none" w:sz="0" w:space="0" w:color="auto"/>
        <w:bottom w:val="none" w:sz="0" w:space="0" w:color="auto"/>
        <w:right w:val="none" w:sz="0" w:space="0" w:color="auto"/>
      </w:divBdr>
    </w:div>
    <w:div w:id="340662109">
      <w:bodyDiv w:val="1"/>
      <w:marLeft w:val="0"/>
      <w:marRight w:val="0"/>
      <w:marTop w:val="0"/>
      <w:marBottom w:val="0"/>
      <w:divBdr>
        <w:top w:val="none" w:sz="0" w:space="0" w:color="auto"/>
        <w:left w:val="none" w:sz="0" w:space="0" w:color="auto"/>
        <w:bottom w:val="none" w:sz="0" w:space="0" w:color="auto"/>
        <w:right w:val="none" w:sz="0" w:space="0" w:color="auto"/>
      </w:divBdr>
    </w:div>
    <w:div w:id="340668524">
      <w:bodyDiv w:val="1"/>
      <w:marLeft w:val="0"/>
      <w:marRight w:val="0"/>
      <w:marTop w:val="0"/>
      <w:marBottom w:val="0"/>
      <w:divBdr>
        <w:top w:val="none" w:sz="0" w:space="0" w:color="auto"/>
        <w:left w:val="none" w:sz="0" w:space="0" w:color="auto"/>
        <w:bottom w:val="none" w:sz="0" w:space="0" w:color="auto"/>
        <w:right w:val="none" w:sz="0" w:space="0" w:color="auto"/>
      </w:divBdr>
    </w:div>
    <w:div w:id="340860422">
      <w:bodyDiv w:val="1"/>
      <w:marLeft w:val="0"/>
      <w:marRight w:val="0"/>
      <w:marTop w:val="0"/>
      <w:marBottom w:val="0"/>
      <w:divBdr>
        <w:top w:val="none" w:sz="0" w:space="0" w:color="auto"/>
        <w:left w:val="none" w:sz="0" w:space="0" w:color="auto"/>
        <w:bottom w:val="none" w:sz="0" w:space="0" w:color="auto"/>
        <w:right w:val="none" w:sz="0" w:space="0" w:color="auto"/>
      </w:divBdr>
    </w:div>
    <w:div w:id="340861231">
      <w:bodyDiv w:val="1"/>
      <w:marLeft w:val="0"/>
      <w:marRight w:val="0"/>
      <w:marTop w:val="0"/>
      <w:marBottom w:val="0"/>
      <w:divBdr>
        <w:top w:val="none" w:sz="0" w:space="0" w:color="auto"/>
        <w:left w:val="none" w:sz="0" w:space="0" w:color="auto"/>
        <w:bottom w:val="none" w:sz="0" w:space="0" w:color="auto"/>
        <w:right w:val="none" w:sz="0" w:space="0" w:color="auto"/>
      </w:divBdr>
    </w:div>
    <w:div w:id="341011866">
      <w:bodyDiv w:val="1"/>
      <w:marLeft w:val="0"/>
      <w:marRight w:val="0"/>
      <w:marTop w:val="0"/>
      <w:marBottom w:val="0"/>
      <w:divBdr>
        <w:top w:val="none" w:sz="0" w:space="0" w:color="auto"/>
        <w:left w:val="none" w:sz="0" w:space="0" w:color="auto"/>
        <w:bottom w:val="none" w:sz="0" w:space="0" w:color="auto"/>
        <w:right w:val="none" w:sz="0" w:space="0" w:color="auto"/>
      </w:divBdr>
    </w:div>
    <w:div w:id="341126317">
      <w:bodyDiv w:val="1"/>
      <w:marLeft w:val="0"/>
      <w:marRight w:val="0"/>
      <w:marTop w:val="0"/>
      <w:marBottom w:val="0"/>
      <w:divBdr>
        <w:top w:val="none" w:sz="0" w:space="0" w:color="auto"/>
        <w:left w:val="none" w:sz="0" w:space="0" w:color="auto"/>
        <w:bottom w:val="none" w:sz="0" w:space="0" w:color="auto"/>
        <w:right w:val="none" w:sz="0" w:space="0" w:color="auto"/>
      </w:divBdr>
    </w:div>
    <w:div w:id="341277280">
      <w:bodyDiv w:val="1"/>
      <w:marLeft w:val="0"/>
      <w:marRight w:val="0"/>
      <w:marTop w:val="0"/>
      <w:marBottom w:val="0"/>
      <w:divBdr>
        <w:top w:val="none" w:sz="0" w:space="0" w:color="auto"/>
        <w:left w:val="none" w:sz="0" w:space="0" w:color="auto"/>
        <w:bottom w:val="none" w:sz="0" w:space="0" w:color="auto"/>
        <w:right w:val="none" w:sz="0" w:space="0" w:color="auto"/>
      </w:divBdr>
    </w:div>
    <w:div w:id="341473251">
      <w:bodyDiv w:val="1"/>
      <w:marLeft w:val="0"/>
      <w:marRight w:val="0"/>
      <w:marTop w:val="0"/>
      <w:marBottom w:val="0"/>
      <w:divBdr>
        <w:top w:val="none" w:sz="0" w:space="0" w:color="auto"/>
        <w:left w:val="none" w:sz="0" w:space="0" w:color="auto"/>
        <w:bottom w:val="none" w:sz="0" w:space="0" w:color="auto"/>
        <w:right w:val="none" w:sz="0" w:space="0" w:color="auto"/>
      </w:divBdr>
    </w:div>
    <w:div w:id="341781946">
      <w:bodyDiv w:val="1"/>
      <w:marLeft w:val="0"/>
      <w:marRight w:val="0"/>
      <w:marTop w:val="0"/>
      <w:marBottom w:val="0"/>
      <w:divBdr>
        <w:top w:val="none" w:sz="0" w:space="0" w:color="auto"/>
        <w:left w:val="none" w:sz="0" w:space="0" w:color="auto"/>
        <w:bottom w:val="none" w:sz="0" w:space="0" w:color="auto"/>
        <w:right w:val="none" w:sz="0" w:space="0" w:color="auto"/>
      </w:divBdr>
    </w:div>
    <w:div w:id="341855011">
      <w:bodyDiv w:val="1"/>
      <w:marLeft w:val="0"/>
      <w:marRight w:val="0"/>
      <w:marTop w:val="0"/>
      <w:marBottom w:val="0"/>
      <w:divBdr>
        <w:top w:val="none" w:sz="0" w:space="0" w:color="auto"/>
        <w:left w:val="none" w:sz="0" w:space="0" w:color="auto"/>
        <w:bottom w:val="none" w:sz="0" w:space="0" w:color="auto"/>
        <w:right w:val="none" w:sz="0" w:space="0" w:color="auto"/>
      </w:divBdr>
    </w:div>
    <w:div w:id="341861246">
      <w:bodyDiv w:val="1"/>
      <w:marLeft w:val="0"/>
      <w:marRight w:val="0"/>
      <w:marTop w:val="0"/>
      <w:marBottom w:val="0"/>
      <w:divBdr>
        <w:top w:val="none" w:sz="0" w:space="0" w:color="auto"/>
        <w:left w:val="none" w:sz="0" w:space="0" w:color="auto"/>
        <w:bottom w:val="none" w:sz="0" w:space="0" w:color="auto"/>
        <w:right w:val="none" w:sz="0" w:space="0" w:color="auto"/>
      </w:divBdr>
    </w:div>
    <w:div w:id="342241587">
      <w:bodyDiv w:val="1"/>
      <w:marLeft w:val="0"/>
      <w:marRight w:val="0"/>
      <w:marTop w:val="0"/>
      <w:marBottom w:val="0"/>
      <w:divBdr>
        <w:top w:val="none" w:sz="0" w:space="0" w:color="auto"/>
        <w:left w:val="none" w:sz="0" w:space="0" w:color="auto"/>
        <w:bottom w:val="none" w:sz="0" w:space="0" w:color="auto"/>
        <w:right w:val="none" w:sz="0" w:space="0" w:color="auto"/>
      </w:divBdr>
    </w:div>
    <w:div w:id="342244075">
      <w:bodyDiv w:val="1"/>
      <w:marLeft w:val="0"/>
      <w:marRight w:val="0"/>
      <w:marTop w:val="0"/>
      <w:marBottom w:val="0"/>
      <w:divBdr>
        <w:top w:val="none" w:sz="0" w:space="0" w:color="auto"/>
        <w:left w:val="none" w:sz="0" w:space="0" w:color="auto"/>
        <w:bottom w:val="none" w:sz="0" w:space="0" w:color="auto"/>
        <w:right w:val="none" w:sz="0" w:space="0" w:color="auto"/>
      </w:divBdr>
    </w:div>
    <w:div w:id="342248279">
      <w:bodyDiv w:val="1"/>
      <w:marLeft w:val="0"/>
      <w:marRight w:val="0"/>
      <w:marTop w:val="0"/>
      <w:marBottom w:val="0"/>
      <w:divBdr>
        <w:top w:val="none" w:sz="0" w:space="0" w:color="auto"/>
        <w:left w:val="none" w:sz="0" w:space="0" w:color="auto"/>
        <w:bottom w:val="none" w:sz="0" w:space="0" w:color="auto"/>
        <w:right w:val="none" w:sz="0" w:space="0" w:color="auto"/>
      </w:divBdr>
    </w:div>
    <w:div w:id="342321357">
      <w:bodyDiv w:val="1"/>
      <w:marLeft w:val="0"/>
      <w:marRight w:val="0"/>
      <w:marTop w:val="0"/>
      <w:marBottom w:val="0"/>
      <w:divBdr>
        <w:top w:val="none" w:sz="0" w:space="0" w:color="auto"/>
        <w:left w:val="none" w:sz="0" w:space="0" w:color="auto"/>
        <w:bottom w:val="none" w:sz="0" w:space="0" w:color="auto"/>
        <w:right w:val="none" w:sz="0" w:space="0" w:color="auto"/>
      </w:divBdr>
    </w:div>
    <w:div w:id="342436953">
      <w:bodyDiv w:val="1"/>
      <w:marLeft w:val="0"/>
      <w:marRight w:val="0"/>
      <w:marTop w:val="0"/>
      <w:marBottom w:val="0"/>
      <w:divBdr>
        <w:top w:val="none" w:sz="0" w:space="0" w:color="auto"/>
        <w:left w:val="none" w:sz="0" w:space="0" w:color="auto"/>
        <w:bottom w:val="none" w:sz="0" w:space="0" w:color="auto"/>
        <w:right w:val="none" w:sz="0" w:space="0" w:color="auto"/>
      </w:divBdr>
    </w:div>
    <w:div w:id="342559556">
      <w:bodyDiv w:val="1"/>
      <w:marLeft w:val="0"/>
      <w:marRight w:val="0"/>
      <w:marTop w:val="0"/>
      <w:marBottom w:val="0"/>
      <w:divBdr>
        <w:top w:val="none" w:sz="0" w:space="0" w:color="auto"/>
        <w:left w:val="none" w:sz="0" w:space="0" w:color="auto"/>
        <w:bottom w:val="none" w:sz="0" w:space="0" w:color="auto"/>
        <w:right w:val="none" w:sz="0" w:space="0" w:color="auto"/>
      </w:divBdr>
    </w:div>
    <w:div w:id="342560538">
      <w:bodyDiv w:val="1"/>
      <w:marLeft w:val="0"/>
      <w:marRight w:val="0"/>
      <w:marTop w:val="0"/>
      <w:marBottom w:val="0"/>
      <w:divBdr>
        <w:top w:val="none" w:sz="0" w:space="0" w:color="auto"/>
        <w:left w:val="none" w:sz="0" w:space="0" w:color="auto"/>
        <w:bottom w:val="none" w:sz="0" w:space="0" w:color="auto"/>
        <w:right w:val="none" w:sz="0" w:space="0" w:color="auto"/>
      </w:divBdr>
    </w:div>
    <w:div w:id="342900125">
      <w:bodyDiv w:val="1"/>
      <w:marLeft w:val="0"/>
      <w:marRight w:val="0"/>
      <w:marTop w:val="0"/>
      <w:marBottom w:val="0"/>
      <w:divBdr>
        <w:top w:val="none" w:sz="0" w:space="0" w:color="auto"/>
        <w:left w:val="none" w:sz="0" w:space="0" w:color="auto"/>
        <w:bottom w:val="none" w:sz="0" w:space="0" w:color="auto"/>
        <w:right w:val="none" w:sz="0" w:space="0" w:color="auto"/>
      </w:divBdr>
    </w:div>
    <w:div w:id="342902658">
      <w:bodyDiv w:val="1"/>
      <w:marLeft w:val="0"/>
      <w:marRight w:val="0"/>
      <w:marTop w:val="0"/>
      <w:marBottom w:val="0"/>
      <w:divBdr>
        <w:top w:val="none" w:sz="0" w:space="0" w:color="auto"/>
        <w:left w:val="none" w:sz="0" w:space="0" w:color="auto"/>
        <w:bottom w:val="none" w:sz="0" w:space="0" w:color="auto"/>
        <w:right w:val="none" w:sz="0" w:space="0" w:color="auto"/>
      </w:divBdr>
    </w:div>
    <w:div w:id="342903899">
      <w:bodyDiv w:val="1"/>
      <w:marLeft w:val="0"/>
      <w:marRight w:val="0"/>
      <w:marTop w:val="0"/>
      <w:marBottom w:val="0"/>
      <w:divBdr>
        <w:top w:val="none" w:sz="0" w:space="0" w:color="auto"/>
        <w:left w:val="none" w:sz="0" w:space="0" w:color="auto"/>
        <w:bottom w:val="none" w:sz="0" w:space="0" w:color="auto"/>
        <w:right w:val="none" w:sz="0" w:space="0" w:color="auto"/>
      </w:divBdr>
    </w:div>
    <w:div w:id="343016519">
      <w:bodyDiv w:val="1"/>
      <w:marLeft w:val="0"/>
      <w:marRight w:val="0"/>
      <w:marTop w:val="0"/>
      <w:marBottom w:val="0"/>
      <w:divBdr>
        <w:top w:val="none" w:sz="0" w:space="0" w:color="auto"/>
        <w:left w:val="none" w:sz="0" w:space="0" w:color="auto"/>
        <w:bottom w:val="none" w:sz="0" w:space="0" w:color="auto"/>
        <w:right w:val="none" w:sz="0" w:space="0" w:color="auto"/>
      </w:divBdr>
    </w:div>
    <w:div w:id="343017961">
      <w:bodyDiv w:val="1"/>
      <w:marLeft w:val="0"/>
      <w:marRight w:val="0"/>
      <w:marTop w:val="0"/>
      <w:marBottom w:val="0"/>
      <w:divBdr>
        <w:top w:val="none" w:sz="0" w:space="0" w:color="auto"/>
        <w:left w:val="none" w:sz="0" w:space="0" w:color="auto"/>
        <w:bottom w:val="none" w:sz="0" w:space="0" w:color="auto"/>
        <w:right w:val="none" w:sz="0" w:space="0" w:color="auto"/>
      </w:divBdr>
    </w:div>
    <w:div w:id="343023638">
      <w:bodyDiv w:val="1"/>
      <w:marLeft w:val="0"/>
      <w:marRight w:val="0"/>
      <w:marTop w:val="0"/>
      <w:marBottom w:val="0"/>
      <w:divBdr>
        <w:top w:val="none" w:sz="0" w:space="0" w:color="auto"/>
        <w:left w:val="none" w:sz="0" w:space="0" w:color="auto"/>
        <w:bottom w:val="none" w:sz="0" w:space="0" w:color="auto"/>
        <w:right w:val="none" w:sz="0" w:space="0" w:color="auto"/>
      </w:divBdr>
    </w:div>
    <w:div w:id="343048010">
      <w:bodyDiv w:val="1"/>
      <w:marLeft w:val="0"/>
      <w:marRight w:val="0"/>
      <w:marTop w:val="0"/>
      <w:marBottom w:val="0"/>
      <w:divBdr>
        <w:top w:val="none" w:sz="0" w:space="0" w:color="auto"/>
        <w:left w:val="none" w:sz="0" w:space="0" w:color="auto"/>
        <w:bottom w:val="none" w:sz="0" w:space="0" w:color="auto"/>
        <w:right w:val="none" w:sz="0" w:space="0" w:color="auto"/>
      </w:divBdr>
    </w:div>
    <w:div w:id="343212950">
      <w:bodyDiv w:val="1"/>
      <w:marLeft w:val="0"/>
      <w:marRight w:val="0"/>
      <w:marTop w:val="0"/>
      <w:marBottom w:val="0"/>
      <w:divBdr>
        <w:top w:val="none" w:sz="0" w:space="0" w:color="auto"/>
        <w:left w:val="none" w:sz="0" w:space="0" w:color="auto"/>
        <w:bottom w:val="none" w:sz="0" w:space="0" w:color="auto"/>
        <w:right w:val="none" w:sz="0" w:space="0" w:color="auto"/>
      </w:divBdr>
    </w:div>
    <w:div w:id="343359496">
      <w:bodyDiv w:val="1"/>
      <w:marLeft w:val="0"/>
      <w:marRight w:val="0"/>
      <w:marTop w:val="0"/>
      <w:marBottom w:val="0"/>
      <w:divBdr>
        <w:top w:val="none" w:sz="0" w:space="0" w:color="auto"/>
        <w:left w:val="none" w:sz="0" w:space="0" w:color="auto"/>
        <w:bottom w:val="none" w:sz="0" w:space="0" w:color="auto"/>
        <w:right w:val="none" w:sz="0" w:space="0" w:color="auto"/>
      </w:divBdr>
    </w:div>
    <w:div w:id="343438734">
      <w:bodyDiv w:val="1"/>
      <w:marLeft w:val="0"/>
      <w:marRight w:val="0"/>
      <w:marTop w:val="0"/>
      <w:marBottom w:val="0"/>
      <w:divBdr>
        <w:top w:val="none" w:sz="0" w:space="0" w:color="auto"/>
        <w:left w:val="none" w:sz="0" w:space="0" w:color="auto"/>
        <w:bottom w:val="none" w:sz="0" w:space="0" w:color="auto"/>
        <w:right w:val="none" w:sz="0" w:space="0" w:color="auto"/>
      </w:divBdr>
    </w:div>
    <w:div w:id="343553771">
      <w:bodyDiv w:val="1"/>
      <w:marLeft w:val="0"/>
      <w:marRight w:val="0"/>
      <w:marTop w:val="0"/>
      <w:marBottom w:val="0"/>
      <w:divBdr>
        <w:top w:val="none" w:sz="0" w:space="0" w:color="auto"/>
        <w:left w:val="none" w:sz="0" w:space="0" w:color="auto"/>
        <w:bottom w:val="none" w:sz="0" w:space="0" w:color="auto"/>
        <w:right w:val="none" w:sz="0" w:space="0" w:color="auto"/>
      </w:divBdr>
    </w:div>
    <w:div w:id="343635470">
      <w:bodyDiv w:val="1"/>
      <w:marLeft w:val="0"/>
      <w:marRight w:val="0"/>
      <w:marTop w:val="0"/>
      <w:marBottom w:val="0"/>
      <w:divBdr>
        <w:top w:val="none" w:sz="0" w:space="0" w:color="auto"/>
        <w:left w:val="none" w:sz="0" w:space="0" w:color="auto"/>
        <w:bottom w:val="none" w:sz="0" w:space="0" w:color="auto"/>
        <w:right w:val="none" w:sz="0" w:space="0" w:color="auto"/>
      </w:divBdr>
    </w:div>
    <w:div w:id="343635685">
      <w:bodyDiv w:val="1"/>
      <w:marLeft w:val="0"/>
      <w:marRight w:val="0"/>
      <w:marTop w:val="0"/>
      <w:marBottom w:val="0"/>
      <w:divBdr>
        <w:top w:val="none" w:sz="0" w:space="0" w:color="auto"/>
        <w:left w:val="none" w:sz="0" w:space="0" w:color="auto"/>
        <w:bottom w:val="none" w:sz="0" w:space="0" w:color="auto"/>
        <w:right w:val="none" w:sz="0" w:space="0" w:color="auto"/>
      </w:divBdr>
    </w:div>
    <w:div w:id="343678473">
      <w:bodyDiv w:val="1"/>
      <w:marLeft w:val="0"/>
      <w:marRight w:val="0"/>
      <w:marTop w:val="0"/>
      <w:marBottom w:val="0"/>
      <w:divBdr>
        <w:top w:val="none" w:sz="0" w:space="0" w:color="auto"/>
        <w:left w:val="none" w:sz="0" w:space="0" w:color="auto"/>
        <w:bottom w:val="none" w:sz="0" w:space="0" w:color="auto"/>
        <w:right w:val="none" w:sz="0" w:space="0" w:color="auto"/>
      </w:divBdr>
    </w:div>
    <w:div w:id="343702486">
      <w:bodyDiv w:val="1"/>
      <w:marLeft w:val="0"/>
      <w:marRight w:val="0"/>
      <w:marTop w:val="0"/>
      <w:marBottom w:val="0"/>
      <w:divBdr>
        <w:top w:val="none" w:sz="0" w:space="0" w:color="auto"/>
        <w:left w:val="none" w:sz="0" w:space="0" w:color="auto"/>
        <w:bottom w:val="none" w:sz="0" w:space="0" w:color="auto"/>
        <w:right w:val="none" w:sz="0" w:space="0" w:color="auto"/>
      </w:divBdr>
    </w:div>
    <w:div w:id="343871362">
      <w:bodyDiv w:val="1"/>
      <w:marLeft w:val="0"/>
      <w:marRight w:val="0"/>
      <w:marTop w:val="0"/>
      <w:marBottom w:val="0"/>
      <w:divBdr>
        <w:top w:val="none" w:sz="0" w:space="0" w:color="auto"/>
        <w:left w:val="none" w:sz="0" w:space="0" w:color="auto"/>
        <w:bottom w:val="none" w:sz="0" w:space="0" w:color="auto"/>
        <w:right w:val="none" w:sz="0" w:space="0" w:color="auto"/>
      </w:divBdr>
    </w:div>
    <w:div w:id="343895801">
      <w:bodyDiv w:val="1"/>
      <w:marLeft w:val="0"/>
      <w:marRight w:val="0"/>
      <w:marTop w:val="0"/>
      <w:marBottom w:val="0"/>
      <w:divBdr>
        <w:top w:val="none" w:sz="0" w:space="0" w:color="auto"/>
        <w:left w:val="none" w:sz="0" w:space="0" w:color="auto"/>
        <w:bottom w:val="none" w:sz="0" w:space="0" w:color="auto"/>
        <w:right w:val="none" w:sz="0" w:space="0" w:color="auto"/>
      </w:divBdr>
    </w:div>
    <w:div w:id="343896384">
      <w:bodyDiv w:val="1"/>
      <w:marLeft w:val="0"/>
      <w:marRight w:val="0"/>
      <w:marTop w:val="0"/>
      <w:marBottom w:val="0"/>
      <w:divBdr>
        <w:top w:val="none" w:sz="0" w:space="0" w:color="auto"/>
        <w:left w:val="none" w:sz="0" w:space="0" w:color="auto"/>
        <w:bottom w:val="none" w:sz="0" w:space="0" w:color="auto"/>
        <w:right w:val="none" w:sz="0" w:space="0" w:color="auto"/>
      </w:divBdr>
    </w:div>
    <w:div w:id="343897867">
      <w:bodyDiv w:val="1"/>
      <w:marLeft w:val="0"/>
      <w:marRight w:val="0"/>
      <w:marTop w:val="0"/>
      <w:marBottom w:val="0"/>
      <w:divBdr>
        <w:top w:val="none" w:sz="0" w:space="0" w:color="auto"/>
        <w:left w:val="none" w:sz="0" w:space="0" w:color="auto"/>
        <w:bottom w:val="none" w:sz="0" w:space="0" w:color="auto"/>
        <w:right w:val="none" w:sz="0" w:space="0" w:color="auto"/>
      </w:divBdr>
    </w:div>
    <w:div w:id="343898966">
      <w:bodyDiv w:val="1"/>
      <w:marLeft w:val="0"/>
      <w:marRight w:val="0"/>
      <w:marTop w:val="0"/>
      <w:marBottom w:val="0"/>
      <w:divBdr>
        <w:top w:val="none" w:sz="0" w:space="0" w:color="auto"/>
        <w:left w:val="none" w:sz="0" w:space="0" w:color="auto"/>
        <w:bottom w:val="none" w:sz="0" w:space="0" w:color="auto"/>
        <w:right w:val="none" w:sz="0" w:space="0" w:color="auto"/>
      </w:divBdr>
    </w:div>
    <w:div w:id="343940980">
      <w:bodyDiv w:val="1"/>
      <w:marLeft w:val="0"/>
      <w:marRight w:val="0"/>
      <w:marTop w:val="0"/>
      <w:marBottom w:val="0"/>
      <w:divBdr>
        <w:top w:val="none" w:sz="0" w:space="0" w:color="auto"/>
        <w:left w:val="none" w:sz="0" w:space="0" w:color="auto"/>
        <w:bottom w:val="none" w:sz="0" w:space="0" w:color="auto"/>
        <w:right w:val="none" w:sz="0" w:space="0" w:color="auto"/>
      </w:divBdr>
    </w:div>
    <w:div w:id="343944710">
      <w:bodyDiv w:val="1"/>
      <w:marLeft w:val="0"/>
      <w:marRight w:val="0"/>
      <w:marTop w:val="0"/>
      <w:marBottom w:val="0"/>
      <w:divBdr>
        <w:top w:val="none" w:sz="0" w:space="0" w:color="auto"/>
        <w:left w:val="none" w:sz="0" w:space="0" w:color="auto"/>
        <w:bottom w:val="none" w:sz="0" w:space="0" w:color="auto"/>
        <w:right w:val="none" w:sz="0" w:space="0" w:color="auto"/>
      </w:divBdr>
    </w:div>
    <w:div w:id="343946013">
      <w:bodyDiv w:val="1"/>
      <w:marLeft w:val="0"/>
      <w:marRight w:val="0"/>
      <w:marTop w:val="0"/>
      <w:marBottom w:val="0"/>
      <w:divBdr>
        <w:top w:val="none" w:sz="0" w:space="0" w:color="auto"/>
        <w:left w:val="none" w:sz="0" w:space="0" w:color="auto"/>
        <w:bottom w:val="none" w:sz="0" w:space="0" w:color="auto"/>
        <w:right w:val="none" w:sz="0" w:space="0" w:color="auto"/>
      </w:divBdr>
    </w:div>
    <w:div w:id="344021611">
      <w:bodyDiv w:val="1"/>
      <w:marLeft w:val="0"/>
      <w:marRight w:val="0"/>
      <w:marTop w:val="0"/>
      <w:marBottom w:val="0"/>
      <w:divBdr>
        <w:top w:val="none" w:sz="0" w:space="0" w:color="auto"/>
        <w:left w:val="none" w:sz="0" w:space="0" w:color="auto"/>
        <w:bottom w:val="none" w:sz="0" w:space="0" w:color="auto"/>
        <w:right w:val="none" w:sz="0" w:space="0" w:color="auto"/>
      </w:divBdr>
    </w:div>
    <w:div w:id="344136295">
      <w:bodyDiv w:val="1"/>
      <w:marLeft w:val="0"/>
      <w:marRight w:val="0"/>
      <w:marTop w:val="0"/>
      <w:marBottom w:val="0"/>
      <w:divBdr>
        <w:top w:val="none" w:sz="0" w:space="0" w:color="auto"/>
        <w:left w:val="none" w:sz="0" w:space="0" w:color="auto"/>
        <w:bottom w:val="none" w:sz="0" w:space="0" w:color="auto"/>
        <w:right w:val="none" w:sz="0" w:space="0" w:color="auto"/>
      </w:divBdr>
    </w:div>
    <w:div w:id="344283865">
      <w:bodyDiv w:val="1"/>
      <w:marLeft w:val="0"/>
      <w:marRight w:val="0"/>
      <w:marTop w:val="0"/>
      <w:marBottom w:val="0"/>
      <w:divBdr>
        <w:top w:val="none" w:sz="0" w:space="0" w:color="auto"/>
        <w:left w:val="none" w:sz="0" w:space="0" w:color="auto"/>
        <w:bottom w:val="none" w:sz="0" w:space="0" w:color="auto"/>
        <w:right w:val="none" w:sz="0" w:space="0" w:color="auto"/>
      </w:divBdr>
    </w:div>
    <w:div w:id="344333067">
      <w:bodyDiv w:val="1"/>
      <w:marLeft w:val="0"/>
      <w:marRight w:val="0"/>
      <w:marTop w:val="0"/>
      <w:marBottom w:val="0"/>
      <w:divBdr>
        <w:top w:val="none" w:sz="0" w:space="0" w:color="auto"/>
        <w:left w:val="none" w:sz="0" w:space="0" w:color="auto"/>
        <w:bottom w:val="none" w:sz="0" w:space="0" w:color="auto"/>
        <w:right w:val="none" w:sz="0" w:space="0" w:color="auto"/>
      </w:divBdr>
    </w:div>
    <w:div w:id="344475413">
      <w:bodyDiv w:val="1"/>
      <w:marLeft w:val="0"/>
      <w:marRight w:val="0"/>
      <w:marTop w:val="0"/>
      <w:marBottom w:val="0"/>
      <w:divBdr>
        <w:top w:val="none" w:sz="0" w:space="0" w:color="auto"/>
        <w:left w:val="none" w:sz="0" w:space="0" w:color="auto"/>
        <w:bottom w:val="none" w:sz="0" w:space="0" w:color="auto"/>
        <w:right w:val="none" w:sz="0" w:space="0" w:color="auto"/>
      </w:divBdr>
    </w:div>
    <w:div w:id="344482650">
      <w:bodyDiv w:val="1"/>
      <w:marLeft w:val="0"/>
      <w:marRight w:val="0"/>
      <w:marTop w:val="0"/>
      <w:marBottom w:val="0"/>
      <w:divBdr>
        <w:top w:val="none" w:sz="0" w:space="0" w:color="auto"/>
        <w:left w:val="none" w:sz="0" w:space="0" w:color="auto"/>
        <w:bottom w:val="none" w:sz="0" w:space="0" w:color="auto"/>
        <w:right w:val="none" w:sz="0" w:space="0" w:color="auto"/>
      </w:divBdr>
    </w:div>
    <w:div w:id="344601092">
      <w:bodyDiv w:val="1"/>
      <w:marLeft w:val="0"/>
      <w:marRight w:val="0"/>
      <w:marTop w:val="0"/>
      <w:marBottom w:val="0"/>
      <w:divBdr>
        <w:top w:val="none" w:sz="0" w:space="0" w:color="auto"/>
        <w:left w:val="none" w:sz="0" w:space="0" w:color="auto"/>
        <w:bottom w:val="none" w:sz="0" w:space="0" w:color="auto"/>
        <w:right w:val="none" w:sz="0" w:space="0" w:color="auto"/>
      </w:divBdr>
    </w:div>
    <w:div w:id="344601616">
      <w:bodyDiv w:val="1"/>
      <w:marLeft w:val="0"/>
      <w:marRight w:val="0"/>
      <w:marTop w:val="0"/>
      <w:marBottom w:val="0"/>
      <w:divBdr>
        <w:top w:val="none" w:sz="0" w:space="0" w:color="auto"/>
        <w:left w:val="none" w:sz="0" w:space="0" w:color="auto"/>
        <w:bottom w:val="none" w:sz="0" w:space="0" w:color="auto"/>
        <w:right w:val="none" w:sz="0" w:space="0" w:color="auto"/>
      </w:divBdr>
    </w:div>
    <w:div w:id="344791277">
      <w:bodyDiv w:val="1"/>
      <w:marLeft w:val="0"/>
      <w:marRight w:val="0"/>
      <w:marTop w:val="0"/>
      <w:marBottom w:val="0"/>
      <w:divBdr>
        <w:top w:val="none" w:sz="0" w:space="0" w:color="auto"/>
        <w:left w:val="none" w:sz="0" w:space="0" w:color="auto"/>
        <w:bottom w:val="none" w:sz="0" w:space="0" w:color="auto"/>
        <w:right w:val="none" w:sz="0" w:space="0" w:color="auto"/>
      </w:divBdr>
    </w:div>
    <w:div w:id="344861982">
      <w:bodyDiv w:val="1"/>
      <w:marLeft w:val="0"/>
      <w:marRight w:val="0"/>
      <w:marTop w:val="0"/>
      <w:marBottom w:val="0"/>
      <w:divBdr>
        <w:top w:val="none" w:sz="0" w:space="0" w:color="auto"/>
        <w:left w:val="none" w:sz="0" w:space="0" w:color="auto"/>
        <w:bottom w:val="none" w:sz="0" w:space="0" w:color="auto"/>
        <w:right w:val="none" w:sz="0" w:space="0" w:color="auto"/>
      </w:divBdr>
    </w:div>
    <w:div w:id="344867838">
      <w:bodyDiv w:val="1"/>
      <w:marLeft w:val="0"/>
      <w:marRight w:val="0"/>
      <w:marTop w:val="0"/>
      <w:marBottom w:val="0"/>
      <w:divBdr>
        <w:top w:val="none" w:sz="0" w:space="0" w:color="auto"/>
        <w:left w:val="none" w:sz="0" w:space="0" w:color="auto"/>
        <w:bottom w:val="none" w:sz="0" w:space="0" w:color="auto"/>
        <w:right w:val="none" w:sz="0" w:space="0" w:color="auto"/>
      </w:divBdr>
    </w:div>
    <w:div w:id="344937873">
      <w:bodyDiv w:val="1"/>
      <w:marLeft w:val="0"/>
      <w:marRight w:val="0"/>
      <w:marTop w:val="0"/>
      <w:marBottom w:val="0"/>
      <w:divBdr>
        <w:top w:val="none" w:sz="0" w:space="0" w:color="auto"/>
        <w:left w:val="none" w:sz="0" w:space="0" w:color="auto"/>
        <w:bottom w:val="none" w:sz="0" w:space="0" w:color="auto"/>
        <w:right w:val="none" w:sz="0" w:space="0" w:color="auto"/>
      </w:divBdr>
    </w:div>
    <w:div w:id="344987654">
      <w:bodyDiv w:val="1"/>
      <w:marLeft w:val="0"/>
      <w:marRight w:val="0"/>
      <w:marTop w:val="0"/>
      <w:marBottom w:val="0"/>
      <w:divBdr>
        <w:top w:val="none" w:sz="0" w:space="0" w:color="auto"/>
        <w:left w:val="none" w:sz="0" w:space="0" w:color="auto"/>
        <w:bottom w:val="none" w:sz="0" w:space="0" w:color="auto"/>
        <w:right w:val="none" w:sz="0" w:space="0" w:color="auto"/>
      </w:divBdr>
    </w:div>
    <w:div w:id="345055936">
      <w:bodyDiv w:val="1"/>
      <w:marLeft w:val="0"/>
      <w:marRight w:val="0"/>
      <w:marTop w:val="0"/>
      <w:marBottom w:val="0"/>
      <w:divBdr>
        <w:top w:val="none" w:sz="0" w:space="0" w:color="auto"/>
        <w:left w:val="none" w:sz="0" w:space="0" w:color="auto"/>
        <w:bottom w:val="none" w:sz="0" w:space="0" w:color="auto"/>
        <w:right w:val="none" w:sz="0" w:space="0" w:color="auto"/>
      </w:divBdr>
    </w:div>
    <w:div w:id="345062860">
      <w:bodyDiv w:val="1"/>
      <w:marLeft w:val="0"/>
      <w:marRight w:val="0"/>
      <w:marTop w:val="0"/>
      <w:marBottom w:val="0"/>
      <w:divBdr>
        <w:top w:val="none" w:sz="0" w:space="0" w:color="auto"/>
        <w:left w:val="none" w:sz="0" w:space="0" w:color="auto"/>
        <w:bottom w:val="none" w:sz="0" w:space="0" w:color="auto"/>
        <w:right w:val="none" w:sz="0" w:space="0" w:color="auto"/>
      </w:divBdr>
    </w:div>
    <w:div w:id="345137825">
      <w:bodyDiv w:val="1"/>
      <w:marLeft w:val="0"/>
      <w:marRight w:val="0"/>
      <w:marTop w:val="0"/>
      <w:marBottom w:val="0"/>
      <w:divBdr>
        <w:top w:val="none" w:sz="0" w:space="0" w:color="auto"/>
        <w:left w:val="none" w:sz="0" w:space="0" w:color="auto"/>
        <w:bottom w:val="none" w:sz="0" w:space="0" w:color="auto"/>
        <w:right w:val="none" w:sz="0" w:space="0" w:color="auto"/>
      </w:divBdr>
    </w:div>
    <w:div w:id="345255243">
      <w:bodyDiv w:val="1"/>
      <w:marLeft w:val="0"/>
      <w:marRight w:val="0"/>
      <w:marTop w:val="0"/>
      <w:marBottom w:val="0"/>
      <w:divBdr>
        <w:top w:val="none" w:sz="0" w:space="0" w:color="auto"/>
        <w:left w:val="none" w:sz="0" w:space="0" w:color="auto"/>
        <w:bottom w:val="none" w:sz="0" w:space="0" w:color="auto"/>
        <w:right w:val="none" w:sz="0" w:space="0" w:color="auto"/>
      </w:divBdr>
    </w:div>
    <w:div w:id="345326537">
      <w:bodyDiv w:val="1"/>
      <w:marLeft w:val="0"/>
      <w:marRight w:val="0"/>
      <w:marTop w:val="0"/>
      <w:marBottom w:val="0"/>
      <w:divBdr>
        <w:top w:val="none" w:sz="0" w:space="0" w:color="auto"/>
        <w:left w:val="none" w:sz="0" w:space="0" w:color="auto"/>
        <w:bottom w:val="none" w:sz="0" w:space="0" w:color="auto"/>
        <w:right w:val="none" w:sz="0" w:space="0" w:color="auto"/>
      </w:divBdr>
    </w:div>
    <w:div w:id="345400245">
      <w:bodyDiv w:val="1"/>
      <w:marLeft w:val="0"/>
      <w:marRight w:val="0"/>
      <w:marTop w:val="0"/>
      <w:marBottom w:val="0"/>
      <w:divBdr>
        <w:top w:val="none" w:sz="0" w:space="0" w:color="auto"/>
        <w:left w:val="none" w:sz="0" w:space="0" w:color="auto"/>
        <w:bottom w:val="none" w:sz="0" w:space="0" w:color="auto"/>
        <w:right w:val="none" w:sz="0" w:space="0" w:color="auto"/>
      </w:divBdr>
    </w:div>
    <w:div w:id="345403014">
      <w:bodyDiv w:val="1"/>
      <w:marLeft w:val="0"/>
      <w:marRight w:val="0"/>
      <w:marTop w:val="0"/>
      <w:marBottom w:val="0"/>
      <w:divBdr>
        <w:top w:val="none" w:sz="0" w:space="0" w:color="auto"/>
        <w:left w:val="none" w:sz="0" w:space="0" w:color="auto"/>
        <w:bottom w:val="none" w:sz="0" w:space="0" w:color="auto"/>
        <w:right w:val="none" w:sz="0" w:space="0" w:color="auto"/>
      </w:divBdr>
    </w:div>
    <w:div w:id="345404369">
      <w:bodyDiv w:val="1"/>
      <w:marLeft w:val="0"/>
      <w:marRight w:val="0"/>
      <w:marTop w:val="0"/>
      <w:marBottom w:val="0"/>
      <w:divBdr>
        <w:top w:val="none" w:sz="0" w:space="0" w:color="auto"/>
        <w:left w:val="none" w:sz="0" w:space="0" w:color="auto"/>
        <w:bottom w:val="none" w:sz="0" w:space="0" w:color="auto"/>
        <w:right w:val="none" w:sz="0" w:space="0" w:color="auto"/>
      </w:divBdr>
    </w:div>
    <w:div w:id="345518557">
      <w:bodyDiv w:val="1"/>
      <w:marLeft w:val="0"/>
      <w:marRight w:val="0"/>
      <w:marTop w:val="0"/>
      <w:marBottom w:val="0"/>
      <w:divBdr>
        <w:top w:val="none" w:sz="0" w:space="0" w:color="auto"/>
        <w:left w:val="none" w:sz="0" w:space="0" w:color="auto"/>
        <w:bottom w:val="none" w:sz="0" w:space="0" w:color="auto"/>
        <w:right w:val="none" w:sz="0" w:space="0" w:color="auto"/>
      </w:divBdr>
    </w:div>
    <w:div w:id="345519797">
      <w:bodyDiv w:val="1"/>
      <w:marLeft w:val="0"/>
      <w:marRight w:val="0"/>
      <w:marTop w:val="0"/>
      <w:marBottom w:val="0"/>
      <w:divBdr>
        <w:top w:val="none" w:sz="0" w:space="0" w:color="auto"/>
        <w:left w:val="none" w:sz="0" w:space="0" w:color="auto"/>
        <w:bottom w:val="none" w:sz="0" w:space="0" w:color="auto"/>
        <w:right w:val="none" w:sz="0" w:space="0" w:color="auto"/>
      </w:divBdr>
    </w:div>
    <w:div w:id="345520886">
      <w:bodyDiv w:val="1"/>
      <w:marLeft w:val="0"/>
      <w:marRight w:val="0"/>
      <w:marTop w:val="0"/>
      <w:marBottom w:val="0"/>
      <w:divBdr>
        <w:top w:val="none" w:sz="0" w:space="0" w:color="auto"/>
        <w:left w:val="none" w:sz="0" w:space="0" w:color="auto"/>
        <w:bottom w:val="none" w:sz="0" w:space="0" w:color="auto"/>
        <w:right w:val="none" w:sz="0" w:space="0" w:color="auto"/>
      </w:divBdr>
    </w:div>
    <w:div w:id="345523245">
      <w:bodyDiv w:val="1"/>
      <w:marLeft w:val="0"/>
      <w:marRight w:val="0"/>
      <w:marTop w:val="0"/>
      <w:marBottom w:val="0"/>
      <w:divBdr>
        <w:top w:val="none" w:sz="0" w:space="0" w:color="auto"/>
        <w:left w:val="none" w:sz="0" w:space="0" w:color="auto"/>
        <w:bottom w:val="none" w:sz="0" w:space="0" w:color="auto"/>
        <w:right w:val="none" w:sz="0" w:space="0" w:color="auto"/>
      </w:divBdr>
    </w:div>
    <w:div w:id="345595317">
      <w:bodyDiv w:val="1"/>
      <w:marLeft w:val="0"/>
      <w:marRight w:val="0"/>
      <w:marTop w:val="0"/>
      <w:marBottom w:val="0"/>
      <w:divBdr>
        <w:top w:val="none" w:sz="0" w:space="0" w:color="auto"/>
        <w:left w:val="none" w:sz="0" w:space="0" w:color="auto"/>
        <w:bottom w:val="none" w:sz="0" w:space="0" w:color="auto"/>
        <w:right w:val="none" w:sz="0" w:space="0" w:color="auto"/>
      </w:divBdr>
    </w:div>
    <w:div w:id="345599942">
      <w:bodyDiv w:val="1"/>
      <w:marLeft w:val="0"/>
      <w:marRight w:val="0"/>
      <w:marTop w:val="0"/>
      <w:marBottom w:val="0"/>
      <w:divBdr>
        <w:top w:val="none" w:sz="0" w:space="0" w:color="auto"/>
        <w:left w:val="none" w:sz="0" w:space="0" w:color="auto"/>
        <w:bottom w:val="none" w:sz="0" w:space="0" w:color="auto"/>
        <w:right w:val="none" w:sz="0" w:space="0" w:color="auto"/>
      </w:divBdr>
    </w:div>
    <w:div w:id="345642449">
      <w:bodyDiv w:val="1"/>
      <w:marLeft w:val="0"/>
      <w:marRight w:val="0"/>
      <w:marTop w:val="0"/>
      <w:marBottom w:val="0"/>
      <w:divBdr>
        <w:top w:val="none" w:sz="0" w:space="0" w:color="auto"/>
        <w:left w:val="none" w:sz="0" w:space="0" w:color="auto"/>
        <w:bottom w:val="none" w:sz="0" w:space="0" w:color="auto"/>
        <w:right w:val="none" w:sz="0" w:space="0" w:color="auto"/>
      </w:divBdr>
    </w:div>
    <w:div w:id="345793627">
      <w:bodyDiv w:val="1"/>
      <w:marLeft w:val="0"/>
      <w:marRight w:val="0"/>
      <w:marTop w:val="0"/>
      <w:marBottom w:val="0"/>
      <w:divBdr>
        <w:top w:val="none" w:sz="0" w:space="0" w:color="auto"/>
        <w:left w:val="none" w:sz="0" w:space="0" w:color="auto"/>
        <w:bottom w:val="none" w:sz="0" w:space="0" w:color="auto"/>
        <w:right w:val="none" w:sz="0" w:space="0" w:color="auto"/>
      </w:divBdr>
    </w:div>
    <w:div w:id="345795145">
      <w:bodyDiv w:val="1"/>
      <w:marLeft w:val="0"/>
      <w:marRight w:val="0"/>
      <w:marTop w:val="0"/>
      <w:marBottom w:val="0"/>
      <w:divBdr>
        <w:top w:val="none" w:sz="0" w:space="0" w:color="auto"/>
        <w:left w:val="none" w:sz="0" w:space="0" w:color="auto"/>
        <w:bottom w:val="none" w:sz="0" w:space="0" w:color="auto"/>
        <w:right w:val="none" w:sz="0" w:space="0" w:color="auto"/>
      </w:divBdr>
    </w:div>
    <w:div w:id="345911193">
      <w:bodyDiv w:val="1"/>
      <w:marLeft w:val="0"/>
      <w:marRight w:val="0"/>
      <w:marTop w:val="0"/>
      <w:marBottom w:val="0"/>
      <w:divBdr>
        <w:top w:val="none" w:sz="0" w:space="0" w:color="auto"/>
        <w:left w:val="none" w:sz="0" w:space="0" w:color="auto"/>
        <w:bottom w:val="none" w:sz="0" w:space="0" w:color="auto"/>
        <w:right w:val="none" w:sz="0" w:space="0" w:color="auto"/>
      </w:divBdr>
    </w:div>
    <w:div w:id="345913567">
      <w:bodyDiv w:val="1"/>
      <w:marLeft w:val="0"/>
      <w:marRight w:val="0"/>
      <w:marTop w:val="0"/>
      <w:marBottom w:val="0"/>
      <w:divBdr>
        <w:top w:val="none" w:sz="0" w:space="0" w:color="auto"/>
        <w:left w:val="none" w:sz="0" w:space="0" w:color="auto"/>
        <w:bottom w:val="none" w:sz="0" w:space="0" w:color="auto"/>
        <w:right w:val="none" w:sz="0" w:space="0" w:color="auto"/>
      </w:divBdr>
    </w:div>
    <w:div w:id="345982781">
      <w:bodyDiv w:val="1"/>
      <w:marLeft w:val="0"/>
      <w:marRight w:val="0"/>
      <w:marTop w:val="0"/>
      <w:marBottom w:val="0"/>
      <w:divBdr>
        <w:top w:val="none" w:sz="0" w:space="0" w:color="auto"/>
        <w:left w:val="none" w:sz="0" w:space="0" w:color="auto"/>
        <w:bottom w:val="none" w:sz="0" w:space="0" w:color="auto"/>
        <w:right w:val="none" w:sz="0" w:space="0" w:color="auto"/>
      </w:divBdr>
    </w:div>
    <w:div w:id="345986160">
      <w:bodyDiv w:val="1"/>
      <w:marLeft w:val="0"/>
      <w:marRight w:val="0"/>
      <w:marTop w:val="0"/>
      <w:marBottom w:val="0"/>
      <w:divBdr>
        <w:top w:val="none" w:sz="0" w:space="0" w:color="auto"/>
        <w:left w:val="none" w:sz="0" w:space="0" w:color="auto"/>
        <w:bottom w:val="none" w:sz="0" w:space="0" w:color="auto"/>
        <w:right w:val="none" w:sz="0" w:space="0" w:color="auto"/>
      </w:divBdr>
    </w:div>
    <w:div w:id="346061507">
      <w:bodyDiv w:val="1"/>
      <w:marLeft w:val="0"/>
      <w:marRight w:val="0"/>
      <w:marTop w:val="0"/>
      <w:marBottom w:val="0"/>
      <w:divBdr>
        <w:top w:val="none" w:sz="0" w:space="0" w:color="auto"/>
        <w:left w:val="none" w:sz="0" w:space="0" w:color="auto"/>
        <w:bottom w:val="none" w:sz="0" w:space="0" w:color="auto"/>
        <w:right w:val="none" w:sz="0" w:space="0" w:color="auto"/>
      </w:divBdr>
    </w:div>
    <w:div w:id="346097647">
      <w:bodyDiv w:val="1"/>
      <w:marLeft w:val="0"/>
      <w:marRight w:val="0"/>
      <w:marTop w:val="0"/>
      <w:marBottom w:val="0"/>
      <w:divBdr>
        <w:top w:val="none" w:sz="0" w:space="0" w:color="auto"/>
        <w:left w:val="none" w:sz="0" w:space="0" w:color="auto"/>
        <w:bottom w:val="none" w:sz="0" w:space="0" w:color="auto"/>
        <w:right w:val="none" w:sz="0" w:space="0" w:color="auto"/>
      </w:divBdr>
    </w:div>
    <w:div w:id="346098956">
      <w:bodyDiv w:val="1"/>
      <w:marLeft w:val="0"/>
      <w:marRight w:val="0"/>
      <w:marTop w:val="0"/>
      <w:marBottom w:val="0"/>
      <w:divBdr>
        <w:top w:val="none" w:sz="0" w:space="0" w:color="auto"/>
        <w:left w:val="none" w:sz="0" w:space="0" w:color="auto"/>
        <w:bottom w:val="none" w:sz="0" w:space="0" w:color="auto"/>
        <w:right w:val="none" w:sz="0" w:space="0" w:color="auto"/>
      </w:divBdr>
    </w:div>
    <w:div w:id="346100938">
      <w:bodyDiv w:val="1"/>
      <w:marLeft w:val="0"/>
      <w:marRight w:val="0"/>
      <w:marTop w:val="0"/>
      <w:marBottom w:val="0"/>
      <w:divBdr>
        <w:top w:val="none" w:sz="0" w:space="0" w:color="auto"/>
        <w:left w:val="none" w:sz="0" w:space="0" w:color="auto"/>
        <w:bottom w:val="none" w:sz="0" w:space="0" w:color="auto"/>
        <w:right w:val="none" w:sz="0" w:space="0" w:color="auto"/>
      </w:divBdr>
    </w:div>
    <w:div w:id="346176299">
      <w:bodyDiv w:val="1"/>
      <w:marLeft w:val="0"/>
      <w:marRight w:val="0"/>
      <w:marTop w:val="0"/>
      <w:marBottom w:val="0"/>
      <w:divBdr>
        <w:top w:val="none" w:sz="0" w:space="0" w:color="auto"/>
        <w:left w:val="none" w:sz="0" w:space="0" w:color="auto"/>
        <w:bottom w:val="none" w:sz="0" w:space="0" w:color="auto"/>
        <w:right w:val="none" w:sz="0" w:space="0" w:color="auto"/>
      </w:divBdr>
    </w:div>
    <w:div w:id="346370447">
      <w:bodyDiv w:val="1"/>
      <w:marLeft w:val="0"/>
      <w:marRight w:val="0"/>
      <w:marTop w:val="0"/>
      <w:marBottom w:val="0"/>
      <w:divBdr>
        <w:top w:val="none" w:sz="0" w:space="0" w:color="auto"/>
        <w:left w:val="none" w:sz="0" w:space="0" w:color="auto"/>
        <w:bottom w:val="none" w:sz="0" w:space="0" w:color="auto"/>
        <w:right w:val="none" w:sz="0" w:space="0" w:color="auto"/>
      </w:divBdr>
    </w:div>
    <w:div w:id="346444102">
      <w:bodyDiv w:val="1"/>
      <w:marLeft w:val="0"/>
      <w:marRight w:val="0"/>
      <w:marTop w:val="0"/>
      <w:marBottom w:val="0"/>
      <w:divBdr>
        <w:top w:val="none" w:sz="0" w:space="0" w:color="auto"/>
        <w:left w:val="none" w:sz="0" w:space="0" w:color="auto"/>
        <w:bottom w:val="none" w:sz="0" w:space="0" w:color="auto"/>
        <w:right w:val="none" w:sz="0" w:space="0" w:color="auto"/>
      </w:divBdr>
    </w:div>
    <w:div w:id="346449962">
      <w:bodyDiv w:val="1"/>
      <w:marLeft w:val="0"/>
      <w:marRight w:val="0"/>
      <w:marTop w:val="0"/>
      <w:marBottom w:val="0"/>
      <w:divBdr>
        <w:top w:val="none" w:sz="0" w:space="0" w:color="auto"/>
        <w:left w:val="none" w:sz="0" w:space="0" w:color="auto"/>
        <w:bottom w:val="none" w:sz="0" w:space="0" w:color="auto"/>
        <w:right w:val="none" w:sz="0" w:space="0" w:color="auto"/>
      </w:divBdr>
    </w:div>
    <w:div w:id="346493377">
      <w:bodyDiv w:val="1"/>
      <w:marLeft w:val="0"/>
      <w:marRight w:val="0"/>
      <w:marTop w:val="0"/>
      <w:marBottom w:val="0"/>
      <w:divBdr>
        <w:top w:val="none" w:sz="0" w:space="0" w:color="auto"/>
        <w:left w:val="none" w:sz="0" w:space="0" w:color="auto"/>
        <w:bottom w:val="none" w:sz="0" w:space="0" w:color="auto"/>
        <w:right w:val="none" w:sz="0" w:space="0" w:color="auto"/>
      </w:divBdr>
    </w:div>
    <w:div w:id="346634836">
      <w:bodyDiv w:val="1"/>
      <w:marLeft w:val="0"/>
      <w:marRight w:val="0"/>
      <w:marTop w:val="0"/>
      <w:marBottom w:val="0"/>
      <w:divBdr>
        <w:top w:val="none" w:sz="0" w:space="0" w:color="auto"/>
        <w:left w:val="none" w:sz="0" w:space="0" w:color="auto"/>
        <w:bottom w:val="none" w:sz="0" w:space="0" w:color="auto"/>
        <w:right w:val="none" w:sz="0" w:space="0" w:color="auto"/>
      </w:divBdr>
    </w:div>
    <w:div w:id="346636955">
      <w:bodyDiv w:val="1"/>
      <w:marLeft w:val="0"/>
      <w:marRight w:val="0"/>
      <w:marTop w:val="0"/>
      <w:marBottom w:val="0"/>
      <w:divBdr>
        <w:top w:val="none" w:sz="0" w:space="0" w:color="auto"/>
        <w:left w:val="none" w:sz="0" w:space="0" w:color="auto"/>
        <w:bottom w:val="none" w:sz="0" w:space="0" w:color="auto"/>
        <w:right w:val="none" w:sz="0" w:space="0" w:color="auto"/>
      </w:divBdr>
    </w:div>
    <w:div w:id="346641035">
      <w:bodyDiv w:val="1"/>
      <w:marLeft w:val="0"/>
      <w:marRight w:val="0"/>
      <w:marTop w:val="0"/>
      <w:marBottom w:val="0"/>
      <w:divBdr>
        <w:top w:val="none" w:sz="0" w:space="0" w:color="auto"/>
        <w:left w:val="none" w:sz="0" w:space="0" w:color="auto"/>
        <w:bottom w:val="none" w:sz="0" w:space="0" w:color="auto"/>
        <w:right w:val="none" w:sz="0" w:space="0" w:color="auto"/>
      </w:divBdr>
    </w:div>
    <w:div w:id="346714950">
      <w:bodyDiv w:val="1"/>
      <w:marLeft w:val="0"/>
      <w:marRight w:val="0"/>
      <w:marTop w:val="0"/>
      <w:marBottom w:val="0"/>
      <w:divBdr>
        <w:top w:val="none" w:sz="0" w:space="0" w:color="auto"/>
        <w:left w:val="none" w:sz="0" w:space="0" w:color="auto"/>
        <w:bottom w:val="none" w:sz="0" w:space="0" w:color="auto"/>
        <w:right w:val="none" w:sz="0" w:space="0" w:color="auto"/>
      </w:divBdr>
    </w:div>
    <w:div w:id="346759606">
      <w:bodyDiv w:val="1"/>
      <w:marLeft w:val="0"/>
      <w:marRight w:val="0"/>
      <w:marTop w:val="0"/>
      <w:marBottom w:val="0"/>
      <w:divBdr>
        <w:top w:val="none" w:sz="0" w:space="0" w:color="auto"/>
        <w:left w:val="none" w:sz="0" w:space="0" w:color="auto"/>
        <w:bottom w:val="none" w:sz="0" w:space="0" w:color="auto"/>
        <w:right w:val="none" w:sz="0" w:space="0" w:color="auto"/>
      </w:divBdr>
    </w:div>
    <w:div w:id="346828949">
      <w:bodyDiv w:val="1"/>
      <w:marLeft w:val="0"/>
      <w:marRight w:val="0"/>
      <w:marTop w:val="0"/>
      <w:marBottom w:val="0"/>
      <w:divBdr>
        <w:top w:val="none" w:sz="0" w:space="0" w:color="auto"/>
        <w:left w:val="none" w:sz="0" w:space="0" w:color="auto"/>
        <w:bottom w:val="none" w:sz="0" w:space="0" w:color="auto"/>
        <w:right w:val="none" w:sz="0" w:space="0" w:color="auto"/>
      </w:divBdr>
    </w:div>
    <w:div w:id="346978515">
      <w:bodyDiv w:val="1"/>
      <w:marLeft w:val="0"/>
      <w:marRight w:val="0"/>
      <w:marTop w:val="0"/>
      <w:marBottom w:val="0"/>
      <w:divBdr>
        <w:top w:val="none" w:sz="0" w:space="0" w:color="auto"/>
        <w:left w:val="none" w:sz="0" w:space="0" w:color="auto"/>
        <w:bottom w:val="none" w:sz="0" w:space="0" w:color="auto"/>
        <w:right w:val="none" w:sz="0" w:space="0" w:color="auto"/>
      </w:divBdr>
    </w:div>
    <w:div w:id="347021552">
      <w:bodyDiv w:val="1"/>
      <w:marLeft w:val="0"/>
      <w:marRight w:val="0"/>
      <w:marTop w:val="0"/>
      <w:marBottom w:val="0"/>
      <w:divBdr>
        <w:top w:val="none" w:sz="0" w:space="0" w:color="auto"/>
        <w:left w:val="none" w:sz="0" w:space="0" w:color="auto"/>
        <w:bottom w:val="none" w:sz="0" w:space="0" w:color="auto"/>
        <w:right w:val="none" w:sz="0" w:space="0" w:color="auto"/>
      </w:divBdr>
    </w:div>
    <w:div w:id="347297588">
      <w:bodyDiv w:val="1"/>
      <w:marLeft w:val="0"/>
      <w:marRight w:val="0"/>
      <w:marTop w:val="0"/>
      <w:marBottom w:val="0"/>
      <w:divBdr>
        <w:top w:val="none" w:sz="0" w:space="0" w:color="auto"/>
        <w:left w:val="none" w:sz="0" w:space="0" w:color="auto"/>
        <w:bottom w:val="none" w:sz="0" w:space="0" w:color="auto"/>
        <w:right w:val="none" w:sz="0" w:space="0" w:color="auto"/>
      </w:divBdr>
    </w:div>
    <w:div w:id="347408171">
      <w:bodyDiv w:val="1"/>
      <w:marLeft w:val="0"/>
      <w:marRight w:val="0"/>
      <w:marTop w:val="0"/>
      <w:marBottom w:val="0"/>
      <w:divBdr>
        <w:top w:val="none" w:sz="0" w:space="0" w:color="auto"/>
        <w:left w:val="none" w:sz="0" w:space="0" w:color="auto"/>
        <w:bottom w:val="none" w:sz="0" w:space="0" w:color="auto"/>
        <w:right w:val="none" w:sz="0" w:space="0" w:color="auto"/>
      </w:divBdr>
    </w:div>
    <w:div w:id="347414552">
      <w:bodyDiv w:val="1"/>
      <w:marLeft w:val="0"/>
      <w:marRight w:val="0"/>
      <w:marTop w:val="0"/>
      <w:marBottom w:val="0"/>
      <w:divBdr>
        <w:top w:val="none" w:sz="0" w:space="0" w:color="auto"/>
        <w:left w:val="none" w:sz="0" w:space="0" w:color="auto"/>
        <w:bottom w:val="none" w:sz="0" w:space="0" w:color="auto"/>
        <w:right w:val="none" w:sz="0" w:space="0" w:color="auto"/>
      </w:divBdr>
    </w:div>
    <w:div w:id="347560158">
      <w:bodyDiv w:val="1"/>
      <w:marLeft w:val="0"/>
      <w:marRight w:val="0"/>
      <w:marTop w:val="0"/>
      <w:marBottom w:val="0"/>
      <w:divBdr>
        <w:top w:val="none" w:sz="0" w:space="0" w:color="auto"/>
        <w:left w:val="none" w:sz="0" w:space="0" w:color="auto"/>
        <w:bottom w:val="none" w:sz="0" w:space="0" w:color="auto"/>
        <w:right w:val="none" w:sz="0" w:space="0" w:color="auto"/>
      </w:divBdr>
    </w:div>
    <w:div w:id="348027795">
      <w:bodyDiv w:val="1"/>
      <w:marLeft w:val="0"/>
      <w:marRight w:val="0"/>
      <w:marTop w:val="0"/>
      <w:marBottom w:val="0"/>
      <w:divBdr>
        <w:top w:val="none" w:sz="0" w:space="0" w:color="auto"/>
        <w:left w:val="none" w:sz="0" w:space="0" w:color="auto"/>
        <w:bottom w:val="none" w:sz="0" w:space="0" w:color="auto"/>
        <w:right w:val="none" w:sz="0" w:space="0" w:color="auto"/>
      </w:divBdr>
    </w:div>
    <w:div w:id="348069862">
      <w:bodyDiv w:val="1"/>
      <w:marLeft w:val="0"/>
      <w:marRight w:val="0"/>
      <w:marTop w:val="0"/>
      <w:marBottom w:val="0"/>
      <w:divBdr>
        <w:top w:val="none" w:sz="0" w:space="0" w:color="auto"/>
        <w:left w:val="none" w:sz="0" w:space="0" w:color="auto"/>
        <w:bottom w:val="none" w:sz="0" w:space="0" w:color="auto"/>
        <w:right w:val="none" w:sz="0" w:space="0" w:color="auto"/>
      </w:divBdr>
    </w:div>
    <w:div w:id="348070486">
      <w:bodyDiv w:val="1"/>
      <w:marLeft w:val="0"/>
      <w:marRight w:val="0"/>
      <w:marTop w:val="0"/>
      <w:marBottom w:val="0"/>
      <w:divBdr>
        <w:top w:val="none" w:sz="0" w:space="0" w:color="auto"/>
        <w:left w:val="none" w:sz="0" w:space="0" w:color="auto"/>
        <w:bottom w:val="none" w:sz="0" w:space="0" w:color="auto"/>
        <w:right w:val="none" w:sz="0" w:space="0" w:color="auto"/>
      </w:divBdr>
    </w:div>
    <w:div w:id="348262096">
      <w:bodyDiv w:val="1"/>
      <w:marLeft w:val="0"/>
      <w:marRight w:val="0"/>
      <w:marTop w:val="0"/>
      <w:marBottom w:val="0"/>
      <w:divBdr>
        <w:top w:val="none" w:sz="0" w:space="0" w:color="auto"/>
        <w:left w:val="none" w:sz="0" w:space="0" w:color="auto"/>
        <w:bottom w:val="none" w:sz="0" w:space="0" w:color="auto"/>
        <w:right w:val="none" w:sz="0" w:space="0" w:color="auto"/>
      </w:divBdr>
    </w:div>
    <w:div w:id="348339641">
      <w:bodyDiv w:val="1"/>
      <w:marLeft w:val="0"/>
      <w:marRight w:val="0"/>
      <w:marTop w:val="0"/>
      <w:marBottom w:val="0"/>
      <w:divBdr>
        <w:top w:val="none" w:sz="0" w:space="0" w:color="auto"/>
        <w:left w:val="none" w:sz="0" w:space="0" w:color="auto"/>
        <w:bottom w:val="none" w:sz="0" w:space="0" w:color="auto"/>
        <w:right w:val="none" w:sz="0" w:space="0" w:color="auto"/>
      </w:divBdr>
    </w:div>
    <w:div w:id="348526708">
      <w:bodyDiv w:val="1"/>
      <w:marLeft w:val="0"/>
      <w:marRight w:val="0"/>
      <w:marTop w:val="0"/>
      <w:marBottom w:val="0"/>
      <w:divBdr>
        <w:top w:val="none" w:sz="0" w:space="0" w:color="auto"/>
        <w:left w:val="none" w:sz="0" w:space="0" w:color="auto"/>
        <w:bottom w:val="none" w:sz="0" w:space="0" w:color="auto"/>
        <w:right w:val="none" w:sz="0" w:space="0" w:color="auto"/>
      </w:divBdr>
    </w:div>
    <w:div w:id="348529349">
      <w:bodyDiv w:val="1"/>
      <w:marLeft w:val="0"/>
      <w:marRight w:val="0"/>
      <w:marTop w:val="0"/>
      <w:marBottom w:val="0"/>
      <w:divBdr>
        <w:top w:val="none" w:sz="0" w:space="0" w:color="auto"/>
        <w:left w:val="none" w:sz="0" w:space="0" w:color="auto"/>
        <w:bottom w:val="none" w:sz="0" w:space="0" w:color="auto"/>
        <w:right w:val="none" w:sz="0" w:space="0" w:color="auto"/>
      </w:divBdr>
    </w:div>
    <w:div w:id="348602391">
      <w:bodyDiv w:val="1"/>
      <w:marLeft w:val="0"/>
      <w:marRight w:val="0"/>
      <w:marTop w:val="0"/>
      <w:marBottom w:val="0"/>
      <w:divBdr>
        <w:top w:val="none" w:sz="0" w:space="0" w:color="auto"/>
        <w:left w:val="none" w:sz="0" w:space="0" w:color="auto"/>
        <w:bottom w:val="none" w:sz="0" w:space="0" w:color="auto"/>
        <w:right w:val="none" w:sz="0" w:space="0" w:color="auto"/>
      </w:divBdr>
    </w:div>
    <w:div w:id="348675861">
      <w:bodyDiv w:val="1"/>
      <w:marLeft w:val="0"/>
      <w:marRight w:val="0"/>
      <w:marTop w:val="0"/>
      <w:marBottom w:val="0"/>
      <w:divBdr>
        <w:top w:val="none" w:sz="0" w:space="0" w:color="auto"/>
        <w:left w:val="none" w:sz="0" w:space="0" w:color="auto"/>
        <w:bottom w:val="none" w:sz="0" w:space="0" w:color="auto"/>
        <w:right w:val="none" w:sz="0" w:space="0" w:color="auto"/>
      </w:divBdr>
    </w:div>
    <w:div w:id="348719822">
      <w:bodyDiv w:val="1"/>
      <w:marLeft w:val="0"/>
      <w:marRight w:val="0"/>
      <w:marTop w:val="0"/>
      <w:marBottom w:val="0"/>
      <w:divBdr>
        <w:top w:val="none" w:sz="0" w:space="0" w:color="auto"/>
        <w:left w:val="none" w:sz="0" w:space="0" w:color="auto"/>
        <w:bottom w:val="none" w:sz="0" w:space="0" w:color="auto"/>
        <w:right w:val="none" w:sz="0" w:space="0" w:color="auto"/>
      </w:divBdr>
    </w:div>
    <w:div w:id="348727928">
      <w:bodyDiv w:val="1"/>
      <w:marLeft w:val="0"/>
      <w:marRight w:val="0"/>
      <w:marTop w:val="0"/>
      <w:marBottom w:val="0"/>
      <w:divBdr>
        <w:top w:val="none" w:sz="0" w:space="0" w:color="auto"/>
        <w:left w:val="none" w:sz="0" w:space="0" w:color="auto"/>
        <w:bottom w:val="none" w:sz="0" w:space="0" w:color="auto"/>
        <w:right w:val="none" w:sz="0" w:space="0" w:color="auto"/>
      </w:divBdr>
    </w:div>
    <w:div w:id="348801456">
      <w:bodyDiv w:val="1"/>
      <w:marLeft w:val="0"/>
      <w:marRight w:val="0"/>
      <w:marTop w:val="0"/>
      <w:marBottom w:val="0"/>
      <w:divBdr>
        <w:top w:val="none" w:sz="0" w:space="0" w:color="auto"/>
        <w:left w:val="none" w:sz="0" w:space="0" w:color="auto"/>
        <w:bottom w:val="none" w:sz="0" w:space="0" w:color="auto"/>
        <w:right w:val="none" w:sz="0" w:space="0" w:color="auto"/>
      </w:divBdr>
    </w:div>
    <w:div w:id="348920884">
      <w:bodyDiv w:val="1"/>
      <w:marLeft w:val="0"/>
      <w:marRight w:val="0"/>
      <w:marTop w:val="0"/>
      <w:marBottom w:val="0"/>
      <w:divBdr>
        <w:top w:val="none" w:sz="0" w:space="0" w:color="auto"/>
        <w:left w:val="none" w:sz="0" w:space="0" w:color="auto"/>
        <w:bottom w:val="none" w:sz="0" w:space="0" w:color="auto"/>
        <w:right w:val="none" w:sz="0" w:space="0" w:color="auto"/>
      </w:divBdr>
    </w:div>
    <w:div w:id="349064897">
      <w:bodyDiv w:val="1"/>
      <w:marLeft w:val="0"/>
      <w:marRight w:val="0"/>
      <w:marTop w:val="0"/>
      <w:marBottom w:val="0"/>
      <w:divBdr>
        <w:top w:val="none" w:sz="0" w:space="0" w:color="auto"/>
        <w:left w:val="none" w:sz="0" w:space="0" w:color="auto"/>
        <w:bottom w:val="none" w:sz="0" w:space="0" w:color="auto"/>
        <w:right w:val="none" w:sz="0" w:space="0" w:color="auto"/>
      </w:divBdr>
    </w:div>
    <w:div w:id="349066653">
      <w:bodyDiv w:val="1"/>
      <w:marLeft w:val="0"/>
      <w:marRight w:val="0"/>
      <w:marTop w:val="0"/>
      <w:marBottom w:val="0"/>
      <w:divBdr>
        <w:top w:val="none" w:sz="0" w:space="0" w:color="auto"/>
        <w:left w:val="none" w:sz="0" w:space="0" w:color="auto"/>
        <w:bottom w:val="none" w:sz="0" w:space="0" w:color="auto"/>
        <w:right w:val="none" w:sz="0" w:space="0" w:color="auto"/>
      </w:divBdr>
    </w:div>
    <w:div w:id="349112415">
      <w:bodyDiv w:val="1"/>
      <w:marLeft w:val="0"/>
      <w:marRight w:val="0"/>
      <w:marTop w:val="0"/>
      <w:marBottom w:val="0"/>
      <w:divBdr>
        <w:top w:val="none" w:sz="0" w:space="0" w:color="auto"/>
        <w:left w:val="none" w:sz="0" w:space="0" w:color="auto"/>
        <w:bottom w:val="none" w:sz="0" w:space="0" w:color="auto"/>
        <w:right w:val="none" w:sz="0" w:space="0" w:color="auto"/>
      </w:divBdr>
    </w:div>
    <w:div w:id="349188255">
      <w:bodyDiv w:val="1"/>
      <w:marLeft w:val="0"/>
      <w:marRight w:val="0"/>
      <w:marTop w:val="0"/>
      <w:marBottom w:val="0"/>
      <w:divBdr>
        <w:top w:val="none" w:sz="0" w:space="0" w:color="auto"/>
        <w:left w:val="none" w:sz="0" w:space="0" w:color="auto"/>
        <w:bottom w:val="none" w:sz="0" w:space="0" w:color="auto"/>
        <w:right w:val="none" w:sz="0" w:space="0" w:color="auto"/>
      </w:divBdr>
    </w:div>
    <w:div w:id="349262690">
      <w:bodyDiv w:val="1"/>
      <w:marLeft w:val="0"/>
      <w:marRight w:val="0"/>
      <w:marTop w:val="0"/>
      <w:marBottom w:val="0"/>
      <w:divBdr>
        <w:top w:val="none" w:sz="0" w:space="0" w:color="auto"/>
        <w:left w:val="none" w:sz="0" w:space="0" w:color="auto"/>
        <w:bottom w:val="none" w:sz="0" w:space="0" w:color="auto"/>
        <w:right w:val="none" w:sz="0" w:space="0" w:color="auto"/>
      </w:divBdr>
    </w:div>
    <w:div w:id="349307428">
      <w:bodyDiv w:val="1"/>
      <w:marLeft w:val="0"/>
      <w:marRight w:val="0"/>
      <w:marTop w:val="0"/>
      <w:marBottom w:val="0"/>
      <w:divBdr>
        <w:top w:val="none" w:sz="0" w:space="0" w:color="auto"/>
        <w:left w:val="none" w:sz="0" w:space="0" w:color="auto"/>
        <w:bottom w:val="none" w:sz="0" w:space="0" w:color="auto"/>
        <w:right w:val="none" w:sz="0" w:space="0" w:color="auto"/>
      </w:divBdr>
    </w:div>
    <w:div w:id="349379393">
      <w:bodyDiv w:val="1"/>
      <w:marLeft w:val="0"/>
      <w:marRight w:val="0"/>
      <w:marTop w:val="0"/>
      <w:marBottom w:val="0"/>
      <w:divBdr>
        <w:top w:val="none" w:sz="0" w:space="0" w:color="auto"/>
        <w:left w:val="none" w:sz="0" w:space="0" w:color="auto"/>
        <w:bottom w:val="none" w:sz="0" w:space="0" w:color="auto"/>
        <w:right w:val="none" w:sz="0" w:space="0" w:color="auto"/>
      </w:divBdr>
    </w:div>
    <w:div w:id="349570647">
      <w:bodyDiv w:val="1"/>
      <w:marLeft w:val="0"/>
      <w:marRight w:val="0"/>
      <w:marTop w:val="0"/>
      <w:marBottom w:val="0"/>
      <w:divBdr>
        <w:top w:val="none" w:sz="0" w:space="0" w:color="auto"/>
        <w:left w:val="none" w:sz="0" w:space="0" w:color="auto"/>
        <w:bottom w:val="none" w:sz="0" w:space="0" w:color="auto"/>
        <w:right w:val="none" w:sz="0" w:space="0" w:color="auto"/>
      </w:divBdr>
    </w:div>
    <w:div w:id="349643502">
      <w:bodyDiv w:val="1"/>
      <w:marLeft w:val="0"/>
      <w:marRight w:val="0"/>
      <w:marTop w:val="0"/>
      <w:marBottom w:val="0"/>
      <w:divBdr>
        <w:top w:val="none" w:sz="0" w:space="0" w:color="auto"/>
        <w:left w:val="none" w:sz="0" w:space="0" w:color="auto"/>
        <w:bottom w:val="none" w:sz="0" w:space="0" w:color="auto"/>
        <w:right w:val="none" w:sz="0" w:space="0" w:color="auto"/>
      </w:divBdr>
    </w:div>
    <w:div w:id="349720152">
      <w:bodyDiv w:val="1"/>
      <w:marLeft w:val="0"/>
      <w:marRight w:val="0"/>
      <w:marTop w:val="0"/>
      <w:marBottom w:val="0"/>
      <w:divBdr>
        <w:top w:val="none" w:sz="0" w:space="0" w:color="auto"/>
        <w:left w:val="none" w:sz="0" w:space="0" w:color="auto"/>
        <w:bottom w:val="none" w:sz="0" w:space="0" w:color="auto"/>
        <w:right w:val="none" w:sz="0" w:space="0" w:color="auto"/>
      </w:divBdr>
    </w:div>
    <w:div w:id="349766377">
      <w:bodyDiv w:val="1"/>
      <w:marLeft w:val="0"/>
      <w:marRight w:val="0"/>
      <w:marTop w:val="0"/>
      <w:marBottom w:val="0"/>
      <w:divBdr>
        <w:top w:val="none" w:sz="0" w:space="0" w:color="auto"/>
        <w:left w:val="none" w:sz="0" w:space="0" w:color="auto"/>
        <w:bottom w:val="none" w:sz="0" w:space="0" w:color="auto"/>
        <w:right w:val="none" w:sz="0" w:space="0" w:color="auto"/>
      </w:divBdr>
    </w:div>
    <w:div w:id="349844584">
      <w:bodyDiv w:val="1"/>
      <w:marLeft w:val="0"/>
      <w:marRight w:val="0"/>
      <w:marTop w:val="0"/>
      <w:marBottom w:val="0"/>
      <w:divBdr>
        <w:top w:val="none" w:sz="0" w:space="0" w:color="auto"/>
        <w:left w:val="none" w:sz="0" w:space="0" w:color="auto"/>
        <w:bottom w:val="none" w:sz="0" w:space="0" w:color="auto"/>
        <w:right w:val="none" w:sz="0" w:space="0" w:color="auto"/>
      </w:divBdr>
    </w:div>
    <w:div w:id="349915544">
      <w:bodyDiv w:val="1"/>
      <w:marLeft w:val="0"/>
      <w:marRight w:val="0"/>
      <w:marTop w:val="0"/>
      <w:marBottom w:val="0"/>
      <w:divBdr>
        <w:top w:val="none" w:sz="0" w:space="0" w:color="auto"/>
        <w:left w:val="none" w:sz="0" w:space="0" w:color="auto"/>
        <w:bottom w:val="none" w:sz="0" w:space="0" w:color="auto"/>
        <w:right w:val="none" w:sz="0" w:space="0" w:color="auto"/>
      </w:divBdr>
    </w:div>
    <w:div w:id="349918270">
      <w:bodyDiv w:val="1"/>
      <w:marLeft w:val="0"/>
      <w:marRight w:val="0"/>
      <w:marTop w:val="0"/>
      <w:marBottom w:val="0"/>
      <w:divBdr>
        <w:top w:val="none" w:sz="0" w:space="0" w:color="auto"/>
        <w:left w:val="none" w:sz="0" w:space="0" w:color="auto"/>
        <w:bottom w:val="none" w:sz="0" w:space="0" w:color="auto"/>
        <w:right w:val="none" w:sz="0" w:space="0" w:color="auto"/>
      </w:divBdr>
    </w:div>
    <w:div w:id="349990627">
      <w:bodyDiv w:val="1"/>
      <w:marLeft w:val="0"/>
      <w:marRight w:val="0"/>
      <w:marTop w:val="0"/>
      <w:marBottom w:val="0"/>
      <w:divBdr>
        <w:top w:val="none" w:sz="0" w:space="0" w:color="auto"/>
        <w:left w:val="none" w:sz="0" w:space="0" w:color="auto"/>
        <w:bottom w:val="none" w:sz="0" w:space="0" w:color="auto"/>
        <w:right w:val="none" w:sz="0" w:space="0" w:color="auto"/>
      </w:divBdr>
    </w:div>
    <w:div w:id="350112376">
      <w:bodyDiv w:val="1"/>
      <w:marLeft w:val="0"/>
      <w:marRight w:val="0"/>
      <w:marTop w:val="0"/>
      <w:marBottom w:val="0"/>
      <w:divBdr>
        <w:top w:val="none" w:sz="0" w:space="0" w:color="auto"/>
        <w:left w:val="none" w:sz="0" w:space="0" w:color="auto"/>
        <w:bottom w:val="none" w:sz="0" w:space="0" w:color="auto"/>
        <w:right w:val="none" w:sz="0" w:space="0" w:color="auto"/>
      </w:divBdr>
    </w:div>
    <w:div w:id="350226063">
      <w:bodyDiv w:val="1"/>
      <w:marLeft w:val="0"/>
      <w:marRight w:val="0"/>
      <w:marTop w:val="0"/>
      <w:marBottom w:val="0"/>
      <w:divBdr>
        <w:top w:val="none" w:sz="0" w:space="0" w:color="auto"/>
        <w:left w:val="none" w:sz="0" w:space="0" w:color="auto"/>
        <w:bottom w:val="none" w:sz="0" w:space="0" w:color="auto"/>
        <w:right w:val="none" w:sz="0" w:space="0" w:color="auto"/>
      </w:divBdr>
    </w:div>
    <w:div w:id="350297531">
      <w:bodyDiv w:val="1"/>
      <w:marLeft w:val="0"/>
      <w:marRight w:val="0"/>
      <w:marTop w:val="0"/>
      <w:marBottom w:val="0"/>
      <w:divBdr>
        <w:top w:val="none" w:sz="0" w:space="0" w:color="auto"/>
        <w:left w:val="none" w:sz="0" w:space="0" w:color="auto"/>
        <w:bottom w:val="none" w:sz="0" w:space="0" w:color="auto"/>
        <w:right w:val="none" w:sz="0" w:space="0" w:color="auto"/>
      </w:divBdr>
    </w:div>
    <w:div w:id="350297548">
      <w:bodyDiv w:val="1"/>
      <w:marLeft w:val="0"/>
      <w:marRight w:val="0"/>
      <w:marTop w:val="0"/>
      <w:marBottom w:val="0"/>
      <w:divBdr>
        <w:top w:val="none" w:sz="0" w:space="0" w:color="auto"/>
        <w:left w:val="none" w:sz="0" w:space="0" w:color="auto"/>
        <w:bottom w:val="none" w:sz="0" w:space="0" w:color="auto"/>
        <w:right w:val="none" w:sz="0" w:space="0" w:color="auto"/>
      </w:divBdr>
    </w:div>
    <w:div w:id="350306319">
      <w:bodyDiv w:val="1"/>
      <w:marLeft w:val="0"/>
      <w:marRight w:val="0"/>
      <w:marTop w:val="0"/>
      <w:marBottom w:val="0"/>
      <w:divBdr>
        <w:top w:val="none" w:sz="0" w:space="0" w:color="auto"/>
        <w:left w:val="none" w:sz="0" w:space="0" w:color="auto"/>
        <w:bottom w:val="none" w:sz="0" w:space="0" w:color="auto"/>
        <w:right w:val="none" w:sz="0" w:space="0" w:color="auto"/>
      </w:divBdr>
    </w:div>
    <w:div w:id="350494228">
      <w:bodyDiv w:val="1"/>
      <w:marLeft w:val="0"/>
      <w:marRight w:val="0"/>
      <w:marTop w:val="0"/>
      <w:marBottom w:val="0"/>
      <w:divBdr>
        <w:top w:val="none" w:sz="0" w:space="0" w:color="auto"/>
        <w:left w:val="none" w:sz="0" w:space="0" w:color="auto"/>
        <w:bottom w:val="none" w:sz="0" w:space="0" w:color="auto"/>
        <w:right w:val="none" w:sz="0" w:space="0" w:color="auto"/>
      </w:divBdr>
    </w:div>
    <w:div w:id="350569964">
      <w:bodyDiv w:val="1"/>
      <w:marLeft w:val="0"/>
      <w:marRight w:val="0"/>
      <w:marTop w:val="0"/>
      <w:marBottom w:val="0"/>
      <w:divBdr>
        <w:top w:val="none" w:sz="0" w:space="0" w:color="auto"/>
        <w:left w:val="none" w:sz="0" w:space="0" w:color="auto"/>
        <w:bottom w:val="none" w:sz="0" w:space="0" w:color="auto"/>
        <w:right w:val="none" w:sz="0" w:space="0" w:color="auto"/>
      </w:divBdr>
    </w:div>
    <w:div w:id="350647183">
      <w:bodyDiv w:val="1"/>
      <w:marLeft w:val="0"/>
      <w:marRight w:val="0"/>
      <w:marTop w:val="0"/>
      <w:marBottom w:val="0"/>
      <w:divBdr>
        <w:top w:val="none" w:sz="0" w:space="0" w:color="auto"/>
        <w:left w:val="none" w:sz="0" w:space="0" w:color="auto"/>
        <w:bottom w:val="none" w:sz="0" w:space="0" w:color="auto"/>
        <w:right w:val="none" w:sz="0" w:space="0" w:color="auto"/>
      </w:divBdr>
    </w:div>
    <w:div w:id="350693778">
      <w:bodyDiv w:val="1"/>
      <w:marLeft w:val="0"/>
      <w:marRight w:val="0"/>
      <w:marTop w:val="0"/>
      <w:marBottom w:val="0"/>
      <w:divBdr>
        <w:top w:val="none" w:sz="0" w:space="0" w:color="auto"/>
        <w:left w:val="none" w:sz="0" w:space="0" w:color="auto"/>
        <w:bottom w:val="none" w:sz="0" w:space="0" w:color="auto"/>
        <w:right w:val="none" w:sz="0" w:space="0" w:color="auto"/>
      </w:divBdr>
    </w:div>
    <w:div w:id="350761488">
      <w:bodyDiv w:val="1"/>
      <w:marLeft w:val="0"/>
      <w:marRight w:val="0"/>
      <w:marTop w:val="0"/>
      <w:marBottom w:val="0"/>
      <w:divBdr>
        <w:top w:val="none" w:sz="0" w:space="0" w:color="auto"/>
        <w:left w:val="none" w:sz="0" w:space="0" w:color="auto"/>
        <w:bottom w:val="none" w:sz="0" w:space="0" w:color="auto"/>
        <w:right w:val="none" w:sz="0" w:space="0" w:color="auto"/>
      </w:divBdr>
    </w:div>
    <w:div w:id="350959173">
      <w:bodyDiv w:val="1"/>
      <w:marLeft w:val="0"/>
      <w:marRight w:val="0"/>
      <w:marTop w:val="0"/>
      <w:marBottom w:val="0"/>
      <w:divBdr>
        <w:top w:val="none" w:sz="0" w:space="0" w:color="auto"/>
        <w:left w:val="none" w:sz="0" w:space="0" w:color="auto"/>
        <w:bottom w:val="none" w:sz="0" w:space="0" w:color="auto"/>
        <w:right w:val="none" w:sz="0" w:space="0" w:color="auto"/>
      </w:divBdr>
    </w:div>
    <w:div w:id="351079920">
      <w:bodyDiv w:val="1"/>
      <w:marLeft w:val="0"/>
      <w:marRight w:val="0"/>
      <w:marTop w:val="0"/>
      <w:marBottom w:val="0"/>
      <w:divBdr>
        <w:top w:val="none" w:sz="0" w:space="0" w:color="auto"/>
        <w:left w:val="none" w:sz="0" w:space="0" w:color="auto"/>
        <w:bottom w:val="none" w:sz="0" w:space="0" w:color="auto"/>
        <w:right w:val="none" w:sz="0" w:space="0" w:color="auto"/>
      </w:divBdr>
    </w:div>
    <w:div w:id="351150951">
      <w:bodyDiv w:val="1"/>
      <w:marLeft w:val="0"/>
      <w:marRight w:val="0"/>
      <w:marTop w:val="0"/>
      <w:marBottom w:val="0"/>
      <w:divBdr>
        <w:top w:val="none" w:sz="0" w:space="0" w:color="auto"/>
        <w:left w:val="none" w:sz="0" w:space="0" w:color="auto"/>
        <w:bottom w:val="none" w:sz="0" w:space="0" w:color="auto"/>
        <w:right w:val="none" w:sz="0" w:space="0" w:color="auto"/>
      </w:divBdr>
    </w:div>
    <w:div w:id="351341084">
      <w:bodyDiv w:val="1"/>
      <w:marLeft w:val="0"/>
      <w:marRight w:val="0"/>
      <w:marTop w:val="0"/>
      <w:marBottom w:val="0"/>
      <w:divBdr>
        <w:top w:val="none" w:sz="0" w:space="0" w:color="auto"/>
        <w:left w:val="none" w:sz="0" w:space="0" w:color="auto"/>
        <w:bottom w:val="none" w:sz="0" w:space="0" w:color="auto"/>
        <w:right w:val="none" w:sz="0" w:space="0" w:color="auto"/>
      </w:divBdr>
    </w:div>
    <w:div w:id="351341957">
      <w:bodyDiv w:val="1"/>
      <w:marLeft w:val="0"/>
      <w:marRight w:val="0"/>
      <w:marTop w:val="0"/>
      <w:marBottom w:val="0"/>
      <w:divBdr>
        <w:top w:val="none" w:sz="0" w:space="0" w:color="auto"/>
        <w:left w:val="none" w:sz="0" w:space="0" w:color="auto"/>
        <w:bottom w:val="none" w:sz="0" w:space="0" w:color="auto"/>
        <w:right w:val="none" w:sz="0" w:space="0" w:color="auto"/>
      </w:divBdr>
    </w:div>
    <w:div w:id="351343667">
      <w:bodyDiv w:val="1"/>
      <w:marLeft w:val="0"/>
      <w:marRight w:val="0"/>
      <w:marTop w:val="0"/>
      <w:marBottom w:val="0"/>
      <w:divBdr>
        <w:top w:val="none" w:sz="0" w:space="0" w:color="auto"/>
        <w:left w:val="none" w:sz="0" w:space="0" w:color="auto"/>
        <w:bottom w:val="none" w:sz="0" w:space="0" w:color="auto"/>
        <w:right w:val="none" w:sz="0" w:space="0" w:color="auto"/>
      </w:divBdr>
    </w:div>
    <w:div w:id="351414968">
      <w:bodyDiv w:val="1"/>
      <w:marLeft w:val="0"/>
      <w:marRight w:val="0"/>
      <w:marTop w:val="0"/>
      <w:marBottom w:val="0"/>
      <w:divBdr>
        <w:top w:val="none" w:sz="0" w:space="0" w:color="auto"/>
        <w:left w:val="none" w:sz="0" w:space="0" w:color="auto"/>
        <w:bottom w:val="none" w:sz="0" w:space="0" w:color="auto"/>
        <w:right w:val="none" w:sz="0" w:space="0" w:color="auto"/>
      </w:divBdr>
    </w:div>
    <w:div w:id="351496283">
      <w:bodyDiv w:val="1"/>
      <w:marLeft w:val="0"/>
      <w:marRight w:val="0"/>
      <w:marTop w:val="0"/>
      <w:marBottom w:val="0"/>
      <w:divBdr>
        <w:top w:val="none" w:sz="0" w:space="0" w:color="auto"/>
        <w:left w:val="none" w:sz="0" w:space="0" w:color="auto"/>
        <w:bottom w:val="none" w:sz="0" w:space="0" w:color="auto"/>
        <w:right w:val="none" w:sz="0" w:space="0" w:color="auto"/>
      </w:divBdr>
    </w:div>
    <w:div w:id="351610599">
      <w:bodyDiv w:val="1"/>
      <w:marLeft w:val="0"/>
      <w:marRight w:val="0"/>
      <w:marTop w:val="0"/>
      <w:marBottom w:val="0"/>
      <w:divBdr>
        <w:top w:val="none" w:sz="0" w:space="0" w:color="auto"/>
        <w:left w:val="none" w:sz="0" w:space="0" w:color="auto"/>
        <w:bottom w:val="none" w:sz="0" w:space="0" w:color="auto"/>
        <w:right w:val="none" w:sz="0" w:space="0" w:color="auto"/>
      </w:divBdr>
    </w:div>
    <w:div w:id="351611579">
      <w:bodyDiv w:val="1"/>
      <w:marLeft w:val="0"/>
      <w:marRight w:val="0"/>
      <w:marTop w:val="0"/>
      <w:marBottom w:val="0"/>
      <w:divBdr>
        <w:top w:val="none" w:sz="0" w:space="0" w:color="auto"/>
        <w:left w:val="none" w:sz="0" w:space="0" w:color="auto"/>
        <w:bottom w:val="none" w:sz="0" w:space="0" w:color="auto"/>
        <w:right w:val="none" w:sz="0" w:space="0" w:color="auto"/>
      </w:divBdr>
    </w:div>
    <w:div w:id="351611720">
      <w:bodyDiv w:val="1"/>
      <w:marLeft w:val="0"/>
      <w:marRight w:val="0"/>
      <w:marTop w:val="0"/>
      <w:marBottom w:val="0"/>
      <w:divBdr>
        <w:top w:val="none" w:sz="0" w:space="0" w:color="auto"/>
        <w:left w:val="none" w:sz="0" w:space="0" w:color="auto"/>
        <w:bottom w:val="none" w:sz="0" w:space="0" w:color="auto"/>
        <w:right w:val="none" w:sz="0" w:space="0" w:color="auto"/>
      </w:divBdr>
    </w:div>
    <w:div w:id="351733723">
      <w:bodyDiv w:val="1"/>
      <w:marLeft w:val="0"/>
      <w:marRight w:val="0"/>
      <w:marTop w:val="0"/>
      <w:marBottom w:val="0"/>
      <w:divBdr>
        <w:top w:val="none" w:sz="0" w:space="0" w:color="auto"/>
        <w:left w:val="none" w:sz="0" w:space="0" w:color="auto"/>
        <w:bottom w:val="none" w:sz="0" w:space="0" w:color="auto"/>
        <w:right w:val="none" w:sz="0" w:space="0" w:color="auto"/>
      </w:divBdr>
    </w:div>
    <w:div w:id="352001908">
      <w:bodyDiv w:val="1"/>
      <w:marLeft w:val="0"/>
      <w:marRight w:val="0"/>
      <w:marTop w:val="0"/>
      <w:marBottom w:val="0"/>
      <w:divBdr>
        <w:top w:val="none" w:sz="0" w:space="0" w:color="auto"/>
        <w:left w:val="none" w:sz="0" w:space="0" w:color="auto"/>
        <w:bottom w:val="none" w:sz="0" w:space="0" w:color="auto"/>
        <w:right w:val="none" w:sz="0" w:space="0" w:color="auto"/>
      </w:divBdr>
    </w:div>
    <w:div w:id="352075355">
      <w:bodyDiv w:val="1"/>
      <w:marLeft w:val="0"/>
      <w:marRight w:val="0"/>
      <w:marTop w:val="0"/>
      <w:marBottom w:val="0"/>
      <w:divBdr>
        <w:top w:val="none" w:sz="0" w:space="0" w:color="auto"/>
        <w:left w:val="none" w:sz="0" w:space="0" w:color="auto"/>
        <w:bottom w:val="none" w:sz="0" w:space="0" w:color="auto"/>
        <w:right w:val="none" w:sz="0" w:space="0" w:color="auto"/>
      </w:divBdr>
    </w:div>
    <w:div w:id="352149348">
      <w:bodyDiv w:val="1"/>
      <w:marLeft w:val="0"/>
      <w:marRight w:val="0"/>
      <w:marTop w:val="0"/>
      <w:marBottom w:val="0"/>
      <w:divBdr>
        <w:top w:val="none" w:sz="0" w:space="0" w:color="auto"/>
        <w:left w:val="none" w:sz="0" w:space="0" w:color="auto"/>
        <w:bottom w:val="none" w:sz="0" w:space="0" w:color="auto"/>
        <w:right w:val="none" w:sz="0" w:space="0" w:color="auto"/>
      </w:divBdr>
    </w:div>
    <w:div w:id="352153452">
      <w:bodyDiv w:val="1"/>
      <w:marLeft w:val="0"/>
      <w:marRight w:val="0"/>
      <w:marTop w:val="0"/>
      <w:marBottom w:val="0"/>
      <w:divBdr>
        <w:top w:val="none" w:sz="0" w:space="0" w:color="auto"/>
        <w:left w:val="none" w:sz="0" w:space="0" w:color="auto"/>
        <w:bottom w:val="none" w:sz="0" w:space="0" w:color="auto"/>
        <w:right w:val="none" w:sz="0" w:space="0" w:color="auto"/>
      </w:divBdr>
    </w:div>
    <w:div w:id="352195002">
      <w:bodyDiv w:val="1"/>
      <w:marLeft w:val="0"/>
      <w:marRight w:val="0"/>
      <w:marTop w:val="0"/>
      <w:marBottom w:val="0"/>
      <w:divBdr>
        <w:top w:val="none" w:sz="0" w:space="0" w:color="auto"/>
        <w:left w:val="none" w:sz="0" w:space="0" w:color="auto"/>
        <w:bottom w:val="none" w:sz="0" w:space="0" w:color="auto"/>
        <w:right w:val="none" w:sz="0" w:space="0" w:color="auto"/>
      </w:divBdr>
    </w:div>
    <w:div w:id="352222192">
      <w:bodyDiv w:val="1"/>
      <w:marLeft w:val="0"/>
      <w:marRight w:val="0"/>
      <w:marTop w:val="0"/>
      <w:marBottom w:val="0"/>
      <w:divBdr>
        <w:top w:val="none" w:sz="0" w:space="0" w:color="auto"/>
        <w:left w:val="none" w:sz="0" w:space="0" w:color="auto"/>
        <w:bottom w:val="none" w:sz="0" w:space="0" w:color="auto"/>
        <w:right w:val="none" w:sz="0" w:space="0" w:color="auto"/>
      </w:divBdr>
    </w:div>
    <w:div w:id="352268444">
      <w:bodyDiv w:val="1"/>
      <w:marLeft w:val="0"/>
      <w:marRight w:val="0"/>
      <w:marTop w:val="0"/>
      <w:marBottom w:val="0"/>
      <w:divBdr>
        <w:top w:val="none" w:sz="0" w:space="0" w:color="auto"/>
        <w:left w:val="none" w:sz="0" w:space="0" w:color="auto"/>
        <w:bottom w:val="none" w:sz="0" w:space="0" w:color="auto"/>
        <w:right w:val="none" w:sz="0" w:space="0" w:color="auto"/>
      </w:divBdr>
    </w:div>
    <w:div w:id="352338815">
      <w:bodyDiv w:val="1"/>
      <w:marLeft w:val="0"/>
      <w:marRight w:val="0"/>
      <w:marTop w:val="0"/>
      <w:marBottom w:val="0"/>
      <w:divBdr>
        <w:top w:val="none" w:sz="0" w:space="0" w:color="auto"/>
        <w:left w:val="none" w:sz="0" w:space="0" w:color="auto"/>
        <w:bottom w:val="none" w:sz="0" w:space="0" w:color="auto"/>
        <w:right w:val="none" w:sz="0" w:space="0" w:color="auto"/>
      </w:divBdr>
    </w:div>
    <w:div w:id="352345834">
      <w:bodyDiv w:val="1"/>
      <w:marLeft w:val="0"/>
      <w:marRight w:val="0"/>
      <w:marTop w:val="0"/>
      <w:marBottom w:val="0"/>
      <w:divBdr>
        <w:top w:val="none" w:sz="0" w:space="0" w:color="auto"/>
        <w:left w:val="none" w:sz="0" w:space="0" w:color="auto"/>
        <w:bottom w:val="none" w:sz="0" w:space="0" w:color="auto"/>
        <w:right w:val="none" w:sz="0" w:space="0" w:color="auto"/>
      </w:divBdr>
    </w:div>
    <w:div w:id="352457161">
      <w:bodyDiv w:val="1"/>
      <w:marLeft w:val="0"/>
      <w:marRight w:val="0"/>
      <w:marTop w:val="0"/>
      <w:marBottom w:val="0"/>
      <w:divBdr>
        <w:top w:val="none" w:sz="0" w:space="0" w:color="auto"/>
        <w:left w:val="none" w:sz="0" w:space="0" w:color="auto"/>
        <w:bottom w:val="none" w:sz="0" w:space="0" w:color="auto"/>
        <w:right w:val="none" w:sz="0" w:space="0" w:color="auto"/>
      </w:divBdr>
    </w:div>
    <w:div w:id="352460682">
      <w:bodyDiv w:val="1"/>
      <w:marLeft w:val="0"/>
      <w:marRight w:val="0"/>
      <w:marTop w:val="0"/>
      <w:marBottom w:val="0"/>
      <w:divBdr>
        <w:top w:val="none" w:sz="0" w:space="0" w:color="auto"/>
        <w:left w:val="none" w:sz="0" w:space="0" w:color="auto"/>
        <w:bottom w:val="none" w:sz="0" w:space="0" w:color="auto"/>
        <w:right w:val="none" w:sz="0" w:space="0" w:color="auto"/>
      </w:divBdr>
    </w:div>
    <w:div w:id="352465952">
      <w:bodyDiv w:val="1"/>
      <w:marLeft w:val="0"/>
      <w:marRight w:val="0"/>
      <w:marTop w:val="0"/>
      <w:marBottom w:val="0"/>
      <w:divBdr>
        <w:top w:val="none" w:sz="0" w:space="0" w:color="auto"/>
        <w:left w:val="none" w:sz="0" w:space="0" w:color="auto"/>
        <w:bottom w:val="none" w:sz="0" w:space="0" w:color="auto"/>
        <w:right w:val="none" w:sz="0" w:space="0" w:color="auto"/>
      </w:divBdr>
    </w:div>
    <w:div w:id="352537214">
      <w:bodyDiv w:val="1"/>
      <w:marLeft w:val="0"/>
      <w:marRight w:val="0"/>
      <w:marTop w:val="0"/>
      <w:marBottom w:val="0"/>
      <w:divBdr>
        <w:top w:val="none" w:sz="0" w:space="0" w:color="auto"/>
        <w:left w:val="none" w:sz="0" w:space="0" w:color="auto"/>
        <w:bottom w:val="none" w:sz="0" w:space="0" w:color="auto"/>
        <w:right w:val="none" w:sz="0" w:space="0" w:color="auto"/>
      </w:divBdr>
    </w:div>
    <w:div w:id="352610734">
      <w:bodyDiv w:val="1"/>
      <w:marLeft w:val="0"/>
      <w:marRight w:val="0"/>
      <w:marTop w:val="0"/>
      <w:marBottom w:val="0"/>
      <w:divBdr>
        <w:top w:val="none" w:sz="0" w:space="0" w:color="auto"/>
        <w:left w:val="none" w:sz="0" w:space="0" w:color="auto"/>
        <w:bottom w:val="none" w:sz="0" w:space="0" w:color="auto"/>
        <w:right w:val="none" w:sz="0" w:space="0" w:color="auto"/>
      </w:divBdr>
    </w:div>
    <w:div w:id="352615897">
      <w:bodyDiv w:val="1"/>
      <w:marLeft w:val="0"/>
      <w:marRight w:val="0"/>
      <w:marTop w:val="0"/>
      <w:marBottom w:val="0"/>
      <w:divBdr>
        <w:top w:val="none" w:sz="0" w:space="0" w:color="auto"/>
        <w:left w:val="none" w:sz="0" w:space="0" w:color="auto"/>
        <w:bottom w:val="none" w:sz="0" w:space="0" w:color="auto"/>
        <w:right w:val="none" w:sz="0" w:space="0" w:color="auto"/>
      </w:divBdr>
    </w:div>
    <w:div w:id="352804553">
      <w:bodyDiv w:val="1"/>
      <w:marLeft w:val="0"/>
      <w:marRight w:val="0"/>
      <w:marTop w:val="0"/>
      <w:marBottom w:val="0"/>
      <w:divBdr>
        <w:top w:val="none" w:sz="0" w:space="0" w:color="auto"/>
        <w:left w:val="none" w:sz="0" w:space="0" w:color="auto"/>
        <w:bottom w:val="none" w:sz="0" w:space="0" w:color="auto"/>
        <w:right w:val="none" w:sz="0" w:space="0" w:color="auto"/>
      </w:divBdr>
    </w:div>
    <w:div w:id="352805717">
      <w:bodyDiv w:val="1"/>
      <w:marLeft w:val="0"/>
      <w:marRight w:val="0"/>
      <w:marTop w:val="0"/>
      <w:marBottom w:val="0"/>
      <w:divBdr>
        <w:top w:val="none" w:sz="0" w:space="0" w:color="auto"/>
        <w:left w:val="none" w:sz="0" w:space="0" w:color="auto"/>
        <w:bottom w:val="none" w:sz="0" w:space="0" w:color="auto"/>
        <w:right w:val="none" w:sz="0" w:space="0" w:color="auto"/>
      </w:divBdr>
    </w:div>
    <w:div w:id="352808697">
      <w:bodyDiv w:val="1"/>
      <w:marLeft w:val="0"/>
      <w:marRight w:val="0"/>
      <w:marTop w:val="0"/>
      <w:marBottom w:val="0"/>
      <w:divBdr>
        <w:top w:val="none" w:sz="0" w:space="0" w:color="auto"/>
        <w:left w:val="none" w:sz="0" w:space="0" w:color="auto"/>
        <w:bottom w:val="none" w:sz="0" w:space="0" w:color="auto"/>
        <w:right w:val="none" w:sz="0" w:space="0" w:color="auto"/>
      </w:divBdr>
    </w:div>
    <w:div w:id="352851177">
      <w:bodyDiv w:val="1"/>
      <w:marLeft w:val="0"/>
      <w:marRight w:val="0"/>
      <w:marTop w:val="0"/>
      <w:marBottom w:val="0"/>
      <w:divBdr>
        <w:top w:val="none" w:sz="0" w:space="0" w:color="auto"/>
        <w:left w:val="none" w:sz="0" w:space="0" w:color="auto"/>
        <w:bottom w:val="none" w:sz="0" w:space="0" w:color="auto"/>
        <w:right w:val="none" w:sz="0" w:space="0" w:color="auto"/>
      </w:divBdr>
    </w:div>
    <w:div w:id="352922357">
      <w:bodyDiv w:val="1"/>
      <w:marLeft w:val="0"/>
      <w:marRight w:val="0"/>
      <w:marTop w:val="0"/>
      <w:marBottom w:val="0"/>
      <w:divBdr>
        <w:top w:val="none" w:sz="0" w:space="0" w:color="auto"/>
        <w:left w:val="none" w:sz="0" w:space="0" w:color="auto"/>
        <w:bottom w:val="none" w:sz="0" w:space="0" w:color="auto"/>
        <w:right w:val="none" w:sz="0" w:space="0" w:color="auto"/>
      </w:divBdr>
    </w:div>
    <w:div w:id="352926865">
      <w:bodyDiv w:val="1"/>
      <w:marLeft w:val="0"/>
      <w:marRight w:val="0"/>
      <w:marTop w:val="0"/>
      <w:marBottom w:val="0"/>
      <w:divBdr>
        <w:top w:val="none" w:sz="0" w:space="0" w:color="auto"/>
        <w:left w:val="none" w:sz="0" w:space="0" w:color="auto"/>
        <w:bottom w:val="none" w:sz="0" w:space="0" w:color="auto"/>
        <w:right w:val="none" w:sz="0" w:space="0" w:color="auto"/>
      </w:divBdr>
    </w:div>
    <w:div w:id="352999733">
      <w:bodyDiv w:val="1"/>
      <w:marLeft w:val="0"/>
      <w:marRight w:val="0"/>
      <w:marTop w:val="0"/>
      <w:marBottom w:val="0"/>
      <w:divBdr>
        <w:top w:val="none" w:sz="0" w:space="0" w:color="auto"/>
        <w:left w:val="none" w:sz="0" w:space="0" w:color="auto"/>
        <w:bottom w:val="none" w:sz="0" w:space="0" w:color="auto"/>
        <w:right w:val="none" w:sz="0" w:space="0" w:color="auto"/>
      </w:divBdr>
    </w:div>
    <w:div w:id="353002148">
      <w:bodyDiv w:val="1"/>
      <w:marLeft w:val="0"/>
      <w:marRight w:val="0"/>
      <w:marTop w:val="0"/>
      <w:marBottom w:val="0"/>
      <w:divBdr>
        <w:top w:val="none" w:sz="0" w:space="0" w:color="auto"/>
        <w:left w:val="none" w:sz="0" w:space="0" w:color="auto"/>
        <w:bottom w:val="none" w:sz="0" w:space="0" w:color="auto"/>
        <w:right w:val="none" w:sz="0" w:space="0" w:color="auto"/>
      </w:divBdr>
    </w:div>
    <w:div w:id="353045685">
      <w:bodyDiv w:val="1"/>
      <w:marLeft w:val="0"/>
      <w:marRight w:val="0"/>
      <w:marTop w:val="0"/>
      <w:marBottom w:val="0"/>
      <w:divBdr>
        <w:top w:val="none" w:sz="0" w:space="0" w:color="auto"/>
        <w:left w:val="none" w:sz="0" w:space="0" w:color="auto"/>
        <w:bottom w:val="none" w:sz="0" w:space="0" w:color="auto"/>
        <w:right w:val="none" w:sz="0" w:space="0" w:color="auto"/>
      </w:divBdr>
    </w:div>
    <w:div w:id="353114044">
      <w:bodyDiv w:val="1"/>
      <w:marLeft w:val="0"/>
      <w:marRight w:val="0"/>
      <w:marTop w:val="0"/>
      <w:marBottom w:val="0"/>
      <w:divBdr>
        <w:top w:val="none" w:sz="0" w:space="0" w:color="auto"/>
        <w:left w:val="none" w:sz="0" w:space="0" w:color="auto"/>
        <w:bottom w:val="none" w:sz="0" w:space="0" w:color="auto"/>
        <w:right w:val="none" w:sz="0" w:space="0" w:color="auto"/>
      </w:divBdr>
    </w:div>
    <w:div w:id="353115324">
      <w:bodyDiv w:val="1"/>
      <w:marLeft w:val="0"/>
      <w:marRight w:val="0"/>
      <w:marTop w:val="0"/>
      <w:marBottom w:val="0"/>
      <w:divBdr>
        <w:top w:val="none" w:sz="0" w:space="0" w:color="auto"/>
        <w:left w:val="none" w:sz="0" w:space="0" w:color="auto"/>
        <w:bottom w:val="none" w:sz="0" w:space="0" w:color="auto"/>
        <w:right w:val="none" w:sz="0" w:space="0" w:color="auto"/>
      </w:divBdr>
    </w:div>
    <w:div w:id="353270293">
      <w:bodyDiv w:val="1"/>
      <w:marLeft w:val="0"/>
      <w:marRight w:val="0"/>
      <w:marTop w:val="0"/>
      <w:marBottom w:val="0"/>
      <w:divBdr>
        <w:top w:val="none" w:sz="0" w:space="0" w:color="auto"/>
        <w:left w:val="none" w:sz="0" w:space="0" w:color="auto"/>
        <w:bottom w:val="none" w:sz="0" w:space="0" w:color="auto"/>
        <w:right w:val="none" w:sz="0" w:space="0" w:color="auto"/>
      </w:divBdr>
    </w:div>
    <w:div w:id="353311111">
      <w:bodyDiv w:val="1"/>
      <w:marLeft w:val="0"/>
      <w:marRight w:val="0"/>
      <w:marTop w:val="0"/>
      <w:marBottom w:val="0"/>
      <w:divBdr>
        <w:top w:val="none" w:sz="0" w:space="0" w:color="auto"/>
        <w:left w:val="none" w:sz="0" w:space="0" w:color="auto"/>
        <w:bottom w:val="none" w:sz="0" w:space="0" w:color="auto"/>
        <w:right w:val="none" w:sz="0" w:space="0" w:color="auto"/>
      </w:divBdr>
    </w:div>
    <w:div w:id="353312939">
      <w:bodyDiv w:val="1"/>
      <w:marLeft w:val="0"/>
      <w:marRight w:val="0"/>
      <w:marTop w:val="0"/>
      <w:marBottom w:val="0"/>
      <w:divBdr>
        <w:top w:val="none" w:sz="0" w:space="0" w:color="auto"/>
        <w:left w:val="none" w:sz="0" w:space="0" w:color="auto"/>
        <w:bottom w:val="none" w:sz="0" w:space="0" w:color="auto"/>
        <w:right w:val="none" w:sz="0" w:space="0" w:color="auto"/>
      </w:divBdr>
    </w:div>
    <w:div w:id="353313148">
      <w:bodyDiv w:val="1"/>
      <w:marLeft w:val="0"/>
      <w:marRight w:val="0"/>
      <w:marTop w:val="0"/>
      <w:marBottom w:val="0"/>
      <w:divBdr>
        <w:top w:val="none" w:sz="0" w:space="0" w:color="auto"/>
        <w:left w:val="none" w:sz="0" w:space="0" w:color="auto"/>
        <w:bottom w:val="none" w:sz="0" w:space="0" w:color="auto"/>
        <w:right w:val="none" w:sz="0" w:space="0" w:color="auto"/>
      </w:divBdr>
    </w:div>
    <w:div w:id="353389935">
      <w:bodyDiv w:val="1"/>
      <w:marLeft w:val="0"/>
      <w:marRight w:val="0"/>
      <w:marTop w:val="0"/>
      <w:marBottom w:val="0"/>
      <w:divBdr>
        <w:top w:val="none" w:sz="0" w:space="0" w:color="auto"/>
        <w:left w:val="none" w:sz="0" w:space="0" w:color="auto"/>
        <w:bottom w:val="none" w:sz="0" w:space="0" w:color="auto"/>
        <w:right w:val="none" w:sz="0" w:space="0" w:color="auto"/>
      </w:divBdr>
    </w:div>
    <w:div w:id="353460990">
      <w:bodyDiv w:val="1"/>
      <w:marLeft w:val="0"/>
      <w:marRight w:val="0"/>
      <w:marTop w:val="0"/>
      <w:marBottom w:val="0"/>
      <w:divBdr>
        <w:top w:val="none" w:sz="0" w:space="0" w:color="auto"/>
        <w:left w:val="none" w:sz="0" w:space="0" w:color="auto"/>
        <w:bottom w:val="none" w:sz="0" w:space="0" w:color="auto"/>
        <w:right w:val="none" w:sz="0" w:space="0" w:color="auto"/>
      </w:divBdr>
    </w:div>
    <w:div w:id="353462009">
      <w:bodyDiv w:val="1"/>
      <w:marLeft w:val="0"/>
      <w:marRight w:val="0"/>
      <w:marTop w:val="0"/>
      <w:marBottom w:val="0"/>
      <w:divBdr>
        <w:top w:val="none" w:sz="0" w:space="0" w:color="auto"/>
        <w:left w:val="none" w:sz="0" w:space="0" w:color="auto"/>
        <w:bottom w:val="none" w:sz="0" w:space="0" w:color="auto"/>
        <w:right w:val="none" w:sz="0" w:space="0" w:color="auto"/>
      </w:divBdr>
    </w:div>
    <w:div w:id="353577776">
      <w:bodyDiv w:val="1"/>
      <w:marLeft w:val="0"/>
      <w:marRight w:val="0"/>
      <w:marTop w:val="0"/>
      <w:marBottom w:val="0"/>
      <w:divBdr>
        <w:top w:val="none" w:sz="0" w:space="0" w:color="auto"/>
        <w:left w:val="none" w:sz="0" w:space="0" w:color="auto"/>
        <w:bottom w:val="none" w:sz="0" w:space="0" w:color="auto"/>
        <w:right w:val="none" w:sz="0" w:space="0" w:color="auto"/>
      </w:divBdr>
    </w:div>
    <w:div w:id="353582736">
      <w:bodyDiv w:val="1"/>
      <w:marLeft w:val="0"/>
      <w:marRight w:val="0"/>
      <w:marTop w:val="0"/>
      <w:marBottom w:val="0"/>
      <w:divBdr>
        <w:top w:val="none" w:sz="0" w:space="0" w:color="auto"/>
        <w:left w:val="none" w:sz="0" w:space="0" w:color="auto"/>
        <w:bottom w:val="none" w:sz="0" w:space="0" w:color="auto"/>
        <w:right w:val="none" w:sz="0" w:space="0" w:color="auto"/>
      </w:divBdr>
    </w:div>
    <w:div w:id="353925188">
      <w:bodyDiv w:val="1"/>
      <w:marLeft w:val="0"/>
      <w:marRight w:val="0"/>
      <w:marTop w:val="0"/>
      <w:marBottom w:val="0"/>
      <w:divBdr>
        <w:top w:val="none" w:sz="0" w:space="0" w:color="auto"/>
        <w:left w:val="none" w:sz="0" w:space="0" w:color="auto"/>
        <w:bottom w:val="none" w:sz="0" w:space="0" w:color="auto"/>
        <w:right w:val="none" w:sz="0" w:space="0" w:color="auto"/>
      </w:divBdr>
    </w:div>
    <w:div w:id="354036806">
      <w:bodyDiv w:val="1"/>
      <w:marLeft w:val="0"/>
      <w:marRight w:val="0"/>
      <w:marTop w:val="0"/>
      <w:marBottom w:val="0"/>
      <w:divBdr>
        <w:top w:val="none" w:sz="0" w:space="0" w:color="auto"/>
        <w:left w:val="none" w:sz="0" w:space="0" w:color="auto"/>
        <w:bottom w:val="none" w:sz="0" w:space="0" w:color="auto"/>
        <w:right w:val="none" w:sz="0" w:space="0" w:color="auto"/>
      </w:divBdr>
    </w:div>
    <w:div w:id="354038604">
      <w:bodyDiv w:val="1"/>
      <w:marLeft w:val="0"/>
      <w:marRight w:val="0"/>
      <w:marTop w:val="0"/>
      <w:marBottom w:val="0"/>
      <w:divBdr>
        <w:top w:val="none" w:sz="0" w:space="0" w:color="auto"/>
        <w:left w:val="none" w:sz="0" w:space="0" w:color="auto"/>
        <w:bottom w:val="none" w:sz="0" w:space="0" w:color="auto"/>
        <w:right w:val="none" w:sz="0" w:space="0" w:color="auto"/>
      </w:divBdr>
    </w:div>
    <w:div w:id="354112469">
      <w:bodyDiv w:val="1"/>
      <w:marLeft w:val="0"/>
      <w:marRight w:val="0"/>
      <w:marTop w:val="0"/>
      <w:marBottom w:val="0"/>
      <w:divBdr>
        <w:top w:val="none" w:sz="0" w:space="0" w:color="auto"/>
        <w:left w:val="none" w:sz="0" w:space="0" w:color="auto"/>
        <w:bottom w:val="none" w:sz="0" w:space="0" w:color="auto"/>
        <w:right w:val="none" w:sz="0" w:space="0" w:color="auto"/>
      </w:divBdr>
    </w:div>
    <w:div w:id="354306448">
      <w:bodyDiv w:val="1"/>
      <w:marLeft w:val="0"/>
      <w:marRight w:val="0"/>
      <w:marTop w:val="0"/>
      <w:marBottom w:val="0"/>
      <w:divBdr>
        <w:top w:val="none" w:sz="0" w:space="0" w:color="auto"/>
        <w:left w:val="none" w:sz="0" w:space="0" w:color="auto"/>
        <w:bottom w:val="none" w:sz="0" w:space="0" w:color="auto"/>
        <w:right w:val="none" w:sz="0" w:space="0" w:color="auto"/>
      </w:divBdr>
    </w:div>
    <w:div w:id="354424640">
      <w:bodyDiv w:val="1"/>
      <w:marLeft w:val="0"/>
      <w:marRight w:val="0"/>
      <w:marTop w:val="0"/>
      <w:marBottom w:val="0"/>
      <w:divBdr>
        <w:top w:val="none" w:sz="0" w:space="0" w:color="auto"/>
        <w:left w:val="none" w:sz="0" w:space="0" w:color="auto"/>
        <w:bottom w:val="none" w:sz="0" w:space="0" w:color="auto"/>
        <w:right w:val="none" w:sz="0" w:space="0" w:color="auto"/>
      </w:divBdr>
    </w:div>
    <w:div w:id="354500905">
      <w:bodyDiv w:val="1"/>
      <w:marLeft w:val="0"/>
      <w:marRight w:val="0"/>
      <w:marTop w:val="0"/>
      <w:marBottom w:val="0"/>
      <w:divBdr>
        <w:top w:val="none" w:sz="0" w:space="0" w:color="auto"/>
        <w:left w:val="none" w:sz="0" w:space="0" w:color="auto"/>
        <w:bottom w:val="none" w:sz="0" w:space="0" w:color="auto"/>
        <w:right w:val="none" w:sz="0" w:space="0" w:color="auto"/>
      </w:divBdr>
    </w:div>
    <w:div w:id="354577021">
      <w:bodyDiv w:val="1"/>
      <w:marLeft w:val="0"/>
      <w:marRight w:val="0"/>
      <w:marTop w:val="0"/>
      <w:marBottom w:val="0"/>
      <w:divBdr>
        <w:top w:val="none" w:sz="0" w:space="0" w:color="auto"/>
        <w:left w:val="none" w:sz="0" w:space="0" w:color="auto"/>
        <w:bottom w:val="none" w:sz="0" w:space="0" w:color="auto"/>
        <w:right w:val="none" w:sz="0" w:space="0" w:color="auto"/>
      </w:divBdr>
    </w:div>
    <w:div w:id="354577920">
      <w:bodyDiv w:val="1"/>
      <w:marLeft w:val="0"/>
      <w:marRight w:val="0"/>
      <w:marTop w:val="0"/>
      <w:marBottom w:val="0"/>
      <w:divBdr>
        <w:top w:val="none" w:sz="0" w:space="0" w:color="auto"/>
        <w:left w:val="none" w:sz="0" w:space="0" w:color="auto"/>
        <w:bottom w:val="none" w:sz="0" w:space="0" w:color="auto"/>
        <w:right w:val="none" w:sz="0" w:space="0" w:color="auto"/>
      </w:divBdr>
    </w:div>
    <w:div w:id="354767361">
      <w:bodyDiv w:val="1"/>
      <w:marLeft w:val="0"/>
      <w:marRight w:val="0"/>
      <w:marTop w:val="0"/>
      <w:marBottom w:val="0"/>
      <w:divBdr>
        <w:top w:val="none" w:sz="0" w:space="0" w:color="auto"/>
        <w:left w:val="none" w:sz="0" w:space="0" w:color="auto"/>
        <w:bottom w:val="none" w:sz="0" w:space="0" w:color="auto"/>
        <w:right w:val="none" w:sz="0" w:space="0" w:color="auto"/>
      </w:divBdr>
    </w:div>
    <w:div w:id="354773146">
      <w:bodyDiv w:val="1"/>
      <w:marLeft w:val="0"/>
      <w:marRight w:val="0"/>
      <w:marTop w:val="0"/>
      <w:marBottom w:val="0"/>
      <w:divBdr>
        <w:top w:val="none" w:sz="0" w:space="0" w:color="auto"/>
        <w:left w:val="none" w:sz="0" w:space="0" w:color="auto"/>
        <w:bottom w:val="none" w:sz="0" w:space="0" w:color="auto"/>
        <w:right w:val="none" w:sz="0" w:space="0" w:color="auto"/>
      </w:divBdr>
    </w:div>
    <w:div w:id="354843865">
      <w:bodyDiv w:val="1"/>
      <w:marLeft w:val="0"/>
      <w:marRight w:val="0"/>
      <w:marTop w:val="0"/>
      <w:marBottom w:val="0"/>
      <w:divBdr>
        <w:top w:val="none" w:sz="0" w:space="0" w:color="auto"/>
        <w:left w:val="none" w:sz="0" w:space="0" w:color="auto"/>
        <w:bottom w:val="none" w:sz="0" w:space="0" w:color="auto"/>
        <w:right w:val="none" w:sz="0" w:space="0" w:color="auto"/>
      </w:divBdr>
    </w:div>
    <w:div w:id="354885507">
      <w:bodyDiv w:val="1"/>
      <w:marLeft w:val="0"/>
      <w:marRight w:val="0"/>
      <w:marTop w:val="0"/>
      <w:marBottom w:val="0"/>
      <w:divBdr>
        <w:top w:val="none" w:sz="0" w:space="0" w:color="auto"/>
        <w:left w:val="none" w:sz="0" w:space="0" w:color="auto"/>
        <w:bottom w:val="none" w:sz="0" w:space="0" w:color="auto"/>
        <w:right w:val="none" w:sz="0" w:space="0" w:color="auto"/>
      </w:divBdr>
    </w:div>
    <w:div w:id="354886385">
      <w:bodyDiv w:val="1"/>
      <w:marLeft w:val="0"/>
      <w:marRight w:val="0"/>
      <w:marTop w:val="0"/>
      <w:marBottom w:val="0"/>
      <w:divBdr>
        <w:top w:val="none" w:sz="0" w:space="0" w:color="auto"/>
        <w:left w:val="none" w:sz="0" w:space="0" w:color="auto"/>
        <w:bottom w:val="none" w:sz="0" w:space="0" w:color="auto"/>
        <w:right w:val="none" w:sz="0" w:space="0" w:color="auto"/>
      </w:divBdr>
    </w:div>
    <w:div w:id="354962677">
      <w:bodyDiv w:val="1"/>
      <w:marLeft w:val="0"/>
      <w:marRight w:val="0"/>
      <w:marTop w:val="0"/>
      <w:marBottom w:val="0"/>
      <w:divBdr>
        <w:top w:val="none" w:sz="0" w:space="0" w:color="auto"/>
        <w:left w:val="none" w:sz="0" w:space="0" w:color="auto"/>
        <w:bottom w:val="none" w:sz="0" w:space="0" w:color="auto"/>
        <w:right w:val="none" w:sz="0" w:space="0" w:color="auto"/>
      </w:divBdr>
    </w:div>
    <w:div w:id="354963437">
      <w:bodyDiv w:val="1"/>
      <w:marLeft w:val="0"/>
      <w:marRight w:val="0"/>
      <w:marTop w:val="0"/>
      <w:marBottom w:val="0"/>
      <w:divBdr>
        <w:top w:val="none" w:sz="0" w:space="0" w:color="auto"/>
        <w:left w:val="none" w:sz="0" w:space="0" w:color="auto"/>
        <w:bottom w:val="none" w:sz="0" w:space="0" w:color="auto"/>
        <w:right w:val="none" w:sz="0" w:space="0" w:color="auto"/>
      </w:divBdr>
    </w:div>
    <w:div w:id="355082470">
      <w:bodyDiv w:val="1"/>
      <w:marLeft w:val="0"/>
      <w:marRight w:val="0"/>
      <w:marTop w:val="0"/>
      <w:marBottom w:val="0"/>
      <w:divBdr>
        <w:top w:val="none" w:sz="0" w:space="0" w:color="auto"/>
        <w:left w:val="none" w:sz="0" w:space="0" w:color="auto"/>
        <w:bottom w:val="none" w:sz="0" w:space="0" w:color="auto"/>
        <w:right w:val="none" w:sz="0" w:space="0" w:color="auto"/>
      </w:divBdr>
    </w:div>
    <w:div w:id="355087240">
      <w:bodyDiv w:val="1"/>
      <w:marLeft w:val="0"/>
      <w:marRight w:val="0"/>
      <w:marTop w:val="0"/>
      <w:marBottom w:val="0"/>
      <w:divBdr>
        <w:top w:val="none" w:sz="0" w:space="0" w:color="auto"/>
        <w:left w:val="none" w:sz="0" w:space="0" w:color="auto"/>
        <w:bottom w:val="none" w:sz="0" w:space="0" w:color="auto"/>
        <w:right w:val="none" w:sz="0" w:space="0" w:color="auto"/>
      </w:divBdr>
    </w:div>
    <w:div w:id="355159472">
      <w:bodyDiv w:val="1"/>
      <w:marLeft w:val="0"/>
      <w:marRight w:val="0"/>
      <w:marTop w:val="0"/>
      <w:marBottom w:val="0"/>
      <w:divBdr>
        <w:top w:val="none" w:sz="0" w:space="0" w:color="auto"/>
        <w:left w:val="none" w:sz="0" w:space="0" w:color="auto"/>
        <w:bottom w:val="none" w:sz="0" w:space="0" w:color="auto"/>
        <w:right w:val="none" w:sz="0" w:space="0" w:color="auto"/>
      </w:divBdr>
    </w:div>
    <w:div w:id="355279035">
      <w:bodyDiv w:val="1"/>
      <w:marLeft w:val="0"/>
      <w:marRight w:val="0"/>
      <w:marTop w:val="0"/>
      <w:marBottom w:val="0"/>
      <w:divBdr>
        <w:top w:val="none" w:sz="0" w:space="0" w:color="auto"/>
        <w:left w:val="none" w:sz="0" w:space="0" w:color="auto"/>
        <w:bottom w:val="none" w:sz="0" w:space="0" w:color="auto"/>
        <w:right w:val="none" w:sz="0" w:space="0" w:color="auto"/>
      </w:divBdr>
    </w:div>
    <w:div w:id="355497671">
      <w:bodyDiv w:val="1"/>
      <w:marLeft w:val="0"/>
      <w:marRight w:val="0"/>
      <w:marTop w:val="0"/>
      <w:marBottom w:val="0"/>
      <w:divBdr>
        <w:top w:val="none" w:sz="0" w:space="0" w:color="auto"/>
        <w:left w:val="none" w:sz="0" w:space="0" w:color="auto"/>
        <w:bottom w:val="none" w:sz="0" w:space="0" w:color="auto"/>
        <w:right w:val="none" w:sz="0" w:space="0" w:color="auto"/>
      </w:divBdr>
    </w:div>
    <w:div w:id="355545816">
      <w:bodyDiv w:val="1"/>
      <w:marLeft w:val="0"/>
      <w:marRight w:val="0"/>
      <w:marTop w:val="0"/>
      <w:marBottom w:val="0"/>
      <w:divBdr>
        <w:top w:val="none" w:sz="0" w:space="0" w:color="auto"/>
        <w:left w:val="none" w:sz="0" w:space="0" w:color="auto"/>
        <w:bottom w:val="none" w:sz="0" w:space="0" w:color="auto"/>
        <w:right w:val="none" w:sz="0" w:space="0" w:color="auto"/>
      </w:divBdr>
    </w:div>
    <w:div w:id="355623756">
      <w:bodyDiv w:val="1"/>
      <w:marLeft w:val="0"/>
      <w:marRight w:val="0"/>
      <w:marTop w:val="0"/>
      <w:marBottom w:val="0"/>
      <w:divBdr>
        <w:top w:val="none" w:sz="0" w:space="0" w:color="auto"/>
        <w:left w:val="none" w:sz="0" w:space="0" w:color="auto"/>
        <w:bottom w:val="none" w:sz="0" w:space="0" w:color="auto"/>
        <w:right w:val="none" w:sz="0" w:space="0" w:color="auto"/>
      </w:divBdr>
    </w:div>
    <w:div w:id="355623842">
      <w:bodyDiv w:val="1"/>
      <w:marLeft w:val="0"/>
      <w:marRight w:val="0"/>
      <w:marTop w:val="0"/>
      <w:marBottom w:val="0"/>
      <w:divBdr>
        <w:top w:val="none" w:sz="0" w:space="0" w:color="auto"/>
        <w:left w:val="none" w:sz="0" w:space="0" w:color="auto"/>
        <w:bottom w:val="none" w:sz="0" w:space="0" w:color="auto"/>
        <w:right w:val="none" w:sz="0" w:space="0" w:color="auto"/>
      </w:divBdr>
    </w:div>
    <w:div w:id="355665428">
      <w:bodyDiv w:val="1"/>
      <w:marLeft w:val="0"/>
      <w:marRight w:val="0"/>
      <w:marTop w:val="0"/>
      <w:marBottom w:val="0"/>
      <w:divBdr>
        <w:top w:val="none" w:sz="0" w:space="0" w:color="auto"/>
        <w:left w:val="none" w:sz="0" w:space="0" w:color="auto"/>
        <w:bottom w:val="none" w:sz="0" w:space="0" w:color="auto"/>
        <w:right w:val="none" w:sz="0" w:space="0" w:color="auto"/>
      </w:divBdr>
    </w:div>
    <w:div w:id="355694407">
      <w:bodyDiv w:val="1"/>
      <w:marLeft w:val="0"/>
      <w:marRight w:val="0"/>
      <w:marTop w:val="0"/>
      <w:marBottom w:val="0"/>
      <w:divBdr>
        <w:top w:val="none" w:sz="0" w:space="0" w:color="auto"/>
        <w:left w:val="none" w:sz="0" w:space="0" w:color="auto"/>
        <w:bottom w:val="none" w:sz="0" w:space="0" w:color="auto"/>
        <w:right w:val="none" w:sz="0" w:space="0" w:color="auto"/>
      </w:divBdr>
    </w:div>
    <w:div w:id="355817697">
      <w:bodyDiv w:val="1"/>
      <w:marLeft w:val="0"/>
      <w:marRight w:val="0"/>
      <w:marTop w:val="0"/>
      <w:marBottom w:val="0"/>
      <w:divBdr>
        <w:top w:val="none" w:sz="0" w:space="0" w:color="auto"/>
        <w:left w:val="none" w:sz="0" w:space="0" w:color="auto"/>
        <w:bottom w:val="none" w:sz="0" w:space="0" w:color="auto"/>
        <w:right w:val="none" w:sz="0" w:space="0" w:color="auto"/>
      </w:divBdr>
    </w:div>
    <w:div w:id="355885129">
      <w:bodyDiv w:val="1"/>
      <w:marLeft w:val="0"/>
      <w:marRight w:val="0"/>
      <w:marTop w:val="0"/>
      <w:marBottom w:val="0"/>
      <w:divBdr>
        <w:top w:val="none" w:sz="0" w:space="0" w:color="auto"/>
        <w:left w:val="none" w:sz="0" w:space="0" w:color="auto"/>
        <w:bottom w:val="none" w:sz="0" w:space="0" w:color="auto"/>
        <w:right w:val="none" w:sz="0" w:space="0" w:color="auto"/>
      </w:divBdr>
    </w:div>
    <w:div w:id="356005709">
      <w:bodyDiv w:val="1"/>
      <w:marLeft w:val="0"/>
      <w:marRight w:val="0"/>
      <w:marTop w:val="0"/>
      <w:marBottom w:val="0"/>
      <w:divBdr>
        <w:top w:val="none" w:sz="0" w:space="0" w:color="auto"/>
        <w:left w:val="none" w:sz="0" w:space="0" w:color="auto"/>
        <w:bottom w:val="none" w:sz="0" w:space="0" w:color="auto"/>
        <w:right w:val="none" w:sz="0" w:space="0" w:color="auto"/>
      </w:divBdr>
    </w:div>
    <w:div w:id="356079367">
      <w:bodyDiv w:val="1"/>
      <w:marLeft w:val="0"/>
      <w:marRight w:val="0"/>
      <w:marTop w:val="0"/>
      <w:marBottom w:val="0"/>
      <w:divBdr>
        <w:top w:val="none" w:sz="0" w:space="0" w:color="auto"/>
        <w:left w:val="none" w:sz="0" w:space="0" w:color="auto"/>
        <w:bottom w:val="none" w:sz="0" w:space="0" w:color="auto"/>
        <w:right w:val="none" w:sz="0" w:space="0" w:color="auto"/>
      </w:divBdr>
    </w:div>
    <w:div w:id="356203707">
      <w:bodyDiv w:val="1"/>
      <w:marLeft w:val="0"/>
      <w:marRight w:val="0"/>
      <w:marTop w:val="0"/>
      <w:marBottom w:val="0"/>
      <w:divBdr>
        <w:top w:val="none" w:sz="0" w:space="0" w:color="auto"/>
        <w:left w:val="none" w:sz="0" w:space="0" w:color="auto"/>
        <w:bottom w:val="none" w:sz="0" w:space="0" w:color="auto"/>
        <w:right w:val="none" w:sz="0" w:space="0" w:color="auto"/>
      </w:divBdr>
    </w:div>
    <w:div w:id="356348371">
      <w:bodyDiv w:val="1"/>
      <w:marLeft w:val="0"/>
      <w:marRight w:val="0"/>
      <w:marTop w:val="0"/>
      <w:marBottom w:val="0"/>
      <w:divBdr>
        <w:top w:val="none" w:sz="0" w:space="0" w:color="auto"/>
        <w:left w:val="none" w:sz="0" w:space="0" w:color="auto"/>
        <w:bottom w:val="none" w:sz="0" w:space="0" w:color="auto"/>
        <w:right w:val="none" w:sz="0" w:space="0" w:color="auto"/>
      </w:divBdr>
    </w:div>
    <w:div w:id="356350390">
      <w:bodyDiv w:val="1"/>
      <w:marLeft w:val="0"/>
      <w:marRight w:val="0"/>
      <w:marTop w:val="0"/>
      <w:marBottom w:val="0"/>
      <w:divBdr>
        <w:top w:val="none" w:sz="0" w:space="0" w:color="auto"/>
        <w:left w:val="none" w:sz="0" w:space="0" w:color="auto"/>
        <w:bottom w:val="none" w:sz="0" w:space="0" w:color="auto"/>
        <w:right w:val="none" w:sz="0" w:space="0" w:color="auto"/>
      </w:divBdr>
    </w:div>
    <w:div w:id="356473188">
      <w:bodyDiv w:val="1"/>
      <w:marLeft w:val="0"/>
      <w:marRight w:val="0"/>
      <w:marTop w:val="0"/>
      <w:marBottom w:val="0"/>
      <w:divBdr>
        <w:top w:val="none" w:sz="0" w:space="0" w:color="auto"/>
        <w:left w:val="none" w:sz="0" w:space="0" w:color="auto"/>
        <w:bottom w:val="none" w:sz="0" w:space="0" w:color="auto"/>
        <w:right w:val="none" w:sz="0" w:space="0" w:color="auto"/>
      </w:divBdr>
    </w:div>
    <w:div w:id="356589647">
      <w:bodyDiv w:val="1"/>
      <w:marLeft w:val="0"/>
      <w:marRight w:val="0"/>
      <w:marTop w:val="0"/>
      <w:marBottom w:val="0"/>
      <w:divBdr>
        <w:top w:val="none" w:sz="0" w:space="0" w:color="auto"/>
        <w:left w:val="none" w:sz="0" w:space="0" w:color="auto"/>
        <w:bottom w:val="none" w:sz="0" w:space="0" w:color="auto"/>
        <w:right w:val="none" w:sz="0" w:space="0" w:color="auto"/>
      </w:divBdr>
    </w:div>
    <w:div w:id="356658573">
      <w:bodyDiv w:val="1"/>
      <w:marLeft w:val="0"/>
      <w:marRight w:val="0"/>
      <w:marTop w:val="0"/>
      <w:marBottom w:val="0"/>
      <w:divBdr>
        <w:top w:val="none" w:sz="0" w:space="0" w:color="auto"/>
        <w:left w:val="none" w:sz="0" w:space="0" w:color="auto"/>
        <w:bottom w:val="none" w:sz="0" w:space="0" w:color="auto"/>
        <w:right w:val="none" w:sz="0" w:space="0" w:color="auto"/>
      </w:divBdr>
    </w:div>
    <w:div w:id="356666226">
      <w:bodyDiv w:val="1"/>
      <w:marLeft w:val="0"/>
      <w:marRight w:val="0"/>
      <w:marTop w:val="0"/>
      <w:marBottom w:val="0"/>
      <w:divBdr>
        <w:top w:val="none" w:sz="0" w:space="0" w:color="auto"/>
        <w:left w:val="none" w:sz="0" w:space="0" w:color="auto"/>
        <w:bottom w:val="none" w:sz="0" w:space="0" w:color="auto"/>
        <w:right w:val="none" w:sz="0" w:space="0" w:color="auto"/>
      </w:divBdr>
    </w:div>
    <w:div w:id="356732489">
      <w:bodyDiv w:val="1"/>
      <w:marLeft w:val="0"/>
      <w:marRight w:val="0"/>
      <w:marTop w:val="0"/>
      <w:marBottom w:val="0"/>
      <w:divBdr>
        <w:top w:val="none" w:sz="0" w:space="0" w:color="auto"/>
        <w:left w:val="none" w:sz="0" w:space="0" w:color="auto"/>
        <w:bottom w:val="none" w:sz="0" w:space="0" w:color="auto"/>
        <w:right w:val="none" w:sz="0" w:space="0" w:color="auto"/>
      </w:divBdr>
    </w:div>
    <w:div w:id="356932426">
      <w:bodyDiv w:val="1"/>
      <w:marLeft w:val="0"/>
      <w:marRight w:val="0"/>
      <w:marTop w:val="0"/>
      <w:marBottom w:val="0"/>
      <w:divBdr>
        <w:top w:val="none" w:sz="0" w:space="0" w:color="auto"/>
        <w:left w:val="none" w:sz="0" w:space="0" w:color="auto"/>
        <w:bottom w:val="none" w:sz="0" w:space="0" w:color="auto"/>
        <w:right w:val="none" w:sz="0" w:space="0" w:color="auto"/>
      </w:divBdr>
    </w:div>
    <w:div w:id="356975387">
      <w:bodyDiv w:val="1"/>
      <w:marLeft w:val="0"/>
      <w:marRight w:val="0"/>
      <w:marTop w:val="0"/>
      <w:marBottom w:val="0"/>
      <w:divBdr>
        <w:top w:val="none" w:sz="0" w:space="0" w:color="auto"/>
        <w:left w:val="none" w:sz="0" w:space="0" w:color="auto"/>
        <w:bottom w:val="none" w:sz="0" w:space="0" w:color="auto"/>
        <w:right w:val="none" w:sz="0" w:space="0" w:color="auto"/>
      </w:divBdr>
    </w:div>
    <w:div w:id="357049315">
      <w:bodyDiv w:val="1"/>
      <w:marLeft w:val="0"/>
      <w:marRight w:val="0"/>
      <w:marTop w:val="0"/>
      <w:marBottom w:val="0"/>
      <w:divBdr>
        <w:top w:val="none" w:sz="0" w:space="0" w:color="auto"/>
        <w:left w:val="none" w:sz="0" w:space="0" w:color="auto"/>
        <w:bottom w:val="none" w:sz="0" w:space="0" w:color="auto"/>
        <w:right w:val="none" w:sz="0" w:space="0" w:color="auto"/>
      </w:divBdr>
    </w:div>
    <w:div w:id="357194905">
      <w:bodyDiv w:val="1"/>
      <w:marLeft w:val="0"/>
      <w:marRight w:val="0"/>
      <w:marTop w:val="0"/>
      <w:marBottom w:val="0"/>
      <w:divBdr>
        <w:top w:val="none" w:sz="0" w:space="0" w:color="auto"/>
        <w:left w:val="none" w:sz="0" w:space="0" w:color="auto"/>
        <w:bottom w:val="none" w:sz="0" w:space="0" w:color="auto"/>
        <w:right w:val="none" w:sz="0" w:space="0" w:color="auto"/>
      </w:divBdr>
    </w:div>
    <w:div w:id="357202782">
      <w:bodyDiv w:val="1"/>
      <w:marLeft w:val="0"/>
      <w:marRight w:val="0"/>
      <w:marTop w:val="0"/>
      <w:marBottom w:val="0"/>
      <w:divBdr>
        <w:top w:val="none" w:sz="0" w:space="0" w:color="auto"/>
        <w:left w:val="none" w:sz="0" w:space="0" w:color="auto"/>
        <w:bottom w:val="none" w:sz="0" w:space="0" w:color="auto"/>
        <w:right w:val="none" w:sz="0" w:space="0" w:color="auto"/>
      </w:divBdr>
    </w:div>
    <w:div w:id="357319848">
      <w:bodyDiv w:val="1"/>
      <w:marLeft w:val="0"/>
      <w:marRight w:val="0"/>
      <w:marTop w:val="0"/>
      <w:marBottom w:val="0"/>
      <w:divBdr>
        <w:top w:val="none" w:sz="0" w:space="0" w:color="auto"/>
        <w:left w:val="none" w:sz="0" w:space="0" w:color="auto"/>
        <w:bottom w:val="none" w:sz="0" w:space="0" w:color="auto"/>
        <w:right w:val="none" w:sz="0" w:space="0" w:color="auto"/>
      </w:divBdr>
    </w:div>
    <w:div w:id="357506365">
      <w:bodyDiv w:val="1"/>
      <w:marLeft w:val="0"/>
      <w:marRight w:val="0"/>
      <w:marTop w:val="0"/>
      <w:marBottom w:val="0"/>
      <w:divBdr>
        <w:top w:val="none" w:sz="0" w:space="0" w:color="auto"/>
        <w:left w:val="none" w:sz="0" w:space="0" w:color="auto"/>
        <w:bottom w:val="none" w:sz="0" w:space="0" w:color="auto"/>
        <w:right w:val="none" w:sz="0" w:space="0" w:color="auto"/>
      </w:divBdr>
    </w:div>
    <w:div w:id="357512370">
      <w:bodyDiv w:val="1"/>
      <w:marLeft w:val="0"/>
      <w:marRight w:val="0"/>
      <w:marTop w:val="0"/>
      <w:marBottom w:val="0"/>
      <w:divBdr>
        <w:top w:val="none" w:sz="0" w:space="0" w:color="auto"/>
        <w:left w:val="none" w:sz="0" w:space="0" w:color="auto"/>
        <w:bottom w:val="none" w:sz="0" w:space="0" w:color="auto"/>
        <w:right w:val="none" w:sz="0" w:space="0" w:color="auto"/>
      </w:divBdr>
    </w:div>
    <w:div w:id="357512722">
      <w:bodyDiv w:val="1"/>
      <w:marLeft w:val="0"/>
      <w:marRight w:val="0"/>
      <w:marTop w:val="0"/>
      <w:marBottom w:val="0"/>
      <w:divBdr>
        <w:top w:val="none" w:sz="0" w:space="0" w:color="auto"/>
        <w:left w:val="none" w:sz="0" w:space="0" w:color="auto"/>
        <w:bottom w:val="none" w:sz="0" w:space="0" w:color="auto"/>
        <w:right w:val="none" w:sz="0" w:space="0" w:color="auto"/>
      </w:divBdr>
    </w:div>
    <w:div w:id="357582366">
      <w:bodyDiv w:val="1"/>
      <w:marLeft w:val="0"/>
      <w:marRight w:val="0"/>
      <w:marTop w:val="0"/>
      <w:marBottom w:val="0"/>
      <w:divBdr>
        <w:top w:val="none" w:sz="0" w:space="0" w:color="auto"/>
        <w:left w:val="none" w:sz="0" w:space="0" w:color="auto"/>
        <w:bottom w:val="none" w:sz="0" w:space="0" w:color="auto"/>
        <w:right w:val="none" w:sz="0" w:space="0" w:color="auto"/>
      </w:divBdr>
    </w:div>
    <w:div w:id="357586420">
      <w:bodyDiv w:val="1"/>
      <w:marLeft w:val="0"/>
      <w:marRight w:val="0"/>
      <w:marTop w:val="0"/>
      <w:marBottom w:val="0"/>
      <w:divBdr>
        <w:top w:val="none" w:sz="0" w:space="0" w:color="auto"/>
        <w:left w:val="none" w:sz="0" w:space="0" w:color="auto"/>
        <w:bottom w:val="none" w:sz="0" w:space="0" w:color="auto"/>
        <w:right w:val="none" w:sz="0" w:space="0" w:color="auto"/>
      </w:divBdr>
    </w:div>
    <w:div w:id="357662436">
      <w:bodyDiv w:val="1"/>
      <w:marLeft w:val="0"/>
      <w:marRight w:val="0"/>
      <w:marTop w:val="0"/>
      <w:marBottom w:val="0"/>
      <w:divBdr>
        <w:top w:val="none" w:sz="0" w:space="0" w:color="auto"/>
        <w:left w:val="none" w:sz="0" w:space="0" w:color="auto"/>
        <w:bottom w:val="none" w:sz="0" w:space="0" w:color="auto"/>
        <w:right w:val="none" w:sz="0" w:space="0" w:color="auto"/>
      </w:divBdr>
    </w:div>
    <w:div w:id="357705452">
      <w:bodyDiv w:val="1"/>
      <w:marLeft w:val="0"/>
      <w:marRight w:val="0"/>
      <w:marTop w:val="0"/>
      <w:marBottom w:val="0"/>
      <w:divBdr>
        <w:top w:val="none" w:sz="0" w:space="0" w:color="auto"/>
        <w:left w:val="none" w:sz="0" w:space="0" w:color="auto"/>
        <w:bottom w:val="none" w:sz="0" w:space="0" w:color="auto"/>
        <w:right w:val="none" w:sz="0" w:space="0" w:color="auto"/>
      </w:divBdr>
    </w:div>
    <w:div w:id="357898355">
      <w:bodyDiv w:val="1"/>
      <w:marLeft w:val="0"/>
      <w:marRight w:val="0"/>
      <w:marTop w:val="0"/>
      <w:marBottom w:val="0"/>
      <w:divBdr>
        <w:top w:val="none" w:sz="0" w:space="0" w:color="auto"/>
        <w:left w:val="none" w:sz="0" w:space="0" w:color="auto"/>
        <w:bottom w:val="none" w:sz="0" w:space="0" w:color="auto"/>
        <w:right w:val="none" w:sz="0" w:space="0" w:color="auto"/>
      </w:divBdr>
    </w:div>
    <w:div w:id="358045716">
      <w:bodyDiv w:val="1"/>
      <w:marLeft w:val="0"/>
      <w:marRight w:val="0"/>
      <w:marTop w:val="0"/>
      <w:marBottom w:val="0"/>
      <w:divBdr>
        <w:top w:val="none" w:sz="0" w:space="0" w:color="auto"/>
        <w:left w:val="none" w:sz="0" w:space="0" w:color="auto"/>
        <w:bottom w:val="none" w:sz="0" w:space="0" w:color="auto"/>
        <w:right w:val="none" w:sz="0" w:space="0" w:color="auto"/>
      </w:divBdr>
    </w:div>
    <w:div w:id="358048274">
      <w:bodyDiv w:val="1"/>
      <w:marLeft w:val="0"/>
      <w:marRight w:val="0"/>
      <w:marTop w:val="0"/>
      <w:marBottom w:val="0"/>
      <w:divBdr>
        <w:top w:val="none" w:sz="0" w:space="0" w:color="auto"/>
        <w:left w:val="none" w:sz="0" w:space="0" w:color="auto"/>
        <w:bottom w:val="none" w:sz="0" w:space="0" w:color="auto"/>
        <w:right w:val="none" w:sz="0" w:space="0" w:color="auto"/>
      </w:divBdr>
    </w:div>
    <w:div w:id="358238668">
      <w:bodyDiv w:val="1"/>
      <w:marLeft w:val="0"/>
      <w:marRight w:val="0"/>
      <w:marTop w:val="0"/>
      <w:marBottom w:val="0"/>
      <w:divBdr>
        <w:top w:val="none" w:sz="0" w:space="0" w:color="auto"/>
        <w:left w:val="none" w:sz="0" w:space="0" w:color="auto"/>
        <w:bottom w:val="none" w:sz="0" w:space="0" w:color="auto"/>
        <w:right w:val="none" w:sz="0" w:space="0" w:color="auto"/>
      </w:divBdr>
    </w:div>
    <w:div w:id="358240443">
      <w:bodyDiv w:val="1"/>
      <w:marLeft w:val="0"/>
      <w:marRight w:val="0"/>
      <w:marTop w:val="0"/>
      <w:marBottom w:val="0"/>
      <w:divBdr>
        <w:top w:val="none" w:sz="0" w:space="0" w:color="auto"/>
        <w:left w:val="none" w:sz="0" w:space="0" w:color="auto"/>
        <w:bottom w:val="none" w:sz="0" w:space="0" w:color="auto"/>
        <w:right w:val="none" w:sz="0" w:space="0" w:color="auto"/>
      </w:divBdr>
    </w:div>
    <w:div w:id="358311358">
      <w:bodyDiv w:val="1"/>
      <w:marLeft w:val="0"/>
      <w:marRight w:val="0"/>
      <w:marTop w:val="0"/>
      <w:marBottom w:val="0"/>
      <w:divBdr>
        <w:top w:val="none" w:sz="0" w:space="0" w:color="auto"/>
        <w:left w:val="none" w:sz="0" w:space="0" w:color="auto"/>
        <w:bottom w:val="none" w:sz="0" w:space="0" w:color="auto"/>
        <w:right w:val="none" w:sz="0" w:space="0" w:color="auto"/>
      </w:divBdr>
    </w:div>
    <w:div w:id="358313400">
      <w:bodyDiv w:val="1"/>
      <w:marLeft w:val="0"/>
      <w:marRight w:val="0"/>
      <w:marTop w:val="0"/>
      <w:marBottom w:val="0"/>
      <w:divBdr>
        <w:top w:val="none" w:sz="0" w:space="0" w:color="auto"/>
        <w:left w:val="none" w:sz="0" w:space="0" w:color="auto"/>
        <w:bottom w:val="none" w:sz="0" w:space="0" w:color="auto"/>
        <w:right w:val="none" w:sz="0" w:space="0" w:color="auto"/>
      </w:divBdr>
    </w:div>
    <w:div w:id="358316044">
      <w:bodyDiv w:val="1"/>
      <w:marLeft w:val="0"/>
      <w:marRight w:val="0"/>
      <w:marTop w:val="0"/>
      <w:marBottom w:val="0"/>
      <w:divBdr>
        <w:top w:val="none" w:sz="0" w:space="0" w:color="auto"/>
        <w:left w:val="none" w:sz="0" w:space="0" w:color="auto"/>
        <w:bottom w:val="none" w:sz="0" w:space="0" w:color="auto"/>
        <w:right w:val="none" w:sz="0" w:space="0" w:color="auto"/>
      </w:divBdr>
    </w:div>
    <w:div w:id="358359460">
      <w:bodyDiv w:val="1"/>
      <w:marLeft w:val="0"/>
      <w:marRight w:val="0"/>
      <w:marTop w:val="0"/>
      <w:marBottom w:val="0"/>
      <w:divBdr>
        <w:top w:val="none" w:sz="0" w:space="0" w:color="auto"/>
        <w:left w:val="none" w:sz="0" w:space="0" w:color="auto"/>
        <w:bottom w:val="none" w:sz="0" w:space="0" w:color="auto"/>
        <w:right w:val="none" w:sz="0" w:space="0" w:color="auto"/>
      </w:divBdr>
    </w:div>
    <w:div w:id="358511997">
      <w:bodyDiv w:val="1"/>
      <w:marLeft w:val="0"/>
      <w:marRight w:val="0"/>
      <w:marTop w:val="0"/>
      <w:marBottom w:val="0"/>
      <w:divBdr>
        <w:top w:val="none" w:sz="0" w:space="0" w:color="auto"/>
        <w:left w:val="none" w:sz="0" w:space="0" w:color="auto"/>
        <w:bottom w:val="none" w:sz="0" w:space="0" w:color="auto"/>
        <w:right w:val="none" w:sz="0" w:space="0" w:color="auto"/>
      </w:divBdr>
    </w:div>
    <w:div w:id="358513280">
      <w:bodyDiv w:val="1"/>
      <w:marLeft w:val="0"/>
      <w:marRight w:val="0"/>
      <w:marTop w:val="0"/>
      <w:marBottom w:val="0"/>
      <w:divBdr>
        <w:top w:val="none" w:sz="0" w:space="0" w:color="auto"/>
        <w:left w:val="none" w:sz="0" w:space="0" w:color="auto"/>
        <w:bottom w:val="none" w:sz="0" w:space="0" w:color="auto"/>
        <w:right w:val="none" w:sz="0" w:space="0" w:color="auto"/>
      </w:divBdr>
    </w:div>
    <w:div w:id="358744385">
      <w:bodyDiv w:val="1"/>
      <w:marLeft w:val="0"/>
      <w:marRight w:val="0"/>
      <w:marTop w:val="0"/>
      <w:marBottom w:val="0"/>
      <w:divBdr>
        <w:top w:val="none" w:sz="0" w:space="0" w:color="auto"/>
        <w:left w:val="none" w:sz="0" w:space="0" w:color="auto"/>
        <w:bottom w:val="none" w:sz="0" w:space="0" w:color="auto"/>
        <w:right w:val="none" w:sz="0" w:space="0" w:color="auto"/>
      </w:divBdr>
    </w:div>
    <w:div w:id="358817287">
      <w:bodyDiv w:val="1"/>
      <w:marLeft w:val="0"/>
      <w:marRight w:val="0"/>
      <w:marTop w:val="0"/>
      <w:marBottom w:val="0"/>
      <w:divBdr>
        <w:top w:val="none" w:sz="0" w:space="0" w:color="auto"/>
        <w:left w:val="none" w:sz="0" w:space="0" w:color="auto"/>
        <w:bottom w:val="none" w:sz="0" w:space="0" w:color="auto"/>
        <w:right w:val="none" w:sz="0" w:space="0" w:color="auto"/>
      </w:divBdr>
    </w:div>
    <w:div w:id="358893960">
      <w:bodyDiv w:val="1"/>
      <w:marLeft w:val="0"/>
      <w:marRight w:val="0"/>
      <w:marTop w:val="0"/>
      <w:marBottom w:val="0"/>
      <w:divBdr>
        <w:top w:val="none" w:sz="0" w:space="0" w:color="auto"/>
        <w:left w:val="none" w:sz="0" w:space="0" w:color="auto"/>
        <w:bottom w:val="none" w:sz="0" w:space="0" w:color="auto"/>
        <w:right w:val="none" w:sz="0" w:space="0" w:color="auto"/>
      </w:divBdr>
    </w:div>
    <w:div w:id="358895255">
      <w:bodyDiv w:val="1"/>
      <w:marLeft w:val="0"/>
      <w:marRight w:val="0"/>
      <w:marTop w:val="0"/>
      <w:marBottom w:val="0"/>
      <w:divBdr>
        <w:top w:val="none" w:sz="0" w:space="0" w:color="auto"/>
        <w:left w:val="none" w:sz="0" w:space="0" w:color="auto"/>
        <w:bottom w:val="none" w:sz="0" w:space="0" w:color="auto"/>
        <w:right w:val="none" w:sz="0" w:space="0" w:color="auto"/>
      </w:divBdr>
    </w:div>
    <w:div w:id="358943032">
      <w:bodyDiv w:val="1"/>
      <w:marLeft w:val="0"/>
      <w:marRight w:val="0"/>
      <w:marTop w:val="0"/>
      <w:marBottom w:val="0"/>
      <w:divBdr>
        <w:top w:val="none" w:sz="0" w:space="0" w:color="auto"/>
        <w:left w:val="none" w:sz="0" w:space="0" w:color="auto"/>
        <w:bottom w:val="none" w:sz="0" w:space="0" w:color="auto"/>
        <w:right w:val="none" w:sz="0" w:space="0" w:color="auto"/>
      </w:divBdr>
    </w:div>
    <w:div w:id="358969973">
      <w:bodyDiv w:val="1"/>
      <w:marLeft w:val="0"/>
      <w:marRight w:val="0"/>
      <w:marTop w:val="0"/>
      <w:marBottom w:val="0"/>
      <w:divBdr>
        <w:top w:val="none" w:sz="0" w:space="0" w:color="auto"/>
        <w:left w:val="none" w:sz="0" w:space="0" w:color="auto"/>
        <w:bottom w:val="none" w:sz="0" w:space="0" w:color="auto"/>
        <w:right w:val="none" w:sz="0" w:space="0" w:color="auto"/>
      </w:divBdr>
    </w:div>
    <w:div w:id="359202872">
      <w:bodyDiv w:val="1"/>
      <w:marLeft w:val="0"/>
      <w:marRight w:val="0"/>
      <w:marTop w:val="0"/>
      <w:marBottom w:val="0"/>
      <w:divBdr>
        <w:top w:val="none" w:sz="0" w:space="0" w:color="auto"/>
        <w:left w:val="none" w:sz="0" w:space="0" w:color="auto"/>
        <w:bottom w:val="none" w:sz="0" w:space="0" w:color="auto"/>
        <w:right w:val="none" w:sz="0" w:space="0" w:color="auto"/>
      </w:divBdr>
    </w:div>
    <w:div w:id="359277988">
      <w:bodyDiv w:val="1"/>
      <w:marLeft w:val="0"/>
      <w:marRight w:val="0"/>
      <w:marTop w:val="0"/>
      <w:marBottom w:val="0"/>
      <w:divBdr>
        <w:top w:val="none" w:sz="0" w:space="0" w:color="auto"/>
        <w:left w:val="none" w:sz="0" w:space="0" w:color="auto"/>
        <w:bottom w:val="none" w:sz="0" w:space="0" w:color="auto"/>
        <w:right w:val="none" w:sz="0" w:space="0" w:color="auto"/>
      </w:divBdr>
    </w:div>
    <w:div w:id="359429029">
      <w:bodyDiv w:val="1"/>
      <w:marLeft w:val="0"/>
      <w:marRight w:val="0"/>
      <w:marTop w:val="0"/>
      <w:marBottom w:val="0"/>
      <w:divBdr>
        <w:top w:val="none" w:sz="0" w:space="0" w:color="auto"/>
        <w:left w:val="none" w:sz="0" w:space="0" w:color="auto"/>
        <w:bottom w:val="none" w:sz="0" w:space="0" w:color="auto"/>
        <w:right w:val="none" w:sz="0" w:space="0" w:color="auto"/>
      </w:divBdr>
    </w:div>
    <w:div w:id="359551831">
      <w:bodyDiv w:val="1"/>
      <w:marLeft w:val="0"/>
      <w:marRight w:val="0"/>
      <w:marTop w:val="0"/>
      <w:marBottom w:val="0"/>
      <w:divBdr>
        <w:top w:val="none" w:sz="0" w:space="0" w:color="auto"/>
        <w:left w:val="none" w:sz="0" w:space="0" w:color="auto"/>
        <w:bottom w:val="none" w:sz="0" w:space="0" w:color="auto"/>
        <w:right w:val="none" w:sz="0" w:space="0" w:color="auto"/>
      </w:divBdr>
    </w:div>
    <w:div w:id="359741304">
      <w:bodyDiv w:val="1"/>
      <w:marLeft w:val="0"/>
      <w:marRight w:val="0"/>
      <w:marTop w:val="0"/>
      <w:marBottom w:val="0"/>
      <w:divBdr>
        <w:top w:val="none" w:sz="0" w:space="0" w:color="auto"/>
        <w:left w:val="none" w:sz="0" w:space="0" w:color="auto"/>
        <w:bottom w:val="none" w:sz="0" w:space="0" w:color="auto"/>
        <w:right w:val="none" w:sz="0" w:space="0" w:color="auto"/>
      </w:divBdr>
    </w:div>
    <w:div w:id="359743712">
      <w:bodyDiv w:val="1"/>
      <w:marLeft w:val="0"/>
      <w:marRight w:val="0"/>
      <w:marTop w:val="0"/>
      <w:marBottom w:val="0"/>
      <w:divBdr>
        <w:top w:val="none" w:sz="0" w:space="0" w:color="auto"/>
        <w:left w:val="none" w:sz="0" w:space="0" w:color="auto"/>
        <w:bottom w:val="none" w:sz="0" w:space="0" w:color="auto"/>
        <w:right w:val="none" w:sz="0" w:space="0" w:color="auto"/>
      </w:divBdr>
    </w:div>
    <w:div w:id="359818803">
      <w:bodyDiv w:val="1"/>
      <w:marLeft w:val="0"/>
      <w:marRight w:val="0"/>
      <w:marTop w:val="0"/>
      <w:marBottom w:val="0"/>
      <w:divBdr>
        <w:top w:val="none" w:sz="0" w:space="0" w:color="auto"/>
        <w:left w:val="none" w:sz="0" w:space="0" w:color="auto"/>
        <w:bottom w:val="none" w:sz="0" w:space="0" w:color="auto"/>
        <w:right w:val="none" w:sz="0" w:space="0" w:color="auto"/>
      </w:divBdr>
    </w:div>
    <w:div w:id="359823561">
      <w:bodyDiv w:val="1"/>
      <w:marLeft w:val="0"/>
      <w:marRight w:val="0"/>
      <w:marTop w:val="0"/>
      <w:marBottom w:val="0"/>
      <w:divBdr>
        <w:top w:val="none" w:sz="0" w:space="0" w:color="auto"/>
        <w:left w:val="none" w:sz="0" w:space="0" w:color="auto"/>
        <w:bottom w:val="none" w:sz="0" w:space="0" w:color="auto"/>
        <w:right w:val="none" w:sz="0" w:space="0" w:color="auto"/>
      </w:divBdr>
    </w:div>
    <w:div w:id="359938967">
      <w:bodyDiv w:val="1"/>
      <w:marLeft w:val="0"/>
      <w:marRight w:val="0"/>
      <w:marTop w:val="0"/>
      <w:marBottom w:val="0"/>
      <w:divBdr>
        <w:top w:val="none" w:sz="0" w:space="0" w:color="auto"/>
        <w:left w:val="none" w:sz="0" w:space="0" w:color="auto"/>
        <w:bottom w:val="none" w:sz="0" w:space="0" w:color="auto"/>
        <w:right w:val="none" w:sz="0" w:space="0" w:color="auto"/>
      </w:divBdr>
    </w:div>
    <w:div w:id="359941985">
      <w:bodyDiv w:val="1"/>
      <w:marLeft w:val="0"/>
      <w:marRight w:val="0"/>
      <w:marTop w:val="0"/>
      <w:marBottom w:val="0"/>
      <w:divBdr>
        <w:top w:val="none" w:sz="0" w:space="0" w:color="auto"/>
        <w:left w:val="none" w:sz="0" w:space="0" w:color="auto"/>
        <w:bottom w:val="none" w:sz="0" w:space="0" w:color="auto"/>
        <w:right w:val="none" w:sz="0" w:space="0" w:color="auto"/>
      </w:divBdr>
    </w:div>
    <w:div w:id="360016100">
      <w:bodyDiv w:val="1"/>
      <w:marLeft w:val="0"/>
      <w:marRight w:val="0"/>
      <w:marTop w:val="0"/>
      <w:marBottom w:val="0"/>
      <w:divBdr>
        <w:top w:val="none" w:sz="0" w:space="0" w:color="auto"/>
        <w:left w:val="none" w:sz="0" w:space="0" w:color="auto"/>
        <w:bottom w:val="none" w:sz="0" w:space="0" w:color="auto"/>
        <w:right w:val="none" w:sz="0" w:space="0" w:color="auto"/>
      </w:divBdr>
    </w:div>
    <w:div w:id="360201918">
      <w:bodyDiv w:val="1"/>
      <w:marLeft w:val="0"/>
      <w:marRight w:val="0"/>
      <w:marTop w:val="0"/>
      <w:marBottom w:val="0"/>
      <w:divBdr>
        <w:top w:val="none" w:sz="0" w:space="0" w:color="auto"/>
        <w:left w:val="none" w:sz="0" w:space="0" w:color="auto"/>
        <w:bottom w:val="none" w:sz="0" w:space="0" w:color="auto"/>
        <w:right w:val="none" w:sz="0" w:space="0" w:color="auto"/>
      </w:divBdr>
    </w:div>
    <w:div w:id="360204675">
      <w:bodyDiv w:val="1"/>
      <w:marLeft w:val="0"/>
      <w:marRight w:val="0"/>
      <w:marTop w:val="0"/>
      <w:marBottom w:val="0"/>
      <w:divBdr>
        <w:top w:val="none" w:sz="0" w:space="0" w:color="auto"/>
        <w:left w:val="none" w:sz="0" w:space="0" w:color="auto"/>
        <w:bottom w:val="none" w:sz="0" w:space="0" w:color="auto"/>
        <w:right w:val="none" w:sz="0" w:space="0" w:color="auto"/>
      </w:divBdr>
    </w:div>
    <w:div w:id="360205902">
      <w:bodyDiv w:val="1"/>
      <w:marLeft w:val="0"/>
      <w:marRight w:val="0"/>
      <w:marTop w:val="0"/>
      <w:marBottom w:val="0"/>
      <w:divBdr>
        <w:top w:val="none" w:sz="0" w:space="0" w:color="auto"/>
        <w:left w:val="none" w:sz="0" w:space="0" w:color="auto"/>
        <w:bottom w:val="none" w:sz="0" w:space="0" w:color="auto"/>
        <w:right w:val="none" w:sz="0" w:space="0" w:color="auto"/>
      </w:divBdr>
    </w:div>
    <w:div w:id="360280617">
      <w:bodyDiv w:val="1"/>
      <w:marLeft w:val="0"/>
      <w:marRight w:val="0"/>
      <w:marTop w:val="0"/>
      <w:marBottom w:val="0"/>
      <w:divBdr>
        <w:top w:val="none" w:sz="0" w:space="0" w:color="auto"/>
        <w:left w:val="none" w:sz="0" w:space="0" w:color="auto"/>
        <w:bottom w:val="none" w:sz="0" w:space="0" w:color="auto"/>
        <w:right w:val="none" w:sz="0" w:space="0" w:color="auto"/>
      </w:divBdr>
    </w:div>
    <w:div w:id="360320662">
      <w:bodyDiv w:val="1"/>
      <w:marLeft w:val="0"/>
      <w:marRight w:val="0"/>
      <w:marTop w:val="0"/>
      <w:marBottom w:val="0"/>
      <w:divBdr>
        <w:top w:val="none" w:sz="0" w:space="0" w:color="auto"/>
        <w:left w:val="none" w:sz="0" w:space="0" w:color="auto"/>
        <w:bottom w:val="none" w:sz="0" w:space="0" w:color="auto"/>
        <w:right w:val="none" w:sz="0" w:space="0" w:color="auto"/>
      </w:divBdr>
    </w:div>
    <w:div w:id="360397159">
      <w:bodyDiv w:val="1"/>
      <w:marLeft w:val="0"/>
      <w:marRight w:val="0"/>
      <w:marTop w:val="0"/>
      <w:marBottom w:val="0"/>
      <w:divBdr>
        <w:top w:val="none" w:sz="0" w:space="0" w:color="auto"/>
        <w:left w:val="none" w:sz="0" w:space="0" w:color="auto"/>
        <w:bottom w:val="none" w:sz="0" w:space="0" w:color="auto"/>
        <w:right w:val="none" w:sz="0" w:space="0" w:color="auto"/>
      </w:divBdr>
    </w:div>
    <w:div w:id="360403368">
      <w:bodyDiv w:val="1"/>
      <w:marLeft w:val="0"/>
      <w:marRight w:val="0"/>
      <w:marTop w:val="0"/>
      <w:marBottom w:val="0"/>
      <w:divBdr>
        <w:top w:val="none" w:sz="0" w:space="0" w:color="auto"/>
        <w:left w:val="none" w:sz="0" w:space="0" w:color="auto"/>
        <w:bottom w:val="none" w:sz="0" w:space="0" w:color="auto"/>
        <w:right w:val="none" w:sz="0" w:space="0" w:color="auto"/>
      </w:divBdr>
    </w:div>
    <w:div w:id="360479141">
      <w:bodyDiv w:val="1"/>
      <w:marLeft w:val="0"/>
      <w:marRight w:val="0"/>
      <w:marTop w:val="0"/>
      <w:marBottom w:val="0"/>
      <w:divBdr>
        <w:top w:val="none" w:sz="0" w:space="0" w:color="auto"/>
        <w:left w:val="none" w:sz="0" w:space="0" w:color="auto"/>
        <w:bottom w:val="none" w:sz="0" w:space="0" w:color="auto"/>
        <w:right w:val="none" w:sz="0" w:space="0" w:color="auto"/>
      </w:divBdr>
    </w:div>
    <w:div w:id="360595540">
      <w:bodyDiv w:val="1"/>
      <w:marLeft w:val="0"/>
      <w:marRight w:val="0"/>
      <w:marTop w:val="0"/>
      <w:marBottom w:val="0"/>
      <w:divBdr>
        <w:top w:val="none" w:sz="0" w:space="0" w:color="auto"/>
        <w:left w:val="none" w:sz="0" w:space="0" w:color="auto"/>
        <w:bottom w:val="none" w:sz="0" w:space="0" w:color="auto"/>
        <w:right w:val="none" w:sz="0" w:space="0" w:color="auto"/>
      </w:divBdr>
    </w:div>
    <w:div w:id="360668761">
      <w:bodyDiv w:val="1"/>
      <w:marLeft w:val="0"/>
      <w:marRight w:val="0"/>
      <w:marTop w:val="0"/>
      <w:marBottom w:val="0"/>
      <w:divBdr>
        <w:top w:val="none" w:sz="0" w:space="0" w:color="auto"/>
        <w:left w:val="none" w:sz="0" w:space="0" w:color="auto"/>
        <w:bottom w:val="none" w:sz="0" w:space="0" w:color="auto"/>
        <w:right w:val="none" w:sz="0" w:space="0" w:color="auto"/>
      </w:divBdr>
    </w:div>
    <w:div w:id="360783853">
      <w:bodyDiv w:val="1"/>
      <w:marLeft w:val="0"/>
      <w:marRight w:val="0"/>
      <w:marTop w:val="0"/>
      <w:marBottom w:val="0"/>
      <w:divBdr>
        <w:top w:val="none" w:sz="0" w:space="0" w:color="auto"/>
        <w:left w:val="none" w:sz="0" w:space="0" w:color="auto"/>
        <w:bottom w:val="none" w:sz="0" w:space="0" w:color="auto"/>
        <w:right w:val="none" w:sz="0" w:space="0" w:color="auto"/>
      </w:divBdr>
    </w:div>
    <w:div w:id="360787851">
      <w:bodyDiv w:val="1"/>
      <w:marLeft w:val="0"/>
      <w:marRight w:val="0"/>
      <w:marTop w:val="0"/>
      <w:marBottom w:val="0"/>
      <w:divBdr>
        <w:top w:val="none" w:sz="0" w:space="0" w:color="auto"/>
        <w:left w:val="none" w:sz="0" w:space="0" w:color="auto"/>
        <w:bottom w:val="none" w:sz="0" w:space="0" w:color="auto"/>
        <w:right w:val="none" w:sz="0" w:space="0" w:color="auto"/>
      </w:divBdr>
    </w:div>
    <w:div w:id="360938319">
      <w:bodyDiv w:val="1"/>
      <w:marLeft w:val="0"/>
      <w:marRight w:val="0"/>
      <w:marTop w:val="0"/>
      <w:marBottom w:val="0"/>
      <w:divBdr>
        <w:top w:val="none" w:sz="0" w:space="0" w:color="auto"/>
        <w:left w:val="none" w:sz="0" w:space="0" w:color="auto"/>
        <w:bottom w:val="none" w:sz="0" w:space="0" w:color="auto"/>
        <w:right w:val="none" w:sz="0" w:space="0" w:color="auto"/>
      </w:divBdr>
    </w:div>
    <w:div w:id="360979014">
      <w:bodyDiv w:val="1"/>
      <w:marLeft w:val="0"/>
      <w:marRight w:val="0"/>
      <w:marTop w:val="0"/>
      <w:marBottom w:val="0"/>
      <w:divBdr>
        <w:top w:val="none" w:sz="0" w:space="0" w:color="auto"/>
        <w:left w:val="none" w:sz="0" w:space="0" w:color="auto"/>
        <w:bottom w:val="none" w:sz="0" w:space="0" w:color="auto"/>
        <w:right w:val="none" w:sz="0" w:space="0" w:color="auto"/>
      </w:divBdr>
    </w:div>
    <w:div w:id="361175320">
      <w:bodyDiv w:val="1"/>
      <w:marLeft w:val="0"/>
      <w:marRight w:val="0"/>
      <w:marTop w:val="0"/>
      <w:marBottom w:val="0"/>
      <w:divBdr>
        <w:top w:val="none" w:sz="0" w:space="0" w:color="auto"/>
        <w:left w:val="none" w:sz="0" w:space="0" w:color="auto"/>
        <w:bottom w:val="none" w:sz="0" w:space="0" w:color="auto"/>
        <w:right w:val="none" w:sz="0" w:space="0" w:color="auto"/>
      </w:divBdr>
    </w:div>
    <w:div w:id="361175854">
      <w:bodyDiv w:val="1"/>
      <w:marLeft w:val="0"/>
      <w:marRight w:val="0"/>
      <w:marTop w:val="0"/>
      <w:marBottom w:val="0"/>
      <w:divBdr>
        <w:top w:val="none" w:sz="0" w:space="0" w:color="auto"/>
        <w:left w:val="none" w:sz="0" w:space="0" w:color="auto"/>
        <w:bottom w:val="none" w:sz="0" w:space="0" w:color="auto"/>
        <w:right w:val="none" w:sz="0" w:space="0" w:color="auto"/>
      </w:divBdr>
    </w:div>
    <w:div w:id="361176078">
      <w:bodyDiv w:val="1"/>
      <w:marLeft w:val="0"/>
      <w:marRight w:val="0"/>
      <w:marTop w:val="0"/>
      <w:marBottom w:val="0"/>
      <w:divBdr>
        <w:top w:val="none" w:sz="0" w:space="0" w:color="auto"/>
        <w:left w:val="none" w:sz="0" w:space="0" w:color="auto"/>
        <w:bottom w:val="none" w:sz="0" w:space="0" w:color="auto"/>
        <w:right w:val="none" w:sz="0" w:space="0" w:color="auto"/>
      </w:divBdr>
    </w:div>
    <w:div w:id="361177624">
      <w:bodyDiv w:val="1"/>
      <w:marLeft w:val="0"/>
      <w:marRight w:val="0"/>
      <w:marTop w:val="0"/>
      <w:marBottom w:val="0"/>
      <w:divBdr>
        <w:top w:val="none" w:sz="0" w:space="0" w:color="auto"/>
        <w:left w:val="none" w:sz="0" w:space="0" w:color="auto"/>
        <w:bottom w:val="none" w:sz="0" w:space="0" w:color="auto"/>
        <w:right w:val="none" w:sz="0" w:space="0" w:color="auto"/>
      </w:divBdr>
    </w:div>
    <w:div w:id="361177815">
      <w:bodyDiv w:val="1"/>
      <w:marLeft w:val="0"/>
      <w:marRight w:val="0"/>
      <w:marTop w:val="0"/>
      <w:marBottom w:val="0"/>
      <w:divBdr>
        <w:top w:val="none" w:sz="0" w:space="0" w:color="auto"/>
        <w:left w:val="none" w:sz="0" w:space="0" w:color="auto"/>
        <w:bottom w:val="none" w:sz="0" w:space="0" w:color="auto"/>
        <w:right w:val="none" w:sz="0" w:space="0" w:color="auto"/>
      </w:divBdr>
    </w:div>
    <w:div w:id="361245062">
      <w:bodyDiv w:val="1"/>
      <w:marLeft w:val="0"/>
      <w:marRight w:val="0"/>
      <w:marTop w:val="0"/>
      <w:marBottom w:val="0"/>
      <w:divBdr>
        <w:top w:val="none" w:sz="0" w:space="0" w:color="auto"/>
        <w:left w:val="none" w:sz="0" w:space="0" w:color="auto"/>
        <w:bottom w:val="none" w:sz="0" w:space="0" w:color="auto"/>
        <w:right w:val="none" w:sz="0" w:space="0" w:color="auto"/>
      </w:divBdr>
    </w:div>
    <w:div w:id="361394462">
      <w:bodyDiv w:val="1"/>
      <w:marLeft w:val="0"/>
      <w:marRight w:val="0"/>
      <w:marTop w:val="0"/>
      <w:marBottom w:val="0"/>
      <w:divBdr>
        <w:top w:val="none" w:sz="0" w:space="0" w:color="auto"/>
        <w:left w:val="none" w:sz="0" w:space="0" w:color="auto"/>
        <w:bottom w:val="none" w:sz="0" w:space="0" w:color="auto"/>
        <w:right w:val="none" w:sz="0" w:space="0" w:color="auto"/>
      </w:divBdr>
    </w:div>
    <w:div w:id="361440703">
      <w:bodyDiv w:val="1"/>
      <w:marLeft w:val="0"/>
      <w:marRight w:val="0"/>
      <w:marTop w:val="0"/>
      <w:marBottom w:val="0"/>
      <w:divBdr>
        <w:top w:val="none" w:sz="0" w:space="0" w:color="auto"/>
        <w:left w:val="none" w:sz="0" w:space="0" w:color="auto"/>
        <w:bottom w:val="none" w:sz="0" w:space="0" w:color="auto"/>
        <w:right w:val="none" w:sz="0" w:space="0" w:color="auto"/>
      </w:divBdr>
    </w:div>
    <w:div w:id="361441104">
      <w:bodyDiv w:val="1"/>
      <w:marLeft w:val="0"/>
      <w:marRight w:val="0"/>
      <w:marTop w:val="0"/>
      <w:marBottom w:val="0"/>
      <w:divBdr>
        <w:top w:val="none" w:sz="0" w:space="0" w:color="auto"/>
        <w:left w:val="none" w:sz="0" w:space="0" w:color="auto"/>
        <w:bottom w:val="none" w:sz="0" w:space="0" w:color="auto"/>
        <w:right w:val="none" w:sz="0" w:space="0" w:color="auto"/>
      </w:divBdr>
    </w:div>
    <w:div w:id="361515237">
      <w:bodyDiv w:val="1"/>
      <w:marLeft w:val="0"/>
      <w:marRight w:val="0"/>
      <w:marTop w:val="0"/>
      <w:marBottom w:val="0"/>
      <w:divBdr>
        <w:top w:val="none" w:sz="0" w:space="0" w:color="auto"/>
        <w:left w:val="none" w:sz="0" w:space="0" w:color="auto"/>
        <w:bottom w:val="none" w:sz="0" w:space="0" w:color="auto"/>
        <w:right w:val="none" w:sz="0" w:space="0" w:color="auto"/>
      </w:divBdr>
    </w:div>
    <w:div w:id="361515424">
      <w:bodyDiv w:val="1"/>
      <w:marLeft w:val="0"/>
      <w:marRight w:val="0"/>
      <w:marTop w:val="0"/>
      <w:marBottom w:val="0"/>
      <w:divBdr>
        <w:top w:val="none" w:sz="0" w:space="0" w:color="auto"/>
        <w:left w:val="none" w:sz="0" w:space="0" w:color="auto"/>
        <w:bottom w:val="none" w:sz="0" w:space="0" w:color="auto"/>
        <w:right w:val="none" w:sz="0" w:space="0" w:color="auto"/>
      </w:divBdr>
    </w:div>
    <w:div w:id="361631818">
      <w:bodyDiv w:val="1"/>
      <w:marLeft w:val="0"/>
      <w:marRight w:val="0"/>
      <w:marTop w:val="0"/>
      <w:marBottom w:val="0"/>
      <w:divBdr>
        <w:top w:val="none" w:sz="0" w:space="0" w:color="auto"/>
        <w:left w:val="none" w:sz="0" w:space="0" w:color="auto"/>
        <w:bottom w:val="none" w:sz="0" w:space="0" w:color="auto"/>
        <w:right w:val="none" w:sz="0" w:space="0" w:color="auto"/>
      </w:divBdr>
    </w:div>
    <w:div w:id="361634245">
      <w:bodyDiv w:val="1"/>
      <w:marLeft w:val="0"/>
      <w:marRight w:val="0"/>
      <w:marTop w:val="0"/>
      <w:marBottom w:val="0"/>
      <w:divBdr>
        <w:top w:val="none" w:sz="0" w:space="0" w:color="auto"/>
        <w:left w:val="none" w:sz="0" w:space="0" w:color="auto"/>
        <w:bottom w:val="none" w:sz="0" w:space="0" w:color="auto"/>
        <w:right w:val="none" w:sz="0" w:space="0" w:color="auto"/>
      </w:divBdr>
    </w:div>
    <w:div w:id="361636322">
      <w:bodyDiv w:val="1"/>
      <w:marLeft w:val="0"/>
      <w:marRight w:val="0"/>
      <w:marTop w:val="0"/>
      <w:marBottom w:val="0"/>
      <w:divBdr>
        <w:top w:val="none" w:sz="0" w:space="0" w:color="auto"/>
        <w:left w:val="none" w:sz="0" w:space="0" w:color="auto"/>
        <w:bottom w:val="none" w:sz="0" w:space="0" w:color="auto"/>
        <w:right w:val="none" w:sz="0" w:space="0" w:color="auto"/>
      </w:divBdr>
    </w:div>
    <w:div w:id="361707211">
      <w:bodyDiv w:val="1"/>
      <w:marLeft w:val="0"/>
      <w:marRight w:val="0"/>
      <w:marTop w:val="0"/>
      <w:marBottom w:val="0"/>
      <w:divBdr>
        <w:top w:val="none" w:sz="0" w:space="0" w:color="auto"/>
        <w:left w:val="none" w:sz="0" w:space="0" w:color="auto"/>
        <w:bottom w:val="none" w:sz="0" w:space="0" w:color="auto"/>
        <w:right w:val="none" w:sz="0" w:space="0" w:color="auto"/>
      </w:divBdr>
    </w:div>
    <w:div w:id="361713673">
      <w:bodyDiv w:val="1"/>
      <w:marLeft w:val="0"/>
      <w:marRight w:val="0"/>
      <w:marTop w:val="0"/>
      <w:marBottom w:val="0"/>
      <w:divBdr>
        <w:top w:val="none" w:sz="0" w:space="0" w:color="auto"/>
        <w:left w:val="none" w:sz="0" w:space="0" w:color="auto"/>
        <w:bottom w:val="none" w:sz="0" w:space="0" w:color="auto"/>
        <w:right w:val="none" w:sz="0" w:space="0" w:color="auto"/>
      </w:divBdr>
    </w:div>
    <w:div w:id="361830990">
      <w:bodyDiv w:val="1"/>
      <w:marLeft w:val="0"/>
      <w:marRight w:val="0"/>
      <w:marTop w:val="0"/>
      <w:marBottom w:val="0"/>
      <w:divBdr>
        <w:top w:val="none" w:sz="0" w:space="0" w:color="auto"/>
        <w:left w:val="none" w:sz="0" w:space="0" w:color="auto"/>
        <w:bottom w:val="none" w:sz="0" w:space="0" w:color="auto"/>
        <w:right w:val="none" w:sz="0" w:space="0" w:color="auto"/>
      </w:divBdr>
    </w:div>
    <w:div w:id="362025703">
      <w:bodyDiv w:val="1"/>
      <w:marLeft w:val="0"/>
      <w:marRight w:val="0"/>
      <w:marTop w:val="0"/>
      <w:marBottom w:val="0"/>
      <w:divBdr>
        <w:top w:val="none" w:sz="0" w:space="0" w:color="auto"/>
        <w:left w:val="none" w:sz="0" w:space="0" w:color="auto"/>
        <w:bottom w:val="none" w:sz="0" w:space="0" w:color="auto"/>
        <w:right w:val="none" w:sz="0" w:space="0" w:color="auto"/>
      </w:divBdr>
    </w:div>
    <w:div w:id="362172819">
      <w:bodyDiv w:val="1"/>
      <w:marLeft w:val="0"/>
      <w:marRight w:val="0"/>
      <w:marTop w:val="0"/>
      <w:marBottom w:val="0"/>
      <w:divBdr>
        <w:top w:val="none" w:sz="0" w:space="0" w:color="auto"/>
        <w:left w:val="none" w:sz="0" w:space="0" w:color="auto"/>
        <w:bottom w:val="none" w:sz="0" w:space="0" w:color="auto"/>
        <w:right w:val="none" w:sz="0" w:space="0" w:color="auto"/>
      </w:divBdr>
    </w:div>
    <w:div w:id="362245989">
      <w:bodyDiv w:val="1"/>
      <w:marLeft w:val="0"/>
      <w:marRight w:val="0"/>
      <w:marTop w:val="0"/>
      <w:marBottom w:val="0"/>
      <w:divBdr>
        <w:top w:val="none" w:sz="0" w:space="0" w:color="auto"/>
        <w:left w:val="none" w:sz="0" w:space="0" w:color="auto"/>
        <w:bottom w:val="none" w:sz="0" w:space="0" w:color="auto"/>
        <w:right w:val="none" w:sz="0" w:space="0" w:color="auto"/>
      </w:divBdr>
    </w:div>
    <w:div w:id="362248186">
      <w:bodyDiv w:val="1"/>
      <w:marLeft w:val="0"/>
      <w:marRight w:val="0"/>
      <w:marTop w:val="0"/>
      <w:marBottom w:val="0"/>
      <w:divBdr>
        <w:top w:val="none" w:sz="0" w:space="0" w:color="auto"/>
        <w:left w:val="none" w:sz="0" w:space="0" w:color="auto"/>
        <w:bottom w:val="none" w:sz="0" w:space="0" w:color="auto"/>
        <w:right w:val="none" w:sz="0" w:space="0" w:color="auto"/>
      </w:divBdr>
    </w:div>
    <w:div w:id="362288619">
      <w:bodyDiv w:val="1"/>
      <w:marLeft w:val="0"/>
      <w:marRight w:val="0"/>
      <w:marTop w:val="0"/>
      <w:marBottom w:val="0"/>
      <w:divBdr>
        <w:top w:val="none" w:sz="0" w:space="0" w:color="auto"/>
        <w:left w:val="none" w:sz="0" w:space="0" w:color="auto"/>
        <w:bottom w:val="none" w:sz="0" w:space="0" w:color="auto"/>
        <w:right w:val="none" w:sz="0" w:space="0" w:color="auto"/>
      </w:divBdr>
    </w:div>
    <w:div w:id="362630047">
      <w:bodyDiv w:val="1"/>
      <w:marLeft w:val="0"/>
      <w:marRight w:val="0"/>
      <w:marTop w:val="0"/>
      <w:marBottom w:val="0"/>
      <w:divBdr>
        <w:top w:val="none" w:sz="0" w:space="0" w:color="auto"/>
        <w:left w:val="none" w:sz="0" w:space="0" w:color="auto"/>
        <w:bottom w:val="none" w:sz="0" w:space="0" w:color="auto"/>
        <w:right w:val="none" w:sz="0" w:space="0" w:color="auto"/>
      </w:divBdr>
    </w:div>
    <w:div w:id="362631954">
      <w:bodyDiv w:val="1"/>
      <w:marLeft w:val="0"/>
      <w:marRight w:val="0"/>
      <w:marTop w:val="0"/>
      <w:marBottom w:val="0"/>
      <w:divBdr>
        <w:top w:val="none" w:sz="0" w:space="0" w:color="auto"/>
        <w:left w:val="none" w:sz="0" w:space="0" w:color="auto"/>
        <w:bottom w:val="none" w:sz="0" w:space="0" w:color="auto"/>
        <w:right w:val="none" w:sz="0" w:space="0" w:color="auto"/>
      </w:divBdr>
    </w:div>
    <w:div w:id="362705944">
      <w:bodyDiv w:val="1"/>
      <w:marLeft w:val="0"/>
      <w:marRight w:val="0"/>
      <w:marTop w:val="0"/>
      <w:marBottom w:val="0"/>
      <w:divBdr>
        <w:top w:val="none" w:sz="0" w:space="0" w:color="auto"/>
        <w:left w:val="none" w:sz="0" w:space="0" w:color="auto"/>
        <w:bottom w:val="none" w:sz="0" w:space="0" w:color="auto"/>
        <w:right w:val="none" w:sz="0" w:space="0" w:color="auto"/>
      </w:divBdr>
    </w:div>
    <w:div w:id="362707766">
      <w:bodyDiv w:val="1"/>
      <w:marLeft w:val="0"/>
      <w:marRight w:val="0"/>
      <w:marTop w:val="0"/>
      <w:marBottom w:val="0"/>
      <w:divBdr>
        <w:top w:val="none" w:sz="0" w:space="0" w:color="auto"/>
        <w:left w:val="none" w:sz="0" w:space="0" w:color="auto"/>
        <w:bottom w:val="none" w:sz="0" w:space="0" w:color="auto"/>
        <w:right w:val="none" w:sz="0" w:space="0" w:color="auto"/>
      </w:divBdr>
    </w:div>
    <w:div w:id="362748344">
      <w:bodyDiv w:val="1"/>
      <w:marLeft w:val="0"/>
      <w:marRight w:val="0"/>
      <w:marTop w:val="0"/>
      <w:marBottom w:val="0"/>
      <w:divBdr>
        <w:top w:val="none" w:sz="0" w:space="0" w:color="auto"/>
        <w:left w:val="none" w:sz="0" w:space="0" w:color="auto"/>
        <w:bottom w:val="none" w:sz="0" w:space="0" w:color="auto"/>
        <w:right w:val="none" w:sz="0" w:space="0" w:color="auto"/>
      </w:divBdr>
    </w:div>
    <w:div w:id="362751139">
      <w:bodyDiv w:val="1"/>
      <w:marLeft w:val="0"/>
      <w:marRight w:val="0"/>
      <w:marTop w:val="0"/>
      <w:marBottom w:val="0"/>
      <w:divBdr>
        <w:top w:val="none" w:sz="0" w:space="0" w:color="auto"/>
        <w:left w:val="none" w:sz="0" w:space="0" w:color="auto"/>
        <w:bottom w:val="none" w:sz="0" w:space="0" w:color="auto"/>
        <w:right w:val="none" w:sz="0" w:space="0" w:color="auto"/>
      </w:divBdr>
    </w:div>
    <w:div w:id="362754000">
      <w:bodyDiv w:val="1"/>
      <w:marLeft w:val="0"/>
      <w:marRight w:val="0"/>
      <w:marTop w:val="0"/>
      <w:marBottom w:val="0"/>
      <w:divBdr>
        <w:top w:val="none" w:sz="0" w:space="0" w:color="auto"/>
        <w:left w:val="none" w:sz="0" w:space="0" w:color="auto"/>
        <w:bottom w:val="none" w:sz="0" w:space="0" w:color="auto"/>
        <w:right w:val="none" w:sz="0" w:space="0" w:color="auto"/>
      </w:divBdr>
    </w:div>
    <w:div w:id="362826156">
      <w:bodyDiv w:val="1"/>
      <w:marLeft w:val="0"/>
      <w:marRight w:val="0"/>
      <w:marTop w:val="0"/>
      <w:marBottom w:val="0"/>
      <w:divBdr>
        <w:top w:val="none" w:sz="0" w:space="0" w:color="auto"/>
        <w:left w:val="none" w:sz="0" w:space="0" w:color="auto"/>
        <w:bottom w:val="none" w:sz="0" w:space="0" w:color="auto"/>
        <w:right w:val="none" w:sz="0" w:space="0" w:color="auto"/>
      </w:divBdr>
    </w:div>
    <w:div w:id="362831675">
      <w:bodyDiv w:val="1"/>
      <w:marLeft w:val="0"/>
      <w:marRight w:val="0"/>
      <w:marTop w:val="0"/>
      <w:marBottom w:val="0"/>
      <w:divBdr>
        <w:top w:val="none" w:sz="0" w:space="0" w:color="auto"/>
        <w:left w:val="none" w:sz="0" w:space="0" w:color="auto"/>
        <w:bottom w:val="none" w:sz="0" w:space="0" w:color="auto"/>
        <w:right w:val="none" w:sz="0" w:space="0" w:color="auto"/>
      </w:divBdr>
    </w:div>
    <w:div w:id="362832313">
      <w:bodyDiv w:val="1"/>
      <w:marLeft w:val="0"/>
      <w:marRight w:val="0"/>
      <w:marTop w:val="0"/>
      <w:marBottom w:val="0"/>
      <w:divBdr>
        <w:top w:val="none" w:sz="0" w:space="0" w:color="auto"/>
        <w:left w:val="none" w:sz="0" w:space="0" w:color="auto"/>
        <w:bottom w:val="none" w:sz="0" w:space="0" w:color="auto"/>
        <w:right w:val="none" w:sz="0" w:space="0" w:color="auto"/>
      </w:divBdr>
    </w:div>
    <w:div w:id="362899225">
      <w:bodyDiv w:val="1"/>
      <w:marLeft w:val="0"/>
      <w:marRight w:val="0"/>
      <w:marTop w:val="0"/>
      <w:marBottom w:val="0"/>
      <w:divBdr>
        <w:top w:val="none" w:sz="0" w:space="0" w:color="auto"/>
        <w:left w:val="none" w:sz="0" w:space="0" w:color="auto"/>
        <w:bottom w:val="none" w:sz="0" w:space="0" w:color="auto"/>
        <w:right w:val="none" w:sz="0" w:space="0" w:color="auto"/>
      </w:divBdr>
    </w:div>
    <w:div w:id="362941706">
      <w:bodyDiv w:val="1"/>
      <w:marLeft w:val="0"/>
      <w:marRight w:val="0"/>
      <w:marTop w:val="0"/>
      <w:marBottom w:val="0"/>
      <w:divBdr>
        <w:top w:val="none" w:sz="0" w:space="0" w:color="auto"/>
        <w:left w:val="none" w:sz="0" w:space="0" w:color="auto"/>
        <w:bottom w:val="none" w:sz="0" w:space="0" w:color="auto"/>
        <w:right w:val="none" w:sz="0" w:space="0" w:color="auto"/>
      </w:divBdr>
    </w:div>
    <w:div w:id="362943163">
      <w:bodyDiv w:val="1"/>
      <w:marLeft w:val="0"/>
      <w:marRight w:val="0"/>
      <w:marTop w:val="0"/>
      <w:marBottom w:val="0"/>
      <w:divBdr>
        <w:top w:val="none" w:sz="0" w:space="0" w:color="auto"/>
        <w:left w:val="none" w:sz="0" w:space="0" w:color="auto"/>
        <w:bottom w:val="none" w:sz="0" w:space="0" w:color="auto"/>
        <w:right w:val="none" w:sz="0" w:space="0" w:color="auto"/>
      </w:divBdr>
    </w:div>
    <w:div w:id="362947887">
      <w:bodyDiv w:val="1"/>
      <w:marLeft w:val="0"/>
      <w:marRight w:val="0"/>
      <w:marTop w:val="0"/>
      <w:marBottom w:val="0"/>
      <w:divBdr>
        <w:top w:val="none" w:sz="0" w:space="0" w:color="auto"/>
        <w:left w:val="none" w:sz="0" w:space="0" w:color="auto"/>
        <w:bottom w:val="none" w:sz="0" w:space="0" w:color="auto"/>
        <w:right w:val="none" w:sz="0" w:space="0" w:color="auto"/>
      </w:divBdr>
    </w:div>
    <w:div w:id="363022054">
      <w:bodyDiv w:val="1"/>
      <w:marLeft w:val="0"/>
      <w:marRight w:val="0"/>
      <w:marTop w:val="0"/>
      <w:marBottom w:val="0"/>
      <w:divBdr>
        <w:top w:val="none" w:sz="0" w:space="0" w:color="auto"/>
        <w:left w:val="none" w:sz="0" w:space="0" w:color="auto"/>
        <w:bottom w:val="none" w:sz="0" w:space="0" w:color="auto"/>
        <w:right w:val="none" w:sz="0" w:space="0" w:color="auto"/>
      </w:divBdr>
    </w:div>
    <w:div w:id="363214973">
      <w:bodyDiv w:val="1"/>
      <w:marLeft w:val="0"/>
      <w:marRight w:val="0"/>
      <w:marTop w:val="0"/>
      <w:marBottom w:val="0"/>
      <w:divBdr>
        <w:top w:val="none" w:sz="0" w:space="0" w:color="auto"/>
        <w:left w:val="none" w:sz="0" w:space="0" w:color="auto"/>
        <w:bottom w:val="none" w:sz="0" w:space="0" w:color="auto"/>
        <w:right w:val="none" w:sz="0" w:space="0" w:color="auto"/>
      </w:divBdr>
    </w:div>
    <w:div w:id="363285329">
      <w:bodyDiv w:val="1"/>
      <w:marLeft w:val="0"/>
      <w:marRight w:val="0"/>
      <w:marTop w:val="0"/>
      <w:marBottom w:val="0"/>
      <w:divBdr>
        <w:top w:val="none" w:sz="0" w:space="0" w:color="auto"/>
        <w:left w:val="none" w:sz="0" w:space="0" w:color="auto"/>
        <w:bottom w:val="none" w:sz="0" w:space="0" w:color="auto"/>
        <w:right w:val="none" w:sz="0" w:space="0" w:color="auto"/>
      </w:divBdr>
    </w:div>
    <w:div w:id="363404569">
      <w:bodyDiv w:val="1"/>
      <w:marLeft w:val="0"/>
      <w:marRight w:val="0"/>
      <w:marTop w:val="0"/>
      <w:marBottom w:val="0"/>
      <w:divBdr>
        <w:top w:val="none" w:sz="0" w:space="0" w:color="auto"/>
        <w:left w:val="none" w:sz="0" w:space="0" w:color="auto"/>
        <w:bottom w:val="none" w:sz="0" w:space="0" w:color="auto"/>
        <w:right w:val="none" w:sz="0" w:space="0" w:color="auto"/>
      </w:divBdr>
    </w:div>
    <w:div w:id="363408060">
      <w:bodyDiv w:val="1"/>
      <w:marLeft w:val="0"/>
      <w:marRight w:val="0"/>
      <w:marTop w:val="0"/>
      <w:marBottom w:val="0"/>
      <w:divBdr>
        <w:top w:val="none" w:sz="0" w:space="0" w:color="auto"/>
        <w:left w:val="none" w:sz="0" w:space="0" w:color="auto"/>
        <w:bottom w:val="none" w:sz="0" w:space="0" w:color="auto"/>
        <w:right w:val="none" w:sz="0" w:space="0" w:color="auto"/>
      </w:divBdr>
    </w:div>
    <w:div w:id="363483044">
      <w:bodyDiv w:val="1"/>
      <w:marLeft w:val="0"/>
      <w:marRight w:val="0"/>
      <w:marTop w:val="0"/>
      <w:marBottom w:val="0"/>
      <w:divBdr>
        <w:top w:val="none" w:sz="0" w:space="0" w:color="auto"/>
        <w:left w:val="none" w:sz="0" w:space="0" w:color="auto"/>
        <w:bottom w:val="none" w:sz="0" w:space="0" w:color="auto"/>
        <w:right w:val="none" w:sz="0" w:space="0" w:color="auto"/>
      </w:divBdr>
    </w:div>
    <w:div w:id="363604122">
      <w:bodyDiv w:val="1"/>
      <w:marLeft w:val="0"/>
      <w:marRight w:val="0"/>
      <w:marTop w:val="0"/>
      <w:marBottom w:val="0"/>
      <w:divBdr>
        <w:top w:val="none" w:sz="0" w:space="0" w:color="auto"/>
        <w:left w:val="none" w:sz="0" w:space="0" w:color="auto"/>
        <w:bottom w:val="none" w:sz="0" w:space="0" w:color="auto"/>
        <w:right w:val="none" w:sz="0" w:space="0" w:color="auto"/>
      </w:divBdr>
    </w:div>
    <w:div w:id="363605136">
      <w:bodyDiv w:val="1"/>
      <w:marLeft w:val="0"/>
      <w:marRight w:val="0"/>
      <w:marTop w:val="0"/>
      <w:marBottom w:val="0"/>
      <w:divBdr>
        <w:top w:val="none" w:sz="0" w:space="0" w:color="auto"/>
        <w:left w:val="none" w:sz="0" w:space="0" w:color="auto"/>
        <w:bottom w:val="none" w:sz="0" w:space="0" w:color="auto"/>
        <w:right w:val="none" w:sz="0" w:space="0" w:color="auto"/>
      </w:divBdr>
    </w:div>
    <w:div w:id="363678475">
      <w:bodyDiv w:val="1"/>
      <w:marLeft w:val="0"/>
      <w:marRight w:val="0"/>
      <w:marTop w:val="0"/>
      <w:marBottom w:val="0"/>
      <w:divBdr>
        <w:top w:val="none" w:sz="0" w:space="0" w:color="auto"/>
        <w:left w:val="none" w:sz="0" w:space="0" w:color="auto"/>
        <w:bottom w:val="none" w:sz="0" w:space="0" w:color="auto"/>
        <w:right w:val="none" w:sz="0" w:space="0" w:color="auto"/>
      </w:divBdr>
    </w:div>
    <w:div w:id="363747491">
      <w:bodyDiv w:val="1"/>
      <w:marLeft w:val="0"/>
      <w:marRight w:val="0"/>
      <w:marTop w:val="0"/>
      <w:marBottom w:val="0"/>
      <w:divBdr>
        <w:top w:val="none" w:sz="0" w:space="0" w:color="auto"/>
        <w:left w:val="none" w:sz="0" w:space="0" w:color="auto"/>
        <w:bottom w:val="none" w:sz="0" w:space="0" w:color="auto"/>
        <w:right w:val="none" w:sz="0" w:space="0" w:color="auto"/>
      </w:divBdr>
    </w:div>
    <w:div w:id="363748351">
      <w:bodyDiv w:val="1"/>
      <w:marLeft w:val="0"/>
      <w:marRight w:val="0"/>
      <w:marTop w:val="0"/>
      <w:marBottom w:val="0"/>
      <w:divBdr>
        <w:top w:val="none" w:sz="0" w:space="0" w:color="auto"/>
        <w:left w:val="none" w:sz="0" w:space="0" w:color="auto"/>
        <w:bottom w:val="none" w:sz="0" w:space="0" w:color="auto"/>
        <w:right w:val="none" w:sz="0" w:space="0" w:color="auto"/>
      </w:divBdr>
    </w:div>
    <w:div w:id="363752238">
      <w:bodyDiv w:val="1"/>
      <w:marLeft w:val="0"/>
      <w:marRight w:val="0"/>
      <w:marTop w:val="0"/>
      <w:marBottom w:val="0"/>
      <w:divBdr>
        <w:top w:val="none" w:sz="0" w:space="0" w:color="auto"/>
        <w:left w:val="none" w:sz="0" w:space="0" w:color="auto"/>
        <w:bottom w:val="none" w:sz="0" w:space="0" w:color="auto"/>
        <w:right w:val="none" w:sz="0" w:space="0" w:color="auto"/>
      </w:divBdr>
    </w:div>
    <w:div w:id="363793335">
      <w:bodyDiv w:val="1"/>
      <w:marLeft w:val="0"/>
      <w:marRight w:val="0"/>
      <w:marTop w:val="0"/>
      <w:marBottom w:val="0"/>
      <w:divBdr>
        <w:top w:val="none" w:sz="0" w:space="0" w:color="auto"/>
        <w:left w:val="none" w:sz="0" w:space="0" w:color="auto"/>
        <w:bottom w:val="none" w:sz="0" w:space="0" w:color="auto"/>
        <w:right w:val="none" w:sz="0" w:space="0" w:color="auto"/>
      </w:divBdr>
    </w:div>
    <w:div w:id="363943299">
      <w:bodyDiv w:val="1"/>
      <w:marLeft w:val="0"/>
      <w:marRight w:val="0"/>
      <w:marTop w:val="0"/>
      <w:marBottom w:val="0"/>
      <w:divBdr>
        <w:top w:val="none" w:sz="0" w:space="0" w:color="auto"/>
        <w:left w:val="none" w:sz="0" w:space="0" w:color="auto"/>
        <w:bottom w:val="none" w:sz="0" w:space="0" w:color="auto"/>
        <w:right w:val="none" w:sz="0" w:space="0" w:color="auto"/>
      </w:divBdr>
    </w:div>
    <w:div w:id="364136873">
      <w:bodyDiv w:val="1"/>
      <w:marLeft w:val="0"/>
      <w:marRight w:val="0"/>
      <w:marTop w:val="0"/>
      <w:marBottom w:val="0"/>
      <w:divBdr>
        <w:top w:val="none" w:sz="0" w:space="0" w:color="auto"/>
        <w:left w:val="none" w:sz="0" w:space="0" w:color="auto"/>
        <w:bottom w:val="none" w:sz="0" w:space="0" w:color="auto"/>
        <w:right w:val="none" w:sz="0" w:space="0" w:color="auto"/>
      </w:divBdr>
    </w:div>
    <w:div w:id="364139335">
      <w:bodyDiv w:val="1"/>
      <w:marLeft w:val="0"/>
      <w:marRight w:val="0"/>
      <w:marTop w:val="0"/>
      <w:marBottom w:val="0"/>
      <w:divBdr>
        <w:top w:val="none" w:sz="0" w:space="0" w:color="auto"/>
        <w:left w:val="none" w:sz="0" w:space="0" w:color="auto"/>
        <w:bottom w:val="none" w:sz="0" w:space="0" w:color="auto"/>
        <w:right w:val="none" w:sz="0" w:space="0" w:color="auto"/>
      </w:divBdr>
    </w:div>
    <w:div w:id="364209016">
      <w:bodyDiv w:val="1"/>
      <w:marLeft w:val="0"/>
      <w:marRight w:val="0"/>
      <w:marTop w:val="0"/>
      <w:marBottom w:val="0"/>
      <w:divBdr>
        <w:top w:val="none" w:sz="0" w:space="0" w:color="auto"/>
        <w:left w:val="none" w:sz="0" w:space="0" w:color="auto"/>
        <w:bottom w:val="none" w:sz="0" w:space="0" w:color="auto"/>
        <w:right w:val="none" w:sz="0" w:space="0" w:color="auto"/>
      </w:divBdr>
    </w:div>
    <w:div w:id="364209366">
      <w:bodyDiv w:val="1"/>
      <w:marLeft w:val="0"/>
      <w:marRight w:val="0"/>
      <w:marTop w:val="0"/>
      <w:marBottom w:val="0"/>
      <w:divBdr>
        <w:top w:val="none" w:sz="0" w:space="0" w:color="auto"/>
        <w:left w:val="none" w:sz="0" w:space="0" w:color="auto"/>
        <w:bottom w:val="none" w:sz="0" w:space="0" w:color="auto"/>
        <w:right w:val="none" w:sz="0" w:space="0" w:color="auto"/>
      </w:divBdr>
    </w:div>
    <w:div w:id="364213265">
      <w:bodyDiv w:val="1"/>
      <w:marLeft w:val="0"/>
      <w:marRight w:val="0"/>
      <w:marTop w:val="0"/>
      <w:marBottom w:val="0"/>
      <w:divBdr>
        <w:top w:val="none" w:sz="0" w:space="0" w:color="auto"/>
        <w:left w:val="none" w:sz="0" w:space="0" w:color="auto"/>
        <w:bottom w:val="none" w:sz="0" w:space="0" w:color="auto"/>
        <w:right w:val="none" w:sz="0" w:space="0" w:color="auto"/>
      </w:divBdr>
    </w:div>
    <w:div w:id="364255437">
      <w:bodyDiv w:val="1"/>
      <w:marLeft w:val="0"/>
      <w:marRight w:val="0"/>
      <w:marTop w:val="0"/>
      <w:marBottom w:val="0"/>
      <w:divBdr>
        <w:top w:val="none" w:sz="0" w:space="0" w:color="auto"/>
        <w:left w:val="none" w:sz="0" w:space="0" w:color="auto"/>
        <w:bottom w:val="none" w:sz="0" w:space="0" w:color="auto"/>
        <w:right w:val="none" w:sz="0" w:space="0" w:color="auto"/>
      </w:divBdr>
    </w:div>
    <w:div w:id="364257607">
      <w:bodyDiv w:val="1"/>
      <w:marLeft w:val="0"/>
      <w:marRight w:val="0"/>
      <w:marTop w:val="0"/>
      <w:marBottom w:val="0"/>
      <w:divBdr>
        <w:top w:val="none" w:sz="0" w:space="0" w:color="auto"/>
        <w:left w:val="none" w:sz="0" w:space="0" w:color="auto"/>
        <w:bottom w:val="none" w:sz="0" w:space="0" w:color="auto"/>
        <w:right w:val="none" w:sz="0" w:space="0" w:color="auto"/>
      </w:divBdr>
    </w:div>
    <w:div w:id="364404419">
      <w:bodyDiv w:val="1"/>
      <w:marLeft w:val="0"/>
      <w:marRight w:val="0"/>
      <w:marTop w:val="0"/>
      <w:marBottom w:val="0"/>
      <w:divBdr>
        <w:top w:val="none" w:sz="0" w:space="0" w:color="auto"/>
        <w:left w:val="none" w:sz="0" w:space="0" w:color="auto"/>
        <w:bottom w:val="none" w:sz="0" w:space="0" w:color="auto"/>
        <w:right w:val="none" w:sz="0" w:space="0" w:color="auto"/>
      </w:divBdr>
    </w:div>
    <w:div w:id="364407493">
      <w:bodyDiv w:val="1"/>
      <w:marLeft w:val="0"/>
      <w:marRight w:val="0"/>
      <w:marTop w:val="0"/>
      <w:marBottom w:val="0"/>
      <w:divBdr>
        <w:top w:val="none" w:sz="0" w:space="0" w:color="auto"/>
        <w:left w:val="none" w:sz="0" w:space="0" w:color="auto"/>
        <w:bottom w:val="none" w:sz="0" w:space="0" w:color="auto"/>
        <w:right w:val="none" w:sz="0" w:space="0" w:color="auto"/>
      </w:divBdr>
    </w:div>
    <w:div w:id="364411570">
      <w:bodyDiv w:val="1"/>
      <w:marLeft w:val="0"/>
      <w:marRight w:val="0"/>
      <w:marTop w:val="0"/>
      <w:marBottom w:val="0"/>
      <w:divBdr>
        <w:top w:val="none" w:sz="0" w:space="0" w:color="auto"/>
        <w:left w:val="none" w:sz="0" w:space="0" w:color="auto"/>
        <w:bottom w:val="none" w:sz="0" w:space="0" w:color="auto"/>
        <w:right w:val="none" w:sz="0" w:space="0" w:color="auto"/>
      </w:divBdr>
    </w:div>
    <w:div w:id="364596822">
      <w:bodyDiv w:val="1"/>
      <w:marLeft w:val="0"/>
      <w:marRight w:val="0"/>
      <w:marTop w:val="0"/>
      <w:marBottom w:val="0"/>
      <w:divBdr>
        <w:top w:val="none" w:sz="0" w:space="0" w:color="auto"/>
        <w:left w:val="none" w:sz="0" w:space="0" w:color="auto"/>
        <w:bottom w:val="none" w:sz="0" w:space="0" w:color="auto"/>
        <w:right w:val="none" w:sz="0" w:space="0" w:color="auto"/>
      </w:divBdr>
    </w:div>
    <w:div w:id="364599874">
      <w:bodyDiv w:val="1"/>
      <w:marLeft w:val="0"/>
      <w:marRight w:val="0"/>
      <w:marTop w:val="0"/>
      <w:marBottom w:val="0"/>
      <w:divBdr>
        <w:top w:val="none" w:sz="0" w:space="0" w:color="auto"/>
        <w:left w:val="none" w:sz="0" w:space="0" w:color="auto"/>
        <w:bottom w:val="none" w:sz="0" w:space="0" w:color="auto"/>
        <w:right w:val="none" w:sz="0" w:space="0" w:color="auto"/>
      </w:divBdr>
    </w:div>
    <w:div w:id="364643437">
      <w:bodyDiv w:val="1"/>
      <w:marLeft w:val="0"/>
      <w:marRight w:val="0"/>
      <w:marTop w:val="0"/>
      <w:marBottom w:val="0"/>
      <w:divBdr>
        <w:top w:val="none" w:sz="0" w:space="0" w:color="auto"/>
        <w:left w:val="none" w:sz="0" w:space="0" w:color="auto"/>
        <w:bottom w:val="none" w:sz="0" w:space="0" w:color="auto"/>
        <w:right w:val="none" w:sz="0" w:space="0" w:color="auto"/>
      </w:divBdr>
    </w:div>
    <w:div w:id="364715663">
      <w:bodyDiv w:val="1"/>
      <w:marLeft w:val="0"/>
      <w:marRight w:val="0"/>
      <w:marTop w:val="0"/>
      <w:marBottom w:val="0"/>
      <w:divBdr>
        <w:top w:val="none" w:sz="0" w:space="0" w:color="auto"/>
        <w:left w:val="none" w:sz="0" w:space="0" w:color="auto"/>
        <w:bottom w:val="none" w:sz="0" w:space="0" w:color="auto"/>
        <w:right w:val="none" w:sz="0" w:space="0" w:color="auto"/>
      </w:divBdr>
    </w:div>
    <w:div w:id="364793303">
      <w:bodyDiv w:val="1"/>
      <w:marLeft w:val="0"/>
      <w:marRight w:val="0"/>
      <w:marTop w:val="0"/>
      <w:marBottom w:val="0"/>
      <w:divBdr>
        <w:top w:val="none" w:sz="0" w:space="0" w:color="auto"/>
        <w:left w:val="none" w:sz="0" w:space="0" w:color="auto"/>
        <w:bottom w:val="none" w:sz="0" w:space="0" w:color="auto"/>
        <w:right w:val="none" w:sz="0" w:space="0" w:color="auto"/>
      </w:divBdr>
    </w:div>
    <w:div w:id="364796507">
      <w:bodyDiv w:val="1"/>
      <w:marLeft w:val="0"/>
      <w:marRight w:val="0"/>
      <w:marTop w:val="0"/>
      <w:marBottom w:val="0"/>
      <w:divBdr>
        <w:top w:val="none" w:sz="0" w:space="0" w:color="auto"/>
        <w:left w:val="none" w:sz="0" w:space="0" w:color="auto"/>
        <w:bottom w:val="none" w:sz="0" w:space="0" w:color="auto"/>
        <w:right w:val="none" w:sz="0" w:space="0" w:color="auto"/>
      </w:divBdr>
    </w:div>
    <w:div w:id="364840449">
      <w:bodyDiv w:val="1"/>
      <w:marLeft w:val="0"/>
      <w:marRight w:val="0"/>
      <w:marTop w:val="0"/>
      <w:marBottom w:val="0"/>
      <w:divBdr>
        <w:top w:val="none" w:sz="0" w:space="0" w:color="auto"/>
        <w:left w:val="none" w:sz="0" w:space="0" w:color="auto"/>
        <w:bottom w:val="none" w:sz="0" w:space="0" w:color="auto"/>
        <w:right w:val="none" w:sz="0" w:space="0" w:color="auto"/>
      </w:divBdr>
    </w:div>
    <w:div w:id="364866058">
      <w:bodyDiv w:val="1"/>
      <w:marLeft w:val="0"/>
      <w:marRight w:val="0"/>
      <w:marTop w:val="0"/>
      <w:marBottom w:val="0"/>
      <w:divBdr>
        <w:top w:val="none" w:sz="0" w:space="0" w:color="auto"/>
        <w:left w:val="none" w:sz="0" w:space="0" w:color="auto"/>
        <w:bottom w:val="none" w:sz="0" w:space="0" w:color="auto"/>
        <w:right w:val="none" w:sz="0" w:space="0" w:color="auto"/>
      </w:divBdr>
    </w:div>
    <w:div w:id="365057651">
      <w:bodyDiv w:val="1"/>
      <w:marLeft w:val="0"/>
      <w:marRight w:val="0"/>
      <w:marTop w:val="0"/>
      <w:marBottom w:val="0"/>
      <w:divBdr>
        <w:top w:val="none" w:sz="0" w:space="0" w:color="auto"/>
        <w:left w:val="none" w:sz="0" w:space="0" w:color="auto"/>
        <w:bottom w:val="none" w:sz="0" w:space="0" w:color="auto"/>
        <w:right w:val="none" w:sz="0" w:space="0" w:color="auto"/>
      </w:divBdr>
    </w:div>
    <w:div w:id="365058358">
      <w:bodyDiv w:val="1"/>
      <w:marLeft w:val="0"/>
      <w:marRight w:val="0"/>
      <w:marTop w:val="0"/>
      <w:marBottom w:val="0"/>
      <w:divBdr>
        <w:top w:val="none" w:sz="0" w:space="0" w:color="auto"/>
        <w:left w:val="none" w:sz="0" w:space="0" w:color="auto"/>
        <w:bottom w:val="none" w:sz="0" w:space="0" w:color="auto"/>
        <w:right w:val="none" w:sz="0" w:space="0" w:color="auto"/>
      </w:divBdr>
    </w:div>
    <w:div w:id="365058890">
      <w:bodyDiv w:val="1"/>
      <w:marLeft w:val="0"/>
      <w:marRight w:val="0"/>
      <w:marTop w:val="0"/>
      <w:marBottom w:val="0"/>
      <w:divBdr>
        <w:top w:val="none" w:sz="0" w:space="0" w:color="auto"/>
        <w:left w:val="none" w:sz="0" w:space="0" w:color="auto"/>
        <w:bottom w:val="none" w:sz="0" w:space="0" w:color="auto"/>
        <w:right w:val="none" w:sz="0" w:space="0" w:color="auto"/>
      </w:divBdr>
    </w:div>
    <w:div w:id="365102365">
      <w:bodyDiv w:val="1"/>
      <w:marLeft w:val="0"/>
      <w:marRight w:val="0"/>
      <w:marTop w:val="0"/>
      <w:marBottom w:val="0"/>
      <w:divBdr>
        <w:top w:val="none" w:sz="0" w:space="0" w:color="auto"/>
        <w:left w:val="none" w:sz="0" w:space="0" w:color="auto"/>
        <w:bottom w:val="none" w:sz="0" w:space="0" w:color="auto"/>
        <w:right w:val="none" w:sz="0" w:space="0" w:color="auto"/>
      </w:divBdr>
    </w:div>
    <w:div w:id="365178954">
      <w:bodyDiv w:val="1"/>
      <w:marLeft w:val="0"/>
      <w:marRight w:val="0"/>
      <w:marTop w:val="0"/>
      <w:marBottom w:val="0"/>
      <w:divBdr>
        <w:top w:val="none" w:sz="0" w:space="0" w:color="auto"/>
        <w:left w:val="none" w:sz="0" w:space="0" w:color="auto"/>
        <w:bottom w:val="none" w:sz="0" w:space="0" w:color="auto"/>
        <w:right w:val="none" w:sz="0" w:space="0" w:color="auto"/>
      </w:divBdr>
    </w:div>
    <w:div w:id="365182003">
      <w:bodyDiv w:val="1"/>
      <w:marLeft w:val="0"/>
      <w:marRight w:val="0"/>
      <w:marTop w:val="0"/>
      <w:marBottom w:val="0"/>
      <w:divBdr>
        <w:top w:val="none" w:sz="0" w:space="0" w:color="auto"/>
        <w:left w:val="none" w:sz="0" w:space="0" w:color="auto"/>
        <w:bottom w:val="none" w:sz="0" w:space="0" w:color="auto"/>
        <w:right w:val="none" w:sz="0" w:space="0" w:color="auto"/>
      </w:divBdr>
    </w:div>
    <w:div w:id="365182599">
      <w:bodyDiv w:val="1"/>
      <w:marLeft w:val="0"/>
      <w:marRight w:val="0"/>
      <w:marTop w:val="0"/>
      <w:marBottom w:val="0"/>
      <w:divBdr>
        <w:top w:val="none" w:sz="0" w:space="0" w:color="auto"/>
        <w:left w:val="none" w:sz="0" w:space="0" w:color="auto"/>
        <w:bottom w:val="none" w:sz="0" w:space="0" w:color="auto"/>
        <w:right w:val="none" w:sz="0" w:space="0" w:color="auto"/>
      </w:divBdr>
    </w:div>
    <w:div w:id="365374807">
      <w:bodyDiv w:val="1"/>
      <w:marLeft w:val="0"/>
      <w:marRight w:val="0"/>
      <w:marTop w:val="0"/>
      <w:marBottom w:val="0"/>
      <w:divBdr>
        <w:top w:val="none" w:sz="0" w:space="0" w:color="auto"/>
        <w:left w:val="none" w:sz="0" w:space="0" w:color="auto"/>
        <w:bottom w:val="none" w:sz="0" w:space="0" w:color="auto"/>
        <w:right w:val="none" w:sz="0" w:space="0" w:color="auto"/>
      </w:divBdr>
    </w:div>
    <w:div w:id="365446914">
      <w:bodyDiv w:val="1"/>
      <w:marLeft w:val="0"/>
      <w:marRight w:val="0"/>
      <w:marTop w:val="0"/>
      <w:marBottom w:val="0"/>
      <w:divBdr>
        <w:top w:val="none" w:sz="0" w:space="0" w:color="auto"/>
        <w:left w:val="none" w:sz="0" w:space="0" w:color="auto"/>
        <w:bottom w:val="none" w:sz="0" w:space="0" w:color="auto"/>
        <w:right w:val="none" w:sz="0" w:space="0" w:color="auto"/>
      </w:divBdr>
    </w:div>
    <w:div w:id="365565448">
      <w:bodyDiv w:val="1"/>
      <w:marLeft w:val="0"/>
      <w:marRight w:val="0"/>
      <w:marTop w:val="0"/>
      <w:marBottom w:val="0"/>
      <w:divBdr>
        <w:top w:val="none" w:sz="0" w:space="0" w:color="auto"/>
        <w:left w:val="none" w:sz="0" w:space="0" w:color="auto"/>
        <w:bottom w:val="none" w:sz="0" w:space="0" w:color="auto"/>
        <w:right w:val="none" w:sz="0" w:space="0" w:color="auto"/>
      </w:divBdr>
    </w:div>
    <w:div w:id="365638935">
      <w:bodyDiv w:val="1"/>
      <w:marLeft w:val="0"/>
      <w:marRight w:val="0"/>
      <w:marTop w:val="0"/>
      <w:marBottom w:val="0"/>
      <w:divBdr>
        <w:top w:val="none" w:sz="0" w:space="0" w:color="auto"/>
        <w:left w:val="none" w:sz="0" w:space="0" w:color="auto"/>
        <w:bottom w:val="none" w:sz="0" w:space="0" w:color="auto"/>
        <w:right w:val="none" w:sz="0" w:space="0" w:color="auto"/>
      </w:divBdr>
    </w:div>
    <w:div w:id="365645287">
      <w:bodyDiv w:val="1"/>
      <w:marLeft w:val="0"/>
      <w:marRight w:val="0"/>
      <w:marTop w:val="0"/>
      <w:marBottom w:val="0"/>
      <w:divBdr>
        <w:top w:val="none" w:sz="0" w:space="0" w:color="auto"/>
        <w:left w:val="none" w:sz="0" w:space="0" w:color="auto"/>
        <w:bottom w:val="none" w:sz="0" w:space="0" w:color="auto"/>
        <w:right w:val="none" w:sz="0" w:space="0" w:color="auto"/>
      </w:divBdr>
    </w:div>
    <w:div w:id="365719588">
      <w:bodyDiv w:val="1"/>
      <w:marLeft w:val="0"/>
      <w:marRight w:val="0"/>
      <w:marTop w:val="0"/>
      <w:marBottom w:val="0"/>
      <w:divBdr>
        <w:top w:val="none" w:sz="0" w:space="0" w:color="auto"/>
        <w:left w:val="none" w:sz="0" w:space="0" w:color="auto"/>
        <w:bottom w:val="none" w:sz="0" w:space="0" w:color="auto"/>
        <w:right w:val="none" w:sz="0" w:space="0" w:color="auto"/>
      </w:divBdr>
    </w:div>
    <w:div w:id="365721027">
      <w:bodyDiv w:val="1"/>
      <w:marLeft w:val="0"/>
      <w:marRight w:val="0"/>
      <w:marTop w:val="0"/>
      <w:marBottom w:val="0"/>
      <w:divBdr>
        <w:top w:val="none" w:sz="0" w:space="0" w:color="auto"/>
        <w:left w:val="none" w:sz="0" w:space="0" w:color="auto"/>
        <w:bottom w:val="none" w:sz="0" w:space="0" w:color="auto"/>
        <w:right w:val="none" w:sz="0" w:space="0" w:color="auto"/>
      </w:divBdr>
    </w:div>
    <w:div w:id="365721165">
      <w:bodyDiv w:val="1"/>
      <w:marLeft w:val="0"/>
      <w:marRight w:val="0"/>
      <w:marTop w:val="0"/>
      <w:marBottom w:val="0"/>
      <w:divBdr>
        <w:top w:val="none" w:sz="0" w:space="0" w:color="auto"/>
        <w:left w:val="none" w:sz="0" w:space="0" w:color="auto"/>
        <w:bottom w:val="none" w:sz="0" w:space="0" w:color="auto"/>
        <w:right w:val="none" w:sz="0" w:space="0" w:color="auto"/>
      </w:divBdr>
    </w:div>
    <w:div w:id="365758448">
      <w:bodyDiv w:val="1"/>
      <w:marLeft w:val="0"/>
      <w:marRight w:val="0"/>
      <w:marTop w:val="0"/>
      <w:marBottom w:val="0"/>
      <w:divBdr>
        <w:top w:val="none" w:sz="0" w:space="0" w:color="auto"/>
        <w:left w:val="none" w:sz="0" w:space="0" w:color="auto"/>
        <w:bottom w:val="none" w:sz="0" w:space="0" w:color="auto"/>
        <w:right w:val="none" w:sz="0" w:space="0" w:color="auto"/>
      </w:divBdr>
    </w:div>
    <w:div w:id="365761550">
      <w:bodyDiv w:val="1"/>
      <w:marLeft w:val="0"/>
      <w:marRight w:val="0"/>
      <w:marTop w:val="0"/>
      <w:marBottom w:val="0"/>
      <w:divBdr>
        <w:top w:val="none" w:sz="0" w:space="0" w:color="auto"/>
        <w:left w:val="none" w:sz="0" w:space="0" w:color="auto"/>
        <w:bottom w:val="none" w:sz="0" w:space="0" w:color="auto"/>
        <w:right w:val="none" w:sz="0" w:space="0" w:color="auto"/>
      </w:divBdr>
    </w:div>
    <w:div w:id="365914208">
      <w:bodyDiv w:val="1"/>
      <w:marLeft w:val="0"/>
      <w:marRight w:val="0"/>
      <w:marTop w:val="0"/>
      <w:marBottom w:val="0"/>
      <w:divBdr>
        <w:top w:val="none" w:sz="0" w:space="0" w:color="auto"/>
        <w:left w:val="none" w:sz="0" w:space="0" w:color="auto"/>
        <w:bottom w:val="none" w:sz="0" w:space="0" w:color="auto"/>
        <w:right w:val="none" w:sz="0" w:space="0" w:color="auto"/>
      </w:divBdr>
    </w:div>
    <w:div w:id="366026915">
      <w:bodyDiv w:val="1"/>
      <w:marLeft w:val="0"/>
      <w:marRight w:val="0"/>
      <w:marTop w:val="0"/>
      <w:marBottom w:val="0"/>
      <w:divBdr>
        <w:top w:val="none" w:sz="0" w:space="0" w:color="auto"/>
        <w:left w:val="none" w:sz="0" w:space="0" w:color="auto"/>
        <w:bottom w:val="none" w:sz="0" w:space="0" w:color="auto"/>
        <w:right w:val="none" w:sz="0" w:space="0" w:color="auto"/>
      </w:divBdr>
    </w:div>
    <w:div w:id="366029211">
      <w:bodyDiv w:val="1"/>
      <w:marLeft w:val="0"/>
      <w:marRight w:val="0"/>
      <w:marTop w:val="0"/>
      <w:marBottom w:val="0"/>
      <w:divBdr>
        <w:top w:val="none" w:sz="0" w:space="0" w:color="auto"/>
        <w:left w:val="none" w:sz="0" w:space="0" w:color="auto"/>
        <w:bottom w:val="none" w:sz="0" w:space="0" w:color="auto"/>
        <w:right w:val="none" w:sz="0" w:space="0" w:color="auto"/>
      </w:divBdr>
    </w:div>
    <w:div w:id="366103706">
      <w:bodyDiv w:val="1"/>
      <w:marLeft w:val="0"/>
      <w:marRight w:val="0"/>
      <w:marTop w:val="0"/>
      <w:marBottom w:val="0"/>
      <w:divBdr>
        <w:top w:val="none" w:sz="0" w:space="0" w:color="auto"/>
        <w:left w:val="none" w:sz="0" w:space="0" w:color="auto"/>
        <w:bottom w:val="none" w:sz="0" w:space="0" w:color="auto"/>
        <w:right w:val="none" w:sz="0" w:space="0" w:color="auto"/>
      </w:divBdr>
    </w:div>
    <w:div w:id="366177470">
      <w:bodyDiv w:val="1"/>
      <w:marLeft w:val="0"/>
      <w:marRight w:val="0"/>
      <w:marTop w:val="0"/>
      <w:marBottom w:val="0"/>
      <w:divBdr>
        <w:top w:val="none" w:sz="0" w:space="0" w:color="auto"/>
        <w:left w:val="none" w:sz="0" w:space="0" w:color="auto"/>
        <w:bottom w:val="none" w:sz="0" w:space="0" w:color="auto"/>
        <w:right w:val="none" w:sz="0" w:space="0" w:color="auto"/>
      </w:divBdr>
    </w:div>
    <w:div w:id="366416135">
      <w:bodyDiv w:val="1"/>
      <w:marLeft w:val="0"/>
      <w:marRight w:val="0"/>
      <w:marTop w:val="0"/>
      <w:marBottom w:val="0"/>
      <w:divBdr>
        <w:top w:val="none" w:sz="0" w:space="0" w:color="auto"/>
        <w:left w:val="none" w:sz="0" w:space="0" w:color="auto"/>
        <w:bottom w:val="none" w:sz="0" w:space="0" w:color="auto"/>
        <w:right w:val="none" w:sz="0" w:space="0" w:color="auto"/>
      </w:divBdr>
    </w:div>
    <w:div w:id="366562716">
      <w:bodyDiv w:val="1"/>
      <w:marLeft w:val="0"/>
      <w:marRight w:val="0"/>
      <w:marTop w:val="0"/>
      <w:marBottom w:val="0"/>
      <w:divBdr>
        <w:top w:val="none" w:sz="0" w:space="0" w:color="auto"/>
        <w:left w:val="none" w:sz="0" w:space="0" w:color="auto"/>
        <w:bottom w:val="none" w:sz="0" w:space="0" w:color="auto"/>
        <w:right w:val="none" w:sz="0" w:space="0" w:color="auto"/>
      </w:divBdr>
    </w:div>
    <w:div w:id="366565663">
      <w:bodyDiv w:val="1"/>
      <w:marLeft w:val="0"/>
      <w:marRight w:val="0"/>
      <w:marTop w:val="0"/>
      <w:marBottom w:val="0"/>
      <w:divBdr>
        <w:top w:val="none" w:sz="0" w:space="0" w:color="auto"/>
        <w:left w:val="none" w:sz="0" w:space="0" w:color="auto"/>
        <w:bottom w:val="none" w:sz="0" w:space="0" w:color="auto"/>
        <w:right w:val="none" w:sz="0" w:space="0" w:color="auto"/>
      </w:divBdr>
    </w:div>
    <w:div w:id="366566998">
      <w:bodyDiv w:val="1"/>
      <w:marLeft w:val="0"/>
      <w:marRight w:val="0"/>
      <w:marTop w:val="0"/>
      <w:marBottom w:val="0"/>
      <w:divBdr>
        <w:top w:val="none" w:sz="0" w:space="0" w:color="auto"/>
        <w:left w:val="none" w:sz="0" w:space="0" w:color="auto"/>
        <w:bottom w:val="none" w:sz="0" w:space="0" w:color="auto"/>
        <w:right w:val="none" w:sz="0" w:space="0" w:color="auto"/>
      </w:divBdr>
    </w:div>
    <w:div w:id="366568668">
      <w:bodyDiv w:val="1"/>
      <w:marLeft w:val="0"/>
      <w:marRight w:val="0"/>
      <w:marTop w:val="0"/>
      <w:marBottom w:val="0"/>
      <w:divBdr>
        <w:top w:val="none" w:sz="0" w:space="0" w:color="auto"/>
        <w:left w:val="none" w:sz="0" w:space="0" w:color="auto"/>
        <w:bottom w:val="none" w:sz="0" w:space="0" w:color="auto"/>
        <w:right w:val="none" w:sz="0" w:space="0" w:color="auto"/>
      </w:divBdr>
    </w:div>
    <w:div w:id="366608708">
      <w:bodyDiv w:val="1"/>
      <w:marLeft w:val="0"/>
      <w:marRight w:val="0"/>
      <w:marTop w:val="0"/>
      <w:marBottom w:val="0"/>
      <w:divBdr>
        <w:top w:val="none" w:sz="0" w:space="0" w:color="auto"/>
        <w:left w:val="none" w:sz="0" w:space="0" w:color="auto"/>
        <w:bottom w:val="none" w:sz="0" w:space="0" w:color="auto"/>
        <w:right w:val="none" w:sz="0" w:space="0" w:color="auto"/>
      </w:divBdr>
    </w:div>
    <w:div w:id="366612644">
      <w:bodyDiv w:val="1"/>
      <w:marLeft w:val="0"/>
      <w:marRight w:val="0"/>
      <w:marTop w:val="0"/>
      <w:marBottom w:val="0"/>
      <w:divBdr>
        <w:top w:val="none" w:sz="0" w:space="0" w:color="auto"/>
        <w:left w:val="none" w:sz="0" w:space="0" w:color="auto"/>
        <w:bottom w:val="none" w:sz="0" w:space="0" w:color="auto"/>
        <w:right w:val="none" w:sz="0" w:space="0" w:color="auto"/>
      </w:divBdr>
    </w:div>
    <w:div w:id="366681537">
      <w:bodyDiv w:val="1"/>
      <w:marLeft w:val="0"/>
      <w:marRight w:val="0"/>
      <w:marTop w:val="0"/>
      <w:marBottom w:val="0"/>
      <w:divBdr>
        <w:top w:val="none" w:sz="0" w:space="0" w:color="auto"/>
        <w:left w:val="none" w:sz="0" w:space="0" w:color="auto"/>
        <w:bottom w:val="none" w:sz="0" w:space="0" w:color="auto"/>
        <w:right w:val="none" w:sz="0" w:space="0" w:color="auto"/>
      </w:divBdr>
    </w:div>
    <w:div w:id="366762150">
      <w:bodyDiv w:val="1"/>
      <w:marLeft w:val="0"/>
      <w:marRight w:val="0"/>
      <w:marTop w:val="0"/>
      <w:marBottom w:val="0"/>
      <w:divBdr>
        <w:top w:val="none" w:sz="0" w:space="0" w:color="auto"/>
        <w:left w:val="none" w:sz="0" w:space="0" w:color="auto"/>
        <w:bottom w:val="none" w:sz="0" w:space="0" w:color="auto"/>
        <w:right w:val="none" w:sz="0" w:space="0" w:color="auto"/>
      </w:divBdr>
    </w:div>
    <w:div w:id="366950397">
      <w:bodyDiv w:val="1"/>
      <w:marLeft w:val="0"/>
      <w:marRight w:val="0"/>
      <w:marTop w:val="0"/>
      <w:marBottom w:val="0"/>
      <w:divBdr>
        <w:top w:val="none" w:sz="0" w:space="0" w:color="auto"/>
        <w:left w:val="none" w:sz="0" w:space="0" w:color="auto"/>
        <w:bottom w:val="none" w:sz="0" w:space="0" w:color="auto"/>
        <w:right w:val="none" w:sz="0" w:space="0" w:color="auto"/>
      </w:divBdr>
    </w:div>
    <w:div w:id="367029841">
      <w:bodyDiv w:val="1"/>
      <w:marLeft w:val="0"/>
      <w:marRight w:val="0"/>
      <w:marTop w:val="0"/>
      <w:marBottom w:val="0"/>
      <w:divBdr>
        <w:top w:val="none" w:sz="0" w:space="0" w:color="auto"/>
        <w:left w:val="none" w:sz="0" w:space="0" w:color="auto"/>
        <w:bottom w:val="none" w:sz="0" w:space="0" w:color="auto"/>
        <w:right w:val="none" w:sz="0" w:space="0" w:color="auto"/>
      </w:divBdr>
    </w:div>
    <w:div w:id="367030245">
      <w:bodyDiv w:val="1"/>
      <w:marLeft w:val="0"/>
      <w:marRight w:val="0"/>
      <w:marTop w:val="0"/>
      <w:marBottom w:val="0"/>
      <w:divBdr>
        <w:top w:val="none" w:sz="0" w:space="0" w:color="auto"/>
        <w:left w:val="none" w:sz="0" w:space="0" w:color="auto"/>
        <w:bottom w:val="none" w:sz="0" w:space="0" w:color="auto"/>
        <w:right w:val="none" w:sz="0" w:space="0" w:color="auto"/>
      </w:divBdr>
    </w:div>
    <w:div w:id="367217691">
      <w:bodyDiv w:val="1"/>
      <w:marLeft w:val="0"/>
      <w:marRight w:val="0"/>
      <w:marTop w:val="0"/>
      <w:marBottom w:val="0"/>
      <w:divBdr>
        <w:top w:val="none" w:sz="0" w:space="0" w:color="auto"/>
        <w:left w:val="none" w:sz="0" w:space="0" w:color="auto"/>
        <w:bottom w:val="none" w:sz="0" w:space="0" w:color="auto"/>
        <w:right w:val="none" w:sz="0" w:space="0" w:color="auto"/>
      </w:divBdr>
    </w:div>
    <w:div w:id="367334854">
      <w:bodyDiv w:val="1"/>
      <w:marLeft w:val="0"/>
      <w:marRight w:val="0"/>
      <w:marTop w:val="0"/>
      <w:marBottom w:val="0"/>
      <w:divBdr>
        <w:top w:val="none" w:sz="0" w:space="0" w:color="auto"/>
        <w:left w:val="none" w:sz="0" w:space="0" w:color="auto"/>
        <w:bottom w:val="none" w:sz="0" w:space="0" w:color="auto"/>
        <w:right w:val="none" w:sz="0" w:space="0" w:color="auto"/>
      </w:divBdr>
    </w:div>
    <w:div w:id="367343755">
      <w:bodyDiv w:val="1"/>
      <w:marLeft w:val="0"/>
      <w:marRight w:val="0"/>
      <w:marTop w:val="0"/>
      <w:marBottom w:val="0"/>
      <w:divBdr>
        <w:top w:val="none" w:sz="0" w:space="0" w:color="auto"/>
        <w:left w:val="none" w:sz="0" w:space="0" w:color="auto"/>
        <w:bottom w:val="none" w:sz="0" w:space="0" w:color="auto"/>
        <w:right w:val="none" w:sz="0" w:space="0" w:color="auto"/>
      </w:divBdr>
    </w:div>
    <w:div w:id="367414787">
      <w:bodyDiv w:val="1"/>
      <w:marLeft w:val="0"/>
      <w:marRight w:val="0"/>
      <w:marTop w:val="0"/>
      <w:marBottom w:val="0"/>
      <w:divBdr>
        <w:top w:val="none" w:sz="0" w:space="0" w:color="auto"/>
        <w:left w:val="none" w:sz="0" w:space="0" w:color="auto"/>
        <w:bottom w:val="none" w:sz="0" w:space="0" w:color="auto"/>
        <w:right w:val="none" w:sz="0" w:space="0" w:color="auto"/>
      </w:divBdr>
    </w:div>
    <w:div w:id="367487497">
      <w:bodyDiv w:val="1"/>
      <w:marLeft w:val="0"/>
      <w:marRight w:val="0"/>
      <w:marTop w:val="0"/>
      <w:marBottom w:val="0"/>
      <w:divBdr>
        <w:top w:val="none" w:sz="0" w:space="0" w:color="auto"/>
        <w:left w:val="none" w:sz="0" w:space="0" w:color="auto"/>
        <w:bottom w:val="none" w:sz="0" w:space="0" w:color="auto"/>
        <w:right w:val="none" w:sz="0" w:space="0" w:color="auto"/>
      </w:divBdr>
    </w:div>
    <w:div w:id="367488844">
      <w:bodyDiv w:val="1"/>
      <w:marLeft w:val="0"/>
      <w:marRight w:val="0"/>
      <w:marTop w:val="0"/>
      <w:marBottom w:val="0"/>
      <w:divBdr>
        <w:top w:val="none" w:sz="0" w:space="0" w:color="auto"/>
        <w:left w:val="none" w:sz="0" w:space="0" w:color="auto"/>
        <w:bottom w:val="none" w:sz="0" w:space="0" w:color="auto"/>
        <w:right w:val="none" w:sz="0" w:space="0" w:color="auto"/>
      </w:divBdr>
    </w:div>
    <w:div w:id="367489408">
      <w:bodyDiv w:val="1"/>
      <w:marLeft w:val="0"/>
      <w:marRight w:val="0"/>
      <w:marTop w:val="0"/>
      <w:marBottom w:val="0"/>
      <w:divBdr>
        <w:top w:val="none" w:sz="0" w:space="0" w:color="auto"/>
        <w:left w:val="none" w:sz="0" w:space="0" w:color="auto"/>
        <w:bottom w:val="none" w:sz="0" w:space="0" w:color="auto"/>
        <w:right w:val="none" w:sz="0" w:space="0" w:color="auto"/>
      </w:divBdr>
    </w:div>
    <w:div w:id="367531166">
      <w:bodyDiv w:val="1"/>
      <w:marLeft w:val="0"/>
      <w:marRight w:val="0"/>
      <w:marTop w:val="0"/>
      <w:marBottom w:val="0"/>
      <w:divBdr>
        <w:top w:val="none" w:sz="0" w:space="0" w:color="auto"/>
        <w:left w:val="none" w:sz="0" w:space="0" w:color="auto"/>
        <w:bottom w:val="none" w:sz="0" w:space="0" w:color="auto"/>
        <w:right w:val="none" w:sz="0" w:space="0" w:color="auto"/>
      </w:divBdr>
    </w:div>
    <w:div w:id="367606900">
      <w:bodyDiv w:val="1"/>
      <w:marLeft w:val="0"/>
      <w:marRight w:val="0"/>
      <w:marTop w:val="0"/>
      <w:marBottom w:val="0"/>
      <w:divBdr>
        <w:top w:val="none" w:sz="0" w:space="0" w:color="auto"/>
        <w:left w:val="none" w:sz="0" w:space="0" w:color="auto"/>
        <w:bottom w:val="none" w:sz="0" w:space="0" w:color="auto"/>
        <w:right w:val="none" w:sz="0" w:space="0" w:color="auto"/>
      </w:divBdr>
    </w:div>
    <w:div w:id="367610115">
      <w:bodyDiv w:val="1"/>
      <w:marLeft w:val="0"/>
      <w:marRight w:val="0"/>
      <w:marTop w:val="0"/>
      <w:marBottom w:val="0"/>
      <w:divBdr>
        <w:top w:val="none" w:sz="0" w:space="0" w:color="auto"/>
        <w:left w:val="none" w:sz="0" w:space="0" w:color="auto"/>
        <w:bottom w:val="none" w:sz="0" w:space="0" w:color="auto"/>
        <w:right w:val="none" w:sz="0" w:space="0" w:color="auto"/>
      </w:divBdr>
    </w:div>
    <w:div w:id="367611810">
      <w:bodyDiv w:val="1"/>
      <w:marLeft w:val="0"/>
      <w:marRight w:val="0"/>
      <w:marTop w:val="0"/>
      <w:marBottom w:val="0"/>
      <w:divBdr>
        <w:top w:val="none" w:sz="0" w:space="0" w:color="auto"/>
        <w:left w:val="none" w:sz="0" w:space="0" w:color="auto"/>
        <w:bottom w:val="none" w:sz="0" w:space="0" w:color="auto"/>
        <w:right w:val="none" w:sz="0" w:space="0" w:color="auto"/>
      </w:divBdr>
    </w:div>
    <w:div w:id="367681141">
      <w:bodyDiv w:val="1"/>
      <w:marLeft w:val="0"/>
      <w:marRight w:val="0"/>
      <w:marTop w:val="0"/>
      <w:marBottom w:val="0"/>
      <w:divBdr>
        <w:top w:val="none" w:sz="0" w:space="0" w:color="auto"/>
        <w:left w:val="none" w:sz="0" w:space="0" w:color="auto"/>
        <w:bottom w:val="none" w:sz="0" w:space="0" w:color="auto"/>
        <w:right w:val="none" w:sz="0" w:space="0" w:color="auto"/>
      </w:divBdr>
    </w:div>
    <w:div w:id="367881353">
      <w:bodyDiv w:val="1"/>
      <w:marLeft w:val="0"/>
      <w:marRight w:val="0"/>
      <w:marTop w:val="0"/>
      <w:marBottom w:val="0"/>
      <w:divBdr>
        <w:top w:val="none" w:sz="0" w:space="0" w:color="auto"/>
        <w:left w:val="none" w:sz="0" w:space="0" w:color="auto"/>
        <w:bottom w:val="none" w:sz="0" w:space="0" w:color="auto"/>
        <w:right w:val="none" w:sz="0" w:space="0" w:color="auto"/>
      </w:divBdr>
    </w:div>
    <w:div w:id="367920324">
      <w:bodyDiv w:val="1"/>
      <w:marLeft w:val="0"/>
      <w:marRight w:val="0"/>
      <w:marTop w:val="0"/>
      <w:marBottom w:val="0"/>
      <w:divBdr>
        <w:top w:val="none" w:sz="0" w:space="0" w:color="auto"/>
        <w:left w:val="none" w:sz="0" w:space="0" w:color="auto"/>
        <w:bottom w:val="none" w:sz="0" w:space="0" w:color="auto"/>
        <w:right w:val="none" w:sz="0" w:space="0" w:color="auto"/>
      </w:divBdr>
    </w:div>
    <w:div w:id="367920522">
      <w:bodyDiv w:val="1"/>
      <w:marLeft w:val="0"/>
      <w:marRight w:val="0"/>
      <w:marTop w:val="0"/>
      <w:marBottom w:val="0"/>
      <w:divBdr>
        <w:top w:val="none" w:sz="0" w:space="0" w:color="auto"/>
        <w:left w:val="none" w:sz="0" w:space="0" w:color="auto"/>
        <w:bottom w:val="none" w:sz="0" w:space="0" w:color="auto"/>
        <w:right w:val="none" w:sz="0" w:space="0" w:color="auto"/>
      </w:divBdr>
    </w:div>
    <w:div w:id="367997164">
      <w:bodyDiv w:val="1"/>
      <w:marLeft w:val="0"/>
      <w:marRight w:val="0"/>
      <w:marTop w:val="0"/>
      <w:marBottom w:val="0"/>
      <w:divBdr>
        <w:top w:val="none" w:sz="0" w:space="0" w:color="auto"/>
        <w:left w:val="none" w:sz="0" w:space="0" w:color="auto"/>
        <w:bottom w:val="none" w:sz="0" w:space="0" w:color="auto"/>
        <w:right w:val="none" w:sz="0" w:space="0" w:color="auto"/>
      </w:divBdr>
    </w:div>
    <w:div w:id="367999412">
      <w:bodyDiv w:val="1"/>
      <w:marLeft w:val="0"/>
      <w:marRight w:val="0"/>
      <w:marTop w:val="0"/>
      <w:marBottom w:val="0"/>
      <w:divBdr>
        <w:top w:val="none" w:sz="0" w:space="0" w:color="auto"/>
        <w:left w:val="none" w:sz="0" w:space="0" w:color="auto"/>
        <w:bottom w:val="none" w:sz="0" w:space="0" w:color="auto"/>
        <w:right w:val="none" w:sz="0" w:space="0" w:color="auto"/>
      </w:divBdr>
    </w:div>
    <w:div w:id="368067789">
      <w:bodyDiv w:val="1"/>
      <w:marLeft w:val="0"/>
      <w:marRight w:val="0"/>
      <w:marTop w:val="0"/>
      <w:marBottom w:val="0"/>
      <w:divBdr>
        <w:top w:val="none" w:sz="0" w:space="0" w:color="auto"/>
        <w:left w:val="none" w:sz="0" w:space="0" w:color="auto"/>
        <w:bottom w:val="none" w:sz="0" w:space="0" w:color="auto"/>
        <w:right w:val="none" w:sz="0" w:space="0" w:color="auto"/>
      </w:divBdr>
    </w:div>
    <w:div w:id="368141801">
      <w:bodyDiv w:val="1"/>
      <w:marLeft w:val="0"/>
      <w:marRight w:val="0"/>
      <w:marTop w:val="0"/>
      <w:marBottom w:val="0"/>
      <w:divBdr>
        <w:top w:val="none" w:sz="0" w:space="0" w:color="auto"/>
        <w:left w:val="none" w:sz="0" w:space="0" w:color="auto"/>
        <w:bottom w:val="none" w:sz="0" w:space="0" w:color="auto"/>
        <w:right w:val="none" w:sz="0" w:space="0" w:color="auto"/>
      </w:divBdr>
    </w:div>
    <w:div w:id="368186863">
      <w:bodyDiv w:val="1"/>
      <w:marLeft w:val="0"/>
      <w:marRight w:val="0"/>
      <w:marTop w:val="0"/>
      <w:marBottom w:val="0"/>
      <w:divBdr>
        <w:top w:val="none" w:sz="0" w:space="0" w:color="auto"/>
        <w:left w:val="none" w:sz="0" w:space="0" w:color="auto"/>
        <w:bottom w:val="none" w:sz="0" w:space="0" w:color="auto"/>
        <w:right w:val="none" w:sz="0" w:space="0" w:color="auto"/>
      </w:divBdr>
    </w:div>
    <w:div w:id="368188888">
      <w:bodyDiv w:val="1"/>
      <w:marLeft w:val="0"/>
      <w:marRight w:val="0"/>
      <w:marTop w:val="0"/>
      <w:marBottom w:val="0"/>
      <w:divBdr>
        <w:top w:val="none" w:sz="0" w:space="0" w:color="auto"/>
        <w:left w:val="none" w:sz="0" w:space="0" w:color="auto"/>
        <w:bottom w:val="none" w:sz="0" w:space="0" w:color="auto"/>
        <w:right w:val="none" w:sz="0" w:space="0" w:color="auto"/>
      </w:divBdr>
    </w:div>
    <w:div w:id="368261539">
      <w:bodyDiv w:val="1"/>
      <w:marLeft w:val="0"/>
      <w:marRight w:val="0"/>
      <w:marTop w:val="0"/>
      <w:marBottom w:val="0"/>
      <w:divBdr>
        <w:top w:val="none" w:sz="0" w:space="0" w:color="auto"/>
        <w:left w:val="none" w:sz="0" w:space="0" w:color="auto"/>
        <w:bottom w:val="none" w:sz="0" w:space="0" w:color="auto"/>
        <w:right w:val="none" w:sz="0" w:space="0" w:color="auto"/>
      </w:divBdr>
    </w:div>
    <w:div w:id="368261852">
      <w:bodyDiv w:val="1"/>
      <w:marLeft w:val="0"/>
      <w:marRight w:val="0"/>
      <w:marTop w:val="0"/>
      <w:marBottom w:val="0"/>
      <w:divBdr>
        <w:top w:val="none" w:sz="0" w:space="0" w:color="auto"/>
        <w:left w:val="none" w:sz="0" w:space="0" w:color="auto"/>
        <w:bottom w:val="none" w:sz="0" w:space="0" w:color="auto"/>
        <w:right w:val="none" w:sz="0" w:space="0" w:color="auto"/>
      </w:divBdr>
    </w:div>
    <w:div w:id="368265027">
      <w:bodyDiv w:val="1"/>
      <w:marLeft w:val="0"/>
      <w:marRight w:val="0"/>
      <w:marTop w:val="0"/>
      <w:marBottom w:val="0"/>
      <w:divBdr>
        <w:top w:val="none" w:sz="0" w:space="0" w:color="auto"/>
        <w:left w:val="none" w:sz="0" w:space="0" w:color="auto"/>
        <w:bottom w:val="none" w:sz="0" w:space="0" w:color="auto"/>
        <w:right w:val="none" w:sz="0" w:space="0" w:color="auto"/>
      </w:divBdr>
    </w:div>
    <w:div w:id="368379152">
      <w:bodyDiv w:val="1"/>
      <w:marLeft w:val="0"/>
      <w:marRight w:val="0"/>
      <w:marTop w:val="0"/>
      <w:marBottom w:val="0"/>
      <w:divBdr>
        <w:top w:val="none" w:sz="0" w:space="0" w:color="auto"/>
        <w:left w:val="none" w:sz="0" w:space="0" w:color="auto"/>
        <w:bottom w:val="none" w:sz="0" w:space="0" w:color="auto"/>
        <w:right w:val="none" w:sz="0" w:space="0" w:color="auto"/>
      </w:divBdr>
    </w:div>
    <w:div w:id="368386040">
      <w:bodyDiv w:val="1"/>
      <w:marLeft w:val="0"/>
      <w:marRight w:val="0"/>
      <w:marTop w:val="0"/>
      <w:marBottom w:val="0"/>
      <w:divBdr>
        <w:top w:val="none" w:sz="0" w:space="0" w:color="auto"/>
        <w:left w:val="none" w:sz="0" w:space="0" w:color="auto"/>
        <w:bottom w:val="none" w:sz="0" w:space="0" w:color="auto"/>
        <w:right w:val="none" w:sz="0" w:space="0" w:color="auto"/>
      </w:divBdr>
    </w:div>
    <w:div w:id="368535708">
      <w:bodyDiv w:val="1"/>
      <w:marLeft w:val="0"/>
      <w:marRight w:val="0"/>
      <w:marTop w:val="0"/>
      <w:marBottom w:val="0"/>
      <w:divBdr>
        <w:top w:val="none" w:sz="0" w:space="0" w:color="auto"/>
        <w:left w:val="none" w:sz="0" w:space="0" w:color="auto"/>
        <w:bottom w:val="none" w:sz="0" w:space="0" w:color="auto"/>
        <w:right w:val="none" w:sz="0" w:space="0" w:color="auto"/>
      </w:divBdr>
    </w:div>
    <w:div w:id="368574830">
      <w:bodyDiv w:val="1"/>
      <w:marLeft w:val="0"/>
      <w:marRight w:val="0"/>
      <w:marTop w:val="0"/>
      <w:marBottom w:val="0"/>
      <w:divBdr>
        <w:top w:val="none" w:sz="0" w:space="0" w:color="auto"/>
        <w:left w:val="none" w:sz="0" w:space="0" w:color="auto"/>
        <w:bottom w:val="none" w:sz="0" w:space="0" w:color="auto"/>
        <w:right w:val="none" w:sz="0" w:space="0" w:color="auto"/>
      </w:divBdr>
    </w:div>
    <w:div w:id="368575406">
      <w:bodyDiv w:val="1"/>
      <w:marLeft w:val="0"/>
      <w:marRight w:val="0"/>
      <w:marTop w:val="0"/>
      <w:marBottom w:val="0"/>
      <w:divBdr>
        <w:top w:val="none" w:sz="0" w:space="0" w:color="auto"/>
        <w:left w:val="none" w:sz="0" w:space="0" w:color="auto"/>
        <w:bottom w:val="none" w:sz="0" w:space="0" w:color="auto"/>
        <w:right w:val="none" w:sz="0" w:space="0" w:color="auto"/>
      </w:divBdr>
    </w:div>
    <w:div w:id="368578200">
      <w:bodyDiv w:val="1"/>
      <w:marLeft w:val="0"/>
      <w:marRight w:val="0"/>
      <w:marTop w:val="0"/>
      <w:marBottom w:val="0"/>
      <w:divBdr>
        <w:top w:val="none" w:sz="0" w:space="0" w:color="auto"/>
        <w:left w:val="none" w:sz="0" w:space="0" w:color="auto"/>
        <w:bottom w:val="none" w:sz="0" w:space="0" w:color="auto"/>
        <w:right w:val="none" w:sz="0" w:space="0" w:color="auto"/>
      </w:divBdr>
    </w:div>
    <w:div w:id="368646368">
      <w:bodyDiv w:val="1"/>
      <w:marLeft w:val="0"/>
      <w:marRight w:val="0"/>
      <w:marTop w:val="0"/>
      <w:marBottom w:val="0"/>
      <w:divBdr>
        <w:top w:val="none" w:sz="0" w:space="0" w:color="auto"/>
        <w:left w:val="none" w:sz="0" w:space="0" w:color="auto"/>
        <w:bottom w:val="none" w:sz="0" w:space="0" w:color="auto"/>
        <w:right w:val="none" w:sz="0" w:space="0" w:color="auto"/>
      </w:divBdr>
    </w:div>
    <w:div w:id="368647836">
      <w:bodyDiv w:val="1"/>
      <w:marLeft w:val="0"/>
      <w:marRight w:val="0"/>
      <w:marTop w:val="0"/>
      <w:marBottom w:val="0"/>
      <w:divBdr>
        <w:top w:val="none" w:sz="0" w:space="0" w:color="auto"/>
        <w:left w:val="none" w:sz="0" w:space="0" w:color="auto"/>
        <w:bottom w:val="none" w:sz="0" w:space="0" w:color="auto"/>
        <w:right w:val="none" w:sz="0" w:space="0" w:color="auto"/>
      </w:divBdr>
    </w:div>
    <w:div w:id="368653868">
      <w:bodyDiv w:val="1"/>
      <w:marLeft w:val="0"/>
      <w:marRight w:val="0"/>
      <w:marTop w:val="0"/>
      <w:marBottom w:val="0"/>
      <w:divBdr>
        <w:top w:val="none" w:sz="0" w:space="0" w:color="auto"/>
        <w:left w:val="none" w:sz="0" w:space="0" w:color="auto"/>
        <w:bottom w:val="none" w:sz="0" w:space="0" w:color="auto"/>
        <w:right w:val="none" w:sz="0" w:space="0" w:color="auto"/>
      </w:divBdr>
    </w:div>
    <w:div w:id="368725274">
      <w:bodyDiv w:val="1"/>
      <w:marLeft w:val="0"/>
      <w:marRight w:val="0"/>
      <w:marTop w:val="0"/>
      <w:marBottom w:val="0"/>
      <w:divBdr>
        <w:top w:val="none" w:sz="0" w:space="0" w:color="auto"/>
        <w:left w:val="none" w:sz="0" w:space="0" w:color="auto"/>
        <w:bottom w:val="none" w:sz="0" w:space="0" w:color="auto"/>
        <w:right w:val="none" w:sz="0" w:space="0" w:color="auto"/>
      </w:divBdr>
    </w:div>
    <w:div w:id="368725327">
      <w:bodyDiv w:val="1"/>
      <w:marLeft w:val="0"/>
      <w:marRight w:val="0"/>
      <w:marTop w:val="0"/>
      <w:marBottom w:val="0"/>
      <w:divBdr>
        <w:top w:val="none" w:sz="0" w:space="0" w:color="auto"/>
        <w:left w:val="none" w:sz="0" w:space="0" w:color="auto"/>
        <w:bottom w:val="none" w:sz="0" w:space="0" w:color="auto"/>
        <w:right w:val="none" w:sz="0" w:space="0" w:color="auto"/>
      </w:divBdr>
    </w:div>
    <w:div w:id="368729508">
      <w:bodyDiv w:val="1"/>
      <w:marLeft w:val="0"/>
      <w:marRight w:val="0"/>
      <w:marTop w:val="0"/>
      <w:marBottom w:val="0"/>
      <w:divBdr>
        <w:top w:val="none" w:sz="0" w:space="0" w:color="auto"/>
        <w:left w:val="none" w:sz="0" w:space="0" w:color="auto"/>
        <w:bottom w:val="none" w:sz="0" w:space="0" w:color="auto"/>
        <w:right w:val="none" w:sz="0" w:space="0" w:color="auto"/>
      </w:divBdr>
    </w:div>
    <w:div w:id="368842364">
      <w:bodyDiv w:val="1"/>
      <w:marLeft w:val="0"/>
      <w:marRight w:val="0"/>
      <w:marTop w:val="0"/>
      <w:marBottom w:val="0"/>
      <w:divBdr>
        <w:top w:val="none" w:sz="0" w:space="0" w:color="auto"/>
        <w:left w:val="none" w:sz="0" w:space="0" w:color="auto"/>
        <w:bottom w:val="none" w:sz="0" w:space="0" w:color="auto"/>
        <w:right w:val="none" w:sz="0" w:space="0" w:color="auto"/>
      </w:divBdr>
    </w:div>
    <w:div w:id="368921283">
      <w:bodyDiv w:val="1"/>
      <w:marLeft w:val="0"/>
      <w:marRight w:val="0"/>
      <w:marTop w:val="0"/>
      <w:marBottom w:val="0"/>
      <w:divBdr>
        <w:top w:val="none" w:sz="0" w:space="0" w:color="auto"/>
        <w:left w:val="none" w:sz="0" w:space="0" w:color="auto"/>
        <w:bottom w:val="none" w:sz="0" w:space="0" w:color="auto"/>
        <w:right w:val="none" w:sz="0" w:space="0" w:color="auto"/>
      </w:divBdr>
    </w:div>
    <w:div w:id="368993040">
      <w:bodyDiv w:val="1"/>
      <w:marLeft w:val="0"/>
      <w:marRight w:val="0"/>
      <w:marTop w:val="0"/>
      <w:marBottom w:val="0"/>
      <w:divBdr>
        <w:top w:val="none" w:sz="0" w:space="0" w:color="auto"/>
        <w:left w:val="none" w:sz="0" w:space="0" w:color="auto"/>
        <w:bottom w:val="none" w:sz="0" w:space="0" w:color="auto"/>
        <w:right w:val="none" w:sz="0" w:space="0" w:color="auto"/>
      </w:divBdr>
    </w:div>
    <w:div w:id="369033957">
      <w:bodyDiv w:val="1"/>
      <w:marLeft w:val="0"/>
      <w:marRight w:val="0"/>
      <w:marTop w:val="0"/>
      <w:marBottom w:val="0"/>
      <w:divBdr>
        <w:top w:val="none" w:sz="0" w:space="0" w:color="auto"/>
        <w:left w:val="none" w:sz="0" w:space="0" w:color="auto"/>
        <w:bottom w:val="none" w:sz="0" w:space="0" w:color="auto"/>
        <w:right w:val="none" w:sz="0" w:space="0" w:color="auto"/>
      </w:divBdr>
    </w:div>
    <w:div w:id="369107152">
      <w:bodyDiv w:val="1"/>
      <w:marLeft w:val="0"/>
      <w:marRight w:val="0"/>
      <w:marTop w:val="0"/>
      <w:marBottom w:val="0"/>
      <w:divBdr>
        <w:top w:val="none" w:sz="0" w:space="0" w:color="auto"/>
        <w:left w:val="none" w:sz="0" w:space="0" w:color="auto"/>
        <w:bottom w:val="none" w:sz="0" w:space="0" w:color="auto"/>
        <w:right w:val="none" w:sz="0" w:space="0" w:color="auto"/>
      </w:divBdr>
    </w:div>
    <w:div w:id="369113899">
      <w:bodyDiv w:val="1"/>
      <w:marLeft w:val="0"/>
      <w:marRight w:val="0"/>
      <w:marTop w:val="0"/>
      <w:marBottom w:val="0"/>
      <w:divBdr>
        <w:top w:val="none" w:sz="0" w:space="0" w:color="auto"/>
        <w:left w:val="none" w:sz="0" w:space="0" w:color="auto"/>
        <w:bottom w:val="none" w:sz="0" w:space="0" w:color="auto"/>
        <w:right w:val="none" w:sz="0" w:space="0" w:color="auto"/>
      </w:divBdr>
    </w:div>
    <w:div w:id="369501994">
      <w:bodyDiv w:val="1"/>
      <w:marLeft w:val="0"/>
      <w:marRight w:val="0"/>
      <w:marTop w:val="0"/>
      <w:marBottom w:val="0"/>
      <w:divBdr>
        <w:top w:val="none" w:sz="0" w:space="0" w:color="auto"/>
        <w:left w:val="none" w:sz="0" w:space="0" w:color="auto"/>
        <w:bottom w:val="none" w:sz="0" w:space="0" w:color="auto"/>
        <w:right w:val="none" w:sz="0" w:space="0" w:color="auto"/>
      </w:divBdr>
    </w:div>
    <w:div w:id="369502484">
      <w:bodyDiv w:val="1"/>
      <w:marLeft w:val="0"/>
      <w:marRight w:val="0"/>
      <w:marTop w:val="0"/>
      <w:marBottom w:val="0"/>
      <w:divBdr>
        <w:top w:val="none" w:sz="0" w:space="0" w:color="auto"/>
        <w:left w:val="none" w:sz="0" w:space="0" w:color="auto"/>
        <w:bottom w:val="none" w:sz="0" w:space="0" w:color="auto"/>
        <w:right w:val="none" w:sz="0" w:space="0" w:color="auto"/>
      </w:divBdr>
    </w:div>
    <w:div w:id="369573973">
      <w:bodyDiv w:val="1"/>
      <w:marLeft w:val="0"/>
      <w:marRight w:val="0"/>
      <w:marTop w:val="0"/>
      <w:marBottom w:val="0"/>
      <w:divBdr>
        <w:top w:val="none" w:sz="0" w:space="0" w:color="auto"/>
        <w:left w:val="none" w:sz="0" w:space="0" w:color="auto"/>
        <w:bottom w:val="none" w:sz="0" w:space="0" w:color="auto"/>
        <w:right w:val="none" w:sz="0" w:space="0" w:color="auto"/>
      </w:divBdr>
    </w:div>
    <w:div w:id="369648280">
      <w:bodyDiv w:val="1"/>
      <w:marLeft w:val="0"/>
      <w:marRight w:val="0"/>
      <w:marTop w:val="0"/>
      <w:marBottom w:val="0"/>
      <w:divBdr>
        <w:top w:val="none" w:sz="0" w:space="0" w:color="auto"/>
        <w:left w:val="none" w:sz="0" w:space="0" w:color="auto"/>
        <w:bottom w:val="none" w:sz="0" w:space="0" w:color="auto"/>
        <w:right w:val="none" w:sz="0" w:space="0" w:color="auto"/>
      </w:divBdr>
    </w:div>
    <w:div w:id="369650163">
      <w:bodyDiv w:val="1"/>
      <w:marLeft w:val="0"/>
      <w:marRight w:val="0"/>
      <w:marTop w:val="0"/>
      <w:marBottom w:val="0"/>
      <w:divBdr>
        <w:top w:val="none" w:sz="0" w:space="0" w:color="auto"/>
        <w:left w:val="none" w:sz="0" w:space="0" w:color="auto"/>
        <w:bottom w:val="none" w:sz="0" w:space="0" w:color="auto"/>
        <w:right w:val="none" w:sz="0" w:space="0" w:color="auto"/>
      </w:divBdr>
    </w:div>
    <w:div w:id="369763630">
      <w:bodyDiv w:val="1"/>
      <w:marLeft w:val="0"/>
      <w:marRight w:val="0"/>
      <w:marTop w:val="0"/>
      <w:marBottom w:val="0"/>
      <w:divBdr>
        <w:top w:val="none" w:sz="0" w:space="0" w:color="auto"/>
        <w:left w:val="none" w:sz="0" w:space="0" w:color="auto"/>
        <w:bottom w:val="none" w:sz="0" w:space="0" w:color="auto"/>
        <w:right w:val="none" w:sz="0" w:space="0" w:color="auto"/>
      </w:divBdr>
    </w:div>
    <w:div w:id="369767325">
      <w:bodyDiv w:val="1"/>
      <w:marLeft w:val="0"/>
      <w:marRight w:val="0"/>
      <w:marTop w:val="0"/>
      <w:marBottom w:val="0"/>
      <w:divBdr>
        <w:top w:val="none" w:sz="0" w:space="0" w:color="auto"/>
        <w:left w:val="none" w:sz="0" w:space="0" w:color="auto"/>
        <w:bottom w:val="none" w:sz="0" w:space="0" w:color="auto"/>
        <w:right w:val="none" w:sz="0" w:space="0" w:color="auto"/>
      </w:divBdr>
    </w:div>
    <w:div w:id="369887596">
      <w:bodyDiv w:val="1"/>
      <w:marLeft w:val="0"/>
      <w:marRight w:val="0"/>
      <w:marTop w:val="0"/>
      <w:marBottom w:val="0"/>
      <w:divBdr>
        <w:top w:val="none" w:sz="0" w:space="0" w:color="auto"/>
        <w:left w:val="none" w:sz="0" w:space="0" w:color="auto"/>
        <w:bottom w:val="none" w:sz="0" w:space="0" w:color="auto"/>
        <w:right w:val="none" w:sz="0" w:space="0" w:color="auto"/>
      </w:divBdr>
    </w:div>
    <w:div w:id="369961309">
      <w:bodyDiv w:val="1"/>
      <w:marLeft w:val="0"/>
      <w:marRight w:val="0"/>
      <w:marTop w:val="0"/>
      <w:marBottom w:val="0"/>
      <w:divBdr>
        <w:top w:val="none" w:sz="0" w:space="0" w:color="auto"/>
        <w:left w:val="none" w:sz="0" w:space="0" w:color="auto"/>
        <w:bottom w:val="none" w:sz="0" w:space="0" w:color="auto"/>
        <w:right w:val="none" w:sz="0" w:space="0" w:color="auto"/>
      </w:divBdr>
    </w:div>
    <w:div w:id="370112463">
      <w:bodyDiv w:val="1"/>
      <w:marLeft w:val="0"/>
      <w:marRight w:val="0"/>
      <w:marTop w:val="0"/>
      <w:marBottom w:val="0"/>
      <w:divBdr>
        <w:top w:val="none" w:sz="0" w:space="0" w:color="auto"/>
        <w:left w:val="none" w:sz="0" w:space="0" w:color="auto"/>
        <w:bottom w:val="none" w:sz="0" w:space="0" w:color="auto"/>
        <w:right w:val="none" w:sz="0" w:space="0" w:color="auto"/>
      </w:divBdr>
    </w:div>
    <w:div w:id="370345297">
      <w:bodyDiv w:val="1"/>
      <w:marLeft w:val="0"/>
      <w:marRight w:val="0"/>
      <w:marTop w:val="0"/>
      <w:marBottom w:val="0"/>
      <w:divBdr>
        <w:top w:val="none" w:sz="0" w:space="0" w:color="auto"/>
        <w:left w:val="none" w:sz="0" w:space="0" w:color="auto"/>
        <w:bottom w:val="none" w:sz="0" w:space="0" w:color="auto"/>
        <w:right w:val="none" w:sz="0" w:space="0" w:color="auto"/>
      </w:divBdr>
    </w:div>
    <w:div w:id="370349253">
      <w:bodyDiv w:val="1"/>
      <w:marLeft w:val="0"/>
      <w:marRight w:val="0"/>
      <w:marTop w:val="0"/>
      <w:marBottom w:val="0"/>
      <w:divBdr>
        <w:top w:val="none" w:sz="0" w:space="0" w:color="auto"/>
        <w:left w:val="none" w:sz="0" w:space="0" w:color="auto"/>
        <w:bottom w:val="none" w:sz="0" w:space="0" w:color="auto"/>
        <w:right w:val="none" w:sz="0" w:space="0" w:color="auto"/>
      </w:divBdr>
    </w:div>
    <w:div w:id="370349394">
      <w:bodyDiv w:val="1"/>
      <w:marLeft w:val="0"/>
      <w:marRight w:val="0"/>
      <w:marTop w:val="0"/>
      <w:marBottom w:val="0"/>
      <w:divBdr>
        <w:top w:val="none" w:sz="0" w:space="0" w:color="auto"/>
        <w:left w:val="none" w:sz="0" w:space="0" w:color="auto"/>
        <w:bottom w:val="none" w:sz="0" w:space="0" w:color="auto"/>
        <w:right w:val="none" w:sz="0" w:space="0" w:color="auto"/>
      </w:divBdr>
    </w:div>
    <w:div w:id="370620075">
      <w:bodyDiv w:val="1"/>
      <w:marLeft w:val="0"/>
      <w:marRight w:val="0"/>
      <w:marTop w:val="0"/>
      <w:marBottom w:val="0"/>
      <w:divBdr>
        <w:top w:val="none" w:sz="0" w:space="0" w:color="auto"/>
        <w:left w:val="none" w:sz="0" w:space="0" w:color="auto"/>
        <w:bottom w:val="none" w:sz="0" w:space="0" w:color="auto"/>
        <w:right w:val="none" w:sz="0" w:space="0" w:color="auto"/>
      </w:divBdr>
    </w:div>
    <w:div w:id="370761865">
      <w:bodyDiv w:val="1"/>
      <w:marLeft w:val="0"/>
      <w:marRight w:val="0"/>
      <w:marTop w:val="0"/>
      <w:marBottom w:val="0"/>
      <w:divBdr>
        <w:top w:val="none" w:sz="0" w:space="0" w:color="auto"/>
        <w:left w:val="none" w:sz="0" w:space="0" w:color="auto"/>
        <w:bottom w:val="none" w:sz="0" w:space="0" w:color="auto"/>
        <w:right w:val="none" w:sz="0" w:space="0" w:color="auto"/>
      </w:divBdr>
    </w:div>
    <w:div w:id="370764667">
      <w:bodyDiv w:val="1"/>
      <w:marLeft w:val="0"/>
      <w:marRight w:val="0"/>
      <w:marTop w:val="0"/>
      <w:marBottom w:val="0"/>
      <w:divBdr>
        <w:top w:val="none" w:sz="0" w:space="0" w:color="auto"/>
        <w:left w:val="none" w:sz="0" w:space="0" w:color="auto"/>
        <w:bottom w:val="none" w:sz="0" w:space="0" w:color="auto"/>
        <w:right w:val="none" w:sz="0" w:space="0" w:color="auto"/>
      </w:divBdr>
    </w:div>
    <w:div w:id="370765919">
      <w:bodyDiv w:val="1"/>
      <w:marLeft w:val="0"/>
      <w:marRight w:val="0"/>
      <w:marTop w:val="0"/>
      <w:marBottom w:val="0"/>
      <w:divBdr>
        <w:top w:val="none" w:sz="0" w:space="0" w:color="auto"/>
        <w:left w:val="none" w:sz="0" w:space="0" w:color="auto"/>
        <w:bottom w:val="none" w:sz="0" w:space="0" w:color="auto"/>
        <w:right w:val="none" w:sz="0" w:space="0" w:color="auto"/>
      </w:divBdr>
    </w:div>
    <w:div w:id="370807692">
      <w:bodyDiv w:val="1"/>
      <w:marLeft w:val="0"/>
      <w:marRight w:val="0"/>
      <w:marTop w:val="0"/>
      <w:marBottom w:val="0"/>
      <w:divBdr>
        <w:top w:val="none" w:sz="0" w:space="0" w:color="auto"/>
        <w:left w:val="none" w:sz="0" w:space="0" w:color="auto"/>
        <w:bottom w:val="none" w:sz="0" w:space="0" w:color="auto"/>
        <w:right w:val="none" w:sz="0" w:space="0" w:color="auto"/>
      </w:divBdr>
    </w:div>
    <w:div w:id="370809727">
      <w:bodyDiv w:val="1"/>
      <w:marLeft w:val="0"/>
      <w:marRight w:val="0"/>
      <w:marTop w:val="0"/>
      <w:marBottom w:val="0"/>
      <w:divBdr>
        <w:top w:val="none" w:sz="0" w:space="0" w:color="auto"/>
        <w:left w:val="none" w:sz="0" w:space="0" w:color="auto"/>
        <w:bottom w:val="none" w:sz="0" w:space="0" w:color="auto"/>
        <w:right w:val="none" w:sz="0" w:space="0" w:color="auto"/>
      </w:divBdr>
    </w:div>
    <w:div w:id="370810999">
      <w:bodyDiv w:val="1"/>
      <w:marLeft w:val="0"/>
      <w:marRight w:val="0"/>
      <w:marTop w:val="0"/>
      <w:marBottom w:val="0"/>
      <w:divBdr>
        <w:top w:val="none" w:sz="0" w:space="0" w:color="auto"/>
        <w:left w:val="none" w:sz="0" w:space="0" w:color="auto"/>
        <w:bottom w:val="none" w:sz="0" w:space="0" w:color="auto"/>
        <w:right w:val="none" w:sz="0" w:space="0" w:color="auto"/>
      </w:divBdr>
    </w:div>
    <w:div w:id="370958154">
      <w:bodyDiv w:val="1"/>
      <w:marLeft w:val="0"/>
      <w:marRight w:val="0"/>
      <w:marTop w:val="0"/>
      <w:marBottom w:val="0"/>
      <w:divBdr>
        <w:top w:val="none" w:sz="0" w:space="0" w:color="auto"/>
        <w:left w:val="none" w:sz="0" w:space="0" w:color="auto"/>
        <w:bottom w:val="none" w:sz="0" w:space="0" w:color="auto"/>
        <w:right w:val="none" w:sz="0" w:space="0" w:color="auto"/>
      </w:divBdr>
    </w:div>
    <w:div w:id="370960543">
      <w:bodyDiv w:val="1"/>
      <w:marLeft w:val="0"/>
      <w:marRight w:val="0"/>
      <w:marTop w:val="0"/>
      <w:marBottom w:val="0"/>
      <w:divBdr>
        <w:top w:val="none" w:sz="0" w:space="0" w:color="auto"/>
        <w:left w:val="none" w:sz="0" w:space="0" w:color="auto"/>
        <w:bottom w:val="none" w:sz="0" w:space="0" w:color="auto"/>
        <w:right w:val="none" w:sz="0" w:space="0" w:color="auto"/>
      </w:divBdr>
    </w:div>
    <w:div w:id="371001816">
      <w:bodyDiv w:val="1"/>
      <w:marLeft w:val="0"/>
      <w:marRight w:val="0"/>
      <w:marTop w:val="0"/>
      <w:marBottom w:val="0"/>
      <w:divBdr>
        <w:top w:val="none" w:sz="0" w:space="0" w:color="auto"/>
        <w:left w:val="none" w:sz="0" w:space="0" w:color="auto"/>
        <w:bottom w:val="none" w:sz="0" w:space="0" w:color="auto"/>
        <w:right w:val="none" w:sz="0" w:space="0" w:color="auto"/>
      </w:divBdr>
    </w:div>
    <w:div w:id="371005866">
      <w:bodyDiv w:val="1"/>
      <w:marLeft w:val="0"/>
      <w:marRight w:val="0"/>
      <w:marTop w:val="0"/>
      <w:marBottom w:val="0"/>
      <w:divBdr>
        <w:top w:val="none" w:sz="0" w:space="0" w:color="auto"/>
        <w:left w:val="none" w:sz="0" w:space="0" w:color="auto"/>
        <w:bottom w:val="none" w:sz="0" w:space="0" w:color="auto"/>
        <w:right w:val="none" w:sz="0" w:space="0" w:color="auto"/>
      </w:divBdr>
    </w:div>
    <w:div w:id="371030513">
      <w:bodyDiv w:val="1"/>
      <w:marLeft w:val="0"/>
      <w:marRight w:val="0"/>
      <w:marTop w:val="0"/>
      <w:marBottom w:val="0"/>
      <w:divBdr>
        <w:top w:val="none" w:sz="0" w:space="0" w:color="auto"/>
        <w:left w:val="none" w:sz="0" w:space="0" w:color="auto"/>
        <w:bottom w:val="none" w:sz="0" w:space="0" w:color="auto"/>
        <w:right w:val="none" w:sz="0" w:space="0" w:color="auto"/>
      </w:divBdr>
    </w:div>
    <w:div w:id="371072670">
      <w:bodyDiv w:val="1"/>
      <w:marLeft w:val="0"/>
      <w:marRight w:val="0"/>
      <w:marTop w:val="0"/>
      <w:marBottom w:val="0"/>
      <w:divBdr>
        <w:top w:val="none" w:sz="0" w:space="0" w:color="auto"/>
        <w:left w:val="none" w:sz="0" w:space="0" w:color="auto"/>
        <w:bottom w:val="none" w:sz="0" w:space="0" w:color="auto"/>
        <w:right w:val="none" w:sz="0" w:space="0" w:color="auto"/>
      </w:divBdr>
    </w:div>
    <w:div w:id="371270867">
      <w:bodyDiv w:val="1"/>
      <w:marLeft w:val="0"/>
      <w:marRight w:val="0"/>
      <w:marTop w:val="0"/>
      <w:marBottom w:val="0"/>
      <w:divBdr>
        <w:top w:val="none" w:sz="0" w:space="0" w:color="auto"/>
        <w:left w:val="none" w:sz="0" w:space="0" w:color="auto"/>
        <w:bottom w:val="none" w:sz="0" w:space="0" w:color="auto"/>
        <w:right w:val="none" w:sz="0" w:space="0" w:color="auto"/>
      </w:divBdr>
    </w:div>
    <w:div w:id="371274235">
      <w:bodyDiv w:val="1"/>
      <w:marLeft w:val="0"/>
      <w:marRight w:val="0"/>
      <w:marTop w:val="0"/>
      <w:marBottom w:val="0"/>
      <w:divBdr>
        <w:top w:val="none" w:sz="0" w:space="0" w:color="auto"/>
        <w:left w:val="none" w:sz="0" w:space="0" w:color="auto"/>
        <w:bottom w:val="none" w:sz="0" w:space="0" w:color="auto"/>
        <w:right w:val="none" w:sz="0" w:space="0" w:color="auto"/>
      </w:divBdr>
    </w:div>
    <w:div w:id="371342534">
      <w:bodyDiv w:val="1"/>
      <w:marLeft w:val="0"/>
      <w:marRight w:val="0"/>
      <w:marTop w:val="0"/>
      <w:marBottom w:val="0"/>
      <w:divBdr>
        <w:top w:val="none" w:sz="0" w:space="0" w:color="auto"/>
        <w:left w:val="none" w:sz="0" w:space="0" w:color="auto"/>
        <w:bottom w:val="none" w:sz="0" w:space="0" w:color="auto"/>
        <w:right w:val="none" w:sz="0" w:space="0" w:color="auto"/>
      </w:divBdr>
    </w:div>
    <w:div w:id="371347327">
      <w:bodyDiv w:val="1"/>
      <w:marLeft w:val="0"/>
      <w:marRight w:val="0"/>
      <w:marTop w:val="0"/>
      <w:marBottom w:val="0"/>
      <w:divBdr>
        <w:top w:val="none" w:sz="0" w:space="0" w:color="auto"/>
        <w:left w:val="none" w:sz="0" w:space="0" w:color="auto"/>
        <w:bottom w:val="none" w:sz="0" w:space="0" w:color="auto"/>
        <w:right w:val="none" w:sz="0" w:space="0" w:color="auto"/>
      </w:divBdr>
    </w:div>
    <w:div w:id="371349224">
      <w:bodyDiv w:val="1"/>
      <w:marLeft w:val="0"/>
      <w:marRight w:val="0"/>
      <w:marTop w:val="0"/>
      <w:marBottom w:val="0"/>
      <w:divBdr>
        <w:top w:val="none" w:sz="0" w:space="0" w:color="auto"/>
        <w:left w:val="none" w:sz="0" w:space="0" w:color="auto"/>
        <w:bottom w:val="none" w:sz="0" w:space="0" w:color="auto"/>
        <w:right w:val="none" w:sz="0" w:space="0" w:color="auto"/>
      </w:divBdr>
    </w:div>
    <w:div w:id="371541911">
      <w:bodyDiv w:val="1"/>
      <w:marLeft w:val="0"/>
      <w:marRight w:val="0"/>
      <w:marTop w:val="0"/>
      <w:marBottom w:val="0"/>
      <w:divBdr>
        <w:top w:val="none" w:sz="0" w:space="0" w:color="auto"/>
        <w:left w:val="none" w:sz="0" w:space="0" w:color="auto"/>
        <w:bottom w:val="none" w:sz="0" w:space="0" w:color="auto"/>
        <w:right w:val="none" w:sz="0" w:space="0" w:color="auto"/>
      </w:divBdr>
    </w:div>
    <w:div w:id="371542281">
      <w:bodyDiv w:val="1"/>
      <w:marLeft w:val="0"/>
      <w:marRight w:val="0"/>
      <w:marTop w:val="0"/>
      <w:marBottom w:val="0"/>
      <w:divBdr>
        <w:top w:val="none" w:sz="0" w:space="0" w:color="auto"/>
        <w:left w:val="none" w:sz="0" w:space="0" w:color="auto"/>
        <w:bottom w:val="none" w:sz="0" w:space="0" w:color="auto"/>
        <w:right w:val="none" w:sz="0" w:space="0" w:color="auto"/>
      </w:divBdr>
    </w:div>
    <w:div w:id="371616784">
      <w:bodyDiv w:val="1"/>
      <w:marLeft w:val="0"/>
      <w:marRight w:val="0"/>
      <w:marTop w:val="0"/>
      <w:marBottom w:val="0"/>
      <w:divBdr>
        <w:top w:val="none" w:sz="0" w:space="0" w:color="auto"/>
        <w:left w:val="none" w:sz="0" w:space="0" w:color="auto"/>
        <w:bottom w:val="none" w:sz="0" w:space="0" w:color="auto"/>
        <w:right w:val="none" w:sz="0" w:space="0" w:color="auto"/>
      </w:divBdr>
    </w:div>
    <w:div w:id="371619512">
      <w:bodyDiv w:val="1"/>
      <w:marLeft w:val="0"/>
      <w:marRight w:val="0"/>
      <w:marTop w:val="0"/>
      <w:marBottom w:val="0"/>
      <w:divBdr>
        <w:top w:val="none" w:sz="0" w:space="0" w:color="auto"/>
        <w:left w:val="none" w:sz="0" w:space="0" w:color="auto"/>
        <w:bottom w:val="none" w:sz="0" w:space="0" w:color="auto"/>
        <w:right w:val="none" w:sz="0" w:space="0" w:color="auto"/>
      </w:divBdr>
    </w:div>
    <w:div w:id="371685767">
      <w:bodyDiv w:val="1"/>
      <w:marLeft w:val="0"/>
      <w:marRight w:val="0"/>
      <w:marTop w:val="0"/>
      <w:marBottom w:val="0"/>
      <w:divBdr>
        <w:top w:val="none" w:sz="0" w:space="0" w:color="auto"/>
        <w:left w:val="none" w:sz="0" w:space="0" w:color="auto"/>
        <w:bottom w:val="none" w:sz="0" w:space="0" w:color="auto"/>
        <w:right w:val="none" w:sz="0" w:space="0" w:color="auto"/>
      </w:divBdr>
    </w:div>
    <w:div w:id="371803503">
      <w:bodyDiv w:val="1"/>
      <w:marLeft w:val="0"/>
      <w:marRight w:val="0"/>
      <w:marTop w:val="0"/>
      <w:marBottom w:val="0"/>
      <w:divBdr>
        <w:top w:val="none" w:sz="0" w:space="0" w:color="auto"/>
        <w:left w:val="none" w:sz="0" w:space="0" w:color="auto"/>
        <w:bottom w:val="none" w:sz="0" w:space="0" w:color="auto"/>
        <w:right w:val="none" w:sz="0" w:space="0" w:color="auto"/>
      </w:divBdr>
    </w:div>
    <w:div w:id="371805300">
      <w:bodyDiv w:val="1"/>
      <w:marLeft w:val="0"/>
      <w:marRight w:val="0"/>
      <w:marTop w:val="0"/>
      <w:marBottom w:val="0"/>
      <w:divBdr>
        <w:top w:val="none" w:sz="0" w:space="0" w:color="auto"/>
        <w:left w:val="none" w:sz="0" w:space="0" w:color="auto"/>
        <w:bottom w:val="none" w:sz="0" w:space="0" w:color="auto"/>
        <w:right w:val="none" w:sz="0" w:space="0" w:color="auto"/>
      </w:divBdr>
    </w:div>
    <w:div w:id="371878980">
      <w:bodyDiv w:val="1"/>
      <w:marLeft w:val="0"/>
      <w:marRight w:val="0"/>
      <w:marTop w:val="0"/>
      <w:marBottom w:val="0"/>
      <w:divBdr>
        <w:top w:val="none" w:sz="0" w:space="0" w:color="auto"/>
        <w:left w:val="none" w:sz="0" w:space="0" w:color="auto"/>
        <w:bottom w:val="none" w:sz="0" w:space="0" w:color="auto"/>
        <w:right w:val="none" w:sz="0" w:space="0" w:color="auto"/>
      </w:divBdr>
    </w:div>
    <w:div w:id="371879269">
      <w:bodyDiv w:val="1"/>
      <w:marLeft w:val="0"/>
      <w:marRight w:val="0"/>
      <w:marTop w:val="0"/>
      <w:marBottom w:val="0"/>
      <w:divBdr>
        <w:top w:val="none" w:sz="0" w:space="0" w:color="auto"/>
        <w:left w:val="none" w:sz="0" w:space="0" w:color="auto"/>
        <w:bottom w:val="none" w:sz="0" w:space="0" w:color="auto"/>
        <w:right w:val="none" w:sz="0" w:space="0" w:color="auto"/>
      </w:divBdr>
    </w:div>
    <w:div w:id="372073138">
      <w:bodyDiv w:val="1"/>
      <w:marLeft w:val="0"/>
      <w:marRight w:val="0"/>
      <w:marTop w:val="0"/>
      <w:marBottom w:val="0"/>
      <w:divBdr>
        <w:top w:val="none" w:sz="0" w:space="0" w:color="auto"/>
        <w:left w:val="none" w:sz="0" w:space="0" w:color="auto"/>
        <w:bottom w:val="none" w:sz="0" w:space="0" w:color="auto"/>
        <w:right w:val="none" w:sz="0" w:space="0" w:color="auto"/>
      </w:divBdr>
    </w:div>
    <w:div w:id="372076974">
      <w:bodyDiv w:val="1"/>
      <w:marLeft w:val="0"/>
      <w:marRight w:val="0"/>
      <w:marTop w:val="0"/>
      <w:marBottom w:val="0"/>
      <w:divBdr>
        <w:top w:val="none" w:sz="0" w:space="0" w:color="auto"/>
        <w:left w:val="none" w:sz="0" w:space="0" w:color="auto"/>
        <w:bottom w:val="none" w:sz="0" w:space="0" w:color="auto"/>
        <w:right w:val="none" w:sz="0" w:space="0" w:color="auto"/>
      </w:divBdr>
    </w:div>
    <w:div w:id="372077169">
      <w:bodyDiv w:val="1"/>
      <w:marLeft w:val="0"/>
      <w:marRight w:val="0"/>
      <w:marTop w:val="0"/>
      <w:marBottom w:val="0"/>
      <w:divBdr>
        <w:top w:val="none" w:sz="0" w:space="0" w:color="auto"/>
        <w:left w:val="none" w:sz="0" w:space="0" w:color="auto"/>
        <w:bottom w:val="none" w:sz="0" w:space="0" w:color="auto"/>
        <w:right w:val="none" w:sz="0" w:space="0" w:color="auto"/>
      </w:divBdr>
    </w:div>
    <w:div w:id="372123753">
      <w:bodyDiv w:val="1"/>
      <w:marLeft w:val="0"/>
      <w:marRight w:val="0"/>
      <w:marTop w:val="0"/>
      <w:marBottom w:val="0"/>
      <w:divBdr>
        <w:top w:val="none" w:sz="0" w:space="0" w:color="auto"/>
        <w:left w:val="none" w:sz="0" w:space="0" w:color="auto"/>
        <w:bottom w:val="none" w:sz="0" w:space="0" w:color="auto"/>
        <w:right w:val="none" w:sz="0" w:space="0" w:color="auto"/>
      </w:divBdr>
    </w:div>
    <w:div w:id="372274877">
      <w:bodyDiv w:val="1"/>
      <w:marLeft w:val="0"/>
      <w:marRight w:val="0"/>
      <w:marTop w:val="0"/>
      <w:marBottom w:val="0"/>
      <w:divBdr>
        <w:top w:val="none" w:sz="0" w:space="0" w:color="auto"/>
        <w:left w:val="none" w:sz="0" w:space="0" w:color="auto"/>
        <w:bottom w:val="none" w:sz="0" w:space="0" w:color="auto"/>
        <w:right w:val="none" w:sz="0" w:space="0" w:color="auto"/>
      </w:divBdr>
    </w:div>
    <w:div w:id="372316604">
      <w:bodyDiv w:val="1"/>
      <w:marLeft w:val="0"/>
      <w:marRight w:val="0"/>
      <w:marTop w:val="0"/>
      <w:marBottom w:val="0"/>
      <w:divBdr>
        <w:top w:val="none" w:sz="0" w:space="0" w:color="auto"/>
        <w:left w:val="none" w:sz="0" w:space="0" w:color="auto"/>
        <w:bottom w:val="none" w:sz="0" w:space="0" w:color="auto"/>
        <w:right w:val="none" w:sz="0" w:space="0" w:color="auto"/>
      </w:divBdr>
    </w:div>
    <w:div w:id="372387668">
      <w:bodyDiv w:val="1"/>
      <w:marLeft w:val="0"/>
      <w:marRight w:val="0"/>
      <w:marTop w:val="0"/>
      <w:marBottom w:val="0"/>
      <w:divBdr>
        <w:top w:val="none" w:sz="0" w:space="0" w:color="auto"/>
        <w:left w:val="none" w:sz="0" w:space="0" w:color="auto"/>
        <w:bottom w:val="none" w:sz="0" w:space="0" w:color="auto"/>
        <w:right w:val="none" w:sz="0" w:space="0" w:color="auto"/>
      </w:divBdr>
    </w:div>
    <w:div w:id="372391190">
      <w:bodyDiv w:val="1"/>
      <w:marLeft w:val="0"/>
      <w:marRight w:val="0"/>
      <w:marTop w:val="0"/>
      <w:marBottom w:val="0"/>
      <w:divBdr>
        <w:top w:val="none" w:sz="0" w:space="0" w:color="auto"/>
        <w:left w:val="none" w:sz="0" w:space="0" w:color="auto"/>
        <w:bottom w:val="none" w:sz="0" w:space="0" w:color="auto"/>
        <w:right w:val="none" w:sz="0" w:space="0" w:color="auto"/>
      </w:divBdr>
    </w:div>
    <w:div w:id="372463749">
      <w:bodyDiv w:val="1"/>
      <w:marLeft w:val="0"/>
      <w:marRight w:val="0"/>
      <w:marTop w:val="0"/>
      <w:marBottom w:val="0"/>
      <w:divBdr>
        <w:top w:val="none" w:sz="0" w:space="0" w:color="auto"/>
        <w:left w:val="none" w:sz="0" w:space="0" w:color="auto"/>
        <w:bottom w:val="none" w:sz="0" w:space="0" w:color="auto"/>
        <w:right w:val="none" w:sz="0" w:space="0" w:color="auto"/>
      </w:divBdr>
    </w:div>
    <w:div w:id="372464010">
      <w:bodyDiv w:val="1"/>
      <w:marLeft w:val="0"/>
      <w:marRight w:val="0"/>
      <w:marTop w:val="0"/>
      <w:marBottom w:val="0"/>
      <w:divBdr>
        <w:top w:val="none" w:sz="0" w:space="0" w:color="auto"/>
        <w:left w:val="none" w:sz="0" w:space="0" w:color="auto"/>
        <w:bottom w:val="none" w:sz="0" w:space="0" w:color="auto"/>
        <w:right w:val="none" w:sz="0" w:space="0" w:color="auto"/>
      </w:divBdr>
    </w:div>
    <w:div w:id="372538308">
      <w:bodyDiv w:val="1"/>
      <w:marLeft w:val="0"/>
      <w:marRight w:val="0"/>
      <w:marTop w:val="0"/>
      <w:marBottom w:val="0"/>
      <w:divBdr>
        <w:top w:val="none" w:sz="0" w:space="0" w:color="auto"/>
        <w:left w:val="none" w:sz="0" w:space="0" w:color="auto"/>
        <w:bottom w:val="none" w:sz="0" w:space="0" w:color="auto"/>
        <w:right w:val="none" w:sz="0" w:space="0" w:color="auto"/>
      </w:divBdr>
    </w:div>
    <w:div w:id="372657510">
      <w:bodyDiv w:val="1"/>
      <w:marLeft w:val="0"/>
      <w:marRight w:val="0"/>
      <w:marTop w:val="0"/>
      <w:marBottom w:val="0"/>
      <w:divBdr>
        <w:top w:val="none" w:sz="0" w:space="0" w:color="auto"/>
        <w:left w:val="none" w:sz="0" w:space="0" w:color="auto"/>
        <w:bottom w:val="none" w:sz="0" w:space="0" w:color="auto"/>
        <w:right w:val="none" w:sz="0" w:space="0" w:color="auto"/>
      </w:divBdr>
    </w:div>
    <w:div w:id="372658377">
      <w:bodyDiv w:val="1"/>
      <w:marLeft w:val="0"/>
      <w:marRight w:val="0"/>
      <w:marTop w:val="0"/>
      <w:marBottom w:val="0"/>
      <w:divBdr>
        <w:top w:val="none" w:sz="0" w:space="0" w:color="auto"/>
        <w:left w:val="none" w:sz="0" w:space="0" w:color="auto"/>
        <w:bottom w:val="none" w:sz="0" w:space="0" w:color="auto"/>
        <w:right w:val="none" w:sz="0" w:space="0" w:color="auto"/>
      </w:divBdr>
    </w:div>
    <w:div w:id="372845936">
      <w:bodyDiv w:val="1"/>
      <w:marLeft w:val="0"/>
      <w:marRight w:val="0"/>
      <w:marTop w:val="0"/>
      <w:marBottom w:val="0"/>
      <w:divBdr>
        <w:top w:val="none" w:sz="0" w:space="0" w:color="auto"/>
        <w:left w:val="none" w:sz="0" w:space="0" w:color="auto"/>
        <w:bottom w:val="none" w:sz="0" w:space="0" w:color="auto"/>
        <w:right w:val="none" w:sz="0" w:space="0" w:color="auto"/>
      </w:divBdr>
    </w:div>
    <w:div w:id="372922459">
      <w:bodyDiv w:val="1"/>
      <w:marLeft w:val="0"/>
      <w:marRight w:val="0"/>
      <w:marTop w:val="0"/>
      <w:marBottom w:val="0"/>
      <w:divBdr>
        <w:top w:val="none" w:sz="0" w:space="0" w:color="auto"/>
        <w:left w:val="none" w:sz="0" w:space="0" w:color="auto"/>
        <w:bottom w:val="none" w:sz="0" w:space="0" w:color="auto"/>
        <w:right w:val="none" w:sz="0" w:space="0" w:color="auto"/>
      </w:divBdr>
    </w:div>
    <w:div w:id="373047106">
      <w:bodyDiv w:val="1"/>
      <w:marLeft w:val="0"/>
      <w:marRight w:val="0"/>
      <w:marTop w:val="0"/>
      <w:marBottom w:val="0"/>
      <w:divBdr>
        <w:top w:val="none" w:sz="0" w:space="0" w:color="auto"/>
        <w:left w:val="none" w:sz="0" w:space="0" w:color="auto"/>
        <w:bottom w:val="none" w:sz="0" w:space="0" w:color="auto"/>
        <w:right w:val="none" w:sz="0" w:space="0" w:color="auto"/>
      </w:divBdr>
    </w:div>
    <w:div w:id="373118492">
      <w:bodyDiv w:val="1"/>
      <w:marLeft w:val="0"/>
      <w:marRight w:val="0"/>
      <w:marTop w:val="0"/>
      <w:marBottom w:val="0"/>
      <w:divBdr>
        <w:top w:val="none" w:sz="0" w:space="0" w:color="auto"/>
        <w:left w:val="none" w:sz="0" w:space="0" w:color="auto"/>
        <w:bottom w:val="none" w:sz="0" w:space="0" w:color="auto"/>
        <w:right w:val="none" w:sz="0" w:space="0" w:color="auto"/>
      </w:divBdr>
    </w:div>
    <w:div w:id="373312337">
      <w:bodyDiv w:val="1"/>
      <w:marLeft w:val="0"/>
      <w:marRight w:val="0"/>
      <w:marTop w:val="0"/>
      <w:marBottom w:val="0"/>
      <w:divBdr>
        <w:top w:val="none" w:sz="0" w:space="0" w:color="auto"/>
        <w:left w:val="none" w:sz="0" w:space="0" w:color="auto"/>
        <w:bottom w:val="none" w:sz="0" w:space="0" w:color="auto"/>
        <w:right w:val="none" w:sz="0" w:space="0" w:color="auto"/>
      </w:divBdr>
    </w:div>
    <w:div w:id="373312720">
      <w:bodyDiv w:val="1"/>
      <w:marLeft w:val="0"/>
      <w:marRight w:val="0"/>
      <w:marTop w:val="0"/>
      <w:marBottom w:val="0"/>
      <w:divBdr>
        <w:top w:val="none" w:sz="0" w:space="0" w:color="auto"/>
        <w:left w:val="none" w:sz="0" w:space="0" w:color="auto"/>
        <w:bottom w:val="none" w:sz="0" w:space="0" w:color="auto"/>
        <w:right w:val="none" w:sz="0" w:space="0" w:color="auto"/>
      </w:divBdr>
    </w:div>
    <w:div w:id="373382825">
      <w:bodyDiv w:val="1"/>
      <w:marLeft w:val="0"/>
      <w:marRight w:val="0"/>
      <w:marTop w:val="0"/>
      <w:marBottom w:val="0"/>
      <w:divBdr>
        <w:top w:val="none" w:sz="0" w:space="0" w:color="auto"/>
        <w:left w:val="none" w:sz="0" w:space="0" w:color="auto"/>
        <w:bottom w:val="none" w:sz="0" w:space="0" w:color="auto"/>
        <w:right w:val="none" w:sz="0" w:space="0" w:color="auto"/>
      </w:divBdr>
    </w:div>
    <w:div w:id="373385060">
      <w:bodyDiv w:val="1"/>
      <w:marLeft w:val="0"/>
      <w:marRight w:val="0"/>
      <w:marTop w:val="0"/>
      <w:marBottom w:val="0"/>
      <w:divBdr>
        <w:top w:val="none" w:sz="0" w:space="0" w:color="auto"/>
        <w:left w:val="none" w:sz="0" w:space="0" w:color="auto"/>
        <w:bottom w:val="none" w:sz="0" w:space="0" w:color="auto"/>
        <w:right w:val="none" w:sz="0" w:space="0" w:color="auto"/>
      </w:divBdr>
    </w:div>
    <w:div w:id="373432418">
      <w:bodyDiv w:val="1"/>
      <w:marLeft w:val="0"/>
      <w:marRight w:val="0"/>
      <w:marTop w:val="0"/>
      <w:marBottom w:val="0"/>
      <w:divBdr>
        <w:top w:val="none" w:sz="0" w:space="0" w:color="auto"/>
        <w:left w:val="none" w:sz="0" w:space="0" w:color="auto"/>
        <w:bottom w:val="none" w:sz="0" w:space="0" w:color="auto"/>
        <w:right w:val="none" w:sz="0" w:space="0" w:color="auto"/>
      </w:divBdr>
    </w:div>
    <w:div w:id="373432479">
      <w:bodyDiv w:val="1"/>
      <w:marLeft w:val="0"/>
      <w:marRight w:val="0"/>
      <w:marTop w:val="0"/>
      <w:marBottom w:val="0"/>
      <w:divBdr>
        <w:top w:val="none" w:sz="0" w:space="0" w:color="auto"/>
        <w:left w:val="none" w:sz="0" w:space="0" w:color="auto"/>
        <w:bottom w:val="none" w:sz="0" w:space="0" w:color="auto"/>
        <w:right w:val="none" w:sz="0" w:space="0" w:color="auto"/>
      </w:divBdr>
    </w:div>
    <w:div w:id="373582203">
      <w:bodyDiv w:val="1"/>
      <w:marLeft w:val="0"/>
      <w:marRight w:val="0"/>
      <w:marTop w:val="0"/>
      <w:marBottom w:val="0"/>
      <w:divBdr>
        <w:top w:val="none" w:sz="0" w:space="0" w:color="auto"/>
        <w:left w:val="none" w:sz="0" w:space="0" w:color="auto"/>
        <w:bottom w:val="none" w:sz="0" w:space="0" w:color="auto"/>
        <w:right w:val="none" w:sz="0" w:space="0" w:color="auto"/>
      </w:divBdr>
    </w:div>
    <w:div w:id="373583757">
      <w:bodyDiv w:val="1"/>
      <w:marLeft w:val="0"/>
      <w:marRight w:val="0"/>
      <w:marTop w:val="0"/>
      <w:marBottom w:val="0"/>
      <w:divBdr>
        <w:top w:val="none" w:sz="0" w:space="0" w:color="auto"/>
        <w:left w:val="none" w:sz="0" w:space="0" w:color="auto"/>
        <w:bottom w:val="none" w:sz="0" w:space="0" w:color="auto"/>
        <w:right w:val="none" w:sz="0" w:space="0" w:color="auto"/>
      </w:divBdr>
    </w:div>
    <w:div w:id="373584811">
      <w:bodyDiv w:val="1"/>
      <w:marLeft w:val="0"/>
      <w:marRight w:val="0"/>
      <w:marTop w:val="0"/>
      <w:marBottom w:val="0"/>
      <w:divBdr>
        <w:top w:val="none" w:sz="0" w:space="0" w:color="auto"/>
        <w:left w:val="none" w:sz="0" w:space="0" w:color="auto"/>
        <w:bottom w:val="none" w:sz="0" w:space="0" w:color="auto"/>
        <w:right w:val="none" w:sz="0" w:space="0" w:color="auto"/>
      </w:divBdr>
    </w:div>
    <w:div w:id="373774147">
      <w:bodyDiv w:val="1"/>
      <w:marLeft w:val="0"/>
      <w:marRight w:val="0"/>
      <w:marTop w:val="0"/>
      <w:marBottom w:val="0"/>
      <w:divBdr>
        <w:top w:val="none" w:sz="0" w:space="0" w:color="auto"/>
        <w:left w:val="none" w:sz="0" w:space="0" w:color="auto"/>
        <w:bottom w:val="none" w:sz="0" w:space="0" w:color="auto"/>
        <w:right w:val="none" w:sz="0" w:space="0" w:color="auto"/>
      </w:divBdr>
    </w:div>
    <w:div w:id="373819536">
      <w:bodyDiv w:val="1"/>
      <w:marLeft w:val="0"/>
      <w:marRight w:val="0"/>
      <w:marTop w:val="0"/>
      <w:marBottom w:val="0"/>
      <w:divBdr>
        <w:top w:val="none" w:sz="0" w:space="0" w:color="auto"/>
        <w:left w:val="none" w:sz="0" w:space="0" w:color="auto"/>
        <w:bottom w:val="none" w:sz="0" w:space="0" w:color="auto"/>
        <w:right w:val="none" w:sz="0" w:space="0" w:color="auto"/>
      </w:divBdr>
    </w:div>
    <w:div w:id="374041107">
      <w:bodyDiv w:val="1"/>
      <w:marLeft w:val="0"/>
      <w:marRight w:val="0"/>
      <w:marTop w:val="0"/>
      <w:marBottom w:val="0"/>
      <w:divBdr>
        <w:top w:val="none" w:sz="0" w:space="0" w:color="auto"/>
        <w:left w:val="none" w:sz="0" w:space="0" w:color="auto"/>
        <w:bottom w:val="none" w:sz="0" w:space="0" w:color="auto"/>
        <w:right w:val="none" w:sz="0" w:space="0" w:color="auto"/>
      </w:divBdr>
    </w:div>
    <w:div w:id="374086916">
      <w:bodyDiv w:val="1"/>
      <w:marLeft w:val="0"/>
      <w:marRight w:val="0"/>
      <w:marTop w:val="0"/>
      <w:marBottom w:val="0"/>
      <w:divBdr>
        <w:top w:val="none" w:sz="0" w:space="0" w:color="auto"/>
        <w:left w:val="none" w:sz="0" w:space="0" w:color="auto"/>
        <w:bottom w:val="none" w:sz="0" w:space="0" w:color="auto"/>
        <w:right w:val="none" w:sz="0" w:space="0" w:color="auto"/>
      </w:divBdr>
    </w:div>
    <w:div w:id="374158404">
      <w:bodyDiv w:val="1"/>
      <w:marLeft w:val="0"/>
      <w:marRight w:val="0"/>
      <w:marTop w:val="0"/>
      <w:marBottom w:val="0"/>
      <w:divBdr>
        <w:top w:val="none" w:sz="0" w:space="0" w:color="auto"/>
        <w:left w:val="none" w:sz="0" w:space="0" w:color="auto"/>
        <w:bottom w:val="none" w:sz="0" w:space="0" w:color="auto"/>
        <w:right w:val="none" w:sz="0" w:space="0" w:color="auto"/>
      </w:divBdr>
    </w:div>
    <w:div w:id="374165273">
      <w:bodyDiv w:val="1"/>
      <w:marLeft w:val="0"/>
      <w:marRight w:val="0"/>
      <w:marTop w:val="0"/>
      <w:marBottom w:val="0"/>
      <w:divBdr>
        <w:top w:val="none" w:sz="0" w:space="0" w:color="auto"/>
        <w:left w:val="none" w:sz="0" w:space="0" w:color="auto"/>
        <w:bottom w:val="none" w:sz="0" w:space="0" w:color="auto"/>
        <w:right w:val="none" w:sz="0" w:space="0" w:color="auto"/>
      </w:divBdr>
    </w:div>
    <w:div w:id="374277368">
      <w:bodyDiv w:val="1"/>
      <w:marLeft w:val="0"/>
      <w:marRight w:val="0"/>
      <w:marTop w:val="0"/>
      <w:marBottom w:val="0"/>
      <w:divBdr>
        <w:top w:val="none" w:sz="0" w:space="0" w:color="auto"/>
        <w:left w:val="none" w:sz="0" w:space="0" w:color="auto"/>
        <w:bottom w:val="none" w:sz="0" w:space="0" w:color="auto"/>
        <w:right w:val="none" w:sz="0" w:space="0" w:color="auto"/>
      </w:divBdr>
    </w:div>
    <w:div w:id="374504178">
      <w:bodyDiv w:val="1"/>
      <w:marLeft w:val="0"/>
      <w:marRight w:val="0"/>
      <w:marTop w:val="0"/>
      <w:marBottom w:val="0"/>
      <w:divBdr>
        <w:top w:val="none" w:sz="0" w:space="0" w:color="auto"/>
        <w:left w:val="none" w:sz="0" w:space="0" w:color="auto"/>
        <w:bottom w:val="none" w:sz="0" w:space="0" w:color="auto"/>
        <w:right w:val="none" w:sz="0" w:space="0" w:color="auto"/>
      </w:divBdr>
    </w:div>
    <w:div w:id="374545265">
      <w:bodyDiv w:val="1"/>
      <w:marLeft w:val="0"/>
      <w:marRight w:val="0"/>
      <w:marTop w:val="0"/>
      <w:marBottom w:val="0"/>
      <w:divBdr>
        <w:top w:val="none" w:sz="0" w:space="0" w:color="auto"/>
        <w:left w:val="none" w:sz="0" w:space="0" w:color="auto"/>
        <w:bottom w:val="none" w:sz="0" w:space="0" w:color="auto"/>
        <w:right w:val="none" w:sz="0" w:space="0" w:color="auto"/>
      </w:divBdr>
    </w:div>
    <w:div w:id="374546415">
      <w:bodyDiv w:val="1"/>
      <w:marLeft w:val="0"/>
      <w:marRight w:val="0"/>
      <w:marTop w:val="0"/>
      <w:marBottom w:val="0"/>
      <w:divBdr>
        <w:top w:val="none" w:sz="0" w:space="0" w:color="auto"/>
        <w:left w:val="none" w:sz="0" w:space="0" w:color="auto"/>
        <w:bottom w:val="none" w:sz="0" w:space="0" w:color="auto"/>
        <w:right w:val="none" w:sz="0" w:space="0" w:color="auto"/>
      </w:divBdr>
    </w:div>
    <w:div w:id="374696301">
      <w:bodyDiv w:val="1"/>
      <w:marLeft w:val="0"/>
      <w:marRight w:val="0"/>
      <w:marTop w:val="0"/>
      <w:marBottom w:val="0"/>
      <w:divBdr>
        <w:top w:val="none" w:sz="0" w:space="0" w:color="auto"/>
        <w:left w:val="none" w:sz="0" w:space="0" w:color="auto"/>
        <w:bottom w:val="none" w:sz="0" w:space="0" w:color="auto"/>
        <w:right w:val="none" w:sz="0" w:space="0" w:color="auto"/>
      </w:divBdr>
    </w:div>
    <w:div w:id="374701585">
      <w:bodyDiv w:val="1"/>
      <w:marLeft w:val="0"/>
      <w:marRight w:val="0"/>
      <w:marTop w:val="0"/>
      <w:marBottom w:val="0"/>
      <w:divBdr>
        <w:top w:val="none" w:sz="0" w:space="0" w:color="auto"/>
        <w:left w:val="none" w:sz="0" w:space="0" w:color="auto"/>
        <w:bottom w:val="none" w:sz="0" w:space="0" w:color="auto"/>
        <w:right w:val="none" w:sz="0" w:space="0" w:color="auto"/>
      </w:divBdr>
    </w:div>
    <w:div w:id="374739559">
      <w:bodyDiv w:val="1"/>
      <w:marLeft w:val="0"/>
      <w:marRight w:val="0"/>
      <w:marTop w:val="0"/>
      <w:marBottom w:val="0"/>
      <w:divBdr>
        <w:top w:val="none" w:sz="0" w:space="0" w:color="auto"/>
        <w:left w:val="none" w:sz="0" w:space="0" w:color="auto"/>
        <w:bottom w:val="none" w:sz="0" w:space="0" w:color="auto"/>
        <w:right w:val="none" w:sz="0" w:space="0" w:color="auto"/>
      </w:divBdr>
    </w:div>
    <w:div w:id="374745044">
      <w:bodyDiv w:val="1"/>
      <w:marLeft w:val="0"/>
      <w:marRight w:val="0"/>
      <w:marTop w:val="0"/>
      <w:marBottom w:val="0"/>
      <w:divBdr>
        <w:top w:val="none" w:sz="0" w:space="0" w:color="auto"/>
        <w:left w:val="none" w:sz="0" w:space="0" w:color="auto"/>
        <w:bottom w:val="none" w:sz="0" w:space="0" w:color="auto"/>
        <w:right w:val="none" w:sz="0" w:space="0" w:color="auto"/>
      </w:divBdr>
    </w:div>
    <w:div w:id="374812999">
      <w:bodyDiv w:val="1"/>
      <w:marLeft w:val="0"/>
      <w:marRight w:val="0"/>
      <w:marTop w:val="0"/>
      <w:marBottom w:val="0"/>
      <w:divBdr>
        <w:top w:val="none" w:sz="0" w:space="0" w:color="auto"/>
        <w:left w:val="none" w:sz="0" w:space="0" w:color="auto"/>
        <w:bottom w:val="none" w:sz="0" w:space="0" w:color="auto"/>
        <w:right w:val="none" w:sz="0" w:space="0" w:color="auto"/>
      </w:divBdr>
    </w:div>
    <w:div w:id="374886722">
      <w:bodyDiv w:val="1"/>
      <w:marLeft w:val="0"/>
      <w:marRight w:val="0"/>
      <w:marTop w:val="0"/>
      <w:marBottom w:val="0"/>
      <w:divBdr>
        <w:top w:val="none" w:sz="0" w:space="0" w:color="auto"/>
        <w:left w:val="none" w:sz="0" w:space="0" w:color="auto"/>
        <w:bottom w:val="none" w:sz="0" w:space="0" w:color="auto"/>
        <w:right w:val="none" w:sz="0" w:space="0" w:color="auto"/>
      </w:divBdr>
    </w:div>
    <w:div w:id="374937267">
      <w:bodyDiv w:val="1"/>
      <w:marLeft w:val="0"/>
      <w:marRight w:val="0"/>
      <w:marTop w:val="0"/>
      <w:marBottom w:val="0"/>
      <w:divBdr>
        <w:top w:val="none" w:sz="0" w:space="0" w:color="auto"/>
        <w:left w:val="none" w:sz="0" w:space="0" w:color="auto"/>
        <w:bottom w:val="none" w:sz="0" w:space="0" w:color="auto"/>
        <w:right w:val="none" w:sz="0" w:space="0" w:color="auto"/>
      </w:divBdr>
    </w:div>
    <w:div w:id="375008119">
      <w:bodyDiv w:val="1"/>
      <w:marLeft w:val="0"/>
      <w:marRight w:val="0"/>
      <w:marTop w:val="0"/>
      <w:marBottom w:val="0"/>
      <w:divBdr>
        <w:top w:val="none" w:sz="0" w:space="0" w:color="auto"/>
        <w:left w:val="none" w:sz="0" w:space="0" w:color="auto"/>
        <w:bottom w:val="none" w:sz="0" w:space="0" w:color="auto"/>
        <w:right w:val="none" w:sz="0" w:space="0" w:color="auto"/>
      </w:divBdr>
    </w:div>
    <w:div w:id="375012653">
      <w:bodyDiv w:val="1"/>
      <w:marLeft w:val="0"/>
      <w:marRight w:val="0"/>
      <w:marTop w:val="0"/>
      <w:marBottom w:val="0"/>
      <w:divBdr>
        <w:top w:val="none" w:sz="0" w:space="0" w:color="auto"/>
        <w:left w:val="none" w:sz="0" w:space="0" w:color="auto"/>
        <w:bottom w:val="none" w:sz="0" w:space="0" w:color="auto"/>
        <w:right w:val="none" w:sz="0" w:space="0" w:color="auto"/>
      </w:divBdr>
    </w:div>
    <w:div w:id="375080157">
      <w:bodyDiv w:val="1"/>
      <w:marLeft w:val="0"/>
      <w:marRight w:val="0"/>
      <w:marTop w:val="0"/>
      <w:marBottom w:val="0"/>
      <w:divBdr>
        <w:top w:val="none" w:sz="0" w:space="0" w:color="auto"/>
        <w:left w:val="none" w:sz="0" w:space="0" w:color="auto"/>
        <w:bottom w:val="none" w:sz="0" w:space="0" w:color="auto"/>
        <w:right w:val="none" w:sz="0" w:space="0" w:color="auto"/>
      </w:divBdr>
    </w:div>
    <w:div w:id="375081535">
      <w:bodyDiv w:val="1"/>
      <w:marLeft w:val="0"/>
      <w:marRight w:val="0"/>
      <w:marTop w:val="0"/>
      <w:marBottom w:val="0"/>
      <w:divBdr>
        <w:top w:val="none" w:sz="0" w:space="0" w:color="auto"/>
        <w:left w:val="none" w:sz="0" w:space="0" w:color="auto"/>
        <w:bottom w:val="none" w:sz="0" w:space="0" w:color="auto"/>
        <w:right w:val="none" w:sz="0" w:space="0" w:color="auto"/>
      </w:divBdr>
    </w:div>
    <w:div w:id="375083178">
      <w:bodyDiv w:val="1"/>
      <w:marLeft w:val="0"/>
      <w:marRight w:val="0"/>
      <w:marTop w:val="0"/>
      <w:marBottom w:val="0"/>
      <w:divBdr>
        <w:top w:val="none" w:sz="0" w:space="0" w:color="auto"/>
        <w:left w:val="none" w:sz="0" w:space="0" w:color="auto"/>
        <w:bottom w:val="none" w:sz="0" w:space="0" w:color="auto"/>
        <w:right w:val="none" w:sz="0" w:space="0" w:color="auto"/>
      </w:divBdr>
    </w:div>
    <w:div w:id="375201944">
      <w:bodyDiv w:val="1"/>
      <w:marLeft w:val="0"/>
      <w:marRight w:val="0"/>
      <w:marTop w:val="0"/>
      <w:marBottom w:val="0"/>
      <w:divBdr>
        <w:top w:val="none" w:sz="0" w:space="0" w:color="auto"/>
        <w:left w:val="none" w:sz="0" w:space="0" w:color="auto"/>
        <w:bottom w:val="none" w:sz="0" w:space="0" w:color="auto"/>
        <w:right w:val="none" w:sz="0" w:space="0" w:color="auto"/>
      </w:divBdr>
    </w:div>
    <w:div w:id="375282283">
      <w:bodyDiv w:val="1"/>
      <w:marLeft w:val="0"/>
      <w:marRight w:val="0"/>
      <w:marTop w:val="0"/>
      <w:marBottom w:val="0"/>
      <w:divBdr>
        <w:top w:val="none" w:sz="0" w:space="0" w:color="auto"/>
        <w:left w:val="none" w:sz="0" w:space="0" w:color="auto"/>
        <w:bottom w:val="none" w:sz="0" w:space="0" w:color="auto"/>
        <w:right w:val="none" w:sz="0" w:space="0" w:color="auto"/>
      </w:divBdr>
    </w:div>
    <w:div w:id="375393971">
      <w:bodyDiv w:val="1"/>
      <w:marLeft w:val="0"/>
      <w:marRight w:val="0"/>
      <w:marTop w:val="0"/>
      <w:marBottom w:val="0"/>
      <w:divBdr>
        <w:top w:val="none" w:sz="0" w:space="0" w:color="auto"/>
        <w:left w:val="none" w:sz="0" w:space="0" w:color="auto"/>
        <w:bottom w:val="none" w:sz="0" w:space="0" w:color="auto"/>
        <w:right w:val="none" w:sz="0" w:space="0" w:color="auto"/>
      </w:divBdr>
    </w:div>
    <w:div w:id="375593391">
      <w:bodyDiv w:val="1"/>
      <w:marLeft w:val="0"/>
      <w:marRight w:val="0"/>
      <w:marTop w:val="0"/>
      <w:marBottom w:val="0"/>
      <w:divBdr>
        <w:top w:val="none" w:sz="0" w:space="0" w:color="auto"/>
        <w:left w:val="none" w:sz="0" w:space="0" w:color="auto"/>
        <w:bottom w:val="none" w:sz="0" w:space="0" w:color="auto"/>
        <w:right w:val="none" w:sz="0" w:space="0" w:color="auto"/>
      </w:divBdr>
    </w:div>
    <w:div w:id="375665952">
      <w:bodyDiv w:val="1"/>
      <w:marLeft w:val="0"/>
      <w:marRight w:val="0"/>
      <w:marTop w:val="0"/>
      <w:marBottom w:val="0"/>
      <w:divBdr>
        <w:top w:val="none" w:sz="0" w:space="0" w:color="auto"/>
        <w:left w:val="none" w:sz="0" w:space="0" w:color="auto"/>
        <w:bottom w:val="none" w:sz="0" w:space="0" w:color="auto"/>
        <w:right w:val="none" w:sz="0" w:space="0" w:color="auto"/>
      </w:divBdr>
    </w:div>
    <w:div w:id="375854821">
      <w:bodyDiv w:val="1"/>
      <w:marLeft w:val="0"/>
      <w:marRight w:val="0"/>
      <w:marTop w:val="0"/>
      <w:marBottom w:val="0"/>
      <w:divBdr>
        <w:top w:val="none" w:sz="0" w:space="0" w:color="auto"/>
        <w:left w:val="none" w:sz="0" w:space="0" w:color="auto"/>
        <w:bottom w:val="none" w:sz="0" w:space="0" w:color="auto"/>
        <w:right w:val="none" w:sz="0" w:space="0" w:color="auto"/>
      </w:divBdr>
    </w:div>
    <w:div w:id="376006287">
      <w:bodyDiv w:val="1"/>
      <w:marLeft w:val="0"/>
      <w:marRight w:val="0"/>
      <w:marTop w:val="0"/>
      <w:marBottom w:val="0"/>
      <w:divBdr>
        <w:top w:val="none" w:sz="0" w:space="0" w:color="auto"/>
        <w:left w:val="none" w:sz="0" w:space="0" w:color="auto"/>
        <w:bottom w:val="none" w:sz="0" w:space="0" w:color="auto"/>
        <w:right w:val="none" w:sz="0" w:space="0" w:color="auto"/>
      </w:divBdr>
    </w:div>
    <w:div w:id="376012231">
      <w:bodyDiv w:val="1"/>
      <w:marLeft w:val="0"/>
      <w:marRight w:val="0"/>
      <w:marTop w:val="0"/>
      <w:marBottom w:val="0"/>
      <w:divBdr>
        <w:top w:val="none" w:sz="0" w:space="0" w:color="auto"/>
        <w:left w:val="none" w:sz="0" w:space="0" w:color="auto"/>
        <w:bottom w:val="none" w:sz="0" w:space="0" w:color="auto"/>
        <w:right w:val="none" w:sz="0" w:space="0" w:color="auto"/>
      </w:divBdr>
    </w:div>
    <w:div w:id="376123561">
      <w:bodyDiv w:val="1"/>
      <w:marLeft w:val="0"/>
      <w:marRight w:val="0"/>
      <w:marTop w:val="0"/>
      <w:marBottom w:val="0"/>
      <w:divBdr>
        <w:top w:val="none" w:sz="0" w:space="0" w:color="auto"/>
        <w:left w:val="none" w:sz="0" w:space="0" w:color="auto"/>
        <w:bottom w:val="none" w:sz="0" w:space="0" w:color="auto"/>
        <w:right w:val="none" w:sz="0" w:space="0" w:color="auto"/>
      </w:divBdr>
    </w:div>
    <w:div w:id="376124063">
      <w:bodyDiv w:val="1"/>
      <w:marLeft w:val="0"/>
      <w:marRight w:val="0"/>
      <w:marTop w:val="0"/>
      <w:marBottom w:val="0"/>
      <w:divBdr>
        <w:top w:val="none" w:sz="0" w:space="0" w:color="auto"/>
        <w:left w:val="none" w:sz="0" w:space="0" w:color="auto"/>
        <w:bottom w:val="none" w:sz="0" w:space="0" w:color="auto"/>
        <w:right w:val="none" w:sz="0" w:space="0" w:color="auto"/>
      </w:divBdr>
    </w:div>
    <w:div w:id="376129619">
      <w:bodyDiv w:val="1"/>
      <w:marLeft w:val="0"/>
      <w:marRight w:val="0"/>
      <w:marTop w:val="0"/>
      <w:marBottom w:val="0"/>
      <w:divBdr>
        <w:top w:val="none" w:sz="0" w:space="0" w:color="auto"/>
        <w:left w:val="none" w:sz="0" w:space="0" w:color="auto"/>
        <w:bottom w:val="none" w:sz="0" w:space="0" w:color="auto"/>
        <w:right w:val="none" w:sz="0" w:space="0" w:color="auto"/>
      </w:divBdr>
    </w:div>
    <w:div w:id="376316855">
      <w:bodyDiv w:val="1"/>
      <w:marLeft w:val="0"/>
      <w:marRight w:val="0"/>
      <w:marTop w:val="0"/>
      <w:marBottom w:val="0"/>
      <w:divBdr>
        <w:top w:val="none" w:sz="0" w:space="0" w:color="auto"/>
        <w:left w:val="none" w:sz="0" w:space="0" w:color="auto"/>
        <w:bottom w:val="none" w:sz="0" w:space="0" w:color="auto"/>
        <w:right w:val="none" w:sz="0" w:space="0" w:color="auto"/>
      </w:divBdr>
    </w:div>
    <w:div w:id="376584402">
      <w:bodyDiv w:val="1"/>
      <w:marLeft w:val="0"/>
      <w:marRight w:val="0"/>
      <w:marTop w:val="0"/>
      <w:marBottom w:val="0"/>
      <w:divBdr>
        <w:top w:val="none" w:sz="0" w:space="0" w:color="auto"/>
        <w:left w:val="none" w:sz="0" w:space="0" w:color="auto"/>
        <w:bottom w:val="none" w:sz="0" w:space="0" w:color="auto"/>
        <w:right w:val="none" w:sz="0" w:space="0" w:color="auto"/>
      </w:divBdr>
    </w:div>
    <w:div w:id="376592325">
      <w:bodyDiv w:val="1"/>
      <w:marLeft w:val="0"/>
      <w:marRight w:val="0"/>
      <w:marTop w:val="0"/>
      <w:marBottom w:val="0"/>
      <w:divBdr>
        <w:top w:val="none" w:sz="0" w:space="0" w:color="auto"/>
        <w:left w:val="none" w:sz="0" w:space="0" w:color="auto"/>
        <w:bottom w:val="none" w:sz="0" w:space="0" w:color="auto"/>
        <w:right w:val="none" w:sz="0" w:space="0" w:color="auto"/>
      </w:divBdr>
    </w:div>
    <w:div w:id="376701464">
      <w:bodyDiv w:val="1"/>
      <w:marLeft w:val="0"/>
      <w:marRight w:val="0"/>
      <w:marTop w:val="0"/>
      <w:marBottom w:val="0"/>
      <w:divBdr>
        <w:top w:val="none" w:sz="0" w:space="0" w:color="auto"/>
        <w:left w:val="none" w:sz="0" w:space="0" w:color="auto"/>
        <w:bottom w:val="none" w:sz="0" w:space="0" w:color="auto"/>
        <w:right w:val="none" w:sz="0" w:space="0" w:color="auto"/>
      </w:divBdr>
    </w:div>
    <w:div w:id="376702776">
      <w:bodyDiv w:val="1"/>
      <w:marLeft w:val="0"/>
      <w:marRight w:val="0"/>
      <w:marTop w:val="0"/>
      <w:marBottom w:val="0"/>
      <w:divBdr>
        <w:top w:val="none" w:sz="0" w:space="0" w:color="auto"/>
        <w:left w:val="none" w:sz="0" w:space="0" w:color="auto"/>
        <w:bottom w:val="none" w:sz="0" w:space="0" w:color="auto"/>
        <w:right w:val="none" w:sz="0" w:space="0" w:color="auto"/>
      </w:divBdr>
    </w:div>
    <w:div w:id="376781257">
      <w:bodyDiv w:val="1"/>
      <w:marLeft w:val="0"/>
      <w:marRight w:val="0"/>
      <w:marTop w:val="0"/>
      <w:marBottom w:val="0"/>
      <w:divBdr>
        <w:top w:val="none" w:sz="0" w:space="0" w:color="auto"/>
        <w:left w:val="none" w:sz="0" w:space="0" w:color="auto"/>
        <w:bottom w:val="none" w:sz="0" w:space="0" w:color="auto"/>
        <w:right w:val="none" w:sz="0" w:space="0" w:color="auto"/>
      </w:divBdr>
    </w:div>
    <w:div w:id="376857315">
      <w:bodyDiv w:val="1"/>
      <w:marLeft w:val="0"/>
      <w:marRight w:val="0"/>
      <w:marTop w:val="0"/>
      <w:marBottom w:val="0"/>
      <w:divBdr>
        <w:top w:val="none" w:sz="0" w:space="0" w:color="auto"/>
        <w:left w:val="none" w:sz="0" w:space="0" w:color="auto"/>
        <w:bottom w:val="none" w:sz="0" w:space="0" w:color="auto"/>
        <w:right w:val="none" w:sz="0" w:space="0" w:color="auto"/>
      </w:divBdr>
    </w:div>
    <w:div w:id="376973738">
      <w:bodyDiv w:val="1"/>
      <w:marLeft w:val="0"/>
      <w:marRight w:val="0"/>
      <w:marTop w:val="0"/>
      <w:marBottom w:val="0"/>
      <w:divBdr>
        <w:top w:val="none" w:sz="0" w:space="0" w:color="auto"/>
        <w:left w:val="none" w:sz="0" w:space="0" w:color="auto"/>
        <w:bottom w:val="none" w:sz="0" w:space="0" w:color="auto"/>
        <w:right w:val="none" w:sz="0" w:space="0" w:color="auto"/>
      </w:divBdr>
    </w:div>
    <w:div w:id="376977920">
      <w:bodyDiv w:val="1"/>
      <w:marLeft w:val="0"/>
      <w:marRight w:val="0"/>
      <w:marTop w:val="0"/>
      <w:marBottom w:val="0"/>
      <w:divBdr>
        <w:top w:val="none" w:sz="0" w:space="0" w:color="auto"/>
        <w:left w:val="none" w:sz="0" w:space="0" w:color="auto"/>
        <w:bottom w:val="none" w:sz="0" w:space="0" w:color="auto"/>
        <w:right w:val="none" w:sz="0" w:space="0" w:color="auto"/>
      </w:divBdr>
    </w:div>
    <w:div w:id="376978991">
      <w:bodyDiv w:val="1"/>
      <w:marLeft w:val="0"/>
      <w:marRight w:val="0"/>
      <w:marTop w:val="0"/>
      <w:marBottom w:val="0"/>
      <w:divBdr>
        <w:top w:val="none" w:sz="0" w:space="0" w:color="auto"/>
        <w:left w:val="none" w:sz="0" w:space="0" w:color="auto"/>
        <w:bottom w:val="none" w:sz="0" w:space="0" w:color="auto"/>
        <w:right w:val="none" w:sz="0" w:space="0" w:color="auto"/>
      </w:divBdr>
    </w:div>
    <w:div w:id="377122382">
      <w:bodyDiv w:val="1"/>
      <w:marLeft w:val="0"/>
      <w:marRight w:val="0"/>
      <w:marTop w:val="0"/>
      <w:marBottom w:val="0"/>
      <w:divBdr>
        <w:top w:val="none" w:sz="0" w:space="0" w:color="auto"/>
        <w:left w:val="none" w:sz="0" w:space="0" w:color="auto"/>
        <w:bottom w:val="none" w:sz="0" w:space="0" w:color="auto"/>
        <w:right w:val="none" w:sz="0" w:space="0" w:color="auto"/>
      </w:divBdr>
    </w:div>
    <w:div w:id="377169884">
      <w:bodyDiv w:val="1"/>
      <w:marLeft w:val="0"/>
      <w:marRight w:val="0"/>
      <w:marTop w:val="0"/>
      <w:marBottom w:val="0"/>
      <w:divBdr>
        <w:top w:val="none" w:sz="0" w:space="0" w:color="auto"/>
        <w:left w:val="none" w:sz="0" w:space="0" w:color="auto"/>
        <w:bottom w:val="none" w:sz="0" w:space="0" w:color="auto"/>
        <w:right w:val="none" w:sz="0" w:space="0" w:color="auto"/>
      </w:divBdr>
    </w:div>
    <w:div w:id="377246297">
      <w:bodyDiv w:val="1"/>
      <w:marLeft w:val="0"/>
      <w:marRight w:val="0"/>
      <w:marTop w:val="0"/>
      <w:marBottom w:val="0"/>
      <w:divBdr>
        <w:top w:val="none" w:sz="0" w:space="0" w:color="auto"/>
        <w:left w:val="none" w:sz="0" w:space="0" w:color="auto"/>
        <w:bottom w:val="none" w:sz="0" w:space="0" w:color="auto"/>
        <w:right w:val="none" w:sz="0" w:space="0" w:color="auto"/>
      </w:divBdr>
    </w:div>
    <w:div w:id="377291063">
      <w:bodyDiv w:val="1"/>
      <w:marLeft w:val="0"/>
      <w:marRight w:val="0"/>
      <w:marTop w:val="0"/>
      <w:marBottom w:val="0"/>
      <w:divBdr>
        <w:top w:val="none" w:sz="0" w:space="0" w:color="auto"/>
        <w:left w:val="none" w:sz="0" w:space="0" w:color="auto"/>
        <w:bottom w:val="none" w:sz="0" w:space="0" w:color="auto"/>
        <w:right w:val="none" w:sz="0" w:space="0" w:color="auto"/>
      </w:divBdr>
    </w:div>
    <w:div w:id="377319728">
      <w:bodyDiv w:val="1"/>
      <w:marLeft w:val="0"/>
      <w:marRight w:val="0"/>
      <w:marTop w:val="0"/>
      <w:marBottom w:val="0"/>
      <w:divBdr>
        <w:top w:val="none" w:sz="0" w:space="0" w:color="auto"/>
        <w:left w:val="none" w:sz="0" w:space="0" w:color="auto"/>
        <w:bottom w:val="none" w:sz="0" w:space="0" w:color="auto"/>
        <w:right w:val="none" w:sz="0" w:space="0" w:color="auto"/>
      </w:divBdr>
    </w:div>
    <w:div w:id="377440398">
      <w:bodyDiv w:val="1"/>
      <w:marLeft w:val="0"/>
      <w:marRight w:val="0"/>
      <w:marTop w:val="0"/>
      <w:marBottom w:val="0"/>
      <w:divBdr>
        <w:top w:val="none" w:sz="0" w:space="0" w:color="auto"/>
        <w:left w:val="none" w:sz="0" w:space="0" w:color="auto"/>
        <w:bottom w:val="none" w:sz="0" w:space="0" w:color="auto"/>
        <w:right w:val="none" w:sz="0" w:space="0" w:color="auto"/>
      </w:divBdr>
    </w:div>
    <w:div w:id="377509086">
      <w:bodyDiv w:val="1"/>
      <w:marLeft w:val="0"/>
      <w:marRight w:val="0"/>
      <w:marTop w:val="0"/>
      <w:marBottom w:val="0"/>
      <w:divBdr>
        <w:top w:val="none" w:sz="0" w:space="0" w:color="auto"/>
        <w:left w:val="none" w:sz="0" w:space="0" w:color="auto"/>
        <w:bottom w:val="none" w:sz="0" w:space="0" w:color="auto"/>
        <w:right w:val="none" w:sz="0" w:space="0" w:color="auto"/>
      </w:divBdr>
    </w:div>
    <w:div w:id="377899025">
      <w:bodyDiv w:val="1"/>
      <w:marLeft w:val="0"/>
      <w:marRight w:val="0"/>
      <w:marTop w:val="0"/>
      <w:marBottom w:val="0"/>
      <w:divBdr>
        <w:top w:val="none" w:sz="0" w:space="0" w:color="auto"/>
        <w:left w:val="none" w:sz="0" w:space="0" w:color="auto"/>
        <w:bottom w:val="none" w:sz="0" w:space="0" w:color="auto"/>
        <w:right w:val="none" w:sz="0" w:space="0" w:color="auto"/>
      </w:divBdr>
    </w:div>
    <w:div w:id="377973693">
      <w:bodyDiv w:val="1"/>
      <w:marLeft w:val="0"/>
      <w:marRight w:val="0"/>
      <w:marTop w:val="0"/>
      <w:marBottom w:val="0"/>
      <w:divBdr>
        <w:top w:val="none" w:sz="0" w:space="0" w:color="auto"/>
        <w:left w:val="none" w:sz="0" w:space="0" w:color="auto"/>
        <w:bottom w:val="none" w:sz="0" w:space="0" w:color="auto"/>
        <w:right w:val="none" w:sz="0" w:space="0" w:color="auto"/>
      </w:divBdr>
    </w:div>
    <w:div w:id="377977091">
      <w:bodyDiv w:val="1"/>
      <w:marLeft w:val="0"/>
      <w:marRight w:val="0"/>
      <w:marTop w:val="0"/>
      <w:marBottom w:val="0"/>
      <w:divBdr>
        <w:top w:val="none" w:sz="0" w:space="0" w:color="auto"/>
        <w:left w:val="none" w:sz="0" w:space="0" w:color="auto"/>
        <w:bottom w:val="none" w:sz="0" w:space="0" w:color="auto"/>
        <w:right w:val="none" w:sz="0" w:space="0" w:color="auto"/>
      </w:divBdr>
    </w:div>
    <w:div w:id="378165828">
      <w:bodyDiv w:val="1"/>
      <w:marLeft w:val="0"/>
      <w:marRight w:val="0"/>
      <w:marTop w:val="0"/>
      <w:marBottom w:val="0"/>
      <w:divBdr>
        <w:top w:val="none" w:sz="0" w:space="0" w:color="auto"/>
        <w:left w:val="none" w:sz="0" w:space="0" w:color="auto"/>
        <w:bottom w:val="none" w:sz="0" w:space="0" w:color="auto"/>
        <w:right w:val="none" w:sz="0" w:space="0" w:color="auto"/>
      </w:divBdr>
    </w:div>
    <w:div w:id="378283944">
      <w:bodyDiv w:val="1"/>
      <w:marLeft w:val="0"/>
      <w:marRight w:val="0"/>
      <w:marTop w:val="0"/>
      <w:marBottom w:val="0"/>
      <w:divBdr>
        <w:top w:val="none" w:sz="0" w:space="0" w:color="auto"/>
        <w:left w:val="none" w:sz="0" w:space="0" w:color="auto"/>
        <w:bottom w:val="none" w:sz="0" w:space="0" w:color="auto"/>
        <w:right w:val="none" w:sz="0" w:space="0" w:color="auto"/>
      </w:divBdr>
    </w:div>
    <w:div w:id="378477498">
      <w:bodyDiv w:val="1"/>
      <w:marLeft w:val="0"/>
      <w:marRight w:val="0"/>
      <w:marTop w:val="0"/>
      <w:marBottom w:val="0"/>
      <w:divBdr>
        <w:top w:val="none" w:sz="0" w:space="0" w:color="auto"/>
        <w:left w:val="none" w:sz="0" w:space="0" w:color="auto"/>
        <w:bottom w:val="none" w:sz="0" w:space="0" w:color="auto"/>
        <w:right w:val="none" w:sz="0" w:space="0" w:color="auto"/>
      </w:divBdr>
    </w:div>
    <w:div w:id="378749992">
      <w:bodyDiv w:val="1"/>
      <w:marLeft w:val="0"/>
      <w:marRight w:val="0"/>
      <w:marTop w:val="0"/>
      <w:marBottom w:val="0"/>
      <w:divBdr>
        <w:top w:val="none" w:sz="0" w:space="0" w:color="auto"/>
        <w:left w:val="none" w:sz="0" w:space="0" w:color="auto"/>
        <w:bottom w:val="none" w:sz="0" w:space="0" w:color="auto"/>
        <w:right w:val="none" w:sz="0" w:space="0" w:color="auto"/>
      </w:divBdr>
    </w:div>
    <w:div w:id="378937049">
      <w:bodyDiv w:val="1"/>
      <w:marLeft w:val="0"/>
      <w:marRight w:val="0"/>
      <w:marTop w:val="0"/>
      <w:marBottom w:val="0"/>
      <w:divBdr>
        <w:top w:val="none" w:sz="0" w:space="0" w:color="auto"/>
        <w:left w:val="none" w:sz="0" w:space="0" w:color="auto"/>
        <w:bottom w:val="none" w:sz="0" w:space="0" w:color="auto"/>
        <w:right w:val="none" w:sz="0" w:space="0" w:color="auto"/>
      </w:divBdr>
    </w:div>
    <w:div w:id="378942174">
      <w:bodyDiv w:val="1"/>
      <w:marLeft w:val="0"/>
      <w:marRight w:val="0"/>
      <w:marTop w:val="0"/>
      <w:marBottom w:val="0"/>
      <w:divBdr>
        <w:top w:val="none" w:sz="0" w:space="0" w:color="auto"/>
        <w:left w:val="none" w:sz="0" w:space="0" w:color="auto"/>
        <w:bottom w:val="none" w:sz="0" w:space="0" w:color="auto"/>
        <w:right w:val="none" w:sz="0" w:space="0" w:color="auto"/>
      </w:divBdr>
    </w:div>
    <w:div w:id="379134256">
      <w:bodyDiv w:val="1"/>
      <w:marLeft w:val="0"/>
      <w:marRight w:val="0"/>
      <w:marTop w:val="0"/>
      <w:marBottom w:val="0"/>
      <w:divBdr>
        <w:top w:val="none" w:sz="0" w:space="0" w:color="auto"/>
        <w:left w:val="none" w:sz="0" w:space="0" w:color="auto"/>
        <w:bottom w:val="none" w:sz="0" w:space="0" w:color="auto"/>
        <w:right w:val="none" w:sz="0" w:space="0" w:color="auto"/>
      </w:divBdr>
    </w:div>
    <w:div w:id="379136168">
      <w:bodyDiv w:val="1"/>
      <w:marLeft w:val="0"/>
      <w:marRight w:val="0"/>
      <w:marTop w:val="0"/>
      <w:marBottom w:val="0"/>
      <w:divBdr>
        <w:top w:val="none" w:sz="0" w:space="0" w:color="auto"/>
        <w:left w:val="none" w:sz="0" w:space="0" w:color="auto"/>
        <w:bottom w:val="none" w:sz="0" w:space="0" w:color="auto"/>
        <w:right w:val="none" w:sz="0" w:space="0" w:color="auto"/>
      </w:divBdr>
    </w:div>
    <w:div w:id="379207159">
      <w:bodyDiv w:val="1"/>
      <w:marLeft w:val="0"/>
      <w:marRight w:val="0"/>
      <w:marTop w:val="0"/>
      <w:marBottom w:val="0"/>
      <w:divBdr>
        <w:top w:val="none" w:sz="0" w:space="0" w:color="auto"/>
        <w:left w:val="none" w:sz="0" w:space="0" w:color="auto"/>
        <w:bottom w:val="none" w:sz="0" w:space="0" w:color="auto"/>
        <w:right w:val="none" w:sz="0" w:space="0" w:color="auto"/>
      </w:divBdr>
    </w:div>
    <w:div w:id="379281081">
      <w:bodyDiv w:val="1"/>
      <w:marLeft w:val="0"/>
      <w:marRight w:val="0"/>
      <w:marTop w:val="0"/>
      <w:marBottom w:val="0"/>
      <w:divBdr>
        <w:top w:val="none" w:sz="0" w:space="0" w:color="auto"/>
        <w:left w:val="none" w:sz="0" w:space="0" w:color="auto"/>
        <w:bottom w:val="none" w:sz="0" w:space="0" w:color="auto"/>
        <w:right w:val="none" w:sz="0" w:space="0" w:color="auto"/>
      </w:divBdr>
    </w:div>
    <w:div w:id="379281661">
      <w:bodyDiv w:val="1"/>
      <w:marLeft w:val="0"/>
      <w:marRight w:val="0"/>
      <w:marTop w:val="0"/>
      <w:marBottom w:val="0"/>
      <w:divBdr>
        <w:top w:val="none" w:sz="0" w:space="0" w:color="auto"/>
        <w:left w:val="none" w:sz="0" w:space="0" w:color="auto"/>
        <w:bottom w:val="none" w:sz="0" w:space="0" w:color="auto"/>
        <w:right w:val="none" w:sz="0" w:space="0" w:color="auto"/>
      </w:divBdr>
    </w:div>
    <w:div w:id="379282276">
      <w:bodyDiv w:val="1"/>
      <w:marLeft w:val="0"/>
      <w:marRight w:val="0"/>
      <w:marTop w:val="0"/>
      <w:marBottom w:val="0"/>
      <w:divBdr>
        <w:top w:val="none" w:sz="0" w:space="0" w:color="auto"/>
        <w:left w:val="none" w:sz="0" w:space="0" w:color="auto"/>
        <w:bottom w:val="none" w:sz="0" w:space="0" w:color="auto"/>
        <w:right w:val="none" w:sz="0" w:space="0" w:color="auto"/>
      </w:divBdr>
    </w:div>
    <w:div w:id="379324156">
      <w:bodyDiv w:val="1"/>
      <w:marLeft w:val="0"/>
      <w:marRight w:val="0"/>
      <w:marTop w:val="0"/>
      <w:marBottom w:val="0"/>
      <w:divBdr>
        <w:top w:val="none" w:sz="0" w:space="0" w:color="auto"/>
        <w:left w:val="none" w:sz="0" w:space="0" w:color="auto"/>
        <w:bottom w:val="none" w:sz="0" w:space="0" w:color="auto"/>
        <w:right w:val="none" w:sz="0" w:space="0" w:color="auto"/>
      </w:divBdr>
    </w:div>
    <w:div w:id="379330792">
      <w:bodyDiv w:val="1"/>
      <w:marLeft w:val="0"/>
      <w:marRight w:val="0"/>
      <w:marTop w:val="0"/>
      <w:marBottom w:val="0"/>
      <w:divBdr>
        <w:top w:val="none" w:sz="0" w:space="0" w:color="auto"/>
        <w:left w:val="none" w:sz="0" w:space="0" w:color="auto"/>
        <w:bottom w:val="none" w:sz="0" w:space="0" w:color="auto"/>
        <w:right w:val="none" w:sz="0" w:space="0" w:color="auto"/>
      </w:divBdr>
    </w:div>
    <w:div w:id="379403681">
      <w:bodyDiv w:val="1"/>
      <w:marLeft w:val="0"/>
      <w:marRight w:val="0"/>
      <w:marTop w:val="0"/>
      <w:marBottom w:val="0"/>
      <w:divBdr>
        <w:top w:val="none" w:sz="0" w:space="0" w:color="auto"/>
        <w:left w:val="none" w:sz="0" w:space="0" w:color="auto"/>
        <w:bottom w:val="none" w:sz="0" w:space="0" w:color="auto"/>
        <w:right w:val="none" w:sz="0" w:space="0" w:color="auto"/>
      </w:divBdr>
    </w:div>
    <w:div w:id="379668775">
      <w:bodyDiv w:val="1"/>
      <w:marLeft w:val="0"/>
      <w:marRight w:val="0"/>
      <w:marTop w:val="0"/>
      <w:marBottom w:val="0"/>
      <w:divBdr>
        <w:top w:val="none" w:sz="0" w:space="0" w:color="auto"/>
        <w:left w:val="none" w:sz="0" w:space="0" w:color="auto"/>
        <w:bottom w:val="none" w:sz="0" w:space="0" w:color="auto"/>
        <w:right w:val="none" w:sz="0" w:space="0" w:color="auto"/>
      </w:divBdr>
    </w:div>
    <w:div w:id="379716650">
      <w:bodyDiv w:val="1"/>
      <w:marLeft w:val="0"/>
      <w:marRight w:val="0"/>
      <w:marTop w:val="0"/>
      <w:marBottom w:val="0"/>
      <w:divBdr>
        <w:top w:val="none" w:sz="0" w:space="0" w:color="auto"/>
        <w:left w:val="none" w:sz="0" w:space="0" w:color="auto"/>
        <w:bottom w:val="none" w:sz="0" w:space="0" w:color="auto"/>
        <w:right w:val="none" w:sz="0" w:space="0" w:color="auto"/>
      </w:divBdr>
    </w:div>
    <w:div w:id="379866576">
      <w:bodyDiv w:val="1"/>
      <w:marLeft w:val="0"/>
      <w:marRight w:val="0"/>
      <w:marTop w:val="0"/>
      <w:marBottom w:val="0"/>
      <w:divBdr>
        <w:top w:val="none" w:sz="0" w:space="0" w:color="auto"/>
        <w:left w:val="none" w:sz="0" w:space="0" w:color="auto"/>
        <w:bottom w:val="none" w:sz="0" w:space="0" w:color="auto"/>
        <w:right w:val="none" w:sz="0" w:space="0" w:color="auto"/>
      </w:divBdr>
    </w:div>
    <w:div w:id="379940721">
      <w:bodyDiv w:val="1"/>
      <w:marLeft w:val="0"/>
      <w:marRight w:val="0"/>
      <w:marTop w:val="0"/>
      <w:marBottom w:val="0"/>
      <w:divBdr>
        <w:top w:val="none" w:sz="0" w:space="0" w:color="auto"/>
        <w:left w:val="none" w:sz="0" w:space="0" w:color="auto"/>
        <w:bottom w:val="none" w:sz="0" w:space="0" w:color="auto"/>
        <w:right w:val="none" w:sz="0" w:space="0" w:color="auto"/>
      </w:divBdr>
    </w:div>
    <w:div w:id="379941016">
      <w:bodyDiv w:val="1"/>
      <w:marLeft w:val="0"/>
      <w:marRight w:val="0"/>
      <w:marTop w:val="0"/>
      <w:marBottom w:val="0"/>
      <w:divBdr>
        <w:top w:val="none" w:sz="0" w:space="0" w:color="auto"/>
        <w:left w:val="none" w:sz="0" w:space="0" w:color="auto"/>
        <w:bottom w:val="none" w:sz="0" w:space="0" w:color="auto"/>
        <w:right w:val="none" w:sz="0" w:space="0" w:color="auto"/>
      </w:divBdr>
    </w:div>
    <w:div w:id="380057215">
      <w:bodyDiv w:val="1"/>
      <w:marLeft w:val="0"/>
      <w:marRight w:val="0"/>
      <w:marTop w:val="0"/>
      <w:marBottom w:val="0"/>
      <w:divBdr>
        <w:top w:val="none" w:sz="0" w:space="0" w:color="auto"/>
        <w:left w:val="none" w:sz="0" w:space="0" w:color="auto"/>
        <w:bottom w:val="none" w:sz="0" w:space="0" w:color="auto"/>
        <w:right w:val="none" w:sz="0" w:space="0" w:color="auto"/>
      </w:divBdr>
    </w:div>
    <w:div w:id="380129259">
      <w:bodyDiv w:val="1"/>
      <w:marLeft w:val="0"/>
      <w:marRight w:val="0"/>
      <w:marTop w:val="0"/>
      <w:marBottom w:val="0"/>
      <w:divBdr>
        <w:top w:val="none" w:sz="0" w:space="0" w:color="auto"/>
        <w:left w:val="none" w:sz="0" w:space="0" w:color="auto"/>
        <w:bottom w:val="none" w:sz="0" w:space="0" w:color="auto"/>
        <w:right w:val="none" w:sz="0" w:space="0" w:color="auto"/>
      </w:divBdr>
    </w:div>
    <w:div w:id="380179400">
      <w:bodyDiv w:val="1"/>
      <w:marLeft w:val="0"/>
      <w:marRight w:val="0"/>
      <w:marTop w:val="0"/>
      <w:marBottom w:val="0"/>
      <w:divBdr>
        <w:top w:val="none" w:sz="0" w:space="0" w:color="auto"/>
        <w:left w:val="none" w:sz="0" w:space="0" w:color="auto"/>
        <w:bottom w:val="none" w:sz="0" w:space="0" w:color="auto"/>
        <w:right w:val="none" w:sz="0" w:space="0" w:color="auto"/>
      </w:divBdr>
    </w:div>
    <w:div w:id="380207015">
      <w:bodyDiv w:val="1"/>
      <w:marLeft w:val="0"/>
      <w:marRight w:val="0"/>
      <w:marTop w:val="0"/>
      <w:marBottom w:val="0"/>
      <w:divBdr>
        <w:top w:val="none" w:sz="0" w:space="0" w:color="auto"/>
        <w:left w:val="none" w:sz="0" w:space="0" w:color="auto"/>
        <w:bottom w:val="none" w:sz="0" w:space="0" w:color="auto"/>
        <w:right w:val="none" w:sz="0" w:space="0" w:color="auto"/>
      </w:divBdr>
    </w:div>
    <w:div w:id="380249143">
      <w:bodyDiv w:val="1"/>
      <w:marLeft w:val="0"/>
      <w:marRight w:val="0"/>
      <w:marTop w:val="0"/>
      <w:marBottom w:val="0"/>
      <w:divBdr>
        <w:top w:val="none" w:sz="0" w:space="0" w:color="auto"/>
        <w:left w:val="none" w:sz="0" w:space="0" w:color="auto"/>
        <w:bottom w:val="none" w:sz="0" w:space="0" w:color="auto"/>
        <w:right w:val="none" w:sz="0" w:space="0" w:color="auto"/>
      </w:divBdr>
    </w:div>
    <w:div w:id="380251523">
      <w:bodyDiv w:val="1"/>
      <w:marLeft w:val="0"/>
      <w:marRight w:val="0"/>
      <w:marTop w:val="0"/>
      <w:marBottom w:val="0"/>
      <w:divBdr>
        <w:top w:val="none" w:sz="0" w:space="0" w:color="auto"/>
        <w:left w:val="none" w:sz="0" w:space="0" w:color="auto"/>
        <w:bottom w:val="none" w:sz="0" w:space="0" w:color="auto"/>
        <w:right w:val="none" w:sz="0" w:space="0" w:color="auto"/>
      </w:divBdr>
    </w:div>
    <w:div w:id="380322927">
      <w:bodyDiv w:val="1"/>
      <w:marLeft w:val="0"/>
      <w:marRight w:val="0"/>
      <w:marTop w:val="0"/>
      <w:marBottom w:val="0"/>
      <w:divBdr>
        <w:top w:val="none" w:sz="0" w:space="0" w:color="auto"/>
        <w:left w:val="none" w:sz="0" w:space="0" w:color="auto"/>
        <w:bottom w:val="none" w:sz="0" w:space="0" w:color="auto"/>
        <w:right w:val="none" w:sz="0" w:space="0" w:color="auto"/>
      </w:divBdr>
    </w:div>
    <w:div w:id="380323438">
      <w:bodyDiv w:val="1"/>
      <w:marLeft w:val="0"/>
      <w:marRight w:val="0"/>
      <w:marTop w:val="0"/>
      <w:marBottom w:val="0"/>
      <w:divBdr>
        <w:top w:val="none" w:sz="0" w:space="0" w:color="auto"/>
        <w:left w:val="none" w:sz="0" w:space="0" w:color="auto"/>
        <w:bottom w:val="none" w:sz="0" w:space="0" w:color="auto"/>
        <w:right w:val="none" w:sz="0" w:space="0" w:color="auto"/>
      </w:divBdr>
    </w:div>
    <w:div w:id="380323774">
      <w:bodyDiv w:val="1"/>
      <w:marLeft w:val="0"/>
      <w:marRight w:val="0"/>
      <w:marTop w:val="0"/>
      <w:marBottom w:val="0"/>
      <w:divBdr>
        <w:top w:val="none" w:sz="0" w:space="0" w:color="auto"/>
        <w:left w:val="none" w:sz="0" w:space="0" w:color="auto"/>
        <w:bottom w:val="none" w:sz="0" w:space="0" w:color="auto"/>
        <w:right w:val="none" w:sz="0" w:space="0" w:color="auto"/>
      </w:divBdr>
    </w:div>
    <w:div w:id="380442734">
      <w:bodyDiv w:val="1"/>
      <w:marLeft w:val="0"/>
      <w:marRight w:val="0"/>
      <w:marTop w:val="0"/>
      <w:marBottom w:val="0"/>
      <w:divBdr>
        <w:top w:val="none" w:sz="0" w:space="0" w:color="auto"/>
        <w:left w:val="none" w:sz="0" w:space="0" w:color="auto"/>
        <w:bottom w:val="none" w:sz="0" w:space="0" w:color="auto"/>
        <w:right w:val="none" w:sz="0" w:space="0" w:color="auto"/>
      </w:divBdr>
    </w:div>
    <w:div w:id="380593954">
      <w:bodyDiv w:val="1"/>
      <w:marLeft w:val="0"/>
      <w:marRight w:val="0"/>
      <w:marTop w:val="0"/>
      <w:marBottom w:val="0"/>
      <w:divBdr>
        <w:top w:val="none" w:sz="0" w:space="0" w:color="auto"/>
        <w:left w:val="none" w:sz="0" w:space="0" w:color="auto"/>
        <w:bottom w:val="none" w:sz="0" w:space="0" w:color="auto"/>
        <w:right w:val="none" w:sz="0" w:space="0" w:color="auto"/>
      </w:divBdr>
    </w:div>
    <w:div w:id="380597122">
      <w:bodyDiv w:val="1"/>
      <w:marLeft w:val="0"/>
      <w:marRight w:val="0"/>
      <w:marTop w:val="0"/>
      <w:marBottom w:val="0"/>
      <w:divBdr>
        <w:top w:val="none" w:sz="0" w:space="0" w:color="auto"/>
        <w:left w:val="none" w:sz="0" w:space="0" w:color="auto"/>
        <w:bottom w:val="none" w:sz="0" w:space="0" w:color="auto"/>
        <w:right w:val="none" w:sz="0" w:space="0" w:color="auto"/>
      </w:divBdr>
    </w:div>
    <w:div w:id="380598590">
      <w:bodyDiv w:val="1"/>
      <w:marLeft w:val="0"/>
      <w:marRight w:val="0"/>
      <w:marTop w:val="0"/>
      <w:marBottom w:val="0"/>
      <w:divBdr>
        <w:top w:val="none" w:sz="0" w:space="0" w:color="auto"/>
        <w:left w:val="none" w:sz="0" w:space="0" w:color="auto"/>
        <w:bottom w:val="none" w:sz="0" w:space="0" w:color="auto"/>
        <w:right w:val="none" w:sz="0" w:space="0" w:color="auto"/>
      </w:divBdr>
    </w:div>
    <w:div w:id="380785326">
      <w:bodyDiv w:val="1"/>
      <w:marLeft w:val="0"/>
      <w:marRight w:val="0"/>
      <w:marTop w:val="0"/>
      <w:marBottom w:val="0"/>
      <w:divBdr>
        <w:top w:val="none" w:sz="0" w:space="0" w:color="auto"/>
        <w:left w:val="none" w:sz="0" w:space="0" w:color="auto"/>
        <w:bottom w:val="none" w:sz="0" w:space="0" w:color="auto"/>
        <w:right w:val="none" w:sz="0" w:space="0" w:color="auto"/>
      </w:divBdr>
    </w:div>
    <w:div w:id="380861699">
      <w:bodyDiv w:val="1"/>
      <w:marLeft w:val="0"/>
      <w:marRight w:val="0"/>
      <w:marTop w:val="0"/>
      <w:marBottom w:val="0"/>
      <w:divBdr>
        <w:top w:val="none" w:sz="0" w:space="0" w:color="auto"/>
        <w:left w:val="none" w:sz="0" w:space="0" w:color="auto"/>
        <w:bottom w:val="none" w:sz="0" w:space="0" w:color="auto"/>
        <w:right w:val="none" w:sz="0" w:space="0" w:color="auto"/>
      </w:divBdr>
    </w:div>
    <w:div w:id="380907295">
      <w:bodyDiv w:val="1"/>
      <w:marLeft w:val="0"/>
      <w:marRight w:val="0"/>
      <w:marTop w:val="0"/>
      <w:marBottom w:val="0"/>
      <w:divBdr>
        <w:top w:val="none" w:sz="0" w:space="0" w:color="auto"/>
        <w:left w:val="none" w:sz="0" w:space="0" w:color="auto"/>
        <w:bottom w:val="none" w:sz="0" w:space="0" w:color="auto"/>
        <w:right w:val="none" w:sz="0" w:space="0" w:color="auto"/>
      </w:divBdr>
    </w:div>
    <w:div w:id="381098158">
      <w:bodyDiv w:val="1"/>
      <w:marLeft w:val="0"/>
      <w:marRight w:val="0"/>
      <w:marTop w:val="0"/>
      <w:marBottom w:val="0"/>
      <w:divBdr>
        <w:top w:val="none" w:sz="0" w:space="0" w:color="auto"/>
        <w:left w:val="none" w:sz="0" w:space="0" w:color="auto"/>
        <w:bottom w:val="none" w:sz="0" w:space="0" w:color="auto"/>
        <w:right w:val="none" w:sz="0" w:space="0" w:color="auto"/>
      </w:divBdr>
    </w:div>
    <w:div w:id="381292840">
      <w:bodyDiv w:val="1"/>
      <w:marLeft w:val="0"/>
      <w:marRight w:val="0"/>
      <w:marTop w:val="0"/>
      <w:marBottom w:val="0"/>
      <w:divBdr>
        <w:top w:val="none" w:sz="0" w:space="0" w:color="auto"/>
        <w:left w:val="none" w:sz="0" w:space="0" w:color="auto"/>
        <w:bottom w:val="none" w:sz="0" w:space="0" w:color="auto"/>
        <w:right w:val="none" w:sz="0" w:space="0" w:color="auto"/>
      </w:divBdr>
    </w:div>
    <w:div w:id="381363955">
      <w:bodyDiv w:val="1"/>
      <w:marLeft w:val="0"/>
      <w:marRight w:val="0"/>
      <w:marTop w:val="0"/>
      <w:marBottom w:val="0"/>
      <w:divBdr>
        <w:top w:val="none" w:sz="0" w:space="0" w:color="auto"/>
        <w:left w:val="none" w:sz="0" w:space="0" w:color="auto"/>
        <w:bottom w:val="none" w:sz="0" w:space="0" w:color="auto"/>
        <w:right w:val="none" w:sz="0" w:space="0" w:color="auto"/>
      </w:divBdr>
    </w:div>
    <w:div w:id="381365924">
      <w:bodyDiv w:val="1"/>
      <w:marLeft w:val="0"/>
      <w:marRight w:val="0"/>
      <w:marTop w:val="0"/>
      <w:marBottom w:val="0"/>
      <w:divBdr>
        <w:top w:val="none" w:sz="0" w:space="0" w:color="auto"/>
        <w:left w:val="none" w:sz="0" w:space="0" w:color="auto"/>
        <w:bottom w:val="none" w:sz="0" w:space="0" w:color="auto"/>
        <w:right w:val="none" w:sz="0" w:space="0" w:color="auto"/>
      </w:divBdr>
    </w:div>
    <w:div w:id="381372382">
      <w:bodyDiv w:val="1"/>
      <w:marLeft w:val="0"/>
      <w:marRight w:val="0"/>
      <w:marTop w:val="0"/>
      <w:marBottom w:val="0"/>
      <w:divBdr>
        <w:top w:val="none" w:sz="0" w:space="0" w:color="auto"/>
        <w:left w:val="none" w:sz="0" w:space="0" w:color="auto"/>
        <w:bottom w:val="none" w:sz="0" w:space="0" w:color="auto"/>
        <w:right w:val="none" w:sz="0" w:space="0" w:color="auto"/>
      </w:divBdr>
    </w:div>
    <w:div w:id="381558588">
      <w:bodyDiv w:val="1"/>
      <w:marLeft w:val="0"/>
      <w:marRight w:val="0"/>
      <w:marTop w:val="0"/>
      <w:marBottom w:val="0"/>
      <w:divBdr>
        <w:top w:val="none" w:sz="0" w:space="0" w:color="auto"/>
        <w:left w:val="none" w:sz="0" w:space="0" w:color="auto"/>
        <w:bottom w:val="none" w:sz="0" w:space="0" w:color="auto"/>
        <w:right w:val="none" w:sz="0" w:space="0" w:color="auto"/>
      </w:divBdr>
    </w:div>
    <w:div w:id="381560833">
      <w:bodyDiv w:val="1"/>
      <w:marLeft w:val="0"/>
      <w:marRight w:val="0"/>
      <w:marTop w:val="0"/>
      <w:marBottom w:val="0"/>
      <w:divBdr>
        <w:top w:val="none" w:sz="0" w:space="0" w:color="auto"/>
        <w:left w:val="none" w:sz="0" w:space="0" w:color="auto"/>
        <w:bottom w:val="none" w:sz="0" w:space="0" w:color="auto"/>
        <w:right w:val="none" w:sz="0" w:space="0" w:color="auto"/>
      </w:divBdr>
    </w:div>
    <w:div w:id="381563965">
      <w:bodyDiv w:val="1"/>
      <w:marLeft w:val="0"/>
      <w:marRight w:val="0"/>
      <w:marTop w:val="0"/>
      <w:marBottom w:val="0"/>
      <w:divBdr>
        <w:top w:val="none" w:sz="0" w:space="0" w:color="auto"/>
        <w:left w:val="none" w:sz="0" w:space="0" w:color="auto"/>
        <w:bottom w:val="none" w:sz="0" w:space="0" w:color="auto"/>
        <w:right w:val="none" w:sz="0" w:space="0" w:color="auto"/>
      </w:divBdr>
    </w:div>
    <w:div w:id="381565693">
      <w:bodyDiv w:val="1"/>
      <w:marLeft w:val="0"/>
      <w:marRight w:val="0"/>
      <w:marTop w:val="0"/>
      <w:marBottom w:val="0"/>
      <w:divBdr>
        <w:top w:val="none" w:sz="0" w:space="0" w:color="auto"/>
        <w:left w:val="none" w:sz="0" w:space="0" w:color="auto"/>
        <w:bottom w:val="none" w:sz="0" w:space="0" w:color="auto"/>
        <w:right w:val="none" w:sz="0" w:space="0" w:color="auto"/>
      </w:divBdr>
    </w:div>
    <w:div w:id="381637486">
      <w:bodyDiv w:val="1"/>
      <w:marLeft w:val="0"/>
      <w:marRight w:val="0"/>
      <w:marTop w:val="0"/>
      <w:marBottom w:val="0"/>
      <w:divBdr>
        <w:top w:val="none" w:sz="0" w:space="0" w:color="auto"/>
        <w:left w:val="none" w:sz="0" w:space="0" w:color="auto"/>
        <w:bottom w:val="none" w:sz="0" w:space="0" w:color="auto"/>
        <w:right w:val="none" w:sz="0" w:space="0" w:color="auto"/>
      </w:divBdr>
    </w:div>
    <w:div w:id="381684199">
      <w:bodyDiv w:val="1"/>
      <w:marLeft w:val="0"/>
      <w:marRight w:val="0"/>
      <w:marTop w:val="0"/>
      <w:marBottom w:val="0"/>
      <w:divBdr>
        <w:top w:val="none" w:sz="0" w:space="0" w:color="auto"/>
        <w:left w:val="none" w:sz="0" w:space="0" w:color="auto"/>
        <w:bottom w:val="none" w:sz="0" w:space="0" w:color="auto"/>
        <w:right w:val="none" w:sz="0" w:space="0" w:color="auto"/>
      </w:divBdr>
    </w:div>
    <w:div w:id="381902578">
      <w:bodyDiv w:val="1"/>
      <w:marLeft w:val="0"/>
      <w:marRight w:val="0"/>
      <w:marTop w:val="0"/>
      <w:marBottom w:val="0"/>
      <w:divBdr>
        <w:top w:val="none" w:sz="0" w:space="0" w:color="auto"/>
        <w:left w:val="none" w:sz="0" w:space="0" w:color="auto"/>
        <w:bottom w:val="none" w:sz="0" w:space="0" w:color="auto"/>
        <w:right w:val="none" w:sz="0" w:space="0" w:color="auto"/>
      </w:divBdr>
    </w:div>
    <w:div w:id="381903250">
      <w:bodyDiv w:val="1"/>
      <w:marLeft w:val="0"/>
      <w:marRight w:val="0"/>
      <w:marTop w:val="0"/>
      <w:marBottom w:val="0"/>
      <w:divBdr>
        <w:top w:val="none" w:sz="0" w:space="0" w:color="auto"/>
        <w:left w:val="none" w:sz="0" w:space="0" w:color="auto"/>
        <w:bottom w:val="none" w:sz="0" w:space="0" w:color="auto"/>
        <w:right w:val="none" w:sz="0" w:space="0" w:color="auto"/>
      </w:divBdr>
    </w:div>
    <w:div w:id="381948672">
      <w:bodyDiv w:val="1"/>
      <w:marLeft w:val="0"/>
      <w:marRight w:val="0"/>
      <w:marTop w:val="0"/>
      <w:marBottom w:val="0"/>
      <w:divBdr>
        <w:top w:val="none" w:sz="0" w:space="0" w:color="auto"/>
        <w:left w:val="none" w:sz="0" w:space="0" w:color="auto"/>
        <w:bottom w:val="none" w:sz="0" w:space="0" w:color="auto"/>
        <w:right w:val="none" w:sz="0" w:space="0" w:color="auto"/>
      </w:divBdr>
    </w:div>
    <w:div w:id="382022874">
      <w:bodyDiv w:val="1"/>
      <w:marLeft w:val="0"/>
      <w:marRight w:val="0"/>
      <w:marTop w:val="0"/>
      <w:marBottom w:val="0"/>
      <w:divBdr>
        <w:top w:val="none" w:sz="0" w:space="0" w:color="auto"/>
        <w:left w:val="none" w:sz="0" w:space="0" w:color="auto"/>
        <w:bottom w:val="none" w:sz="0" w:space="0" w:color="auto"/>
        <w:right w:val="none" w:sz="0" w:space="0" w:color="auto"/>
      </w:divBdr>
    </w:div>
    <w:div w:id="382023757">
      <w:bodyDiv w:val="1"/>
      <w:marLeft w:val="0"/>
      <w:marRight w:val="0"/>
      <w:marTop w:val="0"/>
      <w:marBottom w:val="0"/>
      <w:divBdr>
        <w:top w:val="none" w:sz="0" w:space="0" w:color="auto"/>
        <w:left w:val="none" w:sz="0" w:space="0" w:color="auto"/>
        <w:bottom w:val="none" w:sz="0" w:space="0" w:color="auto"/>
        <w:right w:val="none" w:sz="0" w:space="0" w:color="auto"/>
      </w:divBdr>
    </w:div>
    <w:div w:id="382172458">
      <w:bodyDiv w:val="1"/>
      <w:marLeft w:val="0"/>
      <w:marRight w:val="0"/>
      <w:marTop w:val="0"/>
      <w:marBottom w:val="0"/>
      <w:divBdr>
        <w:top w:val="none" w:sz="0" w:space="0" w:color="auto"/>
        <w:left w:val="none" w:sz="0" w:space="0" w:color="auto"/>
        <w:bottom w:val="none" w:sz="0" w:space="0" w:color="auto"/>
        <w:right w:val="none" w:sz="0" w:space="0" w:color="auto"/>
      </w:divBdr>
    </w:div>
    <w:div w:id="382288530">
      <w:bodyDiv w:val="1"/>
      <w:marLeft w:val="0"/>
      <w:marRight w:val="0"/>
      <w:marTop w:val="0"/>
      <w:marBottom w:val="0"/>
      <w:divBdr>
        <w:top w:val="none" w:sz="0" w:space="0" w:color="auto"/>
        <w:left w:val="none" w:sz="0" w:space="0" w:color="auto"/>
        <w:bottom w:val="none" w:sz="0" w:space="0" w:color="auto"/>
        <w:right w:val="none" w:sz="0" w:space="0" w:color="auto"/>
      </w:divBdr>
    </w:div>
    <w:div w:id="382292473">
      <w:bodyDiv w:val="1"/>
      <w:marLeft w:val="0"/>
      <w:marRight w:val="0"/>
      <w:marTop w:val="0"/>
      <w:marBottom w:val="0"/>
      <w:divBdr>
        <w:top w:val="none" w:sz="0" w:space="0" w:color="auto"/>
        <w:left w:val="none" w:sz="0" w:space="0" w:color="auto"/>
        <w:bottom w:val="none" w:sz="0" w:space="0" w:color="auto"/>
        <w:right w:val="none" w:sz="0" w:space="0" w:color="auto"/>
      </w:divBdr>
    </w:div>
    <w:div w:id="382368555">
      <w:bodyDiv w:val="1"/>
      <w:marLeft w:val="0"/>
      <w:marRight w:val="0"/>
      <w:marTop w:val="0"/>
      <w:marBottom w:val="0"/>
      <w:divBdr>
        <w:top w:val="none" w:sz="0" w:space="0" w:color="auto"/>
        <w:left w:val="none" w:sz="0" w:space="0" w:color="auto"/>
        <w:bottom w:val="none" w:sz="0" w:space="0" w:color="auto"/>
        <w:right w:val="none" w:sz="0" w:space="0" w:color="auto"/>
      </w:divBdr>
    </w:div>
    <w:div w:id="382483610">
      <w:bodyDiv w:val="1"/>
      <w:marLeft w:val="0"/>
      <w:marRight w:val="0"/>
      <w:marTop w:val="0"/>
      <w:marBottom w:val="0"/>
      <w:divBdr>
        <w:top w:val="none" w:sz="0" w:space="0" w:color="auto"/>
        <w:left w:val="none" w:sz="0" w:space="0" w:color="auto"/>
        <w:bottom w:val="none" w:sz="0" w:space="0" w:color="auto"/>
        <w:right w:val="none" w:sz="0" w:space="0" w:color="auto"/>
      </w:divBdr>
    </w:div>
    <w:div w:id="382601703">
      <w:bodyDiv w:val="1"/>
      <w:marLeft w:val="0"/>
      <w:marRight w:val="0"/>
      <w:marTop w:val="0"/>
      <w:marBottom w:val="0"/>
      <w:divBdr>
        <w:top w:val="none" w:sz="0" w:space="0" w:color="auto"/>
        <w:left w:val="none" w:sz="0" w:space="0" w:color="auto"/>
        <w:bottom w:val="none" w:sz="0" w:space="0" w:color="auto"/>
        <w:right w:val="none" w:sz="0" w:space="0" w:color="auto"/>
      </w:divBdr>
    </w:div>
    <w:div w:id="382679650">
      <w:bodyDiv w:val="1"/>
      <w:marLeft w:val="0"/>
      <w:marRight w:val="0"/>
      <w:marTop w:val="0"/>
      <w:marBottom w:val="0"/>
      <w:divBdr>
        <w:top w:val="none" w:sz="0" w:space="0" w:color="auto"/>
        <w:left w:val="none" w:sz="0" w:space="0" w:color="auto"/>
        <w:bottom w:val="none" w:sz="0" w:space="0" w:color="auto"/>
        <w:right w:val="none" w:sz="0" w:space="0" w:color="auto"/>
      </w:divBdr>
    </w:div>
    <w:div w:id="382750659">
      <w:bodyDiv w:val="1"/>
      <w:marLeft w:val="0"/>
      <w:marRight w:val="0"/>
      <w:marTop w:val="0"/>
      <w:marBottom w:val="0"/>
      <w:divBdr>
        <w:top w:val="none" w:sz="0" w:space="0" w:color="auto"/>
        <w:left w:val="none" w:sz="0" w:space="0" w:color="auto"/>
        <w:bottom w:val="none" w:sz="0" w:space="0" w:color="auto"/>
        <w:right w:val="none" w:sz="0" w:space="0" w:color="auto"/>
      </w:divBdr>
    </w:div>
    <w:div w:id="382750862">
      <w:bodyDiv w:val="1"/>
      <w:marLeft w:val="0"/>
      <w:marRight w:val="0"/>
      <w:marTop w:val="0"/>
      <w:marBottom w:val="0"/>
      <w:divBdr>
        <w:top w:val="none" w:sz="0" w:space="0" w:color="auto"/>
        <w:left w:val="none" w:sz="0" w:space="0" w:color="auto"/>
        <w:bottom w:val="none" w:sz="0" w:space="0" w:color="auto"/>
        <w:right w:val="none" w:sz="0" w:space="0" w:color="auto"/>
      </w:divBdr>
    </w:div>
    <w:div w:id="382797441">
      <w:bodyDiv w:val="1"/>
      <w:marLeft w:val="0"/>
      <w:marRight w:val="0"/>
      <w:marTop w:val="0"/>
      <w:marBottom w:val="0"/>
      <w:divBdr>
        <w:top w:val="none" w:sz="0" w:space="0" w:color="auto"/>
        <w:left w:val="none" w:sz="0" w:space="0" w:color="auto"/>
        <w:bottom w:val="none" w:sz="0" w:space="0" w:color="auto"/>
        <w:right w:val="none" w:sz="0" w:space="0" w:color="auto"/>
      </w:divBdr>
    </w:div>
    <w:div w:id="382944944">
      <w:bodyDiv w:val="1"/>
      <w:marLeft w:val="0"/>
      <w:marRight w:val="0"/>
      <w:marTop w:val="0"/>
      <w:marBottom w:val="0"/>
      <w:divBdr>
        <w:top w:val="none" w:sz="0" w:space="0" w:color="auto"/>
        <w:left w:val="none" w:sz="0" w:space="0" w:color="auto"/>
        <w:bottom w:val="none" w:sz="0" w:space="0" w:color="auto"/>
        <w:right w:val="none" w:sz="0" w:space="0" w:color="auto"/>
      </w:divBdr>
    </w:div>
    <w:div w:id="383021060">
      <w:bodyDiv w:val="1"/>
      <w:marLeft w:val="0"/>
      <w:marRight w:val="0"/>
      <w:marTop w:val="0"/>
      <w:marBottom w:val="0"/>
      <w:divBdr>
        <w:top w:val="none" w:sz="0" w:space="0" w:color="auto"/>
        <w:left w:val="none" w:sz="0" w:space="0" w:color="auto"/>
        <w:bottom w:val="none" w:sz="0" w:space="0" w:color="auto"/>
        <w:right w:val="none" w:sz="0" w:space="0" w:color="auto"/>
      </w:divBdr>
    </w:div>
    <w:div w:id="383141057">
      <w:bodyDiv w:val="1"/>
      <w:marLeft w:val="0"/>
      <w:marRight w:val="0"/>
      <w:marTop w:val="0"/>
      <w:marBottom w:val="0"/>
      <w:divBdr>
        <w:top w:val="none" w:sz="0" w:space="0" w:color="auto"/>
        <w:left w:val="none" w:sz="0" w:space="0" w:color="auto"/>
        <w:bottom w:val="none" w:sz="0" w:space="0" w:color="auto"/>
        <w:right w:val="none" w:sz="0" w:space="0" w:color="auto"/>
      </w:divBdr>
    </w:div>
    <w:div w:id="383214881">
      <w:bodyDiv w:val="1"/>
      <w:marLeft w:val="0"/>
      <w:marRight w:val="0"/>
      <w:marTop w:val="0"/>
      <w:marBottom w:val="0"/>
      <w:divBdr>
        <w:top w:val="none" w:sz="0" w:space="0" w:color="auto"/>
        <w:left w:val="none" w:sz="0" w:space="0" w:color="auto"/>
        <w:bottom w:val="none" w:sz="0" w:space="0" w:color="auto"/>
        <w:right w:val="none" w:sz="0" w:space="0" w:color="auto"/>
      </w:divBdr>
    </w:div>
    <w:div w:id="383261350">
      <w:bodyDiv w:val="1"/>
      <w:marLeft w:val="0"/>
      <w:marRight w:val="0"/>
      <w:marTop w:val="0"/>
      <w:marBottom w:val="0"/>
      <w:divBdr>
        <w:top w:val="none" w:sz="0" w:space="0" w:color="auto"/>
        <w:left w:val="none" w:sz="0" w:space="0" w:color="auto"/>
        <w:bottom w:val="none" w:sz="0" w:space="0" w:color="auto"/>
        <w:right w:val="none" w:sz="0" w:space="0" w:color="auto"/>
      </w:divBdr>
    </w:div>
    <w:div w:id="383410188">
      <w:bodyDiv w:val="1"/>
      <w:marLeft w:val="0"/>
      <w:marRight w:val="0"/>
      <w:marTop w:val="0"/>
      <w:marBottom w:val="0"/>
      <w:divBdr>
        <w:top w:val="none" w:sz="0" w:space="0" w:color="auto"/>
        <w:left w:val="none" w:sz="0" w:space="0" w:color="auto"/>
        <w:bottom w:val="none" w:sz="0" w:space="0" w:color="auto"/>
        <w:right w:val="none" w:sz="0" w:space="0" w:color="auto"/>
      </w:divBdr>
    </w:div>
    <w:div w:id="383482751">
      <w:bodyDiv w:val="1"/>
      <w:marLeft w:val="0"/>
      <w:marRight w:val="0"/>
      <w:marTop w:val="0"/>
      <w:marBottom w:val="0"/>
      <w:divBdr>
        <w:top w:val="none" w:sz="0" w:space="0" w:color="auto"/>
        <w:left w:val="none" w:sz="0" w:space="0" w:color="auto"/>
        <w:bottom w:val="none" w:sz="0" w:space="0" w:color="auto"/>
        <w:right w:val="none" w:sz="0" w:space="0" w:color="auto"/>
      </w:divBdr>
    </w:div>
    <w:div w:id="383607936">
      <w:bodyDiv w:val="1"/>
      <w:marLeft w:val="0"/>
      <w:marRight w:val="0"/>
      <w:marTop w:val="0"/>
      <w:marBottom w:val="0"/>
      <w:divBdr>
        <w:top w:val="none" w:sz="0" w:space="0" w:color="auto"/>
        <w:left w:val="none" w:sz="0" w:space="0" w:color="auto"/>
        <w:bottom w:val="none" w:sz="0" w:space="0" w:color="auto"/>
        <w:right w:val="none" w:sz="0" w:space="0" w:color="auto"/>
      </w:divBdr>
    </w:div>
    <w:div w:id="383800310">
      <w:bodyDiv w:val="1"/>
      <w:marLeft w:val="0"/>
      <w:marRight w:val="0"/>
      <w:marTop w:val="0"/>
      <w:marBottom w:val="0"/>
      <w:divBdr>
        <w:top w:val="none" w:sz="0" w:space="0" w:color="auto"/>
        <w:left w:val="none" w:sz="0" w:space="0" w:color="auto"/>
        <w:bottom w:val="none" w:sz="0" w:space="0" w:color="auto"/>
        <w:right w:val="none" w:sz="0" w:space="0" w:color="auto"/>
      </w:divBdr>
    </w:div>
    <w:div w:id="383867792">
      <w:bodyDiv w:val="1"/>
      <w:marLeft w:val="0"/>
      <w:marRight w:val="0"/>
      <w:marTop w:val="0"/>
      <w:marBottom w:val="0"/>
      <w:divBdr>
        <w:top w:val="none" w:sz="0" w:space="0" w:color="auto"/>
        <w:left w:val="none" w:sz="0" w:space="0" w:color="auto"/>
        <w:bottom w:val="none" w:sz="0" w:space="0" w:color="auto"/>
        <w:right w:val="none" w:sz="0" w:space="0" w:color="auto"/>
      </w:divBdr>
    </w:div>
    <w:div w:id="383868641">
      <w:bodyDiv w:val="1"/>
      <w:marLeft w:val="0"/>
      <w:marRight w:val="0"/>
      <w:marTop w:val="0"/>
      <w:marBottom w:val="0"/>
      <w:divBdr>
        <w:top w:val="none" w:sz="0" w:space="0" w:color="auto"/>
        <w:left w:val="none" w:sz="0" w:space="0" w:color="auto"/>
        <w:bottom w:val="none" w:sz="0" w:space="0" w:color="auto"/>
        <w:right w:val="none" w:sz="0" w:space="0" w:color="auto"/>
      </w:divBdr>
    </w:div>
    <w:div w:id="383912980">
      <w:bodyDiv w:val="1"/>
      <w:marLeft w:val="0"/>
      <w:marRight w:val="0"/>
      <w:marTop w:val="0"/>
      <w:marBottom w:val="0"/>
      <w:divBdr>
        <w:top w:val="none" w:sz="0" w:space="0" w:color="auto"/>
        <w:left w:val="none" w:sz="0" w:space="0" w:color="auto"/>
        <w:bottom w:val="none" w:sz="0" w:space="0" w:color="auto"/>
        <w:right w:val="none" w:sz="0" w:space="0" w:color="auto"/>
      </w:divBdr>
    </w:div>
    <w:div w:id="383987204">
      <w:bodyDiv w:val="1"/>
      <w:marLeft w:val="0"/>
      <w:marRight w:val="0"/>
      <w:marTop w:val="0"/>
      <w:marBottom w:val="0"/>
      <w:divBdr>
        <w:top w:val="none" w:sz="0" w:space="0" w:color="auto"/>
        <w:left w:val="none" w:sz="0" w:space="0" w:color="auto"/>
        <w:bottom w:val="none" w:sz="0" w:space="0" w:color="auto"/>
        <w:right w:val="none" w:sz="0" w:space="0" w:color="auto"/>
      </w:divBdr>
    </w:div>
    <w:div w:id="383988275">
      <w:bodyDiv w:val="1"/>
      <w:marLeft w:val="0"/>
      <w:marRight w:val="0"/>
      <w:marTop w:val="0"/>
      <w:marBottom w:val="0"/>
      <w:divBdr>
        <w:top w:val="none" w:sz="0" w:space="0" w:color="auto"/>
        <w:left w:val="none" w:sz="0" w:space="0" w:color="auto"/>
        <w:bottom w:val="none" w:sz="0" w:space="0" w:color="auto"/>
        <w:right w:val="none" w:sz="0" w:space="0" w:color="auto"/>
      </w:divBdr>
    </w:div>
    <w:div w:id="383994378">
      <w:bodyDiv w:val="1"/>
      <w:marLeft w:val="0"/>
      <w:marRight w:val="0"/>
      <w:marTop w:val="0"/>
      <w:marBottom w:val="0"/>
      <w:divBdr>
        <w:top w:val="none" w:sz="0" w:space="0" w:color="auto"/>
        <w:left w:val="none" w:sz="0" w:space="0" w:color="auto"/>
        <w:bottom w:val="none" w:sz="0" w:space="0" w:color="auto"/>
        <w:right w:val="none" w:sz="0" w:space="0" w:color="auto"/>
      </w:divBdr>
    </w:div>
    <w:div w:id="384065249">
      <w:bodyDiv w:val="1"/>
      <w:marLeft w:val="0"/>
      <w:marRight w:val="0"/>
      <w:marTop w:val="0"/>
      <w:marBottom w:val="0"/>
      <w:divBdr>
        <w:top w:val="none" w:sz="0" w:space="0" w:color="auto"/>
        <w:left w:val="none" w:sz="0" w:space="0" w:color="auto"/>
        <w:bottom w:val="none" w:sz="0" w:space="0" w:color="auto"/>
        <w:right w:val="none" w:sz="0" w:space="0" w:color="auto"/>
      </w:divBdr>
    </w:div>
    <w:div w:id="384065462">
      <w:bodyDiv w:val="1"/>
      <w:marLeft w:val="0"/>
      <w:marRight w:val="0"/>
      <w:marTop w:val="0"/>
      <w:marBottom w:val="0"/>
      <w:divBdr>
        <w:top w:val="none" w:sz="0" w:space="0" w:color="auto"/>
        <w:left w:val="none" w:sz="0" w:space="0" w:color="auto"/>
        <w:bottom w:val="none" w:sz="0" w:space="0" w:color="auto"/>
        <w:right w:val="none" w:sz="0" w:space="0" w:color="auto"/>
      </w:divBdr>
    </w:div>
    <w:div w:id="384107034">
      <w:bodyDiv w:val="1"/>
      <w:marLeft w:val="0"/>
      <w:marRight w:val="0"/>
      <w:marTop w:val="0"/>
      <w:marBottom w:val="0"/>
      <w:divBdr>
        <w:top w:val="none" w:sz="0" w:space="0" w:color="auto"/>
        <w:left w:val="none" w:sz="0" w:space="0" w:color="auto"/>
        <w:bottom w:val="none" w:sz="0" w:space="0" w:color="auto"/>
        <w:right w:val="none" w:sz="0" w:space="0" w:color="auto"/>
      </w:divBdr>
    </w:div>
    <w:div w:id="384253725">
      <w:bodyDiv w:val="1"/>
      <w:marLeft w:val="0"/>
      <w:marRight w:val="0"/>
      <w:marTop w:val="0"/>
      <w:marBottom w:val="0"/>
      <w:divBdr>
        <w:top w:val="none" w:sz="0" w:space="0" w:color="auto"/>
        <w:left w:val="none" w:sz="0" w:space="0" w:color="auto"/>
        <w:bottom w:val="none" w:sz="0" w:space="0" w:color="auto"/>
        <w:right w:val="none" w:sz="0" w:space="0" w:color="auto"/>
      </w:divBdr>
    </w:div>
    <w:div w:id="384262779">
      <w:bodyDiv w:val="1"/>
      <w:marLeft w:val="0"/>
      <w:marRight w:val="0"/>
      <w:marTop w:val="0"/>
      <w:marBottom w:val="0"/>
      <w:divBdr>
        <w:top w:val="none" w:sz="0" w:space="0" w:color="auto"/>
        <w:left w:val="none" w:sz="0" w:space="0" w:color="auto"/>
        <w:bottom w:val="none" w:sz="0" w:space="0" w:color="auto"/>
        <w:right w:val="none" w:sz="0" w:space="0" w:color="auto"/>
      </w:divBdr>
    </w:div>
    <w:div w:id="384335452">
      <w:bodyDiv w:val="1"/>
      <w:marLeft w:val="0"/>
      <w:marRight w:val="0"/>
      <w:marTop w:val="0"/>
      <w:marBottom w:val="0"/>
      <w:divBdr>
        <w:top w:val="none" w:sz="0" w:space="0" w:color="auto"/>
        <w:left w:val="none" w:sz="0" w:space="0" w:color="auto"/>
        <w:bottom w:val="none" w:sz="0" w:space="0" w:color="auto"/>
        <w:right w:val="none" w:sz="0" w:space="0" w:color="auto"/>
      </w:divBdr>
    </w:div>
    <w:div w:id="384379374">
      <w:bodyDiv w:val="1"/>
      <w:marLeft w:val="0"/>
      <w:marRight w:val="0"/>
      <w:marTop w:val="0"/>
      <w:marBottom w:val="0"/>
      <w:divBdr>
        <w:top w:val="none" w:sz="0" w:space="0" w:color="auto"/>
        <w:left w:val="none" w:sz="0" w:space="0" w:color="auto"/>
        <w:bottom w:val="none" w:sz="0" w:space="0" w:color="auto"/>
        <w:right w:val="none" w:sz="0" w:space="0" w:color="auto"/>
      </w:divBdr>
    </w:div>
    <w:div w:id="384450314">
      <w:bodyDiv w:val="1"/>
      <w:marLeft w:val="0"/>
      <w:marRight w:val="0"/>
      <w:marTop w:val="0"/>
      <w:marBottom w:val="0"/>
      <w:divBdr>
        <w:top w:val="none" w:sz="0" w:space="0" w:color="auto"/>
        <w:left w:val="none" w:sz="0" w:space="0" w:color="auto"/>
        <w:bottom w:val="none" w:sz="0" w:space="0" w:color="auto"/>
        <w:right w:val="none" w:sz="0" w:space="0" w:color="auto"/>
      </w:divBdr>
    </w:div>
    <w:div w:id="384450433">
      <w:bodyDiv w:val="1"/>
      <w:marLeft w:val="0"/>
      <w:marRight w:val="0"/>
      <w:marTop w:val="0"/>
      <w:marBottom w:val="0"/>
      <w:divBdr>
        <w:top w:val="none" w:sz="0" w:space="0" w:color="auto"/>
        <w:left w:val="none" w:sz="0" w:space="0" w:color="auto"/>
        <w:bottom w:val="none" w:sz="0" w:space="0" w:color="auto"/>
        <w:right w:val="none" w:sz="0" w:space="0" w:color="auto"/>
      </w:divBdr>
    </w:div>
    <w:div w:id="384452379">
      <w:bodyDiv w:val="1"/>
      <w:marLeft w:val="0"/>
      <w:marRight w:val="0"/>
      <w:marTop w:val="0"/>
      <w:marBottom w:val="0"/>
      <w:divBdr>
        <w:top w:val="none" w:sz="0" w:space="0" w:color="auto"/>
        <w:left w:val="none" w:sz="0" w:space="0" w:color="auto"/>
        <w:bottom w:val="none" w:sz="0" w:space="0" w:color="auto"/>
        <w:right w:val="none" w:sz="0" w:space="0" w:color="auto"/>
      </w:divBdr>
    </w:div>
    <w:div w:id="384523071">
      <w:bodyDiv w:val="1"/>
      <w:marLeft w:val="0"/>
      <w:marRight w:val="0"/>
      <w:marTop w:val="0"/>
      <w:marBottom w:val="0"/>
      <w:divBdr>
        <w:top w:val="none" w:sz="0" w:space="0" w:color="auto"/>
        <w:left w:val="none" w:sz="0" w:space="0" w:color="auto"/>
        <w:bottom w:val="none" w:sz="0" w:space="0" w:color="auto"/>
        <w:right w:val="none" w:sz="0" w:space="0" w:color="auto"/>
      </w:divBdr>
    </w:div>
    <w:div w:id="384565864">
      <w:bodyDiv w:val="1"/>
      <w:marLeft w:val="0"/>
      <w:marRight w:val="0"/>
      <w:marTop w:val="0"/>
      <w:marBottom w:val="0"/>
      <w:divBdr>
        <w:top w:val="none" w:sz="0" w:space="0" w:color="auto"/>
        <w:left w:val="none" w:sz="0" w:space="0" w:color="auto"/>
        <w:bottom w:val="none" w:sz="0" w:space="0" w:color="auto"/>
        <w:right w:val="none" w:sz="0" w:space="0" w:color="auto"/>
      </w:divBdr>
    </w:div>
    <w:div w:id="384645416">
      <w:bodyDiv w:val="1"/>
      <w:marLeft w:val="0"/>
      <w:marRight w:val="0"/>
      <w:marTop w:val="0"/>
      <w:marBottom w:val="0"/>
      <w:divBdr>
        <w:top w:val="none" w:sz="0" w:space="0" w:color="auto"/>
        <w:left w:val="none" w:sz="0" w:space="0" w:color="auto"/>
        <w:bottom w:val="none" w:sz="0" w:space="0" w:color="auto"/>
        <w:right w:val="none" w:sz="0" w:space="0" w:color="auto"/>
      </w:divBdr>
    </w:div>
    <w:div w:id="384719599">
      <w:bodyDiv w:val="1"/>
      <w:marLeft w:val="0"/>
      <w:marRight w:val="0"/>
      <w:marTop w:val="0"/>
      <w:marBottom w:val="0"/>
      <w:divBdr>
        <w:top w:val="none" w:sz="0" w:space="0" w:color="auto"/>
        <w:left w:val="none" w:sz="0" w:space="0" w:color="auto"/>
        <w:bottom w:val="none" w:sz="0" w:space="0" w:color="auto"/>
        <w:right w:val="none" w:sz="0" w:space="0" w:color="auto"/>
      </w:divBdr>
    </w:div>
    <w:div w:id="384836649">
      <w:bodyDiv w:val="1"/>
      <w:marLeft w:val="0"/>
      <w:marRight w:val="0"/>
      <w:marTop w:val="0"/>
      <w:marBottom w:val="0"/>
      <w:divBdr>
        <w:top w:val="none" w:sz="0" w:space="0" w:color="auto"/>
        <w:left w:val="none" w:sz="0" w:space="0" w:color="auto"/>
        <w:bottom w:val="none" w:sz="0" w:space="0" w:color="auto"/>
        <w:right w:val="none" w:sz="0" w:space="0" w:color="auto"/>
      </w:divBdr>
    </w:div>
    <w:div w:id="384910522">
      <w:bodyDiv w:val="1"/>
      <w:marLeft w:val="0"/>
      <w:marRight w:val="0"/>
      <w:marTop w:val="0"/>
      <w:marBottom w:val="0"/>
      <w:divBdr>
        <w:top w:val="none" w:sz="0" w:space="0" w:color="auto"/>
        <w:left w:val="none" w:sz="0" w:space="0" w:color="auto"/>
        <w:bottom w:val="none" w:sz="0" w:space="0" w:color="auto"/>
        <w:right w:val="none" w:sz="0" w:space="0" w:color="auto"/>
      </w:divBdr>
    </w:div>
    <w:div w:id="384916475">
      <w:bodyDiv w:val="1"/>
      <w:marLeft w:val="0"/>
      <w:marRight w:val="0"/>
      <w:marTop w:val="0"/>
      <w:marBottom w:val="0"/>
      <w:divBdr>
        <w:top w:val="none" w:sz="0" w:space="0" w:color="auto"/>
        <w:left w:val="none" w:sz="0" w:space="0" w:color="auto"/>
        <w:bottom w:val="none" w:sz="0" w:space="0" w:color="auto"/>
        <w:right w:val="none" w:sz="0" w:space="0" w:color="auto"/>
      </w:divBdr>
    </w:div>
    <w:div w:id="384984910">
      <w:bodyDiv w:val="1"/>
      <w:marLeft w:val="0"/>
      <w:marRight w:val="0"/>
      <w:marTop w:val="0"/>
      <w:marBottom w:val="0"/>
      <w:divBdr>
        <w:top w:val="none" w:sz="0" w:space="0" w:color="auto"/>
        <w:left w:val="none" w:sz="0" w:space="0" w:color="auto"/>
        <w:bottom w:val="none" w:sz="0" w:space="0" w:color="auto"/>
        <w:right w:val="none" w:sz="0" w:space="0" w:color="auto"/>
      </w:divBdr>
    </w:div>
    <w:div w:id="385183232">
      <w:bodyDiv w:val="1"/>
      <w:marLeft w:val="0"/>
      <w:marRight w:val="0"/>
      <w:marTop w:val="0"/>
      <w:marBottom w:val="0"/>
      <w:divBdr>
        <w:top w:val="none" w:sz="0" w:space="0" w:color="auto"/>
        <w:left w:val="none" w:sz="0" w:space="0" w:color="auto"/>
        <w:bottom w:val="none" w:sz="0" w:space="0" w:color="auto"/>
        <w:right w:val="none" w:sz="0" w:space="0" w:color="auto"/>
      </w:divBdr>
    </w:div>
    <w:div w:id="385226621">
      <w:bodyDiv w:val="1"/>
      <w:marLeft w:val="0"/>
      <w:marRight w:val="0"/>
      <w:marTop w:val="0"/>
      <w:marBottom w:val="0"/>
      <w:divBdr>
        <w:top w:val="none" w:sz="0" w:space="0" w:color="auto"/>
        <w:left w:val="none" w:sz="0" w:space="0" w:color="auto"/>
        <w:bottom w:val="none" w:sz="0" w:space="0" w:color="auto"/>
        <w:right w:val="none" w:sz="0" w:space="0" w:color="auto"/>
      </w:divBdr>
    </w:div>
    <w:div w:id="385380316">
      <w:bodyDiv w:val="1"/>
      <w:marLeft w:val="0"/>
      <w:marRight w:val="0"/>
      <w:marTop w:val="0"/>
      <w:marBottom w:val="0"/>
      <w:divBdr>
        <w:top w:val="none" w:sz="0" w:space="0" w:color="auto"/>
        <w:left w:val="none" w:sz="0" w:space="0" w:color="auto"/>
        <w:bottom w:val="none" w:sz="0" w:space="0" w:color="auto"/>
        <w:right w:val="none" w:sz="0" w:space="0" w:color="auto"/>
      </w:divBdr>
    </w:div>
    <w:div w:id="385448748">
      <w:bodyDiv w:val="1"/>
      <w:marLeft w:val="0"/>
      <w:marRight w:val="0"/>
      <w:marTop w:val="0"/>
      <w:marBottom w:val="0"/>
      <w:divBdr>
        <w:top w:val="none" w:sz="0" w:space="0" w:color="auto"/>
        <w:left w:val="none" w:sz="0" w:space="0" w:color="auto"/>
        <w:bottom w:val="none" w:sz="0" w:space="0" w:color="auto"/>
        <w:right w:val="none" w:sz="0" w:space="0" w:color="auto"/>
      </w:divBdr>
    </w:div>
    <w:div w:id="385569173">
      <w:bodyDiv w:val="1"/>
      <w:marLeft w:val="0"/>
      <w:marRight w:val="0"/>
      <w:marTop w:val="0"/>
      <w:marBottom w:val="0"/>
      <w:divBdr>
        <w:top w:val="none" w:sz="0" w:space="0" w:color="auto"/>
        <w:left w:val="none" w:sz="0" w:space="0" w:color="auto"/>
        <w:bottom w:val="none" w:sz="0" w:space="0" w:color="auto"/>
        <w:right w:val="none" w:sz="0" w:space="0" w:color="auto"/>
      </w:divBdr>
    </w:div>
    <w:div w:id="385570802">
      <w:bodyDiv w:val="1"/>
      <w:marLeft w:val="0"/>
      <w:marRight w:val="0"/>
      <w:marTop w:val="0"/>
      <w:marBottom w:val="0"/>
      <w:divBdr>
        <w:top w:val="none" w:sz="0" w:space="0" w:color="auto"/>
        <w:left w:val="none" w:sz="0" w:space="0" w:color="auto"/>
        <w:bottom w:val="none" w:sz="0" w:space="0" w:color="auto"/>
        <w:right w:val="none" w:sz="0" w:space="0" w:color="auto"/>
      </w:divBdr>
    </w:div>
    <w:div w:id="385641795">
      <w:bodyDiv w:val="1"/>
      <w:marLeft w:val="0"/>
      <w:marRight w:val="0"/>
      <w:marTop w:val="0"/>
      <w:marBottom w:val="0"/>
      <w:divBdr>
        <w:top w:val="none" w:sz="0" w:space="0" w:color="auto"/>
        <w:left w:val="none" w:sz="0" w:space="0" w:color="auto"/>
        <w:bottom w:val="none" w:sz="0" w:space="0" w:color="auto"/>
        <w:right w:val="none" w:sz="0" w:space="0" w:color="auto"/>
      </w:divBdr>
    </w:div>
    <w:div w:id="385686399">
      <w:bodyDiv w:val="1"/>
      <w:marLeft w:val="0"/>
      <w:marRight w:val="0"/>
      <w:marTop w:val="0"/>
      <w:marBottom w:val="0"/>
      <w:divBdr>
        <w:top w:val="none" w:sz="0" w:space="0" w:color="auto"/>
        <w:left w:val="none" w:sz="0" w:space="0" w:color="auto"/>
        <w:bottom w:val="none" w:sz="0" w:space="0" w:color="auto"/>
        <w:right w:val="none" w:sz="0" w:space="0" w:color="auto"/>
      </w:divBdr>
    </w:div>
    <w:div w:id="385688763">
      <w:bodyDiv w:val="1"/>
      <w:marLeft w:val="0"/>
      <w:marRight w:val="0"/>
      <w:marTop w:val="0"/>
      <w:marBottom w:val="0"/>
      <w:divBdr>
        <w:top w:val="none" w:sz="0" w:space="0" w:color="auto"/>
        <w:left w:val="none" w:sz="0" w:space="0" w:color="auto"/>
        <w:bottom w:val="none" w:sz="0" w:space="0" w:color="auto"/>
        <w:right w:val="none" w:sz="0" w:space="0" w:color="auto"/>
      </w:divBdr>
    </w:div>
    <w:div w:id="385760758">
      <w:bodyDiv w:val="1"/>
      <w:marLeft w:val="0"/>
      <w:marRight w:val="0"/>
      <w:marTop w:val="0"/>
      <w:marBottom w:val="0"/>
      <w:divBdr>
        <w:top w:val="none" w:sz="0" w:space="0" w:color="auto"/>
        <w:left w:val="none" w:sz="0" w:space="0" w:color="auto"/>
        <w:bottom w:val="none" w:sz="0" w:space="0" w:color="auto"/>
        <w:right w:val="none" w:sz="0" w:space="0" w:color="auto"/>
      </w:divBdr>
    </w:div>
    <w:div w:id="385762065">
      <w:bodyDiv w:val="1"/>
      <w:marLeft w:val="0"/>
      <w:marRight w:val="0"/>
      <w:marTop w:val="0"/>
      <w:marBottom w:val="0"/>
      <w:divBdr>
        <w:top w:val="none" w:sz="0" w:space="0" w:color="auto"/>
        <w:left w:val="none" w:sz="0" w:space="0" w:color="auto"/>
        <w:bottom w:val="none" w:sz="0" w:space="0" w:color="auto"/>
        <w:right w:val="none" w:sz="0" w:space="0" w:color="auto"/>
      </w:divBdr>
    </w:div>
    <w:div w:id="385833346">
      <w:bodyDiv w:val="1"/>
      <w:marLeft w:val="0"/>
      <w:marRight w:val="0"/>
      <w:marTop w:val="0"/>
      <w:marBottom w:val="0"/>
      <w:divBdr>
        <w:top w:val="none" w:sz="0" w:space="0" w:color="auto"/>
        <w:left w:val="none" w:sz="0" w:space="0" w:color="auto"/>
        <w:bottom w:val="none" w:sz="0" w:space="0" w:color="auto"/>
        <w:right w:val="none" w:sz="0" w:space="0" w:color="auto"/>
      </w:divBdr>
    </w:div>
    <w:div w:id="385833969">
      <w:bodyDiv w:val="1"/>
      <w:marLeft w:val="0"/>
      <w:marRight w:val="0"/>
      <w:marTop w:val="0"/>
      <w:marBottom w:val="0"/>
      <w:divBdr>
        <w:top w:val="none" w:sz="0" w:space="0" w:color="auto"/>
        <w:left w:val="none" w:sz="0" w:space="0" w:color="auto"/>
        <w:bottom w:val="none" w:sz="0" w:space="0" w:color="auto"/>
        <w:right w:val="none" w:sz="0" w:space="0" w:color="auto"/>
      </w:divBdr>
    </w:div>
    <w:div w:id="386031376">
      <w:bodyDiv w:val="1"/>
      <w:marLeft w:val="0"/>
      <w:marRight w:val="0"/>
      <w:marTop w:val="0"/>
      <w:marBottom w:val="0"/>
      <w:divBdr>
        <w:top w:val="none" w:sz="0" w:space="0" w:color="auto"/>
        <w:left w:val="none" w:sz="0" w:space="0" w:color="auto"/>
        <w:bottom w:val="none" w:sz="0" w:space="0" w:color="auto"/>
        <w:right w:val="none" w:sz="0" w:space="0" w:color="auto"/>
      </w:divBdr>
    </w:div>
    <w:div w:id="386270584">
      <w:bodyDiv w:val="1"/>
      <w:marLeft w:val="0"/>
      <w:marRight w:val="0"/>
      <w:marTop w:val="0"/>
      <w:marBottom w:val="0"/>
      <w:divBdr>
        <w:top w:val="none" w:sz="0" w:space="0" w:color="auto"/>
        <w:left w:val="none" w:sz="0" w:space="0" w:color="auto"/>
        <w:bottom w:val="none" w:sz="0" w:space="0" w:color="auto"/>
        <w:right w:val="none" w:sz="0" w:space="0" w:color="auto"/>
      </w:divBdr>
    </w:div>
    <w:div w:id="386296183">
      <w:bodyDiv w:val="1"/>
      <w:marLeft w:val="0"/>
      <w:marRight w:val="0"/>
      <w:marTop w:val="0"/>
      <w:marBottom w:val="0"/>
      <w:divBdr>
        <w:top w:val="none" w:sz="0" w:space="0" w:color="auto"/>
        <w:left w:val="none" w:sz="0" w:space="0" w:color="auto"/>
        <w:bottom w:val="none" w:sz="0" w:space="0" w:color="auto"/>
        <w:right w:val="none" w:sz="0" w:space="0" w:color="auto"/>
      </w:divBdr>
    </w:div>
    <w:div w:id="386341682">
      <w:bodyDiv w:val="1"/>
      <w:marLeft w:val="0"/>
      <w:marRight w:val="0"/>
      <w:marTop w:val="0"/>
      <w:marBottom w:val="0"/>
      <w:divBdr>
        <w:top w:val="none" w:sz="0" w:space="0" w:color="auto"/>
        <w:left w:val="none" w:sz="0" w:space="0" w:color="auto"/>
        <w:bottom w:val="none" w:sz="0" w:space="0" w:color="auto"/>
        <w:right w:val="none" w:sz="0" w:space="0" w:color="auto"/>
      </w:divBdr>
    </w:div>
    <w:div w:id="386342977">
      <w:bodyDiv w:val="1"/>
      <w:marLeft w:val="0"/>
      <w:marRight w:val="0"/>
      <w:marTop w:val="0"/>
      <w:marBottom w:val="0"/>
      <w:divBdr>
        <w:top w:val="none" w:sz="0" w:space="0" w:color="auto"/>
        <w:left w:val="none" w:sz="0" w:space="0" w:color="auto"/>
        <w:bottom w:val="none" w:sz="0" w:space="0" w:color="auto"/>
        <w:right w:val="none" w:sz="0" w:space="0" w:color="auto"/>
      </w:divBdr>
    </w:div>
    <w:div w:id="386492247">
      <w:bodyDiv w:val="1"/>
      <w:marLeft w:val="0"/>
      <w:marRight w:val="0"/>
      <w:marTop w:val="0"/>
      <w:marBottom w:val="0"/>
      <w:divBdr>
        <w:top w:val="none" w:sz="0" w:space="0" w:color="auto"/>
        <w:left w:val="none" w:sz="0" w:space="0" w:color="auto"/>
        <w:bottom w:val="none" w:sz="0" w:space="0" w:color="auto"/>
        <w:right w:val="none" w:sz="0" w:space="0" w:color="auto"/>
      </w:divBdr>
    </w:div>
    <w:div w:id="386533318">
      <w:bodyDiv w:val="1"/>
      <w:marLeft w:val="0"/>
      <w:marRight w:val="0"/>
      <w:marTop w:val="0"/>
      <w:marBottom w:val="0"/>
      <w:divBdr>
        <w:top w:val="none" w:sz="0" w:space="0" w:color="auto"/>
        <w:left w:val="none" w:sz="0" w:space="0" w:color="auto"/>
        <w:bottom w:val="none" w:sz="0" w:space="0" w:color="auto"/>
        <w:right w:val="none" w:sz="0" w:space="0" w:color="auto"/>
      </w:divBdr>
    </w:div>
    <w:div w:id="386539555">
      <w:bodyDiv w:val="1"/>
      <w:marLeft w:val="0"/>
      <w:marRight w:val="0"/>
      <w:marTop w:val="0"/>
      <w:marBottom w:val="0"/>
      <w:divBdr>
        <w:top w:val="none" w:sz="0" w:space="0" w:color="auto"/>
        <w:left w:val="none" w:sz="0" w:space="0" w:color="auto"/>
        <w:bottom w:val="none" w:sz="0" w:space="0" w:color="auto"/>
        <w:right w:val="none" w:sz="0" w:space="0" w:color="auto"/>
      </w:divBdr>
    </w:div>
    <w:div w:id="386728739">
      <w:bodyDiv w:val="1"/>
      <w:marLeft w:val="0"/>
      <w:marRight w:val="0"/>
      <w:marTop w:val="0"/>
      <w:marBottom w:val="0"/>
      <w:divBdr>
        <w:top w:val="none" w:sz="0" w:space="0" w:color="auto"/>
        <w:left w:val="none" w:sz="0" w:space="0" w:color="auto"/>
        <w:bottom w:val="none" w:sz="0" w:space="0" w:color="auto"/>
        <w:right w:val="none" w:sz="0" w:space="0" w:color="auto"/>
      </w:divBdr>
    </w:div>
    <w:div w:id="386799423">
      <w:bodyDiv w:val="1"/>
      <w:marLeft w:val="0"/>
      <w:marRight w:val="0"/>
      <w:marTop w:val="0"/>
      <w:marBottom w:val="0"/>
      <w:divBdr>
        <w:top w:val="none" w:sz="0" w:space="0" w:color="auto"/>
        <w:left w:val="none" w:sz="0" w:space="0" w:color="auto"/>
        <w:bottom w:val="none" w:sz="0" w:space="0" w:color="auto"/>
        <w:right w:val="none" w:sz="0" w:space="0" w:color="auto"/>
      </w:divBdr>
    </w:div>
    <w:div w:id="386995889">
      <w:bodyDiv w:val="1"/>
      <w:marLeft w:val="0"/>
      <w:marRight w:val="0"/>
      <w:marTop w:val="0"/>
      <w:marBottom w:val="0"/>
      <w:divBdr>
        <w:top w:val="none" w:sz="0" w:space="0" w:color="auto"/>
        <w:left w:val="none" w:sz="0" w:space="0" w:color="auto"/>
        <w:bottom w:val="none" w:sz="0" w:space="0" w:color="auto"/>
        <w:right w:val="none" w:sz="0" w:space="0" w:color="auto"/>
      </w:divBdr>
    </w:div>
    <w:div w:id="387147874">
      <w:bodyDiv w:val="1"/>
      <w:marLeft w:val="0"/>
      <w:marRight w:val="0"/>
      <w:marTop w:val="0"/>
      <w:marBottom w:val="0"/>
      <w:divBdr>
        <w:top w:val="none" w:sz="0" w:space="0" w:color="auto"/>
        <w:left w:val="none" w:sz="0" w:space="0" w:color="auto"/>
        <w:bottom w:val="none" w:sz="0" w:space="0" w:color="auto"/>
        <w:right w:val="none" w:sz="0" w:space="0" w:color="auto"/>
      </w:divBdr>
    </w:div>
    <w:div w:id="387150155">
      <w:bodyDiv w:val="1"/>
      <w:marLeft w:val="0"/>
      <w:marRight w:val="0"/>
      <w:marTop w:val="0"/>
      <w:marBottom w:val="0"/>
      <w:divBdr>
        <w:top w:val="none" w:sz="0" w:space="0" w:color="auto"/>
        <w:left w:val="none" w:sz="0" w:space="0" w:color="auto"/>
        <w:bottom w:val="none" w:sz="0" w:space="0" w:color="auto"/>
        <w:right w:val="none" w:sz="0" w:space="0" w:color="auto"/>
      </w:divBdr>
    </w:div>
    <w:div w:id="387152253">
      <w:bodyDiv w:val="1"/>
      <w:marLeft w:val="0"/>
      <w:marRight w:val="0"/>
      <w:marTop w:val="0"/>
      <w:marBottom w:val="0"/>
      <w:divBdr>
        <w:top w:val="none" w:sz="0" w:space="0" w:color="auto"/>
        <w:left w:val="none" w:sz="0" w:space="0" w:color="auto"/>
        <w:bottom w:val="none" w:sz="0" w:space="0" w:color="auto"/>
        <w:right w:val="none" w:sz="0" w:space="0" w:color="auto"/>
      </w:divBdr>
    </w:div>
    <w:div w:id="387338156">
      <w:bodyDiv w:val="1"/>
      <w:marLeft w:val="0"/>
      <w:marRight w:val="0"/>
      <w:marTop w:val="0"/>
      <w:marBottom w:val="0"/>
      <w:divBdr>
        <w:top w:val="none" w:sz="0" w:space="0" w:color="auto"/>
        <w:left w:val="none" w:sz="0" w:space="0" w:color="auto"/>
        <w:bottom w:val="none" w:sz="0" w:space="0" w:color="auto"/>
        <w:right w:val="none" w:sz="0" w:space="0" w:color="auto"/>
      </w:divBdr>
    </w:div>
    <w:div w:id="387459602">
      <w:bodyDiv w:val="1"/>
      <w:marLeft w:val="0"/>
      <w:marRight w:val="0"/>
      <w:marTop w:val="0"/>
      <w:marBottom w:val="0"/>
      <w:divBdr>
        <w:top w:val="none" w:sz="0" w:space="0" w:color="auto"/>
        <w:left w:val="none" w:sz="0" w:space="0" w:color="auto"/>
        <w:bottom w:val="none" w:sz="0" w:space="0" w:color="auto"/>
        <w:right w:val="none" w:sz="0" w:space="0" w:color="auto"/>
      </w:divBdr>
    </w:div>
    <w:div w:id="387532377">
      <w:bodyDiv w:val="1"/>
      <w:marLeft w:val="0"/>
      <w:marRight w:val="0"/>
      <w:marTop w:val="0"/>
      <w:marBottom w:val="0"/>
      <w:divBdr>
        <w:top w:val="none" w:sz="0" w:space="0" w:color="auto"/>
        <w:left w:val="none" w:sz="0" w:space="0" w:color="auto"/>
        <w:bottom w:val="none" w:sz="0" w:space="0" w:color="auto"/>
        <w:right w:val="none" w:sz="0" w:space="0" w:color="auto"/>
      </w:divBdr>
    </w:div>
    <w:div w:id="387605195">
      <w:bodyDiv w:val="1"/>
      <w:marLeft w:val="0"/>
      <w:marRight w:val="0"/>
      <w:marTop w:val="0"/>
      <w:marBottom w:val="0"/>
      <w:divBdr>
        <w:top w:val="none" w:sz="0" w:space="0" w:color="auto"/>
        <w:left w:val="none" w:sz="0" w:space="0" w:color="auto"/>
        <w:bottom w:val="none" w:sz="0" w:space="0" w:color="auto"/>
        <w:right w:val="none" w:sz="0" w:space="0" w:color="auto"/>
      </w:divBdr>
    </w:div>
    <w:div w:id="387608149">
      <w:bodyDiv w:val="1"/>
      <w:marLeft w:val="0"/>
      <w:marRight w:val="0"/>
      <w:marTop w:val="0"/>
      <w:marBottom w:val="0"/>
      <w:divBdr>
        <w:top w:val="none" w:sz="0" w:space="0" w:color="auto"/>
        <w:left w:val="none" w:sz="0" w:space="0" w:color="auto"/>
        <w:bottom w:val="none" w:sz="0" w:space="0" w:color="auto"/>
        <w:right w:val="none" w:sz="0" w:space="0" w:color="auto"/>
      </w:divBdr>
    </w:div>
    <w:div w:id="387608906">
      <w:bodyDiv w:val="1"/>
      <w:marLeft w:val="0"/>
      <w:marRight w:val="0"/>
      <w:marTop w:val="0"/>
      <w:marBottom w:val="0"/>
      <w:divBdr>
        <w:top w:val="none" w:sz="0" w:space="0" w:color="auto"/>
        <w:left w:val="none" w:sz="0" w:space="0" w:color="auto"/>
        <w:bottom w:val="none" w:sz="0" w:space="0" w:color="auto"/>
        <w:right w:val="none" w:sz="0" w:space="0" w:color="auto"/>
      </w:divBdr>
    </w:div>
    <w:div w:id="387803105">
      <w:bodyDiv w:val="1"/>
      <w:marLeft w:val="0"/>
      <w:marRight w:val="0"/>
      <w:marTop w:val="0"/>
      <w:marBottom w:val="0"/>
      <w:divBdr>
        <w:top w:val="none" w:sz="0" w:space="0" w:color="auto"/>
        <w:left w:val="none" w:sz="0" w:space="0" w:color="auto"/>
        <w:bottom w:val="none" w:sz="0" w:space="0" w:color="auto"/>
        <w:right w:val="none" w:sz="0" w:space="0" w:color="auto"/>
      </w:divBdr>
    </w:div>
    <w:div w:id="387918306">
      <w:bodyDiv w:val="1"/>
      <w:marLeft w:val="0"/>
      <w:marRight w:val="0"/>
      <w:marTop w:val="0"/>
      <w:marBottom w:val="0"/>
      <w:divBdr>
        <w:top w:val="none" w:sz="0" w:space="0" w:color="auto"/>
        <w:left w:val="none" w:sz="0" w:space="0" w:color="auto"/>
        <w:bottom w:val="none" w:sz="0" w:space="0" w:color="auto"/>
        <w:right w:val="none" w:sz="0" w:space="0" w:color="auto"/>
      </w:divBdr>
    </w:div>
    <w:div w:id="387924803">
      <w:bodyDiv w:val="1"/>
      <w:marLeft w:val="0"/>
      <w:marRight w:val="0"/>
      <w:marTop w:val="0"/>
      <w:marBottom w:val="0"/>
      <w:divBdr>
        <w:top w:val="none" w:sz="0" w:space="0" w:color="auto"/>
        <w:left w:val="none" w:sz="0" w:space="0" w:color="auto"/>
        <w:bottom w:val="none" w:sz="0" w:space="0" w:color="auto"/>
        <w:right w:val="none" w:sz="0" w:space="0" w:color="auto"/>
      </w:divBdr>
    </w:div>
    <w:div w:id="387997434">
      <w:bodyDiv w:val="1"/>
      <w:marLeft w:val="0"/>
      <w:marRight w:val="0"/>
      <w:marTop w:val="0"/>
      <w:marBottom w:val="0"/>
      <w:divBdr>
        <w:top w:val="none" w:sz="0" w:space="0" w:color="auto"/>
        <w:left w:val="none" w:sz="0" w:space="0" w:color="auto"/>
        <w:bottom w:val="none" w:sz="0" w:space="0" w:color="auto"/>
        <w:right w:val="none" w:sz="0" w:space="0" w:color="auto"/>
      </w:divBdr>
    </w:div>
    <w:div w:id="388118690">
      <w:bodyDiv w:val="1"/>
      <w:marLeft w:val="0"/>
      <w:marRight w:val="0"/>
      <w:marTop w:val="0"/>
      <w:marBottom w:val="0"/>
      <w:divBdr>
        <w:top w:val="none" w:sz="0" w:space="0" w:color="auto"/>
        <w:left w:val="none" w:sz="0" w:space="0" w:color="auto"/>
        <w:bottom w:val="none" w:sz="0" w:space="0" w:color="auto"/>
        <w:right w:val="none" w:sz="0" w:space="0" w:color="auto"/>
      </w:divBdr>
    </w:div>
    <w:div w:id="388261913">
      <w:bodyDiv w:val="1"/>
      <w:marLeft w:val="0"/>
      <w:marRight w:val="0"/>
      <w:marTop w:val="0"/>
      <w:marBottom w:val="0"/>
      <w:divBdr>
        <w:top w:val="none" w:sz="0" w:space="0" w:color="auto"/>
        <w:left w:val="none" w:sz="0" w:space="0" w:color="auto"/>
        <w:bottom w:val="none" w:sz="0" w:space="0" w:color="auto"/>
        <w:right w:val="none" w:sz="0" w:space="0" w:color="auto"/>
      </w:divBdr>
    </w:div>
    <w:div w:id="388385363">
      <w:bodyDiv w:val="1"/>
      <w:marLeft w:val="0"/>
      <w:marRight w:val="0"/>
      <w:marTop w:val="0"/>
      <w:marBottom w:val="0"/>
      <w:divBdr>
        <w:top w:val="none" w:sz="0" w:space="0" w:color="auto"/>
        <w:left w:val="none" w:sz="0" w:space="0" w:color="auto"/>
        <w:bottom w:val="none" w:sz="0" w:space="0" w:color="auto"/>
        <w:right w:val="none" w:sz="0" w:space="0" w:color="auto"/>
      </w:divBdr>
    </w:div>
    <w:div w:id="388454645">
      <w:bodyDiv w:val="1"/>
      <w:marLeft w:val="0"/>
      <w:marRight w:val="0"/>
      <w:marTop w:val="0"/>
      <w:marBottom w:val="0"/>
      <w:divBdr>
        <w:top w:val="none" w:sz="0" w:space="0" w:color="auto"/>
        <w:left w:val="none" w:sz="0" w:space="0" w:color="auto"/>
        <w:bottom w:val="none" w:sz="0" w:space="0" w:color="auto"/>
        <w:right w:val="none" w:sz="0" w:space="0" w:color="auto"/>
      </w:divBdr>
    </w:div>
    <w:div w:id="388505886">
      <w:bodyDiv w:val="1"/>
      <w:marLeft w:val="0"/>
      <w:marRight w:val="0"/>
      <w:marTop w:val="0"/>
      <w:marBottom w:val="0"/>
      <w:divBdr>
        <w:top w:val="none" w:sz="0" w:space="0" w:color="auto"/>
        <w:left w:val="none" w:sz="0" w:space="0" w:color="auto"/>
        <w:bottom w:val="none" w:sz="0" w:space="0" w:color="auto"/>
        <w:right w:val="none" w:sz="0" w:space="0" w:color="auto"/>
      </w:divBdr>
    </w:div>
    <w:div w:id="388579754">
      <w:bodyDiv w:val="1"/>
      <w:marLeft w:val="0"/>
      <w:marRight w:val="0"/>
      <w:marTop w:val="0"/>
      <w:marBottom w:val="0"/>
      <w:divBdr>
        <w:top w:val="none" w:sz="0" w:space="0" w:color="auto"/>
        <w:left w:val="none" w:sz="0" w:space="0" w:color="auto"/>
        <w:bottom w:val="none" w:sz="0" w:space="0" w:color="auto"/>
        <w:right w:val="none" w:sz="0" w:space="0" w:color="auto"/>
      </w:divBdr>
    </w:div>
    <w:div w:id="388726053">
      <w:bodyDiv w:val="1"/>
      <w:marLeft w:val="0"/>
      <w:marRight w:val="0"/>
      <w:marTop w:val="0"/>
      <w:marBottom w:val="0"/>
      <w:divBdr>
        <w:top w:val="none" w:sz="0" w:space="0" w:color="auto"/>
        <w:left w:val="none" w:sz="0" w:space="0" w:color="auto"/>
        <w:bottom w:val="none" w:sz="0" w:space="0" w:color="auto"/>
        <w:right w:val="none" w:sz="0" w:space="0" w:color="auto"/>
      </w:divBdr>
    </w:div>
    <w:div w:id="388843998">
      <w:bodyDiv w:val="1"/>
      <w:marLeft w:val="0"/>
      <w:marRight w:val="0"/>
      <w:marTop w:val="0"/>
      <w:marBottom w:val="0"/>
      <w:divBdr>
        <w:top w:val="none" w:sz="0" w:space="0" w:color="auto"/>
        <w:left w:val="none" w:sz="0" w:space="0" w:color="auto"/>
        <w:bottom w:val="none" w:sz="0" w:space="0" w:color="auto"/>
        <w:right w:val="none" w:sz="0" w:space="0" w:color="auto"/>
      </w:divBdr>
    </w:div>
    <w:div w:id="388844584">
      <w:bodyDiv w:val="1"/>
      <w:marLeft w:val="0"/>
      <w:marRight w:val="0"/>
      <w:marTop w:val="0"/>
      <w:marBottom w:val="0"/>
      <w:divBdr>
        <w:top w:val="none" w:sz="0" w:space="0" w:color="auto"/>
        <w:left w:val="none" w:sz="0" w:space="0" w:color="auto"/>
        <w:bottom w:val="none" w:sz="0" w:space="0" w:color="auto"/>
        <w:right w:val="none" w:sz="0" w:space="0" w:color="auto"/>
      </w:divBdr>
    </w:div>
    <w:div w:id="388849775">
      <w:bodyDiv w:val="1"/>
      <w:marLeft w:val="0"/>
      <w:marRight w:val="0"/>
      <w:marTop w:val="0"/>
      <w:marBottom w:val="0"/>
      <w:divBdr>
        <w:top w:val="none" w:sz="0" w:space="0" w:color="auto"/>
        <w:left w:val="none" w:sz="0" w:space="0" w:color="auto"/>
        <w:bottom w:val="none" w:sz="0" w:space="0" w:color="auto"/>
        <w:right w:val="none" w:sz="0" w:space="0" w:color="auto"/>
      </w:divBdr>
    </w:div>
    <w:div w:id="388921810">
      <w:bodyDiv w:val="1"/>
      <w:marLeft w:val="0"/>
      <w:marRight w:val="0"/>
      <w:marTop w:val="0"/>
      <w:marBottom w:val="0"/>
      <w:divBdr>
        <w:top w:val="none" w:sz="0" w:space="0" w:color="auto"/>
        <w:left w:val="none" w:sz="0" w:space="0" w:color="auto"/>
        <w:bottom w:val="none" w:sz="0" w:space="0" w:color="auto"/>
        <w:right w:val="none" w:sz="0" w:space="0" w:color="auto"/>
      </w:divBdr>
    </w:div>
    <w:div w:id="389040422">
      <w:bodyDiv w:val="1"/>
      <w:marLeft w:val="0"/>
      <w:marRight w:val="0"/>
      <w:marTop w:val="0"/>
      <w:marBottom w:val="0"/>
      <w:divBdr>
        <w:top w:val="none" w:sz="0" w:space="0" w:color="auto"/>
        <w:left w:val="none" w:sz="0" w:space="0" w:color="auto"/>
        <w:bottom w:val="none" w:sz="0" w:space="0" w:color="auto"/>
        <w:right w:val="none" w:sz="0" w:space="0" w:color="auto"/>
      </w:divBdr>
    </w:div>
    <w:div w:id="389109773">
      <w:bodyDiv w:val="1"/>
      <w:marLeft w:val="0"/>
      <w:marRight w:val="0"/>
      <w:marTop w:val="0"/>
      <w:marBottom w:val="0"/>
      <w:divBdr>
        <w:top w:val="none" w:sz="0" w:space="0" w:color="auto"/>
        <w:left w:val="none" w:sz="0" w:space="0" w:color="auto"/>
        <w:bottom w:val="none" w:sz="0" w:space="0" w:color="auto"/>
        <w:right w:val="none" w:sz="0" w:space="0" w:color="auto"/>
      </w:divBdr>
    </w:div>
    <w:div w:id="389109858">
      <w:bodyDiv w:val="1"/>
      <w:marLeft w:val="0"/>
      <w:marRight w:val="0"/>
      <w:marTop w:val="0"/>
      <w:marBottom w:val="0"/>
      <w:divBdr>
        <w:top w:val="none" w:sz="0" w:space="0" w:color="auto"/>
        <w:left w:val="none" w:sz="0" w:space="0" w:color="auto"/>
        <w:bottom w:val="none" w:sz="0" w:space="0" w:color="auto"/>
        <w:right w:val="none" w:sz="0" w:space="0" w:color="auto"/>
      </w:divBdr>
    </w:div>
    <w:div w:id="389110610">
      <w:bodyDiv w:val="1"/>
      <w:marLeft w:val="0"/>
      <w:marRight w:val="0"/>
      <w:marTop w:val="0"/>
      <w:marBottom w:val="0"/>
      <w:divBdr>
        <w:top w:val="none" w:sz="0" w:space="0" w:color="auto"/>
        <w:left w:val="none" w:sz="0" w:space="0" w:color="auto"/>
        <w:bottom w:val="none" w:sz="0" w:space="0" w:color="auto"/>
        <w:right w:val="none" w:sz="0" w:space="0" w:color="auto"/>
      </w:divBdr>
    </w:div>
    <w:div w:id="389110647">
      <w:bodyDiv w:val="1"/>
      <w:marLeft w:val="0"/>
      <w:marRight w:val="0"/>
      <w:marTop w:val="0"/>
      <w:marBottom w:val="0"/>
      <w:divBdr>
        <w:top w:val="none" w:sz="0" w:space="0" w:color="auto"/>
        <w:left w:val="none" w:sz="0" w:space="0" w:color="auto"/>
        <w:bottom w:val="none" w:sz="0" w:space="0" w:color="auto"/>
        <w:right w:val="none" w:sz="0" w:space="0" w:color="auto"/>
      </w:divBdr>
    </w:div>
    <w:div w:id="389159701">
      <w:bodyDiv w:val="1"/>
      <w:marLeft w:val="0"/>
      <w:marRight w:val="0"/>
      <w:marTop w:val="0"/>
      <w:marBottom w:val="0"/>
      <w:divBdr>
        <w:top w:val="none" w:sz="0" w:space="0" w:color="auto"/>
        <w:left w:val="none" w:sz="0" w:space="0" w:color="auto"/>
        <w:bottom w:val="none" w:sz="0" w:space="0" w:color="auto"/>
        <w:right w:val="none" w:sz="0" w:space="0" w:color="auto"/>
      </w:divBdr>
    </w:div>
    <w:div w:id="389231577">
      <w:bodyDiv w:val="1"/>
      <w:marLeft w:val="0"/>
      <w:marRight w:val="0"/>
      <w:marTop w:val="0"/>
      <w:marBottom w:val="0"/>
      <w:divBdr>
        <w:top w:val="none" w:sz="0" w:space="0" w:color="auto"/>
        <w:left w:val="none" w:sz="0" w:space="0" w:color="auto"/>
        <w:bottom w:val="none" w:sz="0" w:space="0" w:color="auto"/>
        <w:right w:val="none" w:sz="0" w:space="0" w:color="auto"/>
      </w:divBdr>
    </w:div>
    <w:div w:id="389235738">
      <w:bodyDiv w:val="1"/>
      <w:marLeft w:val="0"/>
      <w:marRight w:val="0"/>
      <w:marTop w:val="0"/>
      <w:marBottom w:val="0"/>
      <w:divBdr>
        <w:top w:val="none" w:sz="0" w:space="0" w:color="auto"/>
        <w:left w:val="none" w:sz="0" w:space="0" w:color="auto"/>
        <w:bottom w:val="none" w:sz="0" w:space="0" w:color="auto"/>
        <w:right w:val="none" w:sz="0" w:space="0" w:color="auto"/>
      </w:divBdr>
    </w:div>
    <w:div w:id="389305407">
      <w:bodyDiv w:val="1"/>
      <w:marLeft w:val="0"/>
      <w:marRight w:val="0"/>
      <w:marTop w:val="0"/>
      <w:marBottom w:val="0"/>
      <w:divBdr>
        <w:top w:val="none" w:sz="0" w:space="0" w:color="auto"/>
        <w:left w:val="none" w:sz="0" w:space="0" w:color="auto"/>
        <w:bottom w:val="none" w:sz="0" w:space="0" w:color="auto"/>
        <w:right w:val="none" w:sz="0" w:space="0" w:color="auto"/>
      </w:divBdr>
    </w:div>
    <w:div w:id="389311516">
      <w:bodyDiv w:val="1"/>
      <w:marLeft w:val="0"/>
      <w:marRight w:val="0"/>
      <w:marTop w:val="0"/>
      <w:marBottom w:val="0"/>
      <w:divBdr>
        <w:top w:val="none" w:sz="0" w:space="0" w:color="auto"/>
        <w:left w:val="none" w:sz="0" w:space="0" w:color="auto"/>
        <w:bottom w:val="none" w:sz="0" w:space="0" w:color="auto"/>
        <w:right w:val="none" w:sz="0" w:space="0" w:color="auto"/>
      </w:divBdr>
    </w:div>
    <w:div w:id="389351726">
      <w:bodyDiv w:val="1"/>
      <w:marLeft w:val="0"/>
      <w:marRight w:val="0"/>
      <w:marTop w:val="0"/>
      <w:marBottom w:val="0"/>
      <w:divBdr>
        <w:top w:val="none" w:sz="0" w:space="0" w:color="auto"/>
        <w:left w:val="none" w:sz="0" w:space="0" w:color="auto"/>
        <w:bottom w:val="none" w:sz="0" w:space="0" w:color="auto"/>
        <w:right w:val="none" w:sz="0" w:space="0" w:color="auto"/>
      </w:divBdr>
    </w:div>
    <w:div w:id="389379435">
      <w:bodyDiv w:val="1"/>
      <w:marLeft w:val="0"/>
      <w:marRight w:val="0"/>
      <w:marTop w:val="0"/>
      <w:marBottom w:val="0"/>
      <w:divBdr>
        <w:top w:val="none" w:sz="0" w:space="0" w:color="auto"/>
        <w:left w:val="none" w:sz="0" w:space="0" w:color="auto"/>
        <w:bottom w:val="none" w:sz="0" w:space="0" w:color="auto"/>
        <w:right w:val="none" w:sz="0" w:space="0" w:color="auto"/>
      </w:divBdr>
    </w:div>
    <w:div w:id="389425474">
      <w:bodyDiv w:val="1"/>
      <w:marLeft w:val="0"/>
      <w:marRight w:val="0"/>
      <w:marTop w:val="0"/>
      <w:marBottom w:val="0"/>
      <w:divBdr>
        <w:top w:val="none" w:sz="0" w:space="0" w:color="auto"/>
        <w:left w:val="none" w:sz="0" w:space="0" w:color="auto"/>
        <w:bottom w:val="none" w:sz="0" w:space="0" w:color="auto"/>
        <w:right w:val="none" w:sz="0" w:space="0" w:color="auto"/>
      </w:divBdr>
    </w:div>
    <w:div w:id="389427360">
      <w:bodyDiv w:val="1"/>
      <w:marLeft w:val="0"/>
      <w:marRight w:val="0"/>
      <w:marTop w:val="0"/>
      <w:marBottom w:val="0"/>
      <w:divBdr>
        <w:top w:val="none" w:sz="0" w:space="0" w:color="auto"/>
        <w:left w:val="none" w:sz="0" w:space="0" w:color="auto"/>
        <w:bottom w:val="none" w:sz="0" w:space="0" w:color="auto"/>
        <w:right w:val="none" w:sz="0" w:space="0" w:color="auto"/>
      </w:divBdr>
    </w:div>
    <w:div w:id="389571556">
      <w:bodyDiv w:val="1"/>
      <w:marLeft w:val="0"/>
      <w:marRight w:val="0"/>
      <w:marTop w:val="0"/>
      <w:marBottom w:val="0"/>
      <w:divBdr>
        <w:top w:val="none" w:sz="0" w:space="0" w:color="auto"/>
        <w:left w:val="none" w:sz="0" w:space="0" w:color="auto"/>
        <w:bottom w:val="none" w:sz="0" w:space="0" w:color="auto"/>
        <w:right w:val="none" w:sz="0" w:space="0" w:color="auto"/>
      </w:divBdr>
    </w:div>
    <w:div w:id="389575869">
      <w:bodyDiv w:val="1"/>
      <w:marLeft w:val="0"/>
      <w:marRight w:val="0"/>
      <w:marTop w:val="0"/>
      <w:marBottom w:val="0"/>
      <w:divBdr>
        <w:top w:val="none" w:sz="0" w:space="0" w:color="auto"/>
        <w:left w:val="none" w:sz="0" w:space="0" w:color="auto"/>
        <w:bottom w:val="none" w:sz="0" w:space="0" w:color="auto"/>
        <w:right w:val="none" w:sz="0" w:space="0" w:color="auto"/>
      </w:divBdr>
    </w:div>
    <w:div w:id="389578078">
      <w:bodyDiv w:val="1"/>
      <w:marLeft w:val="0"/>
      <w:marRight w:val="0"/>
      <w:marTop w:val="0"/>
      <w:marBottom w:val="0"/>
      <w:divBdr>
        <w:top w:val="none" w:sz="0" w:space="0" w:color="auto"/>
        <w:left w:val="none" w:sz="0" w:space="0" w:color="auto"/>
        <w:bottom w:val="none" w:sz="0" w:space="0" w:color="auto"/>
        <w:right w:val="none" w:sz="0" w:space="0" w:color="auto"/>
      </w:divBdr>
    </w:div>
    <w:div w:id="389615858">
      <w:bodyDiv w:val="1"/>
      <w:marLeft w:val="0"/>
      <w:marRight w:val="0"/>
      <w:marTop w:val="0"/>
      <w:marBottom w:val="0"/>
      <w:divBdr>
        <w:top w:val="none" w:sz="0" w:space="0" w:color="auto"/>
        <w:left w:val="none" w:sz="0" w:space="0" w:color="auto"/>
        <w:bottom w:val="none" w:sz="0" w:space="0" w:color="auto"/>
        <w:right w:val="none" w:sz="0" w:space="0" w:color="auto"/>
      </w:divBdr>
    </w:div>
    <w:div w:id="389620779">
      <w:bodyDiv w:val="1"/>
      <w:marLeft w:val="0"/>
      <w:marRight w:val="0"/>
      <w:marTop w:val="0"/>
      <w:marBottom w:val="0"/>
      <w:divBdr>
        <w:top w:val="none" w:sz="0" w:space="0" w:color="auto"/>
        <w:left w:val="none" w:sz="0" w:space="0" w:color="auto"/>
        <w:bottom w:val="none" w:sz="0" w:space="0" w:color="auto"/>
        <w:right w:val="none" w:sz="0" w:space="0" w:color="auto"/>
      </w:divBdr>
    </w:div>
    <w:div w:id="390076238">
      <w:bodyDiv w:val="1"/>
      <w:marLeft w:val="0"/>
      <w:marRight w:val="0"/>
      <w:marTop w:val="0"/>
      <w:marBottom w:val="0"/>
      <w:divBdr>
        <w:top w:val="none" w:sz="0" w:space="0" w:color="auto"/>
        <w:left w:val="none" w:sz="0" w:space="0" w:color="auto"/>
        <w:bottom w:val="none" w:sz="0" w:space="0" w:color="auto"/>
        <w:right w:val="none" w:sz="0" w:space="0" w:color="auto"/>
      </w:divBdr>
    </w:div>
    <w:div w:id="390158456">
      <w:bodyDiv w:val="1"/>
      <w:marLeft w:val="0"/>
      <w:marRight w:val="0"/>
      <w:marTop w:val="0"/>
      <w:marBottom w:val="0"/>
      <w:divBdr>
        <w:top w:val="none" w:sz="0" w:space="0" w:color="auto"/>
        <w:left w:val="none" w:sz="0" w:space="0" w:color="auto"/>
        <w:bottom w:val="none" w:sz="0" w:space="0" w:color="auto"/>
        <w:right w:val="none" w:sz="0" w:space="0" w:color="auto"/>
      </w:divBdr>
    </w:div>
    <w:div w:id="390159797">
      <w:bodyDiv w:val="1"/>
      <w:marLeft w:val="0"/>
      <w:marRight w:val="0"/>
      <w:marTop w:val="0"/>
      <w:marBottom w:val="0"/>
      <w:divBdr>
        <w:top w:val="none" w:sz="0" w:space="0" w:color="auto"/>
        <w:left w:val="none" w:sz="0" w:space="0" w:color="auto"/>
        <w:bottom w:val="none" w:sz="0" w:space="0" w:color="auto"/>
        <w:right w:val="none" w:sz="0" w:space="0" w:color="auto"/>
      </w:divBdr>
    </w:div>
    <w:div w:id="390231121">
      <w:bodyDiv w:val="1"/>
      <w:marLeft w:val="0"/>
      <w:marRight w:val="0"/>
      <w:marTop w:val="0"/>
      <w:marBottom w:val="0"/>
      <w:divBdr>
        <w:top w:val="none" w:sz="0" w:space="0" w:color="auto"/>
        <w:left w:val="none" w:sz="0" w:space="0" w:color="auto"/>
        <w:bottom w:val="none" w:sz="0" w:space="0" w:color="auto"/>
        <w:right w:val="none" w:sz="0" w:space="0" w:color="auto"/>
      </w:divBdr>
    </w:div>
    <w:div w:id="390270477">
      <w:bodyDiv w:val="1"/>
      <w:marLeft w:val="0"/>
      <w:marRight w:val="0"/>
      <w:marTop w:val="0"/>
      <w:marBottom w:val="0"/>
      <w:divBdr>
        <w:top w:val="none" w:sz="0" w:space="0" w:color="auto"/>
        <w:left w:val="none" w:sz="0" w:space="0" w:color="auto"/>
        <w:bottom w:val="none" w:sz="0" w:space="0" w:color="auto"/>
        <w:right w:val="none" w:sz="0" w:space="0" w:color="auto"/>
      </w:divBdr>
    </w:div>
    <w:div w:id="390466406">
      <w:bodyDiv w:val="1"/>
      <w:marLeft w:val="0"/>
      <w:marRight w:val="0"/>
      <w:marTop w:val="0"/>
      <w:marBottom w:val="0"/>
      <w:divBdr>
        <w:top w:val="none" w:sz="0" w:space="0" w:color="auto"/>
        <w:left w:val="none" w:sz="0" w:space="0" w:color="auto"/>
        <w:bottom w:val="none" w:sz="0" w:space="0" w:color="auto"/>
        <w:right w:val="none" w:sz="0" w:space="0" w:color="auto"/>
      </w:divBdr>
    </w:div>
    <w:div w:id="390537704">
      <w:bodyDiv w:val="1"/>
      <w:marLeft w:val="0"/>
      <w:marRight w:val="0"/>
      <w:marTop w:val="0"/>
      <w:marBottom w:val="0"/>
      <w:divBdr>
        <w:top w:val="none" w:sz="0" w:space="0" w:color="auto"/>
        <w:left w:val="none" w:sz="0" w:space="0" w:color="auto"/>
        <w:bottom w:val="none" w:sz="0" w:space="0" w:color="auto"/>
        <w:right w:val="none" w:sz="0" w:space="0" w:color="auto"/>
      </w:divBdr>
    </w:div>
    <w:div w:id="390541685">
      <w:bodyDiv w:val="1"/>
      <w:marLeft w:val="0"/>
      <w:marRight w:val="0"/>
      <w:marTop w:val="0"/>
      <w:marBottom w:val="0"/>
      <w:divBdr>
        <w:top w:val="none" w:sz="0" w:space="0" w:color="auto"/>
        <w:left w:val="none" w:sz="0" w:space="0" w:color="auto"/>
        <w:bottom w:val="none" w:sz="0" w:space="0" w:color="auto"/>
        <w:right w:val="none" w:sz="0" w:space="0" w:color="auto"/>
      </w:divBdr>
    </w:div>
    <w:div w:id="390543050">
      <w:bodyDiv w:val="1"/>
      <w:marLeft w:val="0"/>
      <w:marRight w:val="0"/>
      <w:marTop w:val="0"/>
      <w:marBottom w:val="0"/>
      <w:divBdr>
        <w:top w:val="none" w:sz="0" w:space="0" w:color="auto"/>
        <w:left w:val="none" w:sz="0" w:space="0" w:color="auto"/>
        <w:bottom w:val="none" w:sz="0" w:space="0" w:color="auto"/>
        <w:right w:val="none" w:sz="0" w:space="0" w:color="auto"/>
      </w:divBdr>
    </w:div>
    <w:div w:id="390546394">
      <w:bodyDiv w:val="1"/>
      <w:marLeft w:val="0"/>
      <w:marRight w:val="0"/>
      <w:marTop w:val="0"/>
      <w:marBottom w:val="0"/>
      <w:divBdr>
        <w:top w:val="none" w:sz="0" w:space="0" w:color="auto"/>
        <w:left w:val="none" w:sz="0" w:space="0" w:color="auto"/>
        <w:bottom w:val="none" w:sz="0" w:space="0" w:color="auto"/>
        <w:right w:val="none" w:sz="0" w:space="0" w:color="auto"/>
      </w:divBdr>
    </w:div>
    <w:div w:id="390613375">
      <w:bodyDiv w:val="1"/>
      <w:marLeft w:val="0"/>
      <w:marRight w:val="0"/>
      <w:marTop w:val="0"/>
      <w:marBottom w:val="0"/>
      <w:divBdr>
        <w:top w:val="none" w:sz="0" w:space="0" w:color="auto"/>
        <w:left w:val="none" w:sz="0" w:space="0" w:color="auto"/>
        <w:bottom w:val="none" w:sz="0" w:space="0" w:color="auto"/>
        <w:right w:val="none" w:sz="0" w:space="0" w:color="auto"/>
      </w:divBdr>
    </w:div>
    <w:div w:id="390617313">
      <w:bodyDiv w:val="1"/>
      <w:marLeft w:val="0"/>
      <w:marRight w:val="0"/>
      <w:marTop w:val="0"/>
      <w:marBottom w:val="0"/>
      <w:divBdr>
        <w:top w:val="none" w:sz="0" w:space="0" w:color="auto"/>
        <w:left w:val="none" w:sz="0" w:space="0" w:color="auto"/>
        <w:bottom w:val="none" w:sz="0" w:space="0" w:color="auto"/>
        <w:right w:val="none" w:sz="0" w:space="0" w:color="auto"/>
      </w:divBdr>
    </w:div>
    <w:div w:id="390663899">
      <w:bodyDiv w:val="1"/>
      <w:marLeft w:val="0"/>
      <w:marRight w:val="0"/>
      <w:marTop w:val="0"/>
      <w:marBottom w:val="0"/>
      <w:divBdr>
        <w:top w:val="none" w:sz="0" w:space="0" w:color="auto"/>
        <w:left w:val="none" w:sz="0" w:space="0" w:color="auto"/>
        <w:bottom w:val="none" w:sz="0" w:space="0" w:color="auto"/>
        <w:right w:val="none" w:sz="0" w:space="0" w:color="auto"/>
      </w:divBdr>
    </w:div>
    <w:div w:id="390732457">
      <w:bodyDiv w:val="1"/>
      <w:marLeft w:val="0"/>
      <w:marRight w:val="0"/>
      <w:marTop w:val="0"/>
      <w:marBottom w:val="0"/>
      <w:divBdr>
        <w:top w:val="none" w:sz="0" w:space="0" w:color="auto"/>
        <w:left w:val="none" w:sz="0" w:space="0" w:color="auto"/>
        <w:bottom w:val="none" w:sz="0" w:space="0" w:color="auto"/>
        <w:right w:val="none" w:sz="0" w:space="0" w:color="auto"/>
      </w:divBdr>
    </w:div>
    <w:div w:id="390735881">
      <w:bodyDiv w:val="1"/>
      <w:marLeft w:val="0"/>
      <w:marRight w:val="0"/>
      <w:marTop w:val="0"/>
      <w:marBottom w:val="0"/>
      <w:divBdr>
        <w:top w:val="none" w:sz="0" w:space="0" w:color="auto"/>
        <w:left w:val="none" w:sz="0" w:space="0" w:color="auto"/>
        <w:bottom w:val="none" w:sz="0" w:space="0" w:color="auto"/>
        <w:right w:val="none" w:sz="0" w:space="0" w:color="auto"/>
      </w:divBdr>
    </w:div>
    <w:div w:id="390888911">
      <w:bodyDiv w:val="1"/>
      <w:marLeft w:val="0"/>
      <w:marRight w:val="0"/>
      <w:marTop w:val="0"/>
      <w:marBottom w:val="0"/>
      <w:divBdr>
        <w:top w:val="none" w:sz="0" w:space="0" w:color="auto"/>
        <w:left w:val="none" w:sz="0" w:space="0" w:color="auto"/>
        <w:bottom w:val="none" w:sz="0" w:space="0" w:color="auto"/>
        <w:right w:val="none" w:sz="0" w:space="0" w:color="auto"/>
      </w:divBdr>
    </w:div>
    <w:div w:id="390928522">
      <w:bodyDiv w:val="1"/>
      <w:marLeft w:val="0"/>
      <w:marRight w:val="0"/>
      <w:marTop w:val="0"/>
      <w:marBottom w:val="0"/>
      <w:divBdr>
        <w:top w:val="none" w:sz="0" w:space="0" w:color="auto"/>
        <w:left w:val="none" w:sz="0" w:space="0" w:color="auto"/>
        <w:bottom w:val="none" w:sz="0" w:space="0" w:color="auto"/>
        <w:right w:val="none" w:sz="0" w:space="0" w:color="auto"/>
      </w:divBdr>
    </w:div>
    <w:div w:id="391080987">
      <w:bodyDiv w:val="1"/>
      <w:marLeft w:val="0"/>
      <w:marRight w:val="0"/>
      <w:marTop w:val="0"/>
      <w:marBottom w:val="0"/>
      <w:divBdr>
        <w:top w:val="none" w:sz="0" w:space="0" w:color="auto"/>
        <w:left w:val="none" w:sz="0" w:space="0" w:color="auto"/>
        <w:bottom w:val="none" w:sz="0" w:space="0" w:color="auto"/>
        <w:right w:val="none" w:sz="0" w:space="0" w:color="auto"/>
      </w:divBdr>
    </w:div>
    <w:div w:id="391082526">
      <w:bodyDiv w:val="1"/>
      <w:marLeft w:val="0"/>
      <w:marRight w:val="0"/>
      <w:marTop w:val="0"/>
      <w:marBottom w:val="0"/>
      <w:divBdr>
        <w:top w:val="none" w:sz="0" w:space="0" w:color="auto"/>
        <w:left w:val="none" w:sz="0" w:space="0" w:color="auto"/>
        <w:bottom w:val="none" w:sz="0" w:space="0" w:color="auto"/>
        <w:right w:val="none" w:sz="0" w:space="0" w:color="auto"/>
      </w:divBdr>
    </w:div>
    <w:div w:id="391120594">
      <w:bodyDiv w:val="1"/>
      <w:marLeft w:val="0"/>
      <w:marRight w:val="0"/>
      <w:marTop w:val="0"/>
      <w:marBottom w:val="0"/>
      <w:divBdr>
        <w:top w:val="none" w:sz="0" w:space="0" w:color="auto"/>
        <w:left w:val="none" w:sz="0" w:space="0" w:color="auto"/>
        <w:bottom w:val="none" w:sz="0" w:space="0" w:color="auto"/>
        <w:right w:val="none" w:sz="0" w:space="0" w:color="auto"/>
      </w:divBdr>
    </w:div>
    <w:div w:id="391199233">
      <w:bodyDiv w:val="1"/>
      <w:marLeft w:val="0"/>
      <w:marRight w:val="0"/>
      <w:marTop w:val="0"/>
      <w:marBottom w:val="0"/>
      <w:divBdr>
        <w:top w:val="none" w:sz="0" w:space="0" w:color="auto"/>
        <w:left w:val="none" w:sz="0" w:space="0" w:color="auto"/>
        <w:bottom w:val="none" w:sz="0" w:space="0" w:color="auto"/>
        <w:right w:val="none" w:sz="0" w:space="0" w:color="auto"/>
      </w:divBdr>
    </w:div>
    <w:div w:id="391268717">
      <w:bodyDiv w:val="1"/>
      <w:marLeft w:val="0"/>
      <w:marRight w:val="0"/>
      <w:marTop w:val="0"/>
      <w:marBottom w:val="0"/>
      <w:divBdr>
        <w:top w:val="none" w:sz="0" w:space="0" w:color="auto"/>
        <w:left w:val="none" w:sz="0" w:space="0" w:color="auto"/>
        <w:bottom w:val="none" w:sz="0" w:space="0" w:color="auto"/>
        <w:right w:val="none" w:sz="0" w:space="0" w:color="auto"/>
      </w:divBdr>
    </w:div>
    <w:div w:id="391316815">
      <w:bodyDiv w:val="1"/>
      <w:marLeft w:val="0"/>
      <w:marRight w:val="0"/>
      <w:marTop w:val="0"/>
      <w:marBottom w:val="0"/>
      <w:divBdr>
        <w:top w:val="none" w:sz="0" w:space="0" w:color="auto"/>
        <w:left w:val="none" w:sz="0" w:space="0" w:color="auto"/>
        <w:bottom w:val="none" w:sz="0" w:space="0" w:color="auto"/>
        <w:right w:val="none" w:sz="0" w:space="0" w:color="auto"/>
      </w:divBdr>
    </w:div>
    <w:div w:id="391316857">
      <w:bodyDiv w:val="1"/>
      <w:marLeft w:val="0"/>
      <w:marRight w:val="0"/>
      <w:marTop w:val="0"/>
      <w:marBottom w:val="0"/>
      <w:divBdr>
        <w:top w:val="none" w:sz="0" w:space="0" w:color="auto"/>
        <w:left w:val="none" w:sz="0" w:space="0" w:color="auto"/>
        <w:bottom w:val="none" w:sz="0" w:space="0" w:color="auto"/>
        <w:right w:val="none" w:sz="0" w:space="0" w:color="auto"/>
      </w:divBdr>
    </w:div>
    <w:div w:id="391347514">
      <w:bodyDiv w:val="1"/>
      <w:marLeft w:val="0"/>
      <w:marRight w:val="0"/>
      <w:marTop w:val="0"/>
      <w:marBottom w:val="0"/>
      <w:divBdr>
        <w:top w:val="none" w:sz="0" w:space="0" w:color="auto"/>
        <w:left w:val="none" w:sz="0" w:space="0" w:color="auto"/>
        <w:bottom w:val="none" w:sz="0" w:space="0" w:color="auto"/>
        <w:right w:val="none" w:sz="0" w:space="0" w:color="auto"/>
      </w:divBdr>
    </w:div>
    <w:div w:id="391585400">
      <w:bodyDiv w:val="1"/>
      <w:marLeft w:val="0"/>
      <w:marRight w:val="0"/>
      <w:marTop w:val="0"/>
      <w:marBottom w:val="0"/>
      <w:divBdr>
        <w:top w:val="none" w:sz="0" w:space="0" w:color="auto"/>
        <w:left w:val="none" w:sz="0" w:space="0" w:color="auto"/>
        <w:bottom w:val="none" w:sz="0" w:space="0" w:color="auto"/>
        <w:right w:val="none" w:sz="0" w:space="0" w:color="auto"/>
      </w:divBdr>
    </w:div>
    <w:div w:id="391655727">
      <w:bodyDiv w:val="1"/>
      <w:marLeft w:val="0"/>
      <w:marRight w:val="0"/>
      <w:marTop w:val="0"/>
      <w:marBottom w:val="0"/>
      <w:divBdr>
        <w:top w:val="none" w:sz="0" w:space="0" w:color="auto"/>
        <w:left w:val="none" w:sz="0" w:space="0" w:color="auto"/>
        <w:bottom w:val="none" w:sz="0" w:space="0" w:color="auto"/>
        <w:right w:val="none" w:sz="0" w:space="0" w:color="auto"/>
      </w:divBdr>
    </w:div>
    <w:div w:id="391663570">
      <w:bodyDiv w:val="1"/>
      <w:marLeft w:val="0"/>
      <w:marRight w:val="0"/>
      <w:marTop w:val="0"/>
      <w:marBottom w:val="0"/>
      <w:divBdr>
        <w:top w:val="none" w:sz="0" w:space="0" w:color="auto"/>
        <w:left w:val="none" w:sz="0" w:space="0" w:color="auto"/>
        <w:bottom w:val="none" w:sz="0" w:space="0" w:color="auto"/>
        <w:right w:val="none" w:sz="0" w:space="0" w:color="auto"/>
      </w:divBdr>
    </w:div>
    <w:div w:id="391931758">
      <w:bodyDiv w:val="1"/>
      <w:marLeft w:val="0"/>
      <w:marRight w:val="0"/>
      <w:marTop w:val="0"/>
      <w:marBottom w:val="0"/>
      <w:divBdr>
        <w:top w:val="none" w:sz="0" w:space="0" w:color="auto"/>
        <w:left w:val="none" w:sz="0" w:space="0" w:color="auto"/>
        <w:bottom w:val="none" w:sz="0" w:space="0" w:color="auto"/>
        <w:right w:val="none" w:sz="0" w:space="0" w:color="auto"/>
      </w:divBdr>
    </w:div>
    <w:div w:id="392000159">
      <w:bodyDiv w:val="1"/>
      <w:marLeft w:val="0"/>
      <w:marRight w:val="0"/>
      <w:marTop w:val="0"/>
      <w:marBottom w:val="0"/>
      <w:divBdr>
        <w:top w:val="none" w:sz="0" w:space="0" w:color="auto"/>
        <w:left w:val="none" w:sz="0" w:space="0" w:color="auto"/>
        <w:bottom w:val="none" w:sz="0" w:space="0" w:color="auto"/>
        <w:right w:val="none" w:sz="0" w:space="0" w:color="auto"/>
      </w:divBdr>
    </w:div>
    <w:div w:id="392050411">
      <w:bodyDiv w:val="1"/>
      <w:marLeft w:val="0"/>
      <w:marRight w:val="0"/>
      <w:marTop w:val="0"/>
      <w:marBottom w:val="0"/>
      <w:divBdr>
        <w:top w:val="none" w:sz="0" w:space="0" w:color="auto"/>
        <w:left w:val="none" w:sz="0" w:space="0" w:color="auto"/>
        <w:bottom w:val="none" w:sz="0" w:space="0" w:color="auto"/>
        <w:right w:val="none" w:sz="0" w:space="0" w:color="auto"/>
      </w:divBdr>
    </w:div>
    <w:div w:id="392198746">
      <w:bodyDiv w:val="1"/>
      <w:marLeft w:val="0"/>
      <w:marRight w:val="0"/>
      <w:marTop w:val="0"/>
      <w:marBottom w:val="0"/>
      <w:divBdr>
        <w:top w:val="none" w:sz="0" w:space="0" w:color="auto"/>
        <w:left w:val="none" w:sz="0" w:space="0" w:color="auto"/>
        <w:bottom w:val="none" w:sz="0" w:space="0" w:color="auto"/>
        <w:right w:val="none" w:sz="0" w:space="0" w:color="auto"/>
      </w:divBdr>
    </w:div>
    <w:div w:id="392235916">
      <w:bodyDiv w:val="1"/>
      <w:marLeft w:val="0"/>
      <w:marRight w:val="0"/>
      <w:marTop w:val="0"/>
      <w:marBottom w:val="0"/>
      <w:divBdr>
        <w:top w:val="none" w:sz="0" w:space="0" w:color="auto"/>
        <w:left w:val="none" w:sz="0" w:space="0" w:color="auto"/>
        <w:bottom w:val="none" w:sz="0" w:space="0" w:color="auto"/>
        <w:right w:val="none" w:sz="0" w:space="0" w:color="auto"/>
      </w:divBdr>
    </w:div>
    <w:div w:id="392312512">
      <w:bodyDiv w:val="1"/>
      <w:marLeft w:val="0"/>
      <w:marRight w:val="0"/>
      <w:marTop w:val="0"/>
      <w:marBottom w:val="0"/>
      <w:divBdr>
        <w:top w:val="none" w:sz="0" w:space="0" w:color="auto"/>
        <w:left w:val="none" w:sz="0" w:space="0" w:color="auto"/>
        <w:bottom w:val="none" w:sz="0" w:space="0" w:color="auto"/>
        <w:right w:val="none" w:sz="0" w:space="0" w:color="auto"/>
      </w:divBdr>
    </w:div>
    <w:div w:id="392315762">
      <w:bodyDiv w:val="1"/>
      <w:marLeft w:val="0"/>
      <w:marRight w:val="0"/>
      <w:marTop w:val="0"/>
      <w:marBottom w:val="0"/>
      <w:divBdr>
        <w:top w:val="none" w:sz="0" w:space="0" w:color="auto"/>
        <w:left w:val="none" w:sz="0" w:space="0" w:color="auto"/>
        <w:bottom w:val="none" w:sz="0" w:space="0" w:color="auto"/>
        <w:right w:val="none" w:sz="0" w:space="0" w:color="auto"/>
      </w:divBdr>
    </w:div>
    <w:div w:id="392385741">
      <w:bodyDiv w:val="1"/>
      <w:marLeft w:val="0"/>
      <w:marRight w:val="0"/>
      <w:marTop w:val="0"/>
      <w:marBottom w:val="0"/>
      <w:divBdr>
        <w:top w:val="none" w:sz="0" w:space="0" w:color="auto"/>
        <w:left w:val="none" w:sz="0" w:space="0" w:color="auto"/>
        <w:bottom w:val="none" w:sz="0" w:space="0" w:color="auto"/>
        <w:right w:val="none" w:sz="0" w:space="0" w:color="auto"/>
      </w:divBdr>
    </w:div>
    <w:div w:id="392393097">
      <w:bodyDiv w:val="1"/>
      <w:marLeft w:val="0"/>
      <w:marRight w:val="0"/>
      <w:marTop w:val="0"/>
      <w:marBottom w:val="0"/>
      <w:divBdr>
        <w:top w:val="none" w:sz="0" w:space="0" w:color="auto"/>
        <w:left w:val="none" w:sz="0" w:space="0" w:color="auto"/>
        <w:bottom w:val="none" w:sz="0" w:space="0" w:color="auto"/>
        <w:right w:val="none" w:sz="0" w:space="0" w:color="auto"/>
      </w:divBdr>
    </w:div>
    <w:div w:id="392429657">
      <w:bodyDiv w:val="1"/>
      <w:marLeft w:val="0"/>
      <w:marRight w:val="0"/>
      <w:marTop w:val="0"/>
      <w:marBottom w:val="0"/>
      <w:divBdr>
        <w:top w:val="none" w:sz="0" w:space="0" w:color="auto"/>
        <w:left w:val="none" w:sz="0" w:space="0" w:color="auto"/>
        <w:bottom w:val="none" w:sz="0" w:space="0" w:color="auto"/>
        <w:right w:val="none" w:sz="0" w:space="0" w:color="auto"/>
      </w:divBdr>
    </w:div>
    <w:div w:id="392430139">
      <w:bodyDiv w:val="1"/>
      <w:marLeft w:val="0"/>
      <w:marRight w:val="0"/>
      <w:marTop w:val="0"/>
      <w:marBottom w:val="0"/>
      <w:divBdr>
        <w:top w:val="none" w:sz="0" w:space="0" w:color="auto"/>
        <w:left w:val="none" w:sz="0" w:space="0" w:color="auto"/>
        <w:bottom w:val="none" w:sz="0" w:space="0" w:color="auto"/>
        <w:right w:val="none" w:sz="0" w:space="0" w:color="auto"/>
      </w:divBdr>
    </w:div>
    <w:div w:id="392588124">
      <w:bodyDiv w:val="1"/>
      <w:marLeft w:val="0"/>
      <w:marRight w:val="0"/>
      <w:marTop w:val="0"/>
      <w:marBottom w:val="0"/>
      <w:divBdr>
        <w:top w:val="none" w:sz="0" w:space="0" w:color="auto"/>
        <w:left w:val="none" w:sz="0" w:space="0" w:color="auto"/>
        <w:bottom w:val="none" w:sz="0" w:space="0" w:color="auto"/>
        <w:right w:val="none" w:sz="0" w:space="0" w:color="auto"/>
      </w:divBdr>
    </w:div>
    <w:div w:id="392822972">
      <w:bodyDiv w:val="1"/>
      <w:marLeft w:val="0"/>
      <w:marRight w:val="0"/>
      <w:marTop w:val="0"/>
      <w:marBottom w:val="0"/>
      <w:divBdr>
        <w:top w:val="none" w:sz="0" w:space="0" w:color="auto"/>
        <w:left w:val="none" w:sz="0" w:space="0" w:color="auto"/>
        <w:bottom w:val="none" w:sz="0" w:space="0" w:color="auto"/>
        <w:right w:val="none" w:sz="0" w:space="0" w:color="auto"/>
      </w:divBdr>
    </w:div>
    <w:div w:id="392893071">
      <w:bodyDiv w:val="1"/>
      <w:marLeft w:val="0"/>
      <w:marRight w:val="0"/>
      <w:marTop w:val="0"/>
      <w:marBottom w:val="0"/>
      <w:divBdr>
        <w:top w:val="none" w:sz="0" w:space="0" w:color="auto"/>
        <w:left w:val="none" w:sz="0" w:space="0" w:color="auto"/>
        <w:bottom w:val="none" w:sz="0" w:space="0" w:color="auto"/>
        <w:right w:val="none" w:sz="0" w:space="0" w:color="auto"/>
      </w:divBdr>
    </w:div>
    <w:div w:id="392898169">
      <w:bodyDiv w:val="1"/>
      <w:marLeft w:val="0"/>
      <w:marRight w:val="0"/>
      <w:marTop w:val="0"/>
      <w:marBottom w:val="0"/>
      <w:divBdr>
        <w:top w:val="none" w:sz="0" w:space="0" w:color="auto"/>
        <w:left w:val="none" w:sz="0" w:space="0" w:color="auto"/>
        <w:bottom w:val="none" w:sz="0" w:space="0" w:color="auto"/>
        <w:right w:val="none" w:sz="0" w:space="0" w:color="auto"/>
      </w:divBdr>
    </w:div>
    <w:div w:id="393091497">
      <w:bodyDiv w:val="1"/>
      <w:marLeft w:val="0"/>
      <w:marRight w:val="0"/>
      <w:marTop w:val="0"/>
      <w:marBottom w:val="0"/>
      <w:divBdr>
        <w:top w:val="none" w:sz="0" w:space="0" w:color="auto"/>
        <w:left w:val="none" w:sz="0" w:space="0" w:color="auto"/>
        <w:bottom w:val="none" w:sz="0" w:space="0" w:color="auto"/>
        <w:right w:val="none" w:sz="0" w:space="0" w:color="auto"/>
      </w:divBdr>
    </w:div>
    <w:div w:id="393092884">
      <w:bodyDiv w:val="1"/>
      <w:marLeft w:val="0"/>
      <w:marRight w:val="0"/>
      <w:marTop w:val="0"/>
      <w:marBottom w:val="0"/>
      <w:divBdr>
        <w:top w:val="none" w:sz="0" w:space="0" w:color="auto"/>
        <w:left w:val="none" w:sz="0" w:space="0" w:color="auto"/>
        <w:bottom w:val="none" w:sz="0" w:space="0" w:color="auto"/>
        <w:right w:val="none" w:sz="0" w:space="0" w:color="auto"/>
      </w:divBdr>
    </w:div>
    <w:div w:id="393167291">
      <w:bodyDiv w:val="1"/>
      <w:marLeft w:val="0"/>
      <w:marRight w:val="0"/>
      <w:marTop w:val="0"/>
      <w:marBottom w:val="0"/>
      <w:divBdr>
        <w:top w:val="none" w:sz="0" w:space="0" w:color="auto"/>
        <w:left w:val="none" w:sz="0" w:space="0" w:color="auto"/>
        <w:bottom w:val="none" w:sz="0" w:space="0" w:color="auto"/>
        <w:right w:val="none" w:sz="0" w:space="0" w:color="auto"/>
      </w:divBdr>
    </w:div>
    <w:div w:id="393240753">
      <w:bodyDiv w:val="1"/>
      <w:marLeft w:val="0"/>
      <w:marRight w:val="0"/>
      <w:marTop w:val="0"/>
      <w:marBottom w:val="0"/>
      <w:divBdr>
        <w:top w:val="none" w:sz="0" w:space="0" w:color="auto"/>
        <w:left w:val="none" w:sz="0" w:space="0" w:color="auto"/>
        <w:bottom w:val="none" w:sz="0" w:space="0" w:color="auto"/>
        <w:right w:val="none" w:sz="0" w:space="0" w:color="auto"/>
      </w:divBdr>
    </w:div>
    <w:div w:id="393352087">
      <w:bodyDiv w:val="1"/>
      <w:marLeft w:val="0"/>
      <w:marRight w:val="0"/>
      <w:marTop w:val="0"/>
      <w:marBottom w:val="0"/>
      <w:divBdr>
        <w:top w:val="none" w:sz="0" w:space="0" w:color="auto"/>
        <w:left w:val="none" w:sz="0" w:space="0" w:color="auto"/>
        <w:bottom w:val="none" w:sz="0" w:space="0" w:color="auto"/>
        <w:right w:val="none" w:sz="0" w:space="0" w:color="auto"/>
      </w:divBdr>
    </w:div>
    <w:div w:id="393355731">
      <w:bodyDiv w:val="1"/>
      <w:marLeft w:val="0"/>
      <w:marRight w:val="0"/>
      <w:marTop w:val="0"/>
      <w:marBottom w:val="0"/>
      <w:divBdr>
        <w:top w:val="none" w:sz="0" w:space="0" w:color="auto"/>
        <w:left w:val="none" w:sz="0" w:space="0" w:color="auto"/>
        <w:bottom w:val="none" w:sz="0" w:space="0" w:color="auto"/>
        <w:right w:val="none" w:sz="0" w:space="0" w:color="auto"/>
      </w:divBdr>
    </w:div>
    <w:div w:id="393355986">
      <w:bodyDiv w:val="1"/>
      <w:marLeft w:val="0"/>
      <w:marRight w:val="0"/>
      <w:marTop w:val="0"/>
      <w:marBottom w:val="0"/>
      <w:divBdr>
        <w:top w:val="none" w:sz="0" w:space="0" w:color="auto"/>
        <w:left w:val="none" w:sz="0" w:space="0" w:color="auto"/>
        <w:bottom w:val="none" w:sz="0" w:space="0" w:color="auto"/>
        <w:right w:val="none" w:sz="0" w:space="0" w:color="auto"/>
      </w:divBdr>
    </w:div>
    <w:div w:id="393429933">
      <w:bodyDiv w:val="1"/>
      <w:marLeft w:val="0"/>
      <w:marRight w:val="0"/>
      <w:marTop w:val="0"/>
      <w:marBottom w:val="0"/>
      <w:divBdr>
        <w:top w:val="none" w:sz="0" w:space="0" w:color="auto"/>
        <w:left w:val="none" w:sz="0" w:space="0" w:color="auto"/>
        <w:bottom w:val="none" w:sz="0" w:space="0" w:color="auto"/>
        <w:right w:val="none" w:sz="0" w:space="0" w:color="auto"/>
      </w:divBdr>
    </w:div>
    <w:div w:id="393430686">
      <w:bodyDiv w:val="1"/>
      <w:marLeft w:val="0"/>
      <w:marRight w:val="0"/>
      <w:marTop w:val="0"/>
      <w:marBottom w:val="0"/>
      <w:divBdr>
        <w:top w:val="none" w:sz="0" w:space="0" w:color="auto"/>
        <w:left w:val="none" w:sz="0" w:space="0" w:color="auto"/>
        <w:bottom w:val="none" w:sz="0" w:space="0" w:color="auto"/>
        <w:right w:val="none" w:sz="0" w:space="0" w:color="auto"/>
      </w:divBdr>
    </w:div>
    <w:div w:id="393507116">
      <w:bodyDiv w:val="1"/>
      <w:marLeft w:val="0"/>
      <w:marRight w:val="0"/>
      <w:marTop w:val="0"/>
      <w:marBottom w:val="0"/>
      <w:divBdr>
        <w:top w:val="none" w:sz="0" w:space="0" w:color="auto"/>
        <w:left w:val="none" w:sz="0" w:space="0" w:color="auto"/>
        <w:bottom w:val="none" w:sz="0" w:space="0" w:color="auto"/>
        <w:right w:val="none" w:sz="0" w:space="0" w:color="auto"/>
      </w:divBdr>
    </w:div>
    <w:div w:id="393549446">
      <w:bodyDiv w:val="1"/>
      <w:marLeft w:val="0"/>
      <w:marRight w:val="0"/>
      <w:marTop w:val="0"/>
      <w:marBottom w:val="0"/>
      <w:divBdr>
        <w:top w:val="none" w:sz="0" w:space="0" w:color="auto"/>
        <w:left w:val="none" w:sz="0" w:space="0" w:color="auto"/>
        <w:bottom w:val="none" w:sz="0" w:space="0" w:color="auto"/>
        <w:right w:val="none" w:sz="0" w:space="0" w:color="auto"/>
      </w:divBdr>
    </w:div>
    <w:div w:id="393551701">
      <w:bodyDiv w:val="1"/>
      <w:marLeft w:val="0"/>
      <w:marRight w:val="0"/>
      <w:marTop w:val="0"/>
      <w:marBottom w:val="0"/>
      <w:divBdr>
        <w:top w:val="none" w:sz="0" w:space="0" w:color="auto"/>
        <w:left w:val="none" w:sz="0" w:space="0" w:color="auto"/>
        <w:bottom w:val="none" w:sz="0" w:space="0" w:color="auto"/>
        <w:right w:val="none" w:sz="0" w:space="0" w:color="auto"/>
      </w:divBdr>
    </w:div>
    <w:div w:id="393627394">
      <w:bodyDiv w:val="1"/>
      <w:marLeft w:val="0"/>
      <w:marRight w:val="0"/>
      <w:marTop w:val="0"/>
      <w:marBottom w:val="0"/>
      <w:divBdr>
        <w:top w:val="none" w:sz="0" w:space="0" w:color="auto"/>
        <w:left w:val="none" w:sz="0" w:space="0" w:color="auto"/>
        <w:bottom w:val="none" w:sz="0" w:space="0" w:color="auto"/>
        <w:right w:val="none" w:sz="0" w:space="0" w:color="auto"/>
      </w:divBdr>
    </w:div>
    <w:div w:id="393629777">
      <w:bodyDiv w:val="1"/>
      <w:marLeft w:val="0"/>
      <w:marRight w:val="0"/>
      <w:marTop w:val="0"/>
      <w:marBottom w:val="0"/>
      <w:divBdr>
        <w:top w:val="none" w:sz="0" w:space="0" w:color="auto"/>
        <w:left w:val="none" w:sz="0" w:space="0" w:color="auto"/>
        <w:bottom w:val="none" w:sz="0" w:space="0" w:color="auto"/>
        <w:right w:val="none" w:sz="0" w:space="0" w:color="auto"/>
      </w:divBdr>
    </w:div>
    <w:div w:id="393747518">
      <w:bodyDiv w:val="1"/>
      <w:marLeft w:val="0"/>
      <w:marRight w:val="0"/>
      <w:marTop w:val="0"/>
      <w:marBottom w:val="0"/>
      <w:divBdr>
        <w:top w:val="none" w:sz="0" w:space="0" w:color="auto"/>
        <w:left w:val="none" w:sz="0" w:space="0" w:color="auto"/>
        <w:bottom w:val="none" w:sz="0" w:space="0" w:color="auto"/>
        <w:right w:val="none" w:sz="0" w:space="0" w:color="auto"/>
      </w:divBdr>
    </w:div>
    <w:div w:id="393823393">
      <w:bodyDiv w:val="1"/>
      <w:marLeft w:val="0"/>
      <w:marRight w:val="0"/>
      <w:marTop w:val="0"/>
      <w:marBottom w:val="0"/>
      <w:divBdr>
        <w:top w:val="none" w:sz="0" w:space="0" w:color="auto"/>
        <w:left w:val="none" w:sz="0" w:space="0" w:color="auto"/>
        <w:bottom w:val="none" w:sz="0" w:space="0" w:color="auto"/>
        <w:right w:val="none" w:sz="0" w:space="0" w:color="auto"/>
      </w:divBdr>
    </w:div>
    <w:div w:id="393894738">
      <w:bodyDiv w:val="1"/>
      <w:marLeft w:val="0"/>
      <w:marRight w:val="0"/>
      <w:marTop w:val="0"/>
      <w:marBottom w:val="0"/>
      <w:divBdr>
        <w:top w:val="none" w:sz="0" w:space="0" w:color="auto"/>
        <w:left w:val="none" w:sz="0" w:space="0" w:color="auto"/>
        <w:bottom w:val="none" w:sz="0" w:space="0" w:color="auto"/>
        <w:right w:val="none" w:sz="0" w:space="0" w:color="auto"/>
      </w:divBdr>
    </w:div>
    <w:div w:id="393938795">
      <w:bodyDiv w:val="1"/>
      <w:marLeft w:val="0"/>
      <w:marRight w:val="0"/>
      <w:marTop w:val="0"/>
      <w:marBottom w:val="0"/>
      <w:divBdr>
        <w:top w:val="none" w:sz="0" w:space="0" w:color="auto"/>
        <w:left w:val="none" w:sz="0" w:space="0" w:color="auto"/>
        <w:bottom w:val="none" w:sz="0" w:space="0" w:color="auto"/>
        <w:right w:val="none" w:sz="0" w:space="0" w:color="auto"/>
      </w:divBdr>
    </w:div>
    <w:div w:id="394012777">
      <w:bodyDiv w:val="1"/>
      <w:marLeft w:val="0"/>
      <w:marRight w:val="0"/>
      <w:marTop w:val="0"/>
      <w:marBottom w:val="0"/>
      <w:divBdr>
        <w:top w:val="none" w:sz="0" w:space="0" w:color="auto"/>
        <w:left w:val="none" w:sz="0" w:space="0" w:color="auto"/>
        <w:bottom w:val="none" w:sz="0" w:space="0" w:color="auto"/>
        <w:right w:val="none" w:sz="0" w:space="0" w:color="auto"/>
      </w:divBdr>
    </w:div>
    <w:div w:id="394013277">
      <w:bodyDiv w:val="1"/>
      <w:marLeft w:val="0"/>
      <w:marRight w:val="0"/>
      <w:marTop w:val="0"/>
      <w:marBottom w:val="0"/>
      <w:divBdr>
        <w:top w:val="none" w:sz="0" w:space="0" w:color="auto"/>
        <w:left w:val="none" w:sz="0" w:space="0" w:color="auto"/>
        <w:bottom w:val="none" w:sz="0" w:space="0" w:color="auto"/>
        <w:right w:val="none" w:sz="0" w:space="0" w:color="auto"/>
      </w:divBdr>
    </w:div>
    <w:div w:id="394086439">
      <w:bodyDiv w:val="1"/>
      <w:marLeft w:val="0"/>
      <w:marRight w:val="0"/>
      <w:marTop w:val="0"/>
      <w:marBottom w:val="0"/>
      <w:divBdr>
        <w:top w:val="none" w:sz="0" w:space="0" w:color="auto"/>
        <w:left w:val="none" w:sz="0" w:space="0" w:color="auto"/>
        <w:bottom w:val="none" w:sz="0" w:space="0" w:color="auto"/>
        <w:right w:val="none" w:sz="0" w:space="0" w:color="auto"/>
      </w:divBdr>
    </w:div>
    <w:div w:id="394164354">
      <w:bodyDiv w:val="1"/>
      <w:marLeft w:val="0"/>
      <w:marRight w:val="0"/>
      <w:marTop w:val="0"/>
      <w:marBottom w:val="0"/>
      <w:divBdr>
        <w:top w:val="none" w:sz="0" w:space="0" w:color="auto"/>
        <w:left w:val="none" w:sz="0" w:space="0" w:color="auto"/>
        <w:bottom w:val="none" w:sz="0" w:space="0" w:color="auto"/>
        <w:right w:val="none" w:sz="0" w:space="0" w:color="auto"/>
      </w:divBdr>
    </w:div>
    <w:div w:id="394165068">
      <w:bodyDiv w:val="1"/>
      <w:marLeft w:val="0"/>
      <w:marRight w:val="0"/>
      <w:marTop w:val="0"/>
      <w:marBottom w:val="0"/>
      <w:divBdr>
        <w:top w:val="none" w:sz="0" w:space="0" w:color="auto"/>
        <w:left w:val="none" w:sz="0" w:space="0" w:color="auto"/>
        <w:bottom w:val="none" w:sz="0" w:space="0" w:color="auto"/>
        <w:right w:val="none" w:sz="0" w:space="0" w:color="auto"/>
      </w:divBdr>
    </w:div>
    <w:div w:id="394202066">
      <w:bodyDiv w:val="1"/>
      <w:marLeft w:val="0"/>
      <w:marRight w:val="0"/>
      <w:marTop w:val="0"/>
      <w:marBottom w:val="0"/>
      <w:divBdr>
        <w:top w:val="none" w:sz="0" w:space="0" w:color="auto"/>
        <w:left w:val="none" w:sz="0" w:space="0" w:color="auto"/>
        <w:bottom w:val="none" w:sz="0" w:space="0" w:color="auto"/>
        <w:right w:val="none" w:sz="0" w:space="0" w:color="auto"/>
      </w:divBdr>
    </w:div>
    <w:div w:id="394284007">
      <w:bodyDiv w:val="1"/>
      <w:marLeft w:val="0"/>
      <w:marRight w:val="0"/>
      <w:marTop w:val="0"/>
      <w:marBottom w:val="0"/>
      <w:divBdr>
        <w:top w:val="none" w:sz="0" w:space="0" w:color="auto"/>
        <w:left w:val="none" w:sz="0" w:space="0" w:color="auto"/>
        <w:bottom w:val="none" w:sz="0" w:space="0" w:color="auto"/>
        <w:right w:val="none" w:sz="0" w:space="0" w:color="auto"/>
      </w:divBdr>
    </w:div>
    <w:div w:id="394353296">
      <w:bodyDiv w:val="1"/>
      <w:marLeft w:val="0"/>
      <w:marRight w:val="0"/>
      <w:marTop w:val="0"/>
      <w:marBottom w:val="0"/>
      <w:divBdr>
        <w:top w:val="none" w:sz="0" w:space="0" w:color="auto"/>
        <w:left w:val="none" w:sz="0" w:space="0" w:color="auto"/>
        <w:bottom w:val="none" w:sz="0" w:space="0" w:color="auto"/>
        <w:right w:val="none" w:sz="0" w:space="0" w:color="auto"/>
      </w:divBdr>
    </w:div>
    <w:div w:id="394354687">
      <w:bodyDiv w:val="1"/>
      <w:marLeft w:val="0"/>
      <w:marRight w:val="0"/>
      <w:marTop w:val="0"/>
      <w:marBottom w:val="0"/>
      <w:divBdr>
        <w:top w:val="none" w:sz="0" w:space="0" w:color="auto"/>
        <w:left w:val="none" w:sz="0" w:space="0" w:color="auto"/>
        <w:bottom w:val="none" w:sz="0" w:space="0" w:color="auto"/>
        <w:right w:val="none" w:sz="0" w:space="0" w:color="auto"/>
      </w:divBdr>
    </w:div>
    <w:div w:id="394471119">
      <w:bodyDiv w:val="1"/>
      <w:marLeft w:val="0"/>
      <w:marRight w:val="0"/>
      <w:marTop w:val="0"/>
      <w:marBottom w:val="0"/>
      <w:divBdr>
        <w:top w:val="none" w:sz="0" w:space="0" w:color="auto"/>
        <w:left w:val="none" w:sz="0" w:space="0" w:color="auto"/>
        <w:bottom w:val="none" w:sz="0" w:space="0" w:color="auto"/>
        <w:right w:val="none" w:sz="0" w:space="0" w:color="auto"/>
      </w:divBdr>
    </w:div>
    <w:div w:id="394553690">
      <w:bodyDiv w:val="1"/>
      <w:marLeft w:val="0"/>
      <w:marRight w:val="0"/>
      <w:marTop w:val="0"/>
      <w:marBottom w:val="0"/>
      <w:divBdr>
        <w:top w:val="none" w:sz="0" w:space="0" w:color="auto"/>
        <w:left w:val="none" w:sz="0" w:space="0" w:color="auto"/>
        <w:bottom w:val="none" w:sz="0" w:space="0" w:color="auto"/>
        <w:right w:val="none" w:sz="0" w:space="0" w:color="auto"/>
      </w:divBdr>
    </w:div>
    <w:div w:id="394622156">
      <w:bodyDiv w:val="1"/>
      <w:marLeft w:val="0"/>
      <w:marRight w:val="0"/>
      <w:marTop w:val="0"/>
      <w:marBottom w:val="0"/>
      <w:divBdr>
        <w:top w:val="none" w:sz="0" w:space="0" w:color="auto"/>
        <w:left w:val="none" w:sz="0" w:space="0" w:color="auto"/>
        <w:bottom w:val="none" w:sz="0" w:space="0" w:color="auto"/>
        <w:right w:val="none" w:sz="0" w:space="0" w:color="auto"/>
      </w:divBdr>
    </w:div>
    <w:div w:id="394739435">
      <w:bodyDiv w:val="1"/>
      <w:marLeft w:val="0"/>
      <w:marRight w:val="0"/>
      <w:marTop w:val="0"/>
      <w:marBottom w:val="0"/>
      <w:divBdr>
        <w:top w:val="none" w:sz="0" w:space="0" w:color="auto"/>
        <w:left w:val="none" w:sz="0" w:space="0" w:color="auto"/>
        <w:bottom w:val="none" w:sz="0" w:space="0" w:color="auto"/>
        <w:right w:val="none" w:sz="0" w:space="0" w:color="auto"/>
      </w:divBdr>
    </w:div>
    <w:div w:id="394741219">
      <w:bodyDiv w:val="1"/>
      <w:marLeft w:val="0"/>
      <w:marRight w:val="0"/>
      <w:marTop w:val="0"/>
      <w:marBottom w:val="0"/>
      <w:divBdr>
        <w:top w:val="none" w:sz="0" w:space="0" w:color="auto"/>
        <w:left w:val="none" w:sz="0" w:space="0" w:color="auto"/>
        <w:bottom w:val="none" w:sz="0" w:space="0" w:color="auto"/>
        <w:right w:val="none" w:sz="0" w:space="0" w:color="auto"/>
      </w:divBdr>
    </w:div>
    <w:div w:id="394743639">
      <w:bodyDiv w:val="1"/>
      <w:marLeft w:val="0"/>
      <w:marRight w:val="0"/>
      <w:marTop w:val="0"/>
      <w:marBottom w:val="0"/>
      <w:divBdr>
        <w:top w:val="none" w:sz="0" w:space="0" w:color="auto"/>
        <w:left w:val="none" w:sz="0" w:space="0" w:color="auto"/>
        <w:bottom w:val="none" w:sz="0" w:space="0" w:color="auto"/>
        <w:right w:val="none" w:sz="0" w:space="0" w:color="auto"/>
      </w:divBdr>
    </w:div>
    <w:div w:id="394935495">
      <w:bodyDiv w:val="1"/>
      <w:marLeft w:val="0"/>
      <w:marRight w:val="0"/>
      <w:marTop w:val="0"/>
      <w:marBottom w:val="0"/>
      <w:divBdr>
        <w:top w:val="none" w:sz="0" w:space="0" w:color="auto"/>
        <w:left w:val="none" w:sz="0" w:space="0" w:color="auto"/>
        <w:bottom w:val="none" w:sz="0" w:space="0" w:color="auto"/>
        <w:right w:val="none" w:sz="0" w:space="0" w:color="auto"/>
      </w:divBdr>
    </w:div>
    <w:div w:id="395010591">
      <w:bodyDiv w:val="1"/>
      <w:marLeft w:val="0"/>
      <w:marRight w:val="0"/>
      <w:marTop w:val="0"/>
      <w:marBottom w:val="0"/>
      <w:divBdr>
        <w:top w:val="none" w:sz="0" w:space="0" w:color="auto"/>
        <w:left w:val="none" w:sz="0" w:space="0" w:color="auto"/>
        <w:bottom w:val="none" w:sz="0" w:space="0" w:color="auto"/>
        <w:right w:val="none" w:sz="0" w:space="0" w:color="auto"/>
      </w:divBdr>
    </w:div>
    <w:div w:id="395124725">
      <w:bodyDiv w:val="1"/>
      <w:marLeft w:val="0"/>
      <w:marRight w:val="0"/>
      <w:marTop w:val="0"/>
      <w:marBottom w:val="0"/>
      <w:divBdr>
        <w:top w:val="none" w:sz="0" w:space="0" w:color="auto"/>
        <w:left w:val="none" w:sz="0" w:space="0" w:color="auto"/>
        <w:bottom w:val="none" w:sz="0" w:space="0" w:color="auto"/>
        <w:right w:val="none" w:sz="0" w:space="0" w:color="auto"/>
      </w:divBdr>
    </w:div>
    <w:div w:id="395127353">
      <w:bodyDiv w:val="1"/>
      <w:marLeft w:val="0"/>
      <w:marRight w:val="0"/>
      <w:marTop w:val="0"/>
      <w:marBottom w:val="0"/>
      <w:divBdr>
        <w:top w:val="none" w:sz="0" w:space="0" w:color="auto"/>
        <w:left w:val="none" w:sz="0" w:space="0" w:color="auto"/>
        <w:bottom w:val="none" w:sz="0" w:space="0" w:color="auto"/>
        <w:right w:val="none" w:sz="0" w:space="0" w:color="auto"/>
      </w:divBdr>
    </w:div>
    <w:div w:id="395131143">
      <w:bodyDiv w:val="1"/>
      <w:marLeft w:val="0"/>
      <w:marRight w:val="0"/>
      <w:marTop w:val="0"/>
      <w:marBottom w:val="0"/>
      <w:divBdr>
        <w:top w:val="none" w:sz="0" w:space="0" w:color="auto"/>
        <w:left w:val="none" w:sz="0" w:space="0" w:color="auto"/>
        <w:bottom w:val="none" w:sz="0" w:space="0" w:color="auto"/>
        <w:right w:val="none" w:sz="0" w:space="0" w:color="auto"/>
      </w:divBdr>
    </w:div>
    <w:div w:id="395248772">
      <w:bodyDiv w:val="1"/>
      <w:marLeft w:val="0"/>
      <w:marRight w:val="0"/>
      <w:marTop w:val="0"/>
      <w:marBottom w:val="0"/>
      <w:divBdr>
        <w:top w:val="none" w:sz="0" w:space="0" w:color="auto"/>
        <w:left w:val="none" w:sz="0" w:space="0" w:color="auto"/>
        <w:bottom w:val="none" w:sz="0" w:space="0" w:color="auto"/>
        <w:right w:val="none" w:sz="0" w:space="0" w:color="auto"/>
      </w:divBdr>
    </w:div>
    <w:div w:id="395393910">
      <w:bodyDiv w:val="1"/>
      <w:marLeft w:val="0"/>
      <w:marRight w:val="0"/>
      <w:marTop w:val="0"/>
      <w:marBottom w:val="0"/>
      <w:divBdr>
        <w:top w:val="none" w:sz="0" w:space="0" w:color="auto"/>
        <w:left w:val="none" w:sz="0" w:space="0" w:color="auto"/>
        <w:bottom w:val="none" w:sz="0" w:space="0" w:color="auto"/>
        <w:right w:val="none" w:sz="0" w:space="0" w:color="auto"/>
      </w:divBdr>
    </w:div>
    <w:div w:id="395396970">
      <w:bodyDiv w:val="1"/>
      <w:marLeft w:val="0"/>
      <w:marRight w:val="0"/>
      <w:marTop w:val="0"/>
      <w:marBottom w:val="0"/>
      <w:divBdr>
        <w:top w:val="none" w:sz="0" w:space="0" w:color="auto"/>
        <w:left w:val="none" w:sz="0" w:space="0" w:color="auto"/>
        <w:bottom w:val="none" w:sz="0" w:space="0" w:color="auto"/>
        <w:right w:val="none" w:sz="0" w:space="0" w:color="auto"/>
      </w:divBdr>
    </w:div>
    <w:div w:id="395469009">
      <w:bodyDiv w:val="1"/>
      <w:marLeft w:val="0"/>
      <w:marRight w:val="0"/>
      <w:marTop w:val="0"/>
      <w:marBottom w:val="0"/>
      <w:divBdr>
        <w:top w:val="none" w:sz="0" w:space="0" w:color="auto"/>
        <w:left w:val="none" w:sz="0" w:space="0" w:color="auto"/>
        <w:bottom w:val="none" w:sz="0" w:space="0" w:color="auto"/>
        <w:right w:val="none" w:sz="0" w:space="0" w:color="auto"/>
      </w:divBdr>
    </w:div>
    <w:div w:id="395514812">
      <w:bodyDiv w:val="1"/>
      <w:marLeft w:val="0"/>
      <w:marRight w:val="0"/>
      <w:marTop w:val="0"/>
      <w:marBottom w:val="0"/>
      <w:divBdr>
        <w:top w:val="none" w:sz="0" w:space="0" w:color="auto"/>
        <w:left w:val="none" w:sz="0" w:space="0" w:color="auto"/>
        <w:bottom w:val="none" w:sz="0" w:space="0" w:color="auto"/>
        <w:right w:val="none" w:sz="0" w:space="0" w:color="auto"/>
      </w:divBdr>
    </w:div>
    <w:div w:id="395517866">
      <w:bodyDiv w:val="1"/>
      <w:marLeft w:val="0"/>
      <w:marRight w:val="0"/>
      <w:marTop w:val="0"/>
      <w:marBottom w:val="0"/>
      <w:divBdr>
        <w:top w:val="none" w:sz="0" w:space="0" w:color="auto"/>
        <w:left w:val="none" w:sz="0" w:space="0" w:color="auto"/>
        <w:bottom w:val="none" w:sz="0" w:space="0" w:color="auto"/>
        <w:right w:val="none" w:sz="0" w:space="0" w:color="auto"/>
      </w:divBdr>
    </w:div>
    <w:div w:id="395591749">
      <w:bodyDiv w:val="1"/>
      <w:marLeft w:val="0"/>
      <w:marRight w:val="0"/>
      <w:marTop w:val="0"/>
      <w:marBottom w:val="0"/>
      <w:divBdr>
        <w:top w:val="none" w:sz="0" w:space="0" w:color="auto"/>
        <w:left w:val="none" w:sz="0" w:space="0" w:color="auto"/>
        <w:bottom w:val="none" w:sz="0" w:space="0" w:color="auto"/>
        <w:right w:val="none" w:sz="0" w:space="0" w:color="auto"/>
      </w:divBdr>
    </w:div>
    <w:div w:id="395664896">
      <w:bodyDiv w:val="1"/>
      <w:marLeft w:val="0"/>
      <w:marRight w:val="0"/>
      <w:marTop w:val="0"/>
      <w:marBottom w:val="0"/>
      <w:divBdr>
        <w:top w:val="none" w:sz="0" w:space="0" w:color="auto"/>
        <w:left w:val="none" w:sz="0" w:space="0" w:color="auto"/>
        <w:bottom w:val="none" w:sz="0" w:space="0" w:color="auto"/>
        <w:right w:val="none" w:sz="0" w:space="0" w:color="auto"/>
      </w:divBdr>
    </w:div>
    <w:div w:id="395707200">
      <w:bodyDiv w:val="1"/>
      <w:marLeft w:val="0"/>
      <w:marRight w:val="0"/>
      <w:marTop w:val="0"/>
      <w:marBottom w:val="0"/>
      <w:divBdr>
        <w:top w:val="none" w:sz="0" w:space="0" w:color="auto"/>
        <w:left w:val="none" w:sz="0" w:space="0" w:color="auto"/>
        <w:bottom w:val="none" w:sz="0" w:space="0" w:color="auto"/>
        <w:right w:val="none" w:sz="0" w:space="0" w:color="auto"/>
      </w:divBdr>
    </w:div>
    <w:div w:id="395781966">
      <w:bodyDiv w:val="1"/>
      <w:marLeft w:val="0"/>
      <w:marRight w:val="0"/>
      <w:marTop w:val="0"/>
      <w:marBottom w:val="0"/>
      <w:divBdr>
        <w:top w:val="none" w:sz="0" w:space="0" w:color="auto"/>
        <w:left w:val="none" w:sz="0" w:space="0" w:color="auto"/>
        <w:bottom w:val="none" w:sz="0" w:space="0" w:color="auto"/>
        <w:right w:val="none" w:sz="0" w:space="0" w:color="auto"/>
      </w:divBdr>
    </w:div>
    <w:div w:id="395785127">
      <w:bodyDiv w:val="1"/>
      <w:marLeft w:val="0"/>
      <w:marRight w:val="0"/>
      <w:marTop w:val="0"/>
      <w:marBottom w:val="0"/>
      <w:divBdr>
        <w:top w:val="none" w:sz="0" w:space="0" w:color="auto"/>
        <w:left w:val="none" w:sz="0" w:space="0" w:color="auto"/>
        <w:bottom w:val="none" w:sz="0" w:space="0" w:color="auto"/>
        <w:right w:val="none" w:sz="0" w:space="0" w:color="auto"/>
      </w:divBdr>
    </w:div>
    <w:div w:id="395903663">
      <w:bodyDiv w:val="1"/>
      <w:marLeft w:val="0"/>
      <w:marRight w:val="0"/>
      <w:marTop w:val="0"/>
      <w:marBottom w:val="0"/>
      <w:divBdr>
        <w:top w:val="none" w:sz="0" w:space="0" w:color="auto"/>
        <w:left w:val="none" w:sz="0" w:space="0" w:color="auto"/>
        <w:bottom w:val="none" w:sz="0" w:space="0" w:color="auto"/>
        <w:right w:val="none" w:sz="0" w:space="0" w:color="auto"/>
      </w:divBdr>
    </w:div>
    <w:div w:id="396246718">
      <w:bodyDiv w:val="1"/>
      <w:marLeft w:val="0"/>
      <w:marRight w:val="0"/>
      <w:marTop w:val="0"/>
      <w:marBottom w:val="0"/>
      <w:divBdr>
        <w:top w:val="none" w:sz="0" w:space="0" w:color="auto"/>
        <w:left w:val="none" w:sz="0" w:space="0" w:color="auto"/>
        <w:bottom w:val="none" w:sz="0" w:space="0" w:color="auto"/>
        <w:right w:val="none" w:sz="0" w:space="0" w:color="auto"/>
      </w:divBdr>
    </w:div>
    <w:div w:id="396247062">
      <w:bodyDiv w:val="1"/>
      <w:marLeft w:val="0"/>
      <w:marRight w:val="0"/>
      <w:marTop w:val="0"/>
      <w:marBottom w:val="0"/>
      <w:divBdr>
        <w:top w:val="none" w:sz="0" w:space="0" w:color="auto"/>
        <w:left w:val="none" w:sz="0" w:space="0" w:color="auto"/>
        <w:bottom w:val="none" w:sz="0" w:space="0" w:color="auto"/>
        <w:right w:val="none" w:sz="0" w:space="0" w:color="auto"/>
      </w:divBdr>
    </w:div>
    <w:div w:id="396247299">
      <w:bodyDiv w:val="1"/>
      <w:marLeft w:val="0"/>
      <w:marRight w:val="0"/>
      <w:marTop w:val="0"/>
      <w:marBottom w:val="0"/>
      <w:divBdr>
        <w:top w:val="none" w:sz="0" w:space="0" w:color="auto"/>
        <w:left w:val="none" w:sz="0" w:space="0" w:color="auto"/>
        <w:bottom w:val="none" w:sz="0" w:space="0" w:color="auto"/>
        <w:right w:val="none" w:sz="0" w:space="0" w:color="auto"/>
      </w:divBdr>
    </w:div>
    <w:div w:id="396324849">
      <w:bodyDiv w:val="1"/>
      <w:marLeft w:val="0"/>
      <w:marRight w:val="0"/>
      <w:marTop w:val="0"/>
      <w:marBottom w:val="0"/>
      <w:divBdr>
        <w:top w:val="none" w:sz="0" w:space="0" w:color="auto"/>
        <w:left w:val="none" w:sz="0" w:space="0" w:color="auto"/>
        <w:bottom w:val="none" w:sz="0" w:space="0" w:color="auto"/>
        <w:right w:val="none" w:sz="0" w:space="0" w:color="auto"/>
      </w:divBdr>
    </w:div>
    <w:div w:id="396511825">
      <w:bodyDiv w:val="1"/>
      <w:marLeft w:val="0"/>
      <w:marRight w:val="0"/>
      <w:marTop w:val="0"/>
      <w:marBottom w:val="0"/>
      <w:divBdr>
        <w:top w:val="none" w:sz="0" w:space="0" w:color="auto"/>
        <w:left w:val="none" w:sz="0" w:space="0" w:color="auto"/>
        <w:bottom w:val="none" w:sz="0" w:space="0" w:color="auto"/>
        <w:right w:val="none" w:sz="0" w:space="0" w:color="auto"/>
      </w:divBdr>
    </w:div>
    <w:div w:id="396517695">
      <w:bodyDiv w:val="1"/>
      <w:marLeft w:val="0"/>
      <w:marRight w:val="0"/>
      <w:marTop w:val="0"/>
      <w:marBottom w:val="0"/>
      <w:divBdr>
        <w:top w:val="none" w:sz="0" w:space="0" w:color="auto"/>
        <w:left w:val="none" w:sz="0" w:space="0" w:color="auto"/>
        <w:bottom w:val="none" w:sz="0" w:space="0" w:color="auto"/>
        <w:right w:val="none" w:sz="0" w:space="0" w:color="auto"/>
      </w:divBdr>
    </w:div>
    <w:div w:id="396519334">
      <w:bodyDiv w:val="1"/>
      <w:marLeft w:val="0"/>
      <w:marRight w:val="0"/>
      <w:marTop w:val="0"/>
      <w:marBottom w:val="0"/>
      <w:divBdr>
        <w:top w:val="none" w:sz="0" w:space="0" w:color="auto"/>
        <w:left w:val="none" w:sz="0" w:space="0" w:color="auto"/>
        <w:bottom w:val="none" w:sz="0" w:space="0" w:color="auto"/>
        <w:right w:val="none" w:sz="0" w:space="0" w:color="auto"/>
      </w:divBdr>
    </w:div>
    <w:div w:id="396588419">
      <w:bodyDiv w:val="1"/>
      <w:marLeft w:val="0"/>
      <w:marRight w:val="0"/>
      <w:marTop w:val="0"/>
      <w:marBottom w:val="0"/>
      <w:divBdr>
        <w:top w:val="none" w:sz="0" w:space="0" w:color="auto"/>
        <w:left w:val="none" w:sz="0" w:space="0" w:color="auto"/>
        <w:bottom w:val="none" w:sz="0" w:space="0" w:color="auto"/>
        <w:right w:val="none" w:sz="0" w:space="0" w:color="auto"/>
      </w:divBdr>
    </w:div>
    <w:div w:id="396633536">
      <w:bodyDiv w:val="1"/>
      <w:marLeft w:val="0"/>
      <w:marRight w:val="0"/>
      <w:marTop w:val="0"/>
      <w:marBottom w:val="0"/>
      <w:divBdr>
        <w:top w:val="none" w:sz="0" w:space="0" w:color="auto"/>
        <w:left w:val="none" w:sz="0" w:space="0" w:color="auto"/>
        <w:bottom w:val="none" w:sz="0" w:space="0" w:color="auto"/>
        <w:right w:val="none" w:sz="0" w:space="0" w:color="auto"/>
      </w:divBdr>
    </w:div>
    <w:div w:id="396704409">
      <w:bodyDiv w:val="1"/>
      <w:marLeft w:val="0"/>
      <w:marRight w:val="0"/>
      <w:marTop w:val="0"/>
      <w:marBottom w:val="0"/>
      <w:divBdr>
        <w:top w:val="none" w:sz="0" w:space="0" w:color="auto"/>
        <w:left w:val="none" w:sz="0" w:space="0" w:color="auto"/>
        <w:bottom w:val="none" w:sz="0" w:space="0" w:color="auto"/>
        <w:right w:val="none" w:sz="0" w:space="0" w:color="auto"/>
      </w:divBdr>
    </w:div>
    <w:div w:id="396709591">
      <w:bodyDiv w:val="1"/>
      <w:marLeft w:val="0"/>
      <w:marRight w:val="0"/>
      <w:marTop w:val="0"/>
      <w:marBottom w:val="0"/>
      <w:divBdr>
        <w:top w:val="none" w:sz="0" w:space="0" w:color="auto"/>
        <w:left w:val="none" w:sz="0" w:space="0" w:color="auto"/>
        <w:bottom w:val="none" w:sz="0" w:space="0" w:color="auto"/>
        <w:right w:val="none" w:sz="0" w:space="0" w:color="auto"/>
      </w:divBdr>
    </w:div>
    <w:div w:id="396779604">
      <w:bodyDiv w:val="1"/>
      <w:marLeft w:val="0"/>
      <w:marRight w:val="0"/>
      <w:marTop w:val="0"/>
      <w:marBottom w:val="0"/>
      <w:divBdr>
        <w:top w:val="none" w:sz="0" w:space="0" w:color="auto"/>
        <w:left w:val="none" w:sz="0" w:space="0" w:color="auto"/>
        <w:bottom w:val="none" w:sz="0" w:space="0" w:color="auto"/>
        <w:right w:val="none" w:sz="0" w:space="0" w:color="auto"/>
      </w:divBdr>
    </w:div>
    <w:div w:id="396783367">
      <w:bodyDiv w:val="1"/>
      <w:marLeft w:val="0"/>
      <w:marRight w:val="0"/>
      <w:marTop w:val="0"/>
      <w:marBottom w:val="0"/>
      <w:divBdr>
        <w:top w:val="none" w:sz="0" w:space="0" w:color="auto"/>
        <w:left w:val="none" w:sz="0" w:space="0" w:color="auto"/>
        <w:bottom w:val="none" w:sz="0" w:space="0" w:color="auto"/>
        <w:right w:val="none" w:sz="0" w:space="0" w:color="auto"/>
      </w:divBdr>
    </w:div>
    <w:div w:id="396900125">
      <w:bodyDiv w:val="1"/>
      <w:marLeft w:val="0"/>
      <w:marRight w:val="0"/>
      <w:marTop w:val="0"/>
      <w:marBottom w:val="0"/>
      <w:divBdr>
        <w:top w:val="none" w:sz="0" w:space="0" w:color="auto"/>
        <w:left w:val="none" w:sz="0" w:space="0" w:color="auto"/>
        <w:bottom w:val="none" w:sz="0" w:space="0" w:color="auto"/>
        <w:right w:val="none" w:sz="0" w:space="0" w:color="auto"/>
      </w:divBdr>
    </w:div>
    <w:div w:id="396973705">
      <w:bodyDiv w:val="1"/>
      <w:marLeft w:val="0"/>
      <w:marRight w:val="0"/>
      <w:marTop w:val="0"/>
      <w:marBottom w:val="0"/>
      <w:divBdr>
        <w:top w:val="none" w:sz="0" w:space="0" w:color="auto"/>
        <w:left w:val="none" w:sz="0" w:space="0" w:color="auto"/>
        <w:bottom w:val="none" w:sz="0" w:space="0" w:color="auto"/>
        <w:right w:val="none" w:sz="0" w:space="0" w:color="auto"/>
      </w:divBdr>
    </w:div>
    <w:div w:id="396979159">
      <w:bodyDiv w:val="1"/>
      <w:marLeft w:val="0"/>
      <w:marRight w:val="0"/>
      <w:marTop w:val="0"/>
      <w:marBottom w:val="0"/>
      <w:divBdr>
        <w:top w:val="none" w:sz="0" w:space="0" w:color="auto"/>
        <w:left w:val="none" w:sz="0" w:space="0" w:color="auto"/>
        <w:bottom w:val="none" w:sz="0" w:space="0" w:color="auto"/>
        <w:right w:val="none" w:sz="0" w:space="0" w:color="auto"/>
      </w:divBdr>
    </w:div>
    <w:div w:id="396981709">
      <w:bodyDiv w:val="1"/>
      <w:marLeft w:val="0"/>
      <w:marRight w:val="0"/>
      <w:marTop w:val="0"/>
      <w:marBottom w:val="0"/>
      <w:divBdr>
        <w:top w:val="none" w:sz="0" w:space="0" w:color="auto"/>
        <w:left w:val="none" w:sz="0" w:space="0" w:color="auto"/>
        <w:bottom w:val="none" w:sz="0" w:space="0" w:color="auto"/>
        <w:right w:val="none" w:sz="0" w:space="0" w:color="auto"/>
      </w:divBdr>
    </w:div>
    <w:div w:id="397020240">
      <w:bodyDiv w:val="1"/>
      <w:marLeft w:val="0"/>
      <w:marRight w:val="0"/>
      <w:marTop w:val="0"/>
      <w:marBottom w:val="0"/>
      <w:divBdr>
        <w:top w:val="none" w:sz="0" w:space="0" w:color="auto"/>
        <w:left w:val="none" w:sz="0" w:space="0" w:color="auto"/>
        <w:bottom w:val="none" w:sz="0" w:space="0" w:color="auto"/>
        <w:right w:val="none" w:sz="0" w:space="0" w:color="auto"/>
      </w:divBdr>
    </w:div>
    <w:div w:id="397171525">
      <w:bodyDiv w:val="1"/>
      <w:marLeft w:val="0"/>
      <w:marRight w:val="0"/>
      <w:marTop w:val="0"/>
      <w:marBottom w:val="0"/>
      <w:divBdr>
        <w:top w:val="none" w:sz="0" w:space="0" w:color="auto"/>
        <w:left w:val="none" w:sz="0" w:space="0" w:color="auto"/>
        <w:bottom w:val="none" w:sz="0" w:space="0" w:color="auto"/>
        <w:right w:val="none" w:sz="0" w:space="0" w:color="auto"/>
      </w:divBdr>
    </w:div>
    <w:div w:id="397171989">
      <w:bodyDiv w:val="1"/>
      <w:marLeft w:val="0"/>
      <w:marRight w:val="0"/>
      <w:marTop w:val="0"/>
      <w:marBottom w:val="0"/>
      <w:divBdr>
        <w:top w:val="none" w:sz="0" w:space="0" w:color="auto"/>
        <w:left w:val="none" w:sz="0" w:space="0" w:color="auto"/>
        <w:bottom w:val="none" w:sz="0" w:space="0" w:color="auto"/>
        <w:right w:val="none" w:sz="0" w:space="0" w:color="auto"/>
      </w:divBdr>
    </w:div>
    <w:div w:id="397291800">
      <w:bodyDiv w:val="1"/>
      <w:marLeft w:val="0"/>
      <w:marRight w:val="0"/>
      <w:marTop w:val="0"/>
      <w:marBottom w:val="0"/>
      <w:divBdr>
        <w:top w:val="none" w:sz="0" w:space="0" w:color="auto"/>
        <w:left w:val="none" w:sz="0" w:space="0" w:color="auto"/>
        <w:bottom w:val="none" w:sz="0" w:space="0" w:color="auto"/>
        <w:right w:val="none" w:sz="0" w:space="0" w:color="auto"/>
      </w:divBdr>
    </w:div>
    <w:div w:id="397365572">
      <w:bodyDiv w:val="1"/>
      <w:marLeft w:val="0"/>
      <w:marRight w:val="0"/>
      <w:marTop w:val="0"/>
      <w:marBottom w:val="0"/>
      <w:divBdr>
        <w:top w:val="none" w:sz="0" w:space="0" w:color="auto"/>
        <w:left w:val="none" w:sz="0" w:space="0" w:color="auto"/>
        <w:bottom w:val="none" w:sz="0" w:space="0" w:color="auto"/>
        <w:right w:val="none" w:sz="0" w:space="0" w:color="auto"/>
      </w:divBdr>
    </w:div>
    <w:div w:id="397367647">
      <w:bodyDiv w:val="1"/>
      <w:marLeft w:val="0"/>
      <w:marRight w:val="0"/>
      <w:marTop w:val="0"/>
      <w:marBottom w:val="0"/>
      <w:divBdr>
        <w:top w:val="none" w:sz="0" w:space="0" w:color="auto"/>
        <w:left w:val="none" w:sz="0" w:space="0" w:color="auto"/>
        <w:bottom w:val="none" w:sz="0" w:space="0" w:color="auto"/>
        <w:right w:val="none" w:sz="0" w:space="0" w:color="auto"/>
      </w:divBdr>
    </w:div>
    <w:div w:id="397554675">
      <w:bodyDiv w:val="1"/>
      <w:marLeft w:val="0"/>
      <w:marRight w:val="0"/>
      <w:marTop w:val="0"/>
      <w:marBottom w:val="0"/>
      <w:divBdr>
        <w:top w:val="none" w:sz="0" w:space="0" w:color="auto"/>
        <w:left w:val="none" w:sz="0" w:space="0" w:color="auto"/>
        <w:bottom w:val="none" w:sz="0" w:space="0" w:color="auto"/>
        <w:right w:val="none" w:sz="0" w:space="0" w:color="auto"/>
      </w:divBdr>
    </w:div>
    <w:div w:id="397635946">
      <w:bodyDiv w:val="1"/>
      <w:marLeft w:val="0"/>
      <w:marRight w:val="0"/>
      <w:marTop w:val="0"/>
      <w:marBottom w:val="0"/>
      <w:divBdr>
        <w:top w:val="none" w:sz="0" w:space="0" w:color="auto"/>
        <w:left w:val="none" w:sz="0" w:space="0" w:color="auto"/>
        <w:bottom w:val="none" w:sz="0" w:space="0" w:color="auto"/>
        <w:right w:val="none" w:sz="0" w:space="0" w:color="auto"/>
      </w:divBdr>
    </w:div>
    <w:div w:id="397678353">
      <w:bodyDiv w:val="1"/>
      <w:marLeft w:val="0"/>
      <w:marRight w:val="0"/>
      <w:marTop w:val="0"/>
      <w:marBottom w:val="0"/>
      <w:divBdr>
        <w:top w:val="none" w:sz="0" w:space="0" w:color="auto"/>
        <w:left w:val="none" w:sz="0" w:space="0" w:color="auto"/>
        <w:bottom w:val="none" w:sz="0" w:space="0" w:color="auto"/>
        <w:right w:val="none" w:sz="0" w:space="0" w:color="auto"/>
      </w:divBdr>
    </w:div>
    <w:div w:id="397822256">
      <w:bodyDiv w:val="1"/>
      <w:marLeft w:val="0"/>
      <w:marRight w:val="0"/>
      <w:marTop w:val="0"/>
      <w:marBottom w:val="0"/>
      <w:divBdr>
        <w:top w:val="none" w:sz="0" w:space="0" w:color="auto"/>
        <w:left w:val="none" w:sz="0" w:space="0" w:color="auto"/>
        <w:bottom w:val="none" w:sz="0" w:space="0" w:color="auto"/>
        <w:right w:val="none" w:sz="0" w:space="0" w:color="auto"/>
      </w:divBdr>
    </w:div>
    <w:div w:id="397824089">
      <w:bodyDiv w:val="1"/>
      <w:marLeft w:val="0"/>
      <w:marRight w:val="0"/>
      <w:marTop w:val="0"/>
      <w:marBottom w:val="0"/>
      <w:divBdr>
        <w:top w:val="none" w:sz="0" w:space="0" w:color="auto"/>
        <w:left w:val="none" w:sz="0" w:space="0" w:color="auto"/>
        <w:bottom w:val="none" w:sz="0" w:space="0" w:color="auto"/>
        <w:right w:val="none" w:sz="0" w:space="0" w:color="auto"/>
      </w:divBdr>
    </w:div>
    <w:div w:id="397826084">
      <w:bodyDiv w:val="1"/>
      <w:marLeft w:val="0"/>
      <w:marRight w:val="0"/>
      <w:marTop w:val="0"/>
      <w:marBottom w:val="0"/>
      <w:divBdr>
        <w:top w:val="none" w:sz="0" w:space="0" w:color="auto"/>
        <w:left w:val="none" w:sz="0" w:space="0" w:color="auto"/>
        <w:bottom w:val="none" w:sz="0" w:space="0" w:color="auto"/>
        <w:right w:val="none" w:sz="0" w:space="0" w:color="auto"/>
      </w:divBdr>
    </w:div>
    <w:div w:id="397899898">
      <w:bodyDiv w:val="1"/>
      <w:marLeft w:val="0"/>
      <w:marRight w:val="0"/>
      <w:marTop w:val="0"/>
      <w:marBottom w:val="0"/>
      <w:divBdr>
        <w:top w:val="none" w:sz="0" w:space="0" w:color="auto"/>
        <w:left w:val="none" w:sz="0" w:space="0" w:color="auto"/>
        <w:bottom w:val="none" w:sz="0" w:space="0" w:color="auto"/>
        <w:right w:val="none" w:sz="0" w:space="0" w:color="auto"/>
      </w:divBdr>
    </w:div>
    <w:div w:id="397942950">
      <w:bodyDiv w:val="1"/>
      <w:marLeft w:val="0"/>
      <w:marRight w:val="0"/>
      <w:marTop w:val="0"/>
      <w:marBottom w:val="0"/>
      <w:divBdr>
        <w:top w:val="none" w:sz="0" w:space="0" w:color="auto"/>
        <w:left w:val="none" w:sz="0" w:space="0" w:color="auto"/>
        <w:bottom w:val="none" w:sz="0" w:space="0" w:color="auto"/>
        <w:right w:val="none" w:sz="0" w:space="0" w:color="auto"/>
      </w:divBdr>
    </w:div>
    <w:div w:id="398022909">
      <w:bodyDiv w:val="1"/>
      <w:marLeft w:val="0"/>
      <w:marRight w:val="0"/>
      <w:marTop w:val="0"/>
      <w:marBottom w:val="0"/>
      <w:divBdr>
        <w:top w:val="none" w:sz="0" w:space="0" w:color="auto"/>
        <w:left w:val="none" w:sz="0" w:space="0" w:color="auto"/>
        <w:bottom w:val="none" w:sz="0" w:space="0" w:color="auto"/>
        <w:right w:val="none" w:sz="0" w:space="0" w:color="auto"/>
      </w:divBdr>
    </w:div>
    <w:div w:id="398215380">
      <w:bodyDiv w:val="1"/>
      <w:marLeft w:val="0"/>
      <w:marRight w:val="0"/>
      <w:marTop w:val="0"/>
      <w:marBottom w:val="0"/>
      <w:divBdr>
        <w:top w:val="none" w:sz="0" w:space="0" w:color="auto"/>
        <w:left w:val="none" w:sz="0" w:space="0" w:color="auto"/>
        <w:bottom w:val="none" w:sz="0" w:space="0" w:color="auto"/>
        <w:right w:val="none" w:sz="0" w:space="0" w:color="auto"/>
      </w:divBdr>
    </w:div>
    <w:div w:id="398359350">
      <w:bodyDiv w:val="1"/>
      <w:marLeft w:val="0"/>
      <w:marRight w:val="0"/>
      <w:marTop w:val="0"/>
      <w:marBottom w:val="0"/>
      <w:divBdr>
        <w:top w:val="none" w:sz="0" w:space="0" w:color="auto"/>
        <w:left w:val="none" w:sz="0" w:space="0" w:color="auto"/>
        <w:bottom w:val="none" w:sz="0" w:space="0" w:color="auto"/>
        <w:right w:val="none" w:sz="0" w:space="0" w:color="auto"/>
      </w:divBdr>
    </w:div>
    <w:div w:id="398405689">
      <w:bodyDiv w:val="1"/>
      <w:marLeft w:val="0"/>
      <w:marRight w:val="0"/>
      <w:marTop w:val="0"/>
      <w:marBottom w:val="0"/>
      <w:divBdr>
        <w:top w:val="none" w:sz="0" w:space="0" w:color="auto"/>
        <w:left w:val="none" w:sz="0" w:space="0" w:color="auto"/>
        <w:bottom w:val="none" w:sz="0" w:space="0" w:color="auto"/>
        <w:right w:val="none" w:sz="0" w:space="0" w:color="auto"/>
      </w:divBdr>
    </w:div>
    <w:div w:id="398406339">
      <w:bodyDiv w:val="1"/>
      <w:marLeft w:val="0"/>
      <w:marRight w:val="0"/>
      <w:marTop w:val="0"/>
      <w:marBottom w:val="0"/>
      <w:divBdr>
        <w:top w:val="none" w:sz="0" w:space="0" w:color="auto"/>
        <w:left w:val="none" w:sz="0" w:space="0" w:color="auto"/>
        <w:bottom w:val="none" w:sz="0" w:space="0" w:color="auto"/>
        <w:right w:val="none" w:sz="0" w:space="0" w:color="auto"/>
      </w:divBdr>
    </w:div>
    <w:div w:id="398476875">
      <w:bodyDiv w:val="1"/>
      <w:marLeft w:val="0"/>
      <w:marRight w:val="0"/>
      <w:marTop w:val="0"/>
      <w:marBottom w:val="0"/>
      <w:divBdr>
        <w:top w:val="none" w:sz="0" w:space="0" w:color="auto"/>
        <w:left w:val="none" w:sz="0" w:space="0" w:color="auto"/>
        <w:bottom w:val="none" w:sz="0" w:space="0" w:color="auto"/>
        <w:right w:val="none" w:sz="0" w:space="0" w:color="auto"/>
      </w:divBdr>
    </w:div>
    <w:div w:id="398477933">
      <w:bodyDiv w:val="1"/>
      <w:marLeft w:val="0"/>
      <w:marRight w:val="0"/>
      <w:marTop w:val="0"/>
      <w:marBottom w:val="0"/>
      <w:divBdr>
        <w:top w:val="none" w:sz="0" w:space="0" w:color="auto"/>
        <w:left w:val="none" w:sz="0" w:space="0" w:color="auto"/>
        <w:bottom w:val="none" w:sz="0" w:space="0" w:color="auto"/>
        <w:right w:val="none" w:sz="0" w:space="0" w:color="auto"/>
      </w:divBdr>
    </w:div>
    <w:div w:id="398482583">
      <w:bodyDiv w:val="1"/>
      <w:marLeft w:val="0"/>
      <w:marRight w:val="0"/>
      <w:marTop w:val="0"/>
      <w:marBottom w:val="0"/>
      <w:divBdr>
        <w:top w:val="none" w:sz="0" w:space="0" w:color="auto"/>
        <w:left w:val="none" w:sz="0" w:space="0" w:color="auto"/>
        <w:bottom w:val="none" w:sz="0" w:space="0" w:color="auto"/>
        <w:right w:val="none" w:sz="0" w:space="0" w:color="auto"/>
      </w:divBdr>
    </w:div>
    <w:div w:id="398553122">
      <w:bodyDiv w:val="1"/>
      <w:marLeft w:val="0"/>
      <w:marRight w:val="0"/>
      <w:marTop w:val="0"/>
      <w:marBottom w:val="0"/>
      <w:divBdr>
        <w:top w:val="none" w:sz="0" w:space="0" w:color="auto"/>
        <w:left w:val="none" w:sz="0" w:space="0" w:color="auto"/>
        <w:bottom w:val="none" w:sz="0" w:space="0" w:color="auto"/>
        <w:right w:val="none" w:sz="0" w:space="0" w:color="auto"/>
      </w:divBdr>
    </w:div>
    <w:div w:id="398676563">
      <w:bodyDiv w:val="1"/>
      <w:marLeft w:val="0"/>
      <w:marRight w:val="0"/>
      <w:marTop w:val="0"/>
      <w:marBottom w:val="0"/>
      <w:divBdr>
        <w:top w:val="none" w:sz="0" w:space="0" w:color="auto"/>
        <w:left w:val="none" w:sz="0" w:space="0" w:color="auto"/>
        <w:bottom w:val="none" w:sz="0" w:space="0" w:color="auto"/>
        <w:right w:val="none" w:sz="0" w:space="0" w:color="auto"/>
      </w:divBdr>
    </w:div>
    <w:div w:id="398745027">
      <w:bodyDiv w:val="1"/>
      <w:marLeft w:val="0"/>
      <w:marRight w:val="0"/>
      <w:marTop w:val="0"/>
      <w:marBottom w:val="0"/>
      <w:divBdr>
        <w:top w:val="none" w:sz="0" w:space="0" w:color="auto"/>
        <w:left w:val="none" w:sz="0" w:space="0" w:color="auto"/>
        <w:bottom w:val="none" w:sz="0" w:space="0" w:color="auto"/>
        <w:right w:val="none" w:sz="0" w:space="0" w:color="auto"/>
      </w:divBdr>
    </w:div>
    <w:div w:id="398787820">
      <w:bodyDiv w:val="1"/>
      <w:marLeft w:val="0"/>
      <w:marRight w:val="0"/>
      <w:marTop w:val="0"/>
      <w:marBottom w:val="0"/>
      <w:divBdr>
        <w:top w:val="none" w:sz="0" w:space="0" w:color="auto"/>
        <w:left w:val="none" w:sz="0" w:space="0" w:color="auto"/>
        <w:bottom w:val="none" w:sz="0" w:space="0" w:color="auto"/>
        <w:right w:val="none" w:sz="0" w:space="0" w:color="auto"/>
      </w:divBdr>
    </w:div>
    <w:div w:id="398791027">
      <w:bodyDiv w:val="1"/>
      <w:marLeft w:val="0"/>
      <w:marRight w:val="0"/>
      <w:marTop w:val="0"/>
      <w:marBottom w:val="0"/>
      <w:divBdr>
        <w:top w:val="none" w:sz="0" w:space="0" w:color="auto"/>
        <w:left w:val="none" w:sz="0" w:space="0" w:color="auto"/>
        <w:bottom w:val="none" w:sz="0" w:space="0" w:color="auto"/>
        <w:right w:val="none" w:sz="0" w:space="0" w:color="auto"/>
      </w:divBdr>
    </w:div>
    <w:div w:id="398870380">
      <w:bodyDiv w:val="1"/>
      <w:marLeft w:val="0"/>
      <w:marRight w:val="0"/>
      <w:marTop w:val="0"/>
      <w:marBottom w:val="0"/>
      <w:divBdr>
        <w:top w:val="none" w:sz="0" w:space="0" w:color="auto"/>
        <w:left w:val="none" w:sz="0" w:space="0" w:color="auto"/>
        <w:bottom w:val="none" w:sz="0" w:space="0" w:color="auto"/>
        <w:right w:val="none" w:sz="0" w:space="0" w:color="auto"/>
      </w:divBdr>
    </w:div>
    <w:div w:id="398939847">
      <w:bodyDiv w:val="1"/>
      <w:marLeft w:val="0"/>
      <w:marRight w:val="0"/>
      <w:marTop w:val="0"/>
      <w:marBottom w:val="0"/>
      <w:divBdr>
        <w:top w:val="none" w:sz="0" w:space="0" w:color="auto"/>
        <w:left w:val="none" w:sz="0" w:space="0" w:color="auto"/>
        <w:bottom w:val="none" w:sz="0" w:space="0" w:color="auto"/>
        <w:right w:val="none" w:sz="0" w:space="0" w:color="auto"/>
      </w:divBdr>
    </w:div>
    <w:div w:id="398945091">
      <w:bodyDiv w:val="1"/>
      <w:marLeft w:val="0"/>
      <w:marRight w:val="0"/>
      <w:marTop w:val="0"/>
      <w:marBottom w:val="0"/>
      <w:divBdr>
        <w:top w:val="none" w:sz="0" w:space="0" w:color="auto"/>
        <w:left w:val="none" w:sz="0" w:space="0" w:color="auto"/>
        <w:bottom w:val="none" w:sz="0" w:space="0" w:color="auto"/>
        <w:right w:val="none" w:sz="0" w:space="0" w:color="auto"/>
      </w:divBdr>
    </w:div>
    <w:div w:id="399061099">
      <w:bodyDiv w:val="1"/>
      <w:marLeft w:val="0"/>
      <w:marRight w:val="0"/>
      <w:marTop w:val="0"/>
      <w:marBottom w:val="0"/>
      <w:divBdr>
        <w:top w:val="none" w:sz="0" w:space="0" w:color="auto"/>
        <w:left w:val="none" w:sz="0" w:space="0" w:color="auto"/>
        <w:bottom w:val="none" w:sz="0" w:space="0" w:color="auto"/>
        <w:right w:val="none" w:sz="0" w:space="0" w:color="auto"/>
      </w:divBdr>
    </w:div>
    <w:div w:id="399062037">
      <w:bodyDiv w:val="1"/>
      <w:marLeft w:val="0"/>
      <w:marRight w:val="0"/>
      <w:marTop w:val="0"/>
      <w:marBottom w:val="0"/>
      <w:divBdr>
        <w:top w:val="none" w:sz="0" w:space="0" w:color="auto"/>
        <w:left w:val="none" w:sz="0" w:space="0" w:color="auto"/>
        <w:bottom w:val="none" w:sz="0" w:space="0" w:color="auto"/>
        <w:right w:val="none" w:sz="0" w:space="0" w:color="auto"/>
      </w:divBdr>
    </w:div>
    <w:div w:id="399064380">
      <w:bodyDiv w:val="1"/>
      <w:marLeft w:val="0"/>
      <w:marRight w:val="0"/>
      <w:marTop w:val="0"/>
      <w:marBottom w:val="0"/>
      <w:divBdr>
        <w:top w:val="none" w:sz="0" w:space="0" w:color="auto"/>
        <w:left w:val="none" w:sz="0" w:space="0" w:color="auto"/>
        <w:bottom w:val="none" w:sz="0" w:space="0" w:color="auto"/>
        <w:right w:val="none" w:sz="0" w:space="0" w:color="auto"/>
      </w:divBdr>
    </w:div>
    <w:div w:id="399132082">
      <w:bodyDiv w:val="1"/>
      <w:marLeft w:val="0"/>
      <w:marRight w:val="0"/>
      <w:marTop w:val="0"/>
      <w:marBottom w:val="0"/>
      <w:divBdr>
        <w:top w:val="none" w:sz="0" w:space="0" w:color="auto"/>
        <w:left w:val="none" w:sz="0" w:space="0" w:color="auto"/>
        <w:bottom w:val="none" w:sz="0" w:space="0" w:color="auto"/>
        <w:right w:val="none" w:sz="0" w:space="0" w:color="auto"/>
      </w:divBdr>
    </w:div>
    <w:div w:id="399132962">
      <w:bodyDiv w:val="1"/>
      <w:marLeft w:val="0"/>
      <w:marRight w:val="0"/>
      <w:marTop w:val="0"/>
      <w:marBottom w:val="0"/>
      <w:divBdr>
        <w:top w:val="none" w:sz="0" w:space="0" w:color="auto"/>
        <w:left w:val="none" w:sz="0" w:space="0" w:color="auto"/>
        <w:bottom w:val="none" w:sz="0" w:space="0" w:color="auto"/>
        <w:right w:val="none" w:sz="0" w:space="0" w:color="auto"/>
      </w:divBdr>
    </w:div>
    <w:div w:id="399333705">
      <w:bodyDiv w:val="1"/>
      <w:marLeft w:val="0"/>
      <w:marRight w:val="0"/>
      <w:marTop w:val="0"/>
      <w:marBottom w:val="0"/>
      <w:divBdr>
        <w:top w:val="none" w:sz="0" w:space="0" w:color="auto"/>
        <w:left w:val="none" w:sz="0" w:space="0" w:color="auto"/>
        <w:bottom w:val="none" w:sz="0" w:space="0" w:color="auto"/>
        <w:right w:val="none" w:sz="0" w:space="0" w:color="auto"/>
      </w:divBdr>
    </w:div>
    <w:div w:id="399400363">
      <w:bodyDiv w:val="1"/>
      <w:marLeft w:val="0"/>
      <w:marRight w:val="0"/>
      <w:marTop w:val="0"/>
      <w:marBottom w:val="0"/>
      <w:divBdr>
        <w:top w:val="none" w:sz="0" w:space="0" w:color="auto"/>
        <w:left w:val="none" w:sz="0" w:space="0" w:color="auto"/>
        <w:bottom w:val="none" w:sz="0" w:space="0" w:color="auto"/>
        <w:right w:val="none" w:sz="0" w:space="0" w:color="auto"/>
      </w:divBdr>
    </w:div>
    <w:div w:id="399405676">
      <w:bodyDiv w:val="1"/>
      <w:marLeft w:val="0"/>
      <w:marRight w:val="0"/>
      <w:marTop w:val="0"/>
      <w:marBottom w:val="0"/>
      <w:divBdr>
        <w:top w:val="none" w:sz="0" w:space="0" w:color="auto"/>
        <w:left w:val="none" w:sz="0" w:space="0" w:color="auto"/>
        <w:bottom w:val="none" w:sz="0" w:space="0" w:color="auto"/>
        <w:right w:val="none" w:sz="0" w:space="0" w:color="auto"/>
      </w:divBdr>
    </w:div>
    <w:div w:id="399520206">
      <w:bodyDiv w:val="1"/>
      <w:marLeft w:val="0"/>
      <w:marRight w:val="0"/>
      <w:marTop w:val="0"/>
      <w:marBottom w:val="0"/>
      <w:divBdr>
        <w:top w:val="none" w:sz="0" w:space="0" w:color="auto"/>
        <w:left w:val="none" w:sz="0" w:space="0" w:color="auto"/>
        <w:bottom w:val="none" w:sz="0" w:space="0" w:color="auto"/>
        <w:right w:val="none" w:sz="0" w:space="0" w:color="auto"/>
      </w:divBdr>
    </w:div>
    <w:div w:id="399523264">
      <w:bodyDiv w:val="1"/>
      <w:marLeft w:val="0"/>
      <w:marRight w:val="0"/>
      <w:marTop w:val="0"/>
      <w:marBottom w:val="0"/>
      <w:divBdr>
        <w:top w:val="none" w:sz="0" w:space="0" w:color="auto"/>
        <w:left w:val="none" w:sz="0" w:space="0" w:color="auto"/>
        <w:bottom w:val="none" w:sz="0" w:space="0" w:color="auto"/>
        <w:right w:val="none" w:sz="0" w:space="0" w:color="auto"/>
      </w:divBdr>
    </w:div>
    <w:div w:id="399835806">
      <w:bodyDiv w:val="1"/>
      <w:marLeft w:val="0"/>
      <w:marRight w:val="0"/>
      <w:marTop w:val="0"/>
      <w:marBottom w:val="0"/>
      <w:divBdr>
        <w:top w:val="none" w:sz="0" w:space="0" w:color="auto"/>
        <w:left w:val="none" w:sz="0" w:space="0" w:color="auto"/>
        <w:bottom w:val="none" w:sz="0" w:space="0" w:color="auto"/>
        <w:right w:val="none" w:sz="0" w:space="0" w:color="auto"/>
      </w:divBdr>
    </w:div>
    <w:div w:id="399835965">
      <w:bodyDiv w:val="1"/>
      <w:marLeft w:val="0"/>
      <w:marRight w:val="0"/>
      <w:marTop w:val="0"/>
      <w:marBottom w:val="0"/>
      <w:divBdr>
        <w:top w:val="none" w:sz="0" w:space="0" w:color="auto"/>
        <w:left w:val="none" w:sz="0" w:space="0" w:color="auto"/>
        <w:bottom w:val="none" w:sz="0" w:space="0" w:color="auto"/>
        <w:right w:val="none" w:sz="0" w:space="0" w:color="auto"/>
      </w:divBdr>
    </w:div>
    <w:div w:id="399863818">
      <w:bodyDiv w:val="1"/>
      <w:marLeft w:val="0"/>
      <w:marRight w:val="0"/>
      <w:marTop w:val="0"/>
      <w:marBottom w:val="0"/>
      <w:divBdr>
        <w:top w:val="none" w:sz="0" w:space="0" w:color="auto"/>
        <w:left w:val="none" w:sz="0" w:space="0" w:color="auto"/>
        <w:bottom w:val="none" w:sz="0" w:space="0" w:color="auto"/>
        <w:right w:val="none" w:sz="0" w:space="0" w:color="auto"/>
      </w:divBdr>
    </w:div>
    <w:div w:id="399912438">
      <w:bodyDiv w:val="1"/>
      <w:marLeft w:val="0"/>
      <w:marRight w:val="0"/>
      <w:marTop w:val="0"/>
      <w:marBottom w:val="0"/>
      <w:divBdr>
        <w:top w:val="none" w:sz="0" w:space="0" w:color="auto"/>
        <w:left w:val="none" w:sz="0" w:space="0" w:color="auto"/>
        <w:bottom w:val="none" w:sz="0" w:space="0" w:color="auto"/>
        <w:right w:val="none" w:sz="0" w:space="0" w:color="auto"/>
      </w:divBdr>
    </w:div>
    <w:div w:id="399980216">
      <w:bodyDiv w:val="1"/>
      <w:marLeft w:val="0"/>
      <w:marRight w:val="0"/>
      <w:marTop w:val="0"/>
      <w:marBottom w:val="0"/>
      <w:divBdr>
        <w:top w:val="none" w:sz="0" w:space="0" w:color="auto"/>
        <w:left w:val="none" w:sz="0" w:space="0" w:color="auto"/>
        <w:bottom w:val="none" w:sz="0" w:space="0" w:color="auto"/>
        <w:right w:val="none" w:sz="0" w:space="0" w:color="auto"/>
      </w:divBdr>
    </w:div>
    <w:div w:id="399983068">
      <w:bodyDiv w:val="1"/>
      <w:marLeft w:val="0"/>
      <w:marRight w:val="0"/>
      <w:marTop w:val="0"/>
      <w:marBottom w:val="0"/>
      <w:divBdr>
        <w:top w:val="none" w:sz="0" w:space="0" w:color="auto"/>
        <w:left w:val="none" w:sz="0" w:space="0" w:color="auto"/>
        <w:bottom w:val="none" w:sz="0" w:space="0" w:color="auto"/>
        <w:right w:val="none" w:sz="0" w:space="0" w:color="auto"/>
      </w:divBdr>
    </w:div>
    <w:div w:id="399984328">
      <w:bodyDiv w:val="1"/>
      <w:marLeft w:val="0"/>
      <w:marRight w:val="0"/>
      <w:marTop w:val="0"/>
      <w:marBottom w:val="0"/>
      <w:divBdr>
        <w:top w:val="none" w:sz="0" w:space="0" w:color="auto"/>
        <w:left w:val="none" w:sz="0" w:space="0" w:color="auto"/>
        <w:bottom w:val="none" w:sz="0" w:space="0" w:color="auto"/>
        <w:right w:val="none" w:sz="0" w:space="0" w:color="auto"/>
      </w:divBdr>
    </w:div>
    <w:div w:id="399989372">
      <w:bodyDiv w:val="1"/>
      <w:marLeft w:val="0"/>
      <w:marRight w:val="0"/>
      <w:marTop w:val="0"/>
      <w:marBottom w:val="0"/>
      <w:divBdr>
        <w:top w:val="none" w:sz="0" w:space="0" w:color="auto"/>
        <w:left w:val="none" w:sz="0" w:space="0" w:color="auto"/>
        <w:bottom w:val="none" w:sz="0" w:space="0" w:color="auto"/>
        <w:right w:val="none" w:sz="0" w:space="0" w:color="auto"/>
      </w:divBdr>
    </w:div>
    <w:div w:id="400063348">
      <w:bodyDiv w:val="1"/>
      <w:marLeft w:val="0"/>
      <w:marRight w:val="0"/>
      <w:marTop w:val="0"/>
      <w:marBottom w:val="0"/>
      <w:divBdr>
        <w:top w:val="none" w:sz="0" w:space="0" w:color="auto"/>
        <w:left w:val="none" w:sz="0" w:space="0" w:color="auto"/>
        <w:bottom w:val="none" w:sz="0" w:space="0" w:color="auto"/>
        <w:right w:val="none" w:sz="0" w:space="0" w:color="auto"/>
      </w:divBdr>
    </w:div>
    <w:div w:id="400101381">
      <w:bodyDiv w:val="1"/>
      <w:marLeft w:val="0"/>
      <w:marRight w:val="0"/>
      <w:marTop w:val="0"/>
      <w:marBottom w:val="0"/>
      <w:divBdr>
        <w:top w:val="none" w:sz="0" w:space="0" w:color="auto"/>
        <w:left w:val="none" w:sz="0" w:space="0" w:color="auto"/>
        <w:bottom w:val="none" w:sz="0" w:space="0" w:color="auto"/>
        <w:right w:val="none" w:sz="0" w:space="0" w:color="auto"/>
      </w:divBdr>
    </w:div>
    <w:div w:id="400181064">
      <w:bodyDiv w:val="1"/>
      <w:marLeft w:val="0"/>
      <w:marRight w:val="0"/>
      <w:marTop w:val="0"/>
      <w:marBottom w:val="0"/>
      <w:divBdr>
        <w:top w:val="none" w:sz="0" w:space="0" w:color="auto"/>
        <w:left w:val="none" w:sz="0" w:space="0" w:color="auto"/>
        <w:bottom w:val="none" w:sz="0" w:space="0" w:color="auto"/>
        <w:right w:val="none" w:sz="0" w:space="0" w:color="auto"/>
      </w:divBdr>
    </w:div>
    <w:div w:id="400181395">
      <w:bodyDiv w:val="1"/>
      <w:marLeft w:val="0"/>
      <w:marRight w:val="0"/>
      <w:marTop w:val="0"/>
      <w:marBottom w:val="0"/>
      <w:divBdr>
        <w:top w:val="none" w:sz="0" w:space="0" w:color="auto"/>
        <w:left w:val="none" w:sz="0" w:space="0" w:color="auto"/>
        <w:bottom w:val="none" w:sz="0" w:space="0" w:color="auto"/>
        <w:right w:val="none" w:sz="0" w:space="0" w:color="auto"/>
      </w:divBdr>
    </w:div>
    <w:div w:id="400255789">
      <w:bodyDiv w:val="1"/>
      <w:marLeft w:val="0"/>
      <w:marRight w:val="0"/>
      <w:marTop w:val="0"/>
      <w:marBottom w:val="0"/>
      <w:divBdr>
        <w:top w:val="none" w:sz="0" w:space="0" w:color="auto"/>
        <w:left w:val="none" w:sz="0" w:space="0" w:color="auto"/>
        <w:bottom w:val="none" w:sz="0" w:space="0" w:color="auto"/>
        <w:right w:val="none" w:sz="0" w:space="0" w:color="auto"/>
      </w:divBdr>
    </w:div>
    <w:div w:id="400298572">
      <w:bodyDiv w:val="1"/>
      <w:marLeft w:val="0"/>
      <w:marRight w:val="0"/>
      <w:marTop w:val="0"/>
      <w:marBottom w:val="0"/>
      <w:divBdr>
        <w:top w:val="none" w:sz="0" w:space="0" w:color="auto"/>
        <w:left w:val="none" w:sz="0" w:space="0" w:color="auto"/>
        <w:bottom w:val="none" w:sz="0" w:space="0" w:color="auto"/>
        <w:right w:val="none" w:sz="0" w:space="0" w:color="auto"/>
      </w:divBdr>
    </w:div>
    <w:div w:id="400300683">
      <w:bodyDiv w:val="1"/>
      <w:marLeft w:val="0"/>
      <w:marRight w:val="0"/>
      <w:marTop w:val="0"/>
      <w:marBottom w:val="0"/>
      <w:divBdr>
        <w:top w:val="none" w:sz="0" w:space="0" w:color="auto"/>
        <w:left w:val="none" w:sz="0" w:space="0" w:color="auto"/>
        <w:bottom w:val="none" w:sz="0" w:space="0" w:color="auto"/>
        <w:right w:val="none" w:sz="0" w:space="0" w:color="auto"/>
      </w:divBdr>
    </w:div>
    <w:div w:id="400370935">
      <w:bodyDiv w:val="1"/>
      <w:marLeft w:val="0"/>
      <w:marRight w:val="0"/>
      <w:marTop w:val="0"/>
      <w:marBottom w:val="0"/>
      <w:divBdr>
        <w:top w:val="none" w:sz="0" w:space="0" w:color="auto"/>
        <w:left w:val="none" w:sz="0" w:space="0" w:color="auto"/>
        <w:bottom w:val="none" w:sz="0" w:space="0" w:color="auto"/>
        <w:right w:val="none" w:sz="0" w:space="0" w:color="auto"/>
      </w:divBdr>
    </w:div>
    <w:div w:id="400375475">
      <w:bodyDiv w:val="1"/>
      <w:marLeft w:val="0"/>
      <w:marRight w:val="0"/>
      <w:marTop w:val="0"/>
      <w:marBottom w:val="0"/>
      <w:divBdr>
        <w:top w:val="none" w:sz="0" w:space="0" w:color="auto"/>
        <w:left w:val="none" w:sz="0" w:space="0" w:color="auto"/>
        <w:bottom w:val="none" w:sz="0" w:space="0" w:color="auto"/>
        <w:right w:val="none" w:sz="0" w:space="0" w:color="auto"/>
      </w:divBdr>
    </w:div>
    <w:div w:id="400445206">
      <w:bodyDiv w:val="1"/>
      <w:marLeft w:val="0"/>
      <w:marRight w:val="0"/>
      <w:marTop w:val="0"/>
      <w:marBottom w:val="0"/>
      <w:divBdr>
        <w:top w:val="none" w:sz="0" w:space="0" w:color="auto"/>
        <w:left w:val="none" w:sz="0" w:space="0" w:color="auto"/>
        <w:bottom w:val="none" w:sz="0" w:space="0" w:color="auto"/>
        <w:right w:val="none" w:sz="0" w:space="0" w:color="auto"/>
      </w:divBdr>
    </w:div>
    <w:div w:id="400446271">
      <w:bodyDiv w:val="1"/>
      <w:marLeft w:val="0"/>
      <w:marRight w:val="0"/>
      <w:marTop w:val="0"/>
      <w:marBottom w:val="0"/>
      <w:divBdr>
        <w:top w:val="none" w:sz="0" w:space="0" w:color="auto"/>
        <w:left w:val="none" w:sz="0" w:space="0" w:color="auto"/>
        <w:bottom w:val="none" w:sz="0" w:space="0" w:color="auto"/>
        <w:right w:val="none" w:sz="0" w:space="0" w:color="auto"/>
      </w:divBdr>
    </w:div>
    <w:div w:id="400492735">
      <w:bodyDiv w:val="1"/>
      <w:marLeft w:val="0"/>
      <w:marRight w:val="0"/>
      <w:marTop w:val="0"/>
      <w:marBottom w:val="0"/>
      <w:divBdr>
        <w:top w:val="none" w:sz="0" w:space="0" w:color="auto"/>
        <w:left w:val="none" w:sz="0" w:space="0" w:color="auto"/>
        <w:bottom w:val="none" w:sz="0" w:space="0" w:color="auto"/>
        <w:right w:val="none" w:sz="0" w:space="0" w:color="auto"/>
      </w:divBdr>
    </w:div>
    <w:div w:id="400560871">
      <w:bodyDiv w:val="1"/>
      <w:marLeft w:val="0"/>
      <w:marRight w:val="0"/>
      <w:marTop w:val="0"/>
      <w:marBottom w:val="0"/>
      <w:divBdr>
        <w:top w:val="none" w:sz="0" w:space="0" w:color="auto"/>
        <w:left w:val="none" w:sz="0" w:space="0" w:color="auto"/>
        <w:bottom w:val="none" w:sz="0" w:space="0" w:color="auto"/>
        <w:right w:val="none" w:sz="0" w:space="0" w:color="auto"/>
      </w:divBdr>
    </w:div>
    <w:div w:id="400563216">
      <w:bodyDiv w:val="1"/>
      <w:marLeft w:val="0"/>
      <w:marRight w:val="0"/>
      <w:marTop w:val="0"/>
      <w:marBottom w:val="0"/>
      <w:divBdr>
        <w:top w:val="none" w:sz="0" w:space="0" w:color="auto"/>
        <w:left w:val="none" w:sz="0" w:space="0" w:color="auto"/>
        <w:bottom w:val="none" w:sz="0" w:space="0" w:color="auto"/>
        <w:right w:val="none" w:sz="0" w:space="0" w:color="auto"/>
      </w:divBdr>
    </w:div>
    <w:div w:id="400641306">
      <w:bodyDiv w:val="1"/>
      <w:marLeft w:val="0"/>
      <w:marRight w:val="0"/>
      <w:marTop w:val="0"/>
      <w:marBottom w:val="0"/>
      <w:divBdr>
        <w:top w:val="none" w:sz="0" w:space="0" w:color="auto"/>
        <w:left w:val="none" w:sz="0" w:space="0" w:color="auto"/>
        <w:bottom w:val="none" w:sz="0" w:space="0" w:color="auto"/>
        <w:right w:val="none" w:sz="0" w:space="0" w:color="auto"/>
      </w:divBdr>
    </w:div>
    <w:div w:id="400641608">
      <w:bodyDiv w:val="1"/>
      <w:marLeft w:val="0"/>
      <w:marRight w:val="0"/>
      <w:marTop w:val="0"/>
      <w:marBottom w:val="0"/>
      <w:divBdr>
        <w:top w:val="none" w:sz="0" w:space="0" w:color="auto"/>
        <w:left w:val="none" w:sz="0" w:space="0" w:color="auto"/>
        <w:bottom w:val="none" w:sz="0" w:space="0" w:color="auto"/>
        <w:right w:val="none" w:sz="0" w:space="0" w:color="auto"/>
      </w:divBdr>
    </w:div>
    <w:div w:id="400644612">
      <w:bodyDiv w:val="1"/>
      <w:marLeft w:val="0"/>
      <w:marRight w:val="0"/>
      <w:marTop w:val="0"/>
      <w:marBottom w:val="0"/>
      <w:divBdr>
        <w:top w:val="none" w:sz="0" w:space="0" w:color="auto"/>
        <w:left w:val="none" w:sz="0" w:space="0" w:color="auto"/>
        <w:bottom w:val="none" w:sz="0" w:space="0" w:color="auto"/>
        <w:right w:val="none" w:sz="0" w:space="0" w:color="auto"/>
      </w:divBdr>
    </w:div>
    <w:div w:id="400716529">
      <w:bodyDiv w:val="1"/>
      <w:marLeft w:val="0"/>
      <w:marRight w:val="0"/>
      <w:marTop w:val="0"/>
      <w:marBottom w:val="0"/>
      <w:divBdr>
        <w:top w:val="none" w:sz="0" w:space="0" w:color="auto"/>
        <w:left w:val="none" w:sz="0" w:space="0" w:color="auto"/>
        <w:bottom w:val="none" w:sz="0" w:space="0" w:color="auto"/>
        <w:right w:val="none" w:sz="0" w:space="0" w:color="auto"/>
      </w:divBdr>
    </w:div>
    <w:div w:id="400718779">
      <w:bodyDiv w:val="1"/>
      <w:marLeft w:val="0"/>
      <w:marRight w:val="0"/>
      <w:marTop w:val="0"/>
      <w:marBottom w:val="0"/>
      <w:divBdr>
        <w:top w:val="none" w:sz="0" w:space="0" w:color="auto"/>
        <w:left w:val="none" w:sz="0" w:space="0" w:color="auto"/>
        <w:bottom w:val="none" w:sz="0" w:space="0" w:color="auto"/>
        <w:right w:val="none" w:sz="0" w:space="0" w:color="auto"/>
      </w:divBdr>
    </w:div>
    <w:div w:id="400833798">
      <w:bodyDiv w:val="1"/>
      <w:marLeft w:val="0"/>
      <w:marRight w:val="0"/>
      <w:marTop w:val="0"/>
      <w:marBottom w:val="0"/>
      <w:divBdr>
        <w:top w:val="none" w:sz="0" w:space="0" w:color="auto"/>
        <w:left w:val="none" w:sz="0" w:space="0" w:color="auto"/>
        <w:bottom w:val="none" w:sz="0" w:space="0" w:color="auto"/>
        <w:right w:val="none" w:sz="0" w:space="0" w:color="auto"/>
      </w:divBdr>
    </w:div>
    <w:div w:id="400912282">
      <w:bodyDiv w:val="1"/>
      <w:marLeft w:val="0"/>
      <w:marRight w:val="0"/>
      <w:marTop w:val="0"/>
      <w:marBottom w:val="0"/>
      <w:divBdr>
        <w:top w:val="none" w:sz="0" w:space="0" w:color="auto"/>
        <w:left w:val="none" w:sz="0" w:space="0" w:color="auto"/>
        <w:bottom w:val="none" w:sz="0" w:space="0" w:color="auto"/>
        <w:right w:val="none" w:sz="0" w:space="0" w:color="auto"/>
      </w:divBdr>
    </w:div>
    <w:div w:id="400950684">
      <w:bodyDiv w:val="1"/>
      <w:marLeft w:val="0"/>
      <w:marRight w:val="0"/>
      <w:marTop w:val="0"/>
      <w:marBottom w:val="0"/>
      <w:divBdr>
        <w:top w:val="none" w:sz="0" w:space="0" w:color="auto"/>
        <w:left w:val="none" w:sz="0" w:space="0" w:color="auto"/>
        <w:bottom w:val="none" w:sz="0" w:space="0" w:color="auto"/>
        <w:right w:val="none" w:sz="0" w:space="0" w:color="auto"/>
      </w:divBdr>
    </w:div>
    <w:div w:id="401023168">
      <w:bodyDiv w:val="1"/>
      <w:marLeft w:val="0"/>
      <w:marRight w:val="0"/>
      <w:marTop w:val="0"/>
      <w:marBottom w:val="0"/>
      <w:divBdr>
        <w:top w:val="none" w:sz="0" w:space="0" w:color="auto"/>
        <w:left w:val="none" w:sz="0" w:space="0" w:color="auto"/>
        <w:bottom w:val="none" w:sz="0" w:space="0" w:color="auto"/>
        <w:right w:val="none" w:sz="0" w:space="0" w:color="auto"/>
      </w:divBdr>
    </w:div>
    <w:div w:id="401105769">
      <w:bodyDiv w:val="1"/>
      <w:marLeft w:val="0"/>
      <w:marRight w:val="0"/>
      <w:marTop w:val="0"/>
      <w:marBottom w:val="0"/>
      <w:divBdr>
        <w:top w:val="none" w:sz="0" w:space="0" w:color="auto"/>
        <w:left w:val="none" w:sz="0" w:space="0" w:color="auto"/>
        <w:bottom w:val="none" w:sz="0" w:space="0" w:color="auto"/>
        <w:right w:val="none" w:sz="0" w:space="0" w:color="auto"/>
      </w:divBdr>
    </w:div>
    <w:div w:id="401173359">
      <w:bodyDiv w:val="1"/>
      <w:marLeft w:val="0"/>
      <w:marRight w:val="0"/>
      <w:marTop w:val="0"/>
      <w:marBottom w:val="0"/>
      <w:divBdr>
        <w:top w:val="none" w:sz="0" w:space="0" w:color="auto"/>
        <w:left w:val="none" w:sz="0" w:space="0" w:color="auto"/>
        <w:bottom w:val="none" w:sz="0" w:space="0" w:color="auto"/>
        <w:right w:val="none" w:sz="0" w:space="0" w:color="auto"/>
      </w:divBdr>
    </w:div>
    <w:div w:id="401178517">
      <w:bodyDiv w:val="1"/>
      <w:marLeft w:val="0"/>
      <w:marRight w:val="0"/>
      <w:marTop w:val="0"/>
      <w:marBottom w:val="0"/>
      <w:divBdr>
        <w:top w:val="none" w:sz="0" w:space="0" w:color="auto"/>
        <w:left w:val="none" w:sz="0" w:space="0" w:color="auto"/>
        <w:bottom w:val="none" w:sz="0" w:space="0" w:color="auto"/>
        <w:right w:val="none" w:sz="0" w:space="0" w:color="auto"/>
      </w:divBdr>
    </w:div>
    <w:div w:id="401216126">
      <w:bodyDiv w:val="1"/>
      <w:marLeft w:val="0"/>
      <w:marRight w:val="0"/>
      <w:marTop w:val="0"/>
      <w:marBottom w:val="0"/>
      <w:divBdr>
        <w:top w:val="none" w:sz="0" w:space="0" w:color="auto"/>
        <w:left w:val="none" w:sz="0" w:space="0" w:color="auto"/>
        <w:bottom w:val="none" w:sz="0" w:space="0" w:color="auto"/>
        <w:right w:val="none" w:sz="0" w:space="0" w:color="auto"/>
      </w:divBdr>
    </w:div>
    <w:div w:id="401217639">
      <w:bodyDiv w:val="1"/>
      <w:marLeft w:val="0"/>
      <w:marRight w:val="0"/>
      <w:marTop w:val="0"/>
      <w:marBottom w:val="0"/>
      <w:divBdr>
        <w:top w:val="none" w:sz="0" w:space="0" w:color="auto"/>
        <w:left w:val="none" w:sz="0" w:space="0" w:color="auto"/>
        <w:bottom w:val="none" w:sz="0" w:space="0" w:color="auto"/>
        <w:right w:val="none" w:sz="0" w:space="0" w:color="auto"/>
      </w:divBdr>
    </w:div>
    <w:div w:id="401368952">
      <w:bodyDiv w:val="1"/>
      <w:marLeft w:val="0"/>
      <w:marRight w:val="0"/>
      <w:marTop w:val="0"/>
      <w:marBottom w:val="0"/>
      <w:divBdr>
        <w:top w:val="none" w:sz="0" w:space="0" w:color="auto"/>
        <w:left w:val="none" w:sz="0" w:space="0" w:color="auto"/>
        <w:bottom w:val="none" w:sz="0" w:space="0" w:color="auto"/>
        <w:right w:val="none" w:sz="0" w:space="0" w:color="auto"/>
      </w:divBdr>
    </w:div>
    <w:div w:id="401486960">
      <w:bodyDiv w:val="1"/>
      <w:marLeft w:val="0"/>
      <w:marRight w:val="0"/>
      <w:marTop w:val="0"/>
      <w:marBottom w:val="0"/>
      <w:divBdr>
        <w:top w:val="none" w:sz="0" w:space="0" w:color="auto"/>
        <w:left w:val="none" w:sz="0" w:space="0" w:color="auto"/>
        <w:bottom w:val="none" w:sz="0" w:space="0" w:color="auto"/>
        <w:right w:val="none" w:sz="0" w:space="0" w:color="auto"/>
      </w:divBdr>
    </w:div>
    <w:div w:id="401487576">
      <w:bodyDiv w:val="1"/>
      <w:marLeft w:val="0"/>
      <w:marRight w:val="0"/>
      <w:marTop w:val="0"/>
      <w:marBottom w:val="0"/>
      <w:divBdr>
        <w:top w:val="none" w:sz="0" w:space="0" w:color="auto"/>
        <w:left w:val="none" w:sz="0" w:space="0" w:color="auto"/>
        <w:bottom w:val="none" w:sz="0" w:space="0" w:color="auto"/>
        <w:right w:val="none" w:sz="0" w:space="0" w:color="auto"/>
      </w:divBdr>
    </w:div>
    <w:div w:id="401605223">
      <w:bodyDiv w:val="1"/>
      <w:marLeft w:val="0"/>
      <w:marRight w:val="0"/>
      <w:marTop w:val="0"/>
      <w:marBottom w:val="0"/>
      <w:divBdr>
        <w:top w:val="none" w:sz="0" w:space="0" w:color="auto"/>
        <w:left w:val="none" w:sz="0" w:space="0" w:color="auto"/>
        <w:bottom w:val="none" w:sz="0" w:space="0" w:color="auto"/>
        <w:right w:val="none" w:sz="0" w:space="0" w:color="auto"/>
      </w:divBdr>
    </w:div>
    <w:div w:id="401681023">
      <w:bodyDiv w:val="1"/>
      <w:marLeft w:val="0"/>
      <w:marRight w:val="0"/>
      <w:marTop w:val="0"/>
      <w:marBottom w:val="0"/>
      <w:divBdr>
        <w:top w:val="none" w:sz="0" w:space="0" w:color="auto"/>
        <w:left w:val="none" w:sz="0" w:space="0" w:color="auto"/>
        <w:bottom w:val="none" w:sz="0" w:space="0" w:color="auto"/>
        <w:right w:val="none" w:sz="0" w:space="0" w:color="auto"/>
      </w:divBdr>
    </w:div>
    <w:div w:id="401757048">
      <w:bodyDiv w:val="1"/>
      <w:marLeft w:val="0"/>
      <w:marRight w:val="0"/>
      <w:marTop w:val="0"/>
      <w:marBottom w:val="0"/>
      <w:divBdr>
        <w:top w:val="none" w:sz="0" w:space="0" w:color="auto"/>
        <w:left w:val="none" w:sz="0" w:space="0" w:color="auto"/>
        <w:bottom w:val="none" w:sz="0" w:space="0" w:color="auto"/>
        <w:right w:val="none" w:sz="0" w:space="0" w:color="auto"/>
      </w:divBdr>
    </w:div>
    <w:div w:id="401760592">
      <w:bodyDiv w:val="1"/>
      <w:marLeft w:val="0"/>
      <w:marRight w:val="0"/>
      <w:marTop w:val="0"/>
      <w:marBottom w:val="0"/>
      <w:divBdr>
        <w:top w:val="none" w:sz="0" w:space="0" w:color="auto"/>
        <w:left w:val="none" w:sz="0" w:space="0" w:color="auto"/>
        <w:bottom w:val="none" w:sz="0" w:space="0" w:color="auto"/>
        <w:right w:val="none" w:sz="0" w:space="0" w:color="auto"/>
      </w:divBdr>
    </w:div>
    <w:div w:id="401803370">
      <w:bodyDiv w:val="1"/>
      <w:marLeft w:val="0"/>
      <w:marRight w:val="0"/>
      <w:marTop w:val="0"/>
      <w:marBottom w:val="0"/>
      <w:divBdr>
        <w:top w:val="none" w:sz="0" w:space="0" w:color="auto"/>
        <w:left w:val="none" w:sz="0" w:space="0" w:color="auto"/>
        <w:bottom w:val="none" w:sz="0" w:space="0" w:color="auto"/>
        <w:right w:val="none" w:sz="0" w:space="0" w:color="auto"/>
      </w:divBdr>
    </w:div>
    <w:div w:id="401828741">
      <w:bodyDiv w:val="1"/>
      <w:marLeft w:val="0"/>
      <w:marRight w:val="0"/>
      <w:marTop w:val="0"/>
      <w:marBottom w:val="0"/>
      <w:divBdr>
        <w:top w:val="none" w:sz="0" w:space="0" w:color="auto"/>
        <w:left w:val="none" w:sz="0" w:space="0" w:color="auto"/>
        <w:bottom w:val="none" w:sz="0" w:space="0" w:color="auto"/>
        <w:right w:val="none" w:sz="0" w:space="0" w:color="auto"/>
      </w:divBdr>
    </w:div>
    <w:div w:id="401828919">
      <w:bodyDiv w:val="1"/>
      <w:marLeft w:val="0"/>
      <w:marRight w:val="0"/>
      <w:marTop w:val="0"/>
      <w:marBottom w:val="0"/>
      <w:divBdr>
        <w:top w:val="none" w:sz="0" w:space="0" w:color="auto"/>
        <w:left w:val="none" w:sz="0" w:space="0" w:color="auto"/>
        <w:bottom w:val="none" w:sz="0" w:space="0" w:color="auto"/>
        <w:right w:val="none" w:sz="0" w:space="0" w:color="auto"/>
      </w:divBdr>
    </w:div>
    <w:div w:id="401830034">
      <w:bodyDiv w:val="1"/>
      <w:marLeft w:val="0"/>
      <w:marRight w:val="0"/>
      <w:marTop w:val="0"/>
      <w:marBottom w:val="0"/>
      <w:divBdr>
        <w:top w:val="none" w:sz="0" w:space="0" w:color="auto"/>
        <w:left w:val="none" w:sz="0" w:space="0" w:color="auto"/>
        <w:bottom w:val="none" w:sz="0" w:space="0" w:color="auto"/>
        <w:right w:val="none" w:sz="0" w:space="0" w:color="auto"/>
      </w:divBdr>
    </w:div>
    <w:div w:id="402067583">
      <w:bodyDiv w:val="1"/>
      <w:marLeft w:val="0"/>
      <w:marRight w:val="0"/>
      <w:marTop w:val="0"/>
      <w:marBottom w:val="0"/>
      <w:divBdr>
        <w:top w:val="none" w:sz="0" w:space="0" w:color="auto"/>
        <w:left w:val="none" w:sz="0" w:space="0" w:color="auto"/>
        <w:bottom w:val="none" w:sz="0" w:space="0" w:color="auto"/>
        <w:right w:val="none" w:sz="0" w:space="0" w:color="auto"/>
      </w:divBdr>
    </w:div>
    <w:div w:id="402071728">
      <w:bodyDiv w:val="1"/>
      <w:marLeft w:val="0"/>
      <w:marRight w:val="0"/>
      <w:marTop w:val="0"/>
      <w:marBottom w:val="0"/>
      <w:divBdr>
        <w:top w:val="none" w:sz="0" w:space="0" w:color="auto"/>
        <w:left w:val="none" w:sz="0" w:space="0" w:color="auto"/>
        <w:bottom w:val="none" w:sz="0" w:space="0" w:color="auto"/>
        <w:right w:val="none" w:sz="0" w:space="0" w:color="auto"/>
      </w:divBdr>
    </w:div>
    <w:div w:id="402139921">
      <w:bodyDiv w:val="1"/>
      <w:marLeft w:val="0"/>
      <w:marRight w:val="0"/>
      <w:marTop w:val="0"/>
      <w:marBottom w:val="0"/>
      <w:divBdr>
        <w:top w:val="none" w:sz="0" w:space="0" w:color="auto"/>
        <w:left w:val="none" w:sz="0" w:space="0" w:color="auto"/>
        <w:bottom w:val="none" w:sz="0" w:space="0" w:color="auto"/>
        <w:right w:val="none" w:sz="0" w:space="0" w:color="auto"/>
      </w:divBdr>
    </w:div>
    <w:div w:id="402260928">
      <w:bodyDiv w:val="1"/>
      <w:marLeft w:val="0"/>
      <w:marRight w:val="0"/>
      <w:marTop w:val="0"/>
      <w:marBottom w:val="0"/>
      <w:divBdr>
        <w:top w:val="none" w:sz="0" w:space="0" w:color="auto"/>
        <w:left w:val="none" w:sz="0" w:space="0" w:color="auto"/>
        <w:bottom w:val="none" w:sz="0" w:space="0" w:color="auto"/>
        <w:right w:val="none" w:sz="0" w:space="0" w:color="auto"/>
      </w:divBdr>
    </w:div>
    <w:div w:id="402264463">
      <w:bodyDiv w:val="1"/>
      <w:marLeft w:val="0"/>
      <w:marRight w:val="0"/>
      <w:marTop w:val="0"/>
      <w:marBottom w:val="0"/>
      <w:divBdr>
        <w:top w:val="none" w:sz="0" w:space="0" w:color="auto"/>
        <w:left w:val="none" w:sz="0" w:space="0" w:color="auto"/>
        <w:bottom w:val="none" w:sz="0" w:space="0" w:color="auto"/>
        <w:right w:val="none" w:sz="0" w:space="0" w:color="auto"/>
      </w:divBdr>
    </w:div>
    <w:div w:id="402335830">
      <w:bodyDiv w:val="1"/>
      <w:marLeft w:val="0"/>
      <w:marRight w:val="0"/>
      <w:marTop w:val="0"/>
      <w:marBottom w:val="0"/>
      <w:divBdr>
        <w:top w:val="none" w:sz="0" w:space="0" w:color="auto"/>
        <w:left w:val="none" w:sz="0" w:space="0" w:color="auto"/>
        <w:bottom w:val="none" w:sz="0" w:space="0" w:color="auto"/>
        <w:right w:val="none" w:sz="0" w:space="0" w:color="auto"/>
      </w:divBdr>
    </w:div>
    <w:div w:id="402416607">
      <w:bodyDiv w:val="1"/>
      <w:marLeft w:val="0"/>
      <w:marRight w:val="0"/>
      <w:marTop w:val="0"/>
      <w:marBottom w:val="0"/>
      <w:divBdr>
        <w:top w:val="none" w:sz="0" w:space="0" w:color="auto"/>
        <w:left w:val="none" w:sz="0" w:space="0" w:color="auto"/>
        <w:bottom w:val="none" w:sz="0" w:space="0" w:color="auto"/>
        <w:right w:val="none" w:sz="0" w:space="0" w:color="auto"/>
      </w:divBdr>
    </w:div>
    <w:div w:id="402486302">
      <w:bodyDiv w:val="1"/>
      <w:marLeft w:val="0"/>
      <w:marRight w:val="0"/>
      <w:marTop w:val="0"/>
      <w:marBottom w:val="0"/>
      <w:divBdr>
        <w:top w:val="none" w:sz="0" w:space="0" w:color="auto"/>
        <w:left w:val="none" w:sz="0" w:space="0" w:color="auto"/>
        <w:bottom w:val="none" w:sz="0" w:space="0" w:color="auto"/>
        <w:right w:val="none" w:sz="0" w:space="0" w:color="auto"/>
      </w:divBdr>
    </w:div>
    <w:div w:id="402526364">
      <w:bodyDiv w:val="1"/>
      <w:marLeft w:val="0"/>
      <w:marRight w:val="0"/>
      <w:marTop w:val="0"/>
      <w:marBottom w:val="0"/>
      <w:divBdr>
        <w:top w:val="none" w:sz="0" w:space="0" w:color="auto"/>
        <w:left w:val="none" w:sz="0" w:space="0" w:color="auto"/>
        <w:bottom w:val="none" w:sz="0" w:space="0" w:color="auto"/>
        <w:right w:val="none" w:sz="0" w:space="0" w:color="auto"/>
      </w:divBdr>
    </w:div>
    <w:div w:id="402603874">
      <w:bodyDiv w:val="1"/>
      <w:marLeft w:val="0"/>
      <w:marRight w:val="0"/>
      <w:marTop w:val="0"/>
      <w:marBottom w:val="0"/>
      <w:divBdr>
        <w:top w:val="none" w:sz="0" w:space="0" w:color="auto"/>
        <w:left w:val="none" w:sz="0" w:space="0" w:color="auto"/>
        <w:bottom w:val="none" w:sz="0" w:space="0" w:color="auto"/>
        <w:right w:val="none" w:sz="0" w:space="0" w:color="auto"/>
      </w:divBdr>
    </w:div>
    <w:div w:id="402608783">
      <w:bodyDiv w:val="1"/>
      <w:marLeft w:val="0"/>
      <w:marRight w:val="0"/>
      <w:marTop w:val="0"/>
      <w:marBottom w:val="0"/>
      <w:divBdr>
        <w:top w:val="none" w:sz="0" w:space="0" w:color="auto"/>
        <w:left w:val="none" w:sz="0" w:space="0" w:color="auto"/>
        <w:bottom w:val="none" w:sz="0" w:space="0" w:color="auto"/>
        <w:right w:val="none" w:sz="0" w:space="0" w:color="auto"/>
      </w:divBdr>
    </w:div>
    <w:div w:id="402609195">
      <w:bodyDiv w:val="1"/>
      <w:marLeft w:val="0"/>
      <w:marRight w:val="0"/>
      <w:marTop w:val="0"/>
      <w:marBottom w:val="0"/>
      <w:divBdr>
        <w:top w:val="none" w:sz="0" w:space="0" w:color="auto"/>
        <w:left w:val="none" w:sz="0" w:space="0" w:color="auto"/>
        <w:bottom w:val="none" w:sz="0" w:space="0" w:color="auto"/>
        <w:right w:val="none" w:sz="0" w:space="0" w:color="auto"/>
      </w:divBdr>
    </w:div>
    <w:div w:id="402679273">
      <w:bodyDiv w:val="1"/>
      <w:marLeft w:val="0"/>
      <w:marRight w:val="0"/>
      <w:marTop w:val="0"/>
      <w:marBottom w:val="0"/>
      <w:divBdr>
        <w:top w:val="none" w:sz="0" w:space="0" w:color="auto"/>
        <w:left w:val="none" w:sz="0" w:space="0" w:color="auto"/>
        <w:bottom w:val="none" w:sz="0" w:space="0" w:color="auto"/>
        <w:right w:val="none" w:sz="0" w:space="0" w:color="auto"/>
      </w:divBdr>
    </w:div>
    <w:div w:id="402679663">
      <w:bodyDiv w:val="1"/>
      <w:marLeft w:val="0"/>
      <w:marRight w:val="0"/>
      <w:marTop w:val="0"/>
      <w:marBottom w:val="0"/>
      <w:divBdr>
        <w:top w:val="none" w:sz="0" w:space="0" w:color="auto"/>
        <w:left w:val="none" w:sz="0" w:space="0" w:color="auto"/>
        <w:bottom w:val="none" w:sz="0" w:space="0" w:color="auto"/>
        <w:right w:val="none" w:sz="0" w:space="0" w:color="auto"/>
      </w:divBdr>
    </w:div>
    <w:div w:id="402720411">
      <w:bodyDiv w:val="1"/>
      <w:marLeft w:val="0"/>
      <w:marRight w:val="0"/>
      <w:marTop w:val="0"/>
      <w:marBottom w:val="0"/>
      <w:divBdr>
        <w:top w:val="none" w:sz="0" w:space="0" w:color="auto"/>
        <w:left w:val="none" w:sz="0" w:space="0" w:color="auto"/>
        <w:bottom w:val="none" w:sz="0" w:space="0" w:color="auto"/>
        <w:right w:val="none" w:sz="0" w:space="0" w:color="auto"/>
      </w:divBdr>
    </w:div>
    <w:div w:id="402725515">
      <w:bodyDiv w:val="1"/>
      <w:marLeft w:val="0"/>
      <w:marRight w:val="0"/>
      <w:marTop w:val="0"/>
      <w:marBottom w:val="0"/>
      <w:divBdr>
        <w:top w:val="none" w:sz="0" w:space="0" w:color="auto"/>
        <w:left w:val="none" w:sz="0" w:space="0" w:color="auto"/>
        <w:bottom w:val="none" w:sz="0" w:space="0" w:color="auto"/>
        <w:right w:val="none" w:sz="0" w:space="0" w:color="auto"/>
      </w:divBdr>
    </w:div>
    <w:div w:id="402800373">
      <w:bodyDiv w:val="1"/>
      <w:marLeft w:val="0"/>
      <w:marRight w:val="0"/>
      <w:marTop w:val="0"/>
      <w:marBottom w:val="0"/>
      <w:divBdr>
        <w:top w:val="none" w:sz="0" w:space="0" w:color="auto"/>
        <w:left w:val="none" w:sz="0" w:space="0" w:color="auto"/>
        <w:bottom w:val="none" w:sz="0" w:space="0" w:color="auto"/>
        <w:right w:val="none" w:sz="0" w:space="0" w:color="auto"/>
      </w:divBdr>
    </w:div>
    <w:div w:id="402919973">
      <w:bodyDiv w:val="1"/>
      <w:marLeft w:val="0"/>
      <w:marRight w:val="0"/>
      <w:marTop w:val="0"/>
      <w:marBottom w:val="0"/>
      <w:divBdr>
        <w:top w:val="none" w:sz="0" w:space="0" w:color="auto"/>
        <w:left w:val="none" w:sz="0" w:space="0" w:color="auto"/>
        <w:bottom w:val="none" w:sz="0" w:space="0" w:color="auto"/>
        <w:right w:val="none" w:sz="0" w:space="0" w:color="auto"/>
      </w:divBdr>
    </w:div>
    <w:div w:id="402946184">
      <w:bodyDiv w:val="1"/>
      <w:marLeft w:val="0"/>
      <w:marRight w:val="0"/>
      <w:marTop w:val="0"/>
      <w:marBottom w:val="0"/>
      <w:divBdr>
        <w:top w:val="none" w:sz="0" w:space="0" w:color="auto"/>
        <w:left w:val="none" w:sz="0" w:space="0" w:color="auto"/>
        <w:bottom w:val="none" w:sz="0" w:space="0" w:color="auto"/>
        <w:right w:val="none" w:sz="0" w:space="0" w:color="auto"/>
      </w:divBdr>
    </w:div>
    <w:div w:id="402988290">
      <w:bodyDiv w:val="1"/>
      <w:marLeft w:val="0"/>
      <w:marRight w:val="0"/>
      <w:marTop w:val="0"/>
      <w:marBottom w:val="0"/>
      <w:divBdr>
        <w:top w:val="none" w:sz="0" w:space="0" w:color="auto"/>
        <w:left w:val="none" w:sz="0" w:space="0" w:color="auto"/>
        <w:bottom w:val="none" w:sz="0" w:space="0" w:color="auto"/>
        <w:right w:val="none" w:sz="0" w:space="0" w:color="auto"/>
      </w:divBdr>
    </w:div>
    <w:div w:id="403065278">
      <w:bodyDiv w:val="1"/>
      <w:marLeft w:val="0"/>
      <w:marRight w:val="0"/>
      <w:marTop w:val="0"/>
      <w:marBottom w:val="0"/>
      <w:divBdr>
        <w:top w:val="none" w:sz="0" w:space="0" w:color="auto"/>
        <w:left w:val="none" w:sz="0" w:space="0" w:color="auto"/>
        <w:bottom w:val="none" w:sz="0" w:space="0" w:color="auto"/>
        <w:right w:val="none" w:sz="0" w:space="0" w:color="auto"/>
      </w:divBdr>
    </w:div>
    <w:div w:id="403071721">
      <w:bodyDiv w:val="1"/>
      <w:marLeft w:val="0"/>
      <w:marRight w:val="0"/>
      <w:marTop w:val="0"/>
      <w:marBottom w:val="0"/>
      <w:divBdr>
        <w:top w:val="none" w:sz="0" w:space="0" w:color="auto"/>
        <w:left w:val="none" w:sz="0" w:space="0" w:color="auto"/>
        <w:bottom w:val="none" w:sz="0" w:space="0" w:color="auto"/>
        <w:right w:val="none" w:sz="0" w:space="0" w:color="auto"/>
      </w:divBdr>
    </w:div>
    <w:div w:id="403144016">
      <w:bodyDiv w:val="1"/>
      <w:marLeft w:val="0"/>
      <w:marRight w:val="0"/>
      <w:marTop w:val="0"/>
      <w:marBottom w:val="0"/>
      <w:divBdr>
        <w:top w:val="none" w:sz="0" w:space="0" w:color="auto"/>
        <w:left w:val="none" w:sz="0" w:space="0" w:color="auto"/>
        <w:bottom w:val="none" w:sz="0" w:space="0" w:color="auto"/>
        <w:right w:val="none" w:sz="0" w:space="0" w:color="auto"/>
      </w:divBdr>
    </w:div>
    <w:div w:id="403264678">
      <w:bodyDiv w:val="1"/>
      <w:marLeft w:val="0"/>
      <w:marRight w:val="0"/>
      <w:marTop w:val="0"/>
      <w:marBottom w:val="0"/>
      <w:divBdr>
        <w:top w:val="none" w:sz="0" w:space="0" w:color="auto"/>
        <w:left w:val="none" w:sz="0" w:space="0" w:color="auto"/>
        <w:bottom w:val="none" w:sz="0" w:space="0" w:color="auto"/>
        <w:right w:val="none" w:sz="0" w:space="0" w:color="auto"/>
      </w:divBdr>
    </w:div>
    <w:div w:id="403374506">
      <w:bodyDiv w:val="1"/>
      <w:marLeft w:val="0"/>
      <w:marRight w:val="0"/>
      <w:marTop w:val="0"/>
      <w:marBottom w:val="0"/>
      <w:divBdr>
        <w:top w:val="none" w:sz="0" w:space="0" w:color="auto"/>
        <w:left w:val="none" w:sz="0" w:space="0" w:color="auto"/>
        <w:bottom w:val="none" w:sz="0" w:space="0" w:color="auto"/>
        <w:right w:val="none" w:sz="0" w:space="0" w:color="auto"/>
      </w:divBdr>
    </w:div>
    <w:div w:id="403453484">
      <w:bodyDiv w:val="1"/>
      <w:marLeft w:val="0"/>
      <w:marRight w:val="0"/>
      <w:marTop w:val="0"/>
      <w:marBottom w:val="0"/>
      <w:divBdr>
        <w:top w:val="none" w:sz="0" w:space="0" w:color="auto"/>
        <w:left w:val="none" w:sz="0" w:space="0" w:color="auto"/>
        <w:bottom w:val="none" w:sz="0" w:space="0" w:color="auto"/>
        <w:right w:val="none" w:sz="0" w:space="0" w:color="auto"/>
      </w:divBdr>
    </w:div>
    <w:div w:id="403528565">
      <w:bodyDiv w:val="1"/>
      <w:marLeft w:val="0"/>
      <w:marRight w:val="0"/>
      <w:marTop w:val="0"/>
      <w:marBottom w:val="0"/>
      <w:divBdr>
        <w:top w:val="none" w:sz="0" w:space="0" w:color="auto"/>
        <w:left w:val="none" w:sz="0" w:space="0" w:color="auto"/>
        <w:bottom w:val="none" w:sz="0" w:space="0" w:color="auto"/>
        <w:right w:val="none" w:sz="0" w:space="0" w:color="auto"/>
      </w:divBdr>
    </w:div>
    <w:div w:id="403531252">
      <w:bodyDiv w:val="1"/>
      <w:marLeft w:val="0"/>
      <w:marRight w:val="0"/>
      <w:marTop w:val="0"/>
      <w:marBottom w:val="0"/>
      <w:divBdr>
        <w:top w:val="none" w:sz="0" w:space="0" w:color="auto"/>
        <w:left w:val="none" w:sz="0" w:space="0" w:color="auto"/>
        <w:bottom w:val="none" w:sz="0" w:space="0" w:color="auto"/>
        <w:right w:val="none" w:sz="0" w:space="0" w:color="auto"/>
      </w:divBdr>
    </w:div>
    <w:div w:id="403532010">
      <w:bodyDiv w:val="1"/>
      <w:marLeft w:val="0"/>
      <w:marRight w:val="0"/>
      <w:marTop w:val="0"/>
      <w:marBottom w:val="0"/>
      <w:divBdr>
        <w:top w:val="none" w:sz="0" w:space="0" w:color="auto"/>
        <w:left w:val="none" w:sz="0" w:space="0" w:color="auto"/>
        <w:bottom w:val="none" w:sz="0" w:space="0" w:color="auto"/>
        <w:right w:val="none" w:sz="0" w:space="0" w:color="auto"/>
      </w:divBdr>
    </w:div>
    <w:div w:id="403571470">
      <w:bodyDiv w:val="1"/>
      <w:marLeft w:val="0"/>
      <w:marRight w:val="0"/>
      <w:marTop w:val="0"/>
      <w:marBottom w:val="0"/>
      <w:divBdr>
        <w:top w:val="none" w:sz="0" w:space="0" w:color="auto"/>
        <w:left w:val="none" w:sz="0" w:space="0" w:color="auto"/>
        <w:bottom w:val="none" w:sz="0" w:space="0" w:color="auto"/>
        <w:right w:val="none" w:sz="0" w:space="0" w:color="auto"/>
      </w:divBdr>
    </w:div>
    <w:div w:id="403649189">
      <w:bodyDiv w:val="1"/>
      <w:marLeft w:val="0"/>
      <w:marRight w:val="0"/>
      <w:marTop w:val="0"/>
      <w:marBottom w:val="0"/>
      <w:divBdr>
        <w:top w:val="none" w:sz="0" w:space="0" w:color="auto"/>
        <w:left w:val="none" w:sz="0" w:space="0" w:color="auto"/>
        <w:bottom w:val="none" w:sz="0" w:space="0" w:color="auto"/>
        <w:right w:val="none" w:sz="0" w:space="0" w:color="auto"/>
      </w:divBdr>
    </w:div>
    <w:div w:id="403987628">
      <w:bodyDiv w:val="1"/>
      <w:marLeft w:val="0"/>
      <w:marRight w:val="0"/>
      <w:marTop w:val="0"/>
      <w:marBottom w:val="0"/>
      <w:divBdr>
        <w:top w:val="none" w:sz="0" w:space="0" w:color="auto"/>
        <w:left w:val="none" w:sz="0" w:space="0" w:color="auto"/>
        <w:bottom w:val="none" w:sz="0" w:space="0" w:color="auto"/>
        <w:right w:val="none" w:sz="0" w:space="0" w:color="auto"/>
      </w:divBdr>
    </w:div>
    <w:div w:id="403994312">
      <w:bodyDiv w:val="1"/>
      <w:marLeft w:val="0"/>
      <w:marRight w:val="0"/>
      <w:marTop w:val="0"/>
      <w:marBottom w:val="0"/>
      <w:divBdr>
        <w:top w:val="none" w:sz="0" w:space="0" w:color="auto"/>
        <w:left w:val="none" w:sz="0" w:space="0" w:color="auto"/>
        <w:bottom w:val="none" w:sz="0" w:space="0" w:color="auto"/>
        <w:right w:val="none" w:sz="0" w:space="0" w:color="auto"/>
      </w:divBdr>
    </w:div>
    <w:div w:id="404037015">
      <w:bodyDiv w:val="1"/>
      <w:marLeft w:val="0"/>
      <w:marRight w:val="0"/>
      <w:marTop w:val="0"/>
      <w:marBottom w:val="0"/>
      <w:divBdr>
        <w:top w:val="none" w:sz="0" w:space="0" w:color="auto"/>
        <w:left w:val="none" w:sz="0" w:space="0" w:color="auto"/>
        <w:bottom w:val="none" w:sz="0" w:space="0" w:color="auto"/>
        <w:right w:val="none" w:sz="0" w:space="0" w:color="auto"/>
      </w:divBdr>
    </w:div>
    <w:div w:id="404108840">
      <w:bodyDiv w:val="1"/>
      <w:marLeft w:val="0"/>
      <w:marRight w:val="0"/>
      <w:marTop w:val="0"/>
      <w:marBottom w:val="0"/>
      <w:divBdr>
        <w:top w:val="none" w:sz="0" w:space="0" w:color="auto"/>
        <w:left w:val="none" w:sz="0" w:space="0" w:color="auto"/>
        <w:bottom w:val="none" w:sz="0" w:space="0" w:color="auto"/>
        <w:right w:val="none" w:sz="0" w:space="0" w:color="auto"/>
      </w:divBdr>
    </w:div>
    <w:div w:id="404180776">
      <w:bodyDiv w:val="1"/>
      <w:marLeft w:val="0"/>
      <w:marRight w:val="0"/>
      <w:marTop w:val="0"/>
      <w:marBottom w:val="0"/>
      <w:divBdr>
        <w:top w:val="none" w:sz="0" w:space="0" w:color="auto"/>
        <w:left w:val="none" w:sz="0" w:space="0" w:color="auto"/>
        <w:bottom w:val="none" w:sz="0" w:space="0" w:color="auto"/>
        <w:right w:val="none" w:sz="0" w:space="0" w:color="auto"/>
      </w:divBdr>
    </w:div>
    <w:div w:id="404182753">
      <w:bodyDiv w:val="1"/>
      <w:marLeft w:val="0"/>
      <w:marRight w:val="0"/>
      <w:marTop w:val="0"/>
      <w:marBottom w:val="0"/>
      <w:divBdr>
        <w:top w:val="none" w:sz="0" w:space="0" w:color="auto"/>
        <w:left w:val="none" w:sz="0" w:space="0" w:color="auto"/>
        <w:bottom w:val="none" w:sz="0" w:space="0" w:color="auto"/>
        <w:right w:val="none" w:sz="0" w:space="0" w:color="auto"/>
      </w:divBdr>
    </w:div>
    <w:div w:id="404379944">
      <w:bodyDiv w:val="1"/>
      <w:marLeft w:val="0"/>
      <w:marRight w:val="0"/>
      <w:marTop w:val="0"/>
      <w:marBottom w:val="0"/>
      <w:divBdr>
        <w:top w:val="none" w:sz="0" w:space="0" w:color="auto"/>
        <w:left w:val="none" w:sz="0" w:space="0" w:color="auto"/>
        <w:bottom w:val="none" w:sz="0" w:space="0" w:color="auto"/>
        <w:right w:val="none" w:sz="0" w:space="0" w:color="auto"/>
      </w:divBdr>
    </w:div>
    <w:div w:id="404424209">
      <w:bodyDiv w:val="1"/>
      <w:marLeft w:val="0"/>
      <w:marRight w:val="0"/>
      <w:marTop w:val="0"/>
      <w:marBottom w:val="0"/>
      <w:divBdr>
        <w:top w:val="none" w:sz="0" w:space="0" w:color="auto"/>
        <w:left w:val="none" w:sz="0" w:space="0" w:color="auto"/>
        <w:bottom w:val="none" w:sz="0" w:space="0" w:color="auto"/>
        <w:right w:val="none" w:sz="0" w:space="0" w:color="auto"/>
      </w:divBdr>
    </w:div>
    <w:div w:id="404496543">
      <w:bodyDiv w:val="1"/>
      <w:marLeft w:val="0"/>
      <w:marRight w:val="0"/>
      <w:marTop w:val="0"/>
      <w:marBottom w:val="0"/>
      <w:divBdr>
        <w:top w:val="none" w:sz="0" w:space="0" w:color="auto"/>
        <w:left w:val="none" w:sz="0" w:space="0" w:color="auto"/>
        <w:bottom w:val="none" w:sz="0" w:space="0" w:color="auto"/>
        <w:right w:val="none" w:sz="0" w:space="0" w:color="auto"/>
      </w:divBdr>
    </w:div>
    <w:div w:id="404567346">
      <w:bodyDiv w:val="1"/>
      <w:marLeft w:val="0"/>
      <w:marRight w:val="0"/>
      <w:marTop w:val="0"/>
      <w:marBottom w:val="0"/>
      <w:divBdr>
        <w:top w:val="none" w:sz="0" w:space="0" w:color="auto"/>
        <w:left w:val="none" w:sz="0" w:space="0" w:color="auto"/>
        <w:bottom w:val="none" w:sz="0" w:space="0" w:color="auto"/>
        <w:right w:val="none" w:sz="0" w:space="0" w:color="auto"/>
      </w:divBdr>
    </w:div>
    <w:div w:id="404769556">
      <w:bodyDiv w:val="1"/>
      <w:marLeft w:val="0"/>
      <w:marRight w:val="0"/>
      <w:marTop w:val="0"/>
      <w:marBottom w:val="0"/>
      <w:divBdr>
        <w:top w:val="none" w:sz="0" w:space="0" w:color="auto"/>
        <w:left w:val="none" w:sz="0" w:space="0" w:color="auto"/>
        <w:bottom w:val="none" w:sz="0" w:space="0" w:color="auto"/>
        <w:right w:val="none" w:sz="0" w:space="0" w:color="auto"/>
      </w:divBdr>
    </w:div>
    <w:div w:id="404912479">
      <w:bodyDiv w:val="1"/>
      <w:marLeft w:val="0"/>
      <w:marRight w:val="0"/>
      <w:marTop w:val="0"/>
      <w:marBottom w:val="0"/>
      <w:divBdr>
        <w:top w:val="none" w:sz="0" w:space="0" w:color="auto"/>
        <w:left w:val="none" w:sz="0" w:space="0" w:color="auto"/>
        <w:bottom w:val="none" w:sz="0" w:space="0" w:color="auto"/>
        <w:right w:val="none" w:sz="0" w:space="0" w:color="auto"/>
      </w:divBdr>
    </w:div>
    <w:div w:id="404954930">
      <w:bodyDiv w:val="1"/>
      <w:marLeft w:val="0"/>
      <w:marRight w:val="0"/>
      <w:marTop w:val="0"/>
      <w:marBottom w:val="0"/>
      <w:divBdr>
        <w:top w:val="none" w:sz="0" w:space="0" w:color="auto"/>
        <w:left w:val="none" w:sz="0" w:space="0" w:color="auto"/>
        <w:bottom w:val="none" w:sz="0" w:space="0" w:color="auto"/>
        <w:right w:val="none" w:sz="0" w:space="0" w:color="auto"/>
      </w:divBdr>
    </w:div>
    <w:div w:id="405033827">
      <w:bodyDiv w:val="1"/>
      <w:marLeft w:val="0"/>
      <w:marRight w:val="0"/>
      <w:marTop w:val="0"/>
      <w:marBottom w:val="0"/>
      <w:divBdr>
        <w:top w:val="none" w:sz="0" w:space="0" w:color="auto"/>
        <w:left w:val="none" w:sz="0" w:space="0" w:color="auto"/>
        <w:bottom w:val="none" w:sz="0" w:space="0" w:color="auto"/>
        <w:right w:val="none" w:sz="0" w:space="0" w:color="auto"/>
      </w:divBdr>
    </w:div>
    <w:div w:id="405151387">
      <w:bodyDiv w:val="1"/>
      <w:marLeft w:val="0"/>
      <w:marRight w:val="0"/>
      <w:marTop w:val="0"/>
      <w:marBottom w:val="0"/>
      <w:divBdr>
        <w:top w:val="none" w:sz="0" w:space="0" w:color="auto"/>
        <w:left w:val="none" w:sz="0" w:space="0" w:color="auto"/>
        <w:bottom w:val="none" w:sz="0" w:space="0" w:color="auto"/>
        <w:right w:val="none" w:sz="0" w:space="0" w:color="auto"/>
      </w:divBdr>
    </w:div>
    <w:div w:id="405225848">
      <w:bodyDiv w:val="1"/>
      <w:marLeft w:val="0"/>
      <w:marRight w:val="0"/>
      <w:marTop w:val="0"/>
      <w:marBottom w:val="0"/>
      <w:divBdr>
        <w:top w:val="none" w:sz="0" w:space="0" w:color="auto"/>
        <w:left w:val="none" w:sz="0" w:space="0" w:color="auto"/>
        <w:bottom w:val="none" w:sz="0" w:space="0" w:color="auto"/>
        <w:right w:val="none" w:sz="0" w:space="0" w:color="auto"/>
      </w:divBdr>
    </w:div>
    <w:div w:id="405228438">
      <w:bodyDiv w:val="1"/>
      <w:marLeft w:val="0"/>
      <w:marRight w:val="0"/>
      <w:marTop w:val="0"/>
      <w:marBottom w:val="0"/>
      <w:divBdr>
        <w:top w:val="none" w:sz="0" w:space="0" w:color="auto"/>
        <w:left w:val="none" w:sz="0" w:space="0" w:color="auto"/>
        <w:bottom w:val="none" w:sz="0" w:space="0" w:color="auto"/>
        <w:right w:val="none" w:sz="0" w:space="0" w:color="auto"/>
      </w:divBdr>
    </w:div>
    <w:div w:id="405229332">
      <w:bodyDiv w:val="1"/>
      <w:marLeft w:val="0"/>
      <w:marRight w:val="0"/>
      <w:marTop w:val="0"/>
      <w:marBottom w:val="0"/>
      <w:divBdr>
        <w:top w:val="none" w:sz="0" w:space="0" w:color="auto"/>
        <w:left w:val="none" w:sz="0" w:space="0" w:color="auto"/>
        <w:bottom w:val="none" w:sz="0" w:space="0" w:color="auto"/>
        <w:right w:val="none" w:sz="0" w:space="0" w:color="auto"/>
      </w:divBdr>
    </w:div>
    <w:div w:id="405230098">
      <w:bodyDiv w:val="1"/>
      <w:marLeft w:val="0"/>
      <w:marRight w:val="0"/>
      <w:marTop w:val="0"/>
      <w:marBottom w:val="0"/>
      <w:divBdr>
        <w:top w:val="none" w:sz="0" w:space="0" w:color="auto"/>
        <w:left w:val="none" w:sz="0" w:space="0" w:color="auto"/>
        <w:bottom w:val="none" w:sz="0" w:space="0" w:color="auto"/>
        <w:right w:val="none" w:sz="0" w:space="0" w:color="auto"/>
      </w:divBdr>
    </w:div>
    <w:div w:id="405415802">
      <w:bodyDiv w:val="1"/>
      <w:marLeft w:val="0"/>
      <w:marRight w:val="0"/>
      <w:marTop w:val="0"/>
      <w:marBottom w:val="0"/>
      <w:divBdr>
        <w:top w:val="none" w:sz="0" w:space="0" w:color="auto"/>
        <w:left w:val="none" w:sz="0" w:space="0" w:color="auto"/>
        <w:bottom w:val="none" w:sz="0" w:space="0" w:color="auto"/>
        <w:right w:val="none" w:sz="0" w:space="0" w:color="auto"/>
      </w:divBdr>
    </w:div>
    <w:div w:id="405611506">
      <w:bodyDiv w:val="1"/>
      <w:marLeft w:val="0"/>
      <w:marRight w:val="0"/>
      <w:marTop w:val="0"/>
      <w:marBottom w:val="0"/>
      <w:divBdr>
        <w:top w:val="none" w:sz="0" w:space="0" w:color="auto"/>
        <w:left w:val="none" w:sz="0" w:space="0" w:color="auto"/>
        <w:bottom w:val="none" w:sz="0" w:space="0" w:color="auto"/>
        <w:right w:val="none" w:sz="0" w:space="0" w:color="auto"/>
      </w:divBdr>
    </w:div>
    <w:div w:id="405684674">
      <w:bodyDiv w:val="1"/>
      <w:marLeft w:val="0"/>
      <w:marRight w:val="0"/>
      <w:marTop w:val="0"/>
      <w:marBottom w:val="0"/>
      <w:divBdr>
        <w:top w:val="none" w:sz="0" w:space="0" w:color="auto"/>
        <w:left w:val="none" w:sz="0" w:space="0" w:color="auto"/>
        <w:bottom w:val="none" w:sz="0" w:space="0" w:color="auto"/>
        <w:right w:val="none" w:sz="0" w:space="0" w:color="auto"/>
      </w:divBdr>
    </w:div>
    <w:div w:id="405759382">
      <w:bodyDiv w:val="1"/>
      <w:marLeft w:val="0"/>
      <w:marRight w:val="0"/>
      <w:marTop w:val="0"/>
      <w:marBottom w:val="0"/>
      <w:divBdr>
        <w:top w:val="none" w:sz="0" w:space="0" w:color="auto"/>
        <w:left w:val="none" w:sz="0" w:space="0" w:color="auto"/>
        <w:bottom w:val="none" w:sz="0" w:space="0" w:color="auto"/>
        <w:right w:val="none" w:sz="0" w:space="0" w:color="auto"/>
      </w:divBdr>
    </w:div>
    <w:div w:id="405765463">
      <w:bodyDiv w:val="1"/>
      <w:marLeft w:val="0"/>
      <w:marRight w:val="0"/>
      <w:marTop w:val="0"/>
      <w:marBottom w:val="0"/>
      <w:divBdr>
        <w:top w:val="none" w:sz="0" w:space="0" w:color="auto"/>
        <w:left w:val="none" w:sz="0" w:space="0" w:color="auto"/>
        <w:bottom w:val="none" w:sz="0" w:space="0" w:color="auto"/>
        <w:right w:val="none" w:sz="0" w:space="0" w:color="auto"/>
      </w:divBdr>
    </w:div>
    <w:div w:id="405810706">
      <w:bodyDiv w:val="1"/>
      <w:marLeft w:val="0"/>
      <w:marRight w:val="0"/>
      <w:marTop w:val="0"/>
      <w:marBottom w:val="0"/>
      <w:divBdr>
        <w:top w:val="none" w:sz="0" w:space="0" w:color="auto"/>
        <w:left w:val="none" w:sz="0" w:space="0" w:color="auto"/>
        <w:bottom w:val="none" w:sz="0" w:space="0" w:color="auto"/>
        <w:right w:val="none" w:sz="0" w:space="0" w:color="auto"/>
      </w:divBdr>
    </w:div>
    <w:div w:id="405885643">
      <w:bodyDiv w:val="1"/>
      <w:marLeft w:val="0"/>
      <w:marRight w:val="0"/>
      <w:marTop w:val="0"/>
      <w:marBottom w:val="0"/>
      <w:divBdr>
        <w:top w:val="none" w:sz="0" w:space="0" w:color="auto"/>
        <w:left w:val="none" w:sz="0" w:space="0" w:color="auto"/>
        <w:bottom w:val="none" w:sz="0" w:space="0" w:color="auto"/>
        <w:right w:val="none" w:sz="0" w:space="0" w:color="auto"/>
      </w:divBdr>
    </w:div>
    <w:div w:id="405886851">
      <w:bodyDiv w:val="1"/>
      <w:marLeft w:val="0"/>
      <w:marRight w:val="0"/>
      <w:marTop w:val="0"/>
      <w:marBottom w:val="0"/>
      <w:divBdr>
        <w:top w:val="none" w:sz="0" w:space="0" w:color="auto"/>
        <w:left w:val="none" w:sz="0" w:space="0" w:color="auto"/>
        <w:bottom w:val="none" w:sz="0" w:space="0" w:color="auto"/>
        <w:right w:val="none" w:sz="0" w:space="0" w:color="auto"/>
      </w:divBdr>
    </w:div>
    <w:div w:id="406000875">
      <w:bodyDiv w:val="1"/>
      <w:marLeft w:val="0"/>
      <w:marRight w:val="0"/>
      <w:marTop w:val="0"/>
      <w:marBottom w:val="0"/>
      <w:divBdr>
        <w:top w:val="none" w:sz="0" w:space="0" w:color="auto"/>
        <w:left w:val="none" w:sz="0" w:space="0" w:color="auto"/>
        <w:bottom w:val="none" w:sz="0" w:space="0" w:color="auto"/>
        <w:right w:val="none" w:sz="0" w:space="0" w:color="auto"/>
      </w:divBdr>
    </w:div>
    <w:div w:id="406146018">
      <w:bodyDiv w:val="1"/>
      <w:marLeft w:val="0"/>
      <w:marRight w:val="0"/>
      <w:marTop w:val="0"/>
      <w:marBottom w:val="0"/>
      <w:divBdr>
        <w:top w:val="none" w:sz="0" w:space="0" w:color="auto"/>
        <w:left w:val="none" w:sz="0" w:space="0" w:color="auto"/>
        <w:bottom w:val="none" w:sz="0" w:space="0" w:color="auto"/>
        <w:right w:val="none" w:sz="0" w:space="0" w:color="auto"/>
      </w:divBdr>
    </w:div>
    <w:div w:id="406196269">
      <w:bodyDiv w:val="1"/>
      <w:marLeft w:val="0"/>
      <w:marRight w:val="0"/>
      <w:marTop w:val="0"/>
      <w:marBottom w:val="0"/>
      <w:divBdr>
        <w:top w:val="none" w:sz="0" w:space="0" w:color="auto"/>
        <w:left w:val="none" w:sz="0" w:space="0" w:color="auto"/>
        <w:bottom w:val="none" w:sz="0" w:space="0" w:color="auto"/>
        <w:right w:val="none" w:sz="0" w:space="0" w:color="auto"/>
      </w:divBdr>
    </w:div>
    <w:div w:id="406342823">
      <w:bodyDiv w:val="1"/>
      <w:marLeft w:val="0"/>
      <w:marRight w:val="0"/>
      <w:marTop w:val="0"/>
      <w:marBottom w:val="0"/>
      <w:divBdr>
        <w:top w:val="none" w:sz="0" w:space="0" w:color="auto"/>
        <w:left w:val="none" w:sz="0" w:space="0" w:color="auto"/>
        <w:bottom w:val="none" w:sz="0" w:space="0" w:color="auto"/>
        <w:right w:val="none" w:sz="0" w:space="0" w:color="auto"/>
      </w:divBdr>
    </w:div>
    <w:div w:id="406462158">
      <w:bodyDiv w:val="1"/>
      <w:marLeft w:val="0"/>
      <w:marRight w:val="0"/>
      <w:marTop w:val="0"/>
      <w:marBottom w:val="0"/>
      <w:divBdr>
        <w:top w:val="none" w:sz="0" w:space="0" w:color="auto"/>
        <w:left w:val="none" w:sz="0" w:space="0" w:color="auto"/>
        <w:bottom w:val="none" w:sz="0" w:space="0" w:color="auto"/>
        <w:right w:val="none" w:sz="0" w:space="0" w:color="auto"/>
      </w:divBdr>
    </w:div>
    <w:div w:id="406613567">
      <w:bodyDiv w:val="1"/>
      <w:marLeft w:val="0"/>
      <w:marRight w:val="0"/>
      <w:marTop w:val="0"/>
      <w:marBottom w:val="0"/>
      <w:divBdr>
        <w:top w:val="none" w:sz="0" w:space="0" w:color="auto"/>
        <w:left w:val="none" w:sz="0" w:space="0" w:color="auto"/>
        <w:bottom w:val="none" w:sz="0" w:space="0" w:color="auto"/>
        <w:right w:val="none" w:sz="0" w:space="0" w:color="auto"/>
      </w:divBdr>
    </w:div>
    <w:div w:id="406877023">
      <w:bodyDiv w:val="1"/>
      <w:marLeft w:val="0"/>
      <w:marRight w:val="0"/>
      <w:marTop w:val="0"/>
      <w:marBottom w:val="0"/>
      <w:divBdr>
        <w:top w:val="none" w:sz="0" w:space="0" w:color="auto"/>
        <w:left w:val="none" w:sz="0" w:space="0" w:color="auto"/>
        <w:bottom w:val="none" w:sz="0" w:space="0" w:color="auto"/>
        <w:right w:val="none" w:sz="0" w:space="0" w:color="auto"/>
      </w:divBdr>
    </w:div>
    <w:div w:id="406998252">
      <w:bodyDiv w:val="1"/>
      <w:marLeft w:val="0"/>
      <w:marRight w:val="0"/>
      <w:marTop w:val="0"/>
      <w:marBottom w:val="0"/>
      <w:divBdr>
        <w:top w:val="none" w:sz="0" w:space="0" w:color="auto"/>
        <w:left w:val="none" w:sz="0" w:space="0" w:color="auto"/>
        <w:bottom w:val="none" w:sz="0" w:space="0" w:color="auto"/>
        <w:right w:val="none" w:sz="0" w:space="0" w:color="auto"/>
      </w:divBdr>
    </w:div>
    <w:div w:id="406999572">
      <w:bodyDiv w:val="1"/>
      <w:marLeft w:val="0"/>
      <w:marRight w:val="0"/>
      <w:marTop w:val="0"/>
      <w:marBottom w:val="0"/>
      <w:divBdr>
        <w:top w:val="none" w:sz="0" w:space="0" w:color="auto"/>
        <w:left w:val="none" w:sz="0" w:space="0" w:color="auto"/>
        <w:bottom w:val="none" w:sz="0" w:space="0" w:color="auto"/>
        <w:right w:val="none" w:sz="0" w:space="0" w:color="auto"/>
      </w:divBdr>
    </w:div>
    <w:div w:id="407002487">
      <w:bodyDiv w:val="1"/>
      <w:marLeft w:val="0"/>
      <w:marRight w:val="0"/>
      <w:marTop w:val="0"/>
      <w:marBottom w:val="0"/>
      <w:divBdr>
        <w:top w:val="none" w:sz="0" w:space="0" w:color="auto"/>
        <w:left w:val="none" w:sz="0" w:space="0" w:color="auto"/>
        <w:bottom w:val="none" w:sz="0" w:space="0" w:color="auto"/>
        <w:right w:val="none" w:sz="0" w:space="0" w:color="auto"/>
      </w:divBdr>
    </w:div>
    <w:div w:id="407075003">
      <w:bodyDiv w:val="1"/>
      <w:marLeft w:val="0"/>
      <w:marRight w:val="0"/>
      <w:marTop w:val="0"/>
      <w:marBottom w:val="0"/>
      <w:divBdr>
        <w:top w:val="none" w:sz="0" w:space="0" w:color="auto"/>
        <w:left w:val="none" w:sz="0" w:space="0" w:color="auto"/>
        <w:bottom w:val="none" w:sz="0" w:space="0" w:color="auto"/>
        <w:right w:val="none" w:sz="0" w:space="0" w:color="auto"/>
      </w:divBdr>
    </w:div>
    <w:div w:id="407112714">
      <w:bodyDiv w:val="1"/>
      <w:marLeft w:val="0"/>
      <w:marRight w:val="0"/>
      <w:marTop w:val="0"/>
      <w:marBottom w:val="0"/>
      <w:divBdr>
        <w:top w:val="none" w:sz="0" w:space="0" w:color="auto"/>
        <w:left w:val="none" w:sz="0" w:space="0" w:color="auto"/>
        <w:bottom w:val="none" w:sz="0" w:space="0" w:color="auto"/>
        <w:right w:val="none" w:sz="0" w:space="0" w:color="auto"/>
      </w:divBdr>
    </w:div>
    <w:div w:id="407122074">
      <w:bodyDiv w:val="1"/>
      <w:marLeft w:val="0"/>
      <w:marRight w:val="0"/>
      <w:marTop w:val="0"/>
      <w:marBottom w:val="0"/>
      <w:divBdr>
        <w:top w:val="none" w:sz="0" w:space="0" w:color="auto"/>
        <w:left w:val="none" w:sz="0" w:space="0" w:color="auto"/>
        <w:bottom w:val="none" w:sz="0" w:space="0" w:color="auto"/>
        <w:right w:val="none" w:sz="0" w:space="0" w:color="auto"/>
      </w:divBdr>
    </w:div>
    <w:div w:id="407190441">
      <w:bodyDiv w:val="1"/>
      <w:marLeft w:val="0"/>
      <w:marRight w:val="0"/>
      <w:marTop w:val="0"/>
      <w:marBottom w:val="0"/>
      <w:divBdr>
        <w:top w:val="none" w:sz="0" w:space="0" w:color="auto"/>
        <w:left w:val="none" w:sz="0" w:space="0" w:color="auto"/>
        <w:bottom w:val="none" w:sz="0" w:space="0" w:color="auto"/>
        <w:right w:val="none" w:sz="0" w:space="0" w:color="auto"/>
      </w:divBdr>
    </w:div>
    <w:div w:id="407194907">
      <w:bodyDiv w:val="1"/>
      <w:marLeft w:val="0"/>
      <w:marRight w:val="0"/>
      <w:marTop w:val="0"/>
      <w:marBottom w:val="0"/>
      <w:divBdr>
        <w:top w:val="none" w:sz="0" w:space="0" w:color="auto"/>
        <w:left w:val="none" w:sz="0" w:space="0" w:color="auto"/>
        <w:bottom w:val="none" w:sz="0" w:space="0" w:color="auto"/>
        <w:right w:val="none" w:sz="0" w:space="0" w:color="auto"/>
      </w:divBdr>
    </w:div>
    <w:div w:id="407263472">
      <w:bodyDiv w:val="1"/>
      <w:marLeft w:val="0"/>
      <w:marRight w:val="0"/>
      <w:marTop w:val="0"/>
      <w:marBottom w:val="0"/>
      <w:divBdr>
        <w:top w:val="none" w:sz="0" w:space="0" w:color="auto"/>
        <w:left w:val="none" w:sz="0" w:space="0" w:color="auto"/>
        <w:bottom w:val="none" w:sz="0" w:space="0" w:color="auto"/>
        <w:right w:val="none" w:sz="0" w:space="0" w:color="auto"/>
      </w:divBdr>
    </w:div>
    <w:div w:id="407271676">
      <w:bodyDiv w:val="1"/>
      <w:marLeft w:val="0"/>
      <w:marRight w:val="0"/>
      <w:marTop w:val="0"/>
      <w:marBottom w:val="0"/>
      <w:divBdr>
        <w:top w:val="none" w:sz="0" w:space="0" w:color="auto"/>
        <w:left w:val="none" w:sz="0" w:space="0" w:color="auto"/>
        <w:bottom w:val="none" w:sz="0" w:space="0" w:color="auto"/>
        <w:right w:val="none" w:sz="0" w:space="0" w:color="auto"/>
      </w:divBdr>
    </w:div>
    <w:div w:id="407314974">
      <w:bodyDiv w:val="1"/>
      <w:marLeft w:val="0"/>
      <w:marRight w:val="0"/>
      <w:marTop w:val="0"/>
      <w:marBottom w:val="0"/>
      <w:divBdr>
        <w:top w:val="none" w:sz="0" w:space="0" w:color="auto"/>
        <w:left w:val="none" w:sz="0" w:space="0" w:color="auto"/>
        <w:bottom w:val="none" w:sz="0" w:space="0" w:color="auto"/>
        <w:right w:val="none" w:sz="0" w:space="0" w:color="auto"/>
      </w:divBdr>
    </w:div>
    <w:div w:id="407315219">
      <w:bodyDiv w:val="1"/>
      <w:marLeft w:val="0"/>
      <w:marRight w:val="0"/>
      <w:marTop w:val="0"/>
      <w:marBottom w:val="0"/>
      <w:divBdr>
        <w:top w:val="none" w:sz="0" w:space="0" w:color="auto"/>
        <w:left w:val="none" w:sz="0" w:space="0" w:color="auto"/>
        <w:bottom w:val="none" w:sz="0" w:space="0" w:color="auto"/>
        <w:right w:val="none" w:sz="0" w:space="0" w:color="auto"/>
      </w:divBdr>
    </w:div>
    <w:div w:id="407657923">
      <w:bodyDiv w:val="1"/>
      <w:marLeft w:val="0"/>
      <w:marRight w:val="0"/>
      <w:marTop w:val="0"/>
      <w:marBottom w:val="0"/>
      <w:divBdr>
        <w:top w:val="none" w:sz="0" w:space="0" w:color="auto"/>
        <w:left w:val="none" w:sz="0" w:space="0" w:color="auto"/>
        <w:bottom w:val="none" w:sz="0" w:space="0" w:color="auto"/>
        <w:right w:val="none" w:sz="0" w:space="0" w:color="auto"/>
      </w:divBdr>
    </w:div>
    <w:div w:id="407770954">
      <w:bodyDiv w:val="1"/>
      <w:marLeft w:val="0"/>
      <w:marRight w:val="0"/>
      <w:marTop w:val="0"/>
      <w:marBottom w:val="0"/>
      <w:divBdr>
        <w:top w:val="none" w:sz="0" w:space="0" w:color="auto"/>
        <w:left w:val="none" w:sz="0" w:space="0" w:color="auto"/>
        <w:bottom w:val="none" w:sz="0" w:space="0" w:color="auto"/>
        <w:right w:val="none" w:sz="0" w:space="0" w:color="auto"/>
      </w:divBdr>
    </w:div>
    <w:div w:id="407771193">
      <w:bodyDiv w:val="1"/>
      <w:marLeft w:val="0"/>
      <w:marRight w:val="0"/>
      <w:marTop w:val="0"/>
      <w:marBottom w:val="0"/>
      <w:divBdr>
        <w:top w:val="none" w:sz="0" w:space="0" w:color="auto"/>
        <w:left w:val="none" w:sz="0" w:space="0" w:color="auto"/>
        <w:bottom w:val="none" w:sz="0" w:space="0" w:color="auto"/>
        <w:right w:val="none" w:sz="0" w:space="0" w:color="auto"/>
      </w:divBdr>
    </w:div>
    <w:div w:id="407851271">
      <w:bodyDiv w:val="1"/>
      <w:marLeft w:val="0"/>
      <w:marRight w:val="0"/>
      <w:marTop w:val="0"/>
      <w:marBottom w:val="0"/>
      <w:divBdr>
        <w:top w:val="none" w:sz="0" w:space="0" w:color="auto"/>
        <w:left w:val="none" w:sz="0" w:space="0" w:color="auto"/>
        <w:bottom w:val="none" w:sz="0" w:space="0" w:color="auto"/>
        <w:right w:val="none" w:sz="0" w:space="0" w:color="auto"/>
      </w:divBdr>
    </w:div>
    <w:div w:id="407920838">
      <w:bodyDiv w:val="1"/>
      <w:marLeft w:val="0"/>
      <w:marRight w:val="0"/>
      <w:marTop w:val="0"/>
      <w:marBottom w:val="0"/>
      <w:divBdr>
        <w:top w:val="none" w:sz="0" w:space="0" w:color="auto"/>
        <w:left w:val="none" w:sz="0" w:space="0" w:color="auto"/>
        <w:bottom w:val="none" w:sz="0" w:space="0" w:color="auto"/>
        <w:right w:val="none" w:sz="0" w:space="0" w:color="auto"/>
      </w:divBdr>
    </w:div>
    <w:div w:id="407966512">
      <w:bodyDiv w:val="1"/>
      <w:marLeft w:val="0"/>
      <w:marRight w:val="0"/>
      <w:marTop w:val="0"/>
      <w:marBottom w:val="0"/>
      <w:divBdr>
        <w:top w:val="none" w:sz="0" w:space="0" w:color="auto"/>
        <w:left w:val="none" w:sz="0" w:space="0" w:color="auto"/>
        <w:bottom w:val="none" w:sz="0" w:space="0" w:color="auto"/>
        <w:right w:val="none" w:sz="0" w:space="0" w:color="auto"/>
      </w:divBdr>
    </w:div>
    <w:div w:id="408041713">
      <w:bodyDiv w:val="1"/>
      <w:marLeft w:val="0"/>
      <w:marRight w:val="0"/>
      <w:marTop w:val="0"/>
      <w:marBottom w:val="0"/>
      <w:divBdr>
        <w:top w:val="none" w:sz="0" w:space="0" w:color="auto"/>
        <w:left w:val="none" w:sz="0" w:space="0" w:color="auto"/>
        <w:bottom w:val="none" w:sz="0" w:space="0" w:color="auto"/>
        <w:right w:val="none" w:sz="0" w:space="0" w:color="auto"/>
      </w:divBdr>
    </w:div>
    <w:div w:id="408114191">
      <w:bodyDiv w:val="1"/>
      <w:marLeft w:val="0"/>
      <w:marRight w:val="0"/>
      <w:marTop w:val="0"/>
      <w:marBottom w:val="0"/>
      <w:divBdr>
        <w:top w:val="none" w:sz="0" w:space="0" w:color="auto"/>
        <w:left w:val="none" w:sz="0" w:space="0" w:color="auto"/>
        <w:bottom w:val="none" w:sz="0" w:space="0" w:color="auto"/>
        <w:right w:val="none" w:sz="0" w:space="0" w:color="auto"/>
      </w:divBdr>
    </w:div>
    <w:div w:id="408163215">
      <w:bodyDiv w:val="1"/>
      <w:marLeft w:val="0"/>
      <w:marRight w:val="0"/>
      <w:marTop w:val="0"/>
      <w:marBottom w:val="0"/>
      <w:divBdr>
        <w:top w:val="none" w:sz="0" w:space="0" w:color="auto"/>
        <w:left w:val="none" w:sz="0" w:space="0" w:color="auto"/>
        <w:bottom w:val="none" w:sz="0" w:space="0" w:color="auto"/>
        <w:right w:val="none" w:sz="0" w:space="0" w:color="auto"/>
      </w:divBdr>
    </w:div>
    <w:div w:id="408163218">
      <w:bodyDiv w:val="1"/>
      <w:marLeft w:val="0"/>
      <w:marRight w:val="0"/>
      <w:marTop w:val="0"/>
      <w:marBottom w:val="0"/>
      <w:divBdr>
        <w:top w:val="none" w:sz="0" w:space="0" w:color="auto"/>
        <w:left w:val="none" w:sz="0" w:space="0" w:color="auto"/>
        <w:bottom w:val="none" w:sz="0" w:space="0" w:color="auto"/>
        <w:right w:val="none" w:sz="0" w:space="0" w:color="auto"/>
      </w:divBdr>
    </w:div>
    <w:div w:id="408305576">
      <w:bodyDiv w:val="1"/>
      <w:marLeft w:val="0"/>
      <w:marRight w:val="0"/>
      <w:marTop w:val="0"/>
      <w:marBottom w:val="0"/>
      <w:divBdr>
        <w:top w:val="none" w:sz="0" w:space="0" w:color="auto"/>
        <w:left w:val="none" w:sz="0" w:space="0" w:color="auto"/>
        <w:bottom w:val="none" w:sz="0" w:space="0" w:color="auto"/>
        <w:right w:val="none" w:sz="0" w:space="0" w:color="auto"/>
      </w:divBdr>
    </w:div>
    <w:div w:id="408306678">
      <w:bodyDiv w:val="1"/>
      <w:marLeft w:val="0"/>
      <w:marRight w:val="0"/>
      <w:marTop w:val="0"/>
      <w:marBottom w:val="0"/>
      <w:divBdr>
        <w:top w:val="none" w:sz="0" w:space="0" w:color="auto"/>
        <w:left w:val="none" w:sz="0" w:space="0" w:color="auto"/>
        <w:bottom w:val="none" w:sz="0" w:space="0" w:color="auto"/>
        <w:right w:val="none" w:sz="0" w:space="0" w:color="auto"/>
      </w:divBdr>
    </w:div>
    <w:div w:id="408312811">
      <w:bodyDiv w:val="1"/>
      <w:marLeft w:val="0"/>
      <w:marRight w:val="0"/>
      <w:marTop w:val="0"/>
      <w:marBottom w:val="0"/>
      <w:divBdr>
        <w:top w:val="none" w:sz="0" w:space="0" w:color="auto"/>
        <w:left w:val="none" w:sz="0" w:space="0" w:color="auto"/>
        <w:bottom w:val="none" w:sz="0" w:space="0" w:color="auto"/>
        <w:right w:val="none" w:sz="0" w:space="0" w:color="auto"/>
      </w:divBdr>
    </w:div>
    <w:div w:id="408380931">
      <w:bodyDiv w:val="1"/>
      <w:marLeft w:val="0"/>
      <w:marRight w:val="0"/>
      <w:marTop w:val="0"/>
      <w:marBottom w:val="0"/>
      <w:divBdr>
        <w:top w:val="none" w:sz="0" w:space="0" w:color="auto"/>
        <w:left w:val="none" w:sz="0" w:space="0" w:color="auto"/>
        <w:bottom w:val="none" w:sz="0" w:space="0" w:color="auto"/>
        <w:right w:val="none" w:sz="0" w:space="0" w:color="auto"/>
      </w:divBdr>
    </w:div>
    <w:div w:id="408426811">
      <w:bodyDiv w:val="1"/>
      <w:marLeft w:val="0"/>
      <w:marRight w:val="0"/>
      <w:marTop w:val="0"/>
      <w:marBottom w:val="0"/>
      <w:divBdr>
        <w:top w:val="none" w:sz="0" w:space="0" w:color="auto"/>
        <w:left w:val="none" w:sz="0" w:space="0" w:color="auto"/>
        <w:bottom w:val="none" w:sz="0" w:space="0" w:color="auto"/>
        <w:right w:val="none" w:sz="0" w:space="0" w:color="auto"/>
      </w:divBdr>
    </w:div>
    <w:div w:id="408504568">
      <w:bodyDiv w:val="1"/>
      <w:marLeft w:val="0"/>
      <w:marRight w:val="0"/>
      <w:marTop w:val="0"/>
      <w:marBottom w:val="0"/>
      <w:divBdr>
        <w:top w:val="none" w:sz="0" w:space="0" w:color="auto"/>
        <w:left w:val="none" w:sz="0" w:space="0" w:color="auto"/>
        <w:bottom w:val="none" w:sz="0" w:space="0" w:color="auto"/>
        <w:right w:val="none" w:sz="0" w:space="0" w:color="auto"/>
      </w:divBdr>
    </w:div>
    <w:div w:id="408582772">
      <w:bodyDiv w:val="1"/>
      <w:marLeft w:val="0"/>
      <w:marRight w:val="0"/>
      <w:marTop w:val="0"/>
      <w:marBottom w:val="0"/>
      <w:divBdr>
        <w:top w:val="none" w:sz="0" w:space="0" w:color="auto"/>
        <w:left w:val="none" w:sz="0" w:space="0" w:color="auto"/>
        <w:bottom w:val="none" w:sz="0" w:space="0" w:color="auto"/>
        <w:right w:val="none" w:sz="0" w:space="0" w:color="auto"/>
      </w:divBdr>
    </w:div>
    <w:div w:id="408625629">
      <w:bodyDiv w:val="1"/>
      <w:marLeft w:val="0"/>
      <w:marRight w:val="0"/>
      <w:marTop w:val="0"/>
      <w:marBottom w:val="0"/>
      <w:divBdr>
        <w:top w:val="none" w:sz="0" w:space="0" w:color="auto"/>
        <w:left w:val="none" w:sz="0" w:space="0" w:color="auto"/>
        <w:bottom w:val="none" w:sz="0" w:space="0" w:color="auto"/>
        <w:right w:val="none" w:sz="0" w:space="0" w:color="auto"/>
      </w:divBdr>
    </w:div>
    <w:div w:id="408692521">
      <w:bodyDiv w:val="1"/>
      <w:marLeft w:val="0"/>
      <w:marRight w:val="0"/>
      <w:marTop w:val="0"/>
      <w:marBottom w:val="0"/>
      <w:divBdr>
        <w:top w:val="none" w:sz="0" w:space="0" w:color="auto"/>
        <w:left w:val="none" w:sz="0" w:space="0" w:color="auto"/>
        <w:bottom w:val="none" w:sz="0" w:space="0" w:color="auto"/>
        <w:right w:val="none" w:sz="0" w:space="0" w:color="auto"/>
      </w:divBdr>
    </w:div>
    <w:div w:id="408700962">
      <w:bodyDiv w:val="1"/>
      <w:marLeft w:val="0"/>
      <w:marRight w:val="0"/>
      <w:marTop w:val="0"/>
      <w:marBottom w:val="0"/>
      <w:divBdr>
        <w:top w:val="none" w:sz="0" w:space="0" w:color="auto"/>
        <w:left w:val="none" w:sz="0" w:space="0" w:color="auto"/>
        <w:bottom w:val="none" w:sz="0" w:space="0" w:color="auto"/>
        <w:right w:val="none" w:sz="0" w:space="0" w:color="auto"/>
      </w:divBdr>
    </w:div>
    <w:div w:id="408771773">
      <w:bodyDiv w:val="1"/>
      <w:marLeft w:val="0"/>
      <w:marRight w:val="0"/>
      <w:marTop w:val="0"/>
      <w:marBottom w:val="0"/>
      <w:divBdr>
        <w:top w:val="none" w:sz="0" w:space="0" w:color="auto"/>
        <w:left w:val="none" w:sz="0" w:space="0" w:color="auto"/>
        <w:bottom w:val="none" w:sz="0" w:space="0" w:color="auto"/>
        <w:right w:val="none" w:sz="0" w:space="0" w:color="auto"/>
      </w:divBdr>
    </w:div>
    <w:div w:id="408773216">
      <w:bodyDiv w:val="1"/>
      <w:marLeft w:val="0"/>
      <w:marRight w:val="0"/>
      <w:marTop w:val="0"/>
      <w:marBottom w:val="0"/>
      <w:divBdr>
        <w:top w:val="none" w:sz="0" w:space="0" w:color="auto"/>
        <w:left w:val="none" w:sz="0" w:space="0" w:color="auto"/>
        <w:bottom w:val="none" w:sz="0" w:space="0" w:color="auto"/>
        <w:right w:val="none" w:sz="0" w:space="0" w:color="auto"/>
      </w:divBdr>
    </w:div>
    <w:div w:id="408816508">
      <w:bodyDiv w:val="1"/>
      <w:marLeft w:val="0"/>
      <w:marRight w:val="0"/>
      <w:marTop w:val="0"/>
      <w:marBottom w:val="0"/>
      <w:divBdr>
        <w:top w:val="none" w:sz="0" w:space="0" w:color="auto"/>
        <w:left w:val="none" w:sz="0" w:space="0" w:color="auto"/>
        <w:bottom w:val="none" w:sz="0" w:space="0" w:color="auto"/>
        <w:right w:val="none" w:sz="0" w:space="0" w:color="auto"/>
      </w:divBdr>
    </w:div>
    <w:div w:id="409010689">
      <w:bodyDiv w:val="1"/>
      <w:marLeft w:val="0"/>
      <w:marRight w:val="0"/>
      <w:marTop w:val="0"/>
      <w:marBottom w:val="0"/>
      <w:divBdr>
        <w:top w:val="none" w:sz="0" w:space="0" w:color="auto"/>
        <w:left w:val="none" w:sz="0" w:space="0" w:color="auto"/>
        <w:bottom w:val="none" w:sz="0" w:space="0" w:color="auto"/>
        <w:right w:val="none" w:sz="0" w:space="0" w:color="auto"/>
      </w:divBdr>
    </w:div>
    <w:div w:id="409040745">
      <w:bodyDiv w:val="1"/>
      <w:marLeft w:val="0"/>
      <w:marRight w:val="0"/>
      <w:marTop w:val="0"/>
      <w:marBottom w:val="0"/>
      <w:divBdr>
        <w:top w:val="none" w:sz="0" w:space="0" w:color="auto"/>
        <w:left w:val="none" w:sz="0" w:space="0" w:color="auto"/>
        <w:bottom w:val="none" w:sz="0" w:space="0" w:color="auto"/>
        <w:right w:val="none" w:sz="0" w:space="0" w:color="auto"/>
      </w:divBdr>
    </w:div>
    <w:div w:id="409078630">
      <w:bodyDiv w:val="1"/>
      <w:marLeft w:val="0"/>
      <w:marRight w:val="0"/>
      <w:marTop w:val="0"/>
      <w:marBottom w:val="0"/>
      <w:divBdr>
        <w:top w:val="none" w:sz="0" w:space="0" w:color="auto"/>
        <w:left w:val="none" w:sz="0" w:space="0" w:color="auto"/>
        <w:bottom w:val="none" w:sz="0" w:space="0" w:color="auto"/>
        <w:right w:val="none" w:sz="0" w:space="0" w:color="auto"/>
      </w:divBdr>
    </w:div>
    <w:div w:id="409080118">
      <w:bodyDiv w:val="1"/>
      <w:marLeft w:val="0"/>
      <w:marRight w:val="0"/>
      <w:marTop w:val="0"/>
      <w:marBottom w:val="0"/>
      <w:divBdr>
        <w:top w:val="none" w:sz="0" w:space="0" w:color="auto"/>
        <w:left w:val="none" w:sz="0" w:space="0" w:color="auto"/>
        <w:bottom w:val="none" w:sz="0" w:space="0" w:color="auto"/>
        <w:right w:val="none" w:sz="0" w:space="0" w:color="auto"/>
      </w:divBdr>
    </w:div>
    <w:div w:id="409154757">
      <w:bodyDiv w:val="1"/>
      <w:marLeft w:val="0"/>
      <w:marRight w:val="0"/>
      <w:marTop w:val="0"/>
      <w:marBottom w:val="0"/>
      <w:divBdr>
        <w:top w:val="none" w:sz="0" w:space="0" w:color="auto"/>
        <w:left w:val="none" w:sz="0" w:space="0" w:color="auto"/>
        <w:bottom w:val="none" w:sz="0" w:space="0" w:color="auto"/>
        <w:right w:val="none" w:sz="0" w:space="0" w:color="auto"/>
      </w:divBdr>
    </w:div>
    <w:div w:id="409156122">
      <w:bodyDiv w:val="1"/>
      <w:marLeft w:val="0"/>
      <w:marRight w:val="0"/>
      <w:marTop w:val="0"/>
      <w:marBottom w:val="0"/>
      <w:divBdr>
        <w:top w:val="none" w:sz="0" w:space="0" w:color="auto"/>
        <w:left w:val="none" w:sz="0" w:space="0" w:color="auto"/>
        <w:bottom w:val="none" w:sz="0" w:space="0" w:color="auto"/>
        <w:right w:val="none" w:sz="0" w:space="0" w:color="auto"/>
      </w:divBdr>
    </w:div>
    <w:div w:id="409156738">
      <w:bodyDiv w:val="1"/>
      <w:marLeft w:val="0"/>
      <w:marRight w:val="0"/>
      <w:marTop w:val="0"/>
      <w:marBottom w:val="0"/>
      <w:divBdr>
        <w:top w:val="none" w:sz="0" w:space="0" w:color="auto"/>
        <w:left w:val="none" w:sz="0" w:space="0" w:color="auto"/>
        <w:bottom w:val="none" w:sz="0" w:space="0" w:color="auto"/>
        <w:right w:val="none" w:sz="0" w:space="0" w:color="auto"/>
      </w:divBdr>
    </w:div>
    <w:div w:id="409237005">
      <w:bodyDiv w:val="1"/>
      <w:marLeft w:val="0"/>
      <w:marRight w:val="0"/>
      <w:marTop w:val="0"/>
      <w:marBottom w:val="0"/>
      <w:divBdr>
        <w:top w:val="none" w:sz="0" w:space="0" w:color="auto"/>
        <w:left w:val="none" w:sz="0" w:space="0" w:color="auto"/>
        <w:bottom w:val="none" w:sz="0" w:space="0" w:color="auto"/>
        <w:right w:val="none" w:sz="0" w:space="0" w:color="auto"/>
      </w:divBdr>
    </w:div>
    <w:div w:id="409237024">
      <w:bodyDiv w:val="1"/>
      <w:marLeft w:val="0"/>
      <w:marRight w:val="0"/>
      <w:marTop w:val="0"/>
      <w:marBottom w:val="0"/>
      <w:divBdr>
        <w:top w:val="none" w:sz="0" w:space="0" w:color="auto"/>
        <w:left w:val="none" w:sz="0" w:space="0" w:color="auto"/>
        <w:bottom w:val="none" w:sz="0" w:space="0" w:color="auto"/>
        <w:right w:val="none" w:sz="0" w:space="0" w:color="auto"/>
      </w:divBdr>
    </w:div>
    <w:div w:id="409352548">
      <w:bodyDiv w:val="1"/>
      <w:marLeft w:val="0"/>
      <w:marRight w:val="0"/>
      <w:marTop w:val="0"/>
      <w:marBottom w:val="0"/>
      <w:divBdr>
        <w:top w:val="none" w:sz="0" w:space="0" w:color="auto"/>
        <w:left w:val="none" w:sz="0" w:space="0" w:color="auto"/>
        <w:bottom w:val="none" w:sz="0" w:space="0" w:color="auto"/>
        <w:right w:val="none" w:sz="0" w:space="0" w:color="auto"/>
      </w:divBdr>
    </w:div>
    <w:div w:id="409499539">
      <w:bodyDiv w:val="1"/>
      <w:marLeft w:val="0"/>
      <w:marRight w:val="0"/>
      <w:marTop w:val="0"/>
      <w:marBottom w:val="0"/>
      <w:divBdr>
        <w:top w:val="none" w:sz="0" w:space="0" w:color="auto"/>
        <w:left w:val="none" w:sz="0" w:space="0" w:color="auto"/>
        <w:bottom w:val="none" w:sz="0" w:space="0" w:color="auto"/>
        <w:right w:val="none" w:sz="0" w:space="0" w:color="auto"/>
      </w:divBdr>
    </w:div>
    <w:div w:id="409499809">
      <w:bodyDiv w:val="1"/>
      <w:marLeft w:val="0"/>
      <w:marRight w:val="0"/>
      <w:marTop w:val="0"/>
      <w:marBottom w:val="0"/>
      <w:divBdr>
        <w:top w:val="none" w:sz="0" w:space="0" w:color="auto"/>
        <w:left w:val="none" w:sz="0" w:space="0" w:color="auto"/>
        <w:bottom w:val="none" w:sz="0" w:space="0" w:color="auto"/>
        <w:right w:val="none" w:sz="0" w:space="0" w:color="auto"/>
      </w:divBdr>
    </w:div>
    <w:div w:id="409501657">
      <w:bodyDiv w:val="1"/>
      <w:marLeft w:val="0"/>
      <w:marRight w:val="0"/>
      <w:marTop w:val="0"/>
      <w:marBottom w:val="0"/>
      <w:divBdr>
        <w:top w:val="none" w:sz="0" w:space="0" w:color="auto"/>
        <w:left w:val="none" w:sz="0" w:space="0" w:color="auto"/>
        <w:bottom w:val="none" w:sz="0" w:space="0" w:color="auto"/>
        <w:right w:val="none" w:sz="0" w:space="0" w:color="auto"/>
      </w:divBdr>
    </w:div>
    <w:div w:id="409548068">
      <w:bodyDiv w:val="1"/>
      <w:marLeft w:val="0"/>
      <w:marRight w:val="0"/>
      <w:marTop w:val="0"/>
      <w:marBottom w:val="0"/>
      <w:divBdr>
        <w:top w:val="none" w:sz="0" w:space="0" w:color="auto"/>
        <w:left w:val="none" w:sz="0" w:space="0" w:color="auto"/>
        <w:bottom w:val="none" w:sz="0" w:space="0" w:color="auto"/>
        <w:right w:val="none" w:sz="0" w:space="0" w:color="auto"/>
      </w:divBdr>
    </w:div>
    <w:div w:id="409549932">
      <w:bodyDiv w:val="1"/>
      <w:marLeft w:val="0"/>
      <w:marRight w:val="0"/>
      <w:marTop w:val="0"/>
      <w:marBottom w:val="0"/>
      <w:divBdr>
        <w:top w:val="none" w:sz="0" w:space="0" w:color="auto"/>
        <w:left w:val="none" w:sz="0" w:space="0" w:color="auto"/>
        <w:bottom w:val="none" w:sz="0" w:space="0" w:color="auto"/>
        <w:right w:val="none" w:sz="0" w:space="0" w:color="auto"/>
      </w:divBdr>
    </w:div>
    <w:div w:id="409619124">
      <w:bodyDiv w:val="1"/>
      <w:marLeft w:val="0"/>
      <w:marRight w:val="0"/>
      <w:marTop w:val="0"/>
      <w:marBottom w:val="0"/>
      <w:divBdr>
        <w:top w:val="none" w:sz="0" w:space="0" w:color="auto"/>
        <w:left w:val="none" w:sz="0" w:space="0" w:color="auto"/>
        <w:bottom w:val="none" w:sz="0" w:space="0" w:color="auto"/>
        <w:right w:val="none" w:sz="0" w:space="0" w:color="auto"/>
      </w:divBdr>
    </w:div>
    <w:div w:id="409621934">
      <w:bodyDiv w:val="1"/>
      <w:marLeft w:val="0"/>
      <w:marRight w:val="0"/>
      <w:marTop w:val="0"/>
      <w:marBottom w:val="0"/>
      <w:divBdr>
        <w:top w:val="none" w:sz="0" w:space="0" w:color="auto"/>
        <w:left w:val="none" w:sz="0" w:space="0" w:color="auto"/>
        <w:bottom w:val="none" w:sz="0" w:space="0" w:color="auto"/>
        <w:right w:val="none" w:sz="0" w:space="0" w:color="auto"/>
      </w:divBdr>
    </w:div>
    <w:div w:id="409741207">
      <w:bodyDiv w:val="1"/>
      <w:marLeft w:val="0"/>
      <w:marRight w:val="0"/>
      <w:marTop w:val="0"/>
      <w:marBottom w:val="0"/>
      <w:divBdr>
        <w:top w:val="none" w:sz="0" w:space="0" w:color="auto"/>
        <w:left w:val="none" w:sz="0" w:space="0" w:color="auto"/>
        <w:bottom w:val="none" w:sz="0" w:space="0" w:color="auto"/>
        <w:right w:val="none" w:sz="0" w:space="0" w:color="auto"/>
      </w:divBdr>
    </w:div>
    <w:div w:id="409885576">
      <w:bodyDiv w:val="1"/>
      <w:marLeft w:val="0"/>
      <w:marRight w:val="0"/>
      <w:marTop w:val="0"/>
      <w:marBottom w:val="0"/>
      <w:divBdr>
        <w:top w:val="none" w:sz="0" w:space="0" w:color="auto"/>
        <w:left w:val="none" w:sz="0" w:space="0" w:color="auto"/>
        <w:bottom w:val="none" w:sz="0" w:space="0" w:color="auto"/>
        <w:right w:val="none" w:sz="0" w:space="0" w:color="auto"/>
      </w:divBdr>
    </w:div>
    <w:div w:id="409887553">
      <w:bodyDiv w:val="1"/>
      <w:marLeft w:val="0"/>
      <w:marRight w:val="0"/>
      <w:marTop w:val="0"/>
      <w:marBottom w:val="0"/>
      <w:divBdr>
        <w:top w:val="none" w:sz="0" w:space="0" w:color="auto"/>
        <w:left w:val="none" w:sz="0" w:space="0" w:color="auto"/>
        <w:bottom w:val="none" w:sz="0" w:space="0" w:color="auto"/>
        <w:right w:val="none" w:sz="0" w:space="0" w:color="auto"/>
      </w:divBdr>
    </w:div>
    <w:div w:id="409929652">
      <w:bodyDiv w:val="1"/>
      <w:marLeft w:val="0"/>
      <w:marRight w:val="0"/>
      <w:marTop w:val="0"/>
      <w:marBottom w:val="0"/>
      <w:divBdr>
        <w:top w:val="none" w:sz="0" w:space="0" w:color="auto"/>
        <w:left w:val="none" w:sz="0" w:space="0" w:color="auto"/>
        <w:bottom w:val="none" w:sz="0" w:space="0" w:color="auto"/>
        <w:right w:val="none" w:sz="0" w:space="0" w:color="auto"/>
      </w:divBdr>
    </w:div>
    <w:div w:id="410006521">
      <w:bodyDiv w:val="1"/>
      <w:marLeft w:val="0"/>
      <w:marRight w:val="0"/>
      <w:marTop w:val="0"/>
      <w:marBottom w:val="0"/>
      <w:divBdr>
        <w:top w:val="none" w:sz="0" w:space="0" w:color="auto"/>
        <w:left w:val="none" w:sz="0" w:space="0" w:color="auto"/>
        <w:bottom w:val="none" w:sz="0" w:space="0" w:color="auto"/>
        <w:right w:val="none" w:sz="0" w:space="0" w:color="auto"/>
      </w:divBdr>
    </w:div>
    <w:div w:id="410078973">
      <w:bodyDiv w:val="1"/>
      <w:marLeft w:val="0"/>
      <w:marRight w:val="0"/>
      <w:marTop w:val="0"/>
      <w:marBottom w:val="0"/>
      <w:divBdr>
        <w:top w:val="none" w:sz="0" w:space="0" w:color="auto"/>
        <w:left w:val="none" w:sz="0" w:space="0" w:color="auto"/>
        <w:bottom w:val="none" w:sz="0" w:space="0" w:color="auto"/>
        <w:right w:val="none" w:sz="0" w:space="0" w:color="auto"/>
      </w:divBdr>
    </w:div>
    <w:div w:id="410127318">
      <w:bodyDiv w:val="1"/>
      <w:marLeft w:val="0"/>
      <w:marRight w:val="0"/>
      <w:marTop w:val="0"/>
      <w:marBottom w:val="0"/>
      <w:divBdr>
        <w:top w:val="none" w:sz="0" w:space="0" w:color="auto"/>
        <w:left w:val="none" w:sz="0" w:space="0" w:color="auto"/>
        <w:bottom w:val="none" w:sz="0" w:space="0" w:color="auto"/>
        <w:right w:val="none" w:sz="0" w:space="0" w:color="auto"/>
      </w:divBdr>
    </w:div>
    <w:div w:id="410390569">
      <w:bodyDiv w:val="1"/>
      <w:marLeft w:val="0"/>
      <w:marRight w:val="0"/>
      <w:marTop w:val="0"/>
      <w:marBottom w:val="0"/>
      <w:divBdr>
        <w:top w:val="none" w:sz="0" w:space="0" w:color="auto"/>
        <w:left w:val="none" w:sz="0" w:space="0" w:color="auto"/>
        <w:bottom w:val="none" w:sz="0" w:space="0" w:color="auto"/>
        <w:right w:val="none" w:sz="0" w:space="0" w:color="auto"/>
      </w:divBdr>
    </w:div>
    <w:div w:id="410539518">
      <w:bodyDiv w:val="1"/>
      <w:marLeft w:val="0"/>
      <w:marRight w:val="0"/>
      <w:marTop w:val="0"/>
      <w:marBottom w:val="0"/>
      <w:divBdr>
        <w:top w:val="none" w:sz="0" w:space="0" w:color="auto"/>
        <w:left w:val="none" w:sz="0" w:space="0" w:color="auto"/>
        <w:bottom w:val="none" w:sz="0" w:space="0" w:color="auto"/>
        <w:right w:val="none" w:sz="0" w:space="0" w:color="auto"/>
      </w:divBdr>
    </w:div>
    <w:div w:id="410590786">
      <w:bodyDiv w:val="1"/>
      <w:marLeft w:val="0"/>
      <w:marRight w:val="0"/>
      <w:marTop w:val="0"/>
      <w:marBottom w:val="0"/>
      <w:divBdr>
        <w:top w:val="none" w:sz="0" w:space="0" w:color="auto"/>
        <w:left w:val="none" w:sz="0" w:space="0" w:color="auto"/>
        <w:bottom w:val="none" w:sz="0" w:space="0" w:color="auto"/>
        <w:right w:val="none" w:sz="0" w:space="0" w:color="auto"/>
      </w:divBdr>
    </w:div>
    <w:div w:id="410732983">
      <w:bodyDiv w:val="1"/>
      <w:marLeft w:val="0"/>
      <w:marRight w:val="0"/>
      <w:marTop w:val="0"/>
      <w:marBottom w:val="0"/>
      <w:divBdr>
        <w:top w:val="none" w:sz="0" w:space="0" w:color="auto"/>
        <w:left w:val="none" w:sz="0" w:space="0" w:color="auto"/>
        <w:bottom w:val="none" w:sz="0" w:space="0" w:color="auto"/>
        <w:right w:val="none" w:sz="0" w:space="0" w:color="auto"/>
      </w:divBdr>
    </w:div>
    <w:div w:id="410738837">
      <w:bodyDiv w:val="1"/>
      <w:marLeft w:val="0"/>
      <w:marRight w:val="0"/>
      <w:marTop w:val="0"/>
      <w:marBottom w:val="0"/>
      <w:divBdr>
        <w:top w:val="none" w:sz="0" w:space="0" w:color="auto"/>
        <w:left w:val="none" w:sz="0" w:space="0" w:color="auto"/>
        <w:bottom w:val="none" w:sz="0" w:space="0" w:color="auto"/>
        <w:right w:val="none" w:sz="0" w:space="0" w:color="auto"/>
      </w:divBdr>
    </w:div>
    <w:div w:id="410740111">
      <w:bodyDiv w:val="1"/>
      <w:marLeft w:val="0"/>
      <w:marRight w:val="0"/>
      <w:marTop w:val="0"/>
      <w:marBottom w:val="0"/>
      <w:divBdr>
        <w:top w:val="none" w:sz="0" w:space="0" w:color="auto"/>
        <w:left w:val="none" w:sz="0" w:space="0" w:color="auto"/>
        <w:bottom w:val="none" w:sz="0" w:space="0" w:color="auto"/>
        <w:right w:val="none" w:sz="0" w:space="0" w:color="auto"/>
      </w:divBdr>
    </w:div>
    <w:div w:id="411044520">
      <w:bodyDiv w:val="1"/>
      <w:marLeft w:val="0"/>
      <w:marRight w:val="0"/>
      <w:marTop w:val="0"/>
      <w:marBottom w:val="0"/>
      <w:divBdr>
        <w:top w:val="none" w:sz="0" w:space="0" w:color="auto"/>
        <w:left w:val="none" w:sz="0" w:space="0" w:color="auto"/>
        <w:bottom w:val="none" w:sz="0" w:space="0" w:color="auto"/>
        <w:right w:val="none" w:sz="0" w:space="0" w:color="auto"/>
      </w:divBdr>
    </w:div>
    <w:div w:id="411045146">
      <w:bodyDiv w:val="1"/>
      <w:marLeft w:val="0"/>
      <w:marRight w:val="0"/>
      <w:marTop w:val="0"/>
      <w:marBottom w:val="0"/>
      <w:divBdr>
        <w:top w:val="none" w:sz="0" w:space="0" w:color="auto"/>
        <w:left w:val="none" w:sz="0" w:space="0" w:color="auto"/>
        <w:bottom w:val="none" w:sz="0" w:space="0" w:color="auto"/>
        <w:right w:val="none" w:sz="0" w:space="0" w:color="auto"/>
      </w:divBdr>
    </w:div>
    <w:div w:id="411195433">
      <w:bodyDiv w:val="1"/>
      <w:marLeft w:val="0"/>
      <w:marRight w:val="0"/>
      <w:marTop w:val="0"/>
      <w:marBottom w:val="0"/>
      <w:divBdr>
        <w:top w:val="none" w:sz="0" w:space="0" w:color="auto"/>
        <w:left w:val="none" w:sz="0" w:space="0" w:color="auto"/>
        <w:bottom w:val="none" w:sz="0" w:space="0" w:color="auto"/>
        <w:right w:val="none" w:sz="0" w:space="0" w:color="auto"/>
      </w:divBdr>
    </w:div>
    <w:div w:id="411199979">
      <w:bodyDiv w:val="1"/>
      <w:marLeft w:val="0"/>
      <w:marRight w:val="0"/>
      <w:marTop w:val="0"/>
      <w:marBottom w:val="0"/>
      <w:divBdr>
        <w:top w:val="none" w:sz="0" w:space="0" w:color="auto"/>
        <w:left w:val="none" w:sz="0" w:space="0" w:color="auto"/>
        <w:bottom w:val="none" w:sz="0" w:space="0" w:color="auto"/>
        <w:right w:val="none" w:sz="0" w:space="0" w:color="auto"/>
      </w:divBdr>
    </w:div>
    <w:div w:id="411389895">
      <w:bodyDiv w:val="1"/>
      <w:marLeft w:val="0"/>
      <w:marRight w:val="0"/>
      <w:marTop w:val="0"/>
      <w:marBottom w:val="0"/>
      <w:divBdr>
        <w:top w:val="none" w:sz="0" w:space="0" w:color="auto"/>
        <w:left w:val="none" w:sz="0" w:space="0" w:color="auto"/>
        <w:bottom w:val="none" w:sz="0" w:space="0" w:color="auto"/>
        <w:right w:val="none" w:sz="0" w:space="0" w:color="auto"/>
      </w:divBdr>
    </w:div>
    <w:div w:id="411396499">
      <w:bodyDiv w:val="1"/>
      <w:marLeft w:val="0"/>
      <w:marRight w:val="0"/>
      <w:marTop w:val="0"/>
      <w:marBottom w:val="0"/>
      <w:divBdr>
        <w:top w:val="none" w:sz="0" w:space="0" w:color="auto"/>
        <w:left w:val="none" w:sz="0" w:space="0" w:color="auto"/>
        <w:bottom w:val="none" w:sz="0" w:space="0" w:color="auto"/>
        <w:right w:val="none" w:sz="0" w:space="0" w:color="auto"/>
      </w:divBdr>
    </w:div>
    <w:div w:id="411397719">
      <w:bodyDiv w:val="1"/>
      <w:marLeft w:val="0"/>
      <w:marRight w:val="0"/>
      <w:marTop w:val="0"/>
      <w:marBottom w:val="0"/>
      <w:divBdr>
        <w:top w:val="none" w:sz="0" w:space="0" w:color="auto"/>
        <w:left w:val="none" w:sz="0" w:space="0" w:color="auto"/>
        <w:bottom w:val="none" w:sz="0" w:space="0" w:color="auto"/>
        <w:right w:val="none" w:sz="0" w:space="0" w:color="auto"/>
      </w:divBdr>
    </w:div>
    <w:div w:id="411507649">
      <w:bodyDiv w:val="1"/>
      <w:marLeft w:val="0"/>
      <w:marRight w:val="0"/>
      <w:marTop w:val="0"/>
      <w:marBottom w:val="0"/>
      <w:divBdr>
        <w:top w:val="none" w:sz="0" w:space="0" w:color="auto"/>
        <w:left w:val="none" w:sz="0" w:space="0" w:color="auto"/>
        <w:bottom w:val="none" w:sz="0" w:space="0" w:color="auto"/>
        <w:right w:val="none" w:sz="0" w:space="0" w:color="auto"/>
      </w:divBdr>
    </w:div>
    <w:div w:id="411661401">
      <w:bodyDiv w:val="1"/>
      <w:marLeft w:val="0"/>
      <w:marRight w:val="0"/>
      <w:marTop w:val="0"/>
      <w:marBottom w:val="0"/>
      <w:divBdr>
        <w:top w:val="none" w:sz="0" w:space="0" w:color="auto"/>
        <w:left w:val="none" w:sz="0" w:space="0" w:color="auto"/>
        <w:bottom w:val="none" w:sz="0" w:space="0" w:color="auto"/>
        <w:right w:val="none" w:sz="0" w:space="0" w:color="auto"/>
      </w:divBdr>
    </w:div>
    <w:div w:id="411662107">
      <w:bodyDiv w:val="1"/>
      <w:marLeft w:val="0"/>
      <w:marRight w:val="0"/>
      <w:marTop w:val="0"/>
      <w:marBottom w:val="0"/>
      <w:divBdr>
        <w:top w:val="none" w:sz="0" w:space="0" w:color="auto"/>
        <w:left w:val="none" w:sz="0" w:space="0" w:color="auto"/>
        <w:bottom w:val="none" w:sz="0" w:space="0" w:color="auto"/>
        <w:right w:val="none" w:sz="0" w:space="0" w:color="auto"/>
      </w:divBdr>
    </w:div>
    <w:div w:id="411777958">
      <w:bodyDiv w:val="1"/>
      <w:marLeft w:val="0"/>
      <w:marRight w:val="0"/>
      <w:marTop w:val="0"/>
      <w:marBottom w:val="0"/>
      <w:divBdr>
        <w:top w:val="none" w:sz="0" w:space="0" w:color="auto"/>
        <w:left w:val="none" w:sz="0" w:space="0" w:color="auto"/>
        <w:bottom w:val="none" w:sz="0" w:space="0" w:color="auto"/>
        <w:right w:val="none" w:sz="0" w:space="0" w:color="auto"/>
      </w:divBdr>
    </w:div>
    <w:div w:id="411778333">
      <w:bodyDiv w:val="1"/>
      <w:marLeft w:val="0"/>
      <w:marRight w:val="0"/>
      <w:marTop w:val="0"/>
      <w:marBottom w:val="0"/>
      <w:divBdr>
        <w:top w:val="none" w:sz="0" w:space="0" w:color="auto"/>
        <w:left w:val="none" w:sz="0" w:space="0" w:color="auto"/>
        <w:bottom w:val="none" w:sz="0" w:space="0" w:color="auto"/>
        <w:right w:val="none" w:sz="0" w:space="0" w:color="auto"/>
      </w:divBdr>
    </w:div>
    <w:div w:id="412045695">
      <w:bodyDiv w:val="1"/>
      <w:marLeft w:val="0"/>
      <w:marRight w:val="0"/>
      <w:marTop w:val="0"/>
      <w:marBottom w:val="0"/>
      <w:divBdr>
        <w:top w:val="none" w:sz="0" w:space="0" w:color="auto"/>
        <w:left w:val="none" w:sz="0" w:space="0" w:color="auto"/>
        <w:bottom w:val="none" w:sz="0" w:space="0" w:color="auto"/>
        <w:right w:val="none" w:sz="0" w:space="0" w:color="auto"/>
      </w:divBdr>
    </w:div>
    <w:div w:id="412051236">
      <w:bodyDiv w:val="1"/>
      <w:marLeft w:val="0"/>
      <w:marRight w:val="0"/>
      <w:marTop w:val="0"/>
      <w:marBottom w:val="0"/>
      <w:divBdr>
        <w:top w:val="none" w:sz="0" w:space="0" w:color="auto"/>
        <w:left w:val="none" w:sz="0" w:space="0" w:color="auto"/>
        <w:bottom w:val="none" w:sz="0" w:space="0" w:color="auto"/>
        <w:right w:val="none" w:sz="0" w:space="0" w:color="auto"/>
      </w:divBdr>
    </w:div>
    <w:div w:id="412092517">
      <w:bodyDiv w:val="1"/>
      <w:marLeft w:val="0"/>
      <w:marRight w:val="0"/>
      <w:marTop w:val="0"/>
      <w:marBottom w:val="0"/>
      <w:divBdr>
        <w:top w:val="none" w:sz="0" w:space="0" w:color="auto"/>
        <w:left w:val="none" w:sz="0" w:space="0" w:color="auto"/>
        <w:bottom w:val="none" w:sz="0" w:space="0" w:color="auto"/>
        <w:right w:val="none" w:sz="0" w:space="0" w:color="auto"/>
      </w:divBdr>
    </w:div>
    <w:div w:id="412242270">
      <w:bodyDiv w:val="1"/>
      <w:marLeft w:val="0"/>
      <w:marRight w:val="0"/>
      <w:marTop w:val="0"/>
      <w:marBottom w:val="0"/>
      <w:divBdr>
        <w:top w:val="none" w:sz="0" w:space="0" w:color="auto"/>
        <w:left w:val="none" w:sz="0" w:space="0" w:color="auto"/>
        <w:bottom w:val="none" w:sz="0" w:space="0" w:color="auto"/>
        <w:right w:val="none" w:sz="0" w:space="0" w:color="auto"/>
      </w:divBdr>
    </w:div>
    <w:div w:id="412242695">
      <w:bodyDiv w:val="1"/>
      <w:marLeft w:val="0"/>
      <w:marRight w:val="0"/>
      <w:marTop w:val="0"/>
      <w:marBottom w:val="0"/>
      <w:divBdr>
        <w:top w:val="none" w:sz="0" w:space="0" w:color="auto"/>
        <w:left w:val="none" w:sz="0" w:space="0" w:color="auto"/>
        <w:bottom w:val="none" w:sz="0" w:space="0" w:color="auto"/>
        <w:right w:val="none" w:sz="0" w:space="0" w:color="auto"/>
      </w:divBdr>
    </w:div>
    <w:div w:id="412355913">
      <w:bodyDiv w:val="1"/>
      <w:marLeft w:val="0"/>
      <w:marRight w:val="0"/>
      <w:marTop w:val="0"/>
      <w:marBottom w:val="0"/>
      <w:divBdr>
        <w:top w:val="none" w:sz="0" w:space="0" w:color="auto"/>
        <w:left w:val="none" w:sz="0" w:space="0" w:color="auto"/>
        <w:bottom w:val="none" w:sz="0" w:space="0" w:color="auto"/>
        <w:right w:val="none" w:sz="0" w:space="0" w:color="auto"/>
      </w:divBdr>
    </w:div>
    <w:div w:id="412509177">
      <w:bodyDiv w:val="1"/>
      <w:marLeft w:val="0"/>
      <w:marRight w:val="0"/>
      <w:marTop w:val="0"/>
      <w:marBottom w:val="0"/>
      <w:divBdr>
        <w:top w:val="none" w:sz="0" w:space="0" w:color="auto"/>
        <w:left w:val="none" w:sz="0" w:space="0" w:color="auto"/>
        <w:bottom w:val="none" w:sz="0" w:space="0" w:color="auto"/>
        <w:right w:val="none" w:sz="0" w:space="0" w:color="auto"/>
      </w:divBdr>
    </w:div>
    <w:div w:id="412555534">
      <w:bodyDiv w:val="1"/>
      <w:marLeft w:val="0"/>
      <w:marRight w:val="0"/>
      <w:marTop w:val="0"/>
      <w:marBottom w:val="0"/>
      <w:divBdr>
        <w:top w:val="none" w:sz="0" w:space="0" w:color="auto"/>
        <w:left w:val="none" w:sz="0" w:space="0" w:color="auto"/>
        <w:bottom w:val="none" w:sz="0" w:space="0" w:color="auto"/>
        <w:right w:val="none" w:sz="0" w:space="0" w:color="auto"/>
      </w:divBdr>
    </w:div>
    <w:div w:id="412626109">
      <w:bodyDiv w:val="1"/>
      <w:marLeft w:val="0"/>
      <w:marRight w:val="0"/>
      <w:marTop w:val="0"/>
      <w:marBottom w:val="0"/>
      <w:divBdr>
        <w:top w:val="none" w:sz="0" w:space="0" w:color="auto"/>
        <w:left w:val="none" w:sz="0" w:space="0" w:color="auto"/>
        <w:bottom w:val="none" w:sz="0" w:space="0" w:color="auto"/>
        <w:right w:val="none" w:sz="0" w:space="0" w:color="auto"/>
      </w:divBdr>
    </w:div>
    <w:div w:id="412706116">
      <w:bodyDiv w:val="1"/>
      <w:marLeft w:val="0"/>
      <w:marRight w:val="0"/>
      <w:marTop w:val="0"/>
      <w:marBottom w:val="0"/>
      <w:divBdr>
        <w:top w:val="none" w:sz="0" w:space="0" w:color="auto"/>
        <w:left w:val="none" w:sz="0" w:space="0" w:color="auto"/>
        <w:bottom w:val="none" w:sz="0" w:space="0" w:color="auto"/>
        <w:right w:val="none" w:sz="0" w:space="0" w:color="auto"/>
      </w:divBdr>
    </w:div>
    <w:div w:id="412707815">
      <w:bodyDiv w:val="1"/>
      <w:marLeft w:val="0"/>
      <w:marRight w:val="0"/>
      <w:marTop w:val="0"/>
      <w:marBottom w:val="0"/>
      <w:divBdr>
        <w:top w:val="none" w:sz="0" w:space="0" w:color="auto"/>
        <w:left w:val="none" w:sz="0" w:space="0" w:color="auto"/>
        <w:bottom w:val="none" w:sz="0" w:space="0" w:color="auto"/>
        <w:right w:val="none" w:sz="0" w:space="0" w:color="auto"/>
      </w:divBdr>
    </w:div>
    <w:div w:id="412822570">
      <w:bodyDiv w:val="1"/>
      <w:marLeft w:val="0"/>
      <w:marRight w:val="0"/>
      <w:marTop w:val="0"/>
      <w:marBottom w:val="0"/>
      <w:divBdr>
        <w:top w:val="none" w:sz="0" w:space="0" w:color="auto"/>
        <w:left w:val="none" w:sz="0" w:space="0" w:color="auto"/>
        <w:bottom w:val="none" w:sz="0" w:space="0" w:color="auto"/>
        <w:right w:val="none" w:sz="0" w:space="0" w:color="auto"/>
      </w:divBdr>
    </w:div>
    <w:div w:id="412892979">
      <w:bodyDiv w:val="1"/>
      <w:marLeft w:val="0"/>
      <w:marRight w:val="0"/>
      <w:marTop w:val="0"/>
      <w:marBottom w:val="0"/>
      <w:divBdr>
        <w:top w:val="none" w:sz="0" w:space="0" w:color="auto"/>
        <w:left w:val="none" w:sz="0" w:space="0" w:color="auto"/>
        <w:bottom w:val="none" w:sz="0" w:space="0" w:color="auto"/>
        <w:right w:val="none" w:sz="0" w:space="0" w:color="auto"/>
      </w:divBdr>
    </w:div>
    <w:div w:id="412970174">
      <w:bodyDiv w:val="1"/>
      <w:marLeft w:val="0"/>
      <w:marRight w:val="0"/>
      <w:marTop w:val="0"/>
      <w:marBottom w:val="0"/>
      <w:divBdr>
        <w:top w:val="none" w:sz="0" w:space="0" w:color="auto"/>
        <w:left w:val="none" w:sz="0" w:space="0" w:color="auto"/>
        <w:bottom w:val="none" w:sz="0" w:space="0" w:color="auto"/>
        <w:right w:val="none" w:sz="0" w:space="0" w:color="auto"/>
      </w:divBdr>
    </w:div>
    <w:div w:id="413094643">
      <w:bodyDiv w:val="1"/>
      <w:marLeft w:val="0"/>
      <w:marRight w:val="0"/>
      <w:marTop w:val="0"/>
      <w:marBottom w:val="0"/>
      <w:divBdr>
        <w:top w:val="none" w:sz="0" w:space="0" w:color="auto"/>
        <w:left w:val="none" w:sz="0" w:space="0" w:color="auto"/>
        <w:bottom w:val="none" w:sz="0" w:space="0" w:color="auto"/>
        <w:right w:val="none" w:sz="0" w:space="0" w:color="auto"/>
      </w:divBdr>
    </w:div>
    <w:div w:id="413480028">
      <w:bodyDiv w:val="1"/>
      <w:marLeft w:val="0"/>
      <w:marRight w:val="0"/>
      <w:marTop w:val="0"/>
      <w:marBottom w:val="0"/>
      <w:divBdr>
        <w:top w:val="none" w:sz="0" w:space="0" w:color="auto"/>
        <w:left w:val="none" w:sz="0" w:space="0" w:color="auto"/>
        <w:bottom w:val="none" w:sz="0" w:space="0" w:color="auto"/>
        <w:right w:val="none" w:sz="0" w:space="0" w:color="auto"/>
      </w:divBdr>
    </w:div>
    <w:div w:id="413624874">
      <w:bodyDiv w:val="1"/>
      <w:marLeft w:val="0"/>
      <w:marRight w:val="0"/>
      <w:marTop w:val="0"/>
      <w:marBottom w:val="0"/>
      <w:divBdr>
        <w:top w:val="none" w:sz="0" w:space="0" w:color="auto"/>
        <w:left w:val="none" w:sz="0" w:space="0" w:color="auto"/>
        <w:bottom w:val="none" w:sz="0" w:space="0" w:color="auto"/>
        <w:right w:val="none" w:sz="0" w:space="0" w:color="auto"/>
      </w:divBdr>
    </w:div>
    <w:div w:id="413671721">
      <w:bodyDiv w:val="1"/>
      <w:marLeft w:val="0"/>
      <w:marRight w:val="0"/>
      <w:marTop w:val="0"/>
      <w:marBottom w:val="0"/>
      <w:divBdr>
        <w:top w:val="none" w:sz="0" w:space="0" w:color="auto"/>
        <w:left w:val="none" w:sz="0" w:space="0" w:color="auto"/>
        <w:bottom w:val="none" w:sz="0" w:space="0" w:color="auto"/>
        <w:right w:val="none" w:sz="0" w:space="0" w:color="auto"/>
      </w:divBdr>
    </w:div>
    <w:div w:id="413673161">
      <w:bodyDiv w:val="1"/>
      <w:marLeft w:val="0"/>
      <w:marRight w:val="0"/>
      <w:marTop w:val="0"/>
      <w:marBottom w:val="0"/>
      <w:divBdr>
        <w:top w:val="none" w:sz="0" w:space="0" w:color="auto"/>
        <w:left w:val="none" w:sz="0" w:space="0" w:color="auto"/>
        <w:bottom w:val="none" w:sz="0" w:space="0" w:color="auto"/>
        <w:right w:val="none" w:sz="0" w:space="0" w:color="auto"/>
      </w:divBdr>
    </w:div>
    <w:div w:id="413673434">
      <w:bodyDiv w:val="1"/>
      <w:marLeft w:val="0"/>
      <w:marRight w:val="0"/>
      <w:marTop w:val="0"/>
      <w:marBottom w:val="0"/>
      <w:divBdr>
        <w:top w:val="none" w:sz="0" w:space="0" w:color="auto"/>
        <w:left w:val="none" w:sz="0" w:space="0" w:color="auto"/>
        <w:bottom w:val="none" w:sz="0" w:space="0" w:color="auto"/>
        <w:right w:val="none" w:sz="0" w:space="0" w:color="auto"/>
      </w:divBdr>
    </w:div>
    <w:div w:id="413742009">
      <w:bodyDiv w:val="1"/>
      <w:marLeft w:val="0"/>
      <w:marRight w:val="0"/>
      <w:marTop w:val="0"/>
      <w:marBottom w:val="0"/>
      <w:divBdr>
        <w:top w:val="none" w:sz="0" w:space="0" w:color="auto"/>
        <w:left w:val="none" w:sz="0" w:space="0" w:color="auto"/>
        <w:bottom w:val="none" w:sz="0" w:space="0" w:color="auto"/>
        <w:right w:val="none" w:sz="0" w:space="0" w:color="auto"/>
      </w:divBdr>
    </w:div>
    <w:div w:id="413744580">
      <w:bodyDiv w:val="1"/>
      <w:marLeft w:val="0"/>
      <w:marRight w:val="0"/>
      <w:marTop w:val="0"/>
      <w:marBottom w:val="0"/>
      <w:divBdr>
        <w:top w:val="none" w:sz="0" w:space="0" w:color="auto"/>
        <w:left w:val="none" w:sz="0" w:space="0" w:color="auto"/>
        <w:bottom w:val="none" w:sz="0" w:space="0" w:color="auto"/>
        <w:right w:val="none" w:sz="0" w:space="0" w:color="auto"/>
      </w:divBdr>
    </w:div>
    <w:div w:id="413865944">
      <w:bodyDiv w:val="1"/>
      <w:marLeft w:val="0"/>
      <w:marRight w:val="0"/>
      <w:marTop w:val="0"/>
      <w:marBottom w:val="0"/>
      <w:divBdr>
        <w:top w:val="none" w:sz="0" w:space="0" w:color="auto"/>
        <w:left w:val="none" w:sz="0" w:space="0" w:color="auto"/>
        <w:bottom w:val="none" w:sz="0" w:space="0" w:color="auto"/>
        <w:right w:val="none" w:sz="0" w:space="0" w:color="auto"/>
      </w:divBdr>
    </w:div>
    <w:div w:id="413937419">
      <w:bodyDiv w:val="1"/>
      <w:marLeft w:val="0"/>
      <w:marRight w:val="0"/>
      <w:marTop w:val="0"/>
      <w:marBottom w:val="0"/>
      <w:divBdr>
        <w:top w:val="none" w:sz="0" w:space="0" w:color="auto"/>
        <w:left w:val="none" w:sz="0" w:space="0" w:color="auto"/>
        <w:bottom w:val="none" w:sz="0" w:space="0" w:color="auto"/>
        <w:right w:val="none" w:sz="0" w:space="0" w:color="auto"/>
      </w:divBdr>
    </w:div>
    <w:div w:id="414011856">
      <w:bodyDiv w:val="1"/>
      <w:marLeft w:val="0"/>
      <w:marRight w:val="0"/>
      <w:marTop w:val="0"/>
      <w:marBottom w:val="0"/>
      <w:divBdr>
        <w:top w:val="none" w:sz="0" w:space="0" w:color="auto"/>
        <w:left w:val="none" w:sz="0" w:space="0" w:color="auto"/>
        <w:bottom w:val="none" w:sz="0" w:space="0" w:color="auto"/>
        <w:right w:val="none" w:sz="0" w:space="0" w:color="auto"/>
      </w:divBdr>
    </w:div>
    <w:div w:id="414017988">
      <w:bodyDiv w:val="1"/>
      <w:marLeft w:val="0"/>
      <w:marRight w:val="0"/>
      <w:marTop w:val="0"/>
      <w:marBottom w:val="0"/>
      <w:divBdr>
        <w:top w:val="none" w:sz="0" w:space="0" w:color="auto"/>
        <w:left w:val="none" w:sz="0" w:space="0" w:color="auto"/>
        <w:bottom w:val="none" w:sz="0" w:space="0" w:color="auto"/>
        <w:right w:val="none" w:sz="0" w:space="0" w:color="auto"/>
      </w:divBdr>
    </w:div>
    <w:div w:id="414087656">
      <w:bodyDiv w:val="1"/>
      <w:marLeft w:val="0"/>
      <w:marRight w:val="0"/>
      <w:marTop w:val="0"/>
      <w:marBottom w:val="0"/>
      <w:divBdr>
        <w:top w:val="none" w:sz="0" w:space="0" w:color="auto"/>
        <w:left w:val="none" w:sz="0" w:space="0" w:color="auto"/>
        <w:bottom w:val="none" w:sz="0" w:space="0" w:color="auto"/>
        <w:right w:val="none" w:sz="0" w:space="0" w:color="auto"/>
      </w:divBdr>
    </w:div>
    <w:div w:id="414128855">
      <w:bodyDiv w:val="1"/>
      <w:marLeft w:val="0"/>
      <w:marRight w:val="0"/>
      <w:marTop w:val="0"/>
      <w:marBottom w:val="0"/>
      <w:divBdr>
        <w:top w:val="none" w:sz="0" w:space="0" w:color="auto"/>
        <w:left w:val="none" w:sz="0" w:space="0" w:color="auto"/>
        <w:bottom w:val="none" w:sz="0" w:space="0" w:color="auto"/>
        <w:right w:val="none" w:sz="0" w:space="0" w:color="auto"/>
      </w:divBdr>
    </w:div>
    <w:div w:id="414129574">
      <w:bodyDiv w:val="1"/>
      <w:marLeft w:val="0"/>
      <w:marRight w:val="0"/>
      <w:marTop w:val="0"/>
      <w:marBottom w:val="0"/>
      <w:divBdr>
        <w:top w:val="none" w:sz="0" w:space="0" w:color="auto"/>
        <w:left w:val="none" w:sz="0" w:space="0" w:color="auto"/>
        <w:bottom w:val="none" w:sz="0" w:space="0" w:color="auto"/>
        <w:right w:val="none" w:sz="0" w:space="0" w:color="auto"/>
      </w:divBdr>
    </w:div>
    <w:div w:id="414134834">
      <w:bodyDiv w:val="1"/>
      <w:marLeft w:val="0"/>
      <w:marRight w:val="0"/>
      <w:marTop w:val="0"/>
      <w:marBottom w:val="0"/>
      <w:divBdr>
        <w:top w:val="none" w:sz="0" w:space="0" w:color="auto"/>
        <w:left w:val="none" w:sz="0" w:space="0" w:color="auto"/>
        <w:bottom w:val="none" w:sz="0" w:space="0" w:color="auto"/>
        <w:right w:val="none" w:sz="0" w:space="0" w:color="auto"/>
      </w:divBdr>
    </w:div>
    <w:div w:id="414136063">
      <w:bodyDiv w:val="1"/>
      <w:marLeft w:val="0"/>
      <w:marRight w:val="0"/>
      <w:marTop w:val="0"/>
      <w:marBottom w:val="0"/>
      <w:divBdr>
        <w:top w:val="none" w:sz="0" w:space="0" w:color="auto"/>
        <w:left w:val="none" w:sz="0" w:space="0" w:color="auto"/>
        <w:bottom w:val="none" w:sz="0" w:space="0" w:color="auto"/>
        <w:right w:val="none" w:sz="0" w:space="0" w:color="auto"/>
      </w:divBdr>
    </w:div>
    <w:div w:id="414285143">
      <w:bodyDiv w:val="1"/>
      <w:marLeft w:val="0"/>
      <w:marRight w:val="0"/>
      <w:marTop w:val="0"/>
      <w:marBottom w:val="0"/>
      <w:divBdr>
        <w:top w:val="none" w:sz="0" w:space="0" w:color="auto"/>
        <w:left w:val="none" w:sz="0" w:space="0" w:color="auto"/>
        <w:bottom w:val="none" w:sz="0" w:space="0" w:color="auto"/>
        <w:right w:val="none" w:sz="0" w:space="0" w:color="auto"/>
      </w:divBdr>
    </w:div>
    <w:div w:id="414285324">
      <w:bodyDiv w:val="1"/>
      <w:marLeft w:val="0"/>
      <w:marRight w:val="0"/>
      <w:marTop w:val="0"/>
      <w:marBottom w:val="0"/>
      <w:divBdr>
        <w:top w:val="none" w:sz="0" w:space="0" w:color="auto"/>
        <w:left w:val="none" w:sz="0" w:space="0" w:color="auto"/>
        <w:bottom w:val="none" w:sz="0" w:space="0" w:color="auto"/>
        <w:right w:val="none" w:sz="0" w:space="0" w:color="auto"/>
      </w:divBdr>
    </w:div>
    <w:div w:id="414322062">
      <w:bodyDiv w:val="1"/>
      <w:marLeft w:val="0"/>
      <w:marRight w:val="0"/>
      <w:marTop w:val="0"/>
      <w:marBottom w:val="0"/>
      <w:divBdr>
        <w:top w:val="none" w:sz="0" w:space="0" w:color="auto"/>
        <w:left w:val="none" w:sz="0" w:space="0" w:color="auto"/>
        <w:bottom w:val="none" w:sz="0" w:space="0" w:color="auto"/>
        <w:right w:val="none" w:sz="0" w:space="0" w:color="auto"/>
      </w:divBdr>
    </w:div>
    <w:div w:id="414329193">
      <w:bodyDiv w:val="1"/>
      <w:marLeft w:val="0"/>
      <w:marRight w:val="0"/>
      <w:marTop w:val="0"/>
      <w:marBottom w:val="0"/>
      <w:divBdr>
        <w:top w:val="none" w:sz="0" w:space="0" w:color="auto"/>
        <w:left w:val="none" w:sz="0" w:space="0" w:color="auto"/>
        <w:bottom w:val="none" w:sz="0" w:space="0" w:color="auto"/>
        <w:right w:val="none" w:sz="0" w:space="0" w:color="auto"/>
      </w:divBdr>
    </w:div>
    <w:div w:id="414597906">
      <w:bodyDiv w:val="1"/>
      <w:marLeft w:val="0"/>
      <w:marRight w:val="0"/>
      <w:marTop w:val="0"/>
      <w:marBottom w:val="0"/>
      <w:divBdr>
        <w:top w:val="none" w:sz="0" w:space="0" w:color="auto"/>
        <w:left w:val="none" w:sz="0" w:space="0" w:color="auto"/>
        <w:bottom w:val="none" w:sz="0" w:space="0" w:color="auto"/>
        <w:right w:val="none" w:sz="0" w:space="0" w:color="auto"/>
      </w:divBdr>
    </w:div>
    <w:div w:id="414666523">
      <w:bodyDiv w:val="1"/>
      <w:marLeft w:val="0"/>
      <w:marRight w:val="0"/>
      <w:marTop w:val="0"/>
      <w:marBottom w:val="0"/>
      <w:divBdr>
        <w:top w:val="none" w:sz="0" w:space="0" w:color="auto"/>
        <w:left w:val="none" w:sz="0" w:space="0" w:color="auto"/>
        <w:bottom w:val="none" w:sz="0" w:space="0" w:color="auto"/>
        <w:right w:val="none" w:sz="0" w:space="0" w:color="auto"/>
      </w:divBdr>
    </w:div>
    <w:div w:id="414715679">
      <w:bodyDiv w:val="1"/>
      <w:marLeft w:val="0"/>
      <w:marRight w:val="0"/>
      <w:marTop w:val="0"/>
      <w:marBottom w:val="0"/>
      <w:divBdr>
        <w:top w:val="none" w:sz="0" w:space="0" w:color="auto"/>
        <w:left w:val="none" w:sz="0" w:space="0" w:color="auto"/>
        <w:bottom w:val="none" w:sz="0" w:space="0" w:color="auto"/>
        <w:right w:val="none" w:sz="0" w:space="0" w:color="auto"/>
      </w:divBdr>
    </w:div>
    <w:div w:id="414715940">
      <w:bodyDiv w:val="1"/>
      <w:marLeft w:val="0"/>
      <w:marRight w:val="0"/>
      <w:marTop w:val="0"/>
      <w:marBottom w:val="0"/>
      <w:divBdr>
        <w:top w:val="none" w:sz="0" w:space="0" w:color="auto"/>
        <w:left w:val="none" w:sz="0" w:space="0" w:color="auto"/>
        <w:bottom w:val="none" w:sz="0" w:space="0" w:color="auto"/>
        <w:right w:val="none" w:sz="0" w:space="0" w:color="auto"/>
      </w:divBdr>
    </w:div>
    <w:div w:id="414740172">
      <w:bodyDiv w:val="1"/>
      <w:marLeft w:val="0"/>
      <w:marRight w:val="0"/>
      <w:marTop w:val="0"/>
      <w:marBottom w:val="0"/>
      <w:divBdr>
        <w:top w:val="none" w:sz="0" w:space="0" w:color="auto"/>
        <w:left w:val="none" w:sz="0" w:space="0" w:color="auto"/>
        <w:bottom w:val="none" w:sz="0" w:space="0" w:color="auto"/>
        <w:right w:val="none" w:sz="0" w:space="0" w:color="auto"/>
      </w:divBdr>
    </w:div>
    <w:div w:id="414863734">
      <w:bodyDiv w:val="1"/>
      <w:marLeft w:val="0"/>
      <w:marRight w:val="0"/>
      <w:marTop w:val="0"/>
      <w:marBottom w:val="0"/>
      <w:divBdr>
        <w:top w:val="none" w:sz="0" w:space="0" w:color="auto"/>
        <w:left w:val="none" w:sz="0" w:space="0" w:color="auto"/>
        <w:bottom w:val="none" w:sz="0" w:space="0" w:color="auto"/>
        <w:right w:val="none" w:sz="0" w:space="0" w:color="auto"/>
      </w:divBdr>
    </w:div>
    <w:div w:id="414865064">
      <w:bodyDiv w:val="1"/>
      <w:marLeft w:val="0"/>
      <w:marRight w:val="0"/>
      <w:marTop w:val="0"/>
      <w:marBottom w:val="0"/>
      <w:divBdr>
        <w:top w:val="none" w:sz="0" w:space="0" w:color="auto"/>
        <w:left w:val="none" w:sz="0" w:space="0" w:color="auto"/>
        <w:bottom w:val="none" w:sz="0" w:space="0" w:color="auto"/>
        <w:right w:val="none" w:sz="0" w:space="0" w:color="auto"/>
      </w:divBdr>
    </w:div>
    <w:div w:id="414865517">
      <w:bodyDiv w:val="1"/>
      <w:marLeft w:val="0"/>
      <w:marRight w:val="0"/>
      <w:marTop w:val="0"/>
      <w:marBottom w:val="0"/>
      <w:divBdr>
        <w:top w:val="none" w:sz="0" w:space="0" w:color="auto"/>
        <w:left w:val="none" w:sz="0" w:space="0" w:color="auto"/>
        <w:bottom w:val="none" w:sz="0" w:space="0" w:color="auto"/>
        <w:right w:val="none" w:sz="0" w:space="0" w:color="auto"/>
      </w:divBdr>
    </w:div>
    <w:div w:id="414910060">
      <w:bodyDiv w:val="1"/>
      <w:marLeft w:val="0"/>
      <w:marRight w:val="0"/>
      <w:marTop w:val="0"/>
      <w:marBottom w:val="0"/>
      <w:divBdr>
        <w:top w:val="none" w:sz="0" w:space="0" w:color="auto"/>
        <w:left w:val="none" w:sz="0" w:space="0" w:color="auto"/>
        <w:bottom w:val="none" w:sz="0" w:space="0" w:color="auto"/>
        <w:right w:val="none" w:sz="0" w:space="0" w:color="auto"/>
      </w:divBdr>
    </w:div>
    <w:div w:id="414937170">
      <w:bodyDiv w:val="1"/>
      <w:marLeft w:val="0"/>
      <w:marRight w:val="0"/>
      <w:marTop w:val="0"/>
      <w:marBottom w:val="0"/>
      <w:divBdr>
        <w:top w:val="none" w:sz="0" w:space="0" w:color="auto"/>
        <w:left w:val="none" w:sz="0" w:space="0" w:color="auto"/>
        <w:bottom w:val="none" w:sz="0" w:space="0" w:color="auto"/>
        <w:right w:val="none" w:sz="0" w:space="0" w:color="auto"/>
      </w:divBdr>
    </w:div>
    <w:div w:id="414979339">
      <w:bodyDiv w:val="1"/>
      <w:marLeft w:val="0"/>
      <w:marRight w:val="0"/>
      <w:marTop w:val="0"/>
      <w:marBottom w:val="0"/>
      <w:divBdr>
        <w:top w:val="none" w:sz="0" w:space="0" w:color="auto"/>
        <w:left w:val="none" w:sz="0" w:space="0" w:color="auto"/>
        <w:bottom w:val="none" w:sz="0" w:space="0" w:color="auto"/>
        <w:right w:val="none" w:sz="0" w:space="0" w:color="auto"/>
      </w:divBdr>
    </w:div>
    <w:div w:id="414980218">
      <w:bodyDiv w:val="1"/>
      <w:marLeft w:val="0"/>
      <w:marRight w:val="0"/>
      <w:marTop w:val="0"/>
      <w:marBottom w:val="0"/>
      <w:divBdr>
        <w:top w:val="none" w:sz="0" w:space="0" w:color="auto"/>
        <w:left w:val="none" w:sz="0" w:space="0" w:color="auto"/>
        <w:bottom w:val="none" w:sz="0" w:space="0" w:color="auto"/>
        <w:right w:val="none" w:sz="0" w:space="0" w:color="auto"/>
      </w:divBdr>
    </w:div>
    <w:div w:id="414982024">
      <w:bodyDiv w:val="1"/>
      <w:marLeft w:val="0"/>
      <w:marRight w:val="0"/>
      <w:marTop w:val="0"/>
      <w:marBottom w:val="0"/>
      <w:divBdr>
        <w:top w:val="none" w:sz="0" w:space="0" w:color="auto"/>
        <w:left w:val="none" w:sz="0" w:space="0" w:color="auto"/>
        <w:bottom w:val="none" w:sz="0" w:space="0" w:color="auto"/>
        <w:right w:val="none" w:sz="0" w:space="0" w:color="auto"/>
      </w:divBdr>
    </w:div>
    <w:div w:id="414984844">
      <w:bodyDiv w:val="1"/>
      <w:marLeft w:val="0"/>
      <w:marRight w:val="0"/>
      <w:marTop w:val="0"/>
      <w:marBottom w:val="0"/>
      <w:divBdr>
        <w:top w:val="none" w:sz="0" w:space="0" w:color="auto"/>
        <w:left w:val="none" w:sz="0" w:space="0" w:color="auto"/>
        <w:bottom w:val="none" w:sz="0" w:space="0" w:color="auto"/>
        <w:right w:val="none" w:sz="0" w:space="0" w:color="auto"/>
      </w:divBdr>
    </w:div>
    <w:div w:id="415251164">
      <w:bodyDiv w:val="1"/>
      <w:marLeft w:val="0"/>
      <w:marRight w:val="0"/>
      <w:marTop w:val="0"/>
      <w:marBottom w:val="0"/>
      <w:divBdr>
        <w:top w:val="none" w:sz="0" w:space="0" w:color="auto"/>
        <w:left w:val="none" w:sz="0" w:space="0" w:color="auto"/>
        <w:bottom w:val="none" w:sz="0" w:space="0" w:color="auto"/>
        <w:right w:val="none" w:sz="0" w:space="0" w:color="auto"/>
      </w:divBdr>
    </w:div>
    <w:div w:id="415396740">
      <w:bodyDiv w:val="1"/>
      <w:marLeft w:val="0"/>
      <w:marRight w:val="0"/>
      <w:marTop w:val="0"/>
      <w:marBottom w:val="0"/>
      <w:divBdr>
        <w:top w:val="none" w:sz="0" w:space="0" w:color="auto"/>
        <w:left w:val="none" w:sz="0" w:space="0" w:color="auto"/>
        <w:bottom w:val="none" w:sz="0" w:space="0" w:color="auto"/>
        <w:right w:val="none" w:sz="0" w:space="0" w:color="auto"/>
      </w:divBdr>
    </w:div>
    <w:div w:id="415440196">
      <w:bodyDiv w:val="1"/>
      <w:marLeft w:val="0"/>
      <w:marRight w:val="0"/>
      <w:marTop w:val="0"/>
      <w:marBottom w:val="0"/>
      <w:divBdr>
        <w:top w:val="none" w:sz="0" w:space="0" w:color="auto"/>
        <w:left w:val="none" w:sz="0" w:space="0" w:color="auto"/>
        <w:bottom w:val="none" w:sz="0" w:space="0" w:color="auto"/>
        <w:right w:val="none" w:sz="0" w:space="0" w:color="auto"/>
      </w:divBdr>
    </w:div>
    <w:div w:id="415515622">
      <w:bodyDiv w:val="1"/>
      <w:marLeft w:val="0"/>
      <w:marRight w:val="0"/>
      <w:marTop w:val="0"/>
      <w:marBottom w:val="0"/>
      <w:divBdr>
        <w:top w:val="none" w:sz="0" w:space="0" w:color="auto"/>
        <w:left w:val="none" w:sz="0" w:space="0" w:color="auto"/>
        <w:bottom w:val="none" w:sz="0" w:space="0" w:color="auto"/>
        <w:right w:val="none" w:sz="0" w:space="0" w:color="auto"/>
      </w:divBdr>
    </w:div>
    <w:div w:id="415712229">
      <w:bodyDiv w:val="1"/>
      <w:marLeft w:val="0"/>
      <w:marRight w:val="0"/>
      <w:marTop w:val="0"/>
      <w:marBottom w:val="0"/>
      <w:divBdr>
        <w:top w:val="none" w:sz="0" w:space="0" w:color="auto"/>
        <w:left w:val="none" w:sz="0" w:space="0" w:color="auto"/>
        <w:bottom w:val="none" w:sz="0" w:space="0" w:color="auto"/>
        <w:right w:val="none" w:sz="0" w:space="0" w:color="auto"/>
      </w:divBdr>
    </w:div>
    <w:div w:id="415826764">
      <w:bodyDiv w:val="1"/>
      <w:marLeft w:val="0"/>
      <w:marRight w:val="0"/>
      <w:marTop w:val="0"/>
      <w:marBottom w:val="0"/>
      <w:divBdr>
        <w:top w:val="none" w:sz="0" w:space="0" w:color="auto"/>
        <w:left w:val="none" w:sz="0" w:space="0" w:color="auto"/>
        <w:bottom w:val="none" w:sz="0" w:space="0" w:color="auto"/>
        <w:right w:val="none" w:sz="0" w:space="0" w:color="auto"/>
      </w:divBdr>
    </w:div>
    <w:div w:id="415828759">
      <w:bodyDiv w:val="1"/>
      <w:marLeft w:val="0"/>
      <w:marRight w:val="0"/>
      <w:marTop w:val="0"/>
      <w:marBottom w:val="0"/>
      <w:divBdr>
        <w:top w:val="none" w:sz="0" w:space="0" w:color="auto"/>
        <w:left w:val="none" w:sz="0" w:space="0" w:color="auto"/>
        <w:bottom w:val="none" w:sz="0" w:space="0" w:color="auto"/>
        <w:right w:val="none" w:sz="0" w:space="0" w:color="auto"/>
      </w:divBdr>
    </w:div>
    <w:div w:id="415833601">
      <w:bodyDiv w:val="1"/>
      <w:marLeft w:val="0"/>
      <w:marRight w:val="0"/>
      <w:marTop w:val="0"/>
      <w:marBottom w:val="0"/>
      <w:divBdr>
        <w:top w:val="none" w:sz="0" w:space="0" w:color="auto"/>
        <w:left w:val="none" w:sz="0" w:space="0" w:color="auto"/>
        <w:bottom w:val="none" w:sz="0" w:space="0" w:color="auto"/>
        <w:right w:val="none" w:sz="0" w:space="0" w:color="auto"/>
      </w:divBdr>
    </w:div>
    <w:div w:id="415858087">
      <w:bodyDiv w:val="1"/>
      <w:marLeft w:val="0"/>
      <w:marRight w:val="0"/>
      <w:marTop w:val="0"/>
      <w:marBottom w:val="0"/>
      <w:divBdr>
        <w:top w:val="none" w:sz="0" w:space="0" w:color="auto"/>
        <w:left w:val="none" w:sz="0" w:space="0" w:color="auto"/>
        <w:bottom w:val="none" w:sz="0" w:space="0" w:color="auto"/>
        <w:right w:val="none" w:sz="0" w:space="0" w:color="auto"/>
      </w:divBdr>
    </w:div>
    <w:div w:id="415903854">
      <w:bodyDiv w:val="1"/>
      <w:marLeft w:val="0"/>
      <w:marRight w:val="0"/>
      <w:marTop w:val="0"/>
      <w:marBottom w:val="0"/>
      <w:divBdr>
        <w:top w:val="none" w:sz="0" w:space="0" w:color="auto"/>
        <w:left w:val="none" w:sz="0" w:space="0" w:color="auto"/>
        <w:bottom w:val="none" w:sz="0" w:space="0" w:color="auto"/>
        <w:right w:val="none" w:sz="0" w:space="0" w:color="auto"/>
      </w:divBdr>
    </w:div>
    <w:div w:id="415975811">
      <w:bodyDiv w:val="1"/>
      <w:marLeft w:val="0"/>
      <w:marRight w:val="0"/>
      <w:marTop w:val="0"/>
      <w:marBottom w:val="0"/>
      <w:divBdr>
        <w:top w:val="none" w:sz="0" w:space="0" w:color="auto"/>
        <w:left w:val="none" w:sz="0" w:space="0" w:color="auto"/>
        <w:bottom w:val="none" w:sz="0" w:space="0" w:color="auto"/>
        <w:right w:val="none" w:sz="0" w:space="0" w:color="auto"/>
      </w:divBdr>
    </w:div>
    <w:div w:id="415984614">
      <w:bodyDiv w:val="1"/>
      <w:marLeft w:val="0"/>
      <w:marRight w:val="0"/>
      <w:marTop w:val="0"/>
      <w:marBottom w:val="0"/>
      <w:divBdr>
        <w:top w:val="none" w:sz="0" w:space="0" w:color="auto"/>
        <w:left w:val="none" w:sz="0" w:space="0" w:color="auto"/>
        <w:bottom w:val="none" w:sz="0" w:space="0" w:color="auto"/>
        <w:right w:val="none" w:sz="0" w:space="0" w:color="auto"/>
      </w:divBdr>
    </w:div>
    <w:div w:id="415984744">
      <w:bodyDiv w:val="1"/>
      <w:marLeft w:val="0"/>
      <w:marRight w:val="0"/>
      <w:marTop w:val="0"/>
      <w:marBottom w:val="0"/>
      <w:divBdr>
        <w:top w:val="none" w:sz="0" w:space="0" w:color="auto"/>
        <w:left w:val="none" w:sz="0" w:space="0" w:color="auto"/>
        <w:bottom w:val="none" w:sz="0" w:space="0" w:color="auto"/>
        <w:right w:val="none" w:sz="0" w:space="0" w:color="auto"/>
      </w:divBdr>
    </w:div>
    <w:div w:id="416054377">
      <w:bodyDiv w:val="1"/>
      <w:marLeft w:val="0"/>
      <w:marRight w:val="0"/>
      <w:marTop w:val="0"/>
      <w:marBottom w:val="0"/>
      <w:divBdr>
        <w:top w:val="none" w:sz="0" w:space="0" w:color="auto"/>
        <w:left w:val="none" w:sz="0" w:space="0" w:color="auto"/>
        <w:bottom w:val="none" w:sz="0" w:space="0" w:color="auto"/>
        <w:right w:val="none" w:sz="0" w:space="0" w:color="auto"/>
      </w:divBdr>
    </w:div>
    <w:div w:id="416092920">
      <w:bodyDiv w:val="1"/>
      <w:marLeft w:val="0"/>
      <w:marRight w:val="0"/>
      <w:marTop w:val="0"/>
      <w:marBottom w:val="0"/>
      <w:divBdr>
        <w:top w:val="none" w:sz="0" w:space="0" w:color="auto"/>
        <w:left w:val="none" w:sz="0" w:space="0" w:color="auto"/>
        <w:bottom w:val="none" w:sz="0" w:space="0" w:color="auto"/>
        <w:right w:val="none" w:sz="0" w:space="0" w:color="auto"/>
      </w:divBdr>
    </w:div>
    <w:div w:id="416102625">
      <w:bodyDiv w:val="1"/>
      <w:marLeft w:val="0"/>
      <w:marRight w:val="0"/>
      <w:marTop w:val="0"/>
      <w:marBottom w:val="0"/>
      <w:divBdr>
        <w:top w:val="none" w:sz="0" w:space="0" w:color="auto"/>
        <w:left w:val="none" w:sz="0" w:space="0" w:color="auto"/>
        <w:bottom w:val="none" w:sz="0" w:space="0" w:color="auto"/>
        <w:right w:val="none" w:sz="0" w:space="0" w:color="auto"/>
      </w:divBdr>
    </w:div>
    <w:div w:id="416168898">
      <w:bodyDiv w:val="1"/>
      <w:marLeft w:val="0"/>
      <w:marRight w:val="0"/>
      <w:marTop w:val="0"/>
      <w:marBottom w:val="0"/>
      <w:divBdr>
        <w:top w:val="none" w:sz="0" w:space="0" w:color="auto"/>
        <w:left w:val="none" w:sz="0" w:space="0" w:color="auto"/>
        <w:bottom w:val="none" w:sz="0" w:space="0" w:color="auto"/>
        <w:right w:val="none" w:sz="0" w:space="0" w:color="auto"/>
      </w:divBdr>
    </w:div>
    <w:div w:id="416251632">
      <w:bodyDiv w:val="1"/>
      <w:marLeft w:val="0"/>
      <w:marRight w:val="0"/>
      <w:marTop w:val="0"/>
      <w:marBottom w:val="0"/>
      <w:divBdr>
        <w:top w:val="none" w:sz="0" w:space="0" w:color="auto"/>
        <w:left w:val="none" w:sz="0" w:space="0" w:color="auto"/>
        <w:bottom w:val="none" w:sz="0" w:space="0" w:color="auto"/>
        <w:right w:val="none" w:sz="0" w:space="0" w:color="auto"/>
      </w:divBdr>
    </w:div>
    <w:div w:id="416437680">
      <w:bodyDiv w:val="1"/>
      <w:marLeft w:val="0"/>
      <w:marRight w:val="0"/>
      <w:marTop w:val="0"/>
      <w:marBottom w:val="0"/>
      <w:divBdr>
        <w:top w:val="none" w:sz="0" w:space="0" w:color="auto"/>
        <w:left w:val="none" w:sz="0" w:space="0" w:color="auto"/>
        <w:bottom w:val="none" w:sz="0" w:space="0" w:color="auto"/>
        <w:right w:val="none" w:sz="0" w:space="0" w:color="auto"/>
      </w:divBdr>
    </w:div>
    <w:div w:id="416445681">
      <w:bodyDiv w:val="1"/>
      <w:marLeft w:val="0"/>
      <w:marRight w:val="0"/>
      <w:marTop w:val="0"/>
      <w:marBottom w:val="0"/>
      <w:divBdr>
        <w:top w:val="none" w:sz="0" w:space="0" w:color="auto"/>
        <w:left w:val="none" w:sz="0" w:space="0" w:color="auto"/>
        <w:bottom w:val="none" w:sz="0" w:space="0" w:color="auto"/>
        <w:right w:val="none" w:sz="0" w:space="0" w:color="auto"/>
      </w:divBdr>
    </w:div>
    <w:div w:id="416633554">
      <w:bodyDiv w:val="1"/>
      <w:marLeft w:val="0"/>
      <w:marRight w:val="0"/>
      <w:marTop w:val="0"/>
      <w:marBottom w:val="0"/>
      <w:divBdr>
        <w:top w:val="none" w:sz="0" w:space="0" w:color="auto"/>
        <w:left w:val="none" w:sz="0" w:space="0" w:color="auto"/>
        <w:bottom w:val="none" w:sz="0" w:space="0" w:color="auto"/>
        <w:right w:val="none" w:sz="0" w:space="0" w:color="auto"/>
      </w:divBdr>
    </w:div>
    <w:div w:id="416824383">
      <w:bodyDiv w:val="1"/>
      <w:marLeft w:val="0"/>
      <w:marRight w:val="0"/>
      <w:marTop w:val="0"/>
      <w:marBottom w:val="0"/>
      <w:divBdr>
        <w:top w:val="none" w:sz="0" w:space="0" w:color="auto"/>
        <w:left w:val="none" w:sz="0" w:space="0" w:color="auto"/>
        <w:bottom w:val="none" w:sz="0" w:space="0" w:color="auto"/>
        <w:right w:val="none" w:sz="0" w:space="0" w:color="auto"/>
      </w:divBdr>
    </w:div>
    <w:div w:id="416944180">
      <w:bodyDiv w:val="1"/>
      <w:marLeft w:val="0"/>
      <w:marRight w:val="0"/>
      <w:marTop w:val="0"/>
      <w:marBottom w:val="0"/>
      <w:divBdr>
        <w:top w:val="none" w:sz="0" w:space="0" w:color="auto"/>
        <w:left w:val="none" w:sz="0" w:space="0" w:color="auto"/>
        <w:bottom w:val="none" w:sz="0" w:space="0" w:color="auto"/>
        <w:right w:val="none" w:sz="0" w:space="0" w:color="auto"/>
      </w:divBdr>
    </w:div>
    <w:div w:id="417140452">
      <w:bodyDiv w:val="1"/>
      <w:marLeft w:val="0"/>
      <w:marRight w:val="0"/>
      <w:marTop w:val="0"/>
      <w:marBottom w:val="0"/>
      <w:divBdr>
        <w:top w:val="none" w:sz="0" w:space="0" w:color="auto"/>
        <w:left w:val="none" w:sz="0" w:space="0" w:color="auto"/>
        <w:bottom w:val="none" w:sz="0" w:space="0" w:color="auto"/>
        <w:right w:val="none" w:sz="0" w:space="0" w:color="auto"/>
      </w:divBdr>
    </w:div>
    <w:div w:id="417142602">
      <w:bodyDiv w:val="1"/>
      <w:marLeft w:val="0"/>
      <w:marRight w:val="0"/>
      <w:marTop w:val="0"/>
      <w:marBottom w:val="0"/>
      <w:divBdr>
        <w:top w:val="none" w:sz="0" w:space="0" w:color="auto"/>
        <w:left w:val="none" w:sz="0" w:space="0" w:color="auto"/>
        <w:bottom w:val="none" w:sz="0" w:space="0" w:color="auto"/>
        <w:right w:val="none" w:sz="0" w:space="0" w:color="auto"/>
      </w:divBdr>
    </w:div>
    <w:div w:id="417214276">
      <w:bodyDiv w:val="1"/>
      <w:marLeft w:val="0"/>
      <w:marRight w:val="0"/>
      <w:marTop w:val="0"/>
      <w:marBottom w:val="0"/>
      <w:divBdr>
        <w:top w:val="none" w:sz="0" w:space="0" w:color="auto"/>
        <w:left w:val="none" w:sz="0" w:space="0" w:color="auto"/>
        <w:bottom w:val="none" w:sz="0" w:space="0" w:color="auto"/>
        <w:right w:val="none" w:sz="0" w:space="0" w:color="auto"/>
      </w:divBdr>
    </w:div>
    <w:div w:id="417336075">
      <w:bodyDiv w:val="1"/>
      <w:marLeft w:val="0"/>
      <w:marRight w:val="0"/>
      <w:marTop w:val="0"/>
      <w:marBottom w:val="0"/>
      <w:divBdr>
        <w:top w:val="none" w:sz="0" w:space="0" w:color="auto"/>
        <w:left w:val="none" w:sz="0" w:space="0" w:color="auto"/>
        <w:bottom w:val="none" w:sz="0" w:space="0" w:color="auto"/>
        <w:right w:val="none" w:sz="0" w:space="0" w:color="auto"/>
      </w:divBdr>
    </w:div>
    <w:div w:id="417408779">
      <w:bodyDiv w:val="1"/>
      <w:marLeft w:val="0"/>
      <w:marRight w:val="0"/>
      <w:marTop w:val="0"/>
      <w:marBottom w:val="0"/>
      <w:divBdr>
        <w:top w:val="none" w:sz="0" w:space="0" w:color="auto"/>
        <w:left w:val="none" w:sz="0" w:space="0" w:color="auto"/>
        <w:bottom w:val="none" w:sz="0" w:space="0" w:color="auto"/>
        <w:right w:val="none" w:sz="0" w:space="0" w:color="auto"/>
      </w:divBdr>
    </w:div>
    <w:div w:id="417409889">
      <w:bodyDiv w:val="1"/>
      <w:marLeft w:val="0"/>
      <w:marRight w:val="0"/>
      <w:marTop w:val="0"/>
      <w:marBottom w:val="0"/>
      <w:divBdr>
        <w:top w:val="none" w:sz="0" w:space="0" w:color="auto"/>
        <w:left w:val="none" w:sz="0" w:space="0" w:color="auto"/>
        <w:bottom w:val="none" w:sz="0" w:space="0" w:color="auto"/>
        <w:right w:val="none" w:sz="0" w:space="0" w:color="auto"/>
      </w:divBdr>
    </w:div>
    <w:div w:id="417480862">
      <w:bodyDiv w:val="1"/>
      <w:marLeft w:val="0"/>
      <w:marRight w:val="0"/>
      <w:marTop w:val="0"/>
      <w:marBottom w:val="0"/>
      <w:divBdr>
        <w:top w:val="none" w:sz="0" w:space="0" w:color="auto"/>
        <w:left w:val="none" w:sz="0" w:space="0" w:color="auto"/>
        <w:bottom w:val="none" w:sz="0" w:space="0" w:color="auto"/>
        <w:right w:val="none" w:sz="0" w:space="0" w:color="auto"/>
      </w:divBdr>
    </w:div>
    <w:div w:id="417599590">
      <w:bodyDiv w:val="1"/>
      <w:marLeft w:val="0"/>
      <w:marRight w:val="0"/>
      <w:marTop w:val="0"/>
      <w:marBottom w:val="0"/>
      <w:divBdr>
        <w:top w:val="none" w:sz="0" w:space="0" w:color="auto"/>
        <w:left w:val="none" w:sz="0" w:space="0" w:color="auto"/>
        <w:bottom w:val="none" w:sz="0" w:space="0" w:color="auto"/>
        <w:right w:val="none" w:sz="0" w:space="0" w:color="auto"/>
      </w:divBdr>
    </w:div>
    <w:div w:id="417750124">
      <w:bodyDiv w:val="1"/>
      <w:marLeft w:val="0"/>
      <w:marRight w:val="0"/>
      <w:marTop w:val="0"/>
      <w:marBottom w:val="0"/>
      <w:divBdr>
        <w:top w:val="none" w:sz="0" w:space="0" w:color="auto"/>
        <w:left w:val="none" w:sz="0" w:space="0" w:color="auto"/>
        <w:bottom w:val="none" w:sz="0" w:space="0" w:color="auto"/>
        <w:right w:val="none" w:sz="0" w:space="0" w:color="auto"/>
      </w:divBdr>
    </w:div>
    <w:div w:id="417874110">
      <w:bodyDiv w:val="1"/>
      <w:marLeft w:val="0"/>
      <w:marRight w:val="0"/>
      <w:marTop w:val="0"/>
      <w:marBottom w:val="0"/>
      <w:divBdr>
        <w:top w:val="none" w:sz="0" w:space="0" w:color="auto"/>
        <w:left w:val="none" w:sz="0" w:space="0" w:color="auto"/>
        <w:bottom w:val="none" w:sz="0" w:space="0" w:color="auto"/>
        <w:right w:val="none" w:sz="0" w:space="0" w:color="auto"/>
      </w:divBdr>
    </w:div>
    <w:div w:id="417942941">
      <w:bodyDiv w:val="1"/>
      <w:marLeft w:val="0"/>
      <w:marRight w:val="0"/>
      <w:marTop w:val="0"/>
      <w:marBottom w:val="0"/>
      <w:divBdr>
        <w:top w:val="none" w:sz="0" w:space="0" w:color="auto"/>
        <w:left w:val="none" w:sz="0" w:space="0" w:color="auto"/>
        <w:bottom w:val="none" w:sz="0" w:space="0" w:color="auto"/>
        <w:right w:val="none" w:sz="0" w:space="0" w:color="auto"/>
      </w:divBdr>
    </w:div>
    <w:div w:id="417988807">
      <w:bodyDiv w:val="1"/>
      <w:marLeft w:val="0"/>
      <w:marRight w:val="0"/>
      <w:marTop w:val="0"/>
      <w:marBottom w:val="0"/>
      <w:divBdr>
        <w:top w:val="none" w:sz="0" w:space="0" w:color="auto"/>
        <w:left w:val="none" w:sz="0" w:space="0" w:color="auto"/>
        <w:bottom w:val="none" w:sz="0" w:space="0" w:color="auto"/>
        <w:right w:val="none" w:sz="0" w:space="0" w:color="auto"/>
      </w:divBdr>
    </w:div>
    <w:div w:id="417988901">
      <w:bodyDiv w:val="1"/>
      <w:marLeft w:val="0"/>
      <w:marRight w:val="0"/>
      <w:marTop w:val="0"/>
      <w:marBottom w:val="0"/>
      <w:divBdr>
        <w:top w:val="none" w:sz="0" w:space="0" w:color="auto"/>
        <w:left w:val="none" w:sz="0" w:space="0" w:color="auto"/>
        <w:bottom w:val="none" w:sz="0" w:space="0" w:color="auto"/>
        <w:right w:val="none" w:sz="0" w:space="0" w:color="auto"/>
      </w:divBdr>
    </w:div>
    <w:div w:id="418020734">
      <w:bodyDiv w:val="1"/>
      <w:marLeft w:val="0"/>
      <w:marRight w:val="0"/>
      <w:marTop w:val="0"/>
      <w:marBottom w:val="0"/>
      <w:divBdr>
        <w:top w:val="none" w:sz="0" w:space="0" w:color="auto"/>
        <w:left w:val="none" w:sz="0" w:space="0" w:color="auto"/>
        <w:bottom w:val="none" w:sz="0" w:space="0" w:color="auto"/>
        <w:right w:val="none" w:sz="0" w:space="0" w:color="auto"/>
      </w:divBdr>
    </w:div>
    <w:div w:id="418068021">
      <w:bodyDiv w:val="1"/>
      <w:marLeft w:val="0"/>
      <w:marRight w:val="0"/>
      <w:marTop w:val="0"/>
      <w:marBottom w:val="0"/>
      <w:divBdr>
        <w:top w:val="none" w:sz="0" w:space="0" w:color="auto"/>
        <w:left w:val="none" w:sz="0" w:space="0" w:color="auto"/>
        <w:bottom w:val="none" w:sz="0" w:space="0" w:color="auto"/>
        <w:right w:val="none" w:sz="0" w:space="0" w:color="auto"/>
      </w:divBdr>
    </w:div>
    <w:div w:id="418134396">
      <w:bodyDiv w:val="1"/>
      <w:marLeft w:val="0"/>
      <w:marRight w:val="0"/>
      <w:marTop w:val="0"/>
      <w:marBottom w:val="0"/>
      <w:divBdr>
        <w:top w:val="none" w:sz="0" w:space="0" w:color="auto"/>
        <w:left w:val="none" w:sz="0" w:space="0" w:color="auto"/>
        <w:bottom w:val="none" w:sz="0" w:space="0" w:color="auto"/>
        <w:right w:val="none" w:sz="0" w:space="0" w:color="auto"/>
      </w:divBdr>
    </w:div>
    <w:div w:id="418213254">
      <w:bodyDiv w:val="1"/>
      <w:marLeft w:val="0"/>
      <w:marRight w:val="0"/>
      <w:marTop w:val="0"/>
      <w:marBottom w:val="0"/>
      <w:divBdr>
        <w:top w:val="none" w:sz="0" w:space="0" w:color="auto"/>
        <w:left w:val="none" w:sz="0" w:space="0" w:color="auto"/>
        <w:bottom w:val="none" w:sz="0" w:space="0" w:color="auto"/>
        <w:right w:val="none" w:sz="0" w:space="0" w:color="auto"/>
      </w:divBdr>
    </w:div>
    <w:div w:id="418217385">
      <w:bodyDiv w:val="1"/>
      <w:marLeft w:val="0"/>
      <w:marRight w:val="0"/>
      <w:marTop w:val="0"/>
      <w:marBottom w:val="0"/>
      <w:divBdr>
        <w:top w:val="none" w:sz="0" w:space="0" w:color="auto"/>
        <w:left w:val="none" w:sz="0" w:space="0" w:color="auto"/>
        <w:bottom w:val="none" w:sz="0" w:space="0" w:color="auto"/>
        <w:right w:val="none" w:sz="0" w:space="0" w:color="auto"/>
      </w:divBdr>
    </w:div>
    <w:div w:id="418406182">
      <w:bodyDiv w:val="1"/>
      <w:marLeft w:val="0"/>
      <w:marRight w:val="0"/>
      <w:marTop w:val="0"/>
      <w:marBottom w:val="0"/>
      <w:divBdr>
        <w:top w:val="none" w:sz="0" w:space="0" w:color="auto"/>
        <w:left w:val="none" w:sz="0" w:space="0" w:color="auto"/>
        <w:bottom w:val="none" w:sz="0" w:space="0" w:color="auto"/>
        <w:right w:val="none" w:sz="0" w:space="0" w:color="auto"/>
      </w:divBdr>
    </w:div>
    <w:div w:id="418412086">
      <w:bodyDiv w:val="1"/>
      <w:marLeft w:val="0"/>
      <w:marRight w:val="0"/>
      <w:marTop w:val="0"/>
      <w:marBottom w:val="0"/>
      <w:divBdr>
        <w:top w:val="none" w:sz="0" w:space="0" w:color="auto"/>
        <w:left w:val="none" w:sz="0" w:space="0" w:color="auto"/>
        <w:bottom w:val="none" w:sz="0" w:space="0" w:color="auto"/>
        <w:right w:val="none" w:sz="0" w:space="0" w:color="auto"/>
      </w:divBdr>
    </w:div>
    <w:div w:id="418521342">
      <w:bodyDiv w:val="1"/>
      <w:marLeft w:val="0"/>
      <w:marRight w:val="0"/>
      <w:marTop w:val="0"/>
      <w:marBottom w:val="0"/>
      <w:divBdr>
        <w:top w:val="none" w:sz="0" w:space="0" w:color="auto"/>
        <w:left w:val="none" w:sz="0" w:space="0" w:color="auto"/>
        <w:bottom w:val="none" w:sz="0" w:space="0" w:color="auto"/>
        <w:right w:val="none" w:sz="0" w:space="0" w:color="auto"/>
      </w:divBdr>
    </w:div>
    <w:div w:id="418598169">
      <w:bodyDiv w:val="1"/>
      <w:marLeft w:val="0"/>
      <w:marRight w:val="0"/>
      <w:marTop w:val="0"/>
      <w:marBottom w:val="0"/>
      <w:divBdr>
        <w:top w:val="none" w:sz="0" w:space="0" w:color="auto"/>
        <w:left w:val="none" w:sz="0" w:space="0" w:color="auto"/>
        <w:bottom w:val="none" w:sz="0" w:space="0" w:color="auto"/>
        <w:right w:val="none" w:sz="0" w:space="0" w:color="auto"/>
      </w:divBdr>
    </w:div>
    <w:div w:id="418605657">
      <w:bodyDiv w:val="1"/>
      <w:marLeft w:val="0"/>
      <w:marRight w:val="0"/>
      <w:marTop w:val="0"/>
      <w:marBottom w:val="0"/>
      <w:divBdr>
        <w:top w:val="none" w:sz="0" w:space="0" w:color="auto"/>
        <w:left w:val="none" w:sz="0" w:space="0" w:color="auto"/>
        <w:bottom w:val="none" w:sz="0" w:space="0" w:color="auto"/>
        <w:right w:val="none" w:sz="0" w:space="0" w:color="auto"/>
      </w:divBdr>
    </w:div>
    <w:div w:id="418722865">
      <w:bodyDiv w:val="1"/>
      <w:marLeft w:val="0"/>
      <w:marRight w:val="0"/>
      <w:marTop w:val="0"/>
      <w:marBottom w:val="0"/>
      <w:divBdr>
        <w:top w:val="none" w:sz="0" w:space="0" w:color="auto"/>
        <w:left w:val="none" w:sz="0" w:space="0" w:color="auto"/>
        <w:bottom w:val="none" w:sz="0" w:space="0" w:color="auto"/>
        <w:right w:val="none" w:sz="0" w:space="0" w:color="auto"/>
      </w:divBdr>
    </w:div>
    <w:div w:id="418915621">
      <w:bodyDiv w:val="1"/>
      <w:marLeft w:val="0"/>
      <w:marRight w:val="0"/>
      <w:marTop w:val="0"/>
      <w:marBottom w:val="0"/>
      <w:divBdr>
        <w:top w:val="none" w:sz="0" w:space="0" w:color="auto"/>
        <w:left w:val="none" w:sz="0" w:space="0" w:color="auto"/>
        <w:bottom w:val="none" w:sz="0" w:space="0" w:color="auto"/>
        <w:right w:val="none" w:sz="0" w:space="0" w:color="auto"/>
      </w:divBdr>
    </w:div>
    <w:div w:id="418916572">
      <w:bodyDiv w:val="1"/>
      <w:marLeft w:val="0"/>
      <w:marRight w:val="0"/>
      <w:marTop w:val="0"/>
      <w:marBottom w:val="0"/>
      <w:divBdr>
        <w:top w:val="none" w:sz="0" w:space="0" w:color="auto"/>
        <w:left w:val="none" w:sz="0" w:space="0" w:color="auto"/>
        <w:bottom w:val="none" w:sz="0" w:space="0" w:color="auto"/>
        <w:right w:val="none" w:sz="0" w:space="0" w:color="auto"/>
      </w:divBdr>
    </w:div>
    <w:div w:id="418985551">
      <w:bodyDiv w:val="1"/>
      <w:marLeft w:val="0"/>
      <w:marRight w:val="0"/>
      <w:marTop w:val="0"/>
      <w:marBottom w:val="0"/>
      <w:divBdr>
        <w:top w:val="none" w:sz="0" w:space="0" w:color="auto"/>
        <w:left w:val="none" w:sz="0" w:space="0" w:color="auto"/>
        <w:bottom w:val="none" w:sz="0" w:space="0" w:color="auto"/>
        <w:right w:val="none" w:sz="0" w:space="0" w:color="auto"/>
      </w:divBdr>
    </w:div>
    <w:div w:id="419106812">
      <w:bodyDiv w:val="1"/>
      <w:marLeft w:val="0"/>
      <w:marRight w:val="0"/>
      <w:marTop w:val="0"/>
      <w:marBottom w:val="0"/>
      <w:divBdr>
        <w:top w:val="none" w:sz="0" w:space="0" w:color="auto"/>
        <w:left w:val="none" w:sz="0" w:space="0" w:color="auto"/>
        <w:bottom w:val="none" w:sz="0" w:space="0" w:color="auto"/>
        <w:right w:val="none" w:sz="0" w:space="0" w:color="auto"/>
      </w:divBdr>
    </w:div>
    <w:div w:id="419182709">
      <w:bodyDiv w:val="1"/>
      <w:marLeft w:val="0"/>
      <w:marRight w:val="0"/>
      <w:marTop w:val="0"/>
      <w:marBottom w:val="0"/>
      <w:divBdr>
        <w:top w:val="none" w:sz="0" w:space="0" w:color="auto"/>
        <w:left w:val="none" w:sz="0" w:space="0" w:color="auto"/>
        <w:bottom w:val="none" w:sz="0" w:space="0" w:color="auto"/>
        <w:right w:val="none" w:sz="0" w:space="0" w:color="auto"/>
      </w:divBdr>
    </w:div>
    <w:div w:id="419251627">
      <w:bodyDiv w:val="1"/>
      <w:marLeft w:val="0"/>
      <w:marRight w:val="0"/>
      <w:marTop w:val="0"/>
      <w:marBottom w:val="0"/>
      <w:divBdr>
        <w:top w:val="none" w:sz="0" w:space="0" w:color="auto"/>
        <w:left w:val="none" w:sz="0" w:space="0" w:color="auto"/>
        <w:bottom w:val="none" w:sz="0" w:space="0" w:color="auto"/>
        <w:right w:val="none" w:sz="0" w:space="0" w:color="auto"/>
      </w:divBdr>
    </w:div>
    <w:div w:id="419299568">
      <w:bodyDiv w:val="1"/>
      <w:marLeft w:val="0"/>
      <w:marRight w:val="0"/>
      <w:marTop w:val="0"/>
      <w:marBottom w:val="0"/>
      <w:divBdr>
        <w:top w:val="none" w:sz="0" w:space="0" w:color="auto"/>
        <w:left w:val="none" w:sz="0" w:space="0" w:color="auto"/>
        <w:bottom w:val="none" w:sz="0" w:space="0" w:color="auto"/>
        <w:right w:val="none" w:sz="0" w:space="0" w:color="auto"/>
      </w:divBdr>
    </w:div>
    <w:div w:id="419328305">
      <w:bodyDiv w:val="1"/>
      <w:marLeft w:val="0"/>
      <w:marRight w:val="0"/>
      <w:marTop w:val="0"/>
      <w:marBottom w:val="0"/>
      <w:divBdr>
        <w:top w:val="none" w:sz="0" w:space="0" w:color="auto"/>
        <w:left w:val="none" w:sz="0" w:space="0" w:color="auto"/>
        <w:bottom w:val="none" w:sz="0" w:space="0" w:color="auto"/>
        <w:right w:val="none" w:sz="0" w:space="0" w:color="auto"/>
      </w:divBdr>
    </w:div>
    <w:div w:id="419377797">
      <w:bodyDiv w:val="1"/>
      <w:marLeft w:val="0"/>
      <w:marRight w:val="0"/>
      <w:marTop w:val="0"/>
      <w:marBottom w:val="0"/>
      <w:divBdr>
        <w:top w:val="none" w:sz="0" w:space="0" w:color="auto"/>
        <w:left w:val="none" w:sz="0" w:space="0" w:color="auto"/>
        <w:bottom w:val="none" w:sz="0" w:space="0" w:color="auto"/>
        <w:right w:val="none" w:sz="0" w:space="0" w:color="auto"/>
      </w:divBdr>
    </w:div>
    <w:div w:id="419525693">
      <w:bodyDiv w:val="1"/>
      <w:marLeft w:val="0"/>
      <w:marRight w:val="0"/>
      <w:marTop w:val="0"/>
      <w:marBottom w:val="0"/>
      <w:divBdr>
        <w:top w:val="none" w:sz="0" w:space="0" w:color="auto"/>
        <w:left w:val="none" w:sz="0" w:space="0" w:color="auto"/>
        <w:bottom w:val="none" w:sz="0" w:space="0" w:color="auto"/>
        <w:right w:val="none" w:sz="0" w:space="0" w:color="auto"/>
      </w:divBdr>
    </w:div>
    <w:div w:id="419647344">
      <w:bodyDiv w:val="1"/>
      <w:marLeft w:val="0"/>
      <w:marRight w:val="0"/>
      <w:marTop w:val="0"/>
      <w:marBottom w:val="0"/>
      <w:divBdr>
        <w:top w:val="none" w:sz="0" w:space="0" w:color="auto"/>
        <w:left w:val="none" w:sz="0" w:space="0" w:color="auto"/>
        <w:bottom w:val="none" w:sz="0" w:space="0" w:color="auto"/>
        <w:right w:val="none" w:sz="0" w:space="0" w:color="auto"/>
      </w:divBdr>
    </w:div>
    <w:div w:id="419758217">
      <w:bodyDiv w:val="1"/>
      <w:marLeft w:val="0"/>
      <w:marRight w:val="0"/>
      <w:marTop w:val="0"/>
      <w:marBottom w:val="0"/>
      <w:divBdr>
        <w:top w:val="none" w:sz="0" w:space="0" w:color="auto"/>
        <w:left w:val="none" w:sz="0" w:space="0" w:color="auto"/>
        <w:bottom w:val="none" w:sz="0" w:space="0" w:color="auto"/>
        <w:right w:val="none" w:sz="0" w:space="0" w:color="auto"/>
      </w:divBdr>
    </w:div>
    <w:div w:id="419836027">
      <w:bodyDiv w:val="1"/>
      <w:marLeft w:val="0"/>
      <w:marRight w:val="0"/>
      <w:marTop w:val="0"/>
      <w:marBottom w:val="0"/>
      <w:divBdr>
        <w:top w:val="none" w:sz="0" w:space="0" w:color="auto"/>
        <w:left w:val="none" w:sz="0" w:space="0" w:color="auto"/>
        <w:bottom w:val="none" w:sz="0" w:space="0" w:color="auto"/>
        <w:right w:val="none" w:sz="0" w:space="0" w:color="auto"/>
      </w:divBdr>
    </w:div>
    <w:div w:id="419908367">
      <w:bodyDiv w:val="1"/>
      <w:marLeft w:val="0"/>
      <w:marRight w:val="0"/>
      <w:marTop w:val="0"/>
      <w:marBottom w:val="0"/>
      <w:divBdr>
        <w:top w:val="none" w:sz="0" w:space="0" w:color="auto"/>
        <w:left w:val="none" w:sz="0" w:space="0" w:color="auto"/>
        <w:bottom w:val="none" w:sz="0" w:space="0" w:color="auto"/>
        <w:right w:val="none" w:sz="0" w:space="0" w:color="auto"/>
      </w:divBdr>
    </w:div>
    <w:div w:id="419957037">
      <w:bodyDiv w:val="1"/>
      <w:marLeft w:val="0"/>
      <w:marRight w:val="0"/>
      <w:marTop w:val="0"/>
      <w:marBottom w:val="0"/>
      <w:divBdr>
        <w:top w:val="none" w:sz="0" w:space="0" w:color="auto"/>
        <w:left w:val="none" w:sz="0" w:space="0" w:color="auto"/>
        <w:bottom w:val="none" w:sz="0" w:space="0" w:color="auto"/>
        <w:right w:val="none" w:sz="0" w:space="0" w:color="auto"/>
      </w:divBdr>
    </w:div>
    <w:div w:id="419958166">
      <w:bodyDiv w:val="1"/>
      <w:marLeft w:val="0"/>
      <w:marRight w:val="0"/>
      <w:marTop w:val="0"/>
      <w:marBottom w:val="0"/>
      <w:divBdr>
        <w:top w:val="none" w:sz="0" w:space="0" w:color="auto"/>
        <w:left w:val="none" w:sz="0" w:space="0" w:color="auto"/>
        <w:bottom w:val="none" w:sz="0" w:space="0" w:color="auto"/>
        <w:right w:val="none" w:sz="0" w:space="0" w:color="auto"/>
      </w:divBdr>
    </w:div>
    <w:div w:id="419986720">
      <w:bodyDiv w:val="1"/>
      <w:marLeft w:val="0"/>
      <w:marRight w:val="0"/>
      <w:marTop w:val="0"/>
      <w:marBottom w:val="0"/>
      <w:divBdr>
        <w:top w:val="none" w:sz="0" w:space="0" w:color="auto"/>
        <w:left w:val="none" w:sz="0" w:space="0" w:color="auto"/>
        <w:bottom w:val="none" w:sz="0" w:space="0" w:color="auto"/>
        <w:right w:val="none" w:sz="0" w:space="0" w:color="auto"/>
      </w:divBdr>
    </w:div>
    <w:div w:id="420104045">
      <w:bodyDiv w:val="1"/>
      <w:marLeft w:val="0"/>
      <w:marRight w:val="0"/>
      <w:marTop w:val="0"/>
      <w:marBottom w:val="0"/>
      <w:divBdr>
        <w:top w:val="none" w:sz="0" w:space="0" w:color="auto"/>
        <w:left w:val="none" w:sz="0" w:space="0" w:color="auto"/>
        <w:bottom w:val="none" w:sz="0" w:space="0" w:color="auto"/>
        <w:right w:val="none" w:sz="0" w:space="0" w:color="auto"/>
      </w:divBdr>
    </w:div>
    <w:div w:id="420368947">
      <w:bodyDiv w:val="1"/>
      <w:marLeft w:val="0"/>
      <w:marRight w:val="0"/>
      <w:marTop w:val="0"/>
      <w:marBottom w:val="0"/>
      <w:divBdr>
        <w:top w:val="none" w:sz="0" w:space="0" w:color="auto"/>
        <w:left w:val="none" w:sz="0" w:space="0" w:color="auto"/>
        <w:bottom w:val="none" w:sz="0" w:space="0" w:color="auto"/>
        <w:right w:val="none" w:sz="0" w:space="0" w:color="auto"/>
      </w:divBdr>
    </w:div>
    <w:div w:id="420373256">
      <w:bodyDiv w:val="1"/>
      <w:marLeft w:val="0"/>
      <w:marRight w:val="0"/>
      <w:marTop w:val="0"/>
      <w:marBottom w:val="0"/>
      <w:divBdr>
        <w:top w:val="none" w:sz="0" w:space="0" w:color="auto"/>
        <w:left w:val="none" w:sz="0" w:space="0" w:color="auto"/>
        <w:bottom w:val="none" w:sz="0" w:space="0" w:color="auto"/>
        <w:right w:val="none" w:sz="0" w:space="0" w:color="auto"/>
      </w:divBdr>
    </w:div>
    <w:div w:id="420445374">
      <w:bodyDiv w:val="1"/>
      <w:marLeft w:val="0"/>
      <w:marRight w:val="0"/>
      <w:marTop w:val="0"/>
      <w:marBottom w:val="0"/>
      <w:divBdr>
        <w:top w:val="none" w:sz="0" w:space="0" w:color="auto"/>
        <w:left w:val="none" w:sz="0" w:space="0" w:color="auto"/>
        <w:bottom w:val="none" w:sz="0" w:space="0" w:color="auto"/>
        <w:right w:val="none" w:sz="0" w:space="0" w:color="auto"/>
      </w:divBdr>
    </w:div>
    <w:div w:id="420494538">
      <w:bodyDiv w:val="1"/>
      <w:marLeft w:val="0"/>
      <w:marRight w:val="0"/>
      <w:marTop w:val="0"/>
      <w:marBottom w:val="0"/>
      <w:divBdr>
        <w:top w:val="none" w:sz="0" w:space="0" w:color="auto"/>
        <w:left w:val="none" w:sz="0" w:space="0" w:color="auto"/>
        <w:bottom w:val="none" w:sz="0" w:space="0" w:color="auto"/>
        <w:right w:val="none" w:sz="0" w:space="0" w:color="auto"/>
      </w:divBdr>
    </w:div>
    <w:div w:id="420495221">
      <w:bodyDiv w:val="1"/>
      <w:marLeft w:val="0"/>
      <w:marRight w:val="0"/>
      <w:marTop w:val="0"/>
      <w:marBottom w:val="0"/>
      <w:divBdr>
        <w:top w:val="none" w:sz="0" w:space="0" w:color="auto"/>
        <w:left w:val="none" w:sz="0" w:space="0" w:color="auto"/>
        <w:bottom w:val="none" w:sz="0" w:space="0" w:color="auto"/>
        <w:right w:val="none" w:sz="0" w:space="0" w:color="auto"/>
      </w:divBdr>
    </w:div>
    <w:div w:id="420562092">
      <w:bodyDiv w:val="1"/>
      <w:marLeft w:val="0"/>
      <w:marRight w:val="0"/>
      <w:marTop w:val="0"/>
      <w:marBottom w:val="0"/>
      <w:divBdr>
        <w:top w:val="none" w:sz="0" w:space="0" w:color="auto"/>
        <w:left w:val="none" w:sz="0" w:space="0" w:color="auto"/>
        <w:bottom w:val="none" w:sz="0" w:space="0" w:color="auto"/>
        <w:right w:val="none" w:sz="0" w:space="0" w:color="auto"/>
      </w:divBdr>
    </w:div>
    <w:div w:id="420563173">
      <w:bodyDiv w:val="1"/>
      <w:marLeft w:val="0"/>
      <w:marRight w:val="0"/>
      <w:marTop w:val="0"/>
      <w:marBottom w:val="0"/>
      <w:divBdr>
        <w:top w:val="none" w:sz="0" w:space="0" w:color="auto"/>
        <w:left w:val="none" w:sz="0" w:space="0" w:color="auto"/>
        <w:bottom w:val="none" w:sz="0" w:space="0" w:color="auto"/>
        <w:right w:val="none" w:sz="0" w:space="0" w:color="auto"/>
      </w:divBdr>
    </w:div>
    <w:div w:id="420638444">
      <w:bodyDiv w:val="1"/>
      <w:marLeft w:val="0"/>
      <w:marRight w:val="0"/>
      <w:marTop w:val="0"/>
      <w:marBottom w:val="0"/>
      <w:divBdr>
        <w:top w:val="none" w:sz="0" w:space="0" w:color="auto"/>
        <w:left w:val="none" w:sz="0" w:space="0" w:color="auto"/>
        <w:bottom w:val="none" w:sz="0" w:space="0" w:color="auto"/>
        <w:right w:val="none" w:sz="0" w:space="0" w:color="auto"/>
      </w:divBdr>
    </w:div>
    <w:div w:id="420640071">
      <w:bodyDiv w:val="1"/>
      <w:marLeft w:val="0"/>
      <w:marRight w:val="0"/>
      <w:marTop w:val="0"/>
      <w:marBottom w:val="0"/>
      <w:divBdr>
        <w:top w:val="none" w:sz="0" w:space="0" w:color="auto"/>
        <w:left w:val="none" w:sz="0" w:space="0" w:color="auto"/>
        <w:bottom w:val="none" w:sz="0" w:space="0" w:color="auto"/>
        <w:right w:val="none" w:sz="0" w:space="0" w:color="auto"/>
      </w:divBdr>
    </w:div>
    <w:div w:id="420760453">
      <w:bodyDiv w:val="1"/>
      <w:marLeft w:val="0"/>
      <w:marRight w:val="0"/>
      <w:marTop w:val="0"/>
      <w:marBottom w:val="0"/>
      <w:divBdr>
        <w:top w:val="none" w:sz="0" w:space="0" w:color="auto"/>
        <w:left w:val="none" w:sz="0" w:space="0" w:color="auto"/>
        <w:bottom w:val="none" w:sz="0" w:space="0" w:color="auto"/>
        <w:right w:val="none" w:sz="0" w:space="0" w:color="auto"/>
      </w:divBdr>
    </w:div>
    <w:div w:id="420763470">
      <w:bodyDiv w:val="1"/>
      <w:marLeft w:val="0"/>
      <w:marRight w:val="0"/>
      <w:marTop w:val="0"/>
      <w:marBottom w:val="0"/>
      <w:divBdr>
        <w:top w:val="none" w:sz="0" w:space="0" w:color="auto"/>
        <w:left w:val="none" w:sz="0" w:space="0" w:color="auto"/>
        <w:bottom w:val="none" w:sz="0" w:space="0" w:color="auto"/>
        <w:right w:val="none" w:sz="0" w:space="0" w:color="auto"/>
      </w:divBdr>
    </w:div>
    <w:div w:id="420950862">
      <w:bodyDiv w:val="1"/>
      <w:marLeft w:val="0"/>
      <w:marRight w:val="0"/>
      <w:marTop w:val="0"/>
      <w:marBottom w:val="0"/>
      <w:divBdr>
        <w:top w:val="none" w:sz="0" w:space="0" w:color="auto"/>
        <w:left w:val="none" w:sz="0" w:space="0" w:color="auto"/>
        <w:bottom w:val="none" w:sz="0" w:space="0" w:color="auto"/>
        <w:right w:val="none" w:sz="0" w:space="0" w:color="auto"/>
      </w:divBdr>
    </w:div>
    <w:div w:id="420952014">
      <w:bodyDiv w:val="1"/>
      <w:marLeft w:val="0"/>
      <w:marRight w:val="0"/>
      <w:marTop w:val="0"/>
      <w:marBottom w:val="0"/>
      <w:divBdr>
        <w:top w:val="none" w:sz="0" w:space="0" w:color="auto"/>
        <w:left w:val="none" w:sz="0" w:space="0" w:color="auto"/>
        <w:bottom w:val="none" w:sz="0" w:space="0" w:color="auto"/>
        <w:right w:val="none" w:sz="0" w:space="0" w:color="auto"/>
      </w:divBdr>
    </w:div>
    <w:div w:id="420953078">
      <w:bodyDiv w:val="1"/>
      <w:marLeft w:val="0"/>
      <w:marRight w:val="0"/>
      <w:marTop w:val="0"/>
      <w:marBottom w:val="0"/>
      <w:divBdr>
        <w:top w:val="none" w:sz="0" w:space="0" w:color="auto"/>
        <w:left w:val="none" w:sz="0" w:space="0" w:color="auto"/>
        <w:bottom w:val="none" w:sz="0" w:space="0" w:color="auto"/>
        <w:right w:val="none" w:sz="0" w:space="0" w:color="auto"/>
      </w:divBdr>
    </w:div>
    <w:div w:id="420955953">
      <w:bodyDiv w:val="1"/>
      <w:marLeft w:val="0"/>
      <w:marRight w:val="0"/>
      <w:marTop w:val="0"/>
      <w:marBottom w:val="0"/>
      <w:divBdr>
        <w:top w:val="none" w:sz="0" w:space="0" w:color="auto"/>
        <w:left w:val="none" w:sz="0" w:space="0" w:color="auto"/>
        <w:bottom w:val="none" w:sz="0" w:space="0" w:color="auto"/>
        <w:right w:val="none" w:sz="0" w:space="0" w:color="auto"/>
      </w:divBdr>
    </w:div>
    <w:div w:id="421031755">
      <w:bodyDiv w:val="1"/>
      <w:marLeft w:val="0"/>
      <w:marRight w:val="0"/>
      <w:marTop w:val="0"/>
      <w:marBottom w:val="0"/>
      <w:divBdr>
        <w:top w:val="none" w:sz="0" w:space="0" w:color="auto"/>
        <w:left w:val="none" w:sz="0" w:space="0" w:color="auto"/>
        <w:bottom w:val="none" w:sz="0" w:space="0" w:color="auto"/>
        <w:right w:val="none" w:sz="0" w:space="0" w:color="auto"/>
      </w:divBdr>
    </w:div>
    <w:div w:id="421144452">
      <w:bodyDiv w:val="1"/>
      <w:marLeft w:val="0"/>
      <w:marRight w:val="0"/>
      <w:marTop w:val="0"/>
      <w:marBottom w:val="0"/>
      <w:divBdr>
        <w:top w:val="none" w:sz="0" w:space="0" w:color="auto"/>
        <w:left w:val="none" w:sz="0" w:space="0" w:color="auto"/>
        <w:bottom w:val="none" w:sz="0" w:space="0" w:color="auto"/>
        <w:right w:val="none" w:sz="0" w:space="0" w:color="auto"/>
      </w:divBdr>
    </w:div>
    <w:div w:id="421221135">
      <w:bodyDiv w:val="1"/>
      <w:marLeft w:val="0"/>
      <w:marRight w:val="0"/>
      <w:marTop w:val="0"/>
      <w:marBottom w:val="0"/>
      <w:divBdr>
        <w:top w:val="none" w:sz="0" w:space="0" w:color="auto"/>
        <w:left w:val="none" w:sz="0" w:space="0" w:color="auto"/>
        <w:bottom w:val="none" w:sz="0" w:space="0" w:color="auto"/>
        <w:right w:val="none" w:sz="0" w:space="0" w:color="auto"/>
      </w:divBdr>
    </w:div>
    <w:div w:id="421265589">
      <w:bodyDiv w:val="1"/>
      <w:marLeft w:val="0"/>
      <w:marRight w:val="0"/>
      <w:marTop w:val="0"/>
      <w:marBottom w:val="0"/>
      <w:divBdr>
        <w:top w:val="none" w:sz="0" w:space="0" w:color="auto"/>
        <w:left w:val="none" w:sz="0" w:space="0" w:color="auto"/>
        <w:bottom w:val="none" w:sz="0" w:space="0" w:color="auto"/>
        <w:right w:val="none" w:sz="0" w:space="0" w:color="auto"/>
      </w:divBdr>
    </w:div>
    <w:div w:id="421268753">
      <w:bodyDiv w:val="1"/>
      <w:marLeft w:val="0"/>
      <w:marRight w:val="0"/>
      <w:marTop w:val="0"/>
      <w:marBottom w:val="0"/>
      <w:divBdr>
        <w:top w:val="none" w:sz="0" w:space="0" w:color="auto"/>
        <w:left w:val="none" w:sz="0" w:space="0" w:color="auto"/>
        <w:bottom w:val="none" w:sz="0" w:space="0" w:color="auto"/>
        <w:right w:val="none" w:sz="0" w:space="0" w:color="auto"/>
      </w:divBdr>
    </w:div>
    <w:div w:id="421293714">
      <w:bodyDiv w:val="1"/>
      <w:marLeft w:val="0"/>
      <w:marRight w:val="0"/>
      <w:marTop w:val="0"/>
      <w:marBottom w:val="0"/>
      <w:divBdr>
        <w:top w:val="none" w:sz="0" w:space="0" w:color="auto"/>
        <w:left w:val="none" w:sz="0" w:space="0" w:color="auto"/>
        <w:bottom w:val="none" w:sz="0" w:space="0" w:color="auto"/>
        <w:right w:val="none" w:sz="0" w:space="0" w:color="auto"/>
      </w:divBdr>
    </w:div>
    <w:div w:id="421295963">
      <w:bodyDiv w:val="1"/>
      <w:marLeft w:val="0"/>
      <w:marRight w:val="0"/>
      <w:marTop w:val="0"/>
      <w:marBottom w:val="0"/>
      <w:divBdr>
        <w:top w:val="none" w:sz="0" w:space="0" w:color="auto"/>
        <w:left w:val="none" w:sz="0" w:space="0" w:color="auto"/>
        <w:bottom w:val="none" w:sz="0" w:space="0" w:color="auto"/>
        <w:right w:val="none" w:sz="0" w:space="0" w:color="auto"/>
      </w:divBdr>
    </w:div>
    <w:div w:id="421416532">
      <w:bodyDiv w:val="1"/>
      <w:marLeft w:val="0"/>
      <w:marRight w:val="0"/>
      <w:marTop w:val="0"/>
      <w:marBottom w:val="0"/>
      <w:divBdr>
        <w:top w:val="none" w:sz="0" w:space="0" w:color="auto"/>
        <w:left w:val="none" w:sz="0" w:space="0" w:color="auto"/>
        <w:bottom w:val="none" w:sz="0" w:space="0" w:color="auto"/>
        <w:right w:val="none" w:sz="0" w:space="0" w:color="auto"/>
      </w:divBdr>
    </w:div>
    <w:div w:id="421488181">
      <w:bodyDiv w:val="1"/>
      <w:marLeft w:val="0"/>
      <w:marRight w:val="0"/>
      <w:marTop w:val="0"/>
      <w:marBottom w:val="0"/>
      <w:divBdr>
        <w:top w:val="none" w:sz="0" w:space="0" w:color="auto"/>
        <w:left w:val="none" w:sz="0" w:space="0" w:color="auto"/>
        <w:bottom w:val="none" w:sz="0" w:space="0" w:color="auto"/>
        <w:right w:val="none" w:sz="0" w:space="0" w:color="auto"/>
      </w:divBdr>
    </w:div>
    <w:div w:id="421609715">
      <w:bodyDiv w:val="1"/>
      <w:marLeft w:val="0"/>
      <w:marRight w:val="0"/>
      <w:marTop w:val="0"/>
      <w:marBottom w:val="0"/>
      <w:divBdr>
        <w:top w:val="none" w:sz="0" w:space="0" w:color="auto"/>
        <w:left w:val="none" w:sz="0" w:space="0" w:color="auto"/>
        <w:bottom w:val="none" w:sz="0" w:space="0" w:color="auto"/>
        <w:right w:val="none" w:sz="0" w:space="0" w:color="auto"/>
      </w:divBdr>
    </w:div>
    <w:div w:id="421731133">
      <w:bodyDiv w:val="1"/>
      <w:marLeft w:val="0"/>
      <w:marRight w:val="0"/>
      <w:marTop w:val="0"/>
      <w:marBottom w:val="0"/>
      <w:divBdr>
        <w:top w:val="none" w:sz="0" w:space="0" w:color="auto"/>
        <w:left w:val="none" w:sz="0" w:space="0" w:color="auto"/>
        <w:bottom w:val="none" w:sz="0" w:space="0" w:color="auto"/>
        <w:right w:val="none" w:sz="0" w:space="0" w:color="auto"/>
      </w:divBdr>
    </w:div>
    <w:div w:id="421799313">
      <w:bodyDiv w:val="1"/>
      <w:marLeft w:val="0"/>
      <w:marRight w:val="0"/>
      <w:marTop w:val="0"/>
      <w:marBottom w:val="0"/>
      <w:divBdr>
        <w:top w:val="none" w:sz="0" w:space="0" w:color="auto"/>
        <w:left w:val="none" w:sz="0" w:space="0" w:color="auto"/>
        <w:bottom w:val="none" w:sz="0" w:space="0" w:color="auto"/>
        <w:right w:val="none" w:sz="0" w:space="0" w:color="auto"/>
      </w:divBdr>
    </w:div>
    <w:div w:id="421806389">
      <w:bodyDiv w:val="1"/>
      <w:marLeft w:val="0"/>
      <w:marRight w:val="0"/>
      <w:marTop w:val="0"/>
      <w:marBottom w:val="0"/>
      <w:divBdr>
        <w:top w:val="none" w:sz="0" w:space="0" w:color="auto"/>
        <w:left w:val="none" w:sz="0" w:space="0" w:color="auto"/>
        <w:bottom w:val="none" w:sz="0" w:space="0" w:color="auto"/>
        <w:right w:val="none" w:sz="0" w:space="0" w:color="auto"/>
      </w:divBdr>
    </w:div>
    <w:div w:id="421880573">
      <w:bodyDiv w:val="1"/>
      <w:marLeft w:val="0"/>
      <w:marRight w:val="0"/>
      <w:marTop w:val="0"/>
      <w:marBottom w:val="0"/>
      <w:divBdr>
        <w:top w:val="none" w:sz="0" w:space="0" w:color="auto"/>
        <w:left w:val="none" w:sz="0" w:space="0" w:color="auto"/>
        <w:bottom w:val="none" w:sz="0" w:space="0" w:color="auto"/>
        <w:right w:val="none" w:sz="0" w:space="0" w:color="auto"/>
      </w:divBdr>
    </w:div>
    <w:div w:id="421992518">
      <w:bodyDiv w:val="1"/>
      <w:marLeft w:val="0"/>
      <w:marRight w:val="0"/>
      <w:marTop w:val="0"/>
      <w:marBottom w:val="0"/>
      <w:divBdr>
        <w:top w:val="none" w:sz="0" w:space="0" w:color="auto"/>
        <w:left w:val="none" w:sz="0" w:space="0" w:color="auto"/>
        <w:bottom w:val="none" w:sz="0" w:space="0" w:color="auto"/>
        <w:right w:val="none" w:sz="0" w:space="0" w:color="auto"/>
      </w:divBdr>
    </w:div>
    <w:div w:id="421998580">
      <w:bodyDiv w:val="1"/>
      <w:marLeft w:val="0"/>
      <w:marRight w:val="0"/>
      <w:marTop w:val="0"/>
      <w:marBottom w:val="0"/>
      <w:divBdr>
        <w:top w:val="none" w:sz="0" w:space="0" w:color="auto"/>
        <w:left w:val="none" w:sz="0" w:space="0" w:color="auto"/>
        <w:bottom w:val="none" w:sz="0" w:space="0" w:color="auto"/>
        <w:right w:val="none" w:sz="0" w:space="0" w:color="auto"/>
      </w:divBdr>
    </w:div>
    <w:div w:id="422069798">
      <w:bodyDiv w:val="1"/>
      <w:marLeft w:val="0"/>
      <w:marRight w:val="0"/>
      <w:marTop w:val="0"/>
      <w:marBottom w:val="0"/>
      <w:divBdr>
        <w:top w:val="none" w:sz="0" w:space="0" w:color="auto"/>
        <w:left w:val="none" w:sz="0" w:space="0" w:color="auto"/>
        <w:bottom w:val="none" w:sz="0" w:space="0" w:color="auto"/>
        <w:right w:val="none" w:sz="0" w:space="0" w:color="auto"/>
      </w:divBdr>
    </w:div>
    <w:div w:id="422072099">
      <w:bodyDiv w:val="1"/>
      <w:marLeft w:val="0"/>
      <w:marRight w:val="0"/>
      <w:marTop w:val="0"/>
      <w:marBottom w:val="0"/>
      <w:divBdr>
        <w:top w:val="none" w:sz="0" w:space="0" w:color="auto"/>
        <w:left w:val="none" w:sz="0" w:space="0" w:color="auto"/>
        <w:bottom w:val="none" w:sz="0" w:space="0" w:color="auto"/>
        <w:right w:val="none" w:sz="0" w:space="0" w:color="auto"/>
      </w:divBdr>
    </w:div>
    <w:div w:id="422141967">
      <w:bodyDiv w:val="1"/>
      <w:marLeft w:val="0"/>
      <w:marRight w:val="0"/>
      <w:marTop w:val="0"/>
      <w:marBottom w:val="0"/>
      <w:divBdr>
        <w:top w:val="none" w:sz="0" w:space="0" w:color="auto"/>
        <w:left w:val="none" w:sz="0" w:space="0" w:color="auto"/>
        <w:bottom w:val="none" w:sz="0" w:space="0" w:color="auto"/>
        <w:right w:val="none" w:sz="0" w:space="0" w:color="auto"/>
      </w:divBdr>
    </w:div>
    <w:div w:id="422143230">
      <w:bodyDiv w:val="1"/>
      <w:marLeft w:val="0"/>
      <w:marRight w:val="0"/>
      <w:marTop w:val="0"/>
      <w:marBottom w:val="0"/>
      <w:divBdr>
        <w:top w:val="none" w:sz="0" w:space="0" w:color="auto"/>
        <w:left w:val="none" w:sz="0" w:space="0" w:color="auto"/>
        <w:bottom w:val="none" w:sz="0" w:space="0" w:color="auto"/>
        <w:right w:val="none" w:sz="0" w:space="0" w:color="auto"/>
      </w:divBdr>
    </w:div>
    <w:div w:id="422148202">
      <w:bodyDiv w:val="1"/>
      <w:marLeft w:val="0"/>
      <w:marRight w:val="0"/>
      <w:marTop w:val="0"/>
      <w:marBottom w:val="0"/>
      <w:divBdr>
        <w:top w:val="none" w:sz="0" w:space="0" w:color="auto"/>
        <w:left w:val="none" w:sz="0" w:space="0" w:color="auto"/>
        <w:bottom w:val="none" w:sz="0" w:space="0" w:color="auto"/>
        <w:right w:val="none" w:sz="0" w:space="0" w:color="auto"/>
      </w:divBdr>
    </w:div>
    <w:div w:id="422150071">
      <w:bodyDiv w:val="1"/>
      <w:marLeft w:val="0"/>
      <w:marRight w:val="0"/>
      <w:marTop w:val="0"/>
      <w:marBottom w:val="0"/>
      <w:divBdr>
        <w:top w:val="none" w:sz="0" w:space="0" w:color="auto"/>
        <w:left w:val="none" w:sz="0" w:space="0" w:color="auto"/>
        <w:bottom w:val="none" w:sz="0" w:space="0" w:color="auto"/>
        <w:right w:val="none" w:sz="0" w:space="0" w:color="auto"/>
      </w:divBdr>
    </w:div>
    <w:div w:id="422267923">
      <w:bodyDiv w:val="1"/>
      <w:marLeft w:val="0"/>
      <w:marRight w:val="0"/>
      <w:marTop w:val="0"/>
      <w:marBottom w:val="0"/>
      <w:divBdr>
        <w:top w:val="none" w:sz="0" w:space="0" w:color="auto"/>
        <w:left w:val="none" w:sz="0" w:space="0" w:color="auto"/>
        <w:bottom w:val="none" w:sz="0" w:space="0" w:color="auto"/>
        <w:right w:val="none" w:sz="0" w:space="0" w:color="auto"/>
      </w:divBdr>
    </w:div>
    <w:div w:id="422337567">
      <w:bodyDiv w:val="1"/>
      <w:marLeft w:val="0"/>
      <w:marRight w:val="0"/>
      <w:marTop w:val="0"/>
      <w:marBottom w:val="0"/>
      <w:divBdr>
        <w:top w:val="none" w:sz="0" w:space="0" w:color="auto"/>
        <w:left w:val="none" w:sz="0" w:space="0" w:color="auto"/>
        <w:bottom w:val="none" w:sz="0" w:space="0" w:color="auto"/>
        <w:right w:val="none" w:sz="0" w:space="0" w:color="auto"/>
      </w:divBdr>
    </w:div>
    <w:div w:id="422578100">
      <w:bodyDiv w:val="1"/>
      <w:marLeft w:val="0"/>
      <w:marRight w:val="0"/>
      <w:marTop w:val="0"/>
      <w:marBottom w:val="0"/>
      <w:divBdr>
        <w:top w:val="none" w:sz="0" w:space="0" w:color="auto"/>
        <w:left w:val="none" w:sz="0" w:space="0" w:color="auto"/>
        <w:bottom w:val="none" w:sz="0" w:space="0" w:color="auto"/>
        <w:right w:val="none" w:sz="0" w:space="0" w:color="auto"/>
      </w:divBdr>
    </w:div>
    <w:div w:id="422646521">
      <w:bodyDiv w:val="1"/>
      <w:marLeft w:val="0"/>
      <w:marRight w:val="0"/>
      <w:marTop w:val="0"/>
      <w:marBottom w:val="0"/>
      <w:divBdr>
        <w:top w:val="none" w:sz="0" w:space="0" w:color="auto"/>
        <w:left w:val="none" w:sz="0" w:space="0" w:color="auto"/>
        <w:bottom w:val="none" w:sz="0" w:space="0" w:color="auto"/>
        <w:right w:val="none" w:sz="0" w:space="0" w:color="auto"/>
      </w:divBdr>
    </w:div>
    <w:div w:id="422650830">
      <w:bodyDiv w:val="1"/>
      <w:marLeft w:val="0"/>
      <w:marRight w:val="0"/>
      <w:marTop w:val="0"/>
      <w:marBottom w:val="0"/>
      <w:divBdr>
        <w:top w:val="none" w:sz="0" w:space="0" w:color="auto"/>
        <w:left w:val="none" w:sz="0" w:space="0" w:color="auto"/>
        <w:bottom w:val="none" w:sz="0" w:space="0" w:color="auto"/>
        <w:right w:val="none" w:sz="0" w:space="0" w:color="auto"/>
      </w:divBdr>
    </w:div>
    <w:div w:id="422651400">
      <w:bodyDiv w:val="1"/>
      <w:marLeft w:val="0"/>
      <w:marRight w:val="0"/>
      <w:marTop w:val="0"/>
      <w:marBottom w:val="0"/>
      <w:divBdr>
        <w:top w:val="none" w:sz="0" w:space="0" w:color="auto"/>
        <w:left w:val="none" w:sz="0" w:space="0" w:color="auto"/>
        <w:bottom w:val="none" w:sz="0" w:space="0" w:color="auto"/>
        <w:right w:val="none" w:sz="0" w:space="0" w:color="auto"/>
      </w:divBdr>
    </w:div>
    <w:div w:id="422725653">
      <w:bodyDiv w:val="1"/>
      <w:marLeft w:val="0"/>
      <w:marRight w:val="0"/>
      <w:marTop w:val="0"/>
      <w:marBottom w:val="0"/>
      <w:divBdr>
        <w:top w:val="none" w:sz="0" w:space="0" w:color="auto"/>
        <w:left w:val="none" w:sz="0" w:space="0" w:color="auto"/>
        <w:bottom w:val="none" w:sz="0" w:space="0" w:color="auto"/>
        <w:right w:val="none" w:sz="0" w:space="0" w:color="auto"/>
      </w:divBdr>
    </w:div>
    <w:div w:id="422800783">
      <w:bodyDiv w:val="1"/>
      <w:marLeft w:val="0"/>
      <w:marRight w:val="0"/>
      <w:marTop w:val="0"/>
      <w:marBottom w:val="0"/>
      <w:divBdr>
        <w:top w:val="none" w:sz="0" w:space="0" w:color="auto"/>
        <w:left w:val="none" w:sz="0" w:space="0" w:color="auto"/>
        <w:bottom w:val="none" w:sz="0" w:space="0" w:color="auto"/>
        <w:right w:val="none" w:sz="0" w:space="0" w:color="auto"/>
      </w:divBdr>
    </w:div>
    <w:div w:id="422804803">
      <w:bodyDiv w:val="1"/>
      <w:marLeft w:val="0"/>
      <w:marRight w:val="0"/>
      <w:marTop w:val="0"/>
      <w:marBottom w:val="0"/>
      <w:divBdr>
        <w:top w:val="none" w:sz="0" w:space="0" w:color="auto"/>
        <w:left w:val="none" w:sz="0" w:space="0" w:color="auto"/>
        <w:bottom w:val="none" w:sz="0" w:space="0" w:color="auto"/>
        <w:right w:val="none" w:sz="0" w:space="0" w:color="auto"/>
      </w:divBdr>
    </w:div>
    <w:div w:id="422844790">
      <w:bodyDiv w:val="1"/>
      <w:marLeft w:val="0"/>
      <w:marRight w:val="0"/>
      <w:marTop w:val="0"/>
      <w:marBottom w:val="0"/>
      <w:divBdr>
        <w:top w:val="none" w:sz="0" w:space="0" w:color="auto"/>
        <w:left w:val="none" w:sz="0" w:space="0" w:color="auto"/>
        <w:bottom w:val="none" w:sz="0" w:space="0" w:color="auto"/>
        <w:right w:val="none" w:sz="0" w:space="0" w:color="auto"/>
      </w:divBdr>
    </w:div>
    <w:div w:id="422845541">
      <w:bodyDiv w:val="1"/>
      <w:marLeft w:val="0"/>
      <w:marRight w:val="0"/>
      <w:marTop w:val="0"/>
      <w:marBottom w:val="0"/>
      <w:divBdr>
        <w:top w:val="none" w:sz="0" w:space="0" w:color="auto"/>
        <w:left w:val="none" w:sz="0" w:space="0" w:color="auto"/>
        <w:bottom w:val="none" w:sz="0" w:space="0" w:color="auto"/>
        <w:right w:val="none" w:sz="0" w:space="0" w:color="auto"/>
      </w:divBdr>
    </w:div>
    <w:div w:id="422996173">
      <w:bodyDiv w:val="1"/>
      <w:marLeft w:val="0"/>
      <w:marRight w:val="0"/>
      <w:marTop w:val="0"/>
      <w:marBottom w:val="0"/>
      <w:divBdr>
        <w:top w:val="none" w:sz="0" w:space="0" w:color="auto"/>
        <w:left w:val="none" w:sz="0" w:space="0" w:color="auto"/>
        <w:bottom w:val="none" w:sz="0" w:space="0" w:color="auto"/>
        <w:right w:val="none" w:sz="0" w:space="0" w:color="auto"/>
      </w:divBdr>
    </w:div>
    <w:div w:id="423108256">
      <w:bodyDiv w:val="1"/>
      <w:marLeft w:val="0"/>
      <w:marRight w:val="0"/>
      <w:marTop w:val="0"/>
      <w:marBottom w:val="0"/>
      <w:divBdr>
        <w:top w:val="none" w:sz="0" w:space="0" w:color="auto"/>
        <w:left w:val="none" w:sz="0" w:space="0" w:color="auto"/>
        <w:bottom w:val="none" w:sz="0" w:space="0" w:color="auto"/>
        <w:right w:val="none" w:sz="0" w:space="0" w:color="auto"/>
      </w:divBdr>
    </w:div>
    <w:div w:id="423114540">
      <w:bodyDiv w:val="1"/>
      <w:marLeft w:val="0"/>
      <w:marRight w:val="0"/>
      <w:marTop w:val="0"/>
      <w:marBottom w:val="0"/>
      <w:divBdr>
        <w:top w:val="none" w:sz="0" w:space="0" w:color="auto"/>
        <w:left w:val="none" w:sz="0" w:space="0" w:color="auto"/>
        <w:bottom w:val="none" w:sz="0" w:space="0" w:color="auto"/>
        <w:right w:val="none" w:sz="0" w:space="0" w:color="auto"/>
      </w:divBdr>
    </w:div>
    <w:div w:id="423116152">
      <w:bodyDiv w:val="1"/>
      <w:marLeft w:val="0"/>
      <w:marRight w:val="0"/>
      <w:marTop w:val="0"/>
      <w:marBottom w:val="0"/>
      <w:divBdr>
        <w:top w:val="none" w:sz="0" w:space="0" w:color="auto"/>
        <w:left w:val="none" w:sz="0" w:space="0" w:color="auto"/>
        <w:bottom w:val="none" w:sz="0" w:space="0" w:color="auto"/>
        <w:right w:val="none" w:sz="0" w:space="0" w:color="auto"/>
      </w:divBdr>
    </w:div>
    <w:div w:id="423186154">
      <w:bodyDiv w:val="1"/>
      <w:marLeft w:val="0"/>
      <w:marRight w:val="0"/>
      <w:marTop w:val="0"/>
      <w:marBottom w:val="0"/>
      <w:divBdr>
        <w:top w:val="none" w:sz="0" w:space="0" w:color="auto"/>
        <w:left w:val="none" w:sz="0" w:space="0" w:color="auto"/>
        <w:bottom w:val="none" w:sz="0" w:space="0" w:color="auto"/>
        <w:right w:val="none" w:sz="0" w:space="0" w:color="auto"/>
      </w:divBdr>
    </w:div>
    <w:div w:id="423258497">
      <w:bodyDiv w:val="1"/>
      <w:marLeft w:val="0"/>
      <w:marRight w:val="0"/>
      <w:marTop w:val="0"/>
      <w:marBottom w:val="0"/>
      <w:divBdr>
        <w:top w:val="none" w:sz="0" w:space="0" w:color="auto"/>
        <w:left w:val="none" w:sz="0" w:space="0" w:color="auto"/>
        <w:bottom w:val="none" w:sz="0" w:space="0" w:color="auto"/>
        <w:right w:val="none" w:sz="0" w:space="0" w:color="auto"/>
      </w:divBdr>
    </w:div>
    <w:div w:id="423260474">
      <w:bodyDiv w:val="1"/>
      <w:marLeft w:val="0"/>
      <w:marRight w:val="0"/>
      <w:marTop w:val="0"/>
      <w:marBottom w:val="0"/>
      <w:divBdr>
        <w:top w:val="none" w:sz="0" w:space="0" w:color="auto"/>
        <w:left w:val="none" w:sz="0" w:space="0" w:color="auto"/>
        <w:bottom w:val="none" w:sz="0" w:space="0" w:color="auto"/>
        <w:right w:val="none" w:sz="0" w:space="0" w:color="auto"/>
      </w:divBdr>
    </w:div>
    <w:div w:id="423302789">
      <w:bodyDiv w:val="1"/>
      <w:marLeft w:val="0"/>
      <w:marRight w:val="0"/>
      <w:marTop w:val="0"/>
      <w:marBottom w:val="0"/>
      <w:divBdr>
        <w:top w:val="none" w:sz="0" w:space="0" w:color="auto"/>
        <w:left w:val="none" w:sz="0" w:space="0" w:color="auto"/>
        <w:bottom w:val="none" w:sz="0" w:space="0" w:color="auto"/>
        <w:right w:val="none" w:sz="0" w:space="0" w:color="auto"/>
      </w:divBdr>
    </w:div>
    <w:div w:id="423303675">
      <w:bodyDiv w:val="1"/>
      <w:marLeft w:val="0"/>
      <w:marRight w:val="0"/>
      <w:marTop w:val="0"/>
      <w:marBottom w:val="0"/>
      <w:divBdr>
        <w:top w:val="none" w:sz="0" w:space="0" w:color="auto"/>
        <w:left w:val="none" w:sz="0" w:space="0" w:color="auto"/>
        <w:bottom w:val="none" w:sz="0" w:space="0" w:color="auto"/>
        <w:right w:val="none" w:sz="0" w:space="0" w:color="auto"/>
      </w:divBdr>
    </w:div>
    <w:div w:id="423305469">
      <w:bodyDiv w:val="1"/>
      <w:marLeft w:val="0"/>
      <w:marRight w:val="0"/>
      <w:marTop w:val="0"/>
      <w:marBottom w:val="0"/>
      <w:divBdr>
        <w:top w:val="none" w:sz="0" w:space="0" w:color="auto"/>
        <w:left w:val="none" w:sz="0" w:space="0" w:color="auto"/>
        <w:bottom w:val="none" w:sz="0" w:space="0" w:color="auto"/>
        <w:right w:val="none" w:sz="0" w:space="0" w:color="auto"/>
      </w:divBdr>
    </w:div>
    <w:div w:id="423310109">
      <w:bodyDiv w:val="1"/>
      <w:marLeft w:val="0"/>
      <w:marRight w:val="0"/>
      <w:marTop w:val="0"/>
      <w:marBottom w:val="0"/>
      <w:divBdr>
        <w:top w:val="none" w:sz="0" w:space="0" w:color="auto"/>
        <w:left w:val="none" w:sz="0" w:space="0" w:color="auto"/>
        <w:bottom w:val="none" w:sz="0" w:space="0" w:color="auto"/>
        <w:right w:val="none" w:sz="0" w:space="0" w:color="auto"/>
      </w:divBdr>
    </w:div>
    <w:div w:id="423379358">
      <w:bodyDiv w:val="1"/>
      <w:marLeft w:val="0"/>
      <w:marRight w:val="0"/>
      <w:marTop w:val="0"/>
      <w:marBottom w:val="0"/>
      <w:divBdr>
        <w:top w:val="none" w:sz="0" w:space="0" w:color="auto"/>
        <w:left w:val="none" w:sz="0" w:space="0" w:color="auto"/>
        <w:bottom w:val="none" w:sz="0" w:space="0" w:color="auto"/>
        <w:right w:val="none" w:sz="0" w:space="0" w:color="auto"/>
      </w:divBdr>
    </w:div>
    <w:div w:id="423382778">
      <w:bodyDiv w:val="1"/>
      <w:marLeft w:val="0"/>
      <w:marRight w:val="0"/>
      <w:marTop w:val="0"/>
      <w:marBottom w:val="0"/>
      <w:divBdr>
        <w:top w:val="none" w:sz="0" w:space="0" w:color="auto"/>
        <w:left w:val="none" w:sz="0" w:space="0" w:color="auto"/>
        <w:bottom w:val="none" w:sz="0" w:space="0" w:color="auto"/>
        <w:right w:val="none" w:sz="0" w:space="0" w:color="auto"/>
      </w:divBdr>
    </w:div>
    <w:div w:id="423455866">
      <w:bodyDiv w:val="1"/>
      <w:marLeft w:val="0"/>
      <w:marRight w:val="0"/>
      <w:marTop w:val="0"/>
      <w:marBottom w:val="0"/>
      <w:divBdr>
        <w:top w:val="none" w:sz="0" w:space="0" w:color="auto"/>
        <w:left w:val="none" w:sz="0" w:space="0" w:color="auto"/>
        <w:bottom w:val="none" w:sz="0" w:space="0" w:color="auto"/>
        <w:right w:val="none" w:sz="0" w:space="0" w:color="auto"/>
      </w:divBdr>
    </w:div>
    <w:div w:id="423503369">
      <w:bodyDiv w:val="1"/>
      <w:marLeft w:val="0"/>
      <w:marRight w:val="0"/>
      <w:marTop w:val="0"/>
      <w:marBottom w:val="0"/>
      <w:divBdr>
        <w:top w:val="none" w:sz="0" w:space="0" w:color="auto"/>
        <w:left w:val="none" w:sz="0" w:space="0" w:color="auto"/>
        <w:bottom w:val="none" w:sz="0" w:space="0" w:color="auto"/>
        <w:right w:val="none" w:sz="0" w:space="0" w:color="auto"/>
      </w:divBdr>
    </w:div>
    <w:div w:id="423570159">
      <w:bodyDiv w:val="1"/>
      <w:marLeft w:val="0"/>
      <w:marRight w:val="0"/>
      <w:marTop w:val="0"/>
      <w:marBottom w:val="0"/>
      <w:divBdr>
        <w:top w:val="none" w:sz="0" w:space="0" w:color="auto"/>
        <w:left w:val="none" w:sz="0" w:space="0" w:color="auto"/>
        <w:bottom w:val="none" w:sz="0" w:space="0" w:color="auto"/>
        <w:right w:val="none" w:sz="0" w:space="0" w:color="auto"/>
      </w:divBdr>
    </w:div>
    <w:div w:id="423573393">
      <w:bodyDiv w:val="1"/>
      <w:marLeft w:val="0"/>
      <w:marRight w:val="0"/>
      <w:marTop w:val="0"/>
      <w:marBottom w:val="0"/>
      <w:divBdr>
        <w:top w:val="none" w:sz="0" w:space="0" w:color="auto"/>
        <w:left w:val="none" w:sz="0" w:space="0" w:color="auto"/>
        <w:bottom w:val="none" w:sz="0" w:space="0" w:color="auto"/>
        <w:right w:val="none" w:sz="0" w:space="0" w:color="auto"/>
      </w:divBdr>
    </w:div>
    <w:div w:id="423693468">
      <w:bodyDiv w:val="1"/>
      <w:marLeft w:val="0"/>
      <w:marRight w:val="0"/>
      <w:marTop w:val="0"/>
      <w:marBottom w:val="0"/>
      <w:divBdr>
        <w:top w:val="none" w:sz="0" w:space="0" w:color="auto"/>
        <w:left w:val="none" w:sz="0" w:space="0" w:color="auto"/>
        <w:bottom w:val="none" w:sz="0" w:space="0" w:color="auto"/>
        <w:right w:val="none" w:sz="0" w:space="0" w:color="auto"/>
      </w:divBdr>
    </w:div>
    <w:div w:id="423722632">
      <w:bodyDiv w:val="1"/>
      <w:marLeft w:val="0"/>
      <w:marRight w:val="0"/>
      <w:marTop w:val="0"/>
      <w:marBottom w:val="0"/>
      <w:divBdr>
        <w:top w:val="none" w:sz="0" w:space="0" w:color="auto"/>
        <w:left w:val="none" w:sz="0" w:space="0" w:color="auto"/>
        <w:bottom w:val="none" w:sz="0" w:space="0" w:color="auto"/>
        <w:right w:val="none" w:sz="0" w:space="0" w:color="auto"/>
      </w:divBdr>
    </w:div>
    <w:div w:id="423767109">
      <w:bodyDiv w:val="1"/>
      <w:marLeft w:val="0"/>
      <w:marRight w:val="0"/>
      <w:marTop w:val="0"/>
      <w:marBottom w:val="0"/>
      <w:divBdr>
        <w:top w:val="none" w:sz="0" w:space="0" w:color="auto"/>
        <w:left w:val="none" w:sz="0" w:space="0" w:color="auto"/>
        <w:bottom w:val="none" w:sz="0" w:space="0" w:color="auto"/>
        <w:right w:val="none" w:sz="0" w:space="0" w:color="auto"/>
      </w:divBdr>
    </w:div>
    <w:div w:id="423767308">
      <w:bodyDiv w:val="1"/>
      <w:marLeft w:val="0"/>
      <w:marRight w:val="0"/>
      <w:marTop w:val="0"/>
      <w:marBottom w:val="0"/>
      <w:divBdr>
        <w:top w:val="none" w:sz="0" w:space="0" w:color="auto"/>
        <w:left w:val="none" w:sz="0" w:space="0" w:color="auto"/>
        <w:bottom w:val="none" w:sz="0" w:space="0" w:color="auto"/>
        <w:right w:val="none" w:sz="0" w:space="0" w:color="auto"/>
      </w:divBdr>
    </w:div>
    <w:div w:id="423917319">
      <w:bodyDiv w:val="1"/>
      <w:marLeft w:val="0"/>
      <w:marRight w:val="0"/>
      <w:marTop w:val="0"/>
      <w:marBottom w:val="0"/>
      <w:divBdr>
        <w:top w:val="none" w:sz="0" w:space="0" w:color="auto"/>
        <w:left w:val="none" w:sz="0" w:space="0" w:color="auto"/>
        <w:bottom w:val="none" w:sz="0" w:space="0" w:color="auto"/>
        <w:right w:val="none" w:sz="0" w:space="0" w:color="auto"/>
      </w:divBdr>
    </w:div>
    <w:div w:id="423918244">
      <w:bodyDiv w:val="1"/>
      <w:marLeft w:val="0"/>
      <w:marRight w:val="0"/>
      <w:marTop w:val="0"/>
      <w:marBottom w:val="0"/>
      <w:divBdr>
        <w:top w:val="none" w:sz="0" w:space="0" w:color="auto"/>
        <w:left w:val="none" w:sz="0" w:space="0" w:color="auto"/>
        <w:bottom w:val="none" w:sz="0" w:space="0" w:color="auto"/>
        <w:right w:val="none" w:sz="0" w:space="0" w:color="auto"/>
      </w:divBdr>
    </w:div>
    <w:div w:id="424031660">
      <w:bodyDiv w:val="1"/>
      <w:marLeft w:val="0"/>
      <w:marRight w:val="0"/>
      <w:marTop w:val="0"/>
      <w:marBottom w:val="0"/>
      <w:divBdr>
        <w:top w:val="none" w:sz="0" w:space="0" w:color="auto"/>
        <w:left w:val="none" w:sz="0" w:space="0" w:color="auto"/>
        <w:bottom w:val="none" w:sz="0" w:space="0" w:color="auto"/>
        <w:right w:val="none" w:sz="0" w:space="0" w:color="auto"/>
      </w:divBdr>
    </w:div>
    <w:div w:id="424108148">
      <w:bodyDiv w:val="1"/>
      <w:marLeft w:val="0"/>
      <w:marRight w:val="0"/>
      <w:marTop w:val="0"/>
      <w:marBottom w:val="0"/>
      <w:divBdr>
        <w:top w:val="none" w:sz="0" w:space="0" w:color="auto"/>
        <w:left w:val="none" w:sz="0" w:space="0" w:color="auto"/>
        <w:bottom w:val="none" w:sz="0" w:space="0" w:color="auto"/>
        <w:right w:val="none" w:sz="0" w:space="0" w:color="auto"/>
      </w:divBdr>
    </w:div>
    <w:div w:id="424114648">
      <w:bodyDiv w:val="1"/>
      <w:marLeft w:val="0"/>
      <w:marRight w:val="0"/>
      <w:marTop w:val="0"/>
      <w:marBottom w:val="0"/>
      <w:divBdr>
        <w:top w:val="none" w:sz="0" w:space="0" w:color="auto"/>
        <w:left w:val="none" w:sz="0" w:space="0" w:color="auto"/>
        <w:bottom w:val="none" w:sz="0" w:space="0" w:color="auto"/>
        <w:right w:val="none" w:sz="0" w:space="0" w:color="auto"/>
      </w:divBdr>
    </w:div>
    <w:div w:id="424150019">
      <w:bodyDiv w:val="1"/>
      <w:marLeft w:val="0"/>
      <w:marRight w:val="0"/>
      <w:marTop w:val="0"/>
      <w:marBottom w:val="0"/>
      <w:divBdr>
        <w:top w:val="none" w:sz="0" w:space="0" w:color="auto"/>
        <w:left w:val="none" w:sz="0" w:space="0" w:color="auto"/>
        <w:bottom w:val="none" w:sz="0" w:space="0" w:color="auto"/>
        <w:right w:val="none" w:sz="0" w:space="0" w:color="auto"/>
      </w:divBdr>
    </w:div>
    <w:div w:id="424225024">
      <w:bodyDiv w:val="1"/>
      <w:marLeft w:val="0"/>
      <w:marRight w:val="0"/>
      <w:marTop w:val="0"/>
      <w:marBottom w:val="0"/>
      <w:divBdr>
        <w:top w:val="none" w:sz="0" w:space="0" w:color="auto"/>
        <w:left w:val="none" w:sz="0" w:space="0" w:color="auto"/>
        <w:bottom w:val="none" w:sz="0" w:space="0" w:color="auto"/>
        <w:right w:val="none" w:sz="0" w:space="0" w:color="auto"/>
      </w:divBdr>
    </w:div>
    <w:div w:id="424350078">
      <w:bodyDiv w:val="1"/>
      <w:marLeft w:val="0"/>
      <w:marRight w:val="0"/>
      <w:marTop w:val="0"/>
      <w:marBottom w:val="0"/>
      <w:divBdr>
        <w:top w:val="none" w:sz="0" w:space="0" w:color="auto"/>
        <w:left w:val="none" w:sz="0" w:space="0" w:color="auto"/>
        <w:bottom w:val="none" w:sz="0" w:space="0" w:color="auto"/>
        <w:right w:val="none" w:sz="0" w:space="0" w:color="auto"/>
      </w:divBdr>
    </w:div>
    <w:div w:id="424611457">
      <w:bodyDiv w:val="1"/>
      <w:marLeft w:val="0"/>
      <w:marRight w:val="0"/>
      <w:marTop w:val="0"/>
      <w:marBottom w:val="0"/>
      <w:divBdr>
        <w:top w:val="none" w:sz="0" w:space="0" w:color="auto"/>
        <w:left w:val="none" w:sz="0" w:space="0" w:color="auto"/>
        <w:bottom w:val="none" w:sz="0" w:space="0" w:color="auto"/>
        <w:right w:val="none" w:sz="0" w:space="0" w:color="auto"/>
      </w:divBdr>
    </w:div>
    <w:div w:id="424766889">
      <w:bodyDiv w:val="1"/>
      <w:marLeft w:val="0"/>
      <w:marRight w:val="0"/>
      <w:marTop w:val="0"/>
      <w:marBottom w:val="0"/>
      <w:divBdr>
        <w:top w:val="none" w:sz="0" w:space="0" w:color="auto"/>
        <w:left w:val="none" w:sz="0" w:space="0" w:color="auto"/>
        <w:bottom w:val="none" w:sz="0" w:space="0" w:color="auto"/>
        <w:right w:val="none" w:sz="0" w:space="0" w:color="auto"/>
      </w:divBdr>
    </w:div>
    <w:div w:id="424805767">
      <w:bodyDiv w:val="1"/>
      <w:marLeft w:val="0"/>
      <w:marRight w:val="0"/>
      <w:marTop w:val="0"/>
      <w:marBottom w:val="0"/>
      <w:divBdr>
        <w:top w:val="none" w:sz="0" w:space="0" w:color="auto"/>
        <w:left w:val="none" w:sz="0" w:space="0" w:color="auto"/>
        <w:bottom w:val="none" w:sz="0" w:space="0" w:color="auto"/>
        <w:right w:val="none" w:sz="0" w:space="0" w:color="auto"/>
      </w:divBdr>
    </w:div>
    <w:div w:id="424814108">
      <w:bodyDiv w:val="1"/>
      <w:marLeft w:val="0"/>
      <w:marRight w:val="0"/>
      <w:marTop w:val="0"/>
      <w:marBottom w:val="0"/>
      <w:divBdr>
        <w:top w:val="none" w:sz="0" w:space="0" w:color="auto"/>
        <w:left w:val="none" w:sz="0" w:space="0" w:color="auto"/>
        <w:bottom w:val="none" w:sz="0" w:space="0" w:color="auto"/>
        <w:right w:val="none" w:sz="0" w:space="0" w:color="auto"/>
      </w:divBdr>
    </w:div>
    <w:div w:id="425005984">
      <w:bodyDiv w:val="1"/>
      <w:marLeft w:val="0"/>
      <w:marRight w:val="0"/>
      <w:marTop w:val="0"/>
      <w:marBottom w:val="0"/>
      <w:divBdr>
        <w:top w:val="none" w:sz="0" w:space="0" w:color="auto"/>
        <w:left w:val="none" w:sz="0" w:space="0" w:color="auto"/>
        <w:bottom w:val="none" w:sz="0" w:space="0" w:color="auto"/>
        <w:right w:val="none" w:sz="0" w:space="0" w:color="auto"/>
      </w:divBdr>
    </w:div>
    <w:div w:id="425080438">
      <w:bodyDiv w:val="1"/>
      <w:marLeft w:val="0"/>
      <w:marRight w:val="0"/>
      <w:marTop w:val="0"/>
      <w:marBottom w:val="0"/>
      <w:divBdr>
        <w:top w:val="none" w:sz="0" w:space="0" w:color="auto"/>
        <w:left w:val="none" w:sz="0" w:space="0" w:color="auto"/>
        <w:bottom w:val="none" w:sz="0" w:space="0" w:color="auto"/>
        <w:right w:val="none" w:sz="0" w:space="0" w:color="auto"/>
      </w:divBdr>
    </w:div>
    <w:div w:id="425149171">
      <w:bodyDiv w:val="1"/>
      <w:marLeft w:val="0"/>
      <w:marRight w:val="0"/>
      <w:marTop w:val="0"/>
      <w:marBottom w:val="0"/>
      <w:divBdr>
        <w:top w:val="none" w:sz="0" w:space="0" w:color="auto"/>
        <w:left w:val="none" w:sz="0" w:space="0" w:color="auto"/>
        <w:bottom w:val="none" w:sz="0" w:space="0" w:color="auto"/>
        <w:right w:val="none" w:sz="0" w:space="0" w:color="auto"/>
      </w:divBdr>
    </w:div>
    <w:div w:id="425273552">
      <w:bodyDiv w:val="1"/>
      <w:marLeft w:val="0"/>
      <w:marRight w:val="0"/>
      <w:marTop w:val="0"/>
      <w:marBottom w:val="0"/>
      <w:divBdr>
        <w:top w:val="none" w:sz="0" w:space="0" w:color="auto"/>
        <w:left w:val="none" w:sz="0" w:space="0" w:color="auto"/>
        <w:bottom w:val="none" w:sz="0" w:space="0" w:color="auto"/>
        <w:right w:val="none" w:sz="0" w:space="0" w:color="auto"/>
      </w:divBdr>
    </w:div>
    <w:div w:id="425347985">
      <w:bodyDiv w:val="1"/>
      <w:marLeft w:val="0"/>
      <w:marRight w:val="0"/>
      <w:marTop w:val="0"/>
      <w:marBottom w:val="0"/>
      <w:divBdr>
        <w:top w:val="none" w:sz="0" w:space="0" w:color="auto"/>
        <w:left w:val="none" w:sz="0" w:space="0" w:color="auto"/>
        <w:bottom w:val="none" w:sz="0" w:space="0" w:color="auto"/>
        <w:right w:val="none" w:sz="0" w:space="0" w:color="auto"/>
      </w:divBdr>
    </w:div>
    <w:div w:id="425351297">
      <w:bodyDiv w:val="1"/>
      <w:marLeft w:val="0"/>
      <w:marRight w:val="0"/>
      <w:marTop w:val="0"/>
      <w:marBottom w:val="0"/>
      <w:divBdr>
        <w:top w:val="none" w:sz="0" w:space="0" w:color="auto"/>
        <w:left w:val="none" w:sz="0" w:space="0" w:color="auto"/>
        <w:bottom w:val="none" w:sz="0" w:space="0" w:color="auto"/>
        <w:right w:val="none" w:sz="0" w:space="0" w:color="auto"/>
      </w:divBdr>
    </w:div>
    <w:div w:id="425394267">
      <w:bodyDiv w:val="1"/>
      <w:marLeft w:val="0"/>
      <w:marRight w:val="0"/>
      <w:marTop w:val="0"/>
      <w:marBottom w:val="0"/>
      <w:divBdr>
        <w:top w:val="none" w:sz="0" w:space="0" w:color="auto"/>
        <w:left w:val="none" w:sz="0" w:space="0" w:color="auto"/>
        <w:bottom w:val="none" w:sz="0" w:space="0" w:color="auto"/>
        <w:right w:val="none" w:sz="0" w:space="0" w:color="auto"/>
      </w:divBdr>
    </w:div>
    <w:div w:id="425460708">
      <w:bodyDiv w:val="1"/>
      <w:marLeft w:val="0"/>
      <w:marRight w:val="0"/>
      <w:marTop w:val="0"/>
      <w:marBottom w:val="0"/>
      <w:divBdr>
        <w:top w:val="none" w:sz="0" w:space="0" w:color="auto"/>
        <w:left w:val="none" w:sz="0" w:space="0" w:color="auto"/>
        <w:bottom w:val="none" w:sz="0" w:space="0" w:color="auto"/>
        <w:right w:val="none" w:sz="0" w:space="0" w:color="auto"/>
      </w:divBdr>
    </w:div>
    <w:div w:id="425614897">
      <w:bodyDiv w:val="1"/>
      <w:marLeft w:val="0"/>
      <w:marRight w:val="0"/>
      <w:marTop w:val="0"/>
      <w:marBottom w:val="0"/>
      <w:divBdr>
        <w:top w:val="none" w:sz="0" w:space="0" w:color="auto"/>
        <w:left w:val="none" w:sz="0" w:space="0" w:color="auto"/>
        <w:bottom w:val="none" w:sz="0" w:space="0" w:color="auto"/>
        <w:right w:val="none" w:sz="0" w:space="0" w:color="auto"/>
      </w:divBdr>
    </w:div>
    <w:div w:id="425660463">
      <w:bodyDiv w:val="1"/>
      <w:marLeft w:val="0"/>
      <w:marRight w:val="0"/>
      <w:marTop w:val="0"/>
      <w:marBottom w:val="0"/>
      <w:divBdr>
        <w:top w:val="none" w:sz="0" w:space="0" w:color="auto"/>
        <w:left w:val="none" w:sz="0" w:space="0" w:color="auto"/>
        <w:bottom w:val="none" w:sz="0" w:space="0" w:color="auto"/>
        <w:right w:val="none" w:sz="0" w:space="0" w:color="auto"/>
      </w:divBdr>
    </w:div>
    <w:div w:id="425730267">
      <w:bodyDiv w:val="1"/>
      <w:marLeft w:val="0"/>
      <w:marRight w:val="0"/>
      <w:marTop w:val="0"/>
      <w:marBottom w:val="0"/>
      <w:divBdr>
        <w:top w:val="none" w:sz="0" w:space="0" w:color="auto"/>
        <w:left w:val="none" w:sz="0" w:space="0" w:color="auto"/>
        <w:bottom w:val="none" w:sz="0" w:space="0" w:color="auto"/>
        <w:right w:val="none" w:sz="0" w:space="0" w:color="auto"/>
      </w:divBdr>
    </w:div>
    <w:div w:id="425853111">
      <w:bodyDiv w:val="1"/>
      <w:marLeft w:val="0"/>
      <w:marRight w:val="0"/>
      <w:marTop w:val="0"/>
      <w:marBottom w:val="0"/>
      <w:divBdr>
        <w:top w:val="none" w:sz="0" w:space="0" w:color="auto"/>
        <w:left w:val="none" w:sz="0" w:space="0" w:color="auto"/>
        <w:bottom w:val="none" w:sz="0" w:space="0" w:color="auto"/>
        <w:right w:val="none" w:sz="0" w:space="0" w:color="auto"/>
      </w:divBdr>
    </w:div>
    <w:div w:id="426002015">
      <w:bodyDiv w:val="1"/>
      <w:marLeft w:val="0"/>
      <w:marRight w:val="0"/>
      <w:marTop w:val="0"/>
      <w:marBottom w:val="0"/>
      <w:divBdr>
        <w:top w:val="none" w:sz="0" w:space="0" w:color="auto"/>
        <w:left w:val="none" w:sz="0" w:space="0" w:color="auto"/>
        <w:bottom w:val="none" w:sz="0" w:space="0" w:color="auto"/>
        <w:right w:val="none" w:sz="0" w:space="0" w:color="auto"/>
      </w:divBdr>
    </w:div>
    <w:div w:id="426075983">
      <w:bodyDiv w:val="1"/>
      <w:marLeft w:val="0"/>
      <w:marRight w:val="0"/>
      <w:marTop w:val="0"/>
      <w:marBottom w:val="0"/>
      <w:divBdr>
        <w:top w:val="none" w:sz="0" w:space="0" w:color="auto"/>
        <w:left w:val="none" w:sz="0" w:space="0" w:color="auto"/>
        <w:bottom w:val="none" w:sz="0" w:space="0" w:color="auto"/>
        <w:right w:val="none" w:sz="0" w:space="0" w:color="auto"/>
      </w:divBdr>
    </w:div>
    <w:div w:id="426121148">
      <w:bodyDiv w:val="1"/>
      <w:marLeft w:val="0"/>
      <w:marRight w:val="0"/>
      <w:marTop w:val="0"/>
      <w:marBottom w:val="0"/>
      <w:divBdr>
        <w:top w:val="none" w:sz="0" w:space="0" w:color="auto"/>
        <w:left w:val="none" w:sz="0" w:space="0" w:color="auto"/>
        <w:bottom w:val="none" w:sz="0" w:space="0" w:color="auto"/>
        <w:right w:val="none" w:sz="0" w:space="0" w:color="auto"/>
      </w:divBdr>
    </w:div>
    <w:div w:id="426123802">
      <w:bodyDiv w:val="1"/>
      <w:marLeft w:val="0"/>
      <w:marRight w:val="0"/>
      <w:marTop w:val="0"/>
      <w:marBottom w:val="0"/>
      <w:divBdr>
        <w:top w:val="none" w:sz="0" w:space="0" w:color="auto"/>
        <w:left w:val="none" w:sz="0" w:space="0" w:color="auto"/>
        <w:bottom w:val="none" w:sz="0" w:space="0" w:color="auto"/>
        <w:right w:val="none" w:sz="0" w:space="0" w:color="auto"/>
      </w:divBdr>
    </w:div>
    <w:div w:id="426586475">
      <w:bodyDiv w:val="1"/>
      <w:marLeft w:val="0"/>
      <w:marRight w:val="0"/>
      <w:marTop w:val="0"/>
      <w:marBottom w:val="0"/>
      <w:divBdr>
        <w:top w:val="none" w:sz="0" w:space="0" w:color="auto"/>
        <w:left w:val="none" w:sz="0" w:space="0" w:color="auto"/>
        <w:bottom w:val="none" w:sz="0" w:space="0" w:color="auto"/>
        <w:right w:val="none" w:sz="0" w:space="0" w:color="auto"/>
      </w:divBdr>
    </w:div>
    <w:div w:id="426777817">
      <w:bodyDiv w:val="1"/>
      <w:marLeft w:val="0"/>
      <w:marRight w:val="0"/>
      <w:marTop w:val="0"/>
      <w:marBottom w:val="0"/>
      <w:divBdr>
        <w:top w:val="none" w:sz="0" w:space="0" w:color="auto"/>
        <w:left w:val="none" w:sz="0" w:space="0" w:color="auto"/>
        <w:bottom w:val="none" w:sz="0" w:space="0" w:color="auto"/>
        <w:right w:val="none" w:sz="0" w:space="0" w:color="auto"/>
      </w:divBdr>
    </w:div>
    <w:div w:id="426778806">
      <w:bodyDiv w:val="1"/>
      <w:marLeft w:val="0"/>
      <w:marRight w:val="0"/>
      <w:marTop w:val="0"/>
      <w:marBottom w:val="0"/>
      <w:divBdr>
        <w:top w:val="none" w:sz="0" w:space="0" w:color="auto"/>
        <w:left w:val="none" w:sz="0" w:space="0" w:color="auto"/>
        <w:bottom w:val="none" w:sz="0" w:space="0" w:color="auto"/>
        <w:right w:val="none" w:sz="0" w:space="0" w:color="auto"/>
      </w:divBdr>
    </w:div>
    <w:div w:id="426850066">
      <w:bodyDiv w:val="1"/>
      <w:marLeft w:val="0"/>
      <w:marRight w:val="0"/>
      <w:marTop w:val="0"/>
      <w:marBottom w:val="0"/>
      <w:divBdr>
        <w:top w:val="none" w:sz="0" w:space="0" w:color="auto"/>
        <w:left w:val="none" w:sz="0" w:space="0" w:color="auto"/>
        <w:bottom w:val="none" w:sz="0" w:space="0" w:color="auto"/>
        <w:right w:val="none" w:sz="0" w:space="0" w:color="auto"/>
      </w:divBdr>
    </w:div>
    <w:div w:id="427040697">
      <w:bodyDiv w:val="1"/>
      <w:marLeft w:val="0"/>
      <w:marRight w:val="0"/>
      <w:marTop w:val="0"/>
      <w:marBottom w:val="0"/>
      <w:divBdr>
        <w:top w:val="none" w:sz="0" w:space="0" w:color="auto"/>
        <w:left w:val="none" w:sz="0" w:space="0" w:color="auto"/>
        <w:bottom w:val="none" w:sz="0" w:space="0" w:color="auto"/>
        <w:right w:val="none" w:sz="0" w:space="0" w:color="auto"/>
      </w:divBdr>
    </w:div>
    <w:div w:id="427043743">
      <w:bodyDiv w:val="1"/>
      <w:marLeft w:val="0"/>
      <w:marRight w:val="0"/>
      <w:marTop w:val="0"/>
      <w:marBottom w:val="0"/>
      <w:divBdr>
        <w:top w:val="none" w:sz="0" w:space="0" w:color="auto"/>
        <w:left w:val="none" w:sz="0" w:space="0" w:color="auto"/>
        <w:bottom w:val="none" w:sz="0" w:space="0" w:color="auto"/>
        <w:right w:val="none" w:sz="0" w:space="0" w:color="auto"/>
      </w:divBdr>
    </w:div>
    <w:div w:id="427117817">
      <w:bodyDiv w:val="1"/>
      <w:marLeft w:val="0"/>
      <w:marRight w:val="0"/>
      <w:marTop w:val="0"/>
      <w:marBottom w:val="0"/>
      <w:divBdr>
        <w:top w:val="none" w:sz="0" w:space="0" w:color="auto"/>
        <w:left w:val="none" w:sz="0" w:space="0" w:color="auto"/>
        <w:bottom w:val="none" w:sz="0" w:space="0" w:color="auto"/>
        <w:right w:val="none" w:sz="0" w:space="0" w:color="auto"/>
      </w:divBdr>
    </w:div>
    <w:div w:id="427119374">
      <w:bodyDiv w:val="1"/>
      <w:marLeft w:val="0"/>
      <w:marRight w:val="0"/>
      <w:marTop w:val="0"/>
      <w:marBottom w:val="0"/>
      <w:divBdr>
        <w:top w:val="none" w:sz="0" w:space="0" w:color="auto"/>
        <w:left w:val="none" w:sz="0" w:space="0" w:color="auto"/>
        <w:bottom w:val="none" w:sz="0" w:space="0" w:color="auto"/>
        <w:right w:val="none" w:sz="0" w:space="0" w:color="auto"/>
      </w:divBdr>
    </w:div>
    <w:div w:id="427191171">
      <w:bodyDiv w:val="1"/>
      <w:marLeft w:val="0"/>
      <w:marRight w:val="0"/>
      <w:marTop w:val="0"/>
      <w:marBottom w:val="0"/>
      <w:divBdr>
        <w:top w:val="none" w:sz="0" w:space="0" w:color="auto"/>
        <w:left w:val="none" w:sz="0" w:space="0" w:color="auto"/>
        <w:bottom w:val="none" w:sz="0" w:space="0" w:color="auto"/>
        <w:right w:val="none" w:sz="0" w:space="0" w:color="auto"/>
      </w:divBdr>
    </w:div>
    <w:div w:id="427309258">
      <w:bodyDiv w:val="1"/>
      <w:marLeft w:val="0"/>
      <w:marRight w:val="0"/>
      <w:marTop w:val="0"/>
      <w:marBottom w:val="0"/>
      <w:divBdr>
        <w:top w:val="none" w:sz="0" w:space="0" w:color="auto"/>
        <w:left w:val="none" w:sz="0" w:space="0" w:color="auto"/>
        <w:bottom w:val="none" w:sz="0" w:space="0" w:color="auto"/>
        <w:right w:val="none" w:sz="0" w:space="0" w:color="auto"/>
      </w:divBdr>
    </w:div>
    <w:div w:id="427387212">
      <w:bodyDiv w:val="1"/>
      <w:marLeft w:val="0"/>
      <w:marRight w:val="0"/>
      <w:marTop w:val="0"/>
      <w:marBottom w:val="0"/>
      <w:divBdr>
        <w:top w:val="none" w:sz="0" w:space="0" w:color="auto"/>
        <w:left w:val="none" w:sz="0" w:space="0" w:color="auto"/>
        <w:bottom w:val="none" w:sz="0" w:space="0" w:color="auto"/>
        <w:right w:val="none" w:sz="0" w:space="0" w:color="auto"/>
      </w:divBdr>
    </w:div>
    <w:div w:id="427392409">
      <w:bodyDiv w:val="1"/>
      <w:marLeft w:val="0"/>
      <w:marRight w:val="0"/>
      <w:marTop w:val="0"/>
      <w:marBottom w:val="0"/>
      <w:divBdr>
        <w:top w:val="none" w:sz="0" w:space="0" w:color="auto"/>
        <w:left w:val="none" w:sz="0" w:space="0" w:color="auto"/>
        <w:bottom w:val="none" w:sz="0" w:space="0" w:color="auto"/>
        <w:right w:val="none" w:sz="0" w:space="0" w:color="auto"/>
      </w:divBdr>
    </w:div>
    <w:div w:id="427583537">
      <w:bodyDiv w:val="1"/>
      <w:marLeft w:val="0"/>
      <w:marRight w:val="0"/>
      <w:marTop w:val="0"/>
      <w:marBottom w:val="0"/>
      <w:divBdr>
        <w:top w:val="none" w:sz="0" w:space="0" w:color="auto"/>
        <w:left w:val="none" w:sz="0" w:space="0" w:color="auto"/>
        <w:bottom w:val="none" w:sz="0" w:space="0" w:color="auto"/>
        <w:right w:val="none" w:sz="0" w:space="0" w:color="auto"/>
      </w:divBdr>
    </w:div>
    <w:div w:id="427584561">
      <w:bodyDiv w:val="1"/>
      <w:marLeft w:val="0"/>
      <w:marRight w:val="0"/>
      <w:marTop w:val="0"/>
      <w:marBottom w:val="0"/>
      <w:divBdr>
        <w:top w:val="none" w:sz="0" w:space="0" w:color="auto"/>
        <w:left w:val="none" w:sz="0" w:space="0" w:color="auto"/>
        <w:bottom w:val="none" w:sz="0" w:space="0" w:color="auto"/>
        <w:right w:val="none" w:sz="0" w:space="0" w:color="auto"/>
      </w:divBdr>
    </w:div>
    <w:div w:id="427627975">
      <w:bodyDiv w:val="1"/>
      <w:marLeft w:val="0"/>
      <w:marRight w:val="0"/>
      <w:marTop w:val="0"/>
      <w:marBottom w:val="0"/>
      <w:divBdr>
        <w:top w:val="none" w:sz="0" w:space="0" w:color="auto"/>
        <w:left w:val="none" w:sz="0" w:space="0" w:color="auto"/>
        <w:bottom w:val="none" w:sz="0" w:space="0" w:color="auto"/>
        <w:right w:val="none" w:sz="0" w:space="0" w:color="auto"/>
      </w:divBdr>
    </w:div>
    <w:div w:id="427772109">
      <w:bodyDiv w:val="1"/>
      <w:marLeft w:val="0"/>
      <w:marRight w:val="0"/>
      <w:marTop w:val="0"/>
      <w:marBottom w:val="0"/>
      <w:divBdr>
        <w:top w:val="none" w:sz="0" w:space="0" w:color="auto"/>
        <w:left w:val="none" w:sz="0" w:space="0" w:color="auto"/>
        <w:bottom w:val="none" w:sz="0" w:space="0" w:color="auto"/>
        <w:right w:val="none" w:sz="0" w:space="0" w:color="auto"/>
      </w:divBdr>
    </w:div>
    <w:div w:id="427890127">
      <w:bodyDiv w:val="1"/>
      <w:marLeft w:val="0"/>
      <w:marRight w:val="0"/>
      <w:marTop w:val="0"/>
      <w:marBottom w:val="0"/>
      <w:divBdr>
        <w:top w:val="none" w:sz="0" w:space="0" w:color="auto"/>
        <w:left w:val="none" w:sz="0" w:space="0" w:color="auto"/>
        <w:bottom w:val="none" w:sz="0" w:space="0" w:color="auto"/>
        <w:right w:val="none" w:sz="0" w:space="0" w:color="auto"/>
      </w:divBdr>
    </w:div>
    <w:div w:id="427895130">
      <w:bodyDiv w:val="1"/>
      <w:marLeft w:val="0"/>
      <w:marRight w:val="0"/>
      <w:marTop w:val="0"/>
      <w:marBottom w:val="0"/>
      <w:divBdr>
        <w:top w:val="none" w:sz="0" w:space="0" w:color="auto"/>
        <w:left w:val="none" w:sz="0" w:space="0" w:color="auto"/>
        <w:bottom w:val="none" w:sz="0" w:space="0" w:color="auto"/>
        <w:right w:val="none" w:sz="0" w:space="0" w:color="auto"/>
      </w:divBdr>
    </w:div>
    <w:div w:id="427964526">
      <w:bodyDiv w:val="1"/>
      <w:marLeft w:val="0"/>
      <w:marRight w:val="0"/>
      <w:marTop w:val="0"/>
      <w:marBottom w:val="0"/>
      <w:divBdr>
        <w:top w:val="none" w:sz="0" w:space="0" w:color="auto"/>
        <w:left w:val="none" w:sz="0" w:space="0" w:color="auto"/>
        <w:bottom w:val="none" w:sz="0" w:space="0" w:color="auto"/>
        <w:right w:val="none" w:sz="0" w:space="0" w:color="auto"/>
      </w:divBdr>
    </w:div>
    <w:div w:id="427967885">
      <w:bodyDiv w:val="1"/>
      <w:marLeft w:val="0"/>
      <w:marRight w:val="0"/>
      <w:marTop w:val="0"/>
      <w:marBottom w:val="0"/>
      <w:divBdr>
        <w:top w:val="none" w:sz="0" w:space="0" w:color="auto"/>
        <w:left w:val="none" w:sz="0" w:space="0" w:color="auto"/>
        <w:bottom w:val="none" w:sz="0" w:space="0" w:color="auto"/>
        <w:right w:val="none" w:sz="0" w:space="0" w:color="auto"/>
      </w:divBdr>
    </w:div>
    <w:div w:id="428041146">
      <w:bodyDiv w:val="1"/>
      <w:marLeft w:val="0"/>
      <w:marRight w:val="0"/>
      <w:marTop w:val="0"/>
      <w:marBottom w:val="0"/>
      <w:divBdr>
        <w:top w:val="none" w:sz="0" w:space="0" w:color="auto"/>
        <w:left w:val="none" w:sz="0" w:space="0" w:color="auto"/>
        <w:bottom w:val="none" w:sz="0" w:space="0" w:color="auto"/>
        <w:right w:val="none" w:sz="0" w:space="0" w:color="auto"/>
      </w:divBdr>
    </w:div>
    <w:div w:id="428082892">
      <w:bodyDiv w:val="1"/>
      <w:marLeft w:val="0"/>
      <w:marRight w:val="0"/>
      <w:marTop w:val="0"/>
      <w:marBottom w:val="0"/>
      <w:divBdr>
        <w:top w:val="none" w:sz="0" w:space="0" w:color="auto"/>
        <w:left w:val="none" w:sz="0" w:space="0" w:color="auto"/>
        <w:bottom w:val="none" w:sz="0" w:space="0" w:color="auto"/>
        <w:right w:val="none" w:sz="0" w:space="0" w:color="auto"/>
      </w:divBdr>
    </w:div>
    <w:div w:id="428159517">
      <w:bodyDiv w:val="1"/>
      <w:marLeft w:val="0"/>
      <w:marRight w:val="0"/>
      <w:marTop w:val="0"/>
      <w:marBottom w:val="0"/>
      <w:divBdr>
        <w:top w:val="none" w:sz="0" w:space="0" w:color="auto"/>
        <w:left w:val="none" w:sz="0" w:space="0" w:color="auto"/>
        <w:bottom w:val="none" w:sz="0" w:space="0" w:color="auto"/>
        <w:right w:val="none" w:sz="0" w:space="0" w:color="auto"/>
      </w:divBdr>
    </w:div>
    <w:div w:id="428233020">
      <w:bodyDiv w:val="1"/>
      <w:marLeft w:val="0"/>
      <w:marRight w:val="0"/>
      <w:marTop w:val="0"/>
      <w:marBottom w:val="0"/>
      <w:divBdr>
        <w:top w:val="none" w:sz="0" w:space="0" w:color="auto"/>
        <w:left w:val="none" w:sz="0" w:space="0" w:color="auto"/>
        <w:bottom w:val="none" w:sz="0" w:space="0" w:color="auto"/>
        <w:right w:val="none" w:sz="0" w:space="0" w:color="auto"/>
      </w:divBdr>
    </w:div>
    <w:div w:id="428279706">
      <w:bodyDiv w:val="1"/>
      <w:marLeft w:val="0"/>
      <w:marRight w:val="0"/>
      <w:marTop w:val="0"/>
      <w:marBottom w:val="0"/>
      <w:divBdr>
        <w:top w:val="none" w:sz="0" w:space="0" w:color="auto"/>
        <w:left w:val="none" w:sz="0" w:space="0" w:color="auto"/>
        <w:bottom w:val="none" w:sz="0" w:space="0" w:color="auto"/>
        <w:right w:val="none" w:sz="0" w:space="0" w:color="auto"/>
      </w:divBdr>
    </w:div>
    <w:div w:id="428280350">
      <w:bodyDiv w:val="1"/>
      <w:marLeft w:val="0"/>
      <w:marRight w:val="0"/>
      <w:marTop w:val="0"/>
      <w:marBottom w:val="0"/>
      <w:divBdr>
        <w:top w:val="none" w:sz="0" w:space="0" w:color="auto"/>
        <w:left w:val="none" w:sz="0" w:space="0" w:color="auto"/>
        <w:bottom w:val="none" w:sz="0" w:space="0" w:color="auto"/>
        <w:right w:val="none" w:sz="0" w:space="0" w:color="auto"/>
      </w:divBdr>
    </w:div>
    <w:div w:id="428282143">
      <w:bodyDiv w:val="1"/>
      <w:marLeft w:val="0"/>
      <w:marRight w:val="0"/>
      <w:marTop w:val="0"/>
      <w:marBottom w:val="0"/>
      <w:divBdr>
        <w:top w:val="none" w:sz="0" w:space="0" w:color="auto"/>
        <w:left w:val="none" w:sz="0" w:space="0" w:color="auto"/>
        <w:bottom w:val="none" w:sz="0" w:space="0" w:color="auto"/>
        <w:right w:val="none" w:sz="0" w:space="0" w:color="auto"/>
      </w:divBdr>
    </w:div>
    <w:div w:id="428282196">
      <w:bodyDiv w:val="1"/>
      <w:marLeft w:val="0"/>
      <w:marRight w:val="0"/>
      <w:marTop w:val="0"/>
      <w:marBottom w:val="0"/>
      <w:divBdr>
        <w:top w:val="none" w:sz="0" w:space="0" w:color="auto"/>
        <w:left w:val="none" w:sz="0" w:space="0" w:color="auto"/>
        <w:bottom w:val="none" w:sz="0" w:space="0" w:color="auto"/>
        <w:right w:val="none" w:sz="0" w:space="0" w:color="auto"/>
      </w:divBdr>
    </w:div>
    <w:div w:id="428308298">
      <w:bodyDiv w:val="1"/>
      <w:marLeft w:val="0"/>
      <w:marRight w:val="0"/>
      <w:marTop w:val="0"/>
      <w:marBottom w:val="0"/>
      <w:divBdr>
        <w:top w:val="none" w:sz="0" w:space="0" w:color="auto"/>
        <w:left w:val="none" w:sz="0" w:space="0" w:color="auto"/>
        <w:bottom w:val="none" w:sz="0" w:space="0" w:color="auto"/>
        <w:right w:val="none" w:sz="0" w:space="0" w:color="auto"/>
      </w:divBdr>
    </w:div>
    <w:div w:id="428357291">
      <w:bodyDiv w:val="1"/>
      <w:marLeft w:val="0"/>
      <w:marRight w:val="0"/>
      <w:marTop w:val="0"/>
      <w:marBottom w:val="0"/>
      <w:divBdr>
        <w:top w:val="none" w:sz="0" w:space="0" w:color="auto"/>
        <w:left w:val="none" w:sz="0" w:space="0" w:color="auto"/>
        <w:bottom w:val="none" w:sz="0" w:space="0" w:color="auto"/>
        <w:right w:val="none" w:sz="0" w:space="0" w:color="auto"/>
      </w:divBdr>
    </w:div>
    <w:div w:id="428429684">
      <w:bodyDiv w:val="1"/>
      <w:marLeft w:val="0"/>
      <w:marRight w:val="0"/>
      <w:marTop w:val="0"/>
      <w:marBottom w:val="0"/>
      <w:divBdr>
        <w:top w:val="none" w:sz="0" w:space="0" w:color="auto"/>
        <w:left w:val="none" w:sz="0" w:space="0" w:color="auto"/>
        <w:bottom w:val="none" w:sz="0" w:space="0" w:color="auto"/>
        <w:right w:val="none" w:sz="0" w:space="0" w:color="auto"/>
      </w:divBdr>
    </w:div>
    <w:div w:id="428432011">
      <w:bodyDiv w:val="1"/>
      <w:marLeft w:val="0"/>
      <w:marRight w:val="0"/>
      <w:marTop w:val="0"/>
      <w:marBottom w:val="0"/>
      <w:divBdr>
        <w:top w:val="none" w:sz="0" w:space="0" w:color="auto"/>
        <w:left w:val="none" w:sz="0" w:space="0" w:color="auto"/>
        <w:bottom w:val="none" w:sz="0" w:space="0" w:color="auto"/>
        <w:right w:val="none" w:sz="0" w:space="0" w:color="auto"/>
      </w:divBdr>
    </w:div>
    <w:div w:id="428552352">
      <w:bodyDiv w:val="1"/>
      <w:marLeft w:val="0"/>
      <w:marRight w:val="0"/>
      <w:marTop w:val="0"/>
      <w:marBottom w:val="0"/>
      <w:divBdr>
        <w:top w:val="none" w:sz="0" w:space="0" w:color="auto"/>
        <w:left w:val="none" w:sz="0" w:space="0" w:color="auto"/>
        <w:bottom w:val="none" w:sz="0" w:space="0" w:color="auto"/>
        <w:right w:val="none" w:sz="0" w:space="0" w:color="auto"/>
      </w:divBdr>
    </w:div>
    <w:div w:id="428618966">
      <w:bodyDiv w:val="1"/>
      <w:marLeft w:val="0"/>
      <w:marRight w:val="0"/>
      <w:marTop w:val="0"/>
      <w:marBottom w:val="0"/>
      <w:divBdr>
        <w:top w:val="none" w:sz="0" w:space="0" w:color="auto"/>
        <w:left w:val="none" w:sz="0" w:space="0" w:color="auto"/>
        <w:bottom w:val="none" w:sz="0" w:space="0" w:color="auto"/>
        <w:right w:val="none" w:sz="0" w:space="0" w:color="auto"/>
      </w:divBdr>
    </w:div>
    <w:div w:id="428626104">
      <w:bodyDiv w:val="1"/>
      <w:marLeft w:val="0"/>
      <w:marRight w:val="0"/>
      <w:marTop w:val="0"/>
      <w:marBottom w:val="0"/>
      <w:divBdr>
        <w:top w:val="none" w:sz="0" w:space="0" w:color="auto"/>
        <w:left w:val="none" w:sz="0" w:space="0" w:color="auto"/>
        <w:bottom w:val="none" w:sz="0" w:space="0" w:color="auto"/>
        <w:right w:val="none" w:sz="0" w:space="0" w:color="auto"/>
      </w:divBdr>
    </w:div>
    <w:div w:id="428701739">
      <w:bodyDiv w:val="1"/>
      <w:marLeft w:val="0"/>
      <w:marRight w:val="0"/>
      <w:marTop w:val="0"/>
      <w:marBottom w:val="0"/>
      <w:divBdr>
        <w:top w:val="none" w:sz="0" w:space="0" w:color="auto"/>
        <w:left w:val="none" w:sz="0" w:space="0" w:color="auto"/>
        <w:bottom w:val="none" w:sz="0" w:space="0" w:color="auto"/>
        <w:right w:val="none" w:sz="0" w:space="0" w:color="auto"/>
      </w:divBdr>
    </w:div>
    <w:div w:id="428744877">
      <w:bodyDiv w:val="1"/>
      <w:marLeft w:val="0"/>
      <w:marRight w:val="0"/>
      <w:marTop w:val="0"/>
      <w:marBottom w:val="0"/>
      <w:divBdr>
        <w:top w:val="none" w:sz="0" w:space="0" w:color="auto"/>
        <w:left w:val="none" w:sz="0" w:space="0" w:color="auto"/>
        <w:bottom w:val="none" w:sz="0" w:space="0" w:color="auto"/>
        <w:right w:val="none" w:sz="0" w:space="0" w:color="auto"/>
      </w:divBdr>
    </w:div>
    <w:div w:id="428820852">
      <w:bodyDiv w:val="1"/>
      <w:marLeft w:val="0"/>
      <w:marRight w:val="0"/>
      <w:marTop w:val="0"/>
      <w:marBottom w:val="0"/>
      <w:divBdr>
        <w:top w:val="none" w:sz="0" w:space="0" w:color="auto"/>
        <w:left w:val="none" w:sz="0" w:space="0" w:color="auto"/>
        <w:bottom w:val="none" w:sz="0" w:space="0" w:color="auto"/>
        <w:right w:val="none" w:sz="0" w:space="0" w:color="auto"/>
      </w:divBdr>
    </w:div>
    <w:div w:id="428965760">
      <w:bodyDiv w:val="1"/>
      <w:marLeft w:val="0"/>
      <w:marRight w:val="0"/>
      <w:marTop w:val="0"/>
      <w:marBottom w:val="0"/>
      <w:divBdr>
        <w:top w:val="none" w:sz="0" w:space="0" w:color="auto"/>
        <w:left w:val="none" w:sz="0" w:space="0" w:color="auto"/>
        <w:bottom w:val="none" w:sz="0" w:space="0" w:color="auto"/>
        <w:right w:val="none" w:sz="0" w:space="0" w:color="auto"/>
      </w:divBdr>
    </w:div>
    <w:div w:id="429006595">
      <w:bodyDiv w:val="1"/>
      <w:marLeft w:val="0"/>
      <w:marRight w:val="0"/>
      <w:marTop w:val="0"/>
      <w:marBottom w:val="0"/>
      <w:divBdr>
        <w:top w:val="none" w:sz="0" w:space="0" w:color="auto"/>
        <w:left w:val="none" w:sz="0" w:space="0" w:color="auto"/>
        <w:bottom w:val="none" w:sz="0" w:space="0" w:color="auto"/>
        <w:right w:val="none" w:sz="0" w:space="0" w:color="auto"/>
      </w:divBdr>
    </w:div>
    <w:div w:id="429155962">
      <w:bodyDiv w:val="1"/>
      <w:marLeft w:val="0"/>
      <w:marRight w:val="0"/>
      <w:marTop w:val="0"/>
      <w:marBottom w:val="0"/>
      <w:divBdr>
        <w:top w:val="none" w:sz="0" w:space="0" w:color="auto"/>
        <w:left w:val="none" w:sz="0" w:space="0" w:color="auto"/>
        <w:bottom w:val="none" w:sz="0" w:space="0" w:color="auto"/>
        <w:right w:val="none" w:sz="0" w:space="0" w:color="auto"/>
      </w:divBdr>
    </w:div>
    <w:div w:id="429160025">
      <w:bodyDiv w:val="1"/>
      <w:marLeft w:val="0"/>
      <w:marRight w:val="0"/>
      <w:marTop w:val="0"/>
      <w:marBottom w:val="0"/>
      <w:divBdr>
        <w:top w:val="none" w:sz="0" w:space="0" w:color="auto"/>
        <w:left w:val="none" w:sz="0" w:space="0" w:color="auto"/>
        <w:bottom w:val="none" w:sz="0" w:space="0" w:color="auto"/>
        <w:right w:val="none" w:sz="0" w:space="0" w:color="auto"/>
      </w:divBdr>
    </w:div>
    <w:div w:id="429199095">
      <w:bodyDiv w:val="1"/>
      <w:marLeft w:val="0"/>
      <w:marRight w:val="0"/>
      <w:marTop w:val="0"/>
      <w:marBottom w:val="0"/>
      <w:divBdr>
        <w:top w:val="none" w:sz="0" w:space="0" w:color="auto"/>
        <w:left w:val="none" w:sz="0" w:space="0" w:color="auto"/>
        <w:bottom w:val="none" w:sz="0" w:space="0" w:color="auto"/>
        <w:right w:val="none" w:sz="0" w:space="0" w:color="auto"/>
      </w:divBdr>
    </w:div>
    <w:div w:id="429207966">
      <w:bodyDiv w:val="1"/>
      <w:marLeft w:val="0"/>
      <w:marRight w:val="0"/>
      <w:marTop w:val="0"/>
      <w:marBottom w:val="0"/>
      <w:divBdr>
        <w:top w:val="none" w:sz="0" w:space="0" w:color="auto"/>
        <w:left w:val="none" w:sz="0" w:space="0" w:color="auto"/>
        <w:bottom w:val="none" w:sz="0" w:space="0" w:color="auto"/>
        <w:right w:val="none" w:sz="0" w:space="0" w:color="auto"/>
      </w:divBdr>
    </w:div>
    <w:div w:id="429355417">
      <w:bodyDiv w:val="1"/>
      <w:marLeft w:val="0"/>
      <w:marRight w:val="0"/>
      <w:marTop w:val="0"/>
      <w:marBottom w:val="0"/>
      <w:divBdr>
        <w:top w:val="none" w:sz="0" w:space="0" w:color="auto"/>
        <w:left w:val="none" w:sz="0" w:space="0" w:color="auto"/>
        <w:bottom w:val="none" w:sz="0" w:space="0" w:color="auto"/>
        <w:right w:val="none" w:sz="0" w:space="0" w:color="auto"/>
      </w:divBdr>
    </w:div>
    <w:div w:id="429395219">
      <w:bodyDiv w:val="1"/>
      <w:marLeft w:val="0"/>
      <w:marRight w:val="0"/>
      <w:marTop w:val="0"/>
      <w:marBottom w:val="0"/>
      <w:divBdr>
        <w:top w:val="none" w:sz="0" w:space="0" w:color="auto"/>
        <w:left w:val="none" w:sz="0" w:space="0" w:color="auto"/>
        <w:bottom w:val="none" w:sz="0" w:space="0" w:color="auto"/>
        <w:right w:val="none" w:sz="0" w:space="0" w:color="auto"/>
      </w:divBdr>
    </w:div>
    <w:div w:id="429400101">
      <w:bodyDiv w:val="1"/>
      <w:marLeft w:val="0"/>
      <w:marRight w:val="0"/>
      <w:marTop w:val="0"/>
      <w:marBottom w:val="0"/>
      <w:divBdr>
        <w:top w:val="none" w:sz="0" w:space="0" w:color="auto"/>
        <w:left w:val="none" w:sz="0" w:space="0" w:color="auto"/>
        <w:bottom w:val="none" w:sz="0" w:space="0" w:color="auto"/>
        <w:right w:val="none" w:sz="0" w:space="0" w:color="auto"/>
      </w:divBdr>
    </w:div>
    <w:div w:id="429472287">
      <w:bodyDiv w:val="1"/>
      <w:marLeft w:val="0"/>
      <w:marRight w:val="0"/>
      <w:marTop w:val="0"/>
      <w:marBottom w:val="0"/>
      <w:divBdr>
        <w:top w:val="none" w:sz="0" w:space="0" w:color="auto"/>
        <w:left w:val="none" w:sz="0" w:space="0" w:color="auto"/>
        <w:bottom w:val="none" w:sz="0" w:space="0" w:color="auto"/>
        <w:right w:val="none" w:sz="0" w:space="0" w:color="auto"/>
      </w:divBdr>
    </w:div>
    <w:div w:id="429475432">
      <w:bodyDiv w:val="1"/>
      <w:marLeft w:val="0"/>
      <w:marRight w:val="0"/>
      <w:marTop w:val="0"/>
      <w:marBottom w:val="0"/>
      <w:divBdr>
        <w:top w:val="none" w:sz="0" w:space="0" w:color="auto"/>
        <w:left w:val="none" w:sz="0" w:space="0" w:color="auto"/>
        <w:bottom w:val="none" w:sz="0" w:space="0" w:color="auto"/>
        <w:right w:val="none" w:sz="0" w:space="0" w:color="auto"/>
      </w:divBdr>
    </w:div>
    <w:div w:id="429549431">
      <w:bodyDiv w:val="1"/>
      <w:marLeft w:val="0"/>
      <w:marRight w:val="0"/>
      <w:marTop w:val="0"/>
      <w:marBottom w:val="0"/>
      <w:divBdr>
        <w:top w:val="none" w:sz="0" w:space="0" w:color="auto"/>
        <w:left w:val="none" w:sz="0" w:space="0" w:color="auto"/>
        <w:bottom w:val="none" w:sz="0" w:space="0" w:color="auto"/>
        <w:right w:val="none" w:sz="0" w:space="0" w:color="auto"/>
      </w:divBdr>
    </w:div>
    <w:div w:id="429551489">
      <w:bodyDiv w:val="1"/>
      <w:marLeft w:val="0"/>
      <w:marRight w:val="0"/>
      <w:marTop w:val="0"/>
      <w:marBottom w:val="0"/>
      <w:divBdr>
        <w:top w:val="none" w:sz="0" w:space="0" w:color="auto"/>
        <w:left w:val="none" w:sz="0" w:space="0" w:color="auto"/>
        <w:bottom w:val="none" w:sz="0" w:space="0" w:color="auto"/>
        <w:right w:val="none" w:sz="0" w:space="0" w:color="auto"/>
      </w:divBdr>
    </w:div>
    <w:div w:id="429594684">
      <w:bodyDiv w:val="1"/>
      <w:marLeft w:val="0"/>
      <w:marRight w:val="0"/>
      <w:marTop w:val="0"/>
      <w:marBottom w:val="0"/>
      <w:divBdr>
        <w:top w:val="none" w:sz="0" w:space="0" w:color="auto"/>
        <w:left w:val="none" w:sz="0" w:space="0" w:color="auto"/>
        <w:bottom w:val="none" w:sz="0" w:space="0" w:color="auto"/>
        <w:right w:val="none" w:sz="0" w:space="0" w:color="auto"/>
      </w:divBdr>
    </w:div>
    <w:div w:id="429741304">
      <w:bodyDiv w:val="1"/>
      <w:marLeft w:val="0"/>
      <w:marRight w:val="0"/>
      <w:marTop w:val="0"/>
      <w:marBottom w:val="0"/>
      <w:divBdr>
        <w:top w:val="none" w:sz="0" w:space="0" w:color="auto"/>
        <w:left w:val="none" w:sz="0" w:space="0" w:color="auto"/>
        <w:bottom w:val="none" w:sz="0" w:space="0" w:color="auto"/>
        <w:right w:val="none" w:sz="0" w:space="0" w:color="auto"/>
      </w:divBdr>
    </w:div>
    <w:div w:id="429743307">
      <w:bodyDiv w:val="1"/>
      <w:marLeft w:val="0"/>
      <w:marRight w:val="0"/>
      <w:marTop w:val="0"/>
      <w:marBottom w:val="0"/>
      <w:divBdr>
        <w:top w:val="none" w:sz="0" w:space="0" w:color="auto"/>
        <w:left w:val="none" w:sz="0" w:space="0" w:color="auto"/>
        <w:bottom w:val="none" w:sz="0" w:space="0" w:color="auto"/>
        <w:right w:val="none" w:sz="0" w:space="0" w:color="auto"/>
      </w:divBdr>
    </w:div>
    <w:div w:id="429854875">
      <w:bodyDiv w:val="1"/>
      <w:marLeft w:val="0"/>
      <w:marRight w:val="0"/>
      <w:marTop w:val="0"/>
      <w:marBottom w:val="0"/>
      <w:divBdr>
        <w:top w:val="none" w:sz="0" w:space="0" w:color="auto"/>
        <w:left w:val="none" w:sz="0" w:space="0" w:color="auto"/>
        <w:bottom w:val="none" w:sz="0" w:space="0" w:color="auto"/>
        <w:right w:val="none" w:sz="0" w:space="0" w:color="auto"/>
      </w:divBdr>
    </w:div>
    <w:div w:id="429855177">
      <w:bodyDiv w:val="1"/>
      <w:marLeft w:val="0"/>
      <w:marRight w:val="0"/>
      <w:marTop w:val="0"/>
      <w:marBottom w:val="0"/>
      <w:divBdr>
        <w:top w:val="none" w:sz="0" w:space="0" w:color="auto"/>
        <w:left w:val="none" w:sz="0" w:space="0" w:color="auto"/>
        <w:bottom w:val="none" w:sz="0" w:space="0" w:color="auto"/>
        <w:right w:val="none" w:sz="0" w:space="0" w:color="auto"/>
      </w:divBdr>
    </w:div>
    <w:div w:id="430005695">
      <w:bodyDiv w:val="1"/>
      <w:marLeft w:val="0"/>
      <w:marRight w:val="0"/>
      <w:marTop w:val="0"/>
      <w:marBottom w:val="0"/>
      <w:divBdr>
        <w:top w:val="none" w:sz="0" w:space="0" w:color="auto"/>
        <w:left w:val="none" w:sz="0" w:space="0" w:color="auto"/>
        <w:bottom w:val="none" w:sz="0" w:space="0" w:color="auto"/>
        <w:right w:val="none" w:sz="0" w:space="0" w:color="auto"/>
      </w:divBdr>
    </w:div>
    <w:div w:id="430009930">
      <w:bodyDiv w:val="1"/>
      <w:marLeft w:val="0"/>
      <w:marRight w:val="0"/>
      <w:marTop w:val="0"/>
      <w:marBottom w:val="0"/>
      <w:divBdr>
        <w:top w:val="none" w:sz="0" w:space="0" w:color="auto"/>
        <w:left w:val="none" w:sz="0" w:space="0" w:color="auto"/>
        <w:bottom w:val="none" w:sz="0" w:space="0" w:color="auto"/>
        <w:right w:val="none" w:sz="0" w:space="0" w:color="auto"/>
      </w:divBdr>
    </w:div>
    <w:div w:id="430010323">
      <w:bodyDiv w:val="1"/>
      <w:marLeft w:val="0"/>
      <w:marRight w:val="0"/>
      <w:marTop w:val="0"/>
      <w:marBottom w:val="0"/>
      <w:divBdr>
        <w:top w:val="none" w:sz="0" w:space="0" w:color="auto"/>
        <w:left w:val="none" w:sz="0" w:space="0" w:color="auto"/>
        <w:bottom w:val="none" w:sz="0" w:space="0" w:color="auto"/>
        <w:right w:val="none" w:sz="0" w:space="0" w:color="auto"/>
      </w:divBdr>
    </w:div>
    <w:div w:id="430013483">
      <w:bodyDiv w:val="1"/>
      <w:marLeft w:val="0"/>
      <w:marRight w:val="0"/>
      <w:marTop w:val="0"/>
      <w:marBottom w:val="0"/>
      <w:divBdr>
        <w:top w:val="none" w:sz="0" w:space="0" w:color="auto"/>
        <w:left w:val="none" w:sz="0" w:space="0" w:color="auto"/>
        <w:bottom w:val="none" w:sz="0" w:space="0" w:color="auto"/>
        <w:right w:val="none" w:sz="0" w:space="0" w:color="auto"/>
      </w:divBdr>
    </w:div>
    <w:div w:id="430130899">
      <w:bodyDiv w:val="1"/>
      <w:marLeft w:val="0"/>
      <w:marRight w:val="0"/>
      <w:marTop w:val="0"/>
      <w:marBottom w:val="0"/>
      <w:divBdr>
        <w:top w:val="none" w:sz="0" w:space="0" w:color="auto"/>
        <w:left w:val="none" w:sz="0" w:space="0" w:color="auto"/>
        <w:bottom w:val="none" w:sz="0" w:space="0" w:color="auto"/>
        <w:right w:val="none" w:sz="0" w:space="0" w:color="auto"/>
      </w:divBdr>
    </w:div>
    <w:div w:id="430206231">
      <w:bodyDiv w:val="1"/>
      <w:marLeft w:val="0"/>
      <w:marRight w:val="0"/>
      <w:marTop w:val="0"/>
      <w:marBottom w:val="0"/>
      <w:divBdr>
        <w:top w:val="none" w:sz="0" w:space="0" w:color="auto"/>
        <w:left w:val="none" w:sz="0" w:space="0" w:color="auto"/>
        <w:bottom w:val="none" w:sz="0" w:space="0" w:color="auto"/>
        <w:right w:val="none" w:sz="0" w:space="0" w:color="auto"/>
      </w:divBdr>
    </w:div>
    <w:div w:id="430246690">
      <w:bodyDiv w:val="1"/>
      <w:marLeft w:val="0"/>
      <w:marRight w:val="0"/>
      <w:marTop w:val="0"/>
      <w:marBottom w:val="0"/>
      <w:divBdr>
        <w:top w:val="none" w:sz="0" w:space="0" w:color="auto"/>
        <w:left w:val="none" w:sz="0" w:space="0" w:color="auto"/>
        <w:bottom w:val="none" w:sz="0" w:space="0" w:color="auto"/>
        <w:right w:val="none" w:sz="0" w:space="0" w:color="auto"/>
      </w:divBdr>
    </w:div>
    <w:div w:id="430320563">
      <w:bodyDiv w:val="1"/>
      <w:marLeft w:val="0"/>
      <w:marRight w:val="0"/>
      <w:marTop w:val="0"/>
      <w:marBottom w:val="0"/>
      <w:divBdr>
        <w:top w:val="none" w:sz="0" w:space="0" w:color="auto"/>
        <w:left w:val="none" w:sz="0" w:space="0" w:color="auto"/>
        <w:bottom w:val="none" w:sz="0" w:space="0" w:color="auto"/>
        <w:right w:val="none" w:sz="0" w:space="0" w:color="auto"/>
      </w:divBdr>
    </w:div>
    <w:div w:id="430392518">
      <w:bodyDiv w:val="1"/>
      <w:marLeft w:val="0"/>
      <w:marRight w:val="0"/>
      <w:marTop w:val="0"/>
      <w:marBottom w:val="0"/>
      <w:divBdr>
        <w:top w:val="none" w:sz="0" w:space="0" w:color="auto"/>
        <w:left w:val="none" w:sz="0" w:space="0" w:color="auto"/>
        <w:bottom w:val="none" w:sz="0" w:space="0" w:color="auto"/>
        <w:right w:val="none" w:sz="0" w:space="0" w:color="auto"/>
      </w:divBdr>
    </w:div>
    <w:div w:id="430511181">
      <w:bodyDiv w:val="1"/>
      <w:marLeft w:val="0"/>
      <w:marRight w:val="0"/>
      <w:marTop w:val="0"/>
      <w:marBottom w:val="0"/>
      <w:divBdr>
        <w:top w:val="none" w:sz="0" w:space="0" w:color="auto"/>
        <w:left w:val="none" w:sz="0" w:space="0" w:color="auto"/>
        <w:bottom w:val="none" w:sz="0" w:space="0" w:color="auto"/>
        <w:right w:val="none" w:sz="0" w:space="0" w:color="auto"/>
      </w:divBdr>
    </w:div>
    <w:div w:id="430511340">
      <w:bodyDiv w:val="1"/>
      <w:marLeft w:val="0"/>
      <w:marRight w:val="0"/>
      <w:marTop w:val="0"/>
      <w:marBottom w:val="0"/>
      <w:divBdr>
        <w:top w:val="none" w:sz="0" w:space="0" w:color="auto"/>
        <w:left w:val="none" w:sz="0" w:space="0" w:color="auto"/>
        <w:bottom w:val="none" w:sz="0" w:space="0" w:color="auto"/>
        <w:right w:val="none" w:sz="0" w:space="0" w:color="auto"/>
      </w:divBdr>
    </w:div>
    <w:div w:id="430667077">
      <w:bodyDiv w:val="1"/>
      <w:marLeft w:val="0"/>
      <w:marRight w:val="0"/>
      <w:marTop w:val="0"/>
      <w:marBottom w:val="0"/>
      <w:divBdr>
        <w:top w:val="none" w:sz="0" w:space="0" w:color="auto"/>
        <w:left w:val="none" w:sz="0" w:space="0" w:color="auto"/>
        <w:bottom w:val="none" w:sz="0" w:space="0" w:color="auto"/>
        <w:right w:val="none" w:sz="0" w:space="0" w:color="auto"/>
      </w:divBdr>
    </w:div>
    <w:div w:id="430703556">
      <w:bodyDiv w:val="1"/>
      <w:marLeft w:val="0"/>
      <w:marRight w:val="0"/>
      <w:marTop w:val="0"/>
      <w:marBottom w:val="0"/>
      <w:divBdr>
        <w:top w:val="none" w:sz="0" w:space="0" w:color="auto"/>
        <w:left w:val="none" w:sz="0" w:space="0" w:color="auto"/>
        <w:bottom w:val="none" w:sz="0" w:space="0" w:color="auto"/>
        <w:right w:val="none" w:sz="0" w:space="0" w:color="auto"/>
      </w:divBdr>
    </w:div>
    <w:div w:id="430703800">
      <w:bodyDiv w:val="1"/>
      <w:marLeft w:val="0"/>
      <w:marRight w:val="0"/>
      <w:marTop w:val="0"/>
      <w:marBottom w:val="0"/>
      <w:divBdr>
        <w:top w:val="none" w:sz="0" w:space="0" w:color="auto"/>
        <w:left w:val="none" w:sz="0" w:space="0" w:color="auto"/>
        <w:bottom w:val="none" w:sz="0" w:space="0" w:color="auto"/>
        <w:right w:val="none" w:sz="0" w:space="0" w:color="auto"/>
      </w:divBdr>
    </w:div>
    <w:div w:id="430707846">
      <w:bodyDiv w:val="1"/>
      <w:marLeft w:val="0"/>
      <w:marRight w:val="0"/>
      <w:marTop w:val="0"/>
      <w:marBottom w:val="0"/>
      <w:divBdr>
        <w:top w:val="none" w:sz="0" w:space="0" w:color="auto"/>
        <w:left w:val="none" w:sz="0" w:space="0" w:color="auto"/>
        <w:bottom w:val="none" w:sz="0" w:space="0" w:color="auto"/>
        <w:right w:val="none" w:sz="0" w:space="0" w:color="auto"/>
      </w:divBdr>
    </w:div>
    <w:div w:id="430711546">
      <w:bodyDiv w:val="1"/>
      <w:marLeft w:val="0"/>
      <w:marRight w:val="0"/>
      <w:marTop w:val="0"/>
      <w:marBottom w:val="0"/>
      <w:divBdr>
        <w:top w:val="none" w:sz="0" w:space="0" w:color="auto"/>
        <w:left w:val="none" w:sz="0" w:space="0" w:color="auto"/>
        <w:bottom w:val="none" w:sz="0" w:space="0" w:color="auto"/>
        <w:right w:val="none" w:sz="0" w:space="0" w:color="auto"/>
      </w:divBdr>
    </w:div>
    <w:div w:id="430856732">
      <w:bodyDiv w:val="1"/>
      <w:marLeft w:val="0"/>
      <w:marRight w:val="0"/>
      <w:marTop w:val="0"/>
      <w:marBottom w:val="0"/>
      <w:divBdr>
        <w:top w:val="none" w:sz="0" w:space="0" w:color="auto"/>
        <w:left w:val="none" w:sz="0" w:space="0" w:color="auto"/>
        <w:bottom w:val="none" w:sz="0" w:space="0" w:color="auto"/>
        <w:right w:val="none" w:sz="0" w:space="0" w:color="auto"/>
      </w:divBdr>
    </w:div>
    <w:div w:id="430901515">
      <w:bodyDiv w:val="1"/>
      <w:marLeft w:val="0"/>
      <w:marRight w:val="0"/>
      <w:marTop w:val="0"/>
      <w:marBottom w:val="0"/>
      <w:divBdr>
        <w:top w:val="none" w:sz="0" w:space="0" w:color="auto"/>
        <w:left w:val="none" w:sz="0" w:space="0" w:color="auto"/>
        <w:bottom w:val="none" w:sz="0" w:space="0" w:color="auto"/>
        <w:right w:val="none" w:sz="0" w:space="0" w:color="auto"/>
      </w:divBdr>
    </w:div>
    <w:div w:id="430978421">
      <w:bodyDiv w:val="1"/>
      <w:marLeft w:val="0"/>
      <w:marRight w:val="0"/>
      <w:marTop w:val="0"/>
      <w:marBottom w:val="0"/>
      <w:divBdr>
        <w:top w:val="none" w:sz="0" w:space="0" w:color="auto"/>
        <w:left w:val="none" w:sz="0" w:space="0" w:color="auto"/>
        <w:bottom w:val="none" w:sz="0" w:space="0" w:color="auto"/>
        <w:right w:val="none" w:sz="0" w:space="0" w:color="auto"/>
      </w:divBdr>
    </w:div>
    <w:div w:id="431050813">
      <w:bodyDiv w:val="1"/>
      <w:marLeft w:val="0"/>
      <w:marRight w:val="0"/>
      <w:marTop w:val="0"/>
      <w:marBottom w:val="0"/>
      <w:divBdr>
        <w:top w:val="none" w:sz="0" w:space="0" w:color="auto"/>
        <w:left w:val="none" w:sz="0" w:space="0" w:color="auto"/>
        <w:bottom w:val="none" w:sz="0" w:space="0" w:color="auto"/>
        <w:right w:val="none" w:sz="0" w:space="0" w:color="auto"/>
      </w:divBdr>
    </w:div>
    <w:div w:id="431054895">
      <w:bodyDiv w:val="1"/>
      <w:marLeft w:val="0"/>
      <w:marRight w:val="0"/>
      <w:marTop w:val="0"/>
      <w:marBottom w:val="0"/>
      <w:divBdr>
        <w:top w:val="none" w:sz="0" w:space="0" w:color="auto"/>
        <w:left w:val="none" w:sz="0" w:space="0" w:color="auto"/>
        <w:bottom w:val="none" w:sz="0" w:space="0" w:color="auto"/>
        <w:right w:val="none" w:sz="0" w:space="0" w:color="auto"/>
      </w:divBdr>
    </w:div>
    <w:div w:id="431127901">
      <w:bodyDiv w:val="1"/>
      <w:marLeft w:val="0"/>
      <w:marRight w:val="0"/>
      <w:marTop w:val="0"/>
      <w:marBottom w:val="0"/>
      <w:divBdr>
        <w:top w:val="none" w:sz="0" w:space="0" w:color="auto"/>
        <w:left w:val="none" w:sz="0" w:space="0" w:color="auto"/>
        <w:bottom w:val="none" w:sz="0" w:space="0" w:color="auto"/>
        <w:right w:val="none" w:sz="0" w:space="0" w:color="auto"/>
      </w:divBdr>
    </w:div>
    <w:div w:id="431168530">
      <w:bodyDiv w:val="1"/>
      <w:marLeft w:val="0"/>
      <w:marRight w:val="0"/>
      <w:marTop w:val="0"/>
      <w:marBottom w:val="0"/>
      <w:divBdr>
        <w:top w:val="none" w:sz="0" w:space="0" w:color="auto"/>
        <w:left w:val="none" w:sz="0" w:space="0" w:color="auto"/>
        <w:bottom w:val="none" w:sz="0" w:space="0" w:color="auto"/>
        <w:right w:val="none" w:sz="0" w:space="0" w:color="auto"/>
      </w:divBdr>
    </w:div>
    <w:div w:id="431358393">
      <w:bodyDiv w:val="1"/>
      <w:marLeft w:val="0"/>
      <w:marRight w:val="0"/>
      <w:marTop w:val="0"/>
      <w:marBottom w:val="0"/>
      <w:divBdr>
        <w:top w:val="none" w:sz="0" w:space="0" w:color="auto"/>
        <w:left w:val="none" w:sz="0" w:space="0" w:color="auto"/>
        <w:bottom w:val="none" w:sz="0" w:space="0" w:color="auto"/>
        <w:right w:val="none" w:sz="0" w:space="0" w:color="auto"/>
      </w:divBdr>
    </w:div>
    <w:div w:id="431364837">
      <w:bodyDiv w:val="1"/>
      <w:marLeft w:val="0"/>
      <w:marRight w:val="0"/>
      <w:marTop w:val="0"/>
      <w:marBottom w:val="0"/>
      <w:divBdr>
        <w:top w:val="none" w:sz="0" w:space="0" w:color="auto"/>
        <w:left w:val="none" w:sz="0" w:space="0" w:color="auto"/>
        <w:bottom w:val="none" w:sz="0" w:space="0" w:color="auto"/>
        <w:right w:val="none" w:sz="0" w:space="0" w:color="auto"/>
      </w:divBdr>
    </w:div>
    <w:div w:id="431365288">
      <w:bodyDiv w:val="1"/>
      <w:marLeft w:val="0"/>
      <w:marRight w:val="0"/>
      <w:marTop w:val="0"/>
      <w:marBottom w:val="0"/>
      <w:divBdr>
        <w:top w:val="none" w:sz="0" w:space="0" w:color="auto"/>
        <w:left w:val="none" w:sz="0" w:space="0" w:color="auto"/>
        <w:bottom w:val="none" w:sz="0" w:space="0" w:color="auto"/>
        <w:right w:val="none" w:sz="0" w:space="0" w:color="auto"/>
      </w:divBdr>
    </w:div>
    <w:div w:id="431434106">
      <w:bodyDiv w:val="1"/>
      <w:marLeft w:val="0"/>
      <w:marRight w:val="0"/>
      <w:marTop w:val="0"/>
      <w:marBottom w:val="0"/>
      <w:divBdr>
        <w:top w:val="none" w:sz="0" w:space="0" w:color="auto"/>
        <w:left w:val="none" w:sz="0" w:space="0" w:color="auto"/>
        <w:bottom w:val="none" w:sz="0" w:space="0" w:color="auto"/>
        <w:right w:val="none" w:sz="0" w:space="0" w:color="auto"/>
      </w:divBdr>
    </w:div>
    <w:div w:id="431628009">
      <w:bodyDiv w:val="1"/>
      <w:marLeft w:val="0"/>
      <w:marRight w:val="0"/>
      <w:marTop w:val="0"/>
      <w:marBottom w:val="0"/>
      <w:divBdr>
        <w:top w:val="none" w:sz="0" w:space="0" w:color="auto"/>
        <w:left w:val="none" w:sz="0" w:space="0" w:color="auto"/>
        <w:bottom w:val="none" w:sz="0" w:space="0" w:color="auto"/>
        <w:right w:val="none" w:sz="0" w:space="0" w:color="auto"/>
      </w:divBdr>
    </w:div>
    <w:div w:id="431628032">
      <w:bodyDiv w:val="1"/>
      <w:marLeft w:val="0"/>
      <w:marRight w:val="0"/>
      <w:marTop w:val="0"/>
      <w:marBottom w:val="0"/>
      <w:divBdr>
        <w:top w:val="none" w:sz="0" w:space="0" w:color="auto"/>
        <w:left w:val="none" w:sz="0" w:space="0" w:color="auto"/>
        <w:bottom w:val="none" w:sz="0" w:space="0" w:color="auto"/>
        <w:right w:val="none" w:sz="0" w:space="0" w:color="auto"/>
      </w:divBdr>
    </w:div>
    <w:div w:id="431633477">
      <w:bodyDiv w:val="1"/>
      <w:marLeft w:val="0"/>
      <w:marRight w:val="0"/>
      <w:marTop w:val="0"/>
      <w:marBottom w:val="0"/>
      <w:divBdr>
        <w:top w:val="none" w:sz="0" w:space="0" w:color="auto"/>
        <w:left w:val="none" w:sz="0" w:space="0" w:color="auto"/>
        <w:bottom w:val="none" w:sz="0" w:space="0" w:color="auto"/>
        <w:right w:val="none" w:sz="0" w:space="0" w:color="auto"/>
      </w:divBdr>
    </w:div>
    <w:div w:id="431706061">
      <w:bodyDiv w:val="1"/>
      <w:marLeft w:val="0"/>
      <w:marRight w:val="0"/>
      <w:marTop w:val="0"/>
      <w:marBottom w:val="0"/>
      <w:divBdr>
        <w:top w:val="none" w:sz="0" w:space="0" w:color="auto"/>
        <w:left w:val="none" w:sz="0" w:space="0" w:color="auto"/>
        <w:bottom w:val="none" w:sz="0" w:space="0" w:color="auto"/>
        <w:right w:val="none" w:sz="0" w:space="0" w:color="auto"/>
      </w:divBdr>
    </w:div>
    <w:div w:id="431776996">
      <w:bodyDiv w:val="1"/>
      <w:marLeft w:val="0"/>
      <w:marRight w:val="0"/>
      <w:marTop w:val="0"/>
      <w:marBottom w:val="0"/>
      <w:divBdr>
        <w:top w:val="none" w:sz="0" w:space="0" w:color="auto"/>
        <w:left w:val="none" w:sz="0" w:space="0" w:color="auto"/>
        <w:bottom w:val="none" w:sz="0" w:space="0" w:color="auto"/>
        <w:right w:val="none" w:sz="0" w:space="0" w:color="auto"/>
      </w:divBdr>
    </w:div>
    <w:div w:id="431778311">
      <w:bodyDiv w:val="1"/>
      <w:marLeft w:val="0"/>
      <w:marRight w:val="0"/>
      <w:marTop w:val="0"/>
      <w:marBottom w:val="0"/>
      <w:divBdr>
        <w:top w:val="none" w:sz="0" w:space="0" w:color="auto"/>
        <w:left w:val="none" w:sz="0" w:space="0" w:color="auto"/>
        <w:bottom w:val="none" w:sz="0" w:space="0" w:color="auto"/>
        <w:right w:val="none" w:sz="0" w:space="0" w:color="auto"/>
      </w:divBdr>
    </w:div>
    <w:div w:id="431820823">
      <w:bodyDiv w:val="1"/>
      <w:marLeft w:val="0"/>
      <w:marRight w:val="0"/>
      <w:marTop w:val="0"/>
      <w:marBottom w:val="0"/>
      <w:divBdr>
        <w:top w:val="none" w:sz="0" w:space="0" w:color="auto"/>
        <w:left w:val="none" w:sz="0" w:space="0" w:color="auto"/>
        <w:bottom w:val="none" w:sz="0" w:space="0" w:color="auto"/>
        <w:right w:val="none" w:sz="0" w:space="0" w:color="auto"/>
      </w:divBdr>
    </w:div>
    <w:div w:id="431973349">
      <w:bodyDiv w:val="1"/>
      <w:marLeft w:val="0"/>
      <w:marRight w:val="0"/>
      <w:marTop w:val="0"/>
      <w:marBottom w:val="0"/>
      <w:divBdr>
        <w:top w:val="none" w:sz="0" w:space="0" w:color="auto"/>
        <w:left w:val="none" w:sz="0" w:space="0" w:color="auto"/>
        <w:bottom w:val="none" w:sz="0" w:space="0" w:color="auto"/>
        <w:right w:val="none" w:sz="0" w:space="0" w:color="auto"/>
      </w:divBdr>
    </w:div>
    <w:div w:id="432015040">
      <w:bodyDiv w:val="1"/>
      <w:marLeft w:val="0"/>
      <w:marRight w:val="0"/>
      <w:marTop w:val="0"/>
      <w:marBottom w:val="0"/>
      <w:divBdr>
        <w:top w:val="none" w:sz="0" w:space="0" w:color="auto"/>
        <w:left w:val="none" w:sz="0" w:space="0" w:color="auto"/>
        <w:bottom w:val="none" w:sz="0" w:space="0" w:color="auto"/>
        <w:right w:val="none" w:sz="0" w:space="0" w:color="auto"/>
      </w:divBdr>
    </w:div>
    <w:div w:id="432016569">
      <w:bodyDiv w:val="1"/>
      <w:marLeft w:val="0"/>
      <w:marRight w:val="0"/>
      <w:marTop w:val="0"/>
      <w:marBottom w:val="0"/>
      <w:divBdr>
        <w:top w:val="none" w:sz="0" w:space="0" w:color="auto"/>
        <w:left w:val="none" w:sz="0" w:space="0" w:color="auto"/>
        <w:bottom w:val="none" w:sz="0" w:space="0" w:color="auto"/>
        <w:right w:val="none" w:sz="0" w:space="0" w:color="auto"/>
      </w:divBdr>
    </w:div>
    <w:div w:id="432016641">
      <w:bodyDiv w:val="1"/>
      <w:marLeft w:val="0"/>
      <w:marRight w:val="0"/>
      <w:marTop w:val="0"/>
      <w:marBottom w:val="0"/>
      <w:divBdr>
        <w:top w:val="none" w:sz="0" w:space="0" w:color="auto"/>
        <w:left w:val="none" w:sz="0" w:space="0" w:color="auto"/>
        <w:bottom w:val="none" w:sz="0" w:space="0" w:color="auto"/>
        <w:right w:val="none" w:sz="0" w:space="0" w:color="auto"/>
      </w:divBdr>
    </w:div>
    <w:div w:id="432020076">
      <w:bodyDiv w:val="1"/>
      <w:marLeft w:val="0"/>
      <w:marRight w:val="0"/>
      <w:marTop w:val="0"/>
      <w:marBottom w:val="0"/>
      <w:divBdr>
        <w:top w:val="none" w:sz="0" w:space="0" w:color="auto"/>
        <w:left w:val="none" w:sz="0" w:space="0" w:color="auto"/>
        <w:bottom w:val="none" w:sz="0" w:space="0" w:color="auto"/>
        <w:right w:val="none" w:sz="0" w:space="0" w:color="auto"/>
      </w:divBdr>
    </w:div>
    <w:div w:id="432210562">
      <w:bodyDiv w:val="1"/>
      <w:marLeft w:val="0"/>
      <w:marRight w:val="0"/>
      <w:marTop w:val="0"/>
      <w:marBottom w:val="0"/>
      <w:divBdr>
        <w:top w:val="none" w:sz="0" w:space="0" w:color="auto"/>
        <w:left w:val="none" w:sz="0" w:space="0" w:color="auto"/>
        <w:bottom w:val="none" w:sz="0" w:space="0" w:color="auto"/>
        <w:right w:val="none" w:sz="0" w:space="0" w:color="auto"/>
      </w:divBdr>
    </w:div>
    <w:div w:id="432287126">
      <w:bodyDiv w:val="1"/>
      <w:marLeft w:val="0"/>
      <w:marRight w:val="0"/>
      <w:marTop w:val="0"/>
      <w:marBottom w:val="0"/>
      <w:divBdr>
        <w:top w:val="none" w:sz="0" w:space="0" w:color="auto"/>
        <w:left w:val="none" w:sz="0" w:space="0" w:color="auto"/>
        <w:bottom w:val="none" w:sz="0" w:space="0" w:color="auto"/>
        <w:right w:val="none" w:sz="0" w:space="0" w:color="auto"/>
      </w:divBdr>
    </w:div>
    <w:div w:id="432291067">
      <w:bodyDiv w:val="1"/>
      <w:marLeft w:val="0"/>
      <w:marRight w:val="0"/>
      <w:marTop w:val="0"/>
      <w:marBottom w:val="0"/>
      <w:divBdr>
        <w:top w:val="none" w:sz="0" w:space="0" w:color="auto"/>
        <w:left w:val="none" w:sz="0" w:space="0" w:color="auto"/>
        <w:bottom w:val="none" w:sz="0" w:space="0" w:color="auto"/>
        <w:right w:val="none" w:sz="0" w:space="0" w:color="auto"/>
      </w:divBdr>
    </w:div>
    <w:div w:id="432360325">
      <w:bodyDiv w:val="1"/>
      <w:marLeft w:val="0"/>
      <w:marRight w:val="0"/>
      <w:marTop w:val="0"/>
      <w:marBottom w:val="0"/>
      <w:divBdr>
        <w:top w:val="none" w:sz="0" w:space="0" w:color="auto"/>
        <w:left w:val="none" w:sz="0" w:space="0" w:color="auto"/>
        <w:bottom w:val="none" w:sz="0" w:space="0" w:color="auto"/>
        <w:right w:val="none" w:sz="0" w:space="0" w:color="auto"/>
      </w:divBdr>
    </w:div>
    <w:div w:id="432365785">
      <w:bodyDiv w:val="1"/>
      <w:marLeft w:val="0"/>
      <w:marRight w:val="0"/>
      <w:marTop w:val="0"/>
      <w:marBottom w:val="0"/>
      <w:divBdr>
        <w:top w:val="none" w:sz="0" w:space="0" w:color="auto"/>
        <w:left w:val="none" w:sz="0" w:space="0" w:color="auto"/>
        <w:bottom w:val="none" w:sz="0" w:space="0" w:color="auto"/>
        <w:right w:val="none" w:sz="0" w:space="0" w:color="auto"/>
      </w:divBdr>
    </w:div>
    <w:div w:id="432438501">
      <w:bodyDiv w:val="1"/>
      <w:marLeft w:val="0"/>
      <w:marRight w:val="0"/>
      <w:marTop w:val="0"/>
      <w:marBottom w:val="0"/>
      <w:divBdr>
        <w:top w:val="none" w:sz="0" w:space="0" w:color="auto"/>
        <w:left w:val="none" w:sz="0" w:space="0" w:color="auto"/>
        <w:bottom w:val="none" w:sz="0" w:space="0" w:color="auto"/>
        <w:right w:val="none" w:sz="0" w:space="0" w:color="auto"/>
      </w:divBdr>
    </w:div>
    <w:div w:id="432552226">
      <w:bodyDiv w:val="1"/>
      <w:marLeft w:val="0"/>
      <w:marRight w:val="0"/>
      <w:marTop w:val="0"/>
      <w:marBottom w:val="0"/>
      <w:divBdr>
        <w:top w:val="none" w:sz="0" w:space="0" w:color="auto"/>
        <w:left w:val="none" w:sz="0" w:space="0" w:color="auto"/>
        <w:bottom w:val="none" w:sz="0" w:space="0" w:color="auto"/>
        <w:right w:val="none" w:sz="0" w:space="0" w:color="auto"/>
      </w:divBdr>
    </w:div>
    <w:div w:id="432554244">
      <w:bodyDiv w:val="1"/>
      <w:marLeft w:val="0"/>
      <w:marRight w:val="0"/>
      <w:marTop w:val="0"/>
      <w:marBottom w:val="0"/>
      <w:divBdr>
        <w:top w:val="none" w:sz="0" w:space="0" w:color="auto"/>
        <w:left w:val="none" w:sz="0" w:space="0" w:color="auto"/>
        <w:bottom w:val="none" w:sz="0" w:space="0" w:color="auto"/>
        <w:right w:val="none" w:sz="0" w:space="0" w:color="auto"/>
      </w:divBdr>
    </w:div>
    <w:div w:id="432554609">
      <w:bodyDiv w:val="1"/>
      <w:marLeft w:val="0"/>
      <w:marRight w:val="0"/>
      <w:marTop w:val="0"/>
      <w:marBottom w:val="0"/>
      <w:divBdr>
        <w:top w:val="none" w:sz="0" w:space="0" w:color="auto"/>
        <w:left w:val="none" w:sz="0" w:space="0" w:color="auto"/>
        <w:bottom w:val="none" w:sz="0" w:space="0" w:color="auto"/>
        <w:right w:val="none" w:sz="0" w:space="0" w:color="auto"/>
      </w:divBdr>
    </w:div>
    <w:div w:id="432558785">
      <w:bodyDiv w:val="1"/>
      <w:marLeft w:val="0"/>
      <w:marRight w:val="0"/>
      <w:marTop w:val="0"/>
      <w:marBottom w:val="0"/>
      <w:divBdr>
        <w:top w:val="none" w:sz="0" w:space="0" w:color="auto"/>
        <w:left w:val="none" w:sz="0" w:space="0" w:color="auto"/>
        <w:bottom w:val="none" w:sz="0" w:space="0" w:color="auto"/>
        <w:right w:val="none" w:sz="0" w:space="0" w:color="auto"/>
      </w:divBdr>
    </w:div>
    <w:div w:id="432627623">
      <w:bodyDiv w:val="1"/>
      <w:marLeft w:val="0"/>
      <w:marRight w:val="0"/>
      <w:marTop w:val="0"/>
      <w:marBottom w:val="0"/>
      <w:divBdr>
        <w:top w:val="none" w:sz="0" w:space="0" w:color="auto"/>
        <w:left w:val="none" w:sz="0" w:space="0" w:color="auto"/>
        <w:bottom w:val="none" w:sz="0" w:space="0" w:color="auto"/>
        <w:right w:val="none" w:sz="0" w:space="0" w:color="auto"/>
      </w:divBdr>
    </w:div>
    <w:div w:id="432671351">
      <w:bodyDiv w:val="1"/>
      <w:marLeft w:val="0"/>
      <w:marRight w:val="0"/>
      <w:marTop w:val="0"/>
      <w:marBottom w:val="0"/>
      <w:divBdr>
        <w:top w:val="none" w:sz="0" w:space="0" w:color="auto"/>
        <w:left w:val="none" w:sz="0" w:space="0" w:color="auto"/>
        <w:bottom w:val="none" w:sz="0" w:space="0" w:color="auto"/>
        <w:right w:val="none" w:sz="0" w:space="0" w:color="auto"/>
      </w:divBdr>
    </w:div>
    <w:div w:id="432672159">
      <w:bodyDiv w:val="1"/>
      <w:marLeft w:val="0"/>
      <w:marRight w:val="0"/>
      <w:marTop w:val="0"/>
      <w:marBottom w:val="0"/>
      <w:divBdr>
        <w:top w:val="none" w:sz="0" w:space="0" w:color="auto"/>
        <w:left w:val="none" w:sz="0" w:space="0" w:color="auto"/>
        <w:bottom w:val="none" w:sz="0" w:space="0" w:color="auto"/>
        <w:right w:val="none" w:sz="0" w:space="0" w:color="auto"/>
      </w:divBdr>
    </w:div>
    <w:div w:id="432824335">
      <w:bodyDiv w:val="1"/>
      <w:marLeft w:val="0"/>
      <w:marRight w:val="0"/>
      <w:marTop w:val="0"/>
      <w:marBottom w:val="0"/>
      <w:divBdr>
        <w:top w:val="none" w:sz="0" w:space="0" w:color="auto"/>
        <w:left w:val="none" w:sz="0" w:space="0" w:color="auto"/>
        <w:bottom w:val="none" w:sz="0" w:space="0" w:color="auto"/>
        <w:right w:val="none" w:sz="0" w:space="0" w:color="auto"/>
      </w:divBdr>
    </w:div>
    <w:div w:id="432939153">
      <w:bodyDiv w:val="1"/>
      <w:marLeft w:val="0"/>
      <w:marRight w:val="0"/>
      <w:marTop w:val="0"/>
      <w:marBottom w:val="0"/>
      <w:divBdr>
        <w:top w:val="none" w:sz="0" w:space="0" w:color="auto"/>
        <w:left w:val="none" w:sz="0" w:space="0" w:color="auto"/>
        <w:bottom w:val="none" w:sz="0" w:space="0" w:color="auto"/>
        <w:right w:val="none" w:sz="0" w:space="0" w:color="auto"/>
      </w:divBdr>
    </w:div>
    <w:div w:id="432941910">
      <w:bodyDiv w:val="1"/>
      <w:marLeft w:val="0"/>
      <w:marRight w:val="0"/>
      <w:marTop w:val="0"/>
      <w:marBottom w:val="0"/>
      <w:divBdr>
        <w:top w:val="none" w:sz="0" w:space="0" w:color="auto"/>
        <w:left w:val="none" w:sz="0" w:space="0" w:color="auto"/>
        <w:bottom w:val="none" w:sz="0" w:space="0" w:color="auto"/>
        <w:right w:val="none" w:sz="0" w:space="0" w:color="auto"/>
      </w:divBdr>
    </w:div>
    <w:div w:id="433012613">
      <w:bodyDiv w:val="1"/>
      <w:marLeft w:val="0"/>
      <w:marRight w:val="0"/>
      <w:marTop w:val="0"/>
      <w:marBottom w:val="0"/>
      <w:divBdr>
        <w:top w:val="none" w:sz="0" w:space="0" w:color="auto"/>
        <w:left w:val="none" w:sz="0" w:space="0" w:color="auto"/>
        <w:bottom w:val="none" w:sz="0" w:space="0" w:color="auto"/>
        <w:right w:val="none" w:sz="0" w:space="0" w:color="auto"/>
      </w:divBdr>
    </w:div>
    <w:div w:id="433016200">
      <w:bodyDiv w:val="1"/>
      <w:marLeft w:val="0"/>
      <w:marRight w:val="0"/>
      <w:marTop w:val="0"/>
      <w:marBottom w:val="0"/>
      <w:divBdr>
        <w:top w:val="none" w:sz="0" w:space="0" w:color="auto"/>
        <w:left w:val="none" w:sz="0" w:space="0" w:color="auto"/>
        <w:bottom w:val="none" w:sz="0" w:space="0" w:color="auto"/>
        <w:right w:val="none" w:sz="0" w:space="0" w:color="auto"/>
      </w:divBdr>
    </w:div>
    <w:div w:id="433132327">
      <w:bodyDiv w:val="1"/>
      <w:marLeft w:val="0"/>
      <w:marRight w:val="0"/>
      <w:marTop w:val="0"/>
      <w:marBottom w:val="0"/>
      <w:divBdr>
        <w:top w:val="none" w:sz="0" w:space="0" w:color="auto"/>
        <w:left w:val="none" w:sz="0" w:space="0" w:color="auto"/>
        <w:bottom w:val="none" w:sz="0" w:space="0" w:color="auto"/>
        <w:right w:val="none" w:sz="0" w:space="0" w:color="auto"/>
      </w:divBdr>
    </w:div>
    <w:div w:id="433285876">
      <w:bodyDiv w:val="1"/>
      <w:marLeft w:val="0"/>
      <w:marRight w:val="0"/>
      <w:marTop w:val="0"/>
      <w:marBottom w:val="0"/>
      <w:divBdr>
        <w:top w:val="none" w:sz="0" w:space="0" w:color="auto"/>
        <w:left w:val="none" w:sz="0" w:space="0" w:color="auto"/>
        <w:bottom w:val="none" w:sz="0" w:space="0" w:color="auto"/>
        <w:right w:val="none" w:sz="0" w:space="0" w:color="auto"/>
      </w:divBdr>
    </w:div>
    <w:div w:id="433402030">
      <w:bodyDiv w:val="1"/>
      <w:marLeft w:val="0"/>
      <w:marRight w:val="0"/>
      <w:marTop w:val="0"/>
      <w:marBottom w:val="0"/>
      <w:divBdr>
        <w:top w:val="none" w:sz="0" w:space="0" w:color="auto"/>
        <w:left w:val="none" w:sz="0" w:space="0" w:color="auto"/>
        <w:bottom w:val="none" w:sz="0" w:space="0" w:color="auto"/>
        <w:right w:val="none" w:sz="0" w:space="0" w:color="auto"/>
      </w:divBdr>
    </w:div>
    <w:div w:id="433406311">
      <w:bodyDiv w:val="1"/>
      <w:marLeft w:val="0"/>
      <w:marRight w:val="0"/>
      <w:marTop w:val="0"/>
      <w:marBottom w:val="0"/>
      <w:divBdr>
        <w:top w:val="none" w:sz="0" w:space="0" w:color="auto"/>
        <w:left w:val="none" w:sz="0" w:space="0" w:color="auto"/>
        <w:bottom w:val="none" w:sz="0" w:space="0" w:color="auto"/>
        <w:right w:val="none" w:sz="0" w:space="0" w:color="auto"/>
      </w:divBdr>
    </w:div>
    <w:div w:id="433474091">
      <w:bodyDiv w:val="1"/>
      <w:marLeft w:val="0"/>
      <w:marRight w:val="0"/>
      <w:marTop w:val="0"/>
      <w:marBottom w:val="0"/>
      <w:divBdr>
        <w:top w:val="none" w:sz="0" w:space="0" w:color="auto"/>
        <w:left w:val="none" w:sz="0" w:space="0" w:color="auto"/>
        <w:bottom w:val="none" w:sz="0" w:space="0" w:color="auto"/>
        <w:right w:val="none" w:sz="0" w:space="0" w:color="auto"/>
      </w:divBdr>
    </w:div>
    <w:div w:id="433593075">
      <w:bodyDiv w:val="1"/>
      <w:marLeft w:val="0"/>
      <w:marRight w:val="0"/>
      <w:marTop w:val="0"/>
      <w:marBottom w:val="0"/>
      <w:divBdr>
        <w:top w:val="none" w:sz="0" w:space="0" w:color="auto"/>
        <w:left w:val="none" w:sz="0" w:space="0" w:color="auto"/>
        <w:bottom w:val="none" w:sz="0" w:space="0" w:color="auto"/>
        <w:right w:val="none" w:sz="0" w:space="0" w:color="auto"/>
      </w:divBdr>
    </w:div>
    <w:div w:id="433595909">
      <w:bodyDiv w:val="1"/>
      <w:marLeft w:val="0"/>
      <w:marRight w:val="0"/>
      <w:marTop w:val="0"/>
      <w:marBottom w:val="0"/>
      <w:divBdr>
        <w:top w:val="none" w:sz="0" w:space="0" w:color="auto"/>
        <w:left w:val="none" w:sz="0" w:space="0" w:color="auto"/>
        <w:bottom w:val="none" w:sz="0" w:space="0" w:color="auto"/>
        <w:right w:val="none" w:sz="0" w:space="0" w:color="auto"/>
      </w:divBdr>
    </w:div>
    <w:div w:id="433669187">
      <w:bodyDiv w:val="1"/>
      <w:marLeft w:val="0"/>
      <w:marRight w:val="0"/>
      <w:marTop w:val="0"/>
      <w:marBottom w:val="0"/>
      <w:divBdr>
        <w:top w:val="none" w:sz="0" w:space="0" w:color="auto"/>
        <w:left w:val="none" w:sz="0" w:space="0" w:color="auto"/>
        <w:bottom w:val="none" w:sz="0" w:space="0" w:color="auto"/>
        <w:right w:val="none" w:sz="0" w:space="0" w:color="auto"/>
      </w:divBdr>
    </w:div>
    <w:div w:id="433869943">
      <w:bodyDiv w:val="1"/>
      <w:marLeft w:val="0"/>
      <w:marRight w:val="0"/>
      <w:marTop w:val="0"/>
      <w:marBottom w:val="0"/>
      <w:divBdr>
        <w:top w:val="none" w:sz="0" w:space="0" w:color="auto"/>
        <w:left w:val="none" w:sz="0" w:space="0" w:color="auto"/>
        <w:bottom w:val="none" w:sz="0" w:space="0" w:color="auto"/>
        <w:right w:val="none" w:sz="0" w:space="0" w:color="auto"/>
      </w:divBdr>
    </w:div>
    <w:div w:id="433941250">
      <w:bodyDiv w:val="1"/>
      <w:marLeft w:val="0"/>
      <w:marRight w:val="0"/>
      <w:marTop w:val="0"/>
      <w:marBottom w:val="0"/>
      <w:divBdr>
        <w:top w:val="none" w:sz="0" w:space="0" w:color="auto"/>
        <w:left w:val="none" w:sz="0" w:space="0" w:color="auto"/>
        <w:bottom w:val="none" w:sz="0" w:space="0" w:color="auto"/>
        <w:right w:val="none" w:sz="0" w:space="0" w:color="auto"/>
      </w:divBdr>
    </w:div>
    <w:div w:id="434062993">
      <w:bodyDiv w:val="1"/>
      <w:marLeft w:val="0"/>
      <w:marRight w:val="0"/>
      <w:marTop w:val="0"/>
      <w:marBottom w:val="0"/>
      <w:divBdr>
        <w:top w:val="none" w:sz="0" w:space="0" w:color="auto"/>
        <w:left w:val="none" w:sz="0" w:space="0" w:color="auto"/>
        <w:bottom w:val="none" w:sz="0" w:space="0" w:color="auto"/>
        <w:right w:val="none" w:sz="0" w:space="0" w:color="auto"/>
      </w:divBdr>
    </w:div>
    <w:div w:id="434252077">
      <w:bodyDiv w:val="1"/>
      <w:marLeft w:val="0"/>
      <w:marRight w:val="0"/>
      <w:marTop w:val="0"/>
      <w:marBottom w:val="0"/>
      <w:divBdr>
        <w:top w:val="none" w:sz="0" w:space="0" w:color="auto"/>
        <w:left w:val="none" w:sz="0" w:space="0" w:color="auto"/>
        <w:bottom w:val="none" w:sz="0" w:space="0" w:color="auto"/>
        <w:right w:val="none" w:sz="0" w:space="0" w:color="auto"/>
      </w:divBdr>
    </w:div>
    <w:div w:id="434256418">
      <w:bodyDiv w:val="1"/>
      <w:marLeft w:val="0"/>
      <w:marRight w:val="0"/>
      <w:marTop w:val="0"/>
      <w:marBottom w:val="0"/>
      <w:divBdr>
        <w:top w:val="none" w:sz="0" w:space="0" w:color="auto"/>
        <w:left w:val="none" w:sz="0" w:space="0" w:color="auto"/>
        <w:bottom w:val="none" w:sz="0" w:space="0" w:color="auto"/>
        <w:right w:val="none" w:sz="0" w:space="0" w:color="auto"/>
      </w:divBdr>
    </w:div>
    <w:div w:id="434322702">
      <w:bodyDiv w:val="1"/>
      <w:marLeft w:val="0"/>
      <w:marRight w:val="0"/>
      <w:marTop w:val="0"/>
      <w:marBottom w:val="0"/>
      <w:divBdr>
        <w:top w:val="none" w:sz="0" w:space="0" w:color="auto"/>
        <w:left w:val="none" w:sz="0" w:space="0" w:color="auto"/>
        <w:bottom w:val="none" w:sz="0" w:space="0" w:color="auto"/>
        <w:right w:val="none" w:sz="0" w:space="0" w:color="auto"/>
      </w:divBdr>
    </w:div>
    <w:div w:id="434328069">
      <w:bodyDiv w:val="1"/>
      <w:marLeft w:val="0"/>
      <w:marRight w:val="0"/>
      <w:marTop w:val="0"/>
      <w:marBottom w:val="0"/>
      <w:divBdr>
        <w:top w:val="none" w:sz="0" w:space="0" w:color="auto"/>
        <w:left w:val="none" w:sz="0" w:space="0" w:color="auto"/>
        <w:bottom w:val="none" w:sz="0" w:space="0" w:color="auto"/>
        <w:right w:val="none" w:sz="0" w:space="0" w:color="auto"/>
      </w:divBdr>
    </w:div>
    <w:div w:id="434518772">
      <w:bodyDiv w:val="1"/>
      <w:marLeft w:val="0"/>
      <w:marRight w:val="0"/>
      <w:marTop w:val="0"/>
      <w:marBottom w:val="0"/>
      <w:divBdr>
        <w:top w:val="none" w:sz="0" w:space="0" w:color="auto"/>
        <w:left w:val="none" w:sz="0" w:space="0" w:color="auto"/>
        <w:bottom w:val="none" w:sz="0" w:space="0" w:color="auto"/>
        <w:right w:val="none" w:sz="0" w:space="0" w:color="auto"/>
      </w:divBdr>
    </w:div>
    <w:div w:id="434594604">
      <w:bodyDiv w:val="1"/>
      <w:marLeft w:val="0"/>
      <w:marRight w:val="0"/>
      <w:marTop w:val="0"/>
      <w:marBottom w:val="0"/>
      <w:divBdr>
        <w:top w:val="none" w:sz="0" w:space="0" w:color="auto"/>
        <w:left w:val="none" w:sz="0" w:space="0" w:color="auto"/>
        <w:bottom w:val="none" w:sz="0" w:space="0" w:color="auto"/>
        <w:right w:val="none" w:sz="0" w:space="0" w:color="auto"/>
      </w:divBdr>
    </w:div>
    <w:div w:id="434637533">
      <w:bodyDiv w:val="1"/>
      <w:marLeft w:val="0"/>
      <w:marRight w:val="0"/>
      <w:marTop w:val="0"/>
      <w:marBottom w:val="0"/>
      <w:divBdr>
        <w:top w:val="none" w:sz="0" w:space="0" w:color="auto"/>
        <w:left w:val="none" w:sz="0" w:space="0" w:color="auto"/>
        <w:bottom w:val="none" w:sz="0" w:space="0" w:color="auto"/>
        <w:right w:val="none" w:sz="0" w:space="0" w:color="auto"/>
      </w:divBdr>
    </w:div>
    <w:div w:id="434717388">
      <w:bodyDiv w:val="1"/>
      <w:marLeft w:val="0"/>
      <w:marRight w:val="0"/>
      <w:marTop w:val="0"/>
      <w:marBottom w:val="0"/>
      <w:divBdr>
        <w:top w:val="none" w:sz="0" w:space="0" w:color="auto"/>
        <w:left w:val="none" w:sz="0" w:space="0" w:color="auto"/>
        <w:bottom w:val="none" w:sz="0" w:space="0" w:color="auto"/>
        <w:right w:val="none" w:sz="0" w:space="0" w:color="auto"/>
      </w:divBdr>
    </w:div>
    <w:div w:id="434718868">
      <w:bodyDiv w:val="1"/>
      <w:marLeft w:val="0"/>
      <w:marRight w:val="0"/>
      <w:marTop w:val="0"/>
      <w:marBottom w:val="0"/>
      <w:divBdr>
        <w:top w:val="none" w:sz="0" w:space="0" w:color="auto"/>
        <w:left w:val="none" w:sz="0" w:space="0" w:color="auto"/>
        <w:bottom w:val="none" w:sz="0" w:space="0" w:color="auto"/>
        <w:right w:val="none" w:sz="0" w:space="0" w:color="auto"/>
      </w:divBdr>
    </w:div>
    <w:div w:id="434904706">
      <w:bodyDiv w:val="1"/>
      <w:marLeft w:val="0"/>
      <w:marRight w:val="0"/>
      <w:marTop w:val="0"/>
      <w:marBottom w:val="0"/>
      <w:divBdr>
        <w:top w:val="none" w:sz="0" w:space="0" w:color="auto"/>
        <w:left w:val="none" w:sz="0" w:space="0" w:color="auto"/>
        <w:bottom w:val="none" w:sz="0" w:space="0" w:color="auto"/>
        <w:right w:val="none" w:sz="0" w:space="0" w:color="auto"/>
      </w:divBdr>
    </w:div>
    <w:div w:id="434986556">
      <w:bodyDiv w:val="1"/>
      <w:marLeft w:val="0"/>
      <w:marRight w:val="0"/>
      <w:marTop w:val="0"/>
      <w:marBottom w:val="0"/>
      <w:divBdr>
        <w:top w:val="none" w:sz="0" w:space="0" w:color="auto"/>
        <w:left w:val="none" w:sz="0" w:space="0" w:color="auto"/>
        <w:bottom w:val="none" w:sz="0" w:space="0" w:color="auto"/>
        <w:right w:val="none" w:sz="0" w:space="0" w:color="auto"/>
      </w:divBdr>
    </w:div>
    <w:div w:id="435058520">
      <w:bodyDiv w:val="1"/>
      <w:marLeft w:val="0"/>
      <w:marRight w:val="0"/>
      <w:marTop w:val="0"/>
      <w:marBottom w:val="0"/>
      <w:divBdr>
        <w:top w:val="none" w:sz="0" w:space="0" w:color="auto"/>
        <w:left w:val="none" w:sz="0" w:space="0" w:color="auto"/>
        <w:bottom w:val="none" w:sz="0" w:space="0" w:color="auto"/>
        <w:right w:val="none" w:sz="0" w:space="0" w:color="auto"/>
      </w:divBdr>
    </w:div>
    <w:div w:id="435099088">
      <w:bodyDiv w:val="1"/>
      <w:marLeft w:val="0"/>
      <w:marRight w:val="0"/>
      <w:marTop w:val="0"/>
      <w:marBottom w:val="0"/>
      <w:divBdr>
        <w:top w:val="none" w:sz="0" w:space="0" w:color="auto"/>
        <w:left w:val="none" w:sz="0" w:space="0" w:color="auto"/>
        <w:bottom w:val="none" w:sz="0" w:space="0" w:color="auto"/>
        <w:right w:val="none" w:sz="0" w:space="0" w:color="auto"/>
      </w:divBdr>
    </w:div>
    <w:div w:id="435177528">
      <w:bodyDiv w:val="1"/>
      <w:marLeft w:val="0"/>
      <w:marRight w:val="0"/>
      <w:marTop w:val="0"/>
      <w:marBottom w:val="0"/>
      <w:divBdr>
        <w:top w:val="none" w:sz="0" w:space="0" w:color="auto"/>
        <w:left w:val="none" w:sz="0" w:space="0" w:color="auto"/>
        <w:bottom w:val="none" w:sz="0" w:space="0" w:color="auto"/>
        <w:right w:val="none" w:sz="0" w:space="0" w:color="auto"/>
      </w:divBdr>
    </w:div>
    <w:div w:id="435178085">
      <w:bodyDiv w:val="1"/>
      <w:marLeft w:val="0"/>
      <w:marRight w:val="0"/>
      <w:marTop w:val="0"/>
      <w:marBottom w:val="0"/>
      <w:divBdr>
        <w:top w:val="none" w:sz="0" w:space="0" w:color="auto"/>
        <w:left w:val="none" w:sz="0" w:space="0" w:color="auto"/>
        <w:bottom w:val="none" w:sz="0" w:space="0" w:color="auto"/>
        <w:right w:val="none" w:sz="0" w:space="0" w:color="auto"/>
      </w:divBdr>
    </w:div>
    <w:div w:id="435250868">
      <w:bodyDiv w:val="1"/>
      <w:marLeft w:val="0"/>
      <w:marRight w:val="0"/>
      <w:marTop w:val="0"/>
      <w:marBottom w:val="0"/>
      <w:divBdr>
        <w:top w:val="none" w:sz="0" w:space="0" w:color="auto"/>
        <w:left w:val="none" w:sz="0" w:space="0" w:color="auto"/>
        <w:bottom w:val="none" w:sz="0" w:space="0" w:color="auto"/>
        <w:right w:val="none" w:sz="0" w:space="0" w:color="auto"/>
      </w:divBdr>
    </w:div>
    <w:div w:id="435374152">
      <w:bodyDiv w:val="1"/>
      <w:marLeft w:val="0"/>
      <w:marRight w:val="0"/>
      <w:marTop w:val="0"/>
      <w:marBottom w:val="0"/>
      <w:divBdr>
        <w:top w:val="none" w:sz="0" w:space="0" w:color="auto"/>
        <w:left w:val="none" w:sz="0" w:space="0" w:color="auto"/>
        <w:bottom w:val="none" w:sz="0" w:space="0" w:color="auto"/>
        <w:right w:val="none" w:sz="0" w:space="0" w:color="auto"/>
      </w:divBdr>
    </w:div>
    <w:div w:id="435442298">
      <w:bodyDiv w:val="1"/>
      <w:marLeft w:val="0"/>
      <w:marRight w:val="0"/>
      <w:marTop w:val="0"/>
      <w:marBottom w:val="0"/>
      <w:divBdr>
        <w:top w:val="none" w:sz="0" w:space="0" w:color="auto"/>
        <w:left w:val="none" w:sz="0" w:space="0" w:color="auto"/>
        <w:bottom w:val="none" w:sz="0" w:space="0" w:color="auto"/>
        <w:right w:val="none" w:sz="0" w:space="0" w:color="auto"/>
      </w:divBdr>
    </w:div>
    <w:div w:id="435445375">
      <w:bodyDiv w:val="1"/>
      <w:marLeft w:val="0"/>
      <w:marRight w:val="0"/>
      <w:marTop w:val="0"/>
      <w:marBottom w:val="0"/>
      <w:divBdr>
        <w:top w:val="none" w:sz="0" w:space="0" w:color="auto"/>
        <w:left w:val="none" w:sz="0" w:space="0" w:color="auto"/>
        <w:bottom w:val="none" w:sz="0" w:space="0" w:color="auto"/>
        <w:right w:val="none" w:sz="0" w:space="0" w:color="auto"/>
      </w:divBdr>
    </w:div>
    <w:div w:id="435446841">
      <w:bodyDiv w:val="1"/>
      <w:marLeft w:val="0"/>
      <w:marRight w:val="0"/>
      <w:marTop w:val="0"/>
      <w:marBottom w:val="0"/>
      <w:divBdr>
        <w:top w:val="none" w:sz="0" w:space="0" w:color="auto"/>
        <w:left w:val="none" w:sz="0" w:space="0" w:color="auto"/>
        <w:bottom w:val="none" w:sz="0" w:space="0" w:color="auto"/>
        <w:right w:val="none" w:sz="0" w:space="0" w:color="auto"/>
      </w:divBdr>
    </w:div>
    <w:div w:id="435447122">
      <w:bodyDiv w:val="1"/>
      <w:marLeft w:val="0"/>
      <w:marRight w:val="0"/>
      <w:marTop w:val="0"/>
      <w:marBottom w:val="0"/>
      <w:divBdr>
        <w:top w:val="none" w:sz="0" w:space="0" w:color="auto"/>
        <w:left w:val="none" w:sz="0" w:space="0" w:color="auto"/>
        <w:bottom w:val="none" w:sz="0" w:space="0" w:color="auto"/>
        <w:right w:val="none" w:sz="0" w:space="0" w:color="auto"/>
      </w:divBdr>
    </w:div>
    <w:div w:id="435489334">
      <w:bodyDiv w:val="1"/>
      <w:marLeft w:val="0"/>
      <w:marRight w:val="0"/>
      <w:marTop w:val="0"/>
      <w:marBottom w:val="0"/>
      <w:divBdr>
        <w:top w:val="none" w:sz="0" w:space="0" w:color="auto"/>
        <w:left w:val="none" w:sz="0" w:space="0" w:color="auto"/>
        <w:bottom w:val="none" w:sz="0" w:space="0" w:color="auto"/>
        <w:right w:val="none" w:sz="0" w:space="0" w:color="auto"/>
      </w:divBdr>
    </w:div>
    <w:div w:id="435559438">
      <w:bodyDiv w:val="1"/>
      <w:marLeft w:val="0"/>
      <w:marRight w:val="0"/>
      <w:marTop w:val="0"/>
      <w:marBottom w:val="0"/>
      <w:divBdr>
        <w:top w:val="none" w:sz="0" w:space="0" w:color="auto"/>
        <w:left w:val="none" w:sz="0" w:space="0" w:color="auto"/>
        <w:bottom w:val="none" w:sz="0" w:space="0" w:color="auto"/>
        <w:right w:val="none" w:sz="0" w:space="0" w:color="auto"/>
      </w:divBdr>
    </w:div>
    <w:div w:id="435826641">
      <w:bodyDiv w:val="1"/>
      <w:marLeft w:val="0"/>
      <w:marRight w:val="0"/>
      <w:marTop w:val="0"/>
      <w:marBottom w:val="0"/>
      <w:divBdr>
        <w:top w:val="none" w:sz="0" w:space="0" w:color="auto"/>
        <w:left w:val="none" w:sz="0" w:space="0" w:color="auto"/>
        <w:bottom w:val="none" w:sz="0" w:space="0" w:color="auto"/>
        <w:right w:val="none" w:sz="0" w:space="0" w:color="auto"/>
      </w:divBdr>
    </w:div>
    <w:div w:id="435827004">
      <w:bodyDiv w:val="1"/>
      <w:marLeft w:val="0"/>
      <w:marRight w:val="0"/>
      <w:marTop w:val="0"/>
      <w:marBottom w:val="0"/>
      <w:divBdr>
        <w:top w:val="none" w:sz="0" w:space="0" w:color="auto"/>
        <w:left w:val="none" w:sz="0" w:space="0" w:color="auto"/>
        <w:bottom w:val="none" w:sz="0" w:space="0" w:color="auto"/>
        <w:right w:val="none" w:sz="0" w:space="0" w:color="auto"/>
      </w:divBdr>
    </w:div>
    <w:div w:id="435832533">
      <w:bodyDiv w:val="1"/>
      <w:marLeft w:val="0"/>
      <w:marRight w:val="0"/>
      <w:marTop w:val="0"/>
      <w:marBottom w:val="0"/>
      <w:divBdr>
        <w:top w:val="none" w:sz="0" w:space="0" w:color="auto"/>
        <w:left w:val="none" w:sz="0" w:space="0" w:color="auto"/>
        <w:bottom w:val="none" w:sz="0" w:space="0" w:color="auto"/>
        <w:right w:val="none" w:sz="0" w:space="0" w:color="auto"/>
      </w:divBdr>
    </w:div>
    <w:div w:id="435903403">
      <w:bodyDiv w:val="1"/>
      <w:marLeft w:val="0"/>
      <w:marRight w:val="0"/>
      <w:marTop w:val="0"/>
      <w:marBottom w:val="0"/>
      <w:divBdr>
        <w:top w:val="none" w:sz="0" w:space="0" w:color="auto"/>
        <w:left w:val="none" w:sz="0" w:space="0" w:color="auto"/>
        <w:bottom w:val="none" w:sz="0" w:space="0" w:color="auto"/>
        <w:right w:val="none" w:sz="0" w:space="0" w:color="auto"/>
      </w:divBdr>
    </w:div>
    <w:div w:id="435904318">
      <w:bodyDiv w:val="1"/>
      <w:marLeft w:val="0"/>
      <w:marRight w:val="0"/>
      <w:marTop w:val="0"/>
      <w:marBottom w:val="0"/>
      <w:divBdr>
        <w:top w:val="none" w:sz="0" w:space="0" w:color="auto"/>
        <w:left w:val="none" w:sz="0" w:space="0" w:color="auto"/>
        <w:bottom w:val="none" w:sz="0" w:space="0" w:color="auto"/>
        <w:right w:val="none" w:sz="0" w:space="0" w:color="auto"/>
      </w:divBdr>
    </w:div>
    <w:div w:id="435905702">
      <w:bodyDiv w:val="1"/>
      <w:marLeft w:val="0"/>
      <w:marRight w:val="0"/>
      <w:marTop w:val="0"/>
      <w:marBottom w:val="0"/>
      <w:divBdr>
        <w:top w:val="none" w:sz="0" w:space="0" w:color="auto"/>
        <w:left w:val="none" w:sz="0" w:space="0" w:color="auto"/>
        <w:bottom w:val="none" w:sz="0" w:space="0" w:color="auto"/>
        <w:right w:val="none" w:sz="0" w:space="0" w:color="auto"/>
      </w:divBdr>
    </w:div>
    <w:div w:id="435910693">
      <w:bodyDiv w:val="1"/>
      <w:marLeft w:val="0"/>
      <w:marRight w:val="0"/>
      <w:marTop w:val="0"/>
      <w:marBottom w:val="0"/>
      <w:divBdr>
        <w:top w:val="none" w:sz="0" w:space="0" w:color="auto"/>
        <w:left w:val="none" w:sz="0" w:space="0" w:color="auto"/>
        <w:bottom w:val="none" w:sz="0" w:space="0" w:color="auto"/>
        <w:right w:val="none" w:sz="0" w:space="0" w:color="auto"/>
      </w:divBdr>
    </w:div>
    <w:div w:id="436024606">
      <w:bodyDiv w:val="1"/>
      <w:marLeft w:val="0"/>
      <w:marRight w:val="0"/>
      <w:marTop w:val="0"/>
      <w:marBottom w:val="0"/>
      <w:divBdr>
        <w:top w:val="none" w:sz="0" w:space="0" w:color="auto"/>
        <w:left w:val="none" w:sz="0" w:space="0" w:color="auto"/>
        <w:bottom w:val="none" w:sz="0" w:space="0" w:color="auto"/>
        <w:right w:val="none" w:sz="0" w:space="0" w:color="auto"/>
      </w:divBdr>
    </w:div>
    <w:div w:id="436027927">
      <w:bodyDiv w:val="1"/>
      <w:marLeft w:val="0"/>
      <w:marRight w:val="0"/>
      <w:marTop w:val="0"/>
      <w:marBottom w:val="0"/>
      <w:divBdr>
        <w:top w:val="none" w:sz="0" w:space="0" w:color="auto"/>
        <w:left w:val="none" w:sz="0" w:space="0" w:color="auto"/>
        <w:bottom w:val="none" w:sz="0" w:space="0" w:color="auto"/>
        <w:right w:val="none" w:sz="0" w:space="0" w:color="auto"/>
      </w:divBdr>
    </w:div>
    <w:div w:id="436028457">
      <w:bodyDiv w:val="1"/>
      <w:marLeft w:val="0"/>
      <w:marRight w:val="0"/>
      <w:marTop w:val="0"/>
      <w:marBottom w:val="0"/>
      <w:divBdr>
        <w:top w:val="none" w:sz="0" w:space="0" w:color="auto"/>
        <w:left w:val="none" w:sz="0" w:space="0" w:color="auto"/>
        <w:bottom w:val="none" w:sz="0" w:space="0" w:color="auto"/>
        <w:right w:val="none" w:sz="0" w:space="0" w:color="auto"/>
      </w:divBdr>
    </w:div>
    <w:div w:id="436095032">
      <w:bodyDiv w:val="1"/>
      <w:marLeft w:val="0"/>
      <w:marRight w:val="0"/>
      <w:marTop w:val="0"/>
      <w:marBottom w:val="0"/>
      <w:divBdr>
        <w:top w:val="none" w:sz="0" w:space="0" w:color="auto"/>
        <w:left w:val="none" w:sz="0" w:space="0" w:color="auto"/>
        <w:bottom w:val="none" w:sz="0" w:space="0" w:color="auto"/>
        <w:right w:val="none" w:sz="0" w:space="0" w:color="auto"/>
      </w:divBdr>
    </w:div>
    <w:div w:id="436099866">
      <w:bodyDiv w:val="1"/>
      <w:marLeft w:val="0"/>
      <w:marRight w:val="0"/>
      <w:marTop w:val="0"/>
      <w:marBottom w:val="0"/>
      <w:divBdr>
        <w:top w:val="none" w:sz="0" w:space="0" w:color="auto"/>
        <w:left w:val="none" w:sz="0" w:space="0" w:color="auto"/>
        <w:bottom w:val="none" w:sz="0" w:space="0" w:color="auto"/>
        <w:right w:val="none" w:sz="0" w:space="0" w:color="auto"/>
      </w:divBdr>
    </w:div>
    <w:div w:id="436292439">
      <w:bodyDiv w:val="1"/>
      <w:marLeft w:val="0"/>
      <w:marRight w:val="0"/>
      <w:marTop w:val="0"/>
      <w:marBottom w:val="0"/>
      <w:divBdr>
        <w:top w:val="none" w:sz="0" w:space="0" w:color="auto"/>
        <w:left w:val="none" w:sz="0" w:space="0" w:color="auto"/>
        <w:bottom w:val="none" w:sz="0" w:space="0" w:color="auto"/>
        <w:right w:val="none" w:sz="0" w:space="0" w:color="auto"/>
      </w:divBdr>
    </w:div>
    <w:div w:id="436292449">
      <w:bodyDiv w:val="1"/>
      <w:marLeft w:val="0"/>
      <w:marRight w:val="0"/>
      <w:marTop w:val="0"/>
      <w:marBottom w:val="0"/>
      <w:divBdr>
        <w:top w:val="none" w:sz="0" w:space="0" w:color="auto"/>
        <w:left w:val="none" w:sz="0" w:space="0" w:color="auto"/>
        <w:bottom w:val="none" w:sz="0" w:space="0" w:color="auto"/>
        <w:right w:val="none" w:sz="0" w:space="0" w:color="auto"/>
      </w:divBdr>
    </w:div>
    <w:div w:id="436295149">
      <w:bodyDiv w:val="1"/>
      <w:marLeft w:val="0"/>
      <w:marRight w:val="0"/>
      <w:marTop w:val="0"/>
      <w:marBottom w:val="0"/>
      <w:divBdr>
        <w:top w:val="none" w:sz="0" w:space="0" w:color="auto"/>
        <w:left w:val="none" w:sz="0" w:space="0" w:color="auto"/>
        <w:bottom w:val="none" w:sz="0" w:space="0" w:color="auto"/>
        <w:right w:val="none" w:sz="0" w:space="0" w:color="auto"/>
      </w:divBdr>
    </w:div>
    <w:div w:id="436296019">
      <w:bodyDiv w:val="1"/>
      <w:marLeft w:val="0"/>
      <w:marRight w:val="0"/>
      <w:marTop w:val="0"/>
      <w:marBottom w:val="0"/>
      <w:divBdr>
        <w:top w:val="none" w:sz="0" w:space="0" w:color="auto"/>
        <w:left w:val="none" w:sz="0" w:space="0" w:color="auto"/>
        <w:bottom w:val="none" w:sz="0" w:space="0" w:color="auto"/>
        <w:right w:val="none" w:sz="0" w:space="0" w:color="auto"/>
      </w:divBdr>
    </w:div>
    <w:div w:id="436406261">
      <w:bodyDiv w:val="1"/>
      <w:marLeft w:val="0"/>
      <w:marRight w:val="0"/>
      <w:marTop w:val="0"/>
      <w:marBottom w:val="0"/>
      <w:divBdr>
        <w:top w:val="none" w:sz="0" w:space="0" w:color="auto"/>
        <w:left w:val="none" w:sz="0" w:space="0" w:color="auto"/>
        <w:bottom w:val="none" w:sz="0" w:space="0" w:color="auto"/>
        <w:right w:val="none" w:sz="0" w:space="0" w:color="auto"/>
      </w:divBdr>
    </w:div>
    <w:div w:id="436408144">
      <w:bodyDiv w:val="1"/>
      <w:marLeft w:val="0"/>
      <w:marRight w:val="0"/>
      <w:marTop w:val="0"/>
      <w:marBottom w:val="0"/>
      <w:divBdr>
        <w:top w:val="none" w:sz="0" w:space="0" w:color="auto"/>
        <w:left w:val="none" w:sz="0" w:space="0" w:color="auto"/>
        <w:bottom w:val="none" w:sz="0" w:space="0" w:color="auto"/>
        <w:right w:val="none" w:sz="0" w:space="0" w:color="auto"/>
      </w:divBdr>
    </w:div>
    <w:div w:id="436482806">
      <w:bodyDiv w:val="1"/>
      <w:marLeft w:val="0"/>
      <w:marRight w:val="0"/>
      <w:marTop w:val="0"/>
      <w:marBottom w:val="0"/>
      <w:divBdr>
        <w:top w:val="none" w:sz="0" w:space="0" w:color="auto"/>
        <w:left w:val="none" w:sz="0" w:space="0" w:color="auto"/>
        <w:bottom w:val="none" w:sz="0" w:space="0" w:color="auto"/>
        <w:right w:val="none" w:sz="0" w:space="0" w:color="auto"/>
      </w:divBdr>
    </w:div>
    <w:div w:id="436484426">
      <w:bodyDiv w:val="1"/>
      <w:marLeft w:val="0"/>
      <w:marRight w:val="0"/>
      <w:marTop w:val="0"/>
      <w:marBottom w:val="0"/>
      <w:divBdr>
        <w:top w:val="none" w:sz="0" w:space="0" w:color="auto"/>
        <w:left w:val="none" w:sz="0" w:space="0" w:color="auto"/>
        <w:bottom w:val="none" w:sz="0" w:space="0" w:color="auto"/>
        <w:right w:val="none" w:sz="0" w:space="0" w:color="auto"/>
      </w:divBdr>
    </w:div>
    <w:div w:id="436557713">
      <w:bodyDiv w:val="1"/>
      <w:marLeft w:val="0"/>
      <w:marRight w:val="0"/>
      <w:marTop w:val="0"/>
      <w:marBottom w:val="0"/>
      <w:divBdr>
        <w:top w:val="none" w:sz="0" w:space="0" w:color="auto"/>
        <w:left w:val="none" w:sz="0" w:space="0" w:color="auto"/>
        <w:bottom w:val="none" w:sz="0" w:space="0" w:color="auto"/>
        <w:right w:val="none" w:sz="0" w:space="0" w:color="auto"/>
      </w:divBdr>
    </w:div>
    <w:div w:id="436633408">
      <w:bodyDiv w:val="1"/>
      <w:marLeft w:val="0"/>
      <w:marRight w:val="0"/>
      <w:marTop w:val="0"/>
      <w:marBottom w:val="0"/>
      <w:divBdr>
        <w:top w:val="none" w:sz="0" w:space="0" w:color="auto"/>
        <w:left w:val="none" w:sz="0" w:space="0" w:color="auto"/>
        <w:bottom w:val="none" w:sz="0" w:space="0" w:color="auto"/>
        <w:right w:val="none" w:sz="0" w:space="0" w:color="auto"/>
      </w:divBdr>
    </w:div>
    <w:div w:id="436802394">
      <w:bodyDiv w:val="1"/>
      <w:marLeft w:val="0"/>
      <w:marRight w:val="0"/>
      <w:marTop w:val="0"/>
      <w:marBottom w:val="0"/>
      <w:divBdr>
        <w:top w:val="none" w:sz="0" w:space="0" w:color="auto"/>
        <w:left w:val="none" w:sz="0" w:space="0" w:color="auto"/>
        <w:bottom w:val="none" w:sz="0" w:space="0" w:color="auto"/>
        <w:right w:val="none" w:sz="0" w:space="0" w:color="auto"/>
      </w:divBdr>
    </w:div>
    <w:div w:id="436876701">
      <w:bodyDiv w:val="1"/>
      <w:marLeft w:val="0"/>
      <w:marRight w:val="0"/>
      <w:marTop w:val="0"/>
      <w:marBottom w:val="0"/>
      <w:divBdr>
        <w:top w:val="none" w:sz="0" w:space="0" w:color="auto"/>
        <w:left w:val="none" w:sz="0" w:space="0" w:color="auto"/>
        <w:bottom w:val="none" w:sz="0" w:space="0" w:color="auto"/>
        <w:right w:val="none" w:sz="0" w:space="0" w:color="auto"/>
      </w:divBdr>
    </w:div>
    <w:div w:id="436945199">
      <w:bodyDiv w:val="1"/>
      <w:marLeft w:val="0"/>
      <w:marRight w:val="0"/>
      <w:marTop w:val="0"/>
      <w:marBottom w:val="0"/>
      <w:divBdr>
        <w:top w:val="none" w:sz="0" w:space="0" w:color="auto"/>
        <w:left w:val="none" w:sz="0" w:space="0" w:color="auto"/>
        <w:bottom w:val="none" w:sz="0" w:space="0" w:color="auto"/>
        <w:right w:val="none" w:sz="0" w:space="0" w:color="auto"/>
      </w:divBdr>
    </w:div>
    <w:div w:id="436951899">
      <w:bodyDiv w:val="1"/>
      <w:marLeft w:val="0"/>
      <w:marRight w:val="0"/>
      <w:marTop w:val="0"/>
      <w:marBottom w:val="0"/>
      <w:divBdr>
        <w:top w:val="none" w:sz="0" w:space="0" w:color="auto"/>
        <w:left w:val="none" w:sz="0" w:space="0" w:color="auto"/>
        <w:bottom w:val="none" w:sz="0" w:space="0" w:color="auto"/>
        <w:right w:val="none" w:sz="0" w:space="0" w:color="auto"/>
      </w:divBdr>
    </w:div>
    <w:div w:id="436995724">
      <w:bodyDiv w:val="1"/>
      <w:marLeft w:val="0"/>
      <w:marRight w:val="0"/>
      <w:marTop w:val="0"/>
      <w:marBottom w:val="0"/>
      <w:divBdr>
        <w:top w:val="none" w:sz="0" w:space="0" w:color="auto"/>
        <w:left w:val="none" w:sz="0" w:space="0" w:color="auto"/>
        <w:bottom w:val="none" w:sz="0" w:space="0" w:color="auto"/>
        <w:right w:val="none" w:sz="0" w:space="0" w:color="auto"/>
      </w:divBdr>
    </w:div>
    <w:div w:id="437142801">
      <w:bodyDiv w:val="1"/>
      <w:marLeft w:val="0"/>
      <w:marRight w:val="0"/>
      <w:marTop w:val="0"/>
      <w:marBottom w:val="0"/>
      <w:divBdr>
        <w:top w:val="none" w:sz="0" w:space="0" w:color="auto"/>
        <w:left w:val="none" w:sz="0" w:space="0" w:color="auto"/>
        <w:bottom w:val="none" w:sz="0" w:space="0" w:color="auto"/>
        <w:right w:val="none" w:sz="0" w:space="0" w:color="auto"/>
      </w:divBdr>
    </w:div>
    <w:div w:id="437409593">
      <w:bodyDiv w:val="1"/>
      <w:marLeft w:val="0"/>
      <w:marRight w:val="0"/>
      <w:marTop w:val="0"/>
      <w:marBottom w:val="0"/>
      <w:divBdr>
        <w:top w:val="none" w:sz="0" w:space="0" w:color="auto"/>
        <w:left w:val="none" w:sz="0" w:space="0" w:color="auto"/>
        <w:bottom w:val="none" w:sz="0" w:space="0" w:color="auto"/>
        <w:right w:val="none" w:sz="0" w:space="0" w:color="auto"/>
      </w:divBdr>
    </w:div>
    <w:div w:id="437413024">
      <w:bodyDiv w:val="1"/>
      <w:marLeft w:val="0"/>
      <w:marRight w:val="0"/>
      <w:marTop w:val="0"/>
      <w:marBottom w:val="0"/>
      <w:divBdr>
        <w:top w:val="none" w:sz="0" w:space="0" w:color="auto"/>
        <w:left w:val="none" w:sz="0" w:space="0" w:color="auto"/>
        <w:bottom w:val="none" w:sz="0" w:space="0" w:color="auto"/>
        <w:right w:val="none" w:sz="0" w:space="0" w:color="auto"/>
      </w:divBdr>
    </w:div>
    <w:div w:id="437527396">
      <w:bodyDiv w:val="1"/>
      <w:marLeft w:val="0"/>
      <w:marRight w:val="0"/>
      <w:marTop w:val="0"/>
      <w:marBottom w:val="0"/>
      <w:divBdr>
        <w:top w:val="none" w:sz="0" w:space="0" w:color="auto"/>
        <w:left w:val="none" w:sz="0" w:space="0" w:color="auto"/>
        <w:bottom w:val="none" w:sz="0" w:space="0" w:color="auto"/>
        <w:right w:val="none" w:sz="0" w:space="0" w:color="auto"/>
      </w:divBdr>
    </w:div>
    <w:div w:id="437529520">
      <w:bodyDiv w:val="1"/>
      <w:marLeft w:val="0"/>
      <w:marRight w:val="0"/>
      <w:marTop w:val="0"/>
      <w:marBottom w:val="0"/>
      <w:divBdr>
        <w:top w:val="none" w:sz="0" w:space="0" w:color="auto"/>
        <w:left w:val="none" w:sz="0" w:space="0" w:color="auto"/>
        <w:bottom w:val="none" w:sz="0" w:space="0" w:color="auto"/>
        <w:right w:val="none" w:sz="0" w:space="0" w:color="auto"/>
      </w:divBdr>
    </w:div>
    <w:div w:id="437600871">
      <w:bodyDiv w:val="1"/>
      <w:marLeft w:val="0"/>
      <w:marRight w:val="0"/>
      <w:marTop w:val="0"/>
      <w:marBottom w:val="0"/>
      <w:divBdr>
        <w:top w:val="none" w:sz="0" w:space="0" w:color="auto"/>
        <w:left w:val="none" w:sz="0" w:space="0" w:color="auto"/>
        <w:bottom w:val="none" w:sz="0" w:space="0" w:color="auto"/>
        <w:right w:val="none" w:sz="0" w:space="0" w:color="auto"/>
      </w:divBdr>
    </w:div>
    <w:div w:id="437676999">
      <w:bodyDiv w:val="1"/>
      <w:marLeft w:val="0"/>
      <w:marRight w:val="0"/>
      <w:marTop w:val="0"/>
      <w:marBottom w:val="0"/>
      <w:divBdr>
        <w:top w:val="none" w:sz="0" w:space="0" w:color="auto"/>
        <w:left w:val="none" w:sz="0" w:space="0" w:color="auto"/>
        <w:bottom w:val="none" w:sz="0" w:space="0" w:color="auto"/>
        <w:right w:val="none" w:sz="0" w:space="0" w:color="auto"/>
      </w:divBdr>
    </w:div>
    <w:div w:id="437796296">
      <w:bodyDiv w:val="1"/>
      <w:marLeft w:val="0"/>
      <w:marRight w:val="0"/>
      <w:marTop w:val="0"/>
      <w:marBottom w:val="0"/>
      <w:divBdr>
        <w:top w:val="none" w:sz="0" w:space="0" w:color="auto"/>
        <w:left w:val="none" w:sz="0" w:space="0" w:color="auto"/>
        <w:bottom w:val="none" w:sz="0" w:space="0" w:color="auto"/>
        <w:right w:val="none" w:sz="0" w:space="0" w:color="auto"/>
      </w:divBdr>
    </w:div>
    <w:div w:id="437918690">
      <w:bodyDiv w:val="1"/>
      <w:marLeft w:val="0"/>
      <w:marRight w:val="0"/>
      <w:marTop w:val="0"/>
      <w:marBottom w:val="0"/>
      <w:divBdr>
        <w:top w:val="none" w:sz="0" w:space="0" w:color="auto"/>
        <w:left w:val="none" w:sz="0" w:space="0" w:color="auto"/>
        <w:bottom w:val="none" w:sz="0" w:space="0" w:color="auto"/>
        <w:right w:val="none" w:sz="0" w:space="0" w:color="auto"/>
      </w:divBdr>
    </w:div>
    <w:div w:id="437943167">
      <w:bodyDiv w:val="1"/>
      <w:marLeft w:val="0"/>
      <w:marRight w:val="0"/>
      <w:marTop w:val="0"/>
      <w:marBottom w:val="0"/>
      <w:divBdr>
        <w:top w:val="none" w:sz="0" w:space="0" w:color="auto"/>
        <w:left w:val="none" w:sz="0" w:space="0" w:color="auto"/>
        <w:bottom w:val="none" w:sz="0" w:space="0" w:color="auto"/>
        <w:right w:val="none" w:sz="0" w:space="0" w:color="auto"/>
      </w:divBdr>
    </w:div>
    <w:div w:id="438067322">
      <w:bodyDiv w:val="1"/>
      <w:marLeft w:val="0"/>
      <w:marRight w:val="0"/>
      <w:marTop w:val="0"/>
      <w:marBottom w:val="0"/>
      <w:divBdr>
        <w:top w:val="none" w:sz="0" w:space="0" w:color="auto"/>
        <w:left w:val="none" w:sz="0" w:space="0" w:color="auto"/>
        <w:bottom w:val="none" w:sz="0" w:space="0" w:color="auto"/>
        <w:right w:val="none" w:sz="0" w:space="0" w:color="auto"/>
      </w:divBdr>
    </w:div>
    <w:div w:id="438109670">
      <w:bodyDiv w:val="1"/>
      <w:marLeft w:val="0"/>
      <w:marRight w:val="0"/>
      <w:marTop w:val="0"/>
      <w:marBottom w:val="0"/>
      <w:divBdr>
        <w:top w:val="none" w:sz="0" w:space="0" w:color="auto"/>
        <w:left w:val="none" w:sz="0" w:space="0" w:color="auto"/>
        <w:bottom w:val="none" w:sz="0" w:space="0" w:color="auto"/>
        <w:right w:val="none" w:sz="0" w:space="0" w:color="auto"/>
      </w:divBdr>
    </w:div>
    <w:div w:id="438112182">
      <w:bodyDiv w:val="1"/>
      <w:marLeft w:val="0"/>
      <w:marRight w:val="0"/>
      <w:marTop w:val="0"/>
      <w:marBottom w:val="0"/>
      <w:divBdr>
        <w:top w:val="none" w:sz="0" w:space="0" w:color="auto"/>
        <w:left w:val="none" w:sz="0" w:space="0" w:color="auto"/>
        <w:bottom w:val="none" w:sz="0" w:space="0" w:color="auto"/>
        <w:right w:val="none" w:sz="0" w:space="0" w:color="auto"/>
      </w:divBdr>
    </w:div>
    <w:div w:id="438185364">
      <w:bodyDiv w:val="1"/>
      <w:marLeft w:val="0"/>
      <w:marRight w:val="0"/>
      <w:marTop w:val="0"/>
      <w:marBottom w:val="0"/>
      <w:divBdr>
        <w:top w:val="none" w:sz="0" w:space="0" w:color="auto"/>
        <w:left w:val="none" w:sz="0" w:space="0" w:color="auto"/>
        <w:bottom w:val="none" w:sz="0" w:space="0" w:color="auto"/>
        <w:right w:val="none" w:sz="0" w:space="0" w:color="auto"/>
      </w:divBdr>
    </w:div>
    <w:div w:id="438261754">
      <w:bodyDiv w:val="1"/>
      <w:marLeft w:val="0"/>
      <w:marRight w:val="0"/>
      <w:marTop w:val="0"/>
      <w:marBottom w:val="0"/>
      <w:divBdr>
        <w:top w:val="none" w:sz="0" w:space="0" w:color="auto"/>
        <w:left w:val="none" w:sz="0" w:space="0" w:color="auto"/>
        <w:bottom w:val="none" w:sz="0" w:space="0" w:color="auto"/>
        <w:right w:val="none" w:sz="0" w:space="0" w:color="auto"/>
      </w:divBdr>
    </w:div>
    <w:div w:id="438374165">
      <w:bodyDiv w:val="1"/>
      <w:marLeft w:val="0"/>
      <w:marRight w:val="0"/>
      <w:marTop w:val="0"/>
      <w:marBottom w:val="0"/>
      <w:divBdr>
        <w:top w:val="none" w:sz="0" w:space="0" w:color="auto"/>
        <w:left w:val="none" w:sz="0" w:space="0" w:color="auto"/>
        <w:bottom w:val="none" w:sz="0" w:space="0" w:color="auto"/>
        <w:right w:val="none" w:sz="0" w:space="0" w:color="auto"/>
      </w:divBdr>
    </w:div>
    <w:div w:id="438527986">
      <w:bodyDiv w:val="1"/>
      <w:marLeft w:val="0"/>
      <w:marRight w:val="0"/>
      <w:marTop w:val="0"/>
      <w:marBottom w:val="0"/>
      <w:divBdr>
        <w:top w:val="none" w:sz="0" w:space="0" w:color="auto"/>
        <w:left w:val="none" w:sz="0" w:space="0" w:color="auto"/>
        <w:bottom w:val="none" w:sz="0" w:space="0" w:color="auto"/>
        <w:right w:val="none" w:sz="0" w:space="0" w:color="auto"/>
      </w:divBdr>
    </w:div>
    <w:div w:id="438571275">
      <w:bodyDiv w:val="1"/>
      <w:marLeft w:val="0"/>
      <w:marRight w:val="0"/>
      <w:marTop w:val="0"/>
      <w:marBottom w:val="0"/>
      <w:divBdr>
        <w:top w:val="none" w:sz="0" w:space="0" w:color="auto"/>
        <w:left w:val="none" w:sz="0" w:space="0" w:color="auto"/>
        <w:bottom w:val="none" w:sz="0" w:space="0" w:color="auto"/>
        <w:right w:val="none" w:sz="0" w:space="0" w:color="auto"/>
      </w:divBdr>
    </w:div>
    <w:div w:id="438572806">
      <w:bodyDiv w:val="1"/>
      <w:marLeft w:val="0"/>
      <w:marRight w:val="0"/>
      <w:marTop w:val="0"/>
      <w:marBottom w:val="0"/>
      <w:divBdr>
        <w:top w:val="none" w:sz="0" w:space="0" w:color="auto"/>
        <w:left w:val="none" w:sz="0" w:space="0" w:color="auto"/>
        <w:bottom w:val="none" w:sz="0" w:space="0" w:color="auto"/>
        <w:right w:val="none" w:sz="0" w:space="0" w:color="auto"/>
      </w:divBdr>
    </w:div>
    <w:div w:id="438764817">
      <w:bodyDiv w:val="1"/>
      <w:marLeft w:val="0"/>
      <w:marRight w:val="0"/>
      <w:marTop w:val="0"/>
      <w:marBottom w:val="0"/>
      <w:divBdr>
        <w:top w:val="none" w:sz="0" w:space="0" w:color="auto"/>
        <w:left w:val="none" w:sz="0" w:space="0" w:color="auto"/>
        <w:bottom w:val="none" w:sz="0" w:space="0" w:color="auto"/>
        <w:right w:val="none" w:sz="0" w:space="0" w:color="auto"/>
      </w:divBdr>
    </w:div>
    <w:div w:id="438840873">
      <w:bodyDiv w:val="1"/>
      <w:marLeft w:val="0"/>
      <w:marRight w:val="0"/>
      <w:marTop w:val="0"/>
      <w:marBottom w:val="0"/>
      <w:divBdr>
        <w:top w:val="none" w:sz="0" w:space="0" w:color="auto"/>
        <w:left w:val="none" w:sz="0" w:space="0" w:color="auto"/>
        <w:bottom w:val="none" w:sz="0" w:space="0" w:color="auto"/>
        <w:right w:val="none" w:sz="0" w:space="0" w:color="auto"/>
      </w:divBdr>
    </w:div>
    <w:div w:id="438918108">
      <w:bodyDiv w:val="1"/>
      <w:marLeft w:val="0"/>
      <w:marRight w:val="0"/>
      <w:marTop w:val="0"/>
      <w:marBottom w:val="0"/>
      <w:divBdr>
        <w:top w:val="none" w:sz="0" w:space="0" w:color="auto"/>
        <w:left w:val="none" w:sz="0" w:space="0" w:color="auto"/>
        <w:bottom w:val="none" w:sz="0" w:space="0" w:color="auto"/>
        <w:right w:val="none" w:sz="0" w:space="0" w:color="auto"/>
      </w:divBdr>
    </w:div>
    <w:div w:id="439027592">
      <w:bodyDiv w:val="1"/>
      <w:marLeft w:val="0"/>
      <w:marRight w:val="0"/>
      <w:marTop w:val="0"/>
      <w:marBottom w:val="0"/>
      <w:divBdr>
        <w:top w:val="none" w:sz="0" w:space="0" w:color="auto"/>
        <w:left w:val="none" w:sz="0" w:space="0" w:color="auto"/>
        <w:bottom w:val="none" w:sz="0" w:space="0" w:color="auto"/>
        <w:right w:val="none" w:sz="0" w:space="0" w:color="auto"/>
      </w:divBdr>
    </w:div>
    <w:div w:id="439029136">
      <w:bodyDiv w:val="1"/>
      <w:marLeft w:val="0"/>
      <w:marRight w:val="0"/>
      <w:marTop w:val="0"/>
      <w:marBottom w:val="0"/>
      <w:divBdr>
        <w:top w:val="none" w:sz="0" w:space="0" w:color="auto"/>
        <w:left w:val="none" w:sz="0" w:space="0" w:color="auto"/>
        <w:bottom w:val="none" w:sz="0" w:space="0" w:color="auto"/>
        <w:right w:val="none" w:sz="0" w:space="0" w:color="auto"/>
      </w:divBdr>
    </w:div>
    <w:div w:id="439031165">
      <w:bodyDiv w:val="1"/>
      <w:marLeft w:val="0"/>
      <w:marRight w:val="0"/>
      <w:marTop w:val="0"/>
      <w:marBottom w:val="0"/>
      <w:divBdr>
        <w:top w:val="none" w:sz="0" w:space="0" w:color="auto"/>
        <w:left w:val="none" w:sz="0" w:space="0" w:color="auto"/>
        <w:bottom w:val="none" w:sz="0" w:space="0" w:color="auto"/>
        <w:right w:val="none" w:sz="0" w:space="0" w:color="auto"/>
      </w:divBdr>
    </w:div>
    <w:div w:id="439107084">
      <w:bodyDiv w:val="1"/>
      <w:marLeft w:val="0"/>
      <w:marRight w:val="0"/>
      <w:marTop w:val="0"/>
      <w:marBottom w:val="0"/>
      <w:divBdr>
        <w:top w:val="none" w:sz="0" w:space="0" w:color="auto"/>
        <w:left w:val="none" w:sz="0" w:space="0" w:color="auto"/>
        <w:bottom w:val="none" w:sz="0" w:space="0" w:color="auto"/>
        <w:right w:val="none" w:sz="0" w:space="0" w:color="auto"/>
      </w:divBdr>
    </w:div>
    <w:div w:id="439179354">
      <w:bodyDiv w:val="1"/>
      <w:marLeft w:val="0"/>
      <w:marRight w:val="0"/>
      <w:marTop w:val="0"/>
      <w:marBottom w:val="0"/>
      <w:divBdr>
        <w:top w:val="none" w:sz="0" w:space="0" w:color="auto"/>
        <w:left w:val="none" w:sz="0" w:space="0" w:color="auto"/>
        <w:bottom w:val="none" w:sz="0" w:space="0" w:color="auto"/>
        <w:right w:val="none" w:sz="0" w:space="0" w:color="auto"/>
      </w:divBdr>
    </w:div>
    <w:div w:id="439297357">
      <w:bodyDiv w:val="1"/>
      <w:marLeft w:val="0"/>
      <w:marRight w:val="0"/>
      <w:marTop w:val="0"/>
      <w:marBottom w:val="0"/>
      <w:divBdr>
        <w:top w:val="none" w:sz="0" w:space="0" w:color="auto"/>
        <w:left w:val="none" w:sz="0" w:space="0" w:color="auto"/>
        <w:bottom w:val="none" w:sz="0" w:space="0" w:color="auto"/>
        <w:right w:val="none" w:sz="0" w:space="0" w:color="auto"/>
      </w:divBdr>
    </w:div>
    <w:div w:id="439298944">
      <w:bodyDiv w:val="1"/>
      <w:marLeft w:val="0"/>
      <w:marRight w:val="0"/>
      <w:marTop w:val="0"/>
      <w:marBottom w:val="0"/>
      <w:divBdr>
        <w:top w:val="none" w:sz="0" w:space="0" w:color="auto"/>
        <w:left w:val="none" w:sz="0" w:space="0" w:color="auto"/>
        <w:bottom w:val="none" w:sz="0" w:space="0" w:color="auto"/>
        <w:right w:val="none" w:sz="0" w:space="0" w:color="auto"/>
      </w:divBdr>
    </w:div>
    <w:div w:id="439299037">
      <w:bodyDiv w:val="1"/>
      <w:marLeft w:val="0"/>
      <w:marRight w:val="0"/>
      <w:marTop w:val="0"/>
      <w:marBottom w:val="0"/>
      <w:divBdr>
        <w:top w:val="none" w:sz="0" w:space="0" w:color="auto"/>
        <w:left w:val="none" w:sz="0" w:space="0" w:color="auto"/>
        <w:bottom w:val="none" w:sz="0" w:space="0" w:color="auto"/>
        <w:right w:val="none" w:sz="0" w:space="0" w:color="auto"/>
      </w:divBdr>
    </w:div>
    <w:div w:id="439300459">
      <w:bodyDiv w:val="1"/>
      <w:marLeft w:val="0"/>
      <w:marRight w:val="0"/>
      <w:marTop w:val="0"/>
      <w:marBottom w:val="0"/>
      <w:divBdr>
        <w:top w:val="none" w:sz="0" w:space="0" w:color="auto"/>
        <w:left w:val="none" w:sz="0" w:space="0" w:color="auto"/>
        <w:bottom w:val="none" w:sz="0" w:space="0" w:color="auto"/>
        <w:right w:val="none" w:sz="0" w:space="0" w:color="auto"/>
      </w:divBdr>
    </w:div>
    <w:div w:id="439570599">
      <w:bodyDiv w:val="1"/>
      <w:marLeft w:val="0"/>
      <w:marRight w:val="0"/>
      <w:marTop w:val="0"/>
      <w:marBottom w:val="0"/>
      <w:divBdr>
        <w:top w:val="none" w:sz="0" w:space="0" w:color="auto"/>
        <w:left w:val="none" w:sz="0" w:space="0" w:color="auto"/>
        <w:bottom w:val="none" w:sz="0" w:space="0" w:color="auto"/>
        <w:right w:val="none" w:sz="0" w:space="0" w:color="auto"/>
      </w:divBdr>
    </w:div>
    <w:div w:id="439685716">
      <w:bodyDiv w:val="1"/>
      <w:marLeft w:val="0"/>
      <w:marRight w:val="0"/>
      <w:marTop w:val="0"/>
      <w:marBottom w:val="0"/>
      <w:divBdr>
        <w:top w:val="none" w:sz="0" w:space="0" w:color="auto"/>
        <w:left w:val="none" w:sz="0" w:space="0" w:color="auto"/>
        <w:bottom w:val="none" w:sz="0" w:space="0" w:color="auto"/>
        <w:right w:val="none" w:sz="0" w:space="0" w:color="auto"/>
      </w:divBdr>
    </w:div>
    <w:div w:id="439692115">
      <w:bodyDiv w:val="1"/>
      <w:marLeft w:val="0"/>
      <w:marRight w:val="0"/>
      <w:marTop w:val="0"/>
      <w:marBottom w:val="0"/>
      <w:divBdr>
        <w:top w:val="none" w:sz="0" w:space="0" w:color="auto"/>
        <w:left w:val="none" w:sz="0" w:space="0" w:color="auto"/>
        <w:bottom w:val="none" w:sz="0" w:space="0" w:color="auto"/>
        <w:right w:val="none" w:sz="0" w:space="0" w:color="auto"/>
      </w:divBdr>
    </w:div>
    <w:div w:id="439762938">
      <w:bodyDiv w:val="1"/>
      <w:marLeft w:val="0"/>
      <w:marRight w:val="0"/>
      <w:marTop w:val="0"/>
      <w:marBottom w:val="0"/>
      <w:divBdr>
        <w:top w:val="none" w:sz="0" w:space="0" w:color="auto"/>
        <w:left w:val="none" w:sz="0" w:space="0" w:color="auto"/>
        <w:bottom w:val="none" w:sz="0" w:space="0" w:color="auto"/>
        <w:right w:val="none" w:sz="0" w:space="0" w:color="auto"/>
      </w:divBdr>
    </w:div>
    <w:div w:id="439766297">
      <w:bodyDiv w:val="1"/>
      <w:marLeft w:val="0"/>
      <w:marRight w:val="0"/>
      <w:marTop w:val="0"/>
      <w:marBottom w:val="0"/>
      <w:divBdr>
        <w:top w:val="none" w:sz="0" w:space="0" w:color="auto"/>
        <w:left w:val="none" w:sz="0" w:space="0" w:color="auto"/>
        <w:bottom w:val="none" w:sz="0" w:space="0" w:color="auto"/>
        <w:right w:val="none" w:sz="0" w:space="0" w:color="auto"/>
      </w:divBdr>
    </w:div>
    <w:div w:id="439841478">
      <w:bodyDiv w:val="1"/>
      <w:marLeft w:val="0"/>
      <w:marRight w:val="0"/>
      <w:marTop w:val="0"/>
      <w:marBottom w:val="0"/>
      <w:divBdr>
        <w:top w:val="none" w:sz="0" w:space="0" w:color="auto"/>
        <w:left w:val="none" w:sz="0" w:space="0" w:color="auto"/>
        <w:bottom w:val="none" w:sz="0" w:space="0" w:color="auto"/>
        <w:right w:val="none" w:sz="0" w:space="0" w:color="auto"/>
      </w:divBdr>
    </w:div>
    <w:div w:id="439879818">
      <w:bodyDiv w:val="1"/>
      <w:marLeft w:val="0"/>
      <w:marRight w:val="0"/>
      <w:marTop w:val="0"/>
      <w:marBottom w:val="0"/>
      <w:divBdr>
        <w:top w:val="none" w:sz="0" w:space="0" w:color="auto"/>
        <w:left w:val="none" w:sz="0" w:space="0" w:color="auto"/>
        <w:bottom w:val="none" w:sz="0" w:space="0" w:color="auto"/>
        <w:right w:val="none" w:sz="0" w:space="0" w:color="auto"/>
      </w:divBdr>
    </w:div>
    <w:div w:id="440028298">
      <w:bodyDiv w:val="1"/>
      <w:marLeft w:val="0"/>
      <w:marRight w:val="0"/>
      <w:marTop w:val="0"/>
      <w:marBottom w:val="0"/>
      <w:divBdr>
        <w:top w:val="none" w:sz="0" w:space="0" w:color="auto"/>
        <w:left w:val="none" w:sz="0" w:space="0" w:color="auto"/>
        <w:bottom w:val="none" w:sz="0" w:space="0" w:color="auto"/>
        <w:right w:val="none" w:sz="0" w:space="0" w:color="auto"/>
      </w:divBdr>
    </w:div>
    <w:div w:id="440028635">
      <w:bodyDiv w:val="1"/>
      <w:marLeft w:val="0"/>
      <w:marRight w:val="0"/>
      <w:marTop w:val="0"/>
      <w:marBottom w:val="0"/>
      <w:divBdr>
        <w:top w:val="none" w:sz="0" w:space="0" w:color="auto"/>
        <w:left w:val="none" w:sz="0" w:space="0" w:color="auto"/>
        <w:bottom w:val="none" w:sz="0" w:space="0" w:color="auto"/>
        <w:right w:val="none" w:sz="0" w:space="0" w:color="auto"/>
      </w:divBdr>
    </w:div>
    <w:div w:id="440032034">
      <w:bodyDiv w:val="1"/>
      <w:marLeft w:val="0"/>
      <w:marRight w:val="0"/>
      <w:marTop w:val="0"/>
      <w:marBottom w:val="0"/>
      <w:divBdr>
        <w:top w:val="none" w:sz="0" w:space="0" w:color="auto"/>
        <w:left w:val="none" w:sz="0" w:space="0" w:color="auto"/>
        <w:bottom w:val="none" w:sz="0" w:space="0" w:color="auto"/>
        <w:right w:val="none" w:sz="0" w:space="0" w:color="auto"/>
      </w:divBdr>
    </w:div>
    <w:div w:id="440078448">
      <w:bodyDiv w:val="1"/>
      <w:marLeft w:val="0"/>
      <w:marRight w:val="0"/>
      <w:marTop w:val="0"/>
      <w:marBottom w:val="0"/>
      <w:divBdr>
        <w:top w:val="none" w:sz="0" w:space="0" w:color="auto"/>
        <w:left w:val="none" w:sz="0" w:space="0" w:color="auto"/>
        <w:bottom w:val="none" w:sz="0" w:space="0" w:color="auto"/>
        <w:right w:val="none" w:sz="0" w:space="0" w:color="auto"/>
      </w:divBdr>
    </w:div>
    <w:div w:id="440221024">
      <w:bodyDiv w:val="1"/>
      <w:marLeft w:val="0"/>
      <w:marRight w:val="0"/>
      <w:marTop w:val="0"/>
      <w:marBottom w:val="0"/>
      <w:divBdr>
        <w:top w:val="none" w:sz="0" w:space="0" w:color="auto"/>
        <w:left w:val="none" w:sz="0" w:space="0" w:color="auto"/>
        <w:bottom w:val="none" w:sz="0" w:space="0" w:color="auto"/>
        <w:right w:val="none" w:sz="0" w:space="0" w:color="auto"/>
      </w:divBdr>
    </w:div>
    <w:div w:id="440345052">
      <w:bodyDiv w:val="1"/>
      <w:marLeft w:val="0"/>
      <w:marRight w:val="0"/>
      <w:marTop w:val="0"/>
      <w:marBottom w:val="0"/>
      <w:divBdr>
        <w:top w:val="none" w:sz="0" w:space="0" w:color="auto"/>
        <w:left w:val="none" w:sz="0" w:space="0" w:color="auto"/>
        <w:bottom w:val="none" w:sz="0" w:space="0" w:color="auto"/>
        <w:right w:val="none" w:sz="0" w:space="0" w:color="auto"/>
      </w:divBdr>
    </w:div>
    <w:div w:id="440415143">
      <w:bodyDiv w:val="1"/>
      <w:marLeft w:val="0"/>
      <w:marRight w:val="0"/>
      <w:marTop w:val="0"/>
      <w:marBottom w:val="0"/>
      <w:divBdr>
        <w:top w:val="none" w:sz="0" w:space="0" w:color="auto"/>
        <w:left w:val="none" w:sz="0" w:space="0" w:color="auto"/>
        <w:bottom w:val="none" w:sz="0" w:space="0" w:color="auto"/>
        <w:right w:val="none" w:sz="0" w:space="0" w:color="auto"/>
      </w:divBdr>
    </w:div>
    <w:div w:id="440611850">
      <w:bodyDiv w:val="1"/>
      <w:marLeft w:val="0"/>
      <w:marRight w:val="0"/>
      <w:marTop w:val="0"/>
      <w:marBottom w:val="0"/>
      <w:divBdr>
        <w:top w:val="none" w:sz="0" w:space="0" w:color="auto"/>
        <w:left w:val="none" w:sz="0" w:space="0" w:color="auto"/>
        <w:bottom w:val="none" w:sz="0" w:space="0" w:color="auto"/>
        <w:right w:val="none" w:sz="0" w:space="0" w:color="auto"/>
      </w:divBdr>
    </w:div>
    <w:div w:id="440758734">
      <w:bodyDiv w:val="1"/>
      <w:marLeft w:val="0"/>
      <w:marRight w:val="0"/>
      <w:marTop w:val="0"/>
      <w:marBottom w:val="0"/>
      <w:divBdr>
        <w:top w:val="none" w:sz="0" w:space="0" w:color="auto"/>
        <w:left w:val="none" w:sz="0" w:space="0" w:color="auto"/>
        <w:bottom w:val="none" w:sz="0" w:space="0" w:color="auto"/>
        <w:right w:val="none" w:sz="0" w:space="0" w:color="auto"/>
      </w:divBdr>
    </w:div>
    <w:div w:id="440804911">
      <w:bodyDiv w:val="1"/>
      <w:marLeft w:val="0"/>
      <w:marRight w:val="0"/>
      <w:marTop w:val="0"/>
      <w:marBottom w:val="0"/>
      <w:divBdr>
        <w:top w:val="none" w:sz="0" w:space="0" w:color="auto"/>
        <w:left w:val="none" w:sz="0" w:space="0" w:color="auto"/>
        <w:bottom w:val="none" w:sz="0" w:space="0" w:color="auto"/>
        <w:right w:val="none" w:sz="0" w:space="0" w:color="auto"/>
      </w:divBdr>
    </w:div>
    <w:div w:id="440881261">
      <w:bodyDiv w:val="1"/>
      <w:marLeft w:val="0"/>
      <w:marRight w:val="0"/>
      <w:marTop w:val="0"/>
      <w:marBottom w:val="0"/>
      <w:divBdr>
        <w:top w:val="none" w:sz="0" w:space="0" w:color="auto"/>
        <w:left w:val="none" w:sz="0" w:space="0" w:color="auto"/>
        <w:bottom w:val="none" w:sz="0" w:space="0" w:color="auto"/>
        <w:right w:val="none" w:sz="0" w:space="0" w:color="auto"/>
      </w:divBdr>
    </w:div>
    <w:div w:id="440955045">
      <w:bodyDiv w:val="1"/>
      <w:marLeft w:val="0"/>
      <w:marRight w:val="0"/>
      <w:marTop w:val="0"/>
      <w:marBottom w:val="0"/>
      <w:divBdr>
        <w:top w:val="none" w:sz="0" w:space="0" w:color="auto"/>
        <w:left w:val="none" w:sz="0" w:space="0" w:color="auto"/>
        <w:bottom w:val="none" w:sz="0" w:space="0" w:color="auto"/>
        <w:right w:val="none" w:sz="0" w:space="0" w:color="auto"/>
      </w:divBdr>
    </w:div>
    <w:div w:id="440957556">
      <w:bodyDiv w:val="1"/>
      <w:marLeft w:val="0"/>
      <w:marRight w:val="0"/>
      <w:marTop w:val="0"/>
      <w:marBottom w:val="0"/>
      <w:divBdr>
        <w:top w:val="none" w:sz="0" w:space="0" w:color="auto"/>
        <w:left w:val="none" w:sz="0" w:space="0" w:color="auto"/>
        <w:bottom w:val="none" w:sz="0" w:space="0" w:color="auto"/>
        <w:right w:val="none" w:sz="0" w:space="0" w:color="auto"/>
      </w:divBdr>
    </w:div>
    <w:div w:id="440994737">
      <w:bodyDiv w:val="1"/>
      <w:marLeft w:val="0"/>
      <w:marRight w:val="0"/>
      <w:marTop w:val="0"/>
      <w:marBottom w:val="0"/>
      <w:divBdr>
        <w:top w:val="none" w:sz="0" w:space="0" w:color="auto"/>
        <w:left w:val="none" w:sz="0" w:space="0" w:color="auto"/>
        <w:bottom w:val="none" w:sz="0" w:space="0" w:color="auto"/>
        <w:right w:val="none" w:sz="0" w:space="0" w:color="auto"/>
      </w:divBdr>
    </w:div>
    <w:div w:id="440999106">
      <w:bodyDiv w:val="1"/>
      <w:marLeft w:val="0"/>
      <w:marRight w:val="0"/>
      <w:marTop w:val="0"/>
      <w:marBottom w:val="0"/>
      <w:divBdr>
        <w:top w:val="none" w:sz="0" w:space="0" w:color="auto"/>
        <w:left w:val="none" w:sz="0" w:space="0" w:color="auto"/>
        <w:bottom w:val="none" w:sz="0" w:space="0" w:color="auto"/>
        <w:right w:val="none" w:sz="0" w:space="0" w:color="auto"/>
      </w:divBdr>
    </w:div>
    <w:div w:id="441072001">
      <w:bodyDiv w:val="1"/>
      <w:marLeft w:val="0"/>
      <w:marRight w:val="0"/>
      <w:marTop w:val="0"/>
      <w:marBottom w:val="0"/>
      <w:divBdr>
        <w:top w:val="none" w:sz="0" w:space="0" w:color="auto"/>
        <w:left w:val="none" w:sz="0" w:space="0" w:color="auto"/>
        <w:bottom w:val="none" w:sz="0" w:space="0" w:color="auto"/>
        <w:right w:val="none" w:sz="0" w:space="0" w:color="auto"/>
      </w:divBdr>
    </w:div>
    <w:div w:id="441074155">
      <w:bodyDiv w:val="1"/>
      <w:marLeft w:val="0"/>
      <w:marRight w:val="0"/>
      <w:marTop w:val="0"/>
      <w:marBottom w:val="0"/>
      <w:divBdr>
        <w:top w:val="none" w:sz="0" w:space="0" w:color="auto"/>
        <w:left w:val="none" w:sz="0" w:space="0" w:color="auto"/>
        <w:bottom w:val="none" w:sz="0" w:space="0" w:color="auto"/>
        <w:right w:val="none" w:sz="0" w:space="0" w:color="auto"/>
      </w:divBdr>
    </w:div>
    <w:div w:id="441266059">
      <w:bodyDiv w:val="1"/>
      <w:marLeft w:val="0"/>
      <w:marRight w:val="0"/>
      <w:marTop w:val="0"/>
      <w:marBottom w:val="0"/>
      <w:divBdr>
        <w:top w:val="none" w:sz="0" w:space="0" w:color="auto"/>
        <w:left w:val="none" w:sz="0" w:space="0" w:color="auto"/>
        <w:bottom w:val="none" w:sz="0" w:space="0" w:color="auto"/>
        <w:right w:val="none" w:sz="0" w:space="0" w:color="auto"/>
      </w:divBdr>
    </w:div>
    <w:div w:id="441270554">
      <w:bodyDiv w:val="1"/>
      <w:marLeft w:val="0"/>
      <w:marRight w:val="0"/>
      <w:marTop w:val="0"/>
      <w:marBottom w:val="0"/>
      <w:divBdr>
        <w:top w:val="none" w:sz="0" w:space="0" w:color="auto"/>
        <w:left w:val="none" w:sz="0" w:space="0" w:color="auto"/>
        <w:bottom w:val="none" w:sz="0" w:space="0" w:color="auto"/>
        <w:right w:val="none" w:sz="0" w:space="0" w:color="auto"/>
      </w:divBdr>
    </w:div>
    <w:div w:id="441339691">
      <w:bodyDiv w:val="1"/>
      <w:marLeft w:val="0"/>
      <w:marRight w:val="0"/>
      <w:marTop w:val="0"/>
      <w:marBottom w:val="0"/>
      <w:divBdr>
        <w:top w:val="none" w:sz="0" w:space="0" w:color="auto"/>
        <w:left w:val="none" w:sz="0" w:space="0" w:color="auto"/>
        <w:bottom w:val="none" w:sz="0" w:space="0" w:color="auto"/>
        <w:right w:val="none" w:sz="0" w:space="0" w:color="auto"/>
      </w:divBdr>
    </w:div>
    <w:div w:id="441413928">
      <w:bodyDiv w:val="1"/>
      <w:marLeft w:val="0"/>
      <w:marRight w:val="0"/>
      <w:marTop w:val="0"/>
      <w:marBottom w:val="0"/>
      <w:divBdr>
        <w:top w:val="none" w:sz="0" w:space="0" w:color="auto"/>
        <w:left w:val="none" w:sz="0" w:space="0" w:color="auto"/>
        <w:bottom w:val="none" w:sz="0" w:space="0" w:color="auto"/>
        <w:right w:val="none" w:sz="0" w:space="0" w:color="auto"/>
      </w:divBdr>
    </w:div>
    <w:div w:id="441415431">
      <w:bodyDiv w:val="1"/>
      <w:marLeft w:val="0"/>
      <w:marRight w:val="0"/>
      <w:marTop w:val="0"/>
      <w:marBottom w:val="0"/>
      <w:divBdr>
        <w:top w:val="none" w:sz="0" w:space="0" w:color="auto"/>
        <w:left w:val="none" w:sz="0" w:space="0" w:color="auto"/>
        <w:bottom w:val="none" w:sz="0" w:space="0" w:color="auto"/>
        <w:right w:val="none" w:sz="0" w:space="0" w:color="auto"/>
      </w:divBdr>
    </w:div>
    <w:div w:id="441606483">
      <w:bodyDiv w:val="1"/>
      <w:marLeft w:val="0"/>
      <w:marRight w:val="0"/>
      <w:marTop w:val="0"/>
      <w:marBottom w:val="0"/>
      <w:divBdr>
        <w:top w:val="none" w:sz="0" w:space="0" w:color="auto"/>
        <w:left w:val="none" w:sz="0" w:space="0" w:color="auto"/>
        <w:bottom w:val="none" w:sz="0" w:space="0" w:color="auto"/>
        <w:right w:val="none" w:sz="0" w:space="0" w:color="auto"/>
      </w:divBdr>
    </w:div>
    <w:div w:id="441607328">
      <w:bodyDiv w:val="1"/>
      <w:marLeft w:val="0"/>
      <w:marRight w:val="0"/>
      <w:marTop w:val="0"/>
      <w:marBottom w:val="0"/>
      <w:divBdr>
        <w:top w:val="none" w:sz="0" w:space="0" w:color="auto"/>
        <w:left w:val="none" w:sz="0" w:space="0" w:color="auto"/>
        <w:bottom w:val="none" w:sz="0" w:space="0" w:color="auto"/>
        <w:right w:val="none" w:sz="0" w:space="0" w:color="auto"/>
      </w:divBdr>
    </w:div>
    <w:div w:id="441608184">
      <w:bodyDiv w:val="1"/>
      <w:marLeft w:val="0"/>
      <w:marRight w:val="0"/>
      <w:marTop w:val="0"/>
      <w:marBottom w:val="0"/>
      <w:divBdr>
        <w:top w:val="none" w:sz="0" w:space="0" w:color="auto"/>
        <w:left w:val="none" w:sz="0" w:space="0" w:color="auto"/>
        <w:bottom w:val="none" w:sz="0" w:space="0" w:color="auto"/>
        <w:right w:val="none" w:sz="0" w:space="0" w:color="auto"/>
      </w:divBdr>
    </w:div>
    <w:div w:id="441656808">
      <w:bodyDiv w:val="1"/>
      <w:marLeft w:val="0"/>
      <w:marRight w:val="0"/>
      <w:marTop w:val="0"/>
      <w:marBottom w:val="0"/>
      <w:divBdr>
        <w:top w:val="none" w:sz="0" w:space="0" w:color="auto"/>
        <w:left w:val="none" w:sz="0" w:space="0" w:color="auto"/>
        <w:bottom w:val="none" w:sz="0" w:space="0" w:color="auto"/>
        <w:right w:val="none" w:sz="0" w:space="0" w:color="auto"/>
      </w:divBdr>
    </w:div>
    <w:div w:id="441849446">
      <w:bodyDiv w:val="1"/>
      <w:marLeft w:val="0"/>
      <w:marRight w:val="0"/>
      <w:marTop w:val="0"/>
      <w:marBottom w:val="0"/>
      <w:divBdr>
        <w:top w:val="none" w:sz="0" w:space="0" w:color="auto"/>
        <w:left w:val="none" w:sz="0" w:space="0" w:color="auto"/>
        <w:bottom w:val="none" w:sz="0" w:space="0" w:color="auto"/>
        <w:right w:val="none" w:sz="0" w:space="0" w:color="auto"/>
      </w:divBdr>
    </w:div>
    <w:div w:id="441997322">
      <w:bodyDiv w:val="1"/>
      <w:marLeft w:val="0"/>
      <w:marRight w:val="0"/>
      <w:marTop w:val="0"/>
      <w:marBottom w:val="0"/>
      <w:divBdr>
        <w:top w:val="none" w:sz="0" w:space="0" w:color="auto"/>
        <w:left w:val="none" w:sz="0" w:space="0" w:color="auto"/>
        <w:bottom w:val="none" w:sz="0" w:space="0" w:color="auto"/>
        <w:right w:val="none" w:sz="0" w:space="0" w:color="auto"/>
      </w:divBdr>
    </w:div>
    <w:div w:id="442068230">
      <w:bodyDiv w:val="1"/>
      <w:marLeft w:val="0"/>
      <w:marRight w:val="0"/>
      <w:marTop w:val="0"/>
      <w:marBottom w:val="0"/>
      <w:divBdr>
        <w:top w:val="none" w:sz="0" w:space="0" w:color="auto"/>
        <w:left w:val="none" w:sz="0" w:space="0" w:color="auto"/>
        <w:bottom w:val="none" w:sz="0" w:space="0" w:color="auto"/>
        <w:right w:val="none" w:sz="0" w:space="0" w:color="auto"/>
      </w:divBdr>
    </w:div>
    <w:div w:id="442068814">
      <w:bodyDiv w:val="1"/>
      <w:marLeft w:val="0"/>
      <w:marRight w:val="0"/>
      <w:marTop w:val="0"/>
      <w:marBottom w:val="0"/>
      <w:divBdr>
        <w:top w:val="none" w:sz="0" w:space="0" w:color="auto"/>
        <w:left w:val="none" w:sz="0" w:space="0" w:color="auto"/>
        <w:bottom w:val="none" w:sz="0" w:space="0" w:color="auto"/>
        <w:right w:val="none" w:sz="0" w:space="0" w:color="auto"/>
      </w:divBdr>
    </w:div>
    <w:div w:id="442069296">
      <w:bodyDiv w:val="1"/>
      <w:marLeft w:val="0"/>
      <w:marRight w:val="0"/>
      <w:marTop w:val="0"/>
      <w:marBottom w:val="0"/>
      <w:divBdr>
        <w:top w:val="none" w:sz="0" w:space="0" w:color="auto"/>
        <w:left w:val="none" w:sz="0" w:space="0" w:color="auto"/>
        <w:bottom w:val="none" w:sz="0" w:space="0" w:color="auto"/>
        <w:right w:val="none" w:sz="0" w:space="0" w:color="auto"/>
      </w:divBdr>
    </w:div>
    <w:div w:id="442111059">
      <w:bodyDiv w:val="1"/>
      <w:marLeft w:val="0"/>
      <w:marRight w:val="0"/>
      <w:marTop w:val="0"/>
      <w:marBottom w:val="0"/>
      <w:divBdr>
        <w:top w:val="none" w:sz="0" w:space="0" w:color="auto"/>
        <w:left w:val="none" w:sz="0" w:space="0" w:color="auto"/>
        <w:bottom w:val="none" w:sz="0" w:space="0" w:color="auto"/>
        <w:right w:val="none" w:sz="0" w:space="0" w:color="auto"/>
      </w:divBdr>
    </w:div>
    <w:div w:id="442114176">
      <w:bodyDiv w:val="1"/>
      <w:marLeft w:val="0"/>
      <w:marRight w:val="0"/>
      <w:marTop w:val="0"/>
      <w:marBottom w:val="0"/>
      <w:divBdr>
        <w:top w:val="none" w:sz="0" w:space="0" w:color="auto"/>
        <w:left w:val="none" w:sz="0" w:space="0" w:color="auto"/>
        <w:bottom w:val="none" w:sz="0" w:space="0" w:color="auto"/>
        <w:right w:val="none" w:sz="0" w:space="0" w:color="auto"/>
      </w:divBdr>
    </w:div>
    <w:div w:id="442114331">
      <w:bodyDiv w:val="1"/>
      <w:marLeft w:val="0"/>
      <w:marRight w:val="0"/>
      <w:marTop w:val="0"/>
      <w:marBottom w:val="0"/>
      <w:divBdr>
        <w:top w:val="none" w:sz="0" w:space="0" w:color="auto"/>
        <w:left w:val="none" w:sz="0" w:space="0" w:color="auto"/>
        <w:bottom w:val="none" w:sz="0" w:space="0" w:color="auto"/>
        <w:right w:val="none" w:sz="0" w:space="0" w:color="auto"/>
      </w:divBdr>
    </w:div>
    <w:div w:id="442311262">
      <w:bodyDiv w:val="1"/>
      <w:marLeft w:val="0"/>
      <w:marRight w:val="0"/>
      <w:marTop w:val="0"/>
      <w:marBottom w:val="0"/>
      <w:divBdr>
        <w:top w:val="none" w:sz="0" w:space="0" w:color="auto"/>
        <w:left w:val="none" w:sz="0" w:space="0" w:color="auto"/>
        <w:bottom w:val="none" w:sz="0" w:space="0" w:color="auto"/>
        <w:right w:val="none" w:sz="0" w:space="0" w:color="auto"/>
      </w:divBdr>
    </w:div>
    <w:div w:id="442385697">
      <w:bodyDiv w:val="1"/>
      <w:marLeft w:val="0"/>
      <w:marRight w:val="0"/>
      <w:marTop w:val="0"/>
      <w:marBottom w:val="0"/>
      <w:divBdr>
        <w:top w:val="none" w:sz="0" w:space="0" w:color="auto"/>
        <w:left w:val="none" w:sz="0" w:space="0" w:color="auto"/>
        <w:bottom w:val="none" w:sz="0" w:space="0" w:color="auto"/>
        <w:right w:val="none" w:sz="0" w:space="0" w:color="auto"/>
      </w:divBdr>
    </w:div>
    <w:div w:id="442386555">
      <w:bodyDiv w:val="1"/>
      <w:marLeft w:val="0"/>
      <w:marRight w:val="0"/>
      <w:marTop w:val="0"/>
      <w:marBottom w:val="0"/>
      <w:divBdr>
        <w:top w:val="none" w:sz="0" w:space="0" w:color="auto"/>
        <w:left w:val="none" w:sz="0" w:space="0" w:color="auto"/>
        <w:bottom w:val="none" w:sz="0" w:space="0" w:color="auto"/>
        <w:right w:val="none" w:sz="0" w:space="0" w:color="auto"/>
      </w:divBdr>
    </w:div>
    <w:div w:id="442387794">
      <w:bodyDiv w:val="1"/>
      <w:marLeft w:val="0"/>
      <w:marRight w:val="0"/>
      <w:marTop w:val="0"/>
      <w:marBottom w:val="0"/>
      <w:divBdr>
        <w:top w:val="none" w:sz="0" w:space="0" w:color="auto"/>
        <w:left w:val="none" w:sz="0" w:space="0" w:color="auto"/>
        <w:bottom w:val="none" w:sz="0" w:space="0" w:color="auto"/>
        <w:right w:val="none" w:sz="0" w:space="0" w:color="auto"/>
      </w:divBdr>
    </w:div>
    <w:div w:id="442459583">
      <w:bodyDiv w:val="1"/>
      <w:marLeft w:val="0"/>
      <w:marRight w:val="0"/>
      <w:marTop w:val="0"/>
      <w:marBottom w:val="0"/>
      <w:divBdr>
        <w:top w:val="none" w:sz="0" w:space="0" w:color="auto"/>
        <w:left w:val="none" w:sz="0" w:space="0" w:color="auto"/>
        <w:bottom w:val="none" w:sz="0" w:space="0" w:color="auto"/>
        <w:right w:val="none" w:sz="0" w:space="0" w:color="auto"/>
      </w:divBdr>
    </w:div>
    <w:div w:id="442463455">
      <w:bodyDiv w:val="1"/>
      <w:marLeft w:val="0"/>
      <w:marRight w:val="0"/>
      <w:marTop w:val="0"/>
      <w:marBottom w:val="0"/>
      <w:divBdr>
        <w:top w:val="none" w:sz="0" w:space="0" w:color="auto"/>
        <w:left w:val="none" w:sz="0" w:space="0" w:color="auto"/>
        <w:bottom w:val="none" w:sz="0" w:space="0" w:color="auto"/>
        <w:right w:val="none" w:sz="0" w:space="0" w:color="auto"/>
      </w:divBdr>
    </w:div>
    <w:div w:id="442500078">
      <w:bodyDiv w:val="1"/>
      <w:marLeft w:val="0"/>
      <w:marRight w:val="0"/>
      <w:marTop w:val="0"/>
      <w:marBottom w:val="0"/>
      <w:divBdr>
        <w:top w:val="none" w:sz="0" w:space="0" w:color="auto"/>
        <w:left w:val="none" w:sz="0" w:space="0" w:color="auto"/>
        <w:bottom w:val="none" w:sz="0" w:space="0" w:color="auto"/>
        <w:right w:val="none" w:sz="0" w:space="0" w:color="auto"/>
      </w:divBdr>
    </w:div>
    <w:div w:id="442500538">
      <w:bodyDiv w:val="1"/>
      <w:marLeft w:val="0"/>
      <w:marRight w:val="0"/>
      <w:marTop w:val="0"/>
      <w:marBottom w:val="0"/>
      <w:divBdr>
        <w:top w:val="none" w:sz="0" w:space="0" w:color="auto"/>
        <w:left w:val="none" w:sz="0" w:space="0" w:color="auto"/>
        <w:bottom w:val="none" w:sz="0" w:space="0" w:color="auto"/>
        <w:right w:val="none" w:sz="0" w:space="0" w:color="auto"/>
      </w:divBdr>
    </w:div>
    <w:div w:id="442573404">
      <w:bodyDiv w:val="1"/>
      <w:marLeft w:val="0"/>
      <w:marRight w:val="0"/>
      <w:marTop w:val="0"/>
      <w:marBottom w:val="0"/>
      <w:divBdr>
        <w:top w:val="none" w:sz="0" w:space="0" w:color="auto"/>
        <w:left w:val="none" w:sz="0" w:space="0" w:color="auto"/>
        <w:bottom w:val="none" w:sz="0" w:space="0" w:color="auto"/>
        <w:right w:val="none" w:sz="0" w:space="0" w:color="auto"/>
      </w:divBdr>
    </w:div>
    <w:div w:id="442578944">
      <w:bodyDiv w:val="1"/>
      <w:marLeft w:val="0"/>
      <w:marRight w:val="0"/>
      <w:marTop w:val="0"/>
      <w:marBottom w:val="0"/>
      <w:divBdr>
        <w:top w:val="none" w:sz="0" w:space="0" w:color="auto"/>
        <w:left w:val="none" w:sz="0" w:space="0" w:color="auto"/>
        <w:bottom w:val="none" w:sz="0" w:space="0" w:color="auto"/>
        <w:right w:val="none" w:sz="0" w:space="0" w:color="auto"/>
      </w:divBdr>
    </w:div>
    <w:div w:id="442649025">
      <w:bodyDiv w:val="1"/>
      <w:marLeft w:val="0"/>
      <w:marRight w:val="0"/>
      <w:marTop w:val="0"/>
      <w:marBottom w:val="0"/>
      <w:divBdr>
        <w:top w:val="none" w:sz="0" w:space="0" w:color="auto"/>
        <w:left w:val="none" w:sz="0" w:space="0" w:color="auto"/>
        <w:bottom w:val="none" w:sz="0" w:space="0" w:color="auto"/>
        <w:right w:val="none" w:sz="0" w:space="0" w:color="auto"/>
      </w:divBdr>
    </w:div>
    <w:div w:id="442649162">
      <w:bodyDiv w:val="1"/>
      <w:marLeft w:val="0"/>
      <w:marRight w:val="0"/>
      <w:marTop w:val="0"/>
      <w:marBottom w:val="0"/>
      <w:divBdr>
        <w:top w:val="none" w:sz="0" w:space="0" w:color="auto"/>
        <w:left w:val="none" w:sz="0" w:space="0" w:color="auto"/>
        <w:bottom w:val="none" w:sz="0" w:space="0" w:color="auto"/>
        <w:right w:val="none" w:sz="0" w:space="0" w:color="auto"/>
      </w:divBdr>
    </w:div>
    <w:div w:id="442773662">
      <w:bodyDiv w:val="1"/>
      <w:marLeft w:val="0"/>
      <w:marRight w:val="0"/>
      <w:marTop w:val="0"/>
      <w:marBottom w:val="0"/>
      <w:divBdr>
        <w:top w:val="none" w:sz="0" w:space="0" w:color="auto"/>
        <w:left w:val="none" w:sz="0" w:space="0" w:color="auto"/>
        <w:bottom w:val="none" w:sz="0" w:space="0" w:color="auto"/>
        <w:right w:val="none" w:sz="0" w:space="0" w:color="auto"/>
      </w:divBdr>
    </w:div>
    <w:div w:id="442842988">
      <w:bodyDiv w:val="1"/>
      <w:marLeft w:val="0"/>
      <w:marRight w:val="0"/>
      <w:marTop w:val="0"/>
      <w:marBottom w:val="0"/>
      <w:divBdr>
        <w:top w:val="none" w:sz="0" w:space="0" w:color="auto"/>
        <w:left w:val="none" w:sz="0" w:space="0" w:color="auto"/>
        <w:bottom w:val="none" w:sz="0" w:space="0" w:color="auto"/>
        <w:right w:val="none" w:sz="0" w:space="0" w:color="auto"/>
      </w:divBdr>
    </w:div>
    <w:div w:id="442845890">
      <w:bodyDiv w:val="1"/>
      <w:marLeft w:val="0"/>
      <w:marRight w:val="0"/>
      <w:marTop w:val="0"/>
      <w:marBottom w:val="0"/>
      <w:divBdr>
        <w:top w:val="none" w:sz="0" w:space="0" w:color="auto"/>
        <w:left w:val="none" w:sz="0" w:space="0" w:color="auto"/>
        <w:bottom w:val="none" w:sz="0" w:space="0" w:color="auto"/>
        <w:right w:val="none" w:sz="0" w:space="0" w:color="auto"/>
      </w:divBdr>
    </w:div>
    <w:div w:id="442849274">
      <w:bodyDiv w:val="1"/>
      <w:marLeft w:val="0"/>
      <w:marRight w:val="0"/>
      <w:marTop w:val="0"/>
      <w:marBottom w:val="0"/>
      <w:divBdr>
        <w:top w:val="none" w:sz="0" w:space="0" w:color="auto"/>
        <w:left w:val="none" w:sz="0" w:space="0" w:color="auto"/>
        <w:bottom w:val="none" w:sz="0" w:space="0" w:color="auto"/>
        <w:right w:val="none" w:sz="0" w:space="0" w:color="auto"/>
      </w:divBdr>
    </w:div>
    <w:div w:id="443156112">
      <w:bodyDiv w:val="1"/>
      <w:marLeft w:val="0"/>
      <w:marRight w:val="0"/>
      <w:marTop w:val="0"/>
      <w:marBottom w:val="0"/>
      <w:divBdr>
        <w:top w:val="none" w:sz="0" w:space="0" w:color="auto"/>
        <w:left w:val="none" w:sz="0" w:space="0" w:color="auto"/>
        <w:bottom w:val="none" w:sz="0" w:space="0" w:color="auto"/>
        <w:right w:val="none" w:sz="0" w:space="0" w:color="auto"/>
      </w:divBdr>
    </w:div>
    <w:div w:id="443161974">
      <w:bodyDiv w:val="1"/>
      <w:marLeft w:val="0"/>
      <w:marRight w:val="0"/>
      <w:marTop w:val="0"/>
      <w:marBottom w:val="0"/>
      <w:divBdr>
        <w:top w:val="none" w:sz="0" w:space="0" w:color="auto"/>
        <w:left w:val="none" w:sz="0" w:space="0" w:color="auto"/>
        <w:bottom w:val="none" w:sz="0" w:space="0" w:color="auto"/>
        <w:right w:val="none" w:sz="0" w:space="0" w:color="auto"/>
      </w:divBdr>
    </w:div>
    <w:div w:id="443162031">
      <w:bodyDiv w:val="1"/>
      <w:marLeft w:val="0"/>
      <w:marRight w:val="0"/>
      <w:marTop w:val="0"/>
      <w:marBottom w:val="0"/>
      <w:divBdr>
        <w:top w:val="none" w:sz="0" w:space="0" w:color="auto"/>
        <w:left w:val="none" w:sz="0" w:space="0" w:color="auto"/>
        <w:bottom w:val="none" w:sz="0" w:space="0" w:color="auto"/>
        <w:right w:val="none" w:sz="0" w:space="0" w:color="auto"/>
      </w:divBdr>
    </w:div>
    <w:div w:id="443303448">
      <w:bodyDiv w:val="1"/>
      <w:marLeft w:val="0"/>
      <w:marRight w:val="0"/>
      <w:marTop w:val="0"/>
      <w:marBottom w:val="0"/>
      <w:divBdr>
        <w:top w:val="none" w:sz="0" w:space="0" w:color="auto"/>
        <w:left w:val="none" w:sz="0" w:space="0" w:color="auto"/>
        <w:bottom w:val="none" w:sz="0" w:space="0" w:color="auto"/>
        <w:right w:val="none" w:sz="0" w:space="0" w:color="auto"/>
      </w:divBdr>
    </w:div>
    <w:div w:id="443303869">
      <w:bodyDiv w:val="1"/>
      <w:marLeft w:val="0"/>
      <w:marRight w:val="0"/>
      <w:marTop w:val="0"/>
      <w:marBottom w:val="0"/>
      <w:divBdr>
        <w:top w:val="none" w:sz="0" w:space="0" w:color="auto"/>
        <w:left w:val="none" w:sz="0" w:space="0" w:color="auto"/>
        <w:bottom w:val="none" w:sz="0" w:space="0" w:color="auto"/>
        <w:right w:val="none" w:sz="0" w:space="0" w:color="auto"/>
      </w:divBdr>
    </w:div>
    <w:div w:id="443381650">
      <w:bodyDiv w:val="1"/>
      <w:marLeft w:val="0"/>
      <w:marRight w:val="0"/>
      <w:marTop w:val="0"/>
      <w:marBottom w:val="0"/>
      <w:divBdr>
        <w:top w:val="none" w:sz="0" w:space="0" w:color="auto"/>
        <w:left w:val="none" w:sz="0" w:space="0" w:color="auto"/>
        <w:bottom w:val="none" w:sz="0" w:space="0" w:color="auto"/>
        <w:right w:val="none" w:sz="0" w:space="0" w:color="auto"/>
      </w:divBdr>
    </w:div>
    <w:div w:id="443426378">
      <w:bodyDiv w:val="1"/>
      <w:marLeft w:val="0"/>
      <w:marRight w:val="0"/>
      <w:marTop w:val="0"/>
      <w:marBottom w:val="0"/>
      <w:divBdr>
        <w:top w:val="none" w:sz="0" w:space="0" w:color="auto"/>
        <w:left w:val="none" w:sz="0" w:space="0" w:color="auto"/>
        <w:bottom w:val="none" w:sz="0" w:space="0" w:color="auto"/>
        <w:right w:val="none" w:sz="0" w:space="0" w:color="auto"/>
      </w:divBdr>
    </w:div>
    <w:div w:id="443496966">
      <w:bodyDiv w:val="1"/>
      <w:marLeft w:val="0"/>
      <w:marRight w:val="0"/>
      <w:marTop w:val="0"/>
      <w:marBottom w:val="0"/>
      <w:divBdr>
        <w:top w:val="none" w:sz="0" w:space="0" w:color="auto"/>
        <w:left w:val="none" w:sz="0" w:space="0" w:color="auto"/>
        <w:bottom w:val="none" w:sz="0" w:space="0" w:color="auto"/>
        <w:right w:val="none" w:sz="0" w:space="0" w:color="auto"/>
      </w:divBdr>
    </w:div>
    <w:div w:id="443571761">
      <w:bodyDiv w:val="1"/>
      <w:marLeft w:val="0"/>
      <w:marRight w:val="0"/>
      <w:marTop w:val="0"/>
      <w:marBottom w:val="0"/>
      <w:divBdr>
        <w:top w:val="none" w:sz="0" w:space="0" w:color="auto"/>
        <w:left w:val="none" w:sz="0" w:space="0" w:color="auto"/>
        <w:bottom w:val="none" w:sz="0" w:space="0" w:color="auto"/>
        <w:right w:val="none" w:sz="0" w:space="0" w:color="auto"/>
      </w:divBdr>
    </w:div>
    <w:div w:id="443575200">
      <w:bodyDiv w:val="1"/>
      <w:marLeft w:val="0"/>
      <w:marRight w:val="0"/>
      <w:marTop w:val="0"/>
      <w:marBottom w:val="0"/>
      <w:divBdr>
        <w:top w:val="none" w:sz="0" w:space="0" w:color="auto"/>
        <w:left w:val="none" w:sz="0" w:space="0" w:color="auto"/>
        <w:bottom w:val="none" w:sz="0" w:space="0" w:color="auto"/>
        <w:right w:val="none" w:sz="0" w:space="0" w:color="auto"/>
      </w:divBdr>
    </w:div>
    <w:div w:id="443623724">
      <w:bodyDiv w:val="1"/>
      <w:marLeft w:val="0"/>
      <w:marRight w:val="0"/>
      <w:marTop w:val="0"/>
      <w:marBottom w:val="0"/>
      <w:divBdr>
        <w:top w:val="none" w:sz="0" w:space="0" w:color="auto"/>
        <w:left w:val="none" w:sz="0" w:space="0" w:color="auto"/>
        <w:bottom w:val="none" w:sz="0" w:space="0" w:color="auto"/>
        <w:right w:val="none" w:sz="0" w:space="0" w:color="auto"/>
      </w:divBdr>
    </w:div>
    <w:div w:id="443766932">
      <w:bodyDiv w:val="1"/>
      <w:marLeft w:val="0"/>
      <w:marRight w:val="0"/>
      <w:marTop w:val="0"/>
      <w:marBottom w:val="0"/>
      <w:divBdr>
        <w:top w:val="none" w:sz="0" w:space="0" w:color="auto"/>
        <w:left w:val="none" w:sz="0" w:space="0" w:color="auto"/>
        <w:bottom w:val="none" w:sz="0" w:space="0" w:color="auto"/>
        <w:right w:val="none" w:sz="0" w:space="0" w:color="auto"/>
      </w:divBdr>
    </w:div>
    <w:div w:id="443767670">
      <w:bodyDiv w:val="1"/>
      <w:marLeft w:val="0"/>
      <w:marRight w:val="0"/>
      <w:marTop w:val="0"/>
      <w:marBottom w:val="0"/>
      <w:divBdr>
        <w:top w:val="none" w:sz="0" w:space="0" w:color="auto"/>
        <w:left w:val="none" w:sz="0" w:space="0" w:color="auto"/>
        <w:bottom w:val="none" w:sz="0" w:space="0" w:color="auto"/>
        <w:right w:val="none" w:sz="0" w:space="0" w:color="auto"/>
      </w:divBdr>
    </w:div>
    <w:div w:id="443811639">
      <w:bodyDiv w:val="1"/>
      <w:marLeft w:val="0"/>
      <w:marRight w:val="0"/>
      <w:marTop w:val="0"/>
      <w:marBottom w:val="0"/>
      <w:divBdr>
        <w:top w:val="none" w:sz="0" w:space="0" w:color="auto"/>
        <w:left w:val="none" w:sz="0" w:space="0" w:color="auto"/>
        <w:bottom w:val="none" w:sz="0" w:space="0" w:color="auto"/>
        <w:right w:val="none" w:sz="0" w:space="0" w:color="auto"/>
      </w:divBdr>
    </w:div>
    <w:div w:id="443888883">
      <w:bodyDiv w:val="1"/>
      <w:marLeft w:val="0"/>
      <w:marRight w:val="0"/>
      <w:marTop w:val="0"/>
      <w:marBottom w:val="0"/>
      <w:divBdr>
        <w:top w:val="none" w:sz="0" w:space="0" w:color="auto"/>
        <w:left w:val="none" w:sz="0" w:space="0" w:color="auto"/>
        <w:bottom w:val="none" w:sz="0" w:space="0" w:color="auto"/>
        <w:right w:val="none" w:sz="0" w:space="0" w:color="auto"/>
      </w:divBdr>
    </w:div>
    <w:div w:id="444035597">
      <w:bodyDiv w:val="1"/>
      <w:marLeft w:val="0"/>
      <w:marRight w:val="0"/>
      <w:marTop w:val="0"/>
      <w:marBottom w:val="0"/>
      <w:divBdr>
        <w:top w:val="none" w:sz="0" w:space="0" w:color="auto"/>
        <w:left w:val="none" w:sz="0" w:space="0" w:color="auto"/>
        <w:bottom w:val="none" w:sz="0" w:space="0" w:color="auto"/>
        <w:right w:val="none" w:sz="0" w:space="0" w:color="auto"/>
      </w:divBdr>
    </w:div>
    <w:div w:id="444082449">
      <w:bodyDiv w:val="1"/>
      <w:marLeft w:val="0"/>
      <w:marRight w:val="0"/>
      <w:marTop w:val="0"/>
      <w:marBottom w:val="0"/>
      <w:divBdr>
        <w:top w:val="none" w:sz="0" w:space="0" w:color="auto"/>
        <w:left w:val="none" w:sz="0" w:space="0" w:color="auto"/>
        <w:bottom w:val="none" w:sz="0" w:space="0" w:color="auto"/>
        <w:right w:val="none" w:sz="0" w:space="0" w:color="auto"/>
      </w:divBdr>
    </w:div>
    <w:div w:id="444158415">
      <w:bodyDiv w:val="1"/>
      <w:marLeft w:val="0"/>
      <w:marRight w:val="0"/>
      <w:marTop w:val="0"/>
      <w:marBottom w:val="0"/>
      <w:divBdr>
        <w:top w:val="none" w:sz="0" w:space="0" w:color="auto"/>
        <w:left w:val="none" w:sz="0" w:space="0" w:color="auto"/>
        <w:bottom w:val="none" w:sz="0" w:space="0" w:color="auto"/>
        <w:right w:val="none" w:sz="0" w:space="0" w:color="auto"/>
      </w:divBdr>
    </w:div>
    <w:div w:id="444229308">
      <w:bodyDiv w:val="1"/>
      <w:marLeft w:val="0"/>
      <w:marRight w:val="0"/>
      <w:marTop w:val="0"/>
      <w:marBottom w:val="0"/>
      <w:divBdr>
        <w:top w:val="none" w:sz="0" w:space="0" w:color="auto"/>
        <w:left w:val="none" w:sz="0" w:space="0" w:color="auto"/>
        <w:bottom w:val="none" w:sz="0" w:space="0" w:color="auto"/>
        <w:right w:val="none" w:sz="0" w:space="0" w:color="auto"/>
      </w:divBdr>
    </w:div>
    <w:div w:id="444271037">
      <w:bodyDiv w:val="1"/>
      <w:marLeft w:val="0"/>
      <w:marRight w:val="0"/>
      <w:marTop w:val="0"/>
      <w:marBottom w:val="0"/>
      <w:divBdr>
        <w:top w:val="none" w:sz="0" w:space="0" w:color="auto"/>
        <w:left w:val="none" w:sz="0" w:space="0" w:color="auto"/>
        <w:bottom w:val="none" w:sz="0" w:space="0" w:color="auto"/>
        <w:right w:val="none" w:sz="0" w:space="0" w:color="auto"/>
      </w:divBdr>
    </w:div>
    <w:div w:id="444272651">
      <w:bodyDiv w:val="1"/>
      <w:marLeft w:val="0"/>
      <w:marRight w:val="0"/>
      <w:marTop w:val="0"/>
      <w:marBottom w:val="0"/>
      <w:divBdr>
        <w:top w:val="none" w:sz="0" w:space="0" w:color="auto"/>
        <w:left w:val="none" w:sz="0" w:space="0" w:color="auto"/>
        <w:bottom w:val="none" w:sz="0" w:space="0" w:color="auto"/>
        <w:right w:val="none" w:sz="0" w:space="0" w:color="auto"/>
      </w:divBdr>
    </w:div>
    <w:div w:id="444275720">
      <w:bodyDiv w:val="1"/>
      <w:marLeft w:val="0"/>
      <w:marRight w:val="0"/>
      <w:marTop w:val="0"/>
      <w:marBottom w:val="0"/>
      <w:divBdr>
        <w:top w:val="none" w:sz="0" w:space="0" w:color="auto"/>
        <w:left w:val="none" w:sz="0" w:space="0" w:color="auto"/>
        <w:bottom w:val="none" w:sz="0" w:space="0" w:color="auto"/>
        <w:right w:val="none" w:sz="0" w:space="0" w:color="auto"/>
      </w:divBdr>
    </w:div>
    <w:div w:id="444422902">
      <w:bodyDiv w:val="1"/>
      <w:marLeft w:val="0"/>
      <w:marRight w:val="0"/>
      <w:marTop w:val="0"/>
      <w:marBottom w:val="0"/>
      <w:divBdr>
        <w:top w:val="none" w:sz="0" w:space="0" w:color="auto"/>
        <w:left w:val="none" w:sz="0" w:space="0" w:color="auto"/>
        <w:bottom w:val="none" w:sz="0" w:space="0" w:color="auto"/>
        <w:right w:val="none" w:sz="0" w:space="0" w:color="auto"/>
      </w:divBdr>
    </w:div>
    <w:div w:id="444426527">
      <w:bodyDiv w:val="1"/>
      <w:marLeft w:val="0"/>
      <w:marRight w:val="0"/>
      <w:marTop w:val="0"/>
      <w:marBottom w:val="0"/>
      <w:divBdr>
        <w:top w:val="none" w:sz="0" w:space="0" w:color="auto"/>
        <w:left w:val="none" w:sz="0" w:space="0" w:color="auto"/>
        <w:bottom w:val="none" w:sz="0" w:space="0" w:color="auto"/>
        <w:right w:val="none" w:sz="0" w:space="0" w:color="auto"/>
      </w:divBdr>
    </w:div>
    <w:div w:id="444621908">
      <w:bodyDiv w:val="1"/>
      <w:marLeft w:val="0"/>
      <w:marRight w:val="0"/>
      <w:marTop w:val="0"/>
      <w:marBottom w:val="0"/>
      <w:divBdr>
        <w:top w:val="none" w:sz="0" w:space="0" w:color="auto"/>
        <w:left w:val="none" w:sz="0" w:space="0" w:color="auto"/>
        <w:bottom w:val="none" w:sz="0" w:space="0" w:color="auto"/>
        <w:right w:val="none" w:sz="0" w:space="0" w:color="auto"/>
      </w:divBdr>
    </w:div>
    <w:div w:id="444622349">
      <w:bodyDiv w:val="1"/>
      <w:marLeft w:val="0"/>
      <w:marRight w:val="0"/>
      <w:marTop w:val="0"/>
      <w:marBottom w:val="0"/>
      <w:divBdr>
        <w:top w:val="none" w:sz="0" w:space="0" w:color="auto"/>
        <w:left w:val="none" w:sz="0" w:space="0" w:color="auto"/>
        <w:bottom w:val="none" w:sz="0" w:space="0" w:color="auto"/>
        <w:right w:val="none" w:sz="0" w:space="0" w:color="auto"/>
      </w:divBdr>
    </w:div>
    <w:div w:id="444735269">
      <w:bodyDiv w:val="1"/>
      <w:marLeft w:val="0"/>
      <w:marRight w:val="0"/>
      <w:marTop w:val="0"/>
      <w:marBottom w:val="0"/>
      <w:divBdr>
        <w:top w:val="none" w:sz="0" w:space="0" w:color="auto"/>
        <w:left w:val="none" w:sz="0" w:space="0" w:color="auto"/>
        <w:bottom w:val="none" w:sz="0" w:space="0" w:color="auto"/>
        <w:right w:val="none" w:sz="0" w:space="0" w:color="auto"/>
      </w:divBdr>
    </w:div>
    <w:div w:id="444740632">
      <w:bodyDiv w:val="1"/>
      <w:marLeft w:val="0"/>
      <w:marRight w:val="0"/>
      <w:marTop w:val="0"/>
      <w:marBottom w:val="0"/>
      <w:divBdr>
        <w:top w:val="none" w:sz="0" w:space="0" w:color="auto"/>
        <w:left w:val="none" w:sz="0" w:space="0" w:color="auto"/>
        <w:bottom w:val="none" w:sz="0" w:space="0" w:color="auto"/>
        <w:right w:val="none" w:sz="0" w:space="0" w:color="auto"/>
      </w:divBdr>
    </w:div>
    <w:div w:id="444886953">
      <w:bodyDiv w:val="1"/>
      <w:marLeft w:val="0"/>
      <w:marRight w:val="0"/>
      <w:marTop w:val="0"/>
      <w:marBottom w:val="0"/>
      <w:divBdr>
        <w:top w:val="none" w:sz="0" w:space="0" w:color="auto"/>
        <w:left w:val="none" w:sz="0" w:space="0" w:color="auto"/>
        <w:bottom w:val="none" w:sz="0" w:space="0" w:color="auto"/>
        <w:right w:val="none" w:sz="0" w:space="0" w:color="auto"/>
      </w:divBdr>
    </w:div>
    <w:div w:id="444930930">
      <w:bodyDiv w:val="1"/>
      <w:marLeft w:val="0"/>
      <w:marRight w:val="0"/>
      <w:marTop w:val="0"/>
      <w:marBottom w:val="0"/>
      <w:divBdr>
        <w:top w:val="none" w:sz="0" w:space="0" w:color="auto"/>
        <w:left w:val="none" w:sz="0" w:space="0" w:color="auto"/>
        <w:bottom w:val="none" w:sz="0" w:space="0" w:color="auto"/>
        <w:right w:val="none" w:sz="0" w:space="0" w:color="auto"/>
      </w:divBdr>
    </w:div>
    <w:div w:id="445003494">
      <w:bodyDiv w:val="1"/>
      <w:marLeft w:val="0"/>
      <w:marRight w:val="0"/>
      <w:marTop w:val="0"/>
      <w:marBottom w:val="0"/>
      <w:divBdr>
        <w:top w:val="none" w:sz="0" w:space="0" w:color="auto"/>
        <w:left w:val="none" w:sz="0" w:space="0" w:color="auto"/>
        <w:bottom w:val="none" w:sz="0" w:space="0" w:color="auto"/>
        <w:right w:val="none" w:sz="0" w:space="0" w:color="auto"/>
      </w:divBdr>
    </w:div>
    <w:div w:id="445083205">
      <w:bodyDiv w:val="1"/>
      <w:marLeft w:val="0"/>
      <w:marRight w:val="0"/>
      <w:marTop w:val="0"/>
      <w:marBottom w:val="0"/>
      <w:divBdr>
        <w:top w:val="none" w:sz="0" w:space="0" w:color="auto"/>
        <w:left w:val="none" w:sz="0" w:space="0" w:color="auto"/>
        <w:bottom w:val="none" w:sz="0" w:space="0" w:color="auto"/>
        <w:right w:val="none" w:sz="0" w:space="0" w:color="auto"/>
      </w:divBdr>
    </w:div>
    <w:div w:id="445120752">
      <w:bodyDiv w:val="1"/>
      <w:marLeft w:val="0"/>
      <w:marRight w:val="0"/>
      <w:marTop w:val="0"/>
      <w:marBottom w:val="0"/>
      <w:divBdr>
        <w:top w:val="none" w:sz="0" w:space="0" w:color="auto"/>
        <w:left w:val="none" w:sz="0" w:space="0" w:color="auto"/>
        <w:bottom w:val="none" w:sz="0" w:space="0" w:color="auto"/>
        <w:right w:val="none" w:sz="0" w:space="0" w:color="auto"/>
      </w:divBdr>
    </w:div>
    <w:div w:id="445198773">
      <w:bodyDiv w:val="1"/>
      <w:marLeft w:val="0"/>
      <w:marRight w:val="0"/>
      <w:marTop w:val="0"/>
      <w:marBottom w:val="0"/>
      <w:divBdr>
        <w:top w:val="none" w:sz="0" w:space="0" w:color="auto"/>
        <w:left w:val="none" w:sz="0" w:space="0" w:color="auto"/>
        <w:bottom w:val="none" w:sz="0" w:space="0" w:color="auto"/>
        <w:right w:val="none" w:sz="0" w:space="0" w:color="auto"/>
      </w:divBdr>
    </w:div>
    <w:div w:id="445199227">
      <w:bodyDiv w:val="1"/>
      <w:marLeft w:val="0"/>
      <w:marRight w:val="0"/>
      <w:marTop w:val="0"/>
      <w:marBottom w:val="0"/>
      <w:divBdr>
        <w:top w:val="none" w:sz="0" w:space="0" w:color="auto"/>
        <w:left w:val="none" w:sz="0" w:space="0" w:color="auto"/>
        <w:bottom w:val="none" w:sz="0" w:space="0" w:color="auto"/>
        <w:right w:val="none" w:sz="0" w:space="0" w:color="auto"/>
      </w:divBdr>
    </w:div>
    <w:div w:id="445395306">
      <w:bodyDiv w:val="1"/>
      <w:marLeft w:val="0"/>
      <w:marRight w:val="0"/>
      <w:marTop w:val="0"/>
      <w:marBottom w:val="0"/>
      <w:divBdr>
        <w:top w:val="none" w:sz="0" w:space="0" w:color="auto"/>
        <w:left w:val="none" w:sz="0" w:space="0" w:color="auto"/>
        <w:bottom w:val="none" w:sz="0" w:space="0" w:color="auto"/>
        <w:right w:val="none" w:sz="0" w:space="0" w:color="auto"/>
      </w:divBdr>
    </w:div>
    <w:div w:id="445396091">
      <w:bodyDiv w:val="1"/>
      <w:marLeft w:val="0"/>
      <w:marRight w:val="0"/>
      <w:marTop w:val="0"/>
      <w:marBottom w:val="0"/>
      <w:divBdr>
        <w:top w:val="none" w:sz="0" w:space="0" w:color="auto"/>
        <w:left w:val="none" w:sz="0" w:space="0" w:color="auto"/>
        <w:bottom w:val="none" w:sz="0" w:space="0" w:color="auto"/>
        <w:right w:val="none" w:sz="0" w:space="0" w:color="auto"/>
      </w:divBdr>
    </w:div>
    <w:div w:id="445464284">
      <w:bodyDiv w:val="1"/>
      <w:marLeft w:val="0"/>
      <w:marRight w:val="0"/>
      <w:marTop w:val="0"/>
      <w:marBottom w:val="0"/>
      <w:divBdr>
        <w:top w:val="none" w:sz="0" w:space="0" w:color="auto"/>
        <w:left w:val="none" w:sz="0" w:space="0" w:color="auto"/>
        <w:bottom w:val="none" w:sz="0" w:space="0" w:color="auto"/>
        <w:right w:val="none" w:sz="0" w:space="0" w:color="auto"/>
      </w:divBdr>
    </w:div>
    <w:div w:id="445466040">
      <w:bodyDiv w:val="1"/>
      <w:marLeft w:val="0"/>
      <w:marRight w:val="0"/>
      <w:marTop w:val="0"/>
      <w:marBottom w:val="0"/>
      <w:divBdr>
        <w:top w:val="none" w:sz="0" w:space="0" w:color="auto"/>
        <w:left w:val="none" w:sz="0" w:space="0" w:color="auto"/>
        <w:bottom w:val="none" w:sz="0" w:space="0" w:color="auto"/>
        <w:right w:val="none" w:sz="0" w:space="0" w:color="auto"/>
      </w:divBdr>
    </w:div>
    <w:div w:id="445587124">
      <w:bodyDiv w:val="1"/>
      <w:marLeft w:val="0"/>
      <w:marRight w:val="0"/>
      <w:marTop w:val="0"/>
      <w:marBottom w:val="0"/>
      <w:divBdr>
        <w:top w:val="none" w:sz="0" w:space="0" w:color="auto"/>
        <w:left w:val="none" w:sz="0" w:space="0" w:color="auto"/>
        <w:bottom w:val="none" w:sz="0" w:space="0" w:color="auto"/>
        <w:right w:val="none" w:sz="0" w:space="0" w:color="auto"/>
      </w:divBdr>
    </w:div>
    <w:div w:id="445660265">
      <w:bodyDiv w:val="1"/>
      <w:marLeft w:val="0"/>
      <w:marRight w:val="0"/>
      <w:marTop w:val="0"/>
      <w:marBottom w:val="0"/>
      <w:divBdr>
        <w:top w:val="none" w:sz="0" w:space="0" w:color="auto"/>
        <w:left w:val="none" w:sz="0" w:space="0" w:color="auto"/>
        <w:bottom w:val="none" w:sz="0" w:space="0" w:color="auto"/>
        <w:right w:val="none" w:sz="0" w:space="0" w:color="auto"/>
      </w:divBdr>
    </w:div>
    <w:div w:id="445735445">
      <w:bodyDiv w:val="1"/>
      <w:marLeft w:val="0"/>
      <w:marRight w:val="0"/>
      <w:marTop w:val="0"/>
      <w:marBottom w:val="0"/>
      <w:divBdr>
        <w:top w:val="none" w:sz="0" w:space="0" w:color="auto"/>
        <w:left w:val="none" w:sz="0" w:space="0" w:color="auto"/>
        <w:bottom w:val="none" w:sz="0" w:space="0" w:color="auto"/>
        <w:right w:val="none" w:sz="0" w:space="0" w:color="auto"/>
      </w:divBdr>
    </w:div>
    <w:div w:id="445737710">
      <w:bodyDiv w:val="1"/>
      <w:marLeft w:val="0"/>
      <w:marRight w:val="0"/>
      <w:marTop w:val="0"/>
      <w:marBottom w:val="0"/>
      <w:divBdr>
        <w:top w:val="none" w:sz="0" w:space="0" w:color="auto"/>
        <w:left w:val="none" w:sz="0" w:space="0" w:color="auto"/>
        <w:bottom w:val="none" w:sz="0" w:space="0" w:color="auto"/>
        <w:right w:val="none" w:sz="0" w:space="0" w:color="auto"/>
      </w:divBdr>
    </w:div>
    <w:div w:id="445739472">
      <w:bodyDiv w:val="1"/>
      <w:marLeft w:val="0"/>
      <w:marRight w:val="0"/>
      <w:marTop w:val="0"/>
      <w:marBottom w:val="0"/>
      <w:divBdr>
        <w:top w:val="none" w:sz="0" w:space="0" w:color="auto"/>
        <w:left w:val="none" w:sz="0" w:space="0" w:color="auto"/>
        <w:bottom w:val="none" w:sz="0" w:space="0" w:color="auto"/>
        <w:right w:val="none" w:sz="0" w:space="0" w:color="auto"/>
      </w:divBdr>
    </w:div>
    <w:div w:id="445779879">
      <w:bodyDiv w:val="1"/>
      <w:marLeft w:val="0"/>
      <w:marRight w:val="0"/>
      <w:marTop w:val="0"/>
      <w:marBottom w:val="0"/>
      <w:divBdr>
        <w:top w:val="none" w:sz="0" w:space="0" w:color="auto"/>
        <w:left w:val="none" w:sz="0" w:space="0" w:color="auto"/>
        <w:bottom w:val="none" w:sz="0" w:space="0" w:color="auto"/>
        <w:right w:val="none" w:sz="0" w:space="0" w:color="auto"/>
      </w:divBdr>
    </w:div>
    <w:div w:id="446047130">
      <w:bodyDiv w:val="1"/>
      <w:marLeft w:val="0"/>
      <w:marRight w:val="0"/>
      <w:marTop w:val="0"/>
      <w:marBottom w:val="0"/>
      <w:divBdr>
        <w:top w:val="none" w:sz="0" w:space="0" w:color="auto"/>
        <w:left w:val="none" w:sz="0" w:space="0" w:color="auto"/>
        <w:bottom w:val="none" w:sz="0" w:space="0" w:color="auto"/>
        <w:right w:val="none" w:sz="0" w:space="0" w:color="auto"/>
      </w:divBdr>
    </w:div>
    <w:div w:id="446118662">
      <w:bodyDiv w:val="1"/>
      <w:marLeft w:val="0"/>
      <w:marRight w:val="0"/>
      <w:marTop w:val="0"/>
      <w:marBottom w:val="0"/>
      <w:divBdr>
        <w:top w:val="none" w:sz="0" w:space="0" w:color="auto"/>
        <w:left w:val="none" w:sz="0" w:space="0" w:color="auto"/>
        <w:bottom w:val="none" w:sz="0" w:space="0" w:color="auto"/>
        <w:right w:val="none" w:sz="0" w:space="0" w:color="auto"/>
      </w:divBdr>
    </w:div>
    <w:div w:id="446237680">
      <w:bodyDiv w:val="1"/>
      <w:marLeft w:val="0"/>
      <w:marRight w:val="0"/>
      <w:marTop w:val="0"/>
      <w:marBottom w:val="0"/>
      <w:divBdr>
        <w:top w:val="none" w:sz="0" w:space="0" w:color="auto"/>
        <w:left w:val="none" w:sz="0" w:space="0" w:color="auto"/>
        <w:bottom w:val="none" w:sz="0" w:space="0" w:color="auto"/>
        <w:right w:val="none" w:sz="0" w:space="0" w:color="auto"/>
      </w:divBdr>
    </w:div>
    <w:div w:id="446239946">
      <w:bodyDiv w:val="1"/>
      <w:marLeft w:val="0"/>
      <w:marRight w:val="0"/>
      <w:marTop w:val="0"/>
      <w:marBottom w:val="0"/>
      <w:divBdr>
        <w:top w:val="none" w:sz="0" w:space="0" w:color="auto"/>
        <w:left w:val="none" w:sz="0" w:space="0" w:color="auto"/>
        <w:bottom w:val="none" w:sz="0" w:space="0" w:color="auto"/>
        <w:right w:val="none" w:sz="0" w:space="0" w:color="auto"/>
      </w:divBdr>
    </w:div>
    <w:div w:id="446395650">
      <w:bodyDiv w:val="1"/>
      <w:marLeft w:val="0"/>
      <w:marRight w:val="0"/>
      <w:marTop w:val="0"/>
      <w:marBottom w:val="0"/>
      <w:divBdr>
        <w:top w:val="none" w:sz="0" w:space="0" w:color="auto"/>
        <w:left w:val="none" w:sz="0" w:space="0" w:color="auto"/>
        <w:bottom w:val="none" w:sz="0" w:space="0" w:color="auto"/>
        <w:right w:val="none" w:sz="0" w:space="0" w:color="auto"/>
      </w:divBdr>
    </w:div>
    <w:div w:id="446437526">
      <w:bodyDiv w:val="1"/>
      <w:marLeft w:val="0"/>
      <w:marRight w:val="0"/>
      <w:marTop w:val="0"/>
      <w:marBottom w:val="0"/>
      <w:divBdr>
        <w:top w:val="none" w:sz="0" w:space="0" w:color="auto"/>
        <w:left w:val="none" w:sz="0" w:space="0" w:color="auto"/>
        <w:bottom w:val="none" w:sz="0" w:space="0" w:color="auto"/>
        <w:right w:val="none" w:sz="0" w:space="0" w:color="auto"/>
      </w:divBdr>
    </w:div>
    <w:div w:id="446504240">
      <w:bodyDiv w:val="1"/>
      <w:marLeft w:val="0"/>
      <w:marRight w:val="0"/>
      <w:marTop w:val="0"/>
      <w:marBottom w:val="0"/>
      <w:divBdr>
        <w:top w:val="none" w:sz="0" w:space="0" w:color="auto"/>
        <w:left w:val="none" w:sz="0" w:space="0" w:color="auto"/>
        <w:bottom w:val="none" w:sz="0" w:space="0" w:color="auto"/>
        <w:right w:val="none" w:sz="0" w:space="0" w:color="auto"/>
      </w:divBdr>
    </w:div>
    <w:div w:id="446628609">
      <w:bodyDiv w:val="1"/>
      <w:marLeft w:val="0"/>
      <w:marRight w:val="0"/>
      <w:marTop w:val="0"/>
      <w:marBottom w:val="0"/>
      <w:divBdr>
        <w:top w:val="none" w:sz="0" w:space="0" w:color="auto"/>
        <w:left w:val="none" w:sz="0" w:space="0" w:color="auto"/>
        <w:bottom w:val="none" w:sz="0" w:space="0" w:color="auto"/>
        <w:right w:val="none" w:sz="0" w:space="0" w:color="auto"/>
      </w:divBdr>
    </w:div>
    <w:div w:id="446628884">
      <w:bodyDiv w:val="1"/>
      <w:marLeft w:val="0"/>
      <w:marRight w:val="0"/>
      <w:marTop w:val="0"/>
      <w:marBottom w:val="0"/>
      <w:divBdr>
        <w:top w:val="none" w:sz="0" w:space="0" w:color="auto"/>
        <w:left w:val="none" w:sz="0" w:space="0" w:color="auto"/>
        <w:bottom w:val="none" w:sz="0" w:space="0" w:color="auto"/>
        <w:right w:val="none" w:sz="0" w:space="0" w:color="auto"/>
      </w:divBdr>
    </w:div>
    <w:div w:id="446629080">
      <w:bodyDiv w:val="1"/>
      <w:marLeft w:val="0"/>
      <w:marRight w:val="0"/>
      <w:marTop w:val="0"/>
      <w:marBottom w:val="0"/>
      <w:divBdr>
        <w:top w:val="none" w:sz="0" w:space="0" w:color="auto"/>
        <w:left w:val="none" w:sz="0" w:space="0" w:color="auto"/>
        <w:bottom w:val="none" w:sz="0" w:space="0" w:color="auto"/>
        <w:right w:val="none" w:sz="0" w:space="0" w:color="auto"/>
      </w:divBdr>
    </w:div>
    <w:div w:id="446655063">
      <w:bodyDiv w:val="1"/>
      <w:marLeft w:val="0"/>
      <w:marRight w:val="0"/>
      <w:marTop w:val="0"/>
      <w:marBottom w:val="0"/>
      <w:divBdr>
        <w:top w:val="none" w:sz="0" w:space="0" w:color="auto"/>
        <w:left w:val="none" w:sz="0" w:space="0" w:color="auto"/>
        <w:bottom w:val="none" w:sz="0" w:space="0" w:color="auto"/>
        <w:right w:val="none" w:sz="0" w:space="0" w:color="auto"/>
      </w:divBdr>
    </w:div>
    <w:div w:id="446698298">
      <w:bodyDiv w:val="1"/>
      <w:marLeft w:val="0"/>
      <w:marRight w:val="0"/>
      <w:marTop w:val="0"/>
      <w:marBottom w:val="0"/>
      <w:divBdr>
        <w:top w:val="none" w:sz="0" w:space="0" w:color="auto"/>
        <w:left w:val="none" w:sz="0" w:space="0" w:color="auto"/>
        <w:bottom w:val="none" w:sz="0" w:space="0" w:color="auto"/>
        <w:right w:val="none" w:sz="0" w:space="0" w:color="auto"/>
      </w:divBdr>
    </w:div>
    <w:div w:id="446702167">
      <w:bodyDiv w:val="1"/>
      <w:marLeft w:val="0"/>
      <w:marRight w:val="0"/>
      <w:marTop w:val="0"/>
      <w:marBottom w:val="0"/>
      <w:divBdr>
        <w:top w:val="none" w:sz="0" w:space="0" w:color="auto"/>
        <w:left w:val="none" w:sz="0" w:space="0" w:color="auto"/>
        <w:bottom w:val="none" w:sz="0" w:space="0" w:color="auto"/>
        <w:right w:val="none" w:sz="0" w:space="0" w:color="auto"/>
      </w:divBdr>
    </w:div>
    <w:div w:id="446857104">
      <w:bodyDiv w:val="1"/>
      <w:marLeft w:val="0"/>
      <w:marRight w:val="0"/>
      <w:marTop w:val="0"/>
      <w:marBottom w:val="0"/>
      <w:divBdr>
        <w:top w:val="none" w:sz="0" w:space="0" w:color="auto"/>
        <w:left w:val="none" w:sz="0" w:space="0" w:color="auto"/>
        <w:bottom w:val="none" w:sz="0" w:space="0" w:color="auto"/>
        <w:right w:val="none" w:sz="0" w:space="0" w:color="auto"/>
      </w:divBdr>
    </w:div>
    <w:div w:id="446896767">
      <w:bodyDiv w:val="1"/>
      <w:marLeft w:val="0"/>
      <w:marRight w:val="0"/>
      <w:marTop w:val="0"/>
      <w:marBottom w:val="0"/>
      <w:divBdr>
        <w:top w:val="none" w:sz="0" w:space="0" w:color="auto"/>
        <w:left w:val="none" w:sz="0" w:space="0" w:color="auto"/>
        <w:bottom w:val="none" w:sz="0" w:space="0" w:color="auto"/>
        <w:right w:val="none" w:sz="0" w:space="0" w:color="auto"/>
      </w:divBdr>
    </w:div>
    <w:div w:id="446968871">
      <w:bodyDiv w:val="1"/>
      <w:marLeft w:val="0"/>
      <w:marRight w:val="0"/>
      <w:marTop w:val="0"/>
      <w:marBottom w:val="0"/>
      <w:divBdr>
        <w:top w:val="none" w:sz="0" w:space="0" w:color="auto"/>
        <w:left w:val="none" w:sz="0" w:space="0" w:color="auto"/>
        <w:bottom w:val="none" w:sz="0" w:space="0" w:color="auto"/>
        <w:right w:val="none" w:sz="0" w:space="0" w:color="auto"/>
      </w:divBdr>
    </w:div>
    <w:div w:id="446969289">
      <w:bodyDiv w:val="1"/>
      <w:marLeft w:val="0"/>
      <w:marRight w:val="0"/>
      <w:marTop w:val="0"/>
      <w:marBottom w:val="0"/>
      <w:divBdr>
        <w:top w:val="none" w:sz="0" w:space="0" w:color="auto"/>
        <w:left w:val="none" w:sz="0" w:space="0" w:color="auto"/>
        <w:bottom w:val="none" w:sz="0" w:space="0" w:color="auto"/>
        <w:right w:val="none" w:sz="0" w:space="0" w:color="auto"/>
      </w:divBdr>
    </w:div>
    <w:div w:id="447159619">
      <w:bodyDiv w:val="1"/>
      <w:marLeft w:val="0"/>
      <w:marRight w:val="0"/>
      <w:marTop w:val="0"/>
      <w:marBottom w:val="0"/>
      <w:divBdr>
        <w:top w:val="none" w:sz="0" w:space="0" w:color="auto"/>
        <w:left w:val="none" w:sz="0" w:space="0" w:color="auto"/>
        <w:bottom w:val="none" w:sz="0" w:space="0" w:color="auto"/>
        <w:right w:val="none" w:sz="0" w:space="0" w:color="auto"/>
      </w:divBdr>
    </w:div>
    <w:div w:id="447286498">
      <w:bodyDiv w:val="1"/>
      <w:marLeft w:val="0"/>
      <w:marRight w:val="0"/>
      <w:marTop w:val="0"/>
      <w:marBottom w:val="0"/>
      <w:divBdr>
        <w:top w:val="none" w:sz="0" w:space="0" w:color="auto"/>
        <w:left w:val="none" w:sz="0" w:space="0" w:color="auto"/>
        <w:bottom w:val="none" w:sz="0" w:space="0" w:color="auto"/>
        <w:right w:val="none" w:sz="0" w:space="0" w:color="auto"/>
      </w:divBdr>
    </w:div>
    <w:div w:id="447315695">
      <w:bodyDiv w:val="1"/>
      <w:marLeft w:val="0"/>
      <w:marRight w:val="0"/>
      <w:marTop w:val="0"/>
      <w:marBottom w:val="0"/>
      <w:divBdr>
        <w:top w:val="none" w:sz="0" w:space="0" w:color="auto"/>
        <w:left w:val="none" w:sz="0" w:space="0" w:color="auto"/>
        <w:bottom w:val="none" w:sz="0" w:space="0" w:color="auto"/>
        <w:right w:val="none" w:sz="0" w:space="0" w:color="auto"/>
      </w:divBdr>
    </w:div>
    <w:div w:id="447358277">
      <w:bodyDiv w:val="1"/>
      <w:marLeft w:val="0"/>
      <w:marRight w:val="0"/>
      <w:marTop w:val="0"/>
      <w:marBottom w:val="0"/>
      <w:divBdr>
        <w:top w:val="none" w:sz="0" w:space="0" w:color="auto"/>
        <w:left w:val="none" w:sz="0" w:space="0" w:color="auto"/>
        <w:bottom w:val="none" w:sz="0" w:space="0" w:color="auto"/>
        <w:right w:val="none" w:sz="0" w:space="0" w:color="auto"/>
      </w:divBdr>
    </w:div>
    <w:div w:id="447359985">
      <w:bodyDiv w:val="1"/>
      <w:marLeft w:val="0"/>
      <w:marRight w:val="0"/>
      <w:marTop w:val="0"/>
      <w:marBottom w:val="0"/>
      <w:divBdr>
        <w:top w:val="none" w:sz="0" w:space="0" w:color="auto"/>
        <w:left w:val="none" w:sz="0" w:space="0" w:color="auto"/>
        <w:bottom w:val="none" w:sz="0" w:space="0" w:color="auto"/>
        <w:right w:val="none" w:sz="0" w:space="0" w:color="auto"/>
      </w:divBdr>
    </w:div>
    <w:div w:id="447505549">
      <w:bodyDiv w:val="1"/>
      <w:marLeft w:val="0"/>
      <w:marRight w:val="0"/>
      <w:marTop w:val="0"/>
      <w:marBottom w:val="0"/>
      <w:divBdr>
        <w:top w:val="none" w:sz="0" w:space="0" w:color="auto"/>
        <w:left w:val="none" w:sz="0" w:space="0" w:color="auto"/>
        <w:bottom w:val="none" w:sz="0" w:space="0" w:color="auto"/>
        <w:right w:val="none" w:sz="0" w:space="0" w:color="auto"/>
      </w:divBdr>
    </w:div>
    <w:div w:id="447554285">
      <w:bodyDiv w:val="1"/>
      <w:marLeft w:val="0"/>
      <w:marRight w:val="0"/>
      <w:marTop w:val="0"/>
      <w:marBottom w:val="0"/>
      <w:divBdr>
        <w:top w:val="none" w:sz="0" w:space="0" w:color="auto"/>
        <w:left w:val="none" w:sz="0" w:space="0" w:color="auto"/>
        <w:bottom w:val="none" w:sz="0" w:space="0" w:color="auto"/>
        <w:right w:val="none" w:sz="0" w:space="0" w:color="auto"/>
      </w:divBdr>
    </w:div>
    <w:div w:id="447555089">
      <w:bodyDiv w:val="1"/>
      <w:marLeft w:val="0"/>
      <w:marRight w:val="0"/>
      <w:marTop w:val="0"/>
      <w:marBottom w:val="0"/>
      <w:divBdr>
        <w:top w:val="none" w:sz="0" w:space="0" w:color="auto"/>
        <w:left w:val="none" w:sz="0" w:space="0" w:color="auto"/>
        <w:bottom w:val="none" w:sz="0" w:space="0" w:color="auto"/>
        <w:right w:val="none" w:sz="0" w:space="0" w:color="auto"/>
      </w:divBdr>
    </w:div>
    <w:div w:id="447628815">
      <w:bodyDiv w:val="1"/>
      <w:marLeft w:val="0"/>
      <w:marRight w:val="0"/>
      <w:marTop w:val="0"/>
      <w:marBottom w:val="0"/>
      <w:divBdr>
        <w:top w:val="none" w:sz="0" w:space="0" w:color="auto"/>
        <w:left w:val="none" w:sz="0" w:space="0" w:color="auto"/>
        <w:bottom w:val="none" w:sz="0" w:space="0" w:color="auto"/>
        <w:right w:val="none" w:sz="0" w:space="0" w:color="auto"/>
      </w:divBdr>
    </w:div>
    <w:div w:id="447821515">
      <w:bodyDiv w:val="1"/>
      <w:marLeft w:val="0"/>
      <w:marRight w:val="0"/>
      <w:marTop w:val="0"/>
      <w:marBottom w:val="0"/>
      <w:divBdr>
        <w:top w:val="none" w:sz="0" w:space="0" w:color="auto"/>
        <w:left w:val="none" w:sz="0" w:space="0" w:color="auto"/>
        <w:bottom w:val="none" w:sz="0" w:space="0" w:color="auto"/>
        <w:right w:val="none" w:sz="0" w:space="0" w:color="auto"/>
      </w:divBdr>
    </w:div>
    <w:div w:id="447967768">
      <w:bodyDiv w:val="1"/>
      <w:marLeft w:val="0"/>
      <w:marRight w:val="0"/>
      <w:marTop w:val="0"/>
      <w:marBottom w:val="0"/>
      <w:divBdr>
        <w:top w:val="none" w:sz="0" w:space="0" w:color="auto"/>
        <w:left w:val="none" w:sz="0" w:space="0" w:color="auto"/>
        <w:bottom w:val="none" w:sz="0" w:space="0" w:color="auto"/>
        <w:right w:val="none" w:sz="0" w:space="0" w:color="auto"/>
      </w:divBdr>
    </w:div>
    <w:div w:id="448092030">
      <w:bodyDiv w:val="1"/>
      <w:marLeft w:val="0"/>
      <w:marRight w:val="0"/>
      <w:marTop w:val="0"/>
      <w:marBottom w:val="0"/>
      <w:divBdr>
        <w:top w:val="none" w:sz="0" w:space="0" w:color="auto"/>
        <w:left w:val="none" w:sz="0" w:space="0" w:color="auto"/>
        <w:bottom w:val="none" w:sz="0" w:space="0" w:color="auto"/>
        <w:right w:val="none" w:sz="0" w:space="0" w:color="auto"/>
      </w:divBdr>
    </w:div>
    <w:div w:id="448135496">
      <w:bodyDiv w:val="1"/>
      <w:marLeft w:val="0"/>
      <w:marRight w:val="0"/>
      <w:marTop w:val="0"/>
      <w:marBottom w:val="0"/>
      <w:divBdr>
        <w:top w:val="none" w:sz="0" w:space="0" w:color="auto"/>
        <w:left w:val="none" w:sz="0" w:space="0" w:color="auto"/>
        <w:bottom w:val="none" w:sz="0" w:space="0" w:color="auto"/>
        <w:right w:val="none" w:sz="0" w:space="0" w:color="auto"/>
      </w:divBdr>
    </w:div>
    <w:div w:id="448201301">
      <w:bodyDiv w:val="1"/>
      <w:marLeft w:val="0"/>
      <w:marRight w:val="0"/>
      <w:marTop w:val="0"/>
      <w:marBottom w:val="0"/>
      <w:divBdr>
        <w:top w:val="none" w:sz="0" w:space="0" w:color="auto"/>
        <w:left w:val="none" w:sz="0" w:space="0" w:color="auto"/>
        <w:bottom w:val="none" w:sz="0" w:space="0" w:color="auto"/>
        <w:right w:val="none" w:sz="0" w:space="0" w:color="auto"/>
      </w:divBdr>
    </w:div>
    <w:div w:id="448201892">
      <w:bodyDiv w:val="1"/>
      <w:marLeft w:val="0"/>
      <w:marRight w:val="0"/>
      <w:marTop w:val="0"/>
      <w:marBottom w:val="0"/>
      <w:divBdr>
        <w:top w:val="none" w:sz="0" w:space="0" w:color="auto"/>
        <w:left w:val="none" w:sz="0" w:space="0" w:color="auto"/>
        <w:bottom w:val="none" w:sz="0" w:space="0" w:color="auto"/>
        <w:right w:val="none" w:sz="0" w:space="0" w:color="auto"/>
      </w:divBdr>
    </w:div>
    <w:div w:id="448203818">
      <w:bodyDiv w:val="1"/>
      <w:marLeft w:val="0"/>
      <w:marRight w:val="0"/>
      <w:marTop w:val="0"/>
      <w:marBottom w:val="0"/>
      <w:divBdr>
        <w:top w:val="none" w:sz="0" w:space="0" w:color="auto"/>
        <w:left w:val="none" w:sz="0" w:space="0" w:color="auto"/>
        <w:bottom w:val="none" w:sz="0" w:space="0" w:color="auto"/>
        <w:right w:val="none" w:sz="0" w:space="0" w:color="auto"/>
      </w:divBdr>
    </w:div>
    <w:div w:id="448206764">
      <w:bodyDiv w:val="1"/>
      <w:marLeft w:val="0"/>
      <w:marRight w:val="0"/>
      <w:marTop w:val="0"/>
      <w:marBottom w:val="0"/>
      <w:divBdr>
        <w:top w:val="none" w:sz="0" w:space="0" w:color="auto"/>
        <w:left w:val="none" w:sz="0" w:space="0" w:color="auto"/>
        <w:bottom w:val="none" w:sz="0" w:space="0" w:color="auto"/>
        <w:right w:val="none" w:sz="0" w:space="0" w:color="auto"/>
      </w:divBdr>
    </w:div>
    <w:div w:id="448278682">
      <w:bodyDiv w:val="1"/>
      <w:marLeft w:val="0"/>
      <w:marRight w:val="0"/>
      <w:marTop w:val="0"/>
      <w:marBottom w:val="0"/>
      <w:divBdr>
        <w:top w:val="none" w:sz="0" w:space="0" w:color="auto"/>
        <w:left w:val="none" w:sz="0" w:space="0" w:color="auto"/>
        <w:bottom w:val="none" w:sz="0" w:space="0" w:color="auto"/>
        <w:right w:val="none" w:sz="0" w:space="0" w:color="auto"/>
      </w:divBdr>
    </w:div>
    <w:div w:id="448471504">
      <w:bodyDiv w:val="1"/>
      <w:marLeft w:val="0"/>
      <w:marRight w:val="0"/>
      <w:marTop w:val="0"/>
      <w:marBottom w:val="0"/>
      <w:divBdr>
        <w:top w:val="none" w:sz="0" w:space="0" w:color="auto"/>
        <w:left w:val="none" w:sz="0" w:space="0" w:color="auto"/>
        <w:bottom w:val="none" w:sz="0" w:space="0" w:color="auto"/>
        <w:right w:val="none" w:sz="0" w:space="0" w:color="auto"/>
      </w:divBdr>
    </w:div>
    <w:div w:id="448623993">
      <w:bodyDiv w:val="1"/>
      <w:marLeft w:val="0"/>
      <w:marRight w:val="0"/>
      <w:marTop w:val="0"/>
      <w:marBottom w:val="0"/>
      <w:divBdr>
        <w:top w:val="none" w:sz="0" w:space="0" w:color="auto"/>
        <w:left w:val="none" w:sz="0" w:space="0" w:color="auto"/>
        <w:bottom w:val="none" w:sz="0" w:space="0" w:color="auto"/>
        <w:right w:val="none" w:sz="0" w:space="0" w:color="auto"/>
      </w:divBdr>
    </w:div>
    <w:div w:id="448863053">
      <w:bodyDiv w:val="1"/>
      <w:marLeft w:val="0"/>
      <w:marRight w:val="0"/>
      <w:marTop w:val="0"/>
      <w:marBottom w:val="0"/>
      <w:divBdr>
        <w:top w:val="none" w:sz="0" w:space="0" w:color="auto"/>
        <w:left w:val="none" w:sz="0" w:space="0" w:color="auto"/>
        <w:bottom w:val="none" w:sz="0" w:space="0" w:color="auto"/>
        <w:right w:val="none" w:sz="0" w:space="0" w:color="auto"/>
      </w:divBdr>
    </w:div>
    <w:div w:id="448864441">
      <w:bodyDiv w:val="1"/>
      <w:marLeft w:val="0"/>
      <w:marRight w:val="0"/>
      <w:marTop w:val="0"/>
      <w:marBottom w:val="0"/>
      <w:divBdr>
        <w:top w:val="none" w:sz="0" w:space="0" w:color="auto"/>
        <w:left w:val="none" w:sz="0" w:space="0" w:color="auto"/>
        <w:bottom w:val="none" w:sz="0" w:space="0" w:color="auto"/>
        <w:right w:val="none" w:sz="0" w:space="0" w:color="auto"/>
      </w:divBdr>
    </w:div>
    <w:div w:id="448933209">
      <w:bodyDiv w:val="1"/>
      <w:marLeft w:val="0"/>
      <w:marRight w:val="0"/>
      <w:marTop w:val="0"/>
      <w:marBottom w:val="0"/>
      <w:divBdr>
        <w:top w:val="none" w:sz="0" w:space="0" w:color="auto"/>
        <w:left w:val="none" w:sz="0" w:space="0" w:color="auto"/>
        <w:bottom w:val="none" w:sz="0" w:space="0" w:color="auto"/>
        <w:right w:val="none" w:sz="0" w:space="0" w:color="auto"/>
      </w:divBdr>
    </w:div>
    <w:div w:id="449007335">
      <w:bodyDiv w:val="1"/>
      <w:marLeft w:val="0"/>
      <w:marRight w:val="0"/>
      <w:marTop w:val="0"/>
      <w:marBottom w:val="0"/>
      <w:divBdr>
        <w:top w:val="none" w:sz="0" w:space="0" w:color="auto"/>
        <w:left w:val="none" w:sz="0" w:space="0" w:color="auto"/>
        <w:bottom w:val="none" w:sz="0" w:space="0" w:color="auto"/>
        <w:right w:val="none" w:sz="0" w:space="0" w:color="auto"/>
      </w:divBdr>
    </w:div>
    <w:div w:id="449130372">
      <w:bodyDiv w:val="1"/>
      <w:marLeft w:val="0"/>
      <w:marRight w:val="0"/>
      <w:marTop w:val="0"/>
      <w:marBottom w:val="0"/>
      <w:divBdr>
        <w:top w:val="none" w:sz="0" w:space="0" w:color="auto"/>
        <w:left w:val="none" w:sz="0" w:space="0" w:color="auto"/>
        <w:bottom w:val="none" w:sz="0" w:space="0" w:color="auto"/>
        <w:right w:val="none" w:sz="0" w:space="0" w:color="auto"/>
      </w:divBdr>
    </w:div>
    <w:div w:id="449132311">
      <w:bodyDiv w:val="1"/>
      <w:marLeft w:val="0"/>
      <w:marRight w:val="0"/>
      <w:marTop w:val="0"/>
      <w:marBottom w:val="0"/>
      <w:divBdr>
        <w:top w:val="none" w:sz="0" w:space="0" w:color="auto"/>
        <w:left w:val="none" w:sz="0" w:space="0" w:color="auto"/>
        <w:bottom w:val="none" w:sz="0" w:space="0" w:color="auto"/>
        <w:right w:val="none" w:sz="0" w:space="0" w:color="auto"/>
      </w:divBdr>
    </w:div>
    <w:div w:id="449205717">
      <w:bodyDiv w:val="1"/>
      <w:marLeft w:val="0"/>
      <w:marRight w:val="0"/>
      <w:marTop w:val="0"/>
      <w:marBottom w:val="0"/>
      <w:divBdr>
        <w:top w:val="none" w:sz="0" w:space="0" w:color="auto"/>
        <w:left w:val="none" w:sz="0" w:space="0" w:color="auto"/>
        <w:bottom w:val="none" w:sz="0" w:space="0" w:color="auto"/>
        <w:right w:val="none" w:sz="0" w:space="0" w:color="auto"/>
      </w:divBdr>
    </w:div>
    <w:div w:id="449320057">
      <w:bodyDiv w:val="1"/>
      <w:marLeft w:val="0"/>
      <w:marRight w:val="0"/>
      <w:marTop w:val="0"/>
      <w:marBottom w:val="0"/>
      <w:divBdr>
        <w:top w:val="none" w:sz="0" w:space="0" w:color="auto"/>
        <w:left w:val="none" w:sz="0" w:space="0" w:color="auto"/>
        <w:bottom w:val="none" w:sz="0" w:space="0" w:color="auto"/>
        <w:right w:val="none" w:sz="0" w:space="0" w:color="auto"/>
      </w:divBdr>
    </w:div>
    <w:div w:id="449470886">
      <w:bodyDiv w:val="1"/>
      <w:marLeft w:val="0"/>
      <w:marRight w:val="0"/>
      <w:marTop w:val="0"/>
      <w:marBottom w:val="0"/>
      <w:divBdr>
        <w:top w:val="none" w:sz="0" w:space="0" w:color="auto"/>
        <w:left w:val="none" w:sz="0" w:space="0" w:color="auto"/>
        <w:bottom w:val="none" w:sz="0" w:space="0" w:color="auto"/>
        <w:right w:val="none" w:sz="0" w:space="0" w:color="auto"/>
      </w:divBdr>
    </w:div>
    <w:div w:id="449516061">
      <w:bodyDiv w:val="1"/>
      <w:marLeft w:val="0"/>
      <w:marRight w:val="0"/>
      <w:marTop w:val="0"/>
      <w:marBottom w:val="0"/>
      <w:divBdr>
        <w:top w:val="none" w:sz="0" w:space="0" w:color="auto"/>
        <w:left w:val="none" w:sz="0" w:space="0" w:color="auto"/>
        <w:bottom w:val="none" w:sz="0" w:space="0" w:color="auto"/>
        <w:right w:val="none" w:sz="0" w:space="0" w:color="auto"/>
      </w:divBdr>
    </w:div>
    <w:div w:id="449714070">
      <w:bodyDiv w:val="1"/>
      <w:marLeft w:val="0"/>
      <w:marRight w:val="0"/>
      <w:marTop w:val="0"/>
      <w:marBottom w:val="0"/>
      <w:divBdr>
        <w:top w:val="none" w:sz="0" w:space="0" w:color="auto"/>
        <w:left w:val="none" w:sz="0" w:space="0" w:color="auto"/>
        <w:bottom w:val="none" w:sz="0" w:space="0" w:color="auto"/>
        <w:right w:val="none" w:sz="0" w:space="0" w:color="auto"/>
      </w:divBdr>
    </w:div>
    <w:div w:id="449739542">
      <w:bodyDiv w:val="1"/>
      <w:marLeft w:val="0"/>
      <w:marRight w:val="0"/>
      <w:marTop w:val="0"/>
      <w:marBottom w:val="0"/>
      <w:divBdr>
        <w:top w:val="none" w:sz="0" w:space="0" w:color="auto"/>
        <w:left w:val="none" w:sz="0" w:space="0" w:color="auto"/>
        <w:bottom w:val="none" w:sz="0" w:space="0" w:color="auto"/>
        <w:right w:val="none" w:sz="0" w:space="0" w:color="auto"/>
      </w:divBdr>
    </w:div>
    <w:div w:id="449781752">
      <w:bodyDiv w:val="1"/>
      <w:marLeft w:val="0"/>
      <w:marRight w:val="0"/>
      <w:marTop w:val="0"/>
      <w:marBottom w:val="0"/>
      <w:divBdr>
        <w:top w:val="none" w:sz="0" w:space="0" w:color="auto"/>
        <w:left w:val="none" w:sz="0" w:space="0" w:color="auto"/>
        <w:bottom w:val="none" w:sz="0" w:space="0" w:color="auto"/>
        <w:right w:val="none" w:sz="0" w:space="0" w:color="auto"/>
      </w:divBdr>
    </w:div>
    <w:div w:id="449861392">
      <w:bodyDiv w:val="1"/>
      <w:marLeft w:val="0"/>
      <w:marRight w:val="0"/>
      <w:marTop w:val="0"/>
      <w:marBottom w:val="0"/>
      <w:divBdr>
        <w:top w:val="none" w:sz="0" w:space="0" w:color="auto"/>
        <w:left w:val="none" w:sz="0" w:space="0" w:color="auto"/>
        <w:bottom w:val="none" w:sz="0" w:space="0" w:color="auto"/>
        <w:right w:val="none" w:sz="0" w:space="0" w:color="auto"/>
      </w:divBdr>
    </w:div>
    <w:div w:id="449861811">
      <w:bodyDiv w:val="1"/>
      <w:marLeft w:val="0"/>
      <w:marRight w:val="0"/>
      <w:marTop w:val="0"/>
      <w:marBottom w:val="0"/>
      <w:divBdr>
        <w:top w:val="none" w:sz="0" w:space="0" w:color="auto"/>
        <w:left w:val="none" w:sz="0" w:space="0" w:color="auto"/>
        <w:bottom w:val="none" w:sz="0" w:space="0" w:color="auto"/>
        <w:right w:val="none" w:sz="0" w:space="0" w:color="auto"/>
      </w:divBdr>
    </w:div>
    <w:div w:id="449906001">
      <w:bodyDiv w:val="1"/>
      <w:marLeft w:val="0"/>
      <w:marRight w:val="0"/>
      <w:marTop w:val="0"/>
      <w:marBottom w:val="0"/>
      <w:divBdr>
        <w:top w:val="none" w:sz="0" w:space="0" w:color="auto"/>
        <w:left w:val="none" w:sz="0" w:space="0" w:color="auto"/>
        <w:bottom w:val="none" w:sz="0" w:space="0" w:color="auto"/>
        <w:right w:val="none" w:sz="0" w:space="0" w:color="auto"/>
      </w:divBdr>
    </w:div>
    <w:div w:id="449906647">
      <w:bodyDiv w:val="1"/>
      <w:marLeft w:val="0"/>
      <w:marRight w:val="0"/>
      <w:marTop w:val="0"/>
      <w:marBottom w:val="0"/>
      <w:divBdr>
        <w:top w:val="none" w:sz="0" w:space="0" w:color="auto"/>
        <w:left w:val="none" w:sz="0" w:space="0" w:color="auto"/>
        <w:bottom w:val="none" w:sz="0" w:space="0" w:color="auto"/>
        <w:right w:val="none" w:sz="0" w:space="0" w:color="auto"/>
      </w:divBdr>
    </w:div>
    <w:div w:id="450057414">
      <w:bodyDiv w:val="1"/>
      <w:marLeft w:val="0"/>
      <w:marRight w:val="0"/>
      <w:marTop w:val="0"/>
      <w:marBottom w:val="0"/>
      <w:divBdr>
        <w:top w:val="none" w:sz="0" w:space="0" w:color="auto"/>
        <w:left w:val="none" w:sz="0" w:space="0" w:color="auto"/>
        <w:bottom w:val="none" w:sz="0" w:space="0" w:color="auto"/>
        <w:right w:val="none" w:sz="0" w:space="0" w:color="auto"/>
      </w:divBdr>
    </w:div>
    <w:div w:id="450170651">
      <w:bodyDiv w:val="1"/>
      <w:marLeft w:val="0"/>
      <w:marRight w:val="0"/>
      <w:marTop w:val="0"/>
      <w:marBottom w:val="0"/>
      <w:divBdr>
        <w:top w:val="none" w:sz="0" w:space="0" w:color="auto"/>
        <w:left w:val="none" w:sz="0" w:space="0" w:color="auto"/>
        <w:bottom w:val="none" w:sz="0" w:space="0" w:color="auto"/>
        <w:right w:val="none" w:sz="0" w:space="0" w:color="auto"/>
      </w:divBdr>
    </w:div>
    <w:div w:id="450171662">
      <w:bodyDiv w:val="1"/>
      <w:marLeft w:val="0"/>
      <w:marRight w:val="0"/>
      <w:marTop w:val="0"/>
      <w:marBottom w:val="0"/>
      <w:divBdr>
        <w:top w:val="none" w:sz="0" w:space="0" w:color="auto"/>
        <w:left w:val="none" w:sz="0" w:space="0" w:color="auto"/>
        <w:bottom w:val="none" w:sz="0" w:space="0" w:color="auto"/>
        <w:right w:val="none" w:sz="0" w:space="0" w:color="auto"/>
      </w:divBdr>
    </w:div>
    <w:div w:id="450320561">
      <w:bodyDiv w:val="1"/>
      <w:marLeft w:val="0"/>
      <w:marRight w:val="0"/>
      <w:marTop w:val="0"/>
      <w:marBottom w:val="0"/>
      <w:divBdr>
        <w:top w:val="none" w:sz="0" w:space="0" w:color="auto"/>
        <w:left w:val="none" w:sz="0" w:space="0" w:color="auto"/>
        <w:bottom w:val="none" w:sz="0" w:space="0" w:color="auto"/>
        <w:right w:val="none" w:sz="0" w:space="0" w:color="auto"/>
      </w:divBdr>
    </w:div>
    <w:div w:id="450368737">
      <w:bodyDiv w:val="1"/>
      <w:marLeft w:val="0"/>
      <w:marRight w:val="0"/>
      <w:marTop w:val="0"/>
      <w:marBottom w:val="0"/>
      <w:divBdr>
        <w:top w:val="none" w:sz="0" w:space="0" w:color="auto"/>
        <w:left w:val="none" w:sz="0" w:space="0" w:color="auto"/>
        <w:bottom w:val="none" w:sz="0" w:space="0" w:color="auto"/>
        <w:right w:val="none" w:sz="0" w:space="0" w:color="auto"/>
      </w:divBdr>
    </w:div>
    <w:div w:id="450369852">
      <w:bodyDiv w:val="1"/>
      <w:marLeft w:val="0"/>
      <w:marRight w:val="0"/>
      <w:marTop w:val="0"/>
      <w:marBottom w:val="0"/>
      <w:divBdr>
        <w:top w:val="none" w:sz="0" w:space="0" w:color="auto"/>
        <w:left w:val="none" w:sz="0" w:space="0" w:color="auto"/>
        <w:bottom w:val="none" w:sz="0" w:space="0" w:color="auto"/>
        <w:right w:val="none" w:sz="0" w:space="0" w:color="auto"/>
      </w:divBdr>
    </w:div>
    <w:div w:id="450393787">
      <w:bodyDiv w:val="1"/>
      <w:marLeft w:val="0"/>
      <w:marRight w:val="0"/>
      <w:marTop w:val="0"/>
      <w:marBottom w:val="0"/>
      <w:divBdr>
        <w:top w:val="none" w:sz="0" w:space="0" w:color="auto"/>
        <w:left w:val="none" w:sz="0" w:space="0" w:color="auto"/>
        <w:bottom w:val="none" w:sz="0" w:space="0" w:color="auto"/>
        <w:right w:val="none" w:sz="0" w:space="0" w:color="auto"/>
      </w:divBdr>
    </w:div>
    <w:div w:id="450514750">
      <w:bodyDiv w:val="1"/>
      <w:marLeft w:val="0"/>
      <w:marRight w:val="0"/>
      <w:marTop w:val="0"/>
      <w:marBottom w:val="0"/>
      <w:divBdr>
        <w:top w:val="none" w:sz="0" w:space="0" w:color="auto"/>
        <w:left w:val="none" w:sz="0" w:space="0" w:color="auto"/>
        <w:bottom w:val="none" w:sz="0" w:space="0" w:color="auto"/>
        <w:right w:val="none" w:sz="0" w:space="0" w:color="auto"/>
      </w:divBdr>
    </w:div>
    <w:div w:id="450518234">
      <w:bodyDiv w:val="1"/>
      <w:marLeft w:val="0"/>
      <w:marRight w:val="0"/>
      <w:marTop w:val="0"/>
      <w:marBottom w:val="0"/>
      <w:divBdr>
        <w:top w:val="none" w:sz="0" w:space="0" w:color="auto"/>
        <w:left w:val="none" w:sz="0" w:space="0" w:color="auto"/>
        <w:bottom w:val="none" w:sz="0" w:space="0" w:color="auto"/>
        <w:right w:val="none" w:sz="0" w:space="0" w:color="auto"/>
      </w:divBdr>
    </w:div>
    <w:div w:id="450629813">
      <w:bodyDiv w:val="1"/>
      <w:marLeft w:val="0"/>
      <w:marRight w:val="0"/>
      <w:marTop w:val="0"/>
      <w:marBottom w:val="0"/>
      <w:divBdr>
        <w:top w:val="none" w:sz="0" w:space="0" w:color="auto"/>
        <w:left w:val="none" w:sz="0" w:space="0" w:color="auto"/>
        <w:bottom w:val="none" w:sz="0" w:space="0" w:color="auto"/>
        <w:right w:val="none" w:sz="0" w:space="0" w:color="auto"/>
      </w:divBdr>
    </w:div>
    <w:div w:id="450704558">
      <w:bodyDiv w:val="1"/>
      <w:marLeft w:val="0"/>
      <w:marRight w:val="0"/>
      <w:marTop w:val="0"/>
      <w:marBottom w:val="0"/>
      <w:divBdr>
        <w:top w:val="none" w:sz="0" w:space="0" w:color="auto"/>
        <w:left w:val="none" w:sz="0" w:space="0" w:color="auto"/>
        <w:bottom w:val="none" w:sz="0" w:space="0" w:color="auto"/>
        <w:right w:val="none" w:sz="0" w:space="0" w:color="auto"/>
      </w:divBdr>
    </w:div>
    <w:div w:id="450707159">
      <w:bodyDiv w:val="1"/>
      <w:marLeft w:val="0"/>
      <w:marRight w:val="0"/>
      <w:marTop w:val="0"/>
      <w:marBottom w:val="0"/>
      <w:divBdr>
        <w:top w:val="none" w:sz="0" w:space="0" w:color="auto"/>
        <w:left w:val="none" w:sz="0" w:space="0" w:color="auto"/>
        <w:bottom w:val="none" w:sz="0" w:space="0" w:color="auto"/>
        <w:right w:val="none" w:sz="0" w:space="0" w:color="auto"/>
      </w:divBdr>
    </w:div>
    <w:div w:id="450708833">
      <w:bodyDiv w:val="1"/>
      <w:marLeft w:val="0"/>
      <w:marRight w:val="0"/>
      <w:marTop w:val="0"/>
      <w:marBottom w:val="0"/>
      <w:divBdr>
        <w:top w:val="none" w:sz="0" w:space="0" w:color="auto"/>
        <w:left w:val="none" w:sz="0" w:space="0" w:color="auto"/>
        <w:bottom w:val="none" w:sz="0" w:space="0" w:color="auto"/>
        <w:right w:val="none" w:sz="0" w:space="0" w:color="auto"/>
      </w:divBdr>
    </w:div>
    <w:div w:id="450713955">
      <w:bodyDiv w:val="1"/>
      <w:marLeft w:val="0"/>
      <w:marRight w:val="0"/>
      <w:marTop w:val="0"/>
      <w:marBottom w:val="0"/>
      <w:divBdr>
        <w:top w:val="none" w:sz="0" w:space="0" w:color="auto"/>
        <w:left w:val="none" w:sz="0" w:space="0" w:color="auto"/>
        <w:bottom w:val="none" w:sz="0" w:space="0" w:color="auto"/>
        <w:right w:val="none" w:sz="0" w:space="0" w:color="auto"/>
      </w:divBdr>
    </w:div>
    <w:div w:id="450903768">
      <w:bodyDiv w:val="1"/>
      <w:marLeft w:val="0"/>
      <w:marRight w:val="0"/>
      <w:marTop w:val="0"/>
      <w:marBottom w:val="0"/>
      <w:divBdr>
        <w:top w:val="none" w:sz="0" w:space="0" w:color="auto"/>
        <w:left w:val="none" w:sz="0" w:space="0" w:color="auto"/>
        <w:bottom w:val="none" w:sz="0" w:space="0" w:color="auto"/>
        <w:right w:val="none" w:sz="0" w:space="0" w:color="auto"/>
      </w:divBdr>
    </w:div>
    <w:div w:id="450904478">
      <w:bodyDiv w:val="1"/>
      <w:marLeft w:val="0"/>
      <w:marRight w:val="0"/>
      <w:marTop w:val="0"/>
      <w:marBottom w:val="0"/>
      <w:divBdr>
        <w:top w:val="none" w:sz="0" w:space="0" w:color="auto"/>
        <w:left w:val="none" w:sz="0" w:space="0" w:color="auto"/>
        <w:bottom w:val="none" w:sz="0" w:space="0" w:color="auto"/>
        <w:right w:val="none" w:sz="0" w:space="0" w:color="auto"/>
      </w:divBdr>
    </w:div>
    <w:div w:id="450974208">
      <w:bodyDiv w:val="1"/>
      <w:marLeft w:val="0"/>
      <w:marRight w:val="0"/>
      <w:marTop w:val="0"/>
      <w:marBottom w:val="0"/>
      <w:divBdr>
        <w:top w:val="none" w:sz="0" w:space="0" w:color="auto"/>
        <w:left w:val="none" w:sz="0" w:space="0" w:color="auto"/>
        <w:bottom w:val="none" w:sz="0" w:space="0" w:color="auto"/>
        <w:right w:val="none" w:sz="0" w:space="0" w:color="auto"/>
      </w:divBdr>
    </w:div>
    <w:div w:id="450974267">
      <w:bodyDiv w:val="1"/>
      <w:marLeft w:val="0"/>
      <w:marRight w:val="0"/>
      <w:marTop w:val="0"/>
      <w:marBottom w:val="0"/>
      <w:divBdr>
        <w:top w:val="none" w:sz="0" w:space="0" w:color="auto"/>
        <w:left w:val="none" w:sz="0" w:space="0" w:color="auto"/>
        <w:bottom w:val="none" w:sz="0" w:space="0" w:color="auto"/>
        <w:right w:val="none" w:sz="0" w:space="0" w:color="auto"/>
      </w:divBdr>
    </w:div>
    <w:div w:id="451093875">
      <w:bodyDiv w:val="1"/>
      <w:marLeft w:val="0"/>
      <w:marRight w:val="0"/>
      <w:marTop w:val="0"/>
      <w:marBottom w:val="0"/>
      <w:divBdr>
        <w:top w:val="none" w:sz="0" w:space="0" w:color="auto"/>
        <w:left w:val="none" w:sz="0" w:space="0" w:color="auto"/>
        <w:bottom w:val="none" w:sz="0" w:space="0" w:color="auto"/>
        <w:right w:val="none" w:sz="0" w:space="0" w:color="auto"/>
      </w:divBdr>
    </w:div>
    <w:div w:id="451097553">
      <w:bodyDiv w:val="1"/>
      <w:marLeft w:val="0"/>
      <w:marRight w:val="0"/>
      <w:marTop w:val="0"/>
      <w:marBottom w:val="0"/>
      <w:divBdr>
        <w:top w:val="none" w:sz="0" w:space="0" w:color="auto"/>
        <w:left w:val="none" w:sz="0" w:space="0" w:color="auto"/>
        <w:bottom w:val="none" w:sz="0" w:space="0" w:color="auto"/>
        <w:right w:val="none" w:sz="0" w:space="0" w:color="auto"/>
      </w:divBdr>
    </w:div>
    <w:div w:id="451245166">
      <w:bodyDiv w:val="1"/>
      <w:marLeft w:val="0"/>
      <w:marRight w:val="0"/>
      <w:marTop w:val="0"/>
      <w:marBottom w:val="0"/>
      <w:divBdr>
        <w:top w:val="none" w:sz="0" w:space="0" w:color="auto"/>
        <w:left w:val="none" w:sz="0" w:space="0" w:color="auto"/>
        <w:bottom w:val="none" w:sz="0" w:space="0" w:color="auto"/>
        <w:right w:val="none" w:sz="0" w:space="0" w:color="auto"/>
      </w:divBdr>
    </w:div>
    <w:div w:id="451286361">
      <w:bodyDiv w:val="1"/>
      <w:marLeft w:val="0"/>
      <w:marRight w:val="0"/>
      <w:marTop w:val="0"/>
      <w:marBottom w:val="0"/>
      <w:divBdr>
        <w:top w:val="none" w:sz="0" w:space="0" w:color="auto"/>
        <w:left w:val="none" w:sz="0" w:space="0" w:color="auto"/>
        <w:bottom w:val="none" w:sz="0" w:space="0" w:color="auto"/>
        <w:right w:val="none" w:sz="0" w:space="0" w:color="auto"/>
      </w:divBdr>
    </w:div>
    <w:div w:id="451290485">
      <w:bodyDiv w:val="1"/>
      <w:marLeft w:val="0"/>
      <w:marRight w:val="0"/>
      <w:marTop w:val="0"/>
      <w:marBottom w:val="0"/>
      <w:divBdr>
        <w:top w:val="none" w:sz="0" w:space="0" w:color="auto"/>
        <w:left w:val="none" w:sz="0" w:space="0" w:color="auto"/>
        <w:bottom w:val="none" w:sz="0" w:space="0" w:color="auto"/>
        <w:right w:val="none" w:sz="0" w:space="0" w:color="auto"/>
      </w:divBdr>
    </w:div>
    <w:div w:id="451477768">
      <w:bodyDiv w:val="1"/>
      <w:marLeft w:val="0"/>
      <w:marRight w:val="0"/>
      <w:marTop w:val="0"/>
      <w:marBottom w:val="0"/>
      <w:divBdr>
        <w:top w:val="none" w:sz="0" w:space="0" w:color="auto"/>
        <w:left w:val="none" w:sz="0" w:space="0" w:color="auto"/>
        <w:bottom w:val="none" w:sz="0" w:space="0" w:color="auto"/>
        <w:right w:val="none" w:sz="0" w:space="0" w:color="auto"/>
      </w:divBdr>
    </w:div>
    <w:div w:id="451481863">
      <w:bodyDiv w:val="1"/>
      <w:marLeft w:val="0"/>
      <w:marRight w:val="0"/>
      <w:marTop w:val="0"/>
      <w:marBottom w:val="0"/>
      <w:divBdr>
        <w:top w:val="none" w:sz="0" w:space="0" w:color="auto"/>
        <w:left w:val="none" w:sz="0" w:space="0" w:color="auto"/>
        <w:bottom w:val="none" w:sz="0" w:space="0" w:color="auto"/>
        <w:right w:val="none" w:sz="0" w:space="0" w:color="auto"/>
      </w:divBdr>
    </w:div>
    <w:div w:id="451484838">
      <w:bodyDiv w:val="1"/>
      <w:marLeft w:val="0"/>
      <w:marRight w:val="0"/>
      <w:marTop w:val="0"/>
      <w:marBottom w:val="0"/>
      <w:divBdr>
        <w:top w:val="none" w:sz="0" w:space="0" w:color="auto"/>
        <w:left w:val="none" w:sz="0" w:space="0" w:color="auto"/>
        <w:bottom w:val="none" w:sz="0" w:space="0" w:color="auto"/>
        <w:right w:val="none" w:sz="0" w:space="0" w:color="auto"/>
      </w:divBdr>
    </w:div>
    <w:div w:id="451557028">
      <w:bodyDiv w:val="1"/>
      <w:marLeft w:val="0"/>
      <w:marRight w:val="0"/>
      <w:marTop w:val="0"/>
      <w:marBottom w:val="0"/>
      <w:divBdr>
        <w:top w:val="none" w:sz="0" w:space="0" w:color="auto"/>
        <w:left w:val="none" w:sz="0" w:space="0" w:color="auto"/>
        <w:bottom w:val="none" w:sz="0" w:space="0" w:color="auto"/>
        <w:right w:val="none" w:sz="0" w:space="0" w:color="auto"/>
      </w:divBdr>
    </w:div>
    <w:div w:id="451631480">
      <w:bodyDiv w:val="1"/>
      <w:marLeft w:val="0"/>
      <w:marRight w:val="0"/>
      <w:marTop w:val="0"/>
      <w:marBottom w:val="0"/>
      <w:divBdr>
        <w:top w:val="none" w:sz="0" w:space="0" w:color="auto"/>
        <w:left w:val="none" w:sz="0" w:space="0" w:color="auto"/>
        <w:bottom w:val="none" w:sz="0" w:space="0" w:color="auto"/>
        <w:right w:val="none" w:sz="0" w:space="0" w:color="auto"/>
      </w:divBdr>
    </w:div>
    <w:div w:id="451679484">
      <w:bodyDiv w:val="1"/>
      <w:marLeft w:val="0"/>
      <w:marRight w:val="0"/>
      <w:marTop w:val="0"/>
      <w:marBottom w:val="0"/>
      <w:divBdr>
        <w:top w:val="none" w:sz="0" w:space="0" w:color="auto"/>
        <w:left w:val="none" w:sz="0" w:space="0" w:color="auto"/>
        <w:bottom w:val="none" w:sz="0" w:space="0" w:color="auto"/>
        <w:right w:val="none" w:sz="0" w:space="0" w:color="auto"/>
      </w:divBdr>
    </w:div>
    <w:div w:id="451826327">
      <w:bodyDiv w:val="1"/>
      <w:marLeft w:val="0"/>
      <w:marRight w:val="0"/>
      <w:marTop w:val="0"/>
      <w:marBottom w:val="0"/>
      <w:divBdr>
        <w:top w:val="none" w:sz="0" w:space="0" w:color="auto"/>
        <w:left w:val="none" w:sz="0" w:space="0" w:color="auto"/>
        <w:bottom w:val="none" w:sz="0" w:space="0" w:color="auto"/>
        <w:right w:val="none" w:sz="0" w:space="0" w:color="auto"/>
      </w:divBdr>
    </w:div>
    <w:div w:id="451873748">
      <w:bodyDiv w:val="1"/>
      <w:marLeft w:val="0"/>
      <w:marRight w:val="0"/>
      <w:marTop w:val="0"/>
      <w:marBottom w:val="0"/>
      <w:divBdr>
        <w:top w:val="none" w:sz="0" w:space="0" w:color="auto"/>
        <w:left w:val="none" w:sz="0" w:space="0" w:color="auto"/>
        <w:bottom w:val="none" w:sz="0" w:space="0" w:color="auto"/>
        <w:right w:val="none" w:sz="0" w:space="0" w:color="auto"/>
      </w:divBdr>
    </w:div>
    <w:div w:id="451901474">
      <w:bodyDiv w:val="1"/>
      <w:marLeft w:val="0"/>
      <w:marRight w:val="0"/>
      <w:marTop w:val="0"/>
      <w:marBottom w:val="0"/>
      <w:divBdr>
        <w:top w:val="none" w:sz="0" w:space="0" w:color="auto"/>
        <w:left w:val="none" w:sz="0" w:space="0" w:color="auto"/>
        <w:bottom w:val="none" w:sz="0" w:space="0" w:color="auto"/>
        <w:right w:val="none" w:sz="0" w:space="0" w:color="auto"/>
      </w:divBdr>
    </w:div>
    <w:div w:id="452020252">
      <w:bodyDiv w:val="1"/>
      <w:marLeft w:val="0"/>
      <w:marRight w:val="0"/>
      <w:marTop w:val="0"/>
      <w:marBottom w:val="0"/>
      <w:divBdr>
        <w:top w:val="none" w:sz="0" w:space="0" w:color="auto"/>
        <w:left w:val="none" w:sz="0" w:space="0" w:color="auto"/>
        <w:bottom w:val="none" w:sz="0" w:space="0" w:color="auto"/>
        <w:right w:val="none" w:sz="0" w:space="0" w:color="auto"/>
      </w:divBdr>
    </w:div>
    <w:div w:id="452020890">
      <w:bodyDiv w:val="1"/>
      <w:marLeft w:val="0"/>
      <w:marRight w:val="0"/>
      <w:marTop w:val="0"/>
      <w:marBottom w:val="0"/>
      <w:divBdr>
        <w:top w:val="none" w:sz="0" w:space="0" w:color="auto"/>
        <w:left w:val="none" w:sz="0" w:space="0" w:color="auto"/>
        <w:bottom w:val="none" w:sz="0" w:space="0" w:color="auto"/>
        <w:right w:val="none" w:sz="0" w:space="0" w:color="auto"/>
      </w:divBdr>
    </w:div>
    <w:div w:id="452023841">
      <w:bodyDiv w:val="1"/>
      <w:marLeft w:val="0"/>
      <w:marRight w:val="0"/>
      <w:marTop w:val="0"/>
      <w:marBottom w:val="0"/>
      <w:divBdr>
        <w:top w:val="none" w:sz="0" w:space="0" w:color="auto"/>
        <w:left w:val="none" w:sz="0" w:space="0" w:color="auto"/>
        <w:bottom w:val="none" w:sz="0" w:space="0" w:color="auto"/>
        <w:right w:val="none" w:sz="0" w:space="0" w:color="auto"/>
      </w:divBdr>
    </w:div>
    <w:div w:id="452095858">
      <w:bodyDiv w:val="1"/>
      <w:marLeft w:val="0"/>
      <w:marRight w:val="0"/>
      <w:marTop w:val="0"/>
      <w:marBottom w:val="0"/>
      <w:divBdr>
        <w:top w:val="none" w:sz="0" w:space="0" w:color="auto"/>
        <w:left w:val="none" w:sz="0" w:space="0" w:color="auto"/>
        <w:bottom w:val="none" w:sz="0" w:space="0" w:color="auto"/>
        <w:right w:val="none" w:sz="0" w:space="0" w:color="auto"/>
      </w:divBdr>
    </w:div>
    <w:div w:id="452334407">
      <w:bodyDiv w:val="1"/>
      <w:marLeft w:val="0"/>
      <w:marRight w:val="0"/>
      <w:marTop w:val="0"/>
      <w:marBottom w:val="0"/>
      <w:divBdr>
        <w:top w:val="none" w:sz="0" w:space="0" w:color="auto"/>
        <w:left w:val="none" w:sz="0" w:space="0" w:color="auto"/>
        <w:bottom w:val="none" w:sz="0" w:space="0" w:color="auto"/>
        <w:right w:val="none" w:sz="0" w:space="0" w:color="auto"/>
      </w:divBdr>
    </w:div>
    <w:div w:id="452360022">
      <w:bodyDiv w:val="1"/>
      <w:marLeft w:val="0"/>
      <w:marRight w:val="0"/>
      <w:marTop w:val="0"/>
      <w:marBottom w:val="0"/>
      <w:divBdr>
        <w:top w:val="none" w:sz="0" w:space="0" w:color="auto"/>
        <w:left w:val="none" w:sz="0" w:space="0" w:color="auto"/>
        <w:bottom w:val="none" w:sz="0" w:space="0" w:color="auto"/>
        <w:right w:val="none" w:sz="0" w:space="0" w:color="auto"/>
      </w:divBdr>
    </w:div>
    <w:div w:id="452527921">
      <w:bodyDiv w:val="1"/>
      <w:marLeft w:val="0"/>
      <w:marRight w:val="0"/>
      <w:marTop w:val="0"/>
      <w:marBottom w:val="0"/>
      <w:divBdr>
        <w:top w:val="none" w:sz="0" w:space="0" w:color="auto"/>
        <w:left w:val="none" w:sz="0" w:space="0" w:color="auto"/>
        <w:bottom w:val="none" w:sz="0" w:space="0" w:color="auto"/>
        <w:right w:val="none" w:sz="0" w:space="0" w:color="auto"/>
      </w:divBdr>
    </w:div>
    <w:div w:id="452790012">
      <w:bodyDiv w:val="1"/>
      <w:marLeft w:val="0"/>
      <w:marRight w:val="0"/>
      <w:marTop w:val="0"/>
      <w:marBottom w:val="0"/>
      <w:divBdr>
        <w:top w:val="none" w:sz="0" w:space="0" w:color="auto"/>
        <w:left w:val="none" w:sz="0" w:space="0" w:color="auto"/>
        <w:bottom w:val="none" w:sz="0" w:space="0" w:color="auto"/>
        <w:right w:val="none" w:sz="0" w:space="0" w:color="auto"/>
      </w:divBdr>
    </w:div>
    <w:div w:id="452947893">
      <w:bodyDiv w:val="1"/>
      <w:marLeft w:val="0"/>
      <w:marRight w:val="0"/>
      <w:marTop w:val="0"/>
      <w:marBottom w:val="0"/>
      <w:divBdr>
        <w:top w:val="none" w:sz="0" w:space="0" w:color="auto"/>
        <w:left w:val="none" w:sz="0" w:space="0" w:color="auto"/>
        <w:bottom w:val="none" w:sz="0" w:space="0" w:color="auto"/>
        <w:right w:val="none" w:sz="0" w:space="0" w:color="auto"/>
      </w:divBdr>
    </w:div>
    <w:div w:id="453016744">
      <w:bodyDiv w:val="1"/>
      <w:marLeft w:val="0"/>
      <w:marRight w:val="0"/>
      <w:marTop w:val="0"/>
      <w:marBottom w:val="0"/>
      <w:divBdr>
        <w:top w:val="none" w:sz="0" w:space="0" w:color="auto"/>
        <w:left w:val="none" w:sz="0" w:space="0" w:color="auto"/>
        <w:bottom w:val="none" w:sz="0" w:space="0" w:color="auto"/>
        <w:right w:val="none" w:sz="0" w:space="0" w:color="auto"/>
      </w:divBdr>
    </w:div>
    <w:div w:id="453063019">
      <w:bodyDiv w:val="1"/>
      <w:marLeft w:val="0"/>
      <w:marRight w:val="0"/>
      <w:marTop w:val="0"/>
      <w:marBottom w:val="0"/>
      <w:divBdr>
        <w:top w:val="none" w:sz="0" w:space="0" w:color="auto"/>
        <w:left w:val="none" w:sz="0" w:space="0" w:color="auto"/>
        <w:bottom w:val="none" w:sz="0" w:space="0" w:color="auto"/>
        <w:right w:val="none" w:sz="0" w:space="0" w:color="auto"/>
      </w:divBdr>
    </w:div>
    <w:div w:id="453182389">
      <w:bodyDiv w:val="1"/>
      <w:marLeft w:val="0"/>
      <w:marRight w:val="0"/>
      <w:marTop w:val="0"/>
      <w:marBottom w:val="0"/>
      <w:divBdr>
        <w:top w:val="none" w:sz="0" w:space="0" w:color="auto"/>
        <w:left w:val="none" w:sz="0" w:space="0" w:color="auto"/>
        <w:bottom w:val="none" w:sz="0" w:space="0" w:color="auto"/>
        <w:right w:val="none" w:sz="0" w:space="0" w:color="auto"/>
      </w:divBdr>
    </w:div>
    <w:div w:id="453182478">
      <w:bodyDiv w:val="1"/>
      <w:marLeft w:val="0"/>
      <w:marRight w:val="0"/>
      <w:marTop w:val="0"/>
      <w:marBottom w:val="0"/>
      <w:divBdr>
        <w:top w:val="none" w:sz="0" w:space="0" w:color="auto"/>
        <w:left w:val="none" w:sz="0" w:space="0" w:color="auto"/>
        <w:bottom w:val="none" w:sz="0" w:space="0" w:color="auto"/>
        <w:right w:val="none" w:sz="0" w:space="0" w:color="auto"/>
      </w:divBdr>
    </w:div>
    <w:div w:id="453256066">
      <w:bodyDiv w:val="1"/>
      <w:marLeft w:val="0"/>
      <w:marRight w:val="0"/>
      <w:marTop w:val="0"/>
      <w:marBottom w:val="0"/>
      <w:divBdr>
        <w:top w:val="none" w:sz="0" w:space="0" w:color="auto"/>
        <w:left w:val="none" w:sz="0" w:space="0" w:color="auto"/>
        <w:bottom w:val="none" w:sz="0" w:space="0" w:color="auto"/>
        <w:right w:val="none" w:sz="0" w:space="0" w:color="auto"/>
      </w:divBdr>
    </w:div>
    <w:div w:id="453408038">
      <w:bodyDiv w:val="1"/>
      <w:marLeft w:val="0"/>
      <w:marRight w:val="0"/>
      <w:marTop w:val="0"/>
      <w:marBottom w:val="0"/>
      <w:divBdr>
        <w:top w:val="none" w:sz="0" w:space="0" w:color="auto"/>
        <w:left w:val="none" w:sz="0" w:space="0" w:color="auto"/>
        <w:bottom w:val="none" w:sz="0" w:space="0" w:color="auto"/>
        <w:right w:val="none" w:sz="0" w:space="0" w:color="auto"/>
      </w:divBdr>
    </w:div>
    <w:div w:id="453448190">
      <w:bodyDiv w:val="1"/>
      <w:marLeft w:val="0"/>
      <w:marRight w:val="0"/>
      <w:marTop w:val="0"/>
      <w:marBottom w:val="0"/>
      <w:divBdr>
        <w:top w:val="none" w:sz="0" w:space="0" w:color="auto"/>
        <w:left w:val="none" w:sz="0" w:space="0" w:color="auto"/>
        <w:bottom w:val="none" w:sz="0" w:space="0" w:color="auto"/>
        <w:right w:val="none" w:sz="0" w:space="0" w:color="auto"/>
      </w:divBdr>
    </w:div>
    <w:div w:id="453476170">
      <w:bodyDiv w:val="1"/>
      <w:marLeft w:val="0"/>
      <w:marRight w:val="0"/>
      <w:marTop w:val="0"/>
      <w:marBottom w:val="0"/>
      <w:divBdr>
        <w:top w:val="none" w:sz="0" w:space="0" w:color="auto"/>
        <w:left w:val="none" w:sz="0" w:space="0" w:color="auto"/>
        <w:bottom w:val="none" w:sz="0" w:space="0" w:color="auto"/>
        <w:right w:val="none" w:sz="0" w:space="0" w:color="auto"/>
      </w:divBdr>
    </w:div>
    <w:div w:id="453521940">
      <w:bodyDiv w:val="1"/>
      <w:marLeft w:val="0"/>
      <w:marRight w:val="0"/>
      <w:marTop w:val="0"/>
      <w:marBottom w:val="0"/>
      <w:divBdr>
        <w:top w:val="none" w:sz="0" w:space="0" w:color="auto"/>
        <w:left w:val="none" w:sz="0" w:space="0" w:color="auto"/>
        <w:bottom w:val="none" w:sz="0" w:space="0" w:color="auto"/>
        <w:right w:val="none" w:sz="0" w:space="0" w:color="auto"/>
      </w:divBdr>
    </w:div>
    <w:div w:id="453600746">
      <w:bodyDiv w:val="1"/>
      <w:marLeft w:val="0"/>
      <w:marRight w:val="0"/>
      <w:marTop w:val="0"/>
      <w:marBottom w:val="0"/>
      <w:divBdr>
        <w:top w:val="none" w:sz="0" w:space="0" w:color="auto"/>
        <w:left w:val="none" w:sz="0" w:space="0" w:color="auto"/>
        <w:bottom w:val="none" w:sz="0" w:space="0" w:color="auto"/>
        <w:right w:val="none" w:sz="0" w:space="0" w:color="auto"/>
      </w:divBdr>
    </w:div>
    <w:div w:id="453601697">
      <w:bodyDiv w:val="1"/>
      <w:marLeft w:val="0"/>
      <w:marRight w:val="0"/>
      <w:marTop w:val="0"/>
      <w:marBottom w:val="0"/>
      <w:divBdr>
        <w:top w:val="none" w:sz="0" w:space="0" w:color="auto"/>
        <w:left w:val="none" w:sz="0" w:space="0" w:color="auto"/>
        <w:bottom w:val="none" w:sz="0" w:space="0" w:color="auto"/>
        <w:right w:val="none" w:sz="0" w:space="0" w:color="auto"/>
      </w:divBdr>
    </w:div>
    <w:div w:id="453791349">
      <w:bodyDiv w:val="1"/>
      <w:marLeft w:val="0"/>
      <w:marRight w:val="0"/>
      <w:marTop w:val="0"/>
      <w:marBottom w:val="0"/>
      <w:divBdr>
        <w:top w:val="none" w:sz="0" w:space="0" w:color="auto"/>
        <w:left w:val="none" w:sz="0" w:space="0" w:color="auto"/>
        <w:bottom w:val="none" w:sz="0" w:space="0" w:color="auto"/>
        <w:right w:val="none" w:sz="0" w:space="0" w:color="auto"/>
      </w:divBdr>
    </w:div>
    <w:div w:id="453863134">
      <w:bodyDiv w:val="1"/>
      <w:marLeft w:val="0"/>
      <w:marRight w:val="0"/>
      <w:marTop w:val="0"/>
      <w:marBottom w:val="0"/>
      <w:divBdr>
        <w:top w:val="none" w:sz="0" w:space="0" w:color="auto"/>
        <w:left w:val="none" w:sz="0" w:space="0" w:color="auto"/>
        <w:bottom w:val="none" w:sz="0" w:space="0" w:color="auto"/>
        <w:right w:val="none" w:sz="0" w:space="0" w:color="auto"/>
      </w:divBdr>
    </w:div>
    <w:div w:id="454108037">
      <w:bodyDiv w:val="1"/>
      <w:marLeft w:val="0"/>
      <w:marRight w:val="0"/>
      <w:marTop w:val="0"/>
      <w:marBottom w:val="0"/>
      <w:divBdr>
        <w:top w:val="none" w:sz="0" w:space="0" w:color="auto"/>
        <w:left w:val="none" w:sz="0" w:space="0" w:color="auto"/>
        <w:bottom w:val="none" w:sz="0" w:space="0" w:color="auto"/>
        <w:right w:val="none" w:sz="0" w:space="0" w:color="auto"/>
      </w:divBdr>
    </w:div>
    <w:div w:id="454178804">
      <w:bodyDiv w:val="1"/>
      <w:marLeft w:val="0"/>
      <w:marRight w:val="0"/>
      <w:marTop w:val="0"/>
      <w:marBottom w:val="0"/>
      <w:divBdr>
        <w:top w:val="none" w:sz="0" w:space="0" w:color="auto"/>
        <w:left w:val="none" w:sz="0" w:space="0" w:color="auto"/>
        <w:bottom w:val="none" w:sz="0" w:space="0" w:color="auto"/>
        <w:right w:val="none" w:sz="0" w:space="0" w:color="auto"/>
      </w:divBdr>
    </w:div>
    <w:div w:id="454324822">
      <w:bodyDiv w:val="1"/>
      <w:marLeft w:val="0"/>
      <w:marRight w:val="0"/>
      <w:marTop w:val="0"/>
      <w:marBottom w:val="0"/>
      <w:divBdr>
        <w:top w:val="none" w:sz="0" w:space="0" w:color="auto"/>
        <w:left w:val="none" w:sz="0" w:space="0" w:color="auto"/>
        <w:bottom w:val="none" w:sz="0" w:space="0" w:color="auto"/>
        <w:right w:val="none" w:sz="0" w:space="0" w:color="auto"/>
      </w:divBdr>
    </w:div>
    <w:div w:id="454372598">
      <w:bodyDiv w:val="1"/>
      <w:marLeft w:val="0"/>
      <w:marRight w:val="0"/>
      <w:marTop w:val="0"/>
      <w:marBottom w:val="0"/>
      <w:divBdr>
        <w:top w:val="none" w:sz="0" w:space="0" w:color="auto"/>
        <w:left w:val="none" w:sz="0" w:space="0" w:color="auto"/>
        <w:bottom w:val="none" w:sz="0" w:space="0" w:color="auto"/>
        <w:right w:val="none" w:sz="0" w:space="0" w:color="auto"/>
      </w:divBdr>
    </w:div>
    <w:div w:id="454375037">
      <w:bodyDiv w:val="1"/>
      <w:marLeft w:val="0"/>
      <w:marRight w:val="0"/>
      <w:marTop w:val="0"/>
      <w:marBottom w:val="0"/>
      <w:divBdr>
        <w:top w:val="none" w:sz="0" w:space="0" w:color="auto"/>
        <w:left w:val="none" w:sz="0" w:space="0" w:color="auto"/>
        <w:bottom w:val="none" w:sz="0" w:space="0" w:color="auto"/>
        <w:right w:val="none" w:sz="0" w:space="0" w:color="auto"/>
      </w:divBdr>
    </w:div>
    <w:div w:id="454564905">
      <w:bodyDiv w:val="1"/>
      <w:marLeft w:val="0"/>
      <w:marRight w:val="0"/>
      <w:marTop w:val="0"/>
      <w:marBottom w:val="0"/>
      <w:divBdr>
        <w:top w:val="none" w:sz="0" w:space="0" w:color="auto"/>
        <w:left w:val="none" w:sz="0" w:space="0" w:color="auto"/>
        <w:bottom w:val="none" w:sz="0" w:space="0" w:color="auto"/>
        <w:right w:val="none" w:sz="0" w:space="0" w:color="auto"/>
      </w:divBdr>
    </w:div>
    <w:div w:id="454568247">
      <w:bodyDiv w:val="1"/>
      <w:marLeft w:val="0"/>
      <w:marRight w:val="0"/>
      <w:marTop w:val="0"/>
      <w:marBottom w:val="0"/>
      <w:divBdr>
        <w:top w:val="none" w:sz="0" w:space="0" w:color="auto"/>
        <w:left w:val="none" w:sz="0" w:space="0" w:color="auto"/>
        <w:bottom w:val="none" w:sz="0" w:space="0" w:color="auto"/>
        <w:right w:val="none" w:sz="0" w:space="0" w:color="auto"/>
      </w:divBdr>
    </w:div>
    <w:div w:id="454641662">
      <w:bodyDiv w:val="1"/>
      <w:marLeft w:val="0"/>
      <w:marRight w:val="0"/>
      <w:marTop w:val="0"/>
      <w:marBottom w:val="0"/>
      <w:divBdr>
        <w:top w:val="none" w:sz="0" w:space="0" w:color="auto"/>
        <w:left w:val="none" w:sz="0" w:space="0" w:color="auto"/>
        <w:bottom w:val="none" w:sz="0" w:space="0" w:color="auto"/>
        <w:right w:val="none" w:sz="0" w:space="0" w:color="auto"/>
      </w:divBdr>
    </w:div>
    <w:div w:id="454836117">
      <w:bodyDiv w:val="1"/>
      <w:marLeft w:val="0"/>
      <w:marRight w:val="0"/>
      <w:marTop w:val="0"/>
      <w:marBottom w:val="0"/>
      <w:divBdr>
        <w:top w:val="none" w:sz="0" w:space="0" w:color="auto"/>
        <w:left w:val="none" w:sz="0" w:space="0" w:color="auto"/>
        <w:bottom w:val="none" w:sz="0" w:space="0" w:color="auto"/>
        <w:right w:val="none" w:sz="0" w:space="0" w:color="auto"/>
      </w:divBdr>
    </w:div>
    <w:div w:id="454951031">
      <w:bodyDiv w:val="1"/>
      <w:marLeft w:val="0"/>
      <w:marRight w:val="0"/>
      <w:marTop w:val="0"/>
      <w:marBottom w:val="0"/>
      <w:divBdr>
        <w:top w:val="none" w:sz="0" w:space="0" w:color="auto"/>
        <w:left w:val="none" w:sz="0" w:space="0" w:color="auto"/>
        <w:bottom w:val="none" w:sz="0" w:space="0" w:color="auto"/>
        <w:right w:val="none" w:sz="0" w:space="0" w:color="auto"/>
      </w:divBdr>
    </w:div>
    <w:div w:id="455024497">
      <w:bodyDiv w:val="1"/>
      <w:marLeft w:val="0"/>
      <w:marRight w:val="0"/>
      <w:marTop w:val="0"/>
      <w:marBottom w:val="0"/>
      <w:divBdr>
        <w:top w:val="none" w:sz="0" w:space="0" w:color="auto"/>
        <w:left w:val="none" w:sz="0" w:space="0" w:color="auto"/>
        <w:bottom w:val="none" w:sz="0" w:space="0" w:color="auto"/>
        <w:right w:val="none" w:sz="0" w:space="0" w:color="auto"/>
      </w:divBdr>
    </w:div>
    <w:div w:id="455026741">
      <w:bodyDiv w:val="1"/>
      <w:marLeft w:val="0"/>
      <w:marRight w:val="0"/>
      <w:marTop w:val="0"/>
      <w:marBottom w:val="0"/>
      <w:divBdr>
        <w:top w:val="none" w:sz="0" w:space="0" w:color="auto"/>
        <w:left w:val="none" w:sz="0" w:space="0" w:color="auto"/>
        <w:bottom w:val="none" w:sz="0" w:space="0" w:color="auto"/>
        <w:right w:val="none" w:sz="0" w:space="0" w:color="auto"/>
      </w:divBdr>
    </w:div>
    <w:div w:id="455102345">
      <w:bodyDiv w:val="1"/>
      <w:marLeft w:val="0"/>
      <w:marRight w:val="0"/>
      <w:marTop w:val="0"/>
      <w:marBottom w:val="0"/>
      <w:divBdr>
        <w:top w:val="none" w:sz="0" w:space="0" w:color="auto"/>
        <w:left w:val="none" w:sz="0" w:space="0" w:color="auto"/>
        <w:bottom w:val="none" w:sz="0" w:space="0" w:color="auto"/>
        <w:right w:val="none" w:sz="0" w:space="0" w:color="auto"/>
      </w:divBdr>
    </w:div>
    <w:div w:id="455103077">
      <w:bodyDiv w:val="1"/>
      <w:marLeft w:val="0"/>
      <w:marRight w:val="0"/>
      <w:marTop w:val="0"/>
      <w:marBottom w:val="0"/>
      <w:divBdr>
        <w:top w:val="none" w:sz="0" w:space="0" w:color="auto"/>
        <w:left w:val="none" w:sz="0" w:space="0" w:color="auto"/>
        <w:bottom w:val="none" w:sz="0" w:space="0" w:color="auto"/>
        <w:right w:val="none" w:sz="0" w:space="0" w:color="auto"/>
      </w:divBdr>
    </w:div>
    <w:div w:id="455492698">
      <w:bodyDiv w:val="1"/>
      <w:marLeft w:val="0"/>
      <w:marRight w:val="0"/>
      <w:marTop w:val="0"/>
      <w:marBottom w:val="0"/>
      <w:divBdr>
        <w:top w:val="none" w:sz="0" w:space="0" w:color="auto"/>
        <w:left w:val="none" w:sz="0" w:space="0" w:color="auto"/>
        <w:bottom w:val="none" w:sz="0" w:space="0" w:color="auto"/>
        <w:right w:val="none" w:sz="0" w:space="0" w:color="auto"/>
      </w:divBdr>
    </w:div>
    <w:div w:id="455637735">
      <w:bodyDiv w:val="1"/>
      <w:marLeft w:val="0"/>
      <w:marRight w:val="0"/>
      <w:marTop w:val="0"/>
      <w:marBottom w:val="0"/>
      <w:divBdr>
        <w:top w:val="none" w:sz="0" w:space="0" w:color="auto"/>
        <w:left w:val="none" w:sz="0" w:space="0" w:color="auto"/>
        <w:bottom w:val="none" w:sz="0" w:space="0" w:color="auto"/>
        <w:right w:val="none" w:sz="0" w:space="0" w:color="auto"/>
      </w:divBdr>
    </w:div>
    <w:div w:id="455677988">
      <w:bodyDiv w:val="1"/>
      <w:marLeft w:val="0"/>
      <w:marRight w:val="0"/>
      <w:marTop w:val="0"/>
      <w:marBottom w:val="0"/>
      <w:divBdr>
        <w:top w:val="none" w:sz="0" w:space="0" w:color="auto"/>
        <w:left w:val="none" w:sz="0" w:space="0" w:color="auto"/>
        <w:bottom w:val="none" w:sz="0" w:space="0" w:color="auto"/>
        <w:right w:val="none" w:sz="0" w:space="0" w:color="auto"/>
      </w:divBdr>
    </w:div>
    <w:div w:id="455759414">
      <w:bodyDiv w:val="1"/>
      <w:marLeft w:val="0"/>
      <w:marRight w:val="0"/>
      <w:marTop w:val="0"/>
      <w:marBottom w:val="0"/>
      <w:divBdr>
        <w:top w:val="none" w:sz="0" w:space="0" w:color="auto"/>
        <w:left w:val="none" w:sz="0" w:space="0" w:color="auto"/>
        <w:bottom w:val="none" w:sz="0" w:space="0" w:color="auto"/>
        <w:right w:val="none" w:sz="0" w:space="0" w:color="auto"/>
      </w:divBdr>
    </w:div>
    <w:div w:id="455762762">
      <w:bodyDiv w:val="1"/>
      <w:marLeft w:val="0"/>
      <w:marRight w:val="0"/>
      <w:marTop w:val="0"/>
      <w:marBottom w:val="0"/>
      <w:divBdr>
        <w:top w:val="none" w:sz="0" w:space="0" w:color="auto"/>
        <w:left w:val="none" w:sz="0" w:space="0" w:color="auto"/>
        <w:bottom w:val="none" w:sz="0" w:space="0" w:color="auto"/>
        <w:right w:val="none" w:sz="0" w:space="0" w:color="auto"/>
      </w:divBdr>
    </w:div>
    <w:div w:id="455872034">
      <w:bodyDiv w:val="1"/>
      <w:marLeft w:val="0"/>
      <w:marRight w:val="0"/>
      <w:marTop w:val="0"/>
      <w:marBottom w:val="0"/>
      <w:divBdr>
        <w:top w:val="none" w:sz="0" w:space="0" w:color="auto"/>
        <w:left w:val="none" w:sz="0" w:space="0" w:color="auto"/>
        <w:bottom w:val="none" w:sz="0" w:space="0" w:color="auto"/>
        <w:right w:val="none" w:sz="0" w:space="0" w:color="auto"/>
      </w:divBdr>
    </w:div>
    <w:div w:id="455880608">
      <w:bodyDiv w:val="1"/>
      <w:marLeft w:val="0"/>
      <w:marRight w:val="0"/>
      <w:marTop w:val="0"/>
      <w:marBottom w:val="0"/>
      <w:divBdr>
        <w:top w:val="none" w:sz="0" w:space="0" w:color="auto"/>
        <w:left w:val="none" w:sz="0" w:space="0" w:color="auto"/>
        <w:bottom w:val="none" w:sz="0" w:space="0" w:color="auto"/>
        <w:right w:val="none" w:sz="0" w:space="0" w:color="auto"/>
      </w:divBdr>
    </w:div>
    <w:div w:id="456022995">
      <w:bodyDiv w:val="1"/>
      <w:marLeft w:val="0"/>
      <w:marRight w:val="0"/>
      <w:marTop w:val="0"/>
      <w:marBottom w:val="0"/>
      <w:divBdr>
        <w:top w:val="none" w:sz="0" w:space="0" w:color="auto"/>
        <w:left w:val="none" w:sz="0" w:space="0" w:color="auto"/>
        <w:bottom w:val="none" w:sz="0" w:space="0" w:color="auto"/>
        <w:right w:val="none" w:sz="0" w:space="0" w:color="auto"/>
      </w:divBdr>
    </w:div>
    <w:div w:id="456025771">
      <w:bodyDiv w:val="1"/>
      <w:marLeft w:val="0"/>
      <w:marRight w:val="0"/>
      <w:marTop w:val="0"/>
      <w:marBottom w:val="0"/>
      <w:divBdr>
        <w:top w:val="none" w:sz="0" w:space="0" w:color="auto"/>
        <w:left w:val="none" w:sz="0" w:space="0" w:color="auto"/>
        <w:bottom w:val="none" w:sz="0" w:space="0" w:color="auto"/>
        <w:right w:val="none" w:sz="0" w:space="0" w:color="auto"/>
      </w:divBdr>
    </w:div>
    <w:div w:id="456027127">
      <w:bodyDiv w:val="1"/>
      <w:marLeft w:val="0"/>
      <w:marRight w:val="0"/>
      <w:marTop w:val="0"/>
      <w:marBottom w:val="0"/>
      <w:divBdr>
        <w:top w:val="none" w:sz="0" w:space="0" w:color="auto"/>
        <w:left w:val="none" w:sz="0" w:space="0" w:color="auto"/>
        <w:bottom w:val="none" w:sz="0" w:space="0" w:color="auto"/>
        <w:right w:val="none" w:sz="0" w:space="0" w:color="auto"/>
      </w:divBdr>
    </w:div>
    <w:div w:id="456070062">
      <w:bodyDiv w:val="1"/>
      <w:marLeft w:val="0"/>
      <w:marRight w:val="0"/>
      <w:marTop w:val="0"/>
      <w:marBottom w:val="0"/>
      <w:divBdr>
        <w:top w:val="none" w:sz="0" w:space="0" w:color="auto"/>
        <w:left w:val="none" w:sz="0" w:space="0" w:color="auto"/>
        <w:bottom w:val="none" w:sz="0" w:space="0" w:color="auto"/>
        <w:right w:val="none" w:sz="0" w:space="0" w:color="auto"/>
      </w:divBdr>
    </w:div>
    <w:div w:id="456141779">
      <w:bodyDiv w:val="1"/>
      <w:marLeft w:val="0"/>
      <w:marRight w:val="0"/>
      <w:marTop w:val="0"/>
      <w:marBottom w:val="0"/>
      <w:divBdr>
        <w:top w:val="none" w:sz="0" w:space="0" w:color="auto"/>
        <w:left w:val="none" w:sz="0" w:space="0" w:color="auto"/>
        <w:bottom w:val="none" w:sz="0" w:space="0" w:color="auto"/>
        <w:right w:val="none" w:sz="0" w:space="0" w:color="auto"/>
      </w:divBdr>
    </w:div>
    <w:div w:id="456217039">
      <w:bodyDiv w:val="1"/>
      <w:marLeft w:val="0"/>
      <w:marRight w:val="0"/>
      <w:marTop w:val="0"/>
      <w:marBottom w:val="0"/>
      <w:divBdr>
        <w:top w:val="none" w:sz="0" w:space="0" w:color="auto"/>
        <w:left w:val="none" w:sz="0" w:space="0" w:color="auto"/>
        <w:bottom w:val="none" w:sz="0" w:space="0" w:color="auto"/>
        <w:right w:val="none" w:sz="0" w:space="0" w:color="auto"/>
      </w:divBdr>
    </w:div>
    <w:div w:id="456223468">
      <w:bodyDiv w:val="1"/>
      <w:marLeft w:val="0"/>
      <w:marRight w:val="0"/>
      <w:marTop w:val="0"/>
      <w:marBottom w:val="0"/>
      <w:divBdr>
        <w:top w:val="none" w:sz="0" w:space="0" w:color="auto"/>
        <w:left w:val="none" w:sz="0" w:space="0" w:color="auto"/>
        <w:bottom w:val="none" w:sz="0" w:space="0" w:color="auto"/>
        <w:right w:val="none" w:sz="0" w:space="0" w:color="auto"/>
      </w:divBdr>
    </w:div>
    <w:div w:id="456293803">
      <w:bodyDiv w:val="1"/>
      <w:marLeft w:val="0"/>
      <w:marRight w:val="0"/>
      <w:marTop w:val="0"/>
      <w:marBottom w:val="0"/>
      <w:divBdr>
        <w:top w:val="none" w:sz="0" w:space="0" w:color="auto"/>
        <w:left w:val="none" w:sz="0" w:space="0" w:color="auto"/>
        <w:bottom w:val="none" w:sz="0" w:space="0" w:color="auto"/>
        <w:right w:val="none" w:sz="0" w:space="0" w:color="auto"/>
      </w:divBdr>
    </w:div>
    <w:div w:id="456333711">
      <w:bodyDiv w:val="1"/>
      <w:marLeft w:val="0"/>
      <w:marRight w:val="0"/>
      <w:marTop w:val="0"/>
      <w:marBottom w:val="0"/>
      <w:divBdr>
        <w:top w:val="none" w:sz="0" w:space="0" w:color="auto"/>
        <w:left w:val="none" w:sz="0" w:space="0" w:color="auto"/>
        <w:bottom w:val="none" w:sz="0" w:space="0" w:color="auto"/>
        <w:right w:val="none" w:sz="0" w:space="0" w:color="auto"/>
      </w:divBdr>
    </w:div>
    <w:div w:id="456413321">
      <w:bodyDiv w:val="1"/>
      <w:marLeft w:val="0"/>
      <w:marRight w:val="0"/>
      <w:marTop w:val="0"/>
      <w:marBottom w:val="0"/>
      <w:divBdr>
        <w:top w:val="none" w:sz="0" w:space="0" w:color="auto"/>
        <w:left w:val="none" w:sz="0" w:space="0" w:color="auto"/>
        <w:bottom w:val="none" w:sz="0" w:space="0" w:color="auto"/>
        <w:right w:val="none" w:sz="0" w:space="0" w:color="auto"/>
      </w:divBdr>
    </w:div>
    <w:div w:id="456602317">
      <w:bodyDiv w:val="1"/>
      <w:marLeft w:val="0"/>
      <w:marRight w:val="0"/>
      <w:marTop w:val="0"/>
      <w:marBottom w:val="0"/>
      <w:divBdr>
        <w:top w:val="none" w:sz="0" w:space="0" w:color="auto"/>
        <w:left w:val="none" w:sz="0" w:space="0" w:color="auto"/>
        <w:bottom w:val="none" w:sz="0" w:space="0" w:color="auto"/>
        <w:right w:val="none" w:sz="0" w:space="0" w:color="auto"/>
      </w:divBdr>
    </w:div>
    <w:div w:id="456608343">
      <w:bodyDiv w:val="1"/>
      <w:marLeft w:val="0"/>
      <w:marRight w:val="0"/>
      <w:marTop w:val="0"/>
      <w:marBottom w:val="0"/>
      <w:divBdr>
        <w:top w:val="none" w:sz="0" w:space="0" w:color="auto"/>
        <w:left w:val="none" w:sz="0" w:space="0" w:color="auto"/>
        <w:bottom w:val="none" w:sz="0" w:space="0" w:color="auto"/>
        <w:right w:val="none" w:sz="0" w:space="0" w:color="auto"/>
      </w:divBdr>
    </w:div>
    <w:div w:id="456686744">
      <w:bodyDiv w:val="1"/>
      <w:marLeft w:val="0"/>
      <w:marRight w:val="0"/>
      <w:marTop w:val="0"/>
      <w:marBottom w:val="0"/>
      <w:divBdr>
        <w:top w:val="none" w:sz="0" w:space="0" w:color="auto"/>
        <w:left w:val="none" w:sz="0" w:space="0" w:color="auto"/>
        <w:bottom w:val="none" w:sz="0" w:space="0" w:color="auto"/>
        <w:right w:val="none" w:sz="0" w:space="0" w:color="auto"/>
      </w:divBdr>
    </w:div>
    <w:div w:id="456721687">
      <w:bodyDiv w:val="1"/>
      <w:marLeft w:val="0"/>
      <w:marRight w:val="0"/>
      <w:marTop w:val="0"/>
      <w:marBottom w:val="0"/>
      <w:divBdr>
        <w:top w:val="none" w:sz="0" w:space="0" w:color="auto"/>
        <w:left w:val="none" w:sz="0" w:space="0" w:color="auto"/>
        <w:bottom w:val="none" w:sz="0" w:space="0" w:color="auto"/>
        <w:right w:val="none" w:sz="0" w:space="0" w:color="auto"/>
      </w:divBdr>
    </w:div>
    <w:div w:id="456723458">
      <w:bodyDiv w:val="1"/>
      <w:marLeft w:val="0"/>
      <w:marRight w:val="0"/>
      <w:marTop w:val="0"/>
      <w:marBottom w:val="0"/>
      <w:divBdr>
        <w:top w:val="none" w:sz="0" w:space="0" w:color="auto"/>
        <w:left w:val="none" w:sz="0" w:space="0" w:color="auto"/>
        <w:bottom w:val="none" w:sz="0" w:space="0" w:color="auto"/>
        <w:right w:val="none" w:sz="0" w:space="0" w:color="auto"/>
      </w:divBdr>
    </w:div>
    <w:div w:id="456724174">
      <w:bodyDiv w:val="1"/>
      <w:marLeft w:val="0"/>
      <w:marRight w:val="0"/>
      <w:marTop w:val="0"/>
      <w:marBottom w:val="0"/>
      <w:divBdr>
        <w:top w:val="none" w:sz="0" w:space="0" w:color="auto"/>
        <w:left w:val="none" w:sz="0" w:space="0" w:color="auto"/>
        <w:bottom w:val="none" w:sz="0" w:space="0" w:color="auto"/>
        <w:right w:val="none" w:sz="0" w:space="0" w:color="auto"/>
      </w:divBdr>
    </w:div>
    <w:div w:id="456877333">
      <w:bodyDiv w:val="1"/>
      <w:marLeft w:val="0"/>
      <w:marRight w:val="0"/>
      <w:marTop w:val="0"/>
      <w:marBottom w:val="0"/>
      <w:divBdr>
        <w:top w:val="none" w:sz="0" w:space="0" w:color="auto"/>
        <w:left w:val="none" w:sz="0" w:space="0" w:color="auto"/>
        <w:bottom w:val="none" w:sz="0" w:space="0" w:color="auto"/>
        <w:right w:val="none" w:sz="0" w:space="0" w:color="auto"/>
      </w:divBdr>
    </w:div>
    <w:div w:id="456920073">
      <w:bodyDiv w:val="1"/>
      <w:marLeft w:val="0"/>
      <w:marRight w:val="0"/>
      <w:marTop w:val="0"/>
      <w:marBottom w:val="0"/>
      <w:divBdr>
        <w:top w:val="none" w:sz="0" w:space="0" w:color="auto"/>
        <w:left w:val="none" w:sz="0" w:space="0" w:color="auto"/>
        <w:bottom w:val="none" w:sz="0" w:space="0" w:color="auto"/>
        <w:right w:val="none" w:sz="0" w:space="0" w:color="auto"/>
      </w:divBdr>
    </w:div>
    <w:div w:id="456991070">
      <w:bodyDiv w:val="1"/>
      <w:marLeft w:val="0"/>
      <w:marRight w:val="0"/>
      <w:marTop w:val="0"/>
      <w:marBottom w:val="0"/>
      <w:divBdr>
        <w:top w:val="none" w:sz="0" w:space="0" w:color="auto"/>
        <w:left w:val="none" w:sz="0" w:space="0" w:color="auto"/>
        <w:bottom w:val="none" w:sz="0" w:space="0" w:color="auto"/>
        <w:right w:val="none" w:sz="0" w:space="0" w:color="auto"/>
      </w:divBdr>
    </w:div>
    <w:div w:id="457064513">
      <w:bodyDiv w:val="1"/>
      <w:marLeft w:val="0"/>
      <w:marRight w:val="0"/>
      <w:marTop w:val="0"/>
      <w:marBottom w:val="0"/>
      <w:divBdr>
        <w:top w:val="none" w:sz="0" w:space="0" w:color="auto"/>
        <w:left w:val="none" w:sz="0" w:space="0" w:color="auto"/>
        <w:bottom w:val="none" w:sz="0" w:space="0" w:color="auto"/>
        <w:right w:val="none" w:sz="0" w:space="0" w:color="auto"/>
      </w:divBdr>
    </w:div>
    <w:div w:id="457065435">
      <w:bodyDiv w:val="1"/>
      <w:marLeft w:val="0"/>
      <w:marRight w:val="0"/>
      <w:marTop w:val="0"/>
      <w:marBottom w:val="0"/>
      <w:divBdr>
        <w:top w:val="none" w:sz="0" w:space="0" w:color="auto"/>
        <w:left w:val="none" w:sz="0" w:space="0" w:color="auto"/>
        <w:bottom w:val="none" w:sz="0" w:space="0" w:color="auto"/>
        <w:right w:val="none" w:sz="0" w:space="0" w:color="auto"/>
      </w:divBdr>
    </w:div>
    <w:div w:id="457067657">
      <w:bodyDiv w:val="1"/>
      <w:marLeft w:val="0"/>
      <w:marRight w:val="0"/>
      <w:marTop w:val="0"/>
      <w:marBottom w:val="0"/>
      <w:divBdr>
        <w:top w:val="none" w:sz="0" w:space="0" w:color="auto"/>
        <w:left w:val="none" w:sz="0" w:space="0" w:color="auto"/>
        <w:bottom w:val="none" w:sz="0" w:space="0" w:color="auto"/>
        <w:right w:val="none" w:sz="0" w:space="0" w:color="auto"/>
      </w:divBdr>
    </w:div>
    <w:div w:id="457188433">
      <w:bodyDiv w:val="1"/>
      <w:marLeft w:val="0"/>
      <w:marRight w:val="0"/>
      <w:marTop w:val="0"/>
      <w:marBottom w:val="0"/>
      <w:divBdr>
        <w:top w:val="none" w:sz="0" w:space="0" w:color="auto"/>
        <w:left w:val="none" w:sz="0" w:space="0" w:color="auto"/>
        <w:bottom w:val="none" w:sz="0" w:space="0" w:color="auto"/>
        <w:right w:val="none" w:sz="0" w:space="0" w:color="auto"/>
      </w:divBdr>
    </w:div>
    <w:div w:id="457261829">
      <w:bodyDiv w:val="1"/>
      <w:marLeft w:val="0"/>
      <w:marRight w:val="0"/>
      <w:marTop w:val="0"/>
      <w:marBottom w:val="0"/>
      <w:divBdr>
        <w:top w:val="none" w:sz="0" w:space="0" w:color="auto"/>
        <w:left w:val="none" w:sz="0" w:space="0" w:color="auto"/>
        <w:bottom w:val="none" w:sz="0" w:space="0" w:color="auto"/>
        <w:right w:val="none" w:sz="0" w:space="0" w:color="auto"/>
      </w:divBdr>
    </w:div>
    <w:div w:id="457266118">
      <w:bodyDiv w:val="1"/>
      <w:marLeft w:val="0"/>
      <w:marRight w:val="0"/>
      <w:marTop w:val="0"/>
      <w:marBottom w:val="0"/>
      <w:divBdr>
        <w:top w:val="none" w:sz="0" w:space="0" w:color="auto"/>
        <w:left w:val="none" w:sz="0" w:space="0" w:color="auto"/>
        <w:bottom w:val="none" w:sz="0" w:space="0" w:color="auto"/>
        <w:right w:val="none" w:sz="0" w:space="0" w:color="auto"/>
      </w:divBdr>
    </w:div>
    <w:div w:id="457337107">
      <w:bodyDiv w:val="1"/>
      <w:marLeft w:val="0"/>
      <w:marRight w:val="0"/>
      <w:marTop w:val="0"/>
      <w:marBottom w:val="0"/>
      <w:divBdr>
        <w:top w:val="none" w:sz="0" w:space="0" w:color="auto"/>
        <w:left w:val="none" w:sz="0" w:space="0" w:color="auto"/>
        <w:bottom w:val="none" w:sz="0" w:space="0" w:color="auto"/>
        <w:right w:val="none" w:sz="0" w:space="0" w:color="auto"/>
      </w:divBdr>
    </w:div>
    <w:div w:id="457340826">
      <w:bodyDiv w:val="1"/>
      <w:marLeft w:val="0"/>
      <w:marRight w:val="0"/>
      <w:marTop w:val="0"/>
      <w:marBottom w:val="0"/>
      <w:divBdr>
        <w:top w:val="none" w:sz="0" w:space="0" w:color="auto"/>
        <w:left w:val="none" w:sz="0" w:space="0" w:color="auto"/>
        <w:bottom w:val="none" w:sz="0" w:space="0" w:color="auto"/>
        <w:right w:val="none" w:sz="0" w:space="0" w:color="auto"/>
      </w:divBdr>
    </w:div>
    <w:div w:id="457530366">
      <w:bodyDiv w:val="1"/>
      <w:marLeft w:val="0"/>
      <w:marRight w:val="0"/>
      <w:marTop w:val="0"/>
      <w:marBottom w:val="0"/>
      <w:divBdr>
        <w:top w:val="none" w:sz="0" w:space="0" w:color="auto"/>
        <w:left w:val="none" w:sz="0" w:space="0" w:color="auto"/>
        <w:bottom w:val="none" w:sz="0" w:space="0" w:color="auto"/>
        <w:right w:val="none" w:sz="0" w:space="0" w:color="auto"/>
      </w:divBdr>
    </w:div>
    <w:div w:id="457530821">
      <w:bodyDiv w:val="1"/>
      <w:marLeft w:val="0"/>
      <w:marRight w:val="0"/>
      <w:marTop w:val="0"/>
      <w:marBottom w:val="0"/>
      <w:divBdr>
        <w:top w:val="none" w:sz="0" w:space="0" w:color="auto"/>
        <w:left w:val="none" w:sz="0" w:space="0" w:color="auto"/>
        <w:bottom w:val="none" w:sz="0" w:space="0" w:color="auto"/>
        <w:right w:val="none" w:sz="0" w:space="0" w:color="auto"/>
      </w:divBdr>
    </w:div>
    <w:div w:id="457532259">
      <w:bodyDiv w:val="1"/>
      <w:marLeft w:val="0"/>
      <w:marRight w:val="0"/>
      <w:marTop w:val="0"/>
      <w:marBottom w:val="0"/>
      <w:divBdr>
        <w:top w:val="none" w:sz="0" w:space="0" w:color="auto"/>
        <w:left w:val="none" w:sz="0" w:space="0" w:color="auto"/>
        <w:bottom w:val="none" w:sz="0" w:space="0" w:color="auto"/>
        <w:right w:val="none" w:sz="0" w:space="0" w:color="auto"/>
      </w:divBdr>
    </w:div>
    <w:div w:id="457577277">
      <w:bodyDiv w:val="1"/>
      <w:marLeft w:val="0"/>
      <w:marRight w:val="0"/>
      <w:marTop w:val="0"/>
      <w:marBottom w:val="0"/>
      <w:divBdr>
        <w:top w:val="none" w:sz="0" w:space="0" w:color="auto"/>
        <w:left w:val="none" w:sz="0" w:space="0" w:color="auto"/>
        <w:bottom w:val="none" w:sz="0" w:space="0" w:color="auto"/>
        <w:right w:val="none" w:sz="0" w:space="0" w:color="auto"/>
      </w:divBdr>
    </w:div>
    <w:div w:id="457643978">
      <w:bodyDiv w:val="1"/>
      <w:marLeft w:val="0"/>
      <w:marRight w:val="0"/>
      <w:marTop w:val="0"/>
      <w:marBottom w:val="0"/>
      <w:divBdr>
        <w:top w:val="none" w:sz="0" w:space="0" w:color="auto"/>
        <w:left w:val="none" w:sz="0" w:space="0" w:color="auto"/>
        <w:bottom w:val="none" w:sz="0" w:space="0" w:color="auto"/>
        <w:right w:val="none" w:sz="0" w:space="0" w:color="auto"/>
      </w:divBdr>
    </w:div>
    <w:div w:id="457651313">
      <w:bodyDiv w:val="1"/>
      <w:marLeft w:val="0"/>
      <w:marRight w:val="0"/>
      <w:marTop w:val="0"/>
      <w:marBottom w:val="0"/>
      <w:divBdr>
        <w:top w:val="none" w:sz="0" w:space="0" w:color="auto"/>
        <w:left w:val="none" w:sz="0" w:space="0" w:color="auto"/>
        <w:bottom w:val="none" w:sz="0" w:space="0" w:color="auto"/>
        <w:right w:val="none" w:sz="0" w:space="0" w:color="auto"/>
      </w:divBdr>
    </w:div>
    <w:div w:id="457795330">
      <w:bodyDiv w:val="1"/>
      <w:marLeft w:val="0"/>
      <w:marRight w:val="0"/>
      <w:marTop w:val="0"/>
      <w:marBottom w:val="0"/>
      <w:divBdr>
        <w:top w:val="none" w:sz="0" w:space="0" w:color="auto"/>
        <w:left w:val="none" w:sz="0" w:space="0" w:color="auto"/>
        <w:bottom w:val="none" w:sz="0" w:space="0" w:color="auto"/>
        <w:right w:val="none" w:sz="0" w:space="0" w:color="auto"/>
      </w:divBdr>
    </w:div>
    <w:div w:id="457913628">
      <w:bodyDiv w:val="1"/>
      <w:marLeft w:val="0"/>
      <w:marRight w:val="0"/>
      <w:marTop w:val="0"/>
      <w:marBottom w:val="0"/>
      <w:divBdr>
        <w:top w:val="none" w:sz="0" w:space="0" w:color="auto"/>
        <w:left w:val="none" w:sz="0" w:space="0" w:color="auto"/>
        <w:bottom w:val="none" w:sz="0" w:space="0" w:color="auto"/>
        <w:right w:val="none" w:sz="0" w:space="0" w:color="auto"/>
      </w:divBdr>
    </w:div>
    <w:div w:id="457914523">
      <w:bodyDiv w:val="1"/>
      <w:marLeft w:val="0"/>
      <w:marRight w:val="0"/>
      <w:marTop w:val="0"/>
      <w:marBottom w:val="0"/>
      <w:divBdr>
        <w:top w:val="none" w:sz="0" w:space="0" w:color="auto"/>
        <w:left w:val="none" w:sz="0" w:space="0" w:color="auto"/>
        <w:bottom w:val="none" w:sz="0" w:space="0" w:color="auto"/>
        <w:right w:val="none" w:sz="0" w:space="0" w:color="auto"/>
      </w:divBdr>
    </w:div>
    <w:div w:id="457915142">
      <w:bodyDiv w:val="1"/>
      <w:marLeft w:val="0"/>
      <w:marRight w:val="0"/>
      <w:marTop w:val="0"/>
      <w:marBottom w:val="0"/>
      <w:divBdr>
        <w:top w:val="none" w:sz="0" w:space="0" w:color="auto"/>
        <w:left w:val="none" w:sz="0" w:space="0" w:color="auto"/>
        <w:bottom w:val="none" w:sz="0" w:space="0" w:color="auto"/>
        <w:right w:val="none" w:sz="0" w:space="0" w:color="auto"/>
      </w:divBdr>
    </w:div>
    <w:div w:id="457918299">
      <w:bodyDiv w:val="1"/>
      <w:marLeft w:val="0"/>
      <w:marRight w:val="0"/>
      <w:marTop w:val="0"/>
      <w:marBottom w:val="0"/>
      <w:divBdr>
        <w:top w:val="none" w:sz="0" w:space="0" w:color="auto"/>
        <w:left w:val="none" w:sz="0" w:space="0" w:color="auto"/>
        <w:bottom w:val="none" w:sz="0" w:space="0" w:color="auto"/>
        <w:right w:val="none" w:sz="0" w:space="0" w:color="auto"/>
      </w:divBdr>
    </w:div>
    <w:div w:id="458184416">
      <w:bodyDiv w:val="1"/>
      <w:marLeft w:val="0"/>
      <w:marRight w:val="0"/>
      <w:marTop w:val="0"/>
      <w:marBottom w:val="0"/>
      <w:divBdr>
        <w:top w:val="none" w:sz="0" w:space="0" w:color="auto"/>
        <w:left w:val="none" w:sz="0" w:space="0" w:color="auto"/>
        <w:bottom w:val="none" w:sz="0" w:space="0" w:color="auto"/>
        <w:right w:val="none" w:sz="0" w:space="0" w:color="auto"/>
      </w:divBdr>
    </w:div>
    <w:div w:id="458186029">
      <w:bodyDiv w:val="1"/>
      <w:marLeft w:val="0"/>
      <w:marRight w:val="0"/>
      <w:marTop w:val="0"/>
      <w:marBottom w:val="0"/>
      <w:divBdr>
        <w:top w:val="none" w:sz="0" w:space="0" w:color="auto"/>
        <w:left w:val="none" w:sz="0" w:space="0" w:color="auto"/>
        <w:bottom w:val="none" w:sz="0" w:space="0" w:color="auto"/>
        <w:right w:val="none" w:sz="0" w:space="0" w:color="auto"/>
      </w:divBdr>
    </w:div>
    <w:div w:id="458187312">
      <w:bodyDiv w:val="1"/>
      <w:marLeft w:val="0"/>
      <w:marRight w:val="0"/>
      <w:marTop w:val="0"/>
      <w:marBottom w:val="0"/>
      <w:divBdr>
        <w:top w:val="none" w:sz="0" w:space="0" w:color="auto"/>
        <w:left w:val="none" w:sz="0" w:space="0" w:color="auto"/>
        <w:bottom w:val="none" w:sz="0" w:space="0" w:color="auto"/>
        <w:right w:val="none" w:sz="0" w:space="0" w:color="auto"/>
      </w:divBdr>
    </w:div>
    <w:div w:id="458449627">
      <w:bodyDiv w:val="1"/>
      <w:marLeft w:val="0"/>
      <w:marRight w:val="0"/>
      <w:marTop w:val="0"/>
      <w:marBottom w:val="0"/>
      <w:divBdr>
        <w:top w:val="none" w:sz="0" w:space="0" w:color="auto"/>
        <w:left w:val="none" w:sz="0" w:space="0" w:color="auto"/>
        <w:bottom w:val="none" w:sz="0" w:space="0" w:color="auto"/>
        <w:right w:val="none" w:sz="0" w:space="0" w:color="auto"/>
      </w:divBdr>
    </w:div>
    <w:div w:id="458450262">
      <w:bodyDiv w:val="1"/>
      <w:marLeft w:val="0"/>
      <w:marRight w:val="0"/>
      <w:marTop w:val="0"/>
      <w:marBottom w:val="0"/>
      <w:divBdr>
        <w:top w:val="none" w:sz="0" w:space="0" w:color="auto"/>
        <w:left w:val="none" w:sz="0" w:space="0" w:color="auto"/>
        <w:bottom w:val="none" w:sz="0" w:space="0" w:color="auto"/>
        <w:right w:val="none" w:sz="0" w:space="0" w:color="auto"/>
      </w:divBdr>
    </w:div>
    <w:div w:id="458494582">
      <w:bodyDiv w:val="1"/>
      <w:marLeft w:val="0"/>
      <w:marRight w:val="0"/>
      <w:marTop w:val="0"/>
      <w:marBottom w:val="0"/>
      <w:divBdr>
        <w:top w:val="none" w:sz="0" w:space="0" w:color="auto"/>
        <w:left w:val="none" w:sz="0" w:space="0" w:color="auto"/>
        <w:bottom w:val="none" w:sz="0" w:space="0" w:color="auto"/>
        <w:right w:val="none" w:sz="0" w:space="0" w:color="auto"/>
      </w:divBdr>
    </w:div>
    <w:div w:id="458573636">
      <w:bodyDiv w:val="1"/>
      <w:marLeft w:val="0"/>
      <w:marRight w:val="0"/>
      <w:marTop w:val="0"/>
      <w:marBottom w:val="0"/>
      <w:divBdr>
        <w:top w:val="none" w:sz="0" w:space="0" w:color="auto"/>
        <w:left w:val="none" w:sz="0" w:space="0" w:color="auto"/>
        <w:bottom w:val="none" w:sz="0" w:space="0" w:color="auto"/>
        <w:right w:val="none" w:sz="0" w:space="0" w:color="auto"/>
      </w:divBdr>
    </w:div>
    <w:div w:id="458836593">
      <w:bodyDiv w:val="1"/>
      <w:marLeft w:val="0"/>
      <w:marRight w:val="0"/>
      <w:marTop w:val="0"/>
      <w:marBottom w:val="0"/>
      <w:divBdr>
        <w:top w:val="none" w:sz="0" w:space="0" w:color="auto"/>
        <w:left w:val="none" w:sz="0" w:space="0" w:color="auto"/>
        <w:bottom w:val="none" w:sz="0" w:space="0" w:color="auto"/>
        <w:right w:val="none" w:sz="0" w:space="0" w:color="auto"/>
      </w:divBdr>
    </w:div>
    <w:div w:id="458915746">
      <w:bodyDiv w:val="1"/>
      <w:marLeft w:val="0"/>
      <w:marRight w:val="0"/>
      <w:marTop w:val="0"/>
      <w:marBottom w:val="0"/>
      <w:divBdr>
        <w:top w:val="none" w:sz="0" w:space="0" w:color="auto"/>
        <w:left w:val="none" w:sz="0" w:space="0" w:color="auto"/>
        <w:bottom w:val="none" w:sz="0" w:space="0" w:color="auto"/>
        <w:right w:val="none" w:sz="0" w:space="0" w:color="auto"/>
      </w:divBdr>
    </w:div>
    <w:div w:id="458958070">
      <w:bodyDiv w:val="1"/>
      <w:marLeft w:val="0"/>
      <w:marRight w:val="0"/>
      <w:marTop w:val="0"/>
      <w:marBottom w:val="0"/>
      <w:divBdr>
        <w:top w:val="none" w:sz="0" w:space="0" w:color="auto"/>
        <w:left w:val="none" w:sz="0" w:space="0" w:color="auto"/>
        <w:bottom w:val="none" w:sz="0" w:space="0" w:color="auto"/>
        <w:right w:val="none" w:sz="0" w:space="0" w:color="auto"/>
      </w:divBdr>
    </w:div>
    <w:div w:id="459111573">
      <w:bodyDiv w:val="1"/>
      <w:marLeft w:val="0"/>
      <w:marRight w:val="0"/>
      <w:marTop w:val="0"/>
      <w:marBottom w:val="0"/>
      <w:divBdr>
        <w:top w:val="none" w:sz="0" w:space="0" w:color="auto"/>
        <w:left w:val="none" w:sz="0" w:space="0" w:color="auto"/>
        <w:bottom w:val="none" w:sz="0" w:space="0" w:color="auto"/>
        <w:right w:val="none" w:sz="0" w:space="0" w:color="auto"/>
      </w:divBdr>
    </w:div>
    <w:div w:id="459147585">
      <w:bodyDiv w:val="1"/>
      <w:marLeft w:val="0"/>
      <w:marRight w:val="0"/>
      <w:marTop w:val="0"/>
      <w:marBottom w:val="0"/>
      <w:divBdr>
        <w:top w:val="none" w:sz="0" w:space="0" w:color="auto"/>
        <w:left w:val="none" w:sz="0" w:space="0" w:color="auto"/>
        <w:bottom w:val="none" w:sz="0" w:space="0" w:color="auto"/>
        <w:right w:val="none" w:sz="0" w:space="0" w:color="auto"/>
      </w:divBdr>
    </w:div>
    <w:div w:id="459148393">
      <w:bodyDiv w:val="1"/>
      <w:marLeft w:val="0"/>
      <w:marRight w:val="0"/>
      <w:marTop w:val="0"/>
      <w:marBottom w:val="0"/>
      <w:divBdr>
        <w:top w:val="none" w:sz="0" w:space="0" w:color="auto"/>
        <w:left w:val="none" w:sz="0" w:space="0" w:color="auto"/>
        <w:bottom w:val="none" w:sz="0" w:space="0" w:color="auto"/>
        <w:right w:val="none" w:sz="0" w:space="0" w:color="auto"/>
      </w:divBdr>
    </w:div>
    <w:div w:id="459298091">
      <w:bodyDiv w:val="1"/>
      <w:marLeft w:val="0"/>
      <w:marRight w:val="0"/>
      <w:marTop w:val="0"/>
      <w:marBottom w:val="0"/>
      <w:divBdr>
        <w:top w:val="none" w:sz="0" w:space="0" w:color="auto"/>
        <w:left w:val="none" w:sz="0" w:space="0" w:color="auto"/>
        <w:bottom w:val="none" w:sz="0" w:space="0" w:color="auto"/>
        <w:right w:val="none" w:sz="0" w:space="0" w:color="auto"/>
      </w:divBdr>
    </w:div>
    <w:div w:id="459344039">
      <w:bodyDiv w:val="1"/>
      <w:marLeft w:val="0"/>
      <w:marRight w:val="0"/>
      <w:marTop w:val="0"/>
      <w:marBottom w:val="0"/>
      <w:divBdr>
        <w:top w:val="none" w:sz="0" w:space="0" w:color="auto"/>
        <w:left w:val="none" w:sz="0" w:space="0" w:color="auto"/>
        <w:bottom w:val="none" w:sz="0" w:space="0" w:color="auto"/>
        <w:right w:val="none" w:sz="0" w:space="0" w:color="auto"/>
      </w:divBdr>
    </w:div>
    <w:div w:id="459496336">
      <w:bodyDiv w:val="1"/>
      <w:marLeft w:val="0"/>
      <w:marRight w:val="0"/>
      <w:marTop w:val="0"/>
      <w:marBottom w:val="0"/>
      <w:divBdr>
        <w:top w:val="none" w:sz="0" w:space="0" w:color="auto"/>
        <w:left w:val="none" w:sz="0" w:space="0" w:color="auto"/>
        <w:bottom w:val="none" w:sz="0" w:space="0" w:color="auto"/>
        <w:right w:val="none" w:sz="0" w:space="0" w:color="auto"/>
      </w:divBdr>
    </w:div>
    <w:div w:id="459496651">
      <w:bodyDiv w:val="1"/>
      <w:marLeft w:val="0"/>
      <w:marRight w:val="0"/>
      <w:marTop w:val="0"/>
      <w:marBottom w:val="0"/>
      <w:divBdr>
        <w:top w:val="none" w:sz="0" w:space="0" w:color="auto"/>
        <w:left w:val="none" w:sz="0" w:space="0" w:color="auto"/>
        <w:bottom w:val="none" w:sz="0" w:space="0" w:color="auto"/>
        <w:right w:val="none" w:sz="0" w:space="0" w:color="auto"/>
      </w:divBdr>
    </w:div>
    <w:div w:id="459539273">
      <w:bodyDiv w:val="1"/>
      <w:marLeft w:val="0"/>
      <w:marRight w:val="0"/>
      <w:marTop w:val="0"/>
      <w:marBottom w:val="0"/>
      <w:divBdr>
        <w:top w:val="none" w:sz="0" w:space="0" w:color="auto"/>
        <w:left w:val="none" w:sz="0" w:space="0" w:color="auto"/>
        <w:bottom w:val="none" w:sz="0" w:space="0" w:color="auto"/>
        <w:right w:val="none" w:sz="0" w:space="0" w:color="auto"/>
      </w:divBdr>
    </w:div>
    <w:div w:id="459611532">
      <w:bodyDiv w:val="1"/>
      <w:marLeft w:val="0"/>
      <w:marRight w:val="0"/>
      <w:marTop w:val="0"/>
      <w:marBottom w:val="0"/>
      <w:divBdr>
        <w:top w:val="none" w:sz="0" w:space="0" w:color="auto"/>
        <w:left w:val="none" w:sz="0" w:space="0" w:color="auto"/>
        <w:bottom w:val="none" w:sz="0" w:space="0" w:color="auto"/>
        <w:right w:val="none" w:sz="0" w:space="0" w:color="auto"/>
      </w:divBdr>
    </w:div>
    <w:div w:id="459763386">
      <w:bodyDiv w:val="1"/>
      <w:marLeft w:val="0"/>
      <w:marRight w:val="0"/>
      <w:marTop w:val="0"/>
      <w:marBottom w:val="0"/>
      <w:divBdr>
        <w:top w:val="none" w:sz="0" w:space="0" w:color="auto"/>
        <w:left w:val="none" w:sz="0" w:space="0" w:color="auto"/>
        <w:bottom w:val="none" w:sz="0" w:space="0" w:color="auto"/>
        <w:right w:val="none" w:sz="0" w:space="0" w:color="auto"/>
      </w:divBdr>
    </w:div>
    <w:div w:id="459802762">
      <w:bodyDiv w:val="1"/>
      <w:marLeft w:val="0"/>
      <w:marRight w:val="0"/>
      <w:marTop w:val="0"/>
      <w:marBottom w:val="0"/>
      <w:divBdr>
        <w:top w:val="none" w:sz="0" w:space="0" w:color="auto"/>
        <w:left w:val="none" w:sz="0" w:space="0" w:color="auto"/>
        <w:bottom w:val="none" w:sz="0" w:space="0" w:color="auto"/>
        <w:right w:val="none" w:sz="0" w:space="0" w:color="auto"/>
      </w:divBdr>
    </w:div>
    <w:div w:id="459810037">
      <w:bodyDiv w:val="1"/>
      <w:marLeft w:val="0"/>
      <w:marRight w:val="0"/>
      <w:marTop w:val="0"/>
      <w:marBottom w:val="0"/>
      <w:divBdr>
        <w:top w:val="none" w:sz="0" w:space="0" w:color="auto"/>
        <w:left w:val="none" w:sz="0" w:space="0" w:color="auto"/>
        <w:bottom w:val="none" w:sz="0" w:space="0" w:color="auto"/>
        <w:right w:val="none" w:sz="0" w:space="0" w:color="auto"/>
      </w:divBdr>
    </w:div>
    <w:div w:id="459953620">
      <w:bodyDiv w:val="1"/>
      <w:marLeft w:val="0"/>
      <w:marRight w:val="0"/>
      <w:marTop w:val="0"/>
      <w:marBottom w:val="0"/>
      <w:divBdr>
        <w:top w:val="none" w:sz="0" w:space="0" w:color="auto"/>
        <w:left w:val="none" w:sz="0" w:space="0" w:color="auto"/>
        <w:bottom w:val="none" w:sz="0" w:space="0" w:color="auto"/>
        <w:right w:val="none" w:sz="0" w:space="0" w:color="auto"/>
      </w:divBdr>
    </w:div>
    <w:div w:id="460028780">
      <w:bodyDiv w:val="1"/>
      <w:marLeft w:val="0"/>
      <w:marRight w:val="0"/>
      <w:marTop w:val="0"/>
      <w:marBottom w:val="0"/>
      <w:divBdr>
        <w:top w:val="none" w:sz="0" w:space="0" w:color="auto"/>
        <w:left w:val="none" w:sz="0" w:space="0" w:color="auto"/>
        <w:bottom w:val="none" w:sz="0" w:space="0" w:color="auto"/>
        <w:right w:val="none" w:sz="0" w:space="0" w:color="auto"/>
      </w:divBdr>
    </w:div>
    <w:div w:id="460076328">
      <w:bodyDiv w:val="1"/>
      <w:marLeft w:val="0"/>
      <w:marRight w:val="0"/>
      <w:marTop w:val="0"/>
      <w:marBottom w:val="0"/>
      <w:divBdr>
        <w:top w:val="none" w:sz="0" w:space="0" w:color="auto"/>
        <w:left w:val="none" w:sz="0" w:space="0" w:color="auto"/>
        <w:bottom w:val="none" w:sz="0" w:space="0" w:color="auto"/>
        <w:right w:val="none" w:sz="0" w:space="0" w:color="auto"/>
      </w:divBdr>
    </w:div>
    <w:div w:id="460152050">
      <w:bodyDiv w:val="1"/>
      <w:marLeft w:val="0"/>
      <w:marRight w:val="0"/>
      <w:marTop w:val="0"/>
      <w:marBottom w:val="0"/>
      <w:divBdr>
        <w:top w:val="none" w:sz="0" w:space="0" w:color="auto"/>
        <w:left w:val="none" w:sz="0" w:space="0" w:color="auto"/>
        <w:bottom w:val="none" w:sz="0" w:space="0" w:color="auto"/>
        <w:right w:val="none" w:sz="0" w:space="0" w:color="auto"/>
      </w:divBdr>
    </w:div>
    <w:div w:id="460194523">
      <w:bodyDiv w:val="1"/>
      <w:marLeft w:val="0"/>
      <w:marRight w:val="0"/>
      <w:marTop w:val="0"/>
      <w:marBottom w:val="0"/>
      <w:divBdr>
        <w:top w:val="none" w:sz="0" w:space="0" w:color="auto"/>
        <w:left w:val="none" w:sz="0" w:space="0" w:color="auto"/>
        <w:bottom w:val="none" w:sz="0" w:space="0" w:color="auto"/>
        <w:right w:val="none" w:sz="0" w:space="0" w:color="auto"/>
      </w:divBdr>
    </w:div>
    <w:div w:id="460197950">
      <w:bodyDiv w:val="1"/>
      <w:marLeft w:val="0"/>
      <w:marRight w:val="0"/>
      <w:marTop w:val="0"/>
      <w:marBottom w:val="0"/>
      <w:divBdr>
        <w:top w:val="none" w:sz="0" w:space="0" w:color="auto"/>
        <w:left w:val="none" w:sz="0" w:space="0" w:color="auto"/>
        <w:bottom w:val="none" w:sz="0" w:space="0" w:color="auto"/>
        <w:right w:val="none" w:sz="0" w:space="0" w:color="auto"/>
      </w:divBdr>
    </w:div>
    <w:div w:id="460198086">
      <w:bodyDiv w:val="1"/>
      <w:marLeft w:val="0"/>
      <w:marRight w:val="0"/>
      <w:marTop w:val="0"/>
      <w:marBottom w:val="0"/>
      <w:divBdr>
        <w:top w:val="none" w:sz="0" w:space="0" w:color="auto"/>
        <w:left w:val="none" w:sz="0" w:space="0" w:color="auto"/>
        <w:bottom w:val="none" w:sz="0" w:space="0" w:color="auto"/>
        <w:right w:val="none" w:sz="0" w:space="0" w:color="auto"/>
      </w:divBdr>
    </w:div>
    <w:div w:id="460270730">
      <w:bodyDiv w:val="1"/>
      <w:marLeft w:val="0"/>
      <w:marRight w:val="0"/>
      <w:marTop w:val="0"/>
      <w:marBottom w:val="0"/>
      <w:divBdr>
        <w:top w:val="none" w:sz="0" w:space="0" w:color="auto"/>
        <w:left w:val="none" w:sz="0" w:space="0" w:color="auto"/>
        <w:bottom w:val="none" w:sz="0" w:space="0" w:color="auto"/>
        <w:right w:val="none" w:sz="0" w:space="0" w:color="auto"/>
      </w:divBdr>
    </w:div>
    <w:div w:id="460272130">
      <w:bodyDiv w:val="1"/>
      <w:marLeft w:val="0"/>
      <w:marRight w:val="0"/>
      <w:marTop w:val="0"/>
      <w:marBottom w:val="0"/>
      <w:divBdr>
        <w:top w:val="none" w:sz="0" w:space="0" w:color="auto"/>
        <w:left w:val="none" w:sz="0" w:space="0" w:color="auto"/>
        <w:bottom w:val="none" w:sz="0" w:space="0" w:color="auto"/>
        <w:right w:val="none" w:sz="0" w:space="0" w:color="auto"/>
      </w:divBdr>
    </w:div>
    <w:div w:id="460341190">
      <w:bodyDiv w:val="1"/>
      <w:marLeft w:val="0"/>
      <w:marRight w:val="0"/>
      <w:marTop w:val="0"/>
      <w:marBottom w:val="0"/>
      <w:divBdr>
        <w:top w:val="none" w:sz="0" w:space="0" w:color="auto"/>
        <w:left w:val="none" w:sz="0" w:space="0" w:color="auto"/>
        <w:bottom w:val="none" w:sz="0" w:space="0" w:color="auto"/>
        <w:right w:val="none" w:sz="0" w:space="0" w:color="auto"/>
      </w:divBdr>
    </w:div>
    <w:div w:id="460344745">
      <w:bodyDiv w:val="1"/>
      <w:marLeft w:val="0"/>
      <w:marRight w:val="0"/>
      <w:marTop w:val="0"/>
      <w:marBottom w:val="0"/>
      <w:divBdr>
        <w:top w:val="none" w:sz="0" w:space="0" w:color="auto"/>
        <w:left w:val="none" w:sz="0" w:space="0" w:color="auto"/>
        <w:bottom w:val="none" w:sz="0" w:space="0" w:color="auto"/>
        <w:right w:val="none" w:sz="0" w:space="0" w:color="auto"/>
      </w:divBdr>
    </w:div>
    <w:div w:id="460345572">
      <w:bodyDiv w:val="1"/>
      <w:marLeft w:val="0"/>
      <w:marRight w:val="0"/>
      <w:marTop w:val="0"/>
      <w:marBottom w:val="0"/>
      <w:divBdr>
        <w:top w:val="none" w:sz="0" w:space="0" w:color="auto"/>
        <w:left w:val="none" w:sz="0" w:space="0" w:color="auto"/>
        <w:bottom w:val="none" w:sz="0" w:space="0" w:color="auto"/>
        <w:right w:val="none" w:sz="0" w:space="0" w:color="auto"/>
      </w:divBdr>
    </w:div>
    <w:div w:id="460345964">
      <w:bodyDiv w:val="1"/>
      <w:marLeft w:val="0"/>
      <w:marRight w:val="0"/>
      <w:marTop w:val="0"/>
      <w:marBottom w:val="0"/>
      <w:divBdr>
        <w:top w:val="none" w:sz="0" w:space="0" w:color="auto"/>
        <w:left w:val="none" w:sz="0" w:space="0" w:color="auto"/>
        <w:bottom w:val="none" w:sz="0" w:space="0" w:color="auto"/>
        <w:right w:val="none" w:sz="0" w:space="0" w:color="auto"/>
      </w:divBdr>
    </w:div>
    <w:div w:id="460460344">
      <w:bodyDiv w:val="1"/>
      <w:marLeft w:val="0"/>
      <w:marRight w:val="0"/>
      <w:marTop w:val="0"/>
      <w:marBottom w:val="0"/>
      <w:divBdr>
        <w:top w:val="none" w:sz="0" w:space="0" w:color="auto"/>
        <w:left w:val="none" w:sz="0" w:space="0" w:color="auto"/>
        <w:bottom w:val="none" w:sz="0" w:space="0" w:color="auto"/>
        <w:right w:val="none" w:sz="0" w:space="0" w:color="auto"/>
      </w:divBdr>
    </w:div>
    <w:div w:id="460462860">
      <w:bodyDiv w:val="1"/>
      <w:marLeft w:val="0"/>
      <w:marRight w:val="0"/>
      <w:marTop w:val="0"/>
      <w:marBottom w:val="0"/>
      <w:divBdr>
        <w:top w:val="none" w:sz="0" w:space="0" w:color="auto"/>
        <w:left w:val="none" w:sz="0" w:space="0" w:color="auto"/>
        <w:bottom w:val="none" w:sz="0" w:space="0" w:color="auto"/>
        <w:right w:val="none" w:sz="0" w:space="0" w:color="auto"/>
      </w:divBdr>
    </w:div>
    <w:div w:id="460534131">
      <w:bodyDiv w:val="1"/>
      <w:marLeft w:val="0"/>
      <w:marRight w:val="0"/>
      <w:marTop w:val="0"/>
      <w:marBottom w:val="0"/>
      <w:divBdr>
        <w:top w:val="none" w:sz="0" w:space="0" w:color="auto"/>
        <w:left w:val="none" w:sz="0" w:space="0" w:color="auto"/>
        <w:bottom w:val="none" w:sz="0" w:space="0" w:color="auto"/>
        <w:right w:val="none" w:sz="0" w:space="0" w:color="auto"/>
      </w:divBdr>
    </w:div>
    <w:div w:id="460540077">
      <w:bodyDiv w:val="1"/>
      <w:marLeft w:val="0"/>
      <w:marRight w:val="0"/>
      <w:marTop w:val="0"/>
      <w:marBottom w:val="0"/>
      <w:divBdr>
        <w:top w:val="none" w:sz="0" w:space="0" w:color="auto"/>
        <w:left w:val="none" w:sz="0" w:space="0" w:color="auto"/>
        <w:bottom w:val="none" w:sz="0" w:space="0" w:color="auto"/>
        <w:right w:val="none" w:sz="0" w:space="0" w:color="auto"/>
      </w:divBdr>
    </w:div>
    <w:div w:id="460684421">
      <w:bodyDiv w:val="1"/>
      <w:marLeft w:val="0"/>
      <w:marRight w:val="0"/>
      <w:marTop w:val="0"/>
      <w:marBottom w:val="0"/>
      <w:divBdr>
        <w:top w:val="none" w:sz="0" w:space="0" w:color="auto"/>
        <w:left w:val="none" w:sz="0" w:space="0" w:color="auto"/>
        <w:bottom w:val="none" w:sz="0" w:space="0" w:color="auto"/>
        <w:right w:val="none" w:sz="0" w:space="0" w:color="auto"/>
      </w:divBdr>
    </w:div>
    <w:div w:id="460730719">
      <w:bodyDiv w:val="1"/>
      <w:marLeft w:val="0"/>
      <w:marRight w:val="0"/>
      <w:marTop w:val="0"/>
      <w:marBottom w:val="0"/>
      <w:divBdr>
        <w:top w:val="none" w:sz="0" w:space="0" w:color="auto"/>
        <w:left w:val="none" w:sz="0" w:space="0" w:color="auto"/>
        <w:bottom w:val="none" w:sz="0" w:space="0" w:color="auto"/>
        <w:right w:val="none" w:sz="0" w:space="0" w:color="auto"/>
      </w:divBdr>
    </w:div>
    <w:div w:id="460803378">
      <w:bodyDiv w:val="1"/>
      <w:marLeft w:val="0"/>
      <w:marRight w:val="0"/>
      <w:marTop w:val="0"/>
      <w:marBottom w:val="0"/>
      <w:divBdr>
        <w:top w:val="none" w:sz="0" w:space="0" w:color="auto"/>
        <w:left w:val="none" w:sz="0" w:space="0" w:color="auto"/>
        <w:bottom w:val="none" w:sz="0" w:space="0" w:color="auto"/>
        <w:right w:val="none" w:sz="0" w:space="0" w:color="auto"/>
      </w:divBdr>
    </w:div>
    <w:div w:id="460879883">
      <w:bodyDiv w:val="1"/>
      <w:marLeft w:val="0"/>
      <w:marRight w:val="0"/>
      <w:marTop w:val="0"/>
      <w:marBottom w:val="0"/>
      <w:divBdr>
        <w:top w:val="none" w:sz="0" w:space="0" w:color="auto"/>
        <w:left w:val="none" w:sz="0" w:space="0" w:color="auto"/>
        <w:bottom w:val="none" w:sz="0" w:space="0" w:color="auto"/>
        <w:right w:val="none" w:sz="0" w:space="0" w:color="auto"/>
      </w:divBdr>
    </w:div>
    <w:div w:id="460881686">
      <w:bodyDiv w:val="1"/>
      <w:marLeft w:val="0"/>
      <w:marRight w:val="0"/>
      <w:marTop w:val="0"/>
      <w:marBottom w:val="0"/>
      <w:divBdr>
        <w:top w:val="none" w:sz="0" w:space="0" w:color="auto"/>
        <w:left w:val="none" w:sz="0" w:space="0" w:color="auto"/>
        <w:bottom w:val="none" w:sz="0" w:space="0" w:color="auto"/>
        <w:right w:val="none" w:sz="0" w:space="0" w:color="auto"/>
      </w:divBdr>
    </w:div>
    <w:div w:id="460928251">
      <w:bodyDiv w:val="1"/>
      <w:marLeft w:val="0"/>
      <w:marRight w:val="0"/>
      <w:marTop w:val="0"/>
      <w:marBottom w:val="0"/>
      <w:divBdr>
        <w:top w:val="none" w:sz="0" w:space="0" w:color="auto"/>
        <w:left w:val="none" w:sz="0" w:space="0" w:color="auto"/>
        <w:bottom w:val="none" w:sz="0" w:space="0" w:color="auto"/>
        <w:right w:val="none" w:sz="0" w:space="0" w:color="auto"/>
      </w:divBdr>
    </w:div>
    <w:div w:id="460995913">
      <w:bodyDiv w:val="1"/>
      <w:marLeft w:val="0"/>
      <w:marRight w:val="0"/>
      <w:marTop w:val="0"/>
      <w:marBottom w:val="0"/>
      <w:divBdr>
        <w:top w:val="none" w:sz="0" w:space="0" w:color="auto"/>
        <w:left w:val="none" w:sz="0" w:space="0" w:color="auto"/>
        <w:bottom w:val="none" w:sz="0" w:space="0" w:color="auto"/>
        <w:right w:val="none" w:sz="0" w:space="0" w:color="auto"/>
      </w:divBdr>
    </w:div>
    <w:div w:id="461073212">
      <w:bodyDiv w:val="1"/>
      <w:marLeft w:val="0"/>
      <w:marRight w:val="0"/>
      <w:marTop w:val="0"/>
      <w:marBottom w:val="0"/>
      <w:divBdr>
        <w:top w:val="none" w:sz="0" w:space="0" w:color="auto"/>
        <w:left w:val="none" w:sz="0" w:space="0" w:color="auto"/>
        <w:bottom w:val="none" w:sz="0" w:space="0" w:color="auto"/>
        <w:right w:val="none" w:sz="0" w:space="0" w:color="auto"/>
      </w:divBdr>
    </w:div>
    <w:div w:id="461075711">
      <w:bodyDiv w:val="1"/>
      <w:marLeft w:val="0"/>
      <w:marRight w:val="0"/>
      <w:marTop w:val="0"/>
      <w:marBottom w:val="0"/>
      <w:divBdr>
        <w:top w:val="none" w:sz="0" w:space="0" w:color="auto"/>
        <w:left w:val="none" w:sz="0" w:space="0" w:color="auto"/>
        <w:bottom w:val="none" w:sz="0" w:space="0" w:color="auto"/>
        <w:right w:val="none" w:sz="0" w:space="0" w:color="auto"/>
      </w:divBdr>
    </w:div>
    <w:div w:id="461190366">
      <w:bodyDiv w:val="1"/>
      <w:marLeft w:val="0"/>
      <w:marRight w:val="0"/>
      <w:marTop w:val="0"/>
      <w:marBottom w:val="0"/>
      <w:divBdr>
        <w:top w:val="none" w:sz="0" w:space="0" w:color="auto"/>
        <w:left w:val="none" w:sz="0" w:space="0" w:color="auto"/>
        <w:bottom w:val="none" w:sz="0" w:space="0" w:color="auto"/>
        <w:right w:val="none" w:sz="0" w:space="0" w:color="auto"/>
      </w:divBdr>
    </w:div>
    <w:div w:id="461273615">
      <w:bodyDiv w:val="1"/>
      <w:marLeft w:val="0"/>
      <w:marRight w:val="0"/>
      <w:marTop w:val="0"/>
      <w:marBottom w:val="0"/>
      <w:divBdr>
        <w:top w:val="none" w:sz="0" w:space="0" w:color="auto"/>
        <w:left w:val="none" w:sz="0" w:space="0" w:color="auto"/>
        <w:bottom w:val="none" w:sz="0" w:space="0" w:color="auto"/>
        <w:right w:val="none" w:sz="0" w:space="0" w:color="auto"/>
      </w:divBdr>
    </w:div>
    <w:div w:id="461312250">
      <w:bodyDiv w:val="1"/>
      <w:marLeft w:val="0"/>
      <w:marRight w:val="0"/>
      <w:marTop w:val="0"/>
      <w:marBottom w:val="0"/>
      <w:divBdr>
        <w:top w:val="none" w:sz="0" w:space="0" w:color="auto"/>
        <w:left w:val="none" w:sz="0" w:space="0" w:color="auto"/>
        <w:bottom w:val="none" w:sz="0" w:space="0" w:color="auto"/>
        <w:right w:val="none" w:sz="0" w:space="0" w:color="auto"/>
      </w:divBdr>
    </w:div>
    <w:div w:id="461339979">
      <w:bodyDiv w:val="1"/>
      <w:marLeft w:val="0"/>
      <w:marRight w:val="0"/>
      <w:marTop w:val="0"/>
      <w:marBottom w:val="0"/>
      <w:divBdr>
        <w:top w:val="none" w:sz="0" w:space="0" w:color="auto"/>
        <w:left w:val="none" w:sz="0" w:space="0" w:color="auto"/>
        <w:bottom w:val="none" w:sz="0" w:space="0" w:color="auto"/>
        <w:right w:val="none" w:sz="0" w:space="0" w:color="auto"/>
      </w:divBdr>
    </w:div>
    <w:div w:id="461384556">
      <w:bodyDiv w:val="1"/>
      <w:marLeft w:val="0"/>
      <w:marRight w:val="0"/>
      <w:marTop w:val="0"/>
      <w:marBottom w:val="0"/>
      <w:divBdr>
        <w:top w:val="none" w:sz="0" w:space="0" w:color="auto"/>
        <w:left w:val="none" w:sz="0" w:space="0" w:color="auto"/>
        <w:bottom w:val="none" w:sz="0" w:space="0" w:color="auto"/>
        <w:right w:val="none" w:sz="0" w:space="0" w:color="auto"/>
      </w:divBdr>
    </w:div>
    <w:div w:id="461462374">
      <w:bodyDiv w:val="1"/>
      <w:marLeft w:val="0"/>
      <w:marRight w:val="0"/>
      <w:marTop w:val="0"/>
      <w:marBottom w:val="0"/>
      <w:divBdr>
        <w:top w:val="none" w:sz="0" w:space="0" w:color="auto"/>
        <w:left w:val="none" w:sz="0" w:space="0" w:color="auto"/>
        <w:bottom w:val="none" w:sz="0" w:space="0" w:color="auto"/>
        <w:right w:val="none" w:sz="0" w:space="0" w:color="auto"/>
      </w:divBdr>
    </w:div>
    <w:div w:id="461465818">
      <w:bodyDiv w:val="1"/>
      <w:marLeft w:val="0"/>
      <w:marRight w:val="0"/>
      <w:marTop w:val="0"/>
      <w:marBottom w:val="0"/>
      <w:divBdr>
        <w:top w:val="none" w:sz="0" w:space="0" w:color="auto"/>
        <w:left w:val="none" w:sz="0" w:space="0" w:color="auto"/>
        <w:bottom w:val="none" w:sz="0" w:space="0" w:color="auto"/>
        <w:right w:val="none" w:sz="0" w:space="0" w:color="auto"/>
      </w:divBdr>
    </w:div>
    <w:div w:id="461536423">
      <w:bodyDiv w:val="1"/>
      <w:marLeft w:val="0"/>
      <w:marRight w:val="0"/>
      <w:marTop w:val="0"/>
      <w:marBottom w:val="0"/>
      <w:divBdr>
        <w:top w:val="none" w:sz="0" w:space="0" w:color="auto"/>
        <w:left w:val="none" w:sz="0" w:space="0" w:color="auto"/>
        <w:bottom w:val="none" w:sz="0" w:space="0" w:color="auto"/>
        <w:right w:val="none" w:sz="0" w:space="0" w:color="auto"/>
      </w:divBdr>
    </w:div>
    <w:div w:id="461578386">
      <w:bodyDiv w:val="1"/>
      <w:marLeft w:val="0"/>
      <w:marRight w:val="0"/>
      <w:marTop w:val="0"/>
      <w:marBottom w:val="0"/>
      <w:divBdr>
        <w:top w:val="none" w:sz="0" w:space="0" w:color="auto"/>
        <w:left w:val="none" w:sz="0" w:space="0" w:color="auto"/>
        <w:bottom w:val="none" w:sz="0" w:space="0" w:color="auto"/>
        <w:right w:val="none" w:sz="0" w:space="0" w:color="auto"/>
      </w:divBdr>
    </w:div>
    <w:div w:id="461581786">
      <w:bodyDiv w:val="1"/>
      <w:marLeft w:val="0"/>
      <w:marRight w:val="0"/>
      <w:marTop w:val="0"/>
      <w:marBottom w:val="0"/>
      <w:divBdr>
        <w:top w:val="none" w:sz="0" w:space="0" w:color="auto"/>
        <w:left w:val="none" w:sz="0" w:space="0" w:color="auto"/>
        <w:bottom w:val="none" w:sz="0" w:space="0" w:color="auto"/>
        <w:right w:val="none" w:sz="0" w:space="0" w:color="auto"/>
      </w:divBdr>
    </w:div>
    <w:div w:id="461726566">
      <w:bodyDiv w:val="1"/>
      <w:marLeft w:val="0"/>
      <w:marRight w:val="0"/>
      <w:marTop w:val="0"/>
      <w:marBottom w:val="0"/>
      <w:divBdr>
        <w:top w:val="none" w:sz="0" w:space="0" w:color="auto"/>
        <w:left w:val="none" w:sz="0" w:space="0" w:color="auto"/>
        <w:bottom w:val="none" w:sz="0" w:space="0" w:color="auto"/>
        <w:right w:val="none" w:sz="0" w:space="0" w:color="auto"/>
      </w:divBdr>
    </w:div>
    <w:div w:id="461731353">
      <w:bodyDiv w:val="1"/>
      <w:marLeft w:val="0"/>
      <w:marRight w:val="0"/>
      <w:marTop w:val="0"/>
      <w:marBottom w:val="0"/>
      <w:divBdr>
        <w:top w:val="none" w:sz="0" w:space="0" w:color="auto"/>
        <w:left w:val="none" w:sz="0" w:space="0" w:color="auto"/>
        <w:bottom w:val="none" w:sz="0" w:space="0" w:color="auto"/>
        <w:right w:val="none" w:sz="0" w:space="0" w:color="auto"/>
      </w:divBdr>
    </w:div>
    <w:div w:id="461770308">
      <w:bodyDiv w:val="1"/>
      <w:marLeft w:val="0"/>
      <w:marRight w:val="0"/>
      <w:marTop w:val="0"/>
      <w:marBottom w:val="0"/>
      <w:divBdr>
        <w:top w:val="none" w:sz="0" w:space="0" w:color="auto"/>
        <w:left w:val="none" w:sz="0" w:space="0" w:color="auto"/>
        <w:bottom w:val="none" w:sz="0" w:space="0" w:color="auto"/>
        <w:right w:val="none" w:sz="0" w:space="0" w:color="auto"/>
      </w:divBdr>
    </w:div>
    <w:div w:id="461926344">
      <w:bodyDiv w:val="1"/>
      <w:marLeft w:val="0"/>
      <w:marRight w:val="0"/>
      <w:marTop w:val="0"/>
      <w:marBottom w:val="0"/>
      <w:divBdr>
        <w:top w:val="none" w:sz="0" w:space="0" w:color="auto"/>
        <w:left w:val="none" w:sz="0" w:space="0" w:color="auto"/>
        <w:bottom w:val="none" w:sz="0" w:space="0" w:color="auto"/>
        <w:right w:val="none" w:sz="0" w:space="0" w:color="auto"/>
      </w:divBdr>
    </w:div>
    <w:div w:id="462189086">
      <w:bodyDiv w:val="1"/>
      <w:marLeft w:val="0"/>
      <w:marRight w:val="0"/>
      <w:marTop w:val="0"/>
      <w:marBottom w:val="0"/>
      <w:divBdr>
        <w:top w:val="none" w:sz="0" w:space="0" w:color="auto"/>
        <w:left w:val="none" w:sz="0" w:space="0" w:color="auto"/>
        <w:bottom w:val="none" w:sz="0" w:space="0" w:color="auto"/>
        <w:right w:val="none" w:sz="0" w:space="0" w:color="auto"/>
      </w:divBdr>
    </w:div>
    <w:div w:id="462387083">
      <w:bodyDiv w:val="1"/>
      <w:marLeft w:val="0"/>
      <w:marRight w:val="0"/>
      <w:marTop w:val="0"/>
      <w:marBottom w:val="0"/>
      <w:divBdr>
        <w:top w:val="none" w:sz="0" w:space="0" w:color="auto"/>
        <w:left w:val="none" w:sz="0" w:space="0" w:color="auto"/>
        <w:bottom w:val="none" w:sz="0" w:space="0" w:color="auto"/>
        <w:right w:val="none" w:sz="0" w:space="0" w:color="auto"/>
      </w:divBdr>
    </w:div>
    <w:div w:id="462578281">
      <w:bodyDiv w:val="1"/>
      <w:marLeft w:val="0"/>
      <w:marRight w:val="0"/>
      <w:marTop w:val="0"/>
      <w:marBottom w:val="0"/>
      <w:divBdr>
        <w:top w:val="none" w:sz="0" w:space="0" w:color="auto"/>
        <w:left w:val="none" w:sz="0" w:space="0" w:color="auto"/>
        <w:bottom w:val="none" w:sz="0" w:space="0" w:color="auto"/>
        <w:right w:val="none" w:sz="0" w:space="0" w:color="auto"/>
      </w:divBdr>
    </w:div>
    <w:div w:id="462622821">
      <w:bodyDiv w:val="1"/>
      <w:marLeft w:val="0"/>
      <w:marRight w:val="0"/>
      <w:marTop w:val="0"/>
      <w:marBottom w:val="0"/>
      <w:divBdr>
        <w:top w:val="none" w:sz="0" w:space="0" w:color="auto"/>
        <w:left w:val="none" w:sz="0" w:space="0" w:color="auto"/>
        <w:bottom w:val="none" w:sz="0" w:space="0" w:color="auto"/>
        <w:right w:val="none" w:sz="0" w:space="0" w:color="auto"/>
      </w:divBdr>
    </w:div>
    <w:div w:id="462698466">
      <w:bodyDiv w:val="1"/>
      <w:marLeft w:val="0"/>
      <w:marRight w:val="0"/>
      <w:marTop w:val="0"/>
      <w:marBottom w:val="0"/>
      <w:divBdr>
        <w:top w:val="none" w:sz="0" w:space="0" w:color="auto"/>
        <w:left w:val="none" w:sz="0" w:space="0" w:color="auto"/>
        <w:bottom w:val="none" w:sz="0" w:space="0" w:color="auto"/>
        <w:right w:val="none" w:sz="0" w:space="0" w:color="auto"/>
      </w:divBdr>
    </w:div>
    <w:div w:id="462844248">
      <w:bodyDiv w:val="1"/>
      <w:marLeft w:val="0"/>
      <w:marRight w:val="0"/>
      <w:marTop w:val="0"/>
      <w:marBottom w:val="0"/>
      <w:divBdr>
        <w:top w:val="none" w:sz="0" w:space="0" w:color="auto"/>
        <w:left w:val="none" w:sz="0" w:space="0" w:color="auto"/>
        <w:bottom w:val="none" w:sz="0" w:space="0" w:color="auto"/>
        <w:right w:val="none" w:sz="0" w:space="0" w:color="auto"/>
      </w:divBdr>
    </w:div>
    <w:div w:id="462846505">
      <w:bodyDiv w:val="1"/>
      <w:marLeft w:val="0"/>
      <w:marRight w:val="0"/>
      <w:marTop w:val="0"/>
      <w:marBottom w:val="0"/>
      <w:divBdr>
        <w:top w:val="none" w:sz="0" w:space="0" w:color="auto"/>
        <w:left w:val="none" w:sz="0" w:space="0" w:color="auto"/>
        <w:bottom w:val="none" w:sz="0" w:space="0" w:color="auto"/>
        <w:right w:val="none" w:sz="0" w:space="0" w:color="auto"/>
      </w:divBdr>
    </w:div>
    <w:div w:id="462886252">
      <w:bodyDiv w:val="1"/>
      <w:marLeft w:val="0"/>
      <w:marRight w:val="0"/>
      <w:marTop w:val="0"/>
      <w:marBottom w:val="0"/>
      <w:divBdr>
        <w:top w:val="none" w:sz="0" w:space="0" w:color="auto"/>
        <w:left w:val="none" w:sz="0" w:space="0" w:color="auto"/>
        <w:bottom w:val="none" w:sz="0" w:space="0" w:color="auto"/>
        <w:right w:val="none" w:sz="0" w:space="0" w:color="auto"/>
      </w:divBdr>
    </w:div>
    <w:div w:id="463079247">
      <w:bodyDiv w:val="1"/>
      <w:marLeft w:val="0"/>
      <w:marRight w:val="0"/>
      <w:marTop w:val="0"/>
      <w:marBottom w:val="0"/>
      <w:divBdr>
        <w:top w:val="none" w:sz="0" w:space="0" w:color="auto"/>
        <w:left w:val="none" w:sz="0" w:space="0" w:color="auto"/>
        <w:bottom w:val="none" w:sz="0" w:space="0" w:color="auto"/>
        <w:right w:val="none" w:sz="0" w:space="0" w:color="auto"/>
      </w:divBdr>
    </w:div>
    <w:div w:id="463159512">
      <w:bodyDiv w:val="1"/>
      <w:marLeft w:val="0"/>
      <w:marRight w:val="0"/>
      <w:marTop w:val="0"/>
      <w:marBottom w:val="0"/>
      <w:divBdr>
        <w:top w:val="none" w:sz="0" w:space="0" w:color="auto"/>
        <w:left w:val="none" w:sz="0" w:space="0" w:color="auto"/>
        <w:bottom w:val="none" w:sz="0" w:space="0" w:color="auto"/>
        <w:right w:val="none" w:sz="0" w:space="0" w:color="auto"/>
      </w:divBdr>
    </w:div>
    <w:div w:id="463230683">
      <w:bodyDiv w:val="1"/>
      <w:marLeft w:val="0"/>
      <w:marRight w:val="0"/>
      <w:marTop w:val="0"/>
      <w:marBottom w:val="0"/>
      <w:divBdr>
        <w:top w:val="none" w:sz="0" w:space="0" w:color="auto"/>
        <w:left w:val="none" w:sz="0" w:space="0" w:color="auto"/>
        <w:bottom w:val="none" w:sz="0" w:space="0" w:color="auto"/>
        <w:right w:val="none" w:sz="0" w:space="0" w:color="auto"/>
      </w:divBdr>
    </w:div>
    <w:div w:id="463423193">
      <w:bodyDiv w:val="1"/>
      <w:marLeft w:val="0"/>
      <w:marRight w:val="0"/>
      <w:marTop w:val="0"/>
      <w:marBottom w:val="0"/>
      <w:divBdr>
        <w:top w:val="none" w:sz="0" w:space="0" w:color="auto"/>
        <w:left w:val="none" w:sz="0" w:space="0" w:color="auto"/>
        <w:bottom w:val="none" w:sz="0" w:space="0" w:color="auto"/>
        <w:right w:val="none" w:sz="0" w:space="0" w:color="auto"/>
      </w:divBdr>
    </w:div>
    <w:div w:id="463425600">
      <w:bodyDiv w:val="1"/>
      <w:marLeft w:val="0"/>
      <w:marRight w:val="0"/>
      <w:marTop w:val="0"/>
      <w:marBottom w:val="0"/>
      <w:divBdr>
        <w:top w:val="none" w:sz="0" w:space="0" w:color="auto"/>
        <w:left w:val="none" w:sz="0" w:space="0" w:color="auto"/>
        <w:bottom w:val="none" w:sz="0" w:space="0" w:color="auto"/>
        <w:right w:val="none" w:sz="0" w:space="0" w:color="auto"/>
      </w:divBdr>
    </w:div>
    <w:div w:id="463472077">
      <w:bodyDiv w:val="1"/>
      <w:marLeft w:val="0"/>
      <w:marRight w:val="0"/>
      <w:marTop w:val="0"/>
      <w:marBottom w:val="0"/>
      <w:divBdr>
        <w:top w:val="none" w:sz="0" w:space="0" w:color="auto"/>
        <w:left w:val="none" w:sz="0" w:space="0" w:color="auto"/>
        <w:bottom w:val="none" w:sz="0" w:space="0" w:color="auto"/>
        <w:right w:val="none" w:sz="0" w:space="0" w:color="auto"/>
      </w:divBdr>
    </w:div>
    <w:div w:id="463548787">
      <w:bodyDiv w:val="1"/>
      <w:marLeft w:val="0"/>
      <w:marRight w:val="0"/>
      <w:marTop w:val="0"/>
      <w:marBottom w:val="0"/>
      <w:divBdr>
        <w:top w:val="none" w:sz="0" w:space="0" w:color="auto"/>
        <w:left w:val="none" w:sz="0" w:space="0" w:color="auto"/>
        <w:bottom w:val="none" w:sz="0" w:space="0" w:color="auto"/>
        <w:right w:val="none" w:sz="0" w:space="0" w:color="auto"/>
      </w:divBdr>
    </w:div>
    <w:div w:id="463618420">
      <w:bodyDiv w:val="1"/>
      <w:marLeft w:val="0"/>
      <w:marRight w:val="0"/>
      <w:marTop w:val="0"/>
      <w:marBottom w:val="0"/>
      <w:divBdr>
        <w:top w:val="none" w:sz="0" w:space="0" w:color="auto"/>
        <w:left w:val="none" w:sz="0" w:space="0" w:color="auto"/>
        <w:bottom w:val="none" w:sz="0" w:space="0" w:color="auto"/>
        <w:right w:val="none" w:sz="0" w:space="0" w:color="auto"/>
      </w:divBdr>
    </w:div>
    <w:div w:id="464006556">
      <w:bodyDiv w:val="1"/>
      <w:marLeft w:val="0"/>
      <w:marRight w:val="0"/>
      <w:marTop w:val="0"/>
      <w:marBottom w:val="0"/>
      <w:divBdr>
        <w:top w:val="none" w:sz="0" w:space="0" w:color="auto"/>
        <w:left w:val="none" w:sz="0" w:space="0" w:color="auto"/>
        <w:bottom w:val="none" w:sz="0" w:space="0" w:color="auto"/>
        <w:right w:val="none" w:sz="0" w:space="0" w:color="auto"/>
      </w:divBdr>
    </w:div>
    <w:div w:id="464079070">
      <w:bodyDiv w:val="1"/>
      <w:marLeft w:val="0"/>
      <w:marRight w:val="0"/>
      <w:marTop w:val="0"/>
      <w:marBottom w:val="0"/>
      <w:divBdr>
        <w:top w:val="none" w:sz="0" w:space="0" w:color="auto"/>
        <w:left w:val="none" w:sz="0" w:space="0" w:color="auto"/>
        <w:bottom w:val="none" w:sz="0" w:space="0" w:color="auto"/>
        <w:right w:val="none" w:sz="0" w:space="0" w:color="auto"/>
      </w:divBdr>
    </w:div>
    <w:div w:id="464080319">
      <w:bodyDiv w:val="1"/>
      <w:marLeft w:val="0"/>
      <w:marRight w:val="0"/>
      <w:marTop w:val="0"/>
      <w:marBottom w:val="0"/>
      <w:divBdr>
        <w:top w:val="none" w:sz="0" w:space="0" w:color="auto"/>
        <w:left w:val="none" w:sz="0" w:space="0" w:color="auto"/>
        <w:bottom w:val="none" w:sz="0" w:space="0" w:color="auto"/>
        <w:right w:val="none" w:sz="0" w:space="0" w:color="auto"/>
      </w:divBdr>
    </w:div>
    <w:div w:id="464082727">
      <w:bodyDiv w:val="1"/>
      <w:marLeft w:val="0"/>
      <w:marRight w:val="0"/>
      <w:marTop w:val="0"/>
      <w:marBottom w:val="0"/>
      <w:divBdr>
        <w:top w:val="none" w:sz="0" w:space="0" w:color="auto"/>
        <w:left w:val="none" w:sz="0" w:space="0" w:color="auto"/>
        <w:bottom w:val="none" w:sz="0" w:space="0" w:color="auto"/>
        <w:right w:val="none" w:sz="0" w:space="0" w:color="auto"/>
      </w:divBdr>
    </w:div>
    <w:div w:id="464154506">
      <w:bodyDiv w:val="1"/>
      <w:marLeft w:val="0"/>
      <w:marRight w:val="0"/>
      <w:marTop w:val="0"/>
      <w:marBottom w:val="0"/>
      <w:divBdr>
        <w:top w:val="none" w:sz="0" w:space="0" w:color="auto"/>
        <w:left w:val="none" w:sz="0" w:space="0" w:color="auto"/>
        <w:bottom w:val="none" w:sz="0" w:space="0" w:color="auto"/>
        <w:right w:val="none" w:sz="0" w:space="0" w:color="auto"/>
      </w:divBdr>
    </w:div>
    <w:div w:id="464272420">
      <w:bodyDiv w:val="1"/>
      <w:marLeft w:val="0"/>
      <w:marRight w:val="0"/>
      <w:marTop w:val="0"/>
      <w:marBottom w:val="0"/>
      <w:divBdr>
        <w:top w:val="none" w:sz="0" w:space="0" w:color="auto"/>
        <w:left w:val="none" w:sz="0" w:space="0" w:color="auto"/>
        <w:bottom w:val="none" w:sz="0" w:space="0" w:color="auto"/>
        <w:right w:val="none" w:sz="0" w:space="0" w:color="auto"/>
      </w:divBdr>
    </w:div>
    <w:div w:id="464389678">
      <w:bodyDiv w:val="1"/>
      <w:marLeft w:val="0"/>
      <w:marRight w:val="0"/>
      <w:marTop w:val="0"/>
      <w:marBottom w:val="0"/>
      <w:divBdr>
        <w:top w:val="none" w:sz="0" w:space="0" w:color="auto"/>
        <w:left w:val="none" w:sz="0" w:space="0" w:color="auto"/>
        <w:bottom w:val="none" w:sz="0" w:space="0" w:color="auto"/>
        <w:right w:val="none" w:sz="0" w:space="0" w:color="auto"/>
      </w:divBdr>
    </w:div>
    <w:div w:id="464472026">
      <w:bodyDiv w:val="1"/>
      <w:marLeft w:val="0"/>
      <w:marRight w:val="0"/>
      <w:marTop w:val="0"/>
      <w:marBottom w:val="0"/>
      <w:divBdr>
        <w:top w:val="none" w:sz="0" w:space="0" w:color="auto"/>
        <w:left w:val="none" w:sz="0" w:space="0" w:color="auto"/>
        <w:bottom w:val="none" w:sz="0" w:space="0" w:color="auto"/>
        <w:right w:val="none" w:sz="0" w:space="0" w:color="auto"/>
      </w:divBdr>
    </w:div>
    <w:div w:id="464585734">
      <w:bodyDiv w:val="1"/>
      <w:marLeft w:val="0"/>
      <w:marRight w:val="0"/>
      <w:marTop w:val="0"/>
      <w:marBottom w:val="0"/>
      <w:divBdr>
        <w:top w:val="none" w:sz="0" w:space="0" w:color="auto"/>
        <w:left w:val="none" w:sz="0" w:space="0" w:color="auto"/>
        <w:bottom w:val="none" w:sz="0" w:space="0" w:color="auto"/>
        <w:right w:val="none" w:sz="0" w:space="0" w:color="auto"/>
      </w:divBdr>
    </w:div>
    <w:div w:id="464739361">
      <w:bodyDiv w:val="1"/>
      <w:marLeft w:val="0"/>
      <w:marRight w:val="0"/>
      <w:marTop w:val="0"/>
      <w:marBottom w:val="0"/>
      <w:divBdr>
        <w:top w:val="none" w:sz="0" w:space="0" w:color="auto"/>
        <w:left w:val="none" w:sz="0" w:space="0" w:color="auto"/>
        <w:bottom w:val="none" w:sz="0" w:space="0" w:color="auto"/>
        <w:right w:val="none" w:sz="0" w:space="0" w:color="auto"/>
      </w:divBdr>
    </w:div>
    <w:div w:id="464855139">
      <w:bodyDiv w:val="1"/>
      <w:marLeft w:val="0"/>
      <w:marRight w:val="0"/>
      <w:marTop w:val="0"/>
      <w:marBottom w:val="0"/>
      <w:divBdr>
        <w:top w:val="none" w:sz="0" w:space="0" w:color="auto"/>
        <w:left w:val="none" w:sz="0" w:space="0" w:color="auto"/>
        <w:bottom w:val="none" w:sz="0" w:space="0" w:color="auto"/>
        <w:right w:val="none" w:sz="0" w:space="0" w:color="auto"/>
      </w:divBdr>
    </w:div>
    <w:div w:id="465240832">
      <w:bodyDiv w:val="1"/>
      <w:marLeft w:val="0"/>
      <w:marRight w:val="0"/>
      <w:marTop w:val="0"/>
      <w:marBottom w:val="0"/>
      <w:divBdr>
        <w:top w:val="none" w:sz="0" w:space="0" w:color="auto"/>
        <w:left w:val="none" w:sz="0" w:space="0" w:color="auto"/>
        <w:bottom w:val="none" w:sz="0" w:space="0" w:color="auto"/>
        <w:right w:val="none" w:sz="0" w:space="0" w:color="auto"/>
      </w:divBdr>
    </w:div>
    <w:div w:id="465242169">
      <w:bodyDiv w:val="1"/>
      <w:marLeft w:val="0"/>
      <w:marRight w:val="0"/>
      <w:marTop w:val="0"/>
      <w:marBottom w:val="0"/>
      <w:divBdr>
        <w:top w:val="none" w:sz="0" w:space="0" w:color="auto"/>
        <w:left w:val="none" w:sz="0" w:space="0" w:color="auto"/>
        <w:bottom w:val="none" w:sz="0" w:space="0" w:color="auto"/>
        <w:right w:val="none" w:sz="0" w:space="0" w:color="auto"/>
      </w:divBdr>
    </w:div>
    <w:div w:id="465317433">
      <w:bodyDiv w:val="1"/>
      <w:marLeft w:val="0"/>
      <w:marRight w:val="0"/>
      <w:marTop w:val="0"/>
      <w:marBottom w:val="0"/>
      <w:divBdr>
        <w:top w:val="none" w:sz="0" w:space="0" w:color="auto"/>
        <w:left w:val="none" w:sz="0" w:space="0" w:color="auto"/>
        <w:bottom w:val="none" w:sz="0" w:space="0" w:color="auto"/>
        <w:right w:val="none" w:sz="0" w:space="0" w:color="auto"/>
      </w:divBdr>
    </w:div>
    <w:div w:id="465392452">
      <w:bodyDiv w:val="1"/>
      <w:marLeft w:val="0"/>
      <w:marRight w:val="0"/>
      <w:marTop w:val="0"/>
      <w:marBottom w:val="0"/>
      <w:divBdr>
        <w:top w:val="none" w:sz="0" w:space="0" w:color="auto"/>
        <w:left w:val="none" w:sz="0" w:space="0" w:color="auto"/>
        <w:bottom w:val="none" w:sz="0" w:space="0" w:color="auto"/>
        <w:right w:val="none" w:sz="0" w:space="0" w:color="auto"/>
      </w:divBdr>
    </w:div>
    <w:div w:id="465396800">
      <w:bodyDiv w:val="1"/>
      <w:marLeft w:val="0"/>
      <w:marRight w:val="0"/>
      <w:marTop w:val="0"/>
      <w:marBottom w:val="0"/>
      <w:divBdr>
        <w:top w:val="none" w:sz="0" w:space="0" w:color="auto"/>
        <w:left w:val="none" w:sz="0" w:space="0" w:color="auto"/>
        <w:bottom w:val="none" w:sz="0" w:space="0" w:color="auto"/>
        <w:right w:val="none" w:sz="0" w:space="0" w:color="auto"/>
      </w:divBdr>
    </w:div>
    <w:div w:id="465398342">
      <w:bodyDiv w:val="1"/>
      <w:marLeft w:val="0"/>
      <w:marRight w:val="0"/>
      <w:marTop w:val="0"/>
      <w:marBottom w:val="0"/>
      <w:divBdr>
        <w:top w:val="none" w:sz="0" w:space="0" w:color="auto"/>
        <w:left w:val="none" w:sz="0" w:space="0" w:color="auto"/>
        <w:bottom w:val="none" w:sz="0" w:space="0" w:color="auto"/>
        <w:right w:val="none" w:sz="0" w:space="0" w:color="auto"/>
      </w:divBdr>
    </w:div>
    <w:div w:id="465513476">
      <w:bodyDiv w:val="1"/>
      <w:marLeft w:val="0"/>
      <w:marRight w:val="0"/>
      <w:marTop w:val="0"/>
      <w:marBottom w:val="0"/>
      <w:divBdr>
        <w:top w:val="none" w:sz="0" w:space="0" w:color="auto"/>
        <w:left w:val="none" w:sz="0" w:space="0" w:color="auto"/>
        <w:bottom w:val="none" w:sz="0" w:space="0" w:color="auto"/>
        <w:right w:val="none" w:sz="0" w:space="0" w:color="auto"/>
      </w:divBdr>
    </w:div>
    <w:div w:id="465514806">
      <w:bodyDiv w:val="1"/>
      <w:marLeft w:val="0"/>
      <w:marRight w:val="0"/>
      <w:marTop w:val="0"/>
      <w:marBottom w:val="0"/>
      <w:divBdr>
        <w:top w:val="none" w:sz="0" w:space="0" w:color="auto"/>
        <w:left w:val="none" w:sz="0" w:space="0" w:color="auto"/>
        <w:bottom w:val="none" w:sz="0" w:space="0" w:color="auto"/>
        <w:right w:val="none" w:sz="0" w:space="0" w:color="auto"/>
      </w:divBdr>
    </w:div>
    <w:div w:id="465515966">
      <w:bodyDiv w:val="1"/>
      <w:marLeft w:val="0"/>
      <w:marRight w:val="0"/>
      <w:marTop w:val="0"/>
      <w:marBottom w:val="0"/>
      <w:divBdr>
        <w:top w:val="none" w:sz="0" w:space="0" w:color="auto"/>
        <w:left w:val="none" w:sz="0" w:space="0" w:color="auto"/>
        <w:bottom w:val="none" w:sz="0" w:space="0" w:color="auto"/>
        <w:right w:val="none" w:sz="0" w:space="0" w:color="auto"/>
      </w:divBdr>
    </w:div>
    <w:div w:id="465700652">
      <w:bodyDiv w:val="1"/>
      <w:marLeft w:val="0"/>
      <w:marRight w:val="0"/>
      <w:marTop w:val="0"/>
      <w:marBottom w:val="0"/>
      <w:divBdr>
        <w:top w:val="none" w:sz="0" w:space="0" w:color="auto"/>
        <w:left w:val="none" w:sz="0" w:space="0" w:color="auto"/>
        <w:bottom w:val="none" w:sz="0" w:space="0" w:color="auto"/>
        <w:right w:val="none" w:sz="0" w:space="0" w:color="auto"/>
      </w:divBdr>
    </w:div>
    <w:div w:id="465703738">
      <w:bodyDiv w:val="1"/>
      <w:marLeft w:val="0"/>
      <w:marRight w:val="0"/>
      <w:marTop w:val="0"/>
      <w:marBottom w:val="0"/>
      <w:divBdr>
        <w:top w:val="none" w:sz="0" w:space="0" w:color="auto"/>
        <w:left w:val="none" w:sz="0" w:space="0" w:color="auto"/>
        <w:bottom w:val="none" w:sz="0" w:space="0" w:color="auto"/>
        <w:right w:val="none" w:sz="0" w:space="0" w:color="auto"/>
      </w:divBdr>
    </w:div>
    <w:div w:id="465705928">
      <w:bodyDiv w:val="1"/>
      <w:marLeft w:val="0"/>
      <w:marRight w:val="0"/>
      <w:marTop w:val="0"/>
      <w:marBottom w:val="0"/>
      <w:divBdr>
        <w:top w:val="none" w:sz="0" w:space="0" w:color="auto"/>
        <w:left w:val="none" w:sz="0" w:space="0" w:color="auto"/>
        <w:bottom w:val="none" w:sz="0" w:space="0" w:color="auto"/>
        <w:right w:val="none" w:sz="0" w:space="0" w:color="auto"/>
      </w:divBdr>
    </w:div>
    <w:div w:id="465974122">
      <w:bodyDiv w:val="1"/>
      <w:marLeft w:val="0"/>
      <w:marRight w:val="0"/>
      <w:marTop w:val="0"/>
      <w:marBottom w:val="0"/>
      <w:divBdr>
        <w:top w:val="none" w:sz="0" w:space="0" w:color="auto"/>
        <w:left w:val="none" w:sz="0" w:space="0" w:color="auto"/>
        <w:bottom w:val="none" w:sz="0" w:space="0" w:color="auto"/>
        <w:right w:val="none" w:sz="0" w:space="0" w:color="auto"/>
      </w:divBdr>
    </w:div>
    <w:div w:id="465975478">
      <w:bodyDiv w:val="1"/>
      <w:marLeft w:val="0"/>
      <w:marRight w:val="0"/>
      <w:marTop w:val="0"/>
      <w:marBottom w:val="0"/>
      <w:divBdr>
        <w:top w:val="none" w:sz="0" w:space="0" w:color="auto"/>
        <w:left w:val="none" w:sz="0" w:space="0" w:color="auto"/>
        <w:bottom w:val="none" w:sz="0" w:space="0" w:color="auto"/>
        <w:right w:val="none" w:sz="0" w:space="0" w:color="auto"/>
      </w:divBdr>
    </w:div>
    <w:div w:id="466171400">
      <w:bodyDiv w:val="1"/>
      <w:marLeft w:val="0"/>
      <w:marRight w:val="0"/>
      <w:marTop w:val="0"/>
      <w:marBottom w:val="0"/>
      <w:divBdr>
        <w:top w:val="none" w:sz="0" w:space="0" w:color="auto"/>
        <w:left w:val="none" w:sz="0" w:space="0" w:color="auto"/>
        <w:bottom w:val="none" w:sz="0" w:space="0" w:color="auto"/>
        <w:right w:val="none" w:sz="0" w:space="0" w:color="auto"/>
      </w:divBdr>
    </w:div>
    <w:div w:id="466238524">
      <w:bodyDiv w:val="1"/>
      <w:marLeft w:val="0"/>
      <w:marRight w:val="0"/>
      <w:marTop w:val="0"/>
      <w:marBottom w:val="0"/>
      <w:divBdr>
        <w:top w:val="none" w:sz="0" w:space="0" w:color="auto"/>
        <w:left w:val="none" w:sz="0" w:space="0" w:color="auto"/>
        <w:bottom w:val="none" w:sz="0" w:space="0" w:color="auto"/>
        <w:right w:val="none" w:sz="0" w:space="0" w:color="auto"/>
      </w:divBdr>
    </w:div>
    <w:div w:id="466244746">
      <w:bodyDiv w:val="1"/>
      <w:marLeft w:val="0"/>
      <w:marRight w:val="0"/>
      <w:marTop w:val="0"/>
      <w:marBottom w:val="0"/>
      <w:divBdr>
        <w:top w:val="none" w:sz="0" w:space="0" w:color="auto"/>
        <w:left w:val="none" w:sz="0" w:space="0" w:color="auto"/>
        <w:bottom w:val="none" w:sz="0" w:space="0" w:color="auto"/>
        <w:right w:val="none" w:sz="0" w:space="0" w:color="auto"/>
      </w:divBdr>
    </w:div>
    <w:div w:id="466314533">
      <w:bodyDiv w:val="1"/>
      <w:marLeft w:val="0"/>
      <w:marRight w:val="0"/>
      <w:marTop w:val="0"/>
      <w:marBottom w:val="0"/>
      <w:divBdr>
        <w:top w:val="none" w:sz="0" w:space="0" w:color="auto"/>
        <w:left w:val="none" w:sz="0" w:space="0" w:color="auto"/>
        <w:bottom w:val="none" w:sz="0" w:space="0" w:color="auto"/>
        <w:right w:val="none" w:sz="0" w:space="0" w:color="auto"/>
      </w:divBdr>
    </w:div>
    <w:div w:id="466361614">
      <w:bodyDiv w:val="1"/>
      <w:marLeft w:val="0"/>
      <w:marRight w:val="0"/>
      <w:marTop w:val="0"/>
      <w:marBottom w:val="0"/>
      <w:divBdr>
        <w:top w:val="none" w:sz="0" w:space="0" w:color="auto"/>
        <w:left w:val="none" w:sz="0" w:space="0" w:color="auto"/>
        <w:bottom w:val="none" w:sz="0" w:space="0" w:color="auto"/>
        <w:right w:val="none" w:sz="0" w:space="0" w:color="auto"/>
      </w:divBdr>
    </w:div>
    <w:div w:id="466362291">
      <w:bodyDiv w:val="1"/>
      <w:marLeft w:val="0"/>
      <w:marRight w:val="0"/>
      <w:marTop w:val="0"/>
      <w:marBottom w:val="0"/>
      <w:divBdr>
        <w:top w:val="none" w:sz="0" w:space="0" w:color="auto"/>
        <w:left w:val="none" w:sz="0" w:space="0" w:color="auto"/>
        <w:bottom w:val="none" w:sz="0" w:space="0" w:color="auto"/>
        <w:right w:val="none" w:sz="0" w:space="0" w:color="auto"/>
      </w:divBdr>
    </w:div>
    <w:div w:id="466363486">
      <w:bodyDiv w:val="1"/>
      <w:marLeft w:val="0"/>
      <w:marRight w:val="0"/>
      <w:marTop w:val="0"/>
      <w:marBottom w:val="0"/>
      <w:divBdr>
        <w:top w:val="none" w:sz="0" w:space="0" w:color="auto"/>
        <w:left w:val="none" w:sz="0" w:space="0" w:color="auto"/>
        <w:bottom w:val="none" w:sz="0" w:space="0" w:color="auto"/>
        <w:right w:val="none" w:sz="0" w:space="0" w:color="auto"/>
      </w:divBdr>
    </w:div>
    <w:div w:id="466438874">
      <w:bodyDiv w:val="1"/>
      <w:marLeft w:val="0"/>
      <w:marRight w:val="0"/>
      <w:marTop w:val="0"/>
      <w:marBottom w:val="0"/>
      <w:divBdr>
        <w:top w:val="none" w:sz="0" w:space="0" w:color="auto"/>
        <w:left w:val="none" w:sz="0" w:space="0" w:color="auto"/>
        <w:bottom w:val="none" w:sz="0" w:space="0" w:color="auto"/>
        <w:right w:val="none" w:sz="0" w:space="0" w:color="auto"/>
      </w:divBdr>
    </w:div>
    <w:div w:id="466514152">
      <w:bodyDiv w:val="1"/>
      <w:marLeft w:val="0"/>
      <w:marRight w:val="0"/>
      <w:marTop w:val="0"/>
      <w:marBottom w:val="0"/>
      <w:divBdr>
        <w:top w:val="none" w:sz="0" w:space="0" w:color="auto"/>
        <w:left w:val="none" w:sz="0" w:space="0" w:color="auto"/>
        <w:bottom w:val="none" w:sz="0" w:space="0" w:color="auto"/>
        <w:right w:val="none" w:sz="0" w:space="0" w:color="auto"/>
      </w:divBdr>
    </w:div>
    <w:div w:id="466629143">
      <w:bodyDiv w:val="1"/>
      <w:marLeft w:val="0"/>
      <w:marRight w:val="0"/>
      <w:marTop w:val="0"/>
      <w:marBottom w:val="0"/>
      <w:divBdr>
        <w:top w:val="none" w:sz="0" w:space="0" w:color="auto"/>
        <w:left w:val="none" w:sz="0" w:space="0" w:color="auto"/>
        <w:bottom w:val="none" w:sz="0" w:space="0" w:color="auto"/>
        <w:right w:val="none" w:sz="0" w:space="0" w:color="auto"/>
      </w:divBdr>
    </w:div>
    <w:div w:id="466822731">
      <w:bodyDiv w:val="1"/>
      <w:marLeft w:val="0"/>
      <w:marRight w:val="0"/>
      <w:marTop w:val="0"/>
      <w:marBottom w:val="0"/>
      <w:divBdr>
        <w:top w:val="none" w:sz="0" w:space="0" w:color="auto"/>
        <w:left w:val="none" w:sz="0" w:space="0" w:color="auto"/>
        <w:bottom w:val="none" w:sz="0" w:space="0" w:color="auto"/>
        <w:right w:val="none" w:sz="0" w:space="0" w:color="auto"/>
      </w:divBdr>
    </w:div>
    <w:div w:id="466893499">
      <w:bodyDiv w:val="1"/>
      <w:marLeft w:val="0"/>
      <w:marRight w:val="0"/>
      <w:marTop w:val="0"/>
      <w:marBottom w:val="0"/>
      <w:divBdr>
        <w:top w:val="none" w:sz="0" w:space="0" w:color="auto"/>
        <w:left w:val="none" w:sz="0" w:space="0" w:color="auto"/>
        <w:bottom w:val="none" w:sz="0" w:space="0" w:color="auto"/>
        <w:right w:val="none" w:sz="0" w:space="0" w:color="auto"/>
      </w:divBdr>
    </w:div>
    <w:div w:id="467016384">
      <w:bodyDiv w:val="1"/>
      <w:marLeft w:val="0"/>
      <w:marRight w:val="0"/>
      <w:marTop w:val="0"/>
      <w:marBottom w:val="0"/>
      <w:divBdr>
        <w:top w:val="none" w:sz="0" w:space="0" w:color="auto"/>
        <w:left w:val="none" w:sz="0" w:space="0" w:color="auto"/>
        <w:bottom w:val="none" w:sz="0" w:space="0" w:color="auto"/>
        <w:right w:val="none" w:sz="0" w:space="0" w:color="auto"/>
      </w:divBdr>
    </w:div>
    <w:div w:id="467086725">
      <w:bodyDiv w:val="1"/>
      <w:marLeft w:val="0"/>
      <w:marRight w:val="0"/>
      <w:marTop w:val="0"/>
      <w:marBottom w:val="0"/>
      <w:divBdr>
        <w:top w:val="none" w:sz="0" w:space="0" w:color="auto"/>
        <w:left w:val="none" w:sz="0" w:space="0" w:color="auto"/>
        <w:bottom w:val="none" w:sz="0" w:space="0" w:color="auto"/>
        <w:right w:val="none" w:sz="0" w:space="0" w:color="auto"/>
      </w:divBdr>
    </w:div>
    <w:div w:id="467089494">
      <w:bodyDiv w:val="1"/>
      <w:marLeft w:val="0"/>
      <w:marRight w:val="0"/>
      <w:marTop w:val="0"/>
      <w:marBottom w:val="0"/>
      <w:divBdr>
        <w:top w:val="none" w:sz="0" w:space="0" w:color="auto"/>
        <w:left w:val="none" w:sz="0" w:space="0" w:color="auto"/>
        <w:bottom w:val="none" w:sz="0" w:space="0" w:color="auto"/>
        <w:right w:val="none" w:sz="0" w:space="0" w:color="auto"/>
      </w:divBdr>
    </w:div>
    <w:div w:id="467094061">
      <w:bodyDiv w:val="1"/>
      <w:marLeft w:val="0"/>
      <w:marRight w:val="0"/>
      <w:marTop w:val="0"/>
      <w:marBottom w:val="0"/>
      <w:divBdr>
        <w:top w:val="none" w:sz="0" w:space="0" w:color="auto"/>
        <w:left w:val="none" w:sz="0" w:space="0" w:color="auto"/>
        <w:bottom w:val="none" w:sz="0" w:space="0" w:color="auto"/>
        <w:right w:val="none" w:sz="0" w:space="0" w:color="auto"/>
      </w:divBdr>
    </w:div>
    <w:div w:id="467164776">
      <w:bodyDiv w:val="1"/>
      <w:marLeft w:val="0"/>
      <w:marRight w:val="0"/>
      <w:marTop w:val="0"/>
      <w:marBottom w:val="0"/>
      <w:divBdr>
        <w:top w:val="none" w:sz="0" w:space="0" w:color="auto"/>
        <w:left w:val="none" w:sz="0" w:space="0" w:color="auto"/>
        <w:bottom w:val="none" w:sz="0" w:space="0" w:color="auto"/>
        <w:right w:val="none" w:sz="0" w:space="0" w:color="auto"/>
      </w:divBdr>
    </w:div>
    <w:div w:id="467168264">
      <w:bodyDiv w:val="1"/>
      <w:marLeft w:val="0"/>
      <w:marRight w:val="0"/>
      <w:marTop w:val="0"/>
      <w:marBottom w:val="0"/>
      <w:divBdr>
        <w:top w:val="none" w:sz="0" w:space="0" w:color="auto"/>
        <w:left w:val="none" w:sz="0" w:space="0" w:color="auto"/>
        <w:bottom w:val="none" w:sz="0" w:space="0" w:color="auto"/>
        <w:right w:val="none" w:sz="0" w:space="0" w:color="auto"/>
      </w:divBdr>
    </w:div>
    <w:div w:id="467283315">
      <w:bodyDiv w:val="1"/>
      <w:marLeft w:val="0"/>
      <w:marRight w:val="0"/>
      <w:marTop w:val="0"/>
      <w:marBottom w:val="0"/>
      <w:divBdr>
        <w:top w:val="none" w:sz="0" w:space="0" w:color="auto"/>
        <w:left w:val="none" w:sz="0" w:space="0" w:color="auto"/>
        <w:bottom w:val="none" w:sz="0" w:space="0" w:color="auto"/>
        <w:right w:val="none" w:sz="0" w:space="0" w:color="auto"/>
      </w:divBdr>
    </w:div>
    <w:div w:id="467358299">
      <w:bodyDiv w:val="1"/>
      <w:marLeft w:val="0"/>
      <w:marRight w:val="0"/>
      <w:marTop w:val="0"/>
      <w:marBottom w:val="0"/>
      <w:divBdr>
        <w:top w:val="none" w:sz="0" w:space="0" w:color="auto"/>
        <w:left w:val="none" w:sz="0" w:space="0" w:color="auto"/>
        <w:bottom w:val="none" w:sz="0" w:space="0" w:color="auto"/>
        <w:right w:val="none" w:sz="0" w:space="0" w:color="auto"/>
      </w:divBdr>
    </w:div>
    <w:div w:id="467431230">
      <w:bodyDiv w:val="1"/>
      <w:marLeft w:val="0"/>
      <w:marRight w:val="0"/>
      <w:marTop w:val="0"/>
      <w:marBottom w:val="0"/>
      <w:divBdr>
        <w:top w:val="none" w:sz="0" w:space="0" w:color="auto"/>
        <w:left w:val="none" w:sz="0" w:space="0" w:color="auto"/>
        <w:bottom w:val="none" w:sz="0" w:space="0" w:color="auto"/>
        <w:right w:val="none" w:sz="0" w:space="0" w:color="auto"/>
      </w:divBdr>
    </w:div>
    <w:div w:id="467432414">
      <w:bodyDiv w:val="1"/>
      <w:marLeft w:val="0"/>
      <w:marRight w:val="0"/>
      <w:marTop w:val="0"/>
      <w:marBottom w:val="0"/>
      <w:divBdr>
        <w:top w:val="none" w:sz="0" w:space="0" w:color="auto"/>
        <w:left w:val="none" w:sz="0" w:space="0" w:color="auto"/>
        <w:bottom w:val="none" w:sz="0" w:space="0" w:color="auto"/>
        <w:right w:val="none" w:sz="0" w:space="0" w:color="auto"/>
      </w:divBdr>
    </w:div>
    <w:div w:id="467433323">
      <w:bodyDiv w:val="1"/>
      <w:marLeft w:val="0"/>
      <w:marRight w:val="0"/>
      <w:marTop w:val="0"/>
      <w:marBottom w:val="0"/>
      <w:divBdr>
        <w:top w:val="none" w:sz="0" w:space="0" w:color="auto"/>
        <w:left w:val="none" w:sz="0" w:space="0" w:color="auto"/>
        <w:bottom w:val="none" w:sz="0" w:space="0" w:color="auto"/>
        <w:right w:val="none" w:sz="0" w:space="0" w:color="auto"/>
      </w:divBdr>
    </w:div>
    <w:div w:id="467475544">
      <w:bodyDiv w:val="1"/>
      <w:marLeft w:val="0"/>
      <w:marRight w:val="0"/>
      <w:marTop w:val="0"/>
      <w:marBottom w:val="0"/>
      <w:divBdr>
        <w:top w:val="none" w:sz="0" w:space="0" w:color="auto"/>
        <w:left w:val="none" w:sz="0" w:space="0" w:color="auto"/>
        <w:bottom w:val="none" w:sz="0" w:space="0" w:color="auto"/>
        <w:right w:val="none" w:sz="0" w:space="0" w:color="auto"/>
      </w:divBdr>
    </w:div>
    <w:div w:id="467555949">
      <w:bodyDiv w:val="1"/>
      <w:marLeft w:val="0"/>
      <w:marRight w:val="0"/>
      <w:marTop w:val="0"/>
      <w:marBottom w:val="0"/>
      <w:divBdr>
        <w:top w:val="none" w:sz="0" w:space="0" w:color="auto"/>
        <w:left w:val="none" w:sz="0" w:space="0" w:color="auto"/>
        <w:bottom w:val="none" w:sz="0" w:space="0" w:color="auto"/>
        <w:right w:val="none" w:sz="0" w:space="0" w:color="auto"/>
      </w:divBdr>
    </w:div>
    <w:div w:id="467746801">
      <w:bodyDiv w:val="1"/>
      <w:marLeft w:val="0"/>
      <w:marRight w:val="0"/>
      <w:marTop w:val="0"/>
      <w:marBottom w:val="0"/>
      <w:divBdr>
        <w:top w:val="none" w:sz="0" w:space="0" w:color="auto"/>
        <w:left w:val="none" w:sz="0" w:space="0" w:color="auto"/>
        <w:bottom w:val="none" w:sz="0" w:space="0" w:color="auto"/>
        <w:right w:val="none" w:sz="0" w:space="0" w:color="auto"/>
      </w:divBdr>
    </w:div>
    <w:div w:id="467819555">
      <w:bodyDiv w:val="1"/>
      <w:marLeft w:val="0"/>
      <w:marRight w:val="0"/>
      <w:marTop w:val="0"/>
      <w:marBottom w:val="0"/>
      <w:divBdr>
        <w:top w:val="none" w:sz="0" w:space="0" w:color="auto"/>
        <w:left w:val="none" w:sz="0" w:space="0" w:color="auto"/>
        <w:bottom w:val="none" w:sz="0" w:space="0" w:color="auto"/>
        <w:right w:val="none" w:sz="0" w:space="0" w:color="auto"/>
      </w:divBdr>
    </w:div>
    <w:div w:id="467941712">
      <w:bodyDiv w:val="1"/>
      <w:marLeft w:val="0"/>
      <w:marRight w:val="0"/>
      <w:marTop w:val="0"/>
      <w:marBottom w:val="0"/>
      <w:divBdr>
        <w:top w:val="none" w:sz="0" w:space="0" w:color="auto"/>
        <w:left w:val="none" w:sz="0" w:space="0" w:color="auto"/>
        <w:bottom w:val="none" w:sz="0" w:space="0" w:color="auto"/>
        <w:right w:val="none" w:sz="0" w:space="0" w:color="auto"/>
      </w:divBdr>
    </w:div>
    <w:div w:id="468087575">
      <w:bodyDiv w:val="1"/>
      <w:marLeft w:val="0"/>
      <w:marRight w:val="0"/>
      <w:marTop w:val="0"/>
      <w:marBottom w:val="0"/>
      <w:divBdr>
        <w:top w:val="none" w:sz="0" w:space="0" w:color="auto"/>
        <w:left w:val="none" w:sz="0" w:space="0" w:color="auto"/>
        <w:bottom w:val="none" w:sz="0" w:space="0" w:color="auto"/>
        <w:right w:val="none" w:sz="0" w:space="0" w:color="auto"/>
      </w:divBdr>
    </w:div>
    <w:div w:id="468325564">
      <w:bodyDiv w:val="1"/>
      <w:marLeft w:val="0"/>
      <w:marRight w:val="0"/>
      <w:marTop w:val="0"/>
      <w:marBottom w:val="0"/>
      <w:divBdr>
        <w:top w:val="none" w:sz="0" w:space="0" w:color="auto"/>
        <w:left w:val="none" w:sz="0" w:space="0" w:color="auto"/>
        <w:bottom w:val="none" w:sz="0" w:space="0" w:color="auto"/>
        <w:right w:val="none" w:sz="0" w:space="0" w:color="auto"/>
      </w:divBdr>
    </w:div>
    <w:div w:id="468593706">
      <w:bodyDiv w:val="1"/>
      <w:marLeft w:val="0"/>
      <w:marRight w:val="0"/>
      <w:marTop w:val="0"/>
      <w:marBottom w:val="0"/>
      <w:divBdr>
        <w:top w:val="none" w:sz="0" w:space="0" w:color="auto"/>
        <w:left w:val="none" w:sz="0" w:space="0" w:color="auto"/>
        <w:bottom w:val="none" w:sz="0" w:space="0" w:color="auto"/>
        <w:right w:val="none" w:sz="0" w:space="0" w:color="auto"/>
      </w:divBdr>
    </w:div>
    <w:div w:id="468593876">
      <w:bodyDiv w:val="1"/>
      <w:marLeft w:val="0"/>
      <w:marRight w:val="0"/>
      <w:marTop w:val="0"/>
      <w:marBottom w:val="0"/>
      <w:divBdr>
        <w:top w:val="none" w:sz="0" w:space="0" w:color="auto"/>
        <w:left w:val="none" w:sz="0" w:space="0" w:color="auto"/>
        <w:bottom w:val="none" w:sz="0" w:space="0" w:color="auto"/>
        <w:right w:val="none" w:sz="0" w:space="0" w:color="auto"/>
      </w:divBdr>
    </w:div>
    <w:div w:id="468740744">
      <w:bodyDiv w:val="1"/>
      <w:marLeft w:val="0"/>
      <w:marRight w:val="0"/>
      <w:marTop w:val="0"/>
      <w:marBottom w:val="0"/>
      <w:divBdr>
        <w:top w:val="none" w:sz="0" w:space="0" w:color="auto"/>
        <w:left w:val="none" w:sz="0" w:space="0" w:color="auto"/>
        <w:bottom w:val="none" w:sz="0" w:space="0" w:color="auto"/>
        <w:right w:val="none" w:sz="0" w:space="0" w:color="auto"/>
      </w:divBdr>
    </w:div>
    <w:div w:id="468861215">
      <w:bodyDiv w:val="1"/>
      <w:marLeft w:val="0"/>
      <w:marRight w:val="0"/>
      <w:marTop w:val="0"/>
      <w:marBottom w:val="0"/>
      <w:divBdr>
        <w:top w:val="none" w:sz="0" w:space="0" w:color="auto"/>
        <w:left w:val="none" w:sz="0" w:space="0" w:color="auto"/>
        <w:bottom w:val="none" w:sz="0" w:space="0" w:color="auto"/>
        <w:right w:val="none" w:sz="0" w:space="0" w:color="auto"/>
      </w:divBdr>
    </w:div>
    <w:div w:id="468935217">
      <w:bodyDiv w:val="1"/>
      <w:marLeft w:val="0"/>
      <w:marRight w:val="0"/>
      <w:marTop w:val="0"/>
      <w:marBottom w:val="0"/>
      <w:divBdr>
        <w:top w:val="none" w:sz="0" w:space="0" w:color="auto"/>
        <w:left w:val="none" w:sz="0" w:space="0" w:color="auto"/>
        <w:bottom w:val="none" w:sz="0" w:space="0" w:color="auto"/>
        <w:right w:val="none" w:sz="0" w:space="0" w:color="auto"/>
      </w:divBdr>
    </w:div>
    <w:div w:id="468979909">
      <w:bodyDiv w:val="1"/>
      <w:marLeft w:val="0"/>
      <w:marRight w:val="0"/>
      <w:marTop w:val="0"/>
      <w:marBottom w:val="0"/>
      <w:divBdr>
        <w:top w:val="none" w:sz="0" w:space="0" w:color="auto"/>
        <w:left w:val="none" w:sz="0" w:space="0" w:color="auto"/>
        <w:bottom w:val="none" w:sz="0" w:space="0" w:color="auto"/>
        <w:right w:val="none" w:sz="0" w:space="0" w:color="auto"/>
      </w:divBdr>
    </w:div>
    <w:div w:id="469129192">
      <w:bodyDiv w:val="1"/>
      <w:marLeft w:val="0"/>
      <w:marRight w:val="0"/>
      <w:marTop w:val="0"/>
      <w:marBottom w:val="0"/>
      <w:divBdr>
        <w:top w:val="none" w:sz="0" w:space="0" w:color="auto"/>
        <w:left w:val="none" w:sz="0" w:space="0" w:color="auto"/>
        <w:bottom w:val="none" w:sz="0" w:space="0" w:color="auto"/>
        <w:right w:val="none" w:sz="0" w:space="0" w:color="auto"/>
      </w:divBdr>
    </w:div>
    <w:div w:id="469175727">
      <w:bodyDiv w:val="1"/>
      <w:marLeft w:val="0"/>
      <w:marRight w:val="0"/>
      <w:marTop w:val="0"/>
      <w:marBottom w:val="0"/>
      <w:divBdr>
        <w:top w:val="none" w:sz="0" w:space="0" w:color="auto"/>
        <w:left w:val="none" w:sz="0" w:space="0" w:color="auto"/>
        <w:bottom w:val="none" w:sz="0" w:space="0" w:color="auto"/>
        <w:right w:val="none" w:sz="0" w:space="0" w:color="auto"/>
      </w:divBdr>
    </w:div>
    <w:div w:id="469177095">
      <w:bodyDiv w:val="1"/>
      <w:marLeft w:val="0"/>
      <w:marRight w:val="0"/>
      <w:marTop w:val="0"/>
      <w:marBottom w:val="0"/>
      <w:divBdr>
        <w:top w:val="none" w:sz="0" w:space="0" w:color="auto"/>
        <w:left w:val="none" w:sz="0" w:space="0" w:color="auto"/>
        <w:bottom w:val="none" w:sz="0" w:space="0" w:color="auto"/>
        <w:right w:val="none" w:sz="0" w:space="0" w:color="auto"/>
      </w:divBdr>
    </w:div>
    <w:div w:id="469323651">
      <w:bodyDiv w:val="1"/>
      <w:marLeft w:val="0"/>
      <w:marRight w:val="0"/>
      <w:marTop w:val="0"/>
      <w:marBottom w:val="0"/>
      <w:divBdr>
        <w:top w:val="none" w:sz="0" w:space="0" w:color="auto"/>
        <w:left w:val="none" w:sz="0" w:space="0" w:color="auto"/>
        <w:bottom w:val="none" w:sz="0" w:space="0" w:color="auto"/>
        <w:right w:val="none" w:sz="0" w:space="0" w:color="auto"/>
      </w:divBdr>
    </w:div>
    <w:div w:id="469438379">
      <w:bodyDiv w:val="1"/>
      <w:marLeft w:val="0"/>
      <w:marRight w:val="0"/>
      <w:marTop w:val="0"/>
      <w:marBottom w:val="0"/>
      <w:divBdr>
        <w:top w:val="none" w:sz="0" w:space="0" w:color="auto"/>
        <w:left w:val="none" w:sz="0" w:space="0" w:color="auto"/>
        <w:bottom w:val="none" w:sz="0" w:space="0" w:color="auto"/>
        <w:right w:val="none" w:sz="0" w:space="0" w:color="auto"/>
      </w:divBdr>
    </w:div>
    <w:div w:id="469442473">
      <w:bodyDiv w:val="1"/>
      <w:marLeft w:val="0"/>
      <w:marRight w:val="0"/>
      <w:marTop w:val="0"/>
      <w:marBottom w:val="0"/>
      <w:divBdr>
        <w:top w:val="none" w:sz="0" w:space="0" w:color="auto"/>
        <w:left w:val="none" w:sz="0" w:space="0" w:color="auto"/>
        <w:bottom w:val="none" w:sz="0" w:space="0" w:color="auto"/>
        <w:right w:val="none" w:sz="0" w:space="0" w:color="auto"/>
      </w:divBdr>
    </w:div>
    <w:div w:id="469515459">
      <w:bodyDiv w:val="1"/>
      <w:marLeft w:val="0"/>
      <w:marRight w:val="0"/>
      <w:marTop w:val="0"/>
      <w:marBottom w:val="0"/>
      <w:divBdr>
        <w:top w:val="none" w:sz="0" w:space="0" w:color="auto"/>
        <w:left w:val="none" w:sz="0" w:space="0" w:color="auto"/>
        <w:bottom w:val="none" w:sz="0" w:space="0" w:color="auto"/>
        <w:right w:val="none" w:sz="0" w:space="0" w:color="auto"/>
      </w:divBdr>
    </w:div>
    <w:div w:id="469516144">
      <w:bodyDiv w:val="1"/>
      <w:marLeft w:val="0"/>
      <w:marRight w:val="0"/>
      <w:marTop w:val="0"/>
      <w:marBottom w:val="0"/>
      <w:divBdr>
        <w:top w:val="none" w:sz="0" w:space="0" w:color="auto"/>
        <w:left w:val="none" w:sz="0" w:space="0" w:color="auto"/>
        <w:bottom w:val="none" w:sz="0" w:space="0" w:color="auto"/>
        <w:right w:val="none" w:sz="0" w:space="0" w:color="auto"/>
      </w:divBdr>
    </w:div>
    <w:div w:id="469597490">
      <w:bodyDiv w:val="1"/>
      <w:marLeft w:val="0"/>
      <w:marRight w:val="0"/>
      <w:marTop w:val="0"/>
      <w:marBottom w:val="0"/>
      <w:divBdr>
        <w:top w:val="none" w:sz="0" w:space="0" w:color="auto"/>
        <w:left w:val="none" w:sz="0" w:space="0" w:color="auto"/>
        <w:bottom w:val="none" w:sz="0" w:space="0" w:color="auto"/>
        <w:right w:val="none" w:sz="0" w:space="0" w:color="auto"/>
      </w:divBdr>
    </w:div>
    <w:div w:id="469636495">
      <w:bodyDiv w:val="1"/>
      <w:marLeft w:val="0"/>
      <w:marRight w:val="0"/>
      <w:marTop w:val="0"/>
      <w:marBottom w:val="0"/>
      <w:divBdr>
        <w:top w:val="none" w:sz="0" w:space="0" w:color="auto"/>
        <w:left w:val="none" w:sz="0" w:space="0" w:color="auto"/>
        <w:bottom w:val="none" w:sz="0" w:space="0" w:color="auto"/>
        <w:right w:val="none" w:sz="0" w:space="0" w:color="auto"/>
      </w:divBdr>
    </w:div>
    <w:div w:id="469860267">
      <w:bodyDiv w:val="1"/>
      <w:marLeft w:val="0"/>
      <w:marRight w:val="0"/>
      <w:marTop w:val="0"/>
      <w:marBottom w:val="0"/>
      <w:divBdr>
        <w:top w:val="none" w:sz="0" w:space="0" w:color="auto"/>
        <w:left w:val="none" w:sz="0" w:space="0" w:color="auto"/>
        <w:bottom w:val="none" w:sz="0" w:space="0" w:color="auto"/>
        <w:right w:val="none" w:sz="0" w:space="0" w:color="auto"/>
      </w:divBdr>
    </w:div>
    <w:div w:id="469909611">
      <w:bodyDiv w:val="1"/>
      <w:marLeft w:val="0"/>
      <w:marRight w:val="0"/>
      <w:marTop w:val="0"/>
      <w:marBottom w:val="0"/>
      <w:divBdr>
        <w:top w:val="none" w:sz="0" w:space="0" w:color="auto"/>
        <w:left w:val="none" w:sz="0" w:space="0" w:color="auto"/>
        <w:bottom w:val="none" w:sz="0" w:space="0" w:color="auto"/>
        <w:right w:val="none" w:sz="0" w:space="0" w:color="auto"/>
      </w:divBdr>
    </w:div>
    <w:div w:id="469910137">
      <w:bodyDiv w:val="1"/>
      <w:marLeft w:val="0"/>
      <w:marRight w:val="0"/>
      <w:marTop w:val="0"/>
      <w:marBottom w:val="0"/>
      <w:divBdr>
        <w:top w:val="none" w:sz="0" w:space="0" w:color="auto"/>
        <w:left w:val="none" w:sz="0" w:space="0" w:color="auto"/>
        <w:bottom w:val="none" w:sz="0" w:space="0" w:color="auto"/>
        <w:right w:val="none" w:sz="0" w:space="0" w:color="auto"/>
      </w:divBdr>
    </w:div>
    <w:div w:id="470093652">
      <w:bodyDiv w:val="1"/>
      <w:marLeft w:val="0"/>
      <w:marRight w:val="0"/>
      <w:marTop w:val="0"/>
      <w:marBottom w:val="0"/>
      <w:divBdr>
        <w:top w:val="none" w:sz="0" w:space="0" w:color="auto"/>
        <w:left w:val="none" w:sz="0" w:space="0" w:color="auto"/>
        <w:bottom w:val="none" w:sz="0" w:space="0" w:color="auto"/>
        <w:right w:val="none" w:sz="0" w:space="0" w:color="auto"/>
      </w:divBdr>
    </w:div>
    <w:div w:id="470170483">
      <w:bodyDiv w:val="1"/>
      <w:marLeft w:val="0"/>
      <w:marRight w:val="0"/>
      <w:marTop w:val="0"/>
      <w:marBottom w:val="0"/>
      <w:divBdr>
        <w:top w:val="none" w:sz="0" w:space="0" w:color="auto"/>
        <w:left w:val="none" w:sz="0" w:space="0" w:color="auto"/>
        <w:bottom w:val="none" w:sz="0" w:space="0" w:color="auto"/>
        <w:right w:val="none" w:sz="0" w:space="0" w:color="auto"/>
      </w:divBdr>
    </w:div>
    <w:div w:id="470293112">
      <w:bodyDiv w:val="1"/>
      <w:marLeft w:val="0"/>
      <w:marRight w:val="0"/>
      <w:marTop w:val="0"/>
      <w:marBottom w:val="0"/>
      <w:divBdr>
        <w:top w:val="none" w:sz="0" w:space="0" w:color="auto"/>
        <w:left w:val="none" w:sz="0" w:space="0" w:color="auto"/>
        <w:bottom w:val="none" w:sz="0" w:space="0" w:color="auto"/>
        <w:right w:val="none" w:sz="0" w:space="0" w:color="auto"/>
      </w:divBdr>
    </w:div>
    <w:div w:id="470486111">
      <w:bodyDiv w:val="1"/>
      <w:marLeft w:val="0"/>
      <w:marRight w:val="0"/>
      <w:marTop w:val="0"/>
      <w:marBottom w:val="0"/>
      <w:divBdr>
        <w:top w:val="none" w:sz="0" w:space="0" w:color="auto"/>
        <w:left w:val="none" w:sz="0" w:space="0" w:color="auto"/>
        <w:bottom w:val="none" w:sz="0" w:space="0" w:color="auto"/>
        <w:right w:val="none" w:sz="0" w:space="0" w:color="auto"/>
      </w:divBdr>
    </w:div>
    <w:div w:id="470487640">
      <w:bodyDiv w:val="1"/>
      <w:marLeft w:val="0"/>
      <w:marRight w:val="0"/>
      <w:marTop w:val="0"/>
      <w:marBottom w:val="0"/>
      <w:divBdr>
        <w:top w:val="none" w:sz="0" w:space="0" w:color="auto"/>
        <w:left w:val="none" w:sz="0" w:space="0" w:color="auto"/>
        <w:bottom w:val="none" w:sz="0" w:space="0" w:color="auto"/>
        <w:right w:val="none" w:sz="0" w:space="0" w:color="auto"/>
      </w:divBdr>
    </w:div>
    <w:div w:id="470560350">
      <w:bodyDiv w:val="1"/>
      <w:marLeft w:val="0"/>
      <w:marRight w:val="0"/>
      <w:marTop w:val="0"/>
      <w:marBottom w:val="0"/>
      <w:divBdr>
        <w:top w:val="none" w:sz="0" w:space="0" w:color="auto"/>
        <w:left w:val="none" w:sz="0" w:space="0" w:color="auto"/>
        <w:bottom w:val="none" w:sz="0" w:space="0" w:color="auto"/>
        <w:right w:val="none" w:sz="0" w:space="0" w:color="auto"/>
      </w:divBdr>
    </w:div>
    <w:div w:id="470750933">
      <w:bodyDiv w:val="1"/>
      <w:marLeft w:val="0"/>
      <w:marRight w:val="0"/>
      <w:marTop w:val="0"/>
      <w:marBottom w:val="0"/>
      <w:divBdr>
        <w:top w:val="none" w:sz="0" w:space="0" w:color="auto"/>
        <w:left w:val="none" w:sz="0" w:space="0" w:color="auto"/>
        <w:bottom w:val="none" w:sz="0" w:space="0" w:color="auto"/>
        <w:right w:val="none" w:sz="0" w:space="0" w:color="auto"/>
      </w:divBdr>
    </w:div>
    <w:div w:id="470751476">
      <w:bodyDiv w:val="1"/>
      <w:marLeft w:val="0"/>
      <w:marRight w:val="0"/>
      <w:marTop w:val="0"/>
      <w:marBottom w:val="0"/>
      <w:divBdr>
        <w:top w:val="none" w:sz="0" w:space="0" w:color="auto"/>
        <w:left w:val="none" w:sz="0" w:space="0" w:color="auto"/>
        <w:bottom w:val="none" w:sz="0" w:space="0" w:color="auto"/>
        <w:right w:val="none" w:sz="0" w:space="0" w:color="auto"/>
      </w:divBdr>
    </w:div>
    <w:div w:id="470753238">
      <w:bodyDiv w:val="1"/>
      <w:marLeft w:val="0"/>
      <w:marRight w:val="0"/>
      <w:marTop w:val="0"/>
      <w:marBottom w:val="0"/>
      <w:divBdr>
        <w:top w:val="none" w:sz="0" w:space="0" w:color="auto"/>
        <w:left w:val="none" w:sz="0" w:space="0" w:color="auto"/>
        <w:bottom w:val="none" w:sz="0" w:space="0" w:color="auto"/>
        <w:right w:val="none" w:sz="0" w:space="0" w:color="auto"/>
      </w:divBdr>
    </w:div>
    <w:div w:id="470828458">
      <w:bodyDiv w:val="1"/>
      <w:marLeft w:val="0"/>
      <w:marRight w:val="0"/>
      <w:marTop w:val="0"/>
      <w:marBottom w:val="0"/>
      <w:divBdr>
        <w:top w:val="none" w:sz="0" w:space="0" w:color="auto"/>
        <w:left w:val="none" w:sz="0" w:space="0" w:color="auto"/>
        <w:bottom w:val="none" w:sz="0" w:space="0" w:color="auto"/>
        <w:right w:val="none" w:sz="0" w:space="0" w:color="auto"/>
      </w:divBdr>
    </w:div>
    <w:div w:id="470906302">
      <w:bodyDiv w:val="1"/>
      <w:marLeft w:val="0"/>
      <w:marRight w:val="0"/>
      <w:marTop w:val="0"/>
      <w:marBottom w:val="0"/>
      <w:divBdr>
        <w:top w:val="none" w:sz="0" w:space="0" w:color="auto"/>
        <w:left w:val="none" w:sz="0" w:space="0" w:color="auto"/>
        <w:bottom w:val="none" w:sz="0" w:space="0" w:color="auto"/>
        <w:right w:val="none" w:sz="0" w:space="0" w:color="auto"/>
      </w:divBdr>
    </w:div>
    <w:div w:id="470906449">
      <w:bodyDiv w:val="1"/>
      <w:marLeft w:val="0"/>
      <w:marRight w:val="0"/>
      <w:marTop w:val="0"/>
      <w:marBottom w:val="0"/>
      <w:divBdr>
        <w:top w:val="none" w:sz="0" w:space="0" w:color="auto"/>
        <w:left w:val="none" w:sz="0" w:space="0" w:color="auto"/>
        <w:bottom w:val="none" w:sz="0" w:space="0" w:color="auto"/>
        <w:right w:val="none" w:sz="0" w:space="0" w:color="auto"/>
      </w:divBdr>
    </w:div>
    <w:div w:id="470945565">
      <w:bodyDiv w:val="1"/>
      <w:marLeft w:val="0"/>
      <w:marRight w:val="0"/>
      <w:marTop w:val="0"/>
      <w:marBottom w:val="0"/>
      <w:divBdr>
        <w:top w:val="none" w:sz="0" w:space="0" w:color="auto"/>
        <w:left w:val="none" w:sz="0" w:space="0" w:color="auto"/>
        <w:bottom w:val="none" w:sz="0" w:space="0" w:color="auto"/>
        <w:right w:val="none" w:sz="0" w:space="0" w:color="auto"/>
      </w:divBdr>
    </w:div>
    <w:div w:id="470946213">
      <w:bodyDiv w:val="1"/>
      <w:marLeft w:val="0"/>
      <w:marRight w:val="0"/>
      <w:marTop w:val="0"/>
      <w:marBottom w:val="0"/>
      <w:divBdr>
        <w:top w:val="none" w:sz="0" w:space="0" w:color="auto"/>
        <w:left w:val="none" w:sz="0" w:space="0" w:color="auto"/>
        <w:bottom w:val="none" w:sz="0" w:space="0" w:color="auto"/>
        <w:right w:val="none" w:sz="0" w:space="0" w:color="auto"/>
      </w:divBdr>
    </w:div>
    <w:div w:id="471025659">
      <w:bodyDiv w:val="1"/>
      <w:marLeft w:val="0"/>
      <w:marRight w:val="0"/>
      <w:marTop w:val="0"/>
      <w:marBottom w:val="0"/>
      <w:divBdr>
        <w:top w:val="none" w:sz="0" w:space="0" w:color="auto"/>
        <w:left w:val="none" w:sz="0" w:space="0" w:color="auto"/>
        <w:bottom w:val="none" w:sz="0" w:space="0" w:color="auto"/>
        <w:right w:val="none" w:sz="0" w:space="0" w:color="auto"/>
      </w:divBdr>
    </w:div>
    <w:div w:id="471170001">
      <w:bodyDiv w:val="1"/>
      <w:marLeft w:val="0"/>
      <w:marRight w:val="0"/>
      <w:marTop w:val="0"/>
      <w:marBottom w:val="0"/>
      <w:divBdr>
        <w:top w:val="none" w:sz="0" w:space="0" w:color="auto"/>
        <w:left w:val="none" w:sz="0" w:space="0" w:color="auto"/>
        <w:bottom w:val="none" w:sz="0" w:space="0" w:color="auto"/>
        <w:right w:val="none" w:sz="0" w:space="0" w:color="auto"/>
      </w:divBdr>
    </w:div>
    <w:div w:id="471289100">
      <w:bodyDiv w:val="1"/>
      <w:marLeft w:val="0"/>
      <w:marRight w:val="0"/>
      <w:marTop w:val="0"/>
      <w:marBottom w:val="0"/>
      <w:divBdr>
        <w:top w:val="none" w:sz="0" w:space="0" w:color="auto"/>
        <w:left w:val="none" w:sz="0" w:space="0" w:color="auto"/>
        <w:bottom w:val="none" w:sz="0" w:space="0" w:color="auto"/>
        <w:right w:val="none" w:sz="0" w:space="0" w:color="auto"/>
      </w:divBdr>
    </w:div>
    <w:div w:id="471366857">
      <w:bodyDiv w:val="1"/>
      <w:marLeft w:val="0"/>
      <w:marRight w:val="0"/>
      <w:marTop w:val="0"/>
      <w:marBottom w:val="0"/>
      <w:divBdr>
        <w:top w:val="none" w:sz="0" w:space="0" w:color="auto"/>
        <w:left w:val="none" w:sz="0" w:space="0" w:color="auto"/>
        <w:bottom w:val="none" w:sz="0" w:space="0" w:color="auto"/>
        <w:right w:val="none" w:sz="0" w:space="0" w:color="auto"/>
      </w:divBdr>
    </w:div>
    <w:div w:id="471409646">
      <w:bodyDiv w:val="1"/>
      <w:marLeft w:val="0"/>
      <w:marRight w:val="0"/>
      <w:marTop w:val="0"/>
      <w:marBottom w:val="0"/>
      <w:divBdr>
        <w:top w:val="none" w:sz="0" w:space="0" w:color="auto"/>
        <w:left w:val="none" w:sz="0" w:space="0" w:color="auto"/>
        <w:bottom w:val="none" w:sz="0" w:space="0" w:color="auto"/>
        <w:right w:val="none" w:sz="0" w:space="0" w:color="auto"/>
      </w:divBdr>
    </w:div>
    <w:div w:id="471483740">
      <w:bodyDiv w:val="1"/>
      <w:marLeft w:val="0"/>
      <w:marRight w:val="0"/>
      <w:marTop w:val="0"/>
      <w:marBottom w:val="0"/>
      <w:divBdr>
        <w:top w:val="none" w:sz="0" w:space="0" w:color="auto"/>
        <w:left w:val="none" w:sz="0" w:space="0" w:color="auto"/>
        <w:bottom w:val="none" w:sz="0" w:space="0" w:color="auto"/>
        <w:right w:val="none" w:sz="0" w:space="0" w:color="auto"/>
      </w:divBdr>
    </w:div>
    <w:div w:id="471557889">
      <w:bodyDiv w:val="1"/>
      <w:marLeft w:val="0"/>
      <w:marRight w:val="0"/>
      <w:marTop w:val="0"/>
      <w:marBottom w:val="0"/>
      <w:divBdr>
        <w:top w:val="none" w:sz="0" w:space="0" w:color="auto"/>
        <w:left w:val="none" w:sz="0" w:space="0" w:color="auto"/>
        <w:bottom w:val="none" w:sz="0" w:space="0" w:color="auto"/>
        <w:right w:val="none" w:sz="0" w:space="0" w:color="auto"/>
      </w:divBdr>
    </w:div>
    <w:div w:id="471600780">
      <w:bodyDiv w:val="1"/>
      <w:marLeft w:val="0"/>
      <w:marRight w:val="0"/>
      <w:marTop w:val="0"/>
      <w:marBottom w:val="0"/>
      <w:divBdr>
        <w:top w:val="none" w:sz="0" w:space="0" w:color="auto"/>
        <w:left w:val="none" w:sz="0" w:space="0" w:color="auto"/>
        <w:bottom w:val="none" w:sz="0" w:space="0" w:color="auto"/>
        <w:right w:val="none" w:sz="0" w:space="0" w:color="auto"/>
      </w:divBdr>
    </w:div>
    <w:div w:id="471681137">
      <w:bodyDiv w:val="1"/>
      <w:marLeft w:val="0"/>
      <w:marRight w:val="0"/>
      <w:marTop w:val="0"/>
      <w:marBottom w:val="0"/>
      <w:divBdr>
        <w:top w:val="none" w:sz="0" w:space="0" w:color="auto"/>
        <w:left w:val="none" w:sz="0" w:space="0" w:color="auto"/>
        <w:bottom w:val="none" w:sz="0" w:space="0" w:color="auto"/>
        <w:right w:val="none" w:sz="0" w:space="0" w:color="auto"/>
      </w:divBdr>
    </w:div>
    <w:div w:id="471751199">
      <w:bodyDiv w:val="1"/>
      <w:marLeft w:val="0"/>
      <w:marRight w:val="0"/>
      <w:marTop w:val="0"/>
      <w:marBottom w:val="0"/>
      <w:divBdr>
        <w:top w:val="none" w:sz="0" w:space="0" w:color="auto"/>
        <w:left w:val="none" w:sz="0" w:space="0" w:color="auto"/>
        <w:bottom w:val="none" w:sz="0" w:space="0" w:color="auto"/>
        <w:right w:val="none" w:sz="0" w:space="0" w:color="auto"/>
      </w:divBdr>
    </w:div>
    <w:div w:id="471797681">
      <w:bodyDiv w:val="1"/>
      <w:marLeft w:val="0"/>
      <w:marRight w:val="0"/>
      <w:marTop w:val="0"/>
      <w:marBottom w:val="0"/>
      <w:divBdr>
        <w:top w:val="none" w:sz="0" w:space="0" w:color="auto"/>
        <w:left w:val="none" w:sz="0" w:space="0" w:color="auto"/>
        <w:bottom w:val="none" w:sz="0" w:space="0" w:color="auto"/>
        <w:right w:val="none" w:sz="0" w:space="0" w:color="auto"/>
      </w:divBdr>
    </w:div>
    <w:div w:id="471799353">
      <w:bodyDiv w:val="1"/>
      <w:marLeft w:val="0"/>
      <w:marRight w:val="0"/>
      <w:marTop w:val="0"/>
      <w:marBottom w:val="0"/>
      <w:divBdr>
        <w:top w:val="none" w:sz="0" w:space="0" w:color="auto"/>
        <w:left w:val="none" w:sz="0" w:space="0" w:color="auto"/>
        <w:bottom w:val="none" w:sz="0" w:space="0" w:color="auto"/>
        <w:right w:val="none" w:sz="0" w:space="0" w:color="auto"/>
      </w:divBdr>
    </w:div>
    <w:div w:id="471875087">
      <w:bodyDiv w:val="1"/>
      <w:marLeft w:val="0"/>
      <w:marRight w:val="0"/>
      <w:marTop w:val="0"/>
      <w:marBottom w:val="0"/>
      <w:divBdr>
        <w:top w:val="none" w:sz="0" w:space="0" w:color="auto"/>
        <w:left w:val="none" w:sz="0" w:space="0" w:color="auto"/>
        <w:bottom w:val="none" w:sz="0" w:space="0" w:color="auto"/>
        <w:right w:val="none" w:sz="0" w:space="0" w:color="auto"/>
      </w:divBdr>
    </w:div>
    <w:div w:id="471947428">
      <w:bodyDiv w:val="1"/>
      <w:marLeft w:val="0"/>
      <w:marRight w:val="0"/>
      <w:marTop w:val="0"/>
      <w:marBottom w:val="0"/>
      <w:divBdr>
        <w:top w:val="none" w:sz="0" w:space="0" w:color="auto"/>
        <w:left w:val="none" w:sz="0" w:space="0" w:color="auto"/>
        <w:bottom w:val="none" w:sz="0" w:space="0" w:color="auto"/>
        <w:right w:val="none" w:sz="0" w:space="0" w:color="auto"/>
      </w:divBdr>
    </w:div>
    <w:div w:id="472142139">
      <w:bodyDiv w:val="1"/>
      <w:marLeft w:val="0"/>
      <w:marRight w:val="0"/>
      <w:marTop w:val="0"/>
      <w:marBottom w:val="0"/>
      <w:divBdr>
        <w:top w:val="none" w:sz="0" w:space="0" w:color="auto"/>
        <w:left w:val="none" w:sz="0" w:space="0" w:color="auto"/>
        <w:bottom w:val="none" w:sz="0" w:space="0" w:color="auto"/>
        <w:right w:val="none" w:sz="0" w:space="0" w:color="auto"/>
      </w:divBdr>
    </w:div>
    <w:div w:id="472218186">
      <w:bodyDiv w:val="1"/>
      <w:marLeft w:val="0"/>
      <w:marRight w:val="0"/>
      <w:marTop w:val="0"/>
      <w:marBottom w:val="0"/>
      <w:divBdr>
        <w:top w:val="none" w:sz="0" w:space="0" w:color="auto"/>
        <w:left w:val="none" w:sz="0" w:space="0" w:color="auto"/>
        <w:bottom w:val="none" w:sz="0" w:space="0" w:color="auto"/>
        <w:right w:val="none" w:sz="0" w:space="0" w:color="auto"/>
      </w:divBdr>
    </w:div>
    <w:div w:id="472259355">
      <w:bodyDiv w:val="1"/>
      <w:marLeft w:val="0"/>
      <w:marRight w:val="0"/>
      <w:marTop w:val="0"/>
      <w:marBottom w:val="0"/>
      <w:divBdr>
        <w:top w:val="none" w:sz="0" w:space="0" w:color="auto"/>
        <w:left w:val="none" w:sz="0" w:space="0" w:color="auto"/>
        <w:bottom w:val="none" w:sz="0" w:space="0" w:color="auto"/>
        <w:right w:val="none" w:sz="0" w:space="0" w:color="auto"/>
      </w:divBdr>
    </w:div>
    <w:div w:id="472260894">
      <w:bodyDiv w:val="1"/>
      <w:marLeft w:val="0"/>
      <w:marRight w:val="0"/>
      <w:marTop w:val="0"/>
      <w:marBottom w:val="0"/>
      <w:divBdr>
        <w:top w:val="none" w:sz="0" w:space="0" w:color="auto"/>
        <w:left w:val="none" w:sz="0" w:space="0" w:color="auto"/>
        <w:bottom w:val="none" w:sz="0" w:space="0" w:color="auto"/>
        <w:right w:val="none" w:sz="0" w:space="0" w:color="auto"/>
      </w:divBdr>
    </w:div>
    <w:div w:id="472410919">
      <w:bodyDiv w:val="1"/>
      <w:marLeft w:val="0"/>
      <w:marRight w:val="0"/>
      <w:marTop w:val="0"/>
      <w:marBottom w:val="0"/>
      <w:divBdr>
        <w:top w:val="none" w:sz="0" w:space="0" w:color="auto"/>
        <w:left w:val="none" w:sz="0" w:space="0" w:color="auto"/>
        <w:bottom w:val="none" w:sz="0" w:space="0" w:color="auto"/>
        <w:right w:val="none" w:sz="0" w:space="0" w:color="auto"/>
      </w:divBdr>
    </w:div>
    <w:div w:id="472451850">
      <w:bodyDiv w:val="1"/>
      <w:marLeft w:val="0"/>
      <w:marRight w:val="0"/>
      <w:marTop w:val="0"/>
      <w:marBottom w:val="0"/>
      <w:divBdr>
        <w:top w:val="none" w:sz="0" w:space="0" w:color="auto"/>
        <w:left w:val="none" w:sz="0" w:space="0" w:color="auto"/>
        <w:bottom w:val="none" w:sz="0" w:space="0" w:color="auto"/>
        <w:right w:val="none" w:sz="0" w:space="0" w:color="auto"/>
      </w:divBdr>
    </w:div>
    <w:div w:id="472454646">
      <w:bodyDiv w:val="1"/>
      <w:marLeft w:val="0"/>
      <w:marRight w:val="0"/>
      <w:marTop w:val="0"/>
      <w:marBottom w:val="0"/>
      <w:divBdr>
        <w:top w:val="none" w:sz="0" w:space="0" w:color="auto"/>
        <w:left w:val="none" w:sz="0" w:space="0" w:color="auto"/>
        <w:bottom w:val="none" w:sz="0" w:space="0" w:color="auto"/>
        <w:right w:val="none" w:sz="0" w:space="0" w:color="auto"/>
      </w:divBdr>
    </w:div>
    <w:div w:id="472480810">
      <w:bodyDiv w:val="1"/>
      <w:marLeft w:val="0"/>
      <w:marRight w:val="0"/>
      <w:marTop w:val="0"/>
      <w:marBottom w:val="0"/>
      <w:divBdr>
        <w:top w:val="none" w:sz="0" w:space="0" w:color="auto"/>
        <w:left w:val="none" w:sz="0" w:space="0" w:color="auto"/>
        <w:bottom w:val="none" w:sz="0" w:space="0" w:color="auto"/>
        <w:right w:val="none" w:sz="0" w:space="0" w:color="auto"/>
      </w:divBdr>
    </w:div>
    <w:div w:id="472524416">
      <w:bodyDiv w:val="1"/>
      <w:marLeft w:val="0"/>
      <w:marRight w:val="0"/>
      <w:marTop w:val="0"/>
      <w:marBottom w:val="0"/>
      <w:divBdr>
        <w:top w:val="none" w:sz="0" w:space="0" w:color="auto"/>
        <w:left w:val="none" w:sz="0" w:space="0" w:color="auto"/>
        <w:bottom w:val="none" w:sz="0" w:space="0" w:color="auto"/>
        <w:right w:val="none" w:sz="0" w:space="0" w:color="auto"/>
      </w:divBdr>
    </w:div>
    <w:div w:id="472600082">
      <w:bodyDiv w:val="1"/>
      <w:marLeft w:val="0"/>
      <w:marRight w:val="0"/>
      <w:marTop w:val="0"/>
      <w:marBottom w:val="0"/>
      <w:divBdr>
        <w:top w:val="none" w:sz="0" w:space="0" w:color="auto"/>
        <w:left w:val="none" w:sz="0" w:space="0" w:color="auto"/>
        <w:bottom w:val="none" w:sz="0" w:space="0" w:color="auto"/>
        <w:right w:val="none" w:sz="0" w:space="0" w:color="auto"/>
      </w:divBdr>
    </w:div>
    <w:div w:id="472603519">
      <w:bodyDiv w:val="1"/>
      <w:marLeft w:val="0"/>
      <w:marRight w:val="0"/>
      <w:marTop w:val="0"/>
      <w:marBottom w:val="0"/>
      <w:divBdr>
        <w:top w:val="none" w:sz="0" w:space="0" w:color="auto"/>
        <w:left w:val="none" w:sz="0" w:space="0" w:color="auto"/>
        <w:bottom w:val="none" w:sz="0" w:space="0" w:color="auto"/>
        <w:right w:val="none" w:sz="0" w:space="0" w:color="auto"/>
      </w:divBdr>
    </w:div>
    <w:div w:id="472604913">
      <w:bodyDiv w:val="1"/>
      <w:marLeft w:val="0"/>
      <w:marRight w:val="0"/>
      <w:marTop w:val="0"/>
      <w:marBottom w:val="0"/>
      <w:divBdr>
        <w:top w:val="none" w:sz="0" w:space="0" w:color="auto"/>
        <w:left w:val="none" w:sz="0" w:space="0" w:color="auto"/>
        <w:bottom w:val="none" w:sz="0" w:space="0" w:color="auto"/>
        <w:right w:val="none" w:sz="0" w:space="0" w:color="auto"/>
      </w:divBdr>
    </w:div>
    <w:div w:id="472645803">
      <w:bodyDiv w:val="1"/>
      <w:marLeft w:val="0"/>
      <w:marRight w:val="0"/>
      <w:marTop w:val="0"/>
      <w:marBottom w:val="0"/>
      <w:divBdr>
        <w:top w:val="none" w:sz="0" w:space="0" w:color="auto"/>
        <w:left w:val="none" w:sz="0" w:space="0" w:color="auto"/>
        <w:bottom w:val="none" w:sz="0" w:space="0" w:color="auto"/>
        <w:right w:val="none" w:sz="0" w:space="0" w:color="auto"/>
      </w:divBdr>
    </w:div>
    <w:div w:id="472718512">
      <w:bodyDiv w:val="1"/>
      <w:marLeft w:val="0"/>
      <w:marRight w:val="0"/>
      <w:marTop w:val="0"/>
      <w:marBottom w:val="0"/>
      <w:divBdr>
        <w:top w:val="none" w:sz="0" w:space="0" w:color="auto"/>
        <w:left w:val="none" w:sz="0" w:space="0" w:color="auto"/>
        <w:bottom w:val="none" w:sz="0" w:space="0" w:color="auto"/>
        <w:right w:val="none" w:sz="0" w:space="0" w:color="auto"/>
      </w:divBdr>
    </w:div>
    <w:div w:id="472867662">
      <w:bodyDiv w:val="1"/>
      <w:marLeft w:val="0"/>
      <w:marRight w:val="0"/>
      <w:marTop w:val="0"/>
      <w:marBottom w:val="0"/>
      <w:divBdr>
        <w:top w:val="none" w:sz="0" w:space="0" w:color="auto"/>
        <w:left w:val="none" w:sz="0" w:space="0" w:color="auto"/>
        <w:bottom w:val="none" w:sz="0" w:space="0" w:color="auto"/>
        <w:right w:val="none" w:sz="0" w:space="0" w:color="auto"/>
      </w:divBdr>
    </w:div>
    <w:div w:id="472917134">
      <w:bodyDiv w:val="1"/>
      <w:marLeft w:val="0"/>
      <w:marRight w:val="0"/>
      <w:marTop w:val="0"/>
      <w:marBottom w:val="0"/>
      <w:divBdr>
        <w:top w:val="none" w:sz="0" w:space="0" w:color="auto"/>
        <w:left w:val="none" w:sz="0" w:space="0" w:color="auto"/>
        <w:bottom w:val="none" w:sz="0" w:space="0" w:color="auto"/>
        <w:right w:val="none" w:sz="0" w:space="0" w:color="auto"/>
      </w:divBdr>
    </w:div>
    <w:div w:id="472991479">
      <w:bodyDiv w:val="1"/>
      <w:marLeft w:val="0"/>
      <w:marRight w:val="0"/>
      <w:marTop w:val="0"/>
      <w:marBottom w:val="0"/>
      <w:divBdr>
        <w:top w:val="none" w:sz="0" w:space="0" w:color="auto"/>
        <w:left w:val="none" w:sz="0" w:space="0" w:color="auto"/>
        <w:bottom w:val="none" w:sz="0" w:space="0" w:color="auto"/>
        <w:right w:val="none" w:sz="0" w:space="0" w:color="auto"/>
      </w:divBdr>
    </w:div>
    <w:div w:id="473104915">
      <w:bodyDiv w:val="1"/>
      <w:marLeft w:val="0"/>
      <w:marRight w:val="0"/>
      <w:marTop w:val="0"/>
      <w:marBottom w:val="0"/>
      <w:divBdr>
        <w:top w:val="none" w:sz="0" w:space="0" w:color="auto"/>
        <w:left w:val="none" w:sz="0" w:space="0" w:color="auto"/>
        <w:bottom w:val="none" w:sz="0" w:space="0" w:color="auto"/>
        <w:right w:val="none" w:sz="0" w:space="0" w:color="auto"/>
      </w:divBdr>
    </w:div>
    <w:div w:id="473134395">
      <w:bodyDiv w:val="1"/>
      <w:marLeft w:val="0"/>
      <w:marRight w:val="0"/>
      <w:marTop w:val="0"/>
      <w:marBottom w:val="0"/>
      <w:divBdr>
        <w:top w:val="none" w:sz="0" w:space="0" w:color="auto"/>
        <w:left w:val="none" w:sz="0" w:space="0" w:color="auto"/>
        <w:bottom w:val="none" w:sz="0" w:space="0" w:color="auto"/>
        <w:right w:val="none" w:sz="0" w:space="0" w:color="auto"/>
      </w:divBdr>
    </w:div>
    <w:div w:id="473254214">
      <w:bodyDiv w:val="1"/>
      <w:marLeft w:val="0"/>
      <w:marRight w:val="0"/>
      <w:marTop w:val="0"/>
      <w:marBottom w:val="0"/>
      <w:divBdr>
        <w:top w:val="none" w:sz="0" w:space="0" w:color="auto"/>
        <w:left w:val="none" w:sz="0" w:space="0" w:color="auto"/>
        <w:bottom w:val="none" w:sz="0" w:space="0" w:color="auto"/>
        <w:right w:val="none" w:sz="0" w:space="0" w:color="auto"/>
      </w:divBdr>
    </w:div>
    <w:div w:id="473331107">
      <w:bodyDiv w:val="1"/>
      <w:marLeft w:val="0"/>
      <w:marRight w:val="0"/>
      <w:marTop w:val="0"/>
      <w:marBottom w:val="0"/>
      <w:divBdr>
        <w:top w:val="none" w:sz="0" w:space="0" w:color="auto"/>
        <w:left w:val="none" w:sz="0" w:space="0" w:color="auto"/>
        <w:bottom w:val="none" w:sz="0" w:space="0" w:color="auto"/>
        <w:right w:val="none" w:sz="0" w:space="0" w:color="auto"/>
      </w:divBdr>
    </w:div>
    <w:div w:id="473376684">
      <w:bodyDiv w:val="1"/>
      <w:marLeft w:val="0"/>
      <w:marRight w:val="0"/>
      <w:marTop w:val="0"/>
      <w:marBottom w:val="0"/>
      <w:divBdr>
        <w:top w:val="none" w:sz="0" w:space="0" w:color="auto"/>
        <w:left w:val="none" w:sz="0" w:space="0" w:color="auto"/>
        <w:bottom w:val="none" w:sz="0" w:space="0" w:color="auto"/>
        <w:right w:val="none" w:sz="0" w:space="0" w:color="auto"/>
      </w:divBdr>
    </w:div>
    <w:div w:id="473377622">
      <w:bodyDiv w:val="1"/>
      <w:marLeft w:val="0"/>
      <w:marRight w:val="0"/>
      <w:marTop w:val="0"/>
      <w:marBottom w:val="0"/>
      <w:divBdr>
        <w:top w:val="none" w:sz="0" w:space="0" w:color="auto"/>
        <w:left w:val="none" w:sz="0" w:space="0" w:color="auto"/>
        <w:bottom w:val="none" w:sz="0" w:space="0" w:color="auto"/>
        <w:right w:val="none" w:sz="0" w:space="0" w:color="auto"/>
      </w:divBdr>
    </w:div>
    <w:div w:id="473520864">
      <w:bodyDiv w:val="1"/>
      <w:marLeft w:val="0"/>
      <w:marRight w:val="0"/>
      <w:marTop w:val="0"/>
      <w:marBottom w:val="0"/>
      <w:divBdr>
        <w:top w:val="none" w:sz="0" w:space="0" w:color="auto"/>
        <w:left w:val="none" w:sz="0" w:space="0" w:color="auto"/>
        <w:bottom w:val="none" w:sz="0" w:space="0" w:color="auto"/>
        <w:right w:val="none" w:sz="0" w:space="0" w:color="auto"/>
      </w:divBdr>
    </w:div>
    <w:div w:id="473566476">
      <w:bodyDiv w:val="1"/>
      <w:marLeft w:val="0"/>
      <w:marRight w:val="0"/>
      <w:marTop w:val="0"/>
      <w:marBottom w:val="0"/>
      <w:divBdr>
        <w:top w:val="none" w:sz="0" w:space="0" w:color="auto"/>
        <w:left w:val="none" w:sz="0" w:space="0" w:color="auto"/>
        <w:bottom w:val="none" w:sz="0" w:space="0" w:color="auto"/>
        <w:right w:val="none" w:sz="0" w:space="0" w:color="auto"/>
      </w:divBdr>
    </w:div>
    <w:div w:id="473835946">
      <w:bodyDiv w:val="1"/>
      <w:marLeft w:val="0"/>
      <w:marRight w:val="0"/>
      <w:marTop w:val="0"/>
      <w:marBottom w:val="0"/>
      <w:divBdr>
        <w:top w:val="none" w:sz="0" w:space="0" w:color="auto"/>
        <w:left w:val="none" w:sz="0" w:space="0" w:color="auto"/>
        <w:bottom w:val="none" w:sz="0" w:space="0" w:color="auto"/>
        <w:right w:val="none" w:sz="0" w:space="0" w:color="auto"/>
      </w:divBdr>
    </w:div>
    <w:div w:id="473910562">
      <w:bodyDiv w:val="1"/>
      <w:marLeft w:val="0"/>
      <w:marRight w:val="0"/>
      <w:marTop w:val="0"/>
      <w:marBottom w:val="0"/>
      <w:divBdr>
        <w:top w:val="none" w:sz="0" w:space="0" w:color="auto"/>
        <w:left w:val="none" w:sz="0" w:space="0" w:color="auto"/>
        <w:bottom w:val="none" w:sz="0" w:space="0" w:color="auto"/>
        <w:right w:val="none" w:sz="0" w:space="0" w:color="auto"/>
      </w:divBdr>
    </w:div>
    <w:div w:id="473986032">
      <w:bodyDiv w:val="1"/>
      <w:marLeft w:val="0"/>
      <w:marRight w:val="0"/>
      <w:marTop w:val="0"/>
      <w:marBottom w:val="0"/>
      <w:divBdr>
        <w:top w:val="none" w:sz="0" w:space="0" w:color="auto"/>
        <w:left w:val="none" w:sz="0" w:space="0" w:color="auto"/>
        <w:bottom w:val="none" w:sz="0" w:space="0" w:color="auto"/>
        <w:right w:val="none" w:sz="0" w:space="0" w:color="auto"/>
      </w:divBdr>
    </w:div>
    <w:div w:id="474031401">
      <w:bodyDiv w:val="1"/>
      <w:marLeft w:val="0"/>
      <w:marRight w:val="0"/>
      <w:marTop w:val="0"/>
      <w:marBottom w:val="0"/>
      <w:divBdr>
        <w:top w:val="none" w:sz="0" w:space="0" w:color="auto"/>
        <w:left w:val="none" w:sz="0" w:space="0" w:color="auto"/>
        <w:bottom w:val="none" w:sz="0" w:space="0" w:color="auto"/>
        <w:right w:val="none" w:sz="0" w:space="0" w:color="auto"/>
      </w:divBdr>
    </w:div>
    <w:div w:id="474219745">
      <w:bodyDiv w:val="1"/>
      <w:marLeft w:val="0"/>
      <w:marRight w:val="0"/>
      <w:marTop w:val="0"/>
      <w:marBottom w:val="0"/>
      <w:divBdr>
        <w:top w:val="none" w:sz="0" w:space="0" w:color="auto"/>
        <w:left w:val="none" w:sz="0" w:space="0" w:color="auto"/>
        <w:bottom w:val="none" w:sz="0" w:space="0" w:color="auto"/>
        <w:right w:val="none" w:sz="0" w:space="0" w:color="auto"/>
      </w:divBdr>
    </w:div>
    <w:div w:id="474375984">
      <w:bodyDiv w:val="1"/>
      <w:marLeft w:val="0"/>
      <w:marRight w:val="0"/>
      <w:marTop w:val="0"/>
      <w:marBottom w:val="0"/>
      <w:divBdr>
        <w:top w:val="none" w:sz="0" w:space="0" w:color="auto"/>
        <w:left w:val="none" w:sz="0" w:space="0" w:color="auto"/>
        <w:bottom w:val="none" w:sz="0" w:space="0" w:color="auto"/>
        <w:right w:val="none" w:sz="0" w:space="0" w:color="auto"/>
      </w:divBdr>
    </w:div>
    <w:div w:id="474378628">
      <w:bodyDiv w:val="1"/>
      <w:marLeft w:val="0"/>
      <w:marRight w:val="0"/>
      <w:marTop w:val="0"/>
      <w:marBottom w:val="0"/>
      <w:divBdr>
        <w:top w:val="none" w:sz="0" w:space="0" w:color="auto"/>
        <w:left w:val="none" w:sz="0" w:space="0" w:color="auto"/>
        <w:bottom w:val="none" w:sz="0" w:space="0" w:color="auto"/>
        <w:right w:val="none" w:sz="0" w:space="0" w:color="auto"/>
      </w:divBdr>
    </w:div>
    <w:div w:id="474415425">
      <w:bodyDiv w:val="1"/>
      <w:marLeft w:val="0"/>
      <w:marRight w:val="0"/>
      <w:marTop w:val="0"/>
      <w:marBottom w:val="0"/>
      <w:divBdr>
        <w:top w:val="none" w:sz="0" w:space="0" w:color="auto"/>
        <w:left w:val="none" w:sz="0" w:space="0" w:color="auto"/>
        <w:bottom w:val="none" w:sz="0" w:space="0" w:color="auto"/>
        <w:right w:val="none" w:sz="0" w:space="0" w:color="auto"/>
      </w:divBdr>
    </w:div>
    <w:div w:id="474571139">
      <w:bodyDiv w:val="1"/>
      <w:marLeft w:val="0"/>
      <w:marRight w:val="0"/>
      <w:marTop w:val="0"/>
      <w:marBottom w:val="0"/>
      <w:divBdr>
        <w:top w:val="none" w:sz="0" w:space="0" w:color="auto"/>
        <w:left w:val="none" w:sz="0" w:space="0" w:color="auto"/>
        <w:bottom w:val="none" w:sz="0" w:space="0" w:color="auto"/>
        <w:right w:val="none" w:sz="0" w:space="0" w:color="auto"/>
      </w:divBdr>
    </w:div>
    <w:div w:id="474613667">
      <w:bodyDiv w:val="1"/>
      <w:marLeft w:val="0"/>
      <w:marRight w:val="0"/>
      <w:marTop w:val="0"/>
      <w:marBottom w:val="0"/>
      <w:divBdr>
        <w:top w:val="none" w:sz="0" w:space="0" w:color="auto"/>
        <w:left w:val="none" w:sz="0" w:space="0" w:color="auto"/>
        <w:bottom w:val="none" w:sz="0" w:space="0" w:color="auto"/>
        <w:right w:val="none" w:sz="0" w:space="0" w:color="auto"/>
      </w:divBdr>
    </w:div>
    <w:div w:id="474832656">
      <w:bodyDiv w:val="1"/>
      <w:marLeft w:val="0"/>
      <w:marRight w:val="0"/>
      <w:marTop w:val="0"/>
      <w:marBottom w:val="0"/>
      <w:divBdr>
        <w:top w:val="none" w:sz="0" w:space="0" w:color="auto"/>
        <w:left w:val="none" w:sz="0" w:space="0" w:color="auto"/>
        <w:bottom w:val="none" w:sz="0" w:space="0" w:color="auto"/>
        <w:right w:val="none" w:sz="0" w:space="0" w:color="auto"/>
      </w:divBdr>
    </w:div>
    <w:div w:id="474957430">
      <w:bodyDiv w:val="1"/>
      <w:marLeft w:val="0"/>
      <w:marRight w:val="0"/>
      <w:marTop w:val="0"/>
      <w:marBottom w:val="0"/>
      <w:divBdr>
        <w:top w:val="none" w:sz="0" w:space="0" w:color="auto"/>
        <w:left w:val="none" w:sz="0" w:space="0" w:color="auto"/>
        <w:bottom w:val="none" w:sz="0" w:space="0" w:color="auto"/>
        <w:right w:val="none" w:sz="0" w:space="0" w:color="auto"/>
      </w:divBdr>
    </w:div>
    <w:div w:id="475024571">
      <w:bodyDiv w:val="1"/>
      <w:marLeft w:val="0"/>
      <w:marRight w:val="0"/>
      <w:marTop w:val="0"/>
      <w:marBottom w:val="0"/>
      <w:divBdr>
        <w:top w:val="none" w:sz="0" w:space="0" w:color="auto"/>
        <w:left w:val="none" w:sz="0" w:space="0" w:color="auto"/>
        <w:bottom w:val="none" w:sz="0" w:space="0" w:color="auto"/>
        <w:right w:val="none" w:sz="0" w:space="0" w:color="auto"/>
      </w:divBdr>
    </w:div>
    <w:div w:id="475146752">
      <w:bodyDiv w:val="1"/>
      <w:marLeft w:val="0"/>
      <w:marRight w:val="0"/>
      <w:marTop w:val="0"/>
      <w:marBottom w:val="0"/>
      <w:divBdr>
        <w:top w:val="none" w:sz="0" w:space="0" w:color="auto"/>
        <w:left w:val="none" w:sz="0" w:space="0" w:color="auto"/>
        <w:bottom w:val="none" w:sz="0" w:space="0" w:color="auto"/>
        <w:right w:val="none" w:sz="0" w:space="0" w:color="auto"/>
      </w:divBdr>
    </w:div>
    <w:div w:id="475218015">
      <w:bodyDiv w:val="1"/>
      <w:marLeft w:val="0"/>
      <w:marRight w:val="0"/>
      <w:marTop w:val="0"/>
      <w:marBottom w:val="0"/>
      <w:divBdr>
        <w:top w:val="none" w:sz="0" w:space="0" w:color="auto"/>
        <w:left w:val="none" w:sz="0" w:space="0" w:color="auto"/>
        <w:bottom w:val="none" w:sz="0" w:space="0" w:color="auto"/>
        <w:right w:val="none" w:sz="0" w:space="0" w:color="auto"/>
      </w:divBdr>
    </w:div>
    <w:div w:id="475218162">
      <w:bodyDiv w:val="1"/>
      <w:marLeft w:val="0"/>
      <w:marRight w:val="0"/>
      <w:marTop w:val="0"/>
      <w:marBottom w:val="0"/>
      <w:divBdr>
        <w:top w:val="none" w:sz="0" w:space="0" w:color="auto"/>
        <w:left w:val="none" w:sz="0" w:space="0" w:color="auto"/>
        <w:bottom w:val="none" w:sz="0" w:space="0" w:color="auto"/>
        <w:right w:val="none" w:sz="0" w:space="0" w:color="auto"/>
      </w:divBdr>
    </w:div>
    <w:div w:id="475218366">
      <w:bodyDiv w:val="1"/>
      <w:marLeft w:val="0"/>
      <w:marRight w:val="0"/>
      <w:marTop w:val="0"/>
      <w:marBottom w:val="0"/>
      <w:divBdr>
        <w:top w:val="none" w:sz="0" w:space="0" w:color="auto"/>
        <w:left w:val="none" w:sz="0" w:space="0" w:color="auto"/>
        <w:bottom w:val="none" w:sz="0" w:space="0" w:color="auto"/>
        <w:right w:val="none" w:sz="0" w:space="0" w:color="auto"/>
      </w:divBdr>
    </w:div>
    <w:div w:id="475268370">
      <w:bodyDiv w:val="1"/>
      <w:marLeft w:val="0"/>
      <w:marRight w:val="0"/>
      <w:marTop w:val="0"/>
      <w:marBottom w:val="0"/>
      <w:divBdr>
        <w:top w:val="none" w:sz="0" w:space="0" w:color="auto"/>
        <w:left w:val="none" w:sz="0" w:space="0" w:color="auto"/>
        <w:bottom w:val="none" w:sz="0" w:space="0" w:color="auto"/>
        <w:right w:val="none" w:sz="0" w:space="0" w:color="auto"/>
      </w:divBdr>
    </w:div>
    <w:div w:id="475294908">
      <w:bodyDiv w:val="1"/>
      <w:marLeft w:val="0"/>
      <w:marRight w:val="0"/>
      <w:marTop w:val="0"/>
      <w:marBottom w:val="0"/>
      <w:divBdr>
        <w:top w:val="none" w:sz="0" w:space="0" w:color="auto"/>
        <w:left w:val="none" w:sz="0" w:space="0" w:color="auto"/>
        <w:bottom w:val="none" w:sz="0" w:space="0" w:color="auto"/>
        <w:right w:val="none" w:sz="0" w:space="0" w:color="auto"/>
      </w:divBdr>
    </w:div>
    <w:div w:id="475295785">
      <w:bodyDiv w:val="1"/>
      <w:marLeft w:val="0"/>
      <w:marRight w:val="0"/>
      <w:marTop w:val="0"/>
      <w:marBottom w:val="0"/>
      <w:divBdr>
        <w:top w:val="none" w:sz="0" w:space="0" w:color="auto"/>
        <w:left w:val="none" w:sz="0" w:space="0" w:color="auto"/>
        <w:bottom w:val="none" w:sz="0" w:space="0" w:color="auto"/>
        <w:right w:val="none" w:sz="0" w:space="0" w:color="auto"/>
      </w:divBdr>
    </w:div>
    <w:div w:id="475296954">
      <w:bodyDiv w:val="1"/>
      <w:marLeft w:val="0"/>
      <w:marRight w:val="0"/>
      <w:marTop w:val="0"/>
      <w:marBottom w:val="0"/>
      <w:divBdr>
        <w:top w:val="none" w:sz="0" w:space="0" w:color="auto"/>
        <w:left w:val="none" w:sz="0" w:space="0" w:color="auto"/>
        <w:bottom w:val="none" w:sz="0" w:space="0" w:color="auto"/>
        <w:right w:val="none" w:sz="0" w:space="0" w:color="auto"/>
      </w:divBdr>
    </w:div>
    <w:div w:id="475412037">
      <w:bodyDiv w:val="1"/>
      <w:marLeft w:val="0"/>
      <w:marRight w:val="0"/>
      <w:marTop w:val="0"/>
      <w:marBottom w:val="0"/>
      <w:divBdr>
        <w:top w:val="none" w:sz="0" w:space="0" w:color="auto"/>
        <w:left w:val="none" w:sz="0" w:space="0" w:color="auto"/>
        <w:bottom w:val="none" w:sz="0" w:space="0" w:color="auto"/>
        <w:right w:val="none" w:sz="0" w:space="0" w:color="auto"/>
      </w:divBdr>
    </w:div>
    <w:div w:id="475487446">
      <w:bodyDiv w:val="1"/>
      <w:marLeft w:val="0"/>
      <w:marRight w:val="0"/>
      <w:marTop w:val="0"/>
      <w:marBottom w:val="0"/>
      <w:divBdr>
        <w:top w:val="none" w:sz="0" w:space="0" w:color="auto"/>
        <w:left w:val="none" w:sz="0" w:space="0" w:color="auto"/>
        <w:bottom w:val="none" w:sz="0" w:space="0" w:color="auto"/>
        <w:right w:val="none" w:sz="0" w:space="0" w:color="auto"/>
      </w:divBdr>
    </w:div>
    <w:div w:id="475680770">
      <w:bodyDiv w:val="1"/>
      <w:marLeft w:val="0"/>
      <w:marRight w:val="0"/>
      <w:marTop w:val="0"/>
      <w:marBottom w:val="0"/>
      <w:divBdr>
        <w:top w:val="none" w:sz="0" w:space="0" w:color="auto"/>
        <w:left w:val="none" w:sz="0" w:space="0" w:color="auto"/>
        <w:bottom w:val="none" w:sz="0" w:space="0" w:color="auto"/>
        <w:right w:val="none" w:sz="0" w:space="0" w:color="auto"/>
      </w:divBdr>
    </w:div>
    <w:div w:id="475682442">
      <w:bodyDiv w:val="1"/>
      <w:marLeft w:val="0"/>
      <w:marRight w:val="0"/>
      <w:marTop w:val="0"/>
      <w:marBottom w:val="0"/>
      <w:divBdr>
        <w:top w:val="none" w:sz="0" w:space="0" w:color="auto"/>
        <w:left w:val="none" w:sz="0" w:space="0" w:color="auto"/>
        <w:bottom w:val="none" w:sz="0" w:space="0" w:color="auto"/>
        <w:right w:val="none" w:sz="0" w:space="0" w:color="auto"/>
      </w:divBdr>
    </w:div>
    <w:div w:id="475685083">
      <w:bodyDiv w:val="1"/>
      <w:marLeft w:val="0"/>
      <w:marRight w:val="0"/>
      <w:marTop w:val="0"/>
      <w:marBottom w:val="0"/>
      <w:divBdr>
        <w:top w:val="none" w:sz="0" w:space="0" w:color="auto"/>
        <w:left w:val="none" w:sz="0" w:space="0" w:color="auto"/>
        <w:bottom w:val="none" w:sz="0" w:space="0" w:color="auto"/>
        <w:right w:val="none" w:sz="0" w:space="0" w:color="auto"/>
      </w:divBdr>
    </w:div>
    <w:div w:id="475686337">
      <w:bodyDiv w:val="1"/>
      <w:marLeft w:val="0"/>
      <w:marRight w:val="0"/>
      <w:marTop w:val="0"/>
      <w:marBottom w:val="0"/>
      <w:divBdr>
        <w:top w:val="none" w:sz="0" w:space="0" w:color="auto"/>
        <w:left w:val="none" w:sz="0" w:space="0" w:color="auto"/>
        <w:bottom w:val="none" w:sz="0" w:space="0" w:color="auto"/>
        <w:right w:val="none" w:sz="0" w:space="0" w:color="auto"/>
      </w:divBdr>
    </w:div>
    <w:div w:id="475757879">
      <w:bodyDiv w:val="1"/>
      <w:marLeft w:val="0"/>
      <w:marRight w:val="0"/>
      <w:marTop w:val="0"/>
      <w:marBottom w:val="0"/>
      <w:divBdr>
        <w:top w:val="none" w:sz="0" w:space="0" w:color="auto"/>
        <w:left w:val="none" w:sz="0" w:space="0" w:color="auto"/>
        <w:bottom w:val="none" w:sz="0" w:space="0" w:color="auto"/>
        <w:right w:val="none" w:sz="0" w:space="0" w:color="auto"/>
      </w:divBdr>
    </w:div>
    <w:div w:id="475801203">
      <w:bodyDiv w:val="1"/>
      <w:marLeft w:val="0"/>
      <w:marRight w:val="0"/>
      <w:marTop w:val="0"/>
      <w:marBottom w:val="0"/>
      <w:divBdr>
        <w:top w:val="none" w:sz="0" w:space="0" w:color="auto"/>
        <w:left w:val="none" w:sz="0" w:space="0" w:color="auto"/>
        <w:bottom w:val="none" w:sz="0" w:space="0" w:color="auto"/>
        <w:right w:val="none" w:sz="0" w:space="0" w:color="auto"/>
      </w:divBdr>
    </w:div>
    <w:div w:id="475877271">
      <w:bodyDiv w:val="1"/>
      <w:marLeft w:val="0"/>
      <w:marRight w:val="0"/>
      <w:marTop w:val="0"/>
      <w:marBottom w:val="0"/>
      <w:divBdr>
        <w:top w:val="none" w:sz="0" w:space="0" w:color="auto"/>
        <w:left w:val="none" w:sz="0" w:space="0" w:color="auto"/>
        <w:bottom w:val="none" w:sz="0" w:space="0" w:color="auto"/>
        <w:right w:val="none" w:sz="0" w:space="0" w:color="auto"/>
      </w:divBdr>
    </w:div>
    <w:div w:id="476072223">
      <w:bodyDiv w:val="1"/>
      <w:marLeft w:val="0"/>
      <w:marRight w:val="0"/>
      <w:marTop w:val="0"/>
      <w:marBottom w:val="0"/>
      <w:divBdr>
        <w:top w:val="none" w:sz="0" w:space="0" w:color="auto"/>
        <w:left w:val="none" w:sz="0" w:space="0" w:color="auto"/>
        <w:bottom w:val="none" w:sz="0" w:space="0" w:color="auto"/>
        <w:right w:val="none" w:sz="0" w:space="0" w:color="auto"/>
      </w:divBdr>
    </w:div>
    <w:div w:id="476335938">
      <w:bodyDiv w:val="1"/>
      <w:marLeft w:val="0"/>
      <w:marRight w:val="0"/>
      <w:marTop w:val="0"/>
      <w:marBottom w:val="0"/>
      <w:divBdr>
        <w:top w:val="none" w:sz="0" w:space="0" w:color="auto"/>
        <w:left w:val="none" w:sz="0" w:space="0" w:color="auto"/>
        <w:bottom w:val="none" w:sz="0" w:space="0" w:color="auto"/>
        <w:right w:val="none" w:sz="0" w:space="0" w:color="auto"/>
      </w:divBdr>
    </w:div>
    <w:div w:id="476341673">
      <w:bodyDiv w:val="1"/>
      <w:marLeft w:val="0"/>
      <w:marRight w:val="0"/>
      <w:marTop w:val="0"/>
      <w:marBottom w:val="0"/>
      <w:divBdr>
        <w:top w:val="none" w:sz="0" w:space="0" w:color="auto"/>
        <w:left w:val="none" w:sz="0" w:space="0" w:color="auto"/>
        <w:bottom w:val="none" w:sz="0" w:space="0" w:color="auto"/>
        <w:right w:val="none" w:sz="0" w:space="0" w:color="auto"/>
      </w:divBdr>
    </w:div>
    <w:div w:id="476454681">
      <w:bodyDiv w:val="1"/>
      <w:marLeft w:val="0"/>
      <w:marRight w:val="0"/>
      <w:marTop w:val="0"/>
      <w:marBottom w:val="0"/>
      <w:divBdr>
        <w:top w:val="none" w:sz="0" w:space="0" w:color="auto"/>
        <w:left w:val="none" w:sz="0" w:space="0" w:color="auto"/>
        <w:bottom w:val="none" w:sz="0" w:space="0" w:color="auto"/>
        <w:right w:val="none" w:sz="0" w:space="0" w:color="auto"/>
      </w:divBdr>
    </w:div>
    <w:div w:id="476535412">
      <w:bodyDiv w:val="1"/>
      <w:marLeft w:val="0"/>
      <w:marRight w:val="0"/>
      <w:marTop w:val="0"/>
      <w:marBottom w:val="0"/>
      <w:divBdr>
        <w:top w:val="none" w:sz="0" w:space="0" w:color="auto"/>
        <w:left w:val="none" w:sz="0" w:space="0" w:color="auto"/>
        <w:bottom w:val="none" w:sz="0" w:space="0" w:color="auto"/>
        <w:right w:val="none" w:sz="0" w:space="0" w:color="auto"/>
      </w:divBdr>
    </w:div>
    <w:div w:id="476655911">
      <w:bodyDiv w:val="1"/>
      <w:marLeft w:val="0"/>
      <w:marRight w:val="0"/>
      <w:marTop w:val="0"/>
      <w:marBottom w:val="0"/>
      <w:divBdr>
        <w:top w:val="none" w:sz="0" w:space="0" w:color="auto"/>
        <w:left w:val="none" w:sz="0" w:space="0" w:color="auto"/>
        <w:bottom w:val="none" w:sz="0" w:space="0" w:color="auto"/>
        <w:right w:val="none" w:sz="0" w:space="0" w:color="auto"/>
      </w:divBdr>
    </w:div>
    <w:div w:id="476721705">
      <w:bodyDiv w:val="1"/>
      <w:marLeft w:val="0"/>
      <w:marRight w:val="0"/>
      <w:marTop w:val="0"/>
      <w:marBottom w:val="0"/>
      <w:divBdr>
        <w:top w:val="none" w:sz="0" w:space="0" w:color="auto"/>
        <w:left w:val="none" w:sz="0" w:space="0" w:color="auto"/>
        <w:bottom w:val="none" w:sz="0" w:space="0" w:color="auto"/>
        <w:right w:val="none" w:sz="0" w:space="0" w:color="auto"/>
      </w:divBdr>
    </w:div>
    <w:div w:id="476729755">
      <w:bodyDiv w:val="1"/>
      <w:marLeft w:val="0"/>
      <w:marRight w:val="0"/>
      <w:marTop w:val="0"/>
      <w:marBottom w:val="0"/>
      <w:divBdr>
        <w:top w:val="none" w:sz="0" w:space="0" w:color="auto"/>
        <w:left w:val="none" w:sz="0" w:space="0" w:color="auto"/>
        <w:bottom w:val="none" w:sz="0" w:space="0" w:color="auto"/>
        <w:right w:val="none" w:sz="0" w:space="0" w:color="auto"/>
      </w:divBdr>
    </w:div>
    <w:div w:id="476840482">
      <w:bodyDiv w:val="1"/>
      <w:marLeft w:val="0"/>
      <w:marRight w:val="0"/>
      <w:marTop w:val="0"/>
      <w:marBottom w:val="0"/>
      <w:divBdr>
        <w:top w:val="none" w:sz="0" w:space="0" w:color="auto"/>
        <w:left w:val="none" w:sz="0" w:space="0" w:color="auto"/>
        <w:bottom w:val="none" w:sz="0" w:space="0" w:color="auto"/>
        <w:right w:val="none" w:sz="0" w:space="0" w:color="auto"/>
      </w:divBdr>
    </w:div>
    <w:div w:id="476849003">
      <w:bodyDiv w:val="1"/>
      <w:marLeft w:val="0"/>
      <w:marRight w:val="0"/>
      <w:marTop w:val="0"/>
      <w:marBottom w:val="0"/>
      <w:divBdr>
        <w:top w:val="none" w:sz="0" w:space="0" w:color="auto"/>
        <w:left w:val="none" w:sz="0" w:space="0" w:color="auto"/>
        <w:bottom w:val="none" w:sz="0" w:space="0" w:color="auto"/>
        <w:right w:val="none" w:sz="0" w:space="0" w:color="auto"/>
      </w:divBdr>
    </w:div>
    <w:div w:id="476849317">
      <w:bodyDiv w:val="1"/>
      <w:marLeft w:val="0"/>
      <w:marRight w:val="0"/>
      <w:marTop w:val="0"/>
      <w:marBottom w:val="0"/>
      <w:divBdr>
        <w:top w:val="none" w:sz="0" w:space="0" w:color="auto"/>
        <w:left w:val="none" w:sz="0" w:space="0" w:color="auto"/>
        <w:bottom w:val="none" w:sz="0" w:space="0" w:color="auto"/>
        <w:right w:val="none" w:sz="0" w:space="0" w:color="auto"/>
      </w:divBdr>
    </w:div>
    <w:div w:id="476919907">
      <w:bodyDiv w:val="1"/>
      <w:marLeft w:val="0"/>
      <w:marRight w:val="0"/>
      <w:marTop w:val="0"/>
      <w:marBottom w:val="0"/>
      <w:divBdr>
        <w:top w:val="none" w:sz="0" w:space="0" w:color="auto"/>
        <w:left w:val="none" w:sz="0" w:space="0" w:color="auto"/>
        <w:bottom w:val="none" w:sz="0" w:space="0" w:color="auto"/>
        <w:right w:val="none" w:sz="0" w:space="0" w:color="auto"/>
      </w:divBdr>
    </w:div>
    <w:div w:id="476922314">
      <w:bodyDiv w:val="1"/>
      <w:marLeft w:val="0"/>
      <w:marRight w:val="0"/>
      <w:marTop w:val="0"/>
      <w:marBottom w:val="0"/>
      <w:divBdr>
        <w:top w:val="none" w:sz="0" w:space="0" w:color="auto"/>
        <w:left w:val="none" w:sz="0" w:space="0" w:color="auto"/>
        <w:bottom w:val="none" w:sz="0" w:space="0" w:color="auto"/>
        <w:right w:val="none" w:sz="0" w:space="0" w:color="auto"/>
      </w:divBdr>
    </w:div>
    <w:div w:id="476994121">
      <w:bodyDiv w:val="1"/>
      <w:marLeft w:val="0"/>
      <w:marRight w:val="0"/>
      <w:marTop w:val="0"/>
      <w:marBottom w:val="0"/>
      <w:divBdr>
        <w:top w:val="none" w:sz="0" w:space="0" w:color="auto"/>
        <w:left w:val="none" w:sz="0" w:space="0" w:color="auto"/>
        <w:bottom w:val="none" w:sz="0" w:space="0" w:color="auto"/>
        <w:right w:val="none" w:sz="0" w:space="0" w:color="auto"/>
      </w:divBdr>
    </w:div>
    <w:div w:id="476997836">
      <w:bodyDiv w:val="1"/>
      <w:marLeft w:val="0"/>
      <w:marRight w:val="0"/>
      <w:marTop w:val="0"/>
      <w:marBottom w:val="0"/>
      <w:divBdr>
        <w:top w:val="none" w:sz="0" w:space="0" w:color="auto"/>
        <w:left w:val="none" w:sz="0" w:space="0" w:color="auto"/>
        <w:bottom w:val="none" w:sz="0" w:space="0" w:color="auto"/>
        <w:right w:val="none" w:sz="0" w:space="0" w:color="auto"/>
      </w:divBdr>
    </w:div>
    <w:div w:id="477066397">
      <w:bodyDiv w:val="1"/>
      <w:marLeft w:val="0"/>
      <w:marRight w:val="0"/>
      <w:marTop w:val="0"/>
      <w:marBottom w:val="0"/>
      <w:divBdr>
        <w:top w:val="none" w:sz="0" w:space="0" w:color="auto"/>
        <w:left w:val="none" w:sz="0" w:space="0" w:color="auto"/>
        <w:bottom w:val="none" w:sz="0" w:space="0" w:color="auto"/>
        <w:right w:val="none" w:sz="0" w:space="0" w:color="auto"/>
      </w:divBdr>
    </w:div>
    <w:div w:id="477068801">
      <w:bodyDiv w:val="1"/>
      <w:marLeft w:val="0"/>
      <w:marRight w:val="0"/>
      <w:marTop w:val="0"/>
      <w:marBottom w:val="0"/>
      <w:divBdr>
        <w:top w:val="none" w:sz="0" w:space="0" w:color="auto"/>
        <w:left w:val="none" w:sz="0" w:space="0" w:color="auto"/>
        <w:bottom w:val="none" w:sz="0" w:space="0" w:color="auto"/>
        <w:right w:val="none" w:sz="0" w:space="0" w:color="auto"/>
      </w:divBdr>
    </w:div>
    <w:div w:id="477115877">
      <w:bodyDiv w:val="1"/>
      <w:marLeft w:val="0"/>
      <w:marRight w:val="0"/>
      <w:marTop w:val="0"/>
      <w:marBottom w:val="0"/>
      <w:divBdr>
        <w:top w:val="none" w:sz="0" w:space="0" w:color="auto"/>
        <w:left w:val="none" w:sz="0" w:space="0" w:color="auto"/>
        <w:bottom w:val="none" w:sz="0" w:space="0" w:color="auto"/>
        <w:right w:val="none" w:sz="0" w:space="0" w:color="auto"/>
      </w:divBdr>
    </w:div>
    <w:div w:id="477187696">
      <w:bodyDiv w:val="1"/>
      <w:marLeft w:val="0"/>
      <w:marRight w:val="0"/>
      <w:marTop w:val="0"/>
      <w:marBottom w:val="0"/>
      <w:divBdr>
        <w:top w:val="none" w:sz="0" w:space="0" w:color="auto"/>
        <w:left w:val="none" w:sz="0" w:space="0" w:color="auto"/>
        <w:bottom w:val="none" w:sz="0" w:space="0" w:color="auto"/>
        <w:right w:val="none" w:sz="0" w:space="0" w:color="auto"/>
      </w:divBdr>
    </w:div>
    <w:div w:id="477188599">
      <w:bodyDiv w:val="1"/>
      <w:marLeft w:val="0"/>
      <w:marRight w:val="0"/>
      <w:marTop w:val="0"/>
      <w:marBottom w:val="0"/>
      <w:divBdr>
        <w:top w:val="none" w:sz="0" w:space="0" w:color="auto"/>
        <w:left w:val="none" w:sz="0" w:space="0" w:color="auto"/>
        <w:bottom w:val="none" w:sz="0" w:space="0" w:color="auto"/>
        <w:right w:val="none" w:sz="0" w:space="0" w:color="auto"/>
      </w:divBdr>
    </w:div>
    <w:div w:id="477303323">
      <w:bodyDiv w:val="1"/>
      <w:marLeft w:val="0"/>
      <w:marRight w:val="0"/>
      <w:marTop w:val="0"/>
      <w:marBottom w:val="0"/>
      <w:divBdr>
        <w:top w:val="none" w:sz="0" w:space="0" w:color="auto"/>
        <w:left w:val="none" w:sz="0" w:space="0" w:color="auto"/>
        <w:bottom w:val="none" w:sz="0" w:space="0" w:color="auto"/>
        <w:right w:val="none" w:sz="0" w:space="0" w:color="auto"/>
      </w:divBdr>
    </w:div>
    <w:div w:id="477381745">
      <w:bodyDiv w:val="1"/>
      <w:marLeft w:val="0"/>
      <w:marRight w:val="0"/>
      <w:marTop w:val="0"/>
      <w:marBottom w:val="0"/>
      <w:divBdr>
        <w:top w:val="none" w:sz="0" w:space="0" w:color="auto"/>
        <w:left w:val="none" w:sz="0" w:space="0" w:color="auto"/>
        <w:bottom w:val="none" w:sz="0" w:space="0" w:color="auto"/>
        <w:right w:val="none" w:sz="0" w:space="0" w:color="auto"/>
      </w:divBdr>
    </w:div>
    <w:div w:id="477383850">
      <w:bodyDiv w:val="1"/>
      <w:marLeft w:val="0"/>
      <w:marRight w:val="0"/>
      <w:marTop w:val="0"/>
      <w:marBottom w:val="0"/>
      <w:divBdr>
        <w:top w:val="none" w:sz="0" w:space="0" w:color="auto"/>
        <w:left w:val="none" w:sz="0" w:space="0" w:color="auto"/>
        <w:bottom w:val="none" w:sz="0" w:space="0" w:color="auto"/>
        <w:right w:val="none" w:sz="0" w:space="0" w:color="auto"/>
      </w:divBdr>
    </w:div>
    <w:div w:id="477496188">
      <w:bodyDiv w:val="1"/>
      <w:marLeft w:val="0"/>
      <w:marRight w:val="0"/>
      <w:marTop w:val="0"/>
      <w:marBottom w:val="0"/>
      <w:divBdr>
        <w:top w:val="none" w:sz="0" w:space="0" w:color="auto"/>
        <w:left w:val="none" w:sz="0" w:space="0" w:color="auto"/>
        <w:bottom w:val="none" w:sz="0" w:space="0" w:color="auto"/>
        <w:right w:val="none" w:sz="0" w:space="0" w:color="auto"/>
      </w:divBdr>
    </w:div>
    <w:div w:id="477570935">
      <w:bodyDiv w:val="1"/>
      <w:marLeft w:val="0"/>
      <w:marRight w:val="0"/>
      <w:marTop w:val="0"/>
      <w:marBottom w:val="0"/>
      <w:divBdr>
        <w:top w:val="none" w:sz="0" w:space="0" w:color="auto"/>
        <w:left w:val="none" w:sz="0" w:space="0" w:color="auto"/>
        <w:bottom w:val="none" w:sz="0" w:space="0" w:color="auto"/>
        <w:right w:val="none" w:sz="0" w:space="0" w:color="auto"/>
      </w:divBdr>
    </w:div>
    <w:div w:id="477571719">
      <w:bodyDiv w:val="1"/>
      <w:marLeft w:val="0"/>
      <w:marRight w:val="0"/>
      <w:marTop w:val="0"/>
      <w:marBottom w:val="0"/>
      <w:divBdr>
        <w:top w:val="none" w:sz="0" w:space="0" w:color="auto"/>
        <w:left w:val="none" w:sz="0" w:space="0" w:color="auto"/>
        <w:bottom w:val="none" w:sz="0" w:space="0" w:color="auto"/>
        <w:right w:val="none" w:sz="0" w:space="0" w:color="auto"/>
      </w:divBdr>
    </w:div>
    <w:div w:id="477723080">
      <w:bodyDiv w:val="1"/>
      <w:marLeft w:val="0"/>
      <w:marRight w:val="0"/>
      <w:marTop w:val="0"/>
      <w:marBottom w:val="0"/>
      <w:divBdr>
        <w:top w:val="none" w:sz="0" w:space="0" w:color="auto"/>
        <w:left w:val="none" w:sz="0" w:space="0" w:color="auto"/>
        <w:bottom w:val="none" w:sz="0" w:space="0" w:color="auto"/>
        <w:right w:val="none" w:sz="0" w:space="0" w:color="auto"/>
      </w:divBdr>
    </w:div>
    <w:div w:id="477723966">
      <w:bodyDiv w:val="1"/>
      <w:marLeft w:val="0"/>
      <w:marRight w:val="0"/>
      <w:marTop w:val="0"/>
      <w:marBottom w:val="0"/>
      <w:divBdr>
        <w:top w:val="none" w:sz="0" w:space="0" w:color="auto"/>
        <w:left w:val="none" w:sz="0" w:space="0" w:color="auto"/>
        <w:bottom w:val="none" w:sz="0" w:space="0" w:color="auto"/>
        <w:right w:val="none" w:sz="0" w:space="0" w:color="auto"/>
      </w:divBdr>
    </w:div>
    <w:div w:id="477764999">
      <w:bodyDiv w:val="1"/>
      <w:marLeft w:val="0"/>
      <w:marRight w:val="0"/>
      <w:marTop w:val="0"/>
      <w:marBottom w:val="0"/>
      <w:divBdr>
        <w:top w:val="none" w:sz="0" w:space="0" w:color="auto"/>
        <w:left w:val="none" w:sz="0" w:space="0" w:color="auto"/>
        <w:bottom w:val="none" w:sz="0" w:space="0" w:color="auto"/>
        <w:right w:val="none" w:sz="0" w:space="0" w:color="auto"/>
      </w:divBdr>
    </w:div>
    <w:div w:id="477771930">
      <w:bodyDiv w:val="1"/>
      <w:marLeft w:val="0"/>
      <w:marRight w:val="0"/>
      <w:marTop w:val="0"/>
      <w:marBottom w:val="0"/>
      <w:divBdr>
        <w:top w:val="none" w:sz="0" w:space="0" w:color="auto"/>
        <w:left w:val="none" w:sz="0" w:space="0" w:color="auto"/>
        <w:bottom w:val="none" w:sz="0" w:space="0" w:color="auto"/>
        <w:right w:val="none" w:sz="0" w:space="0" w:color="auto"/>
      </w:divBdr>
    </w:div>
    <w:div w:id="477772001">
      <w:bodyDiv w:val="1"/>
      <w:marLeft w:val="0"/>
      <w:marRight w:val="0"/>
      <w:marTop w:val="0"/>
      <w:marBottom w:val="0"/>
      <w:divBdr>
        <w:top w:val="none" w:sz="0" w:space="0" w:color="auto"/>
        <w:left w:val="none" w:sz="0" w:space="0" w:color="auto"/>
        <w:bottom w:val="none" w:sz="0" w:space="0" w:color="auto"/>
        <w:right w:val="none" w:sz="0" w:space="0" w:color="auto"/>
      </w:divBdr>
    </w:div>
    <w:div w:id="478040709">
      <w:bodyDiv w:val="1"/>
      <w:marLeft w:val="0"/>
      <w:marRight w:val="0"/>
      <w:marTop w:val="0"/>
      <w:marBottom w:val="0"/>
      <w:divBdr>
        <w:top w:val="none" w:sz="0" w:space="0" w:color="auto"/>
        <w:left w:val="none" w:sz="0" w:space="0" w:color="auto"/>
        <w:bottom w:val="none" w:sz="0" w:space="0" w:color="auto"/>
        <w:right w:val="none" w:sz="0" w:space="0" w:color="auto"/>
      </w:divBdr>
    </w:div>
    <w:div w:id="478301835">
      <w:bodyDiv w:val="1"/>
      <w:marLeft w:val="0"/>
      <w:marRight w:val="0"/>
      <w:marTop w:val="0"/>
      <w:marBottom w:val="0"/>
      <w:divBdr>
        <w:top w:val="none" w:sz="0" w:space="0" w:color="auto"/>
        <w:left w:val="none" w:sz="0" w:space="0" w:color="auto"/>
        <w:bottom w:val="none" w:sz="0" w:space="0" w:color="auto"/>
        <w:right w:val="none" w:sz="0" w:space="0" w:color="auto"/>
      </w:divBdr>
    </w:div>
    <w:div w:id="478308511">
      <w:bodyDiv w:val="1"/>
      <w:marLeft w:val="0"/>
      <w:marRight w:val="0"/>
      <w:marTop w:val="0"/>
      <w:marBottom w:val="0"/>
      <w:divBdr>
        <w:top w:val="none" w:sz="0" w:space="0" w:color="auto"/>
        <w:left w:val="none" w:sz="0" w:space="0" w:color="auto"/>
        <w:bottom w:val="none" w:sz="0" w:space="0" w:color="auto"/>
        <w:right w:val="none" w:sz="0" w:space="0" w:color="auto"/>
      </w:divBdr>
    </w:div>
    <w:div w:id="478350237">
      <w:bodyDiv w:val="1"/>
      <w:marLeft w:val="0"/>
      <w:marRight w:val="0"/>
      <w:marTop w:val="0"/>
      <w:marBottom w:val="0"/>
      <w:divBdr>
        <w:top w:val="none" w:sz="0" w:space="0" w:color="auto"/>
        <w:left w:val="none" w:sz="0" w:space="0" w:color="auto"/>
        <w:bottom w:val="none" w:sz="0" w:space="0" w:color="auto"/>
        <w:right w:val="none" w:sz="0" w:space="0" w:color="auto"/>
      </w:divBdr>
    </w:div>
    <w:div w:id="478424301">
      <w:bodyDiv w:val="1"/>
      <w:marLeft w:val="0"/>
      <w:marRight w:val="0"/>
      <w:marTop w:val="0"/>
      <w:marBottom w:val="0"/>
      <w:divBdr>
        <w:top w:val="none" w:sz="0" w:space="0" w:color="auto"/>
        <w:left w:val="none" w:sz="0" w:space="0" w:color="auto"/>
        <w:bottom w:val="none" w:sz="0" w:space="0" w:color="auto"/>
        <w:right w:val="none" w:sz="0" w:space="0" w:color="auto"/>
      </w:divBdr>
    </w:div>
    <w:div w:id="478425604">
      <w:bodyDiv w:val="1"/>
      <w:marLeft w:val="0"/>
      <w:marRight w:val="0"/>
      <w:marTop w:val="0"/>
      <w:marBottom w:val="0"/>
      <w:divBdr>
        <w:top w:val="none" w:sz="0" w:space="0" w:color="auto"/>
        <w:left w:val="none" w:sz="0" w:space="0" w:color="auto"/>
        <w:bottom w:val="none" w:sz="0" w:space="0" w:color="auto"/>
        <w:right w:val="none" w:sz="0" w:space="0" w:color="auto"/>
      </w:divBdr>
    </w:div>
    <w:div w:id="478495284">
      <w:bodyDiv w:val="1"/>
      <w:marLeft w:val="0"/>
      <w:marRight w:val="0"/>
      <w:marTop w:val="0"/>
      <w:marBottom w:val="0"/>
      <w:divBdr>
        <w:top w:val="none" w:sz="0" w:space="0" w:color="auto"/>
        <w:left w:val="none" w:sz="0" w:space="0" w:color="auto"/>
        <w:bottom w:val="none" w:sz="0" w:space="0" w:color="auto"/>
        <w:right w:val="none" w:sz="0" w:space="0" w:color="auto"/>
      </w:divBdr>
    </w:div>
    <w:div w:id="478497229">
      <w:bodyDiv w:val="1"/>
      <w:marLeft w:val="0"/>
      <w:marRight w:val="0"/>
      <w:marTop w:val="0"/>
      <w:marBottom w:val="0"/>
      <w:divBdr>
        <w:top w:val="none" w:sz="0" w:space="0" w:color="auto"/>
        <w:left w:val="none" w:sz="0" w:space="0" w:color="auto"/>
        <w:bottom w:val="none" w:sz="0" w:space="0" w:color="auto"/>
        <w:right w:val="none" w:sz="0" w:space="0" w:color="auto"/>
      </w:divBdr>
    </w:div>
    <w:div w:id="478573481">
      <w:bodyDiv w:val="1"/>
      <w:marLeft w:val="0"/>
      <w:marRight w:val="0"/>
      <w:marTop w:val="0"/>
      <w:marBottom w:val="0"/>
      <w:divBdr>
        <w:top w:val="none" w:sz="0" w:space="0" w:color="auto"/>
        <w:left w:val="none" w:sz="0" w:space="0" w:color="auto"/>
        <w:bottom w:val="none" w:sz="0" w:space="0" w:color="auto"/>
        <w:right w:val="none" w:sz="0" w:space="0" w:color="auto"/>
      </w:divBdr>
    </w:div>
    <w:div w:id="478621145">
      <w:bodyDiv w:val="1"/>
      <w:marLeft w:val="0"/>
      <w:marRight w:val="0"/>
      <w:marTop w:val="0"/>
      <w:marBottom w:val="0"/>
      <w:divBdr>
        <w:top w:val="none" w:sz="0" w:space="0" w:color="auto"/>
        <w:left w:val="none" w:sz="0" w:space="0" w:color="auto"/>
        <w:bottom w:val="none" w:sz="0" w:space="0" w:color="auto"/>
        <w:right w:val="none" w:sz="0" w:space="0" w:color="auto"/>
      </w:divBdr>
    </w:div>
    <w:div w:id="478690799">
      <w:bodyDiv w:val="1"/>
      <w:marLeft w:val="0"/>
      <w:marRight w:val="0"/>
      <w:marTop w:val="0"/>
      <w:marBottom w:val="0"/>
      <w:divBdr>
        <w:top w:val="none" w:sz="0" w:space="0" w:color="auto"/>
        <w:left w:val="none" w:sz="0" w:space="0" w:color="auto"/>
        <w:bottom w:val="none" w:sz="0" w:space="0" w:color="auto"/>
        <w:right w:val="none" w:sz="0" w:space="0" w:color="auto"/>
      </w:divBdr>
    </w:div>
    <w:div w:id="478881065">
      <w:bodyDiv w:val="1"/>
      <w:marLeft w:val="0"/>
      <w:marRight w:val="0"/>
      <w:marTop w:val="0"/>
      <w:marBottom w:val="0"/>
      <w:divBdr>
        <w:top w:val="none" w:sz="0" w:space="0" w:color="auto"/>
        <w:left w:val="none" w:sz="0" w:space="0" w:color="auto"/>
        <w:bottom w:val="none" w:sz="0" w:space="0" w:color="auto"/>
        <w:right w:val="none" w:sz="0" w:space="0" w:color="auto"/>
      </w:divBdr>
    </w:div>
    <w:div w:id="479150433">
      <w:bodyDiv w:val="1"/>
      <w:marLeft w:val="0"/>
      <w:marRight w:val="0"/>
      <w:marTop w:val="0"/>
      <w:marBottom w:val="0"/>
      <w:divBdr>
        <w:top w:val="none" w:sz="0" w:space="0" w:color="auto"/>
        <w:left w:val="none" w:sz="0" w:space="0" w:color="auto"/>
        <w:bottom w:val="none" w:sz="0" w:space="0" w:color="auto"/>
        <w:right w:val="none" w:sz="0" w:space="0" w:color="auto"/>
      </w:divBdr>
    </w:div>
    <w:div w:id="479153341">
      <w:bodyDiv w:val="1"/>
      <w:marLeft w:val="0"/>
      <w:marRight w:val="0"/>
      <w:marTop w:val="0"/>
      <w:marBottom w:val="0"/>
      <w:divBdr>
        <w:top w:val="none" w:sz="0" w:space="0" w:color="auto"/>
        <w:left w:val="none" w:sz="0" w:space="0" w:color="auto"/>
        <w:bottom w:val="none" w:sz="0" w:space="0" w:color="auto"/>
        <w:right w:val="none" w:sz="0" w:space="0" w:color="auto"/>
      </w:divBdr>
    </w:div>
    <w:div w:id="479199683">
      <w:bodyDiv w:val="1"/>
      <w:marLeft w:val="0"/>
      <w:marRight w:val="0"/>
      <w:marTop w:val="0"/>
      <w:marBottom w:val="0"/>
      <w:divBdr>
        <w:top w:val="none" w:sz="0" w:space="0" w:color="auto"/>
        <w:left w:val="none" w:sz="0" w:space="0" w:color="auto"/>
        <w:bottom w:val="none" w:sz="0" w:space="0" w:color="auto"/>
        <w:right w:val="none" w:sz="0" w:space="0" w:color="auto"/>
      </w:divBdr>
    </w:div>
    <w:div w:id="479276095">
      <w:bodyDiv w:val="1"/>
      <w:marLeft w:val="0"/>
      <w:marRight w:val="0"/>
      <w:marTop w:val="0"/>
      <w:marBottom w:val="0"/>
      <w:divBdr>
        <w:top w:val="none" w:sz="0" w:space="0" w:color="auto"/>
        <w:left w:val="none" w:sz="0" w:space="0" w:color="auto"/>
        <w:bottom w:val="none" w:sz="0" w:space="0" w:color="auto"/>
        <w:right w:val="none" w:sz="0" w:space="0" w:color="auto"/>
      </w:divBdr>
    </w:div>
    <w:div w:id="479418131">
      <w:bodyDiv w:val="1"/>
      <w:marLeft w:val="0"/>
      <w:marRight w:val="0"/>
      <w:marTop w:val="0"/>
      <w:marBottom w:val="0"/>
      <w:divBdr>
        <w:top w:val="none" w:sz="0" w:space="0" w:color="auto"/>
        <w:left w:val="none" w:sz="0" w:space="0" w:color="auto"/>
        <w:bottom w:val="none" w:sz="0" w:space="0" w:color="auto"/>
        <w:right w:val="none" w:sz="0" w:space="0" w:color="auto"/>
      </w:divBdr>
    </w:div>
    <w:div w:id="479419013">
      <w:bodyDiv w:val="1"/>
      <w:marLeft w:val="0"/>
      <w:marRight w:val="0"/>
      <w:marTop w:val="0"/>
      <w:marBottom w:val="0"/>
      <w:divBdr>
        <w:top w:val="none" w:sz="0" w:space="0" w:color="auto"/>
        <w:left w:val="none" w:sz="0" w:space="0" w:color="auto"/>
        <w:bottom w:val="none" w:sz="0" w:space="0" w:color="auto"/>
        <w:right w:val="none" w:sz="0" w:space="0" w:color="auto"/>
      </w:divBdr>
    </w:div>
    <w:div w:id="479420068">
      <w:bodyDiv w:val="1"/>
      <w:marLeft w:val="0"/>
      <w:marRight w:val="0"/>
      <w:marTop w:val="0"/>
      <w:marBottom w:val="0"/>
      <w:divBdr>
        <w:top w:val="none" w:sz="0" w:space="0" w:color="auto"/>
        <w:left w:val="none" w:sz="0" w:space="0" w:color="auto"/>
        <w:bottom w:val="none" w:sz="0" w:space="0" w:color="auto"/>
        <w:right w:val="none" w:sz="0" w:space="0" w:color="auto"/>
      </w:divBdr>
    </w:div>
    <w:div w:id="479466483">
      <w:bodyDiv w:val="1"/>
      <w:marLeft w:val="0"/>
      <w:marRight w:val="0"/>
      <w:marTop w:val="0"/>
      <w:marBottom w:val="0"/>
      <w:divBdr>
        <w:top w:val="none" w:sz="0" w:space="0" w:color="auto"/>
        <w:left w:val="none" w:sz="0" w:space="0" w:color="auto"/>
        <w:bottom w:val="none" w:sz="0" w:space="0" w:color="auto"/>
        <w:right w:val="none" w:sz="0" w:space="0" w:color="auto"/>
      </w:divBdr>
    </w:div>
    <w:div w:id="479467173">
      <w:bodyDiv w:val="1"/>
      <w:marLeft w:val="0"/>
      <w:marRight w:val="0"/>
      <w:marTop w:val="0"/>
      <w:marBottom w:val="0"/>
      <w:divBdr>
        <w:top w:val="none" w:sz="0" w:space="0" w:color="auto"/>
        <w:left w:val="none" w:sz="0" w:space="0" w:color="auto"/>
        <w:bottom w:val="none" w:sz="0" w:space="0" w:color="auto"/>
        <w:right w:val="none" w:sz="0" w:space="0" w:color="auto"/>
      </w:divBdr>
    </w:div>
    <w:div w:id="479618775">
      <w:bodyDiv w:val="1"/>
      <w:marLeft w:val="0"/>
      <w:marRight w:val="0"/>
      <w:marTop w:val="0"/>
      <w:marBottom w:val="0"/>
      <w:divBdr>
        <w:top w:val="none" w:sz="0" w:space="0" w:color="auto"/>
        <w:left w:val="none" w:sz="0" w:space="0" w:color="auto"/>
        <w:bottom w:val="none" w:sz="0" w:space="0" w:color="auto"/>
        <w:right w:val="none" w:sz="0" w:space="0" w:color="auto"/>
      </w:divBdr>
    </w:div>
    <w:div w:id="479808264">
      <w:bodyDiv w:val="1"/>
      <w:marLeft w:val="0"/>
      <w:marRight w:val="0"/>
      <w:marTop w:val="0"/>
      <w:marBottom w:val="0"/>
      <w:divBdr>
        <w:top w:val="none" w:sz="0" w:space="0" w:color="auto"/>
        <w:left w:val="none" w:sz="0" w:space="0" w:color="auto"/>
        <w:bottom w:val="none" w:sz="0" w:space="0" w:color="auto"/>
        <w:right w:val="none" w:sz="0" w:space="0" w:color="auto"/>
      </w:divBdr>
    </w:div>
    <w:div w:id="479884707">
      <w:bodyDiv w:val="1"/>
      <w:marLeft w:val="0"/>
      <w:marRight w:val="0"/>
      <w:marTop w:val="0"/>
      <w:marBottom w:val="0"/>
      <w:divBdr>
        <w:top w:val="none" w:sz="0" w:space="0" w:color="auto"/>
        <w:left w:val="none" w:sz="0" w:space="0" w:color="auto"/>
        <w:bottom w:val="none" w:sz="0" w:space="0" w:color="auto"/>
        <w:right w:val="none" w:sz="0" w:space="0" w:color="auto"/>
      </w:divBdr>
    </w:div>
    <w:div w:id="479886774">
      <w:bodyDiv w:val="1"/>
      <w:marLeft w:val="0"/>
      <w:marRight w:val="0"/>
      <w:marTop w:val="0"/>
      <w:marBottom w:val="0"/>
      <w:divBdr>
        <w:top w:val="none" w:sz="0" w:space="0" w:color="auto"/>
        <w:left w:val="none" w:sz="0" w:space="0" w:color="auto"/>
        <w:bottom w:val="none" w:sz="0" w:space="0" w:color="auto"/>
        <w:right w:val="none" w:sz="0" w:space="0" w:color="auto"/>
      </w:divBdr>
    </w:div>
    <w:div w:id="479930283">
      <w:bodyDiv w:val="1"/>
      <w:marLeft w:val="0"/>
      <w:marRight w:val="0"/>
      <w:marTop w:val="0"/>
      <w:marBottom w:val="0"/>
      <w:divBdr>
        <w:top w:val="none" w:sz="0" w:space="0" w:color="auto"/>
        <w:left w:val="none" w:sz="0" w:space="0" w:color="auto"/>
        <w:bottom w:val="none" w:sz="0" w:space="0" w:color="auto"/>
        <w:right w:val="none" w:sz="0" w:space="0" w:color="auto"/>
      </w:divBdr>
    </w:div>
    <w:div w:id="480001258">
      <w:bodyDiv w:val="1"/>
      <w:marLeft w:val="0"/>
      <w:marRight w:val="0"/>
      <w:marTop w:val="0"/>
      <w:marBottom w:val="0"/>
      <w:divBdr>
        <w:top w:val="none" w:sz="0" w:space="0" w:color="auto"/>
        <w:left w:val="none" w:sz="0" w:space="0" w:color="auto"/>
        <w:bottom w:val="none" w:sz="0" w:space="0" w:color="auto"/>
        <w:right w:val="none" w:sz="0" w:space="0" w:color="auto"/>
      </w:divBdr>
    </w:div>
    <w:div w:id="480001924">
      <w:bodyDiv w:val="1"/>
      <w:marLeft w:val="0"/>
      <w:marRight w:val="0"/>
      <w:marTop w:val="0"/>
      <w:marBottom w:val="0"/>
      <w:divBdr>
        <w:top w:val="none" w:sz="0" w:space="0" w:color="auto"/>
        <w:left w:val="none" w:sz="0" w:space="0" w:color="auto"/>
        <w:bottom w:val="none" w:sz="0" w:space="0" w:color="auto"/>
        <w:right w:val="none" w:sz="0" w:space="0" w:color="auto"/>
      </w:divBdr>
    </w:div>
    <w:div w:id="480120253">
      <w:bodyDiv w:val="1"/>
      <w:marLeft w:val="0"/>
      <w:marRight w:val="0"/>
      <w:marTop w:val="0"/>
      <w:marBottom w:val="0"/>
      <w:divBdr>
        <w:top w:val="none" w:sz="0" w:space="0" w:color="auto"/>
        <w:left w:val="none" w:sz="0" w:space="0" w:color="auto"/>
        <w:bottom w:val="none" w:sz="0" w:space="0" w:color="auto"/>
        <w:right w:val="none" w:sz="0" w:space="0" w:color="auto"/>
      </w:divBdr>
    </w:div>
    <w:div w:id="480125123">
      <w:bodyDiv w:val="1"/>
      <w:marLeft w:val="0"/>
      <w:marRight w:val="0"/>
      <w:marTop w:val="0"/>
      <w:marBottom w:val="0"/>
      <w:divBdr>
        <w:top w:val="none" w:sz="0" w:space="0" w:color="auto"/>
        <w:left w:val="none" w:sz="0" w:space="0" w:color="auto"/>
        <w:bottom w:val="none" w:sz="0" w:space="0" w:color="auto"/>
        <w:right w:val="none" w:sz="0" w:space="0" w:color="auto"/>
      </w:divBdr>
    </w:div>
    <w:div w:id="480125267">
      <w:bodyDiv w:val="1"/>
      <w:marLeft w:val="0"/>
      <w:marRight w:val="0"/>
      <w:marTop w:val="0"/>
      <w:marBottom w:val="0"/>
      <w:divBdr>
        <w:top w:val="none" w:sz="0" w:space="0" w:color="auto"/>
        <w:left w:val="none" w:sz="0" w:space="0" w:color="auto"/>
        <w:bottom w:val="none" w:sz="0" w:space="0" w:color="auto"/>
        <w:right w:val="none" w:sz="0" w:space="0" w:color="auto"/>
      </w:divBdr>
    </w:div>
    <w:div w:id="480198586">
      <w:bodyDiv w:val="1"/>
      <w:marLeft w:val="0"/>
      <w:marRight w:val="0"/>
      <w:marTop w:val="0"/>
      <w:marBottom w:val="0"/>
      <w:divBdr>
        <w:top w:val="none" w:sz="0" w:space="0" w:color="auto"/>
        <w:left w:val="none" w:sz="0" w:space="0" w:color="auto"/>
        <w:bottom w:val="none" w:sz="0" w:space="0" w:color="auto"/>
        <w:right w:val="none" w:sz="0" w:space="0" w:color="auto"/>
      </w:divBdr>
    </w:div>
    <w:div w:id="480267533">
      <w:bodyDiv w:val="1"/>
      <w:marLeft w:val="0"/>
      <w:marRight w:val="0"/>
      <w:marTop w:val="0"/>
      <w:marBottom w:val="0"/>
      <w:divBdr>
        <w:top w:val="none" w:sz="0" w:space="0" w:color="auto"/>
        <w:left w:val="none" w:sz="0" w:space="0" w:color="auto"/>
        <w:bottom w:val="none" w:sz="0" w:space="0" w:color="auto"/>
        <w:right w:val="none" w:sz="0" w:space="0" w:color="auto"/>
      </w:divBdr>
    </w:div>
    <w:div w:id="480275295">
      <w:bodyDiv w:val="1"/>
      <w:marLeft w:val="0"/>
      <w:marRight w:val="0"/>
      <w:marTop w:val="0"/>
      <w:marBottom w:val="0"/>
      <w:divBdr>
        <w:top w:val="none" w:sz="0" w:space="0" w:color="auto"/>
        <w:left w:val="none" w:sz="0" w:space="0" w:color="auto"/>
        <w:bottom w:val="none" w:sz="0" w:space="0" w:color="auto"/>
        <w:right w:val="none" w:sz="0" w:space="0" w:color="auto"/>
      </w:divBdr>
    </w:div>
    <w:div w:id="480275854">
      <w:bodyDiv w:val="1"/>
      <w:marLeft w:val="0"/>
      <w:marRight w:val="0"/>
      <w:marTop w:val="0"/>
      <w:marBottom w:val="0"/>
      <w:divBdr>
        <w:top w:val="none" w:sz="0" w:space="0" w:color="auto"/>
        <w:left w:val="none" w:sz="0" w:space="0" w:color="auto"/>
        <w:bottom w:val="none" w:sz="0" w:space="0" w:color="auto"/>
        <w:right w:val="none" w:sz="0" w:space="0" w:color="auto"/>
      </w:divBdr>
    </w:div>
    <w:div w:id="480344503">
      <w:bodyDiv w:val="1"/>
      <w:marLeft w:val="0"/>
      <w:marRight w:val="0"/>
      <w:marTop w:val="0"/>
      <w:marBottom w:val="0"/>
      <w:divBdr>
        <w:top w:val="none" w:sz="0" w:space="0" w:color="auto"/>
        <w:left w:val="none" w:sz="0" w:space="0" w:color="auto"/>
        <w:bottom w:val="none" w:sz="0" w:space="0" w:color="auto"/>
        <w:right w:val="none" w:sz="0" w:space="0" w:color="auto"/>
      </w:divBdr>
    </w:div>
    <w:div w:id="480394431">
      <w:bodyDiv w:val="1"/>
      <w:marLeft w:val="0"/>
      <w:marRight w:val="0"/>
      <w:marTop w:val="0"/>
      <w:marBottom w:val="0"/>
      <w:divBdr>
        <w:top w:val="none" w:sz="0" w:space="0" w:color="auto"/>
        <w:left w:val="none" w:sz="0" w:space="0" w:color="auto"/>
        <w:bottom w:val="none" w:sz="0" w:space="0" w:color="auto"/>
        <w:right w:val="none" w:sz="0" w:space="0" w:color="auto"/>
      </w:divBdr>
    </w:div>
    <w:div w:id="480465826">
      <w:bodyDiv w:val="1"/>
      <w:marLeft w:val="0"/>
      <w:marRight w:val="0"/>
      <w:marTop w:val="0"/>
      <w:marBottom w:val="0"/>
      <w:divBdr>
        <w:top w:val="none" w:sz="0" w:space="0" w:color="auto"/>
        <w:left w:val="none" w:sz="0" w:space="0" w:color="auto"/>
        <w:bottom w:val="none" w:sz="0" w:space="0" w:color="auto"/>
        <w:right w:val="none" w:sz="0" w:space="0" w:color="auto"/>
      </w:divBdr>
    </w:div>
    <w:div w:id="480510045">
      <w:bodyDiv w:val="1"/>
      <w:marLeft w:val="0"/>
      <w:marRight w:val="0"/>
      <w:marTop w:val="0"/>
      <w:marBottom w:val="0"/>
      <w:divBdr>
        <w:top w:val="none" w:sz="0" w:space="0" w:color="auto"/>
        <w:left w:val="none" w:sz="0" w:space="0" w:color="auto"/>
        <w:bottom w:val="none" w:sz="0" w:space="0" w:color="auto"/>
        <w:right w:val="none" w:sz="0" w:space="0" w:color="auto"/>
      </w:divBdr>
    </w:div>
    <w:div w:id="480535906">
      <w:bodyDiv w:val="1"/>
      <w:marLeft w:val="0"/>
      <w:marRight w:val="0"/>
      <w:marTop w:val="0"/>
      <w:marBottom w:val="0"/>
      <w:divBdr>
        <w:top w:val="none" w:sz="0" w:space="0" w:color="auto"/>
        <w:left w:val="none" w:sz="0" w:space="0" w:color="auto"/>
        <w:bottom w:val="none" w:sz="0" w:space="0" w:color="auto"/>
        <w:right w:val="none" w:sz="0" w:space="0" w:color="auto"/>
      </w:divBdr>
    </w:div>
    <w:div w:id="480538891">
      <w:bodyDiv w:val="1"/>
      <w:marLeft w:val="0"/>
      <w:marRight w:val="0"/>
      <w:marTop w:val="0"/>
      <w:marBottom w:val="0"/>
      <w:divBdr>
        <w:top w:val="none" w:sz="0" w:space="0" w:color="auto"/>
        <w:left w:val="none" w:sz="0" w:space="0" w:color="auto"/>
        <w:bottom w:val="none" w:sz="0" w:space="0" w:color="auto"/>
        <w:right w:val="none" w:sz="0" w:space="0" w:color="auto"/>
      </w:divBdr>
    </w:div>
    <w:div w:id="480541176">
      <w:bodyDiv w:val="1"/>
      <w:marLeft w:val="0"/>
      <w:marRight w:val="0"/>
      <w:marTop w:val="0"/>
      <w:marBottom w:val="0"/>
      <w:divBdr>
        <w:top w:val="none" w:sz="0" w:space="0" w:color="auto"/>
        <w:left w:val="none" w:sz="0" w:space="0" w:color="auto"/>
        <w:bottom w:val="none" w:sz="0" w:space="0" w:color="auto"/>
        <w:right w:val="none" w:sz="0" w:space="0" w:color="auto"/>
      </w:divBdr>
    </w:div>
    <w:div w:id="480542043">
      <w:bodyDiv w:val="1"/>
      <w:marLeft w:val="0"/>
      <w:marRight w:val="0"/>
      <w:marTop w:val="0"/>
      <w:marBottom w:val="0"/>
      <w:divBdr>
        <w:top w:val="none" w:sz="0" w:space="0" w:color="auto"/>
        <w:left w:val="none" w:sz="0" w:space="0" w:color="auto"/>
        <w:bottom w:val="none" w:sz="0" w:space="0" w:color="auto"/>
        <w:right w:val="none" w:sz="0" w:space="0" w:color="auto"/>
      </w:divBdr>
    </w:div>
    <w:div w:id="480579643">
      <w:bodyDiv w:val="1"/>
      <w:marLeft w:val="0"/>
      <w:marRight w:val="0"/>
      <w:marTop w:val="0"/>
      <w:marBottom w:val="0"/>
      <w:divBdr>
        <w:top w:val="none" w:sz="0" w:space="0" w:color="auto"/>
        <w:left w:val="none" w:sz="0" w:space="0" w:color="auto"/>
        <w:bottom w:val="none" w:sz="0" w:space="0" w:color="auto"/>
        <w:right w:val="none" w:sz="0" w:space="0" w:color="auto"/>
      </w:divBdr>
    </w:div>
    <w:div w:id="480584578">
      <w:bodyDiv w:val="1"/>
      <w:marLeft w:val="0"/>
      <w:marRight w:val="0"/>
      <w:marTop w:val="0"/>
      <w:marBottom w:val="0"/>
      <w:divBdr>
        <w:top w:val="none" w:sz="0" w:space="0" w:color="auto"/>
        <w:left w:val="none" w:sz="0" w:space="0" w:color="auto"/>
        <w:bottom w:val="none" w:sz="0" w:space="0" w:color="auto"/>
        <w:right w:val="none" w:sz="0" w:space="0" w:color="auto"/>
      </w:divBdr>
    </w:div>
    <w:div w:id="480657664">
      <w:bodyDiv w:val="1"/>
      <w:marLeft w:val="0"/>
      <w:marRight w:val="0"/>
      <w:marTop w:val="0"/>
      <w:marBottom w:val="0"/>
      <w:divBdr>
        <w:top w:val="none" w:sz="0" w:space="0" w:color="auto"/>
        <w:left w:val="none" w:sz="0" w:space="0" w:color="auto"/>
        <w:bottom w:val="none" w:sz="0" w:space="0" w:color="auto"/>
        <w:right w:val="none" w:sz="0" w:space="0" w:color="auto"/>
      </w:divBdr>
    </w:div>
    <w:div w:id="480731028">
      <w:bodyDiv w:val="1"/>
      <w:marLeft w:val="0"/>
      <w:marRight w:val="0"/>
      <w:marTop w:val="0"/>
      <w:marBottom w:val="0"/>
      <w:divBdr>
        <w:top w:val="none" w:sz="0" w:space="0" w:color="auto"/>
        <w:left w:val="none" w:sz="0" w:space="0" w:color="auto"/>
        <w:bottom w:val="none" w:sz="0" w:space="0" w:color="auto"/>
        <w:right w:val="none" w:sz="0" w:space="0" w:color="auto"/>
      </w:divBdr>
    </w:div>
    <w:div w:id="480775166">
      <w:bodyDiv w:val="1"/>
      <w:marLeft w:val="0"/>
      <w:marRight w:val="0"/>
      <w:marTop w:val="0"/>
      <w:marBottom w:val="0"/>
      <w:divBdr>
        <w:top w:val="none" w:sz="0" w:space="0" w:color="auto"/>
        <w:left w:val="none" w:sz="0" w:space="0" w:color="auto"/>
        <w:bottom w:val="none" w:sz="0" w:space="0" w:color="auto"/>
        <w:right w:val="none" w:sz="0" w:space="0" w:color="auto"/>
      </w:divBdr>
    </w:div>
    <w:div w:id="480848648">
      <w:bodyDiv w:val="1"/>
      <w:marLeft w:val="0"/>
      <w:marRight w:val="0"/>
      <w:marTop w:val="0"/>
      <w:marBottom w:val="0"/>
      <w:divBdr>
        <w:top w:val="none" w:sz="0" w:space="0" w:color="auto"/>
        <w:left w:val="none" w:sz="0" w:space="0" w:color="auto"/>
        <w:bottom w:val="none" w:sz="0" w:space="0" w:color="auto"/>
        <w:right w:val="none" w:sz="0" w:space="0" w:color="auto"/>
      </w:divBdr>
    </w:div>
    <w:div w:id="480853784">
      <w:bodyDiv w:val="1"/>
      <w:marLeft w:val="0"/>
      <w:marRight w:val="0"/>
      <w:marTop w:val="0"/>
      <w:marBottom w:val="0"/>
      <w:divBdr>
        <w:top w:val="none" w:sz="0" w:space="0" w:color="auto"/>
        <w:left w:val="none" w:sz="0" w:space="0" w:color="auto"/>
        <w:bottom w:val="none" w:sz="0" w:space="0" w:color="auto"/>
        <w:right w:val="none" w:sz="0" w:space="0" w:color="auto"/>
      </w:divBdr>
    </w:div>
    <w:div w:id="480931311">
      <w:bodyDiv w:val="1"/>
      <w:marLeft w:val="0"/>
      <w:marRight w:val="0"/>
      <w:marTop w:val="0"/>
      <w:marBottom w:val="0"/>
      <w:divBdr>
        <w:top w:val="none" w:sz="0" w:space="0" w:color="auto"/>
        <w:left w:val="none" w:sz="0" w:space="0" w:color="auto"/>
        <w:bottom w:val="none" w:sz="0" w:space="0" w:color="auto"/>
        <w:right w:val="none" w:sz="0" w:space="0" w:color="auto"/>
      </w:divBdr>
    </w:div>
    <w:div w:id="481238574">
      <w:bodyDiv w:val="1"/>
      <w:marLeft w:val="0"/>
      <w:marRight w:val="0"/>
      <w:marTop w:val="0"/>
      <w:marBottom w:val="0"/>
      <w:divBdr>
        <w:top w:val="none" w:sz="0" w:space="0" w:color="auto"/>
        <w:left w:val="none" w:sz="0" w:space="0" w:color="auto"/>
        <w:bottom w:val="none" w:sz="0" w:space="0" w:color="auto"/>
        <w:right w:val="none" w:sz="0" w:space="0" w:color="auto"/>
      </w:divBdr>
    </w:div>
    <w:div w:id="481238844">
      <w:bodyDiv w:val="1"/>
      <w:marLeft w:val="0"/>
      <w:marRight w:val="0"/>
      <w:marTop w:val="0"/>
      <w:marBottom w:val="0"/>
      <w:divBdr>
        <w:top w:val="none" w:sz="0" w:space="0" w:color="auto"/>
        <w:left w:val="none" w:sz="0" w:space="0" w:color="auto"/>
        <w:bottom w:val="none" w:sz="0" w:space="0" w:color="auto"/>
        <w:right w:val="none" w:sz="0" w:space="0" w:color="auto"/>
      </w:divBdr>
    </w:div>
    <w:div w:id="481432736">
      <w:bodyDiv w:val="1"/>
      <w:marLeft w:val="0"/>
      <w:marRight w:val="0"/>
      <w:marTop w:val="0"/>
      <w:marBottom w:val="0"/>
      <w:divBdr>
        <w:top w:val="none" w:sz="0" w:space="0" w:color="auto"/>
        <w:left w:val="none" w:sz="0" w:space="0" w:color="auto"/>
        <w:bottom w:val="none" w:sz="0" w:space="0" w:color="auto"/>
        <w:right w:val="none" w:sz="0" w:space="0" w:color="auto"/>
      </w:divBdr>
    </w:div>
    <w:div w:id="481581754">
      <w:bodyDiv w:val="1"/>
      <w:marLeft w:val="0"/>
      <w:marRight w:val="0"/>
      <w:marTop w:val="0"/>
      <w:marBottom w:val="0"/>
      <w:divBdr>
        <w:top w:val="none" w:sz="0" w:space="0" w:color="auto"/>
        <w:left w:val="none" w:sz="0" w:space="0" w:color="auto"/>
        <w:bottom w:val="none" w:sz="0" w:space="0" w:color="auto"/>
        <w:right w:val="none" w:sz="0" w:space="0" w:color="auto"/>
      </w:divBdr>
    </w:div>
    <w:div w:id="481654316">
      <w:bodyDiv w:val="1"/>
      <w:marLeft w:val="0"/>
      <w:marRight w:val="0"/>
      <w:marTop w:val="0"/>
      <w:marBottom w:val="0"/>
      <w:divBdr>
        <w:top w:val="none" w:sz="0" w:space="0" w:color="auto"/>
        <w:left w:val="none" w:sz="0" w:space="0" w:color="auto"/>
        <w:bottom w:val="none" w:sz="0" w:space="0" w:color="auto"/>
        <w:right w:val="none" w:sz="0" w:space="0" w:color="auto"/>
      </w:divBdr>
    </w:div>
    <w:div w:id="481701277">
      <w:bodyDiv w:val="1"/>
      <w:marLeft w:val="0"/>
      <w:marRight w:val="0"/>
      <w:marTop w:val="0"/>
      <w:marBottom w:val="0"/>
      <w:divBdr>
        <w:top w:val="none" w:sz="0" w:space="0" w:color="auto"/>
        <w:left w:val="none" w:sz="0" w:space="0" w:color="auto"/>
        <w:bottom w:val="none" w:sz="0" w:space="0" w:color="auto"/>
        <w:right w:val="none" w:sz="0" w:space="0" w:color="auto"/>
      </w:divBdr>
    </w:div>
    <w:div w:id="481773495">
      <w:bodyDiv w:val="1"/>
      <w:marLeft w:val="0"/>
      <w:marRight w:val="0"/>
      <w:marTop w:val="0"/>
      <w:marBottom w:val="0"/>
      <w:divBdr>
        <w:top w:val="none" w:sz="0" w:space="0" w:color="auto"/>
        <w:left w:val="none" w:sz="0" w:space="0" w:color="auto"/>
        <w:bottom w:val="none" w:sz="0" w:space="0" w:color="auto"/>
        <w:right w:val="none" w:sz="0" w:space="0" w:color="auto"/>
      </w:divBdr>
    </w:div>
    <w:div w:id="481777280">
      <w:bodyDiv w:val="1"/>
      <w:marLeft w:val="0"/>
      <w:marRight w:val="0"/>
      <w:marTop w:val="0"/>
      <w:marBottom w:val="0"/>
      <w:divBdr>
        <w:top w:val="none" w:sz="0" w:space="0" w:color="auto"/>
        <w:left w:val="none" w:sz="0" w:space="0" w:color="auto"/>
        <w:bottom w:val="none" w:sz="0" w:space="0" w:color="auto"/>
        <w:right w:val="none" w:sz="0" w:space="0" w:color="auto"/>
      </w:divBdr>
    </w:div>
    <w:div w:id="481852017">
      <w:bodyDiv w:val="1"/>
      <w:marLeft w:val="0"/>
      <w:marRight w:val="0"/>
      <w:marTop w:val="0"/>
      <w:marBottom w:val="0"/>
      <w:divBdr>
        <w:top w:val="none" w:sz="0" w:space="0" w:color="auto"/>
        <w:left w:val="none" w:sz="0" w:space="0" w:color="auto"/>
        <w:bottom w:val="none" w:sz="0" w:space="0" w:color="auto"/>
        <w:right w:val="none" w:sz="0" w:space="0" w:color="auto"/>
      </w:divBdr>
    </w:div>
    <w:div w:id="481852384">
      <w:bodyDiv w:val="1"/>
      <w:marLeft w:val="0"/>
      <w:marRight w:val="0"/>
      <w:marTop w:val="0"/>
      <w:marBottom w:val="0"/>
      <w:divBdr>
        <w:top w:val="none" w:sz="0" w:space="0" w:color="auto"/>
        <w:left w:val="none" w:sz="0" w:space="0" w:color="auto"/>
        <w:bottom w:val="none" w:sz="0" w:space="0" w:color="auto"/>
        <w:right w:val="none" w:sz="0" w:space="0" w:color="auto"/>
      </w:divBdr>
    </w:div>
    <w:div w:id="481891109">
      <w:bodyDiv w:val="1"/>
      <w:marLeft w:val="0"/>
      <w:marRight w:val="0"/>
      <w:marTop w:val="0"/>
      <w:marBottom w:val="0"/>
      <w:divBdr>
        <w:top w:val="none" w:sz="0" w:space="0" w:color="auto"/>
        <w:left w:val="none" w:sz="0" w:space="0" w:color="auto"/>
        <w:bottom w:val="none" w:sz="0" w:space="0" w:color="auto"/>
        <w:right w:val="none" w:sz="0" w:space="0" w:color="auto"/>
      </w:divBdr>
    </w:div>
    <w:div w:id="482083009">
      <w:bodyDiv w:val="1"/>
      <w:marLeft w:val="0"/>
      <w:marRight w:val="0"/>
      <w:marTop w:val="0"/>
      <w:marBottom w:val="0"/>
      <w:divBdr>
        <w:top w:val="none" w:sz="0" w:space="0" w:color="auto"/>
        <w:left w:val="none" w:sz="0" w:space="0" w:color="auto"/>
        <w:bottom w:val="none" w:sz="0" w:space="0" w:color="auto"/>
        <w:right w:val="none" w:sz="0" w:space="0" w:color="auto"/>
      </w:divBdr>
    </w:div>
    <w:div w:id="482163529">
      <w:bodyDiv w:val="1"/>
      <w:marLeft w:val="0"/>
      <w:marRight w:val="0"/>
      <w:marTop w:val="0"/>
      <w:marBottom w:val="0"/>
      <w:divBdr>
        <w:top w:val="none" w:sz="0" w:space="0" w:color="auto"/>
        <w:left w:val="none" w:sz="0" w:space="0" w:color="auto"/>
        <w:bottom w:val="none" w:sz="0" w:space="0" w:color="auto"/>
        <w:right w:val="none" w:sz="0" w:space="0" w:color="auto"/>
      </w:divBdr>
    </w:div>
    <w:div w:id="482239204">
      <w:bodyDiv w:val="1"/>
      <w:marLeft w:val="0"/>
      <w:marRight w:val="0"/>
      <w:marTop w:val="0"/>
      <w:marBottom w:val="0"/>
      <w:divBdr>
        <w:top w:val="none" w:sz="0" w:space="0" w:color="auto"/>
        <w:left w:val="none" w:sz="0" w:space="0" w:color="auto"/>
        <w:bottom w:val="none" w:sz="0" w:space="0" w:color="auto"/>
        <w:right w:val="none" w:sz="0" w:space="0" w:color="auto"/>
      </w:divBdr>
    </w:div>
    <w:div w:id="482282511">
      <w:bodyDiv w:val="1"/>
      <w:marLeft w:val="0"/>
      <w:marRight w:val="0"/>
      <w:marTop w:val="0"/>
      <w:marBottom w:val="0"/>
      <w:divBdr>
        <w:top w:val="none" w:sz="0" w:space="0" w:color="auto"/>
        <w:left w:val="none" w:sz="0" w:space="0" w:color="auto"/>
        <w:bottom w:val="none" w:sz="0" w:space="0" w:color="auto"/>
        <w:right w:val="none" w:sz="0" w:space="0" w:color="auto"/>
      </w:divBdr>
    </w:div>
    <w:div w:id="482282575">
      <w:bodyDiv w:val="1"/>
      <w:marLeft w:val="0"/>
      <w:marRight w:val="0"/>
      <w:marTop w:val="0"/>
      <w:marBottom w:val="0"/>
      <w:divBdr>
        <w:top w:val="none" w:sz="0" w:space="0" w:color="auto"/>
        <w:left w:val="none" w:sz="0" w:space="0" w:color="auto"/>
        <w:bottom w:val="none" w:sz="0" w:space="0" w:color="auto"/>
        <w:right w:val="none" w:sz="0" w:space="0" w:color="auto"/>
      </w:divBdr>
    </w:div>
    <w:div w:id="482354266">
      <w:bodyDiv w:val="1"/>
      <w:marLeft w:val="0"/>
      <w:marRight w:val="0"/>
      <w:marTop w:val="0"/>
      <w:marBottom w:val="0"/>
      <w:divBdr>
        <w:top w:val="none" w:sz="0" w:space="0" w:color="auto"/>
        <w:left w:val="none" w:sz="0" w:space="0" w:color="auto"/>
        <w:bottom w:val="none" w:sz="0" w:space="0" w:color="auto"/>
        <w:right w:val="none" w:sz="0" w:space="0" w:color="auto"/>
      </w:divBdr>
    </w:div>
    <w:div w:id="482357098">
      <w:bodyDiv w:val="1"/>
      <w:marLeft w:val="0"/>
      <w:marRight w:val="0"/>
      <w:marTop w:val="0"/>
      <w:marBottom w:val="0"/>
      <w:divBdr>
        <w:top w:val="none" w:sz="0" w:space="0" w:color="auto"/>
        <w:left w:val="none" w:sz="0" w:space="0" w:color="auto"/>
        <w:bottom w:val="none" w:sz="0" w:space="0" w:color="auto"/>
        <w:right w:val="none" w:sz="0" w:space="0" w:color="auto"/>
      </w:divBdr>
    </w:div>
    <w:div w:id="482427166">
      <w:bodyDiv w:val="1"/>
      <w:marLeft w:val="0"/>
      <w:marRight w:val="0"/>
      <w:marTop w:val="0"/>
      <w:marBottom w:val="0"/>
      <w:divBdr>
        <w:top w:val="none" w:sz="0" w:space="0" w:color="auto"/>
        <w:left w:val="none" w:sz="0" w:space="0" w:color="auto"/>
        <w:bottom w:val="none" w:sz="0" w:space="0" w:color="auto"/>
        <w:right w:val="none" w:sz="0" w:space="0" w:color="auto"/>
      </w:divBdr>
    </w:div>
    <w:div w:id="482428089">
      <w:bodyDiv w:val="1"/>
      <w:marLeft w:val="0"/>
      <w:marRight w:val="0"/>
      <w:marTop w:val="0"/>
      <w:marBottom w:val="0"/>
      <w:divBdr>
        <w:top w:val="none" w:sz="0" w:space="0" w:color="auto"/>
        <w:left w:val="none" w:sz="0" w:space="0" w:color="auto"/>
        <w:bottom w:val="none" w:sz="0" w:space="0" w:color="auto"/>
        <w:right w:val="none" w:sz="0" w:space="0" w:color="auto"/>
      </w:divBdr>
    </w:div>
    <w:div w:id="482434243">
      <w:bodyDiv w:val="1"/>
      <w:marLeft w:val="0"/>
      <w:marRight w:val="0"/>
      <w:marTop w:val="0"/>
      <w:marBottom w:val="0"/>
      <w:divBdr>
        <w:top w:val="none" w:sz="0" w:space="0" w:color="auto"/>
        <w:left w:val="none" w:sz="0" w:space="0" w:color="auto"/>
        <w:bottom w:val="none" w:sz="0" w:space="0" w:color="auto"/>
        <w:right w:val="none" w:sz="0" w:space="0" w:color="auto"/>
      </w:divBdr>
    </w:div>
    <w:div w:id="482477371">
      <w:bodyDiv w:val="1"/>
      <w:marLeft w:val="0"/>
      <w:marRight w:val="0"/>
      <w:marTop w:val="0"/>
      <w:marBottom w:val="0"/>
      <w:divBdr>
        <w:top w:val="none" w:sz="0" w:space="0" w:color="auto"/>
        <w:left w:val="none" w:sz="0" w:space="0" w:color="auto"/>
        <w:bottom w:val="none" w:sz="0" w:space="0" w:color="auto"/>
        <w:right w:val="none" w:sz="0" w:space="0" w:color="auto"/>
      </w:divBdr>
    </w:div>
    <w:div w:id="482477915">
      <w:bodyDiv w:val="1"/>
      <w:marLeft w:val="0"/>
      <w:marRight w:val="0"/>
      <w:marTop w:val="0"/>
      <w:marBottom w:val="0"/>
      <w:divBdr>
        <w:top w:val="none" w:sz="0" w:space="0" w:color="auto"/>
        <w:left w:val="none" w:sz="0" w:space="0" w:color="auto"/>
        <w:bottom w:val="none" w:sz="0" w:space="0" w:color="auto"/>
        <w:right w:val="none" w:sz="0" w:space="0" w:color="auto"/>
      </w:divBdr>
    </w:div>
    <w:div w:id="482506984">
      <w:bodyDiv w:val="1"/>
      <w:marLeft w:val="0"/>
      <w:marRight w:val="0"/>
      <w:marTop w:val="0"/>
      <w:marBottom w:val="0"/>
      <w:divBdr>
        <w:top w:val="none" w:sz="0" w:space="0" w:color="auto"/>
        <w:left w:val="none" w:sz="0" w:space="0" w:color="auto"/>
        <w:bottom w:val="none" w:sz="0" w:space="0" w:color="auto"/>
        <w:right w:val="none" w:sz="0" w:space="0" w:color="auto"/>
      </w:divBdr>
    </w:div>
    <w:div w:id="482620649">
      <w:bodyDiv w:val="1"/>
      <w:marLeft w:val="0"/>
      <w:marRight w:val="0"/>
      <w:marTop w:val="0"/>
      <w:marBottom w:val="0"/>
      <w:divBdr>
        <w:top w:val="none" w:sz="0" w:space="0" w:color="auto"/>
        <w:left w:val="none" w:sz="0" w:space="0" w:color="auto"/>
        <w:bottom w:val="none" w:sz="0" w:space="0" w:color="auto"/>
        <w:right w:val="none" w:sz="0" w:space="0" w:color="auto"/>
      </w:divBdr>
    </w:div>
    <w:div w:id="482624849">
      <w:bodyDiv w:val="1"/>
      <w:marLeft w:val="0"/>
      <w:marRight w:val="0"/>
      <w:marTop w:val="0"/>
      <w:marBottom w:val="0"/>
      <w:divBdr>
        <w:top w:val="none" w:sz="0" w:space="0" w:color="auto"/>
        <w:left w:val="none" w:sz="0" w:space="0" w:color="auto"/>
        <w:bottom w:val="none" w:sz="0" w:space="0" w:color="auto"/>
        <w:right w:val="none" w:sz="0" w:space="0" w:color="auto"/>
      </w:divBdr>
    </w:div>
    <w:div w:id="482697697">
      <w:bodyDiv w:val="1"/>
      <w:marLeft w:val="0"/>
      <w:marRight w:val="0"/>
      <w:marTop w:val="0"/>
      <w:marBottom w:val="0"/>
      <w:divBdr>
        <w:top w:val="none" w:sz="0" w:space="0" w:color="auto"/>
        <w:left w:val="none" w:sz="0" w:space="0" w:color="auto"/>
        <w:bottom w:val="none" w:sz="0" w:space="0" w:color="auto"/>
        <w:right w:val="none" w:sz="0" w:space="0" w:color="auto"/>
      </w:divBdr>
    </w:div>
    <w:div w:id="482743276">
      <w:bodyDiv w:val="1"/>
      <w:marLeft w:val="0"/>
      <w:marRight w:val="0"/>
      <w:marTop w:val="0"/>
      <w:marBottom w:val="0"/>
      <w:divBdr>
        <w:top w:val="none" w:sz="0" w:space="0" w:color="auto"/>
        <w:left w:val="none" w:sz="0" w:space="0" w:color="auto"/>
        <w:bottom w:val="none" w:sz="0" w:space="0" w:color="auto"/>
        <w:right w:val="none" w:sz="0" w:space="0" w:color="auto"/>
      </w:divBdr>
    </w:div>
    <w:div w:id="482819386">
      <w:bodyDiv w:val="1"/>
      <w:marLeft w:val="0"/>
      <w:marRight w:val="0"/>
      <w:marTop w:val="0"/>
      <w:marBottom w:val="0"/>
      <w:divBdr>
        <w:top w:val="none" w:sz="0" w:space="0" w:color="auto"/>
        <w:left w:val="none" w:sz="0" w:space="0" w:color="auto"/>
        <w:bottom w:val="none" w:sz="0" w:space="0" w:color="auto"/>
        <w:right w:val="none" w:sz="0" w:space="0" w:color="auto"/>
      </w:divBdr>
    </w:div>
    <w:div w:id="482964423">
      <w:bodyDiv w:val="1"/>
      <w:marLeft w:val="0"/>
      <w:marRight w:val="0"/>
      <w:marTop w:val="0"/>
      <w:marBottom w:val="0"/>
      <w:divBdr>
        <w:top w:val="none" w:sz="0" w:space="0" w:color="auto"/>
        <w:left w:val="none" w:sz="0" w:space="0" w:color="auto"/>
        <w:bottom w:val="none" w:sz="0" w:space="0" w:color="auto"/>
        <w:right w:val="none" w:sz="0" w:space="0" w:color="auto"/>
      </w:divBdr>
    </w:div>
    <w:div w:id="482965607">
      <w:bodyDiv w:val="1"/>
      <w:marLeft w:val="0"/>
      <w:marRight w:val="0"/>
      <w:marTop w:val="0"/>
      <w:marBottom w:val="0"/>
      <w:divBdr>
        <w:top w:val="none" w:sz="0" w:space="0" w:color="auto"/>
        <w:left w:val="none" w:sz="0" w:space="0" w:color="auto"/>
        <w:bottom w:val="none" w:sz="0" w:space="0" w:color="auto"/>
        <w:right w:val="none" w:sz="0" w:space="0" w:color="auto"/>
      </w:divBdr>
    </w:div>
    <w:div w:id="483007589">
      <w:bodyDiv w:val="1"/>
      <w:marLeft w:val="0"/>
      <w:marRight w:val="0"/>
      <w:marTop w:val="0"/>
      <w:marBottom w:val="0"/>
      <w:divBdr>
        <w:top w:val="none" w:sz="0" w:space="0" w:color="auto"/>
        <w:left w:val="none" w:sz="0" w:space="0" w:color="auto"/>
        <w:bottom w:val="none" w:sz="0" w:space="0" w:color="auto"/>
        <w:right w:val="none" w:sz="0" w:space="0" w:color="auto"/>
      </w:divBdr>
    </w:div>
    <w:div w:id="483089023">
      <w:bodyDiv w:val="1"/>
      <w:marLeft w:val="0"/>
      <w:marRight w:val="0"/>
      <w:marTop w:val="0"/>
      <w:marBottom w:val="0"/>
      <w:divBdr>
        <w:top w:val="none" w:sz="0" w:space="0" w:color="auto"/>
        <w:left w:val="none" w:sz="0" w:space="0" w:color="auto"/>
        <w:bottom w:val="none" w:sz="0" w:space="0" w:color="auto"/>
        <w:right w:val="none" w:sz="0" w:space="0" w:color="auto"/>
      </w:divBdr>
    </w:div>
    <w:div w:id="483160207">
      <w:bodyDiv w:val="1"/>
      <w:marLeft w:val="0"/>
      <w:marRight w:val="0"/>
      <w:marTop w:val="0"/>
      <w:marBottom w:val="0"/>
      <w:divBdr>
        <w:top w:val="none" w:sz="0" w:space="0" w:color="auto"/>
        <w:left w:val="none" w:sz="0" w:space="0" w:color="auto"/>
        <w:bottom w:val="none" w:sz="0" w:space="0" w:color="auto"/>
        <w:right w:val="none" w:sz="0" w:space="0" w:color="auto"/>
      </w:divBdr>
    </w:div>
    <w:div w:id="483204694">
      <w:bodyDiv w:val="1"/>
      <w:marLeft w:val="0"/>
      <w:marRight w:val="0"/>
      <w:marTop w:val="0"/>
      <w:marBottom w:val="0"/>
      <w:divBdr>
        <w:top w:val="none" w:sz="0" w:space="0" w:color="auto"/>
        <w:left w:val="none" w:sz="0" w:space="0" w:color="auto"/>
        <w:bottom w:val="none" w:sz="0" w:space="0" w:color="auto"/>
        <w:right w:val="none" w:sz="0" w:space="0" w:color="auto"/>
      </w:divBdr>
    </w:div>
    <w:div w:id="483280291">
      <w:bodyDiv w:val="1"/>
      <w:marLeft w:val="0"/>
      <w:marRight w:val="0"/>
      <w:marTop w:val="0"/>
      <w:marBottom w:val="0"/>
      <w:divBdr>
        <w:top w:val="none" w:sz="0" w:space="0" w:color="auto"/>
        <w:left w:val="none" w:sz="0" w:space="0" w:color="auto"/>
        <w:bottom w:val="none" w:sz="0" w:space="0" w:color="auto"/>
        <w:right w:val="none" w:sz="0" w:space="0" w:color="auto"/>
      </w:divBdr>
    </w:div>
    <w:div w:id="483280744">
      <w:bodyDiv w:val="1"/>
      <w:marLeft w:val="0"/>
      <w:marRight w:val="0"/>
      <w:marTop w:val="0"/>
      <w:marBottom w:val="0"/>
      <w:divBdr>
        <w:top w:val="none" w:sz="0" w:space="0" w:color="auto"/>
        <w:left w:val="none" w:sz="0" w:space="0" w:color="auto"/>
        <w:bottom w:val="none" w:sz="0" w:space="0" w:color="auto"/>
        <w:right w:val="none" w:sz="0" w:space="0" w:color="auto"/>
      </w:divBdr>
    </w:div>
    <w:div w:id="483350702">
      <w:bodyDiv w:val="1"/>
      <w:marLeft w:val="0"/>
      <w:marRight w:val="0"/>
      <w:marTop w:val="0"/>
      <w:marBottom w:val="0"/>
      <w:divBdr>
        <w:top w:val="none" w:sz="0" w:space="0" w:color="auto"/>
        <w:left w:val="none" w:sz="0" w:space="0" w:color="auto"/>
        <w:bottom w:val="none" w:sz="0" w:space="0" w:color="auto"/>
        <w:right w:val="none" w:sz="0" w:space="0" w:color="auto"/>
      </w:divBdr>
    </w:div>
    <w:div w:id="483400062">
      <w:bodyDiv w:val="1"/>
      <w:marLeft w:val="0"/>
      <w:marRight w:val="0"/>
      <w:marTop w:val="0"/>
      <w:marBottom w:val="0"/>
      <w:divBdr>
        <w:top w:val="none" w:sz="0" w:space="0" w:color="auto"/>
        <w:left w:val="none" w:sz="0" w:space="0" w:color="auto"/>
        <w:bottom w:val="none" w:sz="0" w:space="0" w:color="auto"/>
        <w:right w:val="none" w:sz="0" w:space="0" w:color="auto"/>
      </w:divBdr>
    </w:div>
    <w:div w:id="483468295">
      <w:bodyDiv w:val="1"/>
      <w:marLeft w:val="0"/>
      <w:marRight w:val="0"/>
      <w:marTop w:val="0"/>
      <w:marBottom w:val="0"/>
      <w:divBdr>
        <w:top w:val="none" w:sz="0" w:space="0" w:color="auto"/>
        <w:left w:val="none" w:sz="0" w:space="0" w:color="auto"/>
        <w:bottom w:val="none" w:sz="0" w:space="0" w:color="auto"/>
        <w:right w:val="none" w:sz="0" w:space="0" w:color="auto"/>
      </w:divBdr>
    </w:div>
    <w:div w:id="483550857">
      <w:bodyDiv w:val="1"/>
      <w:marLeft w:val="0"/>
      <w:marRight w:val="0"/>
      <w:marTop w:val="0"/>
      <w:marBottom w:val="0"/>
      <w:divBdr>
        <w:top w:val="none" w:sz="0" w:space="0" w:color="auto"/>
        <w:left w:val="none" w:sz="0" w:space="0" w:color="auto"/>
        <w:bottom w:val="none" w:sz="0" w:space="0" w:color="auto"/>
        <w:right w:val="none" w:sz="0" w:space="0" w:color="auto"/>
      </w:divBdr>
    </w:div>
    <w:div w:id="483621665">
      <w:bodyDiv w:val="1"/>
      <w:marLeft w:val="0"/>
      <w:marRight w:val="0"/>
      <w:marTop w:val="0"/>
      <w:marBottom w:val="0"/>
      <w:divBdr>
        <w:top w:val="none" w:sz="0" w:space="0" w:color="auto"/>
        <w:left w:val="none" w:sz="0" w:space="0" w:color="auto"/>
        <w:bottom w:val="none" w:sz="0" w:space="0" w:color="auto"/>
        <w:right w:val="none" w:sz="0" w:space="0" w:color="auto"/>
      </w:divBdr>
    </w:div>
    <w:div w:id="483622423">
      <w:bodyDiv w:val="1"/>
      <w:marLeft w:val="0"/>
      <w:marRight w:val="0"/>
      <w:marTop w:val="0"/>
      <w:marBottom w:val="0"/>
      <w:divBdr>
        <w:top w:val="none" w:sz="0" w:space="0" w:color="auto"/>
        <w:left w:val="none" w:sz="0" w:space="0" w:color="auto"/>
        <w:bottom w:val="none" w:sz="0" w:space="0" w:color="auto"/>
        <w:right w:val="none" w:sz="0" w:space="0" w:color="auto"/>
      </w:divBdr>
    </w:div>
    <w:div w:id="483668607">
      <w:bodyDiv w:val="1"/>
      <w:marLeft w:val="0"/>
      <w:marRight w:val="0"/>
      <w:marTop w:val="0"/>
      <w:marBottom w:val="0"/>
      <w:divBdr>
        <w:top w:val="none" w:sz="0" w:space="0" w:color="auto"/>
        <w:left w:val="none" w:sz="0" w:space="0" w:color="auto"/>
        <w:bottom w:val="none" w:sz="0" w:space="0" w:color="auto"/>
        <w:right w:val="none" w:sz="0" w:space="0" w:color="auto"/>
      </w:divBdr>
    </w:div>
    <w:div w:id="483788660">
      <w:bodyDiv w:val="1"/>
      <w:marLeft w:val="0"/>
      <w:marRight w:val="0"/>
      <w:marTop w:val="0"/>
      <w:marBottom w:val="0"/>
      <w:divBdr>
        <w:top w:val="none" w:sz="0" w:space="0" w:color="auto"/>
        <w:left w:val="none" w:sz="0" w:space="0" w:color="auto"/>
        <w:bottom w:val="none" w:sz="0" w:space="0" w:color="auto"/>
        <w:right w:val="none" w:sz="0" w:space="0" w:color="auto"/>
      </w:divBdr>
    </w:div>
    <w:div w:id="483937114">
      <w:bodyDiv w:val="1"/>
      <w:marLeft w:val="0"/>
      <w:marRight w:val="0"/>
      <w:marTop w:val="0"/>
      <w:marBottom w:val="0"/>
      <w:divBdr>
        <w:top w:val="none" w:sz="0" w:space="0" w:color="auto"/>
        <w:left w:val="none" w:sz="0" w:space="0" w:color="auto"/>
        <w:bottom w:val="none" w:sz="0" w:space="0" w:color="auto"/>
        <w:right w:val="none" w:sz="0" w:space="0" w:color="auto"/>
      </w:divBdr>
    </w:div>
    <w:div w:id="483938912">
      <w:bodyDiv w:val="1"/>
      <w:marLeft w:val="0"/>
      <w:marRight w:val="0"/>
      <w:marTop w:val="0"/>
      <w:marBottom w:val="0"/>
      <w:divBdr>
        <w:top w:val="none" w:sz="0" w:space="0" w:color="auto"/>
        <w:left w:val="none" w:sz="0" w:space="0" w:color="auto"/>
        <w:bottom w:val="none" w:sz="0" w:space="0" w:color="auto"/>
        <w:right w:val="none" w:sz="0" w:space="0" w:color="auto"/>
      </w:divBdr>
    </w:div>
    <w:div w:id="484014231">
      <w:bodyDiv w:val="1"/>
      <w:marLeft w:val="0"/>
      <w:marRight w:val="0"/>
      <w:marTop w:val="0"/>
      <w:marBottom w:val="0"/>
      <w:divBdr>
        <w:top w:val="none" w:sz="0" w:space="0" w:color="auto"/>
        <w:left w:val="none" w:sz="0" w:space="0" w:color="auto"/>
        <w:bottom w:val="none" w:sz="0" w:space="0" w:color="auto"/>
        <w:right w:val="none" w:sz="0" w:space="0" w:color="auto"/>
      </w:divBdr>
    </w:div>
    <w:div w:id="484123107">
      <w:bodyDiv w:val="1"/>
      <w:marLeft w:val="0"/>
      <w:marRight w:val="0"/>
      <w:marTop w:val="0"/>
      <w:marBottom w:val="0"/>
      <w:divBdr>
        <w:top w:val="none" w:sz="0" w:space="0" w:color="auto"/>
        <w:left w:val="none" w:sz="0" w:space="0" w:color="auto"/>
        <w:bottom w:val="none" w:sz="0" w:space="0" w:color="auto"/>
        <w:right w:val="none" w:sz="0" w:space="0" w:color="auto"/>
      </w:divBdr>
    </w:div>
    <w:div w:id="484200071">
      <w:bodyDiv w:val="1"/>
      <w:marLeft w:val="0"/>
      <w:marRight w:val="0"/>
      <w:marTop w:val="0"/>
      <w:marBottom w:val="0"/>
      <w:divBdr>
        <w:top w:val="none" w:sz="0" w:space="0" w:color="auto"/>
        <w:left w:val="none" w:sz="0" w:space="0" w:color="auto"/>
        <w:bottom w:val="none" w:sz="0" w:space="0" w:color="auto"/>
        <w:right w:val="none" w:sz="0" w:space="0" w:color="auto"/>
      </w:divBdr>
    </w:div>
    <w:div w:id="484247399">
      <w:bodyDiv w:val="1"/>
      <w:marLeft w:val="0"/>
      <w:marRight w:val="0"/>
      <w:marTop w:val="0"/>
      <w:marBottom w:val="0"/>
      <w:divBdr>
        <w:top w:val="none" w:sz="0" w:space="0" w:color="auto"/>
        <w:left w:val="none" w:sz="0" w:space="0" w:color="auto"/>
        <w:bottom w:val="none" w:sz="0" w:space="0" w:color="auto"/>
        <w:right w:val="none" w:sz="0" w:space="0" w:color="auto"/>
      </w:divBdr>
    </w:div>
    <w:div w:id="484318203">
      <w:bodyDiv w:val="1"/>
      <w:marLeft w:val="0"/>
      <w:marRight w:val="0"/>
      <w:marTop w:val="0"/>
      <w:marBottom w:val="0"/>
      <w:divBdr>
        <w:top w:val="none" w:sz="0" w:space="0" w:color="auto"/>
        <w:left w:val="none" w:sz="0" w:space="0" w:color="auto"/>
        <w:bottom w:val="none" w:sz="0" w:space="0" w:color="auto"/>
        <w:right w:val="none" w:sz="0" w:space="0" w:color="auto"/>
      </w:divBdr>
    </w:div>
    <w:div w:id="484514903">
      <w:bodyDiv w:val="1"/>
      <w:marLeft w:val="0"/>
      <w:marRight w:val="0"/>
      <w:marTop w:val="0"/>
      <w:marBottom w:val="0"/>
      <w:divBdr>
        <w:top w:val="none" w:sz="0" w:space="0" w:color="auto"/>
        <w:left w:val="none" w:sz="0" w:space="0" w:color="auto"/>
        <w:bottom w:val="none" w:sz="0" w:space="0" w:color="auto"/>
        <w:right w:val="none" w:sz="0" w:space="0" w:color="auto"/>
      </w:divBdr>
    </w:div>
    <w:div w:id="484736755">
      <w:bodyDiv w:val="1"/>
      <w:marLeft w:val="0"/>
      <w:marRight w:val="0"/>
      <w:marTop w:val="0"/>
      <w:marBottom w:val="0"/>
      <w:divBdr>
        <w:top w:val="none" w:sz="0" w:space="0" w:color="auto"/>
        <w:left w:val="none" w:sz="0" w:space="0" w:color="auto"/>
        <w:bottom w:val="none" w:sz="0" w:space="0" w:color="auto"/>
        <w:right w:val="none" w:sz="0" w:space="0" w:color="auto"/>
      </w:divBdr>
    </w:div>
    <w:div w:id="484860263">
      <w:bodyDiv w:val="1"/>
      <w:marLeft w:val="0"/>
      <w:marRight w:val="0"/>
      <w:marTop w:val="0"/>
      <w:marBottom w:val="0"/>
      <w:divBdr>
        <w:top w:val="none" w:sz="0" w:space="0" w:color="auto"/>
        <w:left w:val="none" w:sz="0" w:space="0" w:color="auto"/>
        <w:bottom w:val="none" w:sz="0" w:space="0" w:color="auto"/>
        <w:right w:val="none" w:sz="0" w:space="0" w:color="auto"/>
      </w:divBdr>
    </w:div>
    <w:div w:id="485167022">
      <w:bodyDiv w:val="1"/>
      <w:marLeft w:val="0"/>
      <w:marRight w:val="0"/>
      <w:marTop w:val="0"/>
      <w:marBottom w:val="0"/>
      <w:divBdr>
        <w:top w:val="none" w:sz="0" w:space="0" w:color="auto"/>
        <w:left w:val="none" w:sz="0" w:space="0" w:color="auto"/>
        <w:bottom w:val="none" w:sz="0" w:space="0" w:color="auto"/>
        <w:right w:val="none" w:sz="0" w:space="0" w:color="auto"/>
      </w:divBdr>
    </w:div>
    <w:div w:id="485242037">
      <w:bodyDiv w:val="1"/>
      <w:marLeft w:val="0"/>
      <w:marRight w:val="0"/>
      <w:marTop w:val="0"/>
      <w:marBottom w:val="0"/>
      <w:divBdr>
        <w:top w:val="none" w:sz="0" w:space="0" w:color="auto"/>
        <w:left w:val="none" w:sz="0" w:space="0" w:color="auto"/>
        <w:bottom w:val="none" w:sz="0" w:space="0" w:color="auto"/>
        <w:right w:val="none" w:sz="0" w:space="0" w:color="auto"/>
      </w:divBdr>
    </w:div>
    <w:div w:id="485249808">
      <w:bodyDiv w:val="1"/>
      <w:marLeft w:val="0"/>
      <w:marRight w:val="0"/>
      <w:marTop w:val="0"/>
      <w:marBottom w:val="0"/>
      <w:divBdr>
        <w:top w:val="none" w:sz="0" w:space="0" w:color="auto"/>
        <w:left w:val="none" w:sz="0" w:space="0" w:color="auto"/>
        <w:bottom w:val="none" w:sz="0" w:space="0" w:color="auto"/>
        <w:right w:val="none" w:sz="0" w:space="0" w:color="auto"/>
      </w:divBdr>
    </w:div>
    <w:div w:id="485440858">
      <w:bodyDiv w:val="1"/>
      <w:marLeft w:val="0"/>
      <w:marRight w:val="0"/>
      <w:marTop w:val="0"/>
      <w:marBottom w:val="0"/>
      <w:divBdr>
        <w:top w:val="none" w:sz="0" w:space="0" w:color="auto"/>
        <w:left w:val="none" w:sz="0" w:space="0" w:color="auto"/>
        <w:bottom w:val="none" w:sz="0" w:space="0" w:color="auto"/>
        <w:right w:val="none" w:sz="0" w:space="0" w:color="auto"/>
      </w:divBdr>
    </w:div>
    <w:div w:id="485513521">
      <w:bodyDiv w:val="1"/>
      <w:marLeft w:val="0"/>
      <w:marRight w:val="0"/>
      <w:marTop w:val="0"/>
      <w:marBottom w:val="0"/>
      <w:divBdr>
        <w:top w:val="none" w:sz="0" w:space="0" w:color="auto"/>
        <w:left w:val="none" w:sz="0" w:space="0" w:color="auto"/>
        <w:bottom w:val="none" w:sz="0" w:space="0" w:color="auto"/>
        <w:right w:val="none" w:sz="0" w:space="0" w:color="auto"/>
      </w:divBdr>
    </w:div>
    <w:div w:id="485585695">
      <w:bodyDiv w:val="1"/>
      <w:marLeft w:val="0"/>
      <w:marRight w:val="0"/>
      <w:marTop w:val="0"/>
      <w:marBottom w:val="0"/>
      <w:divBdr>
        <w:top w:val="none" w:sz="0" w:space="0" w:color="auto"/>
        <w:left w:val="none" w:sz="0" w:space="0" w:color="auto"/>
        <w:bottom w:val="none" w:sz="0" w:space="0" w:color="auto"/>
        <w:right w:val="none" w:sz="0" w:space="0" w:color="auto"/>
      </w:divBdr>
    </w:div>
    <w:div w:id="485707396">
      <w:bodyDiv w:val="1"/>
      <w:marLeft w:val="0"/>
      <w:marRight w:val="0"/>
      <w:marTop w:val="0"/>
      <w:marBottom w:val="0"/>
      <w:divBdr>
        <w:top w:val="none" w:sz="0" w:space="0" w:color="auto"/>
        <w:left w:val="none" w:sz="0" w:space="0" w:color="auto"/>
        <w:bottom w:val="none" w:sz="0" w:space="0" w:color="auto"/>
        <w:right w:val="none" w:sz="0" w:space="0" w:color="auto"/>
      </w:divBdr>
    </w:div>
    <w:div w:id="485902232">
      <w:bodyDiv w:val="1"/>
      <w:marLeft w:val="0"/>
      <w:marRight w:val="0"/>
      <w:marTop w:val="0"/>
      <w:marBottom w:val="0"/>
      <w:divBdr>
        <w:top w:val="none" w:sz="0" w:space="0" w:color="auto"/>
        <w:left w:val="none" w:sz="0" w:space="0" w:color="auto"/>
        <w:bottom w:val="none" w:sz="0" w:space="0" w:color="auto"/>
        <w:right w:val="none" w:sz="0" w:space="0" w:color="auto"/>
      </w:divBdr>
    </w:div>
    <w:div w:id="486017070">
      <w:bodyDiv w:val="1"/>
      <w:marLeft w:val="0"/>
      <w:marRight w:val="0"/>
      <w:marTop w:val="0"/>
      <w:marBottom w:val="0"/>
      <w:divBdr>
        <w:top w:val="none" w:sz="0" w:space="0" w:color="auto"/>
        <w:left w:val="none" w:sz="0" w:space="0" w:color="auto"/>
        <w:bottom w:val="none" w:sz="0" w:space="0" w:color="auto"/>
        <w:right w:val="none" w:sz="0" w:space="0" w:color="auto"/>
      </w:divBdr>
    </w:div>
    <w:div w:id="486020387">
      <w:bodyDiv w:val="1"/>
      <w:marLeft w:val="0"/>
      <w:marRight w:val="0"/>
      <w:marTop w:val="0"/>
      <w:marBottom w:val="0"/>
      <w:divBdr>
        <w:top w:val="none" w:sz="0" w:space="0" w:color="auto"/>
        <w:left w:val="none" w:sz="0" w:space="0" w:color="auto"/>
        <w:bottom w:val="none" w:sz="0" w:space="0" w:color="auto"/>
        <w:right w:val="none" w:sz="0" w:space="0" w:color="auto"/>
      </w:divBdr>
    </w:div>
    <w:div w:id="486022714">
      <w:bodyDiv w:val="1"/>
      <w:marLeft w:val="0"/>
      <w:marRight w:val="0"/>
      <w:marTop w:val="0"/>
      <w:marBottom w:val="0"/>
      <w:divBdr>
        <w:top w:val="none" w:sz="0" w:space="0" w:color="auto"/>
        <w:left w:val="none" w:sz="0" w:space="0" w:color="auto"/>
        <w:bottom w:val="none" w:sz="0" w:space="0" w:color="auto"/>
        <w:right w:val="none" w:sz="0" w:space="0" w:color="auto"/>
      </w:divBdr>
    </w:div>
    <w:div w:id="486023206">
      <w:bodyDiv w:val="1"/>
      <w:marLeft w:val="0"/>
      <w:marRight w:val="0"/>
      <w:marTop w:val="0"/>
      <w:marBottom w:val="0"/>
      <w:divBdr>
        <w:top w:val="none" w:sz="0" w:space="0" w:color="auto"/>
        <w:left w:val="none" w:sz="0" w:space="0" w:color="auto"/>
        <w:bottom w:val="none" w:sz="0" w:space="0" w:color="auto"/>
        <w:right w:val="none" w:sz="0" w:space="0" w:color="auto"/>
      </w:divBdr>
    </w:div>
    <w:div w:id="486046715">
      <w:bodyDiv w:val="1"/>
      <w:marLeft w:val="0"/>
      <w:marRight w:val="0"/>
      <w:marTop w:val="0"/>
      <w:marBottom w:val="0"/>
      <w:divBdr>
        <w:top w:val="none" w:sz="0" w:space="0" w:color="auto"/>
        <w:left w:val="none" w:sz="0" w:space="0" w:color="auto"/>
        <w:bottom w:val="none" w:sz="0" w:space="0" w:color="auto"/>
        <w:right w:val="none" w:sz="0" w:space="0" w:color="auto"/>
      </w:divBdr>
    </w:div>
    <w:div w:id="486093036">
      <w:bodyDiv w:val="1"/>
      <w:marLeft w:val="0"/>
      <w:marRight w:val="0"/>
      <w:marTop w:val="0"/>
      <w:marBottom w:val="0"/>
      <w:divBdr>
        <w:top w:val="none" w:sz="0" w:space="0" w:color="auto"/>
        <w:left w:val="none" w:sz="0" w:space="0" w:color="auto"/>
        <w:bottom w:val="none" w:sz="0" w:space="0" w:color="auto"/>
        <w:right w:val="none" w:sz="0" w:space="0" w:color="auto"/>
      </w:divBdr>
    </w:div>
    <w:div w:id="486170089">
      <w:bodyDiv w:val="1"/>
      <w:marLeft w:val="0"/>
      <w:marRight w:val="0"/>
      <w:marTop w:val="0"/>
      <w:marBottom w:val="0"/>
      <w:divBdr>
        <w:top w:val="none" w:sz="0" w:space="0" w:color="auto"/>
        <w:left w:val="none" w:sz="0" w:space="0" w:color="auto"/>
        <w:bottom w:val="none" w:sz="0" w:space="0" w:color="auto"/>
        <w:right w:val="none" w:sz="0" w:space="0" w:color="auto"/>
      </w:divBdr>
    </w:div>
    <w:div w:id="486172910">
      <w:bodyDiv w:val="1"/>
      <w:marLeft w:val="0"/>
      <w:marRight w:val="0"/>
      <w:marTop w:val="0"/>
      <w:marBottom w:val="0"/>
      <w:divBdr>
        <w:top w:val="none" w:sz="0" w:space="0" w:color="auto"/>
        <w:left w:val="none" w:sz="0" w:space="0" w:color="auto"/>
        <w:bottom w:val="none" w:sz="0" w:space="0" w:color="auto"/>
        <w:right w:val="none" w:sz="0" w:space="0" w:color="auto"/>
      </w:divBdr>
    </w:div>
    <w:div w:id="486243648">
      <w:bodyDiv w:val="1"/>
      <w:marLeft w:val="0"/>
      <w:marRight w:val="0"/>
      <w:marTop w:val="0"/>
      <w:marBottom w:val="0"/>
      <w:divBdr>
        <w:top w:val="none" w:sz="0" w:space="0" w:color="auto"/>
        <w:left w:val="none" w:sz="0" w:space="0" w:color="auto"/>
        <w:bottom w:val="none" w:sz="0" w:space="0" w:color="auto"/>
        <w:right w:val="none" w:sz="0" w:space="0" w:color="auto"/>
      </w:divBdr>
    </w:div>
    <w:div w:id="486290799">
      <w:bodyDiv w:val="1"/>
      <w:marLeft w:val="0"/>
      <w:marRight w:val="0"/>
      <w:marTop w:val="0"/>
      <w:marBottom w:val="0"/>
      <w:divBdr>
        <w:top w:val="none" w:sz="0" w:space="0" w:color="auto"/>
        <w:left w:val="none" w:sz="0" w:space="0" w:color="auto"/>
        <w:bottom w:val="none" w:sz="0" w:space="0" w:color="auto"/>
        <w:right w:val="none" w:sz="0" w:space="0" w:color="auto"/>
      </w:divBdr>
    </w:div>
    <w:div w:id="486408680">
      <w:bodyDiv w:val="1"/>
      <w:marLeft w:val="0"/>
      <w:marRight w:val="0"/>
      <w:marTop w:val="0"/>
      <w:marBottom w:val="0"/>
      <w:divBdr>
        <w:top w:val="none" w:sz="0" w:space="0" w:color="auto"/>
        <w:left w:val="none" w:sz="0" w:space="0" w:color="auto"/>
        <w:bottom w:val="none" w:sz="0" w:space="0" w:color="auto"/>
        <w:right w:val="none" w:sz="0" w:space="0" w:color="auto"/>
      </w:divBdr>
    </w:div>
    <w:div w:id="486438079">
      <w:bodyDiv w:val="1"/>
      <w:marLeft w:val="0"/>
      <w:marRight w:val="0"/>
      <w:marTop w:val="0"/>
      <w:marBottom w:val="0"/>
      <w:divBdr>
        <w:top w:val="none" w:sz="0" w:space="0" w:color="auto"/>
        <w:left w:val="none" w:sz="0" w:space="0" w:color="auto"/>
        <w:bottom w:val="none" w:sz="0" w:space="0" w:color="auto"/>
        <w:right w:val="none" w:sz="0" w:space="0" w:color="auto"/>
      </w:divBdr>
    </w:div>
    <w:div w:id="486479624">
      <w:bodyDiv w:val="1"/>
      <w:marLeft w:val="0"/>
      <w:marRight w:val="0"/>
      <w:marTop w:val="0"/>
      <w:marBottom w:val="0"/>
      <w:divBdr>
        <w:top w:val="none" w:sz="0" w:space="0" w:color="auto"/>
        <w:left w:val="none" w:sz="0" w:space="0" w:color="auto"/>
        <w:bottom w:val="none" w:sz="0" w:space="0" w:color="auto"/>
        <w:right w:val="none" w:sz="0" w:space="0" w:color="auto"/>
      </w:divBdr>
    </w:div>
    <w:div w:id="486482618">
      <w:bodyDiv w:val="1"/>
      <w:marLeft w:val="0"/>
      <w:marRight w:val="0"/>
      <w:marTop w:val="0"/>
      <w:marBottom w:val="0"/>
      <w:divBdr>
        <w:top w:val="none" w:sz="0" w:space="0" w:color="auto"/>
        <w:left w:val="none" w:sz="0" w:space="0" w:color="auto"/>
        <w:bottom w:val="none" w:sz="0" w:space="0" w:color="auto"/>
        <w:right w:val="none" w:sz="0" w:space="0" w:color="auto"/>
      </w:divBdr>
    </w:div>
    <w:div w:id="486553214">
      <w:bodyDiv w:val="1"/>
      <w:marLeft w:val="0"/>
      <w:marRight w:val="0"/>
      <w:marTop w:val="0"/>
      <w:marBottom w:val="0"/>
      <w:divBdr>
        <w:top w:val="none" w:sz="0" w:space="0" w:color="auto"/>
        <w:left w:val="none" w:sz="0" w:space="0" w:color="auto"/>
        <w:bottom w:val="none" w:sz="0" w:space="0" w:color="auto"/>
        <w:right w:val="none" w:sz="0" w:space="0" w:color="auto"/>
      </w:divBdr>
    </w:div>
    <w:div w:id="486746192">
      <w:bodyDiv w:val="1"/>
      <w:marLeft w:val="0"/>
      <w:marRight w:val="0"/>
      <w:marTop w:val="0"/>
      <w:marBottom w:val="0"/>
      <w:divBdr>
        <w:top w:val="none" w:sz="0" w:space="0" w:color="auto"/>
        <w:left w:val="none" w:sz="0" w:space="0" w:color="auto"/>
        <w:bottom w:val="none" w:sz="0" w:space="0" w:color="auto"/>
        <w:right w:val="none" w:sz="0" w:space="0" w:color="auto"/>
      </w:divBdr>
    </w:div>
    <w:div w:id="486825750">
      <w:bodyDiv w:val="1"/>
      <w:marLeft w:val="0"/>
      <w:marRight w:val="0"/>
      <w:marTop w:val="0"/>
      <w:marBottom w:val="0"/>
      <w:divBdr>
        <w:top w:val="none" w:sz="0" w:space="0" w:color="auto"/>
        <w:left w:val="none" w:sz="0" w:space="0" w:color="auto"/>
        <w:bottom w:val="none" w:sz="0" w:space="0" w:color="auto"/>
        <w:right w:val="none" w:sz="0" w:space="0" w:color="auto"/>
      </w:divBdr>
    </w:div>
    <w:div w:id="486827037">
      <w:bodyDiv w:val="1"/>
      <w:marLeft w:val="0"/>
      <w:marRight w:val="0"/>
      <w:marTop w:val="0"/>
      <w:marBottom w:val="0"/>
      <w:divBdr>
        <w:top w:val="none" w:sz="0" w:space="0" w:color="auto"/>
        <w:left w:val="none" w:sz="0" w:space="0" w:color="auto"/>
        <w:bottom w:val="none" w:sz="0" w:space="0" w:color="auto"/>
        <w:right w:val="none" w:sz="0" w:space="0" w:color="auto"/>
      </w:divBdr>
    </w:div>
    <w:div w:id="486870054">
      <w:bodyDiv w:val="1"/>
      <w:marLeft w:val="0"/>
      <w:marRight w:val="0"/>
      <w:marTop w:val="0"/>
      <w:marBottom w:val="0"/>
      <w:divBdr>
        <w:top w:val="none" w:sz="0" w:space="0" w:color="auto"/>
        <w:left w:val="none" w:sz="0" w:space="0" w:color="auto"/>
        <w:bottom w:val="none" w:sz="0" w:space="0" w:color="auto"/>
        <w:right w:val="none" w:sz="0" w:space="0" w:color="auto"/>
      </w:divBdr>
    </w:div>
    <w:div w:id="486870133">
      <w:bodyDiv w:val="1"/>
      <w:marLeft w:val="0"/>
      <w:marRight w:val="0"/>
      <w:marTop w:val="0"/>
      <w:marBottom w:val="0"/>
      <w:divBdr>
        <w:top w:val="none" w:sz="0" w:space="0" w:color="auto"/>
        <w:left w:val="none" w:sz="0" w:space="0" w:color="auto"/>
        <w:bottom w:val="none" w:sz="0" w:space="0" w:color="auto"/>
        <w:right w:val="none" w:sz="0" w:space="0" w:color="auto"/>
      </w:divBdr>
    </w:div>
    <w:div w:id="486896307">
      <w:bodyDiv w:val="1"/>
      <w:marLeft w:val="0"/>
      <w:marRight w:val="0"/>
      <w:marTop w:val="0"/>
      <w:marBottom w:val="0"/>
      <w:divBdr>
        <w:top w:val="none" w:sz="0" w:space="0" w:color="auto"/>
        <w:left w:val="none" w:sz="0" w:space="0" w:color="auto"/>
        <w:bottom w:val="none" w:sz="0" w:space="0" w:color="auto"/>
        <w:right w:val="none" w:sz="0" w:space="0" w:color="auto"/>
      </w:divBdr>
    </w:div>
    <w:div w:id="486942865">
      <w:bodyDiv w:val="1"/>
      <w:marLeft w:val="0"/>
      <w:marRight w:val="0"/>
      <w:marTop w:val="0"/>
      <w:marBottom w:val="0"/>
      <w:divBdr>
        <w:top w:val="none" w:sz="0" w:space="0" w:color="auto"/>
        <w:left w:val="none" w:sz="0" w:space="0" w:color="auto"/>
        <w:bottom w:val="none" w:sz="0" w:space="0" w:color="auto"/>
        <w:right w:val="none" w:sz="0" w:space="0" w:color="auto"/>
      </w:divBdr>
    </w:div>
    <w:div w:id="486944693">
      <w:bodyDiv w:val="1"/>
      <w:marLeft w:val="0"/>
      <w:marRight w:val="0"/>
      <w:marTop w:val="0"/>
      <w:marBottom w:val="0"/>
      <w:divBdr>
        <w:top w:val="none" w:sz="0" w:space="0" w:color="auto"/>
        <w:left w:val="none" w:sz="0" w:space="0" w:color="auto"/>
        <w:bottom w:val="none" w:sz="0" w:space="0" w:color="auto"/>
        <w:right w:val="none" w:sz="0" w:space="0" w:color="auto"/>
      </w:divBdr>
    </w:div>
    <w:div w:id="486944801">
      <w:bodyDiv w:val="1"/>
      <w:marLeft w:val="0"/>
      <w:marRight w:val="0"/>
      <w:marTop w:val="0"/>
      <w:marBottom w:val="0"/>
      <w:divBdr>
        <w:top w:val="none" w:sz="0" w:space="0" w:color="auto"/>
        <w:left w:val="none" w:sz="0" w:space="0" w:color="auto"/>
        <w:bottom w:val="none" w:sz="0" w:space="0" w:color="auto"/>
        <w:right w:val="none" w:sz="0" w:space="0" w:color="auto"/>
      </w:divBdr>
    </w:div>
    <w:div w:id="487017474">
      <w:bodyDiv w:val="1"/>
      <w:marLeft w:val="0"/>
      <w:marRight w:val="0"/>
      <w:marTop w:val="0"/>
      <w:marBottom w:val="0"/>
      <w:divBdr>
        <w:top w:val="none" w:sz="0" w:space="0" w:color="auto"/>
        <w:left w:val="none" w:sz="0" w:space="0" w:color="auto"/>
        <w:bottom w:val="none" w:sz="0" w:space="0" w:color="auto"/>
        <w:right w:val="none" w:sz="0" w:space="0" w:color="auto"/>
      </w:divBdr>
    </w:div>
    <w:div w:id="487064285">
      <w:bodyDiv w:val="1"/>
      <w:marLeft w:val="0"/>
      <w:marRight w:val="0"/>
      <w:marTop w:val="0"/>
      <w:marBottom w:val="0"/>
      <w:divBdr>
        <w:top w:val="none" w:sz="0" w:space="0" w:color="auto"/>
        <w:left w:val="none" w:sz="0" w:space="0" w:color="auto"/>
        <w:bottom w:val="none" w:sz="0" w:space="0" w:color="auto"/>
        <w:right w:val="none" w:sz="0" w:space="0" w:color="auto"/>
      </w:divBdr>
    </w:div>
    <w:div w:id="487094828">
      <w:bodyDiv w:val="1"/>
      <w:marLeft w:val="0"/>
      <w:marRight w:val="0"/>
      <w:marTop w:val="0"/>
      <w:marBottom w:val="0"/>
      <w:divBdr>
        <w:top w:val="none" w:sz="0" w:space="0" w:color="auto"/>
        <w:left w:val="none" w:sz="0" w:space="0" w:color="auto"/>
        <w:bottom w:val="none" w:sz="0" w:space="0" w:color="auto"/>
        <w:right w:val="none" w:sz="0" w:space="0" w:color="auto"/>
      </w:divBdr>
    </w:div>
    <w:div w:id="487133151">
      <w:bodyDiv w:val="1"/>
      <w:marLeft w:val="0"/>
      <w:marRight w:val="0"/>
      <w:marTop w:val="0"/>
      <w:marBottom w:val="0"/>
      <w:divBdr>
        <w:top w:val="none" w:sz="0" w:space="0" w:color="auto"/>
        <w:left w:val="none" w:sz="0" w:space="0" w:color="auto"/>
        <w:bottom w:val="none" w:sz="0" w:space="0" w:color="auto"/>
        <w:right w:val="none" w:sz="0" w:space="0" w:color="auto"/>
      </w:divBdr>
    </w:div>
    <w:div w:id="487211460">
      <w:bodyDiv w:val="1"/>
      <w:marLeft w:val="0"/>
      <w:marRight w:val="0"/>
      <w:marTop w:val="0"/>
      <w:marBottom w:val="0"/>
      <w:divBdr>
        <w:top w:val="none" w:sz="0" w:space="0" w:color="auto"/>
        <w:left w:val="none" w:sz="0" w:space="0" w:color="auto"/>
        <w:bottom w:val="none" w:sz="0" w:space="0" w:color="auto"/>
        <w:right w:val="none" w:sz="0" w:space="0" w:color="auto"/>
      </w:divBdr>
    </w:div>
    <w:div w:id="487213889">
      <w:bodyDiv w:val="1"/>
      <w:marLeft w:val="0"/>
      <w:marRight w:val="0"/>
      <w:marTop w:val="0"/>
      <w:marBottom w:val="0"/>
      <w:divBdr>
        <w:top w:val="none" w:sz="0" w:space="0" w:color="auto"/>
        <w:left w:val="none" w:sz="0" w:space="0" w:color="auto"/>
        <w:bottom w:val="none" w:sz="0" w:space="0" w:color="auto"/>
        <w:right w:val="none" w:sz="0" w:space="0" w:color="auto"/>
      </w:divBdr>
    </w:div>
    <w:div w:id="487215507">
      <w:bodyDiv w:val="1"/>
      <w:marLeft w:val="0"/>
      <w:marRight w:val="0"/>
      <w:marTop w:val="0"/>
      <w:marBottom w:val="0"/>
      <w:divBdr>
        <w:top w:val="none" w:sz="0" w:space="0" w:color="auto"/>
        <w:left w:val="none" w:sz="0" w:space="0" w:color="auto"/>
        <w:bottom w:val="none" w:sz="0" w:space="0" w:color="auto"/>
        <w:right w:val="none" w:sz="0" w:space="0" w:color="auto"/>
      </w:divBdr>
    </w:div>
    <w:div w:id="487286402">
      <w:bodyDiv w:val="1"/>
      <w:marLeft w:val="0"/>
      <w:marRight w:val="0"/>
      <w:marTop w:val="0"/>
      <w:marBottom w:val="0"/>
      <w:divBdr>
        <w:top w:val="none" w:sz="0" w:space="0" w:color="auto"/>
        <w:left w:val="none" w:sz="0" w:space="0" w:color="auto"/>
        <w:bottom w:val="none" w:sz="0" w:space="0" w:color="auto"/>
        <w:right w:val="none" w:sz="0" w:space="0" w:color="auto"/>
      </w:divBdr>
    </w:div>
    <w:div w:id="487330358">
      <w:bodyDiv w:val="1"/>
      <w:marLeft w:val="0"/>
      <w:marRight w:val="0"/>
      <w:marTop w:val="0"/>
      <w:marBottom w:val="0"/>
      <w:divBdr>
        <w:top w:val="none" w:sz="0" w:space="0" w:color="auto"/>
        <w:left w:val="none" w:sz="0" w:space="0" w:color="auto"/>
        <w:bottom w:val="none" w:sz="0" w:space="0" w:color="auto"/>
        <w:right w:val="none" w:sz="0" w:space="0" w:color="auto"/>
      </w:divBdr>
    </w:div>
    <w:div w:id="487601535">
      <w:bodyDiv w:val="1"/>
      <w:marLeft w:val="0"/>
      <w:marRight w:val="0"/>
      <w:marTop w:val="0"/>
      <w:marBottom w:val="0"/>
      <w:divBdr>
        <w:top w:val="none" w:sz="0" w:space="0" w:color="auto"/>
        <w:left w:val="none" w:sz="0" w:space="0" w:color="auto"/>
        <w:bottom w:val="none" w:sz="0" w:space="0" w:color="auto"/>
        <w:right w:val="none" w:sz="0" w:space="0" w:color="auto"/>
      </w:divBdr>
    </w:div>
    <w:div w:id="487670899">
      <w:bodyDiv w:val="1"/>
      <w:marLeft w:val="0"/>
      <w:marRight w:val="0"/>
      <w:marTop w:val="0"/>
      <w:marBottom w:val="0"/>
      <w:divBdr>
        <w:top w:val="none" w:sz="0" w:space="0" w:color="auto"/>
        <w:left w:val="none" w:sz="0" w:space="0" w:color="auto"/>
        <w:bottom w:val="none" w:sz="0" w:space="0" w:color="auto"/>
        <w:right w:val="none" w:sz="0" w:space="0" w:color="auto"/>
      </w:divBdr>
    </w:div>
    <w:div w:id="487863860">
      <w:bodyDiv w:val="1"/>
      <w:marLeft w:val="0"/>
      <w:marRight w:val="0"/>
      <w:marTop w:val="0"/>
      <w:marBottom w:val="0"/>
      <w:divBdr>
        <w:top w:val="none" w:sz="0" w:space="0" w:color="auto"/>
        <w:left w:val="none" w:sz="0" w:space="0" w:color="auto"/>
        <w:bottom w:val="none" w:sz="0" w:space="0" w:color="auto"/>
        <w:right w:val="none" w:sz="0" w:space="0" w:color="auto"/>
      </w:divBdr>
    </w:div>
    <w:div w:id="487864300">
      <w:bodyDiv w:val="1"/>
      <w:marLeft w:val="0"/>
      <w:marRight w:val="0"/>
      <w:marTop w:val="0"/>
      <w:marBottom w:val="0"/>
      <w:divBdr>
        <w:top w:val="none" w:sz="0" w:space="0" w:color="auto"/>
        <w:left w:val="none" w:sz="0" w:space="0" w:color="auto"/>
        <w:bottom w:val="none" w:sz="0" w:space="0" w:color="auto"/>
        <w:right w:val="none" w:sz="0" w:space="0" w:color="auto"/>
      </w:divBdr>
    </w:div>
    <w:div w:id="487938181">
      <w:bodyDiv w:val="1"/>
      <w:marLeft w:val="0"/>
      <w:marRight w:val="0"/>
      <w:marTop w:val="0"/>
      <w:marBottom w:val="0"/>
      <w:divBdr>
        <w:top w:val="none" w:sz="0" w:space="0" w:color="auto"/>
        <w:left w:val="none" w:sz="0" w:space="0" w:color="auto"/>
        <w:bottom w:val="none" w:sz="0" w:space="0" w:color="auto"/>
        <w:right w:val="none" w:sz="0" w:space="0" w:color="auto"/>
      </w:divBdr>
    </w:div>
    <w:div w:id="487943690">
      <w:bodyDiv w:val="1"/>
      <w:marLeft w:val="0"/>
      <w:marRight w:val="0"/>
      <w:marTop w:val="0"/>
      <w:marBottom w:val="0"/>
      <w:divBdr>
        <w:top w:val="none" w:sz="0" w:space="0" w:color="auto"/>
        <w:left w:val="none" w:sz="0" w:space="0" w:color="auto"/>
        <w:bottom w:val="none" w:sz="0" w:space="0" w:color="auto"/>
        <w:right w:val="none" w:sz="0" w:space="0" w:color="auto"/>
      </w:divBdr>
    </w:div>
    <w:div w:id="487985095">
      <w:bodyDiv w:val="1"/>
      <w:marLeft w:val="0"/>
      <w:marRight w:val="0"/>
      <w:marTop w:val="0"/>
      <w:marBottom w:val="0"/>
      <w:divBdr>
        <w:top w:val="none" w:sz="0" w:space="0" w:color="auto"/>
        <w:left w:val="none" w:sz="0" w:space="0" w:color="auto"/>
        <w:bottom w:val="none" w:sz="0" w:space="0" w:color="auto"/>
        <w:right w:val="none" w:sz="0" w:space="0" w:color="auto"/>
      </w:divBdr>
    </w:div>
    <w:div w:id="488012730">
      <w:bodyDiv w:val="1"/>
      <w:marLeft w:val="0"/>
      <w:marRight w:val="0"/>
      <w:marTop w:val="0"/>
      <w:marBottom w:val="0"/>
      <w:divBdr>
        <w:top w:val="none" w:sz="0" w:space="0" w:color="auto"/>
        <w:left w:val="none" w:sz="0" w:space="0" w:color="auto"/>
        <w:bottom w:val="none" w:sz="0" w:space="0" w:color="auto"/>
        <w:right w:val="none" w:sz="0" w:space="0" w:color="auto"/>
      </w:divBdr>
    </w:div>
    <w:div w:id="488323423">
      <w:bodyDiv w:val="1"/>
      <w:marLeft w:val="0"/>
      <w:marRight w:val="0"/>
      <w:marTop w:val="0"/>
      <w:marBottom w:val="0"/>
      <w:divBdr>
        <w:top w:val="none" w:sz="0" w:space="0" w:color="auto"/>
        <w:left w:val="none" w:sz="0" w:space="0" w:color="auto"/>
        <w:bottom w:val="none" w:sz="0" w:space="0" w:color="auto"/>
        <w:right w:val="none" w:sz="0" w:space="0" w:color="auto"/>
      </w:divBdr>
    </w:div>
    <w:div w:id="488374707">
      <w:bodyDiv w:val="1"/>
      <w:marLeft w:val="0"/>
      <w:marRight w:val="0"/>
      <w:marTop w:val="0"/>
      <w:marBottom w:val="0"/>
      <w:divBdr>
        <w:top w:val="none" w:sz="0" w:space="0" w:color="auto"/>
        <w:left w:val="none" w:sz="0" w:space="0" w:color="auto"/>
        <w:bottom w:val="none" w:sz="0" w:space="0" w:color="auto"/>
        <w:right w:val="none" w:sz="0" w:space="0" w:color="auto"/>
      </w:divBdr>
    </w:div>
    <w:div w:id="488399539">
      <w:bodyDiv w:val="1"/>
      <w:marLeft w:val="0"/>
      <w:marRight w:val="0"/>
      <w:marTop w:val="0"/>
      <w:marBottom w:val="0"/>
      <w:divBdr>
        <w:top w:val="none" w:sz="0" w:space="0" w:color="auto"/>
        <w:left w:val="none" w:sz="0" w:space="0" w:color="auto"/>
        <w:bottom w:val="none" w:sz="0" w:space="0" w:color="auto"/>
        <w:right w:val="none" w:sz="0" w:space="0" w:color="auto"/>
      </w:divBdr>
    </w:div>
    <w:div w:id="488402082">
      <w:bodyDiv w:val="1"/>
      <w:marLeft w:val="0"/>
      <w:marRight w:val="0"/>
      <w:marTop w:val="0"/>
      <w:marBottom w:val="0"/>
      <w:divBdr>
        <w:top w:val="none" w:sz="0" w:space="0" w:color="auto"/>
        <w:left w:val="none" w:sz="0" w:space="0" w:color="auto"/>
        <w:bottom w:val="none" w:sz="0" w:space="0" w:color="auto"/>
        <w:right w:val="none" w:sz="0" w:space="0" w:color="auto"/>
      </w:divBdr>
    </w:div>
    <w:div w:id="488444943">
      <w:bodyDiv w:val="1"/>
      <w:marLeft w:val="0"/>
      <w:marRight w:val="0"/>
      <w:marTop w:val="0"/>
      <w:marBottom w:val="0"/>
      <w:divBdr>
        <w:top w:val="none" w:sz="0" w:space="0" w:color="auto"/>
        <w:left w:val="none" w:sz="0" w:space="0" w:color="auto"/>
        <w:bottom w:val="none" w:sz="0" w:space="0" w:color="auto"/>
        <w:right w:val="none" w:sz="0" w:space="0" w:color="auto"/>
      </w:divBdr>
    </w:div>
    <w:div w:id="488447794">
      <w:bodyDiv w:val="1"/>
      <w:marLeft w:val="0"/>
      <w:marRight w:val="0"/>
      <w:marTop w:val="0"/>
      <w:marBottom w:val="0"/>
      <w:divBdr>
        <w:top w:val="none" w:sz="0" w:space="0" w:color="auto"/>
        <w:left w:val="none" w:sz="0" w:space="0" w:color="auto"/>
        <w:bottom w:val="none" w:sz="0" w:space="0" w:color="auto"/>
        <w:right w:val="none" w:sz="0" w:space="0" w:color="auto"/>
      </w:divBdr>
    </w:div>
    <w:div w:id="488518307">
      <w:bodyDiv w:val="1"/>
      <w:marLeft w:val="0"/>
      <w:marRight w:val="0"/>
      <w:marTop w:val="0"/>
      <w:marBottom w:val="0"/>
      <w:divBdr>
        <w:top w:val="none" w:sz="0" w:space="0" w:color="auto"/>
        <w:left w:val="none" w:sz="0" w:space="0" w:color="auto"/>
        <w:bottom w:val="none" w:sz="0" w:space="0" w:color="auto"/>
        <w:right w:val="none" w:sz="0" w:space="0" w:color="auto"/>
      </w:divBdr>
    </w:div>
    <w:div w:id="488595708">
      <w:bodyDiv w:val="1"/>
      <w:marLeft w:val="0"/>
      <w:marRight w:val="0"/>
      <w:marTop w:val="0"/>
      <w:marBottom w:val="0"/>
      <w:divBdr>
        <w:top w:val="none" w:sz="0" w:space="0" w:color="auto"/>
        <w:left w:val="none" w:sz="0" w:space="0" w:color="auto"/>
        <w:bottom w:val="none" w:sz="0" w:space="0" w:color="auto"/>
        <w:right w:val="none" w:sz="0" w:space="0" w:color="auto"/>
      </w:divBdr>
    </w:div>
    <w:div w:id="488714713">
      <w:bodyDiv w:val="1"/>
      <w:marLeft w:val="0"/>
      <w:marRight w:val="0"/>
      <w:marTop w:val="0"/>
      <w:marBottom w:val="0"/>
      <w:divBdr>
        <w:top w:val="none" w:sz="0" w:space="0" w:color="auto"/>
        <w:left w:val="none" w:sz="0" w:space="0" w:color="auto"/>
        <w:bottom w:val="none" w:sz="0" w:space="0" w:color="auto"/>
        <w:right w:val="none" w:sz="0" w:space="0" w:color="auto"/>
      </w:divBdr>
    </w:div>
    <w:div w:id="488833710">
      <w:bodyDiv w:val="1"/>
      <w:marLeft w:val="0"/>
      <w:marRight w:val="0"/>
      <w:marTop w:val="0"/>
      <w:marBottom w:val="0"/>
      <w:divBdr>
        <w:top w:val="none" w:sz="0" w:space="0" w:color="auto"/>
        <w:left w:val="none" w:sz="0" w:space="0" w:color="auto"/>
        <w:bottom w:val="none" w:sz="0" w:space="0" w:color="auto"/>
        <w:right w:val="none" w:sz="0" w:space="0" w:color="auto"/>
      </w:divBdr>
    </w:div>
    <w:div w:id="488862287">
      <w:bodyDiv w:val="1"/>
      <w:marLeft w:val="0"/>
      <w:marRight w:val="0"/>
      <w:marTop w:val="0"/>
      <w:marBottom w:val="0"/>
      <w:divBdr>
        <w:top w:val="none" w:sz="0" w:space="0" w:color="auto"/>
        <w:left w:val="none" w:sz="0" w:space="0" w:color="auto"/>
        <w:bottom w:val="none" w:sz="0" w:space="0" w:color="auto"/>
        <w:right w:val="none" w:sz="0" w:space="0" w:color="auto"/>
      </w:divBdr>
    </w:div>
    <w:div w:id="488909968">
      <w:bodyDiv w:val="1"/>
      <w:marLeft w:val="0"/>
      <w:marRight w:val="0"/>
      <w:marTop w:val="0"/>
      <w:marBottom w:val="0"/>
      <w:divBdr>
        <w:top w:val="none" w:sz="0" w:space="0" w:color="auto"/>
        <w:left w:val="none" w:sz="0" w:space="0" w:color="auto"/>
        <w:bottom w:val="none" w:sz="0" w:space="0" w:color="auto"/>
        <w:right w:val="none" w:sz="0" w:space="0" w:color="auto"/>
      </w:divBdr>
    </w:div>
    <w:div w:id="488910612">
      <w:bodyDiv w:val="1"/>
      <w:marLeft w:val="0"/>
      <w:marRight w:val="0"/>
      <w:marTop w:val="0"/>
      <w:marBottom w:val="0"/>
      <w:divBdr>
        <w:top w:val="none" w:sz="0" w:space="0" w:color="auto"/>
        <w:left w:val="none" w:sz="0" w:space="0" w:color="auto"/>
        <w:bottom w:val="none" w:sz="0" w:space="0" w:color="auto"/>
        <w:right w:val="none" w:sz="0" w:space="0" w:color="auto"/>
      </w:divBdr>
    </w:div>
    <w:div w:id="489061963">
      <w:bodyDiv w:val="1"/>
      <w:marLeft w:val="0"/>
      <w:marRight w:val="0"/>
      <w:marTop w:val="0"/>
      <w:marBottom w:val="0"/>
      <w:divBdr>
        <w:top w:val="none" w:sz="0" w:space="0" w:color="auto"/>
        <w:left w:val="none" w:sz="0" w:space="0" w:color="auto"/>
        <w:bottom w:val="none" w:sz="0" w:space="0" w:color="auto"/>
        <w:right w:val="none" w:sz="0" w:space="0" w:color="auto"/>
      </w:divBdr>
    </w:div>
    <w:div w:id="489097536">
      <w:bodyDiv w:val="1"/>
      <w:marLeft w:val="0"/>
      <w:marRight w:val="0"/>
      <w:marTop w:val="0"/>
      <w:marBottom w:val="0"/>
      <w:divBdr>
        <w:top w:val="none" w:sz="0" w:space="0" w:color="auto"/>
        <w:left w:val="none" w:sz="0" w:space="0" w:color="auto"/>
        <w:bottom w:val="none" w:sz="0" w:space="0" w:color="auto"/>
        <w:right w:val="none" w:sz="0" w:space="0" w:color="auto"/>
      </w:divBdr>
    </w:div>
    <w:div w:id="489100513">
      <w:bodyDiv w:val="1"/>
      <w:marLeft w:val="0"/>
      <w:marRight w:val="0"/>
      <w:marTop w:val="0"/>
      <w:marBottom w:val="0"/>
      <w:divBdr>
        <w:top w:val="none" w:sz="0" w:space="0" w:color="auto"/>
        <w:left w:val="none" w:sz="0" w:space="0" w:color="auto"/>
        <w:bottom w:val="none" w:sz="0" w:space="0" w:color="auto"/>
        <w:right w:val="none" w:sz="0" w:space="0" w:color="auto"/>
      </w:divBdr>
    </w:div>
    <w:div w:id="489250130">
      <w:bodyDiv w:val="1"/>
      <w:marLeft w:val="0"/>
      <w:marRight w:val="0"/>
      <w:marTop w:val="0"/>
      <w:marBottom w:val="0"/>
      <w:divBdr>
        <w:top w:val="none" w:sz="0" w:space="0" w:color="auto"/>
        <w:left w:val="none" w:sz="0" w:space="0" w:color="auto"/>
        <w:bottom w:val="none" w:sz="0" w:space="0" w:color="auto"/>
        <w:right w:val="none" w:sz="0" w:space="0" w:color="auto"/>
      </w:divBdr>
    </w:div>
    <w:div w:id="489255061">
      <w:bodyDiv w:val="1"/>
      <w:marLeft w:val="0"/>
      <w:marRight w:val="0"/>
      <w:marTop w:val="0"/>
      <w:marBottom w:val="0"/>
      <w:divBdr>
        <w:top w:val="none" w:sz="0" w:space="0" w:color="auto"/>
        <w:left w:val="none" w:sz="0" w:space="0" w:color="auto"/>
        <w:bottom w:val="none" w:sz="0" w:space="0" w:color="auto"/>
        <w:right w:val="none" w:sz="0" w:space="0" w:color="auto"/>
      </w:divBdr>
    </w:div>
    <w:div w:id="489292065">
      <w:bodyDiv w:val="1"/>
      <w:marLeft w:val="0"/>
      <w:marRight w:val="0"/>
      <w:marTop w:val="0"/>
      <w:marBottom w:val="0"/>
      <w:divBdr>
        <w:top w:val="none" w:sz="0" w:space="0" w:color="auto"/>
        <w:left w:val="none" w:sz="0" w:space="0" w:color="auto"/>
        <w:bottom w:val="none" w:sz="0" w:space="0" w:color="auto"/>
        <w:right w:val="none" w:sz="0" w:space="0" w:color="auto"/>
      </w:divBdr>
    </w:div>
    <w:div w:id="489295297">
      <w:bodyDiv w:val="1"/>
      <w:marLeft w:val="0"/>
      <w:marRight w:val="0"/>
      <w:marTop w:val="0"/>
      <w:marBottom w:val="0"/>
      <w:divBdr>
        <w:top w:val="none" w:sz="0" w:space="0" w:color="auto"/>
        <w:left w:val="none" w:sz="0" w:space="0" w:color="auto"/>
        <w:bottom w:val="none" w:sz="0" w:space="0" w:color="auto"/>
        <w:right w:val="none" w:sz="0" w:space="0" w:color="auto"/>
      </w:divBdr>
    </w:div>
    <w:div w:id="489442627">
      <w:bodyDiv w:val="1"/>
      <w:marLeft w:val="0"/>
      <w:marRight w:val="0"/>
      <w:marTop w:val="0"/>
      <w:marBottom w:val="0"/>
      <w:divBdr>
        <w:top w:val="none" w:sz="0" w:space="0" w:color="auto"/>
        <w:left w:val="none" w:sz="0" w:space="0" w:color="auto"/>
        <w:bottom w:val="none" w:sz="0" w:space="0" w:color="auto"/>
        <w:right w:val="none" w:sz="0" w:space="0" w:color="auto"/>
      </w:divBdr>
    </w:div>
    <w:div w:id="489444499">
      <w:bodyDiv w:val="1"/>
      <w:marLeft w:val="0"/>
      <w:marRight w:val="0"/>
      <w:marTop w:val="0"/>
      <w:marBottom w:val="0"/>
      <w:divBdr>
        <w:top w:val="none" w:sz="0" w:space="0" w:color="auto"/>
        <w:left w:val="none" w:sz="0" w:space="0" w:color="auto"/>
        <w:bottom w:val="none" w:sz="0" w:space="0" w:color="auto"/>
        <w:right w:val="none" w:sz="0" w:space="0" w:color="auto"/>
      </w:divBdr>
    </w:div>
    <w:div w:id="489520404">
      <w:bodyDiv w:val="1"/>
      <w:marLeft w:val="0"/>
      <w:marRight w:val="0"/>
      <w:marTop w:val="0"/>
      <w:marBottom w:val="0"/>
      <w:divBdr>
        <w:top w:val="none" w:sz="0" w:space="0" w:color="auto"/>
        <w:left w:val="none" w:sz="0" w:space="0" w:color="auto"/>
        <w:bottom w:val="none" w:sz="0" w:space="0" w:color="auto"/>
        <w:right w:val="none" w:sz="0" w:space="0" w:color="auto"/>
      </w:divBdr>
    </w:div>
    <w:div w:id="489561649">
      <w:bodyDiv w:val="1"/>
      <w:marLeft w:val="0"/>
      <w:marRight w:val="0"/>
      <w:marTop w:val="0"/>
      <w:marBottom w:val="0"/>
      <w:divBdr>
        <w:top w:val="none" w:sz="0" w:space="0" w:color="auto"/>
        <w:left w:val="none" w:sz="0" w:space="0" w:color="auto"/>
        <w:bottom w:val="none" w:sz="0" w:space="0" w:color="auto"/>
        <w:right w:val="none" w:sz="0" w:space="0" w:color="auto"/>
      </w:divBdr>
    </w:div>
    <w:div w:id="489717312">
      <w:bodyDiv w:val="1"/>
      <w:marLeft w:val="0"/>
      <w:marRight w:val="0"/>
      <w:marTop w:val="0"/>
      <w:marBottom w:val="0"/>
      <w:divBdr>
        <w:top w:val="none" w:sz="0" w:space="0" w:color="auto"/>
        <w:left w:val="none" w:sz="0" w:space="0" w:color="auto"/>
        <w:bottom w:val="none" w:sz="0" w:space="0" w:color="auto"/>
        <w:right w:val="none" w:sz="0" w:space="0" w:color="auto"/>
      </w:divBdr>
    </w:div>
    <w:div w:id="489759764">
      <w:bodyDiv w:val="1"/>
      <w:marLeft w:val="0"/>
      <w:marRight w:val="0"/>
      <w:marTop w:val="0"/>
      <w:marBottom w:val="0"/>
      <w:divBdr>
        <w:top w:val="none" w:sz="0" w:space="0" w:color="auto"/>
        <w:left w:val="none" w:sz="0" w:space="0" w:color="auto"/>
        <w:bottom w:val="none" w:sz="0" w:space="0" w:color="auto"/>
        <w:right w:val="none" w:sz="0" w:space="0" w:color="auto"/>
      </w:divBdr>
    </w:div>
    <w:div w:id="489836581">
      <w:bodyDiv w:val="1"/>
      <w:marLeft w:val="0"/>
      <w:marRight w:val="0"/>
      <w:marTop w:val="0"/>
      <w:marBottom w:val="0"/>
      <w:divBdr>
        <w:top w:val="none" w:sz="0" w:space="0" w:color="auto"/>
        <w:left w:val="none" w:sz="0" w:space="0" w:color="auto"/>
        <w:bottom w:val="none" w:sz="0" w:space="0" w:color="auto"/>
        <w:right w:val="none" w:sz="0" w:space="0" w:color="auto"/>
      </w:divBdr>
    </w:div>
    <w:div w:id="489908368">
      <w:bodyDiv w:val="1"/>
      <w:marLeft w:val="0"/>
      <w:marRight w:val="0"/>
      <w:marTop w:val="0"/>
      <w:marBottom w:val="0"/>
      <w:divBdr>
        <w:top w:val="none" w:sz="0" w:space="0" w:color="auto"/>
        <w:left w:val="none" w:sz="0" w:space="0" w:color="auto"/>
        <w:bottom w:val="none" w:sz="0" w:space="0" w:color="auto"/>
        <w:right w:val="none" w:sz="0" w:space="0" w:color="auto"/>
      </w:divBdr>
    </w:div>
    <w:div w:id="489950859">
      <w:bodyDiv w:val="1"/>
      <w:marLeft w:val="0"/>
      <w:marRight w:val="0"/>
      <w:marTop w:val="0"/>
      <w:marBottom w:val="0"/>
      <w:divBdr>
        <w:top w:val="none" w:sz="0" w:space="0" w:color="auto"/>
        <w:left w:val="none" w:sz="0" w:space="0" w:color="auto"/>
        <w:bottom w:val="none" w:sz="0" w:space="0" w:color="auto"/>
        <w:right w:val="none" w:sz="0" w:space="0" w:color="auto"/>
      </w:divBdr>
    </w:div>
    <w:div w:id="490173655">
      <w:bodyDiv w:val="1"/>
      <w:marLeft w:val="0"/>
      <w:marRight w:val="0"/>
      <w:marTop w:val="0"/>
      <w:marBottom w:val="0"/>
      <w:divBdr>
        <w:top w:val="none" w:sz="0" w:space="0" w:color="auto"/>
        <w:left w:val="none" w:sz="0" w:space="0" w:color="auto"/>
        <w:bottom w:val="none" w:sz="0" w:space="0" w:color="auto"/>
        <w:right w:val="none" w:sz="0" w:space="0" w:color="auto"/>
      </w:divBdr>
    </w:div>
    <w:div w:id="490294156">
      <w:bodyDiv w:val="1"/>
      <w:marLeft w:val="0"/>
      <w:marRight w:val="0"/>
      <w:marTop w:val="0"/>
      <w:marBottom w:val="0"/>
      <w:divBdr>
        <w:top w:val="none" w:sz="0" w:space="0" w:color="auto"/>
        <w:left w:val="none" w:sz="0" w:space="0" w:color="auto"/>
        <w:bottom w:val="none" w:sz="0" w:space="0" w:color="auto"/>
        <w:right w:val="none" w:sz="0" w:space="0" w:color="auto"/>
      </w:divBdr>
    </w:div>
    <w:div w:id="490369987">
      <w:bodyDiv w:val="1"/>
      <w:marLeft w:val="0"/>
      <w:marRight w:val="0"/>
      <w:marTop w:val="0"/>
      <w:marBottom w:val="0"/>
      <w:divBdr>
        <w:top w:val="none" w:sz="0" w:space="0" w:color="auto"/>
        <w:left w:val="none" w:sz="0" w:space="0" w:color="auto"/>
        <w:bottom w:val="none" w:sz="0" w:space="0" w:color="auto"/>
        <w:right w:val="none" w:sz="0" w:space="0" w:color="auto"/>
      </w:divBdr>
    </w:div>
    <w:div w:id="490416571">
      <w:bodyDiv w:val="1"/>
      <w:marLeft w:val="0"/>
      <w:marRight w:val="0"/>
      <w:marTop w:val="0"/>
      <w:marBottom w:val="0"/>
      <w:divBdr>
        <w:top w:val="none" w:sz="0" w:space="0" w:color="auto"/>
        <w:left w:val="none" w:sz="0" w:space="0" w:color="auto"/>
        <w:bottom w:val="none" w:sz="0" w:space="0" w:color="auto"/>
        <w:right w:val="none" w:sz="0" w:space="0" w:color="auto"/>
      </w:divBdr>
    </w:div>
    <w:div w:id="490566033">
      <w:bodyDiv w:val="1"/>
      <w:marLeft w:val="0"/>
      <w:marRight w:val="0"/>
      <w:marTop w:val="0"/>
      <w:marBottom w:val="0"/>
      <w:divBdr>
        <w:top w:val="none" w:sz="0" w:space="0" w:color="auto"/>
        <w:left w:val="none" w:sz="0" w:space="0" w:color="auto"/>
        <w:bottom w:val="none" w:sz="0" w:space="0" w:color="auto"/>
        <w:right w:val="none" w:sz="0" w:space="0" w:color="auto"/>
      </w:divBdr>
    </w:div>
    <w:div w:id="490676361">
      <w:bodyDiv w:val="1"/>
      <w:marLeft w:val="0"/>
      <w:marRight w:val="0"/>
      <w:marTop w:val="0"/>
      <w:marBottom w:val="0"/>
      <w:divBdr>
        <w:top w:val="none" w:sz="0" w:space="0" w:color="auto"/>
        <w:left w:val="none" w:sz="0" w:space="0" w:color="auto"/>
        <w:bottom w:val="none" w:sz="0" w:space="0" w:color="auto"/>
        <w:right w:val="none" w:sz="0" w:space="0" w:color="auto"/>
      </w:divBdr>
    </w:div>
    <w:div w:id="490679405">
      <w:bodyDiv w:val="1"/>
      <w:marLeft w:val="0"/>
      <w:marRight w:val="0"/>
      <w:marTop w:val="0"/>
      <w:marBottom w:val="0"/>
      <w:divBdr>
        <w:top w:val="none" w:sz="0" w:space="0" w:color="auto"/>
        <w:left w:val="none" w:sz="0" w:space="0" w:color="auto"/>
        <w:bottom w:val="none" w:sz="0" w:space="0" w:color="auto"/>
        <w:right w:val="none" w:sz="0" w:space="0" w:color="auto"/>
      </w:divBdr>
    </w:div>
    <w:div w:id="490755523">
      <w:bodyDiv w:val="1"/>
      <w:marLeft w:val="0"/>
      <w:marRight w:val="0"/>
      <w:marTop w:val="0"/>
      <w:marBottom w:val="0"/>
      <w:divBdr>
        <w:top w:val="none" w:sz="0" w:space="0" w:color="auto"/>
        <w:left w:val="none" w:sz="0" w:space="0" w:color="auto"/>
        <w:bottom w:val="none" w:sz="0" w:space="0" w:color="auto"/>
        <w:right w:val="none" w:sz="0" w:space="0" w:color="auto"/>
      </w:divBdr>
    </w:div>
    <w:div w:id="490830747">
      <w:bodyDiv w:val="1"/>
      <w:marLeft w:val="0"/>
      <w:marRight w:val="0"/>
      <w:marTop w:val="0"/>
      <w:marBottom w:val="0"/>
      <w:divBdr>
        <w:top w:val="none" w:sz="0" w:space="0" w:color="auto"/>
        <w:left w:val="none" w:sz="0" w:space="0" w:color="auto"/>
        <w:bottom w:val="none" w:sz="0" w:space="0" w:color="auto"/>
        <w:right w:val="none" w:sz="0" w:space="0" w:color="auto"/>
      </w:divBdr>
    </w:div>
    <w:div w:id="490945885">
      <w:bodyDiv w:val="1"/>
      <w:marLeft w:val="0"/>
      <w:marRight w:val="0"/>
      <w:marTop w:val="0"/>
      <w:marBottom w:val="0"/>
      <w:divBdr>
        <w:top w:val="none" w:sz="0" w:space="0" w:color="auto"/>
        <w:left w:val="none" w:sz="0" w:space="0" w:color="auto"/>
        <w:bottom w:val="none" w:sz="0" w:space="0" w:color="auto"/>
        <w:right w:val="none" w:sz="0" w:space="0" w:color="auto"/>
      </w:divBdr>
    </w:div>
    <w:div w:id="491020572">
      <w:bodyDiv w:val="1"/>
      <w:marLeft w:val="0"/>
      <w:marRight w:val="0"/>
      <w:marTop w:val="0"/>
      <w:marBottom w:val="0"/>
      <w:divBdr>
        <w:top w:val="none" w:sz="0" w:space="0" w:color="auto"/>
        <w:left w:val="none" w:sz="0" w:space="0" w:color="auto"/>
        <w:bottom w:val="none" w:sz="0" w:space="0" w:color="auto"/>
        <w:right w:val="none" w:sz="0" w:space="0" w:color="auto"/>
      </w:divBdr>
    </w:div>
    <w:div w:id="491027801">
      <w:bodyDiv w:val="1"/>
      <w:marLeft w:val="0"/>
      <w:marRight w:val="0"/>
      <w:marTop w:val="0"/>
      <w:marBottom w:val="0"/>
      <w:divBdr>
        <w:top w:val="none" w:sz="0" w:space="0" w:color="auto"/>
        <w:left w:val="none" w:sz="0" w:space="0" w:color="auto"/>
        <w:bottom w:val="none" w:sz="0" w:space="0" w:color="auto"/>
        <w:right w:val="none" w:sz="0" w:space="0" w:color="auto"/>
      </w:divBdr>
    </w:div>
    <w:div w:id="491063932">
      <w:bodyDiv w:val="1"/>
      <w:marLeft w:val="0"/>
      <w:marRight w:val="0"/>
      <w:marTop w:val="0"/>
      <w:marBottom w:val="0"/>
      <w:divBdr>
        <w:top w:val="none" w:sz="0" w:space="0" w:color="auto"/>
        <w:left w:val="none" w:sz="0" w:space="0" w:color="auto"/>
        <w:bottom w:val="none" w:sz="0" w:space="0" w:color="auto"/>
        <w:right w:val="none" w:sz="0" w:space="0" w:color="auto"/>
      </w:divBdr>
    </w:div>
    <w:div w:id="491219224">
      <w:bodyDiv w:val="1"/>
      <w:marLeft w:val="0"/>
      <w:marRight w:val="0"/>
      <w:marTop w:val="0"/>
      <w:marBottom w:val="0"/>
      <w:divBdr>
        <w:top w:val="none" w:sz="0" w:space="0" w:color="auto"/>
        <w:left w:val="none" w:sz="0" w:space="0" w:color="auto"/>
        <w:bottom w:val="none" w:sz="0" w:space="0" w:color="auto"/>
        <w:right w:val="none" w:sz="0" w:space="0" w:color="auto"/>
      </w:divBdr>
    </w:div>
    <w:div w:id="491221360">
      <w:bodyDiv w:val="1"/>
      <w:marLeft w:val="0"/>
      <w:marRight w:val="0"/>
      <w:marTop w:val="0"/>
      <w:marBottom w:val="0"/>
      <w:divBdr>
        <w:top w:val="none" w:sz="0" w:space="0" w:color="auto"/>
        <w:left w:val="none" w:sz="0" w:space="0" w:color="auto"/>
        <w:bottom w:val="none" w:sz="0" w:space="0" w:color="auto"/>
        <w:right w:val="none" w:sz="0" w:space="0" w:color="auto"/>
      </w:divBdr>
    </w:div>
    <w:div w:id="491258857">
      <w:bodyDiv w:val="1"/>
      <w:marLeft w:val="0"/>
      <w:marRight w:val="0"/>
      <w:marTop w:val="0"/>
      <w:marBottom w:val="0"/>
      <w:divBdr>
        <w:top w:val="none" w:sz="0" w:space="0" w:color="auto"/>
        <w:left w:val="none" w:sz="0" w:space="0" w:color="auto"/>
        <w:bottom w:val="none" w:sz="0" w:space="0" w:color="auto"/>
        <w:right w:val="none" w:sz="0" w:space="0" w:color="auto"/>
      </w:divBdr>
    </w:div>
    <w:div w:id="491410548">
      <w:bodyDiv w:val="1"/>
      <w:marLeft w:val="0"/>
      <w:marRight w:val="0"/>
      <w:marTop w:val="0"/>
      <w:marBottom w:val="0"/>
      <w:divBdr>
        <w:top w:val="none" w:sz="0" w:space="0" w:color="auto"/>
        <w:left w:val="none" w:sz="0" w:space="0" w:color="auto"/>
        <w:bottom w:val="none" w:sz="0" w:space="0" w:color="auto"/>
        <w:right w:val="none" w:sz="0" w:space="0" w:color="auto"/>
      </w:divBdr>
    </w:div>
    <w:div w:id="491486360">
      <w:bodyDiv w:val="1"/>
      <w:marLeft w:val="0"/>
      <w:marRight w:val="0"/>
      <w:marTop w:val="0"/>
      <w:marBottom w:val="0"/>
      <w:divBdr>
        <w:top w:val="none" w:sz="0" w:space="0" w:color="auto"/>
        <w:left w:val="none" w:sz="0" w:space="0" w:color="auto"/>
        <w:bottom w:val="none" w:sz="0" w:space="0" w:color="auto"/>
        <w:right w:val="none" w:sz="0" w:space="0" w:color="auto"/>
      </w:divBdr>
    </w:div>
    <w:div w:id="491676048">
      <w:bodyDiv w:val="1"/>
      <w:marLeft w:val="0"/>
      <w:marRight w:val="0"/>
      <w:marTop w:val="0"/>
      <w:marBottom w:val="0"/>
      <w:divBdr>
        <w:top w:val="none" w:sz="0" w:space="0" w:color="auto"/>
        <w:left w:val="none" w:sz="0" w:space="0" w:color="auto"/>
        <w:bottom w:val="none" w:sz="0" w:space="0" w:color="auto"/>
        <w:right w:val="none" w:sz="0" w:space="0" w:color="auto"/>
      </w:divBdr>
    </w:div>
    <w:div w:id="491800567">
      <w:bodyDiv w:val="1"/>
      <w:marLeft w:val="0"/>
      <w:marRight w:val="0"/>
      <w:marTop w:val="0"/>
      <w:marBottom w:val="0"/>
      <w:divBdr>
        <w:top w:val="none" w:sz="0" w:space="0" w:color="auto"/>
        <w:left w:val="none" w:sz="0" w:space="0" w:color="auto"/>
        <w:bottom w:val="none" w:sz="0" w:space="0" w:color="auto"/>
        <w:right w:val="none" w:sz="0" w:space="0" w:color="auto"/>
      </w:divBdr>
    </w:div>
    <w:div w:id="491874794">
      <w:bodyDiv w:val="1"/>
      <w:marLeft w:val="0"/>
      <w:marRight w:val="0"/>
      <w:marTop w:val="0"/>
      <w:marBottom w:val="0"/>
      <w:divBdr>
        <w:top w:val="none" w:sz="0" w:space="0" w:color="auto"/>
        <w:left w:val="none" w:sz="0" w:space="0" w:color="auto"/>
        <w:bottom w:val="none" w:sz="0" w:space="0" w:color="auto"/>
        <w:right w:val="none" w:sz="0" w:space="0" w:color="auto"/>
      </w:divBdr>
    </w:div>
    <w:div w:id="491995269">
      <w:bodyDiv w:val="1"/>
      <w:marLeft w:val="0"/>
      <w:marRight w:val="0"/>
      <w:marTop w:val="0"/>
      <w:marBottom w:val="0"/>
      <w:divBdr>
        <w:top w:val="none" w:sz="0" w:space="0" w:color="auto"/>
        <w:left w:val="none" w:sz="0" w:space="0" w:color="auto"/>
        <w:bottom w:val="none" w:sz="0" w:space="0" w:color="auto"/>
        <w:right w:val="none" w:sz="0" w:space="0" w:color="auto"/>
      </w:divBdr>
    </w:div>
    <w:div w:id="491995823">
      <w:bodyDiv w:val="1"/>
      <w:marLeft w:val="0"/>
      <w:marRight w:val="0"/>
      <w:marTop w:val="0"/>
      <w:marBottom w:val="0"/>
      <w:divBdr>
        <w:top w:val="none" w:sz="0" w:space="0" w:color="auto"/>
        <w:left w:val="none" w:sz="0" w:space="0" w:color="auto"/>
        <w:bottom w:val="none" w:sz="0" w:space="0" w:color="auto"/>
        <w:right w:val="none" w:sz="0" w:space="0" w:color="auto"/>
      </w:divBdr>
    </w:div>
    <w:div w:id="492065626">
      <w:bodyDiv w:val="1"/>
      <w:marLeft w:val="0"/>
      <w:marRight w:val="0"/>
      <w:marTop w:val="0"/>
      <w:marBottom w:val="0"/>
      <w:divBdr>
        <w:top w:val="none" w:sz="0" w:space="0" w:color="auto"/>
        <w:left w:val="none" w:sz="0" w:space="0" w:color="auto"/>
        <w:bottom w:val="none" w:sz="0" w:space="0" w:color="auto"/>
        <w:right w:val="none" w:sz="0" w:space="0" w:color="auto"/>
      </w:divBdr>
    </w:div>
    <w:div w:id="492071040">
      <w:bodyDiv w:val="1"/>
      <w:marLeft w:val="0"/>
      <w:marRight w:val="0"/>
      <w:marTop w:val="0"/>
      <w:marBottom w:val="0"/>
      <w:divBdr>
        <w:top w:val="none" w:sz="0" w:space="0" w:color="auto"/>
        <w:left w:val="none" w:sz="0" w:space="0" w:color="auto"/>
        <w:bottom w:val="none" w:sz="0" w:space="0" w:color="auto"/>
        <w:right w:val="none" w:sz="0" w:space="0" w:color="auto"/>
      </w:divBdr>
    </w:div>
    <w:div w:id="492186766">
      <w:bodyDiv w:val="1"/>
      <w:marLeft w:val="0"/>
      <w:marRight w:val="0"/>
      <w:marTop w:val="0"/>
      <w:marBottom w:val="0"/>
      <w:divBdr>
        <w:top w:val="none" w:sz="0" w:space="0" w:color="auto"/>
        <w:left w:val="none" w:sz="0" w:space="0" w:color="auto"/>
        <w:bottom w:val="none" w:sz="0" w:space="0" w:color="auto"/>
        <w:right w:val="none" w:sz="0" w:space="0" w:color="auto"/>
      </w:divBdr>
    </w:div>
    <w:div w:id="492187417">
      <w:bodyDiv w:val="1"/>
      <w:marLeft w:val="0"/>
      <w:marRight w:val="0"/>
      <w:marTop w:val="0"/>
      <w:marBottom w:val="0"/>
      <w:divBdr>
        <w:top w:val="none" w:sz="0" w:space="0" w:color="auto"/>
        <w:left w:val="none" w:sz="0" w:space="0" w:color="auto"/>
        <w:bottom w:val="none" w:sz="0" w:space="0" w:color="auto"/>
        <w:right w:val="none" w:sz="0" w:space="0" w:color="auto"/>
      </w:divBdr>
    </w:div>
    <w:div w:id="492263483">
      <w:bodyDiv w:val="1"/>
      <w:marLeft w:val="0"/>
      <w:marRight w:val="0"/>
      <w:marTop w:val="0"/>
      <w:marBottom w:val="0"/>
      <w:divBdr>
        <w:top w:val="none" w:sz="0" w:space="0" w:color="auto"/>
        <w:left w:val="none" w:sz="0" w:space="0" w:color="auto"/>
        <w:bottom w:val="none" w:sz="0" w:space="0" w:color="auto"/>
        <w:right w:val="none" w:sz="0" w:space="0" w:color="auto"/>
      </w:divBdr>
    </w:div>
    <w:div w:id="492374614">
      <w:bodyDiv w:val="1"/>
      <w:marLeft w:val="0"/>
      <w:marRight w:val="0"/>
      <w:marTop w:val="0"/>
      <w:marBottom w:val="0"/>
      <w:divBdr>
        <w:top w:val="none" w:sz="0" w:space="0" w:color="auto"/>
        <w:left w:val="none" w:sz="0" w:space="0" w:color="auto"/>
        <w:bottom w:val="none" w:sz="0" w:space="0" w:color="auto"/>
        <w:right w:val="none" w:sz="0" w:space="0" w:color="auto"/>
      </w:divBdr>
    </w:div>
    <w:div w:id="492380485">
      <w:bodyDiv w:val="1"/>
      <w:marLeft w:val="0"/>
      <w:marRight w:val="0"/>
      <w:marTop w:val="0"/>
      <w:marBottom w:val="0"/>
      <w:divBdr>
        <w:top w:val="none" w:sz="0" w:space="0" w:color="auto"/>
        <w:left w:val="none" w:sz="0" w:space="0" w:color="auto"/>
        <w:bottom w:val="none" w:sz="0" w:space="0" w:color="auto"/>
        <w:right w:val="none" w:sz="0" w:space="0" w:color="auto"/>
      </w:divBdr>
    </w:div>
    <w:div w:id="492456444">
      <w:bodyDiv w:val="1"/>
      <w:marLeft w:val="0"/>
      <w:marRight w:val="0"/>
      <w:marTop w:val="0"/>
      <w:marBottom w:val="0"/>
      <w:divBdr>
        <w:top w:val="none" w:sz="0" w:space="0" w:color="auto"/>
        <w:left w:val="none" w:sz="0" w:space="0" w:color="auto"/>
        <w:bottom w:val="none" w:sz="0" w:space="0" w:color="auto"/>
        <w:right w:val="none" w:sz="0" w:space="0" w:color="auto"/>
      </w:divBdr>
    </w:div>
    <w:div w:id="492526359">
      <w:bodyDiv w:val="1"/>
      <w:marLeft w:val="0"/>
      <w:marRight w:val="0"/>
      <w:marTop w:val="0"/>
      <w:marBottom w:val="0"/>
      <w:divBdr>
        <w:top w:val="none" w:sz="0" w:space="0" w:color="auto"/>
        <w:left w:val="none" w:sz="0" w:space="0" w:color="auto"/>
        <w:bottom w:val="none" w:sz="0" w:space="0" w:color="auto"/>
        <w:right w:val="none" w:sz="0" w:space="0" w:color="auto"/>
      </w:divBdr>
    </w:div>
    <w:div w:id="492526384">
      <w:bodyDiv w:val="1"/>
      <w:marLeft w:val="0"/>
      <w:marRight w:val="0"/>
      <w:marTop w:val="0"/>
      <w:marBottom w:val="0"/>
      <w:divBdr>
        <w:top w:val="none" w:sz="0" w:space="0" w:color="auto"/>
        <w:left w:val="none" w:sz="0" w:space="0" w:color="auto"/>
        <w:bottom w:val="none" w:sz="0" w:space="0" w:color="auto"/>
        <w:right w:val="none" w:sz="0" w:space="0" w:color="auto"/>
      </w:divBdr>
    </w:div>
    <w:div w:id="492531162">
      <w:bodyDiv w:val="1"/>
      <w:marLeft w:val="0"/>
      <w:marRight w:val="0"/>
      <w:marTop w:val="0"/>
      <w:marBottom w:val="0"/>
      <w:divBdr>
        <w:top w:val="none" w:sz="0" w:space="0" w:color="auto"/>
        <w:left w:val="none" w:sz="0" w:space="0" w:color="auto"/>
        <w:bottom w:val="none" w:sz="0" w:space="0" w:color="auto"/>
        <w:right w:val="none" w:sz="0" w:space="0" w:color="auto"/>
      </w:divBdr>
    </w:div>
    <w:div w:id="492571452">
      <w:bodyDiv w:val="1"/>
      <w:marLeft w:val="0"/>
      <w:marRight w:val="0"/>
      <w:marTop w:val="0"/>
      <w:marBottom w:val="0"/>
      <w:divBdr>
        <w:top w:val="none" w:sz="0" w:space="0" w:color="auto"/>
        <w:left w:val="none" w:sz="0" w:space="0" w:color="auto"/>
        <w:bottom w:val="none" w:sz="0" w:space="0" w:color="auto"/>
        <w:right w:val="none" w:sz="0" w:space="0" w:color="auto"/>
      </w:divBdr>
    </w:div>
    <w:div w:id="492601099">
      <w:bodyDiv w:val="1"/>
      <w:marLeft w:val="0"/>
      <w:marRight w:val="0"/>
      <w:marTop w:val="0"/>
      <w:marBottom w:val="0"/>
      <w:divBdr>
        <w:top w:val="none" w:sz="0" w:space="0" w:color="auto"/>
        <w:left w:val="none" w:sz="0" w:space="0" w:color="auto"/>
        <w:bottom w:val="none" w:sz="0" w:space="0" w:color="auto"/>
        <w:right w:val="none" w:sz="0" w:space="0" w:color="auto"/>
      </w:divBdr>
    </w:div>
    <w:div w:id="493105866">
      <w:bodyDiv w:val="1"/>
      <w:marLeft w:val="0"/>
      <w:marRight w:val="0"/>
      <w:marTop w:val="0"/>
      <w:marBottom w:val="0"/>
      <w:divBdr>
        <w:top w:val="none" w:sz="0" w:space="0" w:color="auto"/>
        <w:left w:val="none" w:sz="0" w:space="0" w:color="auto"/>
        <w:bottom w:val="none" w:sz="0" w:space="0" w:color="auto"/>
        <w:right w:val="none" w:sz="0" w:space="0" w:color="auto"/>
      </w:divBdr>
    </w:div>
    <w:div w:id="493184186">
      <w:bodyDiv w:val="1"/>
      <w:marLeft w:val="0"/>
      <w:marRight w:val="0"/>
      <w:marTop w:val="0"/>
      <w:marBottom w:val="0"/>
      <w:divBdr>
        <w:top w:val="none" w:sz="0" w:space="0" w:color="auto"/>
        <w:left w:val="none" w:sz="0" w:space="0" w:color="auto"/>
        <w:bottom w:val="none" w:sz="0" w:space="0" w:color="auto"/>
        <w:right w:val="none" w:sz="0" w:space="0" w:color="auto"/>
      </w:divBdr>
    </w:div>
    <w:div w:id="493226483">
      <w:bodyDiv w:val="1"/>
      <w:marLeft w:val="0"/>
      <w:marRight w:val="0"/>
      <w:marTop w:val="0"/>
      <w:marBottom w:val="0"/>
      <w:divBdr>
        <w:top w:val="none" w:sz="0" w:space="0" w:color="auto"/>
        <w:left w:val="none" w:sz="0" w:space="0" w:color="auto"/>
        <w:bottom w:val="none" w:sz="0" w:space="0" w:color="auto"/>
        <w:right w:val="none" w:sz="0" w:space="0" w:color="auto"/>
      </w:divBdr>
    </w:div>
    <w:div w:id="493226828">
      <w:bodyDiv w:val="1"/>
      <w:marLeft w:val="0"/>
      <w:marRight w:val="0"/>
      <w:marTop w:val="0"/>
      <w:marBottom w:val="0"/>
      <w:divBdr>
        <w:top w:val="none" w:sz="0" w:space="0" w:color="auto"/>
        <w:left w:val="none" w:sz="0" w:space="0" w:color="auto"/>
        <w:bottom w:val="none" w:sz="0" w:space="0" w:color="auto"/>
        <w:right w:val="none" w:sz="0" w:space="0" w:color="auto"/>
      </w:divBdr>
    </w:div>
    <w:div w:id="493377101">
      <w:bodyDiv w:val="1"/>
      <w:marLeft w:val="0"/>
      <w:marRight w:val="0"/>
      <w:marTop w:val="0"/>
      <w:marBottom w:val="0"/>
      <w:divBdr>
        <w:top w:val="none" w:sz="0" w:space="0" w:color="auto"/>
        <w:left w:val="none" w:sz="0" w:space="0" w:color="auto"/>
        <w:bottom w:val="none" w:sz="0" w:space="0" w:color="auto"/>
        <w:right w:val="none" w:sz="0" w:space="0" w:color="auto"/>
      </w:divBdr>
    </w:div>
    <w:div w:id="493379375">
      <w:bodyDiv w:val="1"/>
      <w:marLeft w:val="0"/>
      <w:marRight w:val="0"/>
      <w:marTop w:val="0"/>
      <w:marBottom w:val="0"/>
      <w:divBdr>
        <w:top w:val="none" w:sz="0" w:space="0" w:color="auto"/>
        <w:left w:val="none" w:sz="0" w:space="0" w:color="auto"/>
        <w:bottom w:val="none" w:sz="0" w:space="0" w:color="auto"/>
        <w:right w:val="none" w:sz="0" w:space="0" w:color="auto"/>
      </w:divBdr>
    </w:div>
    <w:div w:id="493452192">
      <w:bodyDiv w:val="1"/>
      <w:marLeft w:val="0"/>
      <w:marRight w:val="0"/>
      <w:marTop w:val="0"/>
      <w:marBottom w:val="0"/>
      <w:divBdr>
        <w:top w:val="none" w:sz="0" w:space="0" w:color="auto"/>
        <w:left w:val="none" w:sz="0" w:space="0" w:color="auto"/>
        <w:bottom w:val="none" w:sz="0" w:space="0" w:color="auto"/>
        <w:right w:val="none" w:sz="0" w:space="0" w:color="auto"/>
      </w:divBdr>
    </w:div>
    <w:div w:id="493452625">
      <w:bodyDiv w:val="1"/>
      <w:marLeft w:val="0"/>
      <w:marRight w:val="0"/>
      <w:marTop w:val="0"/>
      <w:marBottom w:val="0"/>
      <w:divBdr>
        <w:top w:val="none" w:sz="0" w:space="0" w:color="auto"/>
        <w:left w:val="none" w:sz="0" w:space="0" w:color="auto"/>
        <w:bottom w:val="none" w:sz="0" w:space="0" w:color="auto"/>
        <w:right w:val="none" w:sz="0" w:space="0" w:color="auto"/>
      </w:divBdr>
    </w:div>
    <w:div w:id="493567695">
      <w:bodyDiv w:val="1"/>
      <w:marLeft w:val="0"/>
      <w:marRight w:val="0"/>
      <w:marTop w:val="0"/>
      <w:marBottom w:val="0"/>
      <w:divBdr>
        <w:top w:val="none" w:sz="0" w:space="0" w:color="auto"/>
        <w:left w:val="none" w:sz="0" w:space="0" w:color="auto"/>
        <w:bottom w:val="none" w:sz="0" w:space="0" w:color="auto"/>
        <w:right w:val="none" w:sz="0" w:space="0" w:color="auto"/>
      </w:divBdr>
    </w:div>
    <w:div w:id="493645059">
      <w:bodyDiv w:val="1"/>
      <w:marLeft w:val="0"/>
      <w:marRight w:val="0"/>
      <w:marTop w:val="0"/>
      <w:marBottom w:val="0"/>
      <w:divBdr>
        <w:top w:val="none" w:sz="0" w:space="0" w:color="auto"/>
        <w:left w:val="none" w:sz="0" w:space="0" w:color="auto"/>
        <w:bottom w:val="none" w:sz="0" w:space="0" w:color="auto"/>
        <w:right w:val="none" w:sz="0" w:space="0" w:color="auto"/>
      </w:divBdr>
    </w:div>
    <w:div w:id="493692821">
      <w:bodyDiv w:val="1"/>
      <w:marLeft w:val="0"/>
      <w:marRight w:val="0"/>
      <w:marTop w:val="0"/>
      <w:marBottom w:val="0"/>
      <w:divBdr>
        <w:top w:val="none" w:sz="0" w:space="0" w:color="auto"/>
        <w:left w:val="none" w:sz="0" w:space="0" w:color="auto"/>
        <w:bottom w:val="none" w:sz="0" w:space="0" w:color="auto"/>
        <w:right w:val="none" w:sz="0" w:space="0" w:color="auto"/>
      </w:divBdr>
    </w:div>
    <w:div w:id="493693082">
      <w:bodyDiv w:val="1"/>
      <w:marLeft w:val="0"/>
      <w:marRight w:val="0"/>
      <w:marTop w:val="0"/>
      <w:marBottom w:val="0"/>
      <w:divBdr>
        <w:top w:val="none" w:sz="0" w:space="0" w:color="auto"/>
        <w:left w:val="none" w:sz="0" w:space="0" w:color="auto"/>
        <w:bottom w:val="none" w:sz="0" w:space="0" w:color="auto"/>
        <w:right w:val="none" w:sz="0" w:space="0" w:color="auto"/>
      </w:divBdr>
    </w:div>
    <w:div w:id="493840092">
      <w:bodyDiv w:val="1"/>
      <w:marLeft w:val="0"/>
      <w:marRight w:val="0"/>
      <w:marTop w:val="0"/>
      <w:marBottom w:val="0"/>
      <w:divBdr>
        <w:top w:val="none" w:sz="0" w:space="0" w:color="auto"/>
        <w:left w:val="none" w:sz="0" w:space="0" w:color="auto"/>
        <w:bottom w:val="none" w:sz="0" w:space="0" w:color="auto"/>
        <w:right w:val="none" w:sz="0" w:space="0" w:color="auto"/>
      </w:divBdr>
    </w:div>
    <w:div w:id="493958172">
      <w:bodyDiv w:val="1"/>
      <w:marLeft w:val="0"/>
      <w:marRight w:val="0"/>
      <w:marTop w:val="0"/>
      <w:marBottom w:val="0"/>
      <w:divBdr>
        <w:top w:val="none" w:sz="0" w:space="0" w:color="auto"/>
        <w:left w:val="none" w:sz="0" w:space="0" w:color="auto"/>
        <w:bottom w:val="none" w:sz="0" w:space="0" w:color="auto"/>
        <w:right w:val="none" w:sz="0" w:space="0" w:color="auto"/>
      </w:divBdr>
    </w:div>
    <w:div w:id="494029966">
      <w:bodyDiv w:val="1"/>
      <w:marLeft w:val="0"/>
      <w:marRight w:val="0"/>
      <w:marTop w:val="0"/>
      <w:marBottom w:val="0"/>
      <w:divBdr>
        <w:top w:val="none" w:sz="0" w:space="0" w:color="auto"/>
        <w:left w:val="none" w:sz="0" w:space="0" w:color="auto"/>
        <w:bottom w:val="none" w:sz="0" w:space="0" w:color="auto"/>
        <w:right w:val="none" w:sz="0" w:space="0" w:color="auto"/>
      </w:divBdr>
    </w:div>
    <w:div w:id="494031517">
      <w:bodyDiv w:val="1"/>
      <w:marLeft w:val="0"/>
      <w:marRight w:val="0"/>
      <w:marTop w:val="0"/>
      <w:marBottom w:val="0"/>
      <w:divBdr>
        <w:top w:val="none" w:sz="0" w:space="0" w:color="auto"/>
        <w:left w:val="none" w:sz="0" w:space="0" w:color="auto"/>
        <w:bottom w:val="none" w:sz="0" w:space="0" w:color="auto"/>
        <w:right w:val="none" w:sz="0" w:space="0" w:color="auto"/>
      </w:divBdr>
    </w:div>
    <w:div w:id="494077093">
      <w:bodyDiv w:val="1"/>
      <w:marLeft w:val="0"/>
      <w:marRight w:val="0"/>
      <w:marTop w:val="0"/>
      <w:marBottom w:val="0"/>
      <w:divBdr>
        <w:top w:val="none" w:sz="0" w:space="0" w:color="auto"/>
        <w:left w:val="none" w:sz="0" w:space="0" w:color="auto"/>
        <w:bottom w:val="none" w:sz="0" w:space="0" w:color="auto"/>
        <w:right w:val="none" w:sz="0" w:space="0" w:color="auto"/>
      </w:divBdr>
    </w:div>
    <w:div w:id="494148876">
      <w:bodyDiv w:val="1"/>
      <w:marLeft w:val="0"/>
      <w:marRight w:val="0"/>
      <w:marTop w:val="0"/>
      <w:marBottom w:val="0"/>
      <w:divBdr>
        <w:top w:val="none" w:sz="0" w:space="0" w:color="auto"/>
        <w:left w:val="none" w:sz="0" w:space="0" w:color="auto"/>
        <w:bottom w:val="none" w:sz="0" w:space="0" w:color="auto"/>
        <w:right w:val="none" w:sz="0" w:space="0" w:color="auto"/>
      </w:divBdr>
    </w:div>
    <w:div w:id="494228035">
      <w:bodyDiv w:val="1"/>
      <w:marLeft w:val="0"/>
      <w:marRight w:val="0"/>
      <w:marTop w:val="0"/>
      <w:marBottom w:val="0"/>
      <w:divBdr>
        <w:top w:val="none" w:sz="0" w:space="0" w:color="auto"/>
        <w:left w:val="none" w:sz="0" w:space="0" w:color="auto"/>
        <w:bottom w:val="none" w:sz="0" w:space="0" w:color="auto"/>
        <w:right w:val="none" w:sz="0" w:space="0" w:color="auto"/>
      </w:divBdr>
    </w:div>
    <w:div w:id="494341299">
      <w:bodyDiv w:val="1"/>
      <w:marLeft w:val="0"/>
      <w:marRight w:val="0"/>
      <w:marTop w:val="0"/>
      <w:marBottom w:val="0"/>
      <w:divBdr>
        <w:top w:val="none" w:sz="0" w:space="0" w:color="auto"/>
        <w:left w:val="none" w:sz="0" w:space="0" w:color="auto"/>
        <w:bottom w:val="none" w:sz="0" w:space="0" w:color="auto"/>
        <w:right w:val="none" w:sz="0" w:space="0" w:color="auto"/>
      </w:divBdr>
    </w:div>
    <w:div w:id="494343285">
      <w:bodyDiv w:val="1"/>
      <w:marLeft w:val="0"/>
      <w:marRight w:val="0"/>
      <w:marTop w:val="0"/>
      <w:marBottom w:val="0"/>
      <w:divBdr>
        <w:top w:val="none" w:sz="0" w:space="0" w:color="auto"/>
        <w:left w:val="none" w:sz="0" w:space="0" w:color="auto"/>
        <w:bottom w:val="none" w:sz="0" w:space="0" w:color="auto"/>
        <w:right w:val="none" w:sz="0" w:space="0" w:color="auto"/>
      </w:divBdr>
    </w:div>
    <w:div w:id="494346700">
      <w:bodyDiv w:val="1"/>
      <w:marLeft w:val="0"/>
      <w:marRight w:val="0"/>
      <w:marTop w:val="0"/>
      <w:marBottom w:val="0"/>
      <w:divBdr>
        <w:top w:val="none" w:sz="0" w:space="0" w:color="auto"/>
        <w:left w:val="none" w:sz="0" w:space="0" w:color="auto"/>
        <w:bottom w:val="none" w:sz="0" w:space="0" w:color="auto"/>
        <w:right w:val="none" w:sz="0" w:space="0" w:color="auto"/>
      </w:divBdr>
    </w:div>
    <w:div w:id="494495378">
      <w:bodyDiv w:val="1"/>
      <w:marLeft w:val="0"/>
      <w:marRight w:val="0"/>
      <w:marTop w:val="0"/>
      <w:marBottom w:val="0"/>
      <w:divBdr>
        <w:top w:val="none" w:sz="0" w:space="0" w:color="auto"/>
        <w:left w:val="none" w:sz="0" w:space="0" w:color="auto"/>
        <w:bottom w:val="none" w:sz="0" w:space="0" w:color="auto"/>
        <w:right w:val="none" w:sz="0" w:space="0" w:color="auto"/>
      </w:divBdr>
    </w:div>
    <w:div w:id="494536333">
      <w:bodyDiv w:val="1"/>
      <w:marLeft w:val="0"/>
      <w:marRight w:val="0"/>
      <w:marTop w:val="0"/>
      <w:marBottom w:val="0"/>
      <w:divBdr>
        <w:top w:val="none" w:sz="0" w:space="0" w:color="auto"/>
        <w:left w:val="none" w:sz="0" w:space="0" w:color="auto"/>
        <w:bottom w:val="none" w:sz="0" w:space="0" w:color="auto"/>
        <w:right w:val="none" w:sz="0" w:space="0" w:color="auto"/>
      </w:divBdr>
    </w:div>
    <w:div w:id="494607974">
      <w:bodyDiv w:val="1"/>
      <w:marLeft w:val="0"/>
      <w:marRight w:val="0"/>
      <w:marTop w:val="0"/>
      <w:marBottom w:val="0"/>
      <w:divBdr>
        <w:top w:val="none" w:sz="0" w:space="0" w:color="auto"/>
        <w:left w:val="none" w:sz="0" w:space="0" w:color="auto"/>
        <w:bottom w:val="none" w:sz="0" w:space="0" w:color="auto"/>
        <w:right w:val="none" w:sz="0" w:space="0" w:color="auto"/>
      </w:divBdr>
    </w:div>
    <w:div w:id="494690183">
      <w:bodyDiv w:val="1"/>
      <w:marLeft w:val="0"/>
      <w:marRight w:val="0"/>
      <w:marTop w:val="0"/>
      <w:marBottom w:val="0"/>
      <w:divBdr>
        <w:top w:val="none" w:sz="0" w:space="0" w:color="auto"/>
        <w:left w:val="none" w:sz="0" w:space="0" w:color="auto"/>
        <w:bottom w:val="none" w:sz="0" w:space="0" w:color="auto"/>
        <w:right w:val="none" w:sz="0" w:space="0" w:color="auto"/>
      </w:divBdr>
    </w:div>
    <w:div w:id="494731979">
      <w:bodyDiv w:val="1"/>
      <w:marLeft w:val="0"/>
      <w:marRight w:val="0"/>
      <w:marTop w:val="0"/>
      <w:marBottom w:val="0"/>
      <w:divBdr>
        <w:top w:val="none" w:sz="0" w:space="0" w:color="auto"/>
        <w:left w:val="none" w:sz="0" w:space="0" w:color="auto"/>
        <w:bottom w:val="none" w:sz="0" w:space="0" w:color="auto"/>
        <w:right w:val="none" w:sz="0" w:space="0" w:color="auto"/>
      </w:divBdr>
    </w:div>
    <w:div w:id="494878840">
      <w:bodyDiv w:val="1"/>
      <w:marLeft w:val="0"/>
      <w:marRight w:val="0"/>
      <w:marTop w:val="0"/>
      <w:marBottom w:val="0"/>
      <w:divBdr>
        <w:top w:val="none" w:sz="0" w:space="0" w:color="auto"/>
        <w:left w:val="none" w:sz="0" w:space="0" w:color="auto"/>
        <w:bottom w:val="none" w:sz="0" w:space="0" w:color="auto"/>
        <w:right w:val="none" w:sz="0" w:space="0" w:color="auto"/>
      </w:divBdr>
    </w:div>
    <w:div w:id="494960590">
      <w:bodyDiv w:val="1"/>
      <w:marLeft w:val="0"/>
      <w:marRight w:val="0"/>
      <w:marTop w:val="0"/>
      <w:marBottom w:val="0"/>
      <w:divBdr>
        <w:top w:val="none" w:sz="0" w:space="0" w:color="auto"/>
        <w:left w:val="none" w:sz="0" w:space="0" w:color="auto"/>
        <w:bottom w:val="none" w:sz="0" w:space="0" w:color="auto"/>
        <w:right w:val="none" w:sz="0" w:space="0" w:color="auto"/>
      </w:divBdr>
    </w:div>
    <w:div w:id="494994794">
      <w:bodyDiv w:val="1"/>
      <w:marLeft w:val="0"/>
      <w:marRight w:val="0"/>
      <w:marTop w:val="0"/>
      <w:marBottom w:val="0"/>
      <w:divBdr>
        <w:top w:val="none" w:sz="0" w:space="0" w:color="auto"/>
        <w:left w:val="none" w:sz="0" w:space="0" w:color="auto"/>
        <w:bottom w:val="none" w:sz="0" w:space="0" w:color="auto"/>
        <w:right w:val="none" w:sz="0" w:space="0" w:color="auto"/>
      </w:divBdr>
    </w:div>
    <w:div w:id="495070230">
      <w:bodyDiv w:val="1"/>
      <w:marLeft w:val="0"/>
      <w:marRight w:val="0"/>
      <w:marTop w:val="0"/>
      <w:marBottom w:val="0"/>
      <w:divBdr>
        <w:top w:val="none" w:sz="0" w:space="0" w:color="auto"/>
        <w:left w:val="none" w:sz="0" w:space="0" w:color="auto"/>
        <w:bottom w:val="none" w:sz="0" w:space="0" w:color="auto"/>
        <w:right w:val="none" w:sz="0" w:space="0" w:color="auto"/>
      </w:divBdr>
    </w:div>
    <w:div w:id="495070620">
      <w:bodyDiv w:val="1"/>
      <w:marLeft w:val="0"/>
      <w:marRight w:val="0"/>
      <w:marTop w:val="0"/>
      <w:marBottom w:val="0"/>
      <w:divBdr>
        <w:top w:val="none" w:sz="0" w:space="0" w:color="auto"/>
        <w:left w:val="none" w:sz="0" w:space="0" w:color="auto"/>
        <w:bottom w:val="none" w:sz="0" w:space="0" w:color="auto"/>
        <w:right w:val="none" w:sz="0" w:space="0" w:color="auto"/>
      </w:divBdr>
    </w:div>
    <w:div w:id="495151417">
      <w:bodyDiv w:val="1"/>
      <w:marLeft w:val="0"/>
      <w:marRight w:val="0"/>
      <w:marTop w:val="0"/>
      <w:marBottom w:val="0"/>
      <w:divBdr>
        <w:top w:val="none" w:sz="0" w:space="0" w:color="auto"/>
        <w:left w:val="none" w:sz="0" w:space="0" w:color="auto"/>
        <w:bottom w:val="none" w:sz="0" w:space="0" w:color="auto"/>
        <w:right w:val="none" w:sz="0" w:space="0" w:color="auto"/>
      </w:divBdr>
    </w:div>
    <w:div w:id="495195654">
      <w:bodyDiv w:val="1"/>
      <w:marLeft w:val="0"/>
      <w:marRight w:val="0"/>
      <w:marTop w:val="0"/>
      <w:marBottom w:val="0"/>
      <w:divBdr>
        <w:top w:val="none" w:sz="0" w:space="0" w:color="auto"/>
        <w:left w:val="none" w:sz="0" w:space="0" w:color="auto"/>
        <w:bottom w:val="none" w:sz="0" w:space="0" w:color="auto"/>
        <w:right w:val="none" w:sz="0" w:space="0" w:color="auto"/>
      </w:divBdr>
    </w:div>
    <w:div w:id="495269502">
      <w:bodyDiv w:val="1"/>
      <w:marLeft w:val="0"/>
      <w:marRight w:val="0"/>
      <w:marTop w:val="0"/>
      <w:marBottom w:val="0"/>
      <w:divBdr>
        <w:top w:val="none" w:sz="0" w:space="0" w:color="auto"/>
        <w:left w:val="none" w:sz="0" w:space="0" w:color="auto"/>
        <w:bottom w:val="none" w:sz="0" w:space="0" w:color="auto"/>
        <w:right w:val="none" w:sz="0" w:space="0" w:color="auto"/>
      </w:divBdr>
    </w:div>
    <w:div w:id="495340119">
      <w:bodyDiv w:val="1"/>
      <w:marLeft w:val="0"/>
      <w:marRight w:val="0"/>
      <w:marTop w:val="0"/>
      <w:marBottom w:val="0"/>
      <w:divBdr>
        <w:top w:val="none" w:sz="0" w:space="0" w:color="auto"/>
        <w:left w:val="none" w:sz="0" w:space="0" w:color="auto"/>
        <w:bottom w:val="none" w:sz="0" w:space="0" w:color="auto"/>
        <w:right w:val="none" w:sz="0" w:space="0" w:color="auto"/>
      </w:divBdr>
    </w:div>
    <w:div w:id="495460462">
      <w:bodyDiv w:val="1"/>
      <w:marLeft w:val="0"/>
      <w:marRight w:val="0"/>
      <w:marTop w:val="0"/>
      <w:marBottom w:val="0"/>
      <w:divBdr>
        <w:top w:val="none" w:sz="0" w:space="0" w:color="auto"/>
        <w:left w:val="none" w:sz="0" w:space="0" w:color="auto"/>
        <w:bottom w:val="none" w:sz="0" w:space="0" w:color="auto"/>
        <w:right w:val="none" w:sz="0" w:space="0" w:color="auto"/>
      </w:divBdr>
    </w:div>
    <w:div w:id="495531530">
      <w:bodyDiv w:val="1"/>
      <w:marLeft w:val="0"/>
      <w:marRight w:val="0"/>
      <w:marTop w:val="0"/>
      <w:marBottom w:val="0"/>
      <w:divBdr>
        <w:top w:val="none" w:sz="0" w:space="0" w:color="auto"/>
        <w:left w:val="none" w:sz="0" w:space="0" w:color="auto"/>
        <w:bottom w:val="none" w:sz="0" w:space="0" w:color="auto"/>
        <w:right w:val="none" w:sz="0" w:space="0" w:color="auto"/>
      </w:divBdr>
    </w:div>
    <w:div w:id="495539525">
      <w:bodyDiv w:val="1"/>
      <w:marLeft w:val="0"/>
      <w:marRight w:val="0"/>
      <w:marTop w:val="0"/>
      <w:marBottom w:val="0"/>
      <w:divBdr>
        <w:top w:val="none" w:sz="0" w:space="0" w:color="auto"/>
        <w:left w:val="none" w:sz="0" w:space="0" w:color="auto"/>
        <w:bottom w:val="none" w:sz="0" w:space="0" w:color="auto"/>
        <w:right w:val="none" w:sz="0" w:space="0" w:color="auto"/>
      </w:divBdr>
    </w:div>
    <w:div w:id="495654874">
      <w:bodyDiv w:val="1"/>
      <w:marLeft w:val="0"/>
      <w:marRight w:val="0"/>
      <w:marTop w:val="0"/>
      <w:marBottom w:val="0"/>
      <w:divBdr>
        <w:top w:val="none" w:sz="0" w:space="0" w:color="auto"/>
        <w:left w:val="none" w:sz="0" w:space="0" w:color="auto"/>
        <w:bottom w:val="none" w:sz="0" w:space="0" w:color="auto"/>
        <w:right w:val="none" w:sz="0" w:space="0" w:color="auto"/>
      </w:divBdr>
    </w:div>
    <w:div w:id="495655791">
      <w:bodyDiv w:val="1"/>
      <w:marLeft w:val="0"/>
      <w:marRight w:val="0"/>
      <w:marTop w:val="0"/>
      <w:marBottom w:val="0"/>
      <w:divBdr>
        <w:top w:val="none" w:sz="0" w:space="0" w:color="auto"/>
        <w:left w:val="none" w:sz="0" w:space="0" w:color="auto"/>
        <w:bottom w:val="none" w:sz="0" w:space="0" w:color="auto"/>
        <w:right w:val="none" w:sz="0" w:space="0" w:color="auto"/>
      </w:divBdr>
    </w:div>
    <w:div w:id="495876846">
      <w:bodyDiv w:val="1"/>
      <w:marLeft w:val="0"/>
      <w:marRight w:val="0"/>
      <w:marTop w:val="0"/>
      <w:marBottom w:val="0"/>
      <w:divBdr>
        <w:top w:val="none" w:sz="0" w:space="0" w:color="auto"/>
        <w:left w:val="none" w:sz="0" w:space="0" w:color="auto"/>
        <w:bottom w:val="none" w:sz="0" w:space="0" w:color="auto"/>
        <w:right w:val="none" w:sz="0" w:space="0" w:color="auto"/>
      </w:divBdr>
    </w:div>
    <w:div w:id="496111803">
      <w:bodyDiv w:val="1"/>
      <w:marLeft w:val="0"/>
      <w:marRight w:val="0"/>
      <w:marTop w:val="0"/>
      <w:marBottom w:val="0"/>
      <w:divBdr>
        <w:top w:val="none" w:sz="0" w:space="0" w:color="auto"/>
        <w:left w:val="none" w:sz="0" w:space="0" w:color="auto"/>
        <w:bottom w:val="none" w:sz="0" w:space="0" w:color="auto"/>
        <w:right w:val="none" w:sz="0" w:space="0" w:color="auto"/>
      </w:divBdr>
    </w:div>
    <w:div w:id="496188427">
      <w:bodyDiv w:val="1"/>
      <w:marLeft w:val="0"/>
      <w:marRight w:val="0"/>
      <w:marTop w:val="0"/>
      <w:marBottom w:val="0"/>
      <w:divBdr>
        <w:top w:val="none" w:sz="0" w:space="0" w:color="auto"/>
        <w:left w:val="none" w:sz="0" w:space="0" w:color="auto"/>
        <w:bottom w:val="none" w:sz="0" w:space="0" w:color="auto"/>
        <w:right w:val="none" w:sz="0" w:space="0" w:color="auto"/>
      </w:divBdr>
    </w:div>
    <w:div w:id="496188745">
      <w:bodyDiv w:val="1"/>
      <w:marLeft w:val="0"/>
      <w:marRight w:val="0"/>
      <w:marTop w:val="0"/>
      <w:marBottom w:val="0"/>
      <w:divBdr>
        <w:top w:val="none" w:sz="0" w:space="0" w:color="auto"/>
        <w:left w:val="none" w:sz="0" w:space="0" w:color="auto"/>
        <w:bottom w:val="none" w:sz="0" w:space="0" w:color="auto"/>
        <w:right w:val="none" w:sz="0" w:space="0" w:color="auto"/>
      </w:divBdr>
    </w:div>
    <w:div w:id="496191262">
      <w:bodyDiv w:val="1"/>
      <w:marLeft w:val="0"/>
      <w:marRight w:val="0"/>
      <w:marTop w:val="0"/>
      <w:marBottom w:val="0"/>
      <w:divBdr>
        <w:top w:val="none" w:sz="0" w:space="0" w:color="auto"/>
        <w:left w:val="none" w:sz="0" w:space="0" w:color="auto"/>
        <w:bottom w:val="none" w:sz="0" w:space="0" w:color="auto"/>
        <w:right w:val="none" w:sz="0" w:space="0" w:color="auto"/>
      </w:divBdr>
    </w:div>
    <w:div w:id="496383391">
      <w:bodyDiv w:val="1"/>
      <w:marLeft w:val="0"/>
      <w:marRight w:val="0"/>
      <w:marTop w:val="0"/>
      <w:marBottom w:val="0"/>
      <w:divBdr>
        <w:top w:val="none" w:sz="0" w:space="0" w:color="auto"/>
        <w:left w:val="none" w:sz="0" w:space="0" w:color="auto"/>
        <w:bottom w:val="none" w:sz="0" w:space="0" w:color="auto"/>
        <w:right w:val="none" w:sz="0" w:space="0" w:color="auto"/>
      </w:divBdr>
    </w:div>
    <w:div w:id="496385645">
      <w:bodyDiv w:val="1"/>
      <w:marLeft w:val="0"/>
      <w:marRight w:val="0"/>
      <w:marTop w:val="0"/>
      <w:marBottom w:val="0"/>
      <w:divBdr>
        <w:top w:val="none" w:sz="0" w:space="0" w:color="auto"/>
        <w:left w:val="none" w:sz="0" w:space="0" w:color="auto"/>
        <w:bottom w:val="none" w:sz="0" w:space="0" w:color="auto"/>
        <w:right w:val="none" w:sz="0" w:space="0" w:color="auto"/>
      </w:divBdr>
    </w:div>
    <w:div w:id="496501013">
      <w:bodyDiv w:val="1"/>
      <w:marLeft w:val="0"/>
      <w:marRight w:val="0"/>
      <w:marTop w:val="0"/>
      <w:marBottom w:val="0"/>
      <w:divBdr>
        <w:top w:val="none" w:sz="0" w:space="0" w:color="auto"/>
        <w:left w:val="none" w:sz="0" w:space="0" w:color="auto"/>
        <w:bottom w:val="none" w:sz="0" w:space="0" w:color="auto"/>
        <w:right w:val="none" w:sz="0" w:space="0" w:color="auto"/>
      </w:divBdr>
    </w:div>
    <w:div w:id="496573963">
      <w:bodyDiv w:val="1"/>
      <w:marLeft w:val="0"/>
      <w:marRight w:val="0"/>
      <w:marTop w:val="0"/>
      <w:marBottom w:val="0"/>
      <w:divBdr>
        <w:top w:val="none" w:sz="0" w:space="0" w:color="auto"/>
        <w:left w:val="none" w:sz="0" w:space="0" w:color="auto"/>
        <w:bottom w:val="none" w:sz="0" w:space="0" w:color="auto"/>
        <w:right w:val="none" w:sz="0" w:space="0" w:color="auto"/>
      </w:divBdr>
    </w:div>
    <w:div w:id="496650727">
      <w:bodyDiv w:val="1"/>
      <w:marLeft w:val="0"/>
      <w:marRight w:val="0"/>
      <w:marTop w:val="0"/>
      <w:marBottom w:val="0"/>
      <w:divBdr>
        <w:top w:val="none" w:sz="0" w:space="0" w:color="auto"/>
        <w:left w:val="none" w:sz="0" w:space="0" w:color="auto"/>
        <w:bottom w:val="none" w:sz="0" w:space="0" w:color="auto"/>
        <w:right w:val="none" w:sz="0" w:space="0" w:color="auto"/>
      </w:divBdr>
    </w:div>
    <w:div w:id="496726149">
      <w:bodyDiv w:val="1"/>
      <w:marLeft w:val="0"/>
      <w:marRight w:val="0"/>
      <w:marTop w:val="0"/>
      <w:marBottom w:val="0"/>
      <w:divBdr>
        <w:top w:val="none" w:sz="0" w:space="0" w:color="auto"/>
        <w:left w:val="none" w:sz="0" w:space="0" w:color="auto"/>
        <w:bottom w:val="none" w:sz="0" w:space="0" w:color="auto"/>
        <w:right w:val="none" w:sz="0" w:space="0" w:color="auto"/>
      </w:divBdr>
    </w:div>
    <w:div w:id="496766381">
      <w:bodyDiv w:val="1"/>
      <w:marLeft w:val="0"/>
      <w:marRight w:val="0"/>
      <w:marTop w:val="0"/>
      <w:marBottom w:val="0"/>
      <w:divBdr>
        <w:top w:val="none" w:sz="0" w:space="0" w:color="auto"/>
        <w:left w:val="none" w:sz="0" w:space="0" w:color="auto"/>
        <w:bottom w:val="none" w:sz="0" w:space="0" w:color="auto"/>
        <w:right w:val="none" w:sz="0" w:space="0" w:color="auto"/>
      </w:divBdr>
    </w:div>
    <w:div w:id="496773237">
      <w:bodyDiv w:val="1"/>
      <w:marLeft w:val="0"/>
      <w:marRight w:val="0"/>
      <w:marTop w:val="0"/>
      <w:marBottom w:val="0"/>
      <w:divBdr>
        <w:top w:val="none" w:sz="0" w:space="0" w:color="auto"/>
        <w:left w:val="none" w:sz="0" w:space="0" w:color="auto"/>
        <w:bottom w:val="none" w:sz="0" w:space="0" w:color="auto"/>
        <w:right w:val="none" w:sz="0" w:space="0" w:color="auto"/>
      </w:divBdr>
    </w:div>
    <w:div w:id="496920495">
      <w:bodyDiv w:val="1"/>
      <w:marLeft w:val="0"/>
      <w:marRight w:val="0"/>
      <w:marTop w:val="0"/>
      <w:marBottom w:val="0"/>
      <w:divBdr>
        <w:top w:val="none" w:sz="0" w:space="0" w:color="auto"/>
        <w:left w:val="none" w:sz="0" w:space="0" w:color="auto"/>
        <w:bottom w:val="none" w:sz="0" w:space="0" w:color="auto"/>
        <w:right w:val="none" w:sz="0" w:space="0" w:color="auto"/>
      </w:divBdr>
    </w:div>
    <w:div w:id="496924829">
      <w:bodyDiv w:val="1"/>
      <w:marLeft w:val="0"/>
      <w:marRight w:val="0"/>
      <w:marTop w:val="0"/>
      <w:marBottom w:val="0"/>
      <w:divBdr>
        <w:top w:val="none" w:sz="0" w:space="0" w:color="auto"/>
        <w:left w:val="none" w:sz="0" w:space="0" w:color="auto"/>
        <w:bottom w:val="none" w:sz="0" w:space="0" w:color="auto"/>
        <w:right w:val="none" w:sz="0" w:space="0" w:color="auto"/>
      </w:divBdr>
    </w:div>
    <w:div w:id="496960573">
      <w:bodyDiv w:val="1"/>
      <w:marLeft w:val="0"/>
      <w:marRight w:val="0"/>
      <w:marTop w:val="0"/>
      <w:marBottom w:val="0"/>
      <w:divBdr>
        <w:top w:val="none" w:sz="0" w:space="0" w:color="auto"/>
        <w:left w:val="none" w:sz="0" w:space="0" w:color="auto"/>
        <w:bottom w:val="none" w:sz="0" w:space="0" w:color="auto"/>
        <w:right w:val="none" w:sz="0" w:space="0" w:color="auto"/>
      </w:divBdr>
    </w:div>
    <w:div w:id="496961281">
      <w:bodyDiv w:val="1"/>
      <w:marLeft w:val="0"/>
      <w:marRight w:val="0"/>
      <w:marTop w:val="0"/>
      <w:marBottom w:val="0"/>
      <w:divBdr>
        <w:top w:val="none" w:sz="0" w:space="0" w:color="auto"/>
        <w:left w:val="none" w:sz="0" w:space="0" w:color="auto"/>
        <w:bottom w:val="none" w:sz="0" w:space="0" w:color="auto"/>
        <w:right w:val="none" w:sz="0" w:space="0" w:color="auto"/>
      </w:divBdr>
    </w:div>
    <w:div w:id="497043733">
      <w:bodyDiv w:val="1"/>
      <w:marLeft w:val="0"/>
      <w:marRight w:val="0"/>
      <w:marTop w:val="0"/>
      <w:marBottom w:val="0"/>
      <w:divBdr>
        <w:top w:val="none" w:sz="0" w:space="0" w:color="auto"/>
        <w:left w:val="none" w:sz="0" w:space="0" w:color="auto"/>
        <w:bottom w:val="none" w:sz="0" w:space="0" w:color="auto"/>
        <w:right w:val="none" w:sz="0" w:space="0" w:color="auto"/>
      </w:divBdr>
    </w:div>
    <w:div w:id="497111436">
      <w:bodyDiv w:val="1"/>
      <w:marLeft w:val="0"/>
      <w:marRight w:val="0"/>
      <w:marTop w:val="0"/>
      <w:marBottom w:val="0"/>
      <w:divBdr>
        <w:top w:val="none" w:sz="0" w:space="0" w:color="auto"/>
        <w:left w:val="none" w:sz="0" w:space="0" w:color="auto"/>
        <w:bottom w:val="none" w:sz="0" w:space="0" w:color="auto"/>
        <w:right w:val="none" w:sz="0" w:space="0" w:color="auto"/>
      </w:divBdr>
    </w:div>
    <w:div w:id="497237743">
      <w:bodyDiv w:val="1"/>
      <w:marLeft w:val="0"/>
      <w:marRight w:val="0"/>
      <w:marTop w:val="0"/>
      <w:marBottom w:val="0"/>
      <w:divBdr>
        <w:top w:val="none" w:sz="0" w:space="0" w:color="auto"/>
        <w:left w:val="none" w:sz="0" w:space="0" w:color="auto"/>
        <w:bottom w:val="none" w:sz="0" w:space="0" w:color="auto"/>
        <w:right w:val="none" w:sz="0" w:space="0" w:color="auto"/>
      </w:divBdr>
    </w:div>
    <w:div w:id="497306998">
      <w:bodyDiv w:val="1"/>
      <w:marLeft w:val="0"/>
      <w:marRight w:val="0"/>
      <w:marTop w:val="0"/>
      <w:marBottom w:val="0"/>
      <w:divBdr>
        <w:top w:val="none" w:sz="0" w:space="0" w:color="auto"/>
        <w:left w:val="none" w:sz="0" w:space="0" w:color="auto"/>
        <w:bottom w:val="none" w:sz="0" w:space="0" w:color="auto"/>
        <w:right w:val="none" w:sz="0" w:space="0" w:color="auto"/>
      </w:divBdr>
    </w:div>
    <w:div w:id="497308602">
      <w:bodyDiv w:val="1"/>
      <w:marLeft w:val="0"/>
      <w:marRight w:val="0"/>
      <w:marTop w:val="0"/>
      <w:marBottom w:val="0"/>
      <w:divBdr>
        <w:top w:val="none" w:sz="0" w:space="0" w:color="auto"/>
        <w:left w:val="none" w:sz="0" w:space="0" w:color="auto"/>
        <w:bottom w:val="none" w:sz="0" w:space="0" w:color="auto"/>
        <w:right w:val="none" w:sz="0" w:space="0" w:color="auto"/>
      </w:divBdr>
    </w:div>
    <w:div w:id="497312693">
      <w:bodyDiv w:val="1"/>
      <w:marLeft w:val="0"/>
      <w:marRight w:val="0"/>
      <w:marTop w:val="0"/>
      <w:marBottom w:val="0"/>
      <w:divBdr>
        <w:top w:val="none" w:sz="0" w:space="0" w:color="auto"/>
        <w:left w:val="none" w:sz="0" w:space="0" w:color="auto"/>
        <w:bottom w:val="none" w:sz="0" w:space="0" w:color="auto"/>
        <w:right w:val="none" w:sz="0" w:space="0" w:color="auto"/>
      </w:divBdr>
    </w:div>
    <w:div w:id="497422930">
      <w:bodyDiv w:val="1"/>
      <w:marLeft w:val="0"/>
      <w:marRight w:val="0"/>
      <w:marTop w:val="0"/>
      <w:marBottom w:val="0"/>
      <w:divBdr>
        <w:top w:val="none" w:sz="0" w:space="0" w:color="auto"/>
        <w:left w:val="none" w:sz="0" w:space="0" w:color="auto"/>
        <w:bottom w:val="none" w:sz="0" w:space="0" w:color="auto"/>
        <w:right w:val="none" w:sz="0" w:space="0" w:color="auto"/>
      </w:divBdr>
    </w:div>
    <w:div w:id="497425296">
      <w:bodyDiv w:val="1"/>
      <w:marLeft w:val="0"/>
      <w:marRight w:val="0"/>
      <w:marTop w:val="0"/>
      <w:marBottom w:val="0"/>
      <w:divBdr>
        <w:top w:val="none" w:sz="0" w:space="0" w:color="auto"/>
        <w:left w:val="none" w:sz="0" w:space="0" w:color="auto"/>
        <w:bottom w:val="none" w:sz="0" w:space="0" w:color="auto"/>
        <w:right w:val="none" w:sz="0" w:space="0" w:color="auto"/>
      </w:divBdr>
    </w:div>
    <w:div w:id="497497016">
      <w:bodyDiv w:val="1"/>
      <w:marLeft w:val="0"/>
      <w:marRight w:val="0"/>
      <w:marTop w:val="0"/>
      <w:marBottom w:val="0"/>
      <w:divBdr>
        <w:top w:val="none" w:sz="0" w:space="0" w:color="auto"/>
        <w:left w:val="none" w:sz="0" w:space="0" w:color="auto"/>
        <w:bottom w:val="none" w:sz="0" w:space="0" w:color="auto"/>
        <w:right w:val="none" w:sz="0" w:space="0" w:color="auto"/>
      </w:divBdr>
    </w:div>
    <w:div w:id="497618118">
      <w:bodyDiv w:val="1"/>
      <w:marLeft w:val="0"/>
      <w:marRight w:val="0"/>
      <w:marTop w:val="0"/>
      <w:marBottom w:val="0"/>
      <w:divBdr>
        <w:top w:val="none" w:sz="0" w:space="0" w:color="auto"/>
        <w:left w:val="none" w:sz="0" w:space="0" w:color="auto"/>
        <w:bottom w:val="none" w:sz="0" w:space="0" w:color="auto"/>
        <w:right w:val="none" w:sz="0" w:space="0" w:color="auto"/>
      </w:divBdr>
    </w:div>
    <w:div w:id="497619862">
      <w:bodyDiv w:val="1"/>
      <w:marLeft w:val="0"/>
      <w:marRight w:val="0"/>
      <w:marTop w:val="0"/>
      <w:marBottom w:val="0"/>
      <w:divBdr>
        <w:top w:val="none" w:sz="0" w:space="0" w:color="auto"/>
        <w:left w:val="none" w:sz="0" w:space="0" w:color="auto"/>
        <w:bottom w:val="none" w:sz="0" w:space="0" w:color="auto"/>
        <w:right w:val="none" w:sz="0" w:space="0" w:color="auto"/>
      </w:divBdr>
    </w:div>
    <w:div w:id="497694871">
      <w:bodyDiv w:val="1"/>
      <w:marLeft w:val="0"/>
      <w:marRight w:val="0"/>
      <w:marTop w:val="0"/>
      <w:marBottom w:val="0"/>
      <w:divBdr>
        <w:top w:val="none" w:sz="0" w:space="0" w:color="auto"/>
        <w:left w:val="none" w:sz="0" w:space="0" w:color="auto"/>
        <w:bottom w:val="none" w:sz="0" w:space="0" w:color="auto"/>
        <w:right w:val="none" w:sz="0" w:space="0" w:color="auto"/>
      </w:divBdr>
    </w:div>
    <w:div w:id="497768567">
      <w:bodyDiv w:val="1"/>
      <w:marLeft w:val="0"/>
      <w:marRight w:val="0"/>
      <w:marTop w:val="0"/>
      <w:marBottom w:val="0"/>
      <w:divBdr>
        <w:top w:val="none" w:sz="0" w:space="0" w:color="auto"/>
        <w:left w:val="none" w:sz="0" w:space="0" w:color="auto"/>
        <w:bottom w:val="none" w:sz="0" w:space="0" w:color="auto"/>
        <w:right w:val="none" w:sz="0" w:space="0" w:color="auto"/>
      </w:divBdr>
    </w:div>
    <w:div w:id="497770114">
      <w:bodyDiv w:val="1"/>
      <w:marLeft w:val="0"/>
      <w:marRight w:val="0"/>
      <w:marTop w:val="0"/>
      <w:marBottom w:val="0"/>
      <w:divBdr>
        <w:top w:val="none" w:sz="0" w:space="0" w:color="auto"/>
        <w:left w:val="none" w:sz="0" w:space="0" w:color="auto"/>
        <w:bottom w:val="none" w:sz="0" w:space="0" w:color="auto"/>
        <w:right w:val="none" w:sz="0" w:space="0" w:color="auto"/>
      </w:divBdr>
    </w:div>
    <w:div w:id="497770458">
      <w:bodyDiv w:val="1"/>
      <w:marLeft w:val="0"/>
      <w:marRight w:val="0"/>
      <w:marTop w:val="0"/>
      <w:marBottom w:val="0"/>
      <w:divBdr>
        <w:top w:val="none" w:sz="0" w:space="0" w:color="auto"/>
        <w:left w:val="none" w:sz="0" w:space="0" w:color="auto"/>
        <w:bottom w:val="none" w:sz="0" w:space="0" w:color="auto"/>
        <w:right w:val="none" w:sz="0" w:space="0" w:color="auto"/>
      </w:divBdr>
    </w:div>
    <w:div w:id="497772164">
      <w:bodyDiv w:val="1"/>
      <w:marLeft w:val="0"/>
      <w:marRight w:val="0"/>
      <w:marTop w:val="0"/>
      <w:marBottom w:val="0"/>
      <w:divBdr>
        <w:top w:val="none" w:sz="0" w:space="0" w:color="auto"/>
        <w:left w:val="none" w:sz="0" w:space="0" w:color="auto"/>
        <w:bottom w:val="none" w:sz="0" w:space="0" w:color="auto"/>
        <w:right w:val="none" w:sz="0" w:space="0" w:color="auto"/>
      </w:divBdr>
    </w:div>
    <w:div w:id="497812261">
      <w:bodyDiv w:val="1"/>
      <w:marLeft w:val="0"/>
      <w:marRight w:val="0"/>
      <w:marTop w:val="0"/>
      <w:marBottom w:val="0"/>
      <w:divBdr>
        <w:top w:val="none" w:sz="0" w:space="0" w:color="auto"/>
        <w:left w:val="none" w:sz="0" w:space="0" w:color="auto"/>
        <w:bottom w:val="none" w:sz="0" w:space="0" w:color="auto"/>
        <w:right w:val="none" w:sz="0" w:space="0" w:color="auto"/>
      </w:divBdr>
    </w:div>
    <w:div w:id="497817973">
      <w:bodyDiv w:val="1"/>
      <w:marLeft w:val="0"/>
      <w:marRight w:val="0"/>
      <w:marTop w:val="0"/>
      <w:marBottom w:val="0"/>
      <w:divBdr>
        <w:top w:val="none" w:sz="0" w:space="0" w:color="auto"/>
        <w:left w:val="none" w:sz="0" w:space="0" w:color="auto"/>
        <w:bottom w:val="none" w:sz="0" w:space="0" w:color="auto"/>
        <w:right w:val="none" w:sz="0" w:space="0" w:color="auto"/>
      </w:divBdr>
    </w:div>
    <w:div w:id="497843243">
      <w:bodyDiv w:val="1"/>
      <w:marLeft w:val="0"/>
      <w:marRight w:val="0"/>
      <w:marTop w:val="0"/>
      <w:marBottom w:val="0"/>
      <w:divBdr>
        <w:top w:val="none" w:sz="0" w:space="0" w:color="auto"/>
        <w:left w:val="none" w:sz="0" w:space="0" w:color="auto"/>
        <w:bottom w:val="none" w:sz="0" w:space="0" w:color="auto"/>
        <w:right w:val="none" w:sz="0" w:space="0" w:color="auto"/>
      </w:divBdr>
    </w:div>
    <w:div w:id="497963378">
      <w:bodyDiv w:val="1"/>
      <w:marLeft w:val="0"/>
      <w:marRight w:val="0"/>
      <w:marTop w:val="0"/>
      <w:marBottom w:val="0"/>
      <w:divBdr>
        <w:top w:val="none" w:sz="0" w:space="0" w:color="auto"/>
        <w:left w:val="none" w:sz="0" w:space="0" w:color="auto"/>
        <w:bottom w:val="none" w:sz="0" w:space="0" w:color="auto"/>
        <w:right w:val="none" w:sz="0" w:space="0" w:color="auto"/>
      </w:divBdr>
    </w:div>
    <w:div w:id="498155124">
      <w:bodyDiv w:val="1"/>
      <w:marLeft w:val="0"/>
      <w:marRight w:val="0"/>
      <w:marTop w:val="0"/>
      <w:marBottom w:val="0"/>
      <w:divBdr>
        <w:top w:val="none" w:sz="0" w:space="0" w:color="auto"/>
        <w:left w:val="none" w:sz="0" w:space="0" w:color="auto"/>
        <w:bottom w:val="none" w:sz="0" w:space="0" w:color="auto"/>
        <w:right w:val="none" w:sz="0" w:space="0" w:color="auto"/>
      </w:divBdr>
    </w:div>
    <w:div w:id="498235223">
      <w:bodyDiv w:val="1"/>
      <w:marLeft w:val="0"/>
      <w:marRight w:val="0"/>
      <w:marTop w:val="0"/>
      <w:marBottom w:val="0"/>
      <w:divBdr>
        <w:top w:val="none" w:sz="0" w:space="0" w:color="auto"/>
        <w:left w:val="none" w:sz="0" w:space="0" w:color="auto"/>
        <w:bottom w:val="none" w:sz="0" w:space="0" w:color="auto"/>
        <w:right w:val="none" w:sz="0" w:space="0" w:color="auto"/>
      </w:divBdr>
    </w:div>
    <w:div w:id="498470548">
      <w:bodyDiv w:val="1"/>
      <w:marLeft w:val="0"/>
      <w:marRight w:val="0"/>
      <w:marTop w:val="0"/>
      <w:marBottom w:val="0"/>
      <w:divBdr>
        <w:top w:val="none" w:sz="0" w:space="0" w:color="auto"/>
        <w:left w:val="none" w:sz="0" w:space="0" w:color="auto"/>
        <w:bottom w:val="none" w:sz="0" w:space="0" w:color="auto"/>
        <w:right w:val="none" w:sz="0" w:space="0" w:color="auto"/>
      </w:divBdr>
    </w:div>
    <w:div w:id="498617405">
      <w:bodyDiv w:val="1"/>
      <w:marLeft w:val="0"/>
      <w:marRight w:val="0"/>
      <w:marTop w:val="0"/>
      <w:marBottom w:val="0"/>
      <w:divBdr>
        <w:top w:val="none" w:sz="0" w:space="0" w:color="auto"/>
        <w:left w:val="none" w:sz="0" w:space="0" w:color="auto"/>
        <w:bottom w:val="none" w:sz="0" w:space="0" w:color="auto"/>
        <w:right w:val="none" w:sz="0" w:space="0" w:color="auto"/>
      </w:divBdr>
    </w:div>
    <w:div w:id="498663495">
      <w:bodyDiv w:val="1"/>
      <w:marLeft w:val="0"/>
      <w:marRight w:val="0"/>
      <w:marTop w:val="0"/>
      <w:marBottom w:val="0"/>
      <w:divBdr>
        <w:top w:val="none" w:sz="0" w:space="0" w:color="auto"/>
        <w:left w:val="none" w:sz="0" w:space="0" w:color="auto"/>
        <w:bottom w:val="none" w:sz="0" w:space="0" w:color="auto"/>
        <w:right w:val="none" w:sz="0" w:space="0" w:color="auto"/>
      </w:divBdr>
    </w:div>
    <w:div w:id="498694278">
      <w:bodyDiv w:val="1"/>
      <w:marLeft w:val="0"/>
      <w:marRight w:val="0"/>
      <w:marTop w:val="0"/>
      <w:marBottom w:val="0"/>
      <w:divBdr>
        <w:top w:val="none" w:sz="0" w:space="0" w:color="auto"/>
        <w:left w:val="none" w:sz="0" w:space="0" w:color="auto"/>
        <w:bottom w:val="none" w:sz="0" w:space="0" w:color="auto"/>
        <w:right w:val="none" w:sz="0" w:space="0" w:color="auto"/>
      </w:divBdr>
    </w:div>
    <w:div w:id="498810367">
      <w:bodyDiv w:val="1"/>
      <w:marLeft w:val="0"/>
      <w:marRight w:val="0"/>
      <w:marTop w:val="0"/>
      <w:marBottom w:val="0"/>
      <w:divBdr>
        <w:top w:val="none" w:sz="0" w:space="0" w:color="auto"/>
        <w:left w:val="none" w:sz="0" w:space="0" w:color="auto"/>
        <w:bottom w:val="none" w:sz="0" w:space="0" w:color="auto"/>
        <w:right w:val="none" w:sz="0" w:space="0" w:color="auto"/>
      </w:divBdr>
    </w:div>
    <w:div w:id="498883233">
      <w:bodyDiv w:val="1"/>
      <w:marLeft w:val="0"/>
      <w:marRight w:val="0"/>
      <w:marTop w:val="0"/>
      <w:marBottom w:val="0"/>
      <w:divBdr>
        <w:top w:val="none" w:sz="0" w:space="0" w:color="auto"/>
        <w:left w:val="none" w:sz="0" w:space="0" w:color="auto"/>
        <w:bottom w:val="none" w:sz="0" w:space="0" w:color="auto"/>
        <w:right w:val="none" w:sz="0" w:space="0" w:color="auto"/>
      </w:divBdr>
    </w:div>
    <w:div w:id="498927100">
      <w:bodyDiv w:val="1"/>
      <w:marLeft w:val="0"/>
      <w:marRight w:val="0"/>
      <w:marTop w:val="0"/>
      <w:marBottom w:val="0"/>
      <w:divBdr>
        <w:top w:val="none" w:sz="0" w:space="0" w:color="auto"/>
        <w:left w:val="none" w:sz="0" w:space="0" w:color="auto"/>
        <w:bottom w:val="none" w:sz="0" w:space="0" w:color="auto"/>
        <w:right w:val="none" w:sz="0" w:space="0" w:color="auto"/>
      </w:divBdr>
    </w:div>
    <w:div w:id="498934753">
      <w:bodyDiv w:val="1"/>
      <w:marLeft w:val="0"/>
      <w:marRight w:val="0"/>
      <w:marTop w:val="0"/>
      <w:marBottom w:val="0"/>
      <w:divBdr>
        <w:top w:val="none" w:sz="0" w:space="0" w:color="auto"/>
        <w:left w:val="none" w:sz="0" w:space="0" w:color="auto"/>
        <w:bottom w:val="none" w:sz="0" w:space="0" w:color="auto"/>
        <w:right w:val="none" w:sz="0" w:space="0" w:color="auto"/>
      </w:divBdr>
    </w:div>
    <w:div w:id="499005272">
      <w:bodyDiv w:val="1"/>
      <w:marLeft w:val="0"/>
      <w:marRight w:val="0"/>
      <w:marTop w:val="0"/>
      <w:marBottom w:val="0"/>
      <w:divBdr>
        <w:top w:val="none" w:sz="0" w:space="0" w:color="auto"/>
        <w:left w:val="none" w:sz="0" w:space="0" w:color="auto"/>
        <w:bottom w:val="none" w:sz="0" w:space="0" w:color="auto"/>
        <w:right w:val="none" w:sz="0" w:space="0" w:color="auto"/>
      </w:divBdr>
    </w:div>
    <w:div w:id="499084975">
      <w:bodyDiv w:val="1"/>
      <w:marLeft w:val="0"/>
      <w:marRight w:val="0"/>
      <w:marTop w:val="0"/>
      <w:marBottom w:val="0"/>
      <w:divBdr>
        <w:top w:val="none" w:sz="0" w:space="0" w:color="auto"/>
        <w:left w:val="none" w:sz="0" w:space="0" w:color="auto"/>
        <w:bottom w:val="none" w:sz="0" w:space="0" w:color="auto"/>
        <w:right w:val="none" w:sz="0" w:space="0" w:color="auto"/>
      </w:divBdr>
    </w:div>
    <w:div w:id="499126534">
      <w:bodyDiv w:val="1"/>
      <w:marLeft w:val="0"/>
      <w:marRight w:val="0"/>
      <w:marTop w:val="0"/>
      <w:marBottom w:val="0"/>
      <w:divBdr>
        <w:top w:val="none" w:sz="0" w:space="0" w:color="auto"/>
        <w:left w:val="none" w:sz="0" w:space="0" w:color="auto"/>
        <w:bottom w:val="none" w:sz="0" w:space="0" w:color="auto"/>
        <w:right w:val="none" w:sz="0" w:space="0" w:color="auto"/>
      </w:divBdr>
    </w:div>
    <w:div w:id="499276411">
      <w:bodyDiv w:val="1"/>
      <w:marLeft w:val="0"/>
      <w:marRight w:val="0"/>
      <w:marTop w:val="0"/>
      <w:marBottom w:val="0"/>
      <w:divBdr>
        <w:top w:val="none" w:sz="0" w:space="0" w:color="auto"/>
        <w:left w:val="none" w:sz="0" w:space="0" w:color="auto"/>
        <w:bottom w:val="none" w:sz="0" w:space="0" w:color="auto"/>
        <w:right w:val="none" w:sz="0" w:space="0" w:color="auto"/>
      </w:divBdr>
    </w:div>
    <w:div w:id="499390742">
      <w:bodyDiv w:val="1"/>
      <w:marLeft w:val="0"/>
      <w:marRight w:val="0"/>
      <w:marTop w:val="0"/>
      <w:marBottom w:val="0"/>
      <w:divBdr>
        <w:top w:val="none" w:sz="0" w:space="0" w:color="auto"/>
        <w:left w:val="none" w:sz="0" w:space="0" w:color="auto"/>
        <w:bottom w:val="none" w:sz="0" w:space="0" w:color="auto"/>
        <w:right w:val="none" w:sz="0" w:space="0" w:color="auto"/>
      </w:divBdr>
    </w:div>
    <w:div w:id="499539491">
      <w:bodyDiv w:val="1"/>
      <w:marLeft w:val="0"/>
      <w:marRight w:val="0"/>
      <w:marTop w:val="0"/>
      <w:marBottom w:val="0"/>
      <w:divBdr>
        <w:top w:val="none" w:sz="0" w:space="0" w:color="auto"/>
        <w:left w:val="none" w:sz="0" w:space="0" w:color="auto"/>
        <w:bottom w:val="none" w:sz="0" w:space="0" w:color="auto"/>
        <w:right w:val="none" w:sz="0" w:space="0" w:color="auto"/>
      </w:divBdr>
    </w:div>
    <w:div w:id="499584880">
      <w:bodyDiv w:val="1"/>
      <w:marLeft w:val="0"/>
      <w:marRight w:val="0"/>
      <w:marTop w:val="0"/>
      <w:marBottom w:val="0"/>
      <w:divBdr>
        <w:top w:val="none" w:sz="0" w:space="0" w:color="auto"/>
        <w:left w:val="none" w:sz="0" w:space="0" w:color="auto"/>
        <w:bottom w:val="none" w:sz="0" w:space="0" w:color="auto"/>
        <w:right w:val="none" w:sz="0" w:space="0" w:color="auto"/>
      </w:divBdr>
    </w:div>
    <w:div w:id="499657434">
      <w:bodyDiv w:val="1"/>
      <w:marLeft w:val="0"/>
      <w:marRight w:val="0"/>
      <w:marTop w:val="0"/>
      <w:marBottom w:val="0"/>
      <w:divBdr>
        <w:top w:val="none" w:sz="0" w:space="0" w:color="auto"/>
        <w:left w:val="none" w:sz="0" w:space="0" w:color="auto"/>
        <w:bottom w:val="none" w:sz="0" w:space="0" w:color="auto"/>
        <w:right w:val="none" w:sz="0" w:space="0" w:color="auto"/>
      </w:divBdr>
    </w:div>
    <w:div w:id="499658058">
      <w:bodyDiv w:val="1"/>
      <w:marLeft w:val="0"/>
      <w:marRight w:val="0"/>
      <w:marTop w:val="0"/>
      <w:marBottom w:val="0"/>
      <w:divBdr>
        <w:top w:val="none" w:sz="0" w:space="0" w:color="auto"/>
        <w:left w:val="none" w:sz="0" w:space="0" w:color="auto"/>
        <w:bottom w:val="none" w:sz="0" w:space="0" w:color="auto"/>
        <w:right w:val="none" w:sz="0" w:space="0" w:color="auto"/>
      </w:divBdr>
    </w:div>
    <w:div w:id="499781209">
      <w:bodyDiv w:val="1"/>
      <w:marLeft w:val="0"/>
      <w:marRight w:val="0"/>
      <w:marTop w:val="0"/>
      <w:marBottom w:val="0"/>
      <w:divBdr>
        <w:top w:val="none" w:sz="0" w:space="0" w:color="auto"/>
        <w:left w:val="none" w:sz="0" w:space="0" w:color="auto"/>
        <w:bottom w:val="none" w:sz="0" w:space="0" w:color="auto"/>
        <w:right w:val="none" w:sz="0" w:space="0" w:color="auto"/>
      </w:divBdr>
    </w:div>
    <w:div w:id="499857340">
      <w:bodyDiv w:val="1"/>
      <w:marLeft w:val="0"/>
      <w:marRight w:val="0"/>
      <w:marTop w:val="0"/>
      <w:marBottom w:val="0"/>
      <w:divBdr>
        <w:top w:val="none" w:sz="0" w:space="0" w:color="auto"/>
        <w:left w:val="none" w:sz="0" w:space="0" w:color="auto"/>
        <w:bottom w:val="none" w:sz="0" w:space="0" w:color="auto"/>
        <w:right w:val="none" w:sz="0" w:space="0" w:color="auto"/>
      </w:divBdr>
    </w:div>
    <w:div w:id="500003457">
      <w:bodyDiv w:val="1"/>
      <w:marLeft w:val="0"/>
      <w:marRight w:val="0"/>
      <w:marTop w:val="0"/>
      <w:marBottom w:val="0"/>
      <w:divBdr>
        <w:top w:val="none" w:sz="0" w:space="0" w:color="auto"/>
        <w:left w:val="none" w:sz="0" w:space="0" w:color="auto"/>
        <w:bottom w:val="none" w:sz="0" w:space="0" w:color="auto"/>
        <w:right w:val="none" w:sz="0" w:space="0" w:color="auto"/>
      </w:divBdr>
    </w:div>
    <w:div w:id="500046757">
      <w:bodyDiv w:val="1"/>
      <w:marLeft w:val="0"/>
      <w:marRight w:val="0"/>
      <w:marTop w:val="0"/>
      <w:marBottom w:val="0"/>
      <w:divBdr>
        <w:top w:val="none" w:sz="0" w:space="0" w:color="auto"/>
        <w:left w:val="none" w:sz="0" w:space="0" w:color="auto"/>
        <w:bottom w:val="none" w:sz="0" w:space="0" w:color="auto"/>
        <w:right w:val="none" w:sz="0" w:space="0" w:color="auto"/>
      </w:divBdr>
    </w:div>
    <w:div w:id="500048414">
      <w:bodyDiv w:val="1"/>
      <w:marLeft w:val="0"/>
      <w:marRight w:val="0"/>
      <w:marTop w:val="0"/>
      <w:marBottom w:val="0"/>
      <w:divBdr>
        <w:top w:val="none" w:sz="0" w:space="0" w:color="auto"/>
        <w:left w:val="none" w:sz="0" w:space="0" w:color="auto"/>
        <w:bottom w:val="none" w:sz="0" w:space="0" w:color="auto"/>
        <w:right w:val="none" w:sz="0" w:space="0" w:color="auto"/>
      </w:divBdr>
    </w:div>
    <w:div w:id="500048424">
      <w:bodyDiv w:val="1"/>
      <w:marLeft w:val="0"/>
      <w:marRight w:val="0"/>
      <w:marTop w:val="0"/>
      <w:marBottom w:val="0"/>
      <w:divBdr>
        <w:top w:val="none" w:sz="0" w:space="0" w:color="auto"/>
        <w:left w:val="none" w:sz="0" w:space="0" w:color="auto"/>
        <w:bottom w:val="none" w:sz="0" w:space="0" w:color="auto"/>
        <w:right w:val="none" w:sz="0" w:space="0" w:color="auto"/>
      </w:divBdr>
    </w:div>
    <w:div w:id="500050480">
      <w:bodyDiv w:val="1"/>
      <w:marLeft w:val="0"/>
      <w:marRight w:val="0"/>
      <w:marTop w:val="0"/>
      <w:marBottom w:val="0"/>
      <w:divBdr>
        <w:top w:val="none" w:sz="0" w:space="0" w:color="auto"/>
        <w:left w:val="none" w:sz="0" w:space="0" w:color="auto"/>
        <w:bottom w:val="none" w:sz="0" w:space="0" w:color="auto"/>
        <w:right w:val="none" w:sz="0" w:space="0" w:color="auto"/>
      </w:divBdr>
    </w:div>
    <w:div w:id="500051327">
      <w:bodyDiv w:val="1"/>
      <w:marLeft w:val="0"/>
      <w:marRight w:val="0"/>
      <w:marTop w:val="0"/>
      <w:marBottom w:val="0"/>
      <w:divBdr>
        <w:top w:val="none" w:sz="0" w:space="0" w:color="auto"/>
        <w:left w:val="none" w:sz="0" w:space="0" w:color="auto"/>
        <w:bottom w:val="none" w:sz="0" w:space="0" w:color="auto"/>
        <w:right w:val="none" w:sz="0" w:space="0" w:color="auto"/>
      </w:divBdr>
    </w:div>
    <w:div w:id="500051442">
      <w:bodyDiv w:val="1"/>
      <w:marLeft w:val="0"/>
      <w:marRight w:val="0"/>
      <w:marTop w:val="0"/>
      <w:marBottom w:val="0"/>
      <w:divBdr>
        <w:top w:val="none" w:sz="0" w:space="0" w:color="auto"/>
        <w:left w:val="none" w:sz="0" w:space="0" w:color="auto"/>
        <w:bottom w:val="none" w:sz="0" w:space="0" w:color="auto"/>
        <w:right w:val="none" w:sz="0" w:space="0" w:color="auto"/>
      </w:divBdr>
    </w:div>
    <w:div w:id="500124720">
      <w:bodyDiv w:val="1"/>
      <w:marLeft w:val="0"/>
      <w:marRight w:val="0"/>
      <w:marTop w:val="0"/>
      <w:marBottom w:val="0"/>
      <w:divBdr>
        <w:top w:val="none" w:sz="0" w:space="0" w:color="auto"/>
        <w:left w:val="none" w:sz="0" w:space="0" w:color="auto"/>
        <w:bottom w:val="none" w:sz="0" w:space="0" w:color="auto"/>
        <w:right w:val="none" w:sz="0" w:space="0" w:color="auto"/>
      </w:divBdr>
    </w:div>
    <w:div w:id="500243760">
      <w:bodyDiv w:val="1"/>
      <w:marLeft w:val="0"/>
      <w:marRight w:val="0"/>
      <w:marTop w:val="0"/>
      <w:marBottom w:val="0"/>
      <w:divBdr>
        <w:top w:val="none" w:sz="0" w:space="0" w:color="auto"/>
        <w:left w:val="none" w:sz="0" w:space="0" w:color="auto"/>
        <w:bottom w:val="none" w:sz="0" w:space="0" w:color="auto"/>
        <w:right w:val="none" w:sz="0" w:space="0" w:color="auto"/>
      </w:divBdr>
    </w:div>
    <w:div w:id="500313758">
      <w:bodyDiv w:val="1"/>
      <w:marLeft w:val="0"/>
      <w:marRight w:val="0"/>
      <w:marTop w:val="0"/>
      <w:marBottom w:val="0"/>
      <w:divBdr>
        <w:top w:val="none" w:sz="0" w:space="0" w:color="auto"/>
        <w:left w:val="none" w:sz="0" w:space="0" w:color="auto"/>
        <w:bottom w:val="none" w:sz="0" w:space="0" w:color="auto"/>
        <w:right w:val="none" w:sz="0" w:space="0" w:color="auto"/>
      </w:divBdr>
    </w:div>
    <w:div w:id="500388012">
      <w:bodyDiv w:val="1"/>
      <w:marLeft w:val="0"/>
      <w:marRight w:val="0"/>
      <w:marTop w:val="0"/>
      <w:marBottom w:val="0"/>
      <w:divBdr>
        <w:top w:val="none" w:sz="0" w:space="0" w:color="auto"/>
        <w:left w:val="none" w:sz="0" w:space="0" w:color="auto"/>
        <w:bottom w:val="none" w:sz="0" w:space="0" w:color="auto"/>
        <w:right w:val="none" w:sz="0" w:space="0" w:color="auto"/>
      </w:divBdr>
    </w:div>
    <w:div w:id="500507095">
      <w:bodyDiv w:val="1"/>
      <w:marLeft w:val="0"/>
      <w:marRight w:val="0"/>
      <w:marTop w:val="0"/>
      <w:marBottom w:val="0"/>
      <w:divBdr>
        <w:top w:val="none" w:sz="0" w:space="0" w:color="auto"/>
        <w:left w:val="none" w:sz="0" w:space="0" w:color="auto"/>
        <w:bottom w:val="none" w:sz="0" w:space="0" w:color="auto"/>
        <w:right w:val="none" w:sz="0" w:space="0" w:color="auto"/>
      </w:divBdr>
    </w:div>
    <w:div w:id="500511410">
      <w:bodyDiv w:val="1"/>
      <w:marLeft w:val="0"/>
      <w:marRight w:val="0"/>
      <w:marTop w:val="0"/>
      <w:marBottom w:val="0"/>
      <w:divBdr>
        <w:top w:val="none" w:sz="0" w:space="0" w:color="auto"/>
        <w:left w:val="none" w:sz="0" w:space="0" w:color="auto"/>
        <w:bottom w:val="none" w:sz="0" w:space="0" w:color="auto"/>
        <w:right w:val="none" w:sz="0" w:space="0" w:color="auto"/>
      </w:divBdr>
    </w:div>
    <w:div w:id="500585333">
      <w:bodyDiv w:val="1"/>
      <w:marLeft w:val="0"/>
      <w:marRight w:val="0"/>
      <w:marTop w:val="0"/>
      <w:marBottom w:val="0"/>
      <w:divBdr>
        <w:top w:val="none" w:sz="0" w:space="0" w:color="auto"/>
        <w:left w:val="none" w:sz="0" w:space="0" w:color="auto"/>
        <w:bottom w:val="none" w:sz="0" w:space="0" w:color="auto"/>
        <w:right w:val="none" w:sz="0" w:space="0" w:color="auto"/>
      </w:divBdr>
    </w:div>
    <w:div w:id="500658602">
      <w:bodyDiv w:val="1"/>
      <w:marLeft w:val="0"/>
      <w:marRight w:val="0"/>
      <w:marTop w:val="0"/>
      <w:marBottom w:val="0"/>
      <w:divBdr>
        <w:top w:val="none" w:sz="0" w:space="0" w:color="auto"/>
        <w:left w:val="none" w:sz="0" w:space="0" w:color="auto"/>
        <w:bottom w:val="none" w:sz="0" w:space="0" w:color="auto"/>
        <w:right w:val="none" w:sz="0" w:space="0" w:color="auto"/>
      </w:divBdr>
    </w:div>
    <w:div w:id="500659030">
      <w:bodyDiv w:val="1"/>
      <w:marLeft w:val="0"/>
      <w:marRight w:val="0"/>
      <w:marTop w:val="0"/>
      <w:marBottom w:val="0"/>
      <w:divBdr>
        <w:top w:val="none" w:sz="0" w:space="0" w:color="auto"/>
        <w:left w:val="none" w:sz="0" w:space="0" w:color="auto"/>
        <w:bottom w:val="none" w:sz="0" w:space="0" w:color="auto"/>
        <w:right w:val="none" w:sz="0" w:space="0" w:color="auto"/>
      </w:divBdr>
    </w:div>
    <w:div w:id="500894618">
      <w:bodyDiv w:val="1"/>
      <w:marLeft w:val="0"/>
      <w:marRight w:val="0"/>
      <w:marTop w:val="0"/>
      <w:marBottom w:val="0"/>
      <w:divBdr>
        <w:top w:val="none" w:sz="0" w:space="0" w:color="auto"/>
        <w:left w:val="none" w:sz="0" w:space="0" w:color="auto"/>
        <w:bottom w:val="none" w:sz="0" w:space="0" w:color="auto"/>
        <w:right w:val="none" w:sz="0" w:space="0" w:color="auto"/>
      </w:divBdr>
    </w:div>
    <w:div w:id="500898920">
      <w:bodyDiv w:val="1"/>
      <w:marLeft w:val="0"/>
      <w:marRight w:val="0"/>
      <w:marTop w:val="0"/>
      <w:marBottom w:val="0"/>
      <w:divBdr>
        <w:top w:val="none" w:sz="0" w:space="0" w:color="auto"/>
        <w:left w:val="none" w:sz="0" w:space="0" w:color="auto"/>
        <w:bottom w:val="none" w:sz="0" w:space="0" w:color="auto"/>
        <w:right w:val="none" w:sz="0" w:space="0" w:color="auto"/>
      </w:divBdr>
    </w:div>
    <w:div w:id="500974194">
      <w:bodyDiv w:val="1"/>
      <w:marLeft w:val="0"/>
      <w:marRight w:val="0"/>
      <w:marTop w:val="0"/>
      <w:marBottom w:val="0"/>
      <w:divBdr>
        <w:top w:val="none" w:sz="0" w:space="0" w:color="auto"/>
        <w:left w:val="none" w:sz="0" w:space="0" w:color="auto"/>
        <w:bottom w:val="none" w:sz="0" w:space="0" w:color="auto"/>
        <w:right w:val="none" w:sz="0" w:space="0" w:color="auto"/>
      </w:divBdr>
    </w:div>
    <w:div w:id="501119880">
      <w:bodyDiv w:val="1"/>
      <w:marLeft w:val="0"/>
      <w:marRight w:val="0"/>
      <w:marTop w:val="0"/>
      <w:marBottom w:val="0"/>
      <w:divBdr>
        <w:top w:val="none" w:sz="0" w:space="0" w:color="auto"/>
        <w:left w:val="none" w:sz="0" w:space="0" w:color="auto"/>
        <w:bottom w:val="none" w:sz="0" w:space="0" w:color="auto"/>
        <w:right w:val="none" w:sz="0" w:space="0" w:color="auto"/>
      </w:divBdr>
    </w:div>
    <w:div w:id="501166907">
      <w:bodyDiv w:val="1"/>
      <w:marLeft w:val="0"/>
      <w:marRight w:val="0"/>
      <w:marTop w:val="0"/>
      <w:marBottom w:val="0"/>
      <w:divBdr>
        <w:top w:val="none" w:sz="0" w:space="0" w:color="auto"/>
        <w:left w:val="none" w:sz="0" w:space="0" w:color="auto"/>
        <w:bottom w:val="none" w:sz="0" w:space="0" w:color="auto"/>
        <w:right w:val="none" w:sz="0" w:space="0" w:color="auto"/>
      </w:divBdr>
    </w:div>
    <w:div w:id="501168487">
      <w:bodyDiv w:val="1"/>
      <w:marLeft w:val="0"/>
      <w:marRight w:val="0"/>
      <w:marTop w:val="0"/>
      <w:marBottom w:val="0"/>
      <w:divBdr>
        <w:top w:val="none" w:sz="0" w:space="0" w:color="auto"/>
        <w:left w:val="none" w:sz="0" w:space="0" w:color="auto"/>
        <w:bottom w:val="none" w:sz="0" w:space="0" w:color="auto"/>
        <w:right w:val="none" w:sz="0" w:space="0" w:color="auto"/>
      </w:divBdr>
    </w:div>
    <w:div w:id="501240512">
      <w:bodyDiv w:val="1"/>
      <w:marLeft w:val="0"/>
      <w:marRight w:val="0"/>
      <w:marTop w:val="0"/>
      <w:marBottom w:val="0"/>
      <w:divBdr>
        <w:top w:val="none" w:sz="0" w:space="0" w:color="auto"/>
        <w:left w:val="none" w:sz="0" w:space="0" w:color="auto"/>
        <w:bottom w:val="none" w:sz="0" w:space="0" w:color="auto"/>
        <w:right w:val="none" w:sz="0" w:space="0" w:color="auto"/>
      </w:divBdr>
    </w:div>
    <w:div w:id="501286835">
      <w:bodyDiv w:val="1"/>
      <w:marLeft w:val="0"/>
      <w:marRight w:val="0"/>
      <w:marTop w:val="0"/>
      <w:marBottom w:val="0"/>
      <w:divBdr>
        <w:top w:val="none" w:sz="0" w:space="0" w:color="auto"/>
        <w:left w:val="none" w:sz="0" w:space="0" w:color="auto"/>
        <w:bottom w:val="none" w:sz="0" w:space="0" w:color="auto"/>
        <w:right w:val="none" w:sz="0" w:space="0" w:color="auto"/>
      </w:divBdr>
    </w:div>
    <w:div w:id="501354683">
      <w:bodyDiv w:val="1"/>
      <w:marLeft w:val="0"/>
      <w:marRight w:val="0"/>
      <w:marTop w:val="0"/>
      <w:marBottom w:val="0"/>
      <w:divBdr>
        <w:top w:val="none" w:sz="0" w:space="0" w:color="auto"/>
        <w:left w:val="none" w:sz="0" w:space="0" w:color="auto"/>
        <w:bottom w:val="none" w:sz="0" w:space="0" w:color="auto"/>
        <w:right w:val="none" w:sz="0" w:space="0" w:color="auto"/>
      </w:divBdr>
    </w:div>
    <w:div w:id="501356307">
      <w:bodyDiv w:val="1"/>
      <w:marLeft w:val="0"/>
      <w:marRight w:val="0"/>
      <w:marTop w:val="0"/>
      <w:marBottom w:val="0"/>
      <w:divBdr>
        <w:top w:val="none" w:sz="0" w:space="0" w:color="auto"/>
        <w:left w:val="none" w:sz="0" w:space="0" w:color="auto"/>
        <w:bottom w:val="none" w:sz="0" w:space="0" w:color="auto"/>
        <w:right w:val="none" w:sz="0" w:space="0" w:color="auto"/>
      </w:divBdr>
    </w:div>
    <w:div w:id="501507407">
      <w:bodyDiv w:val="1"/>
      <w:marLeft w:val="0"/>
      <w:marRight w:val="0"/>
      <w:marTop w:val="0"/>
      <w:marBottom w:val="0"/>
      <w:divBdr>
        <w:top w:val="none" w:sz="0" w:space="0" w:color="auto"/>
        <w:left w:val="none" w:sz="0" w:space="0" w:color="auto"/>
        <w:bottom w:val="none" w:sz="0" w:space="0" w:color="auto"/>
        <w:right w:val="none" w:sz="0" w:space="0" w:color="auto"/>
      </w:divBdr>
    </w:div>
    <w:div w:id="501507464">
      <w:bodyDiv w:val="1"/>
      <w:marLeft w:val="0"/>
      <w:marRight w:val="0"/>
      <w:marTop w:val="0"/>
      <w:marBottom w:val="0"/>
      <w:divBdr>
        <w:top w:val="none" w:sz="0" w:space="0" w:color="auto"/>
        <w:left w:val="none" w:sz="0" w:space="0" w:color="auto"/>
        <w:bottom w:val="none" w:sz="0" w:space="0" w:color="auto"/>
        <w:right w:val="none" w:sz="0" w:space="0" w:color="auto"/>
      </w:divBdr>
    </w:div>
    <w:div w:id="501510829">
      <w:bodyDiv w:val="1"/>
      <w:marLeft w:val="0"/>
      <w:marRight w:val="0"/>
      <w:marTop w:val="0"/>
      <w:marBottom w:val="0"/>
      <w:divBdr>
        <w:top w:val="none" w:sz="0" w:space="0" w:color="auto"/>
        <w:left w:val="none" w:sz="0" w:space="0" w:color="auto"/>
        <w:bottom w:val="none" w:sz="0" w:space="0" w:color="auto"/>
        <w:right w:val="none" w:sz="0" w:space="0" w:color="auto"/>
      </w:divBdr>
    </w:div>
    <w:div w:id="501548928">
      <w:bodyDiv w:val="1"/>
      <w:marLeft w:val="0"/>
      <w:marRight w:val="0"/>
      <w:marTop w:val="0"/>
      <w:marBottom w:val="0"/>
      <w:divBdr>
        <w:top w:val="none" w:sz="0" w:space="0" w:color="auto"/>
        <w:left w:val="none" w:sz="0" w:space="0" w:color="auto"/>
        <w:bottom w:val="none" w:sz="0" w:space="0" w:color="auto"/>
        <w:right w:val="none" w:sz="0" w:space="0" w:color="auto"/>
      </w:divBdr>
    </w:div>
    <w:div w:id="501552005">
      <w:bodyDiv w:val="1"/>
      <w:marLeft w:val="0"/>
      <w:marRight w:val="0"/>
      <w:marTop w:val="0"/>
      <w:marBottom w:val="0"/>
      <w:divBdr>
        <w:top w:val="none" w:sz="0" w:space="0" w:color="auto"/>
        <w:left w:val="none" w:sz="0" w:space="0" w:color="auto"/>
        <w:bottom w:val="none" w:sz="0" w:space="0" w:color="auto"/>
        <w:right w:val="none" w:sz="0" w:space="0" w:color="auto"/>
      </w:divBdr>
    </w:div>
    <w:div w:id="501623923">
      <w:bodyDiv w:val="1"/>
      <w:marLeft w:val="0"/>
      <w:marRight w:val="0"/>
      <w:marTop w:val="0"/>
      <w:marBottom w:val="0"/>
      <w:divBdr>
        <w:top w:val="none" w:sz="0" w:space="0" w:color="auto"/>
        <w:left w:val="none" w:sz="0" w:space="0" w:color="auto"/>
        <w:bottom w:val="none" w:sz="0" w:space="0" w:color="auto"/>
        <w:right w:val="none" w:sz="0" w:space="0" w:color="auto"/>
      </w:divBdr>
    </w:div>
    <w:div w:id="501703523">
      <w:bodyDiv w:val="1"/>
      <w:marLeft w:val="0"/>
      <w:marRight w:val="0"/>
      <w:marTop w:val="0"/>
      <w:marBottom w:val="0"/>
      <w:divBdr>
        <w:top w:val="none" w:sz="0" w:space="0" w:color="auto"/>
        <w:left w:val="none" w:sz="0" w:space="0" w:color="auto"/>
        <w:bottom w:val="none" w:sz="0" w:space="0" w:color="auto"/>
        <w:right w:val="none" w:sz="0" w:space="0" w:color="auto"/>
      </w:divBdr>
    </w:div>
    <w:div w:id="501706233">
      <w:bodyDiv w:val="1"/>
      <w:marLeft w:val="0"/>
      <w:marRight w:val="0"/>
      <w:marTop w:val="0"/>
      <w:marBottom w:val="0"/>
      <w:divBdr>
        <w:top w:val="none" w:sz="0" w:space="0" w:color="auto"/>
        <w:left w:val="none" w:sz="0" w:space="0" w:color="auto"/>
        <w:bottom w:val="none" w:sz="0" w:space="0" w:color="auto"/>
        <w:right w:val="none" w:sz="0" w:space="0" w:color="auto"/>
      </w:divBdr>
    </w:div>
    <w:div w:id="501819990">
      <w:bodyDiv w:val="1"/>
      <w:marLeft w:val="0"/>
      <w:marRight w:val="0"/>
      <w:marTop w:val="0"/>
      <w:marBottom w:val="0"/>
      <w:divBdr>
        <w:top w:val="none" w:sz="0" w:space="0" w:color="auto"/>
        <w:left w:val="none" w:sz="0" w:space="0" w:color="auto"/>
        <w:bottom w:val="none" w:sz="0" w:space="0" w:color="auto"/>
        <w:right w:val="none" w:sz="0" w:space="0" w:color="auto"/>
      </w:divBdr>
    </w:div>
    <w:div w:id="501893557">
      <w:bodyDiv w:val="1"/>
      <w:marLeft w:val="0"/>
      <w:marRight w:val="0"/>
      <w:marTop w:val="0"/>
      <w:marBottom w:val="0"/>
      <w:divBdr>
        <w:top w:val="none" w:sz="0" w:space="0" w:color="auto"/>
        <w:left w:val="none" w:sz="0" w:space="0" w:color="auto"/>
        <w:bottom w:val="none" w:sz="0" w:space="0" w:color="auto"/>
        <w:right w:val="none" w:sz="0" w:space="0" w:color="auto"/>
      </w:divBdr>
    </w:div>
    <w:div w:id="501894412">
      <w:bodyDiv w:val="1"/>
      <w:marLeft w:val="0"/>
      <w:marRight w:val="0"/>
      <w:marTop w:val="0"/>
      <w:marBottom w:val="0"/>
      <w:divBdr>
        <w:top w:val="none" w:sz="0" w:space="0" w:color="auto"/>
        <w:left w:val="none" w:sz="0" w:space="0" w:color="auto"/>
        <w:bottom w:val="none" w:sz="0" w:space="0" w:color="auto"/>
        <w:right w:val="none" w:sz="0" w:space="0" w:color="auto"/>
      </w:divBdr>
    </w:div>
    <w:div w:id="501940580">
      <w:bodyDiv w:val="1"/>
      <w:marLeft w:val="0"/>
      <w:marRight w:val="0"/>
      <w:marTop w:val="0"/>
      <w:marBottom w:val="0"/>
      <w:divBdr>
        <w:top w:val="none" w:sz="0" w:space="0" w:color="auto"/>
        <w:left w:val="none" w:sz="0" w:space="0" w:color="auto"/>
        <w:bottom w:val="none" w:sz="0" w:space="0" w:color="auto"/>
        <w:right w:val="none" w:sz="0" w:space="0" w:color="auto"/>
      </w:divBdr>
    </w:div>
    <w:div w:id="501941388">
      <w:bodyDiv w:val="1"/>
      <w:marLeft w:val="0"/>
      <w:marRight w:val="0"/>
      <w:marTop w:val="0"/>
      <w:marBottom w:val="0"/>
      <w:divBdr>
        <w:top w:val="none" w:sz="0" w:space="0" w:color="auto"/>
        <w:left w:val="none" w:sz="0" w:space="0" w:color="auto"/>
        <w:bottom w:val="none" w:sz="0" w:space="0" w:color="auto"/>
        <w:right w:val="none" w:sz="0" w:space="0" w:color="auto"/>
      </w:divBdr>
    </w:div>
    <w:div w:id="502011830">
      <w:bodyDiv w:val="1"/>
      <w:marLeft w:val="0"/>
      <w:marRight w:val="0"/>
      <w:marTop w:val="0"/>
      <w:marBottom w:val="0"/>
      <w:divBdr>
        <w:top w:val="none" w:sz="0" w:space="0" w:color="auto"/>
        <w:left w:val="none" w:sz="0" w:space="0" w:color="auto"/>
        <w:bottom w:val="none" w:sz="0" w:space="0" w:color="auto"/>
        <w:right w:val="none" w:sz="0" w:space="0" w:color="auto"/>
      </w:divBdr>
    </w:div>
    <w:div w:id="502091417">
      <w:bodyDiv w:val="1"/>
      <w:marLeft w:val="0"/>
      <w:marRight w:val="0"/>
      <w:marTop w:val="0"/>
      <w:marBottom w:val="0"/>
      <w:divBdr>
        <w:top w:val="none" w:sz="0" w:space="0" w:color="auto"/>
        <w:left w:val="none" w:sz="0" w:space="0" w:color="auto"/>
        <w:bottom w:val="none" w:sz="0" w:space="0" w:color="auto"/>
        <w:right w:val="none" w:sz="0" w:space="0" w:color="auto"/>
      </w:divBdr>
    </w:div>
    <w:div w:id="502159881">
      <w:bodyDiv w:val="1"/>
      <w:marLeft w:val="0"/>
      <w:marRight w:val="0"/>
      <w:marTop w:val="0"/>
      <w:marBottom w:val="0"/>
      <w:divBdr>
        <w:top w:val="none" w:sz="0" w:space="0" w:color="auto"/>
        <w:left w:val="none" w:sz="0" w:space="0" w:color="auto"/>
        <w:bottom w:val="none" w:sz="0" w:space="0" w:color="auto"/>
        <w:right w:val="none" w:sz="0" w:space="0" w:color="auto"/>
      </w:divBdr>
    </w:div>
    <w:div w:id="502165728">
      <w:bodyDiv w:val="1"/>
      <w:marLeft w:val="0"/>
      <w:marRight w:val="0"/>
      <w:marTop w:val="0"/>
      <w:marBottom w:val="0"/>
      <w:divBdr>
        <w:top w:val="none" w:sz="0" w:space="0" w:color="auto"/>
        <w:left w:val="none" w:sz="0" w:space="0" w:color="auto"/>
        <w:bottom w:val="none" w:sz="0" w:space="0" w:color="auto"/>
        <w:right w:val="none" w:sz="0" w:space="0" w:color="auto"/>
      </w:divBdr>
    </w:div>
    <w:div w:id="502206129">
      <w:bodyDiv w:val="1"/>
      <w:marLeft w:val="0"/>
      <w:marRight w:val="0"/>
      <w:marTop w:val="0"/>
      <w:marBottom w:val="0"/>
      <w:divBdr>
        <w:top w:val="none" w:sz="0" w:space="0" w:color="auto"/>
        <w:left w:val="none" w:sz="0" w:space="0" w:color="auto"/>
        <w:bottom w:val="none" w:sz="0" w:space="0" w:color="auto"/>
        <w:right w:val="none" w:sz="0" w:space="0" w:color="auto"/>
      </w:divBdr>
    </w:div>
    <w:div w:id="502282661">
      <w:bodyDiv w:val="1"/>
      <w:marLeft w:val="0"/>
      <w:marRight w:val="0"/>
      <w:marTop w:val="0"/>
      <w:marBottom w:val="0"/>
      <w:divBdr>
        <w:top w:val="none" w:sz="0" w:space="0" w:color="auto"/>
        <w:left w:val="none" w:sz="0" w:space="0" w:color="auto"/>
        <w:bottom w:val="none" w:sz="0" w:space="0" w:color="auto"/>
        <w:right w:val="none" w:sz="0" w:space="0" w:color="auto"/>
      </w:divBdr>
    </w:div>
    <w:div w:id="502360207">
      <w:bodyDiv w:val="1"/>
      <w:marLeft w:val="0"/>
      <w:marRight w:val="0"/>
      <w:marTop w:val="0"/>
      <w:marBottom w:val="0"/>
      <w:divBdr>
        <w:top w:val="none" w:sz="0" w:space="0" w:color="auto"/>
        <w:left w:val="none" w:sz="0" w:space="0" w:color="auto"/>
        <w:bottom w:val="none" w:sz="0" w:space="0" w:color="auto"/>
        <w:right w:val="none" w:sz="0" w:space="0" w:color="auto"/>
      </w:divBdr>
    </w:div>
    <w:div w:id="502545938">
      <w:bodyDiv w:val="1"/>
      <w:marLeft w:val="0"/>
      <w:marRight w:val="0"/>
      <w:marTop w:val="0"/>
      <w:marBottom w:val="0"/>
      <w:divBdr>
        <w:top w:val="none" w:sz="0" w:space="0" w:color="auto"/>
        <w:left w:val="none" w:sz="0" w:space="0" w:color="auto"/>
        <w:bottom w:val="none" w:sz="0" w:space="0" w:color="auto"/>
        <w:right w:val="none" w:sz="0" w:space="0" w:color="auto"/>
      </w:divBdr>
    </w:div>
    <w:div w:id="502625437">
      <w:bodyDiv w:val="1"/>
      <w:marLeft w:val="0"/>
      <w:marRight w:val="0"/>
      <w:marTop w:val="0"/>
      <w:marBottom w:val="0"/>
      <w:divBdr>
        <w:top w:val="none" w:sz="0" w:space="0" w:color="auto"/>
        <w:left w:val="none" w:sz="0" w:space="0" w:color="auto"/>
        <w:bottom w:val="none" w:sz="0" w:space="0" w:color="auto"/>
        <w:right w:val="none" w:sz="0" w:space="0" w:color="auto"/>
      </w:divBdr>
    </w:div>
    <w:div w:id="502670787">
      <w:bodyDiv w:val="1"/>
      <w:marLeft w:val="0"/>
      <w:marRight w:val="0"/>
      <w:marTop w:val="0"/>
      <w:marBottom w:val="0"/>
      <w:divBdr>
        <w:top w:val="none" w:sz="0" w:space="0" w:color="auto"/>
        <w:left w:val="none" w:sz="0" w:space="0" w:color="auto"/>
        <w:bottom w:val="none" w:sz="0" w:space="0" w:color="auto"/>
        <w:right w:val="none" w:sz="0" w:space="0" w:color="auto"/>
      </w:divBdr>
    </w:div>
    <w:div w:id="502746278">
      <w:bodyDiv w:val="1"/>
      <w:marLeft w:val="0"/>
      <w:marRight w:val="0"/>
      <w:marTop w:val="0"/>
      <w:marBottom w:val="0"/>
      <w:divBdr>
        <w:top w:val="none" w:sz="0" w:space="0" w:color="auto"/>
        <w:left w:val="none" w:sz="0" w:space="0" w:color="auto"/>
        <w:bottom w:val="none" w:sz="0" w:space="0" w:color="auto"/>
        <w:right w:val="none" w:sz="0" w:space="0" w:color="auto"/>
      </w:divBdr>
    </w:div>
    <w:div w:id="502748923">
      <w:bodyDiv w:val="1"/>
      <w:marLeft w:val="0"/>
      <w:marRight w:val="0"/>
      <w:marTop w:val="0"/>
      <w:marBottom w:val="0"/>
      <w:divBdr>
        <w:top w:val="none" w:sz="0" w:space="0" w:color="auto"/>
        <w:left w:val="none" w:sz="0" w:space="0" w:color="auto"/>
        <w:bottom w:val="none" w:sz="0" w:space="0" w:color="auto"/>
        <w:right w:val="none" w:sz="0" w:space="0" w:color="auto"/>
      </w:divBdr>
    </w:div>
    <w:div w:id="502858315">
      <w:bodyDiv w:val="1"/>
      <w:marLeft w:val="0"/>
      <w:marRight w:val="0"/>
      <w:marTop w:val="0"/>
      <w:marBottom w:val="0"/>
      <w:divBdr>
        <w:top w:val="none" w:sz="0" w:space="0" w:color="auto"/>
        <w:left w:val="none" w:sz="0" w:space="0" w:color="auto"/>
        <w:bottom w:val="none" w:sz="0" w:space="0" w:color="auto"/>
        <w:right w:val="none" w:sz="0" w:space="0" w:color="auto"/>
      </w:divBdr>
    </w:div>
    <w:div w:id="502935753">
      <w:bodyDiv w:val="1"/>
      <w:marLeft w:val="0"/>
      <w:marRight w:val="0"/>
      <w:marTop w:val="0"/>
      <w:marBottom w:val="0"/>
      <w:divBdr>
        <w:top w:val="none" w:sz="0" w:space="0" w:color="auto"/>
        <w:left w:val="none" w:sz="0" w:space="0" w:color="auto"/>
        <w:bottom w:val="none" w:sz="0" w:space="0" w:color="auto"/>
        <w:right w:val="none" w:sz="0" w:space="0" w:color="auto"/>
      </w:divBdr>
    </w:div>
    <w:div w:id="503012051">
      <w:bodyDiv w:val="1"/>
      <w:marLeft w:val="0"/>
      <w:marRight w:val="0"/>
      <w:marTop w:val="0"/>
      <w:marBottom w:val="0"/>
      <w:divBdr>
        <w:top w:val="none" w:sz="0" w:space="0" w:color="auto"/>
        <w:left w:val="none" w:sz="0" w:space="0" w:color="auto"/>
        <w:bottom w:val="none" w:sz="0" w:space="0" w:color="auto"/>
        <w:right w:val="none" w:sz="0" w:space="0" w:color="auto"/>
      </w:divBdr>
    </w:div>
    <w:div w:id="503059348">
      <w:bodyDiv w:val="1"/>
      <w:marLeft w:val="0"/>
      <w:marRight w:val="0"/>
      <w:marTop w:val="0"/>
      <w:marBottom w:val="0"/>
      <w:divBdr>
        <w:top w:val="none" w:sz="0" w:space="0" w:color="auto"/>
        <w:left w:val="none" w:sz="0" w:space="0" w:color="auto"/>
        <w:bottom w:val="none" w:sz="0" w:space="0" w:color="auto"/>
        <w:right w:val="none" w:sz="0" w:space="0" w:color="auto"/>
      </w:divBdr>
    </w:div>
    <w:div w:id="503083762">
      <w:bodyDiv w:val="1"/>
      <w:marLeft w:val="0"/>
      <w:marRight w:val="0"/>
      <w:marTop w:val="0"/>
      <w:marBottom w:val="0"/>
      <w:divBdr>
        <w:top w:val="none" w:sz="0" w:space="0" w:color="auto"/>
        <w:left w:val="none" w:sz="0" w:space="0" w:color="auto"/>
        <w:bottom w:val="none" w:sz="0" w:space="0" w:color="auto"/>
        <w:right w:val="none" w:sz="0" w:space="0" w:color="auto"/>
      </w:divBdr>
    </w:div>
    <w:div w:id="503135301">
      <w:bodyDiv w:val="1"/>
      <w:marLeft w:val="0"/>
      <w:marRight w:val="0"/>
      <w:marTop w:val="0"/>
      <w:marBottom w:val="0"/>
      <w:divBdr>
        <w:top w:val="none" w:sz="0" w:space="0" w:color="auto"/>
        <w:left w:val="none" w:sz="0" w:space="0" w:color="auto"/>
        <w:bottom w:val="none" w:sz="0" w:space="0" w:color="auto"/>
        <w:right w:val="none" w:sz="0" w:space="0" w:color="auto"/>
      </w:divBdr>
    </w:div>
    <w:div w:id="503322464">
      <w:bodyDiv w:val="1"/>
      <w:marLeft w:val="0"/>
      <w:marRight w:val="0"/>
      <w:marTop w:val="0"/>
      <w:marBottom w:val="0"/>
      <w:divBdr>
        <w:top w:val="none" w:sz="0" w:space="0" w:color="auto"/>
        <w:left w:val="none" w:sz="0" w:space="0" w:color="auto"/>
        <w:bottom w:val="none" w:sz="0" w:space="0" w:color="auto"/>
        <w:right w:val="none" w:sz="0" w:space="0" w:color="auto"/>
      </w:divBdr>
    </w:div>
    <w:div w:id="503325521">
      <w:bodyDiv w:val="1"/>
      <w:marLeft w:val="0"/>
      <w:marRight w:val="0"/>
      <w:marTop w:val="0"/>
      <w:marBottom w:val="0"/>
      <w:divBdr>
        <w:top w:val="none" w:sz="0" w:space="0" w:color="auto"/>
        <w:left w:val="none" w:sz="0" w:space="0" w:color="auto"/>
        <w:bottom w:val="none" w:sz="0" w:space="0" w:color="auto"/>
        <w:right w:val="none" w:sz="0" w:space="0" w:color="auto"/>
      </w:divBdr>
    </w:div>
    <w:div w:id="503403172">
      <w:bodyDiv w:val="1"/>
      <w:marLeft w:val="0"/>
      <w:marRight w:val="0"/>
      <w:marTop w:val="0"/>
      <w:marBottom w:val="0"/>
      <w:divBdr>
        <w:top w:val="none" w:sz="0" w:space="0" w:color="auto"/>
        <w:left w:val="none" w:sz="0" w:space="0" w:color="auto"/>
        <w:bottom w:val="none" w:sz="0" w:space="0" w:color="auto"/>
        <w:right w:val="none" w:sz="0" w:space="0" w:color="auto"/>
      </w:divBdr>
    </w:div>
    <w:div w:id="503518083">
      <w:bodyDiv w:val="1"/>
      <w:marLeft w:val="0"/>
      <w:marRight w:val="0"/>
      <w:marTop w:val="0"/>
      <w:marBottom w:val="0"/>
      <w:divBdr>
        <w:top w:val="none" w:sz="0" w:space="0" w:color="auto"/>
        <w:left w:val="none" w:sz="0" w:space="0" w:color="auto"/>
        <w:bottom w:val="none" w:sz="0" w:space="0" w:color="auto"/>
        <w:right w:val="none" w:sz="0" w:space="0" w:color="auto"/>
      </w:divBdr>
    </w:div>
    <w:div w:id="503518540">
      <w:bodyDiv w:val="1"/>
      <w:marLeft w:val="0"/>
      <w:marRight w:val="0"/>
      <w:marTop w:val="0"/>
      <w:marBottom w:val="0"/>
      <w:divBdr>
        <w:top w:val="none" w:sz="0" w:space="0" w:color="auto"/>
        <w:left w:val="none" w:sz="0" w:space="0" w:color="auto"/>
        <w:bottom w:val="none" w:sz="0" w:space="0" w:color="auto"/>
        <w:right w:val="none" w:sz="0" w:space="0" w:color="auto"/>
      </w:divBdr>
    </w:div>
    <w:div w:id="503669931">
      <w:bodyDiv w:val="1"/>
      <w:marLeft w:val="0"/>
      <w:marRight w:val="0"/>
      <w:marTop w:val="0"/>
      <w:marBottom w:val="0"/>
      <w:divBdr>
        <w:top w:val="none" w:sz="0" w:space="0" w:color="auto"/>
        <w:left w:val="none" w:sz="0" w:space="0" w:color="auto"/>
        <w:bottom w:val="none" w:sz="0" w:space="0" w:color="auto"/>
        <w:right w:val="none" w:sz="0" w:space="0" w:color="auto"/>
      </w:divBdr>
    </w:div>
    <w:div w:id="503742075">
      <w:bodyDiv w:val="1"/>
      <w:marLeft w:val="0"/>
      <w:marRight w:val="0"/>
      <w:marTop w:val="0"/>
      <w:marBottom w:val="0"/>
      <w:divBdr>
        <w:top w:val="none" w:sz="0" w:space="0" w:color="auto"/>
        <w:left w:val="none" w:sz="0" w:space="0" w:color="auto"/>
        <w:bottom w:val="none" w:sz="0" w:space="0" w:color="auto"/>
        <w:right w:val="none" w:sz="0" w:space="0" w:color="auto"/>
      </w:divBdr>
    </w:div>
    <w:div w:id="503782649">
      <w:bodyDiv w:val="1"/>
      <w:marLeft w:val="0"/>
      <w:marRight w:val="0"/>
      <w:marTop w:val="0"/>
      <w:marBottom w:val="0"/>
      <w:divBdr>
        <w:top w:val="none" w:sz="0" w:space="0" w:color="auto"/>
        <w:left w:val="none" w:sz="0" w:space="0" w:color="auto"/>
        <w:bottom w:val="none" w:sz="0" w:space="0" w:color="auto"/>
        <w:right w:val="none" w:sz="0" w:space="0" w:color="auto"/>
      </w:divBdr>
    </w:div>
    <w:div w:id="503785928">
      <w:bodyDiv w:val="1"/>
      <w:marLeft w:val="0"/>
      <w:marRight w:val="0"/>
      <w:marTop w:val="0"/>
      <w:marBottom w:val="0"/>
      <w:divBdr>
        <w:top w:val="none" w:sz="0" w:space="0" w:color="auto"/>
        <w:left w:val="none" w:sz="0" w:space="0" w:color="auto"/>
        <w:bottom w:val="none" w:sz="0" w:space="0" w:color="auto"/>
        <w:right w:val="none" w:sz="0" w:space="0" w:color="auto"/>
      </w:divBdr>
    </w:div>
    <w:div w:id="503858136">
      <w:bodyDiv w:val="1"/>
      <w:marLeft w:val="0"/>
      <w:marRight w:val="0"/>
      <w:marTop w:val="0"/>
      <w:marBottom w:val="0"/>
      <w:divBdr>
        <w:top w:val="none" w:sz="0" w:space="0" w:color="auto"/>
        <w:left w:val="none" w:sz="0" w:space="0" w:color="auto"/>
        <w:bottom w:val="none" w:sz="0" w:space="0" w:color="auto"/>
        <w:right w:val="none" w:sz="0" w:space="0" w:color="auto"/>
      </w:divBdr>
    </w:div>
    <w:div w:id="503908075">
      <w:bodyDiv w:val="1"/>
      <w:marLeft w:val="0"/>
      <w:marRight w:val="0"/>
      <w:marTop w:val="0"/>
      <w:marBottom w:val="0"/>
      <w:divBdr>
        <w:top w:val="none" w:sz="0" w:space="0" w:color="auto"/>
        <w:left w:val="none" w:sz="0" w:space="0" w:color="auto"/>
        <w:bottom w:val="none" w:sz="0" w:space="0" w:color="auto"/>
        <w:right w:val="none" w:sz="0" w:space="0" w:color="auto"/>
      </w:divBdr>
    </w:div>
    <w:div w:id="503932030">
      <w:bodyDiv w:val="1"/>
      <w:marLeft w:val="0"/>
      <w:marRight w:val="0"/>
      <w:marTop w:val="0"/>
      <w:marBottom w:val="0"/>
      <w:divBdr>
        <w:top w:val="none" w:sz="0" w:space="0" w:color="auto"/>
        <w:left w:val="none" w:sz="0" w:space="0" w:color="auto"/>
        <w:bottom w:val="none" w:sz="0" w:space="0" w:color="auto"/>
        <w:right w:val="none" w:sz="0" w:space="0" w:color="auto"/>
      </w:divBdr>
    </w:div>
    <w:div w:id="503933204">
      <w:bodyDiv w:val="1"/>
      <w:marLeft w:val="0"/>
      <w:marRight w:val="0"/>
      <w:marTop w:val="0"/>
      <w:marBottom w:val="0"/>
      <w:divBdr>
        <w:top w:val="none" w:sz="0" w:space="0" w:color="auto"/>
        <w:left w:val="none" w:sz="0" w:space="0" w:color="auto"/>
        <w:bottom w:val="none" w:sz="0" w:space="0" w:color="auto"/>
        <w:right w:val="none" w:sz="0" w:space="0" w:color="auto"/>
      </w:divBdr>
    </w:div>
    <w:div w:id="503937092">
      <w:bodyDiv w:val="1"/>
      <w:marLeft w:val="0"/>
      <w:marRight w:val="0"/>
      <w:marTop w:val="0"/>
      <w:marBottom w:val="0"/>
      <w:divBdr>
        <w:top w:val="none" w:sz="0" w:space="0" w:color="auto"/>
        <w:left w:val="none" w:sz="0" w:space="0" w:color="auto"/>
        <w:bottom w:val="none" w:sz="0" w:space="0" w:color="auto"/>
        <w:right w:val="none" w:sz="0" w:space="0" w:color="auto"/>
      </w:divBdr>
    </w:div>
    <w:div w:id="504049997">
      <w:bodyDiv w:val="1"/>
      <w:marLeft w:val="0"/>
      <w:marRight w:val="0"/>
      <w:marTop w:val="0"/>
      <w:marBottom w:val="0"/>
      <w:divBdr>
        <w:top w:val="none" w:sz="0" w:space="0" w:color="auto"/>
        <w:left w:val="none" w:sz="0" w:space="0" w:color="auto"/>
        <w:bottom w:val="none" w:sz="0" w:space="0" w:color="auto"/>
        <w:right w:val="none" w:sz="0" w:space="0" w:color="auto"/>
      </w:divBdr>
    </w:div>
    <w:div w:id="504324842">
      <w:bodyDiv w:val="1"/>
      <w:marLeft w:val="0"/>
      <w:marRight w:val="0"/>
      <w:marTop w:val="0"/>
      <w:marBottom w:val="0"/>
      <w:divBdr>
        <w:top w:val="none" w:sz="0" w:space="0" w:color="auto"/>
        <w:left w:val="none" w:sz="0" w:space="0" w:color="auto"/>
        <w:bottom w:val="none" w:sz="0" w:space="0" w:color="auto"/>
        <w:right w:val="none" w:sz="0" w:space="0" w:color="auto"/>
      </w:divBdr>
    </w:div>
    <w:div w:id="504324926">
      <w:bodyDiv w:val="1"/>
      <w:marLeft w:val="0"/>
      <w:marRight w:val="0"/>
      <w:marTop w:val="0"/>
      <w:marBottom w:val="0"/>
      <w:divBdr>
        <w:top w:val="none" w:sz="0" w:space="0" w:color="auto"/>
        <w:left w:val="none" w:sz="0" w:space="0" w:color="auto"/>
        <w:bottom w:val="none" w:sz="0" w:space="0" w:color="auto"/>
        <w:right w:val="none" w:sz="0" w:space="0" w:color="auto"/>
      </w:divBdr>
    </w:div>
    <w:div w:id="504327885">
      <w:bodyDiv w:val="1"/>
      <w:marLeft w:val="0"/>
      <w:marRight w:val="0"/>
      <w:marTop w:val="0"/>
      <w:marBottom w:val="0"/>
      <w:divBdr>
        <w:top w:val="none" w:sz="0" w:space="0" w:color="auto"/>
        <w:left w:val="none" w:sz="0" w:space="0" w:color="auto"/>
        <w:bottom w:val="none" w:sz="0" w:space="0" w:color="auto"/>
        <w:right w:val="none" w:sz="0" w:space="0" w:color="auto"/>
      </w:divBdr>
    </w:div>
    <w:div w:id="504369354">
      <w:bodyDiv w:val="1"/>
      <w:marLeft w:val="0"/>
      <w:marRight w:val="0"/>
      <w:marTop w:val="0"/>
      <w:marBottom w:val="0"/>
      <w:divBdr>
        <w:top w:val="none" w:sz="0" w:space="0" w:color="auto"/>
        <w:left w:val="none" w:sz="0" w:space="0" w:color="auto"/>
        <w:bottom w:val="none" w:sz="0" w:space="0" w:color="auto"/>
        <w:right w:val="none" w:sz="0" w:space="0" w:color="auto"/>
      </w:divBdr>
    </w:div>
    <w:div w:id="504393828">
      <w:bodyDiv w:val="1"/>
      <w:marLeft w:val="0"/>
      <w:marRight w:val="0"/>
      <w:marTop w:val="0"/>
      <w:marBottom w:val="0"/>
      <w:divBdr>
        <w:top w:val="none" w:sz="0" w:space="0" w:color="auto"/>
        <w:left w:val="none" w:sz="0" w:space="0" w:color="auto"/>
        <w:bottom w:val="none" w:sz="0" w:space="0" w:color="auto"/>
        <w:right w:val="none" w:sz="0" w:space="0" w:color="auto"/>
      </w:divBdr>
    </w:div>
    <w:div w:id="504393899">
      <w:bodyDiv w:val="1"/>
      <w:marLeft w:val="0"/>
      <w:marRight w:val="0"/>
      <w:marTop w:val="0"/>
      <w:marBottom w:val="0"/>
      <w:divBdr>
        <w:top w:val="none" w:sz="0" w:space="0" w:color="auto"/>
        <w:left w:val="none" w:sz="0" w:space="0" w:color="auto"/>
        <w:bottom w:val="none" w:sz="0" w:space="0" w:color="auto"/>
        <w:right w:val="none" w:sz="0" w:space="0" w:color="auto"/>
      </w:divBdr>
    </w:div>
    <w:div w:id="504444111">
      <w:bodyDiv w:val="1"/>
      <w:marLeft w:val="0"/>
      <w:marRight w:val="0"/>
      <w:marTop w:val="0"/>
      <w:marBottom w:val="0"/>
      <w:divBdr>
        <w:top w:val="none" w:sz="0" w:space="0" w:color="auto"/>
        <w:left w:val="none" w:sz="0" w:space="0" w:color="auto"/>
        <w:bottom w:val="none" w:sz="0" w:space="0" w:color="auto"/>
        <w:right w:val="none" w:sz="0" w:space="0" w:color="auto"/>
      </w:divBdr>
    </w:div>
    <w:div w:id="504512759">
      <w:bodyDiv w:val="1"/>
      <w:marLeft w:val="0"/>
      <w:marRight w:val="0"/>
      <w:marTop w:val="0"/>
      <w:marBottom w:val="0"/>
      <w:divBdr>
        <w:top w:val="none" w:sz="0" w:space="0" w:color="auto"/>
        <w:left w:val="none" w:sz="0" w:space="0" w:color="auto"/>
        <w:bottom w:val="none" w:sz="0" w:space="0" w:color="auto"/>
        <w:right w:val="none" w:sz="0" w:space="0" w:color="auto"/>
      </w:divBdr>
    </w:div>
    <w:div w:id="504589212">
      <w:bodyDiv w:val="1"/>
      <w:marLeft w:val="0"/>
      <w:marRight w:val="0"/>
      <w:marTop w:val="0"/>
      <w:marBottom w:val="0"/>
      <w:divBdr>
        <w:top w:val="none" w:sz="0" w:space="0" w:color="auto"/>
        <w:left w:val="none" w:sz="0" w:space="0" w:color="auto"/>
        <w:bottom w:val="none" w:sz="0" w:space="0" w:color="auto"/>
        <w:right w:val="none" w:sz="0" w:space="0" w:color="auto"/>
      </w:divBdr>
    </w:div>
    <w:div w:id="504589435">
      <w:bodyDiv w:val="1"/>
      <w:marLeft w:val="0"/>
      <w:marRight w:val="0"/>
      <w:marTop w:val="0"/>
      <w:marBottom w:val="0"/>
      <w:divBdr>
        <w:top w:val="none" w:sz="0" w:space="0" w:color="auto"/>
        <w:left w:val="none" w:sz="0" w:space="0" w:color="auto"/>
        <w:bottom w:val="none" w:sz="0" w:space="0" w:color="auto"/>
        <w:right w:val="none" w:sz="0" w:space="0" w:color="auto"/>
      </w:divBdr>
    </w:div>
    <w:div w:id="504590994">
      <w:bodyDiv w:val="1"/>
      <w:marLeft w:val="0"/>
      <w:marRight w:val="0"/>
      <w:marTop w:val="0"/>
      <w:marBottom w:val="0"/>
      <w:divBdr>
        <w:top w:val="none" w:sz="0" w:space="0" w:color="auto"/>
        <w:left w:val="none" w:sz="0" w:space="0" w:color="auto"/>
        <w:bottom w:val="none" w:sz="0" w:space="0" w:color="auto"/>
        <w:right w:val="none" w:sz="0" w:space="0" w:color="auto"/>
      </w:divBdr>
    </w:div>
    <w:div w:id="504637140">
      <w:bodyDiv w:val="1"/>
      <w:marLeft w:val="0"/>
      <w:marRight w:val="0"/>
      <w:marTop w:val="0"/>
      <w:marBottom w:val="0"/>
      <w:divBdr>
        <w:top w:val="none" w:sz="0" w:space="0" w:color="auto"/>
        <w:left w:val="none" w:sz="0" w:space="0" w:color="auto"/>
        <w:bottom w:val="none" w:sz="0" w:space="0" w:color="auto"/>
        <w:right w:val="none" w:sz="0" w:space="0" w:color="auto"/>
      </w:divBdr>
    </w:div>
    <w:div w:id="505169969">
      <w:bodyDiv w:val="1"/>
      <w:marLeft w:val="0"/>
      <w:marRight w:val="0"/>
      <w:marTop w:val="0"/>
      <w:marBottom w:val="0"/>
      <w:divBdr>
        <w:top w:val="none" w:sz="0" w:space="0" w:color="auto"/>
        <w:left w:val="none" w:sz="0" w:space="0" w:color="auto"/>
        <w:bottom w:val="none" w:sz="0" w:space="0" w:color="auto"/>
        <w:right w:val="none" w:sz="0" w:space="0" w:color="auto"/>
      </w:divBdr>
    </w:div>
    <w:div w:id="505244775">
      <w:bodyDiv w:val="1"/>
      <w:marLeft w:val="0"/>
      <w:marRight w:val="0"/>
      <w:marTop w:val="0"/>
      <w:marBottom w:val="0"/>
      <w:divBdr>
        <w:top w:val="none" w:sz="0" w:space="0" w:color="auto"/>
        <w:left w:val="none" w:sz="0" w:space="0" w:color="auto"/>
        <w:bottom w:val="none" w:sz="0" w:space="0" w:color="auto"/>
        <w:right w:val="none" w:sz="0" w:space="0" w:color="auto"/>
      </w:divBdr>
    </w:div>
    <w:div w:id="505288496">
      <w:bodyDiv w:val="1"/>
      <w:marLeft w:val="0"/>
      <w:marRight w:val="0"/>
      <w:marTop w:val="0"/>
      <w:marBottom w:val="0"/>
      <w:divBdr>
        <w:top w:val="none" w:sz="0" w:space="0" w:color="auto"/>
        <w:left w:val="none" w:sz="0" w:space="0" w:color="auto"/>
        <w:bottom w:val="none" w:sz="0" w:space="0" w:color="auto"/>
        <w:right w:val="none" w:sz="0" w:space="0" w:color="auto"/>
      </w:divBdr>
    </w:div>
    <w:div w:id="505291559">
      <w:bodyDiv w:val="1"/>
      <w:marLeft w:val="0"/>
      <w:marRight w:val="0"/>
      <w:marTop w:val="0"/>
      <w:marBottom w:val="0"/>
      <w:divBdr>
        <w:top w:val="none" w:sz="0" w:space="0" w:color="auto"/>
        <w:left w:val="none" w:sz="0" w:space="0" w:color="auto"/>
        <w:bottom w:val="none" w:sz="0" w:space="0" w:color="auto"/>
        <w:right w:val="none" w:sz="0" w:space="0" w:color="auto"/>
      </w:divBdr>
    </w:div>
    <w:div w:id="505294265">
      <w:bodyDiv w:val="1"/>
      <w:marLeft w:val="0"/>
      <w:marRight w:val="0"/>
      <w:marTop w:val="0"/>
      <w:marBottom w:val="0"/>
      <w:divBdr>
        <w:top w:val="none" w:sz="0" w:space="0" w:color="auto"/>
        <w:left w:val="none" w:sz="0" w:space="0" w:color="auto"/>
        <w:bottom w:val="none" w:sz="0" w:space="0" w:color="auto"/>
        <w:right w:val="none" w:sz="0" w:space="0" w:color="auto"/>
      </w:divBdr>
    </w:div>
    <w:div w:id="505555018">
      <w:bodyDiv w:val="1"/>
      <w:marLeft w:val="0"/>
      <w:marRight w:val="0"/>
      <w:marTop w:val="0"/>
      <w:marBottom w:val="0"/>
      <w:divBdr>
        <w:top w:val="none" w:sz="0" w:space="0" w:color="auto"/>
        <w:left w:val="none" w:sz="0" w:space="0" w:color="auto"/>
        <w:bottom w:val="none" w:sz="0" w:space="0" w:color="auto"/>
        <w:right w:val="none" w:sz="0" w:space="0" w:color="auto"/>
      </w:divBdr>
    </w:div>
    <w:div w:id="505561030">
      <w:bodyDiv w:val="1"/>
      <w:marLeft w:val="0"/>
      <w:marRight w:val="0"/>
      <w:marTop w:val="0"/>
      <w:marBottom w:val="0"/>
      <w:divBdr>
        <w:top w:val="none" w:sz="0" w:space="0" w:color="auto"/>
        <w:left w:val="none" w:sz="0" w:space="0" w:color="auto"/>
        <w:bottom w:val="none" w:sz="0" w:space="0" w:color="auto"/>
        <w:right w:val="none" w:sz="0" w:space="0" w:color="auto"/>
      </w:divBdr>
    </w:div>
    <w:div w:id="505679851">
      <w:bodyDiv w:val="1"/>
      <w:marLeft w:val="0"/>
      <w:marRight w:val="0"/>
      <w:marTop w:val="0"/>
      <w:marBottom w:val="0"/>
      <w:divBdr>
        <w:top w:val="none" w:sz="0" w:space="0" w:color="auto"/>
        <w:left w:val="none" w:sz="0" w:space="0" w:color="auto"/>
        <w:bottom w:val="none" w:sz="0" w:space="0" w:color="auto"/>
        <w:right w:val="none" w:sz="0" w:space="0" w:color="auto"/>
      </w:divBdr>
    </w:div>
    <w:div w:id="505704377">
      <w:bodyDiv w:val="1"/>
      <w:marLeft w:val="0"/>
      <w:marRight w:val="0"/>
      <w:marTop w:val="0"/>
      <w:marBottom w:val="0"/>
      <w:divBdr>
        <w:top w:val="none" w:sz="0" w:space="0" w:color="auto"/>
        <w:left w:val="none" w:sz="0" w:space="0" w:color="auto"/>
        <w:bottom w:val="none" w:sz="0" w:space="0" w:color="auto"/>
        <w:right w:val="none" w:sz="0" w:space="0" w:color="auto"/>
      </w:divBdr>
    </w:div>
    <w:div w:id="505749883">
      <w:bodyDiv w:val="1"/>
      <w:marLeft w:val="0"/>
      <w:marRight w:val="0"/>
      <w:marTop w:val="0"/>
      <w:marBottom w:val="0"/>
      <w:divBdr>
        <w:top w:val="none" w:sz="0" w:space="0" w:color="auto"/>
        <w:left w:val="none" w:sz="0" w:space="0" w:color="auto"/>
        <w:bottom w:val="none" w:sz="0" w:space="0" w:color="auto"/>
        <w:right w:val="none" w:sz="0" w:space="0" w:color="auto"/>
      </w:divBdr>
    </w:div>
    <w:div w:id="505756326">
      <w:bodyDiv w:val="1"/>
      <w:marLeft w:val="0"/>
      <w:marRight w:val="0"/>
      <w:marTop w:val="0"/>
      <w:marBottom w:val="0"/>
      <w:divBdr>
        <w:top w:val="none" w:sz="0" w:space="0" w:color="auto"/>
        <w:left w:val="none" w:sz="0" w:space="0" w:color="auto"/>
        <w:bottom w:val="none" w:sz="0" w:space="0" w:color="auto"/>
        <w:right w:val="none" w:sz="0" w:space="0" w:color="auto"/>
      </w:divBdr>
    </w:div>
    <w:div w:id="505822489">
      <w:bodyDiv w:val="1"/>
      <w:marLeft w:val="0"/>
      <w:marRight w:val="0"/>
      <w:marTop w:val="0"/>
      <w:marBottom w:val="0"/>
      <w:divBdr>
        <w:top w:val="none" w:sz="0" w:space="0" w:color="auto"/>
        <w:left w:val="none" w:sz="0" w:space="0" w:color="auto"/>
        <w:bottom w:val="none" w:sz="0" w:space="0" w:color="auto"/>
        <w:right w:val="none" w:sz="0" w:space="0" w:color="auto"/>
      </w:divBdr>
    </w:div>
    <w:div w:id="505902669">
      <w:bodyDiv w:val="1"/>
      <w:marLeft w:val="0"/>
      <w:marRight w:val="0"/>
      <w:marTop w:val="0"/>
      <w:marBottom w:val="0"/>
      <w:divBdr>
        <w:top w:val="none" w:sz="0" w:space="0" w:color="auto"/>
        <w:left w:val="none" w:sz="0" w:space="0" w:color="auto"/>
        <w:bottom w:val="none" w:sz="0" w:space="0" w:color="auto"/>
        <w:right w:val="none" w:sz="0" w:space="0" w:color="auto"/>
      </w:divBdr>
    </w:div>
    <w:div w:id="506019507">
      <w:bodyDiv w:val="1"/>
      <w:marLeft w:val="0"/>
      <w:marRight w:val="0"/>
      <w:marTop w:val="0"/>
      <w:marBottom w:val="0"/>
      <w:divBdr>
        <w:top w:val="none" w:sz="0" w:space="0" w:color="auto"/>
        <w:left w:val="none" w:sz="0" w:space="0" w:color="auto"/>
        <w:bottom w:val="none" w:sz="0" w:space="0" w:color="auto"/>
        <w:right w:val="none" w:sz="0" w:space="0" w:color="auto"/>
      </w:divBdr>
    </w:div>
    <w:div w:id="506024034">
      <w:bodyDiv w:val="1"/>
      <w:marLeft w:val="0"/>
      <w:marRight w:val="0"/>
      <w:marTop w:val="0"/>
      <w:marBottom w:val="0"/>
      <w:divBdr>
        <w:top w:val="none" w:sz="0" w:space="0" w:color="auto"/>
        <w:left w:val="none" w:sz="0" w:space="0" w:color="auto"/>
        <w:bottom w:val="none" w:sz="0" w:space="0" w:color="auto"/>
        <w:right w:val="none" w:sz="0" w:space="0" w:color="auto"/>
      </w:divBdr>
    </w:div>
    <w:div w:id="506135190">
      <w:bodyDiv w:val="1"/>
      <w:marLeft w:val="0"/>
      <w:marRight w:val="0"/>
      <w:marTop w:val="0"/>
      <w:marBottom w:val="0"/>
      <w:divBdr>
        <w:top w:val="none" w:sz="0" w:space="0" w:color="auto"/>
        <w:left w:val="none" w:sz="0" w:space="0" w:color="auto"/>
        <w:bottom w:val="none" w:sz="0" w:space="0" w:color="auto"/>
        <w:right w:val="none" w:sz="0" w:space="0" w:color="auto"/>
      </w:divBdr>
    </w:div>
    <w:div w:id="506139722">
      <w:bodyDiv w:val="1"/>
      <w:marLeft w:val="0"/>
      <w:marRight w:val="0"/>
      <w:marTop w:val="0"/>
      <w:marBottom w:val="0"/>
      <w:divBdr>
        <w:top w:val="none" w:sz="0" w:space="0" w:color="auto"/>
        <w:left w:val="none" w:sz="0" w:space="0" w:color="auto"/>
        <w:bottom w:val="none" w:sz="0" w:space="0" w:color="auto"/>
        <w:right w:val="none" w:sz="0" w:space="0" w:color="auto"/>
      </w:divBdr>
    </w:div>
    <w:div w:id="506214908">
      <w:bodyDiv w:val="1"/>
      <w:marLeft w:val="0"/>
      <w:marRight w:val="0"/>
      <w:marTop w:val="0"/>
      <w:marBottom w:val="0"/>
      <w:divBdr>
        <w:top w:val="none" w:sz="0" w:space="0" w:color="auto"/>
        <w:left w:val="none" w:sz="0" w:space="0" w:color="auto"/>
        <w:bottom w:val="none" w:sz="0" w:space="0" w:color="auto"/>
        <w:right w:val="none" w:sz="0" w:space="0" w:color="auto"/>
      </w:divBdr>
    </w:div>
    <w:div w:id="506289548">
      <w:bodyDiv w:val="1"/>
      <w:marLeft w:val="0"/>
      <w:marRight w:val="0"/>
      <w:marTop w:val="0"/>
      <w:marBottom w:val="0"/>
      <w:divBdr>
        <w:top w:val="none" w:sz="0" w:space="0" w:color="auto"/>
        <w:left w:val="none" w:sz="0" w:space="0" w:color="auto"/>
        <w:bottom w:val="none" w:sz="0" w:space="0" w:color="auto"/>
        <w:right w:val="none" w:sz="0" w:space="0" w:color="auto"/>
      </w:divBdr>
    </w:div>
    <w:div w:id="506291215">
      <w:bodyDiv w:val="1"/>
      <w:marLeft w:val="0"/>
      <w:marRight w:val="0"/>
      <w:marTop w:val="0"/>
      <w:marBottom w:val="0"/>
      <w:divBdr>
        <w:top w:val="none" w:sz="0" w:space="0" w:color="auto"/>
        <w:left w:val="none" w:sz="0" w:space="0" w:color="auto"/>
        <w:bottom w:val="none" w:sz="0" w:space="0" w:color="auto"/>
        <w:right w:val="none" w:sz="0" w:space="0" w:color="auto"/>
      </w:divBdr>
    </w:div>
    <w:div w:id="506362039">
      <w:bodyDiv w:val="1"/>
      <w:marLeft w:val="0"/>
      <w:marRight w:val="0"/>
      <w:marTop w:val="0"/>
      <w:marBottom w:val="0"/>
      <w:divBdr>
        <w:top w:val="none" w:sz="0" w:space="0" w:color="auto"/>
        <w:left w:val="none" w:sz="0" w:space="0" w:color="auto"/>
        <w:bottom w:val="none" w:sz="0" w:space="0" w:color="auto"/>
        <w:right w:val="none" w:sz="0" w:space="0" w:color="auto"/>
      </w:divBdr>
    </w:div>
    <w:div w:id="506406930">
      <w:bodyDiv w:val="1"/>
      <w:marLeft w:val="0"/>
      <w:marRight w:val="0"/>
      <w:marTop w:val="0"/>
      <w:marBottom w:val="0"/>
      <w:divBdr>
        <w:top w:val="none" w:sz="0" w:space="0" w:color="auto"/>
        <w:left w:val="none" w:sz="0" w:space="0" w:color="auto"/>
        <w:bottom w:val="none" w:sz="0" w:space="0" w:color="auto"/>
        <w:right w:val="none" w:sz="0" w:space="0" w:color="auto"/>
      </w:divBdr>
    </w:div>
    <w:div w:id="506407611">
      <w:bodyDiv w:val="1"/>
      <w:marLeft w:val="0"/>
      <w:marRight w:val="0"/>
      <w:marTop w:val="0"/>
      <w:marBottom w:val="0"/>
      <w:divBdr>
        <w:top w:val="none" w:sz="0" w:space="0" w:color="auto"/>
        <w:left w:val="none" w:sz="0" w:space="0" w:color="auto"/>
        <w:bottom w:val="none" w:sz="0" w:space="0" w:color="auto"/>
        <w:right w:val="none" w:sz="0" w:space="0" w:color="auto"/>
      </w:divBdr>
    </w:div>
    <w:div w:id="506481107">
      <w:bodyDiv w:val="1"/>
      <w:marLeft w:val="0"/>
      <w:marRight w:val="0"/>
      <w:marTop w:val="0"/>
      <w:marBottom w:val="0"/>
      <w:divBdr>
        <w:top w:val="none" w:sz="0" w:space="0" w:color="auto"/>
        <w:left w:val="none" w:sz="0" w:space="0" w:color="auto"/>
        <w:bottom w:val="none" w:sz="0" w:space="0" w:color="auto"/>
        <w:right w:val="none" w:sz="0" w:space="0" w:color="auto"/>
      </w:divBdr>
    </w:div>
    <w:div w:id="506554739">
      <w:bodyDiv w:val="1"/>
      <w:marLeft w:val="0"/>
      <w:marRight w:val="0"/>
      <w:marTop w:val="0"/>
      <w:marBottom w:val="0"/>
      <w:divBdr>
        <w:top w:val="none" w:sz="0" w:space="0" w:color="auto"/>
        <w:left w:val="none" w:sz="0" w:space="0" w:color="auto"/>
        <w:bottom w:val="none" w:sz="0" w:space="0" w:color="auto"/>
        <w:right w:val="none" w:sz="0" w:space="0" w:color="auto"/>
      </w:divBdr>
    </w:div>
    <w:div w:id="506679425">
      <w:bodyDiv w:val="1"/>
      <w:marLeft w:val="0"/>
      <w:marRight w:val="0"/>
      <w:marTop w:val="0"/>
      <w:marBottom w:val="0"/>
      <w:divBdr>
        <w:top w:val="none" w:sz="0" w:space="0" w:color="auto"/>
        <w:left w:val="none" w:sz="0" w:space="0" w:color="auto"/>
        <w:bottom w:val="none" w:sz="0" w:space="0" w:color="auto"/>
        <w:right w:val="none" w:sz="0" w:space="0" w:color="auto"/>
      </w:divBdr>
    </w:div>
    <w:div w:id="506749991">
      <w:bodyDiv w:val="1"/>
      <w:marLeft w:val="0"/>
      <w:marRight w:val="0"/>
      <w:marTop w:val="0"/>
      <w:marBottom w:val="0"/>
      <w:divBdr>
        <w:top w:val="none" w:sz="0" w:space="0" w:color="auto"/>
        <w:left w:val="none" w:sz="0" w:space="0" w:color="auto"/>
        <w:bottom w:val="none" w:sz="0" w:space="0" w:color="auto"/>
        <w:right w:val="none" w:sz="0" w:space="0" w:color="auto"/>
      </w:divBdr>
    </w:div>
    <w:div w:id="506870962">
      <w:bodyDiv w:val="1"/>
      <w:marLeft w:val="0"/>
      <w:marRight w:val="0"/>
      <w:marTop w:val="0"/>
      <w:marBottom w:val="0"/>
      <w:divBdr>
        <w:top w:val="none" w:sz="0" w:space="0" w:color="auto"/>
        <w:left w:val="none" w:sz="0" w:space="0" w:color="auto"/>
        <w:bottom w:val="none" w:sz="0" w:space="0" w:color="auto"/>
        <w:right w:val="none" w:sz="0" w:space="0" w:color="auto"/>
      </w:divBdr>
    </w:div>
    <w:div w:id="506943243">
      <w:bodyDiv w:val="1"/>
      <w:marLeft w:val="0"/>
      <w:marRight w:val="0"/>
      <w:marTop w:val="0"/>
      <w:marBottom w:val="0"/>
      <w:divBdr>
        <w:top w:val="none" w:sz="0" w:space="0" w:color="auto"/>
        <w:left w:val="none" w:sz="0" w:space="0" w:color="auto"/>
        <w:bottom w:val="none" w:sz="0" w:space="0" w:color="auto"/>
        <w:right w:val="none" w:sz="0" w:space="0" w:color="auto"/>
      </w:divBdr>
    </w:div>
    <w:div w:id="507064916">
      <w:bodyDiv w:val="1"/>
      <w:marLeft w:val="0"/>
      <w:marRight w:val="0"/>
      <w:marTop w:val="0"/>
      <w:marBottom w:val="0"/>
      <w:divBdr>
        <w:top w:val="none" w:sz="0" w:space="0" w:color="auto"/>
        <w:left w:val="none" w:sz="0" w:space="0" w:color="auto"/>
        <w:bottom w:val="none" w:sz="0" w:space="0" w:color="auto"/>
        <w:right w:val="none" w:sz="0" w:space="0" w:color="auto"/>
      </w:divBdr>
    </w:div>
    <w:div w:id="507260202">
      <w:bodyDiv w:val="1"/>
      <w:marLeft w:val="0"/>
      <w:marRight w:val="0"/>
      <w:marTop w:val="0"/>
      <w:marBottom w:val="0"/>
      <w:divBdr>
        <w:top w:val="none" w:sz="0" w:space="0" w:color="auto"/>
        <w:left w:val="none" w:sz="0" w:space="0" w:color="auto"/>
        <w:bottom w:val="none" w:sz="0" w:space="0" w:color="auto"/>
        <w:right w:val="none" w:sz="0" w:space="0" w:color="auto"/>
      </w:divBdr>
    </w:div>
    <w:div w:id="507332599">
      <w:bodyDiv w:val="1"/>
      <w:marLeft w:val="0"/>
      <w:marRight w:val="0"/>
      <w:marTop w:val="0"/>
      <w:marBottom w:val="0"/>
      <w:divBdr>
        <w:top w:val="none" w:sz="0" w:space="0" w:color="auto"/>
        <w:left w:val="none" w:sz="0" w:space="0" w:color="auto"/>
        <w:bottom w:val="none" w:sz="0" w:space="0" w:color="auto"/>
        <w:right w:val="none" w:sz="0" w:space="0" w:color="auto"/>
      </w:divBdr>
    </w:div>
    <w:div w:id="507519748">
      <w:bodyDiv w:val="1"/>
      <w:marLeft w:val="0"/>
      <w:marRight w:val="0"/>
      <w:marTop w:val="0"/>
      <w:marBottom w:val="0"/>
      <w:divBdr>
        <w:top w:val="none" w:sz="0" w:space="0" w:color="auto"/>
        <w:left w:val="none" w:sz="0" w:space="0" w:color="auto"/>
        <w:bottom w:val="none" w:sz="0" w:space="0" w:color="auto"/>
        <w:right w:val="none" w:sz="0" w:space="0" w:color="auto"/>
      </w:divBdr>
    </w:div>
    <w:div w:id="507599871">
      <w:bodyDiv w:val="1"/>
      <w:marLeft w:val="0"/>
      <w:marRight w:val="0"/>
      <w:marTop w:val="0"/>
      <w:marBottom w:val="0"/>
      <w:divBdr>
        <w:top w:val="none" w:sz="0" w:space="0" w:color="auto"/>
        <w:left w:val="none" w:sz="0" w:space="0" w:color="auto"/>
        <w:bottom w:val="none" w:sz="0" w:space="0" w:color="auto"/>
        <w:right w:val="none" w:sz="0" w:space="0" w:color="auto"/>
      </w:divBdr>
    </w:div>
    <w:div w:id="507603008">
      <w:bodyDiv w:val="1"/>
      <w:marLeft w:val="0"/>
      <w:marRight w:val="0"/>
      <w:marTop w:val="0"/>
      <w:marBottom w:val="0"/>
      <w:divBdr>
        <w:top w:val="none" w:sz="0" w:space="0" w:color="auto"/>
        <w:left w:val="none" w:sz="0" w:space="0" w:color="auto"/>
        <w:bottom w:val="none" w:sz="0" w:space="0" w:color="auto"/>
        <w:right w:val="none" w:sz="0" w:space="0" w:color="auto"/>
      </w:divBdr>
    </w:div>
    <w:div w:id="507643544">
      <w:bodyDiv w:val="1"/>
      <w:marLeft w:val="0"/>
      <w:marRight w:val="0"/>
      <w:marTop w:val="0"/>
      <w:marBottom w:val="0"/>
      <w:divBdr>
        <w:top w:val="none" w:sz="0" w:space="0" w:color="auto"/>
        <w:left w:val="none" w:sz="0" w:space="0" w:color="auto"/>
        <w:bottom w:val="none" w:sz="0" w:space="0" w:color="auto"/>
        <w:right w:val="none" w:sz="0" w:space="0" w:color="auto"/>
      </w:divBdr>
    </w:div>
    <w:div w:id="507645416">
      <w:bodyDiv w:val="1"/>
      <w:marLeft w:val="0"/>
      <w:marRight w:val="0"/>
      <w:marTop w:val="0"/>
      <w:marBottom w:val="0"/>
      <w:divBdr>
        <w:top w:val="none" w:sz="0" w:space="0" w:color="auto"/>
        <w:left w:val="none" w:sz="0" w:space="0" w:color="auto"/>
        <w:bottom w:val="none" w:sz="0" w:space="0" w:color="auto"/>
        <w:right w:val="none" w:sz="0" w:space="0" w:color="auto"/>
      </w:divBdr>
    </w:div>
    <w:div w:id="507716716">
      <w:bodyDiv w:val="1"/>
      <w:marLeft w:val="0"/>
      <w:marRight w:val="0"/>
      <w:marTop w:val="0"/>
      <w:marBottom w:val="0"/>
      <w:divBdr>
        <w:top w:val="none" w:sz="0" w:space="0" w:color="auto"/>
        <w:left w:val="none" w:sz="0" w:space="0" w:color="auto"/>
        <w:bottom w:val="none" w:sz="0" w:space="0" w:color="auto"/>
        <w:right w:val="none" w:sz="0" w:space="0" w:color="auto"/>
      </w:divBdr>
    </w:div>
    <w:div w:id="507722439">
      <w:bodyDiv w:val="1"/>
      <w:marLeft w:val="0"/>
      <w:marRight w:val="0"/>
      <w:marTop w:val="0"/>
      <w:marBottom w:val="0"/>
      <w:divBdr>
        <w:top w:val="none" w:sz="0" w:space="0" w:color="auto"/>
        <w:left w:val="none" w:sz="0" w:space="0" w:color="auto"/>
        <w:bottom w:val="none" w:sz="0" w:space="0" w:color="auto"/>
        <w:right w:val="none" w:sz="0" w:space="0" w:color="auto"/>
      </w:divBdr>
    </w:div>
    <w:div w:id="507791142">
      <w:bodyDiv w:val="1"/>
      <w:marLeft w:val="0"/>
      <w:marRight w:val="0"/>
      <w:marTop w:val="0"/>
      <w:marBottom w:val="0"/>
      <w:divBdr>
        <w:top w:val="none" w:sz="0" w:space="0" w:color="auto"/>
        <w:left w:val="none" w:sz="0" w:space="0" w:color="auto"/>
        <w:bottom w:val="none" w:sz="0" w:space="0" w:color="auto"/>
        <w:right w:val="none" w:sz="0" w:space="0" w:color="auto"/>
      </w:divBdr>
    </w:div>
    <w:div w:id="507795927">
      <w:bodyDiv w:val="1"/>
      <w:marLeft w:val="0"/>
      <w:marRight w:val="0"/>
      <w:marTop w:val="0"/>
      <w:marBottom w:val="0"/>
      <w:divBdr>
        <w:top w:val="none" w:sz="0" w:space="0" w:color="auto"/>
        <w:left w:val="none" w:sz="0" w:space="0" w:color="auto"/>
        <w:bottom w:val="none" w:sz="0" w:space="0" w:color="auto"/>
        <w:right w:val="none" w:sz="0" w:space="0" w:color="auto"/>
      </w:divBdr>
    </w:div>
    <w:div w:id="507864538">
      <w:bodyDiv w:val="1"/>
      <w:marLeft w:val="0"/>
      <w:marRight w:val="0"/>
      <w:marTop w:val="0"/>
      <w:marBottom w:val="0"/>
      <w:divBdr>
        <w:top w:val="none" w:sz="0" w:space="0" w:color="auto"/>
        <w:left w:val="none" w:sz="0" w:space="0" w:color="auto"/>
        <w:bottom w:val="none" w:sz="0" w:space="0" w:color="auto"/>
        <w:right w:val="none" w:sz="0" w:space="0" w:color="auto"/>
      </w:divBdr>
    </w:div>
    <w:div w:id="507866750">
      <w:bodyDiv w:val="1"/>
      <w:marLeft w:val="0"/>
      <w:marRight w:val="0"/>
      <w:marTop w:val="0"/>
      <w:marBottom w:val="0"/>
      <w:divBdr>
        <w:top w:val="none" w:sz="0" w:space="0" w:color="auto"/>
        <w:left w:val="none" w:sz="0" w:space="0" w:color="auto"/>
        <w:bottom w:val="none" w:sz="0" w:space="0" w:color="auto"/>
        <w:right w:val="none" w:sz="0" w:space="0" w:color="auto"/>
      </w:divBdr>
    </w:div>
    <w:div w:id="507870925">
      <w:bodyDiv w:val="1"/>
      <w:marLeft w:val="0"/>
      <w:marRight w:val="0"/>
      <w:marTop w:val="0"/>
      <w:marBottom w:val="0"/>
      <w:divBdr>
        <w:top w:val="none" w:sz="0" w:space="0" w:color="auto"/>
        <w:left w:val="none" w:sz="0" w:space="0" w:color="auto"/>
        <w:bottom w:val="none" w:sz="0" w:space="0" w:color="auto"/>
        <w:right w:val="none" w:sz="0" w:space="0" w:color="auto"/>
      </w:divBdr>
    </w:div>
    <w:div w:id="507908417">
      <w:bodyDiv w:val="1"/>
      <w:marLeft w:val="0"/>
      <w:marRight w:val="0"/>
      <w:marTop w:val="0"/>
      <w:marBottom w:val="0"/>
      <w:divBdr>
        <w:top w:val="none" w:sz="0" w:space="0" w:color="auto"/>
        <w:left w:val="none" w:sz="0" w:space="0" w:color="auto"/>
        <w:bottom w:val="none" w:sz="0" w:space="0" w:color="auto"/>
        <w:right w:val="none" w:sz="0" w:space="0" w:color="auto"/>
      </w:divBdr>
    </w:div>
    <w:div w:id="507908609">
      <w:bodyDiv w:val="1"/>
      <w:marLeft w:val="0"/>
      <w:marRight w:val="0"/>
      <w:marTop w:val="0"/>
      <w:marBottom w:val="0"/>
      <w:divBdr>
        <w:top w:val="none" w:sz="0" w:space="0" w:color="auto"/>
        <w:left w:val="none" w:sz="0" w:space="0" w:color="auto"/>
        <w:bottom w:val="none" w:sz="0" w:space="0" w:color="auto"/>
        <w:right w:val="none" w:sz="0" w:space="0" w:color="auto"/>
      </w:divBdr>
    </w:div>
    <w:div w:id="507986415">
      <w:bodyDiv w:val="1"/>
      <w:marLeft w:val="0"/>
      <w:marRight w:val="0"/>
      <w:marTop w:val="0"/>
      <w:marBottom w:val="0"/>
      <w:divBdr>
        <w:top w:val="none" w:sz="0" w:space="0" w:color="auto"/>
        <w:left w:val="none" w:sz="0" w:space="0" w:color="auto"/>
        <w:bottom w:val="none" w:sz="0" w:space="0" w:color="auto"/>
        <w:right w:val="none" w:sz="0" w:space="0" w:color="auto"/>
      </w:divBdr>
    </w:div>
    <w:div w:id="507988943">
      <w:bodyDiv w:val="1"/>
      <w:marLeft w:val="0"/>
      <w:marRight w:val="0"/>
      <w:marTop w:val="0"/>
      <w:marBottom w:val="0"/>
      <w:divBdr>
        <w:top w:val="none" w:sz="0" w:space="0" w:color="auto"/>
        <w:left w:val="none" w:sz="0" w:space="0" w:color="auto"/>
        <w:bottom w:val="none" w:sz="0" w:space="0" w:color="auto"/>
        <w:right w:val="none" w:sz="0" w:space="0" w:color="auto"/>
      </w:divBdr>
    </w:div>
    <w:div w:id="508106018">
      <w:bodyDiv w:val="1"/>
      <w:marLeft w:val="0"/>
      <w:marRight w:val="0"/>
      <w:marTop w:val="0"/>
      <w:marBottom w:val="0"/>
      <w:divBdr>
        <w:top w:val="none" w:sz="0" w:space="0" w:color="auto"/>
        <w:left w:val="none" w:sz="0" w:space="0" w:color="auto"/>
        <w:bottom w:val="none" w:sz="0" w:space="0" w:color="auto"/>
        <w:right w:val="none" w:sz="0" w:space="0" w:color="auto"/>
      </w:divBdr>
    </w:div>
    <w:div w:id="508132706">
      <w:bodyDiv w:val="1"/>
      <w:marLeft w:val="0"/>
      <w:marRight w:val="0"/>
      <w:marTop w:val="0"/>
      <w:marBottom w:val="0"/>
      <w:divBdr>
        <w:top w:val="none" w:sz="0" w:space="0" w:color="auto"/>
        <w:left w:val="none" w:sz="0" w:space="0" w:color="auto"/>
        <w:bottom w:val="none" w:sz="0" w:space="0" w:color="auto"/>
        <w:right w:val="none" w:sz="0" w:space="0" w:color="auto"/>
      </w:divBdr>
    </w:div>
    <w:div w:id="508132900">
      <w:bodyDiv w:val="1"/>
      <w:marLeft w:val="0"/>
      <w:marRight w:val="0"/>
      <w:marTop w:val="0"/>
      <w:marBottom w:val="0"/>
      <w:divBdr>
        <w:top w:val="none" w:sz="0" w:space="0" w:color="auto"/>
        <w:left w:val="none" w:sz="0" w:space="0" w:color="auto"/>
        <w:bottom w:val="none" w:sz="0" w:space="0" w:color="auto"/>
        <w:right w:val="none" w:sz="0" w:space="0" w:color="auto"/>
      </w:divBdr>
    </w:div>
    <w:div w:id="508179484">
      <w:bodyDiv w:val="1"/>
      <w:marLeft w:val="0"/>
      <w:marRight w:val="0"/>
      <w:marTop w:val="0"/>
      <w:marBottom w:val="0"/>
      <w:divBdr>
        <w:top w:val="none" w:sz="0" w:space="0" w:color="auto"/>
        <w:left w:val="none" w:sz="0" w:space="0" w:color="auto"/>
        <w:bottom w:val="none" w:sz="0" w:space="0" w:color="auto"/>
        <w:right w:val="none" w:sz="0" w:space="0" w:color="auto"/>
      </w:divBdr>
    </w:div>
    <w:div w:id="508251840">
      <w:bodyDiv w:val="1"/>
      <w:marLeft w:val="0"/>
      <w:marRight w:val="0"/>
      <w:marTop w:val="0"/>
      <w:marBottom w:val="0"/>
      <w:divBdr>
        <w:top w:val="none" w:sz="0" w:space="0" w:color="auto"/>
        <w:left w:val="none" w:sz="0" w:space="0" w:color="auto"/>
        <w:bottom w:val="none" w:sz="0" w:space="0" w:color="auto"/>
        <w:right w:val="none" w:sz="0" w:space="0" w:color="auto"/>
      </w:divBdr>
    </w:div>
    <w:div w:id="508329499">
      <w:bodyDiv w:val="1"/>
      <w:marLeft w:val="0"/>
      <w:marRight w:val="0"/>
      <w:marTop w:val="0"/>
      <w:marBottom w:val="0"/>
      <w:divBdr>
        <w:top w:val="none" w:sz="0" w:space="0" w:color="auto"/>
        <w:left w:val="none" w:sz="0" w:space="0" w:color="auto"/>
        <w:bottom w:val="none" w:sz="0" w:space="0" w:color="auto"/>
        <w:right w:val="none" w:sz="0" w:space="0" w:color="auto"/>
      </w:divBdr>
    </w:div>
    <w:div w:id="508370704">
      <w:bodyDiv w:val="1"/>
      <w:marLeft w:val="0"/>
      <w:marRight w:val="0"/>
      <w:marTop w:val="0"/>
      <w:marBottom w:val="0"/>
      <w:divBdr>
        <w:top w:val="none" w:sz="0" w:space="0" w:color="auto"/>
        <w:left w:val="none" w:sz="0" w:space="0" w:color="auto"/>
        <w:bottom w:val="none" w:sz="0" w:space="0" w:color="auto"/>
        <w:right w:val="none" w:sz="0" w:space="0" w:color="auto"/>
      </w:divBdr>
    </w:div>
    <w:div w:id="508523162">
      <w:bodyDiv w:val="1"/>
      <w:marLeft w:val="0"/>
      <w:marRight w:val="0"/>
      <w:marTop w:val="0"/>
      <w:marBottom w:val="0"/>
      <w:divBdr>
        <w:top w:val="none" w:sz="0" w:space="0" w:color="auto"/>
        <w:left w:val="none" w:sz="0" w:space="0" w:color="auto"/>
        <w:bottom w:val="none" w:sz="0" w:space="0" w:color="auto"/>
        <w:right w:val="none" w:sz="0" w:space="0" w:color="auto"/>
      </w:divBdr>
    </w:div>
    <w:div w:id="508523992">
      <w:bodyDiv w:val="1"/>
      <w:marLeft w:val="0"/>
      <w:marRight w:val="0"/>
      <w:marTop w:val="0"/>
      <w:marBottom w:val="0"/>
      <w:divBdr>
        <w:top w:val="none" w:sz="0" w:space="0" w:color="auto"/>
        <w:left w:val="none" w:sz="0" w:space="0" w:color="auto"/>
        <w:bottom w:val="none" w:sz="0" w:space="0" w:color="auto"/>
        <w:right w:val="none" w:sz="0" w:space="0" w:color="auto"/>
      </w:divBdr>
    </w:div>
    <w:div w:id="508524036">
      <w:bodyDiv w:val="1"/>
      <w:marLeft w:val="0"/>
      <w:marRight w:val="0"/>
      <w:marTop w:val="0"/>
      <w:marBottom w:val="0"/>
      <w:divBdr>
        <w:top w:val="none" w:sz="0" w:space="0" w:color="auto"/>
        <w:left w:val="none" w:sz="0" w:space="0" w:color="auto"/>
        <w:bottom w:val="none" w:sz="0" w:space="0" w:color="auto"/>
        <w:right w:val="none" w:sz="0" w:space="0" w:color="auto"/>
      </w:divBdr>
    </w:div>
    <w:div w:id="508525636">
      <w:bodyDiv w:val="1"/>
      <w:marLeft w:val="0"/>
      <w:marRight w:val="0"/>
      <w:marTop w:val="0"/>
      <w:marBottom w:val="0"/>
      <w:divBdr>
        <w:top w:val="none" w:sz="0" w:space="0" w:color="auto"/>
        <w:left w:val="none" w:sz="0" w:space="0" w:color="auto"/>
        <w:bottom w:val="none" w:sz="0" w:space="0" w:color="auto"/>
        <w:right w:val="none" w:sz="0" w:space="0" w:color="auto"/>
      </w:divBdr>
    </w:div>
    <w:div w:id="508645123">
      <w:bodyDiv w:val="1"/>
      <w:marLeft w:val="0"/>
      <w:marRight w:val="0"/>
      <w:marTop w:val="0"/>
      <w:marBottom w:val="0"/>
      <w:divBdr>
        <w:top w:val="none" w:sz="0" w:space="0" w:color="auto"/>
        <w:left w:val="none" w:sz="0" w:space="0" w:color="auto"/>
        <w:bottom w:val="none" w:sz="0" w:space="0" w:color="auto"/>
        <w:right w:val="none" w:sz="0" w:space="0" w:color="auto"/>
      </w:divBdr>
    </w:div>
    <w:div w:id="508909832">
      <w:bodyDiv w:val="1"/>
      <w:marLeft w:val="0"/>
      <w:marRight w:val="0"/>
      <w:marTop w:val="0"/>
      <w:marBottom w:val="0"/>
      <w:divBdr>
        <w:top w:val="none" w:sz="0" w:space="0" w:color="auto"/>
        <w:left w:val="none" w:sz="0" w:space="0" w:color="auto"/>
        <w:bottom w:val="none" w:sz="0" w:space="0" w:color="auto"/>
        <w:right w:val="none" w:sz="0" w:space="0" w:color="auto"/>
      </w:divBdr>
    </w:div>
    <w:div w:id="508910628">
      <w:bodyDiv w:val="1"/>
      <w:marLeft w:val="0"/>
      <w:marRight w:val="0"/>
      <w:marTop w:val="0"/>
      <w:marBottom w:val="0"/>
      <w:divBdr>
        <w:top w:val="none" w:sz="0" w:space="0" w:color="auto"/>
        <w:left w:val="none" w:sz="0" w:space="0" w:color="auto"/>
        <w:bottom w:val="none" w:sz="0" w:space="0" w:color="auto"/>
        <w:right w:val="none" w:sz="0" w:space="0" w:color="auto"/>
      </w:divBdr>
    </w:div>
    <w:div w:id="508910660">
      <w:bodyDiv w:val="1"/>
      <w:marLeft w:val="0"/>
      <w:marRight w:val="0"/>
      <w:marTop w:val="0"/>
      <w:marBottom w:val="0"/>
      <w:divBdr>
        <w:top w:val="none" w:sz="0" w:space="0" w:color="auto"/>
        <w:left w:val="none" w:sz="0" w:space="0" w:color="auto"/>
        <w:bottom w:val="none" w:sz="0" w:space="0" w:color="auto"/>
        <w:right w:val="none" w:sz="0" w:space="0" w:color="auto"/>
      </w:divBdr>
    </w:div>
    <w:div w:id="508911527">
      <w:bodyDiv w:val="1"/>
      <w:marLeft w:val="0"/>
      <w:marRight w:val="0"/>
      <w:marTop w:val="0"/>
      <w:marBottom w:val="0"/>
      <w:divBdr>
        <w:top w:val="none" w:sz="0" w:space="0" w:color="auto"/>
        <w:left w:val="none" w:sz="0" w:space="0" w:color="auto"/>
        <w:bottom w:val="none" w:sz="0" w:space="0" w:color="auto"/>
        <w:right w:val="none" w:sz="0" w:space="0" w:color="auto"/>
      </w:divBdr>
    </w:div>
    <w:div w:id="509176571">
      <w:bodyDiv w:val="1"/>
      <w:marLeft w:val="0"/>
      <w:marRight w:val="0"/>
      <w:marTop w:val="0"/>
      <w:marBottom w:val="0"/>
      <w:divBdr>
        <w:top w:val="none" w:sz="0" w:space="0" w:color="auto"/>
        <w:left w:val="none" w:sz="0" w:space="0" w:color="auto"/>
        <w:bottom w:val="none" w:sz="0" w:space="0" w:color="auto"/>
        <w:right w:val="none" w:sz="0" w:space="0" w:color="auto"/>
      </w:divBdr>
    </w:div>
    <w:div w:id="509291855">
      <w:bodyDiv w:val="1"/>
      <w:marLeft w:val="0"/>
      <w:marRight w:val="0"/>
      <w:marTop w:val="0"/>
      <w:marBottom w:val="0"/>
      <w:divBdr>
        <w:top w:val="none" w:sz="0" w:space="0" w:color="auto"/>
        <w:left w:val="none" w:sz="0" w:space="0" w:color="auto"/>
        <w:bottom w:val="none" w:sz="0" w:space="0" w:color="auto"/>
        <w:right w:val="none" w:sz="0" w:space="0" w:color="auto"/>
      </w:divBdr>
    </w:div>
    <w:div w:id="509295234">
      <w:bodyDiv w:val="1"/>
      <w:marLeft w:val="0"/>
      <w:marRight w:val="0"/>
      <w:marTop w:val="0"/>
      <w:marBottom w:val="0"/>
      <w:divBdr>
        <w:top w:val="none" w:sz="0" w:space="0" w:color="auto"/>
        <w:left w:val="none" w:sz="0" w:space="0" w:color="auto"/>
        <w:bottom w:val="none" w:sz="0" w:space="0" w:color="auto"/>
        <w:right w:val="none" w:sz="0" w:space="0" w:color="auto"/>
      </w:divBdr>
    </w:div>
    <w:div w:id="509412813">
      <w:bodyDiv w:val="1"/>
      <w:marLeft w:val="0"/>
      <w:marRight w:val="0"/>
      <w:marTop w:val="0"/>
      <w:marBottom w:val="0"/>
      <w:divBdr>
        <w:top w:val="none" w:sz="0" w:space="0" w:color="auto"/>
        <w:left w:val="none" w:sz="0" w:space="0" w:color="auto"/>
        <w:bottom w:val="none" w:sz="0" w:space="0" w:color="auto"/>
        <w:right w:val="none" w:sz="0" w:space="0" w:color="auto"/>
      </w:divBdr>
    </w:div>
    <w:div w:id="509612437">
      <w:bodyDiv w:val="1"/>
      <w:marLeft w:val="0"/>
      <w:marRight w:val="0"/>
      <w:marTop w:val="0"/>
      <w:marBottom w:val="0"/>
      <w:divBdr>
        <w:top w:val="none" w:sz="0" w:space="0" w:color="auto"/>
        <w:left w:val="none" w:sz="0" w:space="0" w:color="auto"/>
        <w:bottom w:val="none" w:sz="0" w:space="0" w:color="auto"/>
        <w:right w:val="none" w:sz="0" w:space="0" w:color="auto"/>
      </w:divBdr>
    </w:div>
    <w:div w:id="509955579">
      <w:bodyDiv w:val="1"/>
      <w:marLeft w:val="0"/>
      <w:marRight w:val="0"/>
      <w:marTop w:val="0"/>
      <w:marBottom w:val="0"/>
      <w:divBdr>
        <w:top w:val="none" w:sz="0" w:space="0" w:color="auto"/>
        <w:left w:val="none" w:sz="0" w:space="0" w:color="auto"/>
        <w:bottom w:val="none" w:sz="0" w:space="0" w:color="auto"/>
        <w:right w:val="none" w:sz="0" w:space="0" w:color="auto"/>
      </w:divBdr>
    </w:div>
    <w:div w:id="510024006">
      <w:bodyDiv w:val="1"/>
      <w:marLeft w:val="0"/>
      <w:marRight w:val="0"/>
      <w:marTop w:val="0"/>
      <w:marBottom w:val="0"/>
      <w:divBdr>
        <w:top w:val="none" w:sz="0" w:space="0" w:color="auto"/>
        <w:left w:val="none" w:sz="0" w:space="0" w:color="auto"/>
        <w:bottom w:val="none" w:sz="0" w:space="0" w:color="auto"/>
        <w:right w:val="none" w:sz="0" w:space="0" w:color="auto"/>
      </w:divBdr>
    </w:div>
    <w:div w:id="510142412">
      <w:bodyDiv w:val="1"/>
      <w:marLeft w:val="0"/>
      <w:marRight w:val="0"/>
      <w:marTop w:val="0"/>
      <w:marBottom w:val="0"/>
      <w:divBdr>
        <w:top w:val="none" w:sz="0" w:space="0" w:color="auto"/>
        <w:left w:val="none" w:sz="0" w:space="0" w:color="auto"/>
        <w:bottom w:val="none" w:sz="0" w:space="0" w:color="auto"/>
        <w:right w:val="none" w:sz="0" w:space="0" w:color="auto"/>
      </w:divBdr>
    </w:div>
    <w:div w:id="510216070">
      <w:bodyDiv w:val="1"/>
      <w:marLeft w:val="0"/>
      <w:marRight w:val="0"/>
      <w:marTop w:val="0"/>
      <w:marBottom w:val="0"/>
      <w:divBdr>
        <w:top w:val="none" w:sz="0" w:space="0" w:color="auto"/>
        <w:left w:val="none" w:sz="0" w:space="0" w:color="auto"/>
        <w:bottom w:val="none" w:sz="0" w:space="0" w:color="auto"/>
        <w:right w:val="none" w:sz="0" w:space="0" w:color="auto"/>
      </w:divBdr>
    </w:div>
    <w:div w:id="510217234">
      <w:bodyDiv w:val="1"/>
      <w:marLeft w:val="0"/>
      <w:marRight w:val="0"/>
      <w:marTop w:val="0"/>
      <w:marBottom w:val="0"/>
      <w:divBdr>
        <w:top w:val="none" w:sz="0" w:space="0" w:color="auto"/>
        <w:left w:val="none" w:sz="0" w:space="0" w:color="auto"/>
        <w:bottom w:val="none" w:sz="0" w:space="0" w:color="auto"/>
        <w:right w:val="none" w:sz="0" w:space="0" w:color="auto"/>
      </w:divBdr>
    </w:div>
    <w:div w:id="510217349">
      <w:bodyDiv w:val="1"/>
      <w:marLeft w:val="0"/>
      <w:marRight w:val="0"/>
      <w:marTop w:val="0"/>
      <w:marBottom w:val="0"/>
      <w:divBdr>
        <w:top w:val="none" w:sz="0" w:space="0" w:color="auto"/>
        <w:left w:val="none" w:sz="0" w:space="0" w:color="auto"/>
        <w:bottom w:val="none" w:sz="0" w:space="0" w:color="auto"/>
        <w:right w:val="none" w:sz="0" w:space="0" w:color="auto"/>
      </w:divBdr>
    </w:div>
    <w:div w:id="510223593">
      <w:bodyDiv w:val="1"/>
      <w:marLeft w:val="0"/>
      <w:marRight w:val="0"/>
      <w:marTop w:val="0"/>
      <w:marBottom w:val="0"/>
      <w:divBdr>
        <w:top w:val="none" w:sz="0" w:space="0" w:color="auto"/>
        <w:left w:val="none" w:sz="0" w:space="0" w:color="auto"/>
        <w:bottom w:val="none" w:sz="0" w:space="0" w:color="auto"/>
        <w:right w:val="none" w:sz="0" w:space="0" w:color="auto"/>
      </w:divBdr>
    </w:div>
    <w:div w:id="510265688">
      <w:bodyDiv w:val="1"/>
      <w:marLeft w:val="0"/>
      <w:marRight w:val="0"/>
      <w:marTop w:val="0"/>
      <w:marBottom w:val="0"/>
      <w:divBdr>
        <w:top w:val="none" w:sz="0" w:space="0" w:color="auto"/>
        <w:left w:val="none" w:sz="0" w:space="0" w:color="auto"/>
        <w:bottom w:val="none" w:sz="0" w:space="0" w:color="auto"/>
        <w:right w:val="none" w:sz="0" w:space="0" w:color="auto"/>
      </w:divBdr>
    </w:div>
    <w:div w:id="510338852">
      <w:bodyDiv w:val="1"/>
      <w:marLeft w:val="0"/>
      <w:marRight w:val="0"/>
      <w:marTop w:val="0"/>
      <w:marBottom w:val="0"/>
      <w:divBdr>
        <w:top w:val="none" w:sz="0" w:space="0" w:color="auto"/>
        <w:left w:val="none" w:sz="0" w:space="0" w:color="auto"/>
        <w:bottom w:val="none" w:sz="0" w:space="0" w:color="auto"/>
        <w:right w:val="none" w:sz="0" w:space="0" w:color="auto"/>
      </w:divBdr>
    </w:div>
    <w:div w:id="510342824">
      <w:bodyDiv w:val="1"/>
      <w:marLeft w:val="0"/>
      <w:marRight w:val="0"/>
      <w:marTop w:val="0"/>
      <w:marBottom w:val="0"/>
      <w:divBdr>
        <w:top w:val="none" w:sz="0" w:space="0" w:color="auto"/>
        <w:left w:val="none" w:sz="0" w:space="0" w:color="auto"/>
        <w:bottom w:val="none" w:sz="0" w:space="0" w:color="auto"/>
        <w:right w:val="none" w:sz="0" w:space="0" w:color="auto"/>
      </w:divBdr>
    </w:div>
    <w:div w:id="510418466">
      <w:bodyDiv w:val="1"/>
      <w:marLeft w:val="0"/>
      <w:marRight w:val="0"/>
      <w:marTop w:val="0"/>
      <w:marBottom w:val="0"/>
      <w:divBdr>
        <w:top w:val="none" w:sz="0" w:space="0" w:color="auto"/>
        <w:left w:val="none" w:sz="0" w:space="0" w:color="auto"/>
        <w:bottom w:val="none" w:sz="0" w:space="0" w:color="auto"/>
        <w:right w:val="none" w:sz="0" w:space="0" w:color="auto"/>
      </w:divBdr>
    </w:div>
    <w:div w:id="510489102">
      <w:bodyDiv w:val="1"/>
      <w:marLeft w:val="0"/>
      <w:marRight w:val="0"/>
      <w:marTop w:val="0"/>
      <w:marBottom w:val="0"/>
      <w:divBdr>
        <w:top w:val="none" w:sz="0" w:space="0" w:color="auto"/>
        <w:left w:val="none" w:sz="0" w:space="0" w:color="auto"/>
        <w:bottom w:val="none" w:sz="0" w:space="0" w:color="auto"/>
        <w:right w:val="none" w:sz="0" w:space="0" w:color="auto"/>
      </w:divBdr>
    </w:div>
    <w:div w:id="510530971">
      <w:bodyDiv w:val="1"/>
      <w:marLeft w:val="0"/>
      <w:marRight w:val="0"/>
      <w:marTop w:val="0"/>
      <w:marBottom w:val="0"/>
      <w:divBdr>
        <w:top w:val="none" w:sz="0" w:space="0" w:color="auto"/>
        <w:left w:val="none" w:sz="0" w:space="0" w:color="auto"/>
        <w:bottom w:val="none" w:sz="0" w:space="0" w:color="auto"/>
        <w:right w:val="none" w:sz="0" w:space="0" w:color="auto"/>
      </w:divBdr>
    </w:div>
    <w:div w:id="510605429">
      <w:bodyDiv w:val="1"/>
      <w:marLeft w:val="0"/>
      <w:marRight w:val="0"/>
      <w:marTop w:val="0"/>
      <w:marBottom w:val="0"/>
      <w:divBdr>
        <w:top w:val="none" w:sz="0" w:space="0" w:color="auto"/>
        <w:left w:val="none" w:sz="0" w:space="0" w:color="auto"/>
        <w:bottom w:val="none" w:sz="0" w:space="0" w:color="auto"/>
        <w:right w:val="none" w:sz="0" w:space="0" w:color="auto"/>
      </w:divBdr>
    </w:div>
    <w:div w:id="510754318">
      <w:bodyDiv w:val="1"/>
      <w:marLeft w:val="0"/>
      <w:marRight w:val="0"/>
      <w:marTop w:val="0"/>
      <w:marBottom w:val="0"/>
      <w:divBdr>
        <w:top w:val="none" w:sz="0" w:space="0" w:color="auto"/>
        <w:left w:val="none" w:sz="0" w:space="0" w:color="auto"/>
        <w:bottom w:val="none" w:sz="0" w:space="0" w:color="auto"/>
        <w:right w:val="none" w:sz="0" w:space="0" w:color="auto"/>
      </w:divBdr>
    </w:div>
    <w:div w:id="510796420">
      <w:bodyDiv w:val="1"/>
      <w:marLeft w:val="0"/>
      <w:marRight w:val="0"/>
      <w:marTop w:val="0"/>
      <w:marBottom w:val="0"/>
      <w:divBdr>
        <w:top w:val="none" w:sz="0" w:space="0" w:color="auto"/>
        <w:left w:val="none" w:sz="0" w:space="0" w:color="auto"/>
        <w:bottom w:val="none" w:sz="0" w:space="0" w:color="auto"/>
        <w:right w:val="none" w:sz="0" w:space="0" w:color="auto"/>
      </w:divBdr>
    </w:div>
    <w:div w:id="510874025">
      <w:bodyDiv w:val="1"/>
      <w:marLeft w:val="0"/>
      <w:marRight w:val="0"/>
      <w:marTop w:val="0"/>
      <w:marBottom w:val="0"/>
      <w:divBdr>
        <w:top w:val="none" w:sz="0" w:space="0" w:color="auto"/>
        <w:left w:val="none" w:sz="0" w:space="0" w:color="auto"/>
        <w:bottom w:val="none" w:sz="0" w:space="0" w:color="auto"/>
        <w:right w:val="none" w:sz="0" w:space="0" w:color="auto"/>
      </w:divBdr>
    </w:div>
    <w:div w:id="510920912">
      <w:bodyDiv w:val="1"/>
      <w:marLeft w:val="0"/>
      <w:marRight w:val="0"/>
      <w:marTop w:val="0"/>
      <w:marBottom w:val="0"/>
      <w:divBdr>
        <w:top w:val="none" w:sz="0" w:space="0" w:color="auto"/>
        <w:left w:val="none" w:sz="0" w:space="0" w:color="auto"/>
        <w:bottom w:val="none" w:sz="0" w:space="0" w:color="auto"/>
        <w:right w:val="none" w:sz="0" w:space="0" w:color="auto"/>
      </w:divBdr>
    </w:div>
    <w:div w:id="510992627">
      <w:bodyDiv w:val="1"/>
      <w:marLeft w:val="0"/>
      <w:marRight w:val="0"/>
      <w:marTop w:val="0"/>
      <w:marBottom w:val="0"/>
      <w:divBdr>
        <w:top w:val="none" w:sz="0" w:space="0" w:color="auto"/>
        <w:left w:val="none" w:sz="0" w:space="0" w:color="auto"/>
        <w:bottom w:val="none" w:sz="0" w:space="0" w:color="auto"/>
        <w:right w:val="none" w:sz="0" w:space="0" w:color="auto"/>
      </w:divBdr>
    </w:div>
    <w:div w:id="511261691">
      <w:bodyDiv w:val="1"/>
      <w:marLeft w:val="0"/>
      <w:marRight w:val="0"/>
      <w:marTop w:val="0"/>
      <w:marBottom w:val="0"/>
      <w:divBdr>
        <w:top w:val="none" w:sz="0" w:space="0" w:color="auto"/>
        <w:left w:val="none" w:sz="0" w:space="0" w:color="auto"/>
        <w:bottom w:val="none" w:sz="0" w:space="0" w:color="auto"/>
        <w:right w:val="none" w:sz="0" w:space="0" w:color="auto"/>
      </w:divBdr>
    </w:div>
    <w:div w:id="511263418">
      <w:bodyDiv w:val="1"/>
      <w:marLeft w:val="0"/>
      <w:marRight w:val="0"/>
      <w:marTop w:val="0"/>
      <w:marBottom w:val="0"/>
      <w:divBdr>
        <w:top w:val="none" w:sz="0" w:space="0" w:color="auto"/>
        <w:left w:val="none" w:sz="0" w:space="0" w:color="auto"/>
        <w:bottom w:val="none" w:sz="0" w:space="0" w:color="auto"/>
        <w:right w:val="none" w:sz="0" w:space="0" w:color="auto"/>
      </w:divBdr>
    </w:div>
    <w:div w:id="511460613">
      <w:bodyDiv w:val="1"/>
      <w:marLeft w:val="0"/>
      <w:marRight w:val="0"/>
      <w:marTop w:val="0"/>
      <w:marBottom w:val="0"/>
      <w:divBdr>
        <w:top w:val="none" w:sz="0" w:space="0" w:color="auto"/>
        <w:left w:val="none" w:sz="0" w:space="0" w:color="auto"/>
        <w:bottom w:val="none" w:sz="0" w:space="0" w:color="auto"/>
        <w:right w:val="none" w:sz="0" w:space="0" w:color="auto"/>
      </w:divBdr>
    </w:div>
    <w:div w:id="511578646">
      <w:bodyDiv w:val="1"/>
      <w:marLeft w:val="0"/>
      <w:marRight w:val="0"/>
      <w:marTop w:val="0"/>
      <w:marBottom w:val="0"/>
      <w:divBdr>
        <w:top w:val="none" w:sz="0" w:space="0" w:color="auto"/>
        <w:left w:val="none" w:sz="0" w:space="0" w:color="auto"/>
        <w:bottom w:val="none" w:sz="0" w:space="0" w:color="auto"/>
        <w:right w:val="none" w:sz="0" w:space="0" w:color="auto"/>
      </w:divBdr>
    </w:div>
    <w:div w:id="511645196">
      <w:bodyDiv w:val="1"/>
      <w:marLeft w:val="0"/>
      <w:marRight w:val="0"/>
      <w:marTop w:val="0"/>
      <w:marBottom w:val="0"/>
      <w:divBdr>
        <w:top w:val="none" w:sz="0" w:space="0" w:color="auto"/>
        <w:left w:val="none" w:sz="0" w:space="0" w:color="auto"/>
        <w:bottom w:val="none" w:sz="0" w:space="0" w:color="auto"/>
        <w:right w:val="none" w:sz="0" w:space="0" w:color="auto"/>
      </w:divBdr>
    </w:div>
    <w:div w:id="511651524">
      <w:bodyDiv w:val="1"/>
      <w:marLeft w:val="0"/>
      <w:marRight w:val="0"/>
      <w:marTop w:val="0"/>
      <w:marBottom w:val="0"/>
      <w:divBdr>
        <w:top w:val="none" w:sz="0" w:space="0" w:color="auto"/>
        <w:left w:val="none" w:sz="0" w:space="0" w:color="auto"/>
        <w:bottom w:val="none" w:sz="0" w:space="0" w:color="auto"/>
        <w:right w:val="none" w:sz="0" w:space="0" w:color="auto"/>
      </w:divBdr>
    </w:div>
    <w:div w:id="511721697">
      <w:bodyDiv w:val="1"/>
      <w:marLeft w:val="0"/>
      <w:marRight w:val="0"/>
      <w:marTop w:val="0"/>
      <w:marBottom w:val="0"/>
      <w:divBdr>
        <w:top w:val="none" w:sz="0" w:space="0" w:color="auto"/>
        <w:left w:val="none" w:sz="0" w:space="0" w:color="auto"/>
        <w:bottom w:val="none" w:sz="0" w:space="0" w:color="auto"/>
        <w:right w:val="none" w:sz="0" w:space="0" w:color="auto"/>
      </w:divBdr>
    </w:div>
    <w:div w:id="511723483">
      <w:bodyDiv w:val="1"/>
      <w:marLeft w:val="0"/>
      <w:marRight w:val="0"/>
      <w:marTop w:val="0"/>
      <w:marBottom w:val="0"/>
      <w:divBdr>
        <w:top w:val="none" w:sz="0" w:space="0" w:color="auto"/>
        <w:left w:val="none" w:sz="0" w:space="0" w:color="auto"/>
        <w:bottom w:val="none" w:sz="0" w:space="0" w:color="auto"/>
        <w:right w:val="none" w:sz="0" w:space="0" w:color="auto"/>
      </w:divBdr>
    </w:div>
    <w:div w:id="511840191">
      <w:bodyDiv w:val="1"/>
      <w:marLeft w:val="0"/>
      <w:marRight w:val="0"/>
      <w:marTop w:val="0"/>
      <w:marBottom w:val="0"/>
      <w:divBdr>
        <w:top w:val="none" w:sz="0" w:space="0" w:color="auto"/>
        <w:left w:val="none" w:sz="0" w:space="0" w:color="auto"/>
        <w:bottom w:val="none" w:sz="0" w:space="0" w:color="auto"/>
        <w:right w:val="none" w:sz="0" w:space="0" w:color="auto"/>
      </w:divBdr>
    </w:div>
    <w:div w:id="511840726">
      <w:bodyDiv w:val="1"/>
      <w:marLeft w:val="0"/>
      <w:marRight w:val="0"/>
      <w:marTop w:val="0"/>
      <w:marBottom w:val="0"/>
      <w:divBdr>
        <w:top w:val="none" w:sz="0" w:space="0" w:color="auto"/>
        <w:left w:val="none" w:sz="0" w:space="0" w:color="auto"/>
        <w:bottom w:val="none" w:sz="0" w:space="0" w:color="auto"/>
        <w:right w:val="none" w:sz="0" w:space="0" w:color="auto"/>
      </w:divBdr>
    </w:div>
    <w:div w:id="511995643">
      <w:bodyDiv w:val="1"/>
      <w:marLeft w:val="0"/>
      <w:marRight w:val="0"/>
      <w:marTop w:val="0"/>
      <w:marBottom w:val="0"/>
      <w:divBdr>
        <w:top w:val="none" w:sz="0" w:space="0" w:color="auto"/>
        <w:left w:val="none" w:sz="0" w:space="0" w:color="auto"/>
        <w:bottom w:val="none" w:sz="0" w:space="0" w:color="auto"/>
        <w:right w:val="none" w:sz="0" w:space="0" w:color="auto"/>
      </w:divBdr>
    </w:div>
    <w:div w:id="512036529">
      <w:bodyDiv w:val="1"/>
      <w:marLeft w:val="0"/>
      <w:marRight w:val="0"/>
      <w:marTop w:val="0"/>
      <w:marBottom w:val="0"/>
      <w:divBdr>
        <w:top w:val="none" w:sz="0" w:space="0" w:color="auto"/>
        <w:left w:val="none" w:sz="0" w:space="0" w:color="auto"/>
        <w:bottom w:val="none" w:sz="0" w:space="0" w:color="auto"/>
        <w:right w:val="none" w:sz="0" w:space="0" w:color="auto"/>
      </w:divBdr>
    </w:div>
    <w:div w:id="512260400">
      <w:bodyDiv w:val="1"/>
      <w:marLeft w:val="0"/>
      <w:marRight w:val="0"/>
      <w:marTop w:val="0"/>
      <w:marBottom w:val="0"/>
      <w:divBdr>
        <w:top w:val="none" w:sz="0" w:space="0" w:color="auto"/>
        <w:left w:val="none" w:sz="0" w:space="0" w:color="auto"/>
        <w:bottom w:val="none" w:sz="0" w:space="0" w:color="auto"/>
        <w:right w:val="none" w:sz="0" w:space="0" w:color="auto"/>
      </w:divBdr>
    </w:div>
    <w:div w:id="512261475">
      <w:bodyDiv w:val="1"/>
      <w:marLeft w:val="0"/>
      <w:marRight w:val="0"/>
      <w:marTop w:val="0"/>
      <w:marBottom w:val="0"/>
      <w:divBdr>
        <w:top w:val="none" w:sz="0" w:space="0" w:color="auto"/>
        <w:left w:val="none" w:sz="0" w:space="0" w:color="auto"/>
        <w:bottom w:val="none" w:sz="0" w:space="0" w:color="auto"/>
        <w:right w:val="none" w:sz="0" w:space="0" w:color="auto"/>
      </w:divBdr>
    </w:div>
    <w:div w:id="512304081">
      <w:bodyDiv w:val="1"/>
      <w:marLeft w:val="0"/>
      <w:marRight w:val="0"/>
      <w:marTop w:val="0"/>
      <w:marBottom w:val="0"/>
      <w:divBdr>
        <w:top w:val="none" w:sz="0" w:space="0" w:color="auto"/>
        <w:left w:val="none" w:sz="0" w:space="0" w:color="auto"/>
        <w:bottom w:val="none" w:sz="0" w:space="0" w:color="auto"/>
        <w:right w:val="none" w:sz="0" w:space="0" w:color="auto"/>
      </w:divBdr>
    </w:div>
    <w:div w:id="512308260">
      <w:bodyDiv w:val="1"/>
      <w:marLeft w:val="0"/>
      <w:marRight w:val="0"/>
      <w:marTop w:val="0"/>
      <w:marBottom w:val="0"/>
      <w:divBdr>
        <w:top w:val="none" w:sz="0" w:space="0" w:color="auto"/>
        <w:left w:val="none" w:sz="0" w:space="0" w:color="auto"/>
        <w:bottom w:val="none" w:sz="0" w:space="0" w:color="auto"/>
        <w:right w:val="none" w:sz="0" w:space="0" w:color="auto"/>
      </w:divBdr>
    </w:div>
    <w:div w:id="512450993">
      <w:bodyDiv w:val="1"/>
      <w:marLeft w:val="0"/>
      <w:marRight w:val="0"/>
      <w:marTop w:val="0"/>
      <w:marBottom w:val="0"/>
      <w:divBdr>
        <w:top w:val="none" w:sz="0" w:space="0" w:color="auto"/>
        <w:left w:val="none" w:sz="0" w:space="0" w:color="auto"/>
        <w:bottom w:val="none" w:sz="0" w:space="0" w:color="auto"/>
        <w:right w:val="none" w:sz="0" w:space="0" w:color="auto"/>
      </w:divBdr>
    </w:div>
    <w:div w:id="512455840">
      <w:bodyDiv w:val="1"/>
      <w:marLeft w:val="0"/>
      <w:marRight w:val="0"/>
      <w:marTop w:val="0"/>
      <w:marBottom w:val="0"/>
      <w:divBdr>
        <w:top w:val="none" w:sz="0" w:space="0" w:color="auto"/>
        <w:left w:val="none" w:sz="0" w:space="0" w:color="auto"/>
        <w:bottom w:val="none" w:sz="0" w:space="0" w:color="auto"/>
        <w:right w:val="none" w:sz="0" w:space="0" w:color="auto"/>
      </w:divBdr>
    </w:div>
    <w:div w:id="512501221">
      <w:bodyDiv w:val="1"/>
      <w:marLeft w:val="0"/>
      <w:marRight w:val="0"/>
      <w:marTop w:val="0"/>
      <w:marBottom w:val="0"/>
      <w:divBdr>
        <w:top w:val="none" w:sz="0" w:space="0" w:color="auto"/>
        <w:left w:val="none" w:sz="0" w:space="0" w:color="auto"/>
        <w:bottom w:val="none" w:sz="0" w:space="0" w:color="auto"/>
        <w:right w:val="none" w:sz="0" w:space="0" w:color="auto"/>
      </w:divBdr>
    </w:div>
    <w:div w:id="512575801">
      <w:bodyDiv w:val="1"/>
      <w:marLeft w:val="0"/>
      <w:marRight w:val="0"/>
      <w:marTop w:val="0"/>
      <w:marBottom w:val="0"/>
      <w:divBdr>
        <w:top w:val="none" w:sz="0" w:space="0" w:color="auto"/>
        <w:left w:val="none" w:sz="0" w:space="0" w:color="auto"/>
        <w:bottom w:val="none" w:sz="0" w:space="0" w:color="auto"/>
        <w:right w:val="none" w:sz="0" w:space="0" w:color="auto"/>
      </w:divBdr>
    </w:div>
    <w:div w:id="512763815">
      <w:bodyDiv w:val="1"/>
      <w:marLeft w:val="0"/>
      <w:marRight w:val="0"/>
      <w:marTop w:val="0"/>
      <w:marBottom w:val="0"/>
      <w:divBdr>
        <w:top w:val="none" w:sz="0" w:space="0" w:color="auto"/>
        <w:left w:val="none" w:sz="0" w:space="0" w:color="auto"/>
        <w:bottom w:val="none" w:sz="0" w:space="0" w:color="auto"/>
        <w:right w:val="none" w:sz="0" w:space="0" w:color="auto"/>
      </w:divBdr>
    </w:div>
    <w:div w:id="513039296">
      <w:bodyDiv w:val="1"/>
      <w:marLeft w:val="0"/>
      <w:marRight w:val="0"/>
      <w:marTop w:val="0"/>
      <w:marBottom w:val="0"/>
      <w:divBdr>
        <w:top w:val="none" w:sz="0" w:space="0" w:color="auto"/>
        <w:left w:val="none" w:sz="0" w:space="0" w:color="auto"/>
        <w:bottom w:val="none" w:sz="0" w:space="0" w:color="auto"/>
        <w:right w:val="none" w:sz="0" w:space="0" w:color="auto"/>
      </w:divBdr>
    </w:div>
    <w:div w:id="513148986">
      <w:bodyDiv w:val="1"/>
      <w:marLeft w:val="0"/>
      <w:marRight w:val="0"/>
      <w:marTop w:val="0"/>
      <w:marBottom w:val="0"/>
      <w:divBdr>
        <w:top w:val="none" w:sz="0" w:space="0" w:color="auto"/>
        <w:left w:val="none" w:sz="0" w:space="0" w:color="auto"/>
        <w:bottom w:val="none" w:sz="0" w:space="0" w:color="auto"/>
        <w:right w:val="none" w:sz="0" w:space="0" w:color="auto"/>
      </w:divBdr>
    </w:div>
    <w:div w:id="513231850">
      <w:bodyDiv w:val="1"/>
      <w:marLeft w:val="0"/>
      <w:marRight w:val="0"/>
      <w:marTop w:val="0"/>
      <w:marBottom w:val="0"/>
      <w:divBdr>
        <w:top w:val="none" w:sz="0" w:space="0" w:color="auto"/>
        <w:left w:val="none" w:sz="0" w:space="0" w:color="auto"/>
        <w:bottom w:val="none" w:sz="0" w:space="0" w:color="auto"/>
        <w:right w:val="none" w:sz="0" w:space="0" w:color="auto"/>
      </w:divBdr>
    </w:div>
    <w:div w:id="513303412">
      <w:bodyDiv w:val="1"/>
      <w:marLeft w:val="0"/>
      <w:marRight w:val="0"/>
      <w:marTop w:val="0"/>
      <w:marBottom w:val="0"/>
      <w:divBdr>
        <w:top w:val="none" w:sz="0" w:space="0" w:color="auto"/>
        <w:left w:val="none" w:sz="0" w:space="0" w:color="auto"/>
        <w:bottom w:val="none" w:sz="0" w:space="0" w:color="auto"/>
        <w:right w:val="none" w:sz="0" w:space="0" w:color="auto"/>
      </w:divBdr>
    </w:div>
    <w:div w:id="513343808">
      <w:bodyDiv w:val="1"/>
      <w:marLeft w:val="0"/>
      <w:marRight w:val="0"/>
      <w:marTop w:val="0"/>
      <w:marBottom w:val="0"/>
      <w:divBdr>
        <w:top w:val="none" w:sz="0" w:space="0" w:color="auto"/>
        <w:left w:val="none" w:sz="0" w:space="0" w:color="auto"/>
        <w:bottom w:val="none" w:sz="0" w:space="0" w:color="auto"/>
        <w:right w:val="none" w:sz="0" w:space="0" w:color="auto"/>
      </w:divBdr>
    </w:div>
    <w:div w:id="513494124">
      <w:bodyDiv w:val="1"/>
      <w:marLeft w:val="0"/>
      <w:marRight w:val="0"/>
      <w:marTop w:val="0"/>
      <w:marBottom w:val="0"/>
      <w:divBdr>
        <w:top w:val="none" w:sz="0" w:space="0" w:color="auto"/>
        <w:left w:val="none" w:sz="0" w:space="0" w:color="auto"/>
        <w:bottom w:val="none" w:sz="0" w:space="0" w:color="auto"/>
        <w:right w:val="none" w:sz="0" w:space="0" w:color="auto"/>
      </w:divBdr>
    </w:div>
    <w:div w:id="513541696">
      <w:bodyDiv w:val="1"/>
      <w:marLeft w:val="0"/>
      <w:marRight w:val="0"/>
      <w:marTop w:val="0"/>
      <w:marBottom w:val="0"/>
      <w:divBdr>
        <w:top w:val="none" w:sz="0" w:space="0" w:color="auto"/>
        <w:left w:val="none" w:sz="0" w:space="0" w:color="auto"/>
        <w:bottom w:val="none" w:sz="0" w:space="0" w:color="auto"/>
        <w:right w:val="none" w:sz="0" w:space="0" w:color="auto"/>
      </w:divBdr>
    </w:div>
    <w:div w:id="513568538">
      <w:bodyDiv w:val="1"/>
      <w:marLeft w:val="0"/>
      <w:marRight w:val="0"/>
      <w:marTop w:val="0"/>
      <w:marBottom w:val="0"/>
      <w:divBdr>
        <w:top w:val="none" w:sz="0" w:space="0" w:color="auto"/>
        <w:left w:val="none" w:sz="0" w:space="0" w:color="auto"/>
        <w:bottom w:val="none" w:sz="0" w:space="0" w:color="auto"/>
        <w:right w:val="none" w:sz="0" w:space="0" w:color="auto"/>
      </w:divBdr>
    </w:div>
    <w:div w:id="513691456">
      <w:bodyDiv w:val="1"/>
      <w:marLeft w:val="0"/>
      <w:marRight w:val="0"/>
      <w:marTop w:val="0"/>
      <w:marBottom w:val="0"/>
      <w:divBdr>
        <w:top w:val="none" w:sz="0" w:space="0" w:color="auto"/>
        <w:left w:val="none" w:sz="0" w:space="0" w:color="auto"/>
        <w:bottom w:val="none" w:sz="0" w:space="0" w:color="auto"/>
        <w:right w:val="none" w:sz="0" w:space="0" w:color="auto"/>
      </w:divBdr>
    </w:div>
    <w:div w:id="513693133">
      <w:bodyDiv w:val="1"/>
      <w:marLeft w:val="0"/>
      <w:marRight w:val="0"/>
      <w:marTop w:val="0"/>
      <w:marBottom w:val="0"/>
      <w:divBdr>
        <w:top w:val="none" w:sz="0" w:space="0" w:color="auto"/>
        <w:left w:val="none" w:sz="0" w:space="0" w:color="auto"/>
        <w:bottom w:val="none" w:sz="0" w:space="0" w:color="auto"/>
        <w:right w:val="none" w:sz="0" w:space="0" w:color="auto"/>
      </w:divBdr>
    </w:div>
    <w:div w:id="513693137">
      <w:bodyDiv w:val="1"/>
      <w:marLeft w:val="0"/>
      <w:marRight w:val="0"/>
      <w:marTop w:val="0"/>
      <w:marBottom w:val="0"/>
      <w:divBdr>
        <w:top w:val="none" w:sz="0" w:space="0" w:color="auto"/>
        <w:left w:val="none" w:sz="0" w:space="0" w:color="auto"/>
        <w:bottom w:val="none" w:sz="0" w:space="0" w:color="auto"/>
        <w:right w:val="none" w:sz="0" w:space="0" w:color="auto"/>
      </w:divBdr>
    </w:div>
    <w:div w:id="513760865">
      <w:bodyDiv w:val="1"/>
      <w:marLeft w:val="0"/>
      <w:marRight w:val="0"/>
      <w:marTop w:val="0"/>
      <w:marBottom w:val="0"/>
      <w:divBdr>
        <w:top w:val="none" w:sz="0" w:space="0" w:color="auto"/>
        <w:left w:val="none" w:sz="0" w:space="0" w:color="auto"/>
        <w:bottom w:val="none" w:sz="0" w:space="0" w:color="auto"/>
        <w:right w:val="none" w:sz="0" w:space="0" w:color="auto"/>
      </w:divBdr>
    </w:div>
    <w:div w:id="513809853">
      <w:bodyDiv w:val="1"/>
      <w:marLeft w:val="0"/>
      <w:marRight w:val="0"/>
      <w:marTop w:val="0"/>
      <w:marBottom w:val="0"/>
      <w:divBdr>
        <w:top w:val="none" w:sz="0" w:space="0" w:color="auto"/>
        <w:left w:val="none" w:sz="0" w:space="0" w:color="auto"/>
        <w:bottom w:val="none" w:sz="0" w:space="0" w:color="auto"/>
        <w:right w:val="none" w:sz="0" w:space="0" w:color="auto"/>
      </w:divBdr>
    </w:div>
    <w:div w:id="513879475">
      <w:bodyDiv w:val="1"/>
      <w:marLeft w:val="0"/>
      <w:marRight w:val="0"/>
      <w:marTop w:val="0"/>
      <w:marBottom w:val="0"/>
      <w:divBdr>
        <w:top w:val="none" w:sz="0" w:space="0" w:color="auto"/>
        <w:left w:val="none" w:sz="0" w:space="0" w:color="auto"/>
        <w:bottom w:val="none" w:sz="0" w:space="0" w:color="auto"/>
        <w:right w:val="none" w:sz="0" w:space="0" w:color="auto"/>
      </w:divBdr>
    </w:div>
    <w:div w:id="513879941">
      <w:bodyDiv w:val="1"/>
      <w:marLeft w:val="0"/>
      <w:marRight w:val="0"/>
      <w:marTop w:val="0"/>
      <w:marBottom w:val="0"/>
      <w:divBdr>
        <w:top w:val="none" w:sz="0" w:space="0" w:color="auto"/>
        <w:left w:val="none" w:sz="0" w:space="0" w:color="auto"/>
        <w:bottom w:val="none" w:sz="0" w:space="0" w:color="auto"/>
        <w:right w:val="none" w:sz="0" w:space="0" w:color="auto"/>
      </w:divBdr>
    </w:div>
    <w:div w:id="514080802">
      <w:bodyDiv w:val="1"/>
      <w:marLeft w:val="0"/>
      <w:marRight w:val="0"/>
      <w:marTop w:val="0"/>
      <w:marBottom w:val="0"/>
      <w:divBdr>
        <w:top w:val="none" w:sz="0" w:space="0" w:color="auto"/>
        <w:left w:val="none" w:sz="0" w:space="0" w:color="auto"/>
        <w:bottom w:val="none" w:sz="0" w:space="0" w:color="auto"/>
        <w:right w:val="none" w:sz="0" w:space="0" w:color="auto"/>
      </w:divBdr>
    </w:div>
    <w:div w:id="514149147">
      <w:bodyDiv w:val="1"/>
      <w:marLeft w:val="0"/>
      <w:marRight w:val="0"/>
      <w:marTop w:val="0"/>
      <w:marBottom w:val="0"/>
      <w:divBdr>
        <w:top w:val="none" w:sz="0" w:space="0" w:color="auto"/>
        <w:left w:val="none" w:sz="0" w:space="0" w:color="auto"/>
        <w:bottom w:val="none" w:sz="0" w:space="0" w:color="auto"/>
        <w:right w:val="none" w:sz="0" w:space="0" w:color="auto"/>
      </w:divBdr>
    </w:div>
    <w:div w:id="514149812">
      <w:bodyDiv w:val="1"/>
      <w:marLeft w:val="0"/>
      <w:marRight w:val="0"/>
      <w:marTop w:val="0"/>
      <w:marBottom w:val="0"/>
      <w:divBdr>
        <w:top w:val="none" w:sz="0" w:space="0" w:color="auto"/>
        <w:left w:val="none" w:sz="0" w:space="0" w:color="auto"/>
        <w:bottom w:val="none" w:sz="0" w:space="0" w:color="auto"/>
        <w:right w:val="none" w:sz="0" w:space="0" w:color="auto"/>
      </w:divBdr>
    </w:div>
    <w:div w:id="514609791">
      <w:bodyDiv w:val="1"/>
      <w:marLeft w:val="0"/>
      <w:marRight w:val="0"/>
      <w:marTop w:val="0"/>
      <w:marBottom w:val="0"/>
      <w:divBdr>
        <w:top w:val="none" w:sz="0" w:space="0" w:color="auto"/>
        <w:left w:val="none" w:sz="0" w:space="0" w:color="auto"/>
        <w:bottom w:val="none" w:sz="0" w:space="0" w:color="auto"/>
        <w:right w:val="none" w:sz="0" w:space="0" w:color="auto"/>
      </w:divBdr>
    </w:div>
    <w:div w:id="514612446">
      <w:bodyDiv w:val="1"/>
      <w:marLeft w:val="0"/>
      <w:marRight w:val="0"/>
      <w:marTop w:val="0"/>
      <w:marBottom w:val="0"/>
      <w:divBdr>
        <w:top w:val="none" w:sz="0" w:space="0" w:color="auto"/>
        <w:left w:val="none" w:sz="0" w:space="0" w:color="auto"/>
        <w:bottom w:val="none" w:sz="0" w:space="0" w:color="auto"/>
        <w:right w:val="none" w:sz="0" w:space="0" w:color="auto"/>
      </w:divBdr>
    </w:div>
    <w:div w:id="514613308">
      <w:bodyDiv w:val="1"/>
      <w:marLeft w:val="0"/>
      <w:marRight w:val="0"/>
      <w:marTop w:val="0"/>
      <w:marBottom w:val="0"/>
      <w:divBdr>
        <w:top w:val="none" w:sz="0" w:space="0" w:color="auto"/>
        <w:left w:val="none" w:sz="0" w:space="0" w:color="auto"/>
        <w:bottom w:val="none" w:sz="0" w:space="0" w:color="auto"/>
        <w:right w:val="none" w:sz="0" w:space="0" w:color="auto"/>
      </w:divBdr>
    </w:div>
    <w:div w:id="514658041">
      <w:bodyDiv w:val="1"/>
      <w:marLeft w:val="0"/>
      <w:marRight w:val="0"/>
      <w:marTop w:val="0"/>
      <w:marBottom w:val="0"/>
      <w:divBdr>
        <w:top w:val="none" w:sz="0" w:space="0" w:color="auto"/>
        <w:left w:val="none" w:sz="0" w:space="0" w:color="auto"/>
        <w:bottom w:val="none" w:sz="0" w:space="0" w:color="auto"/>
        <w:right w:val="none" w:sz="0" w:space="0" w:color="auto"/>
      </w:divBdr>
    </w:div>
    <w:div w:id="514930004">
      <w:bodyDiv w:val="1"/>
      <w:marLeft w:val="0"/>
      <w:marRight w:val="0"/>
      <w:marTop w:val="0"/>
      <w:marBottom w:val="0"/>
      <w:divBdr>
        <w:top w:val="none" w:sz="0" w:space="0" w:color="auto"/>
        <w:left w:val="none" w:sz="0" w:space="0" w:color="auto"/>
        <w:bottom w:val="none" w:sz="0" w:space="0" w:color="auto"/>
        <w:right w:val="none" w:sz="0" w:space="0" w:color="auto"/>
      </w:divBdr>
    </w:div>
    <w:div w:id="515117876">
      <w:bodyDiv w:val="1"/>
      <w:marLeft w:val="0"/>
      <w:marRight w:val="0"/>
      <w:marTop w:val="0"/>
      <w:marBottom w:val="0"/>
      <w:divBdr>
        <w:top w:val="none" w:sz="0" w:space="0" w:color="auto"/>
        <w:left w:val="none" w:sz="0" w:space="0" w:color="auto"/>
        <w:bottom w:val="none" w:sz="0" w:space="0" w:color="auto"/>
        <w:right w:val="none" w:sz="0" w:space="0" w:color="auto"/>
      </w:divBdr>
    </w:div>
    <w:div w:id="515197672">
      <w:bodyDiv w:val="1"/>
      <w:marLeft w:val="0"/>
      <w:marRight w:val="0"/>
      <w:marTop w:val="0"/>
      <w:marBottom w:val="0"/>
      <w:divBdr>
        <w:top w:val="none" w:sz="0" w:space="0" w:color="auto"/>
        <w:left w:val="none" w:sz="0" w:space="0" w:color="auto"/>
        <w:bottom w:val="none" w:sz="0" w:space="0" w:color="auto"/>
        <w:right w:val="none" w:sz="0" w:space="0" w:color="auto"/>
      </w:divBdr>
    </w:div>
    <w:div w:id="515270078">
      <w:bodyDiv w:val="1"/>
      <w:marLeft w:val="0"/>
      <w:marRight w:val="0"/>
      <w:marTop w:val="0"/>
      <w:marBottom w:val="0"/>
      <w:divBdr>
        <w:top w:val="none" w:sz="0" w:space="0" w:color="auto"/>
        <w:left w:val="none" w:sz="0" w:space="0" w:color="auto"/>
        <w:bottom w:val="none" w:sz="0" w:space="0" w:color="auto"/>
        <w:right w:val="none" w:sz="0" w:space="0" w:color="auto"/>
      </w:divBdr>
    </w:div>
    <w:div w:id="515271953">
      <w:bodyDiv w:val="1"/>
      <w:marLeft w:val="0"/>
      <w:marRight w:val="0"/>
      <w:marTop w:val="0"/>
      <w:marBottom w:val="0"/>
      <w:divBdr>
        <w:top w:val="none" w:sz="0" w:space="0" w:color="auto"/>
        <w:left w:val="none" w:sz="0" w:space="0" w:color="auto"/>
        <w:bottom w:val="none" w:sz="0" w:space="0" w:color="auto"/>
        <w:right w:val="none" w:sz="0" w:space="0" w:color="auto"/>
      </w:divBdr>
    </w:div>
    <w:div w:id="515458204">
      <w:bodyDiv w:val="1"/>
      <w:marLeft w:val="0"/>
      <w:marRight w:val="0"/>
      <w:marTop w:val="0"/>
      <w:marBottom w:val="0"/>
      <w:divBdr>
        <w:top w:val="none" w:sz="0" w:space="0" w:color="auto"/>
        <w:left w:val="none" w:sz="0" w:space="0" w:color="auto"/>
        <w:bottom w:val="none" w:sz="0" w:space="0" w:color="auto"/>
        <w:right w:val="none" w:sz="0" w:space="0" w:color="auto"/>
      </w:divBdr>
    </w:div>
    <w:div w:id="515465196">
      <w:bodyDiv w:val="1"/>
      <w:marLeft w:val="0"/>
      <w:marRight w:val="0"/>
      <w:marTop w:val="0"/>
      <w:marBottom w:val="0"/>
      <w:divBdr>
        <w:top w:val="none" w:sz="0" w:space="0" w:color="auto"/>
        <w:left w:val="none" w:sz="0" w:space="0" w:color="auto"/>
        <w:bottom w:val="none" w:sz="0" w:space="0" w:color="auto"/>
        <w:right w:val="none" w:sz="0" w:space="0" w:color="auto"/>
      </w:divBdr>
    </w:div>
    <w:div w:id="515657062">
      <w:bodyDiv w:val="1"/>
      <w:marLeft w:val="0"/>
      <w:marRight w:val="0"/>
      <w:marTop w:val="0"/>
      <w:marBottom w:val="0"/>
      <w:divBdr>
        <w:top w:val="none" w:sz="0" w:space="0" w:color="auto"/>
        <w:left w:val="none" w:sz="0" w:space="0" w:color="auto"/>
        <w:bottom w:val="none" w:sz="0" w:space="0" w:color="auto"/>
        <w:right w:val="none" w:sz="0" w:space="0" w:color="auto"/>
      </w:divBdr>
    </w:div>
    <w:div w:id="515771235">
      <w:bodyDiv w:val="1"/>
      <w:marLeft w:val="0"/>
      <w:marRight w:val="0"/>
      <w:marTop w:val="0"/>
      <w:marBottom w:val="0"/>
      <w:divBdr>
        <w:top w:val="none" w:sz="0" w:space="0" w:color="auto"/>
        <w:left w:val="none" w:sz="0" w:space="0" w:color="auto"/>
        <w:bottom w:val="none" w:sz="0" w:space="0" w:color="auto"/>
        <w:right w:val="none" w:sz="0" w:space="0" w:color="auto"/>
      </w:divBdr>
    </w:div>
    <w:div w:id="515846145">
      <w:bodyDiv w:val="1"/>
      <w:marLeft w:val="0"/>
      <w:marRight w:val="0"/>
      <w:marTop w:val="0"/>
      <w:marBottom w:val="0"/>
      <w:divBdr>
        <w:top w:val="none" w:sz="0" w:space="0" w:color="auto"/>
        <w:left w:val="none" w:sz="0" w:space="0" w:color="auto"/>
        <w:bottom w:val="none" w:sz="0" w:space="0" w:color="auto"/>
        <w:right w:val="none" w:sz="0" w:space="0" w:color="auto"/>
      </w:divBdr>
    </w:div>
    <w:div w:id="515965296">
      <w:bodyDiv w:val="1"/>
      <w:marLeft w:val="0"/>
      <w:marRight w:val="0"/>
      <w:marTop w:val="0"/>
      <w:marBottom w:val="0"/>
      <w:divBdr>
        <w:top w:val="none" w:sz="0" w:space="0" w:color="auto"/>
        <w:left w:val="none" w:sz="0" w:space="0" w:color="auto"/>
        <w:bottom w:val="none" w:sz="0" w:space="0" w:color="auto"/>
        <w:right w:val="none" w:sz="0" w:space="0" w:color="auto"/>
      </w:divBdr>
    </w:div>
    <w:div w:id="515966564">
      <w:bodyDiv w:val="1"/>
      <w:marLeft w:val="0"/>
      <w:marRight w:val="0"/>
      <w:marTop w:val="0"/>
      <w:marBottom w:val="0"/>
      <w:divBdr>
        <w:top w:val="none" w:sz="0" w:space="0" w:color="auto"/>
        <w:left w:val="none" w:sz="0" w:space="0" w:color="auto"/>
        <w:bottom w:val="none" w:sz="0" w:space="0" w:color="auto"/>
        <w:right w:val="none" w:sz="0" w:space="0" w:color="auto"/>
      </w:divBdr>
    </w:div>
    <w:div w:id="515967687">
      <w:bodyDiv w:val="1"/>
      <w:marLeft w:val="0"/>
      <w:marRight w:val="0"/>
      <w:marTop w:val="0"/>
      <w:marBottom w:val="0"/>
      <w:divBdr>
        <w:top w:val="none" w:sz="0" w:space="0" w:color="auto"/>
        <w:left w:val="none" w:sz="0" w:space="0" w:color="auto"/>
        <w:bottom w:val="none" w:sz="0" w:space="0" w:color="auto"/>
        <w:right w:val="none" w:sz="0" w:space="0" w:color="auto"/>
      </w:divBdr>
    </w:div>
    <w:div w:id="516041111">
      <w:bodyDiv w:val="1"/>
      <w:marLeft w:val="0"/>
      <w:marRight w:val="0"/>
      <w:marTop w:val="0"/>
      <w:marBottom w:val="0"/>
      <w:divBdr>
        <w:top w:val="none" w:sz="0" w:space="0" w:color="auto"/>
        <w:left w:val="none" w:sz="0" w:space="0" w:color="auto"/>
        <w:bottom w:val="none" w:sz="0" w:space="0" w:color="auto"/>
        <w:right w:val="none" w:sz="0" w:space="0" w:color="auto"/>
      </w:divBdr>
    </w:div>
    <w:div w:id="516044784">
      <w:bodyDiv w:val="1"/>
      <w:marLeft w:val="0"/>
      <w:marRight w:val="0"/>
      <w:marTop w:val="0"/>
      <w:marBottom w:val="0"/>
      <w:divBdr>
        <w:top w:val="none" w:sz="0" w:space="0" w:color="auto"/>
        <w:left w:val="none" w:sz="0" w:space="0" w:color="auto"/>
        <w:bottom w:val="none" w:sz="0" w:space="0" w:color="auto"/>
        <w:right w:val="none" w:sz="0" w:space="0" w:color="auto"/>
      </w:divBdr>
    </w:div>
    <w:div w:id="516231579">
      <w:bodyDiv w:val="1"/>
      <w:marLeft w:val="0"/>
      <w:marRight w:val="0"/>
      <w:marTop w:val="0"/>
      <w:marBottom w:val="0"/>
      <w:divBdr>
        <w:top w:val="none" w:sz="0" w:space="0" w:color="auto"/>
        <w:left w:val="none" w:sz="0" w:space="0" w:color="auto"/>
        <w:bottom w:val="none" w:sz="0" w:space="0" w:color="auto"/>
        <w:right w:val="none" w:sz="0" w:space="0" w:color="auto"/>
      </w:divBdr>
    </w:div>
    <w:div w:id="516238266">
      <w:bodyDiv w:val="1"/>
      <w:marLeft w:val="0"/>
      <w:marRight w:val="0"/>
      <w:marTop w:val="0"/>
      <w:marBottom w:val="0"/>
      <w:divBdr>
        <w:top w:val="none" w:sz="0" w:space="0" w:color="auto"/>
        <w:left w:val="none" w:sz="0" w:space="0" w:color="auto"/>
        <w:bottom w:val="none" w:sz="0" w:space="0" w:color="auto"/>
        <w:right w:val="none" w:sz="0" w:space="0" w:color="auto"/>
      </w:divBdr>
    </w:div>
    <w:div w:id="516315025">
      <w:bodyDiv w:val="1"/>
      <w:marLeft w:val="0"/>
      <w:marRight w:val="0"/>
      <w:marTop w:val="0"/>
      <w:marBottom w:val="0"/>
      <w:divBdr>
        <w:top w:val="none" w:sz="0" w:space="0" w:color="auto"/>
        <w:left w:val="none" w:sz="0" w:space="0" w:color="auto"/>
        <w:bottom w:val="none" w:sz="0" w:space="0" w:color="auto"/>
        <w:right w:val="none" w:sz="0" w:space="0" w:color="auto"/>
      </w:divBdr>
    </w:div>
    <w:div w:id="516315525">
      <w:bodyDiv w:val="1"/>
      <w:marLeft w:val="0"/>
      <w:marRight w:val="0"/>
      <w:marTop w:val="0"/>
      <w:marBottom w:val="0"/>
      <w:divBdr>
        <w:top w:val="none" w:sz="0" w:space="0" w:color="auto"/>
        <w:left w:val="none" w:sz="0" w:space="0" w:color="auto"/>
        <w:bottom w:val="none" w:sz="0" w:space="0" w:color="auto"/>
        <w:right w:val="none" w:sz="0" w:space="0" w:color="auto"/>
      </w:divBdr>
    </w:div>
    <w:div w:id="516427034">
      <w:bodyDiv w:val="1"/>
      <w:marLeft w:val="0"/>
      <w:marRight w:val="0"/>
      <w:marTop w:val="0"/>
      <w:marBottom w:val="0"/>
      <w:divBdr>
        <w:top w:val="none" w:sz="0" w:space="0" w:color="auto"/>
        <w:left w:val="none" w:sz="0" w:space="0" w:color="auto"/>
        <w:bottom w:val="none" w:sz="0" w:space="0" w:color="auto"/>
        <w:right w:val="none" w:sz="0" w:space="0" w:color="auto"/>
      </w:divBdr>
    </w:div>
    <w:div w:id="516652273">
      <w:bodyDiv w:val="1"/>
      <w:marLeft w:val="0"/>
      <w:marRight w:val="0"/>
      <w:marTop w:val="0"/>
      <w:marBottom w:val="0"/>
      <w:divBdr>
        <w:top w:val="none" w:sz="0" w:space="0" w:color="auto"/>
        <w:left w:val="none" w:sz="0" w:space="0" w:color="auto"/>
        <w:bottom w:val="none" w:sz="0" w:space="0" w:color="auto"/>
        <w:right w:val="none" w:sz="0" w:space="0" w:color="auto"/>
      </w:divBdr>
    </w:div>
    <w:div w:id="516775585">
      <w:bodyDiv w:val="1"/>
      <w:marLeft w:val="0"/>
      <w:marRight w:val="0"/>
      <w:marTop w:val="0"/>
      <w:marBottom w:val="0"/>
      <w:divBdr>
        <w:top w:val="none" w:sz="0" w:space="0" w:color="auto"/>
        <w:left w:val="none" w:sz="0" w:space="0" w:color="auto"/>
        <w:bottom w:val="none" w:sz="0" w:space="0" w:color="auto"/>
        <w:right w:val="none" w:sz="0" w:space="0" w:color="auto"/>
      </w:divBdr>
    </w:div>
    <w:div w:id="516844294">
      <w:bodyDiv w:val="1"/>
      <w:marLeft w:val="0"/>
      <w:marRight w:val="0"/>
      <w:marTop w:val="0"/>
      <w:marBottom w:val="0"/>
      <w:divBdr>
        <w:top w:val="none" w:sz="0" w:space="0" w:color="auto"/>
        <w:left w:val="none" w:sz="0" w:space="0" w:color="auto"/>
        <w:bottom w:val="none" w:sz="0" w:space="0" w:color="auto"/>
        <w:right w:val="none" w:sz="0" w:space="0" w:color="auto"/>
      </w:divBdr>
    </w:div>
    <w:div w:id="516887048">
      <w:bodyDiv w:val="1"/>
      <w:marLeft w:val="0"/>
      <w:marRight w:val="0"/>
      <w:marTop w:val="0"/>
      <w:marBottom w:val="0"/>
      <w:divBdr>
        <w:top w:val="none" w:sz="0" w:space="0" w:color="auto"/>
        <w:left w:val="none" w:sz="0" w:space="0" w:color="auto"/>
        <w:bottom w:val="none" w:sz="0" w:space="0" w:color="auto"/>
        <w:right w:val="none" w:sz="0" w:space="0" w:color="auto"/>
      </w:divBdr>
    </w:div>
    <w:div w:id="516887855">
      <w:bodyDiv w:val="1"/>
      <w:marLeft w:val="0"/>
      <w:marRight w:val="0"/>
      <w:marTop w:val="0"/>
      <w:marBottom w:val="0"/>
      <w:divBdr>
        <w:top w:val="none" w:sz="0" w:space="0" w:color="auto"/>
        <w:left w:val="none" w:sz="0" w:space="0" w:color="auto"/>
        <w:bottom w:val="none" w:sz="0" w:space="0" w:color="auto"/>
        <w:right w:val="none" w:sz="0" w:space="0" w:color="auto"/>
      </w:divBdr>
    </w:div>
    <w:div w:id="516892239">
      <w:bodyDiv w:val="1"/>
      <w:marLeft w:val="0"/>
      <w:marRight w:val="0"/>
      <w:marTop w:val="0"/>
      <w:marBottom w:val="0"/>
      <w:divBdr>
        <w:top w:val="none" w:sz="0" w:space="0" w:color="auto"/>
        <w:left w:val="none" w:sz="0" w:space="0" w:color="auto"/>
        <w:bottom w:val="none" w:sz="0" w:space="0" w:color="auto"/>
        <w:right w:val="none" w:sz="0" w:space="0" w:color="auto"/>
      </w:divBdr>
    </w:div>
    <w:div w:id="517041480">
      <w:bodyDiv w:val="1"/>
      <w:marLeft w:val="0"/>
      <w:marRight w:val="0"/>
      <w:marTop w:val="0"/>
      <w:marBottom w:val="0"/>
      <w:divBdr>
        <w:top w:val="none" w:sz="0" w:space="0" w:color="auto"/>
        <w:left w:val="none" w:sz="0" w:space="0" w:color="auto"/>
        <w:bottom w:val="none" w:sz="0" w:space="0" w:color="auto"/>
        <w:right w:val="none" w:sz="0" w:space="0" w:color="auto"/>
      </w:divBdr>
    </w:div>
    <w:div w:id="517042793">
      <w:bodyDiv w:val="1"/>
      <w:marLeft w:val="0"/>
      <w:marRight w:val="0"/>
      <w:marTop w:val="0"/>
      <w:marBottom w:val="0"/>
      <w:divBdr>
        <w:top w:val="none" w:sz="0" w:space="0" w:color="auto"/>
        <w:left w:val="none" w:sz="0" w:space="0" w:color="auto"/>
        <w:bottom w:val="none" w:sz="0" w:space="0" w:color="auto"/>
        <w:right w:val="none" w:sz="0" w:space="0" w:color="auto"/>
      </w:divBdr>
    </w:div>
    <w:div w:id="517081019">
      <w:bodyDiv w:val="1"/>
      <w:marLeft w:val="0"/>
      <w:marRight w:val="0"/>
      <w:marTop w:val="0"/>
      <w:marBottom w:val="0"/>
      <w:divBdr>
        <w:top w:val="none" w:sz="0" w:space="0" w:color="auto"/>
        <w:left w:val="none" w:sz="0" w:space="0" w:color="auto"/>
        <w:bottom w:val="none" w:sz="0" w:space="0" w:color="auto"/>
        <w:right w:val="none" w:sz="0" w:space="0" w:color="auto"/>
      </w:divBdr>
    </w:div>
    <w:div w:id="517088867">
      <w:bodyDiv w:val="1"/>
      <w:marLeft w:val="0"/>
      <w:marRight w:val="0"/>
      <w:marTop w:val="0"/>
      <w:marBottom w:val="0"/>
      <w:divBdr>
        <w:top w:val="none" w:sz="0" w:space="0" w:color="auto"/>
        <w:left w:val="none" w:sz="0" w:space="0" w:color="auto"/>
        <w:bottom w:val="none" w:sz="0" w:space="0" w:color="auto"/>
        <w:right w:val="none" w:sz="0" w:space="0" w:color="auto"/>
      </w:divBdr>
    </w:div>
    <w:div w:id="517156646">
      <w:bodyDiv w:val="1"/>
      <w:marLeft w:val="0"/>
      <w:marRight w:val="0"/>
      <w:marTop w:val="0"/>
      <w:marBottom w:val="0"/>
      <w:divBdr>
        <w:top w:val="none" w:sz="0" w:space="0" w:color="auto"/>
        <w:left w:val="none" w:sz="0" w:space="0" w:color="auto"/>
        <w:bottom w:val="none" w:sz="0" w:space="0" w:color="auto"/>
        <w:right w:val="none" w:sz="0" w:space="0" w:color="auto"/>
      </w:divBdr>
    </w:div>
    <w:div w:id="517238971">
      <w:bodyDiv w:val="1"/>
      <w:marLeft w:val="0"/>
      <w:marRight w:val="0"/>
      <w:marTop w:val="0"/>
      <w:marBottom w:val="0"/>
      <w:divBdr>
        <w:top w:val="none" w:sz="0" w:space="0" w:color="auto"/>
        <w:left w:val="none" w:sz="0" w:space="0" w:color="auto"/>
        <w:bottom w:val="none" w:sz="0" w:space="0" w:color="auto"/>
        <w:right w:val="none" w:sz="0" w:space="0" w:color="auto"/>
      </w:divBdr>
    </w:div>
    <w:div w:id="517424189">
      <w:bodyDiv w:val="1"/>
      <w:marLeft w:val="0"/>
      <w:marRight w:val="0"/>
      <w:marTop w:val="0"/>
      <w:marBottom w:val="0"/>
      <w:divBdr>
        <w:top w:val="none" w:sz="0" w:space="0" w:color="auto"/>
        <w:left w:val="none" w:sz="0" w:space="0" w:color="auto"/>
        <w:bottom w:val="none" w:sz="0" w:space="0" w:color="auto"/>
        <w:right w:val="none" w:sz="0" w:space="0" w:color="auto"/>
      </w:divBdr>
    </w:div>
    <w:div w:id="517502765">
      <w:bodyDiv w:val="1"/>
      <w:marLeft w:val="0"/>
      <w:marRight w:val="0"/>
      <w:marTop w:val="0"/>
      <w:marBottom w:val="0"/>
      <w:divBdr>
        <w:top w:val="none" w:sz="0" w:space="0" w:color="auto"/>
        <w:left w:val="none" w:sz="0" w:space="0" w:color="auto"/>
        <w:bottom w:val="none" w:sz="0" w:space="0" w:color="auto"/>
        <w:right w:val="none" w:sz="0" w:space="0" w:color="auto"/>
      </w:divBdr>
    </w:div>
    <w:div w:id="517543512">
      <w:bodyDiv w:val="1"/>
      <w:marLeft w:val="0"/>
      <w:marRight w:val="0"/>
      <w:marTop w:val="0"/>
      <w:marBottom w:val="0"/>
      <w:divBdr>
        <w:top w:val="none" w:sz="0" w:space="0" w:color="auto"/>
        <w:left w:val="none" w:sz="0" w:space="0" w:color="auto"/>
        <w:bottom w:val="none" w:sz="0" w:space="0" w:color="auto"/>
        <w:right w:val="none" w:sz="0" w:space="0" w:color="auto"/>
      </w:divBdr>
    </w:div>
    <w:div w:id="517699359">
      <w:bodyDiv w:val="1"/>
      <w:marLeft w:val="0"/>
      <w:marRight w:val="0"/>
      <w:marTop w:val="0"/>
      <w:marBottom w:val="0"/>
      <w:divBdr>
        <w:top w:val="none" w:sz="0" w:space="0" w:color="auto"/>
        <w:left w:val="none" w:sz="0" w:space="0" w:color="auto"/>
        <w:bottom w:val="none" w:sz="0" w:space="0" w:color="auto"/>
        <w:right w:val="none" w:sz="0" w:space="0" w:color="auto"/>
      </w:divBdr>
    </w:div>
    <w:div w:id="517735552">
      <w:bodyDiv w:val="1"/>
      <w:marLeft w:val="0"/>
      <w:marRight w:val="0"/>
      <w:marTop w:val="0"/>
      <w:marBottom w:val="0"/>
      <w:divBdr>
        <w:top w:val="none" w:sz="0" w:space="0" w:color="auto"/>
        <w:left w:val="none" w:sz="0" w:space="0" w:color="auto"/>
        <w:bottom w:val="none" w:sz="0" w:space="0" w:color="auto"/>
        <w:right w:val="none" w:sz="0" w:space="0" w:color="auto"/>
      </w:divBdr>
    </w:div>
    <w:div w:id="517743428">
      <w:bodyDiv w:val="1"/>
      <w:marLeft w:val="0"/>
      <w:marRight w:val="0"/>
      <w:marTop w:val="0"/>
      <w:marBottom w:val="0"/>
      <w:divBdr>
        <w:top w:val="none" w:sz="0" w:space="0" w:color="auto"/>
        <w:left w:val="none" w:sz="0" w:space="0" w:color="auto"/>
        <w:bottom w:val="none" w:sz="0" w:space="0" w:color="auto"/>
        <w:right w:val="none" w:sz="0" w:space="0" w:color="auto"/>
      </w:divBdr>
    </w:div>
    <w:div w:id="517743748">
      <w:bodyDiv w:val="1"/>
      <w:marLeft w:val="0"/>
      <w:marRight w:val="0"/>
      <w:marTop w:val="0"/>
      <w:marBottom w:val="0"/>
      <w:divBdr>
        <w:top w:val="none" w:sz="0" w:space="0" w:color="auto"/>
        <w:left w:val="none" w:sz="0" w:space="0" w:color="auto"/>
        <w:bottom w:val="none" w:sz="0" w:space="0" w:color="auto"/>
        <w:right w:val="none" w:sz="0" w:space="0" w:color="auto"/>
      </w:divBdr>
    </w:div>
    <w:div w:id="517810858">
      <w:bodyDiv w:val="1"/>
      <w:marLeft w:val="0"/>
      <w:marRight w:val="0"/>
      <w:marTop w:val="0"/>
      <w:marBottom w:val="0"/>
      <w:divBdr>
        <w:top w:val="none" w:sz="0" w:space="0" w:color="auto"/>
        <w:left w:val="none" w:sz="0" w:space="0" w:color="auto"/>
        <w:bottom w:val="none" w:sz="0" w:space="0" w:color="auto"/>
        <w:right w:val="none" w:sz="0" w:space="0" w:color="auto"/>
      </w:divBdr>
    </w:div>
    <w:div w:id="517812618">
      <w:bodyDiv w:val="1"/>
      <w:marLeft w:val="0"/>
      <w:marRight w:val="0"/>
      <w:marTop w:val="0"/>
      <w:marBottom w:val="0"/>
      <w:divBdr>
        <w:top w:val="none" w:sz="0" w:space="0" w:color="auto"/>
        <w:left w:val="none" w:sz="0" w:space="0" w:color="auto"/>
        <w:bottom w:val="none" w:sz="0" w:space="0" w:color="auto"/>
        <w:right w:val="none" w:sz="0" w:space="0" w:color="auto"/>
      </w:divBdr>
    </w:div>
    <w:div w:id="517889854">
      <w:bodyDiv w:val="1"/>
      <w:marLeft w:val="0"/>
      <w:marRight w:val="0"/>
      <w:marTop w:val="0"/>
      <w:marBottom w:val="0"/>
      <w:divBdr>
        <w:top w:val="none" w:sz="0" w:space="0" w:color="auto"/>
        <w:left w:val="none" w:sz="0" w:space="0" w:color="auto"/>
        <w:bottom w:val="none" w:sz="0" w:space="0" w:color="auto"/>
        <w:right w:val="none" w:sz="0" w:space="0" w:color="auto"/>
      </w:divBdr>
    </w:div>
    <w:div w:id="517962740">
      <w:bodyDiv w:val="1"/>
      <w:marLeft w:val="0"/>
      <w:marRight w:val="0"/>
      <w:marTop w:val="0"/>
      <w:marBottom w:val="0"/>
      <w:divBdr>
        <w:top w:val="none" w:sz="0" w:space="0" w:color="auto"/>
        <w:left w:val="none" w:sz="0" w:space="0" w:color="auto"/>
        <w:bottom w:val="none" w:sz="0" w:space="0" w:color="auto"/>
        <w:right w:val="none" w:sz="0" w:space="0" w:color="auto"/>
      </w:divBdr>
    </w:div>
    <w:div w:id="518083638">
      <w:bodyDiv w:val="1"/>
      <w:marLeft w:val="0"/>
      <w:marRight w:val="0"/>
      <w:marTop w:val="0"/>
      <w:marBottom w:val="0"/>
      <w:divBdr>
        <w:top w:val="none" w:sz="0" w:space="0" w:color="auto"/>
        <w:left w:val="none" w:sz="0" w:space="0" w:color="auto"/>
        <w:bottom w:val="none" w:sz="0" w:space="0" w:color="auto"/>
        <w:right w:val="none" w:sz="0" w:space="0" w:color="auto"/>
      </w:divBdr>
    </w:div>
    <w:div w:id="518197386">
      <w:bodyDiv w:val="1"/>
      <w:marLeft w:val="0"/>
      <w:marRight w:val="0"/>
      <w:marTop w:val="0"/>
      <w:marBottom w:val="0"/>
      <w:divBdr>
        <w:top w:val="none" w:sz="0" w:space="0" w:color="auto"/>
        <w:left w:val="none" w:sz="0" w:space="0" w:color="auto"/>
        <w:bottom w:val="none" w:sz="0" w:space="0" w:color="auto"/>
        <w:right w:val="none" w:sz="0" w:space="0" w:color="auto"/>
      </w:divBdr>
    </w:div>
    <w:div w:id="518198709">
      <w:bodyDiv w:val="1"/>
      <w:marLeft w:val="0"/>
      <w:marRight w:val="0"/>
      <w:marTop w:val="0"/>
      <w:marBottom w:val="0"/>
      <w:divBdr>
        <w:top w:val="none" w:sz="0" w:space="0" w:color="auto"/>
        <w:left w:val="none" w:sz="0" w:space="0" w:color="auto"/>
        <w:bottom w:val="none" w:sz="0" w:space="0" w:color="auto"/>
        <w:right w:val="none" w:sz="0" w:space="0" w:color="auto"/>
      </w:divBdr>
    </w:div>
    <w:div w:id="518272643">
      <w:bodyDiv w:val="1"/>
      <w:marLeft w:val="0"/>
      <w:marRight w:val="0"/>
      <w:marTop w:val="0"/>
      <w:marBottom w:val="0"/>
      <w:divBdr>
        <w:top w:val="none" w:sz="0" w:space="0" w:color="auto"/>
        <w:left w:val="none" w:sz="0" w:space="0" w:color="auto"/>
        <w:bottom w:val="none" w:sz="0" w:space="0" w:color="auto"/>
        <w:right w:val="none" w:sz="0" w:space="0" w:color="auto"/>
      </w:divBdr>
    </w:div>
    <w:div w:id="518275233">
      <w:bodyDiv w:val="1"/>
      <w:marLeft w:val="0"/>
      <w:marRight w:val="0"/>
      <w:marTop w:val="0"/>
      <w:marBottom w:val="0"/>
      <w:divBdr>
        <w:top w:val="none" w:sz="0" w:space="0" w:color="auto"/>
        <w:left w:val="none" w:sz="0" w:space="0" w:color="auto"/>
        <w:bottom w:val="none" w:sz="0" w:space="0" w:color="auto"/>
        <w:right w:val="none" w:sz="0" w:space="0" w:color="auto"/>
      </w:divBdr>
    </w:div>
    <w:div w:id="518276889">
      <w:bodyDiv w:val="1"/>
      <w:marLeft w:val="0"/>
      <w:marRight w:val="0"/>
      <w:marTop w:val="0"/>
      <w:marBottom w:val="0"/>
      <w:divBdr>
        <w:top w:val="none" w:sz="0" w:space="0" w:color="auto"/>
        <w:left w:val="none" w:sz="0" w:space="0" w:color="auto"/>
        <w:bottom w:val="none" w:sz="0" w:space="0" w:color="auto"/>
        <w:right w:val="none" w:sz="0" w:space="0" w:color="auto"/>
      </w:divBdr>
    </w:div>
    <w:div w:id="518399071">
      <w:bodyDiv w:val="1"/>
      <w:marLeft w:val="0"/>
      <w:marRight w:val="0"/>
      <w:marTop w:val="0"/>
      <w:marBottom w:val="0"/>
      <w:divBdr>
        <w:top w:val="none" w:sz="0" w:space="0" w:color="auto"/>
        <w:left w:val="none" w:sz="0" w:space="0" w:color="auto"/>
        <w:bottom w:val="none" w:sz="0" w:space="0" w:color="auto"/>
        <w:right w:val="none" w:sz="0" w:space="0" w:color="auto"/>
      </w:divBdr>
    </w:div>
    <w:div w:id="518470599">
      <w:bodyDiv w:val="1"/>
      <w:marLeft w:val="0"/>
      <w:marRight w:val="0"/>
      <w:marTop w:val="0"/>
      <w:marBottom w:val="0"/>
      <w:divBdr>
        <w:top w:val="none" w:sz="0" w:space="0" w:color="auto"/>
        <w:left w:val="none" w:sz="0" w:space="0" w:color="auto"/>
        <w:bottom w:val="none" w:sz="0" w:space="0" w:color="auto"/>
        <w:right w:val="none" w:sz="0" w:space="0" w:color="auto"/>
      </w:divBdr>
    </w:div>
    <w:div w:id="518544276">
      <w:bodyDiv w:val="1"/>
      <w:marLeft w:val="0"/>
      <w:marRight w:val="0"/>
      <w:marTop w:val="0"/>
      <w:marBottom w:val="0"/>
      <w:divBdr>
        <w:top w:val="none" w:sz="0" w:space="0" w:color="auto"/>
        <w:left w:val="none" w:sz="0" w:space="0" w:color="auto"/>
        <w:bottom w:val="none" w:sz="0" w:space="0" w:color="auto"/>
        <w:right w:val="none" w:sz="0" w:space="0" w:color="auto"/>
      </w:divBdr>
    </w:div>
    <w:div w:id="518811754">
      <w:bodyDiv w:val="1"/>
      <w:marLeft w:val="0"/>
      <w:marRight w:val="0"/>
      <w:marTop w:val="0"/>
      <w:marBottom w:val="0"/>
      <w:divBdr>
        <w:top w:val="none" w:sz="0" w:space="0" w:color="auto"/>
        <w:left w:val="none" w:sz="0" w:space="0" w:color="auto"/>
        <w:bottom w:val="none" w:sz="0" w:space="0" w:color="auto"/>
        <w:right w:val="none" w:sz="0" w:space="0" w:color="auto"/>
      </w:divBdr>
    </w:div>
    <w:div w:id="518858835">
      <w:bodyDiv w:val="1"/>
      <w:marLeft w:val="0"/>
      <w:marRight w:val="0"/>
      <w:marTop w:val="0"/>
      <w:marBottom w:val="0"/>
      <w:divBdr>
        <w:top w:val="none" w:sz="0" w:space="0" w:color="auto"/>
        <w:left w:val="none" w:sz="0" w:space="0" w:color="auto"/>
        <w:bottom w:val="none" w:sz="0" w:space="0" w:color="auto"/>
        <w:right w:val="none" w:sz="0" w:space="0" w:color="auto"/>
      </w:divBdr>
    </w:div>
    <w:div w:id="518929811">
      <w:bodyDiv w:val="1"/>
      <w:marLeft w:val="0"/>
      <w:marRight w:val="0"/>
      <w:marTop w:val="0"/>
      <w:marBottom w:val="0"/>
      <w:divBdr>
        <w:top w:val="none" w:sz="0" w:space="0" w:color="auto"/>
        <w:left w:val="none" w:sz="0" w:space="0" w:color="auto"/>
        <w:bottom w:val="none" w:sz="0" w:space="0" w:color="auto"/>
        <w:right w:val="none" w:sz="0" w:space="0" w:color="auto"/>
      </w:divBdr>
    </w:div>
    <w:div w:id="519011878">
      <w:bodyDiv w:val="1"/>
      <w:marLeft w:val="0"/>
      <w:marRight w:val="0"/>
      <w:marTop w:val="0"/>
      <w:marBottom w:val="0"/>
      <w:divBdr>
        <w:top w:val="none" w:sz="0" w:space="0" w:color="auto"/>
        <w:left w:val="none" w:sz="0" w:space="0" w:color="auto"/>
        <w:bottom w:val="none" w:sz="0" w:space="0" w:color="auto"/>
        <w:right w:val="none" w:sz="0" w:space="0" w:color="auto"/>
      </w:divBdr>
    </w:div>
    <w:div w:id="519053080">
      <w:bodyDiv w:val="1"/>
      <w:marLeft w:val="0"/>
      <w:marRight w:val="0"/>
      <w:marTop w:val="0"/>
      <w:marBottom w:val="0"/>
      <w:divBdr>
        <w:top w:val="none" w:sz="0" w:space="0" w:color="auto"/>
        <w:left w:val="none" w:sz="0" w:space="0" w:color="auto"/>
        <w:bottom w:val="none" w:sz="0" w:space="0" w:color="auto"/>
        <w:right w:val="none" w:sz="0" w:space="0" w:color="auto"/>
      </w:divBdr>
    </w:div>
    <w:div w:id="519125879">
      <w:bodyDiv w:val="1"/>
      <w:marLeft w:val="0"/>
      <w:marRight w:val="0"/>
      <w:marTop w:val="0"/>
      <w:marBottom w:val="0"/>
      <w:divBdr>
        <w:top w:val="none" w:sz="0" w:space="0" w:color="auto"/>
        <w:left w:val="none" w:sz="0" w:space="0" w:color="auto"/>
        <w:bottom w:val="none" w:sz="0" w:space="0" w:color="auto"/>
        <w:right w:val="none" w:sz="0" w:space="0" w:color="auto"/>
      </w:divBdr>
    </w:div>
    <w:div w:id="519196289">
      <w:bodyDiv w:val="1"/>
      <w:marLeft w:val="0"/>
      <w:marRight w:val="0"/>
      <w:marTop w:val="0"/>
      <w:marBottom w:val="0"/>
      <w:divBdr>
        <w:top w:val="none" w:sz="0" w:space="0" w:color="auto"/>
        <w:left w:val="none" w:sz="0" w:space="0" w:color="auto"/>
        <w:bottom w:val="none" w:sz="0" w:space="0" w:color="auto"/>
        <w:right w:val="none" w:sz="0" w:space="0" w:color="auto"/>
      </w:divBdr>
    </w:div>
    <w:div w:id="519203718">
      <w:bodyDiv w:val="1"/>
      <w:marLeft w:val="0"/>
      <w:marRight w:val="0"/>
      <w:marTop w:val="0"/>
      <w:marBottom w:val="0"/>
      <w:divBdr>
        <w:top w:val="none" w:sz="0" w:space="0" w:color="auto"/>
        <w:left w:val="none" w:sz="0" w:space="0" w:color="auto"/>
        <w:bottom w:val="none" w:sz="0" w:space="0" w:color="auto"/>
        <w:right w:val="none" w:sz="0" w:space="0" w:color="auto"/>
      </w:divBdr>
    </w:div>
    <w:div w:id="519319031">
      <w:bodyDiv w:val="1"/>
      <w:marLeft w:val="0"/>
      <w:marRight w:val="0"/>
      <w:marTop w:val="0"/>
      <w:marBottom w:val="0"/>
      <w:divBdr>
        <w:top w:val="none" w:sz="0" w:space="0" w:color="auto"/>
        <w:left w:val="none" w:sz="0" w:space="0" w:color="auto"/>
        <w:bottom w:val="none" w:sz="0" w:space="0" w:color="auto"/>
        <w:right w:val="none" w:sz="0" w:space="0" w:color="auto"/>
      </w:divBdr>
    </w:div>
    <w:div w:id="519390026">
      <w:bodyDiv w:val="1"/>
      <w:marLeft w:val="0"/>
      <w:marRight w:val="0"/>
      <w:marTop w:val="0"/>
      <w:marBottom w:val="0"/>
      <w:divBdr>
        <w:top w:val="none" w:sz="0" w:space="0" w:color="auto"/>
        <w:left w:val="none" w:sz="0" w:space="0" w:color="auto"/>
        <w:bottom w:val="none" w:sz="0" w:space="0" w:color="auto"/>
        <w:right w:val="none" w:sz="0" w:space="0" w:color="auto"/>
      </w:divBdr>
    </w:div>
    <w:div w:id="519467006">
      <w:bodyDiv w:val="1"/>
      <w:marLeft w:val="0"/>
      <w:marRight w:val="0"/>
      <w:marTop w:val="0"/>
      <w:marBottom w:val="0"/>
      <w:divBdr>
        <w:top w:val="none" w:sz="0" w:space="0" w:color="auto"/>
        <w:left w:val="none" w:sz="0" w:space="0" w:color="auto"/>
        <w:bottom w:val="none" w:sz="0" w:space="0" w:color="auto"/>
        <w:right w:val="none" w:sz="0" w:space="0" w:color="auto"/>
      </w:divBdr>
    </w:div>
    <w:div w:id="519586243">
      <w:bodyDiv w:val="1"/>
      <w:marLeft w:val="0"/>
      <w:marRight w:val="0"/>
      <w:marTop w:val="0"/>
      <w:marBottom w:val="0"/>
      <w:divBdr>
        <w:top w:val="none" w:sz="0" w:space="0" w:color="auto"/>
        <w:left w:val="none" w:sz="0" w:space="0" w:color="auto"/>
        <w:bottom w:val="none" w:sz="0" w:space="0" w:color="auto"/>
        <w:right w:val="none" w:sz="0" w:space="0" w:color="auto"/>
      </w:divBdr>
    </w:div>
    <w:div w:id="519588633">
      <w:bodyDiv w:val="1"/>
      <w:marLeft w:val="0"/>
      <w:marRight w:val="0"/>
      <w:marTop w:val="0"/>
      <w:marBottom w:val="0"/>
      <w:divBdr>
        <w:top w:val="none" w:sz="0" w:space="0" w:color="auto"/>
        <w:left w:val="none" w:sz="0" w:space="0" w:color="auto"/>
        <w:bottom w:val="none" w:sz="0" w:space="0" w:color="auto"/>
        <w:right w:val="none" w:sz="0" w:space="0" w:color="auto"/>
      </w:divBdr>
    </w:div>
    <w:div w:id="519662747">
      <w:bodyDiv w:val="1"/>
      <w:marLeft w:val="0"/>
      <w:marRight w:val="0"/>
      <w:marTop w:val="0"/>
      <w:marBottom w:val="0"/>
      <w:divBdr>
        <w:top w:val="none" w:sz="0" w:space="0" w:color="auto"/>
        <w:left w:val="none" w:sz="0" w:space="0" w:color="auto"/>
        <w:bottom w:val="none" w:sz="0" w:space="0" w:color="auto"/>
        <w:right w:val="none" w:sz="0" w:space="0" w:color="auto"/>
      </w:divBdr>
    </w:div>
    <w:div w:id="519785001">
      <w:bodyDiv w:val="1"/>
      <w:marLeft w:val="0"/>
      <w:marRight w:val="0"/>
      <w:marTop w:val="0"/>
      <w:marBottom w:val="0"/>
      <w:divBdr>
        <w:top w:val="none" w:sz="0" w:space="0" w:color="auto"/>
        <w:left w:val="none" w:sz="0" w:space="0" w:color="auto"/>
        <w:bottom w:val="none" w:sz="0" w:space="0" w:color="auto"/>
        <w:right w:val="none" w:sz="0" w:space="0" w:color="auto"/>
      </w:divBdr>
    </w:div>
    <w:div w:id="519854107">
      <w:bodyDiv w:val="1"/>
      <w:marLeft w:val="0"/>
      <w:marRight w:val="0"/>
      <w:marTop w:val="0"/>
      <w:marBottom w:val="0"/>
      <w:divBdr>
        <w:top w:val="none" w:sz="0" w:space="0" w:color="auto"/>
        <w:left w:val="none" w:sz="0" w:space="0" w:color="auto"/>
        <w:bottom w:val="none" w:sz="0" w:space="0" w:color="auto"/>
        <w:right w:val="none" w:sz="0" w:space="0" w:color="auto"/>
      </w:divBdr>
    </w:div>
    <w:div w:id="519971606">
      <w:bodyDiv w:val="1"/>
      <w:marLeft w:val="0"/>
      <w:marRight w:val="0"/>
      <w:marTop w:val="0"/>
      <w:marBottom w:val="0"/>
      <w:divBdr>
        <w:top w:val="none" w:sz="0" w:space="0" w:color="auto"/>
        <w:left w:val="none" w:sz="0" w:space="0" w:color="auto"/>
        <w:bottom w:val="none" w:sz="0" w:space="0" w:color="auto"/>
        <w:right w:val="none" w:sz="0" w:space="0" w:color="auto"/>
      </w:divBdr>
    </w:div>
    <w:div w:id="519975936">
      <w:bodyDiv w:val="1"/>
      <w:marLeft w:val="0"/>
      <w:marRight w:val="0"/>
      <w:marTop w:val="0"/>
      <w:marBottom w:val="0"/>
      <w:divBdr>
        <w:top w:val="none" w:sz="0" w:space="0" w:color="auto"/>
        <w:left w:val="none" w:sz="0" w:space="0" w:color="auto"/>
        <w:bottom w:val="none" w:sz="0" w:space="0" w:color="auto"/>
        <w:right w:val="none" w:sz="0" w:space="0" w:color="auto"/>
      </w:divBdr>
    </w:div>
    <w:div w:id="519979126">
      <w:bodyDiv w:val="1"/>
      <w:marLeft w:val="0"/>
      <w:marRight w:val="0"/>
      <w:marTop w:val="0"/>
      <w:marBottom w:val="0"/>
      <w:divBdr>
        <w:top w:val="none" w:sz="0" w:space="0" w:color="auto"/>
        <w:left w:val="none" w:sz="0" w:space="0" w:color="auto"/>
        <w:bottom w:val="none" w:sz="0" w:space="0" w:color="auto"/>
        <w:right w:val="none" w:sz="0" w:space="0" w:color="auto"/>
      </w:divBdr>
    </w:div>
    <w:div w:id="520051513">
      <w:bodyDiv w:val="1"/>
      <w:marLeft w:val="0"/>
      <w:marRight w:val="0"/>
      <w:marTop w:val="0"/>
      <w:marBottom w:val="0"/>
      <w:divBdr>
        <w:top w:val="none" w:sz="0" w:space="0" w:color="auto"/>
        <w:left w:val="none" w:sz="0" w:space="0" w:color="auto"/>
        <w:bottom w:val="none" w:sz="0" w:space="0" w:color="auto"/>
        <w:right w:val="none" w:sz="0" w:space="0" w:color="auto"/>
      </w:divBdr>
    </w:div>
    <w:div w:id="520167022">
      <w:bodyDiv w:val="1"/>
      <w:marLeft w:val="0"/>
      <w:marRight w:val="0"/>
      <w:marTop w:val="0"/>
      <w:marBottom w:val="0"/>
      <w:divBdr>
        <w:top w:val="none" w:sz="0" w:space="0" w:color="auto"/>
        <w:left w:val="none" w:sz="0" w:space="0" w:color="auto"/>
        <w:bottom w:val="none" w:sz="0" w:space="0" w:color="auto"/>
        <w:right w:val="none" w:sz="0" w:space="0" w:color="auto"/>
      </w:divBdr>
    </w:div>
    <w:div w:id="520239897">
      <w:bodyDiv w:val="1"/>
      <w:marLeft w:val="0"/>
      <w:marRight w:val="0"/>
      <w:marTop w:val="0"/>
      <w:marBottom w:val="0"/>
      <w:divBdr>
        <w:top w:val="none" w:sz="0" w:space="0" w:color="auto"/>
        <w:left w:val="none" w:sz="0" w:space="0" w:color="auto"/>
        <w:bottom w:val="none" w:sz="0" w:space="0" w:color="auto"/>
        <w:right w:val="none" w:sz="0" w:space="0" w:color="auto"/>
      </w:divBdr>
    </w:div>
    <w:div w:id="520360321">
      <w:bodyDiv w:val="1"/>
      <w:marLeft w:val="0"/>
      <w:marRight w:val="0"/>
      <w:marTop w:val="0"/>
      <w:marBottom w:val="0"/>
      <w:divBdr>
        <w:top w:val="none" w:sz="0" w:space="0" w:color="auto"/>
        <w:left w:val="none" w:sz="0" w:space="0" w:color="auto"/>
        <w:bottom w:val="none" w:sz="0" w:space="0" w:color="auto"/>
        <w:right w:val="none" w:sz="0" w:space="0" w:color="auto"/>
      </w:divBdr>
    </w:div>
    <w:div w:id="520514933">
      <w:bodyDiv w:val="1"/>
      <w:marLeft w:val="0"/>
      <w:marRight w:val="0"/>
      <w:marTop w:val="0"/>
      <w:marBottom w:val="0"/>
      <w:divBdr>
        <w:top w:val="none" w:sz="0" w:space="0" w:color="auto"/>
        <w:left w:val="none" w:sz="0" w:space="0" w:color="auto"/>
        <w:bottom w:val="none" w:sz="0" w:space="0" w:color="auto"/>
        <w:right w:val="none" w:sz="0" w:space="0" w:color="auto"/>
      </w:divBdr>
    </w:div>
    <w:div w:id="520629213">
      <w:bodyDiv w:val="1"/>
      <w:marLeft w:val="0"/>
      <w:marRight w:val="0"/>
      <w:marTop w:val="0"/>
      <w:marBottom w:val="0"/>
      <w:divBdr>
        <w:top w:val="none" w:sz="0" w:space="0" w:color="auto"/>
        <w:left w:val="none" w:sz="0" w:space="0" w:color="auto"/>
        <w:bottom w:val="none" w:sz="0" w:space="0" w:color="auto"/>
        <w:right w:val="none" w:sz="0" w:space="0" w:color="auto"/>
      </w:divBdr>
    </w:div>
    <w:div w:id="520780868">
      <w:bodyDiv w:val="1"/>
      <w:marLeft w:val="0"/>
      <w:marRight w:val="0"/>
      <w:marTop w:val="0"/>
      <w:marBottom w:val="0"/>
      <w:divBdr>
        <w:top w:val="none" w:sz="0" w:space="0" w:color="auto"/>
        <w:left w:val="none" w:sz="0" w:space="0" w:color="auto"/>
        <w:bottom w:val="none" w:sz="0" w:space="0" w:color="auto"/>
        <w:right w:val="none" w:sz="0" w:space="0" w:color="auto"/>
      </w:divBdr>
    </w:div>
    <w:div w:id="521014392">
      <w:bodyDiv w:val="1"/>
      <w:marLeft w:val="0"/>
      <w:marRight w:val="0"/>
      <w:marTop w:val="0"/>
      <w:marBottom w:val="0"/>
      <w:divBdr>
        <w:top w:val="none" w:sz="0" w:space="0" w:color="auto"/>
        <w:left w:val="none" w:sz="0" w:space="0" w:color="auto"/>
        <w:bottom w:val="none" w:sz="0" w:space="0" w:color="auto"/>
        <w:right w:val="none" w:sz="0" w:space="0" w:color="auto"/>
      </w:divBdr>
    </w:div>
    <w:div w:id="521020051">
      <w:bodyDiv w:val="1"/>
      <w:marLeft w:val="0"/>
      <w:marRight w:val="0"/>
      <w:marTop w:val="0"/>
      <w:marBottom w:val="0"/>
      <w:divBdr>
        <w:top w:val="none" w:sz="0" w:space="0" w:color="auto"/>
        <w:left w:val="none" w:sz="0" w:space="0" w:color="auto"/>
        <w:bottom w:val="none" w:sz="0" w:space="0" w:color="auto"/>
        <w:right w:val="none" w:sz="0" w:space="0" w:color="auto"/>
      </w:divBdr>
    </w:div>
    <w:div w:id="521096116">
      <w:bodyDiv w:val="1"/>
      <w:marLeft w:val="0"/>
      <w:marRight w:val="0"/>
      <w:marTop w:val="0"/>
      <w:marBottom w:val="0"/>
      <w:divBdr>
        <w:top w:val="none" w:sz="0" w:space="0" w:color="auto"/>
        <w:left w:val="none" w:sz="0" w:space="0" w:color="auto"/>
        <w:bottom w:val="none" w:sz="0" w:space="0" w:color="auto"/>
        <w:right w:val="none" w:sz="0" w:space="0" w:color="auto"/>
      </w:divBdr>
    </w:div>
    <w:div w:id="521164257">
      <w:bodyDiv w:val="1"/>
      <w:marLeft w:val="0"/>
      <w:marRight w:val="0"/>
      <w:marTop w:val="0"/>
      <w:marBottom w:val="0"/>
      <w:divBdr>
        <w:top w:val="none" w:sz="0" w:space="0" w:color="auto"/>
        <w:left w:val="none" w:sz="0" w:space="0" w:color="auto"/>
        <w:bottom w:val="none" w:sz="0" w:space="0" w:color="auto"/>
        <w:right w:val="none" w:sz="0" w:space="0" w:color="auto"/>
      </w:divBdr>
    </w:div>
    <w:div w:id="521550547">
      <w:bodyDiv w:val="1"/>
      <w:marLeft w:val="0"/>
      <w:marRight w:val="0"/>
      <w:marTop w:val="0"/>
      <w:marBottom w:val="0"/>
      <w:divBdr>
        <w:top w:val="none" w:sz="0" w:space="0" w:color="auto"/>
        <w:left w:val="none" w:sz="0" w:space="0" w:color="auto"/>
        <w:bottom w:val="none" w:sz="0" w:space="0" w:color="auto"/>
        <w:right w:val="none" w:sz="0" w:space="0" w:color="auto"/>
      </w:divBdr>
    </w:div>
    <w:div w:id="521632540">
      <w:bodyDiv w:val="1"/>
      <w:marLeft w:val="0"/>
      <w:marRight w:val="0"/>
      <w:marTop w:val="0"/>
      <w:marBottom w:val="0"/>
      <w:divBdr>
        <w:top w:val="none" w:sz="0" w:space="0" w:color="auto"/>
        <w:left w:val="none" w:sz="0" w:space="0" w:color="auto"/>
        <w:bottom w:val="none" w:sz="0" w:space="0" w:color="auto"/>
        <w:right w:val="none" w:sz="0" w:space="0" w:color="auto"/>
      </w:divBdr>
    </w:div>
    <w:div w:id="521671428">
      <w:bodyDiv w:val="1"/>
      <w:marLeft w:val="0"/>
      <w:marRight w:val="0"/>
      <w:marTop w:val="0"/>
      <w:marBottom w:val="0"/>
      <w:divBdr>
        <w:top w:val="none" w:sz="0" w:space="0" w:color="auto"/>
        <w:left w:val="none" w:sz="0" w:space="0" w:color="auto"/>
        <w:bottom w:val="none" w:sz="0" w:space="0" w:color="auto"/>
        <w:right w:val="none" w:sz="0" w:space="0" w:color="auto"/>
      </w:divBdr>
    </w:div>
    <w:div w:id="521671784">
      <w:bodyDiv w:val="1"/>
      <w:marLeft w:val="0"/>
      <w:marRight w:val="0"/>
      <w:marTop w:val="0"/>
      <w:marBottom w:val="0"/>
      <w:divBdr>
        <w:top w:val="none" w:sz="0" w:space="0" w:color="auto"/>
        <w:left w:val="none" w:sz="0" w:space="0" w:color="auto"/>
        <w:bottom w:val="none" w:sz="0" w:space="0" w:color="auto"/>
        <w:right w:val="none" w:sz="0" w:space="0" w:color="auto"/>
      </w:divBdr>
    </w:div>
    <w:div w:id="521818581">
      <w:bodyDiv w:val="1"/>
      <w:marLeft w:val="0"/>
      <w:marRight w:val="0"/>
      <w:marTop w:val="0"/>
      <w:marBottom w:val="0"/>
      <w:divBdr>
        <w:top w:val="none" w:sz="0" w:space="0" w:color="auto"/>
        <w:left w:val="none" w:sz="0" w:space="0" w:color="auto"/>
        <w:bottom w:val="none" w:sz="0" w:space="0" w:color="auto"/>
        <w:right w:val="none" w:sz="0" w:space="0" w:color="auto"/>
      </w:divBdr>
    </w:div>
    <w:div w:id="521935487">
      <w:bodyDiv w:val="1"/>
      <w:marLeft w:val="0"/>
      <w:marRight w:val="0"/>
      <w:marTop w:val="0"/>
      <w:marBottom w:val="0"/>
      <w:divBdr>
        <w:top w:val="none" w:sz="0" w:space="0" w:color="auto"/>
        <w:left w:val="none" w:sz="0" w:space="0" w:color="auto"/>
        <w:bottom w:val="none" w:sz="0" w:space="0" w:color="auto"/>
        <w:right w:val="none" w:sz="0" w:space="0" w:color="auto"/>
      </w:divBdr>
    </w:div>
    <w:div w:id="521936525">
      <w:bodyDiv w:val="1"/>
      <w:marLeft w:val="0"/>
      <w:marRight w:val="0"/>
      <w:marTop w:val="0"/>
      <w:marBottom w:val="0"/>
      <w:divBdr>
        <w:top w:val="none" w:sz="0" w:space="0" w:color="auto"/>
        <w:left w:val="none" w:sz="0" w:space="0" w:color="auto"/>
        <w:bottom w:val="none" w:sz="0" w:space="0" w:color="auto"/>
        <w:right w:val="none" w:sz="0" w:space="0" w:color="auto"/>
      </w:divBdr>
    </w:div>
    <w:div w:id="522088861">
      <w:bodyDiv w:val="1"/>
      <w:marLeft w:val="0"/>
      <w:marRight w:val="0"/>
      <w:marTop w:val="0"/>
      <w:marBottom w:val="0"/>
      <w:divBdr>
        <w:top w:val="none" w:sz="0" w:space="0" w:color="auto"/>
        <w:left w:val="none" w:sz="0" w:space="0" w:color="auto"/>
        <w:bottom w:val="none" w:sz="0" w:space="0" w:color="auto"/>
        <w:right w:val="none" w:sz="0" w:space="0" w:color="auto"/>
      </w:divBdr>
    </w:div>
    <w:div w:id="522283289">
      <w:bodyDiv w:val="1"/>
      <w:marLeft w:val="0"/>
      <w:marRight w:val="0"/>
      <w:marTop w:val="0"/>
      <w:marBottom w:val="0"/>
      <w:divBdr>
        <w:top w:val="none" w:sz="0" w:space="0" w:color="auto"/>
        <w:left w:val="none" w:sz="0" w:space="0" w:color="auto"/>
        <w:bottom w:val="none" w:sz="0" w:space="0" w:color="auto"/>
        <w:right w:val="none" w:sz="0" w:space="0" w:color="auto"/>
      </w:divBdr>
    </w:div>
    <w:div w:id="522286225">
      <w:bodyDiv w:val="1"/>
      <w:marLeft w:val="0"/>
      <w:marRight w:val="0"/>
      <w:marTop w:val="0"/>
      <w:marBottom w:val="0"/>
      <w:divBdr>
        <w:top w:val="none" w:sz="0" w:space="0" w:color="auto"/>
        <w:left w:val="none" w:sz="0" w:space="0" w:color="auto"/>
        <w:bottom w:val="none" w:sz="0" w:space="0" w:color="auto"/>
        <w:right w:val="none" w:sz="0" w:space="0" w:color="auto"/>
      </w:divBdr>
    </w:div>
    <w:div w:id="522397724">
      <w:bodyDiv w:val="1"/>
      <w:marLeft w:val="0"/>
      <w:marRight w:val="0"/>
      <w:marTop w:val="0"/>
      <w:marBottom w:val="0"/>
      <w:divBdr>
        <w:top w:val="none" w:sz="0" w:space="0" w:color="auto"/>
        <w:left w:val="none" w:sz="0" w:space="0" w:color="auto"/>
        <w:bottom w:val="none" w:sz="0" w:space="0" w:color="auto"/>
        <w:right w:val="none" w:sz="0" w:space="0" w:color="auto"/>
      </w:divBdr>
    </w:div>
    <w:div w:id="522477303">
      <w:bodyDiv w:val="1"/>
      <w:marLeft w:val="0"/>
      <w:marRight w:val="0"/>
      <w:marTop w:val="0"/>
      <w:marBottom w:val="0"/>
      <w:divBdr>
        <w:top w:val="none" w:sz="0" w:space="0" w:color="auto"/>
        <w:left w:val="none" w:sz="0" w:space="0" w:color="auto"/>
        <w:bottom w:val="none" w:sz="0" w:space="0" w:color="auto"/>
        <w:right w:val="none" w:sz="0" w:space="0" w:color="auto"/>
      </w:divBdr>
    </w:div>
    <w:div w:id="522477348">
      <w:bodyDiv w:val="1"/>
      <w:marLeft w:val="0"/>
      <w:marRight w:val="0"/>
      <w:marTop w:val="0"/>
      <w:marBottom w:val="0"/>
      <w:divBdr>
        <w:top w:val="none" w:sz="0" w:space="0" w:color="auto"/>
        <w:left w:val="none" w:sz="0" w:space="0" w:color="auto"/>
        <w:bottom w:val="none" w:sz="0" w:space="0" w:color="auto"/>
        <w:right w:val="none" w:sz="0" w:space="0" w:color="auto"/>
      </w:divBdr>
    </w:div>
    <w:div w:id="522524661">
      <w:bodyDiv w:val="1"/>
      <w:marLeft w:val="0"/>
      <w:marRight w:val="0"/>
      <w:marTop w:val="0"/>
      <w:marBottom w:val="0"/>
      <w:divBdr>
        <w:top w:val="none" w:sz="0" w:space="0" w:color="auto"/>
        <w:left w:val="none" w:sz="0" w:space="0" w:color="auto"/>
        <w:bottom w:val="none" w:sz="0" w:space="0" w:color="auto"/>
        <w:right w:val="none" w:sz="0" w:space="0" w:color="auto"/>
      </w:divBdr>
    </w:div>
    <w:div w:id="522551033">
      <w:bodyDiv w:val="1"/>
      <w:marLeft w:val="0"/>
      <w:marRight w:val="0"/>
      <w:marTop w:val="0"/>
      <w:marBottom w:val="0"/>
      <w:divBdr>
        <w:top w:val="none" w:sz="0" w:space="0" w:color="auto"/>
        <w:left w:val="none" w:sz="0" w:space="0" w:color="auto"/>
        <w:bottom w:val="none" w:sz="0" w:space="0" w:color="auto"/>
        <w:right w:val="none" w:sz="0" w:space="0" w:color="auto"/>
      </w:divBdr>
    </w:div>
    <w:div w:id="522551092">
      <w:bodyDiv w:val="1"/>
      <w:marLeft w:val="0"/>
      <w:marRight w:val="0"/>
      <w:marTop w:val="0"/>
      <w:marBottom w:val="0"/>
      <w:divBdr>
        <w:top w:val="none" w:sz="0" w:space="0" w:color="auto"/>
        <w:left w:val="none" w:sz="0" w:space="0" w:color="auto"/>
        <w:bottom w:val="none" w:sz="0" w:space="0" w:color="auto"/>
        <w:right w:val="none" w:sz="0" w:space="0" w:color="auto"/>
      </w:divBdr>
    </w:div>
    <w:div w:id="522592700">
      <w:bodyDiv w:val="1"/>
      <w:marLeft w:val="0"/>
      <w:marRight w:val="0"/>
      <w:marTop w:val="0"/>
      <w:marBottom w:val="0"/>
      <w:divBdr>
        <w:top w:val="none" w:sz="0" w:space="0" w:color="auto"/>
        <w:left w:val="none" w:sz="0" w:space="0" w:color="auto"/>
        <w:bottom w:val="none" w:sz="0" w:space="0" w:color="auto"/>
        <w:right w:val="none" w:sz="0" w:space="0" w:color="auto"/>
      </w:divBdr>
    </w:div>
    <w:div w:id="522598123">
      <w:bodyDiv w:val="1"/>
      <w:marLeft w:val="0"/>
      <w:marRight w:val="0"/>
      <w:marTop w:val="0"/>
      <w:marBottom w:val="0"/>
      <w:divBdr>
        <w:top w:val="none" w:sz="0" w:space="0" w:color="auto"/>
        <w:left w:val="none" w:sz="0" w:space="0" w:color="auto"/>
        <w:bottom w:val="none" w:sz="0" w:space="0" w:color="auto"/>
        <w:right w:val="none" w:sz="0" w:space="0" w:color="auto"/>
      </w:divBdr>
    </w:div>
    <w:div w:id="522668714">
      <w:bodyDiv w:val="1"/>
      <w:marLeft w:val="0"/>
      <w:marRight w:val="0"/>
      <w:marTop w:val="0"/>
      <w:marBottom w:val="0"/>
      <w:divBdr>
        <w:top w:val="none" w:sz="0" w:space="0" w:color="auto"/>
        <w:left w:val="none" w:sz="0" w:space="0" w:color="auto"/>
        <w:bottom w:val="none" w:sz="0" w:space="0" w:color="auto"/>
        <w:right w:val="none" w:sz="0" w:space="0" w:color="auto"/>
      </w:divBdr>
    </w:div>
    <w:div w:id="522716485">
      <w:bodyDiv w:val="1"/>
      <w:marLeft w:val="0"/>
      <w:marRight w:val="0"/>
      <w:marTop w:val="0"/>
      <w:marBottom w:val="0"/>
      <w:divBdr>
        <w:top w:val="none" w:sz="0" w:space="0" w:color="auto"/>
        <w:left w:val="none" w:sz="0" w:space="0" w:color="auto"/>
        <w:bottom w:val="none" w:sz="0" w:space="0" w:color="auto"/>
        <w:right w:val="none" w:sz="0" w:space="0" w:color="auto"/>
      </w:divBdr>
    </w:div>
    <w:div w:id="522744060">
      <w:bodyDiv w:val="1"/>
      <w:marLeft w:val="0"/>
      <w:marRight w:val="0"/>
      <w:marTop w:val="0"/>
      <w:marBottom w:val="0"/>
      <w:divBdr>
        <w:top w:val="none" w:sz="0" w:space="0" w:color="auto"/>
        <w:left w:val="none" w:sz="0" w:space="0" w:color="auto"/>
        <w:bottom w:val="none" w:sz="0" w:space="0" w:color="auto"/>
        <w:right w:val="none" w:sz="0" w:space="0" w:color="auto"/>
      </w:divBdr>
    </w:div>
    <w:div w:id="522744669">
      <w:bodyDiv w:val="1"/>
      <w:marLeft w:val="0"/>
      <w:marRight w:val="0"/>
      <w:marTop w:val="0"/>
      <w:marBottom w:val="0"/>
      <w:divBdr>
        <w:top w:val="none" w:sz="0" w:space="0" w:color="auto"/>
        <w:left w:val="none" w:sz="0" w:space="0" w:color="auto"/>
        <w:bottom w:val="none" w:sz="0" w:space="0" w:color="auto"/>
        <w:right w:val="none" w:sz="0" w:space="0" w:color="auto"/>
      </w:divBdr>
    </w:div>
    <w:div w:id="522745508">
      <w:bodyDiv w:val="1"/>
      <w:marLeft w:val="0"/>
      <w:marRight w:val="0"/>
      <w:marTop w:val="0"/>
      <w:marBottom w:val="0"/>
      <w:divBdr>
        <w:top w:val="none" w:sz="0" w:space="0" w:color="auto"/>
        <w:left w:val="none" w:sz="0" w:space="0" w:color="auto"/>
        <w:bottom w:val="none" w:sz="0" w:space="0" w:color="auto"/>
        <w:right w:val="none" w:sz="0" w:space="0" w:color="auto"/>
      </w:divBdr>
    </w:div>
    <w:div w:id="522746974">
      <w:bodyDiv w:val="1"/>
      <w:marLeft w:val="0"/>
      <w:marRight w:val="0"/>
      <w:marTop w:val="0"/>
      <w:marBottom w:val="0"/>
      <w:divBdr>
        <w:top w:val="none" w:sz="0" w:space="0" w:color="auto"/>
        <w:left w:val="none" w:sz="0" w:space="0" w:color="auto"/>
        <w:bottom w:val="none" w:sz="0" w:space="0" w:color="auto"/>
        <w:right w:val="none" w:sz="0" w:space="0" w:color="auto"/>
      </w:divBdr>
    </w:div>
    <w:div w:id="522786869">
      <w:bodyDiv w:val="1"/>
      <w:marLeft w:val="0"/>
      <w:marRight w:val="0"/>
      <w:marTop w:val="0"/>
      <w:marBottom w:val="0"/>
      <w:divBdr>
        <w:top w:val="none" w:sz="0" w:space="0" w:color="auto"/>
        <w:left w:val="none" w:sz="0" w:space="0" w:color="auto"/>
        <w:bottom w:val="none" w:sz="0" w:space="0" w:color="auto"/>
        <w:right w:val="none" w:sz="0" w:space="0" w:color="auto"/>
      </w:divBdr>
    </w:div>
    <w:div w:id="522940427">
      <w:bodyDiv w:val="1"/>
      <w:marLeft w:val="0"/>
      <w:marRight w:val="0"/>
      <w:marTop w:val="0"/>
      <w:marBottom w:val="0"/>
      <w:divBdr>
        <w:top w:val="none" w:sz="0" w:space="0" w:color="auto"/>
        <w:left w:val="none" w:sz="0" w:space="0" w:color="auto"/>
        <w:bottom w:val="none" w:sz="0" w:space="0" w:color="auto"/>
        <w:right w:val="none" w:sz="0" w:space="0" w:color="auto"/>
      </w:divBdr>
    </w:div>
    <w:div w:id="522979671">
      <w:bodyDiv w:val="1"/>
      <w:marLeft w:val="0"/>
      <w:marRight w:val="0"/>
      <w:marTop w:val="0"/>
      <w:marBottom w:val="0"/>
      <w:divBdr>
        <w:top w:val="none" w:sz="0" w:space="0" w:color="auto"/>
        <w:left w:val="none" w:sz="0" w:space="0" w:color="auto"/>
        <w:bottom w:val="none" w:sz="0" w:space="0" w:color="auto"/>
        <w:right w:val="none" w:sz="0" w:space="0" w:color="auto"/>
      </w:divBdr>
    </w:div>
    <w:div w:id="522981551">
      <w:bodyDiv w:val="1"/>
      <w:marLeft w:val="0"/>
      <w:marRight w:val="0"/>
      <w:marTop w:val="0"/>
      <w:marBottom w:val="0"/>
      <w:divBdr>
        <w:top w:val="none" w:sz="0" w:space="0" w:color="auto"/>
        <w:left w:val="none" w:sz="0" w:space="0" w:color="auto"/>
        <w:bottom w:val="none" w:sz="0" w:space="0" w:color="auto"/>
        <w:right w:val="none" w:sz="0" w:space="0" w:color="auto"/>
      </w:divBdr>
    </w:div>
    <w:div w:id="523053480">
      <w:bodyDiv w:val="1"/>
      <w:marLeft w:val="0"/>
      <w:marRight w:val="0"/>
      <w:marTop w:val="0"/>
      <w:marBottom w:val="0"/>
      <w:divBdr>
        <w:top w:val="none" w:sz="0" w:space="0" w:color="auto"/>
        <w:left w:val="none" w:sz="0" w:space="0" w:color="auto"/>
        <w:bottom w:val="none" w:sz="0" w:space="0" w:color="auto"/>
        <w:right w:val="none" w:sz="0" w:space="0" w:color="auto"/>
      </w:divBdr>
    </w:div>
    <w:div w:id="523055243">
      <w:bodyDiv w:val="1"/>
      <w:marLeft w:val="0"/>
      <w:marRight w:val="0"/>
      <w:marTop w:val="0"/>
      <w:marBottom w:val="0"/>
      <w:divBdr>
        <w:top w:val="none" w:sz="0" w:space="0" w:color="auto"/>
        <w:left w:val="none" w:sz="0" w:space="0" w:color="auto"/>
        <w:bottom w:val="none" w:sz="0" w:space="0" w:color="auto"/>
        <w:right w:val="none" w:sz="0" w:space="0" w:color="auto"/>
      </w:divBdr>
    </w:div>
    <w:div w:id="523128158">
      <w:bodyDiv w:val="1"/>
      <w:marLeft w:val="0"/>
      <w:marRight w:val="0"/>
      <w:marTop w:val="0"/>
      <w:marBottom w:val="0"/>
      <w:divBdr>
        <w:top w:val="none" w:sz="0" w:space="0" w:color="auto"/>
        <w:left w:val="none" w:sz="0" w:space="0" w:color="auto"/>
        <w:bottom w:val="none" w:sz="0" w:space="0" w:color="auto"/>
        <w:right w:val="none" w:sz="0" w:space="0" w:color="auto"/>
      </w:divBdr>
    </w:div>
    <w:div w:id="523205474">
      <w:bodyDiv w:val="1"/>
      <w:marLeft w:val="0"/>
      <w:marRight w:val="0"/>
      <w:marTop w:val="0"/>
      <w:marBottom w:val="0"/>
      <w:divBdr>
        <w:top w:val="none" w:sz="0" w:space="0" w:color="auto"/>
        <w:left w:val="none" w:sz="0" w:space="0" w:color="auto"/>
        <w:bottom w:val="none" w:sz="0" w:space="0" w:color="auto"/>
        <w:right w:val="none" w:sz="0" w:space="0" w:color="auto"/>
      </w:divBdr>
    </w:div>
    <w:div w:id="523205529">
      <w:bodyDiv w:val="1"/>
      <w:marLeft w:val="0"/>
      <w:marRight w:val="0"/>
      <w:marTop w:val="0"/>
      <w:marBottom w:val="0"/>
      <w:divBdr>
        <w:top w:val="none" w:sz="0" w:space="0" w:color="auto"/>
        <w:left w:val="none" w:sz="0" w:space="0" w:color="auto"/>
        <w:bottom w:val="none" w:sz="0" w:space="0" w:color="auto"/>
        <w:right w:val="none" w:sz="0" w:space="0" w:color="auto"/>
      </w:divBdr>
    </w:div>
    <w:div w:id="523249532">
      <w:bodyDiv w:val="1"/>
      <w:marLeft w:val="0"/>
      <w:marRight w:val="0"/>
      <w:marTop w:val="0"/>
      <w:marBottom w:val="0"/>
      <w:divBdr>
        <w:top w:val="none" w:sz="0" w:space="0" w:color="auto"/>
        <w:left w:val="none" w:sz="0" w:space="0" w:color="auto"/>
        <w:bottom w:val="none" w:sz="0" w:space="0" w:color="auto"/>
        <w:right w:val="none" w:sz="0" w:space="0" w:color="auto"/>
      </w:divBdr>
    </w:div>
    <w:div w:id="523322508">
      <w:bodyDiv w:val="1"/>
      <w:marLeft w:val="0"/>
      <w:marRight w:val="0"/>
      <w:marTop w:val="0"/>
      <w:marBottom w:val="0"/>
      <w:divBdr>
        <w:top w:val="none" w:sz="0" w:space="0" w:color="auto"/>
        <w:left w:val="none" w:sz="0" w:space="0" w:color="auto"/>
        <w:bottom w:val="none" w:sz="0" w:space="0" w:color="auto"/>
        <w:right w:val="none" w:sz="0" w:space="0" w:color="auto"/>
      </w:divBdr>
    </w:div>
    <w:div w:id="523325258">
      <w:bodyDiv w:val="1"/>
      <w:marLeft w:val="0"/>
      <w:marRight w:val="0"/>
      <w:marTop w:val="0"/>
      <w:marBottom w:val="0"/>
      <w:divBdr>
        <w:top w:val="none" w:sz="0" w:space="0" w:color="auto"/>
        <w:left w:val="none" w:sz="0" w:space="0" w:color="auto"/>
        <w:bottom w:val="none" w:sz="0" w:space="0" w:color="auto"/>
        <w:right w:val="none" w:sz="0" w:space="0" w:color="auto"/>
      </w:divBdr>
    </w:div>
    <w:div w:id="523328933">
      <w:bodyDiv w:val="1"/>
      <w:marLeft w:val="0"/>
      <w:marRight w:val="0"/>
      <w:marTop w:val="0"/>
      <w:marBottom w:val="0"/>
      <w:divBdr>
        <w:top w:val="none" w:sz="0" w:space="0" w:color="auto"/>
        <w:left w:val="none" w:sz="0" w:space="0" w:color="auto"/>
        <w:bottom w:val="none" w:sz="0" w:space="0" w:color="auto"/>
        <w:right w:val="none" w:sz="0" w:space="0" w:color="auto"/>
      </w:divBdr>
    </w:div>
    <w:div w:id="523520230">
      <w:bodyDiv w:val="1"/>
      <w:marLeft w:val="0"/>
      <w:marRight w:val="0"/>
      <w:marTop w:val="0"/>
      <w:marBottom w:val="0"/>
      <w:divBdr>
        <w:top w:val="none" w:sz="0" w:space="0" w:color="auto"/>
        <w:left w:val="none" w:sz="0" w:space="0" w:color="auto"/>
        <w:bottom w:val="none" w:sz="0" w:space="0" w:color="auto"/>
        <w:right w:val="none" w:sz="0" w:space="0" w:color="auto"/>
      </w:divBdr>
    </w:div>
    <w:div w:id="523633762">
      <w:bodyDiv w:val="1"/>
      <w:marLeft w:val="0"/>
      <w:marRight w:val="0"/>
      <w:marTop w:val="0"/>
      <w:marBottom w:val="0"/>
      <w:divBdr>
        <w:top w:val="none" w:sz="0" w:space="0" w:color="auto"/>
        <w:left w:val="none" w:sz="0" w:space="0" w:color="auto"/>
        <w:bottom w:val="none" w:sz="0" w:space="0" w:color="auto"/>
        <w:right w:val="none" w:sz="0" w:space="0" w:color="auto"/>
      </w:divBdr>
    </w:div>
    <w:div w:id="523716060">
      <w:bodyDiv w:val="1"/>
      <w:marLeft w:val="0"/>
      <w:marRight w:val="0"/>
      <w:marTop w:val="0"/>
      <w:marBottom w:val="0"/>
      <w:divBdr>
        <w:top w:val="none" w:sz="0" w:space="0" w:color="auto"/>
        <w:left w:val="none" w:sz="0" w:space="0" w:color="auto"/>
        <w:bottom w:val="none" w:sz="0" w:space="0" w:color="auto"/>
        <w:right w:val="none" w:sz="0" w:space="0" w:color="auto"/>
      </w:divBdr>
    </w:div>
    <w:div w:id="523861870">
      <w:bodyDiv w:val="1"/>
      <w:marLeft w:val="0"/>
      <w:marRight w:val="0"/>
      <w:marTop w:val="0"/>
      <w:marBottom w:val="0"/>
      <w:divBdr>
        <w:top w:val="none" w:sz="0" w:space="0" w:color="auto"/>
        <w:left w:val="none" w:sz="0" w:space="0" w:color="auto"/>
        <w:bottom w:val="none" w:sz="0" w:space="0" w:color="auto"/>
        <w:right w:val="none" w:sz="0" w:space="0" w:color="auto"/>
      </w:divBdr>
    </w:div>
    <w:div w:id="523909885">
      <w:bodyDiv w:val="1"/>
      <w:marLeft w:val="0"/>
      <w:marRight w:val="0"/>
      <w:marTop w:val="0"/>
      <w:marBottom w:val="0"/>
      <w:divBdr>
        <w:top w:val="none" w:sz="0" w:space="0" w:color="auto"/>
        <w:left w:val="none" w:sz="0" w:space="0" w:color="auto"/>
        <w:bottom w:val="none" w:sz="0" w:space="0" w:color="auto"/>
        <w:right w:val="none" w:sz="0" w:space="0" w:color="auto"/>
      </w:divBdr>
    </w:div>
    <w:div w:id="523981179">
      <w:bodyDiv w:val="1"/>
      <w:marLeft w:val="0"/>
      <w:marRight w:val="0"/>
      <w:marTop w:val="0"/>
      <w:marBottom w:val="0"/>
      <w:divBdr>
        <w:top w:val="none" w:sz="0" w:space="0" w:color="auto"/>
        <w:left w:val="none" w:sz="0" w:space="0" w:color="auto"/>
        <w:bottom w:val="none" w:sz="0" w:space="0" w:color="auto"/>
        <w:right w:val="none" w:sz="0" w:space="0" w:color="auto"/>
      </w:divBdr>
    </w:div>
    <w:div w:id="524057854">
      <w:bodyDiv w:val="1"/>
      <w:marLeft w:val="0"/>
      <w:marRight w:val="0"/>
      <w:marTop w:val="0"/>
      <w:marBottom w:val="0"/>
      <w:divBdr>
        <w:top w:val="none" w:sz="0" w:space="0" w:color="auto"/>
        <w:left w:val="none" w:sz="0" w:space="0" w:color="auto"/>
        <w:bottom w:val="none" w:sz="0" w:space="0" w:color="auto"/>
        <w:right w:val="none" w:sz="0" w:space="0" w:color="auto"/>
      </w:divBdr>
    </w:div>
    <w:div w:id="524099676">
      <w:bodyDiv w:val="1"/>
      <w:marLeft w:val="0"/>
      <w:marRight w:val="0"/>
      <w:marTop w:val="0"/>
      <w:marBottom w:val="0"/>
      <w:divBdr>
        <w:top w:val="none" w:sz="0" w:space="0" w:color="auto"/>
        <w:left w:val="none" w:sz="0" w:space="0" w:color="auto"/>
        <w:bottom w:val="none" w:sz="0" w:space="0" w:color="auto"/>
        <w:right w:val="none" w:sz="0" w:space="0" w:color="auto"/>
      </w:divBdr>
    </w:div>
    <w:div w:id="524179344">
      <w:bodyDiv w:val="1"/>
      <w:marLeft w:val="0"/>
      <w:marRight w:val="0"/>
      <w:marTop w:val="0"/>
      <w:marBottom w:val="0"/>
      <w:divBdr>
        <w:top w:val="none" w:sz="0" w:space="0" w:color="auto"/>
        <w:left w:val="none" w:sz="0" w:space="0" w:color="auto"/>
        <w:bottom w:val="none" w:sz="0" w:space="0" w:color="auto"/>
        <w:right w:val="none" w:sz="0" w:space="0" w:color="auto"/>
      </w:divBdr>
    </w:div>
    <w:div w:id="524288232">
      <w:bodyDiv w:val="1"/>
      <w:marLeft w:val="0"/>
      <w:marRight w:val="0"/>
      <w:marTop w:val="0"/>
      <w:marBottom w:val="0"/>
      <w:divBdr>
        <w:top w:val="none" w:sz="0" w:space="0" w:color="auto"/>
        <w:left w:val="none" w:sz="0" w:space="0" w:color="auto"/>
        <w:bottom w:val="none" w:sz="0" w:space="0" w:color="auto"/>
        <w:right w:val="none" w:sz="0" w:space="0" w:color="auto"/>
      </w:divBdr>
    </w:div>
    <w:div w:id="524371909">
      <w:bodyDiv w:val="1"/>
      <w:marLeft w:val="0"/>
      <w:marRight w:val="0"/>
      <w:marTop w:val="0"/>
      <w:marBottom w:val="0"/>
      <w:divBdr>
        <w:top w:val="none" w:sz="0" w:space="0" w:color="auto"/>
        <w:left w:val="none" w:sz="0" w:space="0" w:color="auto"/>
        <w:bottom w:val="none" w:sz="0" w:space="0" w:color="auto"/>
        <w:right w:val="none" w:sz="0" w:space="0" w:color="auto"/>
      </w:divBdr>
    </w:div>
    <w:div w:id="524445248">
      <w:bodyDiv w:val="1"/>
      <w:marLeft w:val="0"/>
      <w:marRight w:val="0"/>
      <w:marTop w:val="0"/>
      <w:marBottom w:val="0"/>
      <w:divBdr>
        <w:top w:val="none" w:sz="0" w:space="0" w:color="auto"/>
        <w:left w:val="none" w:sz="0" w:space="0" w:color="auto"/>
        <w:bottom w:val="none" w:sz="0" w:space="0" w:color="auto"/>
        <w:right w:val="none" w:sz="0" w:space="0" w:color="auto"/>
      </w:divBdr>
    </w:div>
    <w:div w:id="524559292">
      <w:bodyDiv w:val="1"/>
      <w:marLeft w:val="0"/>
      <w:marRight w:val="0"/>
      <w:marTop w:val="0"/>
      <w:marBottom w:val="0"/>
      <w:divBdr>
        <w:top w:val="none" w:sz="0" w:space="0" w:color="auto"/>
        <w:left w:val="none" w:sz="0" w:space="0" w:color="auto"/>
        <w:bottom w:val="none" w:sz="0" w:space="0" w:color="auto"/>
        <w:right w:val="none" w:sz="0" w:space="0" w:color="auto"/>
      </w:divBdr>
    </w:div>
    <w:div w:id="524637723">
      <w:bodyDiv w:val="1"/>
      <w:marLeft w:val="0"/>
      <w:marRight w:val="0"/>
      <w:marTop w:val="0"/>
      <w:marBottom w:val="0"/>
      <w:divBdr>
        <w:top w:val="none" w:sz="0" w:space="0" w:color="auto"/>
        <w:left w:val="none" w:sz="0" w:space="0" w:color="auto"/>
        <w:bottom w:val="none" w:sz="0" w:space="0" w:color="auto"/>
        <w:right w:val="none" w:sz="0" w:space="0" w:color="auto"/>
      </w:divBdr>
    </w:div>
    <w:div w:id="524755648">
      <w:bodyDiv w:val="1"/>
      <w:marLeft w:val="0"/>
      <w:marRight w:val="0"/>
      <w:marTop w:val="0"/>
      <w:marBottom w:val="0"/>
      <w:divBdr>
        <w:top w:val="none" w:sz="0" w:space="0" w:color="auto"/>
        <w:left w:val="none" w:sz="0" w:space="0" w:color="auto"/>
        <w:bottom w:val="none" w:sz="0" w:space="0" w:color="auto"/>
        <w:right w:val="none" w:sz="0" w:space="0" w:color="auto"/>
      </w:divBdr>
    </w:div>
    <w:div w:id="524830494">
      <w:bodyDiv w:val="1"/>
      <w:marLeft w:val="0"/>
      <w:marRight w:val="0"/>
      <w:marTop w:val="0"/>
      <w:marBottom w:val="0"/>
      <w:divBdr>
        <w:top w:val="none" w:sz="0" w:space="0" w:color="auto"/>
        <w:left w:val="none" w:sz="0" w:space="0" w:color="auto"/>
        <w:bottom w:val="none" w:sz="0" w:space="0" w:color="auto"/>
        <w:right w:val="none" w:sz="0" w:space="0" w:color="auto"/>
      </w:divBdr>
    </w:div>
    <w:div w:id="524906409">
      <w:bodyDiv w:val="1"/>
      <w:marLeft w:val="0"/>
      <w:marRight w:val="0"/>
      <w:marTop w:val="0"/>
      <w:marBottom w:val="0"/>
      <w:divBdr>
        <w:top w:val="none" w:sz="0" w:space="0" w:color="auto"/>
        <w:left w:val="none" w:sz="0" w:space="0" w:color="auto"/>
        <w:bottom w:val="none" w:sz="0" w:space="0" w:color="auto"/>
        <w:right w:val="none" w:sz="0" w:space="0" w:color="auto"/>
      </w:divBdr>
    </w:div>
    <w:div w:id="524950946">
      <w:bodyDiv w:val="1"/>
      <w:marLeft w:val="0"/>
      <w:marRight w:val="0"/>
      <w:marTop w:val="0"/>
      <w:marBottom w:val="0"/>
      <w:divBdr>
        <w:top w:val="none" w:sz="0" w:space="0" w:color="auto"/>
        <w:left w:val="none" w:sz="0" w:space="0" w:color="auto"/>
        <w:bottom w:val="none" w:sz="0" w:space="0" w:color="auto"/>
        <w:right w:val="none" w:sz="0" w:space="0" w:color="auto"/>
      </w:divBdr>
    </w:div>
    <w:div w:id="525019925">
      <w:bodyDiv w:val="1"/>
      <w:marLeft w:val="0"/>
      <w:marRight w:val="0"/>
      <w:marTop w:val="0"/>
      <w:marBottom w:val="0"/>
      <w:divBdr>
        <w:top w:val="none" w:sz="0" w:space="0" w:color="auto"/>
        <w:left w:val="none" w:sz="0" w:space="0" w:color="auto"/>
        <w:bottom w:val="none" w:sz="0" w:space="0" w:color="auto"/>
        <w:right w:val="none" w:sz="0" w:space="0" w:color="auto"/>
      </w:divBdr>
    </w:div>
    <w:div w:id="525100086">
      <w:bodyDiv w:val="1"/>
      <w:marLeft w:val="0"/>
      <w:marRight w:val="0"/>
      <w:marTop w:val="0"/>
      <w:marBottom w:val="0"/>
      <w:divBdr>
        <w:top w:val="none" w:sz="0" w:space="0" w:color="auto"/>
        <w:left w:val="none" w:sz="0" w:space="0" w:color="auto"/>
        <w:bottom w:val="none" w:sz="0" w:space="0" w:color="auto"/>
        <w:right w:val="none" w:sz="0" w:space="0" w:color="auto"/>
      </w:divBdr>
    </w:div>
    <w:div w:id="525169076">
      <w:bodyDiv w:val="1"/>
      <w:marLeft w:val="0"/>
      <w:marRight w:val="0"/>
      <w:marTop w:val="0"/>
      <w:marBottom w:val="0"/>
      <w:divBdr>
        <w:top w:val="none" w:sz="0" w:space="0" w:color="auto"/>
        <w:left w:val="none" w:sz="0" w:space="0" w:color="auto"/>
        <w:bottom w:val="none" w:sz="0" w:space="0" w:color="auto"/>
        <w:right w:val="none" w:sz="0" w:space="0" w:color="auto"/>
      </w:divBdr>
    </w:div>
    <w:div w:id="525214314">
      <w:bodyDiv w:val="1"/>
      <w:marLeft w:val="0"/>
      <w:marRight w:val="0"/>
      <w:marTop w:val="0"/>
      <w:marBottom w:val="0"/>
      <w:divBdr>
        <w:top w:val="none" w:sz="0" w:space="0" w:color="auto"/>
        <w:left w:val="none" w:sz="0" w:space="0" w:color="auto"/>
        <w:bottom w:val="none" w:sz="0" w:space="0" w:color="auto"/>
        <w:right w:val="none" w:sz="0" w:space="0" w:color="auto"/>
      </w:divBdr>
    </w:div>
    <w:div w:id="525217433">
      <w:bodyDiv w:val="1"/>
      <w:marLeft w:val="0"/>
      <w:marRight w:val="0"/>
      <w:marTop w:val="0"/>
      <w:marBottom w:val="0"/>
      <w:divBdr>
        <w:top w:val="none" w:sz="0" w:space="0" w:color="auto"/>
        <w:left w:val="none" w:sz="0" w:space="0" w:color="auto"/>
        <w:bottom w:val="none" w:sz="0" w:space="0" w:color="auto"/>
        <w:right w:val="none" w:sz="0" w:space="0" w:color="auto"/>
      </w:divBdr>
    </w:div>
    <w:div w:id="525288225">
      <w:bodyDiv w:val="1"/>
      <w:marLeft w:val="0"/>
      <w:marRight w:val="0"/>
      <w:marTop w:val="0"/>
      <w:marBottom w:val="0"/>
      <w:divBdr>
        <w:top w:val="none" w:sz="0" w:space="0" w:color="auto"/>
        <w:left w:val="none" w:sz="0" w:space="0" w:color="auto"/>
        <w:bottom w:val="none" w:sz="0" w:space="0" w:color="auto"/>
        <w:right w:val="none" w:sz="0" w:space="0" w:color="auto"/>
      </w:divBdr>
    </w:div>
    <w:div w:id="525409308">
      <w:bodyDiv w:val="1"/>
      <w:marLeft w:val="0"/>
      <w:marRight w:val="0"/>
      <w:marTop w:val="0"/>
      <w:marBottom w:val="0"/>
      <w:divBdr>
        <w:top w:val="none" w:sz="0" w:space="0" w:color="auto"/>
        <w:left w:val="none" w:sz="0" w:space="0" w:color="auto"/>
        <w:bottom w:val="none" w:sz="0" w:space="0" w:color="auto"/>
        <w:right w:val="none" w:sz="0" w:space="0" w:color="auto"/>
      </w:divBdr>
    </w:div>
    <w:div w:id="525602713">
      <w:bodyDiv w:val="1"/>
      <w:marLeft w:val="0"/>
      <w:marRight w:val="0"/>
      <w:marTop w:val="0"/>
      <w:marBottom w:val="0"/>
      <w:divBdr>
        <w:top w:val="none" w:sz="0" w:space="0" w:color="auto"/>
        <w:left w:val="none" w:sz="0" w:space="0" w:color="auto"/>
        <w:bottom w:val="none" w:sz="0" w:space="0" w:color="auto"/>
        <w:right w:val="none" w:sz="0" w:space="0" w:color="auto"/>
      </w:divBdr>
    </w:div>
    <w:div w:id="526020674">
      <w:bodyDiv w:val="1"/>
      <w:marLeft w:val="0"/>
      <w:marRight w:val="0"/>
      <w:marTop w:val="0"/>
      <w:marBottom w:val="0"/>
      <w:divBdr>
        <w:top w:val="none" w:sz="0" w:space="0" w:color="auto"/>
        <w:left w:val="none" w:sz="0" w:space="0" w:color="auto"/>
        <w:bottom w:val="none" w:sz="0" w:space="0" w:color="auto"/>
        <w:right w:val="none" w:sz="0" w:space="0" w:color="auto"/>
      </w:divBdr>
    </w:div>
    <w:div w:id="526141492">
      <w:bodyDiv w:val="1"/>
      <w:marLeft w:val="0"/>
      <w:marRight w:val="0"/>
      <w:marTop w:val="0"/>
      <w:marBottom w:val="0"/>
      <w:divBdr>
        <w:top w:val="none" w:sz="0" w:space="0" w:color="auto"/>
        <w:left w:val="none" w:sz="0" w:space="0" w:color="auto"/>
        <w:bottom w:val="none" w:sz="0" w:space="0" w:color="auto"/>
        <w:right w:val="none" w:sz="0" w:space="0" w:color="auto"/>
      </w:divBdr>
    </w:div>
    <w:div w:id="526254649">
      <w:bodyDiv w:val="1"/>
      <w:marLeft w:val="0"/>
      <w:marRight w:val="0"/>
      <w:marTop w:val="0"/>
      <w:marBottom w:val="0"/>
      <w:divBdr>
        <w:top w:val="none" w:sz="0" w:space="0" w:color="auto"/>
        <w:left w:val="none" w:sz="0" w:space="0" w:color="auto"/>
        <w:bottom w:val="none" w:sz="0" w:space="0" w:color="auto"/>
        <w:right w:val="none" w:sz="0" w:space="0" w:color="auto"/>
      </w:divBdr>
    </w:div>
    <w:div w:id="526259365">
      <w:bodyDiv w:val="1"/>
      <w:marLeft w:val="0"/>
      <w:marRight w:val="0"/>
      <w:marTop w:val="0"/>
      <w:marBottom w:val="0"/>
      <w:divBdr>
        <w:top w:val="none" w:sz="0" w:space="0" w:color="auto"/>
        <w:left w:val="none" w:sz="0" w:space="0" w:color="auto"/>
        <w:bottom w:val="none" w:sz="0" w:space="0" w:color="auto"/>
        <w:right w:val="none" w:sz="0" w:space="0" w:color="auto"/>
      </w:divBdr>
    </w:div>
    <w:div w:id="526335690">
      <w:bodyDiv w:val="1"/>
      <w:marLeft w:val="0"/>
      <w:marRight w:val="0"/>
      <w:marTop w:val="0"/>
      <w:marBottom w:val="0"/>
      <w:divBdr>
        <w:top w:val="none" w:sz="0" w:space="0" w:color="auto"/>
        <w:left w:val="none" w:sz="0" w:space="0" w:color="auto"/>
        <w:bottom w:val="none" w:sz="0" w:space="0" w:color="auto"/>
        <w:right w:val="none" w:sz="0" w:space="0" w:color="auto"/>
      </w:divBdr>
    </w:div>
    <w:div w:id="526336378">
      <w:bodyDiv w:val="1"/>
      <w:marLeft w:val="0"/>
      <w:marRight w:val="0"/>
      <w:marTop w:val="0"/>
      <w:marBottom w:val="0"/>
      <w:divBdr>
        <w:top w:val="none" w:sz="0" w:space="0" w:color="auto"/>
        <w:left w:val="none" w:sz="0" w:space="0" w:color="auto"/>
        <w:bottom w:val="none" w:sz="0" w:space="0" w:color="auto"/>
        <w:right w:val="none" w:sz="0" w:space="0" w:color="auto"/>
      </w:divBdr>
    </w:div>
    <w:div w:id="526409903">
      <w:bodyDiv w:val="1"/>
      <w:marLeft w:val="0"/>
      <w:marRight w:val="0"/>
      <w:marTop w:val="0"/>
      <w:marBottom w:val="0"/>
      <w:divBdr>
        <w:top w:val="none" w:sz="0" w:space="0" w:color="auto"/>
        <w:left w:val="none" w:sz="0" w:space="0" w:color="auto"/>
        <w:bottom w:val="none" w:sz="0" w:space="0" w:color="auto"/>
        <w:right w:val="none" w:sz="0" w:space="0" w:color="auto"/>
      </w:divBdr>
    </w:div>
    <w:div w:id="526453882">
      <w:bodyDiv w:val="1"/>
      <w:marLeft w:val="0"/>
      <w:marRight w:val="0"/>
      <w:marTop w:val="0"/>
      <w:marBottom w:val="0"/>
      <w:divBdr>
        <w:top w:val="none" w:sz="0" w:space="0" w:color="auto"/>
        <w:left w:val="none" w:sz="0" w:space="0" w:color="auto"/>
        <w:bottom w:val="none" w:sz="0" w:space="0" w:color="auto"/>
        <w:right w:val="none" w:sz="0" w:space="0" w:color="auto"/>
      </w:divBdr>
    </w:div>
    <w:div w:id="526454047">
      <w:bodyDiv w:val="1"/>
      <w:marLeft w:val="0"/>
      <w:marRight w:val="0"/>
      <w:marTop w:val="0"/>
      <w:marBottom w:val="0"/>
      <w:divBdr>
        <w:top w:val="none" w:sz="0" w:space="0" w:color="auto"/>
        <w:left w:val="none" w:sz="0" w:space="0" w:color="auto"/>
        <w:bottom w:val="none" w:sz="0" w:space="0" w:color="auto"/>
        <w:right w:val="none" w:sz="0" w:space="0" w:color="auto"/>
      </w:divBdr>
    </w:div>
    <w:div w:id="526456110">
      <w:bodyDiv w:val="1"/>
      <w:marLeft w:val="0"/>
      <w:marRight w:val="0"/>
      <w:marTop w:val="0"/>
      <w:marBottom w:val="0"/>
      <w:divBdr>
        <w:top w:val="none" w:sz="0" w:space="0" w:color="auto"/>
        <w:left w:val="none" w:sz="0" w:space="0" w:color="auto"/>
        <w:bottom w:val="none" w:sz="0" w:space="0" w:color="auto"/>
        <w:right w:val="none" w:sz="0" w:space="0" w:color="auto"/>
      </w:divBdr>
    </w:div>
    <w:div w:id="526598043">
      <w:bodyDiv w:val="1"/>
      <w:marLeft w:val="0"/>
      <w:marRight w:val="0"/>
      <w:marTop w:val="0"/>
      <w:marBottom w:val="0"/>
      <w:divBdr>
        <w:top w:val="none" w:sz="0" w:space="0" w:color="auto"/>
        <w:left w:val="none" w:sz="0" w:space="0" w:color="auto"/>
        <w:bottom w:val="none" w:sz="0" w:space="0" w:color="auto"/>
        <w:right w:val="none" w:sz="0" w:space="0" w:color="auto"/>
      </w:divBdr>
    </w:div>
    <w:div w:id="526603395">
      <w:bodyDiv w:val="1"/>
      <w:marLeft w:val="0"/>
      <w:marRight w:val="0"/>
      <w:marTop w:val="0"/>
      <w:marBottom w:val="0"/>
      <w:divBdr>
        <w:top w:val="none" w:sz="0" w:space="0" w:color="auto"/>
        <w:left w:val="none" w:sz="0" w:space="0" w:color="auto"/>
        <w:bottom w:val="none" w:sz="0" w:space="0" w:color="auto"/>
        <w:right w:val="none" w:sz="0" w:space="0" w:color="auto"/>
      </w:divBdr>
    </w:div>
    <w:div w:id="526721329">
      <w:bodyDiv w:val="1"/>
      <w:marLeft w:val="0"/>
      <w:marRight w:val="0"/>
      <w:marTop w:val="0"/>
      <w:marBottom w:val="0"/>
      <w:divBdr>
        <w:top w:val="none" w:sz="0" w:space="0" w:color="auto"/>
        <w:left w:val="none" w:sz="0" w:space="0" w:color="auto"/>
        <w:bottom w:val="none" w:sz="0" w:space="0" w:color="auto"/>
        <w:right w:val="none" w:sz="0" w:space="0" w:color="auto"/>
      </w:divBdr>
    </w:div>
    <w:div w:id="526797343">
      <w:bodyDiv w:val="1"/>
      <w:marLeft w:val="0"/>
      <w:marRight w:val="0"/>
      <w:marTop w:val="0"/>
      <w:marBottom w:val="0"/>
      <w:divBdr>
        <w:top w:val="none" w:sz="0" w:space="0" w:color="auto"/>
        <w:left w:val="none" w:sz="0" w:space="0" w:color="auto"/>
        <w:bottom w:val="none" w:sz="0" w:space="0" w:color="auto"/>
        <w:right w:val="none" w:sz="0" w:space="0" w:color="auto"/>
      </w:divBdr>
    </w:div>
    <w:div w:id="526866441">
      <w:bodyDiv w:val="1"/>
      <w:marLeft w:val="0"/>
      <w:marRight w:val="0"/>
      <w:marTop w:val="0"/>
      <w:marBottom w:val="0"/>
      <w:divBdr>
        <w:top w:val="none" w:sz="0" w:space="0" w:color="auto"/>
        <w:left w:val="none" w:sz="0" w:space="0" w:color="auto"/>
        <w:bottom w:val="none" w:sz="0" w:space="0" w:color="auto"/>
        <w:right w:val="none" w:sz="0" w:space="0" w:color="auto"/>
      </w:divBdr>
    </w:div>
    <w:div w:id="526871725">
      <w:bodyDiv w:val="1"/>
      <w:marLeft w:val="0"/>
      <w:marRight w:val="0"/>
      <w:marTop w:val="0"/>
      <w:marBottom w:val="0"/>
      <w:divBdr>
        <w:top w:val="none" w:sz="0" w:space="0" w:color="auto"/>
        <w:left w:val="none" w:sz="0" w:space="0" w:color="auto"/>
        <w:bottom w:val="none" w:sz="0" w:space="0" w:color="auto"/>
        <w:right w:val="none" w:sz="0" w:space="0" w:color="auto"/>
      </w:divBdr>
    </w:div>
    <w:div w:id="526915895">
      <w:bodyDiv w:val="1"/>
      <w:marLeft w:val="0"/>
      <w:marRight w:val="0"/>
      <w:marTop w:val="0"/>
      <w:marBottom w:val="0"/>
      <w:divBdr>
        <w:top w:val="none" w:sz="0" w:space="0" w:color="auto"/>
        <w:left w:val="none" w:sz="0" w:space="0" w:color="auto"/>
        <w:bottom w:val="none" w:sz="0" w:space="0" w:color="auto"/>
        <w:right w:val="none" w:sz="0" w:space="0" w:color="auto"/>
      </w:divBdr>
    </w:div>
    <w:div w:id="526984470">
      <w:bodyDiv w:val="1"/>
      <w:marLeft w:val="0"/>
      <w:marRight w:val="0"/>
      <w:marTop w:val="0"/>
      <w:marBottom w:val="0"/>
      <w:divBdr>
        <w:top w:val="none" w:sz="0" w:space="0" w:color="auto"/>
        <w:left w:val="none" w:sz="0" w:space="0" w:color="auto"/>
        <w:bottom w:val="none" w:sz="0" w:space="0" w:color="auto"/>
        <w:right w:val="none" w:sz="0" w:space="0" w:color="auto"/>
      </w:divBdr>
    </w:div>
    <w:div w:id="527062079">
      <w:bodyDiv w:val="1"/>
      <w:marLeft w:val="0"/>
      <w:marRight w:val="0"/>
      <w:marTop w:val="0"/>
      <w:marBottom w:val="0"/>
      <w:divBdr>
        <w:top w:val="none" w:sz="0" w:space="0" w:color="auto"/>
        <w:left w:val="none" w:sz="0" w:space="0" w:color="auto"/>
        <w:bottom w:val="none" w:sz="0" w:space="0" w:color="auto"/>
        <w:right w:val="none" w:sz="0" w:space="0" w:color="auto"/>
      </w:divBdr>
    </w:div>
    <w:div w:id="527068592">
      <w:bodyDiv w:val="1"/>
      <w:marLeft w:val="0"/>
      <w:marRight w:val="0"/>
      <w:marTop w:val="0"/>
      <w:marBottom w:val="0"/>
      <w:divBdr>
        <w:top w:val="none" w:sz="0" w:space="0" w:color="auto"/>
        <w:left w:val="none" w:sz="0" w:space="0" w:color="auto"/>
        <w:bottom w:val="none" w:sz="0" w:space="0" w:color="auto"/>
        <w:right w:val="none" w:sz="0" w:space="0" w:color="auto"/>
      </w:divBdr>
    </w:div>
    <w:div w:id="527135038">
      <w:bodyDiv w:val="1"/>
      <w:marLeft w:val="0"/>
      <w:marRight w:val="0"/>
      <w:marTop w:val="0"/>
      <w:marBottom w:val="0"/>
      <w:divBdr>
        <w:top w:val="none" w:sz="0" w:space="0" w:color="auto"/>
        <w:left w:val="none" w:sz="0" w:space="0" w:color="auto"/>
        <w:bottom w:val="none" w:sz="0" w:space="0" w:color="auto"/>
        <w:right w:val="none" w:sz="0" w:space="0" w:color="auto"/>
      </w:divBdr>
    </w:div>
    <w:div w:id="527257470">
      <w:bodyDiv w:val="1"/>
      <w:marLeft w:val="0"/>
      <w:marRight w:val="0"/>
      <w:marTop w:val="0"/>
      <w:marBottom w:val="0"/>
      <w:divBdr>
        <w:top w:val="none" w:sz="0" w:space="0" w:color="auto"/>
        <w:left w:val="none" w:sz="0" w:space="0" w:color="auto"/>
        <w:bottom w:val="none" w:sz="0" w:space="0" w:color="auto"/>
        <w:right w:val="none" w:sz="0" w:space="0" w:color="auto"/>
      </w:divBdr>
    </w:div>
    <w:div w:id="527258116">
      <w:bodyDiv w:val="1"/>
      <w:marLeft w:val="0"/>
      <w:marRight w:val="0"/>
      <w:marTop w:val="0"/>
      <w:marBottom w:val="0"/>
      <w:divBdr>
        <w:top w:val="none" w:sz="0" w:space="0" w:color="auto"/>
        <w:left w:val="none" w:sz="0" w:space="0" w:color="auto"/>
        <w:bottom w:val="none" w:sz="0" w:space="0" w:color="auto"/>
        <w:right w:val="none" w:sz="0" w:space="0" w:color="auto"/>
      </w:divBdr>
    </w:div>
    <w:div w:id="527378092">
      <w:bodyDiv w:val="1"/>
      <w:marLeft w:val="0"/>
      <w:marRight w:val="0"/>
      <w:marTop w:val="0"/>
      <w:marBottom w:val="0"/>
      <w:divBdr>
        <w:top w:val="none" w:sz="0" w:space="0" w:color="auto"/>
        <w:left w:val="none" w:sz="0" w:space="0" w:color="auto"/>
        <w:bottom w:val="none" w:sz="0" w:space="0" w:color="auto"/>
        <w:right w:val="none" w:sz="0" w:space="0" w:color="auto"/>
      </w:divBdr>
    </w:div>
    <w:div w:id="527447996">
      <w:bodyDiv w:val="1"/>
      <w:marLeft w:val="0"/>
      <w:marRight w:val="0"/>
      <w:marTop w:val="0"/>
      <w:marBottom w:val="0"/>
      <w:divBdr>
        <w:top w:val="none" w:sz="0" w:space="0" w:color="auto"/>
        <w:left w:val="none" w:sz="0" w:space="0" w:color="auto"/>
        <w:bottom w:val="none" w:sz="0" w:space="0" w:color="auto"/>
        <w:right w:val="none" w:sz="0" w:space="0" w:color="auto"/>
      </w:divBdr>
    </w:div>
    <w:div w:id="527449436">
      <w:bodyDiv w:val="1"/>
      <w:marLeft w:val="0"/>
      <w:marRight w:val="0"/>
      <w:marTop w:val="0"/>
      <w:marBottom w:val="0"/>
      <w:divBdr>
        <w:top w:val="none" w:sz="0" w:space="0" w:color="auto"/>
        <w:left w:val="none" w:sz="0" w:space="0" w:color="auto"/>
        <w:bottom w:val="none" w:sz="0" w:space="0" w:color="auto"/>
        <w:right w:val="none" w:sz="0" w:space="0" w:color="auto"/>
      </w:divBdr>
    </w:div>
    <w:div w:id="527452891">
      <w:bodyDiv w:val="1"/>
      <w:marLeft w:val="0"/>
      <w:marRight w:val="0"/>
      <w:marTop w:val="0"/>
      <w:marBottom w:val="0"/>
      <w:divBdr>
        <w:top w:val="none" w:sz="0" w:space="0" w:color="auto"/>
        <w:left w:val="none" w:sz="0" w:space="0" w:color="auto"/>
        <w:bottom w:val="none" w:sz="0" w:space="0" w:color="auto"/>
        <w:right w:val="none" w:sz="0" w:space="0" w:color="auto"/>
      </w:divBdr>
    </w:div>
    <w:div w:id="527570418">
      <w:bodyDiv w:val="1"/>
      <w:marLeft w:val="0"/>
      <w:marRight w:val="0"/>
      <w:marTop w:val="0"/>
      <w:marBottom w:val="0"/>
      <w:divBdr>
        <w:top w:val="none" w:sz="0" w:space="0" w:color="auto"/>
        <w:left w:val="none" w:sz="0" w:space="0" w:color="auto"/>
        <w:bottom w:val="none" w:sz="0" w:space="0" w:color="auto"/>
        <w:right w:val="none" w:sz="0" w:space="0" w:color="auto"/>
      </w:divBdr>
    </w:div>
    <w:div w:id="527571531">
      <w:bodyDiv w:val="1"/>
      <w:marLeft w:val="0"/>
      <w:marRight w:val="0"/>
      <w:marTop w:val="0"/>
      <w:marBottom w:val="0"/>
      <w:divBdr>
        <w:top w:val="none" w:sz="0" w:space="0" w:color="auto"/>
        <w:left w:val="none" w:sz="0" w:space="0" w:color="auto"/>
        <w:bottom w:val="none" w:sz="0" w:space="0" w:color="auto"/>
        <w:right w:val="none" w:sz="0" w:space="0" w:color="auto"/>
      </w:divBdr>
    </w:div>
    <w:div w:id="527639433">
      <w:bodyDiv w:val="1"/>
      <w:marLeft w:val="0"/>
      <w:marRight w:val="0"/>
      <w:marTop w:val="0"/>
      <w:marBottom w:val="0"/>
      <w:divBdr>
        <w:top w:val="none" w:sz="0" w:space="0" w:color="auto"/>
        <w:left w:val="none" w:sz="0" w:space="0" w:color="auto"/>
        <w:bottom w:val="none" w:sz="0" w:space="0" w:color="auto"/>
        <w:right w:val="none" w:sz="0" w:space="0" w:color="auto"/>
      </w:divBdr>
    </w:div>
    <w:div w:id="527714862">
      <w:bodyDiv w:val="1"/>
      <w:marLeft w:val="0"/>
      <w:marRight w:val="0"/>
      <w:marTop w:val="0"/>
      <w:marBottom w:val="0"/>
      <w:divBdr>
        <w:top w:val="none" w:sz="0" w:space="0" w:color="auto"/>
        <w:left w:val="none" w:sz="0" w:space="0" w:color="auto"/>
        <w:bottom w:val="none" w:sz="0" w:space="0" w:color="auto"/>
        <w:right w:val="none" w:sz="0" w:space="0" w:color="auto"/>
      </w:divBdr>
    </w:div>
    <w:div w:id="527763026">
      <w:bodyDiv w:val="1"/>
      <w:marLeft w:val="0"/>
      <w:marRight w:val="0"/>
      <w:marTop w:val="0"/>
      <w:marBottom w:val="0"/>
      <w:divBdr>
        <w:top w:val="none" w:sz="0" w:space="0" w:color="auto"/>
        <w:left w:val="none" w:sz="0" w:space="0" w:color="auto"/>
        <w:bottom w:val="none" w:sz="0" w:space="0" w:color="auto"/>
        <w:right w:val="none" w:sz="0" w:space="0" w:color="auto"/>
      </w:divBdr>
    </w:div>
    <w:div w:id="527791228">
      <w:bodyDiv w:val="1"/>
      <w:marLeft w:val="0"/>
      <w:marRight w:val="0"/>
      <w:marTop w:val="0"/>
      <w:marBottom w:val="0"/>
      <w:divBdr>
        <w:top w:val="none" w:sz="0" w:space="0" w:color="auto"/>
        <w:left w:val="none" w:sz="0" w:space="0" w:color="auto"/>
        <w:bottom w:val="none" w:sz="0" w:space="0" w:color="auto"/>
        <w:right w:val="none" w:sz="0" w:space="0" w:color="auto"/>
      </w:divBdr>
    </w:div>
    <w:div w:id="527835012">
      <w:bodyDiv w:val="1"/>
      <w:marLeft w:val="0"/>
      <w:marRight w:val="0"/>
      <w:marTop w:val="0"/>
      <w:marBottom w:val="0"/>
      <w:divBdr>
        <w:top w:val="none" w:sz="0" w:space="0" w:color="auto"/>
        <w:left w:val="none" w:sz="0" w:space="0" w:color="auto"/>
        <w:bottom w:val="none" w:sz="0" w:space="0" w:color="auto"/>
        <w:right w:val="none" w:sz="0" w:space="0" w:color="auto"/>
      </w:divBdr>
    </w:div>
    <w:div w:id="527915583">
      <w:bodyDiv w:val="1"/>
      <w:marLeft w:val="0"/>
      <w:marRight w:val="0"/>
      <w:marTop w:val="0"/>
      <w:marBottom w:val="0"/>
      <w:divBdr>
        <w:top w:val="none" w:sz="0" w:space="0" w:color="auto"/>
        <w:left w:val="none" w:sz="0" w:space="0" w:color="auto"/>
        <w:bottom w:val="none" w:sz="0" w:space="0" w:color="auto"/>
        <w:right w:val="none" w:sz="0" w:space="0" w:color="auto"/>
      </w:divBdr>
    </w:div>
    <w:div w:id="528101900">
      <w:bodyDiv w:val="1"/>
      <w:marLeft w:val="0"/>
      <w:marRight w:val="0"/>
      <w:marTop w:val="0"/>
      <w:marBottom w:val="0"/>
      <w:divBdr>
        <w:top w:val="none" w:sz="0" w:space="0" w:color="auto"/>
        <w:left w:val="none" w:sz="0" w:space="0" w:color="auto"/>
        <w:bottom w:val="none" w:sz="0" w:space="0" w:color="auto"/>
        <w:right w:val="none" w:sz="0" w:space="0" w:color="auto"/>
      </w:divBdr>
    </w:div>
    <w:div w:id="528102504">
      <w:bodyDiv w:val="1"/>
      <w:marLeft w:val="0"/>
      <w:marRight w:val="0"/>
      <w:marTop w:val="0"/>
      <w:marBottom w:val="0"/>
      <w:divBdr>
        <w:top w:val="none" w:sz="0" w:space="0" w:color="auto"/>
        <w:left w:val="none" w:sz="0" w:space="0" w:color="auto"/>
        <w:bottom w:val="none" w:sz="0" w:space="0" w:color="auto"/>
        <w:right w:val="none" w:sz="0" w:space="0" w:color="auto"/>
      </w:divBdr>
    </w:div>
    <w:div w:id="528110846">
      <w:bodyDiv w:val="1"/>
      <w:marLeft w:val="0"/>
      <w:marRight w:val="0"/>
      <w:marTop w:val="0"/>
      <w:marBottom w:val="0"/>
      <w:divBdr>
        <w:top w:val="none" w:sz="0" w:space="0" w:color="auto"/>
        <w:left w:val="none" w:sz="0" w:space="0" w:color="auto"/>
        <w:bottom w:val="none" w:sz="0" w:space="0" w:color="auto"/>
        <w:right w:val="none" w:sz="0" w:space="0" w:color="auto"/>
      </w:divBdr>
    </w:div>
    <w:div w:id="528228565">
      <w:bodyDiv w:val="1"/>
      <w:marLeft w:val="0"/>
      <w:marRight w:val="0"/>
      <w:marTop w:val="0"/>
      <w:marBottom w:val="0"/>
      <w:divBdr>
        <w:top w:val="none" w:sz="0" w:space="0" w:color="auto"/>
        <w:left w:val="none" w:sz="0" w:space="0" w:color="auto"/>
        <w:bottom w:val="none" w:sz="0" w:space="0" w:color="auto"/>
        <w:right w:val="none" w:sz="0" w:space="0" w:color="auto"/>
      </w:divBdr>
    </w:div>
    <w:div w:id="528304428">
      <w:bodyDiv w:val="1"/>
      <w:marLeft w:val="0"/>
      <w:marRight w:val="0"/>
      <w:marTop w:val="0"/>
      <w:marBottom w:val="0"/>
      <w:divBdr>
        <w:top w:val="none" w:sz="0" w:space="0" w:color="auto"/>
        <w:left w:val="none" w:sz="0" w:space="0" w:color="auto"/>
        <w:bottom w:val="none" w:sz="0" w:space="0" w:color="auto"/>
        <w:right w:val="none" w:sz="0" w:space="0" w:color="auto"/>
      </w:divBdr>
    </w:div>
    <w:div w:id="528417543">
      <w:bodyDiv w:val="1"/>
      <w:marLeft w:val="0"/>
      <w:marRight w:val="0"/>
      <w:marTop w:val="0"/>
      <w:marBottom w:val="0"/>
      <w:divBdr>
        <w:top w:val="none" w:sz="0" w:space="0" w:color="auto"/>
        <w:left w:val="none" w:sz="0" w:space="0" w:color="auto"/>
        <w:bottom w:val="none" w:sz="0" w:space="0" w:color="auto"/>
        <w:right w:val="none" w:sz="0" w:space="0" w:color="auto"/>
      </w:divBdr>
    </w:div>
    <w:div w:id="528417648">
      <w:bodyDiv w:val="1"/>
      <w:marLeft w:val="0"/>
      <w:marRight w:val="0"/>
      <w:marTop w:val="0"/>
      <w:marBottom w:val="0"/>
      <w:divBdr>
        <w:top w:val="none" w:sz="0" w:space="0" w:color="auto"/>
        <w:left w:val="none" w:sz="0" w:space="0" w:color="auto"/>
        <w:bottom w:val="none" w:sz="0" w:space="0" w:color="auto"/>
        <w:right w:val="none" w:sz="0" w:space="0" w:color="auto"/>
      </w:divBdr>
    </w:div>
    <w:div w:id="528495552">
      <w:bodyDiv w:val="1"/>
      <w:marLeft w:val="0"/>
      <w:marRight w:val="0"/>
      <w:marTop w:val="0"/>
      <w:marBottom w:val="0"/>
      <w:divBdr>
        <w:top w:val="none" w:sz="0" w:space="0" w:color="auto"/>
        <w:left w:val="none" w:sz="0" w:space="0" w:color="auto"/>
        <w:bottom w:val="none" w:sz="0" w:space="0" w:color="auto"/>
        <w:right w:val="none" w:sz="0" w:space="0" w:color="auto"/>
      </w:divBdr>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28685016">
      <w:bodyDiv w:val="1"/>
      <w:marLeft w:val="0"/>
      <w:marRight w:val="0"/>
      <w:marTop w:val="0"/>
      <w:marBottom w:val="0"/>
      <w:divBdr>
        <w:top w:val="none" w:sz="0" w:space="0" w:color="auto"/>
        <w:left w:val="none" w:sz="0" w:space="0" w:color="auto"/>
        <w:bottom w:val="none" w:sz="0" w:space="0" w:color="auto"/>
        <w:right w:val="none" w:sz="0" w:space="0" w:color="auto"/>
      </w:divBdr>
    </w:div>
    <w:div w:id="528690498">
      <w:bodyDiv w:val="1"/>
      <w:marLeft w:val="0"/>
      <w:marRight w:val="0"/>
      <w:marTop w:val="0"/>
      <w:marBottom w:val="0"/>
      <w:divBdr>
        <w:top w:val="none" w:sz="0" w:space="0" w:color="auto"/>
        <w:left w:val="none" w:sz="0" w:space="0" w:color="auto"/>
        <w:bottom w:val="none" w:sz="0" w:space="0" w:color="auto"/>
        <w:right w:val="none" w:sz="0" w:space="0" w:color="auto"/>
      </w:divBdr>
    </w:div>
    <w:div w:id="528757485">
      <w:bodyDiv w:val="1"/>
      <w:marLeft w:val="0"/>
      <w:marRight w:val="0"/>
      <w:marTop w:val="0"/>
      <w:marBottom w:val="0"/>
      <w:divBdr>
        <w:top w:val="none" w:sz="0" w:space="0" w:color="auto"/>
        <w:left w:val="none" w:sz="0" w:space="0" w:color="auto"/>
        <w:bottom w:val="none" w:sz="0" w:space="0" w:color="auto"/>
        <w:right w:val="none" w:sz="0" w:space="0" w:color="auto"/>
      </w:divBdr>
    </w:div>
    <w:div w:id="528761826">
      <w:bodyDiv w:val="1"/>
      <w:marLeft w:val="0"/>
      <w:marRight w:val="0"/>
      <w:marTop w:val="0"/>
      <w:marBottom w:val="0"/>
      <w:divBdr>
        <w:top w:val="none" w:sz="0" w:space="0" w:color="auto"/>
        <w:left w:val="none" w:sz="0" w:space="0" w:color="auto"/>
        <w:bottom w:val="none" w:sz="0" w:space="0" w:color="auto"/>
        <w:right w:val="none" w:sz="0" w:space="0" w:color="auto"/>
      </w:divBdr>
    </w:div>
    <w:div w:id="528835412">
      <w:bodyDiv w:val="1"/>
      <w:marLeft w:val="0"/>
      <w:marRight w:val="0"/>
      <w:marTop w:val="0"/>
      <w:marBottom w:val="0"/>
      <w:divBdr>
        <w:top w:val="none" w:sz="0" w:space="0" w:color="auto"/>
        <w:left w:val="none" w:sz="0" w:space="0" w:color="auto"/>
        <w:bottom w:val="none" w:sz="0" w:space="0" w:color="auto"/>
        <w:right w:val="none" w:sz="0" w:space="0" w:color="auto"/>
      </w:divBdr>
    </w:div>
    <w:div w:id="528837448">
      <w:bodyDiv w:val="1"/>
      <w:marLeft w:val="0"/>
      <w:marRight w:val="0"/>
      <w:marTop w:val="0"/>
      <w:marBottom w:val="0"/>
      <w:divBdr>
        <w:top w:val="none" w:sz="0" w:space="0" w:color="auto"/>
        <w:left w:val="none" w:sz="0" w:space="0" w:color="auto"/>
        <w:bottom w:val="none" w:sz="0" w:space="0" w:color="auto"/>
        <w:right w:val="none" w:sz="0" w:space="0" w:color="auto"/>
      </w:divBdr>
    </w:div>
    <w:div w:id="528837749">
      <w:bodyDiv w:val="1"/>
      <w:marLeft w:val="0"/>
      <w:marRight w:val="0"/>
      <w:marTop w:val="0"/>
      <w:marBottom w:val="0"/>
      <w:divBdr>
        <w:top w:val="none" w:sz="0" w:space="0" w:color="auto"/>
        <w:left w:val="none" w:sz="0" w:space="0" w:color="auto"/>
        <w:bottom w:val="none" w:sz="0" w:space="0" w:color="auto"/>
        <w:right w:val="none" w:sz="0" w:space="0" w:color="auto"/>
      </w:divBdr>
    </w:div>
    <w:div w:id="528841713">
      <w:bodyDiv w:val="1"/>
      <w:marLeft w:val="0"/>
      <w:marRight w:val="0"/>
      <w:marTop w:val="0"/>
      <w:marBottom w:val="0"/>
      <w:divBdr>
        <w:top w:val="none" w:sz="0" w:space="0" w:color="auto"/>
        <w:left w:val="none" w:sz="0" w:space="0" w:color="auto"/>
        <w:bottom w:val="none" w:sz="0" w:space="0" w:color="auto"/>
        <w:right w:val="none" w:sz="0" w:space="0" w:color="auto"/>
      </w:divBdr>
    </w:div>
    <w:div w:id="528878501">
      <w:bodyDiv w:val="1"/>
      <w:marLeft w:val="0"/>
      <w:marRight w:val="0"/>
      <w:marTop w:val="0"/>
      <w:marBottom w:val="0"/>
      <w:divBdr>
        <w:top w:val="none" w:sz="0" w:space="0" w:color="auto"/>
        <w:left w:val="none" w:sz="0" w:space="0" w:color="auto"/>
        <w:bottom w:val="none" w:sz="0" w:space="0" w:color="auto"/>
        <w:right w:val="none" w:sz="0" w:space="0" w:color="auto"/>
      </w:divBdr>
    </w:div>
    <w:div w:id="528881967">
      <w:bodyDiv w:val="1"/>
      <w:marLeft w:val="0"/>
      <w:marRight w:val="0"/>
      <w:marTop w:val="0"/>
      <w:marBottom w:val="0"/>
      <w:divBdr>
        <w:top w:val="none" w:sz="0" w:space="0" w:color="auto"/>
        <w:left w:val="none" w:sz="0" w:space="0" w:color="auto"/>
        <w:bottom w:val="none" w:sz="0" w:space="0" w:color="auto"/>
        <w:right w:val="none" w:sz="0" w:space="0" w:color="auto"/>
      </w:divBdr>
    </w:div>
    <w:div w:id="528882951">
      <w:bodyDiv w:val="1"/>
      <w:marLeft w:val="0"/>
      <w:marRight w:val="0"/>
      <w:marTop w:val="0"/>
      <w:marBottom w:val="0"/>
      <w:divBdr>
        <w:top w:val="none" w:sz="0" w:space="0" w:color="auto"/>
        <w:left w:val="none" w:sz="0" w:space="0" w:color="auto"/>
        <w:bottom w:val="none" w:sz="0" w:space="0" w:color="auto"/>
        <w:right w:val="none" w:sz="0" w:space="0" w:color="auto"/>
      </w:divBdr>
    </w:div>
    <w:div w:id="528956377">
      <w:bodyDiv w:val="1"/>
      <w:marLeft w:val="0"/>
      <w:marRight w:val="0"/>
      <w:marTop w:val="0"/>
      <w:marBottom w:val="0"/>
      <w:divBdr>
        <w:top w:val="none" w:sz="0" w:space="0" w:color="auto"/>
        <w:left w:val="none" w:sz="0" w:space="0" w:color="auto"/>
        <w:bottom w:val="none" w:sz="0" w:space="0" w:color="auto"/>
        <w:right w:val="none" w:sz="0" w:space="0" w:color="auto"/>
      </w:divBdr>
    </w:div>
    <w:div w:id="529027388">
      <w:bodyDiv w:val="1"/>
      <w:marLeft w:val="0"/>
      <w:marRight w:val="0"/>
      <w:marTop w:val="0"/>
      <w:marBottom w:val="0"/>
      <w:divBdr>
        <w:top w:val="none" w:sz="0" w:space="0" w:color="auto"/>
        <w:left w:val="none" w:sz="0" w:space="0" w:color="auto"/>
        <w:bottom w:val="none" w:sz="0" w:space="0" w:color="auto"/>
        <w:right w:val="none" w:sz="0" w:space="0" w:color="auto"/>
      </w:divBdr>
    </w:div>
    <w:div w:id="529072712">
      <w:bodyDiv w:val="1"/>
      <w:marLeft w:val="0"/>
      <w:marRight w:val="0"/>
      <w:marTop w:val="0"/>
      <w:marBottom w:val="0"/>
      <w:divBdr>
        <w:top w:val="none" w:sz="0" w:space="0" w:color="auto"/>
        <w:left w:val="none" w:sz="0" w:space="0" w:color="auto"/>
        <w:bottom w:val="none" w:sz="0" w:space="0" w:color="auto"/>
        <w:right w:val="none" w:sz="0" w:space="0" w:color="auto"/>
      </w:divBdr>
    </w:div>
    <w:div w:id="529299437">
      <w:bodyDiv w:val="1"/>
      <w:marLeft w:val="0"/>
      <w:marRight w:val="0"/>
      <w:marTop w:val="0"/>
      <w:marBottom w:val="0"/>
      <w:divBdr>
        <w:top w:val="none" w:sz="0" w:space="0" w:color="auto"/>
        <w:left w:val="none" w:sz="0" w:space="0" w:color="auto"/>
        <w:bottom w:val="none" w:sz="0" w:space="0" w:color="auto"/>
        <w:right w:val="none" w:sz="0" w:space="0" w:color="auto"/>
      </w:divBdr>
    </w:div>
    <w:div w:id="529689782">
      <w:bodyDiv w:val="1"/>
      <w:marLeft w:val="0"/>
      <w:marRight w:val="0"/>
      <w:marTop w:val="0"/>
      <w:marBottom w:val="0"/>
      <w:divBdr>
        <w:top w:val="none" w:sz="0" w:space="0" w:color="auto"/>
        <w:left w:val="none" w:sz="0" w:space="0" w:color="auto"/>
        <w:bottom w:val="none" w:sz="0" w:space="0" w:color="auto"/>
        <w:right w:val="none" w:sz="0" w:space="0" w:color="auto"/>
      </w:divBdr>
    </w:div>
    <w:div w:id="529730960">
      <w:bodyDiv w:val="1"/>
      <w:marLeft w:val="0"/>
      <w:marRight w:val="0"/>
      <w:marTop w:val="0"/>
      <w:marBottom w:val="0"/>
      <w:divBdr>
        <w:top w:val="none" w:sz="0" w:space="0" w:color="auto"/>
        <w:left w:val="none" w:sz="0" w:space="0" w:color="auto"/>
        <w:bottom w:val="none" w:sz="0" w:space="0" w:color="auto"/>
        <w:right w:val="none" w:sz="0" w:space="0" w:color="auto"/>
      </w:divBdr>
    </w:div>
    <w:div w:id="529802888">
      <w:bodyDiv w:val="1"/>
      <w:marLeft w:val="0"/>
      <w:marRight w:val="0"/>
      <w:marTop w:val="0"/>
      <w:marBottom w:val="0"/>
      <w:divBdr>
        <w:top w:val="none" w:sz="0" w:space="0" w:color="auto"/>
        <w:left w:val="none" w:sz="0" w:space="0" w:color="auto"/>
        <w:bottom w:val="none" w:sz="0" w:space="0" w:color="auto"/>
        <w:right w:val="none" w:sz="0" w:space="0" w:color="auto"/>
      </w:divBdr>
    </w:div>
    <w:div w:id="529879974">
      <w:bodyDiv w:val="1"/>
      <w:marLeft w:val="0"/>
      <w:marRight w:val="0"/>
      <w:marTop w:val="0"/>
      <w:marBottom w:val="0"/>
      <w:divBdr>
        <w:top w:val="none" w:sz="0" w:space="0" w:color="auto"/>
        <w:left w:val="none" w:sz="0" w:space="0" w:color="auto"/>
        <w:bottom w:val="none" w:sz="0" w:space="0" w:color="auto"/>
        <w:right w:val="none" w:sz="0" w:space="0" w:color="auto"/>
      </w:divBdr>
    </w:div>
    <w:div w:id="529880989">
      <w:bodyDiv w:val="1"/>
      <w:marLeft w:val="0"/>
      <w:marRight w:val="0"/>
      <w:marTop w:val="0"/>
      <w:marBottom w:val="0"/>
      <w:divBdr>
        <w:top w:val="none" w:sz="0" w:space="0" w:color="auto"/>
        <w:left w:val="none" w:sz="0" w:space="0" w:color="auto"/>
        <w:bottom w:val="none" w:sz="0" w:space="0" w:color="auto"/>
        <w:right w:val="none" w:sz="0" w:space="0" w:color="auto"/>
      </w:divBdr>
    </w:div>
    <w:div w:id="529883382">
      <w:bodyDiv w:val="1"/>
      <w:marLeft w:val="0"/>
      <w:marRight w:val="0"/>
      <w:marTop w:val="0"/>
      <w:marBottom w:val="0"/>
      <w:divBdr>
        <w:top w:val="none" w:sz="0" w:space="0" w:color="auto"/>
        <w:left w:val="none" w:sz="0" w:space="0" w:color="auto"/>
        <w:bottom w:val="none" w:sz="0" w:space="0" w:color="auto"/>
        <w:right w:val="none" w:sz="0" w:space="0" w:color="auto"/>
      </w:divBdr>
    </w:div>
    <w:div w:id="529926007">
      <w:bodyDiv w:val="1"/>
      <w:marLeft w:val="0"/>
      <w:marRight w:val="0"/>
      <w:marTop w:val="0"/>
      <w:marBottom w:val="0"/>
      <w:divBdr>
        <w:top w:val="none" w:sz="0" w:space="0" w:color="auto"/>
        <w:left w:val="none" w:sz="0" w:space="0" w:color="auto"/>
        <w:bottom w:val="none" w:sz="0" w:space="0" w:color="auto"/>
        <w:right w:val="none" w:sz="0" w:space="0" w:color="auto"/>
      </w:divBdr>
    </w:div>
    <w:div w:id="529949948">
      <w:bodyDiv w:val="1"/>
      <w:marLeft w:val="0"/>
      <w:marRight w:val="0"/>
      <w:marTop w:val="0"/>
      <w:marBottom w:val="0"/>
      <w:divBdr>
        <w:top w:val="none" w:sz="0" w:space="0" w:color="auto"/>
        <w:left w:val="none" w:sz="0" w:space="0" w:color="auto"/>
        <w:bottom w:val="none" w:sz="0" w:space="0" w:color="auto"/>
        <w:right w:val="none" w:sz="0" w:space="0" w:color="auto"/>
      </w:divBdr>
    </w:div>
    <w:div w:id="530186276">
      <w:bodyDiv w:val="1"/>
      <w:marLeft w:val="0"/>
      <w:marRight w:val="0"/>
      <w:marTop w:val="0"/>
      <w:marBottom w:val="0"/>
      <w:divBdr>
        <w:top w:val="none" w:sz="0" w:space="0" w:color="auto"/>
        <w:left w:val="none" w:sz="0" w:space="0" w:color="auto"/>
        <w:bottom w:val="none" w:sz="0" w:space="0" w:color="auto"/>
        <w:right w:val="none" w:sz="0" w:space="0" w:color="auto"/>
      </w:divBdr>
    </w:div>
    <w:div w:id="530188301">
      <w:bodyDiv w:val="1"/>
      <w:marLeft w:val="0"/>
      <w:marRight w:val="0"/>
      <w:marTop w:val="0"/>
      <w:marBottom w:val="0"/>
      <w:divBdr>
        <w:top w:val="none" w:sz="0" w:space="0" w:color="auto"/>
        <w:left w:val="none" w:sz="0" w:space="0" w:color="auto"/>
        <w:bottom w:val="none" w:sz="0" w:space="0" w:color="auto"/>
        <w:right w:val="none" w:sz="0" w:space="0" w:color="auto"/>
      </w:divBdr>
    </w:div>
    <w:div w:id="530189891">
      <w:bodyDiv w:val="1"/>
      <w:marLeft w:val="0"/>
      <w:marRight w:val="0"/>
      <w:marTop w:val="0"/>
      <w:marBottom w:val="0"/>
      <w:divBdr>
        <w:top w:val="none" w:sz="0" w:space="0" w:color="auto"/>
        <w:left w:val="none" w:sz="0" w:space="0" w:color="auto"/>
        <w:bottom w:val="none" w:sz="0" w:space="0" w:color="auto"/>
        <w:right w:val="none" w:sz="0" w:space="0" w:color="auto"/>
      </w:divBdr>
    </w:div>
    <w:div w:id="530338471">
      <w:bodyDiv w:val="1"/>
      <w:marLeft w:val="0"/>
      <w:marRight w:val="0"/>
      <w:marTop w:val="0"/>
      <w:marBottom w:val="0"/>
      <w:divBdr>
        <w:top w:val="none" w:sz="0" w:space="0" w:color="auto"/>
        <w:left w:val="none" w:sz="0" w:space="0" w:color="auto"/>
        <w:bottom w:val="none" w:sz="0" w:space="0" w:color="auto"/>
        <w:right w:val="none" w:sz="0" w:space="0" w:color="auto"/>
      </w:divBdr>
    </w:div>
    <w:div w:id="530339842">
      <w:bodyDiv w:val="1"/>
      <w:marLeft w:val="0"/>
      <w:marRight w:val="0"/>
      <w:marTop w:val="0"/>
      <w:marBottom w:val="0"/>
      <w:divBdr>
        <w:top w:val="none" w:sz="0" w:space="0" w:color="auto"/>
        <w:left w:val="none" w:sz="0" w:space="0" w:color="auto"/>
        <w:bottom w:val="none" w:sz="0" w:space="0" w:color="auto"/>
        <w:right w:val="none" w:sz="0" w:space="0" w:color="auto"/>
      </w:divBdr>
    </w:div>
    <w:div w:id="530383904">
      <w:bodyDiv w:val="1"/>
      <w:marLeft w:val="0"/>
      <w:marRight w:val="0"/>
      <w:marTop w:val="0"/>
      <w:marBottom w:val="0"/>
      <w:divBdr>
        <w:top w:val="none" w:sz="0" w:space="0" w:color="auto"/>
        <w:left w:val="none" w:sz="0" w:space="0" w:color="auto"/>
        <w:bottom w:val="none" w:sz="0" w:space="0" w:color="auto"/>
        <w:right w:val="none" w:sz="0" w:space="0" w:color="auto"/>
      </w:divBdr>
    </w:div>
    <w:div w:id="530385097">
      <w:bodyDiv w:val="1"/>
      <w:marLeft w:val="0"/>
      <w:marRight w:val="0"/>
      <w:marTop w:val="0"/>
      <w:marBottom w:val="0"/>
      <w:divBdr>
        <w:top w:val="none" w:sz="0" w:space="0" w:color="auto"/>
        <w:left w:val="none" w:sz="0" w:space="0" w:color="auto"/>
        <w:bottom w:val="none" w:sz="0" w:space="0" w:color="auto"/>
        <w:right w:val="none" w:sz="0" w:space="0" w:color="auto"/>
      </w:divBdr>
    </w:div>
    <w:div w:id="530606059">
      <w:bodyDiv w:val="1"/>
      <w:marLeft w:val="0"/>
      <w:marRight w:val="0"/>
      <w:marTop w:val="0"/>
      <w:marBottom w:val="0"/>
      <w:divBdr>
        <w:top w:val="none" w:sz="0" w:space="0" w:color="auto"/>
        <w:left w:val="none" w:sz="0" w:space="0" w:color="auto"/>
        <w:bottom w:val="none" w:sz="0" w:space="0" w:color="auto"/>
        <w:right w:val="none" w:sz="0" w:space="0" w:color="auto"/>
      </w:divBdr>
    </w:div>
    <w:div w:id="530606174">
      <w:bodyDiv w:val="1"/>
      <w:marLeft w:val="0"/>
      <w:marRight w:val="0"/>
      <w:marTop w:val="0"/>
      <w:marBottom w:val="0"/>
      <w:divBdr>
        <w:top w:val="none" w:sz="0" w:space="0" w:color="auto"/>
        <w:left w:val="none" w:sz="0" w:space="0" w:color="auto"/>
        <w:bottom w:val="none" w:sz="0" w:space="0" w:color="auto"/>
        <w:right w:val="none" w:sz="0" w:space="0" w:color="auto"/>
      </w:divBdr>
    </w:div>
    <w:div w:id="530647144">
      <w:bodyDiv w:val="1"/>
      <w:marLeft w:val="0"/>
      <w:marRight w:val="0"/>
      <w:marTop w:val="0"/>
      <w:marBottom w:val="0"/>
      <w:divBdr>
        <w:top w:val="none" w:sz="0" w:space="0" w:color="auto"/>
        <w:left w:val="none" w:sz="0" w:space="0" w:color="auto"/>
        <w:bottom w:val="none" w:sz="0" w:space="0" w:color="auto"/>
        <w:right w:val="none" w:sz="0" w:space="0" w:color="auto"/>
      </w:divBdr>
    </w:div>
    <w:div w:id="530729471">
      <w:bodyDiv w:val="1"/>
      <w:marLeft w:val="0"/>
      <w:marRight w:val="0"/>
      <w:marTop w:val="0"/>
      <w:marBottom w:val="0"/>
      <w:divBdr>
        <w:top w:val="none" w:sz="0" w:space="0" w:color="auto"/>
        <w:left w:val="none" w:sz="0" w:space="0" w:color="auto"/>
        <w:bottom w:val="none" w:sz="0" w:space="0" w:color="auto"/>
        <w:right w:val="none" w:sz="0" w:space="0" w:color="auto"/>
      </w:divBdr>
    </w:div>
    <w:div w:id="530799833">
      <w:bodyDiv w:val="1"/>
      <w:marLeft w:val="0"/>
      <w:marRight w:val="0"/>
      <w:marTop w:val="0"/>
      <w:marBottom w:val="0"/>
      <w:divBdr>
        <w:top w:val="none" w:sz="0" w:space="0" w:color="auto"/>
        <w:left w:val="none" w:sz="0" w:space="0" w:color="auto"/>
        <w:bottom w:val="none" w:sz="0" w:space="0" w:color="auto"/>
        <w:right w:val="none" w:sz="0" w:space="0" w:color="auto"/>
      </w:divBdr>
    </w:div>
    <w:div w:id="530920369">
      <w:bodyDiv w:val="1"/>
      <w:marLeft w:val="0"/>
      <w:marRight w:val="0"/>
      <w:marTop w:val="0"/>
      <w:marBottom w:val="0"/>
      <w:divBdr>
        <w:top w:val="none" w:sz="0" w:space="0" w:color="auto"/>
        <w:left w:val="none" w:sz="0" w:space="0" w:color="auto"/>
        <w:bottom w:val="none" w:sz="0" w:space="0" w:color="auto"/>
        <w:right w:val="none" w:sz="0" w:space="0" w:color="auto"/>
      </w:divBdr>
    </w:div>
    <w:div w:id="530993720">
      <w:bodyDiv w:val="1"/>
      <w:marLeft w:val="0"/>
      <w:marRight w:val="0"/>
      <w:marTop w:val="0"/>
      <w:marBottom w:val="0"/>
      <w:divBdr>
        <w:top w:val="none" w:sz="0" w:space="0" w:color="auto"/>
        <w:left w:val="none" w:sz="0" w:space="0" w:color="auto"/>
        <w:bottom w:val="none" w:sz="0" w:space="0" w:color="auto"/>
        <w:right w:val="none" w:sz="0" w:space="0" w:color="auto"/>
      </w:divBdr>
    </w:div>
    <w:div w:id="530994094">
      <w:bodyDiv w:val="1"/>
      <w:marLeft w:val="0"/>
      <w:marRight w:val="0"/>
      <w:marTop w:val="0"/>
      <w:marBottom w:val="0"/>
      <w:divBdr>
        <w:top w:val="none" w:sz="0" w:space="0" w:color="auto"/>
        <w:left w:val="none" w:sz="0" w:space="0" w:color="auto"/>
        <w:bottom w:val="none" w:sz="0" w:space="0" w:color="auto"/>
        <w:right w:val="none" w:sz="0" w:space="0" w:color="auto"/>
      </w:divBdr>
    </w:div>
    <w:div w:id="530997008">
      <w:bodyDiv w:val="1"/>
      <w:marLeft w:val="0"/>
      <w:marRight w:val="0"/>
      <w:marTop w:val="0"/>
      <w:marBottom w:val="0"/>
      <w:divBdr>
        <w:top w:val="none" w:sz="0" w:space="0" w:color="auto"/>
        <w:left w:val="none" w:sz="0" w:space="0" w:color="auto"/>
        <w:bottom w:val="none" w:sz="0" w:space="0" w:color="auto"/>
        <w:right w:val="none" w:sz="0" w:space="0" w:color="auto"/>
      </w:divBdr>
    </w:div>
    <w:div w:id="531041094">
      <w:bodyDiv w:val="1"/>
      <w:marLeft w:val="0"/>
      <w:marRight w:val="0"/>
      <w:marTop w:val="0"/>
      <w:marBottom w:val="0"/>
      <w:divBdr>
        <w:top w:val="none" w:sz="0" w:space="0" w:color="auto"/>
        <w:left w:val="none" w:sz="0" w:space="0" w:color="auto"/>
        <w:bottom w:val="none" w:sz="0" w:space="0" w:color="auto"/>
        <w:right w:val="none" w:sz="0" w:space="0" w:color="auto"/>
      </w:divBdr>
    </w:div>
    <w:div w:id="531068667">
      <w:bodyDiv w:val="1"/>
      <w:marLeft w:val="0"/>
      <w:marRight w:val="0"/>
      <w:marTop w:val="0"/>
      <w:marBottom w:val="0"/>
      <w:divBdr>
        <w:top w:val="none" w:sz="0" w:space="0" w:color="auto"/>
        <w:left w:val="none" w:sz="0" w:space="0" w:color="auto"/>
        <w:bottom w:val="none" w:sz="0" w:space="0" w:color="auto"/>
        <w:right w:val="none" w:sz="0" w:space="0" w:color="auto"/>
      </w:divBdr>
    </w:div>
    <w:div w:id="531114365">
      <w:bodyDiv w:val="1"/>
      <w:marLeft w:val="0"/>
      <w:marRight w:val="0"/>
      <w:marTop w:val="0"/>
      <w:marBottom w:val="0"/>
      <w:divBdr>
        <w:top w:val="none" w:sz="0" w:space="0" w:color="auto"/>
        <w:left w:val="none" w:sz="0" w:space="0" w:color="auto"/>
        <w:bottom w:val="none" w:sz="0" w:space="0" w:color="auto"/>
        <w:right w:val="none" w:sz="0" w:space="0" w:color="auto"/>
      </w:divBdr>
    </w:div>
    <w:div w:id="531305737">
      <w:bodyDiv w:val="1"/>
      <w:marLeft w:val="0"/>
      <w:marRight w:val="0"/>
      <w:marTop w:val="0"/>
      <w:marBottom w:val="0"/>
      <w:divBdr>
        <w:top w:val="none" w:sz="0" w:space="0" w:color="auto"/>
        <w:left w:val="none" w:sz="0" w:space="0" w:color="auto"/>
        <w:bottom w:val="none" w:sz="0" w:space="0" w:color="auto"/>
        <w:right w:val="none" w:sz="0" w:space="0" w:color="auto"/>
      </w:divBdr>
    </w:div>
    <w:div w:id="531386263">
      <w:bodyDiv w:val="1"/>
      <w:marLeft w:val="0"/>
      <w:marRight w:val="0"/>
      <w:marTop w:val="0"/>
      <w:marBottom w:val="0"/>
      <w:divBdr>
        <w:top w:val="none" w:sz="0" w:space="0" w:color="auto"/>
        <w:left w:val="none" w:sz="0" w:space="0" w:color="auto"/>
        <w:bottom w:val="none" w:sz="0" w:space="0" w:color="auto"/>
        <w:right w:val="none" w:sz="0" w:space="0" w:color="auto"/>
      </w:divBdr>
    </w:div>
    <w:div w:id="531528906">
      <w:bodyDiv w:val="1"/>
      <w:marLeft w:val="0"/>
      <w:marRight w:val="0"/>
      <w:marTop w:val="0"/>
      <w:marBottom w:val="0"/>
      <w:divBdr>
        <w:top w:val="none" w:sz="0" w:space="0" w:color="auto"/>
        <w:left w:val="none" w:sz="0" w:space="0" w:color="auto"/>
        <w:bottom w:val="none" w:sz="0" w:space="0" w:color="auto"/>
        <w:right w:val="none" w:sz="0" w:space="0" w:color="auto"/>
      </w:divBdr>
    </w:div>
    <w:div w:id="531576558">
      <w:bodyDiv w:val="1"/>
      <w:marLeft w:val="0"/>
      <w:marRight w:val="0"/>
      <w:marTop w:val="0"/>
      <w:marBottom w:val="0"/>
      <w:divBdr>
        <w:top w:val="none" w:sz="0" w:space="0" w:color="auto"/>
        <w:left w:val="none" w:sz="0" w:space="0" w:color="auto"/>
        <w:bottom w:val="none" w:sz="0" w:space="0" w:color="auto"/>
        <w:right w:val="none" w:sz="0" w:space="0" w:color="auto"/>
      </w:divBdr>
    </w:div>
    <w:div w:id="531695284">
      <w:bodyDiv w:val="1"/>
      <w:marLeft w:val="0"/>
      <w:marRight w:val="0"/>
      <w:marTop w:val="0"/>
      <w:marBottom w:val="0"/>
      <w:divBdr>
        <w:top w:val="none" w:sz="0" w:space="0" w:color="auto"/>
        <w:left w:val="none" w:sz="0" w:space="0" w:color="auto"/>
        <w:bottom w:val="none" w:sz="0" w:space="0" w:color="auto"/>
        <w:right w:val="none" w:sz="0" w:space="0" w:color="auto"/>
      </w:divBdr>
    </w:div>
    <w:div w:id="531765507">
      <w:bodyDiv w:val="1"/>
      <w:marLeft w:val="0"/>
      <w:marRight w:val="0"/>
      <w:marTop w:val="0"/>
      <w:marBottom w:val="0"/>
      <w:divBdr>
        <w:top w:val="none" w:sz="0" w:space="0" w:color="auto"/>
        <w:left w:val="none" w:sz="0" w:space="0" w:color="auto"/>
        <w:bottom w:val="none" w:sz="0" w:space="0" w:color="auto"/>
        <w:right w:val="none" w:sz="0" w:space="0" w:color="auto"/>
      </w:divBdr>
    </w:div>
    <w:div w:id="531766286">
      <w:bodyDiv w:val="1"/>
      <w:marLeft w:val="0"/>
      <w:marRight w:val="0"/>
      <w:marTop w:val="0"/>
      <w:marBottom w:val="0"/>
      <w:divBdr>
        <w:top w:val="none" w:sz="0" w:space="0" w:color="auto"/>
        <w:left w:val="none" w:sz="0" w:space="0" w:color="auto"/>
        <w:bottom w:val="none" w:sz="0" w:space="0" w:color="auto"/>
        <w:right w:val="none" w:sz="0" w:space="0" w:color="auto"/>
      </w:divBdr>
    </w:div>
    <w:div w:id="531771694">
      <w:bodyDiv w:val="1"/>
      <w:marLeft w:val="0"/>
      <w:marRight w:val="0"/>
      <w:marTop w:val="0"/>
      <w:marBottom w:val="0"/>
      <w:divBdr>
        <w:top w:val="none" w:sz="0" w:space="0" w:color="auto"/>
        <w:left w:val="none" w:sz="0" w:space="0" w:color="auto"/>
        <w:bottom w:val="none" w:sz="0" w:space="0" w:color="auto"/>
        <w:right w:val="none" w:sz="0" w:space="0" w:color="auto"/>
      </w:divBdr>
    </w:div>
    <w:div w:id="531843944">
      <w:bodyDiv w:val="1"/>
      <w:marLeft w:val="0"/>
      <w:marRight w:val="0"/>
      <w:marTop w:val="0"/>
      <w:marBottom w:val="0"/>
      <w:divBdr>
        <w:top w:val="none" w:sz="0" w:space="0" w:color="auto"/>
        <w:left w:val="none" w:sz="0" w:space="0" w:color="auto"/>
        <w:bottom w:val="none" w:sz="0" w:space="0" w:color="auto"/>
        <w:right w:val="none" w:sz="0" w:space="0" w:color="auto"/>
      </w:divBdr>
    </w:div>
    <w:div w:id="531845674">
      <w:bodyDiv w:val="1"/>
      <w:marLeft w:val="0"/>
      <w:marRight w:val="0"/>
      <w:marTop w:val="0"/>
      <w:marBottom w:val="0"/>
      <w:divBdr>
        <w:top w:val="none" w:sz="0" w:space="0" w:color="auto"/>
        <w:left w:val="none" w:sz="0" w:space="0" w:color="auto"/>
        <w:bottom w:val="none" w:sz="0" w:space="0" w:color="auto"/>
        <w:right w:val="none" w:sz="0" w:space="0" w:color="auto"/>
      </w:divBdr>
    </w:div>
    <w:div w:id="531892031">
      <w:bodyDiv w:val="1"/>
      <w:marLeft w:val="0"/>
      <w:marRight w:val="0"/>
      <w:marTop w:val="0"/>
      <w:marBottom w:val="0"/>
      <w:divBdr>
        <w:top w:val="none" w:sz="0" w:space="0" w:color="auto"/>
        <w:left w:val="none" w:sz="0" w:space="0" w:color="auto"/>
        <w:bottom w:val="none" w:sz="0" w:space="0" w:color="auto"/>
        <w:right w:val="none" w:sz="0" w:space="0" w:color="auto"/>
      </w:divBdr>
    </w:div>
    <w:div w:id="531918394">
      <w:bodyDiv w:val="1"/>
      <w:marLeft w:val="0"/>
      <w:marRight w:val="0"/>
      <w:marTop w:val="0"/>
      <w:marBottom w:val="0"/>
      <w:divBdr>
        <w:top w:val="none" w:sz="0" w:space="0" w:color="auto"/>
        <w:left w:val="none" w:sz="0" w:space="0" w:color="auto"/>
        <w:bottom w:val="none" w:sz="0" w:space="0" w:color="auto"/>
        <w:right w:val="none" w:sz="0" w:space="0" w:color="auto"/>
      </w:divBdr>
    </w:div>
    <w:div w:id="531922462">
      <w:bodyDiv w:val="1"/>
      <w:marLeft w:val="0"/>
      <w:marRight w:val="0"/>
      <w:marTop w:val="0"/>
      <w:marBottom w:val="0"/>
      <w:divBdr>
        <w:top w:val="none" w:sz="0" w:space="0" w:color="auto"/>
        <w:left w:val="none" w:sz="0" w:space="0" w:color="auto"/>
        <w:bottom w:val="none" w:sz="0" w:space="0" w:color="auto"/>
        <w:right w:val="none" w:sz="0" w:space="0" w:color="auto"/>
      </w:divBdr>
    </w:div>
    <w:div w:id="532231113">
      <w:bodyDiv w:val="1"/>
      <w:marLeft w:val="0"/>
      <w:marRight w:val="0"/>
      <w:marTop w:val="0"/>
      <w:marBottom w:val="0"/>
      <w:divBdr>
        <w:top w:val="none" w:sz="0" w:space="0" w:color="auto"/>
        <w:left w:val="none" w:sz="0" w:space="0" w:color="auto"/>
        <w:bottom w:val="none" w:sz="0" w:space="0" w:color="auto"/>
        <w:right w:val="none" w:sz="0" w:space="0" w:color="auto"/>
      </w:divBdr>
    </w:div>
    <w:div w:id="532235701">
      <w:bodyDiv w:val="1"/>
      <w:marLeft w:val="0"/>
      <w:marRight w:val="0"/>
      <w:marTop w:val="0"/>
      <w:marBottom w:val="0"/>
      <w:divBdr>
        <w:top w:val="none" w:sz="0" w:space="0" w:color="auto"/>
        <w:left w:val="none" w:sz="0" w:space="0" w:color="auto"/>
        <w:bottom w:val="none" w:sz="0" w:space="0" w:color="auto"/>
        <w:right w:val="none" w:sz="0" w:space="0" w:color="auto"/>
      </w:divBdr>
    </w:div>
    <w:div w:id="532310979">
      <w:bodyDiv w:val="1"/>
      <w:marLeft w:val="0"/>
      <w:marRight w:val="0"/>
      <w:marTop w:val="0"/>
      <w:marBottom w:val="0"/>
      <w:divBdr>
        <w:top w:val="none" w:sz="0" w:space="0" w:color="auto"/>
        <w:left w:val="none" w:sz="0" w:space="0" w:color="auto"/>
        <w:bottom w:val="none" w:sz="0" w:space="0" w:color="auto"/>
        <w:right w:val="none" w:sz="0" w:space="0" w:color="auto"/>
      </w:divBdr>
    </w:div>
    <w:div w:id="532380557">
      <w:bodyDiv w:val="1"/>
      <w:marLeft w:val="0"/>
      <w:marRight w:val="0"/>
      <w:marTop w:val="0"/>
      <w:marBottom w:val="0"/>
      <w:divBdr>
        <w:top w:val="none" w:sz="0" w:space="0" w:color="auto"/>
        <w:left w:val="none" w:sz="0" w:space="0" w:color="auto"/>
        <w:bottom w:val="none" w:sz="0" w:space="0" w:color="auto"/>
        <w:right w:val="none" w:sz="0" w:space="0" w:color="auto"/>
      </w:divBdr>
    </w:div>
    <w:div w:id="532380608">
      <w:bodyDiv w:val="1"/>
      <w:marLeft w:val="0"/>
      <w:marRight w:val="0"/>
      <w:marTop w:val="0"/>
      <w:marBottom w:val="0"/>
      <w:divBdr>
        <w:top w:val="none" w:sz="0" w:space="0" w:color="auto"/>
        <w:left w:val="none" w:sz="0" w:space="0" w:color="auto"/>
        <w:bottom w:val="none" w:sz="0" w:space="0" w:color="auto"/>
        <w:right w:val="none" w:sz="0" w:space="0" w:color="auto"/>
      </w:divBdr>
    </w:div>
    <w:div w:id="532428129">
      <w:bodyDiv w:val="1"/>
      <w:marLeft w:val="0"/>
      <w:marRight w:val="0"/>
      <w:marTop w:val="0"/>
      <w:marBottom w:val="0"/>
      <w:divBdr>
        <w:top w:val="none" w:sz="0" w:space="0" w:color="auto"/>
        <w:left w:val="none" w:sz="0" w:space="0" w:color="auto"/>
        <w:bottom w:val="none" w:sz="0" w:space="0" w:color="auto"/>
        <w:right w:val="none" w:sz="0" w:space="0" w:color="auto"/>
      </w:divBdr>
    </w:div>
    <w:div w:id="532501069">
      <w:bodyDiv w:val="1"/>
      <w:marLeft w:val="0"/>
      <w:marRight w:val="0"/>
      <w:marTop w:val="0"/>
      <w:marBottom w:val="0"/>
      <w:divBdr>
        <w:top w:val="none" w:sz="0" w:space="0" w:color="auto"/>
        <w:left w:val="none" w:sz="0" w:space="0" w:color="auto"/>
        <w:bottom w:val="none" w:sz="0" w:space="0" w:color="auto"/>
        <w:right w:val="none" w:sz="0" w:space="0" w:color="auto"/>
      </w:divBdr>
    </w:div>
    <w:div w:id="532503067">
      <w:bodyDiv w:val="1"/>
      <w:marLeft w:val="0"/>
      <w:marRight w:val="0"/>
      <w:marTop w:val="0"/>
      <w:marBottom w:val="0"/>
      <w:divBdr>
        <w:top w:val="none" w:sz="0" w:space="0" w:color="auto"/>
        <w:left w:val="none" w:sz="0" w:space="0" w:color="auto"/>
        <w:bottom w:val="none" w:sz="0" w:space="0" w:color="auto"/>
        <w:right w:val="none" w:sz="0" w:space="0" w:color="auto"/>
      </w:divBdr>
    </w:div>
    <w:div w:id="532773240">
      <w:bodyDiv w:val="1"/>
      <w:marLeft w:val="0"/>
      <w:marRight w:val="0"/>
      <w:marTop w:val="0"/>
      <w:marBottom w:val="0"/>
      <w:divBdr>
        <w:top w:val="none" w:sz="0" w:space="0" w:color="auto"/>
        <w:left w:val="none" w:sz="0" w:space="0" w:color="auto"/>
        <w:bottom w:val="none" w:sz="0" w:space="0" w:color="auto"/>
        <w:right w:val="none" w:sz="0" w:space="0" w:color="auto"/>
      </w:divBdr>
    </w:div>
    <w:div w:id="532809776">
      <w:bodyDiv w:val="1"/>
      <w:marLeft w:val="0"/>
      <w:marRight w:val="0"/>
      <w:marTop w:val="0"/>
      <w:marBottom w:val="0"/>
      <w:divBdr>
        <w:top w:val="none" w:sz="0" w:space="0" w:color="auto"/>
        <w:left w:val="none" w:sz="0" w:space="0" w:color="auto"/>
        <w:bottom w:val="none" w:sz="0" w:space="0" w:color="auto"/>
        <w:right w:val="none" w:sz="0" w:space="0" w:color="auto"/>
      </w:divBdr>
    </w:div>
    <w:div w:id="532814783">
      <w:bodyDiv w:val="1"/>
      <w:marLeft w:val="0"/>
      <w:marRight w:val="0"/>
      <w:marTop w:val="0"/>
      <w:marBottom w:val="0"/>
      <w:divBdr>
        <w:top w:val="none" w:sz="0" w:space="0" w:color="auto"/>
        <w:left w:val="none" w:sz="0" w:space="0" w:color="auto"/>
        <w:bottom w:val="none" w:sz="0" w:space="0" w:color="auto"/>
        <w:right w:val="none" w:sz="0" w:space="0" w:color="auto"/>
      </w:divBdr>
    </w:div>
    <w:div w:id="532840030">
      <w:bodyDiv w:val="1"/>
      <w:marLeft w:val="0"/>
      <w:marRight w:val="0"/>
      <w:marTop w:val="0"/>
      <w:marBottom w:val="0"/>
      <w:divBdr>
        <w:top w:val="none" w:sz="0" w:space="0" w:color="auto"/>
        <w:left w:val="none" w:sz="0" w:space="0" w:color="auto"/>
        <w:bottom w:val="none" w:sz="0" w:space="0" w:color="auto"/>
        <w:right w:val="none" w:sz="0" w:space="0" w:color="auto"/>
      </w:divBdr>
    </w:div>
    <w:div w:id="532881982">
      <w:bodyDiv w:val="1"/>
      <w:marLeft w:val="0"/>
      <w:marRight w:val="0"/>
      <w:marTop w:val="0"/>
      <w:marBottom w:val="0"/>
      <w:divBdr>
        <w:top w:val="none" w:sz="0" w:space="0" w:color="auto"/>
        <w:left w:val="none" w:sz="0" w:space="0" w:color="auto"/>
        <w:bottom w:val="none" w:sz="0" w:space="0" w:color="auto"/>
        <w:right w:val="none" w:sz="0" w:space="0" w:color="auto"/>
      </w:divBdr>
    </w:div>
    <w:div w:id="532960827">
      <w:bodyDiv w:val="1"/>
      <w:marLeft w:val="0"/>
      <w:marRight w:val="0"/>
      <w:marTop w:val="0"/>
      <w:marBottom w:val="0"/>
      <w:divBdr>
        <w:top w:val="none" w:sz="0" w:space="0" w:color="auto"/>
        <w:left w:val="none" w:sz="0" w:space="0" w:color="auto"/>
        <w:bottom w:val="none" w:sz="0" w:space="0" w:color="auto"/>
        <w:right w:val="none" w:sz="0" w:space="0" w:color="auto"/>
      </w:divBdr>
    </w:div>
    <w:div w:id="533077331">
      <w:bodyDiv w:val="1"/>
      <w:marLeft w:val="0"/>
      <w:marRight w:val="0"/>
      <w:marTop w:val="0"/>
      <w:marBottom w:val="0"/>
      <w:divBdr>
        <w:top w:val="none" w:sz="0" w:space="0" w:color="auto"/>
        <w:left w:val="none" w:sz="0" w:space="0" w:color="auto"/>
        <w:bottom w:val="none" w:sz="0" w:space="0" w:color="auto"/>
        <w:right w:val="none" w:sz="0" w:space="0" w:color="auto"/>
      </w:divBdr>
    </w:div>
    <w:div w:id="533080439">
      <w:bodyDiv w:val="1"/>
      <w:marLeft w:val="0"/>
      <w:marRight w:val="0"/>
      <w:marTop w:val="0"/>
      <w:marBottom w:val="0"/>
      <w:divBdr>
        <w:top w:val="none" w:sz="0" w:space="0" w:color="auto"/>
        <w:left w:val="none" w:sz="0" w:space="0" w:color="auto"/>
        <w:bottom w:val="none" w:sz="0" w:space="0" w:color="auto"/>
        <w:right w:val="none" w:sz="0" w:space="0" w:color="auto"/>
      </w:divBdr>
    </w:div>
    <w:div w:id="533344302">
      <w:bodyDiv w:val="1"/>
      <w:marLeft w:val="0"/>
      <w:marRight w:val="0"/>
      <w:marTop w:val="0"/>
      <w:marBottom w:val="0"/>
      <w:divBdr>
        <w:top w:val="none" w:sz="0" w:space="0" w:color="auto"/>
        <w:left w:val="none" w:sz="0" w:space="0" w:color="auto"/>
        <w:bottom w:val="none" w:sz="0" w:space="0" w:color="auto"/>
        <w:right w:val="none" w:sz="0" w:space="0" w:color="auto"/>
      </w:divBdr>
    </w:div>
    <w:div w:id="533345510">
      <w:bodyDiv w:val="1"/>
      <w:marLeft w:val="0"/>
      <w:marRight w:val="0"/>
      <w:marTop w:val="0"/>
      <w:marBottom w:val="0"/>
      <w:divBdr>
        <w:top w:val="none" w:sz="0" w:space="0" w:color="auto"/>
        <w:left w:val="none" w:sz="0" w:space="0" w:color="auto"/>
        <w:bottom w:val="none" w:sz="0" w:space="0" w:color="auto"/>
        <w:right w:val="none" w:sz="0" w:space="0" w:color="auto"/>
      </w:divBdr>
    </w:div>
    <w:div w:id="533616480">
      <w:bodyDiv w:val="1"/>
      <w:marLeft w:val="0"/>
      <w:marRight w:val="0"/>
      <w:marTop w:val="0"/>
      <w:marBottom w:val="0"/>
      <w:divBdr>
        <w:top w:val="none" w:sz="0" w:space="0" w:color="auto"/>
        <w:left w:val="none" w:sz="0" w:space="0" w:color="auto"/>
        <w:bottom w:val="none" w:sz="0" w:space="0" w:color="auto"/>
        <w:right w:val="none" w:sz="0" w:space="0" w:color="auto"/>
      </w:divBdr>
    </w:div>
    <w:div w:id="533689180">
      <w:bodyDiv w:val="1"/>
      <w:marLeft w:val="0"/>
      <w:marRight w:val="0"/>
      <w:marTop w:val="0"/>
      <w:marBottom w:val="0"/>
      <w:divBdr>
        <w:top w:val="none" w:sz="0" w:space="0" w:color="auto"/>
        <w:left w:val="none" w:sz="0" w:space="0" w:color="auto"/>
        <w:bottom w:val="none" w:sz="0" w:space="0" w:color="auto"/>
        <w:right w:val="none" w:sz="0" w:space="0" w:color="auto"/>
      </w:divBdr>
    </w:div>
    <w:div w:id="533730939">
      <w:bodyDiv w:val="1"/>
      <w:marLeft w:val="0"/>
      <w:marRight w:val="0"/>
      <w:marTop w:val="0"/>
      <w:marBottom w:val="0"/>
      <w:divBdr>
        <w:top w:val="none" w:sz="0" w:space="0" w:color="auto"/>
        <w:left w:val="none" w:sz="0" w:space="0" w:color="auto"/>
        <w:bottom w:val="none" w:sz="0" w:space="0" w:color="auto"/>
        <w:right w:val="none" w:sz="0" w:space="0" w:color="auto"/>
      </w:divBdr>
    </w:div>
    <w:div w:id="533929597">
      <w:bodyDiv w:val="1"/>
      <w:marLeft w:val="0"/>
      <w:marRight w:val="0"/>
      <w:marTop w:val="0"/>
      <w:marBottom w:val="0"/>
      <w:divBdr>
        <w:top w:val="none" w:sz="0" w:space="0" w:color="auto"/>
        <w:left w:val="none" w:sz="0" w:space="0" w:color="auto"/>
        <w:bottom w:val="none" w:sz="0" w:space="0" w:color="auto"/>
        <w:right w:val="none" w:sz="0" w:space="0" w:color="auto"/>
      </w:divBdr>
    </w:div>
    <w:div w:id="534002919">
      <w:bodyDiv w:val="1"/>
      <w:marLeft w:val="0"/>
      <w:marRight w:val="0"/>
      <w:marTop w:val="0"/>
      <w:marBottom w:val="0"/>
      <w:divBdr>
        <w:top w:val="none" w:sz="0" w:space="0" w:color="auto"/>
        <w:left w:val="none" w:sz="0" w:space="0" w:color="auto"/>
        <w:bottom w:val="none" w:sz="0" w:space="0" w:color="auto"/>
        <w:right w:val="none" w:sz="0" w:space="0" w:color="auto"/>
      </w:divBdr>
    </w:div>
    <w:div w:id="534003327">
      <w:bodyDiv w:val="1"/>
      <w:marLeft w:val="0"/>
      <w:marRight w:val="0"/>
      <w:marTop w:val="0"/>
      <w:marBottom w:val="0"/>
      <w:divBdr>
        <w:top w:val="none" w:sz="0" w:space="0" w:color="auto"/>
        <w:left w:val="none" w:sz="0" w:space="0" w:color="auto"/>
        <w:bottom w:val="none" w:sz="0" w:space="0" w:color="auto"/>
        <w:right w:val="none" w:sz="0" w:space="0" w:color="auto"/>
      </w:divBdr>
    </w:div>
    <w:div w:id="534077942">
      <w:bodyDiv w:val="1"/>
      <w:marLeft w:val="0"/>
      <w:marRight w:val="0"/>
      <w:marTop w:val="0"/>
      <w:marBottom w:val="0"/>
      <w:divBdr>
        <w:top w:val="none" w:sz="0" w:space="0" w:color="auto"/>
        <w:left w:val="none" w:sz="0" w:space="0" w:color="auto"/>
        <w:bottom w:val="none" w:sz="0" w:space="0" w:color="auto"/>
        <w:right w:val="none" w:sz="0" w:space="0" w:color="auto"/>
      </w:divBdr>
    </w:div>
    <w:div w:id="534081176">
      <w:bodyDiv w:val="1"/>
      <w:marLeft w:val="0"/>
      <w:marRight w:val="0"/>
      <w:marTop w:val="0"/>
      <w:marBottom w:val="0"/>
      <w:divBdr>
        <w:top w:val="none" w:sz="0" w:space="0" w:color="auto"/>
        <w:left w:val="none" w:sz="0" w:space="0" w:color="auto"/>
        <w:bottom w:val="none" w:sz="0" w:space="0" w:color="auto"/>
        <w:right w:val="none" w:sz="0" w:space="0" w:color="auto"/>
      </w:divBdr>
    </w:div>
    <w:div w:id="534150271">
      <w:bodyDiv w:val="1"/>
      <w:marLeft w:val="0"/>
      <w:marRight w:val="0"/>
      <w:marTop w:val="0"/>
      <w:marBottom w:val="0"/>
      <w:divBdr>
        <w:top w:val="none" w:sz="0" w:space="0" w:color="auto"/>
        <w:left w:val="none" w:sz="0" w:space="0" w:color="auto"/>
        <w:bottom w:val="none" w:sz="0" w:space="0" w:color="auto"/>
        <w:right w:val="none" w:sz="0" w:space="0" w:color="auto"/>
      </w:divBdr>
    </w:div>
    <w:div w:id="534193289">
      <w:bodyDiv w:val="1"/>
      <w:marLeft w:val="0"/>
      <w:marRight w:val="0"/>
      <w:marTop w:val="0"/>
      <w:marBottom w:val="0"/>
      <w:divBdr>
        <w:top w:val="none" w:sz="0" w:space="0" w:color="auto"/>
        <w:left w:val="none" w:sz="0" w:space="0" w:color="auto"/>
        <w:bottom w:val="none" w:sz="0" w:space="0" w:color="auto"/>
        <w:right w:val="none" w:sz="0" w:space="0" w:color="auto"/>
      </w:divBdr>
    </w:div>
    <w:div w:id="534196088">
      <w:bodyDiv w:val="1"/>
      <w:marLeft w:val="0"/>
      <w:marRight w:val="0"/>
      <w:marTop w:val="0"/>
      <w:marBottom w:val="0"/>
      <w:divBdr>
        <w:top w:val="none" w:sz="0" w:space="0" w:color="auto"/>
        <w:left w:val="none" w:sz="0" w:space="0" w:color="auto"/>
        <w:bottom w:val="none" w:sz="0" w:space="0" w:color="auto"/>
        <w:right w:val="none" w:sz="0" w:space="0" w:color="auto"/>
      </w:divBdr>
    </w:div>
    <w:div w:id="534385627">
      <w:bodyDiv w:val="1"/>
      <w:marLeft w:val="0"/>
      <w:marRight w:val="0"/>
      <w:marTop w:val="0"/>
      <w:marBottom w:val="0"/>
      <w:divBdr>
        <w:top w:val="none" w:sz="0" w:space="0" w:color="auto"/>
        <w:left w:val="none" w:sz="0" w:space="0" w:color="auto"/>
        <w:bottom w:val="none" w:sz="0" w:space="0" w:color="auto"/>
        <w:right w:val="none" w:sz="0" w:space="0" w:color="auto"/>
      </w:divBdr>
    </w:div>
    <w:div w:id="534468871">
      <w:bodyDiv w:val="1"/>
      <w:marLeft w:val="0"/>
      <w:marRight w:val="0"/>
      <w:marTop w:val="0"/>
      <w:marBottom w:val="0"/>
      <w:divBdr>
        <w:top w:val="none" w:sz="0" w:space="0" w:color="auto"/>
        <w:left w:val="none" w:sz="0" w:space="0" w:color="auto"/>
        <w:bottom w:val="none" w:sz="0" w:space="0" w:color="auto"/>
        <w:right w:val="none" w:sz="0" w:space="0" w:color="auto"/>
      </w:divBdr>
    </w:div>
    <w:div w:id="534536113">
      <w:bodyDiv w:val="1"/>
      <w:marLeft w:val="0"/>
      <w:marRight w:val="0"/>
      <w:marTop w:val="0"/>
      <w:marBottom w:val="0"/>
      <w:divBdr>
        <w:top w:val="none" w:sz="0" w:space="0" w:color="auto"/>
        <w:left w:val="none" w:sz="0" w:space="0" w:color="auto"/>
        <w:bottom w:val="none" w:sz="0" w:space="0" w:color="auto"/>
        <w:right w:val="none" w:sz="0" w:space="0" w:color="auto"/>
      </w:divBdr>
    </w:div>
    <w:div w:id="534536971">
      <w:bodyDiv w:val="1"/>
      <w:marLeft w:val="0"/>
      <w:marRight w:val="0"/>
      <w:marTop w:val="0"/>
      <w:marBottom w:val="0"/>
      <w:divBdr>
        <w:top w:val="none" w:sz="0" w:space="0" w:color="auto"/>
        <w:left w:val="none" w:sz="0" w:space="0" w:color="auto"/>
        <w:bottom w:val="none" w:sz="0" w:space="0" w:color="auto"/>
        <w:right w:val="none" w:sz="0" w:space="0" w:color="auto"/>
      </w:divBdr>
    </w:div>
    <w:div w:id="534542145">
      <w:bodyDiv w:val="1"/>
      <w:marLeft w:val="0"/>
      <w:marRight w:val="0"/>
      <w:marTop w:val="0"/>
      <w:marBottom w:val="0"/>
      <w:divBdr>
        <w:top w:val="none" w:sz="0" w:space="0" w:color="auto"/>
        <w:left w:val="none" w:sz="0" w:space="0" w:color="auto"/>
        <w:bottom w:val="none" w:sz="0" w:space="0" w:color="auto"/>
        <w:right w:val="none" w:sz="0" w:space="0" w:color="auto"/>
      </w:divBdr>
    </w:div>
    <w:div w:id="534581092">
      <w:bodyDiv w:val="1"/>
      <w:marLeft w:val="0"/>
      <w:marRight w:val="0"/>
      <w:marTop w:val="0"/>
      <w:marBottom w:val="0"/>
      <w:divBdr>
        <w:top w:val="none" w:sz="0" w:space="0" w:color="auto"/>
        <w:left w:val="none" w:sz="0" w:space="0" w:color="auto"/>
        <w:bottom w:val="none" w:sz="0" w:space="0" w:color="auto"/>
        <w:right w:val="none" w:sz="0" w:space="0" w:color="auto"/>
      </w:divBdr>
    </w:div>
    <w:div w:id="534582071">
      <w:bodyDiv w:val="1"/>
      <w:marLeft w:val="0"/>
      <w:marRight w:val="0"/>
      <w:marTop w:val="0"/>
      <w:marBottom w:val="0"/>
      <w:divBdr>
        <w:top w:val="none" w:sz="0" w:space="0" w:color="auto"/>
        <w:left w:val="none" w:sz="0" w:space="0" w:color="auto"/>
        <w:bottom w:val="none" w:sz="0" w:space="0" w:color="auto"/>
        <w:right w:val="none" w:sz="0" w:space="0" w:color="auto"/>
      </w:divBdr>
    </w:div>
    <w:div w:id="534734943">
      <w:bodyDiv w:val="1"/>
      <w:marLeft w:val="0"/>
      <w:marRight w:val="0"/>
      <w:marTop w:val="0"/>
      <w:marBottom w:val="0"/>
      <w:divBdr>
        <w:top w:val="none" w:sz="0" w:space="0" w:color="auto"/>
        <w:left w:val="none" w:sz="0" w:space="0" w:color="auto"/>
        <w:bottom w:val="none" w:sz="0" w:space="0" w:color="auto"/>
        <w:right w:val="none" w:sz="0" w:space="0" w:color="auto"/>
      </w:divBdr>
    </w:div>
    <w:div w:id="534776427">
      <w:bodyDiv w:val="1"/>
      <w:marLeft w:val="0"/>
      <w:marRight w:val="0"/>
      <w:marTop w:val="0"/>
      <w:marBottom w:val="0"/>
      <w:divBdr>
        <w:top w:val="none" w:sz="0" w:space="0" w:color="auto"/>
        <w:left w:val="none" w:sz="0" w:space="0" w:color="auto"/>
        <w:bottom w:val="none" w:sz="0" w:space="0" w:color="auto"/>
        <w:right w:val="none" w:sz="0" w:space="0" w:color="auto"/>
      </w:divBdr>
    </w:div>
    <w:div w:id="534931649">
      <w:bodyDiv w:val="1"/>
      <w:marLeft w:val="0"/>
      <w:marRight w:val="0"/>
      <w:marTop w:val="0"/>
      <w:marBottom w:val="0"/>
      <w:divBdr>
        <w:top w:val="none" w:sz="0" w:space="0" w:color="auto"/>
        <w:left w:val="none" w:sz="0" w:space="0" w:color="auto"/>
        <w:bottom w:val="none" w:sz="0" w:space="0" w:color="auto"/>
        <w:right w:val="none" w:sz="0" w:space="0" w:color="auto"/>
      </w:divBdr>
    </w:div>
    <w:div w:id="535122463">
      <w:bodyDiv w:val="1"/>
      <w:marLeft w:val="0"/>
      <w:marRight w:val="0"/>
      <w:marTop w:val="0"/>
      <w:marBottom w:val="0"/>
      <w:divBdr>
        <w:top w:val="none" w:sz="0" w:space="0" w:color="auto"/>
        <w:left w:val="none" w:sz="0" w:space="0" w:color="auto"/>
        <w:bottom w:val="none" w:sz="0" w:space="0" w:color="auto"/>
        <w:right w:val="none" w:sz="0" w:space="0" w:color="auto"/>
      </w:divBdr>
    </w:div>
    <w:div w:id="535243410">
      <w:bodyDiv w:val="1"/>
      <w:marLeft w:val="0"/>
      <w:marRight w:val="0"/>
      <w:marTop w:val="0"/>
      <w:marBottom w:val="0"/>
      <w:divBdr>
        <w:top w:val="none" w:sz="0" w:space="0" w:color="auto"/>
        <w:left w:val="none" w:sz="0" w:space="0" w:color="auto"/>
        <w:bottom w:val="none" w:sz="0" w:space="0" w:color="auto"/>
        <w:right w:val="none" w:sz="0" w:space="0" w:color="auto"/>
      </w:divBdr>
    </w:div>
    <w:div w:id="535318777">
      <w:bodyDiv w:val="1"/>
      <w:marLeft w:val="0"/>
      <w:marRight w:val="0"/>
      <w:marTop w:val="0"/>
      <w:marBottom w:val="0"/>
      <w:divBdr>
        <w:top w:val="none" w:sz="0" w:space="0" w:color="auto"/>
        <w:left w:val="none" w:sz="0" w:space="0" w:color="auto"/>
        <w:bottom w:val="none" w:sz="0" w:space="0" w:color="auto"/>
        <w:right w:val="none" w:sz="0" w:space="0" w:color="auto"/>
      </w:divBdr>
    </w:div>
    <w:div w:id="535388648">
      <w:bodyDiv w:val="1"/>
      <w:marLeft w:val="0"/>
      <w:marRight w:val="0"/>
      <w:marTop w:val="0"/>
      <w:marBottom w:val="0"/>
      <w:divBdr>
        <w:top w:val="none" w:sz="0" w:space="0" w:color="auto"/>
        <w:left w:val="none" w:sz="0" w:space="0" w:color="auto"/>
        <w:bottom w:val="none" w:sz="0" w:space="0" w:color="auto"/>
        <w:right w:val="none" w:sz="0" w:space="0" w:color="auto"/>
      </w:divBdr>
    </w:div>
    <w:div w:id="535431238">
      <w:bodyDiv w:val="1"/>
      <w:marLeft w:val="0"/>
      <w:marRight w:val="0"/>
      <w:marTop w:val="0"/>
      <w:marBottom w:val="0"/>
      <w:divBdr>
        <w:top w:val="none" w:sz="0" w:space="0" w:color="auto"/>
        <w:left w:val="none" w:sz="0" w:space="0" w:color="auto"/>
        <w:bottom w:val="none" w:sz="0" w:space="0" w:color="auto"/>
        <w:right w:val="none" w:sz="0" w:space="0" w:color="auto"/>
      </w:divBdr>
    </w:div>
    <w:div w:id="535435875">
      <w:bodyDiv w:val="1"/>
      <w:marLeft w:val="0"/>
      <w:marRight w:val="0"/>
      <w:marTop w:val="0"/>
      <w:marBottom w:val="0"/>
      <w:divBdr>
        <w:top w:val="none" w:sz="0" w:space="0" w:color="auto"/>
        <w:left w:val="none" w:sz="0" w:space="0" w:color="auto"/>
        <w:bottom w:val="none" w:sz="0" w:space="0" w:color="auto"/>
        <w:right w:val="none" w:sz="0" w:space="0" w:color="auto"/>
      </w:divBdr>
    </w:div>
    <w:div w:id="535460816">
      <w:bodyDiv w:val="1"/>
      <w:marLeft w:val="0"/>
      <w:marRight w:val="0"/>
      <w:marTop w:val="0"/>
      <w:marBottom w:val="0"/>
      <w:divBdr>
        <w:top w:val="none" w:sz="0" w:space="0" w:color="auto"/>
        <w:left w:val="none" w:sz="0" w:space="0" w:color="auto"/>
        <w:bottom w:val="none" w:sz="0" w:space="0" w:color="auto"/>
        <w:right w:val="none" w:sz="0" w:space="0" w:color="auto"/>
      </w:divBdr>
    </w:div>
    <w:div w:id="535582516">
      <w:bodyDiv w:val="1"/>
      <w:marLeft w:val="0"/>
      <w:marRight w:val="0"/>
      <w:marTop w:val="0"/>
      <w:marBottom w:val="0"/>
      <w:divBdr>
        <w:top w:val="none" w:sz="0" w:space="0" w:color="auto"/>
        <w:left w:val="none" w:sz="0" w:space="0" w:color="auto"/>
        <w:bottom w:val="none" w:sz="0" w:space="0" w:color="auto"/>
        <w:right w:val="none" w:sz="0" w:space="0" w:color="auto"/>
      </w:divBdr>
    </w:div>
    <w:div w:id="535626855">
      <w:bodyDiv w:val="1"/>
      <w:marLeft w:val="0"/>
      <w:marRight w:val="0"/>
      <w:marTop w:val="0"/>
      <w:marBottom w:val="0"/>
      <w:divBdr>
        <w:top w:val="none" w:sz="0" w:space="0" w:color="auto"/>
        <w:left w:val="none" w:sz="0" w:space="0" w:color="auto"/>
        <w:bottom w:val="none" w:sz="0" w:space="0" w:color="auto"/>
        <w:right w:val="none" w:sz="0" w:space="0" w:color="auto"/>
      </w:divBdr>
    </w:div>
    <w:div w:id="535696553">
      <w:bodyDiv w:val="1"/>
      <w:marLeft w:val="0"/>
      <w:marRight w:val="0"/>
      <w:marTop w:val="0"/>
      <w:marBottom w:val="0"/>
      <w:divBdr>
        <w:top w:val="none" w:sz="0" w:space="0" w:color="auto"/>
        <w:left w:val="none" w:sz="0" w:space="0" w:color="auto"/>
        <w:bottom w:val="none" w:sz="0" w:space="0" w:color="auto"/>
        <w:right w:val="none" w:sz="0" w:space="0" w:color="auto"/>
      </w:divBdr>
    </w:div>
    <w:div w:id="535776879">
      <w:bodyDiv w:val="1"/>
      <w:marLeft w:val="0"/>
      <w:marRight w:val="0"/>
      <w:marTop w:val="0"/>
      <w:marBottom w:val="0"/>
      <w:divBdr>
        <w:top w:val="none" w:sz="0" w:space="0" w:color="auto"/>
        <w:left w:val="none" w:sz="0" w:space="0" w:color="auto"/>
        <w:bottom w:val="none" w:sz="0" w:space="0" w:color="auto"/>
        <w:right w:val="none" w:sz="0" w:space="0" w:color="auto"/>
      </w:divBdr>
    </w:div>
    <w:div w:id="535850077">
      <w:bodyDiv w:val="1"/>
      <w:marLeft w:val="0"/>
      <w:marRight w:val="0"/>
      <w:marTop w:val="0"/>
      <w:marBottom w:val="0"/>
      <w:divBdr>
        <w:top w:val="none" w:sz="0" w:space="0" w:color="auto"/>
        <w:left w:val="none" w:sz="0" w:space="0" w:color="auto"/>
        <w:bottom w:val="none" w:sz="0" w:space="0" w:color="auto"/>
        <w:right w:val="none" w:sz="0" w:space="0" w:color="auto"/>
      </w:divBdr>
    </w:div>
    <w:div w:id="535852547">
      <w:bodyDiv w:val="1"/>
      <w:marLeft w:val="0"/>
      <w:marRight w:val="0"/>
      <w:marTop w:val="0"/>
      <w:marBottom w:val="0"/>
      <w:divBdr>
        <w:top w:val="none" w:sz="0" w:space="0" w:color="auto"/>
        <w:left w:val="none" w:sz="0" w:space="0" w:color="auto"/>
        <w:bottom w:val="none" w:sz="0" w:space="0" w:color="auto"/>
        <w:right w:val="none" w:sz="0" w:space="0" w:color="auto"/>
      </w:divBdr>
    </w:div>
    <w:div w:id="535891227">
      <w:bodyDiv w:val="1"/>
      <w:marLeft w:val="0"/>
      <w:marRight w:val="0"/>
      <w:marTop w:val="0"/>
      <w:marBottom w:val="0"/>
      <w:divBdr>
        <w:top w:val="none" w:sz="0" w:space="0" w:color="auto"/>
        <w:left w:val="none" w:sz="0" w:space="0" w:color="auto"/>
        <w:bottom w:val="none" w:sz="0" w:space="0" w:color="auto"/>
        <w:right w:val="none" w:sz="0" w:space="0" w:color="auto"/>
      </w:divBdr>
    </w:div>
    <w:div w:id="535974268">
      <w:bodyDiv w:val="1"/>
      <w:marLeft w:val="0"/>
      <w:marRight w:val="0"/>
      <w:marTop w:val="0"/>
      <w:marBottom w:val="0"/>
      <w:divBdr>
        <w:top w:val="none" w:sz="0" w:space="0" w:color="auto"/>
        <w:left w:val="none" w:sz="0" w:space="0" w:color="auto"/>
        <w:bottom w:val="none" w:sz="0" w:space="0" w:color="auto"/>
        <w:right w:val="none" w:sz="0" w:space="0" w:color="auto"/>
      </w:divBdr>
    </w:div>
    <w:div w:id="536042724">
      <w:bodyDiv w:val="1"/>
      <w:marLeft w:val="0"/>
      <w:marRight w:val="0"/>
      <w:marTop w:val="0"/>
      <w:marBottom w:val="0"/>
      <w:divBdr>
        <w:top w:val="none" w:sz="0" w:space="0" w:color="auto"/>
        <w:left w:val="none" w:sz="0" w:space="0" w:color="auto"/>
        <w:bottom w:val="none" w:sz="0" w:space="0" w:color="auto"/>
        <w:right w:val="none" w:sz="0" w:space="0" w:color="auto"/>
      </w:divBdr>
    </w:div>
    <w:div w:id="536044811">
      <w:bodyDiv w:val="1"/>
      <w:marLeft w:val="0"/>
      <w:marRight w:val="0"/>
      <w:marTop w:val="0"/>
      <w:marBottom w:val="0"/>
      <w:divBdr>
        <w:top w:val="none" w:sz="0" w:space="0" w:color="auto"/>
        <w:left w:val="none" w:sz="0" w:space="0" w:color="auto"/>
        <w:bottom w:val="none" w:sz="0" w:space="0" w:color="auto"/>
        <w:right w:val="none" w:sz="0" w:space="0" w:color="auto"/>
      </w:divBdr>
    </w:div>
    <w:div w:id="536088670">
      <w:bodyDiv w:val="1"/>
      <w:marLeft w:val="0"/>
      <w:marRight w:val="0"/>
      <w:marTop w:val="0"/>
      <w:marBottom w:val="0"/>
      <w:divBdr>
        <w:top w:val="none" w:sz="0" w:space="0" w:color="auto"/>
        <w:left w:val="none" w:sz="0" w:space="0" w:color="auto"/>
        <w:bottom w:val="none" w:sz="0" w:space="0" w:color="auto"/>
        <w:right w:val="none" w:sz="0" w:space="0" w:color="auto"/>
      </w:divBdr>
    </w:div>
    <w:div w:id="536161366">
      <w:bodyDiv w:val="1"/>
      <w:marLeft w:val="0"/>
      <w:marRight w:val="0"/>
      <w:marTop w:val="0"/>
      <w:marBottom w:val="0"/>
      <w:divBdr>
        <w:top w:val="none" w:sz="0" w:space="0" w:color="auto"/>
        <w:left w:val="none" w:sz="0" w:space="0" w:color="auto"/>
        <w:bottom w:val="none" w:sz="0" w:space="0" w:color="auto"/>
        <w:right w:val="none" w:sz="0" w:space="0" w:color="auto"/>
      </w:divBdr>
    </w:div>
    <w:div w:id="536163525">
      <w:bodyDiv w:val="1"/>
      <w:marLeft w:val="0"/>
      <w:marRight w:val="0"/>
      <w:marTop w:val="0"/>
      <w:marBottom w:val="0"/>
      <w:divBdr>
        <w:top w:val="none" w:sz="0" w:space="0" w:color="auto"/>
        <w:left w:val="none" w:sz="0" w:space="0" w:color="auto"/>
        <w:bottom w:val="none" w:sz="0" w:space="0" w:color="auto"/>
        <w:right w:val="none" w:sz="0" w:space="0" w:color="auto"/>
      </w:divBdr>
    </w:div>
    <w:div w:id="536311351">
      <w:bodyDiv w:val="1"/>
      <w:marLeft w:val="0"/>
      <w:marRight w:val="0"/>
      <w:marTop w:val="0"/>
      <w:marBottom w:val="0"/>
      <w:divBdr>
        <w:top w:val="none" w:sz="0" w:space="0" w:color="auto"/>
        <w:left w:val="none" w:sz="0" w:space="0" w:color="auto"/>
        <w:bottom w:val="none" w:sz="0" w:space="0" w:color="auto"/>
        <w:right w:val="none" w:sz="0" w:space="0" w:color="auto"/>
      </w:divBdr>
    </w:div>
    <w:div w:id="536501953">
      <w:bodyDiv w:val="1"/>
      <w:marLeft w:val="0"/>
      <w:marRight w:val="0"/>
      <w:marTop w:val="0"/>
      <w:marBottom w:val="0"/>
      <w:divBdr>
        <w:top w:val="none" w:sz="0" w:space="0" w:color="auto"/>
        <w:left w:val="none" w:sz="0" w:space="0" w:color="auto"/>
        <w:bottom w:val="none" w:sz="0" w:space="0" w:color="auto"/>
        <w:right w:val="none" w:sz="0" w:space="0" w:color="auto"/>
      </w:divBdr>
    </w:div>
    <w:div w:id="536503886">
      <w:bodyDiv w:val="1"/>
      <w:marLeft w:val="0"/>
      <w:marRight w:val="0"/>
      <w:marTop w:val="0"/>
      <w:marBottom w:val="0"/>
      <w:divBdr>
        <w:top w:val="none" w:sz="0" w:space="0" w:color="auto"/>
        <w:left w:val="none" w:sz="0" w:space="0" w:color="auto"/>
        <w:bottom w:val="none" w:sz="0" w:space="0" w:color="auto"/>
        <w:right w:val="none" w:sz="0" w:space="0" w:color="auto"/>
      </w:divBdr>
    </w:div>
    <w:div w:id="536510055">
      <w:bodyDiv w:val="1"/>
      <w:marLeft w:val="0"/>
      <w:marRight w:val="0"/>
      <w:marTop w:val="0"/>
      <w:marBottom w:val="0"/>
      <w:divBdr>
        <w:top w:val="none" w:sz="0" w:space="0" w:color="auto"/>
        <w:left w:val="none" w:sz="0" w:space="0" w:color="auto"/>
        <w:bottom w:val="none" w:sz="0" w:space="0" w:color="auto"/>
        <w:right w:val="none" w:sz="0" w:space="0" w:color="auto"/>
      </w:divBdr>
    </w:div>
    <w:div w:id="536549781">
      <w:bodyDiv w:val="1"/>
      <w:marLeft w:val="0"/>
      <w:marRight w:val="0"/>
      <w:marTop w:val="0"/>
      <w:marBottom w:val="0"/>
      <w:divBdr>
        <w:top w:val="none" w:sz="0" w:space="0" w:color="auto"/>
        <w:left w:val="none" w:sz="0" w:space="0" w:color="auto"/>
        <w:bottom w:val="none" w:sz="0" w:space="0" w:color="auto"/>
        <w:right w:val="none" w:sz="0" w:space="0" w:color="auto"/>
      </w:divBdr>
    </w:div>
    <w:div w:id="536620534">
      <w:bodyDiv w:val="1"/>
      <w:marLeft w:val="0"/>
      <w:marRight w:val="0"/>
      <w:marTop w:val="0"/>
      <w:marBottom w:val="0"/>
      <w:divBdr>
        <w:top w:val="none" w:sz="0" w:space="0" w:color="auto"/>
        <w:left w:val="none" w:sz="0" w:space="0" w:color="auto"/>
        <w:bottom w:val="none" w:sz="0" w:space="0" w:color="auto"/>
        <w:right w:val="none" w:sz="0" w:space="0" w:color="auto"/>
      </w:divBdr>
    </w:div>
    <w:div w:id="536622306">
      <w:bodyDiv w:val="1"/>
      <w:marLeft w:val="0"/>
      <w:marRight w:val="0"/>
      <w:marTop w:val="0"/>
      <w:marBottom w:val="0"/>
      <w:divBdr>
        <w:top w:val="none" w:sz="0" w:space="0" w:color="auto"/>
        <w:left w:val="none" w:sz="0" w:space="0" w:color="auto"/>
        <w:bottom w:val="none" w:sz="0" w:space="0" w:color="auto"/>
        <w:right w:val="none" w:sz="0" w:space="0" w:color="auto"/>
      </w:divBdr>
    </w:div>
    <w:div w:id="536623048">
      <w:bodyDiv w:val="1"/>
      <w:marLeft w:val="0"/>
      <w:marRight w:val="0"/>
      <w:marTop w:val="0"/>
      <w:marBottom w:val="0"/>
      <w:divBdr>
        <w:top w:val="none" w:sz="0" w:space="0" w:color="auto"/>
        <w:left w:val="none" w:sz="0" w:space="0" w:color="auto"/>
        <w:bottom w:val="none" w:sz="0" w:space="0" w:color="auto"/>
        <w:right w:val="none" w:sz="0" w:space="0" w:color="auto"/>
      </w:divBdr>
    </w:div>
    <w:div w:id="536628145">
      <w:bodyDiv w:val="1"/>
      <w:marLeft w:val="0"/>
      <w:marRight w:val="0"/>
      <w:marTop w:val="0"/>
      <w:marBottom w:val="0"/>
      <w:divBdr>
        <w:top w:val="none" w:sz="0" w:space="0" w:color="auto"/>
        <w:left w:val="none" w:sz="0" w:space="0" w:color="auto"/>
        <w:bottom w:val="none" w:sz="0" w:space="0" w:color="auto"/>
        <w:right w:val="none" w:sz="0" w:space="0" w:color="auto"/>
      </w:divBdr>
    </w:div>
    <w:div w:id="536702043">
      <w:bodyDiv w:val="1"/>
      <w:marLeft w:val="0"/>
      <w:marRight w:val="0"/>
      <w:marTop w:val="0"/>
      <w:marBottom w:val="0"/>
      <w:divBdr>
        <w:top w:val="none" w:sz="0" w:space="0" w:color="auto"/>
        <w:left w:val="none" w:sz="0" w:space="0" w:color="auto"/>
        <w:bottom w:val="none" w:sz="0" w:space="0" w:color="auto"/>
        <w:right w:val="none" w:sz="0" w:space="0" w:color="auto"/>
      </w:divBdr>
    </w:div>
    <w:div w:id="536742548">
      <w:bodyDiv w:val="1"/>
      <w:marLeft w:val="0"/>
      <w:marRight w:val="0"/>
      <w:marTop w:val="0"/>
      <w:marBottom w:val="0"/>
      <w:divBdr>
        <w:top w:val="none" w:sz="0" w:space="0" w:color="auto"/>
        <w:left w:val="none" w:sz="0" w:space="0" w:color="auto"/>
        <w:bottom w:val="none" w:sz="0" w:space="0" w:color="auto"/>
        <w:right w:val="none" w:sz="0" w:space="0" w:color="auto"/>
      </w:divBdr>
    </w:div>
    <w:div w:id="536742862">
      <w:bodyDiv w:val="1"/>
      <w:marLeft w:val="0"/>
      <w:marRight w:val="0"/>
      <w:marTop w:val="0"/>
      <w:marBottom w:val="0"/>
      <w:divBdr>
        <w:top w:val="none" w:sz="0" w:space="0" w:color="auto"/>
        <w:left w:val="none" w:sz="0" w:space="0" w:color="auto"/>
        <w:bottom w:val="none" w:sz="0" w:space="0" w:color="auto"/>
        <w:right w:val="none" w:sz="0" w:space="0" w:color="auto"/>
      </w:divBdr>
    </w:div>
    <w:div w:id="536893325">
      <w:bodyDiv w:val="1"/>
      <w:marLeft w:val="0"/>
      <w:marRight w:val="0"/>
      <w:marTop w:val="0"/>
      <w:marBottom w:val="0"/>
      <w:divBdr>
        <w:top w:val="none" w:sz="0" w:space="0" w:color="auto"/>
        <w:left w:val="none" w:sz="0" w:space="0" w:color="auto"/>
        <w:bottom w:val="none" w:sz="0" w:space="0" w:color="auto"/>
        <w:right w:val="none" w:sz="0" w:space="0" w:color="auto"/>
      </w:divBdr>
    </w:div>
    <w:div w:id="536967927">
      <w:bodyDiv w:val="1"/>
      <w:marLeft w:val="0"/>
      <w:marRight w:val="0"/>
      <w:marTop w:val="0"/>
      <w:marBottom w:val="0"/>
      <w:divBdr>
        <w:top w:val="none" w:sz="0" w:space="0" w:color="auto"/>
        <w:left w:val="none" w:sz="0" w:space="0" w:color="auto"/>
        <w:bottom w:val="none" w:sz="0" w:space="0" w:color="auto"/>
        <w:right w:val="none" w:sz="0" w:space="0" w:color="auto"/>
      </w:divBdr>
    </w:div>
    <w:div w:id="537090821">
      <w:bodyDiv w:val="1"/>
      <w:marLeft w:val="0"/>
      <w:marRight w:val="0"/>
      <w:marTop w:val="0"/>
      <w:marBottom w:val="0"/>
      <w:divBdr>
        <w:top w:val="none" w:sz="0" w:space="0" w:color="auto"/>
        <w:left w:val="none" w:sz="0" w:space="0" w:color="auto"/>
        <w:bottom w:val="none" w:sz="0" w:space="0" w:color="auto"/>
        <w:right w:val="none" w:sz="0" w:space="0" w:color="auto"/>
      </w:divBdr>
    </w:div>
    <w:div w:id="537163046">
      <w:bodyDiv w:val="1"/>
      <w:marLeft w:val="0"/>
      <w:marRight w:val="0"/>
      <w:marTop w:val="0"/>
      <w:marBottom w:val="0"/>
      <w:divBdr>
        <w:top w:val="none" w:sz="0" w:space="0" w:color="auto"/>
        <w:left w:val="none" w:sz="0" w:space="0" w:color="auto"/>
        <w:bottom w:val="none" w:sz="0" w:space="0" w:color="auto"/>
        <w:right w:val="none" w:sz="0" w:space="0" w:color="auto"/>
      </w:divBdr>
    </w:div>
    <w:div w:id="537354658">
      <w:bodyDiv w:val="1"/>
      <w:marLeft w:val="0"/>
      <w:marRight w:val="0"/>
      <w:marTop w:val="0"/>
      <w:marBottom w:val="0"/>
      <w:divBdr>
        <w:top w:val="none" w:sz="0" w:space="0" w:color="auto"/>
        <w:left w:val="none" w:sz="0" w:space="0" w:color="auto"/>
        <w:bottom w:val="none" w:sz="0" w:space="0" w:color="auto"/>
        <w:right w:val="none" w:sz="0" w:space="0" w:color="auto"/>
      </w:divBdr>
    </w:div>
    <w:div w:id="537397721">
      <w:bodyDiv w:val="1"/>
      <w:marLeft w:val="0"/>
      <w:marRight w:val="0"/>
      <w:marTop w:val="0"/>
      <w:marBottom w:val="0"/>
      <w:divBdr>
        <w:top w:val="none" w:sz="0" w:space="0" w:color="auto"/>
        <w:left w:val="none" w:sz="0" w:space="0" w:color="auto"/>
        <w:bottom w:val="none" w:sz="0" w:space="0" w:color="auto"/>
        <w:right w:val="none" w:sz="0" w:space="0" w:color="auto"/>
      </w:divBdr>
    </w:div>
    <w:div w:id="537545272">
      <w:bodyDiv w:val="1"/>
      <w:marLeft w:val="0"/>
      <w:marRight w:val="0"/>
      <w:marTop w:val="0"/>
      <w:marBottom w:val="0"/>
      <w:divBdr>
        <w:top w:val="none" w:sz="0" w:space="0" w:color="auto"/>
        <w:left w:val="none" w:sz="0" w:space="0" w:color="auto"/>
        <w:bottom w:val="none" w:sz="0" w:space="0" w:color="auto"/>
        <w:right w:val="none" w:sz="0" w:space="0" w:color="auto"/>
      </w:divBdr>
    </w:div>
    <w:div w:id="537553404">
      <w:bodyDiv w:val="1"/>
      <w:marLeft w:val="0"/>
      <w:marRight w:val="0"/>
      <w:marTop w:val="0"/>
      <w:marBottom w:val="0"/>
      <w:divBdr>
        <w:top w:val="none" w:sz="0" w:space="0" w:color="auto"/>
        <w:left w:val="none" w:sz="0" w:space="0" w:color="auto"/>
        <w:bottom w:val="none" w:sz="0" w:space="0" w:color="auto"/>
        <w:right w:val="none" w:sz="0" w:space="0" w:color="auto"/>
      </w:divBdr>
    </w:div>
    <w:div w:id="537619742">
      <w:bodyDiv w:val="1"/>
      <w:marLeft w:val="0"/>
      <w:marRight w:val="0"/>
      <w:marTop w:val="0"/>
      <w:marBottom w:val="0"/>
      <w:divBdr>
        <w:top w:val="none" w:sz="0" w:space="0" w:color="auto"/>
        <w:left w:val="none" w:sz="0" w:space="0" w:color="auto"/>
        <w:bottom w:val="none" w:sz="0" w:space="0" w:color="auto"/>
        <w:right w:val="none" w:sz="0" w:space="0" w:color="auto"/>
      </w:divBdr>
    </w:div>
    <w:div w:id="537623562">
      <w:bodyDiv w:val="1"/>
      <w:marLeft w:val="0"/>
      <w:marRight w:val="0"/>
      <w:marTop w:val="0"/>
      <w:marBottom w:val="0"/>
      <w:divBdr>
        <w:top w:val="none" w:sz="0" w:space="0" w:color="auto"/>
        <w:left w:val="none" w:sz="0" w:space="0" w:color="auto"/>
        <w:bottom w:val="none" w:sz="0" w:space="0" w:color="auto"/>
        <w:right w:val="none" w:sz="0" w:space="0" w:color="auto"/>
      </w:divBdr>
    </w:div>
    <w:div w:id="537859711">
      <w:bodyDiv w:val="1"/>
      <w:marLeft w:val="0"/>
      <w:marRight w:val="0"/>
      <w:marTop w:val="0"/>
      <w:marBottom w:val="0"/>
      <w:divBdr>
        <w:top w:val="none" w:sz="0" w:space="0" w:color="auto"/>
        <w:left w:val="none" w:sz="0" w:space="0" w:color="auto"/>
        <w:bottom w:val="none" w:sz="0" w:space="0" w:color="auto"/>
        <w:right w:val="none" w:sz="0" w:space="0" w:color="auto"/>
      </w:divBdr>
    </w:div>
    <w:div w:id="537860817">
      <w:bodyDiv w:val="1"/>
      <w:marLeft w:val="0"/>
      <w:marRight w:val="0"/>
      <w:marTop w:val="0"/>
      <w:marBottom w:val="0"/>
      <w:divBdr>
        <w:top w:val="none" w:sz="0" w:space="0" w:color="auto"/>
        <w:left w:val="none" w:sz="0" w:space="0" w:color="auto"/>
        <w:bottom w:val="none" w:sz="0" w:space="0" w:color="auto"/>
        <w:right w:val="none" w:sz="0" w:space="0" w:color="auto"/>
      </w:divBdr>
    </w:div>
    <w:div w:id="538006393">
      <w:bodyDiv w:val="1"/>
      <w:marLeft w:val="0"/>
      <w:marRight w:val="0"/>
      <w:marTop w:val="0"/>
      <w:marBottom w:val="0"/>
      <w:divBdr>
        <w:top w:val="none" w:sz="0" w:space="0" w:color="auto"/>
        <w:left w:val="none" w:sz="0" w:space="0" w:color="auto"/>
        <w:bottom w:val="none" w:sz="0" w:space="0" w:color="auto"/>
        <w:right w:val="none" w:sz="0" w:space="0" w:color="auto"/>
      </w:divBdr>
    </w:div>
    <w:div w:id="538054184">
      <w:bodyDiv w:val="1"/>
      <w:marLeft w:val="0"/>
      <w:marRight w:val="0"/>
      <w:marTop w:val="0"/>
      <w:marBottom w:val="0"/>
      <w:divBdr>
        <w:top w:val="none" w:sz="0" w:space="0" w:color="auto"/>
        <w:left w:val="none" w:sz="0" w:space="0" w:color="auto"/>
        <w:bottom w:val="none" w:sz="0" w:space="0" w:color="auto"/>
        <w:right w:val="none" w:sz="0" w:space="0" w:color="auto"/>
      </w:divBdr>
    </w:div>
    <w:div w:id="538057420">
      <w:bodyDiv w:val="1"/>
      <w:marLeft w:val="0"/>
      <w:marRight w:val="0"/>
      <w:marTop w:val="0"/>
      <w:marBottom w:val="0"/>
      <w:divBdr>
        <w:top w:val="none" w:sz="0" w:space="0" w:color="auto"/>
        <w:left w:val="none" w:sz="0" w:space="0" w:color="auto"/>
        <w:bottom w:val="none" w:sz="0" w:space="0" w:color="auto"/>
        <w:right w:val="none" w:sz="0" w:space="0" w:color="auto"/>
      </w:divBdr>
    </w:div>
    <w:div w:id="538203733">
      <w:bodyDiv w:val="1"/>
      <w:marLeft w:val="0"/>
      <w:marRight w:val="0"/>
      <w:marTop w:val="0"/>
      <w:marBottom w:val="0"/>
      <w:divBdr>
        <w:top w:val="none" w:sz="0" w:space="0" w:color="auto"/>
        <w:left w:val="none" w:sz="0" w:space="0" w:color="auto"/>
        <w:bottom w:val="none" w:sz="0" w:space="0" w:color="auto"/>
        <w:right w:val="none" w:sz="0" w:space="0" w:color="auto"/>
      </w:divBdr>
    </w:div>
    <w:div w:id="538277494">
      <w:bodyDiv w:val="1"/>
      <w:marLeft w:val="0"/>
      <w:marRight w:val="0"/>
      <w:marTop w:val="0"/>
      <w:marBottom w:val="0"/>
      <w:divBdr>
        <w:top w:val="none" w:sz="0" w:space="0" w:color="auto"/>
        <w:left w:val="none" w:sz="0" w:space="0" w:color="auto"/>
        <w:bottom w:val="none" w:sz="0" w:space="0" w:color="auto"/>
        <w:right w:val="none" w:sz="0" w:space="0" w:color="auto"/>
      </w:divBdr>
    </w:div>
    <w:div w:id="538317384">
      <w:bodyDiv w:val="1"/>
      <w:marLeft w:val="0"/>
      <w:marRight w:val="0"/>
      <w:marTop w:val="0"/>
      <w:marBottom w:val="0"/>
      <w:divBdr>
        <w:top w:val="none" w:sz="0" w:space="0" w:color="auto"/>
        <w:left w:val="none" w:sz="0" w:space="0" w:color="auto"/>
        <w:bottom w:val="none" w:sz="0" w:space="0" w:color="auto"/>
        <w:right w:val="none" w:sz="0" w:space="0" w:color="auto"/>
      </w:divBdr>
    </w:div>
    <w:div w:id="538393641">
      <w:bodyDiv w:val="1"/>
      <w:marLeft w:val="0"/>
      <w:marRight w:val="0"/>
      <w:marTop w:val="0"/>
      <w:marBottom w:val="0"/>
      <w:divBdr>
        <w:top w:val="none" w:sz="0" w:space="0" w:color="auto"/>
        <w:left w:val="none" w:sz="0" w:space="0" w:color="auto"/>
        <w:bottom w:val="none" w:sz="0" w:space="0" w:color="auto"/>
        <w:right w:val="none" w:sz="0" w:space="0" w:color="auto"/>
      </w:divBdr>
    </w:div>
    <w:div w:id="538394188">
      <w:bodyDiv w:val="1"/>
      <w:marLeft w:val="0"/>
      <w:marRight w:val="0"/>
      <w:marTop w:val="0"/>
      <w:marBottom w:val="0"/>
      <w:divBdr>
        <w:top w:val="none" w:sz="0" w:space="0" w:color="auto"/>
        <w:left w:val="none" w:sz="0" w:space="0" w:color="auto"/>
        <w:bottom w:val="none" w:sz="0" w:space="0" w:color="auto"/>
        <w:right w:val="none" w:sz="0" w:space="0" w:color="auto"/>
      </w:divBdr>
    </w:div>
    <w:div w:id="538475609">
      <w:bodyDiv w:val="1"/>
      <w:marLeft w:val="0"/>
      <w:marRight w:val="0"/>
      <w:marTop w:val="0"/>
      <w:marBottom w:val="0"/>
      <w:divBdr>
        <w:top w:val="none" w:sz="0" w:space="0" w:color="auto"/>
        <w:left w:val="none" w:sz="0" w:space="0" w:color="auto"/>
        <w:bottom w:val="none" w:sz="0" w:space="0" w:color="auto"/>
        <w:right w:val="none" w:sz="0" w:space="0" w:color="auto"/>
      </w:divBdr>
    </w:div>
    <w:div w:id="538517391">
      <w:bodyDiv w:val="1"/>
      <w:marLeft w:val="0"/>
      <w:marRight w:val="0"/>
      <w:marTop w:val="0"/>
      <w:marBottom w:val="0"/>
      <w:divBdr>
        <w:top w:val="none" w:sz="0" w:space="0" w:color="auto"/>
        <w:left w:val="none" w:sz="0" w:space="0" w:color="auto"/>
        <w:bottom w:val="none" w:sz="0" w:space="0" w:color="auto"/>
        <w:right w:val="none" w:sz="0" w:space="0" w:color="auto"/>
      </w:divBdr>
    </w:div>
    <w:div w:id="538709109">
      <w:bodyDiv w:val="1"/>
      <w:marLeft w:val="0"/>
      <w:marRight w:val="0"/>
      <w:marTop w:val="0"/>
      <w:marBottom w:val="0"/>
      <w:divBdr>
        <w:top w:val="none" w:sz="0" w:space="0" w:color="auto"/>
        <w:left w:val="none" w:sz="0" w:space="0" w:color="auto"/>
        <w:bottom w:val="none" w:sz="0" w:space="0" w:color="auto"/>
        <w:right w:val="none" w:sz="0" w:space="0" w:color="auto"/>
      </w:divBdr>
    </w:div>
    <w:div w:id="538712758">
      <w:bodyDiv w:val="1"/>
      <w:marLeft w:val="0"/>
      <w:marRight w:val="0"/>
      <w:marTop w:val="0"/>
      <w:marBottom w:val="0"/>
      <w:divBdr>
        <w:top w:val="none" w:sz="0" w:space="0" w:color="auto"/>
        <w:left w:val="none" w:sz="0" w:space="0" w:color="auto"/>
        <w:bottom w:val="none" w:sz="0" w:space="0" w:color="auto"/>
        <w:right w:val="none" w:sz="0" w:space="0" w:color="auto"/>
      </w:divBdr>
    </w:div>
    <w:div w:id="539318449">
      <w:bodyDiv w:val="1"/>
      <w:marLeft w:val="0"/>
      <w:marRight w:val="0"/>
      <w:marTop w:val="0"/>
      <w:marBottom w:val="0"/>
      <w:divBdr>
        <w:top w:val="none" w:sz="0" w:space="0" w:color="auto"/>
        <w:left w:val="none" w:sz="0" w:space="0" w:color="auto"/>
        <w:bottom w:val="none" w:sz="0" w:space="0" w:color="auto"/>
        <w:right w:val="none" w:sz="0" w:space="0" w:color="auto"/>
      </w:divBdr>
    </w:div>
    <w:div w:id="539320935">
      <w:bodyDiv w:val="1"/>
      <w:marLeft w:val="0"/>
      <w:marRight w:val="0"/>
      <w:marTop w:val="0"/>
      <w:marBottom w:val="0"/>
      <w:divBdr>
        <w:top w:val="none" w:sz="0" w:space="0" w:color="auto"/>
        <w:left w:val="none" w:sz="0" w:space="0" w:color="auto"/>
        <w:bottom w:val="none" w:sz="0" w:space="0" w:color="auto"/>
        <w:right w:val="none" w:sz="0" w:space="0" w:color="auto"/>
      </w:divBdr>
    </w:div>
    <w:div w:id="539437504">
      <w:bodyDiv w:val="1"/>
      <w:marLeft w:val="0"/>
      <w:marRight w:val="0"/>
      <w:marTop w:val="0"/>
      <w:marBottom w:val="0"/>
      <w:divBdr>
        <w:top w:val="none" w:sz="0" w:space="0" w:color="auto"/>
        <w:left w:val="none" w:sz="0" w:space="0" w:color="auto"/>
        <w:bottom w:val="none" w:sz="0" w:space="0" w:color="auto"/>
        <w:right w:val="none" w:sz="0" w:space="0" w:color="auto"/>
      </w:divBdr>
    </w:div>
    <w:div w:id="539518902">
      <w:bodyDiv w:val="1"/>
      <w:marLeft w:val="0"/>
      <w:marRight w:val="0"/>
      <w:marTop w:val="0"/>
      <w:marBottom w:val="0"/>
      <w:divBdr>
        <w:top w:val="none" w:sz="0" w:space="0" w:color="auto"/>
        <w:left w:val="none" w:sz="0" w:space="0" w:color="auto"/>
        <w:bottom w:val="none" w:sz="0" w:space="0" w:color="auto"/>
        <w:right w:val="none" w:sz="0" w:space="0" w:color="auto"/>
      </w:divBdr>
    </w:div>
    <w:div w:id="539560202">
      <w:bodyDiv w:val="1"/>
      <w:marLeft w:val="0"/>
      <w:marRight w:val="0"/>
      <w:marTop w:val="0"/>
      <w:marBottom w:val="0"/>
      <w:divBdr>
        <w:top w:val="none" w:sz="0" w:space="0" w:color="auto"/>
        <w:left w:val="none" w:sz="0" w:space="0" w:color="auto"/>
        <w:bottom w:val="none" w:sz="0" w:space="0" w:color="auto"/>
        <w:right w:val="none" w:sz="0" w:space="0" w:color="auto"/>
      </w:divBdr>
    </w:div>
    <w:div w:id="539709796">
      <w:bodyDiv w:val="1"/>
      <w:marLeft w:val="0"/>
      <w:marRight w:val="0"/>
      <w:marTop w:val="0"/>
      <w:marBottom w:val="0"/>
      <w:divBdr>
        <w:top w:val="none" w:sz="0" w:space="0" w:color="auto"/>
        <w:left w:val="none" w:sz="0" w:space="0" w:color="auto"/>
        <w:bottom w:val="none" w:sz="0" w:space="0" w:color="auto"/>
        <w:right w:val="none" w:sz="0" w:space="0" w:color="auto"/>
      </w:divBdr>
    </w:div>
    <w:div w:id="539822910">
      <w:bodyDiv w:val="1"/>
      <w:marLeft w:val="0"/>
      <w:marRight w:val="0"/>
      <w:marTop w:val="0"/>
      <w:marBottom w:val="0"/>
      <w:divBdr>
        <w:top w:val="none" w:sz="0" w:space="0" w:color="auto"/>
        <w:left w:val="none" w:sz="0" w:space="0" w:color="auto"/>
        <w:bottom w:val="none" w:sz="0" w:space="0" w:color="auto"/>
        <w:right w:val="none" w:sz="0" w:space="0" w:color="auto"/>
      </w:divBdr>
    </w:div>
    <w:div w:id="539829285">
      <w:bodyDiv w:val="1"/>
      <w:marLeft w:val="0"/>
      <w:marRight w:val="0"/>
      <w:marTop w:val="0"/>
      <w:marBottom w:val="0"/>
      <w:divBdr>
        <w:top w:val="none" w:sz="0" w:space="0" w:color="auto"/>
        <w:left w:val="none" w:sz="0" w:space="0" w:color="auto"/>
        <w:bottom w:val="none" w:sz="0" w:space="0" w:color="auto"/>
        <w:right w:val="none" w:sz="0" w:space="0" w:color="auto"/>
      </w:divBdr>
    </w:div>
    <w:div w:id="539977847">
      <w:bodyDiv w:val="1"/>
      <w:marLeft w:val="0"/>
      <w:marRight w:val="0"/>
      <w:marTop w:val="0"/>
      <w:marBottom w:val="0"/>
      <w:divBdr>
        <w:top w:val="none" w:sz="0" w:space="0" w:color="auto"/>
        <w:left w:val="none" w:sz="0" w:space="0" w:color="auto"/>
        <w:bottom w:val="none" w:sz="0" w:space="0" w:color="auto"/>
        <w:right w:val="none" w:sz="0" w:space="0" w:color="auto"/>
      </w:divBdr>
    </w:div>
    <w:div w:id="539978510">
      <w:bodyDiv w:val="1"/>
      <w:marLeft w:val="0"/>
      <w:marRight w:val="0"/>
      <w:marTop w:val="0"/>
      <w:marBottom w:val="0"/>
      <w:divBdr>
        <w:top w:val="none" w:sz="0" w:space="0" w:color="auto"/>
        <w:left w:val="none" w:sz="0" w:space="0" w:color="auto"/>
        <w:bottom w:val="none" w:sz="0" w:space="0" w:color="auto"/>
        <w:right w:val="none" w:sz="0" w:space="0" w:color="auto"/>
      </w:divBdr>
    </w:div>
    <w:div w:id="540171115">
      <w:bodyDiv w:val="1"/>
      <w:marLeft w:val="0"/>
      <w:marRight w:val="0"/>
      <w:marTop w:val="0"/>
      <w:marBottom w:val="0"/>
      <w:divBdr>
        <w:top w:val="none" w:sz="0" w:space="0" w:color="auto"/>
        <w:left w:val="none" w:sz="0" w:space="0" w:color="auto"/>
        <w:bottom w:val="none" w:sz="0" w:space="0" w:color="auto"/>
        <w:right w:val="none" w:sz="0" w:space="0" w:color="auto"/>
      </w:divBdr>
    </w:div>
    <w:div w:id="540241748">
      <w:bodyDiv w:val="1"/>
      <w:marLeft w:val="0"/>
      <w:marRight w:val="0"/>
      <w:marTop w:val="0"/>
      <w:marBottom w:val="0"/>
      <w:divBdr>
        <w:top w:val="none" w:sz="0" w:space="0" w:color="auto"/>
        <w:left w:val="none" w:sz="0" w:space="0" w:color="auto"/>
        <w:bottom w:val="none" w:sz="0" w:space="0" w:color="auto"/>
        <w:right w:val="none" w:sz="0" w:space="0" w:color="auto"/>
      </w:divBdr>
    </w:div>
    <w:div w:id="540285951">
      <w:bodyDiv w:val="1"/>
      <w:marLeft w:val="0"/>
      <w:marRight w:val="0"/>
      <w:marTop w:val="0"/>
      <w:marBottom w:val="0"/>
      <w:divBdr>
        <w:top w:val="none" w:sz="0" w:space="0" w:color="auto"/>
        <w:left w:val="none" w:sz="0" w:space="0" w:color="auto"/>
        <w:bottom w:val="none" w:sz="0" w:space="0" w:color="auto"/>
        <w:right w:val="none" w:sz="0" w:space="0" w:color="auto"/>
      </w:divBdr>
    </w:div>
    <w:div w:id="540290717">
      <w:bodyDiv w:val="1"/>
      <w:marLeft w:val="0"/>
      <w:marRight w:val="0"/>
      <w:marTop w:val="0"/>
      <w:marBottom w:val="0"/>
      <w:divBdr>
        <w:top w:val="none" w:sz="0" w:space="0" w:color="auto"/>
        <w:left w:val="none" w:sz="0" w:space="0" w:color="auto"/>
        <w:bottom w:val="none" w:sz="0" w:space="0" w:color="auto"/>
        <w:right w:val="none" w:sz="0" w:space="0" w:color="auto"/>
      </w:divBdr>
    </w:div>
    <w:div w:id="540828618">
      <w:bodyDiv w:val="1"/>
      <w:marLeft w:val="0"/>
      <w:marRight w:val="0"/>
      <w:marTop w:val="0"/>
      <w:marBottom w:val="0"/>
      <w:divBdr>
        <w:top w:val="none" w:sz="0" w:space="0" w:color="auto"/>
        <w:left w:val="none" w:sz="0" w:space="0" w:color="auto"/>
        <w:bottom w:val="none" w:sz="0" w:space="0" w:color="auto"/>
        <w:right w:val="none" w:sz="0" w:space="0" w:color="auto"/>
      </w:divBdr>
    </w:div>
    <w:div w:id="540895822">
      <w:bodyDiv w:val="1"/>
      <w:marLeft w:val="0"/>
      <w:marRight w:val="0"/>
      <w:marTop w:val="0"/>
      <w:marBottom w:val="0"/>
      <w:divBdr>
        <w:top w:val="none" w:sz="0" w:space="0" w:color="auto"/>
        <w:left w:val="none" w:sz="0" w:space="0" w:color="auto"/>
        <w:bottom w:val="none" w:sz="0" w:space="0" w:color="auto"/>
        <w:right w:val="none" w:sz="0" w:space="0" w:color="auto"/>
      </w:divBdr>
    </w:div>
    <w:div w:id="540940353">
      <w:bodyDiv w:val="1"/>
      <w:marLeft w:val="0"/>
      <w:marRight w:val="0"/>
      <w:marTop w:val="0"/>
      <w:marBottom w:val="0"/>
      <w:divBdr>
        <w:top w:val="none" w:sz="0" w:space="0" w:color="auto"/>
        <w:left w:val="none" w:sz="0" w:space="0" w:color="auto"/>
        <w:bottom w:val="none" w:sz="0" w:space="0" w:color="auto"/>
        <w:right w:val="none" w:sz="0" w:space="0" w:color="auto"/>
      </w:divBdr>
    </w:div>
    <w:div w:id="540947104">
      <w:bodyDiv w:val="1"/>
      <w:marLeft w:val="0"/>
      <w:marRight w:val="0"/>
      <w:marTop w:val="0"/>
      <w:marBottom w:val="0"/>
      <w:divBdr>
        <w:top w:val="none" w:sz="0" w:space="0" w:color="auto"/>
        <w:left w:val="none" w:sz="0" w:space="0" w:color="auto"/>
        <w:bottom w:val="none" w:sz="0" w:space="0" w:color="auto"/>
        <w:right w:val="none" w:sz="0" w:space="0" w:color="auto"/>
      </w:divBdr>
    </w:div>
    <w:div w:id="541013624">
      <w:bodyDiv w:val="1"/>
      <w:marLeft w:val="0"/>
      <w:marRight w:val="0"/>
      <w:marTop w:val="0"/>
      <w:marBottom w:val="0"/>
      <w:divBdr>
        <w:top w:val="none" w:sz="0" w:space="0" w:color="auto"/>
        <w:left w:val="none" w:sz="0" w:space="0" w:color="auto"/>
        <w:bottom w:val="none" w:sz="0" w:space="0" w:color="auto"/>
        <w:right w:val="none" w:sz="0" w:space="0" w:color="auto"/>
      </w:divBdr>
    </w:div>
    <w:div w:id="541091178">
      <w:bodyDiv w:val="1"/>
      <w:marLeft w:val="0"/>
      <w:marRight w:val="0"/>
      <w:marTop w:val="0"/>
      <w:marBottom w:val="0"/>
      <w:divBdr>
        <w:top w:val="none" w:sz="0" w:space="0" w:color="auto"/>
        <w:left w:val="none" w:sz="0" w:space="0" w:color="auto"/>
        <w:bottom w:val="none" w:sz="0" w:space="0" w:color="auto"/>
        <w:right w:val="none" w:sz="0" w:space="0" w:color="auto"/>
      </w:divBdr>
    </w:div>
    <w:div w:id="541136672">
      <w:bodyDiv w:val="1"/>
      <w:marLeft w:val="0"/>
      <w:marRight w:val="0"/>
      <w:marTop w:val="0"/>
      <w:marBottom w:val="0"/>
      <w:divBdr>
        <w:top w:val="none" w:sz="0" w:space="0" w:color="auto"/>
        <w:left w:val="none" w:sz="0" w:space="0" w:color="auto"/>
        <w:bottom w:val="none" w:sz="0" w:space="0" w:color="auto"/>
        <w:right w:val="none" w:sz="0" w:space="0" w:color="auto"/>
      </w:divBdr>
    </w:div>
    <w:div w:id="541214147">
      <w:bodyDiv w:val="1"/>
      <w:marLeft w:val="0"/>
      <w:marRight w:val="0"/>
      <w:marTop w:val="0"/>
      <w:marBottom w:val="0"/>
      <w:divBdr>
        <w:top w:val="none" w:sz="0" w:space="0" w:color="auto"/>
        <w:left w:val="none" w:sz="0" w:space="0" w:color="auto"/>
        <w:bottom w:val="none" w:sz="0" w:space="0" w:color="auto"/>
        <w:right w:val="none" w:sz="0" w:space="0" w:color="auto"/>
      </w:divBdr>
    </w:div>
    <w:div w:id="541284530">
      <w:bodyDiv w:val="1"/>
      <w:marLeft w:val="0"/>
      <w:marRight w:val="0"/>
      <w:marTop w:val="0"/>
      <w:marBottom w:val="0"/>
      <w:divBdr>
        <w:top w:val="none" w:sz="0" w:space="0" w:color="auto"/>
        <w:left w:val="none" w:sz="0" w:space="0" w:color="auto"/>
        <w:bottom w:val="none" w:sz="0" w:space="0" w:color="auto"/>
        <w:right w:val="none" w:sz="0" w:space="0" w:color="auto"/>
      </w:divBdr>
    </w:div>
    <w:div w:id="541328622">
      <w:bodyDiv w:val="1"/>
      <w:marLeft w:val="0"/>
      <w:marRight w:val="0"/>
      <w:marTop w:val="0"/>
      <w:marBottom w:val="0"/>
      <w:divBdr>
        <w:top w:val="none" w:sz="0" w:space="0" w:color="auto"/>
        <w:left w:val="none" w:sz="0" w:space="0" w:color="auto"/>
        <w:bottom w:val="none" w:sz="0" w:space="0" w:color="auto"/>
        <w:right w:val="none" w:sz="0" w:space="0" w:color="auto"/>
      </w:divBdr>
    </w:div>
    <w:div w:id="541333846">
      <w:bodyDiv w:val="1"/>
      <w:marLeft w:val="0"/>
      <w:marRight w:val="0"/>
      <w:marTop w:val="0"/>
      <w:marBottom w:val="0"/>
      <w:divBdr>
        <w:top w:val="none" w:sz="0" w:space="0" w:color="auto"/>
        <w:left w:val="none" w:sz="0" w:space="0" w:color="auto"/>
        <w:bottom w:val="none" w:sz="0" w:space="0" w:color="auto"/>
        <w:right w:val="none" w:sz="0" w:space="0" w:color="auto"/>
      </w:divBdr>
    </w:div>
    <w:div w:id="541554481">
      <w:bodyDiv w:val="1"/>
      <w:marLeft w:val="0"/>
      <w:marRight w:val="0"/>
      <w:marTop w:val="0"/>
      <w:marBottom w:val="0"/>
      <w:divBdr>
        <w:top w:val="none" w:sz="0" w:space="0" w:color="auto"/>
        <w:left w:val="none" w:sz="0" w:space="0" w:color="auto"/>
        <w:bottom w:val="none" w:sz="0" w:space="0" w:color="auto"/>
        <w:right w:val="none" w:sz="0" w:space="0" w:color="auto"/>
      </w:divBdr>
    </w:div>
    <w:div w:id="541673942">
      <w:bodyDiv w:val="1"/>
      <w:marLeft w:val="0"/>
      <w:marRight w:val="0"/>
      <w:marTop w:val="0"/>
      <w:marBottom w:val="0"/>
      <w:divBdr>
        <w:top w:val="none" w:sz="0" w:space="0" w:color="auto"/>
        <w:left w:val="none" w:sz="0" w:space="0" w:color="auto"/>
        <w:bottom w:val="none" w:sz="0" w:space="0" w:color="auto"/>
        <w:right w:val="none" w:sz="0" w:space="0" w:color="auto"/>
      </w:divBdr>
    </w:div>
    <w:div w:id="541720891">
      <w:bodyDiv w:val="1"/>
      <w:marLeft w:val="0"/>
      <w:marRight w:val="0"/>
      <w:marTop w:val="0"/>
      <w:marBottom w:val="0"/>
      <w:divBdr>
        <w:top w:val="none" w:sz="0" w:space="0" w:color="auto"/>
        <w:left w:val="none" w:sz="0" w:space="0" w:color="auto"/>
        <w:bottom w:val="none" w:sz="0" w:space="0" w:color="auto"/>
        <w:right w:val="none" w:sz="0" w:space="0" w:color="auto"/>
      </w:divBdr>
    </w:div>
    <w:div w:id="541791171">
      <w:bodyDiv w:val="1"/>
      <w:marLeft w:val="0"/>
      <w:marRight w:val="0"/>
      <w:marTop w:val="0"/>
      <w:marBottom w:val="0"/>
      <w:divBdr>
        <w:top w:val="none" w:sz="0" w:space="0" w:color="auto"/>
        <w:left w:val="none" w:sz="0" w:space="0" w:color="auto"/>
        <w:bottom w:val="none" w:sz="0" w:space="0" w:color="auto"/>
        <w:right w:val="none" w:sz="0" w:space="0" w:color="auto"/>
      </w:divBdr>
    </w:div>
    <w:div w:id="541864162">
      <w:bodyDiv w:val="1"/>
      <w:marLeft w:val="0"/>
      <w:marRight w:val="0"/>
      <w:marTop w:val="0"/>
      <w:marBottom w:val="0"/>
      <w:divBdr>
        <w:top w:val="none" w:sz="0" w:space="0" w:color="auto"/>
        <w:left w:val="none" w:sz="0" w:space="0" w:color="auto"/>
        <w:bottom w:val="none" w:sz="0" w:space="0" w:color="auto"/>
        <w:right w:val="none" w:sz="0" w:space="0" w:color="auto"/>
      </w:divBdr>
    </w:div>
    <w:div w:id="542014926">
      <w:bodyDiv w:val="1"/>
      <w:marLeft w:val="0"/>
      <w:marRight w:val="0"/>
      <w:marTop w:val="0"/>
      <w:marBottom w:val="0"/>
      <w:divBdr>
        <w:top w:val="none" w:sz="0" w:space="0" w:color="auto"/>
        <w:left w:val="none" w:sz="0" w:space="0" w:color="auto"/>
        <w:bottom w:val="none" w:sz="0" w:space="0" w:color="auto"/>
        <w:right w:val="none" w:sz="0" w:space="0" w:color="auto"/>
      </w:divBdr>
    </w:div>
    <w:div w:id="542063809">
      <w:bodyDiv w:val="1"/>
      <w:marLeft w:val="0"/>
      <w:marRight w:val="0"/>
      <w:marTop w:val="0"/>
      <w:marBottom w:val="0"/>
      <w:divBdr>
        <w:top w:val="none" w:sz="0" w:space="0" w:color="auto"/>
        <w:left w:val="none" w:sz="0" w:space="0" w:color="auto"/>
        <w:bottom w:val="none" w:sz="0" w:space="0" w:color="auto"/>
        <w:right w:val="none" w:sz="0" w:space="0" w:color="auto"/>
      </w:divBdr>
    </w:div>
    <w:div w:id="542136642">
      <w:bodyDiv w:val="1"/>
      <w:marLeft w:val="0"/>
      <w:marRight w:val="0"/>
      <w:marTop w:val="0"/>
      <w:marBottom w:val="0"/>
      <w:divBdr>
        <w:top w:val="none" w:sz="0" w:space="0" w:color="auto"/>
        <w:left w:val="none" w:sz="0" w:space="0" w:color="auto"/>
        <w:bottom w:val="none" w:sz="0" w:space="0" w:color="auto"/>
        <w:right w:val="none" w:sz="0" w:space="0" w:color="auto"/>
      </w:divBdr>
    </w:div>
    <w:div w:id="542209435">
      <w:bodyDiv w:val="1"/>
      <w:marLeft w:val="0"/>
      <w:marRight w:val="0"/>
      <w:marTop w:val="0"/>
      <w:marBottom w:val="0"/>
      <w:divBdr>
        <w:top w:val="none" w:sz="0" w:space="0" w:color="auto"/>
        <w:left w:val="none" w:sz="0" w:space="0" w:color="auto"/>
        <w:bottom w:val="none" w:sz="0" w:space="0" w:color="auto"/>
        <w:right w:val="none" w:sz="0" w:space="0" w:color="auto"/>
      </w:divBdr>
    </w:div>
    <w:div w:id="542249516">
      <w:bodyDiv w:val="1"/>
      <w:marLeft w:val="0"/>
      <w:marRight w:val="0"/>
      <w:marTop w:val="0"/>
      <w:marBottom w:val="0"/>
      <w:divBdr>
        <w:top w:val="none" w:sz="0" w:space="0" w:color="auto"/>
        <w:left w:val="none" w:sz="0" w:space="0" w:color="auto"/>
        <w:bottom w:val="none" w:sz="0" w:space="0" w:color="auto"/>
        <w:right w:val="none" w:sz="0" w:space="0" w:color="auto"/>
      </w:divBdr>
    </w:div>
    <w:div w:id="542400760">
      <w:bodyDiv w:val="1"/>
      <w:marLeft w:val="0"/>
      <w:marRight w:val="0"/>
      <w:marTop w:val="0"/>
      <w:marBottom w:val="0"/>
      <w:divBdr>
        <w:top w:val="none" w:sz="0" w:space="0" w:color="auto"/>
        <w:left w:val="none" w:sz="0" w:space="0" w:color="auto"/>
        <w:bottom w:val="none" w:sz="0" w:space="0" w:color="auto"/>
        <w:right w:val="none" w:sz="0" w:space="0" w:color="auto"/>
      </w:divBdr>
    </w:div>
    <w:div w:id="542402668">
      <w:bodyDiv w:val="1"/>
      <w:marLeft w:val="0"/>
      <w:marRight w:val="0"/>
      <w:marTop w:val="0"/>
      <w:marBottom w:val="0"/>
      <w:divBdr>
        <w:top w:val="none" w:sz="0" w:space="0" w:color="auto"/>
        <w:left w:val="none" w:sz="0" w:space="0" w:color="auto"/>
        <w:bottom w:val="none" w:sz="0" w:space="0" w:color="auto"/>
        <w:right w:val="none" w:sz="0" w:space="0" w:color="auto"/>
      </w:divBdr>
    </w:div>
    <w:div w:id="542405617">
      <w:bodyDiv w:val="1"/>
      <w:marLeft w:val="0"/>
      <w:marRight w:val="0"/>
      <w:marTop w:val="0"/>
      <w:marBottom w:val="0"/>
      <w:divBdr>
        <w:top w:val="none" w:sz="0" w:space="0" w:color="auto"/>
        <w:left w:val="none" w:sz="0" w:space="0" w:color="auto"/>
        <w:bottom w:val="none" w:sz="0" w:space="0" w:color="auto"/>
        <w:right w:val="none" w:sz="0" w:space="0" w:color="auto"/>
      </w:divBdr>
    </w:div>
    <w:div w:id="542641857">
      <w:bodyDiv w:val="1"/>
      <w:marLeft w:val="0"/>
      <w:marRight w:val="0"/>
      <w:marTop w:val="0"/>
      <w:marBottom w:val="0"/>
      <w:divBdr>
        <w:top w:val="none" w:sz="0" w:space="0" w:color="auto"/>
        <w:left w:val="none" w:sz="0" w:space="0" w:color="auto"/>
        <w:bottom w:val="none" w:sz="0" w:space="0" w:color="auto"/>
        <w:right w:val="none" w:sz="0" w:space="0" w:color="auto"/>
      </w:divBdr>
    </w:div>
    <w:div w:id="542862123">
      <w:bodyDiv w:val="1"/>
      <w:marLeft w:val="0"/>
      <w:marRight w:val="0"/>
      <w:marTop w:val="0"/>
      <w:marBottom w:val="0"/>
      <w:divBdr>
        <w:top w:val="none" w:sz="0" w:space="0" w:color="auto"/>
        <w:left w:val="none" w:sz="0" w:space="0" w:color="auto"/>
        <w:bottom w:val="none" w:sz="0" w:space="0" w:color="auto"/>
        <w:right w:val="none" w:sz="0" w:space="0" w:color="auto"/>
      </w:divBdr>
    </w:div>
    <w:div w:id="542866381">
      <w:bodyDiv w:val="1"/>
      <w:marLeft w:val="0"/>
      <w:marRight w:val="0"/>
      <w:marTop w:val="0"/>
      <w:marBottom w:val="0"/>
      <w:divBdr>
        <w:top w:val="none" w:sz="0" w:space="0" w:color="auto"/>
        <w:left w:val="none" w:sz="0" w:space="0" w:color="auto"/>
        <w:bottom w:val="none" w:sz="0" w:space="0" w:color="auto"/>
        <w:right w:val="none" w:sz="0" w:space="0" w:color="auto"/>
      </w:divBdr>
    </w:div>
    <w:div w:id="543105269">
      <w:bodyDiv w:val="1"/>
      <w:marLeft w:val="0"/>
      <w:marRight w:val="0"/>
      <w:marTop w:val="0"/>
      <w:marBottom w:val="0"/>
      <w:divBdr>
        <w:top w:val="none" w:sz="0" w:space="0" w:color="auto"/>
        <w:left w:val="none" w:sz="0" w:space="0" w:color="auto"/>
        <w:bottom w:val="none" w:sz="0" w:space="0" w:color="auto"/>
        <w:right w:val="none" w:sz="0" w:space="0" w:color="auto"/>
      </w:divBdr>
    </w:div>
    <w:div w:id="543176968">
      <w:bodyDiv w:val="1"/>
      <w:marLeft w:val="0"/>
      <w:marRight w:val="0"/>
      <w:marTop w:val="0"/>
      <w:marBottom w:val="0"/>
      <w:divBdr>
        <w:top w:val="none" w:sz="0" w:space="0" w:color="auto"/>
        <w:left w:val="none" w:sz="0" w:space="0" w:color="auto"/>
        <w:bottom w:val="none" w:sz="0" w:space="0" w:color="auto"/>
        <w:right w:val="none" w:sz="0" w:space="0" w:color="auto"/>
      </w:divBdr>
    </w:div>
    <w:div w:id="543177532">
      <w:bodyDiv w:val="1"/>
      <w:marLeft w:val="0"/>
      <w:marRight w:val="0"/>
      <w:marTop w:val="0"/>
      <w:marBottom w:val="0"/>
      <w:divBdr>
        <w:top w:val="none" w:sz="0" w:space="0" w:color="auto"/>
        <w:left w:val="none" w:sz="0" w:space="0" w:color="auto"/>
        <w:bottom w:val="none" w:sz="0" w:space="0" w:color="auto"/>
        <w:right w:val="none" w:sz="0" w:space="0" w:color="auto"/>
      </w:divBdr>
    </w:div>
    <w:div w:id="543296229">
      <w:bodyDiv w:val="1"/>
      <w:marLeft w:val="0"/>
      <w:marRight w:val="0"/>
      <w:marTop w:val="0"/>
      <w:marBottom w:val="0"/>
      <w:divBdr>
        <w:top w:val="none" w:sz="0" w:space="0" w:color="auto"/>
        <w:left w:val="none" w:sz="0" w:space="0" w:color="auto"/>
        <w:bottom w:val="none" w:sz="0" w:space="0" w:color="auto"/>
        <w:right w:val="none" w:sz="0" w:space="0" w:color="auto"/>
      </w:divBdr>
    </w:div>
    <w:div w:id="543370954">
      <w:bodyDiv w:val="1"/>
      <w:marLeft w:val="0"/>
      <w:marRight w:val="0"/>
      <w:marTop w:val="0"/>
      <w:marBottom w:val="0"/>
      <w:divBdr>
        <w:top w:val="none" w:sz="0" w:space="0" w:color="auto"/>
        <w:left w:val="none" w:sz="0" w:space="0" w:color="auto"/>
        <w:bottom w:val="none" w:sz="0" w:space="0" w:color="auto"/>
        <w:right w:val="none" w:sz="0" w:space="0" w:color="auto"/>
      </w:divBdr>
    </w:div>
    <w:div w:id="543373712">
      <w:bodyDiv w:val="1"/>
      <w:marLeft w:val="0"/>
      <w:marRight w:val="0"/>
      <w:marTop w:val="0"/>
      <w:marBottom w:val="0"/>
      <w:divBdr>
        <w:top w:val="none" w:sz="0" w:space="0" w:color="auto"/>
        <w:left w:val="none" w:sz="0" w:space="0" w:color="auto"/>
        <w:bottom w:val="none" w:sz="0" w:space="0" w:color="auto"/>
        <w:right w:val="none" w:sz="0" w:space="0" w:color="auto"/>
      </w:divBdr>
    </w:div>
    <w:div w:id="543446255">
      <w:bodyDiv w:val="1"/>
      <w:marLeft w:val="0"/>
      <w:marRight w:val="0"/>
      <w:marTop w:val="0"/>
      <w:marBottom w:val="0"/>
      <w:divBdr>
        <w:top w:val="none" w:sz="0" w:space="0" w:color="auto"/>
        <w:left w:val="none" w:sz="0" w:space="0" w:color="auto"/>
        <w:bottom w:val="none" w:sz="0" w:space="0" w:color="auto"/>
        <w:right w:val="none" w:sz="0" w:space="0" w:color="auto"/>
      </w:divBdr>
    </w:div>
    <w:div w:id="543491708">
      <w:bodyDiv w:val="1"/>
      <w:marLeft w:val="0"/>
      <w:marRight w:val="0"/>
      <w:marTop w:val="0"/>
      <w:marBottom w:val="0"/>
      <w:divBdr>
        <w:top w:val="none" w:sz="0" w:space="0" w:color="auto"/>
        <w:left w:val="none" w:sz="0" w:space="0" w:color="auto"/>
        <w:bottom w:val="none" w:sz="0" w:space="0" w:color="auto"/>
        <w:right w:val="none" w:sz="0" w:space="0" w:color="auto"/>
      </w:divBdr>
    </w:div>
    <w:div w:id="543637231">
      <w:bodyDiv w:val="1"/>
      <w:marLeft w:val="0"/>
      <w:marRight w:val="0"/>
      <w:marTop w:val="0"/>
      <w:marBottom w:val="0"/>
      <w:divBdr>
        <w:top w:val="none" w:sz="0" w:space="0" w:color="auto"/>
        <w:left w:val="none" w:sz="0" w:space="0" w:color="auto"/>
        <w:bottom w:val="none" w:sz="0" w:space="0" w:color="auto"/>
        <w:right w:val="none" w:sz="0" w:space="0" w:color="auto"/>
      </w:divBdr>
    </w:div>
    <w:div w:id="543711425">
      <w:bodyDiv w:val="1"/>
      <w:marLeft w:val="0"/>
      <w:marRight w:val="0"/>
      <w:marTop w:val="0"/>
      <w:marBottom w:val="0"/>
      <w:divBdr>
        <w:top w:val="none" w:sz="0" w:space="0" w:color="auto"/>
        <w:left w:val="none" w:sz="0" w:space="0" w:color="auto"/>
        <w:bottom w:val="none" w:sz="0" w:space="0" w:color="auto"/>
        <w:right w:val="none" w:sz="0" w:space="0" w:color="auto"/>
      </w:divBdr>
    </w:div>
    <w:div w:id="543716292">
      <w:bodyDiv w:val="1"/>
      <w:marLeft w:val="0"/>
      <w:marRight w:val="0"/>
      <w:marTop w:val="0"/>
      <w:marBottom w:val="0"/>
      <w:divBdr>
        <w:top w:val="none" w:sz="0" w:space="0" w:color="auto"/>
        <w:left w:val="none" w:sz="0" w:space="0" w:color="auto"/>
        <w:bottom w:val="none" w:sz="0" w:space="0" w:color="auto"/>
        <w:right w:val="none" w:sz="0" w:space="0" w:color="auto"/>
      </w:divBdr>
    </w:div>
    <w:div w:id="543757775">
      <w:bodyDiv w:val="1"/>
      <w:marLeft w:val="0"/>
      <w:marRight w:val="0"/>
      <w:marTop w:val="0"/>
      <w:marBottom w:val="0"/>
      <w:divBdr>
        <w:top w:val="none" w:sz="0" w:space="0" w:color="auto"/>
        <w:left w:val="none" w:sz="0" w:space="0" w:color="auto"/>
        <w:bottom w:val="none" w:sz="0" w:space="0" w:color="auto"/>
        <w:right w:val="none" w:sz="0" w:space="0" w:color="auto"/>
      </w:divBdr>
    </w:div>
    <w:div w:id="543758409">
      <w:bodyDiv w:val="1"/>
      <w:marLeft w:val="0"/>
      <w:marRight w:val="0"/>
      <w:marTop w:val="0"/>
      <w:marBottom w:val="0"/>
      <w:divBdr>
        <w:top w:val="none" w:sz="0" w:space="0" w:color="auto"/>
        <w:left w:val="none" w:sz="0" w:space="0" w:color="auto"/>
        <w:bottom w:val="none" w:sz="0" w:space="0" w:color="auto"/>
        <w:right w:val="none" w:sz="0" w:space="0" w:color="auto"/>
      </w:divBdr>
    </w:div>
    <w:div w:id="543830236">
      <w:bodyDiv w:val="1"/>
      <w:marLeft w:val="0"/>
      <w:marRight w:val="0"/>
      <w:marTop w:val="0"/>
      <w:marBottom w:val="0"/>
      <w:divBdr>
        <w:top w:val="none" w:sz="0" w:space="0" w:color="auto"/>
        <w:left w:val="none" w:sz="0" w:space="0" w:color="auto"/>
        <w:bottom w:val="none" w:sz="0" w:space="0" w:color="auto"/>
        <w:right w:val="none" w:sz="0" w:space="0" w:color="auto"/>
      </w:divBdr>
    </w:div>
    <w:div w:id="543980170">
      <w:bodyDiv w:val="1"/>
      <w:marLeft w:val="0"/>
      <w:marRight w:val="0"/>
      <w:marTop w:val="0"/>
      <w:marBottom w:val="0"/>
      <w:divBdr>
        <w:top w:val="none" w:sz="0" w:space="0" w:color="auto"/>
        <w:left w:val="none" w:sz="0" w:space="0" w:color="auto"/>
        <w:bottom w:val="none" w:sz="0" w:space="0" w:color="auto"/>
        <w:right w:val="none" w:sz="0" w:space="0" w:color="auto"/>
      </w:divBdr>
    </w:div>
    <w:div w:id="544030373">
      <w:bodyDiv w:val="1"/>
      <w:marLeft w:val="0"/>
      <w:marRight w:val="0"/>
      <w:marTop w:val="0"/>
      <w:marBottom w:val="0"/>
      <w:divBdr>
        <w:top w:val="none" w:sz="0" w:space="0" w:color="auto"/>
        <w:left w:val="none" w:sz="0" w:space="0" w:color="auto"/>
        <w:bottom w:val="none" w:sz="0" w:space="0" w:color="auto"/>
        <w:right w:val="none" w:sz="0" w:space="0" w:color="auto"/>
      </w:divBdr>
    </w:div>
    <w:div w:id="544176429">
      <w:bodyDiv w:val="1"/>
      <w:marLeft w:val="0"/>
      <w:marRight w:val="0"/>
      <w:marTop w:val="0"/>
      <w:marBottom w:val="0"/>
      <w:divBdr>
        <w:top w:val="none" w:sz="0" w:space="0" w:color="auto"/>
        <w:left w:val="none" w:sz="0" w:space="0" w:color="auto"/>
        <w:bottom w:val="none" w:sz="0" w:space="0" w:color="auto"/>
        <w:right w:val="none" w:sz="0" w:space="0" w:color="auto"/>
      </w:divBdr>
    </w:div>
    <w:div w:id="544216163">
      <w:bodyDiv w:val="1"/>
      <w:marLeft w:val="0"/>
      <w:marRight w:val="0"/>
      <w:marTop w:val="0"/>
      <w:marBottom w:val="0"/>
      <w:divBdr>
        <w:top w:val="none" w:sz="0" w:space="0" w:color="auto"/>
        <w:left w:val="none" w:sz="0" w:space="0" w:color="auto"/>
        <w:bottom w:val="none" w:sz="0" w:space="0" w:color="auto"/>
        <w:right w:val="none" w:sz="0" w:space="0" w:color="auto"/>
      </w:divBdr>
    </w:div>
    <w:div w:id="544367470">
      <w:bodyDiv w:val="1"/>
      <w:marLeft w:val="0"/>
      <w:marRight w:val="0"/>
      <w:marTop w:val="0"/>
      <w:marBottom w:val="0"/>
      <w:divBdr>
        <w:top w:val="none" w:sz="0" w:space="0" w:color="auto"/>
        <w:left w:val="none" w:sz="0" w:space="0" w:color="auto"/>
        <w:bottom w:val="none" w:sz="0" w:space="0" w:color="auto"/>
        <w:right w:val="none" w:sz="0" w:space="0" w:color="auto"/>
      </w:divBdr>
    </w:div>
    <w:div w:id="544486617">
      <w:bodyDiv w:val="1"/>
      <w:marLeft w:val="0"/>
      <w:marRight w:val="0"/>
      <w:marTop w:val="0"/>
      <w:marBottom w:val="0"/>
      <w:divBdr>
        <w:top w:val="none" w:sz="0" w:space="0" w:color="auto"/>
        <w:left w:val="none" w:sz="0" w:space="0" w:color="auto"/>
        <w:bottom w:val="none" w:sz="0" w:space="0" w:color="auto"/>
        <w:right w:val="none" w:sz="0" w:space="0" w:color="auto"/>
      </w:divBdr>
    </w:div>
    <w:div w:id="544604923">
      <w:bodyDiv w:val="1"/>
      <w:marLeft w:val="0"/>
      <w:marRight w:val="0"/>
      <w:marTop w:val="0"/>
      <w:marBottom w:val="0"/>
      <w:divBdr>
        <w:top w:val="none" w:sz="0" w:space="0" w:color="auto"/>
        <w:left w:val="none" w:sz="0" w:space="0" w:color="auto"/>
        <w:bottom w:val="none" w:sz="0" w:space="0" w:color="auto"/>
        <w:right w:val="none" w:sz="0" w:space="0" w:color="auto"/>
      </w:divBdr>
    </w:div>
    <w:div w:id="544633800">
      <w:bodyDiv w:val="1"/>
      <w:marLeft w:val="0"/>
      <w:marRight w:val="0"/>
      <w:marTop w:val="0"/>
      <w:marBottom w:val="0"/>
      <w:divBdr>
        <w:top w:val="none" w:sz="0" w:space="0" w:color="auto"/>
        <w:left w:val="none" w:sz="0" w:space="0" w:color="auto"/>
        <w:bottom w:val="none" w:sz="0" w:space="0" w:color="auto"/>
        <w:right w:val="none" w:sz="0" w:space="0" w:color="auto"/>
      </w:divBdr>
    </w:div>
    <w:div w:id="544683545">
      <w:bodyDiv w:val="1"/>
      <w:marLeft w:val="0"/>
      <w:marRight w:val="0"/>
      <w:marTop w:val="0"/>
      <w:marBottom w:val="0"/>
      <w:divBdr>
        <w:top w:val="none" w:sz="0" w:space="0" w:color="auto"/>
        <w:left w:val="none" w:sz="0" w:space="0" w:color="auto"/>
        <w:bottom w:val="none" w:sz="0" w:space="0" w:color="auto"/>
        <w:right w:val="none" w:sz="0" w:space="0" w:color="auto"/>
      </w:divBdr>
    </w:div>
    <w:div w:id="544685189">
      <w:bodyDiv w:val="1"/>
      <w:marLeft w:val="0"/>
      <w:marRight w:val="0"/>
      <w:marTop w:val="0"/>
      <w:marBottom w:val="0"/>
      <w:divBdr>
        <w:top w:val="none" w:sz="0" w:space="0" w:color="auto"/>
        <w:left w:val="none" w:sz="0" w:space="0" w:color="auto"/>
        <w:bottom w:val="none" w:sz="0" w:space="0" w:color="auto"/>
        <w:right w:val="none" w:sz="0" w:space="0" w:color="auto"/>
      </w:divBdr>
    </w:div>
    <w:div w:id="544874570">
      <w:bodyDiv w:val="1"/>
      <w:marLeft w:val="0"/>
      <w:marRight w:val="0"/>
      <w:marTop w:val="0"/>
      <w:marBottom w:val="0"/>
      <w:divBdr>
        <w:top w:val="none" w:sz="0" w:space="0" w:color="auto"/>
        <w:left w:val="none" w:sz="0" w:space="0" w:color="auto"/>
        <w:bottom w:val="none" w:sz="0" w:space="0" w:color="auto"/>
        <w:right w:val="none" w:sz="0" w:space="0" w:color="auto"/>
      </w:divBdr>
    </w:div>
    <w:div w:id="544877798">
      <w:bodyDiv w:val="1"/>
      <w:marLeft w:val="0"/>
      <w:marRight w:val="0"/>
      <w:marTop w:val="0"/>
      <w:marBottom w:val="0"/>
      <w:divBdr>
        <w:top w:val="none" w:sz="0" w:space="0" w:color="auto"/>
        <w:left w:val="none" w:sz="0" w:space="0" w:color="auto"/>
        <w:bottom w:val="none" w:sz="0" w:space="0" w:color="auto"/>
        <w:right w:val="none" w:sz="0" w:space="0" w:color="auto"/>
      </w:divBdr>
    </w:div>
    <w:div w:id="544952078">
      <w:bodyDiv w:val="1"/>
      <w:marLeft w:val="0"/>
      <w:marRight w:val="0"/>
      <w:marTop w:val="0"/>
      <w:marBottom w:val="0"/>
      <w:divBdr>
        <w:top w:val="none" w:sz="0" w:space="0" w:color="auto"/>
        <w:left w:val="none" w:sz="0" w:space="0" w:color="auto"/>
        <w:bottom w:val="none" w:sz="0" w:space="0" w:color="auto"/>
        <w:right w:val="none" w:sz="0" w:space="0" w:color="auto"/>
      </w:divBdr>
    </w:div>
    <w:div w:id="544953445">
      <w:bodyDiv w:val="1"/>
      <w:marLeft w:val="0"/>
      <w:marRight w:val="0"/>
      <w:marTop w:val="0"/>
      <w:marBottom w:val="0"/>
      <w:divBdr>
        <w:top w:val="none" w:sz="0" w:space="0" w:color="auto"/>
        <w:left w:val="none" w:sz="0" w:space="0" w:color="auto"/>
        <w:bottom w:val="none" w:sz="0" w:space="0" w:color="auto"/>
        <w:right w:val="none" w:sz="0" w:space="0" w:color="auto"/>
      </w:divBdr>
    </w:div>
    <w:div w:id="545026724">
      <w:bodyDiv w:val="1"/>
      <w:marLeft w:val="0"/>
      <w:marRight w:val="0"/>
      <w:marTop w:val="0"/>
      <w:marBottom w:val="0"/>
      <w:divBdr>
        <w:top w:val="none" w:sz="0" w:space="0" w:color="auto"/>
        <w:left w:val="none" w:sz="0" w:space="0" w:color="auto"/>
        <w:bottom w:val="none" w:sz="0" w:space="0" w:color="auto"/>
        <w:right w:val="none" w:sz="0" w:space="0" w:color="auto"/>
      </w:divBdr>
    </w:div>
    <w:div w:id="545063618">
      <w:bodyDiv w:val="1"/>
      <w:marLeft w:val="0"/>
      <w:marRight w:val="0"/>
      <w:marTop w:val="0"/>
      <w:marBottom w:val="0"/>
      <w:divBdr>
        <w:top w:val="none" w:sz="0" w:space="0" w:color="auto"/>
        <w:left w:val="none" w:sz="0" w:space="0" w:color="auto"/>
        <w:bottom w:val="none" w:sz="0" w:space="0" w:color="auto"/>
        <w:right w:val="none" w:sz="0" w:space="0" w:color="auto"/>
      </w:divBdr>
    </w:div>
    <w:div w:id="545140056">
      <w:bodyDiv w:val="1"/>
      <w:marLeft w:val="0"/>
      <w:marRight w:val="0"/>
      <w:marTop w:val="0"/>
      <w:marBottom w:val="0"/>
      <w:divBdr>
        <w:top w:val="none" w:sz="0" w:space="0" w:color="auto"/>
        <w:left w:val="none" w:sz="0" w:space="0" w:color="auto"/>
        <w:bottom w:val="none" w:sz="0" w:space="0" w:color="auto"/>
        <w:right w:val="none" w:sz="0" w:space="0" w:color="auto"/>
      </w:divBdr>
    </w:div>
    <w:div w:id="545147712">
      <w:bodyDiv w:val="1"/>
      <w:marLeft w:val="0"/>
      <w:marRight w:val="0"/>
      <w:marTop w:val="0"/>
      <w:marBottom w:val="0"/>
      <w:divBdr>
        <w:top w:val="none" w:sz="0" w:space="0" w:color="auto"/>
        <w:left w:val="none" w:sz="0" w:space="0" w:color="auto"/>
        <w:bottom w:val="none" w:sz="0" w:space="0" w:color="auto"/>
        <w:right w:val="none" w:sz="0" w:space="0" w:color="auto"/>
      </w:divBdr>
    </w:div>
    <w:div w:id="545332609">
      <w:bodyDiv w:val="1"/>
      <w:marLeft w:val="0"/>
      <w:marRight w:val="0"/>
      <w:marTop w:val="0"/>
      <w:marBottom w:val="0"/>
      <w:divBdr>
        <w:top w:val="none" w:sz="0" w:space="0" w:color="auto"/>
        <w:left w:val="none" w:sz="0" w:space="0" w:color="auto"/>
        <w:bottom w:val="none" w:sz="0" w:space="0" w:color="auto"/>
        <w:right w:val="none" w:sz="0" w:space="0" w:color="auto"/>
      </w:divBdr>
    </w:div>
    <w:div w:id="545609874">
      <w:bodyDiv w:val="1"/>
      <w:marLeft w:val="0"/>
      <w:marRight w:val="0"/>
      <w:marTop w:val="0"/>
      <w:marBottom w:val="0"/>
      <w:divBdr>
        <w:top w:val="none" w:sz="0" w:space="0" w:color="auto"/>
        <w:left w:val="none" w:sz="0" w:space="0" w:color="auto"/>
        <w:bottom w:val="none" w:sz="0" w:space="0" w:color="auto"/>
        <w:right w:val="none" w:sz="0" w:space="0" w:color="auto"/>
      </w:divBdr>
    </w:div>
    <w:div w:id="545680859">
      <w:bodyDiv w:val="1"/>
      <w:marLeft w:val="0"/>
      <w:marRight w:val="0"/>
      <w:marTop w:val="0"/>
      <w:marBottom w:val="0"/>
      <w:divBdr>
        <w:top w:val="none" w:sz="0" w:space="0" w:color="auto"/>
        <w:left w:val="none" w:sz="0" w:space="0" w:color="auto"/>
        <w:bottom w:val="none" w:sz="0" w:space="0" w:color="auto"/>
        <w:right w:val="none" w:sz="0" w:space="0" w:color="auto"/>
      </w:divBdr>
    </w:div>
    <w:div w:id="545800177">
      <w:bodyDiv w:val="1"/>
      <w:marLeft w:val="0"/>
      <w:marRight w:val="0"/>
      <w:marTop w:val="0"/>
      <w:marBottom w:val="0"/>
      <w:divBdr>
        <w:top w:val="none" w:sz="0" w:space="0" w:color="auto"/>
        <w:left w:val="none" w:sz="0" w:space="0" w:color="auto"/>
        <w:bottom w:val="none" w:sz="0" w:space="0" w:color="auto"/>
        <w:right w:val="none" w:sz="0" w:space="0" w:color="auto"/>
      </w:divBdr>
    </w:div>
    <w:div w:id="545870604">
      <w:bodyDiv w:val="1"/>
      <w:marLeft w:val="0"/>
      <w:marRight w:val="0"/>
      <w:marTop w:val="0"/>
      <w:marBottom w:val="0"/>
      <w:divBdr>
        <w:top w:val="none" w:sz="0" w:space="0" w:color="auto"/>
        <w:left w:val="none" w:sz="0" w:space="0" w:color="auto"/>
        <w:bottom w:val="none" w:sz="0" w:space="0" w:color="auto"/>
        <w:right w:val="none" w:sz="0" w:space="0" w:color="auto"/>
      </w:divBdr>
    </w:div>
    <w:div w:id="545871957">
      <w:bodyDiv w:val="1"/>
      <w:marLeft w:val="0"/>
      <w:marRight w:val="0"/>
      <w:marTop w:val="0"/>
      <w:marBottom w:val="0"/>
      <w:divBdr>
        <w:top w:val="none" w:sz="0" w:space="0" w:color="auto"/>
        <w:left w:val="none" w:sz="0" w:space="0" w:color="auto"/>
        <w:bottom w:val="none" w:sz="0" w:space="0" w:color="auto"/>
        <w:right w:val="none" w:sz="0" w:space="0" w:color="auto"/>
      </w:divBdr>
    </w:div>
    <w:div w:id="545945251">
      <w:bodyDiv w:val="1"/>
      <w:marLeft w:val="0"/>
      <w:marRight w:val="0"/>
      <w:marTop w:val="0"/>
      <w:marBottom w:val="0"/>
      <w:divBdr>
        <w:top w:val="none" w:sz="0" w:space="0" w:color="auto"/>
        <w:left w:val="none" w:sz="0" w:space="0" w:color="auto"/>
        <w:bottom w:val="none" w:sz="0" w:space="0" w:color="auto"/>
        <w:right w:val="none" w:sz="0" w:space="0" w:color="auto"/>
      </w:divBdr>
    </w:div>
    <w:div w:id="545947623">
      <w:bodyDiv w:val="1"/>
      <w:marLeft w:val="0"/>
      <w:marRight w:val="0"/>
      <w:marTop w:val="0"/>
      <w:marBottom w:val="0"/>
      <w:divBdr>
        <w:top w:val="none" w:sz="0" w:space="0" w:color="auto"/>
        <w:left w:val="none" w:sz="0" w:space="0" w:color="auto"/>
        <w:bottom w:val="none" w:sz="0" w:space="0" w:color="auto"/>
        <w:right w:val="none" w:sz="0" w:space="0" w:color="auto"/>
      </w:divBdr>
    </w:div>
    <w:div w:id="545992214">
      <w:bodyDiv w:val="1"/>
      <w:marLeft w:val="0"/>
      <w:marRight w:val="0"/>
      <w:marTop w:val="0"/>
      <w:marBottom w:val="0"/>
      <w:divBdr>
        <w:top w:val="none" w:sz="0" w:space="0" w:color="auto"/>
        <w:left w:val="none" w:sz="0" w:space="0" w:color="auto"/>
        <w:bottom w:val="none" w:sz="0" w:space="0" w:color="auto"/>
        <w:right w:val="none" w:sz="0" w:space="0" w:color="auto"/>
      </w:divBdr>
    </w:div>
    <w:div w:id="546188752">
      <w:bodyDiv w:val="1"/>
      <w:marLeft w:val="0"/>
      <w:marRight w:val="0"/>
      <w:marTop w:val="0"/>
      <w:marBottom w:val="0"/>
      <w:divBdr>
        <w:top w:val="none" w:sz="0" w:space="0" w:color="auto"/>
        <w:left w:val="none" w:sz="0" w:space="0" w:color="auto"/>
        <w:bottom w:val="none" w:sz="0" w:space="0" w:color="auto"/>
        <w:right w:val="none" w:sz="0" w:space="0" w:color="auto"/>
      </w:divBdr>
    </w:div>
    <w:div w:id="546334314">
      <w:bodyDiv w:val="1"/>
      <w:marLeft w:val="0"/>
      <w:marRight w:val="0"/>
      <w:marTop w:val="0"/>
      <w:marBottom w:val="0"/>
      <w:divBdr>
        <w:top w:val="none" w:sz="0" w:space="0" w:color="auto"/>
        <w:left w:val="none" w:sz="0" w:space="0" w:color="auto"/>
        <w:bottom w:val="none" w:sz="0" w:space="0" w:color="auto"/>
        <w:right w:val="none" w:sz="0" w:space="0" w:color="auto"/>
      </w:divBdr>
    </w:div>
    <w:div w:id="546336066">
      <w:bodyDiv w:val="1"/>
      <w:marLeft w:val="0"/>
      <w:marRight w:val="0"/>
      <w:marTop w:val="0"/>
      <w:marBottom w:val="0"/>
      <w:divBdr>
        <w:top w:val="none" w:sz="0" w:space="0" w:color="auto"/>
        <w:left w:val="none" w:sz="0" w:space="0" w:color="auto"/>
        <w:bottom w:val="none" w:sz="0" w:space="0" w:color="auto"/>
        <w:right w:val="none" w:sz="0" w:space="0" w:color="auto"/>
      </w:divBdr>
    </w:div>
    <w:div w:id="546378433">
      <w:bodyDiv w:val="1"/>
      <w:marLeft w:val="0"/>
      <w:marRight w:val="0"/>
      <w:marTop w:val="0"/>
      <w:marBottom w:val="0"/>
      <w:divBdr>
        <w:top w:val="none" w:sz="0" w:space="0" w:color="auto"/>
        <w:left w:val="none" w:sz="0" w:space="0" w:color="auto"/>
        <w:bottom w:val="none" w:sz="0" w:space="0" w:color="auto"/>
        <w:right w:val="none" w:sz="0" w:space="0" w:color="auto"/>
      </w:divBdr>
    </w:div>
    <w:div w:id="546381632">
      <w:bodyDiv w:val="1"/>
      <w:marLeft w:val="0"/>
      <w:marRight w:val="0"/>
      <w:marTop w:val="0"/>
      <w:marBottom w:val="0"/>
      <w:divBdr>
        <w:top w:val="none" w:sz="0" w:space="0" w:color="auto"/>
        <w:left w:val="none" w:sz="0" w:space="0" w:color="auto"/>
        <w:bottom w:val="none" w:sz="0" w:space="0" w:color="auto"/>
        <w:right w:val="none" w:sz="0" w:space="0" w:color="auto"/>
      </w:divBdr>
    </w:div>
    <w:div w:id="546448874">
      <w:bodyDiv w:val="1"/>
      <w:marLeft w:val="0"/>
      <w:marRight w:val="0"/>
      <w:marTop w:val="0"/>
      <w:marBottom w:val="0"/>
      <w:divBdr>
        <w:top w:val="none" w:sz="0" w:space="0" w:color="auto"/>
        <w:left w:val="none" w:sz="0" w:space="0" w:color="auto"/>
        <w:bottom w:val="none" w:sz="0" w:space="0" w:color="auto"/>
        <w:right w:val="none" w:sz="0" w:space="0" w:color="auto"/>
      </w:divBdr>
    </w:div>
    <w:div w:id="546455446">
      <w:bodyDiv w:val="1"/>
      <w:marLeft w:val="0"/>
      <w:marRight w:val="0"/>
      <w:marTop w:val="0"/>
      <w:marBottom w:val="0"/>
      <w:divBdr>
        <w:top w:val="none" w:sz="0" w:space="0" w:color="auto"/>
        <w:left w:val="none" w:sz="0" w:space="0" w:color="auto"/>
        <w:bottom w:val="none" w:sz="0" w:space="0" w:color="auto"/>
        <w:right w:val="none" w:sz="0" w:space="0" w:color="auto"/>
      </w:divBdr>
    </w:div>
    <w:div w:id="546574566">
      <w:bodyDiv w:val="1"/>
      <w:marLeft w:val="0"/>
      <w:marRight w:val="0"/>
      <w:marTop w:val="0"/>
      <w:marBottom w:val="0"/>
      <w:divBdr>
        <w:top w:val="none" w:sz="0" w:space="0" w:color="auto"/>
        <w:left w:val="none" w:sz="0" w:space="0" w:color="auto"/>
        <w:bottom w:val="none" w:sz="0" w:space="0" w:color="auto"/>
        <w:right w:val="none" w:sz="0" w:space="0" w:color="auto"/>
      </w:divBdr>
    </w:div>
    <w:div w:id="546576002">
      <w:bodyDiv w:val="1"/>
      <w:marLeft w:val="0"/>
      <w:marRight w:val="0"/>
      <w:marTop w:val="0"/>
      <w:marBottom w:val="0"/>
      <w:divBdr>
        <w:top w:val="none" w:sz="0" w:space="0" w:color="auto"/>
        <w:left w:val="none" w:sz="0" w:space="0" w:color="auto"/>
        <w:bottom w:val="none" w:sz="0" w:space="0" w:color="auto"/>
        <w:right w:val="none" w:sz="0" w:space="0" w:color="auto"/>
      </w:divBdr>
    </w:div>
    <w:div w:id="546602723">
      <w:bodyDiv w:val="1"/>
      <w:marLeft w:val="0"/>
      <w:marRight w:val="0"/>
      <w:marTop w:val="0"/>
      <w:marBottom w:val="0"/>
      <w:divBdr>
        <w:top w:val="none" w:sz="0" w:space="0" w:color="auto"/>
        <w:left w:val="none" w:sz="0" w:space="0" w:color="auto"/>
        <w:bottom w:val="none" w:sz="0" w:space="0" w:color="auto"/>
        <w:right w:val="none" w:sz="0" w:space="0" w:color="auto"/>
      </w:divBdr>
    </w:div>
    <w:div w:id="546720732">
      <w:bodyDiv w:val="1"/>
      <w:marLeft w:val="0"/>
      <w:marRight w:val="0"/>
      <w:marTop w:val="0"/>
      <w:marBottom w:val="0"/>
      <w:divBdr>
        <w:top w:val="none" w:sz="0" w:space="0" w:color="auto"/>
        <w:left w:val="none" w:sz="0" w:space="0" w:color="auto"/>
        <w:bottom w:val="none" w:sz="0" w:space="0" w:color="auto"/>
        <w:right w:val="none" w:sz="0" w:space="0" w:color="auto"/>
      </w:divBdr>
    </w:div>
    <w:div w:id="546722416">
      <w:bodyDiv w:val="1"/>
      <w:marLeft w:val="0"/>
      <w:marRight w:val="0"/>
      <w:marTop w:val="0"/>
      <w:marBottom w:val="0"/>
      <w:divBdr>
        <w:top w:val="none" w:sz="0" w:space="0" w:color="auto"/>
        <w:left w:val="none" w:sz="0" w:space="0" w:color="auto"/>
        <w:bottom w:val="none" w:sz="0" w:space="0" w:color="auto"/>
        <w:right w:val="none" w:sz="0" w:space="0" w:color="auto"/>
      </w:divBdr>
    </w:div>
    <w:div w:id="546725046">
      <w:bodyDiv w:val="1"/>
      <w:marLeft w:val="0"/>
      <w:marRight w:val="0"/>
      <w:marTop w:val="0"/>
      <w:marBottom w:val="0"/>
      <w:divBdr>
        <w:top w:val="none" w:sz="0" w:space="0" w:color="auto"/>
        <w:left w:val="none" w:sz="0" w:space="0" w:color="auto"/>
        <w:bottom w:val="none" w:sz="0" w:space="0" w:color="auto"/>
        <w:right w:val="none" w:sz="0" w:space="0" w:color="auto"/>
      </w:divBdr>
    </w:div>
    <w:div w:id="546989754">
      <w:bodyDiv w:val="1"/>
      <w:marLeft w:val="0"/>
      <w:marRight w:val="0"/>
      <w:marTop w:val="0"/>
      <w:marBottom w:val="0"/>
      <w:divBdr>
        <w:top w:val="none" w:sz="0" w:space="0" w:color="auto"/>
        <w:left w:val="none" w:sz="0" w:space="0" w:color="auto"/>
        <w:bottom w:val="none" w:sz="0" w:space="0" w:color="auto"/>
        <w:right w:val="none" w:sz="0" w:space="0" w:color="auto"/>
      </w:divBdr>
    </w:div>
    <w:div w:id="547104476">
      <w:bodyDiv w:val="1"/>
      <w:marLeft w:val="0"/>
      <w:marRight w:val="0"/>
      <w:marTop w:val="0"/>
      <w:marBottom w:val="0"/>
      <w:divBdr>
        <w:top w:val="none" w:sz="0" w:space="0" w:color="auto"/>
        <w:left w:val="none" w:sz="0" w:space="0" w:color="auto"/>
        <w:bottom w:val="none" w:sz="0" w:space="0" w:color="auto"/>
        <w:right w:val="none" w:sz="0" w:space="0" w:color="auto"/>
      </w:divBdr>
    </w:div>
    <w:div w:id="547490971">
      <w:bodyDiv w:val="1"/>
      <w:marLeft w:val="0"/>
      <w:marRight w:val="0"/>
      <w:marTop w:val="0"/>
      <w:marBottom w:val="0"/>
      <w:divBdr>
        <w:top w:val="none" w:sz="0" w:space="0" w:color="auto"/>
        <w:left w:val="none" w:sz="0" w:space="0" w:color="auto"/>
        <w:bottom w:val="none" w:sz="0" w:space="0" w:color="auto"/>
        <w:right w:val="none" w:sz="0" w:space="0" w:color="auto"/>
      </w:divBdr>
    </w:div>
    <w:div w:id="547684972">
      <w:bodyDiv w:val="1"/>
      <w:marLeft w:val="0"/>
      <w:marRight w:val="0"/>
      <w:marTop w:val="0"/>
      <w:marBottom w:val="0"/>
      <w:divBdr>
        <w:top w:val="none" w:sz="0" w:space="0" w:color="auto"/>
        <w:left w:val="none" w:sz="0" w:space="0" w:color="auto"/>
        <w:bottom w:val="none" w:sz="0" w:space="0" w:color="auto"/>
        <w:right w:val="none" w:sz="0" w:space="0" w:color="auto"/>
      </w:divBdr>
    </w:div>
    <w:div w:id="547839389">
      <w:bodyDiv w:val="1"/>
      <w:marLeft w:val="0"/>
      <w:marRight w:val="0"/>
      <w:marTop w:val="0"/>
      <w:marBottom w:val="0"/>
      <w:divBdr>
        <w:top w:val="none" w:sz="0" w:space="0" w:color="auto"/>
        <w:left w:val="none" w:sz="0" w:space="0" w:color="auto"/>
        <w:bottom w:val="none" w:sz="0" w:space="0" w:color="auto"/>
        <w:right w:val="none" w:sz="0" w:space="0" w:color="auto"/>
      </w:divBdr>
    </w:div>
    <w:div w:id="547839660">
      <w:bodyDiv w:val="1"/>
      <w:marLeft w:val="0"/>
      <w:marRight w:val="0"/>
      <w:marTop w:val="0"/>
      <w:marBottom w:val="0"/>
      <w:divBdr>
        <w:top w:val="none" w:sz="0" w:space="0" w:color="auto"/>
        <w:left w:val="none" w:sz="0" w:space="0" w:color="auto"/>
        <w:bottom w:val="none" w:sz="0" w:space="0" w:color="auto"/>
        <w:right w:val="none" w:sz="0" w:space="0" w:color="auto"/>
      </w:divBdr>
    </w:div>
    <w:div w:id="547912175">
      <w:bodyDiv w:val="1"/>
      <w:marLeft w:val="0"/>
      <w:marRight w:val="0"/>
      <w:marTop w:val="0"/>
      <w:marBottom w:val="0"/>
      <w:divBdr>
        <w:top w:val="none" w:sz="0" w:space="0" w:color="auto"/>
        <w:left w:val="none" w:sz="0" w:space="0" w:color="auto"/>
        <w:bottom w:val="none" w:sz="0" w:space="0" w:color="auto"/>
        <w:right w:val="none" w:sz="0" w:space="0" w:color="auto"/>
      </w:divBdr>
    </w:div>
    <w:div w:id="548225196">
      <w:bodyDiv w:val="1"/>
      <w:marLeft w:val="0"/>
      <w:marRight w:val="0"/>
      <w:marTop w:val="0"/>
      <w:marBottom w:val="0"/>
      <w:divBdr>
        <w:top w:val="none" w:sz="0" w:space="0" w:color="auto"/>
        <w:left w:val="none" w:sz="0" w:space="0" w:color="auto"/>
        <w:bottom w:val="none" w:sz="0" w:space="0" w:color="auto"/>
        <w:right w:val="none" w:sz="0" w:space="0" w:color="auto"/>
      </w:divBdr>
    </w:div>
    <w:div w:id="548417530">
      <w:bodyDiv w:val="1"/>
      <w:marLeft w:val="0"/>
      <w:marRight w:val="0"/>
      <w:marTop w:val="0"/>
      <w:marBottom w:val="0"/>
      <w:divBdr>
        <w:top w:val="none" w:sz="0" w:space="0" w:color="auto"/>
        <w:left w:val="none" w:sz="0" w:space="0" w:color="auto"/>
        <w:bottom w:val="none" w:sz="0" w:space="0" w:color="auto"/>
        <w:right w:val="none" w:sz="0" w:space="0" w:color="auto"/>
      </w:divBdr>
    </w:div>
    <w:div w:id="548568127">
      <w:bodyDiv w:val="1"/>
      <w:marLeft w:val="0"/>
      <w:marRight w:val="0"/>
      <w:marTop w:val="0"/>
      <w:marBottom w:val="0"/>
      <w:divBdr>
        <w:top w:val="none" w:sz="0" w:space="0" w:color="auto"/>
        <w:left w:val="none" w:sz="0" w:space="0" w:color="auto"/>
        <w:bottom w:val="none" w:sz="0" w:space="0" w:color="auto"/>
        <w:right w:val="none" w:sz="0" w:space="0" w:color="auto"/>
      </w:divBdr>
    </w:div>
    <w:div w:id="548688080">
      <w:bodyDiv w:val="1"/>
      <w:marLeft w:val="0"/>
      <w:marRight w:val="0"/>
      <w:marTop w:val="0"/>
      <w:marBottom w:val="0"/>
      <w:divBdr>
        <w:top w:val="none" w:sz="0" w:space="0" w:color="auto"/>
        <w:left w:val="none" w:sz="0" w:space="0" w:color="auto"/>
        <w:bottom w:val="none" w:sz="0" w:space="0" w:color="auto"/>
        <w:right w:val="none" w:sz="0" w:space="0" w:color="auto"/>
      </w:divBdr>
    </w:div>
    <w:div w:id="548689720">
      <w:bodyDiv w:val="1"/>
      <w:marLeft w:val="0"/>
      <w:marRight w:val="0"/>
      <w:marTop w:val="0"/>
      <w:marBottom w:val="0"/>
      <w:divBdr>
        <w:top w:val="none" w:sz="0" w:space="0" w:color="auto"/>
        <w:left w:val="none" w:sz="0" w:space="0" w:color="auto"/>
        <w:bottom w:val="none" w:sz="0" w:space="0" w:color="auto"/>
        <w:right w:val="none" w:sz="0" w:space="0" w:color="auto"/>
      </w:divBdr>
    </w:div>
    <w:div w:id="548959541">
      <w:bodyDiv w:val="1"/>
      <w:marLeft w:val="0"/>
      <w:marRight w:val="0"/>
      <w:marTop w:val="0"/>
      <w:marBottom w:val="0"/>
      <w:divBdr>
        <w:top w:val="none" w:sz="0" w:space="0" w:color="auto"/>
        <w:left w:val="none" w:sz="0" w:space="0" w:color="auto"/>
        <w:bottom w:val="none" w:sz="0" w:space="0" w:color="auto"/>
        <w:right w:val="none" w:sz="0" w:space="0" w:color="auto"/>
      </w:divBdr>
    </w:div>
    <w:div w:id="549001538">
      <w:bodyDiv w:val="1"/>
      <w:marLeft w:val="0"/>
      <w:marRight w:val="0"/>
      <w:marTop w:val="0"/>
      <w:marBottom w:val="0"/>
      <w:divBdr>
        <w:top w:val="none" w:sz="0" w:space="0" w:color="auto"/>
        <w:left w:val="none" w:sz="0" w:space="0" w:color="auto"/>
        <w:bottom w:val="none" w:sz="0" w:space="0" w:color="auto"/>
        <w:right w:val="none" w:sz="0" w:space="0" w:color="auto"/>
      </w:divBdr>
    </w:div>
    <w:div w:id="549154105">
      <w:bodyDiv w:val="1"/>
      <w:marLeft w:val="0"/>
      <w:marRight w:val="0"/>
      <w:marTop w:val="0"/>
      <w:marBottom w:val="0"/>
      <w:divBdr>
        <w:top w:val="none" w:sz="0" w:space="0" w:color="auto"/>
        <w:left w:val="none" w:sz="0" w:space="0" w:color="auto"/>
        <w:bottom w:val="none" w:sz="0" w:space="0" w:color="auto"/>
        <w:right w:val="none" w:sz="0" w:space="0" w:color="auto"/>
      </w:divBdr>
    </w:div>
    <w:div w:id="549269037">
      <w:bodyDiv w:val="1"/>
      <w:marLeft w:val="0"/>
      <w:marRight w:val="0"/>
      <w:marTop w:val="0"/>
      <w:marBottom w:val="0"/>
      <w:divBdr>
        <w:top w:val="none" w:sz="0" w:space="0" w:color="auto"/>
        <w:left w:val="none" w:sz="0" w:space="0" w:color="auto"/>
        <w:bottom w:val="none" w:sz="0" w:space="0" w:color="auto"/>
        <w:right w:val="none" w:sz="0" w:space="0" w:color="auto"/>
      </w:divBdr>
    </w:div>
    <w:div w:id="549347904">
      <w:bodyDiv w:val="1"/>
      <w:marLeft w:val="0"/>
      <w:marRight w:val="0"/>
      <w:marTop w:val="0"/>
      <w:marBottom w:val="0"/>
      <w:divBdr>
        <w:top w:val="none" w:sz="0" w:space="0" w:color="auto"/>
        <w:left w:val="none" w:sz="0" w:space="0" w:color="auto"/>
        <w:bottom w:val="none" w:sz="0" w:space="0" w:color="auto"/>
        <w:right w:val="none" w:sz="0" w:space="0" w:color="auto"/>
      </w:divBdr>
    </w:div>
    <w:div w:id="549458047">
      <w:bodyDiv w:val="1"/>
      <w:marLeft w:val="0"/>
      <w:marRight w:val="0"/>
      <w:marTop w:val="0"/>
      <w:marBottom w:val="0"/>
      <w:divBdr>
        <w:top w:val="none" w:sz="0" w:space="0" w:color="auto"/>
        <w:left w:val="none" w:sz="0" w:space="0" w:color="auto"/>
        <w:bottom w:val="none" w:sz="0" w:space="0" w:color="auto"/>
        <w:right w:val="none" w:sz="0" w:space="0" w:color="auto"/>
      </w:divBdr>
    </w:div>
    <w:div w:id="549462395">
      <w:bodyDiv w:val="1"/>
      <w:marLeft w:val="0"/>
      <w:marRight w:val="0"/>
      <w:marTop w:val="0"/>
      <w:marBottom w:val="0"/>
      <w:divBdr>
        <w:top w:val="none" w:sz="0" w:space="0" w:color="auto"/>
        <w:left w:val="none" w:sz="0" w:space="0" w:color="auto"/>
        <w:bottom w:val="none" w:sz="0" w:space="0" w:color="auto"/>
        <w:right w:val="none" w:sz="0" w:space="0" w:color="auto"/>
      </w:divBdr>
    </w:div>
    <w:div w:id="549462410">
      <w:bodyDiv w:val="1"/>
      <w:marLeft w:val="0"/>
      <w:marRight w:val="0"/>
      <w:marTop w:val="0"/>
      <w:marBottom w:val="0"/>
      <w:divBdr>
        <w:top w:val="none" w:sz="0" w:space="0" w:color="auto"/>
        <w:left w:val="none" w:sz="0" w:space="0" w:color="auto"/>
        <w:bottom w:val="none" w:sz="0" w:space="0" w:color="auto"/>
        <w:right w:val="none" w:sz="0" w:space="0" w:color="auto"/>
      </w:divBdr>
    </w:div>
    <w:div w:id="549466270">
      <w:bodyDiv w:val="1"/>
      <w:marLeft w:val="0"/>
      <w:marRight w:val="0"/>
      <w:marTop w:val="0"/>
      <w:marBottom w:val="0"/>
      <w:divBdr>
        <w:top w:val="none" w:sz="0" w:space="0" w:color="auto"/>
        <w:left w:val="none" w:sz="0" w:space="0" w:color="auto"/>
        <w:bottom w:val="none" w:sz="0" w:space="0" w:color="auto"/>
        <w:right w:val="none" w:sz="0" w:space="0" w:color="auto"/>
      </w:divBdr>
    </w:div>
    <w:div w:id="549615472">
      <w:bodyDiv w:val="1"/>
      <w:marLeft w:val="0"/>
      <w:marRight w:val="0"/>
      <w:marTop w:val="0"/>
      <w:marBottom w:val="0"/>
      <w:divBdr>
        <w:top w:val="none" w:sz="0" w:space="0" w:color="auto"/>
        <w:left w:val="none" w:sz="0" w:space="0" w:color="auto"/>
        <w:bottom w:val="none" w:sz="0" w:space="0" w:color="auto"/>
        <w:right w:val="none" w:sz="0" w:space="0" w:color="auto"/>
      </w:divBdr>
    </w:div>
    <w:div w:id="549616650">
      <w:bodyDiv w:val="1"/>
      <w:marLeft w:val="0"/>
      <w:marRight w:val="0"/>
      <w:marTop w:val="0"/>
      <w:marBottom w:val="0"/>
      <w:divBdr>
        <w:top w:val="none" w:sz="0" w:space="0" w:color="auto"/>
        <w:left w:val="none" w:sz="0" w:space="0" w:color="auto"/>
        <w:bottom w:val="none" w:sz="0" w:space="0" w:color="auto"/>
        <w:right w:val="none" w:sz="0" w:space="0" w:color="auto"/>
      </w:divBdr>
    </w:div>
    <w:div w:id="549657748">
      <w:bodyDiv w:val="1"/>
      <w:marLeft w:val="0"/>
      <w:marRight w:val="0"/>
      <w:marTop w:val="0"/>
      <w:marBottom w:val="0"/>
      <w:divBdr>
        <w:top w:val="none" w:sz="0" w:space="0" w:color="auto"/>
        <w:left w:val="none" w:sz="0" w:space="0" w:color="auto"/>
        <w:bottom w:val="none" w:sz="0" w:space="0" w:color="auto"/>
        <w:right w:val="none" w:sz="0" w:space="0" w:color="auto"/>
      </w:divBdr>
    </w:div>
    <w:div w:id="549659207">
      <w:bodyDiv w:val="1"/>
      <w:marLeft w:val="0"/>
      <w:marRight w:val="0"/>
      <w:marTop w:val="0"/>
      <w:marBottom w:val="0"/>
      <w:divBdr>
        <w:top w:val="none" w:sz="0" w:space="0" w:color="auto"/>
        <w:left w:val="none" w:sz="0" w:space="0" w:color="auto"/>
        <w:bottom w:val="none" w:sz="0" w:space="0" w:color="auto"/>
        <w:right w:val="none" w:sz="0" w:space="0" w:color="auto"/>
      </w:divBdr>
    </w:div>
    <w:div w:id="549803122">
      <w:bodyDiv w:val="1"/>
      <w:marLeft w:val="0"/>
      <w:marRight w:val="0"/>
      <w:marTop w:val="0"/>
      <w:marBottom w:val="0"/>
      <w:divBdr>
        <w:top w:val="none" w:sz="0" w:space="0" w:color="auto"/>
        <w:left w:val="none" w:sz="0" w:space="0" w:color="auto"/>
        <w:bottom w:val="none" w:sz="0" w:space="0" w:color="auto"/>
        <w:right w:val="none" w:sz="0" w:space="0" w:color="auto"/>
      </w:divBdr>
    </w:div>
    <w:div w:id="550071893">
      <w:bodyDiv w:val="1"/>
      <w:marLeft w:val="0"/>
      <w:marRight w:val="0"/>
      <w:marTop w:val="0"/>
      <w:marBottom w:val="0"/>
      <w:divBdr>
        <w:top w:val="none" w:sz="0" w:space="0" w:color="auto"/>
        <w:left w:val="none" w:sz="0" w:space="0" w:color="auto"/>
        <w:bottom w:val="none" w:sz="0" w:space="0" w:color="auto"/>
        <w:right w:val="none" w:sz="0" w:space="0" w:color="auto"/>
      </w:divBdr>
    </w:div>
    <w:div w:id="550111825">
      <w:bodyDiv w:val="1"/>
      <w:marLeft w:val="0"/>
      <w:marRight w:val="0"/>
      <w:marTop w:val="0"/>
      <w:marBottom w:val="0"/>
      <w:divBdr>
        <w:top w:val="none" w:sz="0" w:space="0" w:color="auto"/>
        <w:left w:val="none" w:sz="0" w:space="0" w:color="auto"/>
        <w:bottom w:val="none" w:sz="0" w:space="0" w:color="auto"/>
        <w:right w:val="none" w:sz="0" w:space="0" w:color="auto"/>
      </w:divBdr>
    </w:div>
    <w:div w:id="550116982">
      <w:bodyDiv w:val="1"/>
      <w:marLeft w:val="0"/>
      <w:marRight w:val="0"/>
      <w:marTop w:val="0"/>
      <w:marBottom w:val="0"/>
      <w:divBdr>
        <w:top w:val="none" w:sz="0" w:space="0" w:color="auto"/>
        <w:left w:val="none" w:sz="0" w:space="0" w:color="auto"/>
        <w:bottom w:val="none" w:sz="0" w:space="0" w:color="auto"/>
        <w:right w:val="none" w:sz="0" w:space="0" w:color="auto"/>
      </w:divBdr>
    </w:div>
    <w:div w:id="550194609">
      <w:bodyDiv w:val="1"/>
      <w:marLeft w:val="0"/>
      <w:marRight w:val="0"/>
      <w:marTop w:val="0"/>
      <w:marBottom w:val="0"/>
      <w:divBdr>
        <w:top w:val="none" w:sz="0" w:space="0" w:color="auto"/>
        <w:left w:val="none" w:sz="0" w:space="0" w:color="auto"/>
        <w:bottom w:val="none" w:sz="0" w:space="0" w:color="auto"/>
        <w:right w:val="none" w:sz="0" w:space="0" w:color="auto"/>
      </w:divBdr>
    </w:div>
    <w:div w:id="550267773">
      <w:bodyDiv w:val="1"/>
      <w:marLeft w:val="0"/>
      <w:marRight w:val="0"/>
      <w:marTop w:val="0"/>
      <w:marBottom w:val="0"/>
      <w:divBdr>
        <w:top w:val="none" w:sz="0" w:space="0" w:color="auto"/>
        <w:left w:val="none" w:sz="0" w:space="0" w:color="auto"/>
        <w:bottom w:val="none" w:sz="0" w:space="0" w:color="auto"/>
        <w:right w:val="none" w:sz="0" w:space="0" w:color="auto"/>
      </w:divBdr>
    </w:div>
    <w:div w:id="550305964">
      <w:bodyDiv w:val="1"/>
      <w:marLeft w:val="0"/>
      <w:marRight w:val="0"/>
      <w:marTop w:val="0"/>
      <w:marBottom w:val="0"/>
      <w:divBdr>
        <w:top w:val="none" w:sz="0" w:space="0" w:color="auto"/>
        <w:left w:val="none" w:sz="0" w:space="0" w:color="auto"/>
        <w:bottom w:val="none" w:sz="0" w:space="0" w:color="auto"/>
        <w:right w:val="none" w:sz="0" w:space="0" w:color="auto"/>
      </w:divBdr>
    </w:div>
    <w:div w:id="550582346">
      <w:bodyDiv w:val="1"/>
      <w:marLeft w:val="0"/>
      <w:marRight w:val="0"/>
      <w:marTop w:val="0"/>
      <w:marBottom w:val="0"/>
      <w:divBdr>
        <w:top w:val="none" w:sz="0" w:space="0" w:color="auto"/>
        <w:left w:val="none" w:sz="0" w:space="0" w:color="auto"/>
        <w:bottom w:val="none" w:sz="0" w:space="0" w:color="auto"/>
        <w:right w:val="none" w:sz="0" w:space="0" w:color="auto"/>
      </w:divBdr>
    </w:div>
    <w:div w:id="550654904">
      <w:bodyDiv w:val="1"/>
      <w:marLeft w:val="0"/>
      <w:marRight w:val="0"/>
      <w:marTop w:val="0"/>
      <w:marBottom w:val="0"/>
      <w:divBdr>
        <w:top w:val="none" w:sz="0" w:space="0" w:color="auto"/>
        <w:left w:val="none" w:sz="0" w:space="0" w:color="auto"/>
        <w:bottom w:val="none" w:sz="0" w:space="0" w:color="auto"/>
        <w:right w:val="none" w:sz="0" w:space="0" w:color="auto"/>
      </w:divBdr>
    </w:div>
    <w:div w:id="550658603">
      <w:bodyDiv w:val="1"/>
      <w:marLeft w:val="0"/>
      <w:marRight w:val="0"/>
      <w:marTop w:val="0"/>
      <w:marBottom w:val="0"/>
      <w:divBdr>
        <w:top w:val="none" w:sz="0" w:space="0" w:color="auto"/>
        <w:left w:val="none" w:sz="0" w:space="0" w:color="auto"/>
        <w:bottom w:val="none" w:sz="0" w:space="0" w:color="auto"/>
        <w:right w:val="none" w:sz="0" w:space="0" w:color="auto"/>
      </w:divBdr>
    </w:div>
    <w:div w:id="550729371">
      <w:bodyDiv w:val="1"/>
      <w:marLeft w:val="0"/>
      <w:marRight w:val="0"/>
      <w:marTop w:val="0"/>
      <w:marBottom w:val="0"/>
      <w:divBdr>
        <w:top w:val="none" w:sz="0" w:space="0" w:color="auto"/>
        <w:left w:val="none" w:sz="0" w:space="0" w:color="auto"/>
        <w:bottom w:val="none" w:sz="0" w:space="0" w:color="auto"/>
        <w:right w:val="none" w:sz="0" w:space="0" w:color="auto"/>
      </w:divBdr>
    </w:div>
    <w:div w:id="550772663">
      <w:bodyDiv w:val="1"/>
      <w:marLeft w:val="0"/>
      <w:marRight w:val="0"/>
      <w:marTop w:val="0"/>
      <w:marBottom w:val="0"/>
      <w:divBdr>
        <w:top w:val="none" w:sz="0" w:space="0" w:color="auto"/>
        <w:left w:val="none" w:sz="0" w:space="0" w:color="auto"/>
        <w:bottom w:val="none" w:sz="0" w:space="0" w:color="auto"/>
        <w:right w:val="none" w:sz="0" w:space="0" w:color="auto"/>
      </w:divBdr>
    </w:div>
    <w:div w:id="550775127">
      <w:bodyDiv w:val="1"/>
      <w:marLeft w:val="0"/>
      <w:marRight w:val="0"/>
      <w:marTop w:val="0"/>
      <w:marBottom w:val="0"/>
      <w:divBdr>
        <w:top w:val="none" w:sz="0" w:space="0" w:color="auto"/>
        <w:left w:val="none" w:sz="0" w:space="0" w:color="auto"/>
        <w:bottom w:val="none" w:sz="0" w:space="0" w:color="auto"/>
        <w:right w:val="none" w:sz="0" w:space="0" w:color="auto"/>
      </w:divBdr>
    </w:div>
    <w:div w:id="550845293">
      <w:bodyDiv w:val="1"/>
      <w:marLeft w:val="0"/>
      <w:marRight w:val="0"/>
      <w:marTop w:val="0"/>
      <w:marBottom w:val="0"/>
      <w:divBdr>
        <w:top w:val="none" w:sz="0" w:space="0" w:color="auto"/>
        <w:left w:val="none" w:sz="0" w:space="0" w:color="auto"/>
        <w:bottom w:val="none" w:sz="0" w:space="0" w:color="auto"/>
        <w:right w:val="none" w:sz="0" w:space="0" w:color="auto"/>
      </w:divBdr>
    </w:div>
    <w:div w:id="550847012">
      <w:bodyDiv w:val="1"/>
      <w:marLeft w:val="0"/>
      <w:marRight w:val="0"/>
      <w:marTop w:val="0"/>
      <w:marBottom w:val="0"/>
      <w:divBdr>
        <w:top w:val="none" w:sz="0" w:space="0" w:color="auto"/>
        <w:left w:val="none" w:sz="0" w:space="0" w:color="auto"/>
        <w:bottom w:val="none" w:sz="0" w:space="0" w:color="auto"/>
        <w:right w:val="none" w:sz="0" w:space="0" w:color="auto"/>
      </w:divBdr>
    </w:div>
    <w:div w:id="550848024">
      <w:bodyDiv w:val="1"/>
      <w:marLeft w:val="0"/>
      <w:marRight w:val="0"/>
      <w:marTop w:val="0"/>
      <w:marBottom w:val="0"/>
      <w:divBdr>
        <w:top w:val="none" w:sz="0" w:space="0" w:color="auto"/>
        <w:left w:val="none" w:sz="0" w:space="0" w:color="auto"/>
        <w:bottom w:val="none" w:sz="0" w:space="0" w:color="auto"/>
        <w:right w:val="none" w:sz="0" w:space="0" w:color="auto"/>
      </w:divBdr>
    </w:div>
    <w:div w:id="550848545">
      <w:bodyDiv w:val="1"/>
      <w:marLeft w:val="0"/>
      <w:marRight w:val="0"/>
      <w:marTop w:val="0"/>
      <w:marBottom w:val="0"/>
      <w:divBdr>
        <w:top w:val="none" w:sz="0" w:space="0" w:color="auto"/>
        <w:left w:val="none" w:sz="0" w:space="0" w:color="auto"/>
        <w:bottom w:val="none" w:sz="0" w:space="0" w:color="auto"/>
        <w:right w:val="none" w:sz="0" w:space="0" w:color="auto"/>
      </w:divBdr>
    </w:div>
    <w:div w:id="551041386">
      <w:bodyDiv w:val="1"/>
      <w:marLeft w:val="0"/>
      <w:marRight w:val="0"/>
      <w:marTop w:val="0"/>
      <w:marBottom w:val="0"/>
      <w:divBdr>
        <w:top w:val="none" w:sz="0" w:space="0" w:color="auto"/>
        <w:left w:val="none" w:sz="0" w:space="0" w:color="auto"/>
        <w:bottom w:val="none" w:sz="0" w:space="0" w:color="auto"/>
        <w:right w:val="none" w:sz="0" w:space="0" w:color="auto"/>
      </w:divBdr>
    </w:div>
    <w:div w:id="551158821">
      <w:bodyDiv w:val="1"/>
      <w:marLeft w:val="0"/>
      <w:marRight w:val="0"/>
      <w:marTop w:val="0"/>
      <w:marBottom w:val="0"/>
      <w:divBdr>
        <w:top w:val="none" w:sz="0" w:space="0" w:color="auto"/>
        <w:left w:val="none" w:sz="0" w:space="0" w:color="auto"/>
        <w:bottom w:val="none" w:sz="0" w:space="0" w:color="auto"/>
        <w:right w:val="none" w:sz="0" w:space="0" w:color="auto"/>
      </w:divBdr>
    </w:div>
    <w:div w:id="551308914">
      <w:bodyDiv w:val="1"/>
      <w:marLeft w:val="0"/>
      <w:marRight w:val="0"/>
      <w:marTop w:val="0"/>
      <w:marBottom w:val="0"/>
      <w:divBdr>
        <w:top w:val="none" w:sz="0" w:space="0" w:color="auto"/>
        <w:left w:val="none" w:sz="0" w:space="0" w:color="auto"/>
        <w:bottom w:val="none" w:sz="0" w:space="0" w:color="auto"/>
        <w:right w:val="none" w:sz="0" w:space="0" w:color="auto"/>
      </w:divBdr>
    </w:div>
    <w:div w:id="551427031">
      <w:bodyDiv w:val="1"/>
      <w:marLeft w:val="0"/>
      <w:marRight w:val="0"/>
      <w:marTop w:val="0"/>
      <w:marBottom w:val="0"/>
      <w:divBdr>
        <w:top w:val="none" w:sz="0" w:space="0" w:color="auto"/>
        <w:left w:val="none" w:sz="0" w:space="0" w:color="auto"/>
        <w:bottom w:val="none" w:sz="0" w:space="0" w:color="auto"/>
        <w:right w:val="none" w:sz="0" w:space="0" w:color="auto"/>
      </w:divBdr>
    </w:div>
    <w:div w:id="551430515">
      <w:bodyDiv w:val="1"/>
      <w:marLeft w:val="0"/>
      <w:marRight w:val="0"/>
      <w:marTop w:val="0"/>
      <w:marBottom w:val="0"/>
      <w:divBdr>
        <w:top w:val="none" w:sz="0" w:space="0" w:color="auto"/>
        <w:left w:val="none" w:sz="0" w:space="0" w:color="auto"/>
        <w:bottom w:val="none" w:sz="0" w:space="0" w:color="auto"/>
        <w:right w:val="none" w:sz="0" w:space="0" w:color="auto"/>
      </w:divBdr>
    </w:div>
    <w:div w:id="551504576">
      <w:bodyDiv w:val="1"/>
      <w:marLeft w:val="0"/>
      <w:marRight w:val="0"/>
      <w:marTop w:val="0"/>
      <w:marBottom w:val="0"/>
      <w:divBdr>
        <w:top w:val="none" w:sz="0" w:space="0" w:color="auto"/>
        <w:left w:val="none" w:sz="0" w:space="0" w:color="auto"/>
        <w:bottom w:val="none" w:sz="0" w:space="0" w:color="auto"/>
        <w:right w:val="none" w:sz="0" w:space="0" w:color="auto"/>
      </w:divBdr>
    </w:div>
    <w:div w:id="551578857">
      <w:bodyDiv w:val="1"/>
      <w:marLeft w:val="0"/>
      <w:marRight w:val="0"/>
      <w:marTop w:val="0"/>
      <w:marBottom w:val="0"/>
      <w:divBdr>
        <w:top w:val="none" w:sz="0" w:space="0" w:color="auto"/>
        <w:left w:val="none" w:sz="0" w:space="0" w:color="auto"/>
        <w:bottom w:val="none" w:sz="0" w:space="0" w:color="auto"/>
        <w:right w:val="none" w:sz="0" w:space="0" w:color="auto"/>
      </w:divBdr>
    </w:div>
    <w:div w:id="551695807">
      <w:bodyDiv w:val="1"/>
      <w:marLeft w:val="0"/>
      <w:marRight w:val="0"/>
      <w:marTop w:val="0"/>
      <w:marBottom w:val="0"/>
      <w:divBdr>
        <w:top w:val="none" w:sz="0" w:space="0" w:color="auto"/>
        <w:left w:val="none" w:sz="0" w:space="0" w:color="auto"/>
        <w:bottom w:val="none" w:sz="0" w:space="0" w:color="auto"/>
        <w:right w:val="none" w:sz="0" w:space="0" w:color="auto"/>
      </w:divBdr>
    </w:div>
    <w:div w:id="551698295">
      <w:bodyDiv w:val="1"/>
      <w:marLeft w:val="0"/>
      <w:marRight w:val="0"/>
      <w:marTop w:val="0"/>
      <w:marBottom w:val="0"/>
      <w:divBdr>
        <w:top w:val="none" w:sz="0" w:space="0" w:color="auto"/>
        <w:left w:val="none" w:sz="0" w:space="0" w:color="auto"/>
        <w:bottom w:val="none" w:sz="0" w:space="0" w:color="auto"/>
        <w:right w:val="none" w:sz="0" w:space="0" w:color="auto"/>
      </w:divBdr>
    </w:div>
    <w:div w:id="551888497">
      <w:bodyDiv w:val="1"/>
      <w:marLeft w:val="0"/>
      <w:marRight w:val="0"/>
      <w:marTop w:val="0"/>
      <w:marBottom w:val="0"/>
      <w:divBdr>
        <w:top w:val="none" w:sz="0" w:space="0" w:color="auto"/>
        <w:left w:val="none" w:sz="0" w:space="0" w:color="auto"/>
        <w:bottom w:val="none" w:sz="0" w:space="0" w:color="auto"/>
        <w:right w:val="none" w:sz="0" w:space="0" w:color="auto"/>
      </w:divBdr>
    </w:div>
    <w:div w:id="551893691">
      <w:bodyDiv w:val="1"/>
      <w:marLeft w:val="0"/>
      <w:marRight w:val="0"/>
      <w:marTop w:val="0"/>
      <w:marBottom w:val="0"/>
      <w:divBdr>
        <w:top w:val="none" w:sz="0" w:space="0" w:color="auto"/>
        <w:left w:val="none" w:sz="0" w:space="0" w:color="auto"/>
        <w:bottom w:val="none" w:sz="0" w:space="0" w:color="auto"/>
        <w:right w:val="none" w:sz="0" w:space="0" w:color="auto"/>
      </w:divBdr>
    </w:div>
    <w:div w:id="551963064">
      <w:bodyDiv w:val="1"/>
      <w:marLeft w:val="0"/>
      <w:marRight w:val="0"/>
      <w:marTop w:val="0"/>
      <w:marBottom w:val="0"/>
      <w:divBdr>
        <w:top w:val="none" w:sz="0" w:space="0" w:color="auto"/>
        <w:left w:val="none" w:sz="0" w:space="0" w:color="auto"/>
        <w:bottom w:val="none" w:sz="0" w:space="0" w:color="auto"/>
        <w:right w:val="none" w:sz="0" w:space="0" w:color="auto"/>
      </w:divBdr>
    </w:div>
    <w:div w:id="552231093">
      <w:bodyDiv w:val="1"/>
      <w:marLeft w:val="0"/>
      <w:marRight w:val="0"/>
      <w:marTop w:val="0"/>
      <w:marBottom w:val="0"/>
      <w:divBdr>
        <w:top w:val="none" w:sz="0" w:space="0" w:color="auto"/>
        <w:left w:val="none" w:sz="0" w:space="0" w:color="auto"/>
        <w:bottom w:val="none" w:sz="0" w:space="0" w:color="auto"/>
        <w:right w:val="none" w:sz="0" w:space="0" w:color="auto"/>
      </w:divBdr>
    </w:div>
    <w:div w:id="552234193">
      <w:bodyDiv w:val="1"/>
      <w:marLeft w:val="0"/>
      <w:marRight w:val="0"/>
      <w:marTop w:val="0"/>
      <w:marBottom w:val="0"/>
      <w:divBdr>
        <w:top w:val="none" w:sz="0" w:space="0" w:color="auto"/>
        <w:left w:val="none" w:sz="0" w:space="0" w:color="auto"/>
        <w:bottom w:val="none" w:sz="0" w:space="0" w:color="auto"/>
        <w:right w:val="none" w:sz="0" w:space="0" w:color="auto"/>
      </w:divBdr>
    </w:div>
    <w:div w:id="552425689">
      <w:bodyDiv w:val="1"/>
      <w:marLeft w:val="0"/>
      <w:marRight w:val="0"/>
      <w:marTop w:val="0"/>
      <w:marBottom w:val="0"/>
      <w:divBdr>
        <w:top w:val="none" w:sz="0" w:space="0" w:color="auto"/>
        <w:left w:val="none" w:sz="0" w:space="0" w:color="auto"/>
        <w:bottom w:val="none" w:sz="0" w:space="0" w:color="auto"/>
        <w:right w:val="none" w:sz="0" w:space="0" w:color="auto"/>
      </w:divBdr>
    </w:div>
    <w:div w:id="552425924">
      <w:bodyDiv w:val="1"/>
      <w:marLeft w:val="0"/>
      <w:marRight w:val="0"/>
      <w:marTop w:val="0"/>
      <w:marBottom w:val="0"/>
      <w:divBdr>
        <w:top w:val="none" w:sz="0" w:space="0" w:color="auto"/>
        <w:left w:val="none" w:sz="0" w:space="0" w:color="auto"/>
        <w:bottom w:val="none" w:sz="0" w:space="0" w:color="auto"/>
        <w:right w:val="none" w:sz="0" w:space="0" w:color="auto"/>
      </w:divBdr>
    </w:div>
    <w:div w:id="552539671">
      <w:bodyDiv w:val="1"/>
      <w:marLeft w:val="0"/>
      <w:marRight w:val="0"/>
      <w:marTop w:val="0"/>
      <w:marBottom w:val="0"/>
      <w:divBdr>
        <w:top w:val="none" w:sz="0" w:space="0" w:color="auto"/>
        <w:left w:val="none" w:sz="0" w:space="0" w:color="auto"/>
        <w:bottom w:val="none" w:sz="0" w:space="0" w:color="auto"/>
        <w:right w:val="none" w:sz="0" w:space="0" w:color="auto"/>
      </w:divBdr>
    </w:div>
    <w:div w:id="552540397">
      <w:bodyDiv w:val="1"/>
      <w:marLeft w:val="0"/>
      <w:marRight w:val="0"/>
      <w:marTop w:val="0"/>
      <w:marBottom w:val="0"/>
      <w:divBdr>
        <w:top w:val="none" w:sz="0" w:space="0" w:color="auto"/>
        <w:left w:val="none" w:sz="0" w:space="0" w:color="auto"/>
        <w:bottom w:val="none" w:sz="0" w:space="0" w:color="auto"/>
        <w:right w:val="none" w:sz="0" w:space="0" w:color="auto"/>
      </w:divBdr>
    </w:div>
    <w:div w:id="552546751">
      <w:bodyDiv w:val="1"/>
      <w:marLeft w:val="0"/>
      <w:marRight w:val="0"/>
      <w:marTop w:val="0"/>
      <w:marBottom w:val="0"/>
      <w:divBdr>
        <w:top w:val="none" w:sz="0" w:space="0" w:color="auto"/>
        <w:left w:val="none" w:sz="0" w:space="0" w:color="auto"/>
        <w:bottom w:val="none" w:sz="0" w:space="0" w:color="auto"/>
        <w:right w:val="none" w:sz="0" w:space="0" w:color="auto"/>
      </w:divBdr>
    </w:div>
    <w:div w:id="552691802">
      <w:bodyDiv w:val="1"/>
      <w:marLeft w:val="0"/>
      <w:marRight w:val="0"/>
      <w:marTop w:val="0"/>
      <w:marBottom w:val="0"/>
      <w:divBdr>
        <w:top w:val="none" w:sz="0" w:space="0" w:color="auto"/>
        <w:left w:val="none" w:sz="0" w:space="0" w:color="auto"/>
        <w:bottom w:val="none" w:sz="0" w:space="0" w:color="auto"/>
        <w:right w:val="none" w:sz="0" w:space="0" w:color="auto"/>
      </w:divBdr>
    </w:div>
    <w:div w:id="552733517">
      <w:bodyDiv w:val="1"/>
      <w:marLeft w:val="0"/>
      <w:marRight w:val="0"/>
      <w:marTop w:val="0"/>
      <w:marBottom w:val="0"/>
      <w:divBdr>
        <w:top w:val="none" w:sz="0" w:space="0" w:color="auto"/>
        <w:left w:val="none" w:sz="0" w:space="0" w:color="auto"/>
        <w:bottom w:val="none" w:sz="0" w:space="0" w:color="auto"/>
        <w:right w:val="none" w:sz="0" w:space="0" w:color="auto"/>
      </w:divBdr>
    </w:div>
    <w:div w:id="552736262">
      <w:bodyDiv w:val="1"/>
      <w:marLeft w:val="0"/>
      <w:marRight w:val="0"/>
      <w:marTop w:val="0"/>
      <w:marBottom w:val="0"/>
      <w:divBdr>
        <w:top w:val="none" w:sz="0" w:space="0" w:color="auto"/>
        <w:left w:val="none" w:sz="0" w:space="0" w:color="auto"/>
        <w:bottom w:val="none" w:sz="0" w:space="0" w:color="auto"/>
        <w:right w:val="none" w:sz="0" w:space="0" w:color="auto"/>
      </w:divBdr>
    </w:div>
    <w:div w:id="552809095">
      <w:bodyDiv w:val="1"/>
      <w:marLeft w:val="0"/>
      <w:marRight w:val="0"/>
      <w:marTop w:val="0"/>
      <w:marBottom w:val="0"/>
      <w:divBdr>
        <w:top w:val="none" w:sz="0" w:space="0" w:color="auto"/>
        <w:left w:val="none" w:sz="0" w:space="0" w:color="auto"/>
        <w:bottom w:val="none" w:sz="0" w:space="0" w:color="auto"/>
        <w:right w:val="none" w:sz="0" w:space="0" w:color="auto"/>
      </w:divBdr>
    </w:div>
    <w:div w:id="552812830">
      <w:bodyDiv w:val="1"/>
      <w:marLeft w:val="0"/>
      <w:marRight w:val="0"/>
      <w:marTop w:val="0"/>
      <w:marBottom w:val="0"/>
      <w:divBdr>
        <w:top w:val="none" w:sz="0" w:space="0" w:color="auto"/>
        <w:left w:val="none" w:sz="0" w:space="0" w:color="auto"/>
        <w:bottom w:val="none" w:sz="0" w:space="0" w:color="auto"/>
        <w:right w:val="none" w:sz="0" w:space="0" w:color="auto"/>
      </w:divBdr>
    </w:div>
    <w:div w:id="552815309">
      <w:bodyDiv w:val="1"/>
      <w:marLeft w:val="0"/>
      <w:marRight w:val="0"/>
      <w:marTop w:val="0"/>
      <w:marBottom w:val="0"/>
      <w:divBdr>
        <w:top w:val="none" w:sz="0" w:space="0" w:color="auto"/>
        <w:left w:val="none" w:sz="0" w:space="0" w:color="auto"/>
        <w:bottom w:val="none" w:sz="0" w:space="0" w:color="auto"/>
        <w:right w:val="none" w:sz="0" w:space="0" w:color="auto"/>
      </w:divBdr>
    </w:div>
    <w:div w:id="552816399">
      <w:bodyDiv w:val="1"/>
      <w:marLeft w:val="0"/>
      <w:marRight w:val="0"/>
      <w:marTop w:val="0"/>
      <w:marBottom w:val="0"/>
      <w:divBdr>
        <w:top w:val="none" w:sz="0" w:space="0" w:color="auto"/>
        <w:left w:val="none" w:sz="0" w:space="0" w:color="auto"/>
        <w:bottom w:val="none" w:sz="0" w:space="0" w:color="auto"/>
        <w:right w:val="none" w:sz="0" w:space="0" w:color="auto"/>
      </w:divBdr>
    </w:div>
    <w:div w:id="552931639">
      <w:bodyDiv w:val="1"/>
      <w:marLeft w:val="0"/>
      <w:marRight w:val="0"/>
      <w:marTop w:val="0"/>
      <w:marBottom w:val="0"/>
      <w:divBdr>
        <w:top w:val="none" w:sz="0" w:space="0" w:color="auto"/>
        <w:left w:val="none" w:sz="0" w:space="0" w:color="auto"/>
        <w:bottom w:val="none" w:sz="0" w:space="0" w:color="auto"/>
        <w:right w:val="none" w:sz="0" w:space="0" w:color="auto"/>
      </w:divBdr>
    </w:div>
    <w:div w:id="553003976">
      <w:bodyDiv w:val="1"/>
      <w:marLeft w:val="0"/>
      <w:marRight w:val="0"/>
      <w:marTop w:val="0"/>
      <w:marBottom w:val="0"/>
      <w:divBdr>
        <w:top w:val="none" w:sz="0" w:space="0" w:color="auto"/>
        <w:left w:val="none" w:sz="0" w:space="0" w:color="auto"/>
        <w:bottom w:val="none" w:sz="0" w:space="0" w:color="auto"/>
        <w:right w:val="none" w:sz="0" w:space="0" w:color="auto"/>
      </w:divBdr>
    </w:div>
    <w:div w:id="553078476">
      <w:bodyDiv w:val="1"/>
      <w:marLeft w:val="0"/>
      <w:marRight w:val="0"/>
      <w:marTop w:val="0"/>
      <w:marBottom w:val="0"/>
      <w:divBdr>
        <w:top w:val="none" w:sz="0" w:space="0" w:color="auto"/>
        <w:left w:val="none" w:sz="0" w:space="0" w:color="auto"/>
        <w:bottom w:val="none" w:sz="0" w:space="0" w:color="auto"/>
        <w:right w:val="none" w:sz="0" w:space="0" w:color="auto"/>
      </w:divBdr>
    </w:div>
    <w:div w:id="553199123">
      <w:bodyDiv w:val="1"/>
      <w:marLeft w:val="0"/>
      <w:marRight w:val="0"/>
      <w:marTop w:val="0"/>
      <w:marBottom w:val="0"/>
      <w:divBdr>
        <w:top w:val="none" w:sz="0" w:space="0" w:color="auto"/>
        <w:left w:val="none" w:sz="0" w:space="0" w:color="auto"/>
        <w:bottom w:val="none" w:sz="0" w:space="0" w:color="auto"/>
        <w:right w:val="none" w:sz="0" w:space="0" w:color="auto"/>
      </w:divBdr>
    </w:div>
    <w:div w:id="553200434">
      <w:bodyDiv w:val="1"/>
      <w:marLeft w:val="0"/>
      <w:marRight w:val="0"/>
      <w:marTop w:val="0"/>
      <w:marBottom w:val="0"/>
      <w:divBdr>
        <w:top w:val="none" w:sz="0" w:space="0" w:color="auto"/>
        <w:left w:val="none" w:sz="0" w:space="0" w:color="auto"/>
        <w:bottom w:val="none" w:sz="0" w:space="0" w:color="auto"/>
        <w:right w:val="none" w:sz="0" w:space="0" w:color="auto"/>
      </w:divBdr>
    </w:div>
    <w:div w:id="553273065">
      <w:bodyDiv w:val="1"/>
      <w:marLeft w:val="0"/>
      <w:marRight w:val="0"/>
      <w:marTop w:val="0"/>
      <w:marBottom w:val="0"/>
      <w:divBdr>
        <w:top w:val="none" w:sz="0" w:space="0" w:color="auto"/>
        <w:left w:val="none" w:sz="0" w:space="0" w:color="auto"/>
        <w:bottom w:val="none" w:sz="0" w:space="0" w:color="auto"/>
        <w:right w:val="none" w:sz="0" w:space="0" w:color="auto"/>
      </w:divBdr>
    </w:div>
    <w:div w:id="553279476">
      <w:bodyDiv w:val="1"/>
      <w:marLeft w:val="0"/>
      <w:marRight w:val="0"/>
      <w:marTop w:val="0"/>
      <w:marBottom w:val="0"/>
      <w:divBdr>
        <w:top w:val="none" w:sz="0" w:space="0" w:color="auto"/>
        <w:left w:val="none" w:sz="0" w:space="0" w:color="auto"/>
        <w:bottom w:val="none" w:sz="0" w:space="0" w:color="auto"/>
        <w:right w:val="none" w:sz="0" w:space="0" w:color="auto"/>
      </w:divBdr>
    </w:div>
    <w:div w:id="553347162">
      <w:bodyDiv w:val="1"/>
      <w:marLeft w:val="0"/>
      <w:marRight w:val="0"/>
      <w:marTop w:val="0"/>
      <w:marBottom w:val="0"/>
      <w:divBdr>
        <w:top w:val="none" w:sz="0" w:space="0" w:color="auto"/>
        <w:left w:val="none" w:sz="0" w:space="0" w:color="auto"/>
        <w:bottom w:val="none" w:sz="0" w:space="0" w:color="auto"/>
        <w:right w:val="none" w:sz="0" w:space="0" w:color="auto"/>
      </w:divBdr>
    </w:div>
    <w:div w:id="553395925">
      <w:bodyDiv w:val="1"/>
      <w:marLeft w:val="0"/>
      <w:marRight w:val="0"/>
      <w:marTop w:val="0"/>
      <w:marBottom w:val="0"/>
      <w:divBdr>
        <w:top w:val="none" w:sz="0" w:space="0" w:color="auto"/>
        <w:left w:val="none" w:sz="0" w:space="0" w:color="auto"/>
        <w:bottom w:val="none" w:sz="0" w:space="0" w:color="auto"/>
        <w:right w:val="none" w:sz="0" w:space="0" w:color="auto"/>
      </w:divBdr>
    </w:div>
    <w:div w:id="553467341">
      <w:bodyDiv w:val="1"/>
      <w:marLeft w:val="0"/>
      <w:marRight w:val="0"/>
      <w:marTop w:val="0"/>
      <w:marBottom w:val="0"/>
      <w:divBdr>
        <w:top w:val="none" w:sz="0" w:space="0" w:color="auto"/>
        <w:left w:val="none" w:sz="0" w:space="0" w:color="auto"/>
        <w:bottom w:val="none" w:sz="0" w:space="0" w:color="auto"/>
        <w:right w:val="none" w:sz="0" w:space="0" w:color="auto"/>
      </w:divBdr>
    </w:div>
    <w:div w:id="553738314">
      <w:bodyDiv w:val="1"/>
      <w:marLeft w:val="0"/>
      <w:marRight w:val="0"/>
      <w:marTop w:val="0"/>
      <w:marBottom w:val="0"/>
      <w:divBdr>
        <w:top w:val="none" w:sz="0" w:space="0" w:color="auto"/>
        <w:left w:val="none" w:sz="0" w:space="0" w:color="auto"/>
        <w:bottom w:val="none" w:sz="0" w:space="0" w:color="auto"/>
        <w:right w:val="none" w:sz="0" w:space="0" w:color="auto"/>
      </w:divBdr>
    </w:div>
    <w:div w:id="553807883">
      <w:bodyDiv w:val="1"/>
      <w:marLeft w:val="0"/>
      <w:marRight w:val="0"/>
      <w:marTop w:val="0"/>
      <w:marBottom w:val="0"/>
      <w:divBdr>
        <w:top w:val="none" w:sz="0" w:space="0" w:color="auto"/>
        <w:left w:val="none" w:sz="0" w:space="0" w:color="auto"/>
        <w:bottom w:val="none" w:sz="0" w:space="0" w:color="auto"/>
        <w:right w:val="none" w:sz="0" w:space="0" w:color="auto"/>
      </w:divBdr>
    </w:div>
    <w:div w:id="553855012">
      <w:bodyDiv w:val="1"/>
      <w:marLeft w:val="0"/>
      <w:marRight w:val="0"/>
      <w:marTop w:val="0"/>
      <w:marBottom w:val="0"/>
      <w:divBdr>
        <w:top w:val="none" w:sz="0" w:space="0" w:color="auto"/>
        <w:left w:val="none" w:sz="0" w:space="0" w:color="auto"/>
        <w:bottom w:val="none" w:sz="0" w:space="0" w:color="auto"/>
        <w:right w:val="none" w:sz="0" w:space="0" w:color="auto"/>
      </w:divBdr>
    </w:div>
    <w:div w:id="553927951">
      <w:bodyDiv w:val="1"/>
      <w:marLeft w:val="0"/>
      <w:marRight w:val="0"/>
      <w:marTop w:val="0"/>
      <w:marBottom w:val="0"/>
      <w:divBdr>
        <w:top w:val="none" w:sz="0" w:space="0" w:color="auto"/>
        <w:left w:val="none" w:sz="0" w:space="0" w:color="auto"/>
        <w:bottom w:val="none" w:sz="0" w:space="0" w:color="auto"/>
        <w:right w:val="none" w:sz="0" w:space="0" w:color="auto"/>
      </w:divBdr>
    </w:div>
    <w:div w:id="554125030">
      <w:bodyDiv w:val="1"/>
      <w:marLeft w:val="0"/>
      <w:marRight w:val="0"/>
      <w:marTop w:val="0"/>
      <w:marBottom w:val="0"/>
      <w:divBdr>
        <w:top w:val="none" w:sz="0" w:space="0" w:color="auto"/>
        <w:left w:val="none" w:sz="0" w:space="0" w:color="auto"/>
        <w:bottom w:val="none" w:sz="0" w:space="0" w:color="auto"/>
        <w:right w:val="none" w:sz="0" w:space="0" w:color="auto"/>
      </w:divBdr>
    </w:div>
    <w:div w:id="554199086">
      <w:bodyDiv w:val="1"/>
      <w:marLeft w:val="0"/>
      <w:marRight w:val="0"/>
      <w:marTop w:val="0"/>
      <w:marBottom w:val="0"/>
      <w:divBdr>
        <w:top w:val="none" w:sz="0" w:space="0" w:color="auto"/>
        <w:left w:val="none" w:sz="0" w:space="0" w:color="auto"/>
        <w:bottom w:val="none" w:sz="0" w:space="0" w:color="auto"/>
        <w:right w:val="none" w:sz="0" w:space="0" w:color="auto"/>
      </w:divBdr>
    </w:div>
    <w:div w:id="554313031">
      <w:bodyDiv w:val="1"/>
      <w:marLeft w:val="0"/>
      <w:marRight w:val="0"/>
      <w:marTop w:val="0"/>
      <w:marBottom w:val="0"/>
      <w:divBdr>
        <w:top w:val="none" w:sz="0" w:space="0" w:color="auto"/>
        <w:left w:val="none" w:sz="0" w:space="0" w:color="auto"/>
        <w:bottom w:val="none" w:sz="0" w:space="0" w:color="auto"/>
        <w:right w:val="none" w:sz="0" w:space="0" w:color="auto"/>
      </w:divBdr>
    </w:div>
    <w:div w:id="554319370">
      <w:bodyDiv w:val="1"/>
      <w:marLeft w:val="0"/>
      <w:marRight w:val="0"/>
      <w:marTop w:val="0"/>
      <w:marBottom w:val="0"/>
      <w:divBdr>
        <w:top w:val="none" w:sz="0" w:space="0" w:color="auto"/>
        <w:left w:val="none" w:sz="0" w:space="0" w:color="auto"/>
        <w:bottom w:val="none" w:sz="0" w:space="0" w:color="auto"/>
        <w:right w:val="none" w:sz="0" w:space="0" w:color="auto"/>
      </w:divBdr>
    </w:div>
    <w:div w:id="554395401">
      <w:bodyDiv w:val="1"/>
      <w:marLeft w:val="0"/>
      <w:marRight w:val="0"/>
      <w:marTop w:val="0"/>
      <w:marBottom w:val="0"/>
      <w:divBdr>
        <w:top w:val="none" w:sz="0" w:space="0" w:color="auto"/>
        <w:left w:val="none" w:sz="0" w:space="0" w:color="auto"/>
        <w:bottom w:val="none" w:sz="0" w:space="0" w:color="auto"/>
        <w:right w:val="none" w:sz="0" w:space="0" w:color="auto"/>
      </w:divBdr>
    </w:div>
    <w:div w:id="554439255">
      <w:bodyDiv w:val="1"/>
      <w:marLeft w:val="0"/>
      <w:marRight w:val="0"/>
      <w:marTop w:val="0"/>
      <w:marBottom w:val="0"/>
      <w:divBdr>
        <w:top w:val="none" w:sz="0" w:space="0" w:color="auto"/>
        <w:left w:val="none" w:sz="0" w:space="0" w:color="auto"/>
        <w:bottom w:val="none" w:sz="0" w:space="0" w:color="auto"/>
        <w:right w:val="none" w:sz="0" w:space="0" w:color="auto"/>
      </w:divBdr>
    </w:div>
    <w:div w:id="554463699">
      <w:bodyDiv w:val="1"/>
      <w:marLeft w:val="0"/>
      <w:marRight w:val="0"/>
      <w:marTop w:val="0"/>
      <w:marBottom w:val="0"/>
      <w:divBdr>
        <w:top w:val="none" w:sz="0" w:space="0" w:color="auto"/>
        <w:left w:val="none" w:sz="0" w:space="0" w:color="auto"/>
        <w:bottom w:val="none" w:sz="0" w:space="0" w:color="auto"/>
        <w:right w:val="none" w:sz="0" w:space="0" w:color="auto"/>
      </w:divBdr>
    </w:div>
    <w:div w:id="554465017">
      <w:bodyDiv w:val="1"/>
      <w:marLeft w:val="0"/>
      <w:marRight w:val="0"/>
      <w:marTop w:val="0"/>
      <w:marBottom w:val="0"/>
      <w:divBdr>
        <w:top w:val="none" w:sz="0" w:space="0" w:color="auto"/>
        <w:left w:val="none" w:sz="0" w:space="0" w:color="auto"/>
        <w:bottom w:val="none" w:sz="0" w:space="0" w:color="auto"/>
        <w:right w:val="none" w:sz="0" w:space="0" w:color="auto"/>
      </w:divBdr>
    </w:div>
    <w:div w:id="554584042">
      <w:bodyDiv w:val="1"/>
      <w:marLeft w:val="0"/>
      <w:marRight w:val="0"/>
      <w:marTop w:val="0"/>
      <w:marBottom w:val="0"/>
      <w:divBdr>
        <w:top w:val="none" w:sz="0" w:space="0" w:color="auto"/>
        <w:left w:val="none" w:sz="0" w:space="0" w:color="auto"/>
        <w:bottom w:val="none" w:sz="0" w:space="0" w:color="auto"/>
        <w:right w:val="none" w:sz="0" w:space="0" w:color="auto"/>
      </w:divBdr>
    </w:div>
    <w:div w:id="554699303">
      <w:bodyDiv w:val="1"/>
      <w:marLeft w:val="0"/>
      <w:marRight w:val="0"/>
      <w:marTop w:val="0"/>
      <w:marBottom w:val="0"/>
      <w:divBdr>
        <w:top w:val="none" w:sz="0" w:space="0" w:color="auto"/>
        <w:left w:val="none" w:sz="0" w:space="0" w:color="auto"/>
        <w:bottom w:val="none" w:sz="0" w:space="0" w:color="auto"/>
        <w:right w:val="none" w:sz="0" w:space="0" w:color="auto"/>
      </w:divBdr>
    </w:div>
    <w:div w:id="554851923">
      <w:bodyDiv w:val="1"/>
      <w:marLeft w:val="0"/>
      <w:marRight w:val="0"/>
      <w:marTop w:val="0"/>
      <w:marBottom w:val="0"/>
      <w:divBdr>
        <w:top w:val="none" w:sz="0" w:space="0" w:color="auto"/>
        <w:left w:val="none" w:sz="0" w:space="0" w:color="auto"/>
        <w:bottom w:val="none" w:sz="0" w:space="0" w:color="auto"/>
        <w:right w:val="none" w:sz="0" w:space="0" w:color="auto"/>
      </w:divBdr>
    </w:div>
    <w:div w:id="554858620">
      <w:bodyDiv w:val="1"/>
      <w:marLeft w:val="0"/>
      <w:marRight w:val="0"/>
      <w:marTop w:val="0"/>
      <w:marBottom w:val="0"/>
      <w:divBdr>
        <w:top w:val="none" w:sz="0" w:space="0" w:color="auto"/>
        <w:left w:val="none" w:sz="0" w:space="0" w:color="auto"/>
        <w:bottom w:val="none" w:sz="0" w:space="0" w:color="auto"/>
        <w:right w:val="none" w:sz="0" w:space="0" w:color="auto"/>
      </w:divBdr>
    </w:div>
    <w:div w:id="554898914">
      <w:bodyDiv w:val="1"/>
      <w:marLeft w:val="0"/>
      <w:marRight w:val="0"/>
      <w:marTop w:val="0"/>
      <w:marBottom w:val="0"/>
      <w:divBdr>
        <w:top w:val="none" w:sz="0" w:space="0" w:color="auto"/>
        <w:left w:val="none" w:sz="0" w:space="0" w:color="auto"/>
        <w:bottom w:val="none" w:sz="0" w:space="0" w:color="auto"/>
        <w:right w:val="none" w:sz="0" w:space="0" w:color="auto"/>
      </w:divBdr>
    </w:div>
    <w:div w:id="555164563">
      <w:bodyDiv w:val="1"/>
      <w:marLeft w:val="0"/>
      <w:marRight w:val="0"/>
      <w:marTop w:val="0"/>
      <w:marBottom w:val="0"/>
      <w:divBdr>
        <w:top w:val="none" w:sz="0" w:space="0" w:color="auto"/>
        <w:left w:val="none" w:sz="0" w:space="0" w:color="auto"/>
        <w:bottom w:val="none" w:sz="0" w:space="0" w:color="auto"/>
        <w:right w:val="none" w:sz="0" w:space="0" w:color="auto"/>
      </w:divBdr>
    </w:div>
    <w:div w:id="555317145">
      <w:bodyDiv w:val="1"/>
      <w:marLeft w:val="0"/>
      <w:marRight w:val="0"/>
      <w:marTop w:val="0"/>
      <w:marBottom w:val="0"/>
      <w:divBdr>
        <w:top w:val="none" w:sz="0" w:space="0" w:color="auto"/>
        <w:left w:val="none" w:sz="0" w:space="0" w:color="auto"/>
        <w:bottom w:val="none" w:sz="0" w:space="0" w:color="auto"/>
        <w:right w:val="none" w:sz="0" w:space="0" w:color="auto"/>
      </w:divBdr>
    </w:div>
    <w:div w:id="555317302">
      <w:bodyDiv w:val="1"/>
      <w:marLeft w:val="0"/>
      <w:marRight w:val="0"/>
      <w:marTop w:val="0"/>
      <w:marBottom w:val="0"/>
      <w:divBdr>
        <w:top w:val="none" w:sz="0" w:space="0" w:color="auto"/>
        <w:left w:val="none" w:sz="0" w:space="0" w:color="auto"/>
        <w:bottom w:val="none" w:sz="0" w:space="0" w:color="auto"/>
        <w:right w:val="none" w:sz="0" w:space="0" w:color="auto"/>
      </w:divBdr>
    </w:div>
    <w:div w:id="555430007">
      <w:bodyDiv w:val="1"/>
      <w:marLeft w:val="0"/>
      <w:marRight w:val="0"/>
      <w:marTop w:val="0"/>
      <w:marBottom w:val="0"/>
      <w:divBdr>
        <w:top w:val="none" w:sz="0" w:space="0" w:color="auto"/>
        <w:left w:val="none" w:sz="0" w:space="0" w:color="auto"/>
        <w:bottom w:val="none" w:sz="0" w:space="0" w:color="auto"/>
        <w:right w:val="none" w:sz="0" w:space="0" w:color="auto"/>
      </w:divBdr>
    </w:div>
    <w:div w:id="555434281">
      <w:bodyDiv w:val="1"/>
      <w:marLeft w:val="0"/>
      <w:marRight w:val="0"/>
      <w:marTop w:val="0"/>
      <w:marBottom w:val="0"/>
      <w:divBdr>
        <w:top w:val="none" w:sz="0" w:space="0" w:color="auto"/>
        <w:left w:val="none" w:sz="0" w:space="0" w:color="auto"/>
        <w:bottom w:val="none" w:sz="0" w:space="0" w:color="auto"/>
        <w:right w:val="none" w:sz="0" w:space="0" w:color="auto"/>
      </w:divBdr>
    </w:div>
    <w:div w:id="555506503">
      <w:bodyDiv w:val="1"/>
      <w:marLeft w:val="0"/>
      <w:marRight w:val="0"/>
      <w:marTop w:val="0"/>
      <w:marBottom w:val="0"/>
      <w:divBdr>
        <w:top w:val="none" w:sz="0" w:space="0" w:color="auto"/>
        <w:left w:val="none" w:sz="0" w:space="0" w:color="auto"/>
        <w:bottom w:val="none" w:sz="0" w:space="0" w:color="auto"/>
        <w:right w:val="none" w:sz="0" w:space="0" w:color="auto"/>
      </w:divBdr>
    </w:div>
    <w:div w:id="555626542">
      <w:bodyDiv w:val="1"/>
      <w:marLeft w:val="0"/>
      <w:marRight w:val="0"/>
      <w:marTop w:val="0"/>
      <w:marBottom w:val="0"/>
      <w:divBdr>
        <w:top w:val="none" w:sz="0" w:space="0" w:color="auto"/>
        <w:left w:val="none" w:sz="0" w:space="0" w:color="auto"/>
        <w:bottom w:val="none" w:sz="0" w:space="0" w:color="auto"/>
        <w:right w:val="none" w:sz="0" w:space="0" w:color="auto"/>
      </w:divBdr>
    </w:div>
    <w:div w:id="555629889">
      <w:bodyDiv w:val="1"/>
      <w:marLeft w:val="0"/>
      <w:marRight w:val="0"/>
      <w:marTop w:val="0"/>
      <w:marBottom w:val="0"/>
      <w:divBdr>
        <w:top w:val="none" w:sz="0" w:space="0" w:color="auto"/>
        <w:left w:val="none" w:sz="0" w:space="0" w:color="auto"/>
        <w:bottom w:val="none" w:sz="0" w:space="0" w:color="auto"/>
        <w:right w:val="none" w:sz="0" w:space="0" w:color="auto"/>
      </w:divBdr>
    </w:div>
    <w:div w:id="555747804">
      <w:bodyDiv w:val="1"/>
      <w:marLeft w:val="0"/>
      <w:marRight w:val="0"/>
      <w:marTop w:val="0"/>
      <w:marBottom w:val="0"/>
      <w:divBdr>
        <w:top w:val="none" w:sz="0" w:space="0" w:color="auto"/>
        <w:left w:val="none" w:sz="0" w:space="0" w:color="auto"/>
        <w:bottom w:val="none" w:sz="0" w:space="0" w:color="auto"/>
        <w:right w:val="none" w:sz="0" w:space="0" w:color="auto"/>
      </w:divBdr>
    </w:div>
    <w:div w:id="555773627">
      <w:bodyDiv w:val="1"/>
      <w:marLeft w:val="0"/>
      <w:marRight w:val="0"/>
      <w:marTop w:val="0"/>
      <w:marBottom w:val="0"/>
      <w:divBdr>
        <w:top w:val="none" w:sz="0" w:space="0" w:color="auto"/>
        <w:left w:val="none" w:sz="0" w:space="0" w:color="auto"/>
        <w:bottom w:val="none" w:sz="0" w:space="0" w:color="auto"/>
        <w:right w:val="none" w:sz="0" w:space="0" w:color="auto"/>
      </w:divBdr>
    </w:div>
    <w:div w:id="555817913">
      <w:bodyDiv w:val="1"/>
      <w:marLeft w:val="0"/>
      <w:marRight w:val="0"/>
      <w:marTop w:val="0"/>
      <w:marBottom w:val="0"/>
      <w:divBdr>
        <w:top w:val="none" w:sz="0" w:space="0" w:color="auto"/>
        <w:left w:val="none" w:sz="0" w:space="0" w:color="auto"/>
        <w:bottom w:val="none" w:sz="0" w:space="0" w:color="auto"/>
        <w:right w:val="none" w:sz="0" w:space="0" w:color="auto"/>
      </w:divBdr>
    </w:div>
    <w:div w:id="555821765">
      <w:bodyDiv w:val="1"/>
      <w:marLeft w:val="0"/>
      <w:marRight w:val="0"/>
      <w:marTop w:val="0"/>
      <w:marBottom w:val="0"/>
      <w:divBdr>
        <w:top w:val="none" w:sz="0" w:space="0" w:color="auto"/>
        <w:left w:val="none" w:sz="0" w:space="0" w:color="auto"/>
        <w:bottom w:val="none" w:sz="0" w:space="0" w:color="auto"/>
        <w:right w:val="none" w:sz="0" w:space="0" w:color="auto"/>
      </w:divBdr>
    </w:div>
    <w:div w:id="555824888">
      <w:bodyDiv w:val="1"/>
      <w:marLeft w:val="0"/>
      <w:marRight w:val="0"/>
      <w:marTop w:val="0"/>
      <w:marBottom w:val="0"/>
      <w:divBdr>
        <w:top w:val="none" w:sz="0" w:space="0" w:color="auto"/>
        <w:left w:val="none" w:sz="0" w:space="0" w:color="auto"/>
        <w:bottom w:val="none" w:sz="0" w:space="0" w:color="auto"/>
        <w:right w:val="none" w:sz="0" w:space="0" w:color="auto"/>
      </w:divBdr>
    </w:div>
    <w:div w:id="555969541">
      <w:bodyDiv w:val="1"/>
      <w:marLeft w:val="0"/>
      <w:marRight w:val="0"/>
      <w:marTop w:val="0"/>
      <w:marBottom w:val="0"/>
      <w:divBdr>
        <w:top w:val="none" w:sz="0" w:space="0" w:color="auto"/>
        <w:left w:val="none" w:sz="0" w:space="0" w:color="auto"/>
        <w:bottom w:val="none" w:sz="0" w:space="0" w:color="auto"/>
        <w:right w:val="none" w:sz="0" w:space="0" w:color="auto"/>
      </w:divBdr>
    </w:div>
    <w:div w:id="555971655">
      <w:bodyDiv w:val="1"/>
      <w:marLeft w:val="0"/>
      <w:marRight w:val="0"/>
      <w:marTop w:val="0"/>
      <w:marBottom w:val="0"/>
      <w:divBdr>
        <w:top w:val="none" w:sz="0" w:space="0" w:color="auto"/>
        <w:left w:val="none" w:sz="0" w:space="0" w:color="auto"/>
        <w:bottom w:val="none" w:sz="0" w:space="0" w:color="auto"/>
        <w:right w:val="none" w:sz="0" w:space="0" w:color="auto"/>
      </w:divBdr>
    </w:div>
    <w:div w:id="556009645">
      <w:bodyDiv w:val="1"/>
      <w:marLeft w:val="0"/>
      <w:marRight w:val="0"/>
      <w:marTop w:val="0"/>
      <w:marBottom w:val="0"/>
      <w:divBdr>
        <w:top w:val="none" w:sz="0" w:space="0" w:color="auto"/>
        <w:left w:val="none" w:sz="0" w:space="0" w:color="auto"/>
        <w:bottom w:val="none" w:sz="0" w:space="0" w:color="auto"/>
        <w:right w:val="none" w:sz="0" w:space="0" w:color="auto"/>
      </w:divBdr>
    </w:div>
    <w:div w:id="556090804">
      <w:bodyDiv w:val="1"/>
      <w:marLeft w:val="0"/>
      <w:marRight w:val="0"/>
      <w:marTop w:val="0"/>
      <w:marBottom w:val="0"/>
      <w:divBdr>
        <w:top w:val="none" w:sz="0" w:space="0" w:color="auto"/>
        <w:left w:val="none" w:sz="0" w:space="0" w:color="auto"/>
        <w:bottom w:val="none" w:sz="0" w:space="0" w:color="auto"/>
        <w:right w:val="none" w:sz="0" w:space="0" w:color="auto"/>
      </w:divBdr>
    </w:div>
    <w:div w:id="556208022">
      <w:bodyDiv w:val="1"/>
      <w:marLeft w:val="0"/>
      <w:marRight w:val="0"/>
      <w:marTop w:val="0"/>
      <w:marBottom w:val="0"/>
      <w:divBdr>
        <w:top w:val="none" w:sz="0" w:space="0" w:color="auto"/>
        <w:left w:val="none" w:sz="0" w:space="0" w:color="auto"/>
        <w:bottom w:val="none" w:sz="0" w:space="0" w:color="auto"/>
        <w:right w:val="none" w:sz="0" w:space="0" w:color="auto"/>
      </w:divBdr>
    </w:div>
    <w:div w:id="556209650">
      <w:bodyDiv w:val="1"/>
      <w:marLeft w:val="0"/>
      <w:marRight w:val="0"/>
      <w:marTop w:val="0"/>
      <w:marBottom w:val="0"/>
      <w:divBdr>
        <w:top w:val="none" w:sz="0" w:space="0" w:color="auto"/>
        <w:left w:val="none" w:sz="0" w:space="0" w:color="auto"/>
        <w:bottom w:val="none" w:sz="0" w:space="0" w:color="auto"/>
        <w:right w:val="none" w:sz="0" w:space="0" w:color="auto"/>
      </w:divBdr>
    </w:div>
    <w:div w:id="556286430">
      <w:bodyDiv w:val="1"/>
      <w:marLeft w:val="0"/>
      <w:marRight w:val="0"/>
      <w:marTop w:val="0"/>
      <w:marBottom w:val="0"/>
      <w:divBdr>
        <w:top w:val="none" w:sz="0" w:space="0" w:color="auto"/>
        <w:left w:val="none" w:sz="0" w:space="0" w:color="auto"/>
        <w:bottom w:val="none" w:sz="0" w:space="0" w:color="auto"/>
        <w:right w:val="none" w:sz="0" w:space="0" w:color="auto"/>
      </w:divBdr>
    </w:div>
    <w:div w:id="556431623">
      <w:bodyDiv w:val="1"/>
      <w:marLeft w:val="0"/>
      <w:marRight w:val="0"/>
      <w:marTop w:val="0"/>
      <w:marBottom w:val="0"/>
      <w:divBdr>
        <w:top w:val="none" w:sz="0" w:space="0" w:color="auto"/>
        <w:left w:val="none" w:sz="0" w:space="0" w:color="auto"/>
        <w:bottom w:val="none" w:sz="0" w:space="0" w:color="auto"/>
        <w:right w:val="none" w:sz="0" w:space="0" w:color="auto"/>
      </w:divBdr>
    </w:div>
    <w:div w:id="556478720">
      <w:bodyDiv w:val="1"/>
      <w:marLeft w:val="0"/>
      <w:marRight w:val="0"/>
      <w:marTop w:val="0"/>
      <w:marBottom w:val="0"/>
      <w:divBdr>
        <w:top w:val="none" w:sz="0" w:space="0" w:color="auto"/>
        <w:left w:val="none" w:sz="0" w:space="0" w:color="auto"/>
        <w:bottom w:val="none" w:sz="0" w:space="0" w:color="auto"/>
        <w:right w:val="none" w:sz="0" w:space="0" w:color="auto"/>
      </w:divBdr>
    </w:div>
    <w:div w:id="556478864">
      <w:bodyDiv w:val="1"/>
      <w:marLeft w:val="0"/>
      <w:marRight w:val="0"/>
      <w:marTop w:val="0"/>
      <w:marBottom w:val="0"/>
      <w:divBdr>
        <w:top w:val="none" w:sz="0" w:space="0" w:color="auto"/>
        <w:left w:val="none" w:sz="0" w:space="0" w:color="auto"/>
        <w:bottom w:val="none" w:sz="0" w:space="0" w:color="auto"/>
        <w:right w:val="none" w:sz="0" w:space="0" w:color="auto"/>
      </w:divBdr>
    </w:div>
    <w:div w:id="556547010">
      <w:bodyDiv w:val="1"/>
      <w:marLeft w:val="0"/>
      <w:marRight w:val="0"/>
      <w:marTop w:val="0"/>
      <w:marBottom w:val="0"/>
      <w:divBdr>
        <w:top w:val="none" w:sz="0" w:space="0" w:color="auto"/>
        <w:left w:val="none" w:sz="0" w:space="0" w:color="auto"/>
        <w:bottom w:val="none" w:sz="0" w:space="0" w:color="auto"/>
        <w:right w:val="none" w:sz="0" w:space="0" w:color="auto"/>
      </w:divBdr>
    </w:div>
    <w:div w:id="556548186">
      <w:bodyDiv w:val="1"/>
      <w:marLeft w:val="0"/>
      <w:marRight w:val="0"/>
      <w:marTop w:val="0"/>
      <w:marBottom w:val="0"/>
      <w:divBdr>
        <w:top w:val="none" w:sz="0" w:space="0" w:color="auto"/>
        <w:left w:val="none" w:sz="0" w:space="0" w:color="auto"/>
        <w:bottom w:val="none" w:sz="0" w:space="0" w:color="auto"/>
        <w:right w:val="none" w:sz="0" w:space="0" w:color="auto"/>
      </w:divBdr>
    </w:div>
    <w:div w:id="556553305">
      <w:bodyDiv w:val="1"/>
      <w:marLeft w:val="0"/>
      <w:marRight w:val="0"/>
      <w:marTop w:val="0"/>
      <w:marBottom w:val="0"/>
      <w:divBdr>
        <w:top w:val="none" w:sz="0" w:space="0" w:color="auto"/>
        <w:left w:val="none" w:sz="0" w:space="0" w:color="auto"/>
        <w:bottom w:val="none" w:sz="0" w:space="0" w:color="auto"/>
        <w:right w:val="none" w:sz="0" w:space="0" w:color="auto"/>
      </w:divBdr>
    </w:div>
    <w:div w:id="556554186">
      <w:bodyDiv w:val="1"/>
      <w:marLeft w:val="0"/>
      <w:marRight w:val="0"/>
      <w:marTop w:val="0"/>
      <w:marBottom w:val="0"/>
      <w:divBdr>
        <w:top w:val="none" w:sz="0" w:space="0" w:color="auto"/>
        <w:left w:val="none" w:sz="0" w:space="0" w:color="auto"/>
        <w:bottom w:val="none" w:sz="0" w:space="0" w:color="auto"/>
        <w:right w:val="none" w:sz="0" w:space="0" w:color="auto"/>
      </w:divBdr>
    </w:div>
    <w:div w:id="556623052">
      <w:bodyDiv w:val="1"/>
      <w:marLeft w:val="0"/>
      <w:marRight w:val="0"/>
      <w:marTop w:val="0"/>
      <w:marBottom w:val="0"/>
      <w:divBdr>
        <w:top w:val="none" w:sz="0" w:space="0" w:color="auto"/>
        <w:left w:val="none" w:sz="0" w:space="0" w:color="auto"/>
        <w:bottom w:val="none" w:sz="0" w:space="0" w:color="auto"/>
        <w:right w:val="none" w:sz="0" w:space="0" w:color="auto"/>
      </w:divBdr>
    </w:div>
    <w:div w:id="556626115">
      <w:bodyDiv w:val="1"/>
      <w:marLeft w:val="0"/>
      <w:marRight w:val="0"/>
      <w:marTop w:val="0"/>
      <w:marBottom w:val="0"/>
      <w:divBdr>
        <w:top w:val="none" w:sz="0" w:space="0" w:color="auto"/>
        <w:left w:val="none" w:sz="0" w:space="0" w:color="auto"/>
        <w:bottom w:val="none" w:sz="0" w:space="0" w:color="auto"/>
        <w:right w:val="none" w:sz="0" w:space="0" w:color="auto"/>
      </w:divBdr>
    </w:div>
    <w:div w:id="556742436">
      <w:bodyDiv w:val="1"/>
      <w:marLeft w:val="0"/>
      <w:marRight w:val="0"/>
      <w:marTop w:val="0"/>
      <w:marBottom w:val="0"/>
      <w:divBdr>
        <w:top w:val="none" w:sz="0" w:space="0" w:color="auto"/>
        <w:left w:val="none" w:sz="0" w:space="0" w:color="auto"/>
        <w:bottom w:val="none" w:sz="0" w:space="0" w:color="auto"/>
        <w:right w:val="none" w:sz="0" w:space="0" w:color="auto"/>
      </w:divBdr>
    </w:div>
    <w:div w:id="556742483">
      <w:bodyDiv w:val="1"/>
      <w:marLeft w:val="0"/>
      <w:marRight w:val="0"/>
      <w:marTop w:val="0"/>
      <w:marBottom w:val="0"/>
      <w:divBdr>
        <w:top w:val="none" w:sz="0" w:space="0" w:color="auto"/>
        <w:left w:val="none" w:sz="0" w:space="0" w:color="auto"/>
        <w:bottom w:val="none" w:sz="0" w:space="0" w:color="auto"/>
        <w:right w:val="none" w:sz="0" w:space="0" w:color="auto"/>
      </w:divBdr>
    </w:div>
    <w:div w:id="556822021">
      <w:bodyDiv w:val="1"/>
      <w:marLeft w:val="0"/>
      <w:marRight w:val="0"/>
      <w:marTop w:val="0"/>
      <w:marBottom w:val="0"/>
      <w:divBdr>
        <w:top w:val="none" w:sz="0" w:space="0" w:color="auto"/>
        <w:left w:val="none" w:sz="0" w:space="0" w:color="auto"/>
        <w:bottom w:val="none" w:sz="0" w:space="0" w:color="auto"/>
        <w:right w:val="none" w:sz="0" w:space="0" w:color="auto"/>
      </w:divBdr>
    </w:div>
    <w:div w:id="556865915">
      <w:bodyDiv w:val="1"/>
      <w:marLeft w:val="0"/>
      <w:marRight w:val="0"/>
      <w:marTop w:val="0"/>
      <w:marBottom w:val="0"/>
      <w:divBdr>
        <w:top w:val="none" w:sz="0" w:space="0" w:color="auto"/>
        <w:left w:val="none" w:sz="0" w:space="0" w:color="auto"/>
        <w:bottom w:val="none" w:sz="0" w:space="0" w:color="auto"/>
        <w:right w:val="none" w:sz="0" w:space="0" w:color="auto"/>
      </w:divBdr>
    </w:div>
    <w:div w:id="556867069">
      <w:bodyDiv w:val="1"/>
      <w:marLeft w:val="0"/>
      <w:marRight w:val="0"/>
      <w:marTop w:val="0"/>
      <w:marBottom w:val="0"/>
      <w:divBdr>
        <w:top w:val="none" w:sz="0" w:space="0" w:color="auto"/>
        <w:left w:val="none" w:sz="0" w:space="0" w:color="auto"/>
        <w:bottom w:val="none" w:sz="0" w:space="0" w:color="auto"/>
        <w:right w:val="none" w:sz="0" w:space="0" w:color="auto"/>
      </w:divBdr>
    </w:div>
    <w:div w:id="556934381">
      <w:bodyDiv w:val="1"/>
      <w:marLeft w:val="0"/>
      <w:marRight w:val="0"/>
      <w:marTop w:val="0"/>
      <w:marBottom w:val="0"/>
      <w:divBdr>
        <w:top w:val="none" w:sz="0" w:space="0" w:color="auto"/>
        <w:left w:val="none" w:sz="0" w:space="0" w:color="auto"/>
        <w:bottom w:val="none" w:sz="0" w:space="0" w:color="auto"/>
        <w:right w:val="none" w:sz="0" w:space="0" w:color="auto"/>
      </w:divBdr>
    </w:div>
    <w:div w:id="557011549">
      <w:bodyDiv w:val="1"/>
      <w:marLeft w:val="0"/>
      <w:marRight w:val="0"/>
      <w:marTop w:val="0"/>
      <w:marBottom w:val="0"/>
      <w:divBdr>
        <w:top w:val="none" w:sz="0" w:space="0" w:color="auto"/>
        <w:left w:val="none" w:sz="0" w:space="0" w:color="auto"/>
        <w:bottom w:val="none" w:sz="0" w:space="0" w:color="auto"/>
        <w:right w:val="none" w:sz="0" w:space="0" w:color="auto"/>
      </w:divBdr>
    </w:div>
    <w:div w:id="557057178">
      <w:bodyDiv w:val="1"/>
      <w:marLeft w:val="0"/>
      <w:marRight w:val="0"/>
      <w:marTop w:val="0"/>
      <w:marBottom w:val="0"/>
      <w:divBdr>
        <w:top w:val="none" w:sz="0" w:space="0" w:color="auto"/>
        <w:left w:val="none" w:sz="0" w:space="0" w:color="auto"/>
        <w:bottom w:val="none" w:sz="0" w:space="0" w:color="auto"/>
        <w:right w:val="none" w:sz="0" w:space="0" w:color="auto"/>
      </w:divBdr>
    </w:div>
    <w:div w:id="557207518">
      <w:bodyDiv w:val="1"/>
      <w:marLeft w:val="0"/>
      <w:marRight w:val="0"/>
      <w:marTop w:val="0"/>
      <w:marBottom w:val="0"/>
      <w:divBdr>
        <w:top w:val="none" w:sz="0" w:space="0" w:color="auto"/>
        <w:left w:val="none" w:sz="0" w:space="0" w:color="auto"/>
        <w:bottom w:val="none" w:sz="0" w:space="0" w:color="auto"/>
        <w:right w:val="none" w:sz="0" w:space="0" w:color="auto"/>
      </w:divBdr>
    </w:div>
    <w:div w:id="557397038">
      <w:bodyDiv w:val="1"/>
      <w:marLeft w:val="0"/>
      <w:marRight w:val="0"/>
      <w:marTop w:val="0"/>
      <w:marBottom w:val="0"/>
      <w:divBdr>
        <w:top w:val="none" w:sz="0" w:space="0" w:color="auto"/>
        <w:left w:val="none" w:sz="0" w:space="0" w:color="auto"/>
        <w:bottom w:val="none" w:sz="0" w:space="0" w:color="auto"/>
        <w:right w:val="none" w:sz="0" w:space="0" w:color="auto"/>
      </w:divBdr>
    </w:div>
    <w:div w:id="557476989">
      <w:bodyDiv w:val="1"/>
      <w:marLeft w:val="0"/>
      <w:marRight w:val="0"/>
      <w:marTop w:val="0"/>
      <w:marBottom w:val="0"/>
      <w:divBdr>
        <w:top w:val="none" w:sz="0" w:space="0" w:color="auto"/>
        <w:left w:val="none" w:sz="0" w:space="0" w:color="auto"/>
        <w:bottom w:val="none" w:sz="0" w:space="0" w:color="auto"/>
        <w:right w:val="none" w:sz="0" w:space="0" w:color="auto"/>
      </w:divBdr>
    </w:div>
    <w:div w:id="557519817">
      <w:bodyDiv w:val="1"/>
      <w:marLeft w:val="0"/>
      <w:marRight w:val="0"/>
      <w:marTop w:val="0"/>
      <w:marBottom w:val="0"/>
      <w:divBdr>
        <w:top w:val="none" w:sz="0" w:space="0" w:color="auto"/>
        <w:left w:val="none" w:sz="0" w:space="0" w:color="auto"/>
        <w:bottom w:val="none" w:sz="0" w:space="0" w:color="auto"/>
        <w:right w:val="none" w:sz="0" w:space="0" w:color="auto"/>
      </w:divBdr>
    </w:div>
    <w:div w:id="557589098">
      <w:bodyDiv w:val="1"/>
      <w:marLeft w:val="0"/>
      <w:marRight w:val="0"/>
      <w:marTop w:val="0"/>
      <w:marBottom w:val="0"/>
      <w:divBdr>
        <w:top w:val="none" w:sz="0" w:space="0" w:color="auto"/>
        <w:left w:val="none" w:sz="0" w:space="0" w:color="auto"/>
        <w:bottom w:val="none" w:sz="0" w:space="0" w:color="auto"/>
        <w:right w:val="none" w:sz="0" w:space="0" w:color="auto"/>
      </w:divBdr>
    </w:div>
    <w:div w:id="557594795">
      <w:bodyDiv w:val="1"/>
      <w:marLeft w:val="0"/>
      <w:marRight w:val="0"/>
      <w:marTop w:val="0"/>
      <w:marBottom w:val="0"/>
      <w:divBdr>
        <w:top w:val="none" w:sz="0" w:space="0" w:color="auto"/>
        <w:left w:val="none" w:sz="0" w:space="0" w:color="auto"/>
        <w:bottom w:val="none" w:sz="0" w:space="0" w:color="auto"/>
        <w:right w:val="none" w:sz="0" w:space="0" w:color="auto"/>
      </w:divBdr>
    </w:div>
    <w:div w:id="557672008">
      <w:bodyDiv w:val="1"/>
      <w:marLeft w:val="0"/>
      <w:marRight w:val="0"/>
      <w:marTop w:val="0"/>
      <w:marBottom w:val="0"/>
      <w:divBdr>
        <w:top w:val="none" w:sz="0" w:space="0" w:color="auto"/>
        <w:left w:val="none" w:sz="0" w:space="0" w:color="auto"/>
        <w:bottom w:val="none" w:sz="0" w:space="0" w:color="auto"/>
        <w:right w:val="none" w:sz="0" w:space="0" w:color="auto"/>
      </w:divBdr>
    </w:div>
    <w:div w:id="557711418">
      <w:bodyDiv w:val="1"/>
      <w:marLeft w:val="0"/>
      <w:marRight w:val="0"/>
      <w:marTop w:val="0"/>
      <w:marBottom w:val="0"/>
      <w:divBdr>
        <w:top w:val="none" w:sz="0" w:space="0" w:color="auto"/>
        <w:left w:val="none" w:sz="0" w:space="0" w:color="auto"/>
        <w:bottom w:val="none" w:sz="0" w:space="0" w:color="auto"/>
        <w:right w:val="none" w:sz="0" w:space="0" w:color="auto"/>
      </w:divBdr>
    </w:div>
    <w:div w:id="557741250">
      <w:bodyDiv w:val="1"/>
      <w:marLeft w:val="0"/>
      <w:marRight w:val="0"/>
      <w:marTop w:val="0"/>
      <w:marBottom w:val="0"/>
      <w:divBdr>
        <w:top w:val="none" w:sz="0" w:space="0" w:color="auto"/>
        <w:left w:val="none" w:sz="0" w:space="0" w:color="auto"/>
        <w:bottom w:val="none" w:sz="0" w:space="0" w:color="auto"/>
        <w:right w:val="none" w:sz="0" w:space="0" w:color="auto"/>
      </w:divBdr>
    </w:div>
    <w:div w:id="557742810">
      <w:bodyDiv w:val="1"/>
      <w:marLeft w:val="0"/>
      <w:marRight w:val="0"/>
      <w:marTop w:val="0"/>
      <w:marBottom w:val="0"/>
      <w:divBdr>
        <w:top w:val="none" w:sz="0" w:space="0" w:color="auto"/>
        <w:left w:val="none" w:sz="0" w:space="0" w:color="auto"/>
        <w:bottom w:val="none" w:sz="0" w:space="0" w:color="auto"/>
        <w:right w:val="none" w:sz="0" w:space="0" w:color="auto"/>
      </w:divBdr>
    </w:div>
    <w:div w:id="557743707">
      <w:bodyDiv w:val="1"/>
      <w:marLeft w:val="0"/>
      <w:marRight w:val="0"/>
      <w:marTop w:val="0"/>
      <w:marBottom w:val="0"/>
      <w:divBdr>
        <w:top w:val="none" w:sz="0" w:space="0" w:color="auto"/>
        <w:left w:val="none" w:sz="0" w:space="0" w:color="auto"/>
        <w:bottom w:val="none" w:sz="0" w:space="0" w:color="auto"/>
        <w:right w:val="none" w:sz="0" w:space="0" w:color="auto"/>
      </w:divBdr>
    </w:div>
    <w:div w:id="557784630">
      <w:bodyDiv w:val="1"/>
      <w:marLeft w:val="0"/>
      <w:marRight w:val="0"/>
      <w:marTop w:val="0"/>
      <w:marBottom w:val="0"/>
      <w:divBdr>
        <w:top w:val="none" w:sz="0" w:space="0" w:color="auto"/>
        <w:left w:val="none" w:sz="0" w:space="0" w:color="auto"/>
        <w:bottom w:val="none" w:sz="0" w:space="0" w:color="auto"/>
        <w:right w:val="none" w:sz="0" w:space="0" w:color="auto"/>
      </w:divBdr>
    </w:div>
    <w:div w:id="557864788">
      <w:bodyDiv w:val="1"/>
      <w:marLeft w:val="0"/>
      <w:marRight w:val="0"/>
      <w:marTop w:val="0"/>
      <w:marBottom w:val="0"/>
      <w:divBdr>
        <w:top w:val="none" w:sz="0" w:space="0" w:color="auto"/>
        <w:left w:val="none" w:sz="0" w:space="0" w:color="auto"/>
        <w:bottom w:val="none" w:sz="0" w:space="0" w:color="auto"/>
        <w:right w:val="none" w:sz="0" w:space="0" w:color="auto"/>
      </w:divBdr>
    </w:div>
    <w:div w:id="557977112">
      <w:bodyDiv w:val="1"/>
      <w:marLeft w:val="0"/>
      <w:marRight w:val="0"/>
      <w:marTop w:val="0"/>
      <w:marBottom w:val="0"/>
      <w:divBdr>
        <w:top w:val="none" w:sz="0" w:space="0" w:color="auto"/>
        <w:left w:val="none" w:sz="0" w:space="0" w:color="auto"/>
        <w:bottom w:val="none" w:sz="0" w:space="0" w:color="auto"/>
        <w:right w:val="none" w:sz="0" w:space="0" w:color="auto"/>
      </w:divBdr>
    </w:div>
    <w:div w:id="558057921">
      <w:bodyDiv w:val="1"/>
      <w:marLeft w:val="0"/>
      <w:marRight w:val="0"/>
      <w:marTop w:val="0"/>
      <w:marBottom w:val="0"/>
      <w:divBdr>
        <w:top w:val="none" w:sz="0" w:space="0" w:color="auto"/>
        <w:left w:val="none" w:sz="0" w:space="0" w:color="auto"/>
        <w:bottom w:val="none" w:sz="0" w:space="0" w:color="auto"/>
        <w:right w:val="none" w:sz="0" w:space="0" w:color="auto"/>
      </w:divBdr>
    </w:div>
    <w:div w:id="558059140">
      <w:bodyDiv w:val="1"/>
      <w:marLeft w:val="0"/>
      <w:marRight w:val="0"/>
      <w:marTop w:val="0"/>
      <w:marBottom w:val="0"/>
      <w:divBdr>
        <w:top w:val="none" w:sz="0" w:space="0" w:color="auto"/>
        <w:left w:val="none" w:sz="0" w:space="0" w:color="auto"/>
        <w:bottom w:val="none" w:sz="0" w:space="0" w:color="auto"/>
        <w:right w:val="none" w:sz="0" w:space="0" w:color="auto"/>
      </w:divBdr>
    </w:div>
    <w:div w:id="558171003">
      <w:bodyDiv w:val="1"/>
      <w:marLeft w:val="0"/>
      <w:marRight w:val="0"/>
      <w:marTop w:val="0"/>
      <w:marBottom w:val="0"/>
      <w:divBdr>
        <w:top w:val="none" w:sz="0" w:space="0" w:color="auto"/>
        <w:left w:val="none" w:sz="0" w:space="0" w:color="auto"/>
        <w:bottom w:val="none" w:sz="0" w:space="0" w:color="auto"/>
        <w:right w:val="none" w:sz="0" w:space="0" w:color="auto"/>
      </w:divBdr>
    </w:div>
    <w:div w:id="558247098">
      <w:bodyDiv w:val="1"/>
      <w:marLeft w:val="0"/>
      <w:marRight w:val="0"/>
      <w:marTop w:val="0"/>
      <w:marBottom w:val="0"/>
      <w:divBdr>
        <w:top w:val="none" w:sz="0" w:space="0" w:color="auto"/>
        <w:left w:val="none" w:sz="0" w:space="0" w:color="auto"/>
        <w:bottom w:val="none" w:sz="0" w:space="0" w:color="auto"/>
        <w:right w:val="none" w:sz="0" w:space="0" w:color="auto"/>
      </w:divBdr>
    </w:div>
    <w:div w:id="558250166">
      <w:bodyDiv w:val="1"/>
      <w:marLeft w:val="0"/>
      <w:marRight w:val="0"/>
      <w:marTop w:val="0"/>
      <w:marBottom w:val="0"/>
      <w:divBdr>
        <w:top w:val="none" w:sz="0" w:space="0" w:color="auto"/>
        <w:left w:val="none" w:sz="0" w:space="0" w:color="auto"/>
        <w:bottom w:val="none" w:sz="0" w:space="0" w:color="auto"/>
        <w:right w:val="none" w:sz="0" w:space="0" w:color="auto"/>
      </w:divBdr>
    </w:div>
    <w:div w:id="558252606">
      <w:bodyDiv w:val="1"/>
      <w:marLeft w:val="0"/>
      <w:marRight w:val="0"/>
      <w:marTop w:val="0"/>
      <w:marBottom w:val="0"/>
      <w:divBdr>
        <w:top w:val="none" w:sz="0" w:space="0" w:color="auto"/>
        <w:left w:val="none" w:sz="0" w:space="0" w:color="auto"/>
        <w:bottom w:val="none" w:sz="0" w:space="0" w:color="auto"/>
        <w:right w:val="none" w:sz="0" w:space="0" w:color="auto"/>
      </w:divBdr>
    </w:div>
    <w:div w:id="558321026">
      <w:bodyDiv w:val="1"/>
      <w:marLeft w:val="0"/>
      <w:marRight w:val="0"/>
      <w:marTop w:val="0"/>
      <w:marBottom w:val="0"/>
      <w:divBdr>
        <w:top w:val="none" w:sz="0" w:space="0" w:color="auto"/>
        <w:left w:val="none" w:sz="0" w:space="0" w:color="auto"/>
        <w:bottom w:val="none" w:sz="0" w:space="0" w:color="auto"/>
        <w:right w:val="none" w:sz="0" w:space="0" w:color="auto"/>
      </w:divBdr>
    </w:div>
    <w:div w:id="558369458">
      <w:bodyDiv w:val="1"/>
      <w:marLeft w:val="0"/>
      <w:marRight w:val="0"/>
      <w:marTop w:val="0"/>
      <w:marBottom w:val="0"/>
      <w:divBdr>
        <w:top w:val="none" w:sz="0" w:space="0" w:color="auto"/>
        <w:left w:val="none" w:sz="0" w:space="0" w:color="auto"/>
        <w:bottom w:val="none" w:sz="0" w:space="0" w:color="auto"/>
        <w:right w:val="none" w:sz="0" w:space="0" w:color="auto"/>
      </w:divBdr>
    </w:div>
    <w:div w:id="558394777">
      <w:bodyDiv w:val="1"/>
      <w:marLeft w:val="0"/>
      <w:marRight w:val="0"/>
      <w:marTop w:val="0"/>
      <w:marBottom w:val="0"/>
      <w:divBdr>
        <w:top w:val="none" w:sz="0" w:space="0" w:color="auto"/>
        <w:left w:val="none" w:sz="0" w:space="0" w:color="auto"/>
        <w:bottom w:val="none" w:sz="0" w:space="0" w:color="auto"/>
        <w:right w:val="none" w:sz="0" w:space="0" w:color="auto"/>
      </w:divBdr>
    </w:div>
    <w:div w:id="558442819">
      <w:bodyDiv w:val="1"/>
      <w:marLeft w:val="0"/>
      <w:marRight w:val="0"/>
      <w:marTop w:val="0"/>
      <w:marBottom w:val="0"/>
      <w:divBdr>
        <w:top w:val="none" w:sz="0" w:space="0" w:color="auto"/>
        <w:left w:val="none" w:sz="0" w:space="0" w:color="auto"/>
        <w:bottom w:val="none" w:sz="0" w:space="0" w:color="auto"/>
        <w:right w:val="none" w:sz="0" w:space="0" w:color="auto"/>
      </w:divBdr>
    </w:div>
    <w:div w:id="558444904">
      <w:bodyDiv w:val="1"/>
      <w:marLeft w:val="0"/>
      <w:marRight w:val="0"/>
      <w:marTop w:val="0"/>
      <w:marBottom w:val="0"/>
      <w:divBdr>
        <w:top w:val="none" w:sz="0" w:space="0" w:color="auto"/>
        <w:left w:val="none" w:sz="0" w:space="0" w:color="auto"/>
        <w:bottom w:val="none" w:sz="0" w:space="0" w:color="auto"/>
        <w:right w:val="none" w:sz="0" w:space="0" w:color="auto"/>
      </w:divBdr>
    </w:div>
    <w:div w:id="558445075">
      <w:bodyDiv w:val="1"/>
      <w:marLeft w:val="0"/>
      <w:marRight w:val="0"/>
      <w:marTop w:val="0"/>
      <w:marBottom w:val="0"/>
      <w:divBdr>
        <w:top w:val="none" w:sz="0" w:space="0" w:color="auto"/>
        <w:left w:val="none" w:sz="0" w:space="0" w:color="auto"/>
        <w:bottom w:val="none" w:sz="0" w:space="0" w:color="auto"/>
        <w:right w:val="none" w:sz="0" w:space="0" w:color="auto"/>
      </w:divBdr>
    </w:div>
    <w:div w:id="558513528">
      <w:bodyDiv w:val="1"/>
      <w:marLeft w:val="0"/>
      <w:marRight w:val="0"/>
      <w:marTop w:val="0"/>
      <w:marBottom w:val="0"/>
      <w:divBdr>
        <w:top w:val="none" w:sz="0" w:space="0" w:color="auto"/>
        <w:left w:val="none" w:sz="0" w:space="0" w:color="auto"/>
        <w:bottom w:val="none" w:sz="0" w:space="0" w:color="auto"/>
        <w:right w:val="none" w:sz="0" w:space="0" w:color="auto"/>
      </w:divBdr>
    </w:div>
    <w:div w:id="558630832">
      <w:bodyDiv w:val="1"/>
      <w:marLeft w:val="0"/>
      <w:marRight w:val="0"/>
      <w:marTop w:val="0"/>
      <w:marBottom w:val="0"/>
      <w:divBdr>
        <w:top w:val="none" w:sz="0" w:space="0" w:color="auto"/>
        <w:left w:val="none" w:sz="0" w:space="0" w:color="auto"/>
        <w:bottom w:val="none" w:sz="0" w:space="0" w:color="auto"/>
        <w:right w:val="none" w:sz="0" w:space="0" w:color="auto"/>
      </w:divBdr>
    </w:div>
    <w:div w:id="558631311">
      <w:bodyDiv w:val="1"/>
      <w:marLeft w:val="0"/>
      <w:marRight w:val="0"/>
      <w:marTop w:val="0"/>
      <w:marBottom w:val="0"/>
      <w:divBdr>
        <w:top w:val="none" w:sz="0" w:space="0" w:color="auto"/>
        <w:left w:val="none" w:sz="0" w:space="0" w:color="auto"/>
        <w:bottom w:val="none" w:sz="0" w:space="0" w:color="auto"/>
        <w:right w:val="none" w:sz="0" w:space="0" w:color="auto"/>
      </w:divBdr>
    </w:div>
    <w:div w:id="558709538">
      <w:bodyDiv w:val="1"/>
      <w:marLeft w:val="0"/>
      <w:marRight w:val="0"/>
      <w:marTop w:val="0"/>
      <w:marBottom w:val="0"/>
      <w:divBdr>
        <w:top w:val="none" w:sz="0" w:space="0" w:color="auto"/>
        <w:left w:val="none" w:sz="0" w:space="0" w:color="auto"/>
        <w:bottom w:val="none" w:sz="0" w:space="0" w:color="auto"/>
        <w:right w:val="none" w:sz="0" w:space="0" w:color="auto"/>
      </w:divBdr>
    </w:div>
    <w:div w:id="558782057">
      <w:bodyDiv w:val="1"/>
      <w:marLeft w:val="0"/>
      <w:marRight w:val="0"/>
      <w:marTop w:val="0"/>
      <w:marBottom w:val="0"/>
      <w:divBdr>
        <w:top w:val="none" w:sz="0" w:space="0" w:color="auto"/>
        <w:left w:val="none" w:sz="0" w:space="0" w:color="auto"/>
        <w:bottom w:val="none" w:sz="0" w:space="0" w:color="auto"/>
        <w:right w:val="none" w:sz="0" w:space="0" w:color="auto"/>
      </w:divBdr>
    </w:div>
    <w:div w:id="558787415">
      <w:bodyDiv w:val="1"/>
      <w:marLeft w:val="0"/>
      <w:marRight w:val="0"/>
      <w:marTop w:val="0"/>
      <w:marBottom w:val="0"/>
      <w:divBdr>
        <w:top w:val="none" w:sz="0" w:space="0" w:color="auto"/>
        <w:left w:val="none" w:sz="0" w:space="0" w:color="auto"/>
        <w:bottom w:val="none" w:sz="0" w:space="0" w:color="auto"/>
        <w:right w:val="none" w:sz="0" w:space="0" w:color="auto"/>
      </w:divBdr>
    </w:div>
    <w:div w:id="558857523">
      <w:bodyDiv w:val="1"/>
      <w:marLeft w:val="0"/>
      <w:marRight w:val="0"/>
      <w:marTop w:val="0"/>
      <w:marBottom w:val="0"/>
      <w:divBdr>
        <w:top w:val="none" w:sz="0" w:space="0" w:color="auto"/>
        <w:left w:val="none" w:sz="0" w:space="0" w:color="auto"/>
        <w:bottom w:val="none" w:sz="0" w:space="0" w:color="auto"/>
        <w:right w:val="none" w:sz="0" w:space="0" w:color="auto"/>
      </w:divBdr>
    </w:div>
    <w:div w:id="558857642">
      <w:bodyDiv w:val="1"/>
      <w:marLeft w:val="0"/>
      <w:marRight w:val="0"/>
      <w:marTop w:val="0"/>
      <w:marBottom w:val="0"/>
      <w:divBdr>
        <w:top w:val="none" w:sz="0" w:space="0" w:color="auto"/>
        <w:left w:val="none" w:sz="0" w:space="0" w:color="auto"/>
        <w:bottom w:val="none" w:sz="0" w:space="0" w:color="auto"/>
        <w:right w:val="none" w:sz="0" w:space="0" w:color="auto"/>
      </w:divBdr>
    </w:div>
    <w:div w:id="558908516">
      <w:bodyDiv w:val="1"/>
      <w:marLeft w:val="0"/>
      <w:marRight w:val="0"/>
      <w:marTop w:val="0"/>
      <w:marBottom w:val="0"/>
      <w:divBdr>
        <w:top w:val="none" w:sz="0" w:space="0" w:color="auto"/>
        <w:left w:val="none" w:sz="0" w:space="0" w:color="auto"/>
        <w:bottom w:val="none" w:sz="0" w:space="0" w:color="auto"/>
        <w:right w:val="none" w:sz="0" w:space="0" w:color="auto"/>
      </w:divBdr>
    </w:div>
    <w:div w:id="558977201">
      <w:bodyDiv w:val="1"/>
      <w:marLeft w:val="0"/>
      <w:marRight w:val="0"/>
      <w:marTop w:val="0"/>
      <w:marBottom w:val="0"/>
      <w:divBdr>
        <w:top w:val="none" w:sz="0" w:space="0" w:color="auto"/>
        <w:left w:val="none" w:sz="0" w:space="0" w:color="auto"/>
        <w:bottom w:val="none" w:sz="0" w:space="0" w:color="auto"/>
        <w:right w:val="none" w:sz="0" w:space="0" w:color="auto"/>
      </w:divBdr>
    </w:div>
    <w:div w:id="558980912">
      <w:bodyDiv w:val="1"/>
      <w:marLeft w:val="0"/>
      <w:marRight w:val="0"/>
      <w:marTop w:val="0"/>
      <w:marBottom w:val="0"/>
      <w:divBdr>
        <w:top w:val="none" w:sz="0" w:space="0" w:color="auto"/>
        <w:left w:val="none" w:sz="0" w:space="0" w:color="auto"/>
        <w:bottom w:val="none" w:sz="0" w:space="0" w:color="auto"/>
        <w:right w:val="none" w:sz="0" w:space="0" w:color="auto"/>
      </w:divBdr>
    </w:div>
    <w:div w:id="558982821">
      <w:bodyDiv w:val="1"/>
      <w:marLeft w:val="0"/>
      <w:marRight w:val="0"/>
      <w:marTop w:val="0"/>
      <w:marBottom w:val="0"/>
      <w:divBdr>
        <w:top w:val="none" w:sz="0" w:space="0" w:color="auto"/>
        <w:left w:val="none" w:sz="0" w:space="0" w:color="auto"/>
        <w:bottom w:val="none" w:sz="0" w:space="0" w:color="auto"/>
        <w:right w:val="none" w:sz="0" w:space="0" w:color="auto"/>
      </w:divBdr>
    </w:div>
    <w:div w:id="558983847">
      <w:bodyDiv w:val="1"/>
      <w:marLeft w:val="0"/>
      <w:marRight w:val="0"/>
      <w:marTop w:val="0"/>
      <w:marBottom w:val="0"/>
      <w:divBdr>
        <w:top w:val="none" w:sz="0" w:space="0" w:color="auto"/>
        <w:left w:val="none" w:sz="0" w:space="0" w:color="auto"/>
        <w:bottom w:val="none" w:sz="0" w:space="0" w:color="auto"/>
        <w:right w:val="none" w:sz="0" w:space="0" w:color="auto"/>
      </w:divBdr>
    </w:div>
    <w:div w:id="559022732">
      <w:bodyDiv w:val="1"/>
      <w:marLeft w:val="0"/>
      <w:marRight w:val="0"/>
      <w:marTop w:val="0"/>
      <w:marBottom w:val="0"/>
      <w:divBdr>
        <w:top w:val="none" w:sz="0" w:space="0" w:color="auto"/>
        <w:left w:val="none" w:sz="0" w:space="0" w:color="auto"/>
        <w:bottom w:val="none" w:sz="0" w:space="0" w:color="auto"/>
        <w:right w:val="none" w:sz="0" w:space="0" w:color="auto"/>
      </w:divBdr>
    </w:div>
    <w:div w:id="559096245">
      <w:bodyDiv w:val="1"/>
      <w:marLeft w:val="0"/>
      <w:marRight w:val="0"/>
      <w:marTop w:val="0"/>
      <w:marBottom w:val="0"/>
      <w:divBdr>
        <w:top w:val="none" w:sz="0" w:space="0" w:color="auto"/>
        <w:left w:val="none" w:sz="0" w:space="0" w:color="auto"/>
        <w:bottom w:val="none" w:sz="0" w:space="0" w:color="auto"/>
        <w:right w:val="none" w:sz="0" w:space="0" w:color="auto"/>
      </w:divBdr>
    </w:div>
    <w:div w:id="559168800">
      <w:bodyDiv w:val="1"/>
      <w:marLeft w:val="0"/>
      <w:marRight w:val="0"/>
      <w:marTop w:val="0"/>
      <w:marBottom w:val="0"/>
      <w:divBdr>
        <w:top w:val="none" w:sz="0" w:space="0" w:color="auto"/>
        <w:left w:val="none" w:sz="0" w:space="0" w:color="auto"/>
        <w:bottom w:val="none" w:sz="0" w:space="0" w:color="auto"/>
        <w:right w:val="none" w:sz="0" w:space="0" w:color="auto"/>
      </w:divBdr>
    </w:div>
    <w:div w:id="559169026">
      <w:bodyDiv w:val="1"/>
      <w:marLeft w:val="0"/>
      <w:marRight w:val="0"/>
      <w:marTop w:val="0"/>
      <w:marBottom w:val="0"/>
      <w:divBdr>
        <w:top w:val="none" w:sz="0" w:space="0" w:color="auto"/>
        <w:left w:val="none" w:sz="0" w:space="0" w:color="auto"/>
        <w:bottom w:val="none" w:sz="0" w:space="0" w:color="auto"/>
        <w:right w:val="none" w:sz="0" w:space="0" w:color="auto"/>
      </w:divBdr>
    </w:div>
    <w:div w:id="559175765">
      <w:bodyDiv w:val="1"/>
      <w:marLeft w:val="0"/>
      <w:marRight w:val="0"/>
      <w:marTop w:val="0"/>
      <w:marBottom w:val="0"/>
      <w:divBdr>
        <w:top w:val="none" w:sz="0" w:space="0" w:color="auto"/>
        <w:left w:val="none" w:sz="0" w:space="0" w:color="auto"/>
        <w:bottom w:val="none" w:sz="0" w:space="0" w:color="auto"/>
        <w:right w:val="none" w:sz="0" w:space="0" w:color="auto"/>
      </w:divBdr>
    </w:div>
    <w:div w:id="559249559">
      <w:bodyDiv w:val="1"/>
      <w:marLeft w:val="0"/>
      <w:marRight w:val="0"/>
      <w:marTop w:val="0"/>
      <w:marBottom w:val="0"/>
      <w:divBdr>
        <w:top w:val="none" w:sz="0" w:space="0" w:color="auto"/>
        <w:left w:val="none" w:sz="0" w:space="0" w:color="auto"/>
        <w:bottom w:val="none" w:sz="0" w:space="0" w:color="auto"/>
        <w:right w:val="none" w:sz="0" w:space="0" w:color="auto"/>
      </w:divBdr>
    </w:div>
    <w:div w:id="559292790">
      <w:bodyDiv w:val="1"/>
      <w:marLeft w:val="0"/>
      <w:marRight w:val="0"/>
      <w:marTop w:val="0"/>
      <w:marBottom w:val="0"/>
      <w:divBdr>
        <w:top w:val="none" w:sz="0" w:space="0" w:color="auto"/>
        <w:left w:val="none" w:sz="0" w:space="0" w:color="auto"/>
        <w:bottom w:val="none" w:sz="0" w:space="0" w:color="auto"/>
        <w:right w:val="none" w:sz="0" w:space="0" w:color="auto"/>
      </w:divBdr>
    </w:div>
    <w:div w:id="559295096">
      <w:bodyDiv w:val="1"/>
      <w:marLeft w:val="0"/>
      <w:marRight w:val="0"/>
      <w:marTop w:val="0"/>
      <w:marBottom w:val="0"/>
      <w:divBdr>
        <w:top w:val="none" w:sz="0" w:space="0" w:color="auto"/>
        <w:left w:val="none" w:sz="0" w:space="0" w:color="auto"/>
        <w:bottom w:val="none" w:sz="0" w:space="0" w:color="auto"/>
        <w:right w:val="none" w:sz="0" w:space="0" w:color="auto"/>
      </w:divBdr>
    </w:div>
    <w:div w:id="559362424">
      <w:bodyDiv w:val="1"/>
      <w:marLeft w:val="0"/>
      <w:marRight w:val="0"/>
      <w:marTop w:val="0"/>
      <w:marBottom w:val="0"/>
      <w:divBdr>
        <w:top w:val="none" w:sz="0" w:space="0" w:color="auto"/>
        <w:left w:val="none" w:sz="0" w:space="0" w:color="auto"/>
        <w:bottom w:val="none" w:sz="0" w:space="0" w:color="auto"/>
        <w:right w:val="none" w:sz="0" w:space="0" w:color="auto"/>
      </w:divBdr>
    </w:div>
    <w:div w:id="559368908">
      <w:bodyDiv w:val="1"/>
      <w:marLeft w:val="0"/>
      <w:marRight w:val="0"/>
      <w:marTop w:val="0"/>
      <w:marBottom w:val="0"/>
      <w:divBdr>
        <w:top w:val="none" w:sz="0" w:space="0" w:color="auto"/>
        <w:left w:val="none" w:sz="0" w:space="0" w:color="auto"/>
        <w:bottom w:val="none" w:sz="0" w:space="0" w:color="auto"/>
        <w:right w:val="none" w:sz="0" w:space="0" w:color="auto"/>
      </w:divBdr>
    </w:div>
    <w:div w:id="559486109">
      <w:bodyDiv w:val="1"/>
      <w:marLeft w:val="0"/>
      <w:marRight w:val="0"/>
      <w:marTop w:val="0"/>
      <w:marBottom w:val="0"/>
      <w:divBdr>
        <w:top w:val="none" w:sz="0" w:space="0" w:color="auto"/>
        <w:left w:val="none" w:sz="0" w:space="0" w:color="auto"/>
        <w:bottom w:val="none" w:sz="0" w:space="0" w:color="auto"/>
        <w:right w:val="none" w:sz="0" w:space="0" w:color="auto"/>
      </w:divBdr>
    </w:div>
    <w:div w:id="559562155">
      <w:bodyDiv w:val="1"/>
      <w:marLeft w:val="0"/>
      <w:marRight w:val="0"/>
      <w:marTop w:val="0"/>
      <w:marBottom w:val="0"/>
      <w:divBdr>
        <w:top w:val="none" w:sz="0" w:space="0" w:color="auto"/>
        <w:left w:val="none" w:sz="0" w:space="0" w:color="auto"/>
        <w:bottom w:val="none" w:sz="0" w:space="0" w:color="auto"/>
        <w:right w:val="none" w:sz="0" w:space="0" w:color="auto"/>
      </w:divBdr>
    </w:div>
    <w:div w:id="559563060">
      <w:bodyDiv w:val="1"/>
      <w:marLeft w:val="0"/>
      <w:marRight w:val="0"/>
      <w:marTop w:val="0"/>
      <w:marBottom w:val="0"/>
      <w:divBdr>
        <w:top w:val="none" w:sz="0" w:space="0" w:color="auto"/>
        <w:left w:val="none" w:sz="0" w:space="0" w:color="auto"/>
        <w:bottom w:val="none" w:sz="0" w:space="0" w:color="auto"/>
        <w:right w:val="none" w:sz="0" w:space="0" w:color="auto"/>
      </w:divBdr>
    </w:div>
    <w:div w:id="559752248">
      <w:bodyDiv w:val="1"/>
      <w:marLeft w:val="0"/>
      <w:marRight w:val="0"/>
      <w:marTop w:val="0"/>
      <w:marBottom w:val="0"/>
      <w:divBdr>
        <w:top w:val="none" w:sz="0" w:space="0" w:color="auto"/>
        <w:left w:val="none" w:sz="0" w:space="0" w:color="auto"/>
        <w:bottom w:val="none" w:sz="0" w:space="0" w:color="auto"/>
        <w:right w:val="none" w:sz="0" w:space="0" w:color="auto"/>
      </w:divBdr>
    </w:div>
    <w:div w:id="559825929">
      <w:bodyDiv w:val="1"/>
      <w:marLeft w:val="0"/>
      <w:marRight w:val="0"/>
      <w:marTop w:val="0"/>
      <w:marBottom w:val="0"/>
      <w:divBdr>
        <w:top w:val="none" w:sz="0" w:space="0" w:color="auto"/>
        <w:left w:val="none" w:sz="0" w:space="0" w:color="auto"/>
        <w:bottom w:val="none" w:sz="0" w:space="0" w:color="auto"/>
        <w:right w:val="none" w:sz="0" w:space="0" w:color="auto"/>
      </w:divBdr>
    </w:div>
    <w:div w:id="559827958">
      <w:bodyDiv w:val="1"/>
      <w:marLeft w:val="0"/>
      <w:marRight w:val="0"/>
      <w:marTop w:val="0"/>
      <w:marBottom w:val="0"/>
      <w:divBdr>
        <w:top w:val="none" w:sz="0" w:space="0" w:color="auto"/>
        <w:left w:val="none" w:sz="0" w:space="0" w:color="auto"/>
        <w:bottom w:val="none" w:sz="0" w:space="0" w:color="auto"/>
        <w:right w:val="none" w:sz="0" w:space="0" w:color="auto"/>
      </w:divBdr>
    </w:div>
    <w:div w:id="559899776">
      <w:bodyDiv w:val="1"/>
      <w:marLeft w:val="0"/>
      <w:marRight w:val="0"/>
      <w:marTop w:val="0"/>
      <w:marBottom w:val="0"/>
      <w:divBdr>
        <w:top w:val="none" w:sz="0" w:space="0" w:color="auto"/>
        <w:left w:val="none" w:sz="0" w:space="0" w:color="auto"/>
        <w:bottom w:val="none" w:sz="0" w:space="0" w:color="auto"/>
        <w:right w:val="none" w:sz="0" w:space="0" w:color="auto"/>
      </w:divBdr>
    </w:div>
    <w:div w:id="559903784">
      <w:bodyDiv w:val="1"/>
      <w:marLeft w:val="0"/>
      <w:marRight w:val="0"/>
      <w:marTop w:val="0"/>
      <w:marBottom w:val="0"/>
      <w:divBdr>
        <w:top w:val="none" w:sz="0" w:space="0" w:color="auto"/>
        <w:left w:val="none" w:sz="0" w:space="0" w:color="auto"/>
        <w:bottom w:val="none" w:sz="0" w:space="0" w:color="auto"/>
        <w:right w:val="none" w:sz="0" w:space="0" w:color="auto"/>
      </w:divBdr>
    </w:div>
    <w:div w:id="560016256">
      <w:bodyDiv w:val="1"/>
      <w:marLeft w:val="0"/>
      <w:marRight w:val="0"/>
      <w:marTop w:val="0"/>
      <w:marBottom w:val="0"/>
      <w:divBdr>
        <w:top w:val="none" w:sz="0" w:space="0" w:color="auto"/>
        <w:left w:val="none" w:sz="0" w:space="0" w:color="auto"/>
        <w:bottom w:val="none" w:sz="0" w:space="0" w:color="auto"/>
        <w:right w:val="none" w:sz="0" w:space="0" w:color="auto"/>
      </w:divBdr>
    </w:div>
    <w:div w:id="560139051">
      <w:bodyDiv w:val="1"/>
      <w:marLeft w:val="0"/>
      <w:marRight w:val="0"/>
      <w:marTop w:val="0"/>
      <w:marBottom w:val="0"/>
      <w:divBdr>
        <w:top w:val="none" w:sz="0" w:space="0" w:color="auto"/>
        <w:left w:val="none" w:sz="0" w:space="0" w:color="auto"/>
        <w:bottom w:val="none" w:sz="0" w:space="0" w:color="auto"/>
        <w:right w:val="none" w:sz="0" w:space="0" w:color="auto"/>
      </w:divBdr>
    </w:div>
    <w:div w:id="560143035">
      <w:bodyDiv w:val="1"/>
      <w:marLeft w:val="0"/>
      <w:marRight w:val="0"/>
      <w:marTop w:val="0"/>
      <w:marBottom w:val="0"/>
      <w:divBdr>
        <w:top w:val="none" w:sz="0" w:space="0" w:color="auto"/>
        <w:left w:val="none" w:sz="0" w:space="0" w:color="auto"/>
        <w:bottom w:val="none" w:sz="0" w:space="0" w:color="auto"/>
        <w:right w:val="none" w:sz="0" w:space="0" w:color="auto"/>
      </w:divBdr>
    </w:div>
    <w:div w:id="560293976">
      <w:bodyDiv w:val="1"/>
      <w:marLeft w:val="0"/>
      <w:marRight w:val="0"/>
      <w:marTop w:val="0"/>
      <w:marBottom w:val="0"/>
      <w:divBdr>
        <w:top w:val="none" w:sz="0" w:space="0" w:color="auto"/>
        <w:left w:val="none" w:sz="0" w:space="0" w:color="auto"/>
        <w:bottom w:val="none" w:sz="0" w:space="0" w:color="auto"/>
        <w:right w:val="none" w:sz="0" w:space="0" w:color="auto"/>
      </w:divBdr>
    </w:div>
    <w:div w:id="560404058">
      <w:bodyDiv w:val="1"/>
      <w:marLeft w:val="0"/>
      <w:marRight w:val="0"/>
      <w:marTop w:val="0"/>
      <w:marBottom w:val="0"/>
      <w:divBdr>
        <w:top w:val="none" w:sz="0" w:space="0" w:color="auto"/>
        <w:left w:val="none" w:sz="0" w:space="0" w:color="auto"/>
        <w:bottom w:val="none" w:sz="0" w:space="0" w:color="auto"/>
        <w:right w:val="none" w:sz="0" w:space="0" w:color="auto"/>
      </w:divBdr>
    </w:div>
    <w:div w:id="560408578">
      <w:bodyDiv w:val="1"/>
      <w:marLeft w:val="0"/>
      <w:marRight w:val="0"/>
      <w:marTop w:val="0"/>
      <w:marBottom w:val="0"/>
      <w:divBdr>
        <w:top w:val="none" w:sz="0" w:space="0" w:color="auto"/>
        <w:left w:val="none" w:sz="0" w:space="0" w:color="auto"/>
        <w:bottom w:val="none" w:sz="0" w:space="0" w:color="auto"/>
        <w:right w:val="none" w:sz="0" w:space="0" w:color="auto"/>
      </w:divBdr>
    </w:div>
    <w:div w:id="560485939">
      <w:bodyDiv w:val="1"/>
      <w:marLeft w:val="0"/>
      <w:marRight w:val="0"/>
      <w:marTop w:val="0"/>
      <w:marBottom w:val="0"/>
      <w:divBdr>
        <w:top w:val="none" w:sz="0" w:space="0" w:color="auto"/>
        <w:left w:val="none" w:sz="0" w:space="0" w:color="auto"/>
        <w:bottom w:val="none" w:sz="0" w:space="0" w:color="auto"/>
        <w:right w:val="none" w:sz="0" w:space="0" w:color="auto"/>
      </w:divBdr>
    </w:div>
    <w:div w:id="560747811">
      <w:bodyDiv w:val="1"/>
      <w:marLeft w:val="0"/>
      <w:marRight w:val="0"/>
      <w:marTop w:val="0"/>
      <w:marBottom w:val="0"/>
      <w:divBdr>
        <w:top w:val="none" w:sz="0" w:space="0" w:color="auto"/>
        <w:left w:val="none" w:sz="0" w:space="0" w:color="auto"/>
        <w:bottom w:val="none" w:sz="0" w:space="0" w:color="auto"/>
        <w:right w:val="none" w:sz="0" w:space="0" w:color="auto"/>
      </w:divBdr>
    </w:div>
    <w:div w:id="560748854">
      <w:bodyDiv w:val="1"/>
      <w:marLeft w:val="0"/>
      <w:marRight w:val="0"/>
      <w:marTop w:val="0"/>
      <w:marBottom w:val="0"/>
      <w:divBdr>
        <w:top w:val="none" w:sz="0" w:space="0" w:color="auto"/>
        <w:left w:val="none" w:sz="0" w:space="0" w:color="auto"/>
        <w:bottom w:val="none" w:sz="0" w:space="0" w:color="auto"/>
        <w:right w:val="none" w:sz="0" w:space="0" w:color="auto"/>
      </w:divBdr>
    </w:div>
    <w:div w:id="560750843">
      <w:bodyDiv w:val="1"/>
      <w:marLeft w:val="0"/>
      <w:marRight w:val="0"/>
      <w:marTop w:val="0"/>
      <w:marBottom w:val="0"/>
      <w:divBdr>
        <w:top w:val="none" w:sz="0" w:space="0" w:color="auto"/>
        <w:left w:val="none" w:sz="0" w:space="0" w:color="auto"/>
        <w:bottom w:val="none" w:sz="0" w:space="0" w:color="auto"/>
        <w:right w:val="none" w:sz="0" w:space="0" w:color="auto"/>
      </w:divBdr>
    </w:div>
    <w:div w:id="560794315">
      <w:bodyDiv w:val="1"/>
      <w:marLeft w:val="0"/>
      <w:marRight w:val="0"/>
      <w:marTop w:val="0"/>
      <w:marBottom w:val="0"/>
      <w:divBdr>
        <w:top w:val="none" w:sz="0" w:space="0" w:color="auto"/>
        <w:left w:val="none" w:sz="0" w:space="0" w:color="auto"/>
        <w:bottom w:val="none" w:sz="0" w:space="0" w:color="auto"/>
        <w:right w:val="none" w:sz="0" w:space="0" w:color="auto"/>
      </w:divBdr>
    </w:div>
    <w:div w:id="560796953">
      <w:bodyDiv w:val="1"/>
      <w:marLeft w:val="0"/>
      <w:marRight w:val="0"/>
      <w:marTop w:val="0"/>
      <w:marBottom w:val="0"/>
      <w:divBdr>
        <w:top w:val="none" w:sz="0" w:space="0" w:color="auto"/>
        <w:left w:val="none" w:sz="0" w:space="0" w:color="auto"/>
        <w:bottom w:val="none" w:sz="0" w:space="0" w:color="auto"/>
        <w:right w:val="none" w:sz="0" w:space="0" w:color="auto"/>
      </w:divBdr>
    </w:div>
    <w:div w:id="560822415">
      <w:bodyDiv w:val="1"/>
      <w:marLeft w:val="0"/>
      <w:marRight w:val="0"/>
      <w:marTop w:val="0"/>
      <w:marBottom w:val="0"/>
      <w:divBdr>
        <w:top w:val="none" w:sz="0" w:space="0" w:color="auto"/>
        <w:left w:val="none" w:sz="0" w:space="0" w:color="auto"/>
        <w:bottom w:val="none" w:sz="0" w:space="0" w:color="auto"/>
        <w:right w:val="none" w:sz="0" w:space="0" w:color="auto"/>
      </w:divBdr>
    </w:div>
    <w:div w:id="561059255">
      <w:bodyDiv w:val="1"/>
      <w:marLeft w:val="0"/>
      <w:marRight w:val="0"/>
      <w:marTop w:val="0"/>
      <w:marBottom w:val="0"/>
      <w:divBdr>
        <w:top w:val="none" w:sz="0" w:space="0" w:color="auto"/>
        <w:left w:val="none" w:sz="0" w:space="0" w:color="auto"/>
        <w:bottom w:val="none" w:sz="0" w:space="0" w:color="auto"/>
        <w:right w:val="none" w:sz="0" w:space="0" w:color="auto"/>
      </w:divBdr>
    </w:div>
    <w:div w:id="561060471">
      <w:bodyDiv w:val="1"/>
      <w:marLeft w:val="0"/>
      <w:marRight w:val="0"/>
      <w:marTop w:val="0"/>
      <w:marBottom w:val="0"/>
      <w:divBdr>
        <w:top w:val="none" w:sz="0" w:space="0" w:color="auto"/>
        <w:left w:val="none" w:sz="0" w:space="0" w:color="auto"/>
        <w:bottom w:val="none" w:sz="0" w:space="0" w:color="auto"/>
        <w:right w:val="none" w:sz="0" w:space="0" w:color="auto"/>
      </w:divBdr>
    </w:div>
    <w:div w:id="561066746">
      <w:bodyDiv w:val="1"/>
      <w:marLeft w:val="0"/>
      <w:marRight w:val="0"/>
      <w:marTop w:val="0"/>
      <w:marBottom w:val="0"/>
      <w:divBdr>
        <w:top w:val="none" w:sz="0" w:space="0" w:color="auto"/>
        <w:left w:val="none" w:sz="0" w:space="0" w:color="auto"/>
        <w:bottom w:val="none" w:sz="0" w:space="0" w:color="auto"/>
        <w:right w:val="none" w:sz="0" w:space="0" w:color="auto"/>
      </w:divBdr>
    </w:div>
    <w:div w:id="561140972">
      <w:bodyDiv w:val="1"/>
      <w:marLeft w:val="0"/>
      <w:marRight w:val="0"/>
      <w:marTop w:val="0"/>
      <w:marBottom w:val="0"/>
      <w:divBdr>
        <w:top w:val="none" w:sz="0" w:space="0" w:color="auto"/>
        <w:left w:val="none" w:sz="0" w:space="0" w:color="auto"/>
        <w:bottom w:val="none" w:sz="0" w:space="0" w:color="auto"/>
        <w:right w:val="none" w:sz="0" w:space="0" w:color="auto"/>
      </w:divBdr>
    </w:div>
    <w:div w:id="561141009">
      <w:bodyDiv w:val="1"/>
      <w:marLeft w:val="0"/>
      <w:marRight w:val="0"/>
      <w:marTop w:val="0"/>
      <w:marBottom w:val="0"/>
      <w:divBdr>
        <w:top w:val="none" w:sz="0" w:space="0" w:color="auto"/>
        <w:left w:val="none" w:sz="0" w:space="0" w:color="auto"/>
        <w:bottom w:val="none" w:sz="0" w:space="0" w:color="auto"/>
        <w:right w:val="none" w:sz="0" w:space="0" w:color="auto"/>
      </w:divBdr>
    </w:div>
    <w:div w:id="561209659">
      <w:bodyDiv w:val="1"/>
      <w:marLeft w:val="0"/>
      <w:marRight w:val="0"/>
      <w:marTop w:val="0"/>
      <w:marBottom w:val="0"/>
      <w:divBdr>
        <w:top w:val="none" w:sz="0" w:space="0" w:color="auto"/>
        <w:left w:val="none" w:sz="0" w:space="0" w:color="auto"/>
        <w:bottom w:val="none" w:sz="0" w:space="0" w:color="auto"/>
        <w:right w:val="none" w:sz="0" w:space="0" w:color="auto"/>
      </w:divBdr>
    </w:div>
    <w:div w:id="561211273">
      <w:bodyDiv w:val="1"/>
      <w:marLeft w:val="0"/>
      <w:marRight w:val="0"/>
      <w:marTop w:val="0"/>
      <w:marBottom w:val="0"/>
      <w:divBdr>
        <w:top w:val="none" w:sz="0" w:space="0" w:color="auto"/>
        <w:left w:val="none" w:sz="0" w:space="0" w:color="auto"/>
        <w:bottom w:val="none" w:sz="0" w:space="0" w:color="auto"/>
        <w:right w:val="none" w:sz="0" w:space="0" w:color="auto"/>
      </w:divBdr>
    </w:div>
    <w:div w:id="561251690">
      <w:bodyDiv w:val="1"/>
      <w:marLeft w:val="0"/>
      <w:marRight w:val="0"/>
      <w:marTop w:val="0"/>
      <w:marBottom w:val="0"/>
      <w:divBdr>
        <w:top w:val="none" w:sz="0" w:space="0" w:color="auto"/>
        <w:left w:val="none" w:sz="0" w:space="0" w:color="auto"/>
        <w:bottom w:val="none" w:sz="0" w:space="0" w:color="auto"/>
        <w:right w:val="none" w:sz="0" w:space="0" w:color="auto"/>
      </w:divBdr>
    </w:div>
    <w:div w:id="561527449">
      <w:bodyDiv w:val="1"/>
      <w:marLeft w:val="0"/>
      <w:marRight w:val="0"/>
      <w:marTop w:val="0"/>
      <w:marBottom w:val="0"/>
      <w:divBdr>
        <w:top w:val="none" w:sz="0" w:space="0" w:color="auto"/>
        <w:left w:val="none" w:sz="0" w:space="0" w:color="auto"/>
        <w:bottom w:val="none" w:sz="0" w:space="0" w:color="auto"/>
        <w:right w:val="none" w:sz="0" w:space="0" w:color="auto"/>
      </w:divBdr>
    </w:div>
    <w:div w:id="561527487">
      <w:bodyDiv w:val="1"/>
      <w:marLeft w:val="0"/>
      <w:marRight w:val="0"/>
      <w:marTop w:val="0"/>
      <w:marBottom w:val="0"/>
      <w:divBdr>
        <w:top w:val="none" w:sz="0" w:space="0" w:color="auto"/>
        <w:left w:val="none" w:sz="0" w:space="0" w:color="auto"/>
        <w:bottom w:val="none" w:sz="0" w:space="0" w:color="auto"/>
        <w:right w:val="none" w:sz="0" w:space="0" w:color="auto"/>
      </w:divBdr>
    </w:div>
    <w:div w:id="561644389">
      <w:bodyDiv w:val="1"/>
      <w:marLeft w:val="0"/>
      <w:marRight w:val="0"/>
      <w:marTop w:val="0"/>
      <w:marBottom w:val="0"/>
      <w:divBdr>
        <w:top w:val="none" w:sz="0" w:space="0" w:color="auto"/>
        <w:left w:val="none" w:sz="0" w:space="0" w:color="auto"/>
        <w:bottom w:val="none" w:sz="0" w:space="0" w:color="auto"/>
        <w:right w:val="none" w:sz="0" w:space="0" w:color="auto"/>
      </w:divBdr>
    </w:div>
    <w:div w:id="561793275">
      <w:bodyDiv w:val="1"/>
      <w:marLeft w:val="0"/>
      <w:marRight w:val="0"/>
      <w:marTop w:val="0"/>
      <w:marBottom w:val="0"/>
      <w:divBdr>
        <w:top w:val="none" w:sz="0" w:space="0" w:color="auto"/>
        <w:left w:val="none" w:sz="0" w:space="0" w:color="auto"/>
        <w:bottom w:val="none" w:sz="0" w:space="0" w:color="auto"/>
        <w:right w:val="none" w:sz="0" w:space="0" w:color="auto"/>
      </w:divBdr>
    </w:div>
    <w:div w:id="561793610">
      <w:bodyDiv w:val="1"/>
      <w:marLeft w:val="0"/>
      <w:marRight w:val="0"/>
      <w:marTop w:val="0"/>
      <w:marBottom w:val="0"/>
      <w:divBdr>
        <w:top w:val="none" w:sz="0" w:space="0" w:color="auto"/>
        <w:left w:val="none" w:sz="0" w:space="0" w:color="auto"/>
        <w:bottom w:val="none" w:sz="0" w:space="0" w:color="auto"/>
        <w:right w:val="none" w:sz="0" w:space="0" w:color="auto"/>
      </w:divBdr>
    </w:div>
    <w:div w:id="561840793">
      <w:bodyDiv w:val="1"/>
      <w:marLeft w:val="0"/>
      <w:marRight w:val="0"/>
      <w:marTop w:val="0"/>
      <w:marBottom w:val="0"/>
      <w:divBdr>
        <w:top w:val="none" w:sz="0" w:space="0" w:color="auto"/>
        <w:left w:val="none" w:sz="0" w:space="0" w:color="auto"/>
        <w:bottom w:val="none" w:sz="0" w:space="0" w:color="auto"/>
        <w:right w:val="none" w:sz="0" w:space="0" w:color="auto"/>
      </w:divBdr>
    </w:div>
    <w:div w:id="561872888">
      <w:bodyDiv w:val="1"/>
      <w:marLeft w:val="0"/>
      <w:marRight w:val="0"/>
      <w:marTop w:val="0"/>
      <w:marBottom w:val="0"/>
      <w:divBdr>
        <w:top w:val="none" w:sz="0" w:space="0" w:color="auto"/>
        <w:left w:val="none" w:sz="0" w:space="0" w:color="auto"/>
        <w:bottom w:val="none" w:sz="0" w:space="0" w:color="auto"/>
        <w:right w:val="none" w:sz="0" w:space="0" w:color="auto"/>
      </w:divBdr>
    </w:div>
    <w:div w:id="561982180">
      <w:bodyDiv w:val="1"/>
      <w:marLeft w:val="0"/>
      <w:marRight w:val="0"/>
      <w:marTop w:val="0"/>
      <w:marBottom w:val="0"/>
      <w:divBdr>
        <w:top w:val="none" w:sz="0" w:space="0" w:color="auto"/>
        <w:left w:val="none" w:sz="0" w:space="0" w:color="auto"/>
        <w:bottom w:val="none" w:sz="0" w:space="0" w:color="auto"/>
        <w:right w:val="none" w:sz="0" w:space="0" w:color="auto"/>
      </w:divBdr>
    </w:div>
    <w:div w:id="561982385">
      <w:bodyDiv w:val="1"/>
      <w:marLeft w:val="0"/>
      <w:marRight w:val="0"/>
      <w:marTop w:val="0"/>
      <w:marBottom w:val="0"/>
      <w:divBdr>
        <w:top w:val="none" w:sz="0" w:space="0" w:color="auto"/>
        <w:left w:val="none" w:sz="0" w:space="0" w:color="auto"/>
        <w:bottom w:val="none" w:sz="0" w:space="0" w:color="auto"/>
        <w:right w:val="none" w:sz="0" w:space="0" w:color="auto"/>
      </w:divBdr>
    </w:div>
    <w:div w:id="561982490">
      <w:bodyDiv w:val="1"/>
      <w:marLeft w:val="0"/>
      <w:marRight w:val="0"/>
      <w:marTop w:val="0"/>
      <w:marBottom w:val="0"/>
      <w:divBdr>
        <w:top w:val="none" w:sz="0" w:space="0" w:color="auto"/>
        <w:left w:val="none" w:sz="0" w:space="0" w:color="auto"/>
        <w:bottom w:val="none" w:sz="0" w:space="0" w:color="auto"/>
        <w:right w:val="none" w:sz="0" w:space="0" w:color="auto"/>
      </w:divBdr>
    </w:div>
    <w:div w:id="561985986">
      <w:bodyDiv w:val="1"/>
      <w:marLeft w:val="0"/>
      <w:marRight w:val="0"/>
      <w:marTop w:val="0"/>
      <w:marBottom w:val="0"/>
      <w:divBdr>
        <w:top w:val="none" w:sz="0" w:space="0" w:color="auto"/>
        <w:left w:val="none" w:sz="0" w:space="0" w:color="auto"/>
        <w:bottom w:val="none" w:sz="0" w:space="0" w:color="auto"/>
        <w:right w:val="none" w:sz="0" w:space="0" w:color="auto"/>
      </w:divBdr>
    </w:div>
    <w:div w:id="561989760">
      <w:bodyDiv w:val="1"/>
      <w:marLeft w:val="0"/>
      <w:marRight w:val="0"/>
      <w:marTop w:val="0"/>
      <w:marBottom w:val="0"/>
      <w:divBdr>
        <w:top w:val="none" w:sz="0" w:space="0" w:color="auto"/>
        <w:left w:val="none" w:sz="0" w:space="0" w:color="auto"/>
        <w:bottom w:val="none" w:sz="0" w:space="0" w:color="auto"/>
        <w:right w:val="none" w:sz="0" w:space="0" w:color="auto"/>
      </w:divBdr>
    </w:div>
    <w:div w:id="561991656">
      <w:bodyDiv w:val="1"/>
      <w:marLeft w:val="0"/>
      <w:marRight w:val="0"/>
      <w:marTop w:val="0"/>
      <w:marBottom w:val="0"/>
      <w:divBdr>
        <w:top w:val="none" w:sz="0" w:space="0" w:color="auto"/>
        <w:left w:val="none" w:sz="0" w:space="0" w:color="auto"/>
        <w:bottom w:val="none" w:sz="0" w:space="0" w:color="auto"/>
        <w:right w:val="none" w:sz="0" w:space="0" w:color="auto"/>
      </w:divBdr>
    </w:div>
    <w:div w:id="562061450">
      <w:bodyDiv w:val="1"/>
      <w:marLeft w:val="0"/>
      <w:marRight w:val="0"/>
      <w:marTop w:val="0"/>
      <w:marBottom w:val="0"/>
      <w:divBdr>
        <w:top w:val="none" w:sz="0" w:space="0" w:color="auto"/>
        <w:left w:val="none" w:sz="0" w:space="0" w:color="auto"/>
        <w:bottom w:val="none" w:sz="0" w:space="0" w:color="auto"/>
        <w:right w:val="none" w:sz="0" w:space="0" w:color="auto"/>
      </w:divBdr>
    </w:div>
    <w:div w:id="562178149">
      <w:bodyDiv w:val="1"/>
      <w:marLeft w:val="0"/>
      <w:marRight w:val="0"/>
      <w:marTop w:val="0"/>
      <w:marBottom w:val="0"/>
      <w:divBdr>
        <w:top w:val="none" w:sz="0" w:space="0" w:color="auto"/>
        <w:left w:val="none" w:sz="0" w:space="0" w:color="auto"/>
        <w:bottom w:val="none" w:sz="0" w:space="0" w:color="auto"/>
        <w:right w:val="none" w:sz="0" w:space="0" w:color="auto"/>
      </w:divBdr>
    </w:div>
    <w:div w:id="562373887">
      <w:bodyDiv w:val="1"/>
      <w:marLeft w:val="0"/>
      <w:marRight w:val="0"/>
      <w:marTop w:val="0"/>
      <w:marBottom w:val="0"/>
      <w:divBdr>
        <w:top w:val="none" w:sz="0" w:space="0" w:color="auto"/>
        <w:left w:val="none" w:sz="0" w:space="0" w:color="auto"/>
        <w:bottom w:val="none" w:sz="0" w:space="0" w:color="auto"/>
        <w:right w:val="none" w:sz="0" w:space="0" w:color="auto"/>
      </w:divBdr>
    </w:div>
    <w:div w:id="562377089">
      <w:bodyDiv w:val="1"/>
      <w:marLeft w:val="0"/>
      <w:marRight w:val="0"/>
      <w:marTop w:val="0"/>
      <w:marBottom w:val="0"/>
      <w:divBdr>
        <w:top w:val="none" w:sz="0" w:space="0" w:color="auto"/>
        <w:left w:val="none" w:sz="0" w:space="0" w:color="auto"/>
        <w:bottom w:val="none" w:sz="0" w:space="0" w:color="auto"/>
        <w:right w:val="none" w:sz="0" w:space="0" w:color="auto"/>
      </w:divBdr>
    </w:div>
    <w:div w:id="562447619">
      <w:bodyDiv w:val="1"/>
      <w:marLeft w:val="0"/>
      <w:marRight w:val="0"/>
      <w:marTop w:val="0"/>
      <w:marBottom w:val="0"/>
      <w:divBdr>
        <w:top w:val="none" w:sz="0" w:space="0" w:color="auto"/>
        <w:left w:val="none" w:sz="0" w:space="0" w:color="auto"/>
        <w:bottom w:val="none" w:sz="0" w:space="0" w:color="auto"/>
        <w:right w:val="none" w:sz="0" w:space="0" w:color="auto"/>
      </w:divBdr>
    </w:div>
    <w:div w:id="562448794">
      <w:bodyDiv w:val="1"/>
      <w:marLeft w:val="0"/>
      <w:marRight w:val="0"/>
      <w:marTop w:val="0"/>
      <w:marBottom w:val="0"/>
      <w:divBdr>
        <w:top w:val="none" w:sz="0" w:space="0" w:color="auto"/>
        <w:left w:val="none" w:sz="0" w:space="0" w:color="auto"/>
        <w:bottom w:val="none" w:sz="0" w:space="0" w:color="auto"/>
        <w:right w:val="none" w:sz="0" w:space="0" w:color="auto"/>
      </w:divBdr>
    </w:div>
    <w:div w:id="562496175">
      <w:bodyDiv w:val="1"/>
      <w:marLeft w:val="0"/>
      <w:marRight w:val="0"/>
      <w:marTop w:val="0"/>
      <w:marBottom w:val="0"/>
      <w:divBdr>
        <w:top w:val="none" w:sz="0" w:space="0" w:color="auto"/>
        <w:left w:val="none" w:sz="0" w:space="0" w:color="auto"/>
        <w:bottom w:val="none" w:sz="0" w:space="0" w:color="auto"/>
        <w:right w:val="none" w:sz="0" w:space="0" w:color="auto"/>
      </w:divBdr>
    </w:div>
    <w:div w:id="562637904">
      <w:bodyDiv w:val="1"/>
      <w:marLeft w:val="0"/>
      <w:marRight w:val="0"/>
      <w:marTop w:val="0"/>
      <w:marBottom w:val="0"/>
      <w:divBdr>
        <w:top w:val="none" w:sz="0" w:space="0" w:color="auto"/>
        <w:left w:val="none" w:sz="0" w:space="0" w:color="auto"/>
        <w:bottom w:val="none" w:sz="0" w:space="0" w:color="auto"/>
        <w:right w:val="none" w:sz="0" w:space="0" w:color="auto"/>
      </w:divBdr>
    </w:div>
    <w:div w:id="562713679">
      <w:bodyDiv w:val="1"/>
      <w:marLeft w:val="0"/>
      <w:marRight w:val="0"/>
      <w:marTop w:val="0"/>
      <w:marBottom w:val="0"/>
      <w:divBdr>
        <w:top w:val="none" w:sz="0" w:space="0" w:color="auto"/>
        <w:left w:val="none" w:sz="0" w:space="0" w:color="auto"/>
        <w:bottom w:val="none" w:sz="0" w:space="0" w:color="auto"/>
        <w:right w:val="none" w:sz="0" w:space="0" w:color="auto"/>
      </w:divBdr>
    </w:div>
    <w:div w:id="562759243">
      <w:bodyDiv w:val="1"/>
      <w:marLeft w:val="0"/>
      <w:marRight w:val="0"/>
      <w:marTop w:val="0"/>
      <w:marBottom w:val="0"/>
      <w:divBdr>
        <w:top w:val="none" w:sz="0" w:space="0" w:color="auto"/>
        <w:left w:val="none" w:sz="0" w:space="0" w:color="auto"/>
        <w:bottom w:val="none" w:sz="0" w:space="0" w:color="auto"/>
        <w:right w:val="none" w:sz="0" w:space="0" w:color="auto"/>
      </w:divBdr>
    </w:div>
    <w:div w:id="562985805">
      <w:bodyDiv w:val="1"/>
      <w:marLeft w:val="0"/>
      <w:marRight w:val="0"/>
      <w:marTop w:val="0"/>
      <w:marBottom w:val="0"/>
      <w:divBdr>
        <w:top w:val="none" w:sz="0" w:space="0" w:color="auto"/>
        <w:left w:val="none" w:sz="0" w:space="0" w:color="auto"/>
        <w:bottom w:val="none" w:sz="0" w:space="0" w:color="auto"/>
        <w:right w:val="none" w:sz="0" w:space="0" w:color="auto"/>
      </w:divBdr>
    </w:div>
    <w:div w:id="563027716">
      <w:bodyDiv w:val="1"/>
      <w:marLeft w:val="0"/>
      <w:marRight w:val="0"/>
      <w:marTop w:val="0"/>
      <w:marBottom w:val="0"/>
      <w:divBdr>
        <w:top w:val="none" w:sz="0" w:space="0" w:color="auto"/>
        <w:left w:val="none" w:sz="0" w:space="0" w:color="auto"/>
        <w:bottom w:val="none" w:sz="0" w:space="0" w:color="auto"/>
        <w:right w:val="none" w:sz="0" w:space="0" w:color="auto"/>
      </w:divBdr>
    </w:div>
    <w:div w:id="563030139">
      <w:bodyDiv w:val="1"/>
      <w:marLeft w:val="0"/>
      <w:marRight w:val="0"/>
      <w:marTop w:val="0"/>
      <w:marBottom w:val="0"/>
      <w:divBdr>
        <w:top w:val="none" w:sz="0" w:space="0" w:color="auto"/>
        <w:left w:val="none" w:sz="0" w:space="0" w:color="auto"/>
        <w:bottom w:val="none" w:sz="0" w:space="0" w:color="auto"/>
        <w:right w:val="none" w:sz="0" w:space="0" w:color="auto"/>
      </w:divBdr>
    </w:div>
    <w:div w:id="563103059">
      <w:bodyDiv w:val="1"/>
      <w:marLeft w:val="0"/>
      <w:marRight w:val="0"/>
      <w:marTop w:val="0"/>
      <w:marBottom w:val="0"/>
      <w:divBdr>
        <w:top w:val="none" w:sz="0" w:space="0" w:color="auto"/>
        <w:left w:val="none" w:sz="0" w:space="0" w:color="auto"/>
        <w:bottom w:val="none" w:sz="0" w:space="0" w:color="auto"/>
        <w:right w:val="none" w:sz="0" w:space="0" w:color="auto"/>
      </w:divBdr>
    </w:div>
    <w:div w:id="563221250">
      <w:bodyDiv w:val="1"/>
      <w:marLeft w:val="0"/>
      <w:marRight w:val="0"/>
      <w:marTop w:val="0"/>
      <w:marBottom w:val="0"/>
      <w:divBdr>
        <w:top w:val="none" w:sz="0" w:space="0" w:color="auto"/>
        <w:left w:val="none" w:sz="0" w:space="0" w:color="auto"/>
        <w:bottom w:val="none" w:sz="0" w:space="0" w:color="auto"/>
        <w:right w:val="none" w:sz="0" w:space="0" w:color="auto"/>
      </w:divBdr>
    </w:div>
    <w:div w:id="563224580">
      <w:bodyDiv w:val="1"/>
      <w:marLeft w:val="0"/>
      <w:marRight w:val="0"/>
      <w:marTop w:val="0"/>
      <w:marBottom w:val="0"/>
      <w:divBdr>
        <w:top w:val="none" w:sz="0" w:space="0" w:color="auto"/>
        <w:left w:val="none" w:sz="0" w:space="0" w:color="auto"/>
        <w:bottom w:val="none" w:sz="0" w:space="0" w:color="auto"/>
        <w:right w:val="none" w:sz="0" w:space="0" w:color="auto"/>
      </w:divBdr>
    </w:div>
    <w:div w:id="563298537">
      <w:bodyDiv w:val="1"/>
      <w:marLeft w:val="0"/>
      <w:marRight w:val="0"/>
      <w:marTop w:val="0"/>
      <w:marBottom w:val="0"/>
      <w:divBdr>
        <w:top w:val="none" w:sz="0" w:space="0" w:color="auto"/>
        <w:left w:val="none" w:sz="0" w:space="0" w:color="auto"/>
        <w:bottom w:val="none" w:sz="0" w:space="0" w:color="auto"/>
        <w:right w:val="none" w:sz="0" w:space="0" w:color="auto"/>
      </w:divBdr>
    </w:div>
    <w:div w:id="563610124">
      <w:bodyDiv w:val="1"/>
      <w:marLeft w:val="0"/>
      <w:marRight w:val="0"/>
      <w:marTop w:val="0"/>
      <w:marBottom w:val="0"/>
      <w:divBdr>
        <w:top w:val="none" w:sz="0" w:space="0" w:color="auto"/>
        <w:left w:val="none" w:sz="0" w:space="0" w:color="auto"/>
        <w:bottom w:val="none" w:sz="0" w:space="0" w:color="auto"/>
        <w:right w:val="none" w:sz="0" w:space="0" w:color="auto"/>
      </w:divBdr>
    </w:div>
    <w:div w:id="563638486">
      <w:bodyDiv w:val="1"/>
      <w:marLeft w:val="0"/>
      <w:marRight w:val="0"/>
      <w:marTop w:val="0"/>
      <w:marBottom w:val="0"/>
      <w:divBdr>
        <w:top w:val="none" w:sz="0" w:space="0" w:color="auto"/>
        <w:left w:val="none" w:sz="0" w:space="0" w:color="auto"/>
        <w:bottom w:val="none" w:sz="0" w:space="0" w:color="auto"/>
        <w:right w:val="none" w:sz="0" w:space="0" w:color="auto"/>
      </w:divBdr>
    </w:div>
    <w:div w:id="563640673">
      <w:bodyDiv w:val="1"/>
      <w:marLeft w:val="0"/>
      <w:marRight w:val="0"/>
      <w:marTop w:val="0"/>
      <w:marBottom w:val="0"/>
      <w:divBdr>
        <w:top w:val="none" w:sz="0" w:space="0" w:color="auto"/>
        <w:left w:val="none" w:sz="0" w:space="0" w:color="auto"/>
        <w:bottom w:val="none" w:sz="0" w:space="0" w:color="auto"/>
        <w:right w:val="none" w:sz="0" w:space="0" w:color="auto"/>
      </w:divBdr>
    </w:div>
    <w:div w:id="563760793">
      <w:bodyDiv w:val="1"/>
      <w:marLeft w:val="0"/>
      <w:marRight w:val="0"/>
      <w:marTop w:val="0"/>
      <w:marBottom w:val="0"/>
      <w:divBdr>
        <w:top w:val="none" w:sz="0" w:space="0" w:color="auto"/>
        <w:left w:val="none" w:sz="0" w:space="0" w:color="auto"/>
        <w:bottom w:val="none" w:sz="0" w:space="0" w:color="auto"/>
        <w:right w:val="none" w:sz="0" w:space="0" w:color="auto"/>
      </w:divBdr>
    </w:div>
    <w:div w:id="563763948">
      <w:bodyDiv w:val="1"/>
      <w:marLeft w:val="0"/>
      <w:marRight w:val="0"/>
      <w:marTop w:val="0"/>
      <w:marBottom w:val="0"/>
      <w:divBdr>
        <w:top w:val="none" w:sz="0" w:space="0" w:color="auto"/>
        <w:left w:val="none" w:sz="0" w:space="0" w:color="auto"/>
        <w:bottom w:val="none" w:sz="0" w:space="0" w:color="auto"/>
        <w:right w:val="none" w:sz="0" w:space="0" w:color="auto"/>
      </w:divBdr>
    </w:div>
    <w:div w:id="563806436">
      <w:bodyDiv w:val="1"/>
      <w:marLeft w:val="0"/>
      <w:marRight w:val="0"/>
      <w:marTop w:val="0"/>
      <w:marBottom w:val="0"/>
      <w:divBdr>
        <w:top w:val="none" w:sz="0" w:space="0" w:color="auto"/>
        <w:left w:val="none" w:sz="0" w:space="0" w:color="auto"/>
        <w:bottom w:val="none" w:sz="0" w:space="0" w:color="auto"/>
        <w:right w:val="none" w:sz="0" w:space="0" w:color="auto"/>
      </w:divBdr>
    </w:div>
    <w:div w:id="563831377">
      <w:bodyDiv w:val="1"/>
      <w:marLeft w:val="0"/>
      <w:marRight w:val="0"/>
      <w:marTop w:val="0"/>
      <w:marBottom w:val="0"/>
      <w:divBdr>
        <w:top w:val="none" w:sz="0" w:space="0" w:color="auto"/>
        <w:left w:val="none" w:sz="0" w:space="0" w:color="auto"/>
        <w:bottom w:val="none" w:sz="0" w:space="0" w:color="auto"/>
        <w:right w:val="none" w:sz="0" w:space="0" w:color="auto"/>
      </w:divBdr>
    </w:div>
    <w:div w:id="563834593">
      <w:bodyDiv w:val="1"/>
      <w:marLeft w:val="0"/>
      <w:marRight w:val="0"/>
      <w:marTop w:val="0"/>
      <w:marBottom w:val="0"/>
      <w:divBdr>
        <w:top w:val="none" w:sz="0" w:space="0" w:color="auto"/>
        <w:left w:val="none" w:sz="0" w:space="0" w:color="auto"/>
        <w:bottom w:val="none" w:sz="0" w:space="0" w:color="auto"/>
        <w:right w:val="none" w:sz="0" w:space="0" w:color="auto"/>
      </w:divBdr>
    </w:div>
    <w:div w:id="563878045">
      <w:bodyDiv w:val="1"/>
      <w:marLeft w:val="0"/>
      <w:marRight w:val="0"/>
      <w:marTop w:val="0"/>
      <w:marBottom w:val="0"/>
      <w:divBdr>
        <w:top w:val="none" w:sz="0" w:space="0" w:color="auto"/>
        <w:left w:val="none" w:sz="0" w:space="0" w:color="auto"/>
        <w:bottom w:val="none" w:sz="0" w:space="0" w:color="auto"/>
        <w:right w:val="none" w:sz="0" w:space="0" w:color="auto"/>
      </w:divBdr>
    </w:div>
    <w:div w:id="563955282">
      <w:bodyDiv w:val="1"/>
      <w:marLeft w:val="0"/>
      <w:marRight w:val="0"/>
      <w:marTop w:val="0"/>
      <w:marBottom w:val="0"/>
      <w:divBdr>
        <w:top w:val="none" w:sz="0" w:space="0" w:color="auto"/>
        <w:left w:val="none" w:sz="0" w:space="0" w:color="auto"/>
        <w:bottom w:val="none" w:sz="0" w:space="0" w:color="auto"/>
        <w:right w:val="none" w:sz="0" w:space="0" w:color="auto"/>
      </w:divBdr>
    </w:div>
    <w:div w:id="564028356">
      <w:bodyDiv w:val="1"/>
      <w:marLeft w:val="0"/>
      <w:marRight w:val="0"/>
      <w:marTop w:val="0"/>
      <w:marBottom w:val="0"/>
      <w:divBdr>
        <w:top w:val="none" w:sz="0" w:space="0" w:color="auto"/>
        <w:left w:val="none" w:sz="0" w:space="0" w:color="auto"/>
        <w:bottom w:val="none" w:sz="0" w:space="0" w:color="auto"/>
        <w:right w:val="none" w:sz="0" w:space="0" w:color="auto"/>
      </w:divBdr>
    </w:div>
    <w:div w:id="564145171">
      <w:bodyDiv w:val="1"/>
      <w:marLeft w:val="0"/>
      <w:marRight w:val="0"/>
      <w:marTop w:val="0"/>
      <w:marBottom w:val="0"/>
      <w:divBdr>
        <w:top w:val="none" w:sz="0" w:space="0" w:color="auto"/>
        <w:left w:val="none" w:sz="0" w:space="0" w:color="auto"/>
        <w:bottom w:val="none" w:sz="0" w:space="0" w:color="auto"/>
        <w:right w:val="none" w:sz="0" w:space="0" w:color="auto"/>
      </w:divBdr>
    </w:div>
    <w:div w:id="564268293">
      <w:bodyDiv w:val="1"/>
      <w:marLeft w:val="0"/>
      <w:marRight w:val="0"/>
      <w:marTop w:val="0"/>
      <w:marBottom w:val="0"/>
      <w:divBdr>
        <w:top w:val="none" w:sz="0" w:space="0" w:color="auto"/>
        <w:left w:val="none" w:sz="0" w:space="0" w:color="auto"/>
        <w:bottom w:val="none" w:sz="0" w:space="0" w:color="auto"/>
        <w:right w:val="none" w:sz="0" w:space="0" w:color="auto"/>
      </w:divBdr>
    </w:div>
    <w:div w:id="564416834">
      <w:bodyDiv w:val="1"/>
      <w:marLeft w:val="0"/>
      <w:marRight w:val="0"/>
      <w:marTop w:val="0"/>
      <w:marBottom w:val="0"/>
      <w:divBdr>
        <w:top w:val="none" w:sz="0" w:space="0" w:color="auto"/>
        <w:left w:val="none" w:sz="0" w:space="0" w:color="auto"/>
        <w:bottom w:val="none" w:sz="0" w:space="0" w:color="auto"/>
        <w:right w:val="none" w:sz="0" w:space="0" w:color="auto"/>
      </w:divBdr>
    </w:div>
    <w:div w:id="564491265">
      <w:bodyDiv w:val="1"/>
      <w:marLeft w:val="0"/>
      <w:marRight w:val="0"/>
      <w:marTop w:val="0"/>
      <w:marBottom w:val="0"/>
      <w:divBdr>
        <w:top w:val="none" w:sz="0" w:space="0" w:color="auto"/>
        <w:left w:val="none" w:sz="0" w:space="0" w:color="auto"/>
        <w:bottom w:val="none" w:sz="0" w:space="0" w:color="auto"/>
        <w:right w:val="none" w:sz="0" w:space="0" w:color="auto"/>
      </w:divBdr>
    </w:div>
    <w:div w:id="564535816">
      <w:bodyDiv w:val="1"/>
      <w:marLeft w:val="0"/>
      <w:marRight w:val="0"/>
      <w:marTop w:val="0"/>
      <w:marBottom w:val="0"/>
      <w:divBdr>
        <w:top w:val="none" w:sz="0" w:space="0" w:color="auto"/>
        <w:left w:val="none" w:sz="0" w:space="0" w:color="auto"/>
        <w:bottom w:val="none" w:sz="0" w:space="0" w:color="auto"/>
        <w:right w:val="none" w:sz="0" w:space="0" w:color="auto"/>
      </w:divBdr>
    </w:div>
    <w:div w:id="564612427">
      <w:bodyDiv w:val="1"/>
      <w:marLeft w:val="0"/>
      <w:marRight w:val="0"/>
      <w:marTop w:val="0"/>
      <w:marBottom w:val="0"/>
      <w:divBdr>
        <w:top w:val="none" w:sz="0" w:space="0" w:color="auto"/>
        <w:left w:val="none" w:sz="0" w:space="0" w:color="auto"/>
        <w:bottom w:val="none" w:sz="0" w:space="0" w:color="auto"/>
        <w:right w:val="none" w:sz="0" w:space="0" w:color="auto"/>
      </w:divBdr>
    </w:div>
    <w:div w:id="564755984">
      <w:bodyDiv w:val="1"/>
      <w:marLeft w:val="0"/>
      <w:marRight w:val="0"/>
      <w:marTop w:val="0"/>
      <w:marBottom w:val="0"/>
      <w:divBdr>
        <w:top w:val="none" w:sz="0" w:space="0" w:color="auto"/>
        <w:left w:val="none" w:sz="0" w:space="0" w:color="auto"/>
        <w:bottom w:val="none" w:sz="0" w:space="0" w:color="auto"/>
        <w:right w:val="none" w:sz="0" w:space="0" w:color="auto"/>
      </w:divBdr>
    </w:div>
    <w:div w:id="564952270">
      <w:bodyDiv w:val="1"/>
      <w:marLeft w:val="0"/>
      <w:marRight w:val="0"/>
      <w:marTop w:val="0"/>
      <w:marBottom w:val="0"/>
      <w:divBdr>
        <w:top w:val="none" w:sz="0" w:space="0" w:color="auto"/>
        <w:left w:val="none" w:sz="0" w:space="0" w:color="auto"/>
        <w:bottom w:val="none" w:sz="0" w:space="0" w:color="auto"/>
        <w:right w:val="none" w:sz="0" w:space="0" w:color="auto"/>
      </w:divBdr>
    </w:div>
    <w:div w:id="564991702">
      <w:bodyDiv w:val="1"/>
      <w:marLeft w:val="0"/>
      <w:marRight w:val="0"/>
      <w:marTop w:val="0"/>
      <w:marBottom w:val="0"/>
      <w:divBdr>
        <w:top w:val="none" w:sz="0" w:space="0" w:color="auto"/>
        <w:left w:val="none" w:sz="0" w:space="0" w:color="auto"/>
        <w:bottom w:val="none" w:sz="0" w:space="0" w:color="auto"/>
        <w:right w:val="none" w:sz="0" w:space="0" w:color="auto"/>
      </w:divBdr>
    </w:div>
    <w:div w:id="565072680">
      <w:bodyDiv w:val="1"/>
      <w:marLeft w:val="0"/>
      <w:marRight w:val="0"/>
      <w:marTop w:val="0"/>
      <w:marBottom w:val="0"/>
      <w:divBdr>
        <w:top w:val="none" w:sz="0" w:space="0" w:color="auto"/>
        <w:left w:val="none" w:sz="0" w:space="0" w:color="auto"/>
        <w:bottom w:val="none" w:sz="0" w:space="0" w:color="auto"/>
        <w:right w:val="none" w:sz="0" w:space="0" w:color="auto"/>
      </w:divBdr>
    </w:div>
    <w:div w:id="565184983">
      <w:bodyDiv w:val="1"/>
      <w:marLeft w:val="0"/>
      <w:marRight w:val="0"/>
      <w:marTop w:val="0"/>
      <w:marBottom w:val="0"/>
      <w:divBdr>
        <w:top w:val="none" w:sz="0" w:space="0" w:color="auto"/>
        <w:left w:val="none" w:sz="0" w:space="0" w:color="auto"/>
        <w:bottom w:val="none" w:sz="0" w:space="0" w:color="auto"/>
        <w:right w:val="none" w:sz="0" w:space="0" w:color="auto"/>
      </w:divBdr>
    </w:div>
    <w:div w:id="565261625">
      <w:bodyDiv w:val="1"/>
      <w:marLeft w:val="0"/>
      <w:marRight w:val="0"/>
      <w:marTop w:val="0"/>
      <w:marBottom w:val="0"/>
      <w:divBdr>
        <w:top w:val="none" w:sz="0" w:space="0" w:color="auto"/>
        <w:left w:val="none" w:sz="0" w:space="0" w:color="auto"/>
        <w:bottom w:val="none" w:sz="0" w:space="0" w:color="auto"/>
        <w:right w:val="none" w:sz="0" w:space="0" w:color="auto"/>
      </w:divBdr>
    </w:div>
    <w:div w:id="565341616">
      <w:bodyDiv w:val="1"/>
      <w:marLeft w:val="0"/>
      <w:marRight w:val="0"/>
      <w:marTop w:val="0"/>
      <w:marBottom w:val="0"/>
      <w:divBdr>
        <w:top w:val="none" w:sz="0" w:space="0" w:color="auto"/>
        <w:left w:val="none" w:sz="0" w:space="0" w:color="auto"/>
        <w:bottom w:val="none" w:sz="0" w:space="0" w:color="auto"/>
        <w:right w:val="none" w:sz="0" w:space="0" w:color="auto"/>
      </w:divBdr>
    </w:div>
    <w:div w:id="565411396">
      <w:bodyDiv w:val="1"/>
      <w:marLeft w:val="0"/>
      <w:marRight w:val="0"/>
      <w:marTop w:val="0"/>
      <w:marBottom w:val="0"/>
      <w:divBdr>
        <w:top w:val="none" w:sz="0" w:space="0" w:color="auto"/>
        <w:left w:val="none" w:sz="0" w:space="0" w:color="auto"/>
        <w:bottom w:val="none" w:sz="0" w:space="0" w:color="auto"/>
        <w:right w:val="none" w:sz="0" w:space="0" w:color="auto"/>
      </w:divBdr>
    </w:div>
    <w:div w:id="565453038">
      <w:bodyDiv w:val="1"/>
      <w:marLeft w:val="0"/>
      <w:marRight w:val="0"/>
      <w:marTop w:val="0"/>
      <w:marBottom w:val="0"/>
      <w:divBdr>
        <w:top w:val="none" w:sz="0" w:space="0" w:color="auto"/>
        <w:left w:val="none" w:sz="0" w:space="0" w:color="auto"/>
        <w:bottom w:val="none" w:sz="0" w:space="0" w:color="auto"/>
        <w:right w:val="none" w:sz="0" w:space="0" w:color="auto"/>
      </w:divBdr>
    </w:div>
    <w:div w:id="565457281">
      <w:bodyDiv w:val="1"/>
      <w:marLeft w:val="0"/>
      <w:marRight w:val="0"/>
      <w:marTop w:val="0"/>
      <w:marBottom w:val="0"/>
      <w:divBdr>
        <w:top w:val="none" w:sz="0" w:space="0" w:color="auto"/>
        <w:left w:val="none" w:sz="0" w:space="0" w:color="auto"/>
        <w:bottom w:val="none" w:sz="0" w:space="0" w:color="auto"/>
        <w:right w:val="none" w:sz="0" w:space="0" w:color="auto"/>
      </w:divBdr>
    </w:div>
    <w:div w:id="565460679">
      <w:bodyDiv w:val="1"/>
      <w:marLeft w:val="0"/>
      <w:marRight w:val="0"/>
      <w:marTop w:val="0"/>
      <w:marBottom w:val="0"/>
      <w:divBdr>
        <w:top w:val="none" w:sz="0" w:space="0" w:color="auto"/>
        <w:left w:val="none" w:sz="0" w:space="0" w:color="auto"/>
        <w:bottom w:val="none" w:sz="0" w:space="0" w:color="auto"/>
        <w:right w:val="none" w:sz="0" w:space="0" w:color="auto"/>
      </w:divBdr>
    </w:div>
    <w:div w:id="565527915">
      <w:bodyDiv w:val="1"/>
      <w:marLeft w:val="0"/>
      <w:marRight w:val="0"/>
      <w:marTop w:val="0"/>
      <w:marBottom w:val="0"/>
      <w:divBdr>
        <w:top w:val="none" w:sz="0" w:space="0" w:color="auto"/>
        <w:left w:val="none" w:sz="0" w:space="0" w:color="auto"/>
        <w:bottom w:val="none" w:sz="0" w:space="0" w:color="auto"/>
        <w:right w:val="none" w:sz="0" w:space="0" w:color="auto"/>
      </w:divBdr>
    </w:div>
    <w:div w:id="565531815">
      <w:bodyDiv w:val="1"/>
      <w:marLeft w:val="0"/>
      <w:marRight w:val="0"/>
      <w:marTop w:val="0"/>
      <w:marBottom w:val="0"/>
      <w:divBdr>
        <w:top w:val="none" w:sz="0" w:space="0" w:color="auto"/>
        <w:left w:val="none" w:sz="0" w:space="0" w:color="auto"/>
        <w:bottom w:val="none" w:sz="0" w:space="0" w:color="auto"/>
        <w:right w:val="none" w:sz="0" w:space="0" w:color="auto"/>
      </w:divBdr>
    </w:div>
    <w:div w:id="565576887">
      <w:bodyDiv w:val="1"/>
      <w:marLeft w:val="0"/>
      <w:marRight w:val="0"/>
      <w:marTop w:val="0"/>
      <w:marBottom w:val="0"/>
      <w:divBdr>
        <w:top w:val="none" w:sz="0" w:space="0" w:color="auto"/>
        <w:left w:val="none" w:sz="0" w:space="0" w:color="auto"/>
        <w:bottom w:val="none" w:sz="0" w:space="0" w:color="auto"/>
        <w:right w:val="none" w:sz="0" w:space="0" w:color="auto"/>
      </w:divBdr>
    </w:div>
    <w:div w:id="565603642">
      <w:bodyDiv w:val="1"/>
      <w:marLeft w:val="0"/>
      <w:marRight w:val="0"/>
      <w:marTop w:val="0"/>
      <w:marBottom w:val="0"/>
      <w:divBdr>
        <w:top w:val="none" w:sz="0" w:space="0" w:color="auto"/>
        <w:left w:val="none" w:sz="0" w:space="0" w:color="auto"/>
        <w:bottom w:val="none" w:sz="0" w:space="0" w:color="auto"/>
        <w:right w:val="none" w:sz="0" w:space="0" w:color="auto"/>
      </w:divBdr>
    </w:div>
    <w:div w:id="565645629">
      <w:bodyDiv w:val="1"/>
      <w:marLeft w:val="0"/>
      <w:marRight w:val="0"/>
      <w:marTop w:val="0"/>
      <w:marBottom w:val="0"/>
      <w:divBdr>
        <w:top w:val="none" w:sz="0" w:space="0" w:color="auto"/>
        <w:left w:val="none" w:sz="0" w:space="0" w:color="auto"/>
        <w:bottom w:val="none" w:sz="0" w:space="0" w:color="auto"/>
        <w:right w:val="none" w:sz="0" w:space="0" w:color="auto"/>
      </w:divBdr>
    </w:div>
    <w:div w:id="565653296">
      <w:bodyDiv w:val="1"/>
      <w:marLeft w:val="0"/>
      <w:marRight w:val="0"/>
      <w:marTop w:val="0"/>
      <w:marBottom w:val="0"/>
      <w:divBdr>
        <w:top w:val="none" w:sz="0" w:space="0" w:color="auto"/>
        <w:left w:val="none" w:sz="0" w:space="0" w:color="auto"/>
        <w:bottom w:val="none" w:sz="0" w:space="0" w:color="auto"/>
        <w:right w:val="none" w:sz="0" w:space="0" w:color="auto"/>
      </w:divBdr>
    </w:div>
    <w:div w:id="565654685">
      <w:bodyDiv w:val="1"/>
      <w:marLeft w:val="0"/>
      <w:marRight w:val="0"/>
      <w:marTop w:val="0"/>
      <w:marBottom w:val="0"/>
      <w:divBdr>
        <w:top w:val="none" w:sz="0" w:space="0" w:color="auto"/>
        <w:left w:val="none" w:sz="0" w:space="0" w:color="auto"/>
        <w:bottom w:val="none" w:sz="0" w:space="0" w:color="auto"/>
        <w:right w:val="none" w:sz="0" w:space="0" w:color="auto"/>
      </w:divBdr>
    </w:div>
    <w:div w:id="565772515">
      <w:bodyDiv w:val="1"/>
      <w:marLeft w:val="0"/>
      <w:marRight w:val="0"/>
      <w:marTop w:val="0"/>
      <w:marBottom w:val="0"/>
      <w:divBdr>
        <w:top w:val="none" w:sz="0" w:space="0" w:color="auto"/>
        <w:left w:val="none" w:sz="0" w:space="0" w:color="auto"/>
        <w:bottom w:val="none" w:sz="0" w:space="0" w:color="auto"/>
        <w:right w:val="none" w:sz="0" w:space="0" w:color="auto"/>
      </w:divBdr>
    </w:div>
    <w:div w:id="565801412">
      <w:bodyDiv w:val="1"/>
      <w:marLeft w:val="0"/>
      <w:marRight w:val="0"/>
      <w:marTop w:val="0"/>
      <w:marBottom w:val="0"/>
      <w:divBdr>
        <w:top w:val="none" w:sz="0" w:space="0" w:color="auto"/>
        <w:left w:val="none" w:sz="0" w:space="0" w:color="auto"/>
        <w:bottom w:val="none" w:sz="0" w:space="0" w:color="auto"/>
        <w:right w:val="none" w:sz="0" w:space="0" w:color="auto"/>
      </w:divBdr>
    </w:div>
    <w:div w:id="565846275">
      <w:bodyDiv w:val="1"/>
      <w:marLeft w:val="0"/>
      <w:marRight w:val="0"/>
      <w:marTop w:val="0"/>
      <w:marBottom w:val="0"/>
      <w:divBdr>
        <w:top w:val="none" w:sz="0" w:space="0" w:color="auto"/>
        <w:left w:val="none" w:sz="0" w:space="0" w:color="auto"/>
        <w:bottom w:val="none" w:sz="0" w:space="0" w:color="auto"/>
        <w:right w:val="none" w:sz="0" w:space="0" w:color="auto"/>
      </w:divBdr>
    </w:div>
    <w:div w:id="565922481">
      <w:bodyDiv w:val="1"/>
      <w:marLeft w:val="0"/>
      <w:marRight w:val="0"/>
      <w:marTop w:val="0"/>
      <w:marBottom w:val="0"/>
      <w:divBdr>
        <w:top w:val="none" w:sz="0" w:space="0" w:color="auto"/>
        <w:left w:val="none" w:sz="0" w:space="0" w:color="auto"/>
        <w:bottom w:val="none" w:sz="0" w:space="0" w:color="auto"/>
        <w:right w:val="none" w:sz="0" w:space="0" w:color="auto"/>
      </w:divBdr>
    </w:div>
    <w:div w:id="566034573">
      <w:bodyDiv w:val="1"/>
      <w:marLeft w:val="0"/>
      <w:marRight w:val="0"/>
      <w:marTop w:val="0"/>
      <w:marBottom w:val="0"/>
      <w:divBdr>
        <w:top w:val="none" w:sz="0" w:space="0" w:color="auto"/>
        <w:left w:val="none" w:sz="0" w:space="0" w:color="auto"/>
        <w:bottom w:val="none" w:sz="0" w:space="0" w:color="auto"/>
        <w:right w:val="none" w:sz="0" w:space="0" w:color="auto"/>
      </w:divBdr>
    </w:div>
    <w:div w:id="566034960">
      <w:bodyDiv w:val="1"/>
      <w:marLeft w:val="0"/>
      <w:marRight w:val="0"/>
      <w:marTop w:val="0"/>
      <w:marBottom w:val="0"/>
      <w:divBdr>
        <w:top w:val="none" w:sz="0" w:space="0" w:color="auto"/>
        <w:left w:val="none" w:sz="0" w:space="0" w:color="auto"/>
        <w:bottom w:val="none" w:sz="0" w:space="0" w:color="auto"/>
        <w:right w:val="none" w:sz="0" w:space="0" w:color="auto"/>
      </w:divBdr>
    </w:div>
    <w:div w:id="566036459">
      <w:bodyDiv w:val="1"/>
      <w:marLeft w:val="0"/>
      <w:marRight w:val="0"/>
      <w:marTop w:val="0"/>
      <w:marBottom w:val="0"/>
      <w:divBdr>
        <w:top w:val="none" w:sz="0" w:space="0" w:color="auto"/>
        <w:left w:val="none" w:sz="0" w:space="0" w:color="auto"/>
        <w:bottom w:val="none" w:sz="0" w:space="0" w:color="auto"/>
        <w:right w:val="none" w:sz="0" w:space="0" w:color="auto"/>
      </w:divBdr>
    </w:div>
    <w:div w:id="566066129">
      <w:bodyDiv w:val="1"/>
      <w:marLeft w:val="0"/>
      <w:marRight w:val="0"/>
      <w:marTop w:val="0"/>
      <w:marBottom w:val="0"/>
      <w:divBdr>
        <w:top w:val="none" w:sz="0" w:space="0" w:color="auto"/>
        <w:left w:val="none" w:sz="0" w:space="0" w:color="auto"/>
        <w:bottom w:val="none" w:sz="0" w:space="0" w:color="auto"/>
        <w:right w:val="none" w:sz="0" w:space="0" w:color="auto"/>
      </w:divBdr>
    </w:div>
    <w:div w:id="566234605">
      <w:bodyDiv w:val="1"/>
      <w:marLeft w:val="0"/>
      <w:marRight w:val="0"/>
      <w:marTop w:val="0"/>
      <w:marBottom w:val="0"/>
      <w:divBdr>
        <w:top w:val="none" w:sz="0" w:space="0" w:color="auto"/>
        <w:left w:val="none" w:sz="0" w:space="0" w:color="auto"/>
        <w:bottom w:val="none" w:sz="0" w:space="0" w:color="auto"/>
        <w:right w:val="none" w:sz="0" w:space="0" w:color="auto"/>
      </w:divBdr>
    </w:div>
    <w:div w:id="566260414">
      <w:bodyDiv w:val="1"/>
      <w:marLeft w:val="0"/>
      <w:marRight w:val="0"/>
      <w:marTop w:val="0"/>
      <w:marBottom w:val="0"/>
      <w:divBdr>
        <w:top w:val="none" w:sz="0" w:space="0" w:color="auto"/>
        <w:left w:val="none" w:sz="0" w:space="0" w:color="auto"/>
        <w:bottom w:val="none" w:sz="0" w:space="0" w:color="auto"/>
        <w:right w:val="none" w:sz="0" w:space="0" w:color="auto"/>
      </w:divBdr>
    </w:div>
    <w:div w:id="566303577">
      <w:bodyDiv w:val="1"/>
      <w:marLeft w:val="0"/>
      <w:marRight w:val="0"/>
      <w:marTop w:val="0"/>
      <w:marBottom w:val="0"/>
      <w:divBdr>
        <w:top w:val="none" w:sz="0" w:space="0" w:color="auto"/>
        <w:left w:val="none" w:sz="0" w:space="0" w:color="auto"/>
        <w:bottom w:val="none" w:sz="0" w:space="0" w:color="auto"/>
        <w:right w:val="none" w:sz="0" w:space="0" w:color="auto"/>
      </w:divBdr>
    </w:div>
    <w:div w:id="566385115">
      <w:bodyDiv w:val="1"/>
      <w:marLeft w:val="0"/>
      <w:marRight w:val="0"/>
      <w:marTop w:val="0"/>
      <w:marBottom w:val="0"/>
      <w:divBdr>
        <w:top w:val="none" w:sz="0" w:space="0" w:color="auto"/>
        <w:left w:val="none" w:sz="0" w:space="0" w:color="auto"/>
        <w:bottom w:val="none" w:sz="0" w:space="0" w:color="auto"/>
        <w:right w:val="none" w:sz="0" w:space="0" w:color="auto"/>
      </w:divBdr>
    </w:div>
    <w:div w:id="566453652">
      <w:bodyDiv w:val="1"/>
      <w:marLeft w:val="0"/>
      <w:marRight w:val="0"/>
      <w:marTop w:val="0"/>
      <w:marBottom w:val="0"/>
      <w:divBdr>
        <w:top w:val="none" w:sz="0" w:space="0" w:color="auto"/>
        <w:left w:val="none" w:sz="0" w:space="0" w:color="auto"/>
        <w:bottom w:val="none" w:sz="0" w:space="0" w:color="auto"/>
        <w:right w:val="none" w:sz="0" w:space="0" w:color="auto"/>
      </w:divBdr>
    </w:div>
    <w:div w:id="566456990">
      <w:bodyDiv w:val="1"/>
      <w:marLeft w:val="0"/>
      <w:marRight w:val="0"/>
      <w:marTop w:val="0"/>
      <w:marBottom w:val="0"/>
      <w:divBdr>
        <w:top w:val="none" w:sz="0" w:space="0" w:color="auto"/>
        <w:left w:val="none" w:sz="0" w:space="0" w:color="auto"/>
        <w:bottom w:val="none" w:sz="0" w:space="0" w:color="auto"/>
        <w:right w:val="none" w:sz="0" w:space="0" w:color="auto"/>
      </w:divBdr>
    </w:div>
    <w:div w:id="566495154">
      <w:bodyDiv w:val="1"/>
      <w:marLeft w:val="0"/>
      <w:marRight w:val="0"/>
      <w:marTop w:val="0"/>
      <w:marBottom w:val="0"/>
      <w:divBdr>
        <w:top w:val="none" w:sz="0" w:space="0" w:color="auto"/>
        <w:left w:val="none" w:sz="0" w:space="0" w:color="auto"/>
        <w:bottom w:val="none" w:sz="0" w:space="0" w:color="auto"/>
        <w:right w:val="none" w:sz="0" w:space="0" w:color="auto"/>
      </w:divBdr>
    </w:div>
    <w:div w:id="566495737">
      <w:bodyDiv w:val="1"/>
      <w:marLeft w:val="0"/>
      <w:marRight w:val="0"/>
      <w:marTop w:val="0"/>
      <w:marBottom w:val="0"/>
      <w:divBdr>
        <w:top w:val="none" w:sz="0" w:space="0" w:color="auto"/>
        <w:left w:val="none" w:sz="0" w:space="0" w:color="auto"/>
        <w:bottom w:val="none" w:sz="0" w:space="0" w:color="auto"/>
        <w:right w:val="none" w:sz="0" w:space="0" w:color="auto"/>
      </w:divBdr>
    </w:div>
    <w:div w:id="566570814">
      <w:bodyDiv w:val="1"/>
      <w:marLeft w:val="0"/>
      <w:marRight w:val="0"/>
      <w:marTop w:val="0"/>
      <w:marBottom w:val="0"/>
      <w:divBdr>
        <w:top w:val="none" w:sz="0" w:space="0" w:color="auto"/>
        <w:left w:val="none" w:sz="0" w:space="0" w:color="auto"/>
        <w:bottom w:val="none" w:sz="0" w:space="0" w:color="auto"/>
        <w:right w:val="none" w:sz="0" w:space="0" w:color="auto"/>
      </w:divBdr>
    </w:div>
    <w:div w:id="566647617">
      <w:bodyDiv w:val="1"/>
      <w:marLeft w:val="0"/>
      <w:marRight w:val="0"/>
      <w:marTop w:val="0"/>
      <w:marBottom w:val="0"/>
      <w:divBdr>
        <w:top w:val="none" w:sz="0" w:space="0" w:color="auto"/>
        <w:left w:val="none" w:sz="0" w:space="0" w:color="auto"/>
        <w:bottom w:val="none" w:sz="0" w:space="0" w:color="auto"/>
        <w:right w:val="none" w:sz="0" w:space="0" w:color="auto"/>
      </w:divBdr>
    </w:div>
    <w:div w:id="566653649">
      <w:bodyDiv w:val="1"/>
      <w:marLeft w:val="0"/>
      <w:marRight w:val="0"/>
      <w:marTop w:val="0"/>
      <w:marBottom w:val="0"/>
      <w:divBdr>
        <w:top w:val="none" w:sz="0" w:space="0" w:color="auto"/>
        <w:left w:val="none" w:sz="0" w:space="0" w:color="auto"/>
        <w:bottom w:val="none" w:sz="0" w:space="0" w:color="auto"/>
        <w:right w:val="none" w:sz="0" w:space="0" w:color="auto"/>
      </w:divBdr>
    </w:div>
    <w:div w:id="566844906">
      <w:bodyDiv w:val="1"/>
      <w:marLeft w:val="0"/>
      <w:marRight w:val="0"/>
      <w:marTop w:val="0"/>
      <w:marBottom w:val="0"/>
      <w:divBdr>
        <w:top w:val="none" w:sz="0" w:space="0" w:color="auto"/>
        <w:left w:val="none" w:sz="0" w:space="0" w:color="auto"/>
        <w:bottom w:val="none" w:sz="0" w:space="0" w:color="auto"/>
        <w:right w:val="none" w:sz="0" w:space="0" w:color="auto"/>
      </w:divBdr>
    </w:div>
    <w:div w:id="567034540">
      <w:bodyDiv w:val="1"/>
      <w:marLeft w:val="0"/>
      <w:marRight w:val="0"/>
      <w:marTop w:val="0"/>
      <w:marBottom w:val="0"/>
      <w:divBdr>
        <w:top w:val="none" w:sz="0" w:space="0" w:color="auto"/>
        <w:left w:val="none" w:sz="0" w:space="0" w:color="auto"/>
        <w:bottom w:val="none" w:sz="0" w:space="0" w:color="auto"/>
        <w:right w:val="none" w:sz="0" w:space="0" w:color="auto"/>
      </w:divBdr>
    </w:div>
    <w:div w:id="567107690">
      <w:bodyDiv w:val="1"/>
      <w:marLeft w:val="0"/>
      <w:marRight w:val="0"/>
      <w:marTop w:val="0"/>
      <w:marBottom w:val="0"/>
      <w:divBdr>
        <w:top w:val="none" w:sz="0" w:space="0" w:color="auto"/>
        <w:left w:val="none" w:sz="0" w:space="0" w:color="auto"/>
        <w:bottom w:val="none" w:sz="0" w:space="0" w:color="auto"/>
        <w:right w:val="none" w:sz="0" w:space="0" w:color="auto"/>
      </w:divBdr>
    </w:div>
    <w:div w:id="567571107">
      <w:bodyDiv w:val="1"/>
      <w:marLeft w:val="0"/>
      <w:marRight w:val="0"/>
      <w:marTop w:val="0"/>
      <w:marBottom w:val="0"/>
      <w:divBdr>
        <w:top w:val="none" w:sz="0" w:space="0" w:color="auto"/>
        <w:left w:val="none" w:sz="0" w:space="0" w:color="auto"/>
        <w:bottom w:val="none" w:sz="0" w:space="0" w:color="auto"/>
        <w:right w:val="none" w:sz="0" w:space="0" w:color="auto"/>
      </w:divBdr>
    </w:div>
    <w:div w:id="567617052">
      <w:bodyDiv w:val="1"/>
      <w:marLeft w:val="0"/>
      <w:marRight w:val="0"/>
      <w:marTop w:val="0"/>
      <w:marBottom w:val="0"/>
      <w:divBdr>
        <w:top w:val="none" w:sz="0" w:space="0" w:color="auto"/>
        <w:left w:val="none" w:sz="0" w:space="0" w:color="auto"/>
        <w:bottom w:val="none" w:sz="0" w:space="0" w:color="auto"/>
        <w:right w:val="none" w:sz="0" w:space="0" w:color="auto"/>
      </w:divBdr>
    </w:div>
    <w:div w:id="568032820">
      <w:bodyDiv w:val="1"/>
      <w:marLeft w:val="0"/>
      <w:marRight w:val="0"/>
      <w:marTop w:val="0"/>
      <w:marBottom w:val="0"/>
      <w:divBdr>
        <w:top w:val="none" w:sz="0" w:space="0" w:color="auto"/>
        <w:left w:val="none" w:sz="0" w:space="0" w:color="auto"/>
        <w:bottom w:val="none" w:sz="0" w:space="0" w:color="auto"/>
        <w:right w:val="none" w:sz="0" w:space="0" w:color="auto"/>
      </w:divBdr>
    </w:div>
    <w:div w:id="568076293">
      <w:bodyDiv w:val="1"/>
      <w:marLeft w:val="0"/>
      <w:marRight w:val="0"/>
      <w:marTop w:val="0"/>
      <w:marBottom w:val="0"/>
      <w:divBdr>
        <w:top w:val="none" w:sz="0" w:space="0" w:color="auto"/>
        <w:left w:val="none" w:sz="0" w:space="0" w:color="auto"/>
        <w:bottom w:val="none" w:sz="0" w:space="0" w:color="auto"/>
        <w:right w:val="none" w:sz="0" w:space="0" w:color="auto"/>
      </w:divBdr>
    </w:div>
    <w:div w:id="568198787">
      <w:bodyDiv w:val="1"/>
      <w:marLeft w:val="0"/>
      <w:marRight w:val="0"/>
      <w:marTop w:val="0"/>
      <w:marBottom w:val="0"/>
      <w:divBdr>
        <w:top w:val="none" w:sz="0" w:space="0" w:color="auto"/>
        <w:left w:val="none" w:sz="0" w:space="0" w:color="auto"/>
        <w:bottom w:val="none" w:sz="0" w:space="0" w:color="auto"/>
        <w:right w:val="none" w:sz="0" w:space="0" w:color="auto"/>
      </w:divBdr>
    </w:div>
    <w:div w:id="568227035">
      <w:bodyDiv w:val="1"/>
      <w:marLeft w:val="0"/>
      <w:marRight w:val="0"/>
      <w:marTop w:val="0"/>
      <w:marBottom w:val="0"/>
      <w:divBdr>
        <w:top w:val="none" w:sz="0" w:space="0" w:color="auto"/>
        <w:left w:val="none" w:sz="0" w:space="0" w:color="auto"/>
        <w:bottom w:val="none" w:sz="0" w:space="0" w:color="auto"/>
        <w:right w:val="none" w:sz="0" w:space="0" w:color="auto"/>
      </w:divBdr>
    </w:div>
    <w:div w:id="568229796">
      <w:bodyDiv w:val="1"/>
      <w:marLeft w:val="0"/>
      <w:marRight w:val="0"/>
      <w:marTop w:val="0"/>
      <w:marBottom w:val="0"/>
      <w:divBdr>
        <w:top w:val="none" w:sz="0" w:space="0" w:color="auto"/>
        <w:left w:val="none" w:sz="0" w:space="0" w:color="auto"/>
        <w:bottom w:val="none" w:sz="0" w:space="0" w:color="auto"/>
        <w:right w:val="none" w:sz="0" w:space="0" w:color="auto"/>
      </w:divBdr>
    </w:div>
    <w:div w:id="568342919">
      <w:bodyDiv w:val="1"/>
      <w:marLeft w:val="0"/>
      <w:marRight w:val="0"/>
      <w:marTop w:val="0"/>
      <w:marBottom w:val="0"/>
      <w:divBdr>
        <w:top w:val="none" w:sz="0" w:space="0" w:color="auto"/>
        <w:left w:val="none" w:sz="0" w:space="0" w:color="auto"/>
        <w:bottom w:val="none" w:sz="0" w:space="0" w:color="auto"/>
        <w:right w:val="none" w:sz="0" w:space="0" w:color="auto"/>
      </w:divBdr>
    </w:div>
    <w:div w:id="568416912">
      <w:bodyDiv w:val="1"/>
      <w:marLeft w:val="0"/>
      <w:marRight w:val="0"/>
      <w:marTop w:val="0"/>
      <w:marBottom w:val="0"/>
      <w:divBdr>
        <w:top w:val="none" w:sz="0" w:space="0" w:color="auto"/>
        <w:left w:val="none" w:sz="0" w:space="0" w:color="auto"/>
        <w:bottom w:val="none" w:sz="0" w:space="0" w:color="auto"/>
        <w:right w:val="none" w:sz="0" w:space="0" w:color="auto"/>
      </w:divBdr>
    </w:div>
    <w:div w:id="568417474">
      <w:bodyDiv w:val="1"/>
      <w:marLeft w:val="0"/>
      <w:marRight w:val="0"/>
      <w:marTop w:val="0"/>
      <w:marBottom w:val="0"/>
      <w:divBdr>
        <w:top w:val="none" w:sz="0" w:space="0" w:color="auto"/>
        <w:left w:val="none" w:sz="0" w:space="0" w:color="auto"/>
        <w:bottom w:val="none" w:sz="0" w:space="0" w:color="auto"/>
        <w:right w:val="none" w:sz="0" w:space="0" w:color="auto"/>
      </w:divBdr>
    </w:div>
    <w:div w:id="568420692">
      <w:bodyDiv w:val="1"/>
      <w:marLeft w:val="0"/>
      <w:marRight w:val="0"/>
      <w:marTop w:val="0"/>
      <w:marBottom w:val="0"/>
      <w:divBdr>
        <w:top w:val="none" w:sz="0" w:space="0" w:color="auto"/>
        <w:left w:val="none" w:sz="0" w:space="0" w:color="auto"/>
        <w:bottom w:val="none" w:sz="0" w:space="0" w:color="auto"/>
        <w:right w:val="none" w:sz="0" w:space="0" w:color="auto"/>
      </w:divBdr>
    </w:div>
    <w:div w:id="568421869">
      <w:bodyDiv w:val="1"/>
      <w:marLeft w:val="0"/>
      <w:marRight w:val="0"/>
      <w:marTop w:val="0"/>
      <w:marBottom w:val="0"/>
      <w:divBdr>
        <w:top w:val="none" w:sz="0" w:space="0" w:color="auto"/>
        <w:left w:val="none" w:sz="0" w:space="0" w:color="auto"/>
        <w:bottom w:val="none" w:sz="0" w:space="0" w:color="auto"/>
        <w:right w:val="none" w:sz="0" w:space="0" w:color="auto"/>
      </w:divBdr>
    </w:div>
    <w:div w:id="568538839">
      <w:bodyDiv w:val="1"/>
      <w:marLeft w:val="0"/>
      <w:marRight w:val="0"/>
      <w:marTop w:val="0"/>
      <w:marBottom w:val="0"/>
      <w:divBdr>
        <w:top w:val="none" w:sz="0" w:space="0" w:color="auto"/>
        <w:left w:val="none" w:sz="0" w:space="0" w:color="auto"/>
        <w:bottom w:val="none" w:sz="0" w:space="0" w:color="auto"/>
        <w:right w:val="none" w:sz="0" w:space="0" w:color="auto"/>
      </w:divBdr>
    </w:div>
    <w:div w:id="568614261">
      <w:bodyDiv w:val="1"/>
      <w:marLeft w:val="0"/>
      <w:marRight w:val="0"/>
      <w:marTop w:val="0"/>
      <w:marBottom w:val="0"/>
      <w:divBdr>
        <w:top w:val="none" w:sz="0" w:space="0" w:color="auto"/>
        <w:left w:val="none" w:sz="0" w:space="0" w:color="auto"/>
        <w:bottom w:val="none" w:sz="0" w:space="0" w:color="auto"/>
        <w:right w:val="none" w:sz="0" w:space="0" w:color="auto"/>
      </w:divBdr>
    </w:div>
    <w:div w:id="568617546">
      <w:bodyDiv w:val="1"/>
      <w:marLeft w:val="0"/>
      <w:marRight w:val="0"/>
      <w:marTop w:val="0"/>
      <w:marBottom w:val="0"/>
      <w:divBdr>
        <w:top w:val="none" w:sz="0" w:space="0" w:color="auto"/>
        <w:left w:val="none" w:sz="0" w:space="0" w:color="auto"/>
        <w:bottom w:val="none" w:sz="0" w:space="0" w:color="auto"/>
        <w:right w:val="none" w:sz="0" w:space="0" w:color="auto"/>
      </w:divBdr>
    </w:div>
    <w:div w:id="568656250">
      <w:bodyDiv w:val="1"/>
      <w:marLeft w:val="0"/>
      <w:marRight w:val="0"/>
      <w:marTop w:val="0"/>
      <w:marBottom w:val="0"/>
      <w:divBdr>
        <w:top w:val="none" w:sz="0" w:space="0" w:color="auto"/>
        <w:left w:val="none" w:sz="0" w:space="0" w:color="auto"/>
        <w:bottom w:val="none" w:sz="0" w:space="0" w:color="auto"/>
        <w:right w:val="none" w:sz="0" w:space="0" w:color="auto"/>
      </w:divBdr>
    </w:div>
    <w:div w:id="568728554">
      <w:bodyDiv w:val="1"/>
      <w:marLeft w:val="0"/>
      <w:marRight w:val="0"/>
      <w:marTop w:val="0"/>
      <w:marBottom w:val="0"/>
      <w:divBdr>
        <w:top w:val="none" w:sz="0" w:space="0" w:color="auto"/>
        <w:left w:val="none" w:sz="0" w:space="0" w:color="auto"/>
        <w:bottom w:val="none" w:sz="0" w:space="0" w:color="auto"/>
        <w:right w:val="none" w:sz="0" w:space="0" w:color="auto"/>
      </w:divBdr>
    </w:div>
    <w:div w:id="568810565">
      <w:bodyDiv w:val="1"/>
      <w:marLeft w:val="0"/>
      <w:marRight w:val="0"/>
      <w:marTop w:val="0"/>
      <w:marBottom w:val="0"/>
      <w:divBdr>
        <w:top w:val="none" w:sz="0" w:space="0" w:color="auto"/>
        <w:left w:val="none" w:sz="0" w:space="0" w:color="auto"/>
        <w:bottom w:val="none" w:sz="0" w:space="0" w:color="auto"/>
        <w:right w:val="none" w:sz="0" w:space="0" w:color="auto"/>
      </w:divBdr>
    </w:div>
    <w:div w:id="569072639">
      <w:bodyDiv w:val="1"/>
      <w:marLeft w:val="0"/>
      <w:marRight w:val="0"/>
      <w:marTop w:val="0"/>
      <w:marBottom w:val="0"/>
      <w:divBdr>
        <w:top w:val="none" w:sz="0" w:space="0" w:color="auto"/>
        <w:left w:val="none" w:sz="0" w:space="0" w:color="auto"/>
        <w:bottom w:val="none" w:sz="0" w:space="0" w:color="auto"/>
        <w:right w:val="none" w:sz="0" w:space="0" w:color="auto"/>
      </w:divBdr>
    </w:div>
    <w:div w:id="569073270">
      <w:bodyDiv w:val="1"/>
      <w:marLeft w:val="0"/>
      <w:marRight w:val="0"/>
      <w:marTop w:val="0"/>
      <w:marBottom w:val="0"/>
      <w:divBdr>
        <w:top w:val="none" w:sz="0" w:space="0" w:color="auto"/>
        <w:left w:val="none" w:sz="0" w:space="0" w:color="auto"/>
        <w:bottom w:val="none" w:sz="0" w:space="0" w:color="auto"/>
        <w:right w:val="none" w:sz="0" w:space="0" w:color="auto"/>
      </w:divBdr>
    </w:div>
    <w:div w:id="569270224">
      <w:bodyDiv w:val="1"/>
      <w:marLeft w:val="0"/>
      <w:marRight w:val="0"/>
      <w:marTop w:val="0"/>
      <w:marBottom w:val="0"/>
      <w:divBdr>
        <w:top w:val="none" w:sz="0" w:space="0" w:color="auto"/>
        <w:left w:val="none" w:sz="0" w:space="0" w:color="auto"/>
        <w:bottom w:val="none" w:sz="0" w:space="0" w:color="auto"/>
        <w:right w:val="none" w:sz="0" w:space="0" w:color="auto"/>
      </w:divBdr>
    </w:div>
    <w:div w:id="569271780">
      <w:bodyDiv w:val="1"/>
      <w:marLeft w:val="0"/>
      <w:marRight w:val="0"/>
      <w:marTop w:val="0"/>
      <w:marBottom w:val="0"/>
      <w:divBdr>
        <w:top w:val="none" w:sz="0" w:space="0" w:color="auto"/>
        <w:left w:val="none" w:sz="0" w:space="0" w:color="auto"/>
        <w:bottom w:val="none" w:sz="0" w:space="0" w:color="auto"/>
        <w:right w:val="none" w:sz="0" w:space="0" w:color="auto"/>
      </w:divBdr>
    </w:div>
    <w:div w:id="569316157">
      <w:bodyDiv w:val="1"/>
      <w:marLeft w:val="0"/>
      <w:marRight w:val="0"/>
      <w:marTop w:val="0"/>
      <w:marBottom w:val="0"/>
      <w:divBdr>
        <w:top w:val="none" w:sz="0" w:space="0" w:color="auto"/>
        <w:left w:val="none" w:sz="0" w:space="0" w:color="auto"/>
        <w:bottom w:val="none" w:sz="0" w:space="0" w:color="auto"/>
        <w:right w:val="none" w:sz="0" w:space="0" w:color="auto"/>
      </w:divBdr>
    </w:div>
    <w:div w:id="569343908">
      <w:bodyDiv w:val="1"/>
      <w:marLeft w:val="0"/>
      <w:marRight w:val="0"/>
      <w:marTop w:val="0"/>
      <w:marBottom w:val="0"/>
      <w:divBdr>
        <w:top w:val="none" w:sz="0" w:space="0" w:color="auto"/>
        <w:left w:val="none" w:sz="0" w:space="0" w:color="auto"/>
        <w:bottom w:val="none" w:sz="0" w:space="0" w:color="auto"/>
        <w:right w:val="none" w:sz="0" w:space="0" w:color="auto"/>
      </w:divBdr>
    </w:div>
    <w:div w:id="569655093">
      <w:bodyDiv w:val="1"/>
      <w:marLeft w:val="0"/>
      <w:marRight w:val="0"/>
      <w:marTop w:val="0"/>
      <w:marBottom w:val="0"/>
      <w:divBdr>
        <w:top w:val="none" w:sz="0" w:space="0" w:color="auto"/>
        <w:left w:val="none" w:sz="0" w:space="0" w:color="auto"/>
        <w:bottom w:val="none" w:sz="0" w:space="0" w:color="auto"/>
        <w:right w:val="none" w:sz="0" w:space="0" w:color="auto"/>
      </w:divBdr>
    </w:div>
    <w:div w:id="569656749">
      <w:bodyDiv w:val="1"/>
      <w:marLeft w:val="0"/>
      <w:marRight w:val="0"/>
      <w:marTop w:val="0"/>
      <w:marBottom w:val="0"/>
      <w:divBdr>
        <w:top w:val="none" w:sz="0" w:space="0" w:color="auto"/>
        <w:left w:val="none" w:sz="0" w:space="0" w:color="auto"/>
        <w:bottom w:val="none" w:sz="0" w:space="0" w:color="auto"/>
        <w:right w:val="none" w:sz="0" w:space="0" w:color="auto"/>
      </w:divBdr>
    </w:div>
    <w:div w:id="569730805">
      <w:bodyDiv w:val="1"/>
      <w:marLeft w:val="0"/>
      <w:marRight w:val="0"/>
      <w:marTop w:val="0"/>
      <w:marBottom w:val="0"/>
      <w:divBdr>
        <w:top w:val="none" w:sz="0" w:space="0" w:color="auto"/>
        <w:left w:val="none" w:sz="0" w:space="0" w:color="auto"/>
        <w:bottom w:val="none" w:sz="0" w:space="0" w:color="auto"/>
        <w:right w:val="none" w:sz="0" w:space="0" w:color="auto"/>
      </w:divBdr>
    </w:div>
    <w:div w:id="569732223">
      <w:bodyDiv w:val="1"/>
      <w:marLeft w:val="0"/>
      <w:marRight w:val="0"/>
      <w:marTop w:val="0"/>
      <w:marBottom w:val="0"/>
      <w:divBdr>
        <w:top w:val="none" w:sz="0" w:space="0" w:color="auto"/>
        <w:left w:val="none" w:sz="0" w:space="0" w:color="auto"/>
        <w:bottom w:val="none" w:sz="0" w:space="0" w:color="auto"/>
        <w:right w:val="none" w:sz="0" w:space="0" w:color="auto"/>
      </w:divBdr>
    </w:div>
    <w:div w:id="569732937">
      <w:bodyDiv w:val="1"/>
      <w:marLeft w:val="0"/>
      <w:marRight w:val="0"/>
      <w:marTop w:val="0"/>
      <w:marBottom w:val="0"/>
      <w:divBdr>
        <w:top w:val="none" w:sz="0" w:space="0" w:color="auto"/>
        <w:left w:val="none" w:sz="0" w:space="0" w:color="auto"/>
        <w:bottom w:val="none" w:sz="0" w:space="0" w:color="auto"/>
        <w:right w:val="none" w:sz="0" w:space="0" w:color="auto"/>
      </w:divBdr>
    </w:div>
    <w:div w:id="569770724">
      <w:bodyDiv w:val="1"/>
      <w:marLeft w:val="0"/>
      <w:marRight w:val="0"/>
      <w:marTop w:val="0"/>
      <w:marBottom w:val="0"/>
      <w:divBdr>
        <w:top w:val="none" w:sz="0" w:space="0" w:color="auto"/>
        <w:left w:val="none" w:sz="0" w:space="0" w:color="auto"/>
        <w:bottom w:val="none" w:sz="0" w:space="0" w:color="auto"/>
        <w:right w:val="none" w:sz="0" w:space="0" w:color="auto"/>
      </w:divBdr>
    </w:div>
    <w:div w:id="569778840">
      <w:bodyDiv w:val="1"/>
      <w:marLeft w:val="0"/>
      <w:marRight w:val="0"/>
      <w:marTop w:val="0"/>
      <w:marBottom w:val="0"/>
      <w:divBdr>
        <w:top w:val="none" w:sz="0" w:space="0" w:color="auto"/>
        <w:left w:val="none" w:sz="0" w:space="0" w:color="auto"/>
        <w:bottom w:val="none" w:sz="0" w:space="0" w:color="auto"/>
        <w:right w:val="none" w:sz="0" w:space="0" w:color="auto"/>
      </w:divBdr>
    </w:div>
    <w:div w:id="569846983">
      <w:bodyDiv w:val="1"/>
      <w:marLeft w:val="0"/>
      <w:marRight w:val="0"/>
      <w:marTop w:val="0"/>
      <w:marBottom w:val="0"/>
      <w:divBdr>
        <w:top w:val="none" w:sz="0" w:space="0" w:color="auto"/>
        <w:left w:val="none" w:sz="0" w:space="0" w:color="auto"/>
        <w:bottom w:val="none" w:sz="0" w:space="0" w:color="auto"/>
        <w:right w:val="none" w:sz="0" w:space="0" w:color="auto"/>
      </w:divBdr>
    </w:div>
    <w:div w:id="569852332">
      <w:bodyDiv w:val="1"/>
      <w:marLeft w:val="0"/>
      <w:marRight w:val="0"/>
      <w:marTop w:val="0"/>
      <w:marBottom w:val="0"/>
      <w:divBdr>
        <w:top w:val="none" w:sz="0" w:space="0" w:color="auto"/>
        <w:left w:val="none" w:sz="0" w:space="0" w:color="auto"/>
        <w:bottom w:val="none" w:sz="0" w:space="0" w:color="auto"/>
        <w:right w:val="none" w:sz="0" w:space="0" w:color="auto"/>
      </w:divBdr>
    </w:div>
    <w:div w:id="569928468">
      <w:bodyDiv w:val="1"/>
      <w:marLeft w:val="0"/>
      <w:marRight w:val="0"/>
      <w:marTop w:val="0"/>
      <w:marBottom w:val="0"/>
      <w:divBdr>
        <w:top w:val="none" w:sz="0" w:space="0" w:color="auto"/>
        <w:left w:val="none" w:sz="0" w:space="0" w:color="auto"/>
        <w:bottom w:val="none" w:sz="0" w:space="0" w:color="auto"/>
        <w:right w:val="none" w:sz="0" w:space="0" w:color="auto"/>
      </w:divBdr>
    </w:div>
    <w:div w:id="569969506">
      <w:bodyDiv w:val="1"/>
      <w:marLeft w:val="0"/>
      <w:marRight w:val="0"/>
      <w:marTop w:val="0"/>
      <w:marBottom w:val="0"/>
      <w:divBdr>
        <w:top w:val="none" w:sz="0" w:space="0" w:color="auto"/>
        <w:left w:val="none" w:sz="0" w:space="0" w:color="auto"/>
        <w:bottom w:val="none" w:sz="0" w:space="0" w:color="auto"/>
        <w:right w:val="none" w:sz="0" w:space="0" w:color="auto"/>
      </w:divBdr>
    </w:div>
    <w:div w:id="569971668">
      <w:bodyDiv w:val="1"/>
      <w:marLeft w:val="0"/>
      <w:marRight w:val="0"/>
      <w:marTop w:val="0"/>
      <w:marBottom w:val="0"/>
      <w:divBdr>
        <w:top w:val="none" w:sz="0" w:space="0" w:color="auto"/>
        <w:left w:val="none" w:sz="0" w:space="0" w:color="auto"/>
        <w:bottom w:val="none" w:sz="0" w:space="0" w:color="auto"/>
        <w:right w:val="none" w:sz="0" w:space="0" w:color="auto"/>
      </w:divBdr>
    </w:div>
    <w:div w:id="569972140">
      <w:bodyDiv w:val="1"/>
      <w:marLeft w:val="0"/>
      <w:marRight w:val="0"/>
      <w:marTop w:val="0"/>
      <w:marBottom w:val="0"/>
      <w:divBdr>
        <w:top w:val="none" w:sz="0" w:space="0" w:color="auto"/>
        <w:left w:val="none" w:sz="0" w:space="0" w:color="auto"/>
        <w:bottom w:val="none" w:sz="0" w:space="0" w:color="auto"/>
        <w:right w:val="none" w:sz="0" w:space="0" w:color="auto"/>
      </w:divBdr>
    </w:div>
    <w:div w:id="570118365">
      <w:bodyDiv w:val="1"/>
      <w:marLeft w:val="0"/>
      <w:marRight w:val="0"/>
      <w:marTop w:val="0"/>
      <w:marBottom w:val="0"/>
      <w:divBdr>
        <w:top w:val="none" w:sz="0" w:space="0" w:color="auto"/>
        <w:left w:val="none" w:sz="0" w:space="0" w:color="auto"/>
        <w:bottom w:val="none" w:sz="0" w:space="0" w:color="auto"/>
        <w:right w:val="none" w:sz="0" w:space="0" w:color="auto"/>
      </w:divBdr>
    </w:div>
    <w:div w:id="570122600">
      <w:bodyDiv w:val="1"/>
      <w:marLeft w:val="0"/>
      <w:marRight w:val="0"/>
      <w:marTop w:val="0"/>
      <w:marBottom w:val="0"/>
      <w:divBdr>
        <w:top w:val="none" w:sz="0" w:space="0" w:color="auto"/>
        <w:left w:val="none" w:sz="0" w:space="0" w:color="auto"/>
        <w:bottom w:val="none" w:sz="0" w:space="0" w:color="auto"/>
        <w:right w:val="none" w:sz="0" w:space="0" w:color="auto"/>
      </w:divBdr>
    </w:div>
    <w:div w:id="570123536">
      <w:bodyDiv w:val="1"/>
      <w:marLeft w:val="0"/>
      <w:marRight w:val="0"/>
      <w:marTop w:val="0"/>
      <w:marBottom w:val="0"/>
      <w:divBdr>
        <w:top w:val="none" w:sz="0" w:space="0" w:color="auto"/>
        <w:left w:val="none" w:sz="0" w:space="0" w:color="auto"/>
        <w:bottom w:val="none" w:sz="0" w:space="0" w:color="auto"/>
        <w:right w:val="none" w:sz="0" w:space="0" w:color="auto"/>
      </w:divBdr>
    </w:div>
    <w:div w:id="570191630">
      <w:bodyDiv w:val="1"/>
      <w:marLeft w:val="0"/>
      <w:marRight w:val="0"/>
      <w:marTop w:val="0"/>
      <w:marBottom w:val="0"/>
      <w:divBdr>
        <w:top w:val="none" w:sz="0" w:space="0" w:color="auto"/>
        <w:left w:val="none" w:sz="0" w:space="0" w:color="auto"/>
        <w:bottom w:val="none" w:sz="0" w:space="0" w:color="auto"/>
        <w:right w:val="none" w:sz="0" w:space="0" w:color="auto"/>
      </w:divBdr>
    </w:div>
    <w:div w:id="570308382">
      <w:bodyDiv w:val="1"/>
      <w:marLeft w:val="0"/>
      <w:marRight w:val="0"/>
      <w:marTop w:val="0"/>
      <w:marBottom w:val="0"/>
      <w:divBdr>
        <w:top w:val="none" w:sz="0" w:space="0" w:color="auto"/>
        <w:left w:val="none" w:sz="0" w:space="0" w:color="auto"/>
        <w:bottom w:val="none" w:sz="0" w:space="0" w:color="auto"/>
        <w:right w:val="none" w:sz="0" w:space="0" w:color="auto"/>
      </w:divBdr>
    </w:div>
    <w:div w:id="570384334">
      <w:bodyDiv w:val="1"/>
      <w:marLeft w:val="0"/>
      <w:marRight w:val="0"/>
      <w:marTop w:val="0"/>
      <w:marBottom w:val="0"/>
      <w:divBdr>
        <w:top w:val="none" w:sz="0" w:space="0" w:color="auto"/>
        <w:left w:val="none" w:sz="0" w:space="0" w:color="auto"/>
        <w:bottom w:val="none" w:sz="0" w:space="0" w:color="auto"/>
        <w:right w:val="none" w:sz="0" w:space="0" w:color="auto"/>
      </w:divBdr>
    </w:div>
    <w:div w:id="570387077">
      <w:bodyDiv w:val="1"/>
      <w:marLeft w:val="0"/>
      <w:marRight w:val="0"/>
      <w:marTop w:val="0"/>
      <w:marBottom w:val="0"/>
      <w:divBdr>
        <w:top w:val="none" w:sz="0" w:space="0" w:color="auto"/>
        <w:left w:val="none" w:sz="0" w:space="0" w:color="auto"/>
        <w:bottom w:val="none" w:sz="0" w:space="0" w:color="auto"/>
        <w:right w:val="none" w:sz="0" w:space="0" w:color="auto"/>
      </w:divBdr>
    </w:div>
    <w:div w:id="570506533">
      <w:bodyDiv w:val="1"/>
      <w:marLeft w:val="0"/>
      <w:marRight w:val="0"/>
      <w:marTop w:val="0"/>
      <w:marBottom w:val="0"/>
      <w:divBdr>
        <w:top w:val="none" w:sz="0" w:space="0" w:color="auto"/>
        <w:left w:val="none" w:sz="0" w:space="0" w:color="auto"/>
        <w:bottom w:val="none" w:sz="0" w:space="0" w:color="auto"/>
        <w:right w:val="none" w:sz="0" w:space="0" w:color="auto"/>
      </w:divBdr>
    </w:div>
    <w:div w:id="570509244">
      <w:bodyDiv w:val="1"/>
      <w:marLeft w:val="0"/>
      <w:marRight w:val="0"/>
      <w:marTop w:val="0"/>
      <w:marBottom w:val="0"/>
      <w:divBdr>
        <w:top w:val="none" w:sz="0" w:space="0" w:color="auto"/>
        <w:left w:val="none" w:sz="0" w:space="0" w:color="auto"/>
        <w:bottom w:val="none" w:sz="0" w:space="0" w:color="auto"/>
        <w:right w:val="none" w:sz="0" w:space="0" w:color="auto"/>
      </w:divBdr>
    </w:div>
    <w:div w:id="570585482">
      <w:bodyDiv w:val="1"/>
      <w:marLeft w:val="0"/>
      <w:marRight w:val="0"/>
      <w:marTop w:val="0"/>
      <w:marBottom w:val="0"/>
      <w:divBdr>
        <w:top w:val="none" w:sz="0" w:space="0" w:color="auto"/>
        <w:left w:val="none" w:sz="0" w:space="0" w:color="auto"/>
        <w:bottom w:val="none" w:sz="0" w:space="0" w:color="auto"/>
        <w:right w:val="none" w:sz="0" w:space="0" w:color="auto"/>
      </w:divBdr>
    </w:div>
    <w:div w:id="570769787">
      <w:bodyDiv w:val="1"/>
      <w:marLeft w:val="0"/>
      <w:marRight w:val="0"/>
      <w:marTop w:val="0"/>
      <w:marBottom w:val="0"/>
      <w:divBdr>
        <w:top w:val="none" w:sz="0" w:space="0" w:color="auto"/>
        <w:left w:val="none" w:sz="0" w:space="0" w:color="auto"/>
        <w:bottom w:val="none" w:sz="0" w:space="0" w:color="auto"/>
        <w:right w:val="none" w:sz="0" w:space="0" w:color="auto"/>
      </w:divBdr>
    </w:div>
    <w:div w:id="570776493">
      <w:bodyDiv w:val="1"/>
      <w:marLeft w:val="0"/>
      <w:marRight w:val="0"/>
      <w:marTop w:val="0"/>
      <w:marBottom w:val="0"/>
      <w:divBdr>
        <w:top w:val="none" w:sz="0" w:space="0" w:color="auto"/>
        <w:left w:val="none" w:sz="0" w:space="0" w:color="auto"/>
        <w:bottom w:val="none" w:sz="0" w:space="0" w:color="auto"/>
        <w:right w:val="none" w:sz="0" w:space="0" w:color="auto"/>
      </w:divBdr>
    </w:div>
    <w:div w:id="570820999">
      <w:bodyDiv w:val="1"/>
      <w:marLeft w:val="0"/>
      <w:marRight w:val="0"/>
      <w:marTop w:val="0"/>
      <w:marBottom w:val="0"/>
      <w:divBdr>
        <w:top w:val="none" w:sz="0" w:space="0" w:color="auto"/>
        <w:left w:val="none" w:sz="0" w:space="0" w:color="auto"/>
        <w:bottom w:val="none" w:sz="0" w:space="0" w:color="auto"/>
        <w:right w:val="none" w:sz="0" w:space="0" w:color="auto"/>
      </w:divBdr>
    </w:div>
    <w:div w:id="570849484">
      <w:bodyDiv w:val="1"/>
      <w:marLeft w:val="0"/>
      <w:marRight w:val="0"/>
      <w:marTop w:val="0"/>
      <w:marBottom w:val="0"/>
      <w:divBdr>
        <w:top w:val="none" w:sz="0" w:space="0" w:color="auto"/>
        <w:left w:val="none" w:sz="0" w:space="0" w:color="auto"/>
        <w:bottom w:val="none" w:sz="0" w:space="0" w:color="auto"/>
        <w:right w:val="none" w:sz="0" w:space="0" w:color="auto"/>
      </w:divBdr>
    </w:div>
    <w:div w:id="570890813">
      <w:bodyDiv w:val="1"/>
      <w:marLeft w:val="0"/>
      <w:marRight w:val="0"/>
      <w:marTop w:val="0"/>
      <w:marBottom w:val="0"/>
      <w:divBdr>
        <w:top w:val="none" w:sz="0" w:space="0" w:color="auto"/>
        <w:left w:val="none" w:sz="0" w:space="0" w:color="auto"/>
        <w:bottom w:val="none" w:sz="0" w:space="0" w:color="auto"/>
        <w:right w:val="none" w:sz="0" w:space="0" w:color="auto"/>
      </w:divBdr>
    </w:div>
    <w:div w:id="570891003">
      <w:bodyDiv w:val="1"/>
      <w:marLeft w:val="0"/>
      <w:marRight w:val="0"/>
      <w:marTop w:val="0"/>
      <w:marBottom w:val="0"/>
      <w:divBdr>
        <w:top w:val="none" w:sz="0" w:space="0" w:color="auto"/>
        <w:left w:val="none" w:sz="0" w:space="0" w:color="auto"/>
        <w:bottom w:val="none" w:sz="0" w:space="0" w:color="auto"/>
        <w:right w:val="none" w:sz="0" w:space="0" w:color="auto"/>
      </w:divBdr>
    </w:div>
    <w:div w:id="570965055">
      <w:bodyDiv w:val="1"/>
      <w:marLeft w:val="0"/>
      <w:marRight w:val="0"/>
      <w:marTop w:val="0"/>
      <w:marBottom w:val="0"/>
      <w:divBdr>
        <w:top w:val="none" w:sz="0" w:space="0" w:color="auto"/>
        <w:left w:val="none" w:sz="0" w:space="0" w:color="auto"/>
        <w:bottom w:val="none" w:sz="0" w:space="0" w:color="auto"/>
        <w:right w:val="none" w:sz="0" w:space="0" w:color="auto"/>
      </w:divBdr>
    </w:div>
    <w:div w:id="571089145">
      <w:bodyDiv w:val="1"/>
      <w:marLeft w:val="0"/>
      <w:marRight w:val="0"/>
      <w:marTop w:val="0"/>
      <w:marBottom w:val="0"/>
      <w:divBdr>
        <w:top w:val="none" w:sz="0" w:space="0" w:color="auto"/>
        <w:left w:val="none" w:sz="0" w:space="0" w:color="auto"/>
        <w:bottom w:val="none" w:sz="0" w:space="0" w:color="auto"/>
        <w:right w:val="none" w:sz="0" w:space="0" w:color="auto"/>
      </w:divBdr>
    </w:div>
    <w:div w:id="571235222">
      <w:bodyDiv w:val="1"/>
      <w:marLeft w:val="0"/>
      <w:marRight w:val="0"/>
      <w:marTop w:val="0"/>
      <w:marBottom w:val="0"/>
      <w:divBdr>
        <w:top w:val="none" w:sz="0" w:space="0" w:color="auto"/>
        <w:left w:val="none" w:sz="0" w:space="0" w:color="auto"/>
        <w:bottom w:val="none" w:sz="0" w:space="0" w:color="auto"/>
        <w:right w:val="none" w:sz="0" w:space="0" w:color="auto"/>
      </w:divBdr>
    </w:div>
    <w:div w:id="571237480">
      <w:bodyDiv w:val="1"/>
      <w:marLeft w:val="0"/>
      <w:marRight w:val="0"/>
      <w:marTop w:val="0"/>
      <w:marBottom w:val="0"/>
      <w:divBdr>
        <w:top w:val="none" w:sz="0" w:space="0" w:color="auto"/>
        <w:left w:val="none" w:sz="0" w:space="0" w:color="auto"/>
        <w:bottom w:val="none" w:sz="0" w:space="0" w:color="auto"/>
        <w:right w:val="none" w:sz="0" w:space="0" w:color="auto"/>
      </w:divBdr>
    </w:div>
    <w:div w:id="571307367">
      <w:bodyDiv w:val="1"/>
      <w:marLeft w:val="0"/>
      <w:marRight w:val="0"/>
      <w:marTop w:val="0"/>
      <w:marBottom w:val="0"/>
      <w:divBdr>
        <w:top w:val="none" w:sz="0" w:space="0" w:color="auto"/>
        <w:left w:val="none" w:sz="0" w:space="0" w:color="auto"/>
        <w:bottom w:val="none" w:sz="0" w:space="0" w:color="auto"/>
        <w:right w:val="none" w:sz="0" w:space="0" w:color="auto"/>
      </w:divBdr>
    </w:div>
    <w:div w:id="571353218">
      <w:bodyDiv w:val="1"/>
      <w:marLeft w:val="0"/>
      <w:marRight w:val="0"/>
      <w:marTop w:val="0"/>
      <w:marBottom w:val="0"/>
      <w:divBdr>
        <w:top w:val="none" w:sz="0" w:space="0" w:color="auto"/>
        <w:left w:val="none" w:sz="0" w:space="0" w:color="auto"/>
        <w:bottom w:val="none" w:sz="0" w:space="0" w:color="auto"/>
        <w:right w:val="none" w:sz="0" w:space="0" w:color="auto"/>
      </w:divBdr>
    </w:div>
    <w:div w:id="571354025">
      <w:bodyDiv w:val="1"/>
      <w:marLeft w:val="0"/>
      <w:marRight w:val="0"/>
      <w:marTop w:val="0"/>
      <w:marBottom w:val="0"/>
      <w:divBdr>
        <w:top w:val="none" w:sz="0" w:space="0" w:color="auto"/>
        <w:left w:val="none" w:sz="0" w:space="0" w:color="auto"/>
        <w:bottom w:val="none" w:sz="0" w:space="0" w:color="auto"/>
        <w:right w:val="none" w:sz="0" w:space="0" w:color="auto"/>
      </w:divBdr>
    </w:div>
    <w:div w:id="571425196">
      <w:bodyDiv w:val="1"/>
      <w:marLeft w:val="0"/>
      <w:marRight w:val="0"/>
      <w:marTop w:val="0"/>
      <w:marBottom w:val="0"/>
      <w:divBdr>
        <w:top w:val="none" w:sz="0" w:space="0" w:color="auto"/>
        <w:left w:val="none" w:sz="0" w:space="0" w:color="auto"/>
        <w:bottom w:val="none" w:sz="0" w:space="0" w:color="auto"/>
        <w:right w:val="none" w:sz="0" w:space="0" w:color="auto"/>
      </w:divBdr>
    </w:div>
    <w:div w:id="571425924">
      <w:bodyDiv w:val="1"/>
      <w:marLeft w:val="0"/>
      <w:marRight w:val="0"/>
      <w:marTop w:val="0"/>
      <w:marBottom w:val="0"/>
      <w:divBdr>
        <w:top w:val="none" w:sz="0" w:space="0" w:color="auto"/>
        <w:left w:val="none" w:sz="0" w:space="0" w:color="auto"/>
        <w:bottom w:val="none" w:sz="0" w:space="0" w:color="auto"/>
        <w:right w:val="none" w:sz="0" w:space="0" w:color="auto"/>
      </w:divBdr>
    </w:div>
    <w:div w:id="571475151">
      <w:bodyDiv w:val="1"/>
      <w:marLeft w:val="0"/>
      <w:marRight w:val="0"/>
      <w:marTop w:val="0"/>
      <w:marBottom w:val="0"/>
      <w:divBdr>
        <w:top w:val="none" w:sz="0" w:space="0" w:color="auto"/>
        <w:left w:val="none" w:sz="0" w:space="0" w:color="auto"/>
        <w:bottom w:val="none" w:sz="0" w:space="0" w:color="auto"/>
        <w:right w:val="none" w:sz="0" w:space="0" w:color="auto"/>
      </w:divBdr>
    </w:div>
    <w:div w:id="571504077">
      <w:bodyDiv w:val="1"/>
      <w:marLeft w:val="0"/>
      <w:marRight w:val="0"/>
      <w:marTop w:val="0"/>
      <w:marBottom w:val="0"/>
      <w:divBdr>
        <w:top w:val="none" w:sz="0" w:space="0" w:color="auto"/>
        <w:left w:val="none" w:sz="0" w:space="0" w:color="auto"/>
        <w:bottom w:val="none" w:sz="0" w:space="0" w:color="auto"/>
        <w:right w:val="none" w:sz="0" w:space="0" w:color="auto"/>
      </w:divBdr>
    </w:div>
    <w:div w:id="571693217">
      <w:bodyDiv w:val="1"/>
      <w:marLeft w:val="0"/>
      <w:marRight w:val="0"/>
      <w:marTop w:val="0"/>
      <w:marBottom w:val="0"/>
      <w:divBdr>
        <w:top w:val="none" w:sz="0" w:space="0" w:color="auto"/>
        <w:left w:val="none" w:sz="0" w:space="0" w:color="auto"/>
        <w:bottom w:val="none" w:sz="0" w:space="0" w:color="auto"/>
        <w:right w:val="none" w:sz="0" w:space="0" w:color="auto"/>
      </w:divBdr>
    </w:div>
    <w:div w:id="571695893">
      <w:bodyDiv w:val="1"/>
      <w:marLeft w:val="0"/>
      <w:marRight w:val="0"/>
      <w:marTop w:val="0"/>
      <w:marBottom w:val="0"/>
      <w:divBdr>
        <w:top w:val="none" w:sz="0" w:space="0" w:color="auto"/>
        <w:left w:val="none" w:sz="0" w:space="0" w:color="auto"/>
        <w:bottom w:val="none" w:sz="0" w:space="0" w:color="auto"/>
        <w:right w:val="none" w:sz="0" w:space="0" w:color="auto"/>
      </w:divBdr>
    </w:div>
    <w:div w:id="571702570">
      <w:bodyDiv w:val="1"/>
      <w:marLeft w:val="0"/>
      <w:marRight w:val="0"/>
      <w:marTop w:val="0"/>
      <w:marBottom w:val="0"/>
      <w:divBdr>
        <w:top w:val="none" w:sz="0" w:space="0" w:color="auto"/>
        <w:left w:val="none" w:sz="0" w:space="0" w:color="auto"/>
        <w:bottom w:val="none" w:sz="0" w:space="0" w:color="auto"/>
        <w:right w:val="none" w:sz="0" w:space="0" w:color="auto"/>
      </w:divBdr>
    </w:div>
    <w:div w:id="571813548">
      <w:bodyDiv w:val="1"/>
      <w:marLeft w:val="0"/>
      <w:marRight w:val="0"/>
      <w:marTop w:val="0"/>
      <w:marBottom w:val="0"/>
      <w:divBdr>
        <w:top w:val="none" w:sz="0" w:space="0" w:color="auto"/>
        <w:left w:val="none" w:sz="0" w:space="0" w:color="auto"/>
        <w:bottom w:val="none" w:sz="0" w:space="0" w:color="auto"/>
        <w:right w:val="none" w:sz="0" w:space="0" w:color="auto"/>
      </w:divBdr>
    </w:div>
    <w:div w:id="571815106">
      <w:bodyDiv w:val="1"/>
      <w:marLeft w:val="0"/>
      <w:marRight w:val="0"/>
      <w:marTop w:val="0"/>
      <w:marBottom w:val="0"/>
      <w:divBdr>
        <w:top w:val="none" w:sz="0" w:space="0" w:color="auto"/>
        <w:left w:val="none" w:sz="0" w:space="0" w:color="auto"/>
        <w:bottom w:val="none" w:sz="0" w:space="0" w:color="auto"/>
        <w:right w:val="none" w:sz="0" w:space="0" w:color="auto"/>
      </w:divBdr>
    </w:div>
    <w:div w:id="572081968">
      <w:bodyDiv w:val="1"/>
      <w:marLeft w:val="0"/>
      <w:marRight w:val="0"/>
      <w:marTop w:val="0"/>
      <w:marBottom w:val="0"/>
      <w:divBdr>
        <w:top w:val="none" w:sz="0" w:space="0" w:color="auto"/>
        <w:left w:val="none" w:sz="0" w:space="0" w:color="auto"/>
        <w:bottom w:val="none" w:sz="0" w:space="0" w:color="auto"/>
        <w:right w:val="none" w:sz="0" w:space="0" w:color="auto"/>
      </w:divBdr>
    </w:div>
    <w:div w:id="572159701">
      <w:bodyDiv w:val="1"/>
      <w:marLeft w:val="0"/>
      <w:marRight w:val="0"/>
      <w:marTop w:val="0"/>
      <w:marBottom w:val="0"/>
      <w:divBdr>
        <w:top w:val="none" w:sz="0" w:space="0" w:color="auto"/>
        <w:left w:val="none" w:sz="0" w:space="0" w:color="auto"/>
        <w:bottom w:val="none" w:sz="0" w:space="0" w:color="auto"/>
        <w:right w:val="none" w:sz="0" w:space="0" w:color="auto"/>
      </w:divBdr>
    </w:div>
    <w:div w:id="572201136">
      <w:bodyDiv w:val="1"/>
      <w:marLeft w:val="0"/>
      <w:marRight w:val="0"/>
      <w:marTop w:val="0"/>
      <w:marBottom w:val="0"/>
      <w:divBdr>
        <w:top w:val="none" w:sz="0" w:space="0" w:color="auto"/>
        <w:left w:val="none" w:sz="0" w:space="0" w:color="auto"/>
        <w:bottom w:val="none" w:sz="0" w:space="0" w:color="auto"/>
        <w:right w:val="none" w:sz="0" w:space="0" w:color="auto"/>
      </w:divBdr>
    </w:div>
    <w:div w:id="572206344">
      <w:bodyDiv w:val="1"/>
      <w:marLeft w:val="0"/>
      <w:marRight w:val="0"/>
      <w:marTop w:val="0"/>
      <w:marBottom w:val="0"/>
      <w:divBdr>
        <w:top w:val="none" w:sz="0" w:space="0" w:color="auto"/>
        <w:left w:val="none" w:sz="0" w:space="0" w:color="auto"/>
        <w:bottom w:val="none" w:sz="0" w:space="0" w:color="auto"/>
        <w:right w:val="none" w:sz="0" w:space="0" w:color="auto"/>
      </w:divBdr>
    </w:div>
    <w:div w:id="572278839">
      <w:bodyDiv w:val="1"/>
      <w:marLeft w:val="0"/>
      <w:marRight w:val="0"/>
      <w:marTop w:val="0"/>
      <w:marBottom w:val="0"/>
      <w:divBdr>
        <w:top w:val="none" w:sz="0" w:space="0" w:color="auto"/>
        <w:left w:val="none" w:sz="0" w:space="0" w:color="auto"/>
        <w:bottom w:val="none" w:sz="0" w:space="0" w:color="auto"/>
        <w:right w:val="none" w:sz="0" w:space="0" w:color="auto"/>
      </w:divBdr>
    </w:div>
    <w:div w:id="572280046">
      <w:bodyDiv w:val="1"/>
      <w:marLeft w:val="0"/>
      <w:marRight w:val="0"/>
      <w:marTop w:val="0"/>
      <w:marBottom w:val="0"/>
      <w:divBdr>
        <w:top w:val="none" w:sz="0" w:space="0" w:color="auto"/>
        <w:left w:val="none" w:sz="0" w:space="0" w:color="auto"/>
        <w:bottom w:val="none" w:sz="0" w:space="0" w:color="auto"/>
        <w:right w:val="none" w:sz="0" w:space="0" w:color="auto"/>
      </w:divBdr>
    </w:div>
    <w:div w:id="572281046">
      <w:bodyDiv w:val="1"/>
      <w:marLeft w:val="0"/>
      <w:marRight w:val="0"/>
      <w:marTop w:val="0"/>
      <w:marBottom w:val="0"/>
      <w:divBdr>
        <w:top w:val="none" w:sz="0" w:space="0" w:color="auto"/>
        <w:left w:val="none" w:sz="0" w:space="0" w:color="auto"/>
        <w:bottom w:val="none" w:sz="0" w:space="0" w:color="auto"/>
        <w:right w:val="none" w:sz="0" w:space="0" w:color="auto"/>
      </w:divBdr>
    </w:div>
    <w:div w:id="572351791">
      <w:bodyDiv w:val="1"/>
      <w:marLeft w:val="0"/>
      <w:marRight w:val="0"/>
      <w:marTop w:val="0"/>
      <w:marBottom w:val="0"/>
      <w:divBdr>
        <w:top w:val="none" w:sz="0" w:space="0" w:color="auto"/>
        <w:left w:val="none" w:sz="0" w:space="0" w:color="auto"/>
        <w:bottom w:val="none" w:sz="0" w:space="0" w:color="auto"/>
        <w:right w:val="none" w:sz="0" w:space="0" w:color="auto"/>
      </w:divBdr>
    </w:div>
    <w:div w:id="572353093">
      <w:bodyDiv w:val="1"/>
      <w:marLeft w:val="0"/>
      <w:marRight w:val="0"/>
      <w:marTop w:val="0"/>
      <w:marBottom w:val="0"/>
      <w:divBdr>
        <w:top w:val="none" w:sz="0" w:space="0" w:color="auto"/>
        <w:left w:val="none" w:sz="0" w:space="0" w:color="auto"/>
        <w:bottom w:val="none" w:sz="0" w:space="0" w:color="auto"/>
        <w:right w:val="none" w:sz="0" w:space="0" w:color="auto"/>
      </w:divBdr>
    </w:div>
    <w:div w:id="572353971">
      <w:bodyDiv w:val="1"/>
      <w:marLeft w:val="0"/>
      <w:marRight w:val="0"/>
      <w:marTop w:val="0"/>
      <w:marBottom w:val="0"/>
      <w:divBdr>
        <w:top w:val="none" w:sz="0" w:space="0" w:color="auto"/>
        <w:left w:val="none" w:sz="0" w:space="0" w:color="auto"/>
        <w:bottom w:val="none" w:sz="0" w:space="0" w:color="auto"/>
        <w:right w:val="none" w:sz="0" w:space="0" w:color="auto"/>
      </w:divBdr>
    </w:div>
    <w:div w:id="572355790">
      <w:bodyDiv w:val="1"/>
      <w:marLeft w:val="0"/>
      <w:marRight w:val="0"/>
      <w:marTop w:val="0"/>
      <w:marBottom w:val="0"/>
      <w:divBdr>
        <w:top w:val="none" w:sz="0" w:space="0" w:color="auto"/>
        <w:left w:val="none" w:sz="0" w:space="0" w:color="auto"/>
        <w:bottom w:val="none" w:sz="0" w:space="0" w:color="auto"/>
        <w:right w:val="none" w:sz="0" w:space="0" w:color="auto"/>
      </w:divBdr>
    </w:div>
    <w:div w:id="572473893">
      <w:bodyDiv w:val="1"/>
      <w:marLeft w:val="0"/>
      <w:marRight w:val="0"/>
      <w:marTop w:val="0"/>
      <w:marBottom w:val="0"/>
      <w:divBdr>
        <w:top w:val="none" w:sz="0" w:space="0" w:color="auto"/>
        <w:left w:val="none" w:sz="0" w:space="0" w:color="auto"/>
        <w:bottom w:val="none" w:sz="0" w:space="0" w:color="auto"/>
        <w:right w:val="none" w:sz="0" w:space="0" w:color="auto"/>
      </w:divBdr>
    </w:div>
    <w:div w:id="572591660">
      <w:bodyDiv w:val="1"/>
      <w:marLeft w:val="0"/>
      <w:marRight w:val="0"/>
      <w:marTop w:val="0"/>
      <w:marBottom w:val="0"/>
      <w:divBdr>
        <w:top w:val="none" w:sz="0" w:space="0" w:color="auto"/>
        <w:left w:val="none" w:sz="0" w:space="0" w:color="auto"/>
        <w:bottom w:val="none" w:sz="0" w:space="0" w:color="auto"/>
        <w:right w:val="none" w:sz="0" w:space="0" w:color="auto"/>
      </w:divBdr>
    </w:div>
    <w:div w:id="572664669">
      <w:bodyDiv w:val="1"/>
      <w:marLeft w:val="0"/>
      <w:marRight w:val="0"/>
      <w:marTop w:val="0"/>
      <w:marBottom w:val="0"/>
      <w:divBdr>
        <w:top w:val="none" w:sz="0" w:space="0" w:color="auto"/>
        <w:left w:val="none" w:sz="0" w:space="0" w:color="auto"/>
        <w:bottom w:val="none" w:sz="0" w:space="0" w:color="auto"/>
        <w:right w:val="none" w:sz="0" w:space="0" w:color="auto"/>
      </w:divBdr>
    </w:div>
    <w:div w:id="572785297">
      <w:bodyDiv w:val="1"/>
      <w:marLeft w:val="0"/>
      <w:marRight w:val="0"/>
      <w:marTop w:val="0"/>
      <w:marBottom w:val="0"/>
      <w:divBdr>
        <w:top w:val="none" w:sz="0" w:space="0" w:color="auto"/>
        <w:left w:val="none" w:sz="0" w:space="0" w:color="auto"/>
        <w:bottom w:val="none" w:sz="0" w:space="0" w:color="auto"/>
        <w:right w:val="none" w:sz="0" w:space="0" w:color="auto"/>
      </w:divBdr>
    </w:div>
    <w:div w:id="572815565">
      <w:bodyDiv w:val="1"/>
      <w:marLeft w:val="0"/>
      <w:marRight w:val="0"/>
      <w:marTop w:val="0"/>
      <w:marBottom w:val="0"/>
      <w:divBdr>
        <w:top w:val="none" w:sz="0" w:space="0" w:color="auto"/>
        <w:left w:val="none" w:sz="0" w:space="0" w:color="auto"/>
        <w:bottom w:val="none" w:sz="0" w:space="0" w:color="auto"/>
        <w:right w:val="none" w:sz="0" w:space="0" w:color="auto"/>
      </w:divBdr>
    </w:div>
    <w:div w:id="572935229">
      <w:bodyDiv w:val="1"/>
      <w:marLeft w:val="0"/>
      <w:marRight w:val="0"/>
      <w:marTop w:val="0"/>
      <w:marBottom w:val="0"/>
      <w:divBdr>
        <w:top w:val="none" w:sz="0" w:space="0" w:color="auto"/>
        <w:left w:val="none" w:sz="0" w:space="0" w:color="auto"/>
        <w:bottom w:val="none" w:sz="0" w:space="0" w:color="auto"/>
        <w:right w:val="none" w:sz="0" w:space="0" w:color="auto"/>
      </w:divBdr>
    </w:div>
    <w:div w:id="573007150">
      <w:bodyDiv w:val="1"/>
      <w:marLeft w:val="0"/>
      <w:marRight w:val="0"/>
      <w:marTop w:val="0"/>
      <w:marBottom w:val="0"/>
      <w:divBdr>
        <w:top w:val="none" w:sz="0" w:space="0" w:color="auto"/>
        <w:left w:val="none" w:sz="0" w:space="0" w:color="auto"/>
        <w:bottom w:val="none" w:sz="0" w:space="0" w:color="auto"/>
        <w:right w:val="none" w:sz="0" w:space="0" w:color="auto"/>
      </w:divBdr>
    </w:div>
    <w:div w:id="573123772">
      <w:bodyDiv w:val="1"/>
      <w:marLeft w:val="0"/>
      <w:marRight w:val="0"/>
      <w:marTop w:val="0"/>
      <w:marBottom w:val="0"/>
      <w:divBdr>
        <w:top w:val="none" w:sz="0" w:space="0" w:color="auto"/>
        <w:left w:val="none" w:sz="0" w:space="0" w:color="auto"/>
        <w:bottom w:val="none" w:sz="0" w:space="0" w:color="auto"/>
        <w:right w:val="none" w:sz="0" w:space="0" w:color="auto"/>
      </w:divBdr>
    </w:div>
    <w:div w:id="573319440">
      <w:bodyDiv w:val="1"/>
      <w:marLeft w:val="0"/>
      <w:marRight w:val="0"/>
      <w:marTop w:val="0"/>
      <w:marBottom w:val="0"/>
      <w:divBdr>
        <w:top w:val="none" w:sz="0" w:space="0" w:color="auto"/>
        <w:left w:val="none" w:sz="0" w:space="0" w:color="auto"/>
        <w:bottom w:val="none" w:sz="0" w:space="0" w:color="auto"/>
        <w:right w:val="none" w:sz="0" w:space="0" w:color="auto"/>
      </w:divBdr>
    </w:div>
    <w:div w:id="573322840">
      <w:bodyDiv w:val="1"/>
      <w:marLeft w:val="0"/>
      <w:marRight w:val="0"/>
      <w:marTop w:val="0"/>
      <w:marBottom w:val="0"/>
      <w:divBdr>
        <w:top w:val="none" w:sz="0" w:space="0" w:color="auto"/>
        <w:left w:val="none" w:sz="0" w:space="0" w:color="auto"/>
        <w:bottom w:val="none" w:sz="0" w:space="0" w:color="auto"/>
        <w:right w:val="none" w:sz="0" w:space="0" w:color="auto"/>
      </w:divBdr>
    </w:div>
    <w:div w:id="573391096">
      <w:bodyDiv w:val="1"/>
      <w:marLeft w:val="0"/>
      <w:marRight w:val="0"/>
      <w:marTop w:val="0"/>
      <w:marBottom w:val="0"/>
      <w:divBdr>
        <w:top w:val="none" w:sz="0" w:space="0" w:color="auto"/>
        <w:left w:val="none" w:sz="0" w:space="0" w:color="auto"/>
        <w:bottom w:val="none" w:sz="0" w:space="0" w:color="auto"/>
        <w:right w:val="none" w:sz="0" w:space="0" w:color="auto"/>
      </w:divBdr>
    </w:div>
    <w:div w:id="573391703">
      <w:bodyDiv w:val="1"/>
      <w:marLeft w:val="0"/>
      <w:marRight w:val="0"/>
      <w:marTop w:val="0"/>
      <w:marBottom w:val="0"/>
      <w:divBdr>
        <w:top w:val="none" w:sz="0" w:space="0" w:color="auto"/>
        <w:left w:val="none" w:sz="0" w:space="0" w:color="auto"/>
        <w:bottom w:val="none" w:sz="0" w:space="0" w:color="auto"/>
        <w:right w:val="none" w:sz="0" w:space="0" w:color="auto"/>
      </w:divBdr>
    </w:div>
    <w:div w:id="573392493">
      <w:bodyDiv w:val="1"/>
      <w:marLeft w:val="0"/>
      <w:marRight w:val="0"/>
      <w:marTop w:val="0"/>
      <w:marBottom w:val="0"/>
      <w:divBdr>
        <w:top w:val="none" w:sz="0" w:space="0" w:color="auto"/>
        <w:left w:val="none" w:sz="0" w:space="0" w:color="auto"/>
        <w:bottom w:val="none" w:sz="0" w:space="0" w:color="auto"/>
        <w:right w:val="none" w:sz="0" w:space="0" w:color="auto"/>
      </w:divBdr>
    </w:div>
    <w:div w:id="573583622">
      <w:bodyDiv w:val="1"/>
      <w:marLeft w:val="0"/>
      <w:marRight w:val="0"/>
      <w:marTop w:val="0"/>
      <w:marBottom w:val="0"/>
      <w:divBdr>
        <w:top w:val="none" w:sz="0" w:space="0" w:color="auto"/>
        <w:left w:val="none" w:sz="0" w:space="0" w:color="auto"/>
        <w:bottom w:val="none" w:sz="0" w:space="0" w:color="auto"/>
        <w:right w:val="none" w:sz="0" w:space="0" w:color="auto"/>
      </w:divBdr>
    </w:div>
    <w:div w:id="573584845">
      <w:bodyDiv w:val="1"/>
      <w:marLeft w:val="0"/>
      <w:marRight w:val="0"/>
      <w:marTop w:val="0"/>
      <w:marBottom w:val="0"/>
      <w:divBdr>
        <w:top w:val="none" w:sz="0" w:space="0" w:color="auto"/>
        <w:left w:val="none" w:sz="0" w:space="0" w:color="auto"/>
        <w:bottom w:val="none" w:sz="0" w:space="0" w:color="auto"/>
        <w:right w:val="none" w:sz="0" w:space="0" w:color="auto"/>
      </w:divBdr>
    </w:div>
    <w:div w:id="573782044">
      <w:bodyDiv w:val="1"/>
      <w:marLeft w:val="0"/>
      <w:marRight w:val="0"/>
      <w:marTop w:val="0"/>
      <w:marBottom w:val="0"/>
      <w:divBdr>
        <w:top w:val="none" w:sz="0" w:space="0" w:color="auto"/>
        <w:left w:val="none" w:sz="0" w:space="0" w:color="auto"/>
        <w:bottom w:val="none" w:sz="0" w:space="0" w:color="auto"/>
        <w:right w:val="none" w:sz="0" w:space="0" w:color="auto"/>
      </w:divBdr>
    </w:div>
    <w:div w:id="573782822">
      <w:bodyDiv w:val="1"/>
      <w:marLeft w:val="0"/>
      <w:marRight w:val="0"/>
      <w:marTop w:val="0"/>
      <w:marBottom w:val="0"/>
      <w:divBdr>
        <w:top w:val="none" w:sz="0" w:space="0" w:color="auto"/>
        <w:left w:val="none" w:sz="0" w:space="0" w:color="auto"/>
        <w:bottom w:val="none" w:sz="0" w:space="0" w:color="auto"/>
        <w:right w:val="none" w:sz="0" w:space="0" w:color="auto"/>
      </w:divBdr>
    </w:div>
    <w:div w:id="573853852">
      <w:bodyDiv w:val="1"/>
      <w:marLeft w:val="0"/>
      <w:marRight w:val="0"/>
      <w:marTop w:val="0"/>
      <w:marBottom w:val="0"/>
      <w:divBdr>
        <w:top w:val="none" w:sz="0" w:space="0" w:color="auto"/>
        <w:left w:val="none" w:sz="0" w:space="0" w:color="auto"/>
        <w:bottom w:val="none" w:sz="0" w:space="0" w:color="auto"/>
        <w:right w:val="none" w:sz="0" w:space="0" w:color="auto"/>
      </w:divBdr>
    </w:div>
    <w:div w:id="573855552">
      <w:bodyDiv w:val="1"/>
      <w:marLeft w:val="0"/>
      <w:marRight w:val="0"/>
      <w:marTop w:val="0"/>
      <w:marBottom w:val="0"/>
      <w:divBdr>
        <w:top w:val="none" w:sz="0" w:space="0" w:color="auto"/>
        <w:left w:val="none" w:sz="0" w:space="0" w:color="auto"/>
        <w:bottom w:val="none" w:sz="0" w:space="0" w:color="auto"/>
        <w:right w:val="none" w:sz="0" w:space="0" w:color="auto"/>
      </w:divBdr>
    </w:div>
    <w:div w:id="573978950">
      <w:bodyDiv w:val="1"/>
      <w:marLeft w:val="0"/>
      <w:marRight w:val="0"/>
      <w:marTop w:val="0"/>
      <w:marBottom w:val="0"/>
      <w:divBdr>
        <w:top w:val="none" w:sz="0" w:space="0" w:color="auto"/>
        <w:left w:val="none" w:sz="0" w:space="0" w:color="auto"/>
        <w:bottom w:val="none" w:sz="0" w:space="0" w:color="auto"/>
        <w:right w:val="none" w:sz="0" w:space="0" w:color="auto"/>
      </w:divBdr>
    </w:div>
    <w:div w:id="574047886">
      <w:bodyDiv w:val="1"/>
      <w:marLeft w:val="0"/>
      <w:marRight w:val="0"/>
      <w:marTop w:val="0"/>
      <w:marBottom w:val="0"/>
      <w:divBdr>
        <w:top w:val="none" w:sz="0" w:space="0" w:color="auto"/>
        <w:left w:val="none" w:sz="0" w:space="0" w:color="auto"/>
        <w:bottom w:val="none" w:sz="0" w:space="0" w:color="auto"/>
        <w:right w:val="none" w:sz="0" w:space="0" w:color="auto"/>
      </w:divBdr>
    </w:div>
    <w:div w:id="574097828">
      <w:bodyDiv w:val="1"/>
      <w:marLeft w:val="0"/>
      <w:marRight w:val="0"/>
      <w:marTop w:val="0"/>
      <w:marBottom w:val="0"/>
      <w:divBdr>
        <w:top w:val="none" w:sz="0" w:space="0" w:color="auto"/>
        <w:left w:val="none" w:sz="0" w:space="0" w:color="auto"/>
        <w:bottom w:val="none" w:sz="0" w:space="0" w:color="auto"/>
        <w:right w:val="none" w:sz="0" w:space="0" w:color="auto"/>
      </w:divBdr>
    </w:div>
    <w:div w:id="574123098">
      <w:bodyDiv w:val="1"/>
      <w:marLeft w:val="0"/>
      <w:marRight w:val="0"/>
      <w:marTop w:val="0"/>
      <w:marBottom w:val="0"/>
      <w:divBdr>
        <w:top w:val="none" w:sz="0" w:space="0" w:color="auto"/>
        <w:left w:val="none" w:sz="0" w:space="0" w:color="auto"/>
        <w:bottom w:val="none" w:sz="0" w:space="0" w:color="auto"/>
        <w:right w:val="none" w:sz="0" w:space="0" w:color="auto"/>
      </w:divBdr>
    </w:div>
    <w:div w:id="574360712">
      <w:bodyDiv w:val="1"/>
      <w:marLeft w:val="0"/>
      <w:marRight w:val="0"/>
      <w:marTop w:val="0"/>
      <w:marBottom w:val="0"/>
      <w:divBdr>
        <w:top w:val="none" w:sz="0" w:space="0" w:color="auto"/>
        <w:left w:val="none" w:sz="0" w:space="0" w:color="auto"/>
        <w:bottom w:val="none" w:sz="0" w:space="0" w:color="auto"/>
        <w:right w:val="none" w:sz="0" w:space="0" w:color="auto"/>
      </w:divBdr>
    </w:div>
    <w:div w:id="574364058">
      <w:bodyDiv w:val="1"/>
      <w:marLeft w:val="0"/>
      <w:marRight w:val="0"/>
      <w:marTop w:val="0"/>
      <w:marBottom w:val="0"/>
      <w:divBdr>
        <w:top w:val="none" w:sz="0" w:space="0" w:color="auto"/>
        <w:left w:val="none" w:sz="0" w:space="0" w:color="auto"/>
        <w:bottom w:val="none" w:sz="0" w:space="0" w:color="auto"/>
        <w:right w:val="none" w:sz="0" w:space="0" w:color="auto"/>
      </w:divBdr>
    </w:div>
    <w:div w:id="574437827">
      <w:bodyDiv w:val="1"/>
      <w:marLeft w:val="0"/>
      <w:marRight w:val="0"/>
      <w:marTop w:val="0"/>
      <w:marBottom w:val="0"/>
      <w:divBdr>
        <w:top w:val="none" w:sz="0" w:space="0" w:color="auto"/>
        <w:left w:val="none" w:sz="0" w:space="0" w:color="auto"/>
        <w:bottom w:val="none" w:sz="0" w:space="0" w:color="auto"/>
        <w:right w:val="none" w:sz="0" w:space="0" w:color="auto"/>
      </w:divBdr>
    </w:div>
    <w:div w:id="574513524">
      <w:bodyDiv w:val="1"/>
      <w:marLeft w:val="0"/>
      <w:marRight w:val="0"/>
      <w:marTop w:val="0"/>
      <w:marBottom w:val="0"/>
      <w:divBdr>
        <w:top w:val="none" w:sz="0" w:space="0" w:color="auto"/>
        <w:left w:val="none" w:sz="0" w:space="0" w:color="auto"/>
        <w:bottom w:val="none" w:sz="0" w:space="0" w:color="auto"/>
        <w:right w:val="none" w:sz="0" w:space="0" w:color="auto"/>
      </w:divBdr>
    </w:div>
    <w:div w:id="574626773">
      <w:bodyDiv w:val="1"/>
      <w:marLeft w:val="0"/>
      <w:marRight w:val="0"/>
      <w:marTop w:val="0"/>
      <w:marBottom w:val="0"/>
      <w:divBdr>
        <w:top w:val="none" w:sz="0" w:space="0" w:color="auto"/>
        <w:left w:val="none" w:sz="0" w:space="0" w:color="auto"/>
        <w:bottom w:val="none" w:sz="0" w:space="0" w:color="auto"/>
        <w:right w:val="none" w:sz="0" w:space="0" w:color="auto"/>
      </w:divBdr>
    </w:div>
    <w:div w:id="574631653">
      <w:bodyDiv w:val="1"/>
      <w:marLeft w:val="0"/>
      <w:marRight w:val="0"/>
      <w:marTop w:val="0"/>
      <w:marBottom w:val="0"/>
      <w:divBdr>
        <w:top w:val="none" w:sz="0" w:space="0" w:color="auto"/>
        <w:left w:val="none" w:sz="0" w:space="0" w:color="auto"/>
        <w:bottom w:val="none" w:sz="0" w:space="0" w:color="auto"/>
        <w:right w:val="none" w:sz="0" w:space="0" w:color="auto"/>
      </w:divBdr>
    </w:div>
    <w:div w:id="574634410">
      <w:bodyDiv w:val="1"/>
      <w:marLeft w:val="0"/>
      <w:marRight w:val="0"/>
      <w:marTop w:val="0"/>
      <w:marBottom w:val="0"/>
      <w:divBdr>
        <w:top w:val="none" w:sz="0" w:space="0" w:color="auto"/>
        <w:left w:val="none" w:sz="0" w:space="0" w:color="auto"/>
        <w:bottom w:val="none" w:sz="0" w:space="0" w:color="auto"/>
        <w:right w:val="none" w:sz="0" w:space="0" w:color="auto"/>
      </w:divBdr>
    </w:div>
    <w:div w:id="574703352">
      <w:bodyDiv w:val="1"/>
      <w:marLeft w:val="0"/>
      <w:marRight w:val="0"/>
      <w:marTop w:val="0"/>
      <w:marBottom w:val="0"/>
      <w:divBdr>
        <w:top w:val="none" w:sz="0" w:space="0" w:color="auto"/>
        <w:left w:val="none" w:sz="0" w:space="0" w:color="auto"/>
        <w:bottom w:val="none" w:sz="0" w:space="0" w:color="auto"/>
        <w:right w:val="none" w:sz="0" w:space="0" w:color="auto"/>
      </w:divBdr>
    </w:div>
    <w:div w:id="574751218">
      <w:bodyDiv w:val="1"/>
      <w:marLeft w:val="0"/>
      <w:marRight w:val="0"/>
      <w:marTop w:val="0"/>
      <w:marBottom w:val="0"/>
      <w:divBdr>
        <w:top w:val="none" w:sz="0" w:space="0" w:color="auto"/>
        <w:left w:val="none" w:sz="0" w:space="0" w:color="auto"/>
        <w:bottom w:val="none" w:sz="0" w:space="0" w:color="auto"/>
        <w:right w:val="none" w:sz="0" w:space="0" w:color="auto"/>
      </w:divBdr>
    </w:div>
    <w:div w:id="574895714">
      <w:bodyDiv w:val="1"/>
      <w:marLeft w:val="0"/>
      <w:marRight w:val="0"/>
      <w:marTop w:val="0"/>
      <w:marBottom w:val="0"/>
      <w:divBdr>
        <w:top w:val="none" w:sz="0" w:space="0" w:color="auto"/>
        <w:left w:val="none" w:sz="0" w:space="0" w:color="auto"/>
        <w:bottom w:val="none" w:sz="0" w:space="0" w:color="auto"/>
        <w:right w:val="none" w:sz="0" w:space="0" w:color="auto"/>
      </w:divBdr>
    </w:div>
    <w:div w:id="574971414">
      <w:bodyDiv w:val="1"/>
      <w:marLeft w:val="0"/>
      <w:marRight w:val="0"/>
      <w:marTop w:val="0"/>
      <w:marBottom w:val="0"/>
      <w:divBdr>
        <w:top w:val="none" w:sz="0" w:space="0" w:color="auto"/>
        <w:left w:val="none" w:sz="0" w:space="0" w:color="auto"/>
        <w:bottom w:val="none" w:sz="0" w:space="0" w:color="auto"/>
        <w:right w:val="none" w:sz="0" w:space="0" w:color="auto"/>
      </w:divBdr>
    </w:div>
    <w:div w:id="574974031">
      <w:bodyDiv w:val="1"/>
      <w:marLeft w:val="0"/>
      <w:marRight w:val="0"/>
      <w:marTop w:val="0"/>
      <w:marBottom w:val="0"/>
      <w:divBdr>
        <w:top w:val="none" w:sz="0" w:space="0" w:color="auto"/>
        <w:left w:val="none" w:sz="0" w:space="0" w:color="auto"/>
        <w:bottom w:val="none" w:sz="0" w:space="0" w:color="auto"/>
        <w:right w:val="none" w:sz="0" w:space="0" w:color="auto"/>
      </w:divBdr>
    </w:div>
    <w:div w:id="574978250">
      <w:bodyDiv w:val="1"/>
      <w:marLeft w:val="0"/>
      <w:marRight w:val="0"/>
      <w:marTop w:val="0"/>
      <w:marBottom w:val="0"/>
      <w:divBdr>
        <w:top w:val="none" w:sz="0" w:space="0" w:color="auto"/>
        <w:left w:val="none" w:sz="0" w:space="0" w:color="auto"/>
        <w:bottom w:val="none" w:sz="0" w:space="0" w:color="auto"/>
        <w:right w:val="none" w:sz="0" w:space="0" w:color="auto"/>
      </w:divBdr>
    </w:div>
    <w:div w:id="574978372">
      <w:bodyDiv w:val="1"/>
      <w:marLeft w:val="0"/>
      <w:marRight w:val="0"/>
      <w:marTop w:val="0"/>
      <w:marBottom w:val="0"/>
      <w:divBdr>
        <w:top w:val="none" w:sz="0" w:space="0" w:color="auto"/>
        <w:left w:val="none" w:sz="0" w:space="0" w:color="auto"/>
        <w:bottom w:val="none" w:sz="0" w:space="0" w:color="auto"/>
        <w:right w:val="none" w:sz="0" w:space="0" w:color="auto"/>
      </w:divBdr>
    </w:div>
    <w:div w:id="575013416">
      <w:bodyDiv w:val="1"/>
      <w:marLeft w:val="0"/>
      <w:marRight w:val="0"/>
      <w:marTop w:val="0"/>
      <w:marBottom w:val="0"/>
      <w:divBdr>
        <w:top w:val="none" w:sz="0" w:space="0" w:color="auto"/>
        <w:left w:val="none" w:sz="0" w:space="0" w:color="auto"/>
        <w:bottom w:val="none" w:sz="0" w:space="0" w:color="auto"/>
        <w:right w:val="none" w:sz="0" w:space="0" w:color="auto"/>
      </w:divBdr>
    </w:div>
    <w:div w:id="575096922">
      <w:bodyDiv w:val="1"/>
      <w:marLeft w:val="0"/>
      <w:marRight w:val="0"/>
      <w:marTop w:val="0"/>
      <w:marBottom w:val="0"/>
      <w:divBdr>
        <w:top w:val="none" w:sz="0" w:space="0" w:color="auto"/>
        <w:left w:val="none" w:sz="0" w:space="0" w:color="auto"/>
        <w:bottom w:val="none" w:sz="0" w:space="0" w:color="auto"/>
        <w:right w:val="none" w:sz="0" w:space="0" w:color="auto"/>
      </w:divBdr>
    </w:div>
    <w:div w:id="575163042">
      <w:bodyDiv w:val="1"/>
      <w:marLeft w:val="0"/>
      <w:marRight w:val="0"/>
      <w:marTop w:val="0"/>
      <w:marBottom w:val="0"/>
      <w:divBdr>
        <w:top w:val="none" w:sz="0" w:space="0" w:color="auto"/>
        <w:left w:val="none" w:sz="0" w:space="0" w:color="auto"/>
        <w:bottom w:val="none" w:sz="0" w:space="0" w:color="auto"/>
        <w:right w:val="none" w:sz="0" w:space="0" w:color="auto"/>
      </w:divBdr>
    </w:div>
    <w:div w:id="575165115">
      <w:bodyDiv w:val="1"/>
      <w:marLeft w:val="0"/>
      <w:marRight w:val="0"/>
      <w:marTop w:val="0"/>
      <w:marBottom w:val="0"/>
      <w:divBdr>
        <w:top w:val="none" w:sz="0" w:space="0" w:color="auto"/>
        <w:left w:val="none" w:sz="0" w:space="0" w:color="auto"/>
        <w:bottom w:val="none" w:sz="0" w:space="0" w:color="auto"/>
        <w:right w:val="none" w:sz="0" w:space="0" w:color="auto"/>
      </w:divBdr>
    </w:div>
    <w:div w:id="575480015">
      <w:bodyDiv w:val="1"/>
      <w:marLeft w:val="0"/>
      <w:marRight w:val="0"/>
      <w:marTop w:val="0"/>
      <w:marBottom w:val="0"/>
      <w:divBdr>
        <w:top w:val="none" w:sz="0" w:space="0" w:color="auto"/>
        <w:left w:val="none" w:sz="0" w:space="0" w:color="auto"/>
        <w:bottom w:val="none" w:sz="0" w:space="0" w:color="auto"/>
        <w:right w:val="none" w:sz="0" w:space="0" w:color="auto"/>
      </w:divBdr>
    </w:div>
    <w:div w:id="575670772">
      <w:bodyDiv w:val="1"/>
      <w:marLeft w:val="0"/>
      <w:marRight w:val="0"/>
      <w:marTop w:val="0"/>
      <w:marBottom w:val="0"/>
      <w:divBdr>
        <w:top w:val="none" w:sz="0" w:space="0" w:color="auto"/>
        <w:left w:val="none" w:sz="0" w:space="0" w:color="auto"/>
        <w:bottom w:val="none" w:sz="0" w:space="0" w:color="auto"/>
        <w:right w:val="none" w:sz="0" w:space="0" w:color="auto"/>
      </w:divBdr>
    </w:div>
    <w:div w:id="575743846">
      <w:bodyDiv w:val="1"/>
      <w:marLeft w:val="0"/>
      <w:marRight w:val="0"/>
      <w:marTop w:val="0"/>
      <w:marBottom w:val="0"/>
      <w:divBdr>
        <w:top w:val="none" w:sz="0" w:space="0" w:color="auto"/>
        <w:left w:val="none" w:sz="0" w:space="0" w:color="auto"/>
        <w:bottom w:val="none" w:sz="0" w:space="0" w:color="auto"/>
        <w:right w:val="none" w:sz="0" w:space="0" w:color="auto"/>
      </w:divBdr>
    </w:div>
    <w:div w:id="575818256">
      <w:bodyDiv w:val="1"/>
      <w:marLeft w:val="0"/>
      <w:marRight w:val="0"/>
      <w:marTop w:val="0"/>
      <w:marBottom w:val="0"/>
      <w:divBdr>
        <w:top w:val="none" w:sz="0" w:space="0" w:color="auto"/>
        <w:left w:val="none" w:sz="0" w:space="0" w:color="auto"/>
        <w:bottom w:val="none" w:sz="0" w:space="0" w:color="auto"/>
        <w:right w:val="none" w:sz="0" w:space="0" w:color="auto"/>
      </w:divBdr>
    </w:div>
    <w:div w:id="576093056">
      <w:bodyDiv w:val="1"/>
      <w:marLeft w:val="0"/>
      <w:marRight w:val="0"/>
      <w:marTop w:val="0"/>
      <w:marBottom w:val="0"/>
      <w:divBdr>
        <w:top w:val="none" w:sz="0" w:space="0" w:color="auto"/>
        <w:left w:val="none" w:sz="0" w:space="0" w:color="auto"/>
        <w:bottom w:val="none" w:sz="0" w:space="0" w:color="auto"/>
        <w:right w:val="none" w:sz="0" w:space="0" w:color="auto"/>
      </w:divBdr>
    </w:div>
    <w:div w:id="576134372">
      <w:bodyDiv w:val="1"/>
      <w:marLeft w:val="0"/>
      <w:marRight w:val="0"/>
      <w:marTop w:val="0"/>
      <w:marBottom w:val="0"/>
      <w:divBdr>
        <w:top w:val="none" w:sz="0" w:space="0" w:color="auto"/>
        <w:left w:val="none" w:sz="0" w:space="0" w:color="auto"/>
        <w:bottom w:val="none" w:sz="0" w:space="0" w:color="auto"/>
        <w:right w:val="none" w:sz="0" w:space="0" w:color="auto"/>
      </w:divBdr>
    </w:div>
    <w:div w:id="576136345">
      <w:bodyDiv w:val="1"/>
      <w:marLeft w:val="0"/>
      <w:marRight w:val="0"/>
      <w:marTop w:val="0"/>
      <w:marBottom w:val="0"/>
      <w:divBdr>
        <w:top w:val="none" w:sz="0" w:space="0" w:color="auto"/>
        <w:left w:val="none" w:sz="0" w:space="0" w:color="auto"/>
        <w:bottom w:val="none" w:sz="0" w:space="0" w:color="auto"/>
        <w:right w:val="none" w:sz="0" w:space="0" w:color="auto"/>
      </w:divBdr>
    </w:div>
    <w:div w:id="576286572">
      <w:bodyDiv w:val="1"/>
      <w:marLeft w:val="0"/>
      <w:marRight w:val="0"/>
      <w:marTop w:val="0"/>
      <w:marBottom w:val="0"/>
      <w:divBdr>
        <w:top w:val="none" w:sz="0" w:space="0" w:color="auto"/>
        <w:left w:val="none" w:sz="0" w:space="0" w:color="auto"/>
        <w:bottom w:val="none" w:sz="0" w:space="0" w:color="auto"/>
        <w:right w:val="none" w:sz="0" w:space="0" w:color="auto"/>
      </w:divBdr>
    </w:div>
    <w:div w:id="576398210">
      <w:bodyDiv w:val="1"/>
      <w:marLeft w:val="0"/>
      <w:marRight w:val="0"/>
      <w:marTop w:val="0"/>
      <w:marBottom w:val="0"/>
      <w:divBdr>
        <w:top w:val="none" w:sz="0" w:space="0" w:color="auto"/>
        <w:left w:val="none" w:sz="0" w:space="0" w:color="auto"/>
        <w:bottom w:val="none" w:sz="0" w:space="0" w:color="auto"/>
        <w:right w:val="none" w:sz="0" w:space="0" w:color="auto"/>
      </w:divBdr>
    </w:div>
    <w:div w:id="576402802">
      <w:bodyDiv w:val="1"/>
      <w:marLeft w:val="0"/>
      <w:marRight w:val="0"/>
      <w:marTop w:val="0"/>
      <w:marBottom w:val="0"/>
      <w:divBdr>
        <w:top w:val="none" w:sz="0" w:space="0" w:color="auto"/>
        <w:left w:val="none" w:sz="0" w:space="0" w:color="auto"/>
        <w:bottom w:val="none" w:sz="0" w:space="0" w:color="auto"/>
        <w:right w:val="none" w:sz="0" w:space="0" w:color="auto"/>
      </w:divBdr>
    </w:div>
    <w:div w:id="576405200">
      <w:bodyDiv w:val="1"/>
      <w:marLeft w:val="0"/>
      <w:marRight w:val="0"/>
      <w:marTop w:val="0"/>
      <w:marBottom w:val="0"/>
      <w:divBdr>
        <w:top w:val="none" w:sz="0" w:space="0" w:color="auto"/>
        <w:left w:val="none" w:sz="0" w:space="0" w:color="auto"/>
        <w:bottom w:val="none" w:sz="0" w:space="0" w:color="auto"/>
        <w:right w:val="none" w:sz="0" w:space="0" w:color="auto"/>
      </w:divBdr>
    </w:div>
    <w:div w:id="576476065">
      <w:bodyDiv w:val="1"/>
      <w:marLeft w:val="0"/>
      <w:marRight w:val="0"/>
      <w:marTop w:val="0"/>
      <w:marBottom w:val="0"/>
      <w:divBdr>
        <w:top w:val="none" w:sz="0" w:space="0" w:color="auto"/>
        <w:left w:val="none" w:sz="0" w:space="0" w:color="auto"/>
        <w:bottom w:val="none" w:sz="0" w:space="0" w:color="auto"/>
        <w:right w:val="none" w:sz="0" w:space="0" w:color="auto"/>
      </w:divBdr>
    </w:div>
    <w:div w:id="576523670">
      <w:bodyDiv w:val="1"/>
      <w:marLeft w:val="0"/>
      <w:marRight w:val="0"/>
      <w:marTop w:val="0"/>
      <w:marBottom w:val="0"/>
      <w:divBdr>
        <w:top w:val="none" w:sz="0" w:space="0" w:color="auto"/>
        <w:left w:val="none" w:sz="0" w:space="0" w:color="auto"/>
        <w:bottom w:val="none" w:sz="0" w:space="0" w:color="auto"/>
        <w:right w:val="none" w:sz="0" w:space="0" w:color="auto"/>
      </w:divBdr>
    </w:div>
    <w:div w:id="576552513">
      <w:bodyDiv w:val="1"/>
      <w:marLeft w:val="0"/>
      <w:marRight w:val="0"/>
      <w:marTop w:val="0"/>
      <w:marBottom w:val="0"/>
      <w:divBdr>
        <w:top w:val="none" w:sz="0" w:space="0" w:color="auto"/>
        <w:left w:val="none" w:sz="0" w:space="0" w:color="auto"/>
        <w:bottom w:val="none" w:sz="0" w:space="0" w:color="auto"/>
        <w:right w:val="none" w:sz="0" w:space="0" w:color="auto"/>
      </w:divBdr>
    </w:div>
    <w:div w:id="576668777">
      <w:bodyDiv w:val="1"/>
      <w:marLeft w:val="0"/>
      <w:marRight w:val="0"/>
      <w:marTop w:val="0"/>
      <w:marBottom w:val="0"/>
      <w:divBdr>
        <w:top w:val="none" w:sz="0" w:space="0" w:color="auto"/>
        <w:left w:val="none" w:sz="0" w:space="0" w:color="auto"/>
        <w:bottom w:val="none" w:sz="0" w:space="0" w:color="auto"/>
        <w:right w:val="none" w:sz="0" w:space="0" w:color="auto"/>
      </w:divBdr>
    </w:div>
    <w:div w:id="576672173">
      <w:bodyDiv w:val="1"/>
      <w:marLeft w:val="0"/>
      <w:marRight w:val="0"/>
      <w:marTop w:val="0"/>
      <w:marBottom w:val="0"/>
      <w:divBdr>
        <w:top w:val="none" w:sz="0" w:space="0" w:color="auto"/>
        <w:left w:val="none" w:sz="0" w:space="0" w:color="auto"/>
        <w:bottom w:val="none" w:sz="0" w:space="0" w:color="auto"/>
        <w:right w:val="none" w:sz="0" w:space="0" w:color="auto"/>
      </w:divBdr>
    </w:div>
    <w:div w:id="576673828">
      <w:bodyDiv w:val="1"/>
      <w:marLeft w:val="0"/>
      <w:marRight w:val="0"/>
      <w:marTop w:val="0"/>
      <w:marBottom w:val="0"/>
      <w:divBdr>
        <w:top w:val="none" w:sz="0" w:space="0" w:color="auto"/>
        <w:left w:val="none" w:sz="0" w:space="0" w:color="auto"/>
        <w:bottom w:val="none" w:sz="0" w:space="0" w:color="auto"/>
        <w:right w:val="none" w:sz="0" w:space="0" w:color="auto"/>
      </w:divBdr>
    </w:div>
    <w:div w:id="576674079">
      <w:bodyDiv w:val="1"/>
      <w:marLeft w:val="0"/>
      <w:marRight w:val="0"/>
      <w:marTop w:val="0"/>
      <w:marBottom w:val="0"/>
      <w:divBdr>
        <w:top w:val="none" w:sz="0" w:space="0" w:color="auto"/>
        <w:left w:val="none" w:sz="0" w:space="0" w:color="auto"/>
        <w:bottom w:val="none" w:sz="0" w:space="0" w:color="auto"/>
        <w:right w:val="none" w:sz="0" w:space="0" w:color="auto"/>
      </w:divBdr>
    </w:div>
    <w:div w:id="576675056">
      <w:bodyDiv w:val="1"/>
      <w:marLeft w:val="0"/>
      <w:marRight w:val="0"/>
      <w:marTop w:val="0"/>
      <w:marBottom w:val="0"/>
      <w:divBdr>
        <w:top w:val="none" w:sz="0" w:space="0" w:color="auto"/>
        <w:left w:val="none" w:sz="0" w:space="0" w:color="auto"/>
        <w:bottom w:val="none" w:sz="0" w:space="0" w:color="auto"/>
        <w:right w:val="none" w:sz="0" w:space="0" w:color="auto"/>
      </w:divBdr>
    </w:div>
    <w:div w:id="576717201">
      <w:bodyDiv w:val="1"/>
      <w:marLeft w:val="0"/>
      <w:marRight w:val="0"/>
      <w:marTop w:val="0"/>
      <w:marBottom w:val="0"/>
      <w:divBdr>
        <w:top w:val="none" w:sz="0" w:space="0" w:color="auto"/>
        <w:left w:val="none" w:sz="0" w:space="0" w:color="auto"/>
        <w:bottom w:val="none" w:sz="0" w:space="0" w:color="auto"/>
        <w:right w:val="none" w:sz="0" w:space="0" w:color="auto"/>
      </w:divBdr>
    </w:div>
    <w:div w:id="576718653">
      <w:bodyDiv w:val="1"/>
      <w:marLeft w:val="0"/>
      <w:marRight w:val="0"/>
      <w:marTop w:val="0"/>
      <w:marBottom w:val="0"/>
      <w:divBdr>
        <w:top w:val="none" w:sz="0" w:space="0" w:color="auto"/>
        <w:left w:val="none" w:sz="0" w:space="0" w:color="auto"/>
        <w:bottom w:val="none" w:sz="0" w:space="0" w:color="auto"/>
        <w:right w:val="none" w:sz="0" w:space="0" w:color="auto"/>
      </w:divBdr>
    </w:div>
    <w:div w:id="576742172">
      <w:bodyDiv w:val="1"/>
      <w:marLeft w:val="0"/>
      <w:marRight w:val="0"/>
      <w:marTop w:val="0"/>
      <w:marBottom w:val="0"/>
      <w:divBdr>
        <w:top w:val="none" w:sz="0" w:space="0" w:color="auto"/>
        <w:left w:val="none" w:sz="0" w:space="0" w:color="auto"/>
        <w:bottom w:val="none" w:sz="0" w:space="0" w:color="auto"/>
        <w:right w:val="none" w:sz="0" w:space="0" w:color="auto"/>
      </w:divBdr>
    </w:div>
    <w:div w:id="576747687">
      <w:bodyDiv w:val="1"/>
      <w:marLeft w:val="0"/>
      <w:marRight w:val="0"/>
      <w:marTop w:val="0"/>
      <w:marBottom w:val="0"/>
      <w:divBdr>
        <w:top w:val="none" w:sz="0" w:space="0" w:color="auto"/>
        <w:left w:val="none" w:sz="0" w:space="0" w:color="auto"/>
        <w:bottom w:val="none" w:sz="0" w:space="0" w:color="auto"/>
        <w:right w:val="none" w:sz="0" w:space="0" w:color="auto"/>
      </w:divBdr>
    </w:div>
    <w:div w:id="576786388">
      <w:bodyDiv w:val="1"/>
      <w:marLeft w:val="0"/>
      <w:marRight w:val="0"/>
      <w:marTop w:val="0"/>
      <w:marBottom w:val="0"/>
      <w:divBdr>
        <w:top w:val="none" w:sz="0" w:space="0" w:color="auto"/>
        <w:left w:val="none" w:sz="0" w:space="0" w:color="auto"/>
        <w:bottom w:val="none" w:sz="0" w:space="0" w:color="auto"/>
        <w:right w:val="none" w:sz="0" w:space="0" w:color="auto"/>
      </w:divBdr>
    </w:div>
    <w:div w:id="576786678">
      <w:bodyDiv w:val="1"/>
      <w:marLeft w:val="0"/>
      <w:marRight w:val="0"/>
      <w:marTop w:val="0"/>
      <w:marBottom w:val="0"/>
      <w:divBdr>
        <w:top w:val="none" w:sz="0" w:space="0" w:color="auto"/>
        <w:left w:val="none" w:sz="0" w:space="0" w:color="auto"/>
        <w:bottom w:val="none" w:sz="0" w:space="0" w:color="auto"/>
        <w:right w:val="none" w:sz="0" w:space="0" w:color="auto"/>
      </w:divBdr>
    </w:div>
    <w:div w:id="576793072">
      <w:bodyDiv w:val="1"/>
      <w:marLeft w:val="0"/>
      <w:marRight w:val="0"/>
      <w:marTop w:val="0"/>
      <w:marBottom w:val="0"/>
      <w:divBdr>
        <w:top w:val="none" w:sz="0" w:space="0" w:color="auto"/>
        <w:left w:val="none" w:sz="0" w:space="0" w:color="auto"/>
        <w:bottom w:val="none" w:sz="0" w:space="0" w:color="auto"/>
        <w:right w:val="none" w:sz="0" w:space="0" w:color="auto"/>
      </w:divBdr>
    </w:div>
    <w:div w:id="576980410">
      <w:bodyDiv w:val="1"/>
      <w:marLeft w:val="0"/>
      <w:marRight w:val="0"/>
      <w:marTop w:val="0"/>
      <w:marBottom w:val="0"/>
      <w:divBdr>
        <w:top w:val="none" w:sz="0" w:space="0" w:color="auto"/>
        <w:left w:val="none" w:sz="0" w:space="0" w:color="auto"/>
        <w:bottom w:val="none" w:sz="0" w:space="0" w:color="auto"/>
        <w:right w:val="none" w:sz="0" w:space="0" w:color="auto"/>
      </w:divBdr>
    </w:div>
    <w:div w:id="577053226">
      <w:bodyDiv w:val="1"/>
      <w:marLeft w:val="0"/>
      <w:marRight w:val="0"/>
      <w:marTop w:val="0"/>
      <w:marBottom w:val="0"/>
      <w:divBdr>
        <w:top w:val="none" w:sz="0" w:space="0" w:color="auto"/>
        <w:left w:val="none" w:sz="0" w:space="0" w:color="auto"/>
        <w:bottom w:val="none" w:sz="0" w:space="0" w:color="auto"/>
        <w:right w:val="none" w:sz="0" w:space="0" w:color="auto"/>
      </w:divBdr>
    </w:div>
    <w:div w:id="577058096">
      <w:bodyDiv w:val="1"/>
      <w:marLeft w:val="0"/>
      <w:marRight w:val="0"/>
      <w:marTop w:val="0"/>
      <w:marBottom w:val="0"/>
      <w:divBdr>
        <w:top w:val="none" w:sz="0" w:space="0" w:color="auto"/>
        <w:left w:val="none" w:sz="0" w:space="0" w:color="auto"/>
        <w:bottom w:val="none" w:sz="0" w:space="0" w:color="auto"/>
        <w:right w:val="none" w:sz="0" w:space="0" w:color="auto"/>
      </w:divBdr>
    </w:div>
    <w:div w:id="577058562">
      <w:bodyDiv w:val="1"/>
      <w:marLeft w:val="0"/>
      <w:marRight w:val="0"/>
      <w:marTop w:val="0"/>
      <w:marBottom w:val="0"/>
      <w:divBdr>
        <w:top w:val="none" w:sz="0" w:space="0" w:color="auto"/>
        <w:left w:val="none" w:sz="0" w:space="0" w:color="auto"/>
        <w:bottom w:val="none" w:sz="0" w:space="0" w:color="auto"/>
        <w:right w:val="none" w:sz="0" w:space="0" w:color="auto"/>
      </w:divBdr>
    </w:div>
    <w:div w:id="577135797">
      <w:bodyDiv w:val="1"/>
      <w:marLeft w:val="0"/>
      <w:marRight w:val="0"/>
      <w:marTop w:val="0"/>
      <w:marBottom w:val="0"/>
      <w:divBdr>
        <w:top w:val="none" w:sz="0" w:space="0" w:color="auto"/>
        <w:left w:val="none" w:sz="0" w:space="0" w:color="auto"/>
        <w:bottom w:val="none" w:sz="0" w:space="0" w:color="auto"/>
        <w:right w:val="none" w:sz="0" w:space="0" w:color="auto"/>
      </w:divBdr>
    </w:div>
    <w:div w:id="577203968">
      <w:bodyDiv w:val="1"/>
      <w:marLeft w:val="0"/>
      <w:marRight w:val="0"/>
      <w:marTop w:val="0"/>
      <w:marBottom w:val="0"/>
      <w:divBdr>
        <w:top w:val="none" w:sz="0" w:space="0" w:color="auto"/>
        <w:left w:val="none" w:sz="0" w:space="0" w:color="auto"/>
        <w:bottom w:val="none" w:sz="0" w:space="0" w:color="auto"/>
        <w:right w:val="none" w:sz="0" w:space="0" w:color="auto"/>
      </w:divBdr>
    </w:div>
    <w:div w:id="577325905">
      <w:bodyDiv w:val="1"/>
      <w:marLeft w:val="0"/>
      <w:marRight w:val="0"/>
      <w:marTop w:val="0"/>
      <w:marBottom w:val="0"/>
      <w:divBdr>
        <w:top w:val="none" w:sz="0" w:space="0" w:color="auto"/>
        <w:left w:val="none" w:sz="0" w:space="0" w:color="auto"/>
        <w:bottom w:val="none" w:sz="0" w:space="0" w:color="auto"/>
        <w:right w:val="none" w:sz="0" w:space="0" w:color="auto"/>
      </w:divBdr>
    </w:div>
    <w:div w:id="577397782">
      <w:bodyDiv w:val="1"/>
      <w:marLeft w:val="0"/>
      <w:marRight w:val="0"/>
      <w:marTop w:val="0"/>
      <w:marBottom w:val="0"/>
      <w:divBdr>
        <w:top w:val="none" w:sz="0" w:space="0" w:color="auto"/>
        <w:left w:val="none" w:sz="0" w:space="0" w:color="auto"/>
        <w:bottom w:val="none" w:sz="0" w:space="0" w:color="auto"/>
        <w:right w:val="none" w:sz="0" w:space="0" w:color="auto"/>
      </w:divBdr>
    </w:div>
    <w:div w:id="577398351">
      <w:bodyDiv w:val="1"/>
      <w:marLeft w:val="0"/>
      <w:marRight w:val="0"/>
      <w:marTop w:val="0"/>
      <w:marBottom w:val="0"/>
      <w:divBdr>
        <w:top w:val="none" w:sz="0" w:space="0" w:color="auto"/>
        <w:left w:val="none" w:sz="0" w:space="0" w:color="auto"/>
        <w:bottom w:val="none" w:sz="0" w:space="0" w:color="auto"/>
        <w:right w:val="none" w:sz="0" w:space="0" w:color="auto"/>
      </w:divBdr>
    </w:div>
    <w:div w:id="577399515">
      <w:bodyDiv w:val="1"/>
      <w:marLeft w:val="0"/>
      <w:marRight w:val="0"/>
      <w:marTop w:val="0"/>
      <w:marBottom w:val="0"/>
      <w:divBdr>
        <w:top w:val="none" w:sz="0" w:space="0" w:color="auto"/>
        <w:left w:val="none" w:sz="0" w:space="0" w:color="auto"/>
        <w:bottom w:val="none" w:sz="0" w:space="0" w:color="auto"/>
        <w:right w:val="none" w:sz="0" w:space="0" w:color="auto"/>
      </w:divBdr>
    </w:div>
    <w:div w:id="577594299">
      <w:bodyDiv w:val="1"/>
      <w:marLeft w:val="0"/>
      <w:marRight w:val="0"/>
      <w:marTop w:val="0"/>
      <w:marBottom w:val="0"/>
      <w:divBdr>
        <w:top w:val="none" w:sz="0" w:space="0" w:color="auto"/>
        <w:left w:val="none" w:sz="0" w:space="0" w:color="auto"/>
        <w:bottom w:val="none" w:sz="0" w:space="0" w:color="auto"/>
        <w:right w:val="none" w:sz="0" w:space="0" w:color="auto"/>
      </w:divBdr>
    </w:div>
    <w:div w:id="577598801">
      <w:bodyDiv w:val="1"/>
      <w:marLeft w:val="0"/>
      <w:marRight w:val="0"/>
      <w:marTop w:val="0"/>
      <w:marBottom w:val="0"/>
      <w:divBdr>
        <w:top w:val="none" w:sz="0" w:space="0" w:color="auto"/>
        <w:left w:val="none" w:sz="0" w:space="0" w:color="auto"/>
        <w:bottom w:val="none" w:sz="0" w:space="0" w:color="auto"/>
        <w:right w:val="none" w:sz="0" w:space="0" w:color="auto"/>
      </w:divBdr>
    </w:div>
    <w:div w:id="577600146">
      <w:bodyDiv w:val="1"/>
      <w:marLeft w:val="0"/>
      <w:marRight w:val="0"/>
      <w:marTop w:val="0"/>
      <w:marBottom w:val="0"/>
      <w:divBdr>
        <w:top w:val="none" w:sz="0" w:space="0" w:color="auto"/>
        <w:left w:val="none" w:sz="0" w:space="0" w:color="auto"/>
        <w:bottom w:val="none" w:sz="0" w:space="0" w:color="auto"/>
        <w:right w:val="none" w:sz="0" w:space="0" w:color="auto"/>
      </w:divBdr>
    </w:div>
    <w:div w:id="577709693">
      <w:bodyDiv w:val="1"/>
      <w:marLeft w:val="0"/>
      <w:marRight w:val="0"/>
      <w:marTop w:val="0"/>
      <w:marBottom w:val="0"/>
      <w:divBdr>
        <w:top w:val="none" w:sz="0" w:space="0" w:color="auto"/>
        <w:left w:val="none" w:sz="0" w:space="0" w:color="auto"/>
        <w:bottom w:val="none" w:sz="0" w:space="0" w:color="auto"/>
        <w:right w:val="none" w:sz="0" w:space="0" w:color="auto"/>
      </w:divBdr>
    </w:div>
    <w:div w:id="577787095">
      <w:bodyDiv w:val="1"/>
      <w:marLeft w:val="0"/>
      <w:marRight w:val="0"/>
      <w:marTop w:val="0"/>
      <w:marBottom w:val="0"/>
      <w:divBdr>
        <w:top w:val="none" w:sz="0" w:space="0" w:color="auto"/>
        <w:left w:val="none" w:sz="0" w:space="0" w:color="auto"/>
        <w:bottom w:val="none" w:sz="0" w:space="0" w:color="auto"/>
        <w:right w:val="none" w:sz="0" w:space="0" w:color="auto"/>
      </w:divBdr>
    </w:div>
    <w:div w:id="577901784">
      <w:bodyDiv w:val="1"/>
      <w:marLeft w:val="0"/>
      <w:marRight w:val="0"/>
      <w:marTop w:val="0"/>
      <w:marBottom w:val="0"/>
      <w:divBdr>
        <w:top w:val="none" w:sz="0" w:space="0" w:color="auto"/>
        <w:left w:val="none" w:sz="0" w:space="0" w:color="auto"/>
        <w:bottom w:val="none" w:sz="0" w:space="0" w:color="auto"/>
        <w:right w:val="none" w:sz="0" w:space="0" w:color="auto"/>
      </w:divBdr>
    </w:div>
    <w:div w:id="577902735">
      <w:bodyDiv w:val="1"/>
      <w:marLeft w:val="0"/>
      <w:marRight w:val="0"/>
      <w:marTop w:val="0"/>
      <w:marBottom w:val="0"/>
      <w:divBdr>
        <w:top w:val="none" w:sz="0" w:space="0" w:color="auto"/>
        <w:left w:val="none" w:sz="0" w:space="0" w:color="auto"/>
        <w:bottom w:val="none" w:sz="0" w:space="0" w:color="auto"/>
        <w:right w:val="none" w:sz="0" w:space="0" w:color="auto"/>
      </w:divBdr>
    </w:div>
    <w:div w:id="578102641">
      <w:bodyDiv w:val="1"/>
      <w:marLeft w:val="0"/>
      <w:marRight w:val="0"/>
      <w:marTop w:val="0"/>
      <w:marBottom w:val="0"/>
      <w:divBdr>
        <w:top w:val="none" w:sz="0" w:space="0" w:color="auto"/>
        <w:left w:val="none" w:sz="0" w:space="0" w:color="auto"/>
        <w:bottom w:val="none" w:sz="0" w:space="0" w:color="auto"/>
        <w:right w:val="none" w:sz="0" w:space="0" w:color="auto"/>
      </w:divBdr>
    </w:div>
    <w:div w:id="578246322">
      <w:bodyDiv w:val="1"/>
      <w:marLeft w:val="0"/>
      <w:marRight w:val="0"/>
      <w:marTop w:val="0"/>
      <w:marBottom w:val="0"/>
      <w:divBdr>
        <w:top w:val="none" w:sz="0" w:space="0" w:color="auto"/>
        <w:left w:val="none" w:sz="0" w:space="0" w:color="auto"/>
        <w:bottom w:val="none" w:sz="0" w:space="0" w:color="auto"/>
        <w:right w:val="none" w:sz="0" w:space="0" w:color="auto"/>
      </w:divBdr>
    </w:div>
    <w:div w:id="578290547">
      <w:bodyDiv w:val="1"/>
      <w:marLeft w:val="0"/>
      <w:marRight w:val="0"/>
      <w:marTop w:val="0"/>
      <w:marBottom w:val="0"/>
      <w:divBdr>
        <w:top w:val="none" w:sz="0" w:space="0" w:color="auto"/>
        <w:left w:val="none" w:sz="0" w:space="0" w:color="auto"/>
        <w:bottom w:val="none" w:sz="0" w:space="0" w:color="auto"/>
        <w:right w:val="none" w:sz="0" w:space="0" w:color="auto"/>
      </w:divBdr>
    </w:div>
    <w:div w:id="578368452">
      <w:bodyDiv w:val="1"/>
      <w:marLeft w:val="0"/>
      <w:marRight w:val="0"/>
      <w:marTop w:val="0"/>
      <w:marBottom w:val="0"/>
      <w:divBdr>
        <w:top w:val="none" w:sz="0" w:space="0" w:color="auto"/>
        <w:left w:val="none" w:sz="0" w:space="0" w:color="auto"/>
        <w:bottom w:val="none" w:sz="0" w:space="0" w:color="auto"/>
        <w:right w:val="none" w:sz="0" w:space="0" w:color="auto"/>
      </w:divBdr>
    </w:div>
    <w:div w:id="578515389">
      <w:bodyDiv w:val="1"/>
      <w:marLeft w:val="0"/>
      <w:marRight w:val="0"/>
      <w:marTop w:val="0"/>
      <w:marBottom w:val="0"/>
      <w:divBdr>
        <w:top w:val="none" w:sz="0" w:space="0" w:color="auto"/>
        <w:left w:val="none" w:sz="0" w:space="0" w:color="auto"/>
        <w:bottom w:val="none" w:sz="0" w:space="0" w:color="auto"/>
        <w:right w:val="none" w:sz="0" w:space="0" w:color="auto"/>
      </w:divBdr>
    </w:div>
    <w:div w:id="578518557">
      <w:bodyDiv w:val="1"/>
      <w:marLeft w:val="0"/>
      <w:marRight w:val="0"/>
      <w:marTop w:val="0"/>
      <w:marBottom w:val="0"/>
      <w:divBdr>
        <w:top w:val="none" w:sz="0" w:space="0" w:color="auto"/>
        <w:left w:val="none" w:sz="0" w:space="0" w:color="auto"/>
        <w:bottom w:val="none" w:sz="0" w:space="0" w:color="auto"/>
        <w:right w:val="none" w:sz="0" w:space="0" w:color="auto"/>
      </w:divBdr>
    </w:div>
    <w:div w:id="578636584">
      <w:bodyDiv w:val="1"/>
      <w:marLeft w:val="0"/>
      <w:marRight w:val="0"/>
      <w:marTop w:val="0"/>
      <w:marBottom w:val="0"/>
      <w:divBdr>
        <w:top w:val="none" w:sz="0" w:space="0" w:color="auto"/>
        <w:left w:val="none" w:sz="0" w:space="0" w:color="auto"/>
        <w:bottom w:val="none" w:sz="0" w:space="0" w:color="auto"/>
        <w:right w:val="none" w:sz="0" w:space="0" w:color="auto"/>
      </w:divBdr>
    </w:div>
    <w:div w:id="578637787">
      <w:bodyDiv w:val="1"/>
      <w:marLeft w:val="0"/>
      <w:marRight w:val="0"/>
      <w:marTop w:val="0"/>
      <w:marBottom w:val="0"/>
      <w:divBdr>
        <w:top w:val="none" w:sz="0" w:space="0" w:color="auto"/>
        <w:left w:val="none" w:sz="0" w:space="0" w:color="auto"/>
        <w:bottom w:val="none" w:sz="0" w:space="0" w:color="auto"/>
        <w:right w:val="none" w:sz="0" w:space="0" w:color="auto"/>
      </w:divBdr>
    </w:div>
    <w:div w:id="578715365">
      <w:bodyDiv w:val="1"/>
      <w:marLeft w:val="0"/>
      <w:marRight w:val="0"/>
      <w:marTop w:val="0"/>
      <w:marBottom w:val="0"/>
      <w:divBdr>
        <w:top w:val="none" w:sz="0" w:space="0" w:color="auto"/>
        <w:left w:val="none" w:sz="0" w:space="0" w:color="auto"/>
        <w:bottom w:val="none" w:sz="0" w:space="0" w:color="auto"/>
        <w:right w:val="none" w:sz="0" w:space="0" w:color="auto"/>
      </w:divBdr>
    </w:div>
    <w:div w:id="578751349">
      <w:bodyDiv w:val="1"/>
      <w:marLeft w:val="0"/>
      <w:marRight w:val="0"/>
      <w:marTop w:val="0"/>
      <w:marBottom w:val="0"/>
      <w:divBdr>
        <w:top w:val="none" w:sz="0" w:space="0" w:color="auto"/>
        <w:left w:val="none" w:sz="0" w:space="0" w:color="auto"/>
        <w:bottom w:val="none" w:sz="0" w:space="0" w:color="auto"/>
        <w:right w:val="none" w:sz="0" w:space="0" w:color="auto"/>
      </w:divBdr>
    </w:div>
    <w:div w:id="578828068">
      <w:bodyDiv w:val="1"/>
      <w:marLeft w:val="0"/>
      <w:marRight w:val="0"/>
      <w:marTop w:val="0"/>
      <w:marBottom w:val="0"/>
      <w:divBdr>
        <w:top w:val="none" w:sz="0" w:space="0" w:color="auto"/>
        <w:left w:val="none" w:sz="0" w:space="0" w:color="auto"/>
        <w:bottom w:val="none" w:sz="0" w:space="0" w:color="auto"/>
        <w:right w:val="none" w:sz="0" w:space="0" w:color="auto"/>
      </w:divBdr>
    </w:div>
    <w:div w:id="578910536">
      <w:bodyDiv w:val="1"/>
      <w:marLeft w:val="0"/>
      <w:marRight w:val="0"/>
      <w:marTop w:val="0"/>
      <w:marBottom w:val="0"/>
      <w:divBdr>
        <w:top w:val="none" w:sz="0" w:space="0" w:color="auto"/>
        <w:left w:val="none" w:sz="0" w:space="0" w:color="auto"/>
        <w:bottom w:val="none" w:sz="0" w:space="0" w:color="auto"/>
        <w:right w:val="none" w:sz="0" w:space="0" w:color="auto"/>
      </w:divBdr>
    </w:div>
    <w:div w:id="579097430">
      <w:bodyDiv w:val="1"/>
      <w:marLeft w:val="0"/>
      <w:marRight w:val="0"/>
      <w:marTop w:val="0"/>
      <w:marBottom w:val="0"/>
      <w:divBdr>
        <w:top w:val="none" w:sz="0" w:space="0" w:color="auto"/>
        <w:left w:val="none" w:sz="0" w:space="0" w:color="auto"/>
        <w:bottom w:val="none" w:sz="0" w:space="0" w:color="auto"/>
        <w:right w:val="none" w:sz="0" w:space="0" w:color="auto"/>
      </w:divBdr>
    </w:div>
    <w:div w:id="579216077">
      <w:bodyDiv w:val="1"/>
      <w:marLeft w:val="0"/>
      <w:marRight w:val="0"/>
      <w:marTop w:val="0"/>
      <w:marBottom w:val="0"/>
      <w:divBdr>
        <w:top w:val="none" w:sz="0" w:space="0" w:color="auto"/>
        <w:left w:val="none" w:sz="0" w:space="0" w:color="auto"/>
        <w:bottom w:val="none" w:sz="0" w:space="0" w:color="auto"/>
        <w:right w:val="none" w:sz="0" w:space="0" w:color="auto"/>
      </w:divBdr>
    </w:div>
    <w:div w:id="579291423">
      <w:bodyDiv w:val="1"/>
      <w:marLeft w:val="0"/>
      <w:marRight w:val="0"/>
      <w:marTop w:val="0"/>
      <w:marBottom w:val="0"/>
      <w:divBdr>
        <w:top w:val="none" w:sz="0" w:space="0" w:color="auto"/>
        <w:left w:val="none" w:sz="0" w:space="0" w:color="auto"/>
        <w:bottom w:val="none" w:sz="0" w:space="0" w:color="auto"/>
        <w:right w:val="none" w:sz="0" w:space="0" w:color="auto"/>
      </w:divBdr>
    </w:div>
    <w:div w:id="579295560">
      <w:bodyDiv w:val="1"/>
      <w:marLeft w:val="0"/>
      <w:marRight w:val="0"/>
      <w:marTop w:val="0"/>
      <w:marBottom w:val="0"/>
      <w:divBdr>
        <w:top w:val="none" w:sz="0" w:space="0" w:color="auto"/>
        <w:left w:val="none" w:sz="0" w:space="0" w:color="auto"/>
        <w:bottom w:val="none" w:sz="0" w:space="0" w:color="auto"/>
        <w:right w:val="none" w:sz="0" w:space="0" w:color="auto"/>
      </w:divBdr>
    </w:div>
    <w:div w:id="579296675">
      <w:bodyDiv w:val="1"/>
      <w:marLeft w:val="0"/>
      <w:marRight w:val="0"/>
      <w:marTop w:val="0"/>
      <w:marBottom w:val="0"/>
      <w:divBdr>
        <w:top w:val="none" w:sz="0" w:space="0" w:color="auto"/>
        <w:left w:val="none" w:sz="0" w:space="0" w:color="auto"/>
        <w:bottom w:val="none" w:sz="0" w:space="0" w:color="auto"/>
        <w:right w:val="none" w:sz="0" w:space="0" w:color="auto"/>
      </w:divBdr>
    </w:div>
    <w:div w:id="579407520">
      <w:bodyDiv w:val="1"/>
      <w:marLeft w:val="0"/>
      <w:marRight w:val="0"/>
      <w:marTop w:val="0"/>
      <w:marBottom w:val="0"/>
      <w:divBdr>
        <w:top w:val="none" w:sz="0" w:space="0" w:color="auto"/>
        <w:left w:val="none" w:sz="0" w:space="0" w:color="auto"/>
        <w:bottom w:val="none" w:sz="0" w:space="0" w:color="auto"/>
        <w:right w:val="none" w:sz="0" w:space="0" w:color="auto"/>
      </w:divBdr>
    </w:div>
    <w:div w:id="579601578">
      <w:bodyDiv w:val="1"/>
      <w:marLeft w:val="0"/>
      <w:marRight w:val="0"/>
      <w:marTop w:val="0"/>
      <w:marBottom w:val="0"/>
      <w:divBdr>
        <w:top w:val="none" w:sz="0" w:space="0" w:color="auto"/>
        <w:left w:val="none" w:sz="0" w:space="0" w:color="auto"/>
        <w:bottom w:val="none" w:sz="0" w:space="0" w:color="auto"/>
        <w:right w:val="none" w:sz="0" w:space="0" w:color="auto"/>
      </w:divBdr>
    </w:div>
    <w:div w:id="579608481">
      <w:bodyDiv w:val="1"/>
      <w:marLeft w:val="0"/>
      <w:marRight w:val="0"/>
      <w:marTop w:val="0"/>
      <w:marBottom w:val="0"/>
      <w:divBdr>
        <w:top w:val="none" w:sz="0" w:space="0" w:color="auto"/>
        <w:left w:val="none" w:sz="0" w:space="0" w:color="auto"/>
        <w:bottom w:val="none" w:sz="0" w:space="0" w:color="auto"/>
        <w:right w:val="none" w:sz="0" w:space="0" w:color="auto"/>
      </w:divBdr>
    </w:div>
    <w:div w:id="579755645">
      <w:bodyDiv w:val="1"/>
      <w:marLeft w:val="0"/>
      <w:marRight w:val="0"/>
      <w:marTop w:val="0"/>
      <w:marBottom w:val="0"/>
      <w:divBdr>
        <w:top w:val="none" w:sz="0" w:space="0" w:color="auto"/>
        <w:left w:val="none" w:sz="0" w:space="0" w:color="auto"/>
        <w:bottom w:val="none" w:sz="0" w:space="0" w:color="auto"/>
        <w:right w:val="none" w:sz="0" w:space="0" w:color="auto"/>
      </w:divBdr>
    </w:div>
    <w:div w:id="579755830">
      <w:bodyDiv w:val="1"/>
      <w:marLeft w:val="0"/>
      <w:marRight w:val="0"/>
      <w:marTop w:val="0"/>
      <w:marBottom w:val="0"/>
      <w:divBdr>
        <w:top w:val="none" w:sz="0" w:space="0" w:color="auto"/>
        <w:left w:val="none" w:sz="0" w:space="0" w:color="auto"/>
        <w:bottom w:val="none" w:sz="0" w:space="0" w:color="auto"/>
        <w:right w:val="none" w:sz="0" w:space="0" w:color="auto"/>
      </w:divBdr>
    </w:div>
    <w:div w:id="579756938">
      <w:bodyDiv w:val="1"/>
      <w:marLeft w:val="0"/>
      <w:marRight w:val="0"/>
      <w:marTop w:val="0"/>
      <w:marBottom w:val="0"/>
      <w:divBdr>
        <w:top w:val="none" w:sz="0" w:space="0" w:color="auto"/>
        <w:left w:val="none" w:sz="0" w:space="0" w:color="auto"/>
        <w:bottom w:val="none" w:sz="0" w:space="0" w:color="auto"/>
        <w:right w:val="none" w:sz="0" w:space="0" w:color="auto"/>
      </w:divBdr>
    </w:div>
    <w:div w:id="579868248">
      <w:bodyDiv w:val="1"/>
      <w:marLeft w:val="0"/>
      <w:marRight w:val="0"/>
      <w:marTop w:val="0"/>
      <w:marBottom w:val="0"/>
      <w:divBdr>
        <w:top w:val="none" w:sz="0" w:space="0" w:color="auto"/>
        <w:left w:val="none" w:sz="0" w:space="0" w:color="auto"/>
        <w:bottom w:val="none" w:sz="0" w:space="0" w:color="auto"/>
        <w:right w:val="none" w:sz="0" w:space="0" w:color="auto"/>
      </w:divBdr>
    </w:div>
    <w:div w:id="579944593">
      <w:bodyDiv w:val="1"/>
      <w:marLeft w:val="0"/>
      <w:marRight w:val="0"/>
      <w:marTop w:val="0"/>
      <w:marBottom w:val="0"/>
      <w:divBdr>
        <w:top w:val="none" w:sz="0" w:space="0" w:color="auto"/>
        <w:left w:val="none" w:sz="0" w:space="0" w:color="auto"/>
        <w:bottom w:val="none" w:sz="0" w:space="0" w:color="auto"/>
        <w:right w:val="none" w:sz="0" w:space="0" w:color="auto"/>
      </w:divBdr>
    </w:div>
    <w:div w:id="579945138">
      <w:bodyDiv w:val="1"/>
      <w:marLeft w:val="0"/>
      <w:marRight w:val="0"/>
      <w:marTop w:val="0"/>
      <w:marBottom w:val="0"/>
      <w:divBdr>
        <w:top w:val="none" w:sz="0" w:space="0" w:color="auto"/>
        <w:left w:val="none" w:sz="0" w:space="0" w:color="auto"/>
        <w:bottom w:val="none" w:sz="0" w:space="0" w:color="auto"/>
        <w:right w:val="none" w:sz="0" w:space="0" w:color="auto"/>
      </w:divBdr>
    </w:div>
    <w:div w:id="579945292">
      <w:bodyDiv w:val="1"/>
      <w:marLeft w:val="0"/>
      <w:marRight w:val="0"/>
      <w:marTop w:val="0"/>
      <w:marBottom w:val="0"/>
      <w:divBdr>
        <w:top w:val="none" w:sz="0" w:space="0" w:color="auto"/>
        <w:left w:val="none" w:sz="0" w:space="0" w:color="auto"/>
        <w:bottom w:val="none" w:sz="0" w:space="0" w:color="auto"/>
        <w:right w:val="none" w:sz="0" w:space="0" w:color="auto"/>
      </w:divBdr>
    </w:div>
    <w:div w:id="579948573">
      <w:bodyDiv w:val="1"/>
      <w:marLeft w:val="0"/>
      <w:marRight w:val="0"/>
      <w:marTop w:val="0"/>
      <w:marBottom w:val="0"/>
      <w:divBdr>
        <w:top w:val="none" w:sz="0" w:space="0" w:color="auto"/>
        <w:left w:val="none" w:sz="0" w:space="0" w:color="auto"/>
        <w:bottom w:val="none" w:sz="0" w:space="0" w:color="auto"/>
        <w:right w:val="none" w:sz="0" w:space="0" w:color="auto"/>
      </w:divBdr>
    </w:div>
    <w:div w:id="579994583">
      <w:bodyDiv w:val="1"/>
      <w:marLeft w:val="0"/>
      <w:marRight w:val="0"/>
      <w:marTop w:val="0"/>
      <w:marBottom w:val="0"/>
      <w:divBdr>
        <w:top w:val="none" w:sz="0" w:space="0" w:color="auto"/>
        <w:left w:val="none" w:sz="0" w:space="0" w:color="auto"/>
        <w:bottom w:val="none" w:sz="0" w:space="0" w:color="auto"/>
        <w:right w:val="none" w:sz="0" w:space="0" w:color="auto"/>
      </w:divBdr>
    </w:div>
    <w:div w:id="580022238">
      <w:bodyDiv w:val="1"/>
      <w:marLeft w:val="0"/>
      <w:marRight w:val="0"/>
      <w:marTop w:val="0"/>
      <w:marBottom w:val="0"/>
      <w:divBdr>
        <w:top w:val="none" w:sz="0" w:space="0" w:color="auto"/>
        <w:left w:val="none" w:sz="0" w:space="0" w:color="auto"/>
        <w:bottom w:val="none" w:sz="0" w:space="0" w:color="auto"/>
        <w:right w:val="none" w:sz="0" w:space="0" w:color="auto"/>
      </w:divBdr>
    </w:div>
    <w:div w:id="580061704">
      <w:bodyDiv w:val="1"/>
      <w:marLeft w:val="0"/>
      <w:marRight w:val="0"/>
      <w:marTop w:val="0"/>
      <w:marBottom w:val="0"/>
      <w:divBdr>
        <w:top w:val="none" w:sz="0" w:space="0" w:color="auto"/>
        <w:left w:val="none" w:sz="0" w:space="0" w:color="auto"/>
        <w:bottom w:val="none" w:sz="0" w:space="0" w:color="auto"/>
        <w:right w:val="none" w:sz="0" w:space="0" w:color="auto"/>
      </w:divBdr>
    </w:div>
    <w:div w:id="580064209">
      <w:bodyDiv w:val="1"/>
      <w:marLeft w:val="0"/>
      <w:marRight w:val="0"/>
      <w:marTop w:val="0"/>
      <w:marBottom w:val="0"/>
      <w:divBdr>
        <w:top w:val="none" w:sz="0" w:space="0" w:color="auto"/>
        <w:left w:val="none" w:sz="0" w:space="0" w:color="auto"/>
        <w:bottom w:val="none" w:sz="0" w:space="0" w:color="auto"/>
        <w:right w:val="none" w:sz="0" w:space="0" w:color="auto"/>
      </w:divBdr>
    </w:div>
    <w:div w:id="580067345">
      <w:bodyDiv w:val="1"/>
      <w:marLeft w:val="0"/>
      <w:marRight w:val="0"/>
      <w:marTop w:val="0"/>
      <w:marBottom w:val="0"/>
      <w:divBdr>
        <w:top w:val="none" w:sz="0" w:space="0" w:color="auto"/>
        <w:left w:val="none" w:sz="0" w:space="0" w:color="auto"/>
        <w:bottom w:val="none" w:sz="0" w:space="0" w:color="auto"/>
        <w:right w:val="none" w:sz="0" w:space="0" w:color="auto"/>
      </w:divBdr>
    </w:div>
    <w:div w:id="580213192">
      <w:bodyDiv w:val="1"/>
      <w:marLeft w:val="0"/>
      <w:marRight w:val="0"/>
      <w:marTop w:val="0"/>
      <w:marBottom w:val="0"/>
      <w:divBdr>
        <w:top w:val="none" w:sz="0" w:space="0" w:color="auto"/>
        <w:left w:val="none" w:sz="0" w:space="0" w:color="auto"/>
        <w:bottom w:val="none" w:sz="0" w:space="0" w:color="auto"/>
        <w:right w:val="none" w:sz="0" w:space="0" w:color="auto"/>
      </w:divBdr>
    </w:div>
    <w:div w:id="580256948">
      <w:bodyDiv w:val="1"/>
      <w:marLeft w:val="0"/>
      <w:marRight w:val="0"/>
      <w:marTop w:val="0"/>
      <w:marBottom w:val="0"/>
      <w:divBdr>
        <w:top w:val="none" w:sz="0" w:space="0" w:color="auto"/>
        <w:left w:val="none" w:sz="0" w:space="0" w:color="auto"/>
        <w:bottom w:val="none" w:sz="0" w:space="0" w:color="auto"/>
        <w:right w:val="none" w:sz="0" w:space="0" w:color="auto"/>
      </w:divBdr>
    </w:div>
    <w:div w:id="580405582">
      <w:bodyDiv w:val="1"/>
      <w:marLeft w:val="0"/>
      <w:marRight w:val="0"/>
      <w:marTop w:val="0"/>
      <w:marBottom w:val="0"/>
      <w:divBdr>
        <w:top w:val="none" w:sz="0" w:space="0" w:color="auto"/>
        <w:left w:val="none" w:sz="0" w:space="0" w:color="auto"/>
        <w:bottom w:val="none" w:sz="0" w:space="0" w:color="auto"/>
        <w:right w:val="none" w:sz="0" w:space="0" w:color="auto"/>
      </w:divBdr>
    </w:div>
    <w:div w:id="580406779">
      <w:bodyDiv w:val="1"/>
      <w:marLeft w:val="0"/>
      <w:marRight w:val="0"/>
      <w:marTop w:val="0"/>
      <w:marBottom w:val="0"/>
      <w:divBdr>
        <w:top w:val="none" w:sz="0" w:space="0" w:color="auto"/>
        <w:left w:val="none" w:sz="0" w:space="0" w:color="auto"/>
        <w:bottom w:val="none" w:sz="0" w:space="0" w:color="auto"/>
        <w:right w:val="none" w:sz="0" w:space="0" w:color="auto"/>
      </w:divBdr>
    </w:div>
    <w:div w:id="580408157">
      <w:bodyDiv w:val="1"/>
      <w:marLeft w:val="0"/>
      <w:marRight w:val="0"/>
      <w:marTop w:val="0"/>
      <w:marBottom w:val="0"/>
      <w:divBdr>
        <w:top w:val="none" w:sz="0" w:space="0" w:color="auto"/>
        <w:left w:val="none" w:sz="0" w:space="0" w:color="auto"/>
        <w:bottom w:val="none" w:sz="0" w:space="0" w:color="auto"/>
        <w:right w:val="none" w:sz="0" w:space="0" w:color="auto"/>
      </w:divBdr>
    </w:div>
    <w:div w:id="580527372">
      <w:bodyDiv w:val="1"/>
      <w:marLeft w:val="0"/>
      <w:marRight w:val="0"/>
      <w:marTop w:val="0"/>
      <w:marBottom w:val="0"/>
      <w:divBdr>
        <w:top w:val="none" w:sz="0" w:space="0" w:color="auto"/>
        <w:left w:val="none" w:sz="0" w:space="0" w:color="auto"/>
        <w:bottom w:val="none" w:sz="0" w:space="0" w:color="auto"/>
        <w:right w:val="none" w:sz="0" w:space="0" w:color="auto"/>
      </w:divBdr>
    </w:div>
    <w:div w:id="580529357">
      <w:bodyDiv w:val="1"/>
      <w:marLeft w:val="0"/>
      <w:marRight w:val="0"/>
      <w:marTop w:val="0"/>
      <w:marBottom w:val="0"/>
      <w:divBdr>
        <w:top w:val="none" w:sz="0" w:space="0" w:color="auto"/>
        <w:left w:val="none" w:sz="0" w:space="0" w:color="auto"/>
        <w:bottom w:val="none" w:sz="0" w:space="0" w:color="auto"/>
        <w:right w:val="none" w:sz="0" w:space="0" w:color="auto"/>
      </w:divBdr>
    </w:div>
    <w:div w:id="580530212">
      <w:bodyDiv w:val="1"/>
      <w:marLeft w:val="0"/>
      <w:marRight w:val="0"/>
      <w:marTop w:val="0"/>
      <w:marBottom w:val="0"/>
      <w:divBdr>
        <w:top w:val="none" w:sz="0" w:space="0" w:color="auto"/>
        <w:left w:val="none" w:sz="0" w:space="0" w:color="auto"/>
        <w:bottom w:val="none" w:sz="0" w:space="0" w:color="auto"/>
        <w:right w:val="none" w:sz="0" w:space="0" w:color="auto"/>
      </w:divBdr>
    </w:div>
    <w:div w:id="580717100">
      <w:bodyDiv w:val="1"/>
      <w:marLeft w:val="0"/>
      <w:marRight w:val="0"/>
      <w:marTop w:val="0"/>
      <w:marBottom w:val="0"/>
      <w:divBdr>
        <w:top w:val="none" w:sz="0" w:space="0" w:color="auto"/>
        <w:left w:val="none" w:sz="0" w:space="0" w:color="auto"/>
        <w:bottom w:val="none" w:sz="0" w:space="0" w:color="auto"/>
        <w:right w:val="none" w:sz="0" w:space="0" w:color="auto"/>
      </w:divBdr>
    </w:div>
    <w:div w:id="580792125">
      <w:bodyDiv w:val="1"/>
      <w:marLeft w:val="0"/>
      <w:marRight w:val="0"/>
      <w:marTop w:val="0"/>
      <w:marBottom w:val="0"/>
      <w:divBdr>
        <w:top w:val="none" w:sz="0" w:space="0" w:color="auto"/>
        <w:left w:val="none" w:sz="0" w:space="0" w:color="auto"/>
        <w:bottom w:val="none" w:sz="0" w:space="0" w:color="auto"/>
        <w:right w:val="none" w:sz="0" w:space="0" w:color="auto"/>
      </w:divBdr>
    </w:div>
    <w:div w:id="580795064">
      <w:bodyDiv w:val="1"/>
      <w:marLeft w:val="0"/>
      <w:marRight w:val="0"/>
      <w:marTop w:val="0"/>
      <w:marBottom w:val="0"/>
      <w:divBdr>
        <w:top w:val="none" w:sz="0" w:space="0" w:color="auto"/>
        <w:left w:val="none" w:sz="0" w:space="0" w:color="auto"/>
        <w:bottom w:val="none" w:sz="0" w:space="0" w:color="auto"/>
        <w:right w:val="none" w:sz="0" w:space="0" w:color="auto"/>
      </w:divBdr>
    </w:div>
    <w:div w:id="580870297">
      <w:bodyDiv w:val="1"/>
      <w:marLeft w:val="0"/>
      <w:marRight w:val="0"/>
      <w:marTop w:val="0"/>
      <w:marBottom w:val="0"/>
      <w:divBdr>
        <w:top w:val="none" w:sz="0" w:space="0" w:color="auto"/>
        <w:left w:val="none" w:sz="0" w:space="0" w:color="auto"/>
        <w:bottom w:val="none" w:sz="0" w:space="0" w:color="auto"/>
        <w:right w:val="none" w:sz="0" w:space="0" w:color="auto"/>
      </w:divBdr>
    </w:div>
    <w:div w:id="580875899">
      <w:bodyDiv w:val="1"/>
      <w:marLeft w:val="0"/>
      <w:marRight w:val="0"/>
      <w:marTop w:val="0"/>
      <w:marBottom w:val="0"/>
      <w:divBdr>
        <w:top w:val="none" w:sz="0" w:space="0" w:color="auto"/>
        <w:left w:val="none" w:sz="0" w:space="0" w:color="auto"/>
        <w:bottom w:val="none" w:sz="0" w:space="0" w:color="auto"/>
        <w:right w:val="none" w:sz="0" w:space="0" w:color="auto"/>
      </w:divBdr>
    </w:div>
    <w:div w:id="580914027">
      <w:bodyDiv w:val="1"/>
      <w:marLeft w:val="0"/>
      <w:marRight w:val="0"/>
      <w:marTop w:val="0"/>
      <w:marBottom w:val="0"/>
      <w:divBdr>
        <w:top w:val="none" w:sz="0" w:space="0" w:color="auto"/>
        <w:left w:val="none" w:sz="0" w:space="0" w:color="auto"/>
        <w:bottom w:val="none" w:sz="0" w:space="0" w:color="auto"/>
        <w:right w:val="none" w:sz="0" w:space="0" w:color="auto"/>
      </w:divBdr>
    </w:div>
    <w:div w:id="580991452">
      <w:bodyDiv w:val="1"/>
      <w:marLeft w:val="0"/>
      <w:marRight w:val="0"/>
      <w:marTop w:val="0"/>
      <w:marBottom w:val="0"/>
      <w:divBdr>
        <w:top w:val="none" w:sz="0" w:space="0" w:color="auto"/>
        <w:left w:val="none" w:sz="0" w:space="0" w:color="auto"/>
        <w:bottom w:val="none" w:sz="0" w:space="0" w:color="auto"/>
        <w:right w:val="none" w:sz="0" w:space="0" w:color="auto"/>
      </w:divBdr>
    </w:div>
    <w:div w:id="581069380">
      <w:bodyDiv w:val="1"/>
      <w:marLeft w:val="0"/>
      <w:marRight w:val="0"/>
      <w:marTop w:val="0"/>
      <w:marBottom w:val="0"/>
      <w:divBdr>
        <w:top w:val="none" w:sz="0" w:space="0" w:color="auto"/>
        <w:left w:val="none" w:sz="0" w:space="0" w:color="auto"/>
        <w:bottom w:val="none" w:sz="0" w:space="0" w:color="auto"/>
        <w:right w:val="none" w:sz="0" w:space="0" w:color="auto"/>
      </w:divBdr>
    </w:div>
    <w:div w:id="581137042">
      <w:bodyDiv w:val="1"/>
      <w:marLeft w:val="0"/>
      <w:marRight w:val="0"/>
      <w:marTop w:val="0"/>
      <w:marBottom w:val="0"/>
      <w:divBdr>
        <w:top w:val="none" w:sz="0" w:space="0" w:color="auto"/>
        <w:left w:val="none" w:sz="0" w:space="0" w:color="auto"/>
        <w:bottom w:val="none" w:sz="0" w:space="0" w:color="auto"/>
        <w:right w:val="none" w:sz="0" w:space="0" w:color="auto"/>
      </w:divBdr>
    </w:div>
    <w:div w:id="581304585">
      <w:bodyDiv w:val="1"/>
      <w:marLeft w:val="0"/>
      <w:marRight w:val="0"/>
      <w:marTop w:val="0"/>
      <w:marBottom w:val="0"/>
      <w:divBdr>
        <w:top w:val="none" w:sz="0" w:space="0" w:color="auto"/>
        <w:left w:val="none" w:sz="0" w:space="0" w:color="auto"/>
        <w:bottom w:val="none" w:sz="0" w:space="0" w:color="auto"/>
        <w:right w:val="none" w:sz="0" w:space="0" w:color="auto"/>
      </w:divBdr>
    </w:div>
    <w:div w:id="581374035">
      <w:bodyDiv w:val="1"/>
      <w:marLeft w:val="0"/>
      <w:marRight w:val="0"/>
      <w:marTop w:val="0"/>
      <w:marBottom w:val="0"/>
      <w:divBdr>
        <w:top w:val="none" w:sz="0" w:space="0" w:color="auto"/>
        <w:left w:val="none" w:sz="0" w:space="0" w:color="auto"/>
        <w:bottom w:val="none" w:sz="0" w:space="0" w:color="auto"/>
        <w:right w:val="none" w:sz="0" w:space="0" w:color="auto"/>
      </w:divBdr>
    </w:div>
    <w:div w:id="581376623">
      <w:bodyDiv w:val="1"/>
      <w:marLeft w:val="0"/>
      <w:marRight w:val="0"/>
      <w:marTop w:val="0"/>
      <w:marBottom w:val="0"/>
      <w:divBdr>
        <w:top w:val="none" w:sz="0" w:space="0" w:color="auto"/>
        <w:left w:val="none" w:sz="0" w:space="0" w:color="auto"/>
        <w:bottom w:val="none" w:sz="0" w:space="0" w:color="auto"/>
        <w:right w:val="none" w:sz="0" w:space="0" w:color="auto"/>
      </w:divBdr>
    </w:div>
    <w:div w:id="581569964">
      <w:bodyDiv w:val="1"/>
      <w:marLeft w:val="0"/>
      <w:marRight w:val="0"/>
      <w:marTop w:val="0"/>
      <w:marBottom w:val="0"/>
      <w:divBdr>
        <w:top w:val="none" w:sz="0" w:space="0" w:color="auto"/>
        <w:left w:val="none" w:sz="0" w:space="0" w:color="auto"/>
        <w:bottom w:val="none" w:sz="0" w:space="0" w:color="auto"/>
        <w:right w:val="none" w:sz="0" w:space="0" w:color="auto"/>
      </w:divBdr>
    </w:div>
    <w:div w:id="581721899">
      <w:bodyDiv w:val="1"/>
      <w:marLeft w:val="0"/>
      <w:marRight w:val="0"/>
      <w:marTop w:val="0"/>
      <w:marBottom w:val="0"/>
      <w:divBdr>
        <w:top w:val="none" w:sz="0" w:space="0" w:color="auto"/>
        <w:left w:val="none" w:sz="0" w:space="0" w:color="auto"/>
        <w:bottom w:val="none" w:sz="0" w:space="0" w:color="auto"/>
        <w:right w:val="none" w:sz="0" w:space="0" w:color="auto"/>
      </w:divBdr>
    </w:div>
    <w:div w:id="581763288">
      <w:bodyDiv w:val="1"/>
      <w:marLeft w:val="0"/>
      <w:marRight w:val="0"/>
      <w:marTop w:val="0"/>
      <w:marBottom w:val="0"/>
      <w:divBdr>
        <w:top w:val="none" w:sz="0" w:space="0" w:color="auto"/>
        <w:left w:val="none" w:sz="0" w:space="0" w:color="auto"/>
        <w:bottom w:val="none" w:sz="0" w:space="0" w:color="auto"/>
        <w:right w:val="none" w:sz="0" w:space="0" w:color="auto"/>
      </w:divBdr>
    </w:div>
    <w:div w:id="581791968">
      <w:bodyDiv w:val="1"/>
      <w:marLeft w:val="0"/>
      <w:marRight w:val="0"/>
      <w:marTop w:val="0"/>
      <w:marBottom w:val="0"/>
      <w:divBdr>
        <w:top w:val="none" w:sz="0" w:space="0" w:color="auto"/>
        <w:left w:val="none" w:sz="0" w:space="0" w:color="auto"/>
        <w:bottom w:val="none" w:sz="0" w:space="0" w:color="auto"/>
        <w:right w:val="none" w:sz="0" w:space="0" w:color="auto"/>
      </w:divBdr>
    </w:div>
    <w:div w:id="581833700">
      <w:bodyDiv w:val="1"/>
      <w:marLeft w:val="0"/>
      <w:marRight w:val="0"/>
      <w:marTop w:val="0"/>
      <w:marBottom w:val="0"/>
      <w:divBdr>
        <w:top w:val="none" w:sz="0" w:space="0" w:color="auto"/>
        <w:left w:val="none" w:sz="0" w:space="0" w:color="auto"/>
        <w:bottom w:val="none" w:sz="0" w:space="0" w:color="auto"/>
        <w:right w:val="none" w:sz="0" w:space="0" w:color="auto"/>
      </w:divBdr>
    </w:div>
    <w:div w:id="581840889">
      <w:bodyDiv w:val="1"/>
      <w:marLeft w:val="0"/>
      <w:marRight w:val="0"/>
      <w:marTop w:val="0"/>
      <w:marBottom w:val="0"/>
      <w:divBdr>
        <w:top w:val="none" w:sz="0" w:space="0" w:color="auto"/>
        <w:left w:val="none" w:sz="0" w:space="0" w:color="auto"/>
        <w:bottom w:val="none" w:sz="0" w:space="0" w:color="auto"/>
        <w:right w:val="none" w:sz="0" w:space="0" w:color="auto"/>
      </w:divBdr>
    </w:div>
    <w:div w:id="581912412">
      <w:bodyDiv w:val="1"/>
      <w:marLeft w:val="0"/>
      <w:marRight w:val="0"/>
      <w:marTop w:val="0"/>
      <w:marBottom w:val="0"/>
      <w:divBdr>
        <w:top w:val="none" w:sz="0" w:space="0" w:color="auto"/>
        <w:left w:val="none" w:sz="0" w:space="0" w:color="auto"/>
        <w:bottom w:val="none" w:sz="0" w:space="0" w:color="auto"/>
        <w:right w:val="none" w:sz="0" w:space="0" w:color="auto"/>
      </w:divBdr>
    </w:div>
    <w:div w:id="581988091">
      <w:bodyDiv w:val="1"/>
      <w:marLeft w:val="0"/>
      <w:marRight w:val="0"/>
      <w:marTop w:val="0"/>
      <w:marBottom w:val="0"/>
      <w:divBdr>
        <w:top w:val="none" w:sz="0" w:space="0" w:color="auto"/>
        <w:left w:val="none" w:sz="0" w:space="0" w:color="auto"/>
        <w:bottom w:val="none" w:sz="0" w:space="0" w:color="auto"/>
        <w:right w:val="none" w:sz="0" w:space="0" w:color="auto"/>
      </w:divBdr>
    </w:div>
    <w:div w:id="582032246">
      <w:bodyDiv w:val="1"/>
      <w:marLeft w:val="0"/>
      <w:marRight w:val="0"/>
      <w:marTop w:val="0"/>
      <w:marBottom w:val="0"/>
      <w:divBdr>
        <w:top w:val="none" w:sz="0" w:space="0" w:color="auto"/>
        <w:left w:val="none" w:sz="0" w:space="0" w:color="auto"/>
        <w:bottom w:val="none" w:sz="0" w:space="0" w:color="auto"/>
        <w:right w:val="none" w:sz="0" w:space="0" w:color="auto"/>
      </w:divBdr>
    </w:div>
    <w:div w:id="582106983">
      <w:bodyDiv w:val="1"/>
      <w:marLeft w:val="0"/>
      <w:marRight w:val="0"/>
      <w:marTop w:val="0"/>
      <w:marBottom w:val="0"/>
      <w:divBdr>
        <w:top w:val="none" w:sz="0" w:space="0" w:color="auto"/>
        <w:left w:val="none" w:sz="0" w:space="0" w:color="auto"/>
        <w:bottom w:val="none" w:sz="0" w:space="0" w:color="auto"/>
        <w:right w:val="none" w:sz="0" w:space="0" w:color="auto"/>
      </w:divBdr>
    </w:div>
    <w:div w:id="582108783">
      <w:bodyDiv w:val="1"/>
      <w:marLeft w:val="0"/>
      <w:marRight w:val="0"/>
      <w:marTop w:val="0"/>
      <w:marBottom w:val="0"/>
      <w:divBdr>
        <w:top w:val="none" w:sz="0" w:space="0" w:color="auto"/>
        <w:left w:val="none" w:sz="0" w:space="0" w:color="auto"/>
        <w:bottom w:val="none" w:sz="0" w:space="0" w:color="auto"/>
        <w:right w:val="none" w:sz="0" w:space="0" w:color="auto"/>
      </w:divBdr>
    </w:div>
    <w:div w:id="582447294">
      <w:bodyDiv w:val="1"/>
      <w:marLeft w:val="0"/>
      <w:marRight w:val="0"/>
      <w:marTop w:val="0"/>
      <w:marBottom w:val="0"/>
      <w:divBdr>
        <w:top w:val="none" w:sz="0" w:space="0" w:color="auto"/>
        <w:left w:val="none" w:sz="0" w:space="0" w:color="auto"/>
        <w:bottom w:val="none" w:sz="0" w:space="0" w:color="auto"/>
        <w:right w:val="none" w:sz="0" w:space="0" w:color="auto"/>
      </w:divBdr>
    </w:div>
    <w:div w:id="582641896">
      <w:bodyDiv w:val="1"/>
      <w:marLeft w:val="0"/>
      <w:marRight w:val="0"/>
      <w:marTop w:val="0"/>
      <w:marBottom w:val="0"/>
      <w:divBdr>
        <w:top w:val="none" w:sz="0" w:space="0" w:color="auto"/>
        <w:left w:val="none" w:sz="0" w:space="0" w:color="auto"/>
        <w:bottom w:val="none" w:sz="0" w:space="0" w:color="auto"/>
        <w:right w:val="none" w:sz="0" w:space="0" w:color="auto"/>
      </w:divBdr>
    </w:div>
    <w:div w:id="582644531">
      <w:bodyDiv w:val="1"/>
      <w:marLeft w:val="0"/>
      <w:marRight w:val="0"/>
      <w:marTop w:val="0"/>
      <w:marBottom w:val="0"/>
      <w:divBdr>
        <w:top w:val="none" w:sz="0" w:space="0" w:color="auto"/>
        <w:left w:val="none" w:sz="0" w:space="0" w:color="auto"/>
        <w:bottom w:val="none" w:sz="0" w:space="0" w:color="auto"/>
        <w:right w:val="none" w:sz="0" w:space="0" w:color="auto"/>
      </w:divBdr>
    </w:div>
    <w:div w:id="582840225">
      <w:bodyDiv w:val="1"/>
      <w:marLeft w:val="0"/>
      <w:marRight w:val="0"/>
      <w:marTop w:val="0"/>
      <w:marBottom w:val="0"/>
      <w:divBdr>
        <w:top w:val="none" w:sz="0" w:space="0" w:color="auto"/>
        <w:left w:val="none" w:sz="0" w:space="0" w:color="auto"/>
        <w:bottom w:val="none" w:sz="0" w:space="0" w:color="auto"/>
        <w:right w:val="none" w:sz="0" w:space="0" w:color="auto"/>
      </w:divBdr>
    </w:div>
    <w:div w:id="582840262">
      <w:bodyDiv w:val="1"/>
      <w:marLeft w:val="0"/>
      <w:marRight w:val="0"/>
      <w:marTop w:val="0"/>
      <w:marBottom w:val="0"/>
      <w:divBdr>
        <w:top w:val="none" w:sz="0" w:space="0" w:color="auto"/>
        <w:left w:val="none" w:sz="0" w:space="0" w:color="auto"/>
        <w:bottom w:val="none" w:sz="0" w:space="0" w:color="auto"/>
        <w:right w:val="none" w:sz="0" w:space="0" w:color="auto"/>
      </w:divBdr>
    </w:div>
    <w:div w:id="582881097">
      <w:bodyDiv w:val="1"/>
      <w:marLeft w:val="0"/>
      <w:marRight w:val="0"/>
      <w:marTop w:val="0"/>
      <w:marBottom w:val="0"/>
      <w:divBdr>
        <w:top w:val="none" w:sz="0" w:space="0" w:color="auto"/>
        <w:left w:val="none" w:sz="0" w:space="0" w:color="auto"/>
        <w:bottom w:val="none" w:sz="0" w:space="0" w:color="auto"/>
        <w:right w:val="none" w:sz="0" w:space="0" w:color="auto"/>
      </w:divBdr>
    </w:div>
    <w:div w:id="582884087">
      <w:bodyDiv w:val="1"/>
      <w:marLeft w:val="0"/>
      <w:marRight w:val="0"/>
      <w:marTop w:val="0"/>
      <w:marBottom w:val="0"/>
      <w:divBdr>
        <w:top w:val="none" w:sz="0" w:space="0" w:color="auto"/>
        <w:left w:val="none" w:sz="0" w:space="0" w:color="auto"/>
        <w:bottom w:val="none" w:sz="0" w:space="0" w:color="auto"/>
        <w:right w:val="none" w:sz="0" w:space="0" w:color="auto"/>
      </w:divBdr>
    </w:div>
    <w:div w:id="582952305">
      <w:bodyDiv w:val="1"/>
      <w:marLeft w:val="0"/>
      <w:marRight w:val="0"/>
      <w:marTop w:val="0"/>
      <w:marBottom w:val="0"/>
      <w:divBdr>
        <w:top w:val="none" w:sz="0" w:space="0" w:color="auto"/>
        <w:left w:val="none" w:sz="0" w:space="0" w:color="auto"/>
        <w:bottom w:val="none" w:sz="0" w:space="0" w:color="auto"/>
        <w:right w:val="none" w:sz="0" w:space="0" w:color="auto"/>
      </w:divBdr>
    </w:div>
    <w:div w:id="583027655">
      <w:bodyDiv w:val="1"/>
      <w:marLeft w:val="0"/>
      <w:marRight w:val="0"/>
      <w:marTop w:val="0"/>
      <w:marBottom w:val="0"/>
      <w:divBdr>
        <w:top w:val="none" w:sz="0" w:space="0" w:color="auto"/>
        <w:left w:val="none" w:sz="0" w:space="0" w:color="auto"/>
        <w:bottom w:val="none" w:sz="0" w:space="0" w:color="auto"/>
        <w:right w:val="none" w:sz="0" w:space="0" w:color="auto"/>
      </w:divBdr>
    </w:div>
    <w:div w:id="583102610">
      <w:bodyDiv w:val="1"/>
      <w:marLeft w:val="0"/>
      <w:marRight w:val="0"/>
      <w:marTop w:val="0"/>
      <w:marBottom w:val="0"/>
      <w:divBdr>
        <w:top w:val="none" w:sz="0" w:space="0" w:color="auto"/>
        <w:left w:val="none" w:sz="0" w:space="0" w:color="auto"/>
        <w:bottom w:val="none" w:sz="0" w:space="0" w:color="auto"/>
        <w:right w:val="none" w:sz="0" w:space="0" w:color="auto"/>
      </w:divBdr>
    </w:div>
    <w:div w:id="583220949">
      <w:bodyDiv w:val="1"/>
      <w:marLeft w:val="0"/>
      <w:marRight w:val="0"/>
      <w:marTop w:val="0"/>
      <w:marBottom w:val="0"/>
      <w:divBdr>
        <w:top w:val="none" w:sz="0" w:space="0" w:color="auto"/>
        <w:left w:val="none" w:sz="0" w:space="0" w:color="auto"/>
        <w:bottom w:val="none" w:sz="0" w:space="0" w:color="auto"/>
        <w:right w:val="none" w:sz="0" w:space="0" w:color="auto"/>
      </w:divBdr>
    </w:div>
    <w:div w:id="583299851">
      <w:bodyDiv w:val="1"/>
      <w:marLeft w:val="0"/>
      <w:marRight w:val="0"/>
      <w:marTop w:val="0"/>
      <w:marBottom w:val="0"/>
      <w:divBdr>
        <w:top w:val="none" w:sz="0" w:space="0" w:color="auto"/>
        <w:left w:val="none" w:sz="0" w:space="0" w:color="auto"/>
        <w:bottom w:val="none" w:sz="0" w:space="0" w:color="auto"/>
        <w:right w:val="none" w:sz="0" w:space="0" w:color="auto"/>
      </w:divBdr>
    </w:div>
    <w:div w:id="583300253">
      <w:bodyDiv w:val="1"/>
      <w:marLeft w:val="0"/>
      <w:marRight w:val="0"/>
      <w:marTop w:val="0"/>
      <w:marBottom w:val="0"/>
      <w:divBdr>
        <w:top w:val="none" w:sz="0" w:space="0" w:color="auto"/>
        <w:left w:val="none" w:sz="0" w:space="0" w:color="auto"/>
        <w:bottom w:val="none" w:sz="0" w:space="0" w:color="auto"/>
        <w:right w:val="none" w:sz="0" w:space="0" w:color="auto"/>
      </w:divBdr>
    </w:div>
    <w:div w:id="583345639">
      <w:bodyDiv w:val="1"/>
      <w:marLeft w:val="0"/>
      <w:marRight w:val="0"/>
      <w:marTop w:val="0"/>
      <w:marBottom w:val="0"/>
      <w:divBdr>
        <w:top w:val="none" w:sz="0" w:space="0" w:color="auto"/>
        <w:left w:val="none" w:sz="0" w:space="0" w:color="auto"/>
        <w:bottom w:val="none" w:sz="0" w:space="0" w:color="auto"/>
        <w:right w:val="none" w:sz="0" w:space="0" w:color="auto"/>
      </w:divBdr>
    </w:div>
    <w:div w:id="583494918">
      <w:bodyDiv w:val="1"/>
      <w:marLeft w:val="0"/>
      <w:marRight w:val="0"/>
      <w:marTop w:val="0"/>
      <w:marBottom w:val="0"/>
      <w:divBdr>
        <w:top w:val="none" w:sz="0" w:space="0" w:color="auto"/>
        <w:left w:val="none" w:sz="0" w:space="0" w:color="auto"/>
        <w:bottom w:val="none" w:sz="0" w:space="0" w:color="auto"/>
        <w:right w:val="none" w:sz="0" w:space="0" w:color="auto"/>
      </w:divBdr>
    </w:div>
    <w:div w:id="583534598">
      <w:bodyDiv w:val="1"/>
      <w:marLeft w:val="0"/>
      <w:marRight w:val="0"/>
      <w:marTop w:val="0"/>
      <w:marBottom w:val="0"/>
      <w:divBdr>
        <w:top w:val="none" w:sz="0" w:space="0" w:color="auto"/>
        <w:left w:val="none" w:sz="0" w:space="0" w:color="auto"/>
        <w:bottom w:val="none" w:sz="0" w:space="0" w:color="auto"/>
        <w:right w:val="none" w:sz="0" w:space="0" w:color="auto"/>
      </w:divBdr>
    </w:div>
    <w:div w:id="583609433">
      <w:bodyDiv w:val="1"/>
      <w:marLeft w:val="0"/>
      <w:marRight w:val="0"/>
      <w:marTop w:val="0"/>
      <w:marBottom w:val="0"/>
      <w:divBdr>
        <w:top w:val="none" w:sz="0" w:space="0" w:color="auto"/>
        <w:left w:val="none" w:sz="0" w:space="0" w:color="auto"/>
        <w:bottom w:val="none" w:sz="0" w:space="0" w:color="auto"/>
        <w:right w:val="none" w:sz="0" w:space="0" w:color="auto"/>
      </w:divBdr>
    </w:div>
    <w:div w:id="583804259">
      <w:bodyDiv w:val="1"/>
      <w:marLeft w:val="0"/>
      <w:marRight w:val="0"/>
      <w:marTop w:val="0"/>
      <w:marBottom w:val="0"/>
      <w:divBdr>
        <w:top w:val="none" w:sz="0" w:space="0" w:color="auto"/>
        <w:left w:val="none" w:sz="0" w:space="0" w:color="auto"/>
        <w:bottom w:val="none" w:sz="0" w:space="0" w:color="auto"/>
        <w:right w:val="none" w:sz="0" w:space="0" w:color="auto"/>
      </w:divBdr>
    </w:div>
    <w:div w:id="583879354">
      <w:bodyDiv w:val="1"/>
      <w:marLeft w:val="0"/>
      <w:marRight w:val="0"/>
      <w:marTop w:val="0"/>
      <w:marBottom w:val="0"/>
      <w:divBdr>
        <w:top w:val="none" w:sz="0" w:space="0" w:color="auto"/>
        <w:left w:val="none" w:sz="0" w:space="0" w:color="auto"/>
        <w:bottom w:val="none" w:sz="0" w:space="0" w:color="auto"/>
        <w:right w:val="none" w:sz="0" w:space="0" w:color="auto"/>
      </w:divBdr>
    </w:div>
    <w:div w:id="583955254">
      <w:bodyDiv w:val="1"/>
      <w:marLeft w:val="0"/>
      <w:marRight w:val="0"/>
      <w:marTop w:val="0"/>
      <w:marBottom w:val="0"/>
      <w:divBdr>
        <w:top w:val="none" w:sz="0" w:space="0" w:color="auto"/>
        <w:left w:val="none" w:sz="0" w:space="0" w:color="auto"/>
        <w:bottom w:val="none" w:sz="0" w:space="0" w:color="auto"/>
        <w:right w:val="none" w:sz="0" w:space="0" w:color="auto"/>
      </w:divBdr>
    </w:div>
    <w:div w:id="583955980">
      <w:bodyDiv w:val="1"/>
      <w:marLeft w:val="0"/>
      <w:marRight w:val="0"/>
      <w:marTop w:val="0"/>
      <w:marBottom w:val="0"/>
      <w:divBdr>
        <w:top w:val="none" w:sz="0" w:space="0" w:color="auto"/>
        <w:left w:val="none" w:sz="0" w:space="0" w:color="auto"/>
        <w:bottom w:val="none" w:sz="0" w:space="0" w:color="auto"/>
        <w:right w:val="none" w:sz="0" w:space="0" w:color="auto"/>
      </w:divBdr>
    </w:div>
    <w:div w:id="583958167">
      <w:bodyDiv w:val="1"/>
      <w:marLeft w:val="0"/>
      <w:marRight w:val="0"/>
      <w:marTop w:val="0"/>
      <w:marBottom w:val="0"/>
      <w:divBdr>
        <w:top w:val="none" w:sz="0" w:space="0" w:color="auto"/>
        <w:left w:val="none" w:sz="0" w:space="0" w:color="auto"/>
        <w:bottom w:val="none" w:sz="0" w:space="0" w:color="auto"/>
        <w:right w:val="none" w:sz="0" w:space="0" w:color="auto"/>
      </w:divBdr>
    </w:div>
    <w:div w:id="584149183">
      <w:bodyDiv w:val="1"/>
      <w:marLeft w:val="0"/>
      <w:marRight w:val="0"/>
      <w:marTop w:val="0"/>
      <w:marBottom w:val="0"/>
      <w:divBdr>
        <w:top w:val="none" w:sz="0" w:space="0" w:color="auto"/>
        <w:left w:val="none" w:sz="0" w:space="0" w:color="auto"/>
        <w:bottom w:val="none" w:sz="0" w:space="0" w:color="auto"/>
        <w:right w:val="none" w:sz="0" w:space="0" w:color="auto"/>
      </w:divBdr>
    </w:div>
    <w:div w:id="584194861">
      <w:bodyDiv w:val="1"/>
      <w:marLeft w:val="0"/>
      <w:marRight w:val="0"/>
      <w:marTop w:val="0"/>
      <w:marBottom w:val="0"/>
      <w:divBdr>
        <w:top w:val="none" w:sz="0" w:space="0" w:color="auto"/>
        <w:left w:val="none" w:sz="0" w:space="0" w:color="auto"/>
        <w:bottom w:val="none" w:sz="0" w:space="0" w:color="auto"/>
        <w:right w:val="none" w:sz="0" w:space="0" w:color="auto"/>
      </w:divBdr>
    </w:div>
    <w:div w:id="584338641">
      <w:bodyDiv w:val="1"/>
      <w:marLeft w:val="0"/>
      <w:marRight w:val="0"/>
      <w:marTop w:val="0"/>
      <w:marBottom w:val="0"/>
      <w:divBdr>
        <w:top w:val="none" w:sz="0" w:space="0" w:color="auto"/>
        <w:left w:val="none" w:sz="0" w:space="0" w:color="auto"/>
        <w:bottom w:val="none" w:sz="0" w:space="0" w:color="auto"/>
        <w:right w:val="none" w:sz="0" w:space="0" w:color="auto"/>
      </w:divBdr>
    </w:div>
    <w:div w:id="584344782">
      <w:bodyDiv w:val="1"/>
      <w:marLeft w:val="0"/>
      <w:marRight w:val="0"/>
      <w:marTop w:val="0"/>
      <w:marBottom w:val="0"/>
      <w:divBdr>
        <w:top w:val="none" w:sz="0" w:space="0" w:color="auto"/>
        <w:left w:val="none" w:sz="0" w:space="0" w:color="auto"/>
        <w:bottom w:val="none" w:sz="0" w:space="0" w:color="auto"/>
        <w:right w:val="none" w:sz="0" w:space="0" w:color="auto"/>
      </w:divBdr>
    </w:div>
    <w:div w:id="584415841">
      <w:bodyDiv w:val="1"/>
      <w:marLeft w:val="0"/>
      <w:marRight w:val="0"/>
      <w:marTop w:val="0"/>
      <w:marBottom w:val="0"/>
      <w:divBdr>
        <w:top w:val="none" w:sz="0" w:space="0" w:color="auto"/>
        <w:left w:val="none" w:sz="0" w:space="0" w:color="auto"/>
        <w:bottom w:val="none" w:sz="0" w:space="0" w:color="auto"/>
        <w:right w:val="none" w:sz="0" w:space="0" w:color="auto"/>
      </w:divBdr>
    </w:div>
    <w:div w:id="584534661">
      <w:bodyDiv w:val="1"/>
      <w:marLeft w:val="0"/>
      <w:marRight w:val="0"/>
      <w:marTop w:val="0"/>
      <w:marBottom w:val="0"/>
      <w:divBdr>
        <w:top w:val="none" w:sz="0" w:space="0" w:color="auto"/>
        <w:left w:val="none" w:sz="0" w:space="0" w:color="auto"/>
        <w:bottom w:val="none" w:sz="0" w:space="0" w:color="auto"/>
        <w:right w:val="none" w:sz="0" w:space="0" w:color="auto"/>
      </w:divBdr>
    </w:div>
    <w:div w:id="584536699">
      <w:bodyDiv w:val="1"/>
      <w:marLeft w:val="0"/>
      <w:marRight w:val="0"/>
      <w:marTop w:val="0"/>
      <w:marBottom w:val="0"/>
      <w:divBdr>
        <w:top w:val="none" w:sz="0" w:space="0" w:color="auto"/>
        <w:left w:val="none" w:sz="0" w:space="0" w:color="auto"/>
        <w:bottom w:val="none" w:sz="0" w:space="0" w:color="auto"/>
        <w:right w:val="none" w:sz="0" w:space="0" w:color="auto"/>
      </w:divBdr>
    </w:div>
    <w:div w:id="584650192">
      <w:bodyDiv w:val="1"/>
      <w:marLeft w:val="0"/>
      <w:marRight w:val="0"/>
      <w:marTop w:val="0"/>
      <w:marBottom w:val="0"/>
      <w:divBdr>
        <w:top w:val="none" w:sz="0" w:space="0" w:color="auto"/>
        <w:left w:val="none" w:sz="0" w:space="0" w:color="auto"/>
        <w:bottom w:val="none" w:sz="0" w:space="0" w:color="auto"/>
        <w:right w:val="none" w:sz="0" w:space="0" w:color="auto"/>
      </w:divBdr>
    </w:div>
    <w:div w:id="584651166">
      <w:bodyDiv w:val="1"/>
      <w:marLeft w:val="0"/>
      <w:marRight w:val="0"/>
      <w:marTop w:val="0"/>
      <w:marBottom w:val="0"/>
      <w:divBdr>
        <w:top w:val="none" w:sz="0" w:space="0" w:color="auto"/>
        <w:left w:val="none" w:sz="0" w:space="0" w:color="auto"/>
        <w:bottom w:val="none" w:sz="0" w:space="0" w:color="auto"/>
        <w:right w:val="none" w:sz="0" w:space="0" w:color="auto"/>
      </w:divBdr>
    </w:div>
    <w:div w:id="584803258">
      <w:bodyDiv w:val="1"/>
      <w:marLeft w:val="0"/>
      <w:marRight w:val="0"/>
      <w:marTop w:val="0"/>
      <w:marBottom w:val="0"/>
      <w:divBdr>
        <w:top w:val="none" w:sz="0" w:space="0" w:color="auto"/>
        <w:left w:val="none" w:sz="0" w:space="0" w:color="auto"/>
        <w:bottom w:val="none" w:sz="0" w:space="0" w:color="auto"/>
        <w:right w:val="none" w:sz="0" w:space="0" w:color="auto"/>
      </w:divBdr>
    </w:div>
    <w:div w:id="584924446">
      <w:bodyDiv w:val="1"/>
      <w:marLeft w:val="0"/>
      <w:marRight w:val="0"/>
      <w:marTop w:val="0"/>
      <w:marBottom w:val="0"/>
      <w:divBdr>
        <w:top w:val="none" w:sz="0" w:space="0" w:color="auto"/>
        <w:left w:val="none" w:sz="0" w:space="0" w:color="auto"/>
        <w:bottom w:val="none" w:sz="0" w:space="0" w:color="auto"/>
        <w:right w:val="none" w:sz="0" w:space="0" w:color="auto"/>
      </w:divBdr>
    </w:div>
    <w:div w:id="584993728">
      <w:bodyDiv w:val="1"/>
      <w:marLeft w:val="0"/>
      <w:marRight w:val="0"/>
      <w:marTop w:val="0"/>
      <w:marBottom w:val="0"/>
      <w:divBdr>
        <w:top w:val="none" w:sz="0" w:space="0" w:color="auto"/>
        <w:left w:val="none" w:sz="0" w:space="0" w:color="auto"/>
        <w:bottom w:val="none" w:sz="0" w:space="0" w:color="auto"/>
        <w:right w:val="none" w:sz="0" w:space="0" w:color="auto"/>
      </w:divBdr>
    </w:div>
    <w:div w:id="584996481">
      <w:bodyDiv w:val="1"/>
      <w:marLeft w:val="0"/>
      <w:marRight w:val="0"/>
      <w:marTop w:val="0"/>
      <w:marBottom w:val="0"/>
      <w:divBdr>
        <w:top w:val="none" w:sz="0" w:space="0" w:color="auto"/>
        <w:left w:val="none" w:sz="0" w:space="0" w:color="auto"/>
        <w:bottom w:val="none" w:sz="0" w:space="0" w:color="auto"/>
        <w:right w:val="none" w:sz="0" w:space="0" w:color="auto"/>
      </w:divBdr>
    </w:div>
    <w:div w:id="585071144">
      <w:bodyDiv w:val="1"/>
      <w:marLeft w:val="0"/>
      <w:marRight w:val="0"/>
      <w:marTop w:val="0"/>
      <w:marBottom w:val="0"/>
      <w:divBdr>
        <w:top w:val="none" w:sz="0" w:space="0" w:color="auto"/>
        <w:left w:val="none" w:sz="0" w:space="0" w:color="auto"/>
        <w:bottom w:val="none" w:sz="0" w:space="0" w:color="auto"/>
        <w:right w:val="none" w:sz="0" w:space="0" w:color="auto"/>
      </w:divBdr>
    </w:div>
    <w:div w:id="585109811">
      <w:bodyDiv w:val="1"/>
      <w:marLeft w:val="0"/>
      <w:marRight w:val="0"/>
      <w:marTop w:val="0"/>
      <w:marBottom w:val="0"/>
      <w:divBdr>
        <w:top w:val="none" w:sz="0" w:space="0" w:color="auto"/>
        <w:left w:val="none" w:sz="0" w:space="0" w:color="auto"/>
        <w:bottom w:val="none" w:sz="0" w:space="0" w:color="auto"/>
        <w:right w:val="none" w:sz="0" w:space="0" w:color="auto"/>
      </w:divBdr>
    </w:div>
    <w:div w:id="585114497">
      <w:bodyDiv w:val="1"/>
      <w:marLeft w:val="0"/>
      <w:marRight w:val="0"/>
      <w:marTop w:val="0"/>
      <w:marBottom w:val="0"/>
      <w:divBdr>
        <w:top w:val="none" w:sz="0" w:space="0" w:color="auto"/>
        <w:left w:val="none" w:sz="0" w:space="0" w:color="auto"/>
        <w:bottom w:val="none" w:sz="0" w:space="0" w:color="auto"/>
        <w:right w:val="none" w:sz="0" w:space="0" w:color="auto"/>
      </w:divBdr>
    </w:div>
    <w:div w:id="585114618">
      <w:bodyDiv w:val="1"/>
      <w:marLeft w:val="0"/>
      <w:marRight w:val="0"/>
      <w:marTop w:val="0"/>
      <w:marBottom w:val="0"/>
      <w:divBdr>
        <w:top w:val="none" w:sz="0" w:space="0" w:color="auto"/>
        <w:left w:val="none" w:sz="0" w:space="0" w:color="auto"/>
        <w:bottom w:val="none" w:sz="0" w:space="0" w:color="auto"/>
        <w:right w:val="none" w:sz="0" w:space="0" w:color="auto"/>
      </w:divBdr>
    </w:div>
    <w:div w:id="585236840">
      <w:bodyDiv w:val="1"/>
      <w:marLeft w:val="0"/>
      <w:marRight w:val="0"/>
      <w:marTop w:val="0"/>
      <w:marBottom w:val="0"/>
      <w:divBdr>
        <w:top w:val="none" w:sz="0" w:space="0" w:color="auto"/>
        <w:left w:val="none" w:sz="0" w:space="0" w:color="auto"/>
        <w:bottom w:val="none" w:sz="0" w:space="0" w:color="auto"/>
        <w:right w:val="none" w:sz="0" w:space="0" w:color="auto"/>
      </w:divBdr>
    </w:div>
    <w:div w:id="585262998">
      <w:bodyDiv w:val="1"/>
      <w:marLeft w:val="0"/>
      <w:marRight w:val="0"/>
      <w:marTop w:val="0"/>
      <w:marBottom w:val="0"/>
      <w:divBdr>
        <w:top w:val="none" w:sz="0" w:space="0" w:color="auto"/>
        <w:left w:val="none" w:sz="0" w:space="0" w:color="auto"/>
        <w:bottom w:val="none" w:sz="0" w:space="0" w:color="auto"/>
        <w:right w:val="none" w:sz="0" w:space="0" w:color="auto"/>
      </w:divBdr>
    </w:div>
    <w:div w:id="585307783">
      <w:bodyDiv w:val="1"/>
      <w:marLeft w:val="0"/>
      <w:marRight w:val="0"/>
      <w:marTop w:val="0"/>
      <w:marBottom w:val="0"/>
      <w:divBdr>
        <w:top w:val="none" w:sz="0" w:space="0" w:color="auto"/>
        <w:left w:val="none" w:sz="0" w:space="0" w:color="auto"/>
        <w:bottom w:val="none" w:sz="0" w:space="0" w:color="auto"/>
        <w:right w:val="none" w:sz="0" w:space="0" w:color="auto"/>
      </w:divBdr>
    </w:div>
    <w:div w:id="585379268">
      <w:bodyDiv w:val="1"/>
      <w:marLeft w:val="0"/>
      <w:marRight w:val="0"/>
      <w:marTop w:val="0"/>
      <w:marBottom w:val="0"/>
      <w:divBdr>
        <w:top w:val="none" w:sz="0" w:space="0" w:color="auto"/>
        <w:left w:val="none" w:sz="0" w:space="0" w:color="auto"/>
        <w:bottom w:val="none" w:sz="0" w:space="0" w:color="auto"/>
        <w:right w:val="none" w:sz="0" w:space="0" w:color="auto"/>
      </w:divBdr>
    </w:div>
    <w:div w:id="585381375">
      <w:bodyDiv w:val="1"/>
      <w:marLeft w:val="0"/>
      <w:marRight w:val="0"/>
      <w:marTop w:val="0"/>
      <w:marBottom w:val="0"/>
      <w:divBdr>
        <w:top w:val="none" w:sz="0" w:space="0" w:color="auto"/>
        <w:left w:val="none" w:sz="0" w:space="0" w:color="auto"/>
        <w:bottom w:val="none" w:sz="0" w:space="0" w:color="auto"/>
        <w:right w:val="none" w:sz="0" w:space="0" w:color="auto"/>
      </w:divBdr>
    </w:div>
    <w:div w:id="585385409">
      <w:bodyDiv w:val="1"/>
      <w:marLeft w:val="0"/>
      <w:marRight w:val="0"/>
      <w:marTop w:val="0"/>
      <w:marBottom w:val="0"/>
      <w:divBdr>
        <w:top w:val="none" w:sz="0" w:space="0" w:color="auto"/>
        <w:left w:val="none" w:sz="0" w:space="0" w:color="auto"/>
        <w:bottom w:val="none" w:sz="0" w:space="0" w:color="auto"/>
        <w:right w:val="none" w:sz="0" w:space="0" w:color="auto"/>
      </w:divBdr>
    </w:div>
    <w:div w:id="585458930">
      <w:bodyDiv w:val="1"/>
      <w:marLeft w:val="0"/>
      <w:marRight w:val="0"/>
      <w:marTop w:val="0"/>
      <w:marBottom w:val="0"/>
      <w:divBdr>
        <w:top w:val="none" w:sz="0" w:space="0" w:color="auto"/>
        <w:left w:val="none" w:sz="0" w:space="0" w:color="auto"/>
        <w:bottom w:val="none" w:sz="0" w:space="0" w:color="auto"/>
        <w:right w:val="none" w:sz="0" w:space="0" w:color="auto"/>
      </w:divBdr>
    </w:div>
    <w:div w:id="585656622">
      <w:bodyDiv w:val="1"/>
      <w:marLeft w:val="0"/>
      <w:marRight w:val="0"/>
      <w:marTop w:val="0"/>
      <w:marBottom w:val="0"/>
      <w:divBdr>
        <w:top w:val="none" w:sz="0" w:space="0" w:color="auto"/>
        <w:left w:val="none" w:sz="0" w:space="0" w:color="auto"/>
        <w:bottom w:val="none" w:sz="0" w:space="0" w:color="auto"/>
        <w:right w:val="none" w:sz="0" w:space="0" w:color="auto"/>
      </w:divBdr>
    </w:div>
    <w:div w:id="585840551">
      <w:bodyDiv w:val="1"/>
      <w:marLeft w:val="0"/>
      <w:marRight w:val="0"/>
      <w:marTop w:val="0"/>
      <w:marBottom w:val="0"/>
      <w:divBdr>
        <w:top w:val="none" w:sz="0" w:space="0" w:color="auto"/>
        <w:left w:val="none" w:sz="0" w:space="0" w:color="auto"/>
        <w:bottom w:val="none" w:sz="0" w:space="0" w:color="auto"/>
        <w:right w:val="none" w:sz="0" w:space="0" w:color="auto"/>
      </w:divBdr>
    </w:div>
    <w:div w:id="585842821">
      <w:bodyDiv w:val="1"/>
      <w:marLeft w:val="0"/>
      <w:marRight w:val="0"/>
      <w:marTop w:val="0"/>
      <w:marBottom w:val="0"/>
      <w:divBdr>
        <w:top w:val="none" w:sz="0" w:space="0" w:color="auto"/>
        <w:left w:val="none" w:sz="0" w:space="0" w:color="auto"/>
        <w:bottom w:val="none" w:sz="0" w:space="0" w:color="auto"/>
        <w:right w:val="none" w:sz="0" w:space="0" w:color="auto"/>
      </w:divBdr>
    </w:div>
    <w:div w:id="585962341">
      <w:bodyDiv w:val="1"/>
      <w:marLeft w:val="0"/>
      <w:marRight w:val="0"/>
      <w:marTop w:val="0"/>
      <w:marBottom w:val="0"/>
      <w:divBdr>
        <w:top w:val="none" w:sz="0" w:space="0" w:color="auto"/>
        <w:left w:val="none" w:sz="0" w:space="0" w:color="auto"/>
        <w:bottom w:val="none" w:sz="0" w:space="0" w:color="auto"/>
        <w:right w:val="none" w:sz="0" w:space="0" w:color="auto"/>
      </w:divBdr>
    </w:div>
    <w:div w:id="586111251">
      <w:bodyDiv w:val="1"/>
      <w:marLeft w:val="0"/>
      <w:marRight w:val="0"/>
      <w:marTop w:val="0"/>
      <w:marBottom w:val="0"/>
      <w:divBdr>
        <w:top w:val="none" w:sz="0" w:space="0" w:color="auto"/>
        <w:left w:val="none" w:sz="0" w:space="0" w:color="auto"/>
        <w:bottom w:val="none" w:sz="0" w:space="0" w:color="auto"/>
        <w:right w:val="none" w:sz="0" w:space="0" w:color="auto"/>
      </w:divBdr>
    </w:div>
    <w:div w:id="586235590">
      <w:bodyDiv w:val="1"/>
      <w:marLeft w:val="0"/>
      <w:marRight w:val="0"/>
      <w:marTop w:val="0"/>
      <w:marBottom w:val="0"/>
      <w:divBdr>
        <w:top w:val="none" w:sz="0" w:space="0" w:color="auto"/>
        <w:left w:val="none" w:sz="0" w:space="0" w:color="auto"/>
        <w:bottom w:val="none" w:sz="0" w:space="0" w:color="auto"/>
        <w:right w:val="none" w:sz="0" w:space="0" w:color="auto"/>
      </w:divBdr>
    </w:div>
    <w:div w:id="586307872">
      <w:bodyDiv w:val="1"/>
      <w:marLeft w:val="0"/>
      <w:marRight w:val="0"/>
      <w:marTop w:val="0"/>
      <w:marBottom w:val="0"/>
      <w:divBdr>
        <w:top w:val="none" w:sz="0" w:space="0" w:color="auto"/>
        <w:left w:val="none" w:sz="0" w:space="0" w:color="auto"/>
        <w:bottom w:val="none" w:sz="0" w:space="0" w:color="auto"/>
        <w:right w:val="none" w:sz="0" w:space="0" w:color="auto"/>
      </w:divBdr>
    </w:div>
    <w:div w:id="586377820">
      <w:bodyDiv w:val="1"/>
      <w:marLeft w:val="0"/>
      <w:marRight w:val="0"/>
      <w:marTop w:val="0"/>
      <w:marBottom w:val="0"/>
      <w:divBdr>
        <w:top w:val="none" w:sz="0" w:space="0" w:color="auto"/>
        <w:left w:val="none" w:sz="0" w:space="0" w:color="auto"/>
        <w:bottom w:val="none" w:sz="0" w:space="0" w:color="auto"/>
        <w:right w:val="none" w:sz="0" w:space="0" w:color="auto"/>
      </w:divBdr>
    </w:div>
    <w:div w:id="586379536">
      <w:bodyDiv w:val="1"/>
      <w:marLeft w:val="0"/>
      <w:marRight w:val="0"/>
      <w:marTop w:val="0"/>
      <w:marBottom w:val="0"/>
      <w:divBdr>
        <w:top w:val="none" w:sz="0" w:space="0" w:color="auto"/>
        <w:left w:val="none" w:sz="0" w:space="0" w:color="auto"/>
        <w:bottom w:val="none" w:sz="0" w:space="0" w:color="auto"/>
        <w:right w:val="none" w:sz="0" w:space="0" w:color="auto"/>
      </w:divBdr>
    </w:div>
    <w:div w:id="586379573">
      <w:bodyDiv w:val="1"/>
      <w:marLeft w:val="0"/>
      <w:marRight w:val="0"/>
      <w:marTop w:val="0"/>
      <w:marBottom w:val="0"/>
      <w:divBdr>
        <w:top w:val="none" w:sz="0" w:space="0" w:color="auto"/>
        <w:left w:val="none" w:sz="0" w:space="0" w:color="auto"/>
        <w:bottom w:val="none" w:sz="0" w:space="0" w:color="auto"/>
        <w:right w:val="none" w:sz="0" w:space="0" w:color="auto"/>
      </w:divBdr>
    </w:div>
    <w:div w:id="586421130">
      <w:bodyDiv w:val="1"/>
      <w:marLeft w:val="0"/>
      <w:marRight w:val="0"/>
      <w:marTop w:val="0"/>
      <w:marBottom w:val="0"/>
      <w:divBdr>
        <w:top w:val="none" w:sz="0" w:space="0" w:color="auto"/>
        <w:left w:val="none" w:sz="0" w:space="0" w:color="auto"/>
        <w:bottom w:val="none" w:sz="0" w:space="0" w:color="auto"/>
        <w:right w:val="none" w:sz="0" w:space="0" w:color="auto"/>
      </w:divBdr>
    </w:div>
    <w:div w:id="586498778">
      <w:bodyDiv w:val="1"/>
      <w:marLeft w:val="0"/>
      <w:marRight w:val="0"/>
      <w:marTop w:val="0"/>
      <w:marBottom w:val="0"/>
      <w:divBdr>
        <w:top w:val="none" w:sz="0" w:space="0" w:color="auto"/>
        <w:left w:val="none" w:sz="0" w:space="0" w:color="auto"/>
        <w:bottom w:val="none" w:sz="0" w:space="0" w:color="auto"/>
        <w:right w:val="none" w:sz="0" w:space="0" w:color="auto"/>
      </w:divBdr>
    </w:div>
    <w:div w:id="586499240">
      <w:bodyDiv w:val="1"/>
      <w:marLeft w:val="0"/>
      <w:marRight w:val="0"/>
      <w:marTop w:val="0"/>
      <w:marBottom w:val="0"/>
      <w:divBdr>
        <w:top w:val="none" w:sz="0" w:space="0" w:color="auto"/>
        <w:left w:val="none" w:sz="0" w:space="0" w:color="auto"/>
        <w:bottom w:val="none" w:sz="0" w:space="0" w:color="auto"/>
        <w:right w:val="none" w:sz="0" w:space="0" w:color="auto"/>
      </w:divBdr>
    </w:div>
    <w:div w:id="586769340">
      <w:bodyDiv w:val="1"/>
      <w:marLeft w:val="0"/>
      <w:marRight w:val="0"/>
      <w:marTop w:val="0"/>
      <w:marBottom w:val="0"/>
      <w:divBdr>
        <w:top w:val="none" w:sz="0" w:space="0" w:color="auto"/>
        <w:left w:val="none" w:sz="0" w:space="0" w:color="auto"/>
        <w:bottom w:val="none" w:sz="0" w:space="0" w:color="auto"/>
        <w:right w:val="none" w:sz="0" w:space="0" w:color="auto"/>
      </w:divBdr>
    </w:div>
    <w:div w:id="586967131">
      <w:bodyDiv w:val="1"/>
      <w:marLeft w:val="0"/>
      <w:marRight w:val="0"/>
      <w:marTop w:val="0"/>
      <w:marBottom w:val="0"/>
      <w:divBdr>
        <w:top w:val="none" w:sz="0" w:space="0" w:color="auto"/>
        <w:left w:val="none" w:sz="0" w:space="0" w:color="auto"/>
        <w:bottom w:val="none" w:sz="0" w:space="0" w:color="auto"/>
        <w:right w:val="none" w:sz="0" w:space="0" w:color="auto"/>
      </w:divBdr>
    </w:div>
    <w:div w:id="587033418">
      <w:bodyDiv w:val="1"/>
      <w:marLeft w:val="0"/>
      <w:marRight w:val="0"/>
      <w:marTop w:val="0"/>
      <w:marBottom w:val="0"/>
      <w:divBdr>
        <w:top w:val="none" w:sz="0" w:space="0" w:color="auto"/>
        <w:left w:val="none" w:sz="0" w:space="0" w:color="auto"/>
        <w:bottom w:val="none" w:sz="0" w:space="0" w:color="auto"/>
        <w:right w:val="none" w:sz="0" w:space="0" w:color="auto"/>
      </w:divBdr>
    </w:div>
    <w:div w:id="587427249">
      <w:bodyDiv w:val="1"/>
      <w:marLeft w:val="0"/>
      <w:marRight w:val="0"/>
      <w:marTop w:val="0"/>
      <w:marBottom w:val="0"/>
      <w:divBdr>
        <w:top w:val="none" w:sz="0" w:space="0" w:color="auto"/>
        <w:left w:val="none" w:sz="0" w:space="0" w:color="auto"/>
        <w:bottom w:val="none" w:sz="0" w:space="0" w:color="auto"/>
        <w:right w:val="none" w:sz="0" w:space="0" w:color="auto"/>
      </w:divBdr>
    </w:div>
    <w:div w:id="587428551">
      <w:bodyDiv w:val="1"/>
      <w:marLeft w:val="0"/>
      <w:marRight w:val="0"/>
      <w:marTop w:val="0"/>
      <w:marBottom w:val="0"/>
      <w:divBdr>
        <w:top w:val="none" w:sz="0" w:space="0" w:color="auto"/>
        <w:left w:val="none" w:sz="0" w:space="0" w:color="auto"/>
        <w:bottom w:val="none" w:sz="0" w:space="0" w:color="auto"/>
        <w:right w:val="none" w:sz="0" w:space="0" w:color="auto"/>
      </w:divBdr>
    </w:div>
    <w:div w:id="587471138">
      <w:bodyDiv w:val="1"/>
      <w:marLeft w:val="0"/>
      <w:marRight w:val="0"/>
      <w:marTop w:val="0"/>
      <w:marBottom w:val="0"/>
      <w:divBdr>
        <w:top w:val="none" w:sz="0" w:space="0" w:color="auto"/>
        <w:left w:val="none" w:sz="0" w:space="0" w:color="auto"/>
        <w:bottom w:val="none" w:sz="0" w:space="0" w:color="auto"/>
        <w:right w:val="none" w:sz="0" w:space="0" w:color="auto"/>
      </w:divBdr>
    </w:div>
    <w:div w:id="587544320">
      <w:bodyDiv w:val="1"/>
      <w:marLeft w:val="0"/>
      <w:marRight w:val="0"/>
      <w:marTop w:val="0"/>
      <w:marBottom w:val="0"/>
      <w:divBdr>
        <w:top w:val="none" w:sz="0" w:space="0" w:color="auto"/>
        <w:left w:val="none" w:sz="0" w:space="0" w:color="auto"/>
        <w:bottom w:val="none" w:sz="0" w:space="0" w:color="auto"/>
        <w:right w:val="none" w:sz="0" w:space="0" w:color="auto"/>
      </w:divBdr>
    </w:div>
    <w:div w:id="587690279">
      <w:bodyDiv w:val="1"/>
      <w:marLeft w:val="0"/>
      <w:marRight w:val="0"/>
      <w:marTop w:val="0"/>
      <w:marBottom w:val="0"/>
      <w:divBdr>
        <w:top w:val="none" w:sz="0" w:space="0" w:color="auto"/>
        <w:left w:val="none" w:sz="0" w:space="0" w:color="auto"/>
        <w:bottom w:val="none" w:sz="0" w:space="0" w:color="auto"/>
        <w:right w:val="none" w:sz="0" w:space="0" w:color="auto"/>
      </w:divBdr>
    </w:div>
    <w:div w:id="587690654">
      <w:bodyDiv w:val="1"/>
      <w:marLeft w:val="0"/>
      <w:marRight w:val="0"/>
      <w:marTop w:val="0"/>
      <w:marBottom w:val="0"/>
      <w:divBdr>
        <w:top w:val="none" w:sz="0" w:space="0" w:color="auto"/>
        <w:left w:val="none" w:sz="0" w:space="0" w:color="auto"/>
        <w:bottom w:val="none" w:sz="0" w:space="0" w:color="auto"/>
        <w:right w:val="none" w:sz="0" w:space="0" w:color="auto"/>
      </w:divBdr>
    </w:div>
    <w:div w:id="587812723">
      <w:bodyDiv w:val="1"/>
      <w:marLeft w:val="0"/>
      <w:marRight w:val="0"/>
      <w:marTop w:val="0"/>
      <w:marBottom w:val="0"/>
      <w:divBdr>
        <w:top w:val="none" w:sz="0" w:space="0" w:color="auto"/>
        <w:left w:val="none" w:sz="0" w:space="0" w:color="auto"/>
        <w:bottom w:val="none" w:sz="0" w:space="0" w:color="auto"/>
        <w:right w:val="none" w:sz="0" w:space="0" w:color="auto"/>
      </w:divBdr>
    </w:div>
    <w:div w:id="587813216">
      <w:bodyDiv w:val="1"/>
      <w:marLeft w:val="0"/>
      <w:marRight w:val="0"/>
      <w:marTop w:val="0"/>
      <w:marBottom w:val="0"/>
      <w:divBdr>
        <w:top w:val="none" w:sz="0" w:space="0" w:color="auto"/>
        <w:left w:val="none" w:sz="0" w:space="0" w:color="auto"/>
        <w:bottom w:val="none" w:sz="0" w:space="0" w:color="auto"/>
        <w:right w:val="none" w:sz="0" w:space="0" w:color="auto"/>
      </w:divBdr>
    </w:div>
    <w:div w:id="587924598">
      <w:bodyDiv w:val="1"/>
      <w:marLeft w:val="0"/>
      <w:marRight w:val="0"/>
      <w:marTop w:val="0"/>
      <w:marBottom w:val="0"/>
      <w:divBdr>
        <w:top w:val="none" w:sz="0" w:space="0" w:color="auto"/>
        <w:left w:val="none" w:sz="0" w:space="0" w:color="auto"/>
        <w:bottom w:val="none" w:sz="0" w:space="0" w:color="auto"/>
        <w:right w:val="none" w:sz="0" w:space="0" w:color="auto"/>
      </w:divBdr>
    </w:div>
    <w:div w:id="587931671">
      <w:bodyDiv w:val="1"/>
      <w:marLeft w:val="0"/>
      <w:marRight w:val="0"/>
      <w:marTop w:val="0"/>
      <w:marBottom w:val="0"/>
      <w:divBdr>
        <w:top w:val="none" w:sz="0" w:space="0" w:color="auto"/>
        <w:left w:val="none" w:sz="0" w:space="0" w:color="auto"/>
        <w:bottom w:val="none" w:sz="0" w:space="0" w:color="auto"/>
        <w:right w:val="none" w:sz="0" w:space="0" w:color="auto"/>
      </w:divBdr>
    </w:div>
    <w:div w:id="588001008">
      <w:bodyDiv w:val="1"/>
      <w:marLeft w:val="0"/>
      <w:marRight w:val="0"/>
      <w:marTop w:val="0"/>
      <w:marBottom w:val="0"/>
      <w:divBdr>
        <w:top w:val="none" w:sz="0" w:space="0" w:color="auto"/>
        <w:left w:val="none" w:sz="0" w:space="0" w:color="auto"/>
        <w:bottom w:val="none" w:sz="0" w:space="0" w:color="auto"/>
        <w:right w:val="none" w:sz="0" w:space="0" w:color="auto"/>
      </w:divBdr>
    </w:div>
    <w:div w:id="588004615">
      <w:bodyDiv w:val="1"/>
      <w:marLeft w:val="0"/>
      <w:marRight w:val="0"/>
      <w:marTop w:val="0"/>
      <w:marBottom w:val="0"/>
      <w:divBdr>
        <w:top w:val="none" w:sz="0" w:space="0" w:color="auto"/>
        <w:left w:val="none" w:sz="0" w:space="0" w:color="auto"/>
        <w:bottom w:val="none" w:sz="0" w:space="0" w:color="auto"/>
        <w:right w:val="none" w:sz="0" w:space="0" w:color="auto"/>
      </w:divBdr>
    </w:div>
    <w:div w:id="588152144">
      <w:bodyDiv w:val="1"/>
      <w:marLeft w:val="0"/>
      <w:marRight w:val="0"/>
      <w:marTop w:val="0"/>
      <w:marBottom w:val="0"/>
      <w:divBdr>
        <w:top w:val="none" w:sz="0" w:space="0" w:color="auto"/>
        <w:left w:val="none" w:sz="0" w:space="0" w:color="auto"/>
        <w:bottom w:val="none" w:sz="0" w:space="0" w:color="auto"/>
        <w:right w:val="none" w:sz="0" w:space="0" w:color="auto"/>
      </w:divBdr>
    </w:div>
    <w:div w:id="588197182">
      <w:bodyDiv w:val="1"/>
      <w:marLeft w:val="0"/>
      <w:marRight w:val="0"/>
      <w:marTop w:val="0"/>
      <w:marBottom w:val="0"/>
      <w:divBdr>
        <w:top w:val="none" w:sz="0" w:space="0" w:color="auto"/>
        <w:left w:val="none" w:sz="0" w:space="0" w:color="auto"/>
        <w:bottom w:val="none" w:sz="0" w:space="0" w:color="auto"/>
        <w:right w:val="none" w:sz="0" w:space="0" w:color="auto"/>
      </w:divBdr>
    </w:div>
    <w:div w:id="588344595">
      <w:bodyDiv w:val="1"/>
      <w:marLeft w:val="0"/>
      <w:marRight w:val="0"/>
      <w:marTop w:val="0"/>
      <w:marBottom w:val="0"/>
      <w:divBdr>
        <w:top w:val="none" w:sz="0" w:space="0" w:color="auto"/>
        <w:left w:val="none" w:sz="0" w:space="0" w:color="auto"/>
        <w:bottom w:val="none" w:sz="0" w:space="0" w:color="auto"/>
        <w:right w:val="none" w:sz="0" w:space="0" w:color="auto"/>
      </w:divBdr>
    </w:div>
    <w:div w:id="588391449">
      <w:bodyDiv w:val="1"/>
      <w:marLeft w:val="0"/>
      <w:marRight w:val="0"/>
      <w:marTop w:val="0"/>
      <w:marBottom w:val="0"/>
      <w:divBdr>
        <w:top w:val="none" w:sz="0" w:space="0" w:color="auto"/>
        <w:left w:val="none" w:sz="0" w:space="0" w:color="auto"/>
        <w:bottom w:val="none" w:sz="0" w:space="0" w:color="auto"/>
        <w:right w:val="none" w:sz="0" w:space="0" w:color="auto"/>
      </w:divBdr>
    </w:div>
    <w:div w:id="588466855">
      <w:bodyDiv w:val="1"/>
      <w:marLeft w:val="0"/>
      <w:marRight w:val="0"/>
      <w:marTop w:val="0"/>
      <w:marBottom w:val="0"/>
      <w:divBdr>
        <w:top w:val="none" w:sz="0" w:space="0" w:color="auto"/>
        <w:left w:val="none" w:sz="0" w:space="0" w:color="auto"/>
        <w:bottom w:val="none" w:sz="0" w:space="0" w:color="auto"/>
        <w:right w:val="none" w:sz="0" w:space="0" w:color="auto"/>
      </w:divBdr>
    </w:div>
    <w:div w:id="588543541">
      <w:bodyDiv w:val="1"/>
      <w:marLeft w:val="0"/>
      <w:marRight w:val="0"/>
      <w:marTop w:val="0"/>
      <w:marBottom w:val="0"/>
      <w:divBdr>
        <w:top w:val="none" w:sz="0" w:space="0" w:color="auto"/>
        <w:left w:val="none" w:sz="0" w:space="0" w:color="auto"/>
        <w:bottom w:val="none" w:sz="0" w:space="0" w:color="auto"/>
        <w:right w:val="none" w:sz="0" w:space="0" w:color="auto"/>
      </w:divBdr>
    </w:div>
    <w:div w:id="588732271">
      <w:bodyDiv w:val="1"/>
      <w:marLeft w:val="0"/>
      <w:marRight w:val="0"/>
      <w:marTop w:val="0"/>
      <w:marBottom w:val="0"/>
      <w:divBdr>
        <w:top w:val="none" w:sz="0" w:space="0" w:color="auto"/>
        <w:left w:val="none" w:sz="0" w:space="0" w:color="auto"/>
        <w:bottom w:val="none" w:sz="0" w:space="0" w:color="auto"/>
        <w:right w:val="none" w:sz="0" w:space="0" w:color="auto"/>
      </w:divBdr>
    </w:div>
    <w:div w:id="588734072">
      <w:bodyDiv w:val="1"/>
      <w:marLeft w:val="0"/>
      <w:marRight w:val="0"/>
      <w:marTop w:val="0"/>
      <w:marBottom w:val="0"/>
      <w:divBdr>
        <w:top w:val="none" w:sz="0" w:space="0" w:color="auto"/>
        <w:left w:val="none" w:sz="0" w:space="0" w:color="auto"/>
        <w:bottom w:val="none" w:sz="0" w:space="0" w:color="auto"/>
        <w:right w:val="none" w:sz="0" w:space="0" w:color="auto"/>
      </w:divBdr>
    </w:div>
    <w:div w:id="588735598">
      <w:bodyDiv w:val="1"/>
      <w:marLeft w:val="0"/>
      <w:marRight w:val="0"/>
      <w:marTop w:val="0"/>
      <w:marBottom w:val="0"/>
      <w:divBdr>
        <w:top w:val="none" w:sz="0" w:space="0" w:color="auto"/>
        <w:left w:val="none" w:sz="0" w:space="0" w:color="auto"/>
        <w:bottom w:val="none" w:sz="0" w:space="0" w:color="auto"/>
        <w:right w:val="none" w:sz="0" w:space="0" w:color="auto"/>
      </w:divBdr>
    </w:div>
    <w:div w:id="588856237">
      <w:bodyDiv w:val="1"/>
      <w:marLeft w:val="0"/>
      <w:marRight w:val="0"/>
      <w:marTop w:val="0"/>
      <w:marBottom w:val="0"/>
      <w:divBdr>
        <w:top w:val="none" w:sz="0" w:space="0" w:color="auto"/>
        <w:left w:val="none" w:sz="0" w:space="0" w:color="auto"/>
        <w:bottom w:val="none" w:sz="0" w:space="0" w:color="auto"/>
        <w:right w:val="none" w:sz="0" w:space="0" w:color="auto"/>
      </w:divBdr>
    </w:div>
    <w:div w:id="588856567">
      <w:bodyDiv w:val="1"/>
      <w:marLeft w:val="0"/>
      <w:marRight w:val="0"/>
      <w:marTop w:val="0"/>
      <w:marBottom w:val="0"/>
      <w:divBdr>
        <w:top w:val="none" w:sz="0" w:space="0" w:color="auto"/>
        <w:left w:val="none" w:sz="0" w:space="0" w:color="auto"/>
        <w:bottom w:val="none" w:sz="0" w:space="0" w:color="auto"/>
        <w:right w:val="none" w:sz="0" w:space="0" w:color="auto"/>
      </w:divBdr>
    </w:div>
    <w:div w:id="588927127">
      <w:bodyDiv w:val="1"/>
      <w:marLeft w:val="0"/>
      <w:marRight w:val="0"/>
      <w:marTop w:val="0"/>
      <w:marBottom w:val="0"/>
      <w:divBdr>
        <w:top w:val="none" w:sz="0" w:space="0" w:color="auto"/>
        <w:left w:val="none" w:sz="0" w:space="0" w:color="auto"/>
        <w:bottom w:val="none" w:sz="0" w:space="0" w:color="auto"/>
        <w:right w:val="none" w:sz="0" w:space="0" w:color="auto"/>
      </w:divBdr>
    </w:div>
    <w:div w:id="589120674">
      <w:bodyDiv w:val="1"/>
      <w:marLeft w:val="0"/>
      <w:marRight w:val="0"/>
      <w:marTop w:val="0"/>
      <w:marBottom w:val="0"/>
      <w:divBdr>
        <w:top w:val="none" w:sz="0" w:space="0" w:color="auto"/>
        <w:left w:val="none" w:sz="0" w:space="0" w:color="auto"/>
        <w:bottom w:val="none" w:sz="0" w:space="0" w:color="auto"/>
        <w:right w:val="none" w:sz="0" w:space="0" w:color="auto"/>
      </w:divBdr>
    </w:div>
    <w:div w:id="589125356">
      <w:bodyDiv w:val="1"/>
      <w:marLeft w:val="0"/>
      <w:marRight w:val="0"/>
      <w:marTop w:val="0"/>
      <w:marBottom w:val="0"/>
      <w:divBdr>
        <w:top w:val="none" w:sz="0" w:space="0" w:color="auto"/>
        <w:left w:val="none" w:sz="0" w:space="0" w:color="auto"/>
        <w:bottom w:val="none" w:sz="0" w:space="0" w:color="auto"/>
        <w:right w:val="none" w:sz="0" w:space="0" w:color="auto"/>
      </w:divBdr>
    </w:div>
    <w:div w:id="589193592">
      <w:bodyDiv w:val="1"/>
      <w:marLeft w:val="0"/>
      <w:marRight w:val="0"/>
      <w:marTop w:val="0"/>
      <w:marBottom w:val="0"/>
      <w:divBdr>
        <w:top w:val="none" w:sz="0" w:space="0" w:color="auto"/>
        <w:left w:val="none" w:sz="0" w:space="0" w:color="auto"/>
        <w:bottom w:val="none" w:sz="0" w:space="0" w:color="auto"/>
        <w:right w:val="none" w:sz="0" w:space="0" w:color="auto"/>
      </w:divBdr>
    </w:div>
    <w:div w:id="589317941">
      <w:bodyDiv w:val="1"/>
      <w:marLeft w:val="0"/>
      <w:marRight w:val="0"/>
      <w:marTop w:val="0"/>
      <w:marBottom w:val="0"/>
      <w:divBdr>
        <w:top w:val="none" w:sz="0" w:space="0" w:color="auto"/>
        <w:left w:val="none" w:sz="0" w:space="0" w:color="auto"/>
        <w:bottom w:val="none" w:sz="0" w:space="0" w:color="auto"/>
        <w:right w:val="none" w:sz="0" w:space="0" w:color="auto"/>
      </w:divBdr>
    </w:div>
    <w:div w:id="589385442">
      <w:bodyDiv w:val="1"/>
      <w:marLeft w:val="0"/>
      <w:marRight w:val="0"/>
      <w:marTop w:val="0"/>
      <w:marBottom w:val="0"/>
      <w:divBdr>
        <w:top w:val="none" w:sz="0" w:space="0" w:color="auto"/>
        <w:left w:val="none" w:sz="0" w:space="0" w:color="auto"/>
        <w:bottom w:val="none" w:sz="0" w:space="0" w:color="auto"/>
        <w:right w:val="none" w:sz="0" w:space="0" w:color="auto"/>
      </w:divBdr>
    </w:div>
    <w:div w:id="589387326">
      <w:bodyDiv w:val="1"/>
      <w:marLeft w:val="0"/>
      <w:marRight w:val="0"/>
      <w:marTop w:val="0"/>
      <w:marBottom w:val="0"/>
      <w:divBdr>
        <w:top w:val="none" w:sz="0" w:space="0" w:color="auto"/>
        <w:left w:val="none" w:sz="0" w:space="0" w:color="auto"/>
        <w:bottom w:val="none" w:sz="0" w:space="0" w:color="auto"/>
        <w:right w:val="none" w:sz="0" w:space="0" w:color="auto"/>
      </w:divBdr>
    </w:div>
    <w:div w:id="589389985">
      <w:bodyDiv w:val="1"/>
      <w:marLeft w:val="0"/>
      <w:marRight w:val="0"/>
      <w:marTop w:val="0"/>
      <w:marBottom w:val="0"/>
      <w:divBdr>
        <w:top w:val="none" w:sz="0" w:space="0" w:color="auto"/>
        <w:left w:val="none" w:sz="0" w:space="0" w:color="auto"/>
        <w:bottom w:val="none" w:sz="0" w:space="0" w:color="auto"/>
        <w:right w:val="none" w:sz="0" w:space="0" w:color="auto"/>
      </w:divBdr>
    </w:div>
    <w:div w:id="589393773">
      <w:bodyDiv w:val="1"/>
      <w:marLeft w:val="0"/>
      <w:marRight w:val="0"/>
      <w:marTop w:val="0"/>
      <w:marBottom w:val="0"/>
      <w:divBdr>
        <w:top w:val="none" w:sz="0" w:space="0" w:color="auto"/>
        <w:left w:val="none" w:sz="0" w:space="0" w:color="auto"/>
        <w:bottom w:val="none" w:sz="0" w:space="0" w:color="auto"/>
        <w:right w:val="none" w:sz="0" w:space="0" w:color="auto"/>
      </w:divBdr>
    </w:div>
    <w:div w:id="589462822">
      <w:bodyDiv w:val="1"/>
      <w:marLeft w:val="0"/>
      <w:marRight w:val="0"/>
      <w:marTop w:val="0"/>
      <w:marBottom w:val="0"/>
      <w:divBdr>
        <w:top w:val="none" w:sz="0" w:space="0" w:color="auto"/>
        <w:left w:val="none" w:sz="0" w:space="0" w:color="auto"/>
        <w:bottom w:val="none" w:sz="0" w:space="0" w:color="auto"/>
        <w:right w:val="none" w:sz="0" w:space="0" w:color="auto"/>
      </w:divBdr>
    </w:div>
    <w:div w:id="589587800">
      <w:bodyDiv w:val="1"/>
      <w:marLeft w:val="0"/>
      <w:marRight w:val="0"/>
      <w:marTop w:val="0"/>
      <w:marBottom w:val="0"/>
      <w:divBdr>
        <w:top w:val="none" w:sz="0" w:space="0" w:color="auto"/>
        <w:left w:val="none" w:sz="0" w:space="0" w:color="auto"/>
        <w:bottom w:val="none" w:sz="0" w:space="0" w:color="auto"/>
        <w:right w:val="none" w:sz="0" w:space="0" w:color="auto"/>
      </w:divBdr>
    </w:div>
    <w:div w:id="589893684">
      <w:bodyDiv w:val="1"/>
      <w:marLeft w:val="0"/>
      <w:marRight w:val="0"/>
      <w:marTop w:val="0"/>
      <w:marBottom w:val="0"/>
      <w:divBdr>
        <w:top w:val="none" w:sz="0" w:space="0" w:color="auto"/>
        <w:left w:val="none" w:sz="0" w:space="0" w:color="auto"/>
        <w:bottom w:val="none" w:sz="0" w:space="0" w:color="auto"/>
        <w:right w:val="none" w:sz="0" w:space="0" w:color="auto"/>
      </w:divBdr>
    </w:div>
    <w:div w:id="590087890">
      <w:bodyDiv w:val="1"/>
      <w:marLeft w:val="0"/>
      <w:marRight w:val="0"/>
      <w:marTop w:val="0"/>
      <w:marBottom w:val="0"/>
      <w:divBdr>
        <w:top w:val="none" w:sz="0" w:space="0" w:color="auto"/>
        <w:left w:val="none" w:sz="0" w:space="0" w:color="auto"/>
        <w:bottom w:val="none" w:sz="0" w:space="0" w:color="auto"/>
        <w:right w:val="none" w:sz="0" w:space="0" w:color="auto"/>
      </w:divBdr>
    </w:div>
    <w:div w:id="590089075">
      <w:bodyDiv w:val="1"/>
      <w:marLeft w:val="0"/>
      <w:marRight w:val="0"/>
      <w:marTop w:val="0"/>
      <w:marBottom w:val="0"/>
      <w:divBdr>
        <w:top w:val="none" w:sz="0" w:space="0" w:color="auto"/>
        <w:left w:val="none" w:sz="0" w:space="0" w:color="auto"/>
        <w:bottom w:val="none" w:sz="0" w:space="0" w:color="auto"/>
        <w:right w:val="none" w:sz="0" w:space="0" w:color="auto"/>
      </w:divBdr>
    </w:div>
    <w:div w:id="590162016">
      <w:bodyDiv w:val="1"/>
      <w:marLeft w:val="0"/>
      <w:marRight w:val="0"/>
      <w:marTop w:val="0"/>
      <w:marBottom w:val="0"/>
      <w:divBdr>
        <w:top w:val="none" w:sz="0" w:space="0" w:color="auto"/>
        <w:left w:val="none" w:sz="0" w:space="0" w:color="auto"/>
        <w:bottom w:val="none" w:sz="0" w:space="0" w:color="auto"/>
        <w:right w:val="none" w:sz="0" w:space="0" w:color="auto"/>
      </w:divBdr>
    </w:div>
    <w:div w:id="590162423">
      <w:bodyDiv w:val="1"/>
      <w:marLeft w:val="0"/>
      <w:marRight w:val="0"/>
      <w:marTop w:val="0"/>
      <w:marBottom w:val="0"/>
      <w:divBdr>
        <w:top w:val="none" w:sz="0" w:space="0" w:color="auto"/>
        <w:left w:val="none" w:sz="0" w:space="0" w:color="auto"/>
        <w:bottom w:val="none" w:sz="0" w:space="0" w:color="auto"/>
        <w:right w:val="none" w:sz="0" w:space="0" w:color="auto"/>
      </w:divBdr>
    </w:div>
    <w:div w:id="590284986">
      <w:bodyDiv w:val="1"/>
      <w:marLeft w:val="0"/>
      <w:marRight w:val="0"/>
      <w:marTop w:val="0"/>
      <w:marBottom w:val="0"/>
      <w:divBdr>
        <w:top w:val="none" w:sz="0" w:space="0" w:color="auto"/>
        <w:left w:val="none" w:sz="0" w:space="0" w:color="auto"/>
        <w:bottom w:val="none" w:sz="0" w:space="0" w:color="auto"/>
        <w:right w:val="none" w:sz="0" w:space="0" w:color="auto"/>
      </w:divBdr>
    </w:div>
    <w:div w:id="590311230">
      <w:bodyDiv w:val="1"/>
      <w:marLeft w:val="0"/>
      <w:marRight w:val="0"/>
      <w:marTop w:val="0"/>
      <w:marBottom w:val="0"/>
      <w:divBdr>
        <w:top w:val="none" w:sz="0" w:space="0" w:color="auto"/>
        <w:left w:val="none" w:sz="0" w:space="0" w:color="auto"/>
        <w:bottom w:val="none" w:sz="0" w:space="0" w:color="auto"/>
        <w:right w:val="none" w:sz="0" w:space="0" w:color="auto"/>
      </w:divBdr>
    </w:div>
    <w:div w:id="590314512">
      <w:bodyDiv w:val="1"/>
      <w:marLeft w:val="0"/>
      <w:marRight w:val="0"/>
      <w:marTop w:val="0"/>
      <w:marBottom w:val="0"/>
      <w:divBdr>
        <w:top w:val="none" w:sz="0" w:space="0" w:color="auto"/>
        <w:left w:val="none" w:sz="0" w:space="0" w:color="auto"/>
        <w:bottom w:val="none" w:sz="0" w:space="0" w:color="auto"/>
        <w:right w:val="none" w:sz="0" w:space="0" w:color="auto"/>
      </w:divBdr>
    </w:div>
    <w:div w:id="590354212">
      <w:bodyDiv w:val="1"/>
      <w:marLeft w:val="0"/>
      <w:marRight w:val="0"/>
      <w:marTop w:val="0"/>
      <w:marBottom w:val="0"/>
      <w:divBdr>
        <w:top w:val="none" w:sz="0" w:space="0" w:color="auto"/>
        <w:left w:val="none" w:sz="0" w:space="0" w:color="auto"/>
        <w:bottom w:val="none" w:sz="0" w:space="0" w:color="auto"/>
        <w:right w:val="none" w:sz="0" w:space="0" w:color="auto"/>
      </w:divBdr>
    </w:div>
    <w:div w:id="590432146">
      <w:bodyDiv w:val="1"/>
      <w:marLeft w:val="0"/>
      <w:marRight w:val="0"/>
      <w:marTop w:val="0"/>
      <w:marBottom w:val="0"/>
      <w:divBdr>
        <w:top w:val="none" w:sz="0" w:space="0" w:color="auto"/>
        <w:left w:val="none" w:sz="0" w:space="0" w:color="auto"/>
        <w:bottom w:val="none" w:sz="0" w:space="0" w:color="auto"/>
        <w:right w:val="none" w:sz="0" w:space="0" w:color="auto"/>
      </w:divBdr>
    </w:div>
    <w:div w:id="590434201">
      <w:bodyDiv w:val="1"/>
      <w:marLeft w:val="0"/>
      <w:marRight w:val="0"/>
      <w:marTop w:val="0"/>
      <w:marBottom w:val="0"/>
      <w:divBdr>
        <w:top w:val="none" w:sz="0" w:space="0" w:color="auto"/>
        <w:left w:val="none" w:sz="0" w:space="0" w:color="auto"/>
        <w:bottom w:val="none" w:sz="0" w:space="0" w:color="auto"/>
        <w:right w:val="none" w:sz="0" w:space="0" w:color="auto"/>
      </w:divBdr>
    </w:div>
    <w:div w:id="590511778">
      <w:bodyDiv w:val="1"/>
      <w:marLeft w:val="0"/>
      <w:marRight w:val="0"/>
      <w:marTop w:val="0"/>
      <w:marBottom w:val="0"/>
      <w:divBdr>
        <w:top w:val="none" w:sz="0" w:space="0" w:color="auto"/>
        <w:left w:val="none" w:sz="0" w:space="0" w:color="auto"/>
        <w:bottom w:val="none" w:sz="0" w:space="0" w:color="auto"/>
        <w:right w:val="none" w:sz="0" w:space="0" w:color="auto"/>
      </w:divBdr>
    </w:div>
    <w:div w:id="590546303">
      <w:bodyDiv w:val="1"/>
      <w:marLeft w:val="0"/>
      <w:marRight w:val="0"/>
      <w:marTop w:val="0"/>
      <w:marBottom w:val="0"/>
      <w:divBdr>
        <w:top w:val="none" w:sz="0" w:space="0" w:color="auto"/>
        <w:left w:val="none" w:sz="0" w:space="0" w:color="auto"/>
        <w:bottom w:val="none" w:sz="0" w:space="0" w:color="auto"/>
        <w:right w:val="none" w:sz="0" w:space="0" w:color="auto"/>
      </w:divBdr>
    </w:div>
    <w:div w:id="590622320">
      <w:bodyDiv w:val="1"/>
      <w:marLeft w:val="0"/>
      <w:marRight w:val="0"/>
      <w:marTop w:val="0"/>
      <w:marBottom w:val="0"/>
      <w:divBdr>
        <w:top w:val="none" w:sz="0" w:space="0" w:color="auto"/>
        <w:left w:val="none" w:sz="0" w:space="0" w:color="auto"/>
        <w:bottom w:val="none" w:sz="0" w:space="0" w:color="auto"/>
        <w:right w:val="none" w:sz="0" w:space="0" w:color="auto"/>
      </w:divBdr>
    </w:div>
    <w:div w:id="590622446">
      <w:bodyDiv w:val="1"/>
      <w:marLeft w:val="0"/>
      <w:marRight w:val="0"/>
      <w:marTop w:val="0"/>
      <w:marBottom w:val="0"/>
      <w:divBdr>
        <w:top w:val="none" w:sz="0" w:space="0" w:color="auto"/>
        <w:left w:val="none" w:sz="0" w:space="0" w:color="auto"/>
        <w:bottom w:val="none" w:sz="0" w:space="0" w:color="auto"/>
        <w:right w:val="none" w:sz="0" w:space="0" w:color="auto"/>
      </w:divBdr>
    </w:div>
    <w:div w:id="590623130">
      <w:bodyDiv w:val="1"/>
      <w:marLeft w:val="0"/>
      <w:marRight w:val="0"/>
      <w:marTop w:val="0"/>
      <w:marBottom w:val="0"/>
      <w:divBdr>
        <w:top w:val="none" w:sz="0" w:space="0" w:color="auto"/>
        <w:left w:val="none" w:sz="0" w:space="0" w:color="auto"/>
        <w:bottom w:val="none" w:sz="0" w:space="0" w:color="auto"/>
        <w:right w:val="none" w:sz="0" w:space="0" w:color="auto"/>
      </w:divBdr>
    </w:div>
    <w:div w:id="590745602">
      <w:bodyDiv w:val="1"/>
      <w:marLeft w:val="0"/>
      <w:marRight w:val="0"/>
      <w:marTop w:val="0"/>
      <w:marBottom w:val="0"/>
      <w:divBdr>
        <w:top w:val="none" w:sz="0" w:space="0" w:color="auto"/>
        <w:left w:val="none" w:sz="0" w:space="0" w:color="auto"/>
        <w:bottom w:val="none" w:sz="0" w:space="0" w:color="auto"/>
        <w:right w:val="none" w:sz="0" w:space="0" w:color="auto"/>
      </w:divBdr>
    </w:div>
    <w:div w:id="590965870">
      <w:bodyDiv w:val="1"/>
      <w:marLeft w:val="0"/>
      <w:marRight w:val="0"/>
      <w:marTop w:val="0"/>
      <w:marBottom w:val="0"/>
      <w:divBdr>
        <w:top w:val="none" w:sz="0" w:space="0" w:color="auto"/>
        <w:left w:val="none" w:sz="0" w:space="0" w:color="auto"/>
        <w:bottom w:val="none" w:sz="0" w:space="0" w:color="auto"/>
        <w:right w:val="none" w:sz="0" w:space="0" w:color="auto"/>
      </w:divBdr>
    </w:div>
    <w:div w:id="591013133">
      <w:bodyDiv w:val="1"/>
      <w:marLeft w:val="0"/>
      <w:marRight w:val="0"/>
      <w:marTop w:val="0"/>
      <w:marBottom w:val="0"/>
      <w:divBdr>
        <w:top w:val="none" w:sz="0" w:space="0" w:color="auto"/>
        <w:left w:val="none" w:sz="0" w:space="0" w:color="auto"/>
        <w:bottom w:val="none" w:sz="0" w:space="0" w:color="auto"/>
        <w:right w:val="none" w:sz="0" w:space="0" w:color="auto"/>
      </w:divBdr>
    </w:div>
    <w:div w:id="591159413">
      <w:bodyDiv w:val="1"/>
      <w:marLeft w:val="0"/>
      <w:marRight w:val="0"/>
      <w:marTop w:val="0"/>
      <w:marBottom w:val="0"/>
      <w:divBdr>
        <w:top w:val="none" w:sz="0" w:space="0" w:color="auto"/>
        <w:left w:val="none" w:sz="0" w:space="0" w:color="auto"/>
        <w:bottom w:val="none" w:sz="0" w:space="0" w:color="auto"/>
        <w:right w:val="none" w:sz="0" w:space="0" w:color="auto"/>
      </w:divBdr>
    </w:div>
    <w:div w:id="591161462">
      <w:bodyDiv w:val="1"/>
      <w:marLeft w:val="0"/>
      <w:marRight w:val="0"/>
      <w:marTop w:val="0"/>
      <w:marBottom w:val="0"/>
      <w:divBdr>
        <w:top w:val="none" w:sz="0" w:space="0" w:color="auto"/>
        <w:left w:val="none" w:sz="0" w:space="0" w:color="auto"/>
        <w:bottom w:val="none" w:sz="0" w:space="0" w:color="auto"/>
        <w:right w:val="none" w:sz="0" w:space="0" w:color="auto"/>
      </w:divBdr>
    </w:div>
    <w:div w:id="591163347">
      <w:bodyDiv w:val="1"/>
      <w:marLeft w:val="0"/>
      <w:marRight w:val="0"/>
      <w:marTop w:val="0"/>
      <w:marBottom w:val="0"/>
      <w:divBdr>
        <w:top w:val="none" w:sz="0" w:space="0" w:color="auto"/>
        <w:left w:val="none" w:sz="0" w:space="0" w:color="auto"/>
        <w:bottom w:val="none" w:sz="0" w:space="0" w:color="auto"/>
        <w:right w:val="none" w:sz="0" w:space="0" w:color="auto"/>
      </w:divBdr>
    </w:div>
    <w:div w:id="591360939">
      <w:bodyDiv w:val="1"/>
      <w:marLeft w:val="0"/>
      <w:marRight w:val="0"/>
      <w:marTop w:val="0"/>
      <w:marBottom w:val="0"/>
      <w:divBdr>
        <w:top w:val="none" w:sz="0" w:space="0" w:color="auto"/>
        <w:left w:val="none" w:sz="0" w:space="0" w:color="auto"/>
        <w:bottom w:val="none" w:sz="0" w:space="0" w:color="auto"/>
        <w:right w:val="none" w:sz="0" w:space="0" w:color="auto"/>
      </w:divBdr>
    </w:div>
    <w:div w:id="591401267">
      <w:bodyDiv w:val="1"/>
      <w:marLeft w:val="0"/>
      <w:marRight w:val="0"/>
      <w:marTop w:val="0"/>
      <w:marBottom w:val="0"/>
      <w:divBdr>
        <w:top w:val="none" w:sz="0" w:space="0" w:color="auto"/>
        <w:left w:val="none" w:sz="0" w:space="0" w:color="auto"/>
        <w:bottom w:val="none" w:sz="0" w:space="0" w:color="auto"/>
        <w:right w:val="none" w:sz="0" w:space="0" w:color="auto"/>
      </w:divBdr>
    </w:div>
    <w:div w:id="591549390">
      <w:bodyDiv w:val="1"/>
      <w:marLeft w:val="0"/>
      <w:marRight w:val="0"/>
      <w:marTop w:val="0"/>
      <w:marBottom w:val="0"/>
      <w:divBdr>
        <w:top w:val="none" w:sz="0" w:space="0" w:color="auto"/>
        <w:left w:val="none" w:sz="0" w:space="0" w:color="auto"/>
        <w:bottom w:val="none" w:sz="0" w:space="0" w:color="auto"/>
        <w:right w:val="none" w:sz="0" w:space="0" w:color="auto"/>
      </w:divBdr>
    </w:div>
    <w:div w:id="591625832">
      <w:bodyDiv w:val="1"/>
      <w:marLeft w:val="0"/>
      <w:marRight w:val="0"/>
      <w:marTop w:val="0"/>
      <w:marBottom w:val="0"/>
      <w:divBdr>
        <w:top w:val="none" w:sz="0" w:space="0" w:color="auto"/>
        <w:left w:val="none" w:sz="0" w:space="0" w:color="auto"/>
        <w:bottom w:val="none" w:sz="0" w:space="0" w:color="auto"/>
        <w:right w:val="none" w:sz="0" w:space="0" w:color="auto"/>
      </w:divBdr>
    </w:div>
    <w:div w:id="591864353">
      <w:bodyDiv w:val="1"/>
      <w:marLeft w:val="0"/>
      <w:marRight w:val="0"/>
      <w:marTop w:val="0"/>
      <w:marBottom w:val="0"/>
      <w:divBdr>
        <w:top w:val="none" w:sz="0" w:space="0" w:color="auto"/>
        <w:left w:val="none" w:sz="0" w:space="0" w:color="auto"/>
        <w:bottom w:val="none" w:sz="0" w:space="0" w:color="auto"/>
        <w:right w:val="none" w:sz="0" w:space="0" w:color="auto"/>
      </w:divBdr>
    </w:div>
    <w:div w:id="591935679">
      <w:bodyDiv w:val="1"/>
      <w:marLeft w:val="0"/>
      <w:marRight w:val="0"/>
      <w:marTop w:val="0"/>
      <w:marBottom w:val="0"/>
      <w:divBdr>
        <w:top w:val="none" w:sz="0" w:space="0" w:color="auto"/>
        <w:left w:val="none" w:sz="0" w:space="0" w:color="auto"/>
        <w:bottom w:val="none" w:sz="0" w:space="0" w:color="auto"/>
        <w:right w:val="none" w:sz="0" w:space="0" w:color="auto"/>
      </w:divBdr>
    </w:div>
    <w:div w:id="592200061">
      <w:bodyDiv w:val="1"/>
      <w:marLeft w:val="0"/>
      <w:marRight w:val="0"/>
      <w:marTop w:val="0"/>
      <w:marBottom w:val="0"/>
      <w:divBdr>
        <w:top w:val="none" w:sz="0" w:space="0" w:color="auto"/>
        <w:left w:val="none" w:sz="0" w:space="0" w:color="auto"/>
        <w:bottom w:val="none" w:sz="0" w:space="0" w:color="auto"/>
        <w:right w:val="none" w:sz="0" w:space="0" w:color="auto"/>
      </w:divBdr>
    </w:div>
    <w:div w:id="592203722">
      <w:bodyDiv w:val="1"/>
      <w:marLeft w:val="0"/>
      <w:marRight w:val="0"/>
      <w:marTop w:val="0"/>
      <w:marBottom w:val="0"/>
      <w:divBdr>
        <w:top w:val="none" w:sz="0" w:space="0" w:color="auto"/>
        <w:left w:val="none" w:sz="0" w:space="0" w:color="auto"/>
        <w:bottom w:val="none" w:sz="0" w:space="0" w:color="auto"/>
        <w:right w:val="none" w:sz="0" w:space="0" w:color="auto"/>
      </w:divBdr>
    </w:div>
    <w:div w:id="592250600">
      <w:bodyDiv w:val="1"/>
      <w:marLeft w:val="0"/>
      <w:marRight w:val="0"/>
      <w:marTop w:val="0"/>
      <w:marBottom w:val="0"/>
      <w:divBdr>
        <w:top w:val="none" w:sz="0" w:space="0" w:color="auto"/>
        <w:left w:val="none" w:sz="0" w:space="0" w:color="auto"/>
        <w:bottom w:val="none" w:sz="0" w:space="0" w:color="auto"/>
        <w:right w:val="none" w:sz="0" w:space="0" w:color="auto"/>
      </w:divBdr>
    </w:div>
    <w:div w:id="592277599">
      <w:bodyDiv w:val="1"/>
      <w:marLeft w:val="0"/>
      <w:marRight w:val="0"/>
      <w:marTop w:val="0"/>
      <w:marBottom w:val="0"/>
      <w:divBdr>
        <w:top w:val="none" w:sz="0" w:space="0" w:color="auto"/>
        <w:left w:val="none" w:sz="0" w:space="0" w:color="auto"/>
        <w:bottom w:val="none" w:sz="0" w:space="0" w:color="auto"/>
        <w:right w:val="none" w:sz="0" w:space="0" w:color="auto"/>
      </w:divBdr>
    </w:div>
    <w:div w:id="592278242">
      <w:bodyDiv w:val="1"/>
      <w:marLeft w:val="0"/>
      <w:marRight w:val="0"/>
      <w:marTop w:val="0"/>
      <w:marBottom w:val="0"/>
      <w:divBdr>
        <w:top w:val="none" w:sz="0" w:space="0" w:color="auto"/>
        <w:left w:val="none" w:sz="0" w:space="0" w:color="auto"/>
        <w:bottom w:val="none" w:sz="0" w:space="0" w:color="auto"/>
        <w:right w:val="none" w:sz="0" w:space="0" w:color="auto"/>
      </w:divBdr>
    </w:div>
    <w:div w:id="592323040">
      <w:bodyDiv w:val="1"/>
      <w:marLeft w:val="0"/>
      <w:marRight w:val="0"/>
      <w:marTop w:val="0"/>
      <w:marBottom w:val="0"/>
      <w:divBdr>
        <w:top w:val="none" w:sz="0" w:space="0" w:color="auto"/>
        <w:left w:val="none" w:sz="0" w:space="0" w:color="auto"/>
        <w:bottom w:val="none" w:sz="0" w:space="0" w:color="auto"/>
        <w:right w:val="none" w:sz="0" w:space="0" w:color="auto"/>
      </w:divBdr>
    </w:div>
    <w:div w:id="592395707">
      <w:bodyDiv w:val="1"/>
      <w:marLeft w:val="0"/>
      <w:marRight w:val="0"/>
      <w:marTop w:val="0"/>
      <w:marBottom w:val="0"/>
      <w:divBdr>
        <w:top w:val="none" w:sz="0" w:space="0" w:color="auto"/>
        <w:left w:val="none" w:sz="0" w:space="0" w:color="auto"/>
        <w:bottom w:val="none" w:sz="0" w:space="0" w:color="auto"/>
        <w:right w:val="none" w:sz="0" w:space="0" w:color="auto"/>
      </w:divBdr>
    </w:div>
    <w:div w:id="592396526">
      <w:bodyDiv w:val="1"/>
      <w:marLeft w:val="0"/>
      <w:marRight w:val="0"/>
      <w:marTop w:val="0"/>
      <w:marBottom w:val="0"/>
      <w:divBdr>
        <w:top w:val="none" w:sz="0" w:space="0" w:color="auto"/>
        <w:left w:val="none" w:sz="0" w:space="0" w:color="auto"/>
        <w:bottom w:val="none" w:sz="0" w:space="0" w:color="auto"/>
        <w:right w:val="none" w:sz="0" w:space="0" w:color="auto"/>
      </w:divBdr>
    </w:div>
    <w:div w:id="592397703">
      <w:bodyDiv w:val="1"/>
      <w:marLeft w:val="0"/>
      <w:marRight w:val="0"/>
      <w:marTop w:val="0"/>
      <w:marBottom w:val="0"/>
      <w:divBdr>
        <w:top w:val="none" w:sz="0" w:space="0" w:color="auto"/>
        <w:left w:val="none" w:sz="0" w:space="0" w:color="auto"/>
        <w:bottom w:val="none" w:sz="0" w:space="0" w:color="auto"/>
        <w:right w:val="none" w:sz="0" w:space="0" w:color="auto"/>
      </w:divBdr>
    </w:div>
    <w:div w:id="592401178">
      <w:bodyDiv w:val="1"/>
      <w:marLeft w:val="0"/>
      <w:marRight w:val="0"/>
      <w:marTop w:val="0"/>
      <w:marBottom w:val="0"/>
      <w:divBdr>
        <w:top w:val="none" w:sz="0" w:space="0" w:color="auto"/>
        <w:left w:val="none" w:sz="0" w:space="0" w:color="auto"/>
        <w:bottom w:val="none" w:sz="0" w:space="0" w:color="auto"/>
        <w:right w:val="none" w:sz="0" w:space="0" w:color="auto"/>
      </w:divBdr>
    </w:div>
    <w:div w:id="592473296">
      <w:bodyDiv w:val="1"/>
      <w:marLeft w:val="0"/>
      <w:marRight w:val="0"/>
      <w:marTop w:val="0"/>
      <w:marBottom w:val="0"/>
      <w:divBdr>
        <w:top w:val="none" w:sz="0" w:space="0" w:color="auto"/>
        <w:left w:val="none" w:sz="0" w:space="0" w:color="auto"/>
        <w:bottom w:val="none" w:sz="0" w:space="0" w:color="auto"/>
        <w:right w:val="none" w:sz="0" w:space="0" w:color="auto"/>
      </w:divBdr>
    </w:div>
    <w:div w:id="592477820">
      <w:bodyDiv w:val="1"/>
      <w:marLeft w:val="0"/>
      <w:marRight w:val="0"/>
      <w:marTop w:val="0"/>
      <w:marBottom w:val="0"/>
      <w:divBdr>
        <w:top w:val="none" w:sz="0" w:space="0" w:color="auto"/>
        <w:left w:val="none" w:sz="0" w:space="0" w:color="auto"/>
        <w:bottom w:val="none" w:sz="0" w:space="0" w:color="auto"/>
        <w:right w:val="none" w:sz="0" w:space="0" w:color="auto"/>
      </w:divBdr>
    </w:div>
    <w:div w:id="592514279">
      <w:bodyDiv w:val="1"/>
      <w:marLeft w:val="0"/>
      <w:marRight w:val="0"/>
      <w:marTop w:val="0"/>
      <w:marBottom w:val="0"/>
      <w:divBdr>
        <w:top w:val="none" w:sz="0" w:space="0" w:color="auto"/>
        <w:left w:val="none" w:sz="0" w:space="0" w:color="auto"/>
        <w:bottom w:val="none" w:sz="0" w:space="0" w:color="auto"/>
        <w:right w:val="none" w:sz="0" w:space="0" w:color="auto"/>
      </w:divBdr>
    </w:div>
    <w:div w:id="592737283">
      <w:bodyDiv w:val="1"/>
      <w:marLeft w:val="0"/>
      <w:marRight w:val="0"/>
      <w:marTop w:val="0"/>
      <w:marBottom w:val="0"/>
      <w:divBdr>
        <w:top w:val="none" w:sz="0" w:space="0" w:color="auto"/>
        <w:left w:val="none" w:sz="0" w:space="0" w:color="auto"/>
        <w:bottom w:val="none" w:sz="0" w:space="0" w:color="auto"/>
        <w:right w:val="none" w:sz="0" w:space="0" w:color="auto"/>
      </w:divBdr>
    </w:div>
    <w:div w:id="592737473">
      <w:bodyDiv w:val="1"/>
      <w:marLeft w:val="0"/>
      <w:marRight w:val="0"/>
      <w:marTop w:val="0"/>
      <w:marBottom w:val="0"/>
      <w:divBdr>
        <w:top w:val="none" w:sz="0" w:space="0" w:color="auto"/>
        <w:left w:val="none" w:sz="0" w:space="0" w:color="auto"/>
        <w:bottom w:val="none" w:sz="0" w:space="0" w:color="auto"/>
        <w:right w:val="none" w:sz="0" w:space="0" w:color="auto"/>
      </w:divBdr>
    </w:div>
    <w:div w:id="592739705">
      <w:bodyDiv w:val="1"/>
      <w:marLeft w:val="0"/>
      <w:marRight w:val="0"/>
      <w:marTop w:val="0"/>
      <w:marBottom w:val="0"/>
      <w:divBdr>
        <w:top w:val="none" w:sz="0" w:space="0" w:color="auto"/>
        <w:left w:val="none" w:sz="0" w:space="0" w:color="auto"/>
        <w:bottom w:val="none" w:sz="0" w:space="0" w:color="auto"/>
        <w:right w:val="none" w:sz="0" w:space="0" w:color="auto"/>
      </w:divBdr>
    </w:div>
    <w:div w:id="592779941">
      <w:bodyDiv w:val="1"/>
      <w:marLeft w:val="0"/>
      <w:marRight w:val="0"/>
      <w:marTop w:val="0"/>
      <w:marBottom w:val="0"/>
      <w:divBdr>
        <w:top w:val="none" w:sz="0" w:space="0" w:color="auto"/>
        <w:left w:val="none" w:sz="0" w:space="0" w:color="auto"/>
        <w:bottom w:val="none" w:sz="0" w:space="0" w:color="auto"/>
        <w:right w:val="none" w:sz="0" w:space="0" w:color="auto"/>
      </w:divBdr>
    </w:div>
    <w:div w:id="592782526">
      <w:bodyDiv w:val="1"/>
      <w:marLeft w:val="0"/>
      <w:marRight w:val="0"/>
      <w:marTop w:val="0"/>
      <w:marBottom w:val="0"/>
      <w:divBdr>
        <w:top w:val="none" w:sz="0" w:space="0" w:color="auto"/>
        <w:left w:val="none" w:sz="0" w:space="0" w:color="auto"/>
        <w:bottom w:val="none" w:sz="0" w:space="0" w:color="auto"/>
        <w:right w:val="none" w:sz="0" w:space="0" w:color="auto"/>
      </w:divBdr>
    </w:div>
    <w:div w:id="592976087">
      <w:bodyDiv w:val="1"/>
      <w:marLeft w:val="0"/>
      <w:marRight w:val="0"/>
      <w:marTop w:val="0"/>
      <w:marBottom w:val="0"/>
      <w:divBdr>
        <w:top w:val="none" w:sz="0" w:space="0" w:color="auto"/>
        <w:left w:val="none" w:sz="0" w:space="0" w:color="auto"/>
        <w:bottom w:val="none" w:sz="0" w:space="0" w:color="auto"/>
        <w:right w:val="none" w:sz="0" w:space="0" w:color="auto"/>
      </w:divBdr>
    </w:div>
    <w:div w:id="592978934">
      <w:bodyDiv w:val="1"/>
      <w:marLeft w:val="0"/>
      <w:marRight w:val="0"/>
      <w:marTop w:val="0"/>
      <w:marBottom w:val="0"/>
      <w:divBdr>
        <w:top w:val="none" w:sz="0" w:space="0" w:color="auto"/>
        <w:left w:val="none" w:sz="0" w:space="0" w:color="auto"/>
        <w:bottom w:val="none" w:sz="0" w:space="0" w:color="auto"/>
        <w:right w:val="none" w:sz="0" w:space="0" w:color="auto"/>
      </w:divBdr>
    </w:div>
    <w:div w:id="592980546">
      <w:bodyDiv w:val="1"/>
      <w:marLeft w:val="0"/>
      <w:marRight w:val="0"/>
      <w:marTop w:val="0"/>
      <w:marBottom w:val="0"/>
      <w:divBdr>
        <w:top w:val="none" w:sz="0" w:space="0" w:color="auto"/>
        <w:left w:val="none" w:sz="0" w:space="0" w:color="auto"/>
        <w:bottom w:val="none" w:sz="0" w:space="0" w:color="auto"/>
        <w:right w:val="none" w:sz="0" w:space="0" w:color="auto"/>
      </w:divBdr>
    </w:div>
    <w:div w:id="593169737">
      <w:bodyDiv w:val="1"/>
      <w:marLeft w:val="0"/>
      <w:marRight w:val="0"/>
      <w:marTop w:val="0"/>
      <w:marBottom w:val="0"/>
      <w:divBdr>
        <w:top w:val="none" w:sz="0" w:space="0" w:color="auto"/>
        <w:left w:val="none" w:sz="0" w:space="0" w:color="auto"/>
        <w:bottom w:val="none" w:sz="0" w:space="0" w:color="auto"/>
        <w:right w:val="none" w:sz="0" w:space="0" w:color="auto"/>
      </w:divBdr>
    </w:div>
    <w:div w:id="593438820">
      <w:bodyDiv w:val="1"/>
      <w:marLeft w:val="0"/>
      <w:marRight w:val="0"/>
      <w:marTop w:val="0"/>
      <w:marBottom w:val="0"/>
      <w:divBdr>
        <w:top w:val="none" w:sz="0" w:space="0" w:color="auto"/>
        <w:left w:val="none" w:sz="0" w:space="0" w:color="auto"/>
        <w:bottom w:val="none" w:sz="0" w:space="0" w:color="auto"/>
        <w:right w:val="none" w:sz="0" w:space="0" w:color="auto"/>
      </w:divBdr>
    </w:div>
    <w:div w:id="593514528">
      <w:bodyDiv w:val="1"/>
      <w:marLeft w:val="0"/>
      <w:marRight w:val="0"/>
      <w:marTop w:val="0"/>
      <w:marBottom w:val="0"/>
      <w:divBdr>
        <w:top w:val="none" w:sz="0" w:space="0" w:color="auto"/>
        <w:left w:val="none" w:sz="0" w:space="0" w:color="auto"/>
        <w:bottom w:val="none" w:sz="0" w:space="0" w:color="auto"/>
        <w:right w:val="none" w:sz="0" w:space="0" w:color="auto"/>
      </w:divBdr>
    </w:div>
    <w:div w:id="593590113">
      <w:bodyDiv w:val="1"/>
      <w:marLeft w:val="0"/>
      <w:marRight w:val="0"/>
      <w:marTop w:val="0"/>
      <w:marBottom w:val="0"/>
      <w:divBdr>
        <w:top w:val="none" w:sz="0" w:space="0" w:color="auto"/>
        <w:left w:val="none" w:sz="0" w:space="0" w:color="auto"/>
        <w:bottom w:val="none" w:sz="0" w:space="0" w:color="auto"/>
        <w:right w:val="none" w:sz="0" w:space="0" w:color="auto"/>
      </w:divBdr>
    </w:div>
    <w:div w:id="593631958">
      <w:bodyDiv w:val="1"/>
      <w:marLeft w:val="0"/>
      <w:marRight w:val="0"/>
      <w:marTop w:val="0"/>
      <w:marBottom w:val="0"/>
      <w:divBdr>
        <w:top w:val="none" w:sz="0" w:space="0" w:color="auto"/>
        <w:left w:val="none" w:sz="0" w:space="0" w:color="auto"/>
        <w:bottom w:val="none" w:sz="0" w:space="0" w:color="auto"/>
        <w:right w:val="none" w:sz="0" w:space="0" w:color="auto"/>
      </w:divBdr>
    </w:div>
    <w:div w:id="593704736">
      <w:bodyDiv w:val="1"/>
      <w:marLeft w:val="0"/>
      <w:marRight w:val="0"/>
      <w:marTop w:val="0"/>
      <w:marBottom w:val="0"/>
      <w:divBdr>
        <w:top w:val="none" w:sz="0" w:space="0" w:color="auto"/>
        <w:left w:val="none" w:sz="0" w:space="0" w:color="auto"/>
        <w:bottom w:val="none" w:sz="0" w:space="0" w:color="auto"/>
        <w:right w:val="none" w:sz="0" w:space="0" w:color="auto"/>
      </w:divBdr>
    </w:div>
    <w:div w:id="593784782">
      <w:bodyDiv w:val="1"/>
      <w:marLeft w:val="0"/>
      <w:marRight w:val="0"/>
      <w:marTop w:val="0"/>
      <w:marBottom w:val="0"/>
      <w:divBdr>
        <w:top w:val="none" w:sz="0" w:space="0" w:color="auto"/>
        <w:left w:val="none" w:sz="0" w:space="0" w:color="auto"/>
        <w:bottom w:val="none" w:sz="0" w:space="0" w:color="auto"/>
        <w:right w:val="none" w:sz="0" w:space="0" w:color="auto"/>
      </w:divBdr>
    </w:div>
    <w:div w:id="593788577">
      <w:bodyDiv w:val="1"/>
      <w:marLeft w:val="0"/>
      <w:marRight w:val="0"/>
      <w:marTop w:val="0"/>
      <w:marBottom w:val="0"/>
      <w:divBdr>
        <w:top w:val="none" w:sz="0" w:space="0" w:color="auto"/>
        <w:left w:val="none" w:sz="0" w:space="0" w:color="auto"/>
        <w:bottom w:val="none" w:sz="0" w:space="0" w:color="auto"/>
        <w:right w:val="none" w:sz="0" w:space="0" w:color="auto"/>
      </w:divBdr>
    </w:div>
    <w:div w:id="593896915">
      <w:bodyDiv w:val="1"/>
      <w:marLeft w:val="0"/>
      <w:marRight w:val="0"/>
      <w:marTop w:val="0"/>
      <w:marBottom w:val="0"/>
      <w:divBdr>
        <w:top w:val="none" w:sz="0" w:space="0" w:color="auto"/>
        <w:left w:val="none" w:sz="0" w:space="0" w:color="auto"/>
        <w:bottom w:val="none" w:sz="0" w:space="0" w:color="auto"/>
        <w:right w:val="none" w:sz="0" w:space="0" w:color="auto"/>
      </w:divBdr>
    </w:div>
    <w:div w:id="593898037">
      <w:bodyDiv w:val="1"/>
      <w:marLeft w:val="0"/>
      <w:marRight w:val="0"/>
      <w:marTop w:val="0"/>
      <w:marBottom w:val="0"/>
      <w:divBdr>
        <w:top w:val="none" w:sz="0" w:space="0" w:color="auto"/>
        <w:left w:val="none" w:sz="0" w:space="0" w:color="auto"/>
        <w:bottom w:val="none" w:sz="0" w:space="0" w:color="auto"/>
        <w:right w:val="none" w:sz="0" w:space="0" w:color="auto"/>
      </w:divBdr>
    </w:div>
    <w:div w:id="593898463">
      <w:bodyDiv w:val="1"/>
      <w:marLeft w:val="0"/>
      <w:marRight w:val="0"/>
      <w:marTop w:val="0"/>
      <w:marBottom w:val="0"/>
      <w:divBdr>
        <w:top w:val="none" w:sz="0" w:space="0" w:color="auto"/>
        <w:left w:val="none" w:sz="0" w:space="0" w:color="auto"/>
        <w:bottom w:val="none" w:sz="0" w:space="0" w:color="auto"/>
        <w:right w:val="none" w:sz="0" w:space="0" w:color="auto"/>
      </w:divBdr>
    </w:div>
    <w:div w:id="593972713">
      <w:bodyDiv w:val="1"/>
      <w:marLeft w:val="0"/>
      <w:marRight w:val="0"/>
      <w:marTop w:val="0"/>
      <w:marBottom w:val="0"/>
      <w:divBdr>
        <w:top w:val="none" w:sz="0" w:space="0" w:color="auto"/>
        <w:left w:val="none" w:sz="0" w:space="0" w:color="auto"/>
        <w:bottom w:val="none" w:sz="0" w:space="0" w:color="auto"/>
        <w:right w:val="none" w:sz="0" w:space="0" w:color="auto"/>
      </w:divBdr>
    </w:div>
    <w:div w:id="593972807">
      <w:bodyDiv w:val="1"/>
      <w:marLeft w:val="0"/>
      <w:marRight w:val="0"/>
      <w:marTop w:val="0"/>
      <w:marBottom w:val="0"/>
      <w:divBdr>
        <w:top w:val="none" w:sz="0" w:space="0" w:color="auto"/>
        <w:left w:val="none" w:sz="0" w:space="0" w:color="auto"/>
        <w:bottom w:val="none" w:sz="0" w:space="0" w:color="auto"/>
        <w:right w:val="none" w:sz="0" w:space="0" w:color="auto"/>
      </w:divBdr>
    </w:div>
    <w:div w:id="593979810">
      <w:bodyDiv w:val="1"/>
      <w:marLeft w:val="0"/>
      <w:marRight w:val="0"/>
      <w:marTop w:val="0"/>
      <w:marBottom w:val="0"/>
      <w:divBdr>
        <w:top w:val="none" w:sz="0" w:space="0" w:color="auto"/>
        <w:left w:val="none" w:sz="0" w:space="0" w:color="auto"/>
        <w:bottom w:val="none" w:sz="0" w:space="0" w:color="auto"/>
        <w:right w:val="none" w:sz="0" w:space="0" w:color="auto"/>
      </w:divBdr>
    </w:div>
    <w:div w:id="593979929">
      <w:bodyDiv w:val="1"/>
      <w:marLeft w:val="0"/>
      <w:marRight w:val="0"/>
      <w:marTop w:val="0"/>
      <w:marBottom w:val="0"/>
      <w:divBdr>
        <w:top w:val="none" w:sz="0" w:space="0" w:color="auto"/>
        <w:left w:val="none" w:sz="0" w:space="0" w:color="auto"/>
        <w:bottom w:val="none" w:sz="0" w:space="0" w:color="auto"/>
        <w:right w:val="none" w:sz="0" w:space="0" w:color="auto"/>
      </w:divBdr>
    </w:div>
    <w:div w:id="593981410">
      <w:bodyDiv w:val="1"/>
      <w:marLeft w:val="0"/>
      <w:marRight w:val="0"/>
      <w:marTop w:val="0"/>
      <w:marBottom w:val="0"/>
      <w:divBdr>
        <w:top w:val="none" w:sz="0" w:space="0" w:color="auto"/>
        <w:left w:val="none" w:sz="0" w:space="0" w:color="auto"/>
        <w:bottom w:val="none" w:sz="0" w:space="0" w:color="auto"/>
        <w:right w:val="none" w:sz="0" w:space="0" w:color="auto"/>
      </w:divBdr>
    </w:div>
    <w:div w:id="594019856">
      <w:bodyDiv w:val="1"/>
      <w:marLeft w:val="0"/>
      <w:marRight w:val="0"/>
      <w:marTop w:val="0"/>
      <w:marBottom w:val="0"/>
      <w:divBdr>
        <w:top w:val="none" w:sz="0" w:space="0" w:color="auto"/>
        <w:left w:val="none" w:sz="0" w:space="0" w:color="auto"/>
        <w:bottom w:val="none" w:sz="0" w:space="0" w:color="auto"/>
        <w:right w:val="none" w:sz="0" w:space="0" w:color="auto"/>
      </w:divBdr>
    </w:div>
    <w:div w:id="594482785">
      <w:bodyDiv w:val="1"/>
      <w:marLeft w:val="0"/>
      <w:marRight w:val="0"/>
      <w:marTop w:val="0"/>
      <w:marBottom w:val="0"/>
      <w:divBdr>
        <w:top w:val="none" w:sz="0" w:space="0" w:color="auto"/>
        <w:left w:val="none" w:sz="0" w:space="0" w:color="auto"/>
        <w:bottom w:val="none" w:sz="0" w:space="0" w:color="auto"/>
        <w:right w:val="none" w:sz="0" w:space="0" w:color="auto"/>
      </w:divBdr>
    </w:div>
    <w:div w:id="594552463">
      <w:bodyDiv w:val="1"/>
      <w:marLeft w:val="0"/>
      <w:marRight w:val="0"/>
      <w:marTop w:val="0"/>
      <w:marBottom w:val="0"/>
      <w:divBdr>
        <w:top w:val="none" w:sz="0" w:space="0" w:color="auto"/>
        <w:left w:val="none" w:sz="0" w:space="0" w:color="auto"/>
        <w:bottom w:val="none" w:sz="0" w:space="0" w:color="auto"/>
        <w:right w:val="none" w:sz="0" w:space="0" w:color="auto"/>
      </w:divBdr>
    </w:div>
    <w:div w:id="594555546">
      <w:bodyDiv w:val="1"/>
      <w:marLeft w:val="0"/>
      <w:marRight w:val="0"/>
      <w:marTop w:val="0"/>
      <w:marBottom w:val="0"/>
      <w:divBdr>
        <w:top w:val="none" w:sz="0" w:space="0" w:color="auto"/>
        <w:left w:val="none" w:sz="0" w:space="0" w:color="auto"/>
        <w:bottom w:val="none" w:sz="0" w:space="0" w:color="auto"/>
        <w:right w:val="none" w:sz="0" w:space="0" w:color="auto"/>
      </w:divBdr>
    </w:div>
    <w:div w:id="594557581">
      <w:bodyDiv w:val="1"/>
      <w:marLeft w:val="0"/>
      <w:marRight w:val="0"/>
      <w:marTop w:val="0"/>
      <w:marBottom w:val="0"/>
      <w:divBdr>
        <w:top w:val="none" w:sz="0" w:space="0" w:color="auto"/>
        <w:left w:val="none" w:sz="0" w:space="0" w:color="auto"/>
        <w:bottom w:val="none" w:sz="0" w:space="0" w:color="auto"/>
        <w:right w:val="none" w:sz="0" w:space="0" w:color="auto"/>
      </w:divBdr>
    </w:div>
    <w:div w:id="594558261">
      <w:bodyDiv w:val="1"/>
      <w:marLeft w:val="0"/>
      <w:marRight w:val="0"/>
      <w:marTop w:val="0"/>
      <w:marBottom w:val="0"/>
      <w:divBdr>
        <w:top w:val="none" w:sz="0" w:space="0" w:color="auto"/>
        <w:left w:val="none" w:sz="0" w:space="0" w:color="auto"/>
        <w:bottom w:val="none" w:sz="0" w:space="0" w:color="auto"/>
        <w:right w:val="none" w:sz="0" w:space="0" w:color="auto"/>
      </w:divBdr>
    </w:div>
    <w:div w:id="594561234">
      <w:bodyDiv w:val="1"/>
      <w:marLeft w:val="0"/>
      <w:marRight w:val="0"/>
      <w:marTop w:val="0"/>
      <w:marBottom w:val="0"/>
      <w:divBdr>
        <w:top w:val="none" w:sz="0" w:space="0" w:color="auto"/>
        <w:left w:val="none" w:sz="0" w:space="0" w:color="auto"/>
        <w:bottom w:val="none" w:sz="0" w:space="0" w:color="auto"/>
        <w:right w:val="none" w:sz="0" w:space="0" w:color="auto"/>
      </w:divBdr>
    </w:div>
    <w:div w:id="594561897">
      <w:bodyDiv w:val="1"/>
      <w:marLeft w:val="0"/>
      <w:marRight w:val="0"/>
      <w:marTop w:val="0"/>
      <w:marBottom w:val="0"/>
      <w:divBdr>
        <w:top w:val="none" w:sz="0" w:space="0" w:color="auto"/>
        <w:left w:val="none" w:sz="0" w:space="0" w:color="auto"/>
        <w:bottom w:val="none" w:sz="0" w:space="0" w:color="auto"/>
        <w:right w:val="none" w:sz="0" w:space="0" w:color="auto"/>
      </w:divBdr>
    </w:div>
    <w:div w:id="594630289">
      <w:bodyDiv w:val="1"/>
      <w:marLeft w:val="0"/>
      <w:marRight w:val="0"/>
      <w:marTop w:val="0"/>
      <w:marBottom w:val="0"/>
      <w:divBdr>
        <w:top w:val="none" w:sz="0" w:space="0" w:color="auto"/>
        <w:left w:val="none" w:sz="0" w:space="0" w:color="auto"/>
        <w:bottom w:val="none" w:sz="0" w:space="0" w:color="auto"/>
        <w:right w:val="none" w:sz="0" w:space="0" w:color="auto"/>
      </w:divBdr>
    </w:div>
    <w:div w:id="594674167">
      <w:bodyDiv w:val="1"/>
      <w:marLeft w:val="0"/>
      <w:marRight w:val="0"/>
      <w:marTop w:val="0"/>
      <w:marBottom w:val="0"/>
      <w:divBdr>
        <w:top w:val="none" w:sz="0" w:space="0" w:color="auto"/>
        <w:left w:val="none" w:sz="0" w:space="0" w:color="auto"/>
        <w:bottom w:val="none" w:sz="0" w:space="0" w:color="auto"/>
        <w:right w:val="none" w:sz="0" w:space="0" w:color="auto"/>
      </w:divBdr>
    </w:div>
    <w:div w:id="594748677">
      <w:bodyDiv w:val="1"/>
      <w:marLeft w:val="0"/>
      <w:marRight w:val="0"/>
      <w:marTop w:val="0"/>
      <w:marBottom w:val="0"/>
      <w:divBdr>
        <w:top w:val="none" w:sz="0" w:space="0" w:color="auto"/>
        <w:left w:val="none" w:sz="0" w:space="0" w:color="auto"/>
        <w:bottom w:val="none" w:sz="0" w:space="0" w:color="auto"/>
        <w:right w:val="none" w:sz="0" w:space="0" w:color="auto"/>
      </w:divBdr>
    </w:div>
    <w:div w:id="594827243">
      <w:bodyDiv w:val="1"/>
      <w:marLeft w:val="0"/>
      <w:marRight w:val="0"/>
      <w:marTop w:val="0"/>
      <w:marBottom w:val="0"/>
      <w:divBdr>
        <w:top w:val="none" w:sz="0" w:space="0" w:color="auto"/>
        <w:left w:val="none" w:sz="0" w:space="0" w:color="auto"/>
        <w:bottom w:val="none" w:sz="0" w:space="0" w:color="auto"/>
        <w:right w:val="none" w:sz="0" w:space="0" w:color="auto"/>
      </w:divBdr>
    </w:div>
    <w:div w:id="594828120">
      <w:bodyDiv w:val="1"/>
      <w:marLeft w:val="0"/>
      <w:marRight w:val="0"/>
      <w:marTop w:val="0"/>
      <w:marBottom w:val="0"/>
      <w:divBdr>
        <w:top w:val="none" w:sz="0" w:space="0" w:color="auto"/>
        <w:left w:val="none" w:sz="0" w:space="0" w:color="auto"/>
        <w:bottom w:val="none" w:sz="0" w:space="0" w:color="auto"/>
        <w:right w:val="none" w:sz="0" w:space="0" w:color="auto"/>
      </w:divBdr>
    </w:div>
    <w:div w:id="594871271">
      <w:bodyDiv w:val="1"/>
      <w:marLeft w:val="0"/>
      <w:marRight w:val="0"/>
      <w:marTop w:val="0"/>
      <w:marBottom w:val="0"/>
      <w:divBdr>
        <w:top w:val="none" w:sz="0" w:space="0" w:color="auto"/>
        <w:left w:val="none" w:sz="0" w:space="0" w:color="auto"/>
        <w:bottom w:val="none" w:sz="0" w:space="0" w:color="auto"/>
        <w:right w:val="none" w:sz="0" w:space="0" w:color="auto"/>
      </w:divBdr>
    </w:div>
    <w:div w:id="594896656">
      <w:bodyDiv w:val="1"/>
      <w:marLeft w:val="0"/>
      <w:marRight w:val="0"/>
      <w:marTop w:val="0"/>
      <w:marBottom w:val="0"/>
      <w:divBdr>
        <w:top w:val="none" w:sz="0" w:space="0" w:color="auto"/>
        <w:left w:val="none" w:sz="0" w:space="0" w:color="auto"/>
        <w:bottom w:val="none" w:sz="0" w:space="0" w:color="auto"/>
        <w:right w:val="none" w:sz="0" w:space="0" w:color="auto"/>
      </w:divBdr>
    </w:div>
    <w:div w:id="594899236">
      <w:bodyDiv w:val="1"/>
      <w:marLeft w:val="0"/>
      <w:marRight w:val="0"/>
      <w:marTop w:val="0"/>
      <w:marBottom w:val="0"/>
      <w:divBdr>
        <w:top w:val="none" w:sz="0" w:space="0" w:color="auto"/>
        <w:left w:val="none" w:sz="0" w:space="0" w:color="auto"/>
        <w:bottom w:val="none" w:sz="0" w:space="0" w:color="auto"/>
        <w:right w:val="none" w:sz="0" w:space="0" w:color="auto"/>
      </w:divBdr>
    </w:div>
    <w:div w:id="594939269">
      <w:bodyDiv w:val="1"/>
      <w:marLeft w:val="0"/>
      <w:marRight w:val="0"/>
      <w:marTop w:val="0"/>
      <w:marBottom w:val="0"/>
      <w:divBdr>
        <w:top w:val="none" w:sz="0" w:space="0" w:color="auto"/>
        <w:left w:val="none" w:sz="0" w:space="0" w:color="auto"/>
        <w:bottom w:val="none" w:sz="0" w:space="0" w:color="auto"/>
        <w:right w:val="none" w:sz="0" w:space="0" w:color="auto"/>
      </w:divBdr>
    </w:div>
    <w:div w:id="594941135">
      <w:bodyDiv w:val="1"/>
      <w:marLeft w:val="0"/>
      <w:marRight w:val="0"/>
      <w:marTop w:val="0"/>
      <w:marBottom w:val="0"/>
      <w:divBdr>
        <w:top w:val="none" w:sz="0" w:space="0" w:color="auto"/>
        <w:left w:val="none" w:sz="0" w:space="0" w:color="auto"/>
        <w:bottom w:val="none" w:sz="0" w:space="0" w:color="auto"/>
        <w:right w:val="none" w:sz="0" w:space="0" w:color="auto"/>
      </w:divBdr>
    </w:div>
    <w:div w:id="595017082">
      <w:bodyDiv w:val="1"/>
      <w:marLeft w:val="0"/>
      <w:marRight w:val="0"/>
      <w:marTop w:val="0"/>
      <w:marBottom w:val="0"/>
      <w:divBdr>
        <w:top w:val="none" w:sz="0" w:space="0" w:color="auto"/>
        <w:left w:val="none" w:sz="0" w:space="0" w:color="auto"/>
        <w:bottom w:val="none" w:sz="0" w:space="0" w:color="auto"/>
        <w:right w:val="none" w:sz="0" w:space="0" w:color="auto"/>
      </w:divBdr>
    </w:div>
    <w:div w:id="595023872">
      <w:bodyDiv w:val="1"/>
      <w:marLeft w:val="0"/>
      <w:marRight w:val="0"/>
      <w:marTop w:val="0"/>
      <w:marBottom w:val="0"/>
      <w:divBdr>
        <w:top w:val="none" w:sz="0" w:space="0" w:color="auto"/>
        <w:left w:val="none" w:sz="0" w:space="0" w:color="auto"/>
        <w:bottom w:val="none" w:sz="0" w:space="0" w:color="auto"/>
        <w:right w:val="none" w:sz="0" w:space="0" w:color="auto"/>
      </w:divBdr>
    </w:div>
    <w:div w:id="595090584">
      <w:bodyDiv w:val="1"/>
      <w:marLeft w:val="0"/>
      <w:marRight w:val="0"/>
      <w:marTop w:val="0"/>
      <w:marBottom w:val="0"/>
      <w:divBdr>
        <w:top w:val="none" w:sz="0" w:space="0" w:color="auto"/>
        <w:left w:val="none" w:sz="0" w:space="0" w:color="auto"/>
        <w:bottom w:val="none" w:sz="0" w:space="0" w:color="auto"/>
        <w:right w:val="none" w:sz="0" w:space="0" w:color="auto"/>
      </w:divBdr>
    </w:div>
    <w:div w:id="595133713">
      <w:bodyDiv w:val="1"/>
      <w:marLeft w:val="0"/>
      <w:marRight w:val="0"/>
      <w:marTop w:val="0"/>
      <w:marBottom w:val="0"/>
      <w:divBdr>
        <w:top w:val="none" w:sz="0" w:space="0" w:color="auto"/>
        <w:left w:val="none" w:sz="0" w:space="0" w:color="auto"/>
        <w:bottom w:val="none" w:sz="0" w:space="0" w:color="auto"/>
        <w:right w:val="none" w:sz="0" w:space="0" w:color="auto"/>
      </w:divBdr>
    </w:div>
    <w:div w:id="595210618">
      <w:bodyDiv w:val="1"/>
      <w:marLeft w:val="0"/>
      <w:marRight w:val="0"/>
      <w:marTop w:val="0"/>
      <w:marBottom w:val="0"/>
      <w:divBdr>
        <w:top w:val="none" w:sz="0" w:space="0" w:color="auto"/>
        <w:left w:val="none" w:sz="0" w:space="0" w:color="auto"/>
        <w:bottom w:val="none" w:sz="0" w:space="0" w:color="auto"/>
        <w:right w:val="none" w:sz="0" w:space="0" w:color="auto"/>
      </w:divBdr>
    </w:div>
    <w:div w:id="595289818">
      <w:bodyDiv w:val="1"/>
      <w:marLeft w:val="0"/>
      <w:marRight w:val="0"/>
      <w:marTop w:val="0"/>
      <w:marBottom w:val="0"/>
      <w:divBdr>
        <w:top w:val="none" w:sz="0" w:space="0" w:color="auto"/>
        <w:left w:val="none" w:sz="0" w:space="0" w:color="auto"/>
        <w:bottom w:val="none" w:sz="0" w:space="0" w:color="auto"/>
        <w:right w:val="none" w:sz="0" w:space="0" w:color="auto"/>
      </w:divBdr>
    </w:div>
    <w:div w:id="595359902">
      <w:bodyDiv w:val="1"/>
      <w:marLeft w:val="0"/>
      <w:marRight w:val="0"/>
      <w:marTop w:val="0"/>
      <w:marBottom w:val="0"/>
      <w:divBdr>
        <w:top w:val="none" w:sz="0" w:space="0" w:color="auto"/>
        <w:left w:val="none" w:sz="0" w:space="0" w:color="auto"/>
        <w:bottom w:val="none" w:sz="0" w:space="0" w:color="auto"/>
        <w:right w:val="none" w:sz="0" w:space="0" w:color="auto"/>
      </w:divBdr>
    </w:div>
    <w:div w:id="595361464">
      <w:bodyDiv w:val="1"/>
      <w:marLeft w:val="0"/>
      <w:marRight w:val="0"/>
      <w:marTop w:val="0"/>
      <w:marBottom w:val="0"/>
      <w:divBdr>
        <w:top w:val="none" w:sz="0" w:space="0" w:color="auto"/>
        <w:left w:val="none" w:sz="0" w:space="0" w:color="auto"/>
        <w:bottom w:val="none" w:sz="0" w:space="0" w:color="auto"/>
        <w:right w:val="none" w:sz="0" w:space="0" w:color="auto"/>
      </w:divBdr>
    </w:div>
    <w:div w:id="595402529">
      <w:bodyDiv w:val="1"/>
      <w:marLeft w:val="0"/>
      <w:marRight w:val="0"/>
      <w:marTop w:val="0"/>
      <w:marBottom w:val="0"/>
      <w:divBdr>
        <w:top w:val="none" w:sz="0" w:space="0" w:color="auto"/>
        <w:left w:val="none" w:sz="0" w:space="0" w:color="auto"/>
        <w:bottom w:val="none" w:sz="0" w:space="0" w:color="auto"/>
        <w:right w:val="none" w:sz="0" w:space="0" w:color="auto"/>
      </w:divBdr>
    </w:div>
    <w:div w:id="595405650">
      <w:bodyDiv w:val="1"/>
      <w:marLeft w:val="0"/>
      <w:marRight w:val="0"/>
      <w:marTop w:val="0"/>
      <w:marBottom w:val="0"/>
      <w:divBdr>
        <w:top w:val="none" w:sz="0" w:space="0" w:color="auto"/>
        <w:left w:val="none" w:sz="0" w:space="0" w:color="auto"/>
        <w:bottom w:val="none" w:sz="0" w:space="0" w:color="auto"/>
        <w:right w:val="none" w:sz="0" w:space="0" w:color="auto"/>
      </w:divBdr>
    </w:div>
    <w:div w:id="595407438">
      <w:bodyDiv w:val="1"/>
      <w:marLeft w:val="0"/>
      <w:marRight w:val="0"/>
      <w:marTop w:val="0"/>
      <w:marBottom w:val="0"/>
      <w:divBdr>
        <w:top w:val="none" w:sz="0" w:space="0" w:color="auto"/>
        <w:left w:val="none" w:sz="0" w:space="0" w:color="auto"/>
        <w:bottom w:val="none" w:sz="0" w:space="0" w:color="auto"/>
        <w:right w:val="none" w:sz="0" w:space="0" w:color="auto"/>
      </w:divBdr>
    </w:div>
    <w:div w:id="595409454">
      <w:bodyDiv w:val="1"/>
      <w:marLeft w:val="0"/>
      <w:marRight w:val="0"/>
      <w:marTop w:val="0"/>
      <w:marBottom w:val="0"/>
      <w:divBdr>
        <w:top w:val="none" w:sz="0" w:space="0" w:color="auto"/>
        <w:left w:val="none" w:sz="0" w:space="0" w:color="auto"/>
        <w:bottom w:val="none" w:sz="0" w:space="0" w:color="auto"/>
        <w:right w:val="none" w:sz="0" w:space="0" w:color="auto"/>
      </w:divBdr>
    </w:div>
    <w:div w:id="595482780">
      <w:bodyDiv w:val="1"/>
      <w:marLeft w:val="0"/>
      <w:marRight w:val="0"/>
      <w:marTop w:val="0"/>
      <w:marBottom w:val="0"/>
      <w:divBdr>
        <w:top w:val="none" w:sz="0" w:space="0" w:color="auto"/>
        <w:left w:val="none" w:sz="0" w:space="0" w:color="auto"/>
        <w:bottom w:val="none" w:sz="0" w:space="0" w:color="auto"/>
        <w:right w:val="none" w:sz="0" w:space="0" w:color="auto"/>
      </w:divBdr>
    </w:div>
    <w:div w:id="595485522">
      <w:bodyDiv w:val="1"/>
      <w:marLeft w:val="0"/>
      <w:marRight w:val="0"/>
      <w:marTop w:val="0"/>
      <w:marBottom w:val="0"/>
      <w:divBdr>
        <w:top w:val="none" w:sz="0" w:space="0" w:color="auto"/>
        <w:left w:val="none" w:sz="0" w:space="0" w:color="auto"/>
        <w:bottom w:val="none" w:sz="0" w:space="0" w:color="auto"/>
        <w:right w:val="none" w:sz="0" w:space="0" w:color="auto"/>
      </w:divBdr>
    </w:div>
    <w:div w:id="595595975">
      <w:bodyDiv w:val="1"/>
      <w:marLeft w:val="0"/>
      <w:marRight w:val="0"/>
      <w:marTop w:val="0"/>
      <w:marBottom w:val="0"/>
      <w:divBdr>
        <w:top w:val="none" w:sz="0" w:space="0" w:color="auto"/>
        <w:left w:val="none" w:sz="0" w:space="0" w:color="auto"/>
        <w:bottom w:val="none" w:sz="0" w:space="0" w:color="auto"/>
        <w:right w:val="none" w:sz="0" w:space="0" w:color="auto"/>
      </w:divBdr>
    </w:div>
    <w:div w:id="595791742">
      <w:bodyDiv w:val="1"/>
      <w:marLeft w:val="0"/>
      <w:marRight w:val="0"/>
      <w:marTop w:val="0"/>
      <w:marBottom w:val="0"/>
      <w:divBdr>
        <w:top w:val="none" w:sz="0" w:space="0" w:color="auto"/>
        <w:left w:val="none" w:sz="0" w:space="0" w:color="auto"/>
        <w:bottom w:val="none" w:sz="0" w:space="0" w:color="auto"/>
        <w:right w:val="none" w:sz="0" w:space="0" w:color="auto"/>
      </w:divBdr>
    </w:div>
    <w:div w:id="595866202">
      <w:bodyDiv w:val="1"/>
      <w:marLeft w:val="0"/>
      <w:marRight w:val="0"/>
      <w:marTop w:val="0"/>
      <w:marBottom w:val="0"/>
      <w:divBdr>
        <w:top w:val="none" w:sz="0" w:space="0" w:color="auto"/>
        <w:left w:val="none" w:sz="0" w:space="0" w:color="auto"/>
        <w:bottom w:val="none" w:sz="0" w:space="0" w:color="auto"/>
        <w:right w:val="none" w:sz="0" w:space="0" w:color="auto"/>
      </w:divBdr>
    </w:div>
    <w:div w:id="595945126">
      <w:bodyDiv w:val="1"/>
      <w:marLeft w:val="0"/>
      <w:marRight w:val="0"/>
      <w:marTop w:val="0"/>
      <w:marBottom w:val="0"/>
      <w:divBdr>
        <w:top w:val="none" w:sz="0" w:space="0" w:color="auto"/>
        <w:left w:val="none" w:sz="0" w:space="0" w:color="auto"/>
        <w:bottom w:val="none" w:sz="0" w:space="0" w:color="auto"/>
        <w:right w:val="none" w:sz="0" w:space="0" w:color="auto"/>
      </w:divBdr>
    </w:div>
    <w:div w:id="595947135">
      <w:bodyDiv w:val="1"/>
      <w:marLeft w:val="0"/>
      <w:marRight w:val="0"/>
      <w:marTop w:val="0"/>
      <w:marBottom w:val="0"/>
      <w:divBdr>
        <w:top w:val="none" w:sz="0" w:space="0" w:color="auto"/>
        <w:left w:val="none" w:sz="0" w:space="0" w:color="auto"/>
        <w:bottom w:val="none" w:sz="0" w:space="0" w:color="auto"/>
        <w:right w:val="none" w:sz="0" w:space="0" w:color="auto"/>
      </w:divBdr>
    </w:div>
    <w:div w:id="595989923">
      <w:bodyDiv w:val="1"/>
      <w:marLeft w:val="0"/>
      <w:marRight w:val="0"/>
      <w:marTop w:val="0"/>
      <w:marBottom w:val="0"/>
      <w:divBdr>
        <w:top w:val="none" w:sz="0" w:space="0" w:color="auto"/>
        <w:left w:val="none" w:sz="0" w:space="0" w:color="auto"/>
        <w:bottom w:val="none" w:sz="0" w:space="0" w:color="auto"/>
        <w:right w:val="none" w:sz="0" w:space="0" w:color="auto"/>
      </w:divBdr>
    </w:div>
    <w:div w:id="596014521">
      <w:bodyDiv w:val="1"/>
      <w:marLeft w:val="0"/>
      <w:marRight w:val="0"/>
      <w:marTop w:val="0"/>
      <w:marBottom w:val="0"/>
      <w:divBdr>
        <w:top w:val="none" w:sz="0" w:space="0" w:color="auto"/>
        <w:left w:val="none" w:sz="0" w:space="0" w:color="auto"/>
        <w:bottom w:val="none" w:sz="0" w:space="0" w:color="auto"/>
        <w:right w:val="none" w:sz="0" w:space="0" w:color="auto"/>
      </w:divBdr>
    </w:div>
    <w:div w:id="596014616">
      <w:bodyDiv w:val="1"/>
      <w:marLeft w:val="0"/>
      <w:marRight w:val="0"/>
      <w:marTop w:val="0"/>
      <w:marBottom w:val="0"/>
      <w:divBdr>
        <w:top w:val="none" w:sz="0" w:space="0" w:color="auto"/>
        <w:left w:val="none" w:sz="0" w:space="0" w:color="auto"/>
        <w:bottom w:val="none" w:sz="0" w:space="0" w:color="auto"/>
        <w:right w:val="none" w:sz="0" w:space="0" w:color="auto"/>
      </w:divBdr>
    </w:div>
    <w:div w:id="596057767">
      <w:bodyDiv w:val="1"/>
      <w:marLeft w:val="0"/>
      <w:marRight w:val="0"/>
      <w:marTop w:val="0"/>
      <w:marBottom w:val="0"/>
      <w:divBdr>
        <w:top w:val="none" w:sz="0" w:space="0" w:color="auto"/>
        <w:left w:val="none" w:sz="0" w:space="0" w:color="auto"/>
        <w:bottom w:val="none" w:sz="0" w:space="0" w:color="auto"/>
        <w:right w:val="none" w:sz="0" w:space="0" w:color="auto"/>
      </w:divBdr>
    </w:div>
    <w:div w:id="596249596">
      <w:bodyDiv w:val="1"/>
      <w:marLeft w:val="0"/>
      <w:marRight w:val="0"/>
      <w:marTop w:val="0"/>
      <w:marBottom w:val="0"/>
      <w:divBdr>
        <w:top w:val="none" w:sz="0" w:space="0" w:color="auto"/>
        <w:left w:val="none" w:sz="0" w:space="0" w:color="auto"/>
        <w:bottom w:val="none" w:sz="0" w:space="0" w:color="auto"/>
        <w:right w:val="none" w:sz="0" w:space="0" w:color="auto"/>
      </w:divBdr>
    </w:div>
    <w:div w:id="596255317">
      <w:bodyDiv w:val="1"/>
      <w:marLeft w:val="0"/>
      <w:marRight w:val="0"/>
      <w:marTop w:val="0"/>
      <w:marBottom w:val="0"/>
      <w:divBdr>
        <w:top w:val="none" w:sz="0" w:space="0" w:color="auto"/>
        <w:left w:val="none" w:sz="0" w:space="0" w:color="auto"/>
        <w:bottom w:val="none" w:sz="0" w:space="0" w:color="auto"/>
        <w:right w:val="none" w:sz="0" w:space="0" w:color="auto"/>
      </w:divBdr>
    </w:div>
    <w:div w:id="596451848">
      <w:bodyDiv w:val="1"/>
      <w:marLeft w:val="0"/>
      <w:marRight w:val="0"/>
      <w:marTop w:val="0"/>
      <w:marBottom w:val="0"/>
      <w:divBdr>
        <w:top w:val="none" w:sz="0" w:space="0" w:color="auto"/>
        <w:left w:val="none" w:sz="0" w:space="0" w:color="auto"/>
        <w:bottom w:val="none" w:sz="0" w:space="0" w:color="auto"/>
        <w:right w:val="none" w:sz="0" w:space="0" w:color="auto"/>
      </w:divBdr>
    </w:div>
    <w:div w:id="596518748">
      <w:bodyDiv w:val="1"/>
      <w:marLeft w:val="0"/>
      <w:marRight w:val="0"/>
      <w:marTop w:val="0"/>
      <w:marBottom w:val="0"/>
      <w:divBdr>
        <w:top w:val="none" w:sz="0" w:space="0" w:color="auto"/>
        <w:left w:val="none" w:sz="0" w:space="0" w:color="auto"/>
        <w:bottom w:val="none" w:sz="0" w:space="0" w:color="auto"/>
        <w:right w:val="none" w:sz="0" w:space="0" w:color="auto"/>
      </w:divBdr>
    </w:div>
    <w:div w:id="596519715">
      <w:bodyDiv w:val="1"/>
      <w:marLeft w:val="0"/>
      <w:marRight w:val="0"/>
      <w:marTop w:val="0"/>
      <w:marBottom w:val="0"/>
      <w:divBdr>
        <w:top w:val="none" w:sz="0" w:space="0" w:color="auto"/>
        <w:left w:val="none" w:sz="0" w:space="0" w:color="auto"/>
        <w:bottom w:val="none" w:sz="0" w:space="0" w:color="auto"/>
        <w:right w:val="none" w:sz="0" w:space="0" w:color="auto"/>
      </w:divBdr>
    </w:div>
    <w:div w:id="596521740">
      <w:bodyDiv w:val="1"/>
      <w:marLeft w:val="0"/>
      <w:marRight w:val="0"/>
      <w:marTop w:val="0"/>
      <w:marBottom w:val="0"/>
      <w:divBdr>
        <w:top w:val="none" w:sz="0" w:space="0" w:color="auto"/>
        <w:left w:val="none" w:sz="0" w:space="0" w:color="auto"/>
        <w:bottom w:val="none" w:sz="0" w:space="0" w:color="auto"/>
        <w:right w:val="none" w:sz="0" w:space="0" w:color="auto"/>
      </w:divBdr>
    </w:div>
    <w:div w:id="596790398">
      <w:bodyDiv w:val="1"/>
      <w:marLeft w:val="0"/>
      <w:marRight w:val="0"/>
      <w:marTop w:val="0"/>
      <w:marBottom w:val="0"/>
      <w:divBdr>
        <w:top w:val="none" w:sz="0" w:space="0" w:color="auto"/>
        <w:left w:val="none" w:sz="0" w:space="0" w:color="auto"/>
        <w:bottom w:val="none" w:sz="0" w:space="0" w:color="auto"/>
        <w:right w:val="none" w:sz="0" w:space="0" w:color="auto"/>
      </w:divBdr>
    </w:div>
    <w:div w:id="596838044">
      <w:bodyDiv w:val="1"/>
      <w:marLeft w:val="0"/>
      <w:marRight w:val="0"/>
      <w:marTop w:val="0"/>
      <w:marBottom w:val="0"/>
      <w:divBdr>
        <w:top w:val="none" w:sz="0" w:space="0" w:color="auto"/>
        <w:left w:val="none" w:sz="0" w:space="0" w:color="auto"/>
        <w:bottom w:val="none" w:sz="0" w:space="0" w:color="auto"/>
        <w:right w:val="none" w:sz="0" w:space="0" w:color="auto"/>
      </w:divBdr>
    </w:div>
    <w:div w:id="596867889">
      <w:bodyDiv w:val="1"/>
      <w:marLeft w:val="0"/>
      <w:marRight w:val="0"/>
      <w:marTop w:val="0"/>
      <w:marBottom w:val="0"/>
      <w:divBdr>
        <w:top w:val="none" w:sz="0" w:space="0" w:color="auto"/>
        <w:left w:val="none" w:sz="0" w:space="0" w:color="auto"/>
        <w:bottom w:val="none" w:sz="0" w:space="0" w:color="auto"/>
        <w:right w:val="none" w:sz="0" w:space="0" w:color="auto"/>
      </w:divBdr>
    </w:div>
    <w:div w:id="596906183">
      <w:bodyDiv w:val="1"/>
      <w:marLeft w:val="0"/>
      <w:marRight w:val="0"/>
      <w:marTop w:val="0"/>
      <w:marBottom w:val="0"/>
      <w:divBdr>
        <w:top w:val="none" w:sz="0" w:space="0" w:color="auto"/>
        <w:left w:val="none" w:sz="0" w:space="0" w:color="auto"/>
        <w:bottom w:val="none" w:sz="0" w:space="0" w:color="auto"/>
        <w:right w:val="none" w:sz="0" w:space="0" w:color="auto"/>
      </w:divBdr>
    </w:div>
    <w:div w:id="596988079">
      <w:bodyDiv w:val="1"/>
      <w:marLeft w:val="0"/>
      <w:marRight w:val="0"/>
      <w:marTop w:val="0"/>
      <w:marBottom w:val="0"/>
      <w:divBdr>
        <w:top w:val="none" w:sz="0" w:space="0" w:color="auto"/>
        <w:left w:val="none" w:sz="0" w:space="0" w:color="auto"/>
        <w:bottom w:val="none" w:sz="0" w:space="0" w:color="auto"/>
        <w:right w:val="none" w:sz="0" w:space="0" w:color="auto"/>
      </w:divBdr>
    </w:div>
    <w:div w:id="597063128">
      <w:bodyDiv w:val="1"/>
      <w:marLeft w:val="0"/>
      <w:marRight w:val="0"/>
      <w:marTop w:val="0"/>
      <w:marBottom w:val="0"/>
      <w:divBdr>
        <w:top w:val="none" w:sz="0" w:space="0" w:color="auto"/>
        <w:left w:val="none" w:sz="0" w:space="0" w:color="auto"/>
        <w:bottom w:val="none" w:sz="0" w:space="0" w:color="auto"/>
        <w:right w:val="none" w:sz="0" w:space="0" w:color="auto"/>
      </w:divBdr>
    </w:div>
    <w:div w:id="597100096">
      <w:bodyDiv w:val="1"/>
      <w:marLeft w:val="0"/>
      <w:marRight w:val="0"/>
      <w:marTop w:val="0"/>
      <w:marBottom w:val="0"/>
      <w:divBdr>
        <w:top w:val="none" w:sz="0" w:space="0" w:color="auto"/>
        <w:left w:val="none" w:sz="0" w:space="0" w:color="auto"/>
        <w:bottom w:val="none" w:sz="0" w:space="0" w:color="auto"/>
        <w:right w:val="none" w:sz="0" w:space="0" w:color="auto"/>
      </w:divBdr>
    </w:div>
    <w:div w:id="597103766">
      <w:bodyDiv w:val="1"/>
      <w:marLeft w:val="0"/>
      <w:marRight w:val="0"/>
      <w:marTop w:val="0"/>
      <w:marBottom w:val="0"/>
      <w:divBdr>
        <w:top w:val="none" w:sz="0" w:space="0" w:color="auto"/>
        <w:left w:val="none" w:sz="0" w:space="0" w:color="auto"/>
        <w:bottom w:val="none" w:sz="0" w:space="0" w:color="auto"/>
        <w:right w:val="none" w:sz="0" w:space="0" w:color="auto"/>
      </w:divBdr>
    </w:div>
    <w:div w:id="597106805">
      <w:bodyDiv w:val="1"/>
      <w:marLeft w:val="0"/>
      <w:marRight w:val="0"/>
      <w:marTop w:val="0"/>
      <w:marBottom w:val="0"/>
      <w:divBdr>
        <w:top w:val="none" w:sz="0" w:space="0" w:color="auto"/>
        <w:left w:val="none" w:sz="0" w:space="0" w:color="auto"/>
        <w:bottom w:val="none" w:sz="0" w:space="0" w:color="auto"/>
        <w:right w:val="none" w:sz="0" w:space="0" w:color="auto"/>
      </w:divBdr>
    </w:div>
    <w:div w:id="597107077">
      <w:bodyDiv w:val="1"/>
      <w:marLeft w:val="0"/>
      <w:marRight w:val="0"/>
      <w:marTop w:val="0"/>
      <w:marBottom w:val="0"/>
      <w:divBdr>
        <w:top w:val="none" w:sz="0" w:space="0" w:color="auto"/>
        <w:left w:val="none" w:sz="0" w:space="0" w:color="auto"/>
        <w:bottom w:val="none" w:sz="0" w:space="0" w:color="auto"/>
        <w:right w:val="none" w:sz="0" w:space="0" w:color="auto"/>
      </w:divBdr>
    </w:div>
    <w:div w:id="597180471">
      <w:bodyDiv w:val="1"/>
      <w:marLeft w:val="0"/>
      <w:marRight w:val="0"/>
      <w:marTop w:val="0"/>
      <w:marBottom w:val="0"/>
      <w:divBdr>
        <w:top w:val="none" w:sz="0" w:space="0" w:color="auto"/>
        <w:left w:val="none" w:sz="0" w:space="0" w:color="auto"/>
        <w:bottom w:val="none" w:sz="0" w:space="0" w:color="auto"/>
        <w:right w:val="none" w:sz="0" w:space="0" w:color="auto"/>
      </w:divBdr>
    </w:div>
    <w:div w:id="597250821">
      <w:bodyDiv w:val="1"/>
      <w:marLeft w:val="0"/>
      <w:marRight w:val="0"/>
      <w:marTop w:val="0"/>
      <w:marBottom w:val="0"/>
      <w:divBdr>
        <w:top w:val="none" w:sz="0" w:space="0" w:color="auto"/>
        <w:left w:val="none" w:sz="0" w:space="0" w:color="auto"/>
        <w:bottom w:val="none" w:sz="0" w:space="0" w:color="auto"/>
        <w:right w:val="none" w:sz="0" w:space="0" w:color="auto"/>
      </w:divBdr>
    </w:div>
    <w:div w:id="597296218">
      <w:bodyDiv w:val="1"/>
      <w:marLeft w:val="0"/>
      <w:marRight w:val="0"/>
      <w:marTop w:val="0"/>
      <w:marBottom w:val="0"/>
      <w:divBdr>
        <w:top w:val="none" w:sz="0" w:space="0" w:color="auto"/>
        <w:left w:val="none" w:sz="0" w:space="0" w:color="auto"/>
        <w:bottom w:val="none" w:sz="0" w:space="0" w:color="auto"/>
        <w:right w:val="none" w:sz="0" w:space="0" w:color="auto"/>
      </w:divBdr>
    </w:div>
    <w:div w:id="597451552">
      <w:bodyDiv w:val="1"/>
      <w:marLeft w:val="0"/>
      <w:marRight w:val="0"/>
      <w:marTop w:val="0"/>
      <w:marBottom w:val="0"/>
      <w:divBdr>
        <w:top w:val="none" w:sz="0" w:space="0" w:color="auto"/>
        <w:left w:val="none" w:sz="0" w:space="0" w:color="auto"/>
        <w:bottom w:val="none" w:sz="0" w:space="0" w:color="auto"/>
        <w:right w:val="none" w:sz="0" w:space="0" w:color="auto"/>
      </w:divBdr>
    </w:div>
    <w:div w:id="597491821">
      <w:bodyDiv w:val="1"/>
      <w:marLeft w:val="0"/>
      <w:marRight w:val="0"/>
      <w:marTop w:val="0"/>
      <w:marBottom w:val="0"/>
      <w:divBdr>
        <w:top w:val="none" w:sz="0" w:space="0" w:color="auto"/>
        <w:left w:val="none" w:sz="0" w:space="0" w:color="auto"/>
        <w:bottom w:val="none" w:sz="0" w:space="0" w:color="auto"/>
        <w:right w:val="none" w:sz="0" w:space="0" w:color="auto"/>
      </w:divBdr>
    </w:div>
    <w:div w:id="597519426">
      <w:bodyDiv w:val="1"/>
      <w:marLeft w:val="0"/>
      <w:marRight w:val="0"/>
      <w:marTop w:val="0"/>
      <w:marBottom w:val="0"/>
      <w:divBdr>
        <w:top w:val="none" w:sz="0" w:space="0" w:color="auto"/>
        <w:left w:val="none" w:sz="0" w:space="0" w:color="auto"/>
        <w:bottom w:val="none" w:sz="0" w:space="0" w:color="auto"/>
        <w:right w:val="none" w:sz="0" w:space="0" w:color="auto"/>
      </w:divBdr>
    </w:div>
    <w:div w:id="597524323">
      <w:bodyDiv w:val="1"/>
      <w:marLeft w:val="0"/>
      <w:marRight w:val="0"/>
      <w:marTop w:val="0"/>
      <w:marBottom w:val="0"/>
      <w:divBdr>
        <w:top w:val="none" w:sz="0" w:space="0" w:color="auto"/>
        <w:left w:val="none" w:sz="0" w:space="0" w:color="auto"/>
        <w:bottom w:val="none" w:sz="0" w:space="0" w:color="auto"/>
        <w:right w:val="none" w:sz="0" w:space="0" w:color="auto"/>
      </w:divBdr>
    </w:div>
    <w:div w:id="597561480">
      <w:bodyDiv w:val="1"/>
      <w:marLeft w:val="0"/>
      <w:marRight w:val="0"/>
      <w:marTop w:val="0"/>
      <w:marBottom w:val="0"/>
      <w:divBdr>
        <w:top w:val="none" w:sz="0" w:space="0" w:color="auto"/>
        <w:left w:val="none" w:sz="0" w:space="0" w:color="auto"/>
        <w:bottom w:val="none" w:sz="0" w:space="0" w:color="auto"/>
        <w:right w:val="none" w:sz="0" w:space="0" w:color="auto"/>
      </w:divBdr>
    </w:div>
    <w:div w:id="598024385">
      <w:bodyDiv w:val="1"/>
      <w:marLeft w:val="0"/>
      <w:marRight w:val="0"/>
      <w:marTop w:val="0"/>
      <w:marBottom w:val="0"/>
      <w:divBdr>
        <w:top w:val="none" w:sz="0" w:space="0" w:color="auto"/>
        <w:left w:val="none" w:sz="0" w:space="0" w:color="auto"/>
        <w:bottom w:val="none" w:sz="0" w:space="0" w:color="auto"/>
        <w:right w:val="none" w:sz="0" w:space="0" w:color="auto"/>
      </w:divBdr>
    </w:div>
    <w:div w:id="598025677">
      <w:bodyDiv w:val="1"/>
      <w:marLeft w:val="0"/>
      <w:marRight w:val="0"/>
      <w:marTop w:val="0"/>
      <w:marBottom w:val="0"/>
      <w:divBdr>
        <w:top w:val="none" w:sz="0" w:space="0" w:color="auto"/>
        <w:left w:val="none" w:sz="0" w:space="0" w:color="auto"/>
        <w:bottom w:val="none" w:sz="0" w:space="0" w:color="auto"/>
        <w:right w:val="none" w:sz="0" w:space="0" w:color="auto"/>
      </w:divBdr>
    </w:div>
    <w:div w:id="598100192">
      <w:bodyDiv w:val="1"/>
      <w:marLeft w:val="0"/>
      <w:marRight w:val="0"/>
      <w:marTop w:val="0"/>
      <w:marBottom w:val="0"/>
      <w:divBdr>
        <w:top w:val="none" w:sz="0" w:space="0" w:color="auto"/>
        <w:left w:val="none" w:sz="0" w:space="0" w:color="auto"/>
        <w:bottom w:val="none" w:sz="0" w:space="0" w:color="auto"/>
        <w:right w:val="none" w:sz="0" w:space="0" w:color="auto"/>
      </w:divBdr>
    </w:div>
    <w:div w:id="598100444">
      <w:bodyDiv w:val="1"/>
      <w:marLeft w:val="0"/>
      <w:marRight w:val="0"/>
      <w:marTop w:val="0"/>
      <w:marBottom w:val="0"/>
      <w:divBdr>
        <w:top w:val="none" w:sz="0" w:space="0" w:color="auto"/>
        <w:left w:val="none" w:sz="0" w:space="0" w:color="auto"/>
        <w:bottom w:val="none" w:sz="0" w:space="0" w:color="auto"/>
        <w:right w:val="none" w:sz="0" w:space="0" w:color="auto"/>
      </w:divBdr>
    </w:div>
    <w:div w:id="598148002">
      <w:bodyDiv w:val="1"/>
      <w:marLeft w:val="0"/>
      <w:marRight w:val="0"/>
      <w:marTop w:val="0"/>
      <w:marBottom w:val="0"/>
      <w:divBdr>
        <w:top w:val="none" w:sz="0" w:space="0" w:color="auto"/>
        <w:left w:val="none" w:sz="0" w:space="0" w:color="auto"/>
        <w:bottom w:val="none" w:sz="0" w:space="0" w:color="auto"/>
        <w:right w:val="none" w:sz="0" w:space="0" w:color="auto"/>
      </w:divBdr>
    </w:div>
    <w:div w:id="598178353">
      <w:bodyDiv w:val="1"/>
      <w:marLeft w:val="0"/>
      <w:marRight w:val="0"/>
      <w:marTop w:val="0"/>
      <w:marBottom w:val="0"/>
      <w:divBdr>
        <w:top w:val="none" w:sz="0" w:space="0" w:color="auto"/>
        <w:left w:val="none" w:sz="0" w:space="0" w:color="auto"/>
        <w:bottom w:val="none" w:sz="0" w:space="0" w:color="auto"/>
        <w:right w:val="none" w:sz="0" w:space="0" w:color="auto"/>
      </w:divBdr>
    </w:div>
    <w:div w:id="598178684">
      <w:bodyDiv w:val="1"/>
      <w:marLeft w:val="0"/>
      <w:marRight w:val="0"/>
      <w:marTop w:val="0"/>
      <w:marBottom w:val="0"/>
      <w:divBdr>
        <w:top w:val="none" w:sz="0" w:space="0" w:color="auto"/>
        <w:left w:val="none" w:sz="0" w:space="0" w:color="auto"/>
        <w:bottom w:val="none" w:sz="0" w:space="0" w:color="auto"/>
        <w:right w:val="none" w:sz="0" w:space="0" w:color="auto"/>
      </w:divBdr>
    </w:div>
    <w:div w:id="598222063">
      <w:bodyDiv w:val="1"/>
      <w:marLeft w:val="0"/>
      <w:marRight w:val="0"/>
      <w:marTop w:val="0"/>
      <w:marBottom w:val="0"/>
      <w:divBdr>
        <w:top w:val="none" w:sz="0" w:space="0" w:color="auto"/>
        <w:left w:val="none" w:sz="0" w:space="0" w:color="auto"/>
        <w:bottom w:val="none" w:sz="0" w:space="0" w:color="auto"/>
        <w:right w:val="none" w:sz="0" w:space="0" w:color="auto"/>
      </w:divBdr>
    </w:div>
    <w:div w:id="598366126">
      <w:bodyDiv w:val="1"/>
      <w:marLeft w:val="0"/>
      <w:marRight w:val="0"/>
      <w:marTop w:val="0"/>
      <w:marBottom w:val="0"/>
      <w:divBdr>
        <w:top w:val="none" w:sz="0" w:space="0" w:color="auto"/>
        <w:left w:val="none" w:sz="0" w:space="0" w:color="auto"/>
        <w:bottom w:val="none" w:sz="0" w:space="0" w:color="auto"/>
        <w:right w:val="none" w:sz="0" w:space="0" w:color="auto"/>
      </w:divBdr>
    </w:div>
    <w:div w:id="598374009">
      <w:bodyDiv w:val="1"/>
      <w:marLeft w:val="0"/>
      <w:marRight w:val="0"/>
      <w:marTop w:val="0"/>
      <w:marBottom w:val="0"/>
      <w:divBdr>
        <w:top w:val="none" w:sz="0" w:space="0" w:color="auto"/>
        <w:left w:val="none" w:sz="0" w:space="0" w:color="auto"/>
        <w:bottom w:val="none" w:sz="0" w:space="0" w:color="auto"/>
        <w:right w:val="none" w:sz="0" w:space="0" w:color="auto"/>
      </w:divBdr>
    </w:div>
    <w:div w:id="598416067">
      <w:bodyDiv w:val="1"/>
      <w:marLeft w:val="0"/>
      <w:marRight w:val="0"/>
      <w:marTop w:val="0"/>
      <w:marBottom w:val="0"/>
      <w:divBdr>
        <w:top w:val="none" w:sz="0" w:space="0" w:color="auto"/>
        <w:left w:val="none" w:sz="0" w:space="0" w:color="auto"/>
        <w:bottom w:val="none" w:sz="0" w:space="0" w:color="auto"/>
        <w:right w:val="none" w:sz="0" w:space="0" w:color="auto"/>
      </w:divBdr>
    </w:div>
    <w:div w:id="598488046">
      <w:bodyDiv w:val="1"/>
      <w:marLeft w:val="0"/>
      <w:marRight w:val="0"/>
      <w:marTop w:val="0"/>
      <w:marBottom w:val="0"/>
      <w:divBdr>
        <w:top w:val="none" w:sz="0" w:space="0" w:color="auto"/>
        <w:left w:val="none" w:sz="0" w:space="0" w:color="auto"/>
        <w:bottom w:val="none" w:sz="0" w:space="0" w:color="auto"/>
        <w:right w:val="none" w:sz="0" w:space="0" w:color="auto"/>
      </w:divBdr>
    </w:div>
    <w:div w:id="598491826">
      <w:bodyDiv w:val="1"/>
      <w:marLeft w:val="0"/>
      <w:marRight w:val="0"/>
      <w:marTop w:val="0"/>
      <w:marBottom w:val="0"/>
      <w:divBdr>
        <w:top w:val="none" w:sz="0" w:space="0" w:color="auto"/>
        <w:left w:val="none" w:sz="0" w:space="0" w:color="auto"/>
        <w:bottom w:val="none" w:sz="0" w:space="0" w:color="auto"/>
        <w:right w:val="none" w:sz="0" w:space="0" w:color="auto"/>
      </w:divBdr>
    </w:div>
    <w:div w:id="598561015">
      <w:bodyDiv w:val="1"/>
      <w:marLeft w:val="0"/>
      <w:marRight w:val="0"/>
      <w:marTop w:val="0"/>
      <w:marBottom w:val="0"/>
      <w:divBdr>
        <w:top w:val="none" w:sz="0" w:space="0" w:color="auto"/>
        <w:left w:val="none" w:sz="0" w:space="0" w:color="auto"/>
        <w:bottom w:val="none" w:sz="0" w:space="0" w:color="auto"/>
        <w:right w:val="none" w:sz="0" w:space="0" w:color="auto"/>
      </w:divBdr>
    </w:div>
    <w:div w:id="598678828">
      <w:bodyDiv w:val="1"/>
      <w:marLeft w:val="0"/>
      <w:marRight w:val="0"/>
      <w:marTop w:val="0"/>
      <w:marBottom w:val="0"/>
      <w:divBdr>
        <w:top w:val="none" w:sz="0" w:space="0" w:color="auto"/>
        <w:left w:val="none" w:sz="0" w:space="0" w:color="auto"/>
        <w:bottom w:val="none" w:sz="0" w:space="0" w:color="auto"/>
        <w:right w:val="none" w:sz="0" w:space="0" w:color="auto"/>
      </w:divBdr>
    </w:div>
    <w:div w:id="598685628">
      <w:bodyDiv w:val="1"/>
      <w:marLeft w:val="0"/>
      <w:marRight w:val="0"/>
      <w:marTop w:val="0"/>
      <w:marBottom w:val="0"/>
      <w:divBdr>
        <w:top w:val="none" w:sz="0" w:space="0" w:color="auto"/>
        <w:left w:val="none" w:sz="0" w:space="0" w:color="auto"/>
        <w:bottom w:val="none" w:sz="0" w:space="0" w:color="auto"/>
        <w:right w:val="none" w:sz="0" w:space="0" w:color="auto"/>
      </w:divBdr>
    </w:div>
    <w:div w:id="598686872">
      <w:bodyDiv w:val="1"/>
      <w:marLeft w:val="0"/>
      <w:marRight w:val="0"/>
      <w:marTop w:val="0"/>
      <w:marBottom w:val="0"/>
      <w:divBdr>
        <w:top w:val="none" w:sz="0" w:space="0" w:color="auto"/>
        <w:left w:val="none" w:sz="0" w:space="0" w:color="auto"/>
        <w:bottom w:val="none" w:sz="0" w:space="0" w:color="auto"/>
        <w:right w:val="none" w:sz="0" w:space="0" w:color="auto"/>
      </w:divBdr>
    </w:div>
    <w:div w:id="598752849">
      <w:bodyDiv w:val="1"/>
      <w:marLeft w:val="0"/>
      <w:marRight w:val="0"/>
      <w:marTop w:val="0"/>
      <w:marBottom w:val="0"/>
      <w:divBdr>
        <w:top w:val="none" w:sz="0" w:space="0" w:color="auto"/>
        <w:left w:val="none" w:sz="0" w:space="0" w:color="auto"/>
        <w:bottom w:val="none" w:sz="0" w:space="0" w:color="auto"/>
        <w:right w:val="none" w:sz="0" w:space="0" w:color="auto"/>
      </w:divBdr>
    </w:div>
    <w:div w:id="598802946">
      <w:bodyDiv w:val="1"/>
      <w:marLeft w:val="0"/>
      <w:marRight w:val="0"/>
      <w:marTop w:val="0"/>
      <w:marBottom w:val="0"/>
      <w:divBdr>
        <w:top w:val="none" w:sz="0" w:space="0" w:color="auto"/>
        <w:left w:val="none" w:sz="0" w:space="0" w:color="auto"/>
        <w:bottom w:val="none" w:sz="0" w:space="0" w:color="auto"/>
        <w:right w:val="none" w:sz="0" w:space="0" w:color="auto"/>
      </w:divBdr>
    </w:div>
    <w:div w:id="598871801">
      <w:bodyDiv w:val="1"/>
      <w:marLeft w:val="0"/>
      <w:marRight w:val="0"/>
      <w:marTop w:val="0"/>
      <w:marBottom w:val="0"/>
      <w:divBdr>
        <w:top w:val="none" w:sz="0" w:space="0" w:color="auto"/>
        <w:left w:val="none" w:sz="0" w:space="0" w:color="auto"/>
        <w:bottom w:val="none" w:sz="0" w:space="0" w:color="auto"/>
        <w:right w:val="none" w:sz="0" w:space="0" w:color="auto"/>
      </w:divBdr>
    </w:div>
    <w:div w:id="598877582">
      <w:bodyDiv w:val="1"/>
      <w:marLeft w:val="0"/>
      <w:marRight w:val="0"/>
      <w:marTop w:val="0"/>
      <w:marBottom w:val="0"/>
      <w:divBdr>
        <w:top w:val="none" w:sz="0" w:space="0" w:color="auto"/>
        <w:left w:val="none" w:sz="0" w:space="0" w:color="auto"/>
        <w:bottom w:val="none" w:sz="0" w:space="0" w:color="auto"/>
        <w:right w:val="none" w:sz="0" w:space="0" w:color="auto"/>
      </w:divBdr>
    </w:div>
    <w:div w:id="599145921">
      <w:bodyDiv w:val="1"/>
      <w:marLeft w:val="0"/>
      <w:marRight w:val="0"/>
      <w:marTop w:val="0"/>
      <w:marBottom w:val="0"/>
      <w:divBdr>
        <w:top w:val="none" w:sz="0" w:space="0" w:color="auto"/>
        <w:left w:val="none" w:sz="0" w:space="0" w:color="auto"/>
        <w:bottom w:val="none" w:sz="0" w:space="0" w:color="auto"/>
        <w:right w:val="none" w:sz="0" w:space="0" w:color="auto"/>
      </w:divBdr>
    </w:div>
    <w:div w:id="599147881">
      <w:bodyDiv w:val="1"/>
      <w:marLeft w:val="0"/>
      <w:marRight w:val="0"/>
      <w:marTop w:val="0"/>
      <w:marBottom w:val="0"/>
      <w:divBdr>
        <w:top w:val="none" w:sz="0" w:space="0" w:color="auto"/>
        <w:left w:val="none" w:sz="0" w:space="0" w:color="auto"/>
        <w:bottom w:val="none" w:sz="0" w:space="0" w:color="auto"/>
        <w:right w:val="none" w:sz="0" w:space="0" w:color="auto"/>
      </w:divBdr>
    </w:div>
    <w:div w:id="599220349">
      <w:bodyDiv w:val="1"/>
      <w:marLeft w:val="0"/>
      <w:marRight w:val="0"/>
      <w:marTop w:val="0"/>
      <w:marBottom w:val="0"/>
      <w:divBdr>
        <w:top w:val="none" w:sz="0" w:space="0" w:color="auto"/>
        <w:left w:val="none" w:sz="0" w:space="0" w:color="auto"/>
        <w:bottom w:val="none" w:sz="0" w:space="0" w:color="auto"/>
        <w:right w:val="none" w:sz="0" w:space="0" w:color="auto"/>
      </w:divBdr>
    </w:div>
    <w:div w:id="599264137">
      <w:bodyDiv w:val="1"/>
      <w:marLeft w:val="0"/>
      <w:marRight w:val="0"/>
      <w:marTop w:val="0"/>
      <w:marBottom w:val="0"/>
      <w:divBdr>
        <w:top w:val="none" w:sz="0" w:space="0" w:color="auto"/>
        <w:left w:val="none" w:sz="0" w:space="0" w:color="auto"/>
        <w:bottom w:val="none" w:sz="0" w:space="0" w:color="auto"/>
        <w:right w:val="none" w:sz="0" w:space="0" w:color="auto"/>
      </w:divBdr>
    </w:div>
    <w:div w:id="599487492">
      <w:bodyDiv w:val="1"/>
      <w:marLeft w:val="0"/>
      <w:marRight w:val="0"/>
      <w:marTop w:val="0"/>
      <w:marBottom w:val="0"/>
      <w:divBdr>
        <w:top w:val="none" w:sz="0" w:space="0" w:color="auto"/>
        <w:left w:val="none" w:sz="0" w:space="0" w:color="auto"/>
        <w:bottom w:val="none" w:sz="0" w:space="0" w:color="auto"/>
        <w:right w:val="none" w:sz="0" w:space="0" w:color="auto"/>
      </w:divBdr>
    </w:div>
    <w:div w:id="599531257">
      <w:bodyDiv w:val="1"/>
      <w:marLeft w:val="0"/>
      <w:marRight w:val="0"/>
      <w:marTop w:val="0"/>
      <w:marBottom w:val="0"/>
      <w:divBdr>
        <w:top w:val="none" w:sz="0" w:space="0" w:color="auto"/>
        <w:left w:val="none" w:sz="0" w:space="0" w:color="auto"/>
        <w:bottom w:val="none" w:sz="0" w:space="0" w:color="auto"/>
        <w:right w:val="none" w:sz="0" w:space="0" w:color="auto"/>
      </w:divBdr>
    </w:div>
    <w:div w:id="599534646">
      <w:bodyDiv w:val="1"/>
      <w:marLeft w:val="0"/>
      <w:marRight w:val="0"/>
      <w:marTop w:val="0"/>
      <w:marBottom w:val="0"/>
      <w:divBdr>
        <w:top w:val="none" w:sz="0" w:space="0" w:color="auto"/>
        <w:left w:val="none" w:sz="0" w:space="0" w:color="auto"/>
        <w:bottom w:val="none" w:sz="0" w:space="0" w:color="auto"/>
        <w:right w:val="none" w:sz="0" w:space="0" w:color="auto"/>
      </w:divBdr>
    </w:div>
    <w:div w:id="599603406">
      <w:bodyDiv w:val="1"/>
      <w:marLeft w:val="0"/>
      <w:marRight w:val="0"/>
      <w:marTop w:val="0"/>
      <w:marBottom w:val="0"/>
      <w:divBdr>
        <w:top w:val="none" w:sz="0" w:space="0" w:color="auto"/>
        <w:left w:val="none" w:sz="0" w:space="0" w:color="auto"/>
        <w:bottom w:val="none" w:sz="0" w:space="0" w:color="auto"/>
        <w:right w:val="none" w:sz="0" w:space="0" w:color="auto"/>
      </w:divBdr>
    </w:div>
    <w:div w:id="599683033">
      <w:bodyDiv w:val="1"/>
      <w:marLeft w:val="0"/>
      <w:marRight w:val="0"/>
      <w:marTop w:val="0"/>
      <w:marBottom w:val="0"/>
      <w:divBdr>
        <w:top w:val="none" w:sz="0" w:space="0" w:color="auto"/>
        <w:left w:val="none" w:sz="0" w:space="0" w:color="auto"/>
        <w:bottom w:val="none" w:sz="0" w:space="0" w:color="auto"/>
        <w:right w:val="none" w:sz="0" w:space="0" w:color="auto"/>
      </w:divBdr>
    </w:div>
    <w:div w:id="599723960">
      <w:bodyDiv w:val="1"/>
      <w:marLeft w:val="0"/>
      <w:marRight w:val="0"/>
      <w:marTop w:val="0"/>
      <w:marBottom w:val="0"/>
      <w:divBdr>
        <w:top w:val="none" w:sz="0" w:space="0" w:color="auto"/>
        <w:left w:val="none" w:sz="0" w:space="0" w:color="auto"/>
        <w:bottom w:val="none" w:sz="0" w:space="0" w:color="auto"/>
        <w:right w:val="none" w:sz="0" w:space="0" w:color="auto"/>
      </w:divBdr>
    </w:div>
    <w:div w:id="599726839">
      <w:bodyDiv w:val="1"/>
      <w:marLeft w:val="0"/>
      <w:marRight w:val="0"/>
      <w:marTop w:val="0"/>
      <w:marBottom w:val="0"/>
      <w:divBdr>
        <w:top w:val="none" w:sz="0" w:space="0" w:color="auto"/>
        <w:left w:val="none" w:sz="0" w:space="0" w:color="auto"/>
        <w:bottom w:val="none" w:sz="0" w:space="0" w:color="auto"/>
        <w:right w:val="none" w:sz="0" w:space="0" w:color="auto"/>
      </w:divBdr>
    </w:div>
    <w:div w:id="599871576">
      <w:bodyDiv w:val="1"/>
      <w:marLeft w:val="0"/>
      <w:marRight w:val="0"/>
      <w:marTop w:val="0"/>
      <w:marBottom w:val="0"/>
      <w:divBdr>
        <w:top w:val="none" w:sz="0" w:space="0" w:color="auto"/>
        <w:left w:val="none" w:sz="0" w:space="0" w:color="auto"/>
        <w:bottom w:val="none" w:sz="0" w:space="0" w:color="auto"/>
        <w:right w:val="none" w:sz="0" w:space="0" w:color="auto"/>
      </w:divBdr>
    </w:div>
    <w:div w:id="599876362">
      <w:bodyDiv w:val="1"/>
      <w:marLeft w:val="0"/>
      <w:marRight w:val="0"/>
      <w:marTop w:val="0"/>
      <w:marBottom w:val="0"/>
      <w:divBdr>
        <w:top w:val="none" w:sz="0" w:space="0" w:color="auto"/>
        <w:left w:val="none" w:sz="0" w:space="0" w:color="auto"/>
        <w:bottom w:val="none" w:sz="0" w:space="0" w:color="auto"/>
        <w:right w:val="none" w:sz="0" w:space="0" w:color="auto"/>
      </w:divBdr>
    </w:div>
    <w:div w:id="599917847">
      <w:bodyDiv w:val="1"/>
      <w:marLeft w:val="0"/>
      <w:marRight w:val="0"/>
      <w:marTop w:val="0"/>
      <w:marBottom w:val="0"/>
      <w:divBdr>
        <w:top w:val="none" w:sz="0" w:space="0" w:color="auto"/>
        <w:left w:val="none" w:sz="0" w:space="0" w:color="auto"/>
        <w:bottom w:val="none" w:sz="0" w:space="0" w:color="auto"/>
        <w:right w:val="none" w:sz="0" w:space="0" w:color="auto"/>
      </w:divBdr>
    </w:div>
    <w:div w:id="599920739">
      <w:bodyDiv w:val="1"/>
      <w:marLeft w:val="0"/>
      <w:marRight w:val="0"/>
      <w:marTop w:val="0"/>
      <w:marBottom w:val="0"/>
      <w:divBdr>
        <w:top w:val="none" w:sz="0" w:space="0" w:color="auto"/>
        <w:left w:val="none" w:sz="0" w:space="0" w:color="auto"/>
        <w:bottom w:val="none" w:sz="0" w:space="0" w:color="auto"/>
        <w:right w:val="none" w:sz="0" w:space="0" w:color="auto"/>
      </w:divBdr>
    </w:div>
    <w:div w:id="600068482">
      <w:bodyDiv w:val="1"/>
      <w:marLeft w:val="0"/>
      <w:marRight w:val="0"/>
      <w:marTop w:val="0"/>
      <w:marBottom w:val="0"/>
      <w:divBdr>
        <w:top w:val="none" w:sz="0" w:space="0" w:color="auto"/>
        <w:left w:val="none" w:sz="0" w:space="0" w:color="auto"/>
        <w:bottom w:val="none" w:sz="0" w:space="0" w:color="auto"/>
        <w:right w:val="none" w:sz="0" w:space="0" w:color="auto"/>
      </w:divBdr>
    </w:div>
    <w:div w:id="600144746">
      <w:bodyDiv w:val="1"/>
      <w:marLeft w:val="0"/>
      <w:marRight w:val="0"/>
      <w:marTop w:val="0"/>
      <w:marBottom w:val="0"/>
      <w:divBdr>
        <w:top w:val="none" w:sz="0" w:space="0" w:color="auto"/>
        <w:left w:val="none" w:sz="0" w:space="0" w:color="auto"/>
        <w:bottom w:val="none" w:sz="0" w:space="0" w:color="auto"/>
        <w:right w:val="none" w:sz="0" w:space="0" w:color="auto"/>
      </w:divBdr>
    </w:div>
    <w:div w:id="600264287">
      <w:bodyDiv w:val="1"/>
      <w:marLeft w:val="0"/>
      <w:marRight w:val="0"/>
      <w:marTop w:val="0"/>
      <w:marBottom w:val="0"/>
      <w:divBdr>
        <w:top w:val="none" w:sz="0" w:space="0" w:color="auto"/>
        <w:left w:val="none" w:sz="0" w:space="0" w:color="auto"/>
        <w:bottom w:val="none" w:sz="0" w:space="0" w:color="auto"/>
        <w:right w:val="none" w:sz="0" w:space="0" w:color="auto"/>
      </w:divBdr>
    </w:div>
    <w:div w:id="600332574">
      <w:bodyDiv w:val="1"/>
      <w:marLeft w:val="0"/>
      <w:marRight w:val="0"/>
      <w:marTop w:val="0"/>
      <w:marBottom w:val="0"/>
      <w:divBdr>
        <w:top w:val="none" w:sz="0" w:space="0" w:color="auto"/>
        <w:left w:val="none" w:sz="0" w:space="0" w:color="auto"/>
        <w:bottom w:val="none" w:sz="0" w:space="0" w:color="auto"/>
        <w:right w:val="none" w:sz="0" w:space="0" w:color="auto"/>
      </w:divBdr>
    </w:div>
    <w:div w:id="600450997">
      <w:bodyDiv w:val="1"/>
      <w:marLeft w:val="0"/>
      <w:marRight w:val="0"/>
      <w:marTop w:val="0"/>
      <w:marBottom w:val="0"/>
      <w:divBdr>
        <w:top w:val="none" w:sz="0" w:space="0" w:color="auto"/>
        <w:left w:val="none" w:sz="0" w:space="0" w:color="auto"/>
        <w:bottom w:val="none" w:sz="0" w:space="0" w:color="auto"/>
        <w:right w:val="none" w:sz="0" w:space="0" w:color="auto"/>
      </w:divBdr>
    </w:div>
    <w:div w:id="600527202">
      <w:bodyDiv w:val="1"/>
      <w:marLeft w:val="0"/>
      <w:marRight w:val="0"/>
      <w:marTop w:val="0"/>
      <w:marBottom w:val="0"/>
      <w:divBdr>
        <w:top w:val="none" w:sz="0" w:space="0" w:color="auto"/>
        <w:left w:val="none" w:sz="0" w:space="0" w:color="auto"/>
        <w:bottom w:val="none" w:sz="0" w:space="0" w:color="auto"/>
        <w:right w:val="none" w:sz="0" w:space="0" w:color="auto"/>
      </w:divBdr>
    </w:div>
    <w:div w:id="600533817">
      <w:bodyDiv w:val="1"/>
      <w:marLeft w:val="0"/>
      <w:marRight w:val="0"/>
      <w:marTop w:val="0"/>
      <w:marBottom w:val="0"/>
      <w:divBdr>
        <w:top w:val="none" w:sz="0" w:space="0" w:color="auto"/>
        <w:left w:val="none" w:sz="0" w:space="0" w:color="auto"/>
        <w:bottom w:val="none" w:sz="0" w:space="0" w:color="auto"/>
        <w:right w:val="none" w:sz="0" w:space="0" w:color="auto"/>
      </w:divBdr>
    </w:div>
    <w:div w:id="600601599">
      <w:bodyDiv w:val="1"/>
      <w:marLeft w:val="0"/>
      <w:marRight w:val="0"/>
      <w:marTop w:val="0"/>
      <w:marBottom w:val="0"/>
      <w:divBdr>
        <w:top w:val="none" w:sz="0" w:space="0" w:color="auto"/>
        <w:left w:val="none" w:sz="0" w:space="0" w:color="auto"/>
        <w:bottom w:val="none" w:sz="0" w:space="0" w:color="auto"/>
        <w:right w:val="none" w:sz="0" w:space="0" w:color="auto"/>
      </w:divBdr>
    </w:div>
    <w:div w:id="600721898">
      <w:bodyDiv w:val="1"/>
      <w:marLeft w:val="0"/>
      <w:marRight w:val="0"/>
      <w:marTop w:val="0"/>
      <w:marBottom w:val="0"/>
      <w:divBdr>
        <w:top w:val="none" w:sz="0" w:space="0" w:color="auto"/>
        <w:left w:val="none" w:sz="0" w:space="0" w:color="auto"/>
        <w:bottom w:val="none" w:sz="0" w:space="0" w:color="auto"/>
        <w:right w:val="none" w:sz="0" w:space="0" w:color="auto"/>
      </w:divBdr>
    </w:div>
    <w:div w:id="600919206">
      <w:bodyDiv w:val="1"/>
      <w:marLeft w:val="0"/>
      <w:marRight w:val="0"/>
      <w:marTop w:val="0"/>
      <w:marBottom w:val="0"/>
      <w:divBdr>
        <w:top w:val="none" w:sz="0" w:space="0" w:color="auto"/>
        <w:left w:val="none" w:sz="0" w:space="0" w:color="auto"/>
        <w:bottom w:val="none" w:sz="0" w:space="0" w:color="auto"/>
        <w:right w:val="none" w:sz="0" w:space="0" w:color="auto"/>
      </w:divBdr>
    </w:div>
    <w:div w:id="601032514">
      <w:bodyDiv w:val="1"/>
      <w:marLeft w:val="0"/>
      <w:marRight w:val="0"/>
      <w:marTop w:val="0"/>
      <w:marBottom w:val="0"/>
      <w:divBdr>
        <w:top w:val="none" w:sz="0" w:space="0" w:color="auto"/>
        <w:left w:val="none" w:sz="0" w:space="0" w:color="auto"/>
        <w:bottom w:val="none" w:sz="0" w:space="0" w:color="auto"/>
        <w:right w:val="none" w:sz="0" w:space="0" w:color="auto"/>
      </w:divBdr>
    </w:div>
    <w:div w:id="601184453">
      <w:bodyDiv w:val="1"/>
      <w:marLeft w:val="0"/>
      <w:marRight w:val="0"/>
      <w:marTop w:val="0"/>
      <w:marBottom w:val="0"/>
      <w:divBdr>
        <w:top w:val="none" w:sz="0" w:space="0" w:color="auto"/>
        <w:left w:val="none" w:sz="0" w:space="0" w:color="auto"/>
        <w:bottom w:val="none" w:sz="0" w:space="0" w:color="auto"/>
        <w:right w:val="none" w:sz="0" w:space="0" w:color="auto"/>
      </w:divBdr>
    </w:div>
    <w:div w:id="601187559">
      <w:bodyDiv w:val="1"/>
      <w:marLeft w:val="0"/>
      <w:marRight w:val="0"/>
      <w:marTop w:val="0"/>
      <w:marBottom w:val="0"/>
      <w:divBdr>
        <w:top w:val="none" w:sz="0" w:space="0" w:color="auto"/>
        <w:left w:val="none" w:sz="0" w:space="0" w:color="auto"/>
        <w:bottom w:val="none" w:sz="0" w:space="0" w:color="auto"/>
        <w:right w:val="none" w:sz="0" w:space="0" w:color="auto"/>
      </w:divBdr>
    </w:div>
    <w:div w:id="601256013">
      <w:bodyDiv w:val="1"/>
      <w:marLeft w:val="0"/>
      <w:marRight w:val="0"/>
      <w:marTop w:val="0"/>
      <w:marBottom w:val="0"/>
      <w:divBdr>
        <w:top w:val="none" w:sz="0" w:space="0" w:color="auto"/>
        <w:left w:val="none" w:sz="0" w:space="0" w:color="auto"/>
        <w:bottom w:val="none" w:sz="0" w:space="0" w:color="auto"/>
        <w:right w:val="none" w:sz="0" w:space="0" w:color="auto"/>
      </w:divBdr>
    </w:div>
    <w:div w:id="601381518">
      <w:bodyDiv w:val="1"/>
      <w:marLeft w:val="0"/>
      <w:marRight w:val="0"/>
      <w:marTop w:val="0"/>
      <w:marBottom w:val="0"/>
      <w:divBdr>
        <w:top w:val="none" w:sz="0" w:space="0" w:color="auto"/>
        <w:left w:val="none" w:sz="0" w:space="0" w:color="auto"/>
        <w:bottom w:val="none" w:sz="0" w:space="0" w:color="auto"/>
        <w:right w:val="none" w:sz="0" w:space="0" w:color="auto"/>
      </w:divBdr>
    </w:div>
    <w:div w:id="601381763">
      <w:bodyDiv w:val="1"/>
      <w:marLeft w:val="0"/>
      <w:marRight w:val="0"/>
      <w:marTop w:val="0"/>
      <w:marBottom w:val="0"/>
      <w:divBdr>
        <w:top w:val="none" w:sz="0" w:space="0" w:color="auto"/>
        <w:left w:val="none" w:sz="0" w:space="0" w:color="auto"/>
        <w:bottom w:val="none" w:sz="0" w:space="0" w:color="auto"/>
        <w:right w:val="none" w:sz="0" w:space="0" w:color="auto"/>
      </w:divBdr>
    </w:div>
    <w:div w:id="601452293">
      <w:bodyDiv w:val="1"/>
      <w:marLeft w:val="0"/>
      <w:marRight w:val="0"/>
      <w:marTop w:val="0"/>
      <w:marBottom w:val="0"/>
      <w:divBdr>
        <w:top w:val="none" w:sz="0" w:space="0" w:color="auto"/>
        <w:left w:val="none" w:sz="0" w:space="0" w:color="auto"/>
        <w:bottom w:val="none" w:sz="0" w:space="0" w:color="auto"/>
        <w:right w:val="none" w:sz="0" w:space="0" w:color="auto"/>
      </w:divBdr>
    </w:div>
    <w:div w:id="601569918">
      <w:bodyDiv w:val="1"/>
      <w:marLeft w:val="0"/>
      <w:marRight w:val="0"/>
      <w:marTop w:val="0"/>
      <w:marBottom w:val="0"/>
      <w:divBdr>
        <w:top w:val="none" w:sz="0" w:space="0" w:color="auto"/>
        <w:left w:val="none" w:sz="0" w:space="0" w:color="auto"/>
        <w:bottom w:val="none" w:sz="0" w:space="0" w:color="auto"/>
        <w:right w:val="none" w:sz="0" w:space="0" w:color="auto"/>
      </w:divBdr>
    </w:div>
    <w:div w:id="601647916">
      <w:bodyDiv w:val="1"/>
      <w:marLeft w:val="0"/>
      <w:marRight w:val="0"/>
      <w:marTop w:val="0"/>
      <w:marBottom w:val="0"/>
      <w:divBdr>
        <w:top w:val="none" w:sz="0" w:space="0" w:color="auto"/>
        <w:left w:val="none" w:sz="0" w:space="0" w:color="auto"/>
        <w:bottom w:val="none" w:sz="0" w:space="0" w:color="auto"/>
        <w:right w:val="none" w:sz="0" w:space="0" w:color="auto"/>
      </w:divBdr>
    </w:div>
    <w:div w:id="601691156">
      <w:bodyDiv w:val="1"/>
      <w:marLeft w:val="0"/>
      <w:marRight w:val="0"/>
      <w:marTop w:val="0"/>
      <w:marBottom w:val="0"/>
      <w:divBdr>
        <w:top w:val="none" w:sz="0" w:space="0" w:color="auto"/>
        <w:left w:val="none" w:sz="0" w:space="0" w:color="auto"/>
        <w:bottom w:val="none" w:sz="0" w:space="0" w:color="auto"/>
        <w:right w:val="none" w:sz="0" w:space="0" w:color="auto"/>
      </w:divBdr>
    </w:div>
    <w:div w:id="601769311">
      <w:bodyDiv w:val="1"/>
      <w:marLeft w:val="0"/>
      <w:marRight w:val="0"/>
      <w:marTop w:val="0"/>
      <w:marBottom w:val="0"/>
      <w:divBdr>
        <w:top w:val="none" w:sz="0" w:space="0" w:color="auto"/>
        <w:left w:val="none" w:sz="0" w:space="0" w:color="auto"/>
        <w:bottom w:val="none" w:sz="0" w:space="0" w:color="auto"/>
        <w:right w:val="none" w:sz="0" w:space="0" w:color="auto"/>
      </w:divBdr>
    </w:div>
    <w:div w:id="601884695">
      <w:bodyDiv w:val="1"/>
      <w:marLeft w:val="0"/>
      <w:marRight w:val="0"/>
      <w:marTop w:val="0"/>
      <w:marBottom w:val="0"/>
      <w:divBdr>
        <w:top w:val="none" w:sz="0" w:space="0" w:color="auto"/>
        <w:left w:val="none" w:sz="0" w:space="0" w:color="auto"/>
        <w:bottom w:val="none" w:sz="0" w:space="0" w:color="auto"/>
        <w:right w:val="none" w:sz="0" w:space="0" w:color="auto"/>
      </w:divBdr>
    </w:div>
    <w:div w:id="601886376">
      <w:bodyDiv w:val="1"/>
      <w:marLeft w:val="0"/>
      <w:marRight w:val="0"/>
      <w:marTop w:val="0"/>
      <w:marBottom w:val="0"/>
      <w:divBdr>
        <w:top w:val="none" w:sz="0" w:space="0" w:color="auto"/>
        <w:left w:val="none" w:sz="0" w:space="0" w:color="auto"/>
        <w:bottom w:val="none" w:sz="0" w:space="0" w:color="auto"/>
        <w:right w:val="none" w:sz="0" w:space="0" w:color="auto"/>
      </w:divBdr>
    </w:div>
    <w:div w:id="602032127">
      <w:bodyDiv w:val="1"/>
      <w:marLeft w:val="0"/>
      <w:marRight w:val="0"/>
      <w:marTop w:val="0"/>
      <w:marBottom w:val="0"/>
      <w:divBdr>
        <w:top w:val="none" w:sz="0" w:space="0" w:color="auto"/>
        <w:left w:val="none" w:sz="0" w:space="0" w:color="auto"/>
        <w:bottom w:val="none" w:sz="0" w:space="0" w:color="auto"/>
        <w:right w:val="none" w:sz="0" w:space="0" w:color="auto"/>
      </w:divBdr>
    </w:div>
    <w:div w:id="602148797">
      <w:bodyDiv w:val="1"/>
      <w:marLeft w:val="0"/>
      <w:marRight w:val="0"/>
      <w:marTop w:val="0"/>
      <w:marBottom w:val="0"/>
      <w:divBdr>
        <w:top w:val="none" w:sz="0" w:space="0" w:color="auto"/>
        <w:left w:val="none" w:sz="0" w:space="0" w:color="auto"/>
        <w:bottom w:val="none" w:sz="0" w:space="0" w:color="auto"/>
        <w:right w:val="none" w:sz="0" w:space="0" w:color="auto"/>
      </w:divBdr>
    </w:div>
    <w:div w:id="602417534">
      <w:bodyDiv w:val="1"/>
      <w:marLeft w:val="0"/>
      <w:marRight w:val="0"/>
      <w:marTop w:val="0"/>
      <w:marBottom w:val="0"/>
      <w:divBdr>
        <w:top w:val="none" w:sz="0" w:space="0" w:color="auto"/>
        <w:left w:val="none" w:sz="0" w:space="0" w:color="auto"/>
        <w:bottom w:val="none" w:sz="0" w:space="0" w:color="auto"/>
        <w:right w:val="none" w:sz="0" w:space="0" w:color="auto"/>
      </w:divBdr>
    </w:div>
    <w:div w:id="602686805">
      <w:bodyDiv w:val="1"/>
      <w:marLeft w:val="0"/>
      <w:marRight w:val="0"/>
      <w:marTop w:val="0"/>
      <w:marBottom w:val="0"/>
      <w:divBdr>
        <w:top w:val="none" w:sz="0" w:space="0" w:color="auto"/>
        <w:left w:val="none" w:sz="0" w:space="0" w:color="auto"/>
        <w:bottom w:val="none" w:sz="0" w:space="0" w:color="auto"/>
        <w:right w:val="none" w:sz="0" w:space="0" w:color="auto"/>
      </w:divBdr>
    </w:div>
    <w:div w:id="602691334">
      <w:bodyDiv w:val="1"/>
      <w:marLeft w:val="0"/>
      <w:marRight w:val="0"/>
      <w:marTop w:val="0"/>
      <w:marBottom w:val="0"/>
      <w:divBdr>
        <w:top w:val="none" w:sz="0" w:space="0" w:color="auto"/>
        <w:left w:val="none" w:sz="0" w:space="0" w:color="auto"/>
        <w:bottom w:val="none" w:sz="0" w:space="0" w:color="auto"/>
        <w:right w:val="none" w:sz="0" w:space="0" w:color="auto"/>
      </w:divBdr>
    </w:div>
    <w:div w:id="602766153">
      <w:bodyDiv w:val="1"/>
      <w:marLeft w:val="0"/>
      <w:marRight w:val="0"/>
      <w:marTop w:val="0"/>
      <w:marBottom w:val="0"/>
      <w:divBdr>
        <w:top w:val="none" w:sz="0" w:space="0" w:color="auto"/>
        <w:left w:val="none" w:sz="0" w:space="0" w:color="auto"/>
        <w:bottom w:val="none" w:sz="0" w:space="0" w:color="auto"/>
        <w:right w:val="none" w:sz="0" w:space="0" w:color="auto"/>
      </w:divBdr>
    </w:div>
    <w:div w:id="602805699">
      <w:bodyDiv w:val="1"/>
      <w:marLeft w:val="0"/>
      <w:marRight w:val="0"/>
      <w:marTop w:val="0"/>
      <w:marBottom w:val="0"/>
      <w:divBdr>
        <w:top w:val="none" w:sz="0" w:space="0" w:color="auto"/>
        <w:left w:val="none" w:sz="0" w:space="0" w:color="auto"/>
        <w:bottom w:val="none" w:sz="0" w:space="0" w:color="auto"/>
        <w:right w:val="none" w:sz="0" w:space="0" w:color="auto"/>
      </w:divBdr>
    </w:div>
    <w:div w:id="602886448">
      <w:bodyDiv w:val="1"/>
      <w:marLeft w:val="0"/>
      <w:marRight w:val="0"/>
      <w:marTop w:val="0"/>
      <w:marBottom w:val="0"/>
      <w:divBdr>
        <w:top w:val="none" w:sz="0" w:space="0" w:color="auto"/>
        <w:left w:val="none" w:sz="0" w:space="0" w:color="auto"/>
        <w:bottom w:val="none" w:sz="0" w:space="0" w:color="auto"/>
        <w:right w:val="none" w:sz="0" w:space="0" w:color="auto"/>
      </w:divBdr>
    </w:div>
    <w:div w:id="602955184">
      <w:bodyDiv w:val="1"/>
      <w:marLeft w:val="0"/>
      <w:marRight w:val="0"/>
      <w:marTop w:val="0"/>
      <w:marBottom w:val="0"/>
      <w:divBdr>
        <w:top w:val="none" w:sz="0" w:space="0" w:color="auto"/>
        <w:left w:val="none" w:sz="0" w:space="0" w:color="auto"/>
        <w:bottom w:val="none" w:sz="0" w:space="0" w:color="auto"/>
        <w:right w:val="none" w:sz="0" w:space="0" w:color="auto"/>
      </w:divBdr>
    </w:div>
    <w:div w:id="602999416">
      <w:bodyDiv w:val="1"/>
      <w:marLeft w:val="0"/>
      <w:marRight w:val="0"/>
      <w:marTop w:val="0"/>
      <w:marBottom w:val="0"/>
      <w:divBdr>
        <w:top w:val="none" w:sz="0" w:space="0" w:color="auto"/>
        <w:left w:val="none" w:sz="0" w:space="0" w:color="auto"/>
        <w:bottom w:val="none" w:sz="0" w:space="0" w:color="auto"/>
        <w:right w:val="none" w:sz="0" w:space="0" w:color="auto"/>
      </w:divBdr>
    </w:div>
    <w:div w:id="603342118">
      <w:bodyDiv w:val="1"/>
      <w:marLeft w:val="0"/>
      <w:marRight w:val="0"/>
      <w:marTop w:val="0"/>
      <w:marBottom w:val="0"/>
      <w:divBdr>
        <w:top w:val="none" w:sz="0" w:space="0" w:color="auto"/>
        <w:left w:val="none" w:sz="0" w:space="0" w:color="auto"/>
        <w:bottom w:val="none" w:sz="0" w:space="0" w:color="auto"/>
        <w:right w:val="none" w:sz="0" w:space="0" w:color="auto"/>
      </w:divBdr>
    </w:div>
    <w:div w:id="603391483">
      <w:bodyDiv w:val="1"/>
      <w:marLeft w:val="0"/>
      <w:marRight w:val="0"/>
      <w:marTop w:val="0"/>
      <w:marBottom w:val="0"/>
      <w:divBdr>
        <w:top w:val="none" w:sz="0" w:space="0" w:color="auto"/>
        <w:left w:val="none" w:sz="0" w:space="0" w:color="auto"/>
        <w:bottom w:val="none" w:sz="0" w:space="0" w:color="auto"/>
        <w:right w:val="none" w:sz="0" w:space="0" w:color="auto"/>
      </w:divBdr>
    </w:div>
    <w:div w:id="603458024">
      <w:bodyDiv w:val="1"/>
      <w:marLeft w:val="0"/>
      <w:marRight w:val="0"/>
      <w:marTop w:val="0"/>
      <w:marBottom w:val="0"/>
      <w:divBdr>
        <w:top w:val="none" w:sz="0" w:space="0" w:color="auto"/>
        <w:left w:val="none" w:sz="0" w:space="0" w:color="auto"/>
        <w:bottom w:val="none" w:sz="0" w:space="0" w:color="auto"/>
        <w:right w:val="none" w:sz="0" w:space="0" w:color="auto"/>
      </w:divBdr>
    </w:div>
    <w:div w:id="603460382">
      <w:bodyDiv w:val="1"/>
      <w:marLeft w:val="0"/>
      <w:marRight w:val="0"/>
      <w:marTop w:val="0"/>
      <w:marBottom w:val="0"/>
      <w:divBdr>
        <w:top w:val="none" w:sz="0" w:space="0" w:color="auto"/>
        <w:left w:val="none" w:sz="0" w:space="0" w:color="auto"/>
        <w:bottom w:val="none" w:sz="0" w:space="0" w:color="auto"/>
        <w:right w:val="none" w:sz="0" w:space="0" w:color="auto"/>
      </w:divBdr>
    </w:div>
    <w:div w:id="603460730">
      <w:bodyDiv w:val="1"/>
      <w:marLeft w:val="0"/>
      <w:marRight w:val="0"/>
      <w:marTop w:val="0"/>
      <w:marBottom w:val="0"/>
      <w:divBdr>
        <w:top w:val="none" w:sz="0" w:space="0" w:color="auto"/>
        <w:left w:val="none" w:sz="0" w:space="0" w:color="auto"/>
        <w:bottom w:val="none" w:sz="0" w:space="0" w:color="auto"/>
        <w:right w:val="none" w:sz="0" w:space="0" w:color="auto"/>
      </w:divBdr>
    </w:div>
    <w:div w:id="603609725">
      <w:bodyDiv w:val="1"/>
      <w:marLeft w:val="0"/>
      <w:marRight w:val="0"/>
      <w:marTop w:val="0"/>
      <w:marBottom w:val="0"/>
      <w:divBdr>
        <w:top w:val="none" w:sz="0" w:space="0" w:color="auto"/>
        <w:left w:val="none" w:sz="0" w:space="0" w:color="auto"/>
        <w:bottom w:val="none" w:sz="0" w:space="0" w:color="auto"/>
        <w:right w:val="none" w:sz="0" w:space="0" w:color="auto"/>
      </w:divBdr>
    </w:div>
    <w:div w:id="603657832">
      <w:bodyDiv w:val="1"/>
      <w:marLeft w:val="0"/>
      <w:marRight w:val="0"/>
      <w:marTop w:val="0"/>
      <w:marBottom w:val="0"/>
      <w:divBdr>
        <w:top w:val="none" w:sz="0" w:space="0" w:color="auto"/>
        <w:left w:val="none" w:sz="0" w:space="0" w:color="auto"/>
        <w:bottom w:val="none" w:sz="0" w:space="0" w:color="auto"/>
        <w:right w:val="none" w:sz="0" w:space="0" w:color="auto"/>
      </w:divBdr>
    </w:div>
    <w:div w:id="603730333">
      <w:bodyDiv w:val="1"/>
      <w:marLeft w:val="0"/>
      <w:marRight w:val="0"/>
      <w:marTop w:val="0"/>
      <w:marBottom w:val="0"/>
      <w:divBdr>
        <w:top w:val="none" w:sz="0" w:space="0" w:color="auto"/>
        <w:left w:val="none" w:sz="0" w:space="0" w:color="auto"/>
        <w:bottom w:val="none" w:sz="0" w:space="0" w:color="auto"/>
        <w:right w:val="none" w:sz="0" w:space="0" w:color="auto"/>
      </w:divBdr>
    </w:div>
    <w:div w:id="603809655">
      <w:bodyDiv w:val="1"/>
      <w:marLeft w:val="0"/>
      <w:marRight w:val="0"/>
      <w:marTop w:val="0"/>
      <w:marBottom w:val="0"/>
      <w:divBdr>
        <w:top w:val="none" w:sz="0" w:space="0" w:color="auto"/>
        <w:left w:val="none" w:sz="0" w:space="0" w:color="auto"/>
        <w:bottom w:val="none" w:sz="0" w:space="0" w:color="auto"/>
        <w:right w:val="none" w:sz="0" w:space="0" w:color="auto"/>
      </w:divBdr>
    </w:div>
    <w:div w:id="603851606">
      <w:bodyDiv w:val="1"/>
      <w:marLeft w:val="0"/>
      <w:marRight w:val="0"/>
      <w:marTop w:val="0"/>
      <w:marBottom w:val="0"/>
      <w:divBdr>
        <w:top w:val="none" w:sz="0" w:space="0" w:color="auto"/>
        <w:left w:val="none" w:sz="0" w:space="0" w:color="auto"/>
        <w:bottom w:val="none" w:sz="0" w:space="0" w:color="auto"/>
        <w:right w:val="none" w:sz="0" w:space="0" w:color="auto"/>
      </w:divBdr>
    </w:div>
    <w:div w:id="603919734">
      <w:bodyDiv w:val="1"/>
      <w:marLeft w:val="0"/>
      <w:marRight w:val="0"/>
      <w:marTop w:val="0"/>
      <w:marBottom w:val="0"/>
      <w:divBdr>
        <w:top w:val="none" w:sz="0" w:space="0" w:color="auto"/>
        <w:left w:val="none" w:sz="0" w:space="0" w:color="auto"/>
        <w:bottom w:val="none" w:sz="0" w:space="0" w:color="auto"/>
        <w:right w:val="none" w:sz="0" w:space="0" w:color="auto"/>
      </w:divBdr>
    </w:div>
    <w:div w:id="603997794">
      <w:bodyDiv w:val="1"/>
      <w:marLeft w:val="0"/>
      <w:marRight w:val="0"/>
      <w:marTop w:val="0"/>
      <w:marBottom w:val="0"/>
      <w:divBdr>
        <w:top w:val="none" w:sz="0" w:space="0" w:color="auto"/>
        <w:left w:val="none" w:sz="0" w:space="0" w:color="auto"/>
        <w:bottom w:val="none" w:sz="0" w:space="0" w:color="auto"/>
        <w:right w:val="none" w:sz="0" w:space="0" w:color="auto"/>
      </w:divBdr>
    </w:div>
    <w:div w:id="604121090">
      <w:bodyDiv w:val="1"/>
      <w:marLeft w:val="0"/>
      <w:marRight w:val="0"/>
      <w:marTop w:val="0"/>
      <w:marBottom w:val="0"/>
      <w:divBdr>
        <w:top w:val="none" w:sz="0" w:space="0" w:color="auto"/>
        <w:left w:val="none" w:sz="0" w:space="0" w:color="auto"/>
        <w:bottom w:val="none" w:sz="0" w:space="0" w:color="auto"/>
        <w:right w:val="none" w:sz="0" w:space="0" w:color="auto"/>
      </w:divBdr>
    </w:div>
    <w:div w:id="604194752">
      <w:bodyDiv w:val="1"/>
      <w:marLeft w:val="0"/>
      <w:marRight w:val="0"/>
      <w:marTop w:val="0"/>
      <w:marBottom w:val="0"/>
      <w:divBdr>
        <w:top w:val="none" w:sz="0" w:space="0" w:color="auto"/>
        <w:left w:val="none" w:sz="0" w:space="0" w:color="auto"/>
        <w:bottom w:val="none" w:sz="0" w:space="0" w:color="auto"/>
        <w:right w:val="none" w:sz="0" w:space="0" w:color="auto"/>
      </w:divBdr>
    </w:div>
    <w:div w:id="604309647">
      <w:bodyDiv w:val="1"/>
      <w:marLeft w:val="0"/>
      <w:marRight w:val="0"/>
      <w:marTop w:val="0"/>
      <w:marBottom w:val="0"/>
      <w:divBdr>
        <w:top w:val="none" w:sz="0" w:space="0" w:color="auto"/>
        <w:left w:val="none" w:sz="0" w:space="0" w:color="auto"/>
        <w:bottom w:val="none" w:sz="0" w:space="0" w:color="auto"/>
        <w:right w:val="none" w:sz="0" w:space="0" w:color="auto"/>
      </w:divBdr>
    </w:div>
    <w:div w:id="604313850">
      <w:bodyDiv w:val="1"/>
      <w:marLeft w:val="0"/>
      <w:marRight w:val="0"/>
      <w:marTop w:val="0"/>
      <w:marBottom w:val="0"/>
      <w:divBdr>
        <w:top w:val="none" w:sz="0" w:space="0" w:color="auto"/>
        <w:left w:val="none" w:sz="0" w:space="0" w:color="auto"/>
        <w:bottom w:val="none" w:sz="0" w:space="0" w:color="auto"/>
        <w:right w:val="none" w:sz="0" w:space="0" w:color="auto"/>
      </w:divBdr>
    </w:div>
    <w:div w:id="604459130">
      <w:bodyDiv w:val="1"/>
      <w:marLeft w:val="0"/>
      <w:marRight w:val="0"/>
      <w:marTop w:val="0"/>
      <w:marBottom w:val="0"/>
      <w:divBdr>
        <w:top w:val="none" w:sz="0" w:space="0" w:color="auto"/>
        <w:left w:val="none" w:sz="0" w:space="0" w:color="auto"/>
        <w:bottom w:val="none" w:sz="0" w:space="0" w:color="auto"/>
        <w:right w:val="none" w:sz="0" w:space="0" w:color="auto"/>
      </w:divBdr>
    </w:div>
    <w:div w:id="604536121">
      <w:bodyDiv w:val="1"/>
      <w:marLeft w:val="0"/>
      <w:marRight w:val="0"/>
      <w:marTop w:val="0"/>
      <w:marBottom w:val="0"/>
      <w:divBdr>
        <w:top w:val="none" w:sz="0" w:space="0" w:color="auto"/>
        <w:left w:val="none" w:sz="0" w:space="0" w:color="auto"/>
        <w:bottom w:val="none" w:sz="0" w:space="0" w:color="auto"/>
        <w:right w:val="none" w:sz="0" w:space="0" w:color="auto"/>
      </w:divBdr>
    </w:div>
    <w:div w:id="604583198">
      <w:bodyDiv w:val="1"/>
      <w:marLeft w:val="0"/>
      <w:marRight w:val="0"/>
      <w:marTop w:val="0"/>
      <w:marBottom w:val="0"/>
      <w:divBdr>
        <w:top w:val="none" w:sz="0" w:space="0" w:color="auto"/>
        <w:left w:val="none" w:sz="0" w:space="0" w:color="auto"/>
        <w:bottom w:val="none" w:sz="0" w:space="0" w:color="auto"/>
        <w:right w:val="none" w:sz="0" w:space="0" w:color="auto"/>
      </w:divBdr>
    </w:div>
    <w:div w:id="604729701">
      <w:bodyDiv w:val="1"/>
      <w:marLeft w:val="0"/>
      <w:marRight w:val="0"/>
      <w:marTop w:val="0"/>
      <w:marBottom w:val="0"/>
      <w:divBdr>
        <w:top w:val="none" w:sz="0" w:space="0" w:color="auto"/>
        <w:left w:val="none" w:sz="0" w:space="0" w:color="auto"/>
        <w:bottom w:val="none" w:sz="0" w:space="0" w:color="auto"/>
        <w:right w:val="none" w:sz="0" w:space="0" w:color="auto"/>
      </w:divBdr>
    </w:div>
    <w:div w:id="604772845">
      <w:bodyDiv w:val="1"/>
      <w:marLeft w:val="0"/>
      <w:marRight w:val="0"/>
      <w:marTop w:val="0"/>
      <w:marBottom w:val="0"/>
      <w:divBdr>
        <w:top w:val="none" w:sz="0" w:space="0" w:color="auto"/>
        <w:left w:val="none" w:sz="0" w:space="0" w:color="auto"/>
        <w:bottom w:val="none" w:sz="0" w:space="0" w:color="auto"/>
        <w:right w:val="none" w:sz="0" w:space="0" w:color="auto"/>
      </w:divBdr>
    </w:div>
    <w:div w:id="604775228">
      <w:bodyDiv w:val="1"/>
      <w:marLeft w:val="0"/>
      <w:marRight w:val="0"/>
      <w:marTop w:val="0"/>
      <w:marBottom w:val="0"/>
      <w:divBdr>
        <w:top w:val="none" w:sz="0" w:space="0" w:color="auto"/>
        <w:left w:val="none" w:sz="0" w:space="0" w:color="auto"/>
        <w:bottom w:val="none" w:sz="0" w:space="0" w:color="auto"/>
        <w:right w:val="none" w:sz="0" w:space="0" w:color="auto"/>
      </w:divBdr>
    </w:div>
    <w:div w:id="604851347">
      <w:bodyDiv w:val="1"/>
      <w:marLeft w:val="0"/>
      <w:marRight w:val="0"/>
      <w:marTop w:val="0"/>
      <w:marBottom w:val="0"/>
      <w:divBdr>
        <w:top w:val="none" w:sz="0" w:space="0" w:color="auto"/>
        <w:left w:val="none" w:sz="0" w:space="0" w:color="auto"/>
        <w:bottom w:val="none" w:sz="0" w:space="0" w:color="auto"/>
        <w:right w:val="none" w:sz="0" w:space="0" w:color="auto"/>
      </w:divBdr>
    </w:div>
    <w:div w:id="604923807">
      <w:bodyDiv w:val="1"/>
      <w:marLeft w:val="0"/>
      <w:marRight w:val="0"/>
      <w:marTop w:val="0"/>
      <w:marBottom w:val="0"/>
      <w:divBdr>
        <w:top w:val="none" w:sz="0" w:space="0" w:color="auto"/>
        <w:left w:val="none" w:sz="0" w:space="0" w:color="auto"/>
        <w:bottom w:val="none" w:sz="0" w:space="0" w:color="auto"/>
        <w:right w:val="none" w:sz="0" w:space="0" w:color="auto"/>
      </w:divBdr>
    </w:div>
    <w:div w:id="604969776">
      <w:bodyDiv w:val="1"/>
      <w:marLeft w:val="0"/>
      <w:marRight w:val="0"/>
      <w:marTop w:val="0"/>
      <w:marBottom w:val="0"/>
      <w:divBdr>
        <w:top w:val="none" w:sz="0" w:space="0" w:color="auto"/>
        <w:left w:val="none" w:sz="0" w:space="0" w:color="auto"/>
        <w:bottom w:val="none" w:sz="0" w:space="0" w:color="auto"/>
        <w:right w:val="none" w:sz="0" w:space="0" w:color="auto"/>
      </w:divBdr>
    </w:div>
    <w:div w:id="604994655">
      <w:bodyDiv w:val="1"/>
      <w:marLeft w:val="0"/>
      <w:marRight w:val="0"/>
      <w:marTop w:val="0"/>
      <w:marBottom w:val="0"/>
      <w:divBdr>
        <w:top w:val="none" w:sz="0" w:space="0" w:color="auto"/>
        <w:left w:val="none" w:sz="0" w:space="0" w:color="auto"/>
        <w:bottom w:val="none" w:sz="0" w:space="0" w:color="auto"/>
        <w:right w:val="none" w:sz="0" w:space="0" w:color="auto"/>
      </w:divBdr>
    </w:div>
    <w:div w:id="605046167">
      <w:bodyDiv w:val="1"/>
      <w:marLeft w:val="0"/>
      <w:marRight w:val="0"/>
      <w:marTop w:val="0"/>
      <w:marBottom w:val="0"/>
      <w:divBdr>
        <w:top w:val="none" w:sz="0" w:space="0" w:color="auto"/>
        <w:left w:val="none" w:sz="0" w:space="0" w:color="auto"/>
        <w:bottom w:val="none" w:sz="0" w:space="0" w:color="auto"/>
        <w:right w:val="none" w:sz="0" w:space="0" w:color="auto"/>
      </w:divBdr>
    </w:div>
    <w:div w:id="605113871">
      <w:bodyDiv w:val="1"/>
      <w:marLeft w:val="0"/>
      <w:marRight w:val="0"/>
      <w:marTop w:val="0"/>
      <w:marBottom w:val="0"/>
      <w:divBdr>
        <w:top w:val="none" w:sz="0" w:space="0" w:color="auto"/>
        <w:left w:val="none" w:sz="0" w:space="0" w:color="auto"/>
        <w:bottom w:val="none" w:sz="0" w:space="0" w:color="auto"/>
        <w:right w:val="none" w:sz="0" w:space="0" w:color="auto"/>
      </w:divBdr>
    </w:div>
    <w:div w:id="605120318">
      <w:bodyDiv w:val="1"/>
      <w:marLeft w:val="0"/>
      <w:marRight w:val="0"/>
      <w:marTop w:val="0"/>
      <w:marBottom w:val="0"/>
      <w:divBdr>
        <w:top w:val="none" w:sz="0" w:space="0" w:color="auto"/>
        <w:left w:val="none" w:sz="0" w:space="0" w:color="auto"/>
        <w:bottom w:val="none" w:sz="0" w:space="0" w:color="auto"/>
        <w:right w:val="none" w:sz="0" w:space="0" w:color="auto"/>
      </w:divBdr>
    </w:div>
    <w:div w:id="605233774">
      <w:bodyDiv w:val="1"/>
      <w:marLeft w:val="0"/>
      <w:marRight w:val="0"/>
      <w:marTop w:val="0"/>
      <w:marBottom w:val="0"/>
      <w:divBdr>
        <w:top w:val="none" w:sz="0" w:space="0" w:color="auto"/>
        <w:left w:val="none" w:sz="0" w:space="0" w:color="auto"/>
        <w:bottom w:val="none" w:sz="0" w:space="0" w:color="auto"/>
        <w:right w:val="none" w:sz="0" w:space="0" w:color="auto"/>
      </w:divBdr>
    </w:div>
    <w:div w:id="605306286">
      <w:bodyDiv w:val="1"/>
      <w:marLeft w:val="0"/>
      <w:marRight w:val="0"/>
      <w:marTop w:val="0"/>
      <w:marBottom w:val="0"/>
      <w:divBdr>
        <w:top w:val="none" w:sz="0" w:space="0" w:color="auto"/>
        <w:left w:val="none" w:sz="0" w:space="0" w:color="auto"/>
        <w:bottom w:val="none" w:sz="0" w:space="0" w:color="auto"/>
        <w:right w:val="none" w:sz="0" w:space="0" w:color="auto"/>
      </w:divBdr>
    </w:div>
    <w:div w:id="605309879">
      <w:bodyDiv w:val="1"/>
      <w:marLeft w:val="0"/>
      <w:marRight w:val="0"/>
      <w:marTop w:val="0"/>
      <w:marBottom w:val="0"/>
      <w:divBdr>
        <w:top w:val="none" w:sz="0" w:space="0" w:color="auto"/>
        <w:left w:val="none" w:sz="0" w:space="0" w:color="auto"/>
        <w:bottom w:val="none" w:sz="0" w:space="0" w:color="auto"/>
        <w:right w:val="none" w:sz="0" w:space="0" w:color="auto"/>
      </w:divBdr>
    </w:div>
    <w:div w:id="605428912">
      <w:bodyDiv w:val="1"/>
      <w:marLeft w:val="0"/>
      <w:marRight w:val="0"/>
      <w:marTop w:val="0"/>
      <w:marBottom w:val="0"/>
      <w:divBdr>
        <w:top w:val="none" w:sz="0" w:space="0" w:color="auto"/>
        <w:left w:val="none" w:sz="0" w:space="0" w:color="auto"/>
        <w:bottom w:val="none" w:sz="0" w:space="0" w:color="auto"/>
        <w:right w:val="none" w:sz="0" w:space="0" w:color="auto"/>
      </w:divBdr>
    </w:div>
    <w:div w:id="605507769">
      <w:bodyDiv w:val="1"/>
      <w:marLeft w:val="0"/>
      <w:marRight w:val="0"/>
      <w:marTop w:val="0"/>
      <w:marBottom w:val="0"/>
      <w:divBdr>
        <w:top w:val="none" w:sz="0" w:space="0" w:color="auto"/>
        <w:left w:val="none" w:sz="0" w:space="0" w:color="auto"/>
        <w:bottom w:val="none" w:sz="0" w:space="0" w:color="auto"/>
        <w:right w:val="none" w:sz="0" w:space="0" w:color="auto"/>
      </w:divBdr>
    </w:div>
    <w:div w:id="605649351">
      <w:bodyDiv w:val="1"/>
      <w:marLeft w:val="0"/>
      <w:marRight w:val="0"/>
      <w:marTop w:val="0"/>
      <w:marBottom w:val="0"/>
      <w:divBdr>
        <w:top w:val="none" w:sz="0" w:space="0" w:color="auto"/>
        <w:left w:val="none" w:sz="0" w:space="0" w:color="auto"/>
        <w:bottom w:val="none" w:sz="0" w:space="0" w:color="auto"/>
        <w:right w:val="none" w:sz="0" w:space="0" w:color="auto"/>
      </w:divBdr>
    </w:div>
    <w:div w:id="605696574">
      <w:bodyDiv w:val="1"/>
      <w:marLeft w:val="0"/>
      <w:marRight w:val="0"/>
      <w:marTop w:val="0"/>
      <w:marBottom w:val="0"/>
      <w:divBdr>
        <w:top w:val="none" w:sz="0" w:space="0" w:color="auto"/>
        <w:left w:val="none" w:sz="0" w:space="0" w:color="auto"/>
        <w:bottom w:val="none" w:sz="0" w:space="0" w:color="auto"/>
        <w:right w:val="none" w:sz="0" w:space="0" w:color="auto"/>
      </w:divBdr>
    </w:div>
    <w:div w:id="605843631">
      <w:bodyDiv w:val="1"/>
      <w:marLeft w:val="0"/>
      <w:marRight w:val="0"/>
      <w:marTop w:val="0"/>
      <w:marBottom w:val="0"/>
      <w:divBdr>
        <w:top w:val="none" w:sz="0" w:space="0" w:color="auto"/>
        <w:left w:val="none" w:sz="0" w:space="0" w:color="auto"/>
        <w:bottom w:val="none" w:sz="0" w:space="0" w:color="auto"/>
        <w:right w:val="none" w:sz="0" w:space="0" w:color="auto"/>
      </w:divBdr>
    </w:div>
    <w:div w:id="605845118">
      <w:bodyDiv w:val="1"/>
      <w:marLeft w:val="0"/>
      <w:marRight w:val="0"/>
      <w:marTop w:val="0"/>
      <w:marBottom w:val="0"/>
      <w:divBdr>
        <w:top w:val="none" w:sz="0" w:space="0" w:color="auto"/>
        <w:left w:val="none" w:sz="0" w:space="0" w:color="auto"/>
        <w:bottom w:val="none" w:sz="0" w:space="0" w:color="auto"/>
        <w:right w:val="none" w:sz="0" w:space="0" w:color="auto"/>
      </w:divBdr>
    </w:div>
    <w:div w:id="605888510">
      <w:bodyDiv w:val="1"/>
      <w:marLeft w:val="0"/>
      <w:marRight w:val="0"/>
      <w:marTop w:val="0"/>
      <w:marBottom w:val="0"/>
      <w:divBdr>
        <w:top w:val="none" w:sz="0" w:space="0" w:color="auto"/>
        <w:left w:val="none" w:sz="0" w:space="0" w:color="auto"/>
        <w:bottom w:val="none" w:sz="0" w:space="0" w:color="auto"/>
        <w:right w:val="none" w:sz="0" w:space="0" w:color="auto"/>
      </w:divBdr>
    </w:div>
    <w:div w:id="605892605">
      <w:bodyDiv w:val="1"/>
      <w:marLeft w:val="0"/>
      <w:marRight w:val="0"/>
      <w:marTop w:val="0"/>
      <w:marBottom w:val="0"/>
      <w:divBdr>
        <w:top w:val="none" w:sz="0" w:space="0" w:color="auto"/>
        <w:left w:val="none" w:sz="0" w:space="0" w:color="auto"/>
        <w:bottom w:val="none" w:sz="0" w:space="0" w:color="auto"/>
        <w:right w:val="none" w:sz="0" w:space="0" w:color="auto"/>
      </w:divBdr>
    </w:div>
    <w:div w:id="605963767">
      <w:bodyDiv w:val="1"/>
      <w:marLeft w:val="0"/>
      <w:marRight w:val="0"/>
      <w:marTop w:val="0"/>
      <w:marBottom w:val="0"/>
      <w:divBdr>
        <w:top w:val="none" w:sz="0" w:space="0" w:color="auto"/>
        <w:left w:val="none" w:sz="0" w:space="0" w:color="auto"/>
        <w:bottom w:val="none" w:sz="0" w:space="0" w:color="auto"/>
        <w:right w:val="none" w:sz="0" w:space="0" w:color="auto"/>
      </w:divBdr>
    </w:div>
    <w:div w:id="606085927">
      <w:bodyDiv w:val="1"/>
      <w:marLeft w:val="0"/>
      <w:marRight w:val="0"/>
      <w:marTop w:val="0"/>
      <w:marBottom w:val="0"/>
      <w:divBdr>
        <w:top w:val="none" w:sz="0" w:space="0" w:color="auto"/>
        <w:left w:val="none" w:sz="0" w:space="0" w:color="auto"/>
        <w:bottom w:val="none" w:sz="0" w:space="0" w:color="auto"/>
        <w:right w:val="none" w:sz="0" w:space="0" w:color="auto"/>
      </w:divBdr>
    </w:div>
    <w:div w:id="606158424">
      <w:bodyDiv w:val="1"/>
      <w:marLeft w:val="0"/>
      <w:marRight w:val="0"/>
      <w:marTop w:val="0"/>
      <w:marBottom w:val="0"/>
      <w:divBdr>
        <w:top w:val="none" w:sz="0" w:space="0" w:color="auto"/>
        <w:left w:val="none" w:sz="0" w:space="0" w:color="auto"/>
        <w:bottom w:val="none" w:sz="0" w:space="0" w:color="auto"/>
        <w:right w:val="none" w:sz="0" w:space="0" w:color="auto"/>
      </w:divBdr>
    </w:div>
    <w:div w:id="606235924">
      <w:bodyDiv w:val="1"/>
      <w:marLeft w:val="0"/>
      <w:marRight w:val="0"/>
      <w:marTop w:val="0"/>
      <w:marBottom w:val="0"/>
      <w:divBdr>
        <w:top w:val="none" w:sz="0" w:space="0" w:color="auto"/>
        <w:left w:val="none" w:sz="0" w:space="0" w:color="auto"/>
        <w:bottom w:val="none" w:sz="0" w:space="0" w:color="auto"/>
        <w:right w:val="none" w:sz="0" w:space="0" w:color="auto"/>
      </w:divBdr>
    </w:div>
    <w:div w:id="606279627">
      <w:bodyDiv w:val="1"/>
      <w:marLeft w:val="0"/>
      <w:marRight w:val="0"/>
      <w:marTop w:val="0"/>
      <w:marBottom w:val="0"/>
      <w:divBdr>
        <w:top w:val="none" w:sz="0" w:space="0" w:color="auto"/>
        <w:left w:val="none" w:sz="0" w:space="0" w:color="auto"/>
        <w:bottom w:val="none" w:sz="0" w:space="0" w:color="auto"/>
        <w:right w:val="none" w:sz="0" w:space="0" w:color="auto"/>
      </w:divBdr>
    </w:div>
    <w:div w:id="606305600">
      <w:bodyDiv w:val="1"/>
      <w:marLeft w:val="0"/>
      <w:marRight w:val="0"/>
      <w:marTop w:val="0"/>
      <w:marBottom w:val="0"/>
      <w:divBdr>
        <w:top w:val="none" w:sz="0" w:space="0" w:color="auto"/>
        <w:left w:val="none" w:sz="0" w:space="0" w:color="auto"/>
        <w:bottom w:val="none" w:sz="0" w:space="0" w:color="auto"/>
        <w:right w:val="none" w:sz="0" w:space="0" w:color="auto"/>
      </w:divBdr>
    </w:div>
    <w:div w:id="606431701">
      <w:bodyDiv w:val="1"/>
      <w:marLeft w:val="0"/>
      <w:marRight w:val="0"/>
      <w:marTop w:val="0"/>
      <w:marBottom w:val="0"/>
      <w:divBdr>
        <w:top w:val="none" w:sz="0" w:space="0" w:color="auto"/>
        <w:left w:val="none" w:sz="0" w:space="0" w:color="auto"/>
        <w:bottom w:val="none" w:sz="0" w:space="0" w:color="auto"/>
        <w:right w:val="none" w:sz="0" w:space="0" w:color="auto"/>
      </w:divBdr>
    </w:div>
    <w:div w:id="606472891">
      <w:bodyDiv w:val="1"/>
      <w:marLeft w:val="0"/>
      <w:marRight w:val="0"/>
      <w:marTop w:val="0"/>
      <w:marBottom w:val="0"/>
      <w:divBdr>
        <w:top w:val="none" w:sz="0" w:space="0" w:color="auto"/>
        <w:left w:val="none" w:sz="0" w:space="0" w:color="auto"/>
        <w:bottom w:val="none" w:sz="0" w:space="0" w:color="auto"/>
        <w:right w:val="none" w:sz="0" w:space="0" w:color="auto"/>
      </w:divBdr>
    </w:div>
    <w:div w:id="606542931">
      <w:bodyDiv w:val="1"/>
      <w:marLeft w:val="0"/>
      <w:marRight w:val="0"/>
      <w:marTop w:val="0"/>
      <w:marBottom w:val="0"/>
      <w:divBdr>
        <w:top w:val="none" w:sz="0" w:space="0" w:color="auto"/>
        <w:left w:val="none" w:sz="0" w:space="0" w:color="auto"/>
        <w:bottom w:val="none" w:sz="0" w:space="0" w:color="auto"/>
        <w:right w:val="none" w:sz="0" w:space="0" w:color="auto"/>
      </w:divBdr>
    </w:div>
    <w:div w:id="606543979">
      <w:bodyDiv w:val="1"/>
      <w:marLeft w:val="0"/>
      <w:marRight w:val="0"/>
      <w:marTop w:val="0"/>
      <w:marBottom w:val="0"/>
      <w:divBdr>
        <w:top w:val="none" w:sz="0" w:space="0" w:color="auto"/>
        <w:left w:val="none" w:sz="0" w:space="0" w:color="auto"/>
        <w:bottom w:val="none" w:sz="0" w:space="0" w:color="auto"/>
        <w:right w:val="none" w:sz="0" w:space="0" w:color="auto"/>
      </w:divBdr>
    </w:div>
    <w:div w:id="606547232">
      <w:bodyDiv w:val="1"/>
      <w:marLeft w:val="0"/>
      <w:marRight w:val="0"/>
      <w:marTop w:val="0"/>
      <w:marBottom w:val="0"/>
      <w:divBdr>
        <w:top w:val="none" w:sz="0" w:space="0" w:color="auto"/>
        <w:left w:val="none" w:sz="0" w:space="0" w:color="auto"/>
        <w:bottom w:val="none" w:sz="0" w:space="0" w:color="auto"/>
        <w:right w:val="none" w:sz="0" w:space="0" w:color="auto"/>
      </w:divBdr>
    </w:div>
    <w:div w:id="606624969">
      <w:bodyDiv w:val="1"/>
      <w:marLeft w:val="0"/>
      <w:marRight w:val="0"/>
      <w:marTop w:val="0"/>
      <w:marBottom w:val="0"/>
      <w:divBdr>
        <w:top w:val="none" w:sz="0" w:space="0" w:color="auto"/>
        <w:left w:val="none" w:sz="0" w:space="0" w:color="auto"/>
        <w:bottom w:val="none" w:sz="0" w:space="0" w:color="auto"/>
        <w:right w:val="none" w:sz="0" w:space="0" w:color="auto"/>
      </w:divBdr>
    </w:div>
    <w:div w:id="606739870">
      <w:bodyDiv w:val="1"/>
      <w:marLeft w:val="0"/>
      <w:marRight w:val="0"/>
      <w:marTop w:val="0"/>
      <w:marBottom w:val="0"/>
      <w:divBdr>
        <w:top w:val="none" w:sz="0" w:space="0" w:color="auto"/>
        <w:left w:val="none" w:sz="0" w:space="0" w:color="auto"/>
        <w:bottom w:val="none" w:sz="0" w:space="0" w:color="auto"/>
        <w:right w:val="none" w:sz="0" w:space="0" w:color="auto"/>
      </w:divBdr>
    </w:div>
    <w:div w:id="606929661">
      <w:bodyDiv w:val="1"/>
      <w:marLeft w:val="0"/>
      <w:marRight w:val="0"/>
      <w:marTop w:val="0"/>
      <w:marBottom w:val="0"/>
      <w:divBdr>
        <w:top w:val="none" w:sz="0" w:space="0" w:color="auto"/>
        <w:left w:val="none" w:sz="0" w:space="0" w:color="auto"/>
        <w:bottom w:val="none" w:sz="0" w:space="0" w:color="auto"/>
        <w:right w:val="none" w:sz="0" w:space="0" w:color="auto"/>
      </w:divBdr>
    </w:div>
    <w:div w:id="606935923">
      <w:bodyDiv w:val="1"/>
      <w:marLeft w:val="0"/>
      <w:marRight w:val="0"/>
      <w:marTop w:val="0"/>
      <w:marBottom w:val="0"/>
      <w:divBdr>
        <w:top w:val="none" w:sz="0" w:space="0" w:color="auto"/>
        <w:left w:val="none" w:sz="0" w:space="0" w:color="auto"/>
        <w:bottom w:val="none" w:sz="0" w:space="0" w:color="auto"/>
        <w:right w:val="none" w:sz="0" w:space="0" w:color="auto"/>
      </w:divBdr>
    </w:div>
    <w:div w:id="607084885">
      <w:bodyDiv w:val="1"/>
      <w:marLeft w:val="0"/>
      <w:marRight w:val="0"/>
      <w:marTop w:val="0"/>
      <w:marBottom w:val="0"/>
      <w:divBdr>
        <w:top w:val="none" w:sz="0" w:space="0" w:color="auto"/>
        <w:left w:val="none" w:sz="0" w:space="0" w:color="auto"/>
        <w:bottom w:val="none" w:sz="0" w:space="0" w:color="auto"/>
        <w:right w:val="none" w:sz="0" w:space="0" w:color="auto"/>
      </w:divBdr>
    </w:div>
    <w:div w:id="607271911">
      <w:bodyDiv w:val="1"/>
      <w:marLeft w:val="0"/>
      <w:marRight w:val="0"/>
      <w:marTop w:val="0"/>
      <w:marBottom w:val="0"/>
      <w:divBdr>
        <w:top w:val="none" w:sz="0" w:space="0" w:color="auto"/>
        <w:left w:val="none" w:sz="0" w:space="0" w:color="auto"/>
        <w:bottom w:val="none" w:sz="0" w:space="0" w:color="auto"/>
        <w:right w:val="none" w:sz="0" w:space="0" w:color="auto"/>
      </w:divBdr>
    </w:div>
    <w:div w:id="607278613">
      <w:bodyDiv w:val="1"/>
      <w:marLeft w:val="0"/>
      <w:marRight w:val="0"/>
      <w:marTop w:val="0"/>
      <w:marBottom w:val="0"/>
      <w:divBdr>
        <w:top w:val="none" w:sz="0" w:space="0" w:color="auto"/>
        <w:left w:val="none" w:sz="0" w:space="0" w:color="auto"/>
        <w:bottom w:val="none" w:sz="0" w:space="0" w:color="auto"/>
        <w:right w:val="none" w:sz="0" w:space="0" w:color="auto"/>
      </w:divBdr>
    </w:div>
    <w:div w:id="607470295">
      <w:bodyDiv w:val="1"/>
      <w:marLeft w:val="0"/>
      <w:marRight w:val="0"/>
      <w:marTop w:val="0"/>
      <w:marBottom w:val="0"/>
      <w:divBdr>
        <w:top w:val="none" w:sz="0" w:space="0" w:color="auto"/>
        <w:left w:val="none" w:sz="0" w:space="0" w:color="auto"/>
        <w:bottom w:val="none" w:sz="0" w:space="0" w:color="auto"/>
        <w:right w:val="none" w:sz="0" w:space="0" w:color="auto"/>
      </w:divBdr>
    </w:div>
    <w:div w:id="607471738">
      <w:bodyDiv w:val="1"/>
      <w:marLeft w:val="0"/>
      <w:marRight w:val="0"/>
      <w:marTop w:val="0"/>
      <w:marBottom w:val="0"/>
      <w:divBdr>
        <w:top w:val="none" w:sz="0" w:space="0" w:color="auto"/>
        <w:left w:val="none" w:sz="0" w:space="0" w:color="auto"/>
        <w:bottom w:val="none" w:sz="0" w:space="0" w:color="auto"/>
        <w:right w:val="none" w:sz="0" w:space="0" w:color="auto"/>
      </w:divBdr>
    </w:div>
    <w:div w:id="607544059">
      <w:bodyDiv w:val="1"/>
      <w:marLeft w:val="0"/>
      <w:marRight w:val="0"/>
      <w:marTop w:val="0"/>
      <w:marBottom w:val="0"/>
      <w:divBdr>
        <w:top w:val="none" w:sz="0" w:space="0" w:color="auto"/>
        <w:left w:val="none" w:sz="0" w:space="0" w:color="auto"/>
        <w:bottom w:val="none" w:sz="0" w:space="0" w:color="auto"/>
        <w:right w:val="none" w:sz="0" w:space="0" w:color="auto"/>
      </w:divBdr>
    </w:div>
    <w:div w:id="607658926">
      <w:bodyDiv w:val="1"/>
      <w:marLeft w:val="0"/>
      <w:marRight w:val="0"/>
      <w:marTop w:val="0"/>
      <w:marBottom w:val="0"/>
      <w:divBdr>
        <w:top w:val="none" w:sz="0" w:space="0" w:color="auto"/>
        <w:left w:val="none" w:sz="0" w:space="0" w:color="auto"/>
        <w:bottom w:val="none" w:sz="0" w:space="0" w:color="auto"/>
        <w:right w:val="none" w:sz="0" w:space="0" w:color="auto"/>
      </w:divBdr>
    </w:div>
    <w:div w:id="607735792">
      <w:bodyDiv w:val="1"/>
      <w:marLeft w:val="0"/>
      <w:marRight w:val="0"/>
      <w:marTop w:val="0"/>
      <w:marBottom w:val="0"/>
      <w:divBdr>
        <w:top w:val="none" w:sz="0" w:space="0" w:color="auto"/>
        <w:left w:val="none" w:sz="0" w:space="0" w:color="auto"/>
        <w:bottom w:val="none" w:sz="0" w:space="0" w:color="auto"/>
        <w:right w:val="none" w:sz="0" w:space="0" w:color="auto"/>
      </w:divBdr>
    </w:div>
    <w:div w:id="607740839">
      <w:bodyDiv w:val="1"/>
      <w:marLeft w:val="0"/>
      <w:marRight w:val="0"/>
      <w:marTop w:val="0"/>
      <w:marBottom w:val="0"/>
      <w:divBdr>
        <w:top w:val="none" w:sz="0" w:space="0" w:color="auto"/>
        <w:left w:val="none" w:sz="0" w:space="0" w:color="auto"/>
        <w:bottom w:val="none" w:sz="0" w:space="0" w:color="auto"/>
        <w:right w:val="none" w:sz="0" w:space="0" w:color="auto"/>
      </w:divBdr>
    </w:div>
    <w:div w:id="607741642">
      <w:bodyDiv w:val="1"/>
      <w:marLeft w:val="0"/>
      <w:marRight w:val="0"/>
      <w:marTop w:val="0"/>
      <w:marBottom w:val="0"/>
      <w:divBdr>
        <w:top w:val="none" w:sz="0" w:space="0" w:color="auto"/>
        <w:left w:val="none" w:sz="0" w:space="0" w:color="auto"/>
        <w:bottom w:val="none" w:sz="0" w:space="0" w:color="auto"/>
        <w:right w:val="none" w:sz="0" w:space="0" w:color="auto"/>
      </w:divBdr>
    </w:div>
    <w:div w:id="607858347">
      <w:bodyDiv w:val="1"/>
      <w:marLeft w:val="0"/>
      <w:marRight w:val="0"/>
      <w:marTop w:val="0"/>
      <w:marBottom w:val="0"/>
      <w:divBdr>
        <w:top w:val="none" w:sz="0" w:space="0" w:color="auto"/>
        <w:left w:val="none" w:sz="0" w:space="0" w:color="auto"/>
        <w:bottom w:val="none" w:sz="0" w:space="0" w:color="auto"/>
        <w:right w:val="none" w:sz="0" w:space="0" w:color="auto"/>
      </w:divBdr>
    </w:div>
    <w:div w:id="607928508">
      <w:bodyDiv w:val="1"/>
      <w:marLeft w:val="0"/>
      <w:marRight w:val="0"/>
      <w:marTop w:val="0"/>
      <w:marBottom w:val="0"/>
      <w:divBdr>
        <w:top w:val="none" w:sz="0" w:space="0" w:color="auto"/>
        <w:left w:val="none" w:sz="0" w:space="0" w:color="auto"/>
        <w:bottom w:val="none" w:sz="0" w:space="0" w:color="auto"/>
        <w:right w:val="none" w:sz="0" w:space="0" w:color="auto"/>
      </w:divBdr>
    </w:div>
    <w:div w:id="607929332">
      <w:bodyDiv w:val="1"/>
      <w:marLeft w:val="0"/>
      <w:marRight w:val="0"/>
      <w:marTop w:val="0"/>
      <w:marBottom w:val="0"/>
      <w:divBdr>
        <w:top w:val="none" w:sz="0" w:space="0" w:color="auto"/>
        <w:left w:val="none" w:sz="0" w:space="0" w:color="auto"/>
        <w:bottom w:val="none" w:sz="0" w:space="0" w:color="auto"/>
        <w:right w:val="none" w:sz="0" w:space="0" w:color="auto"/>
      </w:divBdr>
    </w:div>
    <w:div w:id="607929518">
      <w:bodyDiv w:val="1"/>
      <w:marLeft w:val="0"/>
      <w:marRight w:val="0"/>
      <w:marTop w:val="0"/>
      <w:marBottom w:val="0"/>
      <w:divBdr>
        <w:top w:val="none" w:sz="0" w:space="0" w:color="auto"/>
        <w:left w:val="none" w:sz="0" w:space="0" w:color="auto"/>
        <w:bottom w:val="none" w:sz="0" w:space="0" w:color="auto"/>
        <w:right w:val="none" w:sz="0" w:space="0" w:color="auto"/>
      </w:divBdr>
    </w:div>
    <w:div w:id="607930856">
      <w:bodyDiv w:val="1"/>
      <w:marLeft w:val="0"/>
      <w:marRight w:val="0"/>
      <w:marTop w:val="0"/>
      <w:marBottom w:val="0"/>
      <w:divBdr>
        <w:top w:val="none" w:sz="0" w:space="0" w:color="auto"/>
        <w:left w:val="none" w:sz="0" w:space="0" w:color="auto"/>
        <w:bottom w:val="none" w:sz="0" w:space="0" w:color="auto"/>
        <w:right w:val="none" w:sz="0" w:space="0" w:color="auto"/>
      </w:divBdr>
    </w:div>
    <w:div w:id="607932077">
      <w:bodyDiv w:val="1"/>
      <w:marLeft w:val="0"/>
      <w:marRight w:val="0"/>
      <w:marTop w:val="0"/>
      <w:marBottom w:val="0"/>
      <w:divBdr>
        <w:top w:val="none" w:sz="0" w:space="0" w:color="auto"/>
        <w:left w:val="none" w:sz="0" w:space="0" w:color="auto"/>
        <w:bottom w:val="none" w:sz="0" w:space="0" w:color="auto"/>
        <w:right w:val="none" w:sz="0" w:space="0" w:color="auto"/>
      </w:divBdr>
    </w:div>
    <w:div w:id="608009687">
      <w:bodyDiv w:val="1"/>
      <w:marLeft w:val="0"/>
      <w:marRight w:val="0"/>
      <w:marTop w:val="0"/>
      <w:marBottom w:val="0"/>
      <w:divBdr>
        <w:top w:val="none" w:sz="0" w:space="0" w:color="auto"/>
        <w:left w:val="none" w:sz="0" w:space="0" w:color="auto"/>
        <w:bottom w:val="none" w:sz="0" w:space="0" w:color="auto"/>
        <w:right w:val="none" w:sz="0" w:space="0" w:color="auto"/>
      </w:divBdr>
    </w:div>
    <w:div w:id="608053620">
      <w:bodyDiv w:val="1"/>
      <w:marLeft w:val="0"/>
      <w:marRight w:val="0"/>
      <w:marTop w:val="0"/>
      <w:marBottom w:val="0"/>
      <w:divBdr>
        <w:top w:val="none" w:sz="0" w:space="0" w:color="auto"/>
        <w:left w:val="none" w:sz="0" w:space="0" w:color="auto"/>
        <w:bottom w:val="none" w:sz="0" w:space="0" w:color="auto"/>
        <w:right w:val="none" w:sz="0" w:space="0" w:color="auto"/>
      </w:divBdr>
    </w:div>
    <w:div w:id="608053718">
      <w:bodyDiv w:val="1"/>
      <w:marLeft w:val="0"/>
      <w:marRight w:val="0"/>
      <w:marTop w:val="0"/>
      <w:marBottom w:val="0"/>
      <w:divBdr>
        <w:top w:val="none" w:sz="0" w:space="0" w:color="auto"/>
        <w:left w:val="none" w:sz="0" w:space="0" w:color="auto"/>
        <w:bottom w:val="none" w:sz="0" w:space="0" w:color="auto"/>
        <w:right w:val="none" w:sz="0" w:space="0" w:color="auto"/>
      </w:divBdr>
    </w:div>
    <w:div w:id="608121186">
      <w:bodyDiv w:val="1"/>
      <w:marLeft w:val="0"/>
      <w:marRight w:val="0"/>
      <w:marTop w:val="0"/>
      <w:marBottom w:val="0"/>
      <w:divBdr>
        <w:top w:val="none" w:sz="0" w:space="0" w:color="auto"/>
        <w:left w:val="none" w:sz="0" w:space="0" w:color="auto"/>
        <w:bottom w:val="none" w:sz="0" w:space="0" w:color="auto"/>
        <w:right w:val="none" w:sz="0" w:space="0" w:color="auto"/>
      </w:divBdr>
    </w:div>
    <w:div w:id="608126696">
      <w:bodyDiv w:val="1"/>
      <w:marLeft w:val="0"/>
      <w:marRight w:val="0"/>
      <w:marTop w:val="0"/>
      <w:marBottom w:val="0"/>
      <w:divBdr>
        <w:top w:val="none" w:sz="0" w:space="0" w:color="auto"/>
        <w:left w:val="none" w:sz="0" w:space="0" w:color="auto"/>
        <w:bottom w:val="none" w:sz="0" w:space="0" w:color="auto"/>
        <w:right w:val="none" w:sz="0" w:space="0" w:color="auto"/>
      </w:divBdr>
    </w:div>
    <w:div w:id="608127076">
      <w:bodyDiv w:val="1"/>
      <w:marLeft w:val="0"/>
      <w:marRight w:val="0"/>
      <w:marTop w:val="0"/>
      <w:marBottom w:val="0"/>
      <w:divBdr>
        <w:top w:val="none" w:sz="0" w:space="0" w:color="auto"/>
        <w:left w:val="none" w:sz="0" w:space="0" w:color="auto"/>
        <w:bottom w:val="none" w:sz="0" w:space="0" w:color="auto"/>
        <w:right w:val="none" w:sz="0" w:space="0" w:color="auto"/>
      </w:divBdr>
    </w:div>
    <w:div w:id="608240371">
      <w:bodyDiv w:val="1"/>
      <w:marLeft w:val="0"/>
      <w:marRight w:val="0"/>
      <w:marTop w:val="0"/>
      <w:marBottom w:val="0"/>
      <w:divBdr>
        <w:top w:val="none" w:sz="0" w:space="0" w:color="auto"/>
        <w:left w:val="none" w:sz="0" w:space="0" w:color="auto"/>
        <w:bottom w:val="none" w:sz="0" w:space="0" w:color="auto"/>
        <w:right w:val="none" w:sz="0" w:space="0" w:color="auto"/>
      </w:divBdr>
    </w:div>
    <w:div w:id="608317441">
      <w:bodyDiv w:val="1"/>
      <w:marLeft w:val="0"/>
      <w:marRight w:val="0"/>
      <w:marTop w:val="0"/>
      <w:marBottom w:val="0"/>
      <w:divBdr>
        <w:top w:val="none" w:sz="0" w:space="0" w:color="auto"/>
        <w:left w:val="none" w:sz="0" w:space="0" w:color="auto"/>
        <w:bottom w:val="none" w:sz="0" w:space="0" w:color="auto"/>
        <w:right w:val="none" w:sz="0" w:space="0" w:color="auto"/>
      </w:divBdr>
    </w:div>
    <w:div w:id="608438091">
      <w:bodyDiv w:val="1"/>
      <w:marLeft w:val="0"/>
      <w:marRight w:val="0"/>
      <w:marTop w:val="0"/>
      <w:marBottom w:val="0"/>
      <w:divBdr>
        <w:top w:val="none" w:sz="0" w:space="0" w:color="auto"/>
        <w:left w:val="none" w:sz="0" w:space="0" w:color="auto"/>
        <w:bottom w:val="none" w:sz="0" w:space="0" w:color="auto"/>
        <w:right w:val="none" w:sz="0" w:space="0" w:color="auto"/>
      </w:divBdr>
    </w:div>
    <w:div w:id="608463724">
      <w:bodyDiv w:val="1"/>
      <w:marLeft w:val="0"/>
      <w:marRight w:val="0"/>
      <w:marTop w:val="0"/>
      <w:marBottom w:val="0"/>
      <w:divBdr>
        <w:top w:val="none" w:sz="0" w:space="0" w:color="auto"/>
        <w:left w:val="none" w:sz="0" w:space="0" w:color="auto"/>
        <w:bottom w:val="none" w:sz="0" w:space="0" w:color="auto"/>
        <w:right w:val="none" w:sz="0" w:space="0" w:color="auto"/>
      </w:divBdr>
    </w:div>
    <w:div w:id="608465324">
      <w:bodyDiv w:val="1"/>
      <w:marLeft w:val="0"/>
      <w:marRight w:val="0"/>
      <w:marTop w:val="0"/>
      <w:marBottom w:val="0"/>
      <w:divBdr>
        <w:top w:val="none" w:sz="0" w:space="0" w:color="auto"/>
        <w:left w:val="none" w:sz="0" w:space="0" w:color="auto"/>
        <w:bottom w:val="none" w:sz="0" w:space="0" w:color="auto"/>
        <w:right w:val="none" w:sz="0" w:space="0" w:color="auto"/>
      </w:divBdr>
    </w:div>
    <w:div w:id="608506808">
      <w:bodyDiv w:val="1"/>
      <w:marLeft w:val="0"/>
      <w:marRight w:val="0"/>
      <w:marTop w:val="0"/>
      <w:marBottom w:val="0"/>
      <w:divBdr>
        <w:top w:val="none" w:sz="0" w:space="0" w:color="auto"/>
        <w:left w:val="none" w:sz="0" w:space="0" w:color="auto"/>
        <w:bottom w:val="none" w:sz="0" w:space="0" w:color="auto"/>
        <w:right w:val="none" w:sz="0" w:space="0" w:color="auto"/>
      </w:divBdr>
    </w:div>
    <w:div w:id="608507921">
      <w:bodyDiv w:val="1"/>
      <w:marLeft w:val="0"/>
      <w:marRight w:val="0"/>
      <w:marTop w:val="0"/>
      <w:marBottom w:val="0"/>
      <w:divBdr>
        <w:top w:val="none" w:sz="0" w:space="0" w:color="auto"/>
        <w:left w:val="none" w:sz="0" w:space="0" w:color="auto"/>
        <w:bottom w:val="none" w:sz="0" w:space="0" w:color="auto"/>
        <w:right w:val="none" w:sz="0" w:space="0" w:color="auto"/>
      </w:divBdr>
    </w:div>
    <w:div w:id="608583598">
      <w:bodyDiv w:val="1"/>
      <w:marLeft w:val="0"/>
      <w:marRight w:val="0"/>
      <w:marTop w:val="0"/>
      <w:marBottom w:val="0"/>
      <w:divBdr>
        <w:top w:val="none" w:sz="0" w:space="0" w:color="auto"/>
        <w:left w:val="none" w:sz="0" w:space="0" w:color="auto"/>
        <w:bottom w:val="none" w:sz="0" w:space="0" w:color="auto"/>
        <w:right w:val="none" w:sz="0" w:space="0" w:color="auto"/>
      </w:divBdr>
    </w:div>
    <w:div w:id="608633176">
      <w:bodyDiv w:val="1"/>
      <w:marLeft w:val="0"/>
      <w:marRight w:val="0"/>
      <w:marTop w:val="0"/>
      <w:marBottom w:val="0"/>
      <w:divBdr>
        <w:top w:val="none" w:sz="0" w:space="0" w:color="auto"/>
        <w:left w:val="none" w:sz="0" w:space="0" w:color="auto"/>
        <w:bottom w:val="none" w:sz="0" w:space="0" w:color="auto"/>
        <w:right w:val="none" w:sz="0" w:space="0" w:color="auto"/>
      </w:divBdr>
    </w:div>
    <w:div w:id="608776052">
      <w:bodyDiv w:val="1"/>
      <w:marLeft w:val="0"/>
      <w:marRight w:val="0"/>
      <w:marTop w:val="0"/>
      <w:marBottom w:val="0"/>
      <w:divBdr>
        <w:top w:val="none" w:sz="0" w:space="0" w:color="auto"/>
        <w:left w:val="none" w:sz="0" w:space="0" w:color="auto"/>
        <w:bottom w:val="none" w:sz="0" w:space="0" w:color="auto"/>
        <w:right w:val="none" w:sz="0" w:space="0" w:color="auto"/>
      </w:divBdr>
    </w:div>
    <w:div w:id="608782609">
      <w:bodyDiv w:val="1"/>
      <w:marLeft w:val="0"/>
      <w:marRight w:val="0"/>
      <w:marTop w:val="0"/>
      <w:marBottom w:val="0"/>
      <w:divBdr>
        <w:top w:val="none" w:sz="0" w:space="0" w:color="auto"/>
        <w:left w:val="none" w:sz="0" w:space="0" w:color="auto"/>
        <w:bottom w:val="none" w:sz="0" w:space="0" w:color="auto"/>
        <w:right w:val="none" w:sz="0" w:space="0" w:color="auto"/>
      </w:divBdr>
    </w:div>
    <w:div w:id="608784018">
      <w:bodyDiv w:val="1"/>
      <w:marLeft w:val="0"/>
      <w:marRight w:val="0"/>
      <w:marTop w:val="0"/>
      <w:marBottom w:val="0"/>
      <w:divBdr>
        <w:top w:val="none" w:sz="0" w:space="0" w:color="auto"/>
        <w:left w:val="none" w:sz="0" w:space="0" w:color="auto"/>
        <w:bottom w:val="none" w:sz="0" w:space="0" w:color="auto"/>
        <w:right w:val="none" w:sz="0" w:space="0" w:color="auto"/>
      </w:divBdr>
    </w:div>
    <w:div w:id="609118815">
      <w:bodyDiv w:val="1"/>
      <w:marLeft w:val="0"/>
      <w:marRight w:val="0"/>
      <w:marTop w:val="0"/>
      <w:marBottom w:val="0"/>
      <w:divBdr>
        <w:top w:val="none" w:sz="0" w:space="0" w:color="auto"/>
        <w:left w:val="none" w:sz="0" w:space="0" w:color="auto"/>
        <w:bottom w:val="none" w:sz="0" w:space="0" w:color="auto"/>
        <w:right w:val="none" w:sz="0" w:space="0" w:color="auto"/>
      </w:divBdr>
    </w:div>
    <w:div w:id="609167625">
      <w:bodyDiv w:val="1"/>
      <w:marLeft w:val="0"/>
      <w:marRight w:val="0"/>
      <w:marTop w:val="0"/>
      <w:marBottom w:val="0"/>
      <w:divBdr>
        <w:top w:val="none" w:sz="0" w:space="0" w:color="auto"/>
        <w:left w:val="none" w:sz="0" w:space="0" w:color="auto"/>
        <w:bottom w:val="none" w:sz="0" w:space="0" w:color="auto"/>
        <w:right w:val="none" w:sz="0" w:space="0" w:color="auto"/>
      </w:divBdr>
    </w:div>
    <w:div w:id="609236846">
      <w:bodyDiv w:val="1"/>
      <w:marLeft w:val="0"/>
      <w:marRight w:val="0"/>
      <w:marTop w:val="0"/>
      <w:marBottom w:val="0"/>
      <w:divBdr>
        <w:top w:val="none" w:sz="0" w:space="0" w:color="auto"/>
        <w:left w:val="none" w:sz="0" w:space="0" w:color="auto"/>
        <w:bottom w:val="none" w:sz="0" w:space="0" w:color="auto"/>
        <w:right w:val="none" w:sz="0" w:space="0" w:color="auto"/>
      </w:divBdr>
    </w:div>
    <w:div w:id="609242543">
      <w:bodyDiv w:val="1"/>
      <w:marLeft w:val="0"/>
      <w:marRight w:val="0"/>
      <w:marTop w:val="0"/>
      <w:marBottom w:val="0"/>
      <w:divBdr>
        <w:top w:val="none" w:sz="0" w:space="0" w:color="auto"/>
        <w:left w:val="none" w:sz="0" w:space="0" w:color="auto"/>
        <w:bottom w:val="none" w:sz="0" w:space="0" w:color="auto"/>
        <w:right w:val="none" w:sz="0" w:space="0" w:color="auto"/>
      </w:divBdr>
    </w:div>
    <w:div w:id="609245611">
      <w:bodyDiv w:val="1"/>
      <w:marLeft w:val="0"/>
      <w:marRight w:val="0"/>
      <w:marTop w:val="0"/>
      <w:marBottom w:val="0"/>
      <w:divBdr>
        <w:top w:val="none" w:sz="0" w:space="0" w:color="auto"/>
        <w:left w:val="none" w:sz="0" w:space="0" w:color="auto"/>
        <w:bottom w:val="none" w:sz="0" w:space="0" w:color="auto"/>
        <w:right w:val="none" w:sz="0" w:space="0" w:color="auto"/>
      </w:divBdr>
    </w:div>
    <w:div w:id="609288479">
      <w:bodyDiv w:val="1"/>
      <w:marLeft w:val="0"/>
      <w:marRight w:val="0"/>
      <w:marTop w:val="0"/>
      <w:marBottom w:val="0"/>
      <w:divBdr>
        <w:top w:val="none" w:sz="0" w:space="0" w:color="auto"/>
        <w:left w:val="none" w:sz="0" w:space="0" w:color="auto"/>
        <w:bottom w:val="none" w:sz="0" w:space="0" w:color="auto"/>
        <w:right w:val="none" w:sz="0" w:space="0" w:color="auto"/>
      </w:divBdr>
    </w:div>
    <w:div w:id="609312677">
      <w:bodyDiv w:val="1"/>
      <w:marLeft w:val="0"/>
      <w:marRight w:val="0"/>
      <w:marTop w:val="0"/>
      <w:marBottom w:val="0"/>
      <w:divBdr>
        <w:top w:val="none" w:sz="0" w:space="0" w:color="auto"/>
        <w:left w:val="none" w:sz="0" w:space="0" w:color="auto"/>
        <w:bottom w:val="none" w:sz="0" w:space="0" w:color="auto"/>
        <w:right w:val="none" w:sz="0" w:space="0" w:color="auto"/>
      </w:divBdr>
    </w:div>
    <w:div w:id="609319060">
      <w:bodyDiv w:val="1"/>
      <w:marLeft w:val="0"/>
      <w:marRight w:val="0"/>
      <w:marTop w:val="0"/>
      <w:marBottom w:val="0"/>
      <w:divBdr>
        <w:top w:val="none" w:sz="0" w:space="0" w:color="auto"/>
        <w:left w:val="none" w:sz="0" w:space="0" w:color="auto"/>
        <w:bottom w:val="none" w:sz="0" w:space="0" w:color="auto"/>
        <w:right w:val="none" w:sz="0" w:space="0" w:color="auto"/>
      </w:divBdr>
    </w:div>
    <w:div w:id="609435576">
      <w:bodyDiv w:val="1"/>
      <w:marLeft w:val="0"/>
      <w:marRight w:val="0"/>
      <w:marTop w:val="0"/>
      <w:marBottom w:val="0"/>
      <w:divBdr>
        <w:top w:val="none" w:sz="0" w:space="0" w:color="auto"/>
        <w:left w:val="none" w:sz="0" w:space="0" w:color="auto"/>
        <w:bottom w:val="none" w:sz="0" w:space="0" w:color="auto"/>
        <w:right w:val="none" w:sz="0" w:space="0" w:color="auto"/>
      </w:divBdr>
    </w:div>
    <w:div w:id="609437531">
      <w:bodyDiv w:val="1"/>
      <w:marLeft w:val="0"/>
      <w:marRight w:val="0"/>
      <w:marTop w:val="0"/>
      <w:marBottom w:val="0"/>
      <w:divBdr>
        <w:top w:val="none" w:sz="0" w:space="0" w:color="auto"/>
        <w:left w:val="none" w:sz="0" w:space="0" w:color="auto"/>
        <w:bottom w:val="none" w:sz="0" w:space="0" w:color="auto"/>
        <w:right w:val="none" w:sz="0" w:space="0" w:color="auto"/>
      </w:divBdr>
    </w:div>
    <w:div w:id="609553488">
      <w:bodyDiv w:val="1"/>
      <w:marLeft w:val="0"/>
      <w:marRight w:val="0"/>
      <w:marTop w:val="0"/>
      <w:marBottom w:val="0"/>
      <w:divBdr>
        <w:top w:val="none" w:sz="0" w:space="0" w:color="auto"/>
        <w:left w:val="none" w:sz="0" w:space="0" w:color="auto"/>
        <w:bottom w:val="none" w:sz="0" w:space="0" w:color="auto"/>
        <w:right w:val="none" w:sz="0" w:space="0" w:color="auto"/>
      </w:divBdr>
    </w:div>
    <w:div w:id="609556352">
      <w:bodyDiv w:val="1"/>
      <w:marLeft w:val="0"/>
      <w:marRight w:val="0"/>
      <w:marTop w:val="0"/>
      <w:marBottom w:val="0"/>
      <w:divBdr>
        <w:top w:val="none" w:sz="0" w:space="0" w:color="auto"/>
        <w:left w:val="none" w:sz="0" w:space="0" w:color="auto"/>
        <w:bottom w:val="none" w:sz="0" w:space="0" w:color="auto"/>
        <w:right w:val="none" w:sz="0" w:space="0" w:color="auto"/>
      </w:divBdr>
    </w:div>
    <w:div w:id="609776111">
      <w:bodyDiv w:val="1"/>
      <w:marLeft w:val="0"/>
      <w:marRight w:val="0"/>
      <w:marTop w:val="0"/>
      <w:marBottom w:val="0"/>
      <w:divBdr>
        <w:top w:val="none" w:sz="0" w:space="0" w:color="auto"/>
        <w:left w:val="none" w:sz="0" w:space="0" w:color="auto"/>
        <w:bottom w:val="none" w:sz="0" w:space="0" w:color="auto"/>
        <w:right w:val="none" w:sz="0" w:space="0" w:color="auto"/>
      </w:divBdr>
    </w:div>
    <w:div w:id="609776475">
      <w:bodyDiv w:val="1"/>
      <w:marLeft w:val="0"/>
      <w:marRight w:val="0"/>
      <w:marTop w:val="0"/>
      <w:marBottom w:val="0"/>
      <w:divBdr>
        <w:top w:val="none" w:sz="0" w:space="0" w:color="auto"/>
        <w:left w:val="none" w:sz="0" w:space="0" w:color="auto"/>
        <w:bottom w:val="none" w:sz="0" w:space="0" w:color="auto"/>
        <w:right w:val="none" w:sz="0" w:space="0" w:color="auto"/>
      </w:divBdr>
    </w:div>
    <w:div w:id="609893092">
      <w:bodyDiv w:val="1"/>
      <w:marLeft w:val="0"/>
      <w:marRight w:val="0"/>
      <w:marTop w:val="0"/>
      <w:marBottom w:val="0"/>
      <w:divBdr>
        <w:top w:val="none" w:sz="0" w:space="0" w:color="auto"/>
        <w:left w:val="none" w:sz="0" w:space="0" w:color="auto"/>
        <w:bottom w:val="none" w:sz="0" w:space="0" w:color="auto"/>
        <w:right w:val="none" w:sz="0" w:space="0" w:color="auto"/>
      </w:divBdr>
    </w:div>
    <w:div w:id="609972781">
      <w:bodyDiv w:val="1"/>
      <w:marLeft w:val="0"/>
      <w:marRight w:val="0"/>
      <w:marTop w:val="0"/>
      <w:marBottom w:val="0"/>
      <w:divBdr>
        <w:top w:val="none" w:sz="0" w:space="0" w:color="auto"/>
        <w:left w:val="none" w:sz="0" w:space="0" w:color="auto"/>
        <w:bottom w:val="none" w:sz="0" w:space="0" w:color="auto"/>
        <w:right w:val="none" w:sz="0" w:space="0" w:color="auto"/>
      </w:divBdr>
    </w:div>
    <w:div w:id="610016573">
      <w:bodyDiv w:val="1"/>
      <w:marLeft w:val="0"/>
      <w:marRight w:val="0"/>
      <w:marTop w:val="0"/>
      <w:marBottom w:val="0"/>
      <w:divBdr>
        <w:top w:val="none" w:sz="0" w:space="0" w:color="auto"/>
        <w:left w:val="none" w:sz="0" w:space="0" w:color="auto"/>
        <w:bottom w:val="none" w:sz="0" w:space="0" w:color="auto"/>
        <w:right w:val="none" w:sz="0" w:space="0" w:color="auto"/>
      </w:divBdr>
    </w:div>
    <w:div w:id="610094632">
      <w:bodyDiv w:val="1"/>
      <w:marLeft w:val="0"/>
      <w:marRight w:val="0"/>
      <w:marTop w:val="0"/>
      <w:marBottom w:val="0"/>
      <w:divBdr>
        <w:top w:val="none" w:sz="0" w:space="0" w:color="auto"/>
        <w:left w:val="none" w:sz="0" w:space="0" w:color="auto"/>
        <w:bottom w:val="none" w:sz="0" w:space="0" w:color="auto"/>
        <w:right w:val="none" w:sz="0" w:space="0" w:color="auto"/>
      </w:divBdr>
    </w:div>
    <w:div w:id="610161166">
      <w:bodyDiv w:val="1"/>
      <w:marLeft w:val="0"/>
      <w:marRight w:val="0"/>
      <w:marTop w:val="0"/>
      <w:marBottom w:val="0"/>
      <w:divBdr>
        <w:top w:val="none" w:sz="0" w:space="0" w:color="auto"/>
        <w:left w:val="none" w:sz="0" w:space="0" w:color="auto"/>
        <w:bottom w:val="none" w:sz="0" w:space="0" w:color="auto"/>
        <w:right w:val="none" w:sz="0" w:space="0" w:color="auto"/>
      </w:divBdr>
    </w:div>
    <w:div w:id="610169715">
      <w:bodyDiv w:val="1"/>
      <w:marLeft w:val="0"/>
      <w:marRight w:val="0"/>
      <w:marTop w:val="0"/>
      <w:marBottom w:val="0"/>
      <w:divBdr>
        <w:top w:val="none" w:sz="0" w:space="0" w:color="auto"/>
        <w:left w:val="none" w:sz="0" w:space="0" w:color="auto"/>
        <w:bottom w:val="none" w:sz="0" w:space="0" w:color="auto"/>
        <w:right w:val="none" w:sz="0" w:space="0" w:color="auto"/>
      </w:divBdr>
    </w:div>
    <w:div w:id="610355994">
      <w:bodyDiv w:val="1"/>
      <w:marLeft w:val="0"/>
      <w:marRight w:val="0"/>
      <w:marTop w:val="0"/>
      <w:marBottom w:val="0"/>
      <w:divBdr>
        <w:top w:val="none" w:sz="0" w:space="0" w:color="auto"/>
        <w:left w:val="none" w:sz="0" w:space="0" w:color="auto"/>
        <w:bottom w:val="none" w:sz="0" w:space="0" w:color="auto"/>
        <w:right w:val="none" w:sz="0" w:space="0" w:color="auto"/>
      </w:divBdr>
    </w:div>
    <w:div w:id="610432118">
      <w:bodyDiv w:val="1"/>
      <w:marLeft w:val="0"/>
      <w:marRight w:val="0"/>
      <w:marTop w:val="0"/>
      <w:marBottom w:val="0"/>
      <w:divBdr>
        <w:top w:val="none" w:sz="0" w:space="0" w:color="auto"/>
        <w:left w:val="none" w:sz="0" w:space="0" w:color="auto"/>
        <w:bottom w:val="none" w:sz="0" w:space="0" w:color="auto"/>
        <w:right w:val="none" w:sz="0" w:space="0" w:color="auto"/>
      </w:divBdr>
    </w:div>
    <w:div w:id="610475191">
      <w:bodyDiv w:val="1"/>
      <w:marLeft w:val="0"/>
      <w:marRight w:val="0"/>
      <w:marTop w:val="0"/>
      <w:marBottom w:val="0"/>
      <w:divBdr>
        <w:top w:val="none" w:sz="0" w:space="0" w:color="auto"/>
        <w:left w:val="none" w:sz="0" w:space="0" w:color="auto"/>
        <w:bottom w:val="none" w:sz="0" w:space="0" w:color="auto"/>
        <w:right w:val="none" w:sz="0" w:space="0" w:color="auto"/>
      </w:divBdr>
    </w:div>
    <w:div w:id="610625825">
      <w:bodyDiv w:val="1"/>
      <w:marLeft w:val="0"/>
      <w:marRight w:val="0"/>
      <w:marTop w:val="0"/>
      <w:marBottom w:val="0"/>
      <w:divBdr>
        <w:top w:val="none" w:sz="0" w:space="0" w:color="auto"/>
        <w:left w:val="none" w:sz="0" w:space="0" w:color="auto"/>
        <w:bottom w:val="none" w:sz="0" w:space="0" w:color="auto"/>
        <w:right w:val="none" w:sz="0" w:space="0" w:color="auto"/>
      </w:divBdr>
    </w:div>
    <w:div w:id="610667682">
      <w:bodyDiv w:val="1"/>
      <w:marLeft w:val="0"/>
      <w:marRight w:val="0"/>
      <w:marTop w:val="0"/>
      <w:marBottom w:val="0"/>
      <w:divBdr>
        <w:top w:val="none" w:sz="0" w:space="0" w:color="auto"/>
        <w:left w:val="none" w:sz="0" w:space="0" w:color="auto"/>
        <w:bottom w:val="none" w:sz="0" w:space="0" w:color="auto"/>
        <w:right w:val="none" w:sz="0" w:space="0" w:color="auto"/>
      </w:divBdr>
    </w:div>
    <w:div w:id="610742528">
      <w:bodyDiv w:val="1"/>
      <w:marLeft w:val="0"/>
      <w:marRight w:val="0"/>
      <w:marTop w:val="0"/>
      <w:marBottom w:val="0"/>
      <w:divBdr>
        <w:top w:val="none" w:sz="0" w:space="0" w:color="auto"/>
        <w:left w:val="none" w:sz="0" w:space="0" w:color="auto"/>
        <w:bottom w:val="none" w:sz="0" w:space="0" w:color="auto"/>
        <w:right w:val="none" w:sz="0" w:space="0" w:color="auto"/>
      </w:divBdr>
    </w:div>
    <w:div w:id="610745723">
      <w:bodyDiv w:val="1"/>
      <w:marLeft w:val="0"/>
      <w:marRight w:val="0"/>
      <w:marTop w:val="0"/>
      <w:marBottom w:val="0"/>
      <w:divBdr>
        <w:top w:val="none" w:sz="0" w:space="0" w:color="auto"/>
        <w:left w:val="none" w:sz="0" w:space="0" w:color="auto"/>
        <w:bottom w:val="none" w:sz="0" w:space="0" w:color="auto"/>
        <w:right w:val="none" w:sz="0" w:space="0" w:color="auto"/>
      </w:divBdr>
    </w:div>
    <w:div w:id="610817507">
      <w:bodyDiv w:val="1"/>
      <w:marLeft w:val="0"/>
      <w:marRight w:val="0"/>
      <w:marTop w:val="0"/>
      <w:marBottom w:val="0"/>
      <w:divBdr>
        <w:top w:val="none" w:sz="0" w:space="0" w:color="auto"/>
        <w:left w:val="none" w:sz="0" w:space="0" w:color="auto"/>
        <w:bottom w:val="none" w:sz="0" w:space="0" w:color="auto"/>
        <w:right w:val="none" w:sz="0" w:space="0" w:color="auto"/>
      </w:divBdr>
    </w:div>
    <w:div w:id="610822633">
      <w:bodyDiv w:val="1"/>
      <w:marLeft w:val="0"/>
      <w:marRight w:val="0"/>
      <w:marTop w:val="0"/>
      <w:marBottom w:val="0"/>
      <w:divBdr>
        <w:top w:val="none" w:sz="0" w:space="0" w:color="auto"/>
        <w:left w:val="none" w:sz="0" w:space="0" w:color="auto"/>
        <w:bottom w:val="none" w:sz="0" w:space="0" w:color="auto"/>
        <w:right w:val="none" w:sz="0" w:space="0" w:color="auto"/>
      </w:divBdr>
    </w:div>
    <w:div w:id="610866124">
      <w:bodyDiv w:val="1"/>
      <w:marLeft w:val="0"/>
      <w:marRight w:val="0"/>
      <w:marTop w:val="0"/>
      <w:marBottom w:val="0"/>
      <w:divBdr>
        <w:top w:val="none" w:sz="0" w:space="0" w:color="auto"/>
        <w:left w:val="none" w:sz="0" w:space="0" w:color="auto"/>
        <w:bottom w:val="none" w:sz="0" w:space="0" w:color="auto"/>
        <w:right w:val="none" w:sz="0" w:space="0" w:color="auto"/>
      </w:divBdr>
    </w:div>
    <w:div w:id="610942792">
      <w:bodyDiv w:val="1"/>
      <w:marLeft w:val="0"/>
      <w:marRight w:val="0"/>
      <w:marTop w:val="0"/>
      <w:marBottom w:val="0"/>
      <w:divBdr>
        <w:top w:val="none" w:sz="0" w:space="0" w:color="auto"/>
        <w:left w:val="none" w:sz="0" w:space="0" w:color="auto"/>
        <w:bottom w:val="none" w:sz="0" w:space="0" w:color="auto"/>
        <w:right w:val="none" w:sz="0" w:space="0" w:color="auto"/>
      </w:divBdr>
    </w:div>
    <w:div w:id="611018610">
      <w:bodyDiv w:val="1"/>
      <w:marLeft w:val="0"/>
      <w:marRight w:val="0"/>
      <w:marTop w:val="0"/>
      <w:marBottom w:val="0"/>
      <w:divBdr>
        <w:top w:val="none" w:sz="0" w:space="0" w:color="auto"/>
        <w:left w:val="none" w:sz="0" w:space="0" w:color="auto"/>
        <w:bottom w:val="none" w:sz="0" w:space="0" w:color="auto"/>
        <w:right w:val="none" w:sz="0" w:space="0" w:color="auto"/>
      </w:divBdr>
    </w:div>
    <w:div w:id="611131336">
      <w:bodyDiv w:val="1"/>
      <w:marLeft w:val="0"/>
      <w:marRight w:val="0"/>
      <w:marTop w:val="0"/>
      <w:marBottom w:val="0"/>
      <w:divBdr>
        <w:top w:val="none" w:sz="0" w:space="0" w:color="auto"/>
        <w:left w:val="none" w:sz="0" w:space="0" w:color="auto"/>
        <w:bottom w:val="none" w:sz="0" w:space="0" w:color="auto"/>
        <w:right w:val="none" w:sz="0" w:space="0" w:color="auto"/>
      </w:divBdr>
    </w:div>
    <w:div w:id="611133118">
      <w:bodyDiv w:val="1"/>
      <w:marLeft w:val="0"/>
      <w:marRight w:val="0"/>
      <w:marTop w:val="0"/>
      <w:marBottom w:val="0"/>
      <w:divBdr>
        <w:top w:val="none" w:sz="0" w:space="0" w:color="auto"/>
        <w:left w:val="none" w:sz="0" w:space="0" w:color="auto"/>
        <w:bottom w:val="none" w:sz="0" w:space="0" w:color="auto"/>
        <w:right w:val="none" w:sz="0" w:space="0" w:color="auto"/>
      </w:divBdr>
    </w:div>
    <w:div w:id="611211488">
      <w:bodyDiv w:val="1"/>
      <w:marLeft w:val="0"/>
      <w:marRight w:val="0"/>
      <w:marTop w:val="0"/>
      <w:marBottom w:val="0"/>
      <w:divBdr>
        <w:top w:val="none" w:sz="0" w:space="0" w:color="auto"/>
        <w:left w:val="none" w:sz="0" w:space="0" w:color="auto"/>
        <w:bottom w:val="none" w:sz="0" w:space="0" w:color="auto"/>
        <w:right w:val="none" w:sz="0" w:space="0" w:color="auto"/>
      </w:divBdr>
    </w:div>
    <w:div w:id="611280687">
      <w:bodyDiv w:val="1"/>
      <w:marLeft w:val="0"/>
      <w:marRight w:val="0"/>
      <w:marTop w:val="0"/>
      <w:marBottom w:val="0"/>
      <w:divBdr>
        <w:top w:val="none" w:sz="0" w:space="0" w:color="auto"/>
        <w:left w:val="none" w:sz="0" w:space="0" w:color="auto"/>
        <w:bottom w:val="none" w:sz="0" w:space="0" w:color="auto"/>
        <w:right w:val="none" w:sz="0" w:space="0" w:color="auto"/>
      </w:divBdr>
    </w:div>
    <w:div w:id="611329038">
      <w:bodyDiv w:val="1"/>
      <w:marLeft w:val="0"/>
      <w:marRight w:val="0"/>
      <w:marTop w:val="0"/>
      <w:marBottom w:val="0"/>
      <w:divBdr>
        <w:top w:val="none" w:sz="0" w:space="0" w:color="auto"/>
        <w:left w:val="none" w:sz="0" w:space="0" w:color="auto"/>
        <w:bottom w:val="none" w:sz="0" w:space="0" w:color="auto"/>
        <w:right w:val="none" w:sz="0" w:space="0" w:color="auto"/>
      </w:divBdr>
    </w:div>
    <w:div w:id="611396934">
      <w:bodyDiv w:val="1"/>
      <w:marLeft w:val="0"/>
      <w:marRight w:val="0"/>
      <w:marTop w:val="0"/>
      <w:marBottom w:val="0"/>
      <w:divBdr>
        <w:top w:val="none" w:sz="0" w:space="0" w:color="auto"/>
        <w:left w:val="none" w:sz="0" w:space="0" w:color="auto"/>
        <w:bottom w:val="none" w:sz="0" w:space="0" w:color="auto"/>
        <w:right w:val="none" w:sz="0" w:space="0" w:color="auto"/>
      </w:divBdr>
    </w:div>
    <w:div w:id="611590350">
      <w:bodyDiv w:val="1"/>
      <w:marLeft w:val="0"/>
      <w:marRight w:val="0"/>
      <w:marTop w:val="0"/>
      <w:marBottom w:val="0"/>
      <w:divBdr>
        <w:top w:val="none" w:sz="0" w:space="0" w:color="auto"/>
        <w:left w:val="none" w:sz="0" w:space="0" w:color="auto"/>
        <w:bottom w:val="none" w:sz="0" w:space="0" w:color="auto"/>
        <w:right w:val="none" w:sz="0" w:space="0" w:color="auto"/>
      </w:divBdr>
    </w:div>
    <w:div w:id="611669000">
      <w:bodyDiv w:val="1"/>
      <w:marLeft w:val="0"/>
      <w:marRight w:val="0"/>
      <w:marTop w:val="0"/>
      <w:marBottom w:val="0"/>
      <w:divBdr>
        <w:top w:val="none" w:sz="0" w:space="0" w:color="auto"/>
        <w:left w:val="none" w:sz="0" w:space="0" w:color="auto"/>
        <w:bottom w:val="none" w:sz="0" w:space="0" w:color="auto"/>
        <w:right w:val="none" w:sz="0" w:space="0" w:color="auto"/>
      </w:divBdr>
    </w:div>
    <w:div w:id="611673945">
      <w:bodyDiv w:val="1"/>
      <w:marLeft w:val="0"/>
      <w:marRight w:val="0"/>
      <w:marTop w:val="0"/>
      <w:marBottom w:val="0"/>
      <w:divBdr>
        <w:top w:val="none" w:sz="0" w:space="0" w:color="auto"/>
        <w:left w:val="none" w:sz="0" w:space="0" w:color="auto"/>
        <w:bottom w:val="none" w:sz="0" w:space="0" w:color="auto"/>
        <w:right w:val="none" w:sz="0" w:space="0" w:color="auto"/>
      </w:divBdr>
    </w:div>
    <w:div w:id="611792142">
      <w:bodyDiv w:val="1"/>
      <w:marLeft w:val="0"/>
      <w:marRight w:val="0"/>
      <w:marTop w:val="0"/>
      <w:marBottom w:val="0"/>
      <w:divBdr>
        <w:top w:val="none" w:sz="0" w:space="0" w:color="auto"/>
        <w:left w:val="none" w:sz="0" w:space="0" w:color="auto"/>
        <w:bottom w:val="none" w:sz="0" w:space="0" w:color="auto"/>
        <w:right w:val="none" w:sz="0" w:space="0" w:color="auto"/>
      </w:divBdr>
    </w:div>
    <w:div w:id="611861435">
      <w:bodyDiv w:val="1"/>
      <w:marLeft w:val="0"/>
      <w:marRight w:val="0"/>
      <w:marTop w:val="0"/>
      <w:marBottom w:val="0"/>
      <w:divBdr>
        <w:top w:val="none" w:sz="0" w:space="0" w:color="auto"/>
        <w:left w:val="none" w:sz="0" w:space="0" w:color="auto"/>
        <w:bottom w:val="none" w:sz="0" w:space="0" w:color="auto"/>
        <w:right w:val="none" w:sz="0" w:space="0" w:color="auto"/>
      </w:divBdr>
    </w:div>
    <w:div w:id="611941200">
      <w:bodyDiv w:val="1"/>
      <w:marLeft w:val="0"/>
      <w:marRight w:val="0"/>
      <w:marTop w:val="0"/>
      <w:marBottom w:val="0"/>
      <w:divBdr>
        <w:top w:val="none" w:sz="0" w:space="0" w:color="auto"/>
        <w:left w:val="none" w:sz="0" w:space="0" w:color="auto"/>
        <w:bottom w:val="none" w:sz="0" w:space="0" w:color="auto"/>
        <w:right w:val="none" w:sz="0" w:space="0" w:color="auto"/>
      </w:divBdr>
    </w:div>
    <w:div w:id="611982677">
      <w:bodyDiv w:val="1"/>
      <w:marLeft w:val="0"/>
      <w:marRight w:val="0"/>
      <w:marTop w:val="0"/>
      <w:marBottom w:val="0"/>
      <w:divBdr>
        <w:top w:val="none" w:sz="0" w:space="0" w:color="auto"/>
        <w:left w:val="none" w:sz="0" w:space="0" w:color="auto"/>
        <w:bottom w:val="none" w:sz="0" w:space="0" w:color="auto"/>
        <w:right w:val="none" w:sz="0" w:space="0" w:color="auto"/>
      </w:divBdr>
    </w:div>
    <w:div w:id="611985553">
      <w:bodyDiv w:val="1"/>
      <w:marLeft w:val="0"/>
      <w:marRight w:val="0"/>
      <w:marTop w:val="0"/>
      <w:marBottom w:val="0"/>
      <w:divBdr>
        <w:top w:val="none" w:sz="0" w:space="0" w:color="auto"/>
        <w:left w:val="none" w:sz="0" w:space="0" w:color="auto"/>
        <w:bottom w:val="none" w:sz="0" w:space="0" w:color="auto"/>
        <w:right w:val="none" w:sz="0" w:space="0" w:color="auto"/>
      </w:divBdr>
    </w:div>
    <w:div w:id="612245265">
      <w:bodyDiv w:val="1"/>
      <w:marLeft w:val="0"/>
      <w:marRight w:val="0"/>
      <w:marTop w:val="0"/>
      <w:marBottom w:val="0"/>
      <w:divBdr>
        <w:top w:val="none" w:sz="0" w:space="0" w:color="auto"/>
        <w:left w:val="none" w:sz="0" w:space="0" w:color="auto"/>
        <w:bottom w:val="none" w:sz="0" w:space="0" w:color="auto"/>
        <w:right w:val="none" w:sz="0" w:space="0" w:color="auto"/>
      </w:divBdr>
    </w:div>
    <w:div w:id="612326152">
      <w:bodyDiv w:val="1"/>
      <w:marLeft w:val="0"/>
      <w:marRight w:val="0"/>
      <w:marTop w:val="0"/>
      <w:marBottom w:val="0"/>
      <w:divBdr>
        <w:top w:val="none" w:sz="0" w:space="0" w:color="auto"/>
        <w:left w:val="none" w:sz="0" w:space="0" w:color="auto"/>
        <w:bottom w:val="none" w:sz="0" w:space="0" w:color="auto"/>
        <w:right w:val="none" w:sz="0" w:space="0" w:color="auto"/>
      </w:divBdr>
    </w:div>
    <w:div w:id="612399351">
      <w:bodyDiv w:val="1"/>
      <w:marLeft w:val="0"/>
      <w:marRight w:val="0"/>
      <w:marTop w:val="0"/>
      <w:marBottom w:val="0"/>
      <w:divBdr>
        <w:top w:val="none" w:sz="0" w:space="0" w:color="auto"/>
        <w:left w:val="none" w:sz="0" w:space="0" w:color="auto"/>
        <w:bottom w:val="none" w:sz="0" w:space="0" w:color="auto"/>
        <w:right w:val="none" w:sz="0" w:space="0" w:color="auto"/>
      </w:divBdr>
    </w:div>
    <w:div w:id="612589709">
      <w:bodyDiv w:val="1"/>
      <w:marLeft w:val="0"/>
      <w:marRight w:val="0"/>
      <w:marTop w:val="0"/>
      <w:marBottom w:val="0"/>
      <w:divBdr>
        <w:top w:val="none" w:sz="0" w:space="0" w:color="auto"/>
        <w:left w:val="none" w:sz="0" w:space="0" w:color="auto"/>
        <w:bottom w:val="none" w:sz="0" w:space="0" w:color="auto"/>
        <w:right w:val="none" w:sz="0" w:space="0" w:color="auto"/>
      </w:divBdr>
    </w:div>
    <w:div w:id="612589897">
      <w:bodyDiv w:val="1"/>
      <w:marLeft w:val="0"/>
      <w:marRight w:val="0"/>
      <w:marTop w:val="0"/>
      <w:marBottom w:val="0"/>
      <w:divBdr>
        <w:top w:val="none" w:sz="0" w:space="0" w:color="auto"/>
        <w:left w:val="none" w:sz="0" w:space="0" w:color="auto"/>
        <w:bottom w:val="none" w:sz="0" w:space="0" w:color="auto"/>
        <w:right w:val="none" w:sz="0" w:space="0" w:color="auto"/>
      </w:divBdr>
    </w:div>
    <w:div w:id="612633962">
      <w:bodyDiv w:val="1"/>
      <w:marLeft w:val="0"/>
      <w:marRight w:val="0"/>
      <w:marTop w:val="0"/>
      <w:marBottom w:val="0"/>
      <w:divBdr>
        <w:top w:val="none" w:sz="0" w:space="0" w:color="auto"/>
        <w:left w:val="none" w:sz="0" w:space="0" w:color="auto"/>
        <w:bottom w:val="none" w:sz="0" w:space="0" w:color="auto"/>
        <w:right w:val="none" w:sz="0" w:space="0" w:color="auto"/>
      </w:divBdr>
    </w:div>
    <w:div w:id="612633966">
      <w:bodyDiv w:val="1"/>
      <w:marLeft w:val="0"/>
      <w:marRight w:val="0"/>
      <w:marTop w:val="0"/>
      <w:marBottom w:val="0"/>
      <w:divBdr>
        <w:top w:val="none" w:sz="0" w:space="0" w:color="auto"/>
        <w:left w:val="none" w:sz="0" w:space="0" w:color="auto"/>
        <w:bottom w:val="none" w:sz="0" w:space="0" w:color="auto"/>
        <w:right w:val="none" w:sz="0" w:space="0" w:color="auto"/>
      </w:divBdr>
    </w:div>
    <w:div w:id="612637756">
      <w:bodyDiv w:val="1"/>
      <w:marLeft w:val="0"/>
      <w:marRight w:val="0"/>
      <w:marTop w:val="0"/>
      <w:marBottom w:val="0"/>
      <w:divBdr>
        <w:top w:val="none" w:sz="0" w:space="0" w:color="auto"/>
        <w:left w:val="none" w:sz="0" w:space="0" w:color="auto"/>
        <w:bottom w:val="none" w:sz="0" w:space="0" w:color="auto"/>
        <w:right w:val="none" w:sz="0" w:space="0" w:color="auto"/>
      </w:divBdr>
    </w:div>
    <w:div w:id="612713228">
      <w:bodyDiv w:val="1"/>
      <w:marLeft w:val="0"/>
      <w:marRight w:val="0"/>
      <w:marTop w:val="0"/>
      <w:marBottom w:val="0"/>
      <w:divBdr>
        <w:top w:val="none" w:sz="0" w:space="0" w:color="auto"/>
        <w:left w:val="none" w:sz="0" w:space="0" w:color="auto"/>
        <w:bottom w:val="none" w:sz="0" w:space="0" w:color="auto"/>
        <w:right w:val="none" w:sz="0" w:space="0" w:color="auto"/>
      </w:divBdr>
    </w:div>
    <w:div w:id="612714700">
      <w:bodyDiv w:val="1"/>
      <w:marLeft w:val="0"/>
      <w:marRight w:val="0"/>
      <w:marTop w:val="0"/>
      <w:marBottom w:val="0"/>
      <w:divBdr>
        <w:top w:val="none" w:sz="0" w:space="0" w:color="auto"/>
        <w:left w:val="none" w:sz="0" w:space="0" w:color="auto"/>
        <w:bottom w:val="none" w:sz="0" w:space="0" w:color="auto"/>
        <w:right w:val="none" w:sz="0" w:space="0" w:color="auto"/>
      </w:divBdr>
    </w:div>
    <w:div w:id="612790169">
      <w:bodyDiv w:val="1"/>
      <w:marLeft w:val="0"/>
      <w:marRight w:val="0"/>
      <w:marTop w:val="0"/>
      <w:marBottom w:val="0"/>
      <w:divBdr>
        <w:top w:val="none" w:sz="0" w:space="0" w:color="auto"/>
        <w:left w:val="none" w:sz="0" w:space="0" w:color="auto"/>
        <w:bottom w:val="none" w:sz="0" w:space="0" w:color="auto"/>
        <w:right w:val="none" w:sz="0" w:space="0" w:color="auto"/>
      </w:divBdr>
    </w:div>
    <w:div w:id="612791079">
      <w:bodyDiv w:val="1"/>
      <w:marLeft w:val="0"/>
      <w:marRight w:val="0"/>
      <w:marTop w:val="0"/>
      <w:marBottom w:val="0"/>
      <w:divBdr>
        <w:top w:val="none" w:sz="0" w:space="0" w:color="auto"/>
        <w:left w:val="none" w:sz="0" w:space="0" w:color="auto"/>
        <w:bottom w:val="none" w:sz="0" w:space="0" w:color="auto"/>
        <w:right w:val="none" w:sz="0" w:space="0" w:color="auto"/>
      </w:divBdr>
    </w:div>
    <w:div w:id="612907765">
      <w:bodyDiv w:val="1"/>
      <w:marLeft w:val="0"/>
      <w:marRight w:val="0"/>
      <w:marTop w:val="0"/>
      <w:marBottom w:val="0"/>
      <w:divBdr>
        <w:top w:val="none" w:sz="0" w:space="0" w:color="auto"/>
        <w:left w:val="none" w:sz="0" w:space="0" w:color="auto"/>
        <w:bottom w:val="none" w:sz="0" w:space="0" w:color="auto"/>
        <w:right w:val="none" w:sz="0" w:space="0" w:color="auto"/>
      </w:divBdr>
    </w:div>
    <w:div w:id="613363287">
      <w:bodyDiv w:val="1"/>
      <w:marLeft w:val="0"/>
      <w:marRight w:val="0"/>
      <w:marTop w:val="0"/>
      <w:marBottom w:val="0"/>
      <w:divBdr>
        <w:top w:val="none" w:sz="0" w:space="0" w:color="auto"/>
        <w:left w:val="none" w:sz="0" w:space="0" w:color="auto"/>
        <w:bottom w:val="none" w:sz="0" w:space="0" w:color="auto"/>
        <w:right w:val="none" w:sz="0" w:space="0" w:color="auto"/>
      </w:divBdr>
    </w:div>
    <w:div w:id="613444018">
      <w:bodyDiv w:val="1"/>
      <w:marLeft w:val="0"/>
      <w:marRight w:val="0"/>
      <w:marTop w:val="0"/>
      <w:marBottom w:val="0"/>
      <w:divBdr>
        <w:top w:val="none" w:sz="0" w:space="0" w:color="auto"/>
        <w:left w:val="none" w:sz="0" w:space="0" w:color="auto"/>
        <w:bottom w:val="none" w:sz="0" w:space="0" w:color="auto"/>
        <w:right w:val="none" w:sz="0" w:space="0" w:color="auto"/>
      </w:divBdr>
    </w:div>
    <w:div w:id="613444239">
      <w:bodyDiv w:val="1"/>
      <w:marLeft w:val="0"/>
      <w:marRight w:val="0"/>
      <w:marTop w:val="0"/>
      <w:marBottom w:val="0"/>
      <w:divBdr>
        <w:top w:val="none" w:sz="0" w:space="0" w:color="auto"/>
        <w:left w:val="none" w:sz="0" w:space="0" w:color="auto"/>
        <w:bottom w:val="none" w:sz="0" w:space="0" w:color="auto"/>
        <w:right w:val="none" w:sz="0" w:space="0" w:color="auto"/>
      </w:divBdr>
    </w:div>
    <w:div w:id="613558345">
      <w:bodyDiv w:val="1"/>
      <w:marLeft w:val="0"/>
      <w:marRight w:val="0"/>
      <w:marTop w:val="0"/>
      <w:marBottom w:val="0"/>
      <w:divBdr>
        <w:top w:val="none" w:sz="0" w:space="0" w:color="auto"/>
        <w:left w:val="none" w:sz="0" w:space="0" w:color="auto"/>
        <w:bottom w:val="none" w:sz="0" w:space="0" w:color="auto"/>
        <w:right w:val="none" w:sz="0" w:space="0" w:color="auto"/>
      </w:divBdr>
    </w:div>
    <w:div w:id="613563520">
      <w:bodyDiv w:val="1"/>
      <w:marLeft w:val="0"/>
      <w:marRight w:val="0"/>
      <w:marTop w:val="0"/>
      <w:marBottom w:val="0"/>
      <w:divBdr>
        <w:top w:val="none" w:sz="0" w:space="0" w:color="auto"/>
        <w:left w:val="none" w:sz="0" w:space="0" w:color="auto"/>
        <w:bottom w:val="none" w:sz="0" w:space="0" w:color="auto"/>
        <w:right w:val="none" w:sz="0" w:space="0" w:color="auto"/>
      </w:divBdr>
    </w:div>
    <w:div w:id="613634052">
      <w:bodyDiv w:val="1"/>
      <w:marLeft w:val="0"/>
      <w:marRight w:val="0"/>
      <w:marTop w:val="0"/>
      <w:marBottom w:val="0"/>
      <w:divBdr>
        <w:top w:val="none" w:sz="0" w:space="0" w:color="auto"/>
        <w:left w:val="none" w:sz="0" w:space="0" w:color="auto"/>
        <w:bottom w:val="none" w:sz="0" w:space="0" w:color="auto"/>
        <w:right w:val="none" w:sz="0" w:space="0" w:color="auto"/>
      </w:divBdr>
    </w:div>
    <w:div w:id="613757457">
      <w:bodyDiv w:val="1"/>
      <w:marLeft w:val="0"/>
      <w:marRight w:val="0"/>
      <w:marTop w:val="0"/>
      <w:marBottom w:val="0"/>
      <w:divBdr>
        <w:top w:val="none" w:sz="0" w:space="0" w:color="auto"/>
        <w:left w:val="none" w:sz="0" w:space="0" w:color="auto"/>
        <w:bottom w:val="none" w:sz="0" w:space="0" w:color="auto"/>
        <w:right w:val="none" w:sz="0" w:space="0" w:color="auto"/>
      </w:divBdr>
    </w:div>
    <w:div w:id="613831698">
      <w:bodyDiv w:val="1"/>
      <w:marLeft w:val="0"/>
      <w:marRight w:val="0"/>
      <w:marTop w:val="0"/>
      <w:marBottom w:val="0"/>
      <w:divBdr>
        <w:top w:val="none" w:sz="0" w:space="0" w:color="auto"/>
        <w:left w:val="none" w:sz="0" w:space="0" w:color="auto"/>
        <w:bottom w:val="none" w:sz="0" w:space="0" w:color="auto"/>
        <w:right w:val="none" w:sz="0" w:space="0" w:color="auto"/>
      </w:divBdr>
    </w:div>
    <w:div w:id="613899271">
      <w:bodyDiv w:val="1"/>
      <w:marLeft w:val="0"/>
      <w:marRight w:val="0"/>
      <w:marTop w:val="0"/>
      <w:marBottom w:val="0"/>
      <w:divBdr>
        <w:top w:val="none" w:sz="0" w:space="0" w:color="auto"/>
        <w:left w:val="none" w:sz="0" w:space="0" w:color="auto"/>
        <w:bottom w:val="none" w:sz="0" w:space="0" w:color="auto"/>
        <w:right w:val="none" w:sz="0" w:space="0" w:color="auto"/>
      </w:divBdr>
    </w:div>
    <w:div w:id="613902688">
      <w:bodyDiv w:val="1"/>
      <w:marLeft w:val="0"/>
      <w:marRight w:val="0"/>
      <w:marTop w:val="0"/>
      <w:marBottom w:val="0"/>
      <w:divBdr>
        <w:top w:val="none" w:sz="0" w:space="0" w:color="auto"/>
        <w:left w:val="none" w:sz="0" w:space="0" w:color="auto"/>
        <w:bottom w:val="none" w:sz="0" w:space="0" w:color="auto"/>
        <w:right w:val="none" w:sz="0" w:space="0" w:color="auto"/>
      </w:divBdr>
    </w:div>
    <w:div w:id="613945415">
      <w:bodyDiv w:val="1"/>
      <w:marLeft w:val="0"/>
      <w:marRight w:val="0"/>
      <w:marTop w:val="0"/>
      <w:marBottom w:val="0"/>
      <w:divBdr>
        <w:top w:val="none" w:sz="0" w:space="0" w:color="auto"/>
        <w:left w:val="none" w:sz="0" w:space="0" w:color="auto"/>
        <w:bottom w:val="none" w:sz="0" w:space="0" w:color="auto"/>
        <w:right w:val="none" w:sz="0" w:space="0" w:color="auto"/>
      </w:divBdr>
    </w:div>
    <w:div w:id="614020555">
      <w:bodyDiv w:val="1"/>
      <w:marLeft w:val="0"/>
      <w:marRight w:val="0"/>
      <w:marTop w:val="0"/>
      <w:marBottom w:val="0"/>
      <w:divBdr>
        <w:top w:val="none" w:sz="0" w:space="0" w:color="auto"/>
        <w:left w:val="none" w:sz="0" w:space="0" w:color="auto"/>
        <w:bottom w:val="none" w:sz="0" w:space="0" w:color="auto"/>
        <w:right w:val="none" w:sz="0" w:space="0" w:color="auto"/>
      </w:divBdr>
    </w:div>
    <w:div w:id="614023300">
      <w:bodyDiv w:val="1"/>
      <w:marLeft w:val="0"/>
      <w:marRight w:val="0"/>
      <w:marTop w:val="0"/>
      <w:marBottom w:val="0"/>
      <w:divBdr>
        <w:top w:val="none" w:sz="0" w:space="0" w:color="auto"/>
        <w:left w:val="none" w:sz="0" w:space="0" w:color="auto"/>
        <w:bottom w:val="none" w:sz="0" w:space="0" w:color="auto"/>
        <w:right w:val="none" w:sz="0" w:space="0" w:color="auto"/>
      </w:divBdr>
    </w:div>
    <w:div w:id="614212848">
      <w:bodyDiv w:val="1"/>
      <w:marLeft w:val="0"/>
      <w:marRight w:val="0"/>
      <w:marTop w:val="0"/>
      <w:marBottom w:val="0"/>
      <w:divBdr>
        <w:top w:val="none" w:sz="0" w:space="0" w:color="auto"/>
        <w:left w:val="none" w:sz="0" w:space="0" w:color="auto"/>
        <w:bottom w:val="none" w:sz="0" w:space="0" w:color="auto"/>
        <w:right w:val="none" w:sz="0" w:space="0" w:color="auto"/>
      </w:divBdr>
    </w:div>
    <w:div w:id="614287125">
      <w:bodyDiv w:val="1"/>
      <w:marLeft w:val="0"/>
      <w:marRight w:val="0"/>
      <w:marTop w:val="0"/>
      <w:marBottom w:val="0"/>
      <w:divBdr>
        <w:top w:val="none" w:sz="0" w:space="0" w:color="auto"/>
        <w:left w:val="none" w:sz="0" w:space="0" w:color="auto"/>
        <w:bottom w:val="none" w:sz="0" w:space="0" w:color="auto"/>
        <w:right w:val="none" w:sz="0" w:space="0" w:color="auto"/>
      </w:divBdr>
    </w:div>
    <w:div w:id="614288283">
      <w:bodyDiv w:val="1"/>
      <w:marLeft w:val="0"/>
      <w:marRight w:val="0"/>
      <w:marTop w:val="0"/>
      <w:marBottom w:val="0"/>
      <w:divBdr>
        <w:top w:val="none" w:sz="0" w:space="0" w:color="auto"/>
        <w:left w:val="none" w:sz="0" w:space="0" w:color="auto"/>
        <w:bottom w:val="none" w:sz="0" w:space="0" w:color="auto"/>
        <w:right w:val="none" w:sz="0" w:space="0" w:color="auto"/>
      </w:divBdr>
    </w:div>
    <w:div w:id="614292637">
      <w:bodyDiv w:val="1"/>
      <w:marLeft w:val="0"/>
      <w:marRight w:val="0"/>
      <w:marTop w:val="0"/>
      <w:marBottom w:val="0"/>
      <w:divBdr>
        <w:top w:val="none" w:sz="0" w:space="0" w:color="auto"/>
        <w:left w:val="none" w:sz="0" w:space="0" w:color="auto"/>
        <w:bottom w:val="none" w:sz="0" w:space="0" w:color="auto"/>
        <w:right w:val="none" w:sz="0" w:space="0" w:color="auto"/>
      </w:divBdr>
    </w:div>
    <w:div w:id="614293080">
      <w:bodyDiv w:val="1"/>
      <w:marLeft w:val="0"/>
      <w:marRight w:val="0"/>
      <w:marTop w:val="0"/>
      <w:marBottom w:val="0"/>
      <w:divBdr>
        <w:top w:val="none" w:sz="0" w:space="0" w:color="auto"/>
        <w:left w:val="none" w:sz="0" w:space="0" w:color="auto"/>
        <w:bottom w:val="none" w:sz="0" w:space="0" w:color="auto"/>
        <w:right w:val="none" w:sz="0" w:space="0" w:color="auto"/>
      </w:divBdr>
    </w:div>
    <w:div w:id="614483671">
      <w:bodyDiv w:val="1"/>
      <w:marLeft w:val="0"/>
      <w:marRight w:val="0"/>
      <w:marTop w:val="0"/>
      <w:marBottom w:val="0"/>
      <w:divBdr>
        <w:top w:val="none" w:sz="0" w:space="0" w:color="auto"/>
        <w:left w:val="none" w:sz="0" w:space="0" w:color="auto"/>
        <w:bottom w:val="none" w:sz="0" w:space="0" w:color="auto"/>
        <w:right w:val="none" w:sz="0" w:space="0" w:color="auto"/>
      </w:divBdr>
    </w:div>
    <w:div w:id="614562930">
      <w:bodyDiv w:val="1"/>
      <w:marLeft w:val="0"/>
      <w:marRight w:val="0"/>
      <w:marTop w:val="0"/>
      <w:marBottom w:val="0"/>
      <w:divBdr>
        <w:top w:val="none" w:sz="0" w:space="0" w:color="auto"/>
        <w:left w:val="none" w:sz="0" w:space="0" w:color="auto"/>
        <w:bottom w:val="none" w:sz="0" w:space="0" w:color="auto"/>
        <w:right w:val="none" w:sz="0" w:space="0" w:color="auto"/>
      </w:divBdr>
    </w:div>
    <w:div w:id="614563149">
      <w:bodyDiv w:val="1"/>
      <w:marLeft w:val="0"/>
      <w:marRight w:val="0"/>
      <w:marTop w:val="0"/>
      <w:marBottom w:val="0"/>
      <w:divBdr>
        <w:top w:val="none" w:sz="0" w:space="0" w:color="auto"/>
        <w:left w:val="none" w:sz="0" w:space="0" w:color="auto"/>
        <w:bottom w:val="none" w:sz="0" w:space="0" w:color="auto"/>
        <w:right w:val="none" w:sz="0" w:space="0" w:color="auto"/>
      </w:divBdr>
    </w:div>
    <w:div w:id="614602776">
      <w:bodyDiv w:val="1"/>
      <w:marLeft w:val="0"/>
      <w:marRight w:val="0"/>
      <w:marTop w:val="0"/>
      <w:marBottom w:val="0"/>
      <w:divBdr>
        <w:top w:val="none" w:sz="0" w:space="0" w:color="auto"/>
        <w:left w:val="none" w:sz="0" w:space="0" w:color="auto"/>
        <w:bottom w:val="none" w:sz="0" w:space="0" w:color="auto"/>
        <w:right w:val="none" w:sz="0" w:space="0" w:color="auto"/>
      </w:divBdr>
    </w:div>
    <w:div w:id="614797686">
      <w:bodyDiv w:val="1"/>
      <w:marLeft w:val="0"/>
      <w:marRight w:val="0"/>
      <w:marTop w:val="0"/>
      <w:marBottom w:val="0"/>
      <w:divBdr>
        <w:top w:val="none" w:sz="0" w:space="0" w:color="auto"/>
        <w:left w:val="none" w:sz="0" w:space="0" w:color="auto"/>
        <w:bottom w:val="none" w:sz="0" w:space="0" w:color="auto"/>
        <w:right w:val="none" w:sz="0" w:space="0" w:color="auto"/>
      </w:divBdr>
    </w:div>
    <w:div w:id="614868657">
      <w:bodyDiv w:val="1"/>
      <w:marLeft w:val="0"/>
      <w:marRight w:val="0"/>
      <w:marTop w:val="0"/>
      <w:marBottom w:val="0"/>
      <w:divBdr>
        <w:top w:val="none" w:sz="0" w:space="0" w:color="auto"/>
        <w:left w:val="none" w:sz="0" w:space="0" w:color="auto"/>
        <w:bottom w:val="none" w:sz="0" w:space="0" w:color="auto"/>
        <w:right w:val="none" w:sz="0" w:space="0" w:color="auto"/>
      </w:divBdr>
    </w:div>
    <w:div w:id="614940997">
      <w:bodyDiv w:val="1"/>
      <w:marLeft w:val="0"/>
      <w:marRight w:val="0"/>
      <w:marTop w:val="0"/>
      <w:marBottom w:val="0"/>
      <w:divBdr>
        <w:top w:val="none" w:sz="0" w:space="0" w:color="auto"/>
        <w:left w:val="none" w:sz="0" w:space="0" w:color="auto"/>
        <w:bottom w:val="none" w:sz="0" w:space="0" w:color="auto"/>
        <w:right w:val="none" w:sz="0" w:space="0" w:color="auto"/>
      </w:divBdr>
    </w:div>
    <w:div w:id="614945311">
      <w:bodyDiv w:val="1"/>
      <w:marLeft w:val="0"/>
      <w:marRight w:val="0"/>
      <w:marTop w:val="0"/>
      <w:marBottom w:val="0"/>
      <w:divBdr>
        <w:top w:val="none" w:sz="0" w:space="0" w:color="auto"/>
        <w:left w:val="none" w:sz="0" w:space="0" w:color="auto"/>
        <w:bottom w:val="none" w:sz="0" w:space="0" w:color="auto"/>
        <w:right w:val="none" w:sz="0" w:space="0" w:color="auto"/>
      </w:divBdr>
    </w:div>
    <w:div w:id="615059889">
      <w:bodyDiv w:val="1"/>
      <w:marLeft w:val="0"/>
      <w:marRight w:val="0"/>
      <w:marTop w:val="0"/>
      <w:marBottom w:val="0"/>
      <w:divBdr>
        <w:top w:val="none" w:sz="0" w:space="0" w:color="auto"/>
        <w:left w:val="none" w:sz="0" w:space="0" w:color="auto"/>
        <w:bottom w:val="none" w:sz="0" w:space="0" w:color="auto"/>
        <w:right w:val="none" w:sz="0" w:space="0" w:color="auto"/>
      </w:divBdr>
    </w:div>
    <w:div w:id="615063475">
      <w:bodyDiv w:val="1"/>
      <w:marLeft w:val="0"/>
      <w:marRight w:val="0"/>
      <w:marTop w:val="0"/>
      <w:marBottom w:val="0"/>
      <w:divBdr>
        <w:top w:val="none" w:sz="0" w:space="0" w:color="auto"/>
        <w:left w:val="none" w:sz="0" w:space="0" w:color="auto"/>
        <w:bottom w:val="none" w:sz="0" w:space="0" w:color="auto"/>
        <w:right w:val="none" w:sz="0" w:space="0" w:color="auto"/>
      </w:divBdr>
    </w:div>
    <w:div w:id="615066054">
      <w:bodyDiv w:val="1"/>
      <w:marLeft w:val="0"/>
      <w:marRight w:val="0"/>
      <w:marTop w:val="0"/>
      <w:marBottom w:val="0"/>
      <w:divBdr>
        <w:top w:val="none" w:sz="0" w:space="0" w:color="auto"/>
        <w:left w:val="none" w:sz="0" w:space="0" w:color="auto"/>
        <w:bottom w:val="none" w:sz="0" w:space="0" w:color="auto"/>
        <w:right w:val="none" w:sz="0" w:space="0" w:color="auto"/>
      </w:divBdr>
    </w:div>
    <w:div w:id="615068607">
      <w:bodyDiv w:val="1"/>
      <w:marLeft w:val="0"/>
      <w:marRight w:val="0"/>
      <w:marTop w:val="0"/>
      <w:marBottom w:val="0"/>
      <w:divBdr>
        <w:top w:val="none" w:sz="0" w:space="0" w:color="auto"/>
        <w:left w:val="none" w:sz="0" w:space="0" w:color="auto"/>
        <w:bottom w:val="none" w:sz="0" w:space="0" w:color="auto"/>
        <w:right w:val="none" w:sz="0" w:space="0" w:color="auto"/>
      </w:divBdr>
    </w:div>
    <w:div w:id="615140544">
      <w:bodyDiv w:val="1"/>
      <w:marLeft w:val="0"/>
      <w:marRight w:val="0"/>
      <w:marTop w:val="0"/>
      <w:marBottom w:val="0"/>
      <w:divBdr>
        <w:top w:val="none" w:sz="0" w:space="0" w:color="auto"/>
        <w:left w:val="none" w:sz="0" w:space="0" w:color="auto"/>
        <w:bottom w:val="none" w:sz="0" w:space="0" w:color="auto"/>
        <w:right w:val="none" w:sz="0" w:space="0" w:color="auto"/>
      </w:divBdr>
    </w:div>
    <w:div w:id="615405879">
      <w:bodyDiv w:val="1"/>
      <w:marLeft w:val="0"/>
      <w:marRight w:val="0"/>
      <w:marTop w:val="0"/>
      <w:marBottom w:val="0"/>
      <w:divBdr>
        <w:top w:val="none" w:sz="0" w:space="0" w:color="auto"/>
        <w:left w:val="none" w:sz="0" w:space="0" w:color="auto"/>
        <w:bottom w:val="none" w:sz="0" w:space="0" w:color="auto"/>
        <w:right w:val="none" w:sz="0" w:space="0" w:color="auto"/>
      </w:divBdr>
    </w:div>
    <w:div w:id="615479998">
      <w:bodyDiv w:val="1"/>
      <w:marLeft w:val="0"/>
      <w:marRight w:val="0"/>
      <w:marTop w:val="0"/>
      <w:marBottom w:val="0"/>
      <w:divBdr>
        <w:top w:val="none" w:sz="0" w:space="0" w:color="auto"/>
        <w:left w:val="none" w:sz="0" w:space="0" w:color="auto"/>
        <w:bottom w:val="none" w:sz="0" w:space="0" w:color="auto"/>
        <w:right w:val="none" w:sz="0" w:space="0" w:color="auto"/>
      </w:divBdr>
    </w:div>
    <w:div w:id="615527075">
      <w:bodyDiv w:val="1"/>
      <w:marLeft w:val="0"/>
      <w:marRight w:val="0"/>
      <w:marTop w:val="0"/>
      <w:marBottom w:val="0"/>
      <w:divBdr>
        <w:top w:val="none" w:sz="0" w:space="0" w:color="auto"/>
        <w:left w:val="none" w:sz="0" w:space="0" w:color="auto"/>
        <w:bottom w:val="none" w:sz="0" w:space="0" w:color="auto"/>
        <w:right w:val="none" w:sz="0" w:space="0" w:color="auto"/>
      </w:divBdr>
    </w:div>
    <w:div w:id="615602755">
      <w:bodyDiv w:val="1"/>
      <w:marLeft w:val="0"/>
      <w:marRight w:val="0"/>
      <w:marTop w:val="0"/>
      <w:marBottom w:val="0"/>
      <w:divBdr>
        <w:top w:val="none" w:sz="0" w:space="0" w:color="auto"/>
        <w:left w:val="none" w:sz="0" w:space="0" w:color="auto"/>
        <w:bottom w:val="none" w:sz="0" w:space="0" w:color="auto"/>
        <w:right w:val="none" w:sz="0" w:space="0" w:color="auto"/>
      </w:divBdr>
    </w:div>
    <w:div w:id="615796980">
      <w:bodyDiv w:val="1"/>
      <w:marLeft w:val="0"/>
      <w:marRight w:val="0"/>
      <w:marTop w:val="0"/>
      <w:marBottom w:val="0"/>
      <w:divBdr>
        <w:top w:val="none" w:sz="0" w:space="0" w:color="auto"/>
        <w:left w:val="none" w:sz="0" w:space="0" w:color="auto"/>
        <w:bottom w:val="none" w:sz="0" w:space="0" w:color="auto"/>
        <w:right w:val="none" w:sz="0" w:space="0" w:color="auto"/>
      </w:divBdr>
    </w:div>
    <w:div w:id="615871005">
      <w:bodyDiv w:val="1"/>
      <w:marLeft w:val="0"/>
      <w:marRight w:val="0"/>
      <w:marTop w:val="0"/>
      <w:marBottom w:val="0"/>
      <w:divBdr>
        <w:top w:val="none" w:sz="0" w:space="0" w:color="auto"/>
        <w:left w:val="none" w:sz="0" w:space="0" w:color="auto"/>
        <w:bottom w:val="none" w:sz="0" w:space="0" w:color="auto"/>
        <w:right w:val="none" w:sz="0" w:space="0" w:color="auto"/>
      </w:divBdr>
    </w:div>
    <w:div w:id="615908730">
      <w:bodyDiv w:val="1"/>
      <w:marLeft w:val="0"/>
      <w:marRight w:val="0"/>
      <w:marTop w:val="0"/>
      <w:marBottom w:val="0"/>
      <w:divBdr>
        <w:top w:val="none" w:sz="0" w:space="0" w:color="auto"/>
        <w:left w:val="none" w:sz="0" w:space="0" w:color="auto"/>
        <w:bottom w:val="none" w:sz="0" w:space="0" w:color="auto"/>
        <w:right w:val="none" w:sz="0" w:space="0" w:color="auto"/>
      </w:divBdr>
    </w:div>
    <w:div w:id="615983117">
      <w:bodyDiv w:val="1"/>
      <w:marLeft w:val="0"/>
      <w:marRight w:val="0"/>
      <w:marTop w:val="0"/>
      <w:marBottom w:val="0"/>
      <w:divBdr>
        <w:top w:val="none" w:sz="0" w:space="0" w:color="auto"/>
        <w:left w:val="none" w:sz="0" w:space="0" w:color="auto"/>
        <w:bottom w:val="none" w:sz="0" w:space="0" w:color="auto"/>
        <w:right w:val="none" w:sz="0" w:space="0" w:color="auto"/>
      </w:divBdr>
    </w:div>
    <w:div w:id="615983161">
      <w:bodyDiv w:val="1"/>
      <w:marLeft w:val="0"/>
      <w:marRight w:val="0"/>
      <w:marTop w:val="0"/>
      <w:marBottom w:val="0"/>
      <w:divBdr>
        <w:top w:val="none" w:sz="0" w:space="0" w:color="auto"/>
        <w:left w:val="none" w:sz="0" w:space="0" w:color="auto"/>
        <w:bottom w:val="none" w:sz="0" w:space="0" w:color="auto"/>
        <w:right w:val="none" w:sz="0" w:space="0" w:color="auto"/>
      </w:divBdr>
    </w:div>
    <w:div w:id="615986269">
      <w:bodyDiv w:val="1"/>
      <w:marLeft w:val="0"/>
      <w:marRight w:val="0"/>
      <w:marTop w:val="0"/>
      <w:marBottom w:val="0"/>
      <w:divBdr>
        <w:top w:val="none" w:sz="0" w:space="0" w:color="auto"/>
        <w:left w:val="none" w:sz="0" w:space="0" w:color="auto"/>
        <w:bottom w:val="none" w:sz="0" w:space="0" w:color="auto"/>
        <w:right w:val="none" w:sz="0" w:space="0" w:color="auto"/>
      </w:divBdr>
    </w:div>
    <w:div w:id="616060407">
      <w:bodyDiv w:val="1"/>
      <w:marLeft w:val="0"/>
      <w:marRight w:val="0"/>
      <w:marTop w:val="0"/>
      <w:marBottom w:val="0"/>
      <w:divBdr>
        <w:top w:val="none" w:sz="0" w:space="0" w:color="auto"/>
        <w:left w:val="none" w:sz="0" w:space="0" w:color="auto"/>
        <w:bottom w:val="none" w:sz="0" w:space="0" w:color="auto"/>
        <w:right w:val="none" w:sz="0" w:space="0" w:color="auto"/>
      </w:divBdr>
    </w:div>
    <w:div w:id="616104953">
      <w:bodyDiv w:val="1"/>
      <w:marLeft w:val="0"/>
      <w:marRight w:val="0"/>
      <w:marTop w:val="0"/>
      <w:marBottom w:val="0"/>
      <w:divBdr>
        <w:top w:val="none" w:sz="0" w:space="0" w:color="auto"/>
        <w:left w:val="none" w:sz="0" w:space="0" w:color="auto"/>
        <w:bottom w:val="none" w:sz="0" w:space="0" w:color="auto"/>
        <w:right w:val="none" w:sz="0" w:space="0" w:color="auto"/>
      </w:divBdr>
    </w:div>
    <w:div w:id="616105745">
      <w:bodyDiv w:val="1"/>
      <w:marLeft w:val="0"/>
      <w:marRight w:val="0"/>
      <w:marTop w:val="0"/>
      <w:marBottom w:val="0"/>
      <w:divBdr>
        <w:top w:val="none" w:sz="0" w:space="0" w:color="auto"/>
        <w:left w:val="none" w:sz="0" w:space="0" w:color="auto"/>
        <w:bottom w:val="none" w:sz="0" w:space="0" w:color="auto"/>
        <w:right w:val="none" w:sz="0" w:space="0" w:color="auto"/>
      </w:divBdr>
    </w:div>
    <w:div w:id="616106083">
      <w:bodyDiv w:val="1"/>
      <w:marLeft w:val="0"/>
      <w:marRight w:val="0"/>
      <w:marTop w:val="0"/>
      <w:marBottom w:val="0"/>
      <w:divBdr>
        <w:top w:val="none" w:sz="0" w:space="0" w:color="auto"/>
        <w:left w:val="none" w:sz="0" w:space="0" w:color="auto"/>
        <w:bottom w:val="none" w:sz="0" w:space="0" w:color="auto"/>
        <w:right w:val="none" w:sz="0" w:space="0" w:color="auto"/>
      </w:divBdr>
    </w:div>
    <w:div w:id="616135156">
      <w:bodyDiv w:val="1"/>
      <w:marLeft w:val="0"/>
      <w:marRight w:val="0"/>
      <w:marTop w:val="0"/>
      <w:marBottom w:val="0"/>
      <w:divBdr>
        <w:top w:val="none" w:sz="0" w:space="0" w:color="auto"/>
        <w:left w:val="none" w:sz="0" w:space="0" w:color="auto"/>
        <w:bottom w:val="none" w:sz="0" w:space="0" w:color="auto"/>
        <w:right w:val="none" w:sz="0" w:space="0" w:color="auto"/>
      </w:divBdr>
    </w:div>
    <w:div w:id="616253783">
      <w:bodyDiv w:val="1"/>
      <w:marLeft w:val="0"/>
      <w:marRight w:val="0"/>
      <w:marTop w:val="0"/>
      <w:marBottom w:val="0"/>
      <w:divBdr>
        <w:top w:val="none" w:sz="0" w:space="0" w:color="auto"/>
        <w:left w:val="none" w:sz="0" w:space="0" w:color="auto"/>
        <w:bottom w:val="none" w:sz="0" w:space="0" w:color="auto"/>
        <w:right w:val="none" w:sz="0" w:space="0" w:color="auto"/>
      </w:divBdr>
    </w:div>
    <w:div w:id="616258396">
      <w:bodyDiv w:val="1"/>
      <w:marLeft w:val="0"/>
      <w:marRight w:val="0"/>
      <w:marTop w:val="0"/>
      <w:marBottom w:val="0"/>
      <w:divBdr>
        <w:top w:val="none" w:sz="0" w:space="0" w:color="auto"/>
        <w:left w:val="none" w:sz="0" w:space="0" w:color="auto"/>
        <w:bottom w:val="none" w:sz="0" w:space="0" w:color="auto"/>
        <w:right w:val="none" w:sz="0" w:space="0" w:color="auto"/>
      </w:divBdr>
    </w:div>
    <w:div w:id="616329717">
      <w:bodyDiv w:val="1"/>
      <w:marLeft w:val="0"/>
      <w:marRight w:val="0"/>
      <w:marTop w:val="0"/>
      <w:marBottom w:val="0"/>
      <w:divBdr>
        <w:top w:val="none" w:sz="0" w:space="0" w:color="auto"/>
        <w:left w:val="none" w:sz="0" w:space="0" w:color="auto"/>
        <w:bottom w:val="none" w:sz="0" w:space="0" w:color="auto"/>
        <w:right w:val="none" w:sz="0" w:space="0" w:color="auto"/>
      </w:divBdr>
    </w:div>
    <w:div w:id="616330359">
      <w:bodyDiv w:val="1"/>
      <w:marLeft w:val="0"/>
      <w:marRight w:val="0"/>
      <w:marTop w:val="0"/>
      <w:marBottom w:val="0"/>
      <w:divBdr>
        <w:top w:val="none" w:sz="0" w:space="0" w:color="auto"/>
        <w:left w:val="none" w:sz="0" w:space="0" w:color="auto"/>
        <w:bottom w:val="none" w:sz="0" w:space="0" w:color="auto"/>
        <w:right w:val="none" w:sz="0" w:space="0" w:color="auto"/>
      </w:divBdr>
    </w:div>
    <w:div w:id="616374010">
      <w:bodyDiv w:val="1"/>
      <w:marLeft w:val="0"/>
      <w:marRight w:val="0"/>
      <w:marTop w:val="0"/>
      <w:marBottom w:val="0"/>
      <w:divBdr>
        <w:top w:val="none" w:sz="0" w:space="0" w:color="auto"/>
        <w:left w:val="none" w:sz="0" w:space="0" w:color="auto"/>
        <w:bottom w:val="none" w:sz="0" w:space="0" w:color="auto"/>
        <w:right w:val="none" w:sz="0" w:space="0" w:color="auto"/>
      </w:divBdr>
    </w:div>
    <w:div w:id="616522984">
      <w:bodyDiv w:val="1"/>
      <w:marLeft w:val="0"/>
      <w:marRight w:val="0"/>
      <w:marTop w:val="0"/>
      <w:marBottom w:val="0"/>
      <w:divBdr>
        <w:top w:val="none" w:sz="0" w:space="0" w:color="auto"/>
        <w:left w:val="none" w:sz="0" w:space="0" w:color="auto"/>
        <w:bottom w:val="none" w:sz="0" w:space="0" w:color="auto"/>
        <w:right w:val="none" w:sz="0" w:space="0" w:color="auto"/>
      </w:divBdr>
    </w:div>
    <w:div w:id="616523671">
      <w:bodyDiv w:val="1"/>
      <w:marLeft w:val="0"/>
      <w:marRight w:val="0"/>
      <w:marTop w:val="0"/>
      <w:marBottom w:val="0"/>
      <w:divBdr>
        <w:top w:val="none" w:sz="0" w:space="0" w:color="auto"/>
        <w:left w:val="none" w:sz="0" w:space="0" w:color="auto"/>
        <w:bottom w:val="none" w:sz="0" w:space="0" w:color="auto"/>
        <w:right w:val="none" w:sz="0" w:space="0" w:color="auto"/>
      </w:divBdr>
    </w:div>
    <w:div w:id="616982627">
      <w:bodyDiv w:val="1"/>
      <w:marLeft w:val="0"/>
      <w:marRight w:val="0"/>
      <w:marTop w:val="0"/>
      <w:marBottom w:val="0"/>
      <w:divBdr>
        <w:top w:val="none" w:sz="0" w:space="0" w:color="auto"/>
        <w:left w:val="none" w:sz="0" w:space="0" w:color="auto"/>
        <w:bottom w:val="none" w:sz="0" w:space="0" w:color="auto"/>
        <w:right w:val="none" w:sz="0" w:space="0" w:color="auto"/>
      </w:divBdr>
    </w:div>
    <w:div w:id="617106563">
      <w:bodyDiv w:val="1"/>
      <w:marLeft w:val="0"/>
      <w:marRight w:val="0"/>
      <w:marTop w:val="0"/>
      <w:marBottom w:val="0"/>
      <w:divBdr>
        <w:top w:val="none" w:sz="0" w:space="0" w:color="auto"/>
        <w:left w:val="none" w:sz="0" w:space="0" w:color="auto"/>
        <w:bottom w:val="none" w:sz="0" w:space="0" w:color="auto"/>
        <w:right w:val="none" w:sz="0" w:space="0" w:color="auto"/>
      </w:divBdr>
    </w:div>
    <w:div w:id="617177436">
      <w:bodyDiv w:val="1"/>
      <w:marLeft w:val="0"/>
      <w:marRight w:val="0"/>
      <w:marTop w:val="0"/>
      <w:marBottom w:val="0"/>
      <w:divBdr>
        <w:top w:val="none" w:sz="0" w:space="0" w:color="auto"/>
        <w:left w:val="none" w:sz="0" w:space="0" w:color="auto"/>
        <w:bottom w:val="none" w:sz="0" w:space="0" w:color="auto"/>
        <w:right w:val="none" w:sz="0" w:space="0" w:color="auto"/>
      </w:divBdr>
    </w:div>
    <w:div w:id="617445166">
      <w:bodyDiv w:val="1"/>
      <w:marLeft w:val="0"/>
      <w:marRight w:val="0"/>
      <w:marTop w:val="0"/>
      <w:marBottom w:val="0"/>
      <w:divBdr>
        <w:top w:val="none" w:sz="0" w:space="0" w:color="auto"/>
        <w:left w:val="none" w:sz="0" w:space="0" w:color="auto"/>
        <w:bottom w:val="none" w:sz="0" w:space="0" w:color="auto"/>
        <w:right w:val="none" w:sz="0" w:space="0" w:color="auto"/>
      </w:divBdr>
    </w:div>
    <w:div w:id="617446841">
      <w:bodyDiv w:val="1"/>
      <w:marLeft w:val="0"/>
      <w:marRight w:val="0"/>
      <w:marTop w:val="0"/>
      <w:marBottom w:val="0"/>
      <w:divBdr>
        <w:top w:val="none" w:sz="0" w:space="0" w:color="auto"/>
        <w:left w:val="none" w:sz="0" w:space="0" w:color="auto"/>
        <w:bottom w:val="none" w:sz="0" w:space="0" w:color="auto"/>
        <w:right w:val="none" w:sz="0" w:space="0" w:color="auto"/>
      </w:divBdr>
    </w:div>
    <w:div w:id="617487951">
      <w:bodyDiv w:val="1"/>
      <w:marLeft w:val="0"/>
      <w:marRight w:val="0"/>
      <w:marTop w:val="0"/>
      <w:marBottom w:val="0"/>
      <w:divBdr>
        <w:top w:val="none" w:sz="0" w:space="0" w:color="auto"/>
        <w:left w:val="none" w:sz="0" w:space="0" w:color="auto"/>
        <w:bottom w:val="none" w:sz="0" w:space="0" w:color="auto"/>
        <w:right w:val="none" w:sz="0" w:space="0" w:color="auto"/>
      </w:divBdr>
    </w:div>
    <w:div w:id="617494543">
      <w:bodyDiv w:val="1"/>
      <w:marLeft w:val="0"/>
      <w:marRight w:val="0"/>
      <w:marTop w:val="0"/>
      <w:marBottom w:val="0"/>
      <w:divBdr>
        <w:top w:val="none" w:sz="0" w:space="0" w:color="auto"/>
        <w:left w:val="none" w:sz="0" w:space="0" w:color="auto"/>
        <w:bottom w:val="none" w:sz="0" w:space="0" w:color="auto"/>
        <w:right w:val="none" w:sz="0" w:space="0" w:color="auto"/>
      </w:divBdr>
    </w:div>
    <w:div w:id="617563009">
      <w:bodyDiv w:val="1"/>
      <w:marLeft w:val="0"/>
      <w:marRight w:val="0"/>
      <w:marTop w:val="0"/>
      <w:marBottom w:val="0"/>
      <w:divBdr>
        <w:top w:val="none" w:sz="0" w:space="0" w:color="auto"/>
        <w:left w:val="none" w:sz="0" w:space="0" w:color="auto"/>
        <w:bottom w:val="none" w:sz="0" w:space="0" w:color="auto"/>
        <w:right w:val="none" w:sz="0" w:space="0" w:color="auto"/>
      </w:divBdr>
    </w:div>
    <w:div w:id="617565338">
      <w:bodyDiv w:val="1"/>
      <w:marLeft w:val="0"/>
      <w:marRight w:val="0"/>
      <w:marTop w:val="0"/>
      <w:marBottom w:val="0"/>
      <w:divBdr>
        <w:top w:val="none" w:sz="0" w:space="0" w:color="auto"/>
        <w:left w:val="none" w:sz="0" w:space="0" w:color="auto"/>
        <w:bottom w:val="none" w:sz="0" w:space="0" w:color="auto"/>
        <w:right w:val="none" w:sz="0" w:space="0" w:color="auto"/>
      </w:divBdr>
    </w:div>
    <w:div w:id="617680526">
      <w:bodyDiv w:val="1"/>
      <w:marLeft w:val="0"/>
      <w:marRight w:val="0"/>
      <w:marTop w:val="0"/>
      <w:marBottom w:val="0"/>
      <w:divBdr>
        <w:top w:val="none" w:sz="0" w:space="0" w:color="auto"/>
        <w:left w:val="none" w:sz="0" w:space="0" w:color="auto"/>
        <w:bottom w:val="none" w:sz="0" w:space="0" w:color="auto"/>
        <w:right w:val="none" w:sz="0" w:space="0" w:color="auto"/>
      </w:divBdr>
    </w:div>
    <w:div w:id="617686512">
      <w:bodyDiv w:val="1"/>
      <w:marLeft w:val="0"/>
      <w:marRight w:val="0"/>
      <w:marTop w:val="0"/>
      <w:marBottom w:val="0"/>
      <w:divBdr>
        <w:top w:val="none" w:sz="0" w:space="0" w:color="auto"/>
        <w:left w:val="none" w:sz="0" w:space="0" w:color="auto"/>
        <w:bottom w:val="none" w:sz="0" w:space="0" w:color="auto"/>
        <w:right w:val="none" w:sz="0" w:space="0" w:color="auto"/>
      </w:divBdr>
    </w:div>
    <w:div w:id="617687501">
      <w:bodyDiv w:val="1"/>
      <w:marLeft w:val="0"/>
      <w:marRight w:val="0"/>
      <w:marTop w:val="0"/>
      <w:marBottom w:val="0"/>
      <w:divBdr>
        <w:top w:val="none" w:sz="0" w:space="0" w:color="auto"/>
        <w:left w:val="none" w:sz="0" w:space="0" w:color="auto"/>
        <w:bottom w:val="none" w:sz="0" w:space="0" w:color="auto"/>
        <w:right w:val="none" w:sz="0" w:space="0" w:color="auto"/>
      </w:divBdr>
    </w:div>
    <w:div w:id="617757171">
      <w:bodyDiv w:val="1"/>
      <w:marLeft w:val="0"/>
      <w:marRight w:val="0"/>
      <w:marTop w:val="0"/>
      <w:marBottom w:val="0"/>
      <w:divBdr>
        <w:top w:val="none" w:sz="0" w:space="0" w:color="auto"/>
        <w:left w:val="none" w:sz="0" w:space="0" w:color="auto"/>
        <w:bottom w:val="none" w:sz="0" w:space="0" w:color="auto"/>
        <w:right w:val="none" w:sz="0" w:space="0" w:color="auto"/>
      </w:divBdr>
    </w:div>
    <w:div w:id="617759982">
      <w:bodyDiv w:val="1"/>
      <w:marLeft w:val="0"/>
      <w:marRight w:val="0"/>
      <w:marTop w:val="0"/>
      <w:marBottom w:val="0"/>
      <w:divBdr>
        <w:top w:val="none" w:sz="0" w:space="0" w:color="auto"/>
        <w:left w:val="none" w:sz="0" w:space="0" w:color="auto"/>
        <w:bottom w:val="none" w:sz="0" w:space="0" w:color="auto"/>
        <w:right w:val="none" w:sz="0" w:space="0" w:color="auto"/>
      </w:divBdr>
    </w:div>
    <w:div w:id="617831598">
      <w:bodyDiv w:val="1"/>
      <w:marLeft w:val="0"/>
      <w:marRight w:val="0"/>
      <w:marTop w:val="0"/>
      <w:marBottom w:val="0"/>
      <w:divBdr>
        <w:top w:val="none" w:sz="0" w:space="0" w:color="auto"/>
        <w:left w:val="none" w:sz="0" w:space="0" w:color="auto"/>
        <w:bottom w:val="none" w:sz="0" w:space="0" w:color="auto"/>
        <w:right w:val="none" w:sz="0" w:space="0" w:color="auto"/>
      </w:divBdr>
    </w:div>
    <w:div w:id="617834378">
      <w:bodyDiv w:val="1"/>
      <w:marLeft w:val="0"/>
      <w:marRight w:val="0"/>
      <w:marTop w:val="0"/>
      <w:marBottom w:val="0"/>
      <w:divBdr>
        <w:top w:val="none" w:sz="0" w:space="0" w:color="auto"/>
        <w:left w:val="none" w:sz="0" w:space="0" w:color="auto"/>
        <w:bottom w:val="none" w:sz="0" w:space="0" w:color="auto"/>
        <w:right w:val="none" w:sz="0" w:space="0" w:color="auto"/>
      </w:divBdr>
    </w:div>
    <w:div w:id="617955242">
      <w:bodyDiv w:val="1"/>
      <w:marLeft w:val="0"/>
      <w:marRight w:val="0"/>
      <w:marTop w:val="0"/>
      <w:marBottom w:val="0"/>
      <w:divBdr>
        <w:top w:val="none" w:sz="0" w:space="0" w:color="auto"/>
        <w:left w:val="none" w:sz="0" w:space="0" w:color="auto"/>
        <w:bottom w:val="none" w:sz="0" w:space="0" w:color="auto"/>
        <w:right w:val="none" w:sz="0" w:space="0" w:color="auto"/>
      </w:divBdr>
    </w:div>
    <w:div w:id="618102033">
      <w:bodyDiv w:val="1"/>
      <w:marLeft w:val="0"/>
      <w:marRight w:val="0"/>
      <w:marTop w:val="0"/>
      <w:marBottom w:val="0"/>
      <w:divBdr>
        <w:top w:val="none" w:sz="0" w:space="0" w:color="auto"/>
        <w:left w:val="none" w:sz="0" w:space="0" w:color="auto"/>
        <w:bottom w:val="none" w:sz="0" w:space="0" w:color="auto"/>
        <w:right w:val="none" w:sz="0" w:space="0" w:color="auto"/>
      </w:divBdr>
    </w:div>
    <w:div w:id="618147064">
      <w:bodyDiv w:val="1"/>
      <w:marLeft w:val="0"/>
      <w:marRight w:val="0"/>
      <w:marTop w:val="0"/>
      <w:marBottom w:val="0"/>
      <w:divBdr>
        <w:top w:val="none" w:sz="0" w:space="0" w:color="auto"/>
        <w:left w:val="none" w:sz="0" w:space="0" w:color="auto"/>
        <w:bottom w:val="none" w:sz="0" w:space="0" w:color="auto"/>
        <w:right w:val="none" w:sz="0" w:space="0" w:color="auto"/>
      </w:divBdr>
    </w:div>
    <w:div w:id="618338799">
      <w:bodyDiv w:val="1"/>
      <w:marLeft w:val="0"/>
      <w:marRight w:val="0"/>
      <w:marTop w:val="0"/>
      <w:marBottom w:val="0"/>
      <w:divBdr>
        <w:top w:val="none" w:sz="0" w:space="0" w:color="auto"/>
        <w:left w:val="none" w:sz="0" w:space="0" w:color="auto"/>
        <w:bottom w:val="none" w:sz="0" w:space="0" w:color="auto"/>
        <w:right w:val="none" w:sz="0" w:space="0" w:color="auto"/>
      </w:divBdr>
    </w:div>
    <w:div w:id="618344507">
      <w:bodyDiv w:val="1"/>
      <w:marLeft w:val="0"/>
      <w:marRight w:val="0"/>
      <w:marTop w:val="0"/>
      <w:marBottom w:val="0"/>
      <w:divBdr>
        <w:top w:val="none" w:sz="0" w:space="0" w:color="auto"/>
        <w:left w:val="none" w:sz="0" w:space="0" w:color="auto"/>
        <w:bottom w:val="none" w:sz="0" w:space="0" w:color="auto"/>
        <w:right w:val="none" w:sz="0" w:space="0" w:color="auto"/>
      </w:divBdr>
    </w:div>
    <w:div w:id="618412919">
      <w:bodyDiv w:val="1"/>
      <w:marLeft w:val="0"/>
      <w:marRight w:val="0"/>
      <w:marTop w:val="0"/>
      <w:marBottom w:val="0"/>
      <w:divBdr>
        <w:top w:val="none" w:sz="0" w:space="0" w:color="auto"/>
        <w:left w:val="none" w:sz="0" w:space="0" w:color="auto"/>
        <w:bottom w:val="none" w:sz="0" w:space="0" w:color="auto"/>
        <w:right w:val="none" w:sz="0" w:space="0" w:color="auto"/>
      </w:divBdr>
    </w:div>
    <w:div w:id="618413118">
      <w:bodyDiv w:val="1"/>
      <w:marLeft w:val="0"/>
      <w:marRight w:val="0"/>
      <w:marTop w:val="0"/>
      <w:marBottom w:val="0"/>
      <w:divBdr>
        <w:top w:val="none" w:sz="0" w:space="0" w:color="auto"/>
        <w:left w:val="none" w:sz="0" w:space="0" w:color="auto"/>
        <w:bottom w:val="none" w:sz="0" w:space="0" w:color="auto"/>
        <w:right w:val="none" w:sz="0" w:space="0" w:color="auto"/>
      </w:divBdr>
    </w:div>
    <w:div w:id="618488138">
      <w:bodyDiv w:val="1"/>
      <w:marLeft w:val="0"/>
      <w:marRight w:val="0"/>
      <w:marTop w:val="0"/>
      <w:marBottom w:val="0"/>
      <w:divBdr>
        <w:top w:val="none" w:sz="0" w:space="0" w:color="auto"/>
        <w:left w:val="none" w:sz="0" w:space="0" w:color="auto"/>
        <w:bottom w:val="none" w:sz="0" w:space="0" w:color="auto"/>
        <w:right w:val="none" w:sz="0" w:space="0" w:color="auto"/>
      </w:divBdr>
    </w:div>
    <w:div w:id="618489815">
      <w:bodyDiv w:val="1"/>
      <w:marLeft w:val="0"/>
      <w:marRight w:val="0"/>
      <w:marTop w:val="0"/>
      <w:marBottom w:val="0"/>
      <w:divBdr>
        <w:top w:val="none" w:sz="0" w:space="0" w:color="auto"/>
        <w:left w:val="none" w:sz="0" w:space="0" w:color="auto"/>
        <w:bottom w:val="none" w:sz="0" w:space="0" w:color="auto"/>
        <w:right w:val="none" w:sz="0" w:space="0" w:color="auto"/>
      </w:divBdr>
    </w:div>
    <w:div w:id="618532123">
      <w:bodyDiv w:val="1"/>
      <w:marLeft w:val="0"/>
      <w:marRight w:val="0"/>
      <w:marTop w:val="0"/>
      <w:marBottom w:val="0"/>
      <w:divBdr>
        <w:top w:val="none" w:sz="0" w:space="0" w:color="auto"/>
        <w:left w:val="none" w:sz="0" w:space="0" w:color="auto"/>
        <w:bottom w:val="none" w:sz="0" w:space="0" w:color="auto"/>
        <w:right w:val="none" w:sz="0" w:space="0" w:color="auto"/>
      </w:divBdr>
    </w:div>
    <w:div w:id="618533478">
      <w:bodyDiv w:val="1"/>
      <w:marLeft w:val="0"/>
      <w:marRight w:val="0"/>
      <w:marTop w:val="0"/>
      <w:marBottom w:val="0"/>
      <w:divBdr>
        <w:top w:val="none" w:sz="0" w:space="0" w:color="auto"/>
        <w:left w:val="none" w:sz="0" w:space="0" w:color="auto"/>
        <w:bottom w:val="none" w:sz="0" w:space="0" w:color="auto"/>
        <w:right w:val="none" w:sz="0" w:space="0" w:color="auto"/>
      </w:divBdr>
    </w:div>
    <w:div w:id="618533858">
      <w:bodyDiv w:val="1"/>
      <w:marLeft w:val="0"/>
      <w:marRight w:val="0"/>
      <w:marTop w:val="0"/>
      <w:marBottom w:val="0"/>
      <w:divBdr>
        <w:top w:val="none" w:sz="0" w:space="0" w:color="auto"/>
        <w:left w:val="none" w:sz="0" w:space="0" w:color="auto"/>
        <w:bottom w:val="none" w:sz="0" w:space="0" w:color="auto"/>
        <w:right w:val="none" w:sz="0" w:space="0" w:color="auto"/>
      </w:divBdr>
    </w:div>
    <w:div w:id="618537940">
      <w:bodyDiv w:val="1"/>
      <w:marLeft w:val="0"/>
      <w:marRight w:val="0"/>
      <w:marTop w:val="0"/>
      <w:marBottom w:val="0"/>
      <w:divBdr>
        <w:top w:val="none" w:sz="0" w:space="0" w:color="auto"/>
        <w:left w:val="none" w:sz="0" w:space="0" w:color="auto"/>
        <w:bottom w:val="none" w:sz="0" w:space="0" w:color="auto"/>
        <w:right w:val="none" w:sz="0" w:space="0" w:color="auto"/>
      </w:divBdr>
    </w:div>
    <w:div w:id="618612664">
      <w:bodyDiv w:val="1"/>
      <w:marLeft w:val="0"/>
      <w:marRight w:val="0"/>
      <w:marTop w:val="0"/>
      <w:marBottom w:val="0"/>
      <w:divBdr>
        <w:top w:val="none" w:sz="0" w:space="0" w:color="auto"/>
        <w:left w:val="none" w:sz="0" w:space="0" w:color="auto"/>
        <w:bottom w:val="none" w:sz="0" w:space="0" w:color="auto"/>
        <w:right w:val="none" w:sz="0" w:space="0" w:color="auto"/>
      </w:divBdr>
    </w:div>
    <w:div w:id="618688656">
      <w:bodyDiv w:val="1"/>
      <w:marLeft w:val="0"/>
      <w:marRight w:val="0"/>
      <w:marTop w:val="0"/>
      <w:marBottom w:val="0"/>
      <w:divBdr>
        <w:top w:val="none" w:sz="0" w:space="0" w:color="auto"/>
        <w:left w:val="none" w:sz="0" w:space="0" w:color="auto"/>
        <w:bottom w:val="none" w:sz="0" w:space="0" w:color="auto"/>
        <w:right w:val="none" w:sz="0" w:space="0" w:color="auto"/>
      </w:divBdr>
    </w:div>
    <w:div w:id="619071356">
      <w:bodyDiv w:val="1"/>
      <w:marLeft w:val="0"/>
      <w:marRight w:val="0"/>
      <w:marTop w:val="0"/>
      <w:marBottom w:val="0"/>
      <w:divBdr>
        <w:top w:val="none" w:sz="0" w:space="0" w:color="auto"/>
        <w:left w:val="none" w:sz="0" w:space="0" w:color="auto"/>
        <w:bottom w:val="none" w:sz="0" w:space="0" w:color="auto"/>
        <w:right w:val="none" w:sz="0" w:space="0" w:color="auto"/>
      </w:divBdr>
    </w:div>
    <w:div w:id="619267014">
      <w:bodyDiv w:val="1"/>
      <w:marLeft w:val="0"/>
      <w:marRight w:val="0"/>
      <w:marTop w:val="0"/>
      <w:marBottom w:val="0"/>
      <w:divBdr>
        <w:top w:val="none" w:sz="0" w:space="0" w:color="auto"/>
        <w:left w:val="none" w:sz="0" w:space="0" w:color="auto"/>
        <w:bottom w:val="none" w:sz="0" w:space="0" w:color="auto"/>
        <w:right w:val="none" w:sz="0" w:space="0" w:color="auto"/>
      </w:divBdr>
    </w:div>
    <w:div w:id="619336256">
      <w:bodyDiv w:val="1"/>
      <w:marLeft w:val="0"/>
      <w:marRight w:val="0"/>
      <w:marTop w:val="0"/>
      <w:marBottom w:val="0"/>
      <w:divBdr>
        <w:top w:val="none" w:sz="0" w:space="0" w:color="auto"/>
        <w:left w:val="none" w:sz="0" w:space="0" w:color="auto"/>
        <w:bottom w:val="none" w:sz="0" w:space="0" w:color="auto"/>
        <w:right w:val="none" w:sz="0" w:space="0" w:color="auto"/>
      </w:divBdr>
    </w:div>
    <w:div w:id="619410814">
      <w:bodyDiv w:val="1"/>
      <w:marLeft w:val="0"/>
      <w:marRight w:val="0"/>
      <w:marTop w:val="0"/>
      <w:marBottom w:val="0"/>
      <w:divBdr>
        <w:top w:val="none" w:sz="0" w:space="0" w:color="auto"/>
        <w:left w:val="none" w:sz="0" w:space="0" w:color="auto"/>
        <w:bottom w:val="none" w:sz="0" w:space="0" w:color="auto"/>
        <w:right w:val="none" w:sz="0" w:space="0" w:color="auto"/>
      </w:divBdr>
    </w:div>
    <w:div w:id="619457010">
      <w:bodyDiv w:val="1"/>
      <w:marLeft w:val="0"/>
      <w:marRight w:val="0"/>
      <w:marTop w:val="0"/>
      <w:marBottom w:val="0"/>
      <w:divBdr>
        <w:top w:val="none" w:sz="0" w:space="0" w:color="auto"/>
        <w:left w:val="none" w:sz="0" w:space="0" w:color="auto"/>
        <w:bottom w:val="none" w:sz="0" w:space="0" w:color="auto"/>
        <w:right w:val="none" w:sz="0" w:space="0" w:color="auto"/>
      </w:divBdr>
    </w:div>
    <w:div w:id="619459072">
      <w:bodyDiv w:val="1"/>
      <w:marLeft w:val="0"/>
      <w:marRight w:val="0"/>
      <w:marTop w:val="0"/>
      <w:marBottom w:val="0"/>
      <w:divBdr>
        <w:top w:val="none" w:sz="0" w:space="0" w:color="auto"/>
        <w:left w:val="none" w:sz="0" w:space="0" w:color="auto"/>
        <w:bottom w:val="none" w:sz="0" w:space="0" w:color="auto"/>
        <w:right w:val="none" w:sz="0" w:space="0" w:color="auto"/>
      </w:divBdr>
    </w:div>
    <w:div w:id="619459321">
      <w:bodyDiv w:val="1"/>
      <w:marLeft w:val="0"/>
      <w:marRight w:val="0"/>
      <w:marTop w:val="0"/>
      <w:marBottom w:val="0"/>
      <w:divBdr>
        <w:top w:val="none" w:sz="0" w:space="0" w:color="auto"/>
        <w:left w:val="none" w:sz="0" w:space="0" w:color="auto"/>
        <w:bottom w:val="none" w:sz="0" w:space="0" w:color="auto"/>
        <w:right w:val="none" w:sz="0" w:space="0" w:color="auto"/>
      </w:divBdr>
    </w:div>
    <w:div w:id="619577967">
      <w:bodyDiv w:val="1"/>
      <w:marLeft w:val="0"/>
      <w:marRight w:val="0"/>
      <w:marTop w:val="0"/>
      <w:marBottom w:val="0"/>
      <w:divBdr>
        <w:top w:val="none" w:sz="0" w:space="0" w:color="auto"/>
        <w:left w:val="none" w:sz="0" w:space="0" w:color="auto"/>
        <w:bottom w:val="none" w:sz="0" w:space="0" w:color="auto"/>
        <w:right w:val="none" w:sz="0" w:space="0" w:color="auto"/>
      </w:divBdr>
    </w:div>
    <w:div w:id="619645971">
      <w:bodyDiv w:val="1"/>
      <w:marLeft w:val="0"/>
      <w:marRight w:val="0"/>
      <w:marTop w:val="0"/>
      <w:marBottom w:val="0"/>
      <w:divBdr>
        <w:top w:val="none" w:sz="0" w:space="0" w:color="auto"/>
        <w:left w:val="none" w:sz="0" w:space="0" w:color="auto"/>
        <w:bottom w:val="none" w:sz="0" w:space="0" w:color="auto"/>
        <w:right w:val="none" w:sz="0" w:space="0" w:color="auto"/>
      </w:divBdr>
    </w:div>
    <w:div w:id="619725867">
      <w:bodyDiv w:val="1"/>
      <w:marLeft w:val="0"/>
      <w:marRight w:val="0"/>
      <w:marTop w:val="0"/>
      <w:marBottom w:val="0"/>
      <w:divBdr>
        <w:top w:val="none" w:sz="0" w:space="0" w:color="auto"/>
        <w:left w:val="none" w:sz="0" w:space="0" w:color="auto"/>
        <w:bottom w:val="none" w:sz="0" w:space="0" w:color="auto"/>
        <w:right w:val="none" w:sz="0" w:space="0" w:color="auto"/>
      </w:divBdr>
    </w:div>
    <w:div w:id="619802543">
      <w:bodyDiv w:val="1"/>
      <w:marLeft w:val="0"/>
      <w:marRight w:val="0"/>
      <w:marTop w:val="0"/>
      <w:marBottom w:val="0"/>
      <w:divBdr>
        <w:top w:val="none" w:sz="0" w:space="0" w:color="auto"/>
        <w:left w:val="none" w:sz="0" w:space="0" w:color="auto"/>
        <w:bottom w:val="none" w:sz="0" w:space="0" w:color="auto"/>
        <w:right w:val="none" w:sz="0" w:space="0" w:color="auto"/>
      </w:divBdr>
    </w:div>
    <w:div w:id="619916747">
      <w:bodyDiv w:val="1"/>
      <w:marLeft w:val="0"/>
      <w:marRight w:val="0"/>
      <w:marTop w:val="0"/>
      <w:marBottom w:val="0"/>
      <w:divBdr>
        <w:top w:val="none" w:sz="0" w:space="0" w:color="auto"/>
        <w:left w:val="none" w:sz="0" w:space="0" w:color="auto"/>
        <w:bottom w:val="none" w:sz="0" w:space="0" w:color="auto"/>
        <w:right w:val="none" w:sz="0" w:space="0" w:color="auto"/>
      </w:divBdr>
    </w:div>
    <w:div w:id="620038627">
      <w:bodyDiv w:val="1"/>
      <w:marLeft w:val="0"/>
      <w:marRight w:val="0"/>
      <w:marTop w:val="0"/>
      <w:marBottom w:val="0"/>
      <w:divBdr>
        <w:top w:val="none" w:sz="0" w:space="0" w:color="auto"/>
        <w:left w:val="none" w:sz="0" w:space="0" w:color="auto"/>
        <w:bottom w:val="none" w:sz="0" w:space="0" w:color="auto"/>
        <w:right w:val="none" w:sz="0" w:space="0" w:color="auto"/>
      </w:divBdr>
    </w:div>
    <w:div w:id="620111144">
      <w:bodyDiv w:val="1"/>
      <w:marLeft w:val="0"/>
      <w:marRight w:val="0"/>
      <w:marTop w:val="0"/>
      <w:marBottom w:val="0"/>
      <w:divBdr>
        <w:top w:val="none" w:sz="0" w:space="0" w:color="auto"/>
        <w:left w:val="none" w:sz="0" w:space="0" w:color="auto"/>
        <w:bottom w:val="none" w:sz="0" w:space="0" w:color="auto"/>
        <w:right w:val="none" w:sz="0" w:space="0" w:color="auto"/>
      </w:divBdr>
    </w:div>
    <w:div w:id="620113265">
      <w:bodyDiv w:val="1"/>
      <w:marLeft w:val="0"/>
      <w:marRight w:val="0"/>
      <w:marTop w:val="0"/>
      <w:marBottom w:val="0"/>
      <w:divBdr>
        <w:top w:val="none" w:sz="0" w:space="0" w:color="auto"/>
        <w:left w:val="none" w:sz="0" w:space="0" w:color="auto"/>
        <w:bottom w:val="none" w:sz="0" w:space="0" w:color="auto"/>
        <w:right w:val="none" w:sz="0" w:space="0" w:color="auto"/>
      </w:divBdr>
    </w:div>
    <w:div w:id="620184933">
      <w:bodyDiv w:val="1"/>
      <w:marLeft w:val="0"/>
      <w:marRight w:val="0"/>
      <w:marTop w:val="0"/>
      <w:marBottom w:val="0"/>
      <w:divBdr>
        <w:top w:val="none" w:sz="0" w:space="0" w:color="auto"/>
        <w:left w:val="none" w:sz="0" w:space="0" w:color="auto"/>
        <w:bottom w:val="none" w:sz="0" w:space="0" w:color="auto"/>
        <w:right w:val="none" w:sz="0" w:space="0" w:color="auto"/>
      </w:divBdr>
    </w:div>
    <w:div w:id="620188724">
      <w:bodyDiv w:val="1"/>
      <w:marLeft w:val="0"/>
      <w:marRight w:val="0"/>
      <w:marTop w:val="0"/>
      <w:marBottom w:val="0"/>
      <w:divBdr>
        <w:top w:val="none" w:sz="0" w:space="0" w:color="auto"/>
        <w:left w:val="none" w:sz="0" w:space="0" w:color="auto"/>
        <w:bottom w:val="none" w:sz="0" w:space="0" w:color="auto"/>
        <w:right w:val="none" w:sz="0" w:space="0" w:color="auto"/>
      </w:divBdr>
    </w:div>
    <w:div w:id="620300989">
      <w:bodyDiv w:val="1"/>
      <w:marLeft w:val="0"/>
      <w:marRight w:val="0"/>
      <w:marTop w:val="0"/>
      <w:marBottom w:val="0"/>
      <w:divBdr>
        <w:top w:val="none" w:sz="0" w:space="0" w:color="auto"/>
        <w:left w:val="none" w:sz="0" w:space="0" w:color="auto"/>
        <w:bottom w:val="none" w:sz="0" w:space="0" w:color="auto"/>
        <w:right w:val="none" w:sz="0" w:space="0" w:color="auto"/>
      </w:divBdr>
    </w:div>
    <w:div w:id="620302016">
      <w:bodyDiv w:val="1"/>
      <w:marLeft w:val="0"/>
      <w:marRight w:val="0"/>
      <w:marTop w:val="0"/>
      <w:marBottom w:val="0"/>
      <w:divBdr>
        <w:top w:val="none" w:sz="0" w:space="0" w:color="auto"/>
        <w:left w:val="none" w:sz="0" w:space="0" w:color="auto"/>
        <w:bottom w:val="none" w:sz="0" w:space="0" w:color="auto"/>
        <w:right w:val="none" w:sz="0" w:space="0" w:color="auto"/>
      </w:divBdr>
    </w:div>
    <w:div w:id="620457608">
      <w:bodyDiv w:val="1"/>
      <w:marLeft w:val="0"/>
      <w:marRight w:val="0"/>
      <w:marTop w:val="0"/>
      <w:marBottom w:val="0"/>
      <w:divBdr>
        <w:top w:val="none" w:sz="0" w:space="0" w:color="auto"/>
        <w:left w:val="none" w:sz="0" w:space="0" w:color="auto"/>
        <w:bottom w:val="none" w:sz="0" w:space="0" w:color="auto"/>
        <w:right w:val="none" w:sz="0" w:space="0" w:color="auto"/>
      </w:divBdr>
    </w:div>
    <w:div w:id="620573724">
      <w:bodyDiv w:val="1"/>
      <w:marLeft w:val="0"/>
      <w:marRight w:val="0"/>
      <w:marTop w:val="0"/>
      <w:marBottom w:val="0"/>
      <w:divBdr>
        <w:top w:val="none" w:sz="0" w:space="0" w:color="auto"/>
        <w:left w:val="none" w:sz="0" w:space="0" w:color="auto"/>
        <w:bottom w:val="none" w:sz="0" w:space="0" w:color="auto"/>
        <w:right w:val="none" w:sz="0" w:space="0" w:color="auto"/>
      </w:divBdr>
    </w:div>
    <w:div w:id="620574748">
      <w:bodyDiv w:val="1"/>
      <w:marLeft w:val="0"/>
      <w:marRight w:val="0"/>
      <w:marTop w:val="0"/>
      <w:marBottom w:val="0"/>
      <w:divBdr>
        <w:top w:val="none" w:sz="0" w:space="0" w:color="auto"/>
        <w:left w:val="none" w:sz="0" w:space="0" w:color="auto"/>
        <w:bottom w:val="none" w:sz="0" w:space="0" w:color="auto"/>
        <w:right w:val="none" w:sz="0" w:space="0" w:color="auto"/>
      </w:divBdr>
    </w:div>
    <w:div w:id="620649154">
      <w:bodyDiv w:val="1"/>
      <w:marLeft w:val="0"/>
      <w:marRight w:val="0"/>
      <w:marTop w:val="0"/>
      <w:marBottom w:val="0"/>
      <w:divBdr>
        <w:top w:val="none" w:sz="0" w:space="0" w:color="auto"/>
        <w:left w:val="none" w:sz="0" w:space="0" w:color="auto"/>
        <w:bottom w:val="none" w:sz="0" w:space="0" w:color="auto"/>
        <w:right w:val="none" w:sz="0" w:space="0" w:color="auto"/>
      </w:divBdr>
    </w:div>
    <w:div w:id="620653031">
      <w:bodyDiv w:val="1"/>
      <w:marLeft w:val="0"/>
      <w:marRight w:val="0"/>
      <w:marTop w:val="0"/>
      <w:marBottom w:val="0"/>
      <w:divBdr>
        <w:top w:val="none" w:sz="0" w:space="0" w:color="auto"/>
        <w:left w:val="none" w:sz="0" w:space="0" w:color="auto"/>
        <w:bottom w:val="none" w:sz="0" w:space="0" w:color="auto"/>
        <w:right w:val="none" w:sz="0" w:space="0" w:color="auto"/>
      </w:divBdr>
    </w:div>
    <w:div w:id="620696745">
      <w:bodyDiv w:val="1"/>
      <w:marLeft w:val="0"/>
      <w:marRight w:val="0"/>
      <w:marTop w:val="0"/>
      <w:marBottom w:val="0"/>
      <w:divBdr>
        <w:top w:val="none" w:sz="0" w:space="0" w:color="auto"/>
        <w:left w:val="none" w:sz="0" w:space="0" w:color="auto"/>
        <w:bottom w:val="none" w:sz="0" w:space="0" w:color="auto"/>
        <w:right w:val="none" w:sz="0" w:space="0" w:color="auto"/>
      </w:divBdr>
    </w:div>
    <w:div w:id="620763720">
      <w:bodyDiv w:val="1"/>
      <w:marLeft w:val="0"/>
      <w:marRight w:val="0"/>
      <w:marTop w:val="0"/>
      <w:marBottom w:val="0"/>
      <w:divBdr>
        <w:top w:val="none" w:sz="0" w:space="0" w:color="auto"/>
        <w:left w:val="none" w:sz="0" w:space="0" w:color="auto"/>
        <w:bottom w:val="none" w:sz="0" w:space="0" w:color="auto"/>
        <w:right w:val="none" w:sz="0" w:space="0" w:color="auto"/>
      </w:divBdr>
    </w:div>
    <w:div w:id="620838306">
      <w:bodyDiv w:val="1"/>
      <w:marLeft w:val="0"/>
      <w:marRight w:val="0"/>
      <w:marTop w:val="0"/>
      <w:marBottom w:val="0"/>
      <w:divBdr>
        <w:top w:val="none" w:sz="0" w:space="0" w:color="auto"/>
        <w:left w:val="none" w:sz="0" w:space="0" w:color="auto"/>
        <w:bottom w:val="none" w:sz="0" w:space="0" w:color="auto"/>
        <w:right w:val="none" w:sz="0" w:space="0" w:color="auto"/>
      </w:divBdr>
    </w:div>
    <w:div w:id="621031686">
      <w:bodyDiv w:val="1"/>
      <w:marLeft w:val="0"/>
      <w:marRight w:val="0"/>
      <w:marTop w:val="0"/>
      <w:marBottom w:val="0"/>
      <w:divBdr>
        <w:top w:val="none" w:sz="0" w:space="0" w:color="auto"/>
        <w:left w:val="none" w:sz="0" w:space="0" w:color="auto"/>
        <w:bottom w:val="none" w:sz="0" w:space="0" w:color="auto"/>
        <w:right w:val="none" w:sz="0" w:space="0" w:color="auto"/>
      </w:divBdr>
    </w:div>
    <w:div w:id="621039635">
      <w:bodyDiv w:val="1"/>
      <w:marLeft w:val="0"/>
      <w:marRight w:val="0"/>
      <w:marTop w:val="0"/>
      <w:marBottom w:val="0"/>
      <w:divBdr>
        <w:top w:val="none" w:sz="0" w:space="0" w:color="auto"/>
        <w:left w:val="none" w:sz="0" w:space="0" w:color="auto"/>
        <w:bottom w:val="none" w:sz="0" w:space="0" w:color="auto"/>
        <w:right w:val="none" w:sz="0" w:space="0" w:color="auto"/>
      </w:divBdr>
    </w:div>
    <w:div w:id="621108820">
      <w:bodyDiv w:val="1"/>
      <w:marLeft w:val="0"/>
      <w:marRight w:val="0"/>
      <w:marTop w:val="0"/>
      <w:marBottom w:val="0"/>
      <w:divBdr>
        <w:top w:val="none" w:sz="0" w:space="0" w:color="auto"/>
        <w:left w:val="none" w:sz="0" w:space="0" w:color="auto"/>
        <w:bottom w:val="none" w:sz="0" w:space="0" w:color="auto"/>
        <w:right w:val="none" w:sz="0" w:space="0" w:color="auto"/>
      </w:divBdr>
    </w:div>
    <w:div w:id="621152153">
      <w:bodyDiv w:val="1"/>
      <w:marLeft w:val="0"/>
      <w:marRight w:val="0"/>
      <w:marTop w:val="0"/>
      <w:marBottom w:val="0"/>
      <w:divBdr>
        <w:top w:val="none" w:sz="0" w:space="0" w:color="auto"/>
        <w:left w:val="none" w:sz="0" w:space="0" w:color="auto"/>
        <w:bottom w:val="none" w:sz="0" w:space="0" w:color="auto"/>
        <w:right w:val="none" w:sz="0" w:space="0" w:color="auto"/>
      </w:divBdr>
    </w:div>
    <w:div w:id="621232366">
      <w:bodyDiv w:val="1"/>
      <w:marLeft w:val="0"/>
      <w:marRight w:val="0"/>
      <w:marTop w:val="0"/>
      <w:marBottom w:val="0"/>
      <w:divBdr>
        <w:top w:val="none" w:sz="0" w:space="0" w:color="auto"/>
        <w:left w:val="none" w:sz="0" w:space="0" w:color="auto"/>
        <w:bottom w:val="none" w:sz="0" w:space="0" w:color="auto"/>
        <w:right w:val="none" w:sz="0" w:space="0" w:color="auto"/>
      </w:divBdr>
    </w:div>
    <w:div w:id="621303040">
      <w:bodyDiv w:val="1"/>
      <w:marLeft w:val="0"/>
      <w:marRight w:val="0"/>
      <w:marTop w:val="0"/>
      <w:marBottom w:val="0"/>
      <w:divBdr>
        <w:top w:val="none" w:sz="0" w:space="0" w:color="auto"/>
        <w:left w:val="none" w:sz="0" w:space="0" w:color="auto"/>
        <w:bottom w:val="none" w:sz="0" w:space="0" w:color="auto"/>
        <w:right w:val="none" w:sz="0" w:space="0" w:color="auto"/>
      </w:divBdr>
    </w:div>
    <w:div w:id="621351121">
      <w:bodyDiv w:val="1"/>
      <w:marLeft w:val="0"/>
      <w:marRight w:val="0"/>
      <w:marTop w:val="0"/>
      <w:marBottom w:val="0"/>
      <w:divBdr>
        <w:top w:val="none" w:sz="0" w:space="0" w:color="auto"/>
        <w:left w:val="none" w:sz="0" w:space="0" w:color="auto"/>
        <w:bottom w:val="none" w:sz="0" w:space="0" w:color="auto"/>
        <w:right w:val="none" w:sz="0" w:space="0" w:color="auto"/>
      </w:divBdr>
    </w:div>
    <w:div w:id="621422838">
      <w:bodyDiv w:val="1"/>
      <w:marLeft w:val="0"/>
      <w:marRight w:val="0"/>
      <w:marTop w:val="0"/>
      <w:marBottom w:val="0"/>
      <w:divBdr>
        <w:top w:val="none" w:sz="0" w:space="0" w:color="auto"/>
        <w:left w:val="none" w:sz="0" w:space="0" w:color="auto"/>
        <w:bottom w:val="none" w:sz="0" w:space="0" w:color="auto"/>
        <w:right w:val="none" w:sz="0" w:space="0" w:color="auto"/>
      </w:divBdr>
    </w:div>
    <w:div w:id="621423784">
      <w:bodyDiv w:val="1"/>
      <w:marLeft w:val="0"/>
      <w:marRight w:val="0"/>
      <w:marTop w:val="0"/>
      <w:marBottom w:val="0"/>
      <w:divBdr>
        <w:top w:val="none" w:sz="0" w:space="0" w:color="auto"/>
        <w:left w:val="none" w:sz="0" w:space="0" w:color="auto"/>
        <w:bottom w:val="none" w:sz="0" w:space="0" w:color="auto"/>
        <w:right w:val="none" w:sz="0" w:space="0" w:color="auto"/>
      </w:divBdr>
    </w:div>
    <w:div w:id="621497240">
      <w:bodyDiv w:val="1"/>
      <w:marLeft w:val="0"/>
      <w:marRight w:val="0"/>
      <w:marTop w:val="0"/>
      <w:marBottom w:val="0"/>
      <w:divBdr>
        <w:top w:val="none" w:sz="0" w:space="0" w:color="auto"/>
        <w:left w:val="none" w:sz="0" w:space="0" w:color="auto"/>
        <w:bottom w:val="none" w:sz="0" w:space="0" w:color="auto"/>
        <w:right w:val="none" w:sz="0" w:space="0" w:color="auto"/>
      </w:divBdr>
    </w:div>
    <w:div w:id="621689881">
      <w:bodyDiv w:val="1"/>
      <w:marLeft w:val="0"/>
      <w:marRight w:val="0"/>
      <w:marTop w:val="0"/>
      <w:marBottom w:val="0"/>
      <w:divBdr>
        <w:top w:val="none" w:sz="0" w:space="0" w:color="auto"/>
        <w:left w:val="none" w:sz="0" w:space="0" w:color="auto"/>
        <w:bottom w:val="none" w:sz="0" w:space="0" w:color="auto"/>
        <w:right w:val="none" w:sz="0" w:space="0" w:color="auto"/>
      </w:divBdr>
    </w:div>
    <w:div w:id="621689919">
      <w:bodyDiv w:val="1"/>
      <w:marLeft w:val="0"/>
      <w:marRight w:val="0"/>
      <w:marTop w:val="0"/>
      <w:marBottom w:val="0"/>
      <w:divBdr>
        <w:top w:val="none" w:sz="0" w:space="0" w:color="auto"/>
        <w:left w:val="none" w:sz="0" w:space="0" w:color="auto"/>
        <w:bottom w:val="none" w:sz="0" w:space="0" w:color="auto"/>
        <w:right w:val="none" w:sz="0" w:space="0" w:color="auto"/>
      </w:divBdr>
    </w:div>
    <w:div w:id="621764303">
      <w:bodyDiv w:val="1"/>
      <w:marLeft w:val="0"/>
      <w:marRight w:val="0"/>
      <w:marTop w:val="0"/>
      <w:marBottom w:val="0"/>
      <w:divBdr>
        <w:top w:val="none" w:sz="0" w:space="0" w:color="auto"/>
        <w:left w:val="none" w:sz="0" w:space="0" w:color="auto"/>
        <w:bottom w:val="none" w:sz="0" w:space="0" w:color="auto"/>
        <w:right w:val="none" w:sz="0" w:space="0" w:color="auto"/>
      </w:divBdr>
    </w:div>
    <w:div w:id="621808292">
      <w:bodyDiv w:val="1"/>
      <w:marLeft w:val="0"/>
      <w:marRight w:val="0"/>
      <w:marTop w:val="0"/>
      <w:marBottom w:val="0"/>
      <w:divBdr>
        <w:top w:val="none" w:sz="0" w:space="0" w:color="auto"/>
        <w:left w:val="none" w:sz="0" w:space="0" w:color="auto"/>
        <w:bottom w:val="none" w:sz="0" w:space="0" w:color="auto"/>
        <w:right w:val="none" w:sz="0" w:space="0" w:color="auto"/>
      </w:divBdr>
    </w:div>
    <w:div w:id="621881290">
      <w:bodyDiv w:val="1"/>
      <w:marLeft w:val="0"/>
      <w:marRight w:val="0"/>
      <w:marTop w:val="0"/>
      <w:marBottom w:val="0"/>
      <w:divBdr>
        <w:top w:val="none" w:sz="0" w:space="0" w:color="auto"/>
        <w:left w:val="none" w:sz="0" w:space="0" w:color="auto"/>
        <w:bottom w:val="none" w:sz="0" w:space="0" w:color="auto"/>
        <w:right w:val="none" w:sz="0" w:space="0" w:color="auto"/>
      </w:divBdr>
    </w:div>
    <w:div w:id="621881699">
      <w:bodyDiv w:val="1"/>
      <w:marLeft w:val="0"/>
      <w:marRight w:val="0"/>
      <w:marTop w:val="0"/>
      <w:marBottom w:val="0"/>
      <w:divBdr>
        <w:top w:val="none" w:sz="0" w:space="0" w:color="auto"/>
        <w:left w:val="none" w:sz="0" w:space="0" w:color="auto"/>
        <w:bottom w:val="none" w:sz="0" w:space="0" w:color="auto"/>
        <w:right w:val="none" w:sz="0" w:space="0" w:color="auto"/>
      </w:divBdr>
    </w:div>
    <w:div w:id="621957243">
      <w:bodyDiv w:val="1"/>
      <w:marLeft w:val="0"/>
      <w:marRight w:val="0"/>
      <w:marTop w:val="0"/>
      <w:marBottom w:val="0"/>
      <w:divBdr>
        <w:top w:val="none" w:sz="0" w:space="0" w:color="auto"/>
        <w:left w:val="none" w:sz="0" w:space="0" w:color="auto"/>
        <w:bottom w:val="none" w:sz="0" w:space="0" w:color="auto"/>
        <w:right w:val="none" w:sz="0" w:space="0" w:color="auto"/>
      </w:divBdr>
    </w:div>
    <w:div w:id="621957572">
      <w:bodyDiv w:val="1"/>
      <w:marLeft w:val="0"/>
      <w:marRight w:val="0"/>
      <w:marTop w:val="0"/>
      <w:marBottom w:val="0"/>
      <w:divBdr>
        <w:top w:val="none" w:sz="0" w:space="0" w:color="auto"/>
        <w:left w:val="none" w:sz="0" w:space="0" w:color="auto"/>
        <w:bottom w:val="none" w:sz="0" w:space="0" w:color="auto"/>
        <w:right w:val="none" w:sz="0" w:space="0" w:color="auto"/>
      </w:divBdr>
    </w:div>
    <w:div w:id="621960860">
      <w:bodyDiv w:val="1"/>
      <w:marLeft w:val="0"/>
      <w:marRight w:val="0"/>
      <w:marTop w:val="0"/>
      <w:marBottom w:val="0"/>
      <w:divBdr>
        <w:top w:val="none" w:sz="0" w:space="0" w:color="auto"/>
        <w:left w:val="none" w:sz="0" w:space="0" w:color="auto"/>
        <w:bottom w:val="none" w:sz="0" w:space="0" w:color="auto"/>
        <w:right w:val="none" w:sz="0" w:space="0" w:color="auto"/>
      </w:divBdr>
    </w:div>
    <w:div w:id="622006808">
      <w:bodyDiv w:val="1"/>
      <w:marLeft w:val="0"/>
      <w:marRight w:val="0"/>
      <w:marTop w:val="0"/>
      <w:marBottom w:val="0"/>
      <w:divBdr>
        <w:top w:val="none" w:sz="0" w:space="0" w:color="auto"/>
        <w:left w:val="none" w:sz="0" w:space="0" w:color="auto"/>
        <w:bottom w:val="none" w:sz="0" w:space="0" w:color="auto"/>
        <w:right w:val="none" w:sz="0" w:space="0" w:color="auto"/>
      </w:divBdr>
    </w:div>
    <w:div w:id="622224971">
      <w:bodyDiv w:val="1"/>
      <w:marLeft w:val="0"/>
      <w:marRight w:val="0"/>
      <w:marTop w:val="0"/>
      <w:marBottom w:val="0"/>
      <w:divBdr>
        <w:top w:val="none" w:sz="0" w:space="0" w:color="auto"/>
        <w:left w:val="none" w:sz="0" w:space="0" w:color="auto"/>
        <w:bottom w:val="none" w:sz="0" w:space="0" w:color="auto"/>
        <w:right w:val="none" w:sz="0" w:space="0" w:color="auto"/>
      </w:divBdr>
    </w:div>
    <w:div w:id="622225677">
      <w:bodyDiv w:val="1"/>
      <w:marLeft w:val="0"/>
      <w:marRight w:val="0"/>
      <w:marTop w:val="0"/>
      <w:marBottom w:val="0"/>
      <w:divBdr>
        <w:top w:val="none" w:sz="0" w:space="0" w:color="auto"/>
        <w:left w:val="none" w:sz="0" w:space="0" w:color="auto"/>
        <w:bottom w:val="none" w:sz="0" w:space="0" w:color="auto"/>
        <w:right w:val="none" w:sz="0" w:space="0" w:color="auto"/>
      </w:divBdr>
    </w:div>
    <w:div w:id="622229622">
      <w:bodyDiv w:val="1"/>
      <w:marLeft w:val="0"/>
      <w:marRight w:val="0"/>
      <w:marTop w:val="0"/>
      <w:marBottom w:val="0"/>
      <w:divBdr>
        <w:top w:val="none" w:sz="0" w:space="0" w:color="auto"/>
        <w:left w:val="none" w:sz="0" w:space="0" w:color="auto"/>
        <w:bottom w:val="none" w:sz="0" w:space="0" w:color="auto"/>
        <w:right w:val="none" w:sz="0" w:space="0" w:color="auto"/>
      </w:divBdr>
    </w:div>
    <w:div w:id="622268309">
      <w:bodyDiv w:val="1"/>
      <w:marLeft w:val="0"/>
      <w:marRight w:val="0"/>
      <w:marTop w:val="0"/>
      <w:marBottom w:val="0"/>
      <w:divBdr>
        <w:top w:val="none" w:sz="0" w:space="0" w:color="auto"/>
        <w:left w:val="none" w:sz="0" w:space="0" w:color="auto"/>
        <w:bottom w:val="none" w:sz="0" w:space="0" w:color="auto"/>
        <w:right w:val="none" w:sz="0" w:space="0" w:color="auto"/>
      </w:divBdr>
    </w:div>
    <w:div w:id="622351665">
      <w:bodyDiv w:val="1"/>
      <w:marLeft w:val="0"/>
      <w:marRight w:val="0"/>
      <w:marTop w:val="0"/>
      <w:marBottom w:val="0"/>
      <w:divBdr>
        <w:top w:val="none" w:sz="0" w:space="0" w:color="auto"/>
        <w:left w:val="none" w:sz="0" w:space="0" w:color="auto"/>
        <w:bottom w:val="none" w:sz="0" w:space="0" w:color="auto"/>
        <w:right w:val="none" w:sz="0" w:space="0" w:color="auto"/>
      </w:divBdr>
    </w:div>
    <w:div w:id="622464997">
      <w:bodyDiv w:val="1"/>
      <w:marLeft w:val="0"/>
      <w:marRight w:val="0"/>
      <w:marTop w:val="0"/>
      <w:marBottom w:val="0"/>
      <w:divBdr>
        <w:top w:val="none" w:sz="0" w:space="0" w:color="auto"/>
        <w:left w:val="none" w:sz="0" w:space="0" w:color="auto"/>
        <w:bottom w:val="none" w:sz="0" w:space="0" w:color="auto"/>
        <w:right w:val="none" w:sz="0" w:space="0" w:color="auto"/>
      </w:divBdr>
    </w:div>
    <w:div w:id="622468515">
      <w:bodyDiv w:val="1"/>
      <w:marLeft w:val="0"/>
      <w:marRight w:val="0"/>
      <w:marTop w:val="0"/>
      <w:marBottom w:val="0"/>
      <w:divBdr>
        <w:top w:val="none" w:sz="0" w:space="0" w:color="auto"/>
        <w:left w:val="none" w:sz="0" w:space="0" w:color="auto"/>
        <w:bottom w:val="none" w:sz="0" w:space="0" w:color="auto"/>
        <w:right w:val="none" w:sz="0" w:space="0" w:color="auto"/>
      </w:divBdr>
    </w:div>
    <w:div w:id="622542546">
      <w:bodyDiv w:val="1"/>
      <w:marLeft w:val="0"/>
      <w:marRight w:val="0"/>
      <w:marTop w:val="0"/>
      <w:marBottom w:val="0"/>
      <w:divBdr>
        <w:top w:val="none" w:sz="0" w:space="0" w:color="auto"/>
        <w:left w:val="none" w:sz="0" w:space="0" w:color="auto"/>
        <w:bottom w:val="none" w:sz="0" w:space="0" w:color="auto"/>
        <w:right w:val="none" w:sz="0" w:space="0" w:color="auto"/>
      </w:divBdr>
    </w:div>
    <w:div w:id="622612496">
      <w:bodyDiv w:val="1"/>
      <w:marLeft w:val="0"/>
      <w:marRight w:val="0"/>
      <w:marTop w:val="0"/>
      <w:marBottom w:val="0"/>
      <w:divBdr>
        <w:top w:val="none" w:sz="0" w:space="0" w:color="auto"/>
        <w:left w:val="none" w:sz="0" w:space="0" w:color="auto"/>
        <w:bottom w:val="none" w:sz="0" w:space="0" w:color="auto"/>
        <w:right w:val="none" w:sz="0" w:space="0" w:color="auto"/>
      </w:divBdr>
    </w:div>
    <w:div w:id="622690232">
      <w:bodyDiv w:val="1"/>
      <w:marLeft w:val="0"/>
      <w:marRight w:val="0"/>
      <w:marTop w:val="0"/>
      <w:marBottom w:val="0"/>
      <w:divBdr>
        <w:top w:val="none" w:sz="0" w:space="0" w:color="auto"/>
        <w:left w:val="none" w:sz="0" w:space="0" w:color="auto"/>
        <w:bottom w:val="none" w:sz="0" w:space="0" w:color="auto"/>
        <w:right w:val="none" w:sz="0" w:space="0" w:color="auto"/>
      </w:divBdr>
    </w:div>
    <w:div w:id="622732583">
      <w:bodyDiv w:val="1"/>
      <w:marLeft w:val="0"/>
      <w:marRight w:val="0"/>
      <w:marTop w:val="0"/>
      <w:marBottom w:val="0"/>
      <w:divBdr>
        <w:top w:val="none" w:sz="0" w:space="0" w:color="auto"/>
        <w:left w:val="none" w:sz="0" w:space="0" w:color="auto"/>
        <w:bottom w:val="none" w:sz="0" w:space="0" w:color="auto"/>
        <w:right w:val="none" w:sz="0" w:space="0" w:color="auto"/>
      </w:divBdr>
    </w:div>
    <w:div w:id="623342096">
      <w:bodyDiv w:val="1"/>
      <w:marLeft w:val="0"/>
      <w:marRight w:val="0"/>
      <w:marTop w:val="0"/>
      <w:marBottom w:val="0"/>
      <w:divBdr>
        <w:top w:val="none" w:sz="0" w:space="0" w:color="auto"/>
        <w:left w:val="none" w:sz="0" w:space="0" w:color="auto"/>
        <w:bottom w:val="none" w:sz="0" w:space="0" w:color="auto"/>
        <w:right w:val="none" w:sz="0" w:space="0" w:color="auto"/>
      </w:divBdr>
    </w:div>
    <w:div w:id="623460355">
      <w:bodyDiv w:val="1"/>
      <w:marLeft w:val="0"/>
      <w:marRight w:val="0"/>
      <w:marTop w:val="0"/>
      <w:marBottom w:val="0"/>
      <w:divBdr>
        <w:top w:val="none" w:sz="0" w:space="0" w:color="auto"/>
        <w:left w:val="none" w:sz="0" w:space="0" w:color="auto"/>
        <w:bottom w:val="none" w:sz="0" w:space="0" w:color="auto"/>
        <w:right w:val="none" w:sz="0" w:space="0" w:color="auto"/>
      </w:divBdr>
    </w:div>
    <w:div w:id="623466200">
      <w:bodyDiv w:val="1"/>
      <w:marLeft w:val="0"/>
      <w:marRight w:val="0"/>
      <w:marTop w:val="0"/>
      <w:marBottom w:val="0"/>
      <w:divBdr>
        <w:top w:val="none" w:sz="0" w:space="0" w:color="auto"/>
        <w:left w:val="none" w:sz="0" w:space="0" w:color="auto"/>
        <w:bottom w:val="none" w:sz="0" w:space="0" w:color="auto"/>
        <w:right w:val="none" w:sz="0" w:space="0" w:color="auto"/>
      </w:divBdr>
    </w:div>
    <w:div w:id="623468542">
      <w:bodyDiv w:val="1"/>
      <w:marLeft w:val="0"/>
      <w:marRight w:val="0"/>
      <w:marTop w:val="0"/>
      <w:marBottom w:val="0"/>
      <w:divBdr>
        <w:top w:val="none" w:sz="0" w:space="0" w:color="auto"/>
        <w:left w:val="none" w:sz="0" w:space="0" w:color="auto"/>
        <w:bottom w:val="none" w:sz="0" w:space="0" w:color="auto"/>
        <w:right w:val="none" w:sz="0" w:space="0" w:color="auto"/>
      </w:divBdr>
    </w:div>
    <w:div w:id="623535121">
      <w:bodyDiv w:val="1"/>
      <w:marLeft w:val="0"/>
      <w:marRight w:val="0"/>
      <w:marTop w:val="0"/>
      <w:marBottom w:val="0"/>
      <w:divBdr>
        <w:top w:val="none" w:sz="0" w:space="0" w:color="auto"/>
        <w:left w:val="none" w:sz="0" w:space="0" w:color="auto"/>
        <w:bottom w:val="none" w:sz="0" w:space="0" w:color="auto"/>
        <w:right w:val="none" w:sz="0" w:space="0" w:color="auto"/>
      </w:divBdr>
    </w:div>
    <w:div w:id="623540340">
      <w:bodyDiv w:val="1"/>
      <w:marLeft w:val="0"/>
      <w:marRight w:val="0"/>
      <w:marTop w:val="0"/>
      <w:marBottom w:val="0"/>
      <w:divBdr>
        <w:top w:val="none" w:sz="0" w:space="0" w:color="auto"/>
        <w:left w:val="none" w:sz="0" w:space="0" w:color="auto"/>
        <w:bottom w:val="none" w:sz="0" w:space="0" w:color="auto"/>
        <w:right w:val="none" w:sz="0" w:space="0" w:color="auto"/>
      </w:divBdr>
    </w:div>
    <w:div w:id="623652879">
      <w:bodyDiv w:val="1"/>
      <w:marLeft w:val="0"/>
      <w:marRight w:val="0"/>
      <w:marTop w:val="0"/>
      <w:marBottom w:val="0"/>
      <w:divBdr>
        <w:top w:val="none" w:sz="0" w:space="0" w:color="auto"/>
        <w:left w:val="none" w:sz="0" w:space="0" w:color="auto"/>
        <w:bottom w:val="none" w:sz="0" w:space="0" w:color="auto"/>
        <w:right w:val="none" w:sz="0" w:space="0" w:color="auto"/>
      </w:divBdr>
    </w:div>
    <w:div w:id="623730333">
      <w:bodyDiv w:val="1"/>
      <w:marLeft w:val="0"/>
      <w:marRight w:val="0"/>
      <w:marTop w:val="0"/>
      <w:marBottom w:val="0"/>
      <w:divBdr>
        <w:top w:val="none" w:sz="0" w:space="0" w:color="auto"/>
        <w:left w:val="none" w:sz="0" w:space="0" w:color="auto"/>
        <w:bottom w:val="none" w:sz="0" w:space="0" w:color="auto"/>
        <w:right w:val="none" w:sz="0" w:space="0" w:color="auto"/>
      </w:divBdr>
    </w:div>
    <w:div w:id="623926609">
      <w:bodyDiv w:val="1"/>
      <w:marLeft w:val="0"/>
      <w:marRight w:val="0"/>
      <w:marTop w:val="0"/>
      <w:marBottom w:val="0"/>
      <w:divBdr>
        <w:top w:val="none" w:sz="0" w:space="0" w:color="auto"/>
        <w:left w:val="none" w:sz="0" w:space="0" w:color="auto"/>
        <w:bottom w:val="none" w:sz="0" w:space="0" w:color="auto"/>
        <w:right w:val="none" w:sz="0" w:space="0" w:color="auto"/>
      </w:divBdr>
    </w:div>
    <w:div w:id="623931029">
      <w:bodyDiv w:val="1"/>
      <w:marLeft w:val="0"/>
      <w:marRight w:val="0"/>
      <w:marTop w:val="0"/>
      <w:marBottom w:val="0"/>
      <w:divBdr>
        <w:top w:val="none" w:sz="0" w:space="0" w:color="auto"/>
        <w:left w:val="none" w:sz="0" w:space="0" w:color="auto"/>
        <w:bottom w:val="none" w:sz="0" w:space="0" w:color="auto"/>
        <w:right w:val="none" w:sz="0" w:space="0" w:color="auto"/>
      </w:divBdr>
    </w:div>
    <w:div w:id="624122567">
      <w:bodyDiv w:val="1"/>
      <w:marLeft w:val="0"/>
      <w:marRight w:val="0"/>
      <w:marTop w:val="0"/>
      <w:marBottom w:val="0"/>
      <w:divBdr>
        <w:top w:val="none" w:sz="0" w:space="0" w:color="auto"/>
        <w:left w:val="none" w:sz="0" w:space="0" w:color="auto"/>
        <w:bottom w:val="none" w:sz="0" w:space="0" w:color="auto"/>
        <w:right w:val="none" w:sz="0" w:space="0" w:color="auto"/>
      </w:divBdr>
    </w:div>
    <w:div w:id="624124036">
      <w:bodyDiv w:val="1"/>
      <w:marLeft w:val="0"/>
      <w:marRight w:val="0"/>
      <w:marTop w:val="0"/>
      <w:marBottom w:val="0"/>
      <w:divBdr>
        <w:top w:val="none" w:sz="0" w:space="0" w:color="auto"/>
        <w:left w:val="none" w:sz="0" w:space="0" w:color="auto"/>
        <w:bottom w:val="none" w:sz="0" w:space="0" w:color="auto"/>
        <w:right w:val="none" w:sz="0" w:space="0" w:color="auto"/>
      </w:divBdr>
    </w:div>
    <w:div w:id="624196808">
      <w:bodyDiv w:val="1"/>
      <w:marLeft w:val="0"/>
      <w:marRight w:val="0"/>
      <w:marTop w:val="0"/>
      <w:marBottom w:val="0"/>
      <w:divBdr>
        <w:top w:val="none" w:sz="0" w:space="0" w:color="auto"/>
        <w:left w:val="none" w:sz="0" w:space="0" w:color="auto"/>
        <w:bottom w:val="none" w:sz="0" w:space="0" w:color="auto"/>
        <w:right w:val="none" w:sz="0" w:space="0" w:color="auto"/>
      </w:divBdr>
    </w:div>
    <w:div w:id="624239239">
      <w:bodyDiv w:val="1"/>
      <w:marLeft w:val="0"/>
      <w:marRight w:val="0"/>
      <w:marTop w:val="0"/>
      <w:marBottom w:val="0"/>
      <w:divBdr>
        <w:top w:val="none" w:sz="0" w:space="0" w:color="auto"/>
        <w:left w:val="none" w:sz="0" w:space="0" w:color="auto"/>
        <w:bottom w:val="none" w:sz="0" w:space="0" w:color="auto"/>
        <w:right w:val="none" w:sz="0" w:space="0" w:color="auto"/>
      </w:divBdr>
    </w:div>
    <w:div w:id="624383784">
      <w:bodyDiv w:val="1"/>
      <w:marLeft w:val="0"/>
      <w:marRight w:val="0"/>
      <w:marTop w:val="0"/>
      <w:marBottom w:val="0"/>
      <w:divBdr>
        <w:top w:val="none" w:sz="0" w:space="0" w:color="auto"/>
        <w:left w:val="none" w:sz="0" w:space="0" w:color="auto"/>
        <w:bottom w:val="none" w:sz="0" w:space="0" w:color="auto"/>
        <w:right w:val="none" w:sz="0" w:space="0" w:color="auto"/>
      </w:divBdr>
    </w:div>
    <w:div w:id="624628515">
      <w:bodyDiv w:val="1"/>
      <w:marLeft w:val="0"/>
      <w:marRight w:val="0"/>
      <w:marTop w:val="0"/>
      <w:marBottom w:val="0"/>
      <w:divBdr>
        <w:top w:val="none" w:sz="0" w:space="0" w:color="auto"/>
        <w:left w:val="none" w:sz="0" w:space="0" w:color="auto"/>
        <w:bottom w:val="none" w:sz="0" w:space="0" w:color="auto"/>
        <w:right w:val="none" w:sz="0" w:space="0" w:color="auto"/>
      </w:divBdr>
    </w:div>
    <w:div w:id="624695156">
      <w:bodyDiv w:val="1"/>
      <w:marLeft w:val="0"/>
      <w:marRight w:val="0"/>
      <w:marTop w:val="0"/>
      <w:marBottom w:val="0"/>
      <w:divBdr>
        <w:top w:val="none" w:sz="0" w:space="0" w:color="auto"/>
        <w:left w:val="none" w:sz="0" w:space="0" w:color="auto"/>
        <w:bottom w:val="none" w:sz="0" w:space="0" w:color="auto"/>
        <w:right w:val="none" w:sz="0" w:space="0" w:color="auto"/>
      </w:divBdr>
    </w:div>
    <w:div w:id="624770570">
      <w:bodyDiv w:val="1"/>
      <w:marLeft w:val="0"/>
      <w:marRight w:val="0"/>
      <w:marTop w:val="0"/>
      <w:marBottom w:val="0"/>
      <w:divBdr>
        <w:top w:val="none" w:sz="0" w:space="0" w:color="auto"/>
        <w:left w:val="none" w:sz="0" w:space="0" w:color="auto"/>
        <w:bottom w:val="none" w:sz="0" w:space="0" w:color="auto"/>
        <w:right w:val="none" w:sz="0" w:space="0" w:color="auto"/>
      </w:divBdr>
    </w:div>
    <w:div w:id="624771443">
      <w:bodyDiv w:val="1"/>
      <w:marLeft w:val="0"/>
      <w:marRight w:val="0"/>
      <w:marTop w:val="0"/>
      <w:marBottom w:val="0"/>
      <w:divBdr>
        <w:top w:val="none" w:sz="0" w:space="0" w:color="auto"/>
        <w:left w:val="none" w:sz="0" w:space="0" w:color="auto"/>
        <w:bottom w:val="none" w:sz="0" w:space="0" w:color="auto"/>
        <w:right w:val="none" w:sz="0" w:space="0" w:color="auto"/>
      </w:divBdr>
    </w:div>
    <w:div w:id="624773611">
      <w:bodyDiv w:val="1"/>
      <w:marLeft w:val="0"/>
      <w:marRight w:val="0"/>
      <w:marTop w:val="0"/>
      <w:marBottom w:val="0"/>
      <w:divBdr>
        <w:top w:val="none" w:sz="0" w:space="0" w:color="auto"/>
        <w:left w:val="none" w:sz="0" w:space="0" w:color="auto"/>
        <w:bottom w:val="none" w:sz="0" w:space="0" w:color="auto"/>
        <w:right w:val="none" w:sz="0" w:space="0" w:color="auto"/>
      </w:divBdr>
    </w:div>
    <w:div w:id="624774710">
      <w:bodyDiv w:val="1"/>
      <w:marLeft w:val="0"/>
      <w:marRight w:val="0"/>
      <w:marTop w:val="0"/>
      <w:marBottom w:val="0"/>
      <w:divBdr>
        <w:top w:val="none" w:sz="0" w:space="0" w:color="auto"/>
        <w:left w:val="none" w:sz="0" w:space="0" w:color="auto"/>
        <w:bottom w:val="none" w:sz="0" w:space="0" w:color="auto"/>
        <w:right w:val="none" w:sz="0" w:space="0" w:color="auto"/>
      </w:divBdr>
    </w:div>
    <w:div w:id="624776164">
      <w:bodyDiv w:val="1"/>
      <w:marLeft w:val="0"/>
      <w:marRight w:val="0"/>
      <w:marTop w:val="0"/>
      <w:marBottom w:val="0"/>
      <w:divBdr>
        <w:top w:val="none" w:sz="0" w:space="0" w:color="auto"/>
        <w:left w:val="none" w:sz="0" w:space="0" w:color="auto"/>
        <w:bottom w:val="none" w:sz="0" w:space="0" w:color="auto"/>
        <w:right w:val="none" w:sz="0" w:space="0" w:color="auto"/>
      </w:divBdr>
    </w:div>
    <w:div w:id="624893542">
      <w:bodyDiv w:val="1"/>
      <w:marLeft w:val="0"/>
      <w:marRight w:val="0"/>
      <w:marTop w:val="0"/>
      <w:marBottom w:val="0"/>
      <w:divBdr>
        <w:top w:val="none" w:sz="0" w:space="0" w:color="auto"/>
        <w:left w:val="none" w:sz="0" w:space="0" w:color="auto"/>
        <w:bottom w:val="none" w:sz="0" w:space="0" w:color="auto"/>
        <w:right w:val="none" w:sz="0" w:space="0" w:color="auto"/>
      </w:divBdr>
    </w:div>
    <w:div w:id="624970580">
      <w:bodyDiv w:val="1"/>
      <w:marLeft w:val="0"/>
      <w:marRight w:val="0"/>
      <w:marTop w:val="0"/>
      <w:marBottom w:val="0"/>
      <w:divBdr>
        <w:top w:val="none" w:sz="0" w:space="0" w:color="auto"/>
        <w:left w:val="none" w:sz="0" w:space="0" w:color="auto"/>
        <w:bottom w:val="none" w:sz="0" w:space="0" w:color="auto"/>
        <w:right w:val="none" w:sz="0" w:space="0" w:color="auto"/>
      </w:divBdr>
    </w:div>
    <w:div w:id="625040125">
      <w:bodyDiv w:val="1"/>
      <w:marLeft w:val="0"/>
      <w:marRight w:val="0"/>
      <w:marTop w:val="0"/>
      <w:marBottom w:val="0"/>
      <w:divBdr>
        <w:top w:val="none" w:sz="0" w:space="0" w:color="auto"/>
        <w:left w:val="none" w:sz="0" w:space="0" w:color="auto"/>
        <w:bottom w:val="none" w:sz="0" w:space="0" w:color="auto"/>
        <w:right w:val="none" w:sz="0" w:space="0" w:color="auto"/>
      </w:divBdr>
    </w:div>
    <w:div w:id="625045057">
      <w:bodyDiv w:val="1"/>
      <w:marLeft w:val="0"/>
      <w:marRight w:val="0"/>
      <w:marTop w:val="0"/>
      <w:marBottom w:val="0"/>
      <w:divBdr>
        <w:top w:val="none" w:sz="0" w:space="0" w:color="auto"/>
        <w:left w:val="none" w:sz="0" w:space="0" w:color="auto"/>
        <w:bottom w:val="none" w:sz="0" w:space="0" w:color="auto"/>
        <w:right w:val="none" w:sz="0" w:space="0" w:color="auto"/>
      </w:divBdr>
    </w:div>
    <w:div w:id="625161205">
      <w:bodyDiv w:val="1"/>
      <w:marLeft w:val="0"/>
      <w:marRight w:val="0"/>
      <w:marTop w:val="0"/>
      <w:marBottom w:val="0"/>
      <w:divBdr>
        <w:top w:val="none" w:sz="0" w:space="0" w:color="auto"/>
        <w:left w:val="none" w:sz="0" w:space="0" w:color="auto"/>
        <w:bottom w:val="none" w:sz="0" w:space="0" w:color="auto"/>
        <w:right w:val="none" w:sz="0" w:space="0" w:color="auto"/>
      </w:divBdr>
    </w:div>
    <w:div w:id="625308637">
      <w:bodyDiv w:val="1"/>
      <w:marLeft w:val="0"/>
      <w:marRight w:val="0"/>
      <w:marTop w:val="0"/>
      <w:marBottom w:val="0"/>
      <w:divBdr>
        <w:top w:val="none" w:sz="0" w:space="0" w:color="auto"/>
        <w:left w:val="none" w:sz="0" w:space="0" w:color="auto"/>
        <w:bottom w:val="none" w:sz="0" w:space="0" w:color="auto"/>
        <w:right w:val="none" w:sz="0" w:space="0" w:color="auto"/>
      </w:divBdr>
    </w:div>
    <w:div w:id="625358951">
      <w:bodyDiv w:val="1"/>
      <w:marLeft w:val="0"/>
      <w:marRight w:val="0"/>
      <w:marTop w:val="0"/>
      <w:marBottom w:val="0"/>
      <w:divBdr>
        <w:top w:val="none" w:sz="0" w:space="0" w:color="auto"/>
        <w:left w:val="none" w:sz="0" w:space="0" w:color="auto"/>
        <w:bottom w:val="none" w:sz="0" w:space="0" w:color="auto"/>
        <w:right w:val="none" w:sz="0" w:space="0" w:color="auto"/>
      </w:divBdr>
    </w:div>
    <w:div w:id="625430448">
      <w:bodyDiv w:val="1"/>
      <w:marLeft w:val="0"/>
      <w:marRight w:val="0"/>
      <w:marTop w:val="0"/>
      <w:marBottom w:val="0"/>
      <w:divBdr>
        <w:top w:val="none" w:sz="0" w:space="0" w:color="auto"/>
        <w:left w:val="none" w:sz="0" w:space="0" w:color="auto"/>
        <w:bottom w:val="none" w:sz="0" w:space="0" w:color="auto"/>
        <w:right w:val="none" w:sz="0" w:space="0" w:color="auto"/>
      </w:divBdr>
    </w:div>
    <w:div w:id="625505108">
      <w:bodyDiv w:val="1"/>
      <w:marLeft w:val="0"/>
      <w:marRight w:val="0"/>
      <w:marTop w:val="0"/>
      <w:marBottom w:val="0"/>
      <w:divBdr>
        <w:top w:val="none" w:sz="0" w:space="0" w:color="auto"/>
        <w:left w:val="none" w:sz="0" w:space="0" w:color="auto"/>
        <w:bottom w:val="none" w:sz="0" w:space="0" w:color="auto"/>
        <w:right w:val="none" w:sz="0" w:space="0" w:color="auto"/>
      </w:divBdr>
    </w:div>
    <w:div w:id="625507372">
      <w:bodyDiv w:val="1"/>
      <w:marLeft w:val="0"/>
      <w:marRight w:val="0"/>
      <w:marTop w:val="0"/>
      <w:marBottom w:val="0"/>
      <w:divBdr>
        <w:top w:val="none" w:sz="0" w:space="0" w:color="auto"/>
        <w:left w:val="none" w:sz="0" w:space="0" w:color="auto"/>
        <w:bottom w:val="none" w:sz="0" w:space="0" w:color="auto"/>
        <w:right w:val="none" w:sz="0" w:space="0" w:color="auto"/>
      </w:divBdr>
    </w:div>
    <w:div w:id="625618999">
      <w:bodyDiv w:val="1"/>
      <w:marLeft w:val="0"/>
      <w:marRight w:val="0"/>
      <w:marTop w:val="0"/>
      <w:marBottom w:val="0"/>
      <w:divBdr>
        <w:top w:val="none" w:sz="0" w:space="0" w:color="auto"/>
        <w:left w:val="none" w:sz="0" w:space="0" w:color="auto"/>
        <w:bottom w:val="none" w:sz="0" w:space="0" w:color="auto"/>
        <w:right w:val="none" w:sz="0" w:space="0" w:color="auto"/>
      </w:divBdr>
    </w:div>
    <w:div w:id="625622288">
      <w:bodyDiv w:val="1"/>
      <w:marLeft w:val="0"/>
      <w:marRight w:val="0"/>
      <w:marTop w:val="0"/>
      <w:marBottom w:val="0"/>
      <w:divBdr>
        <w:top w:val="none" w:sz="0" w:space="0" w:color="auto"/>
        <w:left w:val="none" w:sz="0" w:space="0" w:color="auto"/>
        <w:bottom w:val="none" w:sz="0" w:space="0" w:color="auto"/>
        <w:right w:val="none" w:sz="0" w:space="0" w:color="auto"/>
      </w:divBdr>
    </w:div>
    <w:div w:id="625623749">
      <w:bodyDiv w:val="1"/>
      <w:marLeft w:val="0"/>
      <w:marRight w:val="0"/>
      <w:marTop w:val="0"/>
      <w:marBottom w:val="0"/>
      <w:divBdr>
        <w:top w:val="none" w:sz="0" w:space="0" w:color="auto"/>
        <w:left w:val="none" w:sz="0" w:space="0" w:color="auto"/>
        <w:bottom w:val="none" w:sz="0" w:space="0" w:color="auto"/>
        <w:right w:val="none" w:sz="0" w:space="0" w:color="auto"/>
      </w:divBdr>
    </w:div>
    <w:div w:id="625626289">
      <w:bodyDiv w:val="1"/>
      <w:marLeft w:val="0"/>
      <w:marRight w:val="0"/>
      <w:marTop w:val="0"/>
      <w:marBottom w:val="0"/>
      <w:divBdr>
        <w:top w:val="none" w:sz="0" w:space="0" w:color="auto"/>
        <w:left w:val="none" w:sz="0" w:space="0" w:color="auto"/>
        <w:bottom w:val="none" w:sz="0" w:space="0" w:color="auto"/>
        <w:right w:val="none" w:sz="0" w:space="0" w:color="auto"/>
      </w:divBdr>
    </w:div>
    <w:div w:id="625742203">
      <w:bodyDiv w:val="1"/>
      <w:marLeft w:val="0"/>
      <w:marRight w:val="0"/>
      <w:marTop w:val="0"/>
      <w:marBottom w:val="0"/>
      <w:divBdr>
        <w:top w:val="none" w:sz="0" w:space="0" w:color="auto"/>
        <w:left w:val="none" w:sz="0" w:space="0" w:color="auto"/>
        <w:bottom w:val="none" w:sz="0" w:space="0" w:color="auto"/>
        <w:right w:val="none" w:sz="0" w:space="0" w:color="auto"/>
      </w:divBdr>
    </w:div>
    <w:div w:id="625890282">
      <w:bodyDiv w:val="1"/>
      <w:marLeft w:val="0"/>
      <w:marRight w:val="0"/>
      <w:marTop w:val="0"/>
      <w:marBottom w:val="0"/>
      <w:divBdr>
        <w:top w:val="none" w:sz="0" w:space="0" w:color="auto"/>
        <w:left w:val="none" w:sz="0" w:space="0" w:color="auto"/>
        <w:bottom w:val="none" w:sz="0" w:space="0" w:color="auto"/>
        <w:right w:val="none" w:sz="0" w:space="0" w:color="auto"/>
      </w:divBdr>
    </w:div>
    <w:div w:id="625893642">
      <w:bodyDiv w:val="1"/>
      <w:marLeft w:val="0"/>
      <w:marRight w:val="0"/>
      <w:marTop w:val="0"/>
      <w:marBottom w:val="0"/>
      <w:divBdr>
        <w:top w:val="none" w:sz="0" w:space="0" w:color="auto"/>
        <w:left w:val="none" w:sz="0" w:space="0" w:color="auto"/>
        <w:bottom w:val="none" w:sz="0" w:space="0" w:color="auto"/>
        <w:right w:val="none" w:sz="0" w:space="0" w:color="auto"/>
      </w:divBdr>
    </w:div>
    <w:div w:id="625895213">
      <w:bodyDiv w:val="1"/>
      <w:marLeft w:val="0"/>
      <w:marRight w:val="0"/>
      <w:marTop w:val="0"/>
      <w:marBottom w:val="0"/>
      <w:divBdr>
        <w:top w:val="none" w:sz="0" w:space="0" w:color="auto"/>
        <w:left w:val="none" w:sz="0" w:space="0" w:color="auto"/>
        <w:bottom w:val="none" w:sz="0" w:space="0" w:color="auto"/>
        <w:right w:val="none" w:sz="0" w:space="0" w:color="auto"/>
      </w:divBdr>
    </w:div>
    <w:div w:id="625935301">
      <w:bodyDiv w:val="1"/>
      <w:marLeft w:val="0"/>
      <w:marRight w:val="0"/>
      <w:marTop w:val="0"/>
      <w:marBottom w:val="0"/>
      <w:divBdr>
        <w:top w:val="none" w:sz="0" w:space="0" w:color="auto"/>
        <w:left w:val="none" w:sz="0" w:space="0" w:color="auto"/>
        <w:bottom w:val="none" w:sz="0" w:space="0" w:color="auto"/>
        <w:right w:val="none" w:sz="0" w:space="0" w:color="auto"/>
      </w:divBdr>
    </w:div>
    <w:div w:id="625963420">
      <w:bodyDiv w:val="1"/>
      <w:marLeft w:val="0"/>
      <w:marRight w:val="0"/>
      <w:marTop w:val="0"/>
      <w:marBottom w:val="0"/>
      <w:divBdr>
        <w:top w:val="none" w:sz="0" w:space="0" w:color="auto"/>
        <w:left w:val="none" w:sz="0" w:space="0" w:color="auto"/>
        <w:bottom w:val="none" w:sz="0" w:space="0" w:color="auto"/>
        <w:right w:val="none" w:sz="0" w:space="0" w:color="auto"/>
      </w:divBdr>
    </w:div>
    <w:div w:id="625964161">
      <w:bodyDiv w:val="1"/>
      <w:marLeft w:val="0"/>
      <w:marRight w:val="0"/>
      <w:marTop w:val="0"/>
      <w:marBottom w:val="0"/>
      <w:divBdr>
        <w:top w:val="none" w:sz="0" w:space="0" w:color="auto"/>
        <w:left w:val="none" w:sz="0" w:space="0" w:color="auto"/>
        <w:bottom w:val="none" w:sz="0" w:space="0" w:color="auto"/>
        <w:right w:val="none" w:sz="0" w:space="0" w:color="auto"/>
      </w:divBdr>
    </w:div>
    <w:div w:id="626005090">
      <w:bodyDiv w:val="1"/>
      <w:marLeft w:val="0"/>
      <w:marRight w:val="0"/>
      <w:marTop w:val="0"/>
      <w:marBottom w:val="0"/>
      <w:divBdr>
        <w:top w:val="none" w:sz="0" w:space="0" w:color="auto"/>
        <w:left w:val="none" w:sz="0" w:space="0" w:color="auto"/>
        <w:bottom w:val="none" w:sz="0" w:space="0" w:color="auto"/>
        <w:right w:val="none" w:sz="0" w:space="0" w:color="auto"/>
      </w:divBdr>
    </w:div>
    <w:div w:id="626006683">
      <w:bodyDiv w:val="1"/>
      <w:marLeft w:val="0"/>
      <w:marRight w:val="0"/>
      <w:marTop w:val="0"/>
      <w:marBottom w:val="0"/>
      <w:divBdr>
        <w:top w:val="none" w:sz="0" w:space="0" w:color="auto"/>
        <w:left w:val="none" w:sz="0" w:space="0" w:color="auto"/>
        <w:bottom w:val="none" w:sz="0" w:space="0" w:color="auto"/>
        <w:right w:val="none" w:sz="0" w:space="0" w:color="auto"/>
      </w:divBdr>
    </w:div>
    <w:div w:id="626276692">
      <w:bodyDiv w:val="1"/>
      <w:marLeft w:val="0"/>
      <w:marRight w:val="0"/>
      <w:marTop w:val="0"/>
      <w:marBottom w:val="0"/>
      <w:divBdr>
        <w:top w:val="none" w:sz="0" w:space="0" w:color="auto"/>
        <w:left w:val="none" w:sz="0" w:space="0" w:color="auto"/>
        <w:bottom w:val="none" w:sz="0" w:space="0" w:color="auto"/>
        <w:right w:val="none" w:sz="0" w:space="0" w:color="auto"/>
      </w:divBdr>
    </w:div>
    <w:div w:id="626280253">
      <w:bodyDiv w:val="1"/>
      <w:marLeft w:val="0"/>
      <w:marRight w:val="0"/>
      <w:marTop w:val="0"/>
      <w:marBottom w:val="0"/>
      <w:divBdr>
        <w:top w:val="none" w:sz="0" w:space="0" w:color="auto"/>
        <w:left w:val="none" w:sz="0" w:space="0" w:color="auto"/>
        <w:bottom w:val="none" w:sz="0" w:space="0" w:color="auto"/>
        <w:right w:val="none" w:sz="0" w:space="0" w:color="auto"/>
      </w:divBdr>
    </w:div>
    <w:div w:id="626394012">
      <w:bodyDiv w:val="1"/>
      <w:marLeft w:val="0"/>
      <w:marRight w:val="0"/>
      <w:marTop w:val="0"/>
      <w:marBottom w:val="0"/>
      <w:divBdr>
        <w:top w:val="none" w:sz="0" w:space="0" w:color="auto"/>
        <w:left w:val="none" w:sz="0" w:space="0" w:color="auto"/>
        <w:bottom w:val="none" w:sz="0" w:space="0" w:color="auto"/>
        <w:right w:val="none" w:sz="0" w:space="0" w:color="auto"/>
      </w:divBdr>
    </w:div>
    <w:div w:id="626395750">
      <w:bodyDiv w:val="1"/>
      <w:marLeft w:val="0"/>
      <w:marRight w:val="0"/>
      <w:marTop w:val="0"/>
      <w:marBottom w:val="0"/>
      <w:divBdr>
        <w:top w:val="none" w:sz="0" w:space="0" w:color="auto"/>
        <w:left w:val="none" w:sz="0" w:space="0" w:color="auto"/>
        <w:bottom w:val="none" w:sz="0" w:space="0" w:color="auto"/>
        <w:right w:val="none" w:sz="0" w:space="0" w:color="auto"/>
      </w:divBdr>
    </w:div>
    <w:div w:id="626396460">
      <w:bodyDiv w:val="1"/>
      <w:marLeft w:val="0"/>
      <w:marRight w:val="0"/>
      <w:marTop w:val="0"/>
      <w:marBottom w:val="0"/>
      <w:divBdr>
        <w:top w:val="none" w:sz="0" w:space="0" w:color="auto"/>
        <w:left w:val="none" w:sz="0" w:space="0" w:color="auto"/>
        <w:bottom w:val="none" w:sz="0" w:space="0" w:color="auto"/>
        <w:right w:val="none" w:sz="0" w:space="0" w:color="auto"/>
      </w:divBdr>
    </w:div>
    <w:div w:id="626471872">
      <w:bodyDiv w:val="1"/>
      <w:marLeft w:val="0"/>
      <w:marRight w:val="0"/>
      <w:marTop w:val="0"/>
      <w:marBottom w:val="0"/>
      <w:divBdr>
        <w:top w:val="none" w:sz="0" w:space="0" w:color="auto"/>
        <w:left w:val="none" w:sz="0" w:space="0" w:color="auto"/>
        <w:bottom w:val="none" w:sz="0" w:space="0" w:color="auto"/>
        <w:right w:val="none" w:sz="0" w:space="0" w:color="auto"/>
      </w:divBdr>
    </w:div>
    <w:div w:id="626474562">
      <w:bodyDiv w:val="1"/>
      <w:marLeft w:val="0"/>
      <w:marRight w:val="0"/>
      <w:marTop w:val="0"/>
      <w:marBottom w:val="0"/>
      <w:divBdr>
        <w:top w:val="none" w:sz="0" w:space="0" w:color="auto"/>
        <w:left w:val="none" w:sz="0" w:space="0" w:color="auto"/>
        <w:bottom w:val="none" w:sz="0" w:space="0" w:color="auto"/>
        <w:right w:val="none" w:sz="0" w:space="0" w:color="auto"/>
      </w:divBdr>
    </w:div>
    <w:div w:id="626476484">
      <w:bodyDiv w:val="1"/>
      <w:marLeft w:val="0"/>
      <w:marRight w:val="0"/>
      <w:marTop w:val="0"/>
      <w:marBottom w:val="0"/>
      <w:divBdr>
        <w:top w:val="none" w:sz="0" w:space="0" w:color="auto"/>
        <w:left w:val="none" w:sz="0" w:space="0" w:color="auto"/>
        <w:bottom w:val="none" w:sz="0" w:space="0" w:color="auto"/>
        <w:right w:val="none" w:sz="0" w:space="0" w:color="auto"/>
      </w:divBdr>
    </w:div>
    <w:div w:id="626545608">
      <w:bodyDiv w:val="1"/>
      <w:marLeft w:val="0"/>
      <w:marRight w:val="0"/>
      <w:marTop w:val="0"/>
      <w:marBottom w:val="0"/>
      <w:divBdr>
        <w:top w:val="none" w:sz="0" w:space="0" w:color="auto"/>
        <w:left w:val="none" w:sz="0" w:space="0" w:color="auto"/>
        <w:bottom w:val="none" w:sz="0" w:space="0" w:color="auto"/>
        <w:right w:val="none" w:sz="0" w:space="0" w:color="auto"/>
      </w:divBdr>
    </w:div>
    <w:div w:id="626744356">
      <w:bodyDiv w:val="1"/>
      <w:marLeft w:val="0"/>
      <w:marRight w:val="0"/>
      <w:marTop w:val="0"/>
      <w:marBottom w:val="0"/>
      <w:divBdr>
        <w:top w:val="none" w:sz="0" w:space="0" w:color="auto"/>
        <w:left w:val="none" w:sz="0" w:space="0" w:color="auto"/>
        <w:bottom w:val="none" w:sz="0" w:space="0" w:color="auto"/>
        <w:right w:val="none" w:sz="0" w:space="0" w:color="auto"/>
      </w:divBdr>
    </w:div>
    <w:div w:id="626744659">
      <w:bodyDiv w:val="1"/>
      <w:marLeft w:val="0"/>
      <w:marRight w:val="0"/>
      <w:marTop w:val="0"/>
      <w:marBottom w:val="0"/>
      <w:divBdr>
        <w:top w:val="none" w:sz="0" w:space="0" w:color="auto"/>
        <w:left w:val="none" w:sz="0" w:space="0" w:color="auto"/>
        <w:bottom w:val="none" w:sz="0" w:space="0" w:color="auto"/>
        <w:right w:val="none" w:sz="0" w:space="0" w:color="auto"/>
      </w:divBdr>
    </w:div>
    <w:div w:id="626815977">
      <w:bodyDiv w:val="1"/>
      <w:marLeft w:val="0"/>
      <w:marRight w:val="0"/>
      <w:marTop w:val="0"/>
      <w:marBottom w:val="0"/>
      <w:divBdr>
        <w:top w:val="none" w:sz="0" w:space="0" w:color="auto"/>
        <w:left w:val="none" w:sz="0" w:space="0" w:color="auto"/>
        <w:bottom w:val="none" w:sz="0" w:space="0" w:color="auto"/>
        <w:right w:val="none" w:sz="0" w:space="0" w:color="auto"/>
      </w:divBdr>
    </w:div>
    <w:div w:id="626818874">
      <w:bodyDiv w:val="1"/>
      <w:marLeft w:val="0"/>
      <w:marRight w:val="0"/>
      <w:marTop w:val="0"/>
      <w:marBottom w:val="0"/>
      <w:divBdr>
        <w:top w:val="none" w:sz="0" w:space="0" w:color="auto"/>
        <w:left w:val="none" w:sz="0" w:space="0" w:color="auto"/>
        <w:bottom w:val="none" w:sz="0" w:space="0" w:color="auto"/>
        <w:right w:val="none" w:sz="0" w:space="0" w:color="auto"/>
      </w:divBdr>
    </w:div>
    <w:div w:id="626937647">
      <w:bodyDiv w:val="1"/>
      <w:marLeft w:val="0"/>
      <w:marRight w:val="0"/>
      <w:marTop w:val="0"/>
      <w:marBottom w:val="0"/>
      <w:divBdr>
        <w:top w:val="none" w:sz="0" w:space="0" w:color="auto"/>
        <w:left w:val="none" w:sz="0" w:space="0" w:color="auto"/>
        <w:bottom w:val="none" w:sz="0" w:space="0" w:color="auto"/>
        <w:right w:val="none" w:sz="0" w:space="0" w:color="auto"/>
      </w:divBdr>
    </w:div>
    <w:div w:id="627050783">
      <w:bodyDiv w:val="1"/>
      <w:marLeft w:val="0"/>
      <w:marRight w:val="0"/>
      <w:marTop w:val="0"/>
      <w:marBottom w:val="0"/>
      <w:divBdr>
        <w:top w:val="none" w:sz="0" w:space="0" w:color="auto"/>
        <w:left w:val="none" w:sz="0" w:space="0" w:color="auto"/>
        <w:bottom w:val="none" w:sz="0" w:space="0" w:color="auto"/>
        <w:right w:val="none" w:sz="0" w:space="0" w:color="auto"/>
      </w:divBdr>
    </w:div>
    <w:div w:id="627051948">
      <w:bodyDiv w:val="1"/>
      <w:marLeft w:val="0"/>
      <w:marRight w:val="0"/>
      <w:marTop w:val="0"/>
      <w:marBottom w:val="0"/>
      <w:divBdr>
        <w:top w:val="none" w:sz="0" w:space="0" w:color="auto"/>
        <w:left w:val="none" w:sz="0" w:space="0" w:color="auto"/>
        <w:bottom w:val="none" w:sz="0" w:space="0" w:color="auto"/>
        <w:right w:val="none" w:sz="0" w:space="0" w:color="auto"/>
      </w:divBdr>
    </w:div>
    <w:div w:id="627130384">
      <w:bodyDiv w:val="1"/>
      <w:marLeft w:val="0"/>
      <w:marRight w:val="0"/>
      <w:marTop w:val="0"/>
      <w:marBottom w:val="0"/>
      <w:divBdr>
        <w:top w:val="none" w:sz="0" w:space="0" w:color="auto"/>
        <w:left w:val="none" w:sz="0" w:space="0" w:color="auto"/>
        <w:bottom w:val="none" w:sz="0" w:space="0" w:color="auto"/>
        <w:right w:val="none" w:sz="0" w:space="0" w:color="auto"/>
      </w:divBdr>
    </w:div>
    <w:div w:id="627201395">
      <w:bodyDiv w:val="1"/>
      <w:marLeft w:val="0"/>
      <w:marRight w:val="0"/>
      <w:marTop w:val="0"/>
      <w:marBottom w:val="0"/>
      <w:divBdr>
        <w:top w:val="none" w:sz="0" w:space="0" w:color="auto"/>
        <w:left w:val="none" w:sz="0" w:space="0" w:color="auto"/>
        <w:bottom w:val="none" w:sz="0" w:space="0" w:color="auto"/>
        <w:right w:val="none" w:sz="0" w:space="0" w:color="auto"/>
      </w:divBdr>
    </w:div>
    <w:div w:id="627205780">
      <w:bodyDiv w:val="1"/>
      <w:marLeft w:val="0"/>
      <w:marRight w:val="0"/>
      <w:marTop w:val="0"/>
      <w:marBottom w:val="0"/>
      <w:divBdr>
        <w:top w:val="none" w:sz="0" w:space="0" w:color="auto"/>
        <w:left w:val="none" w:sz="0" w:space="0" w:color="auto"/>
        <w:bottom w:val="none" w:sz="0" w:space="0" w:color="auto"/>
        <w:right w:val="none" w:sz="0" w:space="0" w:color="auto"/>
      </w:divBdr>
    </w:div>
    <w:div w:id="627207386">
      <w:bodyDiv w:val="1"/>
      <w:marLeft w:val="0"/>
      <w:marRight w:val="0"/>
      <w:marTop w:val="0"/>
      <w:marBottom w:val="0"/>
      <w:divBdr>
        <w:top w:val="none" w:sz="0" w:space="0" w:color="auto"/>
        <w:left w:val="none" w:sz="0" w:space="0" w:color="auto"/>
        <w:bottom w:val="none" w:sz="0" w:space="0" w:color="auto"/>
        <w:right w:val="none" w:sz="0" w:space="0" w:color="auto"/>
      </w:divBdr>
    </w:div>
    <w:div w:id="627273960">
      <w:bodyDiv w:val="1"/>
      <w:marLeft w:val="0"/>
      <w:marRight w:val="0"/>
      <w:marTop w:val="0"/>
      <w:marBottom w:val="0"/>
      <w:divBdr>
        <w:top w:val="none" w:sz="0" w:space="0" w:color="auto"/>
        <w:left w:val="none" w:sz="0" w:space="0" w:color="auto"/>
        <w:bottom w:val="none" w:sz="0" w:space="0" w:color="auto"/>
        <w:right w:val="none" w:sz="0" w:space="0" w:color="auto"/>
      </w:divBdr>
    </w:div>
    <w:div w:id="627315749">
      <w:bodyDiv w:val="1"/>
      <w:marLeft w:val="0"/>
      <w:marRight w:val="0"/>
      <w:marTop w:val="0"/>
      <w:marBottom w:val="0"/>
      <w:divBdr>
        <w:top w:val="none" w:sz="0" w:space="0" w:color="auto"/>
        <w:left w:val="none" w:sz="0" w:space="0" w:color="auto"/>
        <w:bottom w:val="none" w:sz="0" w:space="0" w:color="auto"/>
        <w:right w:val="none" w:sz="0" w:space="0" w:color="auto"/>
      </w:divBdr>
    </w:div>
    <w:div w:id="627321358">
      <w:bodyDiv w:val="1"/>
      <w:marLeft w:val="0"/>
      <w:marRight w:val="0"/>
      <w:marTop w:val="0"/>
      <w:marBottom w:val="0"/>
      <w:divBdr>
        <w:top w:val="none" w:sz="0" w:space="0" w:color="auto"/>
        <w:left w:val="none" w:sz="0" w:space="0" w:color="auto"/>
        <w:bottom w:val="none" w:sz="0" w:space="0" w:color="auto"/>
        <w:right w:val="none" w:sz="0" w:space="0" w:color="auto"/>
      </w:divBdr>
    </w:div>
    <w:div w:id="627473474">
      <w:bodyDiv w:val="1"/>
      <w:marLeft w:val="0"/>
      <w:marRight w:val="0"/>
      <w:marTop w:val="0"/>
      <w:marBottom w:val="0"/>
      <w:divBdr>
        <w:top w:val="none" w:sz="0" w:space="0" w:color="auto"/>
        <w:left w:val="none" w:sz="0" w:space="0" w:color="auto"/>
        <w:bottom w:val="none" w:sz="0" w:space="0" w:color="auto"/>
        <w:right w:val="none" w:sz="0" w:space="0" w:color="auto"/>
      </w:divBdr>
    </w:div>
    <w:div w:id="627516055">
      <w:bodyDiv w:val="1"/>
      <w:marLeft w:val="0"/>
      <w:marRight w:val="0"/>
      <w:marTop w:val="0"/>
      <w:marBottom w:val="0"/>
      <w:divBdr>
        <w:top w:val="none" w:sz="0" w:space="0" w:color="auto"/>
        <w:left w:val="none" w:sz="0" w:space="0" w:color="auto"/>
        <w:bottom w:val="none" w:sz="0" w:space="0" w:color="auto"/>
        <w:right w:val="none" w:sz="0" w:space="0" w:color="auto"/>
      </w:divBdr>
    </w:div>
    <w:div w:id="627516068">
      <w:bodyDiv w:val="1"/>
      <w:marLeft w:val="0"/>
      <w:marRight w:val="0"/>
      <w:marTop w:val="0"/>
      <w:marBottom w:val="0"/>
      <w:divBdr>
        <w:top w:val="none" w:sz="0" w:space="0" w:color="auto"/>
        <w:left w:val="none" w:sz="0" w:space="0" w:color="auto"/>
        <w:bottom w:val="none" w:sz="0" w:space="0" w:color="auto"/>
        <w:right w:val="none" w:sz="0" w:space="0" w:color="auto"/>
      </w:divBdr>
    </w:div>
    <w:div w:id="627517989">
      <w:bodyDiv w:val="1"/>
      <w:marLeft w:val="0"/>
      <w:marRight w:val="0"/>
      <w:marTop w:val="0"/>
      <w:marBottom w:val="0"/>
      <w:divBdr>
        <w:top w:val="none" w:sz="0" w:space="0" w:color="auto"/>
        <w:left w:val="none" w:sz="0" w:space="0" w:color="auto"/>
        <w:bottom w:val="none" w:sz="0" w:space="0" w:color="auto"/>
        <w:right w:val="none" w:sz="0" w:space="0" w:color="auto"/>
      </w:divBdr>
    </w:div>
    <w:div w:id="627855066">
      <w:bodyDiv w:val="1"/>
      <w:marLeft w:val="0"/>
      <w:marRight w:val="0"/>
      <w:marTop w:val="0"/>
      <w:marBottom w:val="0"/>
      <w:divBdr>
        <w:top w:val="none" w:sz="0" w:space="0" w:color="auto"/>
        <w:left w:val="none" w:sz="0" w:space="0" w:color="auto"/>
        <w:bottom w:val="none" w:sz="0" w:space="0" w:color="auto"/>
        <w:right w:val="none" w:sz="0" w:space="0" w:color="auto"/>
      </w:divBdr>
    </w:div>
    <w:div w:id="627857283">
      <w:bodyDiv w:val="1"/>
      <w:marLeft w:val="0"/>
      <w:marRight w:val="0"/>
      <w:marTop w:val="0"/>
      <w:marBottom w:val="0"/>
      <w:divBdr>
        <w:top w:val="none" w:sz="0" w:space="0" w:color="auto"/>
        <w:left w:val="none" w:sz="0" w:space="0" w:color="auto"/>
        <w:bottom w:val="none" w:sz="0" w:space="0" w:color="auto"/>
        <w:right w:val="none" w:sz="0" w:space="0" w:color="auto"/>
      </w:divBdr>
    </w:div>
    <w:div w:id="627862139">
      <w:bodyDiv w:val="1"/>
      <w:marLeft w:val="0"/>
      <w:marRight w:val="0"/>
      <w:marTop w:val="0"/>
      <w:marBottom w:val="0"/>
      <w:divBdr>
        <w:top w:val="none" w:sz="0" w:space="0" w:color="auto"/>
        <w:left w:val="none" w:sz="0" w:space="0" w:color="auto"/>
        <w:bottom w:val="none" w:sz="0" w:space="0" w:color="auto"/>
        <w:right w:val="none" w:sz="0" w:space="0" w:color="auto"/>
      </w:divBdr>
    </w:div>
    <w:div w:id="627904711">
      <w:bodyDiv w:val="1"/>
      <w:marLeft w:val="0"/>
      <w:marRight w:val="0"/>
      <w:marTop w:val="0"/>
      <w:marBottom w:val="0"/>
      <w:divBdr>
        <w:top w:val="none" w:sz="0" w:space="0" w:color="auto"/>
        <w:left w:val="none" w:sz="0" w:space="0" w:color="auto"/>
        <w:bottom w:val="none" w:sz="0" w:space="0" w:color="auto"/>
        <w:right w:val="none" w:sz="0" w:space="0" w:color="auto"/>
      </w:divBdr>
    </w:div>
    <w:div w:id="627979312">
      <w:bodyDiv w:val="1"/>
      <w:marLeft w:val="0"/>
      <w:marRight w:val="0"/>
      <w:marTop w:val="0"/>
      <w:marBottom w:val="0"/>
      <w:divBdr>
        <w:top w:val="none" w:sz="0" w:space="0" w:color="auto"/>
        <w:left w:val="none" w:sz="0" w:space="0" w:color="auto"/>
        <w:bottom w:val="none" w:sz="0" w:space="0" w:color="auto"/>
        <w:right w:val="none" w:sz="0" w:space="0" w:color="auto"/>
      </w:divBdr>
    </w:div>
    <w:div w:id="628049478">
      <w:bodyDiv w:val="1"/>
      <w:marLeft w:val="0"/>
      <w:marRight w:val="0"/>
      <w:marTop w:val="0"/>
      <w:marBottom w:val="0"/>
      <w:divBdr>
        <w:top w:val="none" w:sz="0" w:space="0" w:color="auto"/>
        <w:left w:val="none" w:sz="0" w:space="0" w:color="auto"/>
        <w:bottom w:val="none" w:sz="0" w:space="0" w:color="auto"/>
        <w:right w:val="none" w:sz="0" w:space="0" w:color="auto"/>
      </w:divBdr>
    </w:div>
    <w:div w:id="628126215">
      <w:bodyDiv w:val="1"/>
      <w:marLeft w:val="0"/>
      <w:marRight w:val="0"/>
      <w:marTop w:val="0"/>
      <w:marBottom w:val="0"/>
      <w:divBdr>
        <w:top w:val="none" w:sz="0" w:space="0" w:color="auto"/>
        <w:left w:val="none" w:sz="0" w:space="0" w:color="auto"/>
        <w:bottom w:val="none" w:sz="0" w:space="0" w:color="auto"/>
        <w:right w:val="none" w:sz="0" w:space="0" w:color="auto"/>
      </w:divBdr>
    </w:div>
    <w:div w:id="628168588">
      <w:bodyDiv w:val="1"/>
      <w:marLeft w:val="0"/>
      <w:marRight w:val="0"/>
      <w:marTop w:val="0"/>
      <w:marBottom w:val="0"/>
      <w:divBdr>
        <w:top w:val="none" w:sz="0" w:space="0" w:color="auto"/>
        <w:left w:val="none" w:sz="0" w:space="0" w:color="auto"/>
        <w:bottom w:val="none" w:sz="0" w:space="0" w:color="auto"/>
        <w:right w:val="none" w:sz="0" w:space="0" w:color="auto"/>
      </w:divBdr>
    </w:div>
    <w:div w:id="628240274">
      <w:bodyDiv w:val="1"/>
      <w:marLeft w:val="0"/>
      <w:marRight w:val="0"/>
      <w:marTop w:val="0"/>
      <w:marBottom w:val="0"/>
      <w:divBdr>
        <w:top w:val="none" w:sz="0" w:space="0" w:color="auto"/>
        <w:left w:val="none" w:sz="0" w:space="0" w:color="auto"/>
        <w:bottom w:val="none" w:sz="0" w:space="0" w:color="auto"/>
        <w:right w:val="none" w:sz="0" w:space="0" w:color="auto"/>
      </w:divBdr>
    </w:div>
    <w:div w:id="628243058">
      <w:bodyDiv w:val="1"/>
      <w:marLeft w:val="0"/>
      <w:marRight w:val="0"/>
      <w:marTop w:val="0"/>
      <w:marBottom w:val="0"/>
      <w:divBdr>
        <w:top w:val="none" w:sz="0" w:space="0" w:color="auto"/>
        <w:left w:val="none" w:sz="0" w:space="0" w:color="auto"/>
        <w:bottom w:val="none" w:sz="0" w:space="0" w:color="auto"/>
        <w:right w:val="none" w:sz="0" w:space="0" w:color="auto"/>
      </w:divBdr>
    </w:div>
    <w:div w:id="628247739">
      <w:bodyDiv w:val="1"/>
      <w:marLeft w:val="0"/>
      <w:marRight w:val="0"/>
      <w:marTop w:val="0"/>
      <w:marBottom w:val="0"/>
      <w:divBdr>
        <w:top w:val="none" w:sz="0" w:space="0" w:color="auto"/>
        <w:left w:val="none" w:sz="0" w:space="0" w:color="auto"/>
        <w:bottom w:val="none" w:sz="0" w:space="0" w:color="auto"/>
        <w:right w:val="none" w:sz="0" w:space="0" w:color="auto"/>
      </w:divBdr>
    </w:div>
    <w:div w:id="628248380">
      <w:bodyDiv w:val="1"/>
      <w:marLeft w:val="0"/>
      <w:marRight w:val="0"/>
      <w:marTop w:val="0"/>
      <w:marBottom w:val="0"/>
      <w:divBdr>
        <w:top w:val="none" w:sz="0" w:space="0" w:color="auto"/>
        <w:left w:val="none" w:sz="0" w:space="0" w:color="auto"/>
        <w:bottom w:val="none" w:sz="0" w:space="0" w:color="auto"/>
        <w:right w:val="none" w:sz="0" w:space="0" w:color="auto"/>
      </w:divBdr>
    </w:div>
    <w:div w:id="628362247">
      <w:bodyDiv w:val="1"/>
      <w:marLeft w:val="0"/>
      <w:marRight w:val="0"/>
      <w:marTop w:val="0"/>
      <w:marBottom w:val="0"/>
      <w:divBdr>
        <w:top w:val="none" w:sz="0" w:space="0" w:color="auto"/>
        <w:left w:val="none" w:sz="0" w:space="0" w:color="auto"/>
        <w:bottom w:val="none" w:sz="0" w:space="0" w:color="auto"/>
        <w:right w:val="none" w:sz="0" w:space="0" w:color="auto"/>
      </w:divBdr>
    </w:div>
    <w:div w:id="628390636">
      <w:bodyDiv w:val="1"/>
      <w:marLeft w:val="0"/>
      <w:marRight w:val="0"/>
      <w:marTop w:val="0"/>
      <w:marBottom w:val="0"/>
      <w:divBdr>
        <w:top w:val="none" w:sz="0" w:space="0" w:color="auto"/>
        <w:left w:val="none" w:sz="0" w:space="0" w:color="auto"/>
        <w:bottom w:val="none" w:sz="0" w:space="0" w:color="auto"/>
        <w:right w:val="none" w:sz="0" w:space="0" w:color="auto"/>
      </w:divBdr>
    </w:div>
    <w:div w:id="628509237">
      <w:bodyDiv w:val="1"/>
      <w:marLeft w:val="0"/>
      <w:marRight w:val="0"/>
      <w:marTop w:val="0"/>
      <w:marBottom w:val="0"/>
      <w:divBdr>
        <w:top w:val="none" w:sz="0" w:space="0" w:color="auto"/>
        <w:left w:val="none" w:sz="0" w:space="0" w:color="auto"/>
        <w:bottom w:val="none" w:sz="0" w:space="0" w:color="auto"/>
        <w:right w:val="none" w:sz="0" w:space="0" w:color="auto"/>
      </w:divBdr>
    </w:div>
    <w:div w:id="628626676">
      <w:bodyDiv w:val="1"/>
      <w:marLeft w:val="0"/>
      <w:marRight w:val="0"/>
      <w:marTop w:val="0"/>
      <w:marBottom w:val="0"/>
      <w:divBdr>
        <w:top w:val="none" w:sz="0" w:space="0" w:color="auto"/>
        <w:left w:val="none" w:sz="0" w:space="0" w:color="auto"/>
        <w:bottom w:val="none" w:sz="0" w:space="0" w:color="auto"/>
        <w:right w:val="none" w:sz="0" w:space="0" w:color="auto"/>
      </w:divBdr>
    </w:div>
    <w:div w:id="628634415">
      <w:bodyDiv w:val="1"/>
      <w:marLeft w:val="0"/>
      <w:marRight w:val="0"/>
      <w:marTop w:val="0"/>
      <w:marBottom w:val="0"/>
      <w:divBdr>
        <w:top w:val="none" w:sz="0" w:space="0" w:color="auto"/>
        <w:left w:val="none" w:sz="0" w:space="0" w:color="auto"/>
        <w:bottom w:val="none" w:sz="0" w:space="0" w:color="auto"/>
        <w:right w:val="none" w:sz="0" w:space="0" w:color="auto"/>
      </w:divBdr>
    </w:div>
    <w:div w:id="628780638">
      <w:bodyDiv w:val="1"/>
      <w:marLeft w:val="0"/>
      <w:marRight w:val="0"/>
      <w:marTop w:val="0"/>
      <w:marBottom w:val="0"/>
      <w:divBdr>
        <w:top w:val="none" w:sz="0" w:space="0" w:color="auto"/>
        <w:left w:val="none" w:sz="0" w:space="0" w:color="auto"/>
        <w:bottom w:val="none" w:sz="0" w:space="0" w:color="auto"/>
        <w:right w:val="none" w:sz="0" w:space="0" w:color="auto"/>
      </w:divBdr>
    </w:div>
    <w:div w:id="628972500">
      <w:bodyDiv w:val="1"/>
      <w:marLeft w:val="0"/>
      <w:marRight w:val="0"/>
      <w:marTop w:val="0"/>
      <w:marBottom w:val="0"/>
      <w:divBdr>
        <w:top w:val="none" w:sz="0" w:space="0" w:color="auto"/>
        <w:left w:val="none" w:sz="0" w:space="0" w:color="auto"/>
        <w:bottom w:val="none" w:sz="0" w:space="0" w:color="auto"/>
        <w:right w:val="none" w:sz="0" w:space="0" w:color="auto"/>
      </w:divBdr>
    </w:div>
    <w:div w:id="628973085">
      <w:bodyDiv w:val="1"/>
      <w:marLeft w:val="0"/>
      <w:marRight w:val="0"/>
      <w:marTop w:val="0"/>
      <w:marBottom w:val="0"/>
      <w:divBdr>
        <w:top w:val="none" w:sz="0" w:space="0" w:color="auto"/>
        <w:left w:val="none" w:sz="0" w:space="0" w:color="auto"/>
        <w:bottom w:val="none" w:sz="0" w:space="0" w:color="auto"/>
        <w:right w:val="none" w:sz="0" w:space="0" w:color="auto"/>
      </w:divBdr>
    </w:div>
    <w:div w:id="628978286">
      <w:bodyDiv w:val="1"/>
      <w:marLeft w:val="0"/>
      <w:marRight w:val="0"/>
      <w:marTop w:val="0"/>
      <w:marBottom w:val="0"/>
      <w:divBdr>
        <w:top w:val="none" w:sz="0" w:space="0" w:color="auto"/>
        <w:left w:val="none" w:sz="0" w:space="0" w:color="auto"/>
        <w:bottom w:val="none" w:sz="0" w:space="0" w:color="auto"/>
        <w:right w:val="none" w:sz="0" w:space="0" w:color="auto"/>
      </w:divBdr>
    </w:div>
    <w:div w:id="629167487">
      <w:bodyDiv w:val="1"/>
      <w:marLeft w:val="0"/>
      <w:marRight w:val="0"/>
      <w:marTop w:val="0"/>
      <w:marBottom w:val="0"/>
      <w:divBdr>
        <w:top w:val="none" w:sz="0" w:space="0" w:color="auto"/>
        <w:left w:val="none" w:sz="0" w:space="0" w:color="auto"/>
        <w:bottom w:val="none" w:sz="0" w:space="0" w:color="auto"/>
        <w:right w:val="none" w:sz="0" w:space="0" w:color="auto"/>
      </w:divBdr>
    </w:div>
    <w:div w:id="629168460">
      <w:bodyDiv w:val="1"/>
      <w:marLeft w:val="0"/>
      <w:marRight w:val="0"/>
      <w:marTop w:val="0"/>
      <w:marBottom w:val="0"/>
      <w:divBdr>
        <w:top w:val="none" w:sz="0" w:space="0" w:color="auto"/>
        <w:left w:val="none" w:sz="0" w:space="0" w:color="auto"/>
        <w:bottom w:val="none" w:sz="0" w:space="0" w:color="auto"/>
        <w:right w:val="none" w:sz="0" w:space="0" w:color="auto"/>
      </w:divBdr>
    </w:div>
    <w:div w:id="629474723">
      <w:bodyDiv w:val="1"/>
      <w:marLeft w:val="0"/>
      <w:marRight w:val="0"/>
      <w:marTop w:val="0"/>
      <w:marBottom w:val="0"/>
      <w:divBdr>
        <w:top w:val="none" w:sz="0" w:space="0" w:color="auto"/>
        <w:left w:val="none" w:sz="0" w:space="0" w:color="auto"/>
        <w:bottom w:val="none" w:sz="0" w:space="0" w:color="auto"/>
        <w:right w:val="none" w:sz="0" w:space="0" w:color="auto"/>
      </w:divBdr>
    </w:div>
    <w:div w:id="629625939">
      <w:bodyDiv w:val="1"/>
      <w:marLeft w:val="0"/>
      <w:marRight w:val="0"/>
      <w:marTop w:val="0"/>
      <w:marBottom w:val="0"/>
      <w:divBdr>
        <w:top w:val="none" w:sz="0" w:space="0" w:color="auto"/>
        <w:left w:val="none" w:sz="0" w:space="0" w:color="auto"/>
        <w:bottom w:val="none" w:sz="0" w:space="0" w:color="auto"/>
        <w:right w:val="none" w:sz="0" w:space="0" w:color="auto"/>
      </w:divBdr>
    </w:div>
    <w:div w:id="629670009">
      <w:bodyDiv w:val="1"/>
      <w:marLeft w:val="0"/>
      <w:marRight w:val="0"/>
      <w:marTop w:val="0"/>
      <w:marBottom w:val="0"/>
      <w:divBdr>
        <w:top w:val="none" w:sz="0" w:space="0" w:color="auto"/>
        <w:left w:val="none" w:sz="0" w:space="0" w:color="auto"/>
        <w:bottom w:val="none" w:sz="0" w:space="0" w:color="auto"/>
        <w:right w:val="none" w:sz="0" w:space="0" w:color="auto"/>
      </w:divBdr>
    </w:div>
    <w:div w:id="629670645">
      <w:bodyDiv w:val="1"/>
      <w:marLeft w:val="0"/>
      <w:marRight w:val="0"/>
      <w:marTop w:val="0"/>
      <w:marBottom w:val="0"/>
      <w:divBdr>
        <w:top w:val="none" w:sz="0" w:space="0" w:color="auto"/>
        <w:left w:val="none" w:sz="0" w:space="0" w:color="auto"/>
        <w:bottom w:val="none" w:sz="0" w:space="0" w:color="auto"/>
        <w:right w:val="none" w:sz="0" w:space="0" w:color="auto"/>
      </w:divBdr>
    </w:div>
    <w:div w:id="629827877">
      <w:bodyDiv w:val="1"/>
      <w:marLeft w:val="0"/>
      <w:marRight w:val="0"/>
      <w:marTop w:val="0"/>
      <w:marBottom w:val="0"/>
      <w:divBdr>
        <w:top w:val="none" w:sz="0" w:space="0" w:color="auto"/>
        <w:left w:val="none" w:sz="0" w:space="0" w:color="auto"/>
        <w:bottom w:val="none" w:sz="0" w:space="0" w:color="auto"/>
        <w:right w:val="none" w:sz="0" w:space="0" w:color="auto"/>
      </w:divBdr>
    </w:div>
    <w:div w:id="629941521">
      <w:bodyDiv w:val="1"/>
      <w:marLeft w:val="0"/>
      <w:marRight w:val="0"/>
      <w:marTop w:val="0"/>
      <w:marBottom w:val="0"/>
      <w:divBdr>
        <w:top w:val="none" w:sz="0" w:space="0" w:color="auto"/>
        <w:left w:val="none" w:sz="0" w:space="0" w:color="auto"/>
        <w:bottom w:val="none" w:sz="0" w:space="0" w:color="auto"/>
        <w:right w:val="none" w:sz="0" w:space="0" w:color="auto"/>
      </w:divBdr>
    </w:div>
    <w:div w:id="629944280">
      <w:bodyDiv w:val="1"/>
      <w:marLeft w:val="0"/>
      <w:marRight w:val="0"/>
      <w:marTop w:val="0"/>
      <w:marBottom w:val="0"/>
      <w:divBdr>
        <w:top w:val="none" w:sz="0" w:space="0" w:color="auto"/>
        <w:left w:val="none" w:sz="0" w:space="0" w:color="auto"/>
        <w:bottom w:val="none" w:sz="0" w:space="0" w:color="auto"/>
        <w:right w:val="none" w:sz="0" w:space="0" w:color="auto"/>
      </w:divBdr>
    </w:div>
    <w:div w:id="629944648">
      <w:bodyDiv w:val="1"/>
      <w:marLeft w:val="0"/>
      <w:marRight w:val="0"/>
      <w:marTop w:val="0"/>
      <w:marBottom w:val="0"/>
      <w:divBdr>
        <w:top w:val="none" w:sz="0" w:space="0" w:color="auto"/>
        <w:left w:val="none" w:sz="0" w:space="0" w:color="auto"/>
        <w:bottom w:val="none" w:sz="0" w:space="0" w:color="auto"/>
        <w:right w:val="none" w:sz="0" w:space="0" w:color="auto"/>
      </w:divBdr>
    </w:div>
    <w:div w:id="629946219">
      <w:bodyDiv w:val="1"/>
      <w:marLeft w:val="0"/>
      <w:marRight w:val="0"/>
      <w:marTop w:val="0"/>
      <w:marBottom w:val="0"/>
      <w:divBdr>
        <w:top w:val="none" w:sz="0" w:space="0" w:color="auto"/>
        <w:left w:val="none" w:sz="0" w:space="0" w:color="auto"/>
        <w:bottom w:val="none" w:sz="0" w:space="0" w:color="auto"/>
        <w:right w:val="none" w:sz="0" w:space="0" w:color="auto"/>
      </w:divBdr>
    </w:div>
    <w:div w:id="630330005">
      <w:bodyDiv w:val="1"/>
      <w:marLeft w:val="0"/>
      <w:marRight w:val="0"/>
      <w:marTop w:val="0"/>
      <w:marBottom w:val="0"/>
      <w:divBdr>
        <w:top w:val="none" w:sz="0" w:space="0" w:color="auto"/>
        <w:left w:val="none" w:sz="0" w:space="0" w:color="auto"/>
        <w:bottom w:val="none" w:sz="0" w:space="0" w:color="auto"/>
        <w:right w:val="none" w:sz="0" w:space="0" w:color="auto"/>
      </w:divBdr>
    </w:div>
    <w:div w:id="630330276">
      <w:bodyDiv w:val="1"/>
      <w:marLeft w:val="0"/>
      <w:marRight w:val="0"/>
      <w:marTop w:val="0"/>
      <w:marBottom w:val="0"/>
      <w:divBdr>
        <w:top w:val="none" w:sz="0" w:space="0" w:color="auto"/>
        <w:left w:val="none" w:sz="0" w:space="0" w:color="auto"/>
        <w:bottom w:val="none" w:sz="0" w:space="0" w:color="auto"/>
        <w:right w:val="none" w:sz="0" w:space="0" w:color="auto"/>
      </w:divBdr>
    </w:div>
    <w:div w:id="630401559">
      <w:bodyDiv w:val="1"/>
      <w:marLeft w:val="0"/>
      <w:marRight w:val="0"/>
      <w:marTop w:val="0"/>
      <w:marBottom w:val="0"/>
      <w:divBdr>
        <w:top w:val="none" w:sz="0" w:space="0" w:color="auto"/>
        <w:left w:val="none" w:sz="0" w:space="0" w:color="auto"/>
        <w:bottom w:val="none" w:sz="0" w:space="0" w:color="auto"/>
        <w:right w:val="none" w:sz="0" w:space="0" w:color="auto"/>
      </w:divBdr>
    </w:div>
    <w:div w:id="630403894">
      <w:bodyDiv w:val="1"/>
      <w:marLeft w:val="0"/>
      <w:marRight w:val="0"/>
      <w:marTop w:val="0"/>
      <w:marBottom w:val="0"/>
      <w:divBdr>
        <w:top w:val="none" w:sz="0" w:space="0" w:color="auto"/>
        <w:left w:val="none" w:sz="0" w:space="0" w:color="auto"/>
        <w:bottom w:val="none" w:sz="0" w:space="0" w:color="auto"/>
        <w:right w:val="none" w:sz="0" w:space="0" w:color="auto"/>
      </w:divBdr>
    </w:div>
    <w:div w:id="630479280">
      <w:bodyDiv w:val="1"/>
      <w:marLeft w:val="0"/>
      <w:marRight w:val="0"/>
      <w:marTop w:val="0"/>
      <w:marBottom w:val="0"/>
      <w:divBdr>
        <w:top w:val="none" w:sz="0" w:space="0" w:color="auto"/>
        <w:left w:val="none" w:sz="0" w:space="0" w:color="auto"/>
        <w:bottom w:val="none" w:sz="0" w:space="0" w:color="auto"/>
        <w:right w:val="none" w:sz="0" w:space="0" w:color="auto"/>
      </w:divBdr>
    </w:div>
    <w:div w:id="630551699">
      <w:bodyDiv w:val="1"/>
      <w:marLeft w:val="0"/>
      <w:marRight w:val="0"/>
      <w:marTop w:val="0"/>
      <w:marBottom w:val="0"/>
      <w:divBdr>
        <w:top w:val="none" w:sz="0" w:space="0" w:color="auto"/>
        <w:left w:val="none" w:sz="0" w:space="0" w:color="auto"/>
        <w:bottom w:val="none" w:sz="0" w:space="0" w:color="auto"/>
        <w:right w:val="none" w:sz="0" w:space="0" w:color="auto"/>
      </w:divBdr>
    </w:div>
    <w:div w:id="630553779">
      <w:bodyDiv w:val="1"/>
      <w:marLeft w:val="0"/>
      <w:marRight w:val="0"/>
      <w:marTop w:val="0"/>
      <w:marBottom w:val="0"/>
      <w:divBdr>
        <w:top w:val="none" w:sz="0" w:space="0" w:color="auto"/>
        <w:left w:val="none" w:sz="0" w:space="0" w:color="auto"/>
        <w:bottom w:val="none" w:sz="0" w:space="0" w:color="auto"/>
        <w:right w:val="none" w:sz="0" w:space="0" w:color="auto"/>
      </w:divBdr>
    </w:div>
    <w:div w:id="630672416">
      <w:bodyDiv w:val="1"/>
      <w:marLeft w:val="0"/>
      <w:marRight w:val="0"/>
      <w:marTop w:val="0"/>
      <w:marBottom w:val="0"/>
      <w:divBdr>
        <w:top w:val="none" w:sz="0" w:space="0" w:color="auto"/>
        <w:left w:val="none" w:sz="0" w:space="0" w:color="auto"/>
        <w:bottom w:val="none" w:sz="0" w:space="0" w:color="auto"/>
        <w:right w:val="none" w:sz="0" w:space="0" w:color="auto"/>
      </w:divBdr>
    </w:div>
    <w:div w:id="630746952">
      <w:bodyDiv w:val="1"/>
      <w:marLeft w:val="0"/>
      <w:marRight w:val="0"/>
      <w:marTop w:val="0"/>
      <w:marBottom w:val="0"/>
      <w:divBdr>
        <w:top w:val="none" w:sz="0" w:space="0" w:color="auto"/>
        <w:left w:val="none" w:sz="0" w:space="0" w:color="auto"/>
        <w:bottom w:val="none" w:sz="0" w:space="0" w:color="auto"/>
        <w:right w:val="none" w:sz="0" w:space="0" w:color="auto"/>
      </w:divBdr>
    </w:div>
    <w:div w:id="630794397">
      <w:bodyDiv w:val="1"/>
      <w:marLeft w:val="0"/>
      <w:marRight w:val="0"/>
      <w:marTop w:val="0"/>
      <w:marBottom w:val="0"/>
      <w:divBdr>
        <w:top w:val="none" w:sz="0" w:space="0" w:color="auto"/>
        <w:left w:val="none" w:sz="0" w:space="0" w:color="auto"/>
        <w:bottom w:val="none" w:sz="0" w:space="0" w:color="auto"/>
        <w:right w:val="none" w:sz="0" w:space="0" w:color="auto"/>
      </w:divBdr>
    </w:div>
    <w:div w:id="630942907">
      <w:bodyDiv w:val="1"/>
      <w:marLeft w:val="0"/>
      <w:marRight w:val="0"/>
      <w:marTop w:val="0"/>
      <w:marBottom w:val="0"/>
      <w:divBdr>
        <w:top w:val="none" w:sz="0" w:space="0" w:color="auto"/>
        <w:left w:val="none" w:sz="0" w:space="0" w:color="auto"/>
        <w:bottom w:val="none" w:sz="0" w:space="0" w:color="auto"/>
        <w:right w:val="none" w:sz="0" w:space="0" w:color="auto"/>
      </w:divBdr>
    </w:div>
    <w:div w:id="630984749">
      <w:bodyDiv w:val="1"/>
      <w:marLeft w:val="0"/>
      <w:marRight w:val="0"/>
      <w:marTop w:val="0"/>
      <w:marBottom w:val="0"/>
      <w:divBdr>
        <w:top w:val="none" w:sz="0" w:space="0" w:color="auto"/>
        <w:left w:val="none" w:sz="0" w:space="0" w:color="auto"/>
        <w:bottom w:val="none" w:sz="0" w:space="0" w:color="auto"/>
        <w:right w:val="none" w:sz="0" w:space="0" w:color="auto"/>
      </w:divBdr>
    </w:div>
    <w:div w:id="631131756">
      <w:bodyDiv w:val="1"/>
      <w:marLeft w:val="0"/>
      <w:marRight w:val="0"/>
      <w:marTop w:val="0"/>
      <w:marBottom w:val="0"/>
      <w:divBdr>
        <w:top w:val="none" w:sz="0" w:space="0" w:color="auto"/>
        <w:left w:val="none" w:sz="0" w:space="0" w:color="auto"/>
        <w:bottom w:val="none" w:sz="0" w:space="0" w:color="auto"/>
        <w:right w:val="none" w:sz="0" w:space="0" w:color="auto"/>
      </w:divBdr>
    </w:div>
    <w:div w:id="631247861">
      <w:bodyDiv w:val="1"/>
      <w:marLeft w:val="0"/>
      <w:marRight w:val="0"/>
      <w:marTop w:val="0"/>
      <w:marBottom w:val="0"/>
      <w:divBdr>
        <w:top w:val="none" w:sz="0" w:space="0" w:color="auto"/>
        <w:left w:val="none" w:sz="0" w:space="0" w:color="auto"/>
        <w:bottom w:val="none" w:sz="0" w:space="0" w:color="auto"/>
        <w:right w:val="none" w:sz="0" w:space="0" w:color="auto"/>
      </w:divBdr>
    </w:div>
    <w:div w:id="631373954">
      <w:bodyDiv w:val="1"/>
      <w:marLeft w:val="0"/>
      <w:marRight w:val="0"/>
      <w:marTop w:val="0"/>
      <w:marBottom w:val="0"/>
      <w:divBdr>
        <w:top w:val="none" w:sz="0" w:space="0" w:color="auto"/>
        <w:left w:val="none" w:sz="0" w:space="0" w:color="auto"/>
        <w:bottom w:val="none" w:sz="0" w:space="0" w:color="auto"/>
        <w:right w:val="none" w:sz="0" w:space="0" w:color="auto"/>
      </w:divBdr>
    </w:div>
    <w:div w:id="631405678">
      <w:bodyDiv w:val="1"/>
      <w:marLeft w:val="0"/>
      <w:marRight w:val="0"/>
      <w:marTop w:val="0"/>
      <w:marBottom w:val="0"/>
      <w:divBdr>
        <w:top w:val="none" w:sz="0" w:space="0" w:color="auto"/>
        <w:left w:val="none" w:sz="0" w:space="0" w:color="auto"/>
        <w:bottom w:val="none" w:sz="0" w:space="0" w:color="auto"/>
        <w:right w:val="none" w:sz="0" w:space="0" w:color="auto"/>
      </w:divBdr>
    </w:div>
    <w:div w:id="631449261">
      <w:bodyDiv w:val="1"/>
      <w:marLeft w:val="0"/>
      <w:marRight w:val="0"/>
      <w:marTop w:val="0"/>
      <w:marBottom w:val="0"/>
      <w:divBdr>
        <w:top w:val="none" w:sz="0" w:space="0" w:color="auto"/>
        <w:left w:val="none" w:sz="0" w:space="0" w:color="auto"/>
        <w:bottom w:val="none" w:sz="0" w:space="0" w:color="auto"/>
        <w:right w:val="none" w:sz="0" w:space="0" w:color="auto"/>
      </w:divBdr>
    </w:div>
    <w:div w:id="631516467">
      <w:bodyDiv w:val="1"/>
      <w:marLeft w:val="0"/>
      <w:marRight w:val="0"/>
      <w:marTop w:val="0"/>
      <w:marBottom w:val="0"/>
      <w:divBdr>
        <w:top w:val="none" w:sz="0" w:space="0" w:color="auto"/>
        <w:left w:val="none" w:sz="0" w:space="0" w:color="auto"/>
        <w:bottom w:val="none" w:sz="0" w:space="0" w:color="auto"/>
        <w:right w:val="none" w:sz="0" w:space="0" w:color="auto"/>
      </w:divBdr>
    </w:div>
    <w:div w:id="631518000">
      <w:bodyDiv w:val="1"/>
      <w:marLeft w:val="0"/>
      <w:marRight w:val="0"/>
      <w:marTop w:val="0"/>
      <w:marBottom w:val="0"/>
      <w:divBdr>
        <w:top w:val="none" w:sz="0" w:space="0" w:color="auto"/>
        <w:left w:val="none" w:sz="0" w:space="0" w:color="auto"/>
        <w:bottom w:val="none" w:sz="0" w:space="0" w:color="auto"/>
        <w:right w:val="none" w:sz="0" w:space="0" w:color="auto"/>
      </w:divBdr>
    </w:div>
    <w:div w:id="631789832">
      <w:bodyDiv w:val="1"/>
      <w:marLeft w:val="0"/>
      <w:marRight w:val="0"/>
      <w:marTop w:val="0"/>
      <w:marBottom w:val="0"/>
      <w:divBdr>
        <w:top w:val="none" w:sz="0" w:space="0" w:color="auto"/>
        <w:left w:val="none" w:sz="0" w:space="0" w:color="auto"/>
        <w:bottom w:val="none" w:sz="0" w:space="0" w:color="auto"/>
        <w:right w:val="none" w:sz="0" w:space="0" w:color="auto"/>
      </w:divBdr>
    </w:div>
    <w:div w:id="631906776">
      <w:bodyDiv w:val="1"/>
      <w:marLeft w:val="0"/>
      <w:marRight w:val="0"/>
      <w:marTop w:val="0"/>
      <w:marBottom w:val="0"/>
      <w:divBdr>
        <w:top w:val="none" w:sz="0" w:space="0" w:color="auto"/>
        <w:left w:val="none" w:sz="0" w:space="0" w:color="auto"/>
        <w:bottom w:val="none" w:sz="0" w:space="0" w:color="auto"/>
        <w:right w:val="none" w:sz="0" w:space="0" w:color="auto"/>
      </w:divBdr>
    </w:div>
    <w:div w:id="631911497">
      <w:bodyDiv w:val="1"/>
      <w:marLeft w:val="0"/>
      <w:marRight w:val="0"/>
      <w:marTop w:val="0"/>
      <w:marBottom w:val="0"/>
      <w:divBdr>
        <w:top w:val="none" w:sz="0" w:space="0" w:color="auto"/>
        <w:left w:val="none" w:sz="0" w:space="0" w:color="auto"/>
        <w:bottom w:val="none" w:sz="0" w:space="0" w:color="auto"/>
        <w:right w:val="none" w:sz="0" w:space="0" w:color="auto"/>
      </w:divBdr>
    </w:div>
    <w:div w:id="632097954">
      <w:bodyDiv w:val="1"/>
      <w:marLeft w:val="0"/>
      <w:marRight w:val="0"/>
      <w:marTop w:val="0"/>
      <w:marBottom w:val="0"/>
      <w:divBdr>
        <w:top w:val="none" w:sz="0" w:space="0" w:color="auto"/>
        <w:left w:val="none" w:sz="0" w:space="0" w:color="auto"/>
        <w:bottom w:val="none" w:sz="0" w:space="0" w:color="auto"/>
        <w:right w:val="none" w:sz="0" w:space="0" w:color="auto"/>
      </w:divBdr>
    </w:div>
    <w:div w:id="632176456">
      <w:bodyDiv w:val="1"/>
      <w:marLeft w:val="0"/>
      <w:marRight w:val="0"/>
      <w:marTop w:val="0"/>
      <w:marBottom w:val="0"/>
      <w:divBdr>
        <w:top w:val="none" w:sz="0" w:space="0" w:color="auto"/>
        <w:left w:val="none" w:sz="0" w:space="0" w:color="auto"/>
        <w:bottom w:val="none" w:sz="0" w:space="0" w:color="auto"/>
        <w:right w:val="none" w:sz="0" w:space="0" w:color="auto"/>
      </w:divBdr>
    </w:div>
    <w:div w:id="632251669">
      <w:bodyDiv w:val="1"/>
      <w:marLeft w:val="0"/>
      <w:marRight w:val="0"/>
      <w:marTop w:val="0"/>
      <w:marBottom w:val="0"/>
      <w:divBdr>
        <w:top w:val="none" w:sz="0" w:space="0" w:color="auto"/>
        <w:left w:val="none" w:sz="0" w:space="0" w:color="auto"/>
        <w:bottom w:val="none" w:sz="0" w:space="0" w:color="auto"/>
        <w:right w:val="none" w:sz="0" w:space="0" w:color="auto"/>
      </w:divBdr>
    </w:div>
    <w:div w:id="632291654">
      <w:bodyDiv w:val="1"/>
      <w:marLeft w:val="0"/>
      <w:marRight w:val="0"/>
      <w:marTop w:val="0"/>
      <w:marBottom w:val="0"/>
      <w:divBdr>
        <w:top w:val="none" w:sz="0" w:space="0" w:color="auto"/>
        <w:left w:val="none" w:sz="0" w:space="0" w:color="auto"/>
        <w:bottom w:val="none" w:sz="0" w:space="0" w:color="auto"/>
        <w:right w:val="none" w:sz="0" w:space="0" w:color="auto"/>
      </w:divBdr>
    </w:div>
    <w:div w:id="632322943">
      <w:bodyDiv w:val="1"/>
      <w:marLeft w:val="0"/>
      <w:marRight w:val="0"/>
      <w:marTop w:val="0"/>
      <w:marBottom w:val="0"/>
      <w:divBdr>
        <w:top w:val="none" w:sz="0" w:space="0" w:color="auto"/>
        <w:left w:val="none" w:sz="0" w:space="0" w:color="auto"/>
        <w:bottom w:val="none" w:sz="0" w:space="0" w:color="auto"/>
        <w:right w:val="none" w:sz="0" w:space="0" w:color="auto"/>
      </w:divBdr>
    </w:div>
    <w:div w:id="632439976">
      <w:bodyDiv w:val="1"/>
      <w:marLeft w:val="0"/>
      <w:marRight w:val="0"/>
      <w:marTop w:val="0"/>
      <w:marBottom w:val="0"/>
      <w:divBdr>
        <w:top w:val="none" w:sz="0" w:space="0" w:color="auto"/>
        <w:left w:val="none" w:sz="0" w:space="0" w:color="auto"/>
        <w:bottom w:val="none" w:sz="0" w:space="0" w:color="auto"/>
        <w:right w:val="none" w:sz="0" w:space="0" w:color="auto"/>
      </w:divBdr>
    </w:div>
    <w:div w:id="632441223">
      <w:bodyDiv w:val="1"/>
      <w:marLeft w:val="0"/>
      <w:marRight w:val="0"/>
      <w:marTop w:val="0"/>
      <w:marBottom w:val="0"/>
      <w:divBdr>
        <w:top w:val="none" w:sz="0" w:space="0" w:color="auto"/>
        <w:left w:val="none" w:sz="0" w:space="0" w:color="auto"/>
        <w:bottom w:val="none" w:sz="0" w:space="0" w:color="auto"/>
        <w:right w:val="none" w:sz="0" w:space="0" w:color="auto"/>
      </w:divBdr>
    </w:div>
    <w:div w:id="632443004">
      <w:bodyDiv w:val="1"/>
      <w:marLeft w:val="0"/>
      <w:marRight w:val="0"/>
      <w:marTop w:val="0"/>
      <w:marBottom w:val="0"/>
      <w:divBdr>
        <w:top w:val="none" w:sz="0" w:space="0" w:color="auto"/>
        <w:left w:val="none" w:sz="0" w:space="0" w:color="auto"/>
        <w:bottom w:val="none" w:sz="0" w:space="0" w:color="auto"/>
        <w:right w:val="none" w:sz="0" w:space="0" w:color="auto"/>
      </w:divBdr>
    </w:div>
    <w:div w:id="632562727">
      <w:bodyDiv w:val="1"/>
      <w:marLeft w:val="0"/>
      <w:marRight w:val="0"/>
      <w:marTop w:val="0"/>
      <w:marBottom w:val="0"/>
      <w:divBdr>
        <w:top w:val="none" w:sz="0" w:space="0" w:color="auto"/>
        <w:left w:val="none" w:sz="0" w:space="0" w:color="auto"/>
        <w:bottom w:val="none" w:sz="0" w:space="0" w:color="auto"/>
        <w:right w:val="none" w:sz="0" w:space="0" w:color="auto"/>
      </w:divBdr>
    </w:div>
    <w:div w:id="632562878">
      <w:bodyDiv w:val="1"/>
      <w:marLeft w:val="0"/>
      <w:marRight w:val="0"/>
      <w:marTop w:val="0"/>
      <w:marBottom w:val="0"/>
      <w:divBdr>
        <w:top w:val="none" w:sz="0" w:space="0" w:color="auto"/>
        <w:left w:val="none" w:sz="0" w:space="0" w:color="auto"/>
        <w:bottom w:val="none" w:sz="0" w:space="0" w:color="auto"/>
        <w:right w:val="none" w:sz="0" w:space="0" w:color="auto"/>
      </w:divBdr>
    </w:div>
    <w:div w:id="632711649">
      <w:bodyDiv w:val="1"/>
      <w:marLeft w:val="0"/>
      <w:marRight w:val="0"/>
      <w:marTop w:val="0"/>
      <w:marBottom w:val="0"/>
      <w:divBdr>
        <w:top w:val="none" w:sz="0" w:space="0" w:color="auto"/>
        <w:left w:val="none" w:sz="0" w:space="0" w:color="auto"/>
        <w:bottom w:val="none" w:sz="0" w:space="0" w:color="auto"/>
        <w:right w:val="none" w:sz="0" w:space="0" w:color="auto"/>
      </w:divBdr>
    </w:div>
    <w:div w:id="632754519">
      <w:bodyDiv w:val="1"/>
      <w:marLeft w:val="0"/>
      <w:marRight w:val="0"/>
      <w:marTop w:val="0"/>
      <w:marBottom w:val="0"/>
      <w:divBdr>
        <w:top w:val="none" w:sz="0" w:space="0" w:color="auto"/>
        <w:left w:val="none" w:sz="0" w:space="0" w:color="auto"/>
        <w:bottom w:val="none" w:sz="0" w:space="0" w:color="auto"/>
        <w:right w:val="none" w:sz="0" w:space="0" w:color="auto"/>
      </w:divBdr>
    </w:div>
    <w:div w:id="632828254">
      <w:bodyDiv w:val="1"/>
      <w:marLeft w:val="0"/>
      <w:marRight w:val="0"/>
      <w:marTop w:val="0"/>
      <w:marBottom w:val="0"/>
      <w:divBdr>
        <w:top w:val="none" w:sz="0" w:space="0" w:color="auto"/>
        <w:left w:val="none" w:sz="0" w:space="0" w:color="auto"/>
        <w:bottom w:val="none" w:sz="0" w:space="0" w:color="auto"/>
        <w:right w:val="none" w:sz="0" w:space="0" w:color="auto"/>
      </w:divBdr>
    </w:div>
    <w:div w:id="632829342">
      <w:bodyDiv w:val="1"/>
      <w:marLeft w:val="0"/>
      <w:marRight w:val="0"/>
      <w:marTop w:val="0"/>
      <w:marBottom w:val="0"/>
      <w:divBdr>
        <w:top w:val="none" w:sz="0" w:space="0" w:color="auto"/>
        <w:left w:val="none" w:sz="0" w:space="0" w:color="auto"/>
        <w:bottom w:val="none" w:sz="0" w:space="0" w:color="auto"/>
        <w:right w:val="none" w:sz="0" w:space="0" w:color="auto"/>
      </w:divBdr>
    </w:div>
    <w:div w:id="632907771">
      <w:bodyDiv w:val="1"/>
      <w:marLeft w:val="0"/>
      <w:marRight w:val="0"/>
      <w:marTop w:val="0"/>
      <w:marBottom w:val="0"/>
      <w:divBdr>
        <w:top w:val="none" w:sz="0" w:space="0" w:color="auto"/>
        <w:left w:val="none" w:sz="0" w:space="0" w:color="auto"/>
        <w:bottom w:val="none" w:sz="0" w:space="0" w:color="auto"/>
        <w:right w:val="none" w:sz="0" w:space="0" w:color="auto"/>
      </w:divBdr>
    </w:div>
    <w:div w:id="632978786">
      <w:bodyDiv w:val="1"/>
      <w:marLeft w:val="0"/>
      <w:marRight w:val="0"/>
      <w:marTop w:val="0"/>
      <w:marBottom w:val="0"/>
      <w:divBdr>
        <w:top w:val="none" w:sz="0" w:space="0" w:color="auto"/>
        <w:left w:val="none" w:sz="0" w:space="0" w:color="auto"/>
        <w:bottom w:val="none" w:sz="0" w:space="0" w:color="auto"/>
        <w:right w:val="none" w:sz="0" w:space="0" w:color="auto"/>
      </w:divBdr>
    </w:div>
    <w:div w:id="633023798">
      <w:bodyDiv w:val="1"/>
      <w:marLeft w:val="0"/>
      <w:marRight w:val="0"/>
      <w:marTop w:val="0"/>
      <w:marBottom w:val="0"/>
      <w:divBdr>
        <w:top w:val="none" w:sz="0" w:space="0" w:color="auto"/>
        <w:left w:val="none" w:sz="0" w:space="0" w:color="auto"/>
        <w:bottom w:val="none" w:sz="0" w:space="0" w:color="auto"/>
        <w:right w:val="none" w:sz="0" w:space="0" w:color="auto"/>
      </w:divBdr>
    </w:div>
    <w:div w:id="633172767">
      <w:bodyDiv w:val="1"/>
      <w:marLeft w:val="0"/>
      <w:marRight w:val="0"/>
      <w:marTop w:val="0"/>
      <w:marBottom w:val="0"/>
      <w:divBdr>
        <w:top w:val="none" w:sz="0" w:space="0" w:color="auto"/>
        <w:left w:val="none" w:sz="0" w:space="0" w:color="auto"/>
        <w:bottom w:val="none" w:sz="0" w:space="0" w:color="auto"/>
        <w:right w:val="none" w:sz="0" w:space="0" w:color="auto"/>
      </w:divBdr>
    </w:div>
    <w:div w:id="633219764">
      <w:bodyDiv w:val="1"/>
      <w:marLeft w:val="0"/>
      <w:marRight w:val="0"/>
      <w:marTop w:val="0"/>
      <w:marBottom w:val="0"/>
      <w:divBdr>
        <w:top w:val="none" w:sz="0" w:space="0" w:color="auto"/>
        <w:left w:val="none" w:sz="0" w:space="0" w:color="auto"/>
        <w:bottom w:val="none" w:sz="0" w:space="0" w:color="auto"/>
        <w:right w:val="none" w:sz="0" w:space="0" w:color="auto"/>
      </w:divBdr>
    </w:div>
    <w:div w:id="633222532">
      <w:bodyDiv w:val="1"/>
      <w:marLeft w:val="0"/>
      <w:marRight w:val="0"/>
      <w:marTop w:val="0"/>
      <w:marBottom w:val="0"/>
      <w:divBdr>
        <w:top w:val="none" w:sz="0" w:space="0" w:color="auto"/>
        <w:left w:val="none" w:sz="0" w:space="0" w:color="auto"/>
        <w:bottom w:val="none" w:sz="0" w:space="0" w:color="auto"/>
        <w:right w:val="none" w:sz="0" w:space="0" w:color="auto"/>
      </w:divBdr>
    </w:div>
    <w:div w:id="633291514">
      <w:bodyDiv w:val="1"/>
      <w:marLeft w:val="0"/>
      <w:marRight w:val="0"/>
      <w:marTop w:val="0"/>
      <w:marBottom w:val="0"/>
      <w:divBdr>
        <w:top w:val="none" w:sz="0" w:space="0" w:color="auto"/>
        <w:left w:val="none" w:sz="0" w:space="0" w:color="auto"/>
        <w:bottom w:val="none" w:sz="0" w:space="0" w:color="auto"/>
        <w:right w:val="none" w:sz="0" w:space="0" w:color="auto"/>
      </w:divBdr>
    </w:div>
    <w:div w:id="633292115">
      <w:bodyDiv w:val="1"/>
      <w:marLeft w:val="0"/>
      <w:marRight w:val="0"/>
      <w:marTop w:val="0"/>
      <w:marBottom w:val="0"/>
      <w:divBdr>
        <w:top w:val="none" w:sz="0" w:space="0" w:color="auto"/>
        <w:left w:val="none" w:sz="0" w:space="0" w:color="auto"/>
        <w:bottom w:val="none" w:sz="0" w:space="0" w:color="auto"/>
        <w:right w:val="none" w:sz="0" w:space="0" w:color="auto"/>
      </w:divBdr>
    </w:div>
    <w:div w:id="633413542">
      <w:bodyDiv w:val="1"/>
      <w:marLeft w:val="0"/>
      <w:marRight w:val="0"/>
      <w:marTop w:val="0"/>
      <w:marBottom w:val="0"/>
      <w:divBdr>
        <w:top w:val="none" w:sz="0" w:space="0" w:color="auto"/>
        <w:left w:val="none" w:sz="0" w:space="0" w:color="auto"/>
        <w:bottom w:val="none" w:sz="0" w:space="0" w:color="auto"/>
        <w:right w:val="none" w:sz="0" w:space="0" w:color="auto"/>
      </w:divBdr>
    </w:div>
    <w:div w:id="633561929">
      <w:bodyDiv w:val="1"/>
      <w:marLeft w:val="0"/>
      <w:marRight w:val="0"/>
      <w:marTop w:val="0"/>
      <w:marBottom w:val="0"/>
      <w:divBdr>
        <w:top w:val="none" w:sz="0" w:space="0" w:color="auto"/>
        <w:left w:val="none" w:sz="0" w:space="0" w:color="auto"/>
        <w:bottom w:val="none" w:sz="0" w:space="0" w:color="auto"/>
        <w:right w:val="none" w:sz="0" w:space="0" w:color="auto"/>
      </w:divBdr>
    </w:div>
    <w:div w:id="633759041">
      <w:bodyDiv w:val="1"/>
      <w:marLeft w:val="0"/>
      <w:marRight w:val="0"/>
      <w:marTop w:val="0"/>
      <w:marBottom w:val="0"/>
      <w:divBdr>
        <w:top w:val="none" w:sz="0" w:space="0" w:color="auto"/>
        <w:left w:val="none" w:sz="0" w:space="0" w:color="auto"/>
        <w:bottom w:val="none" w:sz="0" w:space="0" w:color="auto"/>
        <w:right w:val="none" w:sz="0" w:space="0" w:color="auto"/>
      </w:divBdr>
    </w:div>
    <w:div w:id="633869866">
      <w:bodyDiv w:val="1"/>
      <w:marLeft w:val="0"/>
      <w:marRight w:val="0"/>
      <w:marTop w:val="0"/>
      <w:marBottom w:val="0"/>
      <w:divBdr>
        <w:top w:val="none" w:sz="0" w:space="0" w:color="auto"/>
        <w:left w:val="none" w:sz="0" w:space="0" w:color="auto"/>
        <w:bottom w:val="none" w:sz="0" w:space="0" w:color="auto"/>
        <w:right w:val="none" w:sz="0" w:space="0" w:color="auto"/>
      </w:divBdr>
    </w:div>
    <w:div w:id="633877518">
      <w:bodyDiv w:val="1"/>
      <w:marLeft w:val="0"/>
      <w:marRight w:val="0"/>
      <w:marTop w:val="0"/>
      <w:marBottom w:val="0"/>
      <w:divBdr>
        <w:top w:val="none" w:sz="0" w:space="0" w:color="auto"/>
        <w:left w:val="none" w:sz="0" w:space="0" w:color="auto"/>
        <w:bottom w:val="none" w:sz="0" w:space="0" w:color="auto"/>
        <w:right w:val="none" w:sz="0" w:space="0" w:color="auto"/>
      </w:divBdr>
    </w:div>
    <w:div w:id="633944383">
      <w:bodyDiv w:val="1"/>
      <w:marLeft w:val="0"/>
      <w:marRight w:val="0"/>
      <w:marTop w:val="0"/>
      <w:marBottom w:val="0"/>
      <w:divBdr>
        <w:top w:val="none" w:sz="0" w:space="0" w:color="auto"/>
        <w:left w:val="none" w:sz="0" w:space="0" w:color="auto"/>
        <w:bottom w:val="none" w:sz="0" w:space="0" w:color="auto"/>
        <w:right w:val="none" w:sz="0" w:space="0" w:color="auto"/>
      </w:divBdr>
    </w:div>
    <w:div w:id="633944439">
      <w:bodyDiv w:val="1"/>
      <w:marLeft w:val="0"/>
      <w:marRight w:val="0"/>
      <w:marTop w:val="0"/>
      <w:marBottom w:val="0"/>
      <w:divBdr>
        <w:top w:val="none" w:sz="0" w:space="0" w:color="auto"/>
        <w:left w:val="none" w:sz="0" w:space="0" w:color="auto"/>
        <w:bottom w:val="none" w:sz="0" w:space="0" w:color="auto"/>
        <w:right w:val="none" w:sz="0" w:space="0" w:color="auto"/>
      </w:divBdr>
    </w:div>
    <w:div w:id="634221251">
      <w:bodyDiv w:val="1"/>
      <w:marLeft w:val="0"/>
      <w:marRight w:val="0"/>
      <w:marTop w:val="0"/>
      <w:marBottom w:val="0"/>
      <w:divBdr>
        <w:top w:val="none" w:sz="0" w:space="0" w:color="auto"/>
        <w:left w:val="none" w:sz="0" w:space="0" w:color="auto"/>
        <w:bottom w:val="none" w:sz="0" w:space="0" w:color="auto"/>
        <w:right w:val="none" w:sz="0" w:space="0" w:color="auto"/>
      </w:divBdr>
    </w:div>
    <w:div w:id="634260076">
      <w:bodyDiv w:val="1"/>
      <w:marLeft w:val="0"/>
      <w:marRight w:val="0"/>
      <w:marTop w:val="0"/>
      <w:marBottom w:val="0"/>
      <w:divBdr>
        <w:top w:val="none" w:sz="0" w:space="0" w:color="auto"/>
        <w:left w:val="none" w:sz="0" w:space="0" w:color="auto"/>
        <w:bottom w:val="none" w:sz="0" w:space="0" w:color="auto"/>
        <w:right w:val="none" w:sz="0" w:space="0" w:color="auto"/>
      </w:divBdr>
    </w:div>
    <w:div w:id="634336678">
      <w:bodyDiv w:val="1"/>
      <w:marLeft w:val="0"/>
      <w:marRight w:val="0"/>
      <w:marTop w:val="0"/>
      <w:marBottom w:val="0"/>
      <w:divBdr>
        <w:top w:val="none" w:sz="0" w:space="0" w:color="auto"/>
        <w:left w:val="none" w:sz="0" w:space="0" w:color="auto"/>
        <w:bottom w:val="none" w:sz="0" w:space="0" w:color="auto"/>
        <w:right w:val="none" w:sz="0" w:space="0" w:color="auto"/>
      </w:divBdr>
    </w:div>
    <w:div w:id="634338170">
      <w:bodyDiv w:val="1"/>
      <w:marLeft w:val="0"/>
      <w:marRight w:val="0"/>
      <w:marTop w:val="0"/>
      <w:marBottom w:val="0"/>
      <w:divBdr>
        <w:top w:val="none" w:sz="0" w:space="0" w:color="auto"/>
        <w:left w:val="none" w:sz="0" w:space="0" w:color="auto"/>
        <w:bottom w:val="none" w:sz="0" w:space="0" w:color="auto"/>
        <w:right w:val="none" w:sz="0" w:space="0" w:color="auto"/>
      </w:divBdr>
    </w:div>
    <w:div w:id="634483663">
      <w:bodyDiv w:val="1"/>
      <w:marLeft w:val="0"/>
      <w:marRight w:val="0"/>
      <w:marTop w:val="0"/>
      <w:marBottom w:val="0"/>
      <w:divBdr>
        <w:top w:val="none" w:sz="0" w:space="0" w:color="auto"/>
        <w:left w:val="none" w:sz="0" w:space="0" w:color="auto"/>
        <w:bottom w:val="none" w:sz="0" w:space="0" w:color="auto"/>
        <w:right w:val="none" w:sz="0" w:space="0" w:color="auto"/>
      </w:divBdr>
    </w:div>
    <w:div w:id="634483938">
      <w:bodyDiv w:val="1"/>
      <w:marLeft w:val="0"/>
      <w:marRight w:val="0"/>
      <w:marTop w:val="0"/>
      <w:marBottom w:val="0"/>
      <w:divBdr>
        <w:top w:val="none" w:sz="0" w:space="0" w:color="auto"/>
        <w:left w:val="none" w:sz="0" w:space="0" w:color="auto"/>
        <w:bottom w:val="none" w:sz="0" w:space="0" w:color="auto"/>
        <w:right w:val="none" w:sz="0" w:space="0" w:color="auto"/>
      </w:divBdr>
    </w:div>
    <w:div w:id="634484201">
      <w:bodyDiv w:val="1"/>
      <w:marLeft w:val="0"/>
      <w:marRight w:val="0"/>
      <w:marTop w:val="0"/>
      <w:marBottom w:val="0"/>
      <w:divBdr>
        <w:top w:val="none" w:sz="0" w:space="0" w:color="auto"/>
        <w:left w:val="none" w:sz="0" w:space="0" w:color="auto"/>
        <w:bottom w:val="none" w:sz="0" w:space="0" w:color="auto"/>
        <w:right w:val="none" w:sz="0" w:space="0" w:color="auto"/>
      </w:divBdr>
    </w:div>
    <w:div w:id="634524660">
      <w:bodyDiv w:val="1"/>
      <w:marLeft w:val="0"/>
      <w:marRight w:val="0"/>
      <w:marTop w:val="0"/>
      <w:marBottom w:val="0"/>
      <w:divBdr>
        <w:top w:val="none" w:sz="0" w:space="0" w:color="auto"/>
        <w:left w:val="none" w:sz="0" w:space="0" w:color="auto"/>
        <w:bottom w:val="none" w:sz="0" w:space="0" w:color="auto"/>
        <w:right w:val="none" w:sz="0" w:space="0" w:color="auto"/>
      </w:divBdr>
    </w:div>
    <w:div w:id="634598937">
      <w:bodyDiv w:val="1"/>
      <w:marLeft w:val="0"/>
      <w:marRight w:val="0"/>
      <w:marTop w:val="0"/>
      <w:marBottom w:val="0"/>
      <w:divBdr>
        <w:top w:val="none" w:sz="0" w:space="0" w:color="auto"/>
        <w:left w:val="none" w:sz="0" w:space="0" w:color="auto"/>
        <w:bottom w:val="none" w:sz="0" w:space="0" w:color="auto"/>
        <w:right w:val="none" w:sz="0" w:space="0" w:color="auto"/>
      </w:divBdr>
    </w:div>
    <w:div w:id="634599370">
      <w:bodyDiv w:val="1"/>
      <w:marLeft w:val="0"/>
      <w:marRight w:val="0"/>
      <w:marTop w:val="0"/>
      <w:marBottom w:val="0"/>
      <w:divBdr>
        <w:top w:val="none" w:sz="0" w:space="0" w:color="auto"/>
        <w:left w:val="none" w:sz="0" w:space="0" w:color="auto"/>
        <w:bottom w:val="none" w:sz="0" w:space="0" w:color="auto"/>
        <w:right w:val="none" w:sz="0" w:space="0" w:color="auto"/>
      </w:divBdr>
    </w:div>
    <w:div w:id="634675718">
      <w:bodyDiv w:val="1"/>
      <w:marLeft w:val="0"/>
      <w:marRight w:val="0"/>
      <w:marTop w:val="0"/>
      <w:marBottom w:val="0"/>
      <w:divBdr>
        <w:top w:val="none" w:sz="0" w:space="0" w:color="auto"/>
        <w:left w:val="none" w:sz="0" w:space="0" w:color="auto"/>
        <w:bottom w:val="none" w:sz="0" w:space="0" w:color="auto"/>
        <w:right w:val="none" w:sz="0" w:space="0" w:color="auto"/>
      </w:divBdr>
    </w:div>
    <w:div w:id="634676101">
      <w:bodyDiv w:val="1"/>
      <w:marLeft w:val="0"/>
      <w:marRight w:val="0"/>
      <w:marTop w:val="0"/>
      <w:marBottom w:val="0"/>
      <w:divBdr>
        <w:top w:val="none" w:sz="0" w:space="0" w:color="auto"/>
        <w:left w:val="none" w:sz="0" w:space="0" w:color="auto"/>
        <w:bottom w:val="none" w:sz="0" w:space="0" w:color="auto"/>
        <w:right w:val="none" w:sz="0" w:space="0" w:color="auto"/>
      </w:divBdr>
    </w:div>
    <w:div w:id="634874232">
      <w:bodyDiv w:val="1"/>
      <w:marLeft w:val="0"/>
      <w:marRight w:val="0"/>
      <w:marTop w:val="0"/>
      <w:marBottom w:val="0"/>
      <w:divBdr>
        <w:top w:val="none" w:sz="0" w:space="0" w:color="auto"/>
        <w:left w:val="none" w:sz="0" w:space="0" w:color="auto"/>
        <w:bottom w:val="none" w:sz="0" w:space="0" w:color="auto"/>
        <w:right w:val="none" w:sz="0" w:space="0" w:color="auto"/>
      </w:divBdr>
    </w:div>
    <w:div w:id="634914210">
      <w:bodyDiv w:val="1"/>
      <w:marLeft w:val="0"/>
      <w:marRight w:val="0"/>
      <w:marTop w:val="0"/>
      <w:marBottom w:val="0"/>
      <w:divBdr>
        <w:top w:val="none" w:sz="0" w:space="0" w:color="auto"/>
        <w:left w:val="none" w:sz="0" w:space="0" w:color="auto"/>
        <w:bottom w:val="none" w:sz="0" w:space="0" w:color="auto"/>
        <w:right w:val="none" w:sz="0" w:space="0" w:color="auto"/>
      </w:divBdr>
    </w:div>
    <w:div w:id="634990354">
      <w:bodyDiv w:val="1"/>
      <w:marLeft w:val="0"/>
      <w:marRight w:val="0"/>
      <w:marTop w:val="0"/>
      <w:marBottom w:val="0"/>
      <w:divBdr>
        <w:top w:val="none" w:sz="0" w:space="0" w:color="auto"/>
        <w:left w:val="none" w:sz="0" w:space="0" w:color="auto"/>
        <w:bottom w:val="none" w:sz="0" w:space="0" w:color="auto"/>
        <w:right w:val="none" w:sz="0" w:space="0" w:color="auto"/>
      </w:divBdr>
    </w:div>
    <w:div w:id="635061331">
      <w:bodyDiv w:val="1"/>
      <w:marLeft w:val="0"/>
      <w:marRight w:val="0"/>
      <w:marTop w:val="0"/>
      <w:marBottom w:val="0"/>
      <w:divBdr>
        <w:top w:val="none" w:sz="0" w:space="0" w:color="auto"/>
        <w:left w:val="none" w:sz="0" w:space="0" w:color="auto"/>
        <w:bottom w:val="none" w:sz="0" w:space="0" w:color="auto"/>
        <w:right w:val="none" w:sz="0" w:space="0" w:color="auto"/>
      </w:divBdr>
    </w:div>
    <w:div w:id="635068180">
      <w:bodyDiv w:val="1"/>
      <w:marLeft w:val="0"/>
      <w:marRight w:val="0"/>
      <w:marTop w:val="0"/>
      <w:marBottom w:val="0"/>
      <w:divBdr>
        <w:top w:val="none" w:sz="0" w:space="0" w:color="auto"/>
        <w:left w:val="none" w:sz="0" w:space="0" w:color="auto"/>
        <w:bottom w:val="none" w:sz="0" w:space="0" w:color="auto"/>
        <w:right w:val="none" w:sz="0" w:space="0" w:color="auto"/>
      </w:divBdr>
    </w:div>
    <w:div w:id="635110883">
      <w:bodyDiv w:val="1"/>
      <w:marLeft w:val="0"/>
      <w:marRight w:val="0"/>
      <w:marTop w:val="0"/>
      <w:marBottom w:val="0"/>
      <w:divBdr>
        <w:top w:val="none" w:sz="0" w:space="0" w:color="auto"/>
        <w:left w:val="none" w:sz="0" w:space="0" w:color="auto"/>
        <w:bottom w:val="none" w:sz="0" w:space="0" w:color="auto"/>
        <w:right w:val="none" w:sz="0" w:space="0" w:color="auto"/>
      </w:divBdr>
    </w:div>
    <w:div w:id="635140149">
      <w:bodyDiv w:val="1"/>
      <w:marLeft w:val="0"/>
      <w:marRight w:val="0"/>
      <w:marTop w:val="0"/>
      <w:marBottom w:val="0"/>
      <w:divBdr>
        <w:top w:val="none" w:sz="0" w:space="0" w:color="auto"/>
        <w:left w:val="none" w:sz="0" w:space="0" w:color="auto"/>
        <w:bottom w:val="none" w:sz="0" w:space="0" w:color="auto"/>
        <w:right w:val="none" w:sz="0" w:space="0" w:color="auto"/>
      </w:divBdr>
    </w:div>
    <w:div w:id="635141391">
      <w:bodyDiv w:val="1"/>
      <w:marLeft w:val="0"/>
      <w:marRight w:val="0"/>
      <w:marTop w:val="0"/>
      <w:marBottom w:val="0"/>
      <w:divBdr>
        <w:top w:val="none" w:sz="0" w:space="0" w:color="auto"/>
        <w:left w:val="none" w:sz="0" w:space="0" w:color="auto"/>
        <w:bottom w:val="none" w:sz="0" w:space="0" w:color="auto"/>
        <w:right w:val="none" w:sz="0" w:space="0" w:color="auto"/>
      </w:divBdr>
    </w:div>
    <w:div w:id="635258534">
      <w:bodyDiv w:val="1"/>
      <w:marLeft w:val="0"/>
      <w:marRight w:val="0"/>
      <w:marTop w:val="0"/>
      <w:marBottom w:val="0"/>
      <w:divBdr>
        <w:top w:val="none" w:sz="0" w:space="0" w:color="auto"/>
        <w:left w:val="none" w:sz="0" w:space="0" w:color="auto"/>
        <w:bottom w:val="none" w:sz="0" w:space="0" w:color="auto"/>
        <w:right w:val="none" w:sz="0" w:space="0" w:color="auto"/>
      </w:divBdr>
    </w:div>
    <w:div w:id="635330902">
      <w:bodyDiv w:val="1"/>
      <w:marLeft w:val="0"/>
      <w:marRight w:val="0"/>
      <w:marTop w:val="0"/>
      <w:marBottom w:val="0"/>
      <w:divBdr>
        <w:top w:val="none" w:sz="0" w:space="0" w:color="auto"/>
        <w:left w:val="none" w:sz="0" w:space="0" w:color="auto"/>
        <w:bottom w:val="none" w:sz="0" w:space="0" w:color="auto"/>
        <w:right w:val="none" w:sz="0" w:space="0" w:color="auto"/>
      </w:divBdr>
    </w:div>
    <w:div w:id="635334890">
      <w:bodyDiv w:val="1"/>
      <w:marLeft w:val="0"/>
      <w:marRight w:val="0"/>
      <w:marTop w:val="0"/>
      <w:marBottom w:val="0"/>
      <w:divBdr>
        <w:top w:val="none" w:sz="0" w:space="0" w:color="auto"/>
        <w:left w:val="none" w:sz="0" w:space="0" w:color="auto"/>
        <w:bottom w:val="none" w:sz="0" w:space="0" w:color="auto"/>
        <w:right w:val="none" w:sz="0" w:space="0" w:color="auto"/>
      </w:divBdr>
    </w:div>
    <w:div w:id="635334909">
      <w:bodyDiv w:val="1"/>
      <w:marLeft w:val="0"/>
      <w:marRight w:val="0"/>
      <w:marTop w:val="0"/>
      <w:marBottom w:val="0"/>
      <w:divBdr>
        <w:top w:val="none" w:sz="0" w:space="0" w:color="auto"/>
        <w:left w:val="none" w:sz="0" w:space="0" w:color="auto"/>
        <w:bottom w:val="none" w:sz="0" w:space="0" w:color="auto"/>
        <w:right w:val="none" w:sz="0" w:space="0" w:color="auto"/>
      </w:divBdr>
    </w:div>
    <w:div w:id="635375019">
      <w:bodyDiv w:val="1"/>
      <w:marLeft w:val="0"/>
      <w:marRight w:val="0"/>
      <w:marTop w:val="0"/>
      <w:marBottom w:val="0"/>
      <w:divBdr>
        <w:top w:val="none" w:sz="0" w:space="0" w:color="auto"/>
        <w:left w:val="none" w:sz="0" w:space="0" w:color="auto"/>
        <w:bottom w:val="none" w:sz="0" w:space="0" w:color="auto"/>
        <w:right w:val="none" w:sz="0" w:space="0" w:color="auto"/>
      </w:divBdr>
    </w:div>
    <w:div w:id="635453727">
      <w:bodyDiv w:val="1"/>
      <w:marLeft w:val="0"/>
      <w:marRight w:val="0"/>
      <w:marTop w:val="0"/>
      <w:marBottom w:val="0"/>
      <w:divBdr>
        <w:top w:val="none" w:sz="0" w:space="0" w:color="auto"/>
        <w:left w:val="none" w:sz="0" w:space="0" w:color="auto"/>
        <w:bottom w:val="none" w:sz="0" w:space="0" w:color="auto"/>
        <w:right w:val="none" w:sz="0" w:space="0" w:color="auto"/>
      </w:divBdr>
    </w:div>
    <w:div w:id="635527093">
      <w:bodyDiv w:val="1"/>
      <w:marLeft w:val="0"/>
      <w:marRight w:val="0"/>
      <w:marTop w:val="0"/>
      <w:marBottom w:val="0"/>
      <w:divBdr>
        <w:top w:val="none" w:sz="0" w:space="0" w:color="auto"/>
        <w:left w:val="none" w:sz="0" w:space="0" w:color="auto"/>
        <w:bottom w:val="none" w:sz="0" w:space="0" w:color="auto"/>
        <w:right w:val="none" w:sz="0" w:space="0" w:color="auto"/>
      </w:divBdr>
    </w:div>
    <w:div w:id="635527481">
      <w:bodyDiv w:val="1"/>
      <w:marLeft w:val="0"/>
      <w:marRight w:val="0"/>
      <w:marTop w:val="0"/>
      <w:marBottom w:val="0"/>
      <w:divBdr>
        <w:top w:val="none" w:sz="0" w:space="0" w:color="auto"/>
        <w:left w:val="none" w:sz="0" w:space="0" w:color="auto"/>
        <w:bottom w:val="none" w:sz="0" w:space="0" w:color="auto"/>
        <w:right w:val="none" w:sz="0" w:space="0" w:color="auto"/>
      </w:divBdr>
    </w:div>
    <w:div w:id="635643403">
      <w:bodyDiv w:val="1"/>
      <w:marLeft w:val="0"/>
      <w:marRight w:val="0"/>
      <w:marTop w:val="0"/>
      <w:marBottom w:val="0"/>
      <w:divBdr>
        <w:top w:val="none" w:sz="0" w:space="0" w:color="auto"/>
        <w:left w:val="none" w:sz="0" w:space="0" w:color="auto"/>
        <w:bottom w:val="none" w:sz="0" w:space="0" w:color="auto"/>
        <w:right w:val="none" w:sz="0" w:space="0" w:color="auto"/>
      </w:divBdr>
    </w:div>
    <w:div w:id="635724572">
      <w:bodyDiv w:val="1"/>
      <w:marLeft w:val="0"/>
      <w:marRight w:val="0"/>
      <w:marTop w:val="0"/>
      <w:marBottom w:val="0"/>
      <w:divBdr>
        <w:top w:val="none" w:sz="0" w:space="0" w:color="auto"/>
        <w:left w:val="none" w:sz="0" w:space="0" w:color="auto"/>
        <w:bottom w:val="none" w:sz="0" w:space="0" w:color="auto"/>
        <w:right w:val="none" w:sz="0" w:space="0" w:color="auto"/>
      </w:divBdr>
    </w:div>
    <w:div w:id="635791839">
      <w:bodyDiv w:val="1"/>
      <w:marLeft w:val="0"/>
      <w:marRight w:val="0"/>
      <w:marTop w:val="0"/>
      <w:marBottom w:val="0"/>
      <w:divBdr>
        <w:top w:val="none" w:sz="0" w:space="0" w:color="auto"/>
        <w:left w:val="none" w:sz="0" w:space="0" w:color="auto"/>
        <w:bottom w:val="none" w:sz="0" w:space="0" w:color="auto"/>
        <w:right w:val="none" w:sz="0" w:space="0" w:color="auto"/>
      </w:divBdr>
    </w:div>
    <w:div w:id="635792087">
      <w:bodyDiv w:val="1"/>
      <w:marLeft w:val="0"/>
      <w:marRight w:val="0"/>
      <w:marTop w:val="0"/>
      <w:marBottom w:val="0"/>
      <w:divBdr>
        <w:top w:val="none" w:sz="0" w:space="0" w:color="auto"/>
        <w:left w:val="none" w:sz="0" w:space="0" w:color="auto"/>
        <w:bottom w:val="none" w:sz="0" w:space="0" w:color="auto"/>
        <w:right w:val="none" w:sz="0" w:space="0" w:color="auto"/>
      </w:divBdr>
    </w:div>
    <w:div w:id="635835580">
      <w:bodyDiv w:val="1"/>
      <w:marLeft w:val="0"/>
      <w:marRight w:val="0"/>
      <w:marTop w:val="0"/>
      <w:marBottom w:val="0"/>
      <w:divBdr>
        <w:top w:val="none" w:sz="0" w:space="0" w:color="auto"/>
        <w:left w:val="none" w:sz="0" w:space="0" w:color="auto"/>
        <w:bottom w:val="none" w:sz="0" w:space="0" w:color="auto"/>
        <w:right w:val="none" w:sz="0" w:space="0" w:color="auto"/>
      </w:divBdr>
    </w:div>
    <w:div w:id="636032260">
      <w:bodyDiv w:val="1"/>
      <w:marLeft w:val="0"/>
      <w:marRight w:val="0"/>
      <w:marTop w:val="0"/>
      <w:marBottom w:val="0"/>
      <w:divBdr>
        <w:top w:val="none" w:sz="0" w:space="0" w:color="auto"/>
        <w:left w:val="none" w:sz="0" w:space="0" w:color="auto"/>
        <w:bottom w:val="none" w:sz="0" w:space="0" w:color="auto"/>
        <w:right w:val="none" w:sz="0" w:space="0" w:color="auto"/>
      </w:divBdr>
    </w:div>
    <w:div w:id="636180381">
      <w:bodyDiv w:val="1"/>
      <w:marLeft w:val="0"/>
      <w:marRight w:val="0"/>
      <w:marTop w:val="0"/>
      <w:marBottom w:val="0"/>
      <w:divBdr>
        <w:top w:val="none" w:sz="0" w:space="0" w:color="auto"/>
        <w:left w:val="none" w:sz="0" w:space="0" w:color="auto"/>
        <w:bottom w:val="none" w:sz="0" w:space="0" w:color="auto"/>
        <w:right w:val="none" w:sz="0" w:space="0" w:color="auto"/>
      </w:divBdr>
    </w:div>
    <w:div w:id="636186874">
      <w:bodyDiv w:val="1"/>
      <w:marLeft w:val="0"/>
      <w:marRight w:val="0"/>
      <w:marTop w:val="0"/>
      <w:marBottom w:val="0"/>
      <w:divBdr>
        <w:top w:val="none" w:sz="0" w:space="0" w:color="auto"/>
        <w:left w:val="none" w:sz="0" w:space="0" w:color="auto"/>
        <w:bottom w:val="none" w:sz="0" w:space="0" w:color="auto"/>
        <w:right w:val="none" w:sz="0" w:space="0" w:color="auto"/>
      </w:divBdr>
    </w:div>
    <w:div w:id="636228566">
      <w:bodyDiv w:val="1"/>
      <w:marLeft w:val="0"/>
      <w:marRight w:val="0"/>
      <w:marTop w:val="0"/>
      <w:marBottom w:val="0"/>
      <w:divBdr>
        <w:top w:val="none" w:sz="0" w:space="0" w:color="auto"/>
        <w:left w:val="none" w:sz="0" w:space="0" w:color="auto"/>
        <w:bottom w:val="none" w:sz="0" w:space="0" w:color="auto"/>
        <w:right w:val="none" w:sz="0" w:space="0" w:color="auto"/>
      </w:divBdr>
    </w:div>
    <w:div w:id="636375716">
      <w:bodyDiv w:val="1"/>
      <w:marLeft w:val="0"/>
      <w:marRight w:val="0"/>
      <w:marTop w:val="0"/>
      <w:marBottom w:val="0"/>
      <w:divBdr>
        <w:top w:val="none" w:sz="0" w:space="0" w:color="auto"/>
        <w:left w:val="none" w:sz="0" w:space="0" w:color="auto"/>
        <w:bottom w:val="none" w:sz="0" w:space="0" w:color="auto"/>
        <w:right w:val="none" w:sz="0" w:space="0" w:color="auto"/>
      </w:divBdr>
    </w:div>
    <w:div w:id="636380771">
      <w:bodyDiv w:val="1"/>
      <w:marLeft w:val="0"/>
      <w:marRight w:val="0"/>
      <w:marTop w:val="0"/>
      <w:marBottom w:val="0"/>
      <w:divBdr>
        <w:top w:val="none" w:sz="0" w:space="0" w:color="auto"/>
        <w:left w:val="none" w:sz="0" w:space="0" w:color="auto"/>
        <w:bottom w:val="none" w:sz="0" w:space="0" w:color="auto"/>
        <w:right w:val="none" w:sz="0" w:space="0" w:color="auto"/>
      </w:divBdr>
    </w:div>
    <w:div w:id="636449931">
      <w:bodyDiv w:val="1"/>
      <w:marLeft w:val="0"/>
      <w:marRight w:val="0"/>
      <w:marTop w:val="0"/>
      <w:marBottom w:val="0"/>
      <w:divBdr>
        <w:top w:val="none" w:sz="0" w:space="0" w:color="auto"/>
        <w:left w:val="none" w:sz="0" w:space="0" w:color="auto"/>
        <w:bottom w:val="none" w:sz="0" w:space="0" w:color="auto"/>
        <w:right w:val="none" w:sz="0" w:space="0" w:color="auto"/>
      </w:divBdr>
    </w:div>
    <w:div w:id="636688340">
      <w:bodyDiv w:val="1"/>
      <w:marLeft w:val="0"/>
      <w:marRight w:val="0"/>
      <w:marTop w:val="0"/>
      <w:marBottom w:val="0"/>
      <w:divBdr>
        <w:top w:val="none" w:sz="0" w:space="0" w:color="auto"/>
        <w:left w:val="none" w:sz="0" w:space="0" w:color="auto"/>
        <w:bottom w:val="none" w:sz="0" w:space="0" w:color="auto"/>
        <w:right w:val="none" w:sz="0" w:space="0" w:color="auto"/>
      </w:divBdr>
    </w:div>
    <w:div w:id="636689447">
      <w:bodyDiv w:val="1"/>
      <w:marLeft w:val="0"/>
      <w:marRight w:val="0"/>
      <w:marTop w:val="0"/>
      <w:marBottom w:val="0"/>
      <w:divBdr>
        <w:top w:val="none" w:sz="0" w:space="0" w:color="auto"/>
        <w:left w:val="none" w:sz="0" w:space="0" w:color="auto"/>
        <w:bottom w:val="none" w:sz="0" w:space="0" w:color="auto"/>
        <w:right w:val="none" w:sz="0" w:space="0" w:color="auto"/>
      </w:divBdr>
    </w:div>
    <w:div w:id="636690886">
      <w:bodyDiv w:val="1"/>
      <w:marLeft w:val="0"/>
      <w:marRight w:val="0"/>
      <w:marTop w:val="0"/>
      <w:marBottom w:val="0"/>
      <w:divBdr>
        <w:top w:val="none" w:sz="0" w:space="0" w:color="auto"/>
        <w:left w:val="none" w:sz="0" w:space="0" w:color="auto"/>
        <w:bottom w:val="none" w:sz="0" w:space="0" w:color="auto"/>
        <w:right w:val="none" w:sz="0" w:space="0" w:color="auto"/>
      </w:divBdr>
    </w:div>
    <w:div w:id="636842935">
      <w:bodyDiv w:val="1"/>
      <w:marLeft w:val="0"/>
      <w:marRight w:val="0"/>
      <w:marTop w:val="0"/>
      <w:marBottom w:val="0"/>
      <w:divBdr>
        <w:top w:val="none" w:sz="0" w:space="0" w:color="auto"/>
        <w:left w:val="none" w:sz="0" w:space="0" w:color="auto"/>
        <w:bottom w:val="none" w:sz="0" w:space="0" w:color="auto"/>
        <w:right w:val="none" w:sz="0" w:space="0" w:color="auto"/>
      </w:divBdr>
    </w:div>
    <w:div w:id="636880503">
      <w:bodyDiv w:val="1"/>
      <w:marLeft w:val="0"/>
      <w:marRight w:val="0"/>
      <w:marTop w:val="0"/>
      <w:marBottom w:val="0"/>
      <w:divBdr>
        <w:top w:val="none" w:sz="0" w:space="0" w:color="auto"/>
        <w:left w:val="none" w:sz="0" w:space="0" w:color="auto"/>
        <w:bottom w:val="none" w:sz="0" w:space="0" w:color="auto"/>
        <w:right w:val="none" w:sz="0" w:space="0" w:color="auto"/>
      </w:divBdr>
    </w:div>
    <w:div w:id="637342856">
      <w:bodyDiv w:val="1"/>
      <w:marLeft w:val="0"/>
      <w:marRight w:val="0"/>
      <w:marTop w:val="0"/>
      <w:marBottom w:val="0"/>
      <w:divBdr>
        <w:top w:val="none" w:sz="0" w:space="0" w:color="auto"/>
        <w:left w:val="none" w:sz="0" w:space="0" w:color="auto"/>
        <w:bottom w:val="none" w:sz="0" w:space="0" w:color="auto"/>
        <w:right w:val="none" w:sz="0" w:space="0" w:color="auto"/>
      </w:divBdr>
    </w:div>
    <w:div w:id="637344665">
      <w:bodyDiv w:val="1"/>
      <w:marLeft w:val="0"/>
      <w:marRight w:val="0"/>
      <w:marTop w:val="0"/>
      <w:marBottom w:val="0"/>
      <w:divBdr>
        <w:top w:val="none" w:sz="0" w:space="0" w:color="auto"/>
        <w:left w:val="none" w:sz="0" w:space="0" w:color="auto"/>
        <w:bottom w:val="none" w:sz="0" w:space="0" w:color="auto"/>
        <w:right w:val="none" w:sz="0" w:space="0" w:color="auto"/>
      </w:divBdr>
    </w:div>
    <w:div w:id="637539366">
      <w:bodyDiv w:val="1"/>
      <w:marLeft w:val="0"/>
      <w:marRight w:val="0"/>
      <w:marTop w:val="0"/>
      <w:marBottom w:val="0"/>
      <w:divBdr>
        <w:top w:val="none" w:sz="0" w:space="0" w:color="auto"/>
        <w:left w:val="none" w:sz="0" w:space="0" w:color="auto"/>
        <w:bottom w:val="none" w:sz="0" w:space="0" w:color="auto"/>
        <w:right w:val="none" w:sz="0" w:space="0" w:color="auto"/>
      </w:divBdr>
    </w:div>
    <w:div w:id="637683260">
      <w:bodyDiv w:val="1"/>
      <w:marLeft w:val="0"/>
      <w:marRight w:val="0"/>
      <w:marTop w:val="0"/>
      <w:marBottom w:val="0"/>
      <w:divBdr>
        <w:top w:val="none" w:sz="0" w:space="0" w:color="auto"/>
        <w:left w:val="none" w:sz="0" w:space="0" w:color="auto"/>
        <w:bottom w:val="none" w:sz="0" w:space="0" w:color="auto"/>
        <w:right w:val="none" w:sz="0" w:space="0" w:color="auto"/>
      </w:divBdr>
    </w:div>
    <w:div w:id="637683439">
      <w:bodyDiv w:val="1"/>
      <w:marLeft w:val="0"/>
      <w:marRight w:val="0"/>
      <w:marTop w:val="0"/>
      <w:marBottom w:val="0"/>
      <w:divBdr>
        <w:top w:val="none" w:sz="0" w:space="0" w:color="auto"/>
        <w:left w:val="none" w:sz="0" w:space="0" w:color="auto"/>
        <w:bottom w:val="none" w:sz="0" w:space="0" w:color="auto"/>
        <w:right w:val="none" w:sz="0" w:space="0" w:color="auto"/>
      </w:divBdr>
    </w:div>
    <w:div w:id="637689853">
      <w:bodyDiv w:val="1"/>
      <w:marLeft w:val="0"/>
      <w:marRight w:val="0"/>
      <w:marTop w:val="0"/>
      <w:marBottom w:val="0"/>
      <w:divBdr>
        <w:top w:val="none" w:sz="0" w:space="0" w:color="auto"/>
        <w:left w:val="none" w:sz="0" w:space="0" w:color="auto"/>
        <w:bottom w:val="none" w:sz="0" w:space="0" w:color="auto"/>
        <w:right w:val="none" w:sz="0" w:space="0" w:color="auto"/>
      </w:divBdr>
    </w:div>
    <w:div w:id="637733827">
      <w:bodyDiv w:val="1"/>
      <w:marLeft w:val="0"/>
      <w:marRight w:val="0"/>
      <w:marTop w:val="0"/>
      <w:marBottom w:val="0"/>
      <w:divBdr>
        <w:top w:val="none" w:sz="0" w:space="0" w:color="auto"/>
        <w:left w:val="none" w:sz="0" w:space="0" w:color="auto"/>
        <w:bottom w:val="none" w:sz="0" w:space="0" w:color="auto"/>
        <w:right w:val="none" w:sz="0" w:space="0" w:color="auto"/>
      </w:divBdr>
    </w:div>
    <w:div w:id="637884042">
      <w:bodyDiv w:val="1"/>
      <w:marLeft w:val="0"/>
      <w:marRight w:val="0"/>
      <w:marTop w:val="0"/>
      <w:marBottom w:val="0"/>
      <w:divBdr>
        <w:top w:val="none" w:sz="0" w:space="0" w:color="auto"/>
        <w:left w:val="none" w:sz="0" w:space="0" w:color="auto"/>
        <w:bottom w:val="none" w:sz="0" w:space="0" w:color="auto"/>
        <w:right w:val="none" w:sz="0" w:space="0" w:color="auto"/>
      </w:divBdr>
    </w:div>
    <w:div w:id="637956431">
      <w:bodyDiv w:val="1"/>
      <w:marLeft w:val="0"/>
      <w:marRight w:val="0"/>
      <w:marTop w:val="0"/>
      <w:marBottom w:val="0"/>
      <w:divBdr>
        <w:top w:val="none" w:sz="0" w:space="0" w:color="auto"/>
        <w:left w:val="none" w:sz="0" w:space="0" w:color="auto"/>
        <w:bottom w:val="none" w:sz="0" w:space="0" w:color="auto"/>
        <w:right w:val="none" w:sz="0" w:space="0" w:color="auto"/>
      </w:divBdr>
    </w:div>
    <w:div w:id="637958205">
      <w:bodyDiv w:val="1"/>
      <w:marLeft w:val="0"/>
      <w:marRight w:val="0"/>
      <w:marTop w:val="0"/>
      <w:marBottom w:val="0"/>
      <w:divBdr>
        <w:top w:val="none" w:sz="0" w:space="0" w:color="auto"/>
        <w:left w:val="none" w:sz="0" w:space="0" w:color="auto"/>
        <w:bottom w:val="none" w:sz="0" w:space="0" w:color="auto"/>
        <w:right w:val="none" w:sz="0" w:space="0" w:color="auto"/>
      </w:divBdr>
    </w:div>
    <w:div w:id="637999962">
      <w:bodyDiv w:val="1"/>
      <w:marLeft w:val="0"/>
      <w:marRight w:val="0"/>
      <w:marTop w:val="0"/>
      <w:marBottom w:val="0"/>
      <w:divBdr>
        <w:top w:val="none" w:sz="0" w:space="0" w:color="auto"/>
        <w:left w:val="none" w:sz="0" w:space="0" w:color="auto"/>
        <w:bottom w:val="none" w:sz="0" w:space="0" w:color="auto"/>
        <w:right w:val="none" w:sz="0" w:space="0" w:color="auto"/>
      </w:divBdr>
    </w:div>
    <w:div w:id="638145843">
      <w:bodyDiv w:val="1"/>
      <w:marLeft w:val="0"/>
      <w:marRight w:val="0"/>
      <w:marTop w:val="0"/>
      <w:marBottom w:val="0"/>
      <w:divBdr>
        <w:top w:val="none" w:sz="0" w:space="0" w:color="auto"/>
        <w:left w:val="none" w:sz="0" w:space="0" w:color="auto"/>
        <w:bottom w:val="none" w:sz="0" w:space="0" w:color="auto"/>
        <w:right w:val="none" w:sz="0" w:space="0" w:color="auto"/>
      </w:divBdr>
    </w:div>
    <w:div w:id="638152295">
      <w:bodyDiv w:val="1"/>
      <w:marLeft w:val="0"/>
      <w:marRight w:val="0"/>
      <w:marTop w:val="0"/>
      <w:marBottom w:val="0"/>
      <w:divBdr>
        <w:top w:val="none" w:sz="0" w:space="0" w:color="auto"/>
        <w:left w:val="none" w:sz="0" w:space="0" w:color="auto"/>
        <w:bottom w:val="none" w:sz="0" w:space="0" w:color="auto"/>
        <w:right w:val="none" w:sz="0" w:space="0" w:color="auto"/>
      </w:divBdr>
    </w:div>
    <w:div w:id="638194388">
      <w:bodyDiv w:val="1"/>
      <w:marLeft w:val="0"/>
      <w:marRight w:val="0"/>
      <w:marTop w:val="0"/>
      <w:marBottom w:val="0"/>
      <w:divBdr>
        <w:top w:val="none" w:sz="0" w:space="0" w:color="auto"/>
        <w:left w:val="none" w:sz="0" w:space="0" w:color="auto"/>
        <w:bottom w:val="none" w:sz="0" w:space="0" w:color="auto"/>
        <w:right w:val="none" w:sz="0" w:space="0" w:color="auto"/>
      </w:divBdr>
    </w:div>
    <w:div w:id="638268272">
      <w:bodyDiv w:val="1"/>
      <w:marLeft w:val="0"/>
      <w:marRight w:val="0"/>
      <w:marTop w:val="0"/>
      <w:marBottom w:val="0"/>
      <w:divBdr>
        <w:top w:val="none" w:sz="0" w:space="0" w:color="auto"/>
        <w:left w:val="none" w:sz="0" w:space="0" w:color="auto"/>
        <w:bottom w:val="none" w:sz="0" w:space="0" w:color="auto"/>
        <w:right w:val="none" w:sz="0" w:space="0" w:color="auto"/>
      </w:divBdr>
    </w:div>
    <w:div w:id="638270351">
      <w:bodyDiv w:val="1"/>
      <w:marLeft w:val="0"/>
      <w:marRight w:val="0"/>
      <w:marTop w:val="0"/>
      <w:marBottom w:val="0"/>
      <w:divBdr>
        <w:top w:val="none" w:sz="0" w:space="0" w:color="auto"/>
        <w:left w:val="none" w:sz="0" w:space="0" w:color="auto"/>
        <w:bottom w:val="none" w:sz="0" w:space="0" w:color="auto"/>
        <w:right w:val="none" w:sz="0" w:space="0" w:color="auto"/>
      </w:divBdr>
    </w:div>
    <w:div w:id="638271224">
      <w:bodyDiv w:val="1"/>
      <w:marLeft w:val="0"/>
      <w:marRight w:val="0"/>
      <w:marTop w:val="0"/>
      <w:marBottom w:val="0"/>
      <w:divBdr>
        <w:top w:val="none" w:sz="0" w:space="0" w:color="auto"/>
        <w:left w:val="none" w:sz="0" w:space="0" w:color="auto"/>
        <w:bottom w:val="none" w:sz="0" w:space="0" w:color="auto"/>
        <w:right w:val="none" w:sz="0" w:space="0" w:color="auto"/>
      </w:divBdr>
    </w:div>
    <w:div w:id="638271409">
      <w:bodyDiv w:val="1"/>
      <w:marLeft w:val="0"/>
      <w:marRight w:val="0"/>
      <w:marTop w:val="0"/>
      <w:marBottom w:val="0"/>
      <w:divBdr>
        <w:top w:val="none" w:sz="0" w:space="0" w:color="auto"/>
        <w:left w:val="none" w:sz="0" w:space="0" w:color="auto"/>
        <w:bottom w:val="none" w:sz="0" w:space="0" w:color="auto"/>
        <w:right w:val="none" w:sz="0" w:space="0" w:color="auto"/>
      </w:divBdr>
    </w:div>
    <w:div w:id="638340624">
      <w:bodyDiv w:val="1"/>
      <w:marLeft w:val="0"/>
      <w:marRight w:val="0"/>
      <w:marTop w:val="0"/>
      <w:marBottom w:val="0"/>
      <w:divBdr>
        <w:top w:val="none" w:sz="0" w:space="0" w:color="auto"/>
        <w:left w:val="none" w:sz="0" w:space="0" w:color="auto"/>
        <w:bottom w:val="none" w:sz="0" w:space="0" w:color="auto"/>
        <w:right w:val="none" w:sz="0" w:space="0" w:color="auto"/>
      </w:divBdr>
    </w:div>
    <w:div w:id="638346419">
      <w:bodyDiv w:val="1"/>
      <w:marLeft w:val="0"/>
      <w:marRight w:val="0"/>
      <w:marTop w:val="0"/>
      <w:marBottom w:val="0"/>
      <w:divBdr>
        <w:top w:val="none" w:sz="0" w:space="0" w:color="auto"/>
        <w:left w:val="none" w:sz="0" w:space="0" w:color="auto"/>
        <w:bottom w:val="none" w:sz="0" w:space="0" w:color="auto"/>
        <w:right w:val="none" w:sz="0" w:space="0" w:color="auto"/>
      </w:divBdr>
    </w:div>
    <w:div w:id="638388723">
      <w:bodyDiv w:val="1"/>
      <w:marLeft w:val="0"/>
      <w:marRight w:val="0"/>
      <w:marTop w:val="0"/>
      <w:marBottom w:val="0"/>
      <w:divBdr>
        <w:top w:val="none" w:sz="0" w:space="0" w:color="auto"/>
        <w:left w:val="none" w:sz="0" w:space="0" w:color="auto"/>
        <w:bottom w:val="none" w:sz="0" w:space="0" w:color="auto"/>
        <w:right w:val="none" w:sz="0" w:space="0" w:color="auto"/>
      </w:divBdr>
    </w:div>
    <w:div w:id="638455303">
      <w:bodyDiv w:val="1"/>
      <w:marLeft w:val="0"/>
      <w:marRight w:val="0"/>
      <w:marTop w:val="0"/>
      <w:marBottom w:val="0"/>
      <w:divBdr>
        <w:top w:val="none" w:sz="0" w:space="0" w:color="auto"/>
        <w:left w:val="none" w:sz="0" w:space="0" w:color="auto"/>
        <w:bottom w:val="none" w:sz="0" w:space="0" w:color="auto"/>
        <w:right w:val="none" w:sz="0" w:space="0" w:color="auto"/>
      </w:divBdr>
    </w:div>
    <w:div w:id="638464396">
      <w:bodyDiv w:val="1"/>
      <w:marLeft w:val="0"/>
      <w:marRight w:val="0"/>
      <w:marTop w:val="0"/>
      <w:marBottom w:val="0"/>
      <w:divBdr>
        <w:top w:val="none" w:sz="0" w:space="0" w:color="auto"/>
        <w:left w:val="none" w:sz="0" w:space="0" w:color="auto"/>
        <w:bottom w:val="none" w:sz="0" w:space="0" w:color="auto"/>
        <w:right w:val="none" w:sz="0" w:space="0" w:color="auto"/>
      </w:divBdr>
    </w:div>
    <w:div w:id="638464755">
      <w:bodyDiv w:val="1"/>
      <w:marLeft w:val="0"/>
      <w:marRight w:val="0"/>
      <w:marTop w:val="0"/>
      <w:marBottom w:val="0"/>
      <w:divBdr>
        <w:top w:val="none" w:sz="0" w:space="0" w:color="auto"/>
        <w:left w:val="none" w:sz="0" w:space="0" w:color="auto"/>
        <w:bottom w:val="none" w:sz="0" w:space="0" w:color="auto"/>
        <w:right w:val="none" w:sz="0" w:space="0" w:color="auto"/>
      </w:divBdr>
    </w:div>
    <w:div w:id="638613049">
      <w:bodyDiv w:val="1"/>
      <w:marLeft w:val="0"/>
      <w:marRight w:val="0"/>
      <w:marTop w:val="0"/>
      <w:marBottom w:val="0"/>
      <w:divBdr>
        <w:top w:val="none" w:sz="0" w:space="0" w:color="auto"/>
        <w:left w:val="none" w:sz="0" w:space="0" w:color="auto"/>
        <w:bottom w:val="none" w:sz="0" w:space="0" w:color="auto"/>
        <w:right w:val="none" w:sz="0" w:space="0" w:color="auto"/>
      </w:divBdr>
    </w:div>
    <w:div w:id="638802715">
      <w:bodyDiv w:val="1"/>
      <w:marLeft w:val="0"/>
      <w:marRight w:val="0"/>
      <w:marTop w:val="0"/>
      <w:marBottom w:val="0"/>
      <w:divBdr>
        <w:top w:val="none" w:sz="0" w:space="0" w:color="auto"/>
        <w:left w:val="none" w:sz="0" w:space="0" w:color="auto"/>
        <w:bottom w:val="none" w:sz="0" w:space="0" w:color="auto"/>
        <w:right w:val="none" w:sz="0" w:space="0" w:color="auto"/>
      </w:divBdr>
    </w:div>
    <w:div w:id="638808962">
      <w:bodyDiv w:val="1"/>
      <w:marLeft w:val="0"/>
      <w:marRight w:val="0"/>
      <w:marTop w:val="0"/>
      <w:marBottom w:val="0"/>
      <w:divBdr>
        <w:top w:val="none" w:sz="0" w:space="0" w:color="auto"/>
        <w:left w:val="none" w:sz="0" w:space="0" w:color="auto"/>
        <w:bottom w:val="none" w:sz="0" w:space="0" w:color="auto"/>
        <w:right w:val="none" w:sz="0" w:space="0" w:color="auto"/>
      </w:divBdr>
    </w:div>
    <w:div w:id="638876172">
      <w:bodyDiv w:val="1"/>
      <w:marLeft w:val="0"/>
      <w:marRight w:val="0"/>
      <w:marTop w:val="0"/>
      <w:marBottom w:val="0"/>
      <w:divBdr>
        <w:top w:val="none" w:sz="0" w:space="0" w:color="auto"/>
        <w:left w:val="none" w:sz="0" w:space="0" w:color="auto"/>
        <w:bottom w:val="none" w:sz="0" w:space="0" w:color="auto"/>
        <w:right w:val="none" w:sz="0" w:space="0" w:color="auto"/>
      </w:divBdr>
    </w:div>
    <w:div w:id="638924033">
      <w:bodyDiv w:val="1"/>
      <w:marLeft w:val="0"/>
      <w:marRight w:val="0"/>
      <w:marTop w:val="0"/>
      <w:marBottom w:val="0"/>
      <w:divBdr>
        <w:top w:val="none" w:sz="0" w:space="0" w:color="auto"/>
        <w:left w:val="none" w:sz="0" w:space="0" w:color="auto"/>
        <w:bottom w:val="none" w:sz="0" w:space="0" w:color="auto"/>
        <w:right w:val="none" w:sz="0" w:space="0" w:color="auto"/>
      </w:divBdr>
    </w:div>
    <w:div w:id="639072218">
      <w:bodyDiv w:val="1"/>
      <w:marLeft w:val="0"/>
      <w:marRight w:val="0"/>
      <w:marTop w:val="0"/>
      <w:marBottom w:val="0"/>
      <w:divBdr>
        <w:top w:val="none" w:sz="0" w:space="0" w:color="auto"/>
        <w:left w:val="none" w:sz="0" w:space="0" w:color="auto"/>
        <w:bottom w:val="none" w:sz="0" w:space="0" w:color="auto"/>
        <w:right w:val="none" w:sz="0" w:space="0" w:color="auto"/>
      </w:divBdr>
    </w:div>
    <w:div w:id="639110831">
      <w:bodyDiv w:val="1"/>
      <w:marLeft w:val="0"/>
      <w:marRight w:val="0"/>
      <w:marTop w:val="0"/>
      <w:marBottom w:val="0"/>
      <w:divBdr>
        <w:top w:val="none" w:sz="0" w:space="0" w:color="auto"/>
        <w:left w:val="none" w:sz="0" w:space="0" w:color="auto"/>
        <w:bottom w:val="none" w:sz="0" w:space="0" w:color="auto"/>
        <w:right w:val="none" w:sz="0" w:space="0" w:color="auto"/>
      </w:divBdr>
    </w:div>
    <w:div w:id="639194958">
      <w:bodyDiv w:val="1"/>
      <w:marLeft w:val="0"/>
      <w:marRight w:val="0"/>
      <w:marTop w:val="0"/>
      <w:marBottom w:val="0"/>
      <w:divBdr>
        <w:top w:val="none" w:sz="0" w:space="0" w:color="auto"/>
        <w:left w:val="none" w:sz="0" w:space="0" w:color="auto"/>
        <w:bottom w:val="none" w:sz="0" w:space="0" w:color="auto"/>
        <w:right w:val="none" w:sz="0" w:space="0" w:color="auto"/>
      </w:divBdr>
    </w:div>
    <w:div w:id="639269410">
      <w:bodyDiv w:val="1"/>
      <w:marLeft w:val="0"/>
      <w:marRight w:val="0"/>
      <w:marTop w:val="0"/>
      <w:marBottom w:val="0"/>
      <w:divBdr>
        <w:top w:val="none" w:sz="0" w:space="0" w:color="auto"/>
        <w:left w:val="none" w:sz="0" w:space="0" w:color="auto"/>
        <w:bottom w:val="none" w:sz="0" w:space="0" w:color="auto"/>
        <w:right w:val="none" w:sz="0" w:space="0" w:color="auto"/>
      </w:divBdr>
    </w:div>
    <w:div w:id="639309426">
      <w:bodyDiv w:val="1"/>
      <w:marLeft w:val="0"/>
      <w:marRight w:val="0"/>
      <w:marTop w:val="0"/>
      <w:marBottom w:val="0"/>
      <w:divBdr>
        <w:top w:val="none" w:sz="0" w:space="0" w:color="auto"/>
        <w:left w:val="none" w:sz="0" w:space="0" w:color="auto"/>
        <w:bottom w:val="none" w:sz="0" w:space="0" w:color="auto"/>
        <w:right w:val="none" w:sz="0" w:space="0" w:color="auto"/>
      </w:divBdr>
    </w:div>
    <w:div w:id="639380589">
      <w:bodyDiv w:val="1"/>
      <w:marLeft w:val="0"/>
      <w:marRight w:val="0"/>
      <w:marTop w:val="0"/>
      <w:marBottom w:val="0"/>
      <w:divBdr>
        <w:top w:val="none" w:sz="0" w:space="0" w:color="auto"/>
        <w:left w:val="none" w:sz="0" w:space="0" w:color="auto"/>
        <w:bottom w:val="none" w:sz="0" w:space="0" w:color="auto"/>
        <w:right w:val="none" w:sz="0" w:space="0" w:color="auto"/>
      </w:divBdr>
    </w:div>
    <w:div w:id="639384589">
      <w:bodyDiv w:val="1"/>
      <w:marLeft w:val="0"/>
      <w:marRight w:val="0"/>
      <w:marTop w:val="0"/>
      <w:marBottom w:val="0"/>
      <w:divBdr>
        <w:top w:val="none" w:sz="0" w:space="0" w:color="auto"/>
        <w:left w:val="none" w:sz="0" w:space="0" w:color="auto"/>
        <w:bottom w:val="none" w:sz="0" w:space="0" w:color="auto"/>
        <w:right w:val="none" w:sz="0" w:space="0" w:color="auto"/>
      </w:divBdr>
    </w:div>
    <w:div w:id="639529965">
      <w:bodyDiv w:val="1"/>
      <w:marLeft w:val="0"/>
      <w:marRight w:val="0"/>
      <w:marTop w:val="0"/>
      <w:marBottom w:val="0"/>
      <w:divBdr>
        <w:top w:val="none" w:sz="0" w:space="0" w:color="auto"/>
        <w:left w:val="none" w:sz="0" w:space="0" w:color="auto"/>
        <w:bottom w:val="none" w:sz="0" w:space="0" w:color="auto"/>
        <w:right w:val="none" w:sz="0" w:space="0" w:color="auto"/>
      </w:divBdr>
    </w:div>
    <w:div w:id="639656140">
      <w:bodyDiv w:val="1"/>
      <w:marLeft w:val="0"/>
      <w:marRight w:val="0"/>
      <w:marTop w:val="0"/>
      <w:marBottom w:val="0"/>
      <w:divBdr>
        <w:top w:val="none" w:sz="0" w:space="0" w:color="auto"/>
        <w:left w:val="none" w:sz="0" w:space="0" w:color="auto"/>
        <w:bottom w:val="none" w:sz="0" w:space="0" w:color="auto"/>
        <w:right w:val="none" w:sz="0" w:space="0" w:color="auto"/>
      </w:divBdr>
    </w:div>
    <w:div w:id="639723898">
      <w:bodyDiv w:val="1"/>
      <w:marLeft w:val="0"/>
      <w:marRight w:val="0"/>
      <w:marTop w:val="0"/>
      <w:marBottom w:val="0"/>
      <w:divBdr>
        <w:top w:val="none" w:sz="0" w:space="0" w:color="auto"/>
        <w:left w:val="none" w:sz="0" w:space="0" w:color="auto"/>
        <w:bottom w:val="none" w:sz="0" w:space="0" w:color="auto"/>
        <w:right w:val="none" w:sz="0" w:space="0" w:color="auto"/>
      </w:divBdr>
    </w:div>
    <w:div w:id="639727040">
      <w:bodyDiv w:val="1"/>
      <w:marLeft w:val="0"/>
      <w:marRight w:val="0"/>
      <w:marTop w:val="0"/>
      <w:marBottom w:val="0"/>
      <w:divBdr>
        <w:top w:val="none" w:sz="0" w:space="0" w:color="auto"/>
        <w:left w:val="none" w:sz="0" w:space="0" w:color="auto"/>
        <w:bottom w:val="none" w:sz="0" w:space="0" w:color="auto"/>
        <w:right w:val="none" w:sz="0" w:space="0" w:color="auto"/>
      </w:divBdr>
    </w:div>
    <w:div w:id="639729189">
      <w:bodyDiv w:val="1"/>
      <w:marLeft w:val="0"/>
      <w:marRight w:val="0"/>
      <w:marTop w:val="0"/>
      <w:marBottom w:val="0"/>
      <w:divBdr>
        <w:top w:val="none" w:sz="0" w:space="0" w:color="auto"/>
        <w:left w:val="none" w:sz="0" w:space="0" w:color="auto"/>
        <w:bottom w:val="none" w:sz="0" w:space="0" w:color="auto"/>
        <w:right w:val="none" w:sz="0" w:space="0" w:color="auto"/>
      </w:divBdr>
    </w:div>
    <w:div w:id="639844243">
      <w:bodyDiv w:val="1"/>
      <w:marLeft w:val="0"/>
      <w:marRight w:val="0"/>
      <w:marTop w:val="0"/>
      <w:marBottom w:val="0"/>
      <w:divBdr>
        <w:top w:val="none" w:sz="0" w:space="0" w:color="auto"/>
        <w:left w:val="none" w:sz="0" w:space="0" w:color="auto"/>
        <w:bottom w:val="none" w:sz="0" w:space="0" w:color="auto"/>
        <w:right w:val="none" w:sz="0" w:space="0" w:color="auto"/>
      </w:divBdr>
    </w:div>
    <w:div w:id="639964511">
      <w:bodyDiv w:val="1"/>
      <w:marLeft w:val="0"/>
      <w:marRight w:val="0"/>
      <w:marTop w:val="0"/>
      <w:marBottom w:val="0"/>
      <w:divBdr>
        <w:top w:val="none" w:sz="0" w:space="0" w:color="auto"/>
        <w:left w:val="none" w:sz="0" w:space="0" w:color="auto"/>
        <w:bottom w:val="none" w:sz="0" w:space="0" w:color="auto"/>
        <w:right w:val="none" w:sz="0" w:space="0" w:color="auto"/>
      </w:divBdr>
    </w:div>
    <w:div w:id="640041978">
      <w:bodyDiv w:val="1"/>
      <w:marLeft w:val="0"/>
      <w:marRight w:val="0"/>
      <w:marTop w:val="0"/>
      <w:marBottom w:val="0"/>
      <w:divBdr>
        <w:top w:val="none" w:sz="0" w:space="0" w:color="auto"/>
        <w:left w:val="none" w:sz="0" w:space="0" w:color="auto"/>
        <w:bottom w:val="none" w:sz="0" w:space="0" w:color="auto"/>
        <w:right w:val="none" w:sz="0" w:space="0" w:color="auto"/>
      </w:divBdr>
    </w:div>
    <w:div w:id="640117480">
      <w:bodyDiv w:val="1"/>
      <w:marLeft w:val="0"/>
      <w:marRight w:val="0"/>
      <w:marTop w:val="0"/>
      <w:marBottom w:val="0"/>
      <w:divBdr>
        <w:top w:val="none" w:sz="0" w:space="0" w:color="auto"/>
        <w:left w:val="none" w:sz="0" w:space="0" w:color="auto"/>
        <w:bottom w:val="none" w:sz="0" w:space="0" w:color="auto"/>
        <w:right w:val="none" w:sz="0" w:space="0" w:color="auto"/>
      </w:divBdr>
    </w:div>
    <w:div w:id="640156443">
      <w:bodyDiv w:val="1"/>
      <w:marLeft w:val="0"/>
      <w:marRight w:val="0"/>
      <w:marTop w:val="0"/>
      <w:marBottom w:val="0"/>
      <w:divBdr>
        <w:top w:val="none" w:sz="0" w:space="0" w:color="auto"/>
        <w:left w:val="none" w:sz="0" w:space="0" w:color="auto"/>
        <w:bottom w:val="none" w:sz="0" w:space="0" w:color="auto"/>
        <w:right w:val="none" w:sz="0" w:space="0" w:color="auto"/>
      </w:divBdr>
    </w:div>
    <w:div w:id="640187951">
      <w:bodyDiv w:val="1"/>
      <w:marLeft w:val="0"/>
      <w:marRight w:val="0"/>
      <w:marTop w:val="0"/>
      <w:marBottom w:val="0"/>
      <w:divBdr>
        <w:top w:val="none" w:sz="0" w:space="0" w:color="auto"/>
        <w:left w:val="none" w:sz="0" w:space="0" w:color="auto"/>
        <w:bottom w:val="none" w:sz="0" w:space="0" w:color="auto"/>
        <w:right w:val="none" w:sz="0" w:space="0" w:color="auto"/>
      </w:divBdr>
    </w:div>
    <w:div w:id="640236461">
      <w:bodyDiv w:val="1"/>
      <w:marLeft w:val="0"/>
      <w:marRight w:val="0"/>
      <w:marTop w:val="0"/>
      <w:marBottom w:val="0"/>
      <w:divBdr>
        <w:top w:val="none" w:sz="0" w:space="0" w:color="auto"/>
        <w:left w:val="none" w:sz="0" w:space="0" w:color="auto"/>
        <w:bottom w:val="none" w:sz="0" w:space="0" w:color="auto"/>
        <w:right w:val="none" w:sz="0" w:space="0" w:color="auto"/>
      </w:divBdr>
    </w:div>
    <w:div w:id="640312558">
      <w:bodyDiv w:val="1"/>
      <w:marLeft w:val="0"/>
      <w:marRight w:val="0"/>
      <w:marTop w:val="0"/>
      <w:marBottom w:val="0"/>
      <w:divBdr>
        <w:top w:val="none" w:sz="0" w:space="0" w:color="auto"/>
        <w:left w:val="none" w:sz="0" w:space="0" w:color="auto"/>
        <w:bottom w:val="none" w:sz="0" w:space="0" w:color="auto"/>
        <w:right w:val="none" w:sz="0" w:space="0" w:color="auto"/>
      </w:divBdr>
    </w:div>
    <w:div w:id="640381965">
      <w:bodyDiv w:val="1"/>
      <w:marLeft w:val="0"/>
      <w:marRight w:val="0"/>
      <w:marTop w:val="0"/>
      <w:marBottom w:val="0"/>
      <w:divBdr>
        <w:top w:val="none" w:sz="0" w:space="0" w:color="auto"/>
        <w:left w:val="none" w:sz="0" w:space="0" w:color="auto"/>
        <w:bottom w:val="none" w:sz="0" w:space="0" w:color="auto"/>
        <w:right w:val="none" w:sz="0" w:space="0" w:color="auto"/>
      </w:divBdr>
    </w:div>
    <w:div w:id="640574728">
      <w:bodyDiv w:val="1"/>
      <w:marLeft w:val="0"/>
      <w:marRight w:val="0"/>
      <w:marTop w:val="0"/>
      <w:marBottom w:val="0"/>
      <w:divBdr>
        <w:top w:val="none" w:sz="0" w:space="0" w:color="auto"/>
        <w:left w:val="none" w:sz="0" w:space="0" w:color="auto"/>
        <w:bottom w:val="none" w:sz="0" w:space="0" w:color="auto"/>
        <w:right w:val="none" w:sz="0" w:space="0" w:color="auto"/>
      </w:divBdr>
    </w:div>
    <w:div w:id="640578791">
      <w:bodyDiv w:val="1"/>
      <w:marLeft w:val="0"/>
      <w:marRight w:val="0"/>
      <w:marTop w:val="0"/>
      <w:marBottom w:val="0"/>
      <w:divBdr>
        <w:top w:val="none" w:sz="0" w:space="0" w:color="auto"/>
        <w:left w:val="none" w:sz="0" w:space="0" w:color="auto"/>
        <w:bottom w:val="none" w:sz="0" w:space="0" w:color="auto"/>
        <w:right w:val="none" w:sz="0" w:space="0" w:color="auto"/>
      </w:divBdr>
    </w:div>
    <w:div w:id="640691351">
      <w:bodyDiv w:val="1"/>
      <w:marLeft w:val="0"/>
      <w:marRight w:val="0"/>
      <w:marTop w:val="0"/>
      <w:marBottom w:val="0"/>
      <w:divBdr>
        <w:top w:val="none" w:sz="0" w:space="0" w:color="auto"/>
        <w:left w:val="none" w:sz="0" w:space="0" w:color="auto"/>
        <w:bottom w:val="none" w:sz="0" w:space="0" w:color="auto"/>
        <w:right w:val="none" w:sz="0" w:space="0" w:color="auto"/>
      </w:divBdr>
    </w:div>
    <w:div w:id="640770710">
      <w:bodyDiv w:val="1"/>
      <w:marLeft w:val="0"/>
      <w:marRight w:val="0"/>
      <w:marTop w:val="0"/>
      <w:marBottom w:val="0"/>
      <w:divBdr>
        <w:top w:val="none" w:sz="0" w:space="0" w:color="auto"/>
        <w:left w:val="none" w:sz="0" w:space="0" w:color="auto"/>
        <w:bottom w:val="none" w:sz="0" w:space="0" w:color="auto"/>
        <w:right w:val="none" w:sz="0" w:space="0" w:color="auto"/>
      </w:divBdr>
    </w:div>
    <w:div w:id="640817100">
      <w:bodyDiv w:val="1"/>
      <w:marLeft w:val="0"/>
      <w:marRight w:val="0"/>
      <w:marTop w:val="0"/>
      <w:marBottom w:val="0"/>
      <w:divBdr>
        <w:top w:val="none" w:sz="0" w:space="0" w:color="auto"/>
        <w:left w:val="none" w:sz="0" w:space="0" w:color="auto"/>
        <w:bottom w:val="none" w:sz="0" w:space="0" w:color="auto"/>
        <w:right w:val="none" w:sz="0" w:space="0" w:color="auto"/>
      </w:divBdr>
    </w:div>
    <w:div w:id="640886085">
      <w:bodyDiv w:val="1"/>
      <w:marLeft w:val="0"/>
      <w:marRight w:val="0"/>
      <w:marTop w:val="0"/>
      <w:marBottom w:val="0"/>
      <w:divBdr>
        <w:top w:val="none" w:sz="0" w:space="0" w:color="auto"/>
        <w:left w:val="none" w:sz="0" w:space="0" w:color="auto"/>
        <w:bottom w:val="none" w:sz="0" w:space="0" w:color="auto"/>
        <w:right w:val="none" w:sz="0" w:space="0" w:color="auto"/>
      </w:divBdr>
    </w:div>
    <w:div w:id="640888050">
      <w:bodyDiv w:val="1"/>
      <w:marLeft w:val="0"/>
      <w:marRight w:val="0"/>
      <w:marTop w:val="0"/>
      <w:marBottom w:val="0"/>
      <w:divBdr>
        <w:top w:val="none" w:sz="0" w:space="0" w:color="auto"/>
        <w:left w:val="none" w:sz="0" w:space="0" w:color="auto"/>
        <w:bottom w:val="none" w:sz="0" w:space="0" w:color="auto"/>
        <w:right w:val="none" w:sz="0" w:space="0" w:color="auto"/>
      </w:divBdr>
    </w:div>
    <w:div w:id="640891668">
      <w:bodyDiv w:val="1"/>
      <w:marLeft w:val="0"/>
      <w:marRight w:val="0"/>
      <w:marTop w:val="0"/>
      <w:marBottom w:val="0"/>
      <w:divBdr>
        <w:top w:val="none" w:sz="0" w:space="0" w:color="auto"/>
        <w:left w:val="none" w:sz="0" w:space="0" w:color="auto"/>
        <w:bottom w:val="none" w:sz="0" w:space="0" w:color="auto"/>
        <w:right w:val="none" w:sz="0" w:space="0" w:color="auto"/>
      </w:divBdr>
    </w:div>
    <w:div w:id="640967176">
      <w:bodyDiv w:val="1"/>
      <w:marLeft w:val="0"/>
      <w:marRight w:val="0"/>
      <w:marTop w:val="0"/>
      <w:marBottom w:val="0"/>
      <w:divBdr>
        <w:top w:val="none" w:sz="0" w:space="0" w:color="auto"/>
        <w:left w:val="none" w:sz="0" w:space="0" w:color="auto"/>
        <w:bottom w:val="none" w:sz="0" w:space="0" w:color="auto"/>
        <w:right w:val="none" w:sz="0" w:space="0" w:color="auto"/>
      </w:divBdr>
    </w:div>
    <w:div w:id="640967863">
      <w:bodyDiv w:val="1"/>
      <w:marLeft w:val="0"/>
      <w:marRight w:val="0"/>
      <w:marTop w:val="0"/>
      <w:marBottom w:val="0"/>
      <w:divBdr>
        <w:top w:val="none" w:sz="0" w:space="0" w:color="auto"/>
        <w:left w:val="none" w:sz="0" w:space="0" w:color="auto"/>
        <w:bottom w:val="none" w:sz="0" w:space="0" w:color="auto"/>
        <w:right w:val="none" w:sz="0" w:space="0" w:color="auto"/>
      </w:divBdr>
    </w:div>
    <w:div w:id="641035455">
      <w:bodyDiv w:val="1"/>
      <w:marLeft w:val="0"/>
      <w:marRight w:val="0"/>
      <w:marTop w:val="0"/>
      <w:marBottom w:val="0"/>
      <w:divBdr>
        <w:top w:val="none" w:sz="0" w:space="0" w:color="auto"/>
        <w:left w:val="none" w:sz="0" w:space="0" w:color="auto"/>
        <w:bottom w:val="none" w:sz="0" w:space="0" w:color="auto"/>
        <w:right w:val="none" w:sz="0" w:space="0" w:color="auto"/>
      </w:divBdr>
    </w:div>
    <w:div w:id="641037524">
      <w:bodyDiv w:val="1"/>
      <w:marLeft w:val="0"/>
      <w:marRight w:val="0"/>
      <w:marTop w:val="0"/>
      <w:marBottom w:val="0"/>
      <w:divBdr>
        <w:top w:val="none" w:sz="0" w:space="0" w:color="auto"/>
        <w:left w:val="none" w:sz="0" w:space="0" w:color="auto"/>
        <w:bottom w:val="none" w:sz="0" w:space="0" w:color="auto"/>
        <w:right w:val="none" w:sz="0" w:space="0" w:color="auto"/>
      </w:divBdr>
    </w:div>
    <w:div w:id="641077177">
      <w:bodyDiv w:val="1"/>
      <w:marLeft w:val="0"/>
      <w:marRight w:val="0"/>
      <w:marTop w:val="0"/>
      <w:marBottom w:val="0"/>
      <w:divBdr>
        <w:top w:val="none" w:sz="0" w:space="0" w:color="auto"/>
        <w:left w:val="none" w:sz="0" w:space="0" w:color="auto"/>
        <w:bottom w:val="none" w:sz="0" w:space="0" w:color="auto"/>
        <w:right w:val="none" w:sz="0" w:space="0" w:color="auto"/>
      </w:divBdr>
    </w:div>
    <w:div w:id="641156337">
      <w:bodyDiv w:val="1"/>
      <w:marLeft w:val="0"/>
      <w:marRight w:val="0"/>
      <w:marTop w:val="0"/>
      <w:marBottom w:val="0"/>
      <w:divBdr>
        <w:top w:val="none" w:sz="0" w:space="0" w:color="auto"/>
        <w:left w:val="none" w:sz="0" w:space="0" w:color="auto"/>
        <w:bottom w:val="none" w:sz="0" w:space="0" w:color="auto"/>
        <w:right w:val="none" w:sz="0" w:space="0" w:color="auto"/>
      </w:divBdr>
    </w:div>
    <w:div w:id="641273979">
      <w:bodyDiv w:val="1"/>
      <w:marLeft w:val="0"/>
      <w:marRight w:val="0"/>
      <w:marTop w:val="0"/>
      <w:marBottom w:val="0"/>
      <w:divBdr>
        <w:top w:val="none" w:sz="0" w:space="0" w:color="auto"/>
        <w:left w:val="none" w:sz="0" w:space="0" w:color="auto"/>
        <w:bottom w:val="none" w:sz="0" w:space="0" w:color="auto"/>
        <w:right w:val="none" w:sz="0" w:space="0" w:color="auto"/>
      </w:divBdr>
    </w:div>
    <w:div w:id="641498608">
      <w:bodyDiv w:val="1"/>
      <w:marLeft w:val="0"/>
      <w:marRight w:val="0"/>
      <w:marTop w:val="0"/>
      <w:marBottom w:val="0"/>
      <w:divBdr>
        <w:top w:val="none" w:sz="0" w:space="0" w:color="auto"/>
        <w:left w:val="none" w:sz="0" w:space="0" w:color="auto"/>
        <w:bottom w:val="none" w:sz="0" w:space="0" w:color="auto"/>
        <w:right w:val="none" w:sz="0" w:space="0" w:color="auto"/>
      </w:divBdr>
    </w:div>
    <w:div w:id="641615117">
      <w:bodyDiv w:val="1"/>
      <w:marLeft w:val="0"/>
      <w:marRight w:val="0"/>
      <w:marTop w:val="0"/>
      <w:marBottom w:val="0"/>
      <w:divBdr>
        <w:top w:val="none" w:sz="0" w:space="0" w:color="auto"/>
        <w:left w:val="none" w:sz="0" w:space="0" w:color="auto"/>
        <w:bottom w:val="none" w:sz="0" w:space="0" w:color="auto"/>
        <w:right w:val="none" w:sz="0" w:space="0" w:color="auto"/>
      </w:divBdr>
    </w:div>
    <w:div w:id="641615699">
      <w:bodyDiv w:val="1"/>
      <w:marLeft w:val="0"/>
      <w:marRight w:val="0"/>
      <w:marTop w:val="0"/>
      <w:marBottom w:val="0"/>
      <w:divBdr>
        <w:top w:val="none" w:sz="0" w:space="0" w:color="auto"/>
        <w:left w:val="none" w:sz="0" w:space="0" w:color="auto"/>
        <w:bottom w:val="none" w:sz="0" w:space="0" w:color="auto"/>
        <w:right w:val="none" w:sz="0" w:space="0" w:color="auto"/>
      </w:divBdr>
    </w:div>
    <w:div w:id="641618453">
      <w:bodyDiv w:val="1"/>
      <w:marLeft w:val="0"/>
      <w:marRight w:val="0"/>
      <w:marTop w:val="0"/>
      <w:marBottom w:val="0"/>
      <w:divBdr>
        <w:top w:val="none" w:sz="0" w:space="0" w:color="auto"/>
        <w:left w:val="none" w:sz="0" w:space="0" w:color="auto"/>
        <w:bottom w:val="none" w:sz="0" w:space="0" w:color="auto"/>
        <w:right w:val="none" w:sz="0" w:space="0" w:color="auto"/>
      </w:divBdr>
    </w:div>
    <w:div w:id="641622327">
      <w:bodyDiv w:val="1"/>
      <w:marLeft w:val="0"/>
      <w:marRight w:val="0"/>
      <w:marTop w:val="0"/>
      <w:marBottom w:val="0"/>
      <w:divBdr>
        <w:top w:val="none" w:sz="0" w:space="0" w:color="auto"/>
        <w:left w:val="none" w:sz="0" w:space="0" w:color="auto"/>
        <w:bottom w:val="none" w:sz="0" w:space="0" w:color="auto"/>
        <w:right w:val="none" w:sz="0" w:space="0" w:color="auto"/>
      </w:divBdr>
    </w:div>
    <w:div w:id="641692815">
      <w:bodyDiv w:val="1"/>
      <w:marLeft w:val="0"/>
      <w:marRight w:val="0"/>
      <w:marTop w:val="0"/>
      <w:marBottom w:val="0"/>
      <w:divBdr>
        <w:top w:val="none" w:sz="0" w:space="0" w:color="auto"/>
        <w:left w:val="none" w:sz="0" w:space="0" w:color="auto"/>
        <w:bottom w:val="none" w:sz="0" w:space="0" w:color="auto"/>
        <w:right w:val="none" w:sz="0" w:space="0" w:color="auto"/>
      </w:divBdr>
    </w:div>
    <w:div w:id="641733729">
      <w:bodyDiv w:val="1"/>
      <w:marLeft w:val="0"/>
      <w:marRight w:val="0"/>
      <w:marTop w:val="0"/>
      <w:marBottom w:val="0"/>
      <w:divBdr>
        <w:top w:val="none" w:sz="0" w:space="0" w:color="auto"/>
        <w:left w:val="none" w:sz="0" w:space="0" w:color="auto"/>
        <w:bottom w:val="none" w:sz="0" w:space="0" w:color="auto"/>
        <w:right w:val="none" w:sz="0" w:space="0" w:color="auto"/>
      </w:divBdr>
    </w:div>
    <w:div w:id="641816347">
      <w:bodyDiv w:val="1"/>
      <w:marLeft w:val="0"/>
      <w:marRight w:val="0"/>
      <w:marTop w:val="0"/>
      <w:marBottom w:val="0"/>
      <w:divBdr>
        <w:top w:val="none" w:sz="0" w:space="0" w:color="auto"/>
        <w:left w:val="none" w:sz="0" w:space="0" w:color="auto"/>
        <w:bottom w:val="none" w:sz="0" w:space="0" w:color="auto"/>
        <w:right w:val="none" w:sz="0" w:space="0" w:color="auto"/>
      </w:divBdr>
    </w:div>
    <w:div w:id="641889618">
      <w:bodyDiv w:val="1"/>
      <w:marLeft w:val="0"/>
      <w:marRight w:val="0"/>
      <w:marTop w:val="0"/>
      <w:marBottom w:val="0"/>
      <w:divBdr>
        <w:top w:val="none" w:sz="0" w:space="0" w:color="auto"/>
        <w:left w:val="none" w:sz="0" w:space="0" w:color="auto"/>
        <w:bottom w:val="none" w:sz="0" w:space="0" w:color="auto"/>
        <w:right w:val="none" w:sz="0" w:space="0" w:color="auto"/>
      </w:divBdr>
    </w:div>
    <w:div w:id="642006456">
      <w:bodyDiv w:val="1"/>
      <w:marLeft w:val="0"/>
      <w:marRight w:val="0"/>
      <w:marTop w:val="0"/>
      <w:marBottom w:val="0"/>
      <w:divBdr>
        <w:top w:val="none" w:sz="0" w:space="0" w:color="auto"/>
        <w:left w:val="none" w:sz="0" w:space="0" w:color="auto"/>
        <w:bottom w:val="none" w:sz="0" w:space="0" w:color="auto"/>
        <w:right w:val="none" w:sz="0" w:space="0" w:color="auto"/>
      </w:divBdr>
    </w:div>
    <w:div w:id="642083131">
      <w:bodyDiv w:val="1"/>
      <w:marLeft w:val="0"/>
      <w:marRight w:val="0"/>
      <w:marTop w:val="0"/>
      <w:marBottom w:val="0"/>
      <w:divBdr>
        <w:top w:val="none" w:sz="0" w:space="0" w:color="auto"/>
        <w:left w:val="none" w:sz="0" w:space="0" w:color="auto"/>
        <w:bottom w:val="none" w:sz="0" w:space="0" w:color="auto"/>
        <w:right w:val="none" w:sz="0" w:space="0" w:color="auto"/>
      </w:divBdr>
    </w:div>
    <w:div w:id="642122029">
      <w:bodyDiv w:val="1"/>
      <w:marLeft w:val="0"/>
      <w:marRight w:val="0"/>
      <w:marTop w:val="0"/>
      <w:marBottom w:val="0"/>
      <w:divBdr>
        <w:top w:val="none" w:sz="0" w:space="0" w:color="auto"/>
        <w:left w:val="none" w:sz="0" w:space="0" w:color="auto"/>
        <w:bottom w:val="none" w:sz="0" w:space="0" w:color="auto"/>
        <w:right w:val="none" w:sz="0" w:space="0" w:color="auto"/>
      </w:divBdr>
    </w:div>
    <w:div w:id="642273867">
      <w:bodyDiv w:val="1"/>
      <w:marLeft w:val="0"/>
      <w:marRight w:val="0"/>
      <w:marTop w:val="0"/>
      <w:marBottom w:val="0"/>
      <w:divBdr>
        <w:top w:val="none" w:sz="0" w:space="0" w:color="auto"/>
        <w:left w:val="none" w:sz="0" w:space="0" w:color="auto"/>
        <w:bottom w:val="none" w:sz="0" w:space="0" w:color="auto"/>
        <w:right w:val="none" w:sz="0" w:space="0" w:color="auto"/>
      </w:divBdr>
    </w:div>
    <w:div w:id="642278441">
      <w:bodyDiv w:val="1"/>
      <w:marLeft w:val="0"/>
      <w:marRight w:val="0"/>
      <w:marTop w:val="0"/>
      <w:marBottom w:val="0"/>
      <w:divBdr>
        <w:top w:val="none" w:sz="0" w:space="0" w:color="auto"/>
        <w:left w:val="none" w:sz="0" w:space="0" w:color="auto"/>
        <w:bottom w:val="none" w:sz="0" w:space="0" w:color="auto"/>
        <w:right w:val="none" w:sz="0" w:space="0" w:color="auto"/>
      </w:divBdr>
    </w:div>
    <w:div w:id="642585647">
      <w:bodyDiv w:val="1"/>
      <w:marLeft w:val="0"/>
      <w:marRight w:val="0"/>
      <w:marTop w:val="0"/>
      <w:marBottom w:val="0"/>
      <w:divBdr>
        <w:top w:val="none" w:sz="0" w:space="0" w:color="auto"/>
        <w:left w:val="none" w:sz="0" w:space="0" w:color="auto"/>
        <w:bottom w:val="none" w:sz="0" w:space="0" w:color="auto"/>
        <w:right w:val="none" w:sz="0" w:space="0" w:color="auto"/>
      </w:divBdr>
    </w:div>
    <w:div w:id="642659287">
      <w:bodyDiv w:val="1"/>
      <w:marLeft w:val="0"/>
      <w:marRight w:val="0"/>
      <w:marTop w:val="0"/>
      <w:marBottom w:val="0"/>
      <w:divBdr>
        <w:top w:val="none" w:sz="0" w:space="0" w:color="auto"/>
        <w:left w:val="none" w:sz="0" w:space="0" w:color="auto"/>
        <w:bottom w:val="none" w:sz="0" w:space="0" w:color="auto"/>
        <w:right w:val="none" w:sz="0" w:space="0" w:color="auto"/>
      </w:divBdr>
    </w:div>
    <w:div w:id="642662771">
      <w:bodyDiv w:val="1"/>
      <w:marLeft w:val="0"/>
      <w:marRight w:val="0"/>
      <w:marTop w:val="0"/>
      <w:marBottom w:val="0"/>
      <w:divBdr>
        <w:top w:val="none" w:sz="0" w:space="0" w:color="auto"/>
        <w:left w:val="none" w:sz="0" w:space="0" w:color="auto"/>
        <w:bottom w:val="none" w:sz="0" w:space="0" w:color="auto"/>
        <w:right w:val="none" w:sz="0" w:space="0" w:color="auto"/>
      </w:divBdr>
    </w:div>
    <w:div w:id="642663124">
      <w:bodyDiv w:val="1"/>
      <w:marLeft w:val="0"/>
      <w:marRight w:val="0"/>
      <w:marTop w:val="0"/>
      <w:marBottom w:val="0"/>
      <w:divBdr>
        <w:top w:val="none" w:sz="0" w:space="0" w:color="auto"/>
        <w:left w:val="none" w:sz="0" w:space="0" w:color="auto"/>
        <w:bottom w:val="none" w:sz="0" w:space="0" w:color="auto"/>
        <w:right w:val="none" w:sz="0" w:space="0" w:color="auto"/>
      </w:divBdr>
    </w:div>
    <w:div w:id="642777710">
      <w:bodyDiv w:val="1"/>
      <w:marLeft w:val="0"/>
      <w:marRight w:val="0"/>
      <w:marTop w:val="0"/>
      <w:marBottom w:val="0"/>
      <w:divBdr>
        <w:top w:val="none" w:sz="0" w:space="0" w:color="auto"/>
        <w:left w:val="none" w:sz="0" w:space="0" w:color="auto"/>
        <w:bottom w:val="none" w:sz="0" w:space="0" w:color="auto"/>
        <w:right w:val="none" w:sz="0" w:space="0" w:color="auto"/>
      </w:divBdr>
    </w:div>
    <w:div w:id="642849673">
      <w:bodyDiv w:val="1"/>
      <w:marLeft w:val="0"/>
      <w:marRight w:val="0"/>
      <w:marTop w:val="0"/>
      <w:marBottom w:val="0"/>
      <w:divBdr>
        <w:top w:val="none" w:sz="0" w:space="0" w:color="auto"/>
        <w:left w:val="none" w:sz="0" w:space="0" w:color="auto"/>
        <w:bottom w:val="none" w:sz="0" w:space="0" w:color="auto"/>
        <w:right w:val="none" w:sz="0" w:space="0" w:color="auto"/>
      </w:divBdr>
    </w:div>
    <w:div w:id="642974541">
      <w:bodyDiv w:val="1"/>
      <w:marLeft w:val="0"/>
      <w:marRight w:val="0"/>
      <w:marTop w:val="0"/>
      <w:marBottom w:val="0"/>
      <w:divBdr>
        <w:top w:val="none" w:sz="0" w:space="0" w:color="auto"/>
        <w:left w:val="none" w:sz="0" w:space="0" w:color="auto"/>
        <w:bottom w:val="none" w:sz="0" w:space="0" w:color="auto"/>
        <w:right w:val="none" w:sz="0" w:space="0" w:color="auto"/>
      </w:divBdr>
    </w:div>
    <w:div w:id="643004673">
      <w:bodyDiv w:val="1"/>
      <w:marLeft w:val="0"/>
      <w:marRight w:val="0"/>
      <w:marTop w:val="0"/>
      <w:marBottom w:val="0"/>
      <w:divBdr>
        <w:top w:val="none" w:sz="0" w:space="0" w:color="auto"/>
        <w:left w:val="none" w:sz="0" w:space="0" w:color="auto"/>
        <w:bottom w:val="none" w:sz="0" w:space="0" w:color="auto"/>
        <w:right w:val="none" w:sz="0" w:space="0" w:color="auto"/>
      </w:divBdr>
    </w:div>
    <w:div w:id="643200850">
      <w:bodyDiv w:val="1"/>
      <w:marLeft w:val="0"/>
      <w:marRight w:val="0"/>
      <w:marTop w:val="0"/>
      <w:marBottom w:val="0"/>
      <w:divBdr>
        <w:top w:val="none" w:sz="0" w:space="0" w:color="auto"/>
        <w:left w:val="none" w:sz="0" w:space="0" w:color="auto"/>
        <w:bottom w:val="none" w:sz="0" w:space="0" w:color="auto"/>
        <w:right w:val="none" w:sz="0" w:space="0" w:color="auto"/>
      </w:divBdr>
    </w:div>
    <w:div w:id="643235928">
      <w:bodyDiv w:val="1"/>
      <w:marLeft w:val="0"/>
      <w:marRight w:val="0"/>
      <w:marTop w:val="0"/>
      <w:marBottom w:val="0"/>
      <w:divBdr>
        <w:top w:val="none" w:sz="0" w:space="0" w:color="auto"/>
        <w:left w:val="none" w:sz="0" w:space="0" w:color="auto"/>
        <w:bottom w:val="none" w:sz="0" w:space="0" w:color="auto"/>
        <w:right w:val="none" w:sz="0" w:space="0" w:color="auto"/>
      </w:divBdr>
    </w:div>
    <w:div w:id="643318601">
      <w:bodyDiv w:val="1"/>
      <w:marLeft w:val="0"/>
      <w:marRight w:val="0"/>
      <w:marTop w:val="0"/>
      <w:marBottom w:val="0"/>
      <w:divBdr>
        <w:top w:val="none" w:sz="0" w:space="0" w:color="auto"/>
        <w:left w:val="none" w:sz="0" w:space="0" w:color="auto"/>
        <w:bottom w:val="none" w:sz="0" w:space="0" w:color="auto"/>
        <w:right w:val="none" w:sz="0" w:space="0" w:color="auto"/>
      </w:divBdr>
    </w:div>
    <w:div w:id="643388692">
      <w:bodyDiv w:val="1"/>
      <w:marLeft w:val="0"/>
      <w:marRight w:val="0"/>
      <w:marTop w:val="0"/>
      <w:marBottom w:val="0"/>
      <w:divBdr>
        <w:top w:val="none" w:sz="0" w:space="0" w:color="auto"/>
        <w:left w:val="none" w:sz="0" w:space="0" w:color="auto"/>
        <w:bottom w:val="none" w:sz="0" w:space="0" w:color="auto"/>
        <w:right w:val="none" w:sz="0" w:space="0" w:color="auto"/>
      </w:divBdr>
    </w:div>
    <w:div w:id="643395695">
      <w:bodyDiv w:val="1"/>
      <w:marLeft w:val="0"/>
      <w:marRight w:val="0"/>
      <w:marTop w:val="0"/>
      <w:marBottom w:val="0"/>
      <w:divBdr>
        <w:top w:val="none" w:sz="0" w:space="0" w:color="auto"/>
        <w:left w:val="none" w:sz="0" w:space="0" w:color="auto"/>
        <w:bottom w:val="none" w:sz="0" w:space="0" w:color="auto"/>
        <w:right w:val="none" w:sz="0" w:space="0" w:color="auto"/>
      </w:divBdr>
    </w:div>
    <w:div w:id="643512172">
      <w:bodyDiv w:val="1"/>
      <w:marLeft w:val="0"/>
      <w:marRight w:val="0"/>
      <w:marTop w:val="0"/>
      <w:marBottom w:val="0"/>
      <w:divBdr>
        <w:top w:val="none" w:sz="0" w:space="0" w:color="auto"/>
        <w:left w:val="none" w:sz="0" w:space="0" w:color="auto"/>
        <w:bottom w:val="none" w:sz="0" w:space="0" w:color="auto"/>
        <w:right w:val="none" w:sz="0" w:space="0" w:color="auto"/>
      </w:divBdr>
    </w:div>
    <w:div w:id="643579859">
      <w:bodyDiv w:val="1"/>
      <w:marLeft w:val="0"/>
      <w:marRight w:val="0"/>
      <w:marTop w:val="0"/>
      <w:marBottom w:val="0"/>
      <w:divBdr>
        <w:top w:val="none" w:sz="0" w:space="0" w:color="auto"/>
        <w:left w:val="none" w:sz="0" w:space="0" w:color="auto"/>
        <w:bottom w:val="none" w:sz="0" w:space="0" w:color="auto"/>
        <w:right w:val="none" w:sz="0" w:space="0" w:color="auto"/>
      </w:divBdr>
    </w:div>
    <w:div w:id="643582416">
      <w:bodyDiv w:val="1"/>
      <w:marLeft w:val="0"/>
      <w:marRight w:val="0"/>
      <w:marTop w:val="0"/>
      <w:marBottom w:val="0"/>
      <w:divBdr>
        <w:top w:val="none" w:sz="0" w:space="0" w:color="auto"/>
        <w:left w:val="none" w:sz="0" w:space="0" w:color="auto"/>
        <w:bottom w:val="none" w:sz="0" w:space="0" w:color="auto"/>
        <w:right w:val="none" w:sz="0" w:space="0" w:color="auto"/>
      </w:divBdr>
    </w:div>
    <w:div w:id="643854016">
      <w:bodyDiv w:val="1"/>
      <w:marLeft w:val="0"/>
      <w:marRight w:val="0"/>
      <w:marTop w:val="0"/>
      <w:marBottom w:val="0"/>
      <w:divBdr>
        <w:top w:val="none" w:sz="0" w:space="0" w:color="auto"/>
        <w:left w:val="none" w:sz="0" w:space="0" w:color="auto"/>
        <w:bottom w:val="none" w:sz="0" w:space="0" w:color="auto"/>
        <w:right w:val="none" w:sz="0" w:space="0" w:color="auto"/>
      </w:divBdr>
    </w:div>
    <w:div w:id="643857726">
      <w:bodyDiv w:val="1"/>
      <w:marLeft w:val="0"/>
      <w:marRight w:val="0"/>
      <w:marTop w:val="0"/>
      <w:marBottom w:val="0"/>
      <w:divBdr>
        <w:top w:val="none" w:sz="0" w:space="0" w:color="auto"/>
        <w:left w:val="none" w:sz="0" w:space="0" w:color="auto"/>
        <w:bottom w:val="none" w:sz="0" w:space="0" w:color="auto"/>
        <w:right w:val="none" w:sz="0" w:space="0" w:color="auto"/>
      </w:divBdr>
    </w:div>
    <w:div w:id="643894504">
      <w:bodyDiv w:val="1"/>
      <w:marLeft w:val="0"/>
      <w:marRight w:val="0"/>
      <w:marTop w:val="0"/>
      <w:marBottom w:val="0"/>
      <w:divBdr>
        <w:top w:val="none" w:sz="0" w:space="0" w:color="auto"/>
        <w:left w:val="none" w:sz="0" w:space="0" w:color="auto"/>
        <w:bottom w:val="none" w:sz="0" w:space="0" w:color="auto"/>
        <w:right w:val="none" w:sz="0" w:space="0" w:color="auto"/>
      </w:divBdr>
    </w:div>
    <w:div w:id="643897914">
      <w:bodyDiv w:val="1"/>
      <w:marLeft w:val="0"/>
      <w:marRight w:val="0"/>
      <w:marTop w:val="0"/>
      <w:marBottom w:val="0"/>
      <w:divBdr>
        <w:top w:val="none" w:sz="0" w:space="0" w:color="auto"/>
        <w:left w:val="none" w:sz="0" w:space="0" w:color="auto"/>
        <w:bottom w:val="none" w:sz="0" w:space="0" w:color="auto"/>
        <w:right w:val="none" w:sz="0" w:space="0" w:color="auto"/>
      </w:divBdr>
    </w:div>
    <w:div w:id="643969220">
      <w:bodyDiv w:val="1"/>
      <w:marLeft w:val="0"/>
      <w:marRight w:val="0"/>
      <w:marTop w:val="0"/>
      <w:marBottom w:val="0"/>
      <w:divBdr>
        <w:top w:val="none" w:sz="0" w:space="0" w:color="auto"/>
        <w:left w:val="none" w:sz="0" w:space="0" w:color="auto"/>
        <w:bottom w:val="none" w:sz="0" w:space="0" w:color="auto"/>
        <w:right w:val="none" w:sz="0" w:space="0" w:color="auto"/>
      </w:divBdr>
    </w:div>
    <w:div w:id="643972895">
      <w:bodyDiv w:val="1"/>
      <w:marLeft w:val="0"/>
      <w:marRight w:val="0"/>
      <w:marTop w:val="0"/>
      <w:marBottom w:val="0"/>
      <w:divBdr>
        <w:top w:val="none" w:sz="0" w:space="0" w:color="auto"/>
        <w:left w:val="none" w:sz="0" w:space="0" w:color="auto"/>
        <w:bottom w:val="none" w:sz="0" w:space="0" w:color="auto"/>
        <w:right w:val="none" w:sz="0" w:space="0" w:color="auto"/>
      </w:divBdr>
    </w:div>
    <w:div w:id="644049635">
      <w:bodyDiv w:val="1"/>
      <w:marLeft w:val="0"/>
      <w:marRight w:val="0"/>
      <w:marTop w:val="0"/>
      <w:marBottom w:val="0"/>
      <w:divBdr>
        <w:top w:val="none" w:sz="0" w:space="0" w:color="auto"/>
        <w:left w:val="none" w:sz="0" w:space="0" w:color="auto"/>
        <w:bottom w:val="none" w:sz="0" w:space="0" w:color="auto"/>
        <w:right w:val="none" w:sz="0" w:space="0" w:color="auto"/>
      </w:divBdr>
    </w:div>
    <w:div w:id="644050560">
      <w:bodyDiv w:val="1"/>
      <w:marLeft w:val="0"/>
      <w:marRight w:val="0"/>
      <w:marTop w:val="0"/>
      <w:marBottom w:val="0"/>
      <w:divBdr>
        <w:top w:val="none" w:sz="0" w:space="0" w:color="auto"/>
        <w:left w:val="none" w:sz="0" w:space="0" w:color="auto"/>
        <w:bottom w:val="none" w:sz="0" w:space="0" w:color="auto"/>
        <w:right w:val="none" w:sz="0" w:space="0" w:color="auto"/>
      </w:divBdr>
    </w:div>
    <w:div w:id="644090752">
      <w:bodyDiv w:val="1"/>
      <w:marLeft w:val="0"/>
      <w:marRight w:val="0"/>
      <w:marTop w:val="0"/>
      <w:marBottom w:val="0"/>
      <w:divBdr>
        <w:top w:val="none" w:sz="0" w:space="0" w:color="auto"/>
        <w:left w:val="none" w:sz="0" w:space="0" w:color="auto"/>
        <w:bottom w:val="none" w:sz="0" w:space="0" w:color="auto"/>
        <w:right w:val="none" w:sz="0" w:space="0" w:color="auto"/>
      </w:divBdr>
    </w:div>
    <w:div w:id="644316811">
      <w:bodyDiv w:val="1"/>
      <w:marLeft w:val="0"/>
      <w:marRight w:val="0"/>
      <w:marTop w:val="0"/>
      <w:marBottom w:val="0"/>
      <w:divBdr>
        <w:top w:val="none" w:sz="0" w:space="0" w:color="auto"/>
        <w:left w:val="none" w:sz="0" w:space="0" w:color="auto"/>
        <w:bottom w:val="none" w:sz="0" w:space="0" w:color="auto"/>
        <w:right w:val="none" w:sz="0" w:space="0" w:color="auto"/>
      </w:divBdr>
    </w:div>
    <w:div w:id="644429829">
      <w:bodyDiv w:val="1"/>
      <w:marLeft w:val="0"/>
      <w:marRight w:val="0"/>
      <w:marTop w:val="0"/>
      <w:marBottom w:val="0"/>
      <w:divBdr>
        <w:top w:val="none" w:sz="0" w:space="0" w:color="auto"/>
        <w:left w:val="none" w:sz="0" w:space="0" w:color="auto"/>
        <w:bottom w:val="none" w:sz="0" w:space="0" w:color="auto"/>
        <w:right w:val="none" w:sz="0" w:space="0" w:color="auto"/>
      </w:divBdr>
    </w:div>
    <w:div w:id="644510416">
      <w:bodyDiv w:val="1"/>
      <w:marLeft w:val="0"/>
      <w:marRight w:val="0"/>
      <w:marTop w:val="0"/>
      <w:marBottom w:val="0"/>
      <w:divBdr>
        <w:top w:val="none" w:sz="0" w:space="0" w:color="auto"/>
        <w:left w:val="none" w:sz="0" w:space="0" w:color="auto"/>
        <w:bottom w:val="none" w:sz="0" w:space="0" w:color="auto"/>
        <w:right w:val="none" w:sz="0" w:space="0" w:color="auto"/>
      </w:divBdr>
    </w:div>
    <w:div w:id="644512844">
      <w:bodyDiv w:val="1"/>
      <w:marLeft w:val="0"/>
      <w:marRight w:val="0"/>
      <w:marTop w:val="0"/>
      <w:marBottom w:val="0"/>
      <w:divBdr>
        <w:top w:val="none" w:sz="0" w:space="0" w:color="auto"/>
        <w:left w:val="none" w:sz="0" w:space="0" w:color="auto"/>
        <w:bottom w:val="none" w:sz="0" w:space="0" w:color="auto"/>
        <w:right w:val="none" w:sz="0" w:space="0" w:color="auto"/>
      </w:divBdr>
    </w:div>
    <w:div w:id="644622658">
      <w:bodyDiv w:val="1"/>
      <w:marLeft w:val="0"/>
      <w:marRight w:val="0"/>
      <w:marTop w:val="0"/>
      <w:marBottom w:val="0"/>
      <w:divBdr>
        <w:top w:val="none" w:sz="0" w:space="0" w:color="auto"/>
        <w:left w:val="none" w:sz="0" w:space="0" w:color="auto"/>
        <w:bottom w:val="none" w:sz="0" w:space="0" w:color="auto"/>
        <w:right w:val="none" w:sz="0" w:space="0" w:color="auto"/>
      </w:divBdr>
    </w:div>
    <w:div w:id="644623360">
      <w:bodyDiv w:val="1"/>
      <w:marLeft w:val="0"/>
      <w:marRight w:val="0"/>
      <w:marTop w:val="0"/>
      <w:marBottom w:val="0"/>
      <w:divBdr>
        <w:top w:val="none" w:sz="0" w:space="0" w:color="auto"/>
        <w:left w:val="none" w:sz="0" w:space="0" w:color="auto"/>
        <w:bottom w:val="none" w:sz="0" w:space="0" w:color="auto"/>
        <w:right w:val="none" w:sz="0" w:space="0" w:color="auto"/>
      </w:divBdr>
    </w:div>
    <w:div w:id="644697309">
      <w:bodyDiv w:val="1"/>
      <w:marLeft w:val="0"/>
      <w:marRight w:val="0"/>
      <w:marTop w:val="0"/>
      <w:marBottom w:val="0"/>
      <w:divBdr>
        <w:top w:val="none" w:sz="0" w:space="0" w:color="auto"/>
        <w:left w:val="none" w:sz="0" w:space="0" w:color="auto"/>
        <w:bottom w:val="none" w:sz="0" w:space="0" w:color="auto"/>
        <w:right w:val="none" w:sz="0" w:space="0" w:color="auto"/>
      </w:divBdr>
    </w:div>
    <w:div w:id="644700639">
      <w:bodyDiv w:val="1"/>
      <w:marLeft w:val="0"/>
      <w:marRight w:val="0"/>
      <w:marTop w:val="0"/>
      <w:marBottom w:val="0"/>
      <w:divBdr>
        <w:top w:val="none" w:sz="0" w:space="0" w:color="auto"/>
        <w:left w:val="none" w:sz="0" w:space="0" w:color="auto"/>
        <w:bottom w:val="none" w:sz="0" w:space="0" w:color="auto"/>
        <w:right w:val="none" w:sz="0" w:space="0" w:color="auto"/>
      </w:divBdr>
    </w:div>
    <w:div w:id="644746154">
      <w:bodyDiv w:val="1"/>
      <w:marLeft w:val="0"/>
      <w:marRight w:val="0"/>
      <w:marTop w:val="0"/>
      <w:marBottom w:val="0"/>
      <w:divBdr>
        <w:top w:val="none" w:sz="0" w:space="0" w:color="auto"/>
        <w:left w:val="none" w:sz="0" w:space="0" w:color="auto"/>
        <w:bottom w:val="none" w:sz="0" w:space="0" w:color="auto"/>
        <w:right w:val="none" w:sz="0" w:space="0" w:color="auto"/>
      </w:divBdr>
    </w:div>
    <w:div w:id="644774461">
      <w:bodyDiv w:val="1"/>
      <w:marLeft w:val="0"/>
      <w:marRight w:val="0"/>
      <w:marTop w:val="0"/>
      <w:marBottom w:val="0"/>
      <w:divBdr>
        <w:top w:val="none" w:sz="0" w:space="0" w:color="auto"/>
        <w:left w:val="none" w:sz="0" w:space="0" w:color="auto"/>
        <w:bottom w:val="none" w:sz="0" w:space="0" w:color="auto"/>
        <w:right w:val="none" w:sz="0" w:space="0" w:color="auto"/>
      </w:divBdr>
    </w:div>
    <w:div w:id="644898015">
      <w:bodyDiv w:val="1"/>
      <w:marLeft w:val="0"/>
      <w:marRight w:val="0"/>
      <w:marTop w:val="0"/>
      <w:marBottom w:val="0"/>
      <w:divBdr>
        <w:top w:val="none" w:sz="0" w:space="0" w:color="auto"/>
        <w:left w:val="none" w:sz="0" w:space="0" w:color="auto"/>
        <w:bottom w:val="none" w:sz="0" w:space="0" w:color="auto"/>
        <w:right w:val="none" w:sz="0" w:space="0" w:color="auto"/>
      </w:divBdr>
    </w:div>
    <w:div w:id="645092518">
      <w:bodyDiv w:val="1"/>
      <w:marLeft w:val="0"/>
      <w:marRight w:val="0"/>
      <w:marTop w:val="0"/>
      <w:marBottom w:val="0"/>
      <w:divBdr>
        <w:top w:val="none" w:sz="0" w:space="0" w:color="auto"/>
        <w:left w:val="none" w:sz="0" w:space="0" w:color="auto"/>
        <w:bottom w:val="none" w:sz="0" w:space="0" w:color="auto"/>
        <w:right w:val="none" w:sz="0" w:space="0" w:color="auto"/>
      </w:divBdr>
    </w:div>
    <w:div w:id="645163562">
      <w:bodyDiv w:val="1"/>
      <w:marLeft w:val="0"/>
      <w:marRight w:val="0"/>
      <w:marTop w:val="0"/>
      <w:marBottom w:val="0"/>
      <w:divBdr>
        <w:top w:val="none" w:sz="0" w:space="0" w:color="auto"/>
        <w:left w:val="none" w:sz="0" w:space="0" w:color="auto"/>
        <w:bottom w:val="none" w:sz="0" w:space="0" w:color="auto"/>
        <w:right w:val="none" w:sz="0" w:space="0" w:color="auto"/>
      </w:divBdr>
    </w:div>
    <w:div w:id="645209917">
      <w:bodyDiv w:val="1"/>
      <w:marLeft w:val="0"/>
      <w:marRight w:val="0"/>
      <w:marTop w:val="0"/>
      <w:marBottom w:val="0"/>
      <w:divBdr>
        <w:top w:val="none" w:sz="0" w:space="0" w:color="auto"/>
        <w:left w:val="none" w:sz="0" w:space="0" w:color="auto"/>
        <w:bottom w:val="none" w:sz="0" w:space="0" w:color="auto"/>
        <w:right w:val="none" w:sz="0" w:space="0" w:color="auto"/>
      </w:divBdr>
    </w:div>
    <w:div w:id="645360206">
      <w:bodyDiv w:val="1"/>
      <w:marLeft w:val="0"/>
      <w:marRight w:val="0"/>
      <w:marTop w:val="0"/>
      <w:marBottom w:val="0"/>
      <w:divBdr>
        <w:top w:val="none" w:sz="0" w:space="0" w:color="auto"/>
        <w:left w:val="none" w:sz="0" w:space="0" w:color="auto"/>
        <w:bottom w:val="none" w:sz="0" w:space="0" w:color="auto"/>
        <w:right w:val="none" w:sz="0" w:space="0" w:color="auto"/>
      </w:divBdr>
    </w:div>
    <w:div w:id="645427585">
      <w:bodyDiv w:val="1"/>
      <w:marLeft w:val="0"/>
      <w:marRight w:val="0"/>
      <w:marTop w:val="0"/>
      <w:marBottom w:val="0"/>
      <w:divBdr>
        <w:top w:val="none" w:sz="0" w:space="0" w:color="auto"/>
        <w:left w:val="none" w:sz="0" w:space="0" w:color="auto"/>
        <w:bottom w:val="none" w:sz="0" w:space="0" w:color="auto"/>
        <w:right w:val="none" w:sz="0" w:space="0" w:color="auto"/>
      </w:divBdr>
    </w:div>
    <w:div w:id="645473045">
      <w:bodyDiv w:val="1"/>
      <w:marLeft w:val="0"/>
      <w:marRight w:val="0"/>
      <w:marTop w:val="0"/>
      <w:marBottom w:val="0"/>
      <w:divBdr>
        <w:top w:val="none" w:sz="0" w:space="0" w:color="auto"/>
        <w:left w:val="none" w:sz="0" w:space="0" w:color="auto"/>
        <w:bottom w:val="none" w:sz="0" w:space="0" w:color="auto"/>
        <w:right w:val="none" w:sz="0" w:space="0" w:color="auto"/>
      </w:divBdr>
    </w:div>
    <w:div w:id="645477740">
      <w:bodyDiv w:val="1"/>
      <w:marLeft w:val="0"/>
      <w:marRight w:val="0"/>
      <w:marTop w:val="0"/>
      <w:marBottom w:val="0"/>
      <w:divBdr>
        <w:top w:val="none" w:sz="0" w:space="0" w:color="auto"/>
        <w:left w:val="none" w:sz="0" w:space="0" w:color="auto"/>
        <w:bottom w:val="none" w:sz="0" w:space="0" w:color="auto"/>
        <w:right w:val="none" w:sz="0" w:space="0" w:color="auto"/>
      </w:divBdr>
    </w:div>
    <w:div w:id="645478405">
      <w:bodyDiv w:val="1"/>
      <w:marLeft w:val="0"/>
      <w:marRight w:val="0"/>
      <w:marTop w:val="0"/>
      <w:marBottom w:val="0"/>
      <w:divBdr>
        <w:top w:val="none" w:sz="0" w:space="0" w:color="auto"/>
        <w:left w:val="none" w:sz="0" w:space="0" w:color="auto"/>
        <w:bottom w:val="none" w:sz="0" w:space="0" w:color="auto"/>
        <w:right w:val="none" w:sz="0" w:space="0" w:color="auto"/>
      </w:divBdr>
    </w:div>
    <w:div w:id="645545262">
      <w:bodyDiv w:val="1"/>
      <w:marLeft w:val="0"/>
      <w:marRight w:val="0"/>
      <w:marTop w:val="0"/>
      <w:marBottom w:val="0"/>
      <w:divBdr>
        <w:top w:val="none" w:sz="0" w:space="0" w:color="auto"/>
        <w:left w:val="none" w:sz="0" w:space="0" w:color="auto"/>
        <w:bottom w:val="none" w:sz="0" w:space="0" w:color="auto"/>
        <w:right w:val="none" w:sz="0" w:space="0" w:color="auto"/>
      </w:divBdr>
    </w:div>
    <w:div w:id="645551640">
      <w:bodyDiv w:val="1"/>
      <w:marLeft w:val="0"/>
      <w:marRight w:val="0"/>
      <w:marTop w:val="0"/>
      <w:marBottom w:val="0"/>
      <w:divBdr>
        <w:top w:val="none" w:sz="0" w:space="0" w:color="auto"/>
        <w:left w:val="none" w:sz="0" w:space="0" w:color="auto"/>
        <w:bottom w:val="none" w:sz="0" w:space="0" w:color="auto"/>
        <w:right w:val="none" w:sz="0" w:space="0" w:color="auto"/>
      </w:divBdr>
    </w:div>
    <w:div w:id="645672469">
      <w:bodyDiv w:val="1"/>
      <w:marLeft w:val="0"/>
      <w:marRight w:val="0"/>
      <w:marTop w:val="0"/>
      <w:marBottom w:val="0"/>
      <w:divBdr>
        <w:top w:val="none" w:sz="0" w:space="0" w:color="auto"/>
        <w:left w:val="none" w:sz="0" w:space="0" w:color="auto"/>
        <w:bottom w:val="none" w:sz="0" w:space="0" w:color="auto"/>
        <w:right w:val="none" w:sz="0" w:space="0" w:color="auto"/>
      </w:divBdr>
    </w:div>
    <w:div w:id="645740747">
      <w:bodyDiv w:val="1"/>
      <w:marLeft w:val="0"/>
      <w:marRight w:val="0"/>
      <w:marTop w:val="0"/>
      <w:marBottom w:val="0"/>
      <w:divBdr>
        <w:top w:val="none" w:sz="0" w:space="0" w:color="auto"/>
        <w:left w:val="none" w:sz="0" w:space="0" w:color="auto"/>
        <w:bottom w:val="none" w:sz="0" w:space="0" w:color="auto"/>
        <w:right w:val="none" w:sz="0" w:space="0" w:color="auto"/>
      </w:divBdr>
    </w:div>
    <w:div w:id="645744544">
      <w:bodyDiv w:val="1"/>
      <w:marLeft w:val="0"/>
      <w:marRight w:val="0"/>
      <w:marTop w:val="0"/>
      <w:marBottom w:val="0"/>
      <w:divBdr>
        <w:top w:val="none" w:sz="0" w:space="0" w:color="auto"/>
        <w:left w:val="none" w:sz="0" w:space="0" w:color="auto"/>
        <w:bottom w:val="none" w:sz="0" w:space="0" w:color="auto"/>
        <w:right w:val="none" w:sz="0" w:space="0" w:color="auto"/>
      </w:divBdr>
    </w:div>
    <w:div w:id="645745817">
      <w:bodyDiv w:val="1"/>
      <w:marLeft w:val="0"/>
      <w:marRight w:val="0"/>
      <w:marTop w:val="0"/>
      <w:marBottom w:val="0"/>
      <w:divBdr>
        <w:top w:val="none" w:sz="0" w:space="0" w:color="auto"/>
        <w:left w:val="none" w:sz="0" w:space="0" w:color="auto"/>
        <w:bottom w:val="none" w:sz="0" w:space="0" w:color="auto"/>
        <w:right w:val="none" w:sz="0" w:space="0" w:color="auto"/>
      </w:divBdr>
    </w:div>
    <w:div w:id="645815252">
      <w:bodyDiv w:val="1"/>
      <w:marLeft w:val="0"/>
      <w:marRight w:val="0"/>
      <w:marTop w:val="0"/>
      <w:marBottom w:val="0"/>
      <w:divBdr>
        <w:top w:val="none" w:sz="0" w:space="0" w:color="auto"/>
        <w:left w:val="none" w:sz="0" w:space="0" w:color="auto"/>
        <w:bottom w:val="none" w:sz="0" w:space="0" w:color="auto"/>
        <w:right w:val="none" w:sz="0" w:space="0" w:color="auto"/>
      </w:divBdr>
    </w:div>
    <w:div w:id="645816808">
      <w:bodyDiv w:val="1"/>
      <w:marLeft w:val="0"/>
      <w:marRight w:val="0"/>
      <w:marTop w:val="0"/>
      <w:marBottom w:val="0"/>
      <w:divBdr>
        <w:top w:val="none" w:sz="0" w:space="0" w:color="auto"/>
        <w:left w:val="none" w:sz="0" w:space="0" w:color="auto"/>
        <w:bottom w:val="none" w:sz="0" w:space="0" w:color="auto"/>
        <w:right w:val="none" w:sz="0" w:space="0" w:color="auto"/>
      </w:divBdr>
    </w:div>
    <w:div w:id="645817628">
      <w:bodyDiv w:val="1"/>
      <w:marLeft w:val="0"/>
      <w:marRight w:val="0"/>
      <w:marTop w:val="0"/>
      <w:marBottom w:val="0"/>
      <w:divBdr>
        <w:top w:val="none" w:sz="0" w:space="0" w:color="auto"/>
        <w:left w:val="none" w:sz="0" w:space="0" w:color="auto"/>
        <w:bottom w:val="none" w:sz="0" w:space="0" w:color="auto"/>
        <w:right w:val="none" w:sz="0" w:space="0" w:color="auto"/>
      </w:divBdr>
    </w:div>
    <w:div w:id="645820906">
      <w:bodyDiv w:val="1"/>
      <w:marLeft w:val="0"/>
      <w:marRight w:val="0"/>
      <w:marTop w:val="0"/>
      <w:marBottom w:val="0"/>
      <w:divBdr>
        <w:top w:val="none" w:sz="0" w:space="0" w:color="auto"/>
        <w:left w:val="none" w:sz="0" w:space="0" w:color="auto"/>
        <w:bottom w:val="none" w:sz="0" w:space="0" w:color="auto"/>
        <w:right w:val="none" w:sz="0" w:space="0" w:color="auto"/>
      </w:divBdr>
    </w:div>
    <w:div w:id="645822568">
      <w:bodyDiv w:val="1"/>
      <w:marLeft w:val="0"/>
      <w:marRight w:val="0"/>
      <w:marTop w:val="0"/>
      <w:marBottom w:val="0"/>
      <w:divBdr>
        <w:top w:val="none" w:sz="0" w:space="0" w:color="auto"/>
        <w:left w:val="none" w:sz="0" w:space="0" w:color="auto"/>
        <w:bottom w:val="none" w:sz="0" w:space="0" w:color="auto"/>
        <w:right w:val="none" w:sz="0" w:space="0" w:color="auto"/>
      </w:divBdr>
    </w:div>
    <w:div w:id="645859112">
      <w:bodyDiv w:val="1"/>
      <w:marLeft w:val="0"/>
      <w:marRight w:val="0"/>
      <w:marTop w:val="0"/>
      <w:marBottom w:val="0"/>
      <w:divBdr>
        <w:top w:val="none" w:sz="0" w:space="0" w:color="auto"/>
        <w:left w:val="none" w:sz="0" w:space="0" w:color="auto"/>
        <w:bottom w:val="none" w:sz="0" w:space="0" w:color="auto"/>
        <w:right w:val="none" w:sz="0" w:space="0" w:color="auto"/>
      </w:divBdr>
    </w:div>
    <w:div w:id="646016000">
      <w:bodyDiv w:val="1"/>
      <w:marLeft w:val="0"/>
      <w:marRight w:val="0"/>
      <w:marTop w:val="0"/>
      <w:marBottom w:val="0"/>
      <w:divBdr>
        <w:top w:val="none" w:sz="0" w:space="0" w:color="auto"/>
        <w:left w:val="none" w:sz="0" w:space="0" w:color="auto"/>
        <w:bottom w:val="none" w:sz="0" w:space="0" w:color="auto"/>
        <w:right w:val="none" w:sz="0" w:space="0" w:color="auto"/>
      </w:divBdr>
    </w:div>
    <w:div w:id="646129580">
      <w:bodyDiv w:val="1"/>
      <w:marLeft w:val="0"/>
      <w:marRight w:val="0"/>
      <w:marTop w:val="0"/>
      <w:marBottom w:val="0"/>
      <w:divBdr>
        <w:top w:val="none" w:sz="0" w:space="0" w:color="auto"/>
        <w:left w:val="none" w:sz="0" w:space="0" w:color="auto"/>
        <w:bottom w:val="none" w:sz="0" w:space="0" w:color="auto"/>
        <w:right w:val="none" w:sz="0" w:space="0" w:color="auto"/>
      </w:divBdr>
    </w:div>
    <w:div w:id="646133097">
      <w:bodyDiv w:val="1"/>
      <w:marLeft w:val="0"/>
      <w:marRight w:val="0"/>
      <w:marTop w:val="0"/>
      <w:marBottom w:val="0"/>
      <w:divBdr>
        <w:top w:val="none" w:sz="0" w:space="0" w:color="auto"/>
        <w:left w:val="none" w:sz="0" w:space="0" w:color="auto"/>
        <w:bottom w:val="none" w:sz="0" w:space="0" w:color="auto"/>
        <w:right w:val="none" w:sz="0" w:space="0" w:color="auto"/>
      </w:divBdr>
    </w:div>
    <w:div w:id="646133527">
      <w:bodyDiv w:val="1"/>
      <w:marLeft w:val="0"/>
      <w:marRight w:val="0"/>
      <w:marTop w:val="0"/>
      <w:marBottom w:val="0"/>
      <w:divBdr>
        <w:top w:val="none" w:sz="0" w:space="0" w:color="auto"/>
        <w:left w:val="none" w:sz="0" w:space="0" w:color="auto"/>
        <w:bottom w:val="none" w:sz="0" w:space="0" w:color="auto"/>
        <w:right w:val="none" w:sz="0" w:space="0" w:color="auto"/>
      </w:divBdr>
    </w:div>
    <w:div w:id="646134329">
      <w:bodyDiv w:val="1"/>
      <w:marLeft w:val="0"/>
      <w:marRight w:val="0"/>
      <w:marTop w:val="0"/>
      <w:marBottom w:val="0"/>
      <w:divBdr>
        <w:top w:val="none" w:sz="0" w:space="0" w:color="auto"/>
        <w:left w:val="none" w:sz="0" w:space="0" w:color="auto"/>
        <w:bottom w:val="none" w:sz="0" w:space="0" w:color="auto"/>
        <w:right w:val="none" w:sz="0" w:space="0" w:color="auto"/>
      </w:divBdr>
    </w:div>
    <w:div w:id="646200903">
      <w:bodyDiv w:val="1"/>
      <w:marLeft w:val="0"/>
      <w:marRight w:val="0"/>
      <w:marTop w:val="0"/>
      <w:marBottom w:val="0"/>
      <w:divBdr>
        <w:top w:val="none" w:sz="0" w:space="0" w:color="auto"/>
        <w:left w:val="none" w:sz="0" w:space="0" w:color="auto"/>
        <w:bottom w:val="none" w:sz="0" w:space="0" w:color="auto"/>
        <w:right w:val="none" w:sz="0" w:space="0" w:color="auto"/>
      </w:divBdr>
    </w:div>
    <w:div w:id="646327881">
      <w:bodyDiv w:val="1"/>
      <w:marLeft w:val="0"/>
      <w:marRight w:val="0"/>
      <w:marTop w:val="0"/>
      <w:marBottom w:val="0"/>
      <w:divBdr>
        <w:top w:val="none" w:sz="0" w:space="0" w:color="auto"/>
        <w:left w:val="none" w:sz="0" w:space="0" w:color="auto"/>
        <w:bottom w:val="none" w:sz="0" w:space="0" w:color="auto"/>
        <w:right w:val="none" w:sz="0" w:space="0" w:color="auto"/>
      </w:divBdr>
    </w:div>
    <w:div w:id="646518452">
      <w:bodyDiv w:val="1"/>
      <w:marLeft w:val="0"/>
      <w:marRight w:val="0"/>
      <w:marTop w:val="0"/>
      <w:marBottom w:val="0"/>
      <w:divBdr>
        <w:top w:val="none" w:sz="0" w:space="0" w:color="auto"/>
        <w:left w:val="none" w:sz="0" w:space="0" w:color="auto"/>
        <w:bottom w:val="none" w:sz="0" w:space="0" w:color="auto"/>
        <w:right w:val="none" w:sz="0" w:space="0" w:color="auto"/>
      </w:divBdr>
    </w:div>
    <w:div w:id="646740649">
      <w:bodyDiv w:val="1"/>
      <w:marLeft w:val="0"/>
      <w:marRight w:val="0"/>
      <w:marTop w:val="0"/>
      <w:marBottom w:val="0"/>
      <w:divBdr>
        <w:top w:val="none" w:sz="0" w:space="0" w:color="auto"/>
        <w:left w:val="none" w:sz="0" w:space="0" w:color="auto"/>
        <w:bottom w:val="none" w:sz="0" w:space="0" w:color="auto"/>
        <w:right w:val="none" w:sz="0" w:space="0" w:color="auto"/>
      </w:divBdr>
    </w:div>
    <w:div w:id="646784938">
      <w:bodyDiv w:val="1"/>
      <w:marLeft w:val="0"/>
      <w:marRight w:val="0"/>
      <w:marTop w:val="0"/>
      <w:marBottom w:val="0"/>
      <w:divBdr>
        <w:top w:val="none" w:sz="0" w:space="0" w:color="auto"/>
        <w:left w:val="none" w:sz="0" w:space="0" w:color="auto"/>
        <w:bottom w:val="none" w:sz="0" w:space="0" w:color="auto"/>
        <w:right w:val="none" w:sz="0" w:space="0" w:color="auto"/>
      </w:divBdr>
    </w:div>
    <w:div w:id="646858843">
      <w:bodyDiv w:val="1"/>
      <w:marLeft w:val="0"/>
      <w:marRight w:val="0"/>
      <w:marTop w:val="0"/>
      <w:marBottom w:val="0"/>
      <w:divBdr>
        <w:top w:val="none" w:sz="0" w:space="0" w:color="auto"/>
        <w:left w:val="none" w:sz="0" w:space="0" w:color="auto"/>
        <w:bottom w:val="none" w:sz="0" w:space="0" w:color="auto"/>
        <w:right w:val="none" w:sz="0" w:space="0" w:color="auto"/>
      </w:divBdr>
    </w:div>
    <w:div w:id="646859290">
      <w:bodyDiv w:val="1"/>
      <w:marLeft w:val="0"/>
      <w:marRight w:val="0"/>
      <w:marTop w:val="0"/>
      <w:marBottom w:val="0"/>
      <w:divBdr>
        <w:top w:val="none" w:sz="0" w:space="0" w:color="auto"/>
        <w:left w:val="none" w:sz="0" w:space="0" w:color="auto"/>
        <w:bottom w:val="none" w:sz="0" w:space="0" w:color="auto"/>
        <w:right w:val="none" w:sz="0" w:space="0" w:color="auto"/>
      </w:divBdr>
    </w:div>
    <w:div w:id="646933910">
      <w:bodyDiv w:val="1"/>
      <w:marLeft w:val="0"/>
      <w:marRight w:val="0"/>
      <w:marTop w:val="0"/>
      <w:marBottom w:val="0"/>
      <w:divBdr>
        <w:top w:val="none" w:sz="0" w:space="0" w:color="auto"/>
        <w:left w:val="none" w:sz="0" w:space="0" w:color="auto"/>
        <w:bottom w:val="none" w:sz="0" w:space="0" w:color="auto"/>
        <w:right w:val="none" w:sz="0" w:space="0" w:color="auto"/>
      </w:divBdr>
    </w:div>
    <w:div w:id="646978116">
      <w:bodyDiv w:val="1"/>
      <w:marLeft w:val="0"/>
      <w:marRight w:val="0"/>
      <w:marTop w:val="0"/>
      <w:marBottom w:val="0"/>
      <w:divBdr>
        <w:top w:val="none" w:sz="0" w:space="0" w:color="auto"/>
        <w:left w:val="none" w:sz="0" w:space="0" w:color="auto"/>
        <w:bottom w:val="none" w:sz="0" w:space="0" w:color="auto"/>
        <w:right w:val="none" w:sz="0" w:space="0" w:color="auto"/>
      </w:divBdr>
    </w:div>
    <w:div w:id="646982934">
      <w:bodyDiv w:val="1"/>
      <w:marLeft w:val="0"/>
      <w:marRight w:val="0"/>
      <w:marTop w:val="0"/>
      <w:marBottom w:val="0"/>
      <w:divBdr>
        <w:top w:val="none" w:sz="0" w:space="0" w:color="auto"/>
        <w:left w:val="none" w:sz="0" w:space="0" w:color="auto"/>
        <w:bottom w:val="none" w:sz="0" w:space="0" w:color="auto"/>
        <w:right w:val="none" w:sz="0" w:space="0" w:color="auto"/>
      </w:divBdr>
    </w:div>
    <w:div w:id="647171199">
      <w:bodyDiv w:val="1"/>
      <w:marLeft w:val="0"/>
      <w:marRight w:val="0"/>
      <w:marTop w:val="0"/>
      <w:marBottom w:val="0"/>
      <w:divBdr>
        <w:top w:val="none" w:sz="0" w:space="0" w:color="auto"/>
        <w:left w:val="none" w:sz="0" w:space="0" w:color="auto"/>
        <w:bottom w:val="none" w:sz="0" w:space="0" w:color="auto"/>
        <w:right w:val="none" w:sz="0" w:space="0" w:color="auto"/>
      </w:divBdr>
    </w:div>
    <w:div w:id="647247195">
      <w:bodyDiv w:val="1"/>
      <w:marLeft w:val="0"/>
      <w:marRight w:val="0"/>
      <w:marTop w:val="0"/>
      <w:marBottom w:val="0"/>
      <w:divBdr>
        <w:top w:val="none" w:sz="0" w:space="0" w:color="auto"/>
        <w:left w:val="none" w:sz="0" w:space="0" w:color="auto"/>
        <w:bottom w:val="none" w:sz="0" w:space="0" w:color="auto"/>
        <w:right w:val="none" w:sz="0" w:space="0" w:color="auto"/>
      </w:divBdr>
    </w:div>
    <w:div w:id="647249591">
      <w:bodyDiv w:val="1"/>
      <w:marLeft w:val="0"/>
      <w:marRight w:val="0"/>
      <w:marTop w:val="0"/>
      <w:marBottom w:val="0"/>
      <w:divBdr>
        <w:top w:val="none" w:sz="0" w:space="0" w:color="auto"/>
        <w:left w:val="none" w:sz="0" w:space="0" w:color="auto"/>
        <w:bottom w:val="none" w:sz="0" w:space="0" w:color="auto"/>
        <w:right w:val="none" w:sz="0" w:space="0" w:color="auto"/>
      </w:divBdr>
    </w:div>
    <w:div w:id="647366599">
      <w:bodyDiv w:val="1"/>
      <w:marLeft w:val="0"/>
      <w:marRight w:val="0"/>
      <w:marTop w:val="0"/>
      <w:marBottom w:val="0"/>
      <w:divBdr>
        <w:top w:val="none" w:sz="0" w:space="0" w:color="auto"/>
        <w:left w:val="none" w:sz="0" w:space="0" w:color="auto"/>
        <w:bottom w:val="none" w:sz="0" w:space="0" w:color="auto"/>
        <w:right w:val="none" w:sz="0" w:space="0" w:color="auto"/>
      </w:divBdr>
    </w:div>
    <w:div w:id="647369326">
      <w:bodyDiv w:val="1"/>
      <w:marLeft w:val="0"/>
      <w:marRight w:val="0"/>
      <w:marTop w:val="0"/>
      <w:marBottom w:val="0"/>
      <w:divBdr>
        <w:top w:val="none" w:sz="0" w:space="0" w:color="auto"/>
        <w:left w:val="none" w:sz="0" w:space="0" w:color="auto"/>
        <w:bottom w:val="none" w:sz="0" w:space="0" w:color="auto"/>
        <w:right w:val="none" w:sz="0" w:space="0" w:color="auto"/>
      </w:divBdr>
    </w:div>
    <w:div w:id="647396220">
      <w:bodyDiv w:val="1"/>
      <w:marLeft w:val="0"/>
      <w:marRight w:val="0"/>
      <w:marTop w:val="0"/>
      <w:marBottom w:val="0"/>
      <w:divBdr>
        <w:top w:val="none" w:sz="0" w:space="0" w:color="auto"/>
        <w:left w:val="none" w:sz="0" w:space="0" w:color="auto"/>
        <w:bottom w:val="none" w:sz="0" w:space="0" w:color="auto"/>
        <w:right w:val="none" w:sz="0" w:space="0" w:color="auto"/>
      </w:divBdr>
    </w:div>
    <w:div w:id="647439299">
      <w:bodyDiv w:val="1"/>
      <w:marLeft w:val="0"/>
      <w:marRight w:val="0"/>
      <w:marTop w:val="0"/>
      <w:marBottom w:val="0"/>
      <w:divBdr>
        <w:top w:val="none" w:sz="0" w:space="0" w:color="auto"/>
        <w:left w:val="none" w:sz="0" w:space="0" w:color="auto"/>
        <w:bottom w:val="none" w:sz="0" w:space="0" w:color="auto"/>
        <w:right w:val="none" w:sz="0" w:space="0" w:color="auto"/>
      </w:divBdr>
    </w:div>
    <w:div w:id="647587560">
      <w:bodyDiv w:val="1"/>
      <w:marLeft w:val="0"/>
      <w:marRight w:val="0"/>
      <w:marTop w:val="0"/>
      <w:marBottom w:val="0"/>
      <w:divBdr>
        <w:top w:val="none" w:sz="0" w:space="0" w:color="auto"/>
        <w:left w:val="none" w:sz="0" w:space="0" w:color="auto"/>
        <w:bottom w:val="none" w:sz="0" w:space="0" w:color="auto"/>
        <w:right w:val="none" w:sz="0" w:space="0" w:color="auto"/>
      </w:divBdr>
    </w:div>
    <w:div w:id="647593426">
      <w:bodyDiv w:val="1"/>
      <w:marLeft w:val="0"/>
      <w:marRight w:val="0"/>
      <w:marTop w:val="0"/>
      <w:marBottom w:val="0"/>
      <w:divBdr>
        <w:top w:val="none" w:sz="0" w:space="0" w:color="auto"/>
        <w:left w:val="none" w:sz="0" w:space="0" w:color="auto"/>
        <w:bottom w:val="none" w:sz="0" w:space="0" w:color="auto"/>
        <w:right w:val="none" w:sz="0" w:space="0" w:color="auto"/>
      </w:divBdr>
    </w:div>
    <w:div w:id="647704921">
      <w:bodyDiv w:val="1"/>
      <w:marLeft w:val="0"/>
      <w:marRight w:val="0"/>
      <w:marTop w:val="0"/>
      <w:marBottom w:val="0"/>
      <w:divBdr>
        <w:top w:val="none" w:sz="0" w:space="0" w:color="auto"/>
        <w:left w:val="none" w:sz="0" w:space="0" w:color="auto"/>
        <w:bottom w:val="none" w:sz="0" w:space="0" w:color="auto"/>
        <w:right w:val="none" w:sz="0" w:space="0" w:color="auto"/>
      </w:divBdr>
    </w:div>
    <w:div w:id="647711545">
      <w:bodyDiv w:val="1"/>
      <w:marLeft w:val="0"/>
      <w:marRight w:val="0"/>
      <w:marTop w:val="0"/>
      <w:marBottom w:val="0"/>
      <w:divBdr>
        <w:top w:val="none" w:sz="0" w:space="0" w:color="auto"/>
        <w:left w:val="none" w:sz="0" w:space="0" w:color="auto"/>
        <w:bottom w:val="none" w:sz="0" w:space="0" w:color="auto"/>
        <w:right w:val="none" w:sz="0" w:space="0" w:color="auto"/>
      </w:divBdr>
    </w:div>
    <w:div w:id="647712432">
      <w:bodyDiv w:val="1"/>
      <w:marLeft w:val="0"/>
      <w:marRight w:val="0"/>
      <w:marTop w:val="0"/>
      <w:marBottom w:val="0"/>
      <w:divBdr>
        <w:top w:val="none" w:sz="0" w:space="0" w:color="auto"/>
        <w:left w:val="none" w:sz="0" w:space="0" w:color="auto"/>
        <w:bottom w:val="none" w:sz="0" w:space="0" w:color="auto"/>
        <w:right w:val="none" w:sz="0" w:space="0" w:color="auto"/>
      </w:divBdr>
    </w:div>
    <w:div w:id="648021762">
      <w:bodyDiv w:val="1"/>
      <w:marLeft w:val="0"/>
      <w:marRight w:val="0"/>
      <w:marTop w:val="0"/>
      <w:marBottom w:val="0"/>
      <w:divBdr>
        <w:top w:val="none" w:sz="0" w:space="0" w:color="auto"/>
        <w:left w:val="none" w:sz="0" w:space="0" w:color="auto"/>
        <w:bottom w:val="none" w:sz="0" w:space="0" w:color="auto"/>
        <w:right w:val="none" w:sz="0" w:space="0" w:color="auto"/>
      </w:divBdr>
    </w:div>
    <w:div w:id="648050166">
      <w:bodyDiv w:val="1"/>
      <w:marLeft w:val="0"/>
      <w:marRight w:val="0"/>
      <w:marTop w:val="0"/>
      <w:marBottom w:val="0"/>
      <w:divBdr>
        <w:top w:val="none" w:sz="0" w:space="0" w:color="auto"/>
        <w:left w:val="none" w:sz="0" w:space="0" w:color="auto"/>
        <w:bottom w:val="none" w:sz="0" w:space="0" w:color="auto"/>
        <w:right w:val="none" w:sz="0" w:space="0" w:color="auto"/>
      </w:divBdr>
    </w:div>
    <w:div w:id="648481253">
      <w:bodyDiv w:val="1"/>
      <w:marLeft w:val="0"/>
      <w:marRight w:val="0"/>
      <w:marTop w:val="0"/>
      <w:marBottom w:val="0"/>
      <w:divBdr>
        <w:top w:val="none" w:sz="0" w:space="0" w:color="auto"/>
        <w:left w:val="none" w:sz="0" w:space="0" w:color="auto"/>
        <w:bottom w:val="none" w:sz="0" w:space="0" w:color="auto"/>
        <w:right w:val="none" w:sz="0" w:space="0" w:color="auto"/>
      </w:divBdr>
    </w:div>
    <w:div w:id="648511207">
      <w:bodyDiv w:val="1"/>
      <w:marLeft w:val="0"/>
      <w:marRight w:val="0"/>
      <w:marTop w:val="0"/>
      <w:marBottom w:val="0"/>
      <w:divBdr>
        <w:top w:val="none" w:sz="0" w:space="0" w:color="auto"/>
        <w:left w:val="none" w:sz="0" w:space="0" w:color="auto"/>
        <w:bottom w:val="none" w:sz="0" w:space="0" w:color="auto"/>
        <w:right w:val="none" w:sz="0" w:space="0" w:color="auto"/>
      </w:divBdr>
    </w:div>
    <w:div w:id="648628965">
      <w:bodyDiv w:val="1"/>
      <w:marLeft w:val="0"/>
      <w:marRight w:val="0"/>
      <w:marTop w:val="0"/>
      <w:marBottom w:val="0"/>
      <w:divBdr>
        <w:top w:val="none" w:sz="0" w:space="0" w:color="auto"/>
        <w:left w:val="none" w:sz="0" w:space="0" w:color="auto"/>
        <w:bottom w:val="none" w:sz="0" w:space="0" w:color="auto"/>
        <w:right w:val="none" w:sz="0" w:space="0" w:color="auto"/>
      </w:divBdr>
    </w:div>
    <w:div w:id="648634594">
      <w:bodyDiv w:val="1"/>
      <w:marLeft w:val="0"/>
      <w:marRight w:val="0"/>
      <w:marTop w:val="0"/>
      <w:marBottom w:val="0"/>
      <w:divBdr>
        <w:top w:val="none" w:sz="0" w:space="0" w:color="auto"/>
        <w:left w:val="none" w:sz="0" w:space="0" w:color="auto"/>
        <w:bottom w:val="none" w:sz="0" w:space="0" w:color="auto"/>
        <w:right w:val="none" w:sz="0" w:space="0" w:color="auto"/>
      </w:divBdr>
    </w:div>
    <w:div w:id="648705948">
      <w:bodyDiv w:val="1"/>
      <w:marLeft w:val="0"/>
      <w:marRight w:val="0"/>
      <w:marTop w:val="0"/>
      <w:marBottom w:val="0"/>
      <w:divBdr>
        <w:top w:val="none" w:sz="0" w:space="0" w:color="auto"/>
        <w:left w:val="none" w:sz="0" w:space="0" w:color="auto"/>
        <w:bottom w:val="none" w:sz="0" w:space="0" w:color="auto"/>
        <w:right w:val="none" w:sz="0" w:space="0" w:color="auto"/>
      </w:divBdr>
    </w:div>
    <w:div w:id="648751776">
      <w:bodyDiv w:val="1"/>
      <w:marLeft w:val="0"/>
      <w:marRight w:val="0"/>
      <w:marTop w:val="0"/>
      <w:marBottom w:val="0"/>
      <w:divBdr>
        <w:top w:val="none" w:sz="0" w:space="0" w:color="auto"/>
        <w:left w:val="none" w:sz="0" w:space="0" w:color="auto"/>
        <w:bottom w:val="none" w:sz="0" w:space="0" w:color="auto"/>
        <w:right w:val="none" w:sz="0" w:space="0" w:color="auto"/>
      </w:divBdr>
    </w:div>
    <w:div w:id="648873862">
      <w:bodyDiv w:val="1"/>
      <w:marLeft w:val="0"/>
      <w:marRight w:val="0"/>
      <w:marTop w:val="0"/>
      <w:marBottom w:val="0"/>
      <w:divBdr>
        <w:top w:val="none" w:sz="0" w:space="0" w:color="auto"/>
        <w:left w:val="none" w:sz="0" w:space="0" w:color="auto"/>
        <w:bottom w:val="none" w:sz="0" w:space="0" w:color="auto"/>
        <w:right w:val="none" w:sz="0" w:space="0" w:color="auto"/>
      </w:divBdr>
    </w:div>
    <w:div w:id="648942050">
      <w:bodyDiv w:val="1"/>
      <w:marLeft w:val="0"/>
      <w:marRight w:val="0"/>
      <w:marTop w:val="0"/>
      <w:marBottom w:val="0"/>
      <w:divBdr>
        <w:top w:val="none" w:sz="0" w:space="0" w:color="auto"/>
        <w:left w:val="none" w:sz="0" w:space="0" w:color="auto"/>
        <w:bottom w:val="none" w:sz="0" w:space="0" w:color="auto"/>
        <w:right w:val="none" w:sz="0" w:space="0" w:color="auto"/>
      </w:divBdr>
    </w:div>
    <w:div w:id="648948628">
      <w:bodyDiv w:val="1"/>
      <w:marLeft w:val="0"/>
      <w:marRight w:val="0"/>
      <w:marTop w:val="0"/>
      <w:marBottom w:val="0"/>
      <w:divBdr>
        <w:top w:val="none" w:sz="0" w:space="0" w:color="auto"/>
        <w:left w:val="none" w:sz="0" w:space="0" w:color="auto"/>
        <w:bottom w:val="none" w:sz="0" w:space="0" w:color="auto"/>
        <w:right w:val="none" w:sz="0" w:space="0" w:color="auto"/>
      </w:divBdr>
    </w:div>
    <w:div w:id="649021303">
      <w:bodyDiv w:val="1"/>
      <w:marLeft w:val="0"/>
      <w:marRight w:val="0"/>
      <w:marTop w:val="0"/>
      <w:marBottom w:val="0"/>
      <w:divBdr>
        <w:top w:val="none" w:sz="0" w:space="0" w:color="auto"/>
        <w:left w:val="none" w:sz="0" w:space="0" w:color="auto"/>
        <w:bottom w:val="none" w:sz="0" w:space="0" w:color="auto"/>
        <w:right w:val="none" w:sz="0" w:space="0" w:color="auto"/>
      </w:divBdr>
    </w:div>
    <w:div w:id="649096737">
      <w:bodyDiv w:val="1"/>
      <w:marLeft w:val="0"/>
      <w:marRight w:val="0"/>
      <w:marTop w:val="0"/>
      <w:marBottom w:val="0"/>
      <w:divBdr>
        <w:top w:val="none" w:sz="0" w:space="0" w:color="auto"/>
        <w:left w:val="none" w:sz="0" w:space="0" w:color="auto"/>
        <w:bottom w:val="none" w:sz="0" w:space="0" w:color="auto"/>
        <w:right w:val="none" w:sz="0" w:space="0" w:color="auto"/>
      </w:divBdr>
    </w:div>
    <w:div w:id="649136771">
      <w:bodyDiv w:val="1"/>
      <w:marLeft w:val="0"/>
      <w:marRight w:val="0"/>
      <w:marTop w:val="0"/>
      <w:marBottom w:val="0"/>
      <w:divBdr>
        <w:top w:val="none" w:sz="0" w:space="0" w:color="auto"/>
        <w:left w:val="none" w:sz="0" w:space="0" w:color="auto"/>
        <w:bottom w:val="none" w:sz="0" w:space="0" w:color="auto"/>
        <w:right w:val="none" w:sz="0" w:space="0" w:color="auto"/>
      </w:divBdr>
    </w:div>
    <w:div w:id="649140952">
      <w:bodyDiv w:val="1"/>
      <w:marLeft w:val="0"/>
      <w:marRight w:val="0"/>
      <w:marTop w:val="0"/>
      <w:marBottom w:val="0"/>
      <w:divBdr>
        <w:top w:val="none" w:sz="0" w:space="0" w:color="auto"/>
        <w:left w:val="none" w:sz="0" w:space="0" w:color="auto"/>
        <w:bottom w:val="none" w:sz="0" w:space="0" w:color="auto"/>
        <w:right w:val="none" w:sz="0" w:space="0" w:color="auto"/>
      </w:divBdr>
    </w:div>
    <w:div w:id="649215150">
      <w:bodyDiv w:val="1"/>
      <w:marLeft w:val="0"/>
      <w:marRight w:val="0"/>
      <w:marTop w:val="0"/>
      <w:marBottom w:val="0"/>
      <w:divBdr>
        <w:top w:val="none" w:sz="0" w:space="0" w:color="auto"/>
        <w:left w:val="none" w:sz="0" w:space="0" w:color="auto"/>
        <w:bottom w:val="none" w:sz="0" w:space="0" w:color="auto"/>
        <w:right w:val="none" w:sz="0" w:space="0" w:color="auto"/>
      </w:divBdr>
    </w:div>
    <w:div w:id="649285418">
      <w:bodyDiv w:val="1"/>
      <w:marLeft w:val="0"/>
      <w:marRight w:val="0"/>
      <w:marTop w:val="0"/>
      <w:marBottom w:val="0"/>
      <w:divBdr>
        <w:top w:val="none" w:sz="0" w:space="0" w:color="auto"/>
        <w:left w:val="none" w:sz="0" w:space="0" w:color="auto"/>
        <w:bottom w:val="none" w:sz="0" w:space="0" w:color="auto"/>
        <w:right w:val="none" w:sz="0" w:space="0" w:color="auto"/>
      </w:divBdr>
    </w:div>
    <w:div w:id="649602154">
      <w:bodyDiv w:val="1"/>
      <w:marLeft w:val="0"/>
      <w:marRight w:val="0"/>
      <w:marTop w:val="0"/>
      <w:marBottom w:val="0"/>
      <w:divBdr>
        <w:top w:val="none" w:sz="0" w:space="0" w:color="auto"/>
        <w:left w:val="none" w:sz="0" w:space="0" w:color="auto"/>
        <w:bottom w:val="none" w:sz="0" w:space="0" w:color="auto"/>
        <w:right w:val="none" w:sz="0" w:space="0" w:color="auto"/>
      </w:divBdr>
    </w:div>
    <w:div w:id="649676480">
      <w:bodyDiv w:val="1"/>
      <w:marLeft w:val="0"/>
      <w:marRight w:val="0"/>
      <w:marTop w:val="0"/>
      <w:marBottom w:val="0"/>
      <w:divBdr>
        <w:top w:val="none" w:sz="0" w:space="0" w:color="auto"/>
        <w:left w:val="none" w:sz="0" w:space="0" w:color="auto"/>
        <w:bottom w:val="none" w:sz="0" w:space="0" w:color="auto"/>
        <w:right w:val="none" w:sz="0" w:space="0" w:color="auto"/>
      </w:divBdr>
    </w:div>
    <w:div w:id="649753581">
      <w:bodyDiv w:val="1"/>
      <w:marLeft w:val="0"/>
      <w:marRight w:val="0"/>
      <w:marTop w:val="0"/>
      <w:marBottom w:val="0"/>
      <w:divBdr>
        <w:top w:val="none" w:sz="0" w:space="0" w:color="auto"/>
        <w:left w:val="none" w:sz="0" w:space="0" w:color="auto"/>
        <w:bottom w:val="none" w:sz="0" w:space="0" w:color="auto"/>
        <w:right w:val="none" w:sz="0" w:space="0" w:color="auto"/>
      </w:divBdr>
    </w:div>
    <w:div w:id="649789575">
      <w:bodyDiv w:val="1"/>
      <w:marLeft w:val="0"/>
      <w:marRight w:val="0"/>
      <w:marTop w:val="0"/>
      <w:marBottom w:val="0"/>
      <w:divBdr>
        <w:top w:val="none" w:sz="0" w:space="0" w:color="auto"/>
        <w:left w:val="none" w:sz="0" w:space="0" w:color="auto"/>
        <w:bottom w:val="none" w:sz="0" w:space="0" w:color="auto"/>
        <w:right w:val="none" w:sz="0" w:space="0" w:color="auto"/>
      </w:divBdr>
    </w:div>
    <w:div w:id="649789761">
      <w:bodyDiv w:val="1"/>
      <w:marLeft w:val="0"/>
      <w:marRight w:val="0"/>
      <w:marTop w:val="0"/>
      <w:marBottom w:val="0"/>
      <w:divBdr>
        <w:top w:val="none" w:sz="0" w:space="0" w:color="auto"/>
        <w:left w:val="none" w:sz="0" w:space="0" w:color="auto"/>
        <w:bottom w:val="none" w:sz="0" w:space="0" w:color="auto"/>
        <w:right w:val="none" w:sz="0" w:space="0" w:color="auto"/>
      </w:divBdr>
    </w:div>
    <w:div w:id="649792221">
      <w:bodyDiv w:val="1"/>
      <w:marLeft w:val="0"/>
      <w:marRight w:val="0"/>
      <w:marTop w:val="0"/>
      <w:marBottom w:val="0"/>
      <w:divBdr>
        <w:top w:val="none" w:sz="0" w:space="0" w:color="auto"/>
        <w:left w:val="none" w:sz="0" w:space="0" w:color="auto"/>
        <w:bottom w:val="none" w:sz="0" w:space="0" w:color="auto"/>
        <w:right w:val="none" w:sz="0" w:space="0" w:color="auto"/>
      </w:divBdr>
    </w:div>
    <w:div w:id="649941367">
      <w:bodyDiv w:val="1"/>
      <w:marLeft w:val="0"/>
      <w:marRight w:val="0"/>
      <w:marTop w:val="0"/>
      <w:marBottom w:val="0"/>
      <w:divBdr>
        <w:top w:val="none" w:sz="0" w:space="0" w:color="auto"/>
        <w:left w:val="none" w:sz="0" w:space="0" w:color="auto"/>
        <w:bottom w:val="none" w:sz="0" w:space="0" w:color="auto"/>
        <w:right w:val="none" w:sz="0" w:space="0" w:color="auto"/>
      </w:divBdr>
    </w:div>
    <w:div w:id="649948331">
      <w:bodyDiv w:val="1"/>
      <w:marLeft w:val="0"/>
      <w:marRight w:val="0"/>
      <w:marTop w:val="0"/>
      <w:marBottom w:val="0"/>
      <w:divBdr>
        <w:top w:val="none" w:sz="0" w:space="0" w:color="auto"/>
        <w:left w:val="none" w:sz="0" w:space="0" w:color="auto"/>
        <w:bottom w:val="none" w:sz="0" w:space="0" w:color="auto"/>
        <w:right w:val="none" w:sz="0" w:space="0" w:color="auto"/>
      </w:divBdr>
    </w:div>
    <w:div w:id="650060151">
      <w:bodyDiv w:val="1"/>
      <w:marLeft w:val="0"/>
      <w:marRight w:val="0"/>
      <w:marTop w:val="0"/>
      <w:marBottom w:val="0"/>
      <w:divBdr>
        <w:top w:val="none" w:sz="0" w:space="0" w:color="auto"/>
        <w:left w:val="none" w:sz="0" w:space="0" w:color="auto"/>
        <w:bottom w:val="none" w:sz="0" w:space="0" w:color="auto"/>
        <w:right w:val="none" w:sz="0" w:space="0" w:color="auto"/>
      </w:divBdr>
    </w:div>
    <w:div w:id="650060941">
      <w:bodyDiv w:val="1"/>
      <w:marLeft w:val="0"/>
      <w:marRight w:val="0"/>
      <w:marTop w:val="0"/>
      <w:marBottom w:val="0"/>
      <w:divBdr>
        <w:top w:val="none" w:sz="0" w:space="0" w:color="auto"/>
        <w:left w:val="none" w:sz="0" w:space="0" w:color="auto"/>
        <w:bottom w:val="none" w:sz="0" w:space="0" w:color="auto"/>
        <w:right w:val="none" w:sz="0" w:space="0" w:color="auto"/>
      </w:divBdr>
    </w:div>
    <w:div w:id="650135451">
      <w:bodyDiv w:val="1"/>
      <w:marLeft w:val="0"/>
      <w:marRight w:val="0"/>
      <w:marTop w:val="0"/>
      <w:marBottom w:val="0"/>
      <w:divBdr>
        <w:top w:val="none" w:sz="0" w:space="0" w:color="auto"/>
        <w:left w:val="none" w:sz="0" w:space="0" w:color="auto"/>
        <w:bottom w:val="none" w:sz="0" w:space="0" w:color="auto"/>
        <w:right w:val="none" w:sz="0" w:space="0" w:color="auto"/>
      </w:divBdr>
    </w:div>
    <w:div w:id="650255338">
      <w:bodyDiv w:val="1"/>
      <w:marLeft w:val="0"/>
      <w:marRight w:val="0"/>
      <w:marTop w:val="0"/>
      <w:marBottom w:val="0"/>
      <w:divBdr>
        <w:top w:val="none" w:sz="0" w:space="0" w:color="auto"/>
        <w:left w:val="none" w:sz="0" w:space="0" w:color="auto"/>
        <w:bottom w:val="none" w:sz="0" w:space="0" w:color="auto"/>
        <w:right w:val="none" w:sz="0" w:space="0" w:color="auto"/>
      </w:divBdr>
    </w:div>
    <w:div w:id="650334440">
      <w:bodyDiv w:val="1"/>
      <w:marLeft w:val="0"/>
      <w:marRight w:val="0"/>
      <w:marTop w:val="0"/>
      <w:marBottom w:val="0"/>
      <w:divBdr>
        <w:top w:val="none" w:sz="0" w:space="0" w:color="auto"/>
        <w:left w:val="none" w:sz="0" w:space="0" w:color="auto"/>
        <w:bottom w:val="none" w:sz="0" w:space="0" w:color="auto"/>
        <w:right w:val="none" w:sz="0" w:space="0" w:color="auto"/>
      </w:divBdr>
    </w:div>
    <w:div w:id="650406833">
      <w:bodyDiv w:val="1"/>
      <w:marLeft w:val="0"/>
      <w:marRight w:val="0"/>
      <w:marTop w:val="0"/>
      <w:marBottom w:val="0"/>
      <w:divBdr>
        <w:top w:val="none" w:sz="0" w:space="0" w:color="auto"/>
        <w:left w:val="none" w:sz="0" w:space="0" w:color="auto"/>
        <w:bottom w:val="none" w:sz="0" w:space="0" w:color="auto"/>
        <w:right w:val="none" w:sz="0" w:space="0" w:color="auto"/>
      </w:divBdr>
    </w:div>
    <w:div w:id="650407556">
      <w:bodyDiv w:val="1"/>
      <w:marLeft w:val="0"/>
      <w:marRight w:val="0"/>
      <w:marTop w:val="0"/>
      <w:marBottom w:val="0"/>
      <w:divBdr>
        <w:top w:val="none" w:sz="0" w:space="0" w:color="auto"/>
        <w:left w:val="none" w:sz="0" w:space="0" w:color="auto"/>
        <w:bottom w:val="none" w:sz="0" w:space="0" w:color="auto"/>
        <w:right w:val="none" w:sz="0" w:space="0" w:color="auto"/>
      </w:divBdr>
    </w:div>
    <w:div w:id="650409597">
      <w:bodyDiv w:val="1"/>
      <w:marLeft w:val="0"/>
      <w:marRight w:val="0"/>
      <w:marTop w:val="0"/>
      <w:marBottom w:val="0"/>
      <w:divBdr>
        <w:top w:val="none" w:sz="0" w:space="0" w:color="auto"/>
        <w:left w:val="none" w:sz="0" w:space="0" w:color="auto"/>
        <w:bottom w:val="none" w:sz="0" w:space="0" w:color="auto"/>
        <w:right w:val="none" w:sz="0" w:space="0" w:color="auto"/>
      </w:divBdr>
    </w:div>
    <w:div w:id="650519099">
      <w:bodyDiv w:val="1"/>
      <w:marLeft w:val="0"/>
      <w:marRight w:val="0"/>
      <w:marTop w:val="0"/>
      <w:marBottom w:val="0"/>
      <w:divBdr>
        <w:top w:val="none" w:sz="0" w:space="0" w:color="auto"/>
        <w:left w:val="none" w:sz="0" w:space="0" w:color="auto"/>
        <w:bottom w:val="none" w:sz="0" w:space="0" w:color="auto"/>
        <w:right w:val="none" w:sz="0" w:space="0" w:color="auto"/>
      </w:divBdr>
    </w:div>
    <w:div w:id="650523952">
      <w:bodyDiv w:val="1"/>
      <w:marLeft w:val="0"/>
      <w:marRight w:val="0"/>
      <w:marTop w:val="0"/>
      <w:marBottom w:val="0"/>
      <w:divBdr>
        <w:top w:val="none" w:sz="0" w:space="0" w:color="auto"/>
        <w:left w:val="none" w:sz="0" w:space="0" w:color="auto"/>
        <w:bottom w:val="none" w:sz="0" w:space="0" w:color="auto"/>
        <w:right w:val="none" w:sz="0" w:space="0" w:color="auto"/>
      </w:divBdr>
    </w:div>
    <w:div w:id="650525572">
      <w:bodyDiv w:val="1"/>
      <w:marLeft w:val="0"/>
      <w:marRight w:val="0"/>
      <w:marTop w:val="0"/>
      <w:marBottom w:val="0"/>
      <w:divBdr>
        <w:top w:val="none" w:sz="0" w:space="0" w:color="auto"/>
        <w:left w:val="none" w:sz="0" w:space="0" w:color="auto"/>
        <w:bottom w:val="none" w:sz="0" w:space="0" w:color="auto"/>
        <w:right w:val="none" w:sz="0" w:space="0" w:color="auto"/>
      </w:divBdr>
    </w:div>
    <w:div w:id="650595800">
      <w:bodyDiv w:val="1"/>
      <w:marLeft w:val="0"/>
      <w:marRight w:val="0"/>
      <w:marTop w:val="0"/>
      <w:marBottom w:val="0"/>
      <w:divBdr>
        <w:top w:val="none" w:sz="0" w:space="0" w:color="auto"/>
        <w:left w:val="none" w:sz="0" w:space="0" w:color="auto"/>
        <w:bottom w:val="none" w:sz="0" w:space="0" w:color="auto"/>
        <w:right w:val="none" w:sz="0" w:space="0" w:color="auto"/>
      </w:divBdr>
    </w:div>
    <w:div w:id="650596843">
      <w:bodyDiv w:val="1"/>
      <w:marLeft w:val="0"/>
      <w:marRight w:val="0"/>
      <w:marTop w:val="0"/>
      <w:marBottom w:val="0"/>
      <w:divBdr>
        <w:top w:val="none" w:sz="0" w:space="0" w:color="auto"/>
        <w:left w:val="none" w:sz="0" w:space="0" w:color="auto"/>
        <w:bottom w:val="none" w:sz="0" w:space="0" w:color="auto"/>
        <w:right w:val="none" w:sz="0" w:space="0" w:color="auto"/>
      </w:divBdr>
    </w:div>
    <w:div w:id="650795321">
      <w:bodyDiv w:val="1"/>
      <w:marLeft w:val="0"/>
      <w:marRight w:val="0"/>
      <w:marTop w:val="0"/>
      <w:marBottom w:val="0"/>
      <w:divBdr>
        <w:top w:val="none" w:sz="0" w:space="0" w:color="auto"/>
        <w:left w:val="none" w:sz="0" w:space="0" w:color="auto"/>
        <w:bottom w:val="none" w:sz="0" w:space="0" w:color="auto"/>
        <w:right w:val="none" w:sz="0" w:space="0" w:color="auto"/>
      </w:divBdr>
    </w:div>
    <w:div w:id="650864846">
      <w:bodyDiv w:val="1"/>
      <w:marLeft w:val="0"/>
      <w:marRight w:val="0"/>
      <w:marTop w:val="0"/>
      <w:marBottom w:val="0"/>
      <w:divBdr>
        <w:top w:val="none" w:sz="0" w:space="0" w:color="auto"/>
        <w:left w:val="none" w:sz="0" w:space="0" w:color="auto"/>
        <w:bottom w:val="none" w:sz="0" w:space="0" w:color="auto"/>
        <w:right w:val="none" w:sz="0" w:space="0" w:color="auto"/>
      </w:divBdr>
    </w:div>
    <w:div w:id="650865972">
      <w:bodyDiv w:val="1"/>
      <w:marLeft w:val="0"/>
      <w:marRight w:val="0"/>
      <w:marTop w:val="0"/>
      <w:marBottom w:val="0"/>
      <w:divBdr>
        <w:top w:val="none" w:sz="0" w:space="0" w:color="auto"/>
        <w:left w:val="none" w:sz="0" w:space="0" w:color="auto"/>
        <w:bottom w:val="none" w:sz="0" w:space="0" w:color="auto"/>
        <w:right w:val="none" w:sz="0" w:space="0" w:color="auto"/>
      </w:divBdr>
    </w:div>
    <w:div w:id="650907993">
      <w:bodyDiv w:val="1"/>
      <w:marLeft w:val="0"/>
      <w:marRight w:val="0"/>
      <w:marTop w:val="0"/>
      <w:marBottom w:val="0"/>
      <w:divBdr>
        <w:top w:val="none" w:sz="0" w:space="0" w:color="auto"/>
        <w:left w:val="none" w:sz="0" w:space="0" w:color="auto"/>
        <w:bottom w:val="none" w:sz="0" w:space="0" w:color="auto"/>
        <w:right w:val="none" w:sz="0" w:space="0" w:color="auto"/>
      </w:divBdr>
    </w:div>
    <w:div w:id="651062661">
      <w:bodyDiv w:val="1"/>
      <w:marLeft w:val="0"/>
      <w:marRight w:val="0"/>
      <w:marTop w:val="0"/>
      <w:marBottom w:val="0"/>
      <w:divBdr>
        <w:top w:val="none" w:sz="0" w:space="0" w:color="auto"/>
        <w:left w:val="none" w:sz="0" w:space="0" w:color="auto"/>
        <w:bottom w:val="none" w:sz="0" w:space="0" w:color="auto"/>
        <w:right w:val="none" w:sz="0" w:space="0" w:color="auto"/>
      </w:divBdr>
    </w:div>
    <w:div w:id="651064923">
      <w:bodyDiv w:val="1"/>
      <w:marLeft w:val="0"/>
      <w:marRight w:val="0"/>
      <w:marTop w:val="0"/>
      <w:marBottom w:val="0"/>
      <w:divBdr>
        <w:top w:val="none" w:sz="0" w:space="0" w:color="auto"/>
        <w:left w:val="none" w:sz="0" w:space="0" w:color="auto"/>
        <w:bottom w:val="none" w:sz="0" w:space="0" w:color="auto"/>
        <w:right w:val="none" w:sz="0" w:space="0" w:color="auto"/>
      </w:divBdr>
    </w:div>
    <w:div w:id="651249472">
      <w:bodyDiv w:val="1"/>
      <w:marLeft w:val="0"/>
      <w:marRight w:val="0"/>
      <w:marTop w:val="0"/>
      <w:marBottom w:val="0"/>
      <w:divBdr>
        <w:top w:val="none" w:sz="0" w:space="0" w:color="auto"/>
        <w:left w:val="none" w:sz="0" w:space="0" w:color="auto"/>
        <w:bottom w:val="none" w:sz="0" w:space="0" w:color="auto"/>
        <w:right w:val="none" w:sz="0" w:space="0" w:color="auto"/>
      </w:divBdr>
    </w:div>
    <w:div w:id="651569873">
      <w:bodyDiv w:val="1"/>
      <w:marLeft w:val="0"/>
      <w:marRight w:val="0"/>
      <w:marTop w:val="0"/>
      <w:marBottom w:val="0"/>
      <w:divBdr>
        <w:top w:val="none" w:sz="0" w:space="0" w:color="auto"/>
        <w:left w:val="none" w:sz="0" w:space="0" w:color="auto"/>
        <w:bottom w:val="none" w:sz="0" w:space="0" w:color="auto"/>
        <w:right w:val="none" w:sz="0" w:space="0" w:color="auto"/>
      </w:divBdr>
    </w:div>
    <w:div w:id="651755968">
      <w:bodyDiv w:val="1"/>
      <w:marLeft w:val="0"/>
      <w:marRight w:val="0"/>
      <w:marTop w:val="0"/>
      <w:marBottom w:val="0"/>
      <w:divBdr>
        <w:top w:val="none" w:sz="0" w:space="0" w:color="auto"/>
        <w:left w:val="none" w:sz="0" w:space="0" w:color="auto"/>
        <w:bottom w:val="none" w:sz="0" w:space="0" w:color="auto"/>
        <w:right w:val="none" w:sz="0" w:space="0" w:color="auto"/>
      </w:divBdr>
    </w:div>
    <w:div w:id="651830218">
      <w:bodyDiv w:val="1"/>
      <w:marLeft w:val="0"/>
      <w:marRight w:val="0"/>
      <w:marTop w:val="0"/>
      <w:marBottom w:val="0"/>
      <w:divBdr>
        <w:top w:val="none" w:sz="0" w:space="0" w:color="auto"/>
        <w:left w:val="none" w:sz="0" w:space="0" w:color="auto"/>
        <w:bottom w:val="none" w:sz="0" w:space="0" w:color="auto"/>
        <w:right w:val="none" w:sz="0" w:space="0" w:color="auto"/>
      </w:divBdr>
    </w:div>
    <w:div w:id="652149091">
      <w:bodyDiv w:val="1"/>
      <w:marLeft w:val="0"/>
      <w:marRight w:val="0"/>
      <w:marTop w:val="0"/>
      <w:marBottom w:val="0"/>
      <w:divBdr>
        <w:top w:val="none" w:sz="0" w:space="0" w:color="auto"/>
        <w:left w:val="none" w:sz="0" w:space="0" w:color="auto"/>
        <w:bottom w:val="none" w:sz="0" w:space="0" w:color="auto"/>
        <w:right w:val="none" w:sz="0" w:space="0" w:color="auto"/>
      </w:divBdr>
    </w:div>
    <w:div w:id="652224151">
      <w:bodyDiv w:val="1"/>
      <w:marLeft w:val="0"/>
      <w:marRight w:val="0"/>
      <w:marTop w:val="0"/>
      <w:marBottom w:val="0"/>
      <w:divBdr>
        <w:top w:val="none" w:sz="0" w:space="0" w:color="auto"/>
        <w:left w:val="none" w:sz="0" w:space="0" w:color="auto"/>
        <w:bottom w:val="none" w:sz="0" w:space="0" w:color="auto"/>
        <w:right w:val="none" w:sz="0" w:space="0" w:color="auto"/>
      </w:divBdr>
    </w:div>
    <w:div w:id="652292488">
      <w:bodyDiv w:val="1"/>
      <w:marLeft w:val="0"/>
      <w:marRight w:val="0"/>
      <w:marTop w:val="0"/>
      <w:marBottom w:val="0"/>
      <w:divBdr>
        <w:top w:val="none" w:sz="0" w:space="0" w:color="auto"/>
        <w:left w:val="none" w:sz="0" w:space="0" w:color="auto"/>
        <w:bottom w:val="none" w:sz="0" w:space="0" w:color="auto"/>
        <w:right w:val="none" w:sz="0" w:space="0" w:color="auto"/>
      </w:divBdr>
    </w:div>
    <w:div w:id="652376266">
      <w:bodyDiv w:val="1"/>
      <w:marLeft w:val="0"/>
      <w:marRight w:val="0"/>
      <w:marTop w:val="0"/>
      <w:marBottom w:val="0"/>
      <w:divBdr>
        <w:top w:val="none" w:sz="0" w:space="0" w:color="auto"/>
        <w:left w:val="none" w:sz="0" w:space="0" w:color="auto"/>
        <w:bottom w:val="none" w:sz="0" w:space="0" w:color="auto"/>
        <w:right w:val="none" w:sz="0" w:space="0" w:color="auto"/>
      </w:divBdr>
    </w:div>
    <w:div w:id="652411695">
      <w:bodyDiv w:val="1"/>
      <w:marLeft w:val="0"/>
      <w:marRight w:val="0"/>
      <w:marTop w:val="0"/>
      <w:marBottom w:val="0"/>
      <w:divBdr>
        <w:top w:val="none" w:sz="0" w:space="0" w:color="auto"/>
        <w:left w:val="none" w:sz="0" w:space="0" w:color="auto"/>
        <w:bottom w:val="none" w:sz="0" w:space="0" w:color="auto"/>
        <w:right w:val="none" w:sz="0" w:space="0" w:color="auto"/>
      </w:divBdr>
    </w:div>
    <w:div w:id="652486526">
      <w:bodyDiv w:val="1"/>
      <w:marLeft w:val="0"/>
      <w:marRight w:val="0"/>
      <w:marTop w:val="0"/>
      <w:marBottom w:val="0"/>
      <w:divBdr>
        <w:top w:val="none" w:sz="0" w:space="0" w:color="auto"/>
        <w:left w:val="none" w:sz="0" w:space="0" w:color="auto"/>
        <w:bottom w:val="none" w:sz="0" w:space="0" w:color="auto"/>
        <w:right w:val="none" w:sz="0" w:space="0" w:color="auto"/>
      </w:divBdr>
    </w:div>
    <w:div w:id="652568355">
      <w:bodyDiv w:val="1"/>
      <w:marLeft w:val="0"/>
      <w:marRight w:val="0"/>
      <w:marTop w:val="0"/>
      <w:marBottom w:val="0"/>
      <w:divBdr>
        <w:top w:val="none" w:sz="0" w:space="0" w:color="auto"/>
        <w:left w:val="none" w:sz="0" w:space="0" w:color="auto"/>
        <w:bottom w:val="none" w:sz="0" w:space="0" w:color="auto"/>
        <w:right w:val="none" w:sz="0" w:space="0" w:color="auto"/>
      </w:divBdr>
    </w:div>
    <w:div w:id="652568666">
      <w:bodyDiv w:val="1"/>
      <w:marLeft w:val="0"/>
      <w:marRight w:val="0"/>
      <w:marTop w:val="0"/>
      <w:marBottom w:val="0"/>
      <w:divBdr>
        <w:top w:val="none" w:sz="0" w:space="0" w:color="auto"/>
        <w:left w:val="none" w:sz="0" w:space="0" w:color="auto"/>
        <w:bottom w:val="none" w:sz="0" w:space="0" w:color="auto"/>
        <w:right w:val="none" w:sz="0" w:space="0" w:color="auto"/>
      </w:divBdr>
    </w:div>
    <w:div w:id="652639958">
      <w:bodyDiv w:val="1"/>
      <w:marLeft w:val="0"/>
      <w:marRight w:val="0"/>
      <w:marTop w:val="0"/>
      <w:marBottom w:val="0"/>
      <w:divBdr>
        <w:top w:val="none" w:sz="0" w:space="0" w:color="auto"/>
        <w:left w:val="none" w:sz="0" w:space="0" w:color="auto"/>
        <w:bottom w:val="none" w:sz="0" w:space="0" w:color="auto"/>
        <w:right w:val="none" w:sz="0" w:space="0" w:color="auto"/>
      </w:divBdr>
    </w:div>
    <w:div w:id="652678691">
      <w:bodyDiv w:val="1"/>
      <w:marLeft w:val="0"/>
      <w:marRight w:val="0"/>
      <w:marTop w:val="0"/>
      <w:marBottom w:val="0"/>
      <w:divBdr>
        <w:top w:val="none" w:sz="0" w:space="0" w:color="auto"/>
        <w:left w:val="none" w:sz="0" w:space="0" w:color="auto"/>
        <w:bottom w:val="none" w:sz="0" w:space="0" w:color="auto"/>
        <w:right w:val="none" w:sz="0" w:space="0" w:color="auto"/>
      </w:divBdr>
    </w:div>
    <w:div w:id="652681266">
      <w:bodyDiv w:val="1"/>
      <w:marLeft w:val="0"/>
      <w:marRight w:val="0"/>
      <w:marTop w:val="0"/>
      <w:marBottom w:val="0"/>
      <w:divBdr>
        <w:top w:val="none" w:sz="0" w:space="0" w:color="auto"/>
        <w:left w:val="none" w:sz="0" w:space="0" w:color="auto"/>
        <w:bottom w:val="none" w:sz="0" w:space="0" w:color="auto"/>
        <w:right w:val="none" w:sz="0" w:space="0" w:color="auto"/>
      </w:divBdr>
    </w:div>
    <w:div w:id="652756552">
      <w:bodyDiv w:val="1"/>
      <w:marLeft w:val="0"/>
      <w:marRight w:val="0"/>
      <w:marTop w:val="0"/>
      <w:marBottom w:val="0"/>
      <w:divBdr>
        <w:top w:val="none" w:sz="0" w:space="0" w:color="auto"/>
        <w:left w:val="none" w:sz="0" w:space="0" w:color="auto"/>
        <w:bottom w:val="none" w:sz="0" w:space="0" w:color="auto"/>
        <w:right w:val="none" w:sz="0" w:space="0" w:color="auto"/>
      </w:divBdr>
    </w:div>
    <w:div w:id="652762065">
      <w:bodyDiv w:val="1"/>
      <w:marLeft w:val="0"/>
      <w:marRight w:val="0"/>
      <w:marTop w:val="0"/>
      <w:marBottom w:val="0"/>
      <w:divBdr>
        <w:top w:val="none" w:sz="0" w:space="0" w:color="auto"/>
        <w:left w:val="none" w:sz="0" w:space="0" w:color="auto"/>
        <w:bottom w:val="none" w:sz="0" w:space="0" w:color="auto"/>
        <w:right w:val="none" w:sz="0" w:space="0" w:color="auto"/>
      </w:divBdr>
    </w:div>
    <w:div w:id="652876075">
      <w:bodyDiv w:val="1"/>
      <w:marLeft w:val="0"/>
      <w:marRight w:val="0"/>
      <w:marTop w:val="0"/>
      <w:marBottom w:val="0"/>
      <w:divBdr>
        <w:top w:val="none" w:sz="0" w:space="0" w:color="auto"/>
        <w:left w:val="none" w:sz="0" w:space="0" w:color="auto"/>
        <w:bottom w:val="none" w:sz="0" w:space="0" w:color="auto"/>
        <w:right w:val="none" w:sz="0" w:space="0" w:color="auto"/>
      </w:divBdr>
    </w:div>
    <w:div w:id="652952888">
      <w:bodyDiv w:val="1"/>
      <w:marLeft w:val="0"/>
      <w:marRight w:val="0"/>
      <w:marTop w:val="0"/>
      <w:marBottom w:val="0"/>
      <w:divBdr>
        <w:top w:val="none" w:sz="0" w:space="0" w:color="auto"/>
        <w:left w:val="none" w:sz="0" w:space="0" w:color="auto"/>
        <w:bottom w:val="none" w:sz="0" w:space="0" w:color="auto"/>
        <w:right w:val="none" w:sz="0" w:space="0" w:color="auto"/>
      </w:divBdr>
    </w:div>
    <w:div w:id="653026217">
      <w:bodyDiv w:val="1"/>
      <w:marLeft w:val="0"/>
      <w:marRight w:val="0"/>
      <w:marTop w:val="0"/>
      <w:marBottom w:val="0"/>
      <w:divBdr>
        <w:top w:val="none" w:sz="0" w:space="0" w:color="auto"/>
        <w:left w:val="none" w:sz="0" w:space="0" w:color="auto"/>
        <w:bottom w:val="none" w:sz="0" w:space="0" w:color="auto"/>
        <w:right w:val="none" w:sz="0" w:space="0" w:color="auto"/>
      </w:divBdr>
    </w:div>
    <w:div w:id="653026829">
      <w:bodyDiv w:val="1"/>
      <w:marLeft w:val="0"/>
      <w:marRight w:val="0"/>
      <w:marTop w:val="0"/>
      <w:marBottom w:val="0"/>
      <w:divBdr>
        <w:top w:val="none" w:sz="0" w:space="0" w:color="auto"/>
        <w:left w:val="none" w:sz="0" w:space="0" w:color="auto"/>
        <w:bottom w:val="none" w:sz="0" w:space="0" w:color="auto"/>
        <w:right w:val="none" w:sz="0" w:space="0" w:color="auto"/>
      </w:divBdr>
    </w:div>
    <w:div w:id="653223235">
      <w:bodyDiv w:val="1"/>
      <w:marLeft w:val="0"/>
      <w:marRight w:val="0"/>
      <w:marTop w:val="0"/>
      <w:marBottom w:val="0"/>
      <w:divBdr>
        <w:top w:val="none" w:sz="0" w:space="0" w:color="auto"/>
        <w:left w:val="none" w:sz="0" w:space="0" w:color="auto"/>
        <w:bottom w:val="none" w:sz="0" w:space="0" w:color="auto"/>
        <w:right w:val="none" w:sz="0" w:space="0" w:color="auto"/>
      </w:divBdr>
    </w:div>
    <w:div w:id="653335402">
      <w:bodyDiv w:val="1"/>
      <w:marLeft w:val="0"/>
      <w:marRight w:val="0"/>
      <w:marTop w:val="0"/>
      <w:marBottom w:val="0"/>
      <w:divBdr>
        <w:top w:val="none" w:sz="0" w:space="0" w:color="auto"/>
        <w:left w:val="none" w:sz="0" w:space="0" w:color="auto"/>
        <w:bottom w:val="none" w:sz="0" w:space="0" w:color="auto"/>
        <w:right w:val="none" w:sz="0" w:space="0" w:color="auto"/>
      </w:divBdr>
    </w:div>
    <w:div w:id="653335658">
      <w:bodyDiv w:val="1"/>
      <w:marLeft w:val="0"/>
      <w:marRight w:val="0"/>
      <w:marTop w:val="0"/>
      <w:marBottom w:val="0"/>
      <w:divBdr>
        <w:top w:val="none" w:sz="0" w:space="0" w:color="auto"/>
        <w:left w:val="none" w:sz="0" w:space="0" w:color="auto"/>
        <w:bottom w:val="none" w:sz="0" w:space="0" w:color="auto"/>
        <w:right w:val="none" w:sz="0" w:space="0" w:color="auto"/>
      </w:divBdr>
    </w:div>
    <w:div w:id="653411366">
      <w:bodyDiv w:val="1"/>
      <w:marLeft w:val="0"/>
      <w:marRight w:val="0"/>
      <w:marTop w:val="0"/>
      <w:marBottom w:val="0"/>
      <w:divBdr>
        <w:top w:val="none" w:sz="0" w:space="0" w:color="auto"/>
        <w:left w:val="none" w:sz="0" w:space="0" w:color="auto"/>
        <w:bottom w:val="none" w:sz="0" w:space="0" w:color="auto"/>
        <w:right w:val="none" w:sz="0" w:space="0" w:color="auto"/>
      </w:divBdr>
    </w:div>
    <w:div w:id="653459827">
      <w:bodyDiv w:val="1"/>
      <w:marLeft w:val="0"/>
      <w:marRight w:val="0"/>
      <w:marTop w:val="0"/>
      <w:marBottom w:val="0"/>
      <w:divBdr>
        <w:top w:val="none" w:sz="0" w:space="0" w:color="auto"/>
        <w:left w:val="none" w:sz="0" w:space="0" w:color="auto"/>
        <w:bottom w:val="none" w:sz="0" w:space="0" w:color="auto"/>
        <w:right w:val="none" w:sz="0" w:space="0" w:color="auto"/>
      </w:divBdr>
    </w:div>
    <w:div w:id="653484070">
      <w:bodyDiv w:val="1"/>
      <w:marLeft w:val="0"/>
      <w:marRight w:val="0"/>
      <w:marTop w:val="0"/>
      <w:marBottom w:val="0"/>
      <w:divBdr>
        <w:top w:val="none" w:sz="0" w:space="0" w:color="auto"/>
        <w:left w:val="none" w:sz="0" w:space="0" w:color="auto"/>
        <w:bottom w:val="none" w:sz="0" w:space="0" w:color="auto"/>
        <w:right w:val="none" w:sz="0" w:space="0" w:color="auto"/>
      </w:divBdr>
    </w:div>
    <w:div w:id="653528290">
      <w:bodyDiv w:val="1"/>
      <w:marLeft w:val="0"/>
      <w:marRight w:val="0"/>
      <w:marTop w:val="0"/>
      <w:marBottom w:val="0"/>
      <w:divBdr>
        <w:top w:val="none" w:sz="0" w:space="0" w:color="auto"/>
        <w:left w:val="none" w:sz="0" w:space="0" w:color="auto"/>
        <w:bottom w:val="none" w:sz="0" w:space="0" w:color="auto"/>
        <w:right w:val="none" w:sz="0" w:space="0" w:color="auto"/>
      </w:divBdr>
    </w:div>
    <w:div w:id="653535297">
      <w:bodyDiv w:val="1"/>
      <w:marLeft w:val="0"/>
      <w:marRight w:val="0"/>
      <w:marTop w:val="0"/>
      <w:marBottom w:val="0"/>
      <w:divBdr>
        <w:top w:val="none" w:sz="0" w:space="0" w:color="auto"/>
        <w:left w:val="none" w:sz="0" w:space="0" w:color="auto"/>
        <w:bottom w:val="none" w:sz="0" w:space="0" w:color="auto"/>
        <w:right w:val="none" w:sz="0" w:space="0" w:color="auto"/>
      </w:divBdr>
    </w:div>
    <w:div w:id="653603350">
      <w:bodyDiv w:val="1"/>
      <w:marLeft w:val="0"/>
      <w:marRight w:val="0"/>
      <w:marTop w:val="0"/>
      <w:marBottom w:val="0"/>
      <w:divBdr>
        <w:top w:val="none" w:sz="0" w:space="0" w:color="auto"/>
        <w:left w:val="none" w:sz="0" w:space="0" w:color="auto"/>
        <w:bottom w:val="none" w:sz="0" w:space="0" w:color="auto"/>
        <w:right w:val="none" w:sz="0" w:space="0" w:color="auto"/>
      </w:divBdr>
    </w:div>
    <w:div w:id="653679776">
      <w:bodyDiv w:val="1"/>
      <w:marLeft w:val="0"/>
      <w:marRight w:val="0"/>
      <w:marTop w:val="0"/>
      <w:marBottom w:val="0"/>
      <w:divBdr>
        <w:top w:val="none" w:sz="0" w:space="0" w:color="auto"/>
        <w:left w:val="none" w:sz="0" w:space="0" w:color="auto"/>
        <w:bottom w:val="none" w:sz="0" w:space="0" w:color="auto"/>
        <w:right w:val="none" w:sz="0" w:space="0" w:color="auto"/>
      </w:divBdr>
    </w:div>
    <w:div w:id="653682696">
      <w:bodyDiv w:val="1"/>
      <w:marLeft w:val="0"/>
      <w:marRight w:val="0"/>
      <w:marTop w:val="0"/>
      <w:marBottom w:val="0"/>
      <w:divBdr>
        <w:top w:val="none" w:sz="0" w:space="0" w:color="auto"/>
        <w:left w:val="none" w:sz="0" w:space="0" w:color="auto"/>
        <w:bottom w:val="none" w:sz="0" w:space="0" w:color="auto"/>
        <w:right w:val="none" w:sz="0" w:space="0" w:color="auto"/>
      </w:divBdr>
    </w:div>
    <w:div w:id="653686767">
      <w:bodyDiv w:val="1"/>
      <w:marLeft w:val="0"/>
      <w:marRight w:val="0"/>
      <w:marTop w:val="0"/>
      <w:marBottom w:val="0"/>
      <w:divBdr>
        <w:top w:val="none" w:sz="0" w:space="0" w:color="auto"/>
        <w:left w:val="none" w:sz="0" w:space="0" w:color="auto"/>
        <w:bottom w:val="none" w:sz="0" w:space="0" w:color="auto"/>
        <w:right w:val="none" w:sz="0" w:space="0" w:color="auto"/>
      </w:divBdr>
    </w:div>
    <w:div w:id="653753227">
      <w:bodyDiv w:val="1"/>
      <w:marLeft w:val="0"/>
      <w:marRight w:val="0"/>
      <w:marTop w:val="0"/>
      <w:marBottom w:val="0"/>
      <w:divBdr>
        <w:top w:val="none" w:sz="0" w:space="0" w:color="auto"/>
        <w:left w:val="none" w:sz="0" w:space="0" w:color="auto"/>
        <w:bottom w:val="none" w:sz="0" w:space="0" w:color="auto"/>
        <w:right w:val="none" w:sz="0" w:space="0" w:color="auto"/>
      </w:divBdr>
    </w:div>
    <w:div w:id="653799809">
      <w:bodyDiv w:val="1"/>
      <w:marLeft w:val="0"/>
      <w:marRight w:val="0"/>
      <w:marTop w:val="0"/>
      <w:marBottom w:val="0"/>
      <w:divBdr>
        <w:top w:val="none" w:sz="0" w:space="0" w:color="auto"/>
        <w:left w:val="none" w:sz="0" w:space="0" w:color="auto"/>
        <w:bottom w:val="none" w:sz="0" w:space="0" w:color="auto"/>
        <w:right w:val="none" w:sz="0" w:space="0" w:color="auto"/>
      </w:divBdr>
    </w:div>
    <w:div w:id="653802351">
      <w:bodyDiv w:val="1"/>
      <w:marLeft w:val="0"/>
      <w:marRight w:val="0"/>
      <w:marTop w:val="0"/>
      <w:marBottom w:val="0"/>
      <w:divBdr>
        <w:top w:val="none" w:sz="0" w:space="0" w:color="auto"/>
        <w:left w:val="none" w:sz="0" w:space="0" w:color="auto"/>
        <w:bottom w:val="none" w:sz="0" w:space="0" w:color="auto"/>
        <w:right w:val="none" w:sz="0" w:space="0" w:color="auto"/>
      </w:divBdr>
    </w:div>
    <w:div w:id="653989229">
      <w:bodyDiv w:val="1"/>
      <w:marLeft w:val="0"/>
      <w:marRight w:val="0"/>
      <w:marTop w:val="0"/>
      <w:marBottom w:val="0"/>
      <w:divBdr>
        <w:top w:val="none" w:sz="0" w:space="0" w:color="auto"/>
        <w:left w:val="none" w:sz="0" w:space="0" w:color="auto"/>
        <w:bottom w:val="none" w:sz="0" w:space="0" w:color="auto"/>
        <w:right w:val="none" w:sz="0" w:space="0" w:color="auto"/>
      </w:divBdr>
    </w:div>
    <w:div w:id="654115202">
      <w:bodyDiv w:val="1"/>
      <w:marLeft w:val="0"/>
      <w:marRight w:val="0"/>
      <w:marTop w:val="0"/>
      <w:marBottom w:val="0"/>
      <w:divBdr>
        <w:top w:val="none" w:sz="0" w:space="0" w:color="auto"/>
        <w:left w:val="none" w:sz="0" w:space="0" w:color="auto"/>
        <w:bottom w:val="none" w:sz="0" w:space="0" w:color="auto"/>
        <w:right w:val="none" w:sz="0" w:space="0" w:color="auto"/>
      </w:divBdr>
    </w:div>
    <w:div w:id="654181743">
      <w:bodyDiv w:val="1"/>
      <w:marLeft w:val="0"/>
      <w:marRight w:val="0"/>
      <w:marTop w:val="0"/>
      <w:marBottom w:val="0"/>
      <w:divBdr>
        <w:top w:val="none" w:sz="0" w:space="0" w:color="auto"/>
        <w:left w:val="none" w:sz="0" w:space="0" w:color="auto"/>
        <w:bottom w:val="none" w:sz="0" w:space="0" w:color="auto"/>
        <w:right w:val="none" w:sz="0" w:space="0" w:color="auto"/>
      </w:divBdr>
    </w:div>
    <w:div w:id="654186304">
      <w:bodyDiv w:val="1"/>
      <w:marLeft w:val="0"/>
      <w:marRight w:val="0"/>
      <w:marTop w:val="0"/>
      <w:marBottom w:val="0"/>
      <w:divBdr>
        <w:top w:val="none" w:sz="0" w:space="0" w:color="auto"/>
        <w:left w:val="none" w:sz="0" w:space="0" w:color="auto"/>
        <w:bottom w:val="none" w:sz="0" w:space="0" w:color="auto"/>
        <w:right w:val="none" w:sz="0" w:space="0" w:color="auto"/>
      </w:divBdr>
    </w:div>
    <w:div w:id="654266635">
      <w:bodyDiv w:val="1"/>
      <w:marLeft w:val="0"/>
      <w:marRight w:val="0"/>
      <w:marTop w:val="0"/>
      <w:marBottom w:val="0"/>
      <w:divBdr>
        <w:top w:val="none" w:sz="0" w:space="0" w:color="auto"/>
        <w:left w:val="none" w:sz="0" w:space="0" w:color="auto"/>
        <w:bottom w:val="none" w:sz="0" w:space="0" w:color="auto"/>
        <w:right w:val="none" w:sz="0" w:space="0" w:color="auto"/>
      </w:divBdr>
    </w:div>
    <w:div w:id="654531394">
      <w:bodyDiv w:val="1"/>
      <w:marLeft w:val="0"/>
      <w:marRight w:val="0"/>
      <w:marTop w:val="0"/>
      <w:marBottom w:val="0"/>
      <w:divBdr>
        <w:top w:val="none" w:sz="0" w:space="0" w:color="auto"/>
        <w:left w:val="none" w:sz="0" w:space="0" w:color="auto"/>
        <w:bottom w:val="none" w:sz="0" w:space="0" w:color="auto"/>
        <w:right w:val="none" w:sz="0" w:space="0" w:color="auto"/>
      </w:divBdr>
    </w:div>
    <w:div w:id="654531528">
      <w:bodyDiv w:val="1"/>
      <w:marLeft w:val="0"/>
      <w:marRight w:val="0"/>
      <w:marTop w:val="0"/>
      <w:marBottom w:val="0"/>
      <w:divBdr>
        <w:top w:val="none" w:sz="0" w:space="0" w:color="auto"/>
        <w:left w:val="none" w:sz="0" w:space="0" w:color="auto"/>
        <w:bottom w:val="none" w:sz="0" w:space="0" w:color="auto"/>
        <w:right w:val="none" w:sz="0" w:space="0" w:color="auto"/>
      </w:divBdr>
    </w:div>
    <w:div w:id="654603961">
      <w:bodyDiv w:val="1"/>
      <w:marLeft w:val="0"/>
      <w:marRight w:val="0"/>
      <w:marTop w:val="0"/>
      <w:marBottom w:val="0"/>
      <w:divBdr>
        <w:top w:val="none" w:sz="0" w:space="0" w:color="auto"/>
        <w:left w:val="none" w:sz="0" w:space="0" w:color="auto"/>
        <w:bottom w:val="none" w:sz="0" w:space="0" w:color="auto"/>
        <w:right w:val="none" w:sz="0" w:space="0" w:color="auto"/>
      </w:divBdr>
    </w:div>
    <w:div w:id="654771039">
      <w:bodyDiv w:val="1"/>
      <w:marLeft w:val="0"/>
      <w:marRight w:val="0"/>
      <w:marTop w:val="0"/>
      <w:marBottom w:val="0"/>
      <w:divBdr>
        <w:top w:val="none" w:sz="0" w:space="0" w:color="auto"/>
        <w:left w:val="none" w:sz="0" w:space="0" w:color="auto"/>
        <w:bottom w:val="none" w:sz="0" w:space="0" w:color="auto"/>
        <w:right w:val="none" w:sz="0" w:space="0" w:color="auto"/>
      </w:divBdr>
    </w:div>
    <w:div w:id="654795815">
      <w:bodyDiv w:val="1"/>
      <w:marLeft w:val="0"/>
      <w:marRight w:val="0"/>
      <w:marTop w:val="0"/>
      <w:marBottom w:val="0"/>
      <w:divBdr>
        <w:top w:val="none" w:sz="0" w:space="0" w:color="auto"/>
        <w:left w:val="none" w:sz="0" w:space="0" w:color="auto"/>
        <w:bottom w:val="none" w:sz="0" w:space="0" w:color="auto"/>
        <w:right w:val="none" w:sz="0" w:space="0" w:color="auto"/>
      </w:divBdr>
    </w:div>
    <w:div w:id="654915209">
      <w:bodyDiv w:val="1"/>
      <w:marLeft w:val="0"/>
      <w:marRight w:val="0"/>
      <w:marTop w:val="0"/>
      <w:marBottom w:val="0"/>
      <w:divBdr>
        <w:top w:val="none" w:sz="0" w:space="0" w:color="auto"/>
        <w:left w:val="none" w:sz="0" w:space="0" w:color="auto"/>
        <w:bottom w:val="none" w:sz="0" w:space="0" w:color="auto"/>
        <w:right w:val="none" w:sz="0" w:space="0" w:color="auto"/>
      </w:divBdr>
    </w:div>
    <w:div w:id="654993155">
      <w:bodyDiv w:val="1"/>
      <w:marLeft w:val="0"/>
      <w:marRight w:val="0"/>
      <w:marTop w:val="0"/>
      <w:marBottom w:val="0"/>
      <w:divBdr>
        <w:top w:val="none" w:sz="0" w:space="0" w:color="auto"/>
        <w:left w:val="none" w:sz="0" w:space="0" w:color="auto"/>
        <w:bottom w:val="none" w:sz="0" w:space="0" w:color="auto"/>
        <w:right w:val="none" w:sz="0" w:space="0" w:color="auto"/>
      </w:divBdr>
    </w:div>
    <w:div w:id="654993800">
      <w:bodyDiv w:val="1"/>
      <w:marLeft w:val="0"/>
      <w:marRight w:val="0"/>
      <w:marTop w:val="0"/>
      <w:marBottom w:val="0"/>
      <w:divBdr>
        <w:top w:val="none" w:sz="0" w:space="0" w:color="auto"/>
        <w:left w:val="none" w:sz="0" w:space="0" w:color="auto"/>
        <w:bottom w:val="none" w:sz="0" w:space="0" w:color="auto"/>
        <w:right w:val="none" w:sz="0" w:space="0" w:color="auto"/>
      </w:divBdr>
    </w:div>
    <w:div w:id="654997074">
      <w:bodyDiv w:val="1"/>
      <w:marLeft w:val="0"/>
      <w:marRight w:val="0"/>
      <w:marTop w:val="0"/>
      <w:marBottom w:val="0"/>
      <w:divBdr>
        <w:top w:val="none" w:sz="0" w:space="0" w:color="auto"/>
        <w:left w:val="none" w:sz="0" w:space="0" w:color="auto"/>
        <w:bottom w:val="none" w:sz="0" w:space="0" w:color="auto"/>
        <w:right w:val="none" w:sz="0" w:space="0" w:color="auto"/>
      </w:divBdr>
    </w:div>
    <w:div w:id="655033874">
      <w:bodyDiv w:val="1"/>
      <w:marLeft w:val="0"/>
      <w:marRight w:val="0"/>
      <w:marTop w:val="0"/>
      <w:marBottom w:val="0"/>
      <w:divBdr>
        <w:top w:val="none" w:sz="0" w:space="0" w:color="auto"/>
        <w:left w:val="none" w:sz="0" w:space="0" w:color="auto"/>
        <w:bottom w:val="none" w:sz="0" w:space="0" w:color="auto"/>
        <w:right w:val="none" w:sz="0" w:space="0" w:color="auto"/>
      </w:divBdr>
    </w:div>
    <w:div w:id="655033949">
      <w:bodyDiv w:val="1"/>
      <w:marLeft w:val="0"/>
      <w:marRight w:val="0"/>
      <w:marTop w:val="0"/>
      <w:marBottom w:val="0"/>
      <w:divBdr>
        <w:top w:val="none" w:sz="0" w:space="0" w:color="auto"/>
        <w:left w:val="none" w:sz="0" w:space="0" w:color="auto"/>
        <w:bottom w:val="none" w:sz="0" w:space="0" w:color="auto"/>
        <w:right w:val="none" w:sz="0" w:space="0" w:color="auto"/>
      </w:divBdr>
    </w:div>
    <w:div w:id="655063716">
      <w:bodyDiv w:val="1"/>
      <w:marLeft w:val="0"/>
      <w:marRight w:val="0"/>
      <w:marTop w:val="0"/>
      <w:marBottom w:val="0"/>
      <w:divBdr>
        <w:top w:val="none" w:sz="0" w:space="0" w:color="auto"/>
        <w:left w:val="none" w:sz="0" w:space="0" w:color="auto"/>
        <w:bottom w:val="none" w:sz="0" w:space="0" w:color="auto"/>
        <w:right w:val="none" w:sz="0" w:space="0" w:color="auto"/>
      </w:divBdr>
    </w:div>
    <w:div w:id="655112300">
      <w:bodyDiv w:val="1"/>
      <w:marLeft w:val="0"/>
      <w:marRight w:val="0"/>
      <w:marTop w:val="0"/>
      <w:marBottom w:val="0"/>
      <w:divBdr>
        <w:top w:val="none" w:sz="0" w:space="0" w:color="auto"/>
        <w:left w:val="none" w:sz="0" w:space="0" w:color="auto"/>
        <w:bottom w:val="none" w:sz="0" w:space="0" w:color="auto"/>
        <w:right w:val="none" w:sz="0" w:space="0" w:color="auto"/>
      </w:divBdr>
    </w:div>
    <w:div w:id="655256366">
      <w:bodyDiv w:val="1"/>
      <w:marLeft w:val="0"/>
      <w:marRight w:val="0"/>
      <w:marTop w:val="0"/>
      <w:marBottom w:val="0"/>
      <w:divBdr>
        <w:top w:val="none" w:sz="0" w:space="0" w:color="auto"/>
        <w:left w:val="none" w:sz="0" w:space="0" w:color="auto"/>
        <w:bottom w:val="none" w:sz="0" w:space="0" w:color="auto"/>
        <w:right w:val="none" w:sz="0" w:space="0" w:color="auto"/>
      </w:divBdr>
    </w:div>
    <w:div w:id="655305717">
      <w:bodyDiv w:val="1"/>
      <w:marLeft w:val="0"/>
      <w:marRight w:val="0"/>
      <w:marTop w:val="0"/>
      <w:marBottom w:val="0"/>
      <w:divBdr>
        <w:top w:val="none" w:sz="0" w:space="0" w:color="auto"/>
        <w:left w:val="none" w:sz="0" w:space="0" w:color="auto"/>
        <w:bottom w:val="none" w:sz="0" w:space="0" w:color="auto"/>
        <w:right w:val="none" w:sz="0" w:space="0" w:color="auto"/>
      </w:divBdr>
    </w:div>
    <w:div w:id="655377408">
      <w:bodyDiv w:val="1"/>
      <w:marLeft w:val="0"/>
      <w:marRight w:val="0"/>
      <w:marTop w:val="0"/>
      <w:marBottom w:val="0"/>
      <w:divBdr>
        <w:top w:val="none" w:sz="0" w:space="0" w:color="auto"/>
        <w:left w:val="none" w:sz="0" w:space="0" w:color="auto"/>
        <w:bottom w:val="none" w:sz="0" w:space="0" w:color="auto"/>
        <w:right w:val="none" w:sz="0" w:space="0" w:color="auto"/>
      </w:divBdr>
    </w:div>
    <w:div w:id="655492270">
      <w:bodyDiv w:val="1"/>
      <w:marLeft w:val="0"/>
      <w:marRight w:val="0"/>
      <w:marTop w:val="0"/>
      <w:marBottom w:val="0"/>
      <w:divBdr>
        <w:top w:val="none" w:sz="0" w:space="0" w:color="auto"/>
        <w:left w:val="none" w:sz="0" w:space="0" w:color="auto"/>
        <w:bottom w:val="none" w:sz="0" w:space="0" w:color="auto"/>
        <w:right w:val="none" w:sz="0" w:space="0" w:color="auto"/>
      </w:divBdr>
    </w:div>
    <w:div w:id="655644551">
      <w:bodyDiv w:val="1"/>
      <w:marLeft w:val="0"/>
      <w:marRight w:val="0"/>
      <w:marTop w:val="0"/>
      <w:marBottom w:val="0"/>
      <w:divBdr>
        <w:top w:val="none" w:sz="0" w:space="0" w:color="auto"/>
        <w:left w:val="none" w:sz="0" w:space="0" w:color="auto"/>
        <w:bottom w:val="none" w:sz="0" w:space="0" w:color="auto"/>
        <w:right w:val="none" w:sz="0" w:space="0" w:color="auto"/>
      </w:divBdr>
    </w:div>
    <w:div w:id="655688122">
      <w:bodyDiv w:val="1"/>
      <w:marLeft w:val="0"/>
      <w:marRight w:val="0"/>
      <w:marTop w:val="0"/>
      <w:marBottom w:val="0"/>
      <w:divBdr>
        <w:top w:val="none" w:sz="0" w:space="0" w:color="auto"/>
        <w:left w:val="none" w:sz="0" w:space="0" w:color="auto"/>
        <w:bottom w:val="none" w:sz="0" w:space="0" w:color="auto"/>
        <w:right w:val="none" w:sz="0" w:space="0" w:color="auto"/>
      </w:divBdr>
    </w:div>
    <w:div w:id="655763222">
      <w:bodyDiv w:val="1"/>
      <w:marLeft w:val="0"/>
      <w:marRight w:val="0"/>
      <w:marTop w:val="0"/>
      <w:marBottom w:val="0"/>
      <w:divBdr>
        <w:top w:val="none" w:sz="0" w:space="0" w:color="auto"/>
        <w:left w:val="none" w:sz="0" w:space="0" w:color="auto"/>
        <w:bottom w:val="none" w:sz="0" w:space="0" w:color="auto"/>
        <w:right w:val="none" w:sz="0" w:space="0" w:color="auto"/>
      </w:divBdr>
    </w:div>
    <w:div w:id="655769486">
      <w:bodyDiv w:val="1"/>
      <w:marLeft w:val="0"/>
      <w:marRight w:val="0"/>
      <w:marTop w:val="0"/>
      <w:marBottom w:val="0"/>
      <w:divBdr>
        <w:top w:val="none" w:sz="0" w:space="0" w:color="auto"/>
        <w:left w:val="none" w:sz="0" w:space="0" w:color="auto"/>
        <w:bottom w:val="none" w:sz="0" w:space="0" w:color="auto"/>
        <w:right w:val="none" w:sz="0" w:space="0" w:color="auto"/>
      </w:divBdr>
    </w:div>
    <w:div w:id="655836957">
      <w:bodyDiv w:val="1"/>
      <w:marLeft w:val="0"/>
      <w:marRight w:val="0"/>
      <w:marTop w:val="0"/>
      <w:marBottom w:val="0"/>
      <w:divBdr>
        <w:top w:val="none" w:sz="0" w:space="0" w:color="auto"/>
        <w:left w:val="none" w:sz="0" w:space="0" w:color="auto"/>
        <w:bottom w:val="none" w:sz="0" w:space="0" w:color="auto"/>
        <w:right w:val="none" w:sz="0" w:space="0" w:color="auto"/>
      </w:divBdr>
    </w:div>
    <w:div w:id="655957257">
      <w:bodyDiv w:val="1"/>
      <w:marLeft w:val="0"/>
      <w:marRight w:val="0"/>
      <w:marTop w:val="0"/>
      <w:marBottom w:val="0"/>
      <w:divBdr>
        <w:top w:val="none" w:sz="0" w:space="0" w:color="auto"/>
        <w:left w:val="none" w:sz="0" w:space="0" w:color="auto"/>
        <w:bottom w:val="none" w:sz="0" w:space="0" w:color="auto"/>
        <w:right w:val="none" w:sz="0" w:space="0" w:color="auto"/>
      </w:divBdr>
    </w:div>
    <w:div w:id="655962051">
      <w:bodyDiv w:val="1"/>
      <w:marLeft w:val="0"/>
      <w:marRight w:val="0"/>
      <w:marTop w:val="0"/>
      <w:marBottom w:val="0"/>
      <w:divBdr>
        <w:top w:val="none" w:sz="0" w:space="0" w:color="auto"/>
        <w:left w:val="none" w:sz="0" w:space="0" w:color="auto"/>
        <w:bottom w:val="none" w:sz="0" w:space="0" w:color="auto"/>
        <w:right w:val="none" w:sz="0" w:space="0" w:color="auto"/>
      </w:divBdr>
    </w:div>
    <w:div w:id="656031417">
      <w:bodyDiv w:val="1"/>
      <w:marLeft w:val="0"/>
      <w:marRight w:val="0"/>
      <w:marTop w:val="0"/>
      <w:marBottom w:val="0"/>
      <w:divBdr>
        <w:top w:val="none" w:sz="0" w:space="0" w:color="auto"/>
        <w:left w:val="none" w:sz="0" w:space="0" w:color="auto"/>
        <w:bottom w:val="none" w:sz="0" w:space="0" w:color="auto"/>
        <w:right w:val="none" w:sz="0" w:space="0" w:color="auto"/>
      </w:divBdr>
    </w:div>
    <w:div w:id="656032178">
      <w:bodyDiv w:val="1"/>
      <w:marLeft w:val="0"/>
      <w:marRight w:val="0"/>
      <w:marTop w:val="0"/>
      <w:marBottom w:val="0"/>
      <w:divBdr>
        <w:top w:val="none" w:sz="0" w:space="0" w:color="auto"/>
        <w:left w:val="none" w:sz="0" w:space="0" w:color="auto"/>
        <w:bottom w:val="none" w:sz="0" w:space="0" w:color="auto"/>
        <w:right w:val="none" w:sz="0" w:space="0" w:color="auto"/>
      </w:divBdr>
    </w:div>
    <w:div w:id="656149958">
      <w:bodyDiv w:val="1"/>
      <w:marLeft w:val="0"/>
      <w:marRight w:val="0"/>
      <w:marTop w:val="0"/>
      <w:marBottom w:val="0"/>
      <w:divBdr>
        <w:top w:val="none" w:sz="0" w:space="0" w:color="auto"/>
        <w:left w:val="none" w:sz="0" w:space="0" w:color="auto"/>
        <w:bottom w:val="none" w:sz="0" w:space="0" w:color="auto"/>
        <w:right w:val="none" w:sz="0" w:space="0" w:color="auto"/>
      </w:divBdr>
    </w:div>
    <w:div w:id="656223441">
      <w:bodyDiv w:val="1"/>
      <w:marLeft w:val="0"/>
      <w:marRight w:val="0"/>
      <w:marTop w:val="0"/>
      <w:marBottom w:val="0"/>
      <w:divBdr>
        <w:top w:val="none" w:sz="0" w:space="0" w:color="auto"/>
        <w:left w:val="none" w:sz="0" w:space="0" w:color="auto"/>
        <w:bottom w:val="none" w:sz="0" w:space="0" w:color="auto"/>
        <w:right w:val="none" w:sz="0" w:space="0" w:color="auto"/>
      </w:divBdr>
    </w:div>
    <w:div w:id="656230588">
      <w:bodyDiv w:val="1"/>
      <w:marLeft w:val="0"/>
      <w:marRight w:val="0"/>
      <w:marTop w:val="0"/>
      <w:marBottom w:val="0"/>
      <w:divBdr>
        <w:top w:val="none" w:sz="0" w:space="0" w:color="auto"/>
        <w:left w:val="none" w:sz="0" w:space="0" w:color="auto"/>
        <w:bottom w:val="none" w:sz="0" w:space="0" w:color="auto"/>
        <w:right w:val="none" w:sz="0" w:space="0" w:color="auto"/>
      </w:divBdr>
    </w:div>
    <w:div w:id="656301877">
      <w:bodyDiv w:val="1"/>
      <w:marLeft w:val="0"/>
      <w:marRight w:val="0"/>
      <w:marTop w:val="0"/>
      <w:marBottom w:val="0"/>
      <w:divBdr>
        <w:top w:val="none" w:sz="0" w:space="0" w:color="auto"/>
        <w:left w:val="none" w:sz="0" w:space="0" w:color="auto"/>
        <w:bottom w:val="none" w:sz="0" w:space="0" w:color="auto"/>
        <w:right w:val="none" w:sz="0" w:space="0" w:color="auto"/>
      </w:divBdr>
    </w:div>
    <w:div w:id="656302021">
      <w:bodyDiv w:val="1"/>
      <w:marLeft w:val="0"/>
      <w:marRight w:val="0"/>
      <w:marTop w:val="0"/>
      <w:marBottom w:val="0"/>
      <w:divBdr>
        <w:top w:val="none" w:sz="0" w:space="0" w:color="auto"/>
        <w:left w:val="none" w:sz="0" w:space="0" w:color="auto"/>
        <w:bottom w:val="none" w:sz="0" w:space="0" w:color="auto"/>
        <w:right w:val="none" w:sz="0" w:space="0" w:color="auto"/>
      </w:divBdr>
    </w:div>
    <w:div w:id="656423571">
      <w:bodyDiv w:val="1"/>
      <w:marLeft w:val="0"/>
      <w:marRight w:val="0"/>
      <w:marTop w:val="0"/>
      <w:marBottom w:val="0"/>
      <w:divBdr>
        <w:top w:val="none" w:sz="0" w:space="0" w:color="auto"/>
        <w:left w:val="none" w:sz="0" w:space="0" w:color="auto"/>
        <w:bottom w:val="none" w:sz="0" w:space="0" w:color="auto"/>
        <w:right w:val="none" w:sz="0" w:space="0" w:color="auto"/>
      </w:divBdr>
    </w:div>
    <w:div w:id="656496469">
      <w:bodyDiv w:val="1"/>
      <w:marLeft w:val="0"/>
      <w:marRight w:val="0"/>
      <w:marTop w:val="0"/>
      <w:marBottom w:val="0"/>
      <w:divBdr>
        <w:top w:val="none" w:sz="0" w:space="0" w:color="auto"/>
        <w:left w:val="none" w:sz="0" w:space="0" w:color="auto"/>
        <w:bottom w:val="none" w:sz="0" w:space="0" w:color="auto"/>
        <w:right w:val="none" w:sz="0" w:space="0" w:color="auto"/>
      </w:divBdr>
    </w:div>
    <w:div w:id="656497904">
      <w:bodyDiv w:val="1"/>
      <w:marLeft w:val="0"/>
      <w:marRight w:val="0"/>
      <w:marTop w:val="0"/>
      <w:marBottom w:val="0"/>
      <w:divBdr>
        <w:top w:val="none" w:sz="0" w:space="0" w:color="auto"/>
        <w:left w:val="none" w:sz="0" w:space="0" w:color="auto"/>
        <w:bottom w:val="none" w:sz="0" w:space="0" w:color="auto"/>
        <w:right w:val="none" w:sz="0" w:space="0" w:color="auto"/>
      </w:divBdr>
    </w:div>
    <w:div w:id="656571351">
      <w:bodyDiv w:val="1"/>
      <w:marLeft w:val="0"/>
      <w:marRight w:val="0"/>
      <w:marTop w:val="0"/>
      <w:marBottom w:val="0"/>
      <w:divBdr>
        <w:top w:val="none" w:sz="0" w:space="0" w:color="auto"/>
        <w:left w:val="none" w:sz="0" w:space="0" w:color="auto"/>
        <w:bottom w:val="none" w:sz="0" w:space="0" w:color="auto"/>
        <w:right w:val="none" w:sz="0" w:space="0" w:color="auto"/>
      </w:divBdr>
    </w:div>
    <w:div w:id="656685021">
      <w:bodyDiv w:val="1"/>
      <w:marLeft w:val="0"/>
      <w:marRight w:val="0"/>
      <w:marTop w:val="0"/>
      <w:marBottom w:val="0"/>
      <w:divBdr>
        <w:top w:val="none" w:sz="0" w:space="0" w:color="auto"/>
        <w:left w:val="none" w:sz="0" w:space="0" w:color="auto"/>
        <w:bottom w:val="none" w:sz="0" w:space="0" w:color="auto"/>
        <w:right w:val="none" w:sz="0" w:space="0" w:color="auto"/>
      </w:divBdr>
    </w:div>
    <w:div w:id="656763298">
      <w:bodyDiv w:val="1"/>
      <w:marLeft w:val="0"/>
      <w:marRight w:val="0"/>
      <w:marTop w:val="0"/>
      <w:marBottom w:val="0"/>
      <w:divBdr>
        <w:top w:val="none" w:sz="0" w:space="0" w:color="auto"/>
        <w:left w:val="none" w:sz="0" w:space="0" w:color="auto"/>
        <w:bottom w:val="none" w:sz="0" w:space="0" w:color="auto"/>
        <w:right w:val="none" w:sz="0" w:space="0" w:color="auto"/>
      </w:divBdr>
    </w:div>
    <w:div w:id="656808659">
      <w:bodyDiv w:val="1"/>
      <w:marLeft w:val="0"/>
      <w:marRight w:val="0"/>
      <w:marTop w:val="0"/>
      <w:marBottom w:val="0"/>
      <w:divBdr>
        <w:top w:val="none" w:sz="0" w:space="0" w:color="auto"/>
        <w:left w:val="none" w:sz="0" w:space="0" w:color="auto"/>
        <w:bottom w:val="none" w:sz="0" w:space="0" w:color="auto"/>
        <w:right w:val="none" w:sz="0" w:space="0" w:color="auto"/>
      </w:divBdr>
    </w:div>
    <w:div w:id="656960960">
      <w:bodyDiv w:val="1"/>
      <w:marLeft w:val="0"/>
      <w:marRight w:val="0"/>
      <w:marTop w:val="0"/>
      <w:marBottom w:val="0"/>
      <w:divBdr>
        <w:top w:val="none" w:sz="0" w:space="0" w:color="auto"/>
        <w:left w:val="none" w:sz="0" w:space="0" w:color="auto"/>
        <w:bottom w:val="none" w:sz="0" w:space="0" w:color="auto"/>
        <w:right w:val="none" w:sz="0" w:space="0" w:color="auto"/>
      </w:divBdr>
    </w:div>
    <w:div w:id="657074349">
      <w:bodyDiv w:val="1"/>
      <w:marLeft w:val="0"/>
      <w:marRight w:val="0"/>
      <w:marTop w:val="0"/>
      <w:marBottom w:val="0"/>
      <w:divBdr>
        <w:top w:val="none" w:sz="0" w:space="0" w:color="auto"/>
        <w:left w:val="none" w:sz="0" w:space="0" w:color="auto"/>
        <w:bottom w:val="none" w:sz="0" w:space="0" w:color="auto"/>
        <w:right w:val="none" w:sz="0" w:space="0" w:color="auto"/>
      </w:divBdr>
    </w:div>
    <w:div w:id="657074778">
      <w:bodyDiv w:val="1"/>
      <w:marLeft w:val="0"/>
      <w:marRight w:val="0"/>
      <w:marTop w:val="0"/>
      <w:marBottom w:val="0"/>
      <w:divBdr>
        <w:top w:val="none" w:sz="0" w:space="0" w:color="auto"/>
        <w:left w:val="none" w:sz="0" w:space="0" w:color="auto"/>
        <w:bottom w:val="none" w:sz="0" w:space="0" w:color="auto"/>
        <w:right w:val="none" w:sz="0" w:space="0" w:color="auto"/>
      </w:divBdr>
    </w:div>
    <w:div w:id="657268127">
      <w:bodyDiv w:val="1"/>
      <w:marLeft w:val="0"/>
      <w:marRight w:val="0"/>
      <w:marTop w:val="0"/>
      <w:marBottom w:val="0"/>
      <w:divBdr>
        <w:top w:val="none" w:sz="0" w:space="0" w:color="auto"/>
        <w:left w:val="none" w:sz="0" w:space="0" w:color="auto"/>
        <w:bottom w:val="none" w:sz="0" w:space="0" w:color="auto"/>
        <w:right w:val="none" w:sz="0" w:space="0" w:color="auto"/>
      </w:divBdr>
    </w:div>
    <w:div w:id="657348529">
      <w:bodyDiv w:val="1"/>
      <w:marLeft w:val="0"/>
      <w:marRight w:val="0"/>
      <w:marTop w:val="0"/>
      <w:marBottom w:val="0"/>
      <w:divBdr>
        <w:top w:val="none" w:sz="0" w:space="0" w:color="auto"/>
        <w:left w:val="none" w:sz="0" w:space="0" w:color="auto"/>
        <w:bottom w:val="none" w:sz="0" w:space="0" w:color="auto"/>
        <w:right w:val="none" w:sz="0" w:space="0" w:color="auto"/>
      </w:divBdr>
    </w:div>
    <w:div w:id="657349472">
      <w:bodyDiv w:val="1"/>
      <w:marLeft w:val="0"/>
      <w:marRight w:val="0"/>
      <w:marTop w:val="0"/>
      <w:marBottom w:val="0"/>
      <w:divBdr>
        <w:top w:val="none" w:sz="0" w:space="0" w:color="auto"/>
        <w:left w:val="none" w:sz="0" w:space="0" w:color="auto"/>
        <w:bottom w:val="none" w:sz="0" w:space="0" w:color="auto"/>
        <w:right w:val="none" w:sz="0" w:space="0" w:color="auto"/>
      </w:divBdr>
    </w:div>
    <w:div w:id="657536420">
      <w:bodyDiv w:val="1"/>
      <w:marLeft w:val="0"/>
      <w:marRight w:val="0"/>
      <w:marTop w:val="0"/>
      <w:marBottom w:val="0"/>
      <w:divBdr>
        <w:top w:val="none" w:sz="0" w:space="0" w:color="auto"/>
        <w:left w:val="none" w:sz="0" w:space="0" w:color="auto"/>
        <w:bottom w:val="none" w:sz="0" w:space="0" w:color="auto"/>
        <w:right w:val="none" w:sz="0" w:space="0" w:color="auto"/>
      </w:divBdr>
    </w:div>
    <w:div w:id="657804893">
      <w:bodyDiv w:val="1"/>
      <w:marLeft w:val="0"/>
      <w:marRight w:val="0"/>
      <w:marTop w:val="0"/>
      <w:marBottom w:val="0"/>
      <w:divBdr>
        <w:top w:val="none" w:sz="0" w:space="0" w:color="auto"/>
        <w:left w:val="none" w:sz="0" w:space="0" w:color="auto"/>
        <w:bottom w:val="none" w:sz="0" w:space="0" w:color="auto"/>
        <w:right w:val="none" w:sz="0" w:space="0" w:color="auto"/>
      </w:divBdr>
    </w:div>
    <w:div w:id="657925832">
      <w:bodyDiv w:val="1"/>
      <w:marLeft w:val="0"/>
      <w:marRight w:val="0"/>
      <w:marTop w:val="0"/>
      <w:marBottom w:val="0"/>
      <w:divBdr>
        <w:top w:val="none" w:sz="0" w:space="0" w:color="auto"/>
        <w:left w:val="none" w:sz="0" w:space="0" w:color="auto"/>
        <w:bottom w:val="none" w:sz="0" w:space="0" w:color="auto"/>
        <w:right w:val="none" w:sz="0" w:space="0" w:color="auto"/>
      </w:divBdr>
    </w:div>
    <w:div w:id="658120755">
      <w:bodyDiv w:val="1"/>
      <w:marLeft w:val="0"/>
      <w:marRight w:val="0"/>
      <w:marTop w:val="0"/>
      <w:marBottom w:val="0"/>
      <w:divBdr>
        <w:top w:val="none" w:sz="0" w:space="0" w:color="auto"/>
        <w:left w:val="none" w:sz="0" w:space="0" w:color="auto"/>
        <w:bottom w:val="none" w:sz="0" w:space="0" w:color="auto"/>
        <w:right w:val="none" w:sz="0" w:space="0" w:color="auto"/>
      </w:divBdr>
    </w:div>
    <w:div w:id="658122766">
      <w:bodyDiv w:val="1"/>
      <w:marLeft w:val="0"/>
      <w:marRight w:val="0"/>
      <w:marTop w:val="0"/>
      <w:marBottom w:val="0"/>
      <w:divBdr>
        <w:top w:val="none" w:sz="0" w:space="0" w:color="auto"/>
        <w:left w:val="none" w:sz="0" w:space="0" w:color="auto"/>
        <w:bottom w:val="none" w:sz="0" w:space="0" w:color="auto"/>
        <w:right w:val="none" w:sz="0" w:space="0" w:color="auto"/>
      </w:divBdr>
    </w:div>
    <w:div w:id="658195626">
      <w:bodyDiv w:val="1"/>
      <w:marLeft w:val="0"/>
      <w:marRight w:val="0"/>
      <w:marTop w:val="0"/>
      <w:marBottom w:val="0"/>
      <w:divBdr>
        <w:top w:val="none" w:sz="0" w:space="0" w:color="auto"/>
        <w:left w:val="none" w:sz="0" w:space="0" w:color="auto"/>
        <w:bottom w:val="none" w:sz="0" w:space="0" w:color="auto"/>
        <w:right w:val="none" w:sz="0" w:space="0" w:color="auto"/>
      </w:divBdr>
    </w:div>
    <w:div w:id="658266476">
      <w:bodyDiv w:val="1"/>
      <w:marLeft w:val="0"/>
      <w:marRight w:val="0"/>
      <w:marTop w:val="0"/>
      <w:marBottom w:val="0"/>
      <w:divBdr>
        <w:top w:val="none" w:sz="0" w:space="0" w:color="auto"/>
        <w:left w:val="none" w:sz="0" w:space="0" w:color="auto"/>
        <w:bottom w:val="none" w:sz="0" w:space="0" w:color="auto"/>
        <w:right w:val="none" w:sz="0" w:space="0" w:color="auto"/>
      </w:divBdr>
    </w:div>
    <w:div w:id="658267665">
      <w:bodyDiv w:val="1"/>
      <w:marLeft w:val="0"/>
      <w:marRight w:val="0"/>
      <w:marTop w:val="0"/>
      <w:marBottom w:val="0"/>
      <w:divBdr>
        <w:top w:val="none" w:sz="0" w:space="0" w:color="auto"/>
        <w:left w:val="none" w:sz="0" w:space="0" w:color="auto"/>
        <w:bottom w:val="none" w:sz="0" w:space="0" w:color="auto"/>
        <w:right w:val="none" w:sz="0" w:space="0" w:color="auto"/>
      </w:divBdr>
    </w:div>
    <w:div w:id="658383528">
      <w:bodyDiv w:val="1"/>
      <w:marLeft w:val="0"/>
      <w:marRight w:val="0"/>
      <w:marTop w:val="0"/>
      <w:marBottom w:val="0"/>
      <w:divBdr>
        <w:top w:val="none" w:sz="0" w:space="0" w:color="auto"/>
        <w:left w:val="none" w:sz="0" w:space="0" w:color="auto"/>
        <w:bottom w:val="none" w:sz="0" w:space="0" w:color="auto"/>
        <w:right w:val="none" w:sz="0" w:space="0" w:color="auto"/>
      </w:divBdr>
    </w:div>
    <w:div w:id="658384033">
      <w:bodyDiv w:val="1"/>
      <w:marLeft w:val="0"/>
      <w:marRight w:val="0"/>
      <w:marTop w:val="0"/>
      <w:marBottom w:val="0"/>
      <w:divBdr>
        <w:top w:val="none" w:sz="0" w:space="0" w:color="auto"/>
        <w:left w:val="none" w:sz="0" w:space="0" w:color="auto"/>
        <w:bottom w:val="none" w:sz="0" w:space="0" w:color="auto"/>
        <w:right w:val="none" w:sz="0" w:space="0" w:color="auto"/>
      </w:divBdr>
    </w:div>
    <w:div w:id="658386578">
      <w:bodyDiv w:val="1"/>
      <w:marLeft w:val="0"/>
      <w:marRight w:val="0"/>
      <w:marTop w:val="0"/>
      <w:marBottom w:val="0"/>
      <w:divBdr>
        <w:top w:val="none" w:sz="0" w:space="0" w:color="auto"/>
        <w:left w:val="none" w:sz="0" w:space="0" w:color="auto"/>
        <w:bottom w:val="none" w:sz="0" w:space="0" w:color="auto"/>
        <w:right w:val="none" w:sz="0" w:space="0" w:color="auto"/>
      </w:divBdr>
    </w:div>
    <w:div w:id="658459619">
      <w:bodyDiv w:val="1"/>
      <w:marLeft w:val="0"/>
      <w:marRight w:val="0"/>
      <w:marTop w:val="0"/>
      <w:marBottom w:val="0"/>
      <w:divBdr>
        <w:top w:val="none" w:sz="0" w:space="0" w:color="auto"/>
        <w:left w:val="none" w:sz="0" w:space="0" w:color="auto"/>
        <w:bottom w:val="none" w:sz="0" w:space="0" w:color="auto"/>
        <w:right w:val="none" w:sz="0" w:space="0" w:color="auto"/>
      </w:divBdr>
    </w:div>
    <w:div w:id="658466862">
      <w:bodyDiv w:val="1"/>
      <w:marLeft w:val="0"/>
      <w:marRight w:val="0"/>
      <w:marTop w:val="0"/>
      <w:marBottom w:val="0"/>
      <w:divBdr>
        <w:top w:val="none" w:sz="0" w:space="0" w:color="auto"/>
        <w:left w:val="none" w:sz="0" w:space="0" w:color="auto"/>
        <w:bottom w:val="none" w:sz="0" w:space="0" w:color="auto"/>
        <w:right w:val="none" w:sz="0" w:space="0" w:color="auto"/>
      </w:divBdr>
    </w:div>
    <w:div w:id="658534105">
      <w:bodyDiv w:val="1"/>
      <w:marLeft w:val="0"/>
      <w:marRight w:val="0"/>
      <w:marTop w:val="0"/>
      <w:marBottom w:val="0"/>
      <w:divBdr>
        <w:top w:val="none" w:sz="0" w:space="0" w:color="auto"/>
        <w:left w:val="none" w:sz="0" w:space="0" w:color="auto"/>
        <w:bottom w:val="none" w:sz="0" w:space="0" w:color="auto"/>
        <w:right w:val="none" w:sz="0" w:space="0" w:color="auto"/>
      </w:divBdr>
    </w:div>
    <w:div w:id="658534536">
      <w:bodyDiv w:val="1"/>
      <w:marLeft w:val="0"/>
      <w:marRight w:val="0"/>
      <w:marTop w:val="0"/>
      <w:marBottom w:val="0"/>
      <w:divBdr>
        <w:top w:val="none" w:sz="0" w:space="0" w:color="auto"/>
        <w:left w:val="none" w:sz="0" w:space="0" w:color="auto"/>
        <w:bottom w:val="none" w:sz="0" w:space="0" w:color="auto"/>
        <w:right w:val="none" w:sz="0" w:space="0" w:color="auto"/>
      </w:divBdr>
    </w:div>
    <w:div w:id="658579696">
      <w:bodyDiv w:val="1"/>
      <w:marLeft w:val="0"/>
      <w:marRight w:val="0"/>
      <w:marTop w:val="0"/>
      <w:marBottom w:val="0"/>
      <w:divBdr>
        <w:top w:val="none" w:sz="0" w:space="0" w:color="auto"/>
        <w:left w:val="none" w:sz="0" w:space="0" w:color="auto"/>
        <w:bottom w:val="none" w:sz="0" w:space="0" w:color="auto"/>
        <w:right w:val="none" w:sz="0" w:space="0" w:color="auto"/>
      </w:divBdr>
    </w:div>
    <w:div w:id="658656876">
      <w:bodyDiv w:val="1"/>
      <w:marLeft w:val="0"/>
      <w:marRight w:val="0"/>
      <w:marTop w:val="0"/>
      <w:marBottom w:val="0"/>
      <w:divBdr>
        <w:top w:val="none" w:sz="0" w:space="0" w:color="auto"/>
        <w:left w:val="none" w:sz="0" w:space="0" w:color="auto"/>
        <w:bottom w:val="none" w:sz="0" w:space="0" w:color="auto"/>
        <w:right w:val="none" w:sz="0" w:space="0" w:color="auto"/>
      </w:divBdr>
    </w:div>
    <w:div w:id="658657081">
      <w:bodyDiv w:val="1"/>
      <w:marLeft w:val="0"/>
      <w:marRight w:val="0"/>
      <w:marTop w:val="0"/>
      <w:marBottom w:val="0"/>
      <w:divBdr>
        <w:top w:val="none" w:sz="0" w:space="0" w:color="auto"/>
        <w:left w:val="none" w:sz="0" w:space="0" w:color="auto"/>
        <w:bottom w:val="none" w:sz="0" w:space="0" w:color="auto"/>
        <w:right w:val="none" w:sz="0" w:space="0" w:color="auto"/>
      </w:divBdr>
    </w:div>
    <w:div w:id="658734346">
      <w:bodyDiv w:val="1"/>
      <w:marLeft w:val="0"/>
      <w:marRight w:val="0"/>
      <w:marTop w:val="0"/>
      <w:marBottom w:val="0"/>
      <w:divBdr>
        <w:top w:val="none" w:sz="0" w:space="0" w:color="auto"/>
        <w:left w:val="none" w:sz="0" w:space="0" w:color="auto"/>
        <w:bottom w:val="none" w:sz="0" w:space="0" w:color="auto"/>
        <w:right w:val="none" w:sz="0" w:space="0" w:color="auto"/>
      </w:divBdr>
    </w:div>
    <w:div w:id="658772873">
      <w:bodyDiv w:val="1"/>
      <w:marLeft w:val="0"/>
      <w:marRight w:val="0"/>
      <w:marTop w:val="0"/>
      <w:marBottom w:val="0"/>
      <w:divBdr>
        <w:top w:val="none" w:sz="0" w:space="0" w:color="auto"/>
        <w:left w:val="none" w:sz="0" w:space="0" w:color="auto"/>
        <w:bottom w:val="none" w:sz="0" w:space="0" w:color="auto"/>
        <w:right w:val="none" w:sz="0" w:space="0" w:color="auto"/>
      </w:divBdr>
    </w:div>
    <w:div w:id="658928662">
      <w:bodyDiv w:val="1"/>
      <w:marLeft w:val="0"/>
      <w:marRight w:val="0"/>
      <w:marTop w:val="0"/>
      <w:marBottom w:val="0"/>
      <w:divBdr>
        <w:top w:val="none" w:sz="0" w:space="0" w:color="auto"/>
        <w:left w:val="none" w:sz="0" w:space="0" w:color="auto"/>
        <w:bottom w:val="none" w:sz="0" w:space="0" w:color="auto"/>
        <w:right w:val="none" w:sz="0" w:space="0" w:color="auto"/>
      </w:divBdr>
    </w:div>
    <w:div w:id="658969227">
      <w:bodyDiv w:val="1"/>
      <w:marLeft w:val="0"/>
      <w:marRight w:val="0"/>
      <w:marTop w:val="0"/>
      <w:marBottom w:val="0"/>
      <w:divBdr>
        <w:top w:val="none" w:sz="0" w:space="0" w:color="auto"/>
        <w:left w:val="none" w:sz="0" w:space="0" w:color="auto"/>
        <w:bottom w:val="none" w:sz="0" w:space="0" w:color="auto"/>
        <w:right w:val="none" w:sz="0" w:space="0" w:color="auto"/>
      </w:divBdr>
    </w:div>
    <w:div w:id="659116196">
      <w:bodyDiv w:val="1"/>
      <w:marLeft w:val="0"/>
      <w:marRight w:val="0"/>
      <w:marTop w:val="0"/>
      <w:marBottom w:val="0"/>
      <w:divBdr>
        <w:top w:val="none" w:sz="0" w:space="0" w:color="auto"/>
        <w:left w:val="none" w:sz="0" w:space="0" w:color="auto"/>
        <w:bottom w:val="none" w:sz="0" w:space="0" w:color="auto"/>
        <w:right w:val="none" w:sz="0" w:space="0" w:color="auto"/>
      </w:divBdr>
    </w:div>
    <w:div w:id="659235562">
      <w:bodyDiv w:val="1"/>
      <w:marLeft w:val="0"/>
      <w:marRight w:val="0"/>
      <w:marTop w:val="0"/>
      <w:marBottom w:val="0"/>
      <w:divBdr>
        <w:top w:val="none" w:sz="0" w:space="0" w:color="auto"/>
        <w:left w:val="none" w:sz="0" w:space="0" w:color="auto"/>
        <w:bottom w:val="none" w:sz="0" w:space="0" w:color="auto"/>
        <w:right w:val="none" w:sz="0" w:space="0" w:color="auto"/>
      </w:divBdr>
    </w:div>
    <w:div w:id="659699246">
      <w:bodyDiv w:val="1"/>
      <w:marLeft w:val="0"/>
      <w:marRight w:val="0"/>
      <w:marTop w:val="0"/>
      <w:marBottom w:val="0"/>
      <w:divBdr>
        <w:top w:val="none" w:sz="0" w:space="0" w:color="auto"/>
        <w:left w:val="none" w:sz="0" w:space="0" w:color="auto"/>
        <w:bottom w:val="none" w:sz="0" w:space="0" w:color="auto"/>
        <w:right w:val="none" w:sz="0" w:space="0" w:color="auto"/>
      </w:divBdr>
    </w:div>
    <w:div w:id="659701416">
      <w:bodyDiv w:val="1"/>
      <w:marLeft w:val="0"/>
      <w:marRight w:val="0"/>
      <w:marTop w:val="0"/>
      <w:marBottom w:val="0"/>
      <w:divBdr>
        <w:top w:val="none" w:sz="0" w:space="0" w:color="auto"/>
        <w:left w:val="none" w:sz="0" w:space="0" w:color="auto"/>
        <w:bottom w:val="none" w:sz="0" w:space="0" w:color="auto"/>
        <w:right w:val="none" w:sz="0" w:space="0" w:color="auto"/>
      </w:divBdr>
    </w:div>
    <w:div w:id="659775856">
      <w:bodyDiv w:val="1"/>
      <w:marLeft w:val="0"/>
      <w:marRight w:val="0"/>
      <w:marTop w:val="0"/>
      <w:marBottom w:val="0"/>
      <w:divBdr>
        <w:top w:val="none" w:sz="0" w:space="0" w:color="auto"/>
        <w:left w:val="none" w:sz="0" w:space="0" w:color="auto"/>
        <w:bottom w:val="none" w:sz="0" w:space="0" w:color="auto"/>
        <w:right w:val="none" w:sz="0" w:space="0" w:color="auto"/>
      </w:divBdr>
    </w:div>
    <w:div w:id="659845733">
      <w:bodyDiv w:val="1"/>
      <w:marLeft w:val="0"/>
      <w:marRight w:val="0"/>
      <w:marTop w:val="0"/>
      <w:marBottom w:val="0"/>
      <w:divBdr>
        <w:top w:val="none" w:sz="0" w:space="0" w:color="auto"/>
        <w:left w:val="none" w:sz="0" w:space="0" w:color="auto"/>
        <w:bottom w:val="none" w:sz="0" w:space="0" w:color="auto"/>
        <w:right w:val="none" w:sz="0" w:space="0" w:color="auto"/>
      </w:divBdr>
    </w:div>
    <w:div w:id="659888466">
      <w:bodyDiv w:val="1"/>
      <w:marLeft w:val="0"/>
      <w:marRight w:val="0"/>
      <w:marTop w:val="0"/>
      <w:marBottom w:val="0"/>
      <w:divBdr>
        <w:top w:val="none" w:sz="0" w:space="0" w:color="auto"/>
        <w:left w:val="none" w:sz="0" w:space="0" w:color="auto"/>
        <w:bottom w:val="none" w:sz="0" w:space="0" w:color="auto"/>
        <w:right w:val="none" w:sz="0" w:space="0" w:color="auto"/>
      </w:divBdr>
    </w:div>
    <w:div w:id="659895256">
      <w:bodyDiv w:val="1"/>
      <w:marLeft w:val="0"/>
      <w:marRight w:val="0"/>
      <w:marTop w:val="0"/>
      <w:marBottom w:val="0"/>
      <w:divBdr>
        <w:top w:val="none" w:sz="0" w:space="0" w:color="auto"/>
        <w:left w:val="none" w:sz="0" w:space="0" w:color="auto"/>
        <w:bottom w:val="none" w:sz="0" w:space="0" w:color="auto"/>
        <w:right w:val="none" w:sz="0" w:space="0" w:color="auto"/>
      </w:divBdr>
    </w:div>
    <w:div w:id="659967987">
      <w:bodyDiv w:val="1"/>
      <w:marLeft w:val="0"/>
      <w:marRight w:val="0"/>
      <w:marTop w:val="0"/>
      <w:marBottom w:val="0"/>
      <w:divBdr>
        <w:top w:val="none" w:sz="0" w:space="0" w:color="auto"/>
        <w:left w:val="none" w:sz="0" w:space="0" w:color="auto"/>
        <w:bottom w:val="none" w:sz="0" w:space="0" w:color="auto"/>
        <w:right w:val="none" w:sz="0" w:space="0" w:color="auto"/>
      </w:divBdr>
    </w:div>
    <w:div w:id="660084879">
      <w:bodyDiv w:val="1"/>
      <w:marLeft w:val="0"/>
      <w:marRight w:val="0"/>
      <w:marTop w:val="0"/>
      <w:marBottom w:val="0"/>
      <w:divBdr>
        <w:top w:val="none" w:sz="0" w:space="0" w:color="auto"/>
        <w:left w:val="none" w:sz="0" w:space="0" w:color="auto"/>
        <w:bottom w:val="none" w:sz="0" w:space="0" w:color="auto"/>
        <w:right w:val="none" w:sz="0" w:space="0" w:color="auto"/>
      </w:divBdr>
    </w:div>
    <w:div w:id="660229930">
      <w:bodyDiv w:val="1"/>
      <w:marLeft w:val="0"/>
      <w:marRight w:val="0"/>
      <w:marTop w:val="0"/>
      <w:marBottom w:val="0"/>
      <w:divBdr>
        <w:top w:val="none" w:sz="0" w:space="0" w:color="auto"/>
        <w:left w:val="none" w:sz="0" w:space="0" w:color="auto"/>
        <w:bottom w:val="none" w:sz="0" w:space="0" w:color="auto"/>
        <w:right w:val="none" w:sz="0" w:space="0" w:color="auto"/>
      </w:divBdr>
    </w:div>
    <w:div w:id="660235170">
      <w:bodyDiv w:val="1"/>
      <w:marLeft w:val="0"/>
      <w:marRight w:val="0"/>
      <w:marTop w:val="0"/>
      <w:marBottom w:val="0"/>
      <w:divBdr>
        <w:top w:val="none" w:sz="0" w:space="0" w:color="auto"/>
        <w:left w:val="none" w:sz="0" w:space="0" w:color="auto"/>
        <w:bottom w:val="none" w:sz="0" w:space="0" w:color="auto"/>
        <w:right w:val="none" w:sz="0" w:space="0" w:color="auto"/>
      </w:divBdr>
    </w:div>
    <w:div w:id="660424302">
      <w:bodyDiv w:val="1"/>
      <w:marLeft w:val="0"/>
      <w:marRight w:val="0"/>
      <w:marTop w:val="0"/>
      <w:marBottom w:val="0"/>
      <w:divBdr>
        <w:top w:val="none" w:sz="0" w:space="0" w:color="auto"/>
        <w:left w:val="none" w:sz="0" w:space="0" w:color="auto"/>
        <w:bottom w:val="none" w:sz="0" w:space="0" w:color="auto"/>
        <w:right w:val="none" w:sz="0" w:space="0" w:color="auto"/>
      </w:divBdr>
    </w:div>
    <w:div w:id="660427520">
      <w:bodyDiv w:val="1"/>
      <w:marLeft w:val="0"/>
      <w:marRight w:val="0"/>
      <w:marTop w:val="0"/>
      <w:marBottom w:val="0"/>
      <w:divBdr>
        <w:top w:val="none" w:sz="0" w:space="0" w:color="auto"/>
        <w:left w:val="none" w:sz="0" w:space="0" w:color="auto"/>
        <w:bottom w:val="none" w:sz="0" w:space="0" w:color="auto"/>
        <w:right w:val="none" w:sz="0" w:space="0" w:color="auto"/>
      </w:divBdr>
    </w:div>
    <w:div w:id="660547036">
      <w:bodyDiv w:val="1"/>
      <w:marLeft w:val="0"/>
      <w:marRight w:val="0"/>
      <w:marTop w:val="0"/>
      <w:marBottom w:val="0"/>
      <w:divBdr>
        <w:top w:val="none" w:sz="0" w:space="0" w:color="auto"/>
        <w:left w:val="none" w:sz="0" w:space="0" w:color="auto"/>
        <w:bottom w:val="none" w:sz="0" w:space="0" w:color="auto"/>
        <w:right w:val="none" w:sz="0" w:space="0" w:color="auto"/>
      </w:divBdr>
    </w:div>
    <w:div w:id="660691897">
      <w:bodyDiv w:val="1"/>
      <w:marLeft w:val="0"/>
      <w:marRight w:val="0"/>
      <w:marTop w:val="0"/>
      <w:marBottom w:val="0"/>
      <w:divBdr>
        <w:top w:val="none" w:sz="0" w:space="0" w:color="auto"/>
        <w:left w:val="none" w:sz="0" w:space="0" w:color="auto"/>
        <w:bottom w:val="none" w:sz="0" w:space="0" w:color="auto"/>
        <w:right w:val="none" w:sz="0" w:space="0" w:color="auto"/>
      </w:divBdr>
    </w:div>
    <w:div w:id="660694373">
      <w:bodyDiv w:val="1"/>
      <w:marLeft w:val="0"/>
      <w:marRight w:val="0"/>
      <w:marTop w:val="0"/>
      <w:marBottom w:val="0"/>
      <w:divBdr>
        <w:top w:val="none" w:sz="0" w:space="0" w:color="auto"/>
        <w:left w:val="none" w:sz="0" w:space="0" w:color="auto"/>
        <w:bottom w:val="none" w:sz="0" w:space="0" w:color="auto"/>
        <w:right w:val="none" w:sz="0" w:space="0" w:color="auto"/>
      </w:divBdr>
    </w:div>
    <w:div w:id="660700354">
      <w:bodyDiv w:val="1"/>
      <w:marLeft w:val="0"/>
      <w:marRight w:val="0"/>
      <w:marTop w:val="0"/>
      <w:marBottom w:val="0"/>
      <w:divBdr>
        <w:top w:val="none" w:sz="0" w:space="0" w:color="auto"/>
        <w:left w:val="none" w:sz="0" w:space="0" w:color="auto"/>
        <w:bottom w:val="none" w:sz="0" w:space="0" w:color="auto"/>
        <w:right w:val="none" w:sz="0" w:space="0" w:color="auto"/>
      </w:divBdr>
    </w:div>
    <w:div w:id="660893335">
      <w:bodyDiv w:val="1"/>
      <w:marLeft w:val="0"/>
      <w:marRight w:val="0"/>
      <w:marTop w:val="0"/>
      <w:marBottom w:val="0"/>
      <w:divBdr>
        <w:top w:val="none" w:sz="0" w:space="0" w:color="auto"/>
        <w:left w:val="none" w:sz="0" w:space="0" w:color="auto"/>
        <w:bottom w:val="none" w:sz="0" w:space="0" w:color="auto"/>
        <w:right w:val="none" w:sz="0" w:space="0" w:color="auto"/>
      </w:divBdr>
    </w:div>
    <w:div w:id="660893742">
      <w:bodyDiv w:val="1"/>
      <w:marLeft w:val="0"/>
      <w:marRight w:val="0"/>
      <w:marTop w:val="0"/>
      <w:marBottom w:val="0"/>
      <w:divBdr>
        <w:top w:val="none" w:sz="0" w:space="0" w:color="auto"/>
        <w:left w:val="none" w:sz="0" w:space="0" w:color="auto"/>
        <w:bottom w:val="none" w:sz="0" w:space="0" w:color="auto"/>
        <w:right w:val="none" w:sz="0" w:space="0" w:color="auto"/>
      </w:divBdr>
    </w:div>
    <w:div w:id="660931204">
      <w:bodyDiv w:val="1"/>
      <w:marLeft w:val="0"/>
      <w:marRight w:val="0"/>
      <w:marTop w:val="0"/>
      <w:marBottom w:val="0"/>
      <w:divBdr>
        <w:top w:val="none" w:sz="0" w:space="0" w:color="auto"/>
        <w:left w:val="none" w:sz="0" w:space="0" w:color="auto"/>
        <w:bottom w:val="none" w:sz="0" w:space="0" w:color="auto"/>
        <w:right w:val="none" w:sz="0" w:space="0" w:color="auto"/>
      </w:divBdr>
    </w:div>
    <w:div w:id="661080929">
      <w:bodyDiv w:val="1"/>
      <w:marLeft w:val="0"/>
      <w:marRight w:val="0"/>
      <w:marTop w:val="0"/>
      <w:marBottom w:val="0"/>
      <w:divBdr>
        <w:top w:val="none" w:sz="0" w:space="0" w:color="auto"/>
        <w:left w:val="none" w:sz="0" w:space="0" w:color="auto"/>
        <w:bottom w:val="none" w:sz="0" w:space="0" w:color="auto"/>
        <w:right w:val="none" w:sz="0" w:space="0" w:color="auto"/>
      </w:divBdr>
    </w:div>
    <w:div w:id="661156622">
      <w:bodyDiv w:val="1"/>
      <w:marLeft w:val="0"/>
      <w:marRight w:val="0"/>
      <w:marTop w:val="0"/>
      <w:marBottom w:val="0"/>
      <w:divBdr>
        <w:top w:val="none" w:sz="0" w:space="0" w:color="auto"/>
        <w:left w:val="none" w:sz="0" w:space="0" w:color="auto"/>
        <w:bottom w:val="none" w:sz="0" w:space="0" w:color="auto"/>
        <w:right w:val="none" w:sz="0" w:space="0" w:color="auto"/>
      </w:divBdr>
    </w:div>
    <w:div w:id="661204107">
      <w:bodyDiv w:val="1"/>
      <w:marLeft w:val="0"/>
      <w:marRight w:val="0"/>
      <w:marTop w:val="0"/>
      <w:marBottom w:val="0"/>
      <w:divBdr>
        <w:top w:val="none" w:sz="0" w:space="0" w:color="auto"/>
        <w:left w:val="none" w:sz="0" w:space="0" w:color="auto"/>
        <w:bottom w:val="none" w:sz="0" w:space="0" w:color="auto"/>
        <w:right w:val="none" w:sz="0" w:space="0" w:color="auto"/>
      </w:divBdr>
    </w:div>
    <w:div w:id="661277220">
      <w:bodyDiv w:val="1"/>
      <w:marLeft w:val="0"/>
      <w:marRight w:val="0"/>
      <w:marTop w:val="0"/>
      <w:marBottom w:val="0"/>
      <w:divBdr>
        <w:top w:val="none" w:sz="0" w:space="0" w:color="auto"/>
        <w:left w:val="none" w:sz="0" w:space="0" w:color="auto"/>
        <w:bottom w:val="none" w:sz="0" w:space="0" w:color="auto"/>
        <w:right w:val="none" w:sz="0" w:space="0" w:color="auto"/>
      </w:divBdr>
    </w:div>
    <w:div w:id="661352478">
      <w:bodyDiv w:val="1"/>
      <w:marLeft w:val="0"/>
      <w:marRight w:val="0"/>
      <w:marTop w:val="0"/>
      <w:marBottom w:val="0"/>
      <w:divBdr>
        <w:top w:val="none" w:sz="0" w:space="0" w:color="auto"/>
        <w:left w:val="none" w:sz="0" w:space="0" w:color="auto"/>
        <w:bottom w:val="none" w:sz="0" w:space="0" w:color="auto"/>
        <w:right w:val="none" w:sz="0" w:space="0" w:color="auto"/>
      </w:divBdr>
    </w:div>
    <w:div w:id="661395442">
      <w:bodyDiv w:val="1"/>
      <w:marLeft w:val="0"/>
      <w:marRight w:val="0"/>
      <w:marTop w:val="0"/>
      <w:marBottom w:val="0"/>
      <w:divBdr>
        <w:top w:val="none" w:sz="0" w:space="0" w:color="auto"/>
        <w:left w:val="none" w:sz="0" w:space="0" w:color="auto"/>
        <w:bottom w:val="none" w:sz="0" w:space="0" w:color="auto"/>
        <w:right w:val="none" w:sz="0" w:space="0" w:color="auto"/>
      </w:divBdr>
    </w:div>
    <w:div w:id="661397247">
      <w:bodyDiv w:val="1"/>
      <w:marLeft w:val="0"/>
      <w:marRight w:val="0"/>
      <w:marTop w:val="0"/>
      <w:marBottom w:val="0"/>
      <w:divBdr>
        <w:top w:val="none" w:sz="0" w:space="0" w:color="auto"/>
        <w:left w:val="none" w:sz="0" w:space="0" w:color="auto"/>
        <w:bottom w:val="none" w:sz="0" w:space="0" w:color="auto"/>
        <w:right w:val="none" w:sz="0" w:space="0" w:color="auto"/>
      </w:divBdr>
    </w:div>
    <w:div w:id="661465652">
      <w:bodyDiv w:val="1"/>
      <w:marLeft w:val="0"/>
      <w:marRight w:val="0"/>
      <w:marTop w:val="0"/>
      <w:marBottom w:val="0"/>
      <w:divBdr>
        <w:top w:val="none" w:sz="0" w:space="0" w:color="auto"/>
        <w:left w:val="none" w:sz="0" w:space="0" w:color="auto"/>
        <w:bottom w:val="none" w:sz="0" w:space="0" w:color="auto"/>
        <w:right w:val="none" w:sz="0" w:space="0" w:color="auto"/>
      </w:divBdr>
    </w:div>
    <w:div w:id="661469178">
      <w:bodyDiv w:val="1"/>
      <w:marLeft w:val="0"/>
      <w:marRight w:val="0"/>
      <w:marTop w:val="0"/>
      <w:marBottom w:val="0"/>
      <w:divBdr>
        <w:top w:val="none" w:sz="0" w:space="0" w:color="auto"/>
        <w:left w:val="none" w:sz="0" w:space="0" w:color="auto"/>
        <w:bottom w:val="none" w:sz="0" w:space="0" w:color="auto"/>
        <w:right w:val="none" w:sz="0" w:space="0" w:color="auto"/>
      </w:divBdr>
    </w:div>
    <w:div w:id="661586093">
      <w:bodyDiv w:val="1"/>
      <w:marLeft w:val="0"/>
      <w:marRight w:val="0"/>
      <w:marTop w:val="0"/>
      <w:marBottom w:val="0"/>
      <w:divBdr>
        <w:top w:val="none" w:sz="0" w:space="0" w:color="auto"/>
        <w:left w:val="none" w:sz="0" w:space="0" w:color="auto"/>
        <w:bottom w:val="none" w:sz="0" w:space="0" w:color="auto"/>
        <w:right w:val="none" w:sz="0" w:space="0" w:color="auto"/>
      </w:divBdr>
    </w:div>
    <w:div w:id="661588901">
      <w:bodyDiv w:val="1"/>
      <w:marLeft w:val="0"/>
      <w:marRight w:val="0"/>
      <w:marTop w:val="0"/>
      <w:marBottom w:val="0"/>
      <w:divBdr>
        <w:top w:val="none" w:sz="0" w:space="0" w:color="auto"/>
        <w:left w:val="none" w:sz="0" w:space="0" w:color="auto"/>
        <w:bottom w:val="none" w:sz="0" w:space="0" w:color="auto"/>
        <w:right w:val="none" w:sz="0" w:space="0" w:color="auto"/>
      </w:divBdr>
    </w:div>
    <w:div w:id="661590606">
      <w:bodyDiv w:val="1"/>
      <w:marLeft w:val="0"/>
      <w:marRight w:val="0"/>
      <w:marTop w:val="0"/>
      <w:marBottom w:val="0"/>
      <w:divBdr>
        <w:top w:val="none" w:sz="0" w:space="0" w:color="auto"/>
        <w:left w:val="none" w:sz="0" w:space="0" w:color="auto"/>
        <w:bottom w:val="none" w:sz="0" w:space="0" w:color="auto"/>
        <w:right w:val="none" w:sz="0" w:space="0" w:color="auto"/>
      </w:divBdr>
    </w:div>
    <w:div w:id="661663875">
      <w:bodyDiv w:val="1"/>
      <w:marLeft w:val="0"/>
      <w:marRight w:val="0"/>
      <w:marTop w:val="0"/>
      <w:marBottom w:val="0"/>
      <w:divBdr>
        <w:top w:val="none" w:sz="0" w:space="0" w:color="auto"/>
        <w:left w:val="none" w:sz="0" w:space="0" w:color="auto"/>
        <w:bottom w:val="none" w:sz="0" w:space="0" w:color="auto"/>
        <w:right w:val="none" w:sz="0" w:space="0" w:color="auto"/>
      </w:divBdr>
    </w:div>
    <w:div w:id="661739060">
      <w:bodyDiv w:val="1"/>
      <w:marLeft w:val="0"/>
      <w:marRight w:val="0"/>
      <w:marTop w:val="0"/>
      <w:marBottom w:val="0"/>
      <w:divBdr>
        <w:top w:val="none" w:sz="0" w:space="0" w:color="auto"/>
        <w:left w:val="none" w:sz="0" w:space="0" w:color="auto"/>
        <w:bottom w:val="none" w:sz="0" w:space="0" w:color="auto"/>
        <w:right w:val="none" w:sz="0" w:space="0" w:color="auto"/>
      </w:divBdr>
    </w:div>
    <w:div w:id="661852208">
      <w:bodyDiv w:val="1"/>
      <w:marLeft w:val="0"/>
      <w:marRight w:val="0"/>
      <w:marTop w:val="0"/>
      <w:marBottom w:val="0"/>
      <w:divBdr>
        <w:top w:val="none" w:sz="0" w:space="0" w:color="auto"/>
        <w:left w:val="none" w:sz="0" w:space="0" w:color="auto"/>
        <w:bottom w:val="none" w:sz="0" w:space="0" w:color="auto"/>
        <w:right w:val="none" w:sz="0" w:space="0" w:color="auto"/>
      </w:divBdr>
    </w:div>
    <w:div w:id="661929036">
      <w:bodyDiv w:val="1"/>
      <w:marLeft w:val="0"/>
      <w:marRight w:val="0"/>
      <w:marTop w:val="0"/>
      <w:marBottom w:val="0"/>
      <w:divBdr>
        <w:top w:val="none" w:sz="0" w:space="0" w:color="auto"/>
        <w:left w:val="none" w:sz="0" w:space="0" w:color="auto"/>
        <w:bottom w:val="none" w:sz="0" w:space="0" w:color="auto"/>
        <w:right w:val="none" w:sz="0" w:space="0" w:color="auto"/>
      </w:divBdr>
    </w:div>
    <w:div w:id="662006488">
      <w:bodyDiv w:val="1"/>
      <w:marLeft w:val="0"/>
      <w:marRight w:val="0"/>
      <w:marTop w:val="0"/>
      <w:marBottom w:val="0"/>
      <w:divBdr>
        <w:top w:val="none" w:sz="0" w:space="0" w:color="auto"/>
        <w:left w:val="none" w:sz="0" w:space="0" w:color="auto"/>
        <w:bottom w:val="none" w:sz="0" w:space="0" w:color="auto"/>
        <w:right w:val="none" w:sz="0" w:space="0" w:color="auto"/>
      </w:divBdr>
    </w:div>
    <w:div w:id="662009635">
      <w:bodyDiv w:val="1"/>
      <w:marLeft w:val="0"/>
      <w:marRight w:val="0"/>
      <w:marTop w:val="0"/>
      <w:marBottom w:val="0"/>
      <w:divBdr>
        <w:top w:val="none" w:sz="0" w:space="0" w:color="auto"/>
        <w:left w:val="none" w:sz="0" w:space="0" w:color="auto"/>
        <w:bottom w:val="none" w:sz="0" w:space="0" w:color="auto"/>
        <w:right w:val="none" w:sz="0" w:space="0" w:color="auto"/>
      </w:divBdr>
    </w:div>
    <w:div w:id="662196917">
      <w:bodyDiv w:val="1"/>
      <w:marLeft w:val="0"/>
      <w:marRight w:val="0"/>
      <w:marTop w:val="0"/>
      <w:marBottom w:val="0"/>
      <w:divBdr>
        <w:top w:val="none" w:sz="0" w:space="0" w:color="auto"/>
        <w:left w:val="none" w:sz="0" w:space="0" w:color="auto"/>
        <w:bottom w:val="none" w:sz="0" w:space="0" w:color="auto"/>
        <w:right w:val="none" w:sz="0" w:space="0" w:color="auto"/>
      </w:divBdr>
    </w:div>
    <w:div w:id="662200076">
      <w:bodyDiv w:val="1"/>
      <w:marLeft w:val="0"/>
      <w:marRight w:val="0"/>
      <w:marTop w:val="0"/>
      <w:marBottom w:val="0"/>
      <w:divBdr>
        <w:top w:val="none" w:sz="0" w:space="0" w:color="auto"/>
        <w:left w:val="none" w:sz="0" w:space="0" w:color="auto"/>
        <w:bottom w:val="none" w:sz="0" w:space="0" w:color="auto"/>
        <w:right w:val="none" w:sz="0" w:space="0" w:color="auto"/>
      </w:divBdr>
    </w:div>
    <w:div w:id="662246441">
      <w:bodyDiv w:val="1"/>
      <w:marLeft w:val="0"/>
      <w:marRight w:val="0"/>
      <w:marTop w:val="0"/>
      <w:marBottom w:val="0"/>
      <w:divBdr>
        <w:top w:val="none" w:sz="0" w:space="0" w:color="auto"/>
        <w:left w:val="none" w:sz="0" w:space="0" w:color="auto"/>
        <w:bottom w:val="none" w:sz="0" w:space="0" w:color="auto"/>
        <w:right w:val="none" w:sz="0" w:space="0" w:color="auto"/>
      </w:divBdr>
    </w:div>
    <w:div w:id="662507732">
      <w:bodyDiv w:val="1"/>
      <w:marLeft w:val="0"/>
      <w:marRight w:val="0"/>
      <w:marTop w:val="0"/>
      <w:marBottom w:val="0"/>
      <w:divBdr>
        <w:top w:val="none" w:sz="0" w:space="0" w:color="auto"/>
        <w:left w:val="none" w:sz="0" w:space="0" w:color="auto"/>
        <w:bottom w:val="none" w:sz="0" w:space="0" w:color="auto"/>
        <w:right w:val="none" w:sz="0" w:space="0" w:color="auto"/>
      </w:divBdr>
    </w:div>
    <w:div w:id="662510232">
      <w:bodyDiv w:val="1"/>
      <w:marLeft w:val="0"/>
      <w:marRight w:val="0"/>
      <w:marTop w:val="0"/>
      <w:marBottom w:val="0"/>
      <w:divBdr>
        <w:top w:val="none" w:sz="0" w:space="0" w:color="auto"/>
        <w:left w:val="none" w:sz="0" w:space="0" w:color="auto"/>
        <w:bottom w:val="none" w:sz="0" w:space="0" w:color="auto"/>
        <w:right w:val="none" w:sz="0" w:space="0" w:color="auto"/>
      </w:divBdr>
    </w:div>
    <w:div w:id="662588601">
      <w:bodyDiv w:val="1"/>
      <w:marLeft w:val="0"/>
      <w:marRight w:val="0"/>
      <w:marTop w:val="0"/>
      <w:marBottom w:val="0"/>
      <w:divBdr>
        <w:top w:val="none" w:sz="0" w:space="0" w:color="auto"/>
        <w:left w:val="none" w:sz="0" w:space="0" w:color="auto"/>
        <w:bottom w:val="none" w:sz="0" w:space="0" w:color="auto"/>
        <w:right w:val="none" w:sz="0" w:space="0" w:color="auto"/>
      </w:divBdr>
    </w:div>
    <w:div w:id="662658516">
      <w:bodyDiv w:val="1"/>
      <w:marLeft w:val="0"/>
      <w:marRight w:val="0"/>
      <w:marTop w:val="0"/>
      <w:marBottom w:val="0"/>
      <w:divBdr>
        <w:top w:val="none" w:sz="0" w:space="0" w:color="auto"/>
        <w:left w:val="none" w:sz="0" w:space="0" w:color="auto"/>
        <w:bottom w:val="none" w:sz="0" w:space="0" w:color="auto"/>
        <w:right w:val="none" w:sz="0" w:space="0" w:color="auto"/>
      </w:divBdr>
    </w:div>
    <w:div w:id="662663680">
      <w:bodyDiv w:val="1"/>
      <w:marLeft w:val="0"/>
      <w:marRight w:val="0"/>
      <w:marTop w:val="0"/>
      <w:marBottom w:val="0"/>
      <w:divBdr>
        <w:top w:val="none" w:sz="0" w:space="0" w:color="auto"/>
        <w:left w:val="none" w:sz="0" w:space="0" w:color="auto"/>
        <w:bottom w:val="none" w:sz="0" w:space="0" w:color="auto"/>
        <w:right w:val="none" w:sz="0" w:space="0" w:color="auto"/>
      </w:divBdr>
    </w:div>
    <w:div w:id="662702278">
      <w:bodyDiv w:val="1"/>
      <w:marLeft w:val="0"/>
      <w:marRight w:val="0"/>
      <w:marTop w:val="0"/>
      <w:marBottom w:val="0"/>
      <w:divBdr>
        <w:top w:val="none" w:sz="0" w:space="0" w:color="auto"/>
        <w:left w:val="none" w:sz="0" w:space="0" w:color="auto"/>
        <w:bottom w:val="none" w:sz="0" w:space="0" w:color="auto"/>
        <w:right w:val="none" w:sz="0" w:space="0" w:color="auto"/>
      </w:divBdr>
    </w:div>
    <w:div w:id="662783349">
      <w:bodyDiv w:val="1"/>
      <w:marLeft w:val="0"/>
      <w:marRight w:val="0"/>
      <w:marTop w:val="0"/>
      <w:marBottom w:val="0"/>
      <w:divBdr>
        <w:top w:val="none" w:sz="0" w:space="0" w:color="auto"/>
        <w:left w:val="none" w:sz="0" w:space="0" w:color="auto"/>
        <w:bottom w:val="none" w:sz="0" w:space="0" w:color="auto"/>
        <w:right w:val="none" w:sz="0" w:space="0" w:color="auto"/>
      </w:divBdr>
    </w:div>
    <w:div w:id="662860375">
      <w:bodyDiv w:val="1"/>
      <w:marLeft w:val="0"/>
      <w:marRight w:val="0"/>
      <w:marTop w:val="0"/>
      <w:marBottom w:val="0"/>
      <w:divBdr>
        <w:top w:val="none" w:sz="0" w:space="0" w:color="auto"/>
        <w:left w:val="none" w:sz="0" w:space="0" w:color="auto"/>
        <w:bottom w:val="none" w:sz="0" w:space="0" w:color="auto"/>
        <w:right w:val="none" w:sz="0" w:space="0" w:color="auto"/>
      </w:divBdr>
    </w:div>
    <w:div w:id="662973483">
      <w:bodyDiv w:val="1"/>
      <w:marLeft w:val="0"/>
      <w:marRight w:val="0"/>
      <w:marTop w:val="0"/>
      <w:marBottom w:val="0"/>
      <w:divBdr>
        <w:top w:val="none" w:sz="0" w:space="0" w:color="auto"/>
        <w:left w:val="none" w:sz="0" w:space="0" w:color="auto"/>
        <w:bottom w:val="none" w:sz="0" w:space="0" w:color="auto"/>
        <w:right w:val="none" w:sz="0" w:space="0" w:color="auto"/>
      </w:divBdr>
    </w:div>
    <w:div w:id="662976979">
      <w:bodyDiv w:val="1"/>
      <w:marLeft w:val="0"/>
      <w:marRight w:val="0"/>
      <w:marTop w:val="0"/>
      <w:marBottom w:val="0"/>
      <w:divBdr>
        <w:top w:val="none" w:sz="0" w:space="0" w:color="auto"/>
        <w:left w:val="none" w:sz="0" w:space="0" w:color="auto"/>
        <w:bottom w:val="none" w:sz="0" w:space="0" w:color="auto"/>
        <w:right w:val="none" w:sz="0" w:space="0" w:color="auto"/>
      </w:divBdr>
    </w:div>
    <w:div w:id="663045301">
      <w:bodyDiv w:val="1"/>
      <w:marLeft w:val="0"/>
      <w:marRight w:val="0"/>
      <w:marTop w:val="0"/>
      <w:marBottom w:val="0"/>
      <w:divBdr>
        <w:top w:val="none" w:sz="0" w:space="0" w:color="auto"/>
        <w:left w:val="none" w:sz="0" w:space="0" w:color="auto"/>
        <w:bottom w:val="none" w:sz="0" w:space="0" w:color="auto"/>
        <w:right w:val="none" w:sz="0" w:space="0" w:color="auto"/>
      </w:divBdr>
    </w:div>
    <w:div w:id="663050842">
      <w:bodyDiv w:val="1"/>
      <w:marLeft w:val="0"/>
      <w:marRight w:val="0"/>
      <w:marTop w:val="0"/>
      <w:marBottom w:val="0"/>
      <w:divBdr>
        <w:top w:val="none" w:sz="0" w:space="0" w:color="auto"/>
        <w:left w:val="none" w:sz="0" w:space="0" w:color="auto"/>
        <w:bottom w:val="none" w:sz="0" w:space="0" w:color="auto"/>
        <w:right w:val="none" w:sz="0" w:space="0" w:color="auto"/>
      </w:divBdr>
    </w:div>
    <w:div w:id="663053157">
      <w:bodyDiv w:val="1"/>
      <w:marLeft w:val="0"/>
      <w:marRight w:val="0"/>
      <w:marTop w:val="0"/>
      <w:marBottom w:val="0"/>
      <w:divBdr>
        <w:top w:val="none" w:sz="0" w:space="0" w:color="auto"/>
        <w:left w:val="none" w:sz="0" w:space="0" w:color="auto"/>
        <w:bottom w:val="none" w:sz="0" w:space="0" w:color="auto"/>
        <w:right w:val="none" w:sz="0" w:space="0" w:color="auto"/>
      </w:divBdr>
    </w:div>
    <w:div w:id="663313137">
      <w:bodyDiv w:val="1"/>
      <w:marLeft w:val="0"/>
      <w:marRight w:val="0"/>
      <w:marTop w:val="0"/>
      <w:marBottom w:val="0"/>
      <w:divBdr>
        <w:top w:val="none" w:sz="0" w:space="0" w:color="auto"/>
        <w:left w:val="none" w:sz="0" w:space="0" w:color="auto"/>
        <w:bottom w:val="none" w:sz="0" w:space="0" w:color="auto"/>
        <w:right w:val="none" w:sz="0" w:space="0" w:color="auto"/>
      </w:divBdr>
    </w:div>
    <w:div w:id="663322316">
      <w:bodyDiv w:val="1"/>
      <w:marLeft w:val="0"/>
      <w:marRight w:val="0"/>
      <w:marTop w:val="0"/>
      <w:marBottom w:val="0"/>
      <w:divBdr>
        <w:top w:val="none" w:sz="0" w:space="0" w:color="auto"/>
        <w:left w:val="none" w:sz="0" w:space="0" w:color="auto"/>
        <w:bottom w:val="none" w:sz="0" w:space="0" w:color="auto"/>
        <w:right w:val="none" w:sz="0" w:space="0" w:color="auto"/>
      </w:divBdr>
    </w:div>
    <w:div w:id="663356790">
      <w:bodyDiv w:val="1"/>
      <w:marLeft w:val="0"/>
      <w:marRight w:val="0"/>
      <w:marTop w:val="0"/>
      <w:marBottom w:val="0"/>
      <w:divBdr>
        <w:top w:val="none" w:sz="0" w:space="0" w:color="auto"/>
        <w:left w:val="none" w:sz="0" w:space="0" w:color="auto"/>
        <w:bottom w:val="none" w:sz="0" w:space="0" w:color="auto"/>
        <w:right w:val="none" w:sz="0" w:space="0" w:color="auto"/>
      </w:divBdr>
    </w:div>
    <w:div w:id="663362088">
      <w:bodyDiv w:val="1"/>
      <w:marLeft w:val="0"/>
      <w:marRight w:val="0"/>
      <w:marTop w:val="0"/>
      <w:marBottom w:val="0"/>
      <w:divBdr>
        <w:top w:val="none" w:sz="0" w:space="0" w:color="auto"/>
        <w:left w:val="none" w:sz="0" w:space="0" w:color="auto"/>
        <w:bottom w:val="none" w:sz="0" w:space="0" w:color="auto"/>
        <w:right w:val="none" w:sz="0" w:space="0" w:color="auto"/>
      </w:divBdr>
    </w:div>
    <w:div w:id="663431966">
      <w:bodyDiv w:val="1"/>
      <w:marLeft w:val="0"/>
      <w:marRight w:val="0"/>
      <w:marTop w:val="0"/>
      <w:marBottom w:val="0"/>
      <w:divBdr>
        <w:top w:val="none" w:sz="0" w:space="0" w:color="auto"/>
        <w:left w:val="none" w:sz="0" w:space="0" w:color="auto"/>
        <w:bottom w:val="none" w:sz="0" w:space="0" w:color="auto"/>
        <w:right w:val="none" w:sz="0" w:space="0" w:color="auto"/>
      </w:divBdr>
    </w:div>
    <w:div w:id="663433115">
      <w:bodyDiv w:val="1"/>
      <w:marLeft w:val="0"/>
      <w:marRight w:val="0"/>
      <w:marTop w:val="0"/>
      <w:marBottom w:val="0"/>
      <w:divBdr>
        <w:top w:val="none" w:sz="0" w:space="0" w:color="auto"/>
        <w:left w:val="none" w:sz="0" w:space="0" w:color="auto"/>
        <w:bottom w:val="none" w:sz="0" w:space="0" w:color="auto"/>
        <w:right w:val="none" w:sz="0" w:space="0" w:color="auto"/>
      </w:divBdr>
    </w:div>
    <w:div w:id="663509744">
      <w:bodyDiv w:val="1"/>
      <w:marLeft w:val="0"/>
      <w:marRight w:val="0"/>
      <w:marTop w:val="0"/>
      <w:marBottom w:val="0"/>
      <w:divBdr>
        <w:top w:val="none" w:sz="0" w:space="0" w:color="auto"/>
        <w:left w:val="none" w:sz="0" w:space="0" w:color="auto"/>
        <w:bottom w:val="none" w:sz="0" w:space="0" w:color="auto"/>
        <w:right w:val="none" w:sz="0" w:space="0" w:color="auto"/>
      </w:divBdr>
    </w:div>
    <w:div w:id="663704436">
      <w:bodyDiv w:val="1"/>
      <w:marLeft w:val="0"/>
      <w:marRight w:val="0"/>
      <w:marTop w:val="0"/>
      <w:marBottom w:val="0"/>
      <w:divBdr>
        <w:top w:val="none" w:sz="0" w:space="0" w:color="auto"/>
        <w:left w:val="none" w:sz="0" w:space="0" w:color="auto"/>
        <w:bottom w:val="none" w:sz="0" w:space="0" w:color="auto"/>
        <w:right w:val="none" w:sz="0" w:space="0" w:color="auto"/>
      </w:divBdr>
    </w:div>
    <w:div w:id="663777563">
      <w:bodyDiv w:val="1"/>
      <w:marLeft w:val="0"/>
      <w:marRight w:val="0"/>
      <w:marTop w:val="0"/>
      <w:marBottom w:val="0"/>
      <w:divBdr>
        <w:top w:val="none" w:sz="0" w:space="0" w:color="auto"/>
        <w:left w:val="none" w:sz="0" w:space="0" w:color="auto"/>
        <w:bottom w:val="none" w:sz="0" w:space="0" w:color="auto"/>
        <w:right w:val="none" w:sz="0" w:space="0" w:color="auto"/>
      </w:divBdr>
    </w:div>
    <w:div w:id="663821447">
      <w:bodyDiv w:val="1"/>
      <w:marLeft w:val="0"/>
      <w:marRight w:val="0"/>
      <w:marTop w:val="0"/>
      <w:marBottom w:val="0"/>
      <w:divBdr>
        <w:top w:val="none" w:sz="0" w:space="0" w:color="auto"/>
        <w:left w:val="none" w:sz="0" w:space="0" w:color="auto"/>
        <w:bottom w:val="none" w:sz="0" w:space="0" w:color="auto"/>
        <w:right w:val="none" w:sz="0" w:space="0" w:color="auto"/>
      </w:divBdr>
    </w:div>
    <w:div w:id="664011170">
      <w:bodyDiv w:val="1"/>
      <w:marLeft w:val="0"/>
      <w:marRight w:val="0"/>
      <w:marTop w:val="0"/>
      <w:marBottom w:val="0"/>
      <w:divBdr>
        <w:top w:val="none" w:sz="0" w:space="0" w:color="auto"/>
        <w:left w:val="none" w:sz="0" w:space="0" w:color="auto"/>
        <w:bottom w:val="none" w:sz="0" w:space="0" w:color="auto"/>
        <w:right w:val="none" w:sz="0" w:space="0" w:color="auto"/>
      </w:divBdr>
    </w:div>
    <w:div w:id="664018494">
      <w:bodyDiv w:val="1"/>
      <w:marLeft w:val="0"/>
      <w:marRight w:val="0"/>
      <w:marTop w:val="0"/>
      <w:marBottom w:val="0"/>
      <w:divBdr>
        <w:top w:val="none" w:sz="0" w:space="0" w:color="auto"/>
        <w:left w:val="none" w:sz="0" w:space="0" w:color="auto"/>
        <w:bottom w:val="none" w:sz="0" w:space="0" w:color="auto"/>
        <w:right w:val="none" w:sz="0" w:space="0" w:color="auto"/>
      </w:divBdr>
    </w:div>
    <w:div w:id="664086608">
      <w:bodyDiv w:val="1"/>
      <w:marLeft w:val="0"/>
      <w:marRight w:val="0"/>
      <w:marTop w:val="0"/>
      <w:marBottom w:val="0"/>
      <w:divBdr>
        <w:top w:val="none" w:sz="0" w:space="0" w:color="auto"/>
        <w:left w:val="none" w:sz="0" w:space="0" w:color="auto"/>
        <w:bottom w:val="none" w:sz="0" w:space="0" w:color="auto"/>
        <w:right w:val="none" w:sz="0" w:space="0" w:color="auto"/>
      </w:divBdr>
    </w:div>
    <w:div w:id="664087122">
      <w:bodyDiv w:val="1"/>
      <w:marLeft w:val="0"/>
      <w:marRight w:val="0"/>
      <w:marTop w:val="0"/>
      <w:marBottom w:val="0"/>
      <w:divBdr>
        <w:top w:val="none" w:sz="0" w:space="0" w:color="auto"/>
        <w:left w:val="none" w:sz="0" w:space="0" w:color="auto"/>
        <w:bottom w:val="none" w:sz="0" w:space="0" w:color="auto"/>
        <w:right w:val="none" w:sz="0" w:space="0" w:color="auto"/>
      </w:divBdr>
    </w:div>
    <w:div w:id="664212554">
      <w:bodyDiv w:val="1"/>
      <w:marLeft w:val="0"/>
      <w:marRight w:val="0"/>
      <w:marTop w:val="0"/>
      <w:marBottom w:val="0"/>
      <w:divBdr>
        <w:top w:val="none" w:sz="0" w:space="0" w:color="auto"/>
        <w:left w:val="none" w:sz="0" w:space="0" w:color="auto"/>
        <w:bottom w:val="none" w:sz="0" w:space="0" w:color="auto"/>
        <w:right w:val="none" w:sz="0" w:space="0" w:color="auto"/>
      </w:divBdr>
    </w:div>
    <w:div w:id="664282760">
      <w:bodyDiv w:val="1"/>
      <w:marLeft w:val="0"/>
      <w:marRight w:val="0"/>
      <w:marTop w:val="0"/>
      <w:marBottom w:val="0"/>
      <w:divBdr>
        <w:top w:val="none" w:sz="0" w:space="0" w:color="auto"/>
        <w:left w:val="none" w:sz="0" w:space="0" w:color="auto"/>
        <w:bottom w:val="none" w:sz="0" w:space="0" w:color="auto"/>
        <w:right w:val="none" w:sz="0" w:space="0" w:color="auto"/>
      </w:divBdr>
    </w:div>
    <w:div w:id="664431363">
      <w:bodyDiv w:val="1"/>
      <w:marLeft w:val="0"/>
      <w:marRight w:val="0"/>
      <w:marTop w:val="0"/>
      <w:marBottom w:val="0"/>
      <w:divBdr>
        <w:top w:val="none" w:sz="0" w:space="0" w:color="auto"/>
        <w:left w:val="none" w:sz="0" w:space="0" w:color="auto"/>
        <w:bottom w:val="none" w:sz="0" w:space="0" w:color="auto"/>
        <w:right w:val="none" w:sz="0" w:space="0" w:color="auto"/>
      </w:divBdr>
    </w:div>
    <w:div w:id="664433915">
      <w:bodyDiv w:val="1"/>
      <w:marLeft w:val="0"/>
      <w:marRight w:val="0"/>
      <w:marTop w:val="0"/>
      <w:marBottom w:val="0"/>
      <w:divBdr>
        <w:top w:val="none" w:sz="0" w:space="0" w:color="auto"/>
        <w:left w:val="none" w:sz="0" w:space="0" w:color="auto"/>
        <w:bottom w:val="none" w:sz="0" w:space="0" w:color="auto"/>
        <w:right w:val="none" w:sz="0" w:space="0" w:color="auto"/>
      </w:divBdr>
    </w:div>
    <w:div w:id="664866842">
      <w:bodyDiv w:val="1"/>
      <w:marLeft w:val="0"/>
      <w:marRight w:val="0"/>
      <w:marTop w:val="0"/>
      <w:marBottom w:val="0"/>
      <w:divBdr>
        <w:top w:val="none" w:sz="0" w:space="0" w:color="auto"/>
        <w:left w:val="none" w:sz="0" w:space="0" w:color="auto"/>
        <w:bottom w:val="none" w:sz="0" w:space="0" w:color="auto"/>
        <w:right w:val="none" w:sz="0" w:space="0" w:color="auto"/>
      </w:divBdr>
    </w:div>
    <w:div w:id="664939008">
      <w:bodyDiv w:val="1"/>
      <w:marLeft w:val="0"/>
      <w:marRight w:val="0"/>
      <w:marTop w:val="0"/>
      <w:marBottom w:val="0"/>
      <w:divBdr>
        <w:top w:val="none" w:sz="0" w:space="0" w:color="auto"/>
        <w:left w:val="none" w:sz="0" w:space="0" w:color="auto"/>
        <w:bottom w:val="none" w:sz="0" w:space="0" w:color="auto"/>
        <w:right w:val="none" w:sz="0" w:space="0" w:color="auto"/>
      </w:divBdr>
    </w:div>
    <w:div w:id="665133859">
      <w:bodyDiv w:val="1"/>
      <w:marLeft w:val="0"/>
      <w:marRight w:val="0"/>
      <w:marTop w:val="0"/>
      <w:marBottom w:val="0"/>
      <w:divBdr>
        <w:top w:val="none" w:sz="0" w:space="0" w:color="auto"/>
        <w:left w:val="none" w:sz="0" w:space="0" w:color="auto"/>
        <w:bottom w:val="none" w:sz="0" w:space="0" w:color="auto"/>
        <w:right w:val="none" w:sz="0" w:space="0" w:color="auto"/>
      </w:divBdr>
    </w:div>
    <w:div w:id="665205215">
      <w:bodyDiv w:val="1"/>
      <w:marLeft w:val="0"/>
      <w:marRight w:val="0"/>
      <w:marTop w:val="0"/>
      <w:marBottom w:val="0"/>
      <w:divBdr>
        <w:top w:val="none" w:sz="0" w:space="0" w:color="auto"/>
        <w:left w:val="none" w:sz="0" w:space="0" w:color="auto"/>
        <w:bottom w:val="none" w:sz="0" w:space="0" w:color="auto"/>
        <w:right w:val="none" w:sz="0" w:space="0" w:color="auto"/>
      </w:divBdr>
    </w:div>
    <w:div w:id="665205826">
      <w:bodyDiv w:val="1"/>
      <w:marLeft w:val="0"/>
      <w:marRight w:val="0"/>
      <w:marTop w:val="0"/>
      <w:marBottom w:val="0"/>
      <w:divBdr>
        <w:top w:val="none" w:sz="0" w:space="0" w:color="auto"/>
        <w:left w:val="none" w:sz="0" w:space="0" w:color="auto"/>
        <w:bottom w:val="none" w:sz="0" w:space="0" w:color="auto"/>
        <w:right w:val="none" w:sz="0" w:space="0" w:color="auto"/>
      </w:divBdr>
    </w:div>
    <w:div w:id="665211816">
      <w:bodyDiv w:val="1"/>
      <w:marLeft w:val="0"/>
      <w:marRight w:val="0"/>
      <w:marTop w:val="0"/>
      <w:marBottom w:val="0"/>
      <w:divBdr>
        <w:top w:val="none" w:sz="0" w:space="0" w:color="auto"/>
        <w:left w:val="none" w:sz="0" w:space="0" w:color="auto"/>
        <w:bottom w:val="none" w:sz="0" w:space="0" w:color="auto"/>
        <w:right w:val="none" w:sz="0" w:space="0" w:color="auto"/>
      </w:divBdr>
    </w:div>
    <w:div w:id="665518489">
      <w:bodyDiv w:val="1"/>
      <w:marLeft w:val="0"/>
      <w:marRight w:val="0"/>
      <w:marTop w:val="0"/>
      <w:marBottom w:val="0"/>
      <w:divBdr>
        <w:top w:val="none" w:sz="0" w:space="0" w:color="auto"/>
        <w:left w:val="none" w:sz="0" w:space="0" w:color="auto"/>
        <w:bottom w:val="none" w:sz="0" w:space="0" w:color="auto"/>
        <w:right w:val="none" w:sz="0" w:space="0" w:color="auto"/>
      </w:divBdr>
    </w:div>
    <w:div w:id="665590153">
      <w:bodyDiv w:val="1"/>
      <w:marLeft w:val="0"/>
      <w:marRight w:val="0"/>
      <w:marTop w:val="0"/>
      <w:marBottom w:val="0"/>
      <w:divBdr>
        <w:top w:val="none" w:sz="0" w:space="0" w:color="auto"/>
        <w:left w:val="none" w:sz="0" w:space="0" w:color="auto"/>
        <w:bottom w:val="none" w:sz="0" w:space="0" w:color="auto"/>
        <w:right w:val="none" w:sz="0" w:space="0" w:color="auto"/>
      </w:divBdr>
    </w:div>
    <w:div w:id="665934324">
      <w:bodyDiv w:val="1"/>
      <w:marLeft w:val="0"/>
      <w:marRight w:val="0"/>
      <w:marTop w:val="0"/>
      <w:marBottom w:val="0"/>
      <w:divBdr>
        <w:top w:val="none" w:sz="0" w:space="0" w:color="auto"/>
        <w:left w:val="none" w:sz="0" w:space="0" w:color="auto"/>
        <w:bottom w:val="none" w:sz="0" w:space="0" w:color="auto"/>
        <w:right w:val="none" w:sz="0" w:space="0" w:color="auto"/>
      </w:divBdr>
    </w:div>
    <w:div w:id="665942013">
      <w:bodyDiv w:val="1"/>
      <w:marLeft w:val="0"/>
      <w:marRight w:val="0"/>
      <w:marTop w:val="0"/>
      <w:marBottom w:val="0"/>
      <w:divBdr>
        <w:top w:val="none" w:sz="0" w:space="0" w:color="auto"/>
        <w:left w:val="none" w:sz="0" w:space="0" w:color="auto"/>
        <w:bottom w:val="none" w:sz="0" w:space="0" w:color="auto"/>
        <w:right w:val="none" w:sz="0" w:space="0" w:color="auto"/>
      </w:divBdr>
    </w:div>
    <w:div w:id="666058626">
      <w:bodyDiv w:val="1"/>
      <w:marLeft w:val="0"/>
      <w:marRight w:val="0"/>
      <w:marTop w:val="0"/>
      <w:marBottom w:val="0"/>
      <w:divBdr>
        <w:top w:val="none" w:sz="0" w:space="0" w:color="auto"/>
        <w:left w:val="none" w:sz="0" w:space="0" w:color="auto"/>
        <w:bottom w:val="none" w:sz="0" w:space="0" w:color="auto"/>
        <w:right w:val="none" w:sz="0" w:space="0" w:color="auto"/>
      </w:divBdr>
    </w:div>
    <w:div w:id="666131050">
      <w:bodyDiv w:val="1"/>
      <w:marLeft w:val="0"/>
      <w:marRight w:val="0"/>
      <w:marTop w:val="0"/>
      <w:marBottom w:val="0"/>
      <w:divBdr>
        <w:top w:val="none" w:sz="0" w:space="0" w:color="auto"/>
        <w:left w:val="none" w:sz="0" w:space="0" w:color="auto"/>
        <w:bottom w:val="none" w:sz="0" w:space="0" w:color="auto"/>
        <w:right w:val="none" w:sz="0" w:space="0" w:color="auto"/>
      </w:divBdr>
    </w:div>
    <w:div w:id="666136242">
      <w:bodyDiv w:val="1"/>
      <w:marLeft w:val="0"/>
      <w:marRight w:val="0"/>
      <w:marTop w:val="0"/>
      <w:marBottom w:val="0"/>
      <w:divBdr>
        <w:top w:val="none" w:sz="0" w:space="0" w:color="auto"/>
        <w:left w:val="none" w:sz="0" w:space="0" w:color="auto"/>
        <w:bottom w:val="none" w:sz="0" w:space="0" w:color="auto"/>
        <w:right w:val="none" w:sz="0" w:space="0" w:color="auto"/>
      </w:divBdr>
    </w:div>
    <w:div w:id="666174216">
      <w:bodyDiv w:val="1"/>
      <w:marLeft w:val="0"/>
      <w:marRight w:val="0"/>
      <w:marTop w:val="0"/>
      <w:marBottom w:val="0"/>
      <w:divBdr>
        <w:top w:val="none" w:sz="0" w:space="0" w:color="auto"/>
        <w:left w:val="none" w:sz="0" w:space="0" w:color="auto"/>
        <w:bottom w:val="none" w:sz="0" w:space="0" w:color="auto"/>
        <w:right w:val="none" w:sz="0" w:space="0" w:color="auto"/>
      </w:divBdr>
    </w:div>
    <w:div w:id="666203602">
      <w:bodyDiv w:val="1"/>
      <w:marLeft w:val="0"/>
      <w:marRight w:val="0"/>
      <w:marTop w:val="0"/>
      <w:marBottom w:val="0"/>
      <w:divBdr>
        <w:top w:val="none" w:sz="0" w:space="0" w:color="auto"/>
        <w:left w:val="none" w:sz="0" w:space="0" w:color="auto"/>
        <w:bottom w:val="none" w:sz="0" w:space="0" w:color="auto"/>
        <w:right w:val="none" w:sz="0" w:space="0" w:color="auto"/>
      </w:divBdr>
    </w:div>
    <w:div w:id="666204970">
      <w:bodyDiv w:val="1"/>
      <w:marLeft w:val="0"/>
      <w:marRight w:val="0"/>
      <w:marTop w:val="0"/>
      <w:marBottom w:val="0"/>
      <w:divBdr>
        <w:top w:val="none" w:sz="0" w:space="0" w:color="auto"/>
        <w:left w:val="none" w:sz="0" w:space="0" w:color="auto"/>
        <w:bottom w:val="none" w:sz="0" w:space="0" w:color="auto"/>
        <w:right w:val="none" w:sz="0" w:space="0" w:color="auto"/>
      </w:divBdr>
    </w:div>
    <w:div w:id="666399252">
      <w:bodyDiv w:val="1"/>
      <w:marLeft w:val="0"/>
      <w:marRight w:val="0"/>
      <w:marTop w:val="0"/>
      <w:marBottom w:val="0"/>
      <w:divBdr>
        <w:top w:val="none" w:sz="0" w:space="0" w:color="auto"/>
        <w:left w:val="none" w:sz="0" w:space="0" w:color="auto"/>
        <w:bottom w:val="none" w:sz="0" w:space="0" w:color="auto"/>
        <w:right w:val="none" w:sz="0" w:space="0" w:color="auto"/>
      </w:divBdr>
    </w:div>
    <w:div w:id="666445846">
      <w:bodyDiv w:val="1"/>
      <w:marLeft w:val="0"/>
      <w:marRight w:val="0"/>
      <w:marTop w:val="0"/>
      <w:marBottom w:val="0"/>
      <w:divBdr>
        <w:top w:val="none" w:sz="0" w:space="0" w:color="auto"/>
        <w:left w:val="none" w:sz="0" w:space="0" w:color="auto"/>
        <w:bottom w:val="none" w:sz="0" w:space="0" w:color="auto"/>
        <w:right w:val="none" w:sz="0" w:space="0" w:color="auto"/>
      </w:divBdr>
    </w:div>
    <w:div w:id="666514281">
      <w:bodyDiv w:val="1"/>
      <w:marLeft w:val="0"/>
      <w:marRight w:val="0"/>
      <w:marTop w:val="0"/>
      <w:marBottom w:val="0"/>
      <w:divBdr>
        <w:top w:val="none" w:sz="0" w:space="0" w:color="auto"/>
        <w:left w:val="none" w:sz="0" w:space="0" w:color="auto"/>
        <w:bottom w:val="none" w:sz="0" w:space="0" w:color="auto"/>
        <w:right w:val="none" w:sz="0" w:space="0" w:color="auto"/>
      </w:divBdr>
    </w:div>
    <w:div w:id="666521369">
      <w:bodyDiv w:val="1"/>
      <w:marLeft w:val="0"/>
      <w:marRight w:val="0"/>
      <w:marTop w:val="0"/>
      <w:marBottom w:val="0"/>
      <w:divBdr>
        <w:top w:val="none" w:sz="0" w:space="0" w:color="auto"/>
        <w:left w:val="none" w:sz="0" w:space="0" w:color="auto"/>
        <w:bottom w:val="none" w:sz="0" w:space="0" w:color="auto"/>
        <w:right w:val="none" w:sz="0" w:space="0" w:color="auto"/>
      </w:divBdr>
    </w:div>
    <w:div w:id="666522802">
      <w:bodyDiv w:val="1"/>
      <w:marLeft w:val="0"/>
      <w:marRight w:val="0"/>
      <w:marTop w:val="0"/>
      <w:marBottom w:val="0"/>
      <w:divBdr>
        <w:top w:val="none" w:sz="0" w:space="0" w:color="auto"/>
        <w:left w:val="none" w:sz="0" w:space="0" w:color="auto"/>
        <w:bottom w:val="none" w:sz="0" w:space="0" w:color="auto"/>
        <w:right w:val="none" w:sz="0" w:space="0" w:color="auto"/>
      </w:divBdr>
    </w:div>
    <w:div w:id="666637089">
      <w:bodyDiv w:val="1"/>
      <w:marLeft w:val="0"/>
      <w:marRight w:val="0"/>
      <w:marTop w:val="0"/>
      <w:marBottom w:val="0"/>
      <w:divBdr>
        <w:top w:val="none" w:sz="0" w:space="0" w:color="auto"/>
        <w:left w:val="none" w:sz="0" w:space="0" w:color="auto"/>
        <w:bottom w:val="none" w:sz="0" w:space="0" w:color="auto"/>
        <w:right w:val="none" w:sz="0" w:space="0" w:color="auto"/>
      </w:divBdr>
    </w:div>
    <w:div w:id="666713936">
      <w:bodyDiv w:val="1"/>
      <w:marLeft w:val="0"/>
      <w:marRight w:val="0"/>
      <w:marTop w:val="0"/>
      <w:marBottom w:val="0"/>
      <w:divBdr>
        <w:top w:val="none" w:sz="0" w:space="0" w:color="auto"/>
        <w:left w:val="none" w:sz="0" w:space="0" w:color="auto"/>
        <w:bottom w:val="none" w:sz="0" w:space="0" w:color="auto"/>
        <w:right w:val="none" w:sz="0" w:space="0" w:color="auto"/>
      </w:divBdr>
    </w:div>
    <w:div w:id="666791793">
      <w:bodyDiv w:val="1"/>
      <w:marLeft w:val="0"/>
      <w:marRight w:val="0"/>
      <w:marTop w:val="0"/>
      <w:marBottom w:val="0"/>
      <w:divBdr>
        <w:top w:val="none" w:sz="0" w:space="0" w:color="auto"/>
        <w:left w:val="none" w:sz="0" w:space="0" w:color="auto"/>
        <w:bottom w:val="none" w:sz="0" w:space="0" w:color="auto"/>
        <w:right w:val="none" w:sz="0" w:space="0" w:color="auto"/>
      </w:divBdr>
    </w:div>
    <w:div w:id="666982849">
      <w:bodyDiv w:val="1"/>
      <w:marLeft w:val="0"/>
      <w:marRight w:val="0"/>
      <w:marTop w:val="0"/>
      <w:marBottom w:val="0"/>
      <w:divBdr>
        <w:top w:val="none" w:sz="0" w:space="0" w:color="auto"/>
        <w:left w:val="none" w:sz="0" w:space="0" w:color="auto"/>
        <w:bottom w:val="none" w:sz="0" w:space="0" w:color="auto"/>
        <w:right w:val="none" w:sz="0" w:space="0" w:color="auto"/>
      </w:divBdr>
    </w:div>
    <w:div w:id="666983151">
      <w:bodyDiv w:val="1"/>
      <w:marLeft w:val="0"/>
      <w:marRight w:val="0"/>
      <w:marTop w:val="0"/>
      <w:marBottom w:val="0"/>
      <w:divBdr>
        <w:top w:val="none" w:sz="0" w:space="0" w:color="auto"/>
        <w:left w:val="none" w:sz="0" w:space="0" w:color="auto"/>
        <w:bottom w:val="none" w:sz="0" w:space="0" w:color="auto"/>
        <w:right w:val="none" w:sz="0" w:space="0" w:color="auto"/>
      </w:divBdr>
    </w:div>
    <w:div w:id="667055201">
      <w:bodyDiv w:val="1"/>
      <w:marLeft w:val="0"/>
      <w:marRight w:val="0"/>
      <w:marTop w:val="0"/>
      <w:marBottom w:val="0"/>
      <w:divBdr>
        <w:top w:val="none" w:sz="0" w:space="0" w:color="auto"/>
        <w:left w:val="none" w:sz="0" w:space="0" w:color="auto"/>
        <w:bottom w:val="none" w:sz="0" w:space="0" w:color="auto"/>
        <w:right w:val="none" w:sz="0" w:space="0" w:color="auto"/>
      </w:divBdr>
    </w:div>
    <w:div w:id="667098433">
      <w:bodyDiv w:val="1"/>
      <w:marLeft w:val="0"/>
      <w:marRight w:val="0"/>
      <w:marTop w:val="0"/>
      <w:marBottom w:val="0"/>
      <w:divBdr>
        <w:top w:val="none" w:sz="0" w:space="0" w:color="auto"/>
        <w:left w:val="none" w:sz="0" w:space="0" w:color="auto"/>
        <w:bottom w:val="none" w:sz="0" w:space="0" w:color="auto"/>
        <w:right w:val="none" w:sz="0" w:space="0" w:color="auto"/>
      </w:divBdr>
    </w:div>
    <w:div w:id="667103117">
      <w:bodyDiv w:val="1"/>
      <w:marLeft w:val="0"/>
      <w:marRight w:val="0"/>
      <w:marTop w:val="0"/>
      <w:marBottom w:val="0"/>
      <w:divBdr>
        <w:top w:val="none" w:sz="0" w:space="0" w:color="auto"/>
        <w:left w:val="none" w:sz="0" w:space="0" w:color="auto"/>
        <w:bottom w:val="none" w:sz="0" w:space="0" w:color="auto"/>
        <w:right w:val="none" w:sz="0" w:space="0" w:color="auto"/>
      </w:divBdr>
    </w:div>
    <w:div w:id="667557659">
      <w:bodyDiv w:val="1"/>
      <w:marLeft w:val="0"/>
      <w:marRight w:val="0"/>
      <w:marTop w:val="0"/>
      <w:marBottom w:val="0"/>
      <w:divBdr>
        <w:top w:val="none" w:sz="0" w:space="0" w:color="auto"/>
        <w:left w:val="none" w:sz="0" w:space="0" w:color="auto"/>
        <w:bottom w:val="none" w:sz="0" w:space="0" w:color="auto"/>
        <w:right w:val="none" w:sz="0" w:space="0" w:color="auto"/>
      </w:divBdr>
    </w:div>
    <w:div w:id="667558428">
      <w:bodyDiv w:val="1"/>
      <w:marLeft w:val="0"/>
      <w:marRight w:val="0"/>
      <w:marTop w:val="0"/>
      <w:marBottom w:val="0"/>
      <w:divBdr>
        <w:top w:val="none" w:sz="0" w:space="0" w:color="auto"/>
        <w:left w:val="none" w:sz="0" w:space="0" w:color="auto"/>
        <w:bottom w:val="none" w:sz="0" w:space="0" w:color="auto"/>
        <w:right w:val="none" w:sz="0" w:space="0" w:color="auto"/>
      </w:divBdr>
    </w:div>
    <w:div w:id="667558591">
      <w:bodyDiv w:val="1"/>
      <w:marLeft w:val="0"/>
      <w:marRight w:val="0"/>
      <w:marTop w:val="0"/>
      <w:marBottom w:val="0"/>
      <w:divBdr>
        <w:top w:val="none" w:sz="0" w:space="0" w:color="auto"/>
        <w:left w:val="none" w:sz="0" w:space="0" w:color="auto"/>
        <w:bottom w:val="none" w:sz="0" w:space="0" w:color="auto"/>
        <w:right w:val="none" w:sz="0" w:space="0" w:color="auto"/>
      </w:divBdr>
    </w:div>
    <w:div w:id="667635001">
      <w:bodyDiv w:val="1"/>
      <w:marLeft w:val="0"/>
      <w:marRight w:val="0"/>
      <w:marTop w:val="0"/>
      <w:marBottom w:val="0"/>
      <w:divBdr>
        <w:top w:val="none" w:sz="0" w:space="0" w:color="auto"/>
        <w:left w:val="none" w:sz="0" w:space="0" w:color="auto"/>
        <w:bottom w:val="none" w:sz="0" w:space="0" w:color="auto"/>
        <w:right w:val="none" w:sz="0" w:space="0" w:color="auto"/>
      </w:divBdr>
    </w:div>
    <w:div w:id="667635360">
      <w:bodyDiv w:val="1"/>
      <w:marLeft w:val="0"/>
      <w:marRight w:val="0"/>
      <w:marTop w:val="0"/>
      <w:marBottom w:val="0"/>
      <w:divBdr>
        <w:top w:val="none" w:sz="0" w:space="0" w:color="auto"/>
        <w:left w:val="none" w:sz="0" w:space="0" w:color="auto"/>
        <w:bottom w:val="none" w:sz="0" w:space="0" w:color="auto"/>
        <w:right w:val="none" w:sz="0" w:space="0" w:color="auto"/>
      </w:divBdr>
    </w:div>
    <w:div w:id="667635407">
      <w:bodyDiv w:val="1"/>
      <w:marLeft w:val="0"/>
      <w:marRight w:val="0"/>
      <w:marTop w:val="0"/>
      <w:marBottom w:val="0"/>
      <w:divBdr>
        <w:top w:val="none" w:sz="0" w:space="0" w:color="auto"/>
        <w:left w:val="none" w:sz="0" w:space="0" w:color="auto"/>
        <w:bottom w:val="none" w:sz="0" w:space="0" w:color="auto"/>
        <w:right w:val="none" w:sz="0" w:space="0" w:color="auto"/>
      </w:divBdr>
    </w:div>
    <w:div w:id="667683273">
      <w:bodyDiv w:val="1"/>
      <w:marLeft w:val="0"/>
      <w:marRight w:val="0"/>
      <w:marTop w:val="0"/>
      <w:marBottom w:val="0"/>
      <w:divBdr>
        <w:top w:val="none" w:sz="0" w:space="0" w:color="auto"/>
        <w:left w:val="none" w:sz="0" w:space="0" w:color="auto"/>
        <w:bottom w:val="none" w:sz="0" w:space="0" w:color="auto"/>
        <w:right w:val="none" w:sz="0" w:space="0" w:color="auto"/>
      </w:divBdr>
    </w:div>
    <w:div w:id="667710281">
      <w:bodyDiv w:val="1"/>
      <w:marLeft w:val="0"/>
      <w:marRight w:val="0"/>
      <w:marTop w:val="0"/>
      <w:marBottom w:val="0"/>
      <w:divBdr>
        <w:top w:val="none" w:sz="0" w:space="0" w:color="auto"/>
        <w:left w:val="none" w:sz="0" w:space="0" w:color="auto"/>
        <w:bottom w:val="none" w:sz="0" w:space="0" w:color="auto"/>
        <w:right w:val="none" w:sz="0" w:space="0" w:color="auto"/>
      </w:divBdr>
    </w:div>
    <w:div w:id="667750311">
      <w:bodyDiv w:val="1"/>
      <w:marLeft w:val="0"/>
      <w:marRight w:val="0"/>
      <w:marTop w:val="0"/>
      <w:marBottom w:val="0"/>
      <w:divBdr>
        <w:top w:val="none" w:sz="0" w:space="0" w:color="auto"/>
        <w:left w:val="none" w:sz="0" w:space="0" w:color="auto"/>
        <w:bottom w:val="none" w:sz="0" w:space="0" w:color="auto"/>
        <w:right w:val="none" w:sz="0" w:space="0" w:color="auto"/>
      </w:divBdr>
    </w:div>
    <w:div w:id="667755251">
      <w:bodyDiv w:val="1"/>
      <w:marLeft w:val="0"/>
      <w:marRight w:val="0"/>
      <w:marTop w:val="0"/>
      <w:marBottom w:val="0"/>
      <w:divBdr>
        <w:top w:val="none" w:sz="0" w:space="0" w:color="auto"/>
        <w:left w:val="none" w:sz="0" w:space="0" w:color="auto"/>
        <w:bottom w:val="none" w:sz="0" w:space="0" w:color="auto"/>
        <w:right w:val="none" w:sz="0" w:space="0" w:color="auto"/>
      </w:divBdr>
    </w:div>
    <w:div w:id="667833901">
      <w:bodyDiv w:val="1"/>
      <w:marLeft w:val="0"/>
      <w:marRight w:val="0"/>
      <w:marTop w:val="0"/>
      <w:marBottom w:val="0"/>
      <w:divBdr>
        <w:top w:val="none" w:sz="0" w:space="0" w:color="auto"/>
        <w:left w:val="none" w:sz="0" w:space="0" w:color="auto"/>
        <w:bottom w:val="none" w:sz="0" w:space="0" w:color="auto"/>
        <w:right w:val="none" w:sz="0" w:space="0" w:color="auto"/>
      </w:divBdr>
    </w:div>
    <w:div w:id="667899731">
      <w:bodyDiv w:val="1"/>
      <w:marLeft w:val="0"/>
      <w:marRight w:val="0"/>
      <w:marTop w:val="0"/>
      <w:marBottom w:val="0"/>
      <w:divBdr>
        <w:top w:val="none" w:sz="0" w:space="0" w:color="auto"/>
        <w:left w:val="none" w:sz="0" w:space="0" w:color="auto"/>
        <w:bottom w:val="none" w:sz="0" w:space="0" w:color="auto"/>
        <w:right w:val="none" w:sz="0" w:space="0" w:color="auto"/>
      </w:divBdr>
    </w:div>
    <w:div w:id="667905491">
      <w:bodyDiv w:val="1"/>
      <w:marLeft w:val="0"/>
      <w:marRight w:val="0"/>
      <w:marTop w:val="0"/>
      <w:marBottom w:val="0"/>
      <w:divBdr>
        <w:top w:val="none" w:sz="0" w:space="0" w:color="auto"/>
        <w:left w:val="none" w:sz="0" w:space="0" w:color="auto"/>
        <w:bottom w:val="none" w:sz="0" w:space="0" w:color="auto"/>
        <w:right w:val="none" w:sz="0" w:space="0" w:color="auto"/>
      </w:divBdr>
    </w:div>
    <w:div w:id="667909480">
      <w:bodyDiv w:val="1"/>
      <w:marLeft w:val="0"/>
      <w:marRight w:val="0"/>
      <w:marTop w:val="0"/>
      <w:marBottom w:val="0"/>
      <w:divBdr>
        <w:top w:val="none" w:sz="0" w:space="0" w:color="auto"/>
        <w:left w:val="none" w:sz="0" w:space="0" w:color="auto"/>
        <w:bottom w:val="none" w:sz="0" w:space="0" w:color="auto"/>
        <w:right w:val="none" w:sz="0" w:space="0" w:color="auto"/>
      </w:divBdr>
    </w:div>
    <w:div w:id="668027259">
      <w:bodyDiv w:val="1"/>
      <w:marLeft w:val="0"/>
      <w:marRight w:val="0"/>
      <w:marTop w:val="0"/>
      <w:marBottom w:val="0"/>
      <w:divBdr>
        <w:top w:val="none" w:sz="0" w:space="0" w:color="auto"/>
        <w:left w:val="none" w:sz="0" w:space="0" w:color="auto"/>
        <w:bottom w:val="none" w:sz="0" w:space="0" w:color="auto"/>
        <w:right w:val="none" w:sz="0" w:space="0" w:color="auto"/>
      </w:divBdr>
    </w:div>
    <w:div w:id="668211598">
      <w:bodyDiv w:val="1"/>
      <w:marLeft w:val="0"/>
      <w:marRight w:val="0"/>
      <w:marTop w:val="0"/>
      <w:marBottom w:val="0"/>
      <w:divBdr>
        <w:top w:val="none" w:sz="0" w:space="0" w:color="auto"/>
        <w:left w:val="none" w:sz="0" w:space="0" w:color="auto"/>
        <w:bottom w:val="none" w:sz="0" w:space="0" w:color="auto"/>
        <w:right w:val="none" w:sz="0" w:space="0" w:color="auto"/>
      </w:divBdr>
    </w:div>
    <w:div w:id="668213801">
      <w:bodyDiv w:val="1"/>
      <w:marLeft w:val="0"/>
      <w:marRight w:val="0"/>
      <w:marTop w:val="0"/>
      <w:marBottom w:val="0"/>
      <w:divBdr>
        <w:top w:val="none" w:sz="0" w:space="0" w:color="auto"/>
        <w:left w:val="none" w:sz="0" w:space="0" w:color="auto"/>
        <w:bottom w:val="none" w:sz="0" w:space="0" w:color="auto"/>
        <w:right w:val="none" w:sz="0" w:space="0" w:color="auto"/>
      </w:divBdr>
    </w:div>
    <w:div w:id="668290152">
      <w:bodyDiv w:val="1"/>
      <w:marLeft w:val="0"/>
      <w:marRight w:val="0"/>
      <w:marTop w:val="0"/>
      <w:marBottom w:val="0"/>
      <w:divBdr>
        <w:top w:val="none" w:sz="0" w:space="0" w:color="auto"/>
        <w:left w:val="none" w:sz="0" w:space="0" w:color="auto"/>
        <w:bottom w:val="none" w:sz="0" w:space="0" w:color="auto"/>
        <w:right w:val="none" w:sz="0" w:space="0" w:color="auto"/>
      </w:divBdr>
    </w:div>
    <w:div w:id="668406509">
      <w:bodyDiv w:val="1"/>
      <w:marLeft w:val="0"/>
      <w:marRight w:val="0"/>
      <w:marTop w:val="0"/>
      <w:marBottom w:val="0"/>
      <w:divBdr>
        <w:top w:val="none" w:sz="0" w:space="0" w:color="auto"/>
        <w:left w:val="none" w:sz="0" w:space="0" w:color="auto"/>
        <w:bottom w:val="none" w:sz="0" w:space="0" w:color="auto"/>
        <w:right w:val="none" w:sz="0" w:space="0" w:color="auto"/>
      </w:divBdr>
    </w:div>
    <w:div w:id="668487081">
      <w:bodyDiv w:val="1"/>
      <w:marLeft w:val="0"/>
      <w:marRight w:val="0"/>
      <w:marTop w:val="0"/>
      <w:marBottom w:val="0"/>
      <w:divBdr>
        <w:top w:val="none" w:sz="0" w:space="0" w:color="auto"/>
        <w:left w:val="none" w:sz="0" w:space="0" w:color="auto"/>
        <w:bottom w:val="none" w:sz="0" w:space="0" w:color="auto"/>
        <w:right w:val="none" w:sz="0" w:space="0" w:color="auto"/>
      </w:divBdr>
    </w:div>
    <w:div w:id="668557482">
      <w:bodyDiv w:val="1"/>
      <w:marLeft w:val="0"/>
      <w:marRight w:val="0"/>
      <w:marTop w:val="0"/>
      <w:marBottom w:val="0"/>
      <w:divBdr>
        <w:top w:val="none" w:sz="0" w:space="0" w:color="auto"/>
        <w:left w:val="none" w:sz="0" w:space="0" w:color="auto"/>
        <w:bottom w:val="none" w:sz="0" w:space="0" w:color="auto"/>
        <w:right w:val="none" w:sz="0" w:space="0" w:color="auto"/>
      </w:divBdr>
    </w:div>
    <w:div w:id="668796470">
      <w:bodyDiv w:val="1"/>
      <w:marLeft w:val="0"/>
      <w:marRight w:val="0"/>
      <w:marTop w:val="0"/>
      <w:marBottom w:val="0"/>
      <w:divBdr>
        <w:top w:val="none" w:sz="0" w:space="0" w:color="auto"/>
        <w:left w:val="none" w:sz="0" w:space="0" w:color="auto"/>
        <w:bottom w:val="none" w:sz="0" w:space="0" w:color="auto"/>
        <w:right w:val="none" w:sz="0" w:space="0" w:color="auto"/>
      </w:divBdr>
    </w:div>
    <w:div w:id="668867477">
      <w:bodyDiv w:val="1"/>
      <w:marLeft w:val="0"/>
      <w:marRight w:val="0"/>
      <w:marTop w:val="0"/>
      <w:marBottom w:val="0"/>
      <w:divBdr>
        <w:top w:val="none" w:sz="0" w:space="0" w:color="auto"/>
        <w:left w:val="none" w:sz="0" w:space="0" w:color="auto"/>
        <w:bottom w:val="none" w:sz="0" w:space="0" w:color="auto"/>
        <w:right w:val="none" w:sz="0" w:space="0" w:color="auto"/>
      </w:divBdr>
    </w:div>
    <w:div w:id="668871068">
      <w:bodyDiv w:val="1"/>
      <w:marLeft w:val="0"/>
      <w:marRight w:val="0"/>
      <w:marTop w:val="0"/>
      <w:marBottom w:val="0"/>
      <w:divBdr>
        <w:top w:val="none" w:sz="0" w:space="0" w:color="auto"/>
        <w:left w:val="none" w:sz="0" w:space="0" w:color="auto"/>
        <w:bottom w:val="none" w:sz="0" w:space="0" w:color="auto"/>
        <w:right w:val="none" w:sz="0" w:space="0" w:color="auto"/>
      </w:divBdr>
    </w:div>
    <w:div w:id="668942953">
      <w:bodyDiv w:val="1"/>
      <w:marLeft w:val="0"/>
      <w:marRight w:val="0"/>
      <w:marTop w:val="0"/>
      <w:marBottom w:val="0"/>
      <w:divBdr>
        <w:top w:val="none" w:sz="0" w:space="0" w:color="auto"/>
        <w:left w:val="none" w:sz="0" w:space="0" w:color="auto"/>
        <w:bottom w:val="none" w:sz="0" w:space="0" w:color="auto"/>
        <w:right w:val="none" w:sz="0" w:space="0" w:color="auto"/>
      </w:divBdr>
    </w:div>
    <w:div w:id="668944511">
      <w:bodyDiv w:val="1"/>
      <w:marLeft w:val="0"/>
      <w:marRight w:val="0"/>
      <w:marTop w:val="0"/>
      <w:marBottom w:val="0"/>
      <w:divBdr>
        <w:top w:val="none" w:sz="0" w:space="0" w:color="auto"/>
        <w:left w:val="none" w:sz="0" w:space="0" w:color="auto"/>
        <w:bottom w:val="none" w:sz="0" w:space="0" w:color="auto"/>
        <w:right w:val="none" w:sz="0" w:space="0" w:color="auto"/>
      </w:divBdr>
    </w:div>
    <w:div w:id="669020395">
      <w:bodyDiv w:val="1"/>
      <w:marLeft w:val="0"/>
      <w:marRight w:val="0"/>
      <w:marTop w:val="0"/>
      <w:marBottom w:val="0"/>
      <w:divBdr>
        <w:top w:val="none" w:sz="0" w:space="0" w:color="auto"/>
        <w:left w:val="none" w:sz="0" w:space="0" w:color="auto"/>
        <w:bottom w:val="none" w:sz="0" w:space="0" w:color="auto"/>
        <w:right w:val="none" w:sz="0" w:space="0" w:color="auto"/>
      </w:divBdr>
    </w:div>
    <w:div w:id="669022730">
      <w:bodyDiv w:val="1"/>
      <w:marLeft w:val="0"/>
      <w:marRight w:val="0"/>
      <w:marTop w:val="0"/>
      <w:marBottom w:val="0"/>
      <w:divBdr>
        <w:top w:val="none" w:sz="0" w:space="0" w:color="auto"/>
        <w:left w:val="none" w:sz="0" w:space="0" w:color="auto"/>
        <w:bottom w:val="none" w:sz="0" w:space="0" w:color="auto"/>
        <w:right w:val="none" w:sz="0" w:space="0" w:color="auto"/>
      </w:divBdr>
    </w:div>
    <w:div w:id="669064698">
      <w:bodyDiv w:val="1"/>
      <w:marLeft w:val="0"/>
      <w:marRight w:val="0"/>
      <w:marTop w:val="0"/>
      <w:marBottom w:val="0"/>
      <w:divBdr>
        <w:top w:val="none" w:sz="0" w:space="0" w:color="auto"/>
        <w:left w:val="none" w:sz="0" w:space="0" w:color="auto"/>
        <w:bottom w:val="none" w:sz="0" w:space="0" w:color="auto"/>
        <w:right w:val="none" w:sz="0" w:space="0" w:color="auto"/>
      </w:divBdr>
    </w:div>
    <w:div w:id="669143474">
      <w:bodyDiv w:val="1"/>
      <w:marLeft w:val="0"/>
      <w:marRight w:val="0"/>
      <w:marTop w:val="0"/>
      <w:marBottom w:val="0"/>
      <w:divBdr>
        <w:top w:val="none" w:sz="0" w:space="0" w:color="auto"/>
        <w:left w:val="none" w:sz="0" w:space="0" w:color="auto"/>
        <w:bottom w:val="none" w:sz="0" w:space="0" w:color="auto"/>
        <w:right w:val="none" w:sz="0" w:space="0" w:color="auto"/>
      </w:divBdr>
    </w:div>
    <w:div w:id="669211389">
      <w:bodyDiv w:val="1"/>
      <w:marLeft w:val="0"/>
      <w:marRight w:val="0"/>
      <w:marTop w:val="0"/>
      <w:marBottom w:val="0"/>
      <w:divBdr>
        <w:top w:val="none" w:sz="0" w:space="0" w:color="auto"/>
        <w:left w:val="none" w:sz="0" w:space="0" w:color="auto"/>
        <w:bottom w:val="none" w:sz="0" w:space="0" w:color="auto"/>
        <w:right w:val="none" w:sz="0" w:space="0" w:color="auto"/>
      </w:divBdr>
    </w:div>
    <w:div w:id="669217165">
      <w:bodyDiv w:val="1"/>
      <w:marLeft w:val="0"/>
      <w:marRight w:val="0"/>
      <w:marTop w:val="0"/>
      <w:marBottom w:val="0"/>
      <w:divBdr>
        <w:top w:val="none" w:sz="0" w:space="0" w:color="auto"/>
        <w:left w:val="none" w:sz="0" w:space="0" w:color="auto"/>
        <w:bottom w:val="none" w:sz="0" w:space="0" w:color="auto"/>
        <w:right w:val="none" w:sz="0" w:space="0" w:color="auto"/>
      </w:divBdr>
    </w:div>
    <w:div w:id="669260137">
      <w:bodyDiv w:val="1"/>
      <w:marLeft w:val="0"/>
      <w:marRight w:val="0"/>
      <w:marTop w:val="0"/>
      <w:marBottom w:val="0"/>
      <w:divBdr>
        <w:top w:val="none" w:sz="0" w:space="0" w:color="auto"/>
        <w:left w:val="none" w:sz="0" w:space="0" w:color="auto"/>
        <w:bottom w:val="none" w:sz="0" w:space="0" w:color="auto"/>
        <w:right w:val="none" w:sz="0" w:space="0" w:color="auto"/>
      </w:divBdr>
    </w:div>
    <w:div w:id="669406440">
      <w:bodyDiv w:val="1"/>
      <w:marLeft w:val="0"/>
      <w:marRight w:val="0"/>
      <w:marTop w:val="0"/>
      <w:marBottom w:val="0"/>
      <w:divBdr>
        <w:top w:val="none" w:sz="0" w:space="0" w:color="auto"/>
        <w:left w:val="none" w:sz="0" w:space="0" w:color="auto"/>
        <w:bottom w:val="none" w:sz="0" w:space="0" w:color="auto"/>
        <w:right w:val="none" w:sz="0" w:space="0" w:color="auto"/>
      </w:divBdr>
    </w:div>
    <w:div w:id="669526757">
      <w:bodyDiv w:val="1"/>
      <w:marLeft w:val="0"/>
      <w:marRight w:val="0"/>
      <w:marTop w:val="0"/>
      <w:marBottom w:val="0"/>
      <w:divBdr>
        <w:top w:val="none" w:sz="0" w:space="0" w:color="auto"/>
        <w:left w:val="none" w:sz="0" w:space="0" w:color="auto"/>
        <w:bottom w:val="none" w:sz="0" w:space="0" w:color="auto"/>
        <w:right w:val="none" w:sz="0" w:space="0" w:color="auto"/>
      </w:divBdr>
    </w:div>
    <w:div w:id="669527321">
      <w:bodyDiv w:val="1"/>
      <w:marLeft w:val="0"/>
      <w:marRight w:val="0"/>
      <w:marTop w:val="0"/>
      <w:marBottom w:val="0"/>
      <w:divBdr>
        <w:top w:val="none" w:sz="0" w:space="0" w:color="auto"/>
        <w:left w:val="none" w:sz="0" w:space="0" w:color="auto"/>
        <w:bottom w:val="none" w:sz="0" w:space="0" w:color="auto"/>
        <w:right w:val="none" w:sz="0" w:space="0" w:color="auto"/>
      </w:divBdr>
    </w:div>
    <w:div w:id="669530040">
      <w:bodyDiv w:val="1"/>
      <w:marLeft w:val="0"/>
      <w:marRight w:val="0"/>
      <w:marTop w:val="0"/>
      <w:marBottom w:val="0"/>
      <w:divBdr>
        <w:top w:val="none" w:sz="0" w:space="0" w:color="auto"/>
        <w:left w:val="none" w:sz="0" w:space="0" w:color="auto"/>
        <w:bottom w:val="none" w:sz="0" w:space="0" w:color="auto"/>
        <w:right w:val="none" w:sz="0" w:space="0" w:color="auto"/>
      </w:divBdr>
    </w:div>
    <w:div w:id="669867711">
      <w:bodyDiv w:val="1"/>
      <w:marLeft w:val="0"/>
      <w:marRight w:val="0"/>
      <w:marTop w:val="0"/>
      <w:marBottom w:val="0"/>
      <w:divBdr>
        <w:top w:val="none" w:sz="0" w:space="0" w:color="auto"/>
        <w:left w:val="none" w:sz="0" w:space="0" w:color="auto"/>
        <w:bottom w:val="none" w:sz="0" w:space="0" w:color="auto"/>
        <w:right w:val="none" w:sz="0" w:space="0" w:color="auto"/>
      </w:divBdr>
    </w:div>
    <w:div w:id="669874474">
      <w:bodyDiv w:val="1"/>
      <w:marLeft w:val="0"/>
      <w:marRight w:val="0"/>
      <w:marTop w:val="0"/>
      <w:marBottom w:val="0"/>
      <w:divBdr>
        <w:top w:val="none" w:sz="0" w:space="0" w:color="auto"/>
        <w:left w:val="none" w:sz="0" w:space="0" w:color="auto"/>
        <w:bottom w:val="none" w:sz="0" w:space="0" w:color="auto"/>
        <w:right w:val="none" w:sz="0" w:space="0" w:color="auto"/>
      </w:divBdr>
    </w:div>
    <w:div w:id="669911763">
      <w:bodyDiv w:val="1"/>
      <w:marLeft w:val="0"/>
      <w:marRight w:val="0"/>
      <w:marTop w:val="0"/>
      <w:marBottom w:val="0"/>
      <w:divBdr>
        <w:top w:val="none" w:sz="0" w:space="0" w:color="auto"/>
        <w:left w:val="none" w:sz="0" w:space="0" w:color="auto"/>
        <w:bottom w:val="none" w:sz="0" w:space="0" w:color="auto"/>
        <w:right w:val="none" w:sz="0" w:space="0" w:color="auto"/>
      </w:divBdr>
    </w:div>
    <w:div w:id="669985924">
      <w:bodyDiv w:val="1"/>
      <w:marLeft w:val="0"/>
      <w:marRight w:val="0"/>
      <w:marTop w:val="0"/>
      <w:marBottom w:val="0"/>
      <w:divBdr>
        <w:top w:val="none" w:sz="0" w:space="0" w:color="auto"/>
        <w:left w:val="none" w:sz="0" w:space="0" w:color="auto"/>
        <w:bottom w:val="none" w:sz="0" w:space="0" w:color="auto"/>
        <w:right w:val="none" w:sz="0" w:space="0" w:color="auto"/>
      </w:divBdr>
    </w:div>
    <w:div w:id="669990794">
      <w:bodyDiv w:val="1"/>
      <w:marLeft w:val="0"/>
      <w:marRight w:val="0"/>
      <w:marTop w:val="0"/>
      <w:marBottom w:val="0"/>
      <w:divBdr>
        <w:top w:val="none" w:sz="0" w:space="0" w:color="auto"/>
        <w:left w:val="none" w:sz="0" w:space="0" w:color="auto"/>
        <w:bottom w:val="none" w:sz="0" w:space="0" w:color="auto"/>
        <w:right w:val="none" w:sz="0" w:space="0" w:color="auto"/>
      </w:divBdr>
    </w:div>
    <w:div w:id="670061819">
      <w:bodyDiv w:val="1"/>
      <w:marLeft w:val="0"/>
      <w:marRight w:val="0"/>
      <w:marTop w:val="0"/>
      <w:marBottom w:val="0"/>
      <w:divBdr>
        <w:top w:val="none" w:sz="0" w:space="0" w:color="auto"/>
        <w:left w:val="none" w:sz="0" w:space="0" w:color="auto"/>
        <w:bottom w:val="none" w:sz="0" w:space="0" w:color="auto"/>
        <w:right w:val="none" w:sz="0" w:space="0" w:color="auto"/>
      </w:divBdr>
    </w:div>
    <w:div w:id="670254887">
      <w:bodyDiv w:val="1"/>
      <w:marLeft w:val="0"/>
      <w:marRight w:val="0"/>
      <w:marTop w:val="0"/>
      <w:marBottom w:val="0"/>
      <w:divBdr>
        <w:top w:val="none" w:sz="0" w:space="0" w:color="auto"/>
        <w:left w:val="none" w:sz="0" w:space="0" w:color="auto"/>
        <w:bottom w:val="none" w:sz="0" w:space="0" w:color="auto"/>
        <w:right w:val="none" w:sz="0" w:space="0" w:color="auto"/>
      </w:divBdr>
    </w:div>
    <w:div w:id="670304339">
      <w:bodyDiv w:val="1"/>
      <w:marLeft w:val="0"/>
      <w:marRight w:val="0"/>
      <w:marTop w:val="0"/>
      <w:marBottom w:val="0"/>
      <w:divBdr>
        <w:top w:val="none" w:sz="0" w:space="0" w:color="auto"/>
        <w:left w:val="none" w:sz="0" w:space="0" w:color="auto"/>
        <w:bottom w:val="none" w:sz="0" w:space="0" w:color="auto"/>
        <w:right w:val="none" w:sz="0" w:space="0" w:color="auto"/>
      </w:divBdr>
    </w:div>
    <w:div w:id="670333945">
      <w:bodyDiv w:val="1"/>
      <w:marLeft w:val="0"/>
      <w:marRight w:val="0"/>
      <w:marTop w:val="0"/>
      <w:marBottom w:val="0"/>
      <w:divBdr>
        <w:top w:val="none" w:sz="0" w:space="0" w:color="auto"/>
        <w:left w:val="none" w:sz="0" w:space="0" w:color="auto"/>
        <w:bottom w:val="none" w:sz="0" w:space="0" w:color="auto"/>
        <w:right w:val="none" w:sz="0" w:space="0" w:color="auto"/>
      </w:divBdr>
    </w:div>
    <w:div w:id="670370584">
      <w:bodyDiv w:val="1"/>
      <w:marLeft w:val="0"/>
      <w:marRight w:val="0"/>
      <w:marTop w:val="0"/>
      <w:marBottom w:val="0"/>
      <w:divBdr>
        <w:top w:val="none" w:sz="0" w:space="0" w:color="auto"/>
        <w:left w:val="none" w:sz="0" w:space="0" w:color="auto"/>
        <w:bottom w:val="none" w:sz="0" w:space="0" w:color="auto"/>
        <w:right w:val="none" w:sz="0" w:space="0" w:color="auto"/>
      </w:divBdr>
    </w:div>
    <w:div w:id="670371621">
      <w:bodyDiv w:val="1"/>
      <w:marLeft w:val="0"/>
      <w:marRight w:val="0"/>
      <w:marTop w:val="0"/>
      <w:marBottom w:val="0"/>
      <w:divBdr>
        <w:top w:val="none" w:sz="0" w:space="0" w:color="auto"/>
        <w:left w:val="none" w:sz="0" w:space="0" w:color="auto"/>
        <w:bottom w:val="none" w:sz="0" w:space="0" w:color="auto"/>
        <w:right w:val="none" w:sz="0" w:space="0" w:color="auto"/>
      </w:divBdr>
    </w:div>
    <w:div w:id="670373862">
      <w:bodyDiv w:val="1"/>
      <w:marLeft w:val="0"/>
      <w:marRight w:val="0"/>
      <w:marTop w:val="0"/>
      <w:marBottom w:val="0"/>
      <w:divBdr>
        <w:top w:val="none" w:sz="0" w:space="0" w:color="auto"/>
        <w:left w:val="none" w:sz="0" w:space="0" w:color="auto"/>
        <w:bottom w:val="none" w:sz="0" w:space="0" w:color="auto"/>
        <w:right w:val="none" w:sz="0" w:space="0" w:color="auto"/>
      </w:divBdr>
    </w:div>
    <w:div w:id="670447263">
      <w:bodyDiv w:val="1"/>
      <w:marLeft w:val="0"/>
      <w:marRight w:val="0"/>
      <w:marTop w:val="0"/>
      <w:marBottom w:val="0"/>
      <w:divBdr>
        <w:top w:val="none" w:sz="0" w:space="0" w:color="auto"/>
        <w:left w:val="none" w:sz="0" w:space="0" w:color="auto"/>
        <w:bottom w:val="none" w:sz="0" w:space="0" w:color="auto"/>
        <w:right w:val="none" w:sz="0" w:space="0" w:color="auto"/>
      </w:divBdr>
    </w:div>
    <w:div w:id="670525024">
      <w:bodyDiv w:val="1"/>
      <w:marLeft w:val="0"/>
      <w:marRight w:val="0"/>
      <w:marTop w:val="0"/>
      <w:marBottom w:val="0"/>
      <w:divBdr>
        <w:top w:val="none" w:sz="0" w:space="0" w:color="auto"/>
        <w:left w:val="none" w:sz="0" w:space="0" w:color="auto"/>
        <w:bottom w:val="none" w:sz="0" w:space="0" w:color="auto"/>
        <w:right w:val="none" w:sz="0" w:space="0" w:color="auto"/>
      </w:divBdr>
    </w:div>
    <w:div w:id="670571129">
      <w:bodyDiv w:val="1"/>
      <w:marLeft w:val="0"/>
      <w:marRight w:val="0"/>
      <w:marTop w:val="0"/>
      <w:marBottom w:val="0"/>
      <w:divBdr>
        <w:top w:val="none" w:sz="0" w:space="0" w:color="auto"/>
        <w:left w:val="none" w:sz="0" w:space="0" w:color="auto"/>
        <w:bottom w:val="none" w:sz="0" w:space="0" w:color="auto"/>
        <w:right w:val="none" w:sz="0" w:space="0" w:color="auto"/>
      </w:divBdr>
    </w:div>
    <w:div w:id="670718874">
      <w:bodyDiv w:val="1"/>
      <w:marLeft w:val="0"/>
      <w:marRight w:val="0"/>
      <w:marTop w:val="0"/>
      <w:marBottom w:val="0"/>
      <w:divBdr>
        <w:top w:val="none" w:sz="0" w:space="0" w:color="auto"/>
        <w:left w:val="none" w:sz="0" w:space="0" w:color="auto"/>
        <w:bottom w:val="none" w:sz="0" w:space="0" w:color="auto"/>
        <w:right w:val="none" w:sz="0" w:space="0" w:color="auto"/>
      </w:divBdr>
    </w:div>
    <w:div w:id="670764670">
      <w:bodyDiv w:val="1"/>
      <w:marLeft w:val="0"/>
      <w:marRight w:val="0"/>
      <w:marTop w:val="0"/>
      <w:marBottom w:val="0"/>
      <w:divBdr>
        <w:top w:val="none" w:sz="0" w:space="0" w:color="auto"/>
        <w:left w:val="none" w:sz="0" w:space="0" w:color="auto"/>
        <w:bottom w:val="none" w:sz="0" w:space="0" w:color="auto"/>
        <w:right w:val="none" w:sz="0" w:space="0" w:color="auto"/>
      </w:divBdr>
    </w:div>
    <w:div w:id="670765810">
      <w:bodyDiv w:val="1"/>
      <w:marLeft w:val="0"/>
      <w:marRight w:val="0"/>
      <w:marTop w:val="0"/>
      <w:marBottom w:val="0"/>
      <w:divBdr>
        <w:top w:val="none" w:sz="0" w:space="0" w:color="auto"/>
        <w:left w:val="none" w:sz="0" w:space="0" w:color="auto"/>
        <w:bottom w:val="none" w:sz="0" w:space="0" w:color="auto"/>
        <w:right w:val="none" w:sz="0" w:space="0" w:color="auto"/>
      </w:divBdr>
    </w:div>
    <w:div w:id="670791281">
      <w:bodyDiv w:val="1"/>
      <w:marLeft w:val="0"/>
      <w:marRight w:val="0"/>
      <w:marTop w:val="0"/>
      <w:marBottom w:val="0"/>
      <w:divBdr>
        <w:top w:val="none" w:sz="0" w:space="0" w:color="auto"/>
        <w:left w:val="none" w:sz="0" w:space="0" w:color="auto"/>
        <w:bottom w:val="none" w:sz="0" w:space="0" w:color="auto"/>
        <w:right w:val="none" w:sz="0" w:space="0" w:color="auto"/>
      </w:divBdr>
    </w:div>
    <w:div w:id="670791290">
      <w:bodyDiv w:val="1"/>
      <w:marLeft w:val="0"/>
      <w:marRight w:val="0"/>
      <w:marTop w:val="0"/>
      <w:marBottom w:val="0"/>
      <w:divBdr>
        <w:top w:val="none" w:sz="0" w:space="0" w:color="auto"/>
        <w:left w:val="none" w:sz="0" w:space="0" w:color="auto"/>
        <w:bottom w:val="none" w:sz="0" w:space="0" w:color="auto"/>
        <w:right w:val="none" w:sz="0" w:space="0" w:color="auto"/>
      </w:divBdr>
    </w:div>
    <w:div w:id="670793296">
      <w:bodyDiv w:val="1"/>
      <w:marLeft w:val="0"/>
      <w:marRight w:val="0"/>
      <w:marTop w:val="0"/>
      <w:marBottom w:val="0"/>
      <w:divBdr>
        <w:top w:val="none" w:sz="0" w:space="0" w:color="auto"/>
        <w:left w:val="none" w:sz="0" w:space="0" w:color="auto"/>
        <w:bottom w:val="none" w:sz="0" w:space="0" w:color="auto"/>
        <w:right w:val="none" w:sz="0" w:space="0" w:color="auto"/>
      </w:divBdr>
    </w:div>
    <w:div w:id="670834269">
      <w:bodyDiv w:val="1"/>
      <w:marLeft w:val="0"/>
      <w:marRight w:val="0"/>
      <w:marTop w:val="0"/>
      <w:marBottom w:val="0"/>
      <w:divBdr>
        <w:top w:val="none" w:sz="0" w:space="0" w:color="auto"/>
        <w:left w:val="none" w:sz="0" w:space="0" w:color="auto"/>
        <w:bottom w:val="none" w:sz="0" w:space="0" w:color="auto"/>
        <w:right w:val="none" w:sz="0" w:space="0" w:color="auto"/>
      </w:divBdr>
    </w:div>
    <w:div w:id="671029172">
      <w:bodyDiv w:val="1"/>
      <w:marLeft w:val="0"/>
      <w:marRight w:val="0"/>
      <w:marTop w:val="0"/>
      <w:marBottom w:val="0"/>
      <w:divBdr>
        <w:top w:val="none" w:sz="0" w:space="0" w:color="auto"/>
        <w:left w:val="none" w:sz="0" w:space="0" w:color="auto"/>
        <w:bottom w:val="none" w:sz="0" w:space="0" w:color="auto"/>
        <w:right w:val="none" w:sz="0" w:space="0" w:color="auto"/>
      </w:divBdr>
    </w:div>
    <w:div w:id="671219878">
      <w:bodyDiv w:val="1"/>
      <w:marLeft w:val="0"/>
      <w:marRight w:val="0"/>
      <w:marTop w:val="0"/>
      <w:marBottom w:val="0"/>
      <w:divBdr>
        <w:top w:val="none" w:sz="0" w:space="0" w:color="auto"/>
        <w:left w:val="none" w:sz="0" w:space="0" w:color="auto"/>
        <w:bottom w:val="none" w:sz="0" w:space="0" w:color="auto"/>
        <w:right w:val="none" w:sz="0" w:space="0" w:color="auto"/>
      </w:divBdr>
    </w:div>
    <w:div w:id="671220922">
      <w:bodyDiv w:val="1"/>
      <w:marLeft w:val="0"/>
      <w:marRight w:val="0"/>
      <w:marTop w:val="0"/>
      <w:marBottom w:val="0"/>
      <w:divBdr>
        <w:top w:val="none" w:sz="0" w:space="0" w:color="auto"/>
        <w:left w:val="none" w:sz="0" w:space="0" w:color="auto"/>
        <w:bottom w:val="none" w:sz="0" w:space="0" w:color="auto"/>
        <w:right w:val="none" w:sz="0" w:space="0" w:color="auto"/>
      </w:divBdr>
    </w:div>
    <w:div w:id="671224053">
      <w:bodyDiv w:val="1"/>
      <w:marLeft w:val="0"/>
      <w:marRight w:val="0"/>
      <w:marTop w:val="0"/>
      <w:marBottom w:val="0"/>
      <w:divBdr>
        <w:top w:val="none" w:sz="0" w:space="0" w:color="auto"/>
        <w:left w:val="none" w:sz="0" w:space="0" w:color="auto"/>
        <w:bottom w:val="none" w:sz="0" w:space="0" w:color="auto"/>
        <w:right w:val="none" w:sz="0" w:space="0" w:color="auto"/>
      </w:divBdr>
    </w:div>
    <w:div w:id="671446915">
      <w:bodyDiv w:val="1"/>
      <w:marLeft w:val="0"/>
      <w:marRight w:val="0"/>
      <w:marTop w:val="0"/>
      <w:marBottom w:val="0"/>
      <w:divBdr>
        <w:top w:val="none" w:sz="0" w:space="0" w:color="auto"/>
        <w:left w:val="none" w:sz="0" w:space="0" w:color="auto"/>
        <w:bottom w:val="none" w:sz="0" w:space="0" w:color="auto"/>
        <w:right w:val="none" w:sz="0" w:space="0" w:color="auto"/>
      </w:divBdr>
    </w:div>
    <w:div w:id="671487920">
      <w:bodyDiv w:val="1"/>
      <w:marLeft w:val="0"/>
      <w:marRight w:val="0"/>
      <w:marTop w:val="0"/>
      <w:marBottom w:val="0"/>
      <w:divBdr>
        <w:top w:val="none" w:sz="0" w:space="0" w:color="auto"/>
        <w:left w:val="none" w:sz="0" w:space="0" w:color="auto"/>
        <w:bottom w:val="none" w:sz="0" w:space="0" w:color="auto"/>
        <w:right w:val="none" w:sz="0" w:space="0" w:color="auto"/>
      </w:divBdr>
    </w:div>
    <w:div w:id="671490867">
      <w:bodyDiv w:val="1"/>
      <w:marLeft w:val="0"/>
      <w:marRight w:val="0"/>
      <w:marTop w:val="0"/>
      <w:marBottom w:val="0"/>
      <w:divBdr>
        <w:top w:val="none" w:sz="0" w:space="0" w:color="auto"/>
        <w:left w:val="none" w:sz="0" w:space="0" w:color="auto"/>
        <w:bottom w:val="none" w:sz="0" w:space="0" w:color="auto"/>
        <w:right w:val="none" w:sz="0" w:space="0" w:color="auto"/>
      </w:divBdr>
    </w:div>
    <w:div w:id="671496597">
      <w:bodyDiv w:val="1"/>
      <w:marLeft w:val="0"/>
      <w:marRight w:val="0"/>
      <w:marTop w:val="0"/>
      <w:marBottom w:val="0"/>
      <w:divBdr>
        <w:top w:val="none" w:sz="0" w:space="0" w:color="auto"/>
        <w:left w:val="none" w:sz="0" w:space="0" w:color="auto"/>
        <w:bottom w:val="none" w:sz="0" w:space="0" w:color="auto"/>
        <w:right w:val="none" w:sz="0" w:space="0" w:color="auto"/>
      </w:divBdr>
    </w:div>
    <w:div w:id="671570234">
      <w:bodyDiv w:val="1"/>
      <w:marLeft w:val="0"/>
      <w:marRight w:val="0"/>
      <w:marTop w:val="0"/>
      <w:marBottom w:val="0"/>
      <w:divBdr>
        <w:top w:val="none" w:sz="0" w:space="0" w:color="auto"/>
        <w:left w:val="none" w:sz="0" w:space="0" w:color="auto"/>
        <w:bottom w:val="none" w:sz="0" w:space="0" w:color="auto"/>
        <w:right w:val="none" w:sz="0" w:space="0" w:color="auto"/>
      </w:divBdr>
    </w:div>
    <w:div w:id="671642748">
      <w:bodyDiv w:val="1"/>
      <w:marLeft w:val="0"/>
      <w:marRight w:val="0"/>
      <w:marTop w:val="0"/>
      <w:marBottom w:val="0"/>
      <w:divBdr>
        <w:top w:val="none" w:sz="0" w:space="0" w:color="auto"/>
        <w:left w:val="none" w:sz="0" w:space="0" w:color="auto"/>
        <w:bottom w:val="none" w:sz="0" w:space="0" w:color="auto"/>
        <w:right w:val="none" w:sz="0" w:space="0" w:color="auto"/>
      </w:divBdr>
    </w:div>
    <w:div w:id="671683760">
      <w:bodyDiv w:val="1"/>
      <w:marLeft w:val="0"/>
      <w:marRight w:val="0"/>
      <w:marTop w:val="0"/>
      <w:marBottom w:val="0"/>
      <w:divBdr>
        <w:top w:val="none" w:sz="0" w:space="0" w:color="auto"/>
        <w:left w:val="none" w:sz="0" w:space="0" w:color="auto"/>
        <w:bottom w:val="none" w:sz="0" w:space="0" w:color="auto"/>
        <w:right w:val="none" w:sz="0" w:space="0" w:color="auto"/>
      </w:divBdr>
    </w:div>
    <w:div w:id="671686758">
      <w:bodyDiv w:val="1"/>
      <w:marLeft w:val="0"/>
      <w:marRight w:val="0"/>
      <w:marTop w:val="0"/>
      <w:marBottom w:val="0"/>
      <w:divBdr>
        <w:top w:val="none" w:sz="0" w:space="0" w:color="auto"/>
        <w:left w:val="none" w:sz="0" w:space="0" w:color="auto"/>
        <w:bottom w:val="none" w:sz="0" w:space="0" w:color="auto"/>
        <w:right w:val="none" w:sz="0" w:space="0" w:color="auto"/>
      </w:divBdr>
    </w:div>
    <w:div w:id="671756463">
      <w:bodyDiv w:val="1"/>
      <w:marLeft w:val="0"/>
      <w:marRight w:val="0"/>
      <w:marTop w:val="0"/>
      <w:marBottom w:val="0"/>
      <w:divBdr>
        <w:top w:val="none" w:sz="0" w:space="0" w:color="auto"/>
        <w:left w:val="none" w:sz="0" w:space="0" w:color="auto"/>
        <w:bottom w:val="none" w:sz="0" w:space="0" w:color="auto"/>
        <w:right w:val="none" w:sz="0" w:space="0" w:color="auto"/>
      </w:divBdr>
    </w:div>
    <w:div w:id="671758207">
      <w:bodyDiv w:val="1"/>
      <w:marLeft w:val="0"/>
      <w:marRight w:val="0"/>
      <w:marTop w:val="0"/>
      <w:marBottom w:val="0"/>
      <w:divBdr>
        <w:top w:val="none" w:sz="0" w:space="0" w:color="auto"/>
        <w:left w:val="none" w:sz="0" w:space="0" w:color="auto"/>
        <w:bottom w:val="none" w:sz="0" w:space="0" w:color="auto"/>
        <w:right w:val="none" w:sz="0" w:space="0" w:color="auto"/>
      </w:divBdr>
    </w:div>
    <w:div w:id="671760948">
      <w:bodyDiv w:val="1"/>
      <w:marLeft w:val="0"/>
      <w:marRight w:val="0"/>
      <w:marTop w:val="0"/>
      <w:marBottom w:val="0"/>
      <w:divBdr>
        <w:top w:val="none" w:sz="0" w:space="0" w:color="auto"/>
        <w:left w:val="none" w:sz="0" w:space="0" w:color="auto"/>
        <w:bottom w:val="none" w:sz="0" w:space="0" w:color="auto"/>
        <w:right w:val="none" w:sz="0" w:space="0" w:color="auto"/>
      </w:divBdr>
    </w:div>
    <w:div w:id="671764038">
      <w:bodyDiv w:val="1"/>
      <w:marLeft w:val="0"/>
      <w:marRight w:val="0"/>
      <w:marTop w:val="0"/>
      <w:marBottom w:val="0"/>
      <w:divBdr>
        <w:top w:val="none" w:sz="0" w:space="0" w:color="auto"/>
        <w:left w:val="none" w:sz="0" w:space="0" w:color="auto"/>
        <w:bottom w:val="none" w:sz="0" w:space="0" w:color="auto"/>
        <w:right w:val="none" w:sz="0" w:space="0" w:color="auto"/>
      </w:divBdr>
    </w:div>
    <w:div w:id="671836742">
      <w:bodyDiv w:val="1"/>
      <w:marLeft w:val="0"/>
      <w:marRight w:val="0"/>
      <w:marTop w:val="0"/>
      <w:marBottom w:val="0"/>
      <w:divBdr>
        <w:top w:val="none" w:sz="0" w:space="0" w:color="auto"/>
        <w:left w:val="none" w:sz="0" w:space="0" w:color="auto"/>
        <w:bottom w:val="none" w:sz="0" w:space="0" w:color="auto"/>
        <w:right w:val="none" w:sz="0" w:space="0" w:color="auto"/>
      </w:divBdr>
    </w:div>
    <w:div w:id="671838805">
      <w:bodyDiv w:val="1"/>
      <w:marLeft w:val="0"/>
      <w:marRight w:val="0"/>
      <w:marTop w:val="0"/>
      <w:marBottom w:val="0"/>
      <w:divBdr>
        <w:top w:val="none" w:sz="0" w:space="0" w:color="auto"/>
        <w:left w:val="none" w:sz="0" w:space="0" w:color="auto"/>
        <w:bottom w:val="none" w:sz="0" w:space="0" w:color="auto"/>
        <w:right w:val="none" w:sz="0" w:space="0" w:color="auto"/>
      </w:divBdr>
    </w:div>
    <w:div w:id="671883094">
      <w:bodyDiv w:val="1"/>
      <w:marLeft w:val="0"/>
      <w:marRight w:val="0"/>
      <w:marTop w:val="0"/>
      <w:marBottom w:val="0"/>
      <w:divBdr>
        <w:top w:val="none" w:sz="0" w:space="0" w:color="auto"/>
        <w:left w:val="none" w:sz="0" w:space="0" w:color="auto"/>
        <w:bottom w:val="none" w:sz="0" w:space="0" w:color="auto"/>
        <w:right w:val="none" w:sz="0" w:space="0" w:color="auto"/>
      </w:divBdr>
    </w:div>
    <w:div w:id="672030996">
      <w:bodyDiv w:val="1"/>
      <w:marLeft w:val="0"/>
      <w:marRight w:val="0"/>
      <w:marTop w:val="0"/>
      <w:marBottom w:val="0"/>
      <w:divBdr>
        <w:top w:val="none" w:sz="0" w:space="0" w:color="auto"/>
        <w:left w:val="none" w:sz="0" w:space="0" w:color="auto"/>
        <w:bottom w:val="none" w:sz="0" w:space="0" w:color="auto"/>
        <w:right w:val="none" w:sz="0" w:space="0" w:color="auto"/>
      </w:divBdr>
    </w:div>
    <w:div w:id="672072661">
      <w:bodyDiv w:val="1"/>
      <w:marLeft w:val="0"/>
      <w:marRight w:val="0"/>
      <w:marTop w:val="0"/>
      <w:marBottom w:val="0"/>
      <w:divBdr>
        <w:top w:val="none" w:sz="0" w:space="0" w:color="auto"/>
        <w:left w:val="none" w:sz="0" w:space="0" w:color="auto"/>
        <w:bottom w:val="none" w:sz="0" w:space="0" w:color="auto"/>
        <w:right w:val="none" w:sz="0" w:space="0" w:color="auto"/>
      </w:divBdr>
    </w:div>
    <w:div w:id="672144768">
      <w:bodyDiv w:val="1"/>
      <w:marLeft w:val="0"/>
      <w:marRight w:val="0"/>
      <w:marTop w:val="0"/>
      <w:marBottom w:val="0"/>
      <w:divBdr>
        <w:top w:val="none" w:sz="0" w:space="0" w:color="auto"/>
        <w:left w:val="none" w:sz="0" w:space="0" w:color="auto"/>
        <w:bottom w:val="none" w:sz="0" w:space="0" w:color="auto"/>
        <w:right w:val="none" w:sz="0" w:space="0" w:color="auto"/>
      </w:divBdr>
    </w:div>
    <w:div w:id="672336345">
      <w:bodyDiv w:val="1"/>
      <w:marLeft w:val="0"/>
      <w:marRight w:val="0"/>
      <w:marTop w:val="0"/>
      <w:marBottom w:val="0"/>
      <w:divBdr>
        <w:top w:val="none" w:sz="0" w:space="0" w:color="auto"/>
        <w:left w:val="none" w:sz="0" w:space="0" w:color="auto"/>
        <w:bottom w:val="none" w:sz="0" w:space="0" w:color="auto"/>
        <w:right w:val="none" w:sz="0" w:space="0" w:color="auto"/>
      </w:divBdr>
    </w:div>
    <w:div w:id="672340278">
      <w:bodyDiv w:val="1"/>
      <w:marLeft w:val="0"/>
      <w:marRight w:val="0"/>
      <w:marTop w:val="0"/>
      <w:marBottom w:val="0"/>
      <w:divBdr>
        <w:top w:val="none" w:sz="0" w:space="0" w:color="auto"/>
        <w:left w:val="none" w:sz="0" w:space="0" w:color="auto"/>
        <w:bottom w:val="none" w:sz="0" w:space="0" w:color="auto"/>
        <w:right w:val="none" w:sz="0" w:space="0" w:color="auto"/>
      </w:divBdr>
    </w:div>
    <w:div w:id="672420418">
      <w:bodyDiv w:val="1"/>
      <w:marLeft w:val="0"/>
      <w:marRight w:val="0"/>
      <w:marTop w:val="0"/>
      <w:marBottom w:val="0"/>
      <w:divBdr>
        <w:top w:val="none" w:sz="0" w:space="0" w:color="auto"/>
        <w:left w:val="none" w:sz="0" w:space="0" w:color="auto"/>
        <w:bottom w:val="none" w:sz="0" w:space="0" w:color="auto"/>
        <w:right w:val="none" w:sz="0" w:space="0" w:color="auto"/>
      </w:divBdr>
    </w:div>
    <w:div w:id="672532003">
      <w:bodyDiv w:val="1"/>
      <w:marLeft w:val="0"/>
      <w:marRight w:val="0"/>
      <w:marTop w:val="0"/>
      <w:marBottom w:val="0"/>
      <w:divBdr>
        <w:top w:val="none" w:sz="0" w:space="0" w:color="auto"/>
        <w:left w:val="none" w:sz="0" w:space="0" w:color="auto"/>
        <w:bottom w:val="none" w:sz="0" w:space="0" w:color="auto"/>
        <w:right w:val="none" w:sz="0" w:space="0" w:color="auto"/>
      </w:divBdr>
    </w:div>
    <w:div w:id="672535906">
      <w:bodyDiv w:val="1"/>
      <w:marLeft w:val="0"/>
      <w:marRight w:val="0"/>
      <w:marTop w:val="0"/>
      <w:marBottom w:val="0"/>
      <w:divBdr>
        <w:top w:val="none" w:sz="0" w:space="0" w:color="auto"/>
        <w:left w:val="none" w:sz="0" w:space="0" w:color="auto"/>
        <w:bottom w:val="none" w:sz="0" w:space="0" w:color="auto"/>
        <w:right w:val="none" w:sz="0" w:space="0" w:color="auto"/>
      </w:divBdr>
    </w:div>
    <w:div w:id="672604778">
      <w:bodyDiv w:val="1"/>
      <w:marLeft w:val="0"/>
      <w:marRight w:val="0"/>
      <w:marTop w:val="0"/>
      <w:marBottom w:val="0"/>
      <w:divBdr>
        <w:top w:val="none" w:sz="0" w:space="0" w:color="auto"/>
        <w:left w:val="none" w:sz="0" w:space="0" w:color="auto"/>
        <w:bottom w:val="none" w:sz="0" w:space="0" w:color="auto"/>
        <w:right w:val="none" w:sz="0" w:space="0" w:color="auto"/>
      </w:divBdr>
    </w:div>
    <w:div w:id="672688597">
      <w:bodyDiv w:val="1"/>
      <w:marLeft w:val="0"/>
      <w:marRight w:val="0"/>
      <w:marTop w:val="0"/>
      <w:marBottom w:val="0"/>
      <w:divBdr>
        <w:top w:val="none" w:sz="0" w:space="0" w:color="auto"/>
        <w:left w:val="none" w:sz="0" w:space="0" w:color="auto"/>
        <w:bottom w:val="none" w:sz="0" w:space="0" w:color="auto"/>
        <w:right w:val="none" w:sz="0" w:space="0" w:color="auto"/>
      </w:divBdr>
    </w:div>
    <w:div w:id="672759369">
      <w:bodyDiv w:val="1"/>
      <w:marLeft w:val="0"/>
      <w:marRight w:val="0"/>
      <w:marTop w:val="0"/>
      <w:marBottom w:val="0"/>
      <w:divBdr>
        <w:top w:val="none" w:sz="0" w:space="0" w:color="auto"/>
        <w:left w:val="none" w:sz="0" w:space="0" w:color="auto"/>
        <w:bottom w:val="none" w:sz="0" w:space="0" w:color="auto"/>
        <w:right w:val="none" w:sz="0" w:space="0" w:color="auto"/>
      </w:divBdr>
    </w:div>
    <w:div w:id="673075607">
      <w:bodyDiv w:val="1"/>
      <w:marLeft w:val="0"/>
      <w:marRight w:val="0"/>
      <w:marTop w:val="0"/>
      <w:marBottom w:val="0"/>
      <w:divBdr>
        <w:top w:val="none" w:sz="0" w:space="0" w:color="auto"/>
        <w:left w:val="none" w:sz="0" w:space="0" w:color="auto"/>
        <w:bottom w:val="none" w:sz="0" w:space="0" w:color="auto"/>
        <w:right w:val="none" w:sz="0" w:space="0" w:color="auto"/>
      </w:divBdr>
    </w:div>
    <w:div w:id="673145855">
      <w:bodyDiv w:val="1"/>
      <w:marLeft w:val="0"/>
      <w:marRight w:val="0"/>
      <w:marTop w:val="0"/>
      <w:marBottom w:val="0"/>
      <w:divBdr>
        <w:top w:val="none" w:sz="0" w:space="0" w:color="auto"/>
        <w:left w:val="none" w:sz="0" w:space="0" w:color="auto"/>
        <w:bottom w:val="none" w:sz="0" w:space="0" w:color="auto"/>
        <w:right w:val="none" w:sz="0" w:space="0" w:color="auto"/>
      </w:divBdr>
    </w:div>
    <w:div w:id="673148857">
      <w:bodyDiv w:val="1"/>
      <w:marLeft w:val="0"/>
      <w:marRight w:val="0"/>
      <w:marTop w:val="0"/>
      <w:marBottom w:val="0"/>
      <w:divBdr>
        <w:top w:val="none" w:sz="0" w:space="0" w:color="auto"/>
        <w:left w:val="none" w:sz="0" w:space="0" w:color="auto"/>
        <w:bottom w:val="none" w:sz="0" w:space="0" w:color="auto"/>
        <w:right w:val="none" w:sz="0" w:space="0" w:color="auto"/>
      </w:divBdr>
    </w:div>
    <w:div w:id="673149881">
      <w:bodyDiv w:val="1"/>
      <w:marLeft w:val="0"/>
      <w:marRight w:val="0"/>
      <w:marTop w:val="0"/>
      <w:marBottom w:val="0"/>
      <w:divBdr>
        <w:top w:val="none" w:sz="0" w:space="0" w:color="auto"/>
        <w:left w:val="none" w:sz="0" w:space="0" w:color="auto"/>
        <w:bottom w:val="none" w:sz="0" w:space="0" w:color="auto"/>
        <w:right w:val="none" w:sz="0" w:space="0" w:color="auto"/>
      </w:divBdr>
    </w:div>
    <w:div w:id="673150629">
      <w:bodyDiv w:val="1"/>
      <w:marLeft w:val="0"/>
      <w:marRight w:val="0"/>
      <w:marTop w:val="0"/>
      <w:marBottom w:val="0"/>
      <w:divBdr>
        <w:top w:val="none" w:sz="0" w:space="0" w:color="auto"/>
        <w:left w:val="none" w:sz="0" w:space="0" w:color="auto"/>
        <w:bottom w:val="none" w:sz="0" w:space="0" w:color="auto"/>
        <w:right w:val="none" w:sz="0" w:space="0" w:color="auto"/>
      </w:divBdr>
    </w:div>
    <w:div w:id="673188828">
      <w:bodyDiv w:val="1"/>
      <w:marLeft w:val="0"/>
      <w:marRight w:val="0"/>
      <w:marTop w:val="0"/>
      <w:marBottom w:val="0"/>
      <w:divBdr>
        <w:top w:val="none" w:sz="0" w:space="0" w:color="auto"/>
        <w:left w:val="none" w:sz="0" w:space="0" w:color="auto"/>
        <w:bottom w:val="none" w:sz="0" w:space="0" w:color="auto"/>
        <w:right w:val="none" w:sz="0" w:space="0" w:color="auto"/>
      </w:divBdr>
    </w:div>
    <w:div w:id="673191602">
      <w:bodyDiv w:val="1"/>
      <w:marLeft w:val="0"/>
      <w:marRight w:val="0"/>
      <w:marTop w:val="0"/>
      <w:marBottom w:val="0"/>
      <w:divBdr>
        <w:top w:val="none" w:sz="0" w:space="0" w:color="auto"/>
        <w:left w:val="none" w:sz="0" w:space="0" w:color="auto"/>
        <w:bottom w:val="none" w:sz="0" w:space="0" w:color="auto"/>
        <w:right w:val="none" w:sz="0" w:space="0" w:color="auto"/>
      </w:divBdr>
    </w:div>
    <w:div w:id="673262945">
      <w:bodyDiv w:val="1"/>
      <w:marLeft w:val="0"/>
      <w:marRight w:val="0"/>
      <w:marTop w:val="0"/>
      <w:marBottom w:val="0"/>
      <w:divBdr>
        <w:top w:val="none" w:sz="0" w:space="0" w:color="auto"/>
        <w:left w:val="none" w:sz="0" w:space="0" w:color="auto"/>
        <w:bottom w:val="none" w:sz="0" w:space="0" w:color="auto"/>
        <w:right w:val="none" w:sz="0" w:space="0" w:color="auto"/>
      </w:divBdr>
    </w:div>
    <w:div w:id="673341878">
      <w:bodyDiv w:val="1"/>
      <w:marLeft w:val="0"/>
      <w:marRight w:val="0"/>
      <w:marTop w:val="0"/>
      <w:marBottom w:val="0"/>
      <w:divBdr>
        <w:top w:val="none" w:sz="0" w:space="0" w:color="auto"/>
        <w:left w:val="none" w:sz="0" w:space="0" w:color="auto"/>
        <w:bottom w:val="none" w:sz="0" w:space="0" w:color="auto"/>
        <w:right w:val="none" w:sz="0" w:space="0" w:color="auto"/>
      </w:divBdr>
    </w:div>
    <w:div w:id="673342435">
      <w:bodyDiv w:val="1"/>
      <w:marLeft w:val="0"/>
      <w:marRight w:val="0"/>
      <w:marTop w:val="0"/>
      <w:marBottom w:val="0"/>
      <w:divBdr>
        <w:top w:val="none" w:sz="0" w:space="0" w:color="auto"/>
        <w:left w:val="none" w:sz="0" w:space="0" w:color="auto"/>
        <w:bottom w:val="none" w:sz="0" w:space="0" w:color="auto"/>
        <w:right w:val="none" w:sz="0" w:space="0" w:color="auto"/>
      </w:divBdr>
    </w:div>
    <w:div w:id="673343653">
      <w:bodyDiv w:val="1"/>
      <w:marLeft w:val="0"/>
      <w:marRight w:val="0"/>
      <w:marTop w:val="0"/>
      <w:marBottom w:val="0"/>
      <w:divBdr>
        <w:top w:val="none" w:sz="0" w:space="0" w:color="auto"/>
        <w:left w:val="none" w:sz="0" w:space="0" w:color="auto"/>
        <w:bottom w:val="none" w:sz="0" w:space="0" w:color="auto"/>
        <w:right w:val="none" w:sz="0" w:space="0" w:color="auto"/>
      </w:divBdr>
    </w:div>
    <w:div w:id="673385068">
      <w:bodyDiv w:val="1"/>
      <w:marLeft w:val="0"/>
      <w:marRight w:val="0"/>
      <w:marTop w:val="0"/>
      <w:marBottom w:val="0"/>
      <w:divBdr>
        <w:top w:val="none" w:sz="0" w:space="0" w:color="auto"/>
        <w:left w:val="none" w:sz="0" w:space="0" w:color="auto"/>
        <w:bottom w:val="none" w:sz="0" w:space="0" w:color="auto"/>
        <w:right w:val="none" w:sz="0" w:space="0" w:color="auto"/>
      </w:divBdr>
    </w:div>
    <w:div w:id="673604367">
      <w:bodyDiv w:val="1"/>
      <w:marLeft w:val="0"/>
      <w:marRight w:val="0"/>
      <w:marTop w:val="0"/>
      <w:marBottom w:val="0"/>
      <w:divBdr>
        <w:top w:val="none" w:sz="0" w:space="0" w:color="auto"/>
        <w:left w:val="none" w:sz="0" w:space="0" w:color="auto"/>
        <w:bottom w:val="none" w:sz="0" w:space="0" w:color="auto"/>
        <w:right w:val="none" w:sz="0" w:space="0" w:color="auto"/>
      </w:divBdr>
    </w:div>
    <w:div w:id="673652231">
      <w:bodyDiv w:val="1"/>
      <w:marLeft w:val="0"/>
      <w:marRight w:val="0"/>
      <w:marTop w:val="0"/>
      <w:marBottom w:val="0"/>
      <w:divBdr>
        <w:top w:val="none" w:sz="0" w:space="0" w:color="auto"/>
        <w:left w:val="none" w:sz="0" w:space="0" w:color="auto"/>
        <w:bottom w:val="none" w:sz="0" w:space="0" w:color="auto"/>
        <w:right w:val="none" w:sz="0" w:space="0" w:color="auto"/>
      </w:divBdr>
    </w:div>
    <w:div w:id="673729780">
      <w:bodyDiv w:val="1"/>
      <w:marLeft w:val="0"/>
      <w:marRight w:val="0"/>
      <w:marTop w:val="0"/>
      <w:marBottom w:val="0"/>
      <w:divBdr>
        <w:top w:val="none" w:sz="0" w:space="0" w:color="auto"/>
        <w:left w:val="none" w:sz="0" w:space="0" w:color="auto"/>
        <w:bottom w:val="none" w:sz="0" w:space="0" w:color="auto"/>
        <w:right w:val="none" w:sz="0" w:space="0" w:color="auto"/>
      </w:divBdr>
    </w:div>
    <w:div w:id="673800877">
      <w:bodyDiv w:val="1"/>
      <w:marLeft w:val="0"/>
      <w:marRight w:val="0"/>
      <w:marTop w:val="0"/>
      <w:marBottom w:val="0"/>
      <w:divBdr>
        <w:top w:val="none" w:sz="0" w:space="0" w:color="auto"/>
        <w:left w:val="none" w:sz="0" w:space="0" w:color="auto"/>
        <w:bottom w:val="none" w:sz="0" w:space="0" w:color="auto"/>
        <w:right w:val="none" w:sz="0" w:space="0" w:color="auto"/>
      </w:divBdr>
    </w:div>
    <w:div w:id="673801524">
      <w:bodyDiv w:val="1"/>
      <w:marLeft w:val="0"/>
      <w:marRight w:val="0"/>
      <w:marTop w:val="0"/>
      <w:marBottom w:val="0"/>
      <w:divBdr>
        <w:top w:val="none" w:sz="0" w:space="0" w:color="auto"/>
        <w:left w:val="none" w:sz="0" w:space="0" w:color="auto"/>
        <w:bottom w:val="none" w:sz="0" w:space="0" w:color="auto"/>
        <w:right w:val="none" w:sz="0" w:space="0" w:color="auto"/>
      </w:divBdr>
    </w:div>
    <w:div w:id="673804146">
      <w:bodyDiv w:val="1"/>
      <w:marLeft w:val="0"/>
      <w:marRight w:val="0"/>
      <w:marTop w:val="0"/>
      <w:marBottom w:val="0"/>
      <w:divBdr>
        <w:top w:val="none" w:sz="0" w:space="0" w:color="auto"/>
        <w:left w:val="none" w:sz="0" w:space="0" w:color="auto"/>
        <w:bottom w:val="none" w:sz="0" w:space="0" w:color="auto"/>
        <w:right w:val="none" w:sz="0" w:space="0" w:color="auto"/>
      </w:divBdr>
    </w:div>
    <w:div w:id="673804876">
      <w:bodyDiv w:val="1"/>
      <w:marLeft w:val="0"/>
      <w:marRight w:val="0"/>
      <w:marTop w:val="0"/>
      <w:marBottom w:val="0"/>
      <w:divBdr>
        <w:top w:val="none" w:sz="0" w:space="0" w:color="auto"/>
        <w:left w:val="none" w:sz="0" w:space="0" w:color="auto"/>
        <w:bottom w:val="none" w:sz="0" w:space="0" w:color="auto"/>
        <w:right w:val="none" w:sz="0" w:space="0" w:color="auto"/>
      </w:divBdr>
    </w:div>
    <w:div w:id="673995241">
      <w:bodyDiv w:val="1"/>
      <w:marLeft w:val="0"/>
      <w:marRight w:val="0"/>
      <w:marTop w:val="0"/>
      <w:marBottom w:val="0"/>
      <w:divBdr>
        <w:top w:val="none" w:sz="0" w:space="0" w:color="auto"/>
        <w:left w:val="none" w:sz="0" w:space="0" w:color="auto"/>
        <w:bottom w:val="none" w:sz="0" w:space="0" w:color="auto"/>
        <w:right w:val="none" w:sz="0" w:space="0" w:color="auto"/>
      </w:divBdr>
    </w:div>
    <w:div w:id="674068951">
      <w:bodyDiv w:val="1"/>
      <w:marLeft w:val="0"/>
      <w:marRight w:val="0"/>
      <w:marTop w:val="0"/>
      <w:marBottom w:val="0"/>
      <w:divBdr>
        <w:top w:val="none" w:sz="0" w:space="0" w:color="auto"/>
        <w:left w:val="none" w:sz="0" w:space="0" w:color="auto"/>
        <w:bottom w:val="none" w:sz="0" w:space="0" w:color="auto"/>
        <w:right w:val="none" w:sz="0" w:space="0" w:color="auto"/>
      </w:divBdr>
    </w:div>
    <w:div w:id="674262431">
      <w:bodyDiv w:val="1"/>
      <w:marLeft w:val="0"/>
      <w:marRight w:val="0"/>
      <w:marTop w:val="0"/>
      <w:marBottom w:val="0"/>
      <w:divBdr>
        <w:top w:val="none" w:sz="0" w:space="0" w:color="auto"/>
        <w:left w:val="none" w:sz="0" w:space="0" w:color="auto"/>
        <w:bottom w:val="none" w:sz="0" w:space="0" w:color="auto"/>
        <w:right w:val="none" w:sz="0" w:space="0" w:color="auto"/>
      </w:divBdr>
    </w:div>
    <w:div w:id="674455138">
      <w:bodyDiv w:val="1"/>
      <w:marLeft w:val="0"/>
      <w:marRight w:val="0"/>
      <w:marTop w:val="0"/>
      <w:marBottom w:val="0"/>
      <w:divBdr>
        <w:top w:val="none" w:sz="0" w:space="0" w:color="auto"/>
        <w:left w:val="none" w:sz="0" w:space="0" w:color="auto"/>
        <w:bottom w:val="none" w:sz="0" w:space="0" w:color="auto"/>
        <w:right w:val="none" w:sz="0" w:space="0" w:color="auto"/>
      </w:divBdr>
    </w:div>
    <w:div w:id="674455319">
      <w:bodyDiv w:val="1"/>
      <w:marLeft w:val="0"/>
      <w:marRight w:val="0"/>
      <w:marTop w:val="0"/>
      <w:marBottom w:val="0"/>
      <w:divBdr>
        <w:top w:val="none" w:sz="0" w:space="0" w:color="auto"/>
        <w:left w:val="none" w:sz="0" w:space="0" w:color="auto"/>
        <w:bottom w:val="none" w:sz="0" w:space="0" w:color="auto"/>
        <w:right w:val="none" w:sz="0" w:space="0" w:color="auto"/>
      </w:divBdr>
    </w:div>
    <w:div w:id="674456624">
      <w:bodyDiv w:val="1"/>
      <w:marLeft w:val="0"/>
      <w:marRight w:val="0"/>
      <w:marTop w:val="0"/>
      <w:marBottom w:val="0"/>
      <w:divBdr>
        <w:top w:val="none" w:sz="0" w:space="0" w:color="auto"/>
        <w:left w:val="none" w:sz="0" w:space="0" w:color="auto"/>
        <w:bottom w:val="none" w:sz="0" w:space="0" w:color="auto"/>
        <w:right w:val="none" w:sz="0" w:space="0" w:color="auto"/>
      </w:divBdr>
    </w:div>
    <w:div w:id="674841357">
      <w:bodyDiv w:val="1"/>
      <w:marLeft w:val="0"/>
      <w:marRight w:val="0"/>
      <w:marTop w:val="0"/>
      <w:marBottom w:val="0"/>
      <w:divBdr>
        <w:top w:val="none" w:sz="0" w:space="0" w:color="auto"/>
        <w:left w:val="none" w:sz="0" w:space="0" w:color="auto"/>
        <w:bottom w:val="none" w:sz="0" w:space="0" w:color="auto"/>
        <w:right w:val="none" w:sz="0" w:space="0" w:color="auto"/>
      </w:divBdr>
    </w:div>
    <w:div w:id="674914823">
      <w:bodyDiv w:val="1"/>
      <w:marLeft w:val="0"/>
      <w:marRight w:val="0"/>
      <w:marTop w:val="0"/>
      <w:marBottom w:val="0"/>
      <w:divBdr>
        <w:top w:val="none" w:sz="0" w:space="0" w:color="auto"/>
        <w:left w:val="none" w:sz="0" w:space="0" w:color="auto"/>
        <w:bottom w:val="none" w:sz="0" w:space="0" w:color="auto"/>
        <w:right w:val="none" w:sz="0" w:space="0" w:color="auto"/>
      </w:divBdr>
    </w:div>
    <w:div w:id="674915371">
      <w:bodyDiv w:val="1"/>
      <w:marLeft w:val="0"/>
      <w:marRight w:val="0"/>
      <w:marTop w:val="0"/>
      <w:marBottom w:val="0"/>
      <w:divBdr>
        <w:top w:val="none" w:sz="0" w:space="0" w:color="auto"/>
        <w:left w:val="none" w:sz="0" w:space="0" w:color="auto"/>
        <w:bottom w:val="none" w:sz="0" w:space="0" w:color="auto"/>
        <w:right w:val="none" w:sz="0" w:space="0" w:color="auto"/>
      </w:divBdr>
    </w:div>
    <w:div w:id="674959013">
      <w:bodyDiv w:val="1"/>
      <w:marLeft w:val="0"/>
      <w:marRight w:val="0"/>
      <w:marTop w:val="0"/>
      <w:marBottom w:val="0"/>
      <w:divBdr>
        <w:top w:val="none" w:sz="0" w:space="0" w:color="auto"/>
        <w:left w:val="none" w:sz="0" w:space="0" w:color="auto"/>
        <w:bottom w:val="none" w:sz="0" w:space="0" w:color="auto"/>
        <w:right w:val="none" w:sz="0" w:space="0" w:color="auto"/>
      </w:divBdr>
    </w:div>
    <w:div w:id="674963404">
      <w:bodyDiv w:val="1"/>
      <w:marLeft w:val="0"/>
      <w:marRight w:val="0"/>
      <w:marTop w:val="0"/>
      <w:marBottom w:val="0"/>
      <w:divBdr>
        <w:top w:val="none" w:sz="0" w:space="0" w:color="auto"/>
        <w:left w:val="none" w:sz="0" w:space="0" w:color="auto"/>
        <w:bottom w:val="none" w:sz="0" w:space="0" w:color="auto"/>
        <w:right w:val="none" w:sz="0" w:space="0" w:color="auto"/>
      </w:divBdr>
    </w:div>
    <w:div w:id="675115381">
      <w:bodyDiv w:val="1"/>
      <w:marLeft w:val="0"/>
      <w:marRight w:val="0"/>
      <w:marTop w:val="0"/>
      <w:marBottom w:val="0"/>
      <w:divBdr>
        <w:top w:val="none" w:sz="0" w:space="0" w:color="auto"/>
        <w:left w:val="none" w:sz="0" w:space="0" w:color="auto"/>
        <w:bottom w:val="none" w:sz="0" w:space="0" w:color="auto"/>
        <w:right w:val="none" w:sz="0" w:space="0" w:color="auto"/>
      </w:divBdr>
    </w:div>
    <w:div w:id="675306411">
      <w:bodyDiv w:val="1"/>
      <w:marLeft w:val="0"/>
      <w:marRight w:val="0"/>
      <w:marTop w:val="0"/>
      <w:marBottom w:val="0"/>
      <w:divBdr>
        <w:top w:val="none" w:sz="0" w:space="0" w:color="auto"/>
        <w:left w:val="none" w:sz="0" w:space="0" w:color="auto"/>
        <w:bottom w:val="none" w:sz="0" w:space="0" w:color="auto"/>
        <w:right w:val="none" w:sz="0" w:space="0" w:color="auto"/>
      </w:divBdr>
    </w:div>
    <w:div w:id="675575329">
      <w:bodyDiv w:val="1"/>
      <w:marLeft w:val="0"/>
      <w:marRight w:val="0"/>
      <w:marTop w:val="0"/>
      <w:marBottom w:val="0"/>
      <w:divBdr>
        <w:top w:val="none" w:sz="0" w:space="0" w:color="auto"/>
        <w:left w:val="none" w:sz="0" w:space="0" w:color="auto"/>
        <w:bottom w:val="none" w:sz="0" w:space="0" w:color="auto"/>
        <w:right w:val="none" w:sz="0" w:space="0" w:color="auto"/>
      </w:divBdr>
    </w:div>
    <w:div w:id="675614381">
      <w:bodyDiv w:val="1"/>
      <w:marLeft w:val="0"/>
      <w:marRight w:val="0"/>
      <w:marTop w:val="0"/>
      <w:marBottom w:val="0"/>
      <w:divBdr>
        <w:top w:val="none" w:sz="0" w:space="0" w:color="auto"/>
        <w:left w:val="none" w:sz="0" w:space="0" w:color="auto"/>
        <w:bottom w:val="none" w:sz="0" w:space="0" w:color="auto"/>
        <w:right w:val="none" w:sz="0" w:space="0" w:color="auto"/>
      </w:divBdr>
    </w:div>
    <w:div w:id="675808429">
      <w:bodyDiv w:val="1"/>
      <w:marLeft w:val="0"/>
      <w:marRight w:val="0"/>
      <w:marTop w:val="0"/>
      <w:marBottom w:val="0"/>
      <w:divBdr>
        <w:top w:val="none" w:sz="0" w:space="0" w:color="auto"/>
        <w:left w:val="none" w:sz="0" w:space="0" w:color="auto"/>
        <w:bottom w:val="none" w:sz="0" w:space="0" w:color="auto"/>
        <w:right w:val="none" w:sz="0" w:space="0" w:color="auto"/>
      </w:divBdr>
    </w:div>
    <w:div w:id="675964385">
      <w:bodyDiv w:val="1"/>
      <w:marLeft w:val="0"/>
      <w:marRight w:val="0"/>
      <w:marTop w:val="0"/>
      <w:marBottom w:val="0"/>
      <w:divBdr>
        <w:top w:val="none" w:sz="0" w:space="0" w:color="auto"/>
        <w:left w:val="none" w:sz="0" w:space="0" w:color="auto"/>
        <w:bottom w:val="none" w:sz="0" w:space="0" w:color="auto"/>
        <w:right w:val="none" w:sz="0" w:space="0" w:color="auto"/>
      </w:divBdr>
    </w:div>
    <w:div w:id="676225884">
      <w:bodyDiv w:val="1"/>
      <w:marLeft w:val="0"/>
      <w:marRight w:val="0"/>
      <w:marTop w:val="0"/>
      <w:marBottom w:val="0"/>
      <w:divBdr>
        <w:top w:val="none" w:sz="0" w:space="0" w:color="auto"/>
        <w:left w:val="none" w:sz="0" w:space="0" w:color="auto"/>
        <w:bottom w:val="none" w:sz="0" w:space="0" w:color="auto"/>
        <w:right w:val="none" w:sz="0" w:space="0" w:color="auto"/>
      </w:divBdr>
    </w:div>
    <w:div w:id="676230911">
      <w:bodyDiv w:val="1"/>
      <w:marLeft w:val="0"/>
      <w:marRight w:val="0"/>
      <w:marTop w:val="0"/>
      <w:marBottom w:val="0"/>
      <w:divBdr>
        <w:top w:val="none" w:sz="0" w:space="0" w:color="auto"/>
        <w:left w:val="none" w:sz="0" w:space="0" w:color="auto"/>
        <w:bottom w:val="none" w:sz="0" w:space="0" w:color="auto"/>
        <w:right w:val="none" w:sz="0" w:space="0" w:color="auto"/>
      </w:divBdr>
    </w:div>
    <w:div w:id="676421015">
      <w:bodyDiv w:val="1"/>
      <w:marLeft w:val="0"/>
      <w:marRight w:val="0"/>
      <w:marTop w:val="0"/>
      <w:marBottom w:val="0"/>
      <w:divBdr>
        <w:top w:val="none" w:sz="0" w:space="0" w:color="auto"/>
        <w:left w:val="none" w:sz="0" w:space="0" w:color="auto"/>
        <w:bottom w:val="none" w:sz="0" w:space="0" w:color="auto"/>
        <w:right w:val="none" w:sz="0" w:space="0" w:color="auto"/>
      </w:divBdr>
    </w:div>
    <w:div w:id="676542334">
      <w:bodyDiv w:val="1"/>
      <w:marLeft w:val="0"/>
      <w:marRight w:val="0"/>
      <w:marTop w:val="0"/>
      <w:marBottom w:val="0"/>
      <w:divBdr>
        <w:top w:val="none" w:sz="0" w:space="0" w:color="auto"/>
        <w:left w:val="none" w:sz="0" w:space="0" w:color="auto"/>
        <w:bottom w:val="none" w:sz="0" w:space="0" w:color="auto"/>
        <w:right w:val="none" w:sz="0" w:space="0" w:color="auto"/>
      </w:divBdr>
    </w:div>
    <w:div w:id="676809793">
      <w:bodyDiv w:val="1"/>
      <w:marLeft w:val="0"/>
      <w:marRight w:val="0"/>
      <w:marTop w:val="0"/>
      <w:marBottom w:val="0"/>
      <w:divBdr>
        <w:top w:val="none" w:sz="0" w:space="0" w:color="auto"/>
        <w:left w:val="none" w:sz="0" w:space="0" w:color="auto"/>
        <w:bottom w:val="none" w:sz="0" w:space="0" w:color="auto"/>
        <w:right w:val="none" w:sz="0" w:space="0" w:color="auto"/>
      </w:divBdr>
    </w:div>
    <w:div w:id="676856374">
      <w:bodyDiv w:val="1"/>
      <w:marLeft w:val="0"/>
      <w:marRight w:val="0"/>
      <w:marTop w:val="0"/>
      <w:marBottom w:val="0"/>
      <w:divBdr>
        <w:top w:val="none" w:sz="0" w:space="0" w:color="auto"/>
        <w:left w:val="none" w:sz="0" w:space="0" w:color="auto"/>
        <w:bottom w:val="none" w:sz="0" w:space="0" w:color="auto"/>
        <w:right w:val="none" w:sz="0" w:space="0" w:color="auto"/>
      </w:divBdr>
    </w:div>
    <w:div w:id="676883203">
      <w:bodyDiv w:val="1"/>
      <w:marLeft w:val="0"/>
      <w:marRight w:val="0"/>
      <w:marTop w:val="0"/>
      <w:marBottom w:val="0"/>
      <w:divBdr>
        <w:top w:val="none" w:sz="0" w:space="0" w:color="auto"/>
        <w:left w:val="none" w:sz="0" w:space="0" w:color="auto"/>
        <w:bottom w:val="none" w:sz="0" w:space="0" w:color="auto"/>
        <w:right w:val="none" w:sz="0" w:space="0" w:color="auto"/>
      </w:divBdr>
    </w:div>
    <w:div w:id="676884746">
      <w:bodyDiv w:val="1"/>
      <w:marLeft w:val="0"/>
      <w:marRight w:val="0"/>
      <w:marTop w:val="0"/>
      <w:marBottom w:val="0"/>
      <w:divBdr>
        <w:top w:val="none" w:sz="0" w:space="0" w:color="auto"/>
        <w:left w:val="none" w:sz="0" w:space="0" w:color="auto"/>
        <w:bottom w:val="none" w:sz="0" w:space="0" w:color="auto"/>
        <w:right w:val="none" w:sz="0" w:space="0" w:color="auto"/>
      </w:divBdr>
    </w:div>
    <w:div w:id="676999119">
      <w:bodyDiv w:val="1"/>
      <w:marLeft w:val="0"/>
      <w:marRight w:val="0"/>
      <w:marTop w:val="0"/>
      <w:marBottom w:val="0"/>
      <w:divBdr>
        <w:top w:val="none" w:sz="0" w:space="0" w:color="auto"/>
        <w:left w:val="none" w:sz="0" w:space="0" w:color="auto"/>
        <w:bottom w:val="none" w:sz="0" w:space="0" w:color="auto"/>
        <w:right w:val="none" w:sz="0" w:space="0" w:color="auto"/>
      </w:divBdr>
    </w:div>
    <w:div w:id="677002512">
      <w:bodyDiv w:val="1"/>
      <w:marLeft w:val="0"/>
      <w:marRight w:val="0"/>
      <w:marTop w:val="0"/>
      <w:marBottom w:val="0"/>
      <w:divBdr>
        <w:top w:val="none" w:sz="0" w:space="0" w:color="auto"/>
        <w:left w:val="none" w:sz="0" w:space="0" w:color="auto"/>
        <w:bottom w:val="none" w:sz="0" w:space="0" w:color="auto"/>
        <w:right w:val="none" w:sz="0" w:space="0" w:color="auto"/>
      </w:divBdr>
    </w:div>
    <w:div w:id="677007109">
      <w:bodyDiv w:val="1"/>
      <w:marLeft w:val="0"/>
      <w:marRight w:val="0"/>
      <w:marTop w:val="0"/>
      <w:marBottom w:val="0"/>
      <w:divBdr>
        <w:top w:val="none" w:sz="0" w:space="0" w:color="auto"/>
        <w:left w:val="none" w:sz="0" w:space="0" w:color="auto"/>
        <w:bottom w:val="none" w:sz="0" w:space="0" w:color="auto"/>
        <w:right w:val="none" w:sz="0" w:space="0" w:color="auto"/>
      </w:divBdr>
    </w:div>
    <w:div w:id="677080441">
      <w:bodyDiv w:val="1"/>
      <w:marLeft w:val="0"/>
      <w:marRight w:val="0"/>
      <w:marTop w:val="0"/>
      <w:marBottom w:val="0"/>
      <w:divBdr>
        <w:top w:val="none" w:sz="0" w:space="0" w:color="auto"/>
        <w:left w:val="none" w:sz="0" w:space="0" w:color="auto"/>
        <w:bottom w:val="none" w:sz="0" w:space="0" w:color="auto"/>
        <w:right w:val="none" w:sz="0" w:space="0" w:color="auto"/>
      </w:divBdr>
    </w:div>
    <w:div w:id="677123341">
      <w:bodyDiv w:val="1"/>
      <w:marLeft w:val="0"/>
      <w:marRight w:val="0"/>
      <w:marTop w:val="0"/>
      <w:marBottom w:val="0"/>
      <w:divBdr>
        <w:top w:val="none" w:sz="0" w:space="0" w:color="auto"/>
        <w:left w:val="none" w:sz="0" w:space="0" w:color="auto"/>
        <w:bottom w:val="none" w:sz="0" w:space="0" w:color="auto"/>
        <w:right w:val="none" w:sz="0" w:space="0" w:color="auto"/>
      </w:divBdr>
    </w:div>
    <w:div w:id="677345723">
      <w:bodyDiv w:val="1"/>
      <w:marLeft w:val="0"/>
      <w:marRight w:val="0"/>
      <w:marTop w:val="0"/>
      <w:marBottom w:val="0"/>
      <w:divBdr>
        <w:top w:val="none" w:sz="0" w:space="0" w:color="auto"/>
        <w:left w:val="none" w:sz="0" w:space="0" w:color="auto"/>
        <w:bottom w:val="none" w:sz="0" w:space="0" w:color="auto"/>
        <w:right w:val="none" w:sz="0" w:space="0" w:color="auto"/>
      </w:divBdr>
    </w:div>
    <w:div w:id="677391740">
      <w:bodyDiv w:val="1"/>
      <w:marLeft w:val="0"/>
      <w:marRight w:val="0"/>
      <w:marTop w:val="0"/>
      <w:marBottom w:val="0"/>
      <w:divBdr>
        <w:top w:val="none" w:sz="0" w:space="0" w:color="auto"/>
        <w:left w:val="none" w:sz="0" w:space="0" w:color="auto"/>
        <w:bottom w:val="none" w:sz="0" w:space="0" w:color="auto"/>
        <w:right w:val="none" w:sz="0" w:space="0" w:color="auto"/>
      </w:divBdr>
    </w:div>
    <w:div w:id="677393798">
      <w:bodyDiv w:val="1"/>
      <w:marLeft w:val="0"/>
      <w:marRight w:val="0"/>
      <w:marTop w:val="0"/>
      <w:marBottom w:val="0"/>
      <w:divBdr>
        <w:top w:val="none" w:sz="0" w:space="0" w:color="auto"/>
        <w:left w:val="none" w:sz="0" w:space="0" w:color="auto"/>
        <w:bottom w:val="none" w:sz="0" w:space="0" w:color="auto"/>
        <w:right w:val="none" w:sz="0" w:space="0" w:color="auto"/>
      </w:divBdr>
    </w:div>
    <w:div w:id="677465725">
      <w:bodyDiv w:val="1"/>
      <w:marLeft w:val="0"/>
      <w:marRight w:val="0"/>
      <w:marTop w:val="0"/>
      <w:marBottom w:val="0"/>
      <w:divBdr>
        <w:top w:val="none" w:sz="0" w:space="0" w:color="auto"/>
        <w:left w:val="none" w:sz="0" w:space="0" w:color="auto"/>
        <w:bottom w:val="none" w:sz="0" w:space="0" w:color="auto"/>
        <w:right w:val="none" w:sz="0" w:space="0" w:color="auto"/>
      </w:divBdr>
    </w:div>
    <w:div w:id="677585483">
      <w:bodyDiv w:val="1"/>
      <w:marLeft w:val="0"/>
      <w:marRight w:val="0"/>
      <w:marTop w:val="0"/>
      <w:marBottom w:val="0"/>
      <w:divBdr>
        <w:top w:val="none" w:sz="0" w:space="0" w:color="auto"/>
        <w:left w:val="none" w:sz="0" w:space="0" w:color="auto"/>
        <w:bottom w:val="none" w:sz="0" w:space="0" w:color="auto"/>
        <w:right w:val="none" w:sz="0" w:space="0" w:color="auto"/>
      </w:divBdr>
    </w:div>
    <w:div w:id="677774404">
      <w:bodyDiv w:val="1"/>
      <w:marLeft w:val="0"/>
      <w:marRight w:val="0"/>
      <w:marTop w:val="0"/>
      <w:marBottom w:val="0"/>
      <w:divBdr>
        <w:top w:val="none" w:sz="0" w:space="0" w:color="auto"/>
        <w:left w:val="none" w:sz="0" w:space="0" w:color="auto"/>
        <w:bottom w:val="none" w:sz="0" w:space="0" w:color="auto"/>
        <w:right w:val="none" w:sz="0" w:space="0" w:color="auto"/>
      </w:divBdr>
    </w:div>
    <w:div w:id="677805132">
      <w:bodyDiv w:val="1"/>
      <w:marLeft w:val="0"/>
      <w:marRight w:val="0"/>
      <w:marTop w:val="0"/>
      <w:marBottom w:val="0"/>
      <w:divBdr>
        <w:top w:val="none" w:sz="0" w:space="0" w:color="auto"/>
        <w:left w:val="none" w:sz="0" w:space="0" w:color="auto"/>
        <w:bottom w:val="none" w:sz="0" w:space="0" w:color="auto"/>
        <w:right w:val="none" w:sz="0" w:space="0" w:color="auto"/>
      </w:divBdr>
    </w:div>
    <w:div w:id="677924559">
      <w:bodyDiv w:val="1"/>
      <w:marLeft w:val="0"/>
      <w:marRight w:val="0"/>
      <w:marTop w:val="0"/>
      <w:marBottom w:val="0"/>
      <w:divBdr>
        <w:top w:val="none" w:sz="0" w:space="0" w:color="auto"/>
        <w:left w:val="none" w:sz="0" w:space="0" w:color="auto"/>
        <w:bottom w:val="none" w:sz="0" w:space="0" w:color="auto"/>
        <w:right w:val="none" w:sz="0" w:space="0" w:color="auto"/>
      </w:divBdr>
    </w:div>
    <w:div w:id="677926573">
      <w:bodyDiv w:val="1"/>
      <w:marLeft w:val="0"/>
      <w:marRight w:val="0"/>
      <w:marTop w:val="0"/>
      <w:marBottom w:val="0"/>
      <w:divBdr>
        <w:top w:val="none" w:sz="0" w:space="0" w:color="auto"/>
        <w:left w:val="none" w:sz="0" w:space="0" w:color="auto"/>
        <w:bottom w:val="none" w:sz="0" w:space="0" w:color="auto"/>
        <w:right w:val="none" w:sz="0" w:space="0" w:color="auto"/>
      </w:divBdr>
    </w:div>
    <w:div w:id="677928543">
      <w:bodyDiv w:val="1"/>
      <w:marLeft w:val="0"/>
      <w:marRight w:val="0"/>
      <w:marTop w:val="0"/>
      <w:marBottom w:val="0"/>
      <w:divBdr>
        <w:top w:val="none" w:sz="0" w:space="0" w:color="auto"/>
        <w:left w:val="none" w:sz="0" w:space="0" w:color="auto"/>
        <w:bottom w:val="none" w:sz="0" w:space="0" w:color="auto"/>
        <w:right w:val="none" w:sz="0" w:space="0" w:color="auto"/>
      </w:divBdr>
    </w:div>
    <w:div w:id="678043635">
      <w:bodyDiv w:val="1"/>
      <w:marLeft w:val="0"/>
      <w:marRight w:val="0"/>
      <w:marTop w:val="0"/>
      <w:marBottom w:val="0"/>
      <w:divBdr>
        <w:top w:val="none" w:sz="0" w:space="0" w:color="auto"/>
        <w:left w:val="none" w:sz="0" w:space="0" w:color="auto"/>
        <w:bottom w:val="none" w:sz="0" w:space="0" w:color="auto"/>
        <w:right w:val="none" w:sz="0" w:space="0" w:color="auto"/>
      </w:divBdr>
    </w:div>
    <w:div w:id="678046015">
      <w:bodyDiv w:val="1"/>
      <w:marLeft w:val="0"/>
      <w:marRight w:val="0"/>
      <w:marTop w:val="0"/>
      <w:marBottom w:val="0"/>
      <w:divBdr>
        <w:top w:val="none" w:sz="0" w:space="0" w:color="auto"/>
        <w:left w:val="none" w:sz="0" w:space="0" w:color="auto"/>
        <w:bottom w:val="none" w:sz="0" w:space="0" w:color="auto"/>
        <w:right w:val="none" w:sz="0" w:space="0" w:color="auto"/>
      </w:divBdr>
    </w:div>
    <w:div w:id="678118052">
      <w:bodyDiv w:val="1"/>
      <w:marLeft w:val="0"/>
      <w:marRight w:val="0"/>
      <w:marTop w:val="0"/>
      <w:marBottom w:val="0"/>
      <w:divBdr>
        <w:top w:val="none" w:sz="0" w:space="0" w:color="auto"/>
        <w:left w:val="none" w:sz="0" w:space="0" w:color="auto"/>
        <w:bottom w:val="none" w:sz="0" w:space="0" w:color="auto"/>
        <w:right w:val="none" w:sz="0" w:space="0" w:color="auto"/>
      </w:divBdr>
    </w:div>
    <w:div w:id="678120505">
      <w:bodyDiv w:val="1"/>
      <w:marLeft w:val="0"/>
      <w:marRight w:val="0"/>
      <w:marTop w:val="0"/>
      <w:marBottom w:val="0"/>
      <w:divBdr>
        <w:top w:val="none" w:sz="0" w:space="0" w:color="auto"/>
        <w:left w:val="none" w:sz="0" w:space="0" w:color="auto"/>
        <w:bottom w:val="none" w:sz="0" w:space="0" w:color="auto"/>
        <w:right w:val="none" w:sz="0" w:space="0" w:color="auto"/>
      </w:divBdr>
    </w:div>
    <w:div w:id="678315309">
      <w:bodyDiv w:val="1"/>
      <w:marLeft w:val="0"/>
      <w:marRight w:val="0"/>
      <w:marTop w:val="0"/>
      <w:marBottom w:val="0"/>
      <w:divBdr>
        <w:top w:val="none" w:sz="0" w:space="0" w:color="auto"/>
        <w:left w:val="none" w:sz="0" w:space="0" w:color="auto"/>
        <w:bottom w:val="none" w:sz="0" w:space="0" w:color="auto"/>
        <w:right w:val="none" w:sz="0" w:space="0" w:color="auto"/>
      </w:divBdr>
    </w:div>
    <w:div w:id="678391600">
      <w:bodyDiv w:val="1"/>
      <w:marLeft w:val="0"/>
      <w:marRight w:val="0"/>
      <w:marTop w:val="0"/>
      <w:marBottom w:val="0"/>
      <w:divBdr>
        <w:top w:val="none" w:sz="0" w:space="0" w:color="auto"/>
        <w:left w:val="none" w:sz="0" w:space="0" w:color="auto"/>
        <w:bottom w:val="none" w:sz="0" w:space="0" w:color="auto"/>
        <w:right w:val="none" w:sz="0" w:space="0" w:color="auto"/>
      </w:divBdr>
    </w:div>
    <w:div w:id="678459412">
      <w:bodyDiv w:val="1"/>
      <w:marLeft w:val="0"/>
      <w:marRight w:val="0"/>
      <w:marTop w:val="0"/>
      <w:marBottom w:val="0"/>
      <w:divBdr>
        <w:top w:val="none" w:sz="0" w:space="0" w:color="auto"/>
        <w:left w:val="none" w:sz="0" w:space="0" w:color="auto"/>
        <w:bottom w:val="none" w:sz="0" w:space="0" w:color="auto"/>
        <w:right w:val="none" w:sz="0" w:space="0" w:color="auto"/>
      </w:divBdr>
    </w:div>
    <w:div w:id="678507141">
      <w:bodyDiv w:val="1"/>
      <w:marLeft w:val="0"/>
      <w:marRight w:val="0"/>
      <w:marTop w:val="0"/>
      <w:marBottom w:val="0"/>
      <w:divBdr>
        <w:top w:val="none" w:sz="0" w:space="0" w:color="auto"/>
        <w:left w:val="none" w:sz="0" w:space="0" w:color="auto"/>
        <w:bottom w:val="none" w:sz="0" w:space="0" w:color="auto"/>
        <w:right w:val="none" w:sz="0" w:space="0" w:color="auto"/>
      </w:divBdr>
    </w:div>
    <w:div w:id="678585076">
      <w:bodyDiv w:val="1"/>
      <w:marLeft w:val="0"/>
      <w:marRight w:val="0"/>
      <w:marTop w:val="0"/>
      <w:marBottom w:val="0"/>
      <w:divBdr>
        <w:top w:val="none" w:sz="0" w:space="0" w:color="auto"/>
        <w:left w:val="none" w:sz="0" w:space="0" w:color="auto"/>
        <w:bottom w:val="none" w:sz="0" w:space="0" w:color="auto"/>
        <w:right w:val="none" w:sz="0" w:space="0" w:color="auto"/>
      </w:divBdr>
    </w:div>
    <w:div w:id="678653779">
      <w:bodyDiv w:val="1"/>
      <w:marLeft w:val="0"/>
      <w:marRight w:val="0"/>
      <w:marTop w:val="0"/>
      <w:marBottom w:val="0"/>
      <w:divBdr>
        <w:top w:val="none" w:sz="0" w:space="0" w:color="auto"/>
        <w:left w:val="none" w:sz="0" w:space="0" w:color="auto"/>
        <w:bottom w:val="none" w:sz="0" w:space="0" w:color="auto"/>
        <w:right w:val="none" w:sz="0" w:space="0" w:color="auto"/>
      </w:divBdr>
    </w:div>
    <w:div w:id="678697346">
      <w:bodyDiv w:val="1"/>
      <w:marLeft w:val="0"/>
      <w:marRight w:val="0"/>
      <w:marTop w:val="0"/>
      <w:marBottom w:val="0"/>
      <w:divBdr>
        <w:top w:val="none" w:sz="0" w:space="0" w:color="auto"/>
        <w:left w:val="none" w:sz="0" w:space="0" w:color="auto"/>
        <w:bottom w:val="none" w:sz="0" w:space="0" w:color="auto"/>
        <w:right w:val="none" w:sz="0" w:space="0" w:color="auto"/>
      </w:divBdr>
    </w:div>
    <w:div w:id="678776326">
      <w:bodyDiv w:val="1"/>
      <w:marLeft w:val="0"/>
      <w:marRight w:val="0"/>
      <w:marTop w:val="0"/>
      <w:marBottom w:val="0"/>
      <w:divBdr>
        <w:top w:val="none" w:sz="0" w:space="0" w:color="auto"/>
        <w:left w:val="none" w:sz="0" w:space="0" w:color="auto"/>
        <w:bottom w:val="none" w:sz="0" w:space="0" w:color="auto"/>
        <w:right w:val="none" w:sz="0" w:space="0" w:color="auto"/>
      </w:divBdr>
    </w:div>
    <w:div w:id="678888983">
      <w:bodyDiv w:val="1"/>
      <w:marLeft w:val="0"/>
      <w:marRight w:val="0"/>
      <w:marTop w:val="0"/>
      <w:marBottom w:val="0"/>
      <w:divBdr>
        <w:top w:val="none" w:sz="0" w:space="0" w:color="auto"/>
        <w:left w:val="none" w:sz="0" w:space="0" w:color="auto"/>
        <w:bottom w:val="none" w:sz="0" w:space="0" w:color="auto"/>
        <w:right w:val="none" w:sz="0" w:space="0" w:color="auto"/>
      </w:divBdr>
    </w:div>
    <w:div w:id="679162048">
      <w:bodyDiv w:val="1"/>
      <w:marLeft w:val="0"/>
      <w:marRight w:val="0"/>
      <w:marTop w:val="0"/>
      <w:marBottom w:val="0"/>
      <w:divBdr>
        <w:top w:val="none" w:sz="0" w:space="0" w:color="auto"/>
        <w:left w:val="none" w:sz="0" w:space="0" w:color="auto"/>
        <w:bottom w:val="none" w:sz="0" w:space="0" w:color="auto"/>
        <w:right w:val="none" w:sz="0" w:space="0" w:color="auto"/>
      </w:divBdr>
    </w:div>
    <w:div w:id="679162387">
      <w:bodyDiv w:val="1"/>
      <w:marLeft w:val="0"/>
      <w:marRight w:val="0"/>
      <w:marTop w:val="0"/>
      <w:marBottom w:val="0"/>
      <w:divBdr>
        <w:top w:val="none" w:sz="0" w:space="0" w:color="auto"/>
        <w:left w:val="none" w:sz="0" w:space="0" w:color="auto"/>
        <w:bottom w:val="none" w:sz="0" w:space="0" w:color="auto"/>
        <w:right w:val="none" w:sz="0" w:space="0" w:color="auto"/>
      </w:divBdr>
    </w:div>
    <w:div w:id="679163927">
      <w:bodyDiv w:val="1"/>
      <w:marLeft w:val="0"/>
      <w:marRight w:val="0"/>
      <w:marTop w:val="0"/>
      <w:marBottom w:val="0"/>
      <w:divBdr>
        <w:top w:val="none" w:sz="0" w:space="0" w:color="auto"/>
        <w:left w:val="none" w:sz="0" w:space="0" w:color="auto"/>
        <w:bottom w:val="none" w:sz="0" w:space="0" w:color="auto"/>
        <w:right w:val="none" w:sz="0" w:space="0" w:color="auto"/>
      </w:divBdr>
    </w:div>
    <w:div w:id="679312850">
      <w:bodyDiv w:val="1"/>
      <w:marLeft w:val="0"/>
      <w:marRight w:val="0"/>
      <w:marTop w:val="0"/>
      <w:marBottom w:val="0"/>
      <w:divBdr>
        <w:top w:val="none" w:sz="0" w:space="0" w:color="auto"/>
        <w:left w:val="none" w:sz="0" w:space="0" w:color="auto"/>
        <w:bottom w:val="none" w:sz="0" w:space="0" w:color="auto"/>
        <w:right w:val="none" w:sz="0" w:space="0" w:color="auto"/>
      </w:divBdr>
    </w:div>
    <w:div w:id="679430603">
      <w:bodyDiv w:val="1"/>
      <w:marLeft w:val="0"/>
      <w:marRight w:val="0"/>
      <w:marTop w:val="0"/>
      <w:marBottom w:val="0"/>
      <w:divBdr>
        <w:top w:val="none" w:sz="0" w:space="0" w:color="auto"/>
        <w:left w:val="none" w:sz="0" w:space="0" w:color="auto"/>
        <w:bottom w:val="none" w:sz="0" w:space="0" w:color="auto"/>
        <w:right w:val="none" w:sz="0" w:space="0" w:color="auto"/>
      </w:divBdr>
    </w:div>
    <w:div w:id="679504326">
      <w:bodyDiv w:val="1"/>
      <w:marLeft w:val="0"/>
      <w:marRight w:val="0"/>
      <w:marTop w:val="0"/>
      <w:marBottom w:val="0"/>
      <w:divBdr>
        <w:top w:val="none" w:sz="0" w:space="0" w:color="auto"/>
        <w:left w:val="none" w:sz="0" w:space="0" w:color="auto"/>
        <w:bottom w:val="none" w:sz="0" w:space="0" w:color="auto"/>
        <w:right w:val="none" w:sz="0" w:space="0" w:color="auto"/>
      </w:divBdr>
    </w:div>
    <w:div w:id="679509837">
      <w:bodyDiv w:val="1"/>
      <w:marLeft w:val="0"/>
      <w:marRight w:val="0"/>
      <w:marTop w:val="0"/>
      <w:marBottom w:val="0"/>
      <w:divBdr>
        <w:top w:val="none" w:sz="0" w:space="0" w:color="auto"/>
        <w:left w:val="none" w:sz="0" w:space="0" w:color="auto"/>
        <w:bottom w:val="none" w:sz="0" w:space="0" w:color="auto"/>
        <w:right w:val="none" w:sz="0" w:space="0" w:color="auto"/>
      </w:divBdr>
    </w:div>
    <w:div w:id="679702342">
      <w:bodyDiv w:val="1"/>
      <w:marLeft w:val="0"/>
      <w:marRight w:val="0"/>
      <w:marTop w:val="0"/>
      <w:marBottom w:val="0"/>
      <w:divBdr>
        <w:top w:val="none" w:sz="0" w:space="0" w:color="auto"/>
        <w:left w:val="none" w:sz="0" w:space="0" w:color="auto"/>
        <w:bottom w:val="none" w:sz="0" w:space="0" w:color="auto"/>
        <w:right w:val="none" w:sz="0" w:space="0" w:color="auto"/>
      </w:divBdr>
    </w:div>
    <w:div w:id="679740009">
      <w:bodyDiv w:val="1"/>
      <w:marLeft w:val="0"/>
      <w:marRight w:val="0"/>
      <w:marTop w:val="0"/>
      <w:marBottom w:val="0"/>
      <w:divBdr>
        <w:top w:val="none" w:sz="0" w:space="0" w:color="auto"/>
        <w:left w:val="none" w:sz="0" w:space="0" w:color="auto"/>
        <w:bottom w:val="none" w:sz="0" w:space="0" w:color="auto"/>
        <w:right w:val="none" w:sz="0" w:space="0" w:color="auto"/>
      </w:divBdr>
    </w:div>
    <w:div w:id="679740397">
      <w:bodyDiv w:val="1"/>
      <w:marLeft w:val="0"/>
      <w:marRight w:val="0"/>
      <w:marTop w:val="0"/>
      <w:marBottom w:val="0"/>
      <w:divBdr>
        <w:top w:val="none" w:sz="0" w:space="0" w:color="auto"/>
        <w:left w:val="none" w:sz="0" w:space="0" w:color="auto"/>
        <w:bottom w:val="none" w:sz="0" w:space="0" w:color="auto"/>
        <w:right w:val="none" w:sz="0" w:space="0" w:color="auto"/>
      </w:divBdr>
    </w:div>
    <w:div w:id="679741306">
      <w:bodyDiv w:val="1"/>
      <w:marLeft w:val="0"/>
      <w:marRight w:val="0"/>
      <w:marTop w:val="0"/>
      <w:marBottom w:val="0"/>
      <w:divBdr>
        <w:top w:val="none" w:sz="0" w:space="0" w:color="auto"/>
        <w:left w:val="none" w:sz="0" w:space="0" w:color="auto"/>
        <w:bottom w:val="none" w:sz="0" w:space="0" w:color="auto"/>
        <w:right w:val="none" w:sz="0" w:space="0" w:color="auto"/>
      </w:divBdr>
    </w:div>
    <w:div w:id="679889237">
      <w:bodyDiv w:val="1"/>
      <w:marLeft w:val="0"/>
      <w:marRight w:val="0"/>
      <w:marTop w:val="0"/>
      <w:marBottom w:val="0"/>
      <w:divBdr>
        <w:top w:val="none" w:sz="0" w:space="0" w:color="auto"/>
        <w:left w:val="none" w:sz="0" w:space="0" w:color="auto"/>
        <w:bottom w:val="none" w:sz="0" w:space="0" w:color="auto"/>
        <w:right w:val="none" w:sz="0" w:space="0" w:color="auto"/>
      </w:divBdr>
    </w:div>
    <w:div w:id="679965538">
      <w:bodyDiv w:val="1"/>
      <w:marLeft w:val="0"/>
      <w:marRight w:val="0"/>
      <w:marTop w:val="0"/>
      <w:marBottom w:val="0"/>
      <w:divBdr>
        <w:top w:val="none" w:sz="0" w:space="0" w:color="auto"/>
        <w:left w:val="none" w:sz="0" w:space="0" w:color="auto"/>
        <w:bottom w:val="none" w:sz="0" w:space="0" w:color="auto"/>
        <w:right w:val="none" w:sz="0" w:space="0" w:color="auto"/>
      </w:divBdr>
    </w:div>
    <w:div w:id="680014076">
      <w:bodyDiv w:val="1"/>
      <w:marLeft w:val="0"/>
      <w:marRight w:val="0"/>
      <w:marTop w:val="0"/>
      <w:marBottom w:val="0"/>
      <w:divBdr>
        <w:top w:val="none" w:sz="0" w:space="0" w:color="auto"/>
        <w:left w:val="none" w:sz="0" w:space="0" w:color="auto"/>
        <w:bottom w:val="none" w:sz="0" w:space="0" w:color="auto"/>
        <w:right w:val="none" w:sz="0" w:space="0" w:color="auto"/>
      </w:divBdr>
    </w:div>
    <w:div w:id="680088946">
      <w:bodyDiv w:val="1"/>
      <w:marLeft w:val="0"/>
      <w:marRight w:val="0"/>
      <w:marTop w:val="0"/>
      <w:marBottom w:val="0"/>
      <w:divBdr>
        <w:top w:val="none" w:sz="0" w:space="0" w:color="auto"/>
        <w:left w:val="none" w:sz="0" w:space="0" w:color="auto"/>
        <w:bottom w:val="none" w:sz="0" w:space="0" w:color="auto"/>
        <w:right w:val="none" w:sz="0" w:space="0" w:color="auto"/>
      </w:divBdr>
    </w:div>
    <w:div w:id="680199808">
      <w:bodyDiv w:val="1"/>
      <w:marLeft w:val="0"/>
      <w:marRight w:val="0"/>
      <w:marTop w:val="0"/>
      <w:marBottom w:val="0"/>
      <w:divBdr>
        <w:top w:val="none" w:sz="0" w:space="0" w:color="auto"/>
        <w:left w:val="none" w:sz="0" w:space="0" w:color="auto"/>
        <w:bottom w:val="none" w:sz="0" w:space="0" w:color="auto"/>
        <w:right w:val="none" w:sz="0" w:space="0" w:color="auto"/>
      </w:divBdr>
    </w:div>
    <w:div w:id="680201594">
      <w:bodyDiv w:val="1"/>
      <w:marLeft w:val="0"/>
      <w:marRight w:val="0"/>
      <w:marTop w:val="0"/>
      <w:marBottom w:val="0"/>
      <w:divBdr>
        <w:top w:val="none" w:sz="0" w:space="0" w:color="auto"/>
        <w:left w:val="none" w:sz="0" w:space="0" w:color="auto"/>
        <w:bottom w:val="none" w:sz="0" w:space="0" w:color="auto"/>
        <w:right w:val="none" w:sz="0" w:space="0" w:color="auto"/>
      </w:divBdr>
    </w:div>
    <w:div w:id="680207030">
      <w:bodyDiv w:val="1"/>
      <w:marLeft w:val="0"/>
      <w:marRight w:val="0"/>
      <w:marTop w:val="0"/>
      <w:marBottom w:val="0"/>
      <w:divBdr>
        <w:top w:val="none" w:sz="0" w:space="0" w:color="auto"/>
        <w:left w:val="none" w:sz="0" w:space="0" w:color="auto"/>
        <w:bottom w:val="none" w:sz="0" w:space="0" w:color="auto"/>
        <w:right w:val="none" w:sz="0" w:space="0" w:color="auto"/>
      </w:divBdr>
    </w:div>
    <w:div w:id="680208698">
      <w:bodyDiv w:val="1"/>
      <w:marLeft w:val="0"/>
      <w:marRight w:val="0"/>
      <w:marTop w:val="0"/>
      <w:marBottom w:val="0"/>
      <w:divBdr>
        <w:top w:val="none" w:sz="0" w:space="0" w:color="auto"/>
        <w:left w:val="none" w:sz="0" w:space="0" w:color="auto"/>
        <w:bottom w:val="none" w:sz="0" w:space="0" w:color="auto"/>
        <w:right w:val="none" w:sz="0" w:space="0" w:color="auto"/>
      </w:divBdr>
    </w:div>
    <w:div w:id="680276016">
      <w:bodyDiv w:val="1"/>
      <w:marLeft w:val="0"/>
      <w:marRight w:val="0"/>
      <w:marTop w:val="0"/>
      <w:marBottom w:val="0"/>
      <w:divBdr>
        <w:top w:val="none" w:sz="0" w:space="0" w:color="auto"/>
        <w:left w:val="none" w:sz="0" w:space="0" w:color="auto"/>
        <w:bottom w:val="none" w:sz="0" w:space="0" w:color="auto"/>
        <w:right w:val="none" w:sz="0" w:space="0" w:color="auto"/>
      </w:divBdr>
    </w:div>
    <w:div w:id="680278568">
      <w:bodyDiv w:val="1"/>
      <w:marLeft w:val="0"/>
      <w:marRight w:val="0"/>
      <w:marTop w:val="0"/>
      <w:marBottom w:val="0"/>
      <w:divBdr>
        <w:top w:val="none" w:sz="0" w:space="0" w:color="auto"/>
        <w:left w:val="none" w:sz="0" w:space="0" w:color="auto"/>
        <w:bottom w:val="none" w:sz="0" w:space="0" w:color="auto"/>
        <w:right w:val="none" w:sz="0" w:space="0" w:color="auto"/>
      </w:divBdr>
    </w:div>
    <w:div w:id="680355175">
      <w:bodyDiv w:val="1"/>
      <w:marLeft w:val="0"/>
      <w:marRight w:val="0"/>
      <w:marTop w:val="0"/>
      <w:marBottom w:val="0"/>
      <w:divBdr>
        <w:top w:val="none" w:sz="0" w:space="0" w:color="auto"/>
        <w:left w:val="none" w:sz="0" w:space="0" w:color="auto"/>
        <w:bottom w:val="none" w:sz="0" w:space="0" w:color="auto"/>
        <w:right w:val="none" w:sz="0" w:space="0" w:color="auto"/>
      </w:divBdr>
    </w:div>
    <w:div w:id="680359434">
      <w:bodyDiv w:val="1"/>
      <w:marLeft w:val="0"/>
      <w:marRight w:val="0"/>
      <w:marTop w:val="0"/>
      <w:marBottom w:val="0"/>
      <w:divBdr>
        <w:top w:val="none" w:sz="0" w:space="0" w:color="auto"/>
        <w:left w:val="none" w:sz="0" w:space="0" w:color="auto"/>
        <w:bottom w:val="none" w:sz="0" w:space="0" w:color="auto"/>
        <w:right w:val="none" w:sz="0" w:space="0" w:color="auto"/>
      </w:divBdr>
    </w:div>
    <w:div w:id="680474154">
      <w:bodyDiv w:val="1"/>
      <w:marLeft w:val="0"/>
      <w:marRight w:val="0"/>
      <w:marTop w:val="0"/>
      <w:marBottom w:val="0"/>
      <w:divBdr>
        <w:top w:val="none" w:sz="0" w:space="0" w:color="auto"/>
        <w:left w:val="none" w:sz="0" w:space="0" w:color="auto"/>
        <w:bottom w:val="none" w:sz="0" w:space="0" w:color="auto"/>
        <w:right w:val="none" w:sz="0" w:space="0" w:color="auto"/>
      </w:divBdr>
    </w:div>
    <w:div w:id="680474421">
      <w:bodyDiv w:val="1"/>
      <w:marLeft w:val="0"/>
      <w:marRight w:val="0"/>
      <w:marTop w:val="0"/>
      <w:marBottom w:val="0"/>
      <w:divBdr>
        <w:top w:val="none" w:sz="0" w:space="0" w:color="auto"/>
        <w:left w:val="none" w:sz="0" w:space="0" w:color="auto"/>
        <w:bottom w:val="none" w:sz="0" w:space="0" w:color="auto"/>
        <w:right w:val="none" w:sz="0" w:space="0" w:color="auto"/>
      </w:divBdr>
    </w:div>
    <w:div w:id="680548609">
      <w:bodyDiv w:val="1"/>
      <w:marLeft w:val="0"/>
      <w:marRight w:val="0"/>
      <w:marTop w:val="0"/>
      <w:marBottom w:val="0"/>
      <w:divBdr>
        <w:top w:val="none" w:sz="0" w:space="0" w:color="auto"/>
        <w:left w:val="none" w:sz="0" w:space="0" w:color="auto"/>
        <w:bottom w:val="none" w:sz="0" w:space="0" w:color="auto"/>
        <w:right w:val="none" w:sz="0" w:space="0" w:color="auto"/>
      </w:divBdr>
    </w:div>
    <w:div w:id="680549277">
      <w:bodyDiv w:val="1"/>
      <w:marLeft w:val="0"/>
      <w:marRight w:val="0"/>
      <w:marTop w:val="0"/>
      <w:marBottom w:val="0"/>
      <w:divBdr>
        <w:top w:val="none" w:sz="0" w:space="0" w:color="auto"/>
        <w:left w:val="none" w:sz="0" w:space="0" w:color="auto"/>
        <w:bottom w:val="none" w:sz="0" w:space="0" w:color="auto"/>
        <w:right w:val="none" w:sz="0" w:space="0" w:color="auto"/>
      </w:divBdr>
    </w:div>
    <w:div w:id="680552538">
      <w:bodyDiv w:val="1"/>
      <w:marLeft w:val="0"/>
      <w:marRight w:val="0"/>
      <w:marTop w:val="0"/>
      <w:marBottom w:val="0"/>
      <w:divBdr>
        <w:top w:val="none" w:sz="0" w:space="0" w:color="auto"/>
        <w:left w:val="none" w:sz="0" w:space="0" w:color="auto"/>
        <w:bottom w:val="none" w:sz="0" w:space="0" w:color="auto"/>
        <w:right w:val="none" w:sz="0" w:space="0" w:color="auto"/>
      </w:divBdr>
    </w:div>
    <w:div w:id="680594812">
      <w:bodyDiv w:val="1"/>
      <w:marLeft w:val="0"/>
      <w:marRight w:val="0"/>
      <w:marTop w:val="0"/>
      <w:marBottom w:val="0"/>
      <w:divBdr>
        <w:top w:val="none" w:sz="0" w:space="0" w:color="auto"/>
        <w:left w:val="none" w:sz="0" w:space="0" w:color="auto"/>
        <w:bottom w:val="none" w:sz="0" w:space="0" w:color="auto"/>
        <w:right w:val="none" w:sz="0" w:space="0" w:color="auto"/>
      </w:divBdr>
    </w:div>
    <w:div w:id="680663659">
      <w:bodyDiv w:val="1"/>
      <w:marLeft w:val="0"/>
      <w:marRight w:val="0"/>
      <w:marTop w:val="0"/>
      <w:marBottom w:val="0"/>
      <w:divBdr>
        <w:top w:val="none" w:sz="0" w:space="0" w:color="auto"/>
        <w:left w:val="none" w:sz="0" w:space="0" w:color="auto"/>
        <w:bottom w:val="none" w:sz="0" w:space="0" w:color="auto"/>
        <w:right w:val="none" w:sz="0" w:space="0" w:color="auto"/>
      </w:divBdr>
    </w:div>
    <w:div w:id="680669057">
      <w:bodyDiv w:val="1"/>
      <w:marLeft w:val="0"/>
      <w:marRight w:val="0"/>
      <w:marTop w:val="0"/>
      <w:marBottom w:val="0"/>
      <w:divBdr>
        <w:top w:val="none" w:sz="0" w:space="0" w:color="auto"/>
        <w:left w:val="none" w:sz="0" w:space="0" w:color="auto"/>
        <w:bottom w:val="none" w:sz="0" w:space="0" w:color="auto"/>
        <w:right w:val="none" w:sz="0" w:space="0" w:color="auto"/>
      </w:divBdr>
    </w:div>
    <w:div w:id="680670126">
      <w:bodyDiv w:val="1"/>
      <w:marLeft w:val="0"/>
      <w:marRight w:val="0"/>
      <w:marTop w:val="0"/>
      <w:marBottom w:val="0"/>
      <w:divBdr>
        <w:top w:val="none" w:sz="0" w:space="0" w:color="auto"/>
        <w:left w:val="none" w:sz="0" w:space="0" w:color="auto"/>
        <w:bottom w:val="none" w:sz="0" w:space="0" w:color="auto"/>
        <w:right w:val="none" w:sz="0" w:space="0" w:color="auto"/>
      </w:divBdr>
    </w:div>
    <w:div w:id="680856144">
      <w:bodyDiv w:val="1"/>
      <w:marLeft w:val="0"/>
      <w:marRight w:val="0"/>
      <w:marTop w:val="0"/>
      <w:marBottom w:val="0"/>
      <w:divBdr>
        <w:top w:val="none" w:sz="0" w:space="0" w:color="auto"/>
        <w:left w:val="none" w:sz="0" w:space="0" w:color="auto"/>
        <w:bottom w:val="none" w:sz="0" w:space="0" w:color="auto"/>
        <w:right w:val="none" w:sz="0" w:space="0" w:color="auto"/>
      </w:divBdr>
    </w:div>
    <w:div w:id="681011454">
      <w:bodyDiv w:val="1"/>
      <w:marLeft w:val="0"/>
      <w:marRight w:val="0"/>
      <w:marTop w:val="0"/>
      <w:marBottom w:val="0"/>
      <w:divBdr>
        <w:top w:val="none" w:sz="0" w:space="0" w:color="auto"/>
        <w:left w:val="none" w:sz="0" w:space="0" w:color="auto"/>
        <w:bottom w:val="none" w:sz="0" w:space="0" w:color="auto"/>
        <w:right w:val="none" w:sz="0" w:space="0" w:color="auto"/>
      </w:divBdr>
    </w:div>
    <w:div w:id="681053168">
      <w:bodyDiv w:val="1"/>
      <w:marLeft w:val="0"/>
      <w:marRight w:val="0"/>
      <w:marTop w:val="0"/>
      <w:marBottom w:val="0"/>
      <w:divBdr>
        <w:top w:val="none" w:sz="0" w:space="0" w:color="auto"/>
        <w:left w:val="none" w:sz="0" w:space="0" w:color="auto"/>
        <w:bottom w:val="none" w:sz="0" w:space="0" w:color="auto"/>
        <w:right w:val="none" w:sz="0" w:space="0" w:color="auto"/>
      </w:divBdr>
    </w:div>
    <w:div w:id="681080544">
      <w:bodyDiv w:val="1"/>
      <w:marLeft w:val="0"/>
      <w:marRight w:val="0"/>
      <w:marTop w:val="0"/>
      <w:marBottom w:val="0"/>
      <w:divBdr>
        <w:top w:val="none" w:sz="0" w:space="0" w:color="auto"/>
        <w:left w:val="none" w:sz="0" w:space="0" w:color="auto"/>
        <w:bottom w:val="none" w:sz="0" w:space="0" w:color="auto"/>
        <w:right w:val="none" w:sz="0" w:space="0" w:color="auto"/>
      </w:divBdr>
    </w:div>
    <w:div w:id="681204925">
      <w:bodyDiv w:val="1"/>
      <w:marLeft w:val="0"/>
      <w:marRight w:val="0"/>
      <w:marTop w:val="0"/>
      <w:marBottom w:val="0"/>
      <w:divBdr>
        <w:top w:val="none" w:sz="0" w:space="0" w:color="auto"/>
        <w:left w:val="none" w:sz="0" w:space="0" w:color="auto"/>
        <w:bottom w:val="none" w:sz="0" w:space="0" w:color="auto"/>
        <w:right w:val="none" w:sz="0" w:space="0" w:color="auto"/>
      </w:divBdr>
    </w:div>
    <w:div w:id="681250196">
      <w:bodyDiv w:val="1"/>
      <w:marLeft w:val="0"/>
      <w:marRight w:val="0"/>
      <w:marTop w:val="0"/>
      <w:marBottom w:val="0"/>
      <w:divBdr>
        <w:top w:val="none" w:sz="0" w:space="0" w:color="auto"/>
        <w:left w:val="none" w:sz="0" w:space="0" w:color="auto"/>
        <w:bottom w:val="none" w:sz="0" w:space="0" w:color="auto"/>
        <w:right w:val="none" w:sz="0" w:space="0" w:color="auto"/>
      </w:divBdr>
    </w:div>
    <w:div w:id="681277838">
      <w:bodyDiv w:val="1"/>
      <w:marLeft w:val="0"/>
      <w:marRight w:val="0"/>
      <w:marTop w:val="0"/>
      <w:marBottom w:val="0"/>
      <w:divBdr>
        <w:top w:val="none" w:sz="0" w:space="0" w:color="auto"/>
        <w:left w:val="none" w:sz="0" w:space="0" w:color="auto"/>
        <w:bottom w:val="none" w:sz="0" w:space="0" w:color="auto"/>
        <w:right w:val="none" w:sz="0" w:space="0" w:color="auto"/>
      </w:divBdr>
    </w:div>
    <w:div w:id="681393730">
      <w:bodyDiv w:val="1"/>
      <w:marLeft w:val="0"/>
      <w:marRight w:val="0"/>
      <w:marTop w:val="0"/>
      <w:marBottom w:val="0"/>
      <w:divBdr>
        <w:top w:val="none" w:sz="0" w:space="0" w:color="auto"/>
        <w:left w:val="none" w:sz="0" w:space="0" w:color="auto"/>
        <w:bottom w:val="none" w:sz="0" w:space="0" w:color="auto"/>
        <w:right w:val="none" w:sz="0" w:space="0" w:color="auto"/>
      </w:divBdr>
    </w:div>
    <w:div w:id="681472283">
      <w:bodyDiv w:val="1"/>
      <w:marLeft w:val="0"/>
      <w:marRight w:val="0"/>
      <w:marTop w:val="0"/>
      <w:marBottom w:val="0"/>
      <w:divBdr>
        <w:top w:val="none" w:sz="0" w:space="0" w:color="auto"/>
        <w:left w:val="none" w:sz="0" w:space="0" w:color="auto"/>
        <w:bottom w:val="none" w:sz="0" w:space="0" w:color="auto"/>
        <w:right w:val="none" w:sz="0" w:space="0" w:color="auto"/>
      </w:divBdr>
    </w:div>
    <w:div w:id="681512459">
      <w:bodyDiv w:val="1"/>
      <w:marLeft w:val="0"/>
      <w:marRight w:val="0"/>
      <w:marTop w:val="0"/>
      <w:marBottom w:val="0"/>
      <w:divBdr>
        <w:top w:val="none" w:sz="0" w:space="0" w:color="auto"/>
        <w:left w:val="none" w:sz="0" w:space="0" w:color="auto"/>
        <w:bottom w:val="none" w:sz="0" w:space="0" w:color="auto"/>
        <w:right w:val="none" w:sz="0" w:space="0" w:color="auto"/>
      </w:divBdr>
    </w:div>
    <w:div w:id="681515640">
      <w:bodyDiv w:val="1"/>
      <w:marLeft w:val="0"/>
      <w:marRight w:val="0"/>
      <w:marTop w:val="0"/>
      <w:marBottom w:val="0"/>
      <w:divBdr>
        <w:top w:val="none" w:sz="0" w:space="0" w:color="auto"/>
        <w:left w:val="none" w:sz="0" w:space="0" w:color="auto"/>
        <w:bottom w:val="none" w:sz="0" w:space="0" w:color="auto"/>
        <w:right w:val="none" w:sz="0" w:space="0" w:color="auto"/>
      </w:divBdr>
    </w:div>
    <w:div w:id="681590816">
      <w:bodyDiv w:val="1"/>
      <w:marLeft w:val="0"/>
      <w:marRight w:val="0"/>
      <w:marTop w:val="0"/>
      <w:marBottom w:val="0"/>
      <w:divBdr>
        <w:top w:val="none" w:sz="0" w:space="0" w:color="auto"/>
        <w:left w:val="none" w:sz="0" w:space="0" w:color="auto"/>
        <w:bottom w:val="none" w:sz="0" w:space="0" w:color="auto"/>
        <w:right w:val="none" w:sz="0" w:space="0" w:color="auto"/>
      </w:divBdr>
    </w:div>
    <w:div w:id="681669043">
      <w:bodyDiv w:val="1"/>
      <w:marLeft w:val="0"/>
      <w:marRight w:val="0"/>
      <w:marTop w:val="0"/>
      <w:marBottom w:val="0"/>
      <w:divBdr>
        <w:top w:val="none" w:sz="0" w:space="0" w:color="auto"/>
        <w:left w:val="none" w:sz="0" w:space="0" w:color="auto"/>
        <w:bottom w:val="none" w:sz="0" w:space="0" w:color="auto"/>
        <w:right w:val="none" w:sz="0" w:space="0" w:color="auto"/>
      </w:divBdr>
    </w:div>
    <w:div w:id="681780247">
      <w:bodyDiv w:val="1"/>
      <w:marLeft w:val="0"/>
      <w:marRight w:val="0"/>
      <w:marTop w:val="0"/>
      <w:marBottom w:val="0"/>
      <w:divBdr>
        <w:top w:val="none" w:sz="0" w:space="0" w:color="auto"/>
        <w:left w:val="none" w:sz="0" w:space="0" w:color="auto"/>
        <w:bottom w:val="none" w:sz="0" w:space="0" w:color="auto"/>
        <w:right w:val="none" w:sz="0" w:space="0" w:color="auto"/>
      </w:divBdr>
    </w:div>
    <w:div w:id="681785509">
      <w:bodyDiv w:val="1"/>
      <w:marLeft w:val="0"/>
      <w:marRight w:val="0"/>
      <w:marTop w:val="0"/>
      <w:marBottom w:val="0"/>
      <w:divBdr>
        <w:top w:val="none" w:sz="0" w:space="0" w:color="auto"/>
        <w:left w:val="none" w:sz="0" w:space="0" w:color="auto"/>
        <w:bottom w:val="none" w:sz="0" w:space="0" w:color="auto"/>
        <w:right w:val="none" w:sz="0" w:space="0" w:color="auto"/>
      </w:divBdr>
    </w:div>
    <w:div w:id="681932226">
      <w:bodyDiv w:val="1"/>
      <w:marLeft w:val="0"/>
      <w:marRight w:val="0"/>
      <w:marTop w:val="0"/>
      <w:marBottom w:val="0"/>
      <w:divBdr>
        <w:top w:val="none" w:sz="0" w:space="0" w:color="auto"/>
        <w:left w:val="none" w:sz="0" w:space="0" w:color="auto"/>
        <w:bottom w:val="none" w:sz="0" w:space="0" w:color="auto"/>
        <w:right w:val="none" w:sz="0" w:space="0" w:color="auto"/>
      </w:divBdr>
    </w:div>
    <w:div w:id="681974619">
      <w:bodyDiv w:val="1"/>
      <w:marLeft w:val="0"/>
      <w:marRight w:val="0"/>
      <w:marTop w:val="0"/>
      <w:marBottom w:val="0"/>
      <w:divBdr>
        <w:top w:val="none" w:sz="0" w:space="0" w:color="auto"/>
        <w:left w:val="none" w:sz="0" w:space="0" w:color="auto"/>
        <w:bottom w:val="none" w:sz="0" w:space="0" w:color="auto"/>
        <w:right w:val="none" w:sz="0" w:space="0" w:color="auto"/>
      </w:divBdr>
    </w:div>
    <w:div w:id="681977091">
      <w:bodyDiv w:val="1"/>
      <w:marLeft w:val="0"/>
      <w:marRight w:val="0"/>
      <w:marTop w:val="0"/>
      <w:marBottom w:val="0"/>
      <w:divBdr>
        <w:top w:val="none" w:sz="0" w:space="0" w:color="auto"/>
        <w:left w:val="none" w:sz="0" w:space="0" w:color="auto"/>
        <w:bottom w:val="none" w:sz="0" w:space="0" w:color="auto"/>
        <w:right w:val="none" w:sz="0" w:space="0" w:color="auto"/>
      </w:divBdr>
    </w:div>
    <w:div w:id="682051500">
      <w:bodyDiv w:val="1"/>
      <w:marLeft w:val="0"/>
      <w:marRight w:val="0"/>
      <w:marTop w:val="0"/>
      <w:marBottom w:val="0"/>
      <w:divBdr>
        <w:top w:val="none" w:sz="0" w:space="0" w:color="auto"/>
        <w:left w:val="none" w:sz="0" w:space="0" w:color="auto"/>
        <w:bottom w:val="none" w:sz="0" w:space="0" w:color="auto"/>
        <w:right w:val="none" w:sz="0" w:space="0" w:color="auto"/>
      </w:divBdr>
    </w:div>
    <w:div w:id="682124247">
      <w:bodyDiv w:val="1"/>
      <w:marLeft w:val="0"/>
      <w:marRight w:val="0"/>
      <w:marTop w:val="0"/>
      <w:marBottom w:val="0"/>
      <w:divBdr>
        <w:top w:val="none" w:sz="0" w:space="0" w:color="auto"/>
        <w:left w:val="none" w:sz="0" w:space="0" w:color="auto"/>
        <w:bottom w:val="none" w:sz="0" w:space="0" w:color="auto"/>
        <w:right w:val="none" w:sz="0" w:space="0" w:color="auto"/>
      </w:divBdr>
    </w:div>
    <w:div w:id="682129466">
      <w:bodyDiv w:val="1"/>
      <w:marLeft w:val="0"/>
      <w:marRight w:val="0"/>
      <w:marTop w:val="0"/>
      <w:marBottom w:val="0"/>
      <w:divBdr>
        <w:top w:val="none" w:sz="0" w:space="0" w:color="auto"/>
        <w:left w:val="none" w:sz="0" w:space="0" w:color="auto"/>
        <w:bottom w:val="none" w:sz="0" w:space="0" w:color="auto"/>
        <w:right w:val="none" w:sz="0" w:space="0" w:color="auto"/>
      </w:divBdr>
    </w:div>
    <w:div w:id="682318289">
      <w:bodyDiv w:val="1"/>
      <w:marLeft w:val="0"/>
      <w:marRight w:val="0"/>
      <w:marTop w:val="0"/>
      <w:marBottom w:val="0"/>
      <w:divBdr>
        <w:top w:val="none" w:sz="0" w:space="0" w:color="auto"/>
        <w:left w:val="none" w:sz="0" w:space="0" w:color="auto"/>
        <w:bottom w:val="none" w:sz="0" w:space="0" w:color="auto"/>
        <w:right w:val="none" w:sz="0" w:space="0" w:color="auto"/>
      </w:divBdr>
    </w:div>
    <w:div w:id="682318797">
      <w:bodyDiv w:val="1"/>
      <w:marLeft w:val="0"/>
      <w:marRight w:val="0"/>
      <w:marTop w:val="0"/>
      <w:marBottom w:val="0"/>
      <w:divBdr>
        <w:top w:val="none" w:sz="0" w:space="0" w:color="auto"/>
        <w:left w:val="none" w:sz="0" w:space="0" w:color="auto"/>
        <w:bottom w:val="none" w:sz="0" w:space="0" w:color="auto"/>
        <w:right w:val="none" w:sz="0" w:space="0" w:color="auto"/>
      </w:divBdr>
    </w:div>
    <w:div w:id="682320653">
      <w:bodyDiv w:val="1"/>
      <w:marLeft w:val="0"/>
      <w:marRight w:val="0"/>
      <w:marTop w:val="0"/>
      <w:marBottom w:val="0"/>
      <w:divBdr>
        <w:top w:val="none" w:sz="0" w:space="0" w:color="auto"/>
        <w:left w:val="none" w:sz="0" w:space="0" w:color="auto"/>
        <w:bottom w:val="none" w:sz="0" w:space="0" w:color="auto"/>
        <w:right w:val="none" w:sz="0" w:space="0" w:color="auto"/>
      </w:divBdr>
    </w:div>
    <w:div w:id="682363701">
      <w:bodyDiv w:val="1"/>
      <w:marLeft w:val="0"/>
      <w:marRight w:val="0"/>
      <w:marTop w:val="0"/>
      <w:marBottom w:val="0"/>
      <w:divBdr>
        <w:top w:val="none" w:sz="0" w:space="0" w:color="auto"/>
        <w:left w:val="none" w:sz="0" w:space="0" w:color="auto"/>
        <w:bottom w:val="none" w:sz="0" w:space="0" w:color="auto"/>
        <w:right w:val="none" w:sz="0" w:space="0" w:color="auto"/>
      </w:divBdr>
    </w:div>
    <w:div w:id="682706687">
      <w:bodyDiv w:val="1"/>
      <w:marLeft w:val="0"/>
      <w:marRight w:val="0"/>
      <w:marTop w:val="0"/>
      <w:marBottom w:val="0"/>
      <w:divBdr>
        <w:top w:val="none" w:sz="0" w:space="0" w:color="auto"/>
        <w:left w:val="none" w:sz="0" w:space="0" w:color="auto"/>
        <w:bottom w:val="none" w:sz="0" w:space="0" w:color="auto"/>
        <w:right w:val="none" w:sz="0" w:space="0" w:color="auto"/>
      </w:divBdr>
    </w:div>
    <w:div w:id="682785074">
      <w:bodyDiv w:val="1"/>
      <w:marLeft w:val="0"/>
      <w:marRight w:val="0"/>
      <w:marTop w:val="0"/>
      <w:marBottom w:val="0"/>
      <w:divBdr>
        <w:top w:val="none" w:sz="0" w:space="0" w:color="auto"/>
        <w:left w:val="none" w:sz="0" w:space="0" w:color="auto"/>
        <w:bottom w:val="none" w:sz="0" w:space="0" w:color="auto"/>
        <w:right w:val="none" w:sz="0" w:space="0" w:color="auto"/>
      </w:divBdr>
    </w:div>
    <w:div w:id="682903191">
      <w:bodyDiv w:val="1"/>
      <w:marLeft w:val="0"/>
      <w:marRight w:val="0"/>
      <w:marTop w:val="0"/>
      <w:marBottom w:val="0"/>
      <w:divBdr>
        <w:top w:val="none" w:sz="0" w:space="0" w:color="auto"/>
        <w:left w:val="none" w:sz="0" w:space="0" w:color="auto"/>
        <w:bottom w:val="none" w:sz="0" w:space="0" w:color="auto"/>
        <w:right w:val="none" w:sz="0" w:space="0" w:color="auto"/>
      </w:divBdr>
    </w:div>
    <w:div w:id="682975280">
      <w:bodyDiv w:val="1"/>
      <w:marLeft w:val="0"/>
      <w:marRight w:val="0"/>
      <w:marTop w:val="0"/>
      <w:marBottom w:val="0"/>
      <w:divBdr>
        <w:top w:val="none" w:sz="0" w:space="0" w:color="auto"/>
        <w:left w:val="none" w:sz="0" w:space="0" w:color="auto"/>
        <w:bottom w:val="none" w:sz="0" w:space="0" w:color="auto"/>
        <w:right w:val="none" w:sz="0" w:space="0" w:color="auto"/>
      </w:divBdr>
    </w:div>
    <w:div w:id="683046445">
      <w:bodyDiv w:val="1"/>
      <w:marLeft w:val="0"/>
      <w:marRight w:val="0"/>
      <w:marTop w:val="0"/>
      <w:marBottom w:val="0"/>
      <w:divBdr>
        <w:top w:val="none" w:sz="0" w:space="0" w:color="auto"/>
        <w:left w:val="none" w:sz="0" w:space="0" w:color="auto"/>
        <w:bottom w:val="none" w:sz="0" w:space="0" w:color="auto"/>
        <w:right w:val="none" w:sz="0" w:space="0" w:color="auto"/>
      </w:divBdr>
    </w:div>
    <w:div w:id="683093092">
      <w:bodyDiv w:val="1"/>
      <w:marLeft w:val="0"/>
      <w:marRight w:val="0"/>
      <w:marTop w:val="0"/>
      <w:marBottom w:val="0"/>
      <w:divBdr>
        <w:top w:val="none" w:sz="0" w:space="0" w:color="auto"/>
        <w:left w:val="none" w:sz="0" w:space="0" w:color="auto"/>
        <w:bottom w:val="none" w:sz="0" w:space="0" w:color="auto"/>
        <w:right w:val="none" w:sz="0" w:space="0" w:color="auto"/>
      </w:divBdr>
    </w:div>
    <w:div w:id="683164506">
      <w:bodyDiv w:val="1"/>
      <w:marLeft w:val="0"/>
      <w:marRight w:val="0"/>
      <w:marTop w:val="0"/>
      <w:marBottom w:val="0"/>
      <w:divBdr>
        <w:top w:val="none" w:sz="0" w:space="0" w:color="auto"/>
        <w:left w:val="none" w:sz="0" w:space="0" w:color="auto"/>
        <w:bottom w:val="none" w:sz="0" w:space="0" w:color="auto"/>
        <w:right w:val="none" w:sz="0" w:space="0" w:color="auto"/>
      </w:divBdr>
    </w:div>
    <w:div w:id="683168292">
      <w:bodyDiv w:val="1"/>
      <w:marLeft w:val="0"/>
      <w:marRight w:val="0"/>
      <w:marTop w:val="0"/>
      <w:marBottom w:val="0"/>
      <w:divBdr>
        <w:top w:val="none" w:sz="0" w:space="0" w:color="auto"/>
        <w:left w:val="none" w:sz="0" w:space="0" w:color="auto"/>
        <w:bottom w:val="none" w:sz="0" w:space="0" w:color="auto"/>
        <w:right w:val="none" w:sz="0" w:space="0" w:color="auto"/>
      </w:divBdr>
    </w:div>
    <w:div w:id="683213442">
      <w:bodyDiv w:val="1"/>
      <w:marLeft w:val="0"/>
      <w:marRight w:val="0"/>
      <w:marTop w:val="0"/>
      <w:marBottom w:val="0"/>
      <w:divBdr>
        <w:top w:val="none" w:sz="0" w:space="0" w:color="auto"/>
        <w:left w:val="none" w:sz="0" w:space="0" w:color="auto"/>
        <w:bottom w:val="none" w:sz="0" w:space="0" w:color="auto"/>
        <w:right w:val="none" w:sz="0" w:space="0" w:color="auto"/>
      </w:divBdr>
    </w:div>
    <w:div w:id="683283932">
      <w:bodyDiv w:val="1"/>
      <w:marLeft w:val="0"/>
      <w:marRight w:val="0"/>
      <w:marTop w:val="0"/>
      <w:marBottom w:val="0"/>
      <w:divBdr>
        <w:top w:val="none" w:sz="0" w:space="0" w:color="auto"/>
        <w:left w:val="none" w:sz="0" w:space="0" w:color="auto"/>
        <w:bottom w:val="none" w:sz="0" w:space="0" w:color="auto"/>
        <w:right w:val="none" w:sz="0" w:space="0" w:color="auto"/>
      </w:divBdr>
    </w:div>
    <w:div w:id="683560004">
      <w:bodyDiv w:val="1"/>
      <w:marLeft w:val="0"/>
      <w:marRight w:val="0"/>
      <w:marTop w:val="0"/>
      <w:marBottom w:val="0"/>
      <w:divBdr>
        <w:top w:val="none" w:sz="0" w:space="0" w:color="auto"/>
        <w:left w:val="none" w:sz="0" w:space="0" w:color="auto"/>
        <w:bottom w:val="none" w:sz="0" w:space="0" w:color="auto"/>
        <w:right w:val="none" w:sz="0" w:space="0" w:color="auto"/>
      </w:divBdr>
    </w:div>
    <w:div w:id="683627846">
      <w:bodyDiv w:val="1"/>
      <w:marLeft w:val="0"/>
      <w:marRight w:val="0"/>
      <w:marTop w:val="0"/>
      <w:marBottom w:val="0"/>
      <w:divBdr>
        <w:top w:val="none" w:sz="0" w:space="0" w:color="auto"/>
        <w:left w:val="none" w:sz="0" w:space="0" w:color="auto"/>
        <w:bottom w:val="none" w:sz="0" w:space="0" w:color="auto"/>
        <w:right w:val="none" w:sz="0" w:space="0" w:color="auto"/>
      </w:divBdr>
    </w:div>
    <w:div w:id="683824073">
      <w:bodyDiv w:val="1"/>
      <w:marLeft w:val="0"/>
      <w:marRight w:val="0"/>
      <w:marTop w:val="0"/>
      <w:marBottom w:val="0"/>
      <w:divBdr>
        <w:top w:val="none" w:sz="0" w:space="0" w:color="auto"/>
        <w:left w:val="none" w:sz="0" w:space="0" w:color="auto"/>
        <w:bottom w:val="none" w:sz="0" w:space="0" w:color="auto"/>
        <w:right w:val="none" w:sz="0" w:space="0" w:color="auto"/>
      </w:divBdr>
    </w:div>
    <w:div w:id="683941004">
      <w:bodyDiv w:val="1"/>
      <w:marLeft w:val="0"/>
      <w:marRight w:val="0"/>
      <w:marTop w:val="0"/>
      <w:marBottom w:val="0"/>
      <w:divBdr>
        <w:top w:val="none" w:sz="0" w:space="0" w:color="auto"/>
        <w:left w:val="none" w:sz="0" w:space="0" w:color="auto"/>
        <w:bottom w:val="none" w:sz="0" w:space="0" w:color="auto"/>
        <w:right w:val="none" w:sz="0" w:space="0" w:color="auto"/>
      </w:divBdr>
    </w:div>
    <w:div w:id="684131823">
      <w:bodyDiv w:val="1"/>
      <w:marLeft w:val="0"/>
      <w:marRight w:val="0"/>
      <w:marTop w:val="0"/>
      <w:marBottom w:val="0"/>
      <w:divBdr>
        <w:top w:val="none" w:sz="0" w:space="0" w:color="auto"/>
        <w:left w:val="none" w:sz="0" w:space="0" w:color="auto"/>
        <w:bottom w:val="none" w:sz="0" w:space="0" w:color="auto"/>
        <w:right w:val="none" w:sz="0" w:space="0" w:color="auto"/>
      </w:divBdr>
    </w:div>
    <w:div w:id="684283409">
      <w:bodyDiv w:val="1"/>
      <w:marLeft w:val="0"/>
      <w:marRight w:val="0"/>
      <w:marTop w:val="0"/>
      <w:marBottom w:val="0"/>
      <w:divBdr>
        <w:top w:val="none" w:sz="0" w:space="0" w:color="auto"/>
        <w:left w:val="none" w:sz="0" w:space="0" w:color="auto"/>
        <w:bottom w:val="none" w:sz="0" w:space="0" w:color="auto"/>
        <w:right w:val="none" w:sz="0" w:space="0" w:color="auto"/>
      </w:divBdr>
    </w:div>
    <w:div w:id="684285916">
      <w:bodyDiv w:val="1"/>
      <w:marLeft w:val="0"/>
      <w:marRight w:val="0"/>
      <w:marTop w:val="0"/>
      <w:marBottom w:val="0"/>
      <w:divBdr>
        <w:top w:val="none" w:sz="0" w:space="0" w:color="auto"/>
        <w:left w:val="none" w:sz="0" w:space="0" w:color="auto"/>
        <w:bottom w:val="none" w:sz="0" w:space="0" w:color="auto"/>
        <w:right w:val="none" w:sz="0" w:space="0" w:color="auto"/>
      </w:divBdr>
    </w:div>
    <w:div w:id="684288309">
      <w:bodyDiv w:val="1"/>
      <w:marLeft w:val="0"/>
      <w:marRight w:val="0"/>
      <w:marTop w:val="0"/>
      <w:marBottom w:val="0"/>
      <w:divBdr>
        <w:top w:val="none" w:sz="0" w:space="0" w:color="auto"/>
        <w:left w:val="none" w:sz="0" w:space="0" w:color="auto"/>
        <w:bottom w:val="none" w:sz="0" w:space="0" w:color="auto"/>
        <w:right w:val="none" w:sz="0" w:space="0" w:color="auto"/>
      </w:divBdr>
    </w:div>
    <w:div w:id="684329346">
      <w:bodyDiv w:val="1"/>
      <w:marLeft w:val="0"/>
      <w:marRight w:val="0"/>
      <w:marTop w:val="0"/>
      <w:marBottom w:val="0"/>
      <w:divBdr>
        <w:top w:val="none" w:sz="0" w:space="0" w:color="auto"/>
        <w:left w:val="none" w:sz="0" w:space="0" w:color="auto"/>
        <w:bottom w:val="none" w:sz="0" w:space="0" w:color="auto"/>
        <w:right w:val="none" w:sz="0" w:space="0" w:color="auto"/>
      </w:divBdr>
    </w:div>
    <w:div w:id="684402027">
      <w:bodyDiv w:val="1"/>
      <w:marLeft w:val="0"/>
      <w:marRight w:val="0"/>
      <w:marTop w:val="0"/>
      <w:marBottom w:val="0"/>
      <w:divBdr>
        <w:top w:val="none" w:sz="0" w:space="0" w:color="auto"/>
        <w:left w:val="none" w:sz="0" w:space="0" w:color="auto"/>
        <w:bottom w:val="none" w:sz="0" w:space="0" w:color="auto"/>
        <w:right w:val="none" w:sz="0" w:space="0" w:color="auto"/>
      </w:divBdr>
    </w:div>
    <w:div w:id="684407843">
      <w:bodyDiv w:val="1"/>
      <w:marLeft w:val="0"/>
      <w:marRight w:val="0"/>
      <w:marTop w:val="0"/>
      <w:marBottom w:val="0"/>
      <w:divBdr>
        <w:top w:val="none" w:sz="0" w:space="0" w:color="auto"/>
        <w:left w:val="none" w:sz="0" w:space="0" w:color="auto"/>
        <w:bottom w:val="none" w:sz="0" w:space="0" w:color="auto"/>
        <w:right w:val="none" w:sz="0" w:space="0" w:color="auto"/>
      </w:divBdr>
    </w:div>
    <w:div w:id="684481410">
      <w:bodyDiv w:val="1"/>
      <w:marLeft w:val="0"/>
      <w:marRight w:val="0"/>
      <w:marTop w:val="0"/>
      <w:marBottom w:val="0"/>
      <w:divBdr>
        <w:top w:val="none" w:sz="0" w:space="0" w:color="auto"/>
        <w:left w:val="none" w:sz="0" w:space="0" w:color="auto"/>
        <w:bottom w:val="none" w:sz="0" w:space="0" w:color="auto"/>
        <w:right w:val="none" w:sz="0" w:space="0" w:color="auto"/>
      </w:divBdr>
    </w:div>
    <w:div w:id="684593598">
      <w:bodyDiv w:val="1"/>
      <w:marLeft w:val="0"/>
      <w:marRight w:val="0"/>
      <w:marTop w:val="0"/>
      <w:marBottom w:val="0"/>
      <w:divBdr>
        <w:top w:val="none" w:sz="0" w:space="0" w:color="auto"/>
        <w:left w:val="none" w:sz="0" w:space="0" w:color="auto"/>
        <w:bottom w:val="none" w:sz="0" w:space="0" w:color="auto"/>
        <w:right w:val="none" w:sz="0" w:space="0" w:color="auto"/>
      </w:divBdr>
    </w:div>
    <w:div w:id="684793431">
      <w:bodyDiv w:val="1"/>
      <w:marLeft w:val="0"/>
      <w:marRight w:val="0"/>
      <w:marTop w:val="0"/>
      <w:marBottom w:val="0"/>
      <w:divBdr>
        <w:top w:val="none" w:sz="0" w:space="0" w:color="auto"/>
        <w:left w:val="none" w:sz="0" w:space="0" w:color="auto"/>
        <w:bottom w:val="none" w:sz="0" w:space="0" w:color="auto"/>
        <w:right w:val="none" w:sz="0" w:space="0" w:color="auto"/>
      </w:divBdr>
    </w:div>
    <w:div w:id="684867363">
      <w:bodyDiv w:val="1"/>
      <w:marLeft w:val="0"/>
      <w:marRight w:val="0"/>
      <w:marTop w:val="0"/>
      <w:marBottom w:val="0"/>
      <w:divBdr>
        <w:top w:val="none" w:sz="0" w:space="0" w:color="auto"/>
        <w:left w:val="none" w:sz="0" w:space="0" w:color="auto"/>
        <w:bottom w:val="none" w:sz="0" w:space="0" w:color="auto"/>
        <w:right w:val="none" w:sz="0" w:space="0" w:color="auto"/>
      </w:divBdr>
    </w:div>
    <w:div w:id="684944179">
      <w:bodyDiv w:val="1"/>
      <w:marLeft w:val="0"/>
      <w:marRight w:val="0"/>
      <w:marTop w:val="0"/>
      <w:marBottom w:val="0"/>
      <w:divBdr>
        <w:top w:val="none" w:sz="0" w:space="0" w:color="auto"/>
        <w:left w:val="none" w:sz="0" w:space="0" w:color="auto"/>
        <w:bottom w:val="none" w:sz="0" w:space="0" w:color="auto"/>
        <w:right w:val="none" w:sz="0" w:space="0" w:color="auto"/>
      </w:divBdr>
    </w:div>
    <w:div w:id="685062762">
      <w:bodyDiv w:val="1"/>
      <w:marLeft w:val="0"/>
      <w:marRight w:val="0"/>
      <w:marTop w:val="0"/>
      <w:marBottom w:val="0"/>
      <w:divBdr>
        <w:top w:val="none" w:sz="0" w:space="0" w:color="auto"/>
        <w:left w:val="none" w:sz="0" w:space="0" w:color="auto"/>
        <w:bottom w:val="none" w:sz="0" w:space="0" w:color="auto"/>
        <w:right w:val="none" w:sz="0" w:space="0" w:color="auto"/>
      </w:divBdr>
    </w:div>
    <w:div w:id="685211296">
      <w:bodyDiv w:val="1"/>
      <w:marLeft w:val="0"/>
      <w:marRight w:val="0"/>
      <w:marTop w:val="0"/>
      <w:marBottom w:val="0"/>
      <w:divBdr>
        <w:top w:val="none" w:sz="0" w:space="0" w:color="auto"/>
        <w:left w:val="none" w:sz="0" w:space="0" w:color="auto"/>
        <w:bottom w:val="none" w:sz="0" w:space="0" w:color="auto"/>
        <w:right w:val="none" w:sz="0" w:space="0" w:color="auto"/>
      </w:divBdr>
    </w:div>
    <w:div w:id="685323754">
      <w:bodyDiv w:val="1"/>
      <w:marLeft w:val="0"/>
      <w:marRight w:val="0"/>
      <w:marTop w:val="0"/>
      <w:marBottom w:val="0"/>
      <w:divBdr>
        <w:top w:val="none" w:sz="0" w:space="0" w:color="auto"/>
        <w:left w:val="none" w:sz="0" w:space="0" w:color="auto"/>
        <w:bottom w:val="none" w:sz="0" w:space="0" w:color="auto"/>
        <w:right w:val="none" w:sz="0" w:space="0" w:color="auto"/>
      </w:divBdr>
    </w:div>
    <w:div w:id="685405696">
      <w:bodyDiv w:val="1"/>
      <w:marLeft w:val="0"/>
      <w:marRight w:val="0"/>
      <w:marTop w:val="0"/>
      <w:marBottom w:val="0"/>
      <w:divBdr>
        <w:top w:val="none" w:sz="0" w:space="0" w:color="auto"/>
        <w:left w:val="none" w:sz="0" w:space="0" w:color="auto"/>
        <w:bottom w:val="none" w:sz="0" w:space="0" w:color="auto"/>
        <w:right w:val="none" w:sz="0" w:space="0" w:color="auto"/>
      </w:divBdr>
    </w:div>
    <w:div w:id="685407295">
      <w:bodyDiv w:val="1"/>
      <w:marLeft w:val="0"/>
      <w:marRight w:val="0"/>
      <w:marTop w:val="0"/>
      <w:marBottom w:val="0"/>
      <w:divBdr>
        <w:top w:val="none" w:sz="0" w:space="0" w:color="auto"/>
        <w:left w:val="none" w:sz="0" w:space="0" w:color="auto"/>
        <w:bottom w:val="none" w:sz="0" w:space="0" w:color="auto"/>
        <w:right w:val="none" w:sz="0" w:space="0" w:color="auto"/>
      </w:divBdr>
    </w:div>
    <w:div w:id="685446249">
      <w:bodyDiv w:val="1"/>
      <w:marLeft w:val="0"/>
      <w:marRight w:val="0"/>
      <w:marTop w:val="0"/>
      <w:marBottom w:val="0"/>
      <w:divBdr>
        <w:top w:val="none" w:sz="0" w:space="0" w:color="auto"/>
        <w:left w:val="none" w:sz="0" w:space="0" w:color="auto"/>
        <w:bottom w:val="none" w:sz="0" w:space="0" w:color="auto"/>
        <w:right w:val="none" w:sz="0" w:space="0" w:color="auto"/>
      </w:divBdr>
    </w:div>
    <w:div w:id="685516898">
      <w:bodyDiv w:val="1"/>
      <w:marLeft w:val="0"/>
      <w:marRight w:val="0"/>
      <w:marTop w:val="0"/>
      <w:marBottom w:val="0"/>
      <w:divBdr>
        <w:top w:val="none" w:sz="0" w:space="0" w:color="auto"/>
        <w:left w:val="none" w:sz="0" w:space="0" w:color="auto"/>
        <w:bottom w:val="none" w:sz="0" w:space="0" w:color="auto"/>
        <w:right w:val="none" w:sz="0" w:space="0" w:color="auto"/>
      </w:divBdr>
    </w:div>
    <w:div w:id="685518420">
      <w:bodyDiv w:val="1"/>
      <w:marLeft w:val="0"/>
      <w:marRight w:val="0"/>
      <w:marTop w:val="0"/>
      <w:marBottom w:val="0"/>
      <w:divBdr>
        <w:top w:val="none" w:sz="0" w:space="0" w:color="auto"/>
        <w:left w:val="none" w:sz="0" w:space="0" w:color="auto"/>
        <w:bottom w:val="none" w:sz="0" w:space="0" w:color="auto"/>
        <w:right w:val="none" w:sz="0" w:space="0" w:color="auto"/>
      </w:divBdr>
    </w:div>
    <w:div w:id="685600599">
      <w:bodyDiv w:val="1"/>
      <w:marLeft w:val="0"/>
      <w:marRight w:val="0"/>
      <w:marTop w:val="0"/>
      <w:marBottom w:val="0"/>
      <w:divBdr>
        <w:top w:val="none" w:sz="0" w:space="0" w:color="auto"/>
        <w:left w:val="none" w:sz="0" w:space="0" w:color="auto"/>
        <w:bottom w:val="none" w:sz="0" w:space="0" w:color="auto"/>
        <w:right w:val="none" w:sz="0" w:space="0" w:color="auto"/>
      </w:divBdr>
    </w:div>
    <w:div w:id="685638758">
      <w:bodyDiv w:val="1"/>
      <w:marLeft w:val="0"/>
      <w:marRight w:val="0"/>
      <w:marTop w:val="0"/>
      <w:marBottom w:val="0"/>
      <w:divBdr>
        <w:top w:val="none" w:sz="0" w:space="0" w:color="auto"/>
        <w:left w:val="none" w:sz="0" w:space="0" w:color="auto"/>
        <w:bottom w:val="none" w:sz="0" w:space="0" w:color="auto"/>
        <w:right w:val="none" w:sz="0" w:space="0" w:color="auto"/>
      </w:divBdr>
    </w:div>
    <w:div w:id="685718176">
      <w:bodyDiv w:val="1"/>
      <w:marLeft w:val="0"/>
      <w:marRight w:val="0"/>
      <w:marTop w:val="0"/>
      <w:marBottom w:val="0"/>
      <w:divBdr>
        <w:top w:val="none" w:sz="0" w:space="0" w:color="auto"/>
        <w:left w:val="none" w:sz="0" w:space="0" w:color="auto"/>
        <w:bottom w:val="none" w:sz="0" w:space="0" w:color="auto"/>
        <w:right w:val="none" w:sz="0" w:space="0" w:color="auto"/>
      </w:divBdr>
    </w:div>
    <w:div w:id="685785911">
      <w:bodyDiv w:val="1"/>
      <w:marLeft w:val="0"/>
      <w:marRight w:val="0"/>
      <w:marTop w:val="0"/>
      <w:marBottom w:val="0"/>
      <w:divBdr>
        <w:top w:val="none" w:sz="0" w:space="0" w:color="auto"/>
        <w:left w:val="none" w:sz="0" w:space="0" w:color="auto"/>
        <w:bottom w:val="none" w:sz="0" w:space="0" w:color="auto"/>
        <w:right w:val="none" w:sz="0" w:space="0" w:color="auto"/>
      </w:divBdr>
    </w:div>
    <w:div w:id="685793219">
      <w:bodyDiv w:val="1"/>
      <w:marLeft w:val="0"/>
      <w:marRight w:val="0"/>
      <w:marTop w:val="0"/>
      <w:marBottom w:val="0"/>
      <w:divBdr>
        <w:top w:val="none" w:sz="0" w:space="0" w:color="auto"/>
        <w:left w:val="none" w:sz="0" w:space="0" w:color="auto"/>
        <w:bottom w:val="none" w:sz="0" w:space="0" w:color="auto"/>
        <w:right w:val="none" w:sz="0" w:space="0" w:color="auto"/>
      </w:divBdr>
    </w:div>
    <w:div w:id="685834923">
      <w:bodyDiv w:val="1"/>
      <w:marLeft w:val="0"/>
      <w:marRight w:val="0"/>
      <w:marTop w:val="0"/>
      <w:marBottom w:val="0"/>
      <w:divBdr>
        <w:top w:val="none" w:sz="0" w:space="0" w:color="auto"/>
        <w:left w:val="none" w:sz="0" w:space="0" w:color="auto"/>
        <w:bottom w:val="none" w:sz="0" w:space="0" w:color="auto"/>
        <w:right w:val="none" w:sz="0" w:space="0" w:color="auto"/>
      </w:divBdr>
    </w:div>
    <w:div w:id="686058067">
      <w:bodyDiv w:val="1"/>
      <w:marLeft w:val="0"/>
      <w:marRight w:val="0"/>
      <w:marTop w:val="0"/>
      <w:marBottom w:val="0"/>
      <w:divBdr>
        <w:top w:val="none" w:sz="0" w:space="0" w:color="auto"/>
        <w:left w:val="none" w:sz="0" w:space="0" w:color="auto"/>
        <w:bottom w:val="none" w:sz="0" w:space="0" w:color="auto"/>
        <w:right w:val="none" w:sz="0" w:space="0" w:color="auto"/>
      </w:divBdr>
    </w:div>
    <w:div w:id="686096554">
      <w:bodyDiv w:val="1"/>
      <w:marLeft w:val="0"/>
      <w:marRight w:val="0"/>
      <w:marTop w:val="0"/>
      <w:marBottom w:val="0"/>
      <w:divBdr>
        <w:top w:val="none" w:sz="0" w:space="0" w:color="auto"/>
        <w:left w:val="none" w:sz="0" w:space="0" w:color="auto"/>
        <w:bottom w:val="none" w:sz="0" w:space="0" w:color="auto"/>
        <w:right w:val="none" w:sz="0" w:space="0" w:color="auto"/>
      </w:divBdr>
    </w:div>
    <w:div w:id="686103291">
      <w:bodyDiv w:val="1"/>
      <w:marLeft w:val="0"/>
      <w:marRight w:val="0"/>
      <w:marTop w:val="0"/>
      <w:marBottom w:val="0"/>
      <w:divBdr>
        <w:top w:val="none" w:sz="0" w:space="0" w:color="auto"/>
        <w:left w:val="none" w:sz="0" w:space="0" w:color="auto"/>
        <w:bottom w:val="none" w:sz="0" w:space="0" w:color="auto"/>
        <w:right w:val="none" w:sz="0" w:space="0" w:color="auto"/>
      </w:divBdr>
    </w:div>
    <w:div w:id="686106082">
      <w:bodyDiv w:val="1"/>
      <w:marLeft w:val="0"/>
      <w:marRight w:val="0"/>
      <w:marTop w:val="0"/>
      <w:marBottom w:val="0"/>
      <w:divBdr>
        <w:top w:val="none" w:sz="0" w:space="0" w:color="auto"/>
        <w:left w:val="none" w:sz="0" w:space="0" w:color="auto"/>
        <w:bottom w:val="none" w:sz="0" w:space="0" w:color="auto"/>
        <w:right w:val="none" w:sz="0" w:space="0" w:color="auto"/>
      </w:divBdr>
    </w:div>
    <w:div w:id="686251837">
      <w:bodyDiv w:val="1"/>
      <w:marLeft w:val="0"/>
      <w:marRight w:val="0"/>
      <w:marTop w:val="0"/>
      <w:marBottom w:val="0"/>
      <w:divBdr>
        <w:top w:val="none" w:sz="0" w:space="0" w:color="auto"/>
        <w:left w:val="none" w:sz="0" w:space="0" w:color="auto"/>
        <w:bottom w:val="none" w:sz="0" w:space="0" w:color="auto"/>
        <w:right w:val="none" w:sz="0" w:space="0" w:color="auto"/>
      </w:divBdr>
    </w:div>
    <w:div w:id="686294546">
      <w:bodyDiv w:val="1"/>
      <w:marLeft w:val="0"/>
      <w:marRight w:val="0"/>
      <w:marTop w:val="0"/>
      <w:marBottom w:val="0"/>
      <w:divBdr>
        <w:top w:val="none" w:sz="0" w:space="0" w:color="auto"/>
        <w:left w:val="none" w:sz="0" w:space="0" w:color="auto"/>
        <w:bottom w:val="none" w:sz="0" w:space="0" w:color="auto"/>
        <w:right w:val="none" w:sz="0" w:space="0" w:color="auto"/>
      </w:divBdr>
    </w:div>
    <w:div w:id="686324081">
      <w:bodyDiv w:val="1"/>
      <w:marLeft w:val="0"/>
      <w:marRight w:val="0"/>
      <w:marTop w:val="0"/>
      <w:marBottom w:val="0"/>
      <w:divBdr>
        <w:top w:val="none" w:sz="0" w:space="0" w:color="auto"/>
        <w:left w:val="none" w:sz="0" w:space="0" w:color="auto"/>
        <w:bottom w:val="none" w:sz="0" w:space="0" w:color="auto"/>
        <w:right w:val="none" w:sz="0" w:space="0" w:color="auto"/>
      </w:divBdr>
    </w:div>
    <w:div w:id="686367270">
      <w:bodyDiv w:val="1"/>
      <w:marLeft w:val="0"/>
      <w:marRight w:val="0"/>
      <w:marTop w:val="0"/>
      <w:marBottom w:val="0"/>
      <w:divBdr>
        <w:top w:val="none" w:sz="0" w:space="0" w:color="auto"/>
        <w:left w:val="none" w:sz="0" w:space="0" w:color="auto"/>
        <w:bottom w:val="none" w:sz="0" w:space="0" w:color="auto"/>
        <w:right w:val="none" w:sz="0" w:space="0" w:color="auto"/>
      </w:divBdr>
    </w:div>
    <w:div w:id="686440560">
      <w:bodyDiv w:val="1"/>
      <w:marLeft w:val="0"/>
      <w:marRight w:val="0"/>
      <w:marTop w:val="0"/>
      <w:marBottom w:val="0"/>
      <w:divBdr>
        <w:top w:val="none" w:sz="0" w:space="0" w:color="auto"/>
        <w:left w:val="none" w:sz="0" w:space="0" w:color="auto"/>
        <w:bottom w:val="none" w:sz="0" w:space="0" w:color="auto"/>
        <w:right w:val="none" w:sz="0" w:space="0" w:color="auto"/>
      </w:divBdr>
    </w:div>
    <w:div w:id="686442021">
      <w:bodyDiv w:val="1"/>
      <w:marLeft w:val="0"/>
      <w:marRight w:val="0"/>
      <w:marTop w:val="0"/>
      <w:marBottom w:val="0"/>
      <w:divBdr>
        <w:top w:val="none" w:sz="0" w:space="0" w:color="auto"/>
        <w:left w:val="none" w:sz="0" w:space="0" w:color="auto"/>
        <w:bottom w:val="none" w:sz="0" w:space="0" w:color="auto"/>
        <w:right w:val="none" w:sz="0" w:space="0" w:color="auto"/>
      </w:divBdr>
    </w:div>
    <w:div w:id="686443934">
      <w:bodyDiv w:val="1"/>
      <w:marLeft w:val="0"/>
      <w:marRight w:val="0"/>
      <w:marTop w:val="0"/>
      <w:marBottom w:val="0"/>
      <w:divBdr>
        <w:top w:val="none" w:sz="0" w:space="0" w:color="auto"/>
        <w:left w:val="none" w:sz="0" w:space="0" w:color="auto"/>
        <w:bottom w:val="none" w:sz="0" w:space="0" w:color="auto"/>
        <w:right w:val="none" w:sz="0" w:space="0" w:color="auto"/>
      </w:divBdr>
    </w:div>
    <w:div w:id="686491094">
      <w:bodyDiv w:val="1"/>
      <w:marLeft w:val="0"/>
      <w:marRight w:val="0"/>
      <w:marTop w:val="0"/>
      <w:marBottom w:val="0"/>
      <w:divBdr>
        <w:top w:val="none" w:sz="0" w:space="0" w:color="auto"/>
        <w:left w:val="none" w:sz="0" w:space="0" w:color="auto"/>
        <w:bottom w:val="none" w:sz="0" w:space="0" w:color="auto"/>
        <w:right w:val="none" w:sz="0" w:space="0" w:color="auto"/>
      </w:divBdr>
    </w:div>
    <w:div w:id="686559998">
      <w:bodyDiv w:val="1"/>
      <w:marLeft w:val="0"/>
      <w:marRight w:val="0"/>
      <w:marTop w:val="0"/>
      <w:marBottom w:val="0"/>
      <w:divBdr>
        <w:top w:val="none" w:sz="0" w:space="0" w:color="auto"/>
        <w:left w:val="none" w:sz="0" w:space="0" w:color="auto"/>
        <w:bottom w:val="none" w:sz="0" w:space="0" w:color="auto"/>
        <w:right w:val="none" w:sz="0" w:space="0" w:color="auto"/>
      </w:divBdr>
    </w:div>
    <w:div w:id="686636895">
      <w:bodyDiv w:val="1"/>
      <w:marLeft w:val="0"/>
      <w:marRight w:val="0"/>
      <w:marTop w:val="0"/>
      <w:marBottom w:val="0"/>
      <w:divBdr>
        <w:top w:val="none" w:sz="0" w:space="0" w:color="auto"/>
        <w:left w:val="none" w:sz="0" w:space="0" w:color="auto"/>
        <w:bottom w:val="none" w:sz="0" w:space="0" w:color="auto"/>
        <w:right w:val="none" w:sz="0" w:space="0" w:color="auto"/>
      </w:divBdr>
    </w:div>
    <w:div w:id="686828377">
      <w:bodyDiv w:val="1"/>
      <w:marLeft w:val="0"/>
      <w:marRight w:val="0"/>
      <w:marTop w:val="0"/>
      <w:marBottom w:val="0"/>
      <w:divBdr>
        <w:top w:val="none" w:sz="0" w:space="0" w:color="auto"/>
        <w:left w:val="none" w:sz="0" w:space="0" w:color="auto"/>
        <w:bottom w:val="none" w:sz="0" w:space="0" w:color="auto"/>
        <w:right w:val="none" w:sz="0" w:space="0" w:color="auto"/>
      </w:divBdr>
    </w:div>
    <w:div w:id="686834054">
      <w:bodyDiv w:val="1"/>
      <w:marLeft w:val="0"/>
      <w:marRight w:val="0"/>
      <w:marTop w:val="0"/>
      <w:marBottom w:val="0"/>
      <w:divBdr>
        <w:top w:val="none" w:sz="0" w:space="0" w:color="auto"/>
        <w:left w:val="none" w:sz="0" w:space="0" w:color="auto"/>
        <w:bottom w:val="none" w:sz="0" w:space="0" w:color="auto"/>
        <w:right w:val="none" w:sz="0" w:space="0" w:color="auto"/>
      </w:divBdr>
    </w:div>
    <w:div w:id="686836660">
      <w:bodyDiv w:val="1"/>
      <w:marLeft w:val="0"/>
      <w:marRight w:val="0"/>
      <w:marTop w:val="0"/>
      <w:marBottom w:val="0"/>
      <w:divBdr>
        <w:top w:val="none" w:sz="0" w:space="0" w:color="auto"/>
        <w:left w:val="none" w:sz="0" w:space="0" w:color="auto"/>
        <w:bottom w:val="none" w:sz="0" w:space="0" w:color="auto"/>
        <w:right w:val="none" w:sz="0" w:space="0" w:color="auto"/>
      </w:divBdr>
    </w:div>
    <w:div w:id="686907256">
      <w:bodyDiv w:val="1"/>
      <w:marLeft w:val="0"/>
      <w:marRight w:val="0"/>
      <w:marTop w:val="0"/>
      <w:marBottom w:val="0"/>
      <w:divBdr>
        <w:top w:val="none" w:sz="0" w:space="0" w:color="auto"/>
        <w:left w:val="none" w:sz="0" w:space="0" w:color="auto"/>
        <w:bottom w:val="none" w:sz="0" w:space="0" w:color="auto"/>
        <w:right w:val="none" w:sz="0" w:space="0" w:color="auto"/>
      </w:divBdr>
    </w:div>
    <w:div w:id="686908771">
      <w:bodyDiv w:val="1"/>
      <w:marLeft w:val="0"/>
      <w:marRight w:val="0"/>
      <w:marTop w:val="0"/>
      <w:marBottom w:val="0"/>
      <w:divBdr>
        <w:top w:val="none" w:sz="0" w:space="0" w:color="auto"/>
        <w:left w:val="none" w:sz="0" w:space="0" w:color="auto"/>
        <w:bottom w:val="none" w:sz="0" w:space="0" w:color="auto"/>
        <w:right w:val="none" w:sz="0" w:space="0" w:color="auto"/>
      </w:divBdr>
    </w:div>
    <w:div w:id="686950788">
      <w:bodyDiv w:val="1"/>
      <w:marLeft w:val="0"/>
      <w:marRight w:val="0"/>
      <w:marTop w:val="0"/>
      <w:marBottom w:val="0"/>
      <w:divBdr>
        <w:top w:val="none" w:sz="0" w:space="0" w:color="auto"/>
        <w:left w:val="none" w:sz="0" w:space="0" w:color="auto"/>
        <w:bottom w:val="none" w:sz="0" w:space="0" w:color="auto"/>
        <w:right w:val="none" w:sz="0" w:space="0" w:color="auto"/>
      </w:divBdr>
    </w:div>
    <w:div w:id="686979393">
      <w:bodyDiv w:val="1"/>
      <w:marLeft w:val="0"/>
      <w:marRight w:val="0"/>
      <w:marTop w:val="0"/>
      <w:marBottom w:val="0"/>
      <w:divBdr>
        <w:top w:val="none" w:sz="0" w:space="0" w:color="auto"/>
        <w:left w:val="none" w:sz="0" w:space="0" w:color="auto"/>
        <w:bottom w:val="none" w:sz="0" w:space="0" w:color="auto"/>
        <w:right w:val="none" w:sz="0" w:space="0" w:color="auto"/>
      </w:divBdr>
    </w:div>
    <w:div w:id="687559666">
      <w:bodyDiv w:val="1"/>
      <w:marLeft w:val="0"/>
      <w:marRight w:val="0"/>
      <w:marTop w:val="0"/>
      <w:marBottom w:val="0"/>
      <w:divBdr>
        <w:top w:val="none" w:sz="0" w:space="0" w:color="auto"/>
        <w:left w:val="none" w:sz="0" w:space="0" w:color="auto"/>
        <w:bottom w:val="none" w:sz="0" w:space="0" w:color="auto"/>
        <w:right w:val="none" w:sz="0" w:space="0" w:color="auto"/>
      </w:divBdr>
    </w:div>
    <w:div w:id="687567242">
      <w:bodyDiv w:val="1"/>
      <w:marLeft w:val="0"/>
      <w:marRight w:val="0"/>
      <w:marTop w:val="0"/>
      <w:marBottom w:val="0"/>
      <w:divBdr>
        <w:top w:val="none" w:sz="0" w:space="0" w:color="auto"/>
        <w:left w:val="none" w:sz="0" w:space="0" w:color="auto"/>
        <w:bottom w:val="none" w:sz="0" w:space="0" w:color="auto"/>
        <w:right w:val="none" w:sz="0" w:space="0" w:color="auto"/>
      </w:divBdr>
    </w:div>
    <w:div w:id="687604829">
      <w:bodyDiv w:val="1"/>
      <w:marLeft w:val="0"/>
      <w:marRight w:val="0"/>
      <w:marTop w:val="0"/>
      <w:marBottom w:val="0"/>
      <w:divBdr>
        <w:top w:val="none" w:sz="0" w:space="0" w:color="auto"/>
        <w:left w:val="none" w:sz="0" w:space="0" w:color="auto"/>
        <w:bottom w:val="none" w:sz="0" w:space="0" w:color="auto"/>
        <w:right w:val="none" w:sz="0" w:space="0" w:color="auto"/>
      </w:divBdr>
    </w:div>
    <w:div w:id="687752816">
      <w:bodyDiv w:val="1"/>
      <w:marLeft w:val="0"/>
      <w:marRight w:val="0"/>
      <w:marTop w:val="0"/>
      <w:marBottom w:val="0"/>
      <w:divBdr>
        <w:top w:val="none" w:sz="0" w:space="0" w:color="auto"/>
        <w:left w:val="none" w:sz="0" w:space="0" w:color="auto"/>
        <w:bottom w:val="none" w:sz="0" w:space="0" w:color="auto"/>
        <w:right w:val="none" w:sz="0" w:space="0" w:color="auto"/>
      </w:divBdr>
    </w:div>
    <w:div w:id="687753602">
      <w:bodyDiv w:val="1"/>
      <w:marLeft w:val="0"/>
      <w:marRight w:val="0"/>
      <w:marTop w:val="0"/>
      <w:marBottom w:val="0"/>
      <w:divBdr>
        <w:top w:val="none" w:sz="0" w:space="0" w:color="auto"/>
        <w:left w:val="none" w:sz="0" w:space="0" w:color="auto"/>
        <w:bottom w:val="none" w:sz="0" w:space="0" w:color="auto"/>
        <w:right w:val="none" w:sz="0" w:space="0" w:color="auto"/>
      </w:divBdr>
    </w:div>
    <w:div w:id="687800985">
      <w:bodyDiv w:val="1"/>
      <w:marLeft w:val="0"/>
      <w:marRight w:val="0"/>
      <w:marTop w:val="0"/>
      <w:marBottom w:val="0"/>
      <w:divBdr>
        <w:top w:val="none" w:sz="0" w:space="0" w:color="auto"/>
        <w:left w:val="none" w:sz="0" w:space="0" w:color="auto"/>
        <w:bottom w:val="none" w:sz="0" w:space="0" w:color="auto"/>
        <w:right w:val="none" w:sz="0" w:space="0" w:color="auto"/>
      </w:divBdr>
    </w:div>
    <w:div w:id="687877355">
      <w:bodyDiv w:val="1"/>
      <w:marLeft w:val="0"/>
      <w:marRight w:val="0"/>
      <w:marTop w:val="0"/>
      <w:marBottom w:val="0"/>
      <w:divBdr>
        <w:top w:val="none" w:sz="0" w:space="0" w:color="auto"/>
        <w:left w:val="none" w:sz="0" w:space="0" w:color="auto"/>
        <w:bottom w:val="none" w:sz="0" w:space="0" w:color="auto"/>
        <w:right w:val="none" w:sz="0" w:space="0" w:color="auto"/>
      </w:divBdr>
    </w:div>
    <w:div w:id="687953863">
      <w:bodyDiv w:val="1"/>
      <w:marLeft w:val="0"/>
      <w:marRight w:val="0"/>
      <w:marTop w:val="0"/>
      <w:marBottom w:val="0"/>
      <w:divBdr>
        <w:top w:val="none" w:sz="0" w:space="0" w:color="auto"/>
        <w:left w:val="none" w:sz="0" w:space="0" w:color="auto"/>
        <w:bottom w:val="none" w:sz="0" w:space="0" w:color="auto"/>
        <w:right w:val="none" w:sz="0" w:space="0" w:color="auto"/>
      </w:divBdr>
    </w:div>
    <w:div w:id="688063633">
      <w:bodyDiv w:val="1"/>
      <w:marLeft w:val="0"/>
      <w:marRight w:val="0"/>
      <w:marTop w:val="0"/>
      <w:marBottom w:val="0"/>
      <w:divBdr>
        <w:top w:val="none" w:sz="0" w:space="0" w:color="auto"/>
        <w:left w:val="none" w:sz="0" w:space="0" w:color="auto"/>
        <w:bottom w:val="none" w:sz="0" w:space="0" w:color="auto"/>
        <w:right w:val="none" w:sz="0" w:space="0" w:color="auto"/>
      </w:divBdr>
    </w:div>
    <w:div w:id="688214434">
      <w:bodyDiv w:val="1"/>
      <w:marLeft w:val="0"/>
      <w:marRight w:val="0"/>
      <w:marTop w:val="0"/>
      <w:marBottom w:val="0"/>
      <w:divBdr>
        <w:top w:val="none" w:sz="0" w:space="0" w:color="auto"/>
        <w:left w:val="none" w:sz="0" w:space="0" w:color="auto"/>
        <w:bottom w:val="none" w:sz="0" w:space="0" w:color="auto"/>
        <w:right w:val="none" w:sz="0" w:space="0" w:color="auto"/>
      </w:divBdr>
    </w:div>
    <w:div w:id="688332335">
      <w:bodyDiv w:val="1"/>
      <w:marLeft w:val="0"/>
      <w:marRight w:val="0"/>
      <w:marTop w:val="0"/>
      <w:marBottom w:val="0"/>
      <w:divBdr>
        <w:top w:val="none" w:sz="0" w:space="0" w:color="auto"/>
        <w:left w:val="none" w:sz="0" w:space="0" w:color="auto"/>
        <w:bottom w:val="none" w:sz="0" w:space="0" w:color="auto"/>
        <w:right w:val="none" w:sz="0" w:space="0" w:color="auto"/>
      </w:divBdr>
    </w:div>
    <w:div w:id="688336184">
      <w:bodyDiv w:val="1"/>
      <w:marLeft w:val="0"/>
      <w:marRight w:val="0"/>
      <w:marTop w:val="0"/>
      <w:marBottom w:val="0"/>
      <w:divBdr>
        <w:top w:val="none" w:sz="0" w:space="0" w:color="auto"/>
        <w:left w:val="none" w:sz="0" w:space="0" w:color="auto"/>
        <w:bottom w:val="none" w:sz="0" w:space="0" w:color="auto"/>
        <w:right w:val="none" w:sz="0" w:space="0" w:color="auto"/>
      </w:divBdr>
    </w:div>
    <w:div w:id="688409383">
      <w:bodyDiv w:val="1"/>
      <w:marLeft w:val="0"/>
      <w:marRight w:val="0"/>
      <w:marTop w:val="0"/>
      <w:marBottom w:val="0"/>
      <w:divBdr>
        <w:top w:val="none" w:sz="0" w:space="0" w:color="auto"/>
        <w:left w:val="none" w:sz="0" w:space="0" w:color="auto"/>
        <w:bottom w:val="none" w:sz="0" w:space="0" w:color="auto"/>
        <w:right w:val="none" w:sz="0" w:space="0" w:color="auto"/>
      </w:divBdr>
    </w:div>
    <w:div w:id="688487415">
      <w:bodyDiv w:val="1"/>
      <w:marLeft w:val="0"/>
      <w:marRight w:val="0"/>
      <w:marTop w:val="0"/>
      <w:marBottom w:val="0"/>
      <w:divBdr>
        <w:top w:val="none" w:sz="0" w:space="0" w:color="auto"/>
        <w:left w:val="none" w:sz="0" w:space="0" w:color="auto"/>
        <w:bottom w:val="none" w:sz="0" w:space="0" w:color="auto"/>
        <w:right w:val="none" w:sz="0" w:space="0" w:color="auto"/>
      </w:divBdr>
    </w:div>
    <w:div w:id="688524633">
      <w:bodyDiv w:val="1"/>
      <w:marLeft w:val="0"/>
      <w:marRight w:val="0"/>
      <w:marTop w:val="0"/>
      <w:marBottom w:val="0"/>
      <w:divBdr>
        <w:top w:val="none" w:sz="0" w:space="0" w:color="auto"/>
        <w:left w:val="none" w:sz="0" w:space="0" w:color="auto"/>
        <w:bottom w:val="none" w:sz="0" w:space="0" w:color="auto"/>
        <w:right w:val="none" w:sz="0" w:space="0" w:color="auto"/>
      </w:divBdr>
    </w:div>
    <w:div w:id="688724851">
      <w:bodyDiv w:val="1"/>
      <w:marLeft w:val="0"/>
      <w:marRight w:val="0"/>
      <w:marTop w:val="0"/>
      <w:marBottom w:val="0"/>
      <w:divBdr>
        <w:top w:val="none" w:sz="0" w:space="0" w:color="auto"/>
        <w:left w:val="none" w:sz="0" w:space="0" w:color="auto"/>
        <w:bottom w:val="none" w:sz="0" w:space="0" w:color="auto"/>
        <w:right w:val="none" w:sz="0" w:space="0" w:color="auto"/>
      </w:divBdr>
    </w:div>
    <w:div w:id="688801276">
      <w:bodyDiv w:val="1"/>
      <w:marLeft w:val="0"/>
      <w:marRight w:val="0"/>
      <w:marTop w:val="0"/>
      <w:marBottom w:val="0"/>
      <w:divBdr>
        <w:top w:val="none" w:sz="0" w:space="0" w:color="auto"/>
        <w:left w:val="none" w:sz="0" w:space="0" w:color="auto"/>
        <w:bottom w:val="none" w:sz="0" w:space="0" w:color="auto"/>
        <w:right w:val="none" w:sz="0" w:space="0" w:color="auto"/>
      </w:divBdr>
    </w:div>
    <w:div w:id="688994562">
      <w:bodyDiv w:val="1"/>
      <w:marLeft w:val="0"/>
      <w:marRight w:val="0"/>
      <w:marTop w:val="0"/>
      <w:marBottom w:val="0"/>
      <w:divBdr>
        <w:top w:val="none" w:sz="0" w:space="0" w:color="auto"/>
        <w:left w:val="none" w:sz="0" w:space="0" w:color="auto"/>
        <w:bottom w:val="none" w:sz="0" w:space="0" w:color="auto"/>
        <w:right w:val="none" w:sz="0" w:space="0" w:color="auto"/>
      </w:divBdr>
    </w:div>
    <w:div w:id="689113487">
      <w:bodyDiv w:val="1"/>
      <w:marLeft w:val="0"/>
      <w:marRight w:val="0"/>
      <w:marTop w:val="0"/>
      <w:marBottom w:val="0"/>
      <w:divBdr>
        <w:top w:val="none" w:sz="0" w:space="0" w:color="auto"/>
        <w:left w:val="none" w:sz="0" w:space="0" w:color="auto"/>
        <w:bottom w:val="none" w:sz="0" w:space="0" w:color="auto"/>
        <w:right w:val="none" w:sz="0" w:space="0" w:color="auto"/>
      </w:divBdr>
    </w:div>
    <w:div w:id="689183487">
      <w:bodyDiv w:val="1"/>
      <w:marLeft w:val="0"/>
      <w:marRight w:val="0"/>
      <w:marTop w:val="0"/>
      <w:marBottom w:val="0"/>
      <w:divBdr>
        <w:top w:val="none" w:sz="0" w:space="0" w:color="auto"/>
        <w:left w:val="none" w:sz="0" w:space="0" w:color="auto"/>
        <w:bottom w:val="none" w:sz="0" w:space="0" w:color="auto"/>
        <w:right w:val="none" w:sz="0" w:space="0" w:color="auto"/>
      </w:divBdr>
    </w:div>
    <w:div w:id="689255422">
      <w:bodyDiv w:val="1"/>
      <w:marLeft w:val="0"/>
      <w:marRight w:val="0"/>
      <w:marTop w:val="0"/>
      <w:marBottom w:val="0"/>
      <w:divBdr>
        <w:top w:val="none" w:sz="0" w:space="0" w:color="auto"/>
        <w:left w:val="none" w:sz="0" w:space="0" w:color="auto"/>
        <w:bottom w:val="none" w:sz="0" w:space="0" w:color="auto"/>
        <w:right w:val="none" w:sz="0" w:space="0" w:color="auto"/>
      </w:divBdr>
    </w:div>
    <w:div w:id="689259972">
      <w:bodyDiv w:val="1"/>
      <w:marLeft w:val="0"/>
      <w:marRight w:val="0"/>
      <w:marTop w:val="0"/>
      <w:marBottom w:val="0"/>
      <w:divBdr>
        <w:top w:val="none" w:sz="0" w:space="0" w:color="auto"/>
        <w:left w:val="none" w:sz="0" w:space="0" w:color="auto"/>
        <w:bottom w:val="none" w:sz="0" w:space="0" w:color="auto"/>
        <w:right w:val="none" w:sz="0" w:space="0" w:color="auto"/>
      </w:divBdr>
    </w:div>
    <w:div w:id="689260450">
      <w:bodyDiv w:val="1"/>
      <w:marLeft w:val="0"/>
      <w:marRight w:val="0"/>
      <w:marTop w:val="0"/>
      <w:marBottom w:val="0"/>
      <w:divBdr>
        <w:top w:val="none" w:sz="0" w:space="0" w:color="auto"/>
        <w:left w:val="none" w:sz="0" w:space="0" w:color="auto"/>
        <w:bottom w:val="none" w:sz="0" w:space="0" w:color="auto"/>
        <w:right w:val="none" w:sz="0" w:space="0" w:color="auto"/>
      </w:divBdr>
    </w:div>
    <w:div w:id="689335145">
      <w:bodyDiv w:val="1"/>
      <w:marLeft w:val="0"/>
      <w:marRight w:val="0"/>
      <w:marTop w:val="0"/>
      <w:marBottom w:val="0"/>
      <w:divBdr>
        <w:top w:val="none" w:sz="0" w:space="0" w:color="auto"/>
        <w:left w:val="none" w:sz="0" w:space="0" w:color="auto"/>
        <w:bottom w:val="none" w:sz="0" w:space="0" w:color="auto"/>
        <w:right w:val="none" w:sz="0" w:space="0" w:color="auto"/>
      </w:divBdr>
    </w:div>
    <w:div w:id="689336733">
      <w:bodyDiv w:val="1"/>
      <w:marLeft w:val="0"/>
      <w:marRight w:val="0"/>
      <w:marTop w:val="0"/>
      <w:marBottom w:val="0"/>
      <w:divBdr>
        <w:top w:val="none" w:sz="0" w:space="0" w:color="auto"/>
        <w:left w:val="none" w:sz="0" w:space="0" w:color="auto"/>
        <w:bottom w:val="none" w:sz="0" w:space="0" w:color="auto"/>
        <w:right w:val="none" w:sz="0" w:space="0" w:color="auto"/>
      </w:divBdr>
    </w:div>
    <w:div w:id="689376984">
      <w:bodyDiv w:val="1"/>
      <w:marLeft w:val="0"/>
      <w:marRight w:val="0"/>
      <w:marTop w:val="0"/>
      <w:marBottom w:val="0"/>
      <w:divBdr>
        <w:top w:val="none" w:sz="0" w:space="0" w:color="auto"/>
        <w:left w:val="none" w:sz="0" w:space="0" w:color="auto"/>
        <w:bottom w:val="none" w:sz="0" w:space="0" w:color="auto"/>
        <w:right w:val="none" w:sz="0" w:space="0" w:color="auto"/>
      </w:divBdr>
    </w:div>
    <w:div w:id="689450254">
      <w:bodyDiv w:val="1"/>
      <w:marLeft w:val="0"/>
      <w:marRight w:val="0"/>
      <w:marTop w:val="0"/>
      <w:marBottom w:val="0"/>
      <w:divBdr>
        <w:top w:val="none" w:sz="0" w:space="0" w:color="auto"/>
        <w:left w:val="none" w:sz="0" w:space="0" w:color="auto"/>
        <w:bottom w:val="none" w:sz="0" w:space="0" w:color="auto"/>
        <w:right w:val="none" w:sz="0" w:space="0" w:color="auto"/>
      </w:divBdr>
    </w:div>
    <w:div w:id="689456359">
      <w:bodyDiv w:val="1"/>
      <w:marLeft w:val="0"/>
      <w:marRight w:val="0"/>
      <w:marTop w:val="0"/>
      <w:marBottom w:val="0"/>
      <w:divBdr>
        <w:top w:val="none" w:sz="0" w:space="0" w:color="auto"/>
        <w:left w:val="none" w:sz="0" w:space="0" w:color="auto"/>
        <w:bottom w:val="none" w:sz="0" w:space="0" w:color="auto"/>
        <w:right w:val="none" w:sz="0" w:space="0" w:color="auto"/>
      </w:divBdr>
    </w:div>
    <w:div w:id="689531105">
      <w:bodyDiv w:val="1"/>
      <w:marLeft w:val="0"/>
      <w:marRight w:val="0"/>
      <w:marTop w:val="0"/>
      <w:marBottom w:val="0"/>
      <w:divBdr>
        <w:top w:val="none" w:sz="0" w:space="0" w:color="auto"/>
        <w:left w:val="none" w:sz="0" w:space="0" w:color="auto"/>
        <w:bottom w:val="none" w:sz="0" w:space="0" w:color="auto"/>
        <w:right w:val="none" w:sz="0" w:space="0" w:color="auto"/>
      </w:divBdr>
    </w:div>
    <w:div w:id="689571792">
      <w:bodyDiv w:val="1"/>
      <w:marLeft w:val="0"/>
      <w:marRight w:val="0"/>
      <w:marTop w:val="0"/>
      <w:marBottom w:val="0"/>
      <w:divBdr>
        <w:top w:val="none" w:sz="0" w:space="0" w:color="auto"/>
        <w:left w:val="none" w:sz="0" w:space="0" w:color="auto"/>
        <w:bottom w:val="none" w:sz="0" w:space="0" w:color="auto"/>
        <w:right w:val="none" w:sz="0" w:space="0" w:color="auto"/>
      </w:divBdr>
    </w:div>
    <w:div w:id="689769191">
      <w:bodyDiv w:val="1"/>
      <w:marLeft w:val="0"/>
      <w:marRight w:val="0"/>
      <w:marTop w:val="0"/>
      <w:marBottom w:val="0"/>
      <w:divBdr>
        <w:top w:val="none" w:sz="0" w:space="0" w:color="auto"/>
        <w:left w:val="none" w:sz="0" w:space="0" w:color="auto"/>
        <w:bottom w:val="none" w:sz="0" w:space="0" w:color="auto"/>
        <w:right w:val="none" w:sz="0" w:space="0" w:color="auto"/>
      </w:divBdr>
    </w:div>
    <w:div w:id="689839444">
      <w:bodyDiv w:val="1"/>
      <w:marLeft w:val="0"/>
      <w:marRight w:val="0"/>
      <w:marTop w:val="0"/>
      <w:marBottom w:val="0"/>
      <w:divBdr>
        <w:top w:val="none" w:sz="0" w:space="0" w:color="auto"/>
        <w:left w:val="none" w:sz="0" w:space="0" w:color="auto"/>
        <w:bottom w:val="none" w:sz="0" w:space="0" w:color="auto"/>
        <w:right w:val="none" w:sz="0" w:space="0" w:color="auto"/>
      </w:divBdr>
    </w:div>
    <w:div w:id="690028670">
      <w:bodyDiv w:val="1"/>
      <w:marLeft w:val="0"/>
      <w:marRight w:val="0"/>
      <w:marTop w:val="0"/>
      <w:marBottom w:val="0"/>
      <w:divBdr>
        <w:top w:val="none" w:sz="0" w:space="0" w:color="auto"/>
        <w:left w:val="none" w:sz="0" w:space="0" w:color="auto"/>
        <w:bottom w:val="none" w:sz="0" w:space="0" w:color="auto"/>
        <w:right w:val="none" w:sz="0" w:space="0" w:color="auto"/>
      </w:divBdr>
    </w:div>
    <w:div w:id="690031323">
      <w:bodyDiv w:val="1"/>
      <w:marLeft w:val="0"/>
      <w:marRight w:val="0"/>
      <w:marTop w:val="0"/>
      <w:marBottom w:val="0"/>
      <w:divBdr>
        <w:top w:val="none" w:sz="0" w:space="0" w:color="auto"/>
        <w:left w:val="none" w:sz="0" w:space="0" w:color="auto"/>
        <w:bottom w:val="none" w:sz="0" w:space="0" w:color="auto"/>
        <w:right w:val="none" w:sz="0" w:space="0" w:color="auto"/>
      </w:divBdr>
    </w:div>
    <w:div w:id="690031436">
      <w:bodyDiv w:val="1"/>
      <w:marLeft w:val="0"/>
      <w:marRight w:val="0"/>
      <w:marTop w:val="0"/>
      <w:marBottom w:val="0"/>
      <w:divBdr>
        <w:top w:val="none" w:sz="0" w:space="0" w:color="auto"/>
        <w:left w:val="none" w:sz="0" w:space="0" w:color="auto"/>
        <w:bottom w:val="none" w:sz="0" w:space="0" w:color="auto"/>
        <w:right w:val="none" w:sz="0" w:space="0" w:color="auto"/>
      </w:divBdr>
    </w:div>
    <w:div w:id="690036917">
      <w:bodyDiv w:val="1"/>
      <w:marLeft w:val="0"/>
      <w:marRight w:val="0"/>
      <w:marTop w:val="0"/>
      <w:marBottom w:val="0"/>
      <w:divBdr>
        <w:top w:val="none" w:sz="0" w:space="0" w:color="auto"/>
        <w:left w:val="none" w:sz="0" w:space="0" w:color="auto"/>
        <w:bottom w:val="none" w:sz="0" w:space="0" w:color="auto"/>
        <w:right w:val="none" w:sz="0" w:space="0" w:color="auto"/>
      </w:divBdr>
    </w:div>
    <w:div w:id="690180406">
      <w:bodyDiv w:val="1"/>
      <w:marLeft w:val="0"/>
      <w:marRight w:val="0"/>
      <w:marTop w:val="0"/>
      <w:marBottom w:val="0"/>
      <w:divBdr>
        <w:top w:val="none" w:sz="0" w:space="0" w:color="auto"/>
        <w:left w:val="none" w:sz="0" w:space="0" w:color="auto"/>
        <w:bottom w:val="none" w:sz="0" w:space="0" w:color="auto"/>
        <w:right w:val="none" w:sz="0" w:space="0" w:color="auto"/>
      </w:divBdr>
    </w:div>
    <w:div w:id="690183728">
      <w:bodyDiv w:val="1"/>
      <w:marLeft w:val="0"/>
      <w:marRight w:val="0"/>
      <w:marTop w:val="0"/>
      <w:marBottom w:val="0"/>
      <w:divBdr>
        <w:top w:val="none" w:sz="0" w:space="0" w:color="auto"/>
        <w:left w:val="none" w:sz="0" w:space="0" w:color="auto"/>
        <w:bottom w:val="none" w:sz="0" w:space="0" w:color="auto"/>
        <w:right w:val="none" w:sz="0" w:space="0" w:color="auto"/>
      </w:divBdr>
    </w:div>
    <w:div w:id="690302412">
      <w:bodyDiv w:val="1"/>
      <w:marLeft w:val="0"/>
      <w:marRight w:val="0"/>
      <w:marTop w:val="0"/>
      <w:marBottom w:val="0"/>
      <w:divBdr>
        <w:top w:val="none" w:sz="0" w:space="0" w:color="auto"/>
        <w:left w:val="none" w:sz="0" w:space="0" w:color="auto"/>
        <w:bottom w:val="none" w:sz="0" w:space="0" w:color="auto"/>
        <w:right w:val="none" w:sz="0" w:space="0" w:color="auto"/>
      </w:divBdr>
    </w:div>
    <w:div w:id="690376328">
      <w:bodyDiv w:val="1"/>
      <w:marLeft w:val="0"/>
      <w:marRight w:val="0"/>
      <w:marTop w:val="0"/>
      <w:marBottom w:val="0"/>
      <w:divBdr>
        <w:top w:val="none" w:sz="0" w:space="0" w:color="auto"/>
        <w:left w:val="none" w:sz="0" w:space="0" w:color="auto"/>
        <w:bottom w:val="none" w:sz="0" w:space="0" w:color="auto"/>
        <w:right w:val="none" w:sz="0" w:space="0" w:color="auto"/>
      </w:divBdr>
    </w:div>
    <w:div w:id="690492789">
      <w:bodyDiv w:val="1"/>
      <w:marLeft w:val="0"/>
      <w:marRight w:val="0"/>
      <w:marTop w:val="0"/>
      <w:marBottom w:val="0"/>
      <w:divBdr>
        <w:top w:val="none" w:sz="0" w:space="0" w:color="auto"/>
        <w:left w:val="none" w:sz="0" w:space="0" w:color="auto"/>
        <w:bottom w:val="none" w:sz="0" w:space="0" w:color="auto"/>
        <w:right w:val="none" w:sz="0" w:space="0" w:color="auto"/>
      </w:divBdr>
    </w:div>
    <w:div w:id="690572235">
      <w:bodyDiv w:val="1"/>
      <w:marLeft w:val="0"/>
      <w:marRight w:val="0"/>
      <w:marTop w:val="0"/>
      <w:marBottom w:val="0"/>
      <w:divBdr>
        <w:top w:val="none" w:sz="0" w:space="0" w:color="auto"/>
        <w:left w:val="none" w:sz="0" w:space="0" w:color="auto"/>
        <w:bottom w:val="none" w:sz="0" w:space="0" w:color="auto"/>
        <w:right w:val="none" w:sz="0" w:space="0" w:color="auto"/>
      </w:divBdr>
    </w:div>
    <w:div w:id="690641194">
      <w:bodyDiv w:val="1"/>
      <w:marLeft w:val="0"/>
      <w:marRight w:val="0"/>
      <w:marTop w:val="0"/>
      <w:marBottom w:val="0"/>
      <w:divBdr>
        <w:top w:val="none" w:sz="0" w:space="0" w:color="auto"/>
        <w:left w:val="none" w:sz="0" w:space="0" w:color="auto"/>
        <w:bottom w:val="none" w:sz="0" w:space="0" w:color="auto"/>
        <w:right w:val="none" w:sz="0" w:space="0" w:color="auto"/>
      </w:divBdr>
    </w:div>
    <w:div w:id="690647724">
      <w:bodyDiv w:val="1"/>
      <w:marLeft w:val="0"/>
      <w:marRight w:val="0"/>
      <w:marTop w:val="0"/>
      <w:marBottom w:val="0"/>
      <w:divBdr>
        <w:top w:val="none" w:sz="0" w:space="0" w:color="auto"/>
        <w:left w:val="none" w:sz="0" w:space="0" w:color="auto"/>
        <w:bottom w:val="none" w:sz="0" w:space="0" w:color="auto"/>
        <w:right w:val="none" w:sz="0" w:space="0" w:color="auto"/>
      </w:divBdr>
    </w:div>
    <w:div w:id="690649049">
      <w:bodyDiv w:val="1"/>
      <w:marLeft w:val="0"/>
      <w:marRight w:val="0"/>
      <w:marTop w:val="0"/>
      <w:marBottom w:val="0"/>
      <w:divBdr>
        <w:top w:val="none" w:sz="0" w:space="0" w:color="auto"/>
        <w:left w:val="none" w:sz="0" w:space="0" w:color="auto"/>
        <w:bottom w:val="none" w:sz="0" w:space="0" w:color="auto"/>
        <w:right w:val="none" w:sz="0" w:space="0" w:color="auto"/>
      </w:divBdr>
    </w:div>
    <w:div w:id="690683930">
      <w:bodyDiv w:val="1"/>
      <w:marLeft w:val="0"/>
      <w:marRight w:val="0"/>
      <w:marTop w:val="0"/>
      <w:marBottom w:val="0"/>
      <w:divBdr>
        <w:top w:val="none" w:sz="0" w:space="0" w:color="auto"/>
        <w:left w:val="none" w:sz="0" w:space="0" w:color="auto"/>
        <w:bottom w:val="none" w:sz="0" w:space="0" w:color="auto"/>
        <w:right w:val="none" w:sz="0" w:space="0" w:color="auto"/>
      </w:divBdr>
    </w:div>
    <w:div w:id="690764331">
      <w:bodyDiv w:val="1"/>
      <w:marLeft w:val="0"/>
      <w:marRight w:val="0"/>
      <w:marTop w:val="0"/>
      <w:marBottom w:val="0"/>
      <w:divBdr>
        <w:top w:val="none" w:sz="0" w:space="0" w:color="auto"/>
        <w:left w:val="none" w:sz="0" w:space="0" w:color="auto"/>
        <w:bottom w:val="none" w:sz="0" w:space="0" w:color="auto"/>
        <w:right w:val="none" w:sz="0" w:space="0" w:color="auto"/>
      </w:divBdr>
    </w:div>
    <w:div w:id="690842683">
      <w:bodyDiv w:val="1"/>
      <w:marLeft w:val="0"/>
      <w:marRight w:val="0"/>
      <w:marTop w:val="0"/>
      <w:marBottom w:val="0"/>
      <w:divBdr>
        <w:top w:val="none" w:sz="0" w:space="0" w:color="auto"/>
        <w:left w:val="none" w:sz="0" w:space="0" w:color="auto"/>
        <w:bottom w:val="none" w:sz="0" w:space="0" w:color="auto"/>
        <w:right w:val="none" w:sz="0" w:space="0" w:color="auto"/>
      </w:divBdr>
    </w:div>
    <w:div w:id="690884200">
      <w:bodyDiv w:val="1"/>
      <w:marLeft w:val="0"/>
      <w:marRight w:val="0"/>
      <w:marTop w:val="0"/>
      <w:marBottom w:val="0"/>
      <w:divBdr>
        <w:top w:val="none" w:sz="0" w:space="0" w:color="auto"/>
        <w:left w:val="none" w:sz="0" w:space="0" w:color="auto"/>
        <w:bottom w:val="none" w:sz="0" w:space="0" w:color="auto"/>
        <w:right w:val="none" w:sz="0" w:space="0" w:color="auto"/>
      </w:divBdr>
    </w:div>
    <w:div w:id="691033552">
      <w:bodyDiv w:val="1"/>
      <w:marLeft w:val="0"/>
      <w:marRight w:val="0"/>
      <w:marTop w:val="0"/>
      <w:marBottom w:val="0"/>
      <w:divBdr>
        <w:top w:val="none" w:sz="0" w:space="0" w:color="auto"/>
        <w:left w:val="none" w:sz="0" w:space="0" w:color="auto"/>
        <w:bottom w:val="none" w:sz="0" w:space="0" w:color="auto"/>
        <w:right w:val="none" w:sz="0" w:space="0" w:color="auto"/>
      </w:divBdr>
    </w:div>
    <w:div w:id="691034036">
      <w:bodyDiv w:val="1"/>
      <w:marLeft w:val="0"/>
      <w:marRight w:val="0"/>
      <w:marTop w:val="0"/>
      <w:marBottom w:val="0"/>
      <w:divBdr>
        <w:top w:val="none" w:sz="0" w:space="0" w:color="auto"/>
        <w:left w:val="none" w:sz="0" w:space="0" w:color="auto"/>
        <w:bottom w:val="none" w:sz="0" w:space="0" w:color="auto"/>
        <w:right w:val="none" w:sz="0" w:space="0" w:color="auto"/>
      </w:divBdr>
    </w:div>
    <w:div w:id="691102914">
      <w:bodyDiv w:val="1"/>
      <w:marLeft w:val="0"/>
      <w:marRight w:val="0"/>
      <w:marTop w:val="0"/>
      <w:marBottom w:val="0"/>
      <w:divBdr>
        <w:top w:val="none" w:sz="0" w:space="0" w:color="auto"/>
        <w:left w:val="none" w:sz="0" w:space="0" w:color="auto"/>
        <w:bottom w:val="none" w:sz="0" w:space="0" w:color="auto"/>
        <w:right w:val="none" w:sz="0" w:space="0" w:color="auto"/>
      </w:divBdr>
    </w:div>
    <w:div w:id="691152933">
      <w:bodyDiv w:val="1"/>
      <w:marLeft w:val="0"/>
      <w:marRight w:val="0"/>
      <w:marTop w:val="0"/>
      <w:marBottom w:val="0"/>
      <w:divBdr>
        <w:top w:val="none" w:sz="0" w:space="0" w:color="auto"/>
        <w:left w:val="none" w:sz="0" w:space="0" w:color="auto"/>
        <w:bottom w:val="none" w:sz="0" w:space="0" w:color="auto"/>
        <w:right w:val="none" w:sz="0" w:space="0" w:color="auto"/>
      </w:divBdr>
    </w:div>
    <w:div w:id="691297139">
      <w:bodyDiv w:val="1"/>
      <w:marLeft w:val="0"/>
      <w:marRight w:val="0"/>
      <w:marTop w:val="0"/>
      <w:marBottom w:val="0"/>
      <w:divBdr>
        <w:top w:val="none" w:sz="0" w:space="0" w:color="auto"/>
        <w:left w:val="none" w:sz="0" w:space="0" w:color="auto"/>
        <w:bottom w:val="none" w:sz="0" w:space="0" w:color="auto"/>
        <w:right w:val="none" w:sz="0" w:space="0" w:color="auto"/>
      </w:divBdr>
    </w:div>
    <w:div w:id="691341097">
      <w:bodyDiv w:val="1"/>
      <w:marLeft w:val="0"/>
      <w:marRight w:val="0"/>
      <w:marTop w:val="0"/>
      <w:marBottom w:val="0"/>
      <w:divBdr>
        <w:top w:val="none" w:sz="0" w:space="0" w:color="auto"/>
        <w:left w:val="none" w:sz="0" w:space="0" w:color="auto"/>
        <w:bottom w:val="none" w:sz="0" w:space="0" w:color="auto"/>
        <w:right w:val="none" w:sz="0" w:space="0" w:color="auto"/>
      </w:divBdr>
    </w:div>
    <w:div w:id="691419435">
      <w:bodyDiv w:val="1"/>
      <w:marLeft w:val="0"/>
      <w:marRight w:val="0"/>
      <w:marTop w:val="0"/>
      <w:marBottom w:val="0"/>
      <w:divBdr>
        <w:top w:val="none" w:sz="0" w:space="0" w:color="auto"/>
        <w:left w:val="none" w:sz="0" w:space="0" w:color="auto"/>
        <w:bottom w:val="none" w:sz="0" w:space="0" w:color="auto"/>
        <w:right w:val="none" w:sz="0" w:space="0" w:color="auto"/>
      </w:divBdr>
    </w:div>
    <w:div w:id="691421638">
      <w:bodyDiv w:val="1"/>
      <w:marLeft w:val="0"/>
      <w:marRight w:val="0"/>
      <w:marTop w:val="0"/>
      <w:marBottom w:val="0"/>
      <w:divBdr>
        <w:top w:val="none" w:sz="0" w:space="0" w:color="auto"/>
        <w:left w:val="none" w:sz="0" w:space="0" w:color="auto"/>
        <w:bottom w:val="none" w:sz="0" w:space="0" w:color="auto"/>
        <w:right w:val="none" w:sz="0" w:space="0" w:color="auto"/>
      </w:divBdr>
    </w:div>
    <w:div w:id="691607556">
      <w:bodyDiv w:val="1"/>
      <w:marLeft w:val="0"/>
      <w:marRight w:val="0"/>
      <w:marTop w:val="0"/>
      <w:marBottom w:val="0"/>
      <w:divBdr>
        <w:top w:val="none" w:sz="0" w:space="0" w:color="auto"/>
        <w:left w:val="none" w:sz="0" w:space="0" w:color="auto"/>
        <w:bottom w:val="none" w:sz="0" w:space="0" w:color="auto"/>
        <w:right w:val="none" w:sz="0" w:space="0" w:color="auto"/>
      </w:divBdr>
    </w:div>
    <w:div w:id="691688203">
      <w:bodyDiv w:val="1"/>
      <w:marLeft w:val="0"/>
      <w:marRight w:val="0"/>
      <w:marTop w:val="0"/>
      <w:marBottom w:val="0"/>
      <w:divBdr>
        <w:top w:val="none" w:sz="0" w:space="0" w:color="auto"/>
        <w:left w:val="none" w:sz="0" w:space="0" w:color="auto"/>
        <w:bottom w:val="none" w:sz="0" w:space="0" w:color="auto"/>
        <w:right w:val="none" w:sz="0" w:space="0" w:color="auto"/>
      </w:divBdr>
    </w:div>
    <w:div w:id="691803708">
      <w:bodyDiv w:val="1"/>
      <w:marLeft w:val="0"/>
      <w:marRight w:val="0"/>
      <w:marTop w:val="0"/>
      <w:marBottom w:val="0"/>
      <w:divBdr>
        <w:top w:val="none" w:sz="0" w:space="0" w:color="auto"/>
        <w:left w:val="none" w:sz="0" w:space="0" w:color="auto"/>
        <w:bottom w:val="none" w:sz="0" w:space="0" w:color="auto"/>
        <w:right w:val="none" w:sz="0" w:space="0" w:color="auto"/>
      </w:divBdr>
    </w:div>
    <w:div w:id="691998593">
      <w:bodyDiv w:val="1"/>
      <w:marLeft w:val="0"/>
      <w:marRight w:val="0"/>
      <w:marTop w:val="0"/>
      <w:marBottom w:val="0"/>
      <w:divBdr>
        <w:top w:val="none" w:sz="0" w:space="0" w:color="auto"/>
        <w:left w:val="none" w:sz="0" w:space="0" w:color="auto"/>
        <w:bottom w:val="none" w:sz="0" w:space="0" w:color="auto"/>
        <w:right w:val="none" w:sz="0" w:space="0" w:color="auto"/>
      </w:divBdr>
    </w:div>
    <w:div w:id="692220107">
      <w:bodyDiv w:val="1"/>
      <w:marLeft w:val="0"/>
      <w:marRight w:val="0"/>
      <w:marTop w:val="0"/>
      <w:marBottom w:val="0"/>
      <w:divBdr>
        <w:top w:val="none" w:sz="0" w:space="0" w:color="auto"/>
        <w:left w:val="none" w:sz="0" w:space="0" w:color="auto"/>
        <w:bottom w:val="none" w:sz="0" w:space="0" w:color="auto"/>
        <w:right w:val="none" w:sz="0" w:space="0" w:color="auto"/>
      </w:divBdr>
    </w:div>
    <w:div w:id="692657988">
      <w:bodyDiv w:val="1"/>
      <w:marLeft w:val="0"/>
      <w:marRight w:val="0"/>
      <w:marTop w:val="0"/>
      <w:marBottom w:val="0"/>
      <w:divBdr>
        <w:top w:val="none" w:sz="0" w:space="0" w:color="auto"/>
        <w:left w:val="none" w:sz="0" w:space="0" w:color="auto"/>
        <w:bottom w:val="none" w:sz="0" w:space="0" w:color="auto"/>
        <w:right w:val="none" w:sz="0" w:space="0" w:color="auto"/>
      </w:divBdr>
    </w:div>
    <w:div w:id="692726197">
      <w:bodyDiv w:val="1"/>
      <w:marLeft w:val="0"/>
      <w:marRight w:val="0"/>
      <w:marTop w:val="0"/>
      <w:marBottom w:val="0"/>
      <w:divBdr>
        <w:top w:val="none" w:sz="0" w:space="0" w:color="auto"/>
        <w:left w:val="none" w:sz="0" w:space="0" w:color="auto"/>
        <w:bottom w:val="none" w:sz="0" w:space="0" w:color="auto"/>
        <w:right w:val="none" w:sz="0" w:space="0" w:color="auto"/>
      </w:divBdr>
    </w:div>
    <w:div w:id="692808837">
      <w:bodyDiv w:val="1"/>
      <w:marLeft w:val="0"/>
      <w:marRight w:val="0"/>
      <w:marTop w:val="0"/>
      <w:marBottom w:val="0"/>
      <w:divBdr>
        <w:top w:val="none" w:sz="0" w:space="0" w:color="auto"/>
        <w:left w:val="none" w:sz="0" w:space="0" w:color="auto"/>
        <w:bottom w:val="none" w:sz="0" w:space="0" w:color="auto"/>
        <w:right w:val="none" w:sz="0" w:space="0" w:color="auto"/>
      </w:divBdr>
    </w:div>
    <w:div w:id="693045477">
      <w:bodyDiv w:val="1"/>
      <w:marLeft w:val="0"/>
      <w:marRight w:val="0"/>
      <w:marTop w:val="0"/>
      <w:marBottom w:val="0"/>
      <w:divBdr>
        <w:top w:val="none" w:sz="0" w:space="0" w:color="auto"/>
        <w:left w:val="none" w:sz="0" w:space="0" w:color="auto"/>
        <w:bottom w:val="none" w:sz="0" w:space="0" w:color="auto"/>
        <w:right w:val="none" w:sz="0" w:space="0" w:color="auto"/>
      </w:divBdr>
    </w:div>
    <w:div w:id="693069588">
      <w:bodyDiv w:val="1"/>
      <w:marLeft w:val="0"/>
      <w:marRight w:val="0"/>
      <w:marTop w:val="0"/>
      <w:marBottom w:val="0"/>
      <w:divBdr>
        <w:top w:val="none" w:sz="0" w:space="0" w:color="auto"/>
        <w:left w:val="none" w:sz="0" w:space="0" w:color="auto"/>
        <w:bottom w:val="none" w:sz="0" w:space="0" w:color="auto"/>
        <w:right w:val="none" w:sz="0" w:space="0" w:color="auto"/>
      </w:divBdr>
    </w:div>
    <w:div w:id="693112248">
      <w:bodyDiv w:val="1"/>
      <w:marLeft w:val="0"/>
      <w:marRight w:val="0"/>
      <w:marTop w:val="0"/>
      <w:marBottom w:val="0"/>
      <w:divBdr>
        <w:top w:val="none" w:sz="0" w:space="0" w:color="auto"/>
        <w:left w:val="none" w:sz="0" w:space="0" w:color="auto"/>
        <w:bottom w:val="none" w:sz="0" w:space="0" w:color="auto"/>
        <w:right w:val="none" w:sz="0" w:space="0" w:color="auto"/>
      </w:divBdr>
    </w:div>
    <w:div w:id="693113553">
      <w:bodyDiv w:val="1"/>
      <w:marLeft w:val="0"/>
      <w:marRight w:val="0"/>
      <w:marTop w:val="0"/>
      <w:marBottom w:val="0"/>
      <w:divBdr>
        <w:top w:val="none" w:sz="0" w:space="0" w:color="auto"/>
        <w:left w:val="none" w:sz="0" w:space="0" w:color="auto"/>
        <w:bottom w:val="none" w:sz="0" w:space="0" w:color="auto"/>
        <w:right w:val="none" w:sz="0" w:space="0" w:color="auto"/>
      </w:divBdr>
    </w:div>
    <w:div w:id="693117715">
      <w:bodyDiv w:val="1"/>
      <w:marLeft w:val="0"/>
      <w:marRight w:val="0"/>
      <w:marTop w:val="0"/>
      <w:marBottom w:val="0"/>
      <w:divBdr>
        <w:top w:val="none" w:sz="0" w:space="0" w:color="auto"/>
        <w:left w:val="none" w:sz="0" w:space="0" w:color="auto"/>
        <w:bottom w:val="none" w:sz="0" w:space="0" w:color="auto"/>
        <w:right w:val="none" w:sz="0" w:space="0" w:color="auto"/>
      </w:divBdr>
    </w:div>
    <w:div w:id="693189359">
      <w:bodyDiv w:val="1"/>
      <w:marLeft w:val="0"/>
      <w:marRight w:val="0"/>
      <w:marTop w:val="0"/>
      <w:marBottom w:val="0"/>
      <w:divBdr>
        <w:top w:val="none" w:sz="0" w:space="0" w:color="auto"/>
        <w:left w:val="none" w:sz="0" w:space="0" w:color="auto"/>
        <w:bottom w:val="none" w:sz="0" w:space="0" w:color="auto"/>
        <w:right w:val="none" w:sz="0" w:space="0" w:color="auto"/>
      </w:divBdr>
    </w:div>
    <w:div w:id="693192223">
      <w:bodyDiv w:val="1"/>
      <w:marLeft w:val="0"/>
      <w:marRight w:val="0"/>
      <w:marTop w:val="0"/>
      <w:marBottom w:val="0"/>
      <w:divBdr>
        <w:top w:val="none" w:sz="0" w:space="0" w:color="auto"/>
        <w:left w:val="none" w:sz="0" w:space="0" w:color="auto"/>
        <w:bottom w:val="none" w:sz="0" w:space="0" w:color="auto"/>
        <w:right w:val="none" w:sz="0" w:space="0" w:color="auto"/>
      </w:divBdr>
    </w:div>
    <w:div w:id="693193124">
      <w:bodyDiv w:val="1"/>
      <w:marLeft w:val="0"/>
      <w:marRight w:val="0"/>
      <w:marTop w:val="0"/>
      <w:marBottom w:val="0"/>
      <w:divBdr>
        <w:top w:val="none" w:sz="0" w:space="0" w:color="auto"/>
        <w:left w:val="none" w:sz="0" w:space="0" w:color="auto"/>
        <w:bottom w:val="none" w:sz="0" w:space="0" w:color="auto"/>
        <w:right w:val="none" w:sz="0" w:space="0" w:color="auto"/>
      </w:divBdr>
    </w:div>
    <w:div w:id="693262370">
      <w:bodyDiv w:val="1"/>
      <w:marLeft w:val="0"/>
      <w:marRight w:val="0"/>
      <w:marTop w:val="0"/>
      <w:marBottom w:val="0"/>
      <w:divBdr>
        <w:top w:val="none" w:sz="0" w:space="0" w:color="auto"/>
        <w:left w:val="none" w:sz="0" w:space="0" w:color="auto"/>
        <w:bottom w:val="none" w:sz="0" w:space="0" w:color="auto"/>
        <w:right w:val="none" w:sz="0" w:space="0" w:color="auto"/>
      </w:divBdr>
    </w:div>
    <w:div w:id="693264439">
      <w:bodyDiv w:val="1"/>
      <w:marLeft w:val="0"/>
      <w:marRight w:val="0"/>
      <w:marTop w:val="0"/>
      <w:marBottom w:val="0"/>
      <w:divBdr>
        <w:top w:val="none" w:sz="0" w:space="0" w:color="auto"/>
        <w:left w:val="none" w:sz="0" w:space="0" w:color="auto"/>
        <w:bottom w:val="none" w:sz="0" w:space="0" w:color="auto"/>
        <w:right w:val="none" w:sz="0" w:space="0" w:color="auto"/>
      </w:divBdr>
    </w:div>
    <w:div w:id="693268257">
      <w:bodyDiv w:val="1"/>
      <w:marLeft w:val="0"/>
      <w:marRight w:val="0"/>
      <w:marTop w:val="0"/>
      <w:marBottom w:val="0"/>
      <w:divBdr>
        <w:top w:val="none" w:sz="0" w:space="0" w:color="auto"/>
        <w:left w:val="none" w:sz="0" w:space="0" w:color="auto"/>
        <w:bottom w:val="none" w:sz="0" w:space="0" w:color="auto"/>
        <w:right w:val="none" w:sz="0" w:space="0" w:color="auto"/>
      </w:divBdr>
    </w:div>
    <w:div w:id="693337794">
      <w:bodyDiv w:val="1"/>
      <w:marLeft w:val="0"/>
      <w:marRight w:val="0"/>
      <w:marTop w:val="0"/>
      <w:marBottom w:val="0"/>
      <w:divBdr>
        <w:top w:val="none" w:sz="0" w:space="0" w:color="auto"/>
        <w:left w:val="none" w:sz="0" w:space="0" w:color="auto"/>
        <w:bottom w:val="none" w:sz="0" w:space="0" w:color="auto"/>
        <w:right w:val="none" w:sz="0" w:space="0" w:color="auto"/>
      </w:divBdr>
    </w:div>
    <w:div w:id="693507457">
      <w:bodyDiv w:val="1"/>
      <w:marLeft w:val="0"/>
      <w:marRight w:val="0"/>
      <w:marTop w:val="0"/>
      <w:marBottom w:val="0"/>
      <w:divBdr>
        <w:top w:val="none" w:sz="0" w:space="0" w:color="auto"/>
        <w:left w:val="none" w:sz="0" w:space="0" w:color="auto"/>
        <w:bottom w:val="none" w:sz="0" w:space="0" w:color="auto"/>
        <w:right w:val="none" w:sz="0" w:space="0" w:color="auto"/>
      </w:divBdr>
    </w:div>
    <w:div w:id="693651668">
      <w:bodyDiv w:val="1"/>
      <w:marLeft w:val="0"/>
      <w:marRight w:val="0"/>
      <w:marTop w:val="0"/>
      <w:marBottom w:val="0"/>
      <w:divBdr>
        <w:top w:val="none" w:sz="0" w:space="0" w:color="auto"/>
        <w:left w:val="none" w:sz="0" w:space="0" w:color="auto"/>
        <w:bottom w:val="none" w:sz="0" w:space="0" w:color="auto"/>
        <w:right w:val="none" w:sz="0" w:space="0" w:color="auto"/>
      </w:divBdr>
    </w:div>
    <w:div w:id="693657152">
      <w:bodyDiv w:val="1"/>
      <w:marLeft w:val="0"/>
      <w:marRight w:val="0"/>
      <w:marTop w:val="0"/>
      <w:marBottom w:val="0"/>
      <w:divBdr>
        <w:top w:val="none" w:sz="0" w:space="0" w:color="auto"/>
        <w:left w:val="none" w:sz="0" w:space="0" w:color="auto"/>
        <w:bottom w:val="none" w:sz="0" w:space="0" w:color="auto"/>
        <w:right w:val="none" w:sz="0" w:space="0" w:color="auto"/>
      </w:divBdr>
    </w:div>
    <w:div w:id="693725815">
      <w:bodyDiv w:val="1"/>
      <w:marLeft w:val="0"/>
      <w:marRight w:val="0"/>
      <w:marTop w:val="0"/>
      <w:marBottom w:val="0"/>
      <w:divBdr>
        <w:top w:val="none" w:sz="0" w:space="0" w:color="auto"/>
        <w:left w:val="none" w:sz="0" w:space="0" w:color="auto"/>
        <w:bottom w:val="none" w:sz="0" w:space="0" w:color="auto"/>
        <w:right w:val="none" w:sz="0" w:space="0" w:color="auto"/>
      </w:divBdr>
    </w:div>
    <w:div w:id="693726332">
      <w:bodyDiv w:val="1"/>
      <w:marLeft w:val="0"/>
      <w:marRight w:val="0"/>
      <w:marTop w:val="0"/>
      <w:marBottom w:val="0"/>
      <w:divBdr>
        <w:top w:val="none" w:sz="0" w:space="0" w:color="auto"/>
        <w:left w:val="none" w:sz="0" w:space="0" w:color="auto"/>
        <w:bottom w:val="none" w:sz="0" w:space="0" w:color="auto"/>
        <w:right w:val="none" w:sz="0" w:space="0" w:color="auto"/>
      </w:divBdr>
    </w:div>
    <w:div w:id="693768932">
      <w:bodyDiv w:val="1"/>
      <w:marLeft w:val="0"/>
      <w:marRight w:val="0"/>
      <w:marTop w:val="0"/>
      <w:marBottom w:val="0"/>
      <w:divBdr>
        <w:top w:val="none" w:sz="0" w:space="0" w:color="auto"/>
        <w:left w:val="none" w:sz="0" w:space="0" w:color="auto"/>
        <w:bottom w:val="none" w:sz="0" w:space="0" w:color="auto"/>
        <w:right w:val="none" w:sz="0" w:space="0" w:color="auto"/>
      </w:divBdr>
    </w:div>
    <w:div w:id="693967589">
      <w:bodyDiv w:val="1"/>
      <w:marLeft w:val="0"/>
      <w:marRight w:val="0"/>
      <w:marTop w:val="0"/>
      <w:marBottom w:val="0"/>
      <w:divBdr>
        <w:top w:val="none" w:sz="0" w:space="0" w:color="auto"/>
        <w:left w:val="none" w:sz="0" w:space="0" w:color="auto"/>
        <w:bottom w:val="none" w:sz="0" w:space="0" w:color="auto"/>
        <w:right w:val="none" w:sz="0" w:space="0" w:color="auto"/>
      </w:divBdr>
    </w:div>
    <w:div w:id="694116924">
      <w:bodyDiv w:val="1"/>
      <w:marLeft w:val="0"/>
      <w:marRight w:val="0"/>
      <w:marTop w:val="0"/>
      <w:marBottom w:val="0"/>
      <w:divBdr>
        <w:top w:val="none" w:sz="0" w:space="0" w:color="auto"/>
        <w:left w:val="none" w:sz="0" w:space="0" w:color="auto"/>
        <w:bottom w:val="none" w:sz="0" w:space="0" w:color="auto"/>
        <w:right w:val="none" w:sz="0" w:space="0" w:color="auto"/>
      </w:divBdr>
    </w:div>
    <w:div w:id="694188827">
      <w:bodyDiv w:val="1"/>
      <w:marLeft w:val="0"/>
      <w:marRight w:val="0"/>
      <w:marTop w:val="0"/>
      <w:marBottom w:val="0"/>
      <w:divBdr>
        <w:top w:val="none" w:sz="0" w:space="0" w:color="auto"/>
        <w:left w:val="none" w:sz="0" w:space="0" w:color="auto"/>
        <w:bottom w:val="none" w:sz="0" w:space="0" w:color="auto"/>
        <w:right w:val="none" w:sz="0" w:space="0" w:color="auto"/>
      </w:divBdr>
    </w:div>
    <w:div w:id="694304394">
      <w:bodyDiv w:val="1"/>
      <w:marLeft w:val="0"/>
      <w:marRight w:val="0"/>
      <w:marTop w:val="0"/>
      <w:marBottom w:val="0"/>
      <w:divBdr>
        <w:top w:val="none" w:sz="0" w:space="0" w:color="auto"/>
        <w:left w:val="none" w:sz="0" w:space="0" w:color="auto"/>
        <w:bottom w:val="none" w:sz="0" w:space="0" w:color="auto"/>
        <w:right w:val="none" w:sz="0" w:space="0" w:color="auto"/>
      </w:divBdr>
    </w:div>
    <w:div w:id="694305621">
      <w:bodyDiv w:val="1"/>
      <w:marLeft w:val="0"/>
      <w:marRight w:val="0"/>
      <w:marTop w:val="0"/>
      <w:marBottom w:val="0"/>
      <w:divBdr>
        <w:top w:val="none" w:sz="0" w:space="0" w:color="auto"/>
        <w:left w:val="none" w:sz="0" w:space="0" w:color="auto"/>
        <w:bottom w:val="none" w:sz="0" w:space="0" w:color="auto"/>
        <w:right w:val="none" w:sz="0" w:space="0" w:color="auto"/>
      </w:divBdr>
    </w:div>
    <w:div w:id="694310077">
      <w:bodyDiv w:val="1"/>
      <w:marLeft w:val="0"/>
      <w:marRight w:val="0"/>
      <w:marTop w:val="0"/>
      <w:marBottom w:val="0"/>
      <w:divBdr>
        <w:top w:val="none" w:sz="0" w:space="0" w:color="auto"/>
        <w:left w:val="none" w:sz="0" w:space="0" w:color="auto"/>
        <w:bottom w:val="none" w:sz="0" w:space="0" w:color="auto"/>
        <w:right w:val="none" w:sz="0" w:space="0" w:color="auto"/>
      </w:divBdr>
    </w:div>
    <w:div w:id="694355134">
      <w:bodyDiv w:val="1"/>
      <w:marLeft w:val="0"/>
      <w:marRight w:val="0"/>
      <w:marTop w:val="0"/>
      <w:marBottom w:val="0"/>
      <w:divBdr>
        <w:top w:val="none" w:sz="0" w:space="0" w:color="auto"/>
        <w:left w:val="none" w:sz="0" w:space="0" w:color="auto"/>
        <w:bottom w:val="none" w:sz="0" w:space="0" w:color="auto"/>
        <w:right w:val="none" w:sz="0" w:space="0" w:color="auto"/>
      </w:divBdr>
    </w:div>
    <w:div w:id="694503077">
      <w:bodyDiv w:val="1"/>
      <w:marLeft w:val="0"/>
      <w:marRight w:val="0"/>
      <w:marTop w:val="0"/>
      <w:marBottom w:val="0"/>
      <w:divBdr>
        <w:top w:val="none" w:sz="0" w:space="0" w:color="auto"/>
        <w:left w:val="none" w:sz="0" w:space="0" w:color="auto"/>
        <w:bottom w:val="none" w:sz="0" w:space="0" w:color="auto"/>
        <w:right w:val="none" w:sz="0" w:space="0" w:color="auto"/>
      </w:divBdr>
    </w:div>
    <w:div w:id="694577843">
      <w:bodyDiv w:val="1"/>
      <w:marLeft w:val="0"/>
      <w:marRight w:val="0"/>
      <w:marTop w:val="0"/>
      <w:marBottom w:val="0"/>
      <w:divBdr>
        <w:top w:val="none" w:sz="0" w:space="0" w:color="auto"/>
        <w:left w:val="none" w:sz="0" w:space="0" w:color="auto"/>
        <w:bottom w:val="none" w:sz="0" w:space="0" w:color="auto"/>
        <w:right w:val="none" w:sz="0" w:space="0" w:color="auto"/>
      </w:divBdr>
    </w:div>
    <w:div w:id="694578042">
      <w:bodyDiv w:val="1"/>
      <w:marLeft w:val="0"/>
      <w:marRight w:val="0"/>
      <w:marTop w:val="0"/>
      <w:marBottom w:val="0"/>
      <w:divBdr>
        <w:top w:val="none" w:sz="0" w:space="0" w:color="auto"/>
        <w:left w:val="none" w:sz="0" w:space="0" w:color="auto"/>
        <w:bottom w:val="none" w:sz="0" w:space="0" w:color="auto"/>
        <w:right w:val="none" w:sz="0" w:space="0" w:color="auto"/>
      </w:divBdr>
    </w:div>
    <w:div w:id="694618174">
      <w:bodyDiv w:val="1"/>
      <w:marLeft w:val="0"/>
      <w:marRight w:val="0"/>
      <w:marTop w:val="0"/>
      <w:marBottom w:val="0"/>
      <w:divBdr>
        <w:top w:val="none" w:sz="0" w:space="0" w:color="auto"/>
        <w:left w:val="none" w:sz="0" w:space="0" w:color="auto"/>
        <w:bottom w:val="none" w:sz="0" w:space="0" w:color="auto"/>
        <w:right w:val="none" w:sz="0" w:space="0" w:color="auto"/>
      </w:divBdr>
    </w:div>
    <w:div w:id="694690806">
      <w:bodyDiv w:val="1"/>
      <w:marLeft w:val="0"/>
      <w:marRight w:val="0"/>
      <w:marTop w:val="0"/>
      <w:marBottom w:val="0"/>
      <w:divBdr>
        <w:top w:val="none" w:sz="0" w:space="0" w:color="auto"/>
        <w:left w:val="none" w:sz="0" w:space="0" w:color="auto"/>
        <w:bottom w:val="none" w:sz="0" w:space="0" w:color="auto"/>
        <w:right w:val="none" w:sz="0" w:space="0" w:color="auto"/>
      </w:divBdr>
    </w:div>
    <w:div w:id="694696959">
      <w:bodyDiv w:val="1"/>
      <w:marLeft w:val="0"/>
      <w:marRight w:val="0"/>
      <w:marTop w:val="0"/>
      <w:marBottom w:val="0"/>
      <w:divBdr>
        <w:top w:val="none" w:sz="0" w:space="0" w:color="auto"/>
        <w:left w:val="none" w:sz="0" w:space="0" w:color="auto"/>
        <w:bottom w:val="none" w:sz="0" w:space="0" w:color="auto"/>
        <w:right w:val="none" w:sz="0" w:space="0" w:color="auto"/>
      </w:divBdr>
    </w:div>
    <w:div w:id="694698203">
      <w:bodyDiv w:val="1"/>
      <w:marLeft w:val="0"/>
      <w:marRight w:val="0"/>
      <w:marTop w:val="0"/>
      <w:marBottom w:val="0"/>
      <w:divBdr>
        <w:top w:val="none" w:sz="0" w:space="0" w:color="auto"/>
        <w:left w:val="none" w:sz="0" w:space="0" w:color="auto"/>
        <w:bottom w:val="none" w:sz="0" w:space="0" w:color="auto"/>
        <w:right w:val="none" w:sz="0" w:space="0" w:color="auto"/>
      </w:divBdr>
    </w:div>
    <w:div w:id="695010645">
      <w:bodyDiv w:val="1"/>
      <w:marLeft w:val="0"/>
      <w:marRight w:val="0"/>
      <w:marTop w:val="0"/>
      <w:marBottom w:val="0"/>
      <w:divBdr>
        <w:top w:val="none" w:sz="0" w:space="0" w:color="auto"/>
        <w:left w:val="none" w:sz="0" w:space="0" w:color="auto"/>
        <w:bottom w:val="none" w:sz="0" w:space="0" w:color="auto"/>
        <w:right w:val="none" w:sz="0" w:space="0" w:color="auto"/>
      </w:divBdr>
    </w:div>
    <w:div w:id="695078753">
      <w:bodyDiv w:val="1"/>
      <w:marLeft w:val="0"/>
      <w:marRight w:val="0"/>
      <w:marTop w:val="0"/>
      <w:marBottom w:val="0"/>
      <w:divBdr>
        <w:top w:val="none" w:sz="0" w:space="0" w:color="auto"/>
        <w:left w:val="none" w:sz="0" w:space="0" w:color="auto"/>
        <w:bottom w:val="none" w:sz="0" w:space="0" w:color="auto"/>
        <w:right w:val="none" w:sz="0" w:space="0" w:color="auto"/>
      </w:divBdr>
    </w:div>
    <w:div w:id="695080423">
      <w:bodyDiv w:val="1"/>
      <w:marLeft w:val="0"/>
      <w:marRight w:val="0"/>
      <w:marTop w:val="0"/>
      <w:marBottom w:val="0"/>
      <w:divBdr>
        <w:top w:val="none" w:sz="0" w:space="0" w:color="auto"/>
        <w:left w:val="none" w:sz="0" w:space="0" w:color="auto"/>
        <w:bottom w:val="none" w:sz="0" w:space="0" w:color="auto"/>
        <w:right w:val="none" w:sz="0" w:space="0" w:color="auto"/>
      </w:divBdr>
    </w:div>
    <w:div w:id="695085937">
      <w:bodyDiv w:val="1"/>
      <w:marLeft w:val="0"/>
      <w:marRight w:val="0"/>
      <w:marTop w:val="0"/>
      <w:marBottom w:val="0"/>
      <w:divBdr>
        <w:top w:val="none" w:sz="0" w:space="0" w:color="auto"/>
        <w:left w:val="none" w:sz="0" w:space="0" w:color="auto"/>
        <w:bottom w:val="none" w:sz="0" w:space="0" w:color="auto"/>
        <w:right w:val="none" w:sz="0" w:space="0" w:color="auto"/>
      </w:divBdr>
    </w:div>
    <w:div w:id="695228319">
      <w:bodyDiv w:val="1"/>
      <w:marLeft w:val="0"/>
      <w:marRight w:val="0"/>
      <w:marTop w:val="0"/>
      <w:marBottom w:val="0"/>
      <w:divBdr>
        <w:top w:val="none" w:sz="0" w:space="0" w:color="auto"/>
        <w:left w:val="none" w:sz="0" w:space="0" w:color="auto"/>
        <w:bottom w:val="none" w:sz="0" w:space="0" w:color="auto"/>
        <w:right w:val="none" w:sz="0" w:space="0" w:color="auto"/>
      </w:divBdr>
    </w:div>
    <w:div w:id="695231033">
      <w:bodyDiv w:val="1"/>
      <w:marLeft w:val="0"/>
      <w:marRight w:val="0"/>
      <w:marTop w:val="0"/>
      <w:marBottom w:val="0"/>
      <w:divBdr>
        <w:top w:val="none" w:sz="0" w:space="0" w:color="auto"/>
        <w:left w:val="none" w:sz="0" w:space="0" w:color="auto"/>
        <w:bottom w:val="none" w:sz="0" w:space="0" w:color="auto"/>
        <w:right w:val="none" w:sz="0" w:space="0" w:color="auto"/>
      </w:divBdr>
    </w:div>
    <w:div w:id="695231904">
      <w:bodyDiv w:val="1"/>
      <w:marLeft w:val="0"/>
      <w:marRight w:val="0"/>
      <w:marTop w:val="0"/>
      <w:marBottom w:val="0"/>
      <w:divBdr>
        <w:top w:val="none" w:sz="0" w:space="0" w:color="auto"/>
        <w:left w:val="none" w:sz="0" w:space="0" w:color="auto"/>
        <w:bottom w:val="none" w:sz="0" w:space="0" w:color="auto"/>
        <w:right w:val="none" w:sz="0" w:space="0" w:color="auto"/>
      </w:divBdr>
    </w:div>
    <w:div w:id="695351454">
      <w:bodyDiv w:val="1"/>
      <w:marLeft w:val="0"/>
      <w:marRight w:val="0"/>
      <w:marTop w:val="0"/>
      <w:marBottom w:val="0"/>
      <w:divBdr>
        <w:top w:val="none" w:sz="0" w:space="0" w:color="auto"/>
        <w:left w:val="none" w:sz="0" w:space="0" w:color="auto"/>
        <w:bottom w:val="none" w:sz="0" w:space="0" w:color="auto"/>
        <w:right w:val="none" w:sz="0" w:space="0" w:color="auto"/>
      </w:divBdr>
    </w:div>
    <w:div w:id="695355113">
      <w:bodyDiv w:val="1"/>
      <w:marLeft w:val="0"/>
      <w:marRight w:val="0"/>
      <w:marTop w:val="0"/>
      <w:marBottom w:val="0"/>
      <w:divBdr>
        <w:top w:val="none" w:sz="0" w:space="0" w:color="auto"/>
        <w:left w:val="none" w:sz="0" w:space="0" w:color="auto"/>
        <w:bottom w:val="none" w:sz="0" w:space="0" w:color="auto"/>
        <w:right w:val="none" w:sz="0" w:space="0" w:color="auto"/>
      </w:divBdr>
    </w:div>
    <w:div w:id="695425437">
      <w:bodyDiv w:val="1"/>
      <w:marLeft w:val="0"/>
      <w:marRight w:val="0"/>
      <w:marTop w:val="0"/>
      <w:marBottom w:val="0"/>
      <w:divBdr>
        <w:top w:val="none" w:sz="0" w:space="0" w:color="auto"/>
        <w:left w:val="none" w:sz="0" w:space="0" w:color="auto"/>
        <w:bottom w:val="none" w:sz="0" w:space="0" w:color="auto"/>
        <w:right w:val="none" w:sz="0" w:space="0" w:color="auto"/>
      </w:divBdr>
    </w:div>
    <w:div w:id="695470822">
      <w:bodyDiv w:val="1"/>
      <w:marLeft w:val="0"/>
      <w:marRight w:val="0"/>
      <w:marTop w:val="0"/>
      <w:marBottom w:val="0"/>
      <w:divBdr>
        <w:top w:val="none" w:sz="0" w:space="0" w:color="auto"/>
        <w:left w:val="none" w:sz="0" w:space="0" w:color="auto"/>
        <w:bottom w:val="none" w:sz="0" w:space="0" w:color="auto"/>
        <w:right w:val="none" w:sz="0" w:space="0" w:color="auto"/>
      </w:divBdr>
    </w:div>
    <w:div w:id="695496679">
      <w:bodyDiv w:val="1"/>
      <w:marLeft w:val="0"/>
      <w:marRight w:val="0"/>
      <w:marTop w:val="0"/>
      <w:marBottom w:val="0"/>
      <w:divBdr>
        <w:top w:val="none" w:sz="0" w:space="0" w:color="auto"/>
        <w:left w:val="none" w:sz="0" w:space="0" w:color="auto"/>
        <w:bottom w:val="none" w:sz="0" w:space="0" w:color="auto"/>
        <w:right w:val="none" w:sz="0" w:space="0" w:color="auto"/>
      </w:divBdr>
    </w:div>
    <w:div w:id="695497867">
      <w:bodyDiv w:val="1"/>
      <w:marLeft w:val="0"/>
      <w:marRight w:val="0"/>
      <w:marTop w:val="0"/>
      <w:marBottom w:val="0"/>
      <w:divBdr>
        <w:top w:val="none" w:sz="0" w:space="0" w:color="auto"/>
        <w:left w:val="none" w:sz="0" w:space="0" w:color="auto"/>
        <w:bottom w:val="none" w:sz="0" w:space="0" w:color="auto"/>
        <w:right w:val="none" w:sz="0" w:space="0" w:color="auto"/>
      </w:divBdr>
    </w:div>
    <w:div w:id="695544278">
      <w:bodyDiv w:val="1"/>
      <w:marLeft w:val="0"/>
      <w:marRight w:val="0"/>
      <w:marTop w:val="0"/>
      <w:marBottom w:val="0"/>
      <w:divBdr>
        <w:top w:val="none" w:sz="0" w:space="0" w:color="auto"/>
        <w:left w:val="none" w:sz="0" w:space="0" w:color="auto"/>
        <w:bottom w:val="none" w:sz="0" w:space="0" w:color="auto"/>
        <w:right w:val="none" w:sz="0" w:space="0" w:color="auto"/>
      </w:divBdr>
    </w:div>
    <w:div w:id="695547130">
      <w:bodyDiv w:val="1"/>
      <w:marLeft w:val="0"/>
      <w:marRight w:val="0"/>
      <w:marTop w:val="0"/>
      <w:marBottom w:val="0"/>
      <w:divBdr>
        <w:top w:val="none" w:sz="0" w:space="0" w:color="auto"/>
        <w:left w:val="none" w:sz="0" w:space="0" w:color="auto"/>
        <w:bottom w:val="none" w:sz="0" w:space="0" w:color="auto"/>
        <w:right w:val="none" w:sz="0" w:space="0" w:color="auto"/>
      </w:divBdr>
    </w:div>
    <w:div w:id="695548062">
      <w:bodyDiv w:val="1"/>
      <w:marLeft w:val="0"/>
      <w:marRight w:val="0"/>
      <w:marTop w:val="0"/>
      <w:marBottom w:val="0"/>
      <w:divBdr>
        <w:top w:val="none" w:sz="0" w:space="0" w:color="auto"/>
        <w:left w:val="none" w:sz="0" w:space="0" w:color="auto"/>
        <w:bottom w:val="none" w:sz="0" w:space="0" w:color="auto"/>
        <w:right w:val="none" w:sz="0" w:space="0" w:color="auto"/>
      </w:divBdr>
    </w:div>
    <w:div w:id="695620222">
      <w:bodyDiv w:val="1"/>
      <w:marLeft w:val="0"/>
      <w:marRight w:val="0"/>
      <w:marTop w:val="0"/>
      <w:marBottom w:val="0"/>
      <w:divBdr>
        <w:top w:val="none" w:sz="0" w:space="0" w:color="auto"/>
        <w:left w:val="none" w:sz="0" w:space="0" w:color="auto"/>
        <w:bottom w:val="none" w:sz="0" w:space="0" w:color="auto"/>
        <w:right w:val="none" w:sz="0" w:space="0" w:color="auto"/>
      </w:divBdr>
    </w:div>
    <w:div w:id="695693061">
      <w:bodyDiv w:val="1"/>
      <w:marLeft w:val="0"/>
      <w:marRight w:val="0"/>
      <w:marTop w:val="0"/>
      <w:marBottom w:val="0"/>
      <w:divBdr>
        <w:top w:val="none" w:sz="0" w:space="0" w:color="auto"/>
        <w:left w:val="none" w:sz="0" w:space="0" w:color="auto"/>
        <w:bottom w:val="none" w:sz="0" w:space="0" w:color="auto"/>
        <w:right w:val="none" w:sz="0" w:space="0" w:color="auto"/>
      </w:divBdr>
    </w:div>
    <w:div w:id="695732695">
      <w:bodyDiv w:val="1"/>
      <w:marLeft w:val="0"/>
      <w:marRight w:val="0"/>
      <w:marTop w:val="0"/>
      <w:marBottom w:val="0"/>
      <w:divBdr>
        <w:top w:val="none" w:sz="0" w:space="0" w:color="auto"/>
        <w:left w:val="none" w:sz="0" w:space="0" w:color="auto"/>
        <w:bottom w:val="none" w:sz="0" w:space="0" w:color="auto"/>
        <w:right w:val="none" w:sz="0" w:space="0" w:color="auto"/>
      </w:divBdr>
    </w:div>
    <w:div w:id="695735290">
      <w:bodyDiv w:val="1"/>
      <w:marLeft w:val="0"/>
      <w:marRight w:val="0"/>
      <w:marTop w:val="0"/>
      <w:marBottom w:val="0"/>
      <w:divBdr>
        <w:top w:val="none" w:sz="0" w:space="0" w:color="auto"/>
        <w:left w:val="none" w:sz="0" w:space="0" w:color="auto"/>
        <w:bottom w:val="none" w:sz="0" w:space="0" w:color="auto"/>
        <w:right w:val="none" w:sz="0" w:space="0" w:color="auto"/>
      </w:divBdr>
    </w:div>
    <w:div w:id="695810877">
      <w:bodyDiv w:val="1"/>
      <w:marLeft w:val="0"/>
      <w:marRight w:val="0"/>
      <w:marTop w:val="0"/>
      <w:marBottom w:val="0"/>
      <w:divBdr>
        <w:top w:val="none" w:sz="0" w:space="0" w:color="auto"/>
        <w:left w:val="none" w:sz="0" w:space="0" w:color="auto"/>
        <w:bottom w:val="none" w:sz="0" w:space="0" w:color="auto"/>
        <w:right w:val="none" w:sz="0" w:space="0" w:color="auto"/>
      </w:divBdr>
    </w:div>
    <w:div w:id="695886322">
      <w:bodyDiv w:val="1"/>
      <w:marLeft w:val="0"/>
      <w:marRight w:val="0"/>
      <w:marTop w:val="0"/>
      <w:marBottom w:val="0"/>
      <w:divBdr>
        <w:top w:val="none" w:sz="0" w:space="0" w:color="auto"/>
        <w:left w:val="none" w:sz="0" w:space="0" w:color="auto"/>
        <w:bottom w:val="none" w:sz="0" w:space="0" w:color="auto"/>
        <w:right w:val="none" w:sz="0" w:space="0" w:color="auto"/>
      </w:divBdr>
    </w:div>
    <w:div w:id="695886768">
      <w:bodyDiv w:val="1"/>
      <w:marLeft w:val="0"/>
      <w:marRight w:val="0"/>
      <w:marTop w:val="0"/>
      <w:marBottom w:val="0"/>
      <w:divBdr>
        <w:top w:val="none" w:sz="0" w:space="0" w:color="auto"/>
        <w:left w:val="none" w:sz="0" w:space="0" w:color="auto"/>
        <w:bottom w:val="none" w:sz="0" w:space="0" w:color="auto"/>
        <w:right w:val="none" w:sz="0" w:space="0" w:color="auto"/>
      </w:divBdr>
    </w:div>
    <w:div w:id="695890588">
      <w:bodyDiv w:val="1"/>
      <w:marLeft w:val="0"/>
      <w:marRight w:val="0"/>
      <w:marTop w:val="0"/>
      <w:marBottom w:val="0"/>
      <w:divBdr>
        <w:top w:val="none" w:sz="0" w:space="0" w:color="auto"/>
        <w:left w:val="none" w:sz="0" w:space="0" w:color="auto"/>
        <w:bottom w:val="none" w:sz="0" w:space="0" w:color="auto"/>
        <w:right w:val="none" w:sz="0" w:space="0" w:color="auto"/>
      </w:divBdr>
    </w:div>
    <w:div w:id="695929353">
      <w:bodyDiv w:val="1"/>
      <w:marLeft w:val="0"/>
      <w:marRight w:val="0"/>
      <w:marTop w:val="0"/>
      <w:marBottom w:val="0"/>
      <w:divBdr>
        <w:top w:val="none" w:sz="0" w:space="0" w:color="auto"/>
        <w:left w:val="none" w:sz="0" w:space="0" w:color="auto"/>
        <w:bottom w:val="none" w:sz="0" w:space="0" w:color="auto"/>
        <w:right w:val="none" w:sz="0" w:space="0" w:color="auto"/>
      </w:divBdr>
    </w:div>
    <w:div w:id="696083960">
      <w:bodyDiv w:val="1"/>
      <w:marLeft w:val="0"/>
      <w:marRight w:val="0"/>
      <w:marTop w:val="0"/>
      <w:marBottom w:val="0"/>
      <w:divBdr>
        <w:top w:val="none" w:sz="0" w:space="0" w:color="auto"/>
        <w:left w:val="none" w:sz="0" w:space="0" w:color="auto"/>
        <w:bottom w:val="none" w:sz="0" w:space="0" w:color="auto"/>
        <w:right w:val="none" w:sz="0" w:space="0" w:color="auto"/>
      </w:divBdr>
    </w:div>
    <w:div w:id="696200696">
      <w:bodyDiv w:val="1"/>
      <w:marLeft w:val="0"/>
      <w:marRight w:val="0"/>
      <w:marTop w:val="0"/>
      <w:marBottom w:val="0"/>
      <w:divBdr>
        <w:top w:val="none" w:sz="0" w:space="0" w:color="auto"/>
        <w:left w:val="none" w:sz="0" w:space="0" w:color="auto"/>
        <w:bottom w:val="none" w:sz="0" w:space="0" w:color="auto"/>
        <w:right w:val="none" w:sz="0" w:space="0" w:color="auto"/>
      </w:divBdr>
    </w:div>
    <w:div w:id="696346986">
      <w:bodyDiv w:val="1"/>
      <w:marLeft w:val="0"/>
      <w:marRight w:val="0"/>
      <w:marTop w:val="0"/>
      <w:marBottom w:val="0"/>
      <w:divBdr>
        <w:top w:val="none" w:sz="0" w:space="0" w:color="auto"/>
        <w:left w:val="none" w:sz="0" w:space="0" w:color="auto"/>
        <w:bottom w:val="none" w:sz="0" w:space="0" w:color="auto"/>
        <w:right w:val="none" w:sz="0" w:space="0" w:color="auto"/>
      </w:divBdr>
    </w:div>
    <w:div w:id="696393380">
      <w:bodyDiv w:val="1"/>
      <w:marLeft w:val="0"/>
      <w:marRight w:val="0"/>
      <w:marTop w:val="0"/>
      <w:marBottom w:val="0"/>
      <w:divBdr>
        <w:top w:val="none" w:sz="0" w:space="0" w:color="auto"/>
        <w:left w:val="none" w:sz="0" w:space="0" w:color="auto"/>
        <w:bottom w:val="none" w:sz="0" w:space="0" w:color="auto"/>
        <w:right w:val="none" w:sz="0" w:space="0" w:color="auto"/>
      </w:divBdr>
    </w:div>
    <w:div w:id="696538416">
      <w:bodyDiv w:val="1"/>
      <w:marLeft w:val="0"/>
      <w:marRight w:val="0"/>
      <w:marTop w:val="0"/>
      <w:marBottom w:val="0"/>
      <w:divBdr>
        <w:top w:val="none" w:sz="0" w:space="0" w:color="auto"/>
        <w:left w:val="none" w:sz="0" w:space="0" w:color="auto"/>
        <w:bottom w:val="none" w:sz="0" w:space="0" w:color="auto"/>
        <w:right w:val="none" w:sz="0" w:space="0" w:color="auto"/>
      </w:divBdr>
    </w:div>
    <w:div w:id="696539461">
      <w:bodyDiv w:val="1"/>
      <w:marLeft w:val="0"/>
      <w:marRight w:val="0"/>
      <w:marTop w:val="0"/>
      <w:marBottom w:val="0"/>
      <w:divBdr>
        <w:top w:val="none" w:sz="0" w:space="0" w:color="auto"/>
        <w:left w:val="none" w:sz="0" w:space="0" w:color="auto"/>
        <w:bottom w:val="none" w:sz="0" w:space="0" w:color="auto"/>
        <w:right w:val="none" w:sz="0" w:space="0" w:color="auto"/>
      </w:divBdr>
    </w:div>
    <w:div w:id="696540910">
      <w:bodyDiv w:val="1"/>
      <w:marLeft w:val="0"/>
      <w:marRight w:val="0"/>
      <w:marTop w:val="0"/>
      <w:marBottom w:val="0"/>
      <w:divBdr>
        <w:top w:val="none" w:sz="0" w:space="0" w:color="auto"/>
        <w:left w:val="none" w:sz="0" w:space="0" w:color="auto"/>
        <w:bottom w:val="none" w:sz="0" w:space="0" w:color="auto"/>
        <w:right w:val="none" w:sz="0" w:space="0" w:color="auto"/>
      </w:divBdr>
    </w:div>
    <w:div w:id="696587019">
      <w:bodyDiv w:val="1"/>
      <w:marLeft w:val="0"/>
      <w:marRight w:val="0"/>
      <w:marTop w:val="0"/>
      <w:marBottom w:val="0"/>
      <w:divBdr>
        <w:top w:val="none" w:sz="0" w:space="0" w:color="auto"/>
        <w:left w:val="none" w:sz="0" w:space="0" w:color="auto"/>
        <w:bottom w:val="none" w:sz="0" w:space="0" w:color="auto"/>
        <w:right w:val="none" w:sz="0" w:space="0" w:color="auto"/>
      </w:divBdr>
    </w:div>
    <w:div w:id="696662303">
      <w:bodyDiv w:val="1"/>
      <w:marLeft w:val="0"/>
      <w:marRight w:val="0"/>
      <w:marTop w:val="0"/>
      <w:marBottom w:val="0"/>
      <w:divBdr>
        <w:top w:val="none" w:sz="0" w:space="0" w:color="auto"/>
        <w:left w:val="none" w:sz="0" w:space="0" w:color="auto"/>
        <w:bottom w:val="none" w:sz="0" w:space="0" w:color="auto"/>
        <w:right w:val="none" w:sz="0" w:space="0" w:color="auto"/>
      </w:divBdr>
    </w:div>
    <w:div w:id="696783039">
      <w:bodyDiv w:val="1"/>
      <w:marLeft w:val="0"/>
      <w:marRight w:val="0"/>
      <w:marTop w:val="0"/>
      <w:marBottom w:val="0"/>
      <w:divBdr>
        <w:top w:val="none" w:sz="0" w:space="0" w:color="auto"/>
        <w:left w:val="none" w:sz="0" w:space="0" w:color="auto"/>
        <w:bottom w:val="none" w:sz="0" w:space="0" w:color="auto"/>
        <w:right w:val="none" w:sz="0" w:space="0" w:color="auto"/>
      </w:divBdr>
    </w:div>
    <w:div w:id="696851166">
      <w:bodyDiv w:val="1"/>
      <w:marLeft w:val="0"/>
      <w:marRight w:val="0"/>
      <w:marTop w:val="0"/>
      <w:marBottom w:val="0"/>
      <w:divBdr>
        <w:top w:val="none" w:sz="0" w:space="0" w:color="auto"/>
        <w:left w:val="none" w:sz="0" w:space="0" w:color="auto"/>
        <w:bottom w:val="none" w:sz="0" w:space="0" w:color="auto"/>
        <w:right w:val="none" w:sz="0" w:space="0" w:color="auto"/>
      </w:divBdr>
    </w:div>
    <w:div w:id="696856466">
      <w:bodyDiv w:val="1"/>
      <w:marLeft w:val="0"/>
      <w:marRight w:val="0"/>
      <w:marTop w:val="0"/>
      <w:marBottom w:val="0"/>
      <w:divBdr>
        <w:top w:val="none" w:sz="0" w:space="0" w:color="auto"/>
        <w:left w:val="none" w:sz="0" w:space="0" w:color="auto"/>
        <w:bottom w:val="none" w:sz="0" w:space="0" w:color="auto"/>
        <w:right w:val="none" w:sz="0" w:space="0" w:color="auto"/>
      </w:divBdr>
    </w:div>
    <w:div w:id="696927673">
      <w:bodyDiv w:val="1"/>
      <w:marLeft w:val="0"/>
      <w:marRight w:val="0"/>
      <w:marTop w:val="0"/>
      <w:marBottom w:val="0"/>
      <w:divBdr>
        <w:top w:val="none" w:sz="0" w:space="0" w:color="auto"/>
        <w:left w:val="none" w:sz="0" w:space="0" w:color="auto"/>
        <w:bottom w:val="none" w:sz="0" w:space="0" w:color="auto"/>
        <w:right w:val="none" w:sz="0" w:space="0" w:color="auto"/>
      </w:divBdr>
    </w:div>
    <w:div w:id="696931061">
      <w:bodyDiv w:val="1"/>
      <w:marLeft w:val="0"/>
      <w:marRight w:val="0"/>
      <w:marTop w:val="0"/>
      <w:marBottom w:val="0"/>
      <w:divBdr>
        <w:top w:val="none" w:sz="0" w:space="0" w:color="auto"/>
        <w:left w:val="none" w:sz="0" w:space="0" w:color="auto"/>
        <w:bottom w:val="none" w:sz="0" w:space="0" w:color="auto"/>
        <w:right w:val="none" w:sz="0" w:space="0" w:color="auto"/>
      </w:divBdr>
    </w:div>
    <w:div w:id="697003914">
      <w:bodyDiv w:val="1"/>
      <w:marLeft w:val="0"/>
      <w:marRight w:val="0"/>
      <w:marTop w:val="0"/>
      <w:marBottom w:val="0"/>
      <w:divBdr>
        <w:top w:val="none" w:sz="0" w:space="0" w:color="auto"/>
        <w:left w:val="none" w:sz="0" w:space="0" w:color="auto"/>
        <w:bottom w:val="none" w:sz="0" w:space="0" w:color="auto"/>
        <w:right w:val="none" w:sz="0" w:space="0" w:color="auto"/>
      </w:divBdr>
    </w:div>
    <w:div w:id="697007892">
      <w:bodyDiv w:val="1"/>
      <w:marLeft w:val="0"/>
      <w:marRight w:val="0"/>
      <w:marTop w:val="0"/>
      <w:marBottom w:val="0"/>
      <w:divBdr>
        <w:top w:val="none" w:sz="0" w:space="0" w:color="auto"/>
        <w:left w:val="none" w:sz="0" w:space="0" w:color="auto"/>
        <w:bottom w:val="none" w:sz="0" w:space="0" w:color="auto"/>
        <w:right w:val="none" w:sz="0" w:space="0" w:color="auto"/>
      </w:divBdr>
    </w:div>
    <w:div w:id="697048347">
      <w:bodyDiv w:val="1"/>
      <w:marLeft w:val="0"/>
      <w:marRight w:val="0"/>
      <w:marTop w:val="0"/>
      <w:marBottom w:val="0"/>
      <w:divBdr>
        <w:top w:val="none" w:sz="0" w:space="0" w:color="auto"/>
        <w:left w:val="none" w:sz="0" w:space="0" w:color="auto"/>
        <w:bottom w:val="none" w:sz="0" w:space="0" w:color="auto"/>
        <w:right w:val="none" w:sz="0" w:space="0" w:color="auto"/>
      </w:divBdr>
    </w:div>
    <w:div w:id="697118289">
      <w:bodyDiv w:val="1"/>
      <w:marLeft w:val="0"/>
      <w:marRight w:val="0"/>
      <w:marTop w:val="0"/>
      <w:marBottom w:val="0"/>
      <w:divBdr>
        <w:top w:val="none" w:sz="0" w:space="0" w:color="auto"/>
        <w:left w:val="none" w:sz="0" w:space="0" w:color="auto"/>
        <w:bottom w:val="none" w:sz="0" w:space="0" w:color="auto"/>
        <w:right w:val="none" w:sz="0" w:space="0" w:color="auto"/>
      </w:divBdr>
    </w:div>
    <w:div w:id="697123588">
      <w:bodyDiv w:val="1"/>
      <w:marLeft w:val="0"/>
      <w:marRight w:val="0"/>
      <w:marTop w:val="0"/>
      <w:marBottom w:val="0"/>
      <w:divBdr>
        <w:top w:val="none" w:sz="0" w:space="0" w:color="auto"/>
        <w:left w:val="none" w:sz="0" w:space="0" w:color="auto"/>
        <w:bottom w:val="none" w:sz="0" w:space="0" w:color="auto"/>
        <w:right w:val="none" w:sz="0" w:space="0" w:color="auto"/>
      </w:divBdr>
    </w:div>
    <w:div w:id="697127041">
      <w:bodyDiv w:val="1"/>
      <w:marLeft w:val="0"/>
      <w:marRight w:val="0"/>
      <w:marTop w:val="0"/>
      <w:marBottom w:val="0"/>
      <w:divBdr>
        <w:top w:val="none" w:sz="0" w:space="0" w:color="auto"/>
        <w:left w:val="none" w:sz="0" w:space="0" w:color="auto"/>
        <w:bottom w:val="none" w:sz="0" w:space="0" w:color="auto"/>
        <w:right w:val="none" w:sz="0" w:space="0" w:color="auto"/>
      </w:divBdr>
    </w:div>
    <w:div w:id="697202135">
      <w:bodyDiv w:val="1"/>
      <w:marLeft w:val="0"/>
      <w:marRight w:val="0"/>
      <w:marTop w:val="0"/>
      <w:marBottom w:val="0"/>
      <w:divBdr>
        <w:top w:val="none" w:sz="0" w:space="0" w:color="auto"/>
        <w:left w:val="none" w:sz="0" w:space="0" w:color="auto"/>
        <w:bottom w:val="none" w:sz="0" w:space="0" w:color="auto"/>
        <w:right w:val="none" w:sz="0" w:space="0" w:color="auto"/>
      </w:divBdr>
    </w:div>
    <w:div w:id="697241938">
      <w:bodyDiv w:val="1"/>
      <w:marLeft w:val="0"/>
      <w:marRight w:val="0"/>
      <w:marTop w:val="0"/>
      <w:marBottom w:val="0"/>
      <w:divBdr>
        <w:top w:val="none" w:sz="0" w:space="0" w:color="auto"/>
        <w:left w:val="none" w:sz="0" w:space="0" w:color="auto"/>
        <w:bottom w:val="none" w:sz="0" w:space="0" w:color="auto"/>
        <w:right w:val="none" w:sz="0" w:space="0" w:color="auto"/>
      </w:divBdr>
    </w:div>
    <w:div w:id="697318082">
      <w:bodyDiv w:val="1"/>
      <w:marLeft w:val="0"/>
      <w:marRight w:val="0"/>
      <w:marTop w:val="0"/>
      <w:marBottom w:val="0"/>
      <w:divBdr>
        <w:top w:val="none" w:sz="0" w:space="0" w:color="auto"/>
        <w:left w:val="none" w:sz="0" w:space="0" w:color="auto"/>
        <w:bottom w:val="none" w:sz="0" w:space="0" w:color="auto"/>
        <w:right w:val="none" w:sz="0" w:space="0" w:color="auto"/>
      </w:divBdr>
    </w:div>
    <w:div w:id="697391940">
      <w:bodyDiv w:val="1"/>
      <w:marLeft w:val="0"/>
      <w:marRight w:val="0"/>
      <w:marTop w:val="0"/>
      <w:marBottom w:val="0"/>
      <w:divBdr>
        <w:top w:val="none" w:sz="0" w:space="0" w:color="auto"/>
        <w:left w:val="none" w:sz="0" w:space="0" w:color="auto"/>
        <w:bottom w:val="none" w:sz="0" w:space="0" w:color="auto"/>
        <w:right w:val="none" w:sz="0" w:space="0" w:color="auto"/>
      </w:divBdr>
    </w:div>
    <w:div w:id="697394000">
      <w:bodyDiv w:val="1"/>
      <w:marLeft w:val="0"/>
      <w:marRight w:val="0"/>
      <w:marTop w:val="0"/>
      <w:marBottom w:val="0"/>
      <w:divBdr>
        <w:top w:val="none" w:sz="0" w:space="0" w:color="auto"/>
        <w:left w:val="none" w:sz="0" w:space="0" w:color="auto"/>
        <w:bottom w:val="none" w:sz="0" w:space="0" w:color="auto"/>
        <w:right w:val="none" w:sz="0" w:space="0" w:color="auto"/>
      </w:divBdr>
    </w:div>
    <w:div w:id="697435426">
      <w:bodyDiv w:val="1"/>
      <w:marLeft w:val="0"/>
      <w:marRight w:val="0"/>
      <w:marTop w:val="0"/>
      <w:marBottom w:val="0"/>
      <w:divBdr>
        <w:top w:val="none" w:sz="0" w:space="0" w:color="auto"/>
        <w:left w:val="none" w:sz="0" w:space="0" w:color="auto"/>
        <w:bottom w:val="none" w:sz="0" w:space="0" w:color="auto"/>
        <w:right w:val="none" w:sz="0" w:space="0" w:color="auto"/>
      </w:divBdr>
    </w:div>
    <w:div w:id="697462649">
      <w:bodyDiv w:val="1"/>
      <w:marLeft w:val="0"/>
      <w:marRight w:val="0"/>
      <w:marTop w:val="0"/>
      <w:marBottom w:val="0"/>
      <w:divBdr>
        <w:top w:val="none" w:sz="0" w:space="0" w:color="auto"/>
        <w:left w:val="none" w:sz="0" w:space="0" w:color="auto"/>
        <w:bottom w:val="none" w:sz="0" w:space="0" w:color="auto"/>
        <w:right w:val="none" w:sz="0" w:space="0" w:color="auto"/>
      </w:divBdr>
    </w:div>
    <w:div w:id="697506869">
      <w:bodyDiv w:val="1"/>
      <w:marLeft w:val="0"/>
      <w:marRight w:val="0"/>
      <w:marTop w:val="0"/>
      <w:marBottom w:val="0"/>
      <w:divBdr>
        <w:top w:val="none" w:sz="0" w:space="0" w:color="auto"/>
        <w:left w:val="none" w:sz="0" w:space="0" w:color="auto"/>
        <w:bottom w:val="none" w:sz="0" w:space="0" w:color="auto"/>
        <w:right w:val="none" w:sz="0" w:space="0" w:color="auto"/>
      </w:divBdr>
    </w:div>
    <w:div w:id="697584799">
      <w:bodyDiv w:val="1"/>
      <w:marLeft w:val="0"/>
      <w:marRight w:val="0"/>
      <w:marTop w:val="0"/>
      <w:marBottom w:val="0"/>
      <w:divBdr>
        <w:top w:val="none" w:sz="0" w:space="0" w:color="auto"/>
        <w:left w:val="none" w:sz="0" w:space="0" w:color="auto"/>
        <w:bottom w:val="none" w:sz="0" w:space="0" w:color="auto"/>
        <w:right w:val="none" w:sz="0" w:space="0" w:color="auto"/>
      </w:divBdr>
    </w:div>
    <w:div w:id="697587707">
      <w:bodyDiv w:val="1"/>
      <w:marLeft w:val="0"/>
      <w:marRight w:val="0"/>
      <w:marTop w:val="0"/>
      <w:marBottom w:val="0"/>
      <w:divBdr>
        <w:top w:val="none" w:sz="0" w:space="0" w:color="auto"/>
        <w:left w:val="none" w:sz="0" w:space="0" w:color="auto"/>
        <w:bottom w:val="none" w:sz="0" w:space="0" w:color="auto"/>
        <w:right w:val="none" w:sz="0" w:space="0" w:color="auto"/>
      </w:divBdr>
    </w:div>
    <w:div w:id="697655809">
      <w:bodyDiv w:val="1"/>
      <w:marLeft w:val="0"/>
      <w:marRight w:val="0"/>
      <w:marTop w:val="0"/>
      <w:marBottom w:val="0"/>
      <w:divBdr>
        <w:top w:val="none" w:sz="0" w:space="0" w:color="auto"/>
        <w:left w:val="none" w:sz="0" w:space="0" w:color="auto"/>
        <w:bottom w:val="none" w:sz="0" w:space="0" w:color="auto"/>
        <w:right w:val="none" w:sz="0" w:space="0" w:color="auto"/>
      </w:divBdr>
    </w:div>
    <w:div w:id="697656939">
      <w:bodyDiv w:val="1"/>
      <w:marLeft w:val="0"/>
      <w:marRight w:val="0"/>
      <w:marTop w:val="0"/>
      <w:marBottom w:val="0"/>
      <w:divBdr>
        <w:top w:val="none" w:sz="0" w:space="0" w:color="auto"/>
        <w:left w:val="none" w:sz="0" w:space="0" w:color="auto"/>
        <w:bottom w:val="none" w:sz="0" w:space="0" w:color="auto"/>
        <w:right w:val="none" w:sz="0" w:space="0" w:color="auto"/>
      </w:divBdr>
    </w:div>
    <w:div w:id="697700113">
      <w:bodyDiv w:val="1"/>
      <w:marLeft w:val="0"/>
      <w:marRight w:val="0"/>
      <w:marTop w:val="0"/>
      <w:marBottom w:val="0"/>
      <w:divBdr>
        <w:top w:val="none" w:sz="0" w:space="0" w:color="auto"/>
        <w:left w:val="none" w:sz="0" w:space="0" w:color="auto"/>
        <w:bottom w:val="none" w:sz="0" w:space="0" w:color="auto"/>
        <w:right w:val="none" w:sz="0" w:space="0" w:color="auto"/>
      </w:divBdr>
    </w:div>
    <w:div w:id="697703186">
      <w:bodyDiv w:val="1"/>
      <w:marLeft w:val="0"/>
      <w:marRight w:val="0"/>
      <w:marTop w:val="0"/>
      <w:marBottom w:val="0"/>
      <w:divBdr>
        <w:top w:val="none" w:sz="0" w:space="0" w:color="auto"/>
        <w:left w:val="none" w:sz="0" w:space="0" w:color="auto"/>
        <w:bottom w:val="none" w:sz="0" w:space="0" w:color="auto"/>
        <w:right w:val="none" w:sz="0" w:space="0" w:color="auto"/>
      </w:divBdr>
    </w:div>
    <w:div w:id="697893667">
      <w:bodyDiv w:val="1"/>
      <w:marLeft w:val="0"/>
      <w:marRight w:val="0"/>
      <w:marTop w:val="0"/>
      <w:marBottom w:val="0"/>
      <w:divBdr>
        <w:top w:val="none" w:sz="0" w:space="0" w:color="auto"/>
        <w:left w:val="none" w:sz="0" w:space="0" w:color="auto"/>
        <w:bottom w:val="none" w:sz="0" w:space="0" w:color="auto"/>
        <w:right w:val="none" w:sz="0" w:space="0" w:color="auto"/>
      </w:divBdr>
    </w:div>
    <w:div w:id="697897253">
      <w:bodyDiv w:val="1"/>
      <w:marLeft w:val="0"/>
      <w:marRight w:val="0"/>
      <w:marTop w:val="0"/>
      <w:marBottom w:val="0"/>
      <w:divBdr>
        <w:top w:val="none" w:sz="0" w:space="0" w:color="auto"/>
        <w:left w:val="none" w:sz="0" w:space="0" w:color="auto"/>
        <w:bottom w:val="none" w:sz="0" w:space="0" w:color="auto"/>
        <w:right w:val="none" w:sz="0" w:space="0" w:color="auto"/>
      </w:divBdr>
    </w:div>
    <w:div w:id="697898611">
      <w:bodyDiv w:val="1"/>
      <w:marLeft w:val="0"/>
      <w:marRight w:val="0"/>
      <w:marTop w:val="0"/>
      <w:marBottom w:val="0"/>
      <w:divBdr>
        <w:top w:val="none" w:sz="0" w:space="0" w:color="auto"/>
        <w:left w:val="none" w:sz="0" w:space="0" w:color="auto"/>
        <w:bottom w:val="none" w:sz="0" w:space="0" w:color="auto"/>
        <w:right w:val="none" w:sz="0" w:space="0" w:color="auto"/>
      </w:divBdr>
    </w:div>
    <w:div w:id="697924854">
      <w:bodyDiv w:val="1"/>
      <w:marLeft w:val="0"/>
      <w:marRight w:val="0"/>
      <w:marTop w:val="0"/>
      <w:marBottom w:val="0"/>
      <w:divBdr>
        <w:top w:val="none" w:sz="0" w:space="0" w:color="auto"/>
        <w:left w:val="none" w:sz="0" w:space="0" w:color="auto"/>
        <w:bottom w:val="none" w:sz="0" w:space="0" w:color="auto"/>
        <w:right w:val="none" w:sz="0" w:space="0" w:color="auto"/>
      </w:divBdr>
    </w:div>
    <w:div w:id="697968357">
      <w:bodyDiv w:val="1"/>
      <w:marLeft w:val="0"/>
      <w:marRight w:val="0"/>
      <w:marTop w:val="0"/>
      <w:marBottom w:val="0"/>
      <w:divBdr>
        <w:top w:val="none" w:sz="0" w:space="0" w:color="auto"/>
        <w:left w:val="none" w:sz="0" w:space="0" w:color="auto"/>
        <w:bottom w:val="none" w:sz="0" w:space="0" w:color="auto"/>
        <w:right w:val="none" w:sz="0" w:space="0" w:color="auto"/>
      </w:divBdr>
    </w:div>
    <w:div w:id="697971237">
      <w:bodyDiv w:val="1"/>
      <w:marLeft w:val="0"/>
      <w:marRight w:val="0"/>
      <w:marTop w:val="0"/>
      <w:marBottom w:val="0"/>
      <w:divBdr>
        <w:top w:val="none" w:sz="0" w:space="0" w:color="auto"/>
        <w:left w:val="none" w:sz="0" w:space="0" w:color="auto"/>
        <w:bottom w:val="none" w:sz="0" w:space="0" w:color="auto"/>
        <w:right w:val="none" w:sz="0" w:space="0" w:color="auto"/>
      </w:divBdr>
    </w:div>
    <w:div w:id="698045607">
      <w:bodyDiv w:val="1"/>
      <w:marLeft w:val="0"/>
      <w:marRight w:val="0"/>
      <w:marTop w:val="0"/>
      <w:marBottom w:val="0"/>
      <w:divBdr>
        <w:top w:val="none" w:sz="0" w:space="0" w:color="auto"/>
        <w:left w:val="none" w:sz="0" w:space="0" w:color="auto"/>
        <w:bottom w:val="none" w:sz="0" w:space="0" w:color="auto"/>
        <w:right w:val="none" w:sz="0" w:space="0" w:color="auto"/>
      </w:divBdr>
    </w:div>
    <w:div w:id="698092854">
      <w:bodyDiv w:val="1"/>
      <w:marLeft w:val="0"/>
      <w:marRight w:val="0"/>
      <w:marTop w:val="0"/>
      <w:marBottom w:val="0"/>
      <w:divBdr>
        <w:top w:val="none" w:sz="0" w:space="0" w:color="auto"/>
        <w:left w:val="none" w:sz="0" w:space="0" w:color="auto"/>
        <w:bottom w:val="none" w:sz="0" w:space="0" w:color="auto"/>
        <w:right w:val="none" w:sz="0" w:space="0" w:color="auto"/>
      </w:divBdr>
    </w:div>
    <w:div w:id="698162509">
      <w:bodyDiv w:val="1"/>
      <w:marLeft w:val="0"/>
      <w:marRight w:val="0"/>
      <w:marTop w:val="0"/>
      <w:marBottom w:val="0"/>
      <w:divBdr>
        <w:top w:val="none" w:sz="0" w:space="0" w:color="auto"/>
        <w:left w:val="none" w:sz="0" w:space="0" w:color="auto"/>
        <w:bottom w:val="none" w:sz="0" w:space="0" w:color="auto"/>
        <w:right w:val="none" w:sz="0" w:space="0" w:color="auto"/>
      </w:divBdr>
    </w:div>
    <w:div w:id="698313805">
      <w:bodyDiv w:val="1"/>
      <w:marLeft w:val="0"/>
      <w:marRight w:val="0"/>
      <w:marTop w:val="0"/>
      <w:marBottom w:val="0"/>
      <w:divBdr>
        <w:top w:val="none" w:sz="0" w:space="0" w:color="auto"/>
        <w:left w:val="none" w:sz="0" w:space="0" w:color="auto"/>
        <w:bottom w:val="none" w:sz="0" w:space="0" w:color="auto"/>
        <w:right w:val="none" w:sz="0" w:space="0" w:color="auto"/>
      </w:divBdr>
    </w:div>
    <w:div w:id="698354015">
      <w:bodyDiv w:val="1"/>
      <w:marLeft w:val="0"/>
      <w:marRight w:val="0"/>
      <w:marTop w:val="0"/>
      <w:marBottom w:val="0"/>
      <w:divBdr>
        <w:top w:val="none" w:sz="0" w:space="0" w:color="auto"/>
        <w:left w:val="none" w:sz="0" w:space="0" w:color="auto"/>
        <w:bottom w:val="none" w:sz="0" w:space="0" w:color="auto"/>
        <w:right w:val="none" w:sz="0" w:space="0" w:color="auto"/>
      </w:divBdr>
    </w:div>
    <w:div w:id="698361679">
      <w:bodyDiv w:val="1"/>
      <w:marLeft w:val="0"/>
      <w:marRight w:val="0"/>
      <w:marTop w:val="0"/>
      <w:marBottom w:val="0"/>
      <w:divBdr>
        <w:top w:val="none" w:sz="0" w:space="0" w:color="auto"/>
        <w:left w:val="none" w:sz="0" w:space="0" w:color="auto"/>
        <w:bottom w:val="none" w:sz="0" w:space="0" w:color="auto"/>
        <w:right w:val="none" w:sz="0" w:space="0" w:color="auto"/>
      </w:divBdr>
    </w:div>
    <w:div w:id="698433875">
      <w:bodyDiv w:val="1"/>
      <w:marLeft w:val="0"/>
      <w:marRight w:val="0"/>
      <w:marTop w:val="0"/>
      <w:marBottom w:val="0"/>
      <w:divBdr>
        <w:top w:val="none" w:sz="0" w:space="0" w:color="auto"/>
        <w:left w:val="none" w:sz="0" w:space="0" w:color="auto"/>
        <w:bottom w:val="none" w:sz="0" w:space="0" w:color="auto"/>
        <w:right w:val="none" w:sz="0" w:space="0" w:color="auto"/>
      </w:divBdr>
    </w:div>
    <w:div w:id="698550890">
      <w:bodyDiv w:val="1"/>
      <w:marLeft w:val="0"/>
      <w:marRight w:val="0"/>
      <w:marTop w:val="0"/>
      <w:marBottom w:val="0"/>
      <w:divBdr>
        <w:top w:val="none" w:sz="0" w:space="0" w:color="auto"/>
        <w:left w:val="none" w:sz="0" w:space="0" w:color="auto"/>
        <w:bottom w:val="none" w:sz="0" w:space="0" w:color="auto"/>
        <w:right w:val="none" w:sz="0" w:space="0" w:color="auto"/>
      </w:divBdr>
    </w:div>
    <w:div w:id="698698858">
      <w:bodyDiv w:val="1"/>
      <w:marLeft w:val="0"/>
      <w:marRight w:val="0"/>
      <w:marTop w:val="0"/>
      <w:marBottom w:val="0"/>
      <w:divBdr>
        <w:top w:val="none" w:sz="0" w:space="0" w:color="auto"/>
        <w:left w:val="none" w:sz="0" w:space="0" w:color="auto"/>
        <w:bottom w:val="none" w:sz="0" w:space="0" w:color="auto"/>
        <w:right w:val="none" w:sz="0" w:space="0" w:color="auto"/>
      </w:divBdr>
    </w:div>
    <w:div w:id="698746473">
      <w:bodyDiv w:val="1"/>
      <w:marLeft w:val="0"/>
      <w:marRight w:val="0"/>
      <w:marTop w:val="0"/>
      <w:marBottom w:val="0"/>
      <w:divBdr>
        <w:top w:val="none" w:sz="0" w:space="0" w:color="auto"/>
        <w:left w:val="none" w:sz="0" w:space="0" w:color="auto"/>
        <w:bottom w:val="none" w:sz="0" w:space="0" w:color="auto"/>
        <w:right w:val="none" w:sz="0" w:space="0" w:color="auto"/>
      </w:divBdr>
    </w:div>
    <w:div w:id="698748689">
      <w:bodyDiv w:val="1"/>
      <w:marLeft w:val="0"/>
      <w:marRight w:val="0"/>
      <w:marTop w:val="0"/>
      <w:marBottom w:val="0"/>
      <w:divBdr>
        <w:top w:val="none" w:sz="0" w:space="0" w:color="auto"/>
        <w:left w:val="none" w:sz="0" w:space="0" w:color="auto"/>
        <w:bottom w:val="none" w:sz="0" w:space="0" w:color="auto"/>
        <w:right w:val="none" w:sz="0" w:space="0" w:color="auto"/>
      </w:divBdr>
    </w:div>
    <w:div w:id="698892085">
      <w:bodyDiv w:val="1"/>
      <w:marLeft w:val="0"/>
      <w:marRight w:val="0"/>
      <w:marTop w:val="0"/>
      <w:marBottom w:val="0"/>
      <w:divBdr>
        <w:top w:val="none" w:sz="0" w:space="0" w:color="auto"/>
        <w:left w:val="none" w:sz="0" w:space="0" w:color="auto"/>
        <w:bottom w:val="none" w:sz="0" w:space="0" w:color="auto"/>
        <w:right w:val="none" w:sz="0" w:space="0" w:color="auto"/>
      </w:divBdr>
    </w:div>
    <w:div w:id="698895262">
      <w:bodyDiv w:val="1"/>
      <w:marLeft w:val="0"/>
      <w:marRight w:val="0"/>
      <w:marTop w:val="0"/>
      <w:marBottom w:val="0"/>
      <w:divBdr>
        <w:top w:val="none" w:sz="0" w:space="0" w:color="auto"/>
        <w:left w:val="none" w:sz="0" w:space="0" w:color="auto"/>
        <w:bottom w:val="none" w:sz="0" w:space="0" w:color="auto"/>
        <w:right w:val="none" w:sz="0" w:space="0" w:color="auto"/>
      </w:divBdr>
    </w:div>
    <w:div w:id="699013099">
      <w:bodyDiv w:val="1"/>
      <w:marLeft w:val="0"/>
      <w:marRight w:val="0"/>
      <w:marTop w:val="0"/>
      <w:marBottom w:val="0"/>
      <w:divBdr>
        <w:top w:val="none" w:sz="0" w:space="0" w:color="auto"/>
        <w:left w:val="none" w:sz="0" w:space="0" w:color="auto"/>
        <w:bottom w:val="none" w:sz="0" w:space="0" w:color="auto"/>
        <w:right w:val="none" w:sz="0" w:space="0" w:color="auto"/>
      </w:divBdr>
    </w:div>
    <w:div w:id="699014366">
      <w:bodyDiv w:val="1"/>
      <w:marLeft w:val="0"/>
      <w:marRight w:val="0"/>
      <w:marTop w:val="0"/>
      <w:marBottom w:val="0"/>
      <w:divBdr>
        <w:top w:val="none" w:sz="0" w:space="0" w:color="auto"/>
        <w:left w:val="none" w:sz="0" w:space="0" w:color="auto"/>
        <w:bottom w:val="none" w:sz="0" w:space="0" w:color="auto"/>
        <w:right w:val="none" w:sz="0" w:space="0" w:color="auto"/>
      </w:divBdr>
    </w:div>
    <w:div w:id="699016548">
      <w:bodyDiv w:val="1"/>
      <w:marLeft w:val="0"/>
      <w:marRight w:val="0"/>
      <w:marTop w:val="0"/>
      <w:marBottom w:val="0"/>
      <w:divBdr>
        <w:top w:val="none" w:sz="0" w:space="0" w:color="auto"/>
        <w:left w:val="none" w:sz="0" w:space="0" w:color="auto"/>
        <w:bottom w:val="none" w:sz="0" w:space="0" w:color="auto"/>
        <w:right w:val="none" w:sz="0" w:space="0" w:color="auto"/>
      </w:divBdr>
    </w:div>
    <w:div w:id="699018287">
      <w:bodyDiv w:val="1"/>
      <w:marLeft w:val="0"/>
      <w:marRight w:val="0"/>
      <w:marTop w:val="0"/>
      <w:marBottom w:val="0"/>
      <w:divBdr>
        <w:top w:val="none" w:sz="0" w:space="0" w:color="auto"/>
        <w:left w:val="none" w:sz="0" w:space="0" w:color="auto"/>
        <w:bottom w:val="none" w:sz="0" w:space="0" w:color="auto"/>
        <w:right w:val="none" w:sz="0" w:space="0" w:color="auto"/>
      </w:divBdr>
    </w:div>
    <w:div w:id="699160147">
      <w:bodyDiv w:val="1"/>
      <w:marLeft w:val="0"/>
      <w:marRight w:val="0"/>
      <w:marTop w:val="0"/>
      <w:marBottom w:val="0"/>
      <w:divBdr>
        <w:top w:val="none" w:sz="0" w:space="0" w:color="auto"/>
        <w:left w:val="none" w:sz="0" w:space="0" w:color="auto"/>
        <w:bottom w:val="none" w:sz="0" w:space="0" w:color="auto"/>
        <w:right w:val="none" w:sz="0" w:space="0" w:color="auto"/>
      </w:divBdr>
    </w:div>
    <w:div w:id="699164080">
      <w:bodyDiv w:val="1"/>
      <w:marLeft w:val="0"/>
      <w:marRight w:val="0"/>
      <w:marTop w:val="0"/>
      <w:marBottom w:val="0"/>
      <w:divBdr>
        <w:top w:val="none" w:sz="0" w:space="0" w:color="auto"/>
        <w:left w:val="none" w:sz="0" w:space="0" w:color="auto"/>
        <w:bottom w:val="none" w:sz="0" w:space="0" w:color="auto"/>
        <w:right w:val="none" w:sz="0" w:space="0" w:color="auto"/>
      </w:divBdr>
    </w:div>
    <w:div w:id="699166200">
      <w:bodyDiv w:val="1"/>
      <w:marLeft w:val="0"/>
      <w:marRight w:val="0"/>
      <w:marTop w:val="0"/>
      <w:marBottom w:val="0"/>
      <w:divBdr>
        <w:top w:val="none" w:sz="0" w:space="0" w:color="auto"/>
        <w:left w:val="none" w:sz="0" w:space="0" w:color="auto"/>
        <w:bottom w:val="none" w:sz="0" w:space="0" w:color="auto"/>
        <w:right w:val="none" w:sz="0" w:space="0" w:color="auto"/>
      </w:divBdr>
    </w:div>
    <w:div w:id="699278639">
      <w:bodyDiv w:val="1"/>
      <w:marLeft w:val="0"/>
      <w:marRight w:val="0"/>
      <w:marTop w:val="0"/>
      <w:marBottom w:val="0"/>
      <w:divBdr>
        <w:top w:val="none" w:sz="0" w:space="0" w:color="auto"/>
        <w:left w:val="none" w:sz="0" w:space="0" w:color="auto"/>
        <w:bottom w:val="none" w:sz="0" w:space="0" w:color="auto"/>
        <w:right w:val="none" w:sz="0" w:space="0" w:color="auto"/>
      </w:divBdr>
    </w:div>
    <w:div w:id="699355672">
      <w:bodyDiv w:val="1"/>
      <w:marLeft w:val="0"/>
      <w:marRight w:val="0"/>
      <w:marTop w:val="0"/>
      <w:marBottom w:val="0"/>
      <w:divBdr>
        <w:top w:val="none" w:sz="0" w:space="0" w:color="auto"/>
        <w:left w:val="none" w:sz="0" w:space="0" w:color="auto"/>
        <w:bottom w:val="none" w:sz="0" w:space="0" w:color="auto"/>
        <w:right w:val="none" w:sz="0" w:space="0" w:color="auto"/>
      </w:divBdr>
    </w:div>
    <w:div w:id="699400794">
      <w:bodyDiv w:val="1"/>
      <w:marLeft w:val="0"/>
      <w:marRight w:val="0"/>
      <w:marTop w:val="0"/>
      <w:marBottom w:val="0"/>
      <w:divBdr>
        <w:top w:val="none" w:sz="0" w:space="0" w:color="auto"/>
        <w:left w:val="none" w:sz="0" w:space="0" w:color="auto"/>
        <w:bottom w:val="none" w:sz="0" w:space="0" w:color="auto"/>
        <w:right w:val="none" w:sz="0" w:space="0" w:color="auto"/>
      </w:divBdr>
    </w:div>
    <w:div w:id="699401449">
      <w:bodyDiv w:val="1"/>
      <w:marLeft w:val="0"/>
      <w:marRight w:val="0"/>
      <w:marTop w:val="0"/>
      <w:marBottom w:val="0"/>
      <w:divBdr>
        <w:top w:val="none" w:sz="0" w:space="0" w:color="auto"/>
        <w:left w:val="none" w:sz="0" w:space="0" w:color="auto"/>
        <w:bottom w:val="none" w:sz="0" w:space="0" w:color="auto"/>
        <w:right w:val="none" w:sz="0" w:space="0" w:color="auto"/>
      </w:divBdr>
    </w:div>
    <w:div w:id="699402266">
      <w:bodyDiv w:val="1"/>
      <w:marLeft w:val="0"/>
      <w:marRight w:val="0"/>
      <w:marTop w:val="0"/>
      <w:marBottom w:val="0"/>
      <w:divBdr>
        <w:top w:val="none" w:sz="0" w:space="0" w:color="auto"/>
        <w:left w:val="none" w:sz="0" w:space="0" w:color="auto"/>
        <w:bottom w:val="none" w:sz="0" w:space="0" w:color="auto"/>
        <w:right w:val="none" w:sz="0" w:space="0" w:color="auto"/>
      </w:divBdr>
    </w:div>
    <w:div w:id="699404310">
      <w:bodyDiv w:val="1"/>
      <w:marLeft w:val="0"/>
      <w:marRight w:val="0"/>
      <w:marTop w:val="0"/>
      <w:marBottom w:val="0"/>
      <w:divBdr>
        <w:top w:val="none" w:sz="0" w:space="0" w:color="auto"/>
        <w:left w:val="none" w:sz="0" w:space="0" w:color="auto"/>
        <w:bottom w:val="none" w:sz="0" w:space="0" w:color="auto"/>
        <w:right w:val="none" w:sz="0" w:space="0" w:color="auto"/>
      </w:divBdr>
    </w:div>
    <w:div w:id="699432248">
      <w:bodyDiv w:val="1"/>
      <w:marLeft w:val="0"/>
      <w:marRight w:val="0"/>
      <w:marTop w:val="0"/>
      <w:marBottom w:val="0"/>
      <w:divBdr>
        <w:top w:val="none" w:sz="0" w:space="0" w:color="auto"/>
        <w:left w:val="none" w:sz="0" w:space="0" w:color="auto"/>
        <w:bottom w:val="none" w:sz="0" w:space="0" w:color="auto"/>
        <w:right w:val="none" w:sz="0" w:space="0" w:color="auto"/>
      </w:divBdr>
    </w:div>
    <w:div w:id="699478287">
      <w:bodyDiv w:val="1"/>
      <w:marLeft w:val="0"/>
      <w:marRight w:val="0"/>
      <w:marTop w:val="0"/>
      <w:marBottom w:val="0"/>
      <w:divBdr>
        <w:top w:val="none" w:sz="0" w:space="0" w:color="auto"/>
        <w:left w:val="none" w:sz="0" w:space="0" w:color="auto"/>
        <w:bottom w:val="none" w:sz="0" w:space="0" w:color="auto"/>
        <w:right w:val="none" w:sz="0" w:space="0" w:color="auto"/>
      </w:divBdr>
    </w:div>
    <w:div w:id="699596970">
      <w:bodyDiv w:val="1"/>
      <w:marLeft w:val="0"/>
      <w:marRight w:val="0"/>
      <w:marTop w:val="0"/>
      <w:marBottom w:val="0"/>
      <w:divBdr>
        <w:top w:val="none" w:sz="0" w:space="0" w:color="auto"/>
        <w:left w:val="none" w:sz="0" w:space="0" w:color="auto"/>
        <w:bottom w:val="none" w:sz="0" w:space="0" w:color="auto"/>
        <w:right w:val="none" w:sz="0" w:space="0" w:color="auto"/>
      </w:divBdr>
    </w:div>
    <w:div w:id="699623206">
      <w:bodyDiv w:val="1"/>
      <w:marLeft w:val="0"/>
      <w:marRight w:val="0"/>
      <w:marTop w:val="0"/>
      <w:marBottom w:val="0"/>
      <w:divBdr>
        <w:top w:val="none" w:sz="0" w:space="0" w:color="auto"/>
        <w:left w:val="none" w:sz="0" w:space="0" w:color="auto"/>
        <w:bottom w:val="none" w:sz="0" w:space="0" w:color="auto"/>
        <w:right w:val="none" w:sz="0" w:space="0" w:color="auto"/>
      </w:divBdr>
    </w:div>
    <w:div w:id="699665746">
      <w:bodyDiv w:val="1"/>
      <w:marLeft w:val="0"/>
      <w:marRight w:val="0"/>
      <w:marTop w:val="0"/>
      <w:marBottom w:val="0"/>
      <w:divBdr>
        <w:top w:val="none" w:sz="0" w:space="0" w:color="auto"/>
        <w:left w:val="none" w:sz="0" w:space="0" w:color="auto"/>
        <w:bottom w:val="none" w:sz="0" w:space="0" w:color="auto"/>
        <w:right w:val="none" w:sz="0" w:space="0" w:color="auto"/>
      </w:divBdr>
    </w:div>
    <w:div w:id="699670446">
      <w:bodyDiv w:val="1"/>
      <w:marLeft w:val="0"/>
      <w:marRight w:val="0"/>
      <w:marTop w:val="0"/>
      <w:marBottom w:val="0"/>
      <w:divBdr>
        <w:top w:val="none" w:sz="0" w:space="0" w:color="auto"/>
        <w:left w:val="none" w:sz="0" w:space="0" w:color="auto"/>
        <w:bottom w:val="none" w:sz="0" w:space="0" w:color="auto"/>
        <w:right w:val="none" w:sz="0" w:space="0" w:color="auto"/>
      </w:divBdr>
    </w:div>
    <w:div w:id="699747472">
      <w:bodyDiv w:val="1"/>
      <w:marLeft w:val="0"/>
      <w:marRight w:val="0"/>
      <w:marTop w:val="0"/>
      <w:marBottom w:val="0"/>
      <w:divBdr>
        <w:top w:val="none" w:sz="0" w:space="0" w:color="auto"/>
        <w:left w:val="none" w:sz="0" w:space="0" w:color="auto"/>
        <w:bottom w:val="none" w:sz="0" w:space="0" w:color="auto"/>
        <w:right w:val="none" w:sz="0" w:space="0" w:color="auto"/>
      </w:divBdr>
    </w:div>
    <w:div w:id="700130114">
      <w:bodyDiv w:val="1"/>
      <w:marLeft w:val="0"/>
      <w:marRight w:val="0"/>
      <w:marTop w:val="0"/>
      <w:marBottom w:val="0"/>
      <w:divBdr>
        <w:top w:val="none" w:sz="0" w:space="0" w:color="auto"/>
        <w:left w:val="none" w:sz="0" w:space="0" w:color="auto"/>
        <w:bottom w:val="none" w:sz="0" w:space="0" w:color="auto"/>
        <w:right w:val="none" w:sz="0" w:space="0" w:color="auto"/>
      </w:divBdr>
    </w:div>
    <w:div w:id="700132400">
      <w:bodyDiv w:val="1"/>
      <w:marLeft w:val="0"/>
      <w:marRight w:val="0"/>
      <w:marTop w:val="0"/>
      <w:marBottom w:val="0"/>
      <w:divBdr>
        <w:top w:val="none" w:sz="0" w:space="0" w:color="auto"/>
        <w:left w:val="none" w:sz="0" w:space="0" w:color="auto"/>
        <w:bottom w:val="none" w:sz="0" w:space="0" w:color="auto"/>
        <w:right w:val="none" w:sz="0" w:space="0" w:color="auto"/>
      </w:divBdr>
    </w:div>
    <w:div w:id="700132491">
      <w:bodyDiv w:val="1"/>
      <w:marLeft w:val="0"/>
      <w:marRight w:val="0"/>
      <w:marTop w:val="0"/>
      <w:marBottom w:val="0"/>
      <w:divBdr>
        <w:top w:val="none" w:sz="0" w:space="0" w:color="auto"/>
        <w:left w:val="none" w:sz="0" w:space="0" w:color="auto"/>
        <w:bottom w:val="none" w:sz="0" w:space="0" w:color="auto"/>
        <w:right w:val="none" w:sz="0" w:space="0" w:color="auto"/>
      </w:divBdr>
    </w:div>
    <w:div w:id="700283271">
      <w:bodyDiv w:val="1"/>
      <w:marLeft w:val="0"/>
      <w:marRight w:val="0"/>
      <w:marTop w:val="0"/>
      <w:marBottom w:val="0"/>
      <w:divBdr>
        <w:top w:val="none" w:sz="0" w:space="0" w:color="auto"/>
        <w:left w:val="none" w:sz="0" w:space="0" w:color="auto"/>
        <w:bottom w:val="none" w:sz="0" w:space="0" w:color="auto"/>
        <w:right w:val="none" w:sz="0" w:space="0" w:color="auto"/>
      </w:divBdr>
    </w:div>
    <w:div w:id="700321101">
      <w:bodyDiv w:val="1"/>
      <w:marLeft w:val="0"/>
      <w:marRight w:val="0"/>
      <w:marTop w:val="0"/>
      <w:marBottom w:val="0"/>
      <w:divBdr>
        <w:top w:val="none" w:sz="0" w:space="0" w:color="auto"/>
        <w:left w:val="none" w:sz="0" w:space="0" w:color="auto"/>
        <w:bottom w:val="none" w:sz="0" w:space="0" w:color="auto"/>
        <w:right w:val="none" w:sz="0" w:space="0" w:color="auto"/>
      </w:divBdr>
    </w:div>
    <w:div w:id="700321763">
      <w:bodyDiv w:val="1"/>
      <w:marLeft w:val="0"/>
      <w:marRight w:val="0"/>
      <w:marTop w:val="0"/>
      <w:marBottom w:val="0"/>
      <w:divBdr>
        <w:top w:val="none" w:sz="0" w:space="0" w:color="auto"/>
        <w:left w:val="none" w:sz="0" w:space="0" w:color="auto"/>
        <w:bottom w:val="none" w:sz="0" w:space="0" w:color="auto"/>
        <w:right w:val="none" w:sz="0" w:space="0" w:color="auto"/>
      </w:divBdr>
    </w:div>
    <w:div w:id="700397929">
      <w:bodyDiv w:val="1"/>
      <w:marLeft w:val="0"/>
      <w:marRight w:val="0"/>
      <w:marTop w:val="0"/>
      <w:marBottom w:val="0"/>
      <w:divBdr>
        <w:top w:val="none" w:sz="0" w:space="0" w:color="auto"/>
        <w:left w:val="none" w:sz="0" w:space="0" w:color="auto"/>
        <w:bottom w:val="none" w:sz="0" w:space="0" w:color="auto"/>
        <w:right w:val="none" w:sz="0" w:space="0" w:color="auto"/>
      </w:divBdr>
    </w:div>
    <w:div w:id="700401348">
      <w:bodyDiv w:val="1"/>
      <w:marLeft w:val="0"/>
      <w:marRight w:val="0"/>
      <w:marTop w:val="0"/>
      <w:marBottom w:val="0"/>
      <w:divBdr>
        <w:top w:val="none" w:sz="0" w:space="0" w:color="auto"/>
        <w:left w:val="none" w:sz="0" w:space="0" w:color="auto"/>
        <w:bottom w:val="none" w:sz="0" w:space="0" w:color="auto"/>
        <w:right w:val="none" w:sz="0" w:space="0" w:color="auto"/>
      </w:divBdr>
    </w:div>
    <w:div w:id="700471832">
      <w:bodyDiv w:val="1"/>
      <w:marLeft w:val="0"/>
      <w:marRight w:val="0"/>
      <w:marTop w:val="0"/>
      <w:marBottom w:val="0"/>
      <w:divBdr>
        <w:top w:val="none" w:sz="0" w:space="0" w:color="auto"/>
        <w:left w:val="none" w:sz="0" w:space="0" w:color="auto"/>
        <w:bottom w:val="none" w:sz="0" w:space="0" w:color="auto"/>
        <w:right w:val="none" w:sz="0" w:space="0" w:color="auto"/>
      </w:divBdr>
    </w:div>
    <w:div w:id="700518315">
      <w:bodyDiv w:val="1"/>
      <w:marLeft w:val="0"/>
      <w:marRight w:val="0"/>
      <w:marTop w:val="0"/>
      <w:marBottom w:val="0"/>
      <w:divBdr>
        <w:top w:val="none" w:sz="0" w:space="0" w:color="auto"/>
        <w:left w:val="none" w:sz="0" w:space="0" w:color="auto"/>
        <w:bottom w:val="none" w:sz="0" w:space="0" w:color="auto"/>
        <w:right w:val="none" w:sz="0" w:space="0" w:color="auto"/>
      </w:divBdr>
    </w:div>
    <w:div w:id="700546027">
      <w:bodyDiv w:val="1"/>
      <w:marLeft w:val="0"/>
      <w:marRight w:val="0"/>
      <w:marTop w:val="0"/>
      <w:marBottom w:val="0"/>
      <w:divBdr>
        <w:top w:val="none" w:sz="0" w:space="0" w:color="auto"/>
        <w:left w:val="none" w:sz="0" w:space="0" w:color="auto"/>
        <w:bottom w:val="none" w:sz="0" w:space="0" w:color="auto"/>
        <w:right w:val="none" w:sz="0" w:space="0" w:color="auto"/>
      </w:divBdr>
    </w:div>
    <w:div w:id="700588489">
      <w:bodyDiv w:val="1"/>
      <w:marLeft w:val="0"/>
      <w:marRight w:val="0"/>
      <w:marTop w:val="0"/>
      <w:marBottom w:val="0"/>
      <w:divBdr>
        <w:top w:val="none" w:sz="0" w:space="0" w:color="auto"/>
        <w:left w:val="none" w:sz="0" w:space="0" w:color="auto"/>
        <w:bottom w:val="none" w:sz="0" w:space="0" w:color="auto"/>
        <w:right w:val="none" w:sz="0" w:space="0" w:color="auto"/>
      </w:divBdr>
    </w:div>
    <w:div w:id="700591399">
      <w:bodyDiv w:val="1"/>
      <w:marLeft w:val="0"/>
      <w:marRight w:val="0"/>
      <w:marTop w:val="0"/>
      <w:marBottom w:val="0"/>
      <w:divBdr>
        <w:top w:val="none" w:sz="0" w:space="0" w:color="auto"/>
        <w:left w:val="none" w:sz="0" w:space="0" w:color="auto"/>
        <w:bottom w:val="none" w:sz="0" w:space="0" w:color="auto"/>
        <w:right w:val="none" w:sz="0" w:space="0" w:color="auto"/>
      </w:divBdr>
    </w:div>
    <w:div w:id="700597435">
      <w:bodyDiv w:val="1"/>
      <w:marLeft w:val="0"/>
      <w:marRight w:val="0"/>
      <w:marTop w:val="0"/>
      <w:marBottom w:val="0"/>
      <w:divBdr>
        <w:top w:val="none" w:sz="0" w:space="0" w:color="auto"/>
        <w:left w:val="none" w:sz="0" w:space="0" w:color="auto"/>
        <w:bottom w:val="none" w:sz="0" w:space="0" w:color="auto"/>
        <w:right w:val="none" w:sz="0" w:space="0" w:color="auto"/>
      </w:divBdr>
    </w:div>
    <w:div w:id="700667710">
      <w:bodyDiv w:val="1"/>
      <w:marLeft w:val="0"/>
      <w:marRight w:val="0"/>
      <w:marTop w:val="0"/>
      <w:marBottom w:val="0"/>
      <w:divBdr>
        <w:top w:val="none" w:sz="0" w:space="0" w:color="auto"/>
        <w:left w:val="none" w:sz="0" w:space="0" w:color="auto"/>
        <w:bottom w:val="none" w:sz="0" w:space="0" w:color="auto"/>
        <w:right w:val="none" w:sz="0" w:space="0" w:color="auto"/>
      </w:divBdr>
    </w:div>
    <w:div w:id="700739031">
      <w:bodyDiv w:val="1"/>
      <w:marLeft w:val="0"/>
      <w:marRight w:val="0"/>
      <w:marTop w:val="0"/>
      <w:marBottom w:val="0"/>
      <w:divBdr>
        <w:top w:val="none" w:sz="0" w:space="0" w:color="auto"/>
        <w:left w:val="none" w:sz="0" w:space="0" w:color="auto"/>
        <w:bottom w:val="none" w:sz="0" w:space="0" w:color="auto"/>
        <w:right w:val="none" w:sz="0" w:space="0" w:color="auto"/>
      </w:divBdr>
    </w:div>
    <w:div w:id="700740395">
      <w:bodyDiv w:val="1"/>
      <w:marLeft w:val="0"/>
      <w:marRight w:val="0"/>
      <w:marTop w:val="0"/>
      <w:marBottom w:val="0"/>
      <w:divBdr>
        <w:top w:val="none" w:sz="0" w:space="0" w:color="auto"/>
        <w:left w:val="none" w:sz="0" w:space="0" w:color="auto"/>
        <w:bottom w:val="none" w:sz="0" w:space="0" w:color="auto"/>
        <w:right w:val="none" w:sz="0" w:space="0" w:color="auto"/>
      </w:divBdr>
    </w:div>
    <w:div w:id="700934871">
      <w:bodyDiv w:val="1"/>
      <w:marLeft w:val="0"/>
      <w:marRight w:val="0"/>
      <w:marTop w:val="0"/>
      <w:marBottom w:val="0"/>
      <w:divBdr>
        <w:top w:val="none" w:sz="0" w:space="0" w:color="auto"/>
        <w:left w:val="none" w:sz="0" w:space="0" w:color="auto"/>
        <w:bottom w:val="none" w:sz="0" w:space="0" w:color="auto"/>
        <w:right w:val="none" w:sz="0" w:space="0" w:color="auto"/>
      </w:divBdr>
    </w:div>
    <w:div w:id="700935865">
      <w:bodyDiv w:val="1"/>
      <w:marLeft w:val="0"/>
      <w:marRight w:val="0"/>
      <w:marTop w:val="0"/>
      <w:marBottom w:val="0"/>
      <w:divBdr>
        <w:top w:val="none" w:sz="0" w:space="0" w:color="auto"/>
        <w:left w:val="none" w:sz="0" w:space="0" w:color="auto"/>
        <w:bottom w:val="none" w:sz="0" w:space="0" w:color="auto"/>
        <w:right w:val="none" w:sz="0" w:space="0" w:color="auto"/>
      </w:divBdr>
    </w:div>
    <w:div w:id="701438763">
      <w:bodyDiv w:val="1"/>
      <w:marLeft w:val="0"/>
      <w:marRight w:val="0"/>
      <w:marTop w:val="0"/>
      <w:marBottom w:val="0"/>
      <w:divBdr>
        <w:top w:val="none" w:sz="0" w:space="0" w:color="auto"/>
        <w:left w:val="none" w:sz="0" w:space="0" w:color="auto"/>
        <w:bottom w:val="none" w:sz="0" w:space="0" w:color="auto"/>
        <w:right w:val="none" w:sz="0" w:space="0" w:color="auto"/>
      </w:divBdr>
    </w:div>
    <w:div w:id="701444327">
      <w:bodyDiv w:val="1"/>
      <w:marLeft w:val="0"/>
      <w:marRight w:val="0"/>
      <w:marTop w:val="0"/>
      <w:marBottom w:val="0"/>
      <w:divBdr>
        <w:top w:val="none" w:sz="0" w:space="0" w:color="auto"/>
        <w:left w:val="none" w:sz="0" w:space="0" w:color="auto"/>
        <w:bottom w:val="none" w:sz="0" w:space="0" w:color="auto"/>
        <w:right w:val="none" w:sz="0" w:space="0" w:color="auto"/>
      </w:divBdr>
    </w:div>
    <w:div w:id="701445291">
      <w:bodyDiv w:val="1"/>
      <w:marLeft w:val="0"/>
      <w:marRight w:val="0"/>
      <w:marTop w:val="0"/>
      <w:marBottom w:val="0"/>
      <w:divBdr>
        <w:top w:val="none" w:sz="0" w:space="0" w:color="auto"/>
        <w:left w:val="none" w:sz="0" w:space="0" w:color="auto"/>
        <w:bottom w:val="none" w:sz="0" w:space="0" w:color="auto"/>
        <w:right w:val="none" w:sz="0" w:space="0" w:color="auto"/>
      </w:divBdr>
    </w:div>
    <w:div w:id="701446053">
      <w:bodyDiv w:val="1"/>
      <w:marLeft w:val="0"/>
      <w:marRight w:val="0"/>
      <w:marTop w:val="0"/>
      <w:marBottom w:val="0"/>
      <w:divBdr>
        <w:top w:val="none" w:sz="0" w:space="0" w:color="auto"/>
        <w:left w:val="none" w:sz="0" w:space="0" w:color="auto"/>
        <w:bottom w:val="none" w:sz="0" w:space="0" w:color="auto"/>
        <w:right w:val="none" w:sz="0" w:space="0" w:color="auto"/>
      </w:divBdr>
    </w:div>
    <w:div w:id="701512203">
      <w:bodyDiv w:val="1"/>
      <w:marLeft w:val="0"/>
      <w:marRight w:val="0"/>
      <w:marTop w:val="0"/>
      <w:marBottom w:val="0"/>
      <w:divBdr>
        <w:top w:val="none" w:sz="0" w:space="0" w:color="auto"/>
        <w:left w:val="none" w:sz="0" w:space="0" w:color="auto"/>
        <w:bottom w:val="none" w:sz="0" w:space="0" w:color="auto"/>
        <w:right w:val="none" w:sz="0" w:space="0" w:color="auto"/>
      </w:divBdr>
    </w:div>
    <w:div w:id="701589704">
      <w:bodyDiv w:val="1"/>
      <w:marLeft w:val="0"/>
      <w:marRight w:val="0"/>
      <w:marTop w:val="0"/>
      <w:marBottom w:val="0"/>
      <w:divBdr>
        <w:top w:val="none" w:sz="0" w:space="0" w:color="auto"/>
        <w:left w:val="none" w:sz="0" w:space="0" w:color="auto"/>
        <w:bottom w:val="none" w:sz="0" w:space="0" w:color="auto"/>
        <w:right w:val="none" w:sz="0" w:space="0" w:color="auto"/>
      </w:divBdr>
    </w:div>
    <w:div w:id="701629733">
      <w:bodyDiv w:val="1"/>
      <w:marLeft w:val="0"/>
      <w:marRight w:val="0"/>
      <w:marTop w:val="0"/>
      <w:marBottom w:val="0"/>
      <w:divBdr>
        <w:top w:val="none" w:sz="0" w:space="0" w:color="auto"/>
        <w:left w:val="none" w:sz="0" w:space="0" w:color="auto"/>
        <w:bottom w:val="none" w:sz="0" w:space="0" w:color="auto"/>
        <w:right w:val="none" w:sz="0" w:space="0" w:color="auto"/>
      </w:divBdr>
    </w:div>
    <w:div w:id="701632281">
      <w:bodyDiv w:val="1"/>
      <w:marLeft w:val="0"/>
      <w:marRight w:val="0"/>
      <w:marTop w:val="0"/>
      <w:marBottom w:val="0"/>
      <w:divBdr>
        <w:top w:val="none" w:sz="0" w:space="0" w:color="auto"/>
        <w:left w:val="none" w:sz="0" w:space="0" w:color="auto"/>
        <w:bottom w:val="none" w:sz="0" w:space="0" w:color="auto"/>
        <w:right w:val="none" w:sz="0" w:space="0" w:color="auto"/>
      </w:divBdr>
    </w:div>
    <w:div w:id="701637601">
      <w:bodyDiv w:val="1"/>
      <w:marLeft w:val="0"/>
      <w:marRight w:val="0"/>
      <w:marTop w:val="0"/>
      <w:marBottom w:val="0"/>
      <w:divBdr>
        <w:top w:val="none" w:sz="0" w:space="0" w:color="auto"/>
        <w:left w:val="none" w:sz="0" w:space="0" w:color="auto"/>
        <w:bottom w:val="none" w:sz="0" w:space="0" w:color="auto"/>
        <w:right w:val="none" w:sz="0" w:space="0" w:color="auto"/>
      </w:divBdr>
    </w:div>
    <w:div w:id="701638821">
      <w:bodyDiv w:val="1"/>
      <w:marLeft w:val="0"/>
      <w:marRight w:val="0"/>
      <w:marTop w:val="0"/>
      <w:marBottom w:val="0"/>
      <w:divBdr>
        <w:top w:val="none" w:sz="0" w:space="0" w:color="auto"/>
        <w:left w:val="none" w:sz="0" w:space="0" w:color="auto"/>
        <w:bottom w:val="none" w:sz="0" w:space="0" w:color="auto"/>
        <w:right w:val="none" w:sz="0" w:space="0" w:color="auto"/>
      </w:divBdr>
    </w:div>
    <w:div w:id="701785893">
      <w:bodyDiv w:val="1"/>
      <w:marLeft w:val="0"/>
      <w:marRight w:val="0"/>
      <w:marTop w:val="0"/>
      <w:marBottom w:val="0"/>
      <w:divBdr>
        <w:top w:val="none" w:sz="0" w:space="0" w:color="auto"/>
        <w:left w:val="none" w:sz="0" w:space="0" w:color="auto"/>
        <w:bottom w:val="none" w:sz="0" w:space="0" w:color="auto"/>
        <w:right w:val="none" w:sz="0" w:space="0" w:color="auto"/>
      </w:divBdr>
    </w:div>
    <w:div w:id="701787512">
      <w:bodyDiv w:val="1"/>
      <w:marLeft w:val="0"/>
      <w:marRight w:val="0"/>
      <w:marTop w:val="0"/>
      <w:marBottom w:val="0"/>
      <w:divBdr>
        <w:top w:val="none" w:sz="0" w:space="0" w:color="auto"/>
        <w:left w:val="none" w:sz="0" w:space="0" w:color="auto"/>
        <w:bottom w:val="none" w:sz="0" w:space="0" w:color="auto"/>
        <w:right w:val="none" w:sz="0" w:space="0" w:color="auto"/>
      </w:divBdr>
    </w:div>
    <w:div w:id="701830462">
      <w:bodyDiv w:val="1"/>
      <w:marLeft w:val="0"/>
      <w:marRight w:val="0"/>
      <w:marTop w:val="0"/>
      <w:marBottom w:val="0"/>
      <w:divBdr>
        <w:top w:val="none" w:sz="0" w:space="0" w:color="auto"/>
        <w:left w:val="none" w:sz="0" w:space="0" w:color="auto"/>
        <w:bottom w:val="none" w:sz="0" w:space="0" w:color="auto"/>
        <w:right w:val="none" w:sz="0" w:space="0" w:color="auto"/>
      </w:divBdr>
    </w:div>
    <w:div w:id="701830779">
      <w:bodyDiv w:val="1"/>
      <w:marLeft w:val="0"/>
      <w:marRight w:val="0"/>
      <w:marTop w:val="0"/>
      <w:marBottom w:val="0"/>
      <w:divBdr>
        <w:top w:val="none" w:sz="0" w:space="0" w:color="auto"/>
        <w:left w:val="none" w:sz="0" w:space="0" w:color="auto"/>
        <w:bottom w:val="none" w:sz="0" w:space="0" w:color="auto"/>
        <w:right w:val="none" w:sz="0" w:space="0" w:color="auto"/>
      </w:divBdr>
    </w:div>
    <w:div w:id="701900992">
      <w:bodyDiv w:val="1"/>
      <w:marLeft w:val="0"/>
      <w:marRight w:val="0"/>
      <w:marTop w:val="0"/>
      <w:marBottom w:val="0"/>
      <w:divBdr>
        <w:top w:val="none" w:sz="0" w:space="0" w:color="auto"/>
        <w:left w:val="none" w:sz="0" w:space="0" w:color="auto"/>
        <w:bottom w:val="none" w:sz="0" w:space="0" w:color="auto"/>
        <w:right w:val="none" w:sz="0" w:space="0" w:color="auto"/>
      </w:divBdr>
    </w:div>
    <w:div w:id="701904902">
      <w:bodyDiv w:val="1"/>
      <w:marLeft w:val="0"/>
      <w:marRight w:val="0"/>
      <w:marTop w:val="0"/>
      <w:marBottom w:val="0"/>
      <w:divBdr>
        <w:top w:val="none" w:sz="0" w:space="0" w:color="auto"/>
        <w:left w:val="none" w:sz="0" w:space="0" w:color="auto"/>
        <w:bottom w:val="none" w:sz="0" w:space="0" w:color="auto"/>
        <w:right w:val="none" w:sz="0" w:space="0" w:color="auto"/>
      </w:divBdr>
    </w:div>
    <w:div w:id="701976178">
      <w:bodyDiv w:val="1"/>
      <w:marLeft w:val="0"/>
      <w:marRight w:val="0"/>
      <w:marTop w:val="0"/>
      <w:marBottom w:val="0"/>
      <w:divBdr>
        <w:top w:val="none" w:sz="0" w:space="0" w:color="auto"/>
        <w:left w:val="none" w:sz="0" w:space="0" w:color="auto"/>
        <w:bottom w:val="none" w:sz="0" w:space="0" w:color="auto"/>
        <w:right w:val="none" w:sz="0" w:space="0" w:color="auto"/>
      </w:divBdr>
    </w:div>
    <w:div w:id="701976599">
      <w:bodyDiv w:val="1"/>
      <w:marLeft w:val="0"/>
      <w:marRight w:val="0"/>
      <w:marTop w:val="0"/>
      <w:marBottom w:val="0"/>
      <w:divBdr>
        <w:top w:val="none" w:sz="0" w:space="0" w:color="auto"/>
        <w:left w:val="none" w:sz="0" w:space="0" w:color="auto"/>
        <w:bottom w:val="none" w:sz="0" w:space="0" w:color="auto"/>
        <w:right w:val="none" w:sz="0" w:space="0" w:color="auto"/>
      </w:divBdr>
    </w:div>
    <w:div w:id="702172910">
      <w:bodyDiv w:val="1"/>
      <w:marLeft w:val="0"/>
      <w:marRight w:val="0"/>
      <w:marTop w:val="0"/>
      <w:marBottom w:val="0"/>
      <w:divBdr>
        <w:top w:val="none" w:sz="0" w:space="0" w:color="auto"/>
        <w:left w:val="none" w:sz="0" w:space="0" w:color="auto"/>
        <w:bottom w:val="none" w:sz="0" w:space="0" w:color="auto"/>
        <w:right w:val="none" w:sz="0" w:space="0" w:color="auto"/>
      </w:divBdr>
    </w:div>
    <w:div w:id="702176259">
      <w:bodyDiv w:val="1"/>
      <w:marLeft w:val="0"/>
      <w:marRight w:val="0"/>
      <w:marTop w:val="0"/>
      <w:marBottom w:val="0"/>
      <w:divBdr>
        <w:top w:val="none" w:sz="0" w:space="0" w:color="auto"/>
        <w:left w:val="none" w:sz="0" w:space="0" w:color="auto"/>
        <w:bottom w:val="none" w:sz="0" w:space="0" w:color="auto"/>
        <w:right w:val="none" w:sz="0" w:space="0" w:color="auto"/>
      </w:divBdr>
    </w:div>
    <w:div w:id="702246132">
      <w:bodyDiv w:val="1"/>
      <w:marLeft w:val="0"/>
      <w:marRight w:val="0"/>
      <w:marTop w:val="0"/>
      <w:marBottom w:val="0"/>
      <w:divBdr>
        <w:top w:val="none" w:sz="0" w:space="0" w:color="auto"/>
        <w:left w:val="none" w:sz="0" w:space="0" w:color="auto"/>
        <w:bottom w:val="none" w:sz="0" w:space="0" w:color="auto"/>
        <w:right w:val="none" w:sz="0" w:space="0" w:color="auto"/>
      </w:divBdr>
    </w:div>
    <w:div w:id="702289548">
      <w:bodyDiv w:val="1"/>
      <w:marLeft w:val="0"/>
      <w:marRight w:val="0"/>
      <w:marTop w:val="0"/>
      <w:marBottom w:val="0"/>
      <w:divBdr>
        <w:top w:val="none" w:sz="0" w:space="0" w:color="auto"/>
        <w:left w:val="none" w:sz="0" w:space="0" w:color="auto"/>
        <w:bottom w:val="none" w:sz="0" w:space="0" w:color="auto"/>
        <w:right w:val="none" w:sz="0" w:space="0" w:color="auto"/>
      </w:divBdr>
    </w:div>
    <w:div w:id="702294123">
      <w:bodyDiv w:val="1"/>
      <w:marLeft w:val="0"/>
      <w:marRight w:val="0"/>
      <w:marTop w:val="0"/>
      <w:marBottom w:val="0"/>
      <w:divBdr>
        <w:top w:val="none" w:sz="0" w:space="0" w:color="auto"/>
        <w:left w:val="none" w:sz="0" w:space="0" w:color="auto"/>
        <w:bottom w:val="none" w:sz="0" w:space="0" w:color="auto"/>
        <w:right w:val="none" w:sz="0" w:space="0" w:color="auto"/>
      </w:divBdr>
    </w:div>
    <w:div w:id="702556973">
      <w:bodyDiv w:val="1"/>
      <w:marLeft w:val="0"/>
      <w:marRight w:val="0"/>
      <w:marTop w:val="0"/>
      <w:marBottom w:val="0"/>
      <w:divBdr>
        <w:top w:val="none" w:sz="0" w:space="0" w:color="auto"/>
        <w:left w:val="none" w:sz="0" w:space="0" w:color="auto"/>
        <w:bottom w:val="none" w:sz="0" w:space="0" w:color="auto"/>
        <w:right w:val="none" w:sz="0" w:space="0" w:color="auto"/>
      </w:divBdr>
    </w:div>
    <w:div w:id="702631063">
      <w:bodyDiv w:val="1"/>
      <w:marLeft w:val="0"/>
      <w:marRight w:val="0"/>
      <w:marTop w:val="0"/>
      <w:marBottom w:val="0"/>
      <w:divBdr>
        <w:top w:val="none" w:sz="0" w:space="0" w:color="auto"/>
        <w:left w:val="none" w:sz="0" w:space="0" w:color="auto"/>
        <w:bottom w:val="none" w:sz="0" w:space="0" w:color="auto"/>
        <w:right w:val="none" w:sz="0" w:space="0" w:color="auto"/>
      </w:divBdr>
    </w:div>
    <w:div w:id="702751219">
      <w:bodyDiv w:val="1"/>
      <w:marLeft w:val="0"/>
      <w:marRight w:val="0"/>
      <w:marTop w:val="0"/>
      <w:marBottom w:val="0"/>
      <w:divBdr>
        <w:top w:val="none" w:sz="0" w:space="0" w:color="auto"/>
        <w:left w:val="none" w:sz="0" w:space="0" w:color="auto"/>
        <w:bottom w:val="none" w:sz="0" w:space="0" w:color="auto"/>
        <w:right w:val="none" w:sz="0" w:space="0" w:color="auto"/>
      </w:divBdr>
    </w:div>
    <w:div w:id="702827207">
      <w:bodyDiv w:val="1"/>
      <w:marLeft w:val="0"/>
      <w:marRight w:val="0"/>
      <w:marTop w:val="0"/>
      <w:marBottom w:val="0"/>
      <w:divBdr>
        <w:top w:val="none" w:sz="0" w:space="0" w:color="auto"/>
        <w:left w:val="none" w:sz="0" w:space="0" w:color="auto"/>
        <w:bottom w:val="none" w:sz="0" w:space="0" w:color="auto"/>
        <w:right w:val="none" w:sz="0" w:space="0" w:color="auto"/>
      </w:divBdr>
    </w:div>
    <w:div w:id="703167527">
      <w:bodyDiv w:val="1"/>
      <w:marLeft w:val="0"/>
      <w:marRight w:val="0"/>
      <w:marTop w:val="0"/>
      <w:marBottom w:val="0"/>
      <w:divBdr>
        <w:top w:val="none" w:sz="0" w:space="0" w:color="auto"/>
        <w:left w:val="none" w:sz="0" w:space="0" w:color="auto"/>
        <w:bottom w:val="none" w:sz="0" w:space="0" w:color="auto"/>
        <w:right w:val="none" w:sz="0" w:space="0" w:color="auto"/>
      </w:divBdr>
    </w:div>
    <w:div w:id="703210256">
      <w:bodyDiv w:val="1"/>
      <w:marLeft w:val="0"/>
      <w:marRight w:val="0"/>
      <w:marTop w:val="0"/>
      <w:marBottom w:val="0"/>
      <w:divBdr>
        <w:top w:val="none" w:sz="0" w:space="0" w:color="auto"/>
        <w:left w:val="none" w:sz="0" w:space="0" w:color="auto"/>
        <w:bottom w:val="none" w:sz="0" w:space="0" w:color="auto"/>
        <w:right w:val="none" w:sz="0" w:space="0" w:color="auto"/>
      </w:divBdr>
    </w:div>
    <w:div w:id="703212121">
      <w:bodyDiv w:val="1"/>
      <w:marLeft w:val="0"/>
      <w:marRight w:val="0"/>
      <w:marTop w:val="0"/>
      <w:marBottom w:val="0"/>
      <w:divBdr>
        <w:top w:val="none" w:sz="0" w:space="0" w:color="auto"/>
        <w:left w:val="none" w:sz="0" w:space="0" w:color="auto"/>
        <w:bottom w:val="none" w:sz="0" w:space="0" w:color="auto"/>
        <w:right w:val="none" w:sz="0" w:space="0" w:color="auto"/>
      </w:divBdr>
    </w:div>
    <w:div w:id="703290484">
      <w:bodyDiv w:val="1"/>
      <w:marLeft w:val="0"/>
      <w:marRight w:val="0"/>
      <w:marTop w:val="0"/>
      <w:marBottom w:val="0"/>
      <w:divBdr>
        <w:top w:val="none" w:sz="0" w:space="0" w:color="auto"/>
        <w:left w:val="none" w:sz="0" w:space="0" w:color="auto"/>
        <w:bottom w:val="none" w:sz="0" w:space="0" w:color="auto"/>
        <w:right w:val="none" w:sz="0" w:space="0" w:color="auto"/>
      </w:divBdr>
    </w:div>
    <w:div w:id="703332447">
      <w:bodyDiv w:val="1"/>
      <w:marLeft w:val="0"/>
      <w:marRight w:val="0"/>
      <w:marTop w:val="0"/>
      <w:marBottom w:val="0"/>
      <w:divBdr>
        <w:top w:val="none" w:sz="0" w:space="0" w:color="auto"/>
        <w:left w:val="none" w:sz="0" w:space="0" w:color="auto"/>
        <w:bottom w:val="none" w:sz="0" w:space="0" w:color="auto"/>
        <w:right w:val="none" w:sz="0" w:space="0" w:color="auto"/>
      </w:divBdr>
    </w:div>
    <w:div w:id="703335955">
      <w:bodyDiv w:val="1"/>
      <w:marLeft w:val="0"/>
      <w:marRight w:val="0"/>
      <w:marTop w:val="0"/>
      <w:marBottom w:val="0"/>
      <w:divBdr>
        <w:top w:val="none" w:sz="0" w:space="0" w:color="auto"/>
        <w:left w:val="none" w:sz="0" w:space="0" w:color="auto"/>
        <w:bottom w:val="none" w:sz="0" w:space="0" w:color="auto"/>
        <w:right w:val="none" w:sz="0" w:space="0" w:color="auto"/>
      </w:divBdr>
    </w:div>
    <w:div w:id="703360509">
      <w:bodyDiv w:val="1"/>
      <w:marLeft w:val="0"/>
      <w:marRight w:val="0"/>
      <w:marTop w:val="0"/>
      <w:marBottom w:val="0"/>
      <w:divBdr>
        <w:top w:val="none" w:sz="0" w:space="0" w:color="auto"/>
        <w:left w:val="none" w:sz="0" w:space="0" w:color="auto"/>
        <w:bottom w:val="none" w:sz="0" w:space="0" w:color="auto"/>
        <w:right w:val="none" w:sz="0" w:space="0" w:color="auto"/>
      </w:divBdr>
    </w:div>
    <w:div w:id="703477807">
      <w:bodyDiv w:val="1"/>
      <w:marLeft w:val="0"/>
      <w:marRight w:val="0"/>
      <w:marTop w:val="0"/>
      <w:marBottom w:val="0"/>
      <w:divBdr>
        <w:top w:val="none" w:sz="0" w:space="0" w:color="auto"/>
        <w:left w:val="none" w:sz="0" w:space="0" w:color="auto"/>
        <w:bottom w:val="none" w:sz="0" w:space="0" w:color="auto"/>
        <w:right w:val="none" w:sz="0" w:space="0" w:color="auto"/>
      </w:divBdr>
    </w:div>
    <w:div w:id="703529104">
      <w:bodyDiv w:val="1"/>
      <w:marLeft w:val="0"/>
      <w:marRight w:val="0"/>
      <w:marTop w:val="0"/>
      <w:marBottom w:val="0"/>
      <w:divBdr>
        <w:top w:val="none" w:sz="0" w:space="0" w:color="auto"/>
        <w:left w:val="none" w:sz="0" w:space="0" w:color="auto"/>
        <w:bottom w:val="none" w:sz="0" w:space="0" w:color="auto"/>
        <w:right w:val="none" w:sz="0" w:space="0" w:color="auto"/>
      </w:divBdr>
    </w:div>
    <w:div w:id="703599863">
      <w:bodyDiv w:val="1"/>
      <w:marLeft w:val="0"/>
      <w:marRight w:val="0"/>
      <w:marTop w:val="0"/>
      <w:marBottom w:val="0"/>
      <w:divBdr>
        <w:top w:val="none" w:sz="0" w:space="0" w:color="auto"/>
        <w:left w:val="none" w:sz="0" w:space="0" w:color="auto"/>
        <w:bottom w:val="none" w:sz="0" w:space="0" w:color="auto"/>
        <w:right w:val="none" w:sz="0" w:space="0" w:color="auto"/>
      </w:divBdr>
    </w:div>
    <w:div w:id="703670984">
      <w:bodyDiv w:val="1"/>
      <w:marLeft w:val="0"/>
      <w:marRight w:val="0"/>
      <w:marTop w:val="0"/>
      <w:marBottom w:val="0"/>
      <w:divBdr>
        <w:top w:val="none" w:sz="0" w:space="0" w:color="auto"/>
        <w:left w:val="none" w:sz="0" w:space="0" w:color="auto"/>
        <w:bottom w:val="none" w:sz="0" w:space="0" w:color="auto"/>
        <w:right w:val="none" w:sz="0" w:space="0" w:color="auto"/>
      </w:divBdr>
    </w:div>
    <w:div w:id="703674773">
      <w:bodyDiv w:val="1"/>
      <w:marLeft w:val="0"/>
      <w:marRight w:val="0"/>
      <w:marTop w:val="0"/>
      <w:marBottom w:val="0"/>
      <w:divBdr>
        <w:top w:val="none" w:sz="0" w:space="0" w:color="auto"/>
        <w:left w:val="none" w:sz="0" w:space="0" w:color="auto"/>
        <w:bottom w:val="none" w:sz="0" w:space="0" w:color="auto"/>
        <w:right w:val="none" w:sz="0" w:space="0" w:color="auto"/>
      </w:divBdr>
    </w:div>
    <w:div w:id="703749064">
      <w:bodyDiv w:val="1"/>
      <w:marLeft w:val="0"/>
      <w:marRight w:val="0"/>
      <w:marTop w:val="0"/>
      <w:marBottom w:val="0"/>
      <w:divBdr>
        <w:top w:val="none" w:sz="0" w:space="0" w:color="auto"/>
        <w:left w:val="none" w:sz="0" w:space="0" w:color="auto"/>
        <w:bottom w:val="none" w:sz="0" w:space="0" w:color="auto"/>
        <w:right w:val="none" w:sz="0" w:space="0" w:color="auto"/>
      </w:divBdr>
    </w:div>
    <w:div w:id="703948336">
      <w:bodyDiv w:val="1"/>
      <w:marLeft w:val="0"/>
      <w:marRight w:val="0"/>
      <w:marTop w:val="0"/>
      <w:marBottom w:val="0"/>
      <w:divBdr>
        <w:top w:val="none" w:sz="0" w:space="0" w:color="auto"/>
        <w:left w:val="none" w:sz="0" w:space="0" w:color="auto"/>
        <w:bottom w:val="none" w:sz="0" w:space="0" w:color="auto"/>
        <w:right w:val="none" w:sz="0" w:space="0" w:color="auto"/>
      </w:divBdr>
    </w:div>
    <w:div w:id="704017137">
      <w:bodyDiv w:val="1"/>
      <w:marLeft w:val="0"/>
      <w:marRight w:val="0"/>
      <w:marTop w:val="0"/>
      <w:marBottom w:val="0"/>
      <w:divBdr>
        <w:top w:val="none" w:sz="0" w:space="0" w:color="auto"/>
        <w:left w:val="none" w:sz="0" w:space="0" w:color="auto"/>
        <w:bottom w:val="none" w:sz="0" w:space="0" w:color="auto"/>
        <w:right w:val="none" w:sz="0" w:space="0" w:color="auto"/>
      </w:divBdr>
    </w:div>
    <w:div w:id="704134494">
      <w:bodyDiv w:val="1"/>
      <w:marLeft w:val="0"/>
      <w:marRight w:val="0"/>
      <w:marTop w:val="0"/>
      <w:marBottom w:val="0"/>
      <w:divBdr>
        <w:top w:val="none" w:sz="0" w:space="0" w:color="auto"/>
        <w:left w:val="none" w:sz="0" w:space="0" w:color="auto"/>
        <w:bottom w:val="none" w:sz="0" w:space="0" w:color="auto"/>
        <w:right w:val="none" w:sz="0" w:space="0" w:color="auto"/>
      </w:divBdr>
    </w:div>
    <w:div w:id="704250965">
      <w:bodyDiv w:val="1"/>
      <w:marLeft w:val="0"/>
      <w:marRight w:val="0"/>
      <w:marTop w:val="0"/>
      <w:marBottom w:val="0"/>
      <w:divBdr>
        <w:top w:val="none" w:sz="0" w:space="0" w:color="auto"/>
        <w:left w:val="none" w:sz="0" w:space="0" w:color="auto"/>
        <w:bottom w:val="none" w:sz="0" w:space="0" w:color="auto"/>
        <w:right w:val="none" w:sz="0" w:space="0" w:color="auto"/>
      </w:divBdr>
    </w:div>
    <w:div w:id="704252972">
      <w:bodyDiv w:val="1"/>
      <w:marLeft w:val="0"/>
      <w:marRight w:val="0"/>
      <w:marTop w:val="0"/>
      <w:marBottom w:val="0"/>
      <w:divBdr>
        <w:top w:val="none" w:sz="0" w:space="0" w:color="auto"/>
        <w:left w:val="none" w:sz="0" w:space="0" w:color="auto"/>
        <w:bottom w:val="none" w:sz="0" w:space="0" w:color="auto"/>
        <w:right w:val="none" w:sz="0" w:space="0" w:color="auto"/>
      </w:divBdr>
    </w:div>
    <w:div w:id="704330719">
      <w:bodyDiv w:val="1"/>
      <w:marLeft w:val="0"/>
      <w:marRight w:val="0"/>
      <w:marTop w:val="0"/>
      <w:marBottom w:val="0"/>
      <w:divBdr>
        <w:top w:val="none" w:sz="0" w:space="0" w:color="auto"/>
        <w:left w:val="none" w:sz="0" w:space="0" w:color="auto"/>
        <w:bottom w:val="none" w:sz="0" w:space="0" w:color="auto"/>
        <w:right w:val="none" w:sz="0" w:space="0" w:color="auto"/>
      </w:divBdr>
    </w:div>
    <w:div w:id="704331309">
      <w:bodyDiv w:val="1"/>
      <w:marLeft w:val="0"/>
      <w:marRight w:val="0"/>
      <w:marTop w:val="0"/>
      <w:marBottom w:val="0"/>
      <w:divBdr>
        <w:top w:val="none" w:sz="0" w:space="0" w:color="auto"/>
        <w:left w:val="none" w:sz="0" w:space="0" w:color="auto"/>
        <w:bottom w:val="none" w:sz="0" w:space="0" w:color="auto"/>
        <w:right w:val="none" w:sz="0" w:space="0" w:color="auto"/>
      </w:divBdr>
    </w:div>
    <w:div w:id="704335462">
      <w:bodyDiv w:val="1"/>
      <w:marLeft w:val="0"/>
      <w:marRight w:val="0"/>
      <w:marTop w:val="0"/>
      <w:marBottom w:val="0"/>
      <w:divBdr>
        <w:top w:val="none" w:sz="0" w:space="0" w:color="auto"/>
        <w:left w:val="none" w:sz="0" w:space="0" w:color="auto"/>
        <w:bottom w:val="none" w:sz="0" w:space="0" w:color="auto"/>
        <w:right w:val="none" w:sz="0" w:space="0" w:color="auto"/>
      </w:divBdr>
    </w:div>
    <w:div w:id="704405956">
      <w:bodyDiv w:val="1"/>
      <w:marLeft w:val="0"/>
      <w:marRight w:val="0"/>
      <w:marTop w:val="0"/>
      <w:marBottom w:val="0"/>
      <w:divBdr>
        <w:top w:val="none" w:sz="0" w:space="0" w:color="auto"/>
        <w:left w:val="none" w:sz="0" w:space="0" w:color="auto"/>
        <w:bottom w:val="none" w:sz="0" w:space="0" w:color="auto"/>
        <w:right w:val="none" w:sz="0" w:space="0" w:color="auto"/>
      </w:divBdr>
    </w:div>
    <w:div w:id="704523409">
      <w:bodyDiv w:val="1"/>
      <w:marLeft w:val="0"/>
      <w:marRight w:val="0"/>
      <w:marTop w:val="0"/>
      <w:marBottom w:val="0"/>
      <w:divBdr>
        <w:top w:val="none" w:sz="0" w:space="0" w:color="auto"/>
        <w:left w:val="none" w:sz="0" w:space="0" w:color="auto"/>
        <w:bottom w:val="none" w:sz="0" w:space="0" w:color="auto"/>
        <w:right w:val="none" w:sz="0" w:space="0" w:color="auto"/>
      </w:divBdr>
    </w:div>
    <w:div w:id="704528961">
      <w:bodyDiv w:val="1"/>
      <w:marLeft w:val="0"/>
      <w:marRight w:val="0"/>
      <w:marTop w:val="0"/>
      <w:marBottom w:val="0"/>
      <w:divBdr>
        <w:top w:val="none" w:sz="0" w:space="0" w:color="auto"/>
        <w:left w:val="none" w:sz="0" w:space="0" w:color="auto"/>
        <w:bottom w:val="none" w:sz="0" w:space="0" w:color="auto"/>
        <w:right w:val="none" w:sz="0" w:space="0" w:color="auto"/>
      </w:divBdr>
    </w:div>
    <w:div w:id="704714866">
      <w:bodyDiv w:val="1"/>
      <w:marLeft w:val="0"/>
      <w:marRight w:val="0"/>
      <w:marTop w:val="0"/>
      <w:marBottom w:val="0"/>
      <w:divBdr>
        <w:top w:val="none" w:sz="0" w:space="0" w:color="auto"/>
        <w:left w:val="none" w:sz="0" w:space="0" w:color="auto"/>
        <w:bottom w:val="none" w:sz="0" w:space="0" w:color="auto"/>
        <w:right w:val="none" w:sz="0" w:space="0" w:color="auto"/>
      </w:divBdr>
    </w:div>
    <w:div w:id="704796191">
      <w:bodyDiv w:val="1"/>
      <w:marLeft w:val="0"/>
      <w:marRight w:val="0"/>
      <w:marTop w:val="0"/>
      <w:marBottom w:val="0"/>
      <w:divBdr>
        <w:top w:val="none" w:sz="0" w:space="0" w:color="auto"/>
        <w:left w:val="none" w:sz="0" w:space="0" w:color="auto"/>
        <w:bottom w:val="none" w:sz="0" w:space="0" w:color="auto"/>
        <w:right w:val="none" w:sz="0" w:space="0" w:color="auto"/>
      </w:divBdr>
    </w:div>
    <w:div w:id="704868538">
      <w:bodyDiv w:val="1"/>
      <w:marLeft w:val="0"/>
      <w:marRight w:val="0"/>
      <w:marTop w:val="0"/>
      <w:marBottom w:val="0"/>
      <w:divBdr>
        <w:top w:val="none" w:sz="0" w:space="0" w:color="auto"/>
        <w:left w:val="none" w:sz="0" w:space="0" w:color="auto"/>
        <w:bottom w:val="none" w:sz="0" w:space="0" w:color="auto"/>
        <w:right w:val="none" w:sz="0" w:space="0" w:color="auto"/>
      </w:divBdr>
    </w:div>
    <w:div w:id="704868745">
      <w:bodyDiv w:val="1"/>
      <w:marLeft w:val="0"/>
      <w:marRight w:val="0"/>
      <w:marTop w:val="0"/>
      <w:marBottom w:val="0"/>
      <w:divBdr>
        <w:top w:val="none" w:sz="0" w:space="0" w:color="auto"/>
        <w:left w:val="none" w:sz="0" w:space="0" w:color="auto"/>
        <w:bottom w:val="none" w:sz="0" w:space="0" w:color="auto"/>
        <w:right w:val="none" w:sz="0" w:space="0" w:color="auto"/>
      </w:divBdr>
    </w:div>
    <w:div w:id="704909856">
      <w:bodyDiv w:val="1"/>
      <w:marLeft w:val="0"/>
      <w:marRight w:val="0"/>
      <w:marTop w:val="0"/>
      <w:marBottom w:val="0"/>
      <w:divBdr>
        <w:top w:val="none" w:sz="0" w:space="0" w:color="auto"/>
        <w:left w:val="none" w:sz="0" w:space="0" w:color="auto"/>
        <w:bottom w:val="none" w:sz="0" w:space="0" w:color="auto"/>
        <w:right w:val="none" w:sz="0" w:space="0" w:color="auto"/>
      </w:divBdr>
    </w:div>
    <w:div w:id="704984567">
      <w:bodyDiv w:val="1"/>
      <w:marLeft w:val="0"/>
      <w:marRight w:val="0"/>
      <w:marTop w:val="0"/>
      <w:marBottom w:val="0"/>
      <w:divBdr>
        <w:top w:val="none" w:sz="0" w:space="0" w:color="auto"/>
        <w:left w:val="none" w:sz="0" w:space="0" w:color="auto"/>
        <w:bottom w:val="none" w:sz="0" w:space="0" w:color="auto"/>
        <w:right w:val="none" w:sz="0" w:space="0" w:color="auto"/>
      </w:divBdr>
    </w:div>
    <w:div w:id="704985081">
      <w:bodyDiv w:val="1"/>
      <w:marLeft w:val="0"/>
      <w:marRight w:val="0"/>
      <w:marTop w:val="0"/>
      <w:marBottom w:val="0"/>
      <w:divBdr>
        <w:top w:val="none" w:sz="0" w:space="0" w:color="auto"/>
        <w:left w:val="none" w:sz="0" w:space="0" w:color="auto"/>
        <w:bottom w:val="none" w:sz="0" w:space="0" w:color="auto"/>
        <w:right w:val="none" w:sz="0" w:space="0" w:color="auto"/>
      </w:divBdr>
    </w:div>
    <w:div w:id="705106066">
      <w:bodyDiv w:val="1"/>
      <w:marLeft w:val="0"/>
      <w:marRight w:val="0"/>
      <w:marTop w:val="0"/>
      <w:marBottom w:val="0"/>
      <w:divBdr>
        <w:top w:val="none" w:sz="0" w:space="0" w:color="auto"/>
        <w:left w:val="none" w:sz="0" w:space="0" w:color="auto"/>
        <w:bottom w:val="none" w:sz="0" w:space="0" w:color="auto"/>
        <w:right w:val="none" w:sz="0" w:space="0" w:color="auto"/>
      </w:divBdr>
    </w:div>
    <w:div w:id="705174941">
      <w:bodyDiv w:val="1"/>
      <w:marLeft w:val="0"/>
      <w:marRight w:val="0"/>
      <w:marTop w:val="0"/>
      <w:marBottom w:val="0"/>
      <w:divBdr>
        <w:top w:val="none" w:sz="0" w:space="0" w:color="auto"/>
        <w:left w:val="none" w:sz="0" w:space="0" w:color="auto"/>
        <w:bottom w:val="none" w:sz="0" w:space="0" w:color="auto"/>
        <w:right w:val="none" w:sz="0" w:space="0" w:color="auto"/>
      </w:divBdr>
    </w:div>
    <w:div w:id="705299556">
      <w:bodyDiv w:val="1"/>
      <w:marLeft w:val="0"/>
      <w:marRight w:val="0"/>
      <w:marTop w:val="0"/>
      <w:marBottom w:val="0"/>
      <w:divBdr>
        <w:top w:val="none" w:sz="0" w:space="0" w:color="auto"/>
        <w:left w:val="none" w:sz="0" w:space="0" w:color="auto"/>
        <w:bottom w:val="none" w:sz="0" w:space="0" w:color="auto"/>
        <w:right w:val="none" w:sz="0" w:space="0" w:color="auto"/>
      </w:divBdr>
    </w:div>
    <w:div w:id="705372263">
      <w:bodyDiv w:val="1"/>
      <w:marLeft w:val="0"/>
      <w:marRight w:val="0"/>
      <w:marTop w:val="0"/>
      <w:marBottom w:val="0"/>
      <w:divBdr>
        <w:top w:val="none" w:sz="0" w:space="0" w:color="auto"/>
        <w:left w:val="none" w:sz="0" w:space="0" w:color="auto"/>
        <w:bottom w:val="none" w:sz="0" w:space="0" w:color="auto"/>
        <w:right w:val="none" w:sz="0" w:space="0" w:color="auto"/>
      </w:divBdr>
    </w:div>
    <w:div w:id="705520620">
      <w:bodyDiv w:val="1"/>
      <w:marLeft w:val="0"/>
      <w:marRight w:val="0"/>
      <w:marTop w:val="0"/>
      <w:marBottom w:val="0"/>
      <w:divBdr>
        <w:top w:val="none" w:sz="0" w:space="0" w:color="auto"/>
        <w:left w:val="none" w:sz="0" w:space="0" w:color="auto"/>
        <w:bottom w:val="none" w:sz="0" w:space="0" w:color="auto"/>
        <w:right w:val="none" w:sz="0" w:space="0" w:color="auto"/>
      </w:divBdr>
    </w:div>
    <w:div w:id="705567812">
      <w:bodyDiv w:val="1"/>
      <w:marLeft w:val="0"/>
      <w:marRight w:val="0"/>
      <w:marTop w:val="0"/>
      <w:marBottom w:val="0"/>
      <w:divBdr>
        <w:top w:val="none" w:sz="0" w:space="0" w:color="auto"/>
        <w:left w:val="none" w:sz="0" w:space="0" w:color="auto"/>
        <w:bottom w:val="none" w:sz="0" w:space="0" w:color="auto"/>
        <w:right w:val="none" w:sz="0" w:space="0" w:color="auto"/>
      </w:divBdr>
    </w:div>
    <w:div w:id="705712967">
      <w:bodyDiv w:val="1"/>
      <w:marLeft w:val="0"/>
      <w:marRight w:val="0"/>
      <w:marTop w:val="0"/>
      <w:marBottom w:val="0"/>
      <w:divBdr>
        <w:top w:val="none" w:sz="0" w:space="0" w:color="auto"/>
        <w:left w:val="none" w:sz="0" w:space="0" w:color="auto"/>
        <w:bottom w:val="none" w:sz="0" w:space="0" w:color="auto"/>
        <w:right w:val="none" w:sz="0" w:space="0" w:color="auto"/>
      </w:divBdr>
    </w:div>
    <w:div w:id="705787772">
      <w:bodyDiv w:val="1"/>
      <w:marLeft w:val="0"/>
      <w:marRight w:val="0"/>
      <w:marTop w:val="0"/>
      <w:marBottom w:val="0"/>
      <w:divBdr>
        <w:top w:val="none" w:sz="0" w:space="0" w:color="auto"/>
        <w:left w:val="none" w:sz="0" w:space="0" w:color="auto"/>
        <w:bottom w:val="none" w:sz="0" w:space="0" w:color="auto"/>
        <w:right w:val="none" w:sz="0" w:space="0" w:color="auto"/>
      </w:divBdr>
    </w:div>
    <w:div w:id="705912706">
      <w:bodyDiv w:val="1"/>
      <w:marLeft w:val="0"/>
      <w:marRight w:val="0"/>
      <w:marTop w:val="0"/>
      <w:marBottom w:val="0"/>
      <w:divBdr>
        <w:top w:val="none" w:sz="0" w:space="0" w:color="auto"/>
        <w:left w:val="none" w:sz="0" w:space="0" w:color="auto"/>
        <w:bottom w:val="none" w:sz="0" w:space="0" w:color="auto"/>
        <w:right w:val="none" w:sz="0" w:space="0" w:color="auto"/>
      </w:divBdr>
    </w:div>
    <w:div w:id="705981591">
      <w:bodyDiv w:val="1"/>
      <w:marLeft w:val="0"/>
      <w:marRight w:val="0"/>
      <w:marTop w:val="0"/>
      <w:marBottom w:val="0"/>
      <w:divBdr>
        <w:top w:val="none" w:sz="0" w:space="0" w:color="auto"/>
        <w:left w:val="none" w:sz="0" w:space="0" w:color="auto"/>
        <w:bottom w:val="none" w:sz="0" w:space="0" w:color="auto"/>
        <w:right w:val="none" w:sz="0" w:space="0" w:color="auto"/>
      </w:divBdr>
    </w:div>
    <w:div w:id="705983436">
      <w:bodyDiv w:val="1"/>
      <w:marLeft w:val="0"/>
      <w:marRight w:val="0"/>
      <w:marTop w:val="0"/>
      <w:marBottom w:val="0"/>
      <w:divBdr>
        <w:top w:val="none" w:sz="0" w:space="0" w:color="auto"/>
        <w:left w:val="none" w:sz="0" w:space="0" w:color="auto"/>
        <w:bottom w:val="none" w:sz="0" w:space="0" w:color="auto"/>
        <w:right w:val="none" w:sz="0" w:space="0" w:color="auto"/>
      </w:divBdr>
    </w:div>
    <w:div w:id="706098973">
      <w:bodyDiv w:val="1"/>
      <w:marLeft w:val="0"/>
      <w:marRight w:val="0"/>
      <w:marTop w:val="0"/>
      <w:marBottom w:val="0"/>
      <w:divBdr>
        <w:top w:val="none" w:sz="0" w:space="0" w:color="auto"/>
        <w:left w:val="none" w:sz="0" w:space="0" w:color="auto"/>
        <w:bottom w:val="none" w:sz="0" w:space="0" w:color="auto"/>
        <w:right w:val="none" w:sz="0" w:space="0" w:color="auto"/>
      </w:divBdr>
    </w:div>
    <w:div w:id="706106748">
      <w:bodyDiv w:val="1"/>
      <w:marLeft w:val="0"/>
      <w:marRight w:val="0"/>
      <w:marTop w:val="0"/>
      <w:marBottom w:val="0"/>
      <w:divBdr>
        <w:top w:val="none" w:sz="0" w:space="0" w:color="auto"/>
        <w:left w:val="none" w:sz="0" w:space="0" w:color="auto"/>
        <w:bottom w:val="none" w:sz="0" w:space="0" w:color="auto"/>
        <w:right w:val="none" w:sz="0" w:space="0" w:color="auto"/>
      </w:divBdr>
    </w:div>
    <w:div w:id="706224158">
      <w:bodyDiv w:val="1"/>
      <w:marLeft w:val="0"/>
      <w:marRight w:val="0"/>
      <w:marTop w:val="0"/>
      <w:marBottom w:val="0"/>
      <w:divBdr>
        <w:top w:val="none" w:sz="0" w:space="0" w:color="auto"/>
        <w:left w:val="none" w:sz="0" w:space="0" w:color="auto"/>
        <w:bottom w:val="none" w:sz="0" w:space="0" w:color="auto"/>
        <w:right w:val="none" w:sz="0" w:space="0" w:color="auto"/>
      </w:divBdr>
    </w:div>
    <w:div w:id="706296821">
      <w:bodyDiv w:val="1"/>
      <w:marLeft w:val="0"/>
      <w:marRight w:val="0"/>
      <w:marTop w:val="0"/>
      <w:marBottom w:val="0"/>
      <w:divBdr>
        <w:top w:val="none" w:sz="0" w:space="0" w:color="auto"/>
        <w:left w:val="none" w:sz="0" w:space="0" w:color="auto"/>
        <w:bottom w:val="none" w:sz="0" w:space="0" w:color="auto"/>
        <w:right w:val="none" w:sz="0" w:space="0" w:color="auto"/>
      </w:divBdr>
    </w:div>
    <w:div w:id="706375817">
      <w:bodyDiv w:val="1"/>
      <w:marLeft w:val="0"/>
      <w:marRight w:val="0"/>
      <w:marTop w:val="0"/>
      <w:marBottom w:val="0"/>
      <w:divBdr>
        <w:top w:val="none" w:sz="0" w:space="0" w:color="auto"/>
        <w:left w:val="none" w:sz="0" w:space="0" w:color="auto"/>
        <w:bottom w:val="none" w:sz="0" w:space="0" w:color="auto"/>
        <w:right w:val="none" w:sz="0" w:space="0" w:color="auto"/>
      </w:divBdr>
    </w:div>
    <w:div w:id="706489168">
      <w:bodyDiv w:val="1"/>
      <w:marLeft w:val="0"/>
      <w:marRight w:val="0"/>
      <w:marTop w:val="0"/>
      <w:marBottom w:val="0"/>
      <w:divBdr>
        <w:top w:val="none" w:sz="0" w:space="0" w:color="auto"/>
        <w:left w:val="none" w:sz="0" w:space="0" w:color="auto"/>
        <w:bottom w:val="none" w:sz="0" w:space="0" w:color="auto"/>
        <w:right w:val="none" w:sz="0" w:space="0" w:color="auto"/>
      </w:divBdr>
    </w:div>
    <w:div w:id="706565748">
      <w:bodyDiv w:val="1"/>
      <w:marLeft w:val="0"/>
      <w:marRight w:val="0"/>
      <w:marTop w:val="0"/>
      <w:marBottom w:val="0"/>
      <w:divBdr>
        <w:top w:val="none" w:sz="0" w:space="0" w:color="auto"/>
        <w:left w:val="none" w:sz="0" w:space="0" w:color="auto"/>
        <w:bottom w:val="none" w:sz="0" w:space="0" w:color="auto"/>
        <w:right w:val="none" w:sz="0" w:space="0" w:color="auto"/>
      </w:divBdr>
    </w:div>
    <w:div w:id="706567871">
      <w:bodyDiv w:val="1"/>
      <w:marLeft w:val="0"/>
      <w:marRight w:val="0"/>
      <w:marTop w:val="0"/>
      <w:marBottom w:val="0"/>
      <w:divBdr>
        <w:top w:val="none" w:sz="0" w:space="0" w:color="auto"/>
        <w:left w:val="none" w:sz="0" w:space="0" w:color="auto"/>
        <w:bottom w:val="none" w:sz="0" w:space="0" w:color="auto"/>
        <w:right w:val="none" w:sz="0" w:space="0" w:color="auto"/>
      </w:divBdr>
    </w:div>
    <w:div w:id="706611704">
      <w:bodyDiv w:val="1"/>
      <w:marLeft w:val="0"/>
      <w:marRight w:val="0"/>
      <w:marTop w:val="0"/>
      <w:marBottom w:val="0"/>
      <w:divBdr>
        <w:top w:val="none" w:sz="0" w:space="0" w:color="auto"/>
        <w:left w:val="none" w:sz="0" w:space="0" w:color="auto"/>
        <w:bottom w:val="none" w:sz="0" w:space="0" w:color="auto"/>
        <w:right w:val="none" w:sz="0" w:space="0" w:color="auto"/>
      </w:divBdr>
    </w:div>
    <w:div w:id="706638358">
      <w:bodyDiv w:val="1"/>
      <w:marLeft w:val="0"/>
      <w:marRight w:val="0"/>
      <w:marTop w:val="0"/>
      <w:marBottom w:val="0"/>
      <w:divBdr>
        <w:top w:val="none" w:sz="0" w:space="0" w:color="auto"/>
        <w:left w:val="none" w:sz="0" w:space="0" w:color="auto"/>
        <w:bottom w:val="none" w:sz="0" w:space="0" w:color="auto"/>
        <w:right w:val="none" w:sz="0" w:space="0" w:color="auto"/>
      </w:divBdr>
    </w:div>
    <w:div w:id="706638824">
      <w:bodyDiv w:val="1"/>
      <w:marLeft w:val="0"/>
      <w:marRight w:val="0"/>
      <w:marTop w:val="0"/>
      <w:marBottom w:val="0"/>
      <w:divBdr>
        <w:top w:val="none" w:sz="0" w:space="0" w:color="auto"/>
        <w:left w:val="none" w:sz="0" w:space="0" w:color="auto"/>
        <w:bottom w:val="none" w:sz="0" w:space="0" w:color="auto"/>
        <w:right w:val="none" w:sz="0" w:space="0" w:color="auto"/>
      </w:divBdr>
    </w:div>
    <w:div w:id="706683193">
      <w:bodyDiv w:val="1"/>
      <w:marLeft w:val="0"/>
      <w:marRight w:val="0"/>
      <w:marTop w:val="0"/>
      <w:marBottom w:val="0"/>
      <w:divBdr>
        <w:top w:val="none" w:sz="0" w:space="0" w:color="auto"/>
        <w:left w:val="none" w:sz="0" w:space="0" w:color="auto"/>
        <w:bottom w:val="none" w:sz="0" w:space="0" w:color="auto"/>
        <w:right w:val="none" w:sz="0" w:space="0" w:color="auto"/>
      </w:divBdr>
    </w:div>
    <w:div w:id="706832326">
      <w:bodyDiv w:val="1"/>
      <w:marLeft w:val="0"/>
      <w:marRight w:val="0"/>
      <w:marTop w:val="0"/>
      <w:marBottom w:val="0"/>
      <w:divBdr>
        <w:top w:val="none" w:sz="0" w:space="0" w:color="auto"/>
        <w:left w:val="none" w:sz="0" w:space="0" w:color="auto"/>
        <w:bottom w:val="none" w:sz="0" w:space="0" w:color="auto"/>
        <w:right w:val="none" w:sz="0" w:space="0" w:color="auto"/>
      </w:divBdr>
    </w:div>
    <w:div w:id="707140663">
      <w:bodyDiv w:val="1"/>
      <w:marLeft w:val="0"/>
      <w:marRight w:val="0"/>
      <w:marTop w:val="0"/>
      <w:marBottom w:val="0"/>
      <w:divBdr>
        <w:top w:val="none" w:sz="0" w:space="0" w:color="auto"/>
        <w:left w:val="none" w:sz="0" w:space="0" w:color="auto"/>
        <w:bottom w:val="none" w:sz="0" w:space="0" w:color="auto"/>
        <w:right w:val="none" w:sz="0" w:space="0" w:color="auto"/>
      </w:divBdr>
    </w:div>
    <w:div w:id="707144705">
      <w:bodyDiv w:val="1"/>
      <w:marLeft w:val="0"/>
      <w:marRight w:val="0"/>
      <w:marTop w:val="0"/>
      <w:marBottom w:val="0"/>
      <w:divBdr>
        <w:top w:val="none" w:sz="0" w:space="0" w:color="auto"/>
        <w:left w:val="none" w:sz="0" w:space="0" w:color="auto"/>
        <w:bottom w:val="none" w:sz="0" w:space="0" w:color="auto"/>
        <w:right w:val="none" w:sz="0" w:space="0" w:color="auto"/>
      </w:divBdr>
    </w:div>
    <w:div w:id="707223092">
      <w:bodyDiv w:val="1"/>
      <w:marLeft w:val="0"/>
      <w:marRight w:val="0"/>
      <w:marTop w:val="0"/>
      <w:marBottom w:val="0"/>
      <w:divBdr>
        <w:top w:val="none" w:sz="0" w:space="0" w:color="auto"/>
        <w:left w:val="none" w:sz="0" w:space="0" w:color="auto"/>
        <w:bottom w:val="none" w:sz="0" w:space="0" w:color="auto"/>
        <w:right w:val="none" w:sz="0" w:space="0" w:color="auto"/>
      </w:divBdr>
    </w:div>
    <w:div w:id="707223185">
      <w:bodyDiv w:val="1"/>
      <w:marLeft w:val="0"/>
      <w:marRight w:val="0"/>
      <w:marTop w:val="0"/>
      <w:marBottom w:val="0"/>
      <w:divBdr>
        <w:top w:val="none" w:sz="0" w:space="0" w:color="auto"/>
        <w:left w:val="none" w:sz="0" w:space="0" w:color="auto"/>
        <w:bottom w:val="none" w:sz="0" w:space="0" w:color="auto"/>
        <w:right w:val="none" w:sz="0" w:space="0" w:color="auto"/>
      </w:divBdr>
    </w:div>
    <w:div w:id="707223285">
      <w:bodyDiv w:val="1"/>
      <w:marLeft w:val="0"/>
      <w:marRight w:val="0"/>
      <w:marTop w:val="0"/>
      <w:marBottom w:val="0"/>
      <w:divBdr>
        <w:top w:val="none" w:sz="0" w:space="0" w:color="auto"/>
        <w:left w:val="none" w:sz="0" w:space="0" w:color="auto"/>
        <w:bottom w:val="none" w:sz="0" w:space="0" w:color="auto"/>
        <w:right w:val="none" w:sz="0" w:space="0" w:color="auto"/>
      </w:divBdr>
    </w:div>
    <w:div w:id="707225453">
      <w:bodyDiv w:val="1"/>
      <w:marLeft w:val="0"/>
      <w:marRight w:val="0"/>
      <w:marTop w:val="0"/>
      <w:marBottom w:val="0"/>
      <w:divBdr>
        <w:top w:val="none" w:sz="0" w:space="0" w:color="auto"/>
        <w:left w:val="none" w:sz="0" w:space="0" w:color="auto"/>
        <w:bottom w:val="none" w:sz="0" w:space="0" w:color="auto"/>
        <w:right w:val="none" w:sz="0" w:space="0" w:color="auto"/>
      </w:divBdr>
    </w:div>
    <w:div w:id="707267776">
      <w:bodyDiv w:val="1"/>
      <w:marLeft w:val="0"/>
      <w:marRight w:val="0"/>
      <w:marTop w:val="0"/>
      <w:marBottom w:val="0"/>
      <w:divBdr>
        <w:top w:val="none" w:sz="0" w:space="0" w:color="auto"/>
        <w:left w:val="none" w:sz="0" w:space="0" w:color="auto"/>
        <w:bottom w:val="none" w:sz="0" w:space="0" w:color="auto"/>
        <w:right w:val="none" w:sz="0" w:space="0" w:color="auto"/>
      </w:divBdr>
    </w:div>
    <w:div w:id="707294290">
      <w:bodyDiv w:val="1"/>
      <w:marLeft w:val="0"/>
      <w:marRight w:val="0"/>
      <w:marTop w:val="0"/>
      <w:marBottom w:val="0"/>
      <w:divBdr>
        <w:top w:val="none" w:sz="0" w:space="0" w:color="auto"/>
        <w:left w:val="none" w:sz="0" w:space="0" w:color="auto"/>
        <w:bottom w:val="none" w:sz="0" w:space="0" w:color="auto"/>
        <w:right w:val="none" w:sz="0" w:space="0" w:color="auto"/>
      </w:divBdr>
    </w:div>
    <w:div w:id="707297265">
      <w:bodyDiv w:val="1"/>
      <w:marLeft w:val="0"/>
      <w:marRight w:val="0"/>
      <w:marTop w:val="0"/>
      <w:marBottom w:val="0"/>
      <w:divBdr>
        <w:top w:val="none" w:sz="0" w:space="0" w:color="auto"/>
        <w:left w:val="none" w:sz="0" w:space="0" w:color="auto"/>
        <w:bottom w:val="none" w:sz="0" w:space="0" w:color="auto"/>
        <w:right w:val="none" w:sz="0" w:space="0" w:color="auto"/>
      </w:divBdr>
    </w:div>
    <w:div w:id="707413568">
      <w:bodyDiv w:val="1"/>
      <w:marLeft w:val="0"/>
      <w:marRight w:val="0"/>
      <w:marTop w:val="0"/>
      <w:marBottom w:val="0"/>
      <w:divBdr>
        <w:top w:val="none" w:sz="0" w:space="0" w:color="auto"/>
        <w:left w:val="none" w:sz="0" w:space="0" w:color="auto"/>
        <w:bottom w:val="none" w:sz="0" w:space="0" w:color="auto"/>
        <w:right w:val="none" w:sz="0" w:space="0" w:color="auto"/>
      </w:divBdr>
    </w:div>
    <w:div w:id="707416535">
      <w:bodyDiv w:val="1"/>
      <w:marLeft w:val="0"/>
      <w:marRight w:val="0"/>
      <w:marTop w:val="0"/>
      <w:marBottom w:val="0"/>
      <w:divBdr>
        <w:top w:val="none" w:sz="0" w:space="0" w:color="auto"/>
        <w:left w:val="none" w:sz="0" w:space="0" w:color="auto"/>
        <w:bottom w:val="none" w:sz="0" w:space="0" w:color="auto"/>
        <w:right w:val="none" w:sz="0" w:space="0" w:color="auto"/>
      </w:divBdr>
    </w:div>
    <w:div w:id="707417774">
      <w:bodyDiv w:val="1"/>
      <w:marLeft w:val="0"/>
      <w:marRight w:val="0"/>
      <w:marTop w:val="0"/>
      <w:marBottom w:val="0"/>
      <w:divBdr>
        <w:top w:val="none" w:sz="0" w:space="0" w:color="auto"/>
        <w:left w:val="none" w:sz="0" w:space="0" w:color="auto"/>
        <w:bottom w:val="none" w:sz="0" w:space="0" w:color="auto"/>
        <w:right w:val="none" w:sz="0" w:space="0" w:color="auto"/>
      </w:divBdr>
    </w:div>
    <w:div w:id="707493505">
      <w:bodyDiv w:val="1"/>
      <w:marLeft w:val="0"/>
      <w:marRight w:val="0"/>
      <w:marTop w:val="0"/>
      <w:marBottom w:val="0"/>
      <w:divBdr>
        <w:top w:val="none" w:sz="0" w:space="0" w:color="auto"/>
        <w:left w:val="none" w:sz="0" w:space="0" w:color="auto"/>
        <w:bottom w:val="none" w:sz="0" w:space="0" w:color="auto"/>
        <w:right w:val="none" w:sz="0" w:space="0" w:color="auto"/>
      </w:divBdr>
    </w:div>
    <w:div w:id="707530163">
      <w:bodyDiv w:val="1"/>
      <w:marLeft w:val="0"/>
      <w:marRight w:val="0"/>
      <w:marTop w:val="0"/>
      <w:marBottom w:val="0"/>
      <w:divBdr>
        <w:top w:val="none" w:sz="0" w:space="0" w:color="auto"/>
        <w:left w:val="none" w:sz="0" w:space="0" w:color="auto"/>
        <w:bottom w:val="none" w:sz="0" w:space="0" w:color="auto"/>
        <w:right w:val="none" w:sz="0" w:space="0" w:color="auto"/>
      </w:divBdr>
    </w:div>
    <w:div w:id="707536536">
      <w:bodyDiv w:val="1"/>
      <w:marLeft w:val="0"/>
      <w:marRight w:val="0"/>
      <w:marTop w:val="0"/>
      <w:marBottom w:val="0"/>
      <w:divBdr>
        <w:top w:val="none" w:sz="0" w:space="0" w:color="auto"/>
        <w:left w:val="none" w:sz="0" w:space="0" w:color="auto"/>
        <w:bottom w:val="none" w:sz="0" w:space="0" w:color="auto"/>
        <w:right w:val="none" w:sz="0" w:space="0" w:color="auto"/>
      </w:divBdr>
    </w:div>
    <w:div w:id="707678074">
      <w:bodyDiv w:val="1"/>
      <w:marLeft w:val="0"/>
      <w:marRight w:val="0"/>
      <w:marTop w:val="0"/>
      <w:marBottom w:val="0"/>
      <w:divBdr>
        <w:top w:val="none" w:sz="0" w:space="0" w:color="auto"/>
        <w:left w:val="none" w:sz="0" w:space="0" w:color="auto"/>
        <w:bottom w:val="none" w:sz="0" w:space="0" w:color="auto"/>
        <w:right w:val="none" w:sz="0" w:space="0" w:color="auto"/>
      </w:divBdr>
    </w:div>
    <w:div w:id="707723997">
      <w:bodyDiv w:val="1"/>
      <w:marLeft w:val="0"/>
      <w:marRight w:val="0"/>
      <w:marTop w:val="0"/>
      <w:marBottom w:val="0"/>
      <w:divBdr>
        <w:top w:val="none" w:sz="0" w:space="0" w:color="auto"/>
        <w:left w:val="none" w:sz="0" w:space="0" w:color="auto"/>
        <w:bottom w:val="none" w:sz="0" w:space="0" w:color="auto"/>
        <w:right w:val="none" w:sz="0" w:space="0" w:color="auto"/>
      </w:divBdr>
    </w:div>
    <w:div w:id="707727373">
      <w:bodyDiv w:val="1"/>
      <w:marLeft w:val="0"/>
      <w:marRight w:val="0"/>
      <w:marTop w:val="0"/>
      <w:marBottom w:val="0"/>
      <w:divBdr>
        <w:top w:val="none" w:sz="0" w:space="0" w:color="auto"/>
        <w:left w:val="none" w:sz="0" w:space="0" w:color="auto"/>
        <w:bottom w:val="none" w:sz="0" w:space="0" w:color="auto"/>
        <w:right w:val="none" w:sz="0" w:space="0" w:color="auto"/>
      </w:divBdr>
    </w:div>
    <w:div w:id="707730170">
      <w:bodyDiv w:val="1"/>
      <w:marLeft w:val="0"/>
      <w:marRight w:val="0"/>
      <w:marTop w:val="0"/>
      <w:marBottom w:val="0"/>
      <w:divBdr>
        <w:top w:val="none" w:sz="0" w:space="0" w:color="auto"/>
        <w:left w:val="none" w:sz="0" w:space="0" w:color="auto"/>
        <w:bottom w:val="none" w:sz="0" w:space="0" w:color="auto"/>
        <w:right w:val="none" w:sz="0" w:space="0" w:color="auto"/>
      </w:divBdr>
    </w:div>
    <w:div w:id="707797508">
      <w:bodyDiv w:val="1"/>
      <w:marLeft w:val="0"/>
      <w:marRight w:val="0"/>
      <w:marTop w:val="0"/>
      <w:marBottom w:val="0"/>
      <w:divBdr>
        <w:top w:val="none" w:sz="0" w:space="0" w:color="auto"/>
        <w:left w:val="none" w:sz="0" w:space="0" w:color="auto"/>
        <w:bottom w:val="none" w:sz="0" w:space="0" w:color="auto"/>
        <w:right w:val="none" w:sz="0" w:space="0" w:color="auto"/>
      </w:divBdr>
    </w:div>
    <w:div w:id="707804158">
      <w:bodyDiv w:val="1"/>
      <w:marLeft w:val="0"/>
      <w:marRight w:val="0"/>
      <w:marTop w:val="0"/>
      <w:marBottom w:val="0"/>
      <w:divBdr>
        <w:top w:val="none" w:sz="0" w:space="0" w:color="auto"/>
        <w:left w:val="none" w:sz="0" w:space="0" w:color="auto"/>
        <w:bottom w:val="none" w:sz="0" w:space="0" w:color="auto"/>
        <w:right w:val="none" w:sz="0" w:space="0" w:color="auto"/>
      </w:divBdr>
    </w:div>
    <w:div w:id="707879707">
      <w:bodyDiv w:val="1"/>
      <w:marLeft w:val="0"/>
      <w:marRight w:val="0"/>
      <w:marTop w:val="0"/>
      <w:marBottom w:val="0"/>
      <w:divBdr>
        <w:top w:val="none" w:sz="0" w:space="0" w:color="auto"/>
        <w:left w:val="none" w:sz="0" w:space="0" w:color="auto"/>
        <w:bottom w:val="none" w:sz="0" w:space="0" w:color="auto"/>
        <w:right w:val="none" w:sz="0" w:space="0" w:color="auto"/>
      </w:divBdr>
    </w:div>
    <w:div w:id="708142184">
      <w:bodyDiv w:val="1"/>
      <w:marLeft w:val="0"/>
      <w:marRight w:val="0"/>
      <w:marTop w:val="0"/>
      <w:marBottom w:val="0"/>
      <w:divBdr>
        <w:top w:val="none" w:sz="0" w:space="0" w:color="auto"/>
        <w:left w:val="none" w:sz="0" w:space="0" w:color="auto"/>
        <w:bottom w:val="none" w:sz="0" w:space="0" w:color="auto"/>
        <w:right w:val="none" w:sz="0" w:space="0" w:color="auto"/>
      </w:divBdr>
    </w:div>
    <w:div w:id="708190272">
      <w:bodyDiv w:val="1"/>
      <w:marLeft w:val="0"/>
      <w:marRight w:val="0"/>
      <w:marTop w:val="0"/>
      <w:marBottom w:val="0"/>
      <w:divBdr>
        <w:top w:val="none" w:sz="0" w:space="0" w:color="auto"/>
        <w:left w:val="none" w:sz="0" w:space="0" w:color="auto"/>
        <w:bottom w:val="none" w:sz="0" w:space="0" w:color="auto"/>
        <w:right w:val="none" w:sz="0" w:space="0" w:color="auto"/>
      </w:divBdr>
    </w:div>
    <w:div w:id="708337246">
      <w:bodyDiv w:val="1"/>
      <w:marLeft w:val="0"/>
      <w:marRight w:val="0"/>
      <w:marTop w:val="0"/>
      <w:marBottom w:val="0"/>
      <w:divBdr>
        <w:top w:val="none" w:sz="0" w:space="0" w:color="auto"/>
        <w:left w:val="none" w:sz="0" w:space="0" w:color="auto"/>
        <w:bottom w:val="none" w:sz="0" w:space="0" w:color="auto"/>
        <w:right w:val="none" w:sz="0" w:space="0" w:color="auto"/>
      </w:divBdr>
    </w:div>
    <w:div w:id="708337929">
      <w:bodyDiv w:val="1"/>
      <w:marLeft w:val="0"/>
      <w:marRight w:val="0"/>
      <w:marTop w:val="0"/>
      <w:marBottom w:val="0"/>
      <w:divBdr>
        <w:top w:val="none" w:sz="0" w:space="0" w:color="auto"/>
        <w:left w:val="none" w:sz="0" w:space="0" w:color="auto"/>
        <w:bottom w:val="none" w:sz="0" w:space="0" w:color="auto"/>
        <w:right w:val="none" w:sz="0" w:space="0" w:color="auto"/>
      </w:divBdr>
    </w:div>
    <w:div w:id="708340314">
      <w:bodyDiv w:val="1"/>
      <w:marLeft w:val="0"/>
      <w:marRight w:val="0"/>
      <w:marTop w:val="0"/>
      <w:marBottom w:val="0"/>
      <w:divBdr>
        <w:top w:val="none" w:sz="0" w:space="0" w:color="auto"/>
        <w:left w:val="none" w:sz="0" w:space="0" w:color="auto"/>
        <w:bottom w:val="none" w:sz="0" w:space="0" w:color="auto"/>
        <w:right w:val="none" w:sz="0" w:space="0" w:color="auto"/>
      </w:divBdr>
    </w:div>
    <w:div w:id="708379868">
      <w:bodyDiv w:val="1"/>
      <w:marLeft w:val="0"/>
      <w:marRight w:val="0"/>
      <w:marTop w:val="0"/>
      <w:marBottom w:val="0"/>
      <w:divBdr>
        <w:top w:val="none" w:sz="0" w:space="0" w:color="auto"/>
        <w:left w:val="none" w:sz="0" w:space="0" w:color="auto"/>
        <w:bottom w:val="none" w:sz="0" w:space="0" w:color="auto"/>
        <w:right w:val="none" w:sz="0" w:space="0" w:color="auto"/>
      </w:divBdr>
    </w:div>
    <w:div w:id="708380655">
      <w:bodyDiv w:val="1"/>
      <w:marLeft w:val="0"/>
      <w:marRight w:val="0"/>
      <w:marTop w:val="0"/>
      <w:marBottom w:val="0"/>
      <w:divBdr>
        <w:top w:val="none" w:sz="0" w:space="0" w:color="auto"/>
        <w:left w:val="none" w:sz="0" w:space="0" w:color="auto"/>
        <w:bottom w:val="none" w:sz="0" w:space="0" w:color="auto"/>
        <w:right w:val="none" w:sz="0" w:space="0" w:color="auto"/>
      </w:divBdr>
    </w:div>
    <w:div w:id="708409992">
      <w:bodyDiv w:val="1"/>
      <w:marLeft w:val="0"/>
      <w:marRight w:val="0"/>
      <w:marTop w:val="0"/>
      <w:marBottom w:val="0"/>
      <w:divBdr>
        <w:top w:val="none" w:sz="0" w:space="0" w:color="auto"/>
        <w:left w:val="none" w:sz="0" w:space="0" w:color="auto"/>
        <w:bottom w:val="none" w:sz="0" w:space="0" w:color="auto"/>
        <w:right w:val="none" w:sz="0" w:space="0" w:color="auto"/>
      </w:divBdr>
    </w:div>
    <w:div w:id="708410288">
      <w:bodyDiv w:val="1"/>
      <w:marLeft w:val="0"/>
      <w:marRight w:val="0"/>
      <w:marTop w:val="0"/>
      <w:marBottom w:val="0"/>
      <w:divBdr>
        <w:top w:val="none" w:sz="0" w:space="0" w:color="auto"/>
        <w:left w:val="none" w:sz="0" w:space="0" w:color="auto"/>
        <w:bottom w:val="none" w:sz="0" w:space="0" w:color="auto"/>
        <w:right w:val="none" w:sz="0" w:space="0" w:color="auto"/>
      </w:divBdr>
    </w:div>
    <w:div w:id="708458351">
      <w:bodyDiv w:val="1"/>
      <w:marLeft w:val="0"/>
      <w:marRight w:val="0"/>
      <w:marTop w:val="0"/>
      <w:marBottom w:val="0"/>
      <w:divBdr>
        <w:top w:val="none" w:sz="0" w:space="0" w:color="auto"/>
        <w:left w:val="none" w:sz="0" w:space="0" w:color="auto"/>
        <w:bottom w:val="none" w:sz="0" w:space="0" w:color="auto"/>
        <w:right w:val="none" w:sz="0" w:space="0" w:color="auto"/>
      </w:divBdr>
    </w:div>
    <w:div w:id="708460159">
      <w:bodyDiv w:val="1"/>
      <w:marLeft w:val="0"/>
      <w:marRight w:val="0"/>
      <w:marTop w:val="0"/>
      <w:marBottom w:val="0"/>
      <w:divBdr>
        <w:top w:val="none" w:sz="0" w:space="0" w:color="auto"/>
        <w:left w:val="none" w:sz="0" w:space="0" w:color="auto"/>
        <w:bottom w:val="none" w:sz="0" w:space="0" w:color="auto"/>
        <w:right w:val="none" w:sz="0" w:space="0" w:color="auto"/>
      </w:divBdr>
    </w:div>
    <w:div w:id="708649580">
      <w:bodyDiv w:val="1"/>
      <w:marLeft w:val="0"/>
      <w:marRight w:val="0"/>
      <w:marTop w:val="0"/>
      <w:marBottom w:val="0"/>
      <w:divBdr>
        <w:top w:val="none" w:sz="0" w:space="0" w:color="auto"/>
        <w:left w:val="none" w:sz="0" w:space="0" w:color="auto"/>
        <w:bottom w:val="none" w:sz="0" w:space="0" w:color="auto"/>
        <w:right w:val="none" w:sz="0" w:space="0" w:color="auto"/>
      </w:divBdr>
    </w:div>
    <w:div w:id="708720136">
      <w:bodyDiv w:val="1"/>
      <w:marLeft w:val="0"/>
      <w:marRight w:val="0"/>
      <w:marTop w:val="0"/>
      <w:marBottom w:val="0"/>
      <w:divBdr>
        <w:top w:val="none" w:sz="0" w:space="0" w:color="auto"/>
        <w:left w:val="none" w:sz="0" w:space="0" w:color="auto"/>
        <w:bottom w:val="none" w:sz="0" w:space="0" w:color="auto"/>
        <w:right w:val="none" w:sz="0" w:space="0" w:color="auto"/>
      </w:divBdr>
    </w:div>
    <w:div w:id="708843680">
      <w:bodyDiv w:val="1"/>
      <w:marLeft w:val="0"/>
      <w:marRight w:val="0"/>
      <w:marTop w:val="0"/>
      <w:marBottom w:val="0"/>
      <w:divBdr>
        <w:top w:val="none" w:sz="0" w:space="0" w:color="auto"/>
        <w:left w:val="none" w:sz="0" w:space="0" w:color="auto"/>
        <w:bottom w:val="none" w:sz="0" w:space="0" w:color="auto"/>
        <w:right w:val="none" w:sz="0" w:space="0" w:color="auto"/>
      </w:divBdr>
    </w:div>
    <w:div w:id="708846054">
      <w:bodyDiv w:val="1"/>
      <w:marLeft w:val="0"/>
      <w:marRight w:val="0"/>
      <w:marTop w:val="0"/>
      <w:marBottom w:val="0"/>
      <w:divBdr>
        <w:top w:val="none" w:sz="0" w:space="0" w:color="auto"/>
        <w:left w:val="none" w:sz="0" w:space="0" w:color="auto"/>
        <w:bottom w:val="none" w:sz="0" w:space="0" w:color="auto"/>
        <w:right w:val="none" w:sz="0" w:space="0" w:color="auto"/>
      </w:divBdr>
    </w:div>
    <w:div w:id="708922289">
      <w:bodyDiv w:val="1"/>
      <w:marLeft w:val="0"/>
      <w:marRight w:val="0"/>
      <w:marTop w:val="0"/>
      <w:marBottom w:val="0"/>
      <w:divBdr>
        <w:top w:val="none" w:sz="0" w:space="0" w:color="auto"/>
        <w:left w:val="none" w:sz="0" w:space="0" w:color="auto"/>
        <w:bottom w:val="none" w:sz="0" w:space="0" w:color="auto"/>
        <w:right w:val="none" w:sz="0" w:space="0" w:color="auto"/>
      </w:divBdr>
    </w:div>
    <w:div w:id="708994700">
      <w:bodyDiv w:val="1"/>
      <w:marLeft w:val="0"/>
      <w:marRight w:val="0"/>
      <w:marTop w:val="0"/>
      <w:marBottom w:val="0"/>
      <w:divBdr>
        <w:top w:val="none" w:sz="0" w:space="0" w:color="auto"/>
        <w:left w:val="none" w:sz="0" w:space="0" w:color="auto"/>
        <w:bottom w:val="none" w:sz="0" w:space="0" w:color="auto"/>
        <w:right w:val="none" w:sz="0" w:space="0" w:color="auto"/>
      </w:divBdr>
    </w:div>
    <w:div w:id="709038181">
      <w:bodyDiv w:val="1"/>
      <w:marLeft w:val="0"/>
      <w:marRight w:val="0"/>
      <w:marTop w:val="0"/>
      <w:marBottom w:val="0"/>
      <w:divBdr>
        <w:top w:val="none" w:sz="0" w:space="0" w:color="auto"/>
        <w:left w:val="none" w:sz="0" w:space="0" w:color="auto"/>
        <w:bottom w:val="none" w:sz="0" w:space="0" w:color="auto"/>
        <w:right w:val="none" w:sz="0" w:space="0" w:color="auto"/>
      </w:divBdr>
    </w:div>
    <w:div w:id="709040465">
      <w:bodyDiv w:val="1"/>
      <w:marLeft w:val="0"/>
      <w:marRight w:val="0"/>
      <w:marTop w:val="0"/>
      <w:marBottom w:val="0"/>
      <w:divBdr>
        <w:top w:val="none" w:sz="0" w:space="0" w:color="auto"/>
        <w:left w:val="none" w:sz="0" w:space="0" w:color="auto"/>
        <w:bottom w:val="none" w:sz="0" w:space="0" w:color="auto"/>
        <w:right w:val="none" w:sz="0" w:space="0" w:color="auto"/>
      </w:divBdr>
    </w:div>
    <w:div w:id="709065537">
      <w:bodyDiv w:val="1"/>
      <w:marLeft w:val="0"/>
      <w:marRight w:val="0"/>
      <w:marTop w:val="0"/>
      <w:marBottom w:val="0"/>
      <w:divBdr>
        <w:top w:val="none" w:sz="0" w:space="0" w:color="auto"/>
        <w:left w:val="none" w:sz="0" w:space="0" w:color="auto"/>
        <w:bottom w:val="none" w:sz="0" w:space="0" w:color="auto"/>
        <w:right w:val="none" w:sz="0" w:space="0" w:color="auto"/>
      </w:divBdr>
    </w:div>
    <w:div w:id="709181775">
      <w:bodyDiv w:val="1"/>
      <w:marLeft w:val="0"/>
      <w:marRight w:val="0"/>
      <w:marTop w:val="0"/>
      <w:marBottom w:val="0"/>
      <w:divBdr>
        <w:top w:val="none" w:sz="0" w:space="0" w:color="auto"/>
        <w:left w:val="none" w:sz="0" w:space="0" w:color="auto"/>
        <w:bottom w:val="none" w:sz="0" w:space="0" w:color="auto"/>
        <w:right w:val="none" w:sz="0" w:space="0" w:color="auto"/>
      </w:divBdr>
    </w:div>
    <w:div w:id="709184526">
      <w:bodyDiv w:val="1"/>
      <w:marLeft w:val="0"/>
      <w:marRight w:val="0"/>
      <w:marTop w:val="0"/>
      <w:marBottom w:val="0"/>
      <w:divBdr>
        <w:top w:val="none" w:sz="0" w:space="0" w:color="auto"/>
        <w:left w:val="none" w:sz="0" w:space="0" w:color="auto"/>
        <w:bottom w:val="none" w:sz="0" w:space="0" w:color="auto"/>
        <w:right w:val="none" w:sz="0" w:space="0" w:color="auto"/>
      </w:divBdr>
    </w:div>
    <w:div w:id="709233473">
      <w:bodyDiv w:val="1"/>
      <w:marLeft w:val="0"/>
      <w:marRight w:val="0"/>
      <w:marTop w:val="0"/>
      <w:marBottom w:val="0"/>
      <w:divBdr>
        <w:top w:val="none" w:sz="0" w:space="0" w:color="auto"/>
        <w:left w:val="none" w:sz="0" w:space="0" w:color="auto"/>
        <w:bottom w:val="none" w:sz="0" w:space="0" w:color="auto"/>
        <w:right w:val="none" w:sz="0" w:space="0" w:color="auto"/>
      </w:divBdr>
    </w:div>
    <w:div w:id="709499224">
      <w:bodyDiv w:val="1"/>
      <w:marLeft w:val="0"/>
      <w:marRight w:val="0"/>
      <w:marTop w:val="0"/>
      <w:marBottom w:val="0"/>
      <w:divBdr>
        <w:top w:val="none" w:sz="0" w:space="0" w:color="auto"/>
        <w:left w:val="none" w:sz="0" w:space="0" w:color="auto"/>
        <w:bottom w:val="none" w:sz="0" w:space="0" w:color="auto"/>
        <w:right w:val="none" w:sz="0" w:space="0" w:color="auto"/>
      </w:divBdr>
    </w:div>
    <w:div w:id="709499918">
      <w:bodyDiv w:val="1"/>
      <w:marLeft w:val="0"/>
      <w:marRight w:val="0"/>
      <w:marTop w:val="0"/>
      <w:marBottom w:val="0"/>
      <w:divBdr>
        <w:top w:val="none" w:sz="0" w:space="0" w:color="auto"/>
        <w:left w:val="none" w:sz="0" w:space="0" w:color="auto"/>
        <w:bottom w:val="none" w:sz="0" w:space="0" w:color="auto"/>
        <w:right w:val="none" w:sz="0" w:space="0" w:color="auto"/>
      </w:divBdr>
    </w:div>
    <w:div w:id="709644497">
      <w:bodyDiv w:val="1"/>
      <w:marLeft w:val="0"/>
      <w:marRight w:val="0"/>
      <w:marTop w:val="0"/>
      <w:marBottom w:val="0"/>
      <w:divBdr>
        <w:top w:val="none" w:sz="0" w:space="0" w:color="auto"/>
        <w:left w:val="none" w:sz="0" w:space="0" w:color="auto"/>
        <w:bottom w:val="none" w:sz="0" w:space="0" w:color="auto"/>
        <w:right w:val="none" w:sz="0" w:space="0" w:color="auto"/>
      </w:divBdr>
    </w:div>
    <w:div w:id="709720026">
      <w:bodyDiv w:val="1"/>
      <w:marLeft w:val="0"/>
      <w:marRight w:val="0"/>
      <w:marTop w:val="0"/>
      <w:marBottom w:val="0"/>
      <w:divBdr>
        <w:top w:val="none" w:sz="0" w:space="0" w:color="auto"/>
        <w:left w:val="none" w:sz="0" w:space="0" w:color="auto"/>
        <w:bottom w:val="none" w:sz="0" w:space="0" w:color="auto"/>
        <w:right w:val="none" w:sz="0" w:space="0" w:color="auto"/>
      </w:divBdr>
    </w:div>
    <w:div w:id="709766640">
      <w:bodyDiv w:val="1"/>
      <w:marLeft w:val="0"/>
      <w:marRight w:val="0"/>
      <w:marTop w:val="0"/>
      <w:marBottom w:val="0"/>
      <w:divBdr>
        <w:top w:val="none" w:sz="0" w:space="0" w:color="auto"/>
        <w:left w:val="none" w:sz="0" w:space="0" w:color="auto"/>
        <w:bottom w:val="none" w:sz="0" w:space="0" w:color="auto"/>
        <w:right w:val="none" w:sz="0" w:space="0" w:color="auto"/>
      </w:divBdr>
    </w:div>
    <w:div w:id="709887479">
      <w:bodyDiv w:val="1"/>
      <w:marLeft w:val="0"/>
      <w:marRight w:val="0"/>
      <w:marTop w:val="0"/>
      <w:marBottom w:val="0"/>
      <w:divBdr>
        <w:top w:val="none" w:sz="0" w:space="0" w:color="auto"/>
        <w:left w:val="none" w:sz="0" w:space="0" w:color="auto"/>
        <w:bottom w:val="none" w:sz="0" w:space="0" w:color="auto"/>
        <w:right w:val="none" w:sz="0" w:space="0" w:color="auto"/>
      </w:divBdr>
    </w:div>
    <w:div w:id="709914894">
      <w:bodyDiv w:val="1"/>
      <w:marLeft w:val="0"/>
      <w:marRight w:val="0"/>
      <w:marTop w:val="0"/>
      <w:marBottom w:val="0"/>
      <w:divBdr>
        <w:top w:val="none" w:sz="0" w:space="0" w:color="auto"/>
        <w:left w:val="none" w:sz="0" w:space="0" w:color="auto"/>
        <w:bottom w:val="none" w:sz="0" w:space="0" w:color="auto"/>
        <w:right w:val="none" w:sz="0" w:space="0" w:color="auto"/>
      </w:divBdr>
    </w:div>
    <w:div w:id="709915794">
      <w:bodyDiv w:val="1"/>
      <w:marLeft w:val="0"/>
      <w:marRight w:val="0"/>
      <w:marTop w:val="0"/>
      <w:marBottom w:val="0"/>
      <w:divBdr>
        <w:top w:val="none" w:sz="0" w:space="0" w:color="auto"/>
        <w:left w:val="none" w:sz="0" w:space="0" w:color="auto"/>
        <w:bottom w:val="none" w:sz="0" w:space="0" w:color="auto"/>
        <w:right w:val="none" w:sz="0" w:space="0" w:color="auto"/>
      </w:divBdr>
    </w:div>
    <w:div w:id="709918101">
      <w:bodyDiv w:val="1"/>
      <w:marLeft w:val="0"/>
      <w:marRight w:val="0"/>
      <w:marTop w:val="0"/>
      <w:marBottom w:val="0"/>
      <w:divBdr>
        <w:top w:val="none" w:sz="0" w:space="0" w:color="auto"/>
        <w:left w:val="none" w:sz="0" w:space="0" w:color="auto"/>
        <w:bottom w:val="none" w:sz="0" w:space="0" w:color="auto"/>
        <w:right w:val="none" w:sz="0" w:space="0" w:color="auto"/>
      </w:divBdr>
    </w:div>
    <w:div w:id="710033784">
      <w:bodyDiv w:val="1"/>
      <w:marLeft w:val="0"/>
      <w:marRight w:val="0"/>
      <w:marTop w:val="0"/>
      <w:marBottom w:val="0"/>
      <w:divBdr>
        <w:top w:val="none" w:sz="0" w:space="0" w:color="auto"/>
        <w:left w:val="none" w:sz="0" w:space="0" w:color="auto"/>
        <w:bottom w:val="none" w:sz="0" w:space="0" w:color="auto"/>
        <w:right w:val="none" w:sz="0" w:space="0" w:color="auto"/>
      </w:divBdr>
    </w:div>
    <w:div w:id="710034091">
      <w:bodyDiv w:val="1"/>
      <w:marLeft w:val="0"/>
      <w:marRight w:val="0"/>
      <w:marTop w:val="0"/>
      <w:marBottom w:val="0"/>
      <w:divBdr>
        <w:top w:val="none" w:sz="0" w:space="0" w:color="auto"/>
        <w:left w:val="none" w:sz="0" w:space="0" w:color="auto"/>
        <w:bottom w:val="none" w:sz="0" w:space="0" w:color="auto"/>
        <w:right w:val="none" w:sz="0" w:space="0" w:color="auto"/>
      </w:divBdr>
    </w:div>
    <w:div w:id="710156619">
      <w:bodyDiv w:val="1"/>
      <w:marLeft w:val="0"/>
      <w:marRight w:val="0"/>
      <w:marTop w:val="0"/>
      <w:marBottom w:val="0"/>
      <w:divBdr>
        <w:top w:val="none" w:sz="0" w:space="0" w:color="auto"/>
        <w:left w:val="none" w:sz="0" w:space="0" w:color="auto"/>
        <w:bottom w:val="none" w:sz="0" w:space="0" w:color="auto"/>
        <w:right w:val="none" w:sz="0" w:space="0" w:color="auto"/>
      </w:divBdr>
    </w:div>
    <w:div w:id="710157163">
      <w:bodyDiv w:val="1"/>
      <w:marLeft w:val="0"/>
      <w:marRight w:val="0"/>
      <w:marTop w:val="0"/>
      <w:marBottom w:val="0"/>
      <w:divBdr>
        <w:top w:val="none" w:sz="0" w:space="0" w:color="auto"/>
        <w:left w:val="none" w:sz="0" w:space="0" w:color="auto"/>
        <w:bottom w:val="none" w:sz="0" w:space="0" w:color="auto"/>
        <w:right w:val="none" w:sz="0" w:space="0" w:color="auto"/>
      </w:divBdr>
    </w:div>
    <w:div w:id="710304862">
      <w:bodyDiv w:val="1"/>
      <w:marLeft w:val="0"/>
      <w:marRight w:val="0"/>
      <w:marTop w:val="0"/>
      <w:marBottom w:val="0"/>
      <w:divBdr>
        <w:top w:val="none" w:sz="0" w:space="0" w:color="auto"/>
        <w:left w:val="none" w:sz="0" w:space="0" w:color="auto"/>
        <w:bottom w:val="none" w:sz="0" w:space="0" w:color="auto"/>
        <w:right w:val="none" w:sz="0" w:space="0" w:color="auto"/>
      </w:divBdr>
    </w:div>
    <w:div w:id="710420485">
      <w:bodyDiv w:val="1"/>
      <w:marLeft w:val="0"/>
      <w:marRight w:val="0"/>
      <w:marTop w:val="0"/>
      <w:marBottom w:val="0"/>
      <w:divBdr>
        <w:top w:val="none" w:sz="0" w:space="0" w:color="auto"/>
        <w:left w:val="none" w:sz="0" w:space="0" w:color="auto"/>
        <w:bottom w:val="none" w:sz="0" w:space="0" w:color="auto"/>
        <w:right w:val="none" w:sz="0" w:space="0" w:color="auto"/>
      </w:divBdr>
    </w:div>
    <w:div w:id="710426057">
      <w:bodyDiv w:val="1"/>
      <w:marLeft w:val="0"/>
      <w:marRight w:val="0"/>
      <w:marTop w:val="0"/>
      <w:marBottom w:val="0"/>
      <w:divBdr>
        <w:top w:val="none" w:sz="0" w:space="0" w:color="auto"/>
        <w:left w:val="none" w:sz="0" w:space="0" w:color="auto"/>
        <w:bottom w:val="none" w:sz="0" w:space="0" w:color="auto"/>
        <w:right w:val="none" w:sz="0" w:space="0" w:color="auto"/>
      </w:divBdr>
    </w:div>
    <w:div w:id="710426349">
      <w:bodyDiv w:val="1"/>
      <w:marLeft w:val="0"/>
      <w:marRight w:val="0"/>
      <w:marTop w:val="0"/>
      <w:marBottom w:val="0"/>
      <w:divBdr>
        <w:top w:val="none" w:sz="0" w:space="0" w:color="auto"/>
        <w:left w:val="none" w:sz="0" w:space="0" w:color="auto"/>
        <w:bottom w:val="none" w:sz="0" w:space="0" w:color="auto"/>
        <w:right w:val="none" w:sz="0" w:space="0" w:color="auto"/>
      </w:divBdr>
    </w:div>
    <w:div w:id="710543570">
      <w:bodyDiv w:val="1"/>
      <w:marLeft w:val="0"/>
      <w:marRight w:val="0"/>
      <w:marTop w:val="0"/>
      <w:marBottom w:val="0"/>
      <w:divBdr>
        <w:top w:val="none" w:sz="0" w:space="0" w:color="auto"/>
        <w:left w:val="none" w:sz="0" w:space="0" w:color="auto"/>
        <w:bottom w:val="none" w:sz="0" w:space="0" w:color="auto"/>
        <w:right w:val="none" w:sz="0" w:space="0" w:color="auto"/>
      </w:divBdr>
    </w:div>
    <w:div w:id="710803821">
      <w:bodyDiv w:val="1"/>
      <w:marLeft w:val="0"/>
      <w:marRight w:val="0"/>
      <w:marTop w:val="0"/>
      <w:marBottom w:val="0"/>
      <w:divBdr>
        <w:top w:val="none" w:sz="0" w:space="0" w:color="auto"/>
        <w:left w:val="none" w:sz="0" w:space="0" w:color="auto"/>
        <w:bottom w:val="none" w:sz="0" w:space="0" w:color="auto"/>
        <w:right w:val="none" w:sz="0" w:space="0" w:color="auto"/>
      </w:divBdr>
    </w:div>
    <w:div w:id="710807019">
      <w:bodyDiv w:val="1"/>
      <w:marLeft w:val="0"/>
      <w:marRight w:val="0"/>
      <w:marTop w:val="0"/>
      <w:marBottom w:val="0"/>
      <w:divBdr>
        <w:top w:val="none" w:sz="0" w:space="0" w:color="auto"/>
        <w:left w:val="none" w:sz="0" w:space="0" w:color="auto"/>
        <w:bottom w:val="none" w:sz="0" w:space="0" w:color="auto"/>
        <w:right w:val="none" w:sz="0" w:space="0" w:color="auto"/>
      </w:divBdr>
    </w:div>
    <w:div w:id="710809472">
      <w:bodyDiv w:val="1"/>
      <w:marLeft w:val="0"/>
      <w:marRight w:val="0"/>
      <w:marTop w:val="0"/>
      <w:marBottom w:val="0"/>
      <w:divBdr>
        <w:top w:val="none" w:sz="0" w:space="0" w:color="auto"/>
        <w:left w:val="none" w:sz="0" w:space="0" w:color="auto"/>
        <w:bottom w:val="none" w:sz="0" w:space="0" w:color="auto"/>
        <w:right w:val="none" w:sz="0" w:space="0" w:color="auto"/>
      </w:divBdr>
    </w:div>
    <w:div w:id="710881255">
      <w:bodyDiv w:val="1"/>
      <w:marLeft w:val="0"/>
      <w:marRight w:val="0"/>
      <w:marTop w:val="0"/>
      <w:marBottom w:val="0"/>
      <w:divBdr>
        <w:top w:val="none" w:sz="0" w:space="0" w:color="auto"/>
        <w:left w:val="none" w:sz="0" w:space="0" w:color="auto"/>
        <w:bottom w:val="none" w:sz="0" w:space="0" w:color="auto"/>
        <w:right w:val="none" w:sz="0" w:space="0" w:color="auto"/>
      </w:divBdr>
    </w:div>
    <w:div w:id="710885299">
      <w:bodyDiv w:val="1"/>
      <w:marLeft w:val="0"/>
      <w:marRight w:val="0"/>
      <w:marTop w:val="0"/>
      <w:marBottom w:val="0"/>
      <w:divBdr>
        <w:top w:val="none" w:sz="0" w:space="0" w:color="auto"/>
        <w:left w:val="none" w:sz="0" w:space="0" w:color="auto"/>
        <w:bottom w:val="none" w:sz="0" w:space="0" w:color="auto"/>
        <w:right w:val="none" w:sz="0" w:space="0" w:color="auto"/>
      </w:divBdr>
    </w:div>
    <w:div w:id="710888375">
      <w:bodyDiv w:val="1"/>
      <w:marLeft w:val="0"/>
      <w:marRight w:val="0"/>
      <w:marTop w:val="0"/>
      <w:marBottom w:val="0"/>
      <w:divBdr>
        <w:top w:val="none" w:sz="0" w:space="0" w:color="auto"/>
        <w:left w:val="none" w:sz="0" w:space="0" w:color="auto"/>
        <w:bottom w:val="none" w:sz="0" w:space="0" w:color="auto"/>
        <w:right w:val="none" w:sz="0" w:space="0" w:color="auto"/>
      </w:divBdr>
    </w:div>
    <w:div w:id="711228447">
      <w:bodyDiv w:val="1"/>
      <w:marLeft w:val="0"/>
      <w:marRight w:val="0"/>
      <w:marTop w:val="0"/>
      <w:marBottom w:val="0"/>
      <w:divBdr>
        <w:top w:val="none" w:sz="0" w:space="0" w:color="auto"/>
        <w:left w:val="none" w:sz="0" w:space="0" w:color="auto"/>
        <w:bottom w:val="none" w:sz="0" w:space="0" w:color="auto"/>
        <w:right w:val="none" w:sz="0" w:space="0" w:color="auto"/>
      </w:divBdr>
    </w:div>
    <w:div w:id="711267498">
      <w:bodyDiv w:val="1"/>
      <w:marLeft w:val="0"/>
      <w:marRight w:val="0"/>
      <w:marTop w:val="0"/>
      <w:marBottom w:val="0"/>
      <w:divBdr>
        <w:top w:val="none" w:sz="0" w:space="0" w:color="auto"/>
        <w:left w:val="none" w:sz="0" w:space="0" w:color="auto"/>
        <w:bottom w:val="none" w:sz="0" w:space="0" w:color="auto"/>
        <w:right w:val="none" w:sz="0" w:space="0" w:color="auto"/>
      </w:divBdr>
    </w:div>
    <w:div w:id="711343806">
      <w:bodyDiv w:val="1"/>
      <w:marLeft w:val="0"/>
      <w:marRight w:val="0"/>
      <w:marTop w:val="0"/>
      <w:marBottom w:val="0"/>
      <w:divBdr>
        <w:top w:val="none" w:sz="0" w:space="0" w:color="auto"/>
        <w:left w:val="none" w:sz="0" w:space="0" w:color="auto"/>
        <w:bottom w:val="none" w:sz="0" w:space="0" w:color="auto"/>
        <w:right w:val="none" w:sz="0" w:space="0" w:color="auto"/>
      </w:divBdr>
    </w:div>
    <w:div w:id="711346277">
      <w:bodyDiv w:val="1"/>
      <w:marLeft w:val="0"/>
      <w:marRight w:val="0"/>
      <w:marTop w:val="0"/>
      <w:marBottom w:val="0"/>
      <w:divBdr>
        <w:top w:val="none" w:sz="0" w:space="0" w:color="auto"/>
        <w:left w:val="none" w:sz="0" w:space="0" w:color="auto"/>
        <w:bottom w:val="none" w:sz="0" w:space="0" w:color="auto"/>
        <w:right w:val="none" w:sz="0" w:space="0" w:color="auto"/>
      </w:divBdr>
    </w:div>
    <w:div w:id="711418413">
      <w:bodyDiv w:val="1"/>
      <w:marLeft w:val="0"/>
      <w:marRight w:val="0"/>
      <w:marTop w:val="0"/>
      <w:marBottom w:val="0"/>
      <w:divBdr>
        <w:top w:val="none" w:sz="0" w:space="0" w:color="auto"/>
        <w:left w:val="none" w:sz="0" w:space="0" w:color="auto"/>
        <w:bottom w:val="none" w:sz="0" w:space="0" w:color="auto"/>
        <w:right w:val="none" w:sz="0" w:space="0" w:color="auto"/>
      </w:divBdr>
    </w:div>
    <w:div w:id="711534272">
      <w:bodyDiv w:val="1"/>
      <w:marLeft w:val="0"/>
      <w:marRight w:val="0"/>
      <w:marTop w:val="0"/>
      <w:marBottom w:val="0"/>
      <w:divBdr>
        <w:top w:val="none" w:sz="0" w:space="0" w:color="auto"/>
        <w:left w:val="none" w:sz="0" w:space="0" w:color="auto"/>
        <w:bottom w:val="none" w:sz="0" w:space="0" w:color="auto"/>
        <w:right w:val="none" w:sz="0" w:space="0" w:color="auto"/>
      </w:divBdr>
    </w:div>
    <w:div w:id="711539226">
      <w:bodyDiv w:val="1"/>
      <w:marLeft w:val="0"/>
      <w:marRight w:val="0"/>
      <w:marTop w:val="0"/>
      <w:marBottom w:val="0"/>
      <w:divBdr>
        <w:top w:val="none" w:sz="0" w:space="0" w:color="auto"/>
        <w:left w:val="none" w:sz="0" w:space="0" w:color="auto"/>
        <w:bottom w:val="none" w:sz="0" w:space="0" w:color="auto"/>
        <w:right w:val="none" w:sz="0" w:space="0" w:color="auto"/>
      </w:divBdr>
    </w:div>
    <w:div w:id="711540090">
      <w:bodyDiv w:val="1"/>
      <w:marLeft w:val="0"/>
      <w:marRight w:val="0"/>
      <w:marTop w:val="0"/>
      <w:marBottom w:val="0"/>
      <w:divBdr>
        <w:top w:val="none" w:sz="0" w:space="0" w:color="auto"/>
        <w:left w:val="none" w:sz="0" w:space="0" w:color="auto"/>
        <w:bottom w:val="none" w:sz="0" w:space="0" w:color="auto"/>
        <w:right w:val="none" w:sz="0" w:space="0" w:color="auto"/>
      </w:divBdr>
    </w:div>
    <w:div w:id="711612067">
      <w:bodyDiv w:val="1"/>
      <w:marLeft w:val="0"/>
      <w:marRight w:val="0"/>
      <w:marTop w:val="0"/>
      <w:marBottom w:val="0"/>
      <w:divBdr>
        <w:top w:val="none" w:sz="0" w:space="0" w:color="auto"/>
        <w:left w:val="none" w:sz="0" w:space="0" w:color="auto"/>
        <w:bottom w:val="none" w:sz="0" w:space="0" w:color="auto"/>
        <w:right w:val="none" w:sz="0" w:space="0" w:color="auto"/>
      </w:divBdr>
    </w:div>
    <w:div w:id="711734457">
      <w:bodyDiv w:val="1"/>
      <w:marLeft w:val="0"/>
      <w:marRight w:val="0"/>
      <w:marTop w:val="0"/>
      <w:marBottom w:val="0"/>
      <w:divBdr>
        <w:top w:val="none" w:sz="0" w:space="0" w:color="auto"/>
        <w:left w:val="none" w:sz="0" w:space="0" w:color="auto"/>
        <w:bottom w:val="none" w:sz="0" w:space="0" w:color="auto"/>
        <w:right w:val="none" w:sz="0" w:space="0" w:color="auto"/>
      </w:divBdr>
    </w:div>
    <w:div w:id="711925772">
      <w:bodyDiv w:val="1"/>
      <w:marLeft w:val="0"/>
      <w:marRight w:val="0"/>
      <w:marTop w:val="0"/>
      <w:marBottom w:val="0"/>
      <w:divBdr>
        <w:top w:val="none" w:sz="0" w:space="0" w:color="auto"/>
        <w:left w:val="none" w:sz="0" w:space="0" w:color="auto"/>
        <w:bottom w:val="none" w:sz="0" w:space="0" w:color="auto"/>
        <w:right w:val="none" w:sz="0" w:space="0" w:color="auto"/>
      </w:divBdr>
    </w:div>
    <w:div w:id="711998990">
      <w:bodyDiv w:val="1"/>
      <w:marLeft w:val="0"/>
      <w:marRight w:val="0"/>
      <w:marTop w:val="0"/>
      <w:marBottom w:val="0"/>
      <w:divBdr>
        <w:top w:val="none" w:sz="0" w:space="0" w:color="auto"/>
        <w:left w:val="none" w:sz="0" w:space="0" w:color="auto"/>
        <w:bottom w:val="none" w:sz="0" w:space="0" w:color="auto"/>
        <w:right w:val="none" w:sz="0" w:space="0" w:color="auto"/>
      </w:divBdr>
    </w:div>
    <w:div w:id="712072503">
      <w:bodyDiv w:val="1"/>
      <w:marLeft w:val="0"/>
      <w:marRight w:val="0"/>
      <w:marTop w:val="0"/>
      <w:marBottom w:val="0"/>
      <w:divBdr>
        <w:top w:val="none" w:sz="0" w:space="0" w:color="auto"/>
        <w:left w:val="none" w:sz="0" w:space="0" w:color="auto"/>
        <w:bottom w:val="none" w:sz="0" w:space="0" w:color="auto"/>
        <w:right w:val="none" w:sz="0" w:space="0" w:color="auto"/>
      </w:divBdr>
    </w:div>
    <w:div w:id="712116379">
      <w:bodyDiv w:val="1"/>
      <w:marLeft w:val="0"/>
      <w:marRight w:val="0"/>
      <w:marTop w:val="0"/>
      <w:marBottom w:val="0"/>
      <w:divBdr>
        <w:top w:val="none" w:sz="0" w:space="0" w:color="auto"/>
        <w:left w:val="none" w:sz="0" w:space="0" w:color="auto"/>
        <w:bottom w:val="none" w:sz="0" w:space="0" w:color="auto"/>
        <w:right w:val="none" w:sz="0" w:space="0" w:color="auto"/>
      </w:divBdr>
    </w:div>
    <w:div w:id="712198147">
      <w:bodyDiv w:val="1"/>
      <w:marLeft w:val="0"/>
      <w:marRight w:val="0"/>
      <w:marTop w:val="0"/>
      <w:marBottom w:val="0"/>
      <w:divBdr>
        <w:top w:val="none" w:sz="0" w:space="0" w:color="auto"/>
        <w:left w:val="none" w:sz="0" w:space="0" w:color="auto"/>
        <w:bottom w:val="none" w:sz="0" w:space="0" w:color="auto"/>
        <w:right w:val="none" w:sz="0" w:space="0" w:color="auto"/>
      </w:divBdr>
    </w:div>
    <w:div w:id="712266004">
      <w:bodyDiv w:val="1"/>
      <w:marLeft w:val="0"/>
      <w:marRight w:val="0"/>
      <w:marTop w:val="0"/>
      <w:marBottom w:val="0"/>
      <w:divBdr>
        <w:top w:val="none" w:sz="0" w:space="0" w:color="auto"/>
        <w:left w:val="none" w:sz="0" w:space="0" w:color="auto"/>
        <w:bottom w:val="none" w:sz="0" w:space="0" w:color="auto"/>
        <w:right w:val="none" w:sz="0" w:space="0" w:color="auto"/>
      </w:divBdr>
    </w:div>
    <w:div w:id="712270115">
      <w:bodyDiv w:val="1"/>
      <w:marLeft w:val="0"/>
      <w:marRight w:val="0"/>
      <w:marTop w:val="0"/>
      <w:marBottom w:val="0"/>
      <w:divBdr>
        <w:top w:val="none" w:sz="0" w:space="0" w:color="auto"/>
        <w:left w:val="none" w:sz="0" w:space="0" w:color="auto"/>
        <w:bottom w:val="none" w:sz="0" w:space="0" w:color="auto"/>
        <w:right w:val="none" w:sz="0" w:space="0" w:color="auto"/>
      </w:divBdr>
    </w:div>
    <w:div w:id="712313172">
      <w:bodyDiv w:val="1"/>
      <w:marLeft w:val="0"/>
      <w:marRight w:val="0"/>
      <w:marTop w:val="0"/>
      <w:marBottom w:val="0"/>
      <w:divBdr>
        <w:top w:val="none" w:sz="0" w:space="0" w:color="auto"/>
        <w:left w:val="none" w:sz="0" w:space="0" w:color="auto"/>
        <w:bottom w:val="none" w:sz="0" w:space="0" w:color="auto"/>
        <w:right w:val="none" w:sz="0" w:space="0" w:color="auto"/>
      </w:divBdr>
    </w:div>
    <w:div w:id="712314863">
      <w:bodyDiv w:val="1"/>
      <w:marLeft w:val="0"/>
      <w:marRight w:val="0"/>
      <w:marTop w:val="0"/>
      <w:marBottom w:val="0"/>
      <w:divBdr>
        <w:top w:val="none" w:sz="0" w:space="0" w:color="auto"/>
        <w:left w:val="none" w:sz="0" w:space="0" w:color="auto"/>
        <w:bottom w:val="none" w:sz="0" w:space="0" w:color="auto"/>
        <w:right w:val="none" w:sz="0" w:space="0" w:color="auto"/>
      </w:divBdr>
    </w:div>
    <w:div w:id="712341899">
      <w:bodyDiv w:val="1"/>
      <w:marLeft w:val="0"/>
      <w:marRight w:val="0"/>
      <w:marTop w:val="0"/>
      <w:marBottom w:val="0"/>
      <w:divBdr>
        <w:top w:val="none" w:sz="0" w:space="0" w:color="auto"/>
        <w:left w:val="none" w:sz="0" w:space="0" w:color="auto"/>
        <w:bottom w:val="none" w:sz="0" w:space="0" w:color="auto"/>
        <w:right w:val="none" w:sz="0" w:space="0" w:color="auto"/>
      </w:divBdr>
    </w:div>
    <w:div w:id="712383780">
      <w:bodyDiv w:val="1"/>
      <w:marLeft w:val="0"/>
      <w:marRight w:val="0"/>
      <w:marTop w:val="0"/>
      <w:marBottom w:val="0"/>
      <w:divBdr>
        <w:top w:val="none" w:sz="0" w:space="0" w:color="auto"/>
        <w:left w:val="none" w:sz="0" w:space="0" w:color="auto"/>
        <w:bottom w:val="none" w:sz="0" w:space="0" w:color="auto"/>
        <w:right w:val="none" w:sz="0" w:space="0" w:color="auto"/>
      </w:divBdr>
    </w:div>
    <w:div w:id="712385582">
      <w:bodyDiv w:val="1"/>
      <w:marLeft w:val="0"/>
      <w:marRight w:val="0"/>
      <w:marTop w:val="0"/>
      <w:marBottom w:val="0"/>
      <w:divBdr>
        <w:top w:val="none" w:sz="0" w:space="0" w:color="auto"/>
        <w:left w:val="none" w:sz="0" w:space="0" w:color="auto"/>
        <w:bottom w:val="none" w:sz="0" w:space="0" w:color="auto"/>
        <w:right w:val="none" w:sz="0" w:space="0" w:color="auto"/>
      </w:divBdr>
    </w:div>
    <w:div w:id="712509494">
      <w:bodyDiv w:val="1"/>
      <w:marLeft w:val="0"/>
      <w:marRight w:val="0"/>
      <w:marTop w:val="0"/>
      <w:marBottom w:val="0"/>
      <w:divBdr>
        <w:top w:val="none" w:sz="0" w:space="0" w:color="auto"/>
        <w:left w:val="none" w:sz="0" w:space="0" w:color="auto"/>
        <w:bottom w:val="none" w:sz="0" w:space="0" w:color="auto"/>
        <w:right w:val="none" w:sz="0" w:space="0" w:color="auto"/>
      </w:divBdr>
    </w:div>
    <w:div w:id="712534275">
      <w:bodyDiv w:val="1"/>
      <w:marLeft w:val="0"/>
      <w:marRight w:val="0"/>
      <w:marTop w:val="0"/>
      <w:marBottom w:val="0"/>
      <w:divBdr>
        <w:top w:val="none" w:sz="0" w:space="0" w:color="auto"/>
        <w:left w:val="none" w:sz="0" w:space="0" w:color="auto"/>
        <w:bottom w:val="none" w:sz="0" w:space="0" w:color="auto"/>
        <w:right w:val="none" w:sz="0" w:space="0" w:color="auto"/>
      </w:divBdr>
    </w:div>
    <w:div w:id="712584024">
      <w:bodyDiv w:val="1"/>
      <w:marLeft w:val="0"/>
      <w:marRight w:val="0"/>
      <w:marTop w:val="0"/>
      <w:marBottom w:val="0"/>
      <w:divBdr>
        <w:top w:val="none" w:sz="0" w:space="0" w:color="auto"/>
        <w:left w:val="none" w:sz="0" w:space="0" w:color="auto"/>
        <w:bottom w:val="none" w:sz="0" w:space="0" w:color="auto"/>
        <w:right w:val="none" w:sz="0" w:space="0" w:color="auto"/>
      </w:divBdr>
    </w:div>
    <w:div w:id="712652839">
      <w:bodyDiv w:val="1"/>
      <w:marLeft w:val="0"/>
      <w:marRight w:val="0"/>
      <w:marTop w:val="0"/>
      <w:marBottom w:val="0"/>
      <w:divBdr>
        <w:top w:val="none" w:sz="0" w:space="0" w:color="auto"/>
        <w:left w:val="none" w:sz="0" w:space="0" w:color="auto"/>
        <w:bottom w:val="none" w:sz="0" w:space="0" w:color="auto"/>
        <w:right w:val="none" w:sz="0" w:space="0" w:color="auto"/>
      </w:divBdr>
    </w:div>
    <w:div w:id="712652919">
      <w:bodyDiv w:val="1"/>
      <w:marLeft w:val="0"/>
      <w:marRight w:val="0"/>
      <w:marTop w:val="0"/>
      <w:marBottom w:val="0"/>
      <w:divBdr>
        <w:top w:val="none" w:sz="0" w:space="0" w:color="auto"/>
        <w:left w:val="none" w:sz="0" w:space="0" w:color="auto"/>
        <w:bottom w:val="none" w:sz="0" w:space="0" w:color="auto"/>
        <w:right w:val="none" w:sz="0" w:space="0" w:color="auto"/>
      </w:divBdr>
    </w:div>
    <w:div w:id="712659058">
      <w:bodyDiv w:val="1"/>
      <w:marLeft w:val="0"/>
      <w:marRight w:val="0"/>
      <w:marTop w:val="0"/>
      <w:marBottom w:val="0"/>
      <w:divBdr>
        <w:top w:val="none" w:sz="0" w:space="0" w:color="auto"/>
        <w:left w:val="none" w:sz="0" w:space="0" w:color="auto"/>
        <w:bottom w:val="none" w:sz="0" w:space="0" w:color="auto"/>
        <w:right w:val="none" w:sz="0" w:space="0" w:color="auto"/>
      </w:divBdr>
    </w:div>
    <w:div w:id="712726844">
      <w:bodyDiv w:val="1"/>
      <w:marLeft w:val="0"/>
      <w:marRight w:val="0"/>
      <w:marTop w:val="0"/>
      <w:marBottom w:val="0"/>
      <w:divBdr>
        <w:top w:val="none" w:sz="0" w:space="0" w:color="auto"/>
        <w:left w:val="none" w:sz="0" w:space="0" w:color="auto"/>
        <w:bottom w:val="none" w:sz="0" w:space="0" w:color="auto"/>
        <w:right w:val="none" w:sz="0" w:space="0" w:color="auto"/>
      </w:divBdr>
    </w:div>
    <w:div w:id="712849883">
      <w:bodyDiv w:val="1"/>
      <w:marLeft w:val="0"/>
      <w:marRight w:val="0"/>
      <w:marTop w:val="0"/>
      <w:marBottom w:val="0"/>
      <w:divBdr>
        <w:top w:val="none" w:sz="0" w:space="0" w:color="auto"/>
        <w:left w:val="none" w:sz="0" w:space="0" w:color="auto"/>
        <w:bottom w:val="none" w:sz="0" w:space="0" w:color="auto"/>
        <w:right w:val="none" w:sz="0" w:space="0" w:color="auto"/>
      </w:divBdr>
    </w:div>
    <w:div w:id="712921657">
      <w:bodyDiv w:val="1"/>
      <w:marLeft w:val="0"/>
      <w:marRight w:val="0"/>
      <w:marTop w:val="0"/>
      <w:marBottom w:val="0"/>
      <w:divBdr>
        <w:top w:val="none" w:sz="0" w:space="0" w:color="auto"/>
        <w:left w:val="none" w:sz="0" w:space="0" w:color="auto"/>
        <w:bottom w:val="none" w:sz="0" w:space="0" w:color="auto"/>
        <w:right w:val="none" w:sz="0" w:space="0" w:color="auto"/>
      </w:divBdr>
    </w:div>
    <w:div w:id="712967822">
      <w:bodyDiv w:val="1"/>
      <w:marLeft w:val="0"/>
      <w:marRight w:val="0"/>
      <w:marTop w:val="0"/>
      <w:marBottom w:val="0"/>
      <w:divBdr>
        <w:top w:val="none" w:sz="0" w:space="0" w:color="auto"/>
        <w:left w:val="none" w:sz="0" w:space="0" w:color="auto"/>
        <w:bottom w:val="none" w:sz="0" w:space="0" w:color="auto"/>
        <w:right w:val="none" w:sz="0" w:space="0" w:color="auto"/>
      </w:divBdr>
    </w:div>
    <w:div w:id="713043752">
      <w:bodyDiv w:val="1"/>
      <w:marLeft w:val="0"/>
      <w:marRight w:val="0"/>
      <w:marTop w:val="0"/>
      <w:marBottom w:val="0"/>
      <w:divBdr>
        <w:top w:val="none" w:sz="0" w:space="0" w:color="auto"/>
        <w:left w:val="none" w:sz="0" w:space="0" w:color="auto"/>
        <w:bottom w:val="none" w:sz="0" w:space="0" w:color="auto"/>
        <w:right w:val="none" w:sz="0" w:space="0" w:color="auto"/>
      </w:divBdr>
    </w:div>
    <w:div w:id="713194254">
      <w:bodyDiv w:val="1"/>
      <w:marLeft w:val="0"/>
      <w:marRight w:val="0"/>
      <w:marTop w:val="0"/>
      <w:marBottom w:val="0"/>
      <w:divBdr>
        <w:top w:val="none" w:sz="0" w:space="0" w:color="auto"/>
        <w:left w:val="none" w:sz="0" w:space="0" w:color="auto"/>
        <w:bottom w:val="none" w:sz="0" w:space="0" w:color="auto"/>
        <w:right w:val="none" w:sz="0" w:space="0" w:color="auto"/>
      </w:divBdr>
    </w:div>
    <w:div w:id="713307193">
      <w:bodyDiv w:val="1"/>
      <w:marLeft w:val="0"/>
      <w:marRight w:val="0"/>
      <w:marTop w:val="0"/>
      <w:marBottom w:val="0"/>
      <w:divBdr>
        <w:top w:val="none" w:sz="0" w:space="0" w:color="auto"/>
        <w:left w:val="none" w:sz="0" w:space="0" w:color="auto"/>
        <w:bottom w:val="none" w:sz="0" w:space="0" w:color="auto"/>
        <w:right w:val="none" w:sz="0" w:space="0" w:color="auto"/>
      </w:divBdr>
    </w:div>
    <w:div w:id="713307343">
      <w:bodyDiv w:val="1"/>
      <w:marLeft w:val="0"/>
      <w:marRight w:val="0"/>
      <w:marTop w:val="0"/>
      <w:marBottom w:val="0"/>
      <w:divBdr>
        <w:top w:val="none" w:sz="0" w:space="0" w:color="auto"/>
        <w:left w:val="none" w:sz="0" w:space="0" w:color="auto"/>
        <w:bottom w:val="none" w:sz="0" w:space="0" w:color="auto"/>
        <w:right w:val="none" w:sz="0" w:space="0" w:color="auto"/>
      </w:divBdr>
    </w:div>
    <w:div w:id="713313862">
      <w:bodyDiv w:val="1"/>
      <w:marLeft w:val="0"/>
      <w:marRight w:val="0"/>
      <w:marTop w:val="0"/>
      <w:marBottom w:val="0"/>
      <w:divBdr>
        <w:top w:val="none" w:sz="0" w:space="0" w:color="auto"/>
        <w:left w:val="none" w:sz="0" w:space="0" w:color="auto"/>
        <w:bottom w:val="none" w:sz="0" w:space="0" w:color="auto"/>
        <w:right w:val="none" w:sz="0" w:space="0" w:color="auto"/>
      </w:divBdr>
    </w:div>
    <w:div w:id="713390871">
      <w:bodyDiv w:val="1"/>
      <w:marLeft w:val="0"/>
      <w:marRight w:val="0"/>
      <w:marTop w:val="0"/>
      <w:marBottom w:val="0"/>
      <w:divBdr>
        <w:top w:val="none" w:sz="0" w:space="0" w:color="auto"/>
        <w:left w:val="none" w:sz="0" w:space="0" w:color="auto"/>
        <w:bottom w:val="none" w:sz="0" w:space="0" w:color="auto"/>
        <w:right w:val="none" w:sz="0" w:space="0" w:color="auto"/>
      </w:divBdr>
    </w:div>
    <w:div w:id="713504270">
      <w:bodyDiv w:val="1"/>
      <w:marLeft w:val="0"/>
      <w:marRight w:val="0"/>
      <w:marTop w:val="0"/>
      <w:marBottom w:val="0"/>
      <w:divBdr>
        <w:top w:val="none" w:sz="0" w:space="0" w:color="auto"/>
        <w:left w:val="none" w:sz="0" w:space="0" w:color="auto"/>
        <w:bottom w:val="none" w:sz="0" w:space="0" w:color="auto"/>
        <w:right w:val="none" w:sz="0" w:space="0" w:color="auto"/>
      </w:divBdr>
    </w:div>
    <w:div w:id="713575912">
      <w:bodyDiv w:val="1"/>
      <w:marLeft w:val="0"/>
      <w:marRight w:val="0"/>
      <w:marTop w:val="0"/>
      <w:marBottom w:val="0"/>
      <w:divBdr>
        <w:top w:val="none" w:sz="0" w:space="0" w:color="auto"/>
        <w:left w:val="none" w:sz="0" w:space="0" w:color="auto"/>
        <w:bottom w:val="none" w:sz="0" w:space="0" w:color="auto"/>
        <w:right w:val="none" w:sz="0" w:space="0" w:color="auto"/>
      </w:divBdr>
    </w:div>
    <w:div w:id="713622238">
      <w:bodyDiv w:val="1"/>
      <w:marLeft w:val="0"/>
      <w:marRight w:val="0"/>
      <w:marTop w:val="0"/>
      <w:marBottom w:val="0"/>
      <w:divBdr>
        <w:top w:val="none" w:sz="0" w:space="0" w:color="auto"/>
        <w:left w:val="none" w:sz="0" w:space="0" w:color="auto"/>
        <w:bottom w:val="none" w:sz="0" w:space="0" w:color="auto"/>
        <w:right w:val="none" w:sz="0" w:space="0" w:color="auto"/>
      </w:divBdr>
    </w:div>
    <w:div w:id="713623872">
      <w:bodyDiv w:val="1"/>
      <w:marLeft w:val="0"/>
      <w:marRight w:val="0"/>
      <w:marTop w:val="0"/>
      <w:marBottom w:val="0"/>
      <w:divBdr>
        <w:top w:val="none" w:sz="0" w:space="0" w:color="auto"/>
        <w:left w:val="none" w:sz="0" w:space="0" w:color="auto"/>
        <w:bottom w:val="none" w:sz="0" w:space="0" w:color="auto"/>
        <w:right w:val="none" w:sz="0" w:space="0" w:color="auto"/>
      </w:divBdr>
    </w:div>
    <w:div w:id="713624329">
      <w:bodyDiv w:val="1"/>
      <w:marLeft w:val="0"/>
      <w:marRight w:val="0"/>
      <w:marTop w:val="0"/>
      <w:marBottom w:val="0"/>
      <w:divBdr>
        <w:top w:val="none" w:sz="0" w:space="0" w:color="auto"/>
        <w:left w:val="none" w:sz="0" w:space="0" w:color="auto"/>
        <w:bottom w:val="none" w:sz="0" w:space="0" w:color="auto"/>
        <w:right w:val="none" w:sz="0" w:space="0" w:color="auto"/>
      </w:divBdr>
    </w:div>
    <w:div w:id="713651364">
      <w:bodyDiv w:val="1"/>
      <w:marLeft w:val="0"/>
      <w:marRight w:val="0"/>
      <w:marTop w:val="0"/>
      <w:marBottom w:val="0"/>
      <w:divBdr>
        <w:top w:val="none" w:sz="0" w:space="0" w:color="auto"/>
        <w:left w:val="none" w:sz="0" w:space="0" w:color="auto"/>
        <w:bottom w:val="none" w:sz="0" w:space="0" w:color="auto"/>
        <w:right w:val="none" w:sz="0" w:space="0" w:color="auto"/>
      </w:divBdr>
    </w:div>
    <w:div w:id="713772498">
      <w:bodyDiv w:val="1"/>
      <w:marLeft w:val="0"/>
      <w:marRight w:val="0"/>
      <w:marTop w:val="0"/>
      <w:marBottom w:val="0"/>
      <w:divBdr>
        <w:top w:val="none" w:sz="0" w:space="0" w:color="auto"/>
        <w:left w:val="none" w:sz="0" w:space="0" w:color="auto"/>
        <w:bottom w:val="none" w:sz="0" w:space="0" w:color="auto"/>
        <w:right w:val="none" w:sz="0" w:space="0" w:color="auto"/>
      </w:divBdr>
    </w:div>
    <w:div w:id="713775759">
      <w:bodyDiv w:val="1"/>
      <w:marLeft w:val="0"/>
      <w:marRight w:val="0"/>
      <w:marTop w:val="0"/>
      <w:marBottom w:val="0"/>
      <w:divBdr>
        <w:top w:val="none" w:sz="0" w:space="0" w:color="auto"/>
        <w:left w:val="none" w:sz="0" w:space="0" w:color="auto"/>
        <w:bottom w:val="none" w:sz="0" w:space="0" w:color="auto"/>
        <w:right w:val="none" w:sz="0" w:space="0" w:color="auto"/>
      </w:divBdr>
    </w:div>
    <w:div w:id="713845670">
      <w:bodyDiv w:val="1"/>
      <w:marLeft w:val="0"/>
      <w:marRight w:val="0"/>
      <w:marTop w:val="0"/>
      <w:marBottom w:val="0"/>
      <w:divBdr>
        <w:top w:val="none" w:sz="0" w:space="0" w:color="auto"/>
        <w:left w:val="none" w:sz="0" w:space="0" w:color="auto"/>
        <w:bottom w:val="none" w:sz="0" w:space="0" w:color="auto"/>
        <w:right w:val="none" w:sz="0" w:space="0" w:color="auto"/>
      </w:divBdr>
    </w:div>
    <w:div w:id="713894527">
      <w:bodyDiv w:val="1"/>
      <w:marLeft w:val="0"/>
      <w:marRight w:val="0"/>
      <w:marTop w:val="0"/>
      <w:marBottom w:val="0"/>
      <w:divBdr>
        <w:top w:val="none" w:sz="0" w:space="0" w:color="auto"/>
        <w:left w:val="none" w:sz="0" w:space="0" w:color="auto"/>
        <w:bottom w:val="none" w:sz="0" w:space="0" w:color="auto"/>
        <w:right w:val="none" w:sz="0" w:space="0" w:color="auto"/>
      </w:divBdr>
    </w:div>
    <w:div w:id="714039194">
      <w:bodyDiv w:val="1"/>
      <w:marLeft w:val="0"/>
      <w:marRight w:val="0"/>
      <w:marTop w:val="0"/>
      <w:marBottom w:val="0"/>
      <w:divBdr>
        <w:top w:val="none" w:sz="0" w:space="0" w:color="auto"/>
        <w:left w:val="none" w:sz="0" w:space="0" w:color="auto"/>
        <w:bottom w:val="none" w:sz="0" w:space="0" w:color="auto"/>
        <w:right w:val="none" w:sz="0" w:space="0" w:color="auto"/>
      </w:divBdr>
    </w:div>
    <w:div w:id="714352279">
      <w:bodyDiv w:val="1"/>
      <w:marLeft w:val="0"/>
      <w:marRight w:val="0"/>
      <w:marTop w:val="0"/>
      <w:marBottom w:val="0"/>
      <w:divBdr>
        <w:top w:val="none" w:sz="0" w:space="0" w:color="auto"/>
        <w:left w:val="none" w:sz="0" w:space="0" w:color="auto"/>
        <w:bottom w:val="none" w:sz="0" w:space="0" w:color="auto"/>
        <w:right w:val="none" w:sz="0" w:space="0" w:color="auto"/>
      </w:divBdr>
    </w:div>
    <w:div w:id="714356694">
      <w:bodyDiv w:val="1"/>
      <w:marLeft w:val="0"/>
      <w:marRight w:val="0"/>
      <w:marTop w:val="0"/>
      <w:marBottom w:val="0"/>
      <w:divBdr>
        <w:top w:val="none" w:sz="0" w:space="0" w:color="auto"/>
        <w:left w:val="none" w:sz="0" w:space="0" w:color="auto"/>
        <w:bottom w:val="none" w:sz="0" w:space="0" w:color="auto"/>
        <w:right w:val="none" w:sz="0" w:space="0" w:color="auto"/>
      </w:divBdr>
    </w:div>
    <w:div w:id="714429252">
      <w:bodyDiv w:val="1"/>
      <w:marLeft w:val="0"/>
      <w:marRight w:val="0"/>
      <w:marTop w:val="0"/>
      <w:marBottom w:val="0"/>
      <w:divBdr>
        <w:top w:val="none" w:sz="0" w:space="0" w:color="auto"/>
        <w:left w:val="none" w:sz="0" w:space="0" w:color="auto"/>
        <w:bottom w:val="none" w:sz="0" w:space="0" w:color="auto"/>
        <w:right w:val="none" w:sz="0" w:space="0" w:color="auto"/>
      </w:divBdr>
    </w:div>
    <w:div w:id="714545858">
      <w:bodyDiv w:val="1"/>
      <w:marLeft w:val="0"/>
      <w:marRight w:val="0"/>
      <w:marTop w:val="0"/>
      <w:marBottom w:val="0"/>
      <w:divBdr>
        <w:top w:val="none" w:sz="0" w:space="0" w:color="auto"/>
        <w:left w:val="none" w:sz="0" w:space="0" w:color="auto"/>
        <w:bottom w:val="none" w:sz="0" w:space="0" w:color="auto"/>
        <w:right w:val="none" w:sz="0" w:space="0" w:color="auto"/>
      </w:divBdr>
    </w:div>
    <w:div w:id="714549702">
      <w:bodyDiv w:val="1"/>
      <w:marLeft w:val="0"/>
      <w:marRight w:val="0"/>
      <w:marTop w:val="0"/>
      <w:marBottom w:val="0"/>
      <w:divBdr>
        <w:top w:val="none" w:sz="0" w:space="0" w:color="auto"/>
        <w:left w:val="none" w:sz="0" w:space="0" w:color="auto"/>
        <w:bottom w:val="none" w:sz="0" w:space="0" w:color="auto"/>
        <w:right w:val="none" w:sz="0" w:space="0" w:color="auto"/>
      </w:divBdr>
    </w:div>
    <w:div w:id="714735834">
      <w:bodyDiv w:val="1"/>
      <w:marLeft w:val="0"/>
      <w:marRight w:val="0"/>
      <w:marTop w:val="0"/>
      <w:marBottom w:val="0"/>
      <w:divBdr>
        <w:top w:val="none" w:sz="0" w:space="0" w:color="auto"/>
        <w:left w:val="none" w:sz="0" w:space="0" w:color="auto"/>
        <w:bottom w:val="none" w:sz="0" w:space="0" w:color="auto"/>
        <w:right w:val="none" w:sz="0" w:space="0" w:color="auto"/>
      </w:divBdr>
    </w:div>
    <w:div w:id="714741355">
      <w:bodyDiv w:val="1"/>
      <w:marLeft w:val="0"/>
      <w:marRight w:val="0"/>
      <w:marTop w:val="0"/>
      <w:marBottom w:val="0"/>
      <w:divBdr>
        <w:top w:val="none" w:sz="0" w:space="0" w:color="auto"/>
        <w:left w:val="none" w:sz="0" w:space="0" w:color="auto"/>
        <w:bottom w:val="none" w:sz="0" w:space="0" w:color="auto"/>
        <w:right w:val="none" w:sz="0" w:space="0" w:color="auto"/>
      </w:divBdr>
    </w:div>
    <w:div w:id="714816652">
      <w:bodyDiv w:val="1"/>
      <w:marLeft w:val="0"/>
      <w:marRight w:val="0"/>
      <w:marTop w:val="0"/>
      <w:marBottom w:val="0"/>
      <w:divBdr>
        <w:top w:val="none" w:sz="0" w:space="0" w:color="auto"/>
        <w:left w:val="none" w:sz="0" w:space="0" w:color="auto"/>
        <w:bottom w:val="none" w:sz="0" w:space="0" w:color="auto"/>
        <w:right w:val="none" w:sz="0" w:space="0" w:color="auto"/>
      </w:divBdr>
    </w:div>
    <w:div w:id="714816888">
      <w:bodyDiv w:val="1"/>
      <w:marLeft w:val="0"/>
      <w:marRight w:val="0"/>
      <w:marTop w:val="0"/>
      <w:marBottom w:val="0"/>
      <w:divBdr>
        <w:top w:val="none" w:sz="0" w:space="0" w:color="auto"/>
        <w:left w:val="none" w:sz="0" w:space="0" w:color="auto"/>
        <w:bottom w:val="none" w:sz="0" w:space="0" w:color="auto"/>
        <w:right w:val="none" w:sz="0" w:space="0" w:color="auto"/>
      </w:divBdr>
    </w:div>
    <w:div w:id="714886322">
      <w:bodyDiv w:val="1"/>
      <w:marLeft w:val="0"/>
      <w:marRight w:val="0"/>
      <w:marTop w:val="0"/>
      <w:marBottom w:val="0"/>
      <w:divBdr>
        <w:top w:val="none" w:sz="0" w:space="0" w:color="auto"/>
        <w:left w:val="none" w:sz="0" w:space="0" w:color="auto"/>
        <w:bottom w:val="none" w:sz="0" w:space="0" w:color="auto"/>
        <w:right w:val="none" w:sz="0" w:space="0" w:color="auto"/>
      </w:divBdr>
    </w:div>
    <w:div w:id="714890680">
      <w:bodyDiv w:val="1"/>
      <w:marLeft w:val="0"/>
      <w:marRight w:val="0"/>
      <w:marTop w:val="0"/>
      <w:marBottom w:val="0"/>
      <w:divBdr>
        <w:top w:val="none" w:sz="0" w:space="0" w:color="auto"/>
        <w:left w:val="none" w:sz="0" w:space="0" w:color="auto"/>
        <w:bottom w:val="none" w:sz="0" w:space="0" w:color="auto"/>
        <w:right w:val="none" w:sz="0" w:space="0" w:color="auto"/>
      </w:divBdr>
    </w:div>
    <w:div w:id="715005748">
      <w:bodyDiv w:val="1"/>
      <w:marLeft w:val="0"/>
      <w:marRight w:val="0"/>
      <w:marTop w:val="0"/>
      <w:marBottom w:val="0"/>
      <w:divBdr>
        <w:top w:val="none" w:sz="0" w:space="0" w:color="auto"/>
        <w:left w:val="none" w:sz="0" w:space="0" w:color="auto"/>
        <w:bottom w:val="none" w:sz="0" w:space="0" w:color="auto"/>
        <w:right w:val="none" w:sz="0" w:space="0" w:color="auto"/>
      </w:divBdr>
    </w:div>
    <w:div w:id="715272835">
      <w:bodyDiv w:val="1"/>
      <w:marLeft w:val="0"/>
      <w:marRight w:val="0"/>
      <w:marTop w:val="0"/>
      <w:marBottom w:val="0"/>
      <w:divBdr>
        <w:top w:val="none" w:sz="0" w:space="0" w:color="auto"/>
        <w:left w:val="none" w:sz="0" w:space="0" w:color="auto"/>
        <w:bottom w:val="none" w:sz="0" w:space="0" w:color="auto"/>
        <w:right w:val="none" w:sz="0" w:space="0" w:color="auto"/>
      </w:divBdr>
    </w:div>
    <w:div w:id="715272868">
      <w:bodyDiv w:val="1"/>
      <w:marLeft w:val="0"/>
      <w:marRight w:val="0"/>
      <w:marTop w:val="0"/>
      <w:marBottom w:val="0"/>
      <w:divBdr>
        <w:top w:val="none" w:sz="0" w:space="0" w:color="auto"/>
        <w:left w:val="none" w:sz="0" w:space="0" w:color="auto"/>
        <w:bottom w:val="none" w:sz="0" w:space="0" w:color="auto"/>
        <w:right w:val="none" w:sz="0" w:space="0" w:color="auto"/>
      </w:divBdr>
    </w:div>
    <w:div w:id="715272876">
      <w:bodyDiv w:val="1"/>
      <w:marLeft w:val="0"/>
      <w:marRight w:val="0"/>
      <w:marTop w:val="0"/>
      <w:marBottom w:val="0"/>
      <w:divBdr>
        <w:top w:val="none" w:sz="0" w:space="0" w:color="auto"/>
        <w:left w:val="none" w:sz="0" w:space="0" w:color="auto"/>
        <w:bottom w:val="none" w:sz="0" w:space="0" w:color="auto"/>
        <w:right w:val="none" w:sz="0" w:space="0" w:color="auto"/>
      </w:divBdr>
    </w:div>
    <w:div w:id="715355177">
      <w:bodyDiv w:val="1"/>
      <w:marLeft w:val="0"/>
      <w:marRight w:val="0"/>
      <w:marTop w:val="0"/>
      <w:marBottom w:val="0"/>
      <w:divBdr>
        <w:top w:val="none" w:sz="0" w:space="0" w:color="auto"/>
        <w:left w:val="none" w:sz="0" w:space="0" w:color="auto"/>
        <w:bottom w:val="none" w:sz="0" w:space="0" w:color="auto"/>
        <w:right w:val="none" w:sz="0" w:space="0" w:color="auto"/>
      </w:divBdr>
    </w:div>
    <w:div w:id="715813144">
      <w:bodyDiv w:val="1"/>
      <w:marLeft w:val="0"/>
      <w:marRight w:val="0"/>
      <w:marTop w:val="0"/>
      <w:marBottom w:val="0"/>
      <w:divBdr>
        <w:top w:val="none" w:sz="0" w:space="0" w:color="auto"/>
        <w:left w:val="none" w:sz="0" w:space="0" w:color="auto"/>
        <w:bottom w:val="none" w:sz="0" w:space="0" w:color="auto"/>
        <w:right w:val="none" w:sz="0" w:space="0" w:color="auto"/>
      </w:divBdr>
    </w:div>
    <w:div w:id="715813191">
      <w:bodyDiv w:val="1"/>
      <w:marLeft w:val="0"/>
      <w:marRight w:val="0"/>
      <w:marTop w:val="0"/>
      <w:marBottom w:val="0"/>
      <w:divBdr>
        <w:top w:val="none" w:sz="0" w:space="0" w:color="auto"/>
        <w:left w:val="none" w:sz="0" w:space="0" w:color="auto"/>
        <w:bottom w:val="none" w:sz="0" w:space="0" w:color="auto"/>
        <w:right w:val="none" w:sz="0" w:space="0" w:color="auto"/>
      </w:divBdr>
    </w:div>
    <w:div w:id="716010734">
      <w:bodyDiv w:val="1"/>
      <w:marLeft w:val="0"/>
      <w:marRight w:val="0"/>
      <w:marTop w:val="0"/>
      <w:marBottom w:val="0"/>
      <w:divBdr>
        <w:top w:val="none" w:sz="0" w:space="0" w:color="auto"/>
        <w:left w:val="none" w:sz="0" w:space="0" w:color="auto"/>
        <w:bottom w:val="none" w:sz="0" w:space="0" w:color="auto"/>
        <w:right w:val="none" w:sz="0" w:space="0" w:color="auto"/>
      </w:divBdr>
    </w:div>
    <w:div w:id="716010818">
      <w:bodyDiv w:val="1"/>
      <w:marLeft w:val="0"/>
      <w:marRight w:val="0"/>
      <w:marTop w:val="0"/>
      <w:marBottom w:val="0"/>
      <w:divBdr>
        <w:top w:val="none" w:sz="0" w:space="0" w:color="auto"/>
        <w:left w:val="none" w:sz="0" w:space="0" w:color="auto"/>
        <w:bottom w:val="none" w:sz="0" w:space="0" w:color="auto"/>
        <w:right w:val="none" w:sz="0" w:space="0" w:color="auto"/>
      </w:divBdr>
    </w:div>
    <w:div w:id="716047095">
      <w:bodyDiv w:val="1"/>
      <w:marLeft w:val="0"/>
      <w:marRight w:val="0"/>
      <w:marTop w:val="0"/>
      <w:marBottom w:val="0"/>
      <w:divBdr>
        <w:top w:val="none" w:sz="0" w:space="0" w:color="auto"/>
        <w:left w:val="none" w:sz="0" w:space="0" w:color="auto"/>
        <w:bottom w:val="none" w:sz="0" w:space="0" w:color="auto"/>
        <w:right w:val="none" w:sz="0" w:space="0" w:color="auto"/>
      </w:divBdr>
    </w:div>
    <w:div w:id="716050466">
      <w:bodyDiv w:val="1"/>
      <w:marLeft w:val="0"/>
      <w:marRight w:val="0"/>
      <w:marTop w:val="0"/>
      <w:marBottom w:val="0"/>
      <w:divBdr>
        <w:top w:val="none" w:sz="0" w:space="0" w:color="auto"/>
        <w:left w:val="none" w:sz="0" w:space="0" w:color="auto"/>
        <w:bottom w:val="none" w:sz="0" w:space="0" w:color="auto"/>
        <w:right w:val="none" w:sz="0" w:space="0" w:color="auto"/>
      </w:divBdr>
    </w:div>
    <w:div w:id="716124898">
      <w:bodyDiv w:val="1"/>
      <w:marLeft w:val="0"/>
      <w:marRight w:val="0"/>
      <w:marTop w:val="0"/>
      <w:marBottom w:val="0"/>
      <w:divBdr>
        <w:top w:val="none" w:sz="0" w:space="0" w:color="auto"/>
        <w:left w:val="none" w:sz="0" w:space="0" w:color="auto"/>
        <w:bottom w:val="none" w:sz="0" w:space="0" w:color="auto"/>
        <w:right w:val="none" w:sz="0" w:space="0" w:color="auto"/>
      </w:divBdr>
    </w:div>
    <w:div w:id="716198977">
      <w:bodyDiv w:val="1"/>
      <w:marLeft w:val="0"/>
      <w:marRight w:val="0"/>
      <w:marTop w:val="0"/>
      <w:marBottom w:val="0"/>
      <w:divBdr>
        <w:top w:val="none" w:sz="0" w:space="0" w:color="auto"/>
        <w:left w:val="none" w:sz="0" w:space="0" w:color="auto"/>
        <w:bottom w:val="none" w:sz="0" w:space="0" w:color="auto"/>
        <w:right w:val="none" w:sz="0" w:space="0" w:color="auto"/>
      </w:divBdr>
    </w:div>
    <w:div w:id="716247948">
      <w:bodyDiv w:val="1"/>
      <w:marLeft w:val="0"/>
      <w:marRight w:val="0"/>
      <w:marTop w:val="0"/>
      <w:marBottom w:val="0"/>
      <w:divBdr>
        <w:top w:val="none" w:sz="0" w:space="0" w:color="auto"/>
        <w:left w:val="none" w:sz="0" w:space="0" w:color="auto"/>
        <w:bottom w:val="none" w:sz="0" w:space="0" w:color="auto"/>
        <w:right w:val="none" w:sz="0" w:space="0" w:color="auto"/>
      </w:divBdr>
    </w:div>
    <w:div w:id="716392973">
      <w:bodyDiv w:val="1"/>
      <w:marLeft w:val="0"/>
      <w:marRight w:val="0"/>
      <w:marTop w:val="0"/>
      <w:marBottom w:val="0"/>
      <w:divBdr>
        <w:top w:val="none" w:sz="0" w:space="0" w:color="auto"/>
        <w:left w:val="none" w:sz="0" w:space="0" w:color="auto"/>
        <w:bottom w:val="none" w:sz="0" w:space="0" w:color="auto"/>
        <w:right w:val="none" w:sz="0" w:space="0" w:color="auto"/>
      </w:divBdr>
    </w:div>
    <w:div w:id="716472219">
      <w:bodyDiv w:val="1"/>
      <w:marLeft w:val="0"/>
      <w:marRight w:val="0"/>
      <w:marTop w:val="0"/>
      <w:marBottom w:val="0"/>
      <w:divBdr>
        <w:top w:val="none" w:sz="0" w:space="0" w:color="auto"/>
        <w:left w:val="none" w:sz="0" w:space="0" w:color="auto"/>
        <w:bottom w:val="none" w:sz="0" w:space="0" w:color="auto"/>
        <w:right w:val="none" w:sz="0" w:space="0" w:color="auto"/>
      </w:divBdr>
    </w:div>
    <w:div w:id="716589929">
      <w:bodyDiv w:val="1"/>
      <w:marLeft w:val="0"/>
      <w:marRight w:val="0"/>
      <w:marTop w:val="0"/>
      <w:marBottom w:val="0"/>
      <w:divBdr>
        <w:top w:val="none" w:sz="0" w:space="0" w:color="auto"/>
        <w:left w:val="none" w:sz="0" w:space="0" w:color="auto"/>
        <w:bottom w:val="none" w:sz="0" w:space="0" w:color="auto"/>
        <w:right w:val="none" w:sz="0" w:space="0" w:color="auto"/>
      </w:divBdr>
    </w:div>
    <w:div w:id="716703848">
      <w:bodyDiv w:val="1"/>
      <w:marLeft w:val="0"/>
      <w:marRight w:val="0"/>
      <w:marTop w:val="0"/>
      <w:marBottom w:val="0"/>
      <w:divBdr>
        <w:top w:val="none" w:sz="0" w:space="0" w:color="auto"/>
        <w:left w:val="none" w:sz="0" w:space="0" w:color="auto"/>
        <w:bottom w:val="none" w:sz="0" w:space="0" w:color="auto"/>
        <w:right w:val="none" w:sz="0" w:space="0" w:color="auto"/>
      </w:divBdr>
    </w:div>
    <w:div w:id="716706888">
      <w:bodyDiv w:val="1"/>
      <w:marLeft w:val="0"/>
      <w:marRight w:val="0"/>
      <w:marTop w:val="0"/>
      <w:marBottom w:val="0"/>
      <w:divBdr>
        <w:top w:val="none" w:sz="0" w:space="0" w:color="auto"/>
        <w:left w:val="none" w:sz="0" w:space="0" w:color="auto"/>
        <w:bottom w:val="none" w:sz="0" w:space="0" w:color="auto"/>
        <w:right w:val="none" w:sz="0" w:space="0" w:color="auto"/>
      </w:divBdr>
    </w:div>
    <w:div w:id="716710245">
      <w:bodyDiv w:val="1"/>
      <w:marLeft w:val="0"/>
      <w:marRight w:val="0"/>
      <w:marTop w:val="0"/>
      <w:marBottom w:val="0"/>
      <w:divBdr>
        <w:top w:val="none" w:sz="0" w:space="0" w:color="auto"/>
        <w:left w:val="none" w:sz="0" w:space="0" w:color="auto"/>
        <w:bottom w:val="none" w:sz="0" w:space="0" w:color="auto"/>
        <w:right w:val="none" w:sz="0" w:space="0" w:color="auto"/>
      </w:divBdr>
    </w:div>
    <w:div w:id="716776222">
      <w:bodyDiv w:val="1"/>
      <w:marLeft w:val="0"/>
      <w:marRight w:val="0"/>
      <w:marTop w:val="0"/>
      <w:marBottom w:val="0"/>
      <w:divBdr>
        <w:top w:val="none" w:sz="0" w:space="0" w:color="auto"/>
        <w:left w:val="none" w:sz="0" w:space="0" w:color="auto"/>
        <w:bottom w:val="none" w:sz="0" w:space="0" w:color="auto"/>
        <w:right w:val="none" w:sz="0" w:space="0" w:color="auto"/>
      </w:divBdr>
    </w:div>
    <w:div w:id="716784835">
      <w:bodyDiv w:val="1"/>
      <w:marLeft w:val="0"/>
      <w:marRight w:val="0"/>
      <w:marTop w:val="0"/>
      <w:marBottom w:val="0"/>
      <w:divBdr>
        <w:top w:val="none" w:sz="0" w:space="0" w:color="auto"/>
        <w:left w:val="none" w:sz="0" w:space="0" w:color="auto"/>
        <w:bottom w:val="none" w:sz="0" w:space="0" w:color="auto"/>
        <w:right w:val="none" w:sz="0" w:space="0" w:color="auto"/>
      </w:divBdr>
    </w:div>
    <w:div w:id="716899387">
      <w:bodyDiv w:val="1"/>
      <w:marLeft w:val="0"/>
      <w:marRight w:val="0"/>
      <w:marTop w:val="0"/>
      <w:marBottom w:val="0"/>
      <w:divBdr>
        <w:top w:val="none" w:sz="0" w:space="0" w:color="auto"/>
        <w:left w:val="none" w:sz="0" w:space="0" w:color="auto"/>
        <w:bottom w:val="none" w:sz="0" w:space="0" w:color="auto"/>
        <w:right w:val="none" w:sz="0" w:space="0" w:color="auto"/>
      </w:divBdr>
    </w:div>
    <w:div w:id="716929076">
      <w:bodyDiv w:val="1"/>
      <w:marLeft w:val="0"/>
      <w:marRight w:val="0"/>
      <w:marTop w:val="0"/>
      <w:marBottom w:val="0"/>
      <w:divBdr>
        <w:top w:val="none" w:sz="0" w:space="0" w:color="auto"/>
        <w:left w:val="none" w:sz="0" w:space="0" w:color="auto"/>
        <w:bottom w:val="none" w:sz="0" w:space="0" w:color="auto"/>
        <w:right w:val="none" w:sz="0" w:space="0" w:color="auto"/>
      </w:divBdr>
    </w:div>
    <w:div w:id="716977576">
      <w:bodyDiv w:val="1"/>
      <w:marLeft w:val="0"/>
      <w:marRight w:val="0"/>
      <w:marTop w:val="0"/>
      <w:marBottom w:val="0"/>
      <w:divBdr>
        <w:top w:val="none" w:sz="0" w:space="0" w:color="auto"/>
        <w:left w:val="none" w:sz="0" w:space="0" w:color="auto"/>
        <w:bottom w:val="none" w:sz="0" w:space="0" w:color="auto"/>
        <w:right w:val="none" w:sz="0" w:space="0" w:color="auto"/>
      </w:divBdr>
    </w:div>
    <w:div w:id="717127425">
      <w:bodyDiv w:val="1"/>
      <w:marLeft w:val="0"/>
      <w:marRight w:val="0"/>
      <w:marTop w:val="0"/>
      <w:marBottom w:val="0"/>
      <w:divBdr>
        <w:top w:val="none" w:sz="0" w:space="0" w:color="auto"/>
        <w:left w:val="none" w:sz="0" w:space="0" w:color="auto"/>
        <w:bottom w:val="none" w:sz="0" w:space="0" w:color="auto"/>
        <w:right w:val="none" w:sz="0" w:space="0" w:color="auto"/>
      </w:divBdr>
    </w:div>
    <w:div w:id="717166101">
      <w:bodyDiv w:val="1"/>
      <w:marLeft w:val="0"/>
      <w:marRight w:val="0"/>
      <w:marTop w:val="0"/>
      <w:marBottom w:val="0"/>
      <w:divBdr>
        <w:top w:val="none" w:sz="0" w:space="0" w:color="auto"/>
        <w:left w:val="none" w:sz="0" w:space="0" w:color="auto"/>
        <w:bottom w:val="none" w:sz="0" w:space="0" w:color="auto"/>
        <w:right w:val="none" w:sz="0" w:space="0" w:color="auto"/>
      </w:divBdr>
    </w:div>
    <w:div w:id="717317897">
      <w:bodyDiv w:val="1"/>
      <w:marLeft w:val="0"/>
      <w:marRight w:val="0"/>
      <w:marTop w:val="0"/>
      <w:marBottom w:val="0"/>
      <w:divBdr>
        <w:top w:val="none" w:sz="0" w:space="0" w:color="auto"/>
        <w:left w:val="none" w:sz="0" w:space="0" w:color="auto"/>
        <w:bottom w:val="none" w:sz="0" w:space="0" w:color="auto"/>
        <w:right w:val="none" w:sz="0" w:space="0" w:color="auto"/>
      </w:divBdr>
    </w:div>
    <w:div w:id="717319206">
      <w:bodyDiv w:val="1"/>
      <w:marLeft w:val="0"/>
      <w:marRight w:val="0"/>
      <w:marTop w:val="0"/>
      <w:marBottom w:val="0"/>
      <w:divBdr>
        <w:top w:val="none" w:sz="0" w:space="0" w:color="auto"/>
        <w:left w:val="none" w:sz="0" w:space="0" w:color="auto"/>
        <w:bottom w:val="none" w:sz="0" w:space="0" w:color="auto"/>
        <w:right w:val="none" w:sz="0" w:space="0" w:color="auto"/>
      </w:divBdr>
    </w:div>
    <w:div w:id="717319364">
      <w:bodyDiv w:val="1"/>
      <w:marLeft w:val="0"/>
      <w:marRight w:val="0"/>
      <w:marTop w:val="0"/>
      <w:marBottom w:val="0"/>
      <w:divBdr>
        <w:top w:val="none" w:sz="0" w:space="0" w:color="auto"/>
        <w:left w:val="none" w:sz="0" w:space="0" w:color="auto"/>
        <w:bottom w:val="none" w:sz="0" w:space="0" w:color="auto"/>
        <w:right w:val="none" w:sz="0" w:space="0" w:color="auto"/>
      </w:divBdr>
    </w:div>
    <w:div w:id="717441192">
      <w:bodyDiv w:val="1"/>
      <w:marLeft w:val="0"/>
      <w:marRight w:val="0"/>
      <w:marTop w:val="0"/>
      <w:marBottom w:val="0"/>
      <w:divBdr>
        <w:top w:val="none" w:sz="0" w:space="0" w:color="auto"/>
        <w:left w:val="none" w:sz="0" w:space="0" w:color="auto"/>
        <w:bottom w:val="none" w:sz="0" w:space="0" w:color="auto"/>
        <w:right w:val="none" w:sz="0" w:space="0" w:color="auto"/>
      </w:divBdr>
    </w:div>
    <w:div w:id="717556614">
      <w:bodyDiv w:val="1"/>
      <w:marLeft w:val="0"/>
      <w:marRight w:val="0"/>
      <w:marTop w:val="0"/>
      <w:marBottom w:val="0"/>
      <w:divBdr>
        <w:top w:val="none" w:sz="0" w:space="0" w:color="auto"/>
        <w:left w:val="none" w:sz="0" w:space="0" w:color="auto"/>
        <w:bottom w:val="none" w:sz="0" w:space="0" w:color="auto"/>
        <w:right w:val="none" w:sz="0" w:space="0" w:color="auto"/>
      </w:divBdr>
    </w:div>
    <w:div w:id="717628254">
      <w:bodyDiv w:val="1"/>
      <w:marLeft w:val="0"/>
      <w:marRight w:val="0"/>
      <w:marTop w:val="0"/>
      <w:marBottom w:val="0"/>
      <w:divBdr>
        <w:top w:val="none" w:sz="0" w:space="0" w:color="auto"/>
        <w:left w:val="none" w:sz="0" w:space="0" w:color="auto"/>
        <w:bottom w:val="none" w:sz="0" w:space="0" w:color="auto"/>
        <w:right w:val="none" w:sz="0" w:space="0" w:color="auto"/>
      </w:divBdr>
    </w:div>
    <w:div w:id="717898392">
      <w:bodyDiv w:val="1"/>
      <w:marLeft w:val="0"/>
      <w:marRight w:val="0"/>
      <w:marTop w:val="0"/>
      <w:marBottom w:val="0"/>
      <w:divBdr>
        <w:top w:val="none" w:sz="0" w:space="0" w:color="auto"/>
        <w:left w:val="none" w:sz="0" w:space="0" w:color="auto"/>
        <w:bottom w:val="none" w:sz="0" w:space="0" w:color="auto"/>
        <w:right w:val="none" w:sz="0" w:space="0" w:color="auto"/>
      </w:divBdr>
    </w:div>
    <w:div w:id="717970242">
      <w:bodyDiv w:val="1"/>
      <w:marLeft w:val="0"/>
      <w:marRight w:val="0"/>
      <w:marTop w:val="0"/>
      <w:marBottom w:val="0"/>
      <w:divBdr>
        <w:top w:val="none" w:sz="0" w:space="0" w:color="auto"/>
        <w:left w:val="none" w:sz="0" w:space="0" w:color="auto"/>
        <w:bottom w:val="none" w:sz="0" w:space="0" w:color="auto"/>
        <w:right w:val="none" w:sz="0" w:space="0" w:color="auto"/>
      </w:divBdr>
    </w:div>
    <w:div w:id="717971373">
      <w:bodyDiv w:val="1"/>
      <w:marLeft w:val="0"/>
      <w:marRight w:val="0"/>
      <w:marTop w:val="0"/>
      <w:marBottom w:val="0"/>
      <w:divBdr>
        <w:top w:val="none" w:sz="0" w:space="0" w:color="auto"/>
        <w:left w:val="none" w:sz="0" w:space="0" w:color="auto"/>
        <w:bottom w:val="none" w:sz="0" w:space="0" w:color="auto"/>
        <w:right w:val="none" w:sz="0" w:space="0" w:color="auto"/>
      </w:divBdr>
    </w:div>
    <w:div w:id="718014278">
      <w:bodyDiv w:val="1"/>
      <w:marLeft w:val="0"/>
      <w:marRight w:val="0"/>
      <w:marTop w:val="0"/>
      <w:marBottom w:val="0"/>
      <w:divBdr>
        <w:top w:val="none" w:sz="0" w:space="0" w:color="auto"/>
        <w:left w:val="none" w:sz="0" w:space="0" w:color="auto"/>
        <w:bottom w:val="none" w:sz="0" w:space="0" w:color="auto"/>
        <w:right w:val="none" w:sz="0" w:space="0" w:color="auto"/>
      </w:divBdr>
    </w:div>
    <w:div w:id="718088099">
      <w:bodyDiv w:val="1"/>
      <w:marLeft w:val="0"/>
      <w:marRight w:val="0"/>
      <w:marTop w:val="0"/>
      <w:marBottom w:val="0"/>
      <w:divBdr>
        <w:top w:val="none" w:sz="0" w:space="0" w:color="auto"/>
        <w:left w:val="none" w:sz="0" w:space="0" w:color="auto"/>
        <w:bottom w:val="none" w:sz="0" w:space="0" w:color="auto"/>
        <w:right w:val="none" w:sz="0" w:space="0" w:color="auto"/>
      </w:divBdr>
    </w:div>
    <w:div w:id="718091885">
      <w:bodyDiv w:val="1"/>
      <w:marLeft w:val="0"/>
      <w:marRight w:val="0"/>
      <w:marTop w:val="0"/>
      <w:marBottom w:val="0"/>
      <w:divBdr>
        <w:top w:val="none" w:sz="0" w:space="0" w:color="auto"/>
        <w:left w:val="none" w:sz="0" w:space="0" w:color="auto"/>
        <w:bottom w:val="none" w:sz="0" w:space="0" w:color="auto"/>
        <w:right w:val="none" w:sz="0" w:space="0" w:color="auto"/>
      </w:divBdr>
    </w:div>
    <w:div w:id="718096133">
      <w:bodyDiv w:val="1"/>
      <w:marLeft w:val="0"/>
      <w:marRight w:val="0"/>
      <w:marTop w:val="0"/>
      <w:marBottom w:val="0"/>
      <w:divBdr>
        <w:top w:val="none" w:sz="0" w:space="0" w:color="auto"/>
        <w:left w:val="none" w:sz="0" w:space="0" w:color="auto"/>
        <w:bottom w:val="none" w:sz="0" w:space="0" w:color="auto"/>
        <w:right w:val="none" w:sz="0" w:space="0" w:color="auto"/>
      </w:divBdr>
    </w:div>
    <w:div w:id="718165578">
      <w:bodyDiv w:val="1"/>
      <w:marLeft w:val="0"/>
      <w:marRight w:val="0"/>
      <w:marTop w:val="0"/>
      <w:marBottom w:val="0"/>
      <w:divBdr>
        <w:top w:val="none" w:sz="0" w:space="0" w:color="auto"/>
        <w:left w:val="none" w:sz="0" w:space="0" w:color="auto"/>
        <w:bottom w:val="none" w:sz="0" w:space="0" w:color="auto"/>
        <w:right w:val="none" w:sz="0" w:space="0" w:color="auto"/>
      </w:divBdr>
    </w:div>
    <w:div w:id="718166171">
      <w:bodyDiv w:val="1"/>
      <w:marLeft w:val="0"/>
      <w:marRight w:val="0"/>
      <w:marTop w:val="0"/>
      <w:marBottom w:val="0"/>
      <w:divBdr>
        <w:top w:val="none" w:sz="0" w:space="0" w:color="auto"/>
        <w:left w:val="none" w:sz="0" w:space="0" w:color="auto"/>
        <w:bottom w:val="none" w:sz="0" w:space="0" w:color="auto"/>
        <w:right w:val="none" w:sz="0" w:space="0" w:color="auto"/>
      </w:divBdr>
    </w:div>
    <w:div w:id="718239589">
      <w:bodyDiv w:val="1"/>
      <w:marLeft w:val="0"/>
      <w:marRight w:val="0"/>
      <w:marTop w:val="0"/>
      <w:marBottom w:val="0"/>
      <w:divBdr>
        <w:top w:val="none" w:sz="0" w:space="0" w:color="auto"/>
        <w:left w:val="none" w:sz="0" w:space="0" w:color="auto"/>
        <w:bottom w:val="none" w:sz="0" w:space="0" w:color="auto"/>
        <w:right w:val="none" w:sz="0" w:space="0" w:color="auto"/>
      </w:divBdr>
    </w:div>
    <w:div w:id="718355948">
      <w:bodyDiv w:val="1"/>
      <w:marLeft w:val="0"/>
      <w:marRight w:val="0"/>
      <w:marTop w:val="0"/>
      <w:marBottom w:val="0"/>
      <w:divBdr>
        <w:top w:val="none" w:sz="0" w:space="0" w:color="auto"/>
        <w:left w:val="none" w:sz="0" w:space="0" w:color="auto"/>
        <w:bottom w:val="none" w:sz="0" w:space="0" w:color="auto"/>
        <w:right w:val="none" w:sz="0" w:space="0" w:color="auto"/>
      </w:divBdr>
    </w:div>
    <w:div w:id="718431216">
      <w:bodyDiv w:val="1"/>
      <w:marLeft w:val="0"/>
      <w:marRight w:val="0"/>
      <w:marTop w:val="0"/>
      <w:marBottom w:val="0"/>
      <w:divBdr>
        <w:top w:val="none" w:sz="0" w:space="0" w:color="auto"/>
        <w:left w:val="none" w:sz="0" w:space="0" w:color="auto"/>
        <w:bottom w:val="none" w:sz="0" w:space="0" w:color="auto"/>
        <w:right w:val="none" w:sz="0" w:space="0" w:color="auto"/>
      </w:divBdr>
    </w:div>
    <w:div w:id="718437516">
      <w:bodyDiv w:val="1"/>
      <w:marLeft w:val="0"/>
      <w:marRight w:val="0"/>
      <w:marTop w:val="0"/>
      <w:marBottom w:val="0"/>
      <w:divBdr>
        <w:top w:val="none" w:sz="0" w:space="0" w:color="auto"/>
        <w:left w:val="none" w:sz="0" w:space="0" w:color="auto"/>
        <w:bottom w:val="none" w:sz="0" w:space="0" w:color="auto"/>
        <w:right w:val="none" w:sz="0" w:space="0" w:color="auto"/>
      </w:divBdr>
    </w:div>
    <w:div w:id="718558054">
      <w:bodyDiv w:val="1"/>
      <w:marLeft w:val="0"/>
      <w:marRight w:val="0"/>
      <w:marTop w:val="0"/>
      <w:marBottom w:val="0"/>
      <w:divBdr>
        <w:top w:val="none" w:sz="0" w:space="0" w:color="auto"/>
        <w:left w:val="none" w:sz="0" w:space="0" w:color="auto"/>
        <w:bottom w:val="none" w:sz="0" w:space="0" w:color="auto"/>
        <w:right w:val="none" w:sz="0" w:space="0" w:color="auto"/>
      </w:divBdr>
    </w:div>
    <w:div w:id="718631963">
      <w:bodyDiv w:val="1"/>
      <w:marLeft w:val="0"/>
      <w:marRight w:val="0"/>
      <w:marTop w:val="0"/>
      <w:marBottom w:val="0"/>
      <w:divBdr>
        <w:top w:val="none" w:sz="0" w:space="0" w:color="auto"/>
        <w:left w:val="none" w:sz="0" w:space="0" w:color="auto"/>
        <w:bottom w:val="none" w:sz="0" w:space="0" w:color="auto"/>
        <w:right w:val="none" w:sz="0" w:space="0" w:color="auto"/>
      </w:divBdr>
    </w:div>
    <w:div w:id="718632290">
      <w:bodyDiv w:val="1"/>
      <w:marLeft w:val="0"/>
      <w:marRight w:val="0"/>
      <w:marTop w:val="0"/>
      <w:marBottom w:val="0"/>
      <w:divBdr>
        <w:top w:val="none" w:sz="0" w:space="0" w:color="auto"/>
        <w:left w:val="none" w:sz="0" w:space="0" w:color="auto"/>
        <w:bottom w:val="none" w:sz="0" w:space="0" w:color="auto"/>
        <w:right w:val="none" w:sz="0" w:space="0" w:color="auto"/>
      </w:divBdr>
    </w:div>
    <w:div w:id="718743087">
      <w:bodyDiv w:val="1"/>
      <w:marLeft w:val="0"/>
      <w:marRight w:val="0"/>
      <w:marTop w:val="0"/>
      <w:marBottom w:val="0"/>
      <w:divBdr>
        <w:top w:val="none" w:sz="0" w:space="0" w:color="auto"/>
        <w:left w:val="none" w:sz="0" w:space="0" w:color="auto"/>
        <w:bottom w:val="none" w:sz="0" w:space="0" w:color="auto"/>
        <w:right w:val="none" w:sz="0" w:space="0" w:color="auto"/>
      </w:divBdr>
    </w:div>
    <w:div w:id="718823950">
      <w:bodyDiv w:val="1"/>
      <w:marLeft w:val="0"/>
      <w:marRight w:val="0"/>
      <w:marTop w:val="0"/>
      <w:marBottom w:val="0"/>
      <w:divBdr>
        <w:top w:val="none" w:sz="0" w:space="0" w:color="auto"/>
        <w:left w:val="none" w:sz="0" w:space="0" w:color="auto"/>
        <w:bottom w:val="none" w:sz="0" w:space="0" w:color="auto"/>
        <w:right w:val="none" w:sz="0" w:space="0" w:color="auto"/>
      </w:divBdr>
    </w:div>
    <w:div w:id="718864762">
      <w:bodyDiv w:val="1"/>
      <w:marLeft w:val="0"/>
      <w:marRight w:val="0"/>
      <w:marTop w:val="0"/>
      <w:marBottom w:val="0"/>
      <w:divBdr>
        <w:top w:val="none" w:sz="0" w:space="0" w:color="auto"/>
        <w:left w:val="none" w:sz="0" w:space="0" w:color="auto"/>
        <w:bottom w:val="none" w:sz="0" w:space="0" w:color="auto"/>
        <w:right w:val="none" w:sz="0" w:space="0" w:color="auto"/>
      </w:divBdr>
    </w:div>
    <w:div w:id="719015208">
      <w:bodyDiv w:val="1"/>
      <w:marLeft w:val="0"/>
      <w:marRight w:val="0"/>
      <w:marTop w:val="0"/>
      <w:marBottom w:val="0"/>
      <w:divBdr>
        <w:top w:val="none" w:sz="0" w:space="0" w:color="auto"/>
        <w:left w:val="none" w:sz="0" w:space="0" w:color="auto"/>
        <w:bottom w:val="none" w:sz="0" w:space="0" w:color="auto"/>
        <w:right w:val="none" w:sz="0" w:space="0" w:color="auto"/>
      </w:divBdr>
    </w:div>
    <w:div w:id="719135485">
      <w:bodyDiv w:val="1"/>
      <w:marLeft w:val="0"/>
      <w:marRight w:val="0"/>
      <w:marTop w:val="0"/>
      <w:marBottom w:val="0"/>
      <w:divBdr>
        <w:top w:val="none" w:sz="0" w:space="0" w:color="auto"/>
        <w:left w:val="none" w:sz="0" w:space="0" w:color="auto"/>
        <w:bottom w:val="none" w:sz="0" w:space="0" w:color="auto"/>
        <w:right w:val="none" w:sz="0" w:space="0" w:color="auto"/>
      </w:divBdr>
    </w:div>
    <w:div w:id="719205925">
      <w:bodyDiv w:val="1"/>
      <w:marLeft w:val="0"/>
      <w:marRight w:val="0"/>
      <w:marTop w:val="0"/>
      <w:marBottom w:val="0"/>
      <w:divBdr>
        <w:top w:val="none" w:sz="0" w:space="0" w:color="auto"/>
        <w:left w:val="none" w:sz="0" w:space="0" w:color="auto"/>
        <w:bottom w:val="none" w:sz="0" w:space="0" w:color="auto"/>
        <w:right w:val="none" w:sz="0" w:space="0" w:color="auto"/>
      </w:divBdr>
    </w:div>
    <w:div w:id="719207481">
      <w:bodyDiv w:val="1"/>
      <w:marLeft w:val="0"/>
      <w:marRight w:val="0"/>
      <w:marTop w:val="0"/>
      <w:marBottom w:val="0"/>
      <w:divBdr>
        <w:top w:val="none" w:sz="0" w:space="0" w:color="auto"/>
        <w:left w:val="none" w:sz="0" w:space="0" w:color="auto"/>
        <w:bottom w:val="none" w:sz="0" w:space="0" w:color="auto"/>
        <w:right w:val="none" w:sz="0" w:space="0" w:color="auto"/>
      </w:divBdr>
    </w:div>
    <w:div w:id="719325136">
      <w:bodyDiv w:val="1"/>
      <w:marLeft w:val="0"/>
      <w:marRight w:val="0"/>
      <w:marTop w:val="0"/>
      <w:marBottom w:val="0"/>
      <w:divBdr>
        <w:top w:val="none" w:sz="0" w:space="0" w:color="auto"/>
        <w:left w:val="none" w:sz="0" w:space="0" w:color="auto"/>
        <w:bottom w:val="none" w:sz="0" w:space="0" w:color="auto"/>
        <w:right w:val="none" w:sz="0" w:space="0" w:color="auto"/>
      </w:divBdr>
    </w:div>
    <w:div w:id="719327007">
      <w:bodyDiv w:val="1"/>
      <w:marLeft w:val="0"/>
      <w:marRight w:val="0"/>
      <w:marTop w:val="0"/>
      <w:marBottom w:val="0"/>
      <w:divBdr>
        <w:top w:val="none" w:sz="0" w:space="0" w:color="auto"/>
        <w:left w:val="none" w:sz="0" w:space="0" w:color="auto"/>
        <w:bottom w:val="none" w:sz="0" w:space="0" w:color="auto"/>
        <w:right w:val="none" w:sz="0" w:space="0" w:color="auto"/>
      </w:divBdr>
    </w:div>
    <w:div w:id="719399323">
      <w:bodyDiv w:val="1"/>
      <w:marLeft w:val="0"/>
      <w:marRight w:val="0"/>
      <w:marTop w:val="0"/>
      <w:marBottom w:val="0"/>
      <w:divBdr>
        <w:top w:val="none" w:sz="0" w:space="0" w:color="auto"/>
        <w:left w:val="none" w:sz="0" w:space="0" w:color="auto"/>
        <w:bottom w:val="none" w:sz="0" w:space="0" w:color="auto"/>
        <w:right w:val="none" w:sz="0" w:space="0" w:color="auto"/>
      </w:divBdr>
    </w:div>
    <w:div w:id="719522911">
      <w:bodyDiv w:val="1"/>
      <w:marLeft w:val="0"/>
      <w:marRight w:val="0"/>
      <w:marTop w:val="0"/>
      <w:marBottom w:val="0"/>
      <w:divBdr>
        <w:top w:val="none" w:sz="0" w:space="0" w:color="auto"/>
        <w:left w:val="none" w:sz="0" w:space="0" w:color="auto"/>
        <w:bottom w:val="none" w:sz="0" w:space="0" w:color="auto"/>
        <w:right w:val="none" w:sz="0" w:space="0" w:color="auto"/>
      </w:divBdr>
    </w:div>
    <w:div w:id="719523217">
      <w:bodyDiv w:val="1"/>
      <w:marLeft w:val="0"/>
      <w:marRight w:val="0"/>
      <w:marTop w:val="0"/>
      <w:marBottom w:val="0"/>
      <w:divBdr>
        <w:top w:val="none" w:sz="0" w:space="0" w:color="auto"/>
        <w:left w:val="none" w:sz="0" w:space="0" w:color="auto"/>
        <w:bottom w:val="none" w:sz="0" w:space="0" w:color="auto"/>
        <w:right w:val="none" w:sz="0" w:space="0" w:color="auto"/>
      </w:divBdr>
    </w:div>
    <w:div w:id="719594129">
      <w:bodyDiv w:val="1"/>
      <w:marLeft w:val="0"/>
      <w:marRight w:val="0"/>
      <w:marTop w:val="0"/>
      <w:marBottom w:val="0"/>
      <w:divBdr>
        <w:top w:val="none" w:sz="0" w:space="0" w:color="auto"/>
        <w:left w:val="none" w:sz="0" w:space="0" w:color="auto"/>
        <w:bottom w:val="none" w:sz="0" w:space="0" w:color="auto"/>
        <w:right w:val="none" w:sz="0" w:space="0" w:color="auto"/>
      </w:divBdr>
    </w:div>
    <w:div w:id="719666408">
      <w:bodyDiv w:val="1"/>
      <w:marLeft w:val="0"/>
      <w:marRight w:val="0"/>
      <w:marTop w:val="0"/>
      <w:marBottom w:val="0"/>
      <w:divBdr>
        <w:top w:val="none" w:sz="0" w:space="0" w:color="auto"/>
        <w:left w:val="none" w:sz="0" w:space="0" w:color="auto"/>
        <w:bottom w:val="none" w:sz="0" w:space="0" w:color="auto"/>
        <w:right w:val="none" w:sz="0" w:space="0" w:color="auto"/>
      </w:divBdr>
    </w:div>
    <w:div w:id="719670836">
      <w:bodyDiv w:val="1"/>
      <w:marLeft w:val="0"/>
      <w:marRight w:val="0"/>
      <w:marTop w:val="0"/>
      <w:marBottom w:val="0"/>
      <w:divBdr>
        <w:top w:val="none" w:sz="0" w:space="0" w:color="auto"/>
        <w:left w:val="none" w:sz="0" w:space="0" w:color="auto"/>
        <w:bottom w:val="none" w:sz="0" w:space="0" w:color="auto"/>
        <w:right w:val="none" w:sz="0" w:space="0" w:color="auto"/>
      </w:divBdr>
    </w:div>
    <w:div w:id="719744289">
      <w:bodyDiv w:val="1"/>
      <w:marLeft w:val="0"/>
      <w:marRight w:val="0"/>
      <w:marTop w:val="0"/>
      <w:marBottom w:val="0"/>
      <w:divBdr>
        <w:top w:val="none" w:sz="0" w:space="0" w:color="auto"/>
        <w:left w:val="none" w:sz="0" w:space="0" w:color="auto"/>
        <w:bottom w:val="none" w:sz="0" w:space="0" w:color="auto"/>
        <w:right w:val="none" w:sz="0" w:space="0" w:color="auto"/>
      </w:divBdr>
    </w:div>
    <w:div w:id="719788389">
      <w:bodyDiv w:val="1"/>
      <w:marLeft w:val="0"/>
      <w:marRight w:val="0"/>
      <w:marTop w:val="0"/>
      <w:marBottom w:val="0"/>
      <w:divBdr>
        <w:top w:val="none" w:sz="0" w:space="0" w:color="auto"/>
        <w:left w:val="none" w:sz="0" w:space="0" w:color="auto"/>
        <w:bottom w:val="none" w:sz="0" w:space="0" w:color="auto"/>
        <w:right w:val="none" w:sz="0" w:space="0" w:color="auto"/>
      </w:divBdr>
    </w:div>
    <w:div w:id="719790550">
      <w:bodyDiv w:val="1"/>
      <w:marLeft w:val="0"/>
      <w:marRight w:val="0"/>
      <w:marTop w:val="0"/>
      <w:marBottom w:val="0"/>
      <w:divBdr>
        <w:top w:val="none" w:sz="0" w:space="0" w:color="auto"/>
        <w:left w:val="none" w:sz="0" w:space="0" w:color="auto"/>
        <w:bottom w:val="none" w:sz="0" w:space="0" w:color="auto"/>
        <w:right w:val="none" w:sz="0" w:space="0" w:color="auto"/>
      </w:divBdr>
    </w:div>
    <w:div w:id="719791766">
      <w:bodyDiv w:val="1"/>
      <w:marLeft w:val="0"/>
      <w:marRight w:val="0"/>
      <w:marTop w:val="0"/>
      <w:marBottom w:val="0"/>
      <w:divBdr>
        <w:top w:val="none" w:sz="0" w:space="0" w:color="auto"/>
        <w:left w:val="none" w:sz="0" w:space="0" w:color="auto"/>
        <w:bottom w:val="none" w:sz="0" w:space="0" w:color="auto"/>
        <w:right w:val="none" w:sz="0" w:space="0" w:color="auto"/>
      </w:divBdr>
    </w:div>
    <w:div w:id="719868736">
      <w:bodyDiv w:val="1"/>
      <w:marLeft w:val="0"/>
      <w:marRight w:val="0"/>
      <w:marTop w:val="0"/>
      <w:marBottom w:val="0"/>
      <w:divBdr>
        <w:top w:val="none" w:sz="0" w:space="0" w:color="auto"/>
        <w:left w:val="none" w:sz="0" w:space="0" w:color="auto"/>
        <w:bottom w:val="none" w:sz="0" w:space="0" w:color="auto"/>
        <w:right w:val="none" w:sz="0" w:space="0" w:color="auto"/>
      </w:divBdr>
    </w:div>
    <w:div w:id="719985373">
      <w:bodyDiv w:val="1"/>
      <w:marLeft w:val="0"/>
      <w:marRight w:val="0"/>
      <w:marTop w:val="0"/>
      <w:marBottom w:val="0"/>
      <w:divBdr>
        <w:top w:val="none" w:sz="0" w:space="0" w:color="auto"/>
        <w:left w:val="none" w:sz="0" w:space="0" w:color="auto"/>
        <w:bottom w:val="none" w:sz="0" w:space="0" w:color="auto"/>
        <w:right w:val="none" w:sz="0" w:space="0" w:color="auto"/>
      </w:divBdr>
    </w:div>
    <w:div w:id="719987015">
      <w:bodyDiv w:val="1"/>
      <w:marLeft w:val="0"/>
      <w:marRight w:val="0"/>
      <w:marTop w:val="0"/>
      <w:marBottom w:val="0"/>
      <w:divBdr>
        <w:top w:val="none" w:sz="0" w:space="0" w:color="auto"/>
        <w:left w:val="none" w:sz="0" w:space="0" w:color="auto"/>
        <w:bottom w:val="none" w:sz="0" w:space="0" w:color="auto"/>
        <w:right w:val="none" w:sz="0" w:space="0" w:color="auto"/>
      </w:divBdr>
    </w:div>
    <w:div w:id="720057810">
      <w:bodyDiv w:val="1"/>
      <w:marLeft w:val="0"/>
      <w:marRight w:val="0"/>
      <w:marTop w:val="0"/>
      <w:marBottom w:val="0"/>
      <w:divBdr>
        <w:top w:val="none" w:sz="0" w:space="0" w:color="auto"/>
        <w:left w:val="none" w:sz="0" w:space="0" w:color="auto"/>
        <w:bottom w:val="none" w:sz="0" w:space="0" w:color="auto"/>
        <w:right w:val="none" w:sz="0" w:space="0" w:color="auto"/>
      </w:divBdr>
    </w:div>
    <w:div w:id="720128580">
      <w:bodyDiv w:val="1"/>
      <w:marLeft w:val="0"/>
      <w:marRight w:val="0"/>
      <w:marTop w:val="0"/>
      <w:marBottom w:val="0"/>
      <w:divBdr>
        <w:top w:val="none" w:sz="0" w:space="0" w:color="auto"/>
        <w:left w:val="none" w:sz="0" w:space="0" w:color="auto"/>
        <w:bottom w:val="none" w:sz="0" w:space="0" w:color="auto"/>
        <w:right w:val="none" w:sz="0" w:space="0" w:color="auto"/>
      </w:divBdr>
    </w:div>
    <w:div w:id="720129642">
      <w:bodyDiv w:val="1"/>
      <w:marLeft w:val="0"/>
      <w:marRight w:val="0"/>
      <w:marTop w:val="0"/>
      <w:marBottom w:val="0"/>
      <w:divBdr>
        <w:top w:val="none" w:sz="0" w:space="0" w:color="auto"/>
        <w:left w:val="none" w:sz="0" w:space="0" w:color="auto"/>
        <w:bottom w:val="none" w:sz="0" w:space="0" w:color="auto"/>
        <w:right w:val="none" w:sz="0" w:space="0" w:color="auto"/>
      </w:divBdr>
    </w:div>
    <w:div w:id="720179899">
      <w:bodyDiv w:val="1"/>
      <w:marLeft w:val="0"/>
      <w:marRight w:val="0"/>
      <w:marTop w:val="0"/>
      <w:marBottom w:val="0"/>
      <w:divBdr>
        <w:top w:val="none" w:sz="0" w:space="0" w:color="auto"/>
        <w:left w:val="none" w:sz="0" w:space="0" w:color="auto"/>
        <w:bottom w:val="none" w:sz="0" w:space="0" w:color="auto"/>
        <w:right w:val="none" w:sz="0" w:space="0" w:color="auto"/>
      </w:divBdr>
    </w:div>
    <w:div w:id="720246270">
      <w:bodyDiv w:val="1"/>
      <w:marLeft w:val="0"/>
      <w:marRight w:val="0"/>
      <w:marTop w:val="0"/>
      <w:marBottom w:val="0"/>
      <w:divBdr>
        <w:top w:val="none" w:sz="0" w:space="0" w:color="auto"/>
        <w:left w:val="none" w:sz="0" w:space="0" w:color="auto"/>
        <w:bottom w:val="none" w:sz="0" w:space="0" w:color="auto"/>
        <w:right w:val="none" w:sz="0" w:space="0" w:color="auto"/>
      </w:divBdr>
    </w:div>
    <w:div w:id="720321424">
      <w:bodyDiv w:val="1"/>
      <w:marLeft w:val="0"/>
      <w:marRight w:val="0"/>
      <w:marTop w:val="0"/>
      <w:marBottom w:val="0"/>
      <w:divBdr>
        <w:top w:val="none" w:sz="0" w:space="0" w:color="auto"/>
        <w:left w:val="none" w:sz="0" w:space="0" w:color="auto"/>
        <w:bottom w:val="none" w:sz="0" w:space="0" w:color="auto"/>
        <w:right w:val="none" w:sz="0" w:space="0" w:color="auto"/>
      </w:divBdr>
    </w:div>
    <w:div w:id="720397424">
      <w:bodyDiv w:val="1"/>
      <w:marLeft w:val="0"/>
      <w:marRight w:val="0"/>
      <w:marTop w:val="0"/>
      <w:marBottom w:val="0"/>
      <w:divBdr>
        <w:top w:val="none" w:sz="0" w:space="0" w:color="auto"/>
        <w:left w:val="none" w:sz="0" w:space="0" w:color="auto"/>
        <w:bottom w:val="none" w:sz="0" w:space="0" w:color="auto"/>
        <w:right w:val="none" w:sz="0" w:space="0" w:color="auto"/>
      </w:divBdr>
    </w:div>
    <w:div w:id="720440736">
      <w:bodyDiv w:val="1"/>
      <w:marLeft w:val="0"/>
      <w:marRight w:val="0"/>
      <w:marTop w:val="0"/>
      <w:marBottom w:val="0"/>
      <w:divBdr>
        <w:top w:val="none" w:sz="0" w:space="0" w:color="auto"/>
        <w:left w:val="none" w:sz="0" w:space="0" w:color="auto"/>
        <w:bottom w:val="none" w:sz="0" w:space="0" w:color="auto"/>
        <w:right w:val="none" w:sz="0" w:space="0" w:color="auto"/>
      </w:divBdr>
    </w:div>
    <w:div w:id="720444652">
      <w:bodyDiv w:val="1"/>
      <w:marLeft w:val="0"/>
      <w:marRight w:val="0"/>
      <w:marTop w:val="0"/>
      <w:marBottom w:val="0"/>
      <w:divBdr>
        <w:top w:val="none" w:sz="0" w:space="0" w:color="auto"/>
        <w:left w:val="none" w:sz="0" w:space="0" w:color="auto"/>
        <w:bottom w:val="none" w:sz="0" w:space="0" w:color="auto"/>
        <w:right w:val="none" w:sz="0" w:space="0" w:color="auto"/>
      </w:divBdr>
    </w:div>
    <w:div w:id="720514815">
      <w:bodyDiv w:val="1"/>
      <w:marLeft w:val="0"/>
      <w:marRight w:val="0"/>
      <w:marTop w:val="0"/>
      <w:marBottom w:val="0"/>
      <w:divBdr>
        <w:top w:val="none" w:sz="0" w:space="0" w:color="auto"/>
        <w:left w:val="none" w:sz="0" w:space="0" w:color="auto"/>
        <w:bottom w:val="none" w:sz="0" w:space="0" w:color="auto"/>
        <w:right w:val="none" w:sz="0" w:space="0" w:color="auto"/>
      </w:divBdr>
    </w:div>
    <w:div w:id="720787463">
      <w:bodyDiv w:val="1"/>
      <w:marLeft w:val="0"/>
      <w:marRight w:val="0"/>
      <w:marTop w:val="0"/>
      <w:marBottom w:val="0"/>
      <w:divBdr>
        <w:top w:val="none" w:sz="0" w:space="0" w:color="auto"/>
        <w:left w:val="none" w:sz="0" w:space="0" w:color="auto"/>
        <w:bottom w:val="none" w:sz="0" w:space="0" w:color="auto"/>
        <w:right w:val="none" w:sz="0" w:space="0" w:color="auto"/>
      </w:divBdr>
    </w:div>
    <w:div w:id="720834576">
      <w:bodyDiv w:val="1"/>
      <w:marLeft w:val="0"/>
      <w:marRight w:val="0"/>
      <w:marTop w:val="0"/>
      <w:marBottom w:val="0"/>
      <w:divBdr>
        <w:top w:val="none" w:sz="0" w:space="0" w:color="auto"/>
        <w:left w:val="none" w:sz="0" w:space="0" w:color="auto"/>
        <w:bottom w:val="none" w:sz="0" w:space="0" w:color="auto"/>
        <w:right w:val="none" w:sz="0" w:space="0" w:color="auto"/>
      </w:divBdr>
    </w:div>
    <w:div w:id="720862121">
      <w:bodyDiv w:val="1"/>
      <w:marLeft w:val="0"/>
      <w:marRight w:val="0"/>
      <w:marTop w:val="0"/>
      <w:marBottom w:val="0"/>
      <w:divBdr>
        <w:top w:val="none" w:sz="0" w:space="0" w:color="auto"/>
        <w:left w:val="none" w:sz="0" w:space="0" w:color="auto"/>
        <w:bottom w:val="none" w:sz="0" w:space="0" w:color="auto"/>
        <w:right w:val="none" w:sz="0" w:space="0" w:color="auto"/>
      </w:divBdr>
    </w:div>
    <w:div w:id="720905970">
      <w:bodyDiv w:val="1"/>
      <w:marLeft w:val="0"/>
      <w:marRight w:val="0"/>
      <w:marTop w:val="0"/>
      <w:marBottom w:val="0"/>
      <w:divBdr>
        <w:top w:val="none" w:sz="0" w:space="0" w:color="auto"/>
        <w:left w:val="none" w:sz="0" w:space="0" w:color="auto"/>
        <w:bottom w:val="none" w:sz="0" w:space="0" w:color="auto"/>
        <w:right w:val="none" w:sz="0" w:space="0" w:color="auto"/>
      </w:divBdr>
    </w:div>
    <w:div w:id="721055366">
      <w:bodyDiv w:val="1"/>
      <w:marLeft w:val="0"/>
      <w:marRight w:val="0"/>
      <w:marTop w:val="0"/>
      <w:marBottom w:val="0"/>
      <w:divBdr>
        <w:top w:val="none" w:sz="0" w:space="0" w:color="auto"/>
        <w:left w:val="none" w:sz="0" w:space="0" w:color="auto"/>
        <w:bottom w:val="none" w:sz="0" w:space="0" w:color="auto"/>
        <w:right w:val="none" w:sz="0" w:space="0" w:color="auto"/>
      </w:divBdr>
    </w:div>
    <w:div w:id="721246248">
      <w:bodyDiv w:val="1"/>
      <w:marLeft w:val="0"/>
      <w:marRight w:val="0"/>
      <w:marTop w:val="0"/>
      <w:marBottom w:val="0"/>
      <w:divBdr>
        <w:top w:val="none" w:sz="0" w:space="0" w:color="auto"/>
        <w:left w:val="none" w:sz="0" w:space="0" w:color="auto"/>
        <w:bottom w:val="none" w:sz="0" w:space="0" w:color="auto"/>
        <w:right w:val="none" w:sz="0" w:space="0" w:color="auto"/>
      </w:divBdr>
    </w:div>
    <w:div w:id="721253233">
      <w:bodyDiv w:val="1"/>
      <w:marLeft w:val="0"/>
      <w:marRight w:val="0"/>
      <w:marTop w:val="0"/>
      <w:marBottom w:val="0"/>
      <w:divBdr>
        <w:top w:val="none" w:sz="0" w:space="0" w:color="auto"/>
        <w:left w:val="none" w:sz="0" w:space="0" w:color="auto"/>
        <w:bottom w:val="none" w:sz="0" w:space="0" w:color="auto"/>
        <w:right w:val="none" w:sz="0" w:space="0" w:color="auto"/>
      </w:divBdr>
    </w:div>
    <w:div w:id="721321518">
      <w:bodyDiv w:val="1"/>
      <w:marLeft w:val="0"/>
      <w:marRight w:val="0"/>
      <w:marTop w:val="0"/>
      <w:marBottom w:val="0"/>
      <w:divBdr>
        <w:top w:val="none" w:sz="0" w:space="0" w:color="auto"/>
        <w:left w:val="none" w:sz="0" w:space="0" w:color="auto"/>
        <w:bottom w:val="none" w:sz="0" w:space="0" w:color="auto"/>
        <w:right w:val="none" w:sz="0" w:space="0" w:color="auto"/>
      </w:divBdr>
    </w:div>
    <w:div w:id="721365420">
      <w:bodyDiv w:val="1"/>
      <w:marLeft w:val="0"/>
      <w:marRight w:val="0"/>
      <w:marTop w:val="0"/>
      <w:marBottom w:val="0"/>
      <w:divBdr>
        <w:top w:val="none" w:sz="0" w:space="0" w:color="auto"/>
        <w:left w:val="none" w:sz="0" w:space="0" w:color="auto"/>
        <w:bottom w:val="none" w:sz="0" w:space="0" w:color="auto"/>
        <w:right w:val="none" w:sz="0" w:space="0" w:color="auto"/>
      </w:divBdr>
    </w:div>
    <w:div w:id="721370164">
      <w:bodyDiv w:val="1"/>
      <w:marLeft w:val="0"/>
      <w:marRight w:val="0"/>
      <w:marTop w:val="0"/>
      <w:marBottom w:val="0"/>
      <w:divBdr>
        <w:top w:val="none" w:sz="0" w:space="0" w:color="auto"/>
        <w:left w:val="none" w:sz="0" w:space="0" w:color="auto"/>
        <w:bottom w:val="none" w:sz="0" w:space="0" w:color="auto"/>
        <w:right w:val="none" w:sz="0" w:space="0" w:color="auto"/>
      </w:divBdr>
    </w:div>
    <w:div w:id="721445207">
      <w:bodyDiv w:val="1"/>
      <w:marLeft w:val="0"/>
      <w:marRight w:val="0"/>
      <w:marTop w:val="0"/>
      <w:marBottom w:val="0"/>
      <w:divBdr>
        <w:top w:val="none" w:sz="0" w:space="0" w:color="auto"/>
        <w:left w:val="none" w:sz="0" w:space="0" w:color="auto"/>
        <w:bottom w:val="none" w:sz="0" w:space="0" w:color="auto"/>
        <w:right w:val="none" w:sz="0" w:space="0" w:color="auto"/>
      </w:divBdr>
    </w:div>
    <w:div w:id="721559511">
      <w:bodyDiv w:val="1"/>
      <w:marLeft w:val="0"/>
      <w:marRight w:val="0"/>
      <w:marTop w:val="0"/>
      <w:marBottom w:val="0"/>
      <w:divBdr>
        <w:top w:val="none" w:sz="0" w:space="0" w:color="auto"/>
        <w:left w:val="none" w:sz="0" w:space="0" w:color="auto"/>
        <w:bottom w:val="none" w:sz="0" w:space="0" w:color="auto"/>
        <w:right w:val="none" w:sz="0" w:space="0" w:color="auto"/>
      </w:divBdr>
    </w:div>
    <w:div w:id="721633321">
      <w:bodyDiv w:val="1"/>
      <w:marLeft w:val="0"/>
      <w:marRight w:val="0"/>
      <w:marTop w:val="0"/>
      <w:marBottom w:val="0"/>
      <w:divBdr>
        <w:top w:val="none" w:sz="0" w:space="0" w:color="auto"/>
        <w:left w:val="none" w:sz="0" w:space="0" w:color="auto"/>
        <w:bottom w:val="none" w:sz="0" w:space="0" w:color="auto"/>
        <w:right w:val="none" w:sz="0" w:space="0" w:color="auto"/>
      </w:divBdr>
    </w:div>
    <w:div w:id="721634143">
      <w:bodyDiv w:val="1"/>
      <w:marLeft w:val="0"/>
      <w:marRight w:val="0"/>
      <w:marTop w:val="0"/>
      <w:marBottom w:val="0"/>
      <w:divBdr>
        <w:top w:val="none" w:sz="0" w:space="0" w:color="auto"/>
        <w:left w:val="none" w:sz="0" w:space="0" w:color="auto"/>
        <w:bottom w:val="none" w:sz="0" w:space="0" w:color="auto"/>
        <w:right w:val="none" w:sz="0" w:space="0" w:color="auto"/>
      </w:divBdr>
    </w:div>
    <w:div w:id="721640329">
      <w:bodyDiv w:val="1"/>
      <w:marLeft w:val="0"/>
      <w:marRight w:val="0"/>
      <w:marTop w:val="0"/>
      <w:marBottom w:val="0"/>
      <w:divBdr>
        <w:top w:val="none" w:sz="0" w:space="0" w:color="auto"/>
        <w:left w:val="none" w:sz="0" w:space="0" w:color="auto"/>
        <w:bottom w:val="none" w:sz="0" w:space="0" w:color="auto"/>
        <w:right w:val="none" w:sz="0" w:space="0" w:color="auto"/>
      </w:divBdr>
    </w:div>
    <w:div w:id="721828795">
      <w:bodyDiv w:val="1"/>
      <w:marLeft w:val="0"/>
      <w:marRight w:val="0"/>
      <w:marTop w:val="0"/>
      <w:marBottom w:val="0"/>
      <w:divBdr>
        <w:top w:val="none" w:sz="0" w:space="0" w:color="auto"/>
        <w:left w:val="none" w:sz="0" w:space="0" w:color="auto"/>
        <w:bottom w:val="none" w:sz="0" w:space="0" w:color="auto"/>
        <w:right w:val="none" w:sz="0" w:space="0" w:color="auto"/>
      </w:divBdr>
    </w:div>
    <w:div w:id="721830235">
      <w:bodyDiv w:val="1"/>
      <w:marLeft w:val="0"/>
      <w:marRight w:val="0"/>
      <w:marTop w:val="0"/>
      <w:marBottom w:val="0"/>
      <w:divBdr>
        <w:top w:val="none" w:sz="0" w:space="0" w:color="auto"/>
        <w:left w:val="none" w:sz="0" w:space="0" w:color="auto"/>
        <w:bottom w:val="none" w:sz="0" w:space="0" w:color="auto"/>
        <w:right w:val="none" w:sz="0" w:space="0" w:color="auto"/>
      </w:divBdr>
    </w:div>
    <w:div w:id="721909678">
      <w:bodyDiv w:val="1"/>
      <w:marLeft w:val="0"/>
      <w:marRight w:val="0"/>
      <w:marTop w:val="0"/>
      <w:marBottom w:val="0"/>
      <w:divBdr>
        <w:top w:val="none" w:sz="0" w:space="0" w:color="auto"/>
        <w:left w:val="none" w:sz="0" w:space="0" w:color="auto"/>
        <w:bottom w:val="none" w:sz="0" w:space="0" w:color="auto"/>
        <w:right w:val="none" w:sz="0" w:space="0" w:color="auto"/>
      </w:divBdr>
    </w:div>
    <w:div w:id="721910092">
      <w:bodyDiv w:val="1"/>
      <w:marLeft w:val="0"/>
      <w:marRight w:val="0"/>
      <w:marTop w:val="0"/>
      <w:marBottom w:val="0"/>
      <w:divBdr>
        <w:top w:val="none" w:sz="0" w:space="0" w:color="auto"/>
        <w:left w:val="none" w:sz="0" w:space="0" w:color="auto"/>
        <w:bottom w:val="none" w:sz="0" w:space="0" w:color="auto"/>
        <w:right w:val="none" w:sz="0" w:space="0" w:color="auto"/>
      </w:divBdr>
    </w:div>
    <w:div w:id="721952792">
      <w:bodyDiv w:val="1"/>
      <w:marLeft w:val="0"/>
      <w:marRight w:val="0"/>
      <w:marTop w:val="0"/>
      <w:marBottom w:val="0"/>
      <w:divBdr>
        <w:top w:val="none" w:sz="0" w:space="0" w:color="auto"/>
        <w:left w:val="none" w:sz="0" w:space="0" w:color="auto"/>
        <w:bottom w:val="none" w:sz="0" w:space="0" w:color="auto"/>
        <w:right w:val="none" w:sz="0" w:space="0" w:color="auto"/>
      </w:divBdr>
    </w:div>
    <w:div w:id="722145608">
      <w:bodyDiv w:val="1"/>
      <w:marLeft w:val="0"/>
      <w:marRight w:val="0"/>
      <w:marTop w:val="0"/>
      <w:marBottom w:val="0"/>
      <w:divBdr>
        <w:top w:val="none" w:sz="0" w:space="0" w:color="auto"/>
        <w:left w:val="none" w:sz="0" w:space="0" w:color="auto"/>
        <w:bottom w:val="none" w:sz="0" w:space="0" w:color="auto"/>
        <w:right w:val="none" w:sz="0" w:space="0" w:color="auto"/>
      </w:divBdr>
    </w:div>
    <w:div w:id="722213826">
      <w:bodyDiv w:val="1"/>
      <w:marLeft w:val="0"/>
      <w:marRight w:val="0"/>
      <w:marTop w:val="0"/>
      <w:marBottom w:val="0"/>
      <w:divBdr>
        <w:top w:val="none" w:sz="0" w:space="0" w:color="auto"/>
        <w:left w:val="none" w:sz="0" w:space="0" w:color="auto"/>
        <w:bottom w:val="none" w:sz="0" w:space="0" w:color="auto"/>
        <w:right w:val="none" w:sz="0" w:space="0" w:color="auto"/>
      </w:divBdr>
    </w:div>
    <w:div w:id="722219844">
      <w:bodyDiv w:val="1"/>
      <w:marLeft w:val="0"/>
      <w:marRight w:val="0"/>
      <w:marTop w:val="0"/>
      <w:marBottom w:val="0"/>
      <w:divBdr>
        <w:top w:val="none" w:sz="0" w:space="0" w:color="auto"/>
        <w:left w:val="none" w:sz="0" w:space="0" w:color="auto"/>
        <w:bottom w:val="none" w:sz="0" w:space="0" w:color="auto"/>
        <w:right w:val="none" w:sz="0" w:space="0" w:color="auto"/>
      </w:divBdr>
    </w:div>
    <w:div w:id="722405271">
      <w:bodyDiv w:val="1"/>
      <w:marLeft w:val="0"/>
      <w:marRight w:val="0"/>
      <w:marTop w:val="0"/>
      <w:marBottom w:val="0"/>
      <w:divBdr>
        <w:top w:val="none" w:sz="0" w:space="0" w:color="auto"/>
        <w:left w:val="none" w:sz="0" w:space="0" w:color="auto"/>
        <w:bottom w:val="none" w:sz="0" w:space="0" w:color="auto"/>
        <w:right w:val="none" w:sz="0" w:space="0" w:color="auto"/>
      </w:divBdr>
    </w:div>
    <w:div w:id="722410839">
      <w:bodyDiv w:val="1"/>
      <w:marLeft w:val="0"/>
      <w:marRight w:val="0"/>
      <w:marTop w:val="0"/>
      <w:marBottom w:val="0"/>
      <w:divBdr>
        <w:top w:val="none" w:sz="0" w:space="0" w:color="auto"/>
        <w:left w:val="none" w:sz="0" w:space="0" w:color="auto"/>
        <w:bottom w:val="none" w:sz="0" w:space="0" w:color="auto"/>
        <w:right w:val="none" w:sz="0" w:space="0" w:color="auto"/>
      </w:divBdr>
    </w:div>
    <w:div w:id="722489781">
      <w:bodyDiv w:val="1"/>
      <w:marLeft w:val="0"/>
      <w:marRight w:val="0"/>
      <w:marTop w:val="0"/>
      <w:marBottom w:val="0"/>
      <w:divBdr>
        <w:top w:val="none" w:sz="0" w:space="0" w:color="auto"/>
        <w:left w:val="none" w:sz="0" w:space="0" w:color="auto"/>
        <w:bottom w:val="none" w:sz="0" w:space="0" w:color="auto"/>
        <w:right w:val="none" w:sz="0" w:space="0" w:color="auto"/>
      </w:divBdr>
    </w:div>
    <w:div w:id="722682704">
      <w:bodyDiv w:val="1"/>
      <w:marLeft w:val="0"/>
      <w:marRight w:val="0"/>
      <w:marTop w:val="0"/>
      <w:marBottom w:val="0"/>
      <w:divBdr>
        <w:top w:val="none" w:sz="0" w:space="0" w:color="auto"/>
        <w:left w:val="none" w:sz="0" w:space="0" w:color="auto"/>
        <w:bottom w:val="none" w:sz="0" w:space="0" w:color="auto"/>
        <w:right w:val="none" w:sz="0" w:space="0" w:color="auto"/>
      </w:divBdr>
    </w:div>
    <w:div w:id="722752511">
      <w:bodyDiv w:val="1"/>
      <w:marLeft w:val="0"/>
      <w:marRight w:val="0"/>
      <w:marTop w:val="0"/>
      <w:marBottom w:val="0"/>
      <w:divBdr>
        <w:top w:val="none" w:sz="0" w:space="0" w:color="auto"/>
        <w:left w:val="none" w:sz="0" w:space="0" w:color="auto"/>
        <w:bottom w:val="none" w:sz="0" w:space="0" w:color="auto"/>
        <w:right w:val="none" w:sz="0" w:space="0" w:color="auto"/>
      </w:divBdr>
    </w:div>
    <w:div w:id="722868652">
      <w:bodyDiv w:val="1"/>
      <w:marLeft w:val="0"/>
      <w:marRight w:val="0"/>
      <w:marTop w:val="0"/>
      <w:marBottom w:val="0"/>
      <w:divBdr>
        <w:top w:val="none" w:sz="0" w:space="0" w:color="auto"/>
        <w:left w:val="none" w:sz="0" w:space="0" w:color="auto"/>
        <w:bottom w:val="none" w:sz="0" w:space="0" w:color="auto"/>
        <w:right w:val="none" w:sz="0" w:space="0" w:color="auto"/>
      </w:divBdr>
    </w:div>
    <w:div w:id="722869548">
      <w:bodyDiv w:val="1"/>
      <w:marLeft w:val="0"/>
      <w:marRight w:val="0"/>
      <w:marTop w:val="0"/>
      <w:marBottom w:val="0"/>
      <w:divBdr>
        <w:top w:val="none" w:sz="0" w:space="0" w:color="auto"/>
        <w:left w:val="none" w:sz="0" w:space="0" w:color="auto"/>
        <w:bottom w:val="none" w:sz="0" w:space="0" w:color="auto"/>
        <w:right w:val="none" w:sz="0" w:space="0" w:color="auto"/>
      </w:divBdr>
    </w:div>
    <w:div w:id="723023313">
      <w:bodyDiv w:val="1"/>
      <w:marLeft w:val="0"/>
      <w:marRight w:val="0"/>
      <w:marTop w:val="0"/>
      <w:marBottom w:val="0"/>
      <w:divBdr>
        <w:top w:val="none" w:sz="0" w:space="0" w:color="auto"/>
        <w:left w:val="none" w:sz="0" w:space="0" w:color="auto"/>
        <w:bottom w:val="none" w:sz="0" w:space="0" w:color="auto"/>
        <w:right w:val="none" w:sz="0" w:space="0" w:color="auto"/>
      </w:divBdr>
    </w:div>
    <w:div w:id="723137482">
      <w:bodyDiv w:val="1"/>
      <w:marLeft w:val="0"/>
      <w:marRight w:val="0"/>
      <w:marTop w:val="0"/>
      <w:marBottom w:val="0"/>
      <w:divBdr>
        <w:top w:val="none" w:sz="0" w:space="0" w:color="auto"/>
        <w:left w:val="none" w:sz="0" w:space="0" w:color="auto"/>
        <w:bottom w:val="none" w:sz="0" w:space="0" w:color="auto"/>
        <w:right w:val="none" w:sz="0" w:space="0" w:color="auto"/>
      </w:divBdr>
    </w:div>
    <w:div w:id="723213850">
      <w:bodyDiv w:val="1"/>
      <w:marLeft w:val="0"/>
      <w:marRight w:val="0"/>
      <w:marTop w:val="0"/>
      <w:marBottom w:val="0"/>
      <w:divBdr>
        <w:top w:val="none" w:sz="0" w:space="0" w:color="auto"/>
        <w:left w:val="none" w:sz="0" w:space="0" w:color="auto"/>
        <w:bottom w:val="none" w:sz="0" w:space="0" w:color="auto"/>
        <w:right w:val="none" w:sz="0" w:space="0" w:color="auto"/>
      </w:divBdr>
    </w:div>
    <w:div w:id="723219967">
      <w:bodyDiv w:val="1"/>
      <w:marLeft w:val="0"/>
      <w:marRight w:val="0"/>
      <w:marTop w:val="0"/>
      <w:marBottom w:val="0"/>
      <w:divBdr>
        <w:top w:val="none" w:sz="0" w:space="0" w:color="auto"/>
        <w:left w:val="none" w:sz="0" w:space="0" w:color="auto"/>
        <w:bottom w:val="none" w:sz="0" w:space="0" w:color="auto"/>
        <w:right w:val="none" w:sz="0" w:space="0" w:color="auto"/>
      </w:divBdr>
    </w:div>
    <w:div w:id="723257165">
      <w:bodyDiv w:val="1"/>
      <w:marLeft w:val="0"/>
      <w:marRight w:val="0"/>
      <w:marTop w:val="0"/>
      <w:marBottom w:val="0"/>
      <w:divBdr>
        <w:top w:val="none" w:sz="0" w:space="0" w:color="auto"/>
        <w:left w:val="none" w:sz="0" w:space="0" w:color="auto"/>
        <w:bottom w:val="none" w:sz="0" w:space="0" w:color="auto"/>
        <w:right w:val="none" w:sz="0" w:space="0" w:color="auto"/>
      </w:divBdr>
    </w:div>
    <w:div w:id="723257682">
      <w:bodyDiv w:val="1"/>
      <w:marLeft w:val="0"/>
      <w:marRight w:val="0"/>
      <w:marTop w:val="0"/>
      <w:marBottom w:val="0"/>
      <w:divBdr>
        <w:top w:val="none" w:sz="0" w:space="0" w:color="auto"/>
        <w:left w:val="none" w:sz="0" w:space="0" w:color="auto"/>
        <w:bottom w:val="none" w:sz="0" w:space="0" w:color="auto"/>
        <w:right w:val="none" w:sz="0" w:space="0" w:color="auto"/>
      </w:divBdr>
    </w:div>
    <w:div w:id="723259679">
      <w:bodyDiv w:val="1"/>
      <w:marLeft w:val="0"/>
      <w:marRight w:val="0"/>
      <w:marTop w:val="0"/>
      <w:marBottom w:val="0"/>
      <w:divBdr>
        <w:top w:val="none" w:sz="0" w:space="0" w:color="auto"/>
        <w:left w:val="none" w:sz="0" w:space="0" w:color="auto"/>
        <w:bottom w:val="none" w:sz="0" w:space="0" w:color="auto"/>
        <w:right w:val="none" w:sz="0" w:space="0" w:color="auto"/>
      </w:divBdr>
    </w:div>
    <w:div w:id="723260433">
      <w:bodyDiv w:val="1"/>
      <w:marLeft w:val="0"/>
      <w:marRight w:val="0"/>
      <w:marTop w:val="0"/>
      <w:marBottom w:val="0"/>
      <w:divBdr>
        <w:top w:val="none" w:sz="0" w:space="0" w:color="auto"/>
        <w:left w:val="none" w:sz="0" w:space="0" w:color="auto"/>
        <w:bottom w:val="none" w:sz="0" w:space="0" w:color="auto"/>
        <w:right w:val="none" w:sz="0" w:space="0" w:color="auto"/>
      </w:divBdr>
    </w:div>
    <w:div w:id="723260807">
      <w:bodyDiv w:val="1"/>
      <w:marLeft w:val="0"/>
      <w:marRight w:val="0"/>
      <w:marTop w:val="0"/>
      <w:marBottom w:val="0"/>
      <w:divBdr>
        <w:top w:val="none" w:sz="0" w:space="0" w:color="auto"/>
        <w:left w:val="none" w:sz="0" w:space="0" w:color="auto"/>
        <w:bottom w:val="none" w:sz="0" w:space="0" w:color="auto"/>
        <w:right w:val="none" w:sz="0" w:space="0" w:color="auto"/>
      </w:divBdr>
    </w:div>
    <w:div w:id="723287201">
      <w:bodyDiv w:val="1"/>
      <w:marLeft w:val="0"/>
      <w:marRight w:val="0"/>
      <w:marTop w:val="0"/>
      <w:marBottom w:val="0"/>
      <w:divBdr>
        <w:top w:val="none" w:sz="0" w:space="0" w:color="auto"/>
        <w:left w:val="none" w:sz="0" w:space="0" w:color="auto"/>
        <w:bottom w:val="none" w:sz="0" w:space="0" w:color="auto"/>
        <w:right w:val="none" w:sz="0" w:space="0" w:color="auto"/>
      </w:divBdr>
    </w:div>
    <w:div w:id="723408095">
      <w:bodyDiv w:val="1"/>
      <w:marLeft w:val="0"/>
      <w:marRight w:val="0"/>
      <w:marTop w:val="0"/>
      <w:marBottom w:val="0"/>
      <w:divBdr>
        <w:top w:val="none" w:sz="0" w:space="0" w:color="auto"/>
        <w:left w:val="none" w:sz="0" w:space="0" w:color="auto"/>
        <w:bottom w:val="none" w:sz="0" w:space="0" w:color="auto"/>
        <w:right w:val="none" w:sz="0" w:space="0" w:color="auto"/>
      </w:divBdr>
    </w:div>
    <w:div w:id="723456005">
      <w:bodyDiv w:val="1"/>
      <w:marLeft w:val="0"/>
      <w:marRight w:val="0"/>
      <w:marTop w:val="0"/>
      <w:marBottom w:val="0"/>
      <w:divBdr>
        <w:top w:val="none" w:sz="0" w:space="0" w:color="auto"/>
        <w:left w:val="none" w:sz="0" w:space="0" w:color="auto"/>
        <w:bottom w:val="none" w:sz="0" w:space="0" w:color="auto"/>
        <w:right w:val="none" w:sz="0" w:space="0" w:color="auto"/>
      </w:divBdr>
    </w:div>
    <w:div w:id="723479818">
      <w:bodyDiv w:val="1"/>
      <w:marLeft w:val="0"/>
      <w:marRight w:val="0"/>
      <w:marTop w:val="0"/>
      <w:marBottom w:val="0"/>
      <w:divBdr>
        <w:top w:val="none" w:sz="0" w:space="0" w:color="auto"/>
        <w:left w:val="none" w:sz="0" w:space="0" w:color="auto"/>
        <w:bottom w:val="none" w:sz="0" w:space="0" w:color="auto"/>
        <w:right w:val="none" w:sz="0" w:space="0" w:color="auto"/>
      </w:divBdr>
    </w:div>
    <w:div w:id="723798428">
      <w:bodyDiv w:val="1"/>
      <w:marLeft w:val="0"/>
      <w:marRight w:val="0"/>
      <w:marTop w:val="0"/>
      <w:marBottom w:val="0"/>
      <w:divBdr>
        <w:top w:val="none" w:sz="0" w:space="0" w:color="auto"/>
        <w:left w:val="none" w:sz="0" w:space="0" w:color="auto"/>
        <w:bottom w:val="none" w:sz="0" w:space="0" w:color="auto"/>
        <w:right w:val="none" w:sz="0" w:space="0" w:color="auto"/>
      </w:divBdr>
    </w:div>
    <w:div w:id="723866636">
      <w:bodyDiv w:val="1"/>
      <w:marLeft w:val="0"/>
      <w:marRight w:val="0"/>
      <w:marTop w:val="0"/>
      <w:marBottom w:val="0"/>
      <w:divBdr>
        <w:top w:val="none" w:sz="0" w:space="0" w:color="auto"/>
        <w:left w:val="none" w:sz="0" w:space="0" w:color="auto"/>
        <w:bottom w:val="none" w:sz="0" w:space="0" w:color="auto"/>
        <w:right w:val="none" w:sz="0" w:space="0" w:color="auto"/>
      </w:divBdr>
    </w:div>
    <w:div w:id="723875664">
      <w:bodyDiv w:val="1"/>
      <w:marLeft w:val="0"/>
      <w:marRight w:val="0"/>
      <w:marTop w:val="0"/>
      <w:marBottom w:val="0"/>
      <w:divBdr>
        <w:top w:val="none" w:sz="0" w:space="0" w:color="auto"/>
        <w:left w:val="none" w:sz="0" w:space="0" w:color="auto"/>
        <w:bottom w:val="none" w:sz="0" w:space="0" w:color="auto"/>
        <w:right w:val="none" w:sz="0" w:space="0" w:color="auto"/>
      </w:divBdr>
    </w:div>
    <w:div w:id="723986242">
      <w:bodyDiv w:val="1"/>
      <w:marLeft w:val="0"/>
      <w:marRight w:val="0"/>
      <w:marTop w:val="0"/>
      <w:marBottom w:val="0"/>
      <w:divBdr>
        <w:top w:val="none" w:sz="0" w:space="0" w:color="auto"/>
        <w:left w:val="none" w:sz="0" w:space="0" w:color="auto"/>
        <w:bottom w:val="none" w:sz="0" w:space="0" w:color="auto"/>
        <w:right w:val="none" w:sz="0" w:space="0" w:color="auto"/>
      </w:divBdr>
    </w:div>
    <w:div w:id="723986548">
      <w:bodyDiv w:val="1"/>
      <w:marLeft w:val="0"/>
      <w:marRight w:val="0"/>
      <w:marTop w:val="0"/>
      <w:marBottom w:val="0"/>
      <w:divBdr>
        <w:top w:val="none" w:sz="0" w:space="0" w:color="auto"/>
        <w:left w:val="none" w:sz="0" w:space="0" w:color="auto"/>
        <w:bottom w:val="none" w:sz="0" w:space="0" w:color="auto"/>
        <w:right w:val="none" w:sz="0" w:space="0" w:color="auto"/>
      </w:divBdr>
    </w:div>
    <w:div w:id="723988035">
      <w:bodyDiv w:val="1"/>
      <w:marLeft w:val="0"/>
      <w:marRight w:val="0"/>
      <w:marTop w:val="0"/>
      <w:marBottom w:val="0"/>
      <w:divBdr>
        <w:top w:val="none" w:sz="0" w:space="0" w:color="auto"/>
        <w:left w:val="none" w:sz="0" w:space="0" w:color="auto"/>
        <w:bottom w:val="none" w:sz="0" w:space="0" w:color="auto"/>
        <w:right w:val="none" w:sz="0" w:space="0" w:color="auto"/>
      </w:divBdr>
    </w:div>
    <w:div w:id="723991899">
      <w:bodyDiv w:val="1"/>
      <w:marLeft w:val="0"/>
      <w:marRight w:val="0"/>
      <w:marTop w:val="0"/>
      <w:marBottom w:val="0"/>
      <w:divBdr>
        <w:top w:val="none" w:sz="0" w:space="0" w:color="auto"/>
        <w:left w:val="none" w:sz="0" w:space="0" w:color="auto"/>
        <w:bottom w:val="none" w:sz="0" w:space="0" w:color="auto"/>
        <w:right w:val="none" w:sz="0" w:space="0" w:color="auto"/>
      </w:divBdr>
    </w:div>
    <w:div w:id="723993060">
      <w:bodyDiv w:val="1"/>
      <w:marLeft w:val="0"/>
      <w:marRight w:val="0"/>
      <w:marTop w:val="0"/>
      <w:marBottom w:val="0"/>
      <w:divBdr>
        <w:top w:val="none" w:sz="0" w:space="0" w:color="auto"/>
        <w:left w:val="none" w:sz="0" w:space="0" w:color="auto"/>
        <w:bottom w:val="none" w:sz="0" w:space="0" w:color="auto"/>
        <w:right w:val="none" w:sz="0" w:space="0" w:color="auto"/>
      </w:divBdr>
    </w:div>
    <w:div w:id="724059875">
      <w:bodyDiv w:val="1"/>
      <w:marLeft w:val="0"/>
      <w:marRight w:val="0"/>
      <w:marTop w:val="0"/>
      <w:marBottom w:val="0"/>
      <w:divBdr>
        <w:top w:val="none" w:sz="0" w:space="0" w:color="auto"/>
        <w:left w:val="none" w:sz="0" w:space="0" w:color="auto"/>
        <w:bottom w:val="none" w:sz="0" w:space="0" w:color="auto"/>
        <w:right w:val="none" w:sz="0" w:space="0" w:color="auto"/>
      </w:divBdr>
    </w:div>
    <w:div w:id="724061511">
      <w:bodyDiv w:val="1"/>
      <w:marLeft w:val="0"/>
      <w:marRight w:val="0"/>
      <w:marTop w:val="0"/>
      <w:marBottom w:val="0"/>
      <w:divBdr>
        <w:top w:val="none" w:sz="0" w:space="0" w:color="auto"/>
        <w:left w:val="none" w:sz="0" w:space="0" w:color="auto"/>
        <w:bottom w:val="none" w:sz="0" w:space="0" w:color="auto"/>
        <w:right w:val="none" w:sz="0" w:space="0" w:color="auto"/>
      </w:divBdr>
    </w:div>
    <w:div w:id="724109283">
      <w:bodyDiv w:val="1"/>
      <w:marLeft w:val="0"/>
      <w:marRight w:val="0"/>
      <w:marTop w:val="0"/>
      <w:marBottom w:val="0"/>
      <w:divBdr>
        <w:top w:val="none" w:sz="0" w:space="0" w:color="auto"/>
        <w:left w:val="none" w:sz="0" w:space="0" w:color="auto"/>
        <w:bottom w:val="none" w:sz="0" w:space="0" w:color="auto"/>
        <w:right w:val="none" w:sz="0" w:space="0" w:color="auto"/>
      </w:divBdr>
    </w:div>
    <w:div w:id="724138627">
      <w:bodyDiv w:val="1"/>
      <w:marLeft w:val="0"/>
      <w:marRight w:val="0"/>
      <w:marTop w:val="0"/>
      <w:marBottom w:val="0"/>
      <w:divBdr>
        <w:top w:val="none" w:sz="0" w:space="0" w:color="auto"/>
        <w:left w:val="none" w:sz="0" w:space="0" w:color="auto"/>
        <w:bottom w:val="none" w:sz="0" w:space="0" w:color="auto"/>
        <w:right w:val="none" w:sz="0" w:space="0" w:color="auto"/>
      </w:divBdr>
    </w:div>
    <w:div w:id="724139849">
      <w:bodyDiv w:val="1"/>
      <w:marLeft w:val="0"/>
      <w:marRight w:val="0"/>
      <w:marTop w:val="0"/>
      <w:marBottom w:val="0"/>
      <w:divBdr>
        <w:top w:val="none" w:sz="0" w:space="0" w:color="auto"/>
        <w:left w:val="none" w:sz="0" w:space="0" w:color="auto"/>
        <w:bottom w:val="none" w:sz="0" w:space="0" w:color="auto"/>
        <w:right w:val="none" w:sz="0" w:space="0" w:color="auto"/>
      </w:divBdr>
    </w:div>
    <w:div w:id="724178876">
      <w:bodyDiv w:val="1"/>
      <w:marLeft w:val="0"/>
      <w:marRight w:val="0"/>
      <w:marTop w:val="0"/>
      <w:marBottom w:val="0"/>
      <w:divBdr>
        <w:top w:val="none" w:sz="0" w:space="0" w:color="auto"/>
        <w:left w:val="none" w:sz="0" w:space="0" w:color="auto"/>
        <w:bottom w:val="none" w:sz="0" w:space="0" w:color="auto"/>
        <w:right w:val="none" w:sz="0" w:space="0" w:color="auto"/>
      </w:divBdr>
    </w:div>
    <w:div w:id="724186482">
      <w:bodyDiv w:val="1"/>
      <w:marLeft w:val="0"/>
      <w:marRight w:val="0"/>
      <w:marTop w:val="0"/>
      <w:marBottom w:val="0"/>
      <w:divBdr>
        <w:top w:val="none" w:sz="0" w:space="0" w:color="auto"/>
        <w:left w:val="none" w:sz="0" w:space="0" w:color="auto"/>
        <w:bottom w:val="none" w:sz="0" w:space="0" w:color="auto"/>
        <w:right w:val="none" w:sz="0" w:space="0" w:color="auto"/>
      </w:divBdr>
    </w:div>
    <w:div w:id="724379742">
      <w:bodyDiv w:val="1"/>
      <w:marLeft w:val="0"/>
      <w:marRight w:val="0"/>
      <w:marTop w:val="0"/>
      <w:marBottom w:val="0"/>
      <w:divBdr>
        <w:top w:val="none" w:sz="0" w:space="0" w:color="auto"/>
        <w:left w:val="none" w:sz="0" w:space="0" w:color="auto"/>
        <w:bottom w:val="none" w:sz="0" w:space="0" w:color="auto"/>
        <w:right w:val="none" w:sz="0" w:space="0" w:color="auto"/>
      </w:divBdr>
    </w:div>
    <w:div w:id="724597672">
      <w:bodyDiv w:val="1"/>
      <w:marLeft w:val="0"/>
      <w:marRight w:val="0"/>
      <w:marTop w:val="0"/>
      <w:marBottom w:val="0"/>
      <w:divBdr>
        <w:top w:val="none" w:sz="0" w:space="0" w:color="auto"/>
        <w:left w:val="none" w:sz="0" w:space="0" w:color="auto"/>
        <w:bottom w:val="none" w:sz="0" w:space="0" w:color="auto"/>
        <w:right w:val="none" w:sz="0" w:space="0" w:color="auto"/>
      </w:divBdr>
    </w:div>
    <w:div w:id="724793301">
      <w:bodyDiv w:val="1"/>
      <w:marLeft w:val="0"/>
      <w:marRight w:val="0"/>
      <w:marTop w:val="0"/>
      <w:marBottom w:val="0"/>
      <w:divBdr>
        <w:top w:val="none" w:sz="0" w:space="0" w:color="auto"/>
        <w:left w:val="none" w:sz="0" w:space="0" w:color="auto"/>
        <w:bottom w:val="none" w:sz="0" w:space="0" w:color="auto"/>
        <w:right w:val="none" w:sz="0" w:space="0" w:color="auto"/>
      </w:divBdr>
    </w:div>
    <w:div w:id="724959899">
      <w:bodyDiv w:val="1"/>
      <w:marLeft w:val="0"/>
      <w:marRight w:val="0"/>
      <w:marTop w:val="0"/>
      <w:marBottom w:val="0"/>
      <w:divBdr>
        <w:top w:val="none" w:sz="0" w:space="0" w:color="auto"/>
        <w:left w:val="none" w:sz="0" w:space="0" w:color="auto"/>
        <w:bottom w:val="none" w:sz="0" w:space="0" w:color="auto"/>
        <w:right w:val="none" w:sz="0" w:space="0" w:color="auto"/>
      </w:divBdr>
    </w:div>
    <w:div w:id="724987287">
      <w:bodyDiv w:val="1"/>
      <w:marLeft w:val="0"/>
      <w:marRight w:val="0"/>
      <w:marTop w:val="0"/>
      <w:marBottom w:val="0"/>
      <w:divBdr>
        <w:top w:val="none" w:sz="0" w:space="0" w:color="auto"/>
        <w:left w:val="none" w:sz="0" w:space="0" w:color="auto"/>
        <w:bottom w:val="none" w:sz="0" w:space="0" w:color="auto"/>
        <w:right w:val="none" w:sz="0" w:space="0" w:color="auto"/>
      </w:divBdr>
    </w:div>
    <w:div w:id="725031907">
      <w:bodyDiv w:val="1"/>
      <w:marLeft w:val="0"/>
      <w:marRight w:val="0"/>
      <w:marTop w:val="0"/>
      <w:marBottom w:val="0"/>
      <w:divBdr>
        <w:top w:val="none" w:sz="0" w:space="0" w:color="auto"/>
        <w:left w:val="none" w:sz="0" w:space="0" w:color="auto"/>
        <w:bottom w:val="none" w:sz="0" w:space="0" w:color="auto"/>
        <w:right w:val="none" w:sz="0" w:space="0" w:color="auto"/>
      </w:divBdr>
    </w:div>
    <w:div w:id="725102890">
      <w:bodyDiv w:val="1"/>
      <w:marLeft w:val="0"/>
      <w:marRight w:val="0"/>
      <w:marTop w:val="0"/>
      <w:marBottom w:val="0"/>
      <w:divBdr>
        <w:top w:val="none" w:sz="0" w:space="0" w:color="auto"/>
        <w:left w:val="none" w:sz="0" w:space="0" w:color="auto"/>
        <w:bottom w:val="none" w:sz="0" w:space="0" w:color="auto"/>
        <w:right w:val="none" w:sz="0" w:space="0" w:color="auto"/>
      </w:divBdr>
    </w:div>
    <w:div w:id="725106842">
      <w:bodyDiv w:val="1"/>
      <w:marLeft w:val="0"/>
      <w:marRight w:val="0"/>
      <w:marTop w:val="0"/>
      <w:marBottom w:val="0"/>
      <w:divBdr>
        <w:top w:val="none" w:sz="0" w:space="0" w:color="auto"/>
        <w:left w:val="none" w:sz="0" w:space="0" w:color="auto"/>
        <w:bottom w:val="none" w:sz="0" w:space="0" w:color="auto"/>
        <w:right w:val="none" w:sz="0" w:space="0" w:color="auto"/>
      </w:divBdr>
    </w:div>
    <w:div w:id="725295801">
      <w:bodyDiv w:val="1"/>
      <w:marLeft w:val="0"/>
      <w:marRight w:val="0"/>
      <w:marTop w:val="0"/>
      <w:marBottom w:val="0"/>
      <w:divBdr>
        <w:top w:val="none" w:sz="0" w:space="0" w:color="auto"/>
        <w:left w:val="none" w:sz="0" w:space="0" w:color="auto"/>
        <w:bottom w:val="none" w:sz="0" w:space="0" w:color="auto"/>
        <w:right w:val="none" w:sz="0" w:space="0" w:color="auto"/>
      </w:divBdr>
    </w:div>
    <w:div w:id="725449446">
      <w:bodyDiv w:val="1"/>
      <w:marLeft w:val="0"/>
      <w:marRight w:val="0"/>
      <w:marTop w:val="0"/>
      <w:marBottom w:val="0"/>
      <w:divBdr>
        <w:top w:val="none" w:sz="0" w:space="0" w:color="auto"/>
        <w:left w:val="none" w:sz="0" w:space="0" w:color="auto"/>
        <w:bottom w:val="none" w:sz="0" w:space="0" w:color="auto"/>
        <w:right w:val="none" w:sz="0" w:space="0" w:color="auto"/>
      </w:divBdr>
    </w:div>
    <w:div w:id="725493916">
      <w:bodyDiv w:val="1"/>
      <w:marLeft w:val="0"/>
      <w:marRight w:val="0"/>
      <w:marTop w:val="0"/>
      <w:marBottom w:val="0"/>
      <w:divBdr>
        <w:top w:val="none" w:sz="0" w:space="0" w:color="auto"/>
        <w:left w:val="none" w:sz="0" w:space="0" w:color="auto"/>
        <w:bottom w:val="none" w:sz="0" w:space="0" w:color="auto"/>
        <w:right w:val="none" w:sz="0" w:space="0" w:color="auto"/>
      </w:divBdr>
    </w:div>
    <w:div w:id="725496493">
      <w:bodyDiv w:val="1"/>
      <w:marLeft w:val="0"/>
      <w:marRight w:val="0"/>
      <w:marTop w:val="0"/>
      <w:marBottom w:val="0"/>
      <w:divBdr>
        <w:top w:val="none" w:sz="0" w:space="0" w:color="auto"/>
        <w:left w:val="none" w:sz="0" w:space="0" w:color="auto"/>
        <w:bottom w:val="none" w:sz="0" w:space="0" w:color="auto"/>
        <w:right w:val="none" w:sz="0" w:space="0" w:color="auto"/>
      </w:divBdr>
    </w:div>
    <w:div w:id="725567652">
      <w:bodyDiv w:val="1"/>
      <w:marLeft w:val="0"/>
      <w:marRight w:val="0"/>
      <w:marTop w:val="0"/>
      <w:marBottom w:val="0"/>
      <w:divBdr>
        <w:top w:val="none" w:sz="0" w:space="0" w:color="auto"/>
        <w:left w:val="none" w:sz="0" w:space="0" w:color="auto"/>
        <w:bottom w:val="none" w:sz="0" w:space="0" w:color="auto"/>
        <w:right w:val="none" w:sz="0" w:space="0" w:color="auto"/>
      </w:divBdr>
    </w:div>
    <w:div w:id="725568868">
      <w:bodyDiv w:val="1"/>
      <w:marLeft w:val="0"/>
      <w:marRight w:val="0"/>
      <w:marTop w:val="0"/>
      <w:marBottom w:val="0"/>
      <w:divBdr>
        <w:top w:val="none" w:sz="0" w:space="0" w:color="auto"/>
        <w:left w:val="none" w:sz="0" w:space="0" w:color="auto"/>
        <w:bottom w:val="none" w:sz="0" w:space="0" w:color="auto"/>
        <w:right w:val="none" w:sz="0" w:space="0" w:color="auto"/>
      </w:divBdr>
    </w:div>
    <w:div w:id="725570083">
      <w:bodyDiv w:val="1"/>
      <w:marLeft w:val="0"/>
      <w:marRight w:val="0"/>
      <w:marTop w:val="0"/>
      <w:marBottom w:val="0"/>
      <w:divBdr>
        <w:top w:val="none" w:sz="0" w:space="0" w:color="auto"/>
        <w:left w:val="none" w:sz="0" w:space="0" w:color="auto"/>
        <w:bottom w:val="none" w:sz="0" w:space="0" w:color="auto"/>
        <w:right w:val="none" w:sz="0" w:space="0" w:color="auto"/>
      </w:divBdr>
    </w:div>
    <w:div w:id="725572137">
      <w:bodyDiv w:val="1"/>
      <w:marLeft w:val="0"/>
      <w:marRight w:val="0"/>
      <w:marTop w:val="0"/>
      <w:marBottom w:val="0"/>
      <w:divBdr>
        <w:top w:val="none" w:sz="0" w:space="0" w:color="auto"/>
        <w:left w:val="none" w:sz="0" w:space="0" w:color="auto"/>
        <w:bottom w:val="none" w:sz="0" w:space="0" w:color="auto"/>
        <w:right w:val="none" w:sz="0" w:space="0" w:color="auto"/>
      </w:divBdr>
    </w:div>
    <w:div w:id="725644309">
      <w:bodyDiv w:val="1"/>
      <w:marLeft w:val="0"/>
      <w:marRight w:val="0"/>
      <w:marTop w:val="0"/>
      <w:marBottom w:val="0"/>
      <w:divBdr>
        <w:top w:val="none" w:sz="0" w:space="0" w:color="auto"/>
        <w:left w:val="none" w:sz="0" w:space="0" w:color="auto"/>
        <w:bottom w:val="none" w:sz="0" w:space="0" w:color="auto"/>
        <w:right w:val="none" w:sz="0" w:space="0" w:color="auto"/>
      </w:divBdr>
    </w:div>
    <w:div w:id="725646431">
      <w:bodyDiv w:val="1"/>
      <w:marLeft w:val="0"/>
      <w:marRight w:val="0"/>
      <w:marTop w:val="0"/>
      <w:marBottom w:val="0"/>
      <w:divBdr>
        <w:top w:val="none" w:sz="0" w:space="0" w:color="auto"/>
        <w:left w:val="none" w:sz="0" w:space="0" w:color="auto"/>
        <w:bottom w:val="none" w:sz="0" w:space="0" w:color="auto"/>
        <w:right w:val="none" w:sz="0" w:space="0" w:color="auto"/>
      </w:divBdr>
    </w:div>
    <w:div w:id="725760886">
      <w:bodyDiv w:val="1"/>
      <w:marLeft w:val="0"/>
      <w:marRight w:val="0"/>
      <w:marTop w:val="0"/>
      <w:marBottom w:val="0"/>
      <w:divBdr>
        <w:top w:val="none" w:sz="0" w:space="0" w:color="auto"/>
        <w:left w:val="none" w:sz="0" w:space="0" w:color="auto"/>
        <w:bottom w:val="none" w:sz="0" w:space="0" w:color="auto"/>
        <w:right w:val="none" w:sz="0" w:space="0" w:color="auto"/>
      </w:divBdr>
    </w:div>
    <w:div w:id="725950113">
      <w:bodyDiv w:val="1"/>
      <w:marLeft w:val="0"/>
      <w:marRight w:val="0"/>
      <w:marTop w:val="0"/>
      <w:marBottom w:val="0"/>
      <w:divBdr>
        <w:top w:val="none" w:sz="0" w:space="0" w:color="auto"/>
        <w:left w:val="none" w:sz="0" w:space="0" w:color="auto"/>
        <w:bottom w:val="none" w:sz="0" w:space="0" w:color="auto"/>
        <w:right w:val="none" w:sz="0" w:space="0" w:color="auto"/>
      </w:divBdr>
    </w:div>
    <w:div w:id="725951477">
      <w:bodyDiv w:val="1"/>
      <w:marLeft w:val="0"/>
      <w:marRight w:val="0"/>
      <w:marTop w:val="0"/>
      <w:marBottom w:val="0"/>
      <w:divBdr>
        <w:top w:val="none" w:sz="0" w:space="0" w:color="auto"/>
        <w:left w:val="none" w:sz="0" w:space="0" w:color="auto"/>
        <w:bottom w:val="none" w:sz="0" w:space="0" w:color="auto"/>
        <w:right w:val="none" w:sz="0" w:space="0" w:color="auto"/>
      </w:divBdr>
    </w:div>
    <w:div w:id="725956216">
      <w:bodyDiv w:val="1"/>
      <w:marLeft w:val="0"/>
      <w:marRight w:val="0"/>
      <w:marTop w:val="0"/>
      <w:marBottom w:val="0"/>
      <w:divBdr>
        <w:top w:val="none" w:sz="0" w:space="0" w:color="auto"/>
        <w:left w:val="none" w:sz="0" w:space="0" w:color="auto"/>
        <w:bottom w:val="none" w:sz="0" w:space="0" w:color="auto"/>
        <w:right w:val="none" w:sz="0" w:space="0" w:color="auto"/>
      </w:divBdr>
    </w:div>
    <w:div w:id="725957852">
      <w:bodyDiv w:val="1"/>
      <w:marLeft w:val="0"/>
      <w:marRight w:val="0"/>
      <w:marTop w:val="0"/>
      <w:marBottom w:val="0"/>
      <w:divBdr>
        <w:top w:val="none" w:sz="0" w:space="0" w:color="auto"/>
        <w:left w:val="none" w:sz="0" w:space="0" w:color="auto"/>
        <w:bottom w:val="none" w:sz="0" w:space="0" w:color="auto"/>
        <w:right w:val="none" w:sz="0" w:space="0" w:color="auto"/>
      </w:divBdr>
    </w:div>
    <w:div w:id="726030937">
      <w:bodyDiv w:val="1"/>
      <w:marLeft w:val="0"/>
      <w:marRight w:val="0"/>
      <w:marTop w:val="0"/>
      <w:marBottom w:val="0"/>
      <w:divBdr>
        <w:top w:val="none" w:sz="0" w:space="0" w:color="auto"/>
        <w:left w:val="none" w:sz="0" w:space="0" w:color="auto"/>
        <w:bottom w:val="none" w:sz="0" w:space="0" w:color="auto"/>
        <w:right w:val="none" w:sz="0" w:space="0" w:color="auto"/>
      </w:divBdr>
    </w:div>
    <w:div w:id="726034053">
      <w:bodyDiv w:val="1"/>
      <w:marLeft w:val="0"/>
      <w:marRight w:val="0"/>
      <w:marTop w:val="0"/>
      <w:marBottom w:val="0"/>
      <w:divBdr>
        <w:top w:val="none" w:sz="0" w:space="0" w:color="auto"/>
        <w:left w:val="none" w:sz="0" w:space="0" w:color="auto"/>
        <w:bottom w:val="none" w:sz="0" w:space="0" w:color="auto"/>
        <w:right w:val="none" w:sz="0" w:space="0" w:color="auto"/>
      </w:divBdr>
    </w:div>
    <w:div w:id="726105069">
      <w:bodyDiv w:val="1"/>
      <w:marLeft w:val="0"/>
      <w:marRight w:val="0"/>
      <w:marTop w:val="0"/>
      <w:marBottom w:val="0"/>
      <w:divBdr>
        <w:top w:val="none" w:sz="0" w:space="0" w:color="auto"/>
        <w:left w:val="none" w:sz="0" w:space="0" w:color="auto"/>
        <w:bottom w:val="none" w:sz="0" w:space="0" w:color="auto"/>
        <w:right w:val="none" w:sz="0" w:space="0" w:color="auto"/>
      </w:divBdr>
    </w:div>
    <w:div w:id="726342796">
      <w:bodyDiv w:val="1"/>
      <w:marLeft w:val="0"/>
      <w:marRight w:val="0"/>
      <w:marTop w:val="0"/>
      <w:marBottom w:val="0"/>
      <w:divBdr>
        <w:top w:val="none" w:sz="0" w:space="0" w:color="auto"/>
        <w:left w:val="none" w:sz="0" w:space="0" w:color="auto"/>
        <w:bottom w:val="none" w:sz="0" w:space="0" w:color="auto"/>
        <w:right w:val="none" w:sz="0" w:space="0" w:color="auto"/>
      </w:divBdr>
    </w:div>
    <w:div w:id="726491780">
      <w:bodyDiv w:val="1"/>
      <w:marLeft w:val="0"/>
      <w:marRight w:val="0"/>
      <w:marTop w:val="0"/>
      <w:marBottom w:val="0"/>
      <w:divBdr>
        <w:top w:val="none" w:sz="0" w:space="0" w:color="auto"/>
        <w:left w:val="none" w:sz="0" w:space="0" w:color="auto"/>
        <w:bottom w:val="none" w:sz="0" w:space="0" w:color="auto"/>
        <w:right w:val="none" w:sz="0" w:space="0" w:color="auto"/>
      </w:divBdr>
    </w:div>
    <w:div w:id="726532369">
      <w:bodyDiv w:val="1"/>
      <w:marLeft w:val="0"/>
      <w:marRight w:val="0"/>
      <w:marTop w:val="0"/>
      <w:marBottom w:val="0"/>
      <w:divBdr>
        <w:top w:val="none" w:sz="0" w:space="0" w:color="auto"/>
        <w:left w:val="none" w:sz="0" w:space="0" w:color="auto"/>
        <w:bottom w:val="none" w:sz="0" w:space="0" w:color="auto"/>
        <w:right w:val="none" w:sz="0" w:space="0" w:color="auto"/>
      </w:divBdr>
    </w:div>
    <w:div w:id="726605251">
      <w:bodyDiv w:val="1"/>
      <w:marLeft w:val="0"/>
      <w:marRight w:val="0"/>
      <w:marTop w:val="0"/>
      <w:marBottom w:val="0"/>
      <w:divBdr>
        <w:top w:val="none" w:sz="0" w:space="0" w:color="auto"/>
        <w:left w:val="none" w:sz="0" w:space="0" w:color="auto"/>
        <w:bottom w:val="none" w:sz="0" w:space="0" w:color="auto"/>
        <w:right w:val="none" w:sz="0" w:space="0" w:color="auto"/>
      </w:divBdr>
    </w:div>
    <w:div w:id="726685133">
      <w:bodyDiv w:val="1"/>
      <w:marLeft w:val="0"/>
      <w:marRight w:val="0"/>
      <w:marTop w:val="0"/>
      <w:marBottom w:val="0"/>
      <w:divBdr>
        <w:top w:val="none" w:sz="0" w:space="0" w:color="auto"/>
        <w:left w:val="none" w:sz="0" w:space="0" w:color="auto"/>
        <w:bottom w:val="none" w:sz="0" w:space="0" w:color="auto"/>
        <w:right w:val="none" w:sz="0" w:space="0" w:color="auto"/>
      </w:divBdr>
    </w:div>
    <w:div w:id="726686286">
      <w:bodyDiv w:val="1"/>
      <w:marLeft w:val="0"/>
      <w:marRight w:val="0"/>
      <w:marTop w:val="0"/>
      <w:marBottom w:val="0"/>
      <w:divBdr>
        <w:top w:val="none" w:sz="0" w:space="0" w:color="auto"/>
        <w:left w:val="none" w:sz="0" w:space="0" w:color="auto"/>
        <w:bottom w:val="none" w:sz="0" w:space="0" w:color="auto"/>
        <w:right w:val="none" w:sz="0" w:space="0" w:color="auto"/>
      </w:divBdr>
    </w:div>
    <w:div w:id="726730451">
      <w:bodyDiv w:val="1"/>
      <w:marLeft w:val="0"/>
      <w:marRight w:val="0"/>
      <w:marTop w:val="0"/>
      <w:marBottom w:val="0"/>
      <w:divBdr>
        <w:top w:val="none" w:sz="0" w:space="0" w:color="auto"/>
        <w:left w:val="none" w:sz="0" w:space="0" w:color="auto"/>
        <w:bottom w:val="none" w:sz="0" w:space="0" w:color="auto"/>
        <w:right w:val="none" w:sz="0" w:space="0" w:color="auto"/>
      </w:divBdr>
    </w:div>
    <w:div w:id="726732329">
      <w:bodyDiv w:val="1"/>
      <w:marLeft w:val="0"/>
      <w:marRight w:val="0"/>
      <w:marTop w:val="0"/>
      <w:marBottom w:val="0"/>
      <w:divBdr>
        <w:top w:val="none" w:sz="0" w:space="0" w:color="auto"/>
        <w:left w:val="none" w:sz="0" w:space="0" w:color="auto"/>
        <w:bottom w:val="none" w:sz="0" w:space="0" w:color="auto"/>
        <w:right w:val="none" w:sz="0" w:space="0" w:color="auto"/>
      </w:divBdr>
    </w:div>
    <w:div w:id="726799716">
      <w:bodyDiv w:val="1"/>
      <w:marLeft w:val="0"/>
      <w:marRight w:val="0"/>
      <w:marTop w:val="0"/>
      <w:marBottom w:val="0"/>
      <w:divBdr>
        <w:top w:val="none" w:sz="0" w:space="0" w:color="auto"/>
        <w:left w:val="none" w:sz="0" w:space="0" w:color="auto"/>
        <w:bottom w:val="none" w:sz="0" w:space="0" w:color="auto"/>
        <w:right w:val="none" w:sz="0" w:space="0" w:color="auto"/>
      </w:divBdr>
    </w:div>
    <w:div w:id="726804650">
      <w:bodyDiv w:val="1"/>
      <w:marLeft w:val="0"/>
      <w:marRight w:val="0"/>
      <w:marTop w:val="0"/>
      <w:marBottom w:val="0"/>
      <w:divBdr>
        <w:top w:val="none" w:sz="0" w:space="0" w:color="auto"/>
        <w:left w:val="none" w:sz="0" w:space="0" w:color="auto"/>
        <w:bottom w:val="none" w:sz="0" w:space="0" w:color="auto"/>
        <w:right w:val="none" w:sz="0" w:space="0" w:color="auto"/>
      </w:divBdr>
    </w:div>
    <w:div w:id="727068939">
      <w:bodyDiv w:val="1"/>
      <w:marLeft w:val="0"/>
      <w:marRight w:val="0"/>
      <w:marTop w:val="0"/>
      <w:marBottom w:val="0"/>
      <w:divBdr>
        <w:top w:val="none" w:sz="0" w:space="0" w:color="auto"/>
        <w:left w:val="none" w:sz="0" w:space="0" w:color="auto"/>
        <w:bottom w:val="none" w:sz="0" w:space="0" w:color="auto"/>
        <w:right w:val="none" w:sz="0" w:space="0" w:color="auto"/>
      </w:divBdr>
    </w:div>
    <w:div w:id="727190378">
      <w:bodyDiv w:val="1"/>
      <w:marLeft w:val="0"/>
      <w:marRight w:val="0"/>
      <w:marTop w:val="0"/>
      <w:marBottom w:val="0"/>
      <w:divBdr>
        <w:top w:val="none" w:sz="0" w:space="0" w:color="auto"/>
        <w:left w:val="none" w:sz="0" w:space="0" w:color="auto"/>
        <w:bottom w:val="none" w:sz="0" w:space="0" w:color="auto"/>
        <w:right w:val="none" w:sz="0" w:space="0" w:color="auto"/>
      </w:divBdr>
    </w:div>
    <w:div w:id="727340343">
      <w:bodyDiv w:val="1"/>
      <w:marLeft w:val="0"/>
      <w:marRight w:val="0"/>
      <w:marTop w:val="0"/>
      <w:marBottom w:val="0"/>
      <w:divBdr>
        <w:top w:val="none" w:sz="0" w:space="0" w:color="auto"/>
        <w:left w:val="none" w:sz="0" w:space="0" w:color="auto"/>
        <w:bottom w:val="none" w:sz="0" w:space="0" w:color="auto"/>
        <w:right w:val="none" w:sz="0" w:space="0" w:color="auto"/>
      </w:divBdr>
    </w:div>
    <w:div w:id="727341615">
      <w:bodyDiv w:val="1"/>
      <w:marLeft w:val="0"/>
      <w:marRight w:val="0"/>
      <w:marTop w:val="0"/>
      <w:marBottom w:val="0"/>
      <w:divBdr>
        <w:top w:val="none" w:sz="0" w:space="0" w:color="auto"/>
        <w:left w:val="none" w:sz="0" w:space="0" w:color="auto"/>
        <w:bottom w:val="none" w:sz="0" w:space="0" w:color="auto"/>
        <w:right w:val="none" w:sz="0" w:space="0" w:color="auto"/>
      </w:divBdr>
    </w:div>
    <w:div w:id="727457463">
      <w:bodyDiv w:val="1"/>
      <w:marLeft w:val="0"/>
      <w:marRight w:val="0"/>
      <w:marTop w:val="0"/>
      <w:marBottom w:val="0"/>
      <w:divBdr>
        <w:top w:val="none" w:sz="0" w:space="0" w:color="auto"/>
        <w:left w:val="none" w:sz="0" w:space="0" w:color="auto"/>
        <w:bottom w:val="none" w:sz="0" w:space="0" w:color="auto"/>
        <w:right w:val="none" w:sz="0" w:space="0" w:color="auto"/>
      </w:divBdr>
    </w:div>
    <w:div w:id="727531268">
      <w:bodyDiv w:val="1"/>
      <w:marLeft w:val="0"/>
      <w:marRight w:val="0"/>
      <w:marTop w:val="0"/>
      <w:marBottom w:val="0"/>
      <w:divBdr>
        <w:top w:val="none" w:sz="0" w:space="0" w:color="auto"/>
        <w:left w:val="none" w:sz="0" w:space="0" w:color="auto"/>
        <w:bottom w:val="none" w:sz="0" w:space="0" w:color="auto"/>
        <w:right w:val="none" w:sz="0" w:space="0" w:color="auto"/>
      </w:divBdr>
    </w:div>
    <w:div w:id="727611281">
      <w:bodyDiv w:val="1"/>
      <w:marLeft w:val="0"/>
      <w:marRight w:val="0"/>
      <w:marTop w:val="0"/>
      <w:marBottom w:val="0"/>
      <w:divBdr>
        <w:top w:val="none" w:sz="0" w:space="0" w:color="auto"/>
        <w:left w:val="none" w:sz="0" w:space="0" w:color="auto"/>
        <w:bottom w:val="none" w:sz="0" w:space="0" w:color="auto"/>
        <w:right w:val="none" w:sz="0" w:space="0" w:color="auto"/>
      </w:divBdr>
    </w:div>
    <w:div w:id="727647359">
      <w:bodyDiv w:val="1"/>
      <w:marLeft w:val="0"/>
      <w:marRight w:val="0"/>
      <w:marTop w:val="0"/>
      <w:marBottom w:val="0"/>
      <w:divBdr>
        <w:top w:val="none" w:sz="0" w:space="0" w:color="auto"/>
        <w:left w:val="none" w:sz="0" w:space="0" w:color="auto"/>
        <w:bottom w:val="none" w:sz="0" w:space="0" w:color="auto"/>
        <w:right w:val="none" w:sz="0" w:space="0" w:color="auto"/>
      </w:divBdr>
    </w:div>
    <w:div w:id="727648104">
      <w:bodyDiv w:val="1"/>
      <w:marLeft w:val="0"/>
      <w:marRight w:val="0"/>
      <w:marTop w:val="0"/>
      <w:marBottom w:val="0"/>
      <w:divBdr>
        <w:top w:val="none" w:sz="0" w:space="0" w:color="auto"/>
        <w:left w:val="none" w:sz="0" w:space="0" w:color="auto"/>
        <w:bottom w:val="none" w:sz="0" w:space="0" w:color="auto"/>
        <w:right w:val="none" w:sz="0" w:space="0" w:color="auto"/>
      </w:divBdr>
    </w:div>
    <w:div w:id="727649685">
      <w:bodyDiv w:val="1"/>
      <w:marLeft w:val="0"/>
      <w:marRight w:val="0"/>
      <w:marTop w:val="0"/>
      <w:marBottom w:val="0"/>
      <w:divBdr>
        <w:top w:val="none" w:sz="0" w:space="0" w:color="auto"/>
        <w:left w:val="none" w:sz="0" w:space="0" w:color="auto"/>
        <w:bottom w:val="none" w:sz="0" w:space="0" w:color="auto"/>
        <w:right w:val="none" w:sz="0" w:space="0" w:color="auto"/>
      </w:divBdr>
    </w:div>
    <w:div w:id="727656323">
      <w:bodyDiv w:val="1"/>
      <w:marLeft w:val="0"/>
      <w:marRight w:val="0"/>
      <w:marTop w:val="0"/>
      <w:marBottom w:val="0"/>
      <w:divBdr>
        <w:top w:val="none" w:sz="0" w:space="0" w:color="auto"/>
        <w:left w:val="none" w:sz="0" w:space="0" w:color="auto"/>
        <w:bottom w:val="none" w:sz="0" w:space="0" w:color="auto"/>
        <w:right w:val="none" w:sz="0" w:space="0" w:color="auto"/>
      </w:divBdr>
    </w:div>
    <w:div w:id="727656464">
      <w:bodyDiv w:val="1"/>
      <w:marLeft w:val="0"/>
      <w:marRight w:val="0"/>
      <w:marTop w:val="0"/>
      <w:marBottom w:val="0"/>
      <w:divBdr>
        <w:top w:val="none" w:sz="0" w:space="0" w:color="auto"/>
        <w:left w:val="none" w:sz="0" w:space="0" w:color="auto"/>
        <w:bottom w:val="none" w:sz="0" w:space="0" w:color="auto"/>
        <w:right w:val="none" w:sz="0" w:space="0" w:color="auto"/>
      </w:divBdr>
    </w:div>
    <w:div w:id="727917143">
      <w:bodyDiv w:val="1"/>
      <w:marLeft w:val="0"/>
      <w:marRight w:val="0"/>
      <w:marTop w:val="0"/>
      <w:marBottom w:val="0"/>
      <w:divBdr>
        <w:top w:val="none" w:sz="0" w:space="0" w:color="auto"/>
        <w:left w:val="none" w:sz="0" w:space="0" w:color="auto"/>
        <w:bottom w:val="none" w:sz="0" w:space="0" w:color="auto"/>
        <w:right w:val="none" w:sz="0" w:space="0" w:color="auto"/>
      </w:divBdr>
    </w:div>
    <w:div w:id="727918350">
      <w:bodyDiv w:val="1"/>
      <w:marLeft w:val="0"/>
      <w:marRight w:val="0"/>
      <w:marTop w:val="0"/>
      <w:marBottom w:val="0"/>
      <w:divBdr>
        <w:top w:val="none" w:sz="0" w:space="0" w:color="auto"/>
        <w:left w:val="none" w:sz="0" w:space="0" w:color="auto"/>
        <w:bottom w:val="none" w:sz="0" w:space="0" w:color="auto"/>
        <w:right w:val="none" w:sz="0" w:space="0" w:color="auto"/>
      </w:divBdr>
    </w:div>
    <w:div w:id="727923361">
      <w:bodyDiv w:val="1"/>
      <w:marLeft w:val="0"/>
      <w:marRight w:val="0"/>
      <w:marTop w:val="0"/>
      <w:marBottom w:val="0"/>
      <w:divBdr>
        <w:top w:val="none" w:sz="0" w:space="0" w:color="auto"/>
        <w:left w:val="none" w:sz="0" w:space="0" w:color="auto"/>
        <w:bottom w:val="none" w:sz="0" w:space="0" w:color="auto"/>
        <w:right w:val="none" w:sz="0" w:space="0" w:color="auto"/>
      </w:divBdr>
    </w:div>
    <w:div w:id="727998155">
      <w:bodyDiv w:val="1"/>
      <w:marLeft w:val="0"/>
      <w:marRight w:val="0"/>
      <w:marTop w:val="0"/>
      <w:marBottom w:val="0"/>
      <w:divBdr>
        <w:top w:val="none" w:sz="0" w:space="0" w:color="auto"/>
        <w:left w:val="none" w:sz="0" w:space="0" w:color="auto"/>
        <w:bottom w:val="none" w:sz="0" w:space="0" w:color="auto"/>
        <w:right w:val="none" w:sz="0" w:space="0" w:color="auto"/>
      </w:divBdr>
    </w:div>
    <w:div w:id="727998698">
      <w:bodyDiv w:val="1"/>
      <w:marLeft w:val="0"/>
      <w:marRight w:val="0"/>
      <w:marTop w:val="0"/>
      <w:marBottom w:val="0"/>
      <w:divBdr>
        <w:top w:val="none" w:sz="0" w:space="0" w:color="auto"/>
        <w:left w:val="none" w:sz="0" w:space="0" w:color="auto"/>
        <w:bottom w:val="none" w:sz="0" w:space="0" w:color="auto"/>
        <w:right w:val="none" w:sz="0" w:space="0" w:color="auto"/>
      </w:divBdr>
    </w:div>
    <w:div w:id="728109152">
      <w:bodyDiv w:val="1"/>
      <w:marLeft w:val="0"/>
      <w:marRight w:val="0"/>
      <w:marTop w:val="0"/>
      <w:marBottom w:val="0"/>
      <w:divBdr>
        <w:top w:val="none" w:sz="0" w:space="0" w:color="auto"/>
        <w:left w:val="none" w:sz="0" w:space="0" w:color="auto"/>
        <w:bottom w:val="none" w:sz="0" w:space="0" w:color="auto"/>
        <w:right w:val="none" w:sz="0" w:space="0" w:color="auto"/>
      </w:divBdr>
    </w:div>
    <w:div w:id="728186750">
      <w:bodyDiv w:val="1"/>
      <w:marLeft w:val="0"/>
      <w:marRight w:val="0"/>
      <w:marTop w:val="0"/>
      <w:marBottom w:val="0"/>
      <w:divBdr>
        <w:top w:val="none" w:sz="0" w:space="0" w:color="auto"/>
        <w:left w:val="none" w:sz="0" w:space="0" w:color="auto"/>
        <w:bottom w:val="none" w:sz="0" w:space="0" w:color="auto"/>
        <w:right w:val="none" w:sz="0" w:space="0" w:color="auto"/>
      </w:divBdr>
    </w:div>
    <w:div w:id="728191680">
      <w:bodyDiv w:val="1"/>
      <w:marLeft w:val="0"/>
      <w:marRight w:val="0"/>
      <w:marTop w:val="0"/>
      <w:marBottom w:val="0"/>
      <w:divBdr>
        <w:top w:val="none" w:sz="0" w:space="0" w:color="auto"/>
        <w:left w:val="none" w:sz="0" w:space="0" w:color="auto"/>
        <w:bottom w:val="none" w:sz="0" w:space="0" w:color="auto"/>
        <w:right w:val="none" w:sz="0" w:space="0" w:color="auto"/>
      </w:divBdr>
    </w:div>
    <w:div w:id="728263169">
      <w:bodyDiv w:val="1"/>
      <w:marLeft w:val="0"/>
      <w:marRight w:val="0"/>
      <w:marTop w:val="0"/>
      <w:marBottom w:val="0"/>
      <w:divBdr>
        <w:top w:val="none" w:sz="0" w:space="0" w:color="auto"/>
        <w:left w:val="none" w:sz="0" w:space="0" w:color="auto"/>
        <w:bottom w:val="none" w:sz="0" w:space="0" w:color="auto"/>
        <w:right w:val="none" w:sz="0" w:space="0" w:color="auto"/>
      </w:divBdr>
    </w:div>
    <w:div w:id="728453464">
      <w:bodyDiv w:val="1"/>
      <w:marLeft w:val="0"/>
      <w:marRight w:val="0"/>
      <w:marTop w:val="0"/>
      <w:marBottom w:val="0"/>
      <w:divBdr>
        <w:top w:val="none" w:sz="0" w:space="0" w:color="auto"/>
        <w:left w:val="none" w:sz="0" w:space="0" w:color="auto"/>
        <w:bottom w:val="none" w:sz="0" w:space="0" w:color="auto"/>
        <w:right w:val="none" w:sz="0" w:space="0" w:color="auto"/>
      </w:divBdr>
    </w:div>
    <w:div w:id="728456256">
      <w:bodyDiv w:val="1"/>
      <w:marLeft w:val="0"/>
      <w:marRight w:val="0"/>
      <w:marTop w:val="0"/>
      <w:marBottom w:val="0"/>
      <w:divBdr>
        <w:top w:val="none" w:sz="0" w:space="0" w:color="auto"/>
        <w:left w:val="none" w:sz="0" w:space="0" w:color="auto"/>
        <w:bottom w:val="none" w:sz="0" w:space="0" w:color="auto"/>
        <w:right w:val="none" w:sz="0" w:space="0" w:color="auto"/>
      </w:divBdr>
    </w:div>
    <w:div w:id="728530559">
      <w:bodyDiv w:val="1"/>
      <w:marLeft w:val="0"/>
      <w:marRight w:val="0"/>
      <w:marTop w:val="0"/>
      <w:marBottom w:val="0"/>
      <w:divBdr>
        <w:top w:val="none" w:sz="0" w:space="0" w:color="auto"/>
        <w:left w:val="none" w:sz="0" w:space="0" w:color="auto"/>
        <w:bottom w:val="none" w:sz="0" w:space="0" w:color="auto"/>
        <w:right w:val="none" w:sz="0" w:space="0" w:color="auto"/>
      </w:divBdr>
    </w:div>
    <w:div w:id="728653089">
      <w:bodyDiv w:val="1"/>
      <w:marLeft w:val="0"/>
      <w:marRight w:val="0"/>
      <w:marTop w:val="0"/>
      <w:marBottom w:val="0"/>
      <w:divBdr>
        <w:top w:val="none" w:sz="0" w:space="0" w:color="auto"/>
        <w:left w:val="none" w:sz="0" w:space="0" w:color="auto"/>
        <w:bottom w:val="none" w:sz="0" w:space="0" w:color="auto"/>
        <w:right w:val="none" w:sz="0" w:space="0" w:color="auto"/>
      </w:divBdr>
    </w:div>
    <w:div w:id="728656022">
      <w:bodyDiv w:val="1"/>
      <w:marLeft w:val="0"/>
      <w:marRight w:val="0"/>
      <w:marTop w:val="0"/>
      <w:marBottom w:val="0"/>
      <w:divBdr>
        <w:top w:val="none" w:sz="0" w:space="0" w:color="auto"/>
        <w:left w:val="none" w:sz="0" w:space="0" w:color="auto"/>
        <w:bottom w:val="none" w:sz="0" w:space="0" w:color="auto"/>
        <w:right w:val="none" w:sz="0" w:space="0" w:color="auto"/>
      </w:divBdr>
    </w:div>
    <w:div w:id="728771544">
      <w:bodyDiv w:val="1"/>
      <w:marLeft w:val="0"/>
      <w:marRight w:val="0"/>
      <w:marTop w:val="0"/>
      <w:marBottom w:val="0"/>
      <w:divBdr>
        <w:top w:val="none" w:sz="0" w:space="0" w:color="auto"/>
        <w:left w:val="none" w:sz="0" w:space="0" w:color="auto"/>
        <w:bottom w:val="none" w:sz="0" w:space="0" w:color="auto"/>
        <w:right w:val="none" w:sz="0" w:space="0" w:color="auto"/>
      </w:divBdr>
    </w:div>
    <w:div w:id="728840946">
      <w:bodyDiv w:val="1"/>
      <w:marLeft w:val="0"/>
      <w:marRight w:val="0"/>
      <w:marTop w:val="0"/>
      <w:marBottom w:val="0"/>
      <w:divBdr>
        <w:top w:val="none" w:sz="0" w:space="0" w:color="auto"/>
        <w:left w:val="none" w:sz="0" w:space="0" w:color="auto"/>
        <w:bottom w:val="none" w:sz="0" w:space="0" w:color="auto"/>
        <w:right w:val="none" w:sz="0" w:space="0" w:color="auto"/>
      </w:divBdr>
    </w:div>
    <w:div w:id="728960612">
      <w:bodyDiv w:val="1"/>
      <w:marLeft w:val="0"/>
      <w:marRight w:val="0"/>
      <w:marTop w:val="0"/>
      <w:marBottom w:val="0"/>
      <w:divBdr>
        <w:top w:val="none" w:sz="0" w:space="0" w:color="auto"/>
        <w:left w:val="none" w:sz="0" w:space="0" w:color="auto"/>
        <w:bottom w:val="none" w:sz="0" w:space="0" w:color="auto"/>
        <w:right w:val="none" w:sz="0" w:space="0" w:color="auto"/>
      </w:divBdr>
    </w:div>
    <w:div w:id="728966325">
      <w:bodyDiv w:val="1"/>
      <w:marLeft w:val="0"/>
      <w:marRight w:val="0"/>
      <w:marTop w:val="0"/>
      <w:marBottom w:val="0"/>
      <w:divBdr>
        <w:top w:val="none" w:sz="0" w:space="0" w:color="auto"/>
        <w:left w:val="none" w:sz="0" w:space="0" w:color="auto"/>
        <w:bottom w:val="none" w:sz="0" w:space="0" w:color="auto"/>
        <w:right w:val="none" w:sz="0" w:space="0" w:color="auto"/>
      </w:divBdr>
    </w:div>
    <w:div w:id="729040681">
      <w:bodyDiv w:val="1"/>
      <w:marLeft w:val="0"/>
      <w:marRight w:val="0"/>
      <w:marTop w:val="0"/>
      <w:marBottom w:val="0"/>
      <w:divBdr>
        <w:top w:val="none" w:sz="0" w:space="0" w:color="auto"/>
        <w:left w:val="none" w:sz="0" w:space="0" w:color="auto"/>
        <w:bottom w:val="none" w:sz="0" w:space="0" w:color="auto"/>
        <w:right w:val="none" w:sz="0" w:space="0" w:color="auto"/>
      </w:divBdr>
    </w:div>
    <w:div w:id="729041049">
      <w:bodyDiv w:val="1"/>
      <w:marLeft w:val="0"/>
      <w:marRight w:val="0"/>
      <w:marTop w:val="0"/>
      <w:marBottom w:val="0"/>
      <w:divBdr>
        <w:top w:val="none" w:sz="0" w:space="0" w:color="auto"/>
        <w:left w:val="none" w:sz="0" w:space="0" w:color="auto"/>
        <w:bottom w:val="none" w:sz="0" w:space="0" w:color="auto"/>
        <w:right w:val="none" w:sz="0" w:space="0" w:color="auto"/>
      </w:divBdr>
    </w:div>
    <w:div w:id="729109784">
      <w:bodyDiv w:val="1"/>
      <w:marLeft w:val="0"/>
      <w:marRight w:val="0"/>
      <w:marTop w:val="0"/>
      <w:marBottom w:val="0"/>
      <w:divBdr>
        <w:top w:val="none" w:sz="0" w:space="0" w:color="auto"/>
        <w:left w:val="none" w:sz="0" w:space="0" w:color="auto"/>
        <w:bottom w:val="none" w:sz="0" w:space="0" w:color="auto"/>
        <w:right w:val="none" w:sz="0" w:space="0" w:color="auto"/>
      </w:divBdr>
    </w:div>
    <w:div w:id="729116309">
      <w:bodyDiv w:val="1"/>
      <w:marLeft w:val="0"/>
      <w:marRight w:val="0"/>
      <w:marTop w:val="0"/>
      <w:marBottom w:val="0"/>
      <w:divBdr>
        <w:top w:val="none" w:sz="0" w:space="0" w:color="auto"/>
        <w:left w:val="none" w:sz="0" w:space="0" w:color="auto"/>
        <w:bottom w:val="none" w:sz="0" w:space="0" w:color="auto"/>
        <w:right w:val="none" w:sz="0" w:space="0" w:color="auto"/>
      </w:divBdr>
    </w:div>
    <w:div w:id="729310559">
      <w:bodyDiv w:val="1"/>
      <w:marLeft w:val="0"/>
      <w:marRight w:val="0"/>
      <w:marTop w:val="0"/>
      <w:marBottom w:val="0"/>
      <w:divBdr>
        <w:top w:val="none" w:sz="0" w:space="0" w:color="auto"/>
        <w:left w:val="none" w:sz="0" w:space="0" w:color="auto"/>
        <w:bottom w:val="none" w:sz="0" w:space="0" w:color="auto"/>
        <w:right w:val="none" w:sz="0" w:space="0" w:color="auto"/>
      </w:divBdr>
    </w:div>
    <w:div w:id="729423772">
      <w:bodyDiv w:val="1"/>
      <w:marLeft w:val="0"/>
      <w:marRight w:val="0"/>
      <w:marTop w:val="0"/>
      <w:marBottom w:val="0"/>
      <w:divBdr>
        <w:top w:val="none" w:sz="0" w:space="0" w:color="auto"/>
        <w:left w:val="none" w:sz="0" w:space="0" w:color="auto"/>
        <w:bottom w:val="none" w:sz="0" w:space="0" w:color="auto"/>
        <w:right w:val="none" w:sz="0" w:space="0" w:color="auto"/>
      </w:divBdr>
    </w:div>
    <w:div w:id="729503564">
      <w:bodyDiv w:val="1"/>
      <w:marLeft w:val="0"/>
      <w:marRight w:val="0"/>
      <w:marTop w:val="0"/>
      <w:marBottom w:val="0"/>
      <w:divBdr>
        <w:top w:val="none" w:sz="0" w:space="0" w:color="auto"/>
        <w:left w:val="none" w:sz="0" w:space="0" w:color="auto"/>
        <w:bottom w:val="none" w:sz="0" w:space="0" w:color="auto"/>
        <w:right w:val="none" w:sz="0" w:space="0" w:color="auto"/>
      </w:divBdr>
    </w:div>
    <w:div w:id="729574999">
      <w:bodyDiv w:val="1"/>
      <w:marLeft w:val="0"/>
      <w:marRight w:val="0"/>
      <w:marTop w:val="0"/>
      <w:marBottom w:val="0"/>
      <w:divBdr>
        <w:top w:val="none" w:sz="0" w:space="0" w:color="auto"/>
        <w:left w:val="none" w:sz="0" w:space="0" w:color="auto"/>
        <w:bottom w:val="none" w:sz="0" w:space="0" w:color="auto"/>
        <w:right w:val="none" w:sz="0" w:space="0" w:color="auto"/>
      </w:divBdr>
    </w:div>
    <w:div w:id="729577250">
      <w:bodyDiv w:val="1"/>
      <w:marLeft w:val="0"/>
      <w:marRight w:val="0"/>
      <w:marTop w:val="0"/>
      <w:marBottom w:val="0"/>
      <w:divBdr>
        <w:top w:val="none" w:sz="0" w:space="0" w:color="auto"/>
        <w:left w:val="none" w:sz="0" w:space="0" w:color="auto"/>
        <w:bottom w:val="none" w:sz="0" w:space="0" w:color="auto"/>
        <w:right w:val="none" w:sz="0" w:space="0" w:color="auto"/>
      </w:divBdr>
    </w:div>
    <w:div w:id="729695977">
      <w:bodyDiv w:val="1"/>
      <w:marLeft w:val="0"/>
      <w:marRight w:val="0"/>
      <w:marTop w:val="0"/>
      <w:marBottom w:val="0"/>
      <w:divBdr>
        <w:top w:val="none" w:sz="0" w:space="0" w:color="auto"/>
        <w:left w:val="none" w:sz="0" w:space="0" w:color="auto"/>
        <w:bottom w:val="none" w:sz="0" w:space="0" w:color="auto"/>
        <w:right w:val="none" w:sz="0" w:space="0" w:color="auto"/>
      </w:divBdr>
    </w:div>
    <w:div w:id="729840195">
      <w:bodyDiv w:val="1"/>
      <w:marLeft w:val="0"/>
      <w:marRight w:val="0"/>
      <w:marTop w:val="0"/>
      <w:marBottom w:val="0"/>
      <w:divBdr>
        <w:top w:val="none" w:sz="0" w:space="0" w:color="auto"/>
        <w:left w:val="none" w:sz="0" w:space="0" w:color="auto"/>
        <w:bottom w:val="none" w:sz="0" w:space="0" w:color="auto"/>
        <w:right w:val="none" w:sz="0" w:space="0" w:color="auto"/>
      </w:divBdr>
    </w:div>
    <w:div w:id="729840277">
      <w:bodyDiv w:val="1"/>
      <w:marLeft w:val="0"/>
      <w:marRight w:val="0"/>
      <w:marTop w:val="0"/>
      <w:marBottom w:val="0"/>
      <w:divBdr>
        <w:top w:val="none" w:sz="0" w:space="0" w:color="auto"/>
        <w:left w:val="none" w:sz="0" w:space="0" w:color="auto"/>
        <w:bottom w:val="none" w:sz="0" w:space="0" w:color="auto"/>
        <w:right w:val="none" w:sz="0" w:space="0" w:color="auto"/>
      </w:divBdr>
    </w:div>
    <w:div w:id="729886953">
      <w:bodyDiv w:val="1"/>
      <w:marLeft w:val="0"/>
      <w:marRight w:val="0"/>
      <w:marTop w:val="0"/>
      <w:marBottom w:val="0"/>
      <w:divBdr>
        <w:top w:val="none" w:sz="0" w:space="0" w:color="auto"/>
        <w:left w:val="none" w:sz="0" w:space="0" w:color="auto"/>
        <w:bottom w:val="none" w:sz="0" w:space="0" w:color="auto"/>
        <w:right w:val="none" w:sz="0" w:space="0" w:color="auto"/>
      </w:divBdr>
    </w:div>
    <w:div w:id="729957304">
      <w:bodyDiv w:val="1"/>
      <w:marLeft w:val="0"/>
      <w:marRight w:val="0"/>
      <w:marTop w:val="0"/>
      <w:marBottom w:val="0"/>
      <w:divBdr>
        <w:top w:val="none" w:sz="0" w:space="0" w:color="auto"/>
        <w:left w:val="none" w:sz="0" w:space="0" w:color="auto"/>
        <w:bottom w:val="none" w:sz="0" w:space="0" w:color="auto"/>
        <w:right w:val="none" w:sz="0" w:space="0" w:color="auto"/>
      </w:divBdr>
    </w:div>
    <w:div w:id="729959604">
      <w:bodyDiv w:val="1"/>
      <w:marLeft w:val="0"/>
      <w:marRight w:val="0"/>
      <w:marTop w:val="0"/>
      <w:marBottom w:val="0"/>
      <w:divBdr>
        <w:top w:val="none" w:sz="0" w:space="0" w:color="auto"/>
        <w:left w:val="none" w:sz="0" w:space="0" w:color="auto"/>
        <w:bottom w:val="none" w:sz="0" w:space="0" w:color="auto"/>
        <w:right w:val="none" w:sz="0" w:space="0" w:color="auto"/>
      </w:divBdr>
    </w:div>
    <w:div w:id="729962548">
      <w:bodyDiv w:val="1"/>
      <w:marLeft w:val="0"/>
      <w:marRight w:val="0"/>
      <w:marTop w:val="0"/>
      <w:marBottom w:val="0"/>
      <w:divBdr>
        <w:top w:val="none" w:sz="0" w:space="0" w:color="auto"/>
        <w:left w:val="none" w:sz="0" w:space="0" w:color="auto"/>
        <w:bottom w:val="none" w:sz="0" w:space="0" w:color="auto"/>
        <w:right w:val="none" w:sz="0" w:space="0" w:color="auto"/>
      </w:divBdr>
    </w:div>
    <w:div w:id="730005675">
      <w:bodyDiv w:val="1"/>
      <w:marLeft w:val="0"/>
      <w:marRight w:val="0"/>
      <w:marTop w:val="0"/>
      <w:marBottom w:val="0"/>
      <w:divBdr>
        <w:top w:val="none" w:sz="0" w:space="0" w:color="auto"/>
        <w:left w:val="none" w:sz="0" w:space="0" w:color="auto"/>
        <w:bottom w:val="none" w:sz="0" w:space="0" w:color="auto"/>
        <w:right w:val="none" w:sz="0" w:space="0" w:color="auto"/>
      </w:divBdr>
    </w:div>
    <w:div w:id="730037294">
      <w:bodyDiv w:val="1"/>
      <w:marLeft w:val="0"/>
      <w:marRight w:val="0"/>
      <w:marTop w:val="0"/>
      <w:marBottom w:val="0"/>
      <w:divBdr>
        <w:top w:val="none" w:sz="0" w:space="0" w:color="auto"/>
        <w:left w:val="none" w:sz="0" w:space="0" w:color="auto"/>
        <w:bottom w:val="none" w:sz="0" w:space="0" w:color="auto"/>
        <w:right w:val="none" w:sz="0" w:space="0" w:color="auto"/>
      </w:divBdr>
    </w:div>
    <w:div w:id="730082522">
      <w:bodyDiv w:val="1"/>
      <w:marLeft w:val="0"/>
      <w:marRight w:val="0"/>
      <w:marTop w:val="0"/>
      <w:marBottom w:val="0"/>
      <w:divBdr>
        <w:top w:val="none" w:sz="0" w:space="0" w:color="auto"/>
        <w:left w:val="none" w:sz="0" w:space="0" w:color="auto"/>
        <w:bottom w:val="none" w:sz="0" w:space="0" w:color="auto"/>
        <w:right w:val="none" w:sz="0" w:space="0" w:color="auto"/>
      </w:divBdr>
    </w:div>
    <w:div w:id="730150289">
      <w:bodyDiv w:val="1"/>
      <w:marLeft w:val="0"/>
      <w:marRight w:val="0"/>
      <w:marTop w:val="0"/>
      <w:marBottom w:val="0"/>
      <w:divBdr>
        <w:top w:val="none" w:sz="0" w:space="0" w:color="auto"/>
        <w:left w:val="none" w:sz="0" w:space="0" w:color="auto"/>
        <w:bottom w:val="none" w:sz="0" w:space="0" w:color="auto"/>
        <w:right w:val="none" w:sz="0" w:space="0" w:color="auto"/>
      </w:divBdr>
    </w:div>
    <w:div w:id="730150786">
      <w:bodyDiv w:val="1"/>
      <w:marLeft w:val="0"/>
      <w:marRight w:val="0"/>
      <w:marTop w:val="0"/>
      <w:marBottom w:val="0"/>
      <w:divBdr>
        <w:top w:val="none" w:sz="0" w:space="0" w:color="auto"/>
        <w:left w:val="none" w:sz="0" w:space="0" w:color="auto"/>
        <w:bottom w:val="none" w:sz="0" w:space="0" w:color="auto"/>
        <w:right w:val="none" w:sz="0" w:space="0" w:color="auto"/>
      </w:divBdr>
    </w:div>
    <w:div w:id="730234659">
      <w:bodyDiv w:val="1"/>
      <w:marLeft w:val="0"/>
      <w:marRight w:val="0"/>
      <w:marTop w:val="0"/>
      <w:marBottom w:val="0"/>
      <w:divBdr>
        <w:top w:val="none" w:sz="0" w:space="0" w:color="auto"/>
        <w:left w:val="none" w:sz="0" w:space="0" w:color="auto"/>
        <w:bottom w:val="none" w:sz="0" w:space="0" w:color="auto"/>
        <w:right w:val="none" w:sz="0" w:space="0" w:color="auto"/>
      </w:divBdr>
    </w:div>
    <w:div w:id="730270770">
      <w:bodyDiv w:val="1"/>
      <w:marLeft w:val="0"/>
      <w:marRight w:val="0"/>
      <w:marTop w:val="0"/>
      <w:marBottom w:val="0"/>
      <w:divBdr>
        <w:top w:val="none" w:sz="0" w:space="0" w:color="auto"/>
        <w:left w:val="none" w:sz="0" w:space="0" w:color="auto"/>
        <w:bottom w:val="none" w:sz="0" w:space="0" w:color="auto"/>
        <w:right w:val="none" w:sz="0" w:space="0" w:color="auto"/>
      </w:divBdr>
    </w:div>
    <w:div w:id="730273374">
      <w:bodyDiv w:val="1"/>
      <w:marLeft w:val="0"/>
      <w:marRight w:val="0"/>
      <w:marTop w:val="0"/>
      <w:marBottom w:val="0"/>
      <w:divBdr>
        <w:top w:val="none" w:sz="0" w:space="0" w:color="auto"/>
        <w:left w:val="none" w:sz="0" w:space="0" w:color="auto"/>
        <w:bottom w:val="none" w:sz="0" w:space="0" w:color="auto"/>
        <w:right w:val="none" w:sz="0" w:space="0" w:color="auto"/>
      </w:divBdr>
    </w:div>
    <w:div w:id="730344705">
      <w:bodyDiv w:val="1"/>
      <w:marLeft w:val="0"/>
      <w:marRight w:val="0"/>
      <w:marTop w:val="0"/>
      <w:marBottom w:val="0"/>
      <w:divBdr>
        <w:top w:val="none" w:sz="0" w:space="0" w:color="auto"/>
        <w:left w:val="none" w:sz="0" w:space="0" w:color="auto"/>
        <w:bottom w:val="none" w:sz="0" w:space="0" w:color="auto"/>
        <w:right w:val="none" w:sz="0" w:space="0" w:color="auto"/>
      </w:divBdr>
    </w:div>
    <w:div w:id="730427071">
      <w:bodyDiv w:val="1"/>
      <w:marLeft w:val="0"/>
      <w:marRight w:val="0"/>
      <w:marTop w:val="0"/>
      <w:marBottom w:val="0"/>
      <w:divBdr>
        <w:top w:val="none" w:sz="0" w:space="0" w:color="auto"/>
        <w:left w:val="none" w:sz="0" w:space="0" w:color="auto"/>
        <w:bottom w:val="none" w:sz="0" w:space="0" w:color="auto"/>
        <w:right w:val="none" w:sz="0" w:space="0" w:color="auto"/>
      </w:divBdr>
    </w:div>
    <w:div w:id="730466450">
      <w:bodyDiv w:val="1"/>
      <w:marLeft w:val="0"/>
      <w:marRight w:val="0"/>
      <w:marTop w:val="0"/>
      <w:marBottom w:val="0"/>
      <w:divBdr>
        <w:top w:val="none" w:sz="0" w:space="0" w:color="auto"/>
        <w:left w:val="none" w:sz="0" w:space="0" w:color="auto"/>
        <w:bottom w:val="none" w:sz="0" w:space="0" w:color="auto"/>
        <w:right w:val="none" w:sz="0" w:space="0" w:color="auto"/>
      </w:divBdr>
    </w:div>
    <w:div w:id="730691735">
      <w:bodyDiv w:val="1"/>
      <w:marLeft w:val="0"/>
      <w:marRight w:val="0"/>
      <w:marTop w:val="0"/>
      <w:marBottom w:val="0"/>
      <w:divBdr>
        <w:top w:val="none" w:sz="0" w:space="0" w:color="auto"/>
        <w:left w:val="none" w:sz="0" w:space="0" w:color="auto"/>
        <w:bottom w:val="none" w:sz="0" w:space="0" w:color="auto"/>
        <w:right w:val="none" w:sz="0" w:space="0" w:color="auto"/>
      </w:divBdr>
    </w:div>
    <w:div w:id="730806432">
      <w:bodyDiv w:val="1"/>
      <w:marLeft w:val="0"/>
      <w:marRight w:val="0"/>
      <w:marTop w:val="0"/>
      <w:marBottom w:val="0"/>
      <w:divBdr>
        <w:top w:val="none" w:sz="0" w:space="0" w:color="auto"/>
        <w:left w:val="none" w:sz="0" w:space="0" w:color="auto"/>
        <w:bottom w:val="none" w:sz="0" w:space="0" w:color="auto"/>
        <w:right w:val="none" w:sz="0" w:space="0" w:color="auto"/>
      </w:divBdr>
    </w:div>
    <w:div w:id="730886042">
      <w:bodyDiv w:val="1"/>
      <w:marLeft w:val="0"/>
      <w:marRight w:val="0"/>
      <w:marTop w:val="0"/>
      <w:marBottom w:val="0"/>
      <w:divBdr>
        <w:top w:val="none" w:sz="0" w:space="0" w:color="auto"/>
        <w:left w:val="none" w:sz="0" w:space="0" w:color="auto"/>
        <w:bottom w:val="none" w:sz="0" w:space="0" w:color="auto"/>
        <w:right w:val="none" w:sz="0" w:space="0" w:color="auto"/>
      </w:divBdr>
    </w:div>
    <w:div w:id="730888910">
      <w:bodyDiv w:val="1"/>
      <w:marLeft w:val="0"/>
      <w:marRight w:val="0"/>
      <w:marTop w:val="0"/>
      <w:marBottom w:val="0"/>
      <w:divBdr>
        <w:top w:val="none" w:sz="0" w:space="0" w:color="auto"/>
        <w:left w:val="none" w:sz="0" w:space="0" w:color="auto"/>
        <w:bottom w:val="none" w:sz="0" w:space="0" w:color="auto"/>
        <w:right w:val="none" w:sz="0" w:space="0" w:color="auto"/>
      </w:divBdr>
    </w:div>
    <w:div w:id="730889919">
      <w:bodyDiv w:val="1"/>
      <w:marLeft w:val="0"/>
      <w:marRight w:val="0"/>
      <w:marTop w:val="0"/>
      <w:marBottom w:val="0"/>
      <w:divBdr>
        <w:top w:val="none" w:sz="0" w:space="0" w:color="auto"/>
        <w:left w:val="none" w:sz="0" w:space="0" w:color="auto"/>
        <w:bottom w:val="none" w:sz="0" w:space="0" w:color="auto"/>
        <w:right w:val="none" w:sz="0" w:space="0" w:color="auto"/>
      </w:divBdr>
    </w:div>
    <w:div w:id="731003578">
      <w:bodyDiv w:val="1"/>
      <w:marLeft w:val="0"/>
      <w:marRight w:val="0"/>
      <w:marTop w:val="0"/>
      <w:marBottom w:val="0"/>
      <w:divBdr>
        <w:top w:val="none" w:sz="0" w:space="0" w:color="auto"/>
        <w:left w:val="none" w:sz="0" w:space="0" w:color="auto"/>
        <w:bottom w:val="none" w:sz="0" w:space="0" w:color="auto"/>
        <w:right w:val="none" w:sz="0" w:space="0" w:color="auto"/>
      </w:divBdr>
    </w:div>
    <w:div w:id="731119952">
      <w:bodyDiv w:val="1"/>
      <w:marLeft w:val="0"/>
      <w:marRight w:val="0"/>
      <w:marTop w:val="0"/>
      <w:marBottom w:val="0"/>
      <w:divBdr>
        <w:top w:val="none" w:sz="0" w:space="0" w:color="auto"/>
        <w:left w:val="none" w:sz="0" w:space="0" w:color="auto"/>
        <w:bottom w:val="none" w:sz="0" w:space="0" w:color="auto"/>
        <w:right w:val="none" w:sz="0" w:space="0" w:color="auto"/>
      </w:divBdr>
    </w:div>
    <w:div w:id="731121816">
      <w:bodyDiv w:val="1"/>
      <w:marLeft w:val="0"/>
      <w:marRight w:val="0"/>
      <w:marTop w:val="0"/>
      <w:marBottom w:val="0"/>
      <w:divBdr>
        <w:top w:val="none" w:sz="0" w:space="0" w:color="auto"/>
        <w:left w:val="none" w:sz="0" w:space="0" w:color="auto"/>
        <w:bottom w:val="none" w:sz="0" w:space="0" w:color="auto"/>
        <w:right w:val="none" w:sz="0" w:space="0" w:color="auto"/>
      </w:divBdr>
    </w:div>
    <w:div w:id="731124069">
      <w:bodyDiv w:val="1"/>
      <w:marLeft w:val="0"/>
      <w:marRight w:val="0"/>
      <w:marTop w:val="0"/>
      <w:marBottom w:val="0"/>
      <w:divBdr>
        <w:top w:val="none" w:sz="0" w:space="0" w:color="auto"/>
        <w:left w:val="none" w:sz="0" w:space="0" w:color="auto"/>
        <w:bottom w:val="none" w:sz="0" w:space="0" w:color="auto"/>
        <w:right w:val="none" w:sz="0" w:space="0" w:color="auto"/>
      </w:divBdr>
    </w:div>
    <w:div w:id="731200534">
      <w:bodyDiv w:val="1"/>
      <w:marLeft w:val="0"/>
      <w:marRight w:val="0"/>
      <w:marTop w:val="0"/>
      <w:marBottom w:val="0"/>
      <w:divBdr>
        <w:top w:val="none" w:sz="0" w:space="0" w:color="auto"/>
        <w:left w:val="none" w:sz="0" w:space="0" w:color="auto"/>
        <w:bottom w:val="none" w:sz="0" w:space="0" w:color="auto"/>
        <w:right w:val="none" w:sz="0" w:space="0" w:color="auto"/>
      </w:divBdr>
    </w:div>
    <w:div w:id="731275689">
      <w:bodyDiv w:val="1"/>
      <w:marLeft w:val="0"/>
      <w:marRight w:val="0"/>
      <w:marTop w:val="0"/>
      <w:marBottom w:val="0"/>
      <w:divBdr>
        <w:top w:val="none" w:sz="0" w:space="0" w:color="auto"/>
        <w:left w:val="none" w:sz="0" w:space="0" w:color="auto"/>
        <w:bottom w:val="none" w:sz="0" w:space="0" w:color="auto"/>
        <w:right w:val="none" w:sz="0" w:space="0" w:color="auto"/>
      </w:divBdr>
    </w:div>
    <w:div w:id="731462385">
      <w:bodyDiv w:val="1"/>
      <w:marLeft w:val="0"/>
      <w:marRight w:val="0"/>
      <w:marTop w:val="0"/>
      <w:marBottom w:val="0"/>
      <w:divBdr>
        <w:top w:val="none" w:sz="0" w:space="0" w:color="auto"/>
        <w:left w:val="none" w:sz="0" w:space="0" w:color="auto"/>
        <w:bottom w:val="none" w:sz="0" w:space="0" w:color="auto"/>
        <w:right w:val="none" w:sz="0" w:space="0" w:color="auto"/>
      </w:divBdr>
    </w:div>
    <w:div w:id="731465146">
      <w:bodyDiv w:val="1"/>
      <w:marLeft w:val="0"/>
      <w:marRight w:val="0"/>
      <w:marTop w:val="0"/>
      <w:marBottom w:val="0"/>
      <w:divBdr>
        <w:top w:val="none" w:sz="0" w:space="0" w:color="auto"/>
        <w:left w:val="none" w:sz="0" w:space="0" w:color="auto"/>
        <w:bottom w:val="none" w:sz="0" w:space="0" w:color="auto"/>
        <w:right w:val="none" w:sz="0" w:space="0" w:color="auto"/>
      </w:divBdr>
    </w:div>
    <w:div w:id="731469308">
      <w:bodyDiv w:val="1"/>
      <w:marLeft w:val="0"/>
      <w:marRight w:val="0"/>
      <w:marTop w:val="0"/>
      <w:marBottom w:val="0"/>
      <w:divBdr>
        <w:top w:val="none" w:sz="0" w:space="0" w:color="auto"/>
        <w:left w:val="none" w:sz="0" w:space="0" w:color="auto"/>
        <w:bottom w:val="none" w:sz="0" w:space="0" w:color="auto"/>
        <w:right w:val="none" w:sz="0" w:space="0" w:color="auto"/>
      </w:divBdr>
    </w:div>
    <w:div w:id="731543818">
      <w:bodyDiv w:val="1"/>
      <w:marLeft w:val="0"/>
      <w:marRight w:val="0"/>
      <w:marTop w:val="0"/>
      <w:marBottom w:val="0"/>
      <w:divBdr>
        <w:top w:val="none" w:sz="0" w:space="0" w:color="auto"/>
        <w:left w:val="none" w:sz="0" w:space="0" w:color="auto"/>
        <w:bottom w:val="none" w:sz="0" w:space="0" w:color="auto"/>
        <w:right w:val="none" w:sz="0" w:space="0" w:color="auto"/>
      </w:divBdr>
    </w:div>
    <w:div w:id="731578885">
      <w:bodyDiv w:val="1"/>
      <w:marLeft w:val="0"/>
      <w:marRight w:val="0"/>
      <w:marTop w:val="0"/>
      <w:marBottom w:val="0"/>
      <w:divBdr>
        <w:top w:val="none" w:sz="0" w:space="0" w:color="auto"/>
        <w:left w:val="none" w:sz="0" w:space="0" w:color="auto"/>
        <w:bottom w:val="none" w:sz="0" w:space="0" w:color="auto"/>
        <w:right w:val="none" w:sz="0" w:space="0" w:color="auto"/>
      </w:divBdr>
    </w:div>
    <w:div w:id="731660745">
      <w:bodyDiv w:val="1"/>
      <w:marLeft w:val="0"/>
      <w:marRight w:val="0"/>
      <w:marTop w:val="0"/>
      <w:marBottom w:val="0"/>
      <w:divBdr>
        <w:top w:val="none" w:sz="0" w:space="0" w:color="auto"/>
        <w:left w:val="none" w:sz="0" w:space="0" w:color="auto"/>
        <w:bottom w:val="none" w:sz="0" w:space="0" w:color="auto"/>
        <w:right w:val="none" w:sz="0" w:space="0" w:color="auto"/>
      </w:divBdr>
    </w:div>
    <w:div w:id="731736230">
      <w:bodyDiv w:val="1"/>
      <w:marLeft w:val="0"/>
      <w:marRight w:val="0"/>
      <w:marTop w:val="0"/>
      <w:marBottom w:val="0"/>
      <w:divBdr>
        <w:top w:val="none" w:sz="0" w:space="0" w:color="auto"/>
        <w:left w:val="none" w:sz="0" w:space="0" w:color="auto"/>
        <w:bottom w:val="none" w:sz="0" w:space="0" w:color="auto"/>
        <w:right w:val="none" w:sz="0" w:space="0" w:color="auto"/>
      </w:divBdr>
    </w:div>
    <w:div w:id="731737183">
      <w:bodyDiv w:val="1"/>
      <w:marLeft w:val="0"/>
      <w:marRight w:val="0"/>
      <w:marTop w:val="0"/>
      <w:marBottom w:val="0"/>
      <w:divBdr>
        <w:top w:val="none" w:sz="0" w:space="0" w:color="auto"/>
        <w:left w:val="none" w:sz="0" w:space="0" w:color="auto"/>
        <w:bottom w:val="none" w:sz="0" w:space="0" w:color="auto"/>
        <w:right w:val="none" w:sz="0" w:space="0" w:color="auto"/>
      </w:divBdr>
    </w:div>
    <w:div w:id="731852999">
      <w:bodyDiv w:val="1"/>
      <w:marLeft w:val="0"/>
      <w:marRight w:val="0"/>
      <w:marTop w:val="0"/>
      <w:marBottom w:val="0"/>
      <w:divBdr>
        <w:top w:val="none" w:sz="0" w:space="0" w:color="auto"/>
        <w:left w:val="none" w:sz="0" w:space="0" w:color="auto"/>
        <w:bottom w:val="none" w:sz="0" w:space="0" w:color="auto"/>
        <w:right w:val="none" w:sz="0" w:space="0" w:color="auto"/>
      </w:divBdr>
    </w:div>
    <w:div w:id="731854370">
      <w:bodyDiv w:val="1"/>
      <w:marLeft w:val="0"/>
      <w:marRight w:val="0"/>
      <w:marTop w:val="0"/>
      <w:marBottom w:val="0"/>
      <w:divBdr>
        <w:top w:val="none" w:sz="0" w:space="0" w:color="auto"/>
        <w:left w:val="none" w:sz="0" w:space="0" w:color="auto"/>
        <w:bottom w:val="none" w:sz="0" w:space="0" w:color="auto"/>
        <w:right w:val="none" w:sz="0" w:space="0" w:color="auto"/>
      </w:divBdr>
    </w:div>
    <w:div w:id="731999021">
      <w:bodyDiv w:val="1"/>
      <w:marLeft w:val="0"/>
      <w:marRight w:val="0"/>
      <w:marTop w:val="0"/>
      <w:marBottom w:val="0"/>
      <w:divBdr>
        <w:top w:val="none" w:sz="0" w:space="0" w:color="auto"/>
        <w:left w:val="none" w:sz="0" w:space="0" w:color="auto"/>
        <w:bottom w:val="none" w:sz="0" w:space="0" w:color="auto"/>
        <w:right w:val="none" w:sz="0" w:space="0" w:color="auto"/>
      </w:divBdr>
    </w:div>
    <w:div w:id="732196185">
      <w:bodyDiv w:val="1"/>
      <w:marLeft w:val="0"/>
      <w:marRight w:val="0"/>
      <w:marTop w:val="0"/>
      <w:marBottom w:val="0"/>
      <w:divBdr>
        <w:top w:val="none" w:sz="0" w:space="0" w:color="auto"/>
        <w:left w:val="none" w:sz="0" w:space="0" w:color="auto"/>
        <w:bottom w:val="none" w:sz="0" w:space="0" w:color="auto"/>
        <w:right w:val="none" w:sz="0" w:space="0" w:color="auto"/>
      </w:divBdr>
    </w:div>
    <w:div w:id="732197447">
      <w:bodyDiv w:val="1"/>
      <w:marLeft w:val="0"/>
      <w:marRight w:val="0"/>
      <w:marTop w:val="0"/>
      <w:marBottom w:val="0"/>
      <w:divBdr>
        <w:top w:val="none" w:sz="0" w:space="0" w:color="auto"/>
        <w:left w:val="none" w:sz="0" w:space="0" w:color="auto"/>
        <w:bottom w:val="none" w:sz="0" w:space="0" w:color="auto"/>
        <w:right w:val="none" w:sz="0" w:space="0" w:color="auto"/>
      </w:divBdr>
    </w:div>
    <w:div w:id="732197716">
      <w:bodyDiv w:val="1"/>
      <w:marLeft w:val="0"/>
      <w:marRight w:val="0"/>
      <w:marTop w:val="0"/>
      <w:marBottom w:val="0"/>
      <w:divBdr>
        <w:top w:val="none" w:sz="0" w:space="0" w:color="auto"/>
        <w:left w:val="none" w:sz="0" w:space="0" w:color="auto"/>
        <w:bottom w:val="none" w:sz="0" w:space="0" w:color="auto"/>
        <w:right w:val="none" w:sz="0" w:space="0" w:color="auto"/>
      </w:divBdr>
    </w:div>
    <w:div w:id="732197740">
      <w:bodyDiv w:val="1"/>
      <w:marLeft w:val="0"/>
      <w:marRight w:val="0"/>
      <w:marTop w:val="0"/>
      <w:marBottom w:val="0"/>
      <w:divBdr>
        <w:top w:val="none" w:sz="0" w:space="0" w:color="auto"/>
        <w:left w:val="none" w:sz="0" w:space="0" w:color="auto"/>
        <w:bottom w:val="none" w:sz="0" w:space="0" w:color="auto"/>
        <w:right w:val="none" w:sz="0" w:space="0" w:color="auto"/>
      </w:divBdr>
    </w:div>
    <w:div w:id="732234357">
      <w:bodyDiv w:val="1"/>
      <w:marLeft w:val="0"/>
      <w:marRight w:val="0"/>
      <w:marTop w:val="0"/>
      <w:marBottom w:val="0"/>
      <w:divBdr>
        <w:top w:val="none" w:sz="0" w:space="0" w:color="auto"/>
        <w:left w:val="none" w:sz="0" w:space="0" w:color="auto"/>
        <w:bottom w:val="none" w:sz="0" w:space="0" w:color="auto"/>
        <w:right w:val="none" w:sz="0" w:space="0" w:color="auto"/>
      </w:divBdr>
    </w:div>
    <w:div w:id="732237248">
      <w:bodyDiv w:val="1"/>
      <w:marLeft w:val="0"/>
      <w:marRight w:val="0"/>
      <w:marTop w:val="0"/>
      <w:marBottom w:val="0"/>
      <w:divBdr>
        <w:top w:val="none" w:sz="0" w:space="0" w:color="auto"/>
        <w:left w:val="none" w:sz="0" w:space="0" w:color="auto"/>
        <w:bottom w:val="none" w:sz="0" w:space="0" w:color="auto"/>
        <w:right w:val="none" w:sz="0" w:space="0" w:color="auto"/>
      </w:divBdr>
    </w:div>
    <w:div w:id="732509170">
      <w:bodyDiv w:val="1"/>
      <w:marLeft w:val="0"/>
      <w:marRight w:val="0"/>
      <w:marTop w:val="0"/>
      <w:marBottom w:val="0"/>
      <w:divBdr>
        <w:top w:val="none" w:sz="0" w:space="0" w:color="auto"/>
        <w:left w:val="none" w:sz="0" w:space="0" w:color="auto"/>
        <w:bottom w:val="none" w:sz="0" w:space="0" w:color="auto"/>
        <w:right w:val="none" w:sz="0" w:space="0" w:color="auto"/>
      </w:divBdr>
    </w:div>
    <w:div w:id="732705059">
      <w:bodyDiv w:val="1"/>
      <w:marLeft w:val="0"/>
      <w:marRight w:val="0"/>
      <w:marTop w:val="0"/>
      <w:marBottom w:val="0"/>
      <w:divBdr>
        <w:top w:val="none" w:sz="0" w:space="0" w:color="auto"/>
        <w:left w:val="none" w:sz="0" w:space="0" w:color="auto"/>
        <w:bottom w:val="none" w:sz="0" w:space="0" w:color="auto"/>
        <w:right w:val="none" w:sz="0" w:space="0" w:color="auto"/>
      </w:divBdr>
    </w:div>
    <w:div w:id="732780449">
      <w:bodyDiv w:val="1"/>
      <w:marLeft w:val="0"/>
      <w:marRight w:val="0"/>
      <w:marTop w:val="0"/>
      <w:marBottom w:val="0"/>
      <w:divBdr>
        <w:top w:val="none" w:sz="0" w:space="0" w:color="auto"/>
        <w:left w:val="none" w:sz="0" w:space="0" w:color="auto"/>
        <w:bottom w:val="none" w:sz="0" w:space="0" w:color="auto"/>
        <w:right w:val="none" w:sz="0" w:space="0" w:color="auto"/>
      </w:divBdr>
    </w:div>
    <w:div w:id="732972607">
      <w:bodyDiv w:val="1"/>
      <w:marLeft w:val="0"/>
      <w:marRight w:val="0"/>
      <w:marTop w:val="0"/>
      <w:marBottom w:val="0"/>
      <w:divBdr>
        <w:top w:val="none" w:sz="0" w:space="0" w:color="auto"/>
        <w:left w:val="none" w:sz="0" w:space="0" w:color="auto"/>
        <w:bottom w:val="none" w:sz="0" w:space="0" w:color="auto"/>
        <w:right w:val="none" w:sz="0" w:space="0" w:color="auto"/>
      </w:divBdr>
    </w:div>
    <w:div w:id="733045185">
      <w:bodyDiv w:val="1"/>
      <w:marLeft w:val="0"/>
      <w:marRight w:val="0"/>
      <w:marTop w:val="0"/>
      <w:marBottom w:val="0"/>
      <w:divBdr>
        <w:top w:val="none" w:sz="0" w:space="0" w:color="auto"/>
        <w:left w:val="none" w:sz="0" w:space="0" w:color="auto"/>
        <w:bottom w:val="none" w:sz="0" w:space="0" w:color="auto"/>
        <w:right w:val="none" w:sz="0" w:space="0" w:color="auto"/>
      </w:divBdr>
    </w:div>
    <w:div w:id="733162467">
      <w:bodyDiv w:val="1"/>
      <w:marLeft w:val="0"/>
      <w:marRight w:val="0"/>
      <w:marTop w:val="0"/>
      <w:marBottom w:val="0"/>
      <w:divBdr>
        <w:top w:val="none" w:sz="0" w:space="0" w:color="auto"/>
        <w:left w:val="none" w:sz="0" w:space="0" w:color="auto"/>
        <w:bottom w:val="none" w:sz="0" w:space="0" w:color="auto"/>
        <w:right w:val="none" w:sz="0" w:space="0" w:color="auto"/>
      </w:divBdr>
    </w:div>
    <w:div w:id="733165366">
      <w:bodyDiv w:val="1"/>
      <w:marLeft w:val="0"/>
      <w:marRight w:val="0"/>
      <w:marTop w:val="0"/>
      <w:marBottom w:val="0"/>
      <w:divBdr>
        <w:top w:val="none" w:sz="0" w:space="0" w:color="auto"/>
        <w:left w:val="none" w:sz="0" w:space="0" w:color="auto"/>
        <w:bottom w:val="none" w:sz="0" w:space="0" w:color="auto"/>
        <w:right w:val="none" w:sz="0" w:space="0" w:color="auto"/>
      </w:divBdr>
    </w:div>
    <w:div w:id="733505398">
      <w:bodyDiv w:val="1"/>
      <w:marLeft w:val="0"/>
      <w:marRight w:val="0"/>
      <w:marTop w:val="0"/>
      <w:marBottom w:val="0"/>
      <w:divBdr>
        <w:top w:val="none" w:sz="0" w:space="0" w:color="auto"/>
        <w:left w:val="none" w:sz="0" w:space="0" w:color="auto"/>
        <w:bottom w:val="none" w:sz="0" w:space="0" w:color="auto"/>
        <w:right w:val="none" w:sz="0" w:space="0" w:color="auto"/>
      </w:divBdr>
    </w:div>
    <w:div w:id="733620094">
      <w:bodyDiv w:val="1"/>
      <w:marLeft w:val="0"/>
      <w:marRight w:val="0"/>
      <w:marTop w:val="0"/>
      <w:marBottom w:val="0"/>
      <w:divBdr>
        <w:top w:val="none" w:sz="0" w:space="0" w:color="auto"/>
        <w:left w:val="none" w:sz="0" w:space="0" w:color="auto"/>
        <w:bottom w:val="none" w:sz="0" w:space="0" w:color="auto"/>
        <w:right w:val="none" w:sz="0" w:space="0" w:color="auto"/>
      </w:divBdr>
    </w:div>
    <w:div w:id="733626025">
      <w:bodyDiv w:val="1"/>
      <w:marLeft w:val="0"/>
      <w:marRight w:val="0"/>
      <w:marTop w:val="0"/>
      <w:marBottom w:val="0"/>
      <w:divBdr>
        <w:top w:val="none" w:sz="0" w:space="0" w:color="auto"/>
        <w:left w:val="none" w:sz="0" w:space="0" w:color="auto"/>
        <w:bottom w:val="none" w:sz="0" w:space="0" w:color="auto"/>
        <w:right w:val="none" w:sz="0" w:space="0" w:color="auto"/>
      </w:divBdr>
    </w:div>
    <w:div w:id="733704643">
      <w:bodyDiv w:val="1"/>
      <w:marLeft w:val="0"/>
      <w:marRight w:val="0"/>
      <w:marTop w:val="0"/>
      <w:marBottom w:val="0"/>
      <w:divBdr>
        <w:top w:val="none" w:sz="0" w:space="0" w:color="auto"/>
        <w:left w:val="none" w:sz="0" w:space="0" w:color="auto"/>
        <w:bottom w:val="none" w:sz="0" w:space="0" w:color="auto"/>
        <w:right w:val="none" w:sz="0" w:space="0" w:color="auto"/>
      </w:divBdr>
    </w:div>
    <w:div w:id="733889124">
      <w:bodyDiv w:val="1"/>
      <w:marLeft w:val="0"/>
      <w:marRight w:val="0"/>
      <w:marTop w:val="0"/>
      <w:marBottom w:val="0"/>
      <w:divBdr>
        <w:top w:val="none" w:sz="0" w:space="0" w:color="auto"/>
        <w:left w:val="none" w:sz="0" w:space="0" w:color="auto"/>
        <w:bottom w:val="none" w:sz="0" w:space="0" w:color="auto"/>
        <w:right w:val="none" w:sz="0" w:space="0" w:color="auto"/>
      </w:divBdr>
    </w:div>
    <w:div w:id="733893835">
      <w:bodyDiv w:val="1"/>
      <w:marLeft w:val="0"/>
      <w:marRight w:val="0"/>
      <w:marTop w:val="0"/>
      <w:marBottom w:val="0"/>
      <w:divBdr>
        <w:top w:val="none" w:sz="0" w:space="0" w:color="auto"/>
        <w:left w:val="none" w:sz="0" w:space="0" w:color="auto"/>
        <w:bottom w:val="none" w:sz="0" w:space="0" w:color="auto"/>
        <w:right w:val="none" w:sz="0" w:space="0" w:color="auto"/>
      </w:divBdr>
    </w:div>
    <w:div w:id="733938075">
      <w:bodyDiv w:val="1"/>
      <w:marLeft w:val="0"/>
      <w:marRight w:val="0"/>
      <w:marTop w:val="0"/>
      <w:marBottom w:val="0"/>
      <w:divBdr>
        <w:top w:val="none" w:sz="0" w:space="0" w:color="auto"/>
        <w:left w:val="none" w:sz="0" w:space="0" w:color="auto"/>
        <w:bottom w:val="none" w:sz="0" w:space="0" w:color="auto"/>
        <w:right w:val="none" w:sz="0" w:space="0" w:color="auto"/>
      </w:divBdr>
    </w:div>
    <w:div w:id="733940125">
      <w:bodyDiv w:val="1"/>
      <w:marLeft w:val="0"/>
      <w:marRight w:val="0"/>
      <w:marTop w:val="0"/>
      <w:marBottom w:val="0"/>
      <w:divBdr>
        <w:top w:val="none" w:sz="0" w:space="0" w:color="auto"/>
        <w:left w:val="none" w:sz="0" w:space="0" w:color="auto"/>
        <w:bottom w:val="none" w:sz="0" w:space="0" w:color="auto"/>
        <w:right w:val="none" w:sz="0" w:space="0" w:color="auto"/>
      </w:divBdr>
    </w:div>
    <w:div w:id="733967198">
      <w:bodyDiv w:val="1"/>
      <w:marLeft w:val="0"/>
      <w:marRight w:val="0"/>
      <w:marTop w:val="0"/>
      <w:marBottom w:val="0"/>
      <w:divBdr>
        <w:top w:val="none" w:sz="0" w:space="0" w:color="auto"/>
        <w:left w:val="none" w:sz="0" w:space="0" w:color="auto"/>
        <w:bottom w:val="none" w:sz="0" w:space="0" w:color="auto"/>
        <w:right w:val="none" w:sz="0" w:space="0" w:color="auto"/>
      </w:divBdr>
    </w:div>
    <w:div w:id="733967517">
      <w:bodyDiv w:val="1"/>
      <w:marLeft w:val="0"/>
      <w:marRight w:val="0"/>
      <w:marTop w:val="0"/>
      <w:marBottom w:val="0"/>
      <w:divBdr>
        <w:top w:val="none" w:sz="0" w:space="0" w:color="auto"/>
        <w:left w:val="none" w:sz="0" w:space="0" w:color="auto"/>
        <w:bottom w:val="none" w:sz="0" w:space="0" w:color="auto"/>
        <w:right w:val="none" w:sz="0" w:space="0" w:color="auto"/>
      </w:divBdr>
    </w:div>
    <w:div w:id="734090216">
      <w:bodyDiv w:val="1"/>
      <w:marLeft w:val="0"/>
      <w:marRight w:val="0"/>
      <w:marTop w:val="0"/>
      <w:marBottom w:val="0"/>
      <w:divBdr>
        <w:top w:val="none" w:sz="0" w:space="0" w:color="auto"/>
        <w:left w:val="none" w:sz="0" w:space="0" w:color="auto"/>
        <w:bottom w:val="none" w:sz="0" w:space="0" w:color="auto"/>
        <w:right w:val="none" w:sz="0" w:space="0" w:color="auto"/>
      </w:divBdr>
    </w:div>
    <w:div w:id="734200180">
      <w:bodyDiv w:val="1"/>
      <w:marLeft w:val="0"/>
      <w:marRight w:val="0"/>
      <w:marTop w:val="0"/>
      <w:marBottom w:val="0"/>
      <w:divBdr>
        <w:top w:val="none" w:sz="0" w:space="0" w:color="auto"/>
        <w:left w:val="none" w:sz="0" w:space="0" w:color="auto"/>
        <w:bottom w:val="none" w:sz="0" w:space="0" w:color="auto"/>
        <w:right w:val="none" w:sz="0" w:space="0" w:color="auto"/>
      </w:divBdr>
    </w:div>
    <w:div w:id="734352568">
      <w:bodyDiv w:val="1"/>
      <w:marLeft w:val="0"/>
      <w:marRight w:val="0"/>
      <w:marTop w:val="0"/>
      <w:marBottom w:val="0"/>
      <w:divBdr>
        <w:top w:val="none" w:sz="0" w:space="0" w:color="auto"/>
        <w:left w:val="none" w:sz="0" w:space="0" w:color="auto"/>
        <w:bottom w:val="none" w:sz="0" w:space="0" w:color="auto"/>
        <w:right w:val="none" w:sz="0" w:space="0" w:color="auto"/>
      </w:divBdr>
    </w:div>
    <w:div w:id="734353305">
      <w:bodyDiv w:val="1"/>
      <w:marLeft w:val="0"/>
      <w:marRight w:val="0"/>
      <w:marTop w:val="0"/>
      <w:marBottom w:val="0"/>
      <w:divBdr>
        <w:top w:val="none" w:sz="0" w:space="0" w:color="auto"/>
        <w:left w:val="none" w:sz="0" w:space="0" w:color="auto"/>
        <w:bottom w:val="none" w:sz="0" w:space="0" w:color="auto"/>
        <w:right w:val="none" w:sz="0" w:space="0" w:color="auto"/>
      </w:divBdr>
    </w:div>
    <w:div w:id="734427005">
      <w:bodyDiv w:val="1"/>
      <w:marLeft w:val="0"/>
      <w:marRight w:val="0"/>
      <w:marTop w:val="0"/>
      <w:marBottom w:val="0"/>
      <w:divBdr>
        <w:top w:val="none" w:sz="0" w:space="0" w:color="auto"/>
        <w:left w:val="none" w:sz="0" w:space="0" w:color="auto"/>
        <w:bottom w:val="none" w:sz="0" w:space="0" w:color="auto"/>
        <w:right w:val="none" w:sz="0" w:space="0" w:color="auto"/>
      </w:divBdr>
    </w:div>
    <w:div w:id="734427884">
      <w:bodyDiv w:val="1"/>
      <w:marLeft w:val="0"/>
      <w:marRight w:val="0"/>
      <w:marTop w:val="0"/>
      <w:marBottom w:val="0"/>
      <w:divBdr>
        <w:top w:val="none" w:sz="0" w:space="0" w:color="auto"/>
        <w:left w:val="none" w:sz="0" w:space="0" w:color="auto"/>
        <w:bottom w:val="none" w:sz="0" w:space="0" w:color="auto"/>
        <w:right w:val="none" w:sz="0" w:space="0" w:color="auto"/>
      </w:divBdr>
    </w:div>
    <w:div w:id="734428378">
      <w:bodyDiv w:val="1"/>
      <w:marLeft w:val="0"/>
      <w:marRight w:val="0"/>
      <w:marTop w:val="0"/>
      <w:marBottom w:val="0"/>
      <w:divBdr>
        <w:top w:val="none" w:sz="0" w:space="0" w:color="auto"/>
        <w:left w:val="none" w:sz="0" w:space="0" w:color="auto"/>
        <w:bottom w:val="none" w:sz="0" w:space="0" w:color="auto"/>
        <w:right w:val="none" w:sz="0" w:space="0" w:color="auto"/>
      </w:divBdr>
    </w:div>
    <w:div w:id="734470316">
      <w:bodyDiv w:val="1"/>
      <w:marLeft w:val="0"/>
      <w:marRight w:val="0"/>
      <w:marTop w:val="0"/>
      <w:marBottom w:val="0"/>
      <w:divBdr>
        <w:top w:val="none" w:sz="0" w:space="0" w:color="auto"/>
        <w:left w:val="none" w:sz="0" w:space="0" w:color="auto"/>
        <w:bottom w:val="none" w:sz="0" w:space="0" w:color="auto"/>
        <w:right w:val="none" w:sz="0" w:space="0" w:color="auto"/>
      </w:divBdr>
    </w:div>
    <w:div w:id="734595333">
      <w:bodyDiv w:val="1"/>
      <w:marLeft w:val="0"/>
      <w:marRight w:val="0"/>
      <w:marTop w:val="0"/>
      <w:marBottom w:val="0"/>
      <w:divBdr>
        <w:top w:val="none" w:sz="0" w:space="0" w:color="auto"/>
        <w:left w:val="none" w:sz="0" w:space="0" w:color="auto"/>
        <w:bottom w:val="none" w:sz="0" w:space="0" w:color="auto"/>
        <w:right w:val="none" w:sz="0" w:space="0" w:color="auto"/>
      </w:divBdr>
    </w:div>
    <w:div w:id="734621285">
      <w:bodyDiv w:val="1"/>
      <w:marLeft w:val="0"/>
      <w:marRight w:val="0"/>
      <w:marTop w:val="0"/>
      <w:marBottom w:val="0"/>
      <w:divBdr>
        <w:top w:val="none" w:sz="0" w:space="0" w:color="auto"/>
        <w:left w:val="none" w:sz="0" w:space="0" w:color="auto"/>
        <w:bottom w:val="none" w:sz="0" w:space="0" w:color="auto"/>
        <w:right w:val="none" w:sz="0" w:space="0" w:color="auto"/>
      </w:divBdr>
    </w:div>
    <w:div w:id="734665887">
      <w:bodyDiv w:val="1"/>
      <w:marLeft w:val="0"/>
      <w:marRight w:val="0"/>
      <w:marTop w:val="0"/>
      <w:marBottom w:val="0"/>
      <w:divBdr>
        <w:top w:val="none" w:sz="0" w:space="0" w:color="auto"/>
        <w:left w:val="none" w:sz="0" w:space="0" w:color="auto"/>
        <w:bottom w:val="none" w:sz="0" w:space="0" w:color="auto"/>
        <w:right w:val="none" w:sz="0" w:space="0" w:color="auto"/>
      </w:divBdr>
    </w:div>
    <w:div w:id="734741371">
      <w:bodyDiv w:val="1"/>
      <w:marLeft w:val="0"/>
      <w:marRight w:val="0"/>
      <w:marTop w:val="0"/>
      <w:marBottom w:val="0"/>
      <w:divBdr>
        <w:top w:val="none" w:sz="0" w:space="0" w:color="auto"/>
        <w:left w:val="none" w:sz="0" w:space="0" w:color="auto"/>
        <w:bottom w:val="none" w:sz="0" w:space="0" w:color="auto"/>
        <w:right w:val="none" w:sz="0" w:space="0" w:color="auto"/>
      </w:divBdr>
    </w:div>
    <w:div w:id="734818560">
      <w:bodyDiv w:val="1"/>
      <w:marLeft w:val="0"/>
      <w:marRight w:val="0"/>
      <w:marTop w:val="0"/>
      <w:marBottom w:val="0"/>
      <w:divBdr>
        <w:top w:val="none" w:sz="0" w:space="0" w:color="auto"/>
        <w:left w:val="none" w:sz="0" w:space="0" w:color="auto"/>
        <w:bottom w:val="none" w:sz="0" w:space="0" w:color="auto"/>
        <w:right w:val="none" w:sz="0" w:space="0" w:color="auto"/>
      </w:divBdr>
    </w:div>
    <w:div w:id="734935896">
      <w:bodyDiv w:val="1"/>
      <w:marLeft w:val="0"/>
      <w:marRight w:val="0"/>
      <w:marTop w:val="0"/>
      <w:marBottom w:val="0"/>
      <w:divBdr>
        <w:top w:val="none" w:sz="0" w:space="0" w:color="auto"/>
        <w:left w:val="none" w:sz="0" w:space="0" w:color="auto"/>
        <w:bottom w:val="none" w:sz="0" w:space="0" w:color="auto"/>
        <w:right w:val="none" w:sz="0" w:space="0" w:color="auto"/>
      </w:divBdr>
    </w:div>
    <w:div w:id="734936435">
      <w:bodyDiv w:val="1"/>
      <w:marLeft w:val="0"/>
      <w:marRight w:val="0"/>
      <w:marTop w:val="0"/>
      <w:marBottom w:val="0"/>
      <w:divBdr>
        <w:top w:val="none" w:sz="0" w:space="0" w:color="auto"/>
        <w:left w:val="none" w:sz="0" w:space="0" w:color="auto"/>
        <w:bottom w:val="none" w:sz="0" w:space="0" w:color="auto"/>
        <w:right w:val="none" w:sz="0" w:space="0" w:color="auto"/>
      </w:divBdr>
    </w:div>
    <w:div w:id="735014917">
      <w:bodyDiv w:val="1"/>
      <w:marLeft w:val="0"/>
      <w:marRight w:val="0"/>
      <w:marTop w:val="0"/>
      <w:marBottom w:val="0"/>
      <w:divBdr>
        <w:top w:val="none" w:sz="0" w:space="0" w:color="auto"/>
        <w:left w:val="none" w:sz="0" w:space="0" w:color="auto"/>
        <w:bottom w:val="none" w:sz="0" w:space="0" w:color="auto"/>
        <w:right w:val="none" w:sz="0" w:space="0" w:color="auto"/>
      </w:divBdr>
    </w:div>
    <w:div w:id="735199772">
      <w:bodyDiv w:val="1"/>
      <w:marLeft w:val="0"/>
      <w:marRight w:val="0"/>
      <w:marTop w:val="0"/>
      <w:marBottom w:val="0"/>
      <w:divBdr>
        <w:top w:val="none" w:sz="0" w:space="0" w:color="auto"/>
        <w:left w:val="none" w:sz="0" w:space="0" w:color="auto"/>
        <w:bottom w:val="none" w:sz="0" w:space="0" w:color="auto"/>
        <w:right w:val="none" w:sz="0" w:space="0" w:color="auto"/>
      </w:divBdr>
    </w:div>
    <w:div w:id="735205775">
      <w:bodyDiv w:val="1"/>
      <w:marLeft w:val="0"/>
      <w:marRight w:val="0"/>
      <w:marTop w:val="0"/>
      <w:marBottom w:val="0"/>
      <w:divBdr>
        <w:top w:val="none" w:sz="0" w:space="0" w:color="auto"/>
        <w:left w:val="none" w:sz="0" w:space="0" w:color="auto"/>
        <w:bottom w:val="none" w:sz="0" w:space="0" w:color="auto"/>
        <w:right w:val="none" w:sz="0" w:space="0" w:color="auto"/>
      </w:divBdr>
    </w:div>
    <w:div w:id="735207198">
      <w:bodyDiv w:val="1"/>
      <w:marLeft w:val="0"/>
      <w:marRight w:val="0"/>
      <w:marTop w:val="0"/>
      <w:marBottom w:val="0"/>
      <w:divBdr>
        <w:top w:val="none" w:sz="0" w:space="0" w:color="auto"/>
        <w:left w:val="none" w:sz="0" w:space="0" w:color="auto"/>
        <w:bottom w:val="none" w:sz="0" w:space="0" w:color="auto"/>
        <w:right w:val="none" w:sz="0" w:space="0" w:color="auto"/>
      </w:divBdr>
    </w:div>
    <w:div w:id="735249703">
      <w:bodyDiv w:val="1"/>
      <w:marLeft w:val="0"/>
      <w:marRight w:val="0"/>
      <w:marTop w:val="0"/>
      <w:marBottom w:val="0"/>
      <w:divBdr>
        <w:top w:val="none" w:sz="0" w:space="0" w:color="auto"/>
        <w:left w:val="none" w:sz="0" w:space="0" w:color="auto"/>
        <w:bottom w:val="none" w:sz="0" w:space="0" w:color="auto"/>
        <w:right w:val="none" w:sz="0" w:space="0" w:color="auto"/>
      </w:divBdr>
    </w:div>
    <w:div w:id="735317394">
      <w:bodyDiv w:val="1"/>
      <w:marLeft w:val="0"/>
      <w:marRight w:val="0"/>
      <w:marTop w:val="0"/>
      <w:marBottom w:val="0"/>
      <w:divBdr>
        <w:top w:val="none" w:sz="0" w:space="0" w:color="auto"/>
        <w:left w:val="none" w:sz="0" w:space="0" w:color="auto"/>
        <w:bottom w:val="none" w:sz="0" w:space="0" w:color="auto"/>
        <w:right w:val="none" w:sz="0" w:space="0" w:color="auto"/>
      </w:divBdr>
    </w:div>
    <w:div w:id="735323139">
      <w:bodyDiv w:val="1"/>
      <w:marLeft w:val="0"/>
      <w:marRight w:val="0"/>
      <w:marTop w:val="0"/>
      <w:marBottom w:val="0"/>
      <w:divBdr>
        <w:top w:val="none" w:sz="0" w:space="0" w:color="auto"/>
        <w:left w:val="none" w:sz="0" w:space="0" w:color="auto"/>
        <w:bottom w:val="none" w:sz="0" w:space="0" w:color="auto"/>
        <w:right w:val="none" w:sz="0" w:space="0" w:color="auto"/>
      </w:divBdr>
    </w:div>
    <w:div w:id="735323513">
      <w:bodyDiv w:val="1"/>
      <w:marLeft w:val="0"/>
      <w:marRight w:val="0"/>
      <w:marTop w:val="0"/>
      <w:marBottom w:val="0"/>
      <w:divBdr>
        <w:top w:val="none" w:sz="0" w:space="0" w:color="auto"/>
        <w:left w:val="none" w:sz="0" w:space="0" w:color="auto"/>
        <w:bottom w:val="none" w:sz="0" w:space="0" w:color="auto"/>
        <w:right w:val="none" w:sz="0" w:space="0" w:color="auto"/>
      </w:divBdr>
    </w:div>
    <w:div w:id="735324666">
      <w:bodyDiv w:val="1"/>
      <w:marLeft w:val="0"/>
      <w:marRight w:val="0"/>
      <w:marTop w:val="0"/>
      <w:marBottom w:val="0"/>
      <w:divBdr>
        <w:top w:val="none" w:sz="0" w:space="0" w:color="auto"/>
        <w:left w:val="none" w:sz="0" w:space="0" w:color="auto"/>
        <w:bottom w:val="none" w:sz="0" w:space="0" w:color="auto"/>
        <w:right w:val="none" w:sz="0" w:space="0" w:color="auto"/>
      </w:divBdr>
    </w:div>
    <w:div w:id="735324953">
      <w:bodyDiv w:val="1"/>
      <w:marLeft w:val="0"/>
      <w:marRight w:val="0"/>
      <w:marTop w:val="0"/>
      <w:marBottom w:val="0"/>
      <w:divBdr>
        <w:top w:val="none" w:sz="0" w:space="0" w:color="auto"/>
        <w:left w:val="none" w:sz="0" w:space="0" w:color="auto"/>
        <w:bottom w:val="none" w:sz="0" w:space="0" w:color="auto"/>
        <w:right w:val="none" w:sz="0" w:space="0" w:color="auto"/>
      </w:divBdr>
    </w:div>
    <w:div w:id="735513895">
      <w:bodyDiv w:val="1"/>
      <w:marLeft w:val="0"/>
      <w:marRight w:val="0"/>
      <w:marTop w:val="0"/>
      <w:marBottom w:val="0"/>
      <w:divBdr>
        <w:top w:val="none" w:sz="0" w:space="0" w:color="auto"/>
        <w:left w:val="none" w:sz="0" w:space="0" w:color="auto"/>
        <w:bottom w:val="none" w:sz="0" w:space="0" w:color="auto"/>
        <w:right w:val="none" w:sz="0" w:space="0" w:color="auto"/>
      </w:divBdr>
    </w:div>
    <w:div w:id="735590345">
      <w:bodyDiv w:val="1"/>
      <w:marLeft w:val="0"/>
      <w:marRight w:val="0"/>
      <w:marTop w:val="0"/>
      <w:marBottom w:val="0"/>
      <w:divBdr>
        <w:top w:val="none" w:sz="0" w:space="0" w:color="auto"/>
        <w:left w:val="none" w:sz="0" w:space="0" w:color="auto"/>
        <w:bottom w:val="none" w:sz="0" w:space="0" w:color="auto"/>
        <w:right w:val="none" w:sz="0" w:space="0" w:color="auto"/>
      </w:divBdr>
    </w:div>
    <w:div w:id="735593494">
      <w:bodyDiv w:val="1"/>
      <w:marLeft w:val="0"/>
      <w:marRight w:val="0"/>
      <w:marTop w:val="0"/>
      <w:marBottom w:val="0"/>
      <w:divBdr>
        <w:top w:val="none" w:sz="0" w:space="0" w:color="auto"/>
        <w:left w:val="none" w:sz="0" w:space="0" w:color="auto"/>
        <w:bottom w:val="none" w:sz="0" w:space="0" w:color="auto"/>
        <w:right w:val="none" w:sz="0" w:space="0" w:color="auto"/>
      </w:divBdr>
    </w:div>
    <w:div w:id="735664655">
      <w:bodyDiv w:val="1"/>
      <w:marLeft w:val="0"/>
      <w:marRight w:val="0"/>
      <w:marTop w:val="0"/>
      <w:marBottom w:val="0"/>
      <w:divBdr>
        <w:top w:val="none" w:sz="0" w:space="0" w:color="auto"/>
        <w:left w:val="none" w:sz="0" w:space="0" w:color="auto"/>
        <w:bottom w:val="none" w:sz="0" w:space="0" w:color="auto"/>
        <w:right w:val="none" w:sz="0" w:space="0" w:color="auto"/>
      </w:divBdr>
    </w:div>
    <w:div w:id="735666265">
      <w:bodyDiv w:val="1"/>
      <w:marLeft w:val="0"/>
      <w:marRight w:val="0"/>
      <w:marTop w:val="0"/>
      <w:marBottom w:val="0"/>
      <w:divBdr>
        <w:top w:val="none" w:sz="0" w:space="0" w:color="auto"/>
        <w:left w:val="none" w:sz="0" w:space="0" w:color="auto"/>
        <w:bottom w:val="none" w:sz="0" w:space="0" w:color="auto"/>
        <w:right w:val="none" w:sz="0" w:space="0" w:color="auto"/>
      </w:divBdr>
    </w:div>
    <w:div w:id="735781138">
      <w:bodyDiv w:val="1"/>
      <w:marLeft w:val="0"/>
      <w:marRight w:val="0"/>
      <w:marTop w:val="0"/>
      <w:marBottom w:val="0"/>
      <w:divBdr>
        <w:top w:val="none" w:sz="0" w:space="0" w:color="auto"/>
        <w:left w:val="none" w:sz="0" w:space="0" w:color="auto"/>
        <w:bottom w:val="none" w:sz="0" w:space="0" w:color="auto"/>
        <w:right w:val="none" w:sz="0" w:space="0" w:color="auto"/>
      </w:divBdr>
    </w:div>
    <w:div w:id="735857739">
      <w:bodyDiv w:val="1"/>
      <w:marLeft w:val="0"/>
      <w:marRight w:val="0"/>
      <w:marTop w:val="0"/>
      <w:marBottom w:val="0"/>
      <w:divBdr>
        <w:top w:val="none" w:sz="0" w:space="0" w:color="auto"/>
        <w:left w:val="none" w:sz="0" w:space="0" w:color="auto"/>
        <w:bottom w:val="none" w:sz="0" w:space="0" w:color="auto"/>
        <w:right w:val="none" w:sz="0" w:space="0" w:color="auto"/>
      </w:divBdr>
    </w:div>
    <w:div w:id="735904659">
      <w:bodyDiv w:val="1"/>
      <w:marLeft w:val="0"/>
      <w:marRight w:val="0"/>
      <w:marTop w:val="0"/>
      <w:marBottom w:val="0"/>
      <w:divBdr>
        <w:top w:val="none" w:sz="0" w:space="0" w:color="auto"/>
        <w:left w:val="none" w:sz="0" w:space="0" w:color="auto"/>
        <w:bottom w:val="none" w:sz="0" w:space="0" w:color="auto"/>
        <w:right w:val="none" w:sz="0" w:space="0" w:color="auto"/>
      </w:divBdr>
    </w:div>
    <w:div w:id="735972395">
      <w:bodyDiv w:val="1"/>
      <w:marLeft w:val="0"/>
      <w:marRight w:val="0"/>
      <w:marTop w:val="0"/>
      <w:marBottom w:val="0"/>
      <w:divBdr>
        <w:top w:val="none" w:sz="0" w:space="0" w:color="auto"/>
        <w:left w:val="none" w:sz="0" w:space="0" w:color="auto"/>
        <w:bottom w:val="none" w:sz="0" w:space="0" w:color="auto"/>
        <w:right w:val="none" w:sz="0" w:space="0" w:color="auto"/>
      </w:divBdr>
    </w:div>
    <w:div w:id="736169434">
      <w:bodyDiv w:val="1"/>
      <w:marLeft w:val="0"/>
      <w:marRight w:val="0"/>
      <w:marTop w:val="0"/>
      <w:marBottom w:val="0"/>
      <w:divBdr>
        <w:top w:val="none" w:sz="0" w:space="0" w:color="auto"/>
        <w:left w:val="none" w:sz="0" w:space="0" w:color="auto"/>
        <w:bottom w:val="none" w:sz="0" w:space="0" w:color="auto"/>
        <w:right w:val="none" w:sz="0" w:space="0" w:color="auto"/>
      </w:divBdr>
    </w:div>
    <w:div w:id="736325746">
      <w:bodyDiv w:val="1"/>
      <w:marLeft w:val="0"/>
      <w:marRight w:val="0"/>
      <w:marTop w:val="0"/>
      <w:marBottom w:val="0"/>
      <w:divBdr>
        <w:top w:val="none" w:sz="0" w:space="0" w:color="auto"/>
        <w:left w:val="none" w:sz="0" w:space="0" w:color="auto"/>
        <w:bottom w:val="none" w:sz="0" w:space="0" w:color="auto"/>
        <w:right w:val="none" w:sz="0" w:space="0" w:color="auto"/>
      </w:divBdr>
    </w:div>
    <w:div w:id="736365600">
      <w:bodyDiv w:val="1"/>
      <w:marLeft w:val="0"/>
      <w:marRight w:val="0"/>
      <w:marTop w:val="0"/>
      <w:marBottom w:val="0"/>
      <w:divBdr>
        <w:top w:val="none" w:sz="0" w:space="0" w:color="auto"/>
        <w:left w:val="none" w:sz="0" w:space="0" w:color="auto"/>
        <w:bottom w:val="none" w:sz="0" w:space="0" w:color="auto"/>
        <w:right w:val="none" w:sz="0" w:space="0" w:color="auto"/>
      </w:divBdr>
    </w:div>
    <w:div w:id="736365703">
      <w:bodyDiv w:val="1"/>
      <w:marLeft w:val="0"/>
      <w:marRight w:val="0"/>
      <w:marTop w:val="0"/>
      <w:marBottom w:val="0"/>
      <w:divBdr>
        <w:top w:val="none" w:sz="0" w:space="0" w:color="auto"/>
        <w:left w:val="none" w:sz="0" w:space="0" w:color="auto"/>
        <w:bottom w:val="none" w:sz="0" w:space="0" w:color="auto"/>
        <w:right w:val="none" w:sz="0" w:space="0" w:color="auto"/>
      </w:divBdr>
    </w:div>
    <w:div w:id="736366310">
      <w:bodyDiv w:val="1"/>
      <w:marLeft w:val="0"/>
      <w:marRight w:val="0"/>
      <w:marTop w:val="0"/>
      <w:marBottom w:val="0"/>
      <w:divBdr>
        <w:top w:val="none" w:sz="0" w:space="0" w:color="auto"/>
        <w:left w:val="none" w:sz="0" w:space="0" w:color="auto"/>
        <w:bottom w:val="none" w:sz="0" w:space="0" w:color="auto"/>
        <w:right w:val="none" w:sz="0" w:space="0" w:color="auto"/>
      </w:divBdr>
    </w:div>
    <w:div w:id="736391819">
      <w:bodyDiv w:val="1"/>
      <w:marLeft w:val="0"/>
      <w:marRight w:val="0"/>
      <w:marTop w:val="0"/>
      <w:marBottom w:val="0"/>
      <w:divBdr>
        <w:top w:val="none" w:sz="0" w:space="0" w:color="auto"/>
        <w:left w:val="none" w:sz="0" w:space="0" w:color="auto"/>
        <w:bottom w:val="none" w:sz="0" w:space="0" w:color="auto"/>
        <w:right w:val="none" w:sz="0" w:space="0" w:color="auto"/>
      </w:divBdr>
    </w:div>
    <w:div w:id="736392810">
      <w:bodyDiv w:val="1"/>
      <w:marLeft w:val="0"/>
      <w:marRight w:val="0"/>
      <w:marTop w:val="0"/>
      <w:marBottom w:val="0"/>
      <w:divBdr>
        <w:top w:val="none" w:sz="0" w:space="0" w:color="auto"/>
        <w:left w:val="none" w:sz="0" w:space="0" w:color="auto"/>
        <w:bottom w:val="none" w:sz="0" w:space="0" w:color="auto"/>
        <w:right w:val="none" w:sz="0" w:space="0" w:color="auto"/>
      </w:divBdr>
    </w:div>
    <w:div w:id="736436035">
      <w:bodyDiv w:val="1"/>
      <w:marLeft w:val="0"/>
      <w:marRight w:val="0"/>
      <w:marTop w:val="0"/>
      <w:marBottom w:val="0"/>
      <w:divBdr>
        <w:top w:val="none" w:sz="0" w:space="0" w:color="auto"/>
        <w:left w:val="none" w:sz="0" w:space="0" w:color="auto"/>
        <w:bottom w:val="none" w:sz="0" w:space="0" w:color="auto"/>
        <w:right w:val="none" w:sz="0" w:space="0" w:color="auto"/>
      </w:divBdr>
    </w:div>
    <w:div w:id="736438093">
      <w:bodyDiv w:val="1"/>
      <w:marLeft w:val="0"/>
      <w:marRight w:val="0"/>
      <w:marTop w:val="0"/>
      <w:marBottom w:val="0"/>
      <w:divBdr>
        <w:top w:val="none" w:sz="0" w:space="0" w:color="auto"/>
        <w:left w:val="none" w:sz="0" w:space="0" w:color="auto"/>
        <w:bottom w:val="none" w:sz="0" w:space="0" w:color="auto"/>
        <w:right w:val="none" w:sz="0" w:space="0" w:color="auto"/>
      </w:divBdr>
    </w:div>
    <w:div w:id="736635326">
      <w:bodyDiv w:val="1"/>
      <w:marLeft w:val="0"/>
      <w:marRight w:val="0"/>
      <w:marTop w:val="0"/>
      <w:marBottom w:val="0"/>
      <w:divBdr>
        <w:top w:val="none" w:sz="0" w:space="0" w:color="auto"/>
        <w:left w:val="none" w:sz="0" w:space="0" w:color="auto"/>
        <w:bottom w:val="none" w:sz="0" w:space="0" w:color="auto"/>
        <w:right w:val="none" w:sz="0" w:space="0" w:color="auto"/>
      </w:divBdr>
    </w:div>
    <w:div w:id="736636263">
      <w:bodyDiv w:val="1"/>
      <w:marLeft w:val="0"/>
      <w:marRight w:val="0"/>
      <w:marTop w:val="0"/>
      <w:marBottom w:val="0"/>
      <w:divBdr>
        <w:top w:val="none" w:sz="0" w:space="0" w:color="auto"/>
        <w:left w:val="none" w:sz="0" w:space="0" w:color="auto"/>
        <w:bottom w:val="none" w:sz="0" w:space="0" w:color="auto"/>
        <w:right w:val="none" w:sz="0" w:space="0" w:color="auto"/>
      </w:divBdr>
    </w:div>
    <w:div w:id="736898350">
      <w:bodyDiv w:val="1"/>
      <w:marLeft w:val="0"/>
      <w:marRight w:val="0"/>
      <w:marTop w:val="0"/>
      <w:marBottom w:val="0"/>
      <w:divBdr>
        <w:top w:val="none" w:sz="0" w:space="0" w:color="auto"/>
        <w:left w:val="none" w:sz="0" w:space="0" w:color="auto"/>
        <w:bottom w:val="none" w:sz="0" w:space="0" w:color="auto"/>
        <w:right w:val="none" w:sz="0" w:space="0" w:color="auto"/>
      </w:divBdr>
    </w:div>
    <w:div w:id="736904152">
      <w:bodyDiv w:val="1"/>
      <w:marLeft w:val="0"/>
      <w:marRight w:val="0"/>
      <w:marTop w:val="0"/>
      <w:marBottom w:val="0"/>
      <w:divBdr>
        <w:top w:val="none" w:sz="0" w:space="0" w:color="auto"/>
        <w:left w:val="none" w:sz="0" w:space="0" w:color="auto"/>
        <w:bottom w:val="none" w:sz="0" w:space="0" w:color="auto"/>
        <w:right w:val="none" w:sz="0" w:space="0" w:color="auto"/>
      </w:divBdr>
    </w:div>
    <w:div w:id="737019138">
      <w:bodyDiv w:val="1"/>
      <w:marLeft w:val="0"/>
      <w:marRight w:val="0"/>
      <w:marTop w:val="0"/>
      <w:marBottom w:val="0"/>
      <w:divBdr>
        <w:top w:val="none" w:sz="0" w:space="0" w:color="auto"/>
        <w:left w:val="none" w:sz="0" w:space="0" w:color="auto"/>
        <w:bottom w:val="none" w:sz="0" w:space="0" w:color="auto"/>
        <w:right w:val="none" w:sz="0" w:space="0" w:color="auto"/>
      </w:divBdr>
    </w:div>
    <w:div w:id="737092444">
      <w:bodyDiv w:val="1"/>
      <w:marLeft w:val="0"/>
      <w:marRight w:val="0"/>
      <w:marTop w:val="0"/>
      <w:marBottom w:val="0"/>
      <w:divBdr>
        <w:top w:val="none" w:sz="0" w:space="0" w:color="auto"/>
        <w:left w:val="none" w:sz="0" w:space="0" w:color="auto"/>
        <w:bottom w:val="none" w:sz="0" w:space="0" w:color="auto"/>
        <w:right w:val="none" w:sz="0" w:space="0" w:color="auto"/>
      </w:divBdr>
    </w:div>
    <w:div w:id="737172996">
      <w:bodyDiv w:val="1"/>
      <w:marLeft w:val="0"/>
      <w:marRight w:val="0"/>
      <w:marTop w:val="0"/>
      <w:marBottom w:val="0"/>
      <w:divBdr>
        <w:top w:val="none" w:sz="0" w:space="0" w:color="auto"/>
        <w:left w:val="none" w:sz="0" w:space="0" w:color="auto"/>
        <w:bottom w:val="none" w:sz="0" w:space="0" w:color="auto"/>
        <w:right w:val="none" w:sz="0" w:space="0" w:color="auto"/>
      </w:divBdr>
    </w:div>
    <w:div w:id="737214766">
      <w:bodyDiv w:val="1"/>
      <w:marLeft w:val="0"/>
      <w:marRight w:val="0"/>
      <w:marTop w:val="0"/>
      <w:marBottom w:val="0"/>
      <w:divBdr>
        <w:top w:val="none" w:sz="0" w:space="0" w:color="auto"/>
        <w:left w:val="none" w:sz="0" w:space="0" w:color="auto"/>
        <w:bottom w:val="none" w:sz="0" w:space="0" w:color="auto"/>
        <w:right w:val="none" w:sz="0" w:space="0" w:color="auto"/>
      </w:divBdr>
    </w:div>
    <w:div w:id="737215926">
      <w:bodyDiv w:val="1"/>
      <w:marLeft w:val="0"/>
      <w:marRight w:val="0"/>
      <w:marTop w:val="0"/>
      <w:marBottom w:val="0"/>
      <w:divBdr>
        <w:top w:val="none" w:sz="0" w:space="0" w:color="auto"/>
        <w:left w:val="none" w:sz="0" w:space="0" w:color="auto"/>
        <w:bottom w:val="none" w:sz="0" w:space="0" w:color="auto"/>
        <w:right w:val="none" w:sz="0" w:space="0" w:color="auto"/>
      </w:divBdr>
    </w:div>
    <w:div w:id="737246860">
      <w:bodyDiv w:val="1"/>
      <w:marLeft w:val="0"/>
      <w:marRight w:val="0"/>
      <w:marTop w:val="0"/>
      <w:marBottom w:val="0"/>
      <w:divBdr>
        <w:top w:val="none" w:sz="0" w:space="0" w:color="auto"/>
        <w:left w:val="none" w:sz="0" w:space="0" w:color="auto"/>
        <w:bottom w:val="none" w:sz="0" w:space="0" w:color="auto"/>
        <w:right w:val="none" w:sz="0" w:space="0" w:color="auto"/>
      </w:divBdr>
    </w:div>
    <w:div w:id="737286931">
      <w:bodyDiv w:val="1"/>
      <w:marLeft w:val="0"/>
      <w:marRight w:val="0"/>
      <w:marTop w:val="0"/>
      <w:marBottom w:val="0"/>
      <w:divBdr>
        <w:top w:val="none" w:sz="0" w:space="0" w:color="auto"/>
        <w:left w:val="none" w:sz="0" w:space="0" w:color="auto"/>
        <w:bottom w:val="none" w:sz="0" w:space="0" w:color="auto"/>
        <w:right w:val="none" w:sz="0" w:space="0" w:color="auto"/>
      </w:divBdr>
    </w:div>
    <w:div w:id="737359632">
      <w:bodyDiv w:val="1"/>
      <w:marLeft w:val="0"/>
      <w:marRight w:val="0"/>
      <w:marTop w:val="0"/>
      <w:marBottom w:val="0"/>
      <w:divBdr>
        <w:top w:val="none" w:sz="0" w:space="0" w:color="auto"/>
        <w:left w:val="none" w:sz="0" w:space="0" w:color="auto"/>
        <w:bottom w:val="none" w:sz="0" w:space="0" w:color="auto"/>
        <w:right w:val="none" w:sz="0" w:space="0" w:color="auto"/>
      </w:divBdr>
    </w:div>
    <w:div w:id="737365711">
      <w:bodyDiv w:val="1"/>
      <w:marLeft w:val="0"/>
      <w:marRight w:val="0"/>
      <w:marTop w:val="0"/>
      <w:marBottom w:val="0"/>
      <w:divBdr>
        <w:top w:val="none" w:sz="0" w:space="0" w:color="auto"/>
        <w:left w:val="none" w:sz="0" w:space="0" w:color="auto"/>
        <w:bottom w:val="none" w:sz="0" w:space="0" w:color="auto"/>
        <w:right w:val="none" w:sz="0" w:space="0" w:color="auto"/>
      </w:divBdr>
    </w:div>
    <w:div w:id="737437552">
      <w:bodyDiv w:val="1"/>
      <w:marLeft w:val="0"/>
      <w:marRight w:val="0"/>
      <w:marTop w:val="0"/>
      <w:marBottom w:val="0"/>
      <w:divBdr>
        <w:top w:val="none" w:sz="0" w:space="0" w:color="auto"/>
        <w:left w:val="none" w:sz="0" w:space="0" w:color="auto"/>
        <w:bottom w:val="none" w:sz="0" w:space="0" w:color="auto"/>
        <w:right w:val="none" w:sz="0" w:space="0" w:color="auto"/>
      </w:divBdr>
    </w:div>
    <w:div w:id="737440249">
      <w:bodyDiv w:val="1"/>
      <w:marLeft w:val="0"/>
      <w:marRight w:val="0"/>
      <w:marTop w:val="0"/>
      <w:marBottom w:val="0"/>
      <w:divBdr>
        <w:top w:val="none" w:sz="0" w:space="0" w:color="auto"/>
        <w:left w:val="none" w:sz="0" w:space="0" w:color="auto"/>
        <w:bottom w:val="none" w:sz="0" w:space="0" w:color="auto"/>
        <w:right w:val="none" w:sz="0" w:space="0" w:color="auto"/>
      </w:divBdr>
    </w:div>
    <w:div w:id="737440255">
      <w:bodyDiv w:val="1"/>
      <w:marLeft w:val="0"/>
      <w:marRight w:val="0"/>
      <w:marTop w:val="0"/>
      <w:marBottom w:val="0"/>
      <w:divBdr>
        <w:top w:val="none" w:sz="0" w:space="0" w:color="auto"/>
        <w:left w:val="none" w:sz="0" w:space="0" w:color="auto"/>
        <w:bottom w:val="none" w:sz="0" w:space="0" w:color="auto"/>
        <w:right w:val="none" w:sz="0" w:space="0" w:color="auto"/>
      </w:divBdr>
    </w:div>
    <w:div w:id="737442563">
      <w:bodyDiv w:val="1"/>
      <w:marLeft w:val="0"/>
      <w:marRight w:val="0"/>
      <w:marTop w:val="0"/>
      <w:marBottom w:val="0"/>
      <w:divBdr>
        <w:top w:val="none" w:sz="0" w:space="0" w:color="auto"/>
        <w:left w:val="none" w:sz="0" w:space="0" w:color="auto"/>
        <w:bottom w:val="none" w:sz="0" w:space="0" w:color="auto"/>
        <w:right w:val="none" w:sz="0" w:space="0" w:color="auto"/>
      </w:divBdr>
    </w:div>
    <w:div w:id="737477091">
      <w:bodyDiv w:val="1"/>
      <w:marLeft w:val="0"/>
      <w:marRight w:val="0"/>
      <w:marTop w:val="0"/>
      <w:marBottom w:val="0"/>
      <w:divBdr>
        <w:top w:val="none" w:sz="0" w:space="0" w:color="auto"/>
        <w:left w:val="none" w:sz="0" w:space="0" w:color="auto"/>
        <w:bottom w:val="none" w:sz="0" w:space="0" w:color="auto"/>
        <w:right w:val="none" w:sz="0" w:space="0" w:color="auto"/>
      </w:divBdr>
    </w:div>
    <w:div w:id="737484298">
      <w:bodyDiv w:val="1"/>
      <w:marLeft w:val="0"/>
      <w:marRight w:val="0"/>
      <w:marTop w:val="0"/>
      <w:marBottom w:val="0"/>
      <w:divBdr>
        <w:top w:val="none" w:sz="0" w:space="0" w:color="auto"/>
        <w:left w:val="none" w:sz="0" w:space="0" w:color="auto"/>
        <w:bottom w:val="none" w:sz="0" w:space="0" w:color="auto"/>
        <w:right w:val="none" w:sz="0" w:space="0" w:color="auto"/>
      </w:divBdr>
    </w:div>
    <w:div w:id="737555740">
      <w:bodyDiv w:val="1"/>
      <w:marLeft w:val="0"/>
      <w:marRight w:val="0"/>
      <w:marTop w:val="0"/>
      <w:marBottom w:val="0"/>
      <w:divBdr>
        <w:top w:val="none" w:sz="0" w:space="0" w:color="auto"/>
        <w:left w:val="none" w:sz="0" w:space="0" w:color="auto"/>
        <w:bottom w:val="none" w:sz="0" w:space="0" w:color="auto"/>
        <w:right w:val="none" w:sz="0" w:space="0" w:color="auto"/>
      </w:divBdr>
    </w:div>
    <w:div w:id="737635343">
      <w:bodyDiv w:val="1"/>
      <w:marLeft w:val="0"/>
      <w:marRight w:val="0"/>
      <w:marTop w:val="0"/>
      <w:marBottom w:val="0"/>
      <w:divBdr>
        <w:top w:val="none" w:sz="0" w:space="0" w:color="auto"/>
        <w:left w:val="none" w:sz="0" w:space="0" w:color="auto"/>
        <w:bottom w:val="none" w:sz="0" w:space="0" w:color="auto"/>
        <w:right w:val="none" w:sz="0" w:space="0" w:color="auto"/>
      </w:divBdr>
    </w:div>
    <w:div w:id="737705732">
      <w:bodyDiv w:val="1"/>
      <w:marLeft w:val="0"/>
      <w:marRight w:val="0"/>
      <w:marTop w:val="0"/>
      <w:marBottom w:val="0"/>
      <w:divBdr>
        <w:top w:val="none" w:sz="0" w:space="0" w:color="auto"/>
        <w:left w:val="none" w:sz="0" w:space="0" w:color="auto"/>
        <w:bottom w:val="none" w:sz="0" w:space="0" w:color="auto"/>
        <w:right w:val="none" w:sz="0" w:space="0" w:color="auto"/>
      </w:divBdr>
    </w:div>
    <w:div w:id="737747511">
      <w:bodyDiv w:val="1"/>
      <w:marLeft w:val="0"/>
      <w:marRight w:val="0"/>
      <w:marTop w:val="0"/>
      <w:marBottom w:val="0"/>
      <w:divBdr>
        <w:top w:val="none" w:sz="0" w:space="0" w:color="auto"/>
        <w:left w:val="none" w:sz="0" w:space="0" w:color="auto"/>
        <w:bottom w:val="none" w:sz="0" w:space="0" w:color="auto"/>
        <w:right w:val="none" w:sz="0" w:space="0" w:color="auto"/>
      </w:divBdr>
    </w:div>
    <w:div w:id="737870499">
      <w:bodyDiv w:val="1"/>
      <w:marLeft w:val="0"/>
      <w:marRight w:val="0"/>
      <w:marTop w:val="0"/>
      <w:marBottom w:val="0"/>
      <w:divBdr>
        <w:top w:val="none" w:sz="0" w:space="0" w:color="auto"/>
        <w:left w:val="none" w:sz="0" w:space="0" w:color="auto"/>
        <w:bottom w:val="none" w:sz="0" w:space="0" w:color="auto"/>
        <w:right w:val="none" w:sz="0" w:space="0" w:color="auto"/>
      </w:divBdr>
    </w:div>
    <w:div w:id="737944226">
      <w:bodyDiv w:val="1"/>
      <w:marLeft w:val="0"/>
      <w:marRight w:val="0"/>
      <w:marTop w:val="0"/>
      <w:marBottom w:val="0"/>
      <w:divBdr>
        <w:top w:val="none" w:sz="0" w:space="0" w:color="auto"/>
        <w:left w:val="none" w:sz="0" w:space="0" w:color="auto"/>
        <w:bottom w:val="none" w:sz="0" w:space="0" w:color="auto"/>
        <w:right w:val="none" w:sz="0" w:space="0" w:color="auto"/>
      </w:divBdr>
    </w:div>
    <w:div w:id="737945081">
      <w:bodyDiv w:val="1"/>
      <w:marLeft w:val="0"/>
      <w:marRight w:val="0"/>
      <w:marTop w:val="0"/>
      <w:marBottom w:val="0"/>
      <w:divBdr>
        <w:top w:val="none" w:sz="0" w:space="0" w:color="auto"/>
        <w:left w:val="none" w:sz="0" w:space="0" w:color="auto"/>
        <w:bottom w:val="none" w:sz="0" w:space="0" w:color="auto"/>
        <w:right w:val="none" w:sz="0" w:space="0" w:color="auto"/>
      </w:divBdr>
    </w:div>
    <w:div w:id="738016490">
      <w:bodyDiv w:val="1"/>
      <w:marLeft w:val="0"/>
      <w:marRight w:val="0"/>
      <w:marTop w:val="0"/>
      <w:marBottom w:val="0"/>
      <w:divBdr>
        <w:top w:val="none" w:sz="0" w:space="0" w:color="auto"/>
        <w:left w:val="none" w:sz="0" w:space="0" w:color="auto"/>
        <w:bottom w:val="none" w:sz="0" w:space="0" w:color="auto"/>
        <w:right w:val="none" w:sz="0" w:space="0" w:color="auto"/>
      </w:divBdr>
    </w:div>
    <w:div w:id="738018462">
      <w:bodyDiv w:val="1"/>
      <w:marLeft w:val="0"/>
      <w:marRight w:val="0"/>
      <w:marTop w:val="0"/>
      <w:marBottom w:val="0"/>
      <w:divBdr>
        <w:top w:val="none" w:sz="0" w:space="0" w:color="auto"/>
        <w:left w:val="none" w:sz="0" w:space="0" w:color="auto"/>
        <w:bottom w:val="none" w:sz="0" w:space="0" w:color="auto"/>
        <w:right w:val="none" w:sz="0" w:space="0" w:color="auto"/>
      </w:divBdr>
    </w:div>
    <w:div w:id="738089593">
      <w:bodyDiv w:val="1"/>
      <w:marLeft w:val="0"/>
      <w:marRight w:val="0"/>
      <w:marTop w:val="0"/>
      <w:marBottom w:val="0"/>
      <w:divBdr>
        <w:top w:val="none" w:sz="0" w:space="0" w:color="auto"/>
        <w:left w:val="none" w:sz="0" w:space="0" w:color="auto"/>
        <w:bottom w:val="none" w:sz="0" w:space="0" w:color="auto"/>
        <w:right w:val="none" w:sz="0" w:space="0" w:color="auto"/>
      </w:divBdr>
    </w:div>
    <w:div w:id="738091447">
      <w:bodyDiv w:val="1"/>
      <w:marLeft w:val="0"/>
      <w:marRight w:val="0"/>
      <w:marTop w:val="0"/>
      <w:marBottom w:val="0"/>
      <w:divBdr>
        <w:top w:val="none" w:sz="0" w:space="0" w:color="auto"/>
        <w:left w:val="none" w:sz="0" w:space="0" w:color="auto"/>
        <w:bottom w:val="none" w:sz="0" w:space="0" w:color="auto"/>
        <w:right w:val="none" w:sz="0" w:space="0" w:color="auto"/>
      </w:divBdr>
    </w:div>
    <w:div w:id="738094068">
      <w:bodyDiv w:val="1"/>
      <w:marLeft w:val="0"/>
      <w:marRight w:val="0"/>
      <w:marTop w:val="0"/>
      <w:marBottom w:val="0"/>
      <w:divBdr>
        <w:top w:val="none" w:sz="0" w:space="0" w:color="auto"/>
        <w:left w:val="none" w:sz="0" w:space="0" w:color="auto"/>
        <w:bottom w:val="none" w:sz="0" w:space="0" w:color="auto"/>
        <w:right w:val="none" w:sz="0" w:space="0" w:color="auto"/>
      </w:divBdr>
    </w:div>
    <w:div w:id="738137172">
      <w:bodyDiv w:val="1"/>
      <w:marLeft w:val="0"/>
      <w:marRight w:val="0"/>
      <w:marTop w:val="0"/>
      <w:marBottom w:val="0"/>
      <w:divBdr>
        <w:top w:val="none" w:sz="0" w:space="0" w:color="auto"/>
        <w:left w:val="none" w:sz="0" w:space="0" w:color="auto"/>
        <w:bottom w:val="none" w:sz="0" w:space="0" w:color="auto"/>
        <w:right w:val="none" w:sz="0" w:space="0" w:color="auto"/>
      </w:divBdr>
    </w:div>
    <w:div w:id="738282908">
      <w:bodyDiv w:val="1"/>
      <w:marLeft w:val="0"/>
      <w:marRight w:val="0"/>
      <w:marTop w:val="0"/>
      <w:marBottom w:val="0"/>
      <w:divBdr>
        <w:top w:val="none" w:sz="0" w:space="0" w:color="auto"/>
        <w:left w:val="none" w:sz="0" w:space="0" w:color="auto"/>
        <w:bottom w:val="none" w:sz="0" w:space="0" w:color="auto"/>
        <w:right w:val="none" w:sz="0" w:space="0" w:color="auto"/>
      </w:divBdr>
    </w:div>
    <w:div w:id="738289037">
      <w:bodyDiv w:val="1"/>
      <w:marLeft w:val="0"/>
      <w:marRight w:val="0"/>
      <w:marTop w:val="0"/>
      <w:marBottom w:val="0"/>
      <w:divBdr>
        <w:top w:val="none" w:sz="0" w:space="0" w:color="auto"/>
        <w:left w:val="none" w:sz="0" w:space="0" w:color="auto"/>
        <w:bottom w:val="none" w:sz="0" w:space="0" w:color="auto"/>
        <w:right w:val="none" w:sz="0" w:space="0" w:color="auto"/>
      </w:divBdr>
    </w:div>
    <w:div w:id="738289859">
      <w:bodyDiv w:val="1"/>
      <w:marLeft w:val="0"/>
      <w:marRight w:val="0"/>
      <w:marTop w:val="0"/>
      <w:marBottom w:val="0"/>
      <w:divBdr>
        <w:top w:val="none" w:sz="0" w:space="0" w:color="auto"/>
        <w:left w:val="none" w:sz="0" w:space="0" w:color="auto"/>
        <w:bottom w:val="none" w:sz="0" w:space="0" w:color="auto"/>
        <w:right w:val="none" w:sz="0" w:space="0" w:color="auto"/>
      </w:divBdr>
    </w:div>
    <w:div w:id="738358540">
      <w:bodyDiv w:val="1"/>
      <w:marLeft w:val="0"/>
      <w:marRight w:val="0"/>
      <w:marTop w:val="0"/>
      <w:marBottom w:val="0"/>
      <w:divBdr>
        <w:top w:val="none" w:sz="0" w:space="0" w:color="auto"/>
        <w:left w:val="none" w:sz="0" w:space="0" w:color="auto"/>
        <w:bottom w:val="none" w:sz="0" w:space="0" w:color="auto"/>
        <w:right w:val="none" w:sz="0" w:space="0" w:color="auto"/>
      </w:divBdr>
    </w:div>
    <w:div w:id="738358559">
      <w:bodyDiv w:val="1"/>
      <w:marLeft w:val="0"/>
      <w:marRight w:val="0"/>
      <w:marTop w:val="0"/>
      <w:marBottom w:val="0"/>
      <w:divBdr>
        <w:top w:val="none" w:sz="0" w:space="0" w:color="auto"/>
        <w:left w:val="none" w:sz="0" w:space="0" w:color="auto"/>
        <w:bottom w:val="none" w:sz="0" w:space="0" w:color="auto"/>
        <w:right w:val="none" w:sz="0" w:space="0" w:color="auto"/>
      </w:divBdr>
    </w:div>
    <w:div w:id="738402514">
      <w:bodyDiv w:val="1"/>
      <w:marLeft w:val="0"/>
      <w:marRight w:val="0"/>
      <w:marTop w:val="0"/>
      <w:marBottom w:val="0"/>
      <w:divBdr>
        <w:top w:val="none" w:sz="0" w:space="0" w:color="auto"/>
        <w:left w:val="none" w:sz="0" w:space="0" w:color="auto"/>
        <w:bottom w:val="none" w:sz="0" w:space="0" w:color="auto"/>
        <w:right w:val="none" w:sz="0" w:space="0" w:color="auto"/>
      </w:divBdr>
    </w:div>
    <w:div w:id="738403404">
      <w:bodyDiv w:val="1"/>
      <w:marLeft w:val="0"/>
      <w:marRight w:val="0"/>
      <w:marTop w:val="0"/>
      <w:marBottom w:val="0"/>
      <w:divBdr>
        <w:top w:val="none" w:sz="0" w:space="0" w:color="auto"/>
        <w:left w:val="none" w:sz="0" w:space="0" w:color="auto"/>
        <w:bottom w:val="none" w:sz="0" w:space="0" w:color="auto"/>
        <w:right w:val="none" w:sz="0" w:space="0" w:color="auto"/>
      </w:divBdr>
    </w:div>
    <w:div w:id="738408974">
      <w:bodyDiv w:val="1"/>
      <w:marLeft w:val="0"/>
      <w:marRight w:val="0"/>
      <w:marTop w:val="0"/>
      <w:marBottom w:val="0"/>
      <w:divBdr>
        <w:top w:val="none" w:sz="0" w:space="0" w:color="auto"/>
        <w:left w:val="none" w:sz="0" w:space="0" w:color="auto"/>
        <w:bottom w:val="none" w:sz="0" w:space="0" w:color="auto"/>
        <w:right w:val="none" w:sz="0" w:space="0" w:color="auto"/>
      </w:divBdr>
    </w:div>
    <w:div w:id="738485141">
      <w:bodyDiv w:val="1"/>
      <w:marLeft w:val="0"/>
      <w:marRight w:val="0"/>
      <w:marTop w:val="0"/>
      <w:marBottom w:val="0"/>
      <w:divBdr>
        <w:top w:val="none" w:sz="0" w:space="0" w:color="auto"/>
        <w:left w:val="none" w:sz="0" w:space="0" w:color="auto"/>
        <w:bottom w:val="none" w:sz="0" w:space="0" w:color="auto"/>
        <w:right w:val="none" w:sz="0" w:space="0" w:color="auto"/>
      </w:divBdr>
    </w:div>
    <w:div w:id="738555841">
      <w:bodyDiv w:val="1"/>
      <w:marLeft w:val="0"/>
      <w:marRight w:val="0"/>
      <w:marTop w:val="0"/>
      <w:marBottom w:val="0"/>
      <w:divBdr>
        <w:top w:val="none" w:sz="0" w:space="0" w:color="auto"/>
        <w:left w:val="none" w:sz="0" w:space="0" w:color="auto"/>
        <w:bottom w:val="none" w:sz="0" w:space="0" w:color="auto"/>
        <w:right w:val="none" w:sz="0" w:space="0" w:color="auto"/>
      </w:divBdr>
    </w:div>
    <w:div w:id="738869543">
      <w:bodyDiv w:val="1"/>
      <w:marLeft w:val="0"/>
      <w:marRight w:val="0"/>
      <w:marTop w:val="0"/>
      <w:marBottom w:val="0"/>
      <w:divBdr>
        <w:top w:val="none" w:sz="0" w:space="0" w:color="auto"/>
        <w:left w:val="none" w:sz="0" w:space="0" w:color="auto"/>
        <w:bottom w:val="none" w:sz="0" w:space="0" w:color="auto"/>
        <w:right w:val="none" w:sz="0" w:space="0" w:color="auto"/>
      </w:divBdr>
    </w:div>
    <w:div w:id="739134485">
      <w:bodyDiv w:val="1"/>
      <w:marLeft w:val="0"/>
      <w:marRight w:val="0"/>
      <w:marTop w:val="0"/>
      <w:marBottom w:val="0"/>
      <w:divBdr>
        <w:top w:val="none" w:sz="0" w:space="0" w:color="auto"/>
        <w:left w:val="none" w:sz="0" w:space="0" w:color="auto"/>
        <w:bottom w:val="none" w:sz="0" w:space="0" w:color="auto"/>
        <w:right w:val="none" w:sz="0" w:space="0" w:color="auto"/>
      </w:divBdr>
    </w:div>
    <w:div w:id="739328536">
      <w:bodyDiv w:val="1"/>
      <w:marLeft w:val="0"/>
      <w:marRight w:val="0"/>
      <w:marTop w:val="0"/>
      <w:marBottom w:val="0"/>
      <w:divBdr>
        <w:top w:val="none" w:sz="0" w:space="0" w:color="auto"/>
        <w:left w:val="none" w:sz="0" w:space="0" w:color="auto"/>
        <w:bottom w:val="none" w:sz="0" w:space="0" w:color="auto"/>
        <w:right w:val="none" w:sz="0" w:space="0" w:color="auto"/>
      </w:divBdr>
    </w:div>
    <w:div w:id="739331392">
      <w:bodyDiv w:val="1"/>
      <w:marLeft w:val="0"/>
      <w:marRight w:val="0"/>
      <w:marTop w:val="0"/>
      <w:marBottom w:val="0"/>
      <w:divBdr>
        <w:top w:val="none" w:sz="0" w:space="0" w:color="auto"/>
        <w:left w:val="none" w:sz="0" w:space="0" w:color="auto"/>
        <w:bottom w:val="none" w:sz="0" w:space="0" w:color="auto"/>
        <w:right w:val="none" w:sz="0" w:space="0" w:color="auto"/>
      </w:divBdr>
    </w:div>
    <w:div w:id="739331679">
      <w:bodyDiv w:val="1"/>
      <w:marLeft w:val="0"/>
      <w:marRight w:val="0"/>
      <w:marTop w:val="0"/>
      <w:marBottom w:val="0"/>
      <w:divBdr>
        <w:top w:val="none" w:sz="0" w:space="0" w:color="auto"/>
        <w:left w:val="none" w:sz="0" w:space="0" w:color="auto"/>
        <w:bottom w:val="none" w:sz="0" w:space="0" w:color="auto"/>
        <w:right w:val="none" w:sz="0" w:space="0" w:color="auto"/>
      </w:divBdr>
    </w:div>
    <w:div w:id="739405335">
      <w:bodyDiv w:val="1"/>
      <w:marLeft w:val="0"/>
      <w:marRight w:val="0"/>
      <w:marTop w:val="0"/>
      <w:marBottom w:val="0"/>
      <w:divBdr>
        <w:top w:val="none" w:sz="0" w:space="0" w:color="auto"/>
        <w:left w:val="none" w:sz="0" w:space="0" w:color="auto"/>
        <w:bottom w:val="none" w:sz="0" w:space="0" w:color="auto"/>
        <w:right w:val="none" w:sz="0" w:space="0" w:color="auto"/>
      </w:divBdr>
    </w:div>
    <w:div w:id="739406143">
      <w:bodyDiv w:val="1"/>
      <w:marLeft w:val="0"/>
      <w:marRight w:val="0"/>
      <w:marTop w:val="0"/>
      <w:marBottom w:val="0"/>
      <w:divBdr>
        <w:top w:val="none" w:sz="0" w:space="0" w:color="auto"/>
        <w:left w:val="none" w:sz="0" w:space="0" w:color="auto"/>
        <w:bottom w:val="none" w:sz="0" w:space="0" w:color="auto"/>
        <w:right w:val="none" w:sz="0" w:space="0" w:color="auto"/>
      </w:divBdr>
    </w:div>
    <w:div w:id="739443002">
      <w:bodyDiv w:val="1"/>
      <w:marLeft w:val="0"/>
      <w:marRight w:val="0"/>
      <w:marTop w:val="0"/>
      <w:marBottom w:val="0"/>
      <w:divBdr>
        <w:top w:val="none" w:sz="0" w:space="0" w:color="auto"/>
        <w:left w:val="none" w:sz="0" w:space="0" w:color="auto"/>
        <w:bottom w:val="none" w:sz="0" w:space="0" w:color="auto"/>
        <w:right w:val="none" w:sz="0" w:space="0" w:color="auto"/>
      </w:divBdr>
    </w:div>
    <w:div w:id="739443696">
      <w:bodyDiv w:val="1"/>
      <w:marLeft w:val="0"/>
      <w:marRight w:val="0"/>
      <w:marTop w:val="0"/>
      <w:marBottom w:val="0"/>
      <w:divBdr>
        <w:top w:val="none" w:sz="0" w:space="0" w:color="auto"/>
        <w:left w:val="none" w:sz="0" w:space="0" w:color="auto"/>
        <w:bottom w:val="none" w:sz="0" w:space="0" w:color="auto"/>
        <w:right w:val="none" w:sz="0" w:space="0" w:color="auto"/>
      </w:divBdr>
    </w:div>
    <w:div w:id="739447830">
      <w:bodyDiv w:val="1"/>
      <w:marLeft w:val="0"/>
      <w:marRight w:val="0"/>
      <w:marTop w:val="0"/>
      <w:marBottom w:val="0"/>
      <w:divBdr>
        <w:top w:val="none" w:sz="0" w:space="0" w:color="auto"/>
        <w:left w:val="none" w:sz="0" w:space="0" w:color="auto"/>
        <w:bottom w:val="none" w:sz="0" w:space="0" w:color="auto"/>
        <w:right w:val="none" w:sz="0" w:space="0" w:color="auto"/>
      </w:divBdr>
    </w:div>
    <w:div w:id="739521721">
      <w:bodyDiv w:val="1"/>
      <w:marLeft w:val="0"/>
      <w:marRight w:val="0"/>
      <w:marTop w:val="0"/>
      <w:marBottom w:val="0"/>
      <w:divBdr>
        <w:top w:val="none" w:sz="0" w:space="0" w:color="auto"/>
        <w:left w:val="none" w:sz="0" w:space="0" w:color="auto"/>
        <w:bottom w:val="none" w:sz="0" w:space="0" w:color="auto"/>
        <w:right w:val="none" w:sz="0" w:space="0" w:color="auto"/>
      </w:divBdr>
    </w:div>
    <w:div w:id="739597965">
      <w:bodyDiv w:val="1"/>
      <w:marLeft w:val="0"/>
      <w:marRight w:val="0"/>
      <w:marTop w:val="0"/>
      <w:marBottom w:val="0"/>
      <w:divBdr>
        <w:top w:val="none" w:sz="0" w:space="0" w:color="auto"/>
        <w:left w:val="none" w:sz="0" w:space="0" w:color="auto"/>
        <w:bottom w:val="none" w:sz="0" w:space="0" w:color="auto"/>
        <w:right w:val="none" w:sz="0" w:space="0" w:color="auto"/>
      </w:divBdr>
    </w:div>
    <w:div w:id="739670076">
      <w:bodyDiv w:val="1"/>
      <w:marLeft w:val="0"/>
      <w:marRight w:val="0"/>
      <w:marTop w:val="0"/>
      <w:marBottom w:val="0"/>
      <w:divBdr>
        <w:top w:val="none" w:sz="0" w:space="0" w:color="auto"/>
        <w:left w:val="none" w:sz="0" w:space="0" w:color="auto"/>
        <w:bottom w:val="none" w:sz="0" w:space="0" w:color="auto"/>
        <w:right w:val="none" w:sz="0" w:space="0" w:color="auto"/>
      </w:divBdr>
    </w:div>
    <w:div w:id="739670218">
      <w:bodyDiv w:val="1"/>
      <w:marLeft w:val="0"/>
      <w:marRight w:val="0"/>
      <w:marTop w:val="0"/>
      <w:marBottom w:val="0"/>
      <w:divBdr>
        <w:top w:val="none" w:sz="0" w:space="0" w:color="auto"/>
        <w:left w:val="none" w:sz="0" w:space="0" w:color="auto"/>
        <w:bottom w:val="none" w:sz="0" w:space="0" w:color="auto"/>
        <w:right w:val="none" w:sz="0" w:space="0" w:color="auto"/>
      </w:divBdr>
    </w:div>
    <w:div w:id="739712569">
      <w:bodyDiv w:val="1"/>
      <w:marLeft w:val="0"/>
      <w:marRight w:val="0"/>
      <w:marTop w:val="0"/>
      <w:marBottom w:val="0"/>
      <w:divBdr>
        <w:top w:val="none" w:sz="0" w:space="0" w:color="auto"/>
        <w:left w:val="none" w:sz="0" w:space="0" w:color="auto"/>
        <w:bottom w:val="none" w:sz="0" w:space="0" w:color="auto"/>
        <w:right w:val="none" w:sz="0" w:space="0" w:color="auto"/>
      </w:divBdr>
    </w:div>
    <w:div w:id="739714035">
      <w:bodyDiv w:val="1"/>
      <w:marLeft w:val="0"/>
      <w:marRight w:val="0"/>
      <w:marTop w:val="0"/>
      <w:marBottom w:val="0"/>
      <w:divBdr>
        <w:top w:val="none" w:sz="0" w:space="0" w:color="auto"/>
        <w:left w:val="none" w:sz="0" w:space="0" w:color="auto"/>
        <w:bottom w:val="none" w:sz="0" w:space="0" w:color="auto"/>
        <w:right w:val="none" w:sz="0" w:space="0" w:color="auto"/>
      </w:divBdr>
    </w:div>
    <w:div w:id="739718688">
      <w:bodyDiv w:val="1"/>
      <w:marLeft w:val="0"/>
      <w:marRight w:val="0"/>
      <w:marTop w:val="0"/>
      <w:marBottom w:val="0"/>
      <w:divBdr>
        <w:top w:val="none" w:sz="0" w:space="0" w:color="auto"/>
        <w:left w:val="none" w:sz="0" w:space="0" w:color="auto"/>
        <w:bottom w:val="none" w:sz="0" w:space="0" w:color="auto"/>
        <w:right w:val="none" w:sz="0" w:space="0" w:color="auto"/>
      </w:divBdr>
    </w:div>
    <w:div w:id="739905487">
      <w:bodyDiv w:val="1"/>
      <w:marLeft w:val="0"/>
      <w:marRight w:val="0"/>
      <w:marTop w:val="0"/>
      <w:marBottom w:val="0"/>
      <w:divBdr>
        <w:top w:val="none" w:sz="0" w:space="0" w:color="auto"/>
        <w:left w:val="none" w:sz="0" w:space="0" w:color="auto"/>
        <w:bottom w:val="none" w:sz="0" w:space="0" w:color="auto"/>
        <w:right w:val="none" w:sz="0" w:space="0" w:color="auto"/>
      </w:divBdr>
    </w:div>
    <w:div w:id="739907255">
      <w:bodyDiv w:val="1"/>
      <w:marLeft w:val="0"/>
      <w:marRight w:val="0"/>
      <w:marTop w:val="0"/>
      <w:marBottom w:val="0"/>
      <w:divBdr>
        <w:top w:val="none" w:sz="0" w:space="0" w:color="auto"/>
        <w:left w:val="none" w:sz="0" w:space="0" w:color="auto"/>
        <w:bottom w:val="none" w:sz="0" w:space="0" w:color="auto"/>
        <w:right w:val="none" w:sz="0" w:space="0" w:color="auto"/>
      </w:divBdr>
    </w:div>
    <w:div w:id="740098709">
      <w:bodyDiv w:val="1"/>
      <w:marLeft w:val="0"/>
      <w:marRight w:val="0"/>
      <w:marTop w:val="0"/>
      <w:marBottom w:val="0"/>
      <w:divBdr>
        <w:top w:val="none" w:sz="0" w:space="0" w:color="auto"/>
        <w:left w:val="none" w:sz="0" w:space="0" w:color="auto"/>
        <w:bottom w:val="none" w:sz="0" w:space="0" w:color="auto"/>
        <w:right w:val="none" w:sz="0" w:space="0" w:color="auto"/>
      </w:divBdr>
    </w:div>
    <w:div w:id="740100115">
      <w:bodyDiv w:val="1"/>
      <w:marLeft w:val="0"/>
      <w:marRight w:val="0"/>
      <w:marTop w:val="0"/>
      <w:marBottom w:val="0"/>
      <w:divBdr>
        <w:top w:val="none" w:sz="0" w:space="0" w:color="auto"/>
        <w:left w:val="none" w:sz="0" w:space="0" w:color="auto"/>
        <w:bottom w:val="none" w:sz="0" w:space="0" w:color="auto"/>
        <w:right w:val="none" w:sz="0" w:space="0" w:color="auto"/>
      </w:divBdr>
    </w:div>
    <w:div w:id="740100974">
      <w:bodyDiv w:val="1"/>
      <w:marLeft w:val="0"/>
      <w:marRight w:val="0"/>
      <w:marTop w:val="0"/>
      <w:marBottom w:val="0"/>
      <w:divBdr>
        <w:top w:val="none" w:sz="0" w:space="0" w:color="auto"/>
        <w:left w:val="none" w:sz="0" w:space="0" w:color="auto"/>
        <w:bottom w:val="none" w:sz="0" w:space="0" w:color="auto"/>
        <w:right w:val="none" w:sz="0" w:space="0" w:color="auto"/>
      </w:divBdr>
    </w:div>
    <w:div w:id="740172851">
      <w:bodyDiv w:val="1"/>
      <w:marLeft w:val="0"/>
      <w:marRight w:val="0"/>
      <w:marTop w:val="0"/>
      <w:marBottom w:val="0"/>
      <w:divBdr>
        <w:top w:val="none" w:sz="0" w:space="0" w:color="auto"/>
        <w:left w:val="none" w:sz="0" w:space="0" w:color="auto"/>
        <w:bottom w:val="none" w:sz="0" w:space="0" w:color="auto"/>
        <w:right w:val="none" w:sz="0" w:space="0" w:color="auto"/>
      </w:divBdr>
    </w:div>
    <w:div w:id="740299545">
      <w:bodyDiv w:val="1"/>
      <w:marLeft w:val="0"/>
      <w:marRight w:val="0"/>
      <w:marTop w:val="0"/>
      <w:marBottom w:val="0"/>
      <w:divBdr>
        <w:top w:val="none" w:sz="0" w:space="0" w:color="auto"/>
        <w:left w:val="none" w:sz="0" w:space="0" w:color="auto"/>
        <w:bottom w:val="none" w:sz="0" w:space="0" w:color="auto"/>
        <w:right w:val="none" w:sz="0" w:space="0" w:color="auto"/>
      </w:divBdr>
    </w:div>
    <w:div w:id="740366920">
      <w:bodyDiv w:val="1"/>
      <w:marLeft w:val="0"/>
      <w:marRight w:val="0"/>
      <w:marTop w:val="0"/>
      <w:marBottom w:val="0"/>
      <w:divBdr>
        <w:top w:val="none" w:sz="0" w:space="0" w:color="auto"/>
        <w:left w:val="none" w:sz="0" w:space="0" w:color="auto"/>
        <w:bottom w:val="none" w:sz="0" w:space="0" w:color="auto"/>
        <w:right w:val="none" w:sz="0" w:space="0" w:color="auto"/>
      </w:divBdr>
    </w:div>
    <w:div w:id="740371664">
      <w:bodyDiv w:val="1"/>
      <w:marLeft w:val="0"/>
      <w:marRight w:val="0"/>
      <w:marTop w:val="0"/>
      <w:marBottom w:val="0"/>
      <w:divBdr>
        <w:top w:val="none" w:sz="0" w:space="0" w:color="auto"/>
        <w:left w:val="none" w:sz="0" w:space="0" w:color="auto"/>
        <w:bottom w:val="none" w:sz="0" w:space="0" w:color="auto"/>
        <w:right w:val="none" w:sz="0" w:space="0" w:color="auto"/>
      </w:divBdr>
    </w:div>
    <w:div w:id="740372297">
      <w:bodyDiv w:val="1"/>
      <w:marLeft w:val="0"/>
      <w:marRight w:val="0"/>
      <w:marTop w:val="0"/>
      <w:marBottom w:val="0"/>
      <w:divBdr>
        <w:top w:val="none" w:sz="0" w:space="0" w:color="auto"/>
        <w:left w:val="none" w:sz="0" w:space="0" w:color="auto"/>
        <w:bottom w:val="none" w:sz="0" w:space="0" w:color="auto"/>
        <w:right w:val="none" w:sz="0" w:space="0" w:color="auto"/>
      </w:divBdr>
    </w:div>
    <w:div w:id="740373172">
      <w:bodyDiv w:val="1"/>
      <w:marLeft w:val="0"/>
      <w:marRight w:val="0"/>
      <w:marTop w:val="0"/>
      <w:marBottom w:val="0"/>
      <w:divBdr>
        <w:top w:val="none" w:sz="0" w:space="0" w:color="auto"/>
        <w:left w:val="none" w:sz="0" w:space="0" w:color="auto"/>
        <w:bottom w:val="none" w:sz="0" w:space="0" w:color="auto"/>
        <w:right w:val="none" w:sz="0" w:space="0" w:color="auto"/>
      </w:divBdr>
    </w:div>
    <w:div w:id="740444989">
      <w:bodyDiv w:val="1"/>
      <w:marLeft w:val="0"/>
      <w:marRight w:val="0"/>
      <w:marTop w:val="0"/>
      <w:marBottom w:val="0"/>
      <w:divBdr>
        <w:top w:val="none" w:sz="0" w:space="0" w:color="auto"/>
        <w:left w:val="none" w:sz="0" w:space="0" w:color="auto"/>
        <w:bottom w:val="none" w:sz="0" w:space="0" w:color="auto"/>
        <w:right w:val="none" w:sz="0" w:space="0" w:color="auto"/>
      </w:divBdr>
    </w:div>
    <w:div w:id="740449298">
      <w:bodyDiv w:val="1"/>
      <w:marLeft w:val="0"/>
      <w:marRight w:val="0"/>
      <w:marTop w:val="0"/>
      <w:marBottom w:val="0"/>
      <w:divBdr>
        <w:top w:val="none" w:sz="0" w:space="0" w:color="auto"/>
        <w:left w:val="none" w:sz="0" w:space="0" w:color="auto"/>
        <w:bottom w:val="none" w:sz="0" w:space="0" w:color="auto"/>
        <w:right w:val="none" w:sz="0" w:space="0" w:color="auto"/>
      </w:divBdr>
    </w:div>
    <w:div w:id="740643263">
      <w:bodyDiv w:val="1"/>
      <w:marLeft w:val="0"/>
      <w:marRight w:val="0"/>
      <w:marTop w:val="0"/>
      <w:marBottom w:val="0"/>
      <w:divBdr>
        <w:top w:val="none" w:sz="0" w:space="0" w:color="auto"/>
        <w:left w:val="none" w:sz="0" w:space="0" w:color="auto"/>
        <w:bottom w:val="none" w:sz="0" w:space="0" w:color="auto"/>
        <w:right w:val="none" w:sz="0" w:space="0" w:color="auto"/>
      </w:divBdr>
    </w:div>
    <w:div w:id="740908260">
      <w:bodyDiv w:val="1"/>
      <w:marLeft w:val="0"/>
      <w:marRight w:val="0"/>
      <w:marTop w:val="0"/>
      <w:marBottom w:val="0"/>
      <w:divBdr>
        <w:top w:val="none" w:sz="0" w:space="0" w:color="auto"/>
        <w:left w:val="none" w:sz="0" w:space="0" w:color="auto"/>
        <w:bottom w:val="none" w:sz="0" w:space="0" w:color="auto"/>
        <w:right w:val="none" w:sz="0" w:space="0" w:color="auto"/>
      </w:divBdr>
    </w:div>
    <w:div w:id="741024763">
      <w:bodyDiv w:val="1"/>
      <w:marLeft w:val="0"/>
      <w:marRight w:val="0"/>
      <w:marTop w:val="0"/>
      <w:marBottom w:val="0"/>
      <w:divBdr>
        <w:top w:val="none" w:sz="0" w:space="0" w:color="auto"/>
        <w:left w:val="none" w:sz="0" w:space="0" w:color="auto"/>
        <w:bottom w:val="none" w:sz="0" w:space="0" w:color="auto"/>
        <w:right w:val="none" w:sz="0" w:space="0" w:color="auto"/>
      </w:divBdr>
    </w:div>
    <w:div w:id="741147595">
      <w:bodyDiv w:val="1"/>
      <w:marLeft w:val="0"/>
      <w:marRight w:val="0"/>
      <w:marTop w:val="0"/>
      <w:marBottom w:val="0"/>
      <w:divBdr>
        <w:top w:val="none" w:sz="0" w:space="0" w:color="auto"/>
        <w:left w:val="none" w:sz="0" w:space="0" w:color="auto"/>
        <w:bottom w:val="none" w:sz="0" w:space="0" w:color="auto"/>
        <w:right w:val="none" w:sz="0" w:space="0" w:color="auto"/>
      </w:divBdr>
    </w:div>
    <w:div w:id="741290195">
      <w:bodyDiv w:val="1"/>
      <w:marLeft w:val="0"/>
      <w:marRight w:val="0"/>
      <w:marTop w:val="0"/>
      <w:marBottom w:val="0"/>
      <w:divBdr>
        <w:top w:val="none" w:sz="0" w:space="0" w:color="auto"/>
        <w:left w:val="none" w:sz="0" w:space="0" w:color="auto"/>
        <w:bottom w:val="none" w:sz="0" w:space="0" w:color="auto"/>
        <w:right w:val="none" w:sz="0" w:space="0" w:color="auto"/>
      </w:divBdr>
    </w:div>
    <w:div w:id="741367750">
      <w:bodyDiv w:val="1"/>
      <w:marLeft w:val="0"/>
      <w:marRight w:val="0"/>
      <w:marTop w:val="0"/>
      <w:marBottom w:val="0"/>
      <w:divBdr>
        <w:top w:val="none" w:sz="0" w:space="0" w:color="auto"/>
        <w:left w:val="none" w:sz="0" w:space="0" w:color="auto"/>
        <w:bottom w:val="none" w:sz="0" w:space="0" w:color="auto"/>
        <w:right w:val="none" w:sz="0" w:space="0" w:color="auto"/>
      </w:divBdr>
    </w:div>
    <w:div w:id="741413772">
      <w:bodyDiv w:val="1"/>
      <w:marLeft w:val="0"/>
      <w:marRight w:val="0"/>
      <w:marTop w:val="0"/>
      <w:marBottom w:val="0"/>
      <w:divBdr>
        <w:top w:val="none" w:sz="0" w:space="0" w:color="auto"/>
        <w:left w:val="none" w:sz="0" w:space="0" w:color="auto"/>
        <w:bottom w:val="none" w:sz="0" w:space="0" w:color="auto"/>
        <w:right w:val="none" w:sz="0" w:space="0" w:color="auto"/>
      </w:divBdr>
    </w:div>
    <w:div w:id="741485396">
      <w:bodyDiv w:val="1"/>
      <w:marLeft w:val="0"/>
      <w:marRight w:val="0"/>
      <w:marTop w:val="0"/>
      <w:marBottom w:val="0"/>
      <w:divBdr>
        <w:top w:val="none" w:sz="0" w:space="0" w:color="auto"/>
        <w:left w:val="none" w:sz="0" w:space="0" w:color="auto"/>
        <w:bottom w:val="none" w:sz="0" w:space="0" w:color="auto"/>
        <w:right w:val="none" w:sz="0" w:space="0" w:color="auto"/>
      </w:divBdr>
    </w:div>
    <w:div w:id="741491625">
      <w:bodyDiv w:val="1"/>
      <w:marLeft w:val="0"/>
      <w:marRight w:val="0"/>
      <w:marTop w:val="0"/>
      <w:marBottom w:val="0"/>
      <w:divBdr>
        <w:top w:val="none" w:sz="0" w:space="0" w:color="auto"/>
        <w:left w:val="none" w:sz="0" w:space="0" w:color="auto"/>
        <w:bottom w:val="none" w:sz="0" w:space="0" w:color="auto"/>
        <w:right w:val="none" w:sz="0" w:space="0" w:color="auto"/>
      </w:divBdr>
    </w:div>
    <w:div w:id="741565520">
      <w:bodyDiv w:val="1"/>
      <w:marLeft w:val="0"/>
      <w:marRight w:val="0"/>
      <w:marTop w:val="0"/>
      <w:marBottom w:val="0"/>
      <w:divBdr>
        <w:top w:val="none" w:sz="0" w:space="0" w:color="auto"/>
        <w:left w:val="none" w:sz="0" w:space="0" w:color="auto"/>
        <w:bottom w:val="none" w:sz="0" w:space="0" w:color="auto"/>
        <w:right w:val="none" w:sz="0" w:space="0" w:color="auto"/>
      </w:divBdr>
    </w:div>
    <w:div w:id="741678618">
      <w:bodyDiv w:val="1"/>
      <w:marLeft w:val="0"/>
      <w:marRight w:val="0"/>
      <w:marTop w:val="0"/>
      <w:marBottom w:val="0"/>
      <w:divBdr>
        <w:top w:val="none" w:sz="0" w:space="0" w:color="auto"/>
        <w:left w:val="none" w:sz="0" w:space="0" w:color="auto"/>
        <w:bottom w:val="none" w:sz="0" w:space="0" w:color="auto"/>
        <w:right w:val="none" w:sz="0" w:space="0" w:color="auto"/>
      </w:divBdr>
    </w:div>
    <w:div w:id="741684115">
      <w:bodyDiv w:val="1"/>
      <w:marLeft w:val="0"/>
      <w:marRight w:val="0"/>
      <w:marTop w:val="0"/>
      <w:marBottom w:val="0"/>
      <w:divBdr>
        <w:top w:val="none" w:sz="0" w:space="0" w:color="auto"/>
        <w:left w:val="none" w:sz="0" w:space="0" w:color="auto"/>
        <w:bottom w:val="none" w:sz="0" w:space="0" w:color="auto"/>
        <w:right w:val="none" w:sz="0" w:space="0" w:color="auto"/>
      </w:divBdr>
    </w:div>
    <w:div w:id="741757570">
      <w:bodyDiv w:val="1"/>
      <w:marLeft w:val="0"/>
      <w:marRight w:val="0"/>
      <w:marTop w:val="0"/>
      <w:marBottom w:val="0"/>
      <w:divBdr>
        <w:top w:val="none" w:sz="0" w:space="0" w:color="auto"/>
        <w:left w:val="none" w:sz="0" w:space="0" w:color="auto"/>
        <w:bottom w:val="none" w:sz="0" w:space="0" w:color="auto"/>
        <w:right w:val="none" w:sz="0" w:space="0" w:color="auto"/>
      </w:divBdr>
    </w:div>
    <w:div w:id="741829733">
      <w:bodyDiv w:val="1"/>
      <w:marLeft w:val="0"/>
      <w:marRight w:val="0"/>
      <w:marTop w:val="0"/>
      <w:marBottom w:val="0"/>
      <w:divBdr>
        <w:top w:val="none" w:sz="0" w:space="0" w:color="auto"/>
        <w:left w:val="none" w:sz="0" w:space="0" w:color="auto"/>
        <w:bottom w:val="none" w:sz="0" w:space="0" w:color="auto"/>
        <w:right w:val="none" w:sz="0" w:space="0" w:color="auto"/>
      </w:divBdr>
    </w:div>
    <w:div w:id="742025625">
      <w:bodyDiv w:val="1"/>
      <w:marLeft w:val="0"/>
      <w:marRight w:val="0"/>
      <w:marTop w:val="0"/>
      <w:marBottom w:val="0"/>
      <w:divBdr>
        <w:top w:val="none" w:sz="0" w:space="0" w:color="auto"/>
        <w:left w:val="none" w:sz="0" w:space="0" w:color="auto"/>
        <w:bottom w:val="none" w:sz="0" w:space="0" w:color="auto"/>
        <w:right w:val="none" w:sz="0" w:space="0" w:color="auto"/>
      </w:divBdr>
    </w:div>
    <w:div w:id="742145386">
      <w:bodyDiv w:val="1"/>
      <w:marLeft w:val="0"/>
      <w:marRight w:val="0"/>
      <w:marTop w:val="0"/>
      <w:marBottom w:val="0"/>
      <w:divBdr>
        <w:top w:val="none" w:sz="0" w:space="0" w:color="auto"/>
        <w:left w:val="none" w:sz="0" w:space="0" w:color="auto"/>
        <w:bottom w:val="none" w:sz="0" w:space="0" w:color="auto"/>
        <w:right w:val="none" w:sz="0" w:space="0" w:color="auto"/>
      </w:divBdr>
    </w:div>
    <w:div w:id="742290169">
      <w:bodyDiv w:val="1"/>
      <w:marLeft w:val="0"/>
      <w:marRight w:val="0"/>
      <w:marTop w:val="0"/>
      <w:marBottom w:val="0"/>
      <w:divBdr>
        <w:top w:val="none" w:sz="0" w:space="0" w:color="auto"/>
        <w:left w:val="none" w:sz="0" w:space="0" w:color="auto"/>
        <w:bottom w:val="none" w:sz="0" w:space="0" w:color="auto"/>
        <w:right w:val="none" w:sz="0" w:space="0" w:color="auto"/>
      </w:divBdr>
    </w:div>
    <w:div w:id="742337238">
      <w:bodyDiv w:val="1"/>
      <w:marLeft w:val="0"/>
      <w:marRight w:val="0"/>
      <w:marTop w:val="0"/>
      <w:marBottom w:val="0"/>
      <w:divBdr>
        <w:top w:val="none" w:sz="0" w:space="0" w:color="auto"/>
        <w:left w:val="none" w:sz="0" w:space="0" w:color="auto"/>
        <w:bottom w:val="none" w:sz="0" w:space="0" w:color="auto"/>
        <w:right w:val="none" w:sz="0" w:space="0" w:color="auto"/>
      </w:divBdr>
    </w:div>
    <w:div w:id="742341356">
      <w:bodyDiv w:val="1"/>
      <w:marLeft w:val="0"/>
      <w:marRight w:val="0"/>
      <w:marTop w:val="0"/>
      <w:marBottom w:val="0"/>
      <w:divBdr>
        <w:top w:val="none" w:sz="0" w:space="0" w:color="auto"/>
        <w:left w:val="none" w:sz="0" w:space="0" w:color="auto"/>
        <w:bottom w:val="none" w:sz="0" w:space="0" w:color="auto"/>
        <w:right w:val="none" w:sz="0" w:space="0" w:color="auto"/>
      </w:divBdr>
    </w:div>
    <w:div w:id="742407093">
      <w:bodyDiv w:val="1"/>
      <w:marLeft w:val="0"/>
      <w:marRight w:val="0"/>
      <w:marTop w:val="0"/>
      <w:marBottom w:val="0"/>
      <w:divBdr>
        <w:top w:val="none" w:sz="0" w:space="0" w:color="auto"/>
        <w:left w:val="none" w:sz="0" w:space="0" w:color="auto"/>
        <w:bottom w:val="none" w:sz="0" w:space="0" w:color="auto"/>
        <w:right w:val="none" w:sz="0" w:space="0" w:color="auto"/>
      </w:divBdr>
    </w:div>
    <w:div w:id="742525382">
      <w:bodyDiv w:val="1"/>
      <w:marLeft w:val="0"/>
      <w:marRight w:val="0"/>
      <w:marTop w:val="0"/>
      <w:marBottom w:val="0"/>
      <w:divBdr>
        <w:top w:val="none" w:sz="0" w:space="0" w:color="auto"/>
        <w:left w:val="none" w:sz="0" w:space="0" w:color="auto"/>
        <w:bottom w:val="none" w:sz="0" w:space="0" w:color="auto"/>
        <w:right w:val="none" w:sz="0" w:space="0" w:color="auto"/>
      </w:divBdr>
    </w:div>
    <w:div w:id="742607440">
      <w:bodyDiv w:val="1"/>
      <w:marLeft w:val="0"/>
      <w:marRight w:val="0"/>
      <w:marTop w:val="0"/>
      <w:marBottom w:val="0"/>
      <w:divBdr>
        <w:top w:val="none" w:sz="0" w:space="0" w:color="auto"/>
        <w:left w:val="none" w:sz="0" w:space="0" w:color="auto"/>
        <w:bottom w:val="none" w:sz="0" w:space="0" w:color="auto"/>
        <w:right w:val="none" w:sz="0" w:space="0" w:color="auto"/>
      </w:divBdr>
    </w:div>
    <w:div w:id="742609724">
      <w:bodyDiv w:val="1"/>
      <w:marLeft w:val="0"/>
      <w:marRight w:val="0"/>
      <w:marTop w:val="0"/>
      <w:marBottom w:val="0"/>
      <w:divBdr>
        <w:top w:val="none" w:sz="0" w:space="0" w:color="auto"/>
        <w:left w:val="none" w:sz="0" w:space="0" w:color="auto"/>
        <w:bottom w:val="none" w:sz="0" w:space="0" w:color="auto"/>
        <w:right w:val="none" w:sz="0" w:space="0" w:color="auto"/>
      </w:divBdr>
    </w:div>
    <w:div w:id="742795461">
      <w:bodyDiv w:val="1"/>
      <w:marLeft w:val="0"/>
      <w:marRight w:val="0"/>
      <w:marTop w:val="0"/>
      <w:marBottom w:val="0"/>
      <w:divBdr>
        <w:top w:val="none" w:sz="0" w:space="0" w:color="auto"/>
        <w:left w:val="none" w:sz="0" w:space="0" w:color="auto"/>
        <w:bottom w:val="none" w:sz="0" w:space="0" w:color="auto"/>
        <w:right w:val="none" w:sz="0" w:space="0" w:color="auto"/>
      </w:divBdr>
    </w:div>
    <w:div w:id="742919823">
      <w:bodyDiv w:val="1"/>
      <w:marLeft w:val="0"/>
      <w:marRight w:val="0"/>
      <w:marTop w:val="0"/>
      <w:marBottom w:val="0"/>
      <w:divBdr>
        <w:top w:val="none" w:sz="0" w:space="0" w:color="auto"/>
        <w:left w:val="none" w:sz="0" w:space="0" w:color="auto"/>
        <w:bottom w:val="none" w:sz="0" w:space="0" w:color="auto"/>
        <w:right w:val="none" w:sz="0" w:space="0" w:color="auto"/>
      </w:divBdr>
    </w:div>
    <w:div w:id="742944387">
      <w:bodyDiv w:val="1"/>
      <w:marLeft w:val="0"/>
      <w:marRight w:val="0"/>
      <w:marTop w:val="0"/>
      <w:marBottom w:val="0"/>
      <w:divBdr>
        <w:top w:val="none" w:sz="0" w:space="0" w:color="auto"/>
        <w:left w:val="none" w:sz="0" w:space="0" w:color="auto"/>
        <w:bottom w:val="none" w:sz="0" w:space="0" w:color="auto"/>
        <w:right w:val="none" w:sz="0" w:space="0" w:color="auto"/>
      </w:divBdr>
    </w:div>
    <w:div w:id="743066117">
      <w:bodyDiv w:val="1"/>
      <w:marLeft w:val="0"/>
      <w:marRight w:val="0"/>
      <w:marTop w:val="0"/>
      <w:marBottom w:val="0"/>
      <w:divBdr>
        <w:top w:val="none" w:sz="0" w:space="0" w:color="auto"/>
        <w:left w:val="none" w:sz="0" w:space="0" w:color="auto"/>
        <w:bottom w:val="none" w:sz="0" w:space="0" w:color="auto"/>
        <w:right w:val="none" w:sz="0" w:space="0" w:color="auto"/>
      </w:divBdr>
    </w:div>
    <w:div w:id="743114559">
      <w:bodyDiv w:val="1"/>
      <w:marLeft w:val="0"/>
      <w:marRight w:val="0"/>
      <w:marTop w:val="0"/>
      <w:marBottom w:val="0"/>
      <w:divBdr>
        <w:top w:val="none" w:sz="0" w:space="0" w:color="auto"/>
        <w:left w:val="none" w:sz="0" w:space="0" w:color="auto"/>
        <w:bottom w:val="none" w:sz="0" w:space="0" w:color="auto"/>
        <w:right w:val="none" w:sz="0" w:space="0" w:color="auto"/>
      </w:divBdr>
    </w:div>
    <w:div w:id="743142896">
      <w:bodyDiv w:val="1"/>
      <w:marLeft w:val="0"/>
      <w:marRight w:val="0"/>
      <w:marTop w:val="0"/>
      <w:marBottom w:val="0"/>
      <w:divBdr>
        <w:top w:val="none" w:sz="0" w:space="0" w:color="auto"/>
        <w:left w:val="none" w:sz="0" w:space="0" w:color="auto"/>
        <w:bottom w:val="none" w:sz="0" w:space="0" w:color="auto"/>
        <w:right w:val="none" w:sz="0" w:space="0" w:color="auto"/>
      </w:divBdr>
    </w:div>
    <w:div w:id="743255959">
      <w:bodyDiv w:val="1"/>
      <w:marLeft w:val="0"/>
      <w:marRight w:val="0"/>
      <w:marTop w:val="0"/>
      <w:marBottom w:val="0"/>
      <w:divBdr>
        <w:top w:val="none" w:sz="0" w:space="0" w:color="auto"/>
        <w:left w:val="none" w:sz="0" w:space="0" w:color="auto"/>
        <w:bottom w:val="none" w:sz="0" w:space="0" w:color="auto"/>
        <w:right w:val="none" w:sz="0" w:space="0" w:color="auto"/>
      </w:divBdr>
    </w:div>
    <w:div w:id="743331887">
      <w:bodyDiv w:val="1"/>
      <w:marLeft w:val="0"/>
      <w:marRight w:val="0"/>
      <w:marTop w:val="0"/>
      <w:marBottom w:val="0"/>
      <w:divBdr>
        <w:top w:val="none" w:sz="0" w:space="0" w:color="auto"/>
        <w:left w:val="none" w:sz="0" w:space="0" w:color="auto"/>
        <w:bottom w:val="none" w:sz="0" w:space="0" w:color="auto"/>
        <w:right w:val="none" w:sz="0" w:space="0" w:color="auto"/>
      </w:divBdr>
    </w:div>
    <w:div w:id="743332046">
      <w:bodyDiv w:val="1"/>
      <w:marLeft w:val="0"/>
      <w:marRight w:val="0"/>
      <w:marTop w:val="0"/>
      <w:marBottom w:val="0"/>
      <w:divBdr>
        <w:top w:val="none" w:sz="0" w:space="0" w:color="auto"/>
        <w:left w:val="none" w:sz="0" w:space="0" w:color="auto"/>
        <w:bottom w:val="none" w:sz="0" w:space="0" w:color="auto"/>
        <w:right w:val="none" w:sz="0" w:space="0" w:color="auto"/>
      </w:divBdr>
    </w:div>
    <w:div w:id="743458248">
      <w:bodyDiv w:val="1"/>
      <w:marLeft w:val="0"/>
      <w:marRight w:val="0"/>
      <w:marTop w:val="0"/>
      <w:marBottom w:val="0"/>
      <w:divBdr>
        <w:top w:val="none" w:sz="0" w:space="0" w:color="auto"/>
        <w:left w:val="none" w:sz="0" w:space="0" w:color="auto"/>
        <w:bottom w:val="none" w:sz="0" w:space="0" w:color="auto"/>
        <w:right w:val="none" w:sz="0" w:space="0" w:color="auto"/>
      </w:divBdr>
    </w:div>
    <w:div w:id="743525918">
      <w:bodyDiv w:val="1"/>
      <w:marLeft w:val="0"/>
      <w:marRight w:val="0"/>
      <w:marTop w:val="0"/>
      <w:marBottom w:val="0"/>
      <w:divBdr>
        <w:top w:val="none" w:sz="0" w:space="0" w:color="auto"/>
        <w:left w:val="none" w:sz="0" w:space="0" w:color="auto"/>
        <w:bottom w:val="none" w:sz="0" w:space="0" w:color="auto"/>
        <w:right w:val="none" w:sz="0" w:space="0" w:color="auto"/>
      </w:divBdr>
    </w:div>
    <w:div w:id="743533603">
      <w:bodyDiv w:val="1"/>
      <w:marLeft w:val="0"/>
      <w:marRight w:val="0"/>
      <w:marTop w:val="0"/>
      <w:marBottom w:val="0"/>
      <w:divBdr>
        <w:top w:val="none" w:sz="0" w:space="0" w:color="auto"/>
        <w:left w:val="none" w:sz="0" w:space="0" w:color="auto"/>
        <w:bottom w:val="none" w:sz="0" w:space="0" w:color="auto"/>
        <w:right w:val="none" w:sz="0" w:space="0" w:color="auto"/>
      </w:divBdr>
    </w:div>
    <w:div w:id="743533892">
      <w:bodyDiv w:val="1"/>
      <w:marLeft w:val="0"/>
      <w:marRight w:val="0"/>
      <w:marTop w:val="0"/>
      <w:marBottom w:val="0"/>
      <w:divBdr>
        <w:top w:val="none" w:sz="0" w:space="0" w:color="auto"/>
        <w:left w:val="none" w:sz="0" w:space="0" w:color="auto"/>
        <w:bottom w:val="none" w:sz="0" w:space="0" w:color="auto"/>
        <w:right w:val="none" w:sz="0" w:space="0" w:color="auto"/>
      </w:divBdr>
    </w:div>
    <w:div w:id="743643458">
      <w:bodyDiv w:val="1"/>
      <w:marLeft w:val="0"/>
      <w:marRight w:val="0"/>
      <w:marTop w:val="0"/>
      <w:marBottom w:val="0"/>
      <w:divBdr>
        <w:top w:val="none" w:sz="0" w:space="0" w:color="auto"/>
        <w:left w:val="none" w:sz="0" w:space="0" w:color="auto"/>
        <w:bottom w:val="none" w:sz="0" w:space="0" w:color="auto"/>
        <w:right w:val="none" w:sz="0" w:space="0" w:color="auto"/>
      </w:divBdr>
    </w:div>
    <w:div w:id="743647468">
      <w:bodyDiv w:val="1"/>
      <w:marLeft w:val="0"/>
      <w:marRight w:val="0"/>
      <w:marTop w:val="0"/>
      <w:marBottom w:val="0"/>
      <w:divBdr>
        <w:top w:val="none" w:sz="0" w:space="0" w:color="auto"/>
        <w:left w:val="none" w:sz="0" w:space="0" w:color="auto"/>
        <w:bottom w:val="none" w:sz="0" w:space="0" w:color="auto"/>
        <w:right w:val="none" w:sz="0" w:space="0" w:color="auto"/>
      </w:divBdr>
    </w:div>
    <w:div w:id="743649420">
      <w:bodyDiv w:val="1"/>
      <w:marLeft w:val="0"/>
      <w:marRight w:val="0"/>
      <w:marTop w:val="0"/>
      <w:marBottom w:val="0"/>
      <w:divBdr>
        <w:top w:val="none" w:sz="0" w:space="0" w:color="auto"/>
        <w:left w:val="none" w:sz="0" w:space="0" w:color="auto"/>
        <w:bottom w:val="none" w:sz="0" w:space="0" w:color="auto"/>
        <w:right w:val="none" w:sz="0" w:space="0" w:color="auto"/>
      </w:divBdr>
    </w:div>
    <w:div w:id="743794646">
      <w:bodyDiv w:val="1"/>
      <w:marLeft w:val="0"/>
      <w:marRight w:val="0"/>
      <w:marTop w:val="0"/>
      <w:marBottom w:val="0"/>
      <w:divBdr>
        <w:top w:val="none" w:sz="0" w:space="0" w:color="auto"/>
        <w:left w:val="none" w:sz="0" w:space="0" w:color="auto"/>
        <w:bottom w:val="none" w:sz="0" w:space="0" w:color="auto"/>
        <w:right w:val="none" w:sz="0" w:space="0" w:color="auto"/>
      </w:divBdr>
    </w:div>
    <w:div w:id="743799045">
      <w:bodyDiv w:val="1"/>
      <w:marLeft w:val="0"/>
      <w:marRight w:val="0"/>
      <w:marTop w:val="0"/>
      <w:marBottom w:val="0"/>
      <w:divBdr>
        <w:top w:val="none" w:sz="0" w:space="0" w:color="auto"/>
        <w:left w:val="none" w:sz="0" w:space="0" w:color="auto"/>
        <w:bottom w:val="none" w:sz="0" w:space="0" w:color="auto"/>
        <w:right w:val="none" w:sz="0" w:space="0" w:color="auto"/>
      </w:divBdr>
    </w:div>
    <w:div w:id="743841819">
      <w:bodyDiv w:val="1"/>
      <w:marLeft w:val="0"/>
      <w:marRight w:val="0"/>
      <w:marTop w:val="0"/>
      <w:marBottom w:val="0"/>
      <w:divBdr>
        <w:top w:val="none" w:sz="0" w:space="0" w:color="auto"/>
        <w:left w:val="none" w:sz="0" w:space="0" w:color="auto"/>
        <w:bottom w:val="none" w:sz="0" w:space="0" w:color="auto"/>
        <w:right w:val="none" w:sz="0" w:space="0" w:color="auto"/>
      </w:divBdr>
    </w:div>
    <w:div w:id="743916337">
      <w:bodyDiv w:val="1"/>
      <w:marLeft w:val="0"/>
      <w:marRight w:val="0"/>
      <w:marTop w:val="0"/>
      <w:marBottom w:val="0"/>
      <w:divBdr>
        <w:top w:val="none" w:sz="0" w:space="0" w:color="auto"/>
        <w:left w:val="none" w:sz="0" w:space="0" w:color="auto"/>
        <w:bottom w:val="none" w:sz="0" w:space="0" w:color="auto"/>
        <w:right w:val="none" w:sz="0" w:space="0" w:color="auto"/>
      </w:divBdr>
    </w:div>
    <w:div w:id="744037518">
      <w:bodyDiv w:val="1"/>
      <w:marLeft w:val="0"/>
      <w:marRight w:val="0"/>
      <w:marTop w:val="0"/>
      <w:marBottom w:val="0"/>
      <w:divBdr>
        <w:top w:val="none" w:sz="0" w:space="0" w:color="auto"/>
        <w:left w:val="none" w:sz="0" w:space="0" w:color="auto"/>
        <w:bottom w:val="none" w:sz="0" w:space="0" w:color="auto"/>
        <w:right w:val="none" w:sz="0" w:space="0" w:color="auto"/>
      </w:divBdr>
    </w:div>
    <w:div w:id="744187249">
      <w:bodyDiv w:val="1"/>
      <w:marLeft w:val="0"/>
      <w:marRight w:val="0"/>
      <w:marTop w:val="0"/>
      <w:marBottom w:val="0"/>
      <w:divBdr>
        <w:top w:val="none" w:sz="0" w:space="0" w:color="auto"/>
        <w:left w:val="none" w:sz="0" w:space="0" w:color="auto"/>
        <w:bottom w:val="none" w:sz="0" w:space="0" w:color="auto"/>
        <w:right w:val="none" w:sz="0" w:space="0" w:color="auto"/>
      </w:divBdr>
    </w:div>
    <w:div w:id="744227895">
      <w:bodyDiv w:val="1"/>
      <w:marLeft w:val="0"/>
      <w:marRight w:val="0"/>
      <w:marTop w:val="0"/>
      <w:marBottom w:val="0"/>
      <w:divBdr>
        <w:top w:val="none" w:sz="0" w:space="0" w:color="auto"/>
        <w:left w:val="none" w:sz="0" w:space="0" w:color="auto"/>
        <w:bottom w:val="none" w:sz="0" w:space="0" w:color="auto"/>
        <w:right w:val="none" w:sz="0" w:space="0" w:color="auto"/>
      </w:divBdr>
    </w:div>
    <w:div w:id="744230934">
      <w:bodyDiv w:val="1"/>
      <w:marLeft w:val="0"/>
      <w:marRight w:val="0"/>
      <w:marTop w:val="0"/>
      <w:marBottom w:val="0"/>
      <w:divBdr>
        <w:top w:val="none" w:sz="0" w:space="0" w:color="auto"/>
        <w:left w:val="none" w:sz="0" w:space="0" w:color="auto"/>
        <w:bottom w:val="none" w:sz="0" w:space="0" w:color="auto"/>
        <w:right w:val="none" w:sz="0" w:space="0" w:color="auto"/>
      </w:divBdr>
    </w:div>
    <w:div w:id="744303739">
      <w:bodyDiv w:val="1"/>
      <w:marLeft w:val="0"/>
      <w:marRight w:val="0"/>
      <w:marTop w:val="0"/>
      <w:marBottom w:val="0"/>
      <w:divBdr>
        <w:top w:val="none" w:sz="0" w:space="0" w:color="auto"/>
        <w:left w:val="none" w:sz="0" w:space="0" w:color="auto"/>
        <w:bottom w:val="none" w:sz="0" w:space="0" w:color="auto"/>
        <w:right w:val="none" w:sz="0" w:space="0" w:color="auto"/>
      </w:divBdr>
    </w:div>
    <w:div w:id="744373379">
      <w:bodyDiv w:val="1"/>
      <w:marLeft w:val="0"/>
      <w:marRight w:val="0"/>
      <w:marTop w:val="0"/>
      <w:marBottom w:val="0"/>
      <w:divBdr>
        <w:top w:val="none" w:sz="0" w:space="0" w:color="auto"/>
        <w:left w:val="none" w:sz="0" w:space="0" w:color="auto"/>
        <w:bottom w:val="none" w:sz="0" w:space="0" w:color="auto"/>
        <w:right w:val="none" w:sz="0" w:space="0" w:color="auto"/>
      </w:divBdr>
    </w:div>
    <w:div w:id="744451823">
      <w:bodyDiv w:val="1"/>
      <w:marLeft w:val="0"/>
      <w:marRight w:val="0"/>
      <w:marTop w:val="0"/>
      <w:marBottom w:val="0"/>
      <w:divBdr>
        <w:top w:val="none" w:sz="0" w:space="0" w:color="auto"/>
        <w:left w:val="none" w:sz="0" w:space="0" w:color="auto"/>
        <w:bottom w:val="none" w:sz="0" w:space="0" w:color="auto"/>
        <w:right w:val="none" w:sz="0" w:space="0" w:color="auto"/>
      </w:divBdr>
    </w:div>
    <w:div w:id="744453853">
      <w:bodyDiv w:val="1"/>
      <w:marLeft w:val="0"/>
      <w:marRight w:val="0"/>
      <w:marTop w:val="0"/>
      <w:marBottom w:val="0"/>
      <w:divBdr>
        <w:top w:val="none" w:sz="0" w:space="0" w:color="auto"/>
        <w:left w:val="none" w:sz="0" w:space="0" w:color="auto"/>
        <w:bottom w:val="none" w:sz="0" w:space="0" w:color="auto"/>
        <w:right w:val="none" w:sz="0" w:space="0" w:color="auto"/>
      </w:divBdr>
    </w:div>
    <w:div w:id="744566659">
      <w:bodyDiv w:val="1"/>
      <w:marLeft w:val="0"/>
      <w:marRight w:val="0"/>
      <w:marTop w:val="0"/>
      <w:marBottom w:val="0"/>
      <w:divBdr>
        <w:top w:val="none" w:sz="0" w:space="0" w:color="auto"/>
        <w:left w:val="none" w:sz="0" w:space="0" w:color="auto"/>
        <w:bottom w:val="none" w:sz="0" w:space="0" w:color="auto"/>
        <w:right w:val="none" w:sz="0" w:space="0" w:color="auto"/>
      </w:divBdr>
    </w:div>
    <w:div w:id="744570045">
      <w:bodyDiv w:val="1"/>
      <w:marLeft w:val="0"/>
      <w:marRight w:val="0"/>
      <w:marTop w:val="0"/>
      <w:marBottom w:val="0"/>
      <w:divBdr>
        <w:top w:val="none" w:sz="0" w:space="0" w:color="auto"/>
        <w:left w:val="none" w:sz="0" w:space="0" w:color="auto"/>
        <w:bottom w:val="none" w:sz="0" w:space="0" w:color="auto"/>
        <w:right w:val="none" w:sz="0" w:space="0" w:color="auto"/>
      </w:divBdr>
    </w:div>
    <w:div w:id="744646168">
      <w:bodyDiv w:val="1"/>
      <w:marLeft w:val="0"/>
      <w:marRight w:val="0"/>
      <w:marTop w:val="0"/>
      <w:marBottom w:val="0"/>
      <w:divBdr>
        <w:top w:val="none" w:sz="0" w:space="0" w:color="auto"/>
        <w:left w:val="none" w:sz="0" w:space="0" w:color="auto"/>
        <w:bottom w:val="none" w:sz="0" w:space="0" w:color="auto"/>
        <w:right w:val="none" w:sz="0" w:space="0" w:color="auto"/>
      </w:divBdr>
    </w:div>
    <w:div w:id="744842807">
      <w:bodyDiv w:val="1"/>
      <w:marLeft w:val="0"/>
      <w:marRight w:val="0"/>
      <w:marTop w:val="0"/>
      <w:marBottom w:val="0"/>
      <w:divBdr>
        <w:top w:val="none" w:sz="0" w:space="0" w:color="auto"/>
        <w:left w:val="none" w:sz="0" w:space="0" w:color="auto"/>
        <w:bottom w:val="none" w:sz="0" w:space="0" w:color="auto"/>
        <w:right w:val="none" w:sz="0" w:space="0" w:color="auto"/>
      </w:divBdr>
    </w:div>
    <w:div w:id="744956340">
      <w:bodyDiv w:val="1"/>
      <w:marLeft w:val="0"/>
      <w:marRight w:val="0"/>
      <w:marTop w:val="0"/>
      <w:marBottom w:val="0"/>
      <w:divBdr>
        <w:top w:val="none" w:sz="0" w:space="0" w:color="auto"/>
        <w:left w:val="none" w:sz="0" w:space="0" w:color="auto"/>
        <w:bottom w:val="none" w:sz="0" w:space="0" w:color="auto"/>
        <w:right w:val="none" w:sz="0" w:space="0" w:color="auto"/>
      </w:divBdr>
    </w:div>
    <w:div w:id="745031969">
      <w:bodyDiv w:val="1"/>
      <w:marLeft w:val="0"/>
      <w:marRight w:val="0"/>
      <w:marTop w:val="0"/>
      <w:marBottom w:val="0"/>
      <w:divBdr>
        <w:top w:val="none" w:sz="0" w:space="0" w:color="auto"/>
        <w:left w:val="none" w:sz="0" w:space="0" w:color="auto"/>
        <w:bottom w:val="none" w:sz="0" w:space="0" w:color="auto"/>
        <w:right w:val="none" w:sz="0" w:space="0" w:color="auto"/>
      </w:divBdr>
    </w:div>
    <w:div w:id="745033214">
      <w:bodyDiv w:val="1"/>
      <w:marLeft w:val="0"/>
      <w:marRight w:val="0"/>
      <w:marTop w:val="0"/>
      <w:marBottom w:val="0"/>
      <w:divBdr>
        <w:top w:val="none" w:sz="0" w:space="0" w:color="auto"/>
        <w:left w:val="none" w:sz="0" w:space="0" w:color="auto"/>
        <w:bottom w:val="none" w:sz="0" w:space="0" w:color="auto"/>
        <w:right w:val="none" w:sz="0" w:space="0" w:color="auto"/>
      </w:divBdr>
    </w:div>
    <w:div w:id="745298034">
      <w:bodyDiv w:val="1"/>
      <w:marLeft w:val="0"/>
      <w:marRight w:val="0"/>
      <w:marTop w:val="0"/>
      <w:marBottom w:val="0"/>
      <w:divBdr>
        <w:top w:val="none" w:sz="0" w:space="0" w:color="auto"/>
        <w:left w:val="none" w:sz="0" w:space="0" w:color="auto"/>
        <w:bottom w:val="none" w:sz="0" w:space="0" w:color="auto"/>
        <w:right w:val="none" w:sz="0" w:space="0" w:color="auto"/>
      </w:divBdr>
    </w:div>
    <w:div w:id="745343908">
      <w:bodyDiv w:val="1"/>
      <w:marLeft w:val="0"/>
      <w:marRight w:val="0"/>
      <w:marTop w:val="0"/>
      <w:marBottom w:val="0"/>
      <w:divBdr>
        <w:top w:val="none" w:sz="0" w:space="0" w:color="auto"/>
        <w:left w:val="none" w:sz="0" w:space="0" w:color="auto"/>
        <w:bottom w:val="none" w:sz="0" w:space="0" w:color="auto"/>
        <w:right w:val="none" w:sz="0" w:space="0" w:color="auto"/>
      </w:divBdr>
    </w:div>
    <w:div w:id="745491736">
      <w:bodyDiv w:val="1"/>
      <w:marLeft w:val="0"/>
      <w:marRight w:val="0"/>
      <w:marTop w:val="0"/>
      <w:marBottom w:val="0"/>
      <w:divBdr>
        <w:top w:val="none" w:sz="0" w:space="0" w:color="auto"/>
        <w:left w:val="none" w:sz="0" w:space="0" w:color="auto"/>
        <w:bottom w:val="none" w:sz="0" w:space="0" w:color="auto"/>
        <w:right w:val="none" w:sz="0" w:space="0" w:color="auto"/>
      </w:divBdr>
    </w:div>
    <w:div w:id="745609915">
      <w:bodyDiv w:val="1"/>
      <w:marLeft w:val="0"/>
      <w:marRight w:val="0"/>
      <w:marTop w:val="0"/>
      <w:marBottom w:val="0"/>
      <w:divBdr>
        <w:top w:val="none" w:sz="0" w:space="0" w:color="auto"/>
        <w:left w:val="none" w:sz="0" w:space="0" w:color="auto"/>
        <w:bottom w:val="none" w:sz="0" w:space="0" w:color="auto"/>
        <w:right w:val="none" w:sz="0" w:space="0" w:color="auto"/>
      </w:divBdr>
    </w:div>
    <w:div w:id="745612674">
      <w:bodyDiv w:val="1"/>
      <w:marLeft w:val="0"/>
      <w:marRight w:val="0"/>
      <w:marTop w:val="0"/>
      <w:marBottom w:val="0"/>
      <w:divBdr>
        <w:top w:val="none" w:sz="0" w:space="0" w:color="auto"/>
        <w:left w:val="none" w:sz="0" w:space="0" w:color="auto"/>
        <w:bottom w:val="none" w:sz="0" w:space="0" w:color="auto"/>
        <w:right w:val="none" w:sz="0" w:space="0" w:color="auto"/>
      </w:divBdr>
    </w:div>
    <w:div w:id="745613758">
      <w:bodyDiv w:val="1"/>
      <w:marLeft w:val="0"/>
      <w:marRight w:val="0"/>
      <w:marTop w:val="0"/>
      <w:marBottom w:val="0"/>
      <w:divBdr>
        <w:top w:val="none" w:sz="0" w:space="0" w:color="auto"/>
        <w:left w:val="none" w:sz="0" w:space="0" w:color="auto"/>
        <w:bottom w:val="none" w:sz="0" w:space="0" w:color="auto"/>
        <w:right w:val="none" w:sz="0" w:space="0" w:color="auto"/>
      </w:divBdr>
    </w:div>
    <w:div w:id="745616229">
      <w:bodyDiv w:val="1"/>
      <w:marLeft w:val="0"/>
      <w:marRight w:val="0"/>
      <w:marTop w:val="0"/>
      <w:marBottom w:val="0"/>
      <w:divBdr>
        <w:top w:val="none" w:sz="0" w:space="0" w:color="auto"/>
        <w:left w:val="none" w:sz="0" w:space="0" w:color="auto"/>
        <w:bottom w:val="none" w:sz="0" w:space="0" w:color="auto"/>
        <w:right w:val="none" w:sz="0" w:space="0" w:color="auto"/>
      </w:divBdr>
    </w:div>
    <w:div w:id="745735292">
      <w:bodyDiv w:val="1"/>
      <w:marLeft w:val="0"/>
      <w:marRight w:val="0"/>
      <w:marTop w:val="0"/>
      <w:marBottom w:val="0"/>
      <w:divBdr>
        <w:top w:val="none" w:sz="0" w:space="0" w:color="auto"/>
        <w:left w:val="none" w:sz="0" w:space="0" w:color="auto"/>
        <w:bottom w:val="none" w:sz="0" w:space="0" w:color="auto"/>
        <w:right w:val="none" w:sz="0" w:space="0" w:color="auto"/>
      </w:divBdr>
    </w:div>
    <w:div w:id="745764609">
      <w:bodyDiv w:val="1"/>
      <w:marLeft w:val="0"/>
      <w:marRight w:val="0"/>
      <w:marTop w:val="0"/>
      <w:marBottom w:val="0"/>
      <w:divBdr>
        <w:top w:val="none" w:sz="0" w:space="0" w:color="auto"/>
        <w:left w:val="none" w:sz="0" w:space="0" w:color="auto"/>
        <w:bottom w:val="none" w:sz="0" w:space="0" w:color="auto"/>
        <w:right w:val="none" w:sz="0" w:space="0" w:color="auto"/>
      </w:divBdr>
    </w:div>
    <w:div w:id="746149128">
      <w:bodyDiv w:val="1"/>
      <w:marLeft w:val="0"/>
      <w:marRight w:val="0"/>
      <w:marTop w:val="0"/>
      <w:marBottom w:val="0"/>
      <w:divBdr>
        <w:top w:val="none" w:sz="0" w:space="0" w:color="auto"/>
        <w:left w:val="none" w:sz="0" w:space="0" w:color="auto"/>
        <w:bottom w:val="none" w:sz="0" w:space="0" w:color="auto"/>
        <w:right w:val="none" w:sz="0" w:space="0" w:color="auto"/>
      </w:divBdr>
    </w:div>
    <w:div w:id="746225423">
      <w:bodyDiv w:val="1"/>
      <w:marLeft w:val="0"/>
      <w:marRight w:val="0"/>
      <w:marTop w:val="0"/>
      <w:marBottom w:val="0"/>
      <w:divBdr>
        <w:top w:val="none" w:sz="0" w:space="0" w:color="auto"/>
        <w:left w:val="none" w:sz="0" w:space="0" w:color="auto"/>
        <w:bottom w:val="none" w:sz="0" w:space="0" w:color="auto"/>
        <w:right w:val="none" w:sz="0" w:space="0" w:color="auto"/>
      </w:divBdr>
    </w:div>
    <w:div w:id="746264977">
      <w:bodyDiv w:val="1"/>
      <w:marLeft w:val="0"/>
      <w:marRight w:val="0"/>
      <w:marTop w:val="0"/>
      <w:marBottom w:val="0"/>
      <w:divBdr>
        <w:top w:val="none" w:sz="0" w:space="0" w:color="auto"/>
        <w:left w:val="none" w:sz="0" w:space="0" w:color="auto"/>
        <w:bottom w:val="none" w:sz="0" w:space="0" w:color="auto"/>
        <w:right w:val="none" w:sz="0" w:space="0" w:color="auto"/>
      </w:divBdr>
    </w:div>
    <w:div w:id="746272816">
      <w:bodyDiv w:val="1"/>
      <w:marLeft w:val="0"/>
      <w:marRight w:val="0"/>
      <w:marTop w:val="0"/>
      <w:marBottom w:val="0"/>
      <w:divBdr>
        <w:top w:val="none" w:sz="0" w:space="0" w:color="auto"/>
        <w:left w:val="none" w:sz="0" w:space="0" w:color="auto"/>
        <w:bottom w:val="none" w:sz="0" w:space="0" w:color="auto"/>
        <w:right w:val="none" w:sz="0" w:space="0" w:color="auto"/>
      </w:divBdr>
    </w:div>
    <w:div w:id="746416570">
      <w:bodyDiv w:val="1"/>
      <w:marLeft w:val="0"/>
      <w:marRight w:val="0"/>
      <w:marTop w:val="0"/>
      <w:marBottom w:val="0"/>
      <w:divBdr>
        <w:top w:val="none" w:sz="0" w:space="0" w:color="auto"/>
        <w:left w:val="none" w:sz="0" w:space="0" w:color="auto"/>
        <w:bottom w:val="none" w:sz="0" w:space="0" w:color="auto"/>
        <w:right w:val="none" w:sz="0" w:space="0" w:color="auto"/>
      </w:divBdr>
    </w:div>
    <w:div w:id="746464550">
      <w:bodyDiv w:val="1"/>
      <w:marLeft w:val="0"/>
      <w:marRight w:val="0"/>
      <w:marTop w:val="0"/>
      <w:marBottom w:val="0"/>
      <w:divBdr>
        <w:top w:val="none" w:sz="0" w:space="0" w:color="auto"/>
        <w:left w:val="none" w:sz="0" w:space="0" w:color="auto"/>
        <w:bottom w:val="none" w:sz="0" w:space="0" w:color="auto"/>
        <w:right w:val="none" w:sz="0" w:space="0" w:color="auto"/>
      </w:divBdr>
    </w:div>
    <w:div w:id="746537051">
      <w:bodyDiv w:val="1"/>
      <w:marLeft w:val="0"/>
      <w:marRight w:val="0"/>
      <w:marTop w:val="0"/>
      <w:marBottom w:val="0"/>
      <w:divBdr>
        <w:top w:val="none" w:sz="0" w:space="0" w:color="auto"/>
        <w:left w:val="none" w:sz="0" w:space="0" w:color="auto"/>
        <w:bottom w:val="none" w:sz="0" w:space="0" w:color="auto"/>
        <w:right w:val="none" w:sz="0" w:space="0" w:color="auto"/>
      </w:divBdr>
    </w:div>
    <w:div w:id="746656604">
      <w:bodyDiv w:val="1"/>
      <w:marLeft w:val="0"/>
      <w:marRight w:val="0"/>
      <w:marTop w:val="0"/>
      <w:marBottom w:val="0"/>
      <w:divBdr>
        <w:top w:val="none" w:sz="0" w:space="0" w:color="auto"/>
        <w:left w:val="none" w:sz="0" w:space="0" w:color="auto"/>
        <w:bottom w:val="none" w:sz="0" w:space="0" w:color="auto"/>
        <w:right w:val="none" w:sz="0" w:space="0" w:color="auto"/>
      </w:divBdr>
    </w:div>
    <w:div w:id="746727891">
      <w:bodyDiv w:val="1"/>
      <w:marLeft w:val="0"/>
      <w:marRight w:val="0"/>
      <w:marTop w:val="0"/>
      <w:marBottom w:val="0"/>
      <w:divBdr>
        <w:top w:val="none" w:sz="0" w:space="0" w:color="auto"/>
        <w:left w:val="none" w:sz="0" w:space="0" w:color="auto"/>
        <w:bottom w:val="none" w:sz="0" w:space="0" w:color="auto"/>
        <w:right w:val="none" w:sz="0" w:space="0" w:color="auto"/>
      </w:divBdr>
    </w:div>
    <w:div w:id="746803422">
      <w:bodyDiv w:val="1"/>
      <w:marLeft w:val="0"/>
      <w:marRight w:val="0"/>
      <w:marTop w:val="0"/>
      <w:marBottom w:val="0"/>
      <w:divBdr>
        <w:top w:val="none" w:sz="0" w:space="0" w:color="auto"/>
        <w:left w:val="none" w:sz="0" w:space="0" w:color="auto"/>
        <w:bottom w:val="none" w:sz="0" w:space="0" w:color="auto"/>
        <w:right w:val="none" w:sz="0" w:space="0" w:color="auto"/>
      </w:divBdr>
    </w:div>
    <w:div w:id="746995254">
      <w:bodyDiv w:val="1"/>
      <w:marLeft w:val="0"/>
      <w:marRight w:val="0"/>
      <w:marTop w:val="0"/>
      <w:marBottom w:val="0"/>
      <w:divBdr>
        <w:top w:val="none" w:sz="0" w:space="0" w:color="auto"/>
        <w:left w:val="none" w:sz="0" w:space="0" w:color="auto"/>
        <w:bottom w:val="none" w:sz="0" w:space="0" w:color="auto"/>
        <w:right w:val="none" w:sz="0" w:space="0" w:color="auto"/>
      </w:divBdr>
    </w:div>
    <w:div w:id="747074484">
      <w:bodyDiv w:val="1"/>
      <w:marLeft w:val="0"/>
      <w:marRight w:val="0"/>
      <w:marTop w:val="0"/>
      <w:marBottom w:val="0"/>
      <w:divBdr>
        <w:top w:val="none" w:sz="0" w:space="0" w:color="auto"/>
        <w:left w:val="none" w:sz="0" w:space="0" w:color="auto"/>
        <w:bottom w:val="none" w:sz="0" w:space="0" w:color="auto"/>
        <w:right w:val="none" w:sz="0" w:space="0" w:color="auto"/>
      </w:divBdr>
    </w:div>
    <w:div w:id="747120814">
      <w:bodyDiv w:val="1"/>
      <w:marLeft w:val="0"/>
      <w:marRight w:val="0"/>
      <w:marTop w:val="0"/>
      <w:marBottom w:val="0"/>
      <w:divBdr>
        <w:top w:val="none" w:sz="0" w:space="0" w:color="auto"/>
        <w:left w:val="none" w:sz="0" w:space="0" w:color="auto"/>
        <w:bottom w:val="none" w:sz="0" w:space="0" w:color="auto"/>
        <w:right w:val="none" w:sz="0" w:space="0" w:color="auto"/>
      </w:divBdr>
    </w:div>
    <w:div w:id="747187848">
      <w:bodyDiv w:val="1"/>
      <w:marLeft w:val="0"/>
      <w:marRight w:val="0"/>
      <w:marTop w:val="0"/>
      <w:marBottom w:val="0"/>
      <w:divBdr>
        <w:top w:val="none" w:sz="0" w:space="0" w:color="auto"/>
        <w:left w:val="none" w:sz="0" w:space="0" w:color="auto"/>
        <w:bottom w:val="none" w:sz="0" w:space="0" w:color="auto"/>
        <w:right w:val="none" w:sz="0" w:space="0" w:color="auto"/>
      </w:divBdr>
    </w:div>
    <w:div w:id="747382013">
      <w:bodyDiv w:val="1"/>
      <w:marLeft w:val="0"/>
      <w:marRight w:val="0"/>
      <w:marTop w:val="0"/>
      <w:marBottom w:val="0"/>
      <w:divBdr>
        <w:top w:val="none" w:sz="0" w:space="0" w:color="auto"/>
        <w:left w:val="none" w:sz="0" w:space="0" w:color="auto"/>
        <w:bottom w:val="none" w:sz="0" w:space="0" w:color="auto"/>
        <w:right w:val="none" w:sz="0" w:space="0" w:color="auto"/>
      </w:divBdr>
    </w:div>
    <w:div w:id="747383897">
      <w:bodyDiv w:val="1"/>
      <w:marLeft w:val="0"/>
      <w:marRight w:val="0"/>
      <w:marTop w:val="0"/>
      <w:marBottom w:val="0"/>
      <w:divBdr>
        <w:top w:val="none" w:sz="0" w:space="0" w:color="auto"/>
        <w:left w:val="none" w:sz="0" w:space="0" w:color="auto"/>
        <w:bottom w:val="none" w:sz="0" w:space="0" w:color="auto"/>
        <w:right w:val="none" w:sz="0" w:space="0" w:color="auto"/>
      </w:divBdr>
    </w:div>
    <w:div w:id="747574781">
      <w:bodyDiv w:val="1"/>
      <w:marLeft w:val="0"/>
      <w:marRight w:val="0"/>
      <w:marTop w:val="0"/>
      <w:marBottom w:val="0"/>
      <w:divBdr>
        <w:top w:val="none" w:sz="0" w:space="0" w:color="auto"/>
        <w:left w:val="none" w:sz="0" w:space="0" w:color="auto"/>
        <w:bottom w:val="none" w:sz="0" w:space="0" w:color="auto"/>
        <w:right w:val="none" w:sz="0" w:space="0" w:color="auto"/>
      </w:divBdr>
    </w:div>
    <w:div w:id="747654711">
      <w:bodyDiv w:val="1"/>
      <w:marLeft w:val="0"/>
      <w:marRight w:val="0"/>
      <w:marTop w:val="0"/>
      <w:marBottom w:val="0"/>
      <w:divBdr>
        <w:top w:val="none" w:sz="0" w:space="0" w:color="auto"/>
        <w:left w:val="none" w:sz="0" w:space="0" w:color="auto"/>
        <w:bottom w:val="none" w:sz="0" w:space="0" w:color="auto"/>
        <w:right w:val="none" w:sz="0" w:space="0" w:color="auto"/>
      </w:divBdr>
    </w:div>
    <w:div w:id="747724901">
      <w:bodyDiv w:val="1"/>
      <w:marLeft w:val="0"/>
      <w:marRight w:val="0"/>
      <w:marTop w:val="0"/>
      <w:marBottom w:val="0"/>
      <w:divBdr>
        <w:top w:val="none" w:sz="0" w:space="0" w:color="auto"/>
        <w:left w:val="none" w:sz="0" w:space="0" w:color="auto"/>
        <w:bottom w:val="none" w:sz="0" w:space="0" w:color="auto"/>
        <w:right w:val="none" w:sz="0" w:space="0" w:color="auto"/>
      </w:divBdr>
    </w:div>
    <w:div w:id="747851220">
      <w:bodyDiv w:val="1"/>
      <w:marLeft w:val="0"/>
      <w:marRight w:val="0"/>
      <w:marTop w:val="0"/>
      <w:marBottom w:val="0"/>
      <w:divBdr>
        <w:top w:val="none" w:sz="0" w:space="0" w:color="auto"/>
        <w:left w:val="none" w:sz="0" w:space="0" w:color="auto"/>
        <w:bottom w:val="none" w:sz="0" w:space="0" w:color="auto"/>
        <w:right w:val="none" w:sz="0" w:space="0" w:color="auto"/>
      </w:divBdr>
    </w:div>
    <w:div w:id="747927308">
      <w:bodyDiv w:val="1"/>
      <w:marLeft w:val="0"/>
      <w:marRight w:val="0"/>
      <w:marTop w:val="0"/>
      <w:marBottom w:val="0"/>
      <w:divBdr>
        <w:top w:val="none" w:sz="0" w:space="0" w:color="auto"/>
        <w:left w:val="none" w:sz="0" w:space="0" w:color="auto"/>
        <w:bottom w:val="none" w:sz="0" w:space="0" w:color="auto"/>
        <w:right w:val="none" w:sz="0" w:space="0" w:color="auto"/>
      </w:divBdr>
    </w:div>
    <w:div w:id="747927576">
      <w:bodyDiv w:val="1"/>
      <w:marLeft w:val="0"/>
      <w:marRight w:val="0"/>
      <w:marTop w:val="0"/>
      <w:marBottom w:val="0"/>
      <w:divBdr>
        <w:top w:val="none" w:sz="0" w:space="0" w:color="auto"/>
        <w:left w:val="none" w:sz="0" w:space="0" w:color="auto"/>
        <w:bottom w:val="none" w:sz="0" w:space="0" w:color="auto"/>
        <w:right w:val="none" w:sz="0" w:space="0" w:color="auto"/>
      </w:divBdr>
    </w:div>
    <w:div w:id="748039851">
      <w:bodyDiv w:val="1"/>
      <w:marLeft w:val="0"/>
      <w:marRight w:val="0"/>
      <w:marTop w:val="0"/>
      <w:marBottom w:val="0"/>
      <w:divBdr>
        <w:top w:val="none" w:sz="0" w:space="0" w:color="auto"/>
        <w:left w:val="none" w:sz="0" w:space="0" w:color="auto"/>
        <w:bottom w:val="none" w:sz="0" w:space="0" w:color="auto"/>
        <w:right w:val="none" w:sz="0" w:space="0" w:color="auto"/>
      </w:divBdr>
    </w:div>
    <w:div w:id="748043337">
      <w:bodyDiv w:val="1"/>
      <w:marLeft w:val="0"/>
      <w:marRight w:val="0"/>
      <w:marTop w:val="0"/>
      <w:marBottom w:val="0"/>
      <w:divBdr>
        <w:top w:val="none" w:sz="0" w:space="0" w:color="auto"/>
        <w:left w:val="none" w:sz="0" w:space="0" w:color="auto"/>
        <w:bottom w:val="none" w:sz="0" w:space="0" w:color="auto"/>
        <w:right w:val="none" w:sz="0" w:space="0" w:color="auto"/>
      </w:divBdr>
    </w:div>
    <w:div w:id="748114412">
      <w:bodyDiv w:val="1"/>
      <w:marLeft w:val="0"/>
      <w:marRight w:val="0"/>
      <w:marTop w:val="0"/>
      <w:marBottom w:val="0"/>
      <w:divBdr>
        <w:top w:val="none" w:sz="0" w:space="0" w:color="auto"/>
        <w:left w:val="none" w:sz="0" w:space="0" w:color="auto"/>
        <w:bottom w:val="none" w:sz="0" w:space="0" w:color="auto"/>
        <w:right w:val="none" w:sz="0" w:space="0" w:color="auto"/>
      </w:divBdr>
    </w:div>
    <w:div w:id="748386610">
      <w:bodyDiv w:val="1"/>
      <w:marLeft w:val="0"/>
      <w:marRight w:val="0"/>
      <w:marTop w:val="0"/>
      <w:marBottom w:val="0"/>
      <w:divBdr>
        <w:top w:val="none" w:sz="0" w:space="0" w:color="auto"/>
        <w:left w:val="none" w:sz="0" w:space="0" w:color="auto"/>
        <w:bottom w:val="none" w:sz="0" w:space="0" w:color="auto"/>
        <w:right w:val="none" w:sz="0" w:space="0" w:color="auto"/>
      </w:divBdr>
    </w:div>
    <w:div w:id="748388047">
      <w:bodyDiv w:val="1"/>
      <w:marLeft w:val="0"/>
      <w:marRight w:val="0"/>
      <w:marTop w:val="0"/>
      <w:marBottom w:val="0"/>
      <w:divBdr>
        <w:top w:val="none" w:sz="0" w:space="0" w:color="auto"/>
        <w:left w:val="none" w:sz="0" w:space="0" w:color="auto"/>
        <w:bottom w:val="none" w:sz="0" w:space="0" w:color="auto"/>
        <w:right w:val="none" w:sz="0" w:space="0" w:color="auto"/>
      </w:divBdr>
    </w:div>
    <w:div w:id="748424445">
      <w:bodyDiv w:val="1"/>
      <w:marLeft w:val="0"/>
      <w:marRight w:val="0"/>
      <w:marTop w:val="0"/>
      <w:marBottom w:val="0"/>
      <w:divBdr>
        <w:top w:val="none" w:sz="0" w:space="0" w:color="auto"/>
        <w:left w:val="none" w:sz="0" w:space="0" w:color="auto"/>
        <w:bottom w:val="none" w:sz="0" w:space="0" w:color="auto"/>
        <w:right w:val="none" w:sz="0" w:space="0" w:color="auto"/>
      </w:divBdr>
    </w:div>
    <w:div w:id="748428880">
      <w:bodyDiv w:val="1"/>
      <w:marLeft w:val="0"/>
      <w:marRight w:val="0"/>
      <w:marTop w:val="0"/>
      <w:marBottom w:val="0"/>
      <w:divBdr>
        <w:top w:val="none" w:sz="0" w:space="0" w:color="auto"/>
        <w:left w:val="none" w:sz="0" w:space="0" w:color="auto"/>
        <w:bottom w:val="none" w:sz="0" w:space="0" w:color="auto"/>
        <w:right w:val="none" w:sz="0" w:space="0" w:color="auto"/>
      </w:divBdr>
    </w:div>
    <w:div w:id="748574192">
      <w:bodyDiv w:val="1"/>
      <w:marLeft w:val="0"/>
      <w:marRight w:val="0"/>
      <w:marTop w:val="0"/>
      <w:marBottom w:val="0"/>
      <w:divBdr>
        <w:top w:val="none" w:sz="0" w:space="0" w:color="auto"/>
        <w:left w:val="none" w:sz="0" w:space="0" w:color="auto"/>
        <w:bottom w:val="none" w:sz="0" w:space="0" w:color="auto"/>
        <w:right w:val="none" w:sz="0" w:space="0" w:color="auto"/>
      </w:divBdr>
    </w:div>
    <w:div w:id="748694161">
      <w:bodyDiv w:val="1"/>
      <w:marLeft w:val="0"/>
      <w:marRight w:val="0"/>
      <w:marTop w:val="0"/>
      <w:marBottom w:val="0"/>
      <w:divBdr>
        <w:top w:val="none" w:sz="0" w:space="0" w:color="auto"/>
        <w:left w:val="none" w:sz="0" w:space="0" w:color="auto"/>
        <w:bottom w:val="none" w:sz="0" w:space="0" w:color="auto"/>
        <w:right w:val="none" w:sz="0" w:space="0" w:color="auto"/>
      </w:divBdr>
    </w:div>
    <w:div w:id="748695774">
      <w:bodyDiv w:val="1"/>
      <w:marLeft w:val="0"/>
      <w:marRight w:val="0"/>
      <w:marTop w:val="0"/>
      <w:marBottom w:val="0"/>
      <w:divBdr>
        <w:top w:val="none" w:sz="0" w:space="0" w:color="auto"/>
        <w:left w:val="none" w:sz="0" w:space="0" w:color="auto"/>
        <w:bottom w:val="none" w:sz="0" w:space="0" w:color="auto"/>
        <w:right w:val="none" w:sz="0" w:space="0" w:color="auto"/>
      </w:divBdr>
    </w:div>
    <w:div w:id="748698637">
      <w:bodyDiv w:val="1"/>
      <w:marLeft w:val="0"/>
      <w:marRight w:val="0"/>
      <w:marTop w:val="0"/>
      <w:marBottom w:val="0"/>
      <w:divBdr>
        <w:top w:val="none" w:sz="0" w:space="0" w:color="auto"/>
        <w:left w:val="none" w:sz="0" w:space="0" w:color="auto"/>
        <w:bottom w:val="none" w:sz="0" w:space="0" w:color="auto"/>
        <w:right w:val="none" w:sz="0" w:space="0" w:color="auto"/>
      </w:divBdr>
    </w:div>
    <w:div w:id="748698686">
      <w:bodyDiv w:val="1"/>
      <w:marLeft w:val="0"/>
      <w:marRight w:val="0"/>
      <w:marTop w:val="0"/>
      <w:marBottom w:val="0"/>
      <w:divBdr>
        <w:top w:val="none" w:sz="0" w:space="0" w:color="auto"/>
        <w:left w:val="none" w:sz="0" w:space="0" w:color="auto"/>
        <w:bottom w:val="none" w:sz="0" w:space="0" w:color="auto"/>
        <w:right w:val="none" w:sz="0" w:space="0" w:color="auto"/>
      </w:divBdr>
    </w:div>
    <w:div w:id="748885814">
      <w:bodyDiv w:val="1"/>
      <w:marLeft w:val="0"/>
      <w:marRight w:val="0"/>
      <w:marTop w:val="0"/>
      <w:marBottom w:val="0"/>
      <w:divBdr>
        <w:top w:val="none" w:sz="0" w:space="0" w:color="auto"/>
        <w:left w:val="none" w:sz="0" w:space="0" w:color="auto"/>
        <w:bottom w:val="none" w:sz="0" w:space="0" w:color="auto"/>
        <w:right w:val="none" w:sz="0" w:space="0" w:color="auto"/>
      </w:divBdr>
    </w:div>
    <w:div w:id="748965555">
      <w:bodyDiv w:val="1"/>
      <w:marLeft w:val="0"/>
      <w:marRight w:val="0"/>
      <w:marTop w:val="0"/>
      <w:marBottom w:val="0"/>
      <w:divBdr>
        <w:top w:val="none" w:sz="0" w:space="0" w:color="auto"/>
        <w:left w:val="none" w:sz="0" w:space="0" w:color="auto"/>
        <w:bottom w:val="none" w:sz="0" w:space="0" w:color="auto"/>
        <w:right w:val="none" w:sz="0" w:space="0" w:color="auto"/>
      </w:divBdr>
    </w:div>
    <w:div w:id="749081484">
      <w:bodyDiv w:val="1"/>
      <w:marLeft w:val="0"/>
      <w:marRight w:val="0"/>
      <w:marTop w:val="0"/>
      <w:marBottom w:val="0"/>
      <w:divBdr>
        <w:top w:val="none" w:sz="0" w:space="0" w:color="auto"/>
        <w:left w:val="none" w:sz="0" w:space="0" w:color="auto"/>
        <w:bottom w:val="none" w:sz="0" w:space="0" w:color="auto"/>
        <w:right w:val="none" w:sz="0" w:space="0" w:color="auto"/>
      </w:divBdr>
    </w:div>
    <w:div w:id="749155257">
      <w:bodyDiv w:val="1"/>
      <w:marLeft w:val="0"/>
      <w:marRight w:val="0"/>
      <w:marTop w:val="0"/>
      <w:marBottom w:val="0"/>
      <w:divBdr>
        <w:top w:val="none" w:sz="0" w:space="0" w:color="auto"/>
        <w:left w:val="none" w:sz="0" w:space="0" w:color="auto"/>
        <w:bottom w:val="none" w:sz="0" w:space="0" w:color="auto"/>
        <w:right w:val="none" w:sz="0" w:space="0" w:color="auto"/>
      </w:divBdr>
    </w:div>
    <w:div w:id="749348123">
      <w:bodyDiv w:val="1"/>
      <w:marLeft w:val="0"/>
      <w:marRight w:val="0"/>
      <w:marTop w:val="0"/>
      <w:marBottom w:val="0"/>
      <w:divBdr>
        <w:top w:val="none" w:sz="0" w:space="0" w:color="auto"/>
        <w:left w:val="none" w:sz="0" w:space="0" w:color="auto"/>
        <w:bottom w:val="none" w:sz="0" w:space="0" w:color="auto"/>
        <w:right w:val="none" w:sz="0" w:space="0" w:color="auto"/>
      </w:divBdr>
    </w:div>
    <w:div w:id="749355402">
      <w:bodyDiv w:val="1"/>
      <w:marLeft w:val="0"/>
      <w:marRight w:val="0"/>
      <w:marTop w:val="0"/>
      <w:marBottom w:val="0"/>
      <w:divBdr>
        <w:top w:val="none" w:sz="0" w:space="0" w:color="auto"/>
        <w:left w:val="none" w:sz="0" w:space="0" w:color="auto"/>
        <w:bottom w:val="none" w:sz="0" w:space="0" w:color="auto"/>
        <w:right w:val="none" w:sz="0" w:space="0" w:color="auto"/>
      </w:divBdr>
    </w:div>
    <w:div w:id="749542832">
      <w:bodyDiv w:val="1"/>
      <w:marLeft w:val="0"/>
      <w:marRight w:val="0"/>
      <w:marTop w:val="0"/>
      <w:marBottom w:val="0"/>
      <w:divBdr>
        <w:top w:val="none" w:sz="0" w:space="0" w:color="auto"/>
        <w:left w:val="none" w:sz="0" w:space="0" w:color="auto"/>
        <w:bottom w:val="none" w:sz="0" w:space="0" w:color="auto"/>
        <w:right w:val="none" w:sz="0" w:space="0" w:color="auto"/>
      </w:divBdr>
    </w:div>
    <w:div w:id="749544517">
      <w:bodyDiv w:val="1"/>
      <w:marLeft w:val="0"/>
      <w:marRight w:val="0"/>
      <w:marTop w:val="0"/>
      <w:marBottom w:val="0"/>
      <w:divBdr>
        <w:top w:val="none" w:sz="0" w:space="0" w:color="auto"/>
        <w:left w:val="none" w:sz="0" w:space="0" w:color="auto"/>
        <w:bottom w:val="none" w:sz="0" w:space="0" w:color="auto"/>
        <w:right w:val="none" w:sz="0" w:space="0" w:color="auto"/>
      </w:divBdr>
    </w:div>
    <w:div w:id="749693776">
      <w:bodyDiv w:val="1"/>
      <w:marLeft w:val="0"/>
      <w:marRight w:val="0"/>
      <w:marTop w:val="0"/>
      <w:marBottom w:val="0"/>
      <w:divBdr>
        <w:top w:val="none" w:sz="0" w:space="0" w:color="auto"/>
        <w:left w:val="none" w:sz="0" w:space="0" w:color="auto"/>
        <w:bottom w:val="none" w:sz="0" w:space="0" w:color="auto"/>
        <w:right w:val="none" w:sz="0" w:space="0" w:color="auto"/>
      </w:divBdr>
    </w:div>
    <w:div w:id="749734396">
      <w:bodyDiv w:val="1"/>
      <w:marLeft w:val="0"/>
      <w:marRight w:val="0"/>
      <w:marTop w:val="0"/>
      <w:marBottom w:val="0"/>
      <w:divBdr>
        <w:top w:val="none" w:sz="0" w:space="0" w:color="auto"/>
        <w:left w:val="none" w:sz="0" w:space="0" w:color="auto"/>
        <w:bottom w:val="none" w:sz="0" w:space="0" w:color="auto"/>
        <w:right w:val="none" w:sz="0" w:space="0" w:color="auto"/>
      </w:divBdr>
    </w:div>
    <w:div w:id="749738437">
      <w:bodyDiv w:val="1"/>
      <w:marLeft w:val="0"/>
      <w:marRight w:val="0"/>
      <w:marTop w:val="0"/>
      <w:marBottom w:val="0"/>
      <w:divBdr>
        <w:top w:val="none" w:sz="0" w:space="0" w:color="auto"/>
        <w:left w:val="none" w:sz="0" w:space="0" w:color="auto"/>
        <w:bottom w:val="none" w:sz="0" w:space="0" w:color="auto"/>
        <w:right w:val="none" w:sz="0" w:space="0" w:color="auto"/>
      </w:divBdr>
    </w:div>
    <w:div w:id="749883826">
      <w:bodyDiv w:val="1"/>
      <w:marLeft w:val="0"/>
      <w:marRight w:val="0"/>
      <w:marTop w:val="0"/>
      <w:marBottom w:val="0"/>
      <w:divBdr>
        <w:top w:val="none" w:sz="0" w:space="0" w:color="auto"/>
        <w:left w:val="none" w:sz="0" w:space="0" w:color="auto"/>
        <w:bottom w:val="none" w:sz="0" w:space="0" w:color="auto"/>
        <w:right w:val="none" w:sz="0" w:space="0" w:color="auto"/>
      </w:divBdr>
    </w:div>
    <w:div w:id="749930807">
      <w:bodyDiv w:val="1"/>
      <w:marLeft w:val="0"/>
      <w:marRight w:val="0"/>
      <w:marTop w:val="0"/>
      <w:marBottom w:val="0"/>
      <w:divBdr>
        <w:top w:val="none" w:sz="0" w:space="0" w:color="auto"/>
        <w:left w:val="none" w:sz="0" w:space="0" w:color="auto"/>
        <w:bottom w:val="none" w:sz="0" w:space="0" w:color="auto"/>
        <w:right w:val="none" w:sz="0" w:space="0" w:color="auto"/>
      </w:divBdr>
    </w:div>
    <w:div w:id="749932605">
      <w:bodyDiv w:val="1"/>
      <w:marLeft w:val="0"/>
      <w:marRight w:val="0"/>
      <w:marTop w:val="0"/>
      <w:marBottom w:val="0"/>
      <w:divBdr>
        <w:top w:val="none" w:sz="0" w:space="0" w:color="auto"/>
        <w:left w:val="none" w:sz="0" w:space="0" w:color="auto"/>
        <w:bottom w:val="none" w:sz="0" w:space="0" w:color="auto"/>
        <w:right w:val="none" w:sz="0" w:space="0" w:color="auto"/>
      </w:divBdr>
    </w:div>
    <w:div w:id="750002666">
      <w:bodyDiv w:val="1"/>
      <w:marLeft w:val="0"/>
      <w:marRight w:val="0"/>
      <w:marTop w:val="0"/>
      <w:marBottom w:val="0"/>
      <w:divBdr>
        <w:top w:val="none" w:sz="0" w:space="0" w:color="auto"/>
        <w:left w:val="none" w:sz="0" w:space="0" w:color="auto"/>
        <w:bottom w:val="none" w:sz="0" w:space="0" w:color="auto"/>
        <w:right w:val="none" w:sz="0" w:space="0" w:color="auto"/>
      </w:divBdr>
    </w:div>
    <w:div w:id="750080359">
      <w:bodyDiv w:val="1"/>
      <w:marLeft w:val="0"/>
      <w:marRight w:val="0"/>
      <w:marTop w:val="0"/>
      <w:marBottom w:val="0"/>
      <w:divBdr>
        <w:top w:val="none" w:sz="0" w:space="0" w:color="auto"/>
        <w:left w:val="none" w:sz="0" w:space="0" w:color="auto"/>
        <w:bottom w:val="none" w:sz="0" w:space="0" w:color="auto"/>
        <w:right w:val="none" w:sz="0" w:space="0" w:color="auto"/>
      </w:divBdr>
    </w:div>
    <w:div w:id="750156419">
      <w:bodyDiv w:val="1"/>
      <w:marLeft w:val="0"/>
      <w:marRight w:val="0"/>
      <w:marTop w:val="0"/>
      <w:marBottom w:val="0"/>
      <w:divBdr>
        <w:top w:val="none" w:sz="0" w:space="0" w:color="auto"/>
        <w:left w:val="none" w:sz="0" w:space="0" w:color="auto"/>
        <w:bottom w:val="none" w:sz="0" w:space="0" w:color="auto"/>
        <w:right w:val="none" w:sz="0" w:space="0" w:color="auto"/>
      </w:divBdr>
    </w:div>
    <w:div w:id="750202270">
      <w:bodyDiv w:val="1"/>
      <w:marLeft w:val="0"/>
      <w:marRight w:val="0"/>
      <w:marTop w:val="0"/>
      <w:marBottom w:val="0"/>
      <w:divBdr>
        <w:top w:val="none" w:sz="0" w:space="0" w:color="auto"/>
        <w:left w:val="none" w:sz="0" w:space="0" w:color="auto"/>
        <w:bottom w:val="none" w:sz="0" w:space="0" w:color="auto"/>
        <w:right w:val="none" w:sz="0" w:space="0" w:color="auto"/>
      </w:divBdr>
    </w:div>
    <w:div w:id="750273748">
      <w:bodyDiv w:val="1"/>
      <w:marLeft w:val="0"/>
      <w:marRight w:val="0"/>
      <w:marTop w:val="0"/>
      <w:marBottom w:val="0"/>
      <w:divBdr>
        <w:top w:val="none" w:sz="0" w:space="0" w:color="auto"/>
        <w:left w:val="none" w:sz="0" w:space="0" w:color="auto"/>
        <w:bottom w:val="none" w:sz="0" w:space="0" w:color="auto"/>
        <w:right w:val="none" w:sz="0" w:space="0" w:color="auto"/>
      </w:divBdr>
    </w:div>
    <w:div w:id="750280008">
      <w:bodyDiv w:val="1"/>
      <w:marLeft w:val="0"/>
      <w:marRight w:val="0"/>
      <w:marTop w:val="0"/>
      <w:marBottom w:val="0"/>
      <w:divBdr>
        <w:top w:val="none" w:sz="0" w:space="0" w:color="auto"/>
        <w:left w:val="none" w:sz="0" w:space="0" w:color="auto"/>
        <w:bottom w:val="none" w:sz="0" w:space="0" w:color="auto"/>
        <w:right w:val="none" w:sz="0" w:space="0" w:color="auto"/>
      </w:divBdr>
    </w:div>
    <w:div w:id="750392940">
      <w:bodyDiv w:val="1"/>
      <w:marLeft w:val="0"/>
      <w:marRight w:val="0"/>
      <w:marTop w:val="0"/>
      <w:marBottom w:val="0"/>
      <w:divBdr>
        <w:top w:val="none" w:sz="0" w:space="0" w:color="auto"/>
        <w:left w:val="none" w:sz="0" w:space="0" w:color="auto"/>
        <w:bottom w:val="none" w:sz="0" w:space="0" w:color="auto"/>
        <w:right w:val="none" w:sz="0" w:space="0" w:color="auto"/>
      </w:divBdr>
    </w:div>
    <w:div w:id="750465341">
      <w:bodyDiv w:val="1"/>
      <w:marLeft w:val="0"/>
      <w:marRight w:val="0"/>
      <w:marTop w:val="0"/>
      <w:marBottom w:val="0"/>
      <w:divBdr>
        <w:top w:val="none" w:sz="0" w:space="0" w:color="auto"/>
        <w:left w:val="none" w:sz="0" w:space="0" w:color="auto"/>
        <w:bottom w:val="none" w:sz="0" w:space="0" w:color="auto"/>
        <w:right w:val="none" w:sz="0" w:space="0" w:color="auto"/>
      </w:divBdr>
    </w:div>
    <w:div w:id="750584037">
      <w:bodyDiv w:val="1"/>
      <w:marLeft w:val="0"/>
      <w:marRight w:val="0"/>
      <w:marTop w:val="0"/>
      <w:marBottom w:val="0"/>
      <w:divBdr>
        <w:top w:val="none" w:sz="0" w:space="0" w:color="auto"/>
        <w:left w:val="none" w:sz="0" w:space="0" w:color="auto"/>
        <w:bottom w:val="none" w:sz="0" w:space="0" w:color="auto"/>
        <w:right w:val="none" w:sz="0" w:space="0" w:color="auto"/>
      </w:divBdr>
    </w:div>
    <w:div w:id="750736753">
      <w:bodyDiv w:val="1"/>
      <w:marLeft w:val="0"/>
      <w:marRight w:val="0"/>
      <w:marTop w:val="0"/>
      <w:marBottom w:val="0"/>
      <w:divBdr>
        <w:top w:val="none" w:sz="0" w:space="0" w:color="auto"/>
        <w:left w:val="none" w:sz="0" w:space="0" w:color="auto"/>
        <w:bottom w:val="none" w:sz="0" w:space="0" w:color="auto"/>
        <w:right w:val="none" w:sz="0" w:space="0" w:color="auto"/>
      </w:divBdr>
    </w:div>
    <w:div w:id="750741241">
      <w:bodyDiv w:val="1"/>
      <w:marLeft w:val="0"/>
      <w:marRight w:val="0"/>
      <w:marTop w:val="0"/>
      <w:marBottom w:val="0"/>
      <w:divBdr>
        <w:top w:val="none" w:sz="0" w:space="0" w:color="auto"/>
        <w:left w:val="none" w:sz="0" w:space="0" w:color="auto"/>
        <w:bottom w:val="none" w:sz="0" w:space="0" w:color="auto"/>
        <w:right w:val="none" w:sz="0" w:space="0" w:color="auto"/>
      </w:divBdr>
    </w:div>
    <w:div w:id="750782363">
      <w:bodyDiv w:val="1"/>
      <w:marLeft w:val="0"/>
      <w:marRight w:val="0"/>
      <w:marTop w:val="0"/>
      <w:marBottom w:val="0"/>
      <w:divBdr>
        <w:top w:val="none" w:sz="0" w:space="0" w:color="auto"/>
        <w:left w:val="none" w:sz="0" w:space="0" w:color="auto"/>
        <w:bottom w:val="none" w:sz="0" w:space="0" w:color="auto"/>
        <w:right w:val="none" w:sz="0" w:space="0" w:color="auto"/>
      </w:divBdr>
    </w:div>
    <w:div w:id="750808967">
      <w:bodyDiv w:val="1"/>
      <w:marLeft w:val="0"/>
      <w:marRight w:val="0"/>
      <w:marTop w:val="0"/>
      <w:marBottom w:val="0"/>
      <w:divBdr>
        <w:top w:val="none" w:sz="0" w:space="0" w:color="auto"/>
        <w:left w:val="none" w:sz="0" w:space="0" w:color="auto"/>
        <w:bottom w:val="none" w:sz="0" w:space="0" w:color="auto"/>
        <w:right w:val="none" w:sz="0" w:space="0" w:color="auto"/>
      </w:divBdr>
    </w:div>
    <w:div w:id="750858043">
      <w:bodyDiv w:val="1"/>
      <w:marLeft w:val="0"/>
      <w:marRight w:val="0"/>
      <w:marTop w:val="0"/>
      <w:marBottom w:val="0"/>
      <w:divBdr>
        <w:top w:val="none" w:sz="0" w:space="0" w:color="auto"/>
        <w:left w:val="none" w:sz="0" w:space="0" w:color="auto"/>
        <w:bottom w:val="none" w:sz="0" w:space="0" w:color="auto"/>
        <w:right w:val="none" w:sz="0" w:space="0" w:color="auto"/>
      </w:divBdr>
    </w:div>
    <w:div w:id="750931171">
      <w:bodyDiv w:val="1"/>
      <w:marLeft w:val="0"/>
      <w:marRight w:val="0"/>
      <w:marTop w:val="0"/>
      <w:marBottom w:val="0"/>
      <w:divBdr>
        <w:top w:val="none" w:sz="0" w:space="0" w:color="auto"/>
        <w:left w:val="none" w:sz="0" w:space="0" w:color="auto"/>
        <w:bottom w:val="none" w:sz="0" w:space="0" w:color="auto"/>
        <w:right w:val="none" w:sz="0" w:space="0" w:color="auto"/>
      </w:divBdr>
    </w:div>
    <w:div w:id="750935035">
      <w:bodyDiv w:val="1"/>
      <w:marLeft w:val="0"/>
      <w:marRight w:val="0"/>
      <w:marTop w:val="0"/>
      <w:marBottom w:val="0"/>
      <w:divBdr>
        <w:top w:val="none" w:sz="0" w:space="0" w:color="auto"/>
        <w:left w:val="none" w:sz="0" w:space="0" w:color="auto"/>
        <w:bottom w:val="none" w:sz="0" w:space="0" w:color="auto"/>
        <w:right w:val="none" w:sz="0" w:space="0" w:color="auto"/>
      </w:divBdr>
    </w:div>
    <w:div w:id="751001666">
      <w:bodyDiv w:val="1"/>
      <w:marLeft w:val="0"/>
      <w:marRight w:val="0"/>
      <w:marTop w:val="0"/>
      <w:marBottom w:val="0"/>
      <w:divBdr>
        <w:top w:val="none" w:sz="0" w:space="0" w:color="auto"/>
        <w:left w:val="none" w:sz="0" w:space="0" w:color="auto"/>
        <w:bottom w:val="none" w:sz="0" w:space="0" w:color="auto"/>
        <w:right w:val="none" w:sz="0" w:space="0" w:color="auto"/>
      </w:divBdr>
    </w:div>
    <w:div w:id="751048291">
      <w:bodyDiv w:val="1"/>
      <w:marLeft w:val="0"/>
      <w:marRight w:val="0"/>
      <w:marTop w:val="0"/>
      <w:marBottom w:val="0"/>
      <w:divBdr>
        <w:top w:val="none" w:sz="0" w:space="0" w:color="auto"/>
        <w:left w:val="none" w:sz="0" w:space="0" w:color="auto"/>
        <w:bottom w:val="none" w:sz="0" w:space="0" w:color="auto"/>
        <w:right w:val="none" w:sz="0" w:space="0" w:color="auto"/>
      </w:divBdr>
    </w:div>
    <w:div w:id="751050442">
      <w:bodyDiv w:val="1"/>
      <w:marLeft w:val="0"/>
      <w:marRight w:val="0"/>
      <w:marTop w:val="0"/>
      <w:marBottom w:val="0"/>
      <w:divBdr>
        <w:top w:val="none" w:sz="0" w:space="0" w:color="auto"/>
        <w:left w:val="none" w:sz="0" w:space="0" w:color="auto"/>
        <w:bottom w:val="none" w:sz="0" w:space="0" w:color="auto"/>
        <w:right w:val="none" w:sz="0" w:space="0" w:color="auto"/>
      </w:divBdr>
    </w:div>
    <w:div w:id="751194221">
      <w:bodyDiv w:val="1"/>
      <w:marLeft w:val="0"/>
      <w:marRight w:val="0"/>
      <w:marTop w:val="0"/>
      <w:marBottom w:val="0"/>
      <w:divBdr>
        <w:top w:val="none" w:sz="0" w:space="0" w:color="auto"/>
        <w:left w:val="none" w:sz="0" w:space="0" w:color="auto"/>
        <w:bottom w:val="none" w:sz="0" w:space="0" w:color="auto"/>
        <w:right w:val="none" w:sz="0" w:space="0" w:color="auto"/>
      </w:divBdr>
    </w:div>
    <w:div w:id="751197876">
      <w:bodyDiv w:val="1"/>
      <w:marLeft w:val="0"/>
      <w:marRight w:val="0"/>
      <w:marTop w:val="0"/>
      <w:marBottom w:val="0"/>
      <w:divBdr>
        <w:top w:val="none" w:sz="0" w:space="0" w:color="auto"/>
        <w:left w:val="none" w:sz="0" w:space="0" w:color="auto"/>
        <w:bottom w:val="none" w:sz="0" w:space="0" w:color="auto"/>
        <w:right w:val="none" w:sz="0" w:space="0" w:color="auto"/>
      </w:divBdr>
    </w:div>
    <w:div w:id="751244956">
      <w:bodyDiv w:val="1"/>
      <w:marLeft w:val="0"/>
      <w:marRight w:val="0"/>
      <w:marTop w:val="0"/>
      <w:marBottom w:val="0"/>
      <w:divBdr>
        <w:top w:val="none" w:sz="0" w:space="0" w:color="auto"/>
        <w:left w:val="none" w:sz="0" w:space="0" w:color="auto"/>
        <w:bottom w:val="none" w:sz="0" w:space="0" w:color="auto"/>
        <w:right w:val="none" w:sz="0" w:space="0" w:color="auto"/>
      </w:divBdr>
    </w:div>
    <w:div w:id="751246124">
      <w:bodyDiv w:val="1"/>
      <w:marLeft w:val="0"/>
      <w:marRight w:val="0"/>
      <w:marTop w:val="0"/>
      <w:marBottom w:val="0"/>
      <w:divBdr>
        <w:top w:val="none" w:sz="0" w:space="0" w:color="auto"/>
        <w:left w:val="none" w:sz="0" w:space="0" w:color="auto"/>
        <w:bottom w:val="none" w:sz="0" w:space="0" w:color="auto"/>
        <w:right w:val="none" w:sz="0" w:space="0" w:color="auto"/>
      </w:divBdr>
    </w:div>
    <w:div w:id="751313321">
      <w:bodyDiv w:val="1"/>
      <w:marLeft w:val="0"/>
      <w:marRight w:val="0"/>
      <w:marTop w:val="0"/>
      <w:marBottom w:val="0"/>
      <w:divBdr>
        <w:top w:val="none" w:sz="0" w:space="0" w:color="auto"/>
        <w:left w:val="none" w:sz="0" w:space="0" w:color="auto"/>
        <w:bottom w:val="none" w:sz="0" w:space="0" w:color="auto"/>
        <w:right w:val="none" w:sz="0" w:space="0" w:color="auto"/>
      </w:divBdr>
    </w:div>
    <w:div w:id="751321000">
      <w:bodyDiv w:val="1"/>
      <w:marLeft w:val="0"/>
      <w:marRight w:val="0"/>
      <w:marTop w:val="0"/>
      <w:marBottom w:val="0"/>
      <w:divBdr>
        <w:top w:val="none" w:sz="0" w:space="0" w:color="auto"/>
        <w:left w:val="none" w:sz="0" w:space="0" w:color="auto"/>
        <w:bottom w:val="none" w:sz="0" w:space="0" w:color="auto"/>
        <w:right w:val="none" w:sz="0" w:space="0" w:color="auto"/>
      </w:divBdr>
    </w:div>
    <w:div w:id="751395107">
      <w:bodyDiv w:val="1"/>
      <w:marLeft w:val="0"/>
      <w:marRight w:val="0"/>
      <w:marTop w:val="0"/>
      <w:marBottom w:val="0"/>
      <w:divBdr>
        <w:top w:val="none" w:sz="0" w:space="0" w:color="auto"/>
        <w:left w:val="none" w:sz="0" w:space="0" w:color="auto"/>
        <w:bottom w:val="none" w:sz="0" w:space="0" w:color="auto"/>
        <w:right w:val="none" w:sz="0" w:space="0" w:color="auto"/>
      </w:divBdr>
    </w:div>
    <w:div w:id="751435871">
      <w:bodyDiv w:val="1"/>
      <w:marLeft w:val="0"/>
      <w:marRight w:val="0"/>
      <w:marTop w:val="0"/>
      <w:marBottom w:val="0"/>
      <w:divBdr>
        <w:top w:val="none" w:sz="0" w:space="0" w:color="auto"/>
        <w:left w:val="none" w:sz="0" w:space="0" w:color="auto"/>
        <w:bottom w:val="none" w:sz="0" w:space="0" w:color="auto"/>
        <w:right w:val="none" w:sz="0" w:space="0" w:color="auto"/>
      </w:divBdr>
    </w:div>
    <w:div w:id="751581637">
      <w:bodyDiv w:val="1"/>
      <w:marLeft w:val="0"/>
      <w:marRight w:val="0"/>
      <w:marTop w:val="0"/>
      <w:marBottom w:val="0"/>
      <w:divBdr>
        <w:top w:val="none" w:sz="0" w:space="0" w:color="auto"/>
        <w:left w:val="none" w:sz="0" w:space="0" w:color="auto"/>
        <w:bottom w:val="none" w:sz="0" w:space="0" w:color="auto"/>
        <w:right w:val="none" w:sz="0" w:space="0" w:color="auto"/>
      </w:divBdr>
    </w:div>
    <w:div w:id="751775640">
      <w:bodyDiv w:val="1"/>
      <w:marLeft w:val="0"/>
      <w:marRight w:val="0"/>
      <w:marTop w:val="0"/>
      <w:marBottom w:val="0"/>
      <w:divBdr>
        <w:top w:val="none" w:sz="0" w:space="0" w:color="auto"/>
        <w:left w:val="none" w:sz="0" w:space="0" w:color="auto"/>
        <w:bottom w:val="none" w:sz="0" w:space="0" w:color="auto"/>
        <w:right w:val="none" w:sz="0" w:space="0" w:color="auto"/>
      </w:divBdr>
    </w:div>
    <w:div w:id="751781719">
      <w:bodyDiv w:val="1"/>
      <w:marLeft w:val="0"/>
      <w:marRight w:val="0"/>
      <w:marTop w:val="0"/>
      <w:marBottom w:val="0"/>
      <w:divBdr>
        <w:top w:val="none" w:sz="0" w:space="0" w:color="auto"/>
        <w:left w:val="none" w:sz="0" w:space="0" w:color="auto"/>
        <w:bottom w:val="none" w:sz="0" w:space="0" w:color="auto"/>
        <w:right w:val="none" w:sz="0" w:space="0" w:color="auto"/>
      </w:divBdr>
    </w:div>
    <w:div w:id="751855708">
      <w:bodyDiv w:val="1"/>
      <w:marLeft w:val="0"/>
      <w:marRight w:val="0"/>
      <w:marTop w:val="0"/>
      <w:marBottom w:val="0"/>
      <w:divBdr>
        <w:top w:val="none" w:sz="0" w:space="0" w:color="auto"/>
        <w:left w:val="none" w:sz="0" w:space="0" w:color="auto"/>
        <w:bottom w:val="none" w:sz="0" w:space="0" w:color="auto"/>
        <w:right w:val="none" w:sz="0" w:space="0" w:color="auto"/>
      </w:divBdr>
    </w:div>
    <w:div w:id="751898309">
      <w:bodyDiv w:val="1"/>
      <w:marLeft w:val="0"/>
      <w:marRight w:val="0"/>
      <w:marTop w:val="0"/>
      <w:marBottom w:val="0"/>
      <w:divBdr>
        <w:top w:val="none" w:sz="0" w:space="0" w:color="auto"/>
        <w:left w:val="none" w:sz="0" w:space="0" w:color="auto"/>
        <w:bottom w:val="none" w:sz="0" w:space="0" w:color="auto"/>
        <w:right w:val="none" w:sz="0" w:space="0" w:color="auto"/>
      </w:divBdr>
    </w:div>
    <w:div w:id="751926102">
      <w:bodyDiv w:val="1"/>
      <w:marLeft w:val="0"/>
      <w:marRight w:val="0"/>
      <w:marTop w:val="0"/>
      <w:marBottom w:val="0"/>
      <w:divBdr>
        <w:top w:val="none" w:sz="0" w:space="0" w:color="auto"/>
        <w:left w:val="none" w:sz="0" w:space="0" w:color="auto"/>
        <w:bottom w:val="none" w:sz="0" w:space="0" w:color="auto"/>
        <w:right w:val="none" w:sz="0" w:space="0" w:color="auto"/>
      </w:divBdr>
    </w:div>
    <w:div w:id="751968010">
      <w:bodyDiv w:val="1"/>
      <w:marLeft w:val="0"/>
      <w:marRight w:val="0"/>
      <w:marTop w:val="0"/>
      <w:marBottom w:val="0"/>
      <w:divBdr>
        <w:top w:val="none" w:sz="0" w:space="0" w:color="auto"/>
        <w:left w:val="none" w:sz="0" w:space="0" w:color="auto"/>
        <w:bottom w:val="none" w:sz="0" w:space="0" w:color="auto"/>
        <w:right w:val="none" w:sz="0" w:space="0" w:color="auto"/>
      </w:divBdr>
    </w:div>
    <w:div w:id="751968324">
      <w:bodyDiv w:val="1"/>
      <w:marLeft w:val="0"/>
      <w:marRight w:val="0"/>
      <w:marTop w:val="0"/>
      <w:marBottom w:val="0"/>
      <w:divBdr>
        <w:top w:val="none" w:sz="0" w:space="0" w:color="auto"/>
        <w:left w:val="none" w:sz="0" w:space="0" w:color="auto"/>
        <w:bottom w:val="none" w:sz="0" w:space="0" w:color="auto"/>
        <w:right w:val="none" w:sz="0" w:space="0" w:color="auto"/>
      </w:divBdr>
    </w:div>
    <w:div w:id="752120696">
      <w:bodyDiv w:val="1"/>
      <w:marLeft w:val="0"/>
      <w:marRight w:val="0"/>
      <w:marTop w:val="0"/>
      <w:marBottom w:val="0"/>
      <w:divBdr>
        <w:top w:val="none" w:sz="0" w:space="0" w:color="auto"/>
        <w:left w:val="none" w:sz="0" w:space="0" w:color="auto"/>
        <w:bottom w:val="none" w:sz="0" w:space="0" w:color="auto"/>
        <w:right w:val="none" w:sz="0" w:space="0" w:color="auto"/>
      </w:divBdr>
    </w:div>
    <w:div w:id="752170402">
      <w:bodyDiv w:val="1"/>
      <w:marLeft w:val="0"/>
      <w:marRight w:val="0"/>
      <w:marTop w:val="0"/>
      <w:marBottom w:val="0"/>
      <w:divBdr>
        <w:top w:val="none" w:sz="0" w:space="0" w:color="auto"/>
        <w:left w:val="none" w:sz="0" w:space="0" w:color="auto"/>
        <w:bottom w:val="none" w:sz="0" w:space="0" w:color="auto"/>
        <w:right w:val="none" w:sz="0" w:space="0" w:color="auto"/>
      </w:divBdr>
    </w:div>
    <w:div w:id="752356661">
      <w:bodyDiv w:val="1"/>
      <w:marLeft w:val="0"/>
      <w:marRight w:val="0"/>
      <w:marTop w:val="0"/>
      <w:marBottom w:val="0"/>
      <w:divBdr>
        <w:top w:val="none" w:sz="0" w:space="0" w:color="auto"/>
        <w:left w:val="none" w:sz="0" w:space="0" w:color="auto"/>
        <w:bottom w:val="none" w:sz="0" w:space="0" w:color="auto"/>
        <w:right w:val="none" w:sz="0" w:space="0" w:color="auto"/>
      </w:divBdr>
    </w:div>
    <w:div w:id="752432549">
      <w:bodyDiv w:val="1"/>
      <w:marLeft w:val="0"/>
      <w:marRight w:val="0"/>
      <w:marTop w:val="0"/>
      <w:marBottom w:val="0"/>
      <w:divBdr>
        <w:top w:val="none" w:sz="0" w:space="0" w:color="auto"/>
        <w:left w:val="none" w:sz="0" w:space="0" w:color="auto"/>
        <w:bottom w:val="none" w:sz="0" w:space="0" w:color="auto"/>
        <w:right w:val="none" w:sz="0" w:space="0" w:color="auto"/>
      </w:divBdr>
    </w:div>
    <w:div w:id="752507470">
      <w:bodyDiv w:val="1"/>
      <w:marLeft w:val="0"/>
      <w:marRight w:val="0"/>
      <w:marTop w:val="0"/>
      <w:marBottom w:val="0"/>
      <w:divBdr>
        <w:top w:val="none" w:sz="0" w:space="0" w:color="auto"/>
        <w:left w:val="none" w:sz="0" w:space="0" w:color="auto"/>
        <w:bottom w:val="none" w:sz="0" w:space="0" w:color="auto"/>
        <w:right w:val="none" w:sz="0" w:space="0" w:color="auto"/>
      </w:divBdr>
    </w:div>
    <w:div w:id="752508473">
      <w:bodyDiv w:val="1"/>
      <w:marLeft w:val="0"/>
      <w:marRight w:val="0"/>
      <w:marTop w:val="0"/>
      <w:marBottom w:val="0"/>
      <w:divBdr>
        <w:top w:val="none" w:sz="0" w:space="0" w:color="auto"/>
        <w:left w:val="none" w:sz="0" w:space="0" w:color="auto"/>
        <w:bottom w:val="none" w:sz="0" w:space="0" w:color="auto"/>
        <w:right w:val="none" w:sz="0" w:space="0" w:color="auto"/>
      </w:divBdr>
    </w:div>
    <w:div w:id="752509525">
      <w:bodyDiv w:val="1"/>
      <w:marLeft w:val="0"/>
      <w:marRight w:val="0"/>
      <w:marTop w:val="0"/>
      <w:marBottom w:val="0"/>
      <w:divBdr>
        <w:top w:val="none" w:sz="0" w:space="0" w:color="auto"/>
        <w:left w:val="none" w:sz="0" w:space="0" w:color="auto"/>
        <w:bottom w:val="none" w:sz="0" w:space="0" w:color="auto"/>
        <w:right w:val="none" w:sz="0" w:space="0" w:color="auto"/>
      </w:divBdr>
    </w:div>
    <w:div w:id="752550303">
      <w:bodyDiv w:val="1"/>
      <w:marLeft w:val="0"/>
      <w:marRight w:val="0"/>
      <w:marTop w:val="0"/>
      <w:marBottom w:val="0"/>
      <w:divBdr>
        <w:top w:val="none" w:sz="0" w:space="0" w:color="auto"/>
        <w:left w:val="none" w:sz="0" w:space="0" w:color="auto"/>
        <w:bottom w:val="none" w:sz="0" w:space="0" w:color="auto"/>
        <w:right w:val="none" w:sz="0" w:space="0" w:color="auto"/>
      </w:divBdr>
    </w:div>
    <w:div w:id="752555300">
      <w:bodyDiv w:val="1"/>
      <w:marLeft w:val="0"/>
      <w:marRight w:val="0"/>
      <w:marTop w:val="0"/>
      <w:marBottom w:val="0"/>
      <w:divBdr>
        <w:top w:val="none" w:sz="0" w:space="0" w:color="auto"/>
        <w:left w:val="none" w:sz="0" w:space="0" w:color="auto"/>
        <w:bottom w:val="none" w:sz="0" w:space="0" w:color="auto"/>
        <w:right w:val="none" w:sz="0" w:space="0" w:color="auto"/>
      </w:divBdr>
    </w:div>
    <w:div w:id="752556380">
      <w:bodyDiv w:val="1"/>
      <w:marLeft w:val="0"/>
      <w:marRight w:val="0"/>
      <w:marTop w:val="0"/>
      <w:marBottom w:val="0"/>
      <w:divBdr>
        <w:top w:val="none" w:sz="0" w:space="0" w:color="auto"/>
        <w:left w:val="none" w:sz="0" w:space="0" w:color="auto"/>
        <w:bottom w:val="none" w:sz="0" w:space="0" w:color="auto"/>
        <w:right w:val="none" w:sz="0" w:space="0" w:color="auto"/>
      </w:divBdr>
    </w:div>
    <w:div w:id="752625022">
      <w:bodyDiv w:val="1"/>
      <w:marLeft w:val="0"/>
      <w:marRight w:val="0"/>
      <w:marTop w:val="0"/>
      <w:marBottom w:val="0"/>
      <w:divBdr>
        <w:top w:val="none" w:sz="0" w:space="0" w:color="auto"/>
        <w:left w:val="none" w:sz="0" w:space="0" w:color="auto"/>
        <w:bottom w:val="none" w:sz="0" w:space="0" w:color="auto"/>
        <w:right w:val="none" w:sz="0" w:space="0" w:color="auto"/>
      </w:divBdr>
    </w:div>
    <w:div w:id="752626044">
      <w:bodyDiv w:val="1"/>
      <w:marLeft w:val="0"/>
      <w:marRight w:val="0"/>
      <w:marTop w:val="0"/>
      <w:marBottom w:val="0"/>
      <w:divBdr>
        <w:top w:val="none" w:sz="0" w:space="0" w:color="auto"/>
        <w:left w:val="none" w:sz="0" w:space="0" w:color="auto"/>
        <w:bottom w:val="none" w:sz="0" w:space="0" w:color="auto"/>
        <w:right w:val="none" w:sz="0" w:space="0" w:color="auto"/>
      </w:divBdr>
    </w:div>
    <w:div w:id="752630478">
      <w:bodyDiv w:val="1"/>
      <w:marLeft w:val="0"/>
      <w:marRight w:val="0"/>
      <w:marTop w:val="0"/>
      <w:marBottom w:val="0"/>
      <w:divBdr>
        <w:top w:val="none" w:sz="0" w:space="0" w:color="auto"/>
        <w:left w:val="none" w:sz="0" w:space="0" w:color="auto"/>
        <w:bottom w:val="none" w:sz="0" w:space="0" w:color="auto"/>
        <w:right w:val="none" w:sz="0" w:space="0" w:color="auto"/>
      </w:divBdr>
    </w:div>
    <w:div w:id="752631742">
      <w:bodyDiv w:val="1"/>
      <w:marLeft w:val="0"/>
      <w:marRight w:val="0"/>
      <w:marTop w:val="0"/>
      <w:marBottom w:val="0"/>
      <w:divBdr>
        <w:top w:val="none" w:sz="0" w:space="0" w:color="auto"/>
        <w:left w:val="none" w:sz="0" w:space="0" w:color="auto"/>
        <w:bottom w:val="none" w:sz="0" w:space="0" w:color="auto"/>
        <w:right w:val="none" w:sz="0" w:space="0" w:color="auto"/>
      </w:divBdr>
    </w:div>
    <w:div w:id="752773565">
      <w:bodyDiv w:val="1"/>
      <w:marLeft w:val="0"/>
      <w:marRight w:val="0"/>
      <w:marTop w:val="0"/>
      <w:marBottom w:val="0"/>
      <w:divBdr>
        <w:top w:val="none" w:sz="0" w:space="0" w:color="auto"/>
        <w:left w:val="none" w:sz="0" w:space="0" w:color="auto"/>
        <w:bottom w:val="none" w:sz="0" w:space="0" w:color="auto"/>
        <w:right w:val="none" w:sz="0" w:space="0" w:color="auto"/>
      </w:divBdr>
    </w:div>
    <w:div w:id="752775077">
      <w:bodyDiv w:val="1"/>
      <w:marLeft w:val="0"/>
      <w:marRight w:val="0"/>
      <w:marTop w:val="0"/>
      <w:marBottom w:val="0"/>
      <w:divBdr>
        <w:top w:val="none" w:sz="0" w:space="0" w:color="auto"/>
        <w:left w:val="none" w:sz="0" w:space="0" w:color="auto"/>
        <w:bottom w:val="none" w:sz="0" w:space="0" w:color="auto"/>
        <w:right w:val="none" w:sz="0" w:space="0" w:color="auto"/>
      </w:divBdr>
    </w:div>
    <w:div w:id="752776563">
      <w:bodyDiv w:val="1"/>
      <w:marLeft w:val="0"/>
      <w:marRight w:val="0"/>
      <w:marTop w:val="0"/>
      <w:marBottom w:val="0"/>
      <w:divBdr>
        <w:top w:val="none" w:sz="0" w:space="0" w:color="auto"/>
        <w:left w:val="none" w:sz="0" w:space="0" w:color="auto"/>
        <w:bottom w:val="none" w:sz="0" w:space="0" w:color="auto"/>
        <w:right w:val="none" w:sz="0" w:space="0" w:color="auto"/>
      </w:divBdr>
    </w:div>
    <w:div w:id="752971721">
      <w:bodyDiv w:val="1"/>
      <w:marLeft w:val="0"/>
      <w:marRight w:val="0"/>
      <w:marTop w:val="0"/>
      <w:marBottom w:val="0"/>
      <w:divBdr>
        <w:top w:val="none" w:sz="0" w:space="0" w:color="auto"/>
        <w:left w:val="none" w:sz="0" w:space="0" w:color="auto"/>
        <w:bottom w:val="none" w:sz="0" w:space="0" w:color="auto"/>
        <w:right w:val="none" w:sz="0" w:space="0" w:color="auto"/>
      </w:divBdr>
    </w:div>
    <w:div w:id="753090095">
      <w:bodyDiv w:val="1"/>
      <w:marLeft w:val="0"/>
      <w:marRight w:val="0"/>
      <w:marTop w:val="0"/>
      <w:marBottom w:val="0"/>
      <w:divBdr>
        <w:top w:val="none" w:sz="0" w:space="0" w:color="auto"/>
        <w:left w:val="none" w:sz="0" w:space="0" w:color="auto"/>
        <w:bottom w:val="none" w:sz="0" w:space="0" w:color="auto"/>
        <w:right w:val="none" w:sz="0" w:space="0" w:color="auto"/>
      </w:divBdr>
    </w:div>
    <w:div w:id="753090461">
      <w:bodyDiv w:val="1"/>
      <w:marLeft w:val="0"/>
      <w:marRight w:val="0"/>
      <w:marTop w:val="0"/>
      <w:marBottom w:val="0"/>
      <w:divBdr>
        <w:top w:val="none" w:sz="0" w:space="0" w:color="auto"/>
        <w:left w:val="none" w:sz="0" w:space="0" w:color="auto"/>
        <w:bottom w:val="none" w:sz="0" w:space="0" w:color="auto"/>
        <w:right w:val="none" w:sz="0" w:space="0" w:color="auto"/>
      </w:divBdr>
    </w:div>
    <w:div w:id="753236354">
      <w:bodyDiv w:val="1"/>
      <w:marLeft w:val="0"/>
      <w:marRight w:val="0"/>
      <w:marTop w:val="0"/>
      <w:marBottom w:val="0"/>
      <w:divBdr>
        <w:top w:val="none" w:sz="0" w:space="0" w:color="auto"/>
        <w:left w:val="none" w:sz="0" w:space="0" w:color="auto"/>
        <w:bottom w:val="none" w:sz="0" w:space="0" w:color="auto"/>
        <w:right w:val="none" w:sz="0" w:space="0" w:color="auto"/>
      </w:divBdr>
    </w:div>
    <w:div w:id="753236747">
      <w:bodyDiv w:val="1"/>
      <w:marLeft w:val="0"/>
      <w:marRight w:val="0"/>
      <w:marTop w:val="0"/>
      <w:marBottom w:val="0"/>
      <w:divBdr>
        <w:top w:val="none" w:sz="0" w:space="0" w:color="auto"/>
        <w:left w:val="none" w:sz="0" w:space="0" w:color="auto"/>
        <w:bottom w:val="none" w:sz="0" w:space="0" w:color="auto"/>
        <w:right w:val="none" w:sz="0" w:space="0" w:color="auto"/>
      </w:divBdr>
    </w:div>
    <w:div w:id="753429577">
      <w:bodyDiv w:val="1"/>
      <w:marLeft w:val="0"/>
      <w:marRight w:val="0"/>
      <w:marTop w:val="0"/>
      <w:marBottom w:val="0"/>
      <w:divBdr>
        <w:top w:val="none" w:sz="0" w:space="0" w:color="auto"/>
        <w:left w:val="none" w:sz="0" w:space="0" w:color="auto"/>
        <w:bottom w:val="none" w:sz="0" w:space="0" w:color="auto"/>
        <w:right w:val="none" w:sz="0" w:space="0" w:color="auto"/>
      </w:divBdr>
    </w:div>
    <w:div w:id="753479996">
      <w:bodyDiv w:val="1"/>
      <w:marLeft w:val="0"/>
      <w:marRight w:val="0"/>
      <w:marTop w:val="0"/>
      <w:marBottom w:val="0"/>
      <w:divBdr>
        <w:top w:val="none" w:sz="0" w:space="0" w:color="auto"/>
        <w:left w:val="none" w:sz="0" w:space="0" w:color="auto"/>
        <w:bottom w:val="none" w:sz="0" w:space="0" w:color="auto"/>
        <w:right w:val="none" w:sz="0" w:space="0" w:color="auto"/>
      </w:divBdr>
    </w:div>
    <w:div w:id="753555848">
      <w:bodyDiv w:val="1"/>
      <w:marLeft w:val="0"/>
      <w:marRight w:val="0"/>
      <w:marTop w:val="0"/>
      <w:marBottom w:val="0"/>
      <w:divBdr>
        <w:top w:val="none" w:sz="0" w:space="0" w:color="auto"/>
        <w:left w:val="none" w:sz="0" w:space="0" w:color="auto"/>
        <w:bottom w:val="none" w:sz="0" w:space="0" w:color="auto"/>
        <w:right w:val="none" w:sz="0" w:space="0" w:color="auto"/>
      </w:divBdr>
    </w:div>
    <w:div w:id="753623269">
      <w:bodyDiv w:val="1"/>
      <w:marLeft w:val="0"/>
      <w:marRight w:val="0"/>
      <w:marTop w:val="0"/>
      <w:marBottom w:val="0"/>
      <w:divBdr>
        <w:top w:val="none" w:sz="0" w:space="0" w:color="auto"/>
        <w:left w:val="none" w:sz="0" w:space="0" w:color="auto"/>
        <w:bottom w:val="none" w:sz="0" w:space="0" w:color="auto"/>
        <w:right w:val="none" w:sz="0" w:space="0" w:color="auto"/>
      </w:divBdr>
    </w:div>
    <w:div w:id="753668042">
      <w:bodyDiv w:val="1"/>
      <w:marLeft w:val="0"/>
      <w:marRight w:val="0"/>
      <w:marTop w:val="0"/>
      <w:marBottom w:val="0"/>
      <w:divBdr>
        <w:top w:val="none" w:sz="0" w:space="0" w:color="auto"/>
        <w:left w:val="none" w:sz="0" w:space="0" w:color="auto"/>
        <w:bottom w:val="none" w:sz="0" w:space="0" w:color="auto"/>
        <w:right w:val="none" w:sz="0" w:space="0" w:color="auto"/>
      </w:divBdr>
    </w:div>
    <w:div w:id="753866094">
      <w:bodyDiv w:val="1"/>
      <w:marLeft w:val="0"/>
      <w:marRight w:val="0"/>
      <w:marTop w:val="0"/>
      <w:marBottom w:val="0"/>
      <w:divBdr>
        <w:top w:val="none" w:sz="0" w:space="0" w:color="auto"/>
        <w:left w:val="none" w:sz="0" w:space="0" w:color="auto"/>
        <w:bottom w:val="none" w:sz="0" w:space="0" w:color="auto"/>
        <w:right w:val="none" w:sz="0" w:space="0" w:color="auto"/>
      </w:divBdr>
    </w:div>
    <w:div w:id="753941197">
      <w:bodyDiv w:val="1"/>
      <w:marLeft w:val="0"/>
      <w:marRight w:val="0"/>
      <w:marTop w:val="0"/>
      <w:marBottom w:val="0"/>
      <w:divBdr>
        <w:top w:val="none" w:sz="0" w:space="0" w:color="auto"/>
        <w:left w:val="none" w:sz="0" w:space="0" w:color="auto"/>
        <w:bottom w:val="none" w:sz="0" w:space="0" w:color="auto"/>
        <w:right w:val="none" w:sz="0" w:space="0" w:color="auto"/>
      </w:divBdr>
    </w:div>
    <w:div w:id="753942513">
      <w:bodyDiv w:val="1"/>
      <w:marLeft w:val="0"/>
      <w:marRight w:val="0"/>
      <w:marTop w:val="0"/>
      <w:marBottom w:val="0"/>
      <w:divBdr>
        <w:top w:val="none" w:sz="0" w:space="0" w:color="auto"/>
        <w:left w:val="none" w:sz="0" w:space="0" w:color="auto"/>
        <w:bottom w:val="none" w:sz="0" w:space="0" w:color="auto"/>
        <w:right w:val="none" w:sz="0" w:space="0" w:color="auto"/>
      </w:divBdr>
    </w:div>
    <w:div w:id="754010675">
      <w:bodyDiv w:val="1"/>
      <w:marLeft w:val="0"/>
      <w:marRight w:val="0"/>
      <w:marTop w:val="0"/>
      <w:marBottom w:val="0"/>
      <w:divBdr>
        <w:top w:val="none" w:sz="0" w:space="0" w:color="auto"/>
        <w:left w:val="none" w:sz="0" w:space="0" w:color="auto"/>
        <w:bottom w:val="none" w:sz="0" w:space="0" w:color="auto"/>
        <w:right w:val="none" w:sz="0" w:space="0" w:color="auto"/>
      </w:divBdr>
    </w:div>
    <w:div w:id="754086994">
      <w:bodyDiv w:val="1"/>
      <w:marLeft w:val="0"/>
      <w:marRight w:val="0"/>
      <w:marTop w:val="0"/>
      <w:marBottom w:val="0"/>
      <w:divBdr>
        <w:top w:val="none" w:sz="0" w:space="0" w:color="auto"/>
        <w:left w:val="none" w:sz="0" w:space="0" w:color="auto"/>
        <w:bottom w:val="none" w:sz="0" w:space="0" w:color="auto"/>
        <w:right w:val="none" w:sz="0" w:space="0" w:color="auto"/>
      </w:divBdr>
    </w:div>
    <w:div w:id="754277635">
      <w:bodyDiv w:val="1"/>
      <w:marLeft w:val="0"/>
      <w:marRight w:val="0"/>
      <w:marTop w:val="0"/>
      <w:marBottom w:val="0"/>
      <w:divBdr>
        <w:top w:val="none" w:sz="0" w:space="0" w:color="auto"/>
        <w:left w:val="none" w:sz="0" w:space="0" w:color="auto"/>
        <w:bottom w:val="none" w:sz="0" w:space="0" w:color="auto"/>
        <w:right w:val="none" w:sz="0" w:space="0" w:color="auto"/>
      </w:divBdr>
    </w:div>
    <w:div w:id="754286271">
      <w:bodyDiv w:val="1"/>
      <w:marLeft w:val="0"/>
      <w:marRight w:val="0"/>
      <w:marTop w:val="0"/>
      <w:marBottom w:val="0"/>
      <w:divBdr>
        <w:top w:val="none" w:sz="0" w:space="0" w:color="auto"/>
        <w:left w:val="none" w:sz="0" w:space="0" w:color="auto"/>
        <w:bottom w:val="none" w:sz="0" w:space="0" w:color="auto"/>
        <w:right w:val="none" w:sz="0" w:space="0" w:color="auto"/>
      </w:divBdr>
    </w:div>
    <w:div w:id="754471968">
      <w:bodyDiv w:val="1"/>
      <w:marLeft w:val="0"/>
      <w:marRight w:val="0"/>
      <w:marTop w:val="0"/>
      <w:marBottom w:val="0"/>
      <w:divBdr>
        <w:top w:val="none" w:sz="0" w:space="0" w:color="auto"/>
        <w:left w:val="none" w:sz="0" w:space="0" w:color="auto"/>
        <w:bottom w:val="none" w:sz="0" w:space="0" w:color="auto"/>
        <w:right w:val="none" w:sz="0" w:space="0" w:color="auto"/>
      </w:divBdr>
    </w:div>
    <w:div w:id="754476354">
      <w:bodyDiv w:val="1"/>
      <w:marLeft w:val="0"/>
      <w:marRight w:val="0"/>
      <w:marTop w:val="0"/>
      <w:marBottom w:val="0"/>
      <w:divBdr>
        <w:top w:val="none" w:sz="0" w:space="0" w:color="auto"/>
        <w:left w:val="none" w:sz="0" w:space="0" w:color="auto"/>
        <w:bottom w:val="none" w:sz="0" w:space="0" w:color="auto"/>
        <w:right w:val="none" w:sz="0" w:space="0" w:color="auto"/>
      </w:divBdr>
    </w:div>
    <w:div w:id="754520746">
      <w:bodyDiv w:val="1"/>
      <w:marLeft w:val="0"/>
      <w:marRight w:val="0"/>
      <w:marTop w:val="0"/>
      <w:marBottom w:val="0"/>
      <w:divBdr>
        <w:top w:val="none" w:sz="0" w:space="0" w:color="auto"/>
        <w:left w:val="none" w:sz="0" w:space="0" w:color="auto"/>
        <w:bottom w:val="none" w:sz="0" w:space="0" w:color="auto"/>
        <w:right w:val="none" w:sz="0" w:space="0" w:color="auto"/>
      </w:divBdr>
    </w:div>
    <w:div w:id="754590962">
      <w:bodyDiv w:val="1"/>
      <w:marLeft w:val="0"/>
      <w:marRight w:val="0"/>
      <w:marTop w:val="0"/>
      <w:marBottom w:val="0"/>
      <w:divBdr>
        <w:top w:val="none" w:sz="0" w:space="0" w:color="auto"/>
        <w:left w:val="none" w:sz="0" w:space="0" w:color="auto"/>
        <w:bottom w:val="none" w:sz="0" w:space="0" w:color="auto"/>
        <w:right w:val="none" w:sz="0" w:space="0" w:color="auto"/>
      </w:divBdr>
    </w:div>
    <w:div w:id="754860541">
      <w:bodyDiv w:val="1"/>
      <w:marLeft w:val="0"/>
      <w:marRight w:val="0"/>
      <w:marTop w:val="0"/>
      <w:marBottom w:val="0"/>
      <w:divBdr>
        <w:top w:val="none" w:sz="0" w:space="0" w:color="auto"/>
        <w:left w:val="none" w:sz="0" w:space="0" w:color="auto"/>
        <w:bottom w:val="none" w:sz="0" w:space="0" w:color="auto"/>
        <w:right w:val="none" w:sz="0" w:space="0" w:color="auto"/>
      </w:divBdr>
    </w:div>
    <w:div w:id="754979660">
      <w:bodyDiv w:val="1"/>
      <w:marLeft w:val="0"/>
      <w:marRight w:val="0"/>
      <w:marTop w:val="0"/>
      <w:marBottom w:val="0"/>
      <w:divBdr>
        <w:top w:val="none" w:sz="0" w:space="0" w:color="auto"/>
        <w:left w:val="none" w:sz="0" w:space="0" w:color="auto"/>
        <w:bottom w:val="none" w:sz="0" w:space="0" w:color="auto"/>
        <w:right w:val="none" w:sz="0" w:space="0" w:color="auto"/>
      </w:divBdr>
    </w:div>
    <w:div w:id="755175187">
      <w:bodyDiv w:val="1"/>
      <w:marLeft w:val="0"/>
      <w:marRight w:val="0"/>
      <w:marTop w:val="0"/>
      <w:marBottom w:val="0"/>
      <w:divBdr>
        <w:top w:val="none" w:sz="0" w:space="0" w:color="auto"/>
        <w:left w:val="none" w:sz="0" w:space="0" w:color="auto"/>
        <w:bottom w:val="none" w:sz="0" w:space="0" w:color="auto"/>
        <w:right w:val="none" w:sz="0" w:space="0" w:color="auto"/>
      </w:divBdr>
    </w:div>
    <w:div w:id="755246657">
      <w:bodyDiv w:val="1"/>
      <w:marLeft w:val="0"/>
      <w:marRight w:val="0"/>
      <w:marTop w:val="0"/>
      <w:marBottom w:val="0"/>
      <w:divBdr>
        <w:top w:val="none" w:sz="0" w:space="0" w:color="auto"/>
        <w:left w:val="none" w:sz="0" w:space="0" w:color="auto"/>
        <w:bottom w:val="none" w:sz="0" w:space="0" w:color="auto"/>
        <w:right w:val="none" w:sz="0" w:space="0" w:color="auto"/>
      </w:divBdr>
    </w:div>
    <w:div w:id="755395593">
      <w:bodyDiv w:val="1"/>
      <w:marLeft w:val="0"/>
      <w:marRight w:val="0"/>
      <w:marTop w:val="0"/>
      <w:marBottom w:val="0"/>
      <w:divBdr>
        <w:top w:val="none" w:sz="0" w:space="0" w:color="auto"/>
        <w:left w:val="none" w:sz="0" w:space="0" w:color="auto"/>
        <w:bottom w:val="none" w:sz="0" w:space="0" w:color="auto"/>
        <w:right w:val="none" w:sz="0" w:space="0" w:color="auto"/>
      </w:divBdr>
    </w:div>
    <w:div w:id="755443087">
      <w:bodyDiv w:val="1"/>
      <w:marLeft w:val="0"/>
      <w:marRight w:val="0"/>
      <w:marTop w:val="0"/>
      <w:marBottom w:val="0"/>
      <w:divBdr>
        <w:top w:val="none" w:sz="0" w:space="0" w:color="auto"/>
        <w:left w:val="none" w:sz="0" w:space="0" w:color="auto"/>
        <w:bottom w:val="none" w:sz="0" w:space="0" w:color="auto"/>
        <w:right w:val="none" w:sz="0" w:space="0" w:color="auto"/>
      </w:divBdr>
    </w:div>
    <w:div w:id="755707653">
      <w:bodyDiv w:val="1"/>
      <w:marLeft w:val="0"/>
      <w:marRight w:val="0"/>
      <w:marTop w:val="0"/>
      <w:marBottom w:val="0"/>
      <w:divBdr>
        <w:top w:val="none" w:sz="0" w:space="0" w:color="auto"/>
        <w:left w:val="none" w:sz="0" w:space="0" w:color="auto"/>
        <w:bottom w:val="none" w:sz="0" w:space="0" w:color="auto"/>
        <w:right w:val="none" w:sz="0" w:space="0" w:color="auto"/>
      </w:divBdr>
    </w:div>
    <w:div w:id="755783826">
      <w:bodyDiv w:val="1"/>
      <w:marLeft w:val="0"/>
      <w:marRight w:val="0"/>
      <w:marTop w:val="0"/>
      <w:marBottom w:val="0"/>
      <w:divBdr>
        <w:top w:val="none" w:sz="0" w:space="0" w:color="auto"/>
        <w:left w:val="none" w:sz="0" w:space="0" w:color="auto"/>
        <w:bottom w:val="none" w:sz="0" w:space="0" w:color="auto"/>
        <w:right w:val="none" w:sz="0" w:space="0" w:color="auto"/>
      </w:divBdr>
    </w:div>
    <w:div w:id="755785781">
      <w:bodyDiv w:val="1"/>
      <w:marLeft w:val="0"/>
      <w:marRight w:val="0"/>
      <w:marTop w:val="0"/>
      <w:marBottom w:val="0"/>
      <w:divBdr>
        <w:top w:val="none" w:sz="0" w:space="0" w:color="auto"/>
        <w:left w:val="none" w:sz="0" w:space="0" w:color="auto"/>
        <w:bottom w:val="none" w:sz="0" w:space="0" w:color="auto"/>
        <w:right w:val="none" w:sz="0" w:space="0" w:color="auto"/>
      </w:divBdr>
    </w:div>
    <w:div w:id="755856582">
      <w:bodyDiv w:val="1"/>
      <w:marLeft w:val="0"/>
      <w:marRight w:val="0"/>
      <w:marTop w:val="0"/>
      <w:marBottom w:val="0"/>
      <w:divBdr>
        <w:top w:val="none" w:sz="0" w:space="0" w:color="auto"/>
        <w:left w:val="none" w:sz="0" w:space="0" w:color="auto"/>
        <w:bottom w:val="none" w:sz="0" w:space="0" w:color="auto"/>
        <w:right w:val="none" w:sz="0" w:space="0" w:color="auto"/>
      </w:divBdr>
    </w:div>
    <w:div w:id="755980814">
      <w:bodyDiv w:val="1"/>
      <w:marLeft w:val="0"/>
      <w:marRight w:val="0"/>
      <w:marTop w:val="0"/>
      <w:marBottom w:val="0"/>
      <w:divBdr>
        <w:top w:val="none" w:sz="0" w:space="0" w:color="auto"/>
        <w:left w:val="none" w:sz="0" w:space="0" w:color="auto"/>
        <w:bottom w:val="none" w:sz="0" w:space="0" w:color="auto"/>
        <w:right w:val="none" w:sz="0" w:space="0" w:color="auto"/>
      </w:divBdr>
    </w:div>
    <w:div w:id="755983809">
      <w:bodyDiv w:val="1"/>
      <w:marLeft w:val="0"/>
      <w:marRight w:val="0"/>
      <w:marTop w:val="0"/>
      <w:marBottom w:val="0"/>
      <w:divBdr>
        <w:top w:val="none" w:sz="0" w:space="0" w:color="auto"/>
        <w:left w:val="none" w:sz="0" w:space="0" w:color="auto"/>
        <w:bottom w:val="none" w:sz="0" w:space="0" w:color="auto"/>
        <w:right w:val="none" w:sz="0" w:space="0" w:color="auto"/>
      </w:divBdr>
    </w:div>
    <w:div w:id="756102000">
      <w:bodyDiv w:val="1"/>
      <w:marLeft w:val="0"/>
      <w:marRight w:val="0"/>
      <w:marTop w:val="0"/>
      <w:marBottom w:val="0"/>
      <w:divBdr>
        <w:top w:val="none" w:sz="0" w:space="0" w:color="auto"/>
        <w:left w:val="none" w:sz="0" w:space="0" w:color="auto"/>
        <w:bottom w:val="none" w:sz="0" w:space="0" w:color="auto"/>
        <w:right w:val="none" w:sz="0" w:space="0" w:color="auto"/>
      </w:divBdr>
    </w:div>
    <w:div w:id="756168675">
      <w:bodyDiv w:val="1"/>
      <w:marLeft w:val="0"/>
      <w:marRight w:val="0"/>
      <w:marTop w:val="0"/>
      <w:marBottom w:val="0"/>
      <w:divBdr>
        <w:top w:val="none" w:sz="0" w:space="0" w:color="auto"/>
        <w:left w:val="none" w:sz="0" w:space="0" w:color="auto"/>
        <w:bottom w:val="none" w:sz="0" w:space="0" w:color="auto"/>
        <w:right w:val="none" w:sz="0" w:space="0" w:color="auto"/>
      </w:divBdr>
    </w:div>
    <w:div w:id="756245878">
      <w:bodyDiv w:val="1"/>
      <w:marLeft w:val="0"/>
      <w:marRight w:val="0"/>
      <w:marTop w:val="0"/>
      <w:marBottom w:val="0"/>
      <w:divBdr>
        <w:top w:val="none" w:sz="0" w:space="0" w:color="auto"/>
        <w:left w:val="none" w:sz="0" w:space="0" w:color="auto"/>
        <w:bottom w:val="none" w:sz="0" w:space="0" w:color="auto"/>
        <w:right w:val="none" w:sz="0" w:space="0" w:color="auto"/>
      </w:divBdr>
    </w:div>
    <w:div w:id="756288399">
      <w:bodyDiv w:val="1"/>
      <w:marLeft w:val="0"/>
      <w:marRight w:val="0"/>
      <w:marTop w:val="0"/>
      <w:marBottom w:val="0"/>
      <w:divBdr>
        <w:top w:val="none" w:sz="0" w:space="0" w:color="auto"/>
        <w:left w:val="none" w:sz="0" w:space="0" w:color="auto"/>
        <w:bottom w:val="none" w:sz="0" w:space="0" w:color="auto"/>
        <w:right w:val="none" w:sz="0" w:space="0" w:color="auto"/>
      </w:divBdr>
    </w:div>
    <w:div w:id="756288480">
      <w:bodyDiv w:val="1"/>
      <w:marLeft w:val="0"/>
      <w:marRight w:val="0"/>
      <w:marTop w:val="0"/>
      <w:marBottom w:val="0"/>
      <w:divBdr>
        <w:top w:val="none" w:sz="0" w:space="0" w:color="auto"/>
        <w:left w:val="none" w:sz="0" w:space="0" w:color="auto"/>
        <w:bottom w:val="none" w:sz="0" w:space="0" w:color="auto"/>
        <w:right w:val="none" w:sz="0" w:space="0" w:color="auto"/>
      </w:divBdr>
    </w:div>
    <w:div w:id="756290073">
      <w:bodyDiv w:val="1"/>
      <w:marLeft w:val="0"/>
      <w:marRight w:val="0"/>
      <w:marTop w:val="0"/>
      <w:marBottom w:val="0"/>
      <w:divBdr>
        <w:top w:val="none" w:sz="0" w:space="0" w:color="auto"/>
        <w:left w:val="none" w:sz="0" w:space="0" w:color="auto"/>
        <w:bottom w:val="none" w:sz="0" w:space="0" w:color="auto"/>
        <w:right w:val="none" w:sz="0" w:space="0" w:color="auto"/>
      </w:divBdr>
    </w:div>
    <w:div w:id="756438823">
      <w:bodyDiv w:val="1"/>
      <w:marLeft w:val="0"/>
      <w:marRight w:val="0"/>
      <w:marTop w:val="0"/>
      <w:marBottom w:val="0"/>
      <w:divBdr>
        <w:top w:val="none" w:sz="0" w:space="0" w:color="auto"/>
        <w:left w:val="none" w:sz="0" w:space="0" w:color="auto"/>
        <w:bottom w:val="none" w:sz="0" w:space="0" w:color="auto"/>
        <w:right w:val="none" w:sz="0" w:space="0" w:color="auto"/>
      </w:divBdr>
    </w:div>
    <w:div w:id="756560965">
      <w:bodyDiv w:val="1"/>
      <w:marLeft w:val="0"/>
      <w:marRight w:val="0"/>
      <w:marTop w:val="0"/>
      <w:marBottom w:val="0"/>
      <w:divBdr>
        <w:top w:val="none" w:sz="0" w:space="0" w:color="auto"/>
        <w:left w:val="none" w:sz="0" w:space="0" w:color="auto"/>
        <w:bottom w:val="none" w:sz="0" w:space="0" w:color="auto"/>
        <w:right w:val="none" w:sz="0" w:space="0" w:color="auto"/>
      </w:divBdr>
    </w:div>
    <w:div w:id="756563043">
      <w:bodyDiv w:val="1"/>
      <w:marLeft w:val="0"/>
      <w:marRight w:val="0"/>
      <w:marTop w:val="0"/>
      <w:marBottom w:val="0"/>
      <w:divBdr>
        <w:top w:val="none" w:sz="0" w:space="0" w:color="auto"/>
        <w:left w:val="none" w:sz="0" w:space="0" w:color="auto"/>
        <w:bottom w:val="none" w:sz="0" w:space="0" w:color="auto"/>
        <w:right w:val="none" w:sz="0" w:space="0" w:color="auto"/>
      </w:divBdr>
    </w:div>
    <w:div w:id="756634091">
      <w:bodyDiv w:val="1"/>
      <w:marLeft w:val="0"/>
      <w:marRight w:val="0"/>
      <w:marTop w:val="0"/>
      <w:marBottom w:val="0"/>
      <w:divBdr>
        <w:top w:val="none" w:sz="0" w:space="0" w:color="auto"/>
        <w:left w:val="none" w:sz="0" w:space="0" w:color="auto"/>
        <w:bottom w:val="none" w:sz="0" w:space="0" w:color="auto"/>
        <w:right w:val="none" w:sz="0" w:space="0" w:color="auto"/>
      </w:divBdr>
    </w:div>
    <w:div w:id="756636254">
      <w:bodyDiv w:val="1"/>
      <w:marLeft w:val="0"/>
      <w:marRight w:val="0"/>
      <w:marTop w:val="0"/>
      <w:marBottom w:val="0"/>
      <w:divBdr>
        <w:top w:val="none" w:sz="0" w:space="0" w:color="auto"/>
        <w:left w:val="none" w:sz="0" w:space="0" w:color="auto"/>
        <w:bottom w:val="none" w:sz="0" w:space="0" w:color="auto"/>
        <w:right w:val="none" w:sz="0" w:space="0" w:color="auto"/>
      </w:divBdr>
    </w:div>
    <w:div w:id="756639292">
      <w:bodyDiv w:val="1"/>
      <w:marLeft w:val="0"/>
      <w:marRight w:val="0"/>
      <w:marTop w:val="0"/>
      <w:marBottom w:val="0"/>
      <w:divBdr>
        <w:top w:val="none" w:sz="0" w:space="0" w:color="auto"/>
        <w:left w:val="none" w:sz="0" w:space="0" w:color="auto"/>
        <w:bottom w:val="none" w:sz="0" w:space="0" w:color="auto"/>
        <w:right w:val="none" w:sz="0" w:space="0" w:color="auto"/>
      </w:divBdr>
    </w:div>
    <w:div w:id="757098730">
      <w:bodyDiv w:val="1"/>
      <w:marLeft w:val="0"/>
      <w:marRight w:val="0"/>
      <w:marTop w:val="0"/>
      <w:marBottom w:val="0"/>
      <w:divBdr>
        <w:top w:val="none" w:sz="0" w:space="0" w:color="auto"/>
        <w:left w:val="none" w:sz="0" w:space="0" w:color="auto"/>
        <w:bottom w:val="none" w:sz="0" w:space="0" w:color="auto"/>
        <w:right w:val="none" w:sz="0" w:space="0" w:color="auto"/>
      </w:divBdr>
    </w:div>
    <w:div w:id="757294691">
      <w:bodyDiv w:val="1"/>
      <w:marLeft w:val="0"/>
      <w:marRight w:val="0"/>
      <w:marTop w:val="0"/>
      <w:marBottom w:val="0"/>
      <w:divBdr>
        <w:top w:val="none" w:sz="0" w:space="0" w:color="auto"/>
        <w:left w:val="none" w:sz="0" w:space="0" w:color="auto"/>
        <w:bottom w:val="none" w:sz="0" w:space="0" w:color="auto"/>
        <w:right w:val="none" w:sz="0" w:space="0" w:color="auto"/>
      </w:divBdr>
    </w:div>
    <w:div w:id="757334428">
      <w:bodyDiv w:val="1"/>
      <w:marLeft w:val="0"/>
      <w:marRight w:val="0"/>
      <w:marTop w:val="0"/>
      <w:marBottom w:val="0"/>
      <w:divBdr>
        <w:top w:val="none" w:sz="0" w:space="0" w:color="auto"/>
        <w:left w:val="none" w:sz="0" w:space="0" w:color="auto"/>
        <w:bottom w:val="none" w:sz="0" w:space="0" w:color="auto"/>
        <w:right w:val="none" w:sz="0" w:space="0" w:color="auto"/>
      </w:divBdr>
    </w:div>
    <w:div w:id="757598272">
      <w:bodyDiv w:val="1"/>
      <w:marLeft w:val="0"/>
      <w:marRight w:val="0"/>
      <w:marTop w:val="0"/>
      <w:marBottom w:val="0"/>
      <w:divBdr>
        <w:top w:val="none" w:sz="0" w:space="0" w:color="auto"/>
        <w:left w:val="none" w:sz="0" w:space="0" w:color="auto"/>
        <w:bottom w:val="none" w:sz="0" w:space="0" w:color="auto"/>
        <w:right w:val="none" w:sz="0" w:space="0" w:color="auto"/>
      </w:divBdr>
    </w:div>
    <w:div w:id="757673589">
      <w:bodyDiv w:val="1"/>
      <w:marLeft w:val="0"/>
      <w:marRight w:val="0"/>
      <w:marTop w:val="0"/>
      <w:marBottom w:val="0"/>
      <w:divBdr>
        <w:top w:val="none" w:sz="0" w:space="0" w:color="auto"/>
        <w:left w:val="none" w:sz="0" w:space="0" w:color="auto"/>
        <w:bottom w:val="none" w:sz="0" w:space="0" w:color="auto"/>
        <w:right w:val="none" w:sz="0" w:space="0" w:color="auto"/>
      </w:divBdr>
    </w:div>
    <w:div w:id="757747625">
      <w:bodyDiv w:val="1"/>
      <w:marLeft w:val="0"/>
      <w:marRight w:val="0"/>
      <w:marTop w:val="0"/>
      <w:marBottom w:val="0"/>
      <w:divBdr>
        <w:top w:val="none" w:sz="0" w:space="0" w:color="auto"/>
        <w:left w:val="none" w:sz="0" w:space="0" w:color="auto"/>
        <w:bottom w:val="none" w:sz="0" w:space="0" w:color="auto"/>
        <w:right w:val="none" w:sz="0" w:space="0" w:color="auto"/>
      </w:divBdr>
    </w:div>
    <w:div w:id="757795565">
      <w:bodyDiv w:val="1"/>
      <w:marLeft w:val="0"/>
      <w:marRight w:val="0"/>
      <w:marTop w:val="0"/>
      <w:marBottom w:val="0"/>
      <w:divBdr>
        <w:top w:val="none" w:sz="0" w:space="0" w:color="auto"/>
        <w:left w:val="none" w:sz="0" w:space="0" w:color="auto"/>
        <w:bottom w:val="none" w:sz="0" w:space="0" w:color="auto"/>
        <w:right w:val="none" w:sz="0" w:space="0" w:color="auto"/>
      </w:divBdr>
    </w:div>
    <w:div w:id="757866573">
      <w:bodyDiv w:val="1"/>
      <w:marLeft w:val="0"/>
      <w:marRight w:val="0"/>
      <w:marTop w:val="0"/>
      <w:marBottom w:val="0"/>
      <w:divBdr>
        <w:top w:val="none" w:sz="0" w:space="0" w:color="auto"/>
        <w:left w:val="none" w:sz="0" w:space="0" w:color="auto"/>
        <w:bottom w:val="none" w:sz="0" w:space="0" w:color="auto"/>
        <w:right w:val="none" w:sz="0" w:space="0" w:color="auto"/>
      </w:divBdr>
    </w:div>
    <w:div w:id="757868058">
      <w:bodyDiv w:val="1"/>
      <w:marLeft w:val="0"/>
      <w:marRight w:val="0"/>
      <w:marTop w:val="0"/>
      <w:marBottom w:val="0"/>
      <w:divBdr>
        <w:top w:val="none" w:sz="0" w:space="0" w:color="auto"/>
        <w:left w:val="none" w:sz="0" w:space="0" w:color="auto"/>
        <w:bottom w:val="none" w:sz="0" w:space="0" w:color="auto"/>
        <w:right w:val="none" w:sz="0" w:space="0" w:color="auto"/>
      </w:divBdr>
    </w:div>
    <w:div w:id="758061993">
      <w:bodyDiv w:val="1"/>
      <w:marLeft w:val="0"/>
      <w:marRight w:val="0"/>
      <w:marTop w:val="0"/>
      <w:marBottom w:val="0"/>
      <w:divBdr>
        <w:top w:val="none" w:sz="0" w:space="0" w:color="auto"/>
        <w:left w:val="none" w:sz="0" w:space="0" w:color="auto"/>
        <w:bottom w:val="none" w:sz="0" w:space="0" w:color="auto"/>
        <w:right w:val="none" w:sz="0" w:space="0" w:color="auto"/>
      </w:divBdr>
    </w:div>
    <w:div w:id="758213741">
      <w:bodyDiv w:val="1"/>
      <w:marLeft w:val="0"/>
      <w:marRight w:val="0"/>
      <w:marTop w:val="0"/>
      <w:marBottom w:val="0"/>
      <w:divBdr>
        <w:top w:val="none" w:sz="0" w:space="0" w:color="auto"/>
        <w:left w:val="none" w:sz="0" w:space="0" w:color="auto"/>
        <w:bottom w:val="none" w:sz="0" w:space="0" w:color="auto"/>
        <w:right w:val="none" w:sz="0" w:space="0" w:color="auto"/>
      </w:divBdr>
    </w:div>
    <w:div w:id="758330158">
      <w:bodyDiv w:val="1"/>
      <w:marLeft w:val="0"/>
      <w:marRight w:val="0"/>
      <w:marTop w:val="0"/>
      <w:marBottom w:val="0"/>
      <w:divBdr>
        <w:top w:val="none" w:sz="0" w:space="0" w:color="auto"/>
        <w:left w:val="none" w:sz="0" w:space="0" w:color="auto"/>
        <w:bottom w:val="none" w:sz="0" w:space="0" w:color="auto"/>
        <w:right w:val="none" w:sz="0" w:space="0" w:color="auto"/>
      </w:divBdr>
    </w:div>
    <w:div w:id="758411189">
      <w:bodyDiv w:val="1"/>
      <w:marLeft w:val="0"/>
      <w:marRight w:val="0"/>
      <w:marTop w:val="0"/>
      <w:marBottom w:val="0"/>
      <w:divBdr>
        <w:top w:val="none" w:sz="0" w:space="0" w:color="auto"/>
        <w:left w:val="none" w:sz="0" w:space="0" w:color="auto"/>
        <w:bottom w:val="none" w:sz="0" w:space="0" w:color="auto"/>
        <w:right w:val="none" w:sz="0" w:space="0" w:color="auto"/>
      </w:divBdr>
    </w:div>
    <w:div w:id="758411337">
      <w:bodyDiv w:val="1"/>
      <w:marLeft w:val="0"/>
      <w:marRight w:val="0"/>
      <w:marTop w:val="0"/>
      <w:marBottom w:val="0"/>
      <w:divBdr>
        <w:top w:val="none" w:sz="0" w:space="0" w:color="auto"/>
        <w:left w:val="none" w:sz="0" w:space="0" w:color="auto"/>
        <w:bottom w:val="none" w:sz="0" w:space="0" w:color="auto"/>
        <w:right w:val="none" w:sz="0" w:space="0" w:color="auto"/>
      </w:divBdr>
    </w:div>
    <w:div w:id="758448550">
      <w:bodyDiv w:val="1"/>
      <w:marLeft w:val="0"/>
      <w:marRight w:val="0"/>
      <w:marTop w:val="0"/>
      <w:marBottom w:val="0"/>
      <w:divBdr>
        <w:top w:val="none" w:sz="0" w:space="0" w:color="auto"/>
        <w:left w:val="none" w:sz="0" w:space="0" w:color="auto"/>
        <w:bottom w:val="none" w:sz="0" w:space="0" w:color="auto"/>
        <w:right w:val="none" w:sz="0" w:space="0" w:color="auto"/>
      </w:divBdr>
    </w:div>
    <w:div w:id="758596414">
      <w:bodyDiv w:val="1"/>
      <w:marLeft w:val="0"/>
      <w:marRight w:val="0"/>
      <w:marTop w:val="0"/>
      <w:marBottom w:val="0"/>
      <w:divBdr>
        <w:top w:val="none" w:sz="0" w:space="0" w:color="auto"/>
        <w:left w:val="none" w:sz="0" w:space="0" w:color="auto"/>
        <w:bottom w:val="none" w:sz="0" w:space="0" w:color="auto"/>
        <w:right w:val="none" w:sz="0" w:space="0" w:color="auto"/>
      </w:divBdr>
    </w:div>
    <w:div w:id="758603991">
      <w:bodyDiv w:val="1"/>
      <w:marLeft w:val="0"/>
      <w:marRight w:val="0"/>
      <w:marTop w:val="0"/>
      <w:marBottom w:val="0"/>
      <w:divBdr>
        <w:top w:val="none" w:sz="0" w:space="0" w:color="auto"/>
        <w:left w:val="none" w:sz="0" w:space="0" w:color="auto"/>
        <w:bottom w:val="none" w:sz="0" w:space="0" w:color="auto"/>
        <w:right w:val="none" w:sz="0" w:space="0" w:color="auto"/>
      </w:divBdr>
    </w:div>
    <w:div w:id="758604145">
      <w:bodyDiv w:val="1"/>
      <w:marLeft w:val="0"/>
      <w:marRight w:val="0"/>
      <w:marTop w:val="0"/>
      <w:marBottom w:val="0"/>
      <w:divBdr>
        <w:top w:val="none" w:sz="0" w:space="0" w:color="auto"/>
        <w:left w:val="none" w:sz="0" w:space="0" w:color="auto"/>
        <w:bottom w:val="none" w:sz="0" w:space="0" w:color="auto"/>
        <w:right w:val="none" w:sz="0" w:space="0" w:color="auto"/>
      </w:divBdr>
    </w:div>
    <w:div w:id="758719710">
      <w:bodyDiv w:val="1"/>
      <w:marLeft w:val="0"/>
      <w:marRight w:val="0"/>
      <w:marTop w:val="0"/>
      <w:marBottom w:val="0"/>
      <w:divBdr>
        <w:top w:val="none" w:sz="0" w:space="0" w:color="auto"/>
        <w:left w:val="none" w:sz="0" w:space="0" w:color="auto"/>
        <w:bottom w:val="none" w:sz="0" w:space="0" w:color="auto"/>
        <w:right w:val="none" w:sz="0" w:space="0" w:color="auto"/>
      </w:divBdr>
    </w:div>
    <w:div w:id="758908154">
      <w:bodyDiv w:val="1"/>
      <w:marLeft w:val="0"/>
      <w:marRight w:val="0"/>
      <w:marTop w:val="0"/>
      <w:marBottom w:val="0"/>
      <w:divBdr>
        <w:top w:val="none" w:sz="0" w:space="0" w:color="auto"/>
        <w:left w:val="none" w:sz="0" w:space="0" w:color="auto"/>
        <w:bottom w:val="none" w:sz="0" w:space="0" w:color="auto"/>
        <w:right w:val="none" w:sz="0" w:space="0" w:color="auto"/>
      </w:divBdr>
    </w:div>
    <w:div w:id="759058518">
      <w:bodyDiv w:val="1"/>
      <w:marLeft w:val="0"/>
      <w:marRight w:val="0"/>
      <w:marTop w:val="0"/>
      <w:marBottom w:val="0"/>
      <w:divBdr>
        <w:top w:val="none" w:sz="0" w:space="0" w:color="auto"/>
        <w:left w:val="none" w:sz="0" w:space="0" w:color="auto"/>
        <w:bottom w:val="none" w:sz="0" w:space="0" w:color="auto"/>
        <w:right w:val="none" w:sz="0" w:space="0" w:color="auto"/>
      </w:divBdr>
    </w:div>
    <w:div w:id="759135493">
      <w:bodyDiv w:val="1"/>
      <w:marLeft w:val="0"/>
      <w:marRight w:val="0"/>
      <w:marTop w:val="0"/>
      <w:marBottom w:val="0"/>
      <w:divBdr>
        <w:top w:val="none" w:sz="0" w:space="0" w:color="auto"/>
        <w:left w:val="none" w:sz="0" w:space="0" w:color="auto"/>
        <w:bottom w:val="none" w:sz="0" w:space="0" w:color="auto"/>
        <w:right w:val="none" w:sz="0" w:space="0" w:color="auto"/>
      </w:divBdr>
    </w:div>
    <w:div w:id="759176591">
      <w:bodyDiv w:val="1"/>
      <w:marLeft w:val="0"/>
      <w:marRight w:val="0"/>
      <w:marTop w:val="0"/>
      <w:marBottom w:val="0"/>
      <w:divBdr>
        <w:top w:val="none" w:sz="0" w:space="0" w:color="auto"/>
        <w:left w:val="none" w:sz="0" w:space="0" w:color="auto"/>
        <w:bottom w:val="none" w:sz="0" w:space="0" w:color="auto"/>
        <w:right w:val="none" w:sz="0" w:space="0" w:color="auto"/>
      </w:divBdr>
    </w:div>
    <w:div w:id="759176861">
      <w:bodyDiv w:val="1"/>
      <w:marLeft w:val="0"/>
      <w:marRight w:val="0"/>
      <w:marTop w:val="0"/>
      <w:marBottom w:val="0"/>
      <w:divBdr>
        <w:top w:val="none" w:sz="0" w:space="0" w:color="auto"/>
        <w:left w:val="none" w:sz="0" w:space="0" w:color="auto"/>
        <w:bottom w:val="none" w:sz="0" w:space="0" w:color="auto"/>
        <w:right w:val="none" w:sz="0" w:space="0" w:color="auto"/>
      </w:divBdr>
    </w:div>
    <w:div w:id="759183528">
      <w:bodyDiv w:val="1"/>
      <w:marLeft w:val="0"/>
      <w:marRight w:val="0"/>
      <w:marTop w:val="0"/>
      <w:marBottom w:val="0"/>
      <w:divBdr>
        <w:top w:val="none" w:sz="0" w:space="0" w:color="auto"/>
        <w:left w:val="none" w:sz="0" w:space="0" w:color="auto"/>
        <w:bottom w:val="none" w:sz="0" w:space="0" w:color="auto"/>
        <w:right w:val="none" w:sz="0" w:space="0" w:color="auto"/>
      </w:divBdr>
    </w:div>
    <w:div w:id="759252399">
      <w:bodyDiv w:val="1"/>
      <w:marLeft w:val="0"/>
      <w:marRight w:val="0"/>
      <w:marTop w:val="0"/>
      <w:marBottom w:val="0"/>
      <w:divBdr>
        <w:top w:val="none" w:sz="0" w:space="0" w:color="auto"/>
        <w:left w:val="none" w:sz="0" w:space="0" w:color="auto"/>
        <w:bottom w:val="none" w:sz="0" w:space="0" w:color="auto"/>
        <w:right w:val="none" w:sz="0" w:space="0" w:color="auto"/>
      </w:divBdr>
    </w:div>
    <w:div w:id="759255215">
      <w:bodyDiv w:val="1"/>
      <w:marLeft w:val="0"/>
      <w:marRight w:val="0"/>
      <w:marTop w:val="0"/>
      <w:marBottom w:val="0"/>
      <w:divBdr>
        <w:top w:val="none" w:sz="0" w:space="0" w:color="auto"/>
        <w:left w:val="none" w:sz="0" w:space="0" w:color="auto"/>
        <w:bottom w:val="none" w:sz="0" w:space="0" w:color="auto"/>
        <w:right w:val="none" w:sz="0" w:space="0" w:color="auto"/>
      </w:divBdr>
    </w:div>
    <w:div w:id="759330775">
      <w:bodyDiv w:val="1"/>
      <w:marLeft w:val="0"/>
      <w:marRight w:val="0"/>
      <w:marTop w:val="0"/>
      <w:marBottom w:val="0"/>
      <w:divBdr>
        <w:top w:val="none" w:sz="0" w:space="0" w:color="auto"/>
        <w:left w:val="none" w:sz="0" w:space="0" w:color="auto"/>
        <w:bottom w:val="none" w:sz="0" w:space="0" w:color="auto"/>
        <w:right w:val="none" w:sz="0" w:space="0" w:color="auto"/>
      </w:divBdr>
    </w:div>
    <w:div w:id="759445591">
      <w:bodyDiv w:val="1"/>
      <w:marLeft w:val="0"/>
      <w:marRight w:val="0"/>
      <w:marTop w:val="0"/>
      <w:marBottom w:val="0"/>
      <w:divBdr>
        <w:top w:val="none" w:sz="0" w:space="0" w:color="auto"/>
        <w:left w:val="none" w:sz="0" w:space="0" w:color="auto"/>
        <w:bottom w:val="none" w:sz="0" w:space="0" w:color="auto"/>
        <w:right w:val="none" w:sz="0" w:space="0" w:color="auto"/>
      </w:divBdr>
    </w:div>
    <w:div w:id="759452812">
      <w:bodyDiv w:val="1"/>
      <w:marLeft w:val="0"/>
      <w:marRight w:val="0"/>
      <w:marTop w:val="0"/>
      <w:marBottom w:val="0"/>
      <w:divBdr>
        <w:top w:val="none" w:sz="0" w:space="0" w:color="auto"/>
        <w:left w:val="none" w:sz="0" w:space="0" w:color="auto"/>
        <w:bottom w:val="none" w:sz="0" w:space="0" w:color="auto"/>
        <w:right w:val="none" w:sz="0" w:space="0" w:color="auto"/>
      </w:divBdr>
    </w:div>
    <w:div w:id="759521562">
      <w:bodyDiv w:val="1"/>
      <w:marLeft w:val="0"/>
      <w:marRight w:val="0"/>
      <w:marTop w:val="0"/>
      <w:marBottom w:val="0"/>
      <w:divBdr>
        <w:top w:val="none" w:sz="0" w:space="0" w:color="auto"/>
        <w:left w:val="none" w:sz="0" w:space="0" w:color="auto"/>
        <w:bottom w:val="none" w:sz="0" w:space="0" w:color="auto"/>
        <w:right w:val="none" w:sz="0" w:space="0" w:color="auto"/>
      </w:divBdr>
    </w:div>
    <w:div w:id="759563061">
      <w:bodyDiv w:val="1"/>
      <w:marLeft w:val="0"/>
      <w:marRight w:val="0"/>
      <w:marTop w:val="0"/>
      <w:marBottom w:val="0"/>
      <w:divBdr>
        <w:top w:val="none" w:sz="0" w:space="0" w:color="auto"/>
        <w:left w:val="none" w:sz="0" w:space="0" w:color="auto"/>
        <w:bottom w:val="none" w:sz="0" w:space="0" w:color="auto"/>
        <w:right w:val="none" w:sz="0" w:space="0" w:color="auto"/>
      </w:divBdr>
    </w:div>
    <w:div w:id="759647087">
      <w:bodyDiv w:val="1"/>
      <w:marLeft w:val="0"/>
      <w:marRight w:val="0"/>
      <w:marTop w:val="0"/>
      <w:marBottom w:val="0"/>
      <w:divBdr>
        <w:top w:val="none" w:sz="0" w:space="0" w:color="auto"/>
        <w:left w:val="none" w:sz="0" w:space="0" w:color="auto"/>
        <w:bottom w:val="none" w:sz="0" w:space="0" w:color="auto"/>
        <w:right w:val="none" w:sz="0" w:space="0" w:color="auto"/>
      </w:divBdr>
    </w:div>
    <w:div w:id="759721967">
      <w:bodyDiv w:val="1"/>
      <w:marLeft w:val="0"/>
      <w:marRight w:val="0"/>
      <w:marTop w:val="0"/>
      <w:marBottom w:val="0"/>
      <w:divBdr>
        <w:top w:val="none" w:sz="0" w:space="0" w:color="auto"/>
        <w:left w:val="none" w:sz="0" w:space="0" w:color="auto"/>
        <w:bottom w:val="none" w:sz="0" w:space="0" w:color="auto"/>
        <w:right w:val="none" w:sz="0" w:space="0" w:color="auto"/>
      </w:divBdr>
    </w:div>
    <w:div w:id="759761201">
      <w:bodyDiv w:val="1"/>
      <w:marLeft w:val="0"/>
      <w:marRight w:val="0"/>
      <w:marTop w:val="0"/>
      <w:marBottom w:val="0"/>
      <w:divBdr>
        <w:top w:val="none" w:sz="0" w:space="0" w:color="auto"/>
        <w:left w:val="none" w:sz="0" w:space="0" w:color="auto"/>
        <w:bottom w:val="none" w:sz="0" w:space="0" w:color="auto"/>
        <w:right w:val="none" w:sz="0" w:space="0" w:color="auto"/>
      </w:divBdr>
    </w:div>
    <w:div w:id="759987092">
      <w:bodyDiv w:val="1"/>
      <w:marLeft w:val="0"/>
      <w:marRight w:val="0"/>
      <w:marTop w:val="0"/>
      <w:marBottom w:val="0"/>
      <w:divBdr>
        <w:top w:val="none" w:sz="0" w:space="0" w:color="auto"/>
        <w:left w:val="none" w:sz="0" w:space="0" w:color="auto"/>
        <w:bottom w:val="none" w:sz="0" w:space="0" w:color="auto"/>
        <w:right w:val="none" w:sz="0" w:space="0" w:color="auto"/>
      </w:divBdr>
    </w:div>
    <w:div w:id="759987185">
      <w:bodyDiv w:val="1"/>
      <w:marLeft w:val="0"/>
      <w:marRight w:val="0"/>
      <w:marTop w:val="0"/>
      <w:marBottom w:val="0"/>
      <w:divBdr>
        <w:top w:val="none" w:sz="0" w:space="0" w:color="auto"/>
        <w:left w:val="none" w:sz="0" w:space="0" w:color="auto"/>
        <w:bottom w:val="none" w:sz="0" w:space="0" w:color="auto"/>
        <w:right w:val="none" w:sz="0" w:space="0" w:color="auto"/>
      </w:divBdr>
    </w:div>
    <w:div w:id="760104718">
      <w:bodyDiv w:val="1"/>
      <w:marLeft w:val="0"/>
      <w:marRight w:val="0"/>
      <w:marTop w:val="0"/>
      <w:marBottom w:val="0"/>
      <w:divBdr>
        <w:top w:val="none" w:sz="0" w:space="0" w:color="auto"/>
        <w:left w:val="none" w:sz="0" w:space="0" w:color="auto"/>
        <w:bottom w:val="none" w:sz="0" w:space="0" w:color="auto"/>
        <w:right w:val="none" w:sz="0" w:space="0" w:color="auto"/>
      </w:divBdr>
    </w:div>
    <w:div w:id="760105721">
      <w:bodyDiv w:val="1"/>
      <w:marLeft w:val="0"/>
      <w:marRight w:val="0"/>
      <w:marTop w:val="0"/>
      <w:marBottom w:val="0"/>
      <w:divBdr>
        <w:top w:val="none" w:sz="0" w:space="0" w:color="auto"/>
        <w:left w:val="none" w:sz="0" w:space="0" w:color="auto"/>
        <w:bottom w:val="none" w:sz="0" w:space="0" w:color="auto"/>
        <w:right w:val="none" w:sz="0" w:space="0" w:color="auto"/>
      </w:divBdr>
    </w:div>
    <w:div w:id="760106741">
      <w:bodyDiv w:val="1"/>
      <w:marLeft w:val="0"/>
      <w:marRight w:val="0"/>
      <w:marTop w:val="0"/>
      <w:marBottom w:val="0"/>
      <w:divBdr>
        <w:top w:val="none" w:sz="0" w:space="0" w:color="auto"/>
        <w:left w:val="none" w:sz="0" w:space="0" w:color="auto"/>
        <w:bottom w:val="none" w:sz="0" w:space="0" w:color="auto"/>
        <w:right w:val="none" w:sz="0" w:space="0" w:color="auto"/>
      </w:divBdr>
    </w:div>
    <w:div w:id="760184491">
      <w:bodyDiv w:val="1"/>
      <w:marLeft w:val="0"/>
      <w:marRight w:val="0"/>
      <w:marTop w:val="0"/>
      <w:marBottom w:val="0"/>
      <w:divBdr>
        <w:top w:val="none" w:sz="0" w:space="0" w:color="auto"/>
        <w:left w:val="none" w:sz="0" w:space="0" w:color="auto"/>
        <w:bottom w:val="none" w:sz="0" w:space="0" w:color="auto"/>
        <w:right w:val="none" w:sz="0" w:space="0" w:color="auto"/>
      </w:divBdr>
    </w:div>
    <w:div w:id="760221349">
      <w:bodyDiv w:val="1"/>
      <w:marLeft w:val="0"/>
      <w:marRight w:val="0"/>
      <w:marTop w:val="0"/>
      <w:marBottom w:val="0"/>
      <w:divBdr>
        <w:top w:val="none" w:sz="0" w:space="0" w:color="auto"/>
        <w:left w:val="none" w:sz="0" w:space="0" w:color="auto"/>
        <w:bottom w:val="none" w:sz="0" w:space="0" w:color="auto"/>
        <w:right w:val="none" w:sz="0" w:space="0" w:color="auto"/>
      </w:divBdr>
    </w:div>
    <w:div w:id="760224774">
      <w:bodyDiv w:val="1"/>
      <w:marLeft w:val="0"/>
      <w:marRight w:val="0"/>
      <w:marTop w:val="0"/>
      <w:marBottom w:val="0"/>
      <w:divBdr>
        <w:top w:val="none" w:sz="0" w:space="0" w:color="auto"/>
        <w:left w:val="none" w:sz="0" w:space="0" w:color="auto"/>
        <w:bottom w:val="none" w:sz="0" w:space="0" w:color="auto"/>
        <w:right w:val="none" w:sz="0" w:space="0" w:color="auto"/>
      </w:divBdr>
    </w:div>
    <w:div w:id="760225729">
      <w:bodyDiv w:val="1"/>
      <w:marLeft w:val="0"/>
      <w:marRight w:val="0"/>
      <w:marTop w:val="0"/>
      <w:marBottom w:val="0"/>
      <w:divBdr>
        <w:top w:val="none" w:sz="0" w:space="0" w:color="auto"/>
        <w:left w:val="none" w:sz="0" w:space="0" w:color="auto"/>
        <w:bottom w:val="none" w:sz="0" w:space="0" w:color="auto"/>
        <w:right w:val="none" w:sz="0" w:space="0" w:color="auto"/>
      </w:divBdr>
    </w:div>
    <w:div w:id="760226111">
      <w:bodyDiv w:val="1"/>
      <w:marLeft w:val="0"/>
      <w:marRight w:val="0"/>
      <w:marTop w:val="0"/>
      <w:marBottom w:val="0"/>
      <w:divBdr>
        <w:top w:val="none" w:sz="0" w:space="0" w:color="auto"/>
        <w:left w:val="none" w:sz="0" w:space="0" w:color="auto"/>
        <w:bottom w:val="none" w:sz="0" w:space="0" w:color="auto"/>
        <w:right w:val="none" w:sz="0" w:space="0" w:color="auto"/>
      </w:divBdr>
    </w:div>
    <w:div w:id="760301158">
      <w:bodyDiv w:val="1"/>
      <w:marLeft w:val="0"/>
      <w:marRight w:val="0"/>
      <w:marTop w:val="0"/>
      <w:marBottom w:val="0"/>
      <w:divBdr>
        <w:top w:val="none" w:sz="0" w:space="0" w:color="auto"/>
        <w:left w:val="none" w:sz="0" w:space="0" w:color="auto"/>
        <w:bottom w:val="none" w:sz="0" w:space="0" w:color="auto"/>
        <w:right w:val="none" w:sz="0" w:space="0" w:color="auto"/>
      </w:divBdr>
    </w:div>
    <w:div w:id="760371725">
      <w:bodyDiv w:val="1"/>
      <w:marLeft w:val="0"/>
      <w:marRight w:val="0"/>
      <w:marTop w:val="0"/>
      <w:marBottom w:val="0"/>
      <w:divBdr>
        <w:top w:val="none" w:sz="0" w:space="0" w:color="auto"/>
        <w:left w:val="none" w:sz="0" w:space="0" w:color="auto"/>
        <w:bottom w:val="none" w:sz="0" w:space="0" w:color="auto"/>
        <w:right w:val="none" w:sz="0" w:space="0" w:color="auto"/>
      </w:divBdr>
    </w:div>
    <w:div w:id="760414629">
      <w:bodyDiv w:val="1"/>
      <w:marLeft w:val="0"/>
      <w:marRight w:val="0"/>
      <w:marTop w:val="0"/>
      <w:marBottom w:val="0"/>
      <w:divBdr>
        <w:top w:val="none" w:sz="0" w:space="0" w:color="auto"/>
        <w:left w:val="none" w:sz="0" w:space="0" w:color="auto"/>
        <w:bottom w:val="none" w:sz="0" w:space="0" w:color="auto"/>
        <w:right w:val="none" w:sz="0" w:space="0" w:color="auto"/>
      </w:divBdr>
    </w:div>
    <w:div w:id="760415302">
      <w:bodyDiv w:val="1"/>
      <w:marLeft w:val="0"/>
      <w:marRight w:val="0"/>
      <w:marTop w:val="0"/>
      <w:marBottom w:val="0"/>
      <w:divBdr>
        <w:top w:val="none" w:sz="0" w:space="0" w:color="auto"/>
        <w:left w:val="none" w:sz="0" w:space="0" w:color="auto"/>
        <w:bottom w:val="none" w:sz="0" w:space="0" w:color="auto"/>
        <w:right w:val="none" w:sz="0" w:space="0" w:color="auto"/>
      </w:divBdr>
    </w:div>
    <w:div w:id="760492739">
      <w:bodyDiv w:val="1"/>
      <w:marLeft w:val="0"/>
      <w:marRight w:val="0"/>
      <w:marTop w:val="0"/>
      <w:marBottom w:val="0"/>
      <w:divBdr>
        <w:top w:val="none" w:sz="0" w:space="0" w:color="auto"/>
        <w:left w:val="none" w:sz="0" w:space="0" w:color="auto"/>
        <w:bottom w:val="none" w:sz="0" w:space="0" w:color="auto"/>
        <w:right w:val="none" w:sz="0" w:space="0" w:color="auto"/>
      </w:divBdr>
    </w:div>
    <w:div w:id="760563673">
      <w:bodyDiv w:val="1"/>
      <w:marLeft w:val="0"/>
      <w:marRight w:val="0"/>
      <w:marTop w:val="0"/>
      <w:marBottom w:val="0"/>
      <w:divBdr>
        <w:top w:val="none" w:sz="0" w:space="0" w:color="auto"/>
        <w:left w:val="none" w:sz="0" w:space="0" w:color="auto"/>
        <w:bottom w:val="none" w:sz="0" w:space="0" w:color="auto"/>
        <w:right w:val="none" w:sz="0" w:space="0" w:color="auto"/>
      </w:divBdr>
    </w:div>
    <w:div w:id="760611585">
      <w:bodyDiv w:val="1"/>
      <w:marLeft w:val="0"/>
      <w:marRight w:val="0"/>
      <w:marTop w:val="0"/>
      <w:marBottom w:val="0"/>
      <w:divBdr>
        <w:top w:val="none" w:sz="0" w:space="0" w:color="auto"/>
        <w:left w:val="none" w:sz="0" w:space="0" w:color="auto"/>
        <w:bottom w:val="none" w:sz="0" w:space="0" w:color="auto"/>
        <w:right w:val="none" w:sz="0" w:space="0" w:color="auto"/>
      </w:divBdr>
    </w:div>
    <w:div w:id="760679457">
      <w:bodyDiv w:val="1"/>
      <w:marLeft w:val="0"/>
      <w:marRight w:val="0"/>
      <w:marTop w:val="0"/>
      <w:marBottom w:val="0"/>
      <w:divBdr>
        <w:top w:val="none" w:sz="0" w:space="0" w:color="auto"/>
        <w:left w:val="none" w:sz="0" w:space="0" w:color="auto"/>
        <w:bottom w:val="none" w:sz="0" w:space="0" w:color="auto"/>
        <w:right w:val="none" w:sz="0" w:space="0" w:color="auto"/>
      </w:divBdr>
    </w:div>
    <w:div w:id="760759428">
      <w:bodyDiv w:val="1"/>
      <w:marLeft w:val="0"/>
      <w:marRight w:val="0"/>
      <w:marTop w:val="0"/>
      <w:marBottom w:val="0"/>
      <w:divBdr>
        <w:top w:val="none" w:sz="0" w:space="0" w:color="auto"/>
        <w:left w:val="none" w:sz="0" w:space="0" w:color="auto"/>
        <w:bottom w:val="none" w:sz="0" w:space="0" w:color="auto"/>
        <w:right w:val="none" w:sz="0" w:space="0" w:color="auto"/>
      </w:divBdr>
    </w:div>
    <w:div w:id="760949954">
      <w:bodyDiv w:val="1"/>
      <w:marLeft w:val="0"/>
      <w:marRight w:val="0"/>
      <w:marTop w:val="0"/>
      <w:marBottom w:val="0"/>
      <w:divBdr>
        <w:top w:val="none" w:sz="0" w:space="0" w:color="auto"/>
        <w:left w:val="none" w:sz="0" w:space="0" w:color="auto"/>
        <w:bottom w:val="none" w:sz="0" w:space="0" w:color="auto"/>
        <w:right w:val="none" w:sz="0" w:space="0" w:color="auto"/>
      </w:divBdr>
    </w:div>
    <w:div w:id="761072302">
      <w:bodyDiv w:val="1"/>
      <w:marLeft w:val="0"/>
      <w:marRight w:val="0"/>
      <w:marTop w:val="0"/>
      <w:marBottom w:val="0"/>
      <w:divBdr>
        <w:top w:val="none" w:sz="0" w:space="0" w:color="auto"/>
        <w:left w:val="none" w:sz="0" w:space="0" w:color="auto"/>
        <w:bottom w:val="none" w:sz="0" w:space="0" w:color="auto"/>
        <w:right w:val="none" w:sz="0" w:space="0" w:color="auto"/>
      </w:divBdr>
    </w:div>
    <w:div w:id="761142140">
      <w:bodyDiv w:val="1"/>
      <w:marLeft w:val="0"/>
      <w:marRight w:val="0"/>
      <w:marTop w:val="0"/>
      <w:marBottom w:val="0"/>
      <w:divBdr>
        <w:top w:val="none" w:sz="0" w:space="0" w:color="auto"/>
        <w:left w:val="none" w:sz="0" w:space="0" w:color="auto"/>
        <w:bottom w:val="none" w:sz="0" w:space="0" w:color="auto"/>
        <w:right w:val="none" w:sz="0" w:space="0" w:color="auto"/>
      </w:divBdr>
    </w:div>
    <w:div w:id="761143186">
      <w:bodyDiv w:val="1"/>
      <w:marLeft w:val="0"/>
      <w:marRight w:val="0"/>
      <w:marTop w:val="0"/>
      <w:marBottom w:val="0"/>
      <w:divBdr>
        <w:top w:val="none" w:sz="0" w:space="0" w:color="auto"/>
        <w:left w:val="none" w:sz="0" w:space="0" w:color="auto"/>
        <w:bottom w:val="none" w:sz="0" w:space="0" w:color="auto"/>
        <w:right w:val="none" w:sz="0" w:space="0" w:color="auto"/>
      </w:divBdr>
    </w:div>
    <w:div w:id="761218480">
      <w:bodyDiv w:val="1"/>
      <w:marLeft w:val="0"/>
      <w:marRight w:val="0"/>
      <w:marTop w:val="0"/>
      <w:marBottom w:val="0"/>
      <w:divBdr>
        <w:top w:val="none" w:sz="0" w:space="0" w:color="auto"/>
        <w:left w:val="none" w:sz="0" w:space="0" w:color="auto"/>
        <w:bottom w:val="none" w:sz="0" w:space="0" w:color="auto"/>
        <w:right w:val="none" w:sz="0" w:space="0" w:color="auto"/>
      </w:divBdr>
    </w:div>
    <w:div w:id="761218533">
      <w:bodyDiv w:val="1"/>
      <w:marLeft w:val="0"/>
      <w:marRight w:val="0"/>
      <w:marTop w:val="0"/>
      <w:marBottom w:val="0"/>
      <w:divBdr>
        <w:top w:val="none" w:sz="0" w:space="0" w:color="auto"/>
        <w:left w:val="none" w:sz="0" w:space="0" w:color="auto"/>
        <w:bottom w:val="none" w:sz="0" w:space="0" w:color="auto"/>
        <w:right w:val="none" w:sz="0" w:space="0" w:color="auto"/>
      </w:divBdr>
    </w:div>
    <w:div w:id="761415655">
      <w:bodyDiv w:val="1"/>
      <w:marLeft w:val="0"/>
      <w:marRight w:val="0"/>
      <w:marTop w:val="0"/>
      <w:marBottom w:val="0"/>
      <w:divBdr>
        <w:top w:val="none" w:sz="0" w:space="0" w:color="auto"/>
        <w:left w:val="none" w:sz="0" w:space="0" w:color="auto"/>
        <w:bottom w:val="none" w:sz="0" w:space="0" w:color="auto"/>
        <w:right w:val="none" w:sz="0" w:space="0" w:color="auto"/>
      </w:divBdr>
    </w:div>
    <w:div w:id="761416194">
      <w:bodyDiv w:val="1"/>
      <w:marLeft w:val="0"/>
      <w:marRight w:val="0"/>
      <w:marTop w:val="0"/>
      <w:marBottom w:val="0"/>
      <w:divBdr>
        <w:top w:val="none" w:sz="0" w:space="0" w:color="auto"/>
        <w:left w:val="none" w:sz="0" w:space="0" w:color="auto"/>
        <w:bottom w:val="none" w:sz="0" w:space="0" w:color="auto"/>
        <w:right w:val="none" w:sz="0" w:space="0" w:color="auto"/>
      </w:divBdr>
    </w:div>
    <w:div w:id="761417900">
      <w:bodyDiv w:val="1"/>
      <w:marLeft w:val="0"/>
      <w:marRight w:val="0"/>
      <w:marTop w:val="0"/>
      <w:marBottom w:val="0"/>
      <w:divBdr>
        <w:top w:val="none" w:sz="0" w:space="0" w:color="auto"/>
        <w:left w:val="none" w:sz="0" w:space="0" w:color="auto"/>
        <w:bottom w:val="none" w:sz="0" w:space="0" w:color="auto"/>
        <w:right w:val="none" w:sz="0" w:space="0" w:color="auto"/>
      </w:divBdr>
    </w:div>
    <w:div w:id="761489094">
      <w:bodyDiv w:val="1"/>
      <w:marLeft w:val="0"/>
      <w:marRight w:val="0"/>
      <w:marTop w:val="0"/>
      <w:marBottom w:val="0"/>
      <w:divBdr>
        <w:top w:val="none" w:sz="0" w:space="0" w:color="auto"/>
        <w:left w:val="none" w:sz="0" w:space="0" w:color="auto"/>
        <w:bottom w:val="none" w:sz="0" w:space="0" w:color="auto"/>
        <w:right w:val="none" w:sz="0" w:space="0" w:color="auto"/>
      </w:divBdr>
    </w:div>
    <w:div w:id="761530617">
      <w:bodyDiv w:val="1"/>
      <w:marLeft w:val="0"/>
      <w:marRight w:val="0"/>
      <w:marTop w:val="0"/>
      <w:marBottom w:val="0"/>
      <w:divBdr>
        <w:top w:val="none" w:sz="0" w:space="0" w:color="auto"/>
        <w:left w:val="none" w:sz="0" w:space="0" w:color="auto"/>
        <w:bottom w:val="none" w:sz="0" w:space="0" w:color="auto"/>
        <w:right w:val="none" w:sz="0" w:space="0" w:color="auto"/>
      </w:divBdr>
    </w:div>
    <w:div w:id="761605903">
      <w:bodyDiv w:val="1"/>
      <w:marLeft w:val="0"/>
      <w:marRight w:val="0"/>
      <w:marTop w:val="0"/>
      <w:marBottom w:val="0"/>
      <w:divBdr>
        <w:top w:val="none" w:sz="0" w:space="0" w:color="auto"/>
        <w:left w:val="none" w:sz="0" w:space="0" w:color="auto"/>
        <w:bottom w:val="none" w:sz="0" w:space="0" w:color="auto"/>
        <w:right w:val="none" w:sz="0" w:space="0" w:color="auto"/>
      </w:divBdr>
    </w:div>
    <w:div w:id="761804635">
      <w:bodyDiv w:val="1"/>
      <w:marLeft w:val="0"/>
      <w:marRight w:val="0"/>
      <w:marTop w:val="0"/>
      <w:marBottom w:val="0"/>
      <w:divBdr>
        <w:top w:val="none" w:sz="0" w:space="0" w:color="auto"/>
        <w:left w:val="none" w:sz="0" w:space="0" w:color="auto"/>
        <w:bottom w:val="none" w:sz="0" w:space="0" w:color="auto"/>
        <w:right w:val="none" w:sz="0" w:space="0" w:color="auto"/>
      </w:divBdr>
    </w:div>
    <w:div w:id="761804846">
      <w:bodyDiv w:val="1"/>
      <w:marLeft w:val="0"/>
      <w:marRight w:val="0"/>
      <w:marTop w:val="0"/>
      <w:marBottom w:val="0"/>
      <w:divBdr>
        <w:top w:val="none" w:sz="0" w:space="0" w:color="auto"/>
        <w:left w:val="none" w:sz="0" w:space="0" w:color="auto"/>
        <w:bottom w:val="none" w:sz="0" w:space="0" w:color="auto"/>
        <w:right w:val="none" w:sz="0" w:space="0" w:color="auto"/>
      </w:divBdr>
    </w:div>
    <w:div w:id="761872941">
      <w:bodyDiv w:val="1"/>
      <w:marLeft w:val="0"/>
      <w:marRight w:val="0"/>
      <w:marTop w:val="0"/>
      <w:marBottom w:val="0"/>
      <w:divBdr>
        <w:top w:val="none" w:sz="0" w:space="0" w:color="auto"/>
        <w:left w:val="none" w:sz="0" w:space="0" w:color="auto"/>
        <w:bottom w:val="none" w:sz="0" w:space="0" w:color="auto"/>
        <w:right w:val="none" w:sz="0" w:space="0" w:color="auto"/>
      </w:divBdr>
    </w:div>
    <w:div w:id="761873749">
      <w:bodyDiv w:val="1"/>
      <w:marLeft w:val="0"/>
      <w:marRight w:val="0"/>
      <w:marTop w:val="0"/>
      <w:marBottom w:val="0"/>
      <w:divBdr>
        <w:top w:val="none" w:sz="0" w:space="0" w:color="auto"/>
        <w:left w:val="none" w:sz="0" w:space="0" w:color="auto"/>
        <w:bottom w:val="none" w:sz="0" w:space="0" w:color="auto"/>
        <w:right w:val="none" w:sz="0" w:space="0" w:color="auto"/>
      </w:divBdr>
    </w:div>
    <w:div w:id="762142852">
      <w:bodyDiv w:val="1"/>
      <w:marLeft w:val="0"/>
      <w:marRight w:val="0"/>
      <w:marTop w:val="0"/>
      <w:marBottom w:val="0"/>
      <w:divBdr>
        <w:top w:val="none" w:sz="0" w:space="0" w:color="auto"/>
        <w:left w:val="none" w:sz="0" w:space="0" w:color="auto"/>
        <w:bottom w:val="none" w:sz="0" w:space="0" w:color="auto"/>
        <w:right w:val="none" w:sz="0" w:space="0" w:color="auto"/>
      </w:divBdr>
    </w:div>
    <w:div w:id="762334536">
      <w:bodyDiv w:val="1"/>
      <w:marLeft w:val="0"/>
      <w:marRight w:val="0"/>
      <w:marTop w:val="0"/>
      <w:marBottom w:val="0"/>
      <w:divBdr>
        <w:top w:val="none" w:sz="0" w:space="0" w:color="auto"/>
        <w:left w:val="none" w:sz="0" w:space="0" w:color="auto"/>
        <w:bottom w:val="none" w:sz="0" w:space="0" w:color="auto"/>
        <w:right w:val="none" w:sz="0" w:space="0" w:color="auto"/>
      </w:divBdr>
    </w:div>
    <w:div w:id="762342495">
      <w:bodyDiv w:val="1"/>
      <w:marLeft w:val="0"/>
      <w:marRight w:val="0"/>
      <w:marTop w:val="0"/>
      <w:marBottom w:val="0"/>
      <w:divBdr>
        <w:top w:val="none" w:sz="0" w:space="0" w:color="auto"/>
        <w:left w:val="none" w:sz="0" w:space="0" w:color="auto"/>
        <w:bottom w:val="none" w:sz="0" w:space="0" w:color="auto"/>
        <w:right w:val="none" w:sz="0" w:space="0" w:color="auto"/>
      </w:divBdr>
    </w:div>
    <w:div w:id="762527398">
      <w:bodyDiv w:val="1"/>
      <w:marLeft w:val="0"/>
      <w:marRight w:val="0"/>
      <w:marTop w:val="0"/>
      <w:marBottom w:val="0"/>
      <w:divBdr>
        <w:top w:val="none" w:sz="0" w:space="0" w:color="auto"/>
        <w:left w:val="none" w:sz="0" w:space="0" w:color="auto"/>
        <w:bottom w:val="none" w:sz="0" w:space="0" w:color="auto"/>
        <w:right w:val="none" w:sz="0" w:space="0" w:color="auto"/>
      </w:divBdr>
    </w:div>
    <w:div w:id="762577697">
      <w:bodyDiv w:val="1"/>
      <w:marLeft w:val="0"/>
      <w:marRight w:val="0"/>
      <w:marTop w:val="0"/>
      <w:marBottom w:val="0"/>
      <w:divBdr>
        <w:top w:val="none" w:sz="0" w:space="0" w:color="auto"/>
        <w:left w:val="none" w:sz="0" w:space="0" w:color="auto"/>
        <w:bottom w:val="none" w:sz="0" w:space="0" w:color="auto"/>
        <w:right w:val="none" w:sz="0" w:space="0" w:color="auto"/>
      </w:divBdr>
    </w:div>
    <w:div w:id="762646735">
      <w:bodyDiv w:val="1"/>
      <w:marLeft w:val="0"/>
      <w:marRight w:val="0"/>
      <w:marTop w:val="0"/>
      <w:marBottom w:val="0"/>
      <w:divBdr>
        <w:top w:val="none" w:sz="0" w:space="0" w:color="auto"/>
        <w:left w:val="none" w:sz="0" w:space="0" w:color="auto"/>
        <w:bottom w:val="none" w:sz="0" w:space="0" w:color="auto"/>
        <w:right w:val="none" w:sz="0" w:space="0" w:color="auto"/>
      </w:divBdr>
    </w:div>
    <w:div w:id="762801892">
      <w:bodyDiv w:val="1"/>
      <w:marLeft w:val="0"/>
      <w:marRight w:val="0"/>
      <w:marTop w:val="0"/>
      <w:marBottom w:val="0"/>
      <w:divBdr>
        <w:top w:val="none" w:sz="0" w:space="0" w:color="auto"/>
        <w:left w:val="none" w:sz="0" w:space="0" w:color="auto"/>
        <w:bottom w:val="none" w:sz="0" w:space="0" w:color="auto"/>
        <w:right w:val="none" w:sz="0" w:space="0" w:color="auto"/>
      </w:divBdr>
    </w:div>
    <w:div w:id="762998401">
      <w:bodyDiv w:val="1"/>
      <w:marLeft w:val="0"/>
      <w:marRight w:val="0"/>
      <w:marTop w:val="0"/>
      <w:marBottom w:val="0"/>
      <w:divBdr>
        <w:top w:val="none" w:sz="0" w:space="0" w:color="auto"/>
        <w:left w:val="none" w:sz="0" w:space="0" w:color="auto"/>
        <w:bottom w:val="none" w:sz="0" w:space="0" w:color="auto"/>
        <w:right w:val="none" w:sz="0" w:space="0" w:color="auto"/>
      </w:divBdr>
    </w:div>
    <w:div w:id="763066433">
      <w:bodyDiv w:val="1"/>
      <w:marLeft w:val="0"/>
      <w:marRight w:val="0"/>
      <w:marTop w:val="0"/>
      <w:marBottom w:val="0"/>
      <w:divBdr>
        <w:top w:val="none" w:sz="0" w:space="0" w:color="auto"/>
        <w:left w:val="none" w:sz="0" w:space="0" w:color="auto"/>
        <w:bottom w:val="none" w:sz="0" w:space="0" w:color="auto"/>
        <w:right w:val="none" w:sz="0" w:space="0" w:color="auto"/>
      </w:divBdr>
    </w:div>
    <w:div w:id="763380725">
      <w:bodyDiv w:val="1"/>
      <w:marLeft w:val="0"/>
      <w:marRight w:val="0"/>
      <w:marTop w:val="0"/>
      <w:marBottom w:val="0"/>
      <w:divBdr>
        <w:top w:val="none" w:sz="0" w:space="0" w:color="auto"/>
        <w:left w:val="none" w:sz="0" w:space="0" w:color="auto"/>
        <w:bottom w:val="none" w:sz="0" w:space="0" w:color="auto"/>
        <w:right w:val="none" w:sz="0" w:space="0" w:color="auto"/>
      </w:divBdr>
    </w:div>
    <w:div w:id="763497283">
      <w:bodyDiv w:val="1"/>
      <w:marLeft w:val="0"/>
      <w:marRight w:val="0"/>
      <w:marTop w:val="0"/>
      <w:marBottom w:val="0"/>
      <w:divBdr>
        <w:top w:val="none" w:sz="0" w:space="0" w:color="auto"/>
        <w:left w:val="none" w:sz="0" w:space="0" w:color="auto"/>
        <w:bottom w:val="none" w:sz="0" w:space="0" w:color="auto"/>
        <w:right w:val="none" w:sz="0" w:space="0" w:color="auto"/>
      </w:divBdr>
    </w:div>
    <w:div w:id="763691911">
      <w:bodyDiv w:val="1"/>
      <w:marLeft w:val="0"/>
      <w:marRight w:val="0"/>
      <w:marTop w:val="0"/>
      <w:marBottom w:val="0"/>
      <w:divBdr>
        <w:top w:val="none" w:sz="0" w:space="0" w:color="auto"/>
        <w:left w:val="none" w:sz="0" w:space="0" w:color="auto"/>
        <w:bottom w:val="none" w:sz="0" w:space="0" w:color="auto"/>
        <w:right w:val="none" w:sz="0" w:space="0" w:color="auto"/>
      </w:divBdr>
    </w:div>
    <w:div w:id="763722580">
      <w:bodyDiv w:val="1"/>
      <w:marLeft w:val="0"/>
      <w:marRight w:val="0"/>
      <w:marTop w:val="0"/>
      <w:marBottom w:val="0"/>
      <w:divBdr>
        <w:top w:val="none" w:sz="0" w:space="0" w:color="auto"/>
        <w:left w:val="none" w:sz="0" w:space="0" w:color="auto"/>
        <w:bottom w:val="none" w:sz="0" w:space="0" w:color="auto"/>
        <w:right w:val="none" w:sz="0" w:space="0" w:color="auto"/>
      </w:divBdr>
    </w:div>
    <w:div w:id="763763701">
      <w:bodyDiv w:val="1"/>
      <w:marLeft w:val="0"/>
      <w:marRight w:val="0"/>
      <w:marTop w:val="0"/>
      <w:marBottom w:val="0"/>
      <w:divBdr>
        <w:top w:val="none" w:sz="0" w:space="0" w:color="auto"/>
        <w:left w:val="none" w:sz="0" w:space="0" w:color="auto"/>
        <w:bottom w:val="none" w:sz="0" w:space="0" w:color="auto"/>
        <w:right w:val="none" w:sz="0" w:space="0" w:color="auto"/>
      </w:divBdr>
    </w:div>
    <w:div w:id="763840571">
      <w:bodyDiv w:val="1"/>
      <w:marLeft w:val="0"/>
      <w:marRight w:val="0"/>
      <w:marTop w:val="0"/>
      <w:marBottom w:val="0"/>
      <w:divBdr>
        <w:top w:val="none" w:sz="0" w:space="0" w:color="auto"/>
        <w:left w:val="none" w:sz="0" w:space="0" w:color="auto"/>
        <w:bottom w:val="none" w:sz="0" w:space="0" w:color="auto"/>
        <w:right w:val="none" w:sz="0" w:space="0" w:color="auto"/>
      </w:divBdr>
    </w:div>
    <w:div w:id="763843156">
      <w:bodyDiv w:val="1"/>
      <w:marLeft w:val="0"/>
      <w:marRight w:val="0"/>
      <w:marTop w:val="0"/>
      <w:marBottom w:val="0"/>
      <w:divBdr>
        <w:top w:val="none" w:sz="0" w:space="0" w:color="auto"/>
        <w:left w:val="none" w:sz="0" w:space="0" w:color="auto"/>
        <w:bottom w:val="none" w:sz="0" w:space="0" w:color="auto"/>
        <w:right w:val="none" w:sz="0" w:space="0" w:color="auto"/>
      </w:divBdr>
    </w:div>
    <w:div w:id="763959551">
      <w:bodyDiv w:val="1"/>
      <w:marLeft w:val="0"/>
      <w:marRight w:val="0"/>
      <w:marTop w:val="0"/>
      <w:marBottom w:val="0"/>
      <w:divBdr>
        <w:top w:val="none" w:sz="0" w:space="0" w:color="auto"/>
        <w:left w:val="none" w:sz="0" w:space="0" w:color="auto"/>
        <w:bottom w:val="none" w:sz="0" w:space="0" w:color="auto"/>
        <w:right w:val="none" w:sz="0" w:space="0" w:color="auto"/>
      </w:divBdr>
    </w:div>
    <w:div w:id="764151717">
      <w:bodyDiv w:val="1"/>
      <w:marLeft w:val="0"/>
      <w:marRight w:val="0"/>
      <w:marTop w:val="0"/>
      <w:marBottom w:val="0"/>
      <w:divBdr>
        <w:top w:val="none" w:sz="0" w:space="0" w:color="auto"/>
        <w:left w:val="none" w:sz="0" w:space="0" w:color="auto"/>
        <w:bottom w:val="none" w:sz="0" w:space="0" w:color="auto"/>
        <w:right w:val="none" w:sz="0" w:space="0" w:color="auto"/>
      </w:divBdr>
    </w:div>
    <w:div w:id="764152739">
      <w:bodyDiv w:val="1"/>
      <w:marLeft w:val="0"/>
      <w:marRight w:val="0"/>
      <w:marTop w:val="0"/>
      <w:marBottom w:val="0"/>
      <w:divBdr>
        <w:top w:val="none" w:sz="0" w:space="0" w:color="auto"/>
        <w:left w:val="none" w:sz="0" w:space="0" w:color="auto"/>
        <w:bottom w:val="none" w:sz="0" w:space="0" w:color="auto"/>
        <w:right w:val="none" w:sz="0" w:space="0" w:color="auto"/>
      </w:divBdr>
    </w:div>
    <w:div w:id="764181940">
      <w:bodyDiv w:val="1"/>
      <w:marLeft w:val="0"/>
      <w:marRight w:val="0"/>
      <w:marTop w:val="0"/>
      <w:marBottom w:val="0"/>
      <w:divBdr>
        <w:top w:val="none" w:sz="0" w:space="0" w:color="auto"/>
        <w:left w:val="none" w:sz="0" w:space="0" w:color="auto"/>
        <w:bottom w:val="none" w:sz="0" w:space="0" w:color="auto"/>
        <w:right w:val="none" w:sz="0" w:space="0" w:color="auto"/>
      </w:divBdr>
    </w:div>
    <w:div w:id="764227459">
      <w:bodyDiv w:val="1"/>
      <w:marLeft w:val="0"/>
      <w:marRight w:val="0"/>
      <w:marTop w:val="0"/>
      <w:marBottom w:val="0"/>
      <w:divBdr>
        <w:top w:val="none" w:sz="0" w:space="0" w:color="auto"/>
        <w:left w:val="none" w:sz="0" w:space="0" w:color="auto"/>
        <w:bottom w:val="none" w:sz="0" w:space="0" w:color="auto"/>
        <w:right w:val="none" w:sz="0" w:space="0" w:color="auto"/>
      </w:divBdr>
    </w:div>
    <w:div w:id="764228376">
      <w:bodyDiv w:val="1"/>
      <w:marLeft w:val="0"/>
      <w:marRight w:val="0"/>
      <w:marTop w:val="0"/>
      <w:marBottom w:val="0"/>
      <w:divBdr>
        <w:top w:val="none" w:sz="0" w:space="0" w:color="auto"/>
        <w:left w:val="none" w:sz="0" w:space="0" w:color="auto"/>
        <w:bottom w:val="none" w:sz="0" w:space="0" w:color="auto"/>
        <w:right w:val="none" w:sz="0" w:space="0" w:color="auto"/>
      </w:divBdr>
    </w:div>
    <w:div w:id="764233054">
      <w:bodyDiv w:val="1"/>
      <w:marLeft w:val="0"/>
      <w:marRight w:val="0"/>
      <w:marTop w:val="0"/>
      <w:marBottom w:val="0"/>
      <w:divBdr>
        <w:top w:val="none" w:sz="0" w:space="0" w:color="auto"/>
        <w:left w:val="none" w:sz="0" w:space="0" w:color="auto"/>
        <w:bottom w:val="none" w:sz="0" w:space="0" w:color="auto"/>
        <w:right w:val="none" w:sz="0" w:space="0" w:color="auto"/>
      </w:divBdr>
    </w:div>
    <w:div w:id="764303403">
      <w:bodyDiv w:val="1"/>
      <w:marLeft w:val="0"/>
      <w:marRight w:val="0"/>
      <w:marTop w:val="0"/>
      <w:marBottom w:val="0"/>
      <w:divBdr>
        <w:top w:val="none" w:sz="0" w:space="0" w:color="auto"/>
        <w:left w:val="none" w:sz="0" w:space="0" w:color="auto"/>
        <w:bottom w:val="none" w:sz="0" w:space="0" w:color="auto"/>
        <w:right w:val="none" w:sz="0" w:space="0" w:color="auto"/>
      </w:divBdr>
    </w:div>
    <w:div w:id="764423511">
      <w:bodyDiv w:val="1"/>
      <w:marLeft w:val="0"/>
      <w:marRight w:val="0"/>
      <w:marTop w:val="0"/>
      <w:marBottom w:val="0"/>
      <w:divBdr>
        <w:top w:val="none" w:sz="0" w:space="0" w:color="auto"/>
        <w:left w:val="none" w:sz="0" w:space="0" w:color="auto"/>
        <w:bottom w:val="none" w:sz="0" w:space="0" w:color="auto"/>
        <w:right w:val="none" w:sz="0" w:space="0" w:color="auto"/>
      </w:divBdr>
    </w:div>
    <w:div w:id="764617638">
      <w:bodyDiv w:val="1"/>
      <w:marLeft w:val="0"/>
      <w:marRight w:val="0"/>
      <w:marTop w:val="0"/>
      <w:marBottom w:val="0"/>
      <w:divBdr>
        <w:top w:val="none" w:sz="0" w:space="0" w:color="auto"/>
        <w:left w:val="none" w:sz="0" w:space="0" w:color="auto"/>
        <w:bottom w:val="none" w:sz="0" w:space="0" w:color="auto"/>
        <w:right w:val="none" w:sz="0" w:space="0" w:color="auto"/>
      </w:divBdr>
    </w:div>
    <w:div w:id="764690802">
      <w:bodyDiv w:val="1"/>
      <w:marLeft w:val="0"/>
      <w:marRight w:val="0"/>
      <w:marTop w:val="0"/>
      <w:marBottom w:val="0"/>
      <w:divBdr>
        <w:top w:val="none" w:sz="0" w:space="0" w:color="auto"/>
        <w:left w:val="none" w:sz="0" w:space="0" w:color="auto"/>
        <w:bottom w:val="none" w:sz="0" w:space="0" w:color="auto"/>
        <w:right w:val="none" w:sz="0" w:space="0" w:color="auto"/>
      </w:divBdr>
    </w:div>
    <w:div w:id="764691578">
      <w:bodyDiv w:val="1"/>
      <w:marLeft w:val="0"/>
      <w:marRight w:val="0"/>
      <w:marTop w:val="0"/>
      <w:marBottom w:val="0"/>
      <w:divBdr>
        <w:top w:val="none" w:sz="0" w:space="0" w:color="auto"/>
        <w:left w:val="none" w:sz="0" w:space="0" w:color="auto"/>
        <w:bottom w:val="none" w:sz="0" w:space="0" w:color="auto"/>
        <w:right w:val="none" w:sz="0" w:space="0" w:color="auto"/>
      </w:divBdr>
    </w:div>
    <w:div w:id="764691791">
      <w:bodyDiv w:val="1"/>
      <w:marLeft w:val="0"/>
      <w:marRight w:val="0"/>
      <w:marTop w:val="0"/>
      <w:marBottom w:val="0"/>
      <w:divBdr>
        <w:top w:val="none" w:sz="0" w:space="0" w:color="auto"/>
        <w:left w:val="none" w:sz="0" w:space="0" w:color="auto"/>
        <w:bottom w:val="none" w:sz="0" w:space="0" w:color="auto"/>
        <w:right w:val="none" w:sz="0" w:space="0" w:color="auto"/>
      </w:divBdr>
    </w:div>
    <w:div w:id="764806138">
      <w:bodyDiv w:val="1"/>
      <w:marLeft w:val="0"/>
      <w:marRight w:val="0"/>
      <w:marTop w:val="0"/>
      <w:marBottom w:val="0"/>
      <w:divBdr>
        <w:top w:val="none" w:sz="0" w:space="0" w:color="auto"/>
        <w:left w:val="none" w:sz="0" w:space="0" w:color="auto"/>
        <w:bottom w:val="none" w:sz="0" w:space="0" w:color="auto"/>
        <w:right w:val="none" w:sz="0" w:space="0" w:color="auto"/>
      </w:divBdr>
    </w:div>
    <w:div w:id="764812369">
      <w:bodyDiv w:val="1"/>
      <w:marLeft w:val="0"/>
      <w:marRight w:val="0"/>
      <w:marTop w:val="0"/>
      <w:marBottom w:val="0"/>
      <w:divBdr>
        <w:top w:val="none" w:sz="0" w:space="0" w:color="auto"/>
        <w:left w:val="none" w:sz="0" w:space="0" w:color="auto"/>
        <w:bottom w:val="none" w:sz="0" w:space="0" w:color="auto"/>
        <w:right w:val="none" w:sz="0" w:space="0" w:color="auto"/>
      </w:divBdr>
    </w:div>
    <w:div w:id="764956754">
      <w:bodyDiv w:val="1"/>
      <w:marLeft w:val="0"/>
      <w:marRight w:val="0"/>
      <w:marTop w:val="0"/>
      <w:marBottom w:val="0"/>
      <w:divBdr>
        <w:top w:val="none" w:sz="0" w:space="0" w:color="auto"/>
        <w:left w:val="none" w:sz="0" w:space="0" w:color="auto"/>
        <w:bottom w:val="none" w:sz="0" w:space="0" w:color="auto"/>
        <w:right w:val="none" w:sz="0" w:space="0" w:color="auto"/>
      </w:divBdr>
    </w:div>
    <w:div w:id="764958703">
      <w:bodyDiv w:val="1"/>
      <w:marLeft w:val="0"/>
      <w:marRight w:val="0"/>
      <w:marTop w:val="0"/>
      <w:marBottom w:val="0"/>
      <w:divBdr>
        <w:top w:val="none" w:sz="0" w:space="0" w:color="auto"/>
        <w:left w:val="none" w:sz="0" w:space="0" w:color="auto"/>
        <w:bottom w:val="none" w:sz="0" w:space="0" w:color="auto"/>
        <w:right w:val="none" w:sz="0" w:space="0" w:color="auto"/>
      </w:divBdr>
    </w:div>
    <w:div w:id="764960536">
      <w:bodyDiv w:val="1"/>
      <w:marLeft w:val="0"/>
      <w:marRight w:val="0"/>
      <w:marTop w:val="0"/>
      <w:marBottom w:val="0"/>
      <w:divBdr>
        <w:top w:val="none" w:sz="0" w:space="0" w:color="auto"/>
        <w:left w:val="none" w:sz="0" w:space="0" w:color="auto"/>
        <w:bottom w:val="none" w:sz="0" w:space="0" w:color="auto"/>
        <w:right w:val="none" w:sz="0" w:space="0" w:color="auto"/>
      </w:divBdr>
    </w:div>
    <w:div w:id="764963399">
      <w:bodyDiv w:val="1"/>
      <w:marLeft w:val="0"/>
      <w:marRight w:val="0"/>
      <w:marTop w:val="0"/>
      <w:marBottom w:val="0"/>
      <w:divBdr>
        <w:top w:val="none" w:sz="0" w:space="0" w:color="auto"/>
        <w:left w:val="none" w:sz="0" w:space="0" w:color="auto"/>
        <w:bottom w:val="none" w:sz="0" w:space="0" w:color="auto"/>
        <w:right w:val="none" w:sz="0" w:space="0" w:color="auto"/>
      </w:divBdr>
    </w:div>
    <w:div w:id="765080922">
      <w:bodyDiv w:val="1"/>
      <w:marLeft w:val="0"/>
      <w:marRight w:val="0"/>
      <w:marTop w:val="0"/>
      <w:marBottom w:val="0"/>
      <w:divBdr>
        <w:top w:val="none" w:sz="0" w:space="0" w:color="auto"/>
        <w:left w:val="none" w:sz="0" w:space="0" w:color="auto"/>
        <w:bottom w:val="none" w:sz="0" w:space="0" w:color="auto"/>
        <w:right w:val="none" w:sz="0" w:space="0" w:color="auto"/>
      </w:divBdr>
    </w:div>
    <w:div w:id="765223919">
      <w:bodyDiv w:val="1"/>
      <w:marLeft w:val="0"/>
      <w:marRight w:val="0"/>
      <w:marTop w:val="0"/>
      <w:marBottom w:val="0"/>
      <w:divBdr>
        <w:top w:val="none" w:sz="0" w:space="0" w:color="auto"/>
        <w:left w:val="none" w:sz="0" w:space="0" w:color="auto"/>
        <w:bottom w:val="none" w:sz="0" w:space="0" w:color="auto"/>
        <w:right w:val="none" w:sz="0" w:space="0" w:color="auto"/>
      </w:divBdr>
    </w:div>
    <w:div w:id="765224301">
      <w:bodyDiv w:val="1"/>
      <w:marLeft w:val="0"/>
      <w:marRight w:val="0"/>
      <w:marTop w:val="0"/>
      <w:marBottom w:val="0"/>
      <w:divBdr>
        <w:top w:val="none" w:sz="0" w:space="0" w:color="auto"/>
        <w:left w:val="none" w:sz="0" w:space="0" w:color="auto"/>
        <w:bottom w:val="none" w:sz="0" w:space="0" w:color="auto"/>
        <w:right w:val="none" w:sz="0" w:space="0" w:color="auto"/>
      </w:divBdr>
    </w:div>
    <w:div w:id="765267790">
      <w:bodyDiv w:val="1"/>
      <w:marLeft w:val="0"/>
      <w:marRight w:val="0"/>
      <w:marTop w:val="0"/>
      <w:marBottom w:val="0"/>
      <w:divBdr>
        <w:top w:val="none" w:sz="0" w:space="0" w:color="auto"/>
        <w:left w:val="none" w:sz="0" w:space="0" w:color="auto"/>
        <w:bottom w:val="none" w:sz="0" w:space="0" w:color="auto"/>
        <w:right w:val="none" w:sz="0" w:space="0" w:color="auto"/>
      </w:divBdr>
    </w:div>
    <w:div w:id="765537611">
      <w:bodyDiv w:val="1"/>
      <w:marLeft w:val="0"/>
      <w:marRight w:val="0"/>
      <w:marTop w:val="0"/>
      <w:marBottom w:val="0"/>
      <w:divBdr>
        <w:top w:val="none" w:sz="0" w:space="0" w:color="auto"/>
        <w:left w:val="none" w:sz="0" w:space="0" w:color="auto"/>
        <w:bottom w:val="none" w:sz="0" w:space="0" w:color="auto"/>
        <w:right w:val="none" w:sz="0" w:space="0" w:color="auto"/>
      </w:divBdr>
    </w:div>
    <w:div w:id="765613952">
      <w:bodyDiv w:val="1"/>
      <w:marLeft w:val="0"/>
      <w:marRight w:val="0"/>
      <w:marTop w:val="0"/>
      <w:marBottom w:val="0"/>
      <w:divBdr>
        <w:top w:val="none" w:sz="0" w:space="0" w:color="auto"/>
        <w:left w:val="none" w:sz="0" w:space="0" w:color="auto"/>
        <w:bottom w:val="none" w:sz="0" w:space="0" w:color="auto"/>
        <w:right w:val="none" w:sz="0" w:space="0" w:color="auto"/>
      </w:divBdr>
    </w:div>
    <w:div w:id="765854090">
      <w:bodyDiv w:val="1"/>
      <w:marLeft w:val="0"/>
      <w:marRight w:val="0"/>
      <w:marTop w:val="0"/>
      <w:marBottom w:val="0"/>
      <w:divBdr>
        <w:top w:val="none" w:sz="0" w:space="0" w:color="auto"/>
        <w:left w:val="none" w:sz="0" w:space="0" w:color="auto"/>
        <w:bottom w:val="none" w:sz="0" w:space="0" w:color="auto"/>
        <w:right w:val="none" w:sz="0" w:space="0" w:color="auto"/>
      </w:divBdr>
    </w:div>
    <w:div w:id="766079097">
      <w:bodyDiv w:val="1"/>
      <w:marLeft w:val="0"/>
      <w:marRight w:val="0"/>
      <w:marTop w:val="0"/>
      <w:marBottom w:val="0"/>
      <w:divBdr>
        <w:top w:val="none" w:sz="0" w:space="0" w:color="auto"/>
        <w:left w:val="none" w:sz="0" w:space="0" w:color="auto"/>
        <w:bottom w:val="none" w:sz="0" w:space="0" w:color="auto"/>
        <w:right w:val="none" w:sz="0" w:space="0" w:color="auto"/>
      </w:divBdr>
    </w:div>
    <w:div w:id="766117352">
      <w:bodyDiv w:val="1"/>
      <w:marLeft w:val="0"/>
      <w:marRight w:val="0"/>
      <w:marTop w:val="0"/>
      <w:marBottom w:val="0"/>
      <w:divBdr>
        <w:top w:val="none" w:sz="0" w:space="0" w:color="auto"/>
        <w:left w:val="none" w:sz="0" w:space="0" w:color="auto"/>
        <w:bottom w:val="none" w:sz="0" w:space="0" w:color="auto"/>
        <w:right w:val="none" w:sz="0" w:space="0" w:color="auto"/>
      </w:divBdr>
    </w:div>
    <w:div w:id="766192162">
      <w:bodyDiv w:val="1"/>
      <w:marLeft w:val="0"/>
      <w:marRight w:val="0"/>
      <w:marTop w:val="0"/>
      <w:marBottom w:val="0"/>
      <w:divBdr>
        <w:top w:val="none" w:sz="0" w:space="0" w:color="auto"/>
        <w:left w:val="none" w:sz="0" w:space="0" w:color="auto"/>
        <w:bottom w:val="none" w:sz="0" w:space="0" w:color="auto"/>
        <w:right w:val="none" w:sz="0" w:space="0" w:color="auto"/>
      </w:divBdr>
    </w:div>
    <w:div w:id="766268268">
      <w:bodyDiv w:val="1"/>
      <w:marLeft w:val="0"/>
      <w:marRight w:val="0"/>
      <w:marTop w:val="0"/>
      <w:marBottom w:val="0"/>
      <w:divBdr>
        <w:top w:val="none" w:sz="0" w:space="0" w:color="auto"/>
        <w:left w:val="none" w:sz="0" w:space="0" w:color="auto"/>
        <w:bottom w:val="none" w:sz="0" w:space="0" w:color="auto"/>
        <w:right w:val="none" w:sz="0" w:space="0" w:color="auto"/>
      </w:divBdr>
    </w:div>
    <w:div w:id="766464933">
      <w:bodyDiv w:val="1"/>
      <w:marLeft w:val="0"/>
      <w:marRight w:val="0"/>
      <w:marTop w:val="0"/>
      <w:marBottom w:val="0"/>
      <w:divBdr>
        <w:top w:val="none" w:sz="0" w:space="0" w:color="auto"/>
        <w:left w:val="none" w:sz="0" w:space="0" w:color="auto"/>
        <w:bottom w:val="none" w:sz="0" w:space="0" w:color="auto"/>
        <w:right w:val="none" w:sz="0" w:space="0" w:color="auto"/>
      </w:divBdr>
    </w:div>
    <w:div w:id="766579814">
      <w:bodyDiv w:val="1"/>
      <w:marLeft w:val="0"/>
      <w:marRight w:val="0"/>
      <w:marTop w:val="0"/>
      <w:marBottom w:val="0"/>
      <w:divBdr>
        <w:top w:val="none" w:sz="0" w:space="0" w:color="auto"/>
        <w:left w:val="none" w:sz="0" w:space="0" w:color="auto"/>
        <w:bottom w:val="none" w:sz="0" w:space="0" w:color="auto"/>
        <w:right w:val="none" w:sz="0" w:space="0" w:color="auto"/>
      </w:divBdr>
    </w:div>
    <w:div w:id="766585372">
      <w:bodyDiv w:val="1"/>
      <w:marLeft w:val="0"/>
      <w:marRight w:val="0"/>
      <w:marTop w:val="0"/>
      <w:marBottom w:val="0"/>
      <w:divBdr>
        <w:top w:val="none" w:sz="0" w:space="0" w:color="auto"/>
        <w:left w:val="none" w:sz="0" w:space="0" w:color="auto"/>
        <w:bottom w:val="none" w:sz="0" w:space="0" w:color="auto"/>
        <w:right w:val="none" w:sz="0" w:space="0" w:color="auto"/>
      </w:divBdr>
    </w:div>
    <w:div w:id="766729177">
      <w:bodyDiv w:val="1"/>
      <w:marLeft w:val="0"/>
      <w:marRight w:val="0"/>
      <w:marTop w:val="0"/>
      <w:marBottom w:val="0"/>
      <w:divBdr>
        <w:top w:val="none" w:sz="0" w:space="0" w:color="auto"/>
        <w:left w:val="none" w:sz="0" w:space="0" w:color="auto"/>
        <w:bottom w:val="none" w:sz="0" w:space="0" w:color="auto"/>
        <w:right w:val="none" w:sz="0" w:space="0" w:color="auto"/>
      </w:divBdr>
    </w:div>
    <w:div w:id="766774001">
      <w:bodyDiv w:val="1"/>
      <w:marLeft w:val="0"/>
      <w:marRight w:val="0"/>
      <w:marTop w:val="0"/>
      <w:marBottom w:val="0"/>
      <w:divBdr>
        <w:top w:val="none" w:sz="0" w:space="0" w:color="auto"/>
        <w:left w:val="none" w:sz="0" w:space="0" w:color="auto"/>
        <w:bottom w:val="none" w:sz="0" w:space="0" w:color="auto"/>
        <w:right w:val="none" w:sz="0" w:space="0" w:color="auto"/>
      </w:divBdr>
    </w:div>
    <w:div w:id="766776028">
      <w:bodyDiv w:val="1"/>
      <w:marLeft w:val="0"/>
      <w:marRight w:val="0"/>
      <w:marTop w:val="0"/>
      <w:marBottom w:val="0"/>
      <w:divBdr>
        <w:top w:val="none" w:sz="0" w:space="0" w:color="auto"/>
        <w:left w:val="none" w:sz="0" w:space="0" w:color="auto"/>
        <w:bottom w:val="none" w:sz="0" w:space="0" w:color="auto"/>
        <w:right w:val="none" w:sz="0" w:space="0" w:color="auto"/>
      </w:divBdr>
    </w:div>
    <w:div w:id="766803589">
      <w:bodyDiv w:val="1"/>
      <w:marLeft w:val="0"/>
      <w:marRight w:val="0"/>
      <w:marTop w:val="0"/>
      <w:marBottom w:val="0"/>
      <w:divBdr>
        <w:top w:val="none" w:sz="0" w:space="0" w:color="auto"/>
        <w:left w:val="none" w:sz="0" w:space="0" w:color="auto"/>
        <w:bottom w:val="none" w:sz="0" w:space="0" w:color="auto"/>
        <w:right w:val="none" w:sz="0" w:space="0" w:color="auto"/>
      </w:divBdr>
    </w:div>
    <w:div w:id="766854737">
      <w:bodyDiv w:val="1"/>
      <w:marLeft w:val="0"/>
      <w:marRight w:val="0"/>
      <w:marTop w:val="0"/>
      <w:marBottom w:val="0"/>
      <w:divBdr>
        <w:top w:val="none" w:sz="0" w:space="0" w:color="auto"/>
        <w:left w:val="none" w:sz="0" w:space="0" w:color="auto"/>
        <w:bottom w:val="none" w:sz="0" w:space="0" w:color="auto"/>
        <w:right w:val="none" w:sz="0" w:space="0" w:color="auto"/>
      </w:divBdr>
    </w:div>
    <w:div w:id="766926232">
      <w:bodyDiv w:val="1"/>
      <w:marLeft w:val="0"/>
      <w:marRight w:val="0"/>
      <w:marTop w:val="0"/>
      <w:marBottom w:val="0"/>
      <w:divBdr>
        <w:top w:val="none" w:sz="0" w:space="0" w:color="auto"/>
        <w:left w:val="none" w:sz="0" w:space="0" w:color="auto"/>
        <w:bottom w:val="none" w:sz="0" w:space="0" w:color="auto"/>
        <w:right w:val="none" w:sz="0" w:space="0" w:color="auto"/>
      </w:divBdr>
    </w:div>
    <w:div w:id="766930176">
      <w:bodyDiv w:val="1"/>
      <w:marLeft w:val="0"/>
      <w:marRight w:val="0"/>
      <w:marTop w:val="0"/>
      <w:marBottom w:val="0"/>
      <w:divBdr>
        <w:top w:val="none" w:sz="0" w:space="0" w:color="auto"/>
        <w:left w:val="none" w:sz="0" w:space="0" w:color="auto"/>
        <w:bottom w:val="none" w:sz="0" w:space="0" w:color="auto"/>
        <w:right w:val="none" w:sz="0" w:space="0" w:color="auto"/>
      </w:divBdr>
    </w:div>
    <w:div w:id="767038914">
      <w:bodyDiv w:val="1"/>
      <w:marLeft w:val="0"/>
      <w:marRight w:val="0"/>
      <w:marTop w:val="0"/>
      <w:marBottom w:val="0"/>
      <w:divBdr>
        <w:top w:val="none" w:sz="0" w:space="0" w:color="auto"/>
        <w:left w:val="none" w:sz="0" w:space="0" w:color="auto"/>
        <w:bottom w:val="none" w:sz="0" w:space="0" w:color="auto"/>
        <w:right w:val="none" w:sz="0" w:space="0" w:color="auto"/>
      </w:divBdr>
    </w:div>
    <w:div w:id="767046626">
      <w:bodyDiv w:val="1"/>
      <w:marLeft w:val="0"/>
      <w:marRight w:val="0"/>
      <w:marTop w:val="0"/>
      <w:marBottom w:val="0"/>
      <w:divBdr>
        <w:top w:val="none" w:sz="0" w:space="0" w:color="auto"/>
        <w:left w:val="none" w:sz="0" w:space="0" w:color="auto"/>
        <w:bottom w:val="none" w:sz="0" w:space="0" w:color="auto"/>
        <w:right w:val="none" w:sz="0" w:space="0" w:color="auto"/>
      </w:divBdr>
    </w:div>
    <w:div w:id="767122558">
      <w:bodyDiv w:val="1"/>
      <w:marLeft w:val="0"/>
      <w:marRight w:val="0"/>
      <w:marTop w:val="0"/>
      <w:marBottom w:val="0"/>
      <w:divBdr>
        <w:top w:val="none" w:sz="0" w:space="0" w:color="auto"/>
        <w:left w:val="none" w:sz="0" w:space="0" w:color="auto"/>
        <w:bottom w:val="none" w:sz="0" w:space="0" w:color="auto"/>
        <w:right w:val="none" w:sz="0" w:space="0" w:color="auto"/>
      </w:divBdr>
    </w:div>
    <w:div w:id="767122686">
      <w:bodyDiv w:val="1"/>
      <w:marLeft w:val="0"/>
      <w:marRight w:val="0"/>
      <w:marTop w:val="0"/>
      <w:marBottom w:val="0"/>
      <w:divBdr>
        <w:top w:val="none" w:sz="0" w:space="0" w:color="auto"/>
        <w:left w:val="none" w:sz="0" w:space="0" w:color="auto"/>
        <w:bottom w:val="none" w:sz="0" w:space="0" w:color="auto"/>
        <w:right w:val="none" w:sz="0" w:space="0" w:color="auto"/>
      </w:divBdr>
    </w:div>
    <w:div w:id="767164910">
      <w:bodyDiv w:val="1"/>
      <w:marLeft w:val="0"/>
      <w:marRight w:val="0"/>
      <w:marTop w:val="0"/>
      <w:marBottom w:val="0"/>
      <w:divBdr>
        <w:top w:val="none" w:sz="0" w:space="0" w:color="auto"/>
        <w:left w:val="none" w:sz="0" w:space="0" w:color="auto"/>
        <w:bottom w:val="none" w:sz="0" w:space="0" w:color="auto"/>
        <w:right w:val="none" w:sz="0" w:space="0" w:color="auto"/>
      </w:divBdr>
    </w:div>
    <w:div w:id="767165758">
      <w:bodyDiv w:val="1"/>
      <w:marLeft w:val="0"/>
      <w:marRight w:val="0"/>
      <w:marTop w:val="0"/>
      <w:marBottom w:val="0"/>
      <w:divBdr>
        <w:top w:val="none" w:sz="0" w:space="0" w:color="auto"/>
        <w:left w:val="none" w:sz="0" w:space="0" w:color="auto"/>
        <w:bottom w:val="none" w:sz="0" w:space="0" w:color="auto"/>
        <w:right w:val="none" w:sz="0" w:space="0" w:color="auto"/>
      </w:divBdr>
    </w:div>
    <w:div w:id="767310990">
      <w:bodyDiv w:val="1"/>
      <w:marLeft w:val="0"/>
      <w:marRight w:val="0"/>
      <w:marTop w:val="0"/>
      <w:marBottom w:val="0"/>
      <w:divBdr>
        <w:top w:val="none" w:sz="0" w:space="0" w:color="auto"/>
        <w:left w:val="none" w:sz="0" w:space="0" w:color="auto"/>
        <w:bottom w:val="none" w:sz="0" w:space="0" w:color="auto"/>
        <w:right w:val="none" w:sz="0" w:space="0" w:color="auto"/>
      </w:divBdr>
    </w:div>
    <w:div w:id="767386247">
      <w:bodyDiv w:val="1"/>
      <w:marLeft w:val="0"/>
      <w:marRight w:val="0"/>
      <w:marTop w:val="0"/>
      <w:marBottom w:val="0"/>
      <w:divBdr>
        <w:top w:val="none" w:sz="0" w:space="0" w:color="auto"/>
        <w:left w:val="none" w:sz="0" w:space="0" w:color="auto"/>
        <w:bottom w:val="none" w:sz="0" w:space="0" w:color="auto"/>
        <w:right w:val="none" w:sz="0" w:space="0" w:color="auto"/>
      </w:divBdr>
    </w:div>
    <w:div w:id="767503863">
      <w:bodyDiv w:val="1"/>
      <w:marLeft w:val="0"/>
      <w:marRight w:val="0"/>
      <w:marTop w:val="0"/>
      <w:marBottom w:val="0"/>
      <w:divBdr>
        <w:top w:val="none" w:sz="0" w:space="0" w:color="auto"/>
        <w:left w:val="none" w:sz="0" w:space="0" w:color="auto"/>
        <w:bottom w:val="none" w:sz="0" w:space="0" w:color="auto"/>
        <w:right w:val="none" w:sz="0" w:space="0" w:color="auto"/>
      </w:divBdr>
    </w:div>
    <w:div w:id="767582315">
      <w:bodyDiv w:val="1"/>
      <w:marLeft w:val="0"/>
      <w:marRight w:val="0"/>
      <w:marTop w:val="0"/>
      <w:marBottom w:val="0"/>
      <w:divBdr>
        <w:top w:val="none" w:sz="0" w:space="0" w:color="auto"/>
        <w:left w:val="none" w:sz="0" w:space="0" w:color="auto"/>
        <w:bottom w:val="none" w:sz="0" w:space="0" w:color="auto"/>
        <w:right w:val="none" w:sz="0" w:space="0" w:color="auto"/>
      </w:divBdr>
    </w:div>
    <w:div w:id="767653263">
      <w:bodyDiv w:val="1"/>
      <w:marLeft w:val="0"/>
      <w:marRight w:val="0"/>
      <w:marTop w:val="0"/>
      <w:marBottom w:val="0"/>
      <w:divBdr>
        <w:top w:val="none" w:sz="0" w:space="0" w:color="auto"/>
        <w:left w:val="none" w:sz="0" w:space="0" w:color="auto"/>
        <w:bottom w:val="none" w:sz="0" w:space="0" w:color="auto"/>
        <w:right w:val="none" w:sz="0" w:space="0" w:color="auto"/>
      </w:divBdr>
    </w:div>
    <w:div w:id="767694379">
      <w:bodyDiv w:val="1"/>
      <w:marLeft w:val="0"/>
      <w:marRight w:val="0"/>
      <w:marTop w:val="0"/>
      <w:marBottom w:val="0"/>
      <w:divBdr>
        <w:top w:val="none" w:sz="0" w:space="0" w:color="auto"/>
        <w:left w:val="none" w:sz="0" w:space="0" w:color="auto"/>
        <w:bottom w:val="none" w:sz="0" w:space="0" w:color="auto"/>
        <w:right w:val="none" w:sz="0" w:space="0" w:color="auto"/>
      </w:divBdr>
    </w:div>
    <w:div w:id="767773276">
      <w:bodyDiv w:val="1"/>
      <w:marLeft w:val="0"/>
      <w:marRight w:val="0"/>
      <w:marTop w:val="0"/>
      <w:marBottom w:val="0"/>
      <w:divBdr>
        <w:top w:val="none" w:sz="0" w:space="0" w:color="auto"/>
        <w:left w:val="none" w:sz="0" w:space="0" w:color="auto"/>
        <w:bottom w:val="none" w:sz="0" w:space="0" w:color="auto"/>
        <w:right w:val="none" w:sz="0" w:space="0" w:color="auto"/>
      </w:divBdr>
    </w:div>
    <w:div w:id="767773700">
      <w:bodyDiv w:val="1"/>
      <w:marLeft w:val="0"/>
      <w:marRight w:val="0"/>
      <w:marTop w:val="0"/>
      <w:marBottom w:val="0"/>
      <w:divBdr>
        <w:top w:val="none" w:sz="0" w:space="0" w:color="auto"/>
        <w:left w:val="none" w:sz="0" w:space="0" w:color="auto"/>
        <w:bottom w:val="none" w:sz="0" w:space="0" w:color="auto"/>
        <w:right w:val="none" w:sz="0" w:space="0" w:color="auto"/>
      </w:divBdr>
    </w:div>
    <w:div w:id="767777914">
      <w:bodyDiv w:val="1"/>
      <w:marLeft w:val="0"/>
      <w:marRight w:val="0"/>
      <w:marTop w:val="0"/>
      <w:marBottom w:val="0"/>
      <w:divBdr>
        <w:top w:val="none" w:sz="0" w:space="0" w:color="auto"/>
        <w:left w:val="none" w:sz="0" w:space="0" w:color="auto"/>
        <w:bottom w:val="none" w:sz="0" w:space="0" w:color="auto"/>
        <w:right w:val="none" w:sz="0" w:space="0" w:color="auto"/>
      </w:divBdr>
    </w:div>
    <w:div w:id="767848618">
      <w:bodyDiv w:val="1"/>
      <w:marLeft w:val="0"/>
      <w:marRight w:val="0"/>
      <w:marTop w:val="0"/>
      <w:marBottom w:val="0"/>
      <w:divBdr>
        <w:top w:val="none" w:sz="0" w:space="0" w:color="auto"/>
        <w:left w:val="none" w:sz="0" w:space="0" w:color="auto"/>
        <w:bottom w:val="none" w:sz="0" w:space="0" w:color="auto"/>
        <w:right w:val="none" w:sz="0" w:space="0" w:color="auto"/>
      </w:divBdr>
    </w:div>
    <w:div w:id="767848928">
      <w:bodyDiv w:val="1"/>
      <w:marLeft w:val="0"/>
      <w:marRight w:val="0"/>
      <w:marTop w:val="0"/>
      <w:marBottom w:val="0"/>
      <w:divBdr>
        <w:top w:val="none" w:sz="0" w:space="0" w:color="auto"/>
        <w:left w:val="none" w:sz="0" w:space="0" w:color="auto"/>
        <w:bottom w:val="none" w:sz="0" w:space="0" w:color="auto"/>
        <w:right w:val="none" w:sz="0" w:space="0" w:color="auto"/>
      </w:divBdr>
    </w:div>
    <w:div w:id="768163561">
      <w:bodyDiv w:val="1"/>
      <w:marLeft w:val="0"/>
      <w:marRight w:val="0"/>
      <w:marTop w:val="0"/>
      <w:marBottom w:val="0"/>
      <w:divBdr>
        <w:top w:val="none" w:sz="0" w:space="0" w:color="auto"/>
        <w:left w:val="none" w:sz="0" w:space="0" w:color="auto"/>
        <w:bottom w:val="none" w:sz="0" w:space="0" w:color="auto"/>
        <w:right w:val="none" w:sz="0" w:space="0" w:color="auto"/>
      </w:divBdr>
    </w:div>
    <w:div w:id="768164225">
      <w:bodyDiv w:val="1"/>
      <w:marLeft w:val="0"/>
      <w:marRight w:val="0"/>
      <w:marTop w:val="0"/>
      <w:marBottom w:val="0"/>
      <w:divBdr>
        <w:top w:val="none" w:sz="0" w:space="0" w:color="auto"/>
        <w:left w:val="none" w:sz="0" w:space="0" w:color="auto"/>
        <w:bottom w:val="none" w:sz="0" w:space="0" w:color="auto"/>
        <w:right w:val="none" w:sz="0" w:space="0" w:color="auto"/>
      </w:divBdr>
    </w:div>
    <w:div w:id="768235486">
      <w:bodyDiv w:val="1"/>
      <w:marLeft w:val="0"/>
      <w:marRight w:val="0"/>
      <w:marTop w:val="0"/>
      <w:marBottom w:val="0"/>
      <w:divBdr>
        <w:top w:val="none" w:sz="0" w:space="0" w:color="auto"/>
        <w:left w:val="none" w:sz="0" w:space="0" w:color="auto"/>
        <w:bottom w:val="none" w:sz="0" w:space="0" w:color="auto"/>
        <w:right w:val="none" w:sz="0" w:space="0" w:color="auto"/>
      </w:divBdr>
    </w:div>
    <w:div w:id="768239781">
      <w:bodyDiv w:val="1"/>
      <w:marLeft w:val="0"/>
      <w:marRight w:val="0"/>
      <w:marTop w:val="0"/>
      <w:marBottom w:val="0"/>
      <w:divBdr>
        <w:top w:val="none" w:sz="0" w:space="0" w:color="auto"/>
        <w:left w:val="none" w:sz="0" w:space="0" w:color="auto"/>
        <w:bottom w:val="none" w:sz="0" w:space="0" w:color="auto"/>
        <w:right w:val="none" w:sz="0" w:space="0" w:color="auto"/>
      </w:divBdr>
    </w:div>
    <w:div w:id="768280936">
      <w:bodyDiv w:val="1"/>
      <w:marLeft w:val="0"/>
      <w:marRight w:val="0"/>
      <w:marTop w:val="0"/>
      <w:marBottom w:val="0"/>
      <w:divBdr>
        <w:top w:val="none" w:sz="0" w:space="0" w:color="auto"/>
        <w:left w:val="none" w:sz="0" w:space="0" w:color="auto"/>
        <w:bottom w:val="none" w:sz="0" w:space="0" w:color="auto"/>
        <w:right w:val="none" w:sz="0" w:space="0" w:color="auto"/>
      </w:divBdr>
    </w:div>
    <w:div w:id="768309637">
      <w:bodyDiv w:val="1"/>
      <w:marLeft w:val="0"/>
      <w:marRight w:val="0"/>
      <w:marTop w:val="0"/>
      <w:marBottom w:val="0"/>
      <w:divBdr>
        <w:top w:val="none" w:sz="0" w:space="0" w:color="auto"/>
        <w:left w:val="none" w:sz="0" w:space="0" w:color="auto"/>
        <w:bottom w:val="none" w:sz="0" w:space="0" w:color="auto"/>
        <w:right w:val="none" w:sz="0" w:space="0" w:color="auto"/>
      </w:divBdr>
    </w:div>
    <w:div w:id="768357008">
      <w:bodyDiv w:val="1"/>
      <w:marLeft w:val="0"/>
      <w:marRight w:val="0"/>
      <w:marTop w:val="0"/>
      <w:marBottom w:val="0"/>
      <w:divBdr>
        <w:top w:val="none" w:sz="0" w:space="0" w:color="auto"/>
        <w:left w:val="none" w:sz="0" w:space="0" w:color="auto"/>
        <w:bottom w:val="none" w:sz="0" w:space="0" w:color="auto"/>
        <w:right w:val="none" w:sz="0" w:space="0" w:color="auto"/>
      </w:divBdr>
    </w:div>
    <w:div w:id="768737294">
      <w:bodyDiv w:val="1"/>
      <w:marLeft w:val="0"/>
      <w:marRight w:val="0"/>
      <w:marTop w:val="0"/>
      <w:marBottom w:val="0"/>
      <w:divBdr>
        <w:top w:val="none" w:sz="0" w:space="0" w:color="auto"/>
        <w:left w:val="none" w:sz="0" w:space="0" w:color="auto"/>
        <w:bottom w:val="none" w:sz="0" w:space="0" w:color="auto"/>
        <w:right w:val="none" w:sz="0" w:space="0" w:color="auto"/>
      </w:divBdr>
    </w:div>
    <w:div w:id="768816585">
      <w:bodyDiv w:val="1"/>
      <w:marLeft w:val="0"/>
      <w:marRight w:val="0"/>
      <w:marTop w:val="0"/>
      <w:marBottom w:val="0"/>
      <w:divBdr>
        <w:top w:val="none" w:sz="0" w:space="0" w:color="auto"/>
        <w:left w:val="none" w:sz="0" w:space="0" w:color="auto"/>
        <w:bottom w:val="none" w:sz="0" w:space="0" w:color="auto"/>
        <w:right w:val="none" w:sz="0" w:space="0" w:color="auto"/>
      </w:divBdr>
    </w:div>
    <w:div w:id="768819842">
      <w:bodyDiv w:val="1"/>
      <w:marLeft w:val="0"/>
      <w:marRight w:val="0"/>
      <w:marTop w:val="0"/>
      <w:marBottom w:val="0"/>
      <w:divBdr>
        <w:top w:val="none" w:sz="0" w:space="0" w:color="auto"/>
        <w:left w:val="none" w:sz="0" w:space="0" w:color="auto"/>
        <w:bottom w:val="none" w:sz="0" w:space="0" w:color="auto"/>
        <w:right w:val="none" w:sz="0" w:space="0" w:color="auto"/>
      </w:divBdr>
    </w:div>
    <w:div w:id="768894162">
      <w:bodyDiv w:val="1"/>
      <w:marLeft w:val="0"/>
      <w:marRight w:val="0"/>
      <w:marTop w:val="0"/>
      <w:marBottom w:val="0"/>
      <w:divBdr>
        <w:top w:val="none" w:sz="0" w:space="0" w:color="auto"/>
        <w:left w:val="none" w:sz="0" w:space="0" w:color="auto"/>
        <w:bottom w:val="none" w:sz="0" w:space="0" w:color="auto"/>
        <w:right w:val="none" w:sz="0" w:space="0" w:color="auto"/>
      </w:divBdr>
    </w:div>
    <w:div w:id="769085805">
      <w:bodyDiv w:val="1"/>
      <w:marLeft w:val="0"/>
      <w:marRight w:val="0"/>
      <w:marTop w:val="0"/>
      <w:marBottom w:val="0"/>
      <w:divBdr>
        <w:top w:val="none" w:sz="0" w:space="0" w:color="auto"/>
        <w:left w:val="none" w:sz="0" w:space="0" w:color="auto"/>
        <w:bottom w:val="none" w:sz="0" w:space="0" w:color="auto"/>
        <w:right w:val="none" w:sz="0" w:space="0" w:color="auto"/>
      </w:divBdr>
    </w:div>
    <w:div w:id="769087948">
      <w:bodyDiv w:val="1"/>
      <w:marLeft w:val="0"/>
      <w:marRight w:val="0"/>
      <w:marTop w:val="0"/>
      <w:marBottom w:val="0"/>
      <w:divBdr>
        <w:top w:val="none" w:sz="0" w:space="0" w:color="auto"/>
        <w:left w:val="none" w:sz="0" w:space="0" w:color="auto"/>
        <w:bottom w:val="none" w:sz="0" w:space="0" w:color="auto"/>
        <w:right w:val="none" w:sz="0" w:space="0" w:color="auto"/>
      </w:divBdr>
    </w:div>
    <w:div w:id="769156931">
      <w:bodyDiv w:val="1"/>
      <w:marLeft w:val="0"/>
      <w:marRight w:val="0"/>
      <w:marTop w:val="0"/>
      <w:marBottom w:val="0"/>
      <w:divBdr>
        <w:top w:val="none" w:sz="0" w:space="0" w:color="auto"/>
        <w:left w:val="none" w:sz="0" w:space="0" w:color="auto"/>
        <w:bottom w:val="none" w:sz="0" w:space="0" w:color="auto"/>
        <w:right w:val="none" w:sz="0" w:space="0" w:color="auto"/>
      </w:divBdr>
    </w:div>
    <w:div w:id="769158392">
      <w:bodyDiv w:val="1"/>
      <w:marLeft w:val="0"/>
      <w:marRight w:val="0"/>
      <w:marTop w:val="0"/>
      <w:marBottom w:val="0"/>
      <w:divBdr>
        <w:top w:val="none" w:sz="0" w:space="0" w:color="auto"/>
        <w:left w:val="none" w:sz="0" w:space="0" w:color="auto"/>
        <w:bottom w:val="none" w:sz="0" w:space="0" w:color="auto"/>
        <w:right w:val="none" w:sz="0" w:space="0" w:color="auto"/>
      </w:divBdr>
    </w:div>
    <w:div w:id="769200606">
      <w:bodyDiv w:val="1"/>
      <w:marLeft w:val="0"/>
      <w:marRight w:val="0"/>
      <w:marTop w:val="0"/>
      <w:marBottom w:val="0"/>
      <w:divBdr>
        <w:top w:val="none" w:sz="0" w:space="0" w:color="auto"/>
        <w:left w:val="none" w:sz="0" w:space="0" w:color="auto"/>
        <w:bottom w:val="none" w:sz="0" w:space="0" w:color="auto"/>
        <w:right w:val="none" w:sz="0" w:space="0" w:color="auto"/>
      </w:divBdr>
    </w:div>
    <w:div w:id="769202456">
      <w:bodyDiv w:val="1"/>
      <w:marLeft w:val="0"/>
      <w:marRight w:val="0"/>
      <w:marTop w:val="0"/>
      <w:marBottom w:val="0"/>
      <w:divBdr>
        <w:top w:val="none" w:sz="0" w:space="0" w:color="auto"/>
        <w:left w:val="none" w:sz="0" w:space="0" w:color="auto"/>
        <w:bottom w:val="none" w:sz="0" w:space="0" w:color="auto"/>
        <w:right w:val="none" w:sz="0" w:space="0" w:color="auto"/>
      </w:divBdr>
    </w:div>
    <w:div w:id="769203768">
      <w:bodyDiv w:val="1"/>
      <w:marLeft w:val="0"/>
      <w:marRight w:val="0"/>
      <w:marTop w:val="0"/>
      <w:marBottom w:val="0"/>
      <w:divBdr>
        <w:top w:val="none" w:sz="0" w:space="0" w:color="auto"/>
        <w:left w:val="none" w:sz="0" w:space="0" w:color="auto"/>
        <w:bottom w:val="none" w:sz="0" w:space="0" w:color="auto"/>
        <w:right w:val="none" w:sz="0" w:space="0" w:color="auto"/>
      </w:divBdr>
    </w:div>
    <w:div w:id="769357609">
      <w:bodyDiv w:val="1"/>
      <w:marLeft w:val="0"/>
      <w:marRight w:val="0"/>
      <w:marTop w:val="0"/>
      <w:marBottom w:val="0"/>
      <w:divBdr>
        <w:top w:val="none" w:sz="0" w:space="0" w:color="auto"/>
        <w:left w:val="none" w:sz="0" w:space="0" w:color="auto"/>
        <w:bottom w:val="none" w:sz="0" w:space="0" w:color="auto"/>
        <w:right w:val="none" w:sz="0" w:space="0" w:color="auto"/>
      </w:divBdr>
    </w:div>
    <w:div w:id="769393878">
      <w:bodyDiv w:val="1"/>
      <w:marLeft w:val="0"/>
      <w:marRight w:val="0"/>
      <w:marTop w:val="0"/>
      <w:marBottom w:val="0"/>
      <w:divBdr>
        <w:top w:val="none" w:sz="0" w:space="0" w:color="auto"/>
        <w:left w:val="none" w:sz="0" w:space="0" w:color="auto"/>
        <w:bottom w:val="none" w:sz="0" w:space="0" w:color="auto"/>
        <w:right w:val="none" w:sz="0" w:space="0" w:color="auto"/>
      </w:divBdr>
    </w:div>
    <w:div w:id="769394069">
      <w:bodyDiv w:val="1"/>
      <w:marLeft w:val="0"/>
      <w:marRight w:val="0"/>
      <w:marTop w:val="0"/>
      <w:marBottom w:val="0"/>
      <w:divBdr>
        <w:top w:val="none" w:sz="0" w:space="0" w:color="auto"/>
        <w:left w:val="none" w:sz="0" w:space="0" w:color="auto"/>
        <w:bottom w:val="none" w:sz="0" w:space="0" w:color="auto"/>
        <w:right w:val="none" w:sz="0" w:space="0" w:color="auto"/>
      </w:divBdr>
    </w:div>
    <w:div w:id="769394994">
      <w:bodyDiv w:val="1"/>
      <w:marLeft w:val="0"/>
      <w:marRight w:val="0"/>
      <w:marTop w:val="0"/>
      <w:marBottom w:val="0"/>
      <w:divBdr>
        <w:top w:val="none" w:sz="0" w:space="0" w:color="auto"/>
        <w:left w:val="none" w:sz="0" w:space="0" w:color="auto"/>
        <w:bottom w:val="none" w:sz="0" w:space="0" w:color="auto"/>
        <w:right w:val="none" w:sz="0" w:space="0" w:color="auto"/>
      </w:divBdr>
    </w:div>
    <w:div w:id="769592358">
      <w:bodyDiv w:val="1"/>
      <w:marLeft w:val="0"/>
      <w:marRight w:val="0"/>
      <w:marTop w:val="0"/>
      <w:marBottom w:val="0"/>
      <w:divBdr>
        <w:top w:val="none" w:sz="0" w:space="0" w:color="auto"/>
        <w:left w:val="none" w:sz="0" w:space="0" w:color="auto"/>
        <w:bottom w:val="none" w:sz="0" w:space="0" w:color="auto"/>
        <w:right w:val="none" w:sz="0" w:space="0" w:color="auto"/>
      </w:divBdr>
    </w:div>
    <w:div w:id="769659923">
      <w:bodyDiv w:val="1"/>
      <w:marLeft w:val="0"/>
      <w:marRight w:val="0"/>
      <w:marTop w:val="0"/>
      <w:marBottom w:val="0"/>
      <w:divBdr>
        <w:top w:val="none" w:sz="0" w:space="0" w:color="auto"/>
        <w:left w:val="none" w:sz="0" w:space="0" w:color="auto"/>
        <w:bottom w:val="none" w:sz="0" w:space="0" w:color="auto"/>
        <w:right w:val="none" w:sz="0" w:space="0" w:color="auto"/>
      </w:divBdr>
    </w:div>
    <w:div w:id="769663595">
      <w:bodyDiv w:val="1"/>
      <w:marLeft w:val="0"/>
      <w:marRight w:val="0"/>
      <w:marTop w:val="0"/>
      <w:marBottom w:val="0"/>
      <w:divBdr>
        <w:top w:val="none" w:sz="0" w:space="0" w:color="auto"/>
        <w:left w:val="none" w:sz="0" w:space="0" w:color="auto"/>
        <w:bottom w:val="none" w:sz="0" w:space="0" w:color="auto"/>
        <w:right w:val="none" w:sz="0" w:space="0" w:color="auto"/>
      </w:divBdr>
    </w:div>
    <w:div w:id="769669016">
      <w:bodyDiv w:val="1"/>
      <w:marLeft w:val="0"/>
      <w:marRight w:val="0"/>
      <w:marTop w:val="0"/>
      <w:marBottom w:val="0"/>
      <w:divBdr>
        <w:top w:val="none" w:sz="0" w:space="0" w:color="auto"/>
        <w:left w:val="none" w:sz="0" w:space="0" w:color="auto"/>
        <w:bottom w:val="none" w:sz="0" w:space="0" w:color="auto"/>
        <w:right w:val="none" w:sz="0" w:space="0" w:color="auto"/>
      </w:divBdr>
    </w:div>
    <w:div w:id="769669149">
      <w:bodyDiv w:val="1"/>
      <w:marLeft w:val="0"/>
      <w:marRight w:val="0"/>
      <w:marTop w:val="0"/>
      <w:marBottom w:val="0"/>
      <w:divBdr>
        <w:top w:val="none" w:sz="0" w:space="0" w:color="auto"/>
        <w:left w:val="none" w:sz="0" w:space="0" w:color="auto"/>
        <w:bottom w:val="none" w:sz="0" w:space="0" w:color="auto"/>
        <w:right w:val="none" w:sz="0" w:space="0" w:color="auto"/>
      </w:divBdr>
    </w:div>
    <w:div w:id="769858223">
      <w:bodyDiv w:val="1"/>
      <w:marLeft w:val="0"/>
      <w:marRight w:val="0"/>
      <w:marTop w:val="0"/>
      <w:marBottom w:val="0"/>
      <w:divBdr>
        <w:top w:val="none" w:sz="0" w:space="0" w:color="auto"/>
        <w:left w:val="none" w:sz="0" w:space="0" w:color="auto"/>
        <w:bottom w:val="none" w:sz="0" w:space="0" w:color="auto"/>
        <w:right w:val="none" w:sz="0" w:space="0" w:color="auto"/>
      </w:divBdr>
    </w:div>
    <w:div w:id="769932213">
      <w:bodyDiv w:val="1"/>
      <w:marLeft w:val="0"/>
      <w:marRight w:val="0"/>
      <w:marTop w:val="0"/>
      <w:marBottom w:val="0"/>
      <w:divBdr>
        <w:top w:val="none" w:sz="0" w:space="0" w:color="auto"/>
        <w:left w:val="none" w:sz="0" w:space="0" w:color="auto"/>
        <w:bottom w:val="none" w:sz="0" w:space="0" w:color="auto"/>
        <w:right w:val="none" w:sz="0" w:space="0" w:color="auto"/>
      </w:divBdr>
    </w:div>
    <w:div w:id="770052979">
      <w:bodyDiv w:val="1"/>
      <w:marLeft w:val="0"/>
      <w:marRight w:val="0"/>
      <w:marTop w:val="0"/>
      <w:marBottom w:val="0"/>
      <w:divBdr>
        <w:top w:val="none" w:sz="0" w:space="0" w:color="auto"/>
        <w:left w:val="none" w:sz="0" w:space="0" w:color="auto"/>
        <w:bottom w:val="none" w:sz="0" w:space="0" w:color="auto"/>
        <w:right w:val="none" w:sz="0" w:space="0" w:color="auto"/>
      </w:divBdr>
    </w:div>
    <w:div w:id="770199168">
      <w:bodyDiv w:val="1"/>
      <w:marLeft w:val="0"/>
      <w:marRight w:val="0"/>
      <w:marTop w:val="0"/>
      <w:marBottom w:val="0"/>
      <w:divBdr>
        <w:top w:val="none" w:sz="0" w:space="0" w:color="auto"/>
        <w:left w:val="none" w:sz="0" w:space="0" w:color="auto"/>
        <w:bottom w:val="none" w:sz="0" w:space="0" w:color="auto"/>
        <w:right w:val="none" w:sz="0" w:space="0" w:color="auto"/>
      </w:divBdr>
    </w:div>
    <w:div w:id="770398069">
      <w:bodyDiv w:val="1"/>
      <w:marLeft w:val="0"/>
      <w:marRight w:val="0"/>
      <w:marTop w:val="0"/>
      <w:marBottom w:val="0"/>
      <w:divBdr>
        <w:top w:val="none" w:sz="0" w:space="0" w:color="auto"/>
        <w:left w:val="none" w:sz="0" w:space="0" w:color="auto"/>
        <w:bottom w:val="none" w:sz="0" w:space="0" w:color="auto"/>
        <w:right w:val="none" w:sz="0" w:space="0" w:color="auto"/>
      </w:divBdr>
    </w:div>
    <w:div w:id="770442417">
      <w:bodyDiv w:val="1"/>
      <w:marLeft w:val="0"/>
      <w:marRight w:val="0"/>
      <w:marTop w:val="0"/>
      <w:marBottom w:val="0"/>
      <w:divBdr>
        <w:top w:val="none" w:sz="0" w:space="0" w:color="auto"/>
        <w:left w:val="none" w:sz="0" w:space="0" w:color="auto"/>
        <w:bottom w:val="none" w:sz="0" w:space="0" w:color="auto"/>
        <w:right w:val="none" w:sz="0" w:space="0" w:color="auto"/>
      </w:divBdr>
    </w:div>
    <w:div w:id="770469945">
      <w:bodyDiv w:val="1"/>
      <w:marLeft w:val="0"/>
      <w:marRight w:val="0"/>
      <w:marTop w:val="0"/>
      <w:marBottom w:val="0"/>
      <w:divBdr>
        <w:top w:val="none" w:sz="0" w:space="0" w:color="auto"/>
        <w:left w:val="none" w:sz="0" w:space="0" w:color="auto"/>
        <w:bottom w:val="none" w:sz="0" w:space="0" w:color="auto"/>
        <w:right w:val="none" w:sz="0" w:space="0" w:color="auto"/>
      </w:divBdr>
    </w:div>
    <w:div w:id="770668533">
      <w:bodyDiv w:val="1"/>
      <w:marLeft w:val="0"/>
      <w:marRight w:val="0"/>
      <w:marTop w:val="0"/>
      <w:marBottom w:val="0"/>
      <w:divBdr>
        <w:top w:val="none" w:sz="0" w:space="0" w:color="auto"/>
        <w:left w:val="none" w:sz="0" w:space="0" w:color="auto"/>
        <w:bottom w:val="none" w:sz="0" w:space="0" w:color="auto"/>
        <w:right w:val="none" w:sz="0" w:space="0" w:color="auto"/>
      </w:divBdr>
    </w:div>
    <w:div w:id="770779603">
      <w:bodyDiv w:val="1"/>
      <w:marLeft w:val="0"/>
      <w:marRight w:val="0"/>
      <w:marTop w:val="0"/>
      <w:marBottom w:val="0"/>
      <w:divBdr>
        <w:top w:val="none" w:sz="0" w:space="0" w:color="auto"/>
        <w:left w:val="none" w:sz="0" w:space="0" w:color="auto"/>
        <w:bottom w:val="none" w:sz="0" w:space="0" w:color="auto"/>
        <w:right w:val="none" w:sz="0" w:space="0" w:color="auto"/>
      </w:divBdr>
    </w:div>
    <w:div w:id="770970494">
      <w:bodyDiv w:val="1"/>
      <w:marLeft w:val="0"/>
      <w:marRight w:val="0"/>
      <w:marTop w:val="0"/>
      <w:marBottom w:val="0"/>
      <w:divBdr>
        <w:top w:val="none" w:sz="0" w:space="0" w:color="auto"/>
        <w:left w:val="none" w:sz="0" w:space="0" w:color="auto"/>
        <w:bottom w:val="none" w:sz="0" w:space="0" w:color="auto"/>
        <w:right w:val="none" w:sz="0" w:space="0" w:color="auto"/>
      </w:divBdr>
    </w:div>
    <w:div w:id="770974577">
      <w:bodyDiv w:val="1"/>
      <w:marLeft w:val="0"/>
      <w:marRight w:val="0"/>
      <w:marTop w:val="0"/>
      <w:marBottom w:val="0"/>
      <w:divBdr>
        <w:top w:val="none" w:sz="0" w:space="0" w:color="auto"/>
        <w:left w:val="none" w:sz="0" w:space="0" w:color="auto"/>
        <w:bottom w:val="none" w:sz="0" w:space="0" w:color="auto"/>
        <w:right w:val="none" w:sz="0" w:space="0" w:color="auto"/>
      </w:divBdr>
    </w:div>
    <w:div w:id="770976994">
      <w:bodyDiv w:val="1"/>
      <w:marLeft w:val="0"/>
      <w:marRight w:val="0"/>
      <w:marTop w:val="0"/>
      <w:marBottom w:val="0"/>
      <w:divBdr>
        <w:top w:val="none" w:sz="0" w:space="0" w:color="auto"/>
        <w:left w:val="none" w:sz="0" w:space="0" w:color="auto"/>
        <w:bottom w:val="none" w:sz="0" w:space="0" w:color="auto"/>
        <w:right w:val="none" w:sz="0" w:space="0" w:color="auto"/>
      </w:divBdr>
    </w:div>
    <w:div w:id="771051384">
      <w:bodyDiv w:val="1"/>
      <w:marLeft w:val="0"/>
      <w:marRight w:val="0"/>
      <w:marTop w:val="0"/>
      <w:marBottom w:val="0"/>
      <w:divBdr>
        <w:top w:val="none" w:sz="0" w:space="0" w:color="auto"/>
        <w:left w:val="none" w:sz="0" w:space="0" w:color="auto"/>
        <w:bottom w:val="none" w:sz="0" w:space="0" w:color="auto"/>
        <w:right w:val="none" w:sz="0" w:space="0" w:color="auto"/>
      </w:divBdr>
    </w:div>
    <w:div w:id="771241255">
      <w:bodyDiv w:val="1"/>
      <w:marLeft w:val="0"/>
      <w:marRight w:val="0"/>
      <w:marTop w:val="0"/>
      <w:marBottom w:val="0"/>
      <w:divBdr>
        <w:top w:val="none" w:sz="0" w:space="0" w:color="auto"/>
        <w:left w:val="none" w:sz="0" w:space="0" w:color="auto"/>
        <w:bottom w:val="none" w:sz="0" w:space="0" w:color="auto"/>
        <w:right w:val="none" w:sz="0" w:space="0" w:color="auto"/>
      </w:divBdr>
    </w:div>
    <w:div w:id="771242550">
      <w:bodyDiv w:val="1"/>
      <w:marLeft w:val="0"/>
      <w:marRight w:val="0"/>
      <w:marTop w:val="0"/>
      <w:marBottom w:val="0"/>
      <w:divBdr>
        <w:top w:val="none" w:sz="0" w:space="0" w:color="auto"/>
        <w:left w:val="none" w:sz="0" w:space="0" w:color="auto"/>
        <w:bottom w:val="none" w:sz="0" w:space="0" w:color="auto"/>
        <w:right w:val="none" w:sz="0" w:space="0" w:color="auto"/>
      </w:divBdr>
    </w:div>
    <w:div w:id="771248379">
      <w:bodyDiv w:val="1"/>
      <w:marLeft w:val="0"/>
      <w:marRight w:val="0"/>
      <w:marTop w:val="0"/>
      <w:marBottom w:val="0"/>
      <w:divBdr>
        <w:top w:val="none" w:sz="0" w:space="0" w:color="auto"/>
        <w:left w:val="none" w:sz="0" w:space="0" w:color="auto"/>
        <w:bottom w:val="none" w:sz="0" w:space="0" w:color="auto"/>
        <w:right w:val="none" w:sz="0" w:space="0" w:color="auto"/>
      </w:divBdr>
    </w:div>
    <w:div w:id="771321518">
      <w:bodyDiv w:val="1"/>
      <w:marLeft w:val="0"/>
      <w:marRight w:val="0"/>
      <w:marTop w:val="0"/>
      <w:marBottom w:val="0"/>
      <w:divBdr>
        <w:top w:val="none" w:sz="0" w:space="0" w:color="auto"/>
        <w:left w:val="none" w:sz="0" w:space="0" w:color="auto"/>
        <w:bottom w:val="none" w:sz="0" w:space="0" w:color="auto"/>
        <w:right w:val="none" w:sz="0" w:space="0" w:color="auto"/>
      </w:divBdr>
    </w:div>
    <w:div w:id="771323128">
      <w:bodyDiv w:val="1"/>
      <w:marLeft w:val="0"/>
      <w:marRight w:val="0"/>
      <w:marTop w:val="0"/>
      <w:marBottom w:val="0"/>
      <w:divBdr>
        <w:top w:val="none" w:sz="0" w:space="0" w:color="auto"/>
        <w:left w:val="none" w:sz="0" w:space="0" w:color="auto"/>
        <w:bottom w:val="none" w:sz="0" w:space="0" w:color="auto"/>
        <w:right w:val="none" w:sz="0" w:space="0" w:color="auto"/>
      </w:divBdr>
    </w:div>
    <w:div w:id="771364242">
      <w:bodyDiv w:val="1"/>
      <w:marLeft w:val="0"/>
      <w:marRight w:val="0"/>
      <w:marTop w:val="0"/>
      <w:marBottom w:val="0"/>
      <w:divBdr>
        <w:top w:val="none" w:sz="0" w:space="0" w:color="auto"/>
        <w:left w:val="none" w:sz="0" w:space="0" w:color="auto"/>
        <w:bottom w:val="none" w:sz="0" w:space="0" w:color="auto"/>
        <w:right w:val="none" w:sz="0" w:space="0" w:color="auto"/>
      </w:divBdr>
    </w:div>
    <w:div w:id="771438720">
      <w:bodyDiv w:val="1"/>
      <w:marLeft w:val="0"/>
      <w:marRight w:val="0"/>
      <w:marTop w:val="0"/>
      <w:marBottom w:val="0"/>
      <w:divBdr>
        <w:top w:val="none" w:sz="0" w:space="0" w:color="auto"/>
        <w:left w:val="none" w:sz="0" w:space="0" w:color="auto"/>
        <w:bottom w:val="none" w:sz="0" w:space="0" w:color="auto"/>
        <w:right w:val="none" w:sz="0" w:space="0" w:color="auto"/>
      </w:divBdr>
    </w:div>
    <w:div w:id="771630125">
      <w:bodyDiv w:val="1"/>
      <w:marLeft w:val="0"/>
      <w:marRight w:val="0"/>
      <w:marTop w:val="0"/>
      <w:marBottom w:val="0"/>
      <w:divBdr>
        <w:top w:val="none" w:sz="0" w:space="0" w:color="auto"/>
        <w:left w:val="none" w:sz="0" w:space="0" w:color="auto"/>
        <w:bottom w:val="none" w:sz="0" w:space="0" w:color="auto"/>
        <w:right w:val="none" w:sz="0" w:space="0" w:color="auto"/>
      </w:divBdr>
    </w:div>
    <w:div w:id="771779257">
      <w:bodyDiv w:val="1"/>
      <w:marLeft w:val="0"/>
      <w:marRight w:val="0"/>
      <w:marTop w:val="0"/>
      <w:marBottom w:val="0"/>
      <w:divBdr>
        <w:top w:val="none" w:sz="0" w:space="0" w:color="auto"/>
        <w:left w:val="none" w:sz="0" w:space="0" w:color="auto"/>
        <w:bottom w:val="none" w:sz="0" w:space="0" w:color="auto"/>
        <w:right w:val="none" w:sz="0" w:space="0" w:color="auto"/>
      </w:divBdr>
    </w:div>
    <w:div w:id="771779462">
      <w:bodyDiv w:val="1"/>
      <w:marLeft w:val="0"/>
      <w:marRight w:val="0"/>
      <w:marTop w:val="0"/>
      <w:marBottom w:val="0"/>
      <w:divBdr>
        <w:top w:val="none" w:sz="0" w:space="0" w:color="auto"/>
        <w:left w:val="none" w:sz="0" w:space="0" w:color="auto"/>
        <w:bottom w:val="none" w:sz="0" w:space="0" w:color="auto"/>
        <w:right w:val="none" w:sz="0" w:space="0" w:color="auto"/>
      </w:divBdr>
    </w:div>
    <w:div w:id="772091717">
      <w:bodyDiv w:val="1"/>
      <w:marLeft w:val="0"/>
      <w:marRight w:val="0"/>
      <w:marTop w:val="0"/>
      <w:marBottom w:val="0"/>
      <w:divBdr>
        <w:top w:val="none" w:sz="0" w:space="0" w:color="auto"/>
        <w:left w:val="none" w:sz="0" w:space="0" w:color="auto"/>
        <w:bottom w:val="none" w:sz="0" w:space="0" w:color="auto"/>
        <w:right w:val="none" w:sz="0" w:space="0" w:color="auto"/>
      </w:divBdr>
    </w:div>
    <w:div w:id="772093587">
      <w:bodyDiv w:val="1"/>
      <w:marLeft w:val="0"/>
      <w:marRight w:val="0"/>
      <w:marTop w:val="0"/>
      <w:marBottom w:val="0"/>
      <w:divBdr>
        <w:top w:val="none" w:sz="0" w:space="0" w:color="auto"/>
        <w:left w:val="none" w:sz="0" w:space="0" w:color="auto"/>
        <w:bottom w:val="none" w:sz="0" w:space="0" w:color="auto"/>
        <w:right w:val="none" w:sz="0" w:space="0" w:color="auto"/>
      </w:divBdr>
    </w:div>
    <w:div w:id="772169724">
      <w:bodyDiv w:val="1"/>
      <w:marLeft w:val="0"/>
      <w:marRight w:val="0"/>
      <w:marTop w:val="0"/>
      <w:marBottom w:val="0"/>
      <w:divBdr>
        <w:top w:val="none" w:sz="0" w:space="0" w:color="auto"/>
        <w:left w:val="none" w:sz="0" w:space="0" w:color="auto"/>
        <w:bottom w:val="none" w:sz="0" w:space="0" w:color="auto"/>
        <w:right w:val="none" w:sz="0" w:space="0" w:color="auto"/>
      </w:divBdr>
    </w:div>
    <w:div w:id="772239381">
      <w:bodyDiv w:val="1"/>
      <w:marLeft w:val="0"/>
      <w:marRight w:val="0"/>
      <w:marTop w:val="0"/>
      <w:marBottom w:val="0"/>
      <w:divBdr>
        <w:top w:val="none" w:sz="0" w:space="0" w:color="auto"/>
        <w:left w:val="none" w:sz="0" w:space="0" w:color="auto"/>
        <w:bottom w:val="none" w:sz="0" w:space="0" w:color="auto"/>
        <w:right w:val="none" w:sz="0" w:space="0" w:color="auto"/>
      </w:divBdr>
    </w:div>
    <w:div w:id="772241593">
      <w:bodyDiv w:val="1"/>
      <w:marLeft w:val="0"/>
      <w:marRight w:val="0"/>
      <w:marTop w:val="0"/>
      <w:marBottom w:val="0"/>
      <w:divBdr>
        <w:top w:val="none" w:sz="0" w:space="0" w:color="auto"/>
        <w:left w:val="none" w:sz="0" w:space="0" w:color="auto"/>
        <w:bottom w:val="none" w:sz="0" w:space="0" w:color="auto"/>
        <w:right w:val="none" w:sz="0" w:space="0" w:color="auto"/>
      </w:divBdr>
    </w:div>
    <w:div w:id="772363720">
      <w:bodyDiv w:val="1"/>
      <w:marLeft w:val="0"/>
      <w:marRight w:val="0"/>
      <w:marTop w:val="0"/>
      <w:marBottom w:val="0"/>
      <w:divBdr>
        <w:top w:val="none" w:sz="0" w:space="0" w:color="auto"/>
        <w:left w:val="none" w:sz="0" w:space="0" w:color="auto"/>
        <w:bottom w:val="none" w:sz="0" w:space="0" w:color="auto"/>
        <w:right w:val="none" w:sz="0" w:space="0" w:color="auto"/>
      </w:divBdr>
    </w:div>
    <w:div w:id="772476783">
      <w:bodyDiv w:val="1"/>
      <w:marLeft w:val="0"/>
      <w:marRight w:val="0"/>
      <w:marTop w:val="0"/>
      <w:marBottom w:val="0"/>
      <w:divBdr>
        <w:top w:val="none" w:sz="0" w:space="0" w:color="auto"/>
        <w:left w:val="none" w:sz="0" w:space="0" w:color="auto"/>
        <w:bottom w:val="none" w:sz="0" w:space="0" w:color="auto"/>
        <w:right w:val="none" w:sz="0" w:space="0" w:color="auto"/>
      </w:divBdr>
    </w:div>
    <w:div w:id="772554017">
      <w:bodyDiv w:val="1"/>
      <w:marLeft w:val="0"/>
      <w:marRight w:val="0"/>
      <w:marTop w:val="0"/>
      <w:marBottom w:val="0"/>
      <w:divBdr>
        <w:top w:val="none" w:sz="0" w:space="0" w:color="auto"/>
        <w:left w:val="none" w:sz="0" w:space="0" w:color="auto"/>
        <w:bottom w:val="none" w:sz="0" w:space="0" w:color="auto"/>
        <w:right w:val="none" w:sz="0" w:space="0" w:color="auto"/>
      </w:divBdr>
    </w:div>
    <w:div w:id="772557986">
      <w:bodyDiv w:val="1"/>
      <w:marLeft w:val="0"/>
      <w:marRight w:val="0"/>
      <w:marTop w:val="0"/>
      <w:marBottom w:val="0"/>
      <w:divBdr>
        <w:top w:val="none" w:sz="0" w:space="0" w:color="auto"/>
        <w:left w:val="none" w:sz="0" w:space="0" w:color="auto"/>
        <w:bottom w:val="none" w:sz="0" w:space="0" w:color="auto"/>
        <w:right w:val="none" w:sz="0" w:space="0" w:color="auto"/>
      </w:divBdr>
    </w:div>
    <w:div w:id="772559230">
      <w:bodyDiv w:val="1"/>
      <w:marLeft w:val="0"/>
      <w:marRight w:val="0"/>
      <w:marTop w:val="0"/>
      <w:marBottom w:val="0"/>
      <w:divBdr>
        <w:top w:val="none" w:sz="0" w:space="0" w:color="auto"/>
        <w:left w:val="none" w:sz="0" w:space="0" w:color="auto"/>
        <w:bottom w:val="none" w:sz="0" w:space="0" w:color="auto"/>
        <w:right w:val="none" w:sz="0" w:space="0" w:color="auto"/>
      </w:divBdr>
    </w:div>
    <w:div w:id="772634189">
      <w:bodyDiv w:val="1"/>
      <w:marLeft w:val="0"/>
      <w:marRight w:val="0"/>
      <w:marTop w:val="0"/>
      <w:marBottom w:val="0"/>
      <w:divBdr>
        <w:top w:val="none" w:sz="0" w:space="0" w:color="auto"/>
        <w:left w:val="none" w:sz="0" w:space="0" w:color="auto"/>
        <w:bottom w:val="none" w:sz="0" w:space="0" w:color="auto"/>
        <w:right w:val="none" w:sz="0" w:space="0" w:color="auto"/>
      </w:divBdr>
    </w:div>
    <w:div w:id="772673771">
      <w:bodyDiv w:val="1"/>
      <w:marLeft w:val="0"/>
      <w:marRight w:val="0"/>
      <w:marTop w:val="0"/>
      <w:marBottom w:val="0"/>
      <w:divBdr>
        <w:top w:val="none" w:sz="0" w:space="0" w:color="auto"/>
        <w:left w:val="none" w:sz="0" w:space="0" w:color="auto"/>
        <w:bottom w:val="none" w:sz="0" w:space="0" w:color="auto"/>
        <w:right w:val="none" w:sz="0" w:space="0" w:color="auto"/>
      </w:divBdr>
    </w:div>
    <w:div w:id="772744188">
      <w:bodyDiv w:val="1"/>
      <w:marLeft w:val="0"/>
      <w:marRight w:val="0"/>
      <w:marTop w:val="0"/>
      <w:marBottom w:val="0"/>
      <w:divBdr>
        <w:top w:val="none" w:sz="0" w:space="0" w:color="auto"/>
        <w:left w:val="none" w:sz="0" w:space="0" w:color="auto"/>
        <w:bottom w:val="none" w:sz="0" w:space="0" w:color="auto"/>
        <w:right w:val="none" w:sz="0" w:space="0" w:color="auto"/>
      </w:divBdr>
    </w:div>
    <w:div w:id="772749389">
      <w:bodyDiv w:val="1"/>
      <w:marLeft w:val="0"/>
      <w:marRight w:val="0"/>
      <w:marTop w:val="0"/>
      <w:marBottom w:val="0"/>
      <w:divBdr>
        <w:top w:val="none" w:sz="0" w:space="0" w:color="auto"/>
        <w:left w:val="none" w:sz="0" w:space="0" w:color="auto"/>
        <w:bottom w:val="none" w:sz="0" w:space="0" w:color="auto"/>
        <w:right w:val="none" w:sz="0" w:space="0" w:color="auto"/>
      </w:divBdr>
    </w:div>
    <w:div w:id="773093037">
      <w:bodyDiv w:val="1"/>
      <w:marLeft w:val="0"/>
      <w:marRight w:val="0"/>
      <w:marTop w:val="0"/>
      <w:marBottom w:val="0"/>
      <w:divBdr>
        <w:top w:val="none" w:sz="0" w:space="0" w:color="auto"/>
        <w:left w:val="none" w:sz="0" w:space="0" w:color="auto"/>
        <w:bottom w:val="none" w:sz="0" w:space="0" w:color="auto"/>
        <w:right w:val="none" w:sz="0" w:space="0" w:color="auto"/>
      </w:divBdr>
    </w:div>
    <w:div w:id="773138770">
      <w:bodyDiv w:val="1"/>
      <w:marLeft w:val="0"/>
      <w:marRight w:val="0"/>
      <w:marTop w:val="0"/>
      <w:marBottom w:val="0"/>
      <w:divBdr>
        <w:top w:val="none" w:sz="0" w:space="0" w:color="auto"/>
        <w:left w:val="none" w:sz="0" w:space="0" w:color="auto"/>
        <w:bottom w:val="none" w:sz="0" w:space="0" w:color="auto"/>
        <w:right w:val="none" w:sz="0" w:space="0" w:color="auto"/>
      </w:divBdr>
    </w:div>
    <w:div w:id="773280194">
      <w:bodyDiv w:val="1"/>
      <w:marLeft w:val="0"/>
      <w:marRight w:val="0"/>
      <w:marTop w:val="0"/>
      <w:marBottom w:val="0"/>
      <w:divBdr>
        <w:top w:val="none" w:sz="0" w:space="0" w:color="auto"/>
        <w:left w:val="none" w:sz="0" w:space="0" w:color="auto"/>
        <w:bottom w:val="none" w:sz="0" w:space="0" w:color="auto"/>
        <w:right w:val="none" w:sz="0" w:space="0" w:color="auto"/>
      </w:divBdr>
    </w:div>
    <w:div w:id="773281753">
      <w:bodyDiv w:val="1"/>
      <w:marLeft w:val="0"/>
      <w:marRight w:val="0"/>
      <w:marTop w:val="0"/>
      <w:marBottom w:val="0"/>
      <w:divBdr>
        <w:top w:val="none" w:sz="0" w:space="0" w:color="auto"/>
        <w:left w:val="none" w:sz="0" w:space="0" w:color="auto"/>
        <w:bottom w:val="none" w:sz="0" w:space="0" w:color="auto"/>
        <w:right w:val="none" w:sz="0" w:space="0" w:color="auto"/>
      </w:divBdr>
    </w:div>
    <w:div w:id="773283959">
      <w:bodyDiv w:val="1"/>
      <w:marLeft w:val="0"/>
      <w:marRight w:val="0"/>
      <w:marTop w:val="0"/>
      <w:marBottom w:val="0"/>
      <w:divBdr>
        <w:top w:val="none" w:sz="0" w:space="0" w:color="auto"/>
        <w:left w:val="none" w:sz="0" w:space="0" w:color="auto"/>
        <w:bottom w:val="none" w:sz="0" w:space="0" w:color="auto"/>
        <w:right w:val="none" w:sz="0" w:space="0" w:color="auto"/>
      </w:divBdr>
    </w:div>
    <w:div w:id="773287324">
      <w:bodyDiv w:val="1"/>
      <w:marLeft w:val="0"/>
      <w:marRight w:val="0"/>
      <w:marTop w:val="0"/>
      <w:marBottom w:val="0"/>
      <w:divBdr>
        <w:top w:val="none" w:sz="0" w:space="0" w:color="auto"/>
        <w:left w:val="none" w:sz="0" w:space="0" w:color="auto"/>
        <w:bottom w:val="none" w:sz="0" w:space="0" w:color="auto"/>
        <w:right w:val="none" w:sz="0" w:space="0" w:color="auto"/>
      </w:divBdr>
    </w:div>
    <w:div w:id="773398112">
      <w:bodyDiv w:val="1"/>
      <w:marLeft w:val="0"/>
      <w:marRight w:val="0"/>
      <w:marTop w:val="0"/>
      <w:marBottom w:val="0"/>
      <w:divBdr>
        <w:top w:val="none" w:sz="0" w:space="0" w:color="auto"/>
        <w:left w:val="none" w:sz="0" w:space="0" w:color="auto"/>
        <w:bottom w:val="none" w:sz="0" w:space="0" w:color="auto"/>
        <w:right w:val="none" w:sz="0" w:space="0" w:color="auto"/>
      </w:divBdr>
    </w:div>
    <w:div w:id="773400712">
      <w:bodyDiv w:val="1"/>
      <w:marLeft w:val="0"/>
      <w:marRight w:val="0"/>
      <w:marTop w:val="0"/>
      <w:marBottom w:val="0"/>
      <w:divBdr>
        <w:top w:val="none" w:sz="0" w:space="0" w:color="auto"/>
        <w:left w:val="none" w:sz="0" w:space="0" w:color="auto"/>
        <w:bottom w:val="none" w:sz="0" w:space="0" w:color="auto"/>
        <w:right w:val="none" w:sz="0" w:space="0" w:color="auto"/>
      </w:divBdr>
    </w:div>
    <w:div w:id="773477337">
      <w:bodyDiv w:val="1"/>
      <w:marLeft w:val="0"/>
      <w:marRight w:val="0"/>
      <w:marTop w:val="0"/>
      <w:marBottom w:val="0"/>
      <w:divBdr>
        <w:top w:val="none" w:sz="0" w:space="0" w:color="auto"/>
        <w:left w:val="none" w:sz="0" w:space="0" w:color="auto"/>
        <w:bottom w:val="none" w:sz="0" w:space="0" w:color="auto"/>
        <w:right w:val="none" w:sz="0" w:space="0" w:color="auto"/>
      </w:divBdr>
    </w:div>
    <w:div w:id="773483071">
      <w:bodyDiv w:val="1"/>
      <w:marLeft w:val="0"/>
      <w:marRight w:val="0"/>
      <w:marTop w:val="0"/>
      <w:marBottom w:val="0"/>
      <w:divBdr>
        <w:top w:val="none" w:sz="0" w:space="0" w:color="auto"/>
        <w:left w:val="none" w:sz="0" w:space="0" w:color="auto"/>
        <w:bottom w:val="none" w:sz="0" w:space="0" w:color="auto"/>
        <w:right w:val="none" w:sz="0" w:space="0" w:color="auto"/>
      </w:divBdr>
    </w:div>
    <w:div w:id="773523009">
      <w:bodyDiv w:val="1"/>
      <w:marLeft w:val="0"/>
      <w:marRight w:val="0"/>
      <w:marTop w:val="0"/>
      <w:marBottom w:val="0"/>
      <w:divBdr>
        <w:top w:val="none" w:sz="0" w:space="0" w:color="auto"/>
        <w:left w:val="none" w:sz="0" w:space="0" w:color="auto"/>
        <w:bottom w:val="none" w:sz="0" w:space="0" w:color="auto"/>
        <w:right w:val="none" w:sz="0" w:space="0" w:color="auto"/>
      </w:divBdr>
    </w:div>
    <w:div w:id="773524365">
      <w:bodyDiv w:val="1"/>
      <w:marLeft w:val="0"/>
      <w:marRight w:val="0"/>
      <w:marTop w:val="0"/>
      <w:marBottom w:val="0"/>
      <w:divBdr>
        <w:top w:val="none" w:sz="0" w:space="0" w:color="auto"/>
        <w:left w:val="none" w:sz="0" w:space="0" w:color="auto"/>
        <w:bottom w:val="none" w:sz="0" w:space="0" w:color="auto"/>
        <w:right w:val="none" w:sz="0" w:space="0" w:color="auto"/>
      </w:divBdr>
    </w:div>
    <w:div w:id="773553856">
      <w:bodyDiv w:val="1"/>
      <w:marLeft w:val="0"/>
      <w:marRight w:val="0"/>
      <w:marTop w:val="0"/>
      <w:marBottom w:val="0"/>
      <w:divBdr>
        <w:top w:val="none" w:sz="0" w:space="0" w:color="auto"/>
        <w:left w:val="none" w:sz="0" w:space="0" w:color="auto"/>
        <w:bottom w:val="none" w:sz="0" w:space="0" w:color="auto"/>
        <w:right w:val="none" w:sz="0" w:space="0" w:color="auto"/>
      </w:divBdr>
    </w:div>
    <w:div w:id="773674220">
      <w:bodyDiv w:val="1"/>
      <w:marLeft w:val="0"/>
      <w:marRight w:val="0"/>
      <w:marTop w:val="0"/>
      <w:marBottom w:val="0"/>
      <w:divBdr>
        <w:top w:val="none" w:sz="0" w:space="0" w:color="auto"/>
        <w:left w:val="none" w:sz="0" w:space="0" w:color="auto"/>
        <w:bottom w:val="none" w:sz="0" w:space="0" w:color="auto"/>
        <w:right w:val="none" w:sz="0" w:space="0" w:color="auto"/>
      </w:divBdr>
    </w:div>
    <w:div w:id="773742114">
      <w:bodyDiv w:val="1"/>
      <w:marLeft w:val="0"/>
      <w:marRight w:val="0"/>
      <w:marTop w:val="0"/>
      <w:marBottom w:val="0"/>
      <w:divBdr>
        <w:top w:val="none" w:sz="0" w:space="0" w:color="auto"/>
        <w:left w:val="none" w:sz="0" w:space="0" w:color="auto"/>
        <w:bottom w:val="none" w:sz="0" w:space="0" w:color="auto"/>
        <w:right w:val="none" w:sz="0" w:space="0" w:color="auto"/>
      </w:divBdr>
    </w:div>
    <w:div w:id="773743493">
      <w:bodyDiv w:val="1"/>
      <w:marLeft w:val="0"/>
      <w:marRight w:val="0"/>
      <w:marTop w:val="0"/>
      <w:marBottom w:val="0"/>
      <w:divBdr>
        <w:top w:val="none" w:sz="0" w:space="0" w:color="auto"/>
        <w:left w:val="none" w:sz="0" w:space="0" w:color="auto"/>
        <w:bottom w:val="none" w:sz="0" w:space="0" w:color="auto"/>
        <w:right w:val="none" w:sz="0" w:space="0" w:color="auto"/>
      </w:divBdr>
    </w:div>
    <w:div w:id="773744703">
      <w:bodyDiv w:val="1"/>
      <w:marLeft w:val="0"/>
      <w:marRight w:val="0"/>
      <w:marTop w:val="0"/>
      <w:marBottom w:val="0"/>
      <w:divBdr>
        <w:top w:val="none" w:sz="0" w:space="0" w:color="auto"/>
        <w:left w:val="none" w:sz="0" w:space="0" w:color="auto"/>
        <w:bottom w:val="none" w:sz="0" w:space="0" w:color="auto"/>
        <w:right w:val="none" w:sz="0" w:space="0" w:color="auto"/>
      </w:divBdr>
    </w:div>
    <w:div w:id="773787756">
      <w:bodyDiv w:val="1"/>
      <w:marLeft w:val="0"/>
      <w:marRight w:val="0"/>
      <w:marTop w:val="0"/>
      <w:marBottom w:val="0"/>
      <w:divBdr>
        <w:top w:val="none" w:sz="0" w:space="0" w:color="auto"/>
        <w:left w:val="none" w:sz="0" w:space="0" w:color="auto"/>
        <w:bottom w:val="none" w:sz="0" w:space="0" w:color="auto"/>
        <w:right w:val="none" w:sz="0" w:space="0" w:color="auto"/>
      </w:divBdr>
    </w:div>
    <w:div w:id="773941685">
      <w:bodyDiv w:val="1"/>
      <w:marLeft w:val="0"/>
      <w:marRight w:val="0"/>
      <w:marTop w:val="0"/>
      <w:marBottom w:val="0"/>
      <w:divBdr>
        <w:top w:val="none" w:sz="0" w:space="0" w:color="auto"/>
        <w:left w:val="none" w:sz="0" w:space="0" w:color="auto"/>
        <w:bottom w:val="none" w:sz="0" w:space="0" w:color="auto"/>
        <w:right w:val="none" w:sz="0" w:space="0" w:color="auto"/>
      </w:divBdr>
    </w:div>
    <w:div w:id="773942291">
      <w:bodyDiv w:val="1"/>
      <w:marLeft w:val="0"/>
      <w:marRight w:val="0"/>
      <w:marTop w:val="0"/>
      <w:marBottom w:val="0"/>
      <w:divBdr>
        <w:top w:val="none" w:sz="0" w:space="0" w:color="auto"/>
        <w:left w:val="none" w:sz="0" w:space="0" w:color="auto"/>
        <w:bottom w:val="none" w:sz="0" w:space="0" w:color="auto"/>
        <w:right w:val="none" w:sz="0" w:space="0" w:color="auto"/>
      </w:divBdr>
    </w:div>
    <w:div w:id="773944561">
      <w:bodyDiv w:val="1"/>
      <w:marLeft w:val="0"/>
      <w:marRight w:val="0"/>
      <w:marTop w:val="0"/>
      <w:marBottom w:val="0"/>
      <w:divBdr>
        <w:top w:val="none" w:sz="0" w:space="0" w:color="auto"/>
        <w:left w:val="none" w:sz="0" w:space="0" w:color="auto"/>
        <w:bottom w:val="none" w:sz="0" w:space="0" w:color="auto"/>
        <w:right w:val="none" w:sz="0" w:space="0" w:color="auto"/>
      </w:divBdr>
    </w:div>
    <w:div w:id="773984055">
      <w:bodyDiv w:val="1"/>
      <w:marLeft w:val="0"/>
      <w:marRight w:val="0"/>
      <w:marTop w:val="0"/>
      <w:marBottom w:val="0"/>
      <w:divBdr>
        <w:top w:val="none" w:sz="0" w:space="0" w:color="auto"/>
        <w:left w:val="none" w:sz="0" w:space="0" w:color="auto"/>
        <w:bottom w:val="none" w:sz="0" w:space="0" w:color="auto"/>
        <w:right w:val="none" w:sz="0" w:space="0" w:color="auto"/>
      </w:divBdr>
    </w:div>
    <w:div w:id="774011261">
      <w:bodyDiv w:val="1"/>
      <w:marLeft w:val="0"/>
      <w:marRight w:val="0"/>
      <w:marTop w:val="0"/>
      <w:marBottom w:val="0"/>
      <w:divBdr>
        <w:top w:val="none" w:sz="0" w:space="0" w:color="auto"/>
        <w:left w:val="none" w:sz="0" w:space="0" w:color="auto"/>
        <w:bottom w:val="none" w:sz="0" w:space="0" w:color="auto"/>
        <w:right w:val="none" w:sz="0" w:space="0" w:color="auto"/>
      </w:divBdr>
    </w:div>
    <w:div w:id="774055510">
      <w:bodyDiv w:val="1"/>
      <w:marLeft w:val="0"/>
      <w:marRight w:val="0"/>
      <w:marTop w:val="0"/>
      <w:marBottom w:val="0"/>
      <w:divBdr>
        <w:top w:val="none" w:sz="0" w:space="0" w:color="auto"/>
        <w:left w:val="none" w:sz="0" w:space="0" w:color="auto"/>
        <w:bottom w:val="none" w:sz="0" w:space="0" w:color="auto"/>
        <w:right w:val="none" w:sz="0" w:space="0" w:color="auto"/>
      </w:divBdr>
    </w:div>
    <w:div w:id="774137607">
      <w:bodyDiv w:val="1"/>
      <w:marLeft w:val="0"/>
      <w:marRight w:val="0"/>
      <w:marTop w:val="0"/>
      <w:marBottom w:val="0"/>
      <w:divBdr>
        <w:top w:val="none" w:sz="0" w:space="0" w:color="auto"/>
        <w:left w:val="none" w:sz="0" w:space="0" w:color="auto"/>
        <w:bottom w:val="none" w:sz="0" w:space="0" w:color="auto"/>
        <w:right w:val="none" w:sz="0" w:space="0" w:color="auto"/>
      </w:divBdr>
    </w:div>
    <w:div w:id="774204335">
      <w:bodyDiv w:val="1"/>
      <w:marLeft w:val="0"/>
      <w:marRight w:val="0"/>
      <w:marTop w:val="0"/>
      <w:marBottom w:val="0"/>
      <w:divBdr>
        <w:top w:val="none" w:sz="0" w:space="0" w:color="auto"/>
        <w:left w:val="none" w:sz="0" w:space="0" w:color="auto"/>
        <w:bottom w:val="none" w:sz="0" w:space="0" w:color="auto"/>
        <w:right w:val="none" w:sz="0" w:space="0" w:color="auto"/>
      </w:divBdr>
    </w:div>
    <w:div w:id="774204650">
      <w:bodyDiv w:val="1"/>
      <w:marLeft w:val="0"/>
      <w:marRight w:val="0"/>
      <w:marTop w:val="0"/>
      <w:marBottom w:val="0"/>
      <w:divBdr>
        <w:top w:val="none" w:sz="0" w:space="0" w:color="auto"/>
        <w:left w:val="none" w:sz="0" w:space="0" w:color="auto"/>
        <w:bottom w:val="none" w:sz="0" w:space="0" w:color="auto"/>
        <w:right w:val="none" w:sz="0" w:space="0" w:color="auto"/>
      </w:divBdr>
    </w:div>
    <w:div w:id="774328471">
      <w:bodyDiv w:val="1"/>
      <w:marLeft w:val="0"/>
      <w:marRight w:val="0"/>
      <w:marTop w:val="0"/>
      <w:marBottom w:val="0"/>
      <w:divBdr>
        <w:top w:val="none" w:sz="0" w:space="0" w:color="auto"/>
        <w:left w:val="none" w:sz="0" w:space="0" w:color="auto"/>
        <w:bottom w:val="none" w:sz="0" w:space="0" w:color="auto"/>
        <w:right w:val="none" w:sz="0" w:space="0" w:color="auto"/>
      </w:divBdr>
    </w:div>
    <w:div w:id="774402521">
      <w:bodyDiv w:val="1"/>
      <w:marLeft w:val="0"/>
      <w:marRight w:val="0"/>
      <w:marTop w:val="0"/>
      <w:marBottom w:val="0"/>
      <w:divBdr>
        <w:top w:val="none" w:sz="0" w:space="0" w:color="auto"/>
        <w:left w:val="none" w:sz="0" w:space="0" w:color="auto"/>
        <w:bottom w:val="none" w:sz="0" w:space="0" w:color="auto"/>
        <w:right w:val="none" w:sz="0" w:space="0" w:color="auto"/>
      </w:divBdr>
    </w:div>
    <w:div w:id="774442941">
      <w:bodyDiv w:val="1"/>
      <w:marLeft w:val="0"/>
      <w:marRight w:val="0"/>
      <w:marTop w:val="0"/>
      <w:marBottom w:val="0"/>
      <w:divBdr>
        <w:top w:val="none" w:sz="0" w:space="0" w:color="auto"/>
        <w:left w:val="none" w:sz="0" w:space="0" w:color="auto"/>
        <w:bottom w:val="none" w:sz="0" w:space="0" w:color="auto"/>
        <w:right w:val="none" w:sz="0" w:space="0" w:color="auto"/>
      </w:divBdr>
    </w:div>
    <w:div w:id="774446689">
      <w:bodyDiv w:val="1"/>
      <w:marLeft w:val="0"/>
      <w:marRight w:val="0"/>
      <w:marTop w:val="0"/>
      <w:marBottom w:val="0"/>
      <w:divBdr>
        <w:top w:val="none" w:sz="0" w:space="0" w:color="auto"/>
        <w:left w:val="none" w:sz="0" w:space="0" w:color="auto"/>
        <w:bottom w:val="none" w:sz="0" w:space="0" w:color="auto"/>
        <w:right w:val="none" w:sz="0" w:space="0" w:color="auto"/>
      </w:divBdr>
    </w:div>
    <w:div w:id="774639873">
      <w:bodyDiv w:val="1"/>
      <w:marLeft w:val="0"/>
      <w:marRight w:val="0"/>
      <w:marTop w:val="0"/>
      <w:marBottom w:val="0"/>
      <w:divBdr>
        <w:top w:val="none" w:sz="0" w:space="0" w:color="auto"/>
        <w:left w:val="none" w:sz="0" w:space="0" w:color="auto"/>
        <w:bottom w:val="none" w:sz="0" w:space="0" w:color="auto"/>
        <w:right w:val="none" w:sz="0" w:space="0" w:color="auto"/>
      </w:divBdr>
    </w:div>
    <w:div w:id="774708963">
      <w:bodyDiv w:val="1"/>
      <w:marLeft w:val="0"/>
      <w:marRight w:val="0"/>
      <w:marTop w:val="0"/>
      <w:marBottom w:val="0"/>
      <w:divBdr>
        <w:top w:val="none" w:sz="0" w:space="0" w:color="auto"/>
        <w:left w:val="none" w:sz="0" w:space="0" w:color="auto"/>
        <w:bottom w:val="none" w:sz="0" w:space="0" w:color="auto"/>
        <w:right w:val="none" w:sz="0" w:space="0" w:color="auto"/>
      </w:divBdr>
    </w:div>
    <w:div w:id="774711964">
      <w:bodyDiv w:val="1"/>
      <w:marLeft w:val="0"/>
      <w:marRight w:val="0"/>
      <w:marTop w:val="0"/>
      <w:marBottom w:val="0"/>
      <w:divBdr>
        <w:top w:val="none" w:sz="0" w:space="0" w:color="auto"/>
        <w:left w:val="none" w:sz="0" w:space="0" w:color="auto"/>
        <w:bottom w:val="none" w:sz="0" w:space="0" w:color="auto"/>
        <w:right w:val="none" w:sz="0" w:space="0" w:color="auto"/>
      </w:divBdr>
    </w:div>
    <w:div w:id="774714387">
      <w:bodyDiv w:val="1"/>
      <w:marLeft w:val="0"/>
      <w:marRight w:val="0"/>
      <w:marTop w:val="0"/>
      <w:marBottom w:val="0"/>
      <w:divBdr>
        <w:top w:val="none" w:sz="0" w:space="0" w:color="auto"/>
        <w:left w:val="none" w:sz="0" w:space="0" w:color="auto"/>
        <w:bottom w:val="none" w:sz="0" w:space="0" w:color="auto"/>
        <w:right w:val="none" w:sz="0" w:space="0" w:color="auto"/>
      </w:divBdr>
    </w:div>
    <w:div w:id="774785496">
      <w:bodyDiv w:val="1"/>
      <w:marLeft w:val="0"/>
      <w:marRight w:val="0"/>
      <w:marTop w:val="0"/>
      <w:marBottom w:val="0"/>
      <w:divBdr>
        <w:top w:val="none" w:sz="0" w:space="0" w:color="auto"/>
        <w:left w:val="none" w:sz="0" w:space="0" w:color="auto"/>
        <w:bottom w:val="none" w:sz="0" w:space="0" w:color="auto"/>
        <w:right w:val="none" w:sz="0" w:space="0" w:color="auto"/>
      </w:divBdr>
    </w:div>
    <w:div w:id="774909775">
      <w:bodyDiv w:val="1"/>
      <w:marLeft w:val="0"/>
      <w:marRight w:val="0"/>
      <w:marTop w:val="0"/>
      <w:marBottom w:val="0"/>
      <w:divBdr>
        <w:top w:val="none" w:sz="0" w:space="0" w:color="auto"/>
        <w:left w:val="none" w:sz="0" w:space="0" w:color="auto"/>
        <w:bottom w:val="none" w:sz="0" w:space="0" w:color="auto"/>
        <w:right w:val="none" w:sz="0" w:space="0" w:color="auto"/>
      </w:divBdr>
    </w:div>
    <w:div w:id="774980207">
      <w:bodyDiv w:val="1"/>
      <w:marLeft w:val="0"/>
      <w:marRight w:val="0"/>
      <w:marTop w:val="0"/>
      <w:marBottom w:val="0"/>
      <w:divBdr>
        <w:top w:val="none" w:sz="0" w:space="0" w:color="auto"/>
        <w:left w:val="none" w:sz="0" w:space="0" w:color="auto"/>
        <w:bottom w:val="none" w:sz="0" w:space="0" w:color="auto"/>
        <w:right w:val="none" w:sz="0" w:space="0" w:color="auto"/>
      </w:divBdr>
    </w:div>
    <w:div w:id="775055375">
      <w:bodyDiv w:val="1"/>
      <w:marLeft w:val="0"/>
      <w:marRight w:val="0"/>
      <w:marTop w:val="0"/>
      <w:marBottom w:val="0"/>
      <w:divBdr>
        <w:top w:val="none" w:sz="0" w:space="0" w:color="auto"/>
        <w:left w:val="none" w:sz="0" w:space="0" w:color="auto"/>
        <w:bottom w:val="none" w:sz="0" w:space="0" w:color="auto"/>
        <w:right w:val="none" w:sz="0" w:space="0" w:color="auto"/>
      </w:divBdr>
    </w:div>
    <w:div w:id="775103659">
      <w:bodyDiv w:val="1"/>
      <w:marLeft w:val="0"/>
      <w:marRight w:val="0"/>
      <w:marTop w:val="0"/>
      <w:marBottom w:val="0"/>
      <w:divBdr>
        <w:top w:val="none" w:sz="0" w:space="0" w:color="auto"/>
        <w:left w:val="none" w:sz="0" w:space="0" w:color="auto"/>
        <w:bottom w:val="none" w:sz="0" w:space="0" w:color="auto"/>
        <w:right w:val="none" w:sz="0" w:space="0" w:color="auto"/>
      </w:divBdr>
    </w:div>
    <w:div w:id="775249338">
      <w:bodyDiv w:val="1"/>
      <w:marLeft w:val="0"/>
      <w:marRight w:val="0"/>
      <w:marTop w:val="0"/>
      <w:marBottom w:val="0"/>
      <w:divBdr>
        <w:top w:val="none" w:sz="0" w:space="0" w:color="auto"/>
        <w:left w:val="none" w:sz="0" w:space="0" w:color="auto"/>
        <w:bottom w:val="none" w:sz="0" w:space="0" w:color="auto"/>
        <w:right w:val="none" w:sz="0" w:space="0" w:color="auto"/>
      </w:divBdr>
    </w:div>
    <w:div w:id="775490368">
      <w:bodyDiv w:val="1"/>
      <w:marLeft w:val="0"/>
      <w:marRight w:val="0"/>
      <w:marTop w:val="0"/>
      <w:marBottom w:val="0"/>
      <w:divBdr>
        <w:top w:val="none" w:sz="0" w:space="0" w:color="auto"/>
        <w:left w:val="none" w:sz="0" w:space="0" w:color="auto"/>
        <w:bottom w:val="none" w:sz="0" w:space="0" w:color="auto"/>
        <w:right w:val="none" w:sz="0" w:space="0" w:color="auto"/>
      </w:divBdr>
    </w:div>
    <w:div w:id="775518831">
      <w:bodyDiv w:val="1"/>
      <w:marLeft w:val="0"/>
      <w:marRight w:val="0"/>
      <w:marTop w:val="0"/>
      <w:marBottom w:val="0"/>
      <w:divBdr>
        <w:top w:val="none" w:sz="0" w:space="0" w:color="auto"/>
        <w:left w:val="none" w:sz="0" w:space="0" w:color="auto"/>
        <w:bottom w:val="none" w:sz="0" w:space="0" w:color="auto"/>
        <w:right w:val="none" w:sz="0" w:space="0" w:color="auto"/>
      </w:divBdr>
    </w:div>
    <w:div w:id="775633028">
      <w:bodyDiv w:val="1"/>
      <w:marLeft w:val="0"/>
      <w:marRight w:val="0"/>
      <w:marTop w:val="0"/>
      <w:marBottom w:val="0"/>
      <w:divBdr>
        <w:top w:val="none" w:sz="0" w:space="0" w:color="auto"/>
        <w:left w:val="none" w:sz="0" w:space="0" w:color="auto"/>
        <w:bottom w:val="none" w:sz="0" w:space="0" w:color="auto"/>
        <w:right w:val="none" w:sz="0" w:space="0" w:color="auto"/>
      </w:divBdr>
    </w:div>
    <w:div w:id="775636942">
      <w:bodyDiv w:val="1"/>
      <w:marLeft w:val="0"/>
      <w:marRight w:val="0"/>
      <w:marTop w:val="0"/>
      <w:marBottom w:val="0"/>
      <w:divBdr>
        <w:top w:val="none" w:sz="0" w:space="0" w:color="auto"/>
        <w:left w:val="none" w:sz="0" w:space="0" w:color="auto"/>
        <w:bottom w:val="none" w:sz="0" w:space="0" w:color="auto"/>
        <w:right w:val="none" w:sz="0" w:space="0" w:color="auto"/>
      </w:divBdr>
    </w:div>
    <w:div w:id="775828066">
      <w:bodyDiv w:val="1"/>
      <w:marLeft w:val="0"/>
      <w:marRight w:val="0"/>
      <w:marTop w:val="0"/>
      <w:marBottom w:val="0"/>
      <w:divBdr>
        <w:top w:val="none" w:sz="0" w:space="0" w:color="auto"/>
        <w:left w:val="none" w:sz="0" w:space="0" w:color="auto"/>
        <w:bottom w:val="none" w:sz="0" w:space="0" w:color="auto"/>
        <w:right w:val="none" w:sz="0" w:space="0" w:color="auto"/>
      </w:divBdr>
    </w:div>
    <w:div w:id="775952245">
      <w:bodyDiv w:val="1"/>
      <w:marLeft w:val="0"/>
      <w:marRight w:val="0"/>
      <w:marTop w:val="0"/>
      <w:marBottom w:val="0"/>
      <w:divBdr>
        <w:top w:val="none" w:sz="0" w:space="0" w:color="auto"/>
        <w:left w:val="none" w:sz="0" w:space="0" w:color="auto"/>
        <w:bottom w:val="none" w:sz="0" w:space="0" w:color="auto"/>
        <w:right w:val="none" w:sz="0" w:space="0" w:color="auto"/>
      </w:divBdr>
    </w:div>
    <w:div w:id="776218105">
      <w:bodyDiv w:val="1"/>
      <w:marLeft w:val="0"/>
      <w:marRight w:val="0"/>
      <w:marTop w:val="0"/>
      <w:marBottom w:val="0"/>
      <w:divBdr>
        <w:top w:val="none" w:sz="0" w:space="0" w:color="auto"/>
        <w:left w:val="none" w:sz="0" w:space="0" w:color="auto"/>
        <w:bottom w:val="none" w:sz="0" w:space="0" w:color="auto"/>
        <w:right w:val="none" w:sz="0" w:space="0" w:color="auto"/>
      </w:divBdr>
    </w:div>
    <w:div w:id="776293463">
      <w:bodyDiv w:val="1"/>
      <w:marLeft w:val="0"/>
      <w:marRight w:val="0"/>
      <w:marTop w:val="0"/>
      <w:marBottom w:val="0"/>
      <w:divBdr>
        <w:top w:val="none" w:sz="0" w:space="0" w:color="auto"/>
        <w:left w:val="none" w:sz="0" w:space="0" w:color="auto"/>
        <w:bottom w:val="none" w:sz="0" w:space="0" w:color="auto"/>
        <w:right w:val="none" w:sz="0" w:space="0" w:color="auto"/>
      </w:divBdr>
    </w:div>
    <w:div w:id="776293609">
      <w:bodyDiv w:val="1"/>
      <w:marLeft w:val="0"/>
      <w:marRight w:val="0"/>
      <w:marTop w:val="0"/>
      <w:marBottom w:val="0"/>
      <w:divBdr>
        <w:top w:val="none" w:sz="0" w:space="0" w:color="auto"/>
        <w:left w:val="none" w:sz="0" w:space="0" w:color="auto"/>
        <w:bottom w:val="none" w:sz="0" w:space="0" w:color="auto"/>
        <w:right w:val="none" w:sz="0" w:space="0" w:color="auto"/>
      </w:divBdr>
    </w:div>
    <w:div w:id="776406363">
      <w:bodyDiv w:val="1"/>
      <w:marLeft w:val="0"/>
      <w:marRight w:val="0"/>
      <w:marTop w:val="0"/>
      <w:marBottom w:val="0"/>
      <w:divBdr>
        <w:top w:val="none" w:sz="0" w:space="0" w:color="auto"/>
        <w:left w:val="none" w:sz="0" w:space="0" w:color="auto"/>
        <w:bottom w:val="none" w:sz="0" w:space="0" w:color="auto"/>
        <w:right w:val="none" w:sz="0" w:space="0" w:color="auto"/>
      </w:divBdr>
    </w:div>
    <w:div w:id="776484649">
      <w:bodyDiv w:val="1"/>
      <w:marLeft w:val="0"/>
      <w:marRight w:val="0"/>
      <w:marTop w:val="0"/>
      <w:marBottom w:val="0"/>
      <w:divBdr>
        <w:top w:val="none" w:sz="0" w:space="0" w:color="auto"/>
        <w:left w:val="none" w:sz="0" w:space="0" w:color="auto"/>
        <w:bottom w:val="none" w:sz="0" w:space="0" w:color="auto"/>
        <w:right w:val="none" w:sz="0" w:space="0" w:color="auto"/>
      </w:divBdr>
    </w:div>
    <w:div w:id="776561675">
      <w:bodyDiv w:val="1"/>
      <w:marLeft w:val="0"/>
      <w:marRight w:val="0"/>
      <w:marTop w:val="0"/>
      <w:marBottom w:val="0"/>
      <w:divBdr>
        <w:top w:val="none" w:sz="0" w:space="0" w:color="auto"/>
        <w:left w:val="none" w:sz="0" w:space="0" w:color="auto"/>
        <w:bottom w:val="none" w:sz="0" w:space="0" w:color="auto"/>
        <w:right w:val="none" w:sz="0" w:space="0" w:color="auto"/>
      </w:divBdr>
    </w:div>
    <w:div w:id="776601919">
      <w:bodyDiv w:val="1"/>
      <w:marLeft w:val="0"/>
      <w:marRight w:val="0"/>
      <w:marTop w:val="0"/>
      <w:marBottom w:val="0"/>
      <w:divBdr>
        <w:top w:val="none" w:sz="0" w:space="0" w:color="auto"/>
        <w:left w:val="none" w:sz="0" w:space="0" w:color="auto"/>
        <w:bottom w:val="none" w:sz="0" w:space="0" w:color="auto"/>
        <w:right w:val="none" w:sz="0" w:space="0" w:color="auto"/>
      </w:divBdr>
    </w:div>
    <w:div w:id="776674671">
      <w:bodyDiv w:val="1"/>
      <w:marLeft w:val="0"/>
      <w:marRight w:val="0"/>
      <w:marTop w:val="0"/>
      <w:marBottom w:val="0"/>
      <w:divBdr>
        <w:top w:val="none" w:sz="0" w:space="0" w:color="auto"/>
        <w:left w:val="none" w:sz="0" w:space="0" w:color="auto"/>
        <w:bottom w:val="none" w:sz="0" w:space="0" w:color="auto"/>
        <w:right w:val="none" w:sz="0" w:space="0" w:color="auto"/>
      </w:divBdr>
    </w:div>
    <w:div w:id="776679875">
      <w:bodyDiv w:val="1"/>
      <w:marLeft w:val="0"/>
      <w:marRight w:val="0"/>
      <w:marTop w:val="0"/>
      <w:marBottom w:val="0"/>
      <w:divBdr>
        <w:top w:val="none" w:sz="0" w:space="0" w:color="auto"/>
        <w:left w:val="none" w:sz="0" w:space="0" w:color="auto"/>
        <w:bottom w:val="none" w:sz="0" w:space="0" w:color="auto"/>
        <w:right w:val="none" w:sz="0" w:space="0" w:color="auto"/>
      </w:divBdr>
    </w:div>
    <w:div w:id="776828430">
      <w:bodyDiv w:val="1"/>
      <w:marLeft w:val="0"/>
      <w:marRight w:val="0"/>
      <w:marTop w:val="0"/>
      <w:marBottom w:val="0"/>
      <w:divBdr>
        <w:top w:val="none" w:sz="0" w:space="0" w:color="auto"/>
        <w:left w:val="none" w:sz="0" w:space="0" w:color="auto"/>
        <w:bottom w:val="none" w:sz="0" w:space="0" w:color="auto"/>
        <w:right w:val="none" w:sz="0" w:space="0" w:color="auto"/>
      </w:divBdr>
    </w:div>
    <w:div w:id="776872927">
      <w:bodyDiv w:val="1"/>
      <w:marLeft w:val="0"/>
      <w:marRight w:val="0"/>
      <w:marTop w:val="0"/>
      <w:marBottom w:val="0"/>
      <w:divBdr>
        <w:top w:val="none" w:sz="0" w:space="0" w:color="auto"/>
        <w:left w:val="none" w:sz="0" w:space="0" w:color="auto"/>
        <w:bottom w:val="none" w:sz="0" w:space="0" w:color="auto"/>
        <w:right w:val="none" w:sz="0" w:space="0" w:color="auto"/>
      </w:divBdr>
    </w:div>
    <w:div w:id="776948662">
      <w:bodyDiv w:val="1"/>
      <w:marLeft w:val="0"/>
      <w:marRight w:val="0"/>
      <w:marTop w:val="0"/>
      <w:marBottom w:val="0"/>
      <w:divBdr>
        <w:top w:val="none" w:sz="0" w:space="0" w:color="auto"/>
        <w:left w:val="none" w:sz="0" w:space="0" w:color="auto"/>
        <w:bottom w:val="none" w:sz="0" w:space="0" w:color="auto"/>
        <w:right w:val="none" w:sz="0" w:space="0" w:color="auto"/>
      </w:divBdr>
    </w:div>
    <w:div w:id="777019397">
      <w:bodyDiv w:val="1"/>
      <w:marLeft w:val="0"/>
      <w:marRight w:val="0"/>
      <w:marTop w:val="0"/>
      <w:marBottom w:val="0"/>
      <w:divBdr>
        <w:top w:val="none" w:sz="0" w:space="0" w:color="auto"/>
        <w:left w:val="none" w:sz="0" w:space="0" w:color="auto"/>
        <w:bottom w:val="none" w:sz="0" w:space="0" w:color="auto"/>
        <w:right w:val="none" w:sz="0" w:space="0" w:color="auto"/>
      </w:divBdr>
    </w:div>
    <w:div w:id="777069976">
      <w:bodyDiv w:val="1"/>
      <w:marLeft w:val="0"/>
      <w:marRight w:val="0"/>
      <w:marTop w:val="0"/>
      <w:marBottom w:val="0"/>
      <w:divBdr>
        <w:top w:val="none" w:sz="0" w:space="0" w:color="auto"/>
        <w:left w:val="none" w:sz="0" w:space="0" w:color="auto"/>
        <w:bottom w:val="none" w:sz="0" w:space="0" w:color="auto"/>
        <w:right w:val="none" w:sz="0" w:space="0" w:color="auto"/>
      </w:divBdr>
    </w:div>
    <w:div w:id="777218206">
      <w:bodyDiv w:val="1"/>
      <w:marLeft w:val="0"/>
      <w:marRight w:val="0"/>
      <w:marTop w:val="0"/>
      <w:marBottom w:val="0"/>
      <w:divBdr>
        <w:top w:val="none" w:sz="0" w:space="0" w:color="auto"/>
        <w:left w:val="none" w:sz="0" w:space="0" w:color="auto"/>
        <w:bottom w:val="none" w:sz="0" w:space="0" w:color="auto"/>
        <w:right w:val="none" w:sz="0" w:space="0" w:color="auto"/>
      </w:divBdr>
    </w:div>
    <w:div w:id="777457169">
      <w:bodyDiv w:val="1"/>
      <w:marLeft w:val="0"/>
      <w:marRight w:val="0"/>
      <w:marTop w:val="0"/>
      <w:marBottom w:val="0"/>
      <w:divBdr>
        <w:top w:val="none" w:sz="0" w:space="0" w:color="auto"/>
        <w:left w:val="none" w:sz="0" w:space="0" w:color="auto"/>
        <w:bottom w:val="none" w:sz="0" w:space="0" w:color="auto"/>
        <w:right w:val="none" w:sz="0" w:space="0" w:color="auto"/>
      </w:divBdr>
    </w:div>
    <w:div w:id="777483946">
      <w:bodyDiv w:val="1"/>
      <w:marLeft w:val="0"/>
      <w:marRight w:val="0"/>
      <w:marTop w:val="0"/>
      <w:marBottom w:val="0"/>
      <w:divBdr>
        <w:top w:val="none" w:sz="0" w:space="0" w:color="auto"/>
        <w:left w:val="none" w:sz="0" w:space="0" w:color="auto"/>
        <w:bottom w:val="none" w:sz="0" w:space="0" w:color="auto"/>
        <w:right w:val="none" w:sz="0" w:space="0" w:color="auto"/>
      </w:divBdr>
    </w:div>
    <w:div w:id="777484785">
      <w:bodyDiv w:val="1"/>
      <w:marLeft w:val="0"/>
      <w:marRight w:val="0"/>
      <w:marTop w:val="0"/>
      <w:marBottom w:val="0"/>
      <w:divBdr>
        <w:top w:val="none" w:sz="0" w:space="0" w:color="auto"/>
        <w:left w:val="none" w:sz="0" w:space="0" w:color="auto"/>
        <w:bottom w:val="none" w:sz="0" w:space="0" w:color="auto"/>
        <w:right w:val="none" w:sz="0" w:space="0" w:color="auto"/>
      </w:divBdr>
    </w:div>
    <w:div w:id="777526674">
      <w:bodyDiv w:val="1"/>
      <w:marLeft w:val="0"/>
      <w:marRight w:val="0"/>
      <w:marTop w:val="0"/>
      <w:marBottom w:val="0"/>
      <w:divBdr>
        <w:top w:val="none" w:sz="0" w:space="0" w:color="auto"/>
        <w:left w:val="none" w:sz="0" w:space="0" w:color="auto"/>
        <w:bottom w:val="none" w:sz="0" w:space="0" w:color="auto"/>
        <w:right w:val="none" w:sz="0" w:space="0" w:color="auto"/>
      </w:divBdr>
    </w:div>
    <w:div w:id="777526853">
      <w:bodyDiv w:val="1"/>
      <w:marLeft w:val="0"/>
      <w:marRight w:val="0"/>
      <w:marTop w:val="0"/>
      <w:marBottom w:val="0"/>
      <w:divBdr>
        <w:top w:val="none" w:sz="0" w:space="0" w:color="auto"/>
        <w:left w:val="none" w:sz="0" w:space="0" w:color="auto"/>
        <w:bottom w:val="none" w:sz="0" w:space="0" w:color="auto"/>
        <w:right w:val="none" w:sz="0" w:space="0" w:color="auto"/>
      </w:divBdr>
    </w:div>
    <w:div w:id="777527333">
      <w:bodyDiv w:val="1"/>
      <w:marLeft w:val="0"/>
      <w:marRight w:val="0"/>
      <w:marTop w:val="0"/>
      <w:marBottom w:val="0"/>
      <w:divBdr>
        <w:top w:val="none" w:sz="0" w:space="0" w:color="auto"/>
        <w:left w:val="none" w:sz="0" w:space="0" w:color="auto"/>
        <w:bottom w:val="none" w:sz="0" w:space="0" w:color="auto"/>
        <w:right w:val="none" w:sz="0" w:space="0" w:color="auto"/>
      </w:divBdr>
    </w:div>
    <w:div w:id="777604152">
      <w:bodyDiv w:val="1"/>
      <w:marLeft w:val="0"/>
      <w:marRight w:val="0"/>
      <w:marTop w:val="0"/>
      <w:marBottom w:val="0"/>
      <w:divBdr>
        <w:top w:val="none" w:sz="0" w:space="0" w:color="auto"/>
        <w:left w:val="none" w:sz="0" w:space="0" w:color="auto"/>
        <w:bottom w:val="none" w:sz="0" w:space="0" w:color="auto"/>
        <w:right w:val="none" w:sz="0" w:space="0" w:color="auto"/>
      </w:divBdr>
    </w:div>
    <w:div w:id="777606875">
      <w:bodyDiv w:val="1"/>
      <w:marLeft w:val="0"/>
      <w:marRight w:val="0"/>
      <w:marTop w:val="0"/>
      <w:marBottom w:val="0"/>
      <w:divBdr>
        <w:top w:val="none" w:sz="0" w:space="0" w:color="auto"/>
        <w:left w:val="none" w:sz="0" w:space="0" w:color="auto"/>
        <w:bottom w:val="none" w:sz="0" w:space="0" w:color="auto"/>
        <w:right w:val="none" w:sz="0" w:space="0" w:color="auto"/>
      </w:divBdr>
    </w:div>
    <w:div w:id="777875637">
      <w:bodyDiv w:val="1"/>
      <w:marLeft w:val="0"/>
      <w:marRight w:val="0"/>
      <w:marTop w:val="0"/>
      <w:marBottom w:val="0"/>
      <w:divBdr>
        <w:top w:val="none" w:sz="0" w:space="0" w:color="auto"/>
        <w:left w:val="none" w:sz="0" w:space="0" w:color="auto"/>
        <w:bottom w:val="none" w:sz="0" w:space="0" w:color="auto"/>
        <w:right w:val="none" w:sz="0" w:space="0" w:color="auto"/>
      </w:divBdr>
    </w:div>
    <w:div w:id="777990742">
      <w:bodyDiv w:val="1"/>
      <w:marLeft w:val="0"/>
      <w:marRight w:val="0"/>
      <w:marTop w:val="0"/>
      <w:marBottom w:val="0"/>
      <w:divBdr>
        <w:top w:val="none" w:sz="0" w:space="0" w:color="auto"/>
        <w:left w:val="none" w:sz="0" w:space="0" w:color="auto"/>
        <w:bottom w:val="none" w:sz="0" w:space="0" w:color="auto"/>
        <w:right w:val="none" w:sz="0" w:space="0" w:color="auto"/>
      </w:divBdr>
    </w:div>
    <w:div w:id="778109471">
      <w:bodyDiv w:val="1"/>
      <w:marLeft w:val="0"/>
      <w:marRight w:val="0"/>
      <w:marTop w:val="0"/>
      <w:marBottom w:val="0"/>
      <w:divBdr>
        <w:top w:val="none" w:sz="0" w:space="0" w:color="auto"/>
        <w:left w:val="none" w:sz="0" w:space="0" w:color="auto"/>
        <w:bottom w:val="none" w:sz="0" w:space="0" w:color="auto"/>
        <w:right w:val="none" w:sz="0" w:space="0" w:color="auto"/>
      </w:divBdr>
    </w:div>
    <w:div w:id="778111769">
      <w:bodyDiv w:val="1"/>
      <w:marLeft w:val="0"/>
      <w:marRight w:val="0"/>
      <w:marTop w:val="0"/>
      <w:marBottom w:val="0"/>
      <w:divBdr>
        <w:top w:val="none" w:sz="0" w:space="0" w:color="auto"/>
        <w:left w:val="none" w:sz="0" w:space="0" w:color="auto"/>
        <w:bottom w:val="none" w:sz="0" w:space="0" w:color="auto"/>
        <w:right w:val="none" w:sz="0" w:space="0" w:color="auto"/>
      </w:divBdr>
    </w:div>
    <w:div w:id="778182127">
      <w:bodyDiv w:val="1"/>
      <w:marLeft w:val="0"/>
      <w:marRight w:val="0"/>
      <w:marTop w:val="0"/>
      <w:marBottom w:val="0"/>
      <w:divBdr>
        <w:top w:val="none" w:sz="0" w:space="0" w:color="auto"/>
        <w:left w:val="none" w:sz="0" w:space="0" w:color="auto"/>
        <w:bottom w:val="none" w:sz="0" w:space="0" w:color="auto"/>
        <w:right w:val="none" w:sz="0" w:space="0" w:color="auto"/>
      </w:divBdr>
    </w:div>
    <w:div w:id="778260065">
      <w:bodyDiv w:val="1"/>
      <w:marLeft w:val="0"/>
      <w:marRight w:val="0"/>
      <w:marTop w:val="0"/>
      <w:marBottom w:val="0"/>
      <w:divBdr>
        <w:top w:val="none" w:sz="0" w:space="0" w:color="auto"/>
        <w:left w:val="none" w:sz="0" w:space="0" w:color="auto"/>
        <w:bottom w:val="none" w:sz="0" w:space="0" w:color="auto"/>
        <w:right w:val="none" w:sz="0" w:space="0" w:color="auto"/>
      </w:divBdr>
    </w:div>
    <w:div w:id="778447020">
      <w:bodyDiv w:val="1"/>
      <w:marLeft w:val="0"/>
      <w:marRight w:val="0"/>
      <w:marTop w:val="0"/>
      <w:marBottom w:val="0"/>
      <w:divBdr>
        <w:top w:val="none" w:sz="0" w:space="0" w:color="auto"/>
        <w:left w:val="none" w:sz="0" w:space="0" w:color="auto"/>
        <w:bottom w:val="none" w:sz="0" w:space="0" w:color="auto"/>
        <w:right w:val="none" w:sz="0" w:space="0" w:color="auto"/>
      </w:divBdr>
    </w:div>
    <w:div w:id="778452130">
      <w:bodyDiv w:val="1"/>
      <w:marLeft w:val="0"/>
      <w:marRight w:val="0"/>
      <w:marTop w:val="0"/>
      <w:marBottom w:val="0"/>
      <w:divBdr>
        <w:top w:val="none" w:sz="0" w:space="0" w:color="auto"/>
        <w:left w:val="none" w:sz="0" w:space="0" w:color="auto"/>
        <w:bottom w:val="none" w:sz="0" w:space="0" w:color="auto"/>
        <w:right w:val="none" w:sz="0" w:space="0" w:color="auto"/>
      </w:divBdr>
    </w:div>
    <w:div w:id="778529873">
      <w:bodyDiv w:val="1"/>
      <w:marLeft w:val="0"/>
      <w:marRight w:val="0"/>
      <w:marTop w:val="0"/>
      <w:marBottom w:val="0"/>
      <w:divBdr>
        <w:top w:val="none" w:sz="0" w:space="0" w:color="auto"/>
        <w:left w:val="none" w:sz="0" w:space="0" w:color="auto"/>
        <w:bottom w:val="none" w:sz="0" w:space="0" w:color="auto"/>
        <w:right w:val="none" w:sz="0" w:space="0" w:color="auto"/>
      </w:divBdr>
    </w:div>
    <w:div w:id="778573073">
      <w:bodyDiv w:val="1"/>
      <w:marLeft w:val="0"/>
      <w:marRight w:val="0"/>
      <w:marTop w:val="0"/>
      <w:marBottom w:val="0"/>
      <w:divBdr>
        <w:top w:val="none" w:sz="0" w:space="0" w:color="auto"/>
        <w:left w:val="none" w:sz="0" w:space="0" w:color="auto"/>
        <w:bottom w:val="none" w:sz="0" w:space="0" w:color="auto"/>
        <w:right w:val="none" w:sz="0" w:space="0" w:color="auto"/>
      </w:divBdr>
    </w:div>
    <w:div w:id="778912481">
      <w:bodyDiv w:val="1"/>
      <w:marLeft w:val="0"/>
      <w:marRight w:val="0"/>
      <w:marTop w:val="0"/>
      <w:marBottom w:val="0"/>
      <w:divBdr>
        <w:top w:val="none" w:sz="0" w:space="0" w:color="auto"/>
        <w:left w:val="none" w:sz="0" w:space="0" w:color="auto"/>
        <w:bottom w:val="none" w:sz="0" w:space="0" w:color="auto"/>
        <w:right w:val="none" w:sz="0" w:space="0" w:color="auto"/>
      </w:divBdr>
    </w:div>
    <w:div w:id="778914578">
      <w:bodyDiv w:val="1"/>
      <w:marLeft w:val="0"/>
      <w:marRight w:val="0"/>
      <w:marTop w:val="0"/>
      <w:marBottom w:val="0"/>
      <w:divBdr>
        <w:top w:val="none" w:sz="0" w:space="0" w:color="auto"/>
        <w:left w:val="none" w:sz="0" w:space="0" w:color="auto"/>
        <w:bottom w:val="none" w:sz="0" w:space="0" w:color="auto"/>
        <w:right w:val="none" w:sz="0" w:space="0" w:color="auto"/>
      </w:divBdr>
    </w:div>
    <w:div w:id="779103388">
      <w:bodyDiv w:val="1"/>
      <w:marLeft w:val="0"/>
      <w:marRight w:val="0"/>
      <w:marTop w:val="0"/>
      <w:marBottom w:val="0"/>
      <w:divBdr>
        <w:top w:val="none" w:sz="0" w:space="0" w:color="auto"/>
        <w:left w:val="none" w:sz="0" w:space="0" w:color="auto"/>
        <w:bottom w:val="none" w:sz="0" w:space="0" w:color="auto"/>
        <w:right w:val="none" w:sz="0" w:space="0" w:color="auto"/>
      </w:divBdr>
    </w:div>
    <w:div w:id="779110893">
      <w:bodyDiv w:val="1"/>
      <w:marLeft w:val="0"/>
      <w:marRight w:val="0"/>
      <w:marTop w:val="0"/>
      <w:marBottom w:val="0"/>
      <w:divBdr>
        <w:top w:val="none" w:sz="0" w:space="0" w:color="auto"/>
        <w:left w:val="none" w:sz="0" w:space="0" w:color="auto"/>
        <w:bottom w:val="none" w:sz="0" w:space="0" w:color="auto"/>
        <w:right w:val="none" w:sz="0" w:space="0" w:color="auto"/>
      </w:divBdr>
    </w:div>
    <w:div w:id="779296287">
      <w:bodyDiv w:val="1"/>
      <w:marLeft w:val="0"/>
      <w:marRight w:val="0"/>
      <w:marTop w:val="0"/>
      <w:marBottom w:val="0"/>
      <w:divBdr>
        <w:top w:val="none" w:sz="0" w:space="0" w:color="auto"/>
        <w:left w:val="none" w:sz="0" w:space="0" w:color="auto"/>
        <w:bottom w:val="none" w:sz="0" w:space="0" w:color="auto"/>
        <w:right w:val="none" w:sz="0" w:space="0" w:color="auto"/>
      </w:divBdr>
    </w:div>
    <w:div w:id="779372610">
      <w:bodyDiv w:val="1"/>
      <w:marLeft w:val="0"/>
      <w:marRight w:val="0"/>
      <w:marTop w:val="0"/>
      <w:marBottom w:val="0"/>
      <w:divBdr>
        <w:top w:val="none" w:sz="0" w:space="0" w:color="auto"/>
        <w:left w:val="none" w:sz="0" w:space="0" w:color="auto"/>
        <w:bottom w:val="none" w:sz="0" w:space="0" w:color="auto"/>
        <w:right w:val="none" w:sz="0" w:space="0" w:color="auto"/>
      </w:divBdr>
    </w:div>
    <w:div w:id="779568939">
      <w:bodyDiv w:val="1"/>
      <w:marLeft w:val="0"/>
      <w:marRight w:val="0"/>
      <w:marTop w:val="0"/>
      <w:marBottom w:val="0"/>
      <w:divBdr>
        <w:top w:val="none" w:sz="0" w:space="0" w:color="auto"/>
        <w:left w:val="none" w:sz="0" w:space="0" w:color="auto"/>
        <w:bottom w:val="none" w:sz="0" w:space="0" w:color="auto"/>
        <w:right w:val="none" w:sz="0" w:space="0" w:color="auto"/>
      </w:divBdr>
    </w:div>
    <w:div w:id="779952021">
      <w:bodyDiv w:val="1"/>
      <w:marLeft w:val="0"/>
      <w:marRight w:val="0"/>
      <w:marTop w:val="0"/>
      <w:marBottom w:val="0"/>
      <w:divBdr>
        <w:top w:val="none" w:sz="0" w:space="0" w:color="auto"/>
        <w:left w:val="none" w:sz="0" w:space="0" w:color="auto"/>
        <w:bottom w:val="none" w:sz="0" w:space="0" w:color="auto"/>
        <w:right w:val="none" w:sz="0" w:space="0" w:color="auto"/>
      </w:divBdr>
    </w:div>
    <w:div w:id="779955917">
      <w:bodyDiv w:val="1"/>
      <w:marLeft w:val="0"/>
      <w:marRight w:val="0"/>
      <w:marTop w:val="0"/>
      <w:marBottom w:val="0"/>
      <w:divBdr>
        <w:top w:val="none" w:sz="0" w:space="0" w:color="auto"/>
        <w:left w:val="none" w:sz="0" w:space="0" w:color="auto"/>
        <w:bottom w:val="none" w:sz="0" w:space="0" w:color="auto"/>
        <w:right w:val="none" w:sz="0" w:space="0" w:color="auto"/>
      </w:divBdr>
    </w:div>
    <w:div w:id="779959005">
      <w:bodyDiv w:val="1"/>
      <w:marLeft w:val="0"/>
      <w:marRight w:val="0"/>
      <w:marTop w:val="0"/>
      <w:marBottom w:val="0"/>
      <w:divBdr>
        <w:top w:val="none" w:sz="0" w:space="0" w:color="auto"/>
        <w:left w:val="none" w:sz="0" w:space="0" w:color="auto"/>
        <w:bottom w:val="none" w:sz="0" w:space="0" w:color="auto"/>
        <w:right w:val="none" w:sz="0" w:space="0" w:color="auto"/>
      </w:divBdr>
    </w:div>
    <w:div w:id="780030626">
      <w:bodyDiv w:val="1"/>
      <w:marLeft w:val="0"/>
      <w:marRight w:val="0"/>
      <w:marTop w:val="0"/>
      <w:marBottom w:val="0"/>
      <w:divBdr>
        <w:top w:val="none" w:sz="0" w:space="0" w:color="auto"/>
        <w:left w:val="none" w:sz="0" w:space="0" w:color="auto"/>
        <w:bottom w:val="none" w:sz="0" w:space="0" w:color="auto"/>
        <w:right w:val="none" w:sz="0" w:space="0" w:color="auto"/>
      </w:divBdr>
    </w:div>
    <w:div w:id="780075388">
      <w:bodyDiv w:val="1"/>
      <w:marLeft w:val="0"/>
      <w:marRight w:val="0"/>
      <w:marTop w:val="0"/>
      <w:marBottom w:val="0"/>
      <w:divBdr>
        <w:top w:val="none" w:sz="0" w:space="0" w:color="auto"/>
        <w:left w:val="none" w:sz="0" w:space="0" w:color="auto"/>
        <w:bottom w:val="none" w:sz="0" w:space="0" w:color="auto"/>
        <w:right w:val="none" w:sz="0" w:space="0" w:color="auto"/>
      </w:divBdr>
    </w:div>
    <w:div w:id="780102514">
      <w:bodyDiv w:val="1"/>
      <w:marLeft w:val="0"/>
      <w:marRight w:val="0"/>
      <w:marTop w:val="0"/>
      <w:marBottom w:val="0"/>
      <w:divBdr>
        <w:top w:val="none" w:sz="0" w:space="0" w:color="auto"/>
        <w:left w:val="none" w:sz="0" w:space="0" w:color="auto"/>
        <w:bottom w:val="none" w:sz="0" w:space="0" w:color="auto"/>
        <w:right w:val="none" w:sz="0" w:space="0" w:color="auto"/>
      </w:divBdr>
    </w:div>
    <w:div w:id="780106512">
      <w:bodyDiv w:val="1"/>
      <w:marLeft w:val="0"/>
      <w:marRight w:val="0"/>
      <w:marTop w:val="0"/>
      <w:marBottom w:val="0"/>
      <w:divBdr>
        <w:top w:val="none" w:sz="0" w:space="0" w:color="auto"/>
        <w:left w:val="none" w:sz="0" w:space="0" w:color="auto"/>
        <w:bottom w:val="none" w:sz="0" w:space="0" w:color="auto"/>
        <w:right w:val="none" w:sz="0" w:space="0" w:color="auto"/>
      </w:divBdr>
    </w:div>
    <w:div w:id="780219607">
      <w:bodyDiv w:val="1"/>
      <w:marLeft w:val="0"/>
      <w:marRight w:val="0"/>
      <w:marTop w:val="0"/>
      <w:marBottom w:val="0"/>
      <w:divBdr>
        <w:top w:val="none" w:sz="0" w:space="0" w:color="auto"/>
        <w:left w:val="none" w:sz="0" w:space="0" w:color="auto"/>
        <w:bottom w:val="none" w:sz="0" w:space="0" w:color="auto"/>
        <w:right w:val="none" w:sz="0" w:space="0" w:color="auto"/>
      </w:divBdr>
    </w:div>
    <w:div w:id="780226178">
      <w:bodyDiv w:val="1"/>
      <w:marLeft w:val="0"/>
      <w:marRight w:val="0"/>
      <w:marTop w:val="0"/>
      <w:marBottom w:val="0"/>
      <w:divBdr>
        <w:top w:val="none" w:sz="0" w:space="0" w:color="auto"/>
        <w:left w:val="none" w:sz="0" w:space="0" w:color="auto"/>
        <w:bottom w:val="none" w:sz="0" w:space="0" w:color="auto"/>
        <w:right w:val="none" w:sz="0" w:space="0" w:color="auto"/>
      </w:divBdr>
    </w:div>
    <w:div w:id="780300010">
      <w:bodyDiv w:val="1"/>
      <w:marLeft w:val="0"/>
      <w:marRight w:val="0"/>
      <w:marTop w:val="0"/>
      <w:marBottom w:val="0"/>
      <w:divBdr>
        <w:top w:val="none" w:sz="0" w:space="0" w:color="auto"/>
        <w:left w:val="none" w:sz="0" w:space="0" w:color="auto"/>
        <w:bottom w:val="none" w:sz="0" w:space="0" w:color="auto"/>
        <w:right w:val="none" w:sz="0" w:space="0" w:color="auto"/>
      </w:divBdr>
    </w:div>
    <w:div w:id="780303399">
      <w:bodyDiv w:val="1"/>
      <w:marLeft w:val="0"/>
      <w:marRight w:val="0"/>
      <w:marTop w:val="0"/>
      <w:marBottom w:val="0"/>
      <w:divBdr>
        <w:top w:val="none" w:sz="0" w:space="0" w:color="auto"/>
        <w:left w:val="none" w:sz="0" w:space="0" w:color="auto"/>
        <w:bottom w:val="none" w:sz="0" w:space="0" w:color="auto"/>
        <w:right w:val="none" w:sz="0" w:space="0" w:color="auto"/>
      </w:divBdr>
    </w:div>
    <w:div w:id="780342581">
      <w:bodyDiv w:val="1"/>
      <w:marLeft w:val="0"/>
      <w:marRight w:val="0"/>
      <w:marTop w:val="0"/>
      <w:marBottom w:val="0"/>
      <w:divBdr>
        <w:top w:val="none" w:sz="0" w:space="0" w:color="auto"/>
        <w:left w:val="none" w:sz="0" w:space="0" w:color="auto"/>
        <w:bottom w:val="none" w:sz="0" w:space="0" w:color="auto"/>
        <w:right w:val="none" w:sz="0" w:space="0" w:color="auto"/>
      </w:divBdr>
    </w:div>
    <w:div w:id="780343650">
      <w:bodyDiv w:val="1"/>
      <w:marLeft w:val="0"/>
      <w:marRight w:val="0"/>
      <w:marTop w:val="0"/>
      <w:marBottom w:val="0"/>
      <w:divBdr>
        <w:top w:val="none" w:sz="0" w:space="0" w:color="auto"/>
        <w:left w:val="none" w:sz="0" w:space="0" w:color="auto"/>
        <w:bottom w:val="none" w:sz="0" w:space="0" w:color="auto"/>
        <w:right w:val="none" w:sz="0" w:space="0" w:color="auto"/>
      </w:divBdr>
    </w:div>
    <w:div w:id="780563770">
      <w:bodyDiv w:val="1"/>
      <w:marLeft w:val="0"/>
      <w:marRight w:val="0"/>
      <w:marTop w:val="0"/>
      <w:marBottom w:val="0"/>
      <w:divBdr>
        <w:top w:val="none" w:sz="0" w:space="0" w:color="auto"/>
        <w:left w:val="none" w:sz="0" w:space="0" w:color="auto"/>
        <w:bottom w:val="none" w:sz="0" w:space="0" w:color="auto"/>
        <w:right w:val="none" w:sz="0" w:space="0" w:color="auto"/>
      </w:divBdr>
    </w:div>
    <w:div w:id="780609402">
      <w:bodyDiv w:val="1"/>
      <w:marLeft w:val="0"/>
      <w:marRight w:val="0"/>
      <w:marTop w:val="0"/>
      <w:marBottom w:val="0"/>
      <w:divBdr>
        <w:top w:val="none" w:sz="0" w:space="0" w:color="auto"/>
        <w:left w:val="none" w:sz="0" w:space="0" w:color="auto"/>
        <w:bottom w:val="none" w:sz="0" w:space="0" w:color="auto"/>
        <w:right w:val="none" w:sz="0" w:space="0" w:color="auto"/>
      </w:divBdr>
    </w:div>
    <w:div w:id="780803324">
      <w:bodyDiv w:val="1"/>
      <w:marLeft w:val="0"/>
      <w:marRight w:val="0"/>
      <w:marTop w:val="0"/>
      <w:marBottom w:val="0"/>
      <w:divBdr>
        <w:top w:val="none" w:sz="0" w:space="0" w:color="auto"/>
        <w:left w:val="none" w:sz="0" w:space="0" w:color="auto"/>
        <w:bottom w:val="none" w:sz="0" w:space="0" w:color="auto"/>
        <w:right w:val="none" w:sz="0" w:space="0" w:color="auto"/>
      </w:divBdr>
    </w:div>
    <w:div w:id="780957374">
      <w:bodyDiv w:val="1"/>
      <w:marLeft w:val="0"/>
      <w:marRight w:val="0"/>
      <w:marTop w:val="0"/>
      <w:marBottom w:val="0"/>
      <w:divBdr>
        <w:top w:val="none" w:sz="0" w:space="0" w:color="auto"/>
        <w:left w:val="none" w:sz="0" w:space="0" w:color="auto"/>
        <w:bottom w:val="none" w:sz="0" w:space="0" w:color="auto"/>
        <w:right w:val="none" w:sz="0" w:space="0" w:color="auto"/>
      </w:divBdr>
    </w:div>
    <w:div w:id="781261665">
      <w:bodyDiv w:val="1"/>
      <w:marLeft w:val="0"/>
      <w:marRight w:val="0"/>
      <w:marTop w:val="0"/>
      <w:marBottom w:val="0"/>
      <w:divBdr>
        <w:top w:val="none" w:sz="0" w:space="0" w:color="auto"/>
        <w:left w:val="none" w:sz="0" w:space="0" w:color="auto"/>
        <w:bottom w:val="none" w:sz="0" w:space="0" w:color="auto"/>
        <w:right w:val="none" w:sz="0" w:space="0" w:color="auto"/>
      </w:divBdr>
    </w:div>
    <w:div w:id="781650133">
      <w:bodyDiv w:val="1"/>
      <w:marLeft w:val="0"/>
      <w:marRight w:val="0"/>
      <w:marTop w:val="0"/>
      <w:marBottom w:val="0"/>
      <w:divBdr>
        <w:top w:val="none" w:sz="0" w:space="0" w:color="auto"/>
        <w:left w:val="none" w:sz="0" w:space="0" w:color="auto"/>
        <w:bottom w:val="none" w:sz="0" w:space="0" w:color="auto"/>
        <w:right w:val="none" w:sz="0" w:space="0" w:color="auto"/>
      </w:divBdr>
    </w:div>
    <w:div w:id="781724060">
      <w:bodyDiv w:val="1"/>
      <w:marLeft w:val="0"/>
      <w:marRight w:val="0"/>
      <w:marTop w:val="0"/>
      <w:marBottom w:val="0"/>
      <w:divBdr>
        <w:top w:val="none" w:sz="0" w:space="0" w:color="auto"/>
        <w:left w:val="none" w:sz="0" w:space="0" w:color="auto"/>
        <w:bottom w:val="none" w:sz="0" w:space="0" w:color="auto"/>
        <w:right w:val="none" w:sz="0" w:space="0" w:color="auto"/>
      </w:divBdr>
    </w:div>
    <w:div w:id="781727364">
      <w:bodyDiv w:val="1"/>
      <w:marLeft w:val="0"/>
      <w:marRight w:val="0"/>
      <w:marTop w:val="0"/>
      <w:marBottom w:val="0"/>
      <w:divBdr>
        <w:top w:val="none" w:sz="0" w:space="0" w:color="auto"/>
        <w:left w:val="none" w:sz="0" w:space="0" w:color="auto"/>
        <w:bottom w:val="none" w:sz="0" w:space="0" w:color="auto"/>
        <w:right w:val="none" w:sz="0" w:space="0" w:color="auto"/>
      </w:divBdr>
    </w:div>
    <w:div w:id="781803709">
      <w:bodyDiv w:val="1"/>
      <w:marLeft w:val="0"/>
      <w:marRight w:val="0"/>
      <w:marTop w:val="0"/>
      <w:marBottom w:val="0"/>
      <w:divBdr>
        <w:top w:val="none" w:sz="0" w:space="0" w:color="auto"/>
        <w:left w:val="none" w:sz="0" w:space="0" w:color="auto"/>
        <w:bottom w:val="none" w:sz="0" w:space="0" w:color="auto"/>
        <w:right w:val="none" w:sz="0" w:space="0" w:color="auto"/>
      </w:divBdr>
    </w:div>
    <w:div w:id="781850366">
      <w:bodyDiv w:val="1"/>
      <w:marLeft w:val="0"/>
      <w:marRight w:val="0"/>
      <w:marTop w:val="0"/>
      <w:marBottom w:val="0"/>
      <w:divBdr>
        <w:top w:val="none" w:sz="0" w:space="0" w:color="auto"/>
        <w:left w:val="none" w:sz="0" w:space="0" w:color="auto"/>
        <w:bottom w:val="none" w:sz="0" w:space="0" w:color="auto"/>
        <w:right w:val="none" w:sz="0" w:space="0" w:color="auto"/>
      </w:divBdr>
    </w:div>
    <w:div w:id="781924956">
      <w:bodyDiv w:val="1"/>
      <w:marLeft w:val="0"/>
      <w:marRight w:val="0"/>
      <w:marTop w:val="0"/>
      <w:marBottom w:val="0"/>
      <w:divBdr>
        <w:top w:val="none" w:sz="0" w:space="0" w:color="auto"/>
        <w:left w:val="none" w:sz="0" w:space="0" w:color="auto"/>
        <w:bottom w:val="none" w:sz="0" w:space="0" w:color="auto"/>
        <w:right w:val="none" w:sz="0" w:space="0" w:color="auto"/>
      </w:divBdr>
    </w:div>
    <w:div w:id="781992940">
      <w:bodyDiv w:val="1"/>
      <w:marLeft w:val="0"/>
      <w:marRight w:val="0"/>
      <w:marTop w:val="0"/>
      <w:marBottom w:val="0"/>
      <w:divBdr>
        <w:top w:val="none" w:sz="0" w:space="0" w:color="auto"/>
        <w:left w:val="none" w:sz="0" w:space="0" w:color="auto"/>
        <w:bottom w:val="none" w:sz="0" w:space="0" w:color="auto"/>
        <w:right w:val="none" w:sz="0" w:space="0" w:color="auto"/>
      </w:divBdr>
    </w:div>
    <w:div w:id="782000730">
      <w:bodyDiv w:val="1"/>
      <w:marLeft w:val="0"/>
      <w:marRight w:val="0"/>
      <w:marTop w:val="0"/>
      <w:marBottom w:val="0"/>
      <w:divBdr>
        <w:top w:val="none" w:sz="0" w:space="0" w:color="auto"/>
        <w:left w:val="none" w:sz="0" w:space="0" w:color="auto"/>
        <w:bottom w:val="none" w:sz="0" w:space="0" w:color="auto"/>
        <w:right w:val="none" w:sz="0" w:space="0" w:color="auto"/>
      </w:divBdr>
    </w:div>
    <w:div w:id="782041823">
      <w:bodyDiv w:val="1"/>
      <w:marLeft w:val="0"/>
      <w:marRight w:val="0"/>
      <w:marTop w:val="0"/>
      <w:marBottom w:val="0"/>
      <w:divBdr>
        <w:top w:val="none" w:sz="0" w:space="0" w:color="auto"/>
        <w:left w:val="none" w:sz="0" w:space="0" w:color="auto"/>
        <w:bottom w:val="none" w:sz="0" w:space="0" w:color="auto"/>
        <w:right w:val="none" w:sz="0" w:space="0" w:color="auto"/>
      </w:divBdr>
    </w:div>
    <w:div w:id="782071767">
      <w:bodyDiv w:val="1"/>
      <w:marLeft w:val="0"/>
      <w:marRight w:val="0"/>
      <w:marTop w:val="0"/>
      <w:marBottom w:val="0"/>
      <w:divBdr>
        <w:top w:val="none" w:sz="0" w:space="0" w:color="auto"/>
        <w:left w:val="none" w:sz="0" w:space="0" w:color="auto"/>
        <w:bottom w:val="none" w:sz="0" w:space="0" w:color="auto"/>
        <w:right w:val="none" w:sz="0" w:space="0" w:color="auto"/>
      </w:divBdr>
    </w:div>
    <w:div w:id="782116739">
      <w:bodyDiv w:val="1"/>
      <w:marLeft w:val="0"/>
      <w:marRight w:val="0"/>
      <w:marTop w:val="0"/>
      <w:marBottom w:val="0"/>
      <w:divBdr>
        <w:top w:val="none" w:sz="0" w:space="0" w:color="auto"/>
        <w:left w:val="none" w:sz="0" w:space="0" w:color="auto"/>
        <w:bottom w:val="none" w:sz="0" w:space="0" w:color="auto"/>
        <w:right w:val="none" w:sz="0" w:space="0" w:color="auto"/>
      </w:divBdr>
    </w:div>
    <w:div w:id="782188780">
      <w:bodyDiv w:val="1"/>
      <w:marLeft w:val="0"/>
      <w:marRight w:val="0"/>
      <w:marTop w:val="0"/>
      <w:marBottom w:val="0"/>
      <w:divBdr>
        <w:top w:val="none" w:sz="0" w:space="0" w:color="auto"/>
        <w:left w:val="none" w:sz="0" w:space="0" w:color="auto"/>
        <w:bottom w:val="none" w:sz="0" w:space="0" w:color="auto"/>
        <w:right w:val="none" w:sz="0" w:space="0" w:color="auto"/>
      </w:divBdr>
    </w:div>
    <w:div w:id="782193748">
      <w:bodyDiv w:val="1"/>
      <w:marLeft w:val="0"/>
      <w:marRight w:val="0"/>
      <w:marTop w:val="0"/>
      <w:marBottom w:val="0"/>
      <w:divBdr>
        <w:top w:val="none" w:sz="0" w:space="0" w:color="auto"/>
        <w:left w:val="none" w:sz="0" w:space="0" w:color="auto"/>
        <w:bottom w:val="none" w:sz="0" w:space="0" w:color="auto"/>
        <w:right w:val="none" w:sz="0" w:space="0" w:color="auto"/>
      </w:divBdr>
    </w:div>
    <w:div w:id="782269250">
      <w:bodyDiv w:val="1"/>
      <w:marLeft w:val="0"/>
      <w:marRight w:val="0"/>
      <w:marTop w:val="0"/>
      <w:marBottom w:val="0"/>
      <w:divBdr>
        <w:top w:val="none" w:sz="0" w:space="0" w:color="auto"/>
        <w:left w:val="none" w:sz="0" w:space="0" w:color="auto"/>
        <w:bottom w:val="none" w:sz="0" w:space="0" w:color="auto"/>
        <w:right w:val="none" w:sz="0" w:space="0" w:color="auto"/>
      </w:divBdr>
    </w:div>
    <w:div w:id="782385761">
      <w:bodyDiv w:val="1"/>
      <w:marLeft w:val="0"/>
      <w:marRight w:val="0"/>
      <w:marTop w:val="0"/>
      <w:marBottom w:val="0"/>
      <w:divBdr>
        <w:top w:val="none" w:sz="0" w:space="0" w:color="auto"/>
        <w:left w:val="none" w:sz="0" w:space="0" w:color="auto"/>
        <w:bottom w:val="none" w:sz="0" w:space="0" w:color="auto"/>
        <w:right w:val="none" w:sz="0" w:space="0" w:color="auto"/>
      </w:divBdr>
    </w:div>
    <w:div w:id="782531647">
      <w:bodyDiv w:val="1"/>
      <w:marLeft w:val="0"/>
      <w:marRight w:val="0"/>
      <w:marTop w:val="0"/>
      <w:marBottom w:val="0"/>
      <w:divBdr>
        <w:top w:val="none" w:sz="0" w:space="0" w:color="auto"/>
        <w:left w:val="none" w:sz="0" w:space="0" w:color="auto"/>
        <w:bottom w:val="none" w:sz="0" w:space="0" w:color="auto"/>
        <w:right w:val="none" w:sz="0" w:space="0" w:color="auto"/>
      </w:divBdr>
    </w:div>
    <w:div w:id="782580138">
      <w:bodyDiv w:val="1"/>
      <w:marLeft w:val="0"/>
      <w:marRight w:val="0"/>
      <w:marTop w:val="0"/>
      <w:marBottom w:val="0"/>
      <w:divBdr>
        <w:top w:val="none" w:sz="0" w:space="0" w:color="auto"/>
        <w:left w:val="none" w:sz="0" w:space="0" w:color="auto"/>
        <w:bottom w:val="none" w:sz="0" w:space="0" w:color="auto"/>
        <w:right w:val="none" w:sz="0" w:space="0" w:color="auto"/>
      </w:divBdr>
    </w:div>
    <w:div w:id="782648546">
      <w:bodyDiv w:val="1"/>
      <w:marLeft w:val="0"/>
      <w:marRight w:val="0"/>
      <w:marTop w:val="0"/>
      <w:marBottom w:val="0"/>
      <w:divBdr>
        <w:top w:val="none" w:sz="0" w:space="0" w:color="auto"/>
        <w:left w:val="none" w:sz="0" w:space="0" w:color="auto"/>
        <w:bottom w:val="none" w:sz="0" w:space="0" w:color="auto"/>
        <w:right w:val="none" w:sz="0" w:space="0" w:color="auto"/>
      </w:divBdr>
    </w:div>
    <w:div w:id="782655111">
      <w:bodyDiv w:val="1"/>
      <w:marLeft w:val="0"/>
      <w:marRight w:val="0"/>
      <w:marTop w:val="0"/>
      <w:marBottom w:val="0"/>
      <w:divBdr>
        <w:top w:val="none" w:sz="0" w:space="0" w:color="auto"/>
        <w:left w:val="none" w:sz="0" w:space="0" w:color="auto"/>
        <w:bottom w:val="none" w:sz="0" w:space="0" w:color="auto"/>
        <w:right w:val="none" w:sz="0" w:space="0" w:color="auto"/>
      </w:divBdr>
    </w:div>
    <w:div w:id="782696812">
      <w:bodyDiv w:val="1"/>
      <w:marLeft w:val="0"/>
      <w:marRight w:val="0"/>
      <w:marTop w:val="0"/>
      <w:marBottom w:val="0"/>
      <w:divBdr>
        <w:top w:val="none" w:sz="0" w:space="0" w:color="auto"/>
        <w:left w:val="none" w:sz="0" w:space="0" w:color="auto"/>
        <w:bottom w:val="none" w:sz="0" w:space="0" w:color="auto"/>
        <w:right w:val="none" w:sz="0" w:space="0" w:color="auto"/>
      </w:divBdr>
    </w:div>
    <w:div w:id="782698932">
      <w:bodyDiv w:val="1"/>
      <w:marLeft w:val="0"/>
      <w:marRight w:val="0"/>
      <w:marTop w:val="0"/>
      <w:marBottom w:val="0"/>
      <w:divBdr>
        <w:top w:val="none" w:sz="0" w:space="0" w:color="auto"/>
        <w:left w:val="none" w:sz="0" w:space="0" w:color="auto"/>
        <w:bottom w:val="none" w:sz="0" w:space="0" w:color="auto"/>
        <w:right w:val="none" w:sz="0" w:space="0" w:color="auto"/>
      </w:divBdr>
    </w:div>
    <w:div w:id="782840505">
      <w:bodyDiv w:val="1"/>
      <w:marLeft w:val="0"/>
      <w:marRight w:val="0"/>
      <w:marTop w:val="0"/>
      <w:marBottom w:val="0"/>
      <w:divBdr>
        <w:top w:val="none" w:sz="0" w:space="0" w:color="auto"/>
        <w:left w:val="none" w:sz="0" w:space="0" w:color="auto"/>
        <w:bottom w:val="none" w:sz="0" w:space="0" w:color="auto"/>
        <w:right w:val="none" w:sz="0" w:space="0" w:color="auto"/>
      </w:divBdr>
    </w:div>
    <w:div w:id="782917583">
      <w:bodyDiv w:val="1"/>
      <w:marLeft w:val="0"/>
      <w:marRight w:val="0"/>
      <w:marTop w:val="0"/>
      <w:marBottom w:val="0"/>
      <w:divBdr>
        <w:top w:val="none" w:sz="0" w:space="0" w:color="auto"/>
        <w:left w:val="none" w:sz="0" w:space="0" w:color="auto"/>
        <w:bottom w:val="none" w:sz="0" w:space="0" w:color="auto"/>
        <w:right w:val="none" w:sz="0" w:space="0" w:color="auto"/>
      </w:divBdr>
    </w:div>
    <w:div w:id="783034845">
      <w:bodyDiv w:val="1"/>
      <w:marLeft w:val="0"/>
      <w:marRight w:val="0"/>
      <w:marTop w:val="0"/>
      <w:marBottom w:val="0"/>
      <w:divBdr>
        <w:top w:val="none" w:sz="0" w:space="0" w:color="auto"/>
        <w:left w:val="none" w:sz="0" w:space="0" w:color="auto"/>
        <w:bottom w:val="none" w:sz="0" w:space="0" w:color="auto"/>
        <w:right w:val="none" w:sz="0" w:space="0" w:color="auto"/>
      </w:divBdr>
    </w:div>
    <w:div w:id="783113886">
      <w:bodyDiv w:val="1"/>
      <w:marLeft w:val="0"/>
      <w:marRight w:val="0"/>
      <w:marTop w:val="0"/>
      <w:marBottom w:val="0"/>
      <w:divBdr>
        <w:top w:val="none" w:sz="0" w:space="0" w:color="auto"/>
        <w:left w:val="none" w:sz="0" w:space="0" w:color="auto"/>
        <w:bottom w:val="none" w:sz="0" w:space="0" w:color="auto"/>
        <w:right w:val="none" w:sz="0" w:space="0" w:color="auto"/>
      </w:divBdr>
    </w:div>
    <w:div w:id="783230848">
      <w:bodyDiv w:val="1"/>
      <w:marLeft w:val="0"/>
      <w:marRight w:val="0"/>
      <w:marTop w:val="0"/>
      <w:marBottom w:val="0"/>
      <w:divBdr>
        <w:top w:val="none" w:sz="0" w:space="0" w:color="auto"/>
        <w:left w:val="none" w:sz="0" w:space="0" w:color="auto"/>
        <w:bottom w:val="none" w:sz="0" w:space="0" w:color="auto"/>
        <w:right w:val="none" w:sz="0" w:space="0" w:color="auto"/>
      </w:divBdr>
    </w:div>
    <w:div w:id="783303909">
      <w:bodyDiv w:val="1"/>
      <w:marLeft w:val="0"/>
      <w:marRight w:val="0"/>
      <w:marTop w:val="0"/>
      <w:marBottom w:val="0"/>
      <w:divBdr>
        <w:top w:val="none" w:sz="0" w:space="0" w:color="auto"/>
        <w:left w:val="none" w:sz="0" w:space="0" w:color="auto"/>
        <w:bottom w:val="none" w:sz="0" w:space="0" w:color="auto"/>
        <w:right w:val="none" w:sz="0" w:space="0" w:color="auto"/>
      </w:divBdr>
    </w:div>
    <w:div w:id="783308005">
      <w:bodyDiv w:val="1"/>
      <w:marLeft w:val="0"/>
      <w:marRight w:val="0"/>
      <w:marTop w:val="0"/>
      <w:marBottom w:val="0"/>
      <w:divBdr>
        <w:top w:val="none" w:sz="0" w:space="0" w:color="auto"/>
        <w:left w:val="none" w:sz="0" w:space="0" w:color="auto"/>
        <w:bottom w:val="none" w:sz="0" w:space="0" w:color="auto"/>
        <w:right w:val="none" w:sz="0" w:space="0" w:color="auto"/>
      </w:divBdr>
    </w:div>
    <w:div w:id="783351902">
      <w:bodyDiv w:val="1"/>
      <w:marLeft w:val="0"/>
      <w:marRight w:val="0"/>
      <w:marTop w:val="0"/>
      <w:marBottom w:val="0"/>
      <w:divBdr>
        <w:top w:val="none" w:sz="0" w:space="0" w:color="auto"/>
        <w:left w:val="none" w:sz="0" w:space="0" w:color="auto"/>
        <w:bottom w:val="none" w:sz="0" w:space="0" w:color="auto"/>
        <w:right w:val="none" w:sz="0" w:space="0" w:color="auto"/>
      </w:divBdr>
    </w:div>
    <w:div w:id="783378670">
      <w:bodyDiv w:val="1"/>
      <w:marLeft w:val="0"/>
      <w:marRight w:val="0"/>
      <w:marTop w:val="0"/>
      <w:marBottom w:val="0"/>
      <w:divBdr>
        <w:top w:val="none" w:sz="0" w:space="0" w:color="auto"/>
        <w:left w:val="none" w:sz="0" w:space="0" w:color="auto"/>
        <w:bottom w:val="none" w:sz="0" w:space="0" w:color="auto"/>
        <w:right w:val="none" w:sz="0" w:space="0" w:color="auto"/>
      </w:divBdr>
    </w:div>
    <w:div w:id="783424924">
      <w:bodyDiv w:val="1"/>
      <w:marLeft w:val="0"/>
      <w:marRight w:val="0"/>
      <w:marTop w:val="0"/>
      <w:marBottom w:val="0"/>
      <w:divBdr>
        <w:top w:val="none" w:sz="0" w:space="0" w:color="auto"/>
        <w:left w:val="none" w:sz="0" w:space="0" w:color="auto"/>
        <w:bottom w:val="none" w:sz="0" w:space="0" w:color="auto"/>
        <w:right w:val="none" w:sz="0" w:space="0" w:color="auto"/>
      </w:divBdr>
    </w:div>
    <w:div w:id="783428585">
      <w:bodyDiv w:val="1"/>
      <w:marLeft w:val="0"/>
      <w:marRight w:val="0"/>
      <w:marTop w:val="0"/>
      <w:marBottom w:val="0"/>
      <w:divBdr>
        <w:top w:val="none" w:sz="0" w:space="0" w:color="auto"/>
        <w:left w:val="none" w:sz="0" w:space="0" w:color="auto"/>
        <w:bottom w:val="none" w:sz="0" w:space="0" w:color="auto"/>
        <w:right w:val="none" w:sz="0" w:space="0" w:color="auto"/>
      </w:divBdr>
    </w:div>
    <w:div w:id="783504433">
      <w:bodyDiv w:val="1"/>
      <w:marLeft w:val="0"/>
      <w:marRight w:val="0"/>
      <w:marTop w:val="0"/>
      <w:marBottom w:val="0"/>
      <w:divBdr>
        <w:top w:val="none" w:sz="0" w:space="0" w:color="auto"/>
        <w:left w:val="none" w:sz="0" w:space="0" w:color="auto"/>
        <w:bottom w:val="none" w:sz="0" w:space="0" w:color="auto"/>
        <w:right w:val="none" w:sz="0" w:space="0" w:color="auto"/>
      </w:divBdr>
    </w:div>
    <w:div w:id="783573218">
      <w:bodyDiv w:val="1"/>
      <w:marLeft w:val="0"/>
      <w:marRight w:val="0"/>
      <w:marTop w:val="0"/>
      <w:marBottom w:val="0"/>
      <w:divBdr>
        <w:top w:val="none" w:sz="0" w:space="0" w:color="auto"/>
        <w:left w:val="none" w:sz="0" w:space="0" w:color="auto"/>
        <w:bottom w:val="none" w:sz="0" w:space="0" w:color="auto"/>
        <w:right w:val="none" w:sz="0" w:space="0" w:color="auto"/>
      </w:divBdr>
    </w:div>
    <w:div w:id="783576234">
      <w:bodyDiv w:val="1"/>
      <w:marLeft w:val="0"/>
      <w:marRight w:val="0"/>
      <w:marTop w:val="0"/>
      <w:marBottom w:val="0"/>
      <w:divBdr>
        <w:top w:val="none" w:sz="0" w:space="0" w:color="auto"/>
        <w:left w:val="none" w:sz="0" w:space="0" w:color="auto"/>
        <w:bottom w:val="none" w:sz="0" w:space="0" w:color="auto"/>
        <w:right w:val="none" w:sz="0" w:space="0" w:color="auto"/>
      </w:divBdr>
    </w:div>
    <w:div w:id="783618283">
      <w:bodyDiv w:val="1"/>
      <w:marLeft w:val="0"/>
      <w:marRight w:val="0"/>
      <w:marTop w:val="0"/>
      <w:marBottom w:val="0"/>
      <w:divBdr>
        <w:top w:val="none" w:sz="0" w:space="0" w:color="auto"/>
        <w:left w:val="none" w:sz="0" w:space="0" w:color="auto"/>
        <w:bottom w:val="none" w:sz="0" w:space="0" w:color="auto"/>
        <w:right w:val="none" w:sz="0" w:space="0" w:color="auto"/>
      </w:divBdr>
    </w:div>
    <w:div w:id="783621783">
      <w:bodyDiv w:val="1"/>
      <w:marLeft w:val="0"/>
      <w:marRight w:val="0"/>
      <w:marTop w:val="0"/>
      <w:marBottom w:val="0"/>
      <w:divBdr>
        <w:top w:val="none" w:sz="0" w:space="0" w:color="auto"/>
        <w:left w:val="none" w:sz="0" w:space="0" w:color="auto"/>
        <w:bottom w:val="none" w:sz="0" w:space="0" w:color="auto"/>
        <w:right w:val="none" w:sz="0" w:space="0" w:color="auto"/>
      </w:divBdr>
    </w:div>
    <w:div w:id="783765934">
      <w:bodyDiv w:val="1"/>
      <w:marLeft w:val="0"/>
      <w:marRight w:val="0"/>
      <w:marTop w:val="0"/>
      <w:marBottom w:val="0"/>
      <w:divBdr>
        <w:top w:val="none" w:sz="0" w:space="0" w:color="auto"/>
        <w:left w:val="none" w:sz="0" w:space="0" w:color="auto"/>
        <w:bottom w:val="none" w:sz="0" w:space="0" w:color="auto"/>
        <w:right w:val="none" w:sz="0" w:space="0" w:color="auto"/>
      </w:divBdr>
    </w:div>
    <w:div w:id="783883276">
      <w:bodyDiv w:val="1"/>
      <w:marLeft w:val="0"/>
      <w:marRight w:val="0"/>
      <w:marTop w:val="0"/>
      <w:marBottom w:val="0"/>
      <w:divBdr>
        <w:top w:val="none" w:sz="0" w:space="0" w:color="auto"/>
        <w:left w:val="none" w:sz="0" w:space="0" w:color="auto"/>
        <w:bottom w:val="none" w:sz="0" w:space="0" w:color="auto"/>
        <w:right w:val="none" w:sz="0" w:space="0" w:color="auto"/>
      </w:divBdr>
    </w:div>
    <w:div w:id="783884863">
      <w:bodyDiv w:val="1"/>
      <w:marLeft w:val="0"/>
      <w:marRight w:val="0"/>
      <w:marTop w:val="0"/>
      <w:marBottom w:val="0"/>
      <w:divBdr>
        <w:top w:val="none" w:sz="0" w:space="0" w:color="auto"/>
        <w:left w:val="none" w:sz="0" w:space="0" w:color="auto"/>
        <w:bottom w:val="none" w:sz="0" w:space="0" w:color="auto"/>
        <w:right w:val="none" w:sz="0" w:space="0" w:color="auto"/>
      </w:divBdr>
    </w:div>
    <w:div w:id="783889786">
      <w:bodyDiv w:val="1"/>
      <w:marLeft w:val="0"/>
      <w:marRight w:val="0"/>
      <w:marTop w:val="0"/>
      <w:marBottom w:val="0"/>
      <w:divBdr>
        <w:top w:val="none" w:sz="0" w:space="0" w:color="auto"/>
        <w:left w:val="none" w:sz="0" w:space="0" w:color="auto"/>
        <w:bottom w:val="none" w:sz="0" w:space="0" w:color="auto"/>
        <w:right w:val="none" w:sz="0" w:space="0" w:color="auto"/>
      </w:divBdr>
    </w:div>
    <w:div w:id="783960980">
      <w:bodyDiv w:val="1"/>
      <w:marLeft w:val="0"/>
      <w:marRight w:val="0"/>
      <w:marTop w:val="0"/>
      <w:marBottom w:val="0"/>
      <w:divBdr>
        <w:top w:val="none" w:sz="0" w:space="0" w:color="auto"/>
        <w:left w:val="none" w:sz="0" w:space="0" w:color="auto"/>
        <w:bottom w:val="none" w:sz="0" w:space="0" w:color="auto"/>
        <w:right w:val="none" w:sz="0" w:space="0" w:color="auto"/>
      </w:divBdr>
    </w:div>
    <w:div w:id="784153835">
      <w:bodyDiv w:val="1"/>
      <w:marLeft w:val="0"/>
      <w:marRight w:val="0"/>
      <w:marTop w:val="0"/>
      <w:marBottom w:val="0"/>
      <w:divBdr>
        <w:top w:val="none" w:sz="0" w:space="0" w:color="auto"/>
        <w:left w:val="none" w:sz="0" w:space="0" w:color="auto"/>
        <w:bottom w:val="none" w:sz="0" w:space="0" w:color="auto"/>
        <w:right w:val="none" w:sz="0" w:space="0" w:color="auto"/>
      </w:divBdr>
    </w:div>
    <w:div w:id="784273360">
      <w:bodyDiv w:val="1"/>
      <w:marLeft w:val="0"/>
      <w:marRight w:val="0"/>
      <w:marTop w:val="0"/>
      <w:marBottom w:val="0"/>
      <w:divBdr>
        <w:top w:val="none" w:sz="0" w:space="0" w:color="auto"/>
        <w:left w:val="none" w:sz="0" w:space="0" w:color="auto"/>
        <w:bottom w:val="none" w:sz="0" w:space="0" w:color="auto"/>
        <w:right w:val="none" w:sz="0" w:space="0" w:color="auto"/>
      </w:divBdr>
    </w:div>
    <w:div w:id="784353533">
      <w:bodyDiv w:val="1"/>
      <w:marLeft w:val="0"/>
      <w:marRight w:val="0"/>
      <w:marTop w:val="0"/>
      <w:marBottom w:val="0"/>
      <w:divBdr>
        <w:top w:val="none" w:sz="0" w:space="0" w:color="auto"/>
        <w:left w:val="none" w:sz="0" w:space="0" w:color="auto"/>
        <w:bottom w:val="none" w:sz="0" w:space="0" w:color="auto"/>
        <w:right w:val="none" w:sz="0" w:space="0" w:color="auto"/>
      </w:divBdr>
    </w:div>
    <w:div w:id="784421946">
      <w:bodyDiv w:val="1"/>
      <w:marLeft w:val="0"/>
      <w:marRight w:val="0"/>
      <w:marTop w:val="0"/>
      <w:marBottom w:val="0"/>
      <w:divBdr>
        <w:top w:val="none" w:sz="0" w:space="0" w:color="auto"/>
        <w:left w:val="none" w:sz="0" w:space="0" w:color="auto"/>
        <w:bottom w:val="none" w:sz="0" w:space="0" w:color="auto"/>
        <w:right w:val="none" w:sz="0" w:space="0" w:color="auto"/>
      </w:divBdr>
    </w:div>
    <w:div w:id="784617860">
      <w:bodyDiv w:val="1"/>
      <w:marLeft w:val="0"/>
      <w:marRight w:val="0"/>
      <w:marTop w:val="0"/>
      <w:marBottom w:val="0"/>
      <w:divBdr>
        <w:top w:val="none" w:sz="0" w:space="0" w:color="auto"/>
        <w:left w:val="none" w:sz="0" w:space="0" w:color="auto"/>
        <w:bottom w:val="none" w:sz="0" w:space="0" w:color="auto"/>
        <w:right w:val="none" w:sz="0" w:space="0" w:color="auto"/>
      </w:divBdr>
    </w:div>
    <w:div w:id="784622159">
      <w:bodyDiv w:val="1"/>
      <w:marLeft w:val="0"/>
      <w:marRight w:val="0"/>
      <w:marTop w:val="0"/>
      <w:marBottom w:val="0"/>
      <w:divBdr>
        <w:top w:val="none" w:sz="0" w:space="0" w:color="auto"/>
        <w:left w:val="none" w:sz="0" w:space="0" w:color="auto"/>
        <w:bottom w:val="none" w:sz="0" w:space="0" w:color="auto"/>
        <w:right w:val="none" w:sz="0" w:space="0" w:color="auto"/>
      </w:divBdr>
    </w:div>
    <w:div w:id="784806897">
      <w:bodyDiv w:val="1"/>
      <w:marLeft w:val="0"/>
      <w:marRight w:val="0"/>
      <w:marTop w:val="0"/>
      <w:marBottom w:val="0"/>
      <w:divBdr>
        <w:top w:val="none" w:sz="0" w:space="0" w:color="auto"/>
        <w:left w:val="none" w:sz="0" w:space="0" w:color="auto"/>
        <w:bottom w:val="none" w:sz="0" w:space="0" w:color="auto"/>
        <w:right w:val="none" w:sz="0" w:space="0" w:color="auto"/>
      </w:divBdr>
    </w:div>
    <w:div w:id="784807576">
      <w:bodyDiv w:val="1"/>
      <w:marLeft w:val="0"/>
      <w:marRight w:val="0"/>
      <w:marTop w:val="0"/>
      <w:marBottom w:val="0"/>
      <w:divBdr>
        <w:top w:val="none" w:sz="0" w:space="0" w:color="auto"/>
        <w:left w:val="none" w:sz="0" w:space="0" w:color="auto"/>
        <w:bottom w:val="none" w:sz="0" w:space="0" w:color="auto"/>
        <w:right w:val="none" w:sz="0" w:space="0" w:color="auto"/>
      </w:divBdr>
    </w:div>
    <w:div w:id="784883028">
      <w:bodyDiv w:val="1"/>
      <w:marLeft w:val="0"/>
      <w:marRight w:val="0"/>
      <w:marTop w:val="0"/>
      <w:marBottom w:val="0"/>
      <w:divBdr>
        <w:top w:val="none" w:sz="0" w:space="0" w:color="auto"/>
        <w:left w:val="none" w:sz="0" w:space="0" w:color="auto"/>
        <w:bottom w:val="none" w:sz="0" w:space="0" w:color="auto"/>
        <w:right w:val="none" w:sz="0" w:space="0" w:color="auto"/>
      </w:divBdr>
    </w:div>
    <w:div w:id="784883620">
      <w:bodyDiv w:val="1"/>
      <w:marLeft w:val="0"/>
      <w:marRight w:val="0"/>
      <w:marTop w:val="0"/>
      <w:marBottom w:val="0"/>
      <w:divBdr>
        <w:top w:val="none" w:sz="0" w:space="0" w:color="auto"/>
        <w:left w:val="none" w:sz="0" w:space="0" w:color="auto"/>
        <w:bottom w:val="none" w:sz="0" w:space="0" w:color="auto"/>
        <w:right w:val="none" w:sz="0" w:space="0" w:color="auto"/>
      </w:divBdr>
    </w:div>
    <w:div w:id="784890160">
      <w:bodyDiv w:val="1"/>
      <w:marLeft w:val="0"/>
      <w:marRight w:val="0"/>
      <w:marTop w:val="0"/>
      <w:marBottom w:val="0"/>
      <w:divBdr>
        <w:top w:val="none" w:sz="0" w:space="0" w:color="auto"/>
        <w:left w:val="none" w:sz="0" w:space="0" w:color="auto"/>
        <w:bottom w:val="none" w:sz="0" w:space="0" w:color="auto"/>
        <w:right w:val="none" w:sz="0" w:space="0" w:color="auto"/>
      </w:divBdr>
    </w:div>
    <w:div w:id="784890433">
      <w:bodyDiv w:val="1"/>
      <w:marLeft w:val="0"/>
      <w:marRight w:val="0"/>
      <w:marTop w:val="0"/>
      <w:marBottom w:val="0"/>
      <w:divBdr>
        <w:top w:val="none" w:sz="0" w:space="0" w:color="auto"/>
        <w:left w:val="none" w:sz="0" w:space="0" w:color="auto"/>
        <w:bottom w:val="none" w:sz="0" w:space="0" w:color="auto"/>
        <w:right w:val="none" w:sz="0" w:space="0" w:color="auto"/>
      </w:divBdr>
    </w:div>
    <w:div w:id="784929717">
      <w:bodyDiv w:val="1"/>
      <w:marLeft w:val="0"/>
      <w:marRight w:val="0"/>
      <w:marTop w:val="0"/>
      <w:marBottom w:val="0"/>
      <w:divBdr>
        <w:top w:val="none" w:sz="0" w:space="0" w:color="auto"/>
        <w:left w:val="none" w:sz="0" w:space="0" w:color="auto"/>
        <w:bottom w:val="none" w:sz="0" w:space="0" w:color="auto"/>
        <w:right w:val="none" w:sz="0" w:space="0" w:color="auto"/>
      </w:divBdr>
    </w:div>
    <w:div w:id="784931014">
      <w:bodyDiv w:val="1"/>
      <w:marLeft w:val="0"/>
      <w:marRight w:val="0"/>
      <w:marTop w:val="0"/>
      <w:marBottom w:val="0"/>
      <w:divBdr>
        <w:top w:val="none" w:sz="0" w:space="0" w:color="auto"/>
        <w:left w:val="none" w:sz="0" w:space="0" w:color="auto"/>
        <w:bottom w:val="none" w:sz="0" w:space="0" w:color="auto"/>
        <w:right w:val="none" w:sz="0" w:space="0" w:color="auto"/>
      </w:divBdr>
    </w:div>
    <w:div w:id="784999758">
      <w:bodyDiv w:val="1"/>
      <w:marLeft w:val="0"/>
      <w:marRight w:val="0"/>
      <w:marTop w:val="0"/>
      <w:marBottom w:val="0"/>
      <w:divBdr>
        <w:top w:val="none" w:sz="0" w:space="0" w:color="auto"/>
        <w:left w:val="none" w:sz="0" w:space="0" w:color="auto"/>
        <w:bottom w:val="none" w:sz="0" w:space="0" w:color="auto"/>
        <w:right w:val="none" w:sz="0" w:space="0" w:color="auto"/>
      </w:divBdr>
    </w:div>
    <w:div w:id="785122944">
      <w:bodyDiv w:val="1"/>
      <w:marLeft w:val="0"/>
      <w:marRight w:val="0"/>
      <w:marTop w:val="0"/>
      <w:marBottom w:val="0"/>
      <w:divBdr>
        <w:top w:val="none" w:sz="0" w:space="0" w:color="auto"/>
        <w:left w:val="none" w:sz="0" w:space="0" w:color="auto"/>
        <w:bottom w:val="none" w:sz="0" w:space="0" w:color="auto"/>
        <w:right w:val="none" w:sz="0" w:space="0" w:color="auto"/>
      </w:divBdr>
    </w:div>
    <w:div w:id="785150377">
      <w:bodyDiv w:val="1"/>
      <w:marLeft w:val="0"/>
      <w:marRight w:val="0"/>
      <w:marTop w:val="0"/>
      <w:marBottom w:val="0"/>
      <w:divBdr>
        <w:top w:val="none" w:sz="0" w:space="0" w:color="auto"/>
        <w:left w:val="none" w:sz="0" w:space="0" w:color="auto"/>
        <w:bottom w:val="none" w:sz="0" w:space="0" w:color="auto"/>
        <w:right w:val="none" w:sz="0" w:space="0" w:color="auto"/>
      </w:divBdr>
    </w:div>
    <w:div w:id="785150931">
      <w:bodyDiv w:val="1"/>
      <w:marLeft w:val="0"/>
      <w:marRight w:val="0"/>
      <w:marTop w:val="0"/>
      <w:marBottom w:val="0"/>
      <w:divBdr>
        <w:top w:val="none" w:sz="0" w:space="0" w:color="auto"/>
        <w:left w:val="none" w:sz="0" w:space="0" w:color="auto"/>
        <w:bottom w:val="none" w:sz="0" w:space="0" w:color="auto"/>
        <w:right w:val="none" w:sz="0" w:space="0" w:color="auto"/>
      </w:divBdr>
    </w:div>
    <w:div w:id="785195876">
      <w:bodyDiv w:val="1"/>
      <w:marLeft w:val="0"/>
      <w:marRight w:val="0"/>
      <w:marTop w:val="0"/>
      <w:marBottom w:val="0"/>
      <w:divBdr>
        <w:top w:val="none" w:sz="0" w:space="0" w:color="auto"/>
        <w:left w:val="none" w:sz="0" w:space="0" w:color="auto"/>
        <w:bottom w:val="none" w:sz="0" w:space="0" w:color="auto"/>
        <w:right w:val="none" w:sz="0" w:space="0" w:color="auto"/>
      </w:divBdr>
    </w:div>
    <w:div w:id="785386255">
      <w:bodyDiv w:val="1"/>
      <w:marLeft w:val="0"/>
      <w:marRight w:val="0"/>
      <w:marTop w:val="0"/>
      <w:marBottom w:val="0"/>
      <w:divBdr>
        <w:top w:val="none" w:sz="0" w:space="0" w:color="auto"/>
        <w:left w:val="none" w:sz="0" w:space="0" w:color="auto"/>
        <w:bottom w:val="none" w:sz="0" w:space="0" w:color="auto"/>
        <w:right w:val="none" w:sz="0" w:space="0" w:color="auto"/>
      </w:divBdr>
    </w:div>
    <w:div w:id="785388041">
      <w:bodyDiv w:val="1"/>
      <w:marLeft w:val="0"/>
      <w:marRight w:val="0"/>
      <w:marTop w:val="0"/>
      <w:marBottom w:val="0"/>
      <w:divBdr>
        <w:top w:val="none" w:sz="0" w:space="0" w:color="auto"/>
        <w:left w:val="none" w:sz="0" w:space="0" w:color="auto"/>
        <w:bottom w:val="none" w:sz="0" w:space="0" w:color="auto"/>
        <w:right w:val="none" w:sz="0" w:space="0" w:color="auto"/>
      </w:divBdr>
    </w:div>
    <w:div w:id="785580136">
      <w:bodyDiv w:val="1"/>
      <w:marLeft w:val="0"/>
      <w:marRight w:val="0"/>
      <w:marTop w:val="0"/>
      <w:marBottom w:val="0"/>
      <w:divBdr>
        <w:top w:val="none" w:sz="0" w:space="0" w:color="auto"/>
        <w:left w:val="none" w:sz="0" w:space="0" w:color="auto"/>
        <w:bottom w:val="none" w:sz="0" w:space="0" w:color="auto"/>
        <w:right w:val="none" w:sz="0" w:space="0" w:color="auto"/>
      </w:divBdr>
    </w:div>
    <w:div w:id="785581572">
      <w:bodyDiv w:val="1"/>
      <w:marLeft w:val="0"/>
      <w:marRight w:val="0"/>
      <w:marTop w:val="0"/>
      <w:marBottom w:val="0"/>
      <w:divBdr>
        <w:top w:val="none" w:sz="0" w:space="0" w:color="auto"/>
        <w:left w:val="none" w:sz="0" w:space="0" w:color="auto"/>
        <w:bottom w:val="none" w:sz="0" w:space="0" w:color="auto"/>
        <w:right w:val="none" w:sz="0" w:space="0" w:color="auto"/>
      </w:divBdr>
    </w:div>
    <w:div w:id="785585212">
      <w:bodyDiv w:val="1"/>
      <w:marLeft w:val="0"/>
      <w:marRight w:val="0"/>
      <w:marTop w:val="0"/>
      <w:marBottom w:val="0"/>
      <w:divBdr>
        <w:top w:val="none" w:sz="0" w:space="0" w:color="auto"/>
        <w:left w:val="none" w:sz="0" w:space="0" w:color="auto"/>
        <w:bottom w:val="none" w:sz="0" w:space="0" w:color="auto"/>
        <w:right w:val="none" w:sz="0" w:space="0" w:color="auto"/>
      </w:divBdr>
    </w:div>
    <w:div w:id="785852687">
      <w:bodyDiv w:val="1"/>
      <w:marLeft w:val="0"/>
      <w:marRight w:val="0"/>
      <w:marTop w:val="0"/>
      <w:marBottom w:val="0"/>
      <w:divBdr>
        <w:top w:val="none" w:sz="0" w:space="0" w:color="auto"/>
        <w:left w:val="none" w:sz="0" w:space="0" w:color="auto"/>
        <w:bottom w:val="none" w:sz="0" w:space="0" w:color="auto"/>
        <w:right w:val="none" w:sz="0" w:space="0" w:color="auto"/>
      </w:divBdr>
    </w:div>
    <w:div w:id="785927794">
      <w:bodyDiv w:val="1"/>
      <w:marLeft w:val="0"/>
      <w:marRight w:val="0"/>
      <w:marTop w:val="0"/>
      <w:marBottom w:val="0"/>
      <w:divBdr>
        <w:top w:val="none" w:sz="0" w:space="0" w:color="auto"/>
        <w:left w:val="none" w:sz="0" w:space="0" w:color="auto"/>
        <w:bottom w:val="none" w:sz="0" w:space="0" w:color="auto"/>
        <w:right w:val="none" w:sz="0" w:space="0" w:color="auto"/>
      </w:divBdr>
    </w:div>
    <w:div w:id="785999740">
      <w:bodyDiv w:val="1"/>
      <w:marLeft w:val="0"/>
      <w:marRight w:val="0"/>
      <w:marTop w:val="0"/>
      <w:marBottom w:val="0"/>
      <w:divBdr>
        <w:top w:val="none" w:sz="0" w:space="0" w:color="auto"/>
        <w:left w:val="none" w:sz="0" w:space="0" w:color="auto"/>
        <w:bottom w:val="none" w:sz="0" w:space="0" w:color="auto"/>
        <w:right w:val="none" w:sz="0" w:space="0" w:color="auto"/>
      </w:divBdr>
    </w:div>
    <w:div w:id="786387282">
      <w:bodyDiv w:val="1"/>
      <w:marLeft w:val="0"/>
      <w:marRight w:val="0"/>
      <w:marTop w:val="0"/>
      <w:marBottom w:val="0"/>
      <w:divBdr>
        <w:top w:val="none" w:sz="0" w:space="0" w:color="auto"/>
        <w:left w:val="none" w:sz="0" w:space="0" w:color="auto"/>
        <w:bottom w:val="none" w:sz="0" w:space="0" w:color="auto"/>
        <w:right w:val="none" w:sz="0" w:space="0" w:color="auto"/>
      </w:divBdr>
    </w:div>
    <w:div w:id="786392072">
      <w:bodyDiv w:val="1"/>
      <w:marLeft w:val="0"/>
      <w:marRight w:val="0"/>
      <w:marTop w:val="0"/>
      <w:marBottom w:val="0"/>
      <w:divBdr>
        <w:top w:val="none" w:sz="0" w:space="0" w:color="auto"/>
        <w:left w:val="none" w:sz="0" w:space="0" w:color="auto"/>
        <w:bottom w:val="none" w:sz="0" w:space="0" w:color="auto"/>
        <w:right w:val="none" w:sz="0" w:space="0" w:color="auto"/>
      </w:divBdr>
    </w:div>
    <w:div w:id="786394071">
      <w:bodyDiv w:val="1"/>
      <w:marLeft w:val="0"/>
      <w:marRight w:val="0"/>
      <w:marTop w:val="0"/>
      <w:marBottom w:val="0"/>
      <w:divBdr>
        <w:top w:val="none" w:sz="0" w:space="0" w:color="auto"/>
        <w:left w:val="none" w:sz="0" w:space="0" w:color="auto"/>
        <w:bottom w:val="none" w:sz="0" w:space="0" w:color="auto"/>
        <w:right w:val="none" w:sz="0" w:space="0" w:color="auto"/>
      </w:divBdr>
    </w:div>
    <w:div w:id="786433360">
      <w:bodyDiv w:val="1"/>
      <w:marLeft w:val="0"/>
      <w:marRight w:val="0"/>
      <w:marTop w:val="0"/>
      <w:marBottom w:val="0"/>
      <w:divBdr>
        <w:top w:val="none" w:sz="0" w:space="0" w:color="auto"/>
        <w:left w:val="none" w:sz="0" w:space="0" w:color="auto"/>
        <w:bottom w:val="none" w:sz="0" w:space="0" w:color="auto"/>
        <w:right w:val="none" w:sz="0" w:space="0" w:color="auto"/>
      </w:divBdr>
    </w:div>
    <w:div w:id="786504753">
      <w:bodyDiv w:val="1"/>
      <w:marLeft w:val="0"/>
      <w:marRight w:val="0"/>
      <w:marTop w:val="0"/>
      <w:marBottom w:val="0"/>
      <w:divBdr>
        <w:top w:val="none" w:sz="0" w:space="0" w:color="auto"/>
        <w:left w:val="none" w:sz="0" w:space="0" w:color="auto"/>
        <w:bottom w:val="none" w:sz="0" w:space="0" w:color="auto"/>
        <w:right w:val="none" w:sz="0" w:space="0" w:color="auto"/>
      </w:divBdr>
    </w:div>
    <w:div w:id="786579393">
      <w:bodyDiv w:val="1"/>
      <w:marLeft w:val="0"/>
      <w:marRight w:val="0"/>
      <w:marTop w:val="0"/>
      <w:marBottom w:val="0"/>
      <w:divBdr>
        <w:top w:val="none" w:sz="0" w:space="0" w:color="auto"/>
        <w:left w:val="none" w:sz="0" w:space="0" w:color="auto"/>
        <w:bottom w:val="none" w:sz="0" w:space="0" w:color="auto"/>
        <w:right w:val="none" w:sz="0" w:space="0" w:color="auto"/>
      </w:divBdr>
    </w:div>
    <w:div w:id="786654367">
      <w:bodyDiv w:val="1"/>
      <w:marLeft w:val="0"/>
      <w:marRight w:val="0"/>
      <w:marTop w:val="0"/>
      <w:marBottom w:val="0"/>
      <w:divBdr>
        <w:top w:val="none" w:sz="0" w:space="0" w:color="auto"/>
        <w:left w:val="none" w:sz="0" w:space="0" w:color="auto"/>
        <w:bottom w:val="none" w:sz="0" w:space="0" w:color="auto"/>
        <w:right w:val="none" w:sz="0" w:space="0" w:color="auto"/>
      </w:divBdr>
    </w:div>
    <w:div w:id="786706069">
      <w:bodyDiv w:val="1"/>
      <w:marLeft w:val="0"/>
      <w:marRight w:val="0"/>
      <w:marTop w:val="0"/>
      <w:marBottom w:val="0"/>
      <w:divBdr>
        <w:top w:val="none" w:sz="0" w:space="0" w:color="auto"/>
        <w:left w:val="none" w:sz="0" w:space="0" w:color="auto"/>
        <w:bottom w:val="none" w:sz="0" w:space="0" w:color="auto"/>
        <w:right w:val="none" w:sz="0" w:space="0" w:color="auto"/>
      </w:divBdr>
    </w:div>
    <w:div w:id="786776234">
      <w:bodyDiv w:val="1"/>
      <w:marLeft w:val="0"/>
      <w:marRight w:val="0"/>
      <w:marTop w:val="0"/>
      <w:marBottom w:val="0"/>
      <w:divBdr>
        <w:top w:val="none" w:sz="0" w:space="0" w:color="auto"/>
        <w:left w:val="none" w:sz="0" w:space="0" w:color="auto"/>
        <w:bottom w:val="none" w:sz="0" w:space="0" w:color="auto"/>
        <w:right w:val="none" w:sz="0" w:space="0" w:color="auto"/>
      </w:divBdr>
    </w:div>
    <w:div w:id="786781285">
      <w:bodyDiv w:val="1"/>
      <w:marLeft w:val="0"/>
      <w:marRight w:val="0"/>
      <w:marTop w:val="0"/>
      <w:marBottom w:val="0"/>
      <w:divBdr>
        <w:top w:val="none" w:sz="0" w:space="0" w:color="auto"/>
        <w:left w:val="none" w:sz="0" w:space="0" w:color="auto"/>
        <w:bottom w:val="none" w:sz="0" w:space="0" w:color="auto"/>
        <w:right w:val="none" w:sz="0" w:space="0" w:color="auto"/>
      </w:divBdr>
    </w:div>
    <w:div w:id="786848200">
      <w:bodyDiv w:val="1"/>
      <w:marLeft w:val="0"/>
      <w:marRight w:val="0"/>
      <w:marTop w:val="0"/>
      <w:marBottom w:val="0"/>
      <w:divBdr>
        <w:top w:val="none" w:sz="0" w:space="0" w:color="auto"/>
        <w:left w:val="none" w:sz="0" w:space="0" w:color="auto"/>
        <w:bottom w:val="none" w:sz="0" w:space="0" w:color="auto"/>
        <w:right w:val="none" w:sz="0" w:space="0" w:color="auto"/>
      </w:divBdr>
    </w:div>
    <w:div w:id="786895138">
      <w:bodyDiv w:val="1"/>
      <w:marLeft w:val="0"/>
      <w:marRight w:val="0"/>
      <w:marTop w:val="0"/>
      <w:marBottom w:val="0"/>
      <w:divBdr>
        <w:top w:val="none" w:sz="0" w:space="0" w:color="auto"/>
        <w:left w:val="none" w:sz="0" w:space="0" w:color="auto"/>
        <w:bottom w:val="none" w:sz="0" w:space="0" w:color="auto"/>
        <w:right w:val="none" w:sz="0" w:space="0" w:color="auto"/>
      </w:divBdr>
    </w:div>
    <w:div w:id="787165754">
      <w:bodyDiv w:val="1"/>
      <w:marLeft w:val="0"/>
      <w:marRight w:val="0"/>
      <w:marTop w:val="0"/>
      <w:marBottom w:val="0"/>
      <w:divBdr>
        <w:top w:val="none" w:sz="0" w:space="0" w:color="auto"/>
        <w:left w:val="none" w:sz="0" w:space="0" w:color="auto"/>
        <w:bottom w:val="none" w:sz="0" w:space="0" w:color="auto"/>
        <w:right w:val="none" w:sz="0" w:space="0" w:color="auto"/>
      </w:divBdr>
    </w:div>
    <w:div w:id="787166230">
      <w:bodyDiv w:val="1"/>
      <w:marLeft w:val="0"/>
      <w:marRight w:val="0"/>
      <w:marTop w:val="0"/>
      <w:marBottom w:val="0"/>
      <w:divBdr>
        <w:top w:val="none" w:sz="0" w:space="0" w:color="auto"/>
        <w:left w:val="none" w:sz="0" w:space="0" w:color="auto"/>
        <w:bottom w:val="none" w:sz="0" w:space="0" w:color="auto"/>
        <w:right w:val="none" w:sz="0" w:space="0" w:color="auto"/>
      </w:divBdr>
    </w:div>
    <w:div w:id="787312306">
      <w:bodyDiv w:val="1"/>
      <w:marLeft w:val="0"/>
      <w:marRight w:val="0"/>
      <w:marTop w:val="0"/>
      <w:marBottom w:val="0"/>
      <w:divBdr>
        <w:top w:val="none" w:sz="0" w:space="0" w:color="auto"/>
        <w:left w:val="none" w:sz="0" w:space="0" w:color="auto"/>
        <w:bottom w:val="none" w:sz="0" w:space="0" w:color="auto"/>
        <w:right w:val="none" w:sz="0" w:space="0" w:color="auto"/>
      </w:divBdr>
    </w:div>
    <w:div w:id="787510128">
      <w:bodyDiv w:val="1"/>
      <w:marLeft w:val="0"/>
      <w:marRight w:val="0"/>
      <w:marTop w:val="0"/>
      <w:marBottom w:val="0"/>
      <w:divBdr>
        <w:top w:val="none" w:sz="0" w:space="0" w:color="auto"/>
        <w:left w:val="none" w:sz="0" w:space="0" w:color="auto"/>
        <w:bottom w:val="none" w:sz="0" w:space="0" w:color="auto"/>
        <w:right w:val="none" w:sz="0" w:space="0" w:color="auto"/>
      </w:divBdr>
    </w:div>
    <w:div w:id="787547777">
      <w:bodyDiv w:val="1"/>
      <w:marLeft w:val="0"/>
      <w:marRight w:val="0"/>
      <w:marTop w:val="0"/>
      <w:marBottom w:val="0"/>
      <w:divBdr>
        <w:top w:val="none" w:sz="0" w:space="0" w:color="auto"/>
        <w:left w:val="none" w:sz="0" w:space="0" w:color="auto"/>
        <w:bottom w:val="none" w:sz="0" w:space="0" w:color="auto"/>
        <w:right w:val="none" w:sz="0" w:space="0" w:color="auto"/>
      </w:divBdr>
    </w:div>
    <w:div w:id="787892200">
      <w:bodyDiv w:val="1"/>
      <w:marLeft w:val="0"/>
      <w:marRight w:val="0"/>
      <w:marTop w:val="0"/>
      <w:marBottom w:val="0"/>
      <w:divBdr>
        <w:top w:val="none" w:sz="0" w:space="0" w:color="auto"/>
        <w:left w:val="none" w:sz="0" w:space="0" w:color="auto"/>
        <w:bottom w:val="none" w:sz="0" w:space="0" w:color="auto"/>
        <w:right w:val="none" w:sz="0" w:space="0" w:color="auto"/>
      </w:divBdr>
    </w:div>
    <w:div w:id="787940560">
      <w:bodyDiv w:val="1"/>
      <w:marLeft w:val="0"/>
      <w:marRight w:val="0"/>
      <w:marTop w:val="0"/>
      <w:marBottom w:val="0"/>
      <w:divBdr>
        <w:top w:val="none" w:sz="0" w:space="0" w:color="auto"/>
        <w:left w:val="none" w:sz="0" w:space="0" w:color="auto"/>
        <w:bottom w:val="none" w:sz="0" w:space="0" w:color="auto"/>
        <w:right w:val="none" w:sz="0" w:space="0" w:color="auto"/>
      </w:divBdr>
    </w:div>
    <w:div w:id="788083431">
      <w:bodyDiv w:val="1"/>
      <w:marLeft w:val="0"/>
      <w:marRight w:val="0"/>
      <w:marTop w:val="0"/>
      <w:marBottom w:val="0"/>
      <w:divBdr>
        <w:top w:val="none" w:sz="0" w:space="0" w:color="auto"/>
        <w:left w:val="none" w:sz="0" w:space="0" w:color="auto"/>
        <w:bottom w:val="none" w:sz="0" w:space="0" w:color="auto"/>
        <w:right w:val="none" w:sz="0" w:space="0" w:color="auto"/>
      </w:divBdr>
    </w:div>
    <w:div w:id="788086581">
      <w:bodyDiv w:val="1"/>
      <w:marLeft w:val="0"/>
      <w:marRight w:val="0"/>
      <w:marTop w:val="0"/>
      <w:marBottom w:val="0"/>
      <w:divBdr>
        <w:top w:val="none" w:sz="0" w:space="0" w:color="auto"/>
        <w:left w:val="none" w:sz="0" w:space="0" w:color="auto"/>
        <w:bottom w:val="none" w:sz="0" w:space="0" w:color="auto"/>
        <w:right w:val="none" w:sz="0" w:space="0" w:color="auto"/>
      </w:divBdr>
    </w:div>
    <w:div w:id="788086787">
      <w:bodyDiv w:val="1"/>
      <w:marLeft w:val="0"/>
      <w:marRight w:val="0"/>
      <w:marTop w:val="0"/>
      <w:marBottom w:val="0"/>
      <w:divBdr>
        <w:top w:val="none" w:sz="0" w:space="0" w:color="auto"/>
        <w:left w:val="none" w:sz="0" w:space="0" w:color="auto"/>
        <w:bottom w:val="none" w:sz="0" w:space="0" w:color="auto"/>
        <w:right w:val="none" w:sz="0" w:space="0" w:color="auto"/>
      </w:divBdr>
    </w:div>
    <w:div w:id="788089847">
      <w:bodyDiv w:val="1"/>
      <w:marLeft w:val="0"/>
      <w:marRight w:val="0"/>
      <w:marTop w:val="0"/>
      <w:marBottom w:val="0"/>
      <w:divBdr>
        <w:top w:val="none" w:sz="0" w:space="0" w:color="auto"/>
        <w:left w:val="none" w:sz="0" w:space="0" w:color="auto"/>
        <w:bottom w:val="none" w:sz="0" w:space="0" w:color="auto"/>
        <w:right w:val="none" w:sz="0" w:space="0" w:color="auto"/>
      </w:divBdr>
    </w:div>
    <w:div w:id="788205482">
      <w:bodyDiv w:val="1"/>
      <w:marLeft w:val="0"/>
      <w:marRight w:val="0"/>
      <w:marTop w:val="0"/>
      <w:marBottom w:val="0"/>
      <w:divBdr>
        <w:top w:val="none" w:sz="0" w:space="0" w:color="auto"/>
        <w:left w:val="none" w:sz="0" w:space="0" w:color="auto"/>
        <w:bottom w:val="none" w:sz="0" w:space="0" w:color="auto"/>
        <w:right w:val="none" w:sz="0" w:space="0" w:color="auto"/>
      </w:divBdr>
    </w:div>
    <w:div w:id="788277456">
      <w:bodyDiv w:val="1"/>
      <w:marLeft w:val="0"/>
      <w:marRight w:val="0"/>
      <w:marTop w:val="0"/>
      <w:marBottom w:val="0"/>
      <w:divBdr>
        <w:top w:val="none" w:sz="0" w:space="0" w:color="auto"/>
        <w:left w:val="none" w:sz="0" w:space="0" w:color="auto"/>
        <w:bottom w:val="none" w:sz="0" w:space="0" w:color="auto"/>
        <w:right w:val="none" w:sz="0" w:space="0" w:color="auto"/>
      </w:divBdr>
    </w:div>
    <w:div w:id="788284613">
      <w:bodyDiv w:val="1"/>
      <w:marLeft w:val="0"/>
      <w:marRight w:val="0"/>
      <w:marTop w:val="0"/>
      <w:marBottom w:val="0"/>
      <w:divBdr>
        <w:top w:val="none" w:sz="0" w:space="0" w:color="auto"/>
        <w:left w:val="none" w:sz="0" w:space="0" w:color="auto"/>
        <w:bottom w:val="none" w:sz="0" w:space="0" w:color="auto"/>
        <w:right w:val="none" w:sz="0" w:space="0" w:color="auto"/>
      </w:divBdr>
    </w:div>
    <w:div w:id="788351932">
      <w:bodyDiv w:val="1"/>
      <w:marLeft w:val="0"/>
      <w:marRight w:val="0"/>
      <w:marTop w:val="0"/>
      <w:marBottom w:val="0"/>
      <w:divBdr>
        <w:top w:val="none" w:sz="0" w:space="0" w:color="auto"/>
        <w:left w:val="none" w:sz="0" w:space="0" w:color="auto"/>
        <w:bottom w:val="none" w:sz="0" w:space="0" w:color="auto"/>
        <w:right w:val="none" w:sz="0" w:space="0" w:color="auto"/>
      </w:divBdr>
    </w:div>
    <w:div w:id="788400277">
      <w:bodyDiv w:val="1"/>
      <w:marLeft w:val="0"/>
      <w:marRight w:val="0"/>
      <w:marTop w:val="0"/>
      <w:marBottom w:val="0"/>
      <w:divBdr>
        <w:top w:val="none" w:sz="0" w:space="0" w:color="auto"/>
        <w:left w:val="none" w:sz="0" w:space="0" w:color="auto"/>
        <w:bottom w:val="none" w:sz="0" w:space="0" w:color="auto"/>
        <w:right w:val="none" w:sz="0" w:space="0" w:color="auto"/>
      </w:divBdr>
    </w:div>
    <w:div w:id="788402559">
      <w:bodyDiv w:val="1"/>
      <w:marLeft w:val="0"/>
      <w:marRight w:val="0"/>
      <w:marTop w:val="0"/>
      <w:marBottom w:val="0"/>
      <w:divBdr>
        <w:top w:val="none" w:sz="0" w:space="0" w:color="auto"/>
        <w:left w:val="none" w:sz="0" w:space="0" w:color="auto"/>
        <w:bottom w:val="none" w:sz="0" w:space="0" w:color="auto"/>
        <w:right w:val="none" w:sz="0" w:space="0" w:color="auto"/>
      </w:divBdr>
    </w:div>
    <w:div w:id="788550078">
      <w:bodyDiv w:val="1"/>
      <w:marLeft w:val="0"/>
      <w:marRight w:val="0"/>
      <w:marTop w:val="0"/>
      <w:marBottom w:val="0"/>
      <w:divBdr>
        <w:top w:val="none" w:sz="0" w:space="0" w:color="auto"/>
        <w:left w:val="none" w:sz="0" w:space="0" w:color="auto"/>
        <w:bottom w:val="none" w:sz="0" w:space="0" w:color="auto"/>
        <w:right w:val="none" w:sz="0" w:space="0" w:color="auto"/>
      </w:divBdr>
    </w:div>
    <w:div w:id="788620583">
      <w:bodyDiv w:val="1"/>
      <w:marLeft w:val="0"/>
      <w:marRight w:val="0"/>
      <w:marTop w:val="0"/>
      <w:marBottom w:val="0"/>
      <w:divBdr>
        <w:top w:val="none" w:sz="0" w:space="0" w:color="auto"/>
        <w:left w:val="none" w:sz="0" w:space="0" w:color="auto"/>
        <w:bottom w:val="none" w:sz="0" w:space="0" w:color="auto"/>
        <w:right w:val="none" w:sz="0" w:space="0" w:color="auto"/>
      </w:divBdr>
    </w:div>
    <w:div w:id="788663392">
      <w:bodyDiv w:val="1"/>
      <w:marLeft w:val="0"/>
      <w:marRight w:val="0"/>
      <w:marTop w:val="0"/>
      <w:marBottom w:val="0"/>
      <w:divBdr>
        <w:top w:val="none" w:sz="0" w:space="0" w:color="auto"/>
        <w:left w:val="none" w:sz="0" w:space="0" w:color="auto"/>
        <w:bottom w:val="none" w:sz="0" w:space="0" w:color="auto"/>
        <w:right w:val="none" w:sz="0" w:space="0" w:color="auto"/>
      </w:divBdr>
    </w:div>
    <w:div w:id="788670875">
      <w:bodyDiv w:val="1"/>
      <w:marLeft w:val="0"/>
      <w:marRight w:val="0"/>
      <w:marTop w:val="0"/>
      <w:marBottom w:val="0"/>
      <w:divBdr>
        <w:top w:val="none" w:sz="0" w:space="0" w:color="auto"/>
        <w:left w:val="none" w:sz="0" w:space="0" w:color="auto"/>
        <w:bottom w:val="none" w:sz="0" w:space="0" w:color="auto"/>
        <w:right w:val="none" w:sz="0" w:space="0" w:color="auto"/>
      </w:divBdr>
    </w:div>
    <w:div w:id="788746962">
      <w:bodyDiv w:val="1"/>
      <w:marLeft w:val="0"/>
      <w:marRight w:val="0"/>
      <w:marTop w:val="0"/>
      <w:marBottom w:val="0"/>
      <w:divBdr>
        <w:top w:val="none" w:sz="0" w:space="0" w:color="auto"/>
        <w:left w:val="none" w:sz="0" w:space="0" w:color="auto"/>
        <w:bottom w:val="none" w:sz="0" w:space="0" w:color="auto"/>
        <w:right w:val="none" w:sz="0" w:space="0" w:color="auto"/>
      </w:divBdr>
    </w:div>
    <w:div w:id="788813637">
      <w:bodyDiv w:val="1"/>
      <w:marLeft w:val="0"/>
      <w:marRight w:val="0"/>
      <w:marTop w:val="0"/>
      <w:marBottom w:val="0"/>
      <w:divBdr>
        <w:top w:val="none" w:sz="0" w:space="0" w:color="auto"/>
        <w:left w:val="none" w:sz="0" w:space="0" w:color="auto"/>
        <w:bottom w:val="none" w:sz="0" w:space="0" w:color="auto"/>
        <w:right w:val="none" w:sz="0" w:space="0" w:color="auto"/>
      </w:divBdr>
    </w:div>
    <w:div w:id="788857025">
      <w:bodyDiv w:val="1"/>
      <w:marLeft w:val="0"/>
      <w:marRight w:val="0"/>
      <w:marTop w:val="0"/>
      <w:marBottom w:val="0"/>
      <w:divBdr>
        <w:top w:val="none" w:sz="0" w:space="0" w:color="auto"/>
        <w:left w:val="none" w:sz="0" w:space="0" w:color="auto"/>
        <w:bottom w:val="none" w:sz="0" w:space="0" w:color="auto"/>
        <w:right w:val="none" w:sz="0" w:space="0" w:color="auto"/>
      </w:divBdr>
    </w:div>
    <w:div w:id="788888645">
      <w:bodyDiv w:val="1"/>
      <w:marLeft w:val="0"/>
      <w:marRight w:val="0"/>
      <w:marTop w:val="0"/>
      <w:marBottom w:val="0"/>
      <w:divBdr>
        <w:top w:val="none" w:sz="0" w:space="0" w:color="auto"/>
        <w:left w:val="none" w:sz="0" w:space="0" w:color="auto"/>
        <w:bottom w:val="none" w:sz="0" w:space="0" w:color="auto"/>
        <w:right w:val="none" w:sz="0" w:space="0" w:color="auto"/>
      </w:divBdr>
    </w:div>
    <w:div w:id="789008262">
      <w:bodyDiv w:val="1"/>
      <w:marLeft w:val="0"/>
      <w:marRight w:val="0"/>
      <w:marTop w:val="0"/>
      <w:marBottom w:val="0"/>
      <w:divBdr>
        <w:top w:val="none" w:sz="0" w:space="0" w:color="auto"/>
        <w:left w:val="none" w:sz="0" w:space="0" w:color="auto"/>
        <w:bottom w:val="none" w:sz="0" w:space="0" w:color="auto"/>
        <w:right w:val="none" w:sz="0" w:space="0" w:color="auto"/>
      </w:divBdr>
    </w:div>
    <w:div w:id="789053779">
      <w:bodyDiv w:val="1"/>
      <w:marLeft w:val="0"/>
      <w:marRight w:val="0"/>
      <w:marTop w:val="0"/>
      <w:marBottom w:val="0"/>
      <w:divBdr>
        <w:top w:val="none" w:sz="0" w:space="0" w:color="auto"/>
        <w:left w:val="none" w:sz="0" w:space="0" w:color="auto"/>
        <w:bottom w:val="none" w:sz="0" w:space="0" w:color="auto"/>
        <w:right w:val="none" w:sz="0" w:space="0" w:color="auto"/>
      </w:divBdr>
    </w:div>
    <w:div w:id="789202301">
      <w:bodyDiv w:val="1"/>
      <w:marLeft w:val="0"/>
      <w:marRight w:val="0"/>
      <w:marTop w:val="0"/>
      <w:marBottom w:val="0"/>
      <w:divBdr>
        <w:top w:val="none" w:sz="0" w:space="0" w:color="auto"/>
        <w:left w:val="none" w:sz="0" w:space="0" w:color="auto"/>
        <w:bottom w:val="none" w:sz="0" w:space="0" w:color="auto"/>
        <w:right w:val="none" w:sz="0" w:space="0" w:color="auto"/>
      </w:divBdr>
    </w:div>
    <w:div w:id="789204917">
      <w:bodyDiv w:val="1"/>
      <w:marLeft w:val="0"/>
      <w:marRight w:val="0"/>
      <w:marTop w:val="0"/>
      <w:marBottom w:val="0"/>
      <w:divBdr>
        <w:top w:val="none" w:sz="0" w:space="0" w:color="auto"/>
        <w:left w:val="none" w:sz="0" w:space="0" w:color="auto"/>
        <w:bottom w:val="none" w:sz="0" w:space="0" w:color="auto"/>
        <w:right w:val="none" w:sz="0" w:space="0" w:color="auto"/>
      </w:divBdr>
    </w:div>
    <w:div w:id="789207514">
      <w:bodyDiv w:val="1"/>
      <w:marLeft w:val="0"/>
      <w:marRight w:val="0"/>
      <w:marTop w:val="0"/>
      <w:marBottom w:val="0"/>
      <w:divBdr>
        <w:top w:val="none" w:sz="0" w:space="0" w:color="auto"/>
        <w:left w:val="none" w:sz="0" w:space="0" w:color="auto"/>
        <w:bottom w:val="none" w:sz="0" w:space="0" w:color="auto"/>
        <w:right w:val="none" w:sz="0" w:space="0" w:color="auto"/>
      </w:divBdr>
    </w:div>
    <w:div w:id="789281740">
      <w:bodyDiv w:val="1"/>
      <w:marLeft w:val="0"/>
      <w:marRight w:val="0"/>
      <w:marTop w:val="0"/>
      <w:marBottom w:val="0"/>
      <w:divBdr>
        <w:top w:val="none" w:sz="0" w:space="0" w:color="auto"/>
        <w:left w:val="none" w:sz="0" w:space="0" w:color="auto"/>
        <w:bottom w:val="none" w:sz="0" w:space="0" w:color="auto"/>
        <w:right w:val="none" w:sz="0" w:space="0" w:color="auto"/>
      </w:divBdr>
    </w:div>
    <w:div w:id="789395307">
      <w:bodyDiv w:val="1"/>
      <w:marLeft w:val="0"/>
      <w:marRight w:val="0"/>
      <w:marTop w:val="0"/>
      <w:marBottom w:val="0"/>
      <w:divBdr>
        <w:top w:val="none" w:sz="0" w:space="0" w:color="auto"/>
        <w:left w:val="none" w:sz="0" w:space="0" w:color="auto"/>
        <w:bottom w:val="none" w:sz="0" w:space="0" w:color="auto"/>
        <w:right w:val="none" w:sz="0" w:space="0" w:color="auto"/>
      </w:divBdr>
    </w:div>
    <w:div w:id="789398982">
      <w:bodyDiv w:val="1"/>
      <w:marLeft w:val="0"/>
      <w:marRight w:val="0"/>
      <w:marTop w:val="0"/>
      <w:marBottom w:val="0"/>
      <w:divBdr>
        <w:top w:val="none" w:sz="0" w:space="0" w:color="auto"/>
        <w:left w:val="none" w:sz="0" w:space="0" w:color="auto"/>
        <w:bottom w:val="none" w:sz="0" w:space="0" w:color="auto"/>
        <w:right w:val="none" w:sz="0" w:space="0" w:color="auto"/>
      </w:divBdr>
    </w:div>
    <w:div w:id="789472993">
      <w:bodyDiv w:val="1"/>
      <w:marLeft w:val="0"/>
      <w:marRight w:val="0"/>
      <w:marTop w:val="0"/>
      <w:marBottom w:val="0"/>
      <w:divBdr>
        <w:top w:val="none" w:sz="0" w:space="0" w:color="auto"/>
        <w:left w:val="none" w:sz="0" w:space="0" w:color="auto"/>
        <w:bottom w:val="none" w:sz="0" w:space="0" w:color="auto"/>
        <w:right w:val="none" w:sz="0" w:space="0" w:color="auto"/>
      </w:divBdr>
    </w:div>
    <w:div w:id="789588570">
      <w:bodyDiv w:val="1"/>
      <w:marLeft w:val="0"/>
      <w:marRight w:val="0"/>
      <w:marTop w:val="0"/>
      <w:marBottom w:val="0"/>
      <w:divBdr>
        <w:top w:val="none" w:sz="0" w:space="0" w:color="auto"/>
        <w:left w:val="none" w:sz="0" w:space="0" w:color="auto"/>
        <w:bottom w:val="none" w:sz="0" w:space="0" w:color="auto"/>
        <w:right w:val="none" w:sz="0" w:space="0" w:color="auto"/>
      </w:divBdr>
    </w:div>
    <w:div w:id="789670132">
      <w:bodyDiv w:val="1"/>
      <w:marLeft w:val="0"/>
      <w:marRight w:val="0"/>
      <w:marTop w:val="0"/>
      <w:marBottom w:val="0"/>
      <w:divBdr>
        <w:top w:val="none" w:sz="0" w:space="0" w:color="auto"/>
        <w:left w:val="none" w:sz="0" w:space="0" w:color="auto"/>
        <w:bottom w:val="none" w:sz="0" w:space="0" w:color="auto"/>
        <w:right w:val="none" w:sz="0" w:space="0" w:color="auto"/>
      </w:divBdr>
    </w:div>
    <w:div w:id="789713388">
      <w:bodyDiv w:val="1"/>
      <w:marLeft w:val="0"/>
      <w:marRight w:val="0"/>
      <w:marTop w:val="0"/>
      <w:marBottom w:val="0"/>
      <w:divBdr>
        <w:top w:val="none" w:sz="0" w:space="0" w:color="auto"/>
        <w:left w:val="none" w:sz="0" w:space="0" w:color="auto"/>
        <w:bottom w:val="none" w:sz="0" w:space="0" w:color="auto"/>
        <w:right w:val="none" w:sz="0" w:space="0" w:color="auto"/>
      </w:divBdr>
    </w:div>
    <w:div w:id="789780796">
      <w:bodyDiv w:val="1"/>
      <w:marLeft w:val="0"/>
      <w:marRight w:val="0"/>
      <w:marTop w:val="0"/>
      <w:marBottom w:val="0"/>
      <w:divBdr>
        <w:top w:val="none" w:sz="0" w:space="0" w:color="auto"/>
        <w:left w:val="none" w:sz="0" w:space="0" w:color="auto"/>
        <w:bottom w:val="none" w:sz="0" w:space="0" w:color="auto"/>
        <w:right w:val="none" w:sz="0" w:space="0" w:color="auto"/>
      </w:divBdr>
    </w:div>
    <w:div w:id="789782877">
      <w:bodyDiv w:val="1"/>
      <w:marLeft w:val="0"/>
      <w:marRight w:val="0"/>
      <w:marTop w:val="0"/>
      <w:marBottom w:val="0"/>
      <w:divBdr>
        <w:top w:val="none" w:sz="0" w:space="0" w:color="auto"/>
        <w:left w:val="none" w:sz="0" w:space="0" w:color="auto"/>
        <w:bottom w:val="none" w:sz="0" w:space="0" w:color="auto"/>
        <w:right w:val="none" w:sz="0" w:space="0" w:color="auto"/>
      </w:divBdr>
    </w:div>
    <w:div w:id="789783587">
      <w:bodyDiv w:val="1"/>
      <w:marLeft w:val="0"/>
      <w:marRight w:val="0"/>
      <w:marTop w:val="0"/>
      <w:marBottom w:val="0"/>
      <w:divBdr>
        <w:top w:val="none" w:sz="0" w:space="0" w:color="auto"/>
        <w:left w:val="none" w:sz="0" w:space="0" w:color="auto"/>
        <w:bottom w:val="none" w:sz="0" w:space="0" w:color="auto"/>
        <w:right w:val="none" w:sz="0" w:space="0" w:color="auto"/>
      </w:divBdr>
    </w:div>
    <w:div w:id="789788779">
      <w:bodyDiv w:val="1"/>
      <w:marLeft w:val="0"/>
      <w:marRight w:val="0"/>
      <w:marTop w:val="0"/>
      <w:marBottom w:val="0"/>
      <w:divBdr>
        <w:top w:val="none" w:sz="0" w:space="0" w:color="auto"/>
        <w:left w:val="none" w:sz="0" w:space="0" w:color="auto"/>
        <w:bottom w:val="none" w:sz="0" w:space="0" w:color="auto"/>
        <w:right w:val="none" w:sz="0" w:space="0" w:color="auto"/>
      </w:divBdr>
    </w:div>
    <w:div w:id="789858600">
      <w:bodyDiv w:val="1"/>
      <w:marLeft w:val="0"/>
      <w:marRight w:val="0"/>
      <w:marTop w:val="0"/>
      <w:marBottom w:val="0"/>
      <w:divBdr>
        <w:top w:val="none" w:sz="0" w:space="0" w:color="auto"/>
        <w:left w:val="none" w:sz="0" w:space="0" w:color="auto"/>
        <w:bottom w:val="none" w:sz="0" w:space="0" w:color="auto"/>
        <w:right w:val="none" w:sz="0" w:space="0" w:color="auto"/>
      </w:divBdr>
    </w:div>
    <w:div w:id="790127683">
      <w:bodyDiv w:val="1"/>
      <w:marLeft w:val="0"/>
      <w:marRight w:val="0"/>
      <w:marTop w:val="0"/>
      <w:marBottom w:val="0"/>
      <w:divBdr>
        <w:top w:val="none" w:sz="0" w:space="0" w:color="auto"/>
        <w:left w:val="none" w:sz="0" w:space="0" w:color="auto"/>
        <w:bottom w:val="none" w:sz="0" w:space="0" w:color="auto"/>
        <w:right w:val="none" w:sz="0" w:space="0" w:color="auto"/>
      </w:divBdr>
    </w:div>
    <w:div w:id="790130396">
      <w:bodyDiv w:val="1"/>
      <w:marLeft w:val="0"/>
      <w:marRight w:val="0"/>
      <w:marTop w:val="0"/>
      <w:marBottom w:val="0"/>
      <w:divBdr>
        <w:top w:val="none" w:sz="0" w:space="0" w:color="auto"/>
        <w:left w:val="none" w:sz="0" w:space="0" w:color="auto"/>
        <w:bottom w:val="none" w:sz="0" w:space="0" w:color="auto"/>
        <w:right w:val="none" w:sz="0" w:space="0" w:color="auto"/>
      </w:divBdr>
    </w:div>
    <w:div w:id="790132163">
      <w:bodyDiv w:val="1"/>
      <w:marLeft w:val="0"/>
      <w:marRight w:val="0"/>
      <w:marTop w:val="0"/>
      <w:marBottom w:val="0"/>
      <w:divBdr>
        <w:top w:val="none" w:sz="0" w:space="0" w:color="auto"/>
        <w:left w:val="none" w:sz="0" w:space="0" w:color="auto"/>
        <w:bottom w:val="none" w:sz="0" w:space="0" w:color="auto"/>
        <w:right w:val="none" w:sz="0" w:space="0" w:color="auto"/>
      </w:divBdr>
    </w:div>
    <w:div w:id="790170263">
      <w:bodyDiv w:val="1"/>
      <w:marLeft w:val="0"/>
      <w:marRight w:val="0"/>
      <w:marTop w:val="0"/>
      <w:marBottom w:val="0"/>
      <w:divBdr>
        <w:top w:val="none" w:sz="0" w:space="0" w:color="auto"/>
        <w:left w:val="none" w:sz="0" w:space="0" w:color="auto"/>
        <w:bottom w:val="none" w:sz="0" w:space="0" w:color="auto"/>
        <w:right w:val="none" w:sz="0" w:space="0" w:color="auto"/>
      </w:divBdr>
    </w:div>
    <w:div w:id="790171108">
      <w:bodyDiv w:val="1"/>
      <w:marLeft w:val="0"/>
      <w:marRight w:val="0"/>
      <w:marTop w:val="0"/>
      <w:marBottom w:val="0"/>
      <w:divBdr>
        <w:top w:val="none" w:sz="0" w:space="0" w:color="auto"/>
        <w:left w:val="none" w:sz="0" w:space="0" w:color="auto"/>
        <w:bottom w:val="none" w:sz="0" w:space="0" w:color="auto"/>
        <w:right w:val="none" w:sz="0" w:space="0" w:color="auto"/>
      </w:divBdr>
    </w:div>
    <w:div w:id="790323977">
      <w:bodyDiv w:val="1"/>
      <w:marLeft w:val="0"/>
      <w:marRight w:val="0"/>
      <w:marTop w:val="0"/>
      <w:marBottom w:val="0"/>
      <w:divBdr>
        <w:top w:val="none" w:sz="0" w:space="0" w:color="auto"/>
        <w:left w:val="none" w:sz="0" w:space="0" w:color="auto"/>
        <w:bottom w:val="none" w:sz="0" w:space="0" w:color="auto"/>
        <w:right w:val="none" w:sz="0" w:space="0" w:color="auto"/>
      </w:divBdr>
    </w:div>
    <w:div w:id="790324339">
      <w:bodyDiv w:val="1"/>
      <w:marLeft w:val="0"/>
      <w:marRight w:val="0"/>
      <w:marTop w:val="0"/>
      <w:marBottom w:val="0"/>
      <w:divBdr>
        <w:top w:val="none" w:sz="0" w:space="0" w:color="auto"/>
        <w:left w:val="none" w:sz="0" w:space="0" w:color="auto"/>
        <w:bottom w:val="none" w:sz="0" w:space="0" w:color="auto"/>
        <w:right w:val="none" w:sz="0" w:space="0" w:color="auto"/>
      </w:divBdr>
    </w:div>
    <w:div w:id="790365249">
      <w:bodyDiv w:val="1"/>
      <w:marLeft w:val="0"/>
      <w:marRight w:val="0"/>
      <w:marTop w:val="0"/>
      <w:marBottom w:val="0"/>
      <w:divBdr>
        <w:top w:val="none" w:sz="0" w:space="0" w:color="auto"/>
        <w:left w:val="none" w:sz="0" w:space="0" w:color="auto"/>
        <w:bottom w:val="none" w:sz="0" w:space="0" w:color="auto"/>
        <w:right w:val="none" w:sz="0" w:space="0" w:color="auto"/>
      </w:divBdr>
    </w:div>
    <w:div w:id="790396640">
      <w:bodyDiv w:val="1"/>
      <w:marLeft w:val="0"/>
      <w:marRight w:val="0"/>
      <w:marTop w:val="0"/>
      <w:marBottom w:val="0"/>
      <w:divBdr>
        <w:top w:val="none" w:sz="0" w:space="0" w:color="auto"/>
        <w:left w:val="none" w:sz="0" w:space="0" w:color="auto"/>
        <w:bottom w:val="none" w:sz="0" w:space="0" w:color="auto"/>
        <w:right w:val="none" w:sz="0" w:space="0" w:color="auto"/>
      </w:divBdr>
    </w:div>
    <w:div w:id="790442486">
      <w:bodyDiv w:val="1"/>
      <w:marLeft w:val="0"/>
      <w:marRight w:val="0"/>
      <w:marTop w:val="0"/>
      <w:marBottom w:val="0"/>
      <w:divBdr>
        <w:top w:val="none" w:sz="0" w:space="0" w:color="auto"/>
        <w:left w:val="none" w:sz="0" w:space="0" w:color="auto"/>
        <w:bottom w:val="none" w:sz="0" w:space="0" w:color="auto"/>
        <w:right w:val="none" w:sz="0" w:space="0" w:color="auto"/>
      </w:divBdr>
    </w:div>
    <w:div w:id="790443061">
      <w:bodyDiv w:val="1"/>
      <w:marLeft w:val="0"/>
      <w:marRight w:val="0"/>
      <w:marTop w:val="0"/>
      <w:marBottom w:val="0"/>
      <w:divBdr>
        <w:top w:val="none" w:sz="0" w:space="0" w:color="auto"/>
        <w:left w:val="none" w:sz="0" w:space="0" w:color="auto"/>
        <w:bottom w:val="none" w:sz="0" w:space="0" w:color="auto"/>
        <w:right w:val="none" w:sz="0" w:space="0" w:color="auto"/>
      </w:divBdr>
    </w:div>
    <w:div w:id="790518084">
      <w:bodyDiv w:val="1"/>
      <w:marLeft w:val="0"/>
      <w:marRight w:val="0"/>
      <w:marTop w:val="0"/>
      <w:marBottom w:val="0"/>
      <w:divBdr>
        <w:top w:val="none" w:sz="0" w:space="0" w:color="auto"/>
        <w:left w:val="none" w:sz="0" w:space="0" w:color="auto"/>
        <w:bottom w:val="none" w:sz="0" w:space="0" w:color="auto"/>
        <w:right w:val="none" w:sz="0" w:space="0" w:color="auto"/>
      </w:divBdr>
    </w:div>
    <w:div w:id="790587349">
      <w:bodyDiv w:val="1"/>
      <w:marLeft w:val="0"/>
      <w:marRight w:val="0"/>
      <w:marTop w:val="0"/>
      <w:marBottom w:val="0"/>
      <w:divBdr>
        <w:top w:val="none" w:sz="0" w:space="0" w:color="auto"/>
        <w:left w:val="none" w:sz="0" w:space="0" w:color="auto"/>
        <w:bottom w:val="none" w:sz="0" w:space="0" w:color="auto"/>
        <w:right w:val="none" w:sz="0" w:space="0" w:color="auto"/>
      </w:divBdr>
    </w:div>
    <w:div w:id="790593486">
      <w:bodyDiv w:val="1"/>
      <w:marLeft w:val="0"/>
      <w:marRight w:val="0"/>
      <w:marTop w:val="0"/>
      <w:marBottom w:val="0"/>
      <w:divBdr>
        <w:top w:val="none" w:sz="0" w:space="0" w:color="auto"/>
        <w:left w:val="none" w:sz="0" w:space="0" w:color="auto"/>
        <w:bottom w:val="none" w:sz="0" w:space="0" w:color="auto"/>
        <w:right w:val="none" w:sz="0" w:space="0" w:color="auto"/>
      </w:divBdr>
    </w:div>
    <w:div w:id="790633770">
      <w:bodyDiv w:val="1"/>
      <w:marLeft w:val="0"/>
      <w:marRight w:val="0"/>
      <w:marTop w:val="0"/>
      <w:marBottom w:val="0"/>
      <w:divBdr>
        <w:top w:val="none" w:sz="0" w:space="0" w:color="auto"/>
        <w:left w:val="none" w:sz="0" w:space="0" w:color="auto"/>
        <w:bottom w:val="none" w:sz="0" w:space="0" w:color="auto"/>
        <w:right w:val="none" w:sz="0" w:space="0" w:color="auto"/>
      </w:divBdr>
    </w:div>
    <w:div w:id="790707605">
      <w:bodyDiv w:val="1"/>
      <w:marLeft w:val="0"/>
      <w:marRight w:val="0"/>
      <w:marTop w:val="0"/>
      <w:marBottom w:val="0"/>
      <w:divBdr>
        <w:top w:val="none" w:sz="0" w:space="0" w:color="auto"/>
        <w:left w:val="none" w:sz="0" w:space="0" w:color="auto"/>
        <w:bottom w:val="none" w:sz="0" w:space="0" w:color="auto"/>
        <w:right w:val="none" w:sz="0" w:space="0" w:color="auto"/>
      </w:divBdr>
    </w:div>
    <w:div w:id="790709206">
      <w:bodyDiv w:val="1"/>
      <w:marLeft w:val="0"/>
      <w:marRight w:val="0"/>
      <w:marTop w:val="0"/>
      <w:marBottom w:val="0"/>
      <w:divBdr>
        <w:top w:val="none" w:sz="0" w:space="0" w:color="auto"/>
        <w:left w:val="none" w:sz="0" w:space="0" w:color="auto"/>
        <w:bottom w:val="none" w:sz="0" w:space="0" w:color="auto"/>
        <w:right w:val="none" w:sz="0" w:space="0" w:color="auto"/>
      </w:divBdr>
    </w:div>
    <w:div w:id="790823748">
      <w:bodyDiv w:val="1"/>
      <w:marLeft w:val="0"/>
      <w:marRight w:val="0"/>
      <w:marTop w:val="0"/>
      <w:marBottom w:val="0"/>
      <w:divBdr>
        <w:top w:val="none" w:sz="0" w:space="0" w:color="auto"/>
        <w:left w:val="none" w:sz="0" w:space="0" w:color="auto"/>
        <w:bottom w:val="none" w:sz="0" w:space="0" w:color="auto"/>
        <w:right w:val="none" w:sz="0" w:space="0" w:color="auto"/>
      </w:divBdr>
    </w:div>
    <w:div w:id="790825793">
      <w:bodyDiv w:val="1"/>
      <w:marLeft w:val="0"/>
      <w:marRight w:val="0"/>
      <w:marTop w:val="0"/>
      <w:marBottom w:val="0"/>
      <w:divBdr>
        <w:top w:val="none" w:sz="0" w:space="0" w:color="auto"/>
        <w:left w:val="none" w:sz="0" w:space="0" w:color="auto"/>
        <w:bottom w:val="none" w:sz="0" w:space="0" w:color="auto"/>
        <w:right w:val="none" w:sz="0" w:space="0" w:color="auto"/>
      </w:divBdr>
    </w:div>
    <w:div w:id="790979382">
      <w:bodyDiv w:val="1"/>
      <w:marLeft w:val="0"/>
      <w:marRight w:val="0"/>
      <w:marTop w:val="0"/>
      <w:marBottom w:val="0"/>
      <w:divBdr>
        <w:top w:val="none" w:sz="0" w:space="0" w:color="auto"/>
        <w:left w:val="none" w:sz="0" w:space="0" w:color="auto"/>
        <w:bottom w:val="none" w:sz="0" w:space="0" w:color="auto"/>
        <w:right w:val="none" w:sz="0" w:space="0" w:color="auto"/>
      </w:divBdr>
    </w:div>
    <w:div w:id="791094949">
      <w:bodyDiv w:val="1"/>
      <w:marLeft w:val="0"/>
      <w:marRight w:val="0"/>
      <w:marTop w:val="0"/>
      <w:marBottom w:val="0"/>
      <w:divBdr>
        <w:top w:val="none" w:sz="0" w:space="0" w:color="auto"/>
        <w:left w:val="none" w:sz="0" w:space="0" w:color="auto"/>
        <w:bottom w:val="none" w:sz="0" w:space="0" w:color="auto"/>
        <w:right w:val="none" w:sz="0" w:space="0" w:color="auto"/>
      </w:divBdr>
    </w:div>
    <w:div w:id="791095671">
      <w:bodyDiv w:val="1"/>
      <w:marLeft w:val="0"/>
      <w:marRight w:val="0"/>
      <w:marTop w:val="0"/>
      <w:marBottom w:val="0"/>
      <w:divBdr>
        <w:top w:val="none" w:sz="0" w:space="0" w:color="auto"/>
        <w:left w:val="none" w:sz="0" w:space="0" w:color="auto"/>
        <w:bottom w:val="none" w:sz="0" w:space="0" w:color="auto"/>
        <w:right w:val="none" w:sz="0" w:space="0" w:color="auto"/>
      </w:divBdr>
    </w:div>
    <w:div w:id="791175354">
      <w:bodyDiv w:val="1"/>
      <w:marLeft w:val="0"/>
      <w:marRight w:val="0"/>
      <w:marTop w:val="0"/>
      <w:marBottom w:val="0"/>
      <w:divBdr>
        <w:top w:val="none" w:sz="0" w:space="0" w:color="auto"/>
        <w:left w:val="none" w:sz="0" w:space="0" w:color="auto"/>
        <w:bottom w:val="none" w:sz="0" w:space="0" w:color="auto"/>
        <w:right w:val="none" w:sz="0" w:space="0" w:color="auto"/>
      </w:divBdr>
    </w:div>
    <w:div w:id="791248430">
      <w:bodyDiv w:val="1"/>
      <w:marLeft w:val="0"/>
      <w:marRight w:val="0"/>
      <w:marTop w:val="0"/>
      <w:marBottom w:val="0"/>
      <w:divBdr>
        <w:top w:val="none" w:sz="0" w:space="0" w:color="auto"/>
        <w:left w:val="none" w:sz="0" w:space="0" w:color="auto"/>
        <w:bottom w:val="none" w:sz="0" w:space="0" w:color="auto"/>
        <w:right w:val="none" w:sz="0" w:space="0" w:color="auto"/>
      </w:divBdr>
    </w:div>
    <w:div w:id="791286511">
      <w:bodyDiv w:val="1"/>
      <w:marLeft w:val="0"/>
      <w:marRight w:val="0"/>
      <w:marTop w:val="0"/>
      <w:marBottom w:val="0"/>
      <w:divBdr>
        <w:top w:val="none" w:sz="0" w:space="0" w:color="auto"/>
        <w:left w:val="none" w:sz="0" w:space="0" w:color="auto"/>
        <w:bottom w:val="none" w:sz="0" w:space="0" w:color="auto"/>
        <w:right w:val="none" w:sz="0" w:space="0" w:color="auto"/>
      </w:divBdr>
    </w:div>
    <w:div w:id="791441679">
      <w:bodyDiv w:val="1"/>
      <w:marLeft w:val="0"/>
      <w:marRight w:val="0"/>
      <w:marTop w:val="0"/>
      <w:marBottom w:val="0"/>
      <w:divBdr>
        <w:top w:val="none" w:sz="0" w:space="0" w:color="auto"/>
        <w:left w:val="none" w:sz="0" w:space="0" w:color="auto"/>
        <w:bottom w:val="none" w:sz="0" w:space="0" w:color="auto"/>
        <w:right w:val="none" w:sz="0" w:space="0" w:color="auto"/>
      </w:divBdr>
    </w:div>
    <w:div w:id="791479818">
      <w:bodyDiv w:val="1"/>
      <w:marLeft w:val="0"/>
      <w:marRight w:val="0"/>
      <w:marTop w:val="0"/>
      <w:marBottom w:val="0"/>
      <w:divBdr>
        <w:top w:val="none" w:sz="0" w:space="0" w:color="auto"/>
        <w:left w:val="none" w:sz="0" w:space="0" w:color="auto"/>
        <w:bottom w:val="none" w:sz="0" w:space="0" w:color="auto"/>
        <w:right w:val="none" w:sz="0" w:space="0" w:color="auto"/>
      </w:divBdr>
    </w:div>
    <w:div w:id="791633197">
      <w:bodyDiv w:val="1"/>
      <w:marLeft w:val="0"/>
      <w:marRight w:val="0"/>
      <w:marTop w:val="0"/>
      <w:marBottom w:val="0"/>
      <w:divBdr>
        <w:top w:val="none" w:sz="0" w:space="0" w:color="auto"/>
        <w:left w:val="none" w:sz="0" w:space="0" w:color="auto"/>
        <w:bottom w:val="none" w:sz="0" w:space="0" w:color="auto"/>
        <w:right w:val="none" w:sz="0" w:space="0" w:color="auto"/>
      </w:divBdr>
    </w:div>
    <w:div w:id="791677333">
      <w:bodyDiv w:val="1"/>
      <w:marLeft w:val="0"/>
      <w:marRight w:val="0"/>
      <w:marTop w:val="0"/>
      <w:marBottom w:val="0"/>
      <w:divBdr>
        <w:top w:val="none" w:sz="0" w:space="0" w:color="auto"/>
        <w:left w:val="none" w:sz="0" w:space="0" w:color="auto"/>
        <w:bottom w:val="none" w:sz="0" w:space="0" w:color="auto"/>
        <w:right w:val="none" w:sz="0" w:space="0" w:color="auto"/>
      </w:divBdr>
    </w:div>
    <w:div w:id="791750349">
      <w:bodyDiv w:val="1"/>
      <w:marLeft w:val="0"/>
      <w:marRight w:val="0"/>
      <w:marTop w:val="0"/>
      <w:marBottom w:val="0"/>
      <w:divBdr>
        <w:top w:val="none" w:sz="0" w:space="0" w:color="auto"/>
        <w:left w:val="none" w:sz="0" w:space="0" w:color="auto"/>
        <w:bottom w:val="none" w:sz="0" w:space="0" w:color="auto"/>
        <w:right w:val="none" w:sz="0" w:space="0" w:color="auto"/>
      </w:divBdr>
    </w:div>
    <w:div w:id="791823330">
      <w:bodyDiv w:val="1"/>
      <w:marLeft w:val="0"/>
      <w:marRight w:val="0"/>
      <w:marTop w:val="0"/>
      <w:marBottom w:val="0"/>
      <w:divBdr>
        <w:top w:val="none" w:sz="0" w:space="0" w:color="auto"/>
        <w:left w:val="none" w:sz="0" w:space="0" w:color="auto"/>
        <w:bottom w:val="none" w:sz="0" w:space="0" w:color="auto"/>
        <w:right w:val="none" w:sz="0" w:space="0" w:color="auto"/>
      </w:divBdr>
    </w:div>
    <w:div w:id="791941249">
      <w:bodyDiv w:val="1"/>
      <w:marLeft w:val="0"/>
      <w:marRight w:val="0"/>
      <w:marTop w:val="0"/>
      <w:marBottom w:val="0"/>
      <w:divBdr>
        <w:top w:val="none" w:sz="0" w:space="0" w:color="auto"/>
        <w:left w:val="none" w:sz="0" w:space="0" w:color="auto"/>
        <w:bottom w:val="none" w:sz="0" w:space="0" w:color="auto"/>
        <w:right w:val="none" w:sz="0" w:space="0" w:color="auto"/>
      </w:divBdr>
    </w:div>
    <w:div w:id="791944064">
      <w:bodyDiv w:val="1"/>
      <w:marLeft w:val="0"/>
      <w:marRight w:val="0"/>
      <w:marTop w:val="0"/>
      <w:marBottom w:val="0"/>
      <w:divBdr>
        <w:top w:val="none" w:sz="0" w:space="0" w:color="auto"/>
        <w:left w:val="none" w:sz="0" w:space="0" w:color="auto"/>
        <w:bottom w:val="none" w:sz="0" w:space="0" w:color="auto"/>
        <w:right w:val="none" w:sz="0" w:space="0" w:color="auto"/>
      </w:divBdr>
    </w:div>
    <w:div w:id="791946311">
      <w:bodyDiv w:val="1"/>
      <w:marLeft w:val="0"/>
      <w:marRight w:val="0"/>
      <w:marTop w:val="0"/>
      <w:marBottom w:val="0"/>
      <w:divBdr>
        <w:top w:val="none" w:sz="0" w:space="0" w:color="auto"/>
        <w:left w:val="none" w:sz="0" w:space="0" w:color="auto"/>
        <w:bottom w:val="none" w:sz="0" w:space="0" w:color="auto"/>
        <w:right w:val="none" w:sz="0" w:space="0" w:color="auto"/>
      </w:divBdr>
    </w:div>
    <w:div w:id="792209795">
      <w:bodyDiv w:val="1"/>
      <w:marLeft w:val="0"/>
      <w:marRight w:val="0"/>
      <w:marTop w:val="0"/>
      <w:marBottom w:val="0"/>
      <w:divBdr>
        <w:top w:val="none" w:sz="0" w:space="0" w:color="auto"/>
        <w:left w:val="none" w:sz="0" w:space="0" w:color="auto"/>
        <w:bottom w:val="none" w:sz="0" w:space="0" w:color="auto"/>
        <w:right w:val="none" w:sz="0" w:space="0" w:color="auto"/>
      </w:divBdr>
    </w:div>
    <w:div w:id="792214286">
      <w:bodyDiv w:val="1"/>
      <w:marLeft w:val="0"/>
      <w:marRight w:val="0"/>
      <w:marTop w:val="0"/>
      <w:marBottom w:val="0"/>
      <w:divBdr>
        <w:top w:val="none" w:sz="0" w:space="0" w:color="auto"/>
        <w:left w:val="none" w:sz="0" w:space="0" w:color="auto"/>
        <w:bottom w:val="none" w:sz="0" w:space="0" w:color="auto"/>
        <w:right w:val="none" w:sz="0" w:space="0" w:color="auto"/>
      </w:divBdr>
    </w:div>
    <w:div w:id="792217068">
      <w:bodyDiv w:val="1"/>
      <w:marLeft w:val="0"/>
      <w:marRight w:val="0"/>
      <w:marTop w:val="0"/>
      <w:marBottom w:val="0"/>
      <w:divBdr>
        <w:top w:val="none" w:sz="0" w:space="0" w:color="auto"/>
        <w:left w:val="none" w:sz="0" w:space="0" w:color="auto"/>
        <w:bottom w:val="none" w:sz="0" w:space="0" w:color="auto"/>
        <w:right w:val="none" w:sz="0" w:space="0" w:color="auto"/>
      </w:divBdr>
    </w:div>
    <w:div w:id="792360057">
      <w:bodyDiv w:val="1"/>
      <w:marLeft w:val="0"/>
      <w:marRight w:val="0"/>
      <w:marTop w:val="0"/>
      <w:marBottom w:val="0"/>
      <w:divBdr>
        <w:top w:val="none" w:sz="0" w:space="0" w:color="auto"/>
        <w:left w:val="none" w:sz="0" w:space="0" w:color="auto"/>
        <w:bottom w:val="none" w:sz="0" w:space="0" w:color="auto"/>
        <w:right w:val="none" w:sz="0" w:space="0" w:color="auto"/>
      </w:divBdr>
    </w:div>
    <w:div w:id="792360446">
      <w:bodyDiv w:val="1"/>
      <w:marLeft w:val="0"/>
      <w:marRight w:val="0"/>
      <w:marTop w:val="0"/>
      <w:marBottom w:val="0"/>
      <w:divBdr>
        <w:top w:val="none" w:sz="0" w:space="0" w:color="auto"/>
        <w:left w:val="none" w:sz="0" w:space="0" w:color="auto"/>
        <w:bottom w:val="none" w:sz="0" w:space="0" w:color="auto"/>
        <w:right w:val="none" w:sz="0" w:space="0" w:color="auto"/>
      </w:divBdr>
    </w:div>
    <w:div w:id="792402608">
      <w:bodyDiv w:val="1"/>
      <w:marLeft w:val="0"/>
      <w:marRight w:val="0"/>
      <w:marTop w:val="0"/>
      <w:marBottom w:val="0"/>
      <w:divBdr>
        <w:top w:val="none" w:sz="0" w:space="0" w:color="auto"/>
        <w:left w:val="none" w:sz="0" w:space="0" w:color="auto"/>
        <w:bottom w:val="none" w:sz="0" w:space="0" w:color="auto"/>
        <w:right w:val="none" w:sz="0" w:space="0" w:color="auto"/>
      </w:divBdr>
    </w:div>
    <w:div w:id="792403895">
      <w:bodyDiv w:val="1"/>
      <w:marLeft w:val="0"/>
      <w:marRight w:val="0"/>
      <w:marTop w:val="0"/>
      <w:marBottom w:val="0"/>
      <w:divBdr>
        <w:top w:val="none" w:sz="0" w:space="0" w:color="auto"/>
        <w:left w:val="none" w:sz="0" w:space="0" w:color="auto"/>
        <w:bottom w:val="none" w:sz="0" w:space="0" w:color="auto"/>
        <w:right w:val="none" w:sz="0" w:space="0" w:color="auto"/>
      </w:divBdr>
    </w:div>
    <w:div w:id="792407072">
      <w:bodyDiv w:val="1"/>
      <w:marLeft w:val="0"/>
      <w:marRight w:val="0"/>
      <w:marTop w:val="0"/>
      <w:marBottom w:val="0"/>
      <w:divBdr>
        <w:top w:val="none" w:sz="0" w:space="0" w:color="auto"/>
        <w:left w:val="none" w:sz="0" w:space="0" w:color="auto"/>
        <w:bottom w:val="none" w:sz="0" w:space="0" w:color="auto"/>
        <w:right w:val="none" w:sz="0" w:space="0" w:color="auto"/>
      </w:divBdr>
    </w:div>
    <w:div w:id="792484074">
      <w:bodyDiv w:val="1"/>
      <w:marLeft w:val="0"/>
      <w:marRight w:val="0"/>
      <w:marTop w:val="0"/>
      <w:marBottom w:val="0"/>
      <w:divBdr>
        <w:top w:val="none" w:sz="0" w:space="0" w:color="auto"/>
        <w:left w:val="none" w:sz="0" w:space="0" w:color="auto"/>
        <w:bottom w:val="none" w:sz="0" w:space="0" w:color="auto"/>
        <w:right w:val="none" w:sz="0" w:space="0" w:color="auto"/>
      </w:divBdr>
    </w:div>
    <w:div w:id="792556539">
      <w:bodyDiv w:val="1"/>
      <w:marLeft w:val="0"/>
      <w:marRight w:val="0"/>
      <w:marTop w:val="0"/>
      <w:marBottom w:val="0"/>
      <w:divBdr>
        <w:top w:val="none" w:sz="0" w:space="0" w:color="auto"/>
        <w:left w:val="none" w:sz="0" w:space="0" w:color="auto"/>
        <w:bottom w:val="none" w:sz="0" w:space="0" w:color="auto"/>
        <w:right w:val="none" w:sz="0" w:space="0" w:color="auto"/>
      </w:divBdr>
    </w:div>
    <w:div w:id="792598144">
      <w:bodyDiv w:val="1"/>
      <w:marLeft w:val="0"/>
      <w:marRight w:val="0"/>
      <w:marTop w:val="0"/>
      <w:marBottom w:val="0"/>
      <w:divBdr>
        <w:top w:val="none" w:sz="0" w:space="0" w:color="auto"/>
        <w:left w:val="none" w:sz="0" w:space="0" w:color="auto"/>
        <w:bottom w:val="none" w:sz="0" w:space="0" w:color="auto"/>
        <w:right w:val="none" w:sz="0" w:space="0" w:color="auto"/>
      </w:divBdr>
    </w:div>
    <w:div w:id="792598222">
      <w:bodyDiv w:val="1"/>
      <w:marLeft w:val="0"/>
      <w:marRight w:val="0"/>
      <w:marTop w:val="0"/>
      <w:marBottom w:val="0"/>
      <w:divBdr>
        <w:top w:val="none" w:sz="0" w:space="0" w:color="auto"/>
        <w:left w:val="none" w:sz="0" w:space="0" w:color="auto"/>
        <w:bottom w:val="none" w:sz="0" w:space="0" w:color="auto"/>
        <w:right w:val="none" w:sz="0" w:space="0" w:color="auto"/>
      </w:divBdr>
    </w:div>
    <w:div w:id="792747979">
      <w:bodyDiv w:val="1"/>
      <w:marLeft w:val="0"/>
      <w:marRight w:val="0"/>
      <w:marTop w:val="0"/>
      <w:marBottom w:val="0"/>
      <w:divBdr>
        <w:top w:val="none" w:sz="0" w:space="0" w:color="auto"/>
        <w:left w:val="none" w:sz="0" w:space="0" w:color="auto"/>
        <w:bottom w:val="none" w:sz="0" w:space="0" w:color="auto"/>
        <w:right w:val="none" w:sz="0" w:space="0" w:color="auto"/>
      </w:divBdr>
    </w:div>
    <w:div w:id="792794478">
      <w:bodyDiv w:val="1"/>
      <w:marLeft w:val="0"/>
      <w:marRight w:val="0"/>
      <w:marTop w:val="0"/>
      <w:marBottom w:val="0"/>
      <w:divBdr>
        <w:top w:val="none" w:sz="0" w:space="0" w:color="auto"/>
        <w:left w:val="none" w:sz="0" w:space="0" w:color="auto"/>
        <w:bottom w:val="none" w:sz="0" w:space="0" w:color="auto"/>
        <w:right w:val="none" w:sz="0" w:space="0" w:color="auto"/>
      </w:divBdr>
    </w:div>
    <w:div w:id="792863296">
      <w:bodyDiv w:val="1"/>
      <w:marLeft w:val="0"/>
      <w:marRight w:val="0"/>
      <w:marTop w:val="0"/>
      <w:marBottom w:val="0"/>
      <w:divBdr>
        <w:top w:val="none" w:sz="0" w:space="0" w:color="auto"/>
        <w:left w:val="none" w:sz="0" w:space="0" w:color="auto"/>
        <w:bottom w:val="none" w:sz="0" w:space="0" w:color="auto"/>
        <w:right w:val="none" w:sz="0" w:space="0" w:color="auto"/>
      </w:divBdr>
    </w:div>
    <w:div w:id="792868650">
      <w:bodyDiv w:val="1"/>
      <w:marLeft w:val="0"/>
      <w:marRight w:val="0"/>
      <w:marTop w:val="0"/>
      <w:marBottom w:val="0"/>
      <w:divBdr>
        <w:top w:val="none" w:sz="0" w:space="0" w:color="auto"/>
        <w:left w:val="none" w:sz="0" w:space="0" w:color="auto"/>
        <w:bottom w:val="none" w:sz="0" w:space="0" w:color="auto"/>
        <w:right w:val="none" w:sz="0" w:space="0" w:color="auto"/>
      </w:divBdr>
    </w:div>
    <w:div w:id="792940346">
      <w:bodyDiv w:val="1"/>
      <w:marLeft w:val="0"/>
      <w:marRight w:val="0"/>
      <w:marTop w:val="0"/>
      <w:marBottom w:val="0"/>
      <w:divBdr>
        <w:top w:val="none" w:sz="0" w:space="0" w:color="auto"/>
        <w:left w:val="none" w:sz="0" w:space="0" w:color="auto"/>
        <w:bottom w:val="none" w:sz="0" w:space="0" w:color="auto"/>
        <w:right w:val="none" w:sz="0" w:space="0" w:color="auto"/>
      </w:divBdr>
    </w:div>
    <w:div w:id="793058442">
      <w:bodyDiv w:val="1"/>
      <w:marLeft w:val="0"/>
      <w:marRight w:val="0"/>
      <w:marTop w:val="0"/>
      <w:marBottom w:val="0"/>
      <w:divBdr>
        <w:top w:val="none" w:sz="0" w:space="0" w:color="auto"/>
        <w:left w:val="none" w:sz="0" w:space="0" w:color="auto"/>
        <w:bottom w:val="none" w:sz="0" w:space="0" w:color="auto"/>
        <w:right w:val="none" w:sz="0" w:space="0" w:color="auto"/>
      </w:divBdr>
    </w:div>
    <w:div w:id="793134317">
      <w:bodyDiv w:val="1"/>
      <w:marLeft w:val="0"/>
      <w:marRight w:val="0"/>
      <w:marTop w:val="0"/>
      <w:marBottom w:val="0"/>
      <w:divBdr>
        <w:top w:val="none" w:sz="0" w:space="0" w:color="auto"/>
        <w:left w:val="none" w:sz="0" w:space="0" w:color="auto"/>
        <w:bottom w:val="none" w:sz="0" w:space="0" w:color="auto"/>
        <w:right w:val="none" w:sz="0" w:space="0" w:color="auto"/>
      </w:divBdr>
    </w:div>
    <w:div w:id="793207169">
      <w:bodyDiv w:val="1"/>
      <w:marLeft w:val="0"/>
      <w:marRight w:val="0"/>
      <w:marTop w:val="0"/>
      <w:marBottom w:val="0"/>
      <w:divBdr>
        <w:top w:val="none" w:sz="0" w:space="0" w:color="auto"/>
        <w:left w:val="none" w:sz="0" w:space="0" w:color="auto"/>
        <w:bottom w:val="none" w:sz="0" w:space="0" w:color="auto"/>
        <w:right w:val="none" w:sz="0" w:space="0" w:color="auto"/>
      </w:divBdr>
    </w:div>
    <w:div w:id="793404769">
      <w:bodyDiv w:val="1"/>
      <w:marLeft w:val="0"/>
      <w:marRight w:val="0"/>
      <w:marTop w:val="0"/>
      <w:marBottom w:val="0"/>
      <w:divBdr>
        <w:top w:val="none" w:sz="0" w:space="0" w:color="auto"/>
        <w:left w:val="none" w:sz="0" w:space="0" w:color="auto"/>
        <w:bottom w:val="none" w:sz="0" w:space="0" w:color="auto"/>
        <w:right w:val="none" w:sz="0" w:space="0" w:color="auto"/>
      </w:divBdr>
    </w:div>
    <w:div w:id="793447191">
      <w:bodyDiv w:val="1"/>
      <w:marLeft w:val="0"/>
      <w:marRight w:val="0"/>
      <w:marTop w:val="0"/>
      <w:marBottom w:val="0"/>
      <w:divBdr>
        <w:top w:val="none" w:sz="0" w:space="0" w:color="auto"/>
        <w:left w:val="none" w:sz="0" w:space="0" w:color="auto"/>
        <w:bottom w:val="none" w:sz="0" w:space="0" w:color="auto"/>
        <w:right w:val="none" w:sz="0" w:space="0" w:color="auto"/>
      </w:divBdr>
    </w:div>
    <w:div w:id="793449619">
      <w:bodyDiv w:val="1"/>
      <w:marLeft w:val="0"/>
      <w:marRight w:val="0"/>
      <w:marTop w:val="0"/>
      <w:marBottom w:val="0"/>
      <w:divBdr>
        <w:top w:val="none" w:sz="0" w:space="0" w:color="auto"/>
        <w:left w:val="none" w:sz="0" w:space="0" w:color="auto"/>
        <w:bottom w:val="none" w:sz="0" w:space="0" w:color="auto"/>
        <w:right w:val="none" w:sz="0" w:space="0" w:color="auto"/>
      </w:divBdr>
    </w:div>
    <w:div w:id="793450612">
      <w:bodyDiv w:val="1"/>
      <w:marLeft w:val="0"/>
      <w:marRight w:val="0"/>
      <w:marTop w:val="0"/>
      <w:marBottom w:val="0"/>
      <w:divBdr>
        <w:top w:val="none" w:sz="0" w:space="0" w:color="auto"/>
        <w:left w:val="none" w:sz="0" w:space="0" w:color="auto"/>
        <w:bottom w:val="none" w:sz="0" w:space="0" w:color="auto"/>
        <w:right w:val="none" w:sz="0" w:space="0" w:color="auto"/>
      </w:divBdr>
    </w:div>
    <w:div w:id="793522109">
      <w:bodyDiv w:val="1"/>
      <w:marLeft w:val="0"/>
      <w:marRight w:val="0"/>
      <w:marTop w:val="0"/>
      <w:marBottom w:val="0"/>
      <w:divBdr>
        <w:top w:val="none" w:sz="0" w:space="0" w:color="auto"/>
        <w:left w:val="none" w:sz="0" w:space="0" w:color="auto"/>
        <w:bottom w:val="none" w:sz="0" w:space="0" w:color="auto"/>
        <w:right w:val="none" w:sz="0" w:space="0" w:color="auto"/>
      </w:divBdr>
    </w:div>
    <w:div w:id="793595973">
      <w:bodyDiv w:val="1"/>
      <w:marLeft w:val="0"/>
      <w:marRight w:val="0"/>
      <w:marTop w:val="0"/>
      <w:marBottom w:val="0"/>
      <w:divBdr>
        <w:top w:val="none" w:sz="0" w:space="0" w:color="auto"/>
        <w:left w:val="none" w:sz="0" w:space="0" w:color="auto"/>
        <w:bottom w:val="none" w:sz="0" w:space="0" w:color="auto"/>
        <w:right w:val="none" w:sz="0" w:space="0" w:color="auto"/>
      </w:divBdr>
    </w:div>
    <w:div w:id="793643107">
      <w:bodyDiv w:val="1"/>
      <w:marLeft w:val="0"/>
      <w:marRight w:val="0"/>
      <w:marTop w:val="0"/>
      <w:marBottom w:val="0"/>
      <w:divBdr>
        <w:top w:val="none" w:sz="0" w:space="0" w:color="auto"/>
        <w:left w:val="none" w:sz="0" w:space="0" w:color="auto"/>
        <w:bottom w:val="none" w:sz="0" w:space="0" w:color="auto"/>
        <w:right w:val="none" w:sz="0" w:space="0" w:color="auto"/>
      </w:divBdr>
    </w:div>
    <w:div w:id="793670137">
      <w:bodyDiv w:val="1"/>
      <w:marLeft w:val="0"/>
      <w:marRight w:val="0"/>
      <w:marTop w:val="0"/>
      <w:marBottom w:val="0"/>
      <w:divBdr>
        <w:top w:val="none" w:sz="0" w:space="0" w:color="auto"/>
        <w:left w:val="none" w:sz="0" w:space="0" w:color="auto"/>
        <w:bottom w:val="none" w:sz="0" w:space="0" w:color="auto"/>
        <w:right w:val="none" w:sz="0" w:space="0" w:color="auto"/>
      </w:divBdr>
    </w:div>
    <w:div w:id="793983854">
      <w:bodyDiv w:val="1"/>
      <w:marLeft w:val="0"/>
      <w:marRight w:val="0"/>
      <w:marTop w:val="0"/>
      <w:marBottom w:val="0"/>
      <w:divBdr>
        <w:top w:val="none" w:sz="0" w:space="0" w:color="auto"/>
        <w:left w:val="none" w:sz="0" w:space="0" w:color="auto"/>
        <w:bottom w:val="none" w:sz="0" w:space="0" w:color="auto"/>
        <w:right w:val="none" w:sz="0" w:space="0" w:color="auto"/>
      </w:divBdr>
    </w:div>
    <w:div w:id="793984593">
      <w:bodyDiv w:val="1"/>
      <w:marLeft w:val="0"/>
      <w:marRight w:val="0"/>
      <w:marTop w:val="0"/>
      <w:marBottom w:val="0"/>
      <w:divBdr>
        <w:top w:val="none" w:sz="0" w:space="0" w:color="auto"/>
        <w:left w:val="none" w:sz="0" w:space="0" w:color="auto"/>
        <w:bottom w:val="none" w:sz="0" w:space="0" w:color="auto"/>
        <w:right w:val="none" w:sz="0" w:space="0" w:color="auto"/>
      </w:divBdr>
    </w:div>
    <w:div w:id="794056764">
      <w:bodyDiv w:val="1"/>
      <w:marLeft w:val="0"/>
      <w:marRight w:val="0"/>
      <w:marTop w:val="0"/>
      <w:marBottom w:val="0"/>
      <w:divBdr>
        <w:top w:val="none" w:sz="0" w:space="0" w:color="auto"/>
        <w:left w:val="none" w:sz="0" w:space="0" w:color="auto"/>
        <w:bottom w:val="none" w:sz="0" w:space="0" w:color="auto"/>
        <w:right w:val="none" w:sz="0" w:space="0" w:color="auto"/>
      </w:divBdr>
    </w:div>
    <w:div w:id="794057500">
      <w:bodyDiv w:val="1"/>
      <w:marLeft w:val="0"/>
      <w:marRight w:val="0"/>
      <w:marTop w:val="0"/>
      <w:marBottom w:val="0"/>
      <w:divBdr>
        <w:top w:val="none" w:sz="0" w:space="0" w:color="auto"/>
        <w:left w:val="none" w:sz="0" w:space="0" w:color="auto"/>
        <w:bottom w:val="none" w:sz="0" w:space="0" w:color="auto"/>
        <w:right w:val="none" w:sz="0" w:space="0" w:color="auto"/>
      </w:divBdr>
    </w:div>
    <w:div w:id="794061221">
      <w:bodyDiv w:val="1"/>
      <w:marLeft w:val="0"/>
      <w:marRight w:val="0"/>
      <w:marTop w:val="0"/>
      <w:marBottom w:val="0"/>
      <w:divBdr>
        <w:top w:val="none" w:sz="0" w:space="0" w:color="auto"/>
        <w:left w:val="none" w:sz="0" w:space="0" w:color="auto"/>
        <w:bottom w:val="none" w:sz="0" w:space="0" w:color="auto"/>
        <w:right w:val="none" w:sz="0" w:space="0" w:color="auto"/>
      </w:divBdr>
    </w:div>
    <w:div w:id="794106478">
      <w:bodyDiv w:val="1"/>
      <w:marLeft w:val="0"/>
      <w:marRight w:val="0"/>
      <w:marTop w:val="0"/>
      <w:marBottom w:val="0"/>
      <w:divBdr>
        <w:top w:val="none" w:sz="0" w:space="0" w:color="auto"/>
        <w:left w:val="none" w:sz="0" w:space="0" w:color="auto"/>
        <w:bottom w:val="none" w:sz="0" w:space="0" w:color="auto"/>
        <w:right w:val="none" w:sz="0" w:space="0" w:color="auto"/>
      </w:divBdr>
    </w:div>
    <w:div w:id="794107336">
      <w:bodyDiv w:val="1"/>
      <w:marLeft w:val="0"/>
      <w:marRight w:val="0"/>
      <w:marTop w:val="0"/>
      <w:marBottom w:val="0"/>
      <w:divBdr>
        <w:top w:val="none" w:sz="0" w:space="0" w:color="auto"/>
        <w:left w:val="none" w:sz="0" w:space="0" w:color="auto"/>
        <w:bottom w:val="none" w:sz="0" w:space="0" w:color="auto"/>
        <w:right w:val="none" w:sz="0" w:space="0" w:color="auto"/>
      </w:divBdr>
    </w:div>
    <w:div w:id="794178204">
      <w:bodyDiv w:val="1"/>
      <w:marLeft w:val="0"/>
      <w:marRight w:val="0"/>
      <w:marTop w:val="0"/>
      <w:marBottom w:val="0"/>
      <w:divBdr>
        <w:top w:val="none" w:sz="0" w:space="0" w:color="auto"/>
        <w:left w:val="none" w:sz="0" w:space="0" w:color="auto"/>
        <w:bottom w:val="none" w:sz="0" w:space="0" w:color="auto"/>
        <w:right w:val="none" w:sz="0" w:space="0" w:color="auto"/>
      </w:divBdr>
    </w:div>
    <w:div w:id="794254936">
      <w:bodyDiv w:val="1"/>
      <w:marLeft w:val="0"/>
      <w:marRight w:val="0"/>
      <w:marTop w:val="0"/>
      <w:marBottom w:val="0"/>
      <w:divBdr>
        <w:top w:val="none" w:sz="0" w:space="0" w:color="auto"/>
        <w:left w:val="none" w:sz="0" w:space="0" w:color="auto"/>
        <w:bottom w:val="none" w:sz="0" w:space="0" w:color="auto"/>
        <w:right w:val="none" w:sz="0" w:space="0" w:color="auto"/>
      </w:divBdr>
    </w:div>
    <w:div w:id="794324031">
      <w:bodyDiv w:val="1"/>
      <w:marLeft w:val="0"/>
      <w:marRight w:val="0"/>
      <w:marTop w:val="0"/>
      <w:marBottom w:val="0"/>
      <w:divBdr>
        <w:top w:val="none" w:sz="0" w:space="0" w:color="auto"/>
        <w:left w:val="none" w:sz="0" w:space="0" w:color="auto"/>
        <w:bottom w:val="none" w:sz="0" w:space="0" w:color="auto"/>
        <w:right w:val="none" w:sz="0" w:space="0" w:color="auto"/>
      </w:divBdr>
    </w:div>
    <w:div w:id="794563444">
      <w:bodyDiv w:val="1"/>
      <w:marLeft w:val="0"/>
      <w:marRight w:val="0"/>
      <w:marTop w:val="0"/>
      <w:marBottom w:val="0"/>
      <w:divBdr>
        <w:top w:val="none" w:sz="0" w:space="0" w:color="auto"/>
        <w:left w:val="none" w:sz="0" w:space="0" w:color="auto"/>
        <w:bottom w:val="none" w:sz="0" w:space="0" w:color="auto"/>
        <w:right w:val="none" w:sz="0" w:space="0" w:color="auto"/>
      </w:divBdr>
    </w:div>
    <w:div w:id="794635455">
      <w:bodyDiv w:val="1"/>
      <w:marLeft w:val="0"/>
      <w:marRight w:val="0"/>
      <w:marTop w:val="0"/>
      <w:marBottom w:val="0"/>
      <w:divBdr>
        <w:top w:val="none" w:sz="0" w:space="0" w:color="auto"/>
        <w:left w:val="none" w:sz="0" w:space="0" w:color="auto"/>
        <w:bottom w:val="none" w:sz="0" w:space="0" w:color="auto"/>
        <w:right w:val="none" w:sz="0" w:space="0" w:color="auto"/>
      </w:divBdr>
    </w:div>
    <w:div w:id="794643666">
      <w:bodyDiv w:val="1"/>
      <w:marLeft w:val="0"/>
      <w:marRight w:val="0"/>
      <w:marTop w:val="0"/>
      <w:marBottom w:val="0"/>
      <w:divBdr>
        <w:top w:val="none" w:sz="0" w:space="0" w:color="auto"/>
        <w:left w:val="none" w:sz="0" w:space="0" w:color="auto"/>
        <w:bottom w:val="none" w:sz="0" w:space="0" w:color="auto"/>
        <w:right w:val="none" w:sz="0" w:space="0" w:color="auto"/>
      </w:divBdr>
    </w:div>
    <w:div w:id="794715485">
      <w:bodyDiv w:val="1"/>
      <w:marLeft w:val="0"/>
      <w:marRight w:val="0"/>
      <w:marTop w:val="0"/>
      <w:marBottom w:val="0"/>
      <w:divBdr>
        <w:top w:val="none" w:sz="0" w:space="0" w:color="auto"/>
        <w:left w:val="none" w:sz="0" w:space="0" w:color="auto"/>
        <w:bottom w:val="none" w:sz="0" w:space="0" w:color="auto"/>
        <w:right w:val="none" w:sz="0" w:space="0" w:color="auto"/>
      </w:divBdr>
    </w:div>
    <w:div w:id="794757746">
      <w:bodyDiv w:val="1"/>
      <w:marLeft w:val="0"/>
      <w:marRight w:val="0"/>
      <w:marTop w:val="0"/>
      <w:marBottom w:val="0"/>
      <w:divBdr>
        <w:top w:val="none" w:sz="0" w:space="0" w:color="auto"/>
        <w:left w:val="none" w:sz="0" w:space="0" w:color="auto"/>
        <w:bottom w:val="none" w:sz="0" w:space="0" w:color="auto"/>
        <w:right w:val="none" w:sz="0" w:space="0" w:color="auto"/>
      </w:divBdr>
    </w:div>
    <w:div w:id="794907189">
      <w:bodyDiv w:val="1"/>
      <w:marLeft w:val="0"/>
      <w:marRight w:val="0"/>
      <w:marTop w:val="0"/>
      <w:marBottom w:val="0"/>
      <w:divBdr>
        <w:top w:val="none" w:sz="0" w:space="0" w:color="auto"/>
        <w:left w:val="none" w:sz="0" w:space="0" w:color="auto"/>
        <w:bottom w:val="none" w:sz="0" w:space="0" w:color="auto"/>
        <w:right w:val="none" w:sz="0" w:space="0" w:color="auto"/>
      </w:divBdr>
    </w:div>
    <w:div w:id="795029764">
      <w:bodyDiv w:val="1"/>
      <w:marLeft w:val="0"/>
      <w:marRight w:val="0"/>
      <w:marTop w:val="0"/>
      <w:marBottom w:val="0"/>
      <w:divBdr>
        <w:top w:val="none" w:sz="0" w:space="0" w:color="auto"/>
        <w:left w:val="none" w:sz="0" w:space="0" w:color="auto"/>
        <w:bottom w:val="none" w:sz="0" w:space="0" w:color="auto"/>
        <w:right w:val="none" w:sz="0" w:space="0" w:color="auto"/>
      </w:divBdr>
    </w:div>
    <w:div w:id="795218425">
      <w:bodyDiv w:val="1"/>
      <w:marLeft w:val="0"/>
      <w:marRight w:val="0"/>
      <w:marTop w:val="0"/>
      <w:marBottom w:val="0"/>
      <w:divBdr>
        <w:top w:val="none" w:sz="0" w:space="0" w:color="auto"/>
        <w:left w:val="none" w:sz="0" w:space="0" w:color="auto"/>
        <w:bottom w:val="none" w:sz="0" w:space="0" w:color="auto"/>
        <w:right w:val="none" w:sz="0" w:space="0" w:color="auto"/>
      </w:divBdr>
    </w:div>
    <w:div w:id="795224383">
      <w:bodyDiv w:val="1"/>
      <w:marLeft w:val="0"/>
      <w:marRight w:val="0"/>
      <w:marTop w:val="0"/>
      <w:marBottom w:val="0"/>
      <w:divBdr>
        <w:top w:val="none" w:sz="0" w:space="0" w:color="auto"/>
        <w:left w:val="none" w:sz="0" w:space="0" w:color="auto"/>
        <w:bottom w:val="none" w:sz="0" w:space="0" w:color="auto"/>
        <w:right w:val="none" w:sz="0" w:space="0" w:color="auto"/>
      </w:divBdr>
    </w:div>
    <w:div w:id="795294265">
      <w:bodyDiv w:val="1"/>
      <w:marLeft w:val="0"/>
      <w:marRight w:val="0"/>
      <w:marTop w:val="0"/>
      <w:marBottom w:val="0"/>
      <w:divBdr>
        <w:top w:val="none" w:sz="0" w:space="0" w:color="auto"/>
        <w:left w:val="none" w:sz="0" w:space="0" w:color="auto"/>
        <w:bottom w:val="none" w:sz="0" w:space="0" w:color="auto"/>
        <w:right w:val="none" w:sz="0" w:space="0" w:color="auto"/>
      </w:divBdr>
    </w:div>
    <w:div w:id="795366988">
      <w:bodyDiv w:val="1"/>
      <w:marLeft w:val="0"/>
      <w:marRight w:val="0"/>
      <w:marTop w:val="0"/>
      <w:marBottom w:val="0"/>
      <w:divBdr>
        <w:top w:val="none" w:sz="0" w:space="0" w:color="auto"/>
        <w:left w:val="none" w:sz="0" w:space="0" w:color="auto"/>
        <w:bottom w:val="none" w:sz="0" w:space="0" w:color="auto"/>
        <w:right w:val="none" w:sz="0" w:space="0" w:color="auto"/>
      </w:divBdr>
    </w:div>
    <w:div w:id="795368302">
      <w:bodyDiv w:val="1"/>
      <w:marLeft w:val="0"/>
      <w:marRight w:val="0"/>
      <w:marTop w:val="0"/>
      <w:marBottom w:val="0"/>
      <w:divBdr>
        <w:top w:val="none" w:sz="0" w:space="0" w:color="auto"/>
        <w:left w:val="none" w:sz="0" w:space="0" w:color="auto"/>
        <w:bottom w:val="none" w:sz="0" w:space="0" w:color="auto"/>
        <w:right w:val="none" w:sz="0" w:space="0" w:color="auto"/>
      </w:divBdr>
    </w:div>
    <w:div w:id="795372202">
      <w:bodyDiv w:val="1"/>
      <w:marLeft w:val="0"/>
      <w:marRight w:val="0"/>
      <w:marTop w:val="0"/>
      <w:marBottom w:val="0"/>
      <w:divBdr>
        <w:top w:val="none" w:sz="0" w:space="0" w:color="auto"/>
        <w:left w:val="none" w:sz="0" w:space="0" w:color="auto"/>
        <w:bottom w:val="none" w:sz="0" w:space="0" w:color="auto"/>
        <w:right w:val="none" w:sz="0" w:space="0" w:color="auto"/>
      </w:divBdr>
    </w:div>
    <w:div w:id="795410650">
      <w:bodyDiv w:val="1"/>
      <w:marLeft w:val="0"/>
      <w:marRight w:val="0"/>
      <w:marTop w:val="0"/>
      <w:marBottom w:val="0"/>
      <w:divBdr>
        <w:top w:val="none" w:sz="0" w:space="0" w:color="auto"/>
        <w:left w:val="none" w:sz="0" w:space="0" w:color="auto"/>
        <w:bottom w:val="none" w:sz="0" w:space="0" w:color="auto"/>
        <w:right w:val="none" w:sz="0" w:space="0" w:color="auto"/>
      </w:divBdr>
    </w:div>
    <w:div w:id="795559732">
      <w:bodyDiv w:val="1"/>
      <w:marLeft w:val="0"/>
      <w:marRight w:val="0"/>
      <w:marTop w:val="0"/>
      <w:marBottom w:val="0"/>
      <w:divBdr>
        <w:top w:val="none" w:sz="0" w:space="0" w:color="auto"/>
        <w:left w:val="none" w:sz="0" w:space="0" w:color="auto"/>
        <w:bottom w:val="none" w:sz="0" w:space="0" w:color="auto"/>
        <w:right w:val="none" w:sz="0" w:space="0" w:color="auto"/>
      </w:divBdr>
    </w:div>
    <w:div w:id="795565326">
      <w:bodyDiv w:val="1"/>
      <w:marLeft w:val="0"/>
      <w:marRight w:val="0"/>
      <w:marTop w:val="0"/>
      <w:marBottom w:val="0"/>
      <w:divBdr>
        <w:top w:val="none" w:sz="0" w:space="0" w:color="auto"/>
        <w:left w:val="none" w:sz="0" w:space="0" w:color="auto"/>
        <w:bottom w:val="none" w:sz="0" w:space="0" w:color="auto"/>
        <w:right w:val="none" w:sz="0" w:space="0" w:color="auto"/>
      </w:divBdr>
    </w:div>
    <w:div w:id="795636422">
      <w:bodyDiv w:val="1"/>
      <w:marLeft w:val="0"/>
      <w:marRight w:val="0"/>
      <w:marTop w:val="0"/>
      <w:marBottom w:val="0"/>
      <w:divBdr>
        <w:top w:val="none" w:sz="0" w:space="0" w:color="auto"/>
        <w:left w:val="none" w:sz="0" w:space="0" w:color="auto"/>
        <w:bottom w:val="none" w:sz="0" w:space="0" w:color="auto"/>
        <w:right w:val="none" w:sz="0" w:space="0" w:color="auto"/>
      </w:divBdr>
    </w:div>
    <w:div w:id="795636988">
      <w:bodyDiv w:val="1"/>
      <w:marLeft w:val="0"/>
      <w:marRight w:val="0"/>
      <w:marTop w:val="0"/>
      <w:marBottom w:val="0"/>
      <w:divBdr>
        <w:top w:val="none" w:sz="0" w:space="0" w:color="auto"/>
        <w:left w:val="none" w:sz="0" w:space="0" w:color="auto"/>
        <w:bottom w:val="none" w:sz="0" w:space="0" w:color="auto"/>
        <w:right w:val="none" w:sz="0" w:space="0" w:color="auto"/>
      </w:divBdr>
    </w:div>
    <w:div w:id="795678281">
      <w:bodyDiv w:val="1"/>
      <w:marLeft w:val="0"/>
      <w:marRight w:val="0"/>
      <w:marTop w:val="0"/>
      <w:marBottom w:val="0"/>
      <w:divBdr>
        <w:top w:val="none" w:sz="0" w:space="0" w:color="auto"/>
        <w:left w:val="none" w:sz="0" w:space="0" w:color="auto"/>
        <w:bottom w:val="none" w:sz="0" w:space="0" w:color="auto"/>
        <w:right w:val="none" w:sz="0" w:space="0" w:color="auto"/>
      </w:divBdr>
    </w:div>
    <w:div w:id="795753817">
      <w:bodyDiv w:val="1"/>
      <w:marLeft w:val="0"/>
      <w:marRight w:val="0"/>
      <w:marTop w:val="0"/>
      <w:marBottom w:val="0"/>
      <w:divBdr>
        <w:top w:val="none" w:sz="0" w:space="0" w:color="auto"/>
        <w:left w:val="none" w:sz="0" w:space="0" w:color="auto"/>
        <w:bottom w:val="none" w:sz="0" w:space="0" w:color="auto"/>
        <w:right w:val="none" w:sz="0" w:space="0" w:color="auto"/>
      </w:divBdr>
    </w:div>
    <w:div w:id="795760794">
      <w:bodyDiv w:val="1"/>
      <w:marLeft w:val="0"/>
      <w:marRight w:val="0"/>
      <w:marTop w:val="0"/>
      <w:marBottom w:val="0"/>
      <w:divBdr>
        <w:top w:val="none" w:sz="0" w:space="0" w:color="auto"/>
        <w:left w:val="none" w:sz="0" w:space="0" w:color="auto"/>
        <w:bottom w:val="none" w:sz="0" w:space="0" w:color="auto"/>
        <w:right w:val="none" w:sz="0" w:space="0" w:color="auto"/>
      </w:divBdr>
    </w:div>
    <w:div w:id="795874407">
      <w:bodyDiv w:val="1"/>
      <w:marLeft w:val="0"/>
      <w:marRight w:val="0"/>
      <w:marTop w:val="0"/>
      <w:marBottom w:val="0"/>
      <w:divBdr>
        <w:top w:val="none" w:sz="0" w:space="0" w:color="auto"/>
        <w:left w:val="none" w:sz="0" w:space="0" w:color="auto"/>
        <w:bottom w:val="none" w:sz="0" w:space="0" w:color="auto"/>
        <w:right w:val="none" w:sz="0" w:space="0" w:color="auto"/>
      </w:divBdr>
    </w:div>
    <w:div w:id="795875633">
      <w:bodyDiv w:val="1"/>
      <w:marLeft w:val="0"/>
      <w:marRight w:val="0"/>
      <w:marTop w:val="0"/>
      <w:marBottom w:val="0"/>
      <w:divBdr>
        <w:top w:val="none" w:sz="0" w:space="0" w:color="auto"/>
        <w:left w:val="none" w:sz="0" w:space="0" w:color="auto"/>
        <w:bottom w:val="none" w:sz="0" w:space="0" w:color="auto"/>
        <w:right w:val="none" w:sz="0" w:space="0" w:color="auto"/>
      </w:divBdr>
    </w:div>
    <w:div w:id="795878536">
      <w:bodyDiv w:val="1"/>
      <w:marLeft w:val="0"/>
      <w:marRight w:val="0"/>
      <w:marTop w:val="0"/>
      <w:marBottom w:val="0"/>
      <w:divBdr>
        <w:top w:val="none" w:sz="0" w:space="0" w:color="auto"/>
        <w:left w:val="none" w:sz="0" w:space="0" w:color="auto"/>
        <w:bottom w:val="none" w:sz="0" w:space="0" w:color="auto"/>
        <w:right w:val="none" w:sz="0" w:space="0" w:color="auto"/>
      </w:divBdr>
    </w:div>
    <w:div w:id="795947245">
      <w:bodyDiv w:val="1"/>
      <w:marLeft w:val="0"/>
      <w:marRight w:val="0"/>
      <w:marTop w:val="0"/>
      <w:marBottom w:val="0"/>
      <w:divBdr>
        <w:top w:val="none" w:sz="0" w:space="0" w:color="auto"/>
        <w:left w:val="none" w:sz="0" w:space="0" w:color="auto"/>
        <w:bottom w:val="none" w:sz="0" w:space="0" w:color="auto"/>
        <w:right w:val="none" w:sz="0" w:space="0" w:color="auto"/>
      </w:divBdr>
    </w:div>
    <w:div w:id="796148061">
      <w:bodyDiv w:val="1"/>
      <w:marLeft w:val="0"/>
      <w:marRight w:val="0"/>
      <w:marTop w:val="0"/>
      <w:marBottom w:val="0"/>
      <w:divBdr>
        <w:top w:val="none" w:sz="0" w:space="0" w:color="auto"/>
        <w:left w:val="none" w:sz="0" w:space="0" w:color="auto"/>
        <w:bottom w:val="none" w:sz="0" w:space="0" w:color="auto"/>
        <w:right w:val="none" w:sz="0" w:space="0" w:color="auto"/>
      </w:divBdr>
    </w:div>
    <w:div w:id="796266597">
      <w:bodyDiv w:val="1"/>
      <w:marLeft w:val="0"/>
      <w:marRight w:val="0"/>
      <w:marTop w:val="0"/>
      <w:marBottom w:val="0"/>
      <w:divBdr>
        <w:top w:val="none" w:sz="0" w:space="0" w:color="auto"/>
        <w:left w:val="none" w:sz="0" w:space="0" w:color="auto"/>
        <w:bottom w:val="none" w:sz="0" w:space="0" w:color="auto"/>
        <w:right w:val="none" w:sz="0" w:space="0" w:color="auto"/>
      </w:divBdr>
    </w:div>
    <w:div w:id="796266806">
      <w:bodyDiv w:val="1"/>
      <w:marLeft w:val="0"/>
      <w:marRight w:val="0"/>
      <w:marTop w:val="0"/>
      <w:marBottom w:val="0"/>
      <w:divBdr>
        <w:top w:val="none" w:sz="0" w:space="0" w:color="auto"/>
        <w:left w:val="none" w:sz="0" w:space="0" w:color="auto"/>
        <w:bottom w:val="none" w:sz="0" w:space="0" w:color="auto"/>
        <w:right w:val="none" w:sz="0" w:space="0" w:color="auto"/>
      </w:divBdr>
    </w:div>
    <w:div w:id="796292699">
      <w:bodyDiv w:val="1"/>
      <w:marLeft w:val="0"/>
      <w:marRight w:val="0"/>
      <w:marTop w:val="0"/>
      <w:marBottom w:val="0"/>
      <w:divBdr>
        <w:top w:val="none" w:sz="0" w:space="0" w:color="auto"/>
        <w:left w:val="none" w:sz="0" w:space="0" w:color="auto"/>
        <w:bottom w:val="none" w:sz="0" w:space="0" w:color="auto"/>
        <w:right w:val="none" w:sz="0" w:space="0" w:color="auto"/>
      </w:divBdr>
    </w:div>
    <w:div w:id="796412371">
      <w:bodyDiv w:val="1"/>
      <w:marLeft w:val="0"/>
      <w:marRight w:val="0"/>
      <w:marTop w:val="0"/>
      <w:marBottom w:val="0"/>
      <w:divBdr>
        <w:top w:val="none" w:sz="0" w:space="0" w:color="auto"/>
        <w:left w:val="none" w:sz="0" w:space="0" w:color="auto"/>
        <w:bottom w:val="none" w:sz="0" w:space="0" w:color="auto"/>
        <w:right w:val="none" w:sz="0" w:space="0" w:color="auto"/>
      </w:divBdr>
    </w:div>
    <w:div w:id="796796437">
      <w:bodyDiv w:val="1"/>
      <w:marLeft w:val="0"/>
      <w:marRight w:val="0"/>
      <w:marTop w:val="0"/>
      <w:marBottom w:val="0"/>
      <w:divBdr>
        <w:top w:val="none" w:sz="0" w:space="0" w:color="auto"/>
        <w:left w:val="none" w:sz="0" w:space="0" w:color="auto"/>
        <w:bottom w:val="none" w:sz="0" w:space="0" w:color="auto"/>
        <w:right w:val="none" w:sz="0" w:space="0" w:color="auto"/>
      </w:divBdr>
    </w:div>
    <w:div w:id="796803238">
      <w:bodyDiv w:val="1"/>
      <w:marLeft w:val="0"/>
      <w:marRight w:val="0"/>
      <w:marTop w:val="0"/>
      <w:marBottom w:val="0"/>
      <w:divBdr>
        <w:top w:val="none" w:sz="0" w:space="0" w:color="auto"/>
        <w:left w:val="none" w:sz="0" w:space="0" w:color="auto"/>
        <w:bottom w:val="none" w:sz="0" w:space="0" w:color="auto"/>
        <w:right w:val="none" w:sz="0" w:space="0" w:color="auto"/>
      </w:divBdr>
    </w:div>
    <w:div w:id="796871625">
      <w:bodyDiv w:val="1"/>
      <w:marLeft w:val="0"/>
      <w:marRight w:val="0"/>
      <w:marTop w:val="0"/>
      <w:marBottom w:val="0"/>
      <w:divBdr>
        <w:top w:val="none" w:sz="0" w:space="0" w:color="auto"/>
        <w:left w:val="none" w:sz="0" w:space="0" w:color="auto"/>
        <w:bottom w:val="none" w:sz="0" w:space="0" w:color="auto"/>
        <w:right w:val="none" w:sz="0" w:space="0" w:color="auto"/>
      </w:divBdr>
    </w:div>
    <w:div w:id="796878656">
      <w:bodyDiv w:val="1"/>
      <w:marLeft w:val="0"/>
      <w:marRight w:val="0"/>
      <w:marTop w:val="0"/>
      <w:marBottom w:val="0"/>
      <w:divBdr>
        <w:top w:val="none" w:sz="0" w:space="0" w:color="auto"/>
        <w:left w:val="none" w:sz="0" w:space="0" w:color="auto"/>
        <w:bottom w:val="none" w:sz="0" w:space="0" w:color="auto"/>
        <w:right w:val="none" w:sz="0" w:space="0" w:color="auto"/>
      </w:divBdr>
    </w:div>
    <w:div w:id="796921136">
      <w:bodyDiv w:val="1"/>
      <w:marLeft w:val="0"/>
      <w:marRight w:val="0"/>
      <w:marTop w:val="0"/>
      <w:marBottom w:val="0"/>
      <w:divBdr>
        <w:top w:val="none" w:sz="0" w:space="0" w:color="auto"/>
        <w:left w:val="none" w:sz="0" w:space="0" w:color="auto"/>
        <w:bottom w:val="none" w:sz="0" w:space="0" w:color="auto"/>
        <w:right w:val="none" w:sz="0" w:space="0" w:color="auto"/>
      </w:divBdr>
    </w:div>
    <w:div w:id="796945286">
      <w:bodyDiv w:val="1"/>
      <w:marLeft w:val="0"/>
      <w:marRight w:val="0"/>
      <w:marTop w:val="0"/>
      <w:marBottom w:val="0"/>
      <w:divBdr>
        <w:top w:val="none" w:sz="0" w:space="0" w:color="auto"/>
        <w:left w:val="none" w:sz="0" w:space="0" w:color="auto"/>
        <w:bottom w:val="none" w:sz="0" w:space="0" w:color="auto"/>
        <w:right w:val="none" w:sz="0" w:space="0" w:color="auto"/>
      </w:divBdr>
    </w:div>
    <w:div w:id="796988655">
      <w:bodyDiv w:val="1"/>
      <w:marLeft w:val="0"/>
      <w:marRight w:val="0"/>
      <w:marTop w:val="0"/>
      <w:marBottom w:val="0"/>
      <w:divBdr>
        <w:top w:val="none" w:sz="0" w:space="0" w:color="auto"/>
        <w:left w:val="none" w:sz="0" w:space="0" w:color="auto"/>
        <w:bottom w:val="none" w:sz="0" w:space="0" w:color="auto"/>
        <w:right w:val="none" w:sz="0" w:space="0" w:color="auto"/>
      </w:divBdr>
    </w:div>
    <w:div w:id="796988659">
      <w:bodyDiv w:val="1"/>
      <w:marLeft w:val="0"/>
      <w:marRight w:val="0"/>
      <w:marTop w:val="0"/>
      <w:marBottom w:val="0"/>
      <w:divBdr>
        <w:top w:val="none" w:sz="0" w:space="0" w:color="auto"/>
        <w:left w:val="none" w:sz="0" w:space="0" w:color="auto"/>
        <w:bottom w:val="none" w:sz="0" w:space="0" w:color="auto"/>
        <w:right w:val="none" w:sz="0" w:space="0" w:color="auto"/>
      </w:divBdr>
    </w:div>
    <w:div w:id="796991517">
      <w:bodyDiv w:val="1"/>
      <w:marLeft w:val="0"/>
      <w:marRight w:val="0"/>
      <w:marTop w:val="0"/>
      <w:marBottom w:val="0"/>
      <w:divBdr>
        <w:top w:val="none" w:sz="0" w:space="0" w:color="auto"/>
        <w:left w:val="none" w:sz="0" w:space="0" w:color="auto"/>
        <w:bottom w:val="none" w:sz="0" w:space="0" w:color="auto"/>
        <w:right w:val="none" w:sz="0" w:space="0" w:color="auto"/>
      </w:divBdr>
    </w:div>
    <w:div w:id="796996484">
      <w:bodyDiv w:val="1"/>
      <w:marLeft w:val="0"/>
      <w:marRight w:val="0"/>
      <w:marTop w:val="0"/>
      <w:marBottom w:val="0"/>
      <w:divBdr>
        <w:top w:val="none" w:sz="0" w:space="0" w:color="auto"/>
        <w:left w:val="none" w:sz="0" w:space="0" w:color="auto"/>
        <w:bottom w:val="none" w:sz="0" w:space="0" w:color="auto"/>
        <w:right w:val="none" w:sz="0" w:space="0" w:color="auto"/>
      </w:divBdr>
    </w:div>
    <w:div w:id="797066745">
      <w:bodyDiv w:val="1"/>
      <w:marLeft w:val="0"/>
      <w:marRight w:val="0"/>
      <w:marTop w:val="0"/>
      <w:marBottom w:val="0"/>
      <w:divBdr>
        <w:top w:val="none" w:sz="0" w:space="0" w:color="auto"/>
        <w:left w:val="none" w:sz="0" w:space="0" w:color="auto"/>
        <w:bottom w:val="none" w:sz="0" w:space="0" w:color="auto"/>
        <w:right w:val="none" w:sz="0" w:space="0" w:color="auto"/>
      </w:divBdr>
    </w:div>
    <w:div w:id="797069290">
      <w:bodyDiv w:val="1"/>
      <w:marLeft w:val="0"/>
      <w:marRight w:val="0"/>
      <w:marTop w:val="0"/>
      <w:marBottom w:val="0"/>
      <w:divBdr>
        <w:top w:val="none" w:sz="0" w:space="0" w:color="auto"/>
        <w:left w:val="none" w:sz="0" w:space="0" w:color="auto"/>
        <w:bottom w:val="none" w:sz="0" w:space="0" w:color="auto"/>
        <w:right w:val="none" w:sz="0" w:space="0" w:color="auto"/>
      </w:divBdr>
    </w:div>
    <w:div w:id="797071485">
      <w:bodyDiv w:val="1"/>
      <w:marLeft w:val="0"/>
      <w:marRight w:val="0"/>
      <w:marTop w:val="0"/>
      <w:marBottom w:val="0"/>
      <w:divBdr>
        <w:top w:val="none" w:sz="0" w:space="0" w:color="auto"/>
        <w:left w:val="none" w:sz="0" w:space="0" w:color="auto"/>
        <w:bottom w:val="none" w:sz="0" w:space="0" w:color="auto"/>
        <w:right w:val="none" w:sz="0" w:space="0" w:color="auto"/>
      </w:divBdr>
    </w:div>
    <w:div w:id="797138475">
      <w:bodyDiv w:val="1"/>
      <w:marLeft w:val="0"/>
      <w:marRight w:val="0"/>
      <w:marTop w:val="0"/>
      <w:marBottom w:val="0"/>
      <w:divBdr>
        <w:top w:val="none" w:sz="0" w:space="0" w:color="auto"/>
        <w:left w:val="none" w:sz="0" w:space="0" w:color="auto"/>
        <w:bottom w:val="none" w:sz="0" w:space="0" w:color="auto"/>
        <w:right w:val="none" w:sz="0" w:space="0" w:color="auto"/>
      </w:divBdr>
    </w:div>
    <w:div w:id="797142483">
      <w:bodyDiv w:val="1"/>
      <w:marLeft w:val="0"/>
      <w:marRight w:val="0"/>
      <w:marTop w:val="0"/>
      <w:marBottom w:val="0"/>
      <w:divBdr>
        <w:top w:val="none" w:sz="0" w:space="0" w:color="auto"/>
        <w:left w:val="none" w:sz="0" w:space="0" w:color="auto"/>
        <w:bottom w:val="none" w:sz="0" w:space="0" w:color="auto"/>
        <w:right w:val="none" w:sz="0" w:space="0" w:color="auto"/>
      </w:divBdr>
    </w:div>
    <w:div w:id="797182592">
      <w:bodyDiv w:val="1"/>
      <w:marLeft w:val="0"/>
      <w:marRight w:val="0"/>
      <w:marTop w:val="0"/>
      <w:marBottom w:val="0"/>
      <w:divBdr>
        <w:top w:val="none" w:sz="0" w:space="0" w:color="auto"/>
        <w:left w:val="none" w:sz="0" w:space="0" w:color="auto"/>
        <w:bottom w:val="none" w:sz="0" w:space="0" w:color="auto"/>
        <w:right w:val="none" w:sz="0" w:space="0" w:color="auto"/>
      </w:divBdr>
    </w:div>
    <w:div w:id="797189965">
      <w:bodyDiv w:val="1"/>
      <w:marLeft w:val="0"/>
      <w:marRight w:val="0"/>
      <w:marTop w:val="0"/>
      <w:marBottom w:val="0"/>
      <w:divBdr>
        <w:top w:val="none" w:sz="0" w:space="0" w:color="auto"/>
        <w:left w:val="none" w:sz="0" w:space="0" w:color="auto"/>
        <w:bottom w:val="none" w:sz="0" w:space="0" w:color="auto"/>
        <w:right w:val="none" w:sz="0" w:space="0" w:color="auto"/>
      </w:divBdr>
    </w:div>
    <w:div w:id="797266142">
      <w:bodyDiv w:val="1"/>
      <w:marLeft w:val="0"/>
      <w:marRight w:val="0"/>
      <w:marTop w:val="0"/>
      <w:marBottom w:val="0"/>
      <w:divBdr>
        <w:top w:val="none" w:sz="0" w:space="0" w:color="auto"/>
        <w:left w:val="none" w:sz="0" w:space="0" w:color="auto"/>
        <w:bottom w:val="none" w:sz="0" w:space="0" w:color="auto"/>
        <w:right w:val="none" w:sz="0" w:space="0" w:color="auto"/>
      </w:divBdr>
    </w:div>
    <w:div w:id="797383201">
      <w:bodyDiv w:val="1"/>
      <w:marLeft w:val="0"/>
      <w:marRight w:val="0"/>
      <w:marTop w:val="0"/>
      <w:marBottom w:val="0"/>
      <w:divBdr>
        <w:top w:val="none" w:sz="0" w:space="0" w:color="auto"/>
        <w:left w:val="none" w:sz="0" w:space="0" w:color="auto"/>
        <w:bottom w:val="none" w:sz="0" w:space="0" w:color="auto"/>
        <w:right w:val="none" w:sz="0" w:space="0" w:color="auto"/>
      </w:divBdr>
    </w:div>
    <w:div w:id="797457086">
      <w:bodyDiv w:val="1"/>
      <w:marLeft w:val="0"/>
      <w:marRight w:val="0"/>
      <w:marTop w:val="0"/>
      <w:marBottom w:val="0"/>
      <w:divBdr>
        <w:top w:val="none" w:sz="0" w:space="0" w:color="auto"/>
        <w:left w:val="none" w:sz="0" w:space="0" w:color="auto"/>
        <w:bottom w:val="none" w:sz="0" w:space="0" w:color="auto"/>
        <w:right w:val="none" w:sz="0" w:space="0" w:color="auto"/>
      </w:divBdr>
    </w:div>
    <w:div w:id="797576872">
      <w:bodyDiv w:val="1"/>
      <w:marLeft w:val="0"/>
      <w:marRight w:val="0"/>
      <w:marTop w:val="0"/>
      <w:marBottom w:val="0"/>
      <w:divBdr>
        <w:top w:val="none" w:sz="0" w:space="0" w:color="auto"/>
        <w:left w:val="none" w:sz="0" w:space="0" w:color="auto"/>
        <w:bottom w:val="none" w:sz="0" w:space="0" w:color="auto"/>
        <w:right w:val="none" w:sz="0" w:space="0" w:color="auto"/>
      </w:divBdr>
    </w:div>
    <w:div w:id="797603402">
      <w:bodyDiv w:val="1"/>
      <w:marLeft w:val="0"/>
      <w:marRight w:val="0"/>
      <w:marTop w:val="0"/>
      <w:marBottom w:val="0"/>
      <w:divBdr>
        <w:top w:val="none" w:sz="0" w:space="0" w:color="auto"/>
        <w:left w:val="none" w:sz="0" w:space="0" w:color="auto"/>
        <w:bottom w:val="none" w:sz="0" w:space="0" w:color="auto"/>
        <w:right w:val="none" w:sz="0" w:space="0" w:color="auto"/>
      </w:divBdr>
    </w:div>
    <w:div w:id="797647657">
      <w:bodyDiv w:val="1"/>
      <w:marLeft w:val="0"/>
      <w:marRight w:val="0"/>
      <w:marTop w:val="0"/>
      <w:marBottom w:val="0"/>
      <w:divBdr>
        <w:top w:val="none" w:sz="0" w:space="0" w:color="auto"/>
        <w:left w:val="none" w:sz="0" w:space="0" w:color="auto"/>
        <w:bottom w:val="none" w:sz="0" w:space="0" w:color="auto"/>
        <w:right w:val="none" w:sz="0" w:space="0" w:color="auto"/>
      </w:divBdr>
    </w:div>
    <w:div w:id="797727664">
      <w:bodyDiv w:val="1"/>
      <w:marLeft w:val="0"/>
      <w:marRight w:val="0"/>
      <w:marTop w:val="0"/>
      <w:marBottom w:val="0"/>
      <w:divBdr>
        <w:top w:val="none" w:sz="0" w:space="0" w:color="auto"/>
        <w:left w:val="none" w:sz="0" w:space="0" w:color="auto"/>
        <w:bottom w:val="none" w:sz="0" w:space="0" w:color="auto"/>
        <w:right w:val="none" w:sz="0" w:space="0" w:color="auto"/>
      </w:divBdr>
    </w:div>
    <w:div w:id="797797959">
      <w:bodyDiv w:val="1"/>
      <w:marLeft w:val="0"/>
      <w:marRight w:val="0"/>
      <w:marTop w:val="0"/>
      <w:marBottom w:val="0"/>
      <w:divBdr>
        <w:top w:val="none" w:sz="0" w:space="0" w:color="auto"/>
        <w:left w:val="none" w:sz="0" w:space="0" w:color="auto"/>
        <w:bottom w:val="none" w:sz="0" w:space="0" w:color="auto"/>
        <w:right w:val="none" w:sz="0" w:space="0" w:color="auto"/>
      </w:divBdr>
    </w:div>
    <w:div w:id="797837624">
      <w:bodyDiv w:val="1"/>
      <w:marLeft w:val="0"/>
      <w:marRight w:val="0"/>
      <w:marTop w:val="0"/>
      <w:marBottom w:val="0"/>
      <w:divBdr>
        <w:top w:val="none" w:sz="0" w:space="0" w:color="auto"/>
        <w:left w:val="none" w:sz="0" w:space="0" w:color="auto"/>
        <w:bottom w:val="none" w:sz="0" w:space="0" w:color="auto"/>
        <w:right w:val="none" w:sz="0" w:space="0" w:color="auto"/>
      </w:divBdr>
    </w:div>
    <w:div w:id="797920286">
      <w:bodyDiv w:val="1"/>
      <w:marLeft w:val="0"/>
      <w:marRight w:val="0"/>
      <w:marTop w:val="0"/>
      <w:marBottom w:val="0"/>
      <w:divBdr>
        <w:top w:val="none" w:sz="0" w:space="0" w:color="auto"/>
        <w:left w:val="none" w:sz="0" w:space="0" w:color="auto"/>
        <w:bottom w:val="none" w:sz="0" w:space="0" w:color="auto"/>
        <w:right w:val="none" w:sz="0" w:space="0" w:color="auto"/>
      </w:divBdr>
    </w:div>
    <w:div w:id="798189796">
      <w:bodyDiv w:val="1"/>
      <w:marLeft w:val="0"/>
      <w:marRight w:val="0"/>
      <w:marTop w:val="0"/>
      <w:marBottom w:val="0"/>
      <w:divBdr>
        <w:top w:val="none" w:sz="0" w:space="0" w:color="auto"/>
        <w:left w:val="none" w:sz="0" w:space="0" w:color="auto"/>
        <w:bottom w:val="none" w:sz="0" w:space="0" w:color="auto"/>
        <w:right w:val="none" w:sz="0" w:space="0" w:color="auto"/>
      </w:divBdr>
    </w:div>
    <w:div w:id="798379296">
      <w:bodyDiv w:val="1"/>
      <w:marLeft w:val="0"/>
      <w:marRight w:val="0"/>
      <w:marTop w:val="0"/>
      <w:marBottom w:val="0"/>
      <w:divBdr>
        <w:top w:val="none" w:sz="0" w:space="0" w:color="auto"/>
        <w:left w:val="none" w:sz="0" w:space="0" w:color="auto"/>
        <w:bottom w:val="none" w:sz="0" w:space="0" w:color="auto"/>
        <w:right w:val="none" w:sz="0" w:space="0" w:color="auto"/>
      </w:divBdr>
    </w:div>
    <w:div w:id="798380325">
      <w:bodyDiv w:val="1"/>
      <w:marLeft w:val="0"/>
      <w:marRight w:val="0"/>
      <w:marTop w:val="0"/>
      <w:marBottom w:val="0"/>
      <w:divBdr>
        <w:top w:val="none" w:sz="0" w:space="0" w:color="auto"/>
        <w:left w:val="none" w:sz="0" w:space="0" w:color="auto"/>
        <w:bottom w:val="none" w:sz="0" w:space="0" w:color="auto"/>
        <w:right w:val="none" w:sz="0" w:space="0" w:color="auto"/>
      </w:divBdr>
    </w:div>
    <w:div w:id="798491993">
      <w:bodyDiv w:val="1"/>
      <w:marLeft w:val="0"/>
      <w:marRight w:val="0"/>
      <w:marTop w:val="0"/>
      <w:marBottom w:val="0"/>
      <w:divBdr>
        <w:top w:val="none" w:sz="0" w:space="0" w:color="auto"/>
        <w:left w:val="none" w:sz="0" w:space="0" w:color="auto"/>
        <w:bottom w:val="none" w:sz="0" w:space="0" w:color="auto"/>
        <w:right w:val="none" w:sz="0" w:space="0" w:color="auto"/>
      </w:divBdr>
    </w:div>
    <w:div w:id="798497307">
      <w:bodyDiv w:val="1"/>
      <w:marLeft w:val="0"/>
      <w:marRight w:val="0"/>
      <w:marTop w:val="0"/>
      <w:marBottom w:val="0"/>
      <w:divBdr>
        <w:top w:val="none" w:sz="0" w:space="0" w:color="auto"/>
        <w:left w:val="none" w:sz="0" w:space="0" w:color="auto"/>
        <w:bottom w:val="none" w:sz="0" w:space="0" w:color="auto"/>
        <w:right w:val="none" w:sz="0" w:space="0" w:color="auto"/>
      </w:divBdr>
    </w:div>
    <w:div w:id="798500277">
      <w:bodyDiv w:val="1"/>
      <w:marLeft w:val="0"/>
      <w:marRight w:val="0"/>
      <w:marTop w:val="0"/>
      <w:marBottom w:val="0"/>
      <w:divBdr>
        <w:top w:val="none" w:sz="0" w:space="0" w:color="auto"/>
        <w:left w:val="none" w:sz="0" w:space="0" w:color="auto"/>
        <w:bottom w:val="none" w:sz="0" w:space="0" w:color="auto"/>
        <w:right w:val="none" w:sz="0" w:space="0" w:color="auto"/>
      </w:divBdr>
    </w:div>
    <w:div w:id="798643059">
      <w:bodyDiv w:val="1"/>
      <w:marLeft w:val="0"/>
      <w:marRight w:val="0"/>
      <w:marTop w:val="0"/>
      <w:marBottom w:val="0"/>
      <w:divBdr>
        <w:top w:val="none" w:sz="0" w:space="0" w:color="auto"/>
        <w:left w:val="none" w:sz="0" w:space="0" w:color="auto"/>
        <w:bottom w:val="none" w:sz="0" w:space="0" w:color="auto"/>
        <w:right w:val="none" w:sz="0" w:space="0" w:color="auto"/>
      </w:divBdr>
    </w:div>
    <w:div w:id="798692168">
      <w:bodyDiv w:val="1"/>
      <w:marLeft w:val="0"/>
      <w:marRight w:val="0"/>
      <w:marTop w:val="0"/>
      <w:marBottom w:val="0"/>
      <w:divBdr>
        <w:top w:val="none" w:sz="0" w:space="0" w:color="auto"/>
        <w:left w:val="none" w:sz="0" w:space="0" w:color="auto"/>
        <w:bottom w:val="none" w:sz="0" w:space="0" w:color="auto"/>
        <w:right w:val="none" w:sz="0" w:space="0" w:color="auto"/>
      </w:divBdr>
    </w:div>
    <w:div w:id="798764743">
      <w:bodyDiv w:val="1"/>
      <w:marLeft w:val="0"/>
      <w:marRight w:val="0"/>
      <w:marTop w:val="0"/>
      <w:marBottom w:val="0"/>
      <w:divBdr>
        <w:top w:val="none" w:sz="0" w:space="0" w:color="auto"/>
        <w:left w:val="none" w:sz="0" w:space="0" w:color="auto"/>
        <w:bottom w:val="none" w:sz="0" w:space="0" w:color="auto"/>
        <w:right w:val="none" w:sz="0" w:space="0" w:color="auto"/>
      </w:divBdr>
    </w:div>
    <w:div w:id="798844171">
      <w:bodyDiv w:val="1"/>
      <w:marLeft w:val="0"/>
      <w:marRight w:val="0"/>
      <w:marTop w:val="0"/>
      <w:marBottom w:val="0"/>
      <w:divBdr>
        <w:top w:val="none" w:sz="0" w:space="0" w:color="auto"/>
        <w:left w:val="none" w:sz="0" w:space="0" w:color="auto"/>
        <w:bottom w:val="none" w:sz="0" w:space="0" w:color="auto"/>
        <w:right w:val="none" w:sz="0" w:space="0" w:color="auto"/>
      </w:divBdr>
    </w:div>
    <w:div w:id="798911326">
      <w:bodyDiv w:val="1"/>
      <w:marLeft w:val="0"/>
      <w:marRight w:val="0"/>
      <w:marTop w:val="0"/>
      <w:marBottom w:val="0"/>
      <w:divBdr>
        <w:top w:val="none" w:sz="0" w:space="0" w:color="auto"/>
        <w:left w:val="none" w:sz="0" w:space="0" w:color="auto"/>
        <w:bottom w:val="none" w:sz="0" w:space="0" w:color="auto"/>
        <w:right w:val="none" w:sz="0" w:space="0" w:color="auto"/>
      </w:divBdr>
    </w:div>
    <w:div w:id="798912259">
      <w:bodyDiv w:val="1"/>
      <w:marLeft w:val="0"/>
      <w:marRight w:val="0"/>
      <w:marTop w:val="0"/>
      <w:marBottom w:val="0"/>
      <w:divBdr>
        <w:top w:val="none" w:sz="0" w:space="0" w:color="auto"/>
        <w:left w:val="none" w:sz="0" w:space="0" w:color="auto"/>
        <w:bottom w:val="none" w:sz="0" w:space="0" w:color="auto"/>
        <w:right w:val="none" w:sz="0" w:space="0" w:color="auto"/>
      </w:divBdr>
    </w:div>
    <w:div w:id="798954627">
      <w:bodyDiv w:val="1"/>
      <w:marLeft w:val="0"/>
      <w:marRight w:val="0"/>
      <w:marTop w:val="0"/>
      <w:marBottom w:val="0"/>
      <w:divBdr>
        <w:top w:val="none" w:sz="0" w:space="0" w:color="auto"/>
        <w:left w:val="none" w:sz="0" w:space="0" w:color="auto"/>
        <w:bottom w:val="none" w:sz="0" w:space="0" w:color="auto"/>
        <w:right w:val="none" w:sz="0" w:space="0" w:color="auto"/>
      </w:divBdr>
    </w:div>
    <w:div w:id="798956783">
      <w:bodyDiv w:val="1"/>
      <w:marLeft w:val="0"/>
      <w:marRight w:val="0"/>
      <w:marTop w:val="0"/>
      <w:marBottom w:val="0"/>
      <w:divBdr>
        <w:top w:val="none" w:sz="0" w:space="0" w:color="auto"/>
        <w:left w:val="none" w:sz="0" w:space="0" w:color="auto"/>
        <w:bottom w:val="none" w:sz="0" w:space="0" w:color="auto"/>
        <w:right w:val="none" w:sz="0" w:space="0" w:color="auto"/>
      </w:divBdr>
    </w:div>
    <w:div w:id="799032896">
      <w:bodyDiv w:val="1"/>
      <w:marLeft w:val="0"/>
      <w:marRight w:val="0"/>
      <w:marTop w:val="0"/>
      <w:marBottom w:val="0"/>
      <w:divBdr>
        <w:top w:val="none" w:sz="0" w:space="0" w:color="auto"/>
        <w:left w:val="none" w:sz="0" w:space="0" w:color="auto"/>
        <w:bottom w:val="none" w:sz="0" w:space="0" w:color="auto"/>
        <w:right w:val="none" w:sz="0" w:space="0" w:color="auto"/>
      </w:divBdr>
    </w:div>
    <w:div w:id="799147506">
      <w:bodyDiv w:val="1"/>
      <w:marLeft w:val="0"/>
      <w:marRight w:val="0"/>
      <w:marTop w:val="0"/>
      <w:marBottom w:val="0"/>
      <w:divBdr>
        <w:top w:val="none" w:sz="0" w:space="0" w:color="auto"/>
        <w:left w:val="none" w:sz="0" w:space="0" w:color="auto"/>
        <w:bottom w:val="none" w:sz="0" w:space="0" w:color="auto"/>
        <w:right w:val="none" w:sz="0" w:space="0" w:color="auto"/>
      </w:divBdr>
    </w:div>
    <w:div w:id="799149938">
      <w:bodyDiv w:val="1"/>
      <w:marLeft w:val="0"/>
      <w:marRight w:val="0"/>
      <w:marTop w:val="0"/>
      <w:marBottom w:val="0"/>
      <w:divBdr>
        <w:top w:val="none" w:sz="0" w:space="0" w:color="auto"/>
        <w:left w:val="none" w:sz="0" w:space="0" w:color="auto"/>
        <w:bottom w:val="none" w:sz="0" w:space="0" w:color="auto"/>
        <w:right w:val="none" w:sz="0" w:space="0" w:color="auto"/>
      </w:divBdr>
    </w:div>
    <w:div w:id="799222423">
      <w:bodyDiv w:val="1"/>
      <w:marLeft w:val="0"/>
      <w:marRight w:val="0"/>
      <w:marTop w:val="0"/>
      <w:marBottom w:val="0"/>
      <w:divBdr>
        <w:top w:val="none" w:sz="0" w:space="0" w:color="auto"/>
        <w:left w:val="none" w:sz="0" w:space="0" w:color="auto"/>
        <w:bottom w:val="none" w:sz="0" w:space="0" w:color="auto"/>
        <w:right w:val="none" w:sz="0" w:space="0" w:color="auto"/>
      </w:divBdr>
    </w:div>
    <w:div w:id="799228612">
      <w:bodyDiv w:val="1"/>
      <w:marLeft w:val="0"/>
      <w:marRight w:val="0"/>
      <w:marTop w:val="0"/>
      <w:marBottom w:val="0"/>
      <w:divBdr>
        <w:top w:val="none" w:sz="0" w:space="0" w:color="auto"/>
        <w:left w:val="none" w:sz="0" w:space="0" w:color="auto"/>
        <w:bottom w:val="none" w:sz="0" w:space="0" w:color="auto"/>
        <w:right w:val="none" w:sz="0" w:space="0" w:color="auto"/>
      </w:divBdr>
    </w:div>
    <w:div w:id="799231031">
      <w:bodyDiv w:val="1"/>
      <w:marLeft w:val="0"/>
      <w:marRight w:val="0"/>
      <w:marTop w:val="0"/>
      <w:marBottom w:val="0"/>
      <w:divBdr>
        <w:top w:val="none" w:sz="0" w:space="0" w:color="auto"/>
        <w:left w:val="none" w:sz="0" w:space="0" w:color="auto"/>
        <w:bottom w:val="none" w:sz="0" w:space="0" w:color="auto"/>
        <w:right w:val="none" w:sz="0" w:space="0" w:color="auto"/>
      </w:divBdr>
    </w:div>
    <w:div w:id="799306333">
      <w:bodyDiv w:val="1"/>
      <w:marLeft w:val="0"/>
      <w:marRight w:val="0"/>
      <w:marTop w:val="0"/>
      <w:marBottom w:val="0"/>
      <w:divBdr>
        <w:top w:val="none" w:sz="0" w:space="0" w:color="auto"/>
        <w:left w:val="none" w:sz="0" w:space="0" w:color="auto"/>
        <w:bottom w:val="none" w:sz="0" w:space="0" w:color="auto"/>
        <w:right w:val="none" w:sz="0" w:space="0" w:color="auto"/>
      </w:divBdr>
    </w:div>
    <w:div w:id="799345521">
      <w:bodyDiv w:val="1"/>
      <w:marLeft w:val="0"/>
      <w:marRight w:val="0"/>
      <w:marTop w:val="0"/>
      <w:marBottom w:val="0"/>
      <w:divBdr>
        <w:top w:val="none" w:sz="0" w:space="0" w:color="auto"/>
        <w:left w:val="none" w:sz="0" w:space="0" w:color="auto"/>
        <w:bottom w:val="none" w:sz="0" w:space="0" w:color="auto"/>
        <w:right w:val="none" w:sz="0" w:space="0" w:color="auto"/>
      </w:divBdr>
    </w:div>
    <w:div w:id="799348367">
      <w:bodyDiv w:val="1"/>
      <w:marLeft w:val="0"/>
      <w:marRight w:val="0"/>
      <w:marTop w:val="0"/>
      <w:marBottom w:val="0"/>
      <w:divBdr>
        <w:top w:val="none" w:sz="0" w:space="0" w:color="auto"/>
        <w:left w:val="none" w:sz="0" w:space="0" w:color="auto"/>
        <w:bottom w:val="none" w:sz="0" w:space="0" w:color="auto"/>
        <w:right w:val="none" w:sz="0" w:space="0" w:color="auto"/>
      </w:divBdr>
    </w:div>
    <w:div w:id="799417152">
      <w:bodyDiv w:val="1"/>
      <w:marLeft w:val="0"/>
      <w:marRight w:val="0"/>
      <w:marTop w:val="0"/>
      <w:marBottom w:val="0"/>
      <w:divBdr>
        <w:top w:val="none" w:sz="0" w:space="0" w:color="auto"/>
        <w:left w:val="none" w:sz="0" w:space="0" w:color="auto"/>
        <w:bottom w:val="none" w:sz="0" w:space="0" w:color="auto"/>
        <w:right w:val="none" w:sz="0" w:space="0" w:color="auto"/>
      </w:divBdr>
    </w:div>
    <w:div w:id="799615265">
      <w:bodyDiv w:val="1"/>
      <w:marLeft w:val="0"/>
      <w:marRight w:val="0"/>
      <w:marTop w:val="0"/>
      <w:marBottom w:val="0"/>
      <w:divBdr>
        <w:top w:val="none" w:sz="0" w:space="0" w:color="auto"/>
        <w:left w:val="none" w:sz="0" w:space="0" w:color="auto"/>
        <w:bottom w:val="none" w:sz="0" w:space="0" w:color="auto"/>
        <w:right w:val="none" w:sz="0" w:space="0" w:color="auto"/>
      </w:divBdr>
    </w:div>
    <w:div w:id="799685303">
      <w:bodyDiv w:val="1"/>
      <w:marLeft w:val="0"/>
      <w:marRight w:val="0"/>
      <w:marTop w:val="0"/>
      <w:marBottom w:val="0"/>
      <w:divBdr>
        <w:top w:val="none" w:sz="0" w:space="0" w:color="auto"/>
        <w:left w:val="none" w:sz="0" w:space="0" w:color="auto"/>
        <w:bottom w:val="none" w:sz="0" w:space="0" w:color="auto"/>
        <w:right w:val="none" w:sz="0" w:space="0" w:color="auto"/>
      </w:divBdr>
    </w:div>
    <w:div w:id="799687738">
      <w:bodyDiv w:val="1"/>
      <w:marLeft w:val="0"/>
      <w:marRight w:val="0"/>
      <w:marTop w:val="0"/>
      <w:marBottom w:val="0"/>
      <w:divBdr>
        <w:top w:val="none" w:sz="0" w:space="0" w:color="auto"/>
        <w:left w:val="none" w:sz="0" w:space="0" w:color="auto"/>
        <w:bottom w:val="none" w:sz="0" w:space="0" w:color="auto"/>
        <w:right w:val="none" w:sz="0" w:space="0" w:color="auto"/>
      </w:divBdr>
    </w:div>
    <w:div w:id="799764605">
      <w:bodyDiv w:val="1"/>
      <w:marLeft w:val="0"/>
      <w:marRight w:val="0"/>
      <w:marTop w:val="0"/>
      <w:marBottom w:val="0"/>
      <w:divBdr>
        <w:top w:val="none" w:sz="0" w:space="0" w:color="auto"/>
        <w:left w:val="none" w:sz="0" w:space="0" w:color="auto"/>
        <w:bottom w:val="none" w:sz="0" w:space="0" w:color="auto"/>
        <w:right w:val="none" w:sz="0" w:space="0" w:color="auto"/>
      </w:divBdr>
    </w:div>
    <w:div w:id="799807558">
      <w:bodyDiv w:val="1"/>
      <w:marLeft w:val="0"/>
      <w:marRight w:val="0"/>
      <w:marTop w:val="0"/>
      <w:marBottom w:val="0"/>
      <w:divBdr>
        <w:top w:val="none" w:sz="0" w:space="0" w:color="auto"/>
        <w:left w:val="none" w:sz="0" w:space="0" w:color="auto"/>
        <w:bottom w:val="none" w:sz="0" w:space="0" w:color="auto"/>
        <w:right w:val="none" w:sz="0" w:space="0" w:color="auto"/>
      </w:divBdr>
    </w:div>
    <w:div w:id="799810825">
      <w:bodyDiv w:val="1"/>
      <w:marLeft w:val="0"/>
      <w:marRight w:val="0"/>
      <w:marTop w:val="0"/>
      <w:marBottom w:val="0"/>
      <w:divBdr>
        <w:top w:val="none" w:sz="0" w:space="0" w:color="auto"/>
        <w:left w:val="none" w:sz="0" w:space="0" w:color="auto"/>
        <w:bottom w:val="none" w:sz="0" w:space="0" w:color="auto"/>
        <w:right w:val="none" w:sz="0" w:space="0" w:color="auto"/>
      </w:divBdr>
    </w:div>
    <w:div w:id="799961414">
      <w:bodyDiv w:val="1"/>
      <w:marLeft w:val="0"/>
      <w:marRight w:val="0"/>
      <w:marTop w:val="0"/>
      <w:marBottom w:val="0"/>
      <w:divBdr>
        <w:top w:val="none" w:sz="0" w:space="0" w:color="auto"/>
        <w:left w:val="none" w:sz="0" w:space="0" w:color="auto"/>
        <w:bottom w:val="none" w:sz="0" w:space="0" w:color="auto"/>
        <w:right w:val="none" w:sz="0" w:space="0" w:color="auto"/>
      </w:divBdr>
    </w:div>
    <w:div w:id="800000308">
      <w:bodyDiv w:val="1"/>
      <w:marLeft w:val="0"/>
      <w:marRight w:val="0"/>
      <w:marTop w:val="0"/>
      <w:marBottom w:val="0"/>
      <w:divBdr>
        <w:top w:val="none" w:sz="0" w:space="0" w:color="auto"/>
        <w:left w:val="none" w:sz="0" w:space="0" w:color="auto"/>
        <w:bottom w:val="none" w:sz="0" w:space="0" w:color="auto"/>
        <w:right w:val="none" w:sz="0" w:space="0" w:color="auto"/>
      </w:divBdr>
    </w:div>
    <w:div w:id="800004710">
      <w:bodyDiv w:val="1"/>
      <w:marLeft w:val="0"/>
      <w:marRight w:val="0"/>
      <w:marTop w:val="0"/>
      <w:marBottom w:val="0"/>
      <w:divBdr>
        <w:top w:val="none" w:sz="0" w:space="0" w:color="auto"/>
        <w:left w:val="none" w:sz="0" w:space="0" w:color="auto"/>
        <w:bottom w:val="none" w:sz="0" w:space="0" w:color="auto"/>
        <w:right w:val="none" w:sz="0" w:space="0" w:color="auto"/>
      </w:divBdr>
    </w:div>
    <w:div w:id="800071230">
      <w:bodyDiv w:val="1"/>
      <w:marLeft w:val="0"/>
      <w:marRight w:val="0"/>
      <w:marTop w:val="0"/>
      <w:marBottom w:val="0"/>
      <w:divBdr>
        <w:top w:val="none" w:sz="0" w:space="0" w:color="auto"/>
        <w:left w:val="none" w:sz="0" w:space="0" w:color="auto"/>
        <w:bottom w:val="none" w:sz="0" w:space="0" w:color="auto"/>
        <w:right w:val="none" w:sz="0" w:space="0" w:color="auto"/>
      </w:divBdr>
    </w:div>
    <w:div w:id="800074379">
      <w:bodyDiv w:val="1"/>
      <w:marLeft w:val="0"/>
      <w:marRight w:val="0"/>
      <w:marTop w:val="0"/>
      <w:marBottom w:val="0"/>
      <w:divBdr>
        <w:top w:val="none" w:sz="0" w:space="0" w:color="auto"/>
        <w:left w:val="none" w:sz="0" w:space="0" w:color="auto"/>
        <w:bottom w:val="none" w:sz="0" w:space="0" w:color="auto"/>
        <w:right w:val="none" w:sz="0" w:space="0" w:color="auto"/>
      </w:divBdr>
    </w:div>
    <w:div w:id="800079292">
      <w:bodyDiv w:val="1"/>
      <w:marLeft w:val="0"/>
      <w:marRight w:val="0"/>
      <w:marTop w:val="0"/>
      <w:marBottom w:val="0"/>
      <w:divBdr>
        <w:top w:val="none" w:sz="0" w:space="0" w:color="auto"/>
        <w:left w:val="none" w:sz="0" w:space="0" w:color="auto"/>
        <w:bottom w:val="none" w:sz="0" w:space="0" w:color="auto"/>
        <w:right w:val="none" w:sz="0" w:space="0" w:color="auto"/>
      </w:divBdr>
    </w:div>
    <w:div w:id="800079591">
      <w:bodyDiv w:val="1"/>
      <w:marLeft w:val="0"/>
      <w:marRight w:val="0"/>
      <w:marTop w:val="0"/>
      <w:marBottom w:val="0"/>
      <w:divBdr>
        <w:top w:val="none" w:sz="0" w:space="0" w:color="auto"/>
        <w:left w:val="none" w:sz="0" w:space="0" w:color="auto"/>
        <w:bottom w:val="none" w:sz="0" w:space="0" w:color="auto"/>
        <w:right w:val="none" w:sz="0" w:space="0" w:color="auto"/>
      </w:divBdr>
    </w:div>
    <w:div w:id="800079914">
      <w:bodyDiv w:val="1"/>
      <w:marLeft w:val="0"/>
      <w:marRight w:val="0"/>
      <w:marTop w:val="0"/>
      <w:marBottom w:val="0"/>
      <w:divBdr>
        <w:top w:val="none" w:sz="0" w:space="0" w:color="auto"/>
        <w:left w:val="none" w:sz="0" w:space="0" w:color="auto"/>
        <w:bottom w:val="none" w:sz="0" w:space="0" w:color="auto"/>
        <w:right w:val="none" w:sz="0" w:space="0" w:color="auto"/>
      </w:divBdr>
    </w:div>
    <w:div w:id="800195298">
      <w:bodyDiv w:val="1"/>
      <w:marLeft w:val="0"/>
      <w:marRight w:val="0"/>
      <w:marTop w:val="0"/>
      <w:marBottom w:val="0"/>
      <w:divBdr>
        <w:top w:val="none" w:sz="0" w:space="0" w:color="auto"/>
        <w:left w:val="none" w:sz="0" w:space="0" w:color="auto"/>
        <w:bottom w:val="none" w:sz="0" w:space="0" w:color="auto"/>
        <w:right w:val="none" w:sz="0" w:space="0" w:color="auto"/>
      </w:divBdr>
    </w:div>
    <w:div w:id="800225590">
      <w:bodyDiv w:val="1"/>
      <w:marLeft w:val="0"/>
      <w:marRight w:val="0"/>
      <w:marTop w:val="0"/>
      <w:marBottom w:val="0"/>
      <w:divBdr>
        <w:top w:val="none" w:sz="0" w:space="0" w:color="auto"/>
        <w:left w:val="none" w:sz="0" w:space="0" w:color="auto"/>
        <w:bottom w:val="none" w:sz="0" w:space="0" w:color="auto"/>
        <w:right w:val="none" w:sz="0" w:space="0" w:color="auto"/>
      </w:divBdr>
    </w:div>
    <w:div w:id="800272678">
      <w:bodyDiv w:val="1"/>
      <w:marLeft w:val="0"/>
      <w:marRight w:val="0"/>
      <w:marTop w:val="0"/>
      <w:marBottom w:val="0"/>
      <w:divBdr>
        <w:top w:val="none" w:sz="0" w:space="0" w:color="auto"/>
        <w:left w:val="none" w:sz="0" w:space="0" w:color="auto"/>
        <w:bottom w:val="none" w:sz="0" w:space="0" w:color="auto"/>
        <w:right w:val="none" w:sz="0" w:space="0" w:color="auto"/>
      </w:divBdr>
    </w:div>
    <w:div w:id="800343158">
      <w:bodyDiv w:val="1"/>
      <w:marLeft w:val="0"/>
      <w:marRight w:val="0"/>
      <w:marTop w:val="0"/>
      <w:marBottom w:val="0"/>
      <w:divBdr>
        <w:top w:val="none" w:sz="0" w:space="0" w:color="auto"/>
        <w:left w:val="none" w:sz="0" w:space="0" w:color="auto"/>
        <w:bottom w:val="none" w:sz="0" w:space="0" w:color="auto"/>
        <w:right w:val="none" w:sz="0" w:space="0" w:color="auto"/>
      </w:divBdr>
    </w:div>
    <w:div w:id="800348861">
      <w:bodyDiv w:val="1"/>
      <w:marLeft w:val="0"/>
      <w:marRight w:val="0"/>
      <w:marTop w:val="0"/>
      <w:marBottom w:val="0"/>
      <w:divBdr>
        <w:top w:val="none" w:sz="0" w:space="0" w:color="auto"/>
        <w:left w:val="none" w:sz="0" w:space="0" w:color="auto"/>
        <w:bottom w:val="none" w:sz="0" w:space="0" w:color="auto"/>
        <w:right w:val="none" w:sz="0" w:space="0" w:color="auto"/>
      </w:divBdr>
    </w:div>
    <w:div w:id="800458913">
      <w:bodyDiv w:val="1"/>
      <w:marLeft w:val="0"/>
      <w:marRight w:val="0"/>
      <w:marTop w:val="0"/>
      <w:marBottom w:val="0"/>
      <w:divBdr>
        <w:top w:val="none" w:sz="0" w:space="0" w:color="auto"/>
        <w:left w:val="none" w:sz="0" w:space="0" w:color="auto"/>
        <w:bottom w:val="none" w:sz="0" w:space="0" w:color="auto"/>
        <w:right w:val="none" w:sz="0" w:space="0" w:color="auto"/>
      </w:divBdr>
    </w:div>
    <w:div w:id="800536824">
      <w:bodyDiv w:val="1"/>
      <w:marLeft w:val="0"/>
      <w:marRight w:val="0"/>
      <w:marTop w:val="0"/>
      <w:marBottom w:val="0"/>
      <w:divBdr>
        <w:top w:val="none" w:sz="0" w:space="0" w:color="auto"/>
        <w:left w:val="none" w:sz="0" w:space="0" w:color="auto"/>
        <w:bottom w:val="none" w:sz="0" w:space="0" w:color="auto"/>
        <w:right w:val="none" w:sz="0" w:space="0" w:color="auto"/>
      </w:divBdr>
    </w:div>
    <w:div w:id="800608577">
      <w:bodyDiv w:val="1"/>
      <w:marLeft w:val="0"/>
      <w:marRight w:val="0"/>
      <w:marTop w:val="0"/>
      <w:marBottom w:val="0"/>
      <w:divBdr>
        <w:top w:val="none" w:sz="0" w:space="0" w:color="auto"/>
        <w:left w:val="none" w:sz="0" w:space="0" w:color="auto"/>
        <w:bottom w:val="none" w:sz="0" w:space="0" w:color="auto"/>
        <w:right w:val="none" w:sz="0" w:space="0" w:color="auto"/>
      </w:divBdr>
    </w:div>
    <w:div w:id="800731637">
      <w:bodyDiv w:val="1"/>
      <w:marLeft w:val="0"/>
      <w:marRight w:val="0"/>
      <w:marTop w:val="0"/>
      <w:marBottom w:val="0"/>
      <w:divBdr>
        <w:top w:val="none" w:sz="0" w:space="0" w:color="auto"/>
        <w:left w:val="none" w:sz="0" w:space="0" w:color="auto"/>
        <w:bottom w:val="none" w:sz="0" w:space="0" w:color="auto"/>
        <w:right w:val="none" w:sz="0" w:space="0" w:color="auto"/>
      </w:divBdr>
    </w:div>
    <w:div w:id="800801396">
      <w:bodyDiv w:val="1"/>
      <w:marLeft w:val="0"/>
      <w:marRight w:val="0"/>
      <w:marTop w:val="0"/>
      <w:marBottom w:val="0"/>
      <w:divBdr>
        <w:top w:val="none" w:sz="0" w:space="0" w:color="auto"/>
        <w:left w:val="none" w:sz="0" w:space="0" w:color="auto"/>
        <w:bottom w:val="none" w:sz="0" w:space="0" w:color="auto"/>
        <w:right w:val="none" w:sz="0" w:space="0" w:color="auto"/>
      </w:divBdr>
    </w:div>
    <w:div w:id="800807363">
      <w:bodyDiv w:val="1"/>
      <w:marLeft w:val="0"/>
      <w:marRight w:val="0"/>
      <w:marTop w:val="0"/>
      <w:marBottom w:val="0"/>
      <w:divBdr>
        <w:top w:val="none" w:sz="0" w:space="0" w:color="auto"/>
        <w:left w:val="none" w:sz="0" w:space="0" w:color="auto"/>
        <w:bottom w:val="none" w:sz="0" w:space="0" w:color="auto"/>
        <w:right w:val="none" w:sz="0" w:space="0" w:color="auto"/>
      </w:divBdr>
    </w:div>
    <w:div w:id="800850930">
      <w:bodyDiv w:val="1"/>
      <w:marLeft w:val="0"/>
      <w:marRight w:val="0"/>
      <w:marTop w:val="0"/>
      <w:marBottom w:val="0"/>
      <w:divBdr>
        <w:top w:val="none" w:sz="0" w:space="0" w:color="auto"/>
        <w:left w:val="none" w:sz="0" w:space="0" w:color="auto"/>
        <w:bottom w:val="none" w:sz="0" w:space="0" w:color="auto"/>
        <w:right w:val="none" w:sz="0" w:space="0" w:color="auto"/>
      </w:divBdr>
    </w:div>
    <w:div w:id="800852097">
      <w:bodyDiv w:val="1"/>
      <w:marLeft w:val="0"/>
      <w:marRight w:val="0"/>
      <w:marTop w:val="0"/>
      <w:marBottom w:val="0"/>
      <w:divBdr>
        <w:top w:val="none" w:sz="0" w:space="0" w:color="auto"/>
        <w:left w:val="none" w:sz="0" w:space="0" w:color="auto"/>
        <w:bottom w:val="none" w:sz="0" w:space="0" w:color="auto"/>
        <w:right w:val="none" w:sz="0" w:space="0" w:color="auto"/>
      </w:divBdr>
    </w:div>
    <w:div w:id="800879966">
      <w:bodyDiv w:val="1"/>
      <w:marLeft w:val="0"/>
      <w:marRight w:val="0"/>
      <w:marTop w:val="0"/>
      <w:marBottom w:val="0"/>
      <w:divBdr>
        <w:top w:val="none" w:sz="0" w:space="0" w:color="auto"/>
        <w:left w:val="none" w:sz="0" w:space="0" w:color="auto"/>
        <w:bottom w:val="none" w:sz="0" w:space="0" w:color="auto"/>
        <w:right w:val="none" w:sz="0" w:space="0" w:color="auto"/>
      </w:divBdr>
    </w:div>
    <w:div w:id="800928093">
      <w:bodyDiv w:val="1"/>
      <w:marLeft w:val="0"/>
      <w:marRight w:val="0"/>
      <w:marTop w:val="0"/>
      <w:marBottom w:val="0"/>
      <w:divBdr>
        <w:top w:val="none" w:sz="0" w:space="0" w:color="auto"/>
        <w:left w:val="none" w:sz="0" w:space="0" w:color="auto"/>
        <w:bottom w:val="none" w:sz="0" w:space="0" w:color="auto"/>
        <w:right w:val="none" w:sz="0" w:space="0" w:color="auto"/>
      </w:divBdr>
    </w:div>
    <w:div w:id="800998644">
      <w:bodyDiv w:val="1"/>
      <w:marLeft w:val="0"/>
      <w:marRight w:val="0"/>
      <w:marTop w:val="0"/>
      <w:marBottom w:val="0"/>
      <w:divBdr>
        <w:top w:val="none" w:sz="0" w:space="0" w:color="auto"/>
        <w:left w:val="none" w:sz="0" w:space="0" w:color="auto"/>
        <w:bottom w:val="none" w:sz="0" w:space="0" w:color="auto"/>
        <w:right w:val="none" w:sz="0" w:space="0" w:color="auto"/>
      </w:divBdr>
    </w:div>
    <w:div w:id="801001179">
      <w:bodyDiv w:val="1"/>
      <w:marLeft w:val="0"/>
      <w:marRight w:val="0"/>
      <w:marTop w:val="0"/>
      <w:marBottom w:val="0"/>
      <w:divBdr>
        <w:top w:val="none" w:sz="0" w:space="0" w:color="auto"/>
        <w:left w:val="none" w:sz="0" w:space="0" w:color="auto"/>
        <w:bottom w:val="none" w:sz="0" w:space="0" w:color="auto"/>
        <w:right w:val="none" w:sz="0" w:space="0" w:color="auto"/>
      </w:divBdr>
    </w:div>
    <w:div w:id="801001686">
      <w:bodyDiv w:val="1"/>
      <w:marLeft w:val="0"/>
      <w:marRight w:val="0"/>
      <w:marTop w:val="0"/>
      <w:marBottom w:val="0"/>
      <w:divBdr>
        <w:top w:val="none" w:sz="0" w:space="0" w:color="auto"/>
        <w:left w:val="none" w:sz="0" w:space="0" w:color="auto"/>
        <w:bottom w:val="none" w:sz="0" w:space="0" w:color="auto"/>
        <w:right w:val="none" w:sz="0" w:space="0" w:color="auto"/>
      </w:divBdr>
    </w:div>
    <w:div w:id="801078135">
      <w:bodyDiv w:val="1"/>
      <w:marLeft w:val="0"/>
      <w:marRight w:val="0"/>
      <w:marTop w:val="0"/>
      <w:marBottom w:val="0"/>
      <w:divBdr>
        <w:top w:val="none" w:sz="0" w:space="0" w:color="auto"/>
        <w:left w:val="none" w:sz="0" w:space="0" w:color="auto"/>
        <w:bottom w:val="none" w:sz="0" w:space="0" w:color="auto"/>
        <w:right w:val="none" w:sz="0" w:space="0" w:color="auto"/>
      </w:divBdr>
    </w:div>
    <w:div w:id="801114019">
      <w:bodyDiv w:val="1"/>
      <w:marLeft w:val="0"/>
      <w:marRight w:val="0"/>
      <w:marTop w:val="0"/>
      <w:marBottom w:val="0"/>
      <w:divBdr>
        <w:top w:val="none" w:sz="0" w:space="0" w:color="auto"/>
        <w:left w:val="none" w:sz="0" w:space="0" w:color="auto"/>
        <w:bottom w:val="none" w:sz="0" w:space="0" w:color="auto"/>
        <w:right w:val="none" w:sz="0" w:space="0" w:color="auto"/>
      </w:divBdr>
    </w:div>
    <w:div w:id="801192958">
      <w:bodyDiv w:val="1"/>
      <w:marLeft w:val="0"/>
      <w:marRight w:val="0"/>
      <w:marTop w:val="0"/>
      <w:marBottom w:val="0"/>
      <w:divBdr>
        <w:top w:val="none" w:sz="0" w:space="0" w:color="auto"/>
        <w:left w:val="none" w:sz="0" w:space="0" w:color="auto"/>
        <w:bottom w:val="none" w:sz="0" w:space="0" w:color="auto"/>
        <w:right w:val="none" w:sz="0" w:space="0" w:color="auto"/>
      </w:divBdr>
    </w:div>
    <w:div w:id="801265508">
      <w:bodyDiv w:val="1"/>
      <w:marLeft w:val="0"/>
      <w:marRight w:val="0"/>
      <w:marTop w:val="0"/>
      <w:marBottom w:val="0"/>
      <w:divBdr>
        <w:top w:val="none" w:sz="0" w:space="0" w:color="auto"/>
        <w:left w:val="none" w:sz="0" w:space="0" w:color="auto"/>
        <w:bottom w:val="none" w:sz="0" w:space="0" w:color="auto"/>
        <w:right w:val="none" w:sz="0" w:space="0" w:color="auto"/>
      </w:divBdr>
    </w:div>
    <w:div w:id="801458089">
      <w:bodyDiv w:val="1"/>
      <w:marLeft w:val="0"/>
      <w:marRight w:val="0"/>
      <w:marTop w:val="0"/>
      <w:marBottom w:val="0"/>
      <w:divBdr>
        <w:top w:val="none" w:sz="0" w:space="0" w:color="auto"/>
        <w:left w:val="none" w:sz="0" w:space="0" w:color="auto"/>
        <w:bottom w:val="none" w:sz="0" w:space="0" w:color="auto"/>
        <w:right w:val="none" w:sz="0" w:space="0" w:color="auto"/>
      </w:divBdr>
    </w:div>
    <w:div w:id="801461484">
      <w:bodyDiv w:val="1"/>
      <w:marLeft w:val="0"/>
      <w:marRight w:val="0"/>
      <w:marTop w:val="0"/>
      <w:marBottom w:val="0"/>
      <w:divBdr>
        <w:top w:val="none" w:sz="0" w:space="0" w:color="auto"/>
        <w:left w:val="none" w:sz="0" w:space="0" w:color="auto"/>
        <w:bottom w:val="none" w:sz="0" w:space="0" w:color="auto"/>
        <w:right w:val="none" w:sz="0" w:space="0" w:color="auto"/>
      </w:divBdr>
    </w:div>
    <w:div w:id="801462912">
      <w:bodyDiv w:val="1"/>
      <w:marLeft w:val="0"/>
      <w:marRight w:val="0"/>
      <w:marTop w:val="0"/>
      <w:marBottom w:val="0"/>
      <w:divBdr>
        <w:top w:val="none" w:sz="0" w:space="0" w:color="auto"/>
        <w:left w:val="none" w:sz="0" w:space="0" w:color="auto"/>
        <w:bottom w:val="none" w:sz="0" w:space="0" w:color="auto"/>
        <w:right w:val="none" w:sz="0" w:space="0" w:color="auto"/>
      </w:divBdr>
    </w:div>
    <w:div w:id="801654234">
      <w:bodyDiv w:val="1"/>
      <w:marLeft w:val="0"/>
      <w:marRight w:val="0"/>
      <w:marTop w:val="0"/>
      <w:marBottom w:val="0"/>
      <w:divBdr>
        <w:top w:val="none" w:sz="0" w:space="0" w:color="auto"/>
        <w:left w:val="none" w:sz="0" w:space="0" w:color="auto"/>
        <w:bottom w:val="none" w:sz="0" w:space="0" w:color="auto"/>
        <w:right w:val="none" w:sz="0" w:space="0" w:color="auto"/>
      </w:divBdr>
    </w:div>
    <w:div w:id="801655354">
      <w:bodyDiv w:val="1"/>
      <w:marLeft w:val="0"/>
      <w:marRight w:val="0"/>
      <w:marTop w:val="0"/>
      <w:marBottom w:val="0"/>
      <w:divBdr>
        <w:top w:val="none" w:sz="0" w:space="0" w:color="auto"/>
        <w:left w:val="none" w:sz="0" w:space="0" w:color="auto"/>
        <w:bottom w:val="none" w:sz="0" w:space="0" w:color="auto"/>
        <w:right w:val="none" w:sz="0" w:space="0" w:color="auto"/>
      </w:divBdr>
    </w:div>
    <w:div w:id="801726411">
      <w:bodyDiv w:val="1"/>
      <w:marLeft w:val="0"/>
      <w:marRight w:val="0"/>
      <w:marTop w:val="0"/>
      <w:marBottom w:val="0"/>
      <w:divBdr>
        <w:top w:val="none" w:sz="0" w:space="0" w:color="auto"/>
        <w:left w:val="none" w:sz="0" w:space="0" w:color="auto"/>
        <w:bottom w:val="none" w:sz="0" w:space="0" w:color="auto"/>
        <w:right w:val="none" w:sz="0" w:space="0" w:color="auto"/>
      </w:divBdr>
    </w:div>
    <w:div w:id="801727833">
      <w:bodyDiv w:val="1"/>
      <w:marLeft w:val="0"/>
      <w:marRight w:val="0"/>
      <w:marTop w:val="0"/>
      <w:marBottom w:val="0"/>
      <w:divBdr>
        <w:top w:val="none" w:sz="0" w:space="0" w:color="auto"/>
        <w:left w:val="none" w:sz="0" w:space="0" w:color="auto"/>
        <w:bottom w:val="none" w:sz="0" w:space="0" w:color="auto"/>
        <w:right w:val="none" w:sz="0" w:space="0" w:color="auto"/>
      </w:divBdr>
    </w:div>
    <w:div w:id="801733116">
      <w:bodyDiv w:val="1"/>
      <w:marLeft w:val="0"/>
      <w:marRight w:val="0"/>
      <w:marTop w:val="0"/>
      <w:marBottom w:val="0"/>
      <w:divBdr>
        <w:top w:val="none" w:sz="0" w:space="0" w:color="auto"/>
        <w:left w:val="none" w:sz="0" w:space="0" w:color="auto"/>
        <w:bottom w:val="none" w:sz="0" w:space="0" w:color="auto"/>
        <w:right w:val="none" w:sz="0" w:space="0" w:color="auto"/>
      </w:divBdr>
    </w:div>
    <w:div w:id="801845513">
      <w:bodyDiv w:val="1"/>
      <w:marLeft w:val="0"/>
      <w:marRight w:val="0"/>
      <w:marTop w:val="0"/>
      <w:marBottom w:val="0"/>
      <w:divBdr>
        <w:top w:val="none" w:sz="0" w:space="0" w:color="auto"/>
        <w:left w:val="none" w:sz="0" w:space="0" w:color="auto"/>
        <w:bottom w:val="none" w:sz="0" w:space="0" w:color="auto"/>
        <w:right w:val="none" w:sz="0" w:space="0" w:color="auto"/>
      </w:divBdr>
    </w:div>
    <w:div w:id="801921176">
      <w:bodyDiv w:val="1"/>
      <w:marLeft w:val="0"/>
      <w:marRight w:val="0"/>
      <w:marTop w:val="0"/>
      <w:marBottom w:val="0"/>
      <w:divBdr>
        <w:top w:val="none" w:sz="0" w:space="0" w:color="auto"/>
        <w:left w:val="none" w:sz="0" w:space="0" w:color="auto"/>
        <w:bottom w:val="none" w:sz="0" w:space="0" w:color="auto"/>
        <w:right w:val="none" w:sz="0" w:space="0" w:color="auto"/>
      </w:divBdr>
    </w:div>
    <w:div w:id="801922113">
      <w:bodyDiv w:val="1"/>
      <w:marLeft w:val="0"/>
      <w:marRight w:val="0"/>
      <w:marTop w:val="0"/>
      <w:marBottom w:val="0"/>
      <w:divBdr>
        <w:top w:val="none" w:sz="0" w:space="0" w:color="auto"/>
        <w:left w:val="none" w:sz="0" w:space="0" w:color="auto"/>
        <w:bottom w:val="none" w:sz="0" w:space="0" w:color="auto"/>
        <w:right w:val="none" w:sz="0" w:space="0" w:color="auto"/>
      </w:divBdr>
    </w:div>
    <w:div w:id="801923413">
      <w:bodyDiv w:val="1"/>
      <w:marLeft w:val="0"/>
      <w:marRight w:val="0"/>
      <w:marTop w:val="0"/>
      <w:marBottom w:val="0"/>
      <w:divBdr>
        <w:top w:val="none" w:sz="0" w:space="0" w:color="auto"/>
        <w:left w:val="none" w:sz="0" w:space="0" w:color="auto"/>
        <w:bottom w:val="none" w:sz="0" w:space="0" w:color="auto"/>
        <w:right w:val="none" w:sz="0" w:space="0" w:color="auto"/>
      </w:divBdr>
    </w:div>
    <w:div w:id="802116563">
      <w:bodyDiv w:val="1"/>
      <w:marLeft w:val="0"/>
      <w:marRight w:val="0"/>
      <w:marTop w:val="0"/>
      <w:marBottom w:val="0"/>
      <w:divBdr>
        <w:top w:val="none" w:sz="0" w:space="0" w:color="auto"/>
        <w:left w:val="none" w:sz="0" w:space="0" w:color="auto"/>
        <w:bottom w:val="none" w:sz="0" w:space="0" w:color="auto"/>
        <w:right w:val="none" w:sz="0" w:space="0" w:color="auto"/>
      </w:divBdr>
    </w:div>
    <w:div w:id="802238644">
      <w:bodyDiv w:val="1"/>
      <w:marLeft w:val="0"/>
      <w:marRight w:val="0"/>
      <w:marTop w:val="0"/>
      <w:marBottom w:val="0"/>
      <w:divBdr>
        <w:top w:val="none" w:sz="0" w:space="0" w:color="auto"/>
        <w:left w:val="none" w:sz="0" w:space="0" w:color="auto"/>
        <w:bottom w:val="none" w:sz="0" w:space="0" w:color="auto"/>
        <w:right w:val="none" w:sz="0" w:space="0" w:color="auto"/>
      </w:divBdr>
    </w:div>
    <w:div w:id="802238856">
      <w:bodyDiv w:val="1"/>
      <w:marLeft w:val="0"/>
      <w:marRight w:val="0"/>
      <w:marTop w:val="0"/>
      <w:marBottom w:val="0"/>
      <w:divBdr>
        <w:top w:val="none" w:sz="0" w:space="0" w:color="auto"/>
        <w:left w:val="none" w:sz="0" w:space="0" w:color="auto"/>
        <w:bottom w:val="none" w:sz="0" w:space="0" w:color="auto"/>
        <w:right w:val="none" w:sz="0" w:space="0" w:color="auto"/>
      </w:divBdr>
    </w:div>
    <w:div w:id="802499078">
      <w:bodyDiv w:val="1"/>
      <w:marLeft w:val="0"/>
      <w:marRight w:val="0"/>
      <w:marTop w:val="0"/>
      <w:marBottom w:val="0"/>
      <w:divBdr>
        <w:top w:val="none" w:sz="0" w:space="0" w:color="auto"/>
        <w:left w:val="none" w:sz="0" w:space="0" w:color="auto"/>
        <w:bottom w:val="none" w:sz="0" w:space="0" w:color="auto"/>
        <w:right w:val="none" w:sz="0" w:space="0" w:color="auto"/>
      </w:divBdr>
    </w:div>
    <w:div w:id="802580217">
      <w:bodyDiv w:val="1"/>
      <w:marLeft w:val="0"/>
      <w:marRight w:val="0"/>
      <w:marTop w:val="0"/>
      <w:marBottom w:val="0"/>
      <w:divBdr>
        <w:top w:val="none" w:sz="0" w:space="0" w:color="auto"/>
        <w:left w:val="none" w:sz="0" w:space="0" w:color="auto"/>
        <w:bottom w:val="none" w:sz="0" w:space="0" w:color="auto"/>
        <w:right w:val="none" w:sz="0" w:space="0" w:color="auto"/>
      </w:divBdr>
    </w:div>
    <w:div w:id="802581446">
      <w:bodyDiv w:val="1"/>
      <w:marLeft w:val="0"/>
      <w:marRight w:val="0"/>
      <w:marTop w:val="0"/>
      <w:marBottom w:val="0"/>
      <w:divBdr>
        <w:top w:val="none" w:sz="0" w:space="0" w:color="auto"/>
        <w:left w:val="none" w:sz="0" w:space="0" w:color="auto"/>
        <w:bottom w:val="none" w:sz="0" w:space="0" w:color="auto"/>
        <w:right w:val="none" w:sz="0" w:space="0" w:color="auto"/>
      </w:divBdr>
    </w:div>
    <w:div w:id="802625340">
      <w:bodyDiv w:val="1"/>
      <w:marLeft w:val="0"/>
      <w:marRight w:val="0"/>
      <w:marTop w:val="0"/>
      <w:marBottom w:val="0"/>
      <w:divBdr>
        <w:top w:val="none" w:sz="0" w:space="0" w:color="auto"/>
        <w:left w:val="none" w:sz="0" w:space="0" w:color="auto"/>
        <w:bottom w:val="none" w:sz="0" w:space="0" w:color="auto"/>
        <w:right w:val="none" w:sz="0" w:space="0" w:color="auto"/>
      </w:divBdr>
    </w:div>
    <w:div w:id="802773467">
      <w:bodyDiv w:val="1"/>
      <w:marLeft w:val="0"/>
      <w:marRight w:val="0"/>
      <w:marTop w:val="0"/>
      <w:marBottom w:val="0"/>
      <w:divBdr>
        <w:top w:val="none" w:sz="0" w:space="0" w:color="auto"/>
        <w:left w:val="none" w:sz="0" w:space="0" w:color="auto"/>
        <w:bottom w:val="none" w:sz="0" w:space="0" w:color="auto"/>
        <w:right w:val="none" w:sz="0" w:space="0" w:color="auto"/>
      </w:divBdr>
    </w:div>
    <w:div w:id="802845588">
      <w:bodyDiv w:val="1"/>
      <w:marLeft w:val="0"/>
      <w:marRight w:val="0"/>
      <w:marTop w:val="0"/>
      <w:marBottom w:val="0"/>
      <w:divBdr>
        <w:top w:val="none" w:sz="0" w:space="0" w:color="auto"/>
        <w:left w:val="none" w:sz="0" w:space="0" w:color="auto"/>
        <w:bottom w:val="none" w:sz="0" w:space="0" w:color="auto"/>
        <w:right w:val="none" w:sz="0" w:space="0" w:color="auto"/>
      </w:divBdr>
    </w:div>
    <w:div w:id="802960489">
      <w:bodyDiv w:val="1"/>
      <w:marLeft w:val="0"/>
      <w:marRight w:val="0"/>
      <w:marTop w:val="0"/>
      <w:marBottom w:val="0"/>
      <w:divBdr>
        <w:top w:val="none" w:sz="0" w:space="0" w:color="auto"/>
        <w:left w:val="none" w:sz="0" w:space="0" w:color="auto"/>
        <w:bottom w:val="none" w:sz="0" w:space="0" w:color="auto"/>
        <w:right w:val="none" w:sz="0" w:space="0" w:color="auto"/>
      </w:divBdr>
    </w:div>
    <w:div w:id="802960618">
      <w:bodyDiv w:val="1"/>
      <w:marLeft w:val="0"/>
      <w:marRight w:val="0"/>
      <w:marTop w:val="0"/>
      <w:marBottom w:val="0"/>
      <w:divBdr>
        <w:top w:val="none" w:sz="0" w:space="0" w:color="auto"/>
        <w:left w:val="none" w:sz="0" w:space="0" w:color="auto"/>
        <w:bottom w:val="none" w:sz="0" w:space="0" w:color="auto"/>
        <w:right w:val="none" w:sz="0" w:space="0" w:color="auto"/>
      </w:divBdr>
    </w:div>
    <w:div w:id="802962541">
      <w:bodyDiv w:val="1"/>
      <w:marLeft w:val="0"/>
      <w:marRight w:val="0"/>
      <w:marTop w:val="0"/>
      <w:marBottom w:val="0"/>
      <w:divBdr>
        <w:top w:val="none" w:sz="0" w:space="0" w:color="auto"/>
        <w:left w:val="none" w:sz="0" w:space="0" w:color="auto"/>
        <w:bottom w:val="none" w:sz="0" w:space="0" w:color="auto"/>
        <w:right w:val="none" w:sz="0" w:space="0" w:color="auto"/>
      </w:divBdr>
    </w:div>
    <w:div w:id="802963533">
      <w:bodyDiv w:val="1"/>
      <w:marLeft w:val="0"/>
      <w:marRight w:val="0"/>
      <w:marTop w:val="0"/>
      <w:marBottom w:val="0"/>
      <w:divBdr>
        <w:top w:val="none" w:sz="0" w:space="0" w:color="auto"/>
        <w:left w:val="none" w:sz="0" w:space="0" w:color="auto"/>
        <w:bottom w:val="none" w:sz="0" w:space="0" w:color="auto"/>
        <w:right w:val="none" w:sz="0" w:space="0" w:color="auto"/>
      </w:divBdr>
    </w:div>
    <w:div w:id="803235702">
      <w:bodyDiv w:val="1"/>
      <w:marLeft w:val="0"/>
      <w:marRight w:val="0"/>
      <w:marTop w:val="0"/>
      <w:marBottom w:val="0"/>
      <w:divBdr>
        <w:top w:val="none" w:sz="0" w:space="0" w:color="auto"/>
        <w:left w:val="none" w:sz="0" w:space="0" w:color="auto"/>
        <w:bottom w:val="none" w:sz="0" w:space="0" w:color="auto"/>
        <w:right w:val="none" w:sz="0" w:space="0" w:color="auto"/>
      </w:divBdr>
    </w:div>
    <w:div w:id="803275284">
      <w:bodyDiv w:val="1"/>
      <w:marLeft w:val="0"/>
      <w:marRight w:val="0"/>
      <w:marTop w:val="0"/>
      <w:marBottom w:val="0"/>
      <w:divBdr>
        <w:top w:val="none" w:sz="0" w:space="0" w:color="auto"/>
        <w:left w:val="none" w:sz="0" w:space="0" w:color="auto"/>
        <w:bottom w:val="none" w:sz="0" w:space="0" w:color="auto"/>
        <w:right w:val="none" w:sz="0" w:space="0" w:color="auto"/>
      </w:divBdr>
    </w:div>
    <w:div w:id="803422484">
      <w:bodyDiv w:val="1"/>
      <w:marLeft w:val="0"/>
      <w:marRight w:val="0"/>
      <w:marTop w:val="0"/>
      <w:marBottom w:val="0"/>
      <w:divBdr>
        <w:top w:val="none" w:sz="0" w:space="0" w:color="auto"/>
        <w:left w:val="none" w:sz="0" w:space="0" w:color="auto"/>
        <w:bottom w:val="none" w:sz="0" w:space="0" w:color="auto"/>
        <w:right w:val="none" w:sz="0" w:space="0" w:color="auto"/>
      </w:divBdr>
    </w:div>
    <w:div w:id="803429705">
      <w:bodyDiv w:val="1"/>
      <w:marLeft w:val="0"/>
      <w:marRight w:val="0"/>
      <w:marTop w:val="0"/>
      <w:marBottom w:val="0"/>
      <w:divBdr>
        <w:top w:val="none" w:sz="0" w:space="0" w:color="auto"/>
        <w:left w:val="none" w:sz="0" w:space="0" w:color="auto"/>
        <w:bottom w:val="none" w:sz="0" w:space="0" w:color="auto"/>
        <w:right w:val="none" w:sz="0" w:space="0" w:color="auto"/>
      </w:divBdr>
    </w:div>
    <w:div w:id="803499632">
      <w:bodyDiv w:val="1"/>
      <w:marLeft w:val="0"/>
      <w:marRight w:val="0"/>
      <w:marTop w:val="0"/>
      <w:marBottom w:val="0"/>
      <w:divBdr>
        <w:top w:val="none" w:sz="0" w:space="0" w:color="auto"/>
        <w:left w:val="none" w:sz="0" w:space="0" w:color="auto"/>
        <w:bottom w:val="none" w:sz="0" w:space="0" w:color="auto"/>
        <w:right w:val="none" w:sz="0" w:space="0" w:color="auto"/>
      </w:divBdr>
    </w:div>
    <w:div w:id="803548852">
      <w:bodyDiv w:val="1"/>
      <w:marLeft w:val="0"/>
      <w:marRight w:val="0"/>
      <w:marTop w:val="0"/>
      <w:marBottom w:val="0"/>
      <w:divBdr>
        <w:top w:val="none" w:sz="0" w:space="0" w:color="auto"/>
        <w:left w:val="none" w:sz="0" w:space="0" w:color="auto"/>
        <w:bottom w:val="none" w:sz="0" w:space="0" w:color="auto"/>
        <w:right w:val="none" w:sz="0" w:space="0" w:color="auto"/>
      </w:divBdr>
    </w:div>
    <w:div w:id="803622251">
      <w:bodyDiv w:val="1"/>
      <w:marLeft w:val="0"/>
      <w:marRight w:val="0"/>
      <w:marTop w:val="0"/>
      <w:marBottom w:val="0"/>
      <w:divBdr>
        <w:top w:val="none" w:sz="0" w:space="0" w:color="auto"/>
        <w:left w:val="none" w:sz="0" w:space="0" w:color="auto"/>
        <w:bottom w:val="none" w:sz="0" w:space="0" w:color="auto"/>
        <w:right w:val="none" w:sz="0" w:space="0" w:color="auto"/>
      </w:divBdr>
    </w:div>
    <w:div w:id="803814852">
      <w:bodyDiv w:val="1"/>
      <w:marLeft w:val="0"/>
      <w:marRight w:val="0"/>
      <w:marTop w:val="0"/>
      <w:marBottom w:val="0"/>
      <w:divBdr>
        <w:top w:val="none" w:sz="0" w:space="0" w:color="auto"/>
        <w:left w:val="none" w:sz="0" w:space="0" w:color="auto"/>
        <w:bottom w:val="none" w:sz="0" w:space="0" w:color="auto"/>
        <w:right w:val="none" w:sz="0" w:space="0" w:color="auto"/>
      </w:divBdr>
    </w:div>
    <w:div w:id="803890918">
      <w:bodyDiv w:val="1"/>
      <w:marLeft w:val="0"/>
      <w:marRight w:val="0"/>
      <w:marTop w:val="0"/>
      <w:marBottom w:val="0"/>
      <w:divBdr>
        <w:top w:val="none" w:sz="0" w:space="0" w:color="auto"/>
        <w:left w:val="none" w:sz="0" w:space="0" w:color="auto"/>
        <w:bottom w:val="none" w:sz="0" w:space="0" w:color="auto"/>
        <w:right w:val="none" w:sz="0" w:space="0" w:color="auto"/>
      </w:divBdr>
    </w:div>
    <w:div w:id="803960104">
      <w:bodyDiv w:val="1"/>
      <w:marLeft w:val="0"/>
      <w:marRight w:val="0"/>
      <w:marTop w:val="0"/>
      <w:marBottom w:val="0"/>
      <w:divBdr>
        <w:top w:val="none" w:sz="0" w:space="0" w:color="auto"/>
        <w:left w:val="none" w:sz="0" w:space="0" w:color="auto"/>
        <w:bottom w:val="none" w:sz="0" w:space="0" w:color="auto"/>
        <w:right w:val="none" w:sz="0" w:space="0" w:color="auto"/>
      </w:divBdr>
    </w:div>
    <w:div w:id="804081776">
      <w:bodyDiv w:val="1"/>
      <w:marLeft w:val="0"/>
      <w:marRight w:val="0"/>
      <w:marTop w:val="0"/>
      <w:marBottom w:val="0"/>
      <w:divBdr>
        <w:top w:val="none" w:sz="0" w:space="0" w:color="auto"/>
        <w:left w:val="none" w:sz="0" w:space="0" w:color="auto"/>
        <w:bottom w:val="none" w:sz="0" w:space="0" w:color="auto"/>
        <w:right w:val="none" w:sz="0" w:space="0" w:color="auto"/>
      </w:divBdr>
    </w:div>
    <w:div w:id="804084070">
      <w:bodyDiv w:val="1"/>
      <w:marLeft w:val="0"/>
      <w:marRight w:val="0"/>
      <w:marTop w:val="0"/>
      <w:marBottom w:val="0"/>
      <w:divBdr>
        <w:top w:val="none" w:sz="0" w:space="0" w:color="auto"/>
        <w:left w:val="none" w:sz="0" w:space="0" w:color="auto"/>
        <w:bottom w:val="none" w:sz="0" w:space="0" w:color="auto"/>
        <w:right w:val="none" w:sz="0" w:space="0" w:color="auto"/>
      </w:divBdr>
    </w:div>
    <w:div w:id="804156262">
      <w:bodyDiv w:val="1"/>
      <w:marLeft w:val="0"/>
      <w:marRight w:val="0"/>
      <w:marTop w:val="0"/>
      <w:marBottom w:val="0"/>
      <w:divBdr>
        <w:top w:val="none" w:sz="0" w:space="0" w:color="auto"/>
        <w:left w:val="none" w:sz="0" w:space="0" w:color="auto"/>
        <w:bottom w:val="none" w:sz="0" w:space="0" w:color="auto"/>
        <w:right w:val="none" w:sz="0" w:space="0" w:color="auto"/>
      </w:divBdr>
    </w:div>
    <w:div w:id="804354733">
      <w:bodyDiv w:val="1"/>
      <w:marLeft w:val="0"/>
      <w:marRight w:val="0"/>
      <w:marTop w:val="0"/>
      <w:marBottom w:val="0"/>
      <w:divBdr>
        <w:top w:val="none" w:sz="0" w:space="0" w:color="auto"/>
        <w:left w:val="none" w:sz="0" w:space="0" w:color="auto"/>
        <w:bottom w:val="none" w:sz="0" w:space="0" w:color="auto"/>
        <w:right w:val="none" w:sz="0" w:space="0" w:color="auto"/>
      </w:divBdr>
    </w:div>
    <w:div w:id="804391157">
      <w:bodyDiv w:val="1"/>
      <w:marLeft w:val="0"/>
      <w:marRight w:val="0"/>
      <w:marTop w:val="0"/>
      <w:marBottom w:val="0"/>
      <w:divBdr>
        <w:top w:val="none" w:sz="0" w:space="0" w:color="auto"/>
        <w:left w:val="none" w:sz="0" w:space="0" w:color="auto"/>
        <w:bottom w:val="none" w:sz="0" w:space="0" w:color="auto"/>
        <w:right w:val="none" w:sz="0" w:space="0" w:color="auto"/>
      </w:divBdr>
    </w:div>
    <w:div w:id="804590440">
      <w:bodyDiv w:val="1"/>
      <w:marLeft w:val="0"/>
      <w:marRight w:val="0"/>
      <w:marTop w:val="0"/>
      <w:marBottom w:val="0"/>
      <w:divBdr>
        <w:top w:val="none" w:sz="0" w:space="0" w:color="auto"/>
        <w:left w:val="none" w:sz="0" w:space="0" w:color="auto"/>
        <w:bottom w:val="none" w:sz="0" w:space="0" w:color="auto"/>
        <w:right w:val="none" w:sz="0" w:space="0" w:color="auto"/>
      </w:divBdr>
    </w:div>
    <w:div w:id="804740501">
      <w:bodyDiv w:val="1"/>
      <w:marLeft w:val="0"/>
      <w:marRight w:val="0"/>
      <w:marTop w:val="0"/>
      <w:marBottom w:val="0"/>
      <w:divBdr>
        <w:top w:val="none" w:sz="0" w:space="0" w:color="auto"/>
        <w:left w:val="none" w:sz="0" w:space="0" w:color="auto"/>
        <w:bottom w:val="none" w:sz="0" w:space="0" w:color="auto"/>
        <w:right w:val="none" w:sz="0" w:space="0" w:color="auto"/>
      </w:divBdr>
    </w:div>
    <w:div w:id="804851124">
      <w:bodyDiv w:val="1"/>
      <w:marLeft w:val="0"/>
      <w:marRight w:val="0"/>
      <w:marTop w:val="0"/>
      <w:marBottom w:val="0"/>
      <w:divBdr>
        <w:top w:val="none" w:sz="0" w:space="0" w:color="auto"/>
        <w:left w:val="none" w:sz="0" w:space="0" w:color="auto"/>
        <w:bottom w:val="none" w:sz="0" w:space="0" w:color="auto"/>
        <w:right w:val="none" w:sz="0" w:space="0" w:color="auto"/>
      </w:divBdr>
    </w:div>
    <w:div w:id="804932424">
      <w:bodyDiv w:val="1"/>
      <w:marLeft w:val="0"/>
      <w:marRight w:val="0"/>
      <w:marTop w:val="0"/>
      <w:marBottom w:val="0"/>
      <w:divBdr>
        <w:top w:val="none" w:sz="0" w:space="0" w:color="auto"/>
        <w:left w:val="none" w:sz="0" w:space="0" w:color="auto"/>
        <w:bottom w:val="none" w:sz="0" w:space="0" w:color="auto"/>
        <w:right w:val="none" w:sz="0" w:space="0" w:color="auto"/>
      </w:divBdr>
    </w:div>
    <w:div w:id="804934509">
      <w:bodyDiv w:val="1"/>
      <w:marLeft w:val="0"/>
      <w:marRight w:val="0"/>
      <w:marTop w:val="0"/>
      <w:marBottom w:val="0"/>
      <w:divBdr>
        <w:top w:val="none" w:sz="0" w:space="0" w:color="auto"/>
        <w:left w:val="none" w:sz="0" w:space="0" w:color="auto"/>
        <w:bottom w:val="none" w:sz="0" w:space="0" w:color="auto"/>
        <w:right w:val="none" w:sz="0" w:space="0" w:color="auto"/>
      </w:divBdr>
    </w:div>
    <w:div w:id="805044826">
      <w:bodyDiv w:val="1"/>
      <w:marLeft w:val="0"/>
      <w:marRight w:val="0"/>
      <w:marTop w:val="0"/>
      <w:marBottom w:val="0"/>
      <w:divBdr>
        <w:top w:val="none" w:sz="0" w:space="0" w:color="auto"/>
        <w:left w:val="none" w:sz="0" w:space="0" w:color="auto"/>
        <w:bottom w:val="none" w:sz="0" w:space="0" w:color="auto"/>
        <w:right w:val="none" w:sz="0" w:space="0" w:color="auto"/>
      </w:divBdr>
    </w:div>
    <w:div w:id="805125250">
      <w:bodyDiv w:val="1"/>
      <w:marLeft w:val="0"/>
      <w:marRight w:val="0"/>
      <w:marTop w:val="0"/>
      <w:marBottom w:val="0"/>
      <w:divBdr>
        <w:top w:val="none" w:sz="0" w:space="0" w:color="auto"/>
        <w:left w:val="none" w:sz="0" w:space="0" w:color="auto"/>
        <w:bottom w:val="none" w:sz="0" w:space="0" w:color="auto"/>
        <w:right w:val="none" w:sz="0" w:space="0" w:color="auto"/>
      </w:divBdr>
    </w:div>
    <w:div w:id="805241201">
      <w:bodyDiv w:val="1"/>
      <w:marLeft w:val="0"/>
      <w:marRight w:val="0"/>
      <w:marTop w:val="0"/>
      <w:marBottom w:val="0"/>
      <w:divBdr>
        <w:top w:val="none" w:sz="0" w:space="0" w:color="auto"/>
        <w:left w:val="none" w:sz="0" w:space="0" w:color="auto"/>
        <w:bottom w:val="none" w:sz="0" w:space="0" w:color="auto"/>
        <w:right w:val="none" w:sz="0" w:space="0" w:color="auto"/>
      </w:divBdr>
    </w:div>
    <w:div w:id="805313090">
      <w:bodyDiv w:val="1"/>
      <w:marLeft w:val="0"/>
      <w:marRight w:val="0"/>
      <w:marTop w:val="0"/>
      <w:marBottom w:val="0"/>
      <w:divBdr>
        <w:top w:val="none" w:sz="0" w:space="0" w:color="auto"/>
        <w:left w:val="none" w:sz="0" w:space="0" w:color="auto"/>
        <w:bottom w:val="none" w:sz="0" w:space="0" w:color="auto"/>
        <w:right w:val="none" w:sz="0" w:space="0" w:color="auto"/>
      </w:divBdr>
    </w:div>
    <w:div w:id="805392289">
      <w:bodyDiv w:val="1"/>
      <w:marLeft w:val="0"/>
      <w:marRight w:val="0"/>
      <w:marTop w:val="0"/>
      <w:marBottom w:val="0"/>
      <w:divBdr>
        <w:top w:val="none" w:sz="0" w:space="0" w:color="auto"/>
        <w:left w:val="none" w:sz="0" w:space="0" w:color="auto"/>
        <w:bottom w:val="none" w:sz="0" w:space="0" w:color="auto"/>
        <w:right w:val="none" w:sz="0" w:space="0" w:color="auto"/>
      </w:divBdr>
    </w:div>
    <w:div w:id="805398051">
      <w:bodyDiv w:val="1"/>
      <w:marLeft w:val="0"/>
      <w:marRight w:val="0"/>
      <w:marTop w:val="0"/>
      <w:marBottom w:val="0"/>
      <w:divBdr>
        <w:top w:val="none" w:sz="0" w:space="0" w:color="auto"/>
        <w:left w:val="none" w:sz="0" w:space="0" w:color="auto"/>
        <w:bottom w:val="none" w:sz="0" w:space="0" w:color="auto"/>
        <w:right w:val="none" w:sz="0" w:space="0" w:color="auto"/>
      </w:divBdr>
    </w:div>
    <w:div w:id="805438968">
      <w:bodyDiv w:val="1"/>
      <w:marLeft w:val="0"/>
      <w:marRight w:val="0"/>
      <w:marTop w:val="0"/>
      <w:marBottom w:val="0"/>
      <w:divBdr>
        <w:top w:val="none" w:sz="0" w:space="0" w:color="auto"/>
        <w:left w:val="none" w:sz="0" w:space="0" w:color="auto"/>
        <w:bottom w:val="none" w:sz="0" w:space="0" w:color="auto"/>
        <w:right w:val="none" w:sz="0" w:space="0" w:color="auto"/>
      </w:divBdr>
    </w:div>
    <w:div w:id="805585457">
      <w:bodyDiv w:val="1"/>
      <w:marLeft w:val="0"/>
      <w:marRight w:val="0"/>
      <w:marTop w:val="0"/>
      <w:marBottom w:val="0"/>
      <w:divBdr>
        <w:top w:val="none" w:sz="0" w:space="0" w:color="auto"/>
        <w:left w:val="none" w:sz="0" w:space="0" w:color="auto"/>
        <w:bottom w:val="none" w:sz="0" w:space="0" w:color="auto"/>
        <w:right w:val="none" w:sz="0" w:space="0" w:color="auto"/>
      </w:divBdr>
    </w:div>
    <w:div w:id="805704117">
      <w:bodyDiv w:val="1"/>
      <w:marLeft w:val="0"/>
      <w:marRight w:val="0"/>
      <w:marTop w:val="0"/>
      <w:marBottom w:val="0"/>
      <w:divBdr>
        <w:top w:val="none" w:sz="0" w:space="0" w:color="auto"/>
        <w:left w:val="none" w:sz="0" w:space="0" w:color="auto"/>
        <w:bottom w:val="none" w:sz="0" w:space="0" w:color="auto"/>
        <w:right w:val="none" w:sz="0" w:space="0" w:color="auto"/>
      </w:divBdr>
    </w:div>
    <w:div w:id="805706109">
      <w:bodyDiv w:val="1"/>
      <w:marLeft w:val="0"/>
      <w:marRight w:val="0"/>
      <w:marTop w:val="0"/>
      <w:marBottom w:val="0"/>
      <w:divBdr>
        <w:top w:val="none" w:sz="0" w:space="0" w:color="auto"/>
        <w:left w:val="none" w:sz="0" w:space="0" w:color="auto"/>
        <w:bottom w:val="none" w:sz="0" w:space="0" w:color="auto"/>
        <w:right w:val="none" w:sz="0" w:space="0" w:color="auto"/>
      </w:divBdr>
    </w:div>
    <w:div w:id="805850502">
      <w:bodyDiv w:val="1"/>
      <w:marLeft w:val="0"/>
      <w:marRight w:val="0"/>
      <w:marTop w:val="0"/>
      <w:marBottom w:val="0"/>
      <w:divBdr>
        <w:top w:val="none" w:sz="0" w:space="0" w:color="auto"/>
        <w:left w:val="none" w:sz="0" w:space="0" w:color="auto"/>
        <w:bottom w:val="none" w:sz="0" w:space="0" w:color="auto"/>
        <w:right w:val="none" w:sz="0" w:space="0" w:color="auto"/>
      </w:divBdr>
    </w:div>
    <w:div w:id="805976045">
      <w:bodyDiv w:val="1"/>
      <w:marLeft w:val="0"/>
      <w:marRight w:val="0"/>
      <w:marTop w:val="0"/>
      <w:marBottom w:val="0"/>
      <w:divBdr>
        <w:top w:val="none" w:sz="0" w:space="0" w:color="auto"/>
        <w:left w:val="none" w:sz="0" w:space="0" w:color="auto"/>
        <w:bottom w:val="none" w:sz="0" w:space="0" w:color="auto"/>
        <w:right w:val="none" w:sz="0" w:space="0" w:color="auto"/>
      </w:divBdr>
    </w:div>
    <w:div w:id="806043567">
      <w:bodyDiv w:val="1"/>
      <w:marLeft w:val="0"/>
      <w:marRight w:val="0"/>
      <w:marTop w:val="0"/>
      <w:marBottom w:val="0"/>
      <w:divBdr>
        <w:top w:val="none" w:sz="0" w:space="0" w:color="auto"/>
        <w:left w:val="none" w:sz="0" w:space="0" w:color="auto"/>
        <w:bottom w:val="none" w:sz="0" w:space="0" w:color="auto"/>
        <w:right w:val="none" w:sz="0" w:space="0" w:color="auto"/>
      </w:divBdr>
    </w:div>
    <w:div w:id="806044039">
      <w:bodyDiv w:val="1"/>
      <w:marLeft w:val="0"/>
      <w:marRight w:val="0"/>
      <w:marTop w:val="0"/>
      <w:marBottom w:val="0"/>
      <w:divBdr>
        <w:top w:val="none" w:sz="0" w:space="0" w:color="auto"/>
        <w:left w:val="none" w:sz="0" w:space="0" w:color="auto"/>
        <w:bottom w:val="none" w:sz="0" w:space="0" w:color="auto"/>
        <w:right w:val="none" w:sz="0" w:space="0" w:color="auto"/>
      </w:divBdr>
    </w:div>
    <w:div w:id="806093922">
      <w:bodyDiv w:val="1"/>
      <w:marLeft w:val="0"/>
      <w:marRight w:val="0"/>
      <w:marTop w:val="0"/>
      <w:marBottom w:val="0"/>
      <w:divBdr>
        <w:top w:val="none" w:sz="0" w:space="0" w:color="auto"/>
        <w:left w:val="none" w:sz="0" w:space="0" w:color="auto"/>
        <w:bottom w:val="none" w:sz="0" w:space="0" w:color="auto"/>
        <w:right w:val="none" w:sz="0" w:space="0" w:color="auto"/>
      </w:divBdr>
    </w:div>
    <w:div w:id="806095818">
      <w:bodyDiv w:val="1"/>
      <w:marLeft w:val="0"/>
      <w:marRight w:val="0"/>
      <w:marTop w:val="0"/>
      <w:marBottom w:val="0"/>
      <w:divBdr>
        <w:top w:val="none" w:sz="0" w:space="0" w:color="auto"/>
        <w:left w:val="none" w:sz="0" w:space="0" w:color="auto"/>
        <w:bottom w:val="none" w:sz="0" w:space="0" w:color="auto"/>
        <w:right w:val="none" w:sz="0" w:space="0" w:color="auto"/>
      </w:divBdr>
    </w:div>
    <w:div w:id="806119313">
      <w:bodyDiv w:val="1"/>
      <w:marLeft w:val="0"/>
      <w:marRight w:val="0"/>
      <w:marTop w:val="0"/>
      <w:marBottom w:val="0"/>
      <w:divBdr>
        <w:top w:val="none" w:sz="0" w:space="0" w:color="auto"/>
        <w:left w:val="none" w:sz="0" w:space="0" w:color="auto"/>
        <w:bottom w:val="none" w:sz="0" w:space="0" w:color="auto"/>
        <w:right w:val="none" w:sz="0" w:space="0" w:color="auto"/>
      </w:divBdr>
    </w:div>
    <w:div w:id="806164246">
      <w:bodyDiv w:val="1"/>
      <w:marLeft w:val="0"/>
      <w:marRight w:val="0"/>
      <w:marTop w:val="0"/>
      <w:marBottom w:val="0"/>
      <w:divBdr>
        <w:top w:val="none" w:sz="0" w:space="0" w:color="auto"/>
        <w:left w:val="none" w:sz="0" w:space="0" w:color="auto"/>
        <w:bottom w:val="none" w:sz="0" w:space="0" w:color="auto"/>
        <w:right w:val="none" w:sz="0" w:space="0" w:color="auto"/>
      </w:divBdr>
    </w:div>
    <w:div w:id="806361852">
      <w:bodyDiv w:val="1"/>
      <w:marLeft w:val="0"/>
      <w:marRight w:val="0"/>
      <w:marTop w:val="0"/>
      <w:marBottom w:val="0"/>
      <w:divBdr>
        <w:top w:val="none" w:sz="0" w:space="0" w:color="auto"/>
        <w:left w:val="none" w:sz="0" w:space="0" w:color="auto"/>
        <w:bottom w:val="none" w:sz="0" w:space="0" w:color="auto"/>
        <w:right w:val="none" w:sz="0" w:space="0" w:color="auto"/>
      </w:divBdr>
    </w:div>
    <w:div w:id="806508676">
      <w:bodyDiv w:val="1"/>
      <w:marLeft w:val="0"/>
      <w:marRight w:val="0"/>
      <w:marTop w:val="0"/>
      <w:marBottom w:val="0"/>
      <w:divBdr>
        <w:top w:val="none" w:sz="0" w:space="0" w:color="auto"/>
        <w:left w:val="none" w:sz="0" w:space="0" w:color="auto"/>
        <w:bottom w:val="none" w:sz="0" w:space="0" w:color="auto"/>
        <w:right w:val="none" w:sz="0" w:space="0" w:color="auto"/>
      </w:divBdr>
    </w:div>
    <w:div w:id="806514028">
      <w:bodyDiv w:val="1"/>
      <w:marLeft w:val="0"/>
      <w:marRight w:val="0"/>
      <w:marTop w:val="0"/>
      <w:marBottom w:val="0"/>
      <w:divBdr>
        <w:top w:val="none" w:sz="0" w:space="0" w:color="auto"/>
        <w:left w:val="none" w:sz="0" w:space="0" w:color="auto"/>
        <w:bottom w:val="none" w:sz="0" w:space="0" w:color="auto"/>
        <w:right w:val="none" w:sz="0" w:space="0" w:color="auto"/>
      </w:divBdr>
    </w:div>
    <w:div w:id="806553117">
      <w:bodyDiv w:val="1"/>
      <w:marLeft w:val="0"/>
      <w:marRight w:val="0"/>
      <w:marTop w:val="0"/>
      <w:marBottom w:val="0"/>
      <w:divBdr>
        <w:top w:val="none" w:sz="0" w:space="0" w:color="auto"/>
        <w:left w:val="none" w:sz="0" w:space="0" w:color="auto"/>
        <w:bottom w:val="none" w:sz="0" w:space="0" w:color="auto"/>
        <w:right w:val="none" w:sz="0" w:space="0" w:color="auto"/>
      </w:divBdr>
    </w:div>
    <w:div w:id="806631899">
      <w:bodyDiv w:val="1"/>
      <w:marLeft w:val="0"/>
      <w:marRight w:val="0"/>
      <w:marTop w:val="0"/>
      <w:marBottom w:val="0"/>
      <w:divBdr>
        <w:top w:val="none" w:sz="0" w:space="0" w:color="auto"/>
        <w:left w:val="none" w:sz="0" w:space="0" w:color="auto"/>
        <w:bottom w:val="none" w:sz="0" w:space="0" w:color="auto"/>
        <w:right w:val="none" w:sz="0" w:space="0" w:color="auto"/>
      </w:divBdr>
    </w:div>
    <w:div w:id="806823268">
      <w:bodyDiv w:val="1"/>
      <w:marLeft w:val="0"/>
      <w:marRight w:val="0"/>
      <w:marTop w:val="0"/>
      <w:marBottom w:val="0"/>
      <w:divBdr>
        <w:top w:val="none" w:sz="0" w:space="0" w:color="auto"/>
        <w:left w:val="none" w:sz="0" w:space="0" w:color="auto"/>
        <w:bottom w:val="none" w:sz="0" w:space="0" w:color="auto"/>
        <w:right w:val="none" w:sz="0" w:space="0" w:color="auto"/>
      </w:divBdr>
    </w:div>
    <w:div w:id="806823334">
      <w:bodyDiv w:val="1"/>
      <w:marLeft w:val="0"/>
      <w:marRight w:val="0"/>
      <w:marTop w:val="0"/>
      <w:marBottom w:val="0"/>
      <w:divBdr>
        <w:top w:val="none" w:sz="0" w:space="0" w:color="auto"/>
        <w:left w:val="none" w:sz="0" w:space="0" w:color="auto"/>
        <w:bottom w:val="none" w:sz="0" w:space="0" w:color="auto"/>
        <w:right w:val="none" w:sz="0" w:space="0" w:color="auto"/>
      </w:divBdr>
    </w:div>
    <w:div w:id="806969647">
      <w:bodyDiv w:val="1"/>
      <w:marLeft w:val="0"/>
      <w:marRight w:val="0"/>
      <w:marTop w:val="0"/>
      <w:marBottom w:val="0"/>
      <w:divBdr>
        <w:top w:val="none" w:sz="0" w:space="0" w:color="auto"/>
        <w:left w:val="none" w:sz="0" w:space="0" w:color="auto"/>
        <w:bottom w:val="none" w:sz="0" w:space="0" w:color="auto"/>
        <w:right w:val="none" w:sz="0" w:space="0" w:color="auto"/>
      </w:divBdr>
    </w:div>
    <w:div w:id="806974557">
      <w:bodyDiv w:val="1"/>
      <w:marLeft w:val="0"/>
      <w:marRight w:val="0"/>
      <w:marTop w:val="0"/>
      <w:marBottom w:val="0"/>
      <w:divBdr>
        <w:top w:val="none" w:sz="0" w:space="0" w:color="auto"/>
        <w:left w:val="none" w:sz="0" w:space="0" w:color="auto"/>
        <w:bottom w:val="none" w:sz="0" w:space="0" w:color="auto"/>
        <w:right w:val="none" w:sz="0" w:space="0" w:color="auto"/>
      </w:divBdr>
    </w:div>
    <w:div w:id="807160802">
      <w:bodyDiv w:val="1"/>
      <w:marLeft w:val="0"/>
      <w:marRight w:val="0"/>
      <w:marTop w:val="0"/>
      <w:marBottom w:val="0"/>
      <w:divBdr>
        <w:top w:val="none" w:sz="0" w:space="0" w:color="auto"/>
        <w:left w:val="none" w:sz="0" w:space="0" w:color="auto"/>
        <w:bottom w:val="none" w:sz="0" w:space="0" w:color="auto"/>
        <w:right w:val="none" w:sz="0" w:space="0" w:color="auto"/>
      </w:divBdr>
    </w:div>
    <w:div w:id="807212801">
      <w:bodyDiv w:val="1"/>
      <w:marLeft w:val="0"/>
      <w:marRight w:val="0"/>
      <w:marTop w:val="0"/>
      <w:marBottom w:val="0"/>
      <w:divBdr>
        <w:top w:val="none" w:sz="0" w:space="0" w:color="auto"/>
        <w:left w:val="none" w:sz="0" w:space="0" w:color="auto"/>
        <w:bottom w:val="none" w:sz="0" w:space="0" w:color="auto"/>
        <w:right w:val="none" w:sz="0" w:space="0" w:color="auto"/>
      </w:divBdr>
    </w:div>
    <w:div w:id="807287735">
      <w:bodyDiv w:val="1"/>
      <w:marLeft w:val="0"/>
      <w:marRight w:val="0"/>
      <w:marTop w:val="0"/>
      <w:marBottom w:val="0"/>
      <w:divBdr>
        <w:top w:val="none" w:sz="0" w:space="0" w:color="auto"/>
        <w:left w:val="none" w:sz="0" w:space="0" w:color="auto"/>
        <w:bottom w:val="none" w:sz="0" w:space="0" w:color="auto"/>
        <w:right w:val="none" w:sz="0" w:space="0" w:color="auto"/>
      </w:divBdr>
    </w:div>
    <w:div w:id="807478122">
      <w:bodyDiv w:val="1"/>
      <w:marLeft w:val="0"/>
      <w:marRight w:val="0"/>
      <w:marTop w:val="0"/>
      <w:marBottom w:val="0"/>
      <w:divBdr>
        <w:top w:val="none" w:sz="0" w:space="0" w:color="auto"/>
        <w:left w:val="none" w:sz="0" w:space="0" w:color="auto"/>
        <w:bottom w:val="none" w:sz="0" w:space="0" w:color="auto"/>
        <w:right w:val="none" w:sz="0" w:space="0" w:color="auto"/>
      </w:divBdr>
    </w:div>
    <w:div w:id="807550507">
      <w:bodyDiv w:val="1"/>
      <w:marLeft w:val="0"/>
      <w:marRight w:val="0"/>
      <w:marTop w:val="0"/>
      <w:marBottom w:val="0"/>
      <w:divBdr>
        <w:top w:val="none" w:sz="0" w:space="0" w:color="auto"/>
        <w:left w:val="none" w:sz="0" w:space="0" w:color="auto"/>
        <w:bottom w:val="none" w:sz="0" w:space="0" w:color="auto"/>
        <w:right w:val="none" w:sz="0" w:space="0" w:color="auto"/>
      </w:divBdr>
    </w:div>
    <w:div w:id="807623173">
      <w:bodyDiv w:val="1"/>
      <w:marLeft w:val="0"/>
      <w:marRight w:val="0"/>
      <w:marTop w:val="0"/>
      <w:marBottom w:val="0"/>
      <w:divBdr>
        <w:top w:val="none" w:sz="0" w:space="0" w:color="auto"/>
        <w:left w:val="none" w:sz="0" w:space="0" w:color="auto"/>
        <w:bottom w:val="none" w:sz="0" w:space="0" w:color="auto"/>
        <w:right w:val="none" w:sz="0" w:space="0" w:color="auto"/>
      </w:divBdr>
    </w:div>
    <w:div w:id="807625376">
      <w:bodyDiv w:val="1"/>
      <w:marLeft w:val="0"/>
      <w:marRight w:val="0"/>
      <w:marTop w:val="0"/>
      <w:marBottom w:val="0"/>
      <w:divBdr>
        <w:top w:val="none" w:sz="0" w:space="0" w:color="auto"/>
        <w:left w:val="none" w:sz="0" w:space="0" w:color="auto"/>
        <w:bottom w:val="none" w:sz="0" w:space="0" w:color="auto"/>
        <w:right w:val="none" w:sz="0" w:space="0" w:color="auto"/>
      </w:divBdr>
    </w:div>
    <w:div w:id="807665795">
      <w:bodyDiv w:val="1"/>
      <w:marLeft w:val="0"/>
      <w:marRight w:val="0"/>
      <w:marTop w:val="0"/>
      <w:marBottom w:val="0"/>
      <w:divBdr>
        <w:top w:val="none" w:sz="0" w:space="0" w:color="auto"/>
        <w:left w:val="none" w:sz="0" w:space="0" w:color="auto"/>
        <w:bottom w:val="none" w:sz="0" w:space="0" w:color="auto"/>
        <w:right w:val="none" w:sz="0" w:space="0" w:color="auto"/>
      </w:divBdr>
    </w:div>
    <w:div w:id="807670656">
      <w:bodyDiv w:val="1"/>
      <w:marLeft w:val="0"/>
      <w:marRight w:val="0"/>
      <w:marTop w:val="0"/>
      <w:marBottom w:val="0"/>
      <w:divBdr>
        <w:top w:val="none" w:sz="0" w:space="0" w:color="auto"/>
        <w:left w:val="none" w:sz="0" w:space="0" w:color="auto"/>
        <w:bottom w:val="none" w:sz="0" w:space="0" w:color="auto"/>
        <w:right w:val="none" w:sz="0" w:space="0" w:color="auto"/>
      </w:divBdr>
    </w:div>
    <w:div w:id="807745512">
      <w:bodyDiv w:val="1"/>
      <w:marLeft w:val="0"/>
      <w:marRight w:val="0"/>
      <w:marTop w:val="0"/>
      <w:marBottom w:val="0"/>
      <w:divBdr>
        <w:top w:val="none" w:sz="0" w:space="0" w:color="auto"/>
        <w:left w:val="none" w:sz="0" w:space="0" w:color="auto"/>
        <w:bottom w:val="none" w:sz="0" w:space="0" w:color="auto"/>
        <w:right w:val="none" w:sz="0" w:space="0" w:color="auto"/>
      </w:divBdr>
    </w:div>
    <w:div w:id="807824641">
      <w:bodyDiv w:val="1"/>
      <w:marLeft w:val="0"/>
      <w:marRight w:val="0"/>
      <w:marTop w:val="0"/>
      <w:marBottom w:val="0"/>
      <w:divBdr>
        <w:top w:val="none" w:sz="0" w:space="0" w:color="auto"/>
        <w:left w:val="none" w:sz="0" w:space="0" w:color="auto"/>
        <w:bottom w:val="none" w:sz="0" w:space="0" w:color="auto"/>
        <w:right w:val="none" w:sz="0" w:space="0" w:color="auto"/>
      </w:divBdr>
    </w:div>
    <w:div w:id="807862884">
      <w:bodyDiv w:val="1"/>
      <w:marLeft w:val="0"/>
      <w:marRight w:val="0"/>
      <w:marTop w:val="0"/>
      <w:marBottom w:val="0"/>
      <w:divBdr>
        <w:top w:val="none" w:sz="0" w:space="0" w:color="auto"/>
        <w:left w:val="none" w:sz="0" w:space="0" w:color="auto"/>
        <w:bottom w:val="none" w:sz="0" w:space="0" w:color="auto"/>
        <w:right w:val="none" w:sz="0" w:space="0" w:color="auto"/>
      </w:divBdr>
    </w:div>
    <w:div w:id="808010990">
      <w:bodyDiv w:val="1"/>
      <w:marLeft w:val="0"/>
      <w:marRight w:val="0"/>
      <w:marTop w:val="0"/>
      <w:marBottom w:val="0"/>
      <w:divBdr>
        <w:top w:val="none" w:sz="0" w:space="0" w:color="auto"/>
        <w:left w:val="none" w:sz="0" w:space="0" w:color="auto"/>
        <w:bottom w:val="none" w:sz="0" w:space="0" w:color="auto"/>
        <w:right w:val="none" w:sz="0" w:space="0" w:color="auto"/>
      </w:divBdr>
    </w:div>
    <w:div w:id="808128982">
      <w:bodyDiv w:val="1"/>
      <w:marLeft w:val="0"/>
      <w:marRight w:val="0"/>
      <w:marTop w:val="0"/>
      <w:marBottom w:val="0"/>
      <w:divBdr>
        <w:top w:val="none" w:sz="0" w:space="0" w:color="auto"/>
        <w:left w:val="none" w:sz="0" w:space="0" w:color="auto"/>
        <w:bottom w:val="none" w:sz="0" w:space="0" w:color="auto"/>
        <w:right w:val="none" w:sz="0" w:space="0" w:color="auto"/>
      </w:divBdr>
    </w:div>
    <w:div w:id="808204957">
      <w:bodyDiv w:val="1"/>
      <w:marLeft w:val="0"/>
      <w:marRight w:val="0"/>
      <w:marTop w:val="0"/>
      <w:marBottom w:val="0"/>
      <w:divBdr>
        <w:top w:val="none" w:sz="0" w:space="0" w:color="auto"/>
        <w:left w:val="none" w:sz="0" w:space="0" w:color="auto"/>
        <w:bottom w:val="none" w:sz="0" w:space="0" w:color="auto"/>
        <w:right w:val="none" w:sz="0" w:space="0" w:color="auto"/>
      </w:divBdr>
    </w:div>
    <w:div w:id="808285121">
      <w:bodyDiv w:val="1"/>
      <w:marLeft w:val="0"/>
      <w:marRight w:val="0"/>
      <w:marTop w:val="0"/>
      <w:marBottom w:val="0"/>
      <w:divBdr>
        <w:top w:val="none" w:sz="0" w:space="0" w:color="auto"/>
        <w:left w:val="none" w:sz="0" w:space="0" w:color="auto"/>
        <w:bottom w:val="none" w:sz="0" w:space="0" w:color="auto"/>
        <w:right w:val="none" w:sz="0" w:space="0" w:color="auto"/>
      </w:divBdr>
    </w:div>
    <w:div w:id="808287719">
      <w:bodyDiv w:val="1"/>
      <w:marLeft w:val="0"/>
      <w:marRight w:val="0"/>
      <w:marTop w:val="0"/>
      <w:marBottom w:val="0"/>
      <w:divBdr>
        <w:top w:val="none" w:sz="0" w:space="0" w:color="auto"/>
        <w:left w:val="none" w:sz="0" w:space="0" w:color="auto"/>
        <w:bottom w:val="none" w:sz="0" w:space="0" w:color="auto"/>
        <w:right w:val="none" w:sz="0" w:space="0" w:color="auto"/>
      </w:divBdr>
    </w:div>
    <w:div w:id="808328993">
      <w:bodyDiv w:val="1"/>
      <w:marLeft w:val="0"/>
      <w:marRight w:val="0"/>
      <w:marTop w:val="0"/>
      <w:marBottom w:val="0"/>
      <w:divBdr>
        <w:top w:val="none" w:sz="0" w:space="0" w:color="auto"/>
        <w:left w:val="none" w:sz="0" w:space="0" w:color="auto"/>
        <w:bottom w:val="none" w:sz="0" w:space="0" w:color="auto"/>
        <w:right w:val="none" w:sz="0" w:space="0" w:color="auto"/>
      </w:divBdr>
    </w:div>
    <w:div w:id="808397746">
      <w:bodyDiv w:val="1"/>
      <w:marLeft w:val="0"/>
      <w:marRight w:val="0"/>
      <w:marTop w:val="0"/>
      <w:marBottom w:val="0"/>
      <w:divBdr>
        <w:top w:val="none" w:sz="0" w:space="0" w:color="auto"/>
        <w:left w:val="none" w:sz="0" w:space="0" w:color="auto"/>
        <w:bottom w:val="none" w:sz="0" w:space="0" w:color="auto"/>
        <w:right w:val="none" w:sz="0" w:space="0" w:color="auto"/>
      </w:divBdr>
    </w:div>
    <w:div w:id="808518434">
      <w:bodyDiv w:val="1"/>
      <w:marLeft w:val="0"/>
      <w:marRight w:val="0"/>
      <w:marTop w:val="0"/>
      <w:marBottom w:val="0"/>
      <w:divBdr>
        <w:top w:val="none" w:sz="0" w:space="0" w:color="auto"/>
        <w:left w:val="none" w:sz="0" w:space="0" w:color="auto"/>
        <w:bottom w:val="none" w:sz="0" w:space="0" w:color="auto"/>
        <w:right w:val="none" w:sz="0" w:space="0" w:color="auto"/>
      </w:divBdr>
    </w:div>
    <w:div w:id="808593285">
      <w:bodyDiv w:val="1"/>
      <w:marLeft w:val="0"/>
      <w:marRight w:val="0"/>
      <w:marTop w:val="0"/>
      <w:marBottom w:val="0"/>
      <w:divBdr>
        <w:top w:val="none" w:sz="0" w:space="0" w:color="auto"/>
        <w:left w:val="none" w:sz="0" w:space="0" w:color="auto"/>
        <w:bottom w:val="none" w:sz="0" w:space="0" w:color="auto"/>
        <w:right w:val="none" w:sz="0" w:space="0" w:color="auto"/>
      </w:divBdr>
    </w:div>
    <w:div w:id="808664858">
      <w:bodyDiv w:val="1"/>
      <w:marLeft w:val="0"/>
      <w:marRight w:val="0"/>
      <w:marTop w:val="0"/>
      <w:marBottom w:val="0"/>
      <w:divBdr>
        <w:top w:val="none" w:sz="0" w:space="0" w:color="auto"/>
        <w:left w:val="none" w:sz="0" w:space="0" w:color="auto"/>
        <w:bottom w:val="none" w:sz="0" w:space="0" w:color="auto"/>
        <w:right w:val="none" w:sz="0" w:space="0" w:color="auto"/>
      </w:divBdr>
    </w:div>
    <w:div w:id="808939322">
      <w:bodyDiv w:val="1"/>
      <w:marLeft w:val="0"/>
      <w:marRight w:val="0"/>
      <w:marTop w:val="0"/>
      <w:marBottom w:val="0"/>
      <w:divBdr>
        <w:top w:val="none" w:sz="0" w:space="0" w:color="auto"/>
        <w:left w:val="none" w:sz="0" w:space="0" w:color="auto"/>
        <w:bottom w:val="none" w:sz="0" w:space="0" w:color="auto"/>
        <w:right w:val="none" w:sz="0" w:space="0" w:color="auto"/>
      </w:divBdr>
    </w:div>
    <w:div w:id="808940419">
      <w:bodyDiv w:val="1"/>
      <w:marLeft w:val="0"/>
      <w:marRight w:val="0"/>
      <w:marTop w:val="0"/>
      <w:marBottom w:val="0"/>
      <w:divBdr>
        <w:top w:val="none" w:sz="0" w:space="0" w:color="auto"/>
        <w:left w:val="none" w:sz="0" w:space="0" w:color="auto"/>
        <w:bottom w:val="none" w:sz="0" w:space="0" w:color="auto"/>
        <w:right w:val="none" w:sz="0" w:space="0" w:color="auto"/>
      </w:divBdr>
    </w:div>
    <w:div w:id="808977314">
      <w:bodyDiv w:val="1"/>
      <w:marLeft w:val="0"/>
      <w:marRight w:val="0"/>
      <w:marTop w:val="0"/>
      <w:marBottom w:val="0"/>
      <w:divBdr>
        <w:top w:val="none" w:sz="0" w:space="0" w:color="auto"/>
        <w:left w:val="none" w:sz="0" w:space="0" w:color="auto"/>
        <w:bottom w:val="none" w:sz="0" w:space="0" w:color="auto"/>
        <w:right w:val="none" w:sz="0" w:space="0" w:color="auto"/>
      </w:divBdr>
    </w:div>
    <w:div w:id="809134192">
      <w:bodyDiv w:val="1"/>
      <w:marLeft w:val="0"/>
      <w:marRight w:val="0"/>
      <w:marTop w:val="0"/>
      <w:marBottom w:val="0"/>
      <w:divBdr>
        <w:top w:val="none" w:sz="0" w:space="0" w:color="auto"/>
        <w:left w:val="none" w:sz="0" w:space="0" w:color="auto"/>
        <w:bottom w:val="none" w:sz="0" w:space="0" w:color="auto"/>
        <w:right w:val="none" w:sz="0" w:space="0" w:color="auto"/>
      </w:divBdr>
    </w:div>
    <w:div w:id="809248827">
      <w:bodyDiv w:val="1"/>
      <w:marLeft w:val="0"/>
      <w:marRight w:val="0"/>
      <w:marTop w:val="0"/>
      <w:marBottom w:val="0"/>
      <w:divBdr>
        <w:top w:val="none" w:sz="0" w:space="0" w:color="auto"/>
        <w:left w:val="none" w:sz="0" w:space="0" w:color="auto"/>
        <w:bottom w:val="none" w:sz="0" w:space="0" w:color="auto"/>
        <w:right w:val="none" w:sz="0" w:space="0" w:color="auto"/>
      </w:divBdr>
    </w:div>
    <w:div w:id="809324340">
      <w:bodyDiv w:val="1"/>
      <w:marLeft w:val="0"/>
      <w:marRight w:val="0"/>
      <w:marTop w:val="0"/>
      <w:marBottom w:val="0"/>
      <w:divBdr>
        <w:top w:val="none" w:sz="0" w:space="0" w:color="auto"/>
        <w:left w:val="none" w:sz="0" w:space="0" w:color="auto"/>
        <w:bottom w:val="none" w:sz="0" w:space="0" w:color="auto"/>
        <w:right w:val="none" w:sz="0" w:space="0" w:color="auto"/>
      </w:divBdr>
    </w:div>
    <w:div w:id="809326161">
      <w:bodyDiv w:val="1"/>
      <w:marLeft w:val="0"/>
      <w:marRight w:val="0"/>
      <w:marTop w:val="0"/>
      <w:marBottom w:val="0"/>
      <w:divBdr>
        <w:top w:val="none" w:sz="0" w:space="0" w:color="auto"/>
        <w:left w:val="none" w:sz="0" w:space="0" w:color="auto"/>
        <w:bottom w:val="none" w:sz="0" w:space="0" w:color="auto"/>
        <w:right w:val="none" w:sz="0" w:space="0" w:color="auto"/>
      </w:divBdr>
    </w:div>
    <w:div w:id="809328335">
      <w:bodyDiv w:val="1"/>
      <w:marLeft w:val="0"/>
      <w:marRight w:val="0"/>
      <w:marTop w:val="0"/>
      <w:marBottom w:val="0"/>
      <w:divBdr>
        <w:top w:val="none" w:sz="0" w:space="0" w:color="auto"/>
        <w:left w:val="none" w:sz="0" w:space="0" w:color="auto"/>
        <w:bottom w:val="none" w:sz="0" w:space="0" w:color="auto"/>
        <w:right w:val="none" w:sz="0" w:space="0" w:color="auto"/>
      </w:divBdr>
    </w:div>
    <w:div w:id="809398026">
      <w:bodyDiv w:val="1"/>
      <w:marLeft w:val="0"/>
      <w:marRight w:val="0"/>
      <w:marTop w:val="0"/>
      <w:marBottom w:val="0"/>
      <w:divBdr>
        <w:top w:val="none" w:sz="0" w:space="0" w:color="auto"/>
        <w:left w:val="none" w:sz="0" w:space="0" w:color="auto"/>
        <w:bottom w:val="none" w:sz="0" w:space="0" w:color="auto"/>
        <w:right w:val="none" w:sz="0" w:space="0" w:color="auto"/>
      </w:divBdr>
    </w:div>
    <w:div w:id="809446989">
      <w:bodyDiv w:val="1"/>
      <w:marLeft w:val="0"/>
      <w:marRight w:val="0"/>
      <w:marTop w:val="0"/>
      <w:marBottom w:val="0"/>
      <w:divBdr>
        <w:top w:val="none" w:sz="0" w:space="0" w:color="auto"/>
        <w:left w:val="none" w:sz="0" w:space="0" w:color="auto"/>
        <w:bottom w:val="none" w:sz="0" w:space="0" w:color="auto"/>
        <w:right w:val="none" w:sz="0" w:space="0" w:color="auto"/>
      </w:divBdr>
    </w:div>
    <w:div w:id="809447242">
      <w:bodyDiv w:val="1"/>
      <w:marLeft w:val="0"/>
      <w:marRight w:val="0"/>
      <w:marTop w:val="0"/>
      <w:marBottom w:val="0"/>
      <w:divBdr>
        <w:top w:val="none" w:sz="0" w:space="0" w:color="auto"/>
        <w:left w:val="none" w:sz="0" w:space="0" w:color="auto"/>
        <w:bottom w:val="none" w:sz="0" w:space="0" w:color="auto"/>
        <w:right w:val="none" w:sz="0" w:space="0" w:color="auto"/>
      </w:divBdr>
    </w:div>
    <w:div w:id="809514857">
      <w:bodyDiv w:val="1"/>
      <w:marLeft w:val="0"/>
      <w:marRight w:val="0"/>
      <w:marTop w:val="0"/>
      <w:marBottom w:val="0"/>
      <w:divBdr>
        <w:top w:val="none" w:sz="0" w:space="0" w:color="auto"/>
        <w:left w:val="none" w:sz="0" w:space="0" w:color="auto"/>
        <w:bottom w:val="none" w:sz="0" w:space="0" w:color="auto"/>
        <w:right w:val="none" w:sz="0" w:space="0" w:color="auto"/>
      </w:divBdr>
    </w:div>
    <w:div w:id="809590059">
      <w:bodyDiv w:val="1"/>
      <w:marLeft w:val="0"/>
      <w:marRight w:val="0"/>
      <w:marTop w:val="0"/>
      <w:marBottom w:val="0"/>
      <w:divBdr>
        <w:top w:val="none" w:sz="0" w:space="0" w:color="auto"/>
        <w:left w:val="none" w:sz="0" w:space="0" w:color="auto"/>
        <w:bottom w:val="none" w:sz="0" w:space="0" w:color="auto"/>
        <w:right w:val="none" w:sz="0" w:space="0" w:color="auto"/>
      </w:divBdr>
    </w:div>
    <w:div w:id="809592564">
      <w:bodyDiv w:val="1"/>
      <w:marLeft w:val="0"/>
      <w:marRight w:val="0"/>
      <w:marTop w:val="0"/>
      <w:marBottom w:val="0"/>
      <w:divBdr>
        <w:top w:val="none" w:sz="0" w:space="0" w:color="auto"/>
        <w:left w:val="none" w:sz="0" w:space="0" w:color="auto"/>
        <w:bottom w:val="none" w:sz="0" w:space="0" w:color="auto"/>
        <w:right w:val="none" w:sz="0" w:space="0" w:color="auto"/>
      </w:divBdr>
    </w:div>
    <w:div w:id="809597399">
      <w:bodyDiv w:val="1"/>
      <w:marLeft w:val="0"/>
      <w:marRight w:val="0"/>
      <w:marTop w:val="0"/>
      <w:marBottom w:val="0"/>
      <w:divBdr>
        <w:top w:val="none" w:sz="0" w:space="0" w:color="auto"/>
        <w:left w:val="none" w:sz="0" w:space="0" w:color="auto"/>
        <w:bottom w:val="none" w:sz="0" w:space="0" w:color="auto"/>
        <w:right w:val="none" w:sz="0" w:space="0" w:color="auto"/>
      </w:divBdr>
    </w:div>
    <w:div w:id="809638074">
      <w:bodyDiv w:val="1"/>
      <w:marLeft w:val="0"/>
      <w:marRight w:val="0"/>
      <w:marTop w:val="0"/>
      <w:marBottom w:val="0"/>
      <w:divBdr>
        <w:top w:val="none" w:sz="0" w:space="0" w:color="auto"/>
        <w:left w:val="none" w:sz="0" w:space="0" w:color="auto"/>
        <w:bottom w:val="none" w:sz="0" w:space="0" w:color="auto"/>
        <w:right w:val="none" w:sz="0" w:space="0" w:color="auto"/>
      </w:divBdr>
    </w:div>
    <w:div w:id="809638355">
      <w:bodyDiv w:val="1"/>
      <w:marLeft w:val="0"/>
      <w:marRight w:val="0"/>
      <w:marTop w:val="0"/>
      <w:marBottom w:val="0"/>
      <w:divBdr>
        <w:top w:val="none" w:sz="0" w:space="0" w:color="auto"/>
        <w:left w:val="none" w:sz="0" w:space="0" w:color="auto"/>
        <w:bottom w:val="none" w:sz="0" w:space="0" w:color="auto"/>
        <w:right w:val="none" w:sz="0" w:space="0" w:color="auto"/>
      </w:divBdr>
    </w:div>
    <w:div w:id="809713806">
      <w:bodyDiv w:val="1"/>
      <w:marLeft w:val="0"/>
      <w:marRight w:val="0"/>
      <w:marTop w:val="0"/>
      <w:marBottom w:val="0"/>
      <w:divBdr>
        <w:top w:val="none" w:sz="0" w:space="0" w:color="auto"/>
        <w:left w:val="none" w:sz="0" w:space="0" w:color="auto"/>
        <w:bottom w:val="none" w:sz="0" w:space="0" w:color="auto"/>
        <w:right w:val="none" w:sz="0" w:space="0" w:color="auto"/>
      </w:divBdr>
    </w:div>
    <w:div w:id="809785920">
      <w:bodyDiv w:val="1"/>
      <w:marLeft w:val="0"/>
      <w:marRight w:val="0"/>
      <w:marTop w:val="0"/>
      <w:marBottom w:val="0"/>
      <w:divBdr>
        <w:top w:val="none" w:sz="0" w:space="0" w:color="auto"/>
        <w:left w:val="none" w:sz="0" w:space="0" w:color="auto"/>
        <w:bottom w:val="none" w:sz="0" w:space="0" w:color="auto"/>
        <w:right w:val="none" w:sz="0" w:space="0" w:color="auto"/>
      </w:divBdr>
    </w:div>
    <w:div w:id="809859122">
      <w:bodyDiv w:val="1"/>
      <w:marLeft w:val="0"/>
      <w:marRight w:val="0"/>
      <w:marTop w:val="0"/>
      <w:marBottom w:val="0"/>
      <w:divBdr>
        <w:top w:val="none" w:sz="0" w:space="0" w:color="auto"/>
        <w:left w:val="none" w:sz="0" w:space="0" w:color="auto"/>
        <w:bottom w:val="none" w:sz="0" w:space="0" w:color="auto"/>
        <w:right w:val="none" w:sz="0" w:space="0" w:color="auto"/>
      </w:divBdr>
    </w:div>
    <w:div w:id="809905965">
      <w:bodyDiv w:val="1"/>
      <w:marLeft w:val="0"/>
      <w:marRight w:val="0"/>
      <w:marTop w:val="0"/>
      <w:marBottom w:val="0"/>
      <w:divBdr>
        <w:top w:val="none" w:sz="0" w:space="0" w:color="auto"/>
        <w:left w:val="none" w:sz="0" w:space="0" w:color="auto"/>
        <w:bottom w:val="none" w:sz="0" w:space="0" w:color="auto"/>
        <w:right w:val="none" w:sz="0" w:space="0" w:color="auto"/>
      </w:divBdr>
    </w:div>
    <w:div w:id="809907481">
      <w:bodyDiv w:val="1"/>
      <w:marLeft w:val="0"/>
      <w:marRight w:val="0"/>
      <w:marTop w:val="0"/>
      <w:marBottom w:val="0"/>
      <w:divBdr>
        <w:top w:val="none" w:sz="0" w:space="0" w:color="auto"/>
        <w:left w:val="none" w:sz="0" w:space="0" w:color="auto"/>
        <w:bottom w:val="none" w:sz="0" w:space="0" w:color="auto"/>
        <w:right w:val="none" w:sz="0" w:space="0" w:color="auto"/>
      </w:divBdr>
    </w:div>
    <w:div w:id="810025415">
      <w:bodyDiv w:val="1"/>
      <w:marLeft w:val="0"/>
      <w:marRight w:val="0"/>
      <w:marTop w:val="0"/>
      <w:marBottom w:val="0"/>
      <w:divBdr>
        <w:top w:val="none" w:sz="0" w:space="0" w:color="auto"/>
        <w:left w:val="none" w:sz="0" w:space="0" w:color="auto"/>
        <w:bottom w:val="none" w:sz="0" w:space="0" w:color="auto"/>
        <w:right w:val="none" w:sz="0" w:space="0" w:color="auto"/>
      </w:divBdr>
    </w:div>
    <w:div w:id="810057309">
      <w:bodyDiv w:val="1"/>
      <w:marLeft w:val="0"/>
      <w:marRight w:val="0"/>
      <w:marTop w:val="0"/>
      <w:marBottom w:val="0"/>
      <w:divBdr>
        <w:top w:val="none" w:sz="0" w:space="0" w:color="auto"/>
        <w:left w:val="none" w:sz="0" w:space="0" w:color="auto"/>
        <w:bottom w:val="none" w:sz="0" w:space="0" w:color="auto"/>
        <w:right w:val="none" w:sz="0" w:space="0" w:color="auto"/>
      </w:divBdr>
    </w:div>
    <w:div w:id="810173329">
      <w:bodyDiv w:val="1"/>
      <w:marLeft w:val="0"/>
      <w:marRight w:val="0"/>
      <w:marTop w:val="0"/>
      <w:marBottom w:val="0"/>
      <w:divBdr>
        <w:top w:val="none" w:sz="0" w:space="0" w:color="auto"/>
        <w:left w:val="none" w:sz="0" w:space="0" w:color="auto"/>
        <w:bottom w:val="none" w:sz="0" w:space="0" w:color="auto"/>
        <w:right w:val="none" w:sz="0" w:space="0" w:color="auto"/>
      </w:divBdr>
    </w:div>
    <w:div w:id="810245103">
      <w:bodyDiv w:val="1"/>
      <w:marLeft w:val="0"/>
      <w:marRight w:val="0"/>
      <w:marTop w:val="0"/>
      <w:marBottom w:val="0"/>
      <w:divBdr>
        <w:top w:val="none" w:sz="0" w:space="0" w:color="auto"/>
        <w:left w:val="none" w:sz="0" w:space="0" w:color="auto"/>
        <w:bottom w:val="none" w:sz="0" w:space="0" w:color="auto"/>
        <w:right w:val="none" w:sz="0" w:space="0" w:color="auto"/>
      </w:divBdr>
    </w:div>
    <w:div w:id="810250909">
      <w:bodyDiv w:val="1"/>
      <w:marLeft w:val="0"/>
      <w:marRight w:val="0"/>
      <w:marTop w:val="0"/>
      <w:marBottom w:val="0"/>
      <w:divBdr>
        <w:top w:val="none" w:sz="0" w:space="0" w:color="auto"/>
        <w:left w:val="none" w:sz="0" w:space="0" w:color="auto"/>
        <w:bottom w:val="none" w:sz="0" w:space="0" w:color="auto"/>
        <w:right w:val="none" w:sz="0" w:space="0" w:color="auto"/>
      </w:divBdr>
    </w:div>
    <w:div w:id="810251992">
      <w:bodyDiv w:val="1"/>
      <w:marLeft w:val="0"/>
      <w:marRight w:val="0"/>
      <w:marTop w:val="0"/>
      <w:marBottom w:val="0"/>
      <w:divBdr>
        <w:top w:val="none" w:sz="0" w:space="0" w:color="auto"/>
        <w:left w:val="none" w:sz="0" w:space="0" w:color="auto"/>
        <w:bottom w:val="none" w:sz="0" w:space="0" w:color="auto"/>
        <w:right w:val="none" w:sz="0" w:space="0" w:color="auto"/>
      </w:divBdr>
    </w:div>
    <w:div w:id="810363345">
      <w:bodyDiv w:val="1"/>
      <w:marLeft w:val="0"/>
      <w:marRight w:val="0"/>
      <w:marTop w:val="0"/>
      <w:marBottom w:val="0"/>
      <w:divBdr>
        <w:top w:val="none" w:sz="0" w:space="0" w:color="auto"/>
        <w:left w:val="none" w:sz="0" w:space="0" w:color="auto"/>
        <w:bottom w:val="none" w:sz="0" w:space="0" w:color="auto"/>
        <w:right w:val="none" w:sz="0" w:space="0" w:color="auto"/>
      </w:divBdr>
    </w:div>
    <w:div w:id="810365054">
      <w:bodyDiv w:val="1"/>
      <w:marLeft w:val="0"/>
      <w:marRight w:val="0"/>
      <w:marTop w:val="0"/>
      <w:marBottom w:val="0"/>
      <w:divBdr>
        <w:top w:val="none" w:sz="0" w:space="0" w:color="auto"/>
        <w:left w:val="none" w:sz="0" w:space="0" w:color="auto"/>
        <w:bottom w:val="none" w:sz="0" w:space="0" w:color="auto"/>
        <w:right w:val="none" w:sz="0" w:space="0" w:color="auto"/>
      </w:divBdr>
    </w:div>
    <w:div w:id="810439713">
      <w:bodyDiv w:val="1"/>
      <w:marLeft w:val="0"/>
      <w:marRight w:val="0"/>
      <w:marTop w:val="0"/>
      <w:marBottom w:val="0"/>
      <w:divBdr>
        <w:top w:val="none" w:sz="0" w:space="0" w:color="auto"/>
        <w:left w:val="none" w:sz="0" w:space="0" w:color="auto"/>
        <w:bottom w:val="none" w:sz="0" w:space="0" w:color="auto"/>
        <w:right w:val="none" w:sz="0" w:space="0" w:color="auto"/>
      </w:divBdr>
    </w:div>
    <w:div w:id="810441072">
      <w:bodyDiv w:val="1"/>
      <w:marLeft w:val="0"/>
      <w:marRight w:val="0"/>
      <w:marTop w:val="0"/>
      <w:marBottom w:val="0"/>
      <w:divBdr>
        <w:top w:val="none" w:sz="0" w:space="0" w:color="auto"/>
        <w:left w:val="none" w:sz="0" w:space="0" w:color="auto"/>
        <w:bottom w:val="none" w:sz="0" w:space="0" w:color="auto"/>
        <w:right w:val="none" w:sz="0" w:space="0" w:color="auto"/>
      </w:divBdr>
    </w:div>
    <w:div w:id="810444644">
      <w:bodyDiv w:val="1"/>
      <w:marLeft w:val="0"/>
      <w:marRight w:val="0"/>
      <w:marTop w:val="0"/>
      <w:marBottom w:val="0"/>
      <w:divBdr>
        <w:top w:val="none" w:sz="0" w:space="0" w:color="auto"/>
        <w:left w:val="none" w:sz="0" w:space="0" w:color="auto"/>
        <w:bottom w:val="none" w:sz="0" w:space="0" w:color="auto"/>
        <w:right w:val="none" w:sz="0" w:space="0" w:color="auto"/>
      </w:divBdr>
    </w:div>
    <w:div w:id="810446016">
      <w:bodyDiv w:val="1"/>
      <w:marLeft w:val="0"/>
      <w:marRight w:val="0"/>
      <w:marTop w:val="0"/>
      <w:marBottom w:val="0"/>
      <w:divBdr>
        <w:top w:val="none" w:sz="0" w:space="0" w:color="auto"/>
        <w:left w:val="none" w:sz="0" w:space="0" w:color="auto"/>
        <w:bottom w:val="none" w:sz="0" w:space="0" w:color="auto"/>
        <w:right w:val="none" w:sz="0" w:space="0" w:color="auto"/>
      </w:divBdr>
    </w:div>
    <w:div w:id="810513469">
      <w:bodyDiv w:val="1"/>
      <w:marLeft w:val="0"/>
      <w:marRight w:val="0"/>
      <w:marTop w:val="0"/>
      <w:marBottom w:val="0"/>
      <w:divBdr>
        <w:top w:val="none" w:sz="0" w:space="0" w:color="auto"/>
        <w:left w:val="none" w:sz="0" w:space="0" w:color="auto"/>
        <w:bottom w:val="none" w:sz="0" w:space="0" w:color="auto"/>
        <w:right w:val="none" w:sz="0" w:space="0" w:color="auto"/>
      </w:divBdr>
    </w:div>
    <w:div w:id="810631000">
      <w:bodyDiv w:val="1"/>
      <w:marLeft w:val="0"/>
      <w:marRight w:val="0"/>
      <w:marTop w:val="0"/>
      <w:marBottom w:val="0"/>
      <w:divBdr>
        <w:top w:val="none" w:sz="0" w:space="0" w:color="auto"/>
        <w:left w:val="none" w:sz="0" w:space="0" w:color="auto"/>
        <w:bottom w:val="none" w:sz="0" w:space="0" w:color="auto"/>
        <w:right w:val="none" w:sz="0" w:space="0" w:color="auto"/>
      </w:divBdr>
    </w:div>
    <w:div w:id="810710069">
      <w:bodyDiv w:val="1"/>
      <w:marLeft w:val="0"/>
      <w:marRight w:val="0"/>
      <w:marTop w:val="0"/>
      <w:marBottom w:val="0"/>
      <w:divBdr>
        <w:top w:val="none" w:sz="0" w:space="0" w:color="auto"/>
        <w:left w:val="none" w:sz="0" w:space="0" w:color="auto"/>
        <w:bottom w:val="none" w:sz="0" w:space="0" w:color="auto"/>
        <w:right w:val="none" w:sz="0" w:space="0" w:color="auto"/>
      </w:divBdr>
    </w:div>
    <w:div w:id="811139973">
      <w:bodyDiv w:val="1"/>
      <w:marLeft w:val="0"/>
      <w:marRight w:val="0"/>
      <w:marTop w:val="0"/>
      <w:marBottom w:val="0"/>
      <w:divBdr>
        <w:top w:val="none" w:sz="0" w:space="0" w:color="auto"/>
        <w:left w:val="none" w:sz="0" w:space="0" w:color="auto"/>
        <w:bottom w:val="none" w:sz="0" w:space="0" w:color="auto"/>
        <w:right w:val="none" w:sz="0" w:space="0" w:color="auto"/>
      </w:divBdr>
    </w:div>
    <w:div w:id="811215944">
      <w:bodyDiv w:val="1"/>
      <w:marLeft w:val="0"/>
      <w:marRight w:val="0"/>
      <w:marTop w:val="0"/>
      <w:marBottom w:val="0"/>
      <w:divBdr>
        <w:top w:val="none" w:sz="0" w:space="0" w:color="auto"/>
        <w:left w:val="none" w:sz="0" w:space="0" w:color="auto"/>
        <w:bottom w:val="none" w:sz="0" w:space="0" w:color="auto"/>
        <w:right w:val="none" w:sz="0" w:space="0" w:color="auto"/>
      </w:divBdr>
    </w:div>
    <w:div w:id="811336661">
      <w:bodyDiv w:val="1"/>
      <w:marLeft w:val="0"/>
      <w:marRight w:val="0"/>
      <w:marTop w:val="0"/>
      <w:marBottom w:val="0"/>
      <w:divBdr>
        <w:top w:val="none" w:sz="0" w:space="0" w:color="auto"/>
        <w:left w:val="none" w:sz="0" w:space="0" w:color="auto"/>
        <w:bottom w:val="none" w:sz="0" w:space="0" w:color="auto"/>
        <w:right w:val="none" w:sz="0" w:space="0" w:color="auto"/>
      </w:divBdr>
    </w:div>
    <w:div w:id="811403694">
      <w:bodyDiv w:val="1"/>
      <w:marLeft w:val="0"/>
      <w:marRight w:val="0"/>
      <w:marTop w:val="0"/>
      <w:marBottom w:val="0"/>
      <w:divBdr>
        <w:top w:val="none" w:sz="0" w:space="0" w:color="auto"/>
        <w:left w:val="none" w:sz="0" w:space="0" w:color="auto"/>
        <w:bottom w:val="none" w:sz="0" w:space="0" w:color="auto"/>
        <w:right w:val="none" w:sz="0" w:space="0" w:color="auto"/>
      </w:divBdr>
    </w:div>
    <w:div w:id="811407054">
      <w:bodyDiv w:val="1"/>
      <w:marLeft w:val="0"/>
      <w:marRight w:val="0"/>
      <w:marTop w:val="0"/>
      <w:marBottom w:val="0"/>
      <w:divBdr>
        <w:top w:val="none" w:sz="0" w:space="0" w:color="auto"/>
        <w:left w:val="none" w:sz="0" w:space="0" w:color="auto"/>
        <w:bottom w:val="none" w:sz="0" w:space="0" w:color="auto"/>
        <w:right w:val="none" w:sz="0" w:space="0" w:color="auto"/>
      </w:divBdr>
    </w:div>
    <w:div w:id="811411113">
      <w:bodyDiv w:val="1"/>
      <w:marLeft w:val="0"/>
      <w:marRight w:val="0"/>
      <w:marTop w:val="0"/>
      <w:marBottom w:val="0"/>
      <w:divBdr>
        <w:top w:val="none" w:sz="0" w:space="0" w:color="auto"/>
        <w:left w:val="none" w:sz="0" w:space="0" w:color="auto"/>
        <w:bottom w:val="none" w:sz="0" w:space="0" w:color="auto"/>
        <w:right w:val="none" w:sz="0" w:space="0" w:color="auto"/>
      </w:divBdr>
    </w:div>
    <w:div w:id="811486876">
      <w:bodyDiv w:val="1"/>
      <w:marLeft w:val="0"/>
      <w:marRight w:val="0"/>
      <w:marTop w:val="0"/>
      <w:marBottom w:val="0"/>
      <w:divBdr>
        <w:top w:val="none" w:sz="0" w:space="0" w:color="auto"/>
        <w:left w:val="none" w:sz="0" w:space="0" w:color="auto"/>
        <w:bottom w:val="none" w:sz="0" w:space="0" w:color="auto"/>
        <w:right w:val="none" w:sz="0" w:space="0" w:color="auto"/>
      </w:divBdr>
    </w:div>
    <w:div w:id="811561265">
      <w:bodyDiv w:val="1"/>
      <w:marLeft w:val="0"/>
      <w:marRight w:val="0"/>
      <w:marTop w:val="0"/>
      <w:marBottom w:val="0"/>
      <w:divBdr>
        <w:top w:val="none" w:sz="0" w:space="0" w:color="auto"/>
        <w:left w:val="none" w:sz="0" w:space="0" w:color="auto"/>
        <w:bottom w:val="none" w:sz="0" w:space="0" w:color="auto"/>
        <w:right w:val="none" w:sz="0" w:space="0" w:color="auto"/>
      </w:divBdr>
    </w:div>
    <w:div w:id="811599726">
      <w:bodyDiv w:val="1"/>
      <w:marLeft w:val="0"/>
      <w:marRight w:val="0"/>
      <w:marTop w:val="0"/>
      <w:marBottom w:val="0"/>
      <w:divBdr>
        <w:top w:val="none" w:sz="0" w:space="0" w:color="auto"/>
        <w:left w:val="none" w:sz="0" w:space="0" w:color="auto"/>
        <w:bottom w:val="none" w:sz="0" w:space="0" w:color="auto"/>
        <w:right w:val="none" w:sz="0" w:space="0" w:color="auto"/>
      </w:divBdr>
    </w:div>
    <w:div w:id="811679854">
      <w:bodyDiv w:val="1"/>
      <w:marLeft w:val="0"/>
      <w:marRight w:val="0"/>
      <w:marTop w:val="0"/>
      <w:marBottom w:val="0"/>
      <w:divBdr>
        <w:top w:val="none" w:sz="0" w:space="0" w:color="auto"/>
        <w:left w:val="none" w:sz="0" w:space="0" w:color="auto"/>
        <w:bottom w:val="none" w:sz="0" w:space="0" w:color="auto"/>
        <w:right w:val="none" w:sz="0" w:space="0" w:color="auto"/>
      </w:divBdr>
    </w:div>
    <w:div w:id="811747939">
      <w:bodyDiv w:val="1"/>
      <w:marLeft w:val="0"/>
      <w:marRight w:val="0"/>
      <w:marTop w:val="0"/>
      <w:marBottom w:val="0"/>
      <w:divBdr>
        <w:top w:val="none" w:sz="0" w:space="0" w:color="auto"/>
        <w:left w:val="none" w:sz="0" w:space="0" w:color="auto"/>
        <w:bottom w:val="none" w:sz="0" w:space="0" w:color="auto"/>
        <w:right w:val="none" w:sz="0" w:space="0" w:color="auto"/>
      </w:divBdr>
    </w:div>
    <w:div w:id="812019239">
      <w:bodyDiv w:val="1"/>
      <w:marLeft w:val="0"/>
      <w:marRight w:val="0"/>
      <w:marTop w:val="0"/>
      <w:marBottom w:val="0"/>
      <w:divBdr>
        <w:top w:val="none" w:sz="0" w:space="0" w:color="auto"/>
        <w:left w:val="none" w:sz="0" w:space="0" w:color="auto"/>
        <w:bottom w:val="none" w:sz="0" w:space="0" w:color="auto"/>
        <w:right w:val="none" w:sz="0" w:space="0" w:color="auto"/>
      </w:divBdr>
    </w:div>
    <w:div w:id="812061391">
      <w:bodyDiv w:val="1"/>
      <w:marLeft w:val="0"/>
      <w:marRight w:val="0"/>
      <w:marTop w:val="0"/>
      <w:marBottom w:val="0"/>
      <w:divBdr>
        <w:top w:val="none" w:sz="0" w:space="0" w:color="auto"/>
        <w:left w:val="none" w:sz="0" w:space="0" w:color="auto"/>
        <w:bottom w:val="none" w:sz="0" w:space="0" w:color="auto"/>
        <w:right w:val="none" w:sz="0" w:space="0" w:color="auto"/>
      </w:divBdr>
    </w:div>
    <w:div w:id="812139262">
      <w:bodyDiv w:val="1"/>
      <w:marLeft w:val="0"/>
      <w:marRight w:val="0"/>
      <w:marTop w:val="0"/>
      <w:marBottom w:val="0"/>
      <w:divBdr>
        <w:top w:val="none" w:sz="0" w:space="0" w:color="auto"/>
        <w:left w:val="none" w:sz="0" w:space="0" w:color="auto"/>
        <w:bottom w:val="none" w:sz="0" w:space="0" w:color="auto"/>
        <w:right w:val="none" w:sz="0" w:space="0" w:color="auto"/>
      </w:divBdr>
    </w:div>
    <w:div w:id="812254692">
      <w:bodyDiv w:val="1"/>
      <w:marLeft w:val="0"/>
      <w:marRight w:val="0"/>
      <w:marTop w:val="0"/>
      <w:marBottom w:val="0"/>
      <w:divBdr>
        <w:top w:val="none" w:sz="0" w:space="0" w:color="auto"/>
        <w:left w:val="none" w:sz="0" w:space="0" w:color="auto"/>
        <w:bottom w:val="none" w:sz="0" w:space="0" w:color="auto"/>
        <w:right w:val="none" w:sz="0" w:space="0" w:color="auto"/>
      </w:divBdr>
    </w:div>
    <w:div w:id="812254905">
      <w:bodyDiv w:val="1"/>
      <w:marLeft w:val="0"/>
      <w:marRight w:val="0"/>
      <w:marTop w:val="0"/>
      <w:marBottom w:val="0"/>
      <w:divBdr>
        <w:top w:val="none" w:sz="0" w:space="0" w:color="auto"/>
        <w:left w:val="none" w:sz="0" w:space="0" w:color="auto"/>
        <w:bottom w:val="none" w:sz="0" w:space="0" w:color="auto"/>
        <w:right w:val="none" w:sz="0" w:space="0" w:color="auto"/>
      </w:divBdr>
    </w:div>
    <w:div w:id="812404542">
      <w:bodyDiv w:val="1"/>
      <w:marLeft w:val="0"/>
      <w:marRight w:val="0"/>
      <w:marTop w:val="0"/>
      <w:marBottom w:val="0"/>
      <w:divBdr>
        <w:top w:val="none" w:sz="0" w:space="0" w:color="auto"/>
        <w:left w:val="none" w:sz="0" w:space="0" w:color="auto"/>
        <w:bottom w:val="none" w:sz="0" w:space="0" w:color="auto"/>
        <w:right w:val="none" w:sz="0" w:space="0" w:color="auto"/>
      </w:divBdr>
    </w:div>
    <w:div w:id="812600592">
      <w:bodyDiv w:val="1"/>
      <w:marLeft w:val="0"/>
      <w:marRight w:val="0"/>
      <w:marTop w:val="0"/>
      <w:marBottom w:val="0"/>
      <w:divBdr>
        <w:top w:val="none" w:sz="0" w:space="0" w:color="auto"/>
        <w:left w:val="none" w:sz="0" w:space="0" w:color="auto"/>
        <w:bottom w:val="none" w:sz="0" w:space="0" w:color="auto"/>
        <w:right w:val="none" w:sz="0" w:space="0" w:color="auto"/>
      </w:divBdr>
    </w:div>
    <w:div w:id="812604016">
      <w:bodyDiv w:val="1"/>
      <w:marLeft w:val="0"/>
      <w:marRight w:val="0"/>
      <w:marTop w:val="0"/>
      <w:marBottom w:val="0"/>
      <w:divBdr>
        <w:top w:val="none" w:sz="0" w:space="0" w:color="auto"/>
        <w:left w:val="none" w:sz="0" w:space="0" w:color="auto"/>
        <w:bottom w:val="none" w:sz="0" w:space="0" w:color="auto"/>
        <w:right w:val="none" w:sz="0" w:space="0" w:color="auto"/>
      </w:divBdr>
    </w:div>
    <w:div w:id="812604850">
      <w:bodyDiv w:val="1"/>
      <w:marLeft w:val="0"/>
      <w:marRight w:val="0"/>
      <w:marTop w:val="0"/>
      <w:marBottom w:val="0"/>
      <w:divBdr>
        <w:top w:val="none" w:sz="0" w:space="0" w:color="auto"/>
        <w:left w:val="none" w:sz="0" w:space="0" w:color="auto"/>
        <w:bottom w:val="none" w:sz="0" w:space="0" w:color="auto"/>
        <w:right w:val="none" w:sz="0" w:space="0" w:color="auto"/>
      </w:divBdr>
    </w:div>
    <w:div w:id="812646611">
      <w:bodyDiv w:val="1"/>
      <w:marLeft w:val="0"/>
      <w:marRight w:val="0"/>
      <w:marTop w:val="0"/>
      <w:marBottom w:val="0"/>
      <w:divBdr>
        <w:top w:val="none" w:sz="0" w:space="0" w:color="auto"/>
        <w:left w:val="none" w:sz="0" w:space="0" w:color="auto"/>
        <w:bottom w:val="none" w:sz="0" w:space="0" w:color="auto"/>
        <w:right w:val="none" w:sz="0" w:space="0" w:color="auto"/>
      </w:divBdr>
    </w:div>
    <w:div w:id="812723325">
      <w:bodyDiv w:val="1"/>
      <w:marLeft w:val="0"/>
      <w:marRight w:val="0"/>
      <w:marTop w:val="0"/>
      <w:marBottom w:val="0"/>
      <w:divBdr>
        <w:top w:val="none" w:sz="0" w:space="0" w:color="auto"/>
        <w:left w:val="none" w:sz="0" w:space="0" w:color="auto"/>
        <w:bottom w:val="none" w:sz="0" w:space="0" w:color="auto"/>
        <w:right w:val="none" w:sz="0" w:space="0" w:color="auto"/>
      </w:divBdr>
    </w:div>
    <w:div w:id="812796871">
      <w:bodyDiv w:val="1"/>
      <w:marLeft w:val="0"/>
      <w:marRight w:val="0"/>
      <w:marTop w:val="0"/>
      <w:marBottom w:val="0"/>
      <w:divBdr>
        <w:top w:val="none" w:sz="0" w:space="0" w:color="auto"/>
        <w:left w:val="none" w:sz="0" w:space="0" w:color="auto"/>
        <w:bottom w:val="none" w:sz="0" w:space="0" w:color="auto"/>
        <w:right w:val="none" w:sz="0" w:space="0" w:color="auto"/>
      </w:divBdr>
    </w:div>
    <w:div w:id="812797407">
      <w:bodyDiv w:val="1"/>
      <w:marLeft w:val="0"/>
      <w:marRight w:val="0"/>
      <w:marTop w:val="0"/>
      <w:marBottom w:val="0"/>
      <w:divBdr>
        <w:top w:val="none" w:sz="0" w:space="0" w:color="auto"/>
        <w:left w:val="none" w:sz="0" w:space="0" w:color="auto"/>
        <w:bottom w:val="none" w:sz="0" w:space="0" w:color="auto"/>
        <w:right w:val="none" w:sz="0" w:space="0" w:color="auto"/>
      </w:divBdr>
    </w:div>
    <w:div w:id="812910277">
      <w:bodyDiv w:val="1"/>
      <w:marLeft w:val="0"/>
      <w:marRight w:val="0"/>
      <w:marTop w:val="0"/>
      <w:marBottom w:val="0"/>
      <w:divBdr>
        <w:top w:val="none" w:sz="0" w:space="0" w:color="auto"/>
        <w:left w:val="none" w:sz="0" w:space="0" w:color="auto"/>
        <w:bottom w:val="none" w:sz="0" w:space="0" w:color="auto"/>
        <w:right w:val="none" w:sz="0" w:space="0" w:color="auto"/>
      </w:divBdr>
    </w:div>
    <w:div w:id="812913623">
      <w:bodyDiv w:val="1"/>
      <w:marLeft w:val="0"/>
      <w:marRight w:val="0"/>
      <w:marTop w:val="0"/>
      <w:marBottom w:val="0"/>
      <w:divBdr>
        <w:top w:val="none" w:sz="0" w:space="0" w:color="auto"/>
        <w:left w:val="none" w:sz="0" w:space="0" w:color="auto"/>
        <w:bottom w:val="none" w:sz="0" w:space="0" w:color="auto"/>
        <w:right w:val="none" w:sz="0" w:space="0" w:color="auto"/>
      </w:divBdr>
    </w:div>
    <w:div w:id="812990234">
      <w:bodyDiv w:val="1"/>
      <w:marLeft w:val="0"/>
      <w:marRight w:val="0"/>
      <w:marTop w:val="0"/>
      <w:marBottom w:val="0"/>
      <w:divBdr>
        <w:top w:val="none" w:sz="0" w:space="0" w:color="auto"/>
        <w:left w:val="none" w:sz="0" w:space="0" w:color="auto"/>
        <w:bottom w:val="none" w:sz="0" w:space="0" w:color="auto"/>
        <w:right w:val="none" w:sz="0" w:space="0" w:color="auto"/>
      </w:divBdr>
    </w:div>
    <w:div w:id="813256556">
      <w:bodyDiv w:val="1"/>
      <w:marLeft w:val="0"/>
      <w:marRight w:val="0"/>
      <w:marTop w:val="0"/>
      <w:marBottom w:val="0"/>
      <w:divBdr>
        <w:top w:val="none" w:sz="0" w:space="0" w:color="auto"/>
        <w:left w:val="none" w:sz="0" w:space="0" w:color="auto"/>
        <w:bottom w:val="none" w:sz="0" w:space="0" w:color="auto"/>
        <w:right w:val="none" w:sz="0" w:space="0" w:color="auto"/>
      </w:divBdr>
    </w:div>
    <w:div w:id="813570927">
      <w:bodyDiv w:val="1"/>
      <w:marLeft w:val="0"/>
      <w:marRight w:val="0"/>
      <w:marTop w:val="0"/>
      <w:marBottom w:val="0"/>
      <w:divBdr>
        <w:top w:val="none" w:sz="0" w:space="0" w:color="auto"/>
        <w:left w:val="none" w:sz="0" w:space="0" w:color="auto"/>
        <w:bottom w:val="none" w:sz="0" w:space="0" w:color="auto"/>
        <w:right w:val="none" w:sz="0" w:space="0" w:color="auto"/>
      </w:divBdr>
    </w:div>
    <w:div w:id="813763210">
      <w:bodyDiv w:val="1"/>
      <w:marLeft w:val="0"/>
      <w:marRight w:val="0"/>
      <w:marTop w:val="0"/>
      <w:marBottom w:val="0"/>
      <w:divBdr>
        <w:top w:val="none" w:sz="0" w:space="0" w:color="auto"/>
        <w:left w:val="none" w:sz="0" w:space="0" w:color="auto"/>
        <w:bottom w:val="none" w:sz="0" w:space="0" w:color="auto"/>
        <w:right w:val="none" w:sz="0" w:space="0" w:color="auto"/>
      </w:divBdr>
    </w:div>
    <w:div w:id="813834286">
      <w:bodyDiv w:val="1"/>
      <w:marLeft w:val="0"/>
      <w:marRight w:val="0"/>
      <w:marTop w:val="0"/>
      <w:marBottom w:val="0"/>
      <w:divBdr>
        <w:top w:val="none" w:sz="0" w:space="0" w:color="auto"/>
        <w:left w:val="none" w:sz="0" w:space="0" w:color="auto"/>
        <w:bottom w:val="none" w:sz="0" w:space="0" w:color="auto"/>
        <w:right w:val="none" w:sz="0" w:space="0" w:color="auto"/>
      </w:divBdr>
    </w:div>
    <w:div w:id="813912643">
      <w:bodyDiv w:val="1"/>
      <w:marLeft w:val="0"/>
      <w:marRight w:val="0"/>
      <w:marTop w:val="0"/>
      <w:marBottom w:val="0"/>
      <w:divBdr>
        <w:top w:val="none" w:sz="0" w:space="0" w:color="auto"/>
        <w:left w:val="none" w:sz="0" w:space="0" w:color="auto"/>
        <w:bottom w:val="none" w:sz="0" w:space="0" w:color="auto"/>
        <w:right w:val="none" w:sz="0" w:space="0" w:color="auto"/>
      </w:divBdr>
    </w:div>
    <w:div w:id="814100447">
      <w:bodyDiv w:val="1"/>
      <w:marLeft w:val="0"/>
      <w:marRight w:val="0"/>
      <w:marTop w:val="0"/>
      <w:marBottom w:val="0"/>
      <w:divBdr>
        <w:top w:val="none" w:sz="0" w:space="0" w:color="auto"/>
        <w:left w:val="none" w:sz="0" w:space="0" w:color="auto"/>
        <w:bottom w:val="none" w:sz="0" w:space="0" w:color="auto"/>
        <w:right w:val="none" w:sz="0" w:space="0" w:color="auto"/>
      </w:divBdr>
    </w:div>
    <w:div w:id="814220381">
      <w:bodyDiv w:val="1"/>
      <w:marLeft w:val="0"/>
      <w:marRight w:val="0"/>
      <w:marTop w:val="0"/>
      <w:marBottom w:val="0"/>
      <w:divBdr>
        <w:top w:val="none" w:sz="0" w:space="0" w:color="auto"/>
        <w:left w:val="none" w:sz="0" w:space="0" w:color="auto"/>
        <w:bottom w:val="none" w:sz="0" w:space="0" w:color="auto"/>
        <w:right w:val="none" w:sz="0" w:space="0" w:color="auto"/>
      </w:divBdr>
    </w:div>
    <w:div w:id="814297512">
      <w:bodyDiv w:val="1"/>
      <w:marLeft w:val="0"/>
      <w:marRight w:val="0"/>
      <w:marTop w:val="0"/>
      <w:marBottom w:val="0"/>
      <w:divBdr>
        <w:top w:val="none" w:sz="0" w:space="0" w:color="auto"/>
        <w:left w:val="none" w:sz="0" w:space="0" w:color="auto"/>
        <w:bottom w:val="none" w:sz="0" w:space="0" w:color="auto"/>
        <w:right w:val="none" w:sz="0" w:space="0" w:color="auto"/>
      </w:divBdr>
    </w:div>
    <w:div w:id="814372425">
      <w:bodyDiv w:val="1"/>
      <w:marLeft w:val="0"/>
      <w:marRight w:val="0"/>
      <w:marTop w:val="0"/>
      <w:marBottom w:val="0"/>
      <w:divBdr>
        <w:top w:val="none" w:sz="0" w:space="0" w:color="auto"/>
        <w:left w:val="none" w:sz="0" w:space="0" w:color="auto"/>
        <w:bottom w:val="none" w:sz="0" w:space="0" w:color="auto"/>
        <w:right w:val="none" w:sz="0" w:space="0" w:color="auto"/>
      </w:divBdr>
    </w:div>
    <w:div w:id="814376622">
      <w:bodyDiv w:val="1"/>
      <w:marLeft w:val="0"/>
      <w:marRight w:val="0"/>
      <w:marTop w:val="0"/>
      <w:marBottom w:val="0"/>
      <w:divBdr>
        <w:top w:val="none" w:sz="0" w:space="0" w:color="auto"/>
        <w:left w:val="none" w:sz="0" w:space="0" w:color="auto"/>
        <w:bottom w:val="none" w:sz="0" w:space="0" w:color="auto"/>
        <w:right w:val="none" w:sz="0" w:space="0" w:color="auto"/>
      </w:divBdr>
    </w:div>
    <w:div w:id="814420800">
      <w:bodyDiv w:val="1"/>
      <w:marLeft w:val="0"/>
      <w:marRight w:val="0"/>
      <w:marTop w:val="0"/>
      <w:marBottom w:val="0"/>
      <w:divBdr>
        <w:top w:val="none" w:sz="0" w:space="0" w:color="auto"/>
        <w:left w:val="none" w:sz="0" w:space="0" w:color="auto"/>
        <w:bottom w:val="none" w:sz="0" w:space="0" w:color="auto"/>
        <w:right w:val="none" w:sz="0" w:space="0" w:color="auto"/>
      </w:divBdr>
    </w:div>
    <w:div w:id="814565189">
      <w:bodyDiv w:val="1"/>
      <w:marLeft w:val="0"/>
      <w:marRight w:val="0"/>
      <w:marTop w:val="0"/>
      <w:marBottom w:val="0"/>
      <w:divBdr>
        <w:top w:val="none" w:sz="0" w:space="0" w:color="auto"/>
        <w:left w:val="none" w:sz="0" w:space="0" w:color="auto"/>
        <w:bottom w:val="none" w:sz="0" w:space="0" w:color="auto"/>
        <w:right w:val="none" w:sz="0" w:space="0" w:color="auto"/>
      </w:divBdr>
    </w:div>
    <w:div w:id="814566571">
      <w:bodyDiv w:val="1"/>
      <w:marLeft w:val="0"/>
      <w:marRight w:val="0"/>
      <w:marTop w:val="0"/>
      <w:marBottom w:val="0"/>
      <w:divBdr>
        <w:top w:val="none" w:sz="0" w:space="0" w:color="auto"/>
        <w:left w:val="none" w:sz="0" w:space="0" w:color="auto"/>
        <w:bottom w:val="none" w:sz="0" w:space="0" w:color="auto"/>
        <w:right w:val="none" w:sz="0" w:space="0" w:color="auto"/>
      </w:divBdr>
    </w:div>
    <w:div w:id="814680821">
      <w:bodyDiv w:val="1"/>
      <w:marLeft w:val="0"/>
      <w:marRight w:val="0"/>
      <w:marTop w:val="0"/>
      <w:marBottom w:val="0"/>
      <w:divBdr>
        <w:top w:val="none" w:sz="0" w:space="0" w:color="auto"/>
        <w:left w:val="none" w:sz="0" w:space="0" w:color="auto"/>
        <w:bottom w:val="none" w:sz="0" w:space="0" w:color="auto"/>
        <w:right w:val="none" w:sz="0" w:space="0" w:color="auto"/>
      </w:divBdr>
    </w:div>
    <w:div w:id="814688148">
      <w:bodyDiv w:val="1"/>
      <w:marLeft w:val="0"/>
      <w:marRight w:val="0"/>
      <w:marTop w:val="0"/>
      <w:marBottom w:val="0"/>
      <w:divBdr>
        <w:top w:val="none" w:sz="0" w:space="0" w:color="auto"/>
        <w:left w:val="none" w:sz="0" w:space="0" w:color="auto"/>
        <w:bottom w:val="none" w:sz="0" w:space="0" w:color="auto"/>
        <w:right w:val="none" w:sz="0" w:space="0" w:color="auto"/>
      </w:divBdr>
    </w:div>
    <w:div w:id="814759790">
      <w:bodyDiv w:val="1"/>
      <w:marLeft w:val="0"/>
      <w:marRight w:val="0"/>
      <w:marTop w:val="0"/>
      <w:marBottom w:val="0"/>
      <w:divBdr>
        <w:top w:val="none" w:sz="0" w:space="0" w:color="auto"/>
        <w:left w:val="none" w:sz="0" w:space="0" w:color="auto"/>
        <w:bottom w:val="none" w:sz="0" w:space="0" w:color="auto"/>
        <w:right w:val="none" w:sz="0" w:space="0" w:color="auto"/>
      </w:divBdr>
    </w:div>
    <w:div w:id="814760276">
      <w:bodyDiv w:val="1"/>
      <w:marLeft w:val="0"/>
      <w:marRight w:val="0"/>
      <w:marTop w:val="0"/>
      <w:marBottom w:val="0"/>
      <w:divBdr>
        <w:top w:val="none" w:sz="0" w:space="0" w:color="auto"/>
        <w:left w:val="none" w:sz="0" w:space="0" w:color="auto"/>
        <w:bottom w:val="none" w:sz="0" w:space="0" w:color="auto"/>
        <w:right w:val="none" w:sz="0" w:space="0" w:color="auto"/>
      </w:divBdr>
    </w:div>
    <w:div w:id="814834913">
      <w:bodyDiv w:val="1"/>
      <w:marLeft w:val="0"/>
      <w:marRight w:val="0"/>
      <w:marTop w:val="0"/>
      <w:marBottom w:val="0"/>
      <w:divBdr>
        <w:top w:val="none" w:sz="0" w:space="0" w:color="auto"/>
        <w:left w:val="none" w:sz="0" w:space="0" w:color="auto"/>
        <w:bottom w:val="none" w:sz="0" w:space="0" w:color="auto"/>
        <w:right w:val="none" w:sz="0" w:space="0" w:color="auto"/>
      </w:divBdr>
    </w:div>
    <w:div w:id="814874759">
      <w:bodyDiv w:val="1"/>
      <w:marLeft w:val="0"/>
      <w:marRight w:val="0"/>
      <w:marTop w:val="0"/>
      <w:marBottom w:val="0"/>
      <w:divBdr>
        <w:top w:val="none" w:sz="0" w:space="0" w:color="auto"/>
        <w:left w:val="none" w:sz="0" w:space="0" w:color="auto"/>
        <w:bottom w:val="none" w:sz="0" w:space="0" w:color="auto"/>
        <w:right w:val="none" w:sz="0" w:space="0" w:color="auto"/>
      </w:divBdr>
    </w:div>
    <w:div w:id="814880810">
      <w:bodyDiv w:val="1"/>
      <w:marLeft w:val="0"/>
      <w:marRight w:val="0"/>
      <w:marTop w:val="0"/>
      <w:marBottom w:val="0"/>
      <w:divBdr>
        <w:top w:val="none" w:sz="0" w:space="0" w:color="auto"/>
        <w:left w:val="none" w:sz="0" w:space="0" w:color="auto"/>
        <w:bottom w:val="none" w:sz="0" w:space="0" w:color="auto"/>
        <w:right w:val="none" w:sz="0" w:space="0" w:color="auto"/>
      </w:divBdr>
    </w:div>
    <w:div w:id="814952621">
      <w:bodyDiv w:val="1"/>
      <w:marLeft w:val="0"/>
      <w:marRight w:val="0"/>
      <w:marTop w:val="0"/>
      <w:marBottom w:val="0"/>
      <w:divBdr>
        <w:top w:val="none" w:sz="0" w:space="0" w:color="auto"/>
        <w:left w:val="none" w:sz="0" w:space="0" w:color="auto"/>
        <w:bottom w:val="none" w:sz="0" w:space="0" w:color="auto"/>
        <w:right w:val="none" w:sz="0" w:space="0" w:color="auto"/>
      </w:divBdr>
    </w:div>
    <w:div w:id="815027626">
      <w:bodyDiv w:val="1"/>
      <w:marLeft w:val="0"/>
      <w:marRight w:val="0"/>
      <w:marTop w:val="0"/>
      <w:marBottom w:val="0"/>
      <w:divBdr>
        <w:top w:val="none" w:sz="0" w:space="0" w:color="auto"/>
        <w:left w:val="none" w:sz="0" w:space="0" w:color="auto"/>
        <w:bottom w:val="none" w:sz="0" w:space="0" w:color="auto"/>
        <w:right w:val="none" w:sz="0" w:space="0" w:color="auto"/>
      </w:divBdr>
    </w:div>
    <w:div w:id="815072961">
      <w:bodyDiv w:val="1"/>
      <w:marLeft w:val="0"/>
      <w:marRight w:val="0"/>
      <w:marTop w:val="0"/>
      <w:marBottom w:val="0"/>
      <w:divBdr>
        <w:top w:val="none" w:sz="0" w:space="0" w:color="auto"/>
        <w:left w:val="none" w:sz="0" w:space="0" w:color="auto"/>
        <w:bottom w:val="none" w:sz="0" w:space="0" w:color="auto"/>
        <w:right w:val="none" w:sz="0" w:space="0" w:color="auto"/>
      </w:divBdr>
    </w:div>
    <w:div w:id="815075447">
      <w:bodyDiv w:val="1"/>
      <w:marLeft w:val="0"/>
      <w:marRight w:val="0"/>
      <w:marTop w:val="0"/>
      <w:marBottom w:val="0"/>
      <w:divBdr>
        <w:top w:val="none" w:sz="0" w:space="0" w:color="auto"/>
        <w:left w:val="none" w:sz="0" w:space="0" w:color="auto"/>
        <w:bottom w:val="none" w:sz="0" w:space="0" w:color="auto"/>
        <w:right w:val="none" w:sz="0" w:space="0" w:color="auto"/>
      </w:divBdr>
    </w:div>
    <w:div w:id="815075494">
      <w:bodyDiv w:val="1"/>
      <w:marLeft w:val="0"/>
      <w:marRight w:val="0"/>
      <w:marTop w:val="0"/>
      <w:marBottom w:val="0"/>
      <w:divBdr>
        <w:top w:val="none" w:sz="0" w:space="0" w:color="auto"/>
        <w:left w:val="none" w:sz="0" w:space="0" w:color="auto"/>
        <w:bottom w:val="none" w:sz="0" w:space="0" w:color="auto"/>
        <w:right w:val="none" w:sz="0" w:space="0" w:color="auto"/>
      </w:divBdr>
    </w:div>
    <w:div w:id="815100951">
      <w:bodyDiv w:val="1"/>
      <w:marLeft w:val="0"/>
      <w:marRight w:val="0"/>
      <w:marTop w:val="0"/>
      <w:marBottom w:val="0"/>
      <w:divBdr>
        <w:top w:val="none" w:sz="0" w:space="0" w:color="auto"/>
        <w:left w:val="none" w:sz="0" w:space="0" w:color="auto"/>
        <w:bottom w:val="none" w:sz="0" w:space="0" w:color="auto"/>
        <w:right w:val="none" w:sz="0" w:space="0" w:color="auto"/>
      </w:divBdr>
    </w:div>
    <w:div w:id="815103369">
      <w:bodyDiv w:val="1"/>
      <w:marLeft w:val="0"/>
      <w:marRight w:val="0"/>
      <w:marTop w:val="0"/>
      <w:marBottom w:val="0"/>
      <w:divBdr>
        <w:top w:val="none" w:sz="0" w:space="0" w:color="auto"/>
        <w:left w:val="none" w:sz="0" w:space="0" w:color="auto"/>
        <w:bottom w:val="none" w:sz="0" w:space="0" w:color="auto"/>
        <w:right w:val="none" w:sz="0" w:space="0" w:color="auto"/>
      </w:divBdr>
    </w:div>
    <w:div w:id="815217761">
      <w:bodyDiv w:val="1"/>
      <w:marLeft w:val="0"/>
      <w:marRight w:val="0"/>
      <w:marTop w:val="0"/>
      <w:marBottom w:val="0"/>
      <w:divBdr>
        <w:top w:val="none" w:sz="0" w:space="0" w:color="auto"/>
        <w:left w:val="none" w:sz="0" w:space="0" w:color="auto"/>
        <w:bottom w:val="none" w:sz="0" w:space="0" w:color="auto"/>
        <w:right w:val="none" w:sz="0" w:space="0" w:color="auto"/>
      </w:divBdr>
    </w:div>
    <w:div w:id="815298740">
      <w:bodyDiv w:val="1"/>
      <w:marLeft w:val="0"/>
      <w:marRight w:val="0"/>
      <w:marTop w:val="0"/>
      <w:marBottom w:val="0"/>
      <w:divBdr>
        <w:top w:val="none" w:sz="0" w:space="0" w:color="auto"/>
        <w:left w:val="none" w:sz="0" w:space="0" w:color="auto"/>
        <w:bottom w:val="none" w:sz="0" w:space="0" w:color="auto"/>
        <w:right w:val="none" w:sz="0" w:space="0" w:color="auto"/>
      </w:divBdr>
    </w:div>
    <w:div w:id="815412748">
      <w:bodyDiv w:val="1"/>
      <w:marLeft w:val="0"/>
      <w:marRight w:val="0"/>
      <w:marTop w:val="0"/>
      <w:marBottom w:val="0"/>
      <w:divBdr>
        <w:top w:val="none" w:sz="0" w:space="0" w:color="auto"/>
        <w:left w:val="none" w:sz="0" w:space="0" w:color="auto"/>
        <w:bottom w:val="none" w:sz="0" w:space="0" w:color="auto"/>
        <w:right w:val="none" w:sz="0" w:space="0" w:color="auto"/>
      </w:divBdr>
    </w:div>
    <w:div w:id="815534177">
      <w:bodyDiv w:val="1"/>
      <w:marLeft w:val="0"/>
      <w:marRight w:val="0"/>
      <w:marTop w:val="0"/>
      <w:marBottom w:val="0"/>
      <w:divBdr>
        <w:top w:val="none" w:sz="0" w:space="0" w:color="auto"/>
        <w:left w:val="none" w:sz="0" w:space="0" w:color="auto"/>
        <w:bottom w:val="none" w:sz="0" w:space="0" w:color="auto"/>
        <w:right w:val="none" w:sz="0" w:space="0" w:color="auto"/>
      </w:divBdr>
    </w:div>
    <w:div w:id="815538305">
      <w:bodyDiv w:val="1"/>
      <w:marLeft w:val="0"/>
      <w:marRight w:val="0"/>
      <w:marTop w:val="0"/>
      <w:marBottom w:val="0"/>
      <w:divBdr>
        <w:top w:val="none" w:sz="0" w:space="0" w:color="auto"/>
        <w:left w:val="none" w:sz="0" w:space="0" w:color="auto"/>
        <w:bottom w:val="none" w:sz="0" w:space="0" w:color="auto"/>
        <w:right w:val="none" w:sz="0" w:space="0" w:color="auto"/>
      </w:divBdr>
    </w:div>
    <w:div w:id="815609182">
      <w:bodyDiv w:val="1"/>
      <w:marLeft w:val="0"/>
      <w:marRight w:val="0"/>
      <w:marTop w:val="0"/>
      <w:marBottom w:val="0"/>
      <w:divBdr>
        <w:top w:val="none" w:sz="0" w:space="0" w:color="auto"/>
        <w:left w:val="none" w:sz="0" w:space="0" w:color="auto"/>
        <w:bottom w:val="none" w:sz="0" w:space="0" w:color="auto"/>
        <w:right w:val="none" w:sz="0" w:space="0" w:color="auto"/>
      </w:divBdr>
    </w:div>
    <w:div w:id="815611425">
      <w:bodyDiv w:val="1"/>
      <w:marLeft w:val="0"/>
      <w:marRight w:val="0"/>
      <w:marTop w:val="0"/>
      <w:marBottom w:val="0"/>
      <w:divBdr>
        <w:top w:val="none" w:sz="0" w:space="0" w:color="auto"/>
        <w:left w:val="none" w:sz="0" w:space="0" w:color="auto"/>
        <w:bottom w:val="none" w:sz="0" w:space="0" w:color="auto"/>
        <w:right w:val="none" w:sz="0" w:space="0" w:color="auto"/>
      </w:divBdr>
    </w:div>
    <w:div w:id="815872683">
      <w:bodyDiv w:val="1"/>
      <w:marLeft w:val="0"/>
      <w:marRight w:val="0"/>
      <w:marTop w:val="0"/>
      <w:marBottom w:val="0"/>
      <w:divBdr>
        <w:top w:val="none" w:sz="0" w:space="0" w:color="auto"/>
        <w:left w:val="none" w:sz="0" w:space="0" w:color="auto"/>
        <w:bottom w:val="none" w:sz="0" w:space="0" w:color="auto"/>
        <w:right w:val="none" w:sz="0" w:space="0" w:color="auto"/>
      </w:divBdr>
    </w:div>
    <w:div w:id="815882146">
      <w:bodyDiv w:val="1"/>
      <w:marLeft w:val="0"/>
      <w:marRight w:val="0"/>
      <w:marTop w:val="0"/>
      <w:marBottom w:val="0"/>
      <w:divBdr>
        <w:top w:val="none" w:sz="0" w:space="0" w:color="auto"/>
        <w:left w:val="none" w:sz="0" w:space="0" w:color="auto"/>
        <w:bottom w:val="none" w:sz="0" w:space="0" w:color="auto"/>
        <w:right w:val="none" w:sz="0" w:space="0" w:color="auto"/>
      </w:divBdr>
    </w:div>
    <w:div w:id="815994828">
      <w:bodyDiv w:val="1"/>
      <w:marLeft w:val="0"/>
      <w:marRight w:val="0"/>
      <w:marTop w:val="0"/>
      <w:marBottom w:val="0"/>
      <w:divBdr>
        <w:top w:val="none" w:sz="0" w:space="0" w:color="auto"/>
        <w:left w:val="none" w:sz="0" w:space="0" w:color="auto"/>
        <w:bottom w:val="none" w:sz="0" w:space="0" w:color="auto"/>
        <w:right w:val="none" w:sz="0" w:space="0" w:color="auto"/>
      </w:divBdr>
    </w:div>
    <w:div w:id="816071926">
      <w:bodyDiv w:val="1"/>
      <w:marLeft w:val="0"/>
      <w:marRight w:val="0"/>
      <w:marTop w:val="0"/>
      <w:marBottom w:val="0"/>
      <w:divBdr>
        <w:top w:val="none" w:sz="0" w:space="0" w:color="auto"/>
        <w:left w:val="none" w:sz="0" w:space="0" w:color="auto"/>
        <w:bottom w:val="none" w:sz="0" w:space="0" w:color="auto"/>
        <w:right w:val="none" w:sz="0" w:space="0" w:color="auto"/>
      </w:divBdr>
    </w:div>
    <w:div w:id="816191308">
      <w:bodyDiv w:val="1"/>
      <w:marLeft w:val="0"/>
      <w:marRight w:val="0"/>
      <w:marTop w:val="0"/>
      <w:marBottom w:val="0"/>
      <w:divBdr>
        <w:top w:val="none" w:sz="0" w:space="0" w:color="auto"/>
        <w:left w:val="none" w:sz="0" w:space="0" w:color="auto"/>
        <w:bottom w:val="none" w:sz="0" w:space="0" w:color="auto"/>
        <w:right w:val="none" w:sz="0" w:space="0" w:color="auto"/>
      </w:divBdr>
    </w:div>
    <w:div w:id="816261639">
      <w:bodyDiv w:val="1"/>
      <w:marLeft w:val="0"/>
      <w:marRight w:val="0"/>
      <w:marTop w:val="0"/>
      <w:marBottom w:val="0"/>
      <w:divBdr>
        <w:top w:val="none" w:sz="0" w:space="0" w:color="auto"/>
        <w:left w:val="none" w:sz="0" w:space="0" w:color="auto"/>
        <w:bottom w:val="none" w:sz="0" w:space="0" w:color="auto"/>
        <w:right w:val="none" w:sz="0" w:space="0" w:color="auto"/>
      </w:divBdr>
    </w:div>
    <w:div w:id="816264197">
      <w:bodyDiv w:val="1"/>
      <w:marLeft w:val="0"/>
      <w:marRight w:val="0"/>
      <w:marTop w:val="0"/>
      <w:marBottom w:val="0"/>
      <w:divBdr>
        <w:top w:val="none" w:sz="0" w:space="0" w:color="auto"/>
        <w:left w:val="none" w:sz="0" w:space="0" w:color="auto"/>
        <w:bottom w:val="none" w:sz="0" w:space="0" w:color="auto"/>
        <w:right w:val="none" w:sz="0" w:space="0" w:color="auto"/>
      </w:divBdr>
    </w:div>
    <w:div w:id="816338754">
      <w:bodyDiv w:val="1"/>
      <w:marLeft w:val="0"/>
      <w:marRight w:val="0"/>
      <w:marTop w:val="0"/>
      <w:marBottom w:val="0"/>
      <w:divBdr>
        <w:top w:val="none" w:sz="0" w:space="0" w:color="auto"/>
        <w:left w:val="none" w:sz="0" w:space="0" w:color="auto"/>
        <w:bottom w:val="none" w:sz="0" w:space="0" w:color="auto"/>
        <w:right w:val="none" w:sz="0" w:space="0" w:color="auto"/>
      </w:divBdr>
    </w:div>
    <w:div w:id="816386673">
      <w:bodyDiv w:val="1"/>
      <w:marLeft w:val="0"/>
      <w:marRight w:val="0"/>
      <w:marTop w:val="0"/>
      <w:marBottom w:val="0"/>
      <w:divBdr>
        <w:top w:val="none" w:sz="0" w:space="0" w:color="auto"/>
        <w:left w:val="none" w:sz="0" w:space="0" w:color="auto"/>
        <w:bottom w:val="none" w:sz="0" w:space="0" w:color="auto"/>
        <w:right w:val="none" w:sz="0" w:space="0" w:color="auto"/>
      </w:divBdr>
    </w:div>
    <w:div w:id="816455538">
      <w:bodyDiv w:val="1"/>
      <w:marLeft w:val="0"/>
      <w:marRight w:val="0"/>
      <w:marTop w:val="0"/>
      <w:marBottom w:val="0"/>
      <w:divBdr>
        <w:top w:val="none" w:sz="0" w:space="0" w:color="auto"/>
        <w:left w:val="none" w:sz="0" w:space="0" w:color="auto"/>
        <w:bottom w:val="none" w:sz="0" w:space="0" w:color="auto"/>
        <w:right w:val="none" w:sz="0" w:space="0" w:color="auto"/>
      </w:divBdr>
    </w:div>
    <w:div w:id="816456687">
      <w:bodyDiv w:val="1"/>
      <w:marLeft w:val="0"/>
      <w:marRight w:val="0"/>
      <w:marTop w:val="0"/>
      <w:marBottom w:val="0"/>
      <w:divBdr>
        <w:top w:val="none" w:sz="0" w:space="0" w:color="auto"/>
        <w:left w:val="none" w:sz="0" w:space="0" w:color="auto"/>
        <w:bottom w:val="none" w:sz="0" w:space="0" w:color="auto"/>
        <w:right w:val="none" w:sz="0" w:space="0" w:color="auto"/>
      </w:divBdr>
    </w:div>
    <w:div w:id="816460127">
      <w:bodyDiv w:val="1"/>
      <w:marLeft w:val="0"/>
      <w:marRight w:val="0"/>
      <w:marTop w:val="0"/>
      <w:marBottom w:val="0"/>
      <w:divBdr>
        <w:top w:val="none" w:sz="0" w:space="0" w:color="auto"/>
        <w:left w:val="none" w:sz="0" w:space="0" w:color="auto"/>
        <w:bottom w:val="none" w:sz="0" w:space="0" w:color="auto"/>
        <w:right w:val="none" w:sz="0" w:space="0" w:color="auto"/>
      </w:divBdr>
    </w:div>
    <w:div w:id="816528410">
      <w:bodyDiv w:val="1"/>
      <w:marLeft w:val="0"/>
      <w:marRight w:val="0"/>
      <w:marTop w:val="0"/>
      <w:marBottom w:val="0"/>
      <w:divBdr>
        <w:top w:val="none" w:sz="0" w:space="0" w:color="auto"/>
        <w:left w:val="none" w:sz="0" w:space="0" w:color="auto"/>
        <w:bottom w:val="none" w:sz="0" w:space="0" w:color="auto"/>
        <w:right w:val="none" w:sz="0" w:space="0" w:color="auto"/>
      </w:divBdr>
    </w:div>
    <w:div w:id="816536867">
      <w:bodyDiv w:val="1"/>
      <w:marLeft w:val="0"/>
      <w:marRight w:val="0"/>
      <w:marTop w:val="0"/>
      <w:marBottom w:val="0"/>
      <w:divBdr>
        <w:top w:val="none" w:sz="0" w:space="0" w:color="auto"/>
        <w:left w:val="none" w:sz="0" w:space="0" w:color="auto"/>
        <w:bottom w:val="none" w:sz="0" w:space="0" w:color="auto"/>
        <w:right w:val="none" w:sz="0" w:space="0" w:color="auto"/>
      </w:divBdr>
    </w:div>
    <w:div w:id="816607830">
      <w:bodyDiv w:val="1"/>
      <w:marLeft w:val="0"/>
      <w:marRight w:val="0"/>
      <w:marTop w:val="0"/>
      <w:marBottom w:val="0"/>
      <w:divBdr>
        <w:top w:val="none" w:sz="0" w:space="0" w:color="auto"/>
        <w:left w:val="none" w:sz="0" w:space="0" w:color="auto"/>
        <w:bottom w:val="none" w:sz="0" w:space="0" w:color="auto"/>
        <w:right w:val="none" w:sz="0" w:space="0" w:color="auto"/>
      </w:divBdr>
    </w:div>
    <w:div w:id="816646504">
      <w:bodyDiv w:val="1"/>
      <w:marLeft w:val="0"/>
      <w:marRight w:val="0"/>
      <w:marTop w:val="0"/>
      <w:marBottom w:val="0"/>
      <w:divBdr>
        <w:top w:val="none" w:sz="0" w:space="0" w:color="auto"/>
        <w:left w:val="none" w:sz="0" w:space="0" w:color="auto"/>
        <w:bottom w:val="none" w:sz="0" w:space="0" w:color="auto"/>
        <w:right w:val="none" w:sz="0" w:space="0" w:color="auto"/>
      </w:divBdr>
    </w:div>
    <w:div w:id="816654619">
      <w:bodyDiv w:val="1"/>
      <w:marLeft w:val="0"/>
      <w:marRight w:val="0"/>
      <w:marTop w:val="0"/>
      <w:marBottom w:val="0"/>
      <w:divBdr>
        <w:top w:val="none" w:sz="0" w:space="0" w:color="auto"/>
        <w:left w:val="none" w:sz="0" w:space="0" w:color="auto"/>
        <w:bottom w:val="none" w:sz="0" w:space="0" w:color="auto"/>
        <w:right w:val="none" w:sz="0" w:space="0" w:color="auto"/>
      </w:divBdr>
    </w:div>
    <w:div w:id="816802053">
      <w:bodyDiv w:val="1"/>
      <w:marLeft w:val="0"/>
      <w:marRight w:val="0"/>
      <w:marTop w:val="0"/>
      <w:marBottom w:val="0"/>
      <w:divBdr>
        <w:top w:val="none" w:sz="0" w:space="0" w:color="auto"/>
        <w:left w:val="none" w:sz="0" w:space="0" w:color="auto"/>
        <w:bottom w:val="none" w:sz="0" w:space="0" w:color="auto"/>
        <w:right w:val="none" w:sz="0" w:space="0" w:color="auto"/>
      </w:divBdr>
    </w:div>
    <w:div w:id="816842468">
      <w:bodyDiv w:val="1"/>
      <w:marLeft w:val="0"/>
      <w:marRight w:val="0"/>
      <w:marTop w:val="0"/>
      <w:marBottom w:val="0"/>
      <w:divBdr>
        <w:top w:val="none" w:sz="0" w:space="0" w:color="auto"/>
        <w:left w:val="none" w:sz="0" w:space="0" w:color="auto"/>
        <w:bottom w:val="none" w:sz="0" w:space="0" w:color="auto"/>
        <w:right w:val="none" w:sz="0" w:space="0" w:color="auto"/>
      </w:divBdr>
    </w:div>
    <w:div w:id="816914652">
      <w:bodyDiv w:val="1"/>
      <w:marLeft w:val="0"/>
      <w:marRight w:val="0"/>
      <w:marTop w:val="0"/>
      <w:marBottom w:val="0"/>
      <w:divBdr>
        <w:top w:val="none" w:sz="0" w:space="0" w:color="auto"/>
        <w:left w:val="none" w:sz="0" w:space="0" w:color="auto"/>
        <w:bottom w:val="none" w:sz="0" w:space="0" w:color="auto"/>
        <w:right w:val="none" w:sz="0" w:space="0" w:color="auto"/>
      </w:divBdr>
    </w:div>
    <w:div w:id="816918426">
      <w:bodyDiv w:val="1"/>
      <w:marLeft w:val="0"/>
      <w:marRight w:val="0"/>
      <w:marTop w:val="0"/>
      <w:marBottom w:val="0"/>
      <w:divBdr>
        <w:top w:val="none" w:sz="0" w:space="0" w:color="auto"/>
        <w:left w:val="none" w:sz="0" w:space="0" w:color="auto"/>
        <w:bottom w:val="none" w:sz="0" w:space="0" w:color="auto"/>
        <w:right w:val="none" w:sz="0" w:space="0" w:color="auto"/>
      </w:divBdr>
    </w:div>
    <w:div w:id="817067705">
      <w:bodyDiv w:val="1"/>
      <w:marLeft w:val="0"/>
      <w:marRight w:val="0"/>
      <w:marTop w:val="0"/>
      <w:marBottom w:val="0"/>
      <w:divBdr>
        <w:top w:val="none" w:sz="0" w:space="0" w:color="auto"/>
        <w:left w:val="none" w:sz="0" w:space="0" w:color="auto"/>
        <w:bottom w:val="none" w:sz="0" w:space="0" w:color="auto"/>
        <w:right w:val="none" w:sz="0" w:space="0" w:color="auto"/>
      </w:divBdr>
    </w:div>
    <w:div w:id="817116499">
      <w:bodyDiv w:val="1"/>
      <w:marLeft w:val="0"/>
      <w:marRight w:val="0"/>
      <w:marTop w:val="0"/>
      <w:marBottom w:val="0"/>
      <w:divBdr>
        <w:top w:val="none" w:sz="0" w:space="0" w:color="auto"/>
        <w:left w:val="none" w:sz="0" w:space="0" w:color="auto"/>
        <w:bottom w:val="none" w:sz="0" w:space="0" w:color="auto"/>
        <w:right w:val="none" w:sz="0" w:space="0" w:color="auto"/>
      </w:divBdr>
    </w:div>
    <w:div w:id="817234709">
      <w:bodyDiv w:val="1"/>
      <w:marLeft w:val="0"/>
      <w:marRight w:val="0"/>
      <w:marTop w:val="0"/>
      <w:marBottom w:val="0"/>
      <w:divBdr>
        <w:top w:val="none" w:sz="0" w:space="0" w:color="auto"/>
        <w:left w:val="none" w:sz="0" w:space="0" w:color="auto"/>
        <w:bottom w:val="none" w:sz="0" w:space="0" w:color="auto"/>
        <w:right w:val="none" w:sz="0" w:space="0" w:color="auto"/>
      </w:divBdr>
    </w:div>
    <w:div w:id="817265897">
      <w:bodyDiv w:val="1"/>
      <w:marLeft w:val="0"/>
      <w:marRight w:val="0"/>
      <w:marTop w:val="0"/>
      <w:marBottom w:val="0"/>
      <w:divBdr>
        <w:top w:val="none" w:sz="0" w:space="0" w:color="auto"/>
        <w:left w:val="none" w:sz="0" w:space="0" w:color="auto"/>
        <w:bottom w:val="none" w:sz="0" w:space="0" w:color="auto"/>
        <w:right w:val="none" w:sz="0" w:space="0" w:color="auto"/>
      </w:divBdr>
    </w:div>
    <w:div w:id="817308440">
      <w:bodyDiv w:val="1"/>
      <w:marLeft w:val="0"/>
      <w:marRight w:val="0"/>
      <w:marTop w:val="0"/>
      <w:marBottom w:val="0"/>
      <w:divBdr>
        <w:top w:val="none" w:sz="0" w:space="0" w:color="auto"/>
        <w:left w:val="none" w:sz="0" w:space="0" w:color="auto"/>
        <w:bottom w:val="none" w:sz="0" w:space="0" w:color="auto"/>
        <w:right w:val="none" w:sz="0" w:space="0" w:color="auto"/>
      </w:divBdr>
    </w:div>
    <w:div w:id="817457843">
      <w:bodyDiv w:val="1"/>
      <w:marLeft w:val="0"/>
      <w:marRight w:val="0"/>
      <w:marTop w:val="0"/>
      <w:marBottom w:val="0"/>
      <w:divBdr>
        <w:top w:val="none" w:sz="0" w:space="0" w:color="auto"/>
        <w:left w:val="none" w:sz="0" w:space="0" w:color="auto"/>
        <w:bottom w:val="none" w:sz="0" w:space="0" w:color="auto"/>
        <w:right w:val="none" w:sz="0" w:space="0" w:color="auto"/>
      </w:divBdr>
    </w:div>
    <w:div w:id="817496718">
      <w:bodyDiv w:val="1"/>
      <w:marLeft w:val="0"/>
      <w:marRight w:val="0"/>
      <w:marTop w:val="0"/>
      <w:marBottom w:val="0"/>
      <w:divBdr>
        <w:top w:val="none" w:sz="0" w:space="0" w:color="auto"/>
        <w:left w:val="none" w:sz="0" w:space="0" w:color="auto"/>
        <w:bottom w:val="none" w:sz="0" w:space="0" w:color="auto"/>
        <w:right w:val="none" w:sz="0" w:space="0" w:color="auto"/>
      </w:divBdr>
    </w:div>
    <w:div w:id="817500525">
      <w:bodyDiv w:val="1"/>
      <w:marLeft w:val="0"/>
      <w:marRight w:val="0"/>
      <w:marTop w:val="0"/>
      <w:marBottom w:val="0"/>
      <w:divBdr>
        <w:top w:val="none" w:sz="0" w:space="0" w:color="auto"/>
        <w:left w:val="none" w:sz="0" w:space="0" w:color="auto"/>
        <w:bottom w:val="none" w:sz="0" w:space="0" w:color="auto"/>
        <w:right w:val="none" w:sz="0" w:space="0" w:color="auto"/>
      </w:divBdr>
    </w:div>
    <w:div w:id="817500734">
      <w:bodyDiv w:val="1"/>
      <w:marLeft w:val="0"/>
      <w:marRight w:val="0"/>
      <w:marTop w:val="0"/>
      <w:marBottom w:val="0"/>
      <w:divBdr>
        <w:top w:val="none" w:sz="0" w:space="0" w:color="auto"/>
        <w:left w:val="none" w:sz="0" w:space="0" w:color="auto"/>
        <w:bottom w:val="none" w:sz="0" w:space="0" w:color="auto"/>
        <w:right w:val="none" w:sz="0" w:space="0" w:color="auto"/>
      </w:divBdr>
    </w:div>
    <w:div w:id="817653791">
      <w:bodyDiv w:val="1"/>
      <w:marLeft w:val="0"/>
      <w:marRight w:val="0"/>
      <w:marTop w:val="0"/>
      <w:marBottom w:val="0"/>
      <w:divBdr>
        <w:top w:val="none" w:sz="0" w:space="0" w:color="auto"/>
        <w:left w:val="none" w:sz="0" w:space="0" w:color="auto"/>
        <w:bottom w:val="none" w:sz="0" w:space="0" w:color="auto"/>
        <w:right w:val="none" w:sz="0" w:space="0" w:color="auto"/>
      </w:divBdr>
    </w:div>
    <w:div w:id="817696841">
      <w:bodyDiv w:val="1"/>
      <w:marLeft w:val="0"/>
      <w:marRight w:val="0"/>
      <w:marTop w:val="0"/>
      <w:marBottom w:val="0"/>
      <w:divBdr>
        <w:top w:val="none" w:sz="0" w:space="0" w:color="auto"/>
        <w:left w:val="none" w:sz="0" w:space="0" w:color="auto"/>
        <w:bottom w:val="none" w:sz="0" w:space="0" w:color="auto"/>
        <w:right w:val="none" w:sz="0" w:space="0" w:color="auto"/>
      </w:divBdr>
    </w:div>
    <w:div w:id="817764142">
      <w:bodyDiv w:val="1"/>
      <w:marLeft w:val="0"/>
      <w:marRight w:val="0"/>
      <w:marTop w:val="0"/>
      <w:marBottom w:val="0"/>
      <w:divBdr>
        <w:top w:val="none" w:sz="0" w:space="0" w:color="auto"/>
        <w:left w:val="none" w:sz="0" w:space="0" w:color="auto"/>
        <w:bottom w:val="none" w:sz="0" w:space="0" w:color="auto"/>
        <w:right w:val="none" w:sz="0" w:space="0" w:color="auto"/>
      </w:divBdr>
    </w:div>
    <w:div w:id="817770951">
      <w:bodyDiv w:val="1"/>
      <w:marLeft w:val="0"/>
      <w:marRight w:val="0"/>
      <w:marTop w:val="0"/>
      <w:marBottom w:val="0"/>
      <w:divBdr>
        <w:top w:val="none" w:sz="0" w:space="0" w:color="auto"/>
        <w:left w:val="none" w:sz="0" w:space="0" w:color="auto"/>
        <w:bottom w:val="none" w:sz="0" w:space="0" w:color="auto"/>
        <w:right w:val="none" w:sz="0" w:space="0" w:color="auto"/>
      </w:divBdr>
    </w:div>
    <w:div w:id="817915170">
      <w:bodyDiv w:val="1"/>
      <w:marLeft w:val="0"/>
      <w:marRight w:val="0"/>
      <w:marTop w:val="0"/>
      <w:marBottom w:val="0"/>
      <w:divBdr>
        <w:top w:val="none" w:sz="0" w:space="0" w:color="auto"/>
        <w:left w:val="none" w:sz="0" w:space="0" w:color="auto"/>
        <w:bottom w:val="none" w:sz="0" w:space="0" w:color="auto"/>
        <w:right w:val="none" w:sz="0" w:space="0" w:color="auto"/>
      </w:divBdr>
    </w:div>
    <w:div w:id="817916790">
      <w:bodyDiv w:val="1"/>
      <w:marLeft w:val="0"/>
      <w:marRight w:val="0"/>
      <w:marTop w:val="0"/>
      <w:marBottom w:val="0"/>
      <w:divBdr>
        <w:top w:val="none" w:sz="0" w:space="0" w:color="auto"/>
        <w:left w:val="none" w:sz="0" w:space="0" w:color="auto"/>
        <w:bottom w:val="none" w:sz="0" w:space="0" w:color="auto"/>
        <w:right w:val="none" w:sz="0" w:space="0" w:color="auto"/>
      </w:divBdr>
    </w:div>
    <w:div w:id="817963708">
      <w:bodyDiv w:val="1"/>
      <w:marLeft w:val="0"/>
      <w:marRight w:val="0"/>
      <w:marTop w:val="0"/>
      <w:marBottom w:val="0"/>
      <w:divBdr>
        <w:top w:val="none" w:sz="0" w:space="0" w:color="auto"/>
        <w:left w:val="none" w:sz="0" w:space="0" w:color="auto"/>
        <w:bottom w:val="none" w:sz="0" w:space="0" w:color="auto"/>
        <w:right w:val="none" w:sz="0" w:space="0" w:color="auto"/>
      </w:divBdr>
    </w:div>
    <w:div w:id="818111341">
      <w:bodyDiv w:val="1"/>
      <w:marLeft w:val="0"/>
      <w:marRight w:val="0"/>
      <w:marTop w:val="0"/>
      <w:marBottom w:val="0"/>
      <w:divBdr>
        <w:top w:val="none" w:sz="0" w:space="0" w:color="auto"/>
        <w:left w:val="none" w:sz="0" w:space="0" w:color="auto"/>
        <w:bottom w:val="none" w:sz="0" w:space="0" w:color="auto"/>
        <w:right w:val="none" w:sz="0" w:space="0" w:color="auto"/>
      </w:divBdr>
    </w:div>
    <w:div w:id="818111906">
      <w:bodyDiv w:val="1"/>
      <w:marLeft w:val="0"/>
      <w:marRight w:val="0"/>
      <w:marTop w:val="0"/>
      <w:marBottom w:val="0"/>
      <w:divBdr>
        <w:top w:val="none" w:sz="0" w:space="0" w:color="auto"/>
        <w:left w:val="none" w:sz="0" w:space="0" w:color="auto"/>
        <w:bottom w:val="none" w:sz="0" w:space="0" w:color="auto"/>
        <w:right w:val="none" w:sz="0" w:space="0" w:color="auto"/>
      </w:divBdr>
    </w:div>
    <w:div w:id="818111964">
      <w:bodyDiv w:val="1"/>
      <w:marLeft w:val="0"/>
      <w:marRight w:val="0"/>
      <w:marTop w:val="0"/>
      <w:marBottom w:val="0"/>
      <w:divBdr>
        <w:top w:val="none" w:sz="0" w:space="0" w:color="auto"/>
        <w:left w:val="none" w:sz="0" w:space="0" w:color="auto"/>
        <w:bottom w:val="none" w:sz="0" w:space="0" w:color="auto"/>
        <w:right w:val="none" w:sz="0" w:space="0" w:color="auto"/>
      </w:divBdr>
    </w:div>
    <w:div w:id="818114408">
      <w:bodyDiv w:val="1"/>
      <w:marLeft w:val="0"/>
      <w:marRight w:val="0"/>
      <w:marTop w:val="0"/>
      <w:marBottom w:val="0"/>
      <w:divBdr>
        <w:top w:val="none" w:sz="0" w:space="0" w:color="auto"/>
        <w:left w:val="none" w:sz="0" w:space="0" w:color="auto"/>
        <w:bottom w:val="none" w:sz="0" w:space="0" w:color="auto"/>
        <w:right w:val="none" w:sz="0" w:space="0" w:color="auto"/>
      </w:divBdr>
    </w:div>
    <w:div w:id="818114958">
      <w:bodyDiv w:val="1"/>
      <w:marLeft w:val="0"/>
      <w:marRight w:val="0"/>
      <w:marTop w:val="0"/>
      <w:marBottom w:val="0"/>
      <w:divBdr>
        <w:top w:val="none" w:sz="0" w:space="0" w:color="auto"/>
        <w:left w:val="none" w:sz="0" w:space="0" w:color="auto"/>
        <w:bottom w:val="none" w:sz="0" w:space="0" w:color="auto"/>
        <w:right w:val="none" w:sz="0" w:space="0" w:color="auto"/>
      </w:divBdr>
    </w:div>
    <w:div w:id="818153077">
      <w:bodyDiv w:val="1"/>
      <w:marLeft w:val="0"/>
      <w:marRight w:val="0"/>
      <w:marTop w:val="0"/>
      <w:marBottom w:val="0"/>
      <w:divBdr>
        <w:top w:val="none" w:sz="0" w:space="0" w:color="auto"/>
        <w:left w:val="none" w:sz="0" w:space="0" w:color="auto"/>
        <w:bottom w:val="none" w:sz="0" w:space="0" w:color="auto"/>
        <w:right w:val="none" w:sz="0" w:space="0" w:color="auto"/>
      </w:divBdr>
    </w:div>
    <w:div w:id="818226109">
      <w:bodyDiv w:val="1"/>
      <w:marLeft w:val="0"/>
      <w:marRight w:val="0"/>
      <w:marTop w:val="0"/>
      <w:marBottom w:val="0"/>
      <w:divBdr>
        <w:top w:val="none" w:sz="0" w:space="0" w:color="auto"/>
        <w:left w:val="none" w:sz="0" w:space="0" w:color="auto"/>
        <w:bottom w:val="none" w:sz="0" w:space="0" w:color="auto"/>
        <w:right w:val="none" w:sz="0" w:space="0" w:color="auto"/>
      </w:divBdr>
    </w:div>
    <w:div w:id="818226925">
      <w:bodyDiv w:val="1"/>
      <w:marLeft w:val="0"/>
      <w:marRight w:val="0"/>
      <w:marTop w:val="0"/>
      <w:marBottom w:val="0"/>
      <w:divBdr>
        <w:top w:val="none" w:sz="0" w:space="0" w:color="auto"/>
        <w:left w:val="none" w:sz="0" w:space="0" w:color="auto"/>
        <w:bottom w:val="none" w:sz="0" w:space="0" w:color="auto"/>
        <w:right w:val="none" w:sz="0" w:space="0" w:color="auto"/>
      </w:divBdr>
    </w:div>
    <w:div w:id="818306617">
      <w:bodyDiv w:val="1"/>
      <w:marLeft w:val="0"/>
      <w:marRight w:val="0"/>
      <w:marTop w:val="0"/>
      <w:marBottom w:val="0"/>
      <w:divBdr>
        <w:top w:val="none" w:sz="0" w:space="0" w:color="auto"/>
        <w:left w:val="none" w:sz="0" w:space="0" w:color="auto"/>
        <w:bottom w:val="none" w:sz="0" w:space="0" w:color="auto"/>
        <w:right w:val="none" w:sz="0" w:space="0" w:color="auto"/>
      </w:divBdr>
    </w:div>
    <w:div w:id="818309328">
      <w:bodyDiv w:val="1"/>
      <w:marLeft w:val="0"/>
      <w:marRight w:val="0"/>
      <w:marTop w:val="0"/>
      <w:marBottom w:val="0"/>
      <w:divBdr>
        <w:top w:val="none" w:sz="0" w:space="0" w:color="auto"/>
        <w:left w:val="none" w:sz="0" w:space="0" w:color="auto"/>
        <w:bottom w:val="none" w:sz="0" w:space="0" w:color="auto"/>
        <w:right w:val="none" w:sz="0" w:space="0" w:color="auto"/>
      </w:divBdr>
    </w:div>
    <w:div w:id="818376741">
      <w:bodyDiv w:val="1"/>
      <w:marLeft w:val="0"/>
      <w:marRight w:val="0"/>
      <w:marTop w:val="0"/>
      <w:marBottom w:val="0"/>
      <w:divBdr>
        <w:top w:val="none" w:sz="0" w:space="0" w:color="auto"/>
        <w:left w:val="none" w:sz="0" w:space="0" w:color="auto"/>
        <w:bottom w:val="none" w:sz="0" w:space="0" w:color="auto"/>
        <w:right w:val="none" w:sz="0" w:space="0" w:color="auto"/>
      </w:divBdr>
    </w:div>
    <w:div w:id="818377916">
      <w:bodyDiv w:val="1"/>
      <w:marLeft w:val="0"/>
      <w:marRight w:val="0"/>
      <w:marTop w:val="0"/>
      <w:marBottom w:val="0"/>
      <w:divBdr>
        <w:top w:val="none" w:sz="0" w:space="0" w:color="auto"/>
        <w:left w:val="none" w:sz="0" w:space="0" w:color="auto"/>
        <w:bottom w:val="none" w:sz="0" w:space="0" w:color="auto"/>
        <w:right w:val="none" w:sz="0" w:space="0" w:color="auto"/>
      </w:divBdr>
    </w:div>
    <w:div w:id="818427393">
      <w:bodyDiv w:val="1"/>
      <w:marLeft w:val="0"/>
      <w:marRight w:val="0"/>
      <w:marTop w:val="0"/>
      <w:marBottom w:val="0"/>
      <w:divBdr>
        <w:top w:val="none" w:sz="0" w:space="0" w:color="auto"/>
        <w:left w:val="none" w:sz="0" w:space="0" w:color="auto"/>
        <w:bottom w:val="none" w:sz="0" w:space="0" w:color="auto"/>
        <w:right w:val="none" w:sz="0" w:space="0" w:color="auto"/>
      </w:divBdr>
    </w:div>
    <w:div w:id="818614895">
      <w:bodyDiv w:val="1"/>
      <w:marLeft w:val="0"/>
      <w:marRight w:val="0"/>
      <w:marTop w:val="0"/>
      <w:marBottom w:val="0"/>
      <w:divBdr>
        <w:top w:val="none" w:sz="0" w:space="0" w:color="auto"/>
        <w:left w:val="none" w:sz="0" w:space="0" w:color="auto"/>
        <w:bottom w:val="none" w:sz="0" w:space="0" w:color="auto"/>
        <w:right w:val="none" w:sz="0" w:space="0" w:color="auto"/>
      </w:divBdr>
    </w:div>
    <w:div w:id="818619662">
      <w:bodyDiv w:val="1"/>
      <w:marLeft w:val="0"/>
      <w:marRight w:val="0"/>
      <w:marTop w:val="0"/>
      <w:marBottom w:val="0"/>
      <w:divBdr>
        <w:top w:val="none" w:sz="0" w:space="0" w:color="auto"/>
        <w:left w:val="none" w:sz="0" w:space="0" w:color="auto"/>
        <w:bottom w:val="none" w:sz="0" w:space="0" w:color="auto"/>
        <w:right w:val="none" w:sz="0" w:space="0" w:color="auto"/>
      </w:divBdr>
    </w:div>
    <w:div w:id="818811260">
      <w:bodyDiv w:val="1"/>
      <w:marLeft w:val="0"/>
      <w:marRight w:val="0"/>
      <w:marTop w:val="0"/>
      <w:marBottom w:val="0"/>
      <w:divBdr>
        <w:top w:val="none" w:sz="0" w:space="0" w:color="auto"/>
        <w:left w:val="none" w:sz="0" w:space="0" w:color="auto"/>
        <w:bottom w:val="none" w:sz="0" w:space="0" w:color="auto"/>
        <w:right w:val="none" w:sz="0" w:space="0" w:color="auto"/>
      </w:divBdr>
    </w:div>
    <w:div w:id="819003596">
      <w:bodyDiv w:val="1"/>
      <w:marLeft w:val="0"/>
      <w:marRight w:val="0"/>
      <w:marTop w:val="0"/>
      <w:marBottom w:val="0"/>
      <w:divBdr>
        <w:top w:val="none" w:sz="0" w:space="0" w:color="auto"/>
        <w:left w:val="none" w:sz="0" w:space="0" w:color="auto"/>
        <w:bottom w:val="none" w:sz="0" w:space="0" w:color="auto"/>
        <w:right w:val="none" w:sz="0" w:space="0" w:color="auto"/>
      </w:divBdr>
    </w:div>
    <w:div w:id="819006670">
      <w:bodyDiv w:val="1"/>
      <w:marLeft w:val="0"/>
      <w:marRight w:val="0"/>
      <w:marTop w:val="0"/>
      <w:marBottom w:val="0"/>
      <w:divBdr>
        <w:top w:val="none" w:sz="0" w:space="0" w:color="auto"/>
        <w:left w:val="none" w:sz="0" w:space="0" w:color="auto"/>
        <w:bottom w:val="none" w:sz="0" w:space="0" w:color="auto"/>
        <w:right w:val="none" w:sz="0" w:space="0" w:color="auto"/>
      </w:divBdr>
    </w:div>
    <w:div w:id="819035322">
      <w:bodyDiv w:val="1"/>
      <w:marLeft w:val="0"/>
      <w:marRight w:val="0"/>
      <w:marTop w:val="0"/>
      <w:marBottom w:val="0"/>
      <w:divBdr>
        <w:top w:val="none" w:sz="0" w:space="0" w:color="auto"/>
        <w:left w:val="none" w:sz="0" w:space="0" w:color="auto"/>
        <w:bottom w:val="none" w:sz="0" w:space="0" w:color="auto"/>
        <w:right w:val="none" w:sz="0" w:space="0" w:color="auto"/>
      </w:divBdr>
    </w:div>
    <w:div w:id="819153356">
      <w:bodyDiv w:val="1"/>
      <w:marLeft w:val="0"/>
      <w:marRight w:val="0"/>
      <w:marTop w:val="0"/>
      <w:marBottom w:val="0"/>
      <w:divBdr>
        <w:top w:val="none" w:sz="0" w:space="0" w:color="auto"/>
        <w:left w:val="none" w:sz="0" w:space="0" w:color="auto"/>
        <w:bottom w:val="none" w:sz="0" w:space="0" w:color="auto"/>
        <w:right w:val="none" w:sz="0" w:space="0" w:color="auto"/>
      </w:divBdr>
    </w:div>
    <w:div w:id="819154054">
      <w:bodyDiv w:val="1"/>
      <w:marLeft w:val="0"/>
      <w:marRight w:val="0"/>
      <w:marTop w:val="0"/>
      <w:marBottom w:val="0"/>
      <w:divBdr>
        <w:top w:val="none" w:sz="0" w:space="0" w:color="auto"/>
        <w:left w:val="none" w:sz="0" w:space="0" w:color="auto"/>
        <w:bottom w:val="none" w:sz="0" w:space="0" w:color="auto"/>
        <w:right w:val="none" w:sz="0" w:space="0" w:color="auto"/>
      </w:divBdr>
    </w:div>
    <w:div w:id="819225620">
      <w:bodyDiv w:val="1"/>
      <w:marLeft w:val="0"/>
      <w:marRight w:val="0"/>
      <w:marTop w:val="0"/>
      <w:marBottom w:val="0"/>
      <w:divBdr>
        <w:top w:val="none" w:sz="0" w:space="0" w:color="auto"/>
        <w:left w:val="none" w:sz="0" w:space="0" w:color="auto"/>
        <w:bottom w:val="none" w:sz="0" w:space="0" w:color="auto"/>
        <w:right w:val="none" w:sz="0" w:space="0" w:color="auto"/>
      </w:divBdr>
    </w:div>
    <w:div w:id="819614365">
      <w:bodyDiv w:val="1"/>
      <w:marLeft w:val="0"/>
      <w:marRight w:val="0"/>
      <w:marTop w:val="0"/>
      <w:marBottom w:val="0"/>
      <w:divBdr>
        <w:top w:val="none" w:sz="0" w:space="0" w:color="auto"/>
        <w:left w:val="none" w:sz="0" w:space="0" w:color="auto"/>
        <w:bottom w:val="none" w:sz="0" w:space="0" w:color="auto"/>
        <w:right w:val="none" w:sz="0" w:space="0" w:color="auto"/>
      </w:divBdr>
    </w:div>
    <w:div w:id="819617811">
      <w:bodyDiv w:val="1"/>
      <w:marLeft w:val="0"/>
      <w:marRight w:val="0"/>
      <w:marTop w:val="0"/>
      <w:marBottom w:val="0"/>
      <w:divBdr>
        <w:top w:val="none" w:sz="0" w:space="0" w:color="auto"/>
        <w:left w:val="none" w:sz="0" w:space="0" w:color="auto"/>
        <w:bottom w:val="none" w:sz="0" w:space="0" w:color="auto"/>
        <w:right w:val="none" w:sz="0" w:space="0" w:color="auto"/>
      </w:divBdr>
    </w:div>
    <w:div w:id="819617890">
      <w:bodyDiv w:val="1"/>
      <w:marLeft w:val="0"/>
      <w:marRight w:val="0"/>
      <w:marTop w:val="0"/>
      <w:marBottom w:val="0"/>
      <w:divBdr>
        <w:top w:val="none" w:sz="0" w:space="0" w:color="auto"/>
        <w:left w:val="none" w:sz="0" w:space="0" w:color="auto"/>
        <w:bottom w:val="none" w:sz="0" w:space="0" w:color="auto"/>
        <w:right w:val="none" w:sz="0" w:space="0" w:color="auto"/>
      </w:divBdr>
    </w:div>
    <w:div w:id="819732679">
      <w:bodyDiv w:val="1"/>
      <w:marLeft w:val="0"/>
      <w:marRight w:val="0"/>
      <w:marTop w:val="0"/>
      <w:marBottom w:val="0"/>
      <w:divBdr>
        <w:top w:val="none" w:sz="0" w:space="0" w:color="auto"/>
        <w:left w:val="none" w:sz="0" w:space="0" w:color="auto"/>
        <w:bottom w:val="none" w:sz="0" w:space="0" w:color="auto"/>
        <w:right w:val="none" w:sz="0" w:space="0" w:color="auto"/>
      </w:divBdr>
    </w:div>
    <w:div w:id="819733775">
      <w:bodyDiv w:val="1"/>
      <w:marLeft w:val="0"/>
      <w:marRight w:val="0"/>
      <w:marTop w:val="0"/>
      <w:marBottom w:val="0"/>
      <w:divBdr>
        <w:top w:val="none" w:sz="0" w:space="0" w:color="auto"/>
        <w:left w:val="none" w:sz="0" w:space="0" w:color="auto"/>
        <w:bottom w:val="none" w:sz="0" w:space="0" w:color="auto"/>
        <w:right w:val="none" w:sz="0" w:space="0" w:color="auto"/>
      </w:divBdr>
    </w:div>
    <w:div w:id="819855822">
      <w:bodyDiv w:val="1"/>
      <w:marLeft w:val="0"/>
      <w:marRight w:val="0"/>
      <w:marTop w:val="0"/>
      <w:marBottom w:val="0"/>
      <w:divBdr>
        <w:top w:val="none" w:sz="0" w:space="0" w:color="auto"/>
        <w:left w:val="none" w:sz="0" w:space="0" w:color="auto"/>
        <w:bottom w:val="none" w:sz="0" w:space="0" w:color="auto"/>
        <w:right w:val="none" w:sz="0" w:space="0" w:color="auto"/>
      </w:divBdr>
    </w:div>
    <w:div w:id="819882543">
      <w:bodyDiv w:val="1"/>
      <w:marLeft w:val="0"/>
      <w:marRight w:val="0"/>
      <w:marTop w:val="0"/>
      <w:marBottom w:val="0"/>
      <w:divBdr>
        <w:top w:val="none" w:sz="0" w:space="0" w:color="auto"/>
        <w:left w:val="none" w:sz="0" w:space="0" w:color="auto"/>
        <w:bottom w:val="none" w:sz="0" w:space="0" w:color="auto"/>
        <w:right w:val="none" w:sz="0" w:space="0" w:color="auto"/>
      </w:divBdr>
    </w:div>
    <w:div w:id="820119358">
      <w:bodyDiv w:val="1"/>
      <w:marLeft w:val="0"/>
      <w:marRight w:val="0"/>
      <w:marTop w:val="0"/>
      <w:marBottom w:val="0"/>
      <w:divBdr>
        <w:top w:val="none" w:sz="0" w:space="0" w:color="auto"/>
        <w:left w:val="none" w:sz="0" w:space="0" w:color="auto"/>
        <w:bottom w:val="none" w:sz="0" w:space="0" w:color="auto"/>
        <w:right w:val="none" w:sz="0" w:space="0" w:color="auto"/>
      </w:divBdr>
    </w:div>
    <w:div w:id="820149263">
      <w:bodyDiv w:val="1"/>
      <w:marLeft w:val="0"/>
      <w:marRight w:val="0"/>
      <w:marTop w:val="0"/>
      <w:marBottom w:val="0"/>
      <w:divBdr>
        <w:top w:val="none" w:sz="0" w:space="0" w:color="auto"/>
        <w:left w:val="none" w:sz="0" w:space="0" w:color="auto"/>
        <w:bottom w:val="none" w:sz="0" w:space="0" w:color="auto"/>
        <w:right w:val="none" w:sz="0" w:space="0" w:color="auto"/>
      </w:divBdr>
    </w:div>
    <w:div w:id="820275247">
      <w:bodyDiv w:val="1"/>
      <w:marLeft w:val="0"/>
      <w:marRight w:val="0"/>
      <w:marTop w:val="0"/>
      <w:marBottom w:val="0"/>
      <w:divBdr>
        <w:top w:val="none" w:sz="0" w:space="0" w:color="auto"/>
        <w:left w:val="none" w:sz="0" w:space="0" w:color="auto"/>
        <w:bottom w:val="none" w:sz="0" w:space="0" w:color="auto"/>
        <w:right w:val="none" w:sz="0" w:space="0" w:color="auto"/>
      </w:divBdr>
    </w:div>
    <w:div w:id="820314202">
      <w:bodyDiv w:val="1"/>
      <w:marLeft w:val="0"/>
      <w:marRight w:val="0"/>
      <w:marTop w:val="0"/>
      <w:marBottom w:val="0"/>
      <w:divBdr>
        <w:top w:val="none" w:sz="0" w:space="0" w:color="auto"/>
        <w:left w:val="none" w:sz="0" w:space="0" w:color="auto"/>
        <w:bottom w:val="none" w:sz="0" w:space="0" w:color="auto"/>
        <w:right w:val="none" w:sz="0" w:space="0" w:color="auto"/>
      </w:divBdr>
    </w:div>
    <w:div w:id="820343402">
      <w:bodyDiv w:val="1"/>
      <w:marLeft w:val="0"/>
      <w:marRight w:val="0"/>
      <w:marTop w:val="0"/>
      <w:marBottom w:val="0"/>
      <w:divBdr>
        <w:top w:val="none" w:sz="0" w:space="0" w:color="auto"/>
        <w:left w:val="none" w:sz="0" w:space="0" w:color="auto"/>
        <w:bottom w:val="none" w:sz="0" w:space="0" w:color="auto"/>
        <w:right w:val="none" w:sz="0" w:space="0" w:color="auto"/>
      </w:divBdr>
    </w:div>
    <w:div w:id="820535791">
      <w:bodyDiv w:val="1"/>
      <w:marLeft w:val="0"/>
      <w:marRight w:val="0"/>
      <w:marTop w:val="0"/>
      <w:marBottom w:val="0"/>
      <w:divBdr>
        <w:top w:val="none" w:sz="0" w:space="0" w:color="auto"/>
        <w:left w:val="none" w:sz="0" w:space="0" w:color="auto"/>
        <w:bottom w:val="none" w:sz="0" w:space="0" w:color="auto"/>
        <w:right w:val="none" w:sz="0" w:space="0" w:color="auto"/>
      </w:divBdr>
    </w:div>
    <w:div w:id="820578485">
      <w:bodyDiv w:val="1"/>
      <w:marLeft w:val="0"/>
      <w:marRight w:val="0"/>
      <w:marTop w:val="0"/>
      <w:marBottom w:val="0"/>
      <w:divBdr>
        <w:top w:val="none" w:sz="0" w:space="0" w:color="auto"/>
        <w:left w:val="none" w:sz="0" w:space="0" w:color="auto"/>
        <w:bottom w:val="none" w:sz="0" w:space="0" w:color="auto"/>
        <w:right w:val="none" w:sz="0" w:space="0" w:color="auto"/>
      </w:divBdr>
    </w:div>
    <w:div w:id="820579313">
      <w:bodyDiv w:val="1"/>
      <w:marLeft w:val="0"/>
      <w:marRight w:val="0"/>
      <w:marTop w:val="0"/>
      <w:marBottom w:val="0"/>
      <w:divBdr>
        <w:top w:val="none" w:sz="0" w:space="0" w:color="auto"/>
        <w:left w:val="none" w:sz="0" w:space="0" w:color="auto"/>
        <w:bottom w:val="none" w:sz="0" w:space="0" w:color="auto"/>
        <w:right w:val="none" w:sz="0" w:space="0" w:color="auto"/>
      </w:divBdr>
    </w:div>
    <w:div w:id="820655886">
      <w:bodyDiv w:val="1"/>
      <w:marLeft w:val="0"/>
      <w:marRight w:val="0"/>
      <w:marTop w:val="0"/>
      <w:marBottom w:val="0"/>
      <w:divBdr>
        <w:top w:val="none" w:sz="0" w:space="0" w:color="auto"/>
        <w:left w:val="none" w:sz="0" w:space="0" w:color="auto"/>
        <w:bottom w:val="none" w:sz="0" w:space="0" w:color="auto"/>
        <w:right w:val="none" w:sz="0" w:space="0" w:color="auto"/>
      </w:divBdr>
    </w:div>
    <w:div w:id="820657608">
      <w:bodyDiv w:val="1"/>
      <w:marLeft w:val="0"/>
      <w:marRight w:val="0"/>
      <w:marTop w:val="0"/>
      <w:marBottom w:val="0"/>
      <w:divBdr>
        <w:top w:val="none" w:sz="0" w:space="0" w:color="auto"/>
        <w:left w:val="none" w:sz="0" w:space="0" w:color="auto"/>
        <w:bottom w:val="none" w:sz="0" w:space="0" w:color="auto"/>
        <w:right w:val="none" w:sz="0" w:space="0" w:color="auto"/>
      </w:divBdr>
    </w:div>
    <w:div w:id="820731123">
      <w:bodyDiv w:val="1"/>
      <w:marLeft w:val="0"/>
      <w:marRight w:val="0"/>
      <w:marTop w:val="0"/>
      <w:marBottom w:val="0"/>
      <w:divBdr>
        <w:top w:val="none" w:sz="0" w:space="0" w:color="auto"/>
        <w:left w:val="none" w:sz="0" w:space="0" w:color="auto"/>
        <w:bottom w:val="none" w:sz="0" w:space="0" w:color="auto"/>
        <w:right w:val="none" w:sz="0" w:space="0" w:color="auto"/>
      </w:divBdr>
    </w:div>
    <w:div w:id="820853096">
      <w:bodyDiv w:val="1"/>
      <w:marLeft w:val="0"/>
      <w:marRight w:val="0"/>
      <w:marTop w:val="0"/>
      <w:marBottom w:val="0"/>
      <w:divBdr>
        <w:top w:val="none" w:sz="0" w:space="0" w:color="auto"/>
        <w:left w:val="none" w:sz="0" w:space="0" w:color="auto"/>
        <w:bottom w:val="none" w:sz="0" w:space="0" w:color="auto"/>
        <w:right w:val="none" w:sz="0" w:space="0" w:color="auto"/>
      </w:divBdr>
    </w:div>
    <w:div w:id="820926589">
      <w:bodyDiv w:val="1"/>
      <w:marLeft w:val="0"/>
      <w:marRight w:val="0"/>
      <w:marTop w:val="0"/>
      <w:marBottom w:val="0"/>
      <w:divBdr>
        <w:top w:val="none" w:sz="0" w:space="0" w:color="auto"/>
        <w:left w:val="none" w:sz="0" w:space="0" w:color="auto"/>
        <w:bottom w:val="none" w:sz="0" w:space="0" w:color="auto"/>
        <w:right w:val="none" w:sz="0" w:space="0" w:color="auto"/>
      </w:divBdr>
    </w:div>
    <w:div w:id="820930200">
      <w:bodyDiv w:val="1"/>
      <w:marLeft w:val="0"/>
      <w:marRight w:val="0"/>
      <w:marTop w:val="0"/>
      <w:marBottom w:val="0"/>
      <w:divBdr>
        <w:top w:val="none" w:sz="0" w:space="0" w:color="auto"/>
        <w:left w:val="none" w:sz="0" w:space="0" w:color="auto"/>
        <w:bottom w:val="none" w:sz="0" w:space="0" w:color="auto"/>
        <w:right w:val="none" w:sz="0" w:space="0" w:color="auto"/>
      </w:divBdr>
    </w:div>
    <w:div w:id="821001135">
      <w:bodyDiv w:val="1"/>
      <w:marLeft w:val="0"/>
      <w:marRight w:val="0"/>
      <w:marTop w:val="0"/>
      <w:marBottom w:val="0"/>
      <w:divBdr>
        <w:top w:val="none" w:sz="0" w:space="0" w:color="auto"/>
        <w:left w:val="none" w:sz="0" w:space="0" w:color="auto"/>
        <w:bottom w:val="none" w:sz="0" w:space="0" w:color="auto"/>
        <w:right w:val="none" w:sz="0" w:space="0" w:color="auto"/>
      </w:divBdr>
    </w:div>
    <w:div w:id="821040309">
      <w:bodyDiv w:val="1"/>
      <w:marLeft w:val="0"/>
      <w:marRight w:val="0"/>
      <w:marTop w:val="0"/>
      <w:marBottom w:val="0"/>
      <w:divBdr>
        <w:top w:val="none" w:sz="0" w:space="0" w:color="auto"/>
        <w:left w:val="none" w:sz="0" w:space="0" w:color="auto"/>
        <w:bottom w:val="none" w:sz="0" w:space="0" w:color="auto"/>
        <w:right w:val="none" w:sz="0" w:space="0" w:color="auto"/>
      </w:divBdr>
    </w:div>
    <w:div w:id="821308283">
      <w:bodyDiv w:val="1"/>
      <w:marLeft w:val="0"/>
      <w:marRight w:val="0"/>
      <w:marTop w:val="0"/>
      <w:marBottom w:val="0"/>
      <w:divBdr>
        <w:top w:val="none" w:sz="0" w:space="0" w:color="auto"/>
        <w:left w:val="none" w:sz="0" w:space="0" w:color="auto"/>
        <w:bottom w:val="none" w:sz="0" w:space="0" w:color="auto"/>
        <w:right w:val="none" w:sz="0" w:space="0" w:color="auto"/>
      </w:divBdr>
    </w:div>
    <w:div w:id="821308937">
      <w:bodyDiv w:val="1"/>
      <w:marLeft w:val="0"/>
      <w:marRight w:val="0"/>
      <w:marTop w:val="0"/>
      <w:marBottom w:val="0"/>
      <w:divBdr>
        <w:top w:val="none" w:sz="0" w:space="0" w:color="auto"/>
        <w:left w:val="none" w:sz="0" w:space="0" w:color="auto"/>
        <w:bottom w:val="none" w:sz="0" w:space="0" w:color="auto"/>
        <w:right w:val="none" w:sz="0" w:space="0" w:color="auto"/>
      </w:divBdr>
    </w:div>
    <w:div w:id="821315578">
      <w:bodyDiv w:val="1"/>
      <w:marLeft w:val="0"/>
      <w:marRight w:val="0"/>
      <w:marTop w:val="0"/>
      <w:marBottom w:val="0"/>
      <w:divBdr>
        <w:top w:val="none" w:sz="0" w:space="0" w:color="auto"/>
        <w:left w:val="none" w:sz="0" w:space="0" w:color="auto"/>
        <w:bottom w:val="none" w:sz="0" w:space="0" w:color="auto"/>
        <w:right w:val="none" w:sz="0" w:space="0" w:color="auto"/>
      </w:divBdr>
    </w:div>
    <w:div w:id="821316299">
      <w:bodyDiv w:val="1"/>
      <w:marLeft w:val="0"/>
      <w:marRight w:val="0"/>
      <w:marTop w:val="0"/>
      <w:marBottom w:val="0"/>
      <w:divBdr>
        <w:top w:val="none" w:sz="0" w:space="0" w:color="auto"/>
        <w:left w:val="none" w:sz="0" w:space="0" w:color="auto"/>
        <w:bottom w:val="none" w:sz="0" w:space="0" w:color="auto"/>
        <w:right w:val="none" w:sz="0" w:space="0" w:color="auto"/>
      </w:divBdr>
    </w:div>
    <w:div w:id="821434977">
      <w:bodyDiv w:val="1"/>
      <w:marLeft w:val="0"/>
      <w:marRight w:val="0"/>
      <w:marTop w:val="0"/>
      <w:marBottom w:val="0"/>
      <w:divBdr>
        <w:top w:val="none" w:sz="0" w:space="0" w:color="auto"/>
        <w:left w:val="none" w:sz="0" w:space="0" w:color="auto"/>
        <w:bottom w:val="none" w:sz="0" w:space="0" w:color="auto"/>
        <w:right w:val="none" w:sz="0" w:space="0" w:color="auto"/>
      </w:divBdr>
    </w:div>
    <w:div w:id="821626317">
      <w:bodyDiv w:val="1"/>
      <w:marLeft w:val="0"/>
      <w:marRight w:val="0"/>
      <w:marTop w:val="0"/>
      <w:marBottom w:val="0"/>
      <w:divBdr>
        <w:top w:val="none" w:sz="0" w:space="0" w:color="auto"/>
        <w:left w:val="none" w:sz="0" w:space="0" w:color="auto"/>
        <w:bottom w:val="none" w:sz="0" w:space="0" w:color="auto"/>
        <w:right w:val="none" w:sz="0" w:space="0" w:color="auto"/>
      </w:divBdr>
    </w:div>
    <w:div w:id="821700004">
      <w:bodyDiv w:val="1"/>
      <w:marLeft w:val="0"/>
      <w:marRight w:val="0"/>
      <w:marTop w:val="0"/>
      <w:marBottom w:val="0"/>
      <w:divBdr>
        <w:top w:val="none" w:sz="0" w:space="0" w:color="auto"/>
        <w:left w:val="none" w:sz="0" w:space="0" w:color="auto"/>
        <w:bottom w:val="none" w:sz="0" w:space="0" w:color="auto"/>
        <w:right w:val="none" w:sz="0" w:space="0" w:color="auto"/>
      </w:divBdr>
    </w:div>
    <w:div w:id="821770271">
      <w:bodyDiv w:val="1"/>
      <w:marLeft w:val="0"/>
      <w:marRight w:val="0"/>
      <w:marTop w:val="0"/>
      <w:marBottom w:val="0"/>
      <w:divBdr>
        <w:top w:val="none" w:sz="0" w:space="0" w:color="auto"/>
        <w:left w:val="none" w:sz="0" w:space="0" w:color="auto"/>
        <w:bottom w:val="none" w:sz="0" w:space="0" w:color="auto"/>
        <w:right w:val="none" w:sz="0" w:space="0" w:color="auto"/>
      </w:divBdr>
    </w:div>
    <w:div w:id="821848274">
      <w:bodyDiv w:val="1"/>
      <w:marLeft w:val="0"/>
      <w:marRight w:val="0"/>
      <w:marTop w:val="0"/>
      <w:marBottom w:val="0"/>
      <w:divBdr>
        <w:top w:val="none" w:sz="0" w:space="0" w:color="auto"/>
        <w:left w:val="none" w:sz="0" w:space="0" w:color="auto"/>
        <w:bottom w:val="none" w:sz="0" w:space="0" w:color="auto"/>
        <w:right w:val="none" w:sz="0" w:space="0" w:color="auto"/>
      </w:divBdr>
    </w:div>
    <w:div w:id="821849173">
      <w:bodyDiv w:val="1"/>
      <w:marLeft w:val="0"/>
      <w:marRight w:val="0"/>
      <w:marTop w:val="0"/>
      <w:marBottom w:val="0"/>
      <w:divBdr>
        <w:top w:val="none" w:sz="0" w:space="0" w:color="auto"/>
        <w:left w:val="none" w:sz="0" w:space="0" w:color="auto"/>
        <w:bottom w:val="none" w:sz="0" w:space="0" w:color="auto"/>
        <w:right w:val="none" w:sz="0" w:space="0" w:color="auto"/>
      </w:divBdr>
    </w:div>
    <w:div w:id="821852135">
      <w:bodyDiv w:val="1"/>
      <w:marLeft w:val="0"/>
      <w:marRight w:val="0"/>
      <w:marTop w:val="0"/>
      <w:marBottom w:val="0"/>
      <w:divBdr>
        <w:top w:val="none" w:sz="0" w:space="0" w:color="auto"/>
        <w:left w:val="none" w:sz="0" w:space="0" w:color="auto"/>
        <w:bottom w:val="none" w:sz="0" w:space="0" w:color="auto"/>
        <w:right w:val="none" w:sz="0" w:space="0" w:color="auto"/>
      </w:divBdr>
    </w:div>
    <w:div w:id="821890749">
      <w:bodyDiv w:val="1"/>
      <w:marLeft w:val="0"/>
      <w:marRight w:val="0"/>
      <w:marTop w:val="0"/>
      <w:marBottom w:val="0"/>
      <w:divBdr>
        <w:top w:val="none" w:sz="0" w:space="0" w:color="auto"/>
        <w:left w:val="none" w:sz="0" w:space="0" w:color="auto"/>
        <w:bottom w:val="none" w:sz="0" w:space="0" w:color="auto"/>
        <w:right w:val="none" w:sz="0" w:space="0" w:color="auto"/>
      </w:divBdr>
    </w:div>
    <w:div w:id="821891979">
      <w:bodyDiv w:val="1"/>
      <w:marLeft w:val="0"/>
      <w:marRight w:val="0"/>
      <w:marTop w:val="0"/>
      <w:marBottom w:val="0"/>
      <w:divBdr>
        <w:top w:val="none" w:sz="0" w:space="0" w:color="auto"/>
        <w:left w:val="none" w:sz="0" w:space="0" w:color="auto"/>
        <w:bottom w:val="none" w:sz="0" w:space="0" w:color="auto"/>
        <w:right w:val="none" w:sz="0" w:space="0" w:color="auto"/>
      </w:divBdr>
    </w:div>
    <w:div w:id="821897524">
      <w:bodyDiv w:val="1"/>
      <w:marLeft w:val="0"/>
      <w:marRight w:val="0"/>
      <w:marTop w:val="0"/>
      <w:marBottom w:val="0"/>
      <w:divBdr>
        <w:top w:val="none" w:sz="0" w:space="0" w:color="auto"/>
        <w:left w:val="none" w:sz="0" w:space="0" w:color="auto"/>
        <w:bottom w:val="none" w:sz="0" w:space="0" w:color="auto"/>
        <w:right w:val="none" w:sz="0" w:space="0" w:color="auto"/>
      </w:divBdr>
    </w:div>
    <w:div w:id="821967140">
      <w:bodyDiv w:val="1"/>
      <w:marLeft w:val="0"/>
      <w:marRight w:val="0"/>
      <w:marTop w:val="0"/>
      <w:marBottom w:val="0"/>
      <w:divBdr>
        <w:top w:val="none" w:sz="0" w:space="0" w:color="auto"/>
        <w:left w:val="none" w:sz="0" w:space="0" w:color="auto"/>
        <w:bottom w:val="none" w:sz="0" w:space="0" w:color="auto"/>
        <w:right w:val="none" w:sz="0" w:space="0" w:color="auto"/>
      </w:divBdr>
    </w:div>
    <w:div w:id="822038801">
      <w:bodyDiv w:val="1"/>
      <w:marLeft w:val="0"/>
      <w:marRight w:val="0"/>
      <w:marTop w:val="0"/>
      <w:marBottom w:val="0"/>
      <w:divBdr>
        <w:top w:val="none" w:sz="0" w:space="0" w:color="auto"/>
        <w:left w:val="none" w:sz="0" w:space="0" w:color="auto"/>
        <w:bottom w:val="none" w:sz="0" w:space="0" w:color="auto"/>
        <w:right w:val="none" w:sz="0" w:space="0" w:color="auto"/>
      </w:divBdr>
    </w:div>
    <w:div w:id="822043311">
      <w:bodyDiv w:val="1"/>
      <w:marLeft w:val="0"/>
      <w:marRight w:val="0"/>
      <w:marTop w:val="0"/>
      <w:marBottom w:val="0"/>
      <w:divBdr>
        <w:top w:val="none" w:sz="0" w:space="0" w:color="auto"/>
        <w:left w:val="none" w:sz="0" w:space="0" w:color="auto"/>
        <w:bottom w:val="none" w:sz="0" w:space="0" w:color="auto"/>
        <w:right w:val="none" w:sz="0" w:space="0" w:color="auto"/>
      </w:divBdr>
    </w:div>
    <w:div w:id="822048014">
      <w:bodyDiv w:val="1"/>
      <w:marLeft w:val="0"/>
      <w:marRight w:val="0"/>
      <w:marTop w:val="0"/>
      <w:marBottom w:val="0"/>
      <w:divBdr>
        <w:top w:val="none" w:sz="0" w:space="0" w:color="auto"/>
        <w:left w:val="none" w:sz="0" w:space="0" w:color="auto"/>
        <w:bottom w:val="none" w:sz="0" w:space="0" w:color="auto"/>
        <w:right w:val="none" w:sz="0" w:space="0" w:color="auto"/>
      </w:divBdr>
    </w:div>
    <w:div w:id="822090907">
      <w:bodyDiv w:val="1"/>
      <w:marLeft w:val="0"/>
      <w:marRight w:val="0"/>
      <w:marTop w:val="0"/>
      <w:marBottom w:val="0"/>
      <w:divBdr>
        <w:top w:val="none" w:sz="0" w:space="0" w:color="auto"/>
        <w:left w:val="none" w:sz="0" w:space="0" w:color="auto"/>
        <w:bottom w:val="none" w:sz="0" w:space="0" w:color="auto"/>
        <w:right w:val="none" w:sz="0" w:space="0" w:color="auto"/>
      </w:divBdr>
    </w:div>
    <w:div w:id="822160341">
      <w:bodyDiv w:val="1"/>
      <w:marLeft w:val="0"/>
      <w:marRight w:val="0"/>
      <w:marTop w:val="0"/>
      <w:marBottom w:val="0"/>
      <w:divBdr>
        <w:top w:val="none" w:sz="0" w:space="0" w:color="auto"/>
        <w:left w:val="none" w:sz="0" w:space="0" w:color="auto"/>
        <w:bottom w:val="none" w:sz="0" w:space="0" w:color="auto"/>
        <w:right w:val="none" w:sz="0" w:space="0" w:color="auto"/>
      </w:divBdr>
    </w:div>
    <w:div w:id="822308539">
      <w:bodyDiv w:val="1"/>
      <w:marLeft w:val="0"/>
      <w:marRight w:val="0"/>
      <w:marTop w:val="0"/>
      <w:marBottom w:val="0"/>
      <w:divBdr>
        <w:top w:val="none" w:sz="0" w:space="0" w:color="auto"/>
        <w:left w:val="none" w:sz="0" w:space="0" w:color="auto"/>
        <w:bottom w:val="none" w:sz="0" w:space="0" w:color="auto"/>
        <w:right w:val="none" w:sz="0" w:space="0" w:color="auto"/>
      </w:divBdr>
    </w:div>
    <w:div w:id="822356501">
      <w:bodyDiv w:val="1"/>
      <w:marLeft w:val="0"/>
      <w:marRight w:val="0"/>
      <w:marTop w:val="0"/>
      <w:marBottom w:val="0"/>
      <w:divBdr>
        <w:top w:val="none" w:sz="0" w:space="0" w:color="auto"/>
        <w:left w:val="none" w:sz="0" w:space="0" w:color="auto"/>
        <w:bottom w:val="none" w:sz="0" w:space="0" w:color="auto"/>
        <w:right w:val="none" w:sz="0" w:space="0" w:color="auto"/>
      </w:divBdr>
    </w:div>
    <w:div w:id="822356782">
      <w:bodyDiv w:val="1"/>
      <w:marLeft w:val="0"/>
      <w:marRight w:val="0"/>
      <w:marTop w:val="0"/>
      <w:marBottom w:val="0"/>
      <w:divBdr>
        <w:top w:val="none" w:sz="0" w:space="0" w:color="auto"/>
        <w:left w:val="none" w:sz="0" w:space="0" w:color="auto"/>
        <w:bottom w:val="none" w:sz="0" w:space="0" w:color="auto"/>
        <w:right w:val="none" w:sz="0" w:space="0" w:color="auto"/>
      </w:divBdr>
    </w:div>
    <w:div w:id="822429192">
      <w:bodyDiv w:val="1"/>
      <w:marLeft w:val="0"/>
      <w:marRight w:val="0"/>
      <w:marTop w:val="0"/>
      <w:marBottom w:val="0"/>
      <w:divBdr>
        <w:top w:val="none" w:sz="0" w:space="0" w:color="auto"/>
        <w:left w:val="none" w:sz="0" w:space="0" w:color="auto"/>
        <w:bottom w:val="none" w:sz="0" w:space="0" w:color="auto"/>
        <w:right w:val="none" w:sz="0" w:space="0" w:color="auto"/>
      </w:divBdr>
    </w:div>
    <w:div w:id="822432120">
      <w:bodyDiv w:val="1"/>
      <w:marLeft w:val="0"/>
      <w:marRight w:val="0"/>
      <w:marTop w:val="0"/>
      <w:marBottom w:val="0"/>
      <w:divBdr>
        <w:top w:val="none" w:sz="0" w:space="0" w:color="auto"/>
        <w:left w:val="none" w:sz="0" w:space="0" w:color="auto"/>
        <w:bottom w:val="none" w:sz="0" w:space="0" w:color="auto"/>
        <w:right w:val="none" w:sz="0" w:space="0" w:color="auto"/>
      </w:divBdr>
    </w:div>
    <w:div w:id="822544582">
      <w:bodyDiv w:val="1"/>
      <w:marLeft w:val="0"/>
      <w:marRight w:val="0"/>
      <w:marTop w:val="0"/>
      <w:marBottom w:val="0"/>
      <w:divBdr>
        <w:top w:val="none" w:sz="0" w:space="0" w:color="auto"/>
        <w:left w:val="none" w:sz="0" w:space="0" w:color="auto"/>
        <w:bottom w:val="none" w:sz="0" w:space="0" w:color="auto"/>
        <w:right w:val="none" w:sz="0" w:space="0" w:color="auto"/>
      </w:divBdr>
    </w:div>
    <w:div w:id="822547252">
      <w:bodyDiv w:val="1"/>
      <w:marLeft w:val="0"/>
      <w:marRight w:val="0"/>
      <w:marTop w:val="0"/>
      <w:marBottom w:val="0"/>
      <w:divBdr>
        <w:top w:val="none" w:sz="0" w:space="0" w:color="auto"/>
        <w:left w:val="none" w:sz="0" w:space="0" w:color="auto"/>
        <w:bottom w:val="none" w:sz="0" w:space="0" w:color="auto"/>
        <w:right w:val="none" w:sz="0" w:space="0" w:color="auto"/>
      </w:divBdr>
    </w:div>
    <w:div w:id="822549467">
      <w:bodyDiv w:val="1"/>
      <w:marLeft w:val="0"/>
      <w:marRight w:val="0"/>
      <w:marTop w:val="0"/>
      <w:marBottom w:val="0"/>
      <w:divBdr>
        <w:top w:val="none" w:sz="0" w:space="0" w:color="auto"/>
        <w:left w:val="none" w:sz="0" w:space="0" w:color="auto"/>
        <w:bottom w:val="none" w:sz="0" w:space="0" w:color="auto"/>
        <w:right w:val="none" w:sz="0" w:space="0" w:color="auto"/>
      </w:divBdr>
    </w:div>
    <w:div w:id="822618852">
      <w:bodyDiv w:val="1"/>
      <w:marLeft w:val="0"/>
      <w:marRight w:val="0"/>
      <w:marTop w:val="0"/>
      <w:marBottom w:val="0"/>
      <w:divBdr>
        <w:top w:val="none" w:sz="0" w:space="0" w:color="auto"/>
        <w:left w:val="none" w:sz="0" w:space="0" w:color="auto"/>
        <w:bottom w:val="none" w:sz="0" w:space="0" w:color="auto"/>
        <w:right w:val="none" w:sz="0" w:space="0" w:color="auto"/>
      </w:divBdr>
    </w:div>
    <w:div w:id="822623409">
      <w:bodyDiv w:val="1"/>
      <w:marLeft w:val="0"/>
      <w:marRight w:val="0"/>
      <w:marTop w:val="0"/>
      <w:marBottom w:val="0"/>
      <w:divBdr>
        <w:top w:val="none" w:sz="0" w:space="0" w:color="auto"/>
        <w:left w:val="none" w:sz="0" w:space="0" w:color="auto"/>
        <w:bottom w:val="none" w:sz="0" w:space="0" w:color="auto"/>
        <w:right w:val="none" w:sz="0" w:space="0" w:color="auto"/>
      </w:divBdr>
    </w:div>
    <w:div w:id="822627036">
      <w:bodyDiv w:val="1"/>
      <w:marLeft w:val="0"/>
      <w:marRight w:val="0"/>
      <w:marTop w:val="0"/>
      <w:marBottom w:val="0"/>
      <w:divBdr>
        <w:top w:val="none" w:sz="0" w:space="0" w:color="auto"/>
        <w:left w:val="none" w:sz="0" w:space="0" w:color="auto"/>
        <w:bottom w:val="none" w:sz="0" w:space="0" w:color="auto"/>
        <w:right w:val="none" w:sz="0" w:space="0" w:color="auto"/>
      </w:divBdr>
    </w:div>
    <w:div w:id="822938948">
      <w:bodyDiv w:val="1"/>
      <w:marLeft w:val="0"/>
      <w:marRight w:val="0"/>
      <w:marTop w:val="0"/>
      <w:marBottom w:val="0"/>
      <w:divBdr>
        <w:top w:val="none" w:sz="0" w:space="0" w:color="auto"/>
        <w:left w:val="none" w:sz="0" w:space="0" w:color="auto"/>
        <w:bottom w:val="none" w:sz="0" w:space="0" w:color="auto"/>
        <w:right w:val="none" w:sz="0" w:space="0" w:color="auto"/>
      </w:divBdr>
    </w:div>
    <w:div w:id="823159870">
      <w:bodyDiv w:val="1"/>
      <w:marLeft w:val="0"/>
      <w:marRight w:val="0"/>
      <w:marTop w:val="0"/>
      <w:marBottom w:val="0"/>
      <w:divBdr>
        <w:top w:val="none" w:sz="0" w:space="0" w:color="auto"/>
        <w:left w:val="none" w:sz="0" w:space="0" w:color="auto"/>
        <w:bottom w:val="none" w:sz="0" w:space="0" w:color="auto"/>
        <w:right w:val="none" w:sz="0" w:space="0" w:color="auto"/>
      </w:divBdr>
    </w:div>
    <w:div w:id="823163856">
      <w:bodyDiv w:val="1"/>
      <w:marLeft w:val="0"/>
      <w:marRight w:val="0"/>
      <w:marTop w:val="0"/>
      <w:marBottom w:val="0"/>
      <w:divBdr>
        <w:top w:val="none" w:sz="0" w:space="0" w:color="auto"/>
        <w:left w:val="none" w:sz="0" w:space="0" w:color="auto"/>
        <w:bottom w:val="none" w:sz="0" w:space="0" w:color="auto"/>
        <w:right w:val="none" w:sz="0" w:space="0" w:color="auto"/>
      </w:divBdr>
    </w:div>
    <w:div w:id="823276522">
      <w:bodyDiv w:val="1"/>
      <w:marLeft w:val="0"/>
      <w:marRight w:val="0"/>
      <w:marTop w:val="0"/>
      <w:marBottom w:val="0"/>
      <w:divBdr>
        <w:top w:val="none" w:sz="0" w:space="0" w:color="auto"/>
        <w:left w:val="none" w:sz="0" w:space="0" w:color="auto"/>
        <w:bottom w:val="none" w:sz="0" w:space="0" w:color="auto"/>
        <w:right w:val="none" w:sz="0" w:space="0" w:color="auto"/>
      </w:divBdr>
    </w:div>
    <w:div w:id="823282160">
      <w:bodyDiv w:val="1"/>
      <w:marLeft w:val="0"/>
      <w:marRight w:val="0"/>
      <w:marTop w:val="0"/>
      <w:marBottom w:val="0"/>
      <w:divBdr>
        <w:top w:val="none" w:sz="0" w:space="0" w:color="auto"/>
        <w:left w:val="none" w:sz="0" w:space="0" w:color="auto"/>
        <w:bottom w:val="none" w:sz="0" w:space="0" w:color="auto"/>
        <w:right w:val="none" w:sz="0" w:space="0" w:color="auto"/>
      </w:divBdr>
    </w:div>
    <w:div w:id="823351275">
      <w:bodyDiv w:val="1"/>
      <w:marLeft w:val="0"/>
      <w:marRight w:val="0"/>
      <w:marTop w:val="0"/>
      <w:marBottom w:val="0"/>
      <w:divBdr>
        <w:top w:val="none" w:sz="0" w:space="0" w:color="auto"/>
        <w:left w:val="none" w:sz="0" w:space="0" w:color="auto"/>
        <w:bottom w:val="none" w:sz="0" w:space="0" w:color="auto"/>
        <w:right w:val="none" w:sz="0" w:space="0" w:color="auto"/>
      </w:divBdr>
    </w:div>
    <w:div w:id="823352106">
      <w:bodyDiv w:val="1"/>
      <w:marLeft w:val="0"/>
      <w:marRight w:val="0"/>
      <w:marTop w:val="0"/>
      <w:marBottom w:val="0"/>
      <w:divBdr>
        <w:top w:val="none" w:sz="0" w:space="0" w:color="auto"/>
        <w:left w:val="none" w:sz="0" w:space="0" w:color="auto"/>
        <w:bottom w:val="none" w:sz="0" w:space="0" w:color="auto"/>
        <w:right w:val="none" w:sz="0" w:space="0" w:color="auto"/>
      </w:divBdr>
    </w:div>
    <w:div w:id="823352188">
      <w:bodyDiv w:val="1"/>
      <w:marLeft w:val="0"/>
      <w:marRight w:val="0"/>
      <w:marTop w:val="0"/>
      <w:marBottom w:val="0"/>
      <w:divBdr>
        <w:top w:val="none" w:sz="0" w:space="0" w:color="auto"/>
        <w:left w:val="none" w:sz="0" w:space="0" w:color="auto"/>
        <w:bottom w:val="none" w:sz="0" w:space="0" w:color="auto"/>
        <w:right w:val="none" w:sz="0" w:space="0" w:color="auto"/>
      </w:divBdr>
    </w:div>
    <w:div w:id="823470602">
      <w:bodyDiv w:val="1"/>
      <w:marLeft w:val="0"/>
      <w:marRight w:val="0"/>
      <w:marTop w:val="0"/>
      <w:marBottom w:val="0"/>
      <w:divBdr>
        <w:top w:val="none" w:sz="0" w:space="0" w:color="auto"/>
        <w:left w:val="none" w:sz="0" w:space="0" w:color="auto"/>
        <w:bottom w:val="none" w:sz="0" w:space="0" w:color="auto"/>
        <w:right w:val="none" w:sz="0" w:space="0" w:color="auto"/>
      </w:divBdr>
    </w:div>
    <w:div w:id="823547002">
      <w:bodyDiv w:val="1"/>
      <w:marLeft w:val="0"/>
      <w:marRight w:val="0"/>
      <w:marTop w:val="0"/>
      <w:marBottom w:val="0"/>
      <w:divBdr>
        <w:top w:val="none" w:sz="0" w:space="0" w:color="auto"/>
        <w:left w:val="none" w:sz="0" w:space="0" w:color="auto"/>
        <w:bottom w:val="none" w:sz="0" w:space="0" w:color="auto"/>
        <w:right w:val="none" w:sz="0" w:space="0" w:color="auto"/>
      </w:divBdr>
    </w:div>
    <w:div w:id="823744003">
      <w:bodyDiv w:val="1"/>
      <w:marLeft w:val="0"/>
      <w:marRight w:val="0"/>
      <w:marTop w:val="0"/>
      <w:marBottom w:val="0"/>
      <w:divBdr>
        <w:top w:val="none" w:sz="0" w:space="0" w:color="auto"/>
        <w:left w:val="none" w:sz="0" w:space="0" w:color="auto"/>
        <w:bottom w:val="none" w:sz="0" w:space="0" w:color="auto"/>
        <w:right w:val="none" w:sz="0" w:space="0" w:color="auto"/>
      </w:divBdr>
    </w:div>
    <w:div w:id="823745411">
      <w:bodyDiv w:val="1"/>
      <w:marLeft w:val="0"/>
      <w:marRight w:val="0"/>
      <w:marTop w:val="0"/>
      <w:marBottom w:val="0"/>
      <w:divBdr>
        <w:top w:val="none" w:sz="0" w:space="0" w:color="auto"/>
        <w:left w:val="none" w:sz="0" w:space="0" w:color="auto"/>
        <w:bottom w:val="none" w:sz="0" w:space="0" w:color="auto"/>
        <w:right w:val="none" w:sz="0" w:space="0" w:color="auto"/>
      </w:divBdr>
    </w:div>
    <w:div w:id="823857331">
      <w:bodyDiv w:val="1"/>
      <w:marLeft w:val="0"/>
      <w:marRight w:val="0"/>
      <w:marTop w:val="0"/>
      <w:marBottom w:val="0"/>
      <w:divBdr>
        <w:top w:val="none" w:sz="0" w:space="0" w:color="auto"/>
        <w:left w:val="none" w:sz="0" w:space="0" w:color="auto"/>
        <w:bottom w:val="none" w:sz="0" w:space="0" w:color="auto"/>
        <w:right w:val="none" w:sz="0" w:space="0" w:color="auto"/>
      </w:divBdr>
    </w:div>
    <w:div w:id="823937884">
      <w:bodyDiv w:val="1"/>
      <w:marLeft w:val="0"/>
      <w:marRight w:val="0"/>
      <w:marTop w:val="0"/>
      <w:marBottom w:val="0"/>
      <w:divBdr>
        <w:top w:val="none" w:sz="0" w:space="0" w:color="auto"/>
        <w:left w:val="none" w:sz="0" w:space="0" w:color="auto"/>
        <w:bottom w:val="none" w:sz="0" w:space="0" w:color="auto"/>
        <w:right w:val="none" w:sz="0" w:space="0" w:color="auto"/>
      </w:divBdr>
    </w:div>
    <w:div w:id="824006225">
      <w:bodyDiv w:val="1"/>
      <w:marLeft w:val="0"/>
      <w:marRight w:val="0"/>
      <w:marTop w:val="0"/>
      <w:marBottom w:val="0"/>
      <w:divBdr>
        <w:top w:val="none" w:sz="0" w:space="0" w:color="auto"/>
        <w:left w:val="none" w:sz="0" w:space="0" w:color="auto"/>
        <w:bottom w:val="none" w:sz="0" w:space="0" w:color="auto"/>
        <w:right w:val="none" w:sz="0" w:space="0" w:color="auto"/>
      </w:divBdr>
    </w:div>
    <w:div w:id="824050816">
      <w:bodyDiv w:val="1"/>
      <w:marLeft w:val="0"/>
      <w:marRight w:val="0"/>
      <w:marTop w:val="0"/>
      <w:marBottom w:val="0"/>
      <w:divBdr>
        <w:top w:val="none" w:sz="0" w:space="0" w:color="auto"/>
        <w:left w:val="none" w:sz="0" w:space="0" w:color="auto"/>
        <w:bottom w:val="none" w:sz="0" w:space="0" w:color="auto"/>
        <w:right w:val="none" w:sz="0" w:space="0" w:color="auto"/>
      </w:divBdr>
    </w:div>
    <w:div w:id="824127029">
      <w:bodyDiv w:val="1"/>
      <w:marLeft w:val="0"/>
      <w:marRight w:val="0"/>
      <w:marTop w:val="0"/>
      <w:marBottom w:val="0"/>
      <w:divBdr>
        <w:top w:val="none" w:sz="0" w:space="0" w:color="auto"/>
        <w:left w:val="none" w:sz="0" w:space="0" w:color="auto"/>
        <w:bottom w:val="none" w:sz="0" w:space="0" w:color="auto"/>
        <w:right w:val="none" w:sz="0" w:space="0" w:color="auto"/>
      </w:divBdr>
    </w:div>
    <w:div w:id="824323072">
      <w:bodyDiv w:val="1"/>
      <w:marLeft w:val="0"/>
      <w:marRight w:val="0"/>
      <w:marTop w:val="0"/>
      <w:marBottom w:val="0"/>
      <w:divBdr>
        <w:top w:val="none" w:sz="0" w:space="0" w:color="auto"/>
        <w:left w:val="none" w:sz="0" w:space="0" w:color="auto"/>
        <w:bottom w:val="none" w:sz="0" w:space="0" w:color="auto"/>
        <w:right w:val="none" w:sz="0" w:space="0" w:color="auto"/>
      </w:divBdr>
    </w:div>
    <w:div w:id="824442930">
      <w:bodyDiv w:val="1"/>
      <w:marLeft w:val="0"/>
      <w:marRight w:val="0"/>
      <w:marTop w:val="0"/>
      <w:marBottom w:val="0"/>
      <w:divBdr>
        <w:top w:val="none" w:sz="0" w:space="0" w:color="auto"/>
        <w:left w:val="none" w:sz="0" w:space="0" w:color="auto"/>
        <w:bottom w:val="none" w:sz="0" w:space="0" w:color="auto"/>
        <w:right w:val="none" w:sz="0" w:space="0" w:color="auto"/>
      </w:divBdr>
    </w:div>
    <w:div w:id="824516310">
      <w:bodyDiv w:val="1"/>
      <w:marLeft w:val="0"/>
      <w:marRight w:val="0"/>
      <w:marTop w:val="0"/>
      <w:marBottom w:val="0"/>
      <w:divBdr>
        <w:top w:val="none" w:sz="0" w:space="0" w:color="auto"/>
        <w:left w:val="none" w:sz="0" w:space="0" w:color="auto"/>
        <w:bottom w:val="none" w:sz="0" w:space="0" w:color="auto"/>
        <w:right w:val="none" w:sz="0" w:space="0" w:color="auto"/>
      </w:divBdr>
    </w:div>
    <w:div w:id="824783756">
      <w:bodyDiv w:val="1"/>
      <w:marLeft w:val="0"/>
      <w:marRight w:val="0"/>
      <w:marTop w:val="0"/>
      <w:marBottom w:val="0"/>
      <w:divBdr>
        <w:top w:val="none" w:sz="0" w:space="0" w:color="auto"/>
        <w:left w:val="none" w:sz="0" w:space="0" w:color="auto"/>
        <w:bottom w:val="none" w:sz="0" w:space="0" w:color="auto"/>
        <w:right w:val="none" w:sz="0" w:space="0" w:color="auto"/>
      </w:divBdr>
    </w:div>
    <w:div w:id="824854483">
      <w:bodyDiv w:val="1"/>
      <w:marLeft w:val="0"/>
      <w:marRight w:val="0"/>
      <w:marTop w:val="0"/>
      <w:marBottom w:val="0"/>
      <w:divBdr>
        <w:top w:val="none" w:sz="0" w:space="0" w:color="auto"/>
        <w:left w:val="none" w:sz="0" w:space="0" w:color="auto"/>
        <w:bottom w:val="none" w:sz="0" w:space="0" w:color="auto"/>
        <w:right w:val="none" w:sz="0" w:space="0" w:color="auto"/>
      </w:divBdr>
    </w:div>
    <w:div w:id="824855727">
      <w:bodyDiv w:val="1"/>
      <w:marLeft w:val="0"/>
      <w:marRight w:val="0"/>
      <w:marTop w:val="0"/>
      <w:marBottom w:val="0"/>
      <w:divBdr>
        <w:top w:val="none" w:sz="0" w:space="0" w:color="auto"/>
        <w:left w:val="none" w:sz="0" w:space="0" w:color="auto"/>
        <w:bottom w:val="none" w:sz="0" w:space="0" w:color="auto"/>
        <w:right w:val="none" w:sz="0" w:space="0" w:color="auto"/>
      </w:divBdr>
    </w:div>
    <w:div w:id="824933559">
      <w:bodyDiv w:val="1"/>
      <w:marLeft w:val="0"/>
      <w:marRight w:val="0"/>
      <w:marTop w:val="0"/>
      <w:marBottom w:val="0"/>
      <w:divBdr>
        <w:top w:val="none" w:sz="0" w:space="0" w:color="auto"/>
        <w:left w:val="none" w:sz="0" w:space="0" w:color="auto"/>
        <w:bottom w:val="none" w:sz="0" w:space="0" w:color="auto"/>
        <w:right w:val="none" w:sz="0" w:space="0" w:color="auto"/>
      </w:divBdr>
    </w:div>
    <w:div w:id="824934016">
      <w:bodyDiv w:val="1"/>
      <w:marLeft w:val="0"/>
      <w:marRight w:val="0"/>
      <w:marTop w:val="0"/>
      <w:marBottom w:val="0"/>
      <w:divBdr>
        <w:top w:val="none" w:sz="0" w:space="0" w:color="auto"/>
        <w:left w:val="none" w:sz="0" w:space="0" w:color="auto"/>
        <w:bottom w:val="none" w:sz="0" w:space="0" w:color="auto"/>
        <w:right w:val="none" w:sz="0" w:space="0" w:color="auto"/>
      </w:divBdr>
    </w:div>
    <w:div w:id="824976152">
      <w:bodyDiv w:val="1"/>
      <w:marLeft w:val="0"/>
      <w:marRight w:val="0"/>
      <w:marTop w:val="0"/>
      <w:marBottom w:val="0"/>
      <w:divBdr>
        <w:top w:val="none" w:sz="0" w:space="0" w:color="auto"/>
        <w:left w:val="none" w:sz="0" w:space="0" w:color="auto"/>
        <w:bottom w:val="none" w:sz="0" w:space="0" w:color="auto"/>
        <w:right w:val="none" w:sz="0" w:space="0" w:color="auto"/>
      </w:divBdr>
    </w:div>
    <w:div w:id="825047284">
      <w:bodyDiv w:val="1"/>
      <w:marLeft w:val="0"/>
      <w:marRight w:val="0"/>
      <w:marTop w:val="0"/>
      <w:marBottom w:val="0"/>
      <w:divBdr>
        <w:top w:val="none" w:sz="0" w:space="0" w:color="auto"/>
        <w:left w:val="none" w:sz="0" w:space="0" w:color="auto"/>
        <w:bottom w:val="none" w:sz="0" w:space="0" w:color="auto"/>
        <w:right w:val="none" w:sz="0" w:space="0" w:color="auto"/>
      </w:divBdr>
    </w:div>
    <w:div w:id="825052262">
      <w:bodyDiv w:val="1"/>
      <w:marLeft w:val="0"/>
      <w:marRight w:val="0"/>
      <w:marTop w:val="0"/>
      <w:marBottom w:val="0"/>
      <w:divBdr>
        <w:top w:val="none" w:sz="0" w:space="0" w:color="auto"/>
        <w:left w:val="none" w:sz="0" w:space="0" w:color="auto"/>
        <w:bottom w:val="none" w:sz="0" w:space="0" w:color="auto"/>
        <w:right w:val="none" w:sz="0" w:space="0" w:color="auto"/>
      </w:divBdr>
    </w:div>
    <w:div w:id="825052396">
      <w:bodyDiv w:val="1"/>
      <w:marLeft w:val="0"/>
      <w:marRight w:val="0"/>
      <w:marTop w:val="0"/>
      <w:marBottom w:val="0"/>
      <w:divBdr>
        <w:top w:val="none" w:sz="0" w:space="0" w:color="auto"/>
        <w:left w:val="none" w:sz="0" w:space="0" w:color="auto"/>
        <w:bottom w:val="none" w:sz="0" w:space="0" w:color="auto"/>
        <w:right w:val="none" w:sz="0" w:space="0" w:color="auto"/>
      </w:divBdr>
    </w:div>
    <w:div w:id="825123459">
      <w:bodyDiv w:val="1"/>
      <w:marLeft w:val="0"/>
      <w:marRight w:val="0"/>
      <w:marTop w:val="0"/>
      <w:marBottom w:val="0"/>
      <w:divBdr>
        <w:top w:val="none" w:sz="0" w:space="0" w:color="auto"/>
        <w:left w:val="none" w:sz="0" w:space="0" w:color="auto"/>
        <w:bottom w:val="none" w:sz="0" w:space="0" w:color="auto"/>
        <w:right w:val="none" w:sz="0" w:space="0" w:color="auto"/>
      </w:divBdr>
    </w:div>
    <w:div w:id="825126328">
      <w:bodyDiv w:val="1"/>
      <w:marLeft w:val="0"/>
      <w:marRight w:val="0"/>
      <w:marTop w:val="0"/>
      <w:marBottom w:val="0"/>
      <w:divBdr>
        <w:top w:val="none" w:sz="0" w:space="0" w:color="auto"/>
        <w:left w:val="none" w:sz="0" w:space="0" w:color="auto"/>
        <w:bottom w:val="none" w:sz="0" w:space="0" w:color="auto"/>
        <w:right w:val="none" w:sz="0" w:space="0" w:color="auto"/>
      </w:divBdr>
    </w:div>
    <w:div w:id="825172407">
      <w:bodyDiv w:val="1"/>
      <w:marLeft w:val="0"/>
      <w:marRight w:val="0"/>
      <w:marTop w:val="0"/>
      <w:marBottom w:val="0"/>
      <w:divBdr>
        <w:top w:val="none" w:sz="0" w:space="0" w:color="auto"/>
        <w:left w:val="none" w:sz="0" w:space="0" w:color="auto"/>
        <w:bottom w:val="none" w:sz="0" w:space="0" w:color="auto"/>
        <w:right w:val="none" w:sz="0" w:space="0" w:color="auto"/>
      </w:divBdr>
    </w:div>
    <w:div w:id="825244675">
      <w:bodyDiv w:val="1"/>
      <w:marLeft w:val="0"/>
      <w:marRight w:val="0"/>
      <w:marTop w:val="0"/>
      <w:marBottom w:val="0"/>
      <w:divBdr>
        <w:top w:val="none" w:sz="0" w:space="0" w:color="auto"/>
        <w:left w:val="none" w:sz="0" w:space="0" w:color="auto"/>
        <w:bottom w:val="none" w:sz="0" w:space="0" w:color="auto"/>
        <w:right w:val="none" w:sz="0" w:space="0" w:color="auto"/>
      </w:divBdr>
    </w:div>
    <w:div w:id="825320704">
      <w:bodyDiv w:val="1"/>
      <w:marLeft w:val="0"/>
      <w:marRight w:val="0"/>
      <w:marTop w:val="0"/>
      <w:marBottom w:val="0"/>
      <w:divBdr>
        <w:top w:val="none" w:sz="0" w:space="0" w:color="auto"/>
        <w:left w:val="none" w:sz="0" w:space="0" w:color="auto"/>
        <w:bottom w:val="none" w:sz="0" w:space="0" w:color="auto"/>
        <w:right w:val="none" w:sz="0" w:space="0" w:color="auto"/>
      </w:divBdr>
    </w:div>
    <w:div w:id="825365385">
      <w:bodyDiv w:val="1"/>
      <w:marLeft w:val="0"/>
      <w:marRight w:val="0"/>
      <w:marTop w:val="0"/>
      <w:marBottom w:val="0"/>
      <w:divBdr>
        <w:top w:val="none" w:sz="0" w:space="0" w:color="auto"/>
        <w:left w:val="none" w:sz="0" w:space="0" w:color="auto"/>
        <w:bottom w:val="none" w:sz="0" w:space="0" w:color="auto"/>
        <w:right w:val="none" w:sz="0" w:space="0" w:color="auto"/>
      </w:divBdr>
    </w:div>
    <w:div w:id="825435868">
      <w:bodyDiv w:val="1"/>
      <w:marLeft w:val="0"/>
      <w:marRight w:val="0"/>
      <w:marTop w:val="0"/>
      <w:marBottom w:val="0"/>
      <w:divBdr>
        <w:top w:val="none" w:sz="0" w:space="0" w:color="auto"/>
        <w:left w:val="none" w:sz="0" w:space="0" w:color="auto"/>
        <w:bottom w:val="none" w:sz="0" w:space="0" w:color="auto"/>
        <w:right w:val="none" w:sz="0" w:space="0" w:color="auto"/>
      </w:divBdr>
    </w:div>
    <w:div w:id="825442436">
      <w:bodyDiv w:val="1"/>
      <w:marLeft w:val="0"/>
      <w:marRight w:val="0"/>
      <w:marTop w:val="0"/>
      <w:marBottom w:val="0"/>
      <w:divBdr>
        <w:top w:val="none" w:sz="0" w:space="0" w:color="auto"/>
        <w:left w:val="none" w:sz="0" w:space="0" w:color="auto"/>
        <w:bottom w:val="none" w:sz="0" w:space="0" w:color="auto"/>
        <w:right w:val="none" w:sz="0" w:space="0" w:color="auto"/>
      </w:divBdr>
    </w:div>
    <w:div w:id="825701743">
      <w:bodyDiv w:val="1"/>
      <w:marLeft w:val="0"/>
      <w:marRight w:val="0"/>
      <w:marTop w:val="0"/>
      <w:marBottom w:val="0"/>
      <w:divBdr>
        <w:top w:val="none" w:sz="0" w:space="0" w:color="auto"/>
        <w:left w:val="none" w:sz="0" w:space="0" w:color="auto"/>
        <w:bottom w:val="none" w:sz="0" w:space="0" w:color="auto"/>
        <w:right w:val="none" w:sz="0" w:space="0" w:color="auto"/>
      </w:divBdr>
    </w:div>
    <w:div w:id="825704522">
      <w:bodyDiv w:val="1"/>
      <w:marLeft w:val="0"/>
      <w:marRight w:val="0"/>
      <w:marTop w:val="0"/>
      <w:marBottom w:val="0"/>
      <w:divBdr>
        <w:top w:val="none" w:sz="0" w:space="0" w:color="auto"/>
        <w:left w:val="none" w:sz="0" w:space="0" w:color="auto"/>
        <w:bottom w:val="none" w:sz="0" w:space="0" w:color="auto"/>
        <w:right w:val="none" w:sz="0" w:space="0" w:color="auto"/>
      </w:divBdr>
    </w:div>
    <w:div w:id="825823459">
      <w:bodyDiv w:val="1"/>
      <w:marLeft w:val="0"/>
      <w:marRight w:val="0"/>
      <w:marTop w:val="0"/>
      <w:marBottom w:val="0"/>
      <w:divBdr>
        <w:top w:val="none" w:sz="0" w:space="0" w:color="auto"/>
        <w:left w:val="none" w:sz="0" w:space="0" w:color="auto"/>
        <w:bottom w:val="none" w:sz="0" w:space="0" w:color="auto"/>
        <w:right w:val="none" w:sz="0" w:space="0" w:color="auto"/>
      </w:divBdr>
    </w:div>
    <w:div w:id="825823989">
      <w:bodyDiv w:val="1"/>
      <w:marLeft w:val="0"/>
      <w:marRight w:val="0"/>
      <w:marTop w:val="0"/>
      <w:marBottom w:val="0"/>
      <w:divBdr>
        <w:top w:val="none" w:sz="0" w:space="0" w:color="auto"/>
        <w:left w:val="none" w:sz="0" w:space="0" w:color="auto"/>
        <w:bottom w:val="none" w:sz="0" w:space="0" w:color="auto"/>
        <w:right w:val="none" w:sz="0" w:space="0" w:color="auto"/>
      </w:divBdr>
    </w:div>
    <w:div w:id="825972036">
      <w:bodyDiv w:val="1"/>
      <w:marLeft w:val="0"/>
      <w:marRight w:val="0"/>
      <w:marTop w:val="0"/>
      <w:marBottom w:val="0"/>
      <w:divBdr>
        <w:top w:val="none" w:sz="0" w:space="0" w:color="auto"/>
        <w:left w:val="none" w:sz="0" w:space="0" w:color="auto"/>
        <w:bottom w:val="none" w:sz="0" w:space="0" w:color="auto"/>
        <w:right w:val="none" w:sz="0" w:space="0" w:color="auto"/>
      </w:divBdr>
    </w:div>
    <w:div w:id="825974344">
      <w:bodyDiv w:val="1"/>
      <w:marLeft w:val="0"/>
      <w:marRight w:val="0"/>
      <w:marTop w:val="0"/>
      <w:marBottom w:val="0"/>
      <w:divBdr>
        <w:top w:val="none" w:sz="0" w:space="0" w:color="auto"/>
        <w:left w:val="none" w:sz="0" w:space="0" w:color="auto"/>
        <w:bottom w:val="none" w:sz="0" w:space="0" w:color="auto"/>
        <w:right w:val="none" w:sz="0" w:space="0" w:color="auto"/>
      </w:divBdr>
    </w:div>
    <w:div w:id="825974407">
      <w:bodyDiv w:val="1"/>
      <w:marLeft w:val="0"/>
      <w:marRight w:val="0"/>
      <w:marTop w:val="0"/>
      <w:marBottom w:val="0"/>
      <w:divBdr>
        <w:top w:val="none" w:sz="0" w:space="0" w:color="auto"/>
        <w:left w:val="none" w:sz="0" w:space="0" w:color="auto"/>
        <w:bottom w:val="none" w:sz="0" w:space="0" w:color="auto"/>
        <w:right w:val="none" w:sz="0" w:space="0" w:color="auto"/>
      </w:divBdr>
    </w:div>
    <w:div w:id="826019174">
      <w:bodyDiv w:val="1"/>
      <w:marLeft w:val="0"/>
      <w:marRight w:val="0"/>
      <w:marTop w:val="0"/>
      <w:marBottom w:val="0"/>
      <w:divBdr>
        <w:top w:val="none" w:sz="0" w:space="0" w:color="auto"/>
        <w:left w:val="none" w:sz="0" w:space="0" w:color="auto"/>
        <w:bottom w:val="none" w:sz="0" w:space="0" w:color="auto"/>
        <w:right w:val="none" w:sz="0" w:space="0" w:color="auto"/>
      </w:divBdr>
    </w:div>
    <w:div w:id="826088912">
      <w:bodyDiv w:val="1"/>
      <w:marLeft w:val="0"/>
      <w:marRight w:val="0"/>
      <w:marTop w:val="0"/>
      <w:marBottom w:val="0"/>
      <w:divBdr>
        <w:top w:val="none" w:sz="0" w:space="0" w:color="auto"/>
        <w:left w:val="none" w:sz="0" w:space="0" w:color="auto"/>
        <w:bottom w:val="none" w:sz="0" w:space="0" w:color="auto"/>
        <w:right w:val="none" w:sz="0" w:space="0" w:color="auto"/>
      </w:divBdr>
    </w:div>
    <w:div w:id="826097380">
      <w:bodyDiv w:val="1"/>
      <w:marLeft w:val="0"/>
      <w:marRight w:val="0"/>
      <w:marTop w:val="0"/>
      <w:marBottom w:val="0"/>
      <w:divBdr>
        <w:top w:val="none" w:sz="0" w:space="0" w:color="auto"/>
        <w:left w:val="none" w:sz="0" w:space="0" w:color="auto"/>
        <w:bottom w:val="none" w:sz="0" w:space="0" w:color="auto"/>
        <w:right w:val="none" w:sz="0" w:space="0" w:color="auto"/>
      </w:divBdr>
    </w:div>
    <w:div w:id="826166219">
      <w:bodyDiv w:val="1"/>
      <w:marLeft w:val="0"/>
      <w:marRight w:val="0"/>
      <w:marTop w:val="0"/>
      <w:marBottom w:val="0"/>
      <w:divBdr>
        <w:top w:val="none" w:sz="0" w:space="0" w:color="auto"/>
        <w:left w:val="none" w:sz="0" w:space="0" w:color="auto"/>
        <w:bottom w:val="none" w:sz="0" w:space="0" w:color="auto"/>
        <w:right w:val="none" w:sz="0" w:space="0" w:color="auto"/>
      </w:divBdr>
    </w:div>
    <w:div w:id="826166698">
      <w:bodyDiv w:val="1"/>
      <w:marLeft w:val="0"/>
      <w:marRight w:val="0"/>
      <w:marTop w:val="0"/>
      <w:marBottom w:val="0"/>
      <w:divBdr>
        <w:top w:val="none" w:sz="0" w:space="0" w:color="auto"/>
        <w:left w:val="none" w:sz="0" w:space="0" w:color="auto"/>
        <w:bottom w:val="none" w:sz="0" w:space="0" w:color="auto"/>
        <w:right w:val="none" w:sz="0" w:space="0" w:color="auto"/>
      </w:divBdr>
    </w:div>
    <w:div w:id="826244152">
      <w:bodyDiv w:val="1"/>
      <w:marLeft w:val="0"/>
      <w:marRight w:val="0"/>
      <w:marTop w:val="0"/>
      <w:marBottom w:val="0"/>
      <w:divBdr>
        <w:top w:val="none" w:sz="0" w:space="0" w:color="auto"/>
        <w:left w:val="none" w:sz="0" w:space="0" w:color="auto"/>
        <w:bottom w:val="none" w:sz="0" w:space="0" w:color="auto"/>
        <w:right w:val="none" w:sz="0" w:space="0" w:color="auto"/>
      </w:divBdr>
    </w:div>
    <w:div w:id="826285099">
      <w:bodyDiv w:val="1"/>
      <w:marLeft w:val="0"/>
      <w:marRight w:val="0"/>
      <w:marTop w:val="0"/>
      <w:marBottom w:val="0"/>
      <w:divBdr>
        <w:top w:val="none" w:sz="0" w:space="0" w:color="auto"/>
        <w:left w:val="none" w:sz="0" w:space="0" w:color="auto"/>
        <w:bottom w:val="none" w:sz="0" w:space="0" w:color="auto"/>
        <w:right w:val="none" w:sz="0" w:space="0" w:color="auto"/>
      </w:divBdr>
    </w:div>
    <w:div w:id="826627888">
      <w:bodyDiv w:val="1"/>
      <w:marLeft w:val="0"/>
      <w:marRight w:val="0"/>
      <w:marTop w:val="0"/>
      <w:marBottom w:val="0"/>
      <w:divBdr>
        <w:top w:val="none" w:sz="0" w:space="0" w:color="auto"/>
        <w:left w:val="none" w:sz="0" w:space="0" w:color="auto"/>
        <w:bottom w:val="none" w:sz="0" w:space="0" w:color="auto"/>
        <w:right w:val="none" w:sz="0" w:space="0" w:color="auto"/>
      </w:divBdr>
    </w:div>
    <w:div w:id="826633233">
      <w:bodyDiv w:val="1"/>
      <w:marLeft w:val="0"/>
      <w:marRight w:val="0"/>
      <w:marTop w:val="0"/>
      <w:marBottom w:val="0"/>
      <w:divBdr>
        <w:top w:val="none" w:sz="0" w:space="0" w:color="auto"/>
        <w:left w:val="none" w:sz="0" w:space="0" w:color="auto"/>
        <w:bottom w:val="none" w:sz="0" w:space="0" w:color="auto"/>
        <w:right w:val="none" w:sz="0" w:space="0" w:color="auto"/>
      </w:divBdr>
    </w:div>
    <w:div w:id="826634202">
      <w:bodyDiv w:val="1"/>
      <w:marLeft w:val="0"/>
      <w:marRight w:val="0"/>
      <w:marTop w:val="0"/>
      <w:marBottom w:val="0"/>
      <w:divBdr>
        <w:top w:val="none" w:sz="0" w:space="0" w:color="auto"/>
        <w:left w:val="none" w:sz="0" w:space="0" w:color="auto"/>
        <w:bottom w:val="none" w:sz="0" w:space="0" w:color="auto"/>
        <w:right w:val="none" w:sz="0" w:space="0" w:color="auto"/>
      </w:divBdr>
    </w:div>
    <w:div w:id="826942464">
      <w:bodyDiv w:val="1"/>
      <w:marLeft w:val="0"/>
      <w:marRight w:val="0"/>
      <w:marTop w:val="0"/>
      <w:marBottom w:val="0"/>
      <w:divBdr>
        <w:top w:val="none" w:sz="0" w:space="0" w:color="auto"/>
        <w:left w:val="none" w:sz="0" w:space="0" w:color="auto"/>
        <w:bottom w:val="none" w:sz="0" w:space="0" w:color="auto"/>
        <w:right w:val="none" w:sz="0" w:space="0" w:color="auto"/>
      </w:divBdr>
    </w:div>
    <w:div w:id="826945860">
      <w:bodyDiv w:val="1"/>
      <w:marLeft w:val="0"/>
      <w:marRight w:val="0"/>
      <w:marTop w:val="0"/>
      <w:marBottom w:val="0"/>
      <w:divBdr>
        <w:top w:val="none" w:sz="0" w:space="0" w:color="auto"/>
        <w:left w:val="none" w:sz="0" w:space="0" w:color="auto"/>
        <w:bottom w:val="none" w:sz="0" w:space="0" w:color="auto"/>
        <w:right w:val="none" w:sz="0" w:space="0" w:color="auto"/>
      </w:divBdr>
    </w:div>
    <w:div w:id="827018703">
      <w:bodyDiv w:val="1"/>
      <w:marLeft w:val="0"/>
      <w:marRight w:val="0"/>
      <w:marTop w:val="0"/>
      <w:marBottom w:val="0"/>
      <w:divBdr>
        <w:top w:val="none" w:sz="0" w:space="0" w:color="auto"/>
        <w:left w:val="none" w:sz="0" w:space="0" w:color="auto"/>
        <w:bottom w:val="none" w:sz="0" w:space="0" w:color="auto"/>
        <w:right w:val="none" w:sz="0" w:space="0" w:color="auto"/>
      </w:divBdr>
    </w:div>
    <w:div w:id="827091911">
      <w:bodyDiv w:val="1"/>
      <w:marLeft w:val="0"/>
      <w:marRight w:val="0"/>
      <w:marTop w:val="0"/>
      <w:marBottom w:val="0"/>
      <w:divBdr>
        <w:top w:val="none" w:sz="0" w:space="0" w:color="auto"/>
        <w:left w:val="none" w:sz="0" w:space="0" w:color="auto"/>
        <w:bottom w:val="none" w:sz="0" w:space="0" w:color="auto"/>
        <w:right w:val="none" w:sz="0" w:space="0" w:color="auto"/>
      </w:divBdr>
    </w:div>
    <w:div w:id="827095957">
      <w:bodyDiv w:val="1"/>
      <w:marLeft w:val="0"/>
      <w:marRight w:val="0"/>
      <w:marTop w:val="0"/>
      <w:marBottom w:val="0"/>
      <w:divBdr>
        <w:top w:val="none" w:sz="0" w:space="0" w:color="auto"/>
        <w:left w:val="none" w:sz="0" w:space="0" w:color="auto"/>
        <w:bottom w:val="none" w:sz="0" w:space="0" w:color="auto"/>
        <w:right w:val="none" w:sz="0" w:space="0" w:color="auto"/>
      </w:divBdr>
    </w:div>
    <w:div w:id="827138018">
      <w:bodyDiv w:val="1"/>
      <w:marLeft w:val="0"/>
      <w:marRight w:val="0"/>
      <w:marTop w:val="0"/>
      <w:marBottom w:val="0"/>
      <w:divBdr>
        <w:top w:val="none" w:sz="0" w:space="0" w:color="auto"/>
        <w:left w:val="none" w:sz="0" w:space="0" w:color="auto"/>
        <w:bottom w:val="none" w:sz="0" w:space="0" w:color="auto"/>
        <w:right w:val="none" w:sz="0" w:space="0" w:color="auto"/>
      </w:divBdr>
    </w:div>
    <w:div w:id="827206911">
      <w:bodyDiv w:val="1"/>
      <w:marLeft w:val="0"/>
      <w:marRight w:val="0"/>
      <w:marTop w:val="0"/>
      <w:marBottom w:val="0"/>
      <w:divBdr>
        <w:top w:val="none" w:sz="0" w:space="0" w:color="auto"/>
        <w:left w:val="none" w:sz="0" w:space="0" w:color="auto"/>
        <w:bottom w:val="none" w:sz="0" w:space="0" w:color="auto"/>
        <w:right w:val="none" w:sz="0" w:space="0" w:color="auto"/>
      </w:divBdr>
    </w:div>
    <w:div w:id="827357994">
      <w:bodyDiv w:val="1"/>
      <w:marLeft w:val="0"/>
      <w:marRight w:val="0"/>
      <w:marTop w:val="0"/>
      <w:marBottom w:val="0"/>
      <w:divBdr>
        <w:top w:val="none" w:sz="0" w:space="0" w:color="auto"/>
        <w:left w:val="none" w:sz="0" w:space="0" w:color="auto"/>
        <w:bottom w:val="none" w:sz="0" w:space="0" w:color="auto"/>
        <w:right w:val="none" w:sz="0" w:space="0" w:color="auto"/>
      </w:divBdr>
    </w:div>
    <w:div w:id="827406311">
      <w:bodyDiv w:val="1"/>
      <w:marLeft w:val="0"/>
      <w:marRight w:val="0"/>
      <w:marTop w:val="0"/>
      <w:marBottom w:val="0"/>
      <w:divBdr>
        <w:top w:val="none" w:sz="0" w:space="0" w:color="auto"/>
        <w:left w:val="none" w:sz="0" w:space="0" w:color="auto"/>
        <w:bottom w:val="none" w:sz="0" w:space="0" w:color="auto"/>
        <w:right w:val="none" w:sz="0" w:space="0" w:color="auto"/>
      </w:divBdr>
    </w:div>
    <w:div w:id="827551569">
      <w:bodyDiv w:val="1"/>
      <w:marLeft w:val="0"/>
      <w:marRight w:val="0"/>
      <w:marTop w:val="0"/>
      <w:marBottom w:val="0"/>
      <w:divBdr>
        <w:top w:val="none" w:sz="0" w:space="0" w:color="auto"/>
        <w:left w:val="none" w:sz="0" w:space="0" w:color="auto"/>
        <w:bottom w:val="none" w:sz="0" w:space="0" w:color="auto"/>
        <w:right w:val="none" w:sz="0" w:space="0" w:color="auto"/>
      </w:divBdr>
    </w:div>
    <w:div w:id="827593674">
      <w:bodyDiv w:val="1"/>
      <w:marLeft w:val="0"/>
      <w:marRight w:val="0"/>
      <w:marTop w:val="0"/>
      <w:marBottom w:val="0"/>
      <w:divBdr>
        <w:top w:val="none" w:sz="0" w:space="0" w:color="auto"/>
        <w:left w:val="none" w:sz="0" w:space="0" w:color="auto"/>
        <w:bottom w:val="none" w:sz="0" w:space="0" w:color="auto"/>
        <w:right w:val="none" w:sz="0" w:space="0" w:color="auto"/>
      </w:divBdr>
    </w:div>
    <w:div w:id="827595012">
      <w:bodyDiv w:val="1"/>
      <w:marLeft w:val="0"/>
      <w:marRight w:val="0"/>
      <w:marTop w:val="0"/>
      <w:marBottom w:val="0"/>
      <w:divBdr>
        <w:top w:val="none" w:sz="0" w:space="0" w:color="auto"/>
        <w:left w:val="none" w:sz="0" w:space="0" w:color="auto"/>
        <w:bottom w:val="none" w:sz="0" w:space="0" w:color="auto"/>
        <w:right w:val="none" w:sz="0" w:space="0" w:color="auto"/>
      </w:divBdr>
    </w:div>
    <w:div w:id="827746185">
      <w:bodyDiv w:val="1"/>
      <w:marLeft w:val="0"/>
      <w:marRight w:val="0"/>
      <w:marTop w:val="0"/>
      <w:marBottom w:val="0"/>
      <w:divBdr>
        <w:top w:val="none" w:sz="0" w:space="0" w:color="auto"/>
        <w:left w:val="none" w:sz="0" w:space="0" w:color="auto"/>
        <w:bottom w:val="none" w:sz="0" w:space="0" w:color="auto"/>
        <w:right w:val="none" w:sz="0" w:space="0" w:color="auto"/>
      </w:divBdr>
    </w:div>
    <w:div w:id="827791443">
      <w:bodyDiv w:val="1"/>
      <w:marLeft w:val="0"/>
      <w:marRight w:val="0"/>
      <w:marTop w:val="0"/>
      <w:marBottom w:val="0"/>
      <w:divBdr>
        <w:top w:val="none" w:sz="0" w:space="0" w:color="auto"/>
        <w:left w:val="none" w:sz="0" w:space="0" w:color="auto"/>
        <w:bottom w:val="none" w:sz="0" w:space="0" w:color="auto"/>
        <w:right w:val="none" w:sz="0" w:space="0" w:color="auto"/>
      </w:divBdr>
    </w:div>
    <w:div w:id="827863389">
      <w:bodyDiv w:val="1"/>
      <w:marLeft w:val="0"/>
      <w:marRight w:val="0"/>
      <w:marTop w:val="0"/>
      <w:marBottom w:val="0"/>
      <w:divBdr>
        <w:top w:val="none" w:sz="0" w:space="0" w:color="auto"/>
        <w:left w:val="none" w:sz="0" w:space="0" w:color="auto"/>
        <w:bottom w:val="none" w:sz="0" w:space="0" w:color="auto"/>
        <w:right w:val="none" w:sz="0" w:space="0" w:color="auto"/>
      </w:divBdr>
    </w:div>
    <w:div w:id="827866182">
      <w:bodyDiv w:val="1"/>
      <w:marLeft w:val="0"/>
      <w:marRight w:val="0"/>
      <w:marTop w:val="0"/>
      <w:marBottom w:val="0"/>
      <w:divBdr>
        <w:top w:val="none" w:sz="0" w:space="0" w:color="auto"/>
        <w:left w:val="none" w:sz="0" w:space="0" w:color="auto"/>
        <w:bottom w:val="none" w:sz="0" w:space="0" w:color="auto"/>
        <w:right w:val="none" w:sz="0" w:space="0" w:color="auto"/>
      </w:divBdr>
    </w:div>
    <w:div w:id="827940155">
      <w:bodyDiv w:val="1"/>
      <w:marLeft w:val="0"/>
      <w:marRight w:val="0"/>
      <w:marTop w:val="0"/>
      <w:marBottom w:val="0"/>
      <w:divBdr>
        <w:top w:val="none" w:sz="0" w:space="0" w:color="auto"/>
        <w:left w:val="none" w:sz="0" w:space="0" w:color="auto"/>
        <w:bottom w:val="none" w:sz="0" w:space="0" w:color="auto"/>
        <w:right w:val="none" w:sz="0" w:space="0" w:color="auto"/>
      </w:divBdr>
    </w:div>
    <w:div w:id="828056961">
      <w:bodyDiv w:val="1"/>
      <w:marLeft w:val="0"/>
      <w:marRight w:val="0"/>
      <w:marTop w:val="0"/>
      <w:marBottom w:val="0"/>
      <w:divBdr>
        <w:top w:val="none" w:sz="0" w:space="0" w:color="auto"/>
        <w:left w:val="none" w:sz="0" w:space="0" w:color="auto"/>
        <w:bottom w:val="none" w:sz="0" w:space="0" w:color="auto"/>
        <w:right w:val="none" w:sz="0" w:space="0" w:color="auto"/>
      </w:divBdr>
    </w:div>
    <w:div w:id="828062647">
      <w:bodyDiv w:val="1"/>
      <w:marLeft w:val="0"/>
      <w:marRight w:val="0"/>
      <w:marTop w:val="0"/>
      <w:marBottom w:val="0"/>
      <w:divBdr>
        <w:top w:val="none" w:sz="0" w:space="0" w:color="auto"/>
        <w:left w:val="none" w:sz="0" w:space="0" w:color="auto"/>
        <w:bottom w:val="none" w:sz="0" w:space="0" w:color="auto"/>
        <w:right w:val="none" w:sz="0" w:space="0" w:color="auto"/>
      </w:divBdr>
    </w:div>
    <w:div w:id="828208492">
      <w:bodyDiv w:val="1"/>
      <w:marLeft w:val="0"/>
      <w:marRight w:val="0"/>
      <w:marTop w:val="0"/>
      <w:marBottom w:val="0"/>
      <w:divBdr>
        <w:top w:val="none" w:sz="0" w:space="0" w:color="auto"/>
        <w:left w:val="none" w:sz="0" w:space="0" w:color="auto"/>
        <w:bottom w:val="none" w:sz="0" w:space="0" w:color="auto"/>
        <w:right w:val="none" w:sz="0" w:space="0" w:color="auto"/>
      </w:divBdr>
    </w:div>
    <w:div w:id="828250210">
      <w:bodyDiv w:val="1"/>
      <w:marLeft w:val="0"/>
      <w:marRight w:val="0"/>
      <w:marTop w:val="0"/>
      <w:marBottom w:val="0"/>
      <w:divBdr>
        <w:top w:val="none" w:sz="0" w:space="0" w:color="auto"/>
        <w:left w:val="none" w:sz="0" w:space="0" w:color="auto"/>
        <w:bottom w:val="none" w:sz="0" w:space="0" w:color="auto"/>
        <w:right w:val="none" w:sz="0" w:space="0" w:color="auto"/>
      </w:divBdr>
    </w:div>
    <w:div w:id="828251236">
      <w:bodyDiv w:val="1"/>
      <w:marLeft w:val="0"/>
      <w:marRight w:val="0"/>
      <w:marTop w:val="0"/>
      <w:marBottom w:val="0"/>
      <w:divBdr>
        <w:top w:val="none" w:sz="0" w:space="0" w:color="auto"/>
        <w:left w:val="none" w:sz="0" w:space="0" w:color="auto"/>
        <w:bottom w:val="none" w:sz="0" w:space="0" w:color="auto"/>
        <w:right w:val="none" w:sz="0" w:space="0" w:color="auto"/>
      </w:divBdr>
    </w:div>
    <w:div w:id="828251443">
      <w:bodyDiv w:val="1"/>
      <w:marLeft w:val="0"/>
      <w:marRight w:val="0"/>
      <w:marTop w:val="0"/>
      <w:marBottom w:val="0"/>
      <w:divBdr>
        <w:top w:val="none" w:sz="0" w:space="0" w:color="auto"/>
        <w:left w:val="none" w:sz="0" w:space="0" w:color="auto"/>
        <w:bottom w:val="none" w:sz="0" w:space="0" w:color="auto"/>
        <w:right w:val="none" w:sz="0" w:space="0" w:color="auto"/>
      </w:divBdr>
    </w:div>
    <w:div w:id="828251908">
      <w:bodyDiv w:val="1"/>
      <w:marLeft w:val="0"/>
      <w:marRight w:val="0"/>
      <w:marTop w:val="0"/>
      <w:marBottom w:val="0"/>
      <w:divBdr>
        <w:top w:val="none" w:sz="0" w:space="0" w:color="auto"/>
        <w:left w:val="none" w:sz="0" w:space="0" w:color="auto"/>
        <w:bottom w:val="none" w:sz="0" w:space="0" w:color="auto"/>
        <w:right w:val="none" w:sz="0" w:space="0" w:color="auto"/>
      </w:divBdr>
    </w:div>
    <w:div w:id="828324060">
      <w:bodyDiv w:val="1"/>
      <w:marLeft w:val="0"/>
      <w:marRight w:val="0"/>
      <w:marTop w:val="0"/>
      <w:marBottom w:val="0"/>
      <w:divBdr>
        <w:top w:val="none" w:sz="0" w:space="0" w:color="auto"/>
        <w:left w:val="none" w:sz="0" w:space="0" w:color="auto"/>
        <w:bottom w:val="none" w:sz="0" w:space="0" w:color="auto"/>
        <w:right w:val="none" w:sz="0" w:space="0" w:color="auto"/>
      </w:divBdr>
    </w:div>
    <w:div w:id="828403057">
      <w:bodyDiv w:val="1"/>
      <w:marLeft w:val="0"/>
      <w:marRight w:val="0"/>
      <w:marTop w:val="0"/>
      <w:marBottom w:val="0"/>
      <w:divBdr>
        <w:top w:val="none" w:sz="0" w:space="0" w:color="auto"/>
        <w:left w:val="none" w:sz="0" w:space="0" w:color="auto"/>
        <w:bottom w:val="none" w:sz="0" w:space="0" w:color="auto"/>
        <w:right w:val="none" w:sz="0" w:space="0" w:color="auto"/>
      </w:divBdr>
    </w:div>
    <w:div w:id="828591758">
      <w:bodyDiv w:val="1"/>
      <w:marLeft w:val="0"/>
      <w:marRight w:val="0"/>
      <w:marTop w:val="0"/>
      <w:marBottom w:val="0"/>
      <w:divBdr>
        <w:top w:val="none" w:sz="0" w:space="0" w:color="auto"/>
        <w:left w:val="none" w:sz="0" w:space="0" w:color="auto"/>
        <w:bottom w:val="none" w:sz="0" w:space="0" w:color="auto"/>
        <w:right w:val="none" w:sz="0" w:space="0" w:color="auto"/>
      </w:divBdr>
    </w:div>
    <w:div w:id="828643581">
      <w:bodyDiv w:val="1"/>
      <w:marLeft w:val="0"/>
      <w:marRight w:val="0"/>
      <w:marTop w:val="0"/>
      <w:marBottom w:val="0"/>
      <w:divBdr>
        <w:top w:val="none" w:sz="0" w:space="0" w:color="auto"/>
        <w:left w:val="none" w:sz="0" w:space="0" w:color="auto"/>
        <w:bottom w:val="none" w:sz="0" w:space="0" w:color="auto"/>
        <w:right w:val="none" w:sz="0" w:space="0" w:color="auto"/>
      </w:divBdr>
    </w:div>
    <w:div w:id="828709476">
      <w:bodyDiv w:val="1"/>
      <w:marLeft w:val="0"/>
      <w:marRight w:val="0"/>
      <w:marTop w:val="0"/>
      <w:marBottom w:val="0"/>
      <w:divBdr>
        <w:top w:val="none" w:sz="0" w:space="0" w:color="auto"/>
        <w:left w:val="none" w:sz="0" w:space="0" w:color="auto"/>
        <w:bottom w:val="none" w:sz="0" w:space="0" w:color="auto"/>
        <w:right w:val="none" w:sz="0" w:space="0" w:color="auto"/>
      </w:divBdr>
    </w:div>
    <w:div w:id="828787033">
      <w:bodyDiv w:val="1"/>
      <w:marLeft w:val="0"/>
      <w:marRight w:val="0"/>
      <w:marTop w:val="0"/>
      <w:marBottom w:val="0"/>
      <w:divBdr>
        <w:top w:val="none" w:sz="0" w:space="0" w:color="auto"/>
        <w:left w:val="none" w:sz="0" w:space="0" w:color="auto"/>
        <w:bottom w:val="none" w:sz="0" w:space="0" w:color="auto"/>
        <w:right w:val="none" w:sz="0" w:space="0" w:color="auto"/>
      </w:divBdr>
    </w:div>
    <w:div w:id="828788178">
      <w:bodyDiv w:val="1"/>
      <w:marLeft w:val="0"/>
      <w:marRight w:val="0"/>
      <w:marTop w:val="0"/>
      <w:marBottom w:val="0"/>
      <w:divBdr>
        <w:top w:val="none" w:sz="0" w:space="0" w:color="auto"/>
        <w:left w:val="none" w:sz="0" w:space="0" w:color="auto"/>
        <w:bottom w:val="none" w:sz="0" w:space="0" w:color="auto"/>
        <w:right w:val="none" w:sz="0" w:space="0" w:color="auto"/>
      </w:divBdr>
    </w:div>
    <w:div w:id="828792786">
      <w:bodyDiv w:val="1"/>
      <w:marLeft w:val="0"/>
      <w:marRight w:val="0"/>
      <w:marTop w:val="0"/>
      <w:marBottom w:val="0"/>
      <w:divBdr>
        <w:top w:val="none" w:sz="0" w:space="0" w:color="auto"/>
        <w:left w:val="none" w:sz="0" w:space="0" w:color="auto"/>
        <w:bottom w:val="none" w:sz="0" w:space="0" w:color="auto"/>
        <w:right w:val="none" w:sz="0" w:space="0" w:color="auto"/>
      </w:divBdr>
    </w:div>
    <w:div w:id="828907535">
      <w:bodyDiv w:val="1"/>
      <w:marLeft w:val="0"/>
      <w:marRight w:val="0"/>
      <w:marTop w:val="0"/>
      <w:marBottom w:val="0"/>
      <w:divBdr>
        <w:top w:val="none" w:sz="0" w:space="0" w:color="auto"/>
        <w:left w:val="none" w:sz="0" w:space="0" w:color="auto"/>
        <w:bottom w:val="none" w:sz="0" w:space="0" w:color="auto"/>
        <w:right w:val="none" w:sz="0" w:space="0" w:color="auto"/>
      </w:divBdr>
    </w:div>
    <w:div w:id="829100676">
      <w:bodyDiv w:val="1"/>
      <w:marLeft w:val="0"/>
      <w:marRight w:val="0"/>
      <w:marTop w:val="0"/>
      <w:marBottom w:val="0"/>
      <w:divBdr>
        <w:top w:val="none" w:sz="0" w:space="0" w:color="auto"/>
        <w:left w:val="none" w:sz="0" w:space="0" w:color="auto"/>
        <w:bottom w:val="none" w:sz="0" w:space="0" w:color="auto"/>
        <w:right w:val="none" w:sz="0" w:space="0" w:color="auto"/>
      </w:divBdr>
    </w:div>
    <w:div w:id="829173242">
      <w:bodyDiv w:val="1"/>
      <w:marLeft w:val="0"/>
      <w:marRight w:val="0"/>
      <w:marTop w:val="0"/>
      <w:marBottom w:val="0"/>
      <w:divBdr>
        <w:top w:val="none" w:sz="0" w:space="0" w:color="auto"/>
        <w:left w:val="none" w:sz="0" w:space="0" w:color="auto"/>
        <w:bottom w:val="none" w:sz="0" w:space="0" w:color="auto"/>
        <w:right w:val="none" w:sz="0" w:space="0" w:color="auto"/>
      </w:divBdr>
    </w:div>
    <w:div w:id="829365077">
      <w:bodyDiv w:val="1"/>
      <w:marLeft w:val="0"/>
      <w:marRight w:val="0"/>
      <w:marTop w:val="0"/>
      <w:marBottom w:val="0"/>
      <w:divBdr>
        <w:top w:val="none" w:sz="0" w:space="0" w:color="auto"/>
        <w:left w:val="none" w:sz="0" w:space="0" w:color="auto"/>
        <w:bottom w:val="none" w:sz="0" w:space="0" w:color="auto"/>
        <w:right w:val="none" w:sz="0" w:space="0" w:color="auto"/>
      </w:divBdr>
    </w:div>
    <w:div w:id="829367444">
      <w:bodyDiv w:val="1"/>
      <w:marLeft w:val="0"/>
      <w:marRight w:val="0"/>
      <w:marTop w:val="0"/>
      <w:marBottom w:val="0"/>
      <w:divBdr>
        <w:top w:val="none" w:sz="0" w:space="0" w:color="auto"/>
        <w:left w:val="none" w:sz="0" w:space="0" w:color="auto"/>
        <w:bottom w:val="none" w:sz="0" w:space="0" w:color="auto"/>
        <w:right w:val="none" w:sz="0" w:space="0" w:color="auto"/>
      </w:divBdr>
    </w:div>
    <w:div w:id="829446463">
      <w:bodyDiv w:val="1"/>
      <w:marLeft w:val="0"/>
      <w:marRight w:val="0"/>
      <w:marTop w:val="0"/>
      <w:marBottom w:val="0"/>
      <w:divBdr>
        <w:top w:val="none" w:sz="0" w:space="0" w:color="auto"/>
        <w:left w:val="none" w:sz="0" w:space="0" w:color="auto"/>
        <w:bottom w:val="none" w:sz="0" w:space="0" w:color="auto"/>
        <w:right w:val="none" w:sz="0" w:space="0" w:color="auto"/>
      </w:divBdr>
    </w:div>
    <w:div w:id="829449145">
      <w:bodyDiv w:val="1"/>
      <w:marLeft w:val="0"/>
      <w:marRight w:val="0"/>
      <w:marTop w:val="0"/>
      <w:marBottom w:val="0"/>
      <w:divBdr>
        <w:top w:val="none" w:sz="0" w:space="0" w:color="auto"/>
        <w:left w:val="none" w:sz="0" w:space="0" w:color="auto"/>
        <w:bottom w:val="none" w:sz="0" w:space="0" w:color="auto"/>
        <w:right w:val="none" w:sz="0" w:space="0" w:color="auto"/>
      </w:divBdr>
    </w:div>
    <w:div w:id="829562658">
      <w:bodyDiv w:val="1"/>
      <w:marLeft w:val="0"/>
      <w:marRight w:val="0"/>
      <w:marTop w:val="0"/>
      <w:marBottom w:val="0"/>
      <w:divBdr>
        <w:top w:val="none" w:sz="0" w:space="0" w:color="auto"/>
        <w:left w:val="none" w:sz="0" w:space="0" w:color="auto"/>
        <w:bottom w:val="none" w:sz="0" w:space="0" w:color="auto"/>
        <w:right w:val="none" w:sz="0" w:space="0" w:color="auto"/>
      </w:divBdr>
    </w:div>
    <w:div w:id="829641452">
      <w:bodyDiv w:val="1"/>
      <w:marLeft w:val="0"/>
      <w:marRight w:val="0"/>
      <w:marTop w:val="0"/>
      <w:marBottom w:val="0"/>
      <w:divBdr>
        <w:top w:val="none" w:sz="0" w:space="0" w:color="auto"/>
        <w:left w:val="none" w:sz="0" w:space="0" w:color="auto"/>
        <w:bottom w:val="none" w:sz="0" w:space="0" w:color="auto"/>
        <w:right w:val="none" w:sz="0" w:space="0" w:color="auto"/>
      </w:divBdr>
    </w:div>
    <w:div w:id="829753613">
      <w:bodyDiv w:val="1"/>
      <w:marLeft w:val="0"/>
      <w:marRight w:val="0"/>
      <w:marTop w:val="0"/>
      <w:marBottom w:val="0"/>
      <w:divBdr>
        <w:top w:val="none" w:sz="0" w:space="0" w:color="auto"/>
        <w:left w:val="none" w:sz="0" w:space="0" w:color="auto"/>
        <w:bottom w:val="none" w:sz="0" w:space="0" w:color="auto"/>
        <w:right w:val="none" w:sz="0" w:space="0" w:color="auto"/>
      </w:divBdr>
    </w:div>
    <w:div w:id="829832280">
      <w:bodyDiv w:val="1"/>
      <w:marLeft w:val="0"/>
      <w:marRight w:val="0"/>
      <w:marTop w:val="0"/>
      <w:marBottom w:val="0"/>
      <w:divBdr>
        <w:top w:val="none" w:sz="0" w:space="0" w:color="auto"/>
        <w:left w:val="none" w:sz="0" w:space="0" w:color="auto"/>
        <w:bottom w:val="none" w:sz="0" w:space="0" w:color="auto"/>
        <w:right w:val="none" w:sz="0" w:space="0" w:color="auto"/>
      </w:divBdr>
    </w:div>
    <w:div w:id="829978432">
      <w:bodyDiv w:val="1"/>
      <w:marLeft w:val="0"/>
      <w:marRight w:val="0"/>
      <w:marTop w:val="0"/>
      <w:marBottom w:val="0"/>
      <w:divBdr>
        <w:top w:val="none" w:sz="0" w:space="0" w:color="auto"/>
        <w:left w:val="none" w:sz="0" w:space="0" w:color="auto"/>
        <w:bottom w:val="none" w:sz="0" w:space="0" w:color="auto"/>
        <w:right w:val="none" w:sz="0" w:space="0" w:color="auto"/>
      </w:divBdr>
    </w:div>
    <w:div w:id="830095580">
      <w:bodyDiv w:val="1"/>
      <w:marLeft w:val="0"/>
      <w:marRight w:val="0"/>
      <w:marTop w:val="0"/>
      <w:marBottom w:val="0"/>
      <w:divBdr>
        <w:top w:val="none" w:sz="0" w:space="0" w:color="auto"/>
        <w:left w:val="none" w:sz="0" w:space="0" w:color="auto"/>
        <w:bottom w:val="none" w:sz="0" w:space="0" w:color="auto"/>
        <w:right w:val="none" w:sz="0" w:space="0" w:color="auto"/>
      </w:divBdr>
    </w:div>
    <w:div w:id="830099452">
      <w:bodyDiv w:val="1"/>
      <w:marLeft w:val="0"/>
      <w:marRight w:val="0"/>
      <w:marTop w:val="0"/>
      <w:marBottom w:val="0"/>
      <w:divBdr>
        <w:top w:val="none" w:sz="0" w:space="0" w:color="auto"/>
        <w:left w:val="none" w:sz="0" w:space="0" w:color="auto"/>
        <w:bottom w:val="none" w:sz="0" w:space="0" w:color="auto"/>
        <w:right w:val="none" w:sz="0" w:space="0" w:color="auto"/>
      </w:divBdr>
    </w:div>
    <w:div w:id="830364213">
      <w:bodyDiv w:val="1"/>
      <w:marLeft w:val="0"/>
      <w:marRight w:val="0"/>
      <w:marTop w:val="0"/>
      <w:marBottom w:val="0"/>
      <w:divBdr>
        <w:top w:val="none" w:sz="0" w:space="0" w:color="auto"/>
        <w:left w:val="none" w:sz="0" w:space="0" w:color="auto"/>
        <w:bottom w:val="none" w:sz="0" w:space="0" w:color="auto"/>
        <w:right w:val="none" w:sz="0" w:space="0" w:color="auto"/>
      </w:divBdr>
    </w:div>
    <w:div w:id="830365237">
      <w:bodyDiv w:val="1"/>
      <w:marLeft w:val="0"/>
      <w:marRight w:val="0"/>
      <w:marTop w:val="0"/>
      <w:marBottom w:val="0"/>
      <w:divBdr>
        <w:top w:val="none" w:sz="0" w:space="0" w:color="auto"/>
        <w:left w:val="none" w:sz="0" w:space="0" w:color="auto"/>
        <w:bottom w:val="none" w:sz="0" w:space="0" w:color="auto"/>
        <w:right w:val="none" w:sz="0" w:space="0" w:color="auto"/>
      </w:divBdr>
    </w:div>
    <w:div w:id="830486553">
      <w:bodyDiv w:val="1"/>
      <w:marLeft w:val="0"/>
      <w:marRight w:val="0"/>
      <w:marTop w:val="0"/>
      <w:marBottom w:val="0"/>
      <w:divBdr>
        <w:top w:val="none" w:sz="0" w:space="0" w:color="auto"/>
        <w:left w:val="none" w:sz="0" w:space="0" w:color="auto"/>
        <w:bottom w:val="none" w:sz="0" w:space="0" w:color="auto"/>
        <w:right w:val="none" w:sz="0" w:space="0" w:color="auto"/>
      </w:divBdr>
    </w:div>
    <w:div w:id="830558741">
      <w:bodyDiv w:val="1"/>
      <w:marLeft w:val="0"/>
      <w:marRight w:val="0"/>
      <w:marTop w:val="0"/>
      <w:marBottom w:val="0"/>
      <w:divBdr>
        <w:top w:val="none" w:sz="0" w:space="0" w:color="auto"/>
        <w:left w:val="none" w:sz="0" w:space="0" w:color="auto"/>
        <w:bottom w:val="none" w:sz="0" w:space="0" w:color="auto"/>
        <w:right w:val="none" w:sz="0" w:space="0" w:color="auto"/>
      </w:divBdr>
    </w:div>
    <w:div w:id="830559659">
      <w:bodyDiv w:val="1"/>
      <w:marLeft w:val="0"/>
      <w:marRight w:val="0"/>
      <w:marTop w:val="0"/>
      <w:marBottom w:val="0"/>
      <w:divBdr>
        <w:top w:val="none" w:sz="0" w:space="0" w:color="auto"/>
        <w:left w:val="none" w:sz="0" w:space="0" w:color="auto"/>
        <w:bottom w:val="none" w:sz="0" w:space="0" w:color="auto"/>
        <w:right w:val="none" w:sz="0" w:space="0" w:color="auto"/>
      </w:divBdr>
    </w:div>
    <w:div w:id="830562842">
      <w:bodyDiv w:val="1"/>
      <w:marLeft w:val="0"/>
      <w:marRight w:val="0"/>
      <w:marTop w:val="0"/>
      <w:marBottom w:val="0"/>
      <w:divBdr>
        <w:top w:val="none" w:sz="0" w:space="0" w:color="auto"/>
        <w:left w:val="none" w:sz="0" w:space="0" w:color="auto"/>
        <w:bottom w:val="none" w:sz="0" w:space="0" w:color="auto"/>
        <w:right w:val="none" w:sz="0" w:space="0" w:color="auto"/>
      </w:divBdr>
    </w:div>
    <w:div w:id="830566700">
      <w:bodyDiv w:val="1"/>
      <w:marLeft w:val="0"/>
      <w:marRight w:val="0"/>
      <w:marTop w:val="0"/>
      <w:marBottom w:val="0"/>
      <w:divBdr>
        <w:top w:val="none" w:sz="0" w:space="0" w:color="auto"/>
        <w:left w:val="none" w:sz="0" w:space="0" w:color="auto"/>
        <w:bottom w:val="none" w:sz="0" w:space="0" w:color="auto"/>
        <w:right w:val="none" w:sz="0" w:space="0" w:color="auto"/>
      </w:divBdr>
    </w:div>
    <w:div w:id="830604077">
      <w:bodyDiv w:val="1"/>
      <w:marLeft w:val="0"/>
      <w:marRight w:val="0"/>
      <w:marTop w:val="0"/>
      <w:marBottom w:val="0"/>
      <w:divBdr>
        <w:top w:val="none" w:sz="0" w:space="0" w:color="auto"/>
        <w:left w:val="none" w:sz="0" w:space="0" w:color="auto"/>
        <w:bottom w:val="none" w:sz="0" w:space="0" w:color="auto"/>
        <w:right w:val="none" w:sz="0" w:space="0" w:color="auto"/>
      </w:divBdr>
    </w:div>
    <w:div w:id="830675661">
      <w:bodyDiv w:val="1"/>
      <w:marLeft w:val="0"/>
      <w:marRight w:val="0"/>
      <w:marTop w:val="0"/>
      <w:marBottom w:val="0"/>
      <w:divBdr>
        <w:top w:val="none" w:sz="0" w:space="0" w:color="auto"/>
        <w:left w:val="none" w:sz="0" w:space="0" w:color="auto"/>
        <w:bottom w:val="none" w:sz="0" w:space="0" w:color="auto"/>
        <w:right w:val="none" w:sz="0" w:space="0" w:color="auto"/>
      </w:divBdr>
    </w:div>
    <w:div w:id="830677129">
      <w:bodyDiv w:val="1"/>
      <w:marLeft w:val="0"/>
      <w:marRight w:val="0"/>
      <w:marTop w:val="0"/>
      <w:marBottom w:val="0"/>
      <w:divBdr>
        <w:top w:val="none" w:sz="0" w:space="0" w:color="auto"/>
        <w:left w:val="none" w:sz="0" w:space="0" w:color="auto"/>
        <w:bottom w:val="none" w:sz="0" w:space="0" w:color="auto"/>
        <w:right w:val="none" w:sz="0" w:space="0" w:color="auto"/>
      </w:divBdr>
    </w:div>
    <w:div w:id="830869499">
      <w:bodyDiv w:val="1"/>
      <w:marLeft w:val="0"/>
      <w:marRight w:val="0"/>
      <w:marTop w:val="0"/>
      <w:marBottom w:val="0"/>
      <w:divBdr>
        <w:top w:val="none" w:sz="0" w:space="0" w:color="auto"/>
        <w:left w:val="none" w:sz="0" w:space="0" w:color="auto"/>
        <w:bottom w:val="none" w:sz="0" w:space="0" w:color="auto"/>
        <w:right w:val="none" w:sz="0" w:space="0" w:color="auto"/>
      </w:divBdr>
    </w:div>
    <w:div w:id="830946242">
      <w:bodyDiv w:val="1"/>
      <w:marLeft w:val="0"/>
      <w:marRight w:val="0"/>
      <w:marTop w:val="0"/>
      <w:marBottom w:val="0"/>
      <w:divBdr>
        <w:top w:val="none" w:sz="0" w:space="0" w:color="auto"/>
        <w:left w:val="none" w:sz="0" w:space="0" w:color="auto"/>
        <w:bottom w:val="none" w:sz="0" w:space="0" w:color="auto"/>
        <w:right w:val="none" w:sz="0" w:space="0" w:color="auto"/>
      </w:divBdr>
    </w:div>
    <w:div w:id="830946783">
      <w:bodyDiv w:val="1"/>
      <w:marLeft w:val="0"/>
      <w:marRight w:val="0"/>
      <w:marTop w:val="0"/>
      <w:marBottom w:val="0"/>
      <w:divBdr>
        <w:top w:val="none" w:sz="0" w:space="0" w:color="auto"/>
        <w:left w:val="none" w:sz="0" w:space="0" w:color="auto"/>
        <w:bottom w:val="none" w:sz="0" w:space="0" w:color="auto"/>
        <w:right w:val="none" w:sz="0" w:space="0" w:color="auto"/>
      </w:divBdr>
    </w:div>
    <w:div w:id="830951451">
      <w:bodyDiv w:val="1"/>
      <w:marLeft w:val="0"/>
      <w:marRight w:val="0"/>
      <w:marTop w:val="0"/>
      <w:marBottom w:val="0"/>
      <w:divBdr>
        <w:top w:val="none" w:sz="0" w:space="0" w:color="auto"/>
        <w:left w:val="none" w:sz="0" w:space="0" w:color="auto"/>
        <w:bottom w:val="none" w:sz="0" w:space="0" w:color="auto"/>
        <w:right w:val="none" w:sz="0" w:space="0" w:color="auto"/>
      </w:divBdr>
    </w:div>
    <w:div w:id="831026608">
      <w:bodyDiv w:val="1"/>
      <w:marLeft w:val="0"/>
      <w:marRight w:val="0"/>
      <w:marTop w:val="0"/>
      <w:marBottom w:val="0"/>
      <w:divBdr>
        <w:top w:val="none" w:sz="0" w:space="0" w:color="auto"/>
        <w:left w:val="none" w:sz="0" w:space="0" w:color="auto"/>
        <w:bottom w:val="none" w:sz="0" w:space="0" w:color="auto"/>
        <w:right w:val="none" w:sz="0" w:space="0" w:color="auto"/>
      </w:divBdr>
    </w:div>
    <w:div w:id="831026980">
      <w:bodyDiv w:val="1"/>
      <w:marLeft w:val="0"/>
      <w:marRight w:val="0"/>
      <w:marTop w:val="0"/>
      <w:marBottom w:val="0"/>
      <w:divBdr>
        <w:top w:val="none" w:sz="0" w:space="0" w:color="auto"/>
        <w:left w:val="none" w:sz="0" w:space="0" w:color="auto"/>
        <w:bottom w:val="none" w:sz="0" w:space="0" w:color="auto"/>
        <w:right w:val="none" w:sz="0" w:space="0" w:color="auto"/>
      </w:divBdr>
    </w:div>
    <w:div w:id="831065281">
      <w:bodyDiv w:val="1"/>
      <w:marLeft w:val="0"/>
      <w:marRight w:val="0"/>
      <w:marTop w:val="0"/>
      <w:marBottom w:val="0"/>
      <w:divBdr>
        <w:top w:val="none" w:sz="0" w:space="0" w:color="auto"/>
        <w:left w:val="none" w:sz="0" w:space="0" w:color="auto"/>
        <w:bottom w:val="none" w:sz="0" w:space="0" w:color="auto"/>
        <w:right w:val="none" w:sz="0" w:space="0" w:color="auto"/>
      </w:divBdr>
    </w:div>
    <w:div w:id="831139059">
      <w:bodyDiv w:val="1"/>
      <w:marLeft w:val="0"/>
      <w:marRight w:val="0"/>
      <w:marTop w:val="0"/>
      <w:marBottom w:val="0"/>
      <w:divBdr>
        <w:top w:val="none" w:sz="0" w:space="0" w:color="auto"/>
        <w:left w:val="none" w:sz="0" w:space="0" w:color="auto"/>
        <w:bottom w:val="none" w:sz="0" w:space="0" w:color="auto"/>
        <w:right w:val="none" w:sz="0" w:space="0" w:color="auto"/>
      </w:divBdr>
    </w:div>
    <w:div w:id="831260595">
      <w:bodyDiv w:val="1"/>
      <w:marLeft w:val="0"/>
      <w:marRight w:val="0"/>
      <w:marTop w:val="0"/>
      <w:marBottom w:val="0"/>
      <w:divBdr>
        <w:top w:val="none" w:sz="0" w:space="0" w:color="auto"/>
        <w:left w:val="none" w:sz="0" w:space="0" w:color="auto"/>
        <w:bottom w:val="none" w:sz="0" w:space="0" w:color="auto"/>
        <w:right w:val="none" w:sz="0" w:space="0" w:color="auto"/>
      </w:divBdr>
    </w:div>
    <w:div w:id="831414858">
      <w:bodyDiv w:val="1"/>
      <w:marLeft w:val="0"/>
      <w:marRight w:val="0"/>
      <w:marTop w:val="0"/>
      <w:marBottom w:val="0"/>
      <w:divBdr>
        <w:top w:val="none" w:sz="0" w:space="0" w:color="auto"/>
        <w:left w:val="none" w:sz="0" w:space="0" w:color="auto"/>
        <w:bottom w:val="none" w:sz="0" w:space="0" w:color="auto"/>
        <w:right w:val="none" w:sz="0" w:space="0" w:color="auto"/>
      </w:divBdr>
    </w:div>
    <w:div w:id="831524997">
      <w:bodyDiv w:val="1"/>
      <w:marLeft w:val="0"/>
      <w:marRight w:val="0"/>
      <w:marTop w:val="0"/>
      <w:marBottom w:val="0"/>
      <w:divBdr>
        <w:top w:val="none" w:sz="0" w:space="0" w:color="auto"/>
        <w:left w:val="none" w:sz="0" w:space="0" w:color="auto"/>
        <w:bottom w:val="none" w:sz="0" w:space="0" w:color="auto"/>
        <w:right w:val="none" w:sz="0" w:space="0" w:color="auto"/>
      </w:divBdr>
    </w:div>
    <w:div w:id="831606600">
      <w:bodyDiv w:val="1"/>
      <w:marLeft w:val="0"/>
      <w:marRight w:val="0"/>
      <w:marTop w:val="0"/>
      <w:marBottom w:val="0"/>
      <w:divBdr>
        <w:top w:val="none" w:sz="0" w:space="0" w:color="auto"/>
        <w:left w:val="none" w:sz="0" w:space="0" w:color="auto"/>
        <w:bottom w:val="none" w:sz="0" w:space="0" w:color="auto"/>
        <w:right w:val="none" w:sz="0" w:space="0" w:color="auto"/>
      </w:divBdr>
    </w:div>
    <w:div w:id="831608768">
      <w:bodyDiv w:val="1"/>
      <w:marLeft w:val="0"/>
      <w:marRight w:val="0"/>
      <w:marTop w:val="0"/>
      <w:marBottom w:val="0"/>
      <w:divBdr>
        <w:top w:val="none" w:sz="0" w:space="0" w:color="auto"/>
        <w:left w:val="none" w:sz="0" w:space="0" w:color="auto"/>
        <w:bottom w:val="none" w:sz="0" w:space="0" w:color="auto"/>
        <w:right w:val="none" w:sz="0" w:space="0" w:color="auto"/>
      </w:divBdr>
    </w:div>
    <w:div w:id="831797497">
      <w:bodyDiv w:val="1"/>
      <w:marLeft w:val="0"/>
      <w:marRight w:val="0"/>
      <w:marTop w:val="0"/>
      <w:marBottom w:val="0"/>
      <w:divBdr>
        <w:top w:val="none" w:sz="0" w:space="0" w:color="auto"/>
        <w:left w:val="none" w:sz="0" w:space="0" w:color="auto"/>
        <w:bottom w:val="none" w:sz="0" w:space="0" w:color="auto"/>
        <w:right w:val="none" w:sz="0" w:space="0" w:color="auto"/>
      </w:divBdr>
    </w:div>
    <w:div w:id="831798352">
      <w:bodyDiv w:val="1"/>
      <w:marLeft w:val="0"/>
      <w:marRight w:val="0"/>
      <w:marTop w:val="0"/>
      <w:marBottom w:val="0"/>
      <w:divBdr>
        <w:top w:val="none" w:sz="0" w:space="0" w:color="auto"/>
        <w:left w:val="none" w:sz="0" w:space="0" w:color="auto"/>
        <w:bottom w:val="none" w:sz="0" w:space="0" w:color="auto"/>
        <w:right w:val="none" w:sz="0" w:space="0" w:color="auto"/>
      </w:divBdr>
    </w:div>
    <w:div w:id="831946469">
      <w:bodyDiv w:val="1"/>
      <w:marLeft w:val="0"/>
      <w:marRight w:val="0"/>
      <w:marTop w:val="0"/>
      <w:marBottom w:val="0"/>
      <w:divBdr>
        <w:top w:val="none" w:sz="0" w:space="0" w:color="auto"/>
        <w:left w:val="none" w:sz="0" w:space="0" w:color="auto"/>
        <w:bottom w:val="none" w:sz="0" w:space="0" w:color="auto"/>
        <w:right w:val="none" w:sz="0" w:space="0" w:color="auto"/>
      </w:divBdr>
    </w:div>
    <w:div w:id="831994837">
      <w:bodyDiv w:val="1"/>
      <w:marLeft w:val="0"/>
      <w:marRight w:val="0"/>
      <w:marTop w:val="0"/>
      <w:marBottom w:val="0"/>
      <w:divBdr>
        <w:top w:val="none" w:sz="0" w:space="0" w:color="auto"/>
        <w:left w:val="none" w:sz="0" w:space="0" w:color="auto"/>
        <w:bottom w:val="none" w:sz="0" w:space="0" w:color="auto"/>
        <w:right w:val="none" w:sz="0" w:space="0" w:color="auto"/>
      </w:divBdr>
    </w:div>
    <w:div w:id="832064407">
      <w:bodyDiv w:val="1"/>
      <w:marLeft w:val="0"/>
      <w:marRight w:val="0"/>
      <w:marTop w:val="0"/>
      <w:marBottom w:val="0"/>
      <w:divBdr>
        <w:top w:val="none" w:sz="0" w:space="0" w:color="auto"/>
        <w:left w:val="none" w:sz="0" w:space="0" w:color="auto"/>
        <w:bottom w:val="none" w:sz="0" w:space="0" w:color="auto"/>
        <w:right w:val="none" w:sz="0" w:space="0" w:color="auto"/>
      </w:divBdr>
    </w:div>
    <w:div w:id="832067094">
      <w:bodyDiv w:val="1"/>
      <w:marLeft w:val="0"/>
      <w:marRight w:val="0"/>
      <w:marTop w:val="0"/>
      <w:marBottom w:val="0"/>
      <w:divBdr>
        <w:top w:val="none" w:sz="0" w:space="0" w:color="auto"/>
        <w:left w:val="none" w:sz="0" w:space="0" w:color="auto"/>
        <w:bottom w:val="none" w:sz="0" w:space="0" w:color="auto"/>
        <w:right w:val="none" w:sz="0" w:space="0" w:color="auto"/>
      </w:divBdr>
    </w:div>
    <w:div w:id="832067114">
      <w:bodyDiv w:val="1"/>
      <w:marLeft w:val="0"/>
      <w:marRight w:val="0"/>
      <w:marTop w:val="0"/>
      <w:marBottom w:val="0"/>
      <w:divBdr>
        <w:top w:val="none" w:sz="0" w:space="0" w:color="auto"/>
        <w:left w:val="none" w:sz="0" w:space="0" w:color="auto"/>
        <w:bottom w:val="none" w:sz="0" w:space="0" w:color="auto"/>
        <w:right w:val="none" w:sz="0" w:space="0" w:color="auto"/>
      </w:divBdr>
    </w:div>
    <w:div w:id="832068388">
      <w:bodyDiv w:val="1"/>
      <w:marLeft w:val="0"/>
      <w:marRight w:val="0"/>
      <w:marTop w:val="0"/>
      <w:marBottom w:val="0"/>
      <w:divBdr>
        <w:top w:val="none" w:sz="0" w:space="0" w:color="auto"/>
        <w:left w:val="none" w:sz="0" w:space="0" w:color="auto"/>
        <w:bottom w:val="none" w:sz="0" w:space="0" w:color="auto"/>
        <w:right w:val="none" w:sz="0" w:space="0" w:color="auto"/>
      </w:divBdr>
    </w:div>
    <w:div w:id="832142702">
      <w:bodyDiv w:val="1"/>
      <w:marLeft w:val="0"/>
      <w:marRight w:val="0"/>
      <w:marTop w:val="0"/>
      <w:marBottom w:val="0"/>
      <w:divBdr>
        <w:top w:val="none" w:sz="0" w:space="0" w:color="auto"/>
        <w:left w:val="none" w:sz="0" w:space="0" w:color="auto"/>
        <w:bottom w:val="none" w:sz="0" w:space="0" w:color="auto"/>
        <w:right w:val="none" w:sz="0" w:space="0" w:color="auto"/>
      </w:divBdr>
    </w:div>
    <w:div w:id="832182997">
      <w:bodyDiv w:val="1"/>
      <w:marLeft w:val="0"/>
      <w:marRight w:val="0"/>
      <w:marTop w:val="0"/>
      <w:marBottom w:val="0"/>
      <w:divBdr>
        <w:top w:val="none" w:sz="0" w:space="0" w:color="auto"/>
        <w:left w:val="none" w:sz="0" w:space="0" w:color="auto"/>
        <w:bottom w:val="none" w:sz="0" w:space="0" w:color="auto"/>
        <w:right w:val="none" w:sz="0" w:space="0" w:color="auto"/>
      </w:divBdr>
    </w:div>
    <w:div w:id="832257636">
      <w:bodyDiv w:val="1"/>
      <w:marLeft w:val="0"/>
      <w:marRight w:val="0"/>
      <w:marTop w:val="0"/>
      <w:marBottom w:val="0"/>
      <w:divBdr>
        <w:top w:val="none" w:sz="0" w:space="0" w:color="auto"/>
        <w:left w:val="none" w:sz="0" w:space="0" w:color="auto"/>
        <w:bottom w:val="none" w:sz="0" w:space="0" w:color="auto"/>
        <w:right w:val="none" w:sz="0" w:space="0" w:color="auto"/>
      </w:divBdr>
    </w:div>
    <w:div w:id="832335058">
      <w:bodyDiv w:val="1"/>
      <w:marLeft w:val="0"/>
      <w:marRight w:val="0"/>
      <w:marTop w:val="0"/>
      <w:marBottom w:val="0"/>
      <w:divBdr>
        <w:top w:val="none" w:sz="0" w:space="0" w:color="auto"/>
        <w:left w:val="none" w:sz="0" w:space="0" w:color="auto"/>
        <w:bottom w:val="none" w:sz="0" w:space="0" w:color="auto"/>
        <w:right w:val="none" w:sz="0" w:space="0" w:color="auto"/>
      </w:divBdr>
    </w:div>
    <w:div w:id="832377490">
      <w:bodyDiv w:val="1"/>
      <w:marLeft w:val="0"/>
      <w:marRight w:val="0"/>
      <w:marTop w:val="0"/>
      <w:marBottom w:val="0"/>
      <w:divBdr>
        <w:top w:val="none" w:sz="0" w:space="0" w:color="auto"/>
        <w:left w:val="none" w:sz="0" w:space="0" w:color="auto"/>
        <w:bottom w:val="none" w:sz="0" w:space="0" w:color="auto"/>
        <w:right w:val="none" w:sz="0" w:space="0" w:color="auto"/>
      </w:divBdr>
    </w:div>
    <w:div w:id="832526160">
      <w:bodyDiv w:val="1"/>
      <w:marLeft w:val="0"/>
      <w:marRight w:val="0"/>
      <w:marTop w:val="0"/>
      <w:marBottom w:val="0"/>
      <w:divBdr>
        <w:top w:val="none" w:sz="0" w:space="0" w:color="auto"/>
        <w:left w:val="none" w:sz="0" w:space="0" w:color="auto"/>
        <w:bottom w:val="none" w:sz="0" w:space="0" w:color="auto"/>
        <w:right w:val="none" w:sz="0" w:space="0" w:color="auto"/>
      </w:divBdr>
    </w:div>
    <w:div w:id="832599057">
      <w:bodyDiv w:val="1"/>
      <w:marLeft w:val="0"/>
      <w:marRight w:val="0"/>
      <w:marTop w:val="0"/>
      <w:marBottom w:val="0"/>
      <w:divBdr>
        <w:top w:val="none" w:sz="0" w:space="0" w:color="auto"/>
        <w:left w:val="none" w:sz="0" w:space="0" w:color="auto"/>
        <w:bottom w:val="none" w:sz="0" w:space="0" w:color="auto"/>
        <w:right w:val="none" w:sz="0" w:space="0" w:color="auto"/>
      </w:divBdr>
    </w:div>
    <w:div w:id="832648827">
      <w:bodyDiv w:val="1"/>
      <w:marLeft w:val="0"/>
      <w:marRight w:val="0"/>
      <w:marTop w:val="0"/>
      <w:marBottom w:val="0"/>
      <w:divBdr>
        <w:top w:val="none" w:sz="0" w:space="0" w:color="auto"/>
        <w:left w:val="none" w:sz="0" w:space="0" w:color="auto"/>
        <w:bottom w:val="none" w:sz="0" w:space="0" w:color="auto"/>
        <w:right w:val="none" w:sz="0" w:space="0" w:color="auto"/>
      </w:divBdr>
    </w:div>
    <w:div w:id="832768381">
      <w:bodyDiv w:val="1"/>
      <w:marLeft w:val="0"/>
      <w:marRight w:val="0"/>
      <w:marTop w:val="0"/>
      <w:marBottom w:val="0"/>
      <w:divBdr>
        <w:top w:val="none" w:sz="0" w:space="0" w:color="auto"/>
        <w:left w:val="none" w:sz="0" w:space="0" w:color="auto"/>
        <w:bottom w:val="none" w:sz="0" w:space="0" w:color="auto"/>
        <w:right w:val="none" w:sz="0" w:space="0" w:color="auto"/>
      </w:divBdr>
    </w:div>
    <w:div w:id="832838245">
      <w:bodyDiv w:val="1"/>
      <w:marLeft w:val="0"/>
      <w:marRight w:val="0"/>
      <w:marTop w:val="0"/>
      <w:marBottom w:val="0"/>
      <w:divBdr>
        <w:top w:val="none" w:sz="0" w:space="0" w:color="auto"/>
        <w:left w:val="none" w:sz="0" w:space="0" w:color="auto"/>
        <w:bottom w:val="none" w:sz="0" w:space="0" w:color="auto"/>
        <w:right w:val="none" w:sz="0" w:space="0" w:color="auto"/>
      </w:divBdr>
    </w:div>
    <w:div w:id="832840219">
      <w:bodyDiv w:val="1"/>
      <w:marLeft w:val="0"/>
      <w:marRight w:val="0"/>
      <w:marTop w:val="0"/>
      <w:marBottom w:val="0"/>
      <w:divBdr>
        <w:top w:val="none" w:sz="0" w:space="0" w:color="auto"/>
        <w:left w:val="none" w:sz="0" w:space="0" w:color="auto"/>
        <w:bottom w:val="none" w:sz="0" w:space="0" w:color="auto"/>
        <w:right w:val="none" w:sz="0" w:space="0" w:color="auto"/>
      </w:divBdr>
    </w:div>
    <w:div w:id="832840347">
      <w:bodyDiv w:val="1"/>
      <w:marLeft w:val="0"/>
      <w:marRight w:val="0"/>
      <w:marTop w:val="0"/>
      <w:marBottom w:val="0"/>
      <w:divBdr>
        <w:top w:val="none" w:sz="0" w:space="0" w:color="auto"/>
        <w:left w:val="none" w:sz="0" w:space="0" w:color="auto"/>
        <w:bottom w:val="none" w:sz="0" w:space="0" w:color="auto"/>
        <w:right w:val="none" w:sz="0" w:space="0" w:color="auto"/>
      </w:divBdr>
    </w:div>
    <w:div w:id="832912069">
      <w:bodyDiv w:val="1"/>
      <w:marLeft w:val="0"/>
      <w:marRight w:val="0"/>
      <w:marTop w:val="0"/>
      <w:marBottom w:val="0"/>
      <w:divBdr>
        <w:top w:val="none" w:sz="0" w:space="0" w:color="auto"/>
        <w:left w:val="none" w:sz="0" w:space="0" w:color="auto"/>
        <w:bottom w:val="none" w:sz="0" w:space="0" w:color="auto"/>
        <w:right w:val="none" w:sz="0" w:space="0" w:color="auto"/>
      </w:divBdr>
    </w:div>
    <w:div w:id="832993406">
      <w:bodyDiv w:val="1"/>
      <w:marLeft w:val="0"/>
      <w:marRight w:val="0"/>
      <w:marTop w:val="0"/>
      <w:marBottom w:val="0"/>
      <w:divBdr>
        <w:top w:val="none" w:sz="0" w:space="0" w:color="auto"/>
        <w:left w:val="none" w:sz="0" w:space="0" w:color="auto"/>
        <w:bottom w:val="none" w:sz="0" w:space="0" w:color="auto"/>
        <w:right w:val="none" w:sz="0" w:space="0" w:color="auto"/>
      </w:divBdr>
    </w:div>
    <w:div w:id="833104090">
      <w:bodyDiv w:val="1"/>
      <w:marLeft w:val="0"/>
      <w:marRight w:val="0"/>
      <w:marTop w:val="0"/>
      <w:marBottom w:val="0"/>
      <w:divBdr>
        <w:top w:val="none" w:sz="0" w:space="0" w:color="auto"/>
        <w:left w:val="none" w:sz="0" w:space="0" w:color="auto"/>
        <w:bottom w:val="none" w:sz="0" w:space="0" w:color="auto"/>
        <w:right w:val="none" w:sz="0" w:space="0" w:color="auto"/>
      </w:divBdr>
    </w:div>
    <w:div w:id="833109247">
      <w:bodyDiv w:val="1"/>
      <w:marLeft w:val="0"/>
      <w:marRight w:val="0"/>
      <w:marTop w:val="0"/>
      <w:marBottom w:val="0"/>
      <w:divBdr>
        <w:top w:val="none" w:sz="0" w:space="0" w:color="auto"/>
        <w:left w:val="none" w:sz="0" w:space="0" w:color="auto"/>
        <w:bottom w:val="none" w:sz="0" w:space="0" w:color="auto"/>
        <w:right w:val="none" w:sz="0" w:space="0" w:color="auto"/>
      </w:divBdr>
    </w:div>
    <w:div w:id="833110841">
      <w:bodyDiv w:val="1"/>
      <w:marLeft w:val="0"/>
      <w:marRight w:val="0"/>
      <w:marTop w:val="0"/>
      <w:marBottom w:val="0"/>
      <w:divBdr>
        <w:top w:val="none" w:sz="0" w:space="0" w:color="auto"/>
        <w:left w:val="none" w:sz="0" w:space="0" w:color="auto"/>
        <w:bottom w:val="none" w:sz="0" w:space="0" w:color="auto"/>
        <w:right w:val="none" w:sz="0" w:space="0" w:color="auto"/>
      </w:divBdr>
    </w:div>
    <w:div w:id="833229853">
      <w:bodyDiv w:val="1"/>
      <w:marLeft w:val="0"/>
      <w:marRight w:val="0"/>
      <w:marTop w:val="0"/>
      <w:marBottom w:val="0"/>
      <w:divBdr>
        <w:top w:val="none" w:sz="0" w:space="0" w:color="auto"/>
        <w:left w:val="none" w:sz="0" w:space="0" w:color="auto"/>
        <w:bottom w:val="none" w:sz="0" w:space="0" w:color="auto"/>
        <w:right w:val="none" w:sz="0" w:space="0" w:color="auto"/>
      </w:divBdr>
    </w:div>
    <w:div w:id="833302298">
      <w:bodyDiv w:val="1"/>
      <w:marLeft w:val="0"/>
      <w:marRight w:val="0"/>
      <w:marTop w:val="0"/>
      <w:marBottom w:val="0"/>
      <w:divBdr>
        <w:top w:val="none" w:sz="0" w:space="0" w:color="auto"/>
        <w:left w:val="none" w:sz="0" w:space="0" w:color="auto"/>
        <w:bottom w:val="none" w:sz="0" w:space="0" w:color="auto"/>
        <w:right w:val="none" w:sz="0" w:space="0" w:color="auto"/>
      </w:divBdr>
    </w:div>
    <w:div w:id="833449692">
      <w:bodyDiv w:val="1"/>
      <w:marLeft w:val="0"/>
      <w:marRight w:val="0"/>
      <w:marTop w:val="0"/>
      <w:marBottom w:val="0"/>
      <w:divBdr>
        <w:top w:val="none" w:sz="0" w:space="0" w:color="auto"/>
        <w:left w:val="none" w:sz="0" w:space="0" w:color="auto"/>
        <w:bottom w:val="none" w:sz="0" w:space="0" w:color="auto"/>
        <w:right w:val="none" w:sz="0" w:space="0" w:color="auto"/>
      </w:divBdr>
    </w:div>
    <w:div w:id="833449817">
      <w:bodyDiv w:val="1"/>
      <w:marLeft w:val="0"/>
      <w:marRight w:val="0"/>
      <w:marTop w:val="0"/>
      <w:marBottom w:val="0"/>
      <w:divBdr>
        <w:top w:val="none" w:sz="0" w:space="0" w:color="auto"/>
        <w:left w:val="none" w:sz="0" w:space="0" w:color="auto"/>
        <w:bottom w:val="none" w:sz="0" w:space="0" w:color="auto"/>
        <w:right w:val="none" w:sz="0" w:space="0" w:color="auto"/>
      </w:divBdr>
    </w:div>
    <w:div w:id="833453545">
      <w:bodyDiv w:val="1"/>
      <w:marLeft w:val="0"/>
      <w:marRight w:val="0"/>
      <w:marTop w:val="0"/>
      <w:marBottom w:val="0"/>
      <w:divBdr>
        <w:top w:val="none" w:sz="0" w:space="0" w:color="auto"/>
        <w:left w:val="none" w:sz="0" w:space="0" w:color="auto"/>
        <w:bottom w:val="none" w:sz="0" w:space="0" w:color="auto"/>
        <w:right w:val="none" w:sz="0" w:space="0" w:color="auto"/>
      </w:divBdr>
    </w:div>
    <w:div w:id="833494111">
      <w:bodyDiv w:val="1"/>
      <w:marLeft w:val="0"/>
      <w:marRight w:val="0"/>
      <w:marTop w:val="0"/>
      <w:marBottom w:val="0"/>
      <w:divBdr>
        <w:top w:val="none" w:sz="0" w:space="0" w:color="auto"/>
        <w:left w:val="none" w:sz="0" w:space="0" w:color="auto"/>
        <w:bottom w:val="none" w:sz="0" w:space="0" w:color="auto"/>
        <w:right w:val="none" w:sz="0" w:space="0" w:color="auto"/>
      </w:divBdr>
    </w:div>
    <w:div w:id="833572530">
      <w:bodyDiv w:val="1"/>
      <w:marLeft w:val="0"/>
      <w:marRight w:val="0"/>
      <w:marTop w:val="0"/>
      <w:marBottom w:val="0"/>
      <w:divBdr>
        <w:top w:val="none" w:sz="0" w:space="0" w:color="auto"/>
        <w:left w:val="none" w:sz="0" w:space="0" w:color="auto"/>
        <w:bottom w:val="none" w:sz="0" w:space="0" w:color="auto"/>
        <w:right w:val="none" w:sz="0" w:space="0" w:color="auto"/>
      </w:divBdr>
    </w:div>
    <w:div w:id="833573125">
      <w:bodyDiv w:val="1"/>
      <w:marLeft w:val="0"/>
      <w:marRight w:val="0"/>
      <w:marTop w:val="0"/>
      <w:marBottom w:val="0"/>
      <w:divBdr>
        <w:top w:val="none" w:sz="0" w:space="0" w:color="auto"/>
        <w:left w:val="none" w:sz="0" w:space="0" w:color="auto"/>
        <w:bottom w:val="none" w:sz="0" w:space="0" w:color="auto"/>
        <w:right w:val="none" w:sz="0" w:space="0" w:color="auto"/>
      </w:divBdr>
    </w:div>
    <w:div w:id="833640605">
      <w:bodyDiv w:val="1"/>
      <w:marLeft w:val="0"/>
      <w:marRight w:val="0"/>
      <w:marTop w:val="0"/>
      <w:marBottom w:val="0"/>
      <w:divBdr>
        <w:top w:val="none" w:sz="0" w:space="0" w:color="auto"/>
        <w:left w:val="none" w:sz="0" w:space="0" w:color="auto"/>
        <w:bottom w:val="none" w:sz="0" w:space="0" w:color="auto"/>
        <w:right w:val="none" w:sz="0" w:space="0" w:color="auto"/>
      </w:divBdr>
    </w:div>
    <w:div w:id="833837014">
      <w:bodyDiv w:val="1"/>
      <w:marLeft w:val="0"/>
      <w:marRight w:val="0"/>
      <w:marTop w:val="0"/>
      <w:marBottom w:val="0"/>
      <w:divBdr>
        <w:top w:val="none" w:sz="0" w:space="0" w:color="auto"/>
        <w:left w:val="none" w:sz="0" w:space="0" w:color="auto"/>
        <w:bottom w:val="none" w:sz="0" w:space="0" w:color="auto"/>
        <w:right w:val="none" w:sz="0" w:space="0" w:color="auto"/>
      </w:divBdr>
    </w:div>
    <w:div w:id="833841037">
      <w:bodyDiv w:val="1"/>
      <w:marLeft w:val="0"/>
      <w:marRight w:val="0"/>
      <w:marTop w:val="0"/>
      <w:marBottom w:val="0"/>
      <w:divBdr>
        <w:top w:val="none" w:sz="0" w:space="0" w:color="auto"/>
        <w:left w:val="none" w:sz="0" w:space="0" w:color="auto"/>
        <w:bottom w:val="none" w:sz="0" w:space="0" w:color="auto"/>
        <w:right w:val="none" w:sz="0" w:space="0" w:color="auto"/>
      </w:divBdr>
    </w:div>
    <w:div w:id="834104031">
      <w:bodyDiv w:val="1"/>
      <w:marLeft w:val="0"/>
      <w:marRight w:val="0"/>
      <w:marTop w:val="0"/>
      <w:marBottom w:val="0"/>
      <w:divBdr>
        <w:top w:val="none" w:sz="0" w:space="0" w:color="auto"/>
        <w:left w:val="none" w:sz="0" w:space="0" w:color="auto"/>
        <w:bottom w:val="none" w:sz="0" w:space="0" w:color="auto"/>
        <w:right w:val="none" w:sz="0" w:space="0" w:color="auto"/>
      </w:divBdr>
    </w:div>
    <w:div w:id="834106016">
      <w:bodyDiv w:val="1"/>
      <w:marLeft w:val="0"/>
      <w:marRight w:val="0"/>
      <w:marTop w:val="0"/>
      <w:marBottom w:val="0"/>
      <w:divBdr>
        <w:top w:val="none" w:sz="0" w:space="0" w:color="auto"/>
        <w:left w:val="none" w:sz="0" w:space="0" w:color="auto"/>
        <w:bottom w:val="none" w:sz="0" w:space="0" w:color="auto"/>
        <w:right w:val="none" w:sz="0" w:space="0" w:color="auto"/>
      </w:divBdr>
    </w:div>
    <w:div w:id="834108010">
      <w:bodyDiv w:val="1"/>
      <w:marLeft w:val="0"/>
      <w:marRight w:val="0"/>
      <w:marTop w:val="0"/>
      <w:marBottom w:val="0"/>
      <w:divBdr>
        <w:top w:val="none" w:sz="0" w:space="0" w:color="auto"/>
        <w:left w:val="none" w:sz="0" w:space="0" w:color="auto"/>
        <w:bottom w:val="none" w:sz="0" w:space="0" w:color="auto"/>
        <w:right w:val="none" w:sz="0" w:space="0" w:color="auto"/>
      </w:divBdr>
    </w:div>
    <w:div w:id="834225964">
      <w:bodyDiv w:val="1"/>
      <w:marLeft w:val="0"/>
      <w:marRight w:val="0"/>
      <w:marTop w:val="0"/>
      <w:marBottom w:val="0"/>
      <w:divBdr>
        <w:top w:val="none" w:sz="0" w:space="0" w:color="auto"/>
        <w:left w:val="none" w:sz="0" w:space="0" w:color="auto"/>
        <w:bottom w:val="none" w:sz="0" w:space="0" w:color="auto"/>
        <w:right w:val="none" w:sz="0" w:space="0" w:color="auto"/>
      </w:divBdr>
    </w:div>
    <w:div w:id="834303142">
      <w:bodyDiv w:val="1"/>
      <w:marLeft w:val="0"/>
      <w:marRight w:val="0"/>
      <w:marTop w:val="0"/>
      <w:marBottom w:val="0"/>
      <w:divBdr>
        <w:top w:val="none" w:sz="0" w:space="0" w:color="auto"/>
        <w:left w:val="none" w:sz="0" w:space="0" w:color="auto"/>
        <w:bottom w:val="none" w:sz="0" w:space="0" w:color="auto"/>
        <w:right w:val="none" w:sz="0" w:space="0" w:color="auto"/>
      </w:divBdr>
    </w:div>
    <w:div w:id="834303596">
      <w:bodyDiv w:val="1"/>
      <w:marLeft w:val="0"/>
      <w:marRight w:val="0"/>
      <w:marTop w:val="0"/>
      <w:marBottom w:val="0"/>
      <w:divBdr>
        <w:top w:val="none" w:sz="0" w:space="0" w:color="auto"/>
        <w:left w:val="none" w:sz="0" w:space="0" w:color="auto"/>
        <w:bottom w:val="none" w:sz="0" w:space="0" w:color="auto"/>
        <w:right w:val="none" w:sz="0" w:space="0" w:color="auto"/>
      </w:divBdr>
    </w:div>
    <w:div w:id="834419740">
      <w:bodyDiv w:val="1"/>
      <w:marLeft w:val="0"/>
      <w:marRight w:val="0"/>
      <w:marTop w:val="0"/>
      <w:marBottom w:val="0"/>
      <w:divBdr>
        <w:top w:val="none" w:sz="0" w:space="0" w:color="auto"/>
        <w:left w:val="none" w:sz="0" w:space="0" w:color="auto"/>
        <w:bottom w:val="none" w:sz="0" w:space="0" w:color="auto"/>
        <w:right w:val="none" w:sz="0" w:space="0" w:color="auto"/>
      </w:divBdr>
    </w:div>
    <w:div w:id="834493395">
      <w:bodyDiv w:val="1"/>
      <w:marLeft w:val="0"/>
      <w:marRight w:val="0"/>
      <w:marTop w:val="0"/>
      <w:marBottom w:val="0"/>
      <w:divBdr>
        <w:top w:val="none" w:sz="0" w:space="0" w:color="auto"/>
        <w:left w:val="none" w:sz="0" w:space="0" w:color="auto"/>
        <w:bottom w:val="none" w:sz="0" w:space="0" w:color="auto"/>
        <w:right w:val="none" w:sz="0" w:space="0" w:color="auto"/>
      </w:divBdr>
    </w:div>
    <w:div w:id="834612907">
      <w:bodyDiv w:val="1"/>
      <w:marLeft w:val="0"/>
      <w:marRight w:val="0"/>
      <w:marTop w:val="0"/>
      <w:marBottom w:val="0"/>
      <w:divBdr>
        <w:top w:val="none" w:sz="0" w:space="0" w:color="auto"/>
        <w:left w:val="none" w:sz="0" w:space="0" w:color="auto"/>
        <w:bottom w:val="none" w:sz="0" w:space="0" w:color="auto"/>
        <w:right w:val="none" w:sz="0" w:space="0" w:color="auto"/>
      </w:divBdr>
    </w:div>
    <w:div w:id="834615911">
      <w:bodyDiv w:val="1"/>
      <w:marLeft w:val="0"/>
      <w:marRight w:val="0"/>
      <w:marTop w:val="0"/>
      <w:marBottom w:val="0"/>
      <w:divBdr>
        <w:top w:val="none" w:sz="0" w:space="0" w:color="auto"/>
        <w:left w:val="none" w:sz="0" w:space="0" w:color="auto"/>
        <w:bottom w:val="none" w:sz="0" w:space="0" w:color="auto"/>
        <w:right w:val="none" w:sz="0" w:space="0" w:color="auto"/>
      </w:divBdr>
    </w:div>
    <w:div w:id="834684088">
      <w:bodyDiv w:val="1"/>
      <w:marLeft w:val="0"/>
      <w:marRight w:val="0"/>
      <w:marTop w:val="0"/>
      <w:marBottom w:val="0"/>
      <w:divBdr>
        <w:top w:val="none" w:sz="0" w:space="0" w:color="auto"/>
        <w:left w:val="none" w:sz="0" w:space="0" w:color="auto"/>
        <w:bottom w:val="none" w:sz="0" w:space="0" w:color="auto"/>
        <w:right w:val="none" w:sz="0" w:space="0" w:color="auto"/>
      </w:divBdr>
    </w:div>
    <w:div w:id="834801220">
      <w:bodyDiv w:val="1"/>
      <w:marLeft w:val="0"/>
      <w:marRight w:val="0"/>
      <w:marTop w:val="0"/>
      <w:marBottom w:val="0"/>
      <w:divBdr>
        <w:top w:val="none" w:sz="0" w:space="0" w:color="auto"/>
        <w:left w:val="none" w:sz="0" w:space="0" w:color="auto"/>
        <w:bottom w:val="none" w:sz="0" w:space="0" w:color="auto"/>
        <w:right w:val="none" w:sz="0" w:space="0" w:color="auto"/>
      </w:divBdr>
    </w:div>
    <w:div w:id="834953119">
      <w:bodyDiv w:val="1"/>
      <w:marLeft w:val="0"/>
      <w:marRight w:val="0"/>
      <w:marTop w:val="0"/>
      <w:marBottom w:val="0"/>
      <w:divBdr>
        <w:top w:val="none" w:sz="0" w:space="0" w:color="auto"/>
        <w:left w:val="none" w:sz="0" w:space="0" w:color="auto"/>
        <w:bottom w:val="none" w:sz="0" w:space="0" w:color="auto"/>
        <w:right w:val="none" w:sz="0" w:space="0" w:color="auto"/>
      </w:divBdr>
    </w:div>
    <w:div w:id="834997786">
      <w:bodyDiv w:val="1"/>
      <w:marLeft w:val="0"/>
      <w:marRight w:val="0"/>
      <w:marTop w:val="0"/>
      <w:marBottom w:val="0"/>
      <w:divBdr>
        <w:top w:val="none" w:sz="0" w:space="0" w:color="auto"/>
        <w:left w:val="none" w:sz="0" w:space="0" w:color="auto"/>
        <w:bottom w:val="none" w:sz="0" w:space="0" w:color="auto"/>
        <w:right w:val="none" w:sz="0" w:space="0" w:color="auto"/>
      </w:divBdr>
    </w:div>
    <w:div w:id="834998776">
      <w:bodyDiv w:val="1"/>
      <w:marLeft w:val="0"/>
      <w:marRight w:val="0"/>
      <w:marTop w:val="0"/>
      <w:marBottom w:val="0"/>
      <w:divBdr>
        <w:top w:val="none" w:sz="0" w:space="0" w:color="auto"/>
        <w:left w:val="none" w:sz="0" w:space="0" w:color="auto"/>
        <w:bottom w:val="none" w:sz="0" w:space="0" w:color="auto"/>
        <w:right w:val="none" w:sz="0" w:space="0" w:color="auto"/>
      </w:divBdr>
    </w:div>
    <w:div w:id="834999415">
      <w:bodyDiv w:val="1"/>
      <w:marLeft w:val="0"/>
      <w:marRight w:val="0"/>
      <w:marTop w:val="0"/>
      <w:marBottom w:val="0"/>
      <w:divBdr>
        <w:top w:val="none" w:sz="0" w:space="0" w:color="auto"/>
        <w:left w:val="none" w:sz="0" w:space="0" w:color="auto"/>
        <w:bottom w:val="none" w:sz="0" w:space="0" w:color="auto"/>
        <w:right w:val="none" w:sz="0" w:space="0" w:color="auto"/>
      </w:divBdr>
    </w:div>
    <w:div w:id="835072888">
      <w:bodyDiv w:val="1"/>
      <w:marLeft w:val="0"/>
      <w:marRight w:val="0"/>
      <w:marTop w:val="0"/>
      <w:marBottom w:val="0"/>
      <w:divBdr>
        <w:top w:val="none" w:sz="0" w:space="0" w:color="auto"/>
        <w:left w:val="none" w:sz="0" w:space="0" w:color="auto"/>
        <w:bottom w:val="none" w:sz="0" w:space="0" w:color="auto"/>
        <w:right w:val="none" w:sz="0" w:space="0" w:color="auto"/>
      </w:divBdr>
    </w:div>
    <w:div w:id="835344075">
      <w:bodyDiv w:val="1"/>
      <w:marLeft w:val="0"/>
      <w:marRight w:val="0"/>
      <w:marTop w:val="0"/>
      <w:marBottom w:val="0"/>
      <w:divBdr>
        <w:top w:val="none" w:sz="0" w:space="0" w:color="auto"/>
        <w:left w:val="none" w:sz="0" w:space="0" w:color="auto"/>
        <w:bottom w:val="none" w:sz="0" w:space="0" w:color="auto"/>
        <w:right w:val="none" w:sz="0" w:space="0" w:color="auto"/>
      </w:divBdr>
    </w:div>
    <w:div w:id="835344775">
      <w:bodyDiv w:val="1"/>
      <w:marLeft w:val="0"/>
      <w:marRight w:val="0"/>
      <w:marTop w:val="0"/>
      <w:marBottom w:val="0"/>
      <w:divBdr>
        <w:top w:val="none" w:sz="0" w:space="0" w:color="auto"/>
        <w:left w:val="none" w:sz="0" w:space="0" w:color="auto"/>
        <w:bottom w:val="none" w:sz="0" w:space="0" w:color="auto"/>
        <w:right w:val="none" w:sz="0" w:space="0" w:color="auto"/>
      </w:divBdr>
    </w:div>
    <w:div w:id="835461676">
      <w:bodyDiv w:val="1"/>
      <w:marLeft w:val="0"/>
      <w:marRight w:val="0"/>
      <w:marTop w:val="0"/>
      <w:marBottom w:val="0"/>
      <w:divBdr>
        <w:top w:val="none" w:sz="0" w:space="0" w:color="auto"/>
        <w:left w:val="none" w:sz="0" w:space="0" w:color="auto"/>
        <w:bottom w:val="none" w:sz="0" w:space="0" w:color="auto"/>
        <w:right w:val="none" w:sz="0" w:space="0" w:color="auto"/>
      </w:divBdr>
    </w:div>
    <w:div w:id="835539202">
      <w:bodyDiv w:val="1"/>
      <w:marLeft w:val="0"/>
      <w:marRight w:val="0"/>
      <w:marTop w:val="0"/>
      <w:marBottom w:val="0"/>
      <w:divBdr>
        <w:top w:val="none" w:sz="0" w:space="0" w:color="auto"/>
        <w:left w:val="none" w:sz="0" w:space="0" w:color="auto"/>
        <w:bottom w:val="none" w:sz="0" w:space="0" w:color="auto"/>
        <w:right w:val="none" w:sz="0" w:space="0" w:color="auto"/>
      </w:divBdr>
    </w:div>
    <w:div w:id="835724048">
      <w:bodyDiv w:val="1"/>
      <w:marLeft w:val="0"/>
      <w:marRight w:val="0"/>
      <w:marTop w:val="0"/>
      <w:marBottom w:val="0"/>
      <w:divBdr>
        <w:top w:val="none" w:sz="0" w:space="0" w:color="auto"/>
        <w:left w:val="none" w:sz="0" w:space="0" w:color="auto"/>
        <w:bottom w:val="none" w:sz="0" w:space="0" w:color="auto"/>
        <w:right w:val="none" w:sz="0" w:space="0" w:color="auto"/>
      </w:divBdr>
    </w:div>
    <w:div w:id="835994922">
      <w:bodyDiv w:val="1"/>
      <w:marLeft w:val="0"/>
      <w:marRight w:val="0"/>
      <w:marTop w:val="0"/>
      <w:marBottom w:val="0"/>
      <w:divBdr>
        <w:top w:val="none" w:sz="0" w:space="0" w:color="auto"/>
        <w:left w:val="none" w:sz="0" w:space="0" w:color="auto"/>
        <w:bottom w:val="none" w:sz="0" w:space="0" w:color="auto"/>
        <w:right w:val="none" w:sz="0" w:space="0" w:color="auto"/>
      </w:divBdr>
    </w:div>
    <w:div w:id="835997339">
      <w:bodyDiv w:val="1"/>
      <w:marLeft w:val="0"/>
      <w:marRight w:val="0"/>
      <w:marTop w:val="0"/>
      <w:marBottom w:val="0"/>
      <w:divBdr>
        <w:top w:val="none" w:sz="0" w:space="0" w:color="auto"/>
        <w:left w:val="none" w:sz="0" w:space="0" w:color="auto"/>
        <w:bottom w:val="none" w:sz="0" w:space="0" w:color="auto"/>
        <w:right w:val="none" w:sz="0" w:space="0" w:color="auto"/>
      </w:divBdr>
    </w:div>
    <w:div w:id="835998097">
      <w:bodyDiv w:val="1"/>
      <w:marLeft w:val="0"/>
      <w:marRight w:val="0"/>
      <w:marTop w:val="0"/>
      <w:marBottom w:val="0"/>
      <w:divBdr>
        <w:top w:val="none" w:sz="0" w:space="0" w:color="auto"/>
        <w:left w:val="none" w:sz="0" w:space="0" w:color="auto"/>
        <w:bottom w:val="none" w:sz="0" w:space="0" w:color="auto"/>
        <w:right w:val="none" w:sz="0" w:space="0" w:color="auto"/>
      </w:divBdr>
    </w:div>
    <w:div w:id="835999304">
      <w:bodyDiv w:val="1"/>
      <w:marLeft w:val="0"/>
      <w:marRight w:val="0"/>
      <w:marTop w:val="0"/>
      <w:marBottom w:val="0"/>
      <w:divBdr>
        <w:top w:val="none" w:sz="0" w:space="0" w:color="auto"/>
        <w:left w:val="none" w:sz="0" w:space="0" w:color="auto"/>
        <w:bottom w:val="none" w:sz="0" w:space="0" w:color="auto"/>
        <w:right w:val="none" w:sz="0" w:space="0" w:color="auto"/>
      </w:divBdr>
    </w:div>
    <w:div w:id="836071363">
      <w:bodyDiv w:val="1"/>
      <w:marLeft w:val="0"/>
      <w:marRight w:val="0"/>
      <w:marTop w:val="0"/>
      <w:marBottom w:val="0"/>
      <w:divBdr>
        <w:top w:val="none" w:sz="0" w:space="0" w:color="auto"/>
        <w:left w:val="none" w:sz="0" w:space="0" w:color="auto"/>
        <w:bottom w:val="none" w:sz="0" w:space="0" w:color="auto"/>
        <w:right w:val="none" w:sz="0" w:space="0" w:color="auto"/>
      </w:divBdr>
    </w:div>
    <w:div w:id="836075458">
      <w:bodyDiv w:val="1"/>
      <w:marLeft w:val="0"/>
      <w:marRight w:val="0"/>
      <w:marTop w:val="0"/>
      <w:marBottom w:val="0"/>
      <w:divBdr>
        <w:top w:val="none" w:sz="0" w:space="0" w:color="auto"/>
        <w:left w:val="none" w:sz="0" w:space="0" w:color="auto"/>
        <w:bottom w:val="none" w:sz="0" w:space="0" w:color="auto"/>
        <w:right w:val="none" w:sz="0" w:space="0" w:color="auto"/>
      </w:divBdr>
    </w:div>
    <w:div w:id="836115939">
      <w:bodyDiv w:val="1"/>
      <w:marLeft w:val="0"/>
      <w:marRight w:val="0"/>
      <w:marTop w:val="0"/>
      <w:marBottom w:val="0"/>
      <w:divBdr>
        <w:top w:val="none" w:sz="0" w:space="0" w:color="auto"/>
        <w:left w:val="none" w:sz="0" w:space="0" w:color="auto"/>
        <w:bottom w:val="none" w:sz="0" w:space="0" w:color="auto"/>
        <w:right w:val="none" w:sz="0" w:space="0" w:color="auto"/>
      </w:divBdr>
    </w:div>
    <w:div w:id="836191371">
      <w:bodyDiv w:val="1"/>
      <w:marLeft w:val="0"/>
      <w:marRight w:val="0"/>
      <w:marTop w:val="0"/>
      <w:marBottom w:val="0"/>
      <w:divBdr>
        <w:top w:val="none" w:sz="0" w:space="0" w:color="auto"/>
        <w:left w:val="none" w:sz="0" w:space="0" w:color="auto"/>
        <w:bottom w:val="none" w:sz="0" w:space="0" w:color="auto"/>
        <w:right w:val="none" w:sz="0" w:space="0" w:color="auto"/>
      </w:divBdr>
    </w:div>
    <w:div w:id="836267445">
      <w:bodyDiv w:val="1"/>
      <w:marLeft w:val="0"/>
      <w:marRight w:val="0"/>
      <w:marTop w:val="0"/>
      <w:marBottom w:val="0"/>
      <w:divBdr>
        <w:top w:val="none" w:sz="0" w:space="0" w:color="auto"/>
        <w:left w:val="none" w:sz="0" w:space="0" w:color="auto"/>
        <w:bottom w:val="none" w:sz="0" w:space="0" w:color="auto"/>
        <w:right w:val="none" w:sz="0" w:space="0" w:color="auto"/>
      </w:divBdr>
    </w:div>
    <w:div w:id="836309997">
      <w:bodyDiv w:val="1"/>
      <w:marLeft w:val="0"/>
      <w:marRight w:val="0"/>
      <w:marTop w:val="0"/>
      <w:marBottom w:val="0"/>
      <w:divBdr>
        <w:top w:val="none" w:sz="0" w:space="0" w:color="auto"/>
        <w:left w:val="none" w:sz="0" w:space="0" w:color="auto"/>
        <w:bottom w:val="none" w:sz="0" w:space="0" w:color="auto"/>
        <w:right w:val="none" w:sz="0" w:space="0" w:color="auto"/>
      </w:divBdr>
    </w:div>
    <w:div w:id="836384096">
      <w:bodyDiv w:val="1"/>
      <w:marLeft w:val="0"/>
      <w:marRight w:val="0"/>
      <w:marTop w:val="0"/>
      <w:marBottom w:val="0"/>
      <w:divBdr>
        <w:top w:val="none" w:sz="0" w:space="0" w:color="auto"/>
        <w:left w:val="none" w:sz="0" w:space="0" w:color="auto"/>
        <w:bottom w:val="none" w:sz="0" w:space="0" w:color="auto"/>
        <w:right w:val="none" w:sz="0" w:space="0" w:color="auto"/>
      </w:divBdr>
    </w:div>
    <w:div w:id="836455526">
      <w:bodyDiv w:val="1"/>
      <w:marLeft w:val="0"/>
      <w:marRight w:val="0"/>
      <w:marTop w:val="0"/>
      <w:marBottom w:val="0"/>
      <w:divBdr>
        <w:top w:val="none" w:sz="0" w:space="0" w:color="auto"/>
        <w:left w:val="none" w:sz="0" w:space="0" w:color="auto"/>
        <w:bottom w:val="none" w:sz="0" w:space="0" w:color="auto"/>
        <w:right w:val="none" w:sz="0" w:space="0" w:color="auto"/>
      </w:divBdr>
    </w:div>
    <w:div w:id="836458144">
      <w:bodyDiv w:val="1"/>
      <w:marLeft w:val="0"/>
      <w:marRight w:val="0"/>
      <w:marTop w:val="0"/>
      <w:marBottom w:val="0"/>
      <w:divBdr>
        <w:top w:val="none" w:sz="0" w:space="0" w:color="auto"/>
        <w:left w:val="none" w:sz="0" w:space="0" w:color="auto"/>
        <w:bottom w:val="none" w:sz="0" w:space="0" w:color="auto"/>
        <w:right w:val="none" w:sz="0" w:space="0" w:color="auto"/>
      </w:divBdr>
    </w:div>
    <w:div w:id="836463339">
      <w:bodyDiv w:val="1"/>
      <w:marLeft w:val="0"/>
      <w:marRight w:val="0"/>
      <w:marTop w:val="0"/>
      <w:marBottom w:val="0"/>
      <w:divBdr>
        <w:top w:val="none" w:sz="0" w:space="0" w:color="auto"/>
        <w:left w:val="none" w:sz="0" w:space="0" w:color="auto"/>
        <w:bottom w:val="none" w:sz="0" w:space="0" w:color="auto"/>
        <w:right w:val="none" w:sz="0" w:space="0" w:color="auto"/>
      </w:divBdr>
    </w:div>
    <w:div w:id="836463943">
      <w:bodyDiv w:val="1"/>
      <w:marLeft w:val="0"/>
      <w:marRight w:val="0"/>
      <w:marTop w:val="0"/>
      <w:marBottom w:val="0"/>
      <w:divBdr>
        <w:top w:val="none" w:sz="0" w:space="0" w:color="auto"/>
        <w:left w:val="none" w:sz="0" w:space="0" w:color="auto"/>
        <w:bottom w:val="none" w:sz="0" w:space="0" w:color="auto"/>
        <w:right w:val="none" w:sz="0" w:space="0" w:color="auto"/>
      </w:divBdr>
    </w:div>
    <w:div w:id="836576105">
      <w:bodyDiv w:val="1"/>
      <w:marLeft w:val="0"/>
      <w:marRight w:val="0"/>
      <w:marTop w:val="0"/>
      <w:marBottom w:val="0"/>
      <w:divBdr>
        <w:top w:val="none" w:sz="0" w:space="0" w:color="auto"/>
        <w:left w:val="none" w:sz="0" w:space="0" w:color="auto"/>
        <w:bottom w:val="none" w:sz="0" w:space="0" w:color="auto"/>
        <w:right w:val="none" w:sz="0" w:space="0" w:color="auto"/>
      </w:divBdr>
    </w:div>
    <w:div w:id="836577893">
      <w:bodyDiv w:val="1"/>
      <w:marLeft w:val="0"/>
      <w:marRight w:val="0"/>
      <w:marTop w:val="0"/>
      <w:marBottom w:val="0"/>
      <w:divBdr>
        <w:top w:val="none" w:sz="0" w:space="0" w:color="auto"/>
        <w:left w:val="none" w:sz="0" w:space="0" w:color="auto"/>
        <w:bottom w:val="none" w:sz="0" w:space="0" w:color="auto"/>
        <w:right w:val="none" w:sz="0" w:space="0" w:color="auto"/>
      </w:divBdr>
    </w:div>
    <w:div w:id="836580829">
      <w:bodyDiv w:val="1"/>
      <w:marLeft w:val="0"/>
      <w:marRight w:val="0"/>
      <w:marTop w:val="0"/>
      <w:marBottom w:val="0"/>
      <w:divBdr>
        <w:top w:val="none" w:sz="0" w:space="0" w:color="auto"/>
        <w:left w:val="none" w:sz="0" w:space="0" w:color="auto"/>
        <w:bottom w:val="none" w:sz="0" w:space="0" w:color="auto"/>
        <w:right w:val="none" w:sz="0" w:space="0" w:color="auto"/>
      </w:divBdr>
    </w:div>
    <w:div w:id="836772953">
      <w:bodyDiv w:val="1"/>
      <w:marLeft w:val="0"/>
      <w:marRight w:val="0"/>
      <w:marTop w:val="0"/>
      <w:marBottom w:val="0"/>
      <w:divBdr>
        <w:top w:val="none" w:sz="0" w:space="0" w:color="auto"/>
        <w:left w:val="none" w:sz="0" w:space="0" w:color="auto"/>
        <w:bottom w:val="none" w:sz="0" w:space="0" w:color="auto"/>
        <w:right w:val="none" w:sz="0" w:space="0" w:color="auto"/>
      </w:divBdr>
    </w:div>
    <w:div w:id="836845215">
      <w:bodyDiv w:val="1"/>
      <w:marLeft w:val="0"/>
      <w:marRight w:val="0"/>
      <w:marTop w:val="0"/>
      <w:marBottom w:val="0"/>
      <w:divBdr>
        <w:top w:val="none" w:sz="0" w:space="0" w:color="auto"/>
        <w:left w:val="none" w:sz="0" w:space="0" w:color="auto"/>
        <w:bottom w:val="none" w:sz="0" w:space="0" w:color="auto"/>
        <w:right w:val="none" w:sz="0" w:space="0" w:color="auto"/>
      </w:divBdr>
    </w:div>
    <w:div w:id="836926147">
      <w:bodyDiv w:val="1"/>
      <w:marLeft w:val="0"/>
      <w:marRight w:val="0"/>
      <w:marTop w:val="0"/>
      <w:marBottom w:val="0"/>
      <w:divBdr>
        <w:top w:val="none" w:sz="0" w:space="0" w:color="auto"/>
        <w:left w:val="none" w:sz="0" w:space="0" w:color="auto"/>
        <w:bottom w:val="none" w:sz="0" w:space="0" w:color="auto"/>
        <w:right w:val="none" w:sz="0" w:space="0" w:color="auto"/>
      </w:divBdr>
    </w:div>
    <w:div w:id="837504064">
      <w:bodyDiv w:val="1"/>
      <w:marLeft w:val="0"/>
      <w:marRight w:val="0"/>
      <w:marTop w:val="0"/>
      <w:marBottom w:val="0"/>
      <w:divBdr>
        <w:top w:val="none" w:sz="0" w:space="0" w:color="auto"/>
        <w:left w:val="none" w:sz="0" w:space="0" w:color="auto"/>
        <w:bottom w:val="none" w:sz="0" w:space="0" w:color="auto"/>
        <w:right w:val="none" w:sz="0" w:space="0" w:color="auto"/>
      </w:divBdr>
    </w:div>
    <w:div w:id="837573625">
      <w:bodyDiv w:val="1"/>
      <w:marLeft w:val="0"/>
      <w:marRight w:val="0"/>
      <w:marTop w:val="0"/>
      <w:marBottom w:val="0"/>
      <w:divBdr>
        <w:top w:val="none" w:sz="0" w:space="0" w:color="auto"/>
        <w:left w:val="none" w:sz="0" w:space="0" w:color="auto"/>
        <w:bottom w:val="none" w:sz="0" w:space="0" w:color="auto"/>
        <w:right w:val="none" w:sz="0" w:space="0" w:color="auto"/>
      </w:divBdr>
    </w:div>
    <w:div w:id="837620902">
      <w:bodyDiv w:val="1"/>
      <w:marLeft w:val="0"/>
      <w:marRight w:val="0"/>
      <w:marTop w:val="0"/>
      <w:marBottom w:val="0"/>
      <w:divBdr>
        <w:top w:val="none" w:sz="0" w:space="0" w:color="auto"/>
        <w:left w:val="none" w:sz="0" w:space="0" w:color="auto"/>
        <w:bottom w:val="none" w:sz="0" w:space="0" w:color="auto"/>
        <w:right w:val="none" w:sz="0" w:space="0" w:color="auto"/>
      </w:divBdr>
    </w:div>
    <w:div w:id="837696419">
      <w:bodyDiv w:val="1"/>
      <w:marLeft w:val="0"/>
      <w:marRight w:val="0"/>
      <w:marTop w:val="0"/>
      <w:marBottom w:val="0"/>
      <w:divBdr>
        <w:top w:val="none" w:sz="0" w:space="0" w:color="auto"/>
        <w:left w:val="none" w:sz="0" w:space="0" w:color="auto"/>
        <w:bottom w:val="none" w:sz="0" w:space="0" w:color="auto"/>
        <w:right w:val="none" w:sz="0" w:space="0" w:color="auto"/>
      </w:divBdr>
    </w:div>
    <w:div w:id="837844795">
      <w:bodyDiv w:val="1"/>
      <w:marLeft w:val="0"/>
      <w:marRight w:val="0"/>
      <w:marTop w:val="0"/>
      <w:marBottom w:val="0"/>
      <w:divBdr>
        <w:top w:val="none" w:sz="0" w:space="0" w:color="auto"/>
        <w:left w:val="none" w:sz="0" w:space="0" w:color="auto"/>
        <w:bottom w:val="none" w:sz="0" w:space="0" w:color="auto"/>
        <w:right w:val="none" w:sz="0" w:space="0" w:color="auto"/>
      </w:divBdr>
    </w:div>
    <w:div w:id="837961195">
      <w:bodyDiv w:val="1"/>
      <w:marLeft w:val="0"/>
      <w:marRight w:val="0"/>
      <w:marTop w:val="0"/>
      <w:marBottom w:val="0"/>
      <w:divBdr>
        <w:top w:val="none" w:sz="0" w:space="0" w:color="auto"/>
        <w:left w:val="none" w:sz="0" w:space="0" w:color="auto"/>
        <w:bottom w:val="none" w:sz="0" w:space="0" w:color="auto"/>
        <w:right w:val="none" w:sz="0" w:space="0" w:color="auto"/>
      </w:divBdr>
    </w:div>
    <w:div w:id="837965605">
      <w:bodyDiv w:val="1"/>
      <w:marLeft w:val="0"/>
      <w:marRight w:val="0"/>
      <w:marTop w:val="0"/>
      <w:marBottom w:val="0"/>
      <w:divBdr>
        <w:top w:val="none" w:sz="0" w:space="0" w:color="auto"/>
        <w:left w:val="none" w:sz="0" w:space="0" w:color="auto"/>
        <w:bottom w:val="none" w:sz="0" w:space="0" w:color="auto"/>
        <w:right w:val="none" w:sz="0" w:space="0" w:color="auto"/>
      </w:divBdr>
    </w:div>
    <w:div w:id="838037625">
      <w:bodyDiv w:val="1"/>
      <w:marLeft w:val="0"/>
      <w:marRight w:val="0"/>
      <w:marTop w:val="0"/>
      <w:marBottom w:val="0"/>
      <w:divBdr>
        <w:top w:val="none" w:sz="0" w:space="0" w:color="auto"/>
        <w:left w:val="none" w:sz="0" w:space="0" w:color="auto"/>
        <w:bottom w:val="none" w:sz="0" w:space="0" w:color="auto"/>
        <w:right w:val="none" w:sz="0" w:space="0" w:color="auto"/>
      </w:divBdr>
    </w:div>
    <w:div w:id="838081722">
      <w:bodyDiv w:val="1"/>
      <w:marLeft w:val="0"/>
      <w:marRight w:val="0"/>
      <w:marTop w:val="0"/>
      <w:marBottom w:val="0"/>
      <w:divBdr>
        <w:top w:val="none" w:sz="0" w:space="0" w:color="auto"/>
        <w:left w:val="none" w:sz="0" w:space="0" w:color="auto"/>
        <w:bottom w:val="none" w:sz="0" w:space="0" w:color="auto"/>
        <w:right w:val="none" w:sz="0" w:space="0" w:color="auto"/>
      </w:divBdr>
    </w:div>
    <w:div w:id="838083202">
      <w:bodyDiv w:val="1"/>
      <w:marLeft w:val="0"/>
      <w:marRight w:val="0"/>
      <w:marTop w:val="0"/>
      <w:marBottom w:val="0"/>
      <w:divBdr>
        <w:top w:val="none" w:sz="0" w:space="0" w:color="auto"/>
        <w:left w:val="none" w:sz="0" w:space="0" w:color="auto"/>
        <w:bottom w:val="none" w:sz="0" w:space="0" w:color="auto"/>
        <w:right w:val="none" w:sz="0" w:space="0" w:color="auto"/>
      </w:divBdr>
    </w:div>
    <w:div w:id="838425569">
      <w:bodyDiv w:val="1"/>
      <w:marLeft w:val="0"/>
      <w:marRight w:val="0"/>
      <w:marTop w:val="0"/>
      <w:marBottom w:val="0"/>
      <w:divBdr>
        <w:top w:val="none" w:sz="0" w:space="0" w:color="auto"/>
        <w:left w:val="none" w:sz="0" w:space="0" w:color="auto"/>
        <w:bottom w:val="none" w:sz="0" w:space="0" w:color="auto"/>
        <w:right w:val="none" w:sz="0" w:space="0" w:color="auto"/>
      </w:divBdr>
    </w:div>
    <w:div w:id="838468772">
      <w:bodyDiv w:val="1"/>
      <w:marLeft w:val="0"/>
      <w:marRight w:val="0"/>
      <w:marTop w:val="0"/>
      <w:marBottom w:val="0"/>
      <w:divBdr>
        <w:top w:val="none" w:sz="0" w:space="0" w:color="auto"/>
        <w:left w:val="none" w:sz="0" w:space="0" w:color="auto"/>
        <w:bottom w:val="none" w:sz="0" w:space="0" w:color="auto"/>
        <w:right w:val="none" w:sz="0" w:space="0" w:color="auto"/>
      </w:divBdr>
    </w:div>
    <w:div w:id="838545022">
      <w:bodyDiv w:val="1"/>
      <w:marLeft w:val="0"/>
      <w:marRight w:val="0"/>
      <w:marTop w:val="0"/>
      <w:marBottom w:val="0"/>
      <w:divBdr>
        <w:top w:val="none" w:sz="0" w:space="0" w:color="auto"/>
        <w:left w:val="none" w:sz="0" w:space="0" w:color="auto"/>
        <w:bottom w:val="none" w:sz="0" w:space="0" w:color="auto"/>
        <w:right w:val="none" w:sz="0" w:space="0" w:color="auto"/>
      </w:divBdr>
    </w:div>
    <w:div w:id="838812768">
      <w:bodyDiv w:val="1"/>
      <w:marLeft w:val="0"/>
      <w:marRight w:val="0"/>
      <w:marTop w:val="0"/>
      <w:marBottom w:val="0"/>
      <w:divBdr>
        <w:top w:val="none" w:sz="0" w:space="0" w:color="auto"/>
        <w:left w:val="none" w:sz="0" w:space="0" w:color="auto"/>
        <w:bottom w:val="none" w:sz="0" w:space="0" w:color="auto"/>
        <w:right w:val="none" w:sz="0" w:space="0" w:color="auto"/>
      </w:divBdr>
    </w:div>
    <w:div w:id="838890961">
      <w:bodyDiv w:val="1"/>
      <w:marLeft w:val="0"/>
      <w:marRight w:val="0"/>
      <w:marTop w:val="0"/>
      <w:marBottom w:val="0"/>
      <w:divBdr>
        <w:top w:val="none" w:sz="0" w:space="0" w:color="auto"/>
        <w:left w:val="none" w:sz="0" w:space="0" w:color="auto"/>
        <w:bottom w:val="none" w:sz="0" w:space="0" w:color="auto"/>
        <w:right w:val="none" w:sz="0" w:space="0" w:color="auto"/>
      </w:divBdr>
    </w:div>
    <w:div w:id="838933032">
      <w:bodyDiv w:val="1"/>
      <w:marLeft w:val="0"/>
      <w:marRight w:val="0"/>
      <w:marTop w:val="0"/>
      <w:marBottom w:val="0"/>
      <w:divBdr>
        <w:top w:val="none" w:sz="0" w:space="0" w:color="auto"/>
        <w:left w:val="none" w:sz="0" w:space="0" w:color="auto"/>
        <w:bottom w:val="none" w:sz="0" w:space="0" w:color="auto"/>
        <w:right w:val="none" w:sz="0" w:space="0" w:color="auto"/>
      </w:divBdr>
    </w:div>
    <w:div w:id="839276627">
      <w:bodyDiv w:val="1"/>
      <w:marLeft w:val="0"/>
      <w:marRight w:val="0"/>
      <w:marTop w:val="0"/>
      <w:marBottom w:val="0"/>
      <w:divBdr>
        <w:top w:val="none" w:sz="0" w:space="0" w:color="auto"/>
        <w:left w:val="none" w:sz="0" w:space="0" w:color="auto"/>
        <w:bottom w:val="none" w:sz="0" w:space="0" w:color="auto"/>
        <w:right w:val="none" w:sz="0" w:space="0" w:color="auto"/>
      </w:divBdr>
    </w:div>
    <w:div w:id="839277369">
      <w:bodyDiv w:val="1"/>
      <w:marLeft w:val="0"/>
      <w:marRight w:val="0"/>
      <w:marTop w:val="0"/>
      <w:marBottom w:val="0"/>
      <w:divBdr>
        <w:top w:val="none" w:sz="0" w:space="0" w:color="auto"/>
        <w:left w:val="none" w:sz="0" w:space="0" w:color="auto"/>
        <w:bottom w:val="none" w:sz="0" w:space="0" w:color="auto"/>
        <w:right w:val="none" w:sz="0" w:space="0" w:color="auto"/>
      </w:divBdr>
    </w:div>
    <w:div w:id="839389680">
      <w:bodyDiv w:val="1"/>
      <w:marLeft w:val="0"/>
      <w:marRight w:val="0"/>
      <w:marTop w:val="0"/>
      <w:marBottom w:val="0"/>
      <w:divBdr>
        <w:top w:val="none" w:sz="0" w:space="0" w:color="auto"/>
        <w:left w:val="none" w:sz="0" w:space="0" w:color="auto"/>
        <w:bottom w:val="none" w:sz="0" w:space="0" w:color="auto"/>
        <w:right w:val="none" w:sz="0" w:space="0" w:color="auto"/>
      </w:divBdr>
    </w:div>
    <w:div w:id="839661515">
      <w:bodyDiv w:val="1"/>
      <w:marLeft w:val="0"/>
      <w:marRight w:val="0"/>
      <w:marTop w:val="0"/>
      <w:marBottom w:val="0"/>
      <w:divBdr>
        <w:top w:val="none" w:sz="0" w:space="0" w:color="auto"/>
        <w:left w:val="none" w:sz="0" w:space="0" w:color="auto"/>
        <w:bottom w:val="none" w:sz="0" w:space="0" w:color="auto"/>
        <w:right w:val="none" w:sz="0" w:space="0" w:color="auto"/>
      </w:divBdr>
    </w:div>
    <w:div w:id="839739697">
      <w:bodyDiv w:val="1"/>
      <w:marLeft w:val="0"/>
      <w:marRight w:val="0"/>
      <w:marTop w:val="0"/>
      <w:marBottom w:val="0"/>
      <w:divBdr>
        <w:top w:val="none" w:sz="0" w:space="0" w:color="auto"/>
        <w:left w:val="none" w:sz="0" w:space="0" w:color="auto"/>
        <w:bottom w:val="none" w:sz="0" w:space="0" w:color="auto"/>
        <w:right w:val="none" w:sz="0" w:space="0" w:color="auto"/>
      </w:divBdr>
    </w:div>
    <w:div w:id="839976401">
      <w:bodyDiv w:val="1"/>
      <w:marLeft w:val="0"/>
      <w:marRight w:val="0"/>
      <w:marTop w:val="0"/>
      <w:marBottom w:val="0"/>
      <w:divBdr>
        <w:top w:val="none" w:sz="0" w:space="0" w:color="auto"/>
        <w:left w:val="none" w:sz="0" w:space="0" w:color="auto"/>
        <w:bottom w:val="none" w:sz="0" w:space="0" w:color="auto"/>
        <w:right w:val="none" w:sz="0" w:space="0" w:color="auto"/>
      </w:divBdr>
    </w:div>
    <w:div w:id="840048873">
      <w:bodyDiv w:val="1"/>
      <w:marLeft w:val="0"/>
      <w:marRight w:val="0"/>
      <w:marTop w:val="0"/>
      <w:marBottom w:val="0"/>
      <w:divBdr>
        <w:top w:val="none" w:sz="0" w:space="0" w:color="auto"/>
        <w:left w:val="none" w:sz="0" w:space="0" w:color="auto"/>
        <w:bottom w:val="none" w:sz="0" w:space="0" w:color="auto"/>
        <w:right w:val="none" w:sz="0" w:space="0" w:color="auto"/>
      </w:divBdr>
    </w:div>
    <w:div w:id="840051297">
      <w:bodyDiv w:val="1"/>
      <w:marLeft w:val="0"/>
      <w:marRight w:val="0"/>
      <w:marTop w:val="0"/>
      <w:marBottom w:val="0"/>
      <w:divBdr>
        <w:top w:val="none" w:sz="0" w:space="0" w:color="auto"/>
        <w:left w:val="none" w:sz="0" w:space="0" w:color="auto"/>
        <w:bottom w:val="none" w:sz="0" w:space="0" w:color="auto"/>
        <w:right w:val="none" w:sz="0" w:space="0" w:color="auto"/>
      </w:divBdr>
    </w:div>
    <w:div w:id="840127132">
      <w:bodyDiv w:val="1"/>
      <w:marLeft w:val="0"/>
      <w:marRight w:val="0"/>
      <w:marTop w:val="0"/>
      <w:marBottom w:val="0"/>
      <w:divBdr>
        <w:top w:val="none" w:sz="0" w:space="0" w:color="auto"/>
        <w:left w:val="none" w:sz="0" w:space="0" w:color="auto"/>
        <w:bottom w:val="none" w:sz="0" w:space="0" w:color="auto"/>
        <w:right w:val="none" w:sz="0" w:space="0" w:color="auto"/>
      </w:divBdr>
    </w:div>
    <w:div w:id="840199374">
      <w:bodyDiv w:val="1"/>
      <w:marLeft w:val="0"/>
      <w:marRight w:val="0"/>
      <w:marTop w:val="0"/>
      <w:marBottom w:val="0"/>
      <w:divBdr>
        <w:top w:val="none" w:sz="0" w:space="0" w:color="auto"/>
        <w:left w:val="none" w:sz="0" w:space="0" w:color="auto"/>
        <w:bottom w:val="none" w:sz="0" w:space="0" w:color="auto"/>
        <w:right w:val="none" w:sz="0" w:space="0" w:color="auto"/>
      </w:divBdr>
    </w:div>
    <w:div w:id="840238929">
      <w:bodyDiv w:val="1"/>
      <w:marLeft w:val="0"/>
      <w:marRight w:val="0"/>
      <w:marTop w:val="0"/>
      <w:marBottom w:val="0"/>
      <w:divBdr>
        <w:top w:val="none" w:sz="0" w:space="0" w:color="auto"/>
        <w:left w:val="none" w:sz="0" w:space="0" w:color="auto"/>
        <w:bottom w:val="none" w:sz="0" w:space="0" w:color="auto"/>
        <w:right w:val="none" w:sz="0" w:space="0" w:color="auto"/>
      </w:divBdr>
    </w:div>
    <w:div w:id="840243338">
      <w:bodyDiv w:val="1"/>
      <w:marLeft w:val="0"/>
      <w:marRight w:val="0"/>
      <w:marTop w:val="0"/>
      <w:marBottom w:val="0"/>
      <w:divBdr>
        <w:top w:val="none" w:sz="0" w:space="0" w:color="auto"/>
        <w:left w:val="none" w:sz="0" w:space="0" w:color="auto"/>
        <w:bottom w:val="none" w:sz="0" w:space="0" w:color="auto"/>
        <w:right w:val="none" w:sz="0" w:space="0" w:color="auto"/>
      </w:divBdr>
    </w:div>
    <w:div w:id="840314815">
      <w:bodyDiv w:val="1"/>
      <w:marLeft w:val="0"/>
      <w:marRight w:val="0"/>
      <w:marTop w:val="0"/>
      <w:marBottom w:val="0"/>
      <w:divBdr>
        <w:top w:val="none" w:sz="0" w:space="0" w:color="auto"/>
        <w:left w:val="none" w:sz="0" w:space="0" w:color="auto"/>
        <w:bottom w:val="none" w:sz="0" w:space="0" w:color="auto"/>
        <w:right w:val="none" w:sz="0" w:space="0" w:color="auto"/>
      </w:divBdr>
    </w:div>
    <w:div w:id="840320601">
      <w:bodyDiv w:val="1"/>
      <w:marLeft w:val="0"/>
      <w:marRight w:val="0"/>
      <w:marTop w:val="0"/>
      <w:marBottom w:val="0"/>
      <w:divBdr>
        <w:top w:val="none" w:sz="0" w:space="0" w:color="auto"/>
        <w:left w:val="none" w:sz="0" w:space="0" w:color="auto"/>
        <w:bottom w:val="none" w:sz="0" w:space="0" w:color="auto"/>
        <w:right w:val="none" w:sz="0" w:space="0" w:color="auto"/>
      </w:divBdr>
    </w:div>
    <w:div w:id="840390399">
      <w:bodyDiv w:val="1"/>
      <w:marLeft w:val="0"/>
      <w:marRight w:val="0"/>
      <w:marTop w:val="0"/>
      <w:marBottom w:val="0"/>
      <w:divBdr>
        <w:top w:val="none" w:sz="0" w:space="0" w:color="auto"/>
        <w:left w:val="none" w:sz="0" w:space="0" w:color="auto"/>
        <w:bottom w:val="none" w:sz="0" w:space="0" w:color="auto"/>
        <w:right w:val="none" w:sz="0" w:space="0" w:color="auto"/>
      </w:divBdr>
    </w:div>
    <w:div w:id="840394063">
      <w:bodyDiv w:val="1"/>
      <w:marLeft w:val="0"/>
      <w:marRight w:val="0"/>
      <w:marTop w:val="0"/>
      <w:marBottom w:val="0"/>
      <w:divBdr>
        <w:top w:val="none" w:sz="0" w:space="0" w:color="auto"/>
        <w:left w:val="none" w:sz="0" w:space="0" w:color="auto"/>
        <w:bottom w:val="none" w:sz="0" w:space="0" w:color="auto"/>
        <w:right w:val="none" w:sz="0" w:space="0" w:color="auto"/>
      </w:divBdr>
    </w:div>
    <w:div w:id="840511309">
      <w:bodyDiv w:val="1"/>
      <w:marLeft w:val="0"/>
      <w:marRight w:val="0"/>
      <w:marTop w:val="0"/>
      <w:marBottom w:val="0"/>
      <w:divBdr>
        <w:top w:val="none" w:sz="0" w:space="0" w:color="auto"/>
        <w:left w:val="none" w:sz="0" w:space="0" w:color="auto"/>
        <w:bottom w:val="none" w:sz="0" w:space="0" w:color="auto"/>
        <w:right w:val="none" w:sz="0" w:space="0" w:color="auto"/>
      </w:divBdr>
    </w:div>
    <w:div w:id="840630757">
      <w:bodyDiv w:val="1"/>
      <w:marLeft w:val="0"/>
      <w:marRight w:val="0"/>
      <w:marTop w:val="0"/>
      <w:marBottom w:val="0"/>
      <w:divBdr>
        <w:top w:val="none" w:sz="0" w:space="0" w:color="auto"/>
        <w:left w:val="none" w:sz="0" w:space="0" w:color="auto"/>
        <w:bottom w:val="none" w:sz="0" w:space="0" w:color="auto"/>
        <w:right w:val="none" w:sz="0" w:space="0" w:color="auto"/>
      </w:divBdr>
    </w:div>
    <w:div w:id="840780029">
      <w:bodyDiv w:val="1"/>
      <w:marLeft w:val="0"/>
      <w:marRight w:val="0"/>
      <w:marTop w:val="0"/>
      <w:marBottom w:val="0"/>
      <w:divBdr>
        <w:top w:val="none" w:sz="0" w:space="0" w:color="auto"/>
        <w:left w:val="none" w:sz="0" w:space="0" w:color="auto"/>
        <w:bottom w:val="none" w:sz="0" w:space="0" w:color="auto"/>
        <w:right w:val="none" w:sz="0" w:space="0" w:color="auto"/>
      </w:divBdr>
    </w:div>
    <w:div w:id="840923540">
      <w:bodyDiv w:val="1"/>
      <w:marLeft w:val="0"/>
      <w:marRight w:val="0"/>
      <w:marTop w:val="0"/>
      <w:marBottom w:val="0"/>
      <w:divBdr>
        <w:top w:val="none" w:sz="0" w:space="0" w:color="auto"/>
        <w:left w:val="none" w:sz="0" w:space="0" w:color="auto"/>
        <w:bottom w:val="none" w:sz="0" w:space="0" w:color="auto"/>
        <w:right w:val="none" w:sz="0" w:space="0" w:color="auto"/>
      </w:divBdr>
    </w:div>
    <w:div w:id="840970877">
      <w:bodyDiv w:val="1"/>
      <w:marLeft w:val="0"/>
      <w:marRight w:val="0"/>
      <w:marTop w:val="0"/>
      <w:marBottom w:val="0"/>
      <w:divBdr>
        <w:top w:val="none" w:sz="0" w:space="0" w:color="auto"/>
        <w:left w:val="none" w:sz="0" w:space="0" w:color="auto"/>
        <w:bottom w:val="none" w:sz="0" w:space="0" w:color="auto"/>
        <w:right w:val="none" w:sz="0" w:space="0" w:color="auto"/>
      </w:divBdr>
    </w:div>
    <w:div w:id="841047988">
      <w:bodyDiv w:val="1"/>
      <w:marLeft w:val="0"/>
      <w:marRight w:val="0"/>
      <w:marTop w:val="0"/>
      <w:marBottom w:val="0"/>
      <w:divBdr>
        <w:top w:val="none" w:sz="0" w:space="0" w:color="auto"/>
        <w:left w:val="none" w:sz="0" w:space="0" w:color="auto"/>
        <w:bottom w:val="none" w:sz="0" w:space="0" w:color="auto"/>
        <w:right w:val="none" w:sz="0" w:space="0" w:color="auto"/>
      </w:divBdr>
    </w:div>
    <w:div w:id="841089503">
      <w:bodyDiv w:val="1"/>
      <w:marLeft w:val="0"/>
      <w:marRight w:val="0"/>
      <w:marTop w:val="0"/>
      <w:marBottom w:val="0"/>
      <w:divBdr>
        <w:top w:val="none" w:sz="0" w:space="0" w:color="auto"/>
        <w:left w:val="none" w:sz="0" w:space="0" w:color="auto"/>
        <w:bottom w:val="none" w:sz="0" w:space="0" w:color="auto"/>
        <w:right w:val="none" w:sz="0" w:space="0" w:color="auto"/>
      </w:divBdr>
    </w:div>
    <w:div w:id="841119824">
      <w:bodyDiv w:val="1"/>
      <w:marLeft w:val="0"/>
      <w:marRight w:val="0"/>
      <w:marTop w:val="0"/>
      <w:marBottom w:val="0"/>
      <w:divBdr>
        <w:top w:val="none" w:sz="0" w:space="0" w:color="auto"/>
        <w:left w:val="none" w:sz="0" w:space="0" w:color="auto"/>
        <w:bottom w:val="none" w:sz="0" w:space="0" w:color="auto"/>
        <w:right w:val="none" w:sz="0" w:space="0" w:color="auto"/>
      </w:divBdr>
    </w:div>
    <w:div w:id="841316680">
      <w:bodyDiv w:val="1"/>
      <w:marLeft w:val="0"/>
      <w:marRight w:val="0"/>
      <w:marTop w:val="0"/>
      <w:marBottom w:val="0"/>
      <w:divBdr>
        <w:top w:val="none" w:sz="0" w:space="0" w:color="auto"/>
        <w:left w:val="none" w:sz="0" w:space="0" w:color="auto"/>
        <w:bottom w:val="none" w:sz="0" w:space="0" w:color="auto"/>
        <w:right w:val="none" w:sz="0" w:space="0" w:color="auto"/>
      </w:divBdr>
    </w:div>
    <w:div w:id="841353096">
      <w:bodyDiv w:val="1"/>
      <w:marLeft w:val="0"/>
      <w:marRight w:val="0"/>
      <w:marTop w:val="0"/>
      <w:marBottom w:val="0"/>
      <w:divBdr>
        <w:top w:val="none" w:sz="0" w:space="0" w:color="auto"/>
        <w:left w:val="none" w:sz="0" w:space="0" w:color="auto"/>
        <w:bottom w:val="none" w:sz="0" w:space="0" w:color="auto"/>
        <w:right w:val="none" w:sz="0" w:space="0" w:color="auto"/>
      </w:divBdr>
    </w:div>
    <w:div w:id="841356841">
      <w:bodyDiv w:val="1"/>
      <w:marLeft w:val="0"/>
      <w:marRight w:val="0"/>
      <w:marTop w:val="0"/>
      <w:marBottom w:val="0"/>
      <w:divBdr>
        <w:top w:val="none" w:sz="0" w:space="0" w:color="auto"/>
        <w:left w:val="none" w:sz="0" w:space="0" w:color="auto"/>
        <w:bottom w:val="none" w:sz="0" w:space="0" w:color="auto"/>
        <w:right w:val="none" w:sz="0" w:space="0" w:color="auto"/>
      </w:divBdr>
    </w:div>
    <w:div w:id="841361805">
      <w:bodyDiv w:val="1"/>
      <w:marLeft w:val="0"/>
      <w:marRight w:val="0"/>
      <w:marTop w:val="0"/>
      <w:marBottom w:val="0"/>
      <w:divBdr>
        <w:top w:val="none" w:sz="0" w:space="0" w:color="auto"/>
        <w:left w:val="none" w:sz="0" w:space="0" w:color="auto"/>
        <w:bottom w:val="none" w:sz="0" w:space="0" w:color="auto"/>
        <w:right w:val="none" w:sz="0" w:space="0" w:color="auto"/>
      </w:divBdr>
    </w:div>
    <w:div w:id="841429626">
      <w:bodyDiv w:val="1"/>
      <w:marLeft w:val="0"/>
      <w:marRight w:val="0"/>
      <w:marTop w:val="0"/>
      <w:marBottom w:val="0"/>
      <w:divBdr>
        <w:top w:val="none" w:sz="0" w:space="0" w:color="auto"/>
        <w:left w:val="none" w:sz="0" w:space="0" w:color="auto"/>
        <w:bottom w:val="none" w:sz="0" w:space="0" w:color="auto"/>
        <w:right w:val="none" w:sz="0" w:space="0" w:color="auto"/>
      </w:divBdr>
    </w:div>
    <w:div w:id="841702584">
      <w:bodyDiv w:val="1"/>
      <w:marLeft w:val="0"/>
      <w:marRight w:val="0"/>
      <w:marTop w:val="0"/>
      <w:marBottom w:val="0"/>
      <w:divBdr>
        <w:top w:val="none" w:sz="0" w:space="0" w:color="auto"/>
        <w:left w:val="none" w:sz="0" w:space="0" w:color="auto"/>
        <w:bottom w:val="none" w:sz="0" w:space="0" w:color="auto"/>
        <w:right w:val="none" w:sz="0" w:space="0" w:color="auto"/>
      </w:divBdr>
    </w:div>
    <w:div w:id="841704746">
      <w:bodyDiv w:val="1"/>
      <w:marLeft w:val="0"/>
      <w:marRight w:val="0"/>
      <w:marTop w:val="0"/>
      <w:marBottom w:val="0"/>
      <w:divBdr>
        <w:top w:val="none" w:sz="0" w:space="0" w:color="auto"/>
        <w:left w:val="none" w:sz="0" w:space="0" w:color="auto"/>
        <w:bottom w:val="none" w:sz="0" w:space="0" w:color="auto"/>
        <w:right w:val="none" w:sz="0" w:space="0" w:color="auto"/>
      </w:divBdr>
    </w:div>
    <w:div w:id="841775968">
      <w:bodyDiv w:val="1"/>
      <w:marLeft w:val="0"/>
      <w:marRight w:val="0"/>
      <w:marTop w:val="0"/>
      <w:marBottom w:val="0"/>
      <w:divBdr>
        <w:top w:val="none" w:sz="0" w:space="0" w:color="auto"/>
        <w:left w:val="none" w:sz="0" w:space="0" w:color="auto"/>
        <w:bottom w:val="none" w:sz="0" w:space="0" w:color="auto"/>
        <w:right w:val="none" w:sz="0" w:space="0" w:color="auto"/>
      </w:divBdr>
    </w:div>
    <w:div w:id="841816266">
      <w:bodyDiv w:val="1"/>
      <w:marLeft w:val="0"/>
      <w:marRight w:val="0"/>
      <w:marTop w:val="0"/>
      <w:marBottom w:val="0"/>
      <w:divBdr>
        <w:top w:val="none" w:sz="0" w:space="0" w:color="auto"/>
        <w:left w:val="none" w:sz="0" w:space="0" w:color="auto"/>
        <w:bottom w:val="none" w:sz="0" w:space="0" w:color="auto"/>
        <w:right w:val="none" w:sz="0" w:space="0" w:color="auto"/>
      </w:divBdr>
    </w:div>
    <w:div w:id="841896031">
      <w:bodyDiv w:val="1"/>
      <w:marLeft w:val="0"/>
      <w:marRight w:val="0"/>
      <w:marTop w:val="0"/>
      <w:marBottom w:val="0"/>
      <w:divBdr>
        <w:top w:val="none" w:sz="0" w:space="0" w:color="auto"/>
        <w:left w:val="none" w:sz="0" w:space="0" w:color="auto"/>
        <w:bottom w:val="none" w:sz="0" w:space="0" w:color="auto"/>
        <w:right w:val="none" w:sz="0" w:space="0" w:color="auto"/>
      </w:divBdr>
    </w:div>
    <w:div w:id="841968977">
      <w:bodyDiv w:val="1"/>
      <w:marLeft w:val="0"/>
      <w:marRight w:val="0"/>
      <w:marTop w:val="0"/>
      <w:marBottom w:val="0"/>
      <w:divBdr>
        <w:top w:val="none" w:sz="0" w:space="0" w:color="auto"/>
        <w:left w:val="none" w:sz="0" w:space="0" w:color="auto"/>
        <w:bottom w:val="none" w:sz="0" w:space="0" w:color="auto"/>
        <w:right w:val="none" w:sz="0" w:space="0" w:color="auto"/>
      </w:divBdr>
    </w:div>
    <w:div w:id="842012657">
      <w:bodyDiv w:val="1"/>
      <w:marLeft w:val="0"/>
      <w:marRight w:val="0"/>
      <w:marTop w:val="0"/>
      <w:marBottom w:val="0"/>
      <w:divBdr>
        <w:top w:val="none" w:sz="0" w:space="0" w:color="auto"/>
        <w:left w:val="none" w:sz="0" w:space="0" w:color="auto"/>
        <w:bottom w:val="none" w:sz="0" w:space="0" w:color="auto"/>
        <w:right w:val="none" w:sz="0" w:space="0" w:color="auto"/>
      </w:divBdr>
    </w:div>
    <w:div w:id="842017194">
      <w:bodyDiv w:val="1"/>
      <w:marLeft w:val="0"/>
      <w:marRight w:val="0"/>
      <w:marTop w:val="0"/>
      <w:marBottom w:val="0"/>
      <w:divBdr>
        <w:top w:val="none" w:sz="0" w:space="0" w:color="auto"/>
        <w:left w:val="none" w:sz="0" w:space="0" w:color="auto"/>
        <w:bottom w:val="none" w:sz="0" w:space="0" w:color="auto"/>
        <w:right w:val="none" w:sz="0" w:space="0" w:color="auto"/>
      </w:divBdr>
    </w:div>
    <w:div w:id="842166270">
      <w:bodyDiv w:val="1"/>
      <w:marLeft w:val="0"/>
      <w:marRight w:val="0"/>
      <w:marTop w:val="0"/>
      <w:marBottom w:val="0"/>
      <w:divBdr>
        <w:top w:val="none" w:sz="0" w:space="0" w:color="auto"/>
        <w:left w:val="none" w:sz="0" w:space="0" w:color="auto"/>
        <w:bottom w:val="none" w:sz="0" w:space="0" w:color="auto"/>
        <w:right w:val="none" w:sz="0" w:space="0" w:color="auto"/>
      </w:divBdr>
    </w:div>
    <w:div w:id="842166387">
      <w:bodyDiv w:val="1"/>
      <w:marLeft w:val="0"/>
      <w:marRight w:val="0"/>
      <w:marTop w:val="0"/>
      <w:marBottom w:val="0"/>
      <w:divBdr>
        <w:top w:val="none" w:sz="0" w:space="0" w:color="auto"/>
        <w:left w:val="none" w:sz="0" w:space="0" w:color="auto"/>
        <w:bottom w:val="none" w:sz="0" w:space="0" w:color="auto"/>
        <w:right w:val="none" w:sz="0" w:space="0" w:color="auto"/>
      </w:divBdr>
    </w:div>
    <w:div w:id="842234598">
      <w:bodyDiv w:val="1"/>
      <w:marLeft w:val="0"/>
      <w:marRight w:val="0"/>
      <w:marTop w:val="0"/>
      <w:marBottom w:val="0"/>
      <w:divBdr>
        <w:top w:val="none" w:sz="0" w:space="0" w:color="auto"/>
        <w:left w:val="none" w:sz="0" w:space="0" w:color="auto"/>
        <w:bottom w:val="none" w:sz="0" w:space="0" w:color="auto"/>
        <w:right w:val="none" w:sz="0" w:space="0" w:color="auto"/>
      </w:divBdr>
    </w:div>
    <w:div w:id="842283253">
      <w:bodyDiv w:val="1"/>
      <w:marLeft w:val="0"/>
      <w:marRight w:val="0"/>
      <w:marTop w:val="0"/>
      <w:marBottom w:val="0"/>
      <w:divBdr>
        <w:top w:val="none" w:sz="0" w:space="0" w:color="auto"/>
        <w:left w:val="none" w:sz="0" w:space="0" w:color="auto"/>
        <w:bottom w:val="none" w:sz="0" w:space="0" w:color="auto"/>
        <w:right w:val="none" w:sz="0" w:space="0" w:color="auto"/>
      </w:divBdr>
    </w:div>
    <w:div w:id="842283846">
      <w:bodyDiv w:val="1"/>
      <w:marLeft w:val="0"/>
      <w:marRight w:val="0"/>
      <w:marTop w:val="0"/>
      <w:marBottom w:val="0"/>
      <w:divBdr>
        <w:top w:val="none" w:sz="0" w:space="0" w:color="auto"/>
        <w:left w:val="none" w:sz="0" w:space="0" w:color="auto"/>
        <w:bottom w:val="none" w:sz="0" w:space="0" w:color="auto"/>
        <w:right w:val="none" w:sz="0" w:space="0" w:color="auto"/>
      </w:divBdr>
    </w:div>
    <w:div w:id="842284521">
      <w:bodyDiv w:val="1"/>
      <w:marLeft w:val="0"/>
      <w:marRight w:val="0"/>
      <w:marTop w:val="0"/>
      <w:marBottom w:val="0"/>
      <w:divBdr>
        <w:top w:val="none" w:sz="0" w:space="0" w:color="auto"/>
        <w:left w:val="none" w:sz="0" w:space="0" w:color="auto"/>
        <w:bottom w:val="none" w:sz="0" w:space="0" w:color="auto"/>
        <w:right w:val="none" w:sz="0" w:space="0" w:color="auto"/>
      </w:divBdr>
    </w:div>
    <w:div w:id="842355329">
      <w:bodyDiv w:val="1"/>
      <w:marLeft w:val="0"/>
      <w:marRight w:val="0"/>
      <w:marTop w:val="0"/>
      <w:marBottom w:val="0"/>
      <w:divBdr>
        <w:top w:val="none" w:sz="0" w:space="0" w:color="auto"/>
        <w:left w:val="none" w:sz="0" w:space="0" w:color="auto"/>
        <w:bottom w:val="none" w:sz="0" w:space="0" w:color="auto"/>
        <w:right w:val="none" w:sz="0" w:space="0" w:color="auto"/>
      </w:divBdr>
    </w:div>
    <w:div w:id="842427720">
      <w:bodyDiv w:val="1"/>
      <w:marLeft w:val="0"/>
      <w:marRight w:val="0"/>
      <w:marTop w:val="0"/>
      <w:marBottom w:val="0"/>
      <w:divBdr>
        <w:top w:val="none" w:sz="0" w:space="0" w:color="auto"/>
        <w:left w:val="none" w:sz="0" w:space="0" w:color="auto"/>
        <w:bottom w:val="none" w:sz="0" w:space="0" w:color="auto"/>
        <w:right w:val="none" w:sz="0" w:space="0" w:color="auto"/>
      </w:divBdr>
    </w:div>
    <w:div w:id="842431432">
      <w:bodyDiv w:val="1"/>
      <w:marLeft w:val="0"/>
      <w:marRight w:val="0"/>
      <w:marTop w:val="0"/>
      <w:marBottom w:val="0"/>
      <w:divBdr>
        <w:top w:val="none" w:sz="0" w:space="0" w:color="auto"/>
        <w:left w:val="none" w:sz="0" w:space="0" w:color="auto"/>
        <w:bottom w:val="none" w:sz="0" w:space="0" w:color="auto"/>
        <w:right w:val="none" w:sz="0" w:space="0" w:color="auto"/>
      </w:divBdr>
    </w:div>
    <w:div w:id="842472595">
      <w:bodyDiv w:val="1"/>
      <w:marLeft w:val="0"/>
      <w:marRight w:val="0"/>
      <w:marTop w:val="0"/>
      <w:marBottom w:val="0"/>
      <w:divBdr>
        <w:top w:val="none" w:sz="0" w:space="0" w:color="auto"/>
        <w:left w:val="none" w:sz="0" w:space="0" w:color="auto"/>
        <w:bottom w:val="none" w:sz="0" w:space="0" w:color="auto"/>
        <w:right w:val="none" w:sz="0" w:space="0" w:color="auto"/>
      </w:divBdr>
    </w:div>
    <w:div w:id="842554072">
      <w:bodyDiv w:val="1"/>
      <w:marLeft w:val="0"/>
      <w:marRight w:val="0"/>
      <w:marTop w:val="0"/>
      <w:marBottom w:val="0"/>
      <w:divBdr>
        <w:top w:val="none" w:sz="0" w:space="0" w:color="auto"/>
        <w:left w:val="none" w:sz="0" w:space="0" w:color="auto"/>
        <w:bottom w:val="none" w:sz="0" w:space="0" w:color="auto"/>
        <w:right w:val="none" w:sz="0" w:space="0" w:color="auto"/>
      </w:divBdr>
    </w:div>
    <w:div w:id="842624542">
      <w:bodyDiv w:val="1"/>
      <w:marLeft w:val="0"/>
      <w:marRight w:val="0"/>
      <w:marTop w:val="0"/>
      <w:marBottom w:val="0"/>
      <w:divBdr>
        <w:top w:val="none" w:sz="0" w:space="0" w:color="auto"/>
        <w:left w:val="none" w:sz="0" w:space="0" w:color="auto"/>
        <w:bottom w:val="none" w:sz="0" w:space="0" w:color="auto"/>
        <w:right w:val="none" w:sz="0" w:space="0" w:color="auto"/>
      </w:divBdr>
    </w:div>
    <w:div w:id="842672659">
      <w:bodyDiv w:val="1"/>
      <w:marLeft w:val="0"/>
      <w:marRight w:val="0"/>
      <w:marTop w:val="0"/>
      <w:marBottom w:val="0"/>
      <w:divBdr>
        <w:top w:val="none" w:sz="0" w:space="0" w:color="auto"/>
        <w:left w:val="none" w:sz="0" w:space="0" w:color="auto"/>
        <w:bottom w:val="none" w:sz="0" w:space="0" w:color="auto"/>
        <w:right w:val="none" w:sz="0" w:space="0" w:color="auto"/>
      </w:divBdr>
    </w:div>
    <w:div w:id="842743385">
      <w:bodyDiv w:val="1"/>
      <w:marLeft w:val="0"/>
      <w:marRight w:val="0"/>
      <w:marTop w:val="0"/>
      <w:marBottom w:val="0"/>
      <w:divBdr>
        <w:top w:val="none" w:sz="0" w:space="0" w:color="auto"/>
        <w:left w:val="none" w:sz="0" w:space="0" w:color="auto"/>
        <w:bottom w:val="none" w:sz="0" w:space="0" w:color="auto"/>
        <w:right w:val="none" w:sz="0" w:space="0" w:color="auto"/>
      </w:divBdr>
    </w:div>
    <w:div w:id="842821984">
      <w:bodyDiv w:val="1"/>
      <w:marLeft w:val="0"/>
      <w:marRight w:val="0"/>
      <w:marTop w:val="0"/>
      <w:marBottom w:val="0"/>
      <w:divBdr>
        <w:top w:val="none" w:sz="0" w:space="0" w:color="auto"/>
        <w:left w:val="none" w:sz="0" w:space="0" w:color="auto"/>
        <w:bottom w:val="none" w:sz="0" w:space="0" w:color="auto"/>
        <w:right w:val="none" w:sz="0" w:space="0" w:color="auto"/>
      </w:divBdr>
    </w:div>
    <w:div w:id="842860049">
      <w:bodyDiv w:val="1"/>
      <w:marLeft w:val="0"/>
      <w:marRight w:val="0"/>
      <w:marTop w:val="0"/>
      <w:marBottom w:val="0"/>
      <w:divBdr>
        <w:top w:val="none" w:sz="0" w:space="0" w:color="auto"/>
        <w:left w:val="none" w:sz="0" w:space="0" w:color="auto"/>
        <w:bottom w:val="none" w:sz="0" w:space="0" w:color="auto"/>
        <w:right w:val="none" w:sz="0" w:space="0" w:color="auto"/>
      </w:divBdr>
    </w:div>
    <w:div w:id="842865263">
      <w:bodyDiv w:val="1"/>
      <w:marLeft w:val="0"/>
      <w:marRight w:val="0"/>
      <w:marTop w:val="0"/>
      <w:marBottom w:val="0"/>
      <w:divBdr>
        <w:top w:val="none" w:sz="0" w:space="0" w:color="auto"/>
        <w:left w:val="none" w:sz="0" w:space="0" w:color="auto"/>
        <w:bottom w:val="none" w:sz="0" w:space="0" w:color="auto"/>
        <w:right w:val="none" w:sz="0" w:space="0" w:color="auto"/>
      </w:divBdr>
    </w:div>
    <w:div w:id="842940446">
      <w:bodyDiv w:val="1"/>
      <w:marLeft w:val="0"/>
      <w:marRight w:val="0"/>
      <w:marTop w:val="0"/>
      <w:marBottom w:val="0"/>
      <w:divBdr>
        <w:top w:val="none" w:sz="0" w:space="0" w:color="auto"/>
        <w:left w:val="none" w:sz="0" w:space="0" w:color="auto"/>
        <w:bottom w:val="none" w:sz="0" w:space="0" w:color="auto"/>
        <w:right w:val="none" w:sz="0" w:space="0" w:color="auto"/>
      </w:divBdr>
    </w:div>
    <w:div w:id="842940568">
      <w:bodyDiv w:val="1"/>
      <w:marLeft w:val="0"/>
      <w:marRight w:val="0"/>
      <w:marTop w:val="0"/>
      <w:marBottom w:val="0"/>
      <w:divBdr>
        <w:top w:val="none" w:sz="0" w:space="0" w:color="auto"/>
        <w:left w:val="none" w:sz="0" w:space="0" w:color="auto"/>
        <w:bottom w:val="none" w:sz="0" w:space="0" w:color="auto"/>
        <w:right w:val="none" w:sz="0" w:space="0" w:color="auto"/>
      </w:divBdr>
    </w:div>
    <w:div w:id="842940880">
      <w:bodyDiv w:val="1"/>
      <w:marLeft w:val="0"/>
      <w:marRight w:val="0"/>
      <w:marTop w:val="0"/>
      <w:marBottom w:val="0"/>
      <w:divBdr>
        <w:top w:val="none" w:sz="0" w:space="0" w:color="auto"/>
        <w:left w:val="none" w:sz="0" w:space="0" w:color="auto"/>
        <w:bottom w:val="none" w:sz="0" w:space="0" w:color="auto"/>
        <w:right w:val="none" w:sz="0" w:space="0" w:color="auto"/>
      </w:divBdr>
    </w:div>
    <w:div w:id="843007415">
      <w:bodyDiv w:val="1"/>
      <w:marLeft w:val="0"/>
      <w:marRight w:val="0"/>
      <w:marTop w:val="0"/>
      <w:marBottom w:val="0"/>
      <w:divBdr>
        <w:top w:val="none" w:sz="0" w:space="0" w:color="auto"/>
        <w:left w:val="none" w:sz="0" w:space="0" w:color="auto"/>
        <w:bottom w:val="none" w:sz="0" w:space="0" w:color="auto"/>
        <w:right w:val="none" w:sz="0" w:space="0" w:color="auto"/>
      </w:divBdr>
    </w:div>
    <w:div w:id="843056440">
      <w:bodyDiv w:val="1"/>
      <w:marLeft w:val="0"/>
      <w:marRight w:val="0"/>
      <w:marTop w:val="0"/>
      <w:marBottom w:val="0"/>
      <w:divBdr>
        <w:top w:val="none" w:sz="0" w:space="0" w:color="auto"/>
        <w:left w:val="none" w:sz="0" w:space="0" w:color="auto"/>
        <w:bottom w:val="none" w:sz="0" w:space="0" w:color="auto"/>
        <w:right w:val="none" w:sz="0" w:space="0" w:color="auto"/>
      </w:divBdr>
    </w:div>
    <w:div w:id="843056673">
      <w:bodyDiv w:val="1"/>
      <w:marLeft w:val="0"/>
      <w:marRight w:val="0"/>
      <w:marTop w:val="0"/>
      <w:marBottom w:val="0"/>
      <w:divBdr>
        <w:top w:val="none" w:sz="0" w:space="0" w:color="auto"/>
        <w:left w:val="none" w:sz="0" w:space="0" w:color="auto"/>
        <w:bottom w:val="none" w:sz="0" w:space="0" w:color="auto"/>
        <w:right w:val="none" w:sz="0" w:space="0" w:color="auto"/>
      </w:divBdr>
    </w:div>
    <w:div w:id="843200579">
      <w:bodyDiv w:val="1"/>
      <w:marLeft w:val="0"/>
      <w:marRight w:val="0"/>
      <w:marTop w:val="0"/>
      <w:marBottom w:val="0"/>
      <w:divBdr>
        <w:top w:val="none" w:sz="0" w:space="0" w:color="auto"/>
        <w:left w:val="none" w:sz="0" w:space="0" w:color="auto"/>
        <w:bottom w:val="none" w:sz="0" w:space="0" w:color="auto"/>
        <w:right w:val="none" w:sz="0" w:space="0" w:color="auto"/>
      </w:divBdr>
    </w:div>
    <w:div w:id="843320135">
      <w:bodyDiv w:val="1"/>
      <w:marLeft w:val="0"/>
      <w:marRight w:val="0"/>
      <w:marTop w:val="0"/>
      <w:marBottom w:val="0"/>
      <w:divBdr>
        <w:top w:val="none" w:sz="0" w:space="0" w:color="auto"/>
        <w:left w:val="none" w:sz="0" w:space="0" w:color="auto"/>
        <w:bottom w:val="none" w:sz="0" w:space="0" w:color="auto"/>
        <w:right w:val="none" w:sz="0" w:space="0" w:color="auto"/>
      </w:divBdr>
    </w:div>
    <w:div w:id="843326428">
      <w:bodyDiv w:val="1"/>
      <w:marLeft w:val="0"/>
      <w:marRight w:val="0"/>
      <w:marTop w:val="0"/>
      <w:marBottom w:val="0"/>
      <w:divBdr>
        <w:top w:val="none" w:sz="0" w:space="0" w:color="auto"/>
        <w:left w:val="none" w:sz="0" w:space="0" w:color="auto"/>
        <w:bottom w:val="none" w:sz="0" w:space="0" w:color="auto"/>
        <w:right w:val="none" w:sz="0" w:space="0" w:color="auto"/>
      </w:divBdr>
    </w:div>
    <w:div w:id="843402805">
      <w:bodyDiv w:val="1"/>
      <w:marLeft w:val="0"/>
      <w:marRight w:val="0"/>
      <w:marTop w:val="0"/>
      <w:marBottom w:val="0"/>
      <w:divBdr>
        <w:top w:val="none" w:sz="0" w:space="0" w:color="auto"/>
        <w:left w:val="none" w:sz="0" w:space="0" w:color="auto"/>
        <w:bottom w:val="none" w:sz="0" w:space="0" w:color="auto"/>
        <w:right w:val="none" w:sz="0" w:space="0" w:color="auto"/>
      </w:divBdr>
    </w:div>
    <w:div w:id="843473422">
      <w:bodyDiv w:val="1"/>
      <w:marLeft w:val="0"/>
      <w:marRight w:val="0"/>
      <w:marTop w:val="0"/>
      <w:marBottom w:val="0"/>
      <w:divBdr>
        <w:top w:val="none" w:sz="0" w:space="0" w:color="auto"/>
        <w:left w:val="none" w:sz="0" w:space="0" w:color="auto"/>
        <w:bottom w:val="none" w:sz="0" w:space="0" w:color="auto"/>
        <w:right w:val="none" w:sz="0" w:space="0" w:color="auto"/>
      </w:divBdr>
    </w:div>
    <w:div w:id="843474441">
      <w:bodyDiv w:val="1"/>
      <w:marLeft w:val="0"/>
      <w:marRight w:val="0"/>
      <w:marTop w:val="0"/>
      <w:marBottom w:val="0"/>
      <w:divBdr>
        <w:top w:val="none" w:sz="0" w:space="0" w:color="auto"/>
        <w:left w:val="none" w:sz="0" w:space="0" w:color="auto"/>
        <w:bottom w:val="none" w:sz="0" w:space="0" w:color="auto"/>
        <w:right w:val="none" w:sz="0" w:space="0" w:color="auto"/>
      </w:divBdr>
    </w:div>
    <w:div w:id="843517616">
      <w:bodyDiv w:val="1"/>
      <w:marLeft w:val="0"/>
      <w:marRight w:val="0"/>
      <w:marTop w:val="0"/>
      <w:marBottom w:val="0"/>
      <w:divBdr>
        <w:top w:val="none" w:sz="0" w:space="0" w:color="auto"/>
        <w:left w:val="none" w:sz="0" w:space="0" w:color="auto"/>
        <w:bottom w:val="none" w:sz="0" w:space="0" w:color="auto"/>
        <w:right w:val="none" w:sz="0" w:space="0" w:color="auto"/>
      </w:divBdr>
    </w:div>
    <w:div w:id="843519137">
      <w:bodyDiv w:val="1"/>
      <w:marLeft w:val="0"/>
      <w:marRight w:val="0"/>
      <w:marTop w:val="0"/>
      <w:marBottom w:val="0"/>
      <w:divBdr>
        <w:top w:val="none" w:sz="0" w:space="0" w:color="auto"/>
        <w:left w:val="none" w:sz="0" w:space="0" w:color="auto"/>
        <w:bottom w:val="none" w:sz="0" w:space="0" w:color="auto"/>
        <w:right w:val="none" w:sz="0" w:space="0" w:color="auto"/>
      </w:divBdr>
    </w:div>
    <w:div w:id="843588254">
      <w:bodyDiv w:val="1"/>
      <w:marLeft w:val="0"/>
      <w:marRight w:val="0"/>
      <w:marTop w:val="0"/>
      <w:marBottom w:val="0"/>
      <w:divBdr>
        <w:top w:val="none" w:sz="0" w:space="0" w:color="auto"/>
        <w:left w:val="none" w:sz="0" w:space="0" w:color="auto"/>
        <w:bottom w:val="none" w:sz="0" w:space="0" w:color="auto"/>
        <w:right w:val="none" w:sz="0" w:space="0" w:color="auto"/>
      </w:divBdr>
    </w:div>
    <w:div w:id="843590121">
      <w:bodyDiv w:val="1"/>
      <w:marLeft w:val="0"/>
      <w:marRight w:val="0"/>
      <w:marTop w:val="0"/>
      <w:marBottom w:val="0"/>
      <w:divBdr>
        <w:top w:val="none" w:sz="0" w:space="0" w:color="auto"/>
        <w:left w:val="none" w:sz="0" w:space="0" w:color="auto"/>
        <w:bottom w:val="none" w:sz="0" w:space="0" w:color="auto"/>
        <w:right w:val="none" w:sz="0" w:space="0" w:color="auto"/>
      </w:divBdr>
    </w:div>
    <w:div w:id="843596011">
      <w:bodyDiv w:val="1"/>
      <w:marLeft w:val="0"/>
      <w:marRight w:val="0"/>
      <w:marTop w:val="0"/>
      <w:marBottom w:val="0"/>
      <w:divBdr>
        <w:top w:val="none" w:sz="0" w:space="0" w:color="auto"/>
        <w:left w:val="none" w:sz="0" w:space="0" w:color="auto"/>
        <w:bottom w:val="none" w:sz="0" w:space="0" w:color="auto"/>
        <w:right w:val="none" w:sz="0" w:space="0" w:color="auto"/>
      </w:divBdr>
    </w:div>
    <w:div w:id="843664690">
      <w:bodyDiv w:val="1"/>
      <w:marLeft w:val="0"/>
      <w:marRight w:val="0"/>
      <w:marTop w:val="0"/>
      <w:marBottom w:val="0"/>
      <w:divBdr>
        <w:top w:val="none" w:sz="0" w:space="0" w:color="auto"/>
        <w:left w:val="none" w:sz="0" w:space="0" w:color="auto"/>
        <w:bottom w:val="none" w:sz="0" w:space="0" w:color="auto"/>
        <w:right w:val="none" w:sz="0" w:space="0" w:color="auto"/>
      </w:divBdr>
    </w:div>
    <w:div w:id="843671787">
      <w:bodyDiv w:val="1"/>
      <w:marLeft w:val="0"/>
      <w:marRight w:val="0"/>
      <w:marTop w:val="0"/>
      <w:marBottom w:val="0"/>
      <w:divBdr>
        <w:top w:val="none" w:sz="0" w:space="0" w:color="auto"/>
        <w:left w:val="none" w:sz="0" w:space="0" w:color="auto"/>
        <w:bottom w:val="none" w:sz="0" w:space="0" w:color="auto"/>
        <w:right w:val="none" w:sz="0" w:space="0" w:color="auto"/>
      </w:divBdr>
    </w:div>
    <w:div w:id="843741341">
      <w:bodyDiv w:val="1"/>
      <w:marLeft w:val="0"/>
      <w:marRight w:val="0"/>
      <w:marTop w:val="0"/>
      <w:marBottom w:val="0"/>
      <w:divBdr>
        <w:top w:val="none" w:sz="0" w:space="0" w:color="auto"/>
        <w:left w:val="none" w:sz="0" w:space="0" w:color="auto"/>
        <w:bottom w:val="none" w:sz="0" w:space="0" w:color="auto"/>
        <w:right w:val="none" w:sz="0" w:space="0" w:color="auto"/>
      </w:divBdr>
    </w:div>
    <w:div w:id="843742012">
      <w:bodyDiv w:val="1"/>
      <w:marLeft w:val="0"/>
      <w:marRight w:val="0"/>
      <w:marTop w:val="0"/>
      <w:marBottom w:val="0"/>
      <w:divBdr>
        <w:top w:val="none" w:sz="0" w:space="0" w:color="auto"/>
        <w:left w:val="none" w:sz="0" w:space="0" w:color="auto"/>
        <w:bottom w:val="none" w:sz="0" w:space="0" w:color="auto"/>
        <w:right w:val="none" w:sz="0" w:space="0" w:color="auto"/>
      </w:divBdr>
    </w:div>
    <w:div w:id="843781715">
      <w:bodyDiv w:val="1"/>
      <w:marLeft w:val="0"/>
      <w:marRight w:val="0"/>
      <w:marTop w:val="0"/>
      <w:marBottom w:val="0"/>
      <w:divBdr>
        <w:top w:val="none" w:sz="0" w:space="0" w:color="auto"/>
        <w:left w:val="none" w:sz="0" w:space="0" w:color="auto"/>
        <w:bottom w:val="none" w:sz="0" w:space="0" w:color="auto"/>
        <w:right w:val="none" w:sz="0" w:space="0" w:color="auto"/>
      </w:divBdr>
    </w:div>
    <w:div w:id="843785340">
      <w:bodyDiv w:val="1"/>
      <w:marLeft w:val="0"/>
      <w:marRight w:val="0"/>
      <w:marTop w:val="0"/>
      <w:marBottom w:val="0"/>
      <w:divBdr>
        <w:top w:val="none" w:sz="0" w:space="0" w:color="auto"/>
        <w:left w:val="none" w:sz="0" w:space="0" w:color="auto"/>
        <w:bottom w:val="none" w:sz="0" w:space="0" w:color="auto"/>
        <w:right w:val="none" w:sz="0" w:space="0" w:color="auto"/>
      </w:divBdr>
    </w:div>
    <w:div w:id="843790254">
      <w:bodyDiv w:val="1"/>
      <w:marLeft w:val="0"/>
      <w:marRight w:val="0"/>
      <w:marTop w:val="0"/>
      <w:marBottom w:val="0"/>
      <w:divBdr>
        <w:top w:val="none" w:sz="0" w:space="0" w:color="auto"/>
        <w:left w:val="none" w:sz="0" w:space="0" w:color="auto"/>
        <w:bottom w:val="none" w:sz="0" w:space="0" w:color="auto"/>
        <w:right w:val="none" w:sz="0" w:space="0" w:color="auto"/>
      </w:divBdr>
    </w:div>
    <w:div w:id="844050092">
      <w:bodyDiv w:val="1"/>
      <w:marLeft w:val="0"/>
      <w:marRight w:val="0"/>
      <w:marTop w:val="0"/>
      <w:marBottom w:val="0"/>
      <w:divBdr>
        <w:top w:val="none" w:sz="0" w:space="0" w:color="auto"/>
        <w:left w:val="none" w:sz="0" w:space="0" w:color="auto"/>
        <w:bottom w:val="none" w:sz="0" w:space="0" w:color="auto"/>
        <w:right w:val="none" w:sz="0" w:space="0" w:color="auto"/>
      </w:divBdr>
    </w:div>
    <w:div w:id="844131511">
      <w:bodyDiv w:val="1"/>
      <w:marLeft w:val="0"/>
      <w:marRight w:val="0"/>
      <w:marTop w:val="0"/>
      <w:marBottom w:val="0"/>
      <w:divBdr>
        <w:top w:val="none" w:sz="0" w:space="0" w:color="auto"/>
        <w:left w:val="none" w:sz="0" w:space="0" w:color="auto"/>
        <w:bottom w:val="none" w:sz="0" w:space="0" w:color="auto"/>
        <w:right w:val="none" w:sz="0" w:space="0" w:color="auto"/>
      </w:divBdr>
    </w:div>
    <w:div w:id="844200197">
      <w:bodyDiv w:val="1"/>
      <w:marLeft w:val="0"/>
      <w:marRight w:val="0"/>
      <w:marTop w:val="0"/>
      <w:marBottom w:val="0"/>
      <w:divBdr>
        <w:top w:val="none" w:sz="0" w:space="0" w:color="auto"/>
        <w:left w:val="none" w:sz="0" w:space="0" w:color="auto"/>
        <w:bottom w:val="none" w:sz="0" w:space="0" w:color="auto"/>
        <w:right w:val="none" w:sz="0" w:space="0" w:color="auto"/>
      </w:divBdr>
    </w:div>
    <w:div w:id="844244252">
      <w:bodyDiv w:val="1"/>
      <w:marLeft w:val="0"/>
      <w:marRight w:val="0"/>
      <w:marTop w:val="0"/>
      <w:marBottom w:val="0"/>
      <w:divBdr>
        <w:top w:val="none" w:sz="0" w:space="0" w:color="auto"/>
        <w:left w:val="none" w:sz="0" w:space="0" w:color="auto"/>
        <w:bottom w:val="none" w:sz="0" w:space="0" w:color="auto"/>
        <w:right w:val="none" w:sz="0" w:space="0" w:color="auto"/>
      </w:divBdr>
    </w:div>
    <w:div w:id="844441362">
      <w:bodyDiv w:val="1"/>
      <w:marLeft w:val="0"/>
      <w:marRight w:val="0"/>
      <w:marTop w:val="0"/>
      <w:marBottom w:val="0"/>
      <w:divBdr>
        <w:top w:val="none" w:sz="0" w:space="0" w:color="auto"/>
        <w:left w:val="none" w:sz="0" w:space="0" w:color="auto"/>
        <w:bottom w:val="none" w:sz="0" w:space="0" w:color="auto"/>
        <w:right w:val="none" w:sz="0" w:space="0" w:color="auto"/>
      </w:divBdr>
    </w:div>
    <w:div w:id="844516919">
      <w:bodyDiv w:val="1"/>
      <w:marLeft w:val="0"/>
      <w:marRight w:val="0"/>
      <w:marTop w:val="0"/>
      <w:marBottom w:val="0"/>
      <w:divBdr>
        <w:top w:val="none" w:sz="0" w:space="0" w:color="auto"/>
        <w:left w:val="none" w:sz="0" w:space="0" w:color="auto"/>
        <w:bottom w:val="none" w:sz="0" w:space="0" w:color="auto"/>
        <w:right w:val="none" w:sz="0" w:space="0" w:color="auto"/>
      </w:divBdr>
    </w:div>
    <w:div w:id="844519088">
      <w:bodyDiv w:val="1"/>
      <w:marLeft w:val="0"/>
      <w:marRight w:val="0"/>
      <w:marTop w:val="0"/>
      <w:marBottom w:val="0"/>
      <w:divBdr>
        <w:top w:val="none" w:sz="0" w:space="0" w:color="auto"/>
        <w:left w:val="none" w:sz="0" w:space="0" w:color="auto"/>
        <w:bottom w:val="none" w:sz="0" w:space="0" w:color="auto"/>
        <w:right w:val="none" w:sz="0" w:space="0" w:color="auto"/>
      </w:divBdr>
    </w:div>
    <w:div w:id="844587351">
      <w:bodyDiv w:val="1"/>
      <w:marLeft w:val="0"/>
      <w:marRight w:val="0"/>
      <w:marTop w:val="0"/>
      <w:marBottom w:val="0"/>
      <w:divBdr>
        <w:top w:val="none" w:sz="0" w:space="0" w:color="auto"/>
        <w:left w:val="none" w:sz="0" w:space="0" w:color="auto"/>
        <w:bottom w:val="none" w:sz="0" w:space="0" w:color="auto"/>
        <w:right w:val="none" w:sz="0" w:space="0" w:color="auto"/>
      </w:divBdr>
    </w:div>
    <w:div w:id="844711344">
      <w:bodyDiv w:val="1"/>
      <w:marLeft w:val="0"/>
      <w:marRight w:val="0"/>
      <w:marTop w:val="0"/>
      <w:marBottom w:val="0"/>
      <w:divBdr>
        <w:top w:val="none" w:sz="0" w:space="0" w:color="auto"/>
        <w:left w:val="none" w:sz="0" w:space="0" w:color="auto"/>
        <w:bottom w:val="none" w:sz="0" w:space="0" w:color="auto"/>
        <w:right w:val="none" w:sz="0" w:space="0" w:color="auto"/>
      </w:divBdr>
    </w:div>
    <w:div w:id="844779946">
      <w:bodyDiv w:val="1"/>
      <w:marLeft w:val="0"/>
      <w:marRight w:val="0"/>
      <w:marTop w:val="0"/>
      <w:marBottom w:val="0"/>
      <w:divBdr>
        <w:top w:val="none" w:sz="0" w:space="0" w:color="auto"/>
        <w:left w:val="none" w:sz="0" w:space="0" w:color="auto"/>
        <w:bottom w:val="none" w:sz="0" w:space="0" w:color="auto"/>
        <w:right w:val="none" w:sz="0" w:space="0" w:color="auto"/>
      </w:divBdr>
    </w:div>
    <w:div w:id="844784863">
      <w:bodyDiv w:val="1"/>
      <w:marLeft w:val="0"/>
      <w:marRight w:val="0"/>
      <w:marTop w:val="0"/>
      <w:marBottom w:val="0"/>
      <w:divBdr>
        <w:top w:val="none" w:sz="0" w:space="0" w:color="auto"/>
        <w:left w:val="none" w:sz="0" w:space="0" w:color="auto"/>
        <w:bottom w:val="none" w:sz="0" w:space="0" w:color="auto"/>
        <w:right w:val="none" w:sz="0" w:space="0" w:color="auto"/>
      </w:divBdr>
    </w:div>
    <w:div w:id="844826100">
      <w:bodyDiv w:val="1"/>
      <w:marLeft w:val="0"/>
      <w:marRight w:val="0"/>
      <w:marTop w:val="0"/>
      <w:marBottom w:val="0"/>
      <w:divBdr>
        <w:top w:val="none" w:sz="0" w:space="0" w:color="auto"/>
        <w:left w:val="none" w:sz="0" w:space="0" w:color="auto"/>
        <w:bottom w:val="none" w:sz="0" w:space="0" w:color="auto"/>
        <w:right w:val="none" w:sz="0" w:space="0" w:color="auto"/>
      </w:divBdr>
    </w:div>
    <w:div w:id="844828338">
      <w:bodyDiv w:val="1"/>
      <w:marLeft w:val="0"/>
      <w:marRight w:val="0"/>
      <w:marTop w:val="0"/>
      <w:marBottom w:val="0"/>
      <w:divBdr>
        <w:top w:val="none" w:sz="0" w:space="0" w:color="auto"/>
        <w:left w:val="none" w:sz="0" w:space="0" w:color="auto"/>
        <w:bottom w:val="none" w:sz="0" w:space="0" w:color="auto"/>
        <w:right w:val="none" w:sz="0" w:space="0" w:color="auto"/>
      </w:divBdr>
    </w:div>
    <w:div w:id="844977141">
      <w:bodyDiv w:val="1"/>
      <w:marLeft w:val="0"/>
      <w:marRight w:val="0"/>
      <w:marTop w:val="0"/>
      <w:marBottom w:val="0"/>
      <w:divBdr>
        <w:top w:val="none" w:sz="0" w:space="0" w:color="auto"/>
        <w:left w:val="none" w:sz="0" w:space="0" w:color="auto"/>
        <w:bottom w:val="none" w:sz="0" w:space="0" w:color="auto"/>
        <w:right w:val="none" w:sz="0" w:space="0" w:color="auto"/>
      </w:divBdr>
    </w:div>
    <w:div w:id="844979732">
      <w:bodyDiv w:val="1"/>
      <w:marLeft w:val="0"/>
      <w:marRight w:val="0"/>
      <w:marTop w:val="0"/>
      <w:marBottom w:val="0"/>
      <w:divBdr>
        <w:top w:val="none" w:sz="0" w:space="0" w:color="auto"/>
        <w:left w:val="none" w:sz="0" w:space="0" w:color="auto"/>
        <w:bottom w:val="none" w:sz="0" w:space="0" w:color="auto"/>
        <w:right w:val="none" w:sz="0" w:space="0" w:color="auto"/>
      </w:divBdr>
    </w:div>
    <w:div w:id="845051371">
      <w:bodyDiv w:val="1"/>
      <w:marLeft w:val="0"/>
      <w:marRight w:val="0"/>
      <w:marTop w:val="0"/>
      <w:marBottom w:val="0"/>
      <w:divBdr>
        <w:top w:val="none" w:sz="0" w:space="0" w:color="auto"/>
        <w:left w:val="none" w:sz="0" w:space="0" w:color="auto"/>
        <w:bottom w:val="none" w:sz="0" w:space="0" w:color="auto"/>
        <w:right w:val="none" w:sz="0" w:space="0" w:color="auto"/>
      </w:divBdr>
    </w:div>
    <w:div w:id="845053082">
      <w:bodyDiv w:val="1"/>
      <w:marLeft w:val="0"/>
      <w:marRight w:val="0"/>
      <w:marTop w:val="0"/>
      <w:marBottom w:val="0"/>
      <w:divBdr>
        <w:top w:val="none" w:sz="0" w:space="0" w:color="auto"/>
        <w:left w:val="none" w:sz="0" w:space="0" w:color="auto"/>
        <w:bottom w:val="none" w:sz="0" w:space="0" w:color="auto"/>
        <w:right w:val="none" w:sz="0" w:space="0" w:color="auto"/>
      </w:divBdr>
    </w:div>
    <w:div w:id="845246832">
      <w:bodyDiv w:val="1"/>
      <w:marLeft w:val="0"/>
      <w:marRight w:val="0"/>
      <w:marTop w:val="0"/>
      <w:marBottom w:val="0"/>
      <w:divBdr>
        <w:top w:val="none" w:sz="0" w:space="0" w:color="auto"/>
        <w:left w:val="none" w:sz="0" w:space="0" w:color="auto"/>
        <w:bottom w:val="none" w:sz="0" w:space="0" w:color="auto"/>
        <w:right w:val="none" w:sz="0" w:space="0" w:color="auto"/>
      </w:divBdr>
    </w:div>
    <w:div w:id="845288283">
      <w:bodyDiv w:val="1"/>
      <w:marLeft w:val="0"/>
      <w:marRight w:val="0"/>
      <w:marTop w:val="0"/>
      <w:marBottom w:val="0"/>
      <w:divBdr>
        <w:top w:val="none" w:sz="0" w:space="0" w:color="auto"/>
        <w:left w:val="none" w:sz="0" w:space="0" w:color="auto"/>
        <w:bottom w:val="none" w:sz="0" w:space="0" w:color="auto"/>
        <w:right w:val="none" w:sz="0" w:space="0" w:color="auto"/>
      </w:divBdr>
    </w:div>
    <w:div w:id="845290329">
      <w:bodyDiv w:val="1"/>
      <w:marLeft w:val="0"/>
      <w:marRight w:val="0"/>
      <w:marTop w:val="0"/>
      <w:marBottom w:val="0"/>
      <w:divBdr>
        <w:top w:val="none" w:sz="0" w:space="0" w:color="auto"/>
        <w:left w:val="none" w:sz="0" w:space="0" w:color="auto"/>
        <w:bottom w:val="none" w:sz="0" w:space="0" w:color="auto"/>
        <w:right w:val="none" w:sz="0" w:space="0" w:color="auto"/>
      </w:divBdr>
    </w:div>
    <w:div w:id="845360876">
      <w:bodyDiv w:val="1"/>
      <w:marLeft w:val="0"/>
      <w:marRight w:val="0"/>
      <w:marTop w:val="0"/>
      <w:marBottom w:val="0"/>
      <w:divBdr>
        <w:top w:val="none" w:sz="0" w:space="0" w:color="auto"/>
        <w:left w:val="none" w:sz="0" w:space="0" w:color="auto"/>
        <w:bottom w:val="none" w:sz="0" w:space="0" w:color="auto"/>
        <w:right w:val="none" w:sz="0" w:space="0" w:color="auto"/>
      </w:divBdr>
    </w:div>
    <w:div w:id="845364723">
      <w:bodyDiv w:val="1"/>
      <w:marLeft w:val="0"/>
      <w:marRight w:val="0"/>
      <w:marTop w:val="0"/>
      <w:marBottom w:val="0"/>
      <w:divBdr>
        <w:top w:val="none" w:sz="0" w:space="0" w:color="auto"/>
        <w:left w:val="none" w:sz="0" w:space="0" w:color="auto"/>
        <w:bottom w:val="none" w:sz="0" w:space="0" w:color="auto"/>
        <w:right w:val="none" w:sz="0" w:space="0" w:color="auto"/>
      </w:divBdr>
    </w:div>
    <w:div w:id="845437622">
      <w:bodyDiv w:val="1"/>
      <w:marLeft w:val="0"/>
      <w:marRight w:val="0"/>
      <w:marTop w:val="0"/>
      <w:marBottom w:val="0"/>
      <w:divBdr>
        <w:top w:val="none" w:sz="0" w:space="0" w:color="auto"/>
        <w:left w:val="none" w:sz="0" w:space="0" w:color="auto"/>
        <w:bottom w:val="none" w:sz="0" w:space="0" w:color="auto"/>
        <w:right w:val="none" w:sz="0" w:space="0" w:color="auto"/>
      </w:divBdr>
    </w:div>
    <w:div w:id="845485299">
      <w:bodyDiv w:val="1"/>
      <w:marLeft w:val="0"/>
      <w:marRight w:val="0"/>
      <w:marTop w:val="0"/>
      <w:marBottom w:val="0"/>
      <w:divBdr>
        <w:top w:val="none" w:sz="0" w:space="0" w:color="auto"/>
        <w:left w:val="none" w:sz="0" w:space="0" w:color="auto"/>
        <w:bottom w:val="none" w:sz="0" w:space="0" w:color="auto"/>
        <w:right w:val="none" w:sz="0" w:space="0" w:color="auto"/>
      </w:divBdr>
    </w:div>
    <w:div w:id="845556854">
      <w:bodyDiv w:val="1"/>
      <w:marLeft w:val="0"/>
      <w:marRight w:val="0"/>
      <w:marTop w:val="0"/>
      <w:marBottom w:val="0"/>
      <w:divBdr>
        <w:top w:val="none" w:sz="0" w:space="0" w:color="auto"/>
        <w:left w:val="none" w:sz="0" w:space="0" w:color="auto"/>
        <w:bottom w:val="none" w:sz="0" w:space="0" w:color="auto"/>
        <w:right w:val="none" w:sz="0" w:space="0" w:color="auto"/>
      </w:divBdr>
    </w:div>
    <w:div w:id="845561649">
      <w:bodyDiv w:val="1"/>
      <w:marLeft w:val="0"/>
      <w:marRight w:val="0"/>
      <w:marTop w:val="0"/>
      <w:marBottom w:val="0"/>
      <w:divBdr>
        <w:top w:val="none" w:sz="0" w:space="0" w:color="auto"/>
        <w:left w:val="none" w:sz="0" w:space="0" w:color="auto"/>
        <w:bottom w:val="none" w:sz="0" w:space="0" w:color="auto"/>
        <w:right w:val="none" w:sz="0" w:space="0" w:color="auto"/>
      </w:divBdr>
    </w:div>
    <w:div w:id="845747873">
      <w:bodyDiv w:val="1"/>
      <w:marLeft w:val="0"/>
      <w:marRight w:val="0"/>
      <w:marTop w:val="0"/>
      <w:marBottom w:val="0"/>
      <w:divBdr>
        <w:top w:val="none" w:sz="0" w:space="0" w:color="auto"/>
        <w:left w:val="none" w:sz="0" w:space="0" w:color="auto"/>
        <w:bottom w:val="none" w:sz="0" w:space="0" w:color="auto"/>
        <w:right w:val="none" w:sz="0" w:space="0" w:color="auto"/>
      </w:divBdr>
    </w:div>
    <w:div w:id="845747973">
      <w:bodyDiv w:val="1"/>
      <w:marLeft w:val="0"/>
      <w:marRight w:val="0"/>
      <w:marTop w:val="0"/>
      <w:marBottom w:val="0"/>
      <w:divBdr>
        <w:top w:val="none" w:sz="0" w:space="0" w:color="auto"/>
        <w:left w:val="none" w:sz="0" w:space="0" w:color="auto"/>
        <w:bottom w:val="none" w:sz="0" w:space="0" w:color="auto"/>
        <w:right w:val="none" w:sz="0" w:space="0" w:color="auto"/>
      </w:divBdr>
    </w:div>
    <w:div w:id="845750309">
      <w:bodyDiv w:val="1"/>
      <w:marLeft w:val="0"/>
      <w:marRight w:val="0"/>
      <w:marTop w:val="0"/>
      <w:marBottom w:val="0"/>
      <w:divBdr>
        <w:top w:val="none" w:sz="0" w:space="0" w:color="auto"/>
        <w:left w:val="none" w:sz="0" w:space="0" w:color="auto"/>
        <w:bottom w:val="none" w:sz="0" w:space="0" w:color="auto"/>
        <w:right w:val="none" w:sz="0" w:space="0" w:color="auto"/>
      </w:divBdr>
    </w:div>
    <w:div w:id="845822688">
      <w:bodyDiv w:val="1"/>
      <w:marLeft w:val="0"/>
      <w:marRight w:val="0"/>
      <w:marTop w:val="0"/>
      <w:marBottom w:val="0"/>
      <w:divBdr>
        <w:top w:val="none" w:sz="0" w:space="0" w:color="auto"/>
        <w:left w:val="none" w:sz="0" w:space="0" w:color="auto"/>
        <w:bottom w:val="none" w:sz="0" w:space="0" w:color="auto"/>
        <w:right w:val="none" w:sz="0" w:space="0" w:color="auto"/>
      </w:divBdr>
    </w:div>
    <w:div w:id="845947102">
      <w:bodyDiv w:val="1"/>
      <w:marLeft w:val="0"/>
      <w:marRight w:val="0"/>
      <w:marTop w:val="0"/>
      <w:marBottom w:val="0"/>
      <w:divBdr>
        <w:top w:val="none" w:sz="0" w:space="0" w:color="auto"/>
        <w:left w:val="none" w:sz="0" w:space="0" w:color="auto"/>
        <w:bottom w:val="none" w:sz="0" w:space="0" w:color="auto"/>
        <w:right w:val="none" w:sz="0" w:space="0" w:color="auto"/>
      </w:divBdr>
    </w:div>
    <w:div w:id="846139199">
      <w:bodyDiv w:val="1"/>
      <w:marLeft w:val="0"/>
      <w:marRight w:val="0"/>
      <w:marTop w:val="0"/>
      <w:marBottom w:val="0"/>
      <w:divBdr>
        <w:top w:val="none" w:sz="0" w:space="0" w:color="auto"/>
        <w:left w:val="none" w:sz="0" w:space="0" w:color="auto"/>
        <w:bottom w:val="none" w:sz="0" w:space="0" w:color="auto"/>
        <w:right w:val="none" w:sz="0" w:space="0" w:color="auto"/>
      </w:divBdr>
    </w:div>
    <w:div w:id="846167075">
      <w:bodyDiv w:val="1"/>
      <w:marLeft w:val="0"/>
      <w:marRight w:val="0"/>
      <w:marTop w:val="0"/>
      <w:marBottom w:val="0"/>
      <w:divBdr>
        <w:top w:val="none" w:sz="0" w:space="0" w:color="auto"/>
        <w:left w:val="none" w:sz="0" w:space="0" w:color="auto"/>
        <w:bottom w:val="none" w:sz="0" w:space="0" w:color="auto"/>
        <w:right w:val="none" w:sz="0" w:space="0" w:color="auto"/>
      </w:divBdr>
    </w:div>
    <w:div w:id="846167982">
      <w:bodyDiv w:val="1"/>
      <w:marLeft w:val="0"/>
      <w:marRight w:val="0"/>
      <w:marTop w:val="0"/>
      <w:marBottom w:val="0"/>
      <w:divBdr>
        <w:top w:val="none" w:sz="0" w:space="0" w:color="auto"/>
        <w:left w:val="none" w:sz="0" w:space="0" w:color="auto"/>
        <w:bottom w:val="none" w:sz="0" w:space="0" w:color="auto"/>
        <w:right w:val="none" w:sz="0" w:space="0" w:color="auto"/>
      </w:divBdr>
    </w:div>
    <w:div w:id="846214570">
      <w:bodyDiv w:val="1"/>
      <w:marLeft w:val="0"/>
      <w:marRight w:val="0"/>
      <w:marTop w:val="0"/>
      <w:marBottom w:val="0"/>
      <w:divBdr>
        <w:top w:val="none" w:sz="0" w:space="0" w:color="auto"/>
        <w:left w:val="none" w:sz="0" w:space="0" w:color="auto"/>
        <w:bottom w:val="none" w:sz="0" w:space="0" w:color="auto"/>
        <w:right w:val="none" w:sz="0" w:space="0" w:color="auto"/>
      </w:divBdr>
    </w:div>
    <w:div w:id="846403215">
      <w:bodyDiv w:val="1"/>
      <w:marLeft w:val="0"/>
      <w:marRight w:val="0"/>
      <w:marTop w:val="0"/>
      <w:marBottom w:val="0"/>
      <w:divBdr>
        <w:top w:val="none" w:sz="0" w:space="0" w:color="auto"/>
        <w:left w:val="none" w:sz="0" w:space="0" w:color="auto"/>
        <w:bottom w:val="none" w:sz="0" w:space="0" w:color="auto"/>
        <w:right w:val="none" w:sz="0" w:space="0" w:color="auto"/>
      </w:divBdr>
    </w:div>
    <w:div w:id="846560245">
      <w:bodyDiv w:val="1"/>
      <w:marLeft w:val="0"/>
      <w:marRight w:val="0"/>
      <w:marTop w:val="0"/>
      <w:marBottom w:val="0"/>
      <w:divBdr>
        <w:top w:val="none" w:sz="0" w:space="0" w:color="auto"/>
        <w:left w:val="none" w:sz="0" w:space="0" w:color="auto"/>
        <w:bottom w:val="none" w:sz="0" w:space="0" w:color="auto"/>
        <w:right w:val="none" w:sz="0" w:space="0" w:color="auto"/>
      </w:divBdr>
    </w:div>
    <w:div w:id="846601463">
      <w:bodyDiv w:val="1"/>
      <w:marLeft w:val="0"/>
      <w:marRight w:val="0"/>
      <w:marTop w:val="0"/>
      <w:marBottom w:val="0"/>
      <w:divBdr>
        <w:top w:val="none" w:sz="0" w:space="0" w:color="auto"/>
        <w:left w:val="none" w:sz="0" w:space="0" w:color="auto"/>
        <w:bottom w:val="none" w:sz="0" w:space="0" w:color="auto"/>
        <w:right w:val="none" w:sz="0" w:space="0" w:color="auto"/>
      </w:divBdr>
    </w:div>
    <w:div w:id="846865036">
      <w:bodyDiv w:val="1"/>
      <w:marLeft w:val="0"/>
      <w:marRight w:val="0"/>
      <w:marTop w:val="0"/>
      <w:marBottom w:val="0"/>
      <w:divBdr>
        <w:top w:val="none" w:sz="0" w:space="0" w:color="auto"/>
        <w:left w:val="none" w:sz="0" w:space="0" w:color="auto"/>
        <w:bottom w:val="none" w:sz="0" w:space="0" w:color="auto"/>
        <w:right w:val="none" w:sz="0" w:space="0" w:color="auto"/>
      </w:divBdr>
    </w:div>
    <w:div w:id="846948177">
      <w:bodyDiv w:val="1"/>
      <w:marLeft w:val="0"/>
      <w:marRight w:val="0"/>
      <w:marTop w:val="0"/>
      <w:marBottom w:val="0"/>
      <w:divBdr>
        <w:top w:val="none" w:sz="0" w:space="0" w:color="auto"/>
        <w:left w:val="none" w:sz="0" w:space="0" w:color="auto"/>
        <w:bottom w:val="none" w:sz="0" w:space="0" w:color="auto"/>
        <w:right w:val="none" w:sz="0" w:space="0" w:color="auto"/>
      </w:divBdr>
    </w:div>
    <w:div w:id="846948600">
      <w:bodyDiv w:val="1"/>
      <w:marLeft w:val="0"/>
      <w:marRight w:val="0"/>
      <w:marTop w:val="0"/>
      <w:marBottom w:val="0"/>
      <w:divBdr>
        <w:top w:val="none" w:sz="0" w:space="0" w:color="auto"/>
        <w:left w:val="none" w:sz="0" w:space="0" w:color="auto"/>
        <w:bottom w:val="none" w:sz="0" w:space="0" w:color="auto"/>
        <w:right w:val="none" w:sz="0" w:space="0" w:color="auto"/>
      </w:divBdr>
    </w:div>
    <w:div w:id="846989290">
      <w:bodyDiv w:val="1"/>
      <w:marLeft w:val="0"/>
      <w:marRight w:val="0"/>
      <w:marTop w:val="0"/>
      <w:marBottom w:val="0"/>
      <w:divBdr>
        <w:top w:val="none" w:sz="0" w:space="0" w:color="auto"/>
        <w:left w:val="none" w:sz="0" w:space="0" w:color="auto"/>
        <w:bottom w:val="none" w:sz="0" w:space="0" w:color="auto"/>
        <w:right w:val="none" w:sz="0" w:space="0" w:color="auto"/>
      </w:divBdr>
    </w:div>
    <w:div w:id="846990866">
      <w:bodyDiv w:val="1"/>
      <w:marLeft w:val="0"/>
      <w:marRight w:val="0"/>
      <w:marTop w:val="0"/>
      <w:marBottom w:val="0"/>
      <w:divBdr>
        <w:top w:val="none" w:sz="0" w:space="0" w:color="auto"/>
        <w:left w:val="none" w:sz="0" w:space="0" w:color="auto"/>
        <w:bottom w:val="none" w:sz="0" w:space="0" w:color="auto"/>
        <w:right w:val="none" w:sz="0" w:space="0" w:color="auto"/>
      </w:divBdr>
    </w:div>
    <w:div w:id="847015206">
      <w:bodyDiv w:val="1"/>
      <w:marLeft w:val="0"/>
      <w:marRight w:val="0"/>
      <w:marTop w:val="0"/>
      <w:marBottom w:val="0"/>
      <w:divBdr>
        <w:top w:val="none" w:sz="0" w:space="0" w:color="auto"/>
        <w:left w:val="none" w:sz="0" w:space="0" w:color="auto"/>
        <w:bottom w:val="none" w:sz="0" w:space="0" w:color="auto"/>
        <w:right w:val="none" w:sz="0" w:space="0" w:color="auto"/>
      </w:divBdr>
    </w:div>
    <w:div w:id="847060000">
      <w:bodyDiv w:val="1"/>
      <w:marLeft w:val="0"/>
      <w:marRight w:val="0"/>
      <w:marTop w:val="0"/>
      <w:marBottom w:val="0"/>
      <w:divBdr>
        <w:top w:val="none" w:sz="0" w:space="0" w:color="auto"/>
        <w:left w:val="none" w:sz="0" w:space="0" w:color="auto"/>
        <w:bottom w:val="none" w:sz="0" w:space="0" w:color="auto"/>
        <w:right w:val="none" w:sz="0" w:space="0" w:color="auto"/>
      </w:divBdr>
    </w:div>
    <w:div w:id="847062583">
      <w:bodyDiv w:val="1"/>
      <w:marLeft w:val="0"/>
      <w:marRight w:val="0"/>
      <w:marTop w:val="0"/>
      <w:marBottom w:val="0"/>
      <w:divBdr>
        <w:top w:val="none" w:sz="0" w:space="0" w:color="auto"/>
        <w:left w:val="none" w:sz="0" w:space="0" w:color="auto"/>
        <w:bottom w:val="none" w:sz="0" w:space="0" w:color="auto"/>
        <w:right w:val="none" w:sz="0" w:space="0" w:color="auto"/>
      </w:divBdr>
    </w:div>
    <w:div w:id="847250756">
      <w:bodyDiv w:val="1"/>
      <w:marLeft w:val="0"/>
      <w:marRight w:val="0"/>
      <w:marTop w:val="0"/>
      <w:marBottom w:val="0"/>
      <w:divBdr>
        <w:top w:val="none" w:sz="0" w:space="0" w:color="auto"/>
        <w:left w:val="none" w:sz="0" w:space="0" w:color="auto"/>
        <w:bottom w:val="none" w:sz="0" w:space="0" w:color="auto"/>
        <w:right w:val="none" w:sz="0" w:space="0" w:color="auto"/>
      </w:divBdr>
    </w:div>
    <w:div w:id="847329937">
      <w:bodyDiv w:val="1"/>
      <w:marLeft w:val="0"/>
      <w:marRight w:val="0"/>
      <w:marTop w:val="0"/>
      <w:marBottom w:val="0"/>
      <w:divBdr>
        <w:top w:val="none" w:sz="0" w:space="0" w:color="auto"/>
        <w:left w:val="none" w:sz="0" w:space="0" w:color="auto"/>
        <w:bottom w:val="none" w:sz="0" w:space="0" w:color="auto"/>
        <w:right w:val="none" w:sz="0" w:space="0" w:color="auto"/>
      </w:divBdr>
    </w:div>
    <w:div w:id="847332799">
      <w:bodyDiv w:val="1"/>
      <w:marLeft w:val="0"/>
      <w:marRight w:val="0"/>
      <w:marTop w:val="0"/>
      <w:marBottom w:val="0"/>
      <w:divBdr>
        <w:top w:val="none" w:sz="0" w:space="0" w:color="auto"/>
        <w:left w:val="none" w:sz="0" w:space="0" w:color="auto"/>
        <w:bottom w:val="none" w:sz="0" w:space="0" w:color="auto"/>
        <w:right w:val="none" w:sz="0" w:space="0" w:color="auto"/>
      </w:divBdr>
    </w:div>
    <w:div w:id="847450318">
      <w:bodyDiv w:val="1"/>
      <w:marLeft w:val="0"/>
      <w:marRight w:val="0"/>
      <w:marTop w:val="0"/>
      <w:marBottom w:val="0"/>
      <w:divBdr>
        <w:top w:val="none" w:sz="0" w:space="0" w:color="auto"/>
        <w:left w:val="none" w:sz="0" w:space="0" w:color="auto"/>
        <w:bottom w:val="none" w:sz="0" w:space="0" w:color="auto"/>
        <w:right w:val="none" w:sz="0" w:space="0" w:color="auto"/>
      </w:divBdr>
    </w:div>
    <w:div w:id="847450938">
      <w:bodyDiv w:val="1"/>
      <w:marLeft w:val="0"/>
      <w:marRight w:val="0"/>
      <w:marTop w:val="0"/>
      <w:marBottom w:val="0"/>
      <w:divBdr>
        <w:top w:val="none" w:sz="0" w:space="0" w:color="auto"/>
        <w:left w:val="none" w:sz="0" w:space="0" w:color="auto"/>
        <w:bottom w:val="none" w:sz="0" w:space="0" w:color="auto"/>
        <w:right w:val="none" w:sz="0" w:space="0" w:color="auto"/>
      </w:divBdr>
    </w:div>
    <w:div w:id="847452135">
      <w:bodyDiv w:val="1"/>
      <w:marLeft w:val="0"/>
      <w:marRight w:val="0"/>
      <w:marTop w:val="0"/>
      <w:marBottom w:val="0"/>
      <w:divBdr>
        <w:top w:val="none" w:sz="0" w:space="0" w:color="auto"/>
        <w:left w:val="none" w:sz="0" w:space="0" w:color="auto"/>
        <w:bottom w:val="none" w:sz="0" w:space="0" w:color="auto"/>
        <w:right w:val="none" w:sz="0" w:space="0" w:color="auto"/>
      </w:divBdr>
    </w:div>
    <w:div w:id="847594150">
      <w:bodyDiv w:val="1"/>
      <w:marLeft w:val="0"/>
      <w:marRight w:val="0"/>
      <w:marTop w:val="0"/>
      <w:marBottom w:val="0"/>
      <w:divBdr>
        <w:top w:val="none" w:sz="0" w:space="0" w:color="auto"/>
        <w:left w:val="none" w:sz="0" w:space="0" w:color="auto"/>
        <w:bottom w:val="none" w:sz="0" w:space="0" w:color="auto"/>
        <w:right w:val="none" w:sz="0" w:space="0" w:color="auto"/>
      </w:divBdr>
    </w:div>
    <w:div w:id="847595279">
      <w:bodyDiv w:val="1"/>
      <w:marLeft w:val="0"/>
      <w:marRight w:val="0"/>
      <w:marTop w:val="0"/>
      <w:marBottom w:val="0"/>
      <w:divBdr>
        <w:top w:val="none" w:sz="0" w:space="0" w:color="auto"/>
        <w:left w:val="none" w:sz="0" w:space="0" w:color="auto"/>
        <w:bottom w:val="none" w:sz="0" w:space="0" w:color="auto"/>
        <w:right w:val="none" w:sz="0" w:space="0" w:color="auto"/>
      </w:divBdr>
    </w:div>
    <w:div w:id="847716923">
      <w:bodyDiv w:val="1"/>
      <w:marLeft w:val="0"/>
      <w:marRight w:val="0"/>
      <w:marTop w:val="0"/>
      <w:marBottom w:val="0"/>
      <w:divBdr>
        <w:top w:val="none" w:sz="0" w:space="0" w:color="auto"/>
        <w:left w:val="none" w:sz="0" w:space="0" w:color="auto"/>
        <w:bottom w:val="none" w:sz="0" w:space="0" w:color="auto"/>
        <w:right w:val="none" w:sz="0" w:space="0" w:color="auto"/>
      </w:divBdr>
    </w:div>
    <w:div w:id="847791736">
      <w:bodyDiv w:val="1"/>
      <w:marLeft w:val="0"/>
      <w:marRight w:val="0"/>
      <w:marTop w:val="0"/>
      <w:marBottom w:val="0"/>
      <w:divBdr>
        <w:top w:val="none" w:sz="0" w:space="0" w:color="auto"/>
        <w:left w:val="none" w:sz="0" w:space="0" w:color="auto"/>
        <w:bottom w:val="none" w:sz="0" w:space="0" w:color="auto"/>
        <w:right w:val="none" w:sz="0" w:space="0" w:color="auto"/>
      </w:divBdr>
    </w:div>
    <w:div w:id="847983896">
      <w:bodyDiv w:val="1"/>
      <w:marLeft w:val="0"/>
      <w:marRight w:val="0"/>
      <w:marTop w:val="0"/>
      <w:marBottom w:val="0"/>
      <w:divBdr>
        <w:top w:val="none" w:sz="0" w:space="0" w:color="auto"/>
        <w:left w:val="none" w:sz="0" w:space="0" w:color="auto"/>
        <w:bottom w:val="none" w:sz="0" w:space="0" w:color="auto"/>
        <w:right w:val="none" w:sz="0" w:space="0" w:color="auto"/>
      </w:divBdr>
    </w:div>
    <w:div w:id="848253757">
      <w:bodyDiv w:val="1"/>
      <w:marLeft w:val="0"/>
      <w:marRight w:val="0"/>
      <w:marTop w:val="0"/>
      <w:marBottom w:val="0"/>
      <w:divBdr>
        <w:top w:val="none" w:sz="0" w:space="0" w:color="auto"/>
        <w:left w:val="none" w:sz="0" w:space="0" w:color="auto"/>
        <w:bottom w:val="none" w:sz="0" w:space="0" w:color="auto"/>
        <w:right w:val="none" w:sz="0" w:space="0" w:color="auto"/>
      </w:divBdr>
    </w:div>
    <w:div w:id="848371363">
      <w:bodyDiv w:val="1"/>
      <w:marLeft w:val="0"/>
      <w:marRight w:val="0"/>
      <w:marTop w:val="0"/>
      <w:marBottom w:val="0"/>
      <w:divBdr>
        <w:top w:val="none" w:sz="0" w:space="0" w:color="auto"/>
        <w:left w:val="none" w:sz="0" w:space="0" w:color="auto"/>
        <w:bottom w:val="none" w:sz="0" w:space="0" w:color="auto"/>
        <w:right w:val="none" w:sz="0" w:space="0" w:color="auto"/>
      </w:divBdr>
    </w:div>
    <w:div w:id="848449039">
      <w:bodyDiv w:val="1"/>
      <w:marLeft w:val="0"/>
      <w:marRight w:val="0"/>
      <w:marTop w:val="0"/>
      <w:marBottom w:val="0"/>
      <w:divBdr>
        <w:top w:val="none" w:sz="0" w:space="0" w:color="auto"/>
        <w:left w:val="none" w:sz="0" w:space="0" w:color="auto"/>
        <w:bottom w:val="none" w:sz="0" w:space="0" w:color="auto"/>
        <w:right w:val="none" w:sz="0" w:space="0" w:color="auto"/>
      </w:divBdr>
    </w:div>
    <w:div w:id="848641784">
      <w:bodyDiv w:val="1"/>
      <w:marLeft w:val="0"/>
      <w:marRight w:val="0"/>
      <w:marTop w:val="0"/>
      <w:marBottom w:val="0"/>
      <w:divBdr>
        <w:top w:val="none" w:sz="0" w:space="0" w:color="auto"/>
        <w:left w:val="none" w:sz="0" w:space="0" w:color="auto"/>
        <w:bottom w:val="none" w:sz="0" w:space="0" w:color="auto"/>
        <w:right w:val="none" w:sz="0" w:space="0" w:color="auto"/>
      </w:divBdr>
    </w:div>
    <w:div w:id="848838269">
      <w:bodyDiv w:val="1"/>
      <w:marLeft w:val="0"/>
      <w:marRight w:val="0"/>
      <w:marTop w:val="0"/>
      <w:marBottom w:val="0"/>
      <w:divBdr>
        <w:top w:val="none" w:sz="0" w:space="0" w:color="auto"/>
        <w:left w:val="none" w:sz="0" w:space="0" w:color="auto"/>
        <w:bottom w:val="none" w:sz="0" w:space="0" w:color="auto"/>
        <w:right w:val="none" w:sz="0" w:space="0" w:color="auto"/>
      </w:divBdr>
    </w:div>
    <w:div w:id="848907755">
      <w:bodyDiv w:val="1"/>
      <w:marLeft w:val="0"/>
      <w:marRight w:val="0"/>
      <w:marTop w:val="0"/>
      <w:marBottom w:val="0"/>
      <w:divBdr>
        <w:top w:val="none" w:sz="0" w:space="0" w:color="auto"/>
        <w:left w:val="none" w:sz="0" w:space="0" w:color="auto"/>
        <w:bottom w:val="none" w:sz="0" w:space="0" w:color="auto"/>
        <w:right w:val="none" w:sz="0" w:space="0" w:color="auto"/>
      </w:divBdr>
    </w:div>
    <w:div w:id="848912447">
      <w:bodyDiv w:val="1"/>
      <w:marLeft w:val="0"/>
      <w:marRight w:val="0"/>
      <w:marTop w:val="0"/>
      <w:marBottom w:val="0"/>
      <w:divBdr>
        <w:top w:val="none" w:sz="0" w:space="0" w:color="auto"/>
        <w:left w:val="none" w:sz="0" w:space="0" w:color="auto"/>
        <w:bottom w:val="none" w:sz="0" w:space="0" w:color="auto"/>
        <w:right w:val="none" w:sz="0" w:space="0" w:color="auto"/>
      </w:divBdr>
    </w:div>
    <w:div w:id="849023176">
      <w:bodyDiv w:val="1"/>
      <w:marLeft w:val="0"/>
      <w:marRight w:val="0"/>
      <w:marTop w:val="0"/>
      <w:marBottom w:val="0"/>
      <w:divBdr>
        <w:top w:val="none" w:sz="0" w:space="0" w:color="auto"/>
        <w:left w:val="none" w:sz="0" w:space="0" w:color="auto"/>
        <w:bottom w:val="none" w:sz="0" w:space="0" w:color="auto"/>
        <w:right w:val="none" w:sz="0" w:space="0" w:color="auto"/>
      </w:divBdr>
    </w:div>
    <w:div w:id="849100871">
      <w:bodyDiv w:val="1"/>
      <w:marLeft w:val="0"/>
      <w:marRight w:val="0"/>
      <w:marTop w:val="0"/>
      <w:marBottom w:val="0"/>
      <w:divBdr>
        <w:top w:val="none" w:sz="0" w:space="0" w:color="auto"/>
        <w:left w:val="none" w:sz="0" w:space="0" w:color="auto"/>
        <w:bottom w:val="none" w:sz="0" w:space="0" w:color="auto"/>
        <w:right w:val="none" w:sz="0" w:space="0" w:color="auto"/>
      </w:divBdr>
    </w:div>
    <w:div w:id="849102323">
      <w:bodyDiv w:val="1"/>
      <w:marLeft w:val="0"/>
      <w:marRight w:val="0"/>
      <w:marTop w:val="0"/>
      <w:marBottom w:val="0"/>
      <w:divBdr>
        <w:top w:val="none" w:sz="0" w:space="0" w:color="auto"/>
        <w:left w:val="none" w:sz="0" w:space="0" w:color="auto"/>
        <w:bottom w:val="none" w:sz="0" w:space="0" w:color="auto"/>
        <w:right w:val="none" w:sz="0" w:space="0" w:color="auto"/>
      </w:divBdr>
    </w:div>
    <w:div w:id="849107531">
      <w:bodyDiv w:val="1"/>
      <w:marLeft w:val="0"/>
      <w:marRight w:val="0"/>
      <w:marTop w:val="0"/>
      <w:marBottom w:val="0"/>
      <w:divBdr>
        <w:top w:val="none" w:sz="0" w:space="0" w:color="auto"/>
        <w:left w:val="none" w:sz="0" w:space="0" w:color="auto"/>
        <w:bottom w:val="none" w:sz="0" w:space="0" w:color="auto"/>
        <w:right w:val="none" w:sz="0" w:space="0" w:color="auto"/>
      </w:divBdr>
    </w:div>
    <w:div w:id="849150019">
      <w:bodyDiv w:val="1"/>
      <w:marLeft w:val="0"/>
      <w:marRight w:val="0"/>
      <w:marTop w:val="0"/>
      <w:marBottom w:val="0"/>
      <w:divBdr>
        <w:top w:val="none" w:sz="0" w:space="0" w:color="auto"/>
        <w:left w:val="none" w:sz="0" w:space="0" w:color="auto"/>
        <w:bottom w:val="none" w:sz="0" w:space="0" w:color="auto"/>
        <w:right w:val="none" w:sz="0" w:space="0" w:color="auto"/>
      </w:divBdr>
    </w:div>
    <w:div w:id="849180857">
      <w:bodyDiv w:val="1"/>
      <w:marLeft w:val="0"/>
      <w:marRight w:val="0"/>
      <w:marTop w:val="0"/>
      <w:marBottom w:val="0"/>
      <w:divBdr>
        <w:top w:val="none" w:sz="0" w:space="0" w:color="auto"/>
        <w:left w:val="none" w:sz="0" w:space="0" w:color="auto"/>
        <w:bottom w:val="none" w:sz="0" w:space="0" w:color="auto"/>
        <w:right w:val="none" w:sz="0" w:space="0" w:color="auto"/>
      </w:divBdr>
    </w:div>
    <w:div w:id="849218755">
      <w:bodyDiv w:val="1"/>
      <w:marLeft w:val="0"/>
      <w:marRight w:val="0"/>
      <w:marTop w:val="0"/>
      <w:marBottom w:val="0"/>
      <w:divBdr>
        <w:top w:val="none" w:sz="0" w:space="0" w:color="auto"/>
        <w:left w:val="none" w:sz="0" w:space="0" w:color="auto"/>
        <w:bottom w:val="none" w:sz="0" w:space="0" w:color="auto"/>
        <w:right w:val="none" w:sz="0" w:space="0" w:color="auto"/>
      </w:divBdr>
    </w:div>
    <w:div w:id="849369510">
      <w:bodyDiv w:val="1"/>
      <w:marLeft w:val="0"/>
      <w:marRight w:val="0"/>
      <w:marTop w:val="0"/>
      <w:marBottom w:val="0"/>
      <w:divBdr>
        <w:top w:val="none" w:sz="0" w:space="0" w:color="auto"/>
        <w:left w:val="none" w:sz="0" w:space="0" w:color="auto"/>
        <w:bottom w:val="none" w:sz="0" w:space="0" w:color="auto"/>
        <w:right w:val="none" w:sz="0" w:space="0" w:color="auto"/>
      </w:divBdr>
    </w:div>
    <w:div w:id="849417037">
      <w:bodyDiv w:val="1"/>
      <w:marLeft w:val="0"/>
      <w:marRight w:val="0"/>
      <w:marTop w:val="0"/>
      <w:marBottom w:val="0"/>
      <w:divBdr>
        <w:top w:val="none" w:sz="0" w:space="0" w:color="auto"/>
        <w:left w:val="none" w:sz="0" w:space="0" w:color="auto"/>
        <w:bottom w:val="none" w:sz="0" w:space="0" w:color="auto"/>
        <w:right w:val="none" w:sz="0" w:space="0" w:color="auto"/>
      </w:divBdr>
    </w:div>
    <w:div w:id="849490394">
      <w:bodyDiv w:val="1"/>
      <w:marLeft w:val="0"/>
      <w:marRight w:val="0"/>
      <w:marTop w:val="0"/>
      <w:marBottom w:val="0"/>
      <w:divBdr>
        <w:top w:val="none" w:sz="0" w:space="0" w:color="auto"/>
        <w:left w:val="none" w:sz="0" w:space="0" w:color="auto"/>
        <w:bottom w:val="none" w:sz="0" w:space="0" w:color="auto"/>
        <w:right w:val="none" w:sz="0" w:space="0" w:color="auto"/>
      </w:divBdr>
    </w:div>
    <w:div w:id="849494323">
      <w:bodyDiv w:val="1"/>
      <w:marLeft w:val="0"/>
      <w:marRight w:val="0"/>
      <w:marTop w:val="0"/>
      <w:marBottom w:val="0"/>
      <w:divBdr>
        <w:top w:val="none" w:sz="0" w:space="0" w:color="auto"/>
        <w:left w:val="none" w:sz="0" w:space="0" w:color="auto"/>
        <w:bottom w:val="none" w:sz="0" w:space="0" w:color="auto"/>
        <w:right w:val="none" w:sz="0" w:space="0" w:color="auto"/>
      </w:divBdr>
    </w:div>
    <w:div w:id="849686771">
      <w:bodyDiv w:val="1"/>
      <w:marLeft w:val="0"/>
      <w:marRight w:val="0"/>
      <w:marTop w:val="0"/>
      <w:marBottom w:val="0"/>
      <w:divBdr>
        <w:top w:val="none" w:sz="0" w:space="0" w:color="auto"/>
        <w:left w:val="none" w:sz="0" w:space="0" w:color="auto"/>
        <w:bottom w:val="none" w:sz="0" w:space="0" w:color="auto"/>
        <w:right w:val="none" w:sz="0" w:space="0" w:color="auto"/>
      </w:divBdr>
    </w:div>
    <w:div w:id="849831554">
      <w:bodyDiv w:val="1"/>
      <w:marLeft w:val="0"/>
      <w:marRight w:val="0"/>
      <w:marTop w:val="0"/>
      <w:marBottom w:val="0"/>
      <w:divBdr>
        <w:top w:val="none" w:sz="0" w:space="0" w:color="auto"/>
        <w:left w:val="none" w:sz="0" w:space="0" w:color="auto"/>
        <w:bottom w:val="none" w:sz="0" w:space="0" w:color="auto"/>
        <w:right w:val="none" w:sz="0" w:space="0" w:color="auto"/>
      </w:divBdr>
    </w:div>
    <w:div w:id="849872074">
      <w:bodyDiv w:val="1"/>
      <w:marLeft w:val="0"/>
      <w:marRight w:val="0"/>
      <w:marTop w:val="0"/>
      <w:marBottom w:val="0"/>
      <w:divBdr>
        <w:top w:val="none" w:sz="0" w:space="0" w:color="auto"/>
        <w:left w:val="none" w:sz="0" w:space="0" w:color="auto"/>
        <w:bottom w:val="none" w:sz="0" w:space="0" w:color="auto"/>
        <w:right w:val="none" w:sz="0" w:space="0" w:color="auto"/>
      </w:divBdr>
    </w:div>
    <w:div w:id="849948383">
      <w:bodyDiv w:val="1"/>
      <w:marLeft w:val="0"/>
      <w:marRight w:val="0"/>
      <w:marTop w:val="0"/>
      <w:marBottom w:val="0"/>
      <w:divBdr>
        <w:top w:val="none" w:sz="0" w:space="0" w:color="auto"/>
        <w:left w:val="none" w:sz="0" w:space="0" w:color="auto"/>
        <w:bottom w:val="none" w:sz="0" w:space="0" w:color="auto"/>
        <w:right w:val="none" w:sz="0" w:space="0" w:color="auto"/>
      </w:divBdr>
    </w:div>
    <w:div w:id="850266326">
      <w:bodyDiv w:val="1"/>
      <w:marLeft w:val="0"/>
      <w:marRight w:val="0"/>
      <w:marTop w:val="0"/>
      <w:marBottom w:val="0"/>
      <w:divBdr>
        <w:top w:val="none" w:sz="0" w:space="0" w:color="auto"/>
        <w:left w:val="none" w:sz="0" w:space="0" w:color="auto"/>
        <w:bottom w:val="none" w:sz="0" w:space="0" w:color="auto"/>
        <w:right w:val="none" w:sz="0" w:space="0" w:color="auto"/>
      </w:divBdr>
    </w:div>
    <w:div w:id="850414006">
      <w:bodyDiv w:val="1"/>
      <w:marLeft w:val="0"/>
      <w:marRight w:val="0"/>
      <w:marTop w:val="0"/>
      <w:marBottom w:val="0"/>
      <w:divBdr>
        <w:top w:val="none" w:sz="0" w:space="0" w:color="auto"/>
        <w:left w:val="none" w:sz="0" w:space="0" w:color="auto"/>
        <w:bottom w:val="none" w:sz="0" w:space="0" w:color="auto"/>
        <w:right w:val="none" w:sz="0" w:space="0" w:color="auto"/>
      </w:divBdr>
    </w:div>
    <w:div w:id="850418169">
      <w:bodyDiv w:val="1"/>
      <w:marLeft w:val="0"/>
      <w:marRight w:val="0"/>
      <w:marTop w:val="0"/>
      <w:marBottom w:val="0"/>
      <w:divBdr>
        <w:top w:val="none" w:sz="0" w:space="0" w:color="auto"/>
        <w:left w:val="none" w:sz="0" w:space="0" w:color="auto"/>
        <w:bottom w:val="none" w:sz="0" w:space="0" w:color="auto"/>
        <w:right w:val="none" w:sz="0" w:space="0" w:color="auto"/>
      </w:divBdr>
    </w:div>
    <w:div w:id="850489506">
      <w:bodyDiv w:val="1"/>
      <w:marLeft w:val="0"/>
      <w:marRight w:val="0"/>
      <w:marTop w:val="0"/>
      <w:marBottom w:val="0"/>
      <w:divBdr>
        <w:top w:val="none" w:sz="0" w:space="0" w:color="auto"/>
        <w:left w:val="none" w:sz="0" w:space="0" w:color="auto"/>
        <w:bottom w:val="none" w:sz="0" w:space="0" w:color="auto"/>
        <w:right w:val="none" w:sz="0" w:space="0" w:color="auto"/>
      </w:divBdr>
    </w:div>
    <w:div w:id="850492323">
      <w:bodyDiv w:val="1"/>
      <w:marLeft w:val="0"/>
      <w:marRight w:val="0"/>
      <w:marTop w:val="0"/>
      <w:marBottom w:val="0"/>
      <w:divBdr>
        <w:top w:val="none" w:sz="0" w:space="0" w:color="auto"/>
        <w:left w:val="none" w:sz="0" w:space="0" w:color="auto"/>
        <w:bottom w:val="none" w:sz="0" w:space="0" w:color="auto"/>
        <w:right w:val="none" w:sz="0" w:space="0" w:color="auto"/>
      </w:divBdr>
    </w:div>
    <w:div w:id="850531873">
      <w:bodyDiv w:val="1"/>
      <w:marLeft w:val="0"/>
      <w:marRight w:val="0"/>
      <w:marTop w:val="0"/>
      <w:marBottom w:val="0"/>
      <w:divBdr>
        <w:top w:val="none" w:sz="0" w:space="0" w:color="auto"/>
        <w:left w:val="none" w:sz="0" w:space="0" w:color="auto"/>
        <w:bottom w:val="none" w:sz="0" w:space="0" w:color="auto"/>
        <w:right w:val="none" w:sz="0" w:space="0" w:color="auto"/>
      </w:divBdr>
    </w:div>
    <w:div w:id="850602095">
      <w:bodyDiv w:val="1"/>
      <w:marLeft w:val="0"/>
      <w:marRight w:val="0"/>
      <w:marTop w:val="0"/>
      <w:marBottom w:val="0"/>
      <w:divBdr>
        <w:top w:val="none" w:sz="0" w:space="0" w:color="auto"/>
        <w:left w:val="none" w:sz="0" w:space="0" w:color="auto"/>
        <w:bottom w:val="none" w:sz="0" w:space="0" w:color="auto"/>
        <w:right w:val="none" w:sz="0" w:space="0" w:color="auto"/>
      </w:divBdr>
    </w:div>
    <w:div w:id="850603675">
      <w:bodyDiv w:val="1"/>
      <w:marLeft w:val="0"/>
      <w:marRight w:val="0"/>
      <w:marTop w:val="0"/>
      <w:marBottom w:val="0"/>
      <w:divBdr>
        <w:top w:val="none" w:sz="0" w:space="0" w:color="auto"/>
        <w:left w:val="none" w:sz="0" w:space="0" w:color="auto"/>
        <w:bottom w:val="none" w:sz="0" w:space="0" w:color="auto"/>
        <w:right w:val="none" w:sz="0" w:space="0" w:color="auto"/>
      </w:divBdr>
    </w:div>
    <w:div w:id="850684588">
      <w:bodyDiv w:val="1"/>
      <w:marLeft w:val="0"/>
      <w:marRight w:val="0"/>
      <w:marTop w:val="0"/>
      <w:marBottom w:val="0"/>
      <w:divBdr>
        <w:top w:val="none" w:sz="0" w:space="0" w:color="auto"/>
        <w:left w:val="none" w:sz="0" w:space="0" w:color="auto"/>
        <w:bottom w:val="none" w:sz="0" w:space="0" w:color="auto"/>
        <w:right w:val="none" w:sz="0" w:space="0" w:color="auto"/>
      </w:divBdr>
    </w:div>
    <w:div w:id="850752552">
      <w:bodyDiv w:val="1"/>
      <w:marLeft w:val="0"/>
      <w:marRight w:val="0"/>
      <w:marTop w:val="0"/>
      <w:marBottom w:val="0"/>
      <w:divBdr>
        <w:top w:val="none" w:sz="0" w:space="0" w:color="auto"/>
        <w:left w:val="none" w:sz="0" w:space="0" w:color="auto"/>
        <w:bottom w:val="none" w:sz="0" w:space="0" w:color="auto"/>
        <w:right w:val="none" w:sz="0" w:space="0" w:color="auto"/>
      </w:divBdr>
    </w:div>
    <w:div w:id="850752792">
      <w:bodyDiv w:val="1"/>
      <w:marLeft w:val="0"/>
      <w:marRight w:val="0"/>
      <w:marTop w:val="0"/>
      <w:marBottom w:val="0"/>
      <w:divBdr>
        <w:top w:val="none" w:sz="0" w:space="0" w:color="auto"/>
        <w:left w:val="none" w:sz="0" w:space="0" w:color="auto"/>
        <w:bottom w:val="none" w:sz="0" w:space="0" w:color="auto"/>
        <w:right w:val="none" w:sz="0" w:space="0" w:color="auto"/>
      </w:divBdr>
    </w:div>
    <w:div w:id="850753277">
      <w:bodyDiv w:val="1"/>
      <w:marLeft w:val="0"/>
      <w:marRight w:val="0"/>
      <w:marTop w:val="0"/>
      <w:marBottom w:val="0"/>
      <w:divBdr>
        <w:top w:val="none" w:sz="0" w:space="0" w:color="auto"/>
        <w:left w:val="none" w:sz="0" w:space="0" w:color="auto"/>
        <w:bottom w:val="none" w:sz="0" w:space="0" w:color="auto"/>
        <w:right w:val="none" w:sz="0" w:space="0" w:color="auto"/>
      </w:divBdr>
    </w:div>
    <w:div w:id="850753832">
      <w:bodyDiv w:val="1"/>
      <w:marLeft w:val="0"/>
      <w:marRight w:val="0"/>
      <w:marTop w:val="0"/>
      <w:marBottom w:val="0"/>
      <w:divBdr>
        <w:top w:val="none" w:sz="0" w:space="0" w:color="auto"/>
        <w:left w:val="none" w:sz="0" w:space="0" w:color="auto"/>
        <w:bottom w:val="none" w:sz="0" w:space="0" w:color="auto"/>
        <w:right w:val="none" w:sz="0" w:space="0" w:color="auto"/>
      </w:divBdr>
    </w:div>
    <w:div w:id="850946246">
      <w:bodyDiv w:val="1"/>
      <w:marLeft w:val="0"/>
      <w:marRight w:val="0"/>
      <w:marTop w:val="0"/>
      <w:marBottom w:val="0"/>
      <w:divBdr>
        <w:top w:val="none" w:sz="0" w:space="0" w:color="auto"/>
        <w:left w:val="none" w:sz="0" w:space="0" w:color="auto"/>
        <w:bottom w:val="none" w:sz="0" w:space="0" w:color="auto"/>
        <w:right w:val="none" w:sz="0" w:space="0" w:color="auto"/>
      </w:divBdr>
    </w:div>
    <w:div w:id="851071325">
      <w:bodyDiv w:val="1"/>
      <w:marLeft w:val="0"/>
      <w:marRight w:val="0"/>
      <w:marTop w:val="0"/>
      <w:marBottom w:val="0"/>
      <w:divBdr>
        <w:top w:val="none" w:sz="0" w:space="0" w:color="auto"/>
        <w:left w:val="none" w:sz="0" w:space="0" w:color="auto"/>
        <w:bottom w:val="none" w:sz="0" w:space="0" w:color="auto"/>
        <w:right w:val="none" w:sz="0" w:space="0" w:color="auto"/>
      </w:divBdr>
    </w:div>
    <w:div w:id="851072092">
      <w:bodyDiv w:val="1"/>
      <w:marLeft w:val="0"/>
      <w:marRight w:val="0"/>
      <w:marTop w:val="0"/>
      <w:marBottom w:val="0"/>
      <w:divBdr>
        <w:top w:val="none" w:sz="0" w:space="0" w:color="auto"/>
        <w:left w:val="none" w:sz="0" w:space="0" w:color="auto"/>
        <w:bottom w:val="none" w:sz="0" w:space="0" w:color="auto"/>
        <w:right w:val="none" w:sz="0" w:space="0" w:color="auto"/>
      </w:divBdr>
    </w:div>
    <w:div w:id="851139238">
      <w:bodyDiv w:val="1"/>
      <w:marLeft w:val="0"/>
      <w:marRight w:val="0"/>
      <w:marTop w:val="0"/>
      <w:marBottom w:val="0"/>
      <w:divBdr>
        <w:top w:val="none" w:sz="0" w:space="0" w:color="auto"/>
        <w:left w:val="none" w:sz="0" w:space="0" w:color="auto"/>
        <w:bottom w:val="none" w:sz="0" w:space="0" w:color="auto"/>
        <w:right w:val="none" w:sz="0" w:space="0" w:color="auto"/>
      </w:divBdr>
    </w:div>
    <w:div w:id="851139794">
      <w:bodyDiv w:val="1"/>
      <w:marLeft w:val="0"/>
      <w:marRight w:val="0"/>
      <w:marTop w:val="0"/>
      <w:marBottom w:val="0"/>
      <w:divBdr>
        <w:top w:val="none" w:sz="0" w:space="0" w:color="auto"/>
        <w:left w:val="none" w:sz="0" w:space="0" w:color="auto"/>
        <w:bottom w:val="none" w:sz="0" w:space="0" w:color="auto"/>
        <w:right w:val="none" w:sz="0" w:space="0" w:color="auto"/>
      </w:divBdr>
    </w:div>
    <w:div w:id="851146394">
      <w:bodyDiv w:val="1"/>
      <w:marLeft w:val="0"/>
      <w:marRight w:val="0"/>
      <w:marTop w:val="0"/>
      <w:marBottom w:val="0"/>
      <w:divBdr>
        <w:top w:val="none" w:sz="0" w:space="0" w:color="auto"/>
        <w:left w:val="none" w:sz="0" w:space="0" w:color="auto"/>
        <w:bottom w:val="none" w:sz="0" w:space="0" w:color="auto"/>
        <w:right w:val="none" w:sz="0" w:space="0" w:color="auto"/>
      </w:divBdr>
    </w:div>
    <w:div w:id="851146923">
      <w:bodyDiv w:val="1"/>
      <w:marLeft w:val="0"/>
      <w:marRight w:val="0"/>
      <w:marTop w:val="0"/>
      <w:marBottom w:val="0"/>
      <w:divBdr>
        <w:top w:val="none" w:sz="0" w:space="0" w:color="auto"/>
        <w:left w:val="none" w:sz="0" w:space="0" w:color="auto"/>
        <w:bottom w:val="none" w:sz="0" w:space="0" w:color="auto"/>
        <w:right w:val="none" w:sz="0" w:space="0" w:color="auto"/>
      </w:divBdr>
    </w:div>
    <w:div w:id="851186141">
      <w:bodyDiv w:val="1"/>
      <w:marLeft w:val="0"/>
      <w:marRight w:val="0"/>
      <w:marTop w:val="0"/>
      <w:marBottom w:val="0"/>
      <w:divBdr>
        <w:top w:val="none" w:sz="0" w:space="0" w:color="auto"/>
        <w:left w:val="none" w:sz="0" w:space="0" w:color="auto"/>
        <w:bottom w:val="none" w:sz="0" w:space="0" w:color="auto"/>
        <w:right w:val="none" w:sz="0" w:space="0" w:color="auto"/>
      </w:divBdr>
    </w:div>
    <w:div w:id="851332956">
      <w:bodyDiv w:val="1"/>
      <w:marLeft w:val="0"/>
      <w:marRight w:val="0"/>
      <w:marTop w:val="0"/>
      <w:marBottom w:val="0"/>
      <w:divBdr>
        <w:top w:val="none" w:sz="0" w:space="0" w:color="auto"/>
        <w:left w:val="none" w:sz="0" w:space="0" w:color="auto"/>
        <w:bottom w:val="none" w:sz="0" w:space="0" w:color="auto"/>
        <w:right w:val="none" w:sz="0" w:space="0" w:color="auto"/>
      </w:divBdr>
    </w:div>
    <w:div w:id="851339669">
      <w:bodyDiv w:val="1"/>
      <w:marLeft w:val="0"/>
      <w:marRight w:val="0"/>
      <w:marTop w:val="0"/>
      <w:marBottom w:val="0"/>
      <w:divBdr>
        <w:top w:val="none" w:sz="0" w:space="0" w:color="auto"/>
        <w:left w:val="none" w:sz="0" w:space="0" w:color="auto"/>
        <w:bottom w:val="none" w:sz="0" w:space="0" w:color="auto"/>
        <w:right w:val="none" w:sz="0" w:space="0" w:color="auto"/>
      </w:divBdr>
    </w:div>
    <w:div w:id="851532448">
      <w:bodyDiv w:val="1"/>
      <w:marLeft w:val="0"/>
      <w:marRight w:val="0"/>
      <w:marTop w:val="0"/>
      <w:marBottom w:val="0"/>
      <w:divBdr>
        <w:top w:val="none" w:sz="0" w:space="0" w:color="auto"/>
        <w:left w:val="none" w:sz="0" w:space="0" w:color="auto"/>
        <w:bottom w:val="none" w:sz="0" w:space="0" w:color="auto"/>
        <w:right w:val="none" w:sz="0" w:space="0" w:color="auto"/>
      </w:divBdr>
    </w:div>
    <w:div w:id="851534645">
      <w:bodyDiv w:val="1"/>
      <w:marLeft w:val="0"/>
      <w:marRight w:val="0"/>
      <w:marTop w:val="0"/>
      <w:marBottom w:val="0"/>
      <w:divBdr>
        <w:top w:val="none" w:sz="0" w:space="0" w:color="auto"/>
        <w:left w:val="none" w:sz="0" w:space="0" w:color="auto"/>
        <w:bottom w:val="none" w:sz="0" w:space="0" w:color="auto"/>
        <w:right w:val="none" w:sz="0" w:space="0" w:color="auto"/>
      </w:divBdr>
    </w:div>
    <w:div w:id="851575163">
      <w:bodyDiv w:val="1"/>
      <w:marLeft w:val="0"/>
      <w:marRight w:val="0"/>
      <w:marTop w:val="0"/>
      <w:marBottom w:val="0"/>
      <w:divBdr>
        <w:top w:val="none" w:sz="0" w:space="0" w:color="auto"/>
        <w:left w:val="none" w:sz="0" w:space="0" w:color="auto"/>
        <w:bottom w:val="none" w:sz="0" w:space="0" w:color="auto"/>
        <w:right w:val="none" w:sz="0" w:space="0" w:color="auto"/>
      </w:divBdr>
    </w:div>
    <w:div w:id="851576439">
      <w:bodyDiv w:val="1"/>
      <w:marLeft w:val="0"/>
      <w:marRight w:val="0"/>
      <w:marTop w:val="0"/>
      <w:marBottom w:val="0"/>
      <w:divBdr>
        <w:top w:val="none" w:sz="0" w:space="0" w:color="auto"/>
        <w:left w:val="none" w:sz="0" w:space="0" w:color="auto"/>
        <w:bottom w:val="none" w:sz="0" w:space="0" w:color="auto"/>
        <w:right w:val="none" w:sz="0" w:space="0" w:color="auto"/>
      </w:divBdr>
    </w:div>
    <w:div w:id="851606091">
      <w:bodyDiv w:val="1"/>
      <w:marLeft w:val="0"/>
      <w:marRight w:val="0"/>
      <w:marTop w:val="0"/>
      <w:marBottom w:val="0"/>
      <w:divBdr>
        <w:top w:val="none" w:sz="0" w:space="0" w:color="auto"/>
        <w:left w:val="none" w:sz="0" w:space="0" w:color="auto"/>
        <w:bottom w:val="none" w:sz="0" w:space="0" w:color="auto"/>
        <w:right w:val="none" w:sz="0" w:space="0" w:color="auto"/>
      </w:divBdr>
    </w:div>
    <w:div w:id="851723258">
      <w:bodyDiv w:val="1"/>
      <w:marLeft w:val="0"/>
      <w:marRight w:val="0"/>
      <w:marTop w:val="0"/>
      <w:marBottom w:val="0"/>
      <w:divBdr>
        <w:top w:val="none" w:sz="0" w:space="0" w:color="auto"/>
        <w:left w:val="none" w:sz="0" w:space="0" w:color="auto"/>
        <w:bottom w:val="none" w:sz="0" w:space="0" w:color="auto"/>
        <w:right w:val="none" w:sz="0" w:space="0" w:color="auto"/>
      </w:divBdr>
    </w:div>
    <w:div w:id="851725327">
      <w:bodyDiv w:val="1"/>
      <w:marLeft w:val="0"/>
      <w:marRight w:val="0"/>
      <w:marTop w:val="0"/>
      <w:marBottom w:val="0"/>
      <w:divBdr>
        <w:top w:val="none" w:sz="0" w:space="0" w:color="auto"/>
        <w:left w:val="none" w:sz="0" w:space="0" w:color="auto"/>
        <w:bottom w:val="none" w:sz="0" w:space="0" w:color="auto"/>
        <w:right w:val="none" w:sz="0" w:space="0" w:color="auto"/>
      </w:divBdr>
    </w:div>
    <w:div w:id="851725590">
      <w:bodyDiv w:val="1"/>
      <w:marLeft w:val="0"/>
      <w:marRight w:val="0"/>
      <w:marTop w:val="0"/>
      <w:marBottom w:val="0"/>
      <w:divBdr>
        <w:top w:val="none" w:sz="0" w:space="0" w:color="auto"/>
        <w:left w:val="none" w:sz="0" w:space="0" w:color="auto"/>
        <w:bottom w:val="none" w:sz="0" w:space="0" w:color="auto"/>
        <w:right w:val="none" w:sz="0" w:space="0" w:color="auto"/>
      </w:divBdr>
    </w:div>
    <w:div w:id="851795183">
      <w:bodyDiv w:val="1"/>
      <w:marLeft w:val="0"/>
      <w:marRight w:val="0"/>
      <w:marTop w:val="0"/>
      <w:marBottom w:val="0"/>
      <w:divBdr>
        <w:top w:val="none" w:sz="0" w:space="0" w:color="auto"/>
        <w:left w:val="none" w:sz="0" w:space="0" w:color="auto"/>
        <w:bottom w:val="none" w:sz="0" w:space="0" w:color="auto"/>
        <w:right w:val="none" w:sz="0" w:space="0" w:color="auto"/>
      </w:divBdr>
    </w:div>
    <w:div w:id="851798759">
      <w:bodyDiv w:val="1"/>
      <w:marLeft w:val="0"/>
      <w:marRight w:val="0"/>
      <w:marTop w:val="0"/>
      <w:marBottom w:val="0"/>
      <w:divBdr>
        <w:top w:val="none" w:sz="0" w:space="0" w:color="auto"/>
        <w:left w:val="none" w:sz="0" w:space="0" w:color="auto"/>
        <w:bottom w:val="none" w:sz="0" w:space="0" w:color="auto"/>
        <w:right w:val="none" w:sz="0" w:space="0" w:color="auto"/>
      </w:divBdr>
    </w:div>
    <w:div w:id="851799687">
      <w:bodyDiv w:val="1"/>
      <w:marLeft w:val="0"/>
      <w:marRight w:val="0"/>
      <w:marTop w:val="0"/>
      <w:marBottom w:val="0"/>
      <w:divBdr>
        <w:top w:val="none" w:sz="0" w:space="0" w:color="auto"/>
        <w:left w:val="none" w:sz="0" w:space="0" w:color="auto"/>
        <w:bottom w:val="none" w:sz="0" w:space="0" w:color="auto"/>
        <w:right w:val="none" w:sz="0" w:space="0" w:color="auto"/>
      </w:divBdr>
    </w:div>
    <w:div w:id="851920984">
      <w:bodyDiv w:val="1"/>
      <w:marLeft w:val="0"/>
      <w:marRight w:val="0"/>
      <w:marTop w:val="0"/>
      <w:marBottom w:val="0"/>
      <w:divBdr>
        <w:top w:val="none" w:sz="0" w:space="0" w:color="auto"/>
        <w:left w:val="none" w:sz="0" w:space="0" w:color="auto"/>
        <w:bottom w:val="none" w:sz="0" w:space="0" w:color="auto"/>
        <w:right w:val="none" w:sz="0" w:space="0" w:color="auto"/>
      </w:divBdr>
    </w:div>
    <w:div w:id="852035745">
      <w:bodyDiv w:val="1"/>
      <w:marLeft w:val="0"/>
      <w:marRight w:val="0"/>
      <w:marTop w:val="0"/>
      <w:marBottom w:val="0"/>
      <w:divBdr>
        <w:top w:val="none" w:sz="0" w:space="0" w:color="auto"/>
        <w:left w:val="none" w:sz="0" w:space="0" w:color="auto"/>
        <w:bottom w:val="none" w:sz="0" w:space="0" w:color="auto"/>
        <w:right w:val="none" w:sz="0" w:space="0" w:color="auto"/>
      </w:divBdr>
    </w:div>
    <w:div w:id="852037223">
      <w:bodyDiv w:val="1"/>
      <w:marLeft w:val="0"/>
      <w:marRight w:val="0"/>
      <w:marTop w:val="0"/>
      <w:marBottom w:val="0"/>
      <w:divBdr>
        <w:top w:val="none" w:sz="0" w:space="0" w:color="auto"/>
        <w:left w:val="none" w:sz="0" w:space="0" w:color="auto"/>
        <w:bottom w:val="none" w:sz="0" w:space="0" w:color="auto"/>
        <w:right w:val="none" w:sz="0" w:space="0" w:color="auto"/>
      </w:divBdr>
    </w:div>
    <w:div w:id="852105719">
      <w:bodyDiv w:val="1"/>
      <w:marLeft w:val="0"/>
      <w:marRight w:val="0"/>
      <w:marTop w:val="0"/>
      <w:marBottom w:val="0"/>
      <w:divBdr>
        <w:top w:val="none" w:sz="0" w:space="0" w:color="auto"/>
        <w:left w:val="none" w:sz="0" w:space="0" w:color="auto"/>
        <w:bottom w:val="none" w:sz="0" w:space="0" w:color="auto"/>
        <w:right w:val="none" w:sz="0" w:space="0" w:color="auto"/>
      </w:divBdr>
    </w:div>
    <w:div w:id="852106694">
      <w:bodyDiv w:val="1"/>
      <w:marLeft w:val="0"/>
      <w:marRight w:val="0"/>
      <w:marTop w:val="0"/>
      <w:marBottom w:val="0"/>
      <w:divBdr>
        <w:top w:val="none" w:sz="0" w:space="0" w:color="auto"/>
        <w:left w:val="none" w:sz="0" w:space="0" w:color="auto"/>
        <w:bottom w:val="none" w:sz="0" w:space="0" w:color="auto"/>
        <w:right w:val="none" w:sz="0" w:space="0" w:color="auto"/>
      </w:divBdr>
    </w:div>
    <w:div w:id="852111207">
      <w:bodyDiv w:val="1"/>
      <w:marLeft w:val="0"/>
      <w:marRight w:val="0"/>
      <w:marTop w:val="0"/>
      <w:marBottom w:val="0"/>
      <w:divBdr>
        <w:top w:val="none" w:sz="0" w:space="0" w:color="auto"/>
        <w:left w:val="none" w:sz="0" w:space="0" w:color="auto"/>
        <w:bottom w:val="none" w:sz="0" w:space="0" w:color="auto"/>
        <w:right w:val="none" w:sz="0" w:space="0" w:color="auto"/>
      </w:divBdr>
    </w:div>
    <w:div w:id="852183050">
      <w:bodyDiv w:val="1"/>
      <w:marLeft w:val="0"/>
      <w:marRight w:val="0"/>
      <w:marTop w:val="0"/>
      <w:marBottom w:val="0"/>
      <w:divBdr>
        <w:top w:val="none" w:sz="0" w:space="0" w:color="auto"/>
        <w:left w:val="none" w:sz="0" w:space="0" w:color="auto"/>
        <w:bottom w:val="none" w:sz="0" w:space="0" w:color="auto"/>
        <w:right w:val="none" w:sz="0" w:space="0" w:color="auto"/>
      </w:divBdr>
    </w:div>
    <w:div w:id="852189620">
      <w:bodyDiv w:val="1"/>
      <w:marLeft w:val="0"/>
      <w:marRight w:val="0"/>
      <w:marTop w:val="0"/>
      <w:marBottom w:val="0"/>
      <w:divBdr>
        <w:top w:val="none" w:sz="0" w:space="0" w:color="auto"/>
        <w:left w:val="none" w:sz="0" w:space="0" w:color="auto"/>
        <w:bottom w:val="none" w:sz="0" w:space="0" w:color="auto"/>
        <w:right w:val="none" w:sz="0" w:space="0" w:color="auto"/>
      </w:divBdr>
    </w:div>
    <w:div w:id="852454196">
      <w:bodyDiv w:val="1"/>
      <w:marLeft w:val="0"/>
      <w:marRight w:val="0"/>
      <w:marTop w:val="0"/>
      <w:marBottom w:val="0"/>
      <w:divBdr>
        <w:top w:val="none" w:sz="0" w:space="0" w:color="auto"/>
        <w:left w:val="none" w:sz="0" w:space="0" w:color="auto"/>
        <w:bottom w:val="none" w:sz="0" w:space="0" w:color="auto"/>
        <w:right w:val="none" w:sz="0" w:space="0" w:color="auto"/>
      </w:divBdr>
    </w:div>
    <w:div w:id="852577122">
      <w:bodyDiv w:val="1"/>
      <w:marLeft w:val="0"/>
      <w:marRight w:val="0"/>
      <w:marTop w:val="0"/>
      <w:marBottom w:val="0"/>
      <w:divBdr>
        <w:top w:val="none" w:sz="0" w:space="0" w:color="auto"/>
        <w:left w:val="none" w:sz="0" w:space="0" w:color="auto"/>
        <w:bottom w:val="none" w:sz="0" w:space="0" w:color="auto"/>
        <w:right w:val="none" w:sz="0" w:space="0" w:color="auto"/>
      </w:divBdr>
    </w:div>
    <w:div w:id="852651250">
      <w:bodyDiv w:val="1"/>
      <w:marLeft w:val="0"/>
      <w:marRight w:val="0"/>
      <w:marTop w:val="0"/>
      <w:marBottom w:val="0"/>
      <w:divBdr>
        <w:top w:val="none" w:sz="0" w:space="0" w:color="auto"/>
        <w:left w:val="none" w:sz="0" w:space="0" w:color="auto"/>
        <w:bottom w:val="none" w:sz="0" w:space="0" w:color="auto"/>
        <w:right w:val="none" w:sz="0" w:space="0" w:color="auto"/>
      </w:divBdr>
    </w:div>
    <w:div w:id="852720326">
      <w:bodyDiv w:val="1"/>
      <w:marLeft w:val="0"/>
      <w:marRight w:val="0"/>
      <w:marTop w:val="0"/>
      <w:marBottom w:val="0"/>
      <w:divBdr>
        <w:top w:val="none" w:sz="0" w:space="0" w:color="auto"/>
        <w:left w:val="none" w:sz="0" w:space="0" w:color="auto"/>
        <w:bottom w:val="none" w:sz="0" w:space="0" w:color="auto"/>
        <w:right w:val="none" w:sz="0" w:space="0" w:color="auto"/>
      </w:divBdr>
    </w:div>
    <w:div w:id="852767909">
      <w:bodyDiv w:val="1"/>
      <w:marLeft w:val="0"/>
      <w:marRight w:val="0"/>
      <w:marTop w:val="0"/>
      <w:marBottom w:val="0"/>
      <w:divBdr>
        <w:top w:val="none" w:sz="0" w:space="0" w:color="auto"/>
        <w:left w:val="none" w:sz="0" w:space="0" w:color="auto"/>
        <w:bottom w:val="none" w:sz="0" w:space="0" w:color="auto"/>
        <w:right w:val="none" w:sz="0" w:space="0" w:color="auto"/>
      </w:divBdr>
    </w:div>
    <w:div w:id="852837367">
      <w:bodyDiv w:val="1"/>
      <w:marLeft w:val="0"/>
      <w:marRight w:val="0"/>
      <w:marTop w:val="0"/>
      <w:marBottom w:val="0"/>
      <w:divBdr>
        <w:top w:val="none" w:sz="0" w:space="0" w:color="auto"/>
        <w:left w:val="none" w:sz="0" w:space="0" w:color="auto"/>
        <w:bottom w:val="none" w:sz="0" w:space="0" w:color="auto"/>
        <w:right w:val="none" w:sz="0" w:space="0" w:color="auto"/>
      </w:divBdr>
    </w:div>
    <w:div w:id="852837835">
      <w:bodyDiv w:val="1"/>
      <w:marLeft w:val="0"/>
      <w:marRight w:val="0"/>
      <w:marTop w:val="0"/>
      <w:marBottom w:val="0"/>
      <w:divBdr>
        <w:top w:val="none" w:sz="0" w:space="0" w:color="auto"/>
        <w:left w:val="none" w:sz="0" w:space="0" w:color="auto"/>
        <w:bottom w:val="none" w:sz="0" w:space="0" w:color="auto"/>
        <w:right w:val="none" w:sz="0" w:space="0" w:color="auto"/>
      </w:divBdr>
    </w:div>
    <w:div w:id="852839489">
      <w:bodyDiv w:val="1"/>
      <w:marLeft w:val="0"/>
      <w:marRight w:val="0"/>
      <w:marTop w:val="0"/>
      <w:marBottom w:val="0"/>
      <w:divBdr>
        <w:top w:val="none" w:sz="0" w:space="0" w:color="auto"/>
        <w:left w:val="none" w:sz="0" w:space="0" w:color="auto"/>
        <w:bottom w:val="none" w:sz="0" w:space="0" w:color="auto"/>
        <w:right w:val="none" w:sz="0" w:space="0" w:color="auto"/>
      </w:divBdr>
    </w:div>
    <w:div w:id="852917586">
      <w:bodyDiv w:val="1"/>
      <w:marLeft w:val="0"/>
      <w:marRight w:val="0"/>
      <w:marTop w:val="0"/>
      <w:marBottom w:val="0"/>
      <w:divBdr>
        <w:top w:val="none" w:sz="0" w:space="0" w:color="auto"/>
        <w:left w:val="none" w:sz="0" w:space="0" w:color="auto"/>
        <w:bottom w:val="none" w:sz="0" w:space="0" w:color="auto"/>
        <w:right w:val="none" w:sz="0" w:space="0" w:color="auto"/>
      </w:divBdr>
    </w:div>
    <w:div w:id="852963425">
      <w:bodyDiv w:val="1"/>
      <w:marLeft w:val="0"/>
      <w:marRight w:val="0"/>
      <w:marTop w:val="0"/>
      <w:marBottom w:val="0"/>
      <w:divBdr>
        <w:top w:val="none" w:sz="0" w:space="0" w:color="auto"/>
        <w:left w:val="none" w:sz="0" w:space="0" w:color="auto"/>
        <w:bottom w:val="none" w:sz="0" w:space="0" w:color="auto"/>
        <w:right w:val="none" w:sz="0" w:space="0" w:color="auto"/>
      </w:divBdr>
    </w:div>
    <w:div w:id="853034437">
      <w:bodyDiv w:val="1"/>
      <w:marLeft w:val="0"/>
      <w:marRight w:val="0"/>
      <w:marTop w:val="0"/>
      <w:marBottom w:val="0"/>
      <w:divBdr>
        <w:top w:val="none" w:sz="0" w:space="0" w:color="auto"/>
        <w:left w:val="none" w:sz="0" w:space="0" w:color="auto"/>
        <w:bottom w:val="none" w:sz="0" w:space="0" w:color="auto"/>
        <w:right w:val="none" w:sz="0" w:space="0" w:color="auto"/>
      </w:divBdr>
    </w:div>
    <w:div w:id="853107605">
      <w:bodyDiv w:val="1"/>
      <w:marLeft w:val="0"/>
      <w:marRight w:val="0"/>
      <w:marTop w:val="0"/>
      <w:marBottom w:val="0"/>
      <w:divBdr>
        <w:top w:val="none" w:sz="0" w:space="0" w:color="auto"/>
        <w:left w:val="none" w:sz="0" w:space="0" w:color="auto"/>
        <w:bottom w:val="none" w:sz="0" w:space="0" w:color="auto"/>
        <w:right w:val="none" w:sz="0" w:space="0" w:color="auto"/>
      </w:divBdr>
    </w:div>
    <w:div w:id="853108822">
      <w:bodyDiv w:val="1"/>
      <w:marLeft w:val="0"/>
      <w:marRight w:val="0"/>
      <w:marTop w:val="0"/>
      <w:marBottom w:val="0"/>
      <w:divBdr>
        <w:top w:val="none" w:sz="0" w:space="0" w:color="auto"/>
        <w:left w:val="none" w:sz="0" w:space="0" w:color="auto"/>
        <w:bottom w:val="none" w:sz="0" w:space="0" w:color="auto"/>
        <w:right w:val="none" w:sz="0" w:space="0" w:color="auto"/>
      </w:divBdr>
    </w:div>
    <w:div w:id="853152529">
      <w:bodyDiv w:val="1"/>
      <w:marLeft w:val="0"/>
      <w:marRight w:val="0"/>
      <w:marTop w:val="0"/>
      <w:marBottom w:val="0"/>
      <w:divBdr>
        <w:top w:val="none" w:sz="0" w:space="0" w:color="auto"/>
        <w:left w:val="none" w:sz="0" w:space="0" w:color="auto"/>
        <w:bottom w:val="none" w:sz="0" w:space="0" w:color="auto"/>
        <w:right w:val="none" w:sz="0" w:space="0" w:color="auto"/>
      </w:divBdr>
    </w:div>
    <w:div w:id="853156288">
      <w:bodyDiv w:val="1"/>
      <w:marLeft w:val="0"/>
      <w:marRight w:val="0"/>
      <w:marTop w:val="0"/>
      <w:marBottom w:val="0"/>
      <w:divBdr>
        <w:top w:val="none" w:sz="0" w:space="0" w:color="auto"/>
        <w:left w:val="none" w:sz="0" w:space="0" w:color="auto"/>
        <w:bottom w:val="none" w:sz="0" w:space="0" w:color="auto"/>
        <w:right w:val="none" w:sz="0" w:space="0" w:color="auto"/>
      </w:divBdr>
    </w:div>
    <w:div w:id="853349925">
      <w:bodyDiv w:val="1"/>
      <w:marLeft w:val="0"/>
      <w:marRight w:val="0"/>
      <w:marTop w:val="0"/>
      <w:marBottom w:val="0"/>
      <w:divBdr>
        <w:top w:val="none" w:sz="0" w:space="0" w:color="auto"/>
        <w:left w:val="none" w:sz="0" w:space="0" w:color="auto"/>
        <w:bottom w:val="none" w:sz="0" w:space="0" w:color="auto"/>
        <w:right w:val="none" w:sz="0" w:space="0" w:color="auto"/>
      </w:divBdr>
    </w:div>
    <w:div w:id="853373606">
      <w:bodyDiv w:val="1"/>
      <w:marLeft w:val="0"/>
      <w:marRight w:val="0"/>
      <w:marTop w:val="0"/>
      <w:marBottom w:val="0"/>
      <w:divBdr>
        <w:top w:val="none" w:sz="0" w:space="0" w:color="auto"/>
        <w:left w:val="none" w:sz="0" w:space="0" w:color="auto"/>
        <w:bottom w:val="none" w:sz="0" w:space="0" w:color="auto"/>
        <w:right w:val="none" w:sz="0" w:space="0" w:color="auto"/>
      </w:divBdr>
    </w:div>
    <w:div w:id="853418154">
      <w:bodyDiv w:val="1"/>
      <w:marLeft w:val="0"/>
      <w:marRight w:val="0"/>
      <w:marTop w:val="0"/>
      <w:marBottom w:val="0"/>
      <w:divBdr>
        <w:top w:val="none" w:sz="0" w:space="0" w:color="auto"/>
        <w:left w:val="none" w:sz="0" w:space="0" w:color="auto"/>
        <w:bottom w:val="none" w:sz="0" w:space="0" w:color="auto"/>
        <w:right w:val="none" w:sz="0" w:space="0" w:color="auto"/>
      </w:divBdr>
    </w:div>
    <w:div w:id="853617317">
      <w:bodyDiv w:val="1"/>
      <w:marLeft w:val="0"/>
      <w:marRight w:val="0"/>
      <w:marTop w:val="0"/>
      <w:marBottom w:val="0"/>
      <w:divBdr>
        <w:top w:val="none" w:sz="0" w:space="0" w:color="auto"/>
        <w:left w:val="none" w:sz="0" w:space="0" w:color="auto"/>
        <w:bottom w:val="none" w:sz="0" w:space="0" w:color="auto"/>
        <w:right w:val="none" w:sz="0" w:space="0" w:color="auto"/>
      </w:divBdr>
    </w:div>
    <w:div w:id="853685728">
      <w:bodyDiv w:val="1"/>
      <w:marLeft w:val="0"/>
      <w:marRight w:val="0"/>
      <w:marTop w:val="0"/>
      <w:marBottom w:val="0"/>
      <w:divBdr>
        <w:top w:val="none" w:sz="0" w:space="0" w:color="auto"/>
        <w:left w:val="none" w:sz="0" w:space="0" w:color="auto"/>
        <w:bottom w:val="none" w:sz="0" w:space="0" w:color="auto"/>
        <w:right w:val="none" w:sz="0" w:space="0" w:color="auto"/>
      </w:divBdr>
    </w:div>
    <w:div w:id="853760506">
      <w:bodyDiv w:val="1"/>
      <w:marLeft w:val="0"/>
      <w:marRight w:val="0"/>
      <w:marTop w:val="0"/>
      <w:marBottom w:val="0"/>
      <w:divBdr>
        <w:top w:val="none" w:sz="0" w:space="0" w:color="auto"/>
        <w:left w:val="none" w:sz="0" w:space="0" w:color="auto"/>
        <w:bottom w:val="none" w:sz="0" w:space="0" w:color="auto"/>
        <w:right w:val="none" w:sz="0" w:space="0" w:color="auto"/>
      </w:divBdr>
    </w:div>
    <w:div w:id="853765514">
      <w:bodyDiv w:val="1"/>
      <w:marLeft w:val="0"/>
      <w:marRight w:val="0"/>
      <w:marTop w:val="0"/>
      <w:marBottom w:val="0"/>
      <w:divBdr>
        <w:top w:val="none" w:sz="0" w:space="0" w:color="auto"/>
        <w:left w:val="none" w:sz="0" w:space="0" w:color="auto"/>
        <w:bottom w:val="none" w:sz="0" w:space="0" w:color="auto"/>
        <w:right w:val="none" w:sz="0" w:space="0" w:color="auto"/>
      </w:divBdr>
    </w:div>
    <w:div w:id="854028883">
      <w:bodyDiv w:val="1"/>
      <w:marLeft w:val="0"/>
      <w:marRight w:val="0"/>
      <w:marTop w:val="0"/>
      <w:marBottom w:val="0"/>
      <w:divBdr>
        <w:top w:val="none" w:sz="0" w:space="0" w:color="auto"/>
        <w:left w:val="none" w:sz="0" w:space="0" w:color="auto"/>
        <w:bottom w:val="none" w:sz="0" w:space="0" w:color="auto"/>
        <w:right w:val="none" w:sz="0" w:space="0" w:color="auto"/>
      </w:divBdr>
    </w:div>
    <w:div w:id="854270262">
      <w:bodyDiv w:val="1"/>
      <w:marLeft w:val="0"/>
      <w:marRight w:val="0"/>
      <w:marTop w:val="0"/>
      <w:marBottom w:val="0"/>
      <w:divBdr>
        <w:top w:val="none" w:sz="0" w:space="0" w:color="auto"/>
        <w:left w:val="none" w:sz="0" w:space="0" w:color="auto"/>
        <w:bottom w:val="none" w:sz="0" w:space="0" w:color="auto"/>
        <w:right w:val="none" w:sz="0" w:space="0" w:color="auto"/>
      </w:divBdr>
    </w:div>
    <w:div w:id="854423565">
      <w:bodyDiv w:val="1"/>
      <w:marLeft w:val="0"/>
      <w:marRight w:val="0"/>
      <w:marTop w:val="0"/>
      <w:marBottom w:val="0"/>
      <w:divBdr>
        <w:top w:val="none" w:sz="0" w:space="0" w:color="auto"/>
        <w:left w:val="none" w:sz="0" w:space="0" w:color="auto"/>
        <w:bottom w:val="none" w:sz="0" w:space="0" w:color="auto"/>
        <w:right w:val="none" w:sz="0" w:space="0" w:color="auto"/>
      </w:divBdr>
    </w:div>
    <w:div w:id="854536701">
      <w:bodyDiv w:val="1"/>
      <w:marLeft w:val="0"/>
      <w:marRight w:val="0"/>
      <w:marTop w:val="0"/>
      <w:marBottom w:val="0"/>
      <w:divBdr>
        <w:top w:val="none" w:sz="0" w:space="0" w:color="auto"/>
        <w:left w:val="none" w:sz="0" w:space="0" w:color="auto"/>
        <w:bottom w:val="none" w:sz="0" w:space="0" w:color="auto"/>
        <w:right w:val="none" w:sz="0" w:space="0" w:color="auto"/>
      </w:divBdr>
    </w:div>
    <w:div w:id="854539028">
      <w:bodyDiv w:val="1"/>
      <w:marLeft w:val="0"/>
      <w:marRight w:val="0"/>
      <w:marTop w:val="0"/>
      <w:marBottom w:val="0"/>
      <w:divBdr>
        <w:top w:val="none" w:sz="0" w:space="0" w:color="auto"/>
        <w:left w:val="none" w:sz="0" w:space="0" w:color="auto"/>
        <w:bottom w:val="none" w:sz="0" w:space="0" w:color="auto"/>
        <w:right w:val="none" w:sz="0" w:space="0" w:color="auto"/>
      </w:divBdr>
    </w:div>
    <w:div w:id="854655901">
      <w:bodyDiv w:val="1"/>
      <w:marLeft w:val="0"/>
      <w:marRight w:val="0"/>
      <w:marTop w:val="0"/>
      <w:marBottom w:val="0"/>
      <w:divBdr>
        <w:top w:val="none" w:sz="0" w:space="0" w:color="auto"/>
        <w:left w:val="none" w:sz="0" w:space="0" w:color="auto"/>
        <w:bottom w:val="none" w:sz="0" w:space="0" w:color="auto"/>
        <w:right w:val="none" w:sz="0" w:space="0" w:color="auto"/>
      </w:divBdr>
    </w:div>
    <w:div w:id="854733803">
      <w:bodyDiv w:val="1"/>
      <w:marLeft w:val="0"/>
      <w:marRight w:val="0"/>
      <w:marTop w:val="0"/>
      <w:marBottom w:val="0"/>
      <w:divBdr>
        <w:top w:val="none" w:sz="0" w:space="0" w:color="auto"/>
        <w:left w:val="none" w:sz="0" w:space="0" w:color="auto"/>
        <w:bottom w:val="none" w:sz="0" w:space="0" w:color="auto"/>
        <w:right w:val="none" w:sz="0" w:space="0" w:color="auto"/>
      </w:divBdr>
    </w:div>
    <w:div w:id="854735417">
      <w:bodyDiv w:val="1"/>
      <w:marLeft w:val="0"/>
      <w:marRight w:val="0"/>
      <w:marTop w:val="0"/>
      <w:marBottom w:val="0"/>
      <w:divBdr>
        <w:top w:val="none" w:sz="0" w:space="0" w:color="auto"/>
        <w:left w:val="none" w:sz="0" w:space="0" w:color="auto"/>
        <w:bottom w:val="none" w:sz="0" w:space="0" w:color="auto"/>
        <w:right w:val="none" w:sz="0" w:space="0" w:color="auto"/>
      </w:divBdr>
    </w:div>
    <w:div w:id="854806784">
      <w:bodyDiv w:val="1"/>
      <w:marLeft w:val="0"/>
      <w:marRight w:val="0"/>
      <w:marTop w:val="0"/>
      <w:marBottom w:val="0"/>
      <w:divBdr>
        <w:top w:val="none" w:sz="0" w:space="0" w:color="auto"/>
        <w:left w:val="none" w:sz="0" w:space="0" w:color="auto"/>
        <w:bottom w:val="none" w:sz="0" w:space="0" w:color="auto"/>
        <w:right w:val="none" w:sz="0" w:space="0" w:color="auto"/>
      </w:divBdr>
    </w:div>
    <w:div w:id="855509017">
      <w:bodyDiv w:val="1"/>
      <w:marLeft w:val="0"/>
      <w:marRight w:val="0"/>
      <w:marTop w:val="0"/>
      <w:marBottom w:val="0"/>
      <w:divBdr>
        <w:top w:val="none" w:sz="0" w:space="0" w:color="auto"/>
        <w:left w:val="none" w:sz="0" w:space="0" w:color="auto"/>
        <w:bottom w:val="none" w:sz="0" w:space="0" w:color="auto"/>
        <w:right w:val="none" w:sz="0" w:space="0" w:color="auto"/>
      </w:divBdr>
    </w:div>
    <w:div w:id="855538625">
      <w:bodyDiv w:val="1"/>
      <w:marLeft w:val="0"/>
      <w:marRight w:val="0"/>
      <w:marTop w:val="0"/>
      <w:marBottom w:val="0"/>
      <w:divBdr>
        <w:top w:val="none" w:sz="0" w:space="0" w:color="auto"/>
        <w:left w:val="none" w:sz="0" w:space="0" w:color="auto"/>
        <w:bottom w:val="none" w:sz="0" w:space="0" w:color="auto"/>
        <w:right w:val="none" w:sz="0" w:space="0" w:color="auto"/>
      </w:divBdr>
    </w:div>
    <w:div w:id="855578970">
      <w:bodyDiv w:val="1"/>
      <w:marLeft w:val="0"/>
      <w:marRight w:val="0"/>
      <w:marTop w:val="0"/>
      <w:marBottom w:val="0"/>
      <w:divBdr>
        <w:top w:val="none" w:sz="0" w:space="0" w:color="auto"/>
        <w:left w:val="none" w:sz="0" w:space="0" w:color="auto"/>
        <w:bottom w:val="none" w:sz="0" w:space="0" w:color="auto"/>
        <w:right w:val="none" w:sz="0" w:space="0" w:color="auto"/>
      </w:divBdr>
    </w:div>
    <w:div w:id="855652109">
      <w:bodyDiv w:val="1"/>
      <w:marLeft w:val="0"/>
      <w:marRight w:val="0"/>
      <w:marTop w:val="0"/>
      <w:marBottom w:val="0"/>
      <w:divBdr>
        <w:top w:val="none" w:sz="0" w:space="0" w:color="auto"/>
        <w:left w:val="none" w:sz="0" w:space="0" w:color="auto"/>
        <w:bottom w:val="none" w:sz="0" w:space="0" w:color="auto"/>
        <w:right w:val="none" w:sz="0" w:space="0" w:color="auto"/>
      </w:divBdr>
    </w:div>
    <w:div w:id="855728712">
      <w:bodyDiv w:val="1"/>
      <w:marLeft w:val="0"/>
      <w:marRight w:val="0"/>
      <w:marTop w:val="0"/>
      <w:marBottom w:val="0"/>
      <w:divBdr>
        <w:top w:val="none" w:sz="0" w:space="0" w:color="auto"/>
        <w:left w:val="none" w:sz="0" w:space="0" w:color="auto"/>
        <w:bottom w:val="none" w:sz="0" w:space="0" w:color="auto"/>
        <w:right w:val="none" w:sz="0" w:space="0" w:color="auto"/>
      </w:divBdr>
    </w:div>
    <w:div w:id="855735206">
      <w:bodyDiv w:val="1"/>
      <w:marLeft w:val="0"/>
      <w:marRight w:val="0"/>
      <w:marTop w:val="0"/>
      <w:marBottom w:val="0"/>
      <w:divBdr>
        <w:top w:val="none" w:sz="0" w:space="0" w:color="auto"/>
        <w:left w:val="none" w:sz="0" w:space="0" w:color="auto"/>
        <w:bottom w:val="none" w:sz="0" w:space="0" w:color="auto"/>
        <w:right w:val="none" w:sz="0" w:space="0" w:color="auto"/>
      </w:divBdr>
    </w:div>
    <w:div w:id="855778192">
      <w:bodyDiv w:val="1"/>
      <w:marLeft w:val="0"/>
      <w:marRight w:val="0"/>
      <w:marTop w:val="0"/>
      <w:marBottom w:val="0"/>
      <w:divBdr>
        <w:top w:val="none" w:sz="0" w:space="0" w:color="auto"/>
        <w:left w:val="none" w:sz="0" w:space="0" w:color="auto"/>
        <w:bottom w:val="none" w:sz="0" w:space="0" w:color="auto"/>
        <w:right w:val="none" w:sz="0" w:space="0" w:color="auto"/>
      </w:divBdr>
    </w:div>
    <w:div w:id="855846759">
      <w:bodyDiv w:val="1"/>
      <w:marLeft w:val="0"/>
      <w:marRight w:val="0"/>
      <w:marTop w:val="0"/>
      <w:marBottom w:val="0"/>
      <w:divBdr>
        <w:top w:val="none" w:sz="0" w:space="0" w:color="auto"/>
        <w:left w:val="none" w:sz="0" w:space="0" w:color="auto"/>
        <w:bottom w:val="none" w:sz="0" w:space="0" w:color="auto"/>
        <w:right w:val="none" w:sz="0" w:space="0" w:color="auto"/>
      </w:divBdr>
    </w:div>
    <w:div w:id="855928119">
      <w:bodyDiv w:val="1"/>
      <w:marLeft w:val="0"/>
      <w:marRight w:val="0"/>
      <w:marTop w:val="0"/>
      <w:marBottom w:val="0"/>
      <w:divBdr>
        <w:top w:val="none" w:sz="0" w:space="0" w:color="auto"/>
        <w:left w:val="none" w:sz="0" w:space="0" w:color="auto"/>
        <w:bottom w:val="none" w:sz="0" w:space="0" w:color="auto"/>
        <w:right w:val="none" w:sz="0" w:space="0" w:color="auto"/>
      </w:divBdr>
    </w:div>
    <w:div w:id="855967793">
      <w:bodyDiv w:val="1"/>
      <w:marLeft w:val="0"/>
      <w:marRight w:val="0"/>
      <w:marTop w:val="0"/>
      <w:marBottom w:val="0"/>
      <w:divBdr>
        <w:top w:val="none" w:sz="0" w:space="0" w:color="auto"/>
        <w:left w:val="none" w:sz="0" w:space="0" w:color="auto"/>
        <w:bottom w:val="none" w:sz="0" w:space="0" w:color="auto"/>
        <w:right w:val="none" w:sz="0" w:space="0" w:color="auto"/>
      </w:divBdr>
    </w:div>
    <w:div w:id="855969759">
      <w:bodyDiv w:val="1"/>
      <w:marLeft w:val="0"/>
      <w:marRight w:val="0"/>
      <w:marTop w:val="0"/>
      <w:marBottom w:val="0"/>
      <w:divBdr>
        <w:top w:val="none" w:sz="0" w:space="0" w:color="auto"/>
        <w:left w:val="none" w:sz="0" w:space="0" w:color="auto"/>
        <w:bottom w:val="none" w:sz="0" w:space="0" w:color="auto"/>
        <w:right w:val="none" w:sz="0" w:space="0" w:color="auto"/>
      </w:divBdr>
    </w:div>
    <w:div w:id="855971520">
      <w:bodyDiv w:val="1"/>
      <w:marLeft w:val="0"/>
      <w:marRight w:val="0"/>
      <w:marTop w:val="0"/>
      <w:marBottom w:val="0"/>
      <w:divBdr>
        <w:top w:val="none" w:sz="0" w:space="0" w:color="auto"/>
        <w:left w:val="none" w:sz="0" w:space="0" w:color="auto"/>
        <w:bottom w:val="none" w:sz="0" w:space="0" w:color="auto"/>
        <w:right w:val="none" w:sz="0" w:space="0" w:color="auto"/>
      </w:divBdr>
    </w:div>
    <w:div w:id="855995910">
      <w:bodyDiv w:val="1"/>
      <w:marLeft w:val="0"/>
      <w:marRight w:val="0"/>
      <w:marTop w:val="0"/>
      <w:marBottom w:val="0"/>
      <w:divBdr>
        <w:top w:val="none" w:sz="0" w:space="0" w:color="auto"/>
        <w:left w:val="none" w:sz="0" w:space="0" w:color="auto"/>
        <w:bottom w:val="none" w:sz="0" w:space="0" w:color="auto"/>
        <w:right w:val="none" w:sz="0" w:space="0" w:color="auto"/>
      </w:divBdr>
    </w:div>
    <w:div w:id="856040883">
      <w:bodyDiv w:val="1"/>
      <w:marLeft w:val="0"/>
      <w:marRight w:val="0"/>
      <w:marTop w:val="0"/>
      <w:marBottom w:val="0"/>
      <w:divBdr>
        <w:top w:val="none" w:sz="0" w:space="0" w:color="auto"/>
        <w:left w:val="none" w:sz="0" w:space="0" w:color="auto"/>
        <w:bottom w:val="none" w:sz="0" w:space="0" w:color="auto"/>
        <w:right w:val="none" w:sz="0" w:space="0" w:color="auto"/>
      </w:divBdr>
    </w:div>
    <w:div w:id="856190323">
      <w:bodyDiv w:val="1"/>
      <w:marLeft w:val="0"/>
      <w:marRight w:val="0"/>
      <w:marTop w:val="0"/>
      <w:marBottom w:val="0"/>
      <w:divBdr>
        <w:top w:val="none" w:sz="0" w:space="0" w:color="auto"/>
        <w:left w:val="none" w:sz="0" w:space="0" w:color="auto"/>
        <w:bottom w:val="none" w:sz="0" w:space="0" w:color="auto"/>
        <w:right w:val="none" w:sz="0" w:space="0" w:color="auto"/>
      </w:divBdr>
    </w:div>
    <w:div w:id="856192136">
      <w:bodyDiv w:val="1"/>
      <w:marLeft w:val="0"/>
      <w:marRight w:val="0"/>
      <w:marTop w:val="0"/>
      <w:marBottom w:val="0"/>
      <w:divBdr>
        <w:top w:val="none" w:sz="0" w:space="0" w:color="auto"/>
        <w:left w:val="none" w:sz="0" w:space="0" w:color="auto"/>
        <w:bottom w:val="none" w:sz="0" w:space="0" w:color="auto"/>
        <w:right w:val="none" w:sz="0" w:space="0" w:color="auto"/>
      </w:divBdr>
    </w:div>
    <w:div w:id="856314260">
      <w:bodyDiv w:val="1"/>
      <w:marLeft w:val="0"/>
      <w:marRight w:val="0"/>
      <w:marTop w:val="0"/>
      <w:marBottom w:val="0"/>
      <w:divBdr>
        <w:top w:val="none" w:sz="0" w:space="0" w:color="auto"/>
        <w:left w:val="none" w:sz="0" w:space="0" w:color="auto"/>
        <w:bottom w:val="none" w:sz="0" w:space="0" w:color="auto"/>
        <w:right w:val="none" w:sz="0" w:space="0" w:color="auto"/>
      </w:divBdr>
    </w:div>
    <w:div w:id="856382948">
      <w:bodyDiv w:val="1"/>
      <w:marLeft w:val="0"/>
      <w:marRight w:val="0"/>
      <w:marTop w:val="0"/>
      <w:marBottom w:val="0"/>
      <w:divBdr>
        <w:top w:val="none" w:sz="0" w:space="0" w:color="auto"/>
        <w:left w:val="none" w:sz="0" w:space="0" w:color="auto"/>
        <w:bottom w:val="none" w:sz="0" w:space="0" w:color="auto"/>
        <w:right w:val="none" w:sz="0" w:space="0" w:color="auto"/>
      </w:divBdr>
    </w:div>
    <w:div w:id="856383794">
      <w:bodyDiv w:val="1"/>
      <w:marLeft w:val="0"/>
      <w:marRight w:val="0"/>
      <w:marTop w:val="0"/>
      <w:marBottom w:val="0"/>
      <w:divBdr>
        <w:top w:val="none" w:sz="0" w:space="0" w:color="auto"/>
        <w:left w:val="none" w:sz="0" w:space="0" w:color="auto"/>
        <w:bottom w:val="none" w:sz="0" w:space="0" w:color="auto"/>
        <w:right w:val="none" w:sz="0" w:space="0" w:color="auto"/>
      </w:divBdr>
    </w:div>
    <w:div w:id="856578856">
      <w:bodyDiv w:val="1"/>
      <w:marLeft w:val="0"/>
      <w:marRight w:val="0"/>
      <w:marTop w:val="0"/>
      <w:marBottom w:val="0"/>
      <w:divBdr>
        <w:top w:val="none" w:sz="0" w:space="0" w:color="auto"/>
        <w:left w:val="none" w:sz="0" w:space="0" w:color="auto"/>
        <w:bottom w:val="none" w:sz="0" w:space="0" w:color="auto"/>
        <w:right w:val="none" w:sz="0" w:space="0" w:color="auto"/>
      </w:divBdr>
    </w:div>
    <w:div w:id="856582153">
      <w:bodyDiv w:val="1"/>
      <w:marLeft w:val="0"/>
      <w:marRight w:val="0"/>
      <w:marTop w:val="0"/>
      <w:marBottom w:val="0"/>
      <w:divBdr>
        <w:top w:val="none" w:sz="0" w:space="0" w:color="auto"/>
        <w:left w:val="none" w:sz="0" w:space="0" w:color="auto"/>
        <w:bottom w:val="none" w:sz="0" w:space="0" w:color="auto"/>
        <w:right w:val="none" w:sz="0" w:space="0" w:color="auto"/>
      </w:divBdr>
    </w:div>
    <w:div w:id="856583293">
      <w:bodyDiv w:val="1"/>
      <w:marLeft w:val="0"/>
      <w:marRight w:val="0"/>
      <w:marTop w:val="0"/>
      <w:marBottom w:val="0"/>
      <w:divBdr>
        <w:top w:val="none" w:sz="0" w:space="0" w:color="auto"/>
        <w:left w:val="none" w:sz="0" w:space="0" w:color="auto"/>
        <w:bottom w:val="none" w:sz="0" w:space="0" w:color="auto"/>
        <w:right w:val="none" w:sz="0" w:space="0" w:color="auto"/>
      </w:divBdr>
    </w:div>
    <w:div w:id="856626229">
      <w:bodyDiv w:val="1"/>
      <w:marLeft w:val="0"/>
      <w:marRight w:val="0"/>
      <w:marTop w:val="0"/>
      <w:marBottom w:val="0"/>
      <w:divBdr>
        <w:top w:val="none" w:sz="0" w:space="0" w:color="auto"/>
        <w:left w:val="none" w:sz="0" w:space="0" w:color="auto"/>
        <w:bottom w:val="none" w:sz="0" w:space="0" w:color="auto"/>
        <w:right w:val="none" w:sz="0" w:space="0" w:color="auto"/>
      </w:divBdr>
    </w:div>
    <w:div w:id="856626904">
      <w:bodyDiv w:val="1"/>
      <w:marLeft w:val="0"/>
      <w:marRight w:val="0"/>
      <w:marTop w:val="0"/>
      <w:marBottom w:val="0"/>
      <w:divBdr>
        <w:top w:val="none" w:sz="0" w:space="0" w:color="auto"/>
        <w:left w:val="none" w:sz="0" w:space="0" w:color="auto"/>
        <w:bottom w:val="none" w:sz="0" w:space="0" w:color="auto"/>
        <w:right w:val="none" w:sz="0" w:space="0" w:color="auto"/>
      </w:divBdr>
    </w:div>
    <w:div w:id="856887965">
      <w:bodyDiv w:val="1"/>
      <w:marLeft w:val="0"/>
      <w:marRight w:val="0"/>
      <w:marTop w:val="0"/>
      <w:marBottom w:val="0"/>
      <w:divBdr>
        <w:top w:val="none" w:sz="0" w:space="0" w:color="auto"/>
        <w:left w:val="none" w:sz="0" w:space="0" w:color="auto"/>
        <w:bottom w:val="none" w:sz="0" w:space="0" w:color="auto"/>
        <w:right w:val="none" w:sz="0" w:space="0" w:color="auto"/>
      </w:divBdr>
    </w:div>
    <w:div w:id="857038942">
      <w:bodyDiv w:val="1"/>
      <w:marLeft w:val="0"/>
      <w:marRight w:val="0"/>
      <w:marTop w:val="0"/>
      <w:marBottom w:val="0"/>
      <w:divBdr>
        <w:top w:val="none" w:sz="0" w:space="0" w:color="auto"/>
        <w:left w:val="none" w:sz="0" w:space="0" w:color="auto"/>
        <w:bottom w:val="none" w:sz="0" w:space="0" w:color="auto"/>
        <w:right w:val="none" w:sz="0" w:space="0" w:color="auto"/>
      </w:divBdr>
    </w:div>
    <w:div w:id="857043206">
      <w:bodyDiv w:val="1"/>
      <w:marLeft w:val="0"/>
      <w:marRight w:val="0"/>
      <w:marTop w:val="0"/>
      <w:marBottom w:val="0"/>
      <w:divBdr>
        <w:top w:val="none" w:sz="0" w:space="0" w:color="auto"/>
        <w:left w:val="none" w:sz="0" w:space="0" w:color="auto"/>
        <w:bottom w:val="none" w:sz="0" w:space="0" w:color="auto"/>
        <w:right w:val="none" w:sz="0" w:space="0" w:color="auto"/>
      </w:divBdr>
    </w:div>
    <w:div w:id="857279840">
      <w:bodyDiv w:val="1"/>
      <w:marLeft w:val="0"/>
      <w:marRight w:val="0"/>
      <w:marTop w:val="0"/>
      <w:marBottom w:val="0"/>
      <w:divBdr>
        <w:top w:val="none" w:sz="0" w:space="0" w:color="auto"/>
        <w:left w:val="none" w:sz="0" w:space="0" w:color="auto"/>
        <w:bottom w:val="none" w:sz="0" w:space="0" w:color="auto"/>
        <w:right w:val="none" w:sz="0" w:space="0" w:color="auto"/>
      </w:divBdr>
    </w:div>
    <w:div w:id="857307566">
      <w:bodyDiv w:val="1"/>
      <w:marLeft w:val="0"/>
      <w:marRight w:val="0"/>
      <w:marTop w:val="0"/>
      <w:marBottom w:val="0"/>
      <w:divBdr>
        <w:top w:val="none" w:sz="0" w:space="0" w:color="auto"/>
        <w:left w:val="none" w:sz="0" w:space="0" w:color="auto"/>
        <w:bottom w:val="none" w:sz="0" w:space="0" w:color="auto"/>
        <w:right w:val="none" w:sz="0" w:space="0" w:color="auto"/>
      </w:divBdr>
    </w:div>
    <w:div w:id="857347954">
      <w:bodyDiv w:val="1"/>
      <w:marLeft w:val="0"/>
      <w:marRight w:val="0"/>
      <w:marTop w:val="0"/>
      <w:marBottom w:val="0"/>
      <w:divBdr>
        <w:top w:val="none" w:sz="0" w:space="0" w:color="auto"/>
        <w:left w:val="none" w:sz="0" w:space="0" w:color="auto"/>
        <w:bottom w:val="none" w:sz="0" w:space="0" w:color="auto"/>
        <w:right w:val="none" w:sz="0" w:space="0" w:color="auto"/>
      </w:divBdr>
    </w:div>
    <w:div w:id="857425537">
      <w:bodyDiv w:val="1"/>
      <w:marLeft w:val="0"/>
      <w:marRight w:val="0"/>
      <w:marTop w:val="0"/>
      <w:marBottom w:val="0"/>
      <w:divBdr>
        <w:top w:val="none" w:sz="0" w:space="0" w:color="auto"/>
        <w:left w:val="none" w:sz="0" w:space="0" w:color="auto"/>
        <w:bottom w:val="none" w:sz="0" w:space="0" w:color="auto"/>
        <w:right w:val="none" w:sz="0" w:space="0" w:color="auto"/>
      </w:divBdr>
    </w:div>
    <w:div w:id="857429231">
      <w:bodyDiv w:val="1"/>
      <w:marLeft w:val="0"/>
      <w:marRight w:val="0"/>
      <w:marTop w:val="0"/>
      <w:marBottom w:val="0"/>
      <w:divBdr>
        <w:top w:val="none" w:sz="0" w:space="0" w:color="auto"/>
        <w:left w:val="none" w:sz="0" w:space="0" w:color="auto"/>
        <w:bottom w:val="none" w:sz="0" w:space="0" w:color="auto"/>
        <w:right w:val="none" w:sz="0" w:space="0" w:color="auto"/>
      </w:divBdr>
    </w:div>
    <w:div w:id="857431760">
      <w:bodyDiv w:val="1"/>
      <w:marLeft w:val="0"/>
      <w:marRight w:val="0"/>
      <w:marTop w:val="0"/>
      <w:marBottom w:val="0"/>
      <w:divBdr>
        <w:top w:val="none" w:sz="0" w:space="0" w:color="auto"/>
        <w:left w:val="none" w:sz="0" w:space="0" w:color="auto"/>
        <w:bottom w:val="none" w:sz="0" w:space="0" w:color="auto"/>
        <w:right w:val="none" w:sz="0" w:space="0" w:color="auto"/>
      </w:divBdr>
    </w:div>
    <w:div w:id="857545936">
      <w:bodyDiv w:val="1"/>
      <w:marLeft w:val="0"/>
      <w:marRight w:val="0"/>
      <w:marTop w:val="0"/>
      <w:marBottom w:val="0"/>
      <w:divBdr>
        <w:top w:val="none" w:sz="0" w:space="0" w:color="auto"/>
        <w:left w:val="none" w:sz="0" w:space="0" w:color="auto"/>
        <w:bottom w:val="none" w:sz="0" w:space="0" w:color="auto"/>
        <w:right w:val="none" w:sz="0" w:space="0" w:color="auto"/>
      </w:divBdr>
    </w:div>
    <w:div w:id="857548117">
      <w:bodyDiv w:val="1"/>
      <w:marLeft w:val="0"/>
      <w:marRight w:val="0"/>
      <w:marTop w:val="0"/>
      <w:marBottom w:val="0"/>
      <w:divBdr>
        <w:top w:val="none" w:sz="0" w:space="0" w:color="auto"/>
        <w:left w:val="none" w:sz="0" w:space="0" w:color="auto"/>
        <w:bottom w:val="none" w:sz="0" w:space="0" w:color="auto"/>
        <w:right w:val="none" w:sz="0" w:space="0" w:color="auto"/>
      </w:divBdr>
    </w:div>
    <w:div w:id="857740035">
      <w:bodyDiv w:val="1"/>
      <w:marLeft w:val="0"/>
      <w:marRight w:val="0"/>
      <w:marTop w:val="0"/>
      <w:marBottom w:val="0"/>
      <w:divBdr>
        <w:top w:val="none" w:sz="0" w:space="0" w:color="auto"/>
        <w:left w:val="none" w:sz="0" w:space="0" w:color="auto"/>
        <w:bottom w:val="none" w:sz="0" w:space="0" w:color="auto"/>
        <w:right w:val="none" w:sz="0" w:space="0" w:color="auto"/>
      </w:divBdr>
    </w:div>
    <w:div w:id="857811319">
      <w:bodyDiv w:val="1"/>
      <w:marLeft w:val="0"/>
      <w:marRight w:val="0"/>
      <w:marTop w:val="0"/>
      <w:marBottom w:val="0"/>
      <w:divBdr>
        <w:top w:val="none" w:sz="0" w:space="0" w:color="auto"/>
        <w:left w:val="none" w:sz="0" w:space="0" w:color="auto"/>
        <w:bottom w:val="none" w:sz="0" w:space="0" w:color="auto"/>
        <w:right w:val="none" w:sz="0" w:space="0" w:color="auto"/>
      </w:divBdr>
    </w:div>
    <w:div w:id="857812106">
      <w:bodyDiv w:val="1"/>
      <w:marLeft w:val="0"/>
      <w:marRight w:val="0"/>
      <w:marTop w:val="0"/>
      <w:marBottom w:val="0"/>
      <w:divBdr>
        <w:top w:val="none" w:sz="0" w:space="0" w:color="auto"/>
        <w:left w:val="none" w:sz="0" w:space="0" w:color="auto"/>
        <w:bottom w:val="none" w:sz="0" w:space="0" w:color="auto"/>
        <w:right w:val="none" w:sz="0" w:space="0" w:color="auto"/>
      </w:divBdr>
    </w:div>
    <w:div w:id="857963896">
      <w:bodyDiv w:val="1"/>
      <w:marLeft w:val="0"/>
      <w:marRight w:val="0"/>
      <w:marTop w:val="0"/>
      <w:marBottom w:val="0"/>
      <w:divBdr>
        <w:top w:val="none" w:sz="0" w:space="0" w:color="auto"/>
        <w:left w:val="none" w:sz="0" w:space="0" w:color="auto"/>
        <w:bottom w:val="none" w:sz="0" w:space="0" w:color="auto"/>
        <w:right w:val="none" w:sz="0" w:space="0" w:color="auto"/>
      </w:divBdr>
    </w:div>
    <w:div w:id="858009848">
      <w:bodyDiv w:val="1"/>
      <w:marLeft w:val="0"/>
      <w:marRight w:val="0"/>
      <w:marTop w:val="0"/>
      <w:marBottom w:val="0"/>
      <w:divBdr>
        <w:top w:val="none" w:sz="0" w:space="0" w:color="auto"/>
        <w:left w:val="none" w:sz="0" w:space="0" w:color="auto"/>
        <w:bottom w:val="none" w:sz="0" w:space="0" w:color="auto"/>
        <w:right w:val="none" w:sz="0" w:space="0" w:color="auto"/>
      </w:divBdr>
    </w:div>
    <w:div w:id="858085643">
      <w:bodyDiv w:val="1"/>
      <w:marLeft w:val="0"/>
      <w:marRight w:val="0"/>
      <w:marTop w:val="0"/>
      <w:marBottom w:val="0"/>
      <w:divBdr>
        <w:top w:val="none" w:sz="0" w:space="0" w:color="auto"/>
        <w:left w:val="none" w:sz="0" w:space="0" w:color="auto"/>
        <w:bottom w:val="none" w:sz="0" w:space="0" w:color="auto"/>
        <w:right w:val="none" w:sz="0" w:space="0" w:color="auto"/>
      </w:divBdr>
    </w:div>
    <w:div w:id="858128987">
      <w:bodyDiv w:val="1"/>
      <w:marLeft w:val="0"/>
      <w:marRight w:val="0"/>
      <w:marTop w:val="0"/>
      <w:marBottom w:val="0"/>
      <w:divBdr>
        <w:top w:val="none" w:sz="0" w:space="0" w:color="auto"/>
        <w:left w:val="none" w:sz="0" w:space="0" w:color="auto"/>
        <w:bottom w:val="none" w:sz="0" w:space="0" w:color="auto"/>
        <w:right w:val="none" w:sz="0" w:space="0" w:color="auto"/>
      </w:divBdr>
    </w:div>
    <w:div w:id="858160058">
      <w:bodyDiv w:val="1"/>
      <w:marLeft w:val="0"/>
      <w:marRight w:val="0"/>
      <w:marTop w:val="0"/>
      <w:marBottom w:val="0"/>
      <w:divBdr>
        <w:top w:val="none" w:sz="0" w:space="0" w:color="auto"/>
        <w:left w:val="none" w:sz="0" w:space="0" w:color="auto"/>
        <w:bottom w:val="none" w:sz="0" w:space="0" w:color="auto"/>
        <w:right w:val="none" w:sz="0" w:space="0" w:color="auto"/>
      </w:divBdr>
    </w:div>
    <w:div w:id="858279015">
      <w:bodyDiv w:val="1"/>
      <w:marLeft w:val="0"/>
      <w:marRight w:val="0"/>
      <w:marTop w:val="0"/>
      <w:marBottom w:val="0"/>
      <w:divBdr>
        <w:top w:val="none" w:sz="0" w:space="0" w:color="auto"/>
        <w:left w:val="none" w:sz="0" w:space="0" w:color="auto"/>
        <w:bottom w:val="none" w:sz="0" w:space="0" w:color="auto"/>
        <w:right w:val="none" w:sz="0" w:space="0" w:color="auto"/>
      </w:divBdr>
    </w:div>
    <w:div w:id="858279091">
      <w:bodyDiv w:val="1"/>
      <w:marLeft w:val="0"/>
      <w:marRight w:val="0"/>
      <w:marTop w:val="0"/>
      <w:marBottom w:val="0"/>
      <w:divBdr>
        <w:top w:val="none" w:sz="0" w:space="0" w:color="auto"/>
        <w:left w:val="none" w:sz="0" w:space="0" w:color="auto"/>
        <w:bottom w:val="none" w:sz="0" w:space="0" w:color="auto"/>
        <w:right w:val="none" w:sz="0" w:space="0" w:color="auto"/>
      </w:divBdr>
    </w:div>
    <w:div w:id="858465133">
      <w:bodyDiv w:val="1"/>
      <w:marLeft w:val="0"/>
      <w:marRight w:val="0"/>
      <w:marTop w:val="0"/>
      <w:marBottom w:val="0"/>
      <w:divBdr>
        <w:top w:val="none" w:sz="0" w:space="0" w:color="auto"/>
        <w:left w:val="none" w:sz="0" w:space="0" w:color="auto"/>
        <w:bottom w:val="none" w:sz="0" w:space="0" w:color="auto"/>
        <w:right w:val="none" w:sz="0" w:space="0" w:color="auto"/>
      </w:divBdr>
    </w:div>
    <w:div w:id="858470005">
      <w:bodyDiv w:val="1"/>
      <w:marLeft w:val="0"/>
      <w:marRight w:val="0"/>
      <w:marTop w:val="0"/>
      <w:marBottom w:val="0"/>
      <w:divBdr>
        <w:top w:val="none" w:sz="0" w:space="0" w:color="auto"/>
        <w:left w:val="none" w:sz="0" w:space="0" w:color="auto"/>
        <w:bottom w:val="none" w:sz="0" w:space="0" w:color="auto"/>
        <w:right w:val="none" w:sz="0" w:space="0" w:color="auto"/>
      </w:divBdr>
    </w:div>
    <w:div w:id="858471999">
      <w:bodyDiv w:val="1"/>
      <w:marLeft w:val="0"/>
      <w:marRight w:val="0"/>
      <w:marTop w:val="0"/>
      <w:marBottom w:val="0"/>
      <w:divBdr>
        <w:top w:val="none" w:sz="0" w:space="0" w:color="auto"/>
        <w:left w:val="none" w:sz="0" w:space="0" w:color="auto"/>
        <w:bottom w:val="none" w:sz="0" w:space="0" w:color="auto"/>
        <w:right w:val="none" w:sz="0" w:space="0" w:color="auto"/>
      </w:divBdr>
    </w:div>
    <w:div w:id="858472155">
      <w:bodyDiv w:val="1"/>
      <w:marLeft w:val="0"/>
      <w:marRight w:val="0"/>
      <w:marTop w:val="0"/>
      <w:marBottom w:val="0"/>
      <w:divBdr>
        <w:top w:val="none" w:sz="0" w:space="0" w:color="auto"/>
        <w:left w:val="none" w:sz="0" w:space="0" w:color="auto"/>
        <w:bottom w:val="none" w:sz="0" w:space="0" w:color="auto"/>
        <w:right w:val="none" w:sz="0" w:space="0" w:color="auto"/>
      </w:divBdr>
    </w:div>
    <w:div w:id="858543193">
      <w:bodyDiv w:val="1"/>
      <w:marLeft w:val="0"/>
      <w:marRight w:val="0"/>
      <w:marTop w:val="0"/>
      <w:marBottom w:val="0"/>
      <w:divBdr>
        <w:top w:val="none" w:sz="0" w:space="0" w:color="auto"/>
        <w:left w:val="none" w:sz="0" w:space="0" w:color="auto"/>
        <w:bottom w:val="none" w:sz="0" w:space="0" w:color="auto"/>
        <w:right w:val="none" w:sz="0" w:space="0" w:color="auto"/>
      </w:divBdr>
    </w:div>
    <w:div w:id="858617361">
      <w:bodyDiv w:val="1"/>
      <w:marLeft w:val="0"/>
      <w:marRight w:val="0"/>
      <w:marTop w:val="0"/>
      <w:marBottom w:val="0"/>
      <w:divBdr>
        <w:top w:val="none" w:sz="0" w:space="0" w:color="auto"/>
        <w:left w:val="none" w:sz="0" w:space="0" w:color="auto"/>
        <w:bottom w:val="none" w:sz="0" w:space="0" w:color="auto"/>
        <w:right w:val="none" w:sz="0" w:space="0" w:color="auto"/>
      </w:divBdr>
    </w:div>
    <w:div w:id="858618870">
      <w:bodyDiv w:val="1"/>
      <w:marLeft w:val="0"/>
      <w:marRight w:val="0"/>
      <w:marTop w:val="0"/>
      <w:marBottom w:val="0"/>
      <w:divBdr>
        <w:top w:val="none" w:sz="0" w:space="0" w:color="auto"/>
        <w:left w:val="none" w:sz="0" w:space="0" w:color="auto"/>
        <w:bottom w:val="none" w:sz="0" w:space="0" w:color="auto"/>
        <w:right w:val="none" w:sz="0" w:space="0" w:color="auto"/>
      </w:divBdr>
    </w:div>
    <w:div w:id="858663516">
      <w:bodyDiv w:val="1"/>
      <w:marLeft w:val="0"/>
      <w:marRight w:val="0"/>
      <w:marTop w:val="0"/>
      <w:marBottom w:val="0"/>
      <w:divBdr>
        <w:top w:val="none" w:sz="0" w:space="0" w:color="auto"/>
        <w:left w:val="none" w:sz="0" w:space="0" w:color="auto"/>
        <w:bottom w:val="none" w:sz="0" w:space="0" w:color="auto"/>
        <w:right w:val="none" w:sz="0" w:space="0" w:color="auto"/>
      </w:divBdr>
    </w:div>
    <w:div w:id="858667866">
      <w:bodyDiv w:val="1"/>
      <w:marLeft w:val="0"/>
      <w:marRight w:val="0"/>
      <w:marTop w:val="0"/>
      <w:marBottom w:val="0"/>
      <w:divBdr>
        <w:top w:val="none" w:sz="0" w:space="0" w:color="auto"/>
        <w:left w:val="none" w:sz="0" w:space="0" w:color="auto"/>
        <w:bottom w:val="none" w:sz="0" w:space="0" w:color="auto"/>
        <w:right w:val="none" w:sz="0" w:space="0" w:color="auto"/>
      </w:divBdr>
    </w:div>
    <w:div w:id="858741170">
      <w:bodyDiv w:val="1"/>
      <w:marLeft w:val="0"/>
      <w:marRight w:val="0"/>
      <w:marTop w:val="0"/>
      <w:marBottom w:val="0"/>
      <w:divBdr>
        <w:top w:val="none" w:sz="0" w:space="0" w:color="auto"/>
        <w:left w:val="none" w:sz="0" w:space="0" w:color="auto"/>
        <w:bottom w:val="none" w:sz="0" w:space="0" w:color="auto"/>
        <w:right w:val="none" w:sz="0" w:space="0" w:color="auto"/>
      </w:divBdr>
    </w:div>
    <w:div w:id="858783954">
      <w:bodyDiv w:val="1"/>
      <w:marLeft w:val="0"/>
      <w:marRight w:val="0"/>
      <w:marTop w:val="0"/>
      <w:marBottom w:val="0"/>
      <w:divBdr>
        <w:top w:val="none" w:sz="0" w:space="0" w:color="auto"/>
        <w:left w:val="none" w:sz="0" w:space="0" w:color="auto"/>
        <w:bottom w:val="none" w:sz="0" w:space="0" w:color="auto"/>
        <w:right w:val="none" w:sz="0" w:space="0" w:color="auto"/>
      </w:divBdr>
    </w:div>
    <w:div w:id="858811191">
      <w:bodyDiv w:val="1"/>
      <w:marLeft w:val="0"/>
      <w:marRight w:val="0"/>
      <w:marTop w:val="0"/>
      <w:marBottom w:val="0"/>
      <w:divBdr>
        <w:top w:val="none" w:sz="0" w:space="0" w:color="auto"/>
        <w:left w:val="none" w:sz="0" w:space="0" w:color="auto"/>
        <w:bottom w:val="none" w:sz="0" w:space="0" w:color="auto"/>
        <w:right w:val="none" w:sz="0" w:space="0" w:color="auto"/>
      </w:divBdr>
    </w:div>
    <w:div w:id="858811289">
      <w:bodyDiv w:val="1"/>
      <w:marLeft w:val="0"/>
      <w:marRight w:val="0"/>
      <w:marTop w:val="0"/>
      <w:marBottom w:val="0"/>
      <w:divBdr>
        <w:top w:val="none" w:sz="0" w:space="0" w:color="auto"/>
        <w:left w:val="none" w:sz="0" w:space="0" w:color="auto"/>
        <w:bottom w:val="none" w:sz="0" w:space="0" w:color="auto"/>
        <w:right w:val="none" w:sz="0" w:space="0" w:color="auto"/>
      </w:divBdr>
    </w:div>
    <w:div w:id="858813444">
      <w:bodyDiv w:val="1"/>
      <w:marLeft w:val="0"/>
      <w:marRight w:val="0"/>
      <w:marTop w:val="0"/>
      <w:marBottom w:val="0"/>
      <w:divBdr>
        <w:top w:val="none" w:sz="0" w:space="0" w:color="auto"/>
        <w:left w:val="none" w:sz="0" w:space="0" w:color="auto"/>
        <w:bottom w:val="none" w:sz="0" w:space="0" w:color="auto"/>
        <w:right w:val="none" w:sz="0" w:space="0" w:color="auto"/>
      </w:divBdr>
    </w:div>
    <w:div w:id="858816367">
      <w:bodyDiv w:val="1"/>
      <w:marLeft w:val="0"/>
      <w:marRight w:val="0"/>
      <w:marTop w:val="0"/>
      <w:marBottom w:val="0"/>
      <w:divBdr>
        <w:top w:val="none" w:sz="0" w:space="0" w:color="auto"/>
        <w:left w:val="none" w:sz="0" w:space="0" w:color="auto"/>
        <w:bottom w:val="none" w:sz="0" w:space="0" w:color="auto"/>
        <w:right w:val="none" w:sz="0" w:space="0" w:color="auto"/>
      </w:divBdr>
    </w:div>
    <w:div w:id="858857372">
      <w:bodyDiv w:val="1"/>
      <w:marLeft w:val="0"/>
      <w:marRight w:val="0"/>
      <w:marTop w:val="0"/>
      <w:marBottom w:val="0"/>
      <w:divBdr>
        <w:top w:val="none" w:sz="0" w:space="0" w:color="auto"/>
        <w:left w:val="none" w:sz="0" w:space="0" w:color="auto"/>
        <w:bottom w:val="none" w:sz="0" w:space="0" w:color="auto"/>
        <w:right w:val="none" w:sz="0" w:space="0" w:color="auto"/>
      </w:divBdr>
    </w:div>
    <w:div w:id="858860294">
      <w:bodyDiv w:val="1"/>
      <w:marLeft w:val="0"/>
      <w:marRight w:val="0"/>
      <w:marTop w:val="0"/>
      <w:marBottom w:val="0"/>
      <w:divBdr>
        <w:top w:val="none" w:sz="0" w:space="0" w:color="auto"/>
        <w:left w:val="none" w:sz="0" w:space="0" w:color="auto"/>
        <w:bottom w:val="none" w:sz="0" w:space="0" w:color="auto"/>
        <w:right w:val="none" w:sz="0" w:space="0" w:color="auto"/>
      </w:divBdr>
    </w:div>
    <w:div w:id="858932956">
      <w:bodyDiv w:val="1"/>
      <w:marLeft w:val="0"/>
      <w:marRight w:val="0"/>
      <w:marTop w:val="0"/>
      <w:marBottom w:val="0"/>
      <w:divBdr>
        <w:top w:val="none" w:sz="0" w:space="0" w:color="auto"/>
        <w:left w:val="none" w:sz="0" w:space="0" w:color="auto"/>
        <w:bottom w:val="none" w:sz="0" w:space="0" w:color="auto"/>
        <w:right w:val="none" w:sz="0" w:space="0" w:color="auto"/>
      </w:divBdr>
    </w:div>
    <w:div w:id="859121004">
      <w:bodyDiv w:val="1"/>
      <w:marLeft w:val="0"/>
      <w:marRight w:val="0"/>
      <w:marTop w:val="0"/>
      <w:marBottom w:val="0"/>
      <w:divBdr>
        <w:top w:val="none" w:sz="0" w:space="0" w:color="auto"/>
        <w:left w:val="none" w:sz="0" w:space="0" w:color="auto"/>
        <w:bottom w:val="none" w:sz="0" w:space="0" w:color="auto"/>
        <w:right w:val="none" w:sz="0" w:space="0" w:color="auto"/>
      </w:divBdr>
    </w:div>
    <w:div w:id="859200309">
      <w:bodyDiv w:val="1"/>
      <w:marLeft w:val="0"/>
      <w:marRight w:val="0"/>
      <w:marTop w:val="0"/>
      <w:marBottom w:val="0"/>
      <w:divBdr>
        <w:top w:val="none" w:sz="0" w:space="0" w:color="auto"/>
        <w:left w:val="none" w:sz="0" w:space="0" w:color="auto"/>
        <w:bottom w:val="none" w:sz="0" w:space="0" w:color="auto"/>
        <w:right w:val="none" w:sz="0" w:space="0" w:color="auto"/>
      </w:divBdr>
    </w:div>
    <w:div w:id="859201450">
      <w:bodyDiv w:val="1"/>
      <w:marLeft w:val="0"/>
      <w:marRight w:val="0"/>
      <w:marTop w:val="0"/>
      <w:marBottom w:val="0"/>
      <w:divBdr>
        <w:top w:val="none" w:sz="0" w:space="0" w:color="auto"/>
        <w:left w:val="none" w:sz="0" w:space="0" w:color="auto"/>
        <w:bottom w:val="none" w:sz="0" w:space="0" w:color="auto"/>
        <w:right w:val="none" w:sz="0" w:space="0" w:color="auto"/>
      </w:divBdr>
    </w:div>
    <w:div w:id="859243846">
      <w:bodyDiv w:val="1"/>
      <w:marLeft w:val="0"/>
      <w:marRight w:val="0"/>
      <w:marTop w:val="0"/>
      <w:marBottom w:val="0"/>
      <w:divBdr>
        <w:top w:val="none" w:sz="0" w:space="0" w:color="auto"/>
        <w:left w:val="none" w:sz="0" w:space="0" w:color="auto"/>
        <w:bottom w:val="none" w:sz="0" w:space="0" w:color="auto"/>
        <w:right w:val="none" w:sz="0" w:space="0" w:color="auto"/>
      </w:divBdr>
    </w:div>
    <w:div w:id="859318304">
      <w:bodyDiv w:val="1"/>
      <w:marLeft w:val="0"/>
      <w:marRight w:val="0"/>
      <w:marTop w:val="0"/>
      <w:marBottom w:val="0"/>
      <w:divBdr>
        <w:top w:val="none" w:sz="0" w:space="0" w:color="auto"/>
        <w:left w:val="none" w:sz="0" w:space="0" w:color="auto"/>
        <w:bottom w:val="none" w:sz="0" w:space="0" w:color="auto"/>
        <w:right w:val="none" w:sz="0" w:space="0" w:color="auto"/>
      </w:divBdr>
    </w:div>
    <w:div w:id="859323178">
      <w:bodyDiv w:val="1"/>
      <w:marLeft w:val="0"/>
      <w:marRight w:val="0"/>
      <w:marTop w:val="0"/>
      <w:marBottom w:val="0"/>
      <w:divBdr>
        <w:top w:val="none" w:sz="0" w:space="0" w:color="auto"/>
        <w:left w:val="none" w:sz="0" w:space="0" w:color="auto"/>
        <w:bottom w:val="none" w:sz="0" w:space="0" w:color="auto"/>
        <w:right w:val="none" w:sz="0" w:space="0" w:color="auto"/>
      </w:divBdr>
    </w:div>
    <w:div w:id="859396053">
      <w:bodyDiv w:val="1"/>
      <w:marLeft w:val="0"/>
      <w:marRight w:val="0"/>
      <w:marTop w:val="0"/>
      <w:marBottom w:val="0"/>
      <w:divBdr>
        <w:top w:val="none" w:sz="0" w:space="0" w:color="auto"/>
        <w:left w:val="none" w:sz="0" w:space="0" w:color="auto"/>
        <w:bottom w:val="none" w:sz="0" w:space="0" w:color="auto"/>
        <w:right w:val="none" w:sz="0" w:space="0" w:color="auto"/>
      </w:divBdr>
    </w:div>
    <w:div w:id="859398207">
      <w:bodyDiv w:val="1"/>
      <w:marLeft w:val="0"/>
      <w:marRight w:val="0"/>
      <w:marTop w:val="0"/>
      <w:marBottom w:val="0"/>
      <w:divBdr>
        <w:top w:val="none" w:sz="0" w:space="0" w:color="auto"/>
        <w:left w:val="none" w:sz="0" w:space="0" w:color="auto"/>
        <w:bottom w:val="none" w:sz="0" w:space="0" w:color="auto"/>
        <w:right w:val="none" w:sz="0" w:space="0" w:color="auto"/>
      </w:divBdr>
    </w:div>
    <w:div w:id="859468563">
      <w:bodyDiv w:val="1"/>
      <w:marLeft w:val="0"/>
      <w:marRight w:val="0"/>
      <w:marTop w:val="0"/>
      <w:marBottom w:val="0"/>
      <w:divBdr>
        <w:top w:val="none" w:sz="0" w:space="0" w:color="auto"/>
        <w:left w:val="none" w:sz="0" w:space="0" w:color="auto"/>
        <w:bottom w:val="none" w:sz="0" w:space="0" w:color="auto"/>
        <w:right w:val="none" w:sz="0" w:space="0" w:color="auto"/>
      </w:divBdr>
    </w:div>
    <w:div w:id="859513834">
      <w:bodyDiv w:val="1"/>
      <w:marLeft w:val="0"/>
      <w:marRight w:val="0"/>
      <w:marTop w:val="0"/>
      <w:marBottom w:val="0"/>
      <w:divBdr>
        <w:top w:val="none" w:sz="0" w:space="0" w:color="auto"/>
        <w:left w:val="none" w:sz="0" w:space="0" w:color="auto"/>
        <w:bottom w:val="none" w:sz="0" w:space="0" w:color="auto"/>
        <w:right w:val="none" w:sz="0" w:space="0" w:color="auto"/>
      </w:divBdr>
    </w:div>
    <w:div w:id="859586853">
      <w:bodyDiv w:val="1"/>
      <w:marLeft w:val="0"/>
      <w:marRight w:val="0"/>
      <w:marTop w:val="0"/>
      <w:marBottom w:val="0"/>
      <w:divBdr>
        <w:top w:val="none" w:sz="0" w:space="0" w:color="auto"/>
        <w:left w:val="none" w:sz="0" w:space="0" w:color="auto"/>
        <w:bottom w:val="none" w:sz="0" w:space="0" w:color="auto"/>
        <w:right w:val="none" w:sz="0" w:space="0" w:color="auto"/>
      </w:divBdr>
    </w:div>
    <w:div w:id="859590957">
      <w:bodyDiv w:val="1"/>
      <w:marLeft w:val="0"/>
      <w:marRight w:val="0"/>
      <w:marTop w:val="0"/>
      <w:marBottom w:val="0"/>
      <w:divBdr>
        <w:top w:val="none" w:sz="0" w:space="0" w:color="auto"/>
        <w:left w:val="none" w:sz="0" w:space="0" w:color="auto"/>
        <w:bottom w:val="none" w:sz="0" w:space="0" w:color="auto"/>
        <w:right w:val="none" w:sz="0" w:space="0" w:color="auto"/>
      </w:divBdr>
    </w:div>
    <w:div w:id="859857801">
      <w:bodyDiv w:val="1"/>
      <w:marLeft w:val="0"/>
      <w:marRight w:val="0"/>
      <w:marTop w:val="0"/>
      <w:marBottom w:val="0"/>
      <w:divBdr>
        <w:top w:val="none" w:sz="0" w:space="0" w:color="auto"/>
        <w:left w:val="none" w:sz="0" w:space="0" w:color="auto"/>
        <w:bottom w:val="none" w:sz="0" w:space="0" w:color="auto"/>
        <w:right w:val="none" w:sz="0" w:space="0" w:color="auto"/>
      </w:divBdr>
    </w:div>
    <w:div w:id="859858504">
      <w:bodyDiv w:val="1"/>
      <w:marLeft w:val="0"/>
      <w:marRight w:val="0"/>
      <w:marTop w:val="0"/>
      <w:marBottom w:val="0"/>
      <w:divBdr>
        <w:top w:val="none" w:sz="0" w:space="0" w:color="auto"/>
        <w:left w:val="none" w:sz="0" w:space="0" w:color="auto"/>
        <w:bottom w:val="none" w:sz="0" w:space="0" w:color="auto"/>
        <w:right w:val="none" w:sz="0" w:space="0" w:color="auto"/>
      </w:divBdr>
    </w:div>
    <w:div w:id="860096465">
      <w:bodyDiv w:val="1"/>
      <w:marLeft w:val="0"/>
      <w:marRight w:val="0"/>
      <w:marTop w:val="0"/>
      <w:marBottom w:val="0"/>
      <w:divBdr>
        <w:top w:val="none" w:sz="0" w:space="0" w:color="auto"/>
        <w:left w:val="none" w:sz="0" w:space="0" w:color="auto"/>
        <w:bottom w:val="none" w:sz="0" w:space="0" w:color="auto"/>
        <w:right w:val="none" w:sz="0" w:space="0" w:color="auto"/>
      </w:divBdr>
    </w:div>
    <w:div w:id="860119765">
      <w:bodyDiv w:val="1"/>
      <w:marLeft w:val="0"/>
      <w:marRight w:val="0"/>
      <w:marTop w:val="0"/>
      <w:marBottom w:val="0"/>
      <w:divBdr>
        <w:top w:val="none" w:sz="0" w:space="0" w:color="auto"/>
        <w:left w:val="none" w:sz="0" w:space="0" w:color="auto"/>
        <w:bottom w:val="none" w:sz="0" w:space="0" w:color="auto"/>
        <w:right w:val="none" w:sz="0" w:space="0" w:color="auto"/>
      </w:divBdr>
    </w:div>
    <w:div w:id="860124298">
      <w:bodyDiv w:val="1"/>
      <w:marLeft w:val="0"/>
      <w:marRight w:val="0"/>
      <w:marTop w:val="0"/>
      <w:marBottom w:val="0"/>
      <w:divBdr>
        <w:top w:val="none" w:sz="0" w:space="0" w:color="auto"/>
        <w:left w:val="none" w:sz="0" w:space="0" w:color="auto"/>
        <w:bottom w:val="none" w:sz="0" w:space="0" w:color="auto"/>
        <w:right w:val="none" w:sz="0" w:space="0" w:color="auto"/>
      </w:divBdr>
    </w:div>
    <w:div w:id="860237985">
      <w:bodyDiv w:val="1"/>
      <w:marLeft w:val="0"/>
      <w:marRight w:val="0"/>
      <w:marTop w:val="0"/>
      <w:marBottom w:val="0"/>
      <w:divBdr>
        <w:top w:val="none" w:sz="0" w:space="0" w:color="auto"/>
        <w:left w:val="none" w:sz="0" w:space="0" w:color="auto"/>
        <w:bottom w:val="none" w:sz="0" w:space="0" w:color="auto"/>
        <w:right w:val="none" w:sz="0" w:space="0" w:color="auto"/>
      </w:divBdr>
    </w:div>
    <w:div w:id="860313991">
      <w:bodyDiv w:val="1"/>
      <w:marLeft w:val="0"/>
      <w:marRight w:val="0"/>
      <w:marTop w:val="0"/>
      <w:marBottom w:val="0"/>
      <w:divBdr>
        <w:top w:val="none" w:sz="0" w:space="0" w:color="auto"/>
        <w:left w:val="none" w:sz="0" w:space="0" w:color="auto"/>
        <w:bottom w:val="none" w:sz="0" w:space="0" w:color="auto"/>
        <w:right w:val="none" w:sz="0" w:space="0" w:color="auto"/>
      </w:divBdr>
    </w:div>
    <w:div w:id="860315032">
      <w:bodyDiv w:val="1"/>
      <w:marLeft w:val="0"/>
      <w:marRight w:val="0"/>
      <w:marTop w:val="0"/>
      <w:marBottom w:val="0"/>
      <w:divBdr>
        <w:top w:val="none" w:sz="0" w:space="0" w:color="auto"/>
        <w:left w:val="none" w:sz="0" w:space="0" w:color="auto"/>
        <w:bottom w:val="none" w:sz="0" w:space="0" w:color="auto"/>
        <w:right w:val="none" w:sz="0" w:space="0" w:color="auto"/>
      </w:divBdr>
    </w:div>
    <w:div w:id="860359331">
      <w:bodyDiv w:val="1"/>
      <w:marLeft w:val="0"/>
      <w:marRight w:val="0"/>
      <w:marTop w:val="0"/>
      <w:marBottom w:val="0"/>
      <w:divBdr>
        <w:top w:val="none" w:sz="0" w:space="0" w:color="auto"/>
        <w:left w:val="none" w:sz="0" w:space="0" w:color="auto"/>
        <w:bottom w:val="none" w:sz="0" w:space="0" w:color="auto"/>
        <w:right w:val="none" w:sz="0" w:space="0" w:color="auto"/>
      </w:divBdr>
    </w:div>
    <w:div w:id="860362647">
      <w:bodyDiv w:val="1"/>
      <w:marLeft w:val="0"/>
      <w:marRight w:val="0"/>
      <w:marTop w:val="0"/>
      <w:marBottom w:val="0"/>
      <w:divBdr>
        <w:top w:val="none" w:sz="0" w:space="0" w:color="auto"/>
        <w:left w:val="none" w:sz="0" w:space="0" w:color="auto"/>
        <w:bottom w:val="none" w:sz="0" w:space="0" w:color="auto"/>
        <w:right w:val="none" w:sz="0" w:space="0" w:color="auto"/>
      </w:divBdr>
    </w:div>
    <w:div w:id="860362688">
      <w:bodyDiv w:val="1"/>
      <w:marLeft w:val="0"/>
      <w:marRight w:val="0"/>
      <w:marTop w:val="0"/>
      <w:marBottom w:val="0"/>
      <w:divBdr>
        <w:top w:val="none" w:sz="0" w:space="0" w:color="auto"/>
        <w:left w:val="none" w:sz="0" w:space="0" w:color="auto"/>
        <w:bottom w:val="none" w:sz="0" w:space="0" w:color="auto"/>
        <w:right w:val="none" w:sz="0" w:space="0" w:color="auto"/>
      </w:divBdr>
    </w:div>
    <w:div w:id="860431393">
      <w:bodyDiv w:val="1"/>
      <w:marLeft w:val="0"/>
      <w:marRight w:val="0"/>
      <w:marTop w:val="0"/>
      <w:marBottom w:val="0"/>
      <w:divBdr>
        <w:top w:val="none" w:sz="0" w:space="0" w:color="auto"/>
        <w:left w:val="none" w:sz="0" w:space="0" w:color="auto"/>
        <w:bottom w:val="none" w:sz="0" w:space="0" w:color="auto"/>
        <w:right w:val="none" w:sz="0" w:space="0" w:color="auto"/>
      </w:divBdr>
    </w:div>
    <w:div w:id="860513170">
      <w:bodyDiv w:val="1"/>
      <w:marLeft w:val="0"/>
      <w:marRight w:val="0"/>
      <w:marTop w:val="0"/>
      <w:marBottom w:val="0"/>
      <w:divBdr>
        <w:top w:val="none" w:sz="0" w:space="0" w:color="auto"/>
        <w:left w:val="none" w:sz="0" w:space="0" w:color="auto"/>
        <w:bottom w:val="none" w:sz="0" w:space="0" w:color="auto"/>
        <w:right w:val="none" w:sz="0" w:space="0" w:color="auto"/>
      </w:divBdr>
    </w:div>
    <w:div w:id="860584890">
      <w:bodyDiv w:val="1"/>
      <w:marLeft w:val="0"/>
      <w:marRight w:val="0"/>
      <w:marTop w:val="0"/>
      <w:marBottom w:val="0"/>
      <w:divBdr>
        <w:top w:val="none" w:sz="0" w:space="0" w:color="auto"/>
        <w:left w:val="none" w:sz="0" w:space="0" w:color="auto"/>
        <w:bottom w:val="none" w:sz="0" w:space="0" w:color="auto"/>
        <w:right w:val="none" w:sz="0" w:space="0" w:color="auto"/>
      </w:divBdr>
    </w:div>
    <w:div w:id="860776984">
      <w:bodyDiv w:val="1"/>
      <w:marLeft w:val="0"/>
      <w:marRight w:val="0"/>
      <w:marTop w:val="0"/>
      <w:marBottom w:val="0"/>
      <w:divBdr>
        <w:top w:val="none" w:sz="0" w:space="0" w:color="auto"/>
        <w:left w:val="none" w:sz="0" w:space="0" w:color="auto"/>
        <w:bottom w:val="none" w:sz="0" w:space="0" w:color="auto"/>
        <w:right w:val="none" w:sz="0" w:space="0" w:color="auto"/>
      </w:divBdr>
    </w:div>
    <w:div w:id="860779496">
      <w:bodyDiv w:val="1"/>
      <w:marLeft w:val="0"/>
      <w:marRight w:val="0"/>
      <w:marTop w:val="0"/>
      <w:marBottom w:val="0"/>
      <w:divBdr>
        <w:top w:val="none" w:sz="0" w:space="0" w:color="auto"/>
        <w:left w:val="none" w:sz="0" w:space="0" w:color="auto"/>
        <w:bottom w:val="none" w:sz="0" w:space="0" w:color="auto"/>
        <w:right w:val="none" w:sz="0" w:space="0" w:color="auto"/>
      </w:divBdr>
    </w:div>
    <w:div w:id="861013004">
      <w:bodyDiv w:val="1"/>
      <w:marLeft w:val="0"/>
      <w:marRight w:val="0"/>
      <w:marTop w:val="0"/>
      <w:marBottom w:val="0"/>
      <w:divBdr>
        <w:top w:val="none" w:sz="0" w:space="0" w:color="auto"/>
        <w:left w:val="none" w:sz="0" w:space="0" w:color="auto"/>
        <w:bottom w:val="none" w:sz="0" w:space="0" w:color="auto"/>
        <w:right w:val="none" w:sz="0" w:space="0" w:color="auto"/>
      </w:divBdr>
    </w:div>
    <w:div w:id="861087483">
      <w:bodyDiv w:val="1"/>
      <w:marLeft w:val="0"/>
      <w:marRight w:val="0"/>
      <w:marTop w:val="0"/>
      <w:marBottom w:val="0"/>
      <w:divBdr>
        <w:top w:val="none" w:sz="0" w:space="0" w:color="auto"/>
        <w:left w:val="none" w:sz="0" w:space="0" w:color="auto"/>
        <w:bottom w:val="none" w:sz="0" w:space="0" w:color="auto"/>
        <w:right w:val="none" w:sz="0" w:space="0" w:color="auto"/>
      </w:divBdr>
    </w:div>
    <w:div w:id="861091576">
      <w:bodyDiv w:val="1"/>
      <w:marLeft w:val="0"/>
      <w:marRight w:val="0"/>
      <w:marTop w:val="0"/>
      <w:marBottom w:val="0"/>
      <w:divBdr>
        <w:top w:val="none" w:sz="0" w:space="0" w:color="auto"/>
        <w:left w:val="none" w:sz="0" w:space="0" w:color="auto"/>
        <w:bottom w:val="none" w:sz="0" w:space="0" w:color="auto"/>
        <w:right w:val="none" w:sz="0" w:space="0" w:color="auto"/>
      </w:divBdr>
    </w:div>
    <w:div w:id="861623585">
      <w:bodyDiv w:val="1"/>
      <w:marLeft w:val="0"/>
      <w:marRight w:val="0"/>
      <w:marTop w:val="0"/>
      <w:marBottom w:val="0"/>
      <w:divBdr>
        <w:top w:val="none" w:sz="0" w:space="0" w:color="auto"/>
        <w:left w:val="none" w:sz="0" w:space="0" w:color="auto"/>
        <w:bottom w:val="none" w:sz="0" w:space="0" w:color="auto"/>
        <w:right w:val="none" w:sz="0" w:space="0" w:color="auto"/>
      </w:divBdr>
    </w:div>
    <w:div w:id="861625324">
      <w:bodyDiv w:val="1"/>
      <w:marLeft w:val="0"/>
      <w:marRight w:val="0"/>
      <w:marTop w:val="0"/>
      <w:marBottom w:val="0"/>
      <w:divBdr>
        <w:top w:val="none" w:sz="0" w:space="0" w:color="auto"/>
        <w:left w:val="none" w:sz="0" w:space="0" w:color="auto"/>
        <w:bottom w:val="none" w:sz="0" w:space="0" w:color="auto"/>
        <w:right w:val="none" w:sz="0" w:space="0" w:color="auto"/>
      </w:divBdr>
    </w:div>
    <w:div w:id="861626445">
      <w:bodyDiv w:val="1"/>
      <w:marLeft w:val="0"/>
      <w:marRight w:val="0"/>
      <w:marTop w:val="0"/>
      <w:marBottom w:val="0"/>
      <w:divBdr>
        <w:top w:val="none" w:sz="0" w:space="0" w:color="auto"/>
        <w:left w:val="none" w:sz="0" w:space="0" w:color="auto"/>
        <w:bottom w:val="none" w:sz="0" w:space="0" w:color="auto"/>
        <w:right w:val="none" w:sz="0" w:space="0" w:color="auto"/>
      </w:divBdr>
    </w:div>
    <w:div w:id="861742575">
      <w:bodyDiv w:val="1"/>
      <w:marLeft w:val="0"/>
      <w:marRight w:val="0"/>
      <w:marTop w:val="0"/>
      <w:marBottom w:val="0"/>
      <w:divBdr>
        <w:top w:val="none" w:sz="0" w:space="0" w:color="auto"/>
        <w:left w:val="none" w:sz="0" w:space="0" w:color="auto"/>
        <w:bottom w:val="none" w:sz="0" w:space="0" w:color="auto"/>
        <w:right w:val="none" w:sz="0" w:space="0" w:color="auto"/>
      </w:divBdr>
    </w:div>
    <w:div w:id="861743286">
      <w:bodyDiv w:val="1"/>
      <w:marLeft w:val="0"/>
      <w:marRight w:val="0"/>
      <w:marTop w:val="0"/>
      <w:marBottom w:val="0"/>
      <w:divBdr>
        <w:top w:val="none" w:sz="0" w:space="0" w:color="auto"/>
        <w:left w:val="none" w:sz="0" w:space="0" w:color="auto"/>
        <w:bottom w:val="none" w:sz="0" w:space="0" w:color="auto"/>
        <w:right w:val="none" w:sz="0" w:space="0" w:color="auto"/>
      </w:divBdr>
    </w:div>
    <w:div w:id="861822804">
      <w:bodyDiv w:val="1"/>
      <w:marLeft w:val="0"/>
      <w:marRight w:val="0"/>
      <w:marTop w:val="0"/>
      <w:marBottom w:val="0"/>
      <w:divBdr>
        <w:top w:val="none" w:sz="0" w:space="0" w:color="auto"/>
        <w:left w:val="none" w:sz="0" w:space="0" w:color="auto"/>
        <w:bottom w:val="none" w:sz="0" w:space="0" w:color="auto"/>
        <w:right w:val="none" w:sz="0" w:space="0" w:color="auto"/>
      </w:divBdr>
    </w:div>
    <w:div w:id="861824291">
      <w:bodyDiv w:val="1"/>
      <w:marLeft w:val="0"/>
      <w:marRight w:val="0"/>
      <w:marTop w:val="0"/>
      <w:marBottom w:val="0"/>
      <w:divBdr>
        <w:top w:val="none" w:sz="0" w:space="0" w:color="auto"/>
        <w:left w:val="none" w:sz="0" w:space="0" w:color="auto"/>
        <w:bottom w:val="none" w:sz="0" w:space="0" w:color="auto"/>
        <w:right w:val="none" w:sz="0" w:space="0" w:color="auto"/>
      </w:divBdr>
    </w:div>
    <w:div w:id="862013634">
      <w:bodyDiv w:val="1"/>
      <w:marLeft w:val="0"/>
      <w:marRight w:val="0"/>
      <w:marTop w:val="0"/>
      <w:marBottom w:val="0"/>
      <w:divBdr>
        <w:top w:val="none" w:sz="0" w:space="0" w:color="auto"/>
        <w:left w:val="none" w:sz="0" w:space="0" w:color="auto"/>
        <w:bottom w:val="none" w:sz="0" w:space="0" w:color="auto"/>
        <w:right w:val="none" w:sz="0" w:space="0" w:color="auto"/>
      </w:divBdr>
    </w:div>
    <w:div w:id="862086020">
      <w:bodyDiv w:val="1"/>
      <w:marLeft w:val="0"/>
      <w:marRight w:val="0"/>
      <w:marTop w:val="0"/>
      <w:marBottom w:val="0"/>
      <w:divBdr>
        <w:top w:val="none" w:sz="0" w:space="0" w:color="auto"/>
        <w:left w:val="none" w:sz="0" w:space="0" w:color="auto"/>
        <w:bottom w:val="none" w:sz="0" w:space="0" w:color="auto"/>
        <w:right w:val="none" w:sz="0" w:space="0" w:color="auto"/>
      </w:divBdr>
    </w:div>
    <w:div w:id="862133335">
      <w:bodyDiv w:val="1"/>
      <w:marLeft w:val="0"/>
      <w:marRight w:val="0"/>
      <w:marTop w:val="0"/>
      <w:marBottom w:val="0"/>
      <w:divBdr>
        <w:top w:val="none" w:sz="0" w:space="0" w:color="auto"/>
        <w:left w:val="none" w:sz="0" w:space="0" w:color="auto"/>
        <w:bottom w:val="none" w:sz="0" w:space="0" w:color="auto"/>
        <w:right w:val="none" w:sz="0" w:space="0" w:color="auto"/>
      </w:divBdr>
    </w:div>
    <w:div w:id="862205430">
      <w:bodyDiv w:val="1"/>
      <w:marLeft w:val="0"/>
      <w:marRight w:val="0"/>
      <w:marTop w:val="0"/>
      <w:marBottom w:val="0"/>
      <w:divBdr>
        <w:top w:val="none" w:sz="0" w:space="0" w:color="auto"/>
        <w:left w:val="none" w:sz="0" w:space="0" w:color="auto"/>
        <w:bottom w:val="none" w:sz="0" w:space="0" w:color="auto"/>
        <w:right w:val="none" w:sz="0" w:space="0" w:color="auto"/>
      </w:divBdr>
    </w:div>
    <w:div w:id="862284777">
      <w:bodyDiv w:val="1"/>
      <w:marLeft w:val="0"/>
      <w:marRight w:val="0"/>
      <w:marTop w:val="0"/>
      <w:marBottom w:val="0"/>
      <w:divBdr>
        <w:top w:val="none" w:sz="0" w:space="0" w:color="auto"/>
        <w:left w:val="none" w:sz="0" w:space="0" w:color="auto"/>
        <w:bottom w:val="none" w:sz="0" w:space="0" w:color="auto"/>
        <w:right w:val="none" w:sz="0" w:space="0" w:color="auto"/>
      </w:divBdr>
    </w:div>
    <w:div w:id="862324966">
      <w:bodyDiv w:val="1"/>
      <w:marLeft w:val="0"/>
      <w:marRight w:val="0"/>
      <w:marTop w:val="0"/>
      <w:marBottom w:val="0"/>
      <w:divBdr>
        <w:top w:val="none" w:sz="0" w:space="0" w:color="auto"/>
        <w:left w:val="none" w:sz="0" w:space="0" w:color="auto"/>
        <w:bottom w:val="none" w:sz="0" w:space="0" w:color="auto"/>
        <w:right w:val="none" w:sz="0" w:space="0" w:color="auto"/>
      </w:divBdr>
    </w:div>
    <w:div w:id="862354068">
      <w:bodyDiv w:val="1"/>
      <w:marLeft w:val="0"/>
      <w:marRight w:val="0"/>
      <w:marTop w:val="0"/>
      <w:marBottom w:val="0"/>
      <w:divBdr>
        <w:top w:val="none" w:sz="0" w:space="0" w:color="auto"/>
        <w:left w:val="none" w:sz="0" w:space="0" w:color="auto"/>
        <w:bottom w:val="none" w:sz="0" w:space="0" w:color="auto"/>
        <w:right w:val="none" w:sz="0" w:space="0" w:color="auto"/>
      </w:divBdr>
    </w:div>
    <w:div w:id="862549021">
      <w:bodyDiv w:val="1"/>
      <w:marLeft w:val="0"/>
      <w:marRight w:val="0"/>
      <w:marTop w:val="0"/>
      <w:marBottom w:val="0"/>
      <w:divBdr>
        <w:top w:val="none" w:sz="0" w:space="0" w:color="auto"/>
        <w:left w:val="none" w:sz="0" w:space="0" w:color="auto"/>
        <w:bottom w:val="none" w:sz="0" w:space="0" w:color="auto"/>
        <w:right w:val="none" w:sz="0" w:space="0" w:color="auto"/>
      </w:divBdr>
    </w:div>
    <w:div w:id="862549519">
      <w:bodyDiv w:val="1"/>
      <w:marLeft w:val="0"/>
      <w:marRight w:val="0"/>
      <w:marTop w:val="0"/>
      <w:marBottom w:val="0"/>
      <w:divBdr>
        <w:top w:val="none" w:sz="0" w:space="0" w:color="auto"/>
        <w:left w:val="none" w:sz="0" w:space="0" w:color="auto"/>
        <w:bottom w:val="none" w:sz="0" w:space="0" w:color="auto"/>
        <w:right w:val="none" w:sz="0" w:space="0" w:color="auto"/>
      </w:divBdr>
    </w:div>
    <w:div w:id="862674770">
      <w:bodyDiv w:val="1"/>
      <w:marLeft w:val="0"/>
      <w:marRight w:val="0"/>
      <w:marTop w:val="0"/>
      <w:marBottom w:val="0"/>
      <w:divBdr>
        <w:top w:val="none" w:sz="0" w:space="0" w:color="auto"/>
        <w:left w:val="none" w:sz="0" w:space="0" w:color="auto"/>
        <w:bottom w:val="none" w:sz="0" w:space="0" w:color="auto"/>
        <w:right w:val="none" w:sz="0" w:space="0" w:color="auto"/>
      </w:divBdr>
    </w:div>
    <w:div w:id="862717158">
      <w:bodyDiv w:val="1"/>
      <w:marLeft w:val="0"/>
      <w:marRight w:val="0"/>
      <w:marTop w:val="0"/>
      <w:marBottom w:val="0"/>
      <w:divBdr>
        <w:top w:val="none" w:sz="0" w:space="0" w:color="auto"/>
        <w:left w:val="none" w:sz="0" w:space="0" w:color="auto"/>
        <w:bottom w:val="none" w:sz="0" w:space="0" w:color="auto"/>
        <w:right w:val="none" w:sz="0" w:space="0" w:color="auto"/>
      </w:divBdr>
    </w:div>
    <w:div w:id="862744753">
      <w:bodyDiv w:val="1"/>
      <w:marLeft w:val="0"/>
      <w:marRight w:val="0"/>
      <w:marTop w:val="0"/>
      <w:marBottom w:val="0"/>
      <w:divBdr>
        <w:top w:val="none" w:sz="0" w:space="0" w:color="auto"/>
        <w:left w:val="none" w:sz="0" w:space="0" w:color="auto"/>
        <w:bottom w:val="none" w:sz="0" w:space="0" w:color="auto"/>
        <w:right w:val="none" w:sz="0" w:space="0" w:color="auto"/>
      </w:divBdr>
    </w:div>
    <w:div w:id="862747279">
      <w:bodyDiv w:val="1"/>
      <w:marLeft w:val="0"/>
      <w:marRight w:val="0"/>
      <w:marTop w:val="0"/>
      <w:marBottom w:val="0"/>
      <w:divBdr>
        <w:top w:val="none" w:sz="0" w:space="0" w:color="auto"/>
        <w:left w:val="none" w:sz="0" w:space="0" w:color="auto"/>
        <w:bottom w:val="none" w:sz="0" w:space="0" w:color="auto"/>
        <w:right w:val="none" w:sz="0" w:space="0" w:color="auto"/>
      </w:divBdr>
    </w:div>
    <w:div w:id="862792892">
      <w:bodyDiv w:val="1"/>
      <w:marLeft w:val="0"/>
      <w:marRight w:val="0"/>
      <w:marTop w:val="0"/>
      <w:marBottom w:val="0"/>
      <w:divBdr>
        <w:top w:val="none" w:sz="0" w:space="0" w:color="auto"/>
        <w:left w:val="none" w:sz="0" w:space="0" w:color="auto"/>
        <w:bottom w:val="none" w:sz="0" w:space="0" w:color="auto"/>
        <w:right w:val="none" w:sz="0" w:space="0" w:color="auto"/>
      </w:divBdr>
    </w:div>
    <w:div w:id="862868167">
      <w:bodyDiv w:val="1"/>
      <w:marLeft w:val="0"/>
      <w:marRight w:val="0"/>
      <w:marTop w:val="0"/>
      <w:marBottom w:val="0"/>
      <w:divBdr>
        <w:top w:val="none" w:sz="0" w:space="0" w:color="auto"/>
        <w:left w:val="none" w:sz="0" w:space="0" w:color="auto"/>
        <w:bottom w:val="none" w:sz="0" w:space="0" w:color="auto"/>
        <w:right w:val="none" w:sz="0" w:space="0" w:color="auto"/>
      </w:divBdr>
    </w:div>
    <w:div w:id="863202872">
      <w:bodyDiv w:val="1"/>
      <w:marLeft w:val="0"/>
      <w:marRight w:val="0"/>
      <w:marTop w:val="0"/>
      <w:marBottom w:val="0"/>
      <w:divBdr>
        <w:top w:val="none" w:sz="0" w:space="0" w:color="auto"/>
        <w:left w:val="none" w:sz="0" w:space="0" w:color="auto"/>
        <w:bottom w:val="none" w:sz="0" w:space="0" w:color="auto"/>
        <w:right w:val="none" w:sz="0" w:space="0" w:color="auto"/>
      </w:divBdr>
    </w:div>
    <w:div w:id="863445656">
      <w:bodyDiv w:val="1"/>
      <w:marLeft w:val="0"/>
      <w:marRight w:val="0"/>
      <w:marTop w:val="0"/>
      <w:marBottom w:val="0"/>
      <w:divBdr>
        <w:top w:val="none" w:sz="0" w:space="0" w:color="auto"/>
        <w:left w:val="none" w:sz="0" w:space="0" w:color="auto"/>
        <w:bottom w:val="none" w:sz="0" w:space="0" w:color="auto"/>
        <w:right w:val="none" w:sz="0" w:space="0" w:color="auto"/>
      </w:divBdr>
    </w:div>
    <w:div w:id="863521876">
      <w:bodyDiv w:val="1"/>
      <w:marLeft w:val="0"/>
      <w:marRight w:val="0"/>
      <w:marTop w:val="0"/>
      <w:marBottom w:val="0"/>
      <w:divBdr>
        <w:top w:val="none" w:sz="0" w:space="0" w:color="auto"/>
        <w:left w:val="none" w:sz="0" w:space="0" w:color="auto"/>
        <w:bottom w:val="none" w:sz="0" w:space="0" w:color="auto"/>
        <w:right w:val="none" w:sz="0" w:space="0" w:color="auto"/>
      </w:divBdr>
    </w:div>
    <w:div w:id="863639164">
      <w:bodyDiv w:val="1"/>
      <w:marLeft w:val="0"/>
      <w:marRight w:val="0"/>
      <w:marTop w:val="0"/>
      <w:marBottom w:val="0"/>
      <w:divBdr>
        <w:top w:val="none" w:sz="0" w:space="0" w:color="auto"/>
        <w:left w:val="none" w:sz="0" w:space="0" w:color="auto"/>
        <w:bottom w:val="none" w:sz="0" w:space="0" w:color="auto"/>
        <w:right w:val="none" w:sz="0" w:space="0" w:color="auto"/>
      </w:divBdr>
    </w:div>
    <w:div w:id="863639652">
      <w:bodyDiv w:val="1"/>
      <w:marLeft w:val="0"/>
      <w:marRight w:val="0"/>
      <w:marTop w:val="0"/>
      <w:marBottom w:val="0"/>
      <w:divBdr>
        <w:top w:val="none" w:sz="0" w:space="0" w:color="auto"/>
        <w:left w:val="none" w:sz="0" w:space="0" w:color="auto"/>
        <w:bottom w:val="none" w:sz="0" w:space="0" w:color="auto"/>
        <w:right w:val="none" w:sz="0" w:space="0" w:color="auto"/>
      </w:divBdr>
    </w:div>
    <w:div w:id="863787183">
      <w:bodyDiv w:val="1"/>
      <w:marLeft w:val="0"/>
      <w:marRight w:val="0"/>
      <w:marTop w:val="0"/>
      <w:marBottom w:val="0"/>
      <w:divBdr>
        <w:top w:val="none" w:sz="0" w:space="0" w:color="auto"/>
        <w:left w:val="none" w:sz="0" w:space="0" w:color="auto"/>
        <w:bottom w:val="none" w:sz="0" w:space="0" w:color="auto"/>
        <w:right w:val="none" w:sz="0" w:space="0" w:color="auto"/>
      </w:divBdr>
    </w:div>
    <w:div w:id="863832356">
      <w:bodyDiv w:val="1"/>
      <w:marLeft w:val="0"/>
      <w:marRight w:val="0"/>
      <w:marTop w:val="0"/>
      <w:marBottom w:val="0"/>
      <w:divBdr>
        <w:top w:val="none" w:sz="0" w:space="0" w:color="auto"/>
        <w:left w:val="none" w:sz="0" w:space="0" w:color="auto"/>
        <w:bottom w:val="none" w:sz="0" w:space="0" w:color="auto"/>
        <w:right w:val="none" w:sz="0" w:space="0" w:color="auto"/>
      </w:divBdr>
    </w:div>
    <w:div w:id="863833663">
      <w:bodyDiv w:val="1"/>
      <w:marLeft w:val="0"/>
      <w:marRight w:val="0"/>
      <w:marTop w:val="0"/>
      <w:marBottom w:val="0"/>
      <w:divBdr>
        <w:top w:val="none" w:sz="0" w:space="0" w:color="auto"/>
        <w:left w:val="none" w:sz="0" w:space="0" w:color="auto"/>
        <w:bottom w:val="none" w:sz="0" w:space="0" w:color="auto"/>
        <w:right w:val="none" w:sz="0" w:space="0" w:color="auto"/>
      </w:divBdr>
    </w:div>
    <w:div w:id="863979761">
      <w:bodyDiv w:val="1"/>
      <w:marLeft w:val="0"/>
      <w:marRight w:val="0"/>
      <w:marTop w:val="0"/>
      <w:marBottom w:val="0"/>
      <w:divBdr>
        <w:top w:val="none" w:sz="0" w:space="0" w:color="auto"/>
        <w:left w:val="none" w:sz="0" w:space="0" w:color="auto"/>
        <w:bottom w:val="none" w:sz="0" w:space="0" w:color="auto"/>
        <w:right w:val="none" w:sz="0" w:space="0" w:color="auto"/>
      </w:divBdr>
    </w:div>
    <w:div w:id="864026890">
      <w:bodyDiv w:val="1"/>
      <w:marLeft w:val="0"/>
      <w:marRight w:val="0"/>
      <w:marTop w:val="0"/>
      <w:marBottom w:val="0"/>
      <w:divBdr>
        <w:top w:val="none" w:sz="0" w:space="0" w:color="auto"/>
        <w:left w:val="none" w:sz="0" w:space="0" w:color="auto"/>
        <w:bottom w:val="none" w:sz="0" w:space="0" w:color="auto"/>
        <w:right w:val="none" w:sz="0" w:space="0" w:color="auto"/>
      </w:divBdr>
    </w:div>
    <w:div w:id="864099220">
      <w:bodyDiv w:val="1"/>
      <w:marLeft w:val="0"/>
      <w:marRight w:val="0"/>
      <w:marTop w:val="0"/>
      <w:marBottom w:val="0"/>
      <w:divBdr>
        <w:top w:val="none" w:sz="0" w:space="0" w:color="auto"/>
        <w:left w:val="none" w:sz="0" w:space="0" w:color="auto"/>
        <w:bottom w:val="none" w:sz="0" w:space="0" w:color="auto"/>
        <w:right w:val="none" w:sz="0" w:space="0" w:color="auto"/>
      </w:divBdr>
    </w:div>
    <w:div w:id="864250522">
      <w:bodyDiv w:val="1"/>
      <w:marLeft w:val="0"/>
      <w:marRight w:val="0"/>
      <w:marTop w:val="0"/>
      <w:marBottom w:val="0"/>
      <w:divBdr>
        <w:top w:val="none" w:sz="0" w:space="0" w:color="auto"/>
        <w:left w:val="none" w:sz="0" w:space="0" w:color="auto"/>
        <w:bottom w:val="none" w:sz="0" w:space="0" w:color="auto"/>
        <w:right w:val="none" w:sz="0" w:space="0" w:color="auto"/>
      </w:divBdr>
    </w:div>
    <w:div w:id="864288776">
      <w:bodyDiv w:val="1"/>
      <w:marLeft w:val="0"/>
      <w:marRight w:val="0"/>
      <w:marTop w:val="0"/>
      <w:marBottom w:val="0"/>
      <w:divBdr>
        <w:top w:val="none" w:sz="0" w:space="0" w:color="auto"/>
        <w:left w:val="none" w:sz="0" w:space="0" w:color="auto"/>
        <w:bottom w:val="none" w:sz="0" w:space="0" w:color="auto"/>
        <w:right w:val="none" w:sz="0" w:space="0" w:color="auto"/>
      </w:divBdr>
    </w:div>
    <w:div w:id="864289280">
      <w:bodyDiv w:val="1"/>
      <w:marLeft w:val="0"/>
      <w:marRight w:val="0"/>
      <w:marTop w:val="0"/>
      <w:marBottom w:val="0"/>
      <w:divBdr>
        <w:top w:val="none" w:sz="0" w:space="0" w:color="auto"/>
        <w:left w:val="none" w:sz="0" w:space="0" w:color="auto"/>
        <w:bottom w:val="none" w:sz="0" w:space="0" w:color="auto"/>
        <w:right w:val="none" w:sz="0" w:space="0" w:color="auto"/>
      </w:divBdr>
    </w:div>
    <w:div w:id="864291307">
      <w:bodyDiv w:val="1"/>
      <w:marLeft w:val="0"/>
      <w:marRight w:val="0"/>
      <w:marTop w:val="0"/>
      <w:marBottom w:val="0"/>
      <w:divBdr>
        <w:top w:val="none" w:sz="0" w:space="0" w:color="auto"/>
        <w:left w:val="none" w:sz="0" w:space="0" w:color="auto"/>
        <w:bottom w:val="none" w:sz="0" w:space="0" w:color="auto"/>
        <w:right w:val="none" w:sz="0" w:space="0" w:color="auto"/>
      </w:divBdr>
    </w:div>
    <w:div w:id="864439938">
      <w:bodyDiv w:val="1"/>
      <w:marLeft w:val="0"/>
      <w:marRight w:val="0"/>
      <w:marTop w:val="0"/>
      <w:marBottom w:val="0"/>
      <w:divBdr>
        <w:top w:val="none" w:sz="0" w:space="0" w:color="auto"/>
        <w:left w:val="none" w:sz="0" w:space="0" w:color="auto"/>
        <w:bottom w:val="none" w:sz="0" w:space="0" w:color="auto"/>
        <w:right w:val="none" w:sz="0" w:space="0" w:color="auto"/>
      </w:divBdr>
    </w:div>
    <w:div w:id="864441839">
      <w:bodyDiv w:val="1"/>
      <w:marLeft w:val="0"/>
      <w:marRight w:val="0"/>
      <w:marTop w:val="0"/>
      <w:marBottom w:val="0"/>
      <w:divBdr>
        <w:top w:val="none" w:sz="0" w:space="0" w:color="auto"/>
        <w:left w:val="none" w:sz="0" w:space="0" w:color="auto"/>
        <w:bottom w:val="none" w:sz="0" w:space="0" w:color="auto"/>
        <w:right w:val="none" w:sz="0" w:space="0" w:color="auto"/>
      </w:divBdr>
    </w:div>
    <w:div w:id="864486730">
      <w:bodyDiv w:val="1"/>
      <w:marLeft w:val="0"/>
      <w:marRight w:val="0"/>
      <w:marTop w:val="0"/>
      <w:marBottom w:val="0"/>
      <w:divBdr>
        <w:top w:val="none" w:sz="0" w:space="0" w:color="auto"/>
        <w:left w:val="none" w:sz="0" w:space="0" w:color="auto"/>
        <w:bottom w:val="none" w:sz="0" w:space="0" w:color="auto"/>
        <w:right w:val="none" w:sz="0" w:space="0" w:color="auto"/>
      </w:divBdr>
    </w:div>
    <w:div w:id="864515464">
      <w:bodyDiv w:val="1"/>
      <w:marLeft w:val="0"/>
      <w:marRight w:val="0"/>
      <w:marTop w:val="0"/>
      <w:marBottom w:val="0"/>
      <w:divBdr>
        <w:top w:val="none" w:sz="0" w:space="0" w:color="auto"/>
        <w:left w:val="none" w:sz="0" w:space="0" w:color="auto"/>
        <w:bottom w:val="none" w:sz="0" w:space="0" w:color="auto"/>
        <w:right w:val="none" w:sz="0" w:space="0" w:color="auto"/>
      </w:divBdr>
    </w:div>
    <w:div w:id="864516259">
      <w:bodyDiv w:val="1"/>
      <w:marLeft w:val="0"/>
      <w:marRight w:val="0"/>
      <w:marTop w:val="0"/>
      <w:marBottom w:val="0"/>
      <w:divBdr>
        <w:top w:val="none" w:sz="0" w:space="0" w:color="auto"/>
        <w:left w:val="none" w:sz="0" w:space="0" w:color="auto"/>
        <w:bottom w:val="none" w:sz="0" w:space="0" w:color="auto"/>
        <w:right w:val="none" w:sz="0" w:space="0" w:color="auto"/>
      </w:divBdr>
    </w:div>
    <w:div w:id="864634603">
      <w:bodyDiv w:val="1"/>
      <w:marLeft w:val="0"/>
      <w:marRight w:val="0"/>
      <w:marTop w:val="0"/>
      <w:marBottom w:val="0"/>
      <w:divBdr>
        <w:top w:val="none" w:sz="0" w:space="0" w:color="auto"/>
        <w:left w:val="none" w:sz="0" w:space="0" w:color="auto"/>
        <w:bottom w:val="none" w:sz="0" w:space="0" w:color="auto"/>
        <w:right w:val="none" w:sz="0" w:space="0" w:color="auto"/>
      </w:divBdr>
    </w:div>
    <w:div w:id="864635167">
      <w:bodyDiv w:val="1"/>
      <w:marLeft w:val="0"/>
      <w:marRight w:val="0"/>
      <w:marTop w:val="0"/>
      <w:marBottom w:val="0"/>
      <w:divBdr>
        <w:top w:val="none" w:sz="0" w:space="0" w:color="auto"/>
        <w:left w:val="none" w:sz="0" w:space="0" w:color="auto"/>
        <w:bottom w:val="none" w:sz="0" w:space="0" w:color="auto"/>
        <w:right w:val="none" w:sz="0" w:space="0" w:color="auto"/>
      </w:divBdr>
    </w:div>
    <w:div w:id="864637572">
      <w:bodyDiv w:val="1"/>
      <w:marLeft w:val="0"/>
      <w:marRight w:val="0"/>
      <w:marTop w:val="0"/>
      <w:marBottom w:val="0"/>
      <w:divBdr>
        <w:top w:val="none" w:sz="0" w:space="0" w:color="auto"/>
        <w:left w:val="none" w:sz="0" w:space="0" w:color="auto"/>
        <w:bottom w:val="none" w:sz="0" w:space="0" w:color="auto"/>
        <w:right w:val="none" w:sz="0" w:space="0" w:color="auto"/>
      </w:divBdr>
    </w:div>
    <w:div w:id="864710966">
      <w:bodyDiv w:val="1"/>
      <w:marLeft w:val="0"/>
      <w:marRight w:val="0"/>
      <w:marTop w:val="0"/>
      <w:marBottom w:val="0"/>
      <w:divBdr>
        <w:top w:val="none" w:sz="0" w:space="0" w:color="auto"/>
        <w:left w:val="none" w:sz="0" w:space="0" w:color="auto"/>
        <w:bottom w:val="none" w:sz="0" w:space="0" w:color="auto"/>
        <w:right w:val="none" w:sz="0" w:space="0" w:color="auto"/>
      </w:divBdr>
    </w:div>
    <w:div w:id="864713485">
      <w:bodyDiv w:val="1"/>
      <w:marLeft w:val="0"/>
      <w:marRight w:val="0"/>
      <w:marTop w:val="0"/>
      <w:marBottom w:val="0"/>
      <w:divBdr>
        <w:top w:val="none" w:sz="0" w:space="0" w:color="auto"/>
        <w:left w:val="none" w:sz="0" w:space="0" w:color="auto"/>
        <w:bottom w:val="none" w:sz="0" w:space="0" w:color="auto"/>
        <w:right w:val="none" w:sz="0" w:space="0" w:color="auto"/>
      </w:divBdr>
    </w:div>
    <w:div w:id="864750162">
      <w:bodyDiv w:val="1"/>
      <w:marLeft w:val="0"/>
      <w:marRight w:val="0"/>
      <w:marTop w:val="0"/>
      <w:marBottom w:val="0"/>
      <w:divBdr>
        <w:top w:val="none" w:sz="0" w:space="0" w:color="auto"/>
        <w:left w:val="none" w:sz="0" w:space="0" w:color="auto"/>
        <w:bottom w:val="none" w:sz="0" w:space="0" w:color="auto"/>
        <w:right w:val="none" w:sz="0" w:space="0" w:color="auto"/>
      </w:divBdr>
    </w:div>
    <w:div w:id="864906932">
      <w:bodyDiv w:val="1"/>
      <w:marLeft w:val="0"/>
      <w:marRight w:val="0"/>
      <w:marTop w:val="0"/>
      <w:marBottom w:val="0"/>
      <w:divBdr>
        <w:top w:val="none" w:sz="0" w:space="0" w:color="auto"/>
        <w:left w:val="none" w:sz="0" w:space="0" w:color="auto"/>
        <w:bottom w:val="none" w:sz="0" w:space="0" w:color="auto"/>
        <w:right w:val="none" w:sz="0" w:space="0" w:color="auto"/>
      </w:divBdr>
    </w:div>
    <w:div w:id="865102147">
      <w:bodyDiv w:val="1"/>
      <w:marLeft w:val="0"/>
      <w:marRight w:val="0"/>
      <w:marTop w:val="0"/>
      <w:marBottom w:val="0"/>
      <w:divBdr>
        <w:top w:val="none" w:sz="0" w:space="0" w:color="auto"/>
        <w:left w:val="none" w:sz="0" w:space="0" w:color="auto"/>
        <w:bottom w:val="none" w:sz="0" w:space="0" w:color="auto"/>
        <w:right w:val="none" w:sz="0" w:space="0" w:color="auto"/>
      </w:divBdr>
    </w:div>
    <w:div w:id="865289263">
      <w:bodyDiv w:val="1"/>
      <w:marLeft w:val="0"/>
      <w:marRight w:val="0"/>
      <w:marTop w:val="0"/>
      <w:marBottom w:val="0"/>
      <w:divBdr>
        <w:top w:val="none" w:sz="0" w:space="0" w:color="auto"/>
        <w:left w:val="none" w:sz="0" w:space="0" w:color="auto"/>
        <w:bottom w:val="none" w:sz="0" w:space="0" w:color="auto"/>
        <w:right w:val="none" w:sz="0" w:space="0" w:color="auto"/>
      </w:divBdr>
    </w:div>
    <w:div w:id="865362771">
      <w:bodyDiv w:val="1"/>
      <w:marLeft w:val="0"/>
      <w:marRight w:val="0"/>
      <w:marTop w:val="0"/>
      <w:marBottom w:val="0"/>
      <w:divBdr>
        <w:top w:val="none" w:sz="0" w:space="0" w:color="auto"/>
        <w:left w:val="none" w:sz="0" w:space="0" w:color="auto"/>
        <w:bottom w:val="none" w:sz="0" w:space="0" w:color="auto"/>
        <w:right w:val="none" w:sz="0" w:space="0" w:color="auto"/>
      </w:divBdr>
    </w:div>
    <w:div w:id="865480071">
      <w:bodyDiv w:val="1"/>
      <w:marLeft w:val="0"/>
      <w:marRight w:val="0"/>
      <w:marTop w:val="0"/>
      <w:marBottom w:val="0"/>
      <w:divBdr>
        <w:top w:val="none" w:sz="0" w:space="0" w:color="auto"/>
        <w:left w:val="none" w:sz="0" w:space="0" w:color="auto"/>
        <w:bottom w:val="none" w:sz="0" w:space="0" w:color="auto"/>
        <w:right w:val="none" w:sz="0" w:space="0" w:color="auto"/>
      </w:divBdr>
    </w:div>
    <w:div w:id="865605238">
      <w:bodyDiv w:val="1"/>
      <w:marLeft w:val="0"/>
      <w:marRight w:val="0"/>
      <w:marTop w:val="0"/>
      <w:marBottom w:val="0"/>
      <w:divBdr>
        <w:top w:val="none" w:sz="0" w:space="0" w:color="auto"/>
        <w:left w:val="none" w:sz="0" w:space="0" w:color="auto"/>
        <w:bottom w:val="none" w:sz="0" w:space="0" w:color="auto"/>
        <w:right w:val="none" w:sz="0" w:space="0" w:color="auto"/>
      </w:divBdr>
    </w:div>
    <w:div w:id="865674605">
      <w:bodyDiv w:val="1"/>
      <w:marLeft w:val="0"/>
      <w:marRight w:val="0"/>
      <w:marTop w:val="0"/>
      <w:marBottom w:val="0"/>
      <w:divBdr>
        <w:top w:val="none" w:sz="0" w:space="0" w:color="auto"/>
        <w:left w:val="none" w:sz="0" w:space="0" w:color="auto"/>
        <w:bottom w:val="none" w:sz="0" w:space="0" w:color="auto"/>
        <w:right w:val="none" w:sz="0" w:space="0" w:color="auto"/>
      </w:divBdr>
    </w:div>
    <w:div w:id="865677196">
      <w:bodyDiv w:val="1"/>
      <w:marLeft w:val="0"/>
      <w:marRight w:val="0"/>
      <w:marTop w:val="0"/>
      <w:marBottom w:val="0"/>
      <w:divBdr>
        <w:top w:val="none" w:sz="0" w:space="0" w:color="auto"/>
        <w:left w:val="none" w:sz="0" w:space="0" w:color="auto"/>
        <w:bottom w:val="none" w:sz="0" w:space="0" w:color="auto"/>
        <w:right w:val="none" w:sz="0" w:space="0" w:color="auto"/>
      </w:divBdr>
    </w:div>
    <w:div w:id="865681945">
      <w:bodyDiv w:val="1"/>
      <w:marLeft w:val="0"/>
      <w:marRight w:val="0"/>
      <w:marTop w:val="0"/>
      <w:marBottom w:val="0"/>
      <w:divBdr>
        <w:top w:val="none" w:sz="0" w:space="0" w:color="auto"/>
        <w:left w:val="none" w:sz="0" w:space="0" w:color="auto"/>
        <w:bottom w:val="none" w:sz="0" w:space="0" w:color="auto"/>
        <w:right w:val="none" w:sz="0" w:space="0" w:color="auto"/>
      </w:divBdr>
    </w:div>
    <w:div w:id="865799609">
      <w:bodyDiv w:val="1"/>
      <w:marLeft w:val="0"/>
      <w:marRight w:val="0"/>
      <w:marTop w:val="0"/>
      <w:marBottom w:val="0"/>
      <w:divBdr>
        <w:top w:val="none" w:sz="0" w:space="0" w:color="auto"/>
        <w:left w:val="none" w:sz="0" w:space="0" w:color="auto"/>
        <w:bottom w:val="none" w:sz="0" w:space="0" w:color="auto"/>
        <w:right w:val="none" w:sz="0" w:space="0" w:color="auto"/>
      </w:divBdr>
    </w:div>
    <w:div w:id="866062629">
      <w:bodyDiv w:val="1"/>
      <w:marLeft w:val="0"/>
      <w:marRight w:val="0"/>
      <w:marTop w:val="0"/>
      <w:marBottom w:val="0"/>
      <w:divBdr>
        <w:top w:val="none" w:sz="0" w:space="0" w:color="auto"/>
        <w:left w:val="none" w:sz="0" w:space="0" w:color="auto"/>
        <w:bottom w:val="none" w:sz="0" w:space="0" w:color="auto"/>
        <w:right w:val="none" w:sz="0" w:space="0" w:color="auto"/>
      </w:divBdr>
    </w:div>
    <w:div w:id="866065993">
      <w:bodyDiv w:val="1"/>
      <w:marLeft w:val="0"/>
      <w:marRight w:val="0"/>
      <w:marTop w:val="0"/>
      <w:marBottom w:val="0"/>
      <w:divBdr>
        <w:top w:val="none" w:sz="0" w:space="0" w:color="auto"/>
        <w:left w:val="none" w:sz="0" w:space="0" w:color="auto"/>
        <w:bottom w:val="none" w:sz="0" w:space="0" w:color="auto"/>
        <w:right w:val="none" w:sz="0" w:space="0" w:color="auto"/>
      </w:divBdr>
    </w:div>
    <w:div w:id="866069222">
      <w:bodyDiv w:val="1"/>
      <w:marLeft w:val="0"/>
      <w:marRight w:val="0"/>
      <w:marTop w:val="0"/>
      <w:marBottom w:val="0"/>
      <w:divBdr>
        <w:top w:val="none" w:sz="0" w:space="0" w:color="auto"/>
        <w:left w:val="none" w:sz="0" w:space="0" w:color="auto"/>
        <w:bottom w:val="none" w:sz="0" w:space="0" w:color="auto"/>
        <w:right w:val="none" w:sz="0" w:space="0" w:color="auto"/>
      </w:divBdr>
    </w:div>
    <w:div w:id="866136080">
      <w:bodyDiv w:val="1"/>
      <w:marLeft w:val="0"/>
      <w:marRight w:val="0"/>
      <w:marTop w:val="0"/>
      <w:marBottom w:val="0"/>
      <w:divBdr>
        <w:top w:val="none" w:sz="0" w:space="0" w:color="auto"/>
        <w:left w:val="none" w:sz="0" w:space="0" w:color="auto"/>
        <w:bottom w:val="none" w:sz="0" w:space="0" w:color="auto"/>
        <w:right w:val="none" w:sz="0" w:space="0" w:color="auto"/>
      </w:divBdr>
    </w:div>
    <w:div w:id="866212245">
      <w:bodyDiv w:val="1"/>
      <w:marLeft w:val="0"/>
      <w:marRight w:val="0"/>
      <w:marTop w:val="0"/>
      <w:marBottom w:val="0"/>
      <w:divBdr>
        <w:top w:val="none" w:sz="0" w:space="0" w:color="auto"/>
        <w:left w:val="none" w:sz="0" w:space="0" w:color="auto"/>
        <w:bottom w:val="none" w:sz="0" w:space="0" w:color="auto"/>
        <w:right w:val="none" w:sz="0" w:space="0" w:color="auto"/>
      </w:divBdr>
    </w:div>
    <w:div w:id="866218338">
      <w:bodyDiv w:val="1"/>
      <w:marLeft w:val="0"/>
      <w:marRight w:val="0"/>
      <w:marTop w:val="0"/>
      <w:marBottom w:val="0"/>
      <w:divBdr>
        <w:top w:val="none" w:sz="0" w:space="0" w:color="auto"/>
        <w:left w:val="none" w:sz="0" w:space="0" w:color="auto"/>
        <w:bottom w:val="none" w:sz="0" w:space="0" w:color="auto"/>
        <w:right w:val="none" w:sz="0" w:space="0" w:color="auto"/>
      </w:divBdr>
    </w:div>
    <w:div w:id="866329972">
      <w:bodyDiv w:val="1"/>
      <w:marLeft w:val="0"/>
      <w:marRight w:val="0"/>
      <w:marTop w:val="0"/>
      <w:marBottom w:val="0"/>
      <w:divBdr>
        <w:top w:val="none" w:sz="0" w:space="0" w:color="auto"/>
        <w:left w:val="none" w:sz="0" w:space="0" w:color="auto"/>
        <w:bottom w:val="none" w:sz="0" w:space="0" w:color="auto"/>
        <w:right w:val="none" w:sz="0" w:space="0" w:color="auto"/>
      </w:divBdr>
    </w:div>
    <w:div w:id="866337472">
      <w:bodyDiv w:val="1"/>
      <w:marLeft w:val="0"/>
      <w:marRight w:val="0"/>
      <w:marTop w:val="0"/>
      <w:marBottom w:val="0"/>
      <w:divBdr>
        <w:top w:val="none" w:sz="0" w:space="0" w:color="auto"/>
        <w:left w:val="none" w:sz="0" w:space="0" w:color="auto"/>
        <w:bottom w:val="none" w:sz="0" w:space="0" w:color="auto"/>
        <w:right w:val="none" w:sz="0" w:space="0" w:color="auto"/>
      </w:divBdr>
    </w:div>
    <w:div w:id="866404176">
      <w:bodyDiv w:val="1"/>
      <w:marLeft w:val="0"/>
      <w:marRight w:val="0"/>
      <w:marTop w:val="0"/>
      <w:marBottom w:val="0"/>
      <w:divBdr>
        <w:top w:val="none" w:sz="0" w:space="0" w:color="auto"/>
        <w:left w:val="none" w:sz="0" w:space="0" w:color="auto"/>
        <w:bottom w:val="none" w:sz="0" w:space="0" w:color="auto"/>
        <w:right w:val="none" w:sz="0" w:space="0" w:color="auto"/>
      </w:divBdr>
    </w:div>
    <w:div w:id="866407722">
      <w:bodyDiv w:val="1"/>
      <w:marLeft w:val="0"/>
      <w:marRight w:val="0"/>
      <w:marTop w:val="0"/>
      <w:marBottom w:val="0"/>
      <w:divBdr>
        <w:top w:val="none" w:sz="0" w:space="0" w:color="auto"/>
        <w:left w:val="none" w:sz="0" w:space="0" w:color="auto"/>
        <w:bottom w:val="none" w:sz="0" w:space="0" w:color="auto"/>
        <w:right w:val="none" w:sz="0" w:space="0" w:color="auto"/>
      </w:divBdr>
    </w:div>
    <w:div w:id="866523446">
      <w:bodyDiv w:val="1"/>
      <w:marLeft w:val="0"/>
      <w:marRight w:val="0"/>
      <w:marTop w:val="0"/>
      <w:marBottom w:val="0"/>
      <w:divBdr>
        <w:top w:val="none" w:sz="0" w:space="0" w:color="auto"/>
        <w:left w:val="none" w:sz="0" w:space="0" w:color="auto"/>
        <w:bottom w:val="none" w:sz="0" w:space="0" w:color="auto"/>
        <w:right w:val="none" w:sz="0" w:space="0" w:color="auto"/>
      </w:divBdr>
    </w:div>
    <w:div w:id="866524756">
      <w:bodyDiv w:val="1"/>
      <w:marLeft w:val="0"/>
      <w:marRight w:val="0"/>
      <w:marTop w:val="0"/>
      <w:marBottom w:val="0"/>
      <w:divBdr>
        <w:top w:val="none" w:sz="0" w:space="0" w:color="auto"/>
        <w:left w:val="none" w:sz="0" w:space="0" w:color="auto"/>
        <w:bottom w:val="none" w:sz="0" w:space="0" w:color="auto"/>
        <w:right w:val="none" w:sz="0" w:space="0" w:color="auto"/>
      </w:divBdr>
    </w:div>
    <w:div w:id="866528728">
      <w:bodyDiv w:val="1"/>
      <w:marLeft w:val="0"/>
      <w:marRight w:val="0"/>
      <w:marTop w:val="0"/>
      <w:marBottom w:val="0"/>
      <w:divBdr>
        <w:top w:val="none" w:sz="0" w:space="0" w:color="auto"/>
        <w:left w:val="none" w:sz="0" w:space="0" w:color="auto"/>
        <w:bottom w:val="none" w:sz="0" w:space="0" w:color="auto"/>
        <w:right w:val="none" w:sz="0" w:space="0" w:color="auto"/>
      </w:divBdr>
    </w:div>
    <w:div w:id="866530987">
      <w:bodyDiv w:val="1"/>
      <w:marLeft w:val="0"/>
      <w:marRight w:val="0"/>
      <w:marTop w:val="0"/>
      <w:marBottom w:val="0"/>
      <w:divBdr>
        <w:top w:val="none" w:sz="0" w:space="0" w:color="auto"/>
        <w:left w:val="none" w:sz="0" w:space="0" w:color="auto"/>
        <w:bottom w:val="none" w:sz="0" w:space="0" w:color="auto"/>
        <w:right w:val="none" w:sz="0" w:space="0" w:color="auto"/>
      </w:divBdr>
    </w:div>
    <w:div w:id="866717854">
      <w:bodyDiv w:val="1"/>
      <w:marLeft w:val="0"/>
      <w:marRight w:val="0"/>
      <w:marTop w:val="0"/>
      <w:marBottom w:val="0"/>
      <w:divBdr>
        <w:top w:val="none" w:sz="0" w:space="0" w:color="auto"/>
        <w:left w:val="none" w:sz="0" w:space="0" w:color="auto"/>
        <w:bottom w:val="none" w:sz="0" w:space="0" w:color="auto"/>
        <w:right w:val="none" w:sz="0" w:space="0" w:color="auto"/>
      </w:divBdr>
    </w:div>
    <w:div w:id="866792220">
      <w:bodyDiv w:val="1"/>
      <w:marLeft w:val="0"/>
      <w:marRight w:val="0"/>
      <w:marTop w:val="0"/>
      <w:marBottom w:val="0"/>
      <w:divBdr>
        <w:top w:val="none" w:sz="0" w:space="0" w:color="auto"/>
        <w:left w:val="none" w:sz="0" w:space="0" w:color="auto"/>
        <w:bottom w:val="none" w:sz="0" w:space="0" w:color="auto"/>
        <w:right w:val="none" w:sz="0" w:space="0" w:color="auto"/>
      </w:divBdr>
    </w:div>
    <w:div w:id="866792676">
      <w:bodyDiv w:val="1"/>
      <w:marLeft w:val="0"/>
      <w:marRight w:val="0"/>
      <w:marTop w:val="0"/>
      <w:marBottom w:val="0"/>
      <w:divBdr>
        <w:top w:val="none" w:sz="0" w:space="0" w:color="auto"/>
        <w:left w:val="none" w:sz="0" w:space="0" w:color="auto"/>
        <w:bottom w:val="none" w:sz="0" w:space="0" w:color="auto"/>
        <w:right w:val="none" w:sz="0" w:space="0" w:color="auto"/>
      </w:divBdr>
    </w:div>
    <w:div w:id="866793585">
      <w:bodyDiv w:val="1"/>
      <w:marLeft w:val="0"/>
      <w:marRight w:val="0"/>
      <w:marTop w:val="0"/>
      <w:marBottom w:val="0"/>
      <w:divBdr>
        <w:top w:val="none" w:sz="0" w:space="0" w:color="auto"/>
        <w:left w:val="none" w:sz="0" w:space="0" w:color="auto"/>
        <w:bottom w:val="none" w:sz="0" w:space="0" w:color="auto"/>
        <w:right w:val="none" w:sz="0" w:space="0" w:color="auto"/>
      </w:divBdr>
    </w:div>
    <w:div w:id="866873156">
      <w:bodyDiv w:val="1"/>
      <w:marLeft w:val="0"/>
      <w:marRight w:val="0"/>
      <w:marTop w:val="0"/>
      <w:marBottom w:val="0"/>
      <w:divBdr>
        <w:top w:val="none" w:sz="0" w:space="0" w:color="auto"/>
        <w:left w:val="none" w:sz="0" w:space="0" w:color="auto"/>
        <w:bottom w:val="none" w:sz="0" w:space="0" w:color="auto"/>
        <w:right w:val="none" w:sz="0" w:space="0" w:color="auto"/>
      </w:divBdr>
    </w:div>
    <w:div w:id="866873188">
      <w:bodyDiv w:val="1"/>
      <w:marLeft w:val="0"/>
      <w:marRight w:val="0"/>
      <w:marTop w:val="0"/>
      <w:marBottom w:val="0"/>
      <w:divBdr>
        <w:top w:val="none" w:sz="0" w:space="0" w:color="auto"/>
        <w:left w:val="none" w:sz="0" w:space="0" w:color="auto"/>
        <w:bottom w:val="none" w:sz="0" w:space="0" w:color="auto"/>
        <w:right w:val="none" w:sz="0" w:space="0" w:color="auto"/>
      </w:divBdr>
    </w:div>
    <w:div w:id="867062731">
      <w:bodyDiv w:val="1"/>
      <w:marLeft w:val="0"/>
      <w:marRight w:val="0"/>
      <w:marTop w:val="0"/>
      <w:marBottom w:val="0"/>
      <w:divBdr>
        <w:top w:val="none" w:sz="0" w:space="0" w:color="auto"/>
        <w:left w:val="none" w:sz="0" w:space="0" w:color="auto"/>
        <w:bottom w:val="none" w:sz="0" w:space="0" w:color="auto"/>
        <w:right w:val="none" w:sz="0" w:space="0" w:color="auto"/>
      </w:divBdr>
    </w:div>
    <w:div w:id="867181243">
      <w:bodyDiv w:val="1"/>
      <w:marLeft w:val="0"/>
      <w:marRight w:val="0"/>
      <w:marTop w:val="0"/>
      <w:marBottom w:val="0"/>
      <w:divBdr>
        <w:top w:val="none" w:sz="0" w:space="0" w:color="auto"/>
        <w:left w:val="none" w:sz="0" w:space="0" w:color="auto"/>
        <w:bottom w:val="none" w:sz="0" w:space="0" w:color="auto"/>
        <w:right w:val="none" w:sz="0" w:space="0" w:color="auto"/>
      </w:divBdr>
    </w:div>
    <w:div w:id="867186195">
      <w:bodyDiv w:val="1"/>
      <w:marLeft w:val="0"/>
      <w:marRight w:val="0"/>
      <w:marTop w:val="0"/>
      <w:marBottom w:val="0"/>
      <w:divBdr>
        <w:top w:val="none" w:sz="0" w:space="0" w:color="auto"/>
        <w:left w:val="none" w:sz="0" w:space="0" w:color="auto"/>
        <w:bottom w:val="none" w:sz="0" w:space="0" w:color="auto"/>
        <w:right w:val="none" w:sz="0" w:space="0" w:color="auto"/>
      </w:divBdr>
    </w:div>
    <w:div w:id="867303982">
      <w:bodyDiv w:val="1"/>
      <w:marLeft w:val="0"/>
      <w:marRight w:val="0"/>
      <w:marTop w:val="0"/>
      <w:marBottom w:val="0"/>
      <w:divBdr>
        <w:top w:val="none" w:sz="0" w:space="0" w:color="auto"/>
        <w:left w:val="none" w:sz="0" w:space="0" w:color="auto"/>
        <w:bottom w:val="none" w:sz="0" w:space="0" w:color="auto"/>
        <w:right w:val="none" w:sz="0" w:space="0" w:color="auto"/>
      </w:divBdr>
    </w:div>
    <w:div w:id="867332054">
      <w:bodyDiv w:val="1"/>
      <w:marLeft w:val="0"/>
      <w:marRight w:val="0"/>
      <w:marTop w:val="0"/>
      <w:marBottom w:val="0"/>
      <w:divBdr>
        <w:top w:val="none" w:sz="0" w:space="0" w:color="auto"/>
        <w:left w:val="none" w:sz="0" w:space="0" w:color="auto"/>
        <w:bottom w:val="none" w:sz="0" w:space="0" w:color="auto"/>
        <w:right w:val="none" w:sz="0" w:space="0" w:color="auto"/>
      </w:divBdr>
    </w:div>
    <w:div w:id="867371131">
      <w:bodyDiv w:val="1"/>
      <w:marLeft w:val="0"/>
      <w:marRight w:val="0"/>
      <w:marTop w:val="0"/>
      <w:marBottom w:val="0"/>
      <w:divBdr>
        <w:top w:val="none" w:sz="0" w:space="0" w:color="auto"/>
        <w:left w:val="none" w:sz="0" w:space="0" w:color="auto"/>
        <w:bottom w:val="none" w:sz="0" w:space="0" w:color="auto"/>
        <w:right w:val="none" w:sz="0" w:space="0" w:color="auto"/>
      </w:divBdr>
    </w:div>
    <w:div w:id="867450287">
      <w:bodyDiv w:val="1"/>
      <w:marLeft w:val="0"/>
      <w:marRight w:val="0"/>
      <w:marTop w:val="0"/>
      <w:marBottom w:val="0"/>
      <w:divBdr>
        <w:top w:val="none" w:sz="0" w:space="0" w:color="auto"/>
        <w:left w:val="none" w:sz="0" w:space="0" w:color="auto"/>
        <w:bottom w:val="none" w:sz="0" w:space="0" w:color="auto"/>
        <w:right w:val="none" w:sz="0" w:space="0" w:color="auto"/>
      </w:divBdr>
    </w:div>
    <w:div w:id="867451216">
      <w:bodyDiv w:val="1"/>
      <w:marLeft w:val="0"/>
      <w:marRight w:val="0"/>
      <w:marTop w:val="0"/>
      <w:marBottom w:val="0"/>
      <w:divBdr>
        <w:top w:val="none" w:sz="0" w:space="0" w:color="auto"/>
        <w:left w:val="none" w:sz="0" w:space="0" w:color="auto"/>
        <w:bottom w:val="none" w:sz="0" w:space="0" w:color="auto"/>
        <w:right w:val="none" w:sz="0" w:space="0" w:color="auto"/>
      </w:divBdr>
    </w:div>
    <w:div w:id="867522710">
      <w:bodyDiv w:val="1"/>
      <w:marLeft w:val="0"/>
      <w:marRight w:val="0"/>
      <w:marTop w:val="0"/>
      <w:marBottom w:val="0"/>
      <w:divBdr>
        <w:top w:val="none" w:sz="0" w:space="0" w:color="auto"/>
        <w:left w:val="none" w:sz="0" w:space="0" w:color="auto"/>
        <w:bottom w:val="none" w:sz="0" w:space="0" w:color="auto"/>
        <w:right w:val="none" w:sz="0" w:space="0" w:color="auto"/>
      </w:divBdr>
    </w:div>
    <w:div w:id="867523309">
      <w:bodyDiv w:val="1"/>
      <w:marLeft w:val="0"/>
      <w:marRight w:val="0"/>
      <w:marTop w:val="0"/>
      <w:marBottom w:val="0"/>
      <w:divBdr>
        <w:top w:val="none" w:sz="0" w:space="0" w:color="auto"/>
        <w:left w:val="none" w:sz="0" w:space="0" w:color="auto"/>
        <w:bottom w:val="none" w:sz="0" w:space="0" w:color="auto"/>
        <w:right w:val="none" w:sz="0" w:space="0" w:color="auto"/>
      </w:divBdr>
    </w:div>
    <w:div w:id="867597264">
      <w:bodyDiv w:val="1"/>
      <w:marLeft w:val="0"/>
      <w:marRight w:val="0"/>
      <w:marTop w:val="0"/>
      <w:marBottom w:val="0"/>
      <w:divBdr>
        <w:top w:val="none" w:sz="0" w:space="0" w:color="auto"/>
        <w:left w:val="none" w:sz="0" w:space="0" w:color="auto"/>
        <w:bottom w:val="none" w:sz="0" w:space="0" w:color="auto"/>
        <w:right w:val="none" w:sz="0" w:space="0" w:color="auto"/>
      </w:divBdr>
    </w:div>
    <w:div w:id="867715582">
      <w:bodyDiv w:val="1"/>
      <w:marLeft w:val="0"/>
      <w:marRight w:val="0"/>
      <w:marTop w:val="0"/>
      <w:marBottom w:val="0"/>
      <w:divBdr>
        <w:top w:val="none" w:sz="0" w:space="0" w:color="auto"/>
        <w:left w:val="none" w:sz="0" w:space="0" w:color="auto"/>
        <w:bottom w:val="none" w:sz="0" w:space="0" w:color="auto"/>
        <w:right w:val="none" w:sz="0" w:space="0" w:color="auto"/>
      </w:divBdr>
    </w:div>
    <w:div w:id="867908662">
      <w:bodyDiv w:val="1"/>
      <w:marLeft w:val="0"/>
      <w:marRight w:val="0"/>
      <w:marTop w:val="0"/>
      <w:marBottom w:val="0"/>
      <w:divBdr>
        <w:top w:val="none" w:sz="0" w:space="0" w:color="auto"/>
        <w:left w:val="none" w:sz="0" w:space="0" w:color="auto"/>
        <w:bottom w:val="none" w:sz="0" w:space="0" w:color="auto"/>
        <w:right w:val="none" w:sz="0" w:space="0" w:color="auto"/>
      </w:divBdr>
    </w:div>
    <w:div w:id="867914922">
      <w:bodyDiv w:val="1"/>
      <w:marLeft w:val="0"/>
      <w:marRight w:val="0"/>
      <w:marTop w:val="0"/>
      <w:marBottom w:val="0"/>
      <w:divBdr>
        <w:top w:val="none" w:sz="0" w:space="0" w:color="auto"/>
        <w:left w:val="none" w:sz="0" w:space="0" w:color="auto"/>
        <w:bottom w:val="none" w:sz="0" w:space="0" w:color="auto"/>
        <w:right w:val="none" w:sz="0" w:space="0" w:color="auto"/>
      </w:divBdr>
    </w:div>
    <w:div w:id="867985147">
      <w:bodyDiv w:val="1"/>
      <w:marLeft w:val="0"/>
      <w:marRight w:val="0"/>
      <w:marTop w:val="0"/>
      <w:marBottom w:val="0"/>
      <w:divBdr>
        <w:top w:val="none" w:sz="0" w:space="0" w:color="auto"/>
        <w:left w:val="none" w:sz="0" w:space="0" w:color="auto"/>
        <w:bottom w:val="none" w:sz="0" w:space="0" w:color="auto"/>
        <w:right w:val="none" w:sz="0" w:space="0" w:color="auto"/>
      </w:divBdr>
    </w:div>
    <w:div w:id="868029270">
      <w:bodyDiv w:val="1"/>
      <w:marLeft w:val="0"/>
      <w:marRight w:val="0"/>
      <w:marTop w:val="0"/>
      <w:marBottom w:val="0"/>
      <w:divBdr>
        <w:top w:val="none" w:sz="0" w:space="0" w:color="auto"/>
        <w:left w:val="none" w:sz="0" w:space="0" w:color="auto"/>
        <w:bottom w:val="none" w:sz="0" w:space="0" w:color="auto"/>
        <w:right w:val="none" w:sz="0" w:space="0" w:color="auto"/>
      </w:divBdr>
    </w:div>
    <w:div w:id="868102949">
      <w:bodyDiv w:val="1"/>
      <w:marLeft w:val="0"/>
      <w:marRight w:val="0"/>
      <w:marTop w:val="0"/>
      <w:marBottom w:val="0"/>
      <w:divBdr>
        <w:top w:val="none" w:sz="0" w:space="0" w:color="auto"/>
        <w:left w:val="none" w:sz="0" w:space="0" w:color="auto"/>
        <w:bottom w:val="none" w:sz="0" w:space="0" w:color="auto"/>
        <w:right w:val="none" w:sz="0" w:space="0" w:color="auto"/>
      </w:divBdr>
    </w:div>
    <w:div w:id="868178428">
      <w:bodyDiv w:val="1"/>
      <w:marLeft w:val="0"/>
      <w:marRight w:val="0"/>
      <w:marTop w:val="0"/>
      <w:marBottom w:val="0"/>
      <w:divBdr>
        <w:top w:val="none" w:sz="0" w:space="0" w:color="auto"/>
        <w:left w:val="none" w:sz="0" w:space="0" w:color="auto"/>
        <w:bottom w:val="none" w:sz="0" w:space="0" w:color="auto"/>
        <w:right w:val="none" w:sz="0" w:space="0" w:color="auto"/>
      </w:divBdr>
    </w:div>
    <w:div w:id="868184631">
      <w:bodyDiv w:val="1"/>
      <w:marLeft w:val="0"/>
      <w:marRight w:val="0"/>
      <w:marTop w:val="0"/>
      <w:marBottom w:val="0"/>
      <w:divBdr>
        <w:top w:val="none" w:sz="0" w:space="0" w:color="auto"/>
        <w:left w:val="none" w:sz="0" w:space="0" w:color="auto"/>
        <w:bottom w:val="none" w:sz="0" w:space="0" w:color="auto"/>
        <w:right w:val="none" w:sz="0" w:space="0" w:color="auto"/>
      </w:divBdr>
    </w:div>
    <w:div w:id="868227296">
      <w:bodyDiv w:val="1"/>
      <w:marLeft w:val="0"/>
      <w:marRight w:val="0"/>
      <w:marTop w:val="0"/>
      <w:marBottom w:val="0"/>
      <w:divBdr>
        <w:top w:val="none" w:sz="0" w:space="0" w:color="auto"/>
        <w:left w:val="none" w:sz="0" w:space="0" w:color="auto"/>
        <w:bottom w:val="none" w:sz="0" w:space="0" w:color="auto"/>
        <w:right w:val="none" w:sz="0" w:space="0" w:color="auto"/>
      </w:divBdr>
    </w:div>
    <w:div w:id="868227677">
      <w:bodyDiv w:val="1"/>
      <w:marLeft w:val="0"/>
      <w:marRight w:val="0"/>
      <w:marTop w:val="0"/>
      <w:marBottom w:val="0"/>
      <w:divBdr>
        <w:top w:val="none" w:sz="0" w:space="0" w:color="auto"/>
        <w:left w:val="none" w:sz="0" w:space="0" w:color="auto"/>
        <w:bottom w:val="none" w:sz="0" w:space="0" w:color="auto"/>
        <w:right w:val="none" w:sz="0" w:space="0" w:color="auto"/>
      </w:divBdr>
    </w:div>
    <w:div w:id="868375644">
      <w:bodyDiv w:val="1"/>
      <w:marLeft w:val="0"/>
      <w:marRight w:val="0"/>
      <w:marTop w:val="0"/>
      <w:marBottom w:val="0"/>
      <w:divBdr>
        <w:top w:val="none" w:sz="0" w:space="0" w:color="auto"/>
        <w:left w:val="none" w:sz="0" w:space="0" w:color="auto"/>
        <w:bottom w:val="none" w:sz="0" w:space="0" w:color="auto"/>
        <w:right w:val="none" w:sz="0" w:space="0" w:color="auto"/>
      </w:divBdr>
    </w:div>
    <w:div w:id="868420373">
      <w:bodyDiv w:val="1"/>
      <w:marLeft w:val="0"/>
      <w:marRight w:val="0"/>
      <w:marTop w:val="0"/>
      <w:marBottom w:val="0"/>
      <w:divBdr>
        <w:top w:val="none" w:sz="0" w:space="0" w:color="auto"/>
        <w:left w:val="none" w:sz="0" w:space="0" w:color="auto"/>
        <w:bottom w:val="none" w:sz="0" w:space="0" w:color="auto"/>
        <w:right w:val="none" w:sz="0" w:space="0" w:color="auto"/>
      </w:divBdr>
    </w:div>
    <w:div w:id="868420422">
      <w:bodyDiv w:val="1"/>
      <w:marLeft w:val="0"/>
      <w:marRight w:val="0"/>
      <w:marTop w:val="0"/>
      <w:marBottom w:val="0"/>
      <w:divBdr>
        <w:top w:val="none" w:sz="0" w:space="0" w:color="auto"/>
        <w:left w:val="none" w:sz="0" w:space="0" w:color="auto"/>
        <w:bottom w:val="none" w:sz="0" w:space="0" w:color="auto"/>
        <w:right w:val="none" w:sz="0" w:space="0" w:color="auto"/>
      </w:divBdr>
    </w:div>
    <w:div w:id="868689792">
      <w:bodyDiv w:val="1"/>
      <w:marLeft w:val="0"/>
      <w:marRight w:val="0"/>
      <w:marTop w:val="0"/>
      <w:marBottom w:val="0"/>
      <w:divBdr>
        <w:top w:val="none" w:sz="0" w:space="0" w:color="auto"/>
        <w:left w:val="none" w:sz="0" w:space="0" w:color="auto"/>
        <w:bottom w:val="none" w:sz="0" w:space="0" w:color="auto"/>
        <w:right w:val="none" w:sz="0" w:space="0" w:color="auto"/>
      </w:divBdr>
    </w:div>
    <w:div w:id="868760088">
      <w:bodyDiv w:val="1"/>
      <w:marLeft w:val="0"/>
      <w:marRight w:val="0"/>
      <w:marTop w:val="0"/>
      <w:marBottom w:val="0"/>
      <w:divBdr>
        <w:top w:val="none" w:sz="0" w:space="0" w:color="auto"/>
        <w:left w:val="none" w:sz="0" w:space="0" w:color="auto"/>
        <w:bottom w:val="none" w:sz="0" w:space="0" w:color="auto"/>
        <w:right w:val="none" w:sz="0" w:space="0" w:color="auto"/>
      </w:divBdr>
    </w:div>
    <w:div w:id="868765650">
      <w:bodyDiv w:val="1"/>
      <w:marLeft w:val="0"/>
      <w:marRight w:val="0"/>
      <w:marTop w:val="0"/>
      <w:marBottom w:val="0"/>
      <w:divBdr>
        <w:top w:val="none" w:sz="0" w:space="0" w:color="auto"/>
        <w:left w:val="none" w:sz="0" w:space="0" w:color="auto"/>
        <w:bottom w:val="none" w:sz="0" w:space="0" w:color="auto"/>
        <w:right w:val="none" w:sz="0" w:space="0" w:color="auto"/>
      </w:divBdr>
    </w:div>
    <w:div w:id="868877039">
      <w:bodyDiv w:val="1"/>
      <w:marLeft w:val="0"/>
      <w:marRight w:val="0"/>
      <w:marTop w:val="0"/>
      <w:marBottom w:val="0"/>
      <w:divBdr>
        <w:top w:val="none" w:sz="0" w:space="0" w:color="auto"/>
        <w:left w:val="none" w:sz="0" w:space="0" w:color="auto"/>
        <w:bottom w:val="none" w:sz="0" w:space="0" w:color="auto"/>
        <w:right w:val="none" w:sz="0" w:space="0" w:color="auto"/>
      </w:divBdr>
    </w:div>
    <w:div w:id="869033621">
      <w:bodyDiv w:val="1"/>
      <w:marLeft w:val="0"/>
      <w:marRight w:val="0"/>
      <w:marTop w:val="0"/>
      <w:marBottom w:val="0"/>
      <w:divBdr>
        <w:top w:val="none" w:sz="0" w:space="0" w:color="auto"/>
        <w:left w:val="none" w:sz="0" w:space="0" w:color="auto"/>
        <w:bottom w:val="none" w:sz="0" w:space="0" w:color="auto"/>
        <w:right w:val="none" w:sz="0" w:space="0" w:color="auto"/>
      </w:divBdr>
    </w:div>
    <w:div w:id="869073963">
      <w:bodyDiv w:val="1"/>
      <w:marLeft w:val="0"/>
      <w:marRight w:val="0"/>
      <w:marTop w:val="0"/>
      <w:marBottom w:val="0"/>
      <w:divBdr>
        <w:top w:val="none" w:sz="0" w:space="0" w:color="auto"/>
        <w:left w:val="none" w:sz="0" w:space="0" w:color="auto"/>
        <w:bottom w:val="none" w:sz="0" w:space="0" w:color="auto"/>
        <w:right w:val="none" w:sz="0" w:space="0" w:color="auto"/>
      </w:divBdr>
    </w:div>
    <w:div w:id="869103187">
      <w:bodyDiv w:val="1"/>
      <w:marLeft w:val="0"/>
      <w:marRight w:val="0"/>
      <w:marTop w:val="0"/>
      <w:marBottom w:val="0"/>
      <w:divBdr>
        <w:top w:val="none" w:sz="0" w:space="0" w:color="auto"/>
        <w:left w:val="none" w:sz="0" w:space="0" w:color="auto"/>
        <w:bottom w:val="none" w:sz="0" w:space="0" w:color="auto"/>
        <w:right w:val="none" w:sz="0" w:space="0" w:color="auto"/>
      </w:divBdr>
    </w:div>
    <w:div w:id="869146304">
      <w:bodyDiv w:val="1"/>
      <w:marLeft w:val="0"/>
      <w:marRight w:val="0"/>
      <w:marTop w:val="0"/>
      <w:marBottom w:val="0"/>
      <w:divBdr>
        <w:top w:val="none" w:sz="0" w:space="0" w:color="auto"/>
        <w:left w:val="none" w:sz="0" w:space="0" w:color="auto"/>
        <w:bottom w:val="none" w:sz="0" w:space="0" w:color="auto"/>
        <w:right w:val="none" w:sz="0" w:space="0" w:color="auto"/>
      </w:divBdr>
    </w:div>
    <w:div w:id="869296329">
      <w:bodyDiv w:val="1"/>
      <w:marLeft w:val="0"/>
      <w:marRight w:val="0"/>
      <w:marTop w:val="0"/>
      <w:marBottom w:val="0"/>
      <w:divBdr>
        <w:top w:val="none" w:sz="0" w:space="0" w:color="auto"/>
        <w:left w:val="none" w:sz="0" w:space="0" w:color="auto"/>
        <w:bottom w:val="none" w:sz="0" w:space="0" w:color="auto"/>
        <w:right w:val="none" w:sz="0" w:space="0" w:color="auto"/>
      </w:divBdr>
    </w:div>
    <w:div w:id="869297535">
      <w:bodyDiv w:val="1"/>
      <w:marLeft w:val="0"/>
      <w:marRight w:val="0"/>
      <w:marTop w:val="0"/>
      <w:marBottom w:val="0"/>
      <w:divBdr>
        <w:top w:val="none" w:sz="0" w:space="0" w:color="auto"/>
        <w:left w:val="none" w:sz="0" w:space="0" w:color="auto"/>
        <w:bottom w:val="none" w:sz="0" w:space="0" w:color="auto"/>
        <w:right w:val="none" w:sz="0" w:space="0" w:color="auto"/>
      </w:divBdr>
    </w:div>
    <w:div w:id="869298930">
      <w:bodyDiv w:val="1"/>
      <w:marLeft w:val="0"/>
      <w:marRight w:val="0"/>
      <w:marTop w:val="0"/>
      <w:marBottom w:val="0"/>
      <w:divBdr>
        <w:top w:val="none" w:sz="0" w:space="0" w:color="auto"/>
        <w:left w:val="none" w:sz="0" w:space="0" w:color="auto"/>
        <w:bottom w:val="none" w:sz="0" w:space="0" w:color="auto"/>
        <w:right w:val="none" w:sz="0" w:space="0" w:color="auto"/>
      </w:divBdr>
    </w:div>
    <w:div w:id="869337158">
      <w:bodyDiv w:val="1"/>
      <w:marLeft w:val="0"/>
      <w:marRight w:val="0"/>
      <w:marTop w:val="0"/>
      <w:marBottom w:val="0"/>
      <w:divBdr>
        <w:top w:val="none" w:sz="0" w:space="0" w:color="auto"/>
        <w:left w:val="none" w:sz="0" w:space="0" w:color="auto"/>
        <w:bottom w:val="none" w:sz="0" w:space="0" w:color="auto"/>
        <w:right w:val="none" w:sz="0" w:space="0" w:color="auto"/>
      </w:divBdr>
    </w:div>
    <w:div w:id="869420874">
      <w:bodyDiv w:val="1"/>
      <w:marLeft w:val="0"/>
      <w:marRight w:val="0"/>
      <w:marTop w:val="0"/>
      <w:marBottom w:val="0"/>
      <w:divBdr>
        <w:top w:val="none" w:sz="0" w:space="0" w:color="auto"/>
        <w:left w:val="none" w:sz="0" w:space="0" w:color="auto"/>
        <w:bottom w:val="none" w:sz="0" w:space="0" w:color="auto"/>
        <w:right w:val="none" w:sz="0" w:space="0" w:color="auto"/>
      </w:divBdr>
    </w:div>
    <w:div w:id="869536402">
      <w:bodyDiv w:val="1"/>
      <w:marLeft w:val="0"/>
      <w:marRight w:val="0"/>
      <w:marTop w:val="0"/>
      <w:marBottom w:val="0"/>
      <w:divBdr>
        <w:top w:val="none" w:sz="0" w:space="0" w:color="auto"/>
        <w:left w:val="none" w:sz="0" w:space="0" w:color="auto"/>
        <w:bottom w:val="none" w:sz="0" w:space="0" w:color="auto"/>
        <w:right w:val="none" w:sz="0" w:space="0" w:color="auto"/>
      </w:divBdr>
    </w:div>
    <w:div w:id="869611404">
      <w:bodyDiv w:val="1"/>
      <w:marLeft w:val="0"/>
      <w:marRight w:val="0"/>
      <w:marTop w:val="0"/>
      <w:marBottom w:val="0"/>
      <w:divBdr>
        <w:top w:val="none" w:sz="0" w:space="0" w:color="auto"/>
        <w:left w:val="none" w:sz="0" w:space="0" w:color="auto"/>
        <w:bottom w:val="none" w:sz="0" w:space="0" w:color="auto"/>
        <w:right w:val="none" w:sz="0" w:space="0" w:color="auto"/>
      </w:divBdr>
    </w:div>
    <w:div w:id="869759912">
      <w:bodyDiv w:val="1"/>
      <w:marLeft w:val="0"/>
      <w:marRight w:val="0"/>
      <w:marTop w:val="0"/>
      <w:marBottom w:val="0"/>
      <w:divBdr>
        <w:top w:val="none" w:sz="0" w:space="0" w:color="auto"/>
        <w:left w:val="none" w:sz="0" w:space="0" w:color="auto"/>
        <w:bottom w:val="none" w:sz="0" w:space="0" w:color="auto"/>
        <w:right w:val="none" w:sz="0" w:space="0" w:color="auto"/>
      </w:divBdr>
    </w:div>
    <w:div w:id="869806858">
      <w:bodyDiv w:val="1"/>
      <w:marLeft w:val="0"/>
      <w:marRight w:val="0"/>
      <w:marTop w:val="0"/>
      <w:marBottom w:val="0"/>
      <w:divBdr>
        <w:top w:val="none" w:sz="0" w:space="0" w:color="auto"/>
        <w:left w:val="none" w:sz="0" w:space="0" w:color="auto"/>
        <w:bottom w:val="none" w:sz="0" w:space="0" w:color="auto"/>
        <w:right w:val="none" w:sz="0" w:space="0" w:color="auto"/>
      </w:divBdr>
    </w:div>
    <w:div w:id="869879755">
      <w:bodyDiv w:val="1"/>
      <w:marLeft w:val="0"/>
      <w:marRight w:val="0"/>
      <w:marTop w:val="0"/>
      <w:marBottom w:val="0"/>
      <w:divBdr>
        <w:top w:val="none" w:sz="0" w:space="0" w:color="auto"/>
        <w:left w:val="none" w:sz="0" w:space="0" w:color="auto"/>
        <w:bottom w:val="none" w:sz="0" w:space="0" w:color="auto"/>
        <w:right w:val="none" w:sz="0" w:space="0" w:color="auto"/>
      </w:divBdr>
    </w:div>
    <w:div w:id="870074309">
      <w:bodyDiv w:val="1"/>
      <w:marLeft w:val="0"/>
      <w:marRight w:val="0"/>
      <w:marTop w:val="0"/>
      <w:marBottom w:val="0"/>
      <w:divBdr>
        <w:top w:val="none" w:sz="0" w:space="0" w:color="auto"/>
        <w:left w:val="none" w:sz="0" w:space="0" w:color="auto"/>
        <w:bottom w:val="none" w:sz="0" w:space="0" w:color="auto"/>
        <w:right w:val="none" w:sz="0" w:space="0" w:color="auto"/>
      </w:divBdr>
    </w:div>
    <w:div w:id="870075057">
      <w:bodyDiv w:val="1"/>
      <w:marLeft w:val="0"/>
      <w:marRight w:val="0"/>
      <w:marTop w:val="0"/>
      <w:marBottom w:val="0"/>
      <w:divBdr>
        <w:top w:val="none" w:sz="0" w:space="0" w:color="auto"/>
        <w:left w:val="none" w:sz="0" w:space="0" w:color="auto"/>
        <w:bottom w:val="none" w:sz="0" w:space="0" w:color="auto"/>
        <w:right w:val="none" w:sz="0" w:space="0" w:color="auto"/>
      </w:divBdr>
    </w:div>
    <w:div w:id="870075718">
      <w:bodyDiv w:val="1"/>
      <w:marLeft w:val="0"/>
      <w:marRight w:val="0"/>
      <w:marTop w:val="0"/>
      <w:marBottom w:val="0"/>
      <w:divBdr>
        <w:top w:val="none" w:sz="0" w:space="0" w:color="auto"/>
        <w:left w:val="none" w:sz="0" w:space="0" w:color="auto"/>
        <w:bottom w:val="none" w:sz="0" w:space="0" w:color="auto"/>
        <w:right w:val="none" w:sz="0" w:space="0" w:color="auto"/>
      </w:divBdr>
    </w:div>
    <w:div w:id="870149375">
      <w:bodyDiv w:val="1"/>
      <w:marLeft w:val="0"/>
      <w:marRight w:val="0"/>
      <w:marTop w:val="0"/>
      <w:marBottom w:val="0"/>
      <w:divBdr>
        <w:top w:val="none" w:sz="0" w:space="0" w:color="auto"/>
        <w:left w:val="none" w:sz="0" w:space="0" w:color="auto"/>
        <w:bottom w:val="none" w:sz="0" w:space="0" w:color="auto"/>
        <w:right w:val="none" w:sz="0" w:space="0" w:color="auto"/>
      </w:divBdr>
    </w:div>
    <w:div w:id="870151040">
      <w:bodyDiv w:val="1"/>
      <w:marLeft w:val="0"/>
      <w:marRight w:val="0"/>
      <w:marTop w:val="0"/>
      <w:marBottom w:val="0"/>
      <w:divBdr>
        <w:top w:val="none" w:sz="0" w:space="0" w:color="auto"/>
        <w:left w:val="none" w:sz="0" w:space="0" w:color="auto"/>
        <w:bottom w:val="none" w:sz="0" w:space="0" w:color="auto"/>
        <w:right w:val="none" w:sz="0" w:space="0" w:color="auto"/>
      </w:divBdr>
    </w:div>
    <w:div w:id="870190475">
      <w:bodyDiv w:val="1"/>
      <w:marLeft w:val="0"/>
      <w:marRight w:val="0"/>
      <w:marTop w:val="0"/>
      <w:marBottom w:val="0"/>
      <w:divBdr>
        <w:top w:val="none" w:sz="0" w:space="0" w:color="auto"/>
        <w:left w:val="none" w:sz="0" w:space="0" w:color="auto"/>
        <w:bottom w:val="none" w:sz="0" w:space="0" w:color="auto"/>
        <w:right w:val="none" w:sz="0" w:space="0" w:color="auto"/>
      </w:divBdr>
    </w:div>
    <w:div w:id="870190681">
      <w:bodyDiv w:val="1"/>
      <w:marLeft w:val="0"/>
      <w:marRight w:val="0"/>
      <w:marTop w:val="0"/>
      <w:marBottom w:val="0"/>
      <w:divBdr>
        <w:top w:val="none" w:sz="0" w:space="0" w:color="auto"/>
        <w:left w:val="none" w:sz="0" w:space="0" w:color="auto"/>
        <w:bottom w:val="none" w:sz="0" w:space="0" w:color="auto"/>
        <w:right w:val="none" w:sz="0" w:space="0" w:color="auto"/>
      </w:divBdr>
    </w:div>
    <w:div w:id="870266099">
      <w:bodyDiv w:val="1"/>
      <w:marLeft w:val="0"/>
      <w:marRight w:val="0"/>
      <w:marTop w:val="0"/>
      <w:marBottom w:val="0"/>
      <w:divBdr>
        <w:top w:val="none" w:sz="0" w:space="0" w:color="auto"/>
        <w:left w:val="none" w:sz="0" w:space="0" w:color="auto"/>
        <w:bottom w:val="none" w:sz="0" w:space="0" w:color="auto"/>
        <w:right w:val="none" w:sz="0" w:space="0" w:color="auto"/>
      </w:divBdr>
    </w:div>
    <w:div w:id="870343267">
      <w:bodyDiv w:val="1"/>
      <w:marLeft w:val="0"/>
      <w:marRight w:val="0"/>
      <w:marTop w:val="0"/>
      <w:marBottom w:val="0"/>
      <w:divBdr>
        <w:top w:val="none" w:sz="0" w:space="0" w:color="auto"/>
        <w:left w:val="none" w:sz="0" w:space="0" w:color="auto"/>
        <w:bottom w:val="none" w:sz="0" w:space="0" w:color="auto"/>
        <w:right w:val="none" w:sz="0" w:space="0" w:color="auto"/>
      </w:divBdr>
    </w:div>
    <w:div w:id="870454442">
      <w:bodyDiv w:val="1"/>
      <w:marLeft w:val="0"/>
      <w:marRight w:val="0"/>
      <w:marTop w:val="0"/>
      <w:marBottom w:val="0"/>
      <w:divBdr>
        <w:top w:val="none" w:sz="0" w:space="0" w:color="auto"/>
        <w:left w:val="none" w:sz="0" w:space="0" w:color="auto"/>
        <w:bottom w:val="none" w:sz="0" w:space="0" w:color="auto"/>
        <w:right w:val="none" w:sz="0" w:space="0" w:color="auto"/>
      </w:divBdr>
    </w:div>
    <w:div w:id="870462578">
      <w:bodyDiv w:val="1"/>
      <w:marLeft w:val="0"/>
      <w:marRight w:val="0"/>
      <w:marTop w:val="0"/>
      <w:marBottom w:val="0"/>
      <w:divBdr>
        <w:top w:val="none" w:sz="0" w:space="0" w:color="auto"/>
        <w:left w:val="none" w:sz="0" w:space="0" w:color="auto"/>
        <w:bottom w:val="none" w:sz="0" w:space="0" w:color="auto"/>
        <w:right w:val="none" w:sz="0" w:space="0" w:color="auto"/>
      </w:divBdr>
    </w:div>
    <w:div w:id="870607991">
      <w:bodyDiv w:val="1"/>
      <w:marLeft w:val="0"/>
      <w:marRight w:val="0"/>
      <w:marTop w:val="0"/>
      <w:marBottom w:val="0"/>
      <w:divBdr>
        <w:top w:val="none" w:sz="0" w:space="0" w:color="auto"/>
        <w:left w:val="none" w:sz="0" w:space="0" w:color="auto"/>
        <w:bottom w:val="none" w:sz="0" w:space="0" w:color="auto"/>
        <w:right w:val="none" w:sz="0" w:space="0" w:color="auto"/>
      </w:divBdr>
    </w:div>
    <w:div w:id="870651437">
      <w:bodyDiv w:val="1"/>
      <w:marLeft w:val="0"/>
      <w:marRight w:val="0"/>
      <w:marTop w:val="0"/>
      <w:marBottom w:val="0"/>
      <w:divBdr>
        <w:top w:val="none" w:sz="0" w:space="0" w:color="auto"/>
        <w:left w:val="none" w:sz="0" w:space="0" w:color="auto"/>
        <w:bottom w:val="none" w:sz="0" w:space="0" w:color="auto"/>
        <w:right w:val="none" w:sz="0" w:space="0" w:color="auto"/>
      </w:divBdr>
    </w:div>
    <w:div w:id="870654707">
      <w:bodyDiv w:val="1"/>
      <w:marLeft w:val="0"/>
      <w:marRight w:val="0"/>
      <w:marTop w:val="0"/>
      <w:marBottom w:val="0"/>
      <w:divBdr>
        <w:top w:val="none" w:sz="0" w:space="0" w:color="auto"/>
        <w:left w:val="none" w:sz="0" w:space="0" w:color="auto"/>
        <w:bottom w:val="none" w:sz="0" w:space="0" w:color="auto"/>
        <w:right w:val="none" w:sz="0" w:space="0" w:color="auto"/>
      </w:divBdr>
    </w:div>
    <w:div w:id="870655120">
      <w:bodyDiv w:val="1"/>
      <w:marLeft w:val="0"/>
      <w:marRight w:val="0"/>
      <w:marTop w:val="0"/>
      <w:marBottom w:val="0"/>
      <w:divBdr>
        <w:top w:val="none" w:sz="0" w:space="0" w:color="auto"/>
        <w:left w:val="none" w:sz="0" w:space="0" w:color="auto"/>
        <w:bottom w:val="none" w:sz="0" w:space="0" w:color="auto"/>
        <w:right w:val="none" w:sz="0" w:space="0" w:color="auto"/>
      </w:divBdr>
    </w:div>
    <w:div w:id="870727012">
      <w:bodyDiv w:val="1"/>
      <w:marLeft w:val="0"/>
      <w:marRight w:val="0"/>
      <w:marTop w:val="0"/>
      <w:marBottom w:val="0"/>
      <w:divBdr>
        <w:top w:val="none" w:sz="0" w:space="0" w:color="auto"/>
        <w:left w:val="none" w:sz="0" w:space="0" w:color="auto"/>
        <w:bottom w:val="none" w:sz="0" w:space="0" w:color="auto"/>
        <w:right w:val="none" w:sz="0" w:space="0" w:color="auto"/>
      </w:divBdr>
    </w:div>
    <w:div w:id="870797413">
      <w:bodyDiv w:val="1"/>
      <w:marLeft w:val="0"/>
      <w:marRight w:val="0"/>
      <w:marTop w:val="0"/>
      <w:marBottom w:val="0"/>
      <w:divBdr>
        <w:top w:val="none" w:sz="0" w:space="0" w:color="auto"/>
        <w:left w:val="none" w:sz="0" w:space="0" w:color="auto"/>
        <w:bottom w:val="none" w:sz="0" w:space="0" w:color="auto"/>
        <w:right w:val="none" w:sz="0" w:space="0" w:color="auto"/>
      </w:divBdr>
    </w:div>
    <w:div w:id="870999806">
      <w:bodyDiv w:val="1"/>
      <w:marLeft w:val="0"/>
      <w:marRight w:val="0"/>
      <w:marTop w:val="0"/>
      <w:marBottom w:val="0"/>
      <w:divBdr>
        <w:top w:val="none" w:sz="0" w:space="0" w:color="auto"/>
        <w:left w:val="none" w:sz="0" w:space="0" w:color="auto"/>
        <w:bottom w:val="none" w:sz="0" w:space="0" w:color="auto"/>
        <w:right w:val="none" w:sz="0" w:space="0" w:color="auto"/>
      </w:divBdr>
    </w:div>
    <w:div w:id="871041842">
      <w:bodyDiv w:val="1"/>
      <w:marLeft w:val="0"/>
      <w:marRight w:val="0"/>
      <w:marTop w:val="0"/>
      <w:marBottom w:val="0"/>
      <w:divBdr>
        <w:top w:val="none" w:sz="0" w:space="0" w:color="auto"/>
        <w:left w:val="none" w:sz="0" w:space="0" w:color="auto"/>
        <w:bottom w:val="none" w:sz="0" w:space="0" w:color="auto"/>
        <w:right w:val="none" w:sz="0" w:space="0" w:color="auto"/>
      </w:divBdr>
    </w:div>
    <w:div w:id="871065926">
      <w:bodyDiv w:val="1"/>
      <w:marLeft w:val="0"/>
      <w:marRight w:val="0"/>
      <w:marTop w:val="0"/>
      <w:marBottom w:val="0"/>
      <w:divBdr>
        <w:top w:val="none" w:sz="0" w:space="0" w:color="auto"/>
        <w:left w:val="none" w:sz="0" w:space="0" w:color="auto"/>
        <w:bottom w:val="none" w:sz="0" w:space="0" w:color="auto"/>
        <w:right w:val="none" w:sz="0" w:space="0" w:color="auto"/>
      </w:divBdr>
    </w:div>
    <w:div w:id="871068323">
      <w:bodyDiv w:val="1"/>
      <w:marLeft w:val="0"/>
      <w:marRight w:val="0"/>
      <w:marTop w:val="0"/>
      <w:marBottom w:val="0"/>
      <w:divBdr>
        <w:top w:val="none" w:sz="0" w:space="0" w:color="auto"/>
        <w:left w:val="none" w:sz="0" w:space="0" w:color="auto"/>
        <w:bottom w:val="none" w:sz="0" w:space="0" w:color="auto"/>
        <w:right w:val="none" w:sz="0" w:space="0" w:color="auto"/>
      </w:divBdr>
    </w:div>
    <w:div w:id="871110592">
      <w:bodyDiv w:val="1"/>
      <w:marLeft w:val="0"/>
      <w:marRight w:val="0"/>
      <w:marTop w:val="0"/>
      <w:marBottom w:val="0"/>
      <w:divBdr>
        <w:top w:val="none" w:sz="0" w:space="0" w:color="auto"/>
        <w:left w:val="none" w:sz="0" w:space="0" w:color="auto"/>
        <w:bottom w:val="none" w:sz="0" w:space="0" w:color="auto"/>
        <w:right w:val="none" w:sz="0" w:space="0" w:color="auto"/>
      </w:divBdr>
    </w:div>
    <w:div w:id="871189337">
      <w:bodyDiv w:val="1"/>
      <w:marLeft w:val="0"/>
      <w:marRight w:val="0"/>
      <w:marTop w:val="0"/>
      <w:marBottom w:val="0"/>
      <w:divBdr>
        <w:top w:val="none" w:sz="0" w:space="0" w:color="auto"/>
        <w:left w:val="none" w:sz="0" w:space="0" w:color="auto"/>
        <w:bottom w:val="none" w:sz="0" w:space="0" w:color="auto"/>
        <w:right w:val="none" w:sz="0" w:space="0" w:color="auto"/>
      </w:divBdr>
    </w:div>
    <w:div w:id="871268193">
      <w:bodyDiv w:val="1"/>
      <w:marLeft w:val="0"/>
      <w:marRight w:val="0"/>
      <w:marTop w:val="0"/>
      <w:marBottom w:val="0"/>
      <w:divBdr>
        <w:top w:val="none" w:sz="0" w:space="0" w:color="auto"/>
        <w:left w:val="none" w:sz="0" w:space="0" w:color="auto"/>
        <w:bottom w:val="none" w:sz="0" w:space="0" w:color="auto"/>
        <w:right w:val="none" w:sz="0" w:space="0" w:color="auto"/>
      </w:divBdr>
    </w:div>
    <w:div w:id="871453644">
      <w:bodyDiv w:val="1"/>
      <w:marLeft w:val="0"/>
      <w:marRight w:val="0"/>
      <w:marTop w:val="0"/>
      <w:marBottom w:val="0"/>
      <w:divBdr>
        <w:top w:val="none" w:sz="0" w:space="0" w:color="auto"/>
        <w:left w:val="none" w:sz="0" w:space="0" w:color="auto"/>
        <w:bottom w:val="none" w:sz="0" w:space="0" w:color="auto"/>
        <w:right w:val="none" w:sz="0" w:space="0" w:color="auto"/>
      </w:divBdr>
    </w:div>
    <w:div w:id="871498698">
      <w:bodyDiv w:val="1"/>
      <w:marLeft w:val="0"/>
      <w:marRight w:val="0"/>
      <w:marTop w:val="0"/>
      <w:marBottom w:val="0"/>
      <w:divBdr>
        <w:top w:val="none" w:sz="0" w:space="0" w:color="auto"/>
        <w:left w:val="none" w:sz="0" w:space="0" w:color="auto"/>
        <w:bottom w:val="none" w:sz="0" w:space="0" w:color="auto"/>
        <w:right w:val="none" w:sz="0" w:space="0" w:color="auto"/>
      </w:divBdr>
    </w:div>
    <w:div w:id="871503097">
      <w:bodyDiv w:val="1"/>
      <w:marLeft w:val="0"/>
      <w:marRight w:val="0"/>
      <w:marTop w:val="0"/>
      <w:marBottom w:val="0"/>
      <w:divBdr>
        <w:top w:val="none" w:sz="0" w:space="0" w:color="auto"/>
        <w:left w:val="none" w:sz="0" w:space="0" w:color="auto"/>
        <w:bottom w:val="none" w:sz="0" w:space="0" w:color="auto"/>
        <w:right w:val="none" w:sz="0" w:space="0" w:color="auto"/>
      </w:divBdr>
    </w:div>
    <w:div w:id="871576035">
      <w:bodyDiv w:val="1"/>
      <w:marLeft w:val="0"/>
      <w:marRight w:val="0"/>
      <w:marTop w:val="0"/>
      <w:marBottom w:val="0"/>
      <w:divBdr>
        <w:top w:val="none" w:sz="0" w:space="0" w:color="auto"/>
        <w:left w:val="none" w:sz="0" w:space="0" w:color="auto"/>
        <w:bottom w:val="none" w:sz="0" w:space="0" w:color="auto"/>
        <w:right w:val="none" w:sz="0" w:space="0" w:color="auto"/>
      </w:divBdr>
    </w:div>
    <w:div w:id="871579609">
      <w:bodyDiv w:val="1"/>
      <w:marLeft w:val="0"/>
      <w:marRight w:val="0"/>
      <w:marTop w:val="0"/>
      <w:marBottom w:val="0"/>
      <w:divBdr>
        <w:top w:val="none" w:sz="0" w:space="0" w:color="auto"/>
        <w:left w:val="none" w:sz="0" w:space="0" w:color="auto"/>
        <w:bottom w:val="none" w:sz="0" w:space="0" w:color="auto"/>
        <w:right w:val="none" w:sz="0" w:space="0" w:color="auto"/>
      </w:divBdr>
    </w:div>
    <w:div w:id="871765528">
      <w:bodyDiv w:val="1"/>
      <w:marLeft w:val="0"/>
      <w:marRight w:val="0"/>
      <w:marTop w:val="0"/>
      <w:marBottom w:val="0"/>
      <w:divBdr>
        <w:top w:val="none" w:sz="0" w:space="0" w:color="auto"/>
        <w:left w:val="none" w:sz="0" w:space="0" w:color="auto"/>
        <w:bottom w:val="none" w:sz="0" w:space="0" w:color="auto"/>
        <w:right w:val="none" w:sz="0" w:space="0" w:color="auto"/>
      </w:divBdr>
    </w:div>
    <w:div w:id="871765565">
      <w:bodyDiv w:val="1"/>
      <w:marLeft w:val="0"/>
      <w:marRight w:val="0"/>
      <w:marTop w:val="0"/>
      <w:marBottom w:val="0"/>
      <w:divBdr>
        <w:top w:val="none" w:sz="0" w:space="0" w:color="auto"/>
        <w:left w:val="none" w:sz="0" w:space="0" w:color="auto"/>
        <w:bottom w:val="none" w:sz="0" w:space="0" w:color="auto"/>
        <w:right w:val="none" w:sz="0" w:space="0" w:color="auto"/>
      </w:divBdr>
    </w:div>
    <w:div w:id="871843722">
      <w:bodyDiv w:val="1"/>
      <w:marLeft w:val="0"/>
      <w:marRight w:val="0"/>
      <w:marTop w:val="0"/>
      <w:marBottom w:val="0"/>
      <w:divBdr>
        <w:top w:val="none" w:sz="0" w:space="0" w:color="auto"/>
        <w:left w:val="none" w:sz="0" w:space="0" w:color="auto"/>
        <w:bottom w:val="none" w:sz="0" w:space="0" w:color="auto"/>
        <w:right w:val="none" w:sz="0" w:space="0" w:color="auto"/>
      </w:divBdr>
    </w:div>
    <w:div w:id="871847434">
      <w:bodyDiv w:val="1"/>
      <w:marLeft w:val="0"/>
      <w:marRight w:val="0"/>
      <w:marTop w:val="0"/>
      <w:marBottom w:val="0"/>
      <w:divBdr>
        <w:top w:val="none" w:sz="0" w:space="0" w:color="auto"/>
        <w:left w:val="none" w:sz="0" w:space="0" w:color="auto"/>
        <w:bottom w:val="none" w:sz="0" w:space="0" w:color="auto"/>
        <w:right w:val="none" w:sz="0" w:space="0" w:color="auto"/>
      </w:divBdr>
    </w:div>
    <w:div w:id="871848340">
      <w:bodyDiv w:val="1"/>
      <w:marLeft w:val="0"/>
      <w:marRight w:val="0"/>
      <w:marTop w:val="0"/>
      <w:marBottom w:val="0"/>
      <w:divBdr>
        <w:top w:val="none" w:sz="0" w:space="0" w:color="auto"/>
        <w:left w:val="none" w:sz="0" w:space="0" w:color="auto"/>
        <w:bottom w:val="none" w:sz="0" w:space="0" w:color="auto"/>
        <w:right w:val="none" w:sz="0" w:space="0" w:color="auto"/>
      </w:divBdr>
    </w:div>
    <w:div w:id="871848434">
      <w:bodyDiv w:val="1"/>
      <w:marLeft w:val="0"/>
      <w:marRight w:val="0"/>
      <w:marTop w:val="0"/>
      <w:marBottom w:val="0"/>
      <w:divBdr>
        <w:top w:val="none" w:sz="0" w:space="0" w:color="auto"/>
        <w:left w:val="none" w:sz="0" w:space="0" w:color="auto"/>
        <w:bottom w:val="none" w:sz="0" w:space="0" w:color="auto"/>
        <w:right w:val="none" w:sz="0" w:space="0" w:color="auto"/>
      </w:divBdr>
    </w:div>
    <w:div w:id="872117160">
      <w:bodyDiv w:val="1"/>
      <w:marLeft w:val="0"/>
      <w:marRight w:val="0"/>
      <w:marTop w:val="0"/>
      <w:marBottom w:val="0"/>
      <w:divBdr>
        <w:top w:val="none" w:sz="0" w:space="0" w:color="auto"/>
        <w:left w:val="none" w:sz="0" w:space="0" w:color="auto"/>
        <w:bottom w:val="none" w:sz="0" w:space="0" w:color="auto"/>
        <w:right w:val="none" w:sz="0" w:space="0" w:color="auto"/>
      </w:divBdr>
    </w:div>
    <w:div w:id="872158409">
      <w:bodyDiv w:val="1"/>
      <w:marLeft w:val="0"/>
      <w:marRight w:val="0"/>
      <w:marTop w:val="0"/>
      <w:marBottom w:val="0"/>
      <w:divBdr>
        <w:top w:val="none" w:sz="0" w:space="0" w:color="auto"/>
        <w:left w:val="none" w:sz="0" w:space="0" w:color="auto"/>
        <w:bottom w:val="none" w:sz="0" w:space="0" w:color="auto"/>
        <w:right w:val="none" w:sz="0" w:space="0" w:color="auto"/>
      </w:divBdr>
    </w:div>
    <w:div w:id="872184339">
      <w:bodyDiv w:val="1"/>
      <w:marLeft w:val="0"/>
      <w:marRight w:val="0"/>
      <w:marTop w:val="0"/>
      <w:marBottom w:val="0"/>
      <w:divBdr>
        <w:top w:val="none" w:sz="0" w:space="0" w:color="auto"/>
        <w:left w:val="none" w:sz="0" w:space="0" w:color="auto"/>
        <w:bottom w:val="none" w:sz="0" w:space="0" w:color="auto"/>
        <w:right w:val="none" w:sz="0" w:space="0" w:color="auto"/>
      </w:divBdr>
    </w:div>
    <w:div w:id="872232351">
      <w:bodyDiv w:val="1"/>
      <w:marLeft w:val="0"/>
      <w:marRight w:val="0"/>
      <w:marTop w:val="0"/>
      <w:marBottom w:val="0"/>
      <w:divBdr>
        <w:top w:val="none" w:sz="0" w:space="0" w:color="auto"/>
        <w:left w:val="none" w:sz="0" w:space="0" w:color="auto"/>
        <w:bottom w:val="none" w:sz="0" w:space="0" w:color="auto"/>
        <w:right w:val="none" w:sz="0" w:space="0" w:color="auto"/>
      </w:divBdr>
    </w:div>
    <w:div w:id="872233110">
      <w:bodyDiv w:val="1"/>
      <w:marLeft w:val="0"/>
      <w:marRight w:val="0"/>
      <w:marTop w:val="0"/>
      <w:marBottom w:val="0"/>
      <w:divBdr>
        <w:top w:val="none" w:sz="0" w:space="0" w:color="auto"/>
        <w:left w:val="none" w:sz="0" w:space="0" w:color="auto"/>
        <w:bottom w:val="none" w:sz="0" w:space="0" w:color="auto"/>
        <w:right w:val="none" w:sz="0" w:space="0" w:color="auto"/>
      </w:divBdr>
    </w:div>
    <w:div w:id="872571106">
      <w:bodyDiv w:val="1"/>
      <w:marLeft w:val="0"/>
      <w:marRight w:val="0"/>
      <w:marTop w:val="0"/>
      <w:marBottom w:val="0"/>
      <w:divBdr>
        <w:top w:val="none" w:sz="0" w:space="0" w:color="auto"/>
        <w:left w:val="none" w:sz="0" w:space="0" w:color="auto"/>
        <w:bottom w:val="none" w:sz="0" w:space="0" w:color="auto"/>
        <w:right w:val="none" w:sz="0" w:space="0" w:color="auto"/>
      </w:divBdr>
    </w:div>
    <w:div w:id="872615321">
      <w:bodyDiv w:val="1"/>
      <w:marLeft w:val="0"/>
      <w:marRight w:val="0"/>
      <w:marTop w:val="0"/>
      <w:marBottom w:val="0"/>
      <w:divBdr>
        <w:top w:val="none" w:sz="0" w:space="0" w:color="auto"/>
        <w:left w:val="none" w:sz="0" w:space="0" w:color="auto"/>
        <w:bottom w:val="none" w:sz="0" w:space="0" w:color="auto"/>
        <w:right w:val="none" w:sz="0" w:space="0" w:color="auto"/>
      </w:divBdr>
    </w:div>
    <w:div w:id="872616702">
      <w:bodyDiv w:val="1"/>
      <w:marLeft w:val="0"/>
      <w:marRight w:val="0"/>
      <w:marTop w:val="0"/>
      <w:marBottom w:val="0"/>
      <w:divBdr>
        <w:top w:val="none" w:sz="0" w:space="0" w:color="auto"/>
        <w:left w:val="none" w:sz="0" w:space="0" w:color="auto"/>
        <w:bottom w:val="none" w:sz="0" w:space="0" w:color="auto"/>
        <w:right w:val="none" w:sz="0" w:space="0" w:color="auto"/>
      </w:divBdr>
    </w:div>
    <w:div w:id="872620699">
      <w:bodyDiv w:val="1"/>
      <w:marLeft w:val="0"/>
      <w:marRight w:val="0"/>
      <w:marTop w:val="0"/>
      <w:marBottom w:val="0"/>
      <w:divBdr>
        <w:top w:val="none" w:sz="0" w:space="0" w:color="auto"/>
        <w:left w:val="none" w:sz="0" w:space="0" w:color="auto"/>
        <w:bottom w:val="none" w:sz="0" w:space="0" w:color="auto"/>
        <w:right w:val="none" w:sz="0" w:space="0" w:color="auto"/>
      </w:divBdr>
    </w:div>
    <w:div w:id="872691698">
      <w:bodyDiv w:val="1"/>
      <w:marLeft w:val="0"/>
      <w:marRight w:val="0"/>
      <w:marTop w:val="0"/>
      <w:marBottom w:val="0"/>
      <w:divBdr>
        <w:top w:val="none" w:sz="0" w:space="0" w:color="auto"/>
        <w:left w:val="none" w:sz="0" w:space="0" w:color="auto"/>
        <w:bottom w:val="none" w:sz="0" w:space="0" w:color="auto"/>
        <w:right w:val="none" w:sz="0" w:space="0" w:color="auto"/>
      </w:divBdr>
    </w:div>
    <w:div w:id="872764833">
      <w:bodyDiv w:val="1"/>
      <w:marLeft w:val="0"/>
      <w:marRight w:val="0"/>
      <w:marTop w:val="0"/>
      <w:marBottom w:val="0"/>
      <w:divBdr>
        <w:top w:val="none" w:sz="0" w:space="0" w:color="auto"/>
        <w:left w:val="none" w:sz="0" w:space="0" w:color="auto"/>
        <w:bottom w:val="none" w:sz="0" w:space="0" w:color="auto"/>
        <w:right w:val="none" w:sz="0" w:space="0" w:color="auto"/>
      </w:divBdr>
    </w:div>
    <w:div w:id="872956824">
      <w:bodyDiv w:val="1"/>
      <w:marLeft w:val="0"/>
      <w:marRight w:val="0"/>
      <w:marTop w:val="0"/>
      <w:marBottom w:val="0"/>
      <w:divBdr>
        <w:top w:val="none" w:sz="0" w:space="0" w:color="auto"/>
        <w:left w:val="none" w:sz="0" w:space="0" w:color="auto"/>
        <w:bottom w:val="none" w:sz="0" w:space="0" w:color="auto"/>
        <w:right w:val="none" w:sz="0" w:space="0" w:color="auto"/>
      </w:divBdr>
    </w:div>
    <w:div w:id="872959463">
      <w:bodyDiv w:val="1"/>
      <w:marLeft w:val="0"/>
      <w:marRight w:val="0"/>
      <w:marTop w:val="0"/>
      <w:marBottom w:val="0"/>
      <w:divBdr>
        <w:top w:val="none" w:sz="0" w:space="0" w:color="auto"/>
        <w:left w:val="none" w:sz="0" w:space="0" w:color="auto"/>
        <w:bottom w:val="none" w:sz="0" w:space="0" w:color="auto"/>
        <w:right w:val="none" w:sz="0" w:space="0" w:color="auto"/>
      </w:divBdr>
    </w:div>
    <w:div w:id="872960647">
      <w:bodyDiv w:val="1"/>
      <w:marLeft w:val="0"/>
      <w:marRight w:val="0"/>
      <w:marTop w:val="0"/>
      <w:marBottom w:val="0"/>
      <w:divBdr>
        <w:top w:val="none" w:sz="0" w:space="0" w:color="auto"/>
        <w:left w:val="none" w:sz="0" w:space="0" w:color="auto"/>
        <w:bottom w:val="none" w:sz="0" w:space="0" w:color="auto"/>
        <w:right w:val="none" w:sz="0" w:space="0" w:color="auto"/>
      </w:divBdr>
    </w:div>
    <w:div w:id="873005967">
      <w:bodyDiv w:val="1"/>
      <w:marLeft w:val="0"/>
      <w:marRight w:val="0"/>
      <w:marTop w:val="0"/>
      <w:marBottom w:val="0"/>
      <w:divBdr>
        <w:top w:val="none" w:sz="0" w:space="0" w:color="auto"/>
        <w:left w:val="none" w:sz="0" w:space="0" w:color="auto"/>
        <w:bottom w:val="none" w:sz="0" w:space="0" w:color="auto"/>
        <w:right w:val="none" w:sz="0" w:space="0" w:color="auto"/>
      </w:divBdr>
    </w:div>
    <w:div w:id="873075334">
      <w:bodyDiv w:val="1"/>
      <w:marLeft w:val="0"/>
      <w:marRight w:val="0"/>
      <w:marTop w:val="0"/>
      <w:marBottom w:val="0"/>
      <w:divBdr>
        <w:top w:val="none" w:sz="0" w:space="0" w:color="auto"/>
        <w:left w:val="none" w:sz="0" w:space="0" w:color="auto"/>
        <w:bottom w:val="none" w:sz="0" w:space="0" w:color="auto"/>
        <w:right w:val="none" w:sz="0" w:space="0" w:color="auto"/>
      </w:divBdr>
    </w:div>
    <w:div w:id="873151628">
      <w:bodyDiv w:val="1"/>
      <w:marLeft w:val="0"/>
      <w:marRight w:val="0"/>
      <w:marTop w:val="0"/>
      <w:marBottom w:val="0"/>
      <w:divBdr>
        <w:top w:val="none" w:sz="0" w:space="0" w:color="auto"/>
        <w:left w:val="none" w:sz="0" w:space="0" w:color="auto"/>
        <w:bottom w:val="none" w:sz="0" w:space="0" w:color="auto"/>
        <w:right w:val="none" w:sz="0" w:space="0" w:color="auto"/>
      </w:divBdr>
    </w:div>
    <w:div w:id="873153949">
      <w:bodyDiv w:val="1"/>
      <w:marLeft w:val="0"/>
      <w:marRight w:val="0"/>
      <w:marTop w:val="0"/>
      <w:marBottom w:val="0"/>
      <w:divBdr>
        <w:top w:val="none" w:sz="0" w:space="0" w:color="auto"/>
        <w:left w:val="none" w:sz="0" w:space="0" w:color="auto"/>
        <w:bottom w:val="none" w:sz="0" w:space="0" w:color="auto"/>
        <w:right w:val="none" w:sz="0" w:space="0" w:color="auto"/>
      </w:divBdr>
    </w:div>
    <w:div w:id="873232279">
      <w:bodyDiv w:val="1"/>
      <w:marLeft w:val="0"/>
      <w:marRight w:val="0"/>
      <w:marTop w:val="0"/>
      <w:marBottom w:val="0"/>
      <w:divBdr>
        <w:top w:val="none" w:sz="0" w:space="0" w:color="auto"/>
        <w:left w:val="none" w:sz="0" w:space="0" w:color="auto"/>
        <w:bottom w:val="none" w:sz="0" w:space="0" w:color="auto"/>
        <w:right w:val="none" w:sz="0" w:space="0" w:color="auto"/>
      </w:divBdr>
    </w:div>
    <w:div w:id="873347333">
      <w:bodyDiv w:val="1"/>
      <w:marLeft w:val="0"/>
      <w:marRight w:val="0"/>
      <w:marTop w:val="0"/>
      <w:marBottom w:val="0"/>
      <w:divBdr>
        <w:top w:val="none" w:sz="0" w:space="0" w:color="auto"/>
        <w:left w:val="none" w:sz="0" w:space="0" w:color="auto"/>
        <w:bottom w:val="none" w:sz="0" w:space="0" w:color="auto"/>
        <w:right w:val="none" w:sz="0" w:space="0" w:color="auto"/>
      </w:divBdr>
    </w:div>
    <w:div w:id="873350341">
      <w:bodyDiv w:val="1"/>
      <w:marLeft w:val="0"/>
      <w:marRight w:val="0"/>
      <w:marTop w:val="0"/>
      <w:marBottom w:val="0"/>
      <w:divBdr>
        <w:top w:val="none" w:sz="0" w:space="0" w:color="auto"/>
        <w:left w:val="none" w:sz="0" w:space="0" w:color="auto"/>
        <w:bottom w:val="none" w:sz="0" w:space="0" w:color="auto"/>
        <w:right w:val="none" w:sz="0" w:space="0" w:color="auto"/>
      </w:divBdr>
    </w:div>
    <w:div w:id="873466276">
      <w:bodyDiv w:val="1"/>
      <w:marLeft w:val="0"/>
      <w:marRight w:val="0"/>
      <w:marTop w:val="0"/>
      <w:marBottom w:val="0"/>
      <w:divBdr>
        <w:top w:val="none" w:sz="0" w:space="0" w:color="auto"/>
        <w:left w:val="none" w:sz="0" w:space="0" w:color="auto"/>
        <w:bottom w:val="none" w:sz="0" w:space="0" w:color="auto"/>
        <w:right w:val="none" w:sz="0" w:space="0" w:color="auto"/>
      </w:divBdr>
    </w:div>
    <w:div w:id="873496061">
      <w:bodyDiv w:val="1"/>
      <w:marLeft w:val="0"/>
      <w:marRight w:val="0"/>
      <w:marTop w:val="0"/>
      <w:marBottom w:val="0"/>
      <w:divBdr>
        <w:top w:val="none" w:sz="0" w:space="0" w:color="auto"/>
        <w:left w:val="none" w:sz="0" w:space="0" w:color="auto"/>
        <w:bottom w:val="none" w:sz="0" w:space="0" w:color="auto"/>
        <w:right w:val="none" w:sz="0" w:space="0" w:color="auto"/>
      </w:divBdr>
    </w:div>
    <w:div w:id="873537201">
      <w:bodyDiv w:val="1"/>
      <w:marLeft w:val="0"/>
      <w:marRight w:val="0"/>
      <w:marTop w:val="0"/>
      <w:marBottom w:val="0"/>
      <w:divBdr>
        <w:top w:val="none" w:sz="0" w:space="0" w:color="auto"/>
        <w:left w:val="none" w:sz="0" w:space="0" w:color="auto"/>
        <w:bottom w:val="none" w:sz="0" w:space="0" w:color="auto"/>
        <w:right w:val="none" w:sz="0" w:space="0" w:color="auto"/>
      </w:divBdr>
    </w:div>
    <w:div w:id="873544886">
      <w:bodyDiv w:val="1"/>
      <w:marLeft w:val="0"/>
      <w:marRight w:val="0"/>
      <w:marTop w:val="0"/>
      <w:marBottom w:val="0"/>
      <w:divBdr>
        <w:top w:val="none" w:sz="0" w:space="0" w:color="auto"/>
        <w:left w:val="none" w:sz="0" w:space="0" w:color="auto"/>
        <w:bottom w:val="none" w:sz="0" w:space="0" w:color="auto"/>
        <w:right w:val="none" w:sz="0" w:space="0" w:color="auto"/>
      </w:divBdr>
    </w:div>
    <w:div w:id="873691055">
      <w:bodyDiv w:val="1"/>
      <w:marLeft w:val="0"/>
      <w:marRight w:val="0"/>
      <w:marTop w:val="0"/>
      <w:marBottom w:val="0"/>
      <w:divBdr>
        <w:top w:val="none" w:sz="0" w:space="0" w:color="auto"/>
        <w:left w:val="none" w:sz="0" w:space="0" w:color="auto"/>
        <w:bottom w:val="none" w:sz="0" w:space="0" w:color="auto"/>
        <w:right w:val="none" w:sz="0" w:space="0" w:color="auto"/>
      </w:divBdr>
    </w:div>
    <w:div w:id="873691930">
      <w:bodyDiv w:val="1"/>
      <w:marLeft w:val="0"/>
      <w:marRight w:val="0"/>
      <w:marTop w:val="0"/>
      <w:marBottom w:val="0"/>
      <w:divBdr>
        <w:top w:val="none" w:sz="0" w:space="0" w:color="auto"/>
        <w:left w:val="none" w:sz="0" w:space="0" w:color="auto"/>
        <w:bottom w:val="none" w:sz="0" w:space="0" w:color="auto"/>
        <w:right w:val="none" w:sz="0" w:space="0" w:color="auto"/>
      </w:divBdr>
    </w:div>
    <w:div w:id="873733276">
      <w:bodyDiv w:val="1"/>
      <w:marLeft w:val="0"/>
      <w:marRight w:val="0"/>
      <w:marTop w:val="0"/>
      <w:marBottom w:val="0"/>
      <w:divBdr>
        <w:top w:val="none" w:sz="0" w:space="0" w:color="auto"/>
        <w:left w:val="none" w:sz="0" w:space="0" w:color="auto"/>
        <w:bottom w:val="none" w:sz="0" w:space="0" w:color="auto"/>
        <w:right w:val="none" w:sz="0" w:space="0" w:color="auto"/>
      </w:divBdr>
    </w:div>
    <w:div w:id="873810377">
      <w:bodyDiv w:val="1"/>
      <w:marLeft w:val="0"/>
      <w:marRight w:val="0"/>
      <w:marTop w:val="0"/>
      <w:marBottom w:val="0"/>
      <w:divBdr>
        <w:top w:val="none" w:sz="0" w:space="0" w:color="auto"/>
        <w:left w:val="none" w:sz="0" w:space="0" w:color="auto"/>
        <w:bottom w:val="none" w:sz="0" w:space="0" w:color="auto"/>
        <w:right w:val="none" w:sz="0" w:space="0" w:color="auto"/>
      </w:divBdr>
    </w:div>
    <w:div w:id="873812659">
      <w:bodyDiv w:val="1"/>
      <w:marLeft w:val="0"/>
      <w:marRight w:val="0"/>
      <w:marTop w:val="0"/>
      <w:marBottom w:val="0"/>
      <w:divBdr>
        <w:top w:val="none" w:sz="0" w:space="0" w:color="auto"/>
        <w:left w:val="none" w:sz="0" w:space="0" w:color="auto"/>
        <w:bottom w:val="none" w:sz="0" w:space="0" w:color="auto"/>
        <w:right w:val="none" w:sz="0" w:space="0" w:color="auto"/>
      </w:divBdr>
    </w:div>
    <w:div w:id="873887264">
      <w:bodyDiv w:val="1"/>
      <w:marLeft w:val="0"/>
      <w:marRight w:val="0"/>
      <w:marTop w:val="0"/>
      <w:marBottom w:val="0"/>
      <w:divBdr>
        <w:top w:val="none" w:sz="0" w:space="0" w:color="auto"/>
        <w:left w:val="none" w:sz="0" w:space="0" w:color="auto"/>
        <w:bottom w:val="none" w:sz="0" w:space="0" w:color="auto"/>
        <w:right w:val="none" w:sz="0" w:space="0" w:color="auto"/>
      </w:divBdr>
    </w:div>
    <w:div w:id="873923766">
      <w:bodyDiv w:val="1"/>
      <w:marLeft w:val="0"/>
      <w:marRight w:val="0"/>
      <w:marTop w:val="0"/>
      <w:marBottom w:val="0"/>
      <w:divBdr>
        <w:top w:val="none" w:sz="0" w:space="0" w:color="auto"/>
        <w:left w:val="none" w:sz="0" w:space="0" w:color="auto"/>
        <w:bottom w:val="none" w:sz="0" w:space="0" w:color="auto"/>
        <w:right w:val="none" w:sz="0" w:space="0" w:color="auto"/>
      </w:divBdr>
    </w:div>
    <w:div w:id="873929997">
      <w:bodyDiv w:val="1"/>
      <w:marLeft w:val="0"/>
      <w:marRight w:val="0"/>
      <w:marTop w:val="0"/>
      <w:marBottom w:val="0"/>
      <w:divBdr>
        <w:top w:val="none" w:sz="0" w:space="0" w:color="auto"/>
        <w:left w:val="none" w:sz="0" w:space="0" w:color="auto"/>
        <w:bottom w:val="none" w:sz="0" w:space="0" w:color="auto"/>
        <w:right w:val="none" w:sz="0" w:space="0" w:color="auto"/>
      </w:divBdr>
    </w:div>
    <w:div w:id="874077657">
      <w:bodyDiv w:val="1"/>
      <w:marLeft w:val="0"/>
      <w:marRight w:val="0"/>
      <w:marTop w:val="0"/>
      <w:marBottom w:val="0"/>
      <w:divBdr>
        <w:top w:val="none" w:sz="0" w:space="0" w:color="auto"/>
        <w:left w:val="none" w:sz="0" w:space="0" w:color="auto"/>
        <w:bottom w:val="none" w:sz="0" w:space="0" w:color="auto"/>
        <w:right w:val="none" w:sz="0" w:space="0" w:color="auto"/>
      </w:divBdr>
    </w:div>
    <w:div w:id="874083217">
      <w:bodyDiv w:val="1"/>
      <w:marLeft w:val="0"/>
      <w:marRight w:val="0"/>
      <w:marTop w:val="0"/>
      <w:marBottom w:val="0"/>
      <w:divBdr>
        <w:top w:val="none" w:sz="0" w:space="0" w:color="auto"/>
        <w:left w:val="none" w:sz="0" w:space="0" w:color="auto"/>
        <w:bottom w:val="none" w:sz="0" w:space="0" w:color="auto"/>
        <w:right w:val="none" w:sz="0" w:space="0" w:color="auto"/>
      </w:divBdr>
    </w:div>
    <w:div w:id="874150052">
      <w:bodyDiv w:val="1"/>
      <w:marLeft w:val="0"/>
      <w:marRight w:val="0"/>
      <w:marTop w:val="0"/>
      <w:marBottom w:val="0"/>
      <w:divBdr>
        <w:top w:val="none" w:sz="0" w:space="0" w:color="auto"/>
        <w:left w:val="none" w:sz="0" w:space="0" w:color="auto"/>
        <w:bottom w:val="none" w:sz="0" w:space="0" w:color="auto"/>
        <w:right w:val="none" w:sz="0" w:space="0" w:color="auto"/>
      </w:divBdr>
    </w:div>
    <w:div w:id="874151853">
      <w:bodyDiv w:val="1"/>
      <w:marLeft w:val="0"/>
      <w:marRight w:val="0"/>
      <w:marTop w:val="0"/>
      <w:marBottom w:val="0"/>
      <w:divBdr>
        <w:top w:val="none" w:sz="0" w:space="0" w:color="auto"/>
        <w:left w:val="none" w:sz="0" w:space="0" w:color="auto"/>
        <w:bottom w:val="none" w:sz="0" w:space="0" w:color="auto"/>
        <w:right w:val="none" w:sz="0" w:space="0" w:color="auto"/>
      </w:divBdr>
    </w:div>
    <w:div w:id="874317619">
      <w:bodyDiv w:val="1"/>
      <w:marLeft w:val="0"/>
      <w:marRight w:val="0"/>
      <w:marTop w:val="0"/>
      <w:marBottom w:val="0"/>
      <w:divBdr>
        <w:top w:val="none" w:sz="0" w:space="0" w:color="auto"/>
        <w:left w:val="none" w:sz="0" w:space="0" w:color="auto"/>
        <w:bottom w:val="none" w:sz="0" w:space="0" w:color="auto"/>
        <w:right w:val="none" w:sz="0" w:space="0" w:color="auto"/>
      </w:divBdr>
    </w:div>
    <w:div w:id="874342389">
      <w:bodyDiv w:val="1"/>
      <w:marLeft w:val="0"/>
      <w:marRight w:val="0"/>
      <w:marTop w:val="0"/>
      <w:marBottom w:val="0"/>
      <w:divBdr>
        <w:top w:val="none" w:sz="0" w:space="0" w:color="auto"/>
        <w:left w:val="none" w:sz="0" w:space="0" w:color="auto"/>
        <w:bottom w:val="none" w:sz="0" w:space="0" w:color="auto"/>
        <w:right w:val="none" w:sz="0" w:space="0" w:color="auto"/>
      </w:divBdr>
    </w:div>
    <w:div w:id="874467666">
      <w:bodyDiv w:val="1"/>
      <w:marLeft w:val="0"/>
      <w:marRight w:val="0"/>
      <w:marTop w:val="0"/>
      <w:marBottom w:val="0"/>
      <w:divBdr>
        <w:top w:val="none" w:sz="0" w:space="0" w:color="auto"/>
        <w:left w:val="none" w:sz="0" w:space="0" w:color="auto"/>
        <w:bottom w:val="none" w:sz="0" w:space="0" w:color="auto"/>
        <w:right w:val="none" w:sz="0" w:space="0" w:color="auto"/>
      </w:divBdr>
    </w:div>
    <w:div w:id="874537741">
      <w:bodyDiv w:val="1"/>
      <w:marLeft w:val="0"/>
      <w:marRight w:val="0"/>
      <w:marTop w:val="0"/>
      <w:marBottom w:val="0"/>
      <w:divBdr>
        <w:top w:val="none" w:sz="0" w:space="0" w:color="auto"/>
        <w:left w:val="none" w:sz="0" w:space="0" w:color="auto"/>
        <w:bottom w:val="none" w:sz="0" w:space="0" w:color="auto"/>
        <w:right w:val="none" w:sz="0" w:space="0" w:color="auto"/>
      </w:divBdr>
    </w:div>
    <w:div w:id="874578739">
      <w:bodyDiv w:val="1"/>
      <w:marLeft w:val="0"/>
      <w:marRight w:val="0"/>
      <w:marTop w:val="0"/>
      <w:marBottom w:val="0"/>
      <w:divBdr>
        <w:top w:val="none" w:sz="0" w:space="0" w:color="auto"/>
        <w:left w:val="none" w:sz="0" w:space="0" w:color="auto"/>
        <w:bottom w:val="none" w:sz="0" w:space="0" w:color="auto"/>
        <w:right w:val="none" w:sz="0" w:space="0" w:color="auto"/>
      </w:divBdr>
    </w:div>
    <w:div w:id="874661773">
      <w:bodyDiv w:val="1"/>
      <w:marLeft w:val="0"/>
      <w:marRight w:val="0"/>
      <w:marTop w:val="0"/>
      <w:marBottom w:val="0"/>
      <w:divBdr>
        <w:top w:val="none" w:sz="0" w:space="0" w:color="auto"/>
        <w:left w:val="none" w:sz="0" w:space="0" w:color="auto"/>
        <w:bottom w:val="none" w:sz="0" w:space="0" w:color="auto"/>
        <w:right w:val="none" w:sz="0" w:space="0" w:color="auto"/>
      </w:divBdr>
    </w:div>
    <w:div w:id="874923391">
      <w:bodyDiv w:val="1"/>
      <w:marLeft w:val="0"/>
      <w:marRight w:val="0"/>
      <w:marTop w:val="0"/>
      <w:marBottom w:val="0"/>
      <w:divBdr>
        <w:top w:val="none" w:sz="0" w:space="0" w:color="auto"/>
        <w:left w:val="none" w:sz="0" w:space="0" w:color="auto"/>
        <w:bottom w:val="none" w:sz="0" w:space="0" w:color="auto"/>
        <w:right w:val="none" w:sz="0" w:space="0" w:color="auto"/>
      </w:divBdr>
    </w:div>
    <w:div w:id="874928193">
      <w:bodyDiv w:val="1"/>
      <w:marLeft w:val="0"/>
      <w:marRight w:val="0"/>
      <w:marTop w:val="0"/>
      <w:marBottom w:val="0"/>
      <w:divBdr>
        <w:top w:val="none" w:sz="0" w:space="0" w:color="auto"/>
        <w:left w:val="none" w:sz="0" w:space="0" w:color="auto"/>
        <w:bottom w:val="none" w:sz="0" w:space="0" w:color="auto"/>
        <w:right w:val="none" w:sz="0" w:space="0" w:color="auto"/>
      </w:divBdr>
    </w:div>
    <w:div w:id="874931434">
      <w:bodyDiv w:val="1"/>
      <w:marLeft w:val="0"/>
      <w:marRight w:val="0"/>
      <w:marTop w:val="0"/>
      <w:marBottom w:val="0"/>
      <w:divBdr>
        <w:top w:val="none" w:sz="0" w:space="0" w:color="auto"/>
        <w:left w:val="none" w:sz="0" w:space="0" w:color="auto"/>
        <w:bottom w:val="none" w:sz="0" w:space="0" w:color="auto"/>
        <w:right w:val="none" w:sz="0" w:space="0" w:color="auto"/>
      </w:divBdr>
    </w:div>
    <w:div w:id="875045651">
      <w:bodyDiv w:val="1"/>
      <w:marLeft w:val="0"/>
      <w:marRight w:val="0"/>
      <w:marTop w:val="0"/>
      <w:marBottom w:val="0"/>
      <w:divBdr>
        <w:top w:val="none" w:sz="0" w:space="0" w:color="auto"/>
        <w:left w:val="none" w:sz="0" w:space="0" w:color="auto"/>
        <w:bottom w:val="none" w:sz="0" w:space="0" w:color="auto"/>
        <w:right w:val="none" w:sz="0" w:space="0" w:color="auto"/>
      </w:divBdr>
    </w:div>
    <w:div w:id="875122334">
      <w:bodyDiv w:val="1"/>
      <w:marLeft w:val="0"/>
      <w:marRight w:val="0"/>
      <w:marTop w:val="0"/>
      <w:marBottom w:val="0"/>
      <w:divBdr>
        <w:top w:val="none" w:sz="0" w:space="0" w:color="auto"/>
        <w:left w:val="none" w:sz="0" w:space="0" w:color="auto"/>
        <w:bottom w:val="none" w:sz="0" w:space="0" w:color="auto"/>
        <w:right w:val="none" w:sz="0" w:space="0" w:color="auto"/>
      </w:divBdr>
    </w:div>
    <w:div w:id="875123728">
      <w:bodyDiv w:val="1"/>
      <w:marLeft w:val="0"/>
      <w:marRight w:val="0"/>
      <w:marTop w:val="0"/>
      <w:marBottom w:val="0"/>
      <w:divBdr>
        <w:top w:val="none" w:sz="0" w:space="0" w:color="auto"/>
        <w:left w:val="none" w:sz="0" w:space="0" w:color="auto"/>
        <w:bottom w:val="none" w:sz="0" w:space="0" w:color="auto"/>
        <w:right w:val="none" w:sz="0" w:space="0" w:color="auto"/>
      </w:divBdr>
    </w:div>
    <w:div w:id="875125190">
      <w:bodyDiv w:val="1"/>
      <w:marLeft w:val="0"/>
      <w:marRight w:val="0"/>
      <w:marTop w:val="0"/>
      <w:marBottom w:val="0"/>
      <w:divBdr>
        <w:top w:val="none" w:sz="0" w:space="0" w:color="auto"/>
        <w:left w:val="none" w:sz="0" w:space="0" w:color="auto"/>
        <w:bottom w:val="none" w:sz="0" w:space="0" w:color="auto"/>
        <w:right w:val="none" w:sz="0" w:space="0" w:color="auto"/>
      </w:divBdr>
    </w:div>
    <w:div w:id="875233933">
      <w:bodyDiv w:val="1"/>
      <w:marLeft w:val="0"/>
      <w:marRight w:val="0"/>
      <w:marTop w:val="0"/>
      <w:marBottom w:val="0"/>
      <w:divBdr>
        <w:top w:val="none" w:sz="0" w:space="0" w:color="auto"/>
        <w:left w:val="none" w:sz="0" w:space="0" w:color="auto"/>
        <w:bottom w:val="none" w:sz="0" w:space="0" w:color="auto"/>
        <w:right w:val="none" w:sz="0" w:space="0" w:color="auto"/>
      </w:divBdr>
    </w:div>
    <w:div w:id="875239625">
      <w:bodyDiv w:val="1"/>
      <w:marLeft w:val="0"/>
      <w:marRight w:val="0"/>
      <w:marTop w:val="0"/>
      <w:marBottom w:val="0"/>
      <w:divBdr>
        <w:top w:val="none" w:sz="0" w:space="0" w:color="auto"/>
        <w:left w:val="none" w:sz="0" w:space="0" w:color="auto"/>
        <w:bottom w:val="none" w:sz="0" w:space="0" w:color="auto"/>
        <w:right w:val="none" w:sz="0" w:space="0" w:color="auto"/>
      </w:divBdr>
    </w:div>
    <w:div w:id="875309407">
      <w:bodyDiv w:val="1"/>
      <w:marLeft w:val="0"/>
      <w:marRight w:val="0"/>
      <w:marTop w:val="0"/>
      <w:marBottom w:val="0"/>
      <w:divBdr>
        <w:top w:val="none" w:sz="0" w:space="0" w:color="auto"/>
        <w:left w:val="none" w:sz="0" w:space="0" w:color="auto"/>
        <w:bottom w:val="none" w:sz="0" w:space="0" w:color="auto"/>
        <w:right w:val="none" w:sz="0" w:space="0" w:color="auto"/>
      </w:divBdr>
    </w:div>
    <w:div w:id="875391854">
      <w:bodyDiv w:val="1"/>
      <w:marLeft w:val="0"/>
      <w:marRight w:val="0"/>
      <w:marTop w:val="0"/>
      <w:marBottom w:val="0"/>
      <w:divBdr>
        <w:top w:val="none" w:sz="0" w:space="0" w:color="auto"/>
        <w:left w:val="none" w:sz="0" w:space="0" w:color="auto"/>
        <w:bottom w:val="none" w:sz="0" w:space="0" w:color="auto"/>
        <w:right w:val="none" w:sz="0" w:space="0" w:color="auto"/>
      </w:divBdr>
    </w:div>
    <w:div w:id="875430597">
      <w:bodyDiv w:val="1"/>
      <w:marLeft w:val="0"/>
      <w:marRight w:val="0"/>
      <w:marTop w:val="0"/>
      <w:marBottom w:val="0"/>
      <w:divBdr>
        <w:top w:val="none" w:sz="0" w:space="0" w:color="auto"/>
        <w:left w:val="none" w:sz="0" w:space="0" w:color="auto"/>
        <w:bottom w:val="none" w:sz="0" w:space="0" w:color="auto"/>
        <w:right w:val="none" w:sz="0" w:space="0" w:color="auto"/>
      </w:divBdr>
    </w:div>
    <w:div w:id="875503333">
      <w:bodyDiv w:val="1"/>
      <w:marLeft w:val="0"/>
      <w:marRight w:val="0"/>
      <w:marTop w:val="0"/>
      <w:marBottom w:val="0"/>
      <w:divBdr>
        <w:top w:val="none" w:sz="0" w:space="0" w:color="auto"/>
        <w:left w:val="none" w:sz="0" w:space="0" w:color="auto"/>
        <w:bottom w:val="none" w:sz="0" w:space="0" w:color="auto"/>
        <w:right w:val="none" w:sz="0" w:space="0" w:color="auto"/>
      </w:divBdr>
    </w:div>
    <w:div w:id="875505295">
      <w:bodyDiv w:val="1"/>
      <w:marLeft w:val="0"/>
      <w:marRight w:val="0"/>
      <w:marTop w:val="0"/>
      <w:marBottom w:val="0"/>
      <w:divBdr>
        <w:top w:val="none" w:sz="0" w:space="0" w:color="auto"/>
        <w:left w:val="none" w:sz="0" w:space="0" w:color="auto"/>
        <w:bottom w:val="none" w:sz="0" w:space="0" w:color="auto"/>
        <w:right w:val="none" w:sz="0" w:space="0" w:color="auto"/>
      </w:divBdr>
    </w:div>
    <w:div w:id="875584733">
      <w:bodyDiv w:val="1"/>
      <w:marLeft w:val="0"/>
      <w:marRight w:val="0"/>
      <w:marTop w:val="0"/>
      <w:marBottom w:val="0"/>
      <w:divBdr>
        <w:top w:val="none" w:sz="0" w:space="0" w:color="auto"/>
        <w:left w:val="none" w:sz="0" w:space="0" w:color="auto"/>
        <w:bottom w:val="none" w:sz="0" w:space="0" w:color="auto"/>
        <w:right w:val="none" w:sz="0" w:space="0" w:color="auto"/>
      </w:divBdr>
    </w:div>
    <w:div w:id="875629023">
      <w:bodyDiv w:val="1"/>
      <w:marLeft w:val="0"/>
      <w:marRight w:val="0"/>
      <w:marTop w:val="0"/>
      <w:marBottom w:val="0"/>
      <w:divBdr>
        <w:top w:val="none" w:sz="0" w:space="0" w:color="auto"/>
        <w:left w:val="none" w:sz="0" w:space="0" w:color="auto"/>
        <w:bottom w:val="none" w:sz="0" w:space="0" w:color="auto"/>
        <w:right w:val="none" w:sz="0" w:space="0" w:color="auto"/>
      </w:divBdr>
    </w:div>
    <w:div w:id="875656232">
      <w:bodyDiv w:val="1"/>
      <w:marLeft w:val="0"/>
      <w:marRight w:val="0"/>
      <w:marTop w:val="0"/>
      <w:marBottom w:val="0"/>
      <w:divBdr>
        <w:top w:val="none" w:sz="0" w:space="0" w:color="auto"/>
        <w:left w:val="none" w:sz="0" w:space="0" w:color="auto"/>
        <w:bottom w:val="none" w:sz="0" w:space="0" w:color="auto"/>
        <w:right w:val="none" w:sz="0" w:space="0" w:color="auto"/>
      </w:divBdr>
    </w:div>
    <w:div w:id="875771083">
      <w:bodyDiv w:val="1"/>
      <w:marLeft w:val="0"/>
      <w:marRight w:val="0"/>
      <w:marTop w:val="0"/>
      <w:marBottom w:val="0"/>
      <w:divBdr>
        <w:top w:val="none" w:sz="0" w:space="0" w:color="auto"/>
        <w:left w:val="none" w:sz="0" w:space="0" w:color="auto"/>
        <w:bottom w:val="none" w:sz="0" w:space="0" w:color="auto"/>
        <w:right w:val="none" w:sz="0" w:space="0" w:color="auto"/>
      </w:divBdr>
    </w:div>
    <w:div w:id="875771135">
      <w:bodyDiv w:val="1"/>
      <w:marLeft w:val="0"/>
      <w:marRight w:val="0"/>
      <w:marTop w:val="0"/>
      <w:marBottom w:val="0"/>
      <w:divBdr>
        <w:top w:val="none" w:sz="0" w:space="0" w:color="auto"/>
        <w:left w:val="none" w:sz="0" w:space="0" w:color="auto"/>
        <w:bottom w:val="none" w:sz="0" w:space="0" w:color="auto"/>
        <w:right w:val="none" w:sz="0" w:space="0" w:color="auto"/>
      </w:divBdr>
    </w:div>
    <w:div w:id="875775756">
      <w:bodyDiv w:val="1"/>
      <w:marLeft w:val="0"/>
      <w:marRight w:val="0"/>
      <w:marTop w:val="0"/>
      <w:marBottom w:val="0"/>
      <w:divBdr>
        <w:top w:val="none" w:sz="0" w:space="0" w:color="auto"/>
        <w:left w:val="none" w:sz="0" w:space="0" w:color="auto"/>
        <w:bottom w:val="none" w:sz="0" w:space="0" w:color="auto"/>
        <w:right w:val="none" w:sz="0" w:space="0" w:color="auto"/>
      </w:divBdr>
    </w:div>
    <w:div w:id="875847798">
      <w:bodyDiv w:val="1"/>
      <w:marLeft w:val="0"/>
      <w:marRight w:val="0"/>
      <w:marTop w:val="0"/>
      <w:marBottom w:val="0"/>
      <w:divBdr>
        <w:top w:val="none" w:sz="0" w:space="0" w:color="auto"/>
        <w:left w:val="none" w:sz="0" w:space="0" w:color="auto"/>
        <w:bottom w:val="none" w:sz="0" w:space="0" w:color="auto"/>
        <w:right w:val="none" w:sz="0" w:space="0" w:color="auto"/>
      </w:divBdr>
    </w:div>
    <w:div w:id="875850354">
      <w:bodyDiv w:val="1"/>
      <w:marLeft w:val="0"/>
      <w:marRight w:val="0"/>
      <w:marTop w:val="0"/>
      <w:marBottom w:val="0"/>
      <w:divBdr>
        <w:top w:val="none" w:sz="0" w:space="0" w:color="auto"/>
        <w:left w:val="none" w:sz="0" w:space="0" w:color="auto"/>
        <w:bottom w:val="none" w:sz="0" w:space="0" w:color="auto"/>
        <w:right w:val="none" w:sz="0" w:space="0" w:color="auto"/>
      </w:divBdr>
    </w:div>
    <w:div w:id="875893784">
      <w:bodyDiv w:val="1"/>
      <w:marLeft w:val="0"/>
      <w:marRight w:val="0"/>
      <w:marTop w:val="0"/>
      <w:marBottom w:val="0"/>
      <w:divBdr>
        <w:top w:val="none" w:sz="0" w:space="0" w:color="auto"/>
        <w:left w:val="none" w:sz="0" w:space="0" w:color="auto"/>
        <w:bottom w:val="none" w:sz="0" w:space="0" w:color="auto"/>
        <w:right w:val="none" w:sz="0" w:space="0" w:color="auto"/>
      </w:divBdr>
    </w:div>
    <w:div w:id="875967543">
      <w:bodyDiv w:val="1"/>
      <w:marLeft w:val="0"/>
      <w:marRight w:val="0"/>
      <w:marTop w:val="0"/>
      <w:marBottom w:val="0"/>
      <w:divBdr>
        <w:top w:val="none" w:sz="0" w:space="0" w:color="auto"/>
        <w:left w:val="none" w:sz="0" w:space="0" w:color="auto"/>
        <w:bottom w:val="none" w:sz="0" w:space="0" w:color="auto"/>
        <w:right w:val="none" w:sz="0" w:space="0" w:color="auto"/>
      </w:divBdr>
    </w:div>
    <w:div w:id="876047602">
      <w:bodyDiv w:val="1"/>
      <w:marLeft w:val="0"/>
      <w:marRight w:val="0"/>
      <w:marTop w:val="0"/>
      <w:marBottom w:val="0"/>
      <w:divBdr>
        <w:top w:val="none" w:sz="0" w:space="0" w:color="auto"/>
        <w:left w:val="none" w:sz="0" w:space="0" w:color="auto"/>
        <w:bottom w:val="none" w:sz="0" w:space="0" w:color="auto"/>
        <w:right w:val="none" w:sz="0" w:space="0" w:color="auto"/>
      </w:divBdr>
    </w:div>
    <w:div w:id="876089568">
      <w:bodyDiv w:val="1"/>
      <w:marLeft w:val="0"/>
      <w:marRight w:val="0"/>
      <w:marTop w:val="0"/>
      <w:marBottom w:val="0"/>
      <w:divBdr>
        <w:top w:val="none" w:sz="0" w:space="0" w:color="auto"/>
        <w:left w:val="none" w:sz="0" w:space="0" w:color="auto"/>
        <w:bottom w:val="none" w:sz="0" w:space="0" w:color="auto"/>
        <w:right w:val="none" w:sz="0" w:space="0" w:color="auto"/>
      </w:divBdr>
    </w:div>
    <w:div w:id="876239098">
      <w:bodyDiv w:val="1"/>
      <w:marLeft w:val="0"/>
      <w:marRight w:val="0"/>
      <w:marTop w:val="0"/>
      <w:marBottom w:val="0"/>
      <w:divBdr>
        <w:top w:val="none" w:sz="0" w:space="0" w:color="auto"/>
        <w:left w:val="none" w:sz="0" w:space="0" w:color="auto"/>
        <w:bottom w:val="none" w:sz="0" w:space="0" w:color="auto"/>
        <w:right w:val="none" w:sz="0" w:space="0" w:color="auto"/>
      </w:divBdr>
    </w:div>
    <w:div w:id="876311542">
      <w:bodyDiv w:val="1"/>
      <w:marLeft w:val="0"/>
      <w:marRight w:val="0"/>
      <w:marTop w:val="0"/>
      <w:marBottom w:val="0"/>
      <w:divBdr>
        <w:top w:val="none" w:sz="0" w:space="0" w:color="auto"/>
        <w:left w:val="none" w:sz="0" w:space="0" w:color="auto"/>
        <w:bottom w:val="none" w:sz="0" w:space="0" w:color="auto"/>
        <w:right w:val="none" w:sz="0" w:space="0" w:color="auto"/>
      </w:divBdr>
    </w:div>
    <w:div w:id="876354792">
      <w:bodyDiv w:val="1"/>
      <w:marLeft w:val="0"/>
      <w:marRight w:val="0"/>
      <w:marTop w:val="0"/>
      <w:marBottom w:val="0"/>
      <w:divBdr>
        <w:top w:val="none" w:sz="0" w:space="0" w:color="auto"/>
        <w:left w:val="none" w:sz="0" w:space="0" w:color="auto"/>
        <w:bottom w:val="none" w:sz="0" w:space="0" w:color="auto"/>
        <w:right w:val="none" w:sz="0" w:space="0" w:color="auto"/>
      </w:divBdr>
    </w:div>
    <w:div w:id="876544001">
      <w:bodyDiv w:val="1"/>
      <w:marLeft w:val="0"/>
      <w:marRight w:val="0"/>
      <w:marTop w:val="0"/>
      <w:marBottom w:val="0"/>
      <w:divBdr>
        <w:top w:val="none" w:sz="0" w:space="0" w:color="auto"/>
        <w:left w:val="none" w:sz="0" w:space="0" w:color="auto"/>
        <w:bottom w:val="none" w:sz="0" w:space="0" w:color="auto"/>
        <w:right w:val="none" w:sz="0" w:space="0" w:color="auto"/>
      </w:divBdr>
    </w:div>
    <w:div w:id="876549111">
      <w:bodyDiv w:val="1"/>
      <w:marLeft w:val="0"/>
      <w:marRight w:val="0"/>
      <w:marTop w:val="0"/>
      <w:marBottom w:val="0"/>
      <w:divBdr>
        <w:top w:val="none" w:sz="0" w:space="0" w:color="auto"/>
        <w:left w:val="none" w:sz="0" w:space="0" w:color="auto"/>
        <w:bottom w:val="none" w:sz="0" w:space="0" w:color="auto"/>
        <w:right w:val="none" w:sz="0" w:space="0" w:color="auto"/>
      </w:divBdr>
    </w:div>
    <w:div w:id="876703015">
      <w:bodyDiv w:val="1"/>
      <w:marLeft w:val="0"/>
      <w:marRight w:val="0"/>
      <w:marTop w:val="0"/>
      <w:marBottom w:val="0"/>
      <w:divBdr>
        <w:top w:val="none" w:sz="0" w:space="0" w:color="auto"/>
        <w:left w:val="none" w:sz="0" w:space="0" w:color="auto"/>
        <w:bottom w:val="none" w:sz="0" w:space="0" w:color="auto"/>
        <w:right w:val="none" w:sz="0" w:space="0" w:color="auto"/>
      </w:divBdr>
    </w:div>
    <w:div w:id="876746517">
      <w:bodyDiv w:val="1"/>
      <w:marLeft w:val="0"/>
      <w:marRight w:val="0"/>
      <w:marTop w:val="0"/>
      <w:marBottom w:val="0"/>
      <w:divBdr>
        <w:top w:val="none" w:sz="0" w:space="0" w:color="auto"/>
        <w:left w:val="none" w:sz="0" w:space="0" w:color="auto"/>
        <w:bottom w:val="none" w:sz="0" w:space="0" w:color="auto"/>
        <w:right w:val="none" w:sz="0" w:space="0" w:color="auto"/>
      </w:divBdr>
    </w:div>
    <w:div w:id="876815983">
      <w:bodyDiv w:val="1"/>
      <w:marLeft w:val="0"/>
      <w:marRight w:val="0"/>
      <w:marTop w:val="0"/>
      <w:marBottom w:val="0"/>
      <w:divBdr>
        <w:top w:val="none" w:sz="0" w:space="0" w:color="auto"/>
        <w:left w:val="none" w:sz="0" w:space="0" w:color="auto"/>
        <w:bottom w:val="none" w:sz="0" w:space="0" w:color="auto"/>
        <w:right w:val="none" w:sz="0" w:space="0" w:color="auto"/>
      </w:divBdr>
    </w:div>
    <w:div w:id="876891752">
      <w:bodyDiv w:val="1"/>
      <w:marLeft w:val="0"/>
      <w:marRight w:val="0"/>
      <w:marTop w:val="0"/>
      <w:marBottom w:val="0"/>
      <w:divBdr>
        <w:top w:val="none" w:sz="0" w:space="0" w:color="auto"/>
        <w:left w:val="none" w:sz="0" w:space="0" w:color="auto"/>
        <w:bottom w:val="none" w:sz="0" w:space="0" w:color="auto"/>
        <w:right w:val="none" w:sz="0" w:space="0" w:color="auto"/>
      </w:divBdr>
    </w:div>
    <w:div w:id="876937645">
      <w:bodyDiv w:val="1"/>
      <w:marLeft w:val="0"/>
      <w:marRight w:val="0"/>
      <w:marTop w:val="0"/>
      <w:marBottom w:val="0"/>
      <w:divBdr>
        <w:top w:val="none" w:sz="0" w:space="0" w:color="auto"/>
        <w:left w:val="none" w:sz="0" w:space="0" w:color="auto"/>
        <w:bottom w:val="none" w:sz="0" w:space="0" w:color="auto"/>
        <w:right w:val="none" w:sz="0" w:space="0" w:color="auto"/>
      </w:divBdr>
    </w:div>
    <w:div w:id="876969134">
      <w:bodyDiv w:val="1"/>
      <w:marLeft w:val="0"/>
      <w:marRight w:val="0"/>
      <w:marTop w:val="0"/>
      <w:marBottom w:val="0"/>
      <w:divBdr>
        <w:top w:val="none" w:sz="0" w:space="0" w:color="auto"/>
        <w:left w:val="none" w:sz="0" w:space="0" w:color="auto"/>
        <w:bottom w:val="none" w:sz="0" w:space="0" w:color="auto"/>
        <w:right w:val="none" w:sz="0" w:space="0" w:color="auto"/>
      </w:divBdr>
    </w:div>
    <w:div w:id="877014718">
      <w:bodyDiv w:val="1"/>
      <w:marLeft w:val="0"/>
      <w:marRight w:val="0"/>
      <w:marTop w:val="0"/>
      <w:marBottom w:val="0"/>
      <w:divBdr>
        <w:top w:val="none" w:sz="0" w:space="0" w:color="auto"/>
        <w:left w:val="none" w:sz="0" w:space="0" w:color="auto"/>
        <w:bottom w:val="none" w:sz="0" w:space="0" w:color="auto"/>
        <w:right w:val="none" w:sz="0" w:space="0" w:color="auto"/>
      </w:divBdr>
    </w:div>
    <w:div w:id="877085335">
      <w:bodyDiv w:val="1"/>
      <w:marLeft w:val="0"/>
      <w:marRight w:val="0"/>
      <w:marTop w:val="0"/>
      <w:marBottom w:val="0"/>
      <w:divBdr>
        <w:top w:val="none" w:sz="0" w:space="0" w:color="auto"/>
        <w:left w:val="none" w:sz="0" w:space="0" w:color="auto"/>
        <w:bottom w:val="none" w:sz="0" w:space="0" w:color="auto"/>
        <w:right w:val="none" w:sz="0" w:space="0" w:color="auto"/>
      </w:divBdr>
    </w:div>
    <w:div w:id="877161024">
      <w:bodyDiv w:val="1"/>
      <w:marLeft w:val="0"/>
      <w:marRight w:val="0"/>
      <w:marTop w:val="0"/>
      <w:marBottom w:val="0"/>
      <w:divBdr>
        <w:top w:val="none" w:sz="0" w:space="0" w:color="auto"/>
        <w:left w:val="none" w:sz="0" w:space="0" w:color="auto"/>
        <w:bottom w:val="none" w:sz="0" w:space="0" w:color="auto"/>
        <w:right w:val="none" w:sz="0" w:space="0" w:color="auto"/>
      </w:divBdr>
    </w:div>
    <w:div w:id="877206432">
      <w:bodyDiv w:val="1"/>
      <w:marLeft w:val="0"/>
      <w:marRight w:val="0"/>
      <w:marTop w:val="0"/>
      <w:marBottom w:val="0"/>
      <w:divBdr>
        <w:top w:val="none" w:sz="0" w:space="0" w:color="auto"/>
        <w:left w:val="none" w:sz="0" w:space="0" w:color="auto"/>
        <w:bottom w:val="none" w:sz="0" w:space="0" w:color="auto"/>
        <w:right w:val="none" w:sz="0" w:space="0" w:color="auto"/>
      </w:divBdr>
    </w:div>
    <w:div w:id="877207094">
      <w:bodyDiv w:val="1"/>
      <w:marLeft w:val="0"/>
      <w:marRight w:val="0"/>
      <w:marTop w:val="0"/>
      <w:marBottom w:val="0"/>
      <w:divBdr>
        <w:top w:val="none" w:sz="0" w:space="0" w:color="auto"/>
        <w:left w:val="none" w:sz="0" w:space="0" w:color="auto"/>
        <w:bottom w:val="none" w:sz="0" w:space="0" w:color="auto"/>
        <w:right w:val="none" w:sz="0" w:space="0" w:color="auto"/>
      </w:divBdr>
    </w:div>
    <w:div w:id="877276438">
      <w:bodyDiv w:val="1"/>
      <w:marLeft w:val="0"/>
      <w:marRight w:val="0"/>
      <w:marTop w:val="0"/>
      <w:marBottom w:val="0"/>
      <w:divBdr>
        <w:top w:val="none" w:sz="0" w:space="0" w:color="auto"/>
        <w:left w:val="none" w:sz="0" w:space="0" w:color="auto"/>
        <w:bottom w:val="none" w:sz="0" w:space="0" w:color="auto"/>
        <w:right w:val="none" w:sz="0" w:space="0" w:color="auto"/>
      </w:divBdr>
    </w:div>
    <w:div w:id="877468470">
      <w:bodyDiv w:val="1"/>
      <w:marLeft w:val="0"/>
      <w:marRight w:val="0"/>
      <w:marTop w:val="0"/>
      <w:marBottom w:val="0"/>
      <w:divBdr>
        <w:top w:val="none" w:sz="0" w:space="0" w:color="auto"/>
        <w:left w:val="none" w:sz="0" w:space="0" w:color="auto"/>
        <w:bottom w:val="none" w:sz="0" w:space="0" w:color="auto"/>
        <w:right w:val="none" w:sz="0" w:space="0" w:color="auto"/>
      </w:divBdr>
    </w:div>
    <w:div w:id="877473134">
      <w:bodyDiv w:val="1"/>
      <w:marLeft w:val="0"/>
      <w:marRight w:val="0"/>
      <w:marTop w:val="0"/>
      <w:marBottom w:val="0"/>
      <w:divBdr>
        <w:top w:val="none" w:sz="0" w:space="0" w:color="auto"/>
        <w:left w:val="none" w:sz="0" w:space="0" w:color="auto"/>
        <w:bottom w:val="none" w:sz="0" w:space="0" w:color="auto"/>
        <w:right w:val="none" w:sz="0" w:space="0" w:color="auto"/>
      </w:divBdr>
    </w:div>
    <w:div w:id="877476613">
      <w:bodyDiv w:val="1"/>
      <w:marLeft w:val="0"/>
      <w:marRight w:val="0"/>
      <w:marTop w:val="0"/>
      <w:marBottom w:val="0"/>
      <w:divBdr>
        <w:top w:val="none" w:sz="0" w:space="0" w:color="auto"/>
        <w:left w:val="none" w:sz="0" w:space="0" w:color="auto"/>
        <w:bottom w:val="none" w:sz="0" w:space="0" w:color="auto"/>
        <w:right w:val="none" w:sz="0" w:space="0" w:color="auto"/>
      </w:divBdr>
    </w:div>
    <w:div w:id="877621372">
      <w:bodyDiv w:val="1"/>
      <w:marLeft w:val="0"/>
      <w:marRight w:val="0"/>
      <w:marTop w:val="0"/>
      <w:marBottom w:val="0"/>
      <w:divBdr>
        <w:top w:val="none" w:sz="0" w:space="0" w:color="auto"/>
        <w:left w:val="none" w:sz="0" w:space="0" w:color="auto"/>
        <w:bottom w:val="none" w:sz="0" w:space="0" w:color="auto"/>
        <w:right w:val="none" w:sz="0" w:space="0" w:color="auto"/>
      </w:divBdr>
    </w:div>
    <w:div w:id="877623601">
      <w:bodyDiv w:val="1"/>
      <w:marLeft w:val="0"/>
      <w:marRight w:val="0"/>
      <w:marTop w:val="0"/>
      <w:marBottom w:val="0"/>
      <w:divBdr>
        <w:top w:val="none" w:sz="0" w:space="0" w:color="auto"/>
        <w:left w:val="none" w:sz="0" w:space="0" w:color="auto"/>
        <w:bottom w:val="none" w:sz="0" w:space="0" w:color="auto"/>
        <w:right w:val="none" w:sz="0" w:space="0" w:color="auto"/>
      </w:divBdr>
    </w:div>
    <w:div w:id="877666486">
      <w:bodyDiv w:val="1"/>
      <w:marLeft w:val="0"/>
      <w:marRight w:val="0"/>
      <w:marTop w:val="0"/>
      <w:marBottom w:val="0"/>
      <w:divBdr>
        <w:top w:val="none" w:sz="0" w:space="0" w:color="auto"/>
        <w:left w:val="none" w:sz="0" w:space="0" w:color="auto"/>
        <w:bottom w:val="none" w:sz="0" w:space="0" w:color="auto"/>
        <w:right w:val="none" w:sz="0" w:space="0" w:color="auto"/>
      </w:divBdr>
    </w:div>
    <w:div w:id="877811976">
      <w:bodyDiv w:val="1"/>
      <w:marLeft w:val="0"/>
      <w:marRight w:val="0"/>
      <w:marTop w:val="0"/>
      <w:marBottom w:val="0"/>
      <w:divBdr>
        <w:top w:val="none" w:sz="0" w:space="0" w:color="auto"/>
        <w:left w:val="none" w:sz="0" w:space="0" w:color="auto"/>
        <w:bottom w:val="none" w:sz="0" w:space="0" w:color="auto"/>
        <w:right w:val="none" w:sz="0" w:space="0" w:color="auto"/>
      </w:divBdr>
    </w:div>
    <w:div w:id="877812052">
      <w:bodyDiv w:val="1"/>
      <w:marLeft w:val="0"/>
      <w:marRight w:val="0"/>
      <w:marTop w:val="0"/>
      <w:marBottom w:val="0"/>
      <w:divBdr>
        <w:top w:val="none" w:sz="0" w:space="0" w:color="auto"/>
        <w:left w:val="none" w:sz="0" w:space="0" w:color="auto"/>
        <w:bottom w:val="none" w:sz="0" w:space="0" w:color="auto"/>
        <w:right w:val="none" w:sz="0" w:space="0" w:color="auto"/>
      </w:divBdr>
    </w:div>
    <w:div w:id="877818852">
      <w:bodyDiv w:val="1"/>
      <w:marLeft w:val="0"/>
      <w:marRight w:val="0"/>
      <w:marTop w:val="0"/>
      <w:marBottom w:val="0"/>
      <w:divBdr>
        <w:top w:val="none" w:sz="0" w:space="0" w:color="auto"/>
        <w:left w:val="none" w:sz="0" w:space="0" w:color="auto"/>
        <w:bottom w:val="none" w:sz="0" w:space="0" w:color="auto"/>
        <w:right w:val="none" w:sz="0" w:space="0" w:color="auto"/>
      </w:divBdr>
    </w:div>
    <w:div w:id="877855635">
      <w:bodyDiv w:val="1"/>
      <w:marLeft w:val="0"/>
      <w:marRight w:val="0"/>
      <w:marTop w:val="0"/>
      <w:marBottom w:val="0"/>
      <w:divBdr>
        <w:top w:val="none" w:sz="0" w:space="0" w:color="auto"/>
        <w:left w:val="none" w:sz="0" w:space="0" w:color="auto"/>
        <w:bottom w:val="none" w:sz="0" w:space="0" w:color="auto"/>
        <w:right w:val="none" w:sz="0" w:space="0" w:color="auto"/>
      </w:divBdr>
    </w:div>
    <w:div w:id="877930272">
      <w:bodyDiv w:val="1"/>
      <w:marLeft w:val="0"/>
      <w:marRight w:val="0"/>
      <w:marTop w:val="0"/>
      <w:marBottom w:val="0"/>
      <w:divBdr>
        <w:top w:val="none" w:sz="0" w:space="0" w:color="auto"/>
        <w:left w:val="none" w:sz="0" w:space="0" w:color="auto"/>
        <w:bottom w:val="none" w:sz="0" w:space="0" w:color="auto"/>
        <w:right w:val="none" w:sz="0" w:space="0" w:color="auto"/>
      </w:divBdr>
    </w:div>
    <w:div w:id="878005692">
      <w:bodyDiv w:val="1"/>
      <w:marLeft w:val="0"/>
      <w:marRight w:val="0"/>
      <w:marTop w:val="0"/>
      <w:marBottom w:val="0"/>
      <w:divBdr>
        <w:top w:val="none" w:sz="0" w:space="0" w:color="auto"/>
        <w:left w:val="none" w:sz="0" w:space="0" w:color="auto"/>
        <w:bottom w:val="none" w:sz="0" w:space="0" w:color="auto"/>
        <w:right w:val="none" w:sz="0" w:space="0" w:color="auto"/>
      </w:divBdr>
    </w:div>
    <w:div w:id="878006109">
      <w:bodyDiv w:val="1"/>
      <w:marLeft w:val="0"/>
      <w:marRight w:val="0"/>
      <w:marTop w:val="0"/>
      <w:marBottom w:val="0"/>
      <w:divBdr>
        <w:top w:val="none" w:sz="0" w:space="0" w:color="auto"/>
        <w:left w:val="none" w:sz="0" w:space="0" w:color="auto"/>
        <w:bottom w:val="none" w:sz="0" w:space="0" w:color="auto"/>
        <w:right w:val="none" w:sz="0" w:space="0" w:color="auto"/>
      </w:divBdr>
    </w:div>
    <w:div w:id="878249345">
      <w:bodyDiv w:val="1"/>
      <w:marLeft w:val="0"/>
      <w:marRight w:val="0"/>
      <w:marTop w:val="0"/>
      <w:marBottom w:val="0"/>
      <w:divBdr>
        <w:top w:val="none" w:sz="0" w:space="0" w:color="auto"/>
        <w:left w:val="none" w:sz="0" w:space="0" w:color="auto"/>
        <w:bottom w:val="none" w:sz="0" w:space="0" w:color="auto"/>
        <w:right w:val="none" w:sz="0" w:space="0" w:color="auto"/>
      </w:divBdr>
    </w:div>
    <w:div w:id="878393830">
      <w:bodyDiv w:val="1"/>
      <w:marLeft w:val="0"/>
      <w:marRight w:val="0"/>
      <w:marTop w:val="0"/>
      <w:marBottom w:val="0"/>
      <w:divBdr>
        <w:top w:val="none" w:sz="0" w:space="0" w:color="auto"/>
        <w:left w:val="none" w:sz="0" w:space="0" w:color="auto"/>
        <w:bottom w:val="none" w:sz="0" w:space="0" w:color="auto"/>
        <w:right w:val="none" w:sz="0" w:space="0" w:color="auto"/>
      </w:divBdr>
    </w:div>
    <w:div w:id="878396089">
      <w:bodyDiv w:val="1"/>
      <w:marLeft w:val="0"/>
      <w:marRight w:val="0"/>
      <w:marTop w:val="0"/>
      <w:marBottom w:val="0"/>
      <w:divBdr>
        <w:top w:val="none" w:sz="0" w:space="0" w:color="auto"/>
        <w:left w:val="none" w:sz="0" w:space="0" w:color="auto"/>
        <w:bottom w:val="none" w:sz="0" w:space="0" w:color="auto"/>
        <w:right w:val="none" w:sz="0" w:space="0" w:color="auto"/>
      </w:divBdr>
    </w:div>
    <w:div w:id="878399079">
      <w:bodyDiv w:val="1"/>
      <w:marLeft w:val="0"/>
      <w:marRight w:val="0"/>
      <w:marTop w:val="0"/>
      <w:marBottom w:val="0"/>
      <w:divBdr>
        <w:top w:val="none" w:sz="0" w:space="0" w:color="auto"/>
        <w:left w:val="none" w:sz="0" w:space="0" w:color="auto"/>
        <w:bottom w:val="none" w:sz="0" w:space="0" w:color="auto"/>
        <w:right w:val="none" w:sz="0" w:space="0" w:color="auto"/>
      </w:divBdr>
    </w:div>
    <w:div w:id="878471900">
      <w:bodyDiv w:val="1"/>
      <w:marLeft w:val="0"/>
      <w:marRight w:val="0"/>
      <w:marTop w:val="0"/>
      <w:marBottom w:val="0"/>
      <w:divBdr>
        <w:top w:val="none" w:sz="0" w:space="0" w:color="auto"/>
        <w:left w:val="none" w:sz="0" w:space="0" w:color="auto"/>
        <w:bottom w:val="none" w:sz="0" w:space="0" w:color="auto"/>
        <w:right w:val="none" w:sz="0" w:space="0" w:color="auto"/>
      </w:divBdr>
    </w:div>
    <w:div w:id="878510404">
      <w:bodyDiv w:val="1"/>
      <w:marLeft w:val="0"/>
      <w:marRight w:val="0"/>
      <w:marTop w:val="0"/>
      <w:marBottom w:val="0"/>
      <w:divBdr>
        <w:top w:val="none" w:sz="0" w:space="0" w:color="auto"/>
        <w:left w:val="none" w:sz="0" w:space="0" w:color="auto"/>
        <w:bottom w:val="none" w:sz="0" w:space="0" w:color="auto"/>
        <w:right w:val="none" w:sz="0" w:space="0" w:color="auto"/>
      </w:divBdr>
    </w:div>
    <w:div w:id="878519068">
      <w:bodyDiv w:val="1"/>
      <w:marLeft w:val="0"/>
      <w:marRight w:val="0"/>
      <w:marTop w:val="0"/>
      <w:marBottom w:val="0"/>
      <w:divBdr>
        <w:top w:val="none" w:sz="0" w:space="0" w:color="auto"/>
        <w:left w:val="none" w:sz="0" w:space="0" w:color="auto"/>
        <w:bottom w:val="none" w:sz="0" w:space="0" w:color="auto"/>
        <w:right w:val="none" w:sz="0" w:space="0" w:color="auto"/>
      </w:divBdr>
    </w:div>
    <w:div w:id="878519306">
      <w:bodyDiv w:val="1"/>
      <w:marLeft w:val="0"/>
      <w:marRight w:val="0"/>
      <w:marTop w:val="0"/>
      <w:marBottom w:val="0"/>
      <w:divBdr>
        <w:top w:val="none" w:sz="0" w:space="0" w:color="auto"/>
        <w:left w:val="none" w:sz="0" w:space="0" w:color="auto"/>
        <w:bottom w:val="none" w:sz="0" w:space="0" w:color="auto"/>
        <w:right w:val="none" w:sz="0" w:space="0" w:color="auto"/>
      </w:divBdr>
    </w:div>
    <w:div w:id="878709714">
      <w:bodyDiv w:val="1"/>
      <w:marLeft w:val="0"/>
      <w:marRight w:val="0"/>
      <w:marTop w:val="0"/>
      <w:marBottom w:val="0"/>
      <w:divBdr>
        <w:top w:val="none" w:sz="0" w:space="0" w:color="auto"/>
        <w:left w:val="none" w:sz="0" w:space="0" w:color="auto"/>
        <w:bottom w:val="none" w:sz="0" w:space="0" w:color="auto"/>
        <w:right w:val="none" w:sz="0" w:space="0" w:color="auto"/>
      </w:divBdr>
    </w:div>
    <w:div w:id="878778968">
      <w:bodyDiv w:val="1"/>
      <w:marLeft w:val="0"/>
      <w:marRight w:val="0"/>
      <w:marTop w:val="0"/>
      <w:marBottom w:val="0"/>
      <w:divBdr>
        <w:top w:val="none" w:sz="0" w:space="0" w:color="auto"/>
        <w:left w:val="none" w:sz="0" w:space="0" w:color="auto"/>
        <w:bottom w:val="none" w:sz="0" w:space="0" w:color="auto"/>
        <w:right w:val="none" w:sz="0" w:space="0" w:color="auto"/>
      </w:divBdr>
    </w:div>
    <w:div w:id="878854511">
      <w:bodyDiv w:val="1"/>
      <w:marLeft w:val="0"/>
      <w:marRight w:val="0"/>
      <w:marTop w:val="0"/>
      <w:marBottom w:val="0"/>
      <w:divBdr>
        <w:top w:val="none" w:sz="0" w:space="0" w:color="auto"/>
        <w:left w:val="none" w:sz="0" w:space="0" w:color="auto"/>
        <w:bottom w:val="none" w:sz="0" w:space="0" w:color="auto"/>
        <w:right w:val="none" w:sz="0" w:space="0" w:color="auto"/>
      </w:divBdr>
    </w:div>
    <w:div w:id="878855661">
      <w:bodyDiv w:val="1"/>
      <w:marLeft w:val="0"/>
      <w:marRight w:val="0"/>
      <w:marTop w:val="0"/>
      <w:marBottom w:val="0"/>
      <w:divBdr>
        <w:top w:val="none" w:sz="0" w:space="0" w:color="auto"/>
        <w:left w:val="none" w:sz="0" w:space="0" w:color="auto"/>
        <w:bottom w:val="none" w:sz="0" w:space="0" w:color="auto"/>
        <w:right w:val="none" w:sz="0" w:space="0" w:color="auto"/>
      </w:divBdr>
    </w:div>
    <w:div w:id="878857739">
      <w:bodyDiv w:val="1"/>
      <w:marLeft w:val="0"/>
      <w:marRight w:val="0"/>
      <w:marTop w:val="0"/>
      <w:marBottom w:val="0"/>
      <w:divBdr>
        <w:top w:val="none" w:sz="0" w:space="0" w:color="auto"/>
        <w:left w:val="none" w:sz="0" w:space="0" w:color="auto"/>
        <w:bottom w:val="none" w:sz="0" w:space="0" w:color="auto"/>
        <w:right w:val="none" w:sz="0" w:space="0" w:color="auto"/>
      </w:divBdr>
    </w:div>
    <w:div w:id="878933806">
      <w:bodyDiv w:val="1"/>
      <w:marLeft w:val="0"/>
      <w:marRight w:val="0"/>
      <w:marTop w:val="0"/>
      <w:marBottom w:val="0"/>
      <w:divBdr>
        <w:top w:val="none" w:sz="0" w:space="0" w:color="auto"/>
        <w:left w:val="none" w:sz="0" w:space="0" w:color="auto"/>
        <w:bottom w:val="none" w:sz="0" w:space="0" w:color="auto"/>
        <w:right w:val="none" w:sz="0" w:space="0" w:color="auto"/>
      </w:divBdr>
    </w:div>
    <w:div w:id="879054313">
      <w:bodyDiv w:val="1"/>
      <w:marLeft w:val="0"/>
      <w:marRight w:val="0"/>
      <w:marTop w:val="0"/>
      <w:marBottom w:val="0"/>
      <w:divBdr>
        <w:top w:val="none" w:sz="0" w:space="0" w:color="auto"/>
        <w:left w:val="none" w:sz="0" w:space="0" w:color="auto"/>
        <w:bottom w:val="none" w:sz="0" w:space="0" w:color="auto"/>
        <w:right w:val="none" w:sz="0" w:space="0" w:color="auto"/>
      </w:divBdr>
    </w:div>
    <w:div w:id="879122398">
      <w:bodyDiv w:val="1"/>
      <w:marLeft w:val="0"/>
      <w:marRight w:val="0"/>
      <w:marTop w:val="0"/>
      <w:marBottom w:val="0"/>
      <w:divBdr>
        <w:top w:val="none" w:sz="0" w:space="0" w:color="auto"/>
        <w:left w:val="none" w:sz="0" w:space="0" w:color="auto"/>
        <w:bottom w:val="none" w:sz="0" w:space="0" w:color="auto"/>
        <w:right w:val="none" w:sz="0" w:space="0" w:color="auto"/>
      </w:divBdr>
    </w:div>
    <w:div w:id="879443149">
      <w:bodyDiv w:val="1"/>
      <w:marLeft w:val="0"/>
      <w:marRight w:val="0"/>
      <w:marTop w:val="0"/>
      <w:marBottom w:val="0"/>
      <w:divBdr>
        <w:top w:val="none" w:sz="0" w:space="0" w:color="auto"/>
        <w:left w:val="none" w:sz="0" w:space="0" w:color="auto"/>
        <w:bottom w:val="none" w:sz="0" w:space="0" w:color="auto"/>
        <w:right w:val="none" w:sz="0" w:space="0" w:color="auto"/>
      </w:divBdr>
    </w:div>
    <w:div w:id="879629863">
      <w:bodyDiv w:val="1"/>
      <w:marLeft w:val="0"/>
      <w:marRight w:val="0"/>
      <w:marTop w:val="0"/>
      <w:marBottom w:val="0"/>
      <w:divBdr>
        <w:top w:val="none" w:sz="0" w:space="0" w:color="auto"/>
        <w:left w:val="none" w:sz="0" w:space="0" w:color="auto"/>
        <w:bottom w:val="none" w:sz="0" w:space="0" w:color="auto"/>
        <w:right w:val="none" w:sz="0" w:space="0" w:color="auto"/>
      </w:divBdr>
    </w:div>
    <w:div w:id="879631493">
      <w:bodyDiv w:val="1"/>
      <w:marLeft w:val="0"/>
      <w:marRight w:val="0"/>
      <w:marTop w:val="0"/>
      <w:marBottom w:val="0"/>
      <w:divBdr>
        <w:top w:val="none" w:sz="0" w:space="0" w:color="auto"/>
        <w:left w:val="none" w:sz="0" w:space="0" w:color="auto"/>
        <w:bottom w:val="none" w:sz="0" w:space="0" w:color="auto"/>
        <w:right w:val="none" w:sz="0" w:space="0" w:color="auto"/>
      </w:divBdr>
    </w:div>
    <w:div w:id="879702495">
      <w:bodyDiv w:val="1"/>
      <w:marLeft w:val="0"/>
      <w:marRight w:val="0"/>
      <w:marTop w:val="0"/>
      <w:marBottom w:val="0"/>
      <w:divBdr>
        <w:top w:val="none" w:sz="0" w:space="0" w:color="auto"/>
        <w:left w:val="none" w:sz="0" w:space="0" w:color="auto"/>
        <w:bottom w:val="none" w:sz="0" w:space="0" w:color="auto"/>
        <w:right w:val="none" w:sz="0" w:space="0" w:color="auto"/>
      </w:divBdr>
    </w:div>
    <w:div w:id="879708316">
      <w:bodyDiv w:val="1"/>
      <w:marLeft w:val="0"/>
      <w:marRight w:val="0"/>
      <w:marTop w:val="0"/>
      <w:marBottom w:val="0"/>
      <w:divBdr>
        <w:top w:val="none" w:sz="0" w:space="0" w:color="auto"/>
        <w:left w:val="none" w:sz="0" w:space="0" w:color="auto"/>
        <w:bottom w:val="none" w:sz="0" w:space="0" w:color="auto"/>
        <w:right w:val="none" w:sz="0" w:space="0" w:color="auto"/>
      </w:divBdr>
    </w:div>
    <w:div w:id="879778322">
      <w:bodyDiv w:val="1"/>
      <w:marLeft w:val="0"/>
      <w:marRight w:val="0"/>
      <w:marTop w:val="0"/>
      <w:marBottom w:val="0"/>
      <w:divBdr>
        <w:top w:val="none" w:sz="0" w:space="0" w:color="auto"/>
        <w:left w:val="none" w:sz="0" w:space="0" w:color="auto"/>
        <w:bottom w:val="none" w:sz="0" w:space="0" w:color="auto"/>
        <w:right w:val="none" w:sz="0" w:space="0" w:color="auto"/>
      </w:divBdr>
    </w:div>
    <w:div w:id="879778508">
      <w:bodyDiv w:val="1"/>
      <w:marLeft w:val="0"/>
      <w:marRight w:val="0"/>
      <w:marTop w:val="0"/>
      <w:marBottom w:val="0"/>
      <w:divBdr>
        <w:top w:val="none" w:sz="0" w:space="0" w:color="auto"/>
        <w:left w:val="none" w:sz="0" w:space="0" w:color="auto"/>
        <w:bottom w:val="none" w:sz="0" w:space="0" w:color="auto"/>
        <w:right w:val="none" w:sz="0" w:space="0" w:color="auto"/>
      </w:divBdr>
    </w:div>
    <w:div w:id="879903156">
      <w:bodyDiv w:val="1"/>
      <w:marLeft w:val="0"/>
      <w:marRight w:val="0"/>
      <w:marTop w:val="0"/>
      <w:marBottom w:val="0"/>
      <w:divBdr>
        <w:top w:val="none" w:sz="0" w:space="0" w:color="auto"/>
        <w:left w:val="none" w:sz="0" w:space="0" w:color="auto"/>
        <w:bottom w:val="none" w:sz="0" w:space="0" w:color="auto"/>
        <w:right w:val="none" w:sz="0" w:space="0" w:color="auto"/>
      </w:divBdr>
    </w:div>
    <w:div w:id="879904358">
      <w:bodyDiv w:val="1"/>
      <w:marLeft w:val="0"/>
      <w:marRight w:val="0"/>
      <w:marTop w:val="0"/>
      <w:marBottom w:val="0"/>
      <w:divBdr>
        <w:top w:val="none" w:sz="0" w:space="0" w:color="auto"/>
        <w:left w:val="none" w:sz="0" w:space="0" w:color="auto"/>
        <w:bottom w:val="none" w:sz="0" w:space="0" w:color="auto"/>
        <w:right w:val="none" w:sz="0" w:space="0" w:color="auto"/>
      </w:divBdr>
    </w:div>
    <w:div w:id="879974499">
      <w:bodyDiv w:val="1"/>
      <w:marLeft w:val="0"/>
      <w:marRight w:val="0"/>
      <w:marTop w:val="0"/>
      <w:marBottom w:val="0"/>
      <w:divBdr>
        <w:top w:val="none" w:sz="0" w:space="0" w:color="auto"/>
        <w:left w:val="none" w:sz="0" w:space="0" w:color="auto"/>
        <w:bottom w:val="none" w:sz="0" w:space="0" w:color="auto"/>
        <w:right w:val="none" w:sz="0" w:space="0" w:color="auto"/>
      </w:divBdr>
    </w:div>
    <w:div w:id="880169225">
      <w:bodyDiv w:val="1"/>
      <w:marLeft w:val="0"/>
      <w:marRight w:val="0"/>
      <w:marTop w:val="0"/>
      <w:marBottom w:val="0"/>
      <w:divBdr>
        <w:top w:val="none" w:sz="0" w:space="0" w:color="auto"/>
        <w:left w:val="none" w:sz="0" w:space="0" w:color="auto"/>
        <w:bottom w:val="none" w:sz="0" w:space="0" w:color="auto"/>
        <w:right w:val="none" w:sz="0" w:space="0" w:color="auto"/>
      </w:divBdr>
    </w:div>
    <w:div w:id="880285220">
      <w:bodyDiv w:val="1"/>
      <w:marLeft w:val="0"/>
      <w:marRight w:val="0"/>
      <w:marTop w:val="0"/>
      <w:marBottom w:val="0"/>
      <w:divBdr>
        <w:top w:val="none" w:sz="0" w:space="0" w:color="auto"/>
        <w:left w:val="none" w:sz="0" w:space="0" w:color="auto"/>
        <w:bottom w:val="none" w:sz="0" w:space="0" w:color="auto"/>
        <w:right w:val="none" w:sz="0" w:space="0" w:color="auto"/>
      </w:divBdr>
    </w:div>
    <w:div w:id="880287611">
      <w:bodyDiv w:val="1"/>
      <w:marLeft w:val="0"/>
      <w:marRight w:val="0"/>
      <w:marTop w:val="0"/>
      <w:marBottom w:val="0"/>
      <w:divBdr>
        <w:top w:val="none" w:sz="0" w:space="0" w:color="auto"/>
        <w:left w:val="none" w:sz="0" w:space="0" w:color="auto"/>
        <w:bottom w:val="none" w:sz="0" w:space="0" w:color="auto"/>
        <w:right w:val="none" w:sz="0" w:space="0" w:color="auto"/>
      </w:divBdr>
    </w:div>
    <w:div w:id="880358066">
      <w:bodyDiv w:val="1"/>
      <w:marLeft w:val="0"/>
      <w:marRight w:val="0"/>
      <w:marTop w:val="0"/>
      <w:marBottom w:val="0"/>
      <w:divBdr>
        <w:top w:val="none" w:sz="0" w:space="0" w:color="auto"/>
        <w:left w:val="none" w:sz="0" w:space="0" w:color="auto"/>
        <w:bottom w:val="none" w:sz="0" w:space="0" w:color="auto"/>
        <w:right w:val="none" w:sz="0" w:space="0" w:color="auto"/>
      </w:divBdr>
    </w:div>
    <w:div w:id="880442273">
      <w:bodyDiv w:val="1"/>
      <w:marLeft w:val="0"/>
      <w:marRight w:val="0"/>
      <w:marTop w:val="0"/>
      <w:marBottom w:val="0"/>
      <w:divBdr>
        <w:top w:val="none" w:sz="0" w:space="0" w:color="auto"/>
        <w:left w:val="none" w:sz="0" w:space="0" w:color="auto"/>
        <w:bottom w:val="none" w:sz="0" w:space="0" w:color="auto"/>
        <w:right w:val="none" w:sz="0" w:space="0" w:color="auto"/>
      </w:divBdr>
    </w:div>
    <w:div w:id="880555390">
      <w:bodyDiv w:val="1"/>
      <w:marLeft w:val="0"/>
      <w:marRight w:val="0"/>
      <w:marTop w:val="0"/>
      <w:marBottom w:val="0"/>
      <w:divBdr>
        <w:top w:val="none" w:sz="0" w:space="0" w:color="auto"/>
        <w:left w:val="none" w:sz="0" w:space="0" w:color="auto"/>
        <w:bottom w:val="none" w:sz="0" w:space="0" w:color="auto"/>
        <w:right w:val="none" w:sz="0" w:space="0" w:color="auto"/>
      </w:divBdr>
    </w:div>
    <w:div w:id="880560043">
      <w:bodyDiv w:val="1"/>
      <w:marLeft w:val="0"/>
      <w:marRight w:val="0"/>
      <w:marTop w:val="0"/>
      <w:marBottom w:val="0"/>
      <w:divBdr>
        <w:top w:val="none" w:sz="0" w:space="0" w:color="auto"/>
        <w:left w:val="none" w:sz="0" w:space="0" w:color="auto"/>
        <w:bottom w:val="none" w:sz="0" w:space="0" w:color="auto"/>
        <w:right w:val="none" w:sz="0" w:space="0" w:color="auto"/>
      </w:divBdr>
    </w:div>
    <w:div w:id="880898674">
      <w:bodyDiv w:val="1"/>
      <w:marLeft w:val="0"/>
      <w:marRight w:val="0"/>
      <w:marTop w:val="0"/>
      <w:marBottom w:val="0"/>
      <w:divBdr>
        <w:top w:val="none" w:sz="0" w:space="0" w:color="auto"/>
        <w:left w:val="none" w:sz="0" w:space="0" w:color="auto"/>
        <w:bottom w:val="none" w:sz="0" w:space="0" w:color="auto"/>
        <w:right w:val="none" w:sz="0" w:space="0" w:color="auto"/>
      </w:divBdr>
    </w:div>
    <w:div w:id="881016419">
      <w:bodyDiv w:val="1"/>
      <w:marLeft w:val="0"/>
      <w:marRight w:val="0"/>
      <w:marTop w:val="0"/>
      <w:marBottom w:val="0"/>
      <w:divBdr>
        <w:top w:val="none" w:sz="0" w:space="0" w:color="auto"/>
        <w:left w:val="none" w:sz="0" w:space="0" w:color="auto"/>
        <w:bottom w:val="none" w:sz="0" w:space="0" w:color="auto"/>
        <w:right w:val="none" w:sz="0" w:space="0" w:color="auto"/>
      </w:divBdr>
    </w:div>
    <w:div w:id="881131855">
      <w:bodyDiv w:val="1"/>
      <w:marLeft w:val="0"/>
      <w:marRight w:val="0"/>
      <w:marTop w:val="0"/>
      <w:marBottom w:val="0"/>
      <w:divBdr>
        <w:top w:val="none" w:sz="0" w:space="0" w:color="auto"/>
        <w:left w:val="none" w:sz="0" w:space="0" w:color="auto"/>
        <w:bottom w:val="none" w:sz="0" w:space="0" w:color="auto"/>
        <w:right w:val="none" w:sz="0" w:space="0" w:color="auto"/>
      </w:divBdr>
    </w:div>
    <w:div w:id="881136494">
      <w:bodyDiv w:val="1"/>
      <w:marLeft w:val="0"/>
      <w:marRight w:val="0"/>
      <w:marTop w:val="0"/>
      <w:marBottom w:val="0"/>
      <w:divBdr>
        <w:top w:val="none" w:sz="0" w:space="0" w:color="auto"/>
        <w:left w:val="none" w:sz="0" w:space="0" w:color="auto"/>
        <w:bottom w:val="none" w:sz="0" w:space="0" w:color="auto"/>
        <w:right w:val="none" w:sz="0" w:space="0" w:color="auto"/>
      </w:divBdr>
    </w:div>
    <w:div w:id="881139107">
      <w:bodyDiv w:val="1"/>
      <w:marLeft w:val="0"/>
      <w:marRight w:val="0"/>
      <w:marTop w:val="0"/>
      <w:marBottom w:val="0"/>
      <w:divBdr>
        <w:top w:val="none" w:sz="0" w:space="0" w:color="auto"/>
        <w:left w:val="none" w:sz="0" w:space="0" w:color="auto"/>
        <w:bottom w:val="none" w:sz="0" w:space="0" w:color="auto"/>
        <w:right w:val="none" w:sz="0" w:space="0" w:color="auto"/>
      </w:divBdr>
    </w:div>
    <w:div w:id="881208321">
      <w:bodyDiv w:val="1"/>
      <w:marLeft w:val="0"/>
      <w:marRight w:val="0"/>
      <w:marTop w:val="0"/>
      <w:marBottom w:val="0"/>
      <w:divBdr>
        <w:top w:val="none" w:sz="0" w:space="0" w:color="auto"/>
        <w:left w:val="none" w:sz="0" w:space="0" w:color="auto"/>
        <w:bottom w:val="none" w:sz="0" w:space="0" w:color="auto"/>
        <w:right w:val="none" w:sz="0" w:space="0" w:color="auto"/>
      </w:divBdr>
    </w:div>
    <w:div w:id="881212456">
      <w:bodyDiv w:val="1"/>
      <w:marLeft w:val="0"/>
      <w:marRight w:val="0"/>
      <w:marTop w:val="0"/>
      <w:marBottom w:val="0"/>
      <w:divBdr>
        <w:top w:val="none" w:sz="0" w:space="0" w:color="auto"/>
        <w:left w:val="none" w:sz="0" w:space="0" w:color="auto"/>
        <w:bottom w:val="none" w:sz="0" w:space="0" w:color="auto"/>
        <w:right w:val="none" w:sz="0" w:space="0" w:color="auto"/>
      </w:divBdr>
    </w:div>
    <w:div w:id="881283275">
      <w:bodyDiv w:val="1"/>
      <w:marLeft w:val="0"/>
      <w:marRight w:val="0"/>
      <w:marTop w:val="0"/>
      <w:marBottom w:val="0"/>
      <w:divBdr>
        <w:top w:val="none" w:sz="0" w:space="0" w:color="auto"/>
        <w:left w:val="none" w:sz="0" w:space="0" w:color="auto"/>
        <w:bottom w:val="none" w:sz="0" w:space="0" w:color="auto"/>
        <w:right w:val="none" w:sz="0" w:space="0" w:color="auto"/>
      </w:divBdr>
    </w:div>
    <w:div w:id="881357934">
      <w:bodyDiv w:val="1"/>
      <w:marLeft w:val="0"/>
      <w:marRight w:val="0"/>
      <w:marTop w:val="0"/>
      <w:marBottom w:val="0"/>
      <w:divBdr>
        <w:top w:val="none" w:sz="0" w:space="0" w:color="auto"/>
        <w:left w:val="none" w:sz="0" w:space="0" w:color="auto"/>
        <w:bottom w:val="none" w:sz="0" w:space="0" w:color="auto"/>
        <w:right w:val="none" w:sz="0" w:space="0" w:color="auto"/>
      </w:divBdr>
    </w:div>
    <w:div w:id="881399726">
      <w:bodyDiv w:val="1"/>
      <w:marLeft w:val="0"/>
      <w:marRight w:val="0"/>
      <w:marTop w:val="0"/>
      <w:marBottom w:val="0"/>
      <w:divBdr>
        <w:top w:val="none" w:sz="0" w:space="0" w:color="auto"/>
        <w:left w:val="none" w:sz="0" w:space="0" w:color="auto"/>
        <w:bottom w:val="none" w:sz="0" w:space="0" w:color="auto"/>
        <w:right w:val="none" w:sz="0" w:space="0" w:color="auto"/>
      </w:divBdr>
    </w:div>
    <w:div w:id="881483740">
      <w:bodyDiv w:val="1"/>
      <w:marLeft w:val="0"/>
      <w:marRight w:val="0"/>
      <w:marTop w:val="0"/>
      <w:marBottom w:val="0"/>
      <w:divBdr>
        <w:top w:val="none" w:sz="0" w:space="0" w:color="auto"/>
        <w:left w:val="none" w:sz="0" w:space="0" w:color="auto"/>
        <w:bottom w:val="none" w:sz="0" w:space="0" w:color="auto"/>
        <w:right w:val="none" w:sz="0" w:space="0" w:color="auto"/>
      </w:divBdr>
    </w:div>
    <w:div w:id="881550539">
      <w:bodyDiv w:val="1"/>
      <w:marLeft w:val="0"/>
      <w:marRight w:val="0"/>
      <w:marTop w:val="0"/>
      <w:marBottom w:val="0"/>
      <w:divBdr>
        <w:top w:val="none" w:sz="0" w:space="0" w:color="auto"/>
        <w:left w:val="none" w:sz="0" w:space="0" w:color="auto"/>
        <w:bottom w:val="none" w:sz="0" w:space="0" w:color="auto"/>
        <w:right w:val="none" w:sz="0" w:space="0" w:color="auto"/>
      </w:divBdr>
    </w:div>
    <w:div w:id="881592805">
      <w:bodyDiv w:val="1"/>
      <w:marLeft w:val="0"/>
      <w:marRight w:val="0"/>
      <w:marTop w:val="0"/>
      <w:marBottom w:val="0"/>
      <w:divBdr>
        <w:top w:val="none" w:sz="0" w:space="0" w:color="auto"/>
        <w:left w:val="none" w:sz="0" w:space="0" w:color="auto"/>
        <w:bottom w:val="none" w:sz="0" w:space="0" w:color="auto"/>
        <w:right w:val="none" w:sz="0" w:space="0" w:color="auto"/>
      </w:divBdr>
    </w:div>
    <w:div w:id="881598914">
      <w:bodyDiv w:val="1"/>
      <w:marLeft w:val="0"/>
      <w:marRight w:val="0"/>
      <w:marTop w:val="0"/>
      <w:marBottom w:val="0"/>
      <w:divBdr>
        <w:top w:val="none" w:sz="0" w:space="0" w:color="auto"/>
        <w:left w:val="none" w:sz="0" w:space="0" w:color="auto"/>
        <w:bottom w:val="none" w:sz="0" w:space="0" w:color="auto"/>
        <w:right w:val="none" w:sz="0" w:space="0" w:color="auto"/>
      </w:divBdr>
    </w:div>
    <w:div w:id="881676100">
      <w:bodyDiv w:val="1"/>
      <w:marLeft w:val="0"/>
      <w:marRight w:val="0"/>
      <w:marTop w:val="0"/>
      <w:marBottom w:val="0"/>
      <w:divBdr>
        <w:top w:val="none" w:sz="0" w:space="0" w:color="auto"/>
        <w:left w:val="none" w:sz="0" w:space="0" w:color="auto"/>
        <w:bottom w:val="none" w:sz="0" w:space="0" w:color="auto"/>
        <w:right w:val="none" w:sz="0" w:space="0" w:color="auto"/>
      </w:divBdr>
    </w:div>
    <w:div w:id="881863289">
      <w:bodyDiv w:val="1"/>
      <w:marLeft w:val="0"/>
      <w:marRight w:val="0"/>
      <w:marTop w:val="0"/>
      <w:marBottom w:val="0"/>
      <w:divBdr>
        <w:top w:val="none" w:sz="0" w:space="0" w:color="auto"/>
        <w:left w:val="none" w:sz="0" w:space="0" w:color="auto"/>
        <w:bottom w:val="none" w:sz="0" w:space="0" w:color="auto"/>
        <w:right w:val="none" w:sz="0" w:space="0" w:color="auto"/>
      </w:divBdr>
    </w:div>
    <w:div w:id="882063592">
      <w:bodyDiv w:val="1"/>
      <w:marLeft w:val="0"/>
      <w:marRight w:val="0"/>
      <w:marTop w:val="0"/>
      <w:marBottom w:val="0"/>
      <w:divBdr>
        <w:top w:val="none" w:sz="0" w:space="0" w:color="auto"/>
        <w:left w:val="none" w:sz="0" w:space="0" w:color="auto"/>
        <w:bottom w:val="none" w:sz="0" w:space="0" w:color="auto"/>
        <w:right w:val="none" w:sz="0" w:space="0" w:color="auto"/>
      </w:divBdr>
    </w:div>
    <w:div w:id="882132241">
      <w:bodyDiv w:val="1"/>
      <w:marLeft w:val="0"/>
      <w:marRight w:val="0"/>
      <w:marTop w:val="0"/>
      <w:marBottom w:val="0"/>
      <w:divBdr>
        <w:top w:val="none" w:sz="0" w:space="0" w:color="auto"/>
        <w:left w:val="none" w:sz="0" w:space="0" w:color="auto"/>
        <w:bottom w:val="none" w:sz="0" w:space="0" w:color="auto"/>
        <w:right w:val="none" w:sz="0" w:space="0" w:color="auto"/>
      </w:divBdr>
    </w:div>
    <w:div w:id="882137868">
      <w:bodyDiv w:val="1"/>
      <w:marLeft w:val="0"/>
      <w:marRight w:val="0"/>
      <w:marTop w:val="0"/>
      <w:marBottom w:val="0"/>
      <w:divBdr>
        <w:top w:val="none" w:sz="0" w:space="0" w:color="auto"/>
        <w:left w:val="none" w:sz="0" w:space="0" w:color="auto"/>
        <w:bottom w:val="none" w:sz="0" w:space="0" w:color="auto"/>
        <w:right w:val="none" w:sz="0" w:space="0" w:color="auto"/>
      </w:divBdr>
    </w:div>
    <w:div w:id="882138204">
      <w:bodyDiv w:val="1"/>
      <w:marLeft w:val="0"/>
      <w:marRight w:val="0"/>
      <w:marTop w:val="0"/>
      <w:marBottom w:val="0"/>
      <w:divBdr>
        <w:top w:val="none" w:sz="0" w:space="0" w:color="auto"/>
        <w:left w:val="none" w:sz="0" w:space="0" w:color="auto"/>
        <w:bottom w:val="none" w:sz="0" w:space="0" w:color="auto"/>
        <w:right w:val="none" w:sz="0" w:space="0" w:color="auto"/>
      </w:divBdr>
    </w:div>
    <w:div w:id="882138584">
      <w:bodyDiv w:val="1"/>
      <w:marLeft w:val="0"/>
      <w:marRight w:val="0"/>
      <w:marTop w:val="0"/>
      <w:marBottom w:val="0"/>
      <w:divBdr>
        <w:top w:val="none" w:sz="0" w:space="0" w:color="auto"/>
        <w:left w:val="none" w:sz="0" w:space="0" w:color="auto"/>
        <w:bottom w:val="none" w:sz="0" w:space="0" w:color="auto"/>
        <w:right w:val="none" w:sz="0" w:space="0" w:color="auto"/>
      </w:divBdr>
    </w:div>
    <w:div w:id="882212275">
      <w:bodyDiv w:val="1"/>
      <w:marLeft w:val="0"/>
      <w:marRight w:val="0"/>
      <w:marTop w:val="0"/>
      <w:marBottom w:val="0"/>
      <w:divBdr>
        <w:top w:val="none" w:sz="0" w:space="0" w:color="auto"/>
        <w:left w:val="none" w:sz="0" w:space="0" w:color="auto"/>
        <w:bottom w:val="none" w:sz="0" w:space="0" w:color="auto"/>
        <w:right w:val="none" w:sz="0" w:space="0" w:color="auto"/>
      </w:divBdr>
    </w:div>
    <w:div w:id="882400369">
      <w:bodyDiv w:val="1"/>
      <w:marLeft w:val="0"/>
      <w:marRight w:val="0"/>
      <w:marTop w:val="0"/>
      <w:marBottom w:val="0"/>
      <w:divBdr>
        <w:top w:val="none" w:sz="0" w:space="0" w:color="auto"/>
        <w:left w:val="none" w:sz="0" w:space="0" w:color="auto"/>
        <w:bottom w:val="none" w:sz="0" w:space="0" w:color="auto"/>
        <w:right w:val="none" w:sz="0" w:space="0" w:color="auto"/>
      </w:divBdr>
    </w:div>
    <w:div w:id="882446729">
      <w:bodyDiv w:val="1"/>
      <w:marLeft w:val="0"/>
      <w:marRight w:val="0"/>
      <w:marTop w:val="0"/>
      <w:marBottom w:val="0"/>
      <w:divBdr>
        <w:top w:val="none" w:sz="0" w:space="0" w:color="auto"/>
        <w:left w:val="none" w:sz="0" w:space="0" w:color="auto"/>
        <w:bottom w:val="none" w:sz="0" w:space="0" w:color="auto"/>
        <w:right w:val="none" w:sz="0" w:space="0" w:color="auto"/>
      </w:divBdr>
    </w:div>
    <w:div w:id="882446934">
      <w:bodyDiv w:val="1"/>
      <w:marLeft w:val="0"/>
      <w:marRight w:val="0"/>
      <w:marTop w:val="0"/>
      <w:marBottom w:val="0"/>
      <w:divBdr>
        <w:top w:val="none" w:sz="0" w:space="0" w:color="auto"/>
        <w:left w:val="none" w:sz="0" w:space="0" w:color="auto"/>
        <w:bottom w:val="none" w:sz="0" w:space="0" w:color="auto"/>
        <w:right w:val="none" w:sz="0" w:space="0" w:color="auto"/>
      </w:divBdr>
    </w:div>
    <w:div w:id="882594779">
      <w:bodyDiv w:val="1"/>
      <w:marLeft w:val="0"/>
      <w:marRight w:val="0"/>
      <w:marTop w:val="0"/>
      <w:marBottom w:val="0"/>
      <w:divBdr>
        <w:top w:val="none" w:sz="0" w:space="0" w:color="auto"/>
        <w:left w:val="none" w:sz="0" w:space="0" w:color="auto"/>
        <w:bottom w:val="none" w:sz="0" w:space="0" w:color="auto"/>
        <w:right w:val="none" w:sz="0" w:space="0" w:color="auto"/>
      </w:divBdr>
    </w:div>
    <w:div w:id="882643446">
      <w:bodyDiv w:val="1"/>
      <w:marLeft w:val="0"/>
      <w:marRight w:val="0"/>
      <w:marTop w:val="0"/>
      <w:marBottom w:val="0"/>
      <w:divBdr>
        <w:top w:val="none" w:sz="0" w:space="0" w:color="auto"/>
        <w:left w:val="none" w:sz="0" w:space="0" w:color="auto"/>
        <w:bottom w:val="none" w:sz="0" w:space="0" w:color="auto"/>
        <w:right w:val="none" w:sz="0" w:space="0" w:color="auto"/>
      </w:divBdr>
    </w:div>
    <w:div w:id="882668635">
      <w:bodyDiv w:val="1"/>
      <w:marLeft w:val="0"/>
      <w:marRight w:val="0"/>
      <w:marTop w:val="0"/>
      <w:marBottom w:val="0"/>
      <w:divBdr>
        <w:top w:val="none" w:sz="0" w:space="0" w:color="auto"/>
        <w:left w:val="none" w:sz="0" w:space="0" w:color="auto"/>
        <w:bottom w:val="none" w:sz="0" w:space="0" w:color="auto"/>
        <w:right w:val="none" w:sz="0" w:space="0" w:color="auto"/>
      </w:divBdr>
    </w:div>
    <w:div w:id="882785767">
      <w:bodyDiv w:val="1"/>
      <w:marLeft w:val="0"/>
      <w:marRight w:val="0"/>
      <w:marTop w:val="0"/>
      <w:marBottom w:val="0"/>
      <w:divBdr>
        <w:top w:val="none" w:sz="0" w:space="0" w:color="auto"/>
        <w:left w:val="none" w:sz="0" w:space="0" w:color="auto"/>
        <w:bottom w:val="none" w:sz="0" w:space="0" w:color="auto"/>
        <w:right w:val="none" w:sz="0" w:space="0" w:color="auto"/>
      </w:divBdr>
    </w:div>
    <w:div w:id="882793276">
      <w:bodyDiv w:val="1"/>
      <w:marLeft w:val="0"/>
      <w:marRight w:val="0"/>
      <w:marTop w:val="0"/>
      <w:marBottom w:val="0"/>
      <w:divBdr>
        <w:top w:val="none" w:sz="0" w:space="0" w:color="auto"/>
        <w:left w:val="none" w:sz="0" w:space="0" w:color="auto"/>
        <w:bottom w:val="none" w:sz="0" w:space="0" w:color="auto"/>
        <w:right w:val="none" w:sz="0" w:space="0" w:color="auto"/>
      </w:divBdr>
    </w:div>
    <w:div w:id="882836861">
      <w:bodyDiv w:val="1"/>
      <w:marLeft w:val="0"/>
      <w:marRight w:val="0"/>
      <w:marTop w:val="0"/>
      <w:marBottom w:val="0"/>
      <w:divBdr>
        <w:top w:val="none" w:sz="0" w:space="0" w:color="auto"/>
        <w:left w:val="none" w:sz="0" w:space="0" w:color="auto"/>
        <w:bottom w:val="none" w:sz="0" w:space="0" w:color="auto"/>
        <w:right w:val="none" w:sz="0" w:space="0" w:color="auto"/>
      </w:divBdr>
    </w:div>
    <w:div w:id="882908351">
      <w:bodyDiv w:val="1"/>
      <w:marLeft w:val="0"/>
      <w:marRight w:val="0"/>
      <w:marTop w:val="0"/>
      <w:marBottom w:val="0"/>
      <w:divBdr>
        <w:top w:val="none" w:sz="0" w:space="0" w:color="auto"/>
        <w:left w:val="none" w:sz="0" w:space="0" w:color="auto"/>
        <w:bottom w:val="none" w:sz="0" w:space="0" w:color="auto"/>
        <w:right w:val="none" w:sz="0" w:space="0" w:color="auto"/>
      </w:divBdr>
    </w:div>
    <w:div w:id="882984073">
      <w:bodyDiv w:val="1"/>
      <w:marLeft w:val="0"/>
      <w:marRight w:val="0"/>
      <w:marTop w:val="0"/>
      <w:marBottom w:val="0"/>
      <w:divBdr>
        <w:top w:val="none" w:sz="0" w:space="0" w:color="auto"/>
        <w:left w:val="none" w:sz="0" w:space="0" w:color="auto"/>
        <w:bottom w:val="none" w:sz="0" w:space="0" w:color="auto"/>
        <w:right w:val="none" w:sz="0" w:space="0" w:color="auto"/>
      </w:divBdr>
    </w:div>
    <w:div w:id="882985471">
      <w:bodyDiv w:val="1"/>
      <w:marLeft w:val="0"/>
      <w:marRight w:val="0"/>
      <w:marTop w:val="0"/>
      <w:marBottom w:val="0"/>
      <w:divBdr>
        <w:top w:val="none" w:sz="0" w:space="0" w:color="auto"/>
        <w:left w:val="none" w:sz="0" w:space="0" w:color="auto"/>
        <w:bottom w:val="none" w:sz="0" w:space="0" w:color="auto"/>
        <w:right w:val="none" w:sz="0" w:space="0" w:color="auto"/>
      </w:divBdr>
    </w:div>
    <w:div w:id="883057094">
      <w:bodyDiv w:val="1"/>
      <w:marLeft w:val="0"/>
      <w:marRight w:val="0"/>
      <w:marTop w:val="0"/>
      <w:marBottom w:val="0"/>
      <w:divBdr>
        <w:top w:val="none" w:sz="0" w:space="0" w:color="auto"/>
        <w:left w:val="none" w:sz="0" w:space="0" w:color="auto"/>
        <w:bottom w:val="none" w:sz="0" w:space="0" w:color="auto"/>
        <w:right w:val="none" w:sz="0" w:space="0" w:color="auto"/>
      </w:divBdr>
    </w:div>
    <w:div w:id="883174898">
      <w:bodyDiv w:val="1"/>
      <w:marLeft w:val="0"/>
      <w:marRight w:val="0"/>
      <w:marTop w:val="0"/>
      <w:marBottom w:val="0"/>
      <w:divBdr>
        <w:top w:val="none" w:sz="0" w:space="0" w:color="auto"/>
        <w:left w:val="none" w:sz="0" w:space="0" w:color="auto"/>
        <w:bottom w:val="none" w:sz="0" w:space="0" w:color="auto"/>
        <w:right w:val="none" w:sz="0" w:space="0" w:color="auto"/>
      </w:divBdr>
    </w:div>
    <w:div w:id="883294668">
      <w:bodyDiv w:val="1"/>
      <w:marLeft w:val="0"/>
      <w:marRight w:val="0"/>
      <w:marTop w:val="0"/>
      <w:marBottom w:val="0"/>
      <w:divBdr>
        <w:top w:val="none" w:sz="0" w:space="0" w:color="auto"/>
        <w:left w:val="none" w:sz="0" w:space="0" w:color="auto"/>
        <w:bottom w:val="none" w:sz="0" w:space="0" w:color="auto"/>
        <w:right w:val="none" w:sz="0" w:space="0" w:color="auto"/>
      </w:divBdr>
    </w:div>
    <w:div w:id="883374028">
      <w:bodyDiv w:val="1"/>
      <w:marLeft w:val="0"/>
      <w:marRight w:val="0"/>
      <w:marTop w:val="0"/>
      <w:marBottom w:val="0"/>
      <w:divBdr>
        <w:top w:val="none" w:sz="0" w:space="0" w:color="auto"/>
        <w:left w:val="none" w:sz="0" w:space="0" w:color="auto"/>
        <w:bottom w:val="none" w:sz="0" w:space="0" w:color="auto"/>
        <w:right w:val="none" w:sz="0" w:space="0" w:color="auto"/>
      </w:divBdr>
    </w:div>
    <w:div w:id="883443774">
      <w:bodyDiv w:val="1"/>
      <w:marLeft w:val="0"/>
      <w:marRight w:val="0"/>
      <w:marTop w:val="0"/>
      <w:marBottom w:val="0"/>
      <w:divBdr>
        <w:top w:val="none" w:sz="0" w:space="0" w:color="auto"/>
        <w:left w:val="none" w:sz="0" w:space="0" w:color="auto"/>
        <w:bottom w:val="none" w:sz="0" w:space="0" w:color="auto"/>
        <w:right w:val="none" w:sz="0" w:space="0" w:color="auto"/>
      </w:divBdr>
    </w:div>
    <w:div w:id="883521035">
      <w:bodyDiv w:val="1"/>
      <w:marLeft w:val="0"/>
      <w:marRight w:val="0"/>
      <w:marTop w:val="0"/>
      <w:marBottom w:val="0"/>
      <w:divBdr>
        <w:top w:val="none" w:sz="0" w:space="0" w:color="auto"/>
        <w:left w:val="none" w:sz="0" w:space="0" w:color="auto"/>
        <w:bottom w:val="none" w:sz="0" w:space="0" w:color="auto"/>
        <w:right w:val="none" w:sz="0" w:space="0" w:color="auto"/>
      </w:divBdr>
    </w:div>
    <w:div w:id="883640814">
      <w:bodyDiv w:val="1"/>
      <w:marLeft w:val="0"/>
      <w:marRight w:val="0"/>
      <w:marTop w:val="0"/>
      <w:marBottom w:val="0"/>
      <w:divBdr>
        <w:top w:val="none" w:sz="0" w:space="0" w:color="auto"/>
        <w:left w:val="none" w:sz="0" w:space="0" w:color="auto"/>
        <w:bottom w:val="none" w:sz="0" w:space="0" w:color="auto"/>
        <w:right w:val="none" w:sz="0" w:space="0" w:color="auto"/>
      </w:divBdr>
    </w:div>
    <w:div w:id="883710230">
      <w:bodyDiv w:val="1"/>
      <w:marLeft w:val="0"/>
      <w:marRight w:val="0"/>
      <w:marTop w:val="0"/>
      <w:marBottom w:val="0"/>
      <w:divBdr>
        <w:top w:val="none" w:sz="0" w:space="0" w:color="auto"/>
        <w:left w:val="none" w:sz="0" w:space="0" w:color="auto"/>
        <w:bottom w:val="none" w:sz="0" w:space="0" w:color="auto"/>
        <w:right w:val="none" w:sz="0" w:space="0" w:color="auto"/>
      </w:divBdr>
    </w:div>
    <w:div w:id="883831259">
      <w:bodyDiv w:val="1"/>
      <w:marLeft w:val="0"/>
      <w:marRight w:val="0"/>
      <w:marTop w:val="0"/>
      <w:marBottom w:val="0"/>
      <w:divBdr>
        <w:top w:val="none" w:sz="0" w:space="0" w:color="auto"/>
        <w:left w:val="none" w:sz="0" w:space="0" w:color="auto"/>
        <w:bottom w:val="none" w:sz="0" w:space="0" w:color="auto"/>
        <w:right w:val="none" w:sz="0" w:space="0" w:color="auto"/>
      </w:divBdr>
    </w:div>
    <w:div w:id="883912318">
      <w:bodyDiv w:val="1"/>
      <w:marLeft w:val="0"/>
      <w:marRight w:val="0"/>
      <w:marTop w:val="0"/>
      <w:marBottom w:val="0"/>
      <w:divBdr>
        <w:top w:val="none" w:sz="0" w:space="0" w:color="auto"/>
        <w:left w:val="none" w:sz="0" w:space="0" w:color="auto"/>
        <w:bottom w:val="none" w:sz="0" w:space="0" w:color="auto"/>
        <w:right w:val="none" w:sz="0" w:space="0" w:color="auto"/>
      </w:divBdr>
    </w:div>
    <w:div w:id="883954242">
      <w:bodyDiv w:val="1"/>
      <w:marLeft w:val="0"/>
      <w:marRight w:val="0"/>
      <w:marTop w:val="0"/>
      <w:marBottom w:val="0"/>
      <w:divBdr>
        <w:top w:val="none" w:sz="0" w:space="0" w:color="auto"/>
        <w:left w:val="none" w:sz="0" w:space="0" w:color="auto"/>
        <w:bottom w:val="none" w:sz="0" w:space="0" w:color="auto"/>
        <w:right w:val="none" w:sz="0" w:space="0" w:color="auto"/>
      </w:divBdr>
    </w:div>
    <w:div w:id="883980345">
      <w:bodyDiv w:val="1"/>
      <w:marLeft w:val="0"/>
      <w:marRight w:val="0"/>
      <w:marTop w:val="0"/>
      <w:marBottom w:val="0"/>
      <w:divBdr>
        <w:top w:val="none" w:sz="0" w:space="0" w:color="auto"/>
        <w:left w:val="none" w:sz="0" w:space="0" w:color="auto"/>
        <w:bottom w:val="none" w:sz="0" w:space="0" w:color="auto"/>
        <w:right w:val="none" w:sz="0" w:space="0" w:color="auto"/>
      </w:divBdr>
    </w:div>
    <w:div w:id="883980434">
      <w:bodyDiv w:val="1"/>
      <w:marLeft w:val="0"/>
      <w:marRight w:val="0"/>
      <w:marTop w:val="0"/>
      <w:marBottom w:val="0"/>
      <w:divBdr>
        <w:top w:val="none" w:sz="0" w:space="0" w:color="auto"/>
        <w:left w:val="none" w:sz="0" w:space="0" w:color="auto"/>
        <w:bottom w:val="none" w:sz="0" w:space="0" w:color="auto"/>
        <w:right w:val="none" w:sz="0" w:space="0" w:color="auto"/>
      </w:divBdr>
    </w:div>
    <w:div w:id="884022106">
      <w:bodyDiv w:val="1"/>
      <w:marLeft w:val="0"/>
      <w:marRight w:val="0"/>
      <w:marTop w:val="0"/>
      <w:marBottom w:val="0"/>
      <w:divBdr>
        <w:top w:val="none" w:sz="0" w:space="0" w:color="auto"/>
        <w:left w:val="none" w:sz="0" w:space="0" w:color="auto"/>
        <w:bottom w:val="none" w:sz="0" w:space="0" w:color="auto"/>
        <w:right w:val="none" w:sz="0" w:space="0" w:color="auto"/>
      </w:divBdr>
    </w:div>
    <w:div w:id="884098961">
      <w:bodyDiv w:val="1"/>
      <w:marLeft w:val="0"/>
      <w:marRight w:val="0"/>
      <w:marTop w:val="0"/>
      <w:marBottom w:val="0"/>
      <w:divBdr>
        <w:top w:val="none" w:sz="0" w:space="0" w:color="auto"/>
        <w:left w:val="none" w:sz="0" w:space="0" w:color="auto"/>
        <w:bottom w:val="none" w:sz="0" w:space="0" w:color="auto"/>
        <w:right w:val="none" w:sz="0" w:space="0" w:color="auto"/>
      </w:divBdr>
    </w:div>
    <w:div w:id="884219624">
      <w:bodyDiv w:val="1"/>
      <w:marLeft w:val="0"/>
      <w:marRight w:val="0"/>
      <w:marTop w:val="0"/>
      <w:marBottom w:val="0"/>
      <w:divBdr>
        <w:top w:val="none" w:sz="0" w:space="0" w:color="auto"/>
        <w:left w:val="none" w:sz="0" w:space="0" w:color="auto"/>
        <w:bottom w:val="none" w:sz="0" w:space="0" w:color="auto"/>
        <w:right w:val="none" w:sz="0" w:space="0" w:color="auto"/>
      </w:divBdr>
    </w:div>
    <w:div w:id="884367836">
      <w:bodyDiv w:val="1"/>
      <w:marLeft w:val="0"/>
      <w:marRight w:val="0"/>
      <w:marTop w:val="0"/>
      <w:marBottom w:val="0"/>
      <w:divBdr>
        <w:top w:val="none" w:sz="0" w:space="0" w:color="auto"/>
        <w:left w:val="none" w:sz="0" w:space="0" w:color="auto"/>
        <w:bottom w:val="none" w:sz="0" w:space="0" w:color="auto"/>
        <w:right w:val="none" w:sz="0" w:space="0" w:color="auto"/>
      </w:divBdr>
    </w:div>
    <w:div w:id="884566015">
      <w:bodyDiv w:val="1"/>
      <w:marLeft w:val="0"/>
      <w:marRight w:val="0"/>
      <w:marTop w:val="0"/>
      <w:marBottom w:val="0"/>
      <w:divBdr>
        <w:top w:val="none" w:sz="0" w:space="0" w:color="auto"/>
        <w:left w:val="none" w:sz="0" w:space="0" w:color="auto"/>
        <w:bottom w:val="none" w:sz="0" w:space="0" w:color="auto"/>
        <w:right w:val="none" w:sz="0" w:space="0" w:color="auto"/>
      </w:divBdr>
    </w:div>
    <w:div w:id="884634964">
      <w:bodyDiv w:val="1"/>
      <w:marLeft w:val="0"/>
      <w:marRight w:val="0"/>
      <w:marTop w:val="0"/>
      <w:marBottom w:val="0"/>
      <w:divBdr>
        <w:top w:val="none" w:sz="0" w:space="0" w:color="auto"/>
        <w:left w:val="none" w:sz="0" w:space="0" w:color="auto"/>
        <w:bottom w:val="none" w:sz="0" w:space="0" w:color="auto"/>
        <w:right w:val="none" w:sz="0" w:space="0" w:color="auto"/>
      </w:divBdr>
    </w:div>
    <w:div w:id="884635929">
      <w:bodyDiv w:val="1"/>
      <w:marLeft w:val="0"/>
      <w:marRight w:val="0"/>
      <w:marTop w:val="0"/>
      <w:marBottom w:val="0"/>
      <w:divBdr>
        <w:top w:val="none" w:sz="0" w:space="0" w:color="auto"/>
        <w:left w:val="none" w:sz="0" w:space="0" w:color="auto"/>
        <w:bottom w:val="none" w:sz="0" w:space="0" w:color="auto"/>
        <w:right w:val="none" w:sz="0" w:space="0" w:color="auto"/>
      </w:divBdr>
    </w:div>
    <w:div w:id="884636068">
      <w:bodyDiv w:val="1"/>
      <w:marLeft w:val="0"/>
      <w:marRight w:val="0"/>
      <w:marTop w:val="0"/>
      <w:marBottom w:val="0"/>
      <w:divBdr>
        <w:top w:val="none" w:sz="0" w:space="0" w:color="auto"/>
        <w:left w:val="none" w:sz="0" w:space="0" w:color="auto"/>
        <w:bottom w:val="none" w:sz="0" w:space="0" w:color="auto"/>
        <w:right w:val="none" w:sz="0" w:space="0" w:color="auto"/>
      </w:divBdr>
    </w:div>
    <w:div w:id="884683170">
      <w:bodyDiv w:val="1"/>
      <w:marLeft w:val="0"/>
      <w:marRight w:val="0"/>
      <w:marTop w:val="0"/>
      <w:marBottom w:val="0"/>
      <w:divBdr>
        <w:top w:val="none" w:sz="0" w:space="0" w:color="auto"/>
        <w:left w:val="none" w:sz="0" w:space="0" w:color="auto"/>
        <w:bottom w:val="none" w:sz="0" w:space="0" w:color="auto"/>
        <w:right w:val="none" w:sz="0" w:space="0" w:color="auto"/>
      </w:divBdr>
    </w:div>
    <w:div w:id="884758392">
      <w:bodyDiv w:val="1"/>
      <w:marLeft w:val="0"/>
      <w:marRight w:val="0"/>
      <w:marTop w:val="0"/>
      <w:marBottom w:val="0"/>
      <w:divBdr>
        <w:top w:val="none" w:sz="0" w:space="0" w:color="auto"/>
        <w:left w:val="none" w:sz="0" w:space="0" w:color="auto"/>
        <w:bottom w:val="none" w:sz="0" w:space="0" w:color="auto"/>
        <w:right w:val="none" w:sz="0" w:space="0" w:color="auto"/>
      </w:divBdr>
    </w:div>
    <w:div w:id="884801922">
      <w:bodyDiv w:val="1"/>
      <w:marLeft w:val="0"/>
      <w:marRight w:val="0"/>
      <w:marTop w:val="0"/>
      <w:marBottom w:val="0"/>
      <w:divBdr>
        <w:top w:val="none" w:sz="0" w:space="0" w:color="auto"/>
        <w:left w:val="none" w:sz="0" w:space="0" w:color="auto"/>
        <w:bottom w:val="none" w:sz="0" w:space="0" w:color="auto"/>
        <w:right w:val="none" w:sz="0" w:space="0" w:color="auto"/>
      </w:divBdr>
    </w:div>
    <w:div w:id="884949219">
      <w:bodyDiv w:val="1"/>
      <w:marLeft w:val="0"/>
      <w:marRight w:val="0"/>
      <w:marTop w:val="0"/>
      <w:marBottom w:val="0"/>
      <w:divBdr>
        <w:top w:val="none" w:sz="0" w:space="0" w:color="auto"/>
        <w:left w:val="none" w:sz="0" w:space="0" w:color="auto"/>
        <w:bottom w:val="none" w:sz="0" w:space="0" w:color="auto"/>
        <w:right w:val="none" w:sz="0" w:space="0" w:color="auto"/>
      </w:divBdr>
    </w:div>
    <w:div w:id="885138623">
      <w:bodyDiv w:val="1"/>
      <w:marLeft w:val="0"/>
      <w:marRight w:val="0"/>
      <w:marTop w:val="0"/>
      <w:marBottom w:val="0"/>
      <w:divBdr>
        <w:top w:val="none" w:sz="0" w:space="0" w:color="auto"/>
        <w:left w:val="none" w:sz="0" w:space="0" w:color="auto"/>
        <w:bottom w:val="none" w:sz="0" w:space="0" w:color="auto"/>
        <w:right w:val="none" w:sz="0" w:space="0" w:color="auto"/>
      </w:divBdr>
    </w:div>
    <w:div w:id="885140609">
      <w:bodyDiv w:val="1"/>
      <w:marLeft w:val="0"/>
      <w:marRight w:val="0"/>
      <w:marTop w:val="0"/>
      <w:marBottom w:val="0"/>
      <w:divBdr>
        <w:top w:val="none" w:sz="0" w:space="0" w:color="auto"/>
        <w:left w:val="none" w:sz="0" w:space="0" w:color="auto"/>
        <w:bottom w:val="none" w:sz="0" w:space="0" w:color="auto"/>
        <w:right w:val="none" w:sz="0" w:space="0" w:color="auto"/>
      </w:divBdr>
    </w:div>
    <w:div w:id="885141340">
      <w:bodyDiv w:val="1"/>
      <w:marLeft w:val="0"/>
      <w:marRight w:val="0"/>
      <w:marTop w:val="0"/>
      <w:marBottom w:val="0"/>
      <w:divBdr>
        <w:top w:val="none" w:sz="0" w:space="0" w:color="auto"/>
        <w:left w:val="none" w:sz="0" w:space="0" w:color="auto"/>
        <w:bottom w:val="none" w:sz="0" w:space="0" w:color="auto"/>
        <w:right w:val="none" w:sz="0" w:space="0" w:color="auto"/>
      </w:divBdr>
    </w:div>
    <w:div w:id="885217491">
      <w:bodyDiv w:val="1"/>
      <w:marLeft w:val="0"/>
      <w:marRight w:val="0"/>
      <w:marTop w:val="0"/>
      <w:marBottom w:val="0"/>
      <w:divBdr>
        <w:top w:val="none" w:sz="0" w:space="0" w:color="auto"/>
        <w:left w:val="none" w:sz="0" w:space="0" w:color="auto"/>
        <w:bottom w:val="none" w:sz="0" w:space="0" w:color="auto"/>
        <w:right w:val="none" w:sz="0" w:space="0" w:color="auto"/>
      </w:divBdr>
    </w:div>
    <w:div w:id="885222289">
      <w:bodyDiv w:val="1"/>
      <w:marLeft w:val="0"/>
      <w:marRight w:val="0"/>
      <w:marTop w:val="0"/>
      <w:marBottom w:val="0"/>
      <w:divBdr>
        <w:top w:val="none" w:sz="0" w:space="0" w:color="auto"/>
        <w:left w:val="none" w:sz="0" w:space="0" w:color="auto"/>
        <w:bottom w:val="none" w:sz="0" w:space="0" w:color="auto"/>
        <w:right w:val="none" w:sz="0" w:space="0" w:color="auto"/>
      </w:divBdr>
    </w:div>
    <w:div w:id="885263553">
      <w:bodyDiv w:val="1"/>
      <w:marLeft w:val="0"/>
      <w:marRight w:val="0"/>
      <w:marTop w:val="0"/>
      <w:marBottom w:val="0"/>
      <w:divBdr>
        <w:top w:val="none" w:sz="0" w:space="0" w:color="auto"/>
        <w:left w:val="none" w:sz="0" w:space="0" w:color="auto"/>
        <w:bottom w:val="none" w:sz="0" w:space="0" w:color="auto"/>
        <w:right w:val="none" w:sz="0" w:space="0" w:color="auto"/>
      </w:divBdr>
    </w:div>
    <w:div w:id="885411849">
      <w:bodyDiv w:val="1"/>
      <w:marLeft w:val="0"/>
      <w:marRight w:val="0"/>
      <w:marTop w:val="0"/>
      <w:marBottom w:val="0"/>
      <w:divBdr>
        <w:top w:val="none" w:sz="0" w:space="0" w:color="auto"/>
        <w:left w:val="none" w:sz="0" w:space="0" w:color="auto"/>
        <w:bottom w:val="none" w:sz="0" w:space="0" w:color="auto"/>
        <w:right w:val="none" w:sz="0" w:space="0" w:color="auto"/>
      </w:divBdr>
    </w:div>
    <w:div w:id="885486698">
      <w:bodyDiv w:val="1"/>
      <w:marLeft w:val="0"/>
      <w:marRight w:val="0"/>
      <w:marTop w:val="0"/>
      <w:marBottom w:val="0"/>
      <w:divBdr>
        <w:top w:val="none" w:sz="0" w:space="0" w:color="auto"/>
        <w:left w:val="none" w:sz="0" w:space="0" w:color="auto"/>
        <w:bottom w:val="none" w:sz="0" w:space="0" w:color="auto"/>
        <w:right w:val="none" w:sz="0" w:space="0" w:color="auto"/>
      </w:divBdr>
    </w:div>
    <w:div w:id="885526223">
      <w:bodyDiv w:val="1"/>
      <w:marLeft w:val="0"/>
      <w:marRight w:val="0"/>
      <w:marTop w:val="0"/>
      <w:marBottom w:val="0"/>
      <w:divBdr>
        <w:top w:val="none" w:sz="0" w:space="0" w:color="auto"/>
        <w:left w:val="none" w:sz="0" w:space="0" w:color="auto"/>
        <w:bottom w:val="none" w:sz="0" w:space="0" w:color="auto"/>
        <w:right w:val="none" w:sz="0" w:space="0" w:color="auto"/>
      </w:divBdr>
    </w:div>
    <w:div w:id="885531930">
      <w:bodyDiv w:val="1"/>
      <w:marLeft w:val="0"/>
      <w:marRight w:val="0"/>
      <w:marTop w:val="0"/>
      <w:marBottom w:val="0"/>
      <w:divBdr>
        <w:top w:val="none" w:sz="0" w:space="0" w:color="auto"/>
        <w:left w:val="none" w:sz="0" w:space="0" w:color="auto"/>
        <w:bottom w:val="none" w:sz="0" w:space="0" w:color="auto"/>
        <w:right w:val="none" w:sz="0" w:space="0" w:color="auto"/>
      </w:divBdr>
    </w:div>
    <w:div w:id="885532404">
      <w:bodyDiv w:val="1"/>
      <w:marLeft w:val="0"/>
      <w:marRight w:val="0"/>
      <w:marTop w:val="0"/>
      <w:marBottom w:val="0"/>
      <w:divBdr>
        <w:top w:val="none" w:sz="0" w:space="0" w:color="auto"/>
        <w:left w:val="none" w:sz="0" w:space="0" w:color="auto"/>
        <w:bottom w:val="none" w:sz="0" w:space="0" w:color="auto"/>
        <w:right w:val="none" w:sz="0" w:space="0" w:color="auto"/>
      </w:divBdr>
    </w:div>
    <w:div w:id="885604260">
      <w:bodyDiv w:val="1"/>
      <w:marLeft w:val="0"/>
      <w:marRight w:val="0"/>
      <w:marTop w:val="0"/>
      <w:marBottom w:val="0"/>
      <w:divBdr>
        <w:top w:val="none" w:sz="0" w:space="0" w:color="auto"/>
        <w:left w:val="none" w:sz="0" w:space="0" w:color="auto"/>
        <w:bottom w:val="none" w:sz="0" w:space="0" w:color="auto"/>
        <w:right w:val="none" w:sz="0" w:space="0" w:color="auto"/>
      </w:divBdr>
    </w:div>
    <w:div w:id="885723215">
      <w:bodyDiv w:val="1"/>
      <w:marLeft w:val="0"/>
      <w:marRight w:val="0"/>
      <w:marTop w:val="0"/>
      <w:marBottom w:val="0"/>
      <w:divBdr>
        <w:top w:val="none" w:sz="0" w:space="0" w:color="auto"/>
        <w:left w:val="none" w:sz="0" w:space="0" w:color="auto"/>
        <w:bottom w:val="none" w:sz="0" w:space="0" w:color="auto"/>
        <w:right w:val="none" w:sz="0" w:space="0" w:color="auto"/>
      </w:divBdr>
    </w:div>
    <w:div w:id="885796520">
      <w:bodyDiv w:val="1"/>
      <w:marLeft w:val="0"/>
      <w:marRight w:val="0"/>
      <w:marTop w:val="0"/>
      <w:marBottom w:val="0"/>
      <w:divBdr>
        <w:top w:val="none" w:sz="0" w:space="0" w:color="auto"/>
        <w:left w:val="none" w:sz="0" w:space="0" w:color="auto"/>
        <w:bottom w:val="none" w:sz="0" w:space="0" w:color="auto"/>
        <w:right w:val="none" w:sz="0" w:space="0" w:color="auto"/>
      </w:divBdr>
    </w:div>
    <w:div w:id="885800004">
      <w:bodyDiv w:val="1"/>
      <w:marLeft w:val="0"/>
      <w:marRight w:val="0"/>
      <w:marTop w:val="0"/>
      <w:marBottom w:val="0"/>
      <w:divBdr>
        <w:top w:val="none" w:sz="0" w:space="0" w:color="auto"/>
        <w:left w:val="none" w:sz="0" w:space="0" w:color="auto"/>
        <w:bottom w:val="none" w:sz="0" w:space="0" w:color="auto"/>
        <w:right w:val="none" w:sz="0" w:space="0" w:color="auto"/>
      </w:divBdr>
    </w:div>
    <w:div w:id="886069306">
      <w:bodyDiv w:val="1"/>
      <w:marLeft w:val="0"/>
      <w:marRight w:val="0"/>
      <w:marTop w:val="0"/>
      <w:marBottom w:val="0"/>
      <w:divBdr>
        <w:top w:val="none" w:sz="0" w:space="0" w:color="auto"/>
        <w:left w:val="none" w:sz="0" w:space="0" w:color="auto"/>
        <w:bottom w:val="none" w:sz="0" w:space="0" w:color="auto"/>
        <w:right w:val="none" w:sz="0" w:space="0" w:color="auto"/>
      </w:divBdr>
    </w:div>
    <w:div w:id="886140881">
      <w:bodyDiv w:val="1"/>
      <w:marLeft w:val="0"/>
      <w:marRight w:val="0"/>
      <w:marTop w:val="0"/>
      <w:marBottom w:val="0"/>
      <w:divBdr>
        <w:top w:val="none" w:sz="0" w:space="0" w:color="auto"/>
        <w:left w:val="none" w:sz="0" w:space="0" w:color="auto"/>
        <w:bottom w:val="none" w:sz="0" w:space="0" w:color="auto"/>
        <w:right w:val="none" w:sz="0" w:space="0" w:color="auto"/>
      </w:divBdr>
    </w:div>
    <w:div w:id="886264727">
      <w:bodyDiv w:val="1"/>
      <w:marLeft w:val="0"/>
      <w:marRight w:val="0"/>
      <w:marTop w:val="0"/>
      <w:marBottom w:val="0"/>
      <w:divBdr>
        <w:top w:val="none" w:sz="0" w:space="0" w:color="auto"/>
        <w:left w:val="none" w:sz="0" w:space="0" w:color="auto"/>
        <w:bottom w:val="none" w:sz="0" w:space="0" w:color="auto"/>
        <w:right w:val="none" w:sz="0" w:space="0" w:color="auto"/>
      </w:divBdr>
    </w:div>
    <w:div w:id="886405802">
      <w:bodyDiv w:val="1"/>
      <w:marLeft w:val="0"/>
      <w:marRight w:val="0"/>
      <w:marTop w:val="0"/>
      <w:marBottom w:val="0"/>
      <w:divBdr>
        <w:top w:val="none" w:sz="0" w:space="0" w:color="auto"/>
        <w:left w:val="none" w:sz="0" w:space="0" w:color="auto"/>
        <w:bottom w:val="none" w:sz="0" w:space="0" w:color="auto"/>
        <w:right w:val="none" w:sz="0" w:space="0" w:color="auto"/>
      </w:divBdr>
    </w:div>
    <w:div w:id="886644790">
      <w:bodyDiv w:val="1"/>
      <w:marLeft w:val="0"/>
      <w:marRight w:val="0"/>
      <w:marTop w:val="0"/>
      <w:marBottom w:val="0"/>
      <w:divBdr>
        <w:top w:val="none" w:sz="0" w:space="0" w:color="auto"/>
        <w:left w:val="none" w:sz="0" w:space="0" w:color="auto"/>
        <w:bottom w:val="none" w:sz="0" w:space="0" w:color="auto"/>
        <w:right w:val="none" w:sz="0" w:space="0" w:color="auto"/>
      </w:divBdr>
    </w:div>
    <w:div w:id="886798617">
      <w:bodyDiv w:val="1"/>
      <w:marLeft w:val="0"/>
      <w:marRight w:val="0"/>
      <w:marTop w:val="0"/>
      <w:marBottom w:val="0"/>
      <w:divBdr>
        <w:top w:val="none" w:sz="0" w:space="0" w:color="auto"/>
        <w:left w:val="none" w:sz="0" w:space="0" w:color="auto"/>
        <w:bottom w:val="none" w:sz="0" w:space="0" w:color="auto"/>
        <w:right w:val="none" w:sz="0" w:space="0" w:color="auto"/>
      </w:divBdr>
    </w:div>
    <w:div w:id="886798759">
      <w:bodyDiv w:val="1"/>
      <w:marLeft w:val="0"/>
      <w:marRight w:val="0"/>
      <w:marTop w:val="0"/>
      <w:marBottom w:val="0"/>
      <w:divBdr>
        <w:top w:val="none" w:sz="0" w:space="0" w:color="auto"/>
        <w:left w:val="none" w:sz="0" w:space="0" w:color="auto"/>
        <w:bottom w:val="none" w:sz="0" w:space="0" w:color="auto"/>
        <w:right w:val="none" w:sz="0" w:space="0" w:color="auto"/>
      </w:divBdr>
    </w:div>
    <w:div w:id="886913554">
      <w:bodyDiv w:val="1"/>
      <w:marLeft w:val="0"/>
      <w:marRight w:val="0"/>
      <w:marTop w:val="0"/>
      <w:marBottom w:val="0"/>
      <w:divBdr>
        <w:top w:val="none" w:sz="0" w:space="0" w:color="auto"/>
        <w:left w:val="none" w:sz="0" w:space="0" w:color="auto"/>
        <w:bottom w:val="none" w:sz="0" w:space="0" w:color="auto"/>
        <w:right w:val="none" w:sz="0" w:space="0" w:color="auto"/>
      </w:divBdr>
    </w:div>
    <w:div w:id="886918059">
      <w:bodyDiv w:val="1"/>
      <w:marLeft w:val="0"/>
      <w:marRight w:val="0"/>
      <w:marTop w:val="0"/>
      <w:marBottom w:val="0"/>
      <w:divBdr>
        <w:top w:val="none" w:sz="0" w:space="0" w:color="auto"/>
        <w:left w:val="none" w:sz="0" w:space="0" w:color="auto"/>
        <w:bottom w:val="none" w:sz="0" w:space="0" w:color="auto"/>
        <w:right w:val="none" w:sz="0" w:space="0" w:color="auto"/>
      </w:divBdr>
    </w:div>
    <w:div w:id="887034047">
      <w:bodyDiv w:val="1"/>
      <w:marLeft w:val="0"/>
      <w:marRight w:val="0"/>
      <w:marTop w:val="0"/>
      <w:marBottom w:val="0"/>
      <w:divBdr>
        <w:top w:val="none" w:sz="0" w:space="0" w:color="auto"/>
        <w:left w:val="none" w:sz="0" w:space="0" w:color="auto"/>
        <w:bottom w:val="none" w:sz="0" w:space="0" w:color="auto"/>
        <w:right w:val="none" w:sz="0" w:space="0" w:color="auto"/>
      </w:divBdr>
    </w:div>
    <w:div w:id="887111345">
      <w:bodyDiv w:val="1"/>
      <w:marLeft w:val="0"/>
      <w:marRight w:val="0"/>
      <w:marTop w:val="0"/>
      <w:marBottom w:val="0"/>
      <w:divBdr>
        <w:top w:val="none" w:sz="0" w:space="0" w:color="auto"/>
        <w:left w:val="none" w:sz="0" w:space="0" w:color="auto"/>
        <w:bottom w:val="none" w:sz="0" w:space="0" w:color="auto"/>
        <w:right w:val="none" w:sz="0" w:space="0" w:color="auto"/>
      </w:divBdr>
    </w:div>
    <w:div w:id="887188394">
      <w:bodyDiv w:val="1"/>
      <w:marLeft w:val="0"/>
      <w:marRight w:val="0"/>
      <w:marTop w:val="0"/>
      <w:marBottom w:val="0"/>
      <w:divBdr>
        <w:top w:val="none" w:sz="0" w:space="0" w:color="auto"/>
        <w:left w:val="none" w:sz="0" w:space="0" w:color="auto"/>
        <w:bottom w:val="none" w:sz="0" w:space="0" w:color="auto"/>
        <w:right w:val="none" w:sz="0" w:space="0" w:color="auto"/>
      </w:divBdr>
    </w:div>
    <w:div w:id="887226497">
      <w:bodyDiv w:val="1"/>
      <w:marLeft w:val="0"/>
      <w:marRight w:val="0"/>
      <w:marTop w:val="0"/>
      <w:marBottom w:val="0"/>
      <w:divBdr>
        <w:top w:val="none" w:sz="0" w:space="0" w:color="auto"/>
        <w:left w:val="none" w:sz="0" w:space="0" w:color="auto"/>
        <w:bottom w:val="none" w:sz="0" w:space="0" w:color="auto"/>
        <w:right w:val="none" w:sz="0" w:space="0" w:color="auto"/>
      </w:divBdr>
    </w:div>
    <w:div w:id="887424504">
      <w:bodyDiv w:val="1"/>
      <w:marLeft w:val="0"/>
      <w:marRight w:val="0"/>
      <w:marTop w:val="0"/>
      <w:marBottom w:val="0"/>
      <w:divBdr>
        <w:top w:val="none" w:sz="0" w:space="0" w:color="auto"/>
        <w:left w:val="none" w:sz="0" w:space="0" w:color="auto"/>
        <w:bottom w:val="none" w:sz="0" w:space="0" w:color="auto"/>
        <w:right w:val="none" w:sz="0" w:space="0" w:color="auto"/>
      </w:divBdr>
    </w:div>
    <w:div w:id="887450383">
      <w:bodyDiv w:val="1"/>
      <w:marLeft w:val="0"/>
      <w:marRight w:val="0"/>
      <w:marTop w:val="0"/>
      <w:marBottom w:val="0"/>
      <w:divBdr>
        <w:top w:val="none" w:sz="0" w:space="0" w:color="auto"/>
        <w:left w:val="none" w:sz="0" w:space="0" w:color="auto"/>
        <w:bottom w:val="none" w:sz="0" w:space="0" w:color="auto"/>
        <w:right w:val="none" w:sz="0" w:space="0" w:color="auto"/>
      </w:divBdr>
    </w:div>
    <w:div w:id="887453800">
      <w:bodyDiv w:val="1"/>
      <w:marLeft w:val="0"/>
      <w:marRight w:val="0"/>
      <w:marTop w:val="0"/>
      <w:marBottom w:val="0"/>
      <w:divBdr>
        <w:top w:val="none" w:sz="0" w:space="0" w:color="auto"/>
        <w:left w:val="none" w:sz="0" w:space="0" w:color="auto"/>
        <w:bottom w:val="none" w:sz="0" w:space="0" w:color="auto"/>
        <w:right w:val="none" w:sz="0" w:space="0" w:color="auto"/>
      </w:divBdr>
    </w:div>
    <w:div w:id="887491794">
      <w:bodyDiv w:val="1"/>
      <w:marLeft w:val="0"/>
      <w:marRight w:val="0"/>
      <w:marTop w:val="0"/>
      <w:marBottom w:val="0"/>
      <w:divBdr>
        <w:top w:val="none" w:sz="0" w:space="0" w:color="auto"/>
        <w:left w:val="none" w:sz="0" w:space="0" w:color="auto"/>
        <w:bottom w:val="none" w:sz="0" w:space="0" w:color="auto"/>
        <w:right w:val="none" w:sz="0" w:space="0" w:color="auto"/>
      </w:divBdr>
    </w:div>
    <w:div w:id="887498113">
      <w:bodyDiv w:val="1"/>
      <w:marLeft w:val="0"/>
      <w:marRight w:val="0"/>
      <w:marTop w:val="0"/>
      <w:marBottom w:val="0"/>
      <w:divBdr>
        <w:top w:val="none" w:sz="0" w:space="0" w:color="auto"/>
        <w:left w:val="none" w:sz="0" w:space="0" w:color="auto"/>
        <w:bottom w:val="none" w:sz="0" w:space="0" w:color="auto"/>
        <w:right w:val="none" w:sz="0" w:space="0" w:color="auto"/>
      </w:divBdr>
    </w:div>
    <w:div w:id="887566771">
      <w:bodyDiv w:val="1"/>
      <w:marLeft w:val="0"/>
      <w:marRight w:val="0"/>
      <w:marTop w:val="0"/>
      <w:marBottom w:val="0"/>
      <w:divBdr>
        <w:top w:val="none" w:sz="0" w:space="0" w:color="auto"/>
        <w:left w:val="none" w:sz="0" w:space="0" w:color="auto"/>
        <w:bottom w:val="none" w:sz="0" w:space="0" w:color="auto"/>
        <w:right w:val="none" w:sz="0" w:space="0" w:color="auto"/>
      </w:divBdr>
    </w:div>
    <w:div w:id="887685878">
      <w:bodyDiv w:val="1"/>
      <w:marLeft w:val="0"/>
      <w:marRight w:val="0"/>
      <w:marTop w:val="0"/>
      <w:marBottom w:val="0"/>
      <w:divBdr>
        <w:top w:val="none" w:sz="0" w:space="0" w:color="auto"/>
        <w:left w:val="none" w:sz="0" w:space="0" w:color="auto"/>
        <w:bottom w:val="none" w:sz="0" w:space="0" w:color="auto"/>
        <w:right w:val="none" w:sz="0" w:space="0" w:color="auto"/>
      </w:divBdr>
    </w:div>
    <w:div w:id="887686636">
      <w:bodyDiv w:val="1"/>
      <w:marLeft w:val="0"/>
      <w:marRight w:val="0"/>
      <w:marTop w:val="0"/>
      <w:marBottom w:val="0"/>
      <w:divBdr>
        <w:top w:val="none" w:sz="0" w:space="0" w:color="auto"/>
        <w:left w:val="none" w:sz="0" w:space="0" w:color="auto"/>
        <w:bottom w:val="none" w:sz="0" w:space="0" w:color="auto"/>
        <w:right w:val="none" w:sz="0" w:space="0" w:color="auto"/>
      </w:divBdr>
    </w:div>
    <w:div w:id="887759456">
      <w:bodyDiv w:val="1"/>
      <w:marLeft w:val="0"/>
      <w:marRight w:val="0"/>
      <w:marTop w:val="0"/>
      <w:marBottom w:val="0"/>
      <w:divBdr>
        <w:top w:val="none" w:sz="0" w:space="0" w:color="auto"/>
        <w:left w:val="none" w:sz="0" w:space="0" w:color="auto"/>
        <w:bottom w:val="none" w:sz="0" w:space="0" w:color="auto"/>
        <w:right w:val="none" w:sz="0" w:space="0" w:color="auto"/>
      </w:divBdr>
    </w:div>
    <w:div w:id="887767863">
      <w:bodyDiv w:val="1"/>
      <w:marLeft w:val="0"/>
      <w:marRight w:val="0"/>
      <w:marTop w:val="0"/>
      <w:marBottom w:val="0"/>
      <w:divBdr>
        <w:top w:val="none" w:sz="0" w:space="0" w:color="auto"/>
        <w:left w:val="none" w:sz="0" w:space="0" w:color="auto"/>
        <w:bottom w:val="none" w:sz="0" w:space="0" w:color="auto"/>
        <w:right w:val="none" w:sz="0" w:space="0" w:color="auto"/>
      </w:divBdr>
    </w:div>
    <w:div w:id="887882905">
      <w:bodyDiv w:val="1"/>
      <w:marLeft w:val="0"/>
      <w:marRight w:val="0"/>
      <w:marTop w:val="0"/>
      <w:marBottom w:val="0"/>
      <w:divBdr>
        <w:top w:val="none" w:sz="0" w:space="0" w:color="auto"/>
        <w:left w:val="none" w:sz="0" w:space="0" w:color="auto"/>
        <w:bottom w:val="none" w:sz="0" w:space="0" w:color="auto"/>
        <w:right w:val="none" w:sz="0" w:space="0" w:color="auto"/>
      </w:divBdr>
    </w:div>
    <w:div w:id="887912617">
      <w:bodyDiv w:val="1"/>
      <w:marLeft w:val="0"/>
      <w:marRight w:val="0"/>
      <w:marTop w:val="0"/>
      <w:marBottom w:val="0"/>
      <w:divBdr>
        <w:top w:val="none" w:sz="0" w:space="0" w:color="auto"/>
        <w:left w:val="none" w:sz="0" w:space="0" w:color="auto"/>
        <w:bottom w:val="none" w:sz="0" w:space="0" w:color="auto"/>
        <w:right w:val="none" w:sz="0" w:space="0" w:color="auto"/>
      </w:divBdr>
    </w:div>
    <w:div w:id="888029344">
      <w:bodyDiv w:val="1"/>
      <w:marLeft w:val="0"/>
      <w:marRight w:val="0"/>
      <w:marTop w:val="0"/>
      <w:marBottom w:val="0"/>
      <w:divBdr>
        <w:top w:val="none" w:sz="0" w:space="0" w:color="auto"/>
        <w:left w:val="none" w:sz="0" w:space="0" w:color="auto"/>
        <w:bottom w:val="none" w:sz="0" w:space="0" w:color="auto"/>
        <w:right w:val="none" w:sz="0" w:space="0" w:color="auto"/>
      </w:divBdr>
    </w:div>
    <w:div w:id="888149350">
      <w:bodyDiv w:val="1"/>
      <w:marLeft w:val="0"/>
      <w:marRight w:val="0"/>
      <w:marTop w:val="0"/>
      <w:marBottom w:val="0"/>
      <w:divBdr>
        <w:top w:val="none" w:sz="0" w:space="0" w:color="auto"/>
        <w:left w:val="none" w:sz="0" w:space="0" w:color="auto"/>
        <w:bottom w:val="none" w:sz="0" w:space="0" w:color="auto"/>
        <w:right w:val="none" w:sz="0" w:space="0" w:color="auto"/>
      </w:divBdr>
    </w:div>
    <w:div w:id="888221636">
      <w:bodyDiv w:val="1"/>
      <w:marLeft w:val="0"/>
      <w:marRight w:val="0"/>
      <w:marTop w:val="0"/>
      <w:marBottom w:val="0"/>
      <w:divBdr>
        <w:top w:val="none" w:sz="0" w:space="0" w:color="auto"/>
        <w:left w:val="none" w:sz="0" w:space="0" w:color="auto"/>
        <w:bottom w:val="none" w:sz="0" w:space="0" w:color="auto"/>
        <w:right w:val="none" w:sz="0" w:space="0" w:color="auto"/>
      </w:divBdr>
    </w:div>
    <w:div w:id="888224512">
      <w:bodyDiv w:val="1"/>
      <w:marLeft w:val="0"/>
      <w:marRight w:val="0"/>
      <w:marTop w:val="0"/>
      <w:marBottom w:val="0"/>
      <w:divBdr>
        <w:top w:val="none" w:sz="0" w:space="0" w:color="auto"/>
        <w:left w:val="none" w:sz="0" w:space="0" w:color="auto"/>
        <w:bottom w:val="none" w:sz="0" w:space="0" w:color="auto"/>
        <w:right w:val="none" w:sz="0" w:space="0" w:color="auto"/>
      </w:divBdr>
    </w:div>
    <w:div w:id="888224925">
      <w:bodyDiv w:val="1"/>
      <w:marLeft w:val="0"/>
      <w:marRight w:val="0"/>
      <w:marTop w:val="0"/>
      <w:marBottom w:val="0"/>
      <w:divBdr>
        <w:top w:val="none" w:sz="0" w:space="0" w:color="auto"/>
        <w:left w:val="none" w:sz="0" w:space="0" w:color="auto"/>
        <w:bottom w:val="none" w:sz="0" w:space="0" w:color="auto"/>
        <w:right w:val="none" w:sz="0" w:space="0" w:color="auto"/>
      </w:divBdr>
    </w:div>
    <w:div w:id="888227976">
      <w:bodyDiv w:val="1"/>
      <w:marLeft w:val="0"/>
      <w:marRight w:val="0"/>
      <w:marTop w:val="0"/>
      <w:marBottom w:val="0"/>
      <w:divBdr>
        <w:top w:val="none" w:sz="0" w:space="0" w:color="auto"/>
        <w:left w:val="none" w:sz="0" w:space="0" w:color="auto"/>
        <w:bottom w:val="none" w:sz="0" w:space="0" w:color="auto"/>
        <w:right w:val="none" w:sz="0" w:space="0" w:color="auto"/>
      </w:divBdr>
    </w:div>
    <w:div w:id="888300992">
      <w:bodyDiv w:val="1"/>
      <w:marLeft w:val="0"/>
      <w:marRight w:val="0"/>
      <w:marTop w:val="0"/>
      <w:marBottom w:val="0"/>
      <w:divBdr>
        <w:top w:val="none" w:sz="0" w:space="0" w:color="auto"/>
        <w:left w:val="none" w:sz="0" w:space="0" w:color="auto"/>
        <w:bottom w:val="none" w:sz="0" w:space="0" w:color="auto"/>
        <w:right w:val="none" w:sz="0" w:space="0" w:color="auto"/>
      </w:divBdr>
    </w:div>
    <w:div w:id="888341758">
      <w:bodyDiv w:val="1"/>
      <w:marLeft w:val="0"/>
      <w:marRight w:val="0"/>
      <w:marTop w:val="0"/>
      <w:marBottom w:val="0"/>
      <w:divBdr>
        <w:top w:val="none" w:sz="0" w:space="0" w:color="auto"/>
        <w:left w:val="none" w:sz="0" w:space="0" w:color="auto"/>
        <w:bottom w:val="none" w:sz="0" w:space="0" w:color="auto"/>
        <w:right w:val="none" w:sz="0" w:space="0" w:color="auto"/>
      </w:divBdr>
    </w:div>
    <w:div w:id="888417930">
      <w:bodyDiv w:val="1"/>
      <w:marLeft w:val="0"/>
      <w:marRight w:val="0"/>
      <w:marTop w:val="0"/>
      <w:marBottom w:val="0"/>
      <w:divBdr>
        <w:top w:val="none" w:sz="0" w:space="0" w:color="auto"/>
        <w:left w:val="none" w:sz="0" w:space="0" w:color="auto"/>
        <w:bottom w:val="none" w:sz="0" w:space="0" w:color="auto"/>
        <w:right w:val="none" w:sz="0" w:space="0" w:color="auto"/>
      </w:divBdr>
    </w:div>
    <w:div w:id="888614093">
      <w:bodyDiv w:val="1"/>
      <w:marLeft w:val="0"/>
      <w:marRight w:val="0"/>
      <w:marTop w:val="0"/>
      <w:marBottom w:val="0"/>
      <w:divBdr>
        <w:top w:val="none" w:sz="0" w:space="0" w:color="auto"/>
        <w:left w:val="none" w:sz="0" w:space="0" w:color="auto"/>
        <w:bottom w:val="none" w:sz="0" w:space="0" w:color="auto"/>
        <w:right w:val="none" w:sz="0" w:space="0" w:color="auto"/>
      </w:divBdr>
    </w:div>
    <w:div w:id="888617158">
      <w:bodyDiv w:val="1"/>
      <w:marLeft w:val="0"/>
      <w:marRight w:val="0"/>
      <w:marTop w:val="0"/>
      <w:marBottom w:val="0"/>
      <w:divBdr>
        <w:top w:val="none" w:sz="0" w:space="0" w:color="auto"/>
        <w:left w:val="none" w:sz="0" w:space="0" w:color="auto"/>
        <w:bottom w:val="none" w:sz="0" w:space="0" w:color="auto"/>
        <w:right w:val="none" w:sz="0" w:space="0" w:color="auto"/>
      </w:divBdr>
    </w:div>
    <w:div w:id="888684069">
      <w:bodyDiv w:val="1"/>
      <w:marLeft w:val="0"/>
      <w:marRight w:val="0"/>
      <w:marTop w:val="0"/>
      <w:marBottom w:val="0"/>
      <w:divBdr>
        <w:top w:val="none" w:sz="0" w:space="0" w:color="auto"/>
        <w:left w:val="none" w:sz="0" w:space="0" w:color="auto"/>
        <w:bottom w:val="none" w:sz="0" w:space="0" w:color="auto"/>
        <w:right w:val="none" w:sz="0" w:space="0" w:color="auto"/>
      </w:divBdr>
    </w:div>
    <w:div w:id="888763555">
      <w:bodyDiv w:val="1"/>
      <w:marLeft w:val="0"/>
      <w:marRight w:val="0"/>
      <w:marTop w:val="0"/>
      <w:marBottom w:val="0"/>
      <w:divBdr>
        <w:top w:val="none" w:sz="0" w:space="0" w:color="auto"/>
        <w:left w:val="none" w:sz="0" w:space="0" w:color="auto"/>
        <w:bottom w:val="none" w:sz="0" w:space="0" w:color="auto"/>
        <w:right w:val="none" w:sz="0" w:space="0" w:color="auto"/>
      </w:divBdr>
    </w:div>
    <w:div w:id="888806219">
      <w:bodyDiv w:val="1"/>
      <w:marLeft w:val="0"/>
      <w:marRight w:val="0"/>
      <w:marTop w:val="0"/>
      <w:marBottom w:val="0"/>
      <w:divBdr>
        <w:top w:val="none" w:sz="0" w:space="0" w:color="auto"/>
        <w:left w:val="none" w:sz="0" w:space="0" w:color="auto"/>
        <w:bottom w:val="none" w:sz="0" w:space="0" w:color="auto"/>
        <w:right w:val="none" w:sz="0" w:space="0" w:color="auto"/>
      </w:divBdr>
    </w:div>
    <w:div w:id="888809960">
      <w:bodyDiv w:val="1"/>
      <w:marLeft w:val="0"/>
      <w:marRight w:val="0"/>
      <w:marTop w:val="0"/>
      <w:marBottom w:val="0"/>
      <w:divBdr>
        <w:top w:val="none" w:sz="0" w:space="0" w:color="auto"/>
        <w:left w:val="none" w:sz="0" w:space="0" w:color="auto"/>
        <w:bottom w:val="none" w:sz="0" w:space="0" w:color="auto"/>
        <w:right w:val="none" w:sz="0" w:space="0" w:color="auto"/>
      </w:divBdr>
    </w:div>
    <w:div w:id="889000367">
      <w:bodyDiv w:val="1"/>
      <w:marLeft w:val="0"/>
      <w:marRight w:val="0"/>
      <w:marTop w:val="0"/>
      <w:marBottom w:val="0"/>
      <w:divBdr>
        <w:top w:val="none" w:sz="0" w:space="0" w:color="auto"/>
        <w:left w:val="none" w:sz="0" w:space="0" w:color="auto"/>
        <w:bottom w:val="none" w:sz="0" w:space="0" w:color="auto"/>
        <w:right w:val="none" w:sz="0" w:space="0" w:color="auto"/>
      </w:divBdr>
    </w:div>
    <w:div w:id="889074568">
      <w:bodyDiv w:val="1"/>
      <w:marLeft w:val="0"/>
      <w:marRight w:val="0"/>
      <w:marTop w:val="0"/>
      <w:marBottom w:val="0"/>
      <w:divBdr>
        <w:top w:val="none" w:sz="0" w:space="0" w:color="auto"/>
        <w:left w:val="none" w:sz="0" w:space="0" w:color="auto"/>
        <w:bottom w:val="none" w:sz="0" w:space="0" w:color="auto"/>
        <w:right w:val="none" w:sz="0" w:space="0" w:color="auto"/>
      </w:divBdr>
    </w:div>
    <w:div w:id="889076770">
      <w:bodyDiv w:val="1"/>
      <w:marLeft w:val="0"/>
      <w:marRight w:val="0"/>
      <w:marTop w:val="0"/>
      <w:marBottom w:val="0"/>
      <w:divBdr>
        <w:top w:val="none" w:sz="0" w:space="0" w:color="auto"/>
        <w:left w:val="none" w:sz="0" w:space="0" w:color="auto"/>
        <w:bottom w:val="none" w:sz="0" w:space="0" w:color="auto"/>
        <w:right w:val="none" w:sz="0" w:space="0" w:color="auto"/>
      </w:divBdr>
    </w:div>
    <w:div w:id="889077196">
      <w:bodyDiv w:val="1"/>
      <w:marLeft w:val="0"/>
      <w:marRight w:val="0"/>
      <w:marTop w:val="0"/>
      <w:marBottom w:val="0"/>
      <w:divBdr>
        <w:top w:val="none" w:sz="0" w:space="0" w:color="auto"/>
        <w:left w:val="none" w:sz="0" w:space="0" w:color="auto"/>
        <w:bottom w:val="none" w:sz="0" w:space="0" w:color="auto"/>
        <w:right w:val="none" w:sz="0" w:space="0" w:color="auto"/>
      </w:divBdr>
    </w:div>
    <w:div w:id="889145824">
      <w:bodyDiv w:val="1"/>
      <w:marLeft w:val="0"/>
      <w:marRight w:val="0"/>
      <w:marTop w:val="0"/>
      <w:marBottom w:val="0"/>
      <w:divBdr>
        <w:top w:val="none" w:sz="0" w:space="0" w:color="auto"/>
        <w:left w:val="none" w:sz="0" w:space="0" w:color="auto"/>
        <w:bottom w:val="none" w:sz="0" w:space="0" w:color="auto"/>
        <w:right w:val="none" w:sz="0" w:space="0" w:color="auto"/>
      </w:divBdr>
    </w:div>
    <w:div w:id="889153874">
      <w:bodyDiv w:val="1"/>
      <w:marLeft w:val="0"/>
      <w:marRight w:val="0"/>
      <w:marTop w:val="0"/>
      <w:marBottom w:val="0"/>
      <w:divBdr>
        <w:top w:val="none" w:sz="0" w:space="0" w:color="auto"/>
        <w:left w:val="none" w:sz="0" w:space="0" w:color="auto"/>
        <w:bottom w:val="none" w:sz="0" w:space="0" w:color="auto"/>
        <w:right w:val="none" w:sz="0" w:space="0" w:color="auto"/>
      </w:divBdr>
    </w:div>
    <w:div w:id="889225119">
      <w:bodyDiv w:val="1"/>
      <w:marLeft w:val="0"/>
      <w:marRight w:val="0"/>
      <w:marTop w:val="0"/>
      <w:marBottom w:val="0"/>
      <w:divBdr>
        <w:top w:val="none" w:sz="0" w:space="0" w:color="auto"/>
        <w:left w:val="none" w:sz="0" w:space="0" w:color="auto"/>
        <w:bottom w:val="none" w:sz="0" w:space="0" w:color="auto"/>
        <w:right w:val="none" w:sz="0" w:space="0" w:color="auto"/>
      </w:divBdr>
    </w:div>
    <w:div w:id="889339157">
      <w:bodyDiv w:val="1"/>
      <w:marLeft w:val="0"/>
      <w:marRight w:val="0"/>
      <w:marTop w:val="0"/>
      <w:marBottom w:val="0"/>
      <w:divBdr>
        <w:top w:val="none" w:sz="0" w:space="0" w:color="auto"/>
        <w:left w:val="none" w:sz="0" w:space="0" w:color="auto"/>
        <w:bottom w:val="none" w:sz="0" w:space="0" w:color="auto"/>
        <w:right w:val="none" w:sz="0" w:space="0" w:color="auto"/>
      </w:divBdr>
    </w:div>
    <w:div w:id="889459446">
      <w:bodyDiv w:val="1"/>
      <w:marLeft w:val="0"/>
      <w:marRight w:val="0"/>
      <w:marTop w:val="0"/>
      <w:marBottom w:val="0"/>
      <w:divBdr>
        <w:top w:val="none" w:sz="0" w:space="0" w:color="auto"/>
        <w:left w:val="none" w:sz="0" w:space="0" w:color="auto"/>
        <w:bottom w:val="none" w:sz="0" w:space="0" w:color="auto"/>
        <w:right w:val="none" w:sz="0" w:space="0" w:color="auto"/>
      </w:divBdr>
    </w:div>
    <w:div w:id="889534680">
      <w:bodyDiv w:val="1"/>
      <w:marLeft w:val="0"/>
      <w:marRight w:val="0"/>
      <w:marTop w:val="0"/>
      <w:marBottom w:val="0"/>
      <w:divBdr>
        <w:top w:val="none" w:sz="0" w:space="0" w:color="auto"/>
        <w:left w:val="none" w:sz="0" w:space="0" w:color="auto"/>
        <w:bottom w:val="none" w:sz="0" w:space="0" w:color="auto"/>
        <w:right w:val="none" w:sz="0" w:space="0" w:color="auto"/>
      </w:divBdr>
    </w:div>
    <w:div w:id="889540372">
      <w:bodyDiv w:val="1"/>
      <w:marLeft w:val="0"/>
      <w:marRight w:val="0"/>
      <w:marTop w:val="0"/>
      <w:marBottom w:val="0"/>
      <w:divBdr>
        <w:top w:val="none" w:sz="0" w:space="0" w:color="auto"/>
        <w:left w:val="none" w:sz="0" w:space="0" w:color="auto"/>
        <w:bottom w:val="none" w:sz="0" w:space="0" w:color="auto"/>
        <w:right w:val="none" w:sz="0" w:space="0" w:color="auto"/>
      </w:divBdr>
    </w:div>
    <w:div w:id="889612281">
      <w:bodyDiv w:val="1"/>
      <w:marLeft w:val="0"/>
      <w:marRight w:val="0"/>
      <w:marTop w:val="0"/>
      <w:marBottom w:val="0"/>
      <w:divBdr>
        <w:top w:val="none" w:sz="0" w:space="0" w:color="auto"/>
        <w:left w:val="none" w:sz="0" w:space="0" w:color="auto"/>
        <w:bottom w:val="none" w:sz="0" w:space="0" w:color="auto"/>
        <w:right w:val="none" w:sz="0" w:space="0" w:color="auto"/>
      </w:divBdr>
    </w:div>
    <w:div w:id="889653887">
      <w:bodyDiv w:val="1"/>
      <w:marLeft w:val="0"/>
      <w:marRight w:val="0"/>
      <w:marTop w:val="0"/>
      <w:marBottom w:val="0"/>
      <w:divBdr>
        <w:top w:val="none" w:sz="0" w:space="0" w:color="auto"/>
        <w:left w:val="none" w:sz="0" w:space="0" w:color="auto"/>
        <w:bottom w:val="none" w:sz="0" w:space="0" w:color="auto"/>
        <w:right w:val="none" w:sz="0" w:space="0" w:color="auto"/>
      </w:divBdr>
    </w:div>
    <w:div w:id="889803617">
      <w:bodyDiv w:val="1"/>
      <w:marLeft w:val="0"/>
      <w:marRight w:val="0"/>
      <w:marTop w:val="0"/>
      <w:marBottom w:val="0"/>
      <w:divBdr>
        <w:top w:val="none" w:sz="0" w:space="0" w:color="auto"/>
        <w:left w:val="none" w:sz="0" w:space="0" w:color="auto"/>
        <w:bottom w:val="none" w:sz="0" w:space="0" w:color="auto"/>
        <w:right w:val="none" w:sz="0" w:space="0" w:color="auto"/>
      </w:divBdr>
    </w:div>
    <w:div w:id="889805280">
      <w:bodyDiv w:val="1"/>
      <w:marLeft w:val="0"/>
      <w:marRight w:val="0"/>
      <w:marTop w:val="0"/>
      <w:marBottom w:val="0"/>
      <w:divBdr>
        <w:top w:val="none" w:sz="0" w:space="0" w:color="auto"/>
        <w:left w:val="none" w:sz="0" w:space="0" w:color="auto"/>
        <w:bottom w:val="none" w:sz="0" w:space="0" w:color="auto"/>
        <w:right w:val="none" w:sz="0" w:space="0" w:color="auto"/>
      </w:divBdr>
    </w:div>
    <w:div w:id="889808067">
      <w:bodyDiv w:val="1"/>
      <w:marLeft w:val="0"/>
      <w:marRight w:val="0"/>
      <w:marTop w:val="0"/>
      <w:marBottom w:val="0"/>
      <w:divBdr>
        <w:top w:val="none" w:sz="0" w:space="0" w:color="auto"/>
        <w:left w:val="none" w:sz="0" w:space="0" w:color="auto"/>
        <w:bottom w:val="none" w:sz="0" w:space="0" w:color="auto"/>
        <w:right w:val="none" w:sz="0" w:space="0" w:color="auto"/>
      </w:divBdr>
    </w:div>
    <w:div w:id="889879581">
      <w:bodyDiv w:val="1"/>
      <w:marLeft w:val="0"/>
      <w:marRight w:val="0"/>
      <w:marTop w:val="0"/>
      <w:marBottom w:val="0"/>
      <w:divBdr>
        <w:top w:val="none" w:sz="0" w:space="0" w:color="auto"/>
        <w:left w:val="none" w:sz="0" w:space="0" w:color="auto"/>
        <w:bottom w:val="none" w:sz="0" w:space="0" w:color="auto"/>
        <w:right w:val="none" w:sz="0" w:space="0" w:color="auto"/>
      </w:divBdr>
    </w:div>
    <w:div w:id="889995348">
      <w:bodyDiv w:val="1"/>
      <w:marLeft w:val="0"/>
      <w:marRight w:val="0"/>
      <w:marTop w:val="0"/>
      <w:marBottom w:val="0"/>
      <w:divBdr>
        <w:top w:val="none" w:sz="0" w:space="0" w:color="auto"/>
        <w:left w:val="none" w:sz="0" w:space="0" w:color="auto"/>
        <w:bottom w:val="none" w:sz="0" w:space="0" w:color="auto"/>
        <w:right w:val="none" w:sz="0" w:space="0" w:color="auto"/>
      </w:divBdr>
    </w:div>
    <w:div w:id="890001622">
      <w:bodyDiv w:val="1"/>
      <w:marLeft w:val="0"/>
      <w:marRight w:val="0"/>
      <w:marTop w:val="0"/>
      <w:marBottom w:val="0"/>
      <w:divBdr>
        <w:top w:val="none" w:sz="0" w:space="0" w:color="auto"/>
        <w:left w:val="none" w:sz="0" w:space="0" w:color="auto"/>
        <w:bottom w:val="none" w:sz="0" w:space="0" w:color="auto"/>
        <w:right w:val="none" w:sz="0" w:space="0" w:color="auto"/>
      </w:divBdr>
    </w:div>
    <w:div w:id="890266052">
      <w:bodyDiv w:val="1"/>
      <w:marLeft w:val="0"/>
      <w:marRight w:val="0"/>
      <w:marTop w:val="0"/>
      <w:marBottom w:val="0"/>
      <w:divBdr>
        <w:top w:val="none" w:sz="0" w:space="0" w:color="auto"/>
        <w:left w:val="none" w:sz="0" w:space="0" w:color="auto"/>
        <w:bottom w:val="none" w:sz="0" w:space="0" w:color="auto"/>
        <w:right w:val="none" w:sz="0" w:space="0" w:color="auto"/>
      </w:divBdr>
    </w:div>
    <w:div w:id="890388670">
      <w:bodyDiv w:val="1"/>
      <w:marLeft w:val="0"/>
      <w:marRight w:val="0"/>
      <w:marTop w:val="0"/>
      <w:marBottom w:val="0"/>
      <w:divBdr>
        <w:top w:val="none" w:sz="0" w:space="0" w:color="auto"/>
        <w:left w:val="none" w:sz="0" w:space="0" w:color="auto"/>
        <w:bottom w:val="none" w:sz="0" w:space="0" w:color="auto"/>
        <w:right w:val="none" w:sz="0" w:space="0" w:color="auto"/>
      </w:divBdr>
    </w:div>
    <w:div w:id="890506358">
      <w:bodyDiv w:val="1"/>
      <w:marLeft w:val="0"/>
      <w:marRight w:val="0"/>
      <w:marTop w:val="0"/>
      <w:marBottom w:val="0"/>
      <w:divBdr>
        <w:top w:val="none" w:sz="0" w:space="0" w:color="auto"/>
        <w:left w:val="none" w:sz="0" w:space="0" w:color="auto"/>
        <w:bottom w:val="none" w:sz="0" w:space="0" w:color="auto"/>
        <w:right w:val="none" w:sz="0" w:space="0" w:color="auto"/>
      </w:divBdr>
    </w:div>
    <w:div w:id="890963661">
      <w:bodyDiv w:val="1"/>
      <w:marLeft w:val="0"/>
      <w:marRight w:val="0"/>
      <w:marTop w:val="0"/>
      <w:marBottom w:val="0"/>
      <w:divBdr>
        <w:top w:val="none" w:sz="0" w:space="0" w:color="auto"/>
        <w:left w:val="none" w:sz="0" w:space="0" w:color="auto"/>
        <w:bottom w:val="none" w:sz="0" w:space="0" w:color="auto"/>
        <w:right w:val="none" w:sz="0" w:space="0" w:color="auto"/>
      </w:divBdr>
    </w:div>
    <w:div w:id="891043221">
      <w:bodyDiv w:val="1"/>
      <w:marLeft w:val="0"/>
      <w:marRight w:val="0"/>
      <w:marTop w:val="0"/>
      <w:marBottom w:val="0"/>
      <w:divBdr>
        <w:top w:val="none" w:sz="0" w:space="0" w:color="auto"/>
        <w:left w:val="none" w:sz="0" w:space="0" w:color="auto"/>
        <w:bottom w:val="none" w:sz="0" w:space="0" w:color="auto"/>
        <w:right w:val="none" w:sz="0" w:space="0" w:color="auto"/>
      </w:divBdr>
    </w:div>
    <w:div w:id="891310460">
      <w:bodyDiv w:val="1"/>
      <w:marLeft w:val="0"/>
      <w:marRight w:val="0"/>
      <w:marTop w:val="0"/>
      <w:marBottom w:val="0"/>
      <w:divBdr>
        <w:top w:val="none" w:sz="0" w:space="0" w:color="auto"/>
        <w:left w:val="none" w:sz="0" w:space="0" w:color="auto"/>
        <w:bottom w:val="none" w:sz="0" w:space="0" w:color="auto"/>
        <w:right w:val="none" w:sz="0" w:space="0" w:color="auto"/>
      </w:divBdr>
    </w:div>
    <w:div w:id="891379440">
      <w:bodyDiv w:val="1"/>
      <w:marLeft w:val="0"/>
      <w:marRight w:val="0"/>
      <w:marTop w:val="0"/>
      <w:marBottom w:val="0"/>
      <w:divBdr>
        <w:top w:val="none" w:sz="0" w:space="0" w:color="auto"/>
        <w:left w:val="none" w:sz="0" w:space="0" w:color="auto"/>
        <w:bottom w:val="none" w:sz="0" w:space="0" w:color="auto"/>
        <w:right w:val="none" w:sz="0" w:space="0" w:color="auto"/>
      </w:divBdr>
    </w:div>
    <w:div w:id="891386439">
      <w:bodyDiv w:val="1"/>
      <w:marLeft w:val="0"/>
      <w:marRight w:val="0"/>
      <w:marTop w:val="0"/>
      <w:marBottom w:val="0"/>
      <w:divBdr>
        <w:top w:val="none" w:sz="0" w:space="0" w:color="auto"/>
        <w:left w:val="none" w:sz="0" w:space="0" w:color="auto"/>
        <w:bottom w:val="none" w:sz="0" w:space="0" w:color="auto"/>
        <w:right w:val="none" w:sz="0" w:space="0" w:color="auto"/>
      </w:divBdr>
    </w:div>
    <w:div w:id="891425195">
      <w:bodyDiv w:val="1"/>
      <w:marLeft w:val="0"/>
      <w:marRight w:val="0"/>
      <w:marTop w:val="0"/>
      <w:marBottom w:val="0"/>
      <w:divBdr>
        <w:top w:val="none" w:sz="0" w:space="0" w:color="auto"/>
        <w:left w:val="none" w:sz="0" w:space="0" w:color="auto"/>
        <w:bottom w:val="none" w:sz="0" w:space="0" w:color="auto"/>
        <w:right w:val="none" w:sz="0" w:space="0" w:color="auto"/>
      </w:divBdr>
    </w:div>
    <w:div w:id="891580712">
      <w:bodyDiv w:val="1"/>
      <w:marLeft w:val="0"/>
      <w:marRight w:val="0"/>
      <w:marTop w:val="0"/>
      <w:marBottom w:val="0"/>
      <w:divBdr>
        <w:top w:val="none" w:sz="0" w:space="0" w:color="auto"/>
        <w:left w:val="none" w:sz="0" w:space="0" w:color="auto"/>
        <w:bottom w:val="none" w:sz="0" w:space="0" w:color="auto"/>
        <w:right w:val="none" w:sz="0" w:space="0" w:color="auto"/>
      </w:divBdr>
    </w:div>
    <w:div w:id="891891396">
      <w:bodyDiv w:val="1"/>
      <w:marLeft w:val="0"/>
      <w:marRight w:val="0"/>
      <w:marTop w:val="0"/>
      <w:marBottom w:val="0"/>
      <w:divBdr>
        <w:top w:val="none" w:sz="0" w:space="0" w:color="auto"/>
        <w:left w:val="none" w:sz="0" w:space="0" w:color="auto"/>
        <w:bottom w:val="none" w:sz="0" w:space="0" w:color="auto"/>
        <w:right w:val="none" w:sz="0" w:space="0" w:color="auto"/>
      </w:divBdr>
    </w:div>
    <w:div w:id="892081861">
      <w:bodyDiv w:val="1"/>
      <w:marLeft w:val="0"/>
      <w:marRight w:val="0"/>
      <w:marTop w:val="0"/>
      <w:marBottom w:val="0"/>
      <w:divBdr>
        <w:top w:val="none" w:sz="0" w:space="0" w:color="auto"/>
        <w:left w:val="none" w:sz="0" w:space="0" w:color="auto"/>
        <w:bottom w:val="none" w:sz="0" w:space="0" w:color="auto"/>
        <w:right w:val="none" w:sz="0" w:space="0" w:color="auto"/>
      </w:divBdr>
    </w:div>
    <w:div w:id="892085435">
      <w:bodyDiv w:val="1"/>
      <w:marLeft w:val="0"/>
      <w:marRight w:val="0"/>
      <w:marTop w:val="0"/>
      <w:marBottom w:val="0"/>
      <w:divBdr>
        <w:top w:val="none" w:sz="0" w:space="0" w:color="auto"/>
        <w:left w:val="none" w:sz="0" w:space="0" w:color="auto"/>
        <w:bottom w:val="none" w:sz="0" w:space="0" w:color="auto"/>
        <w:right w:val="none" w:sz="0" w:space="0" w:color="auto"/>
      </w:divBdr>
    </w:div>
    <w:div w:id="892158075">
      <w:bodyDiv w:val="1"/>
      <w:marLeft w:val="0"/>
      <w:marRight w:val="0"/>
      <w:marTop w:val="0"/>
      <w:marBottom w:val="0"/>
      <w:divBdr>
        <w:top w:val="none" w:sz="0" w:space="0" w:color="auto"/>
        <w:left w:val="none" w:sz="0" w:space="0" w:color="auto"/>
        <w:bottom w:val="none" w:sz="0" w:space="0" w:color="auto"/>
        <w:right w:val="none" w:sz="0" w:space="0" w:color="auto"/>
      </w:divBdr>
    </w:div>
    <w:div w:id="892230525">
      <w:bodyDiv w:val="1"/>
      <w:marLeft w:val="0"/>
      <w:marRight w:val="0"/>
      <w:marTop w:val="0"/>
      <w:marBottom w:val="0"/>
      <w:divBdr>
        <w:top w:val="none" w:sz="0" w:space="0" w:color="auto"/>
        <w:left w:val="none" w:sz="0" w:space="0" w:color="auto"/>
        <w:bottom w:val="none" w:sz="0" w:space="0" w:color="auto"/>
        <w:right w:val="none" w:sz="0" w:space="0" w:color="auto"/>
      </w:divBdr>
    </w:div>
    <w:div w:id="892304900">
      <w:bodyDiv w:val="1"/>
      <w:marLeft w:val="0"/>
      <w:marRight w:val="0"/>
      <w:marTop w:val="0"/>
      <w:marBottom w:val="0"/>
      <w:divBdr>
        <w:top w:val="none" w:sz="0" w:space="0" w:color="auto"/>
        <w:left w:val="none" w:sz="0" w:space="0" w:color="auto"/>
        <w:bottom w:val="none" w:sz="0" w:space="0" w:color="auto"/>
        <w:right w:val="none" w:sz="0" w:space="0" w:color="auto"/>
      </w:divBdr>
    </w:div>
    <w:div w:id="892351830">
      <w:bodyDiv w:val="1"/>
      <w:marLeft w:val="0"/>
      <w:marRight w:val="0"/>
      <w:marTop w:val="0"/>
      <w:marBottom w:val="0"/>
      <w:divBdr>
        <w:top w:val="none" w:sz="0" w:space="0" w:color="auto"/>
        <w:left w:val="none" w:sz="0" w:space="0" w:color="auto"/>
        <w:bottom w:val="none" w:sz="0" w:space="0" w:color="auto"/>
        <w:right w:val="none" w:sz="0" w:space="0" w:color="auto"/>
      </w:divBdr>
    </w:div>
    <w:div w:id="892427509">
      <w:bodyDiv w:val="1"/>
      <w:marLeft w:val="0"/>
      <w:marRight w:val="0"/>
      <w:marTop w:val="0"/>
      <w:marBottom w:val="0"/>
      <w:divBdr>
        <w:top w:val="none" w:sz="0" w:space="0" w:color="auto"/>
        <w:left w:val="none" w:sz="0" w:space="0" w:color="auto"/>
        <w:bottom w:val="none" w:sz="0" w:space="0" w:color="auto"/>
        <w:right w:val="none" w:sz="0" w:space="0" w:color="auto"/>
      </w:divBdr>
    </w:div>
    <w:div w:id="892497389">
      <w:bodyDiv w:val="1"/>
      <w:marLeft w:val="0"/>
      <w:marRight w:val="0"/>
      <w:marTop w:val="0"/>
      <w:marBottom w:val="0"/>
      <w:divBdr>
        <w:top w:val="none" w:sz="0" w:space="0" w:color="auto"/>
        <w:left w:val="none" w:sz="0" w:space="0" w:color="auto"/>
        <w:bottom w:val="none" w:sz="0" w:space="0" w:color="auto"/>
        <w:right w:val="none" w:sz="0" w:space="0" w:color="auto"/>
      </w:divBdr>
    </w:div>
    <w:div w:id="892544893">
      <w:bodyDiv w:val="1"/>
      <w:marLeft w:val="0"/>
      <w:marRight w:val="0"/>
      <w:marTop w:val="0"/>
      <w:marBottom w:val="0"/>
      <w:divBdr>
        <w:top w:val="none" w:sz="0" w:space="0" w:color="auto"/>
        <w:left w:val="none" w:sz="0" w:space="0" w:color="auto"/>
        <w:bottom w:val="none" w:sz="0" w:space="0" w:color="auto"/>
        <w:right w:val="none" w:sz="0" w:space="0" w:color="auto"/>
      </w:divBdr>
    </w:div>
    <w:div w:id="892734608">
      <w:bodyDiv w:val="1"/>
      <w:marLeft w:val="0"/>
      <w:marRight w:val="0"/>
      <w:marTop w:val="0"/>
      <w:marBottom w:val="0"/>
      <w:divBdr>
        <w:top w:val="none" w:sz="0" w:space="0" w:color="auto"/>
        <w:left w:val="none" w:sz="0" w:space="0" w:color="auto"/>
        <w:bottom w:val="none" w:sz="0" w:space="0" w:color="auto"/>
        <w:right w:val="none" w:sz="0" w:space="0" w:color="auto"/>
      </w:divBdr>
    </w:div>
    <w:div w:id="892808925">
      <w:bodyDiv w:val="1"/>
      <w:marLeft w:val="0"/>
      <w:marRight w:val="0"/>
      <w:marTop w:val="0"/>
      <w:marBottom w:val="0"/>
      <w:divBdr>
        <w:top w:val="none" w:sz="0" w:space="0" w:color="auto"/>
        <w:left w:val="none" w:sz="0" w:space="0" w:color="auto"/>
        <w:bottom w:val="none" w:sz="0" w:space="0" w:color="auto"/>
        <w:right w:val="none" w:sz="0" w:space="0" w:color="auto"/>
      </w:divBdr>
    </w:div>
    <w:div w:id="892810164">
      <w:bodyDiv w:val="1"/>
      <w:marLeft w:val="0"/>
      <w:marRight w:val="0"/>
      <w:marTop w:val="0"/>
      <w:marBottom w:val="0"/>
      <w:divBdr>
        <w:top w:val="none" w:sz="0" w:space="0" w:color="auto"/>
        <w:left w:val="none" w:sz="0" w:space="0" w:color="auto"/>
        <w:bottom w:val="none" w:sz="0" w:space="0" w:color="auto"/>
        <w:right w:val="none" w:sz="0" w:space="0" w:color="auto"/>
      </w:divBdr>
    </w:div>
    <w:div w:id="892931591">
      <w:bodyDiv w:val="1"/>
      <w:marLeft w:val="0"/>
      <w:marRight w:val="0"/>
      <w:marTop w:val="0"/>
      <w:marBottom w:val="0"/>
      <w:divBdr>
        <w:top w:val="none" w:sz="0" w:space="0" w:color="auto"/>
        <w:left w:val="none" w:sz="0" w:space="0" w:color="auto"/>
        <w:bottom w:val="none" w:sz="0" w:space="0" w:color="auto"/>
        <w:right w:val="none" w:sz="0" w:space="0" w:color="auto"/>
      </w:divBdr>
    </w:div>
    <w:div w:id="892932966">
      <w:bodyDiv w:val="1"/>
      <w:marLeft w:val="0"/>
      <w:marRight w:val="0"/>
      <w:marTop w:val="0"/>
      <w:marBottom w:val="0"/>
      <w:divBdr>
        <w:top w:val="none" w:sz="0" w:space="0" w:color="auto"/>
        <w:left w:val="none" w:sz="0" w:space="0" w:color="auto"/>
        <w:bottom w:val="none" w:sz="0" w:space="0" w:color="auto"/>
        <w:right w:val="none" w:sz="0" w:space="0" w:color="auto"/>
      </w:divBdr>
    </w:div>
    <w:div w:id="893008315">
      <w:bodyDiv w:val="1"/>
      <w:marLeft w:val="0"/>
      <w:marRight w:val="0"/>
      <w:marTop w:val="0"/>
      <w:marBottom w:val="0"/>
      <w:divBdr>
        <w:top w:val="none" w:sz="0" w:space="0" w:color="auto"/>
        <w:left w:val="none" w:sz="0" w:space="0" w:color="auto"/>
        <w:bottom w:val="none" w:sz="0" w:space="0" w:color="auto"/>
        <w:right w:val="none" w:sz="0" w:space="0" w:color="auto"/>
      </w:divBdr>
    </w:div>
    <w:div w:id="893083773">
      <w:bodyDiv w:val="1"/>
      <w:marLeft w:val="0"/>
      <w:marRight w:val="0"/>
      <w:marTop w:val="0"/>
      <w:marBottom w:val="0"/>
      <w:divBdr>
        <w:top w:val="none" w:sz="0" w:space="0" w:color="auto"/>
        <w:left w:val="none" w:sz="0" w:space="0" w:color="auto"/>
        <w:bottom w:val="none" w:sz="0" w:space="0" w:color="auto"/>
        <w:right w:val="none" w:sz="0" w:space="0" w:color="auto"/>
      </w:divBdr>
    </w:div>
    <w:div w:id="893085707">
      <w:bodyDiv w:val="1"/>
      <w:marLeft w:val="0"/>
      <w:marRight w:val="0"/>
      <w:marTop w:val="0"/>
      <w:marBottom w:val="0"/>
      <w:divBdr>
        <w:top w:val="none" w:sz="0" w:space="0" w:color="auto"/>
        <w:left w:val="none" w:sz="0" w:space="0" w:color="auto"/>
        <w:bottom w:val="none" w:sz="0" w:space="0" w:color="auto"/>
        <w:right w:val="none" w:sz="0" w:space="0" w:color="auto"/>
      </w:divBdr>
    </w:div>
    <w:div w:id="893126215">
      <w:bodyDiv w:val="1"/>
      <w:marLeft w:val="0"/>
      <w:marRight w:val="0"/>
      <w:marTop w:val="0"/>
      <w:marBottom w:val="0"/>
      <w:divBdr>
        <w:top w:val="none" w:sz="0" w:space="0" w:color="auto"/>
        <w:left w:val="none" w:sz="0" w:space="0" w:color="auto"/>
        <w:bottom w:val="none" w:sz="0" w:space="0" w:color="auto"/>
        <w:right w:val="none" w:sz="0" w:space="0" w:color="auto"/>
      </w:divBdr>
    </w:div>
    <w:div w:id="893277282">
      <w:bodyDiv w:val="1"/>
      <w:marLeft w:val="0"/>
      <w:marRight w:val="0"/>
      <w:marTop w:val="0"/>
      <w:marBottom w:val="0"/>
      <w:divBdr>
        <w:top w:val="none" w:sz="0" w:space="0" w:color="auto"/>
        <w:left w:val="none" w:sz="0" w:space="0" w:color="auto"/>
        <w:bottom w:val="none" w:sz="0" w:space="0" w:color="auto"/>
        <w:right w:val="none" w:sz="0" w:space="0" w:color="auto"/>
      </w:divBdr>
    </w:div>
    <w:div w:id="893278311">
      <w:bodyDiv w:val="1"/>
      <w:marLeft w:val="0"/>
      <w:marRight w:val="0"/>
      <w:marTop w:val="0"/>
      <w:marBottom w:val="0"/>
      <w:divBdr>
        <w:top w:val="none" w:sz="0" w:space="0" w:color="auto"/>
        <w:left w:val="none" w:sz="0" w:space="0" w:color="auto"/>
        <w:bottom w:val="none" w:sz="0" w:space="0" w:color="auto"/>
        <w:right w:val="none" w:sz="0" w:space="0" w:color="auto"/>
      </w:divBdr>
    </w:div>
    <w:div w:id="893465783">
      <w:bodyDiv w:val="1"/>
      <w:marLeft w:val="0"/>
      <w:marRight w:val="0"/>
      <w:marTop w:val="0"/>
      <w:marBottom w:val="0"/>
      <w:divBdr>
        <w:top w:val="none" w:sz="0" w:space="0" w:color="auto"/>
        <w:left w:val="none" w:sz="0" w:space="0" w:color="auto"/>
        <w:bottom w:val="none" w:sz="0" w:space="0" w:color="auto"/>
        <w:right w:val="none" w:sz="0" w:space="0" w:color="auto"/>
      </w:divBdr>
    </w:div>
    <w:div w:id="893547905">
      <w:bodyDiv w:val="1"/>
      <w:marLeft w:val="0"/>
      <w:marRight w:val="0"/>
      <w:marTop w:val="0"/>
      <w:marBottom w:val="0"/>
      <w:divBdr>
        <w:top w:val="none" w:sz="0" w:space="0" w:color="auto"/>
        <w:left w:val="none" w:sz="0" w:space="0" w:color="auto"/>
        <w:bottom w:val="none" w:sz="0" w:space="0" w:color="auto"/>
        <w:right w:val="none" w:sz="0" w:space="0" w:color="auto"/>
      </w:divBdr>
    </w:div>
    <w:div w:id="893659840">
      <w:bodyDiv w:val="1"/>
      <w:marLeft w:val="0"/>
      <w:marRight w:val="0"/>
      <w:marTop w:val="0"/>
      <w:marBottom w:val="0"/>
      <w:divBdr>
        <w:top w:val="none" w:sz="0" w:space="0" w:color="auto"/>
        <w:left w:val="none" w:sz="0" w:space="0" w:color="auto"/>
        <w:bottom w:val="none" w:sz="0" w:space="0" w:color="auto"/>
        <w:right w:val="none" w:sz="0" w:space="0" w:color="auto"/>
      </w:divBdr>
    </w:div>
    <w:div w:id="893662250">
      <w:bodyDiv w:val="1"/>
      <w:marLeft w:val="0"/>
      <w:marRight w:val="0"/>
      <w:marTop w:val="0"/>
      <w:marBottom w:val="0"/>
      <w:divBdr>
        <w:top w:val="none" w:sz="0" w:space="0" w:color="auto"/>
        <w:left w:val="none" w:sz="0" w:space="0" w:color="auto"/>
        <w:bottom w:val="none" w:sz="0" w:space="0" w:color="auto"/>
        <w:right w:val="none" w:sz="0" w:space="0" w:color="auto"/>
      </w:divBdr>
    </w:div>
    <w:div w:id="893733451">
      <w:bodyDiv w:val="1"/>
      <w:marLeft w:val="0"/>
      <w:marRight w:val="0"/>
      <w:marTop w:val="0"/>
      <w:marBottom w:val="0"/>
      <w:divBdr>
        <w:top w:val="none" w:sz="0" w:space="0" w:color="auto"/>
        <w:left w:val="none" w:sz="0" w:space="0" w:color="auto"/>
        <w:bottom w:val="none" w:sz="0" w:space="0" w:color="auto"/>
        <w:right w:val="none" w:sz="0" w:space="0" w:color="auto"/>
      </w:divBdr>
    </w:div>
    <w:div w:id="893736323">
      <w:bodyDiv w:val="1"/>
      <w:marLeft w:val="0"/>
      <w:marRight w:val="0"/>
      <w:marTop w:val="0"/>
      <w:marBottom w:val="0"/>
      <w:divBdr>
        <w:top w:val="none" w:sz="0" w:space="0" w:color="auto"/>
        <w:left w:val="none" w:sz="0" w:space="0" w:color="auto"/>
        <w:bottom w:val="none" w:sz="0" w:space="0" w:color="auto"/>
        <w:right w:val="none" w:sz="0" w:space="0" w:color="auto"/>
      </w:divBdr>
    </w:div>
    <w:div w:id="893807000">
      <w:bodyDiv w:val="1"/>
      <w:marLeft w:val="0"/>
      <w:marRight w:val="0"/>
      <w:marTop w:val="0"/>
      <w:marBottom w:val="0"/>
      <w:divBdr>
        <w:top w:val="none" w:sz="0" w:space="0" w:color="auto"/>
        <w:left w:val="none" w:sz="0" w:space="0" w:color="auto"/>
        <w:bottom w:val="none" w:sz="0" w:space="0" w:color="auto"/>
        <w:right w:val="none" w:sz="0" w:space="0" w:color="auto"/>
      </w:divBdr>
    </w:div>
    <w:div w:id="893850605">
      <w:bodyDiv w:val="1"/>
      <w:marLeft w:val="0"/>
      <w:marRight w:val="0"/>
      <w:marTop w:val="0"/>
      <w:marBottom w:val="0"/>
      <w:divBdr>
        <w:top w:val="none" w:sz="0" w:space="0" w:color="auto"/>
        <w:left w:val="none" w:sz="0" w:space="0" w:color="auto"/>
        <w:bottom w:val="none" w:sz="0" w:space="0" w:color="auto"/>
        <w:right w:val="none" w:sz="0" w:space="0" w:color="auto"/>
      </w:divBdr>
    </w:div>
    <w:div w:id="893925862">
      <w:bodyDiv w:val="1"/>
      <w:marLeft w:val="0"/>
      <w:marRight w:val="0"/>
      <w:marTop w:val="0"/>
      <w:marBottom w:val="0"/>
      <w:divBdr>
        <w:top w:val="none" w:sz="0" w:space="0" w:color="auto"/>
        <w:left w:val="none" w:sz="0" w:space="0" w:color="auto"/>
        <w:bottom w:val="none" w:sz="0" w:space="0" w:color="auto"/>
        <w:right w:val="none" w:sz="0" w:space="0" w:color="auto"/>
      </w:divBdr>
    </w:div>
    <w:div w:id="893932494">
      <w:bodyDiv w:val="1"/>
      <w:marLeft w:val="0"/>
      <w:marRight w:val="0"/>
      <w:marTop w:val="0"/>
      <w:marBottom w:val="0"/>
      <w:divBdr>
        <w:top w:val="none" w:sz="0" w:space="0" w:color="auto"/>
        <w:left w:val="none" w:sz="0" w:space="0" w:color="auto"/>
        <w:bottom w:val="none" w:sz="0" w:space="0" w:color="auto"/>
        <w:right w:val="none" w:sz="0" w:space="0" w:color="auto"/>
      </w:divBdr>
    </w:div>
    <w:div w:id="894051032">
      <w:bodyDiv w:val="1"/>
      <w:marLeft w:val="0"/>
      <w:marRight w:val="0"/>
      <w:marTop w:val="0"/>
      <w:marBottom w:val="0"/>
      <w:divBdr>
        <w:top w:val="none" w:sz="0" w:space="0" w:color="auto"/>
        <w:left w:val="none" w:sz="0" w:space="0" w:color="auto"/>
        <w:bottom w:val="none" w:sz="0" w:space="0" w:color="auto"/>
        <w:right w:val="none" w:sz="0" w:space="0" w:color="auto"/>
      </w:divBdr>
    </w:div>
    <w:div w:id="894118917">
      <w:bodyDiv w:val="1"/>
      <w:marLeft w:val="0"/>
      <w:marRight w:val="0"/>
      <w:marTop w:val="0"/>
      <w:marBottom w:val="0"/>
      <w:divBdr>
        <w:top w:val="none" w:sz="0" w:space="0" w:color="auto"/>
        <w:left w:val="none" w:sz="0" w:space="0" w:color="auto"/>
        <w:bottom w:val="none" w:sz="0" w:space="0" w:color="auto"/>
        <w:right w:val="none" w:sz="0" w:space="0" w:color="auto"/>
      </w:divBdr>
    </w:div>
    <w:div w:id="894438945">
      <w:bodyDiv w:val="1"/>
      <w:marLeft w:val="0"/>
      <w:marRight w:val="0"/>
      <w:marTop w:val="0"/>
      <w:marBottom w:val="0"/>
      <w:divBdr>
        <w:top w:val="none" w:sz="0" w:space="0" w:color="auto"/>
        <w:left w:val="none" w:sz="0" w:space="0" w:color="auto"/>
        <w:bottom w:val="none" w:sz="0" w:space="0" w:color="auto"/>
        <w:right w:val="none" w:sz="0" w:space="0" w:color="auto"/>
      </w:divBdr>
    </w:div>
    <w:div w:id="894506226">
      <w:bodyDiv w:val="1"/>
      <w:marLeft w:val="0"/>
      <w:marRight w:val="0"/>
      <w:marTop w:val="0"/>
      <w:marBottom w:val="0"/>
      <w:divBdr>
        <w:top w:val="none" w:sz="0" w:space="0" w:color="auto"/>
        <w:left w:val="none" w:sz="0" w:space="0" w:color="auto"/>
        <w:bottom w:val="none" w:sz="0" w:space="0" w:color="auto"/>
        <w:right w:val="none" w:sz="0" w:space="0" w:color="auto"/>
      </w:divBdr>
    </w:div>
    <w:div w:id="894514491">
      <w:bodyDiv w:val="1"/>
      <w:marLeft w:val="0"/>
      <w:marRight w:val="0"/>
      <w:marTop w:val="0"/>
      <w:marBottom w:val="0"/>
      <w:divBdr>
        <w:top w:val="none" w:sz="0" w:space="0" w:color="auto"/>
        <w:left w:val="none" w:sz="0" w:space="0" w:color="auto"/>
        <w:bottom w:val="none" w:sz="0" w:space="0" w:color="auto"/>
        <w:right w:val="none" w:sz="0" w:space="0" w:color="auto"/>
      </w:divBdr>
    </w:div>
    <w:div w:id="894588167">
      <w:bodyDiv w:val="1"/>
      <w:marLeft w:val="0"/>
      <w:marRight w:val="0"/>
      <w:marTop w:val="0"/>
      <w:marBottom w:val="0"/>
      <w:divBdr>
        <w:top w:val="none" w:sz="0" w:space="0" w:color="auto"/>
        <w:left w:val="none" w:sz="0" w:space="0" w:color="auto"/>
        <w:bottom w:val="none" w:sz="0" w:space="0" w:color="auto"/>
        <w:right w:val="none" w:sz="0" w:space="0" w:color="auto"/>
      </w:divBdr>
    </w:div>
    <w:div w:id="894656031">
      <w:bodyDiv w:val="1"/>
      <w:marLeft w:val="0"/>
      <w:marRight w:val="0"/>
      <w:marTop w:val="0"/>
      <w:marBottom w:val="0"/>
      <w:divBdr>
        <w:top w:val="none" w:sz="0" w:space="0" w:color="auto"/>
        <w:left w:val="none" w:sz="0" w:space="0" w:color="auto"/>
        <w:bottom w:val="none" w:sz="0" w:space="0" w:color="auto"/>
        <w:right w:val="none" w:sz="0" w:space="0" w:color="auto"/>
      </w:divBdr>
    </w:div>
    <w:div w:id="894657817">
      <w:bodyDiv w:val="1"/>
      <w:marLeft w:val="0"/>
      <w:marRight w:val="0"/>
      <w:marTop w:val="0"/>
      <w:marBottom w:val="0"/>
      <w:divBdr>
        <w:top w:val="none" w:sz="0" w:space="0" w:color="auto"/>
        <w:left w:val="none" w:sz="0" w:space="0" w:color="auto"/>
        <w:bottom w:val="none" w:sz="0" w:space="0" w:color="auto"/>
        <w:right w:val="none" w:sz="0" w:space="0" w:color="auto"/>
      </w:divBdr>
    </w:div>
    <w:div w:id="894658954">
      <w:bodyDiv w:val="1"/>
      <w:marLeft w:val="0"/>
      <w:marRight w:val="0"/>
      <w:marTop w:val="0"/>
      <w:marBottom w:val="0"/>
      <w:divBdr>
        <w:top w:val="none" w:sz="0" w:space="0" w:color="auto"/>
        <w:left w:val="none" w:sz="0" w:space="0" w:color="auto"/>
        <w:bottom w:val="none" w:sz="0" w:space="0" w:color="auto"/>
        <w:right w:val="none" w:sz="0" w:space="0" w:color="auto"/>
      </w:divBdr>
    </w:div>
    <w:div w:id="894779010">
      <w:bodyDiv w:val="1"/>
      <w:marLeft w:val="0"/>
      <w:marRight w:val="0"/>
      <w:marTop w:val="0"/>
      <w:marBottom w:val="0"/>
      <w:divBdr>
        <w:top w:val="none" w:sz="0" w:space="0" w:color="auto"/>
        <w:left w:val="none" w:sz="0" w:space="0" w:color="auto"/>
        <w:bottom w:val="none" w:sz="0" w:space="0" w:color="auto"/>
        <w:right w:val="none" w:sz="0" w:space="0" w:color="auto"/>
      </w:divBdr>
    </w:div>
    <w:div w:id="894854517">
      <w:bodyDiv w:val="1"/>
      <w:marLeft w:val="0"/>
      <w:marRight w:val="0"/>
      <w:marTop w:val="0"/>
      <w:marBottom w:val="0"/>
      <w:divBdr>
        <w:top w:val="none" w:sz="0" w:space="0" w:color="auto"/>
        <w:left w:val="none" w:sz="0" w:space="0" w:color="auto"/>
        <w:bottom w:val="none" w:sz="0" w:space="0" w:color="auto"/>
        <w:right w:val="none" w:sz="0" w:space="0" w:color="auto"/>
      </w:divBdr>
    </w:div>
    <w:div w:id="894970782">
      <w:bodyDiv w:val="1"/>
      <w:marLeft w:val="0"/>
      <w:marRight w:val="0"/>
      <w:marTop w:val="0"/>
      <w:marBottom w:val="0"/>
      <w:divBdr>
        <w:top w:val="none" w:sz="0" w:space="0" w:color="auto"/>
        <w:left w:val="none" w:sz="0" w:space="0" w:color="auto"/>
        <w:bottom w:val="none" w:sz="0" w:space="0" w:color="auto"/>
        <w:right w:val="none" w:sz="0" w:space="0" w:color="auto"/>
      </w:divBdr>
    </w:div>
    <w:div w:id="895042710">
      <w:bodyDiv w:val="1"/>
      <w:marLeft w:val="0"/>
      <w:marRight w:val="0"/>
      <w:marTop w:val="0"/>
      <w:marBottom w:val="0"/>
      <w:divBdr>
        <w:top w:val="none" w:sz="0" w:space="0" w:color="auto"/>
        <w:left w:val="none" w:sz="0" w:space="0" w:color="auto"/>
        <w:bottom w:val="none" w:sz="0" w:space="0" w:color="auto"/>
        <w:right w:val="none" w:sz="0" w:space="0" w:color="auto"/>
      </w:divBdr>
    </w:div>
    <w:div w:id="895044638">
      <w:bodyDiv w:val="1"/>
      <w:marLeft w:val="0"/>
      <w:marRight w:val="0"/>
      <w:marTop w:val="0"/>
      <w:marBottom w:val="0"/>
      <w:divBdr>
        <w:top w:val="none" w:sz="0" w:space="0" w:color="auto"/>
        <w:left w:val="none" w:sz="0" w:space="0" w:color="auto"/>
        <w:bottom w:val="none" w:sz="0" w:space="0" w:color="auto"/>
        <w:right w:val="none" w:sz="0" w:space="0" w:color="auto"/>
      </w:divBdr>
    </w:div>
    <w:div w:id="895044775">
      <w:bodyDiv w:val="1"/>
      <w:marLeft w:val="0"/>
      <w:marRight w:val="0"/>
      <w:marTop w:val="0"/>
      <w:marBottom w:val="0"/>
      <w:divBdr>
        <w:top w:val="none" w:sz="0" w:space="0" w:color="auto"/>
        <w:left w:val="none" w:sz="0" w:space="0" w:color="auto"/>
        <w:bottom w:val="none" w:sz="0" w:space="0" w:color="auto"/>
        <w:right w:val="none" w:sz="0" w:space="0" w:color="auto"/>
      </w:divBdr>
    </w:div>
    <w:div w:id="895045637">
      <w:bodyDiv w:val="1"/>
      <w:marLeft w:val="0"/>
      <w:marRight w:val="0"/>
      <w:marTop w:val="0"/>
      <w:marBottom w:val="0"/>
      <w:divBdr>
        <w:top w:val="none" w:sz="0" w:space="0" w:color="auto"/>
        <w:left w:val="none" w:sz="0" w:space="0" w:color="auto"/>
        <w:bottom w:val="none" w:sz="0" w:space="0" w:color="auto"/>
        <w:right w:val="none" w:sz="0" w:space="0" w:color="auto"/>
      </w:divBdr>
    </w:div>
    <w:div w:id="895050411">
      <w:bodyDiv w:val="1"/>
      <w:marLeft w:val="0"/>
      <w:marRight w:val="0"/>
      <w:marTop w:val="0"/>
      <w:marBottom w:val="0"/>
      <w:divBdr>
        <w:top w:val="none" w:sz="0" w:space="0" w:color="auto"/>
        <w:left w:val="none" w:sz="0" w:space="0" w:color="auto"/>
        <w:bottom w:val="none" w:sz="0" w:space="0" w:color="auto"/>
        <w:right w:val="none" w:sz="0" w:space="0" w:color="auto"/>
      </w:divBdr>
    </w:div>
    <w:div w:id="895094169">
      <w:bodyDiv w:val="1"/>
      <w:marLeft w:val="0"/>
      <w:marRight w:val="0"/>
      <w:marTop w:val="0"/>
      <w:marBottom w:val="0"/>
      <w:divBdr>
        <w:top w:val="none" w:sz="0" w:space="0" w:color="auto"/>
        <w:left w:val="none" w:sz="0" w:space="0" w:color="auto"/>
        <w:bottom w:val="none" w:sz="0" w:space="0" w:color="auto"/>
        <w:right w:val="none" w:sz="0" w:space="0" w:color="auto"/>
      </w:divBdr>
    </w:div>
    <w:div w:id="895121758">
      <w:bodyDiv w:val="1"/>
      <w:marLeft w:val="0"/>
      <w:marRight w:val="0"/>
      <w:marTop w:val="0"/>
      <w:marBottom w:val="0"/>
      <w:divBdr>
        <w:top w:val="none" w:sz="0" w:space="0" w:color="auto"/>
        <w:left w:val="none" w:sz="0" w:space="0" w:color="auto"/>
        <w:bottom w:val="none" w:sz="0" w:space="0" w:color="auto"/>
        <w:right w:val="none" w:sz="0" w:space="0" w:color="auto"/>
      </w:divBdr>
    </w:div>
    <w:div w:id="895314705">
      <w:bodyDiv w:val="1"/>
      <w:marLeft w:val="0"/>
      <w:marRight w:val="0"/>
      <w:marTop w:val="0"/>
      <w:marBottom w:val="0"/>
      <w:divBdr>
        <w:top w:val="none" w:sz="0" w:space="0" w:color="auto"/>
        <w:left w:val="none" w:sz="0" w:space="0" w:color="auto"/>
        <w:bottom w:val="none" w:sz="0" w:space="0" w:color="auto"/>
        <w:right w:val="none" w:sz="0" w:space="0" w:color="auto"/>
      </w:divBdr>
    </w:div>
    <w:div w:id="895504734">
      <w:bodyDiv w:val="1"/>
      <w:marLeft w:val="0"/>
      <w:marRight w:val="0"/>
      <w:marTop w:val="0"/>
      <w:marBottom w:val="0"/>
      <w:divBdr>
        <w:top w:val="none" w:sz="0" w:space="0" w:color="auto"/>
        <w:left w:val="none" w:sz="0" w:space="0" w:color="auto"/>
        <w:bottom w:val="none" w:sz="0" w:space="0" w:color="auto"/>
        <w:right w:val="none" w:sz="0" w:space="0" w:color="auto"/>
      </w:divBdr>
    </w:div>
    <w:div w:id="895509817">
      <w:bodyDiv w:val="1"/>
      <w:marLeft w:val="0"/>
      <w:marRight w:val="0"/>
      <w:marTop w:val="0"/>
      <w:marBottom w:val="0"/>
      <w:divBdr>
        <w:top w:val="none" w:sz="0" w:space="0" w:color="auto"/>
        <w:left w:val="none" w:sz="0" w:space="0" w:color="auto"/>
        <w:bottom w:val="none" w:sz="0" w:space="0" w:color="auto"/>
        <w:right w:val="none" w:sz="0" w:space="0" w:color="auto"/>
      </w:divBdr>
    </w:div>
    <w:div w:id="895513301">
      <w:bodyDiv w:val="1"/>
      <w:marLeft w:val="0"/>
      <w:marRight w:val="0"/>
      <w:marTop w:val="0"/>
      <w:marBottom w:val="0"/>
      <w:divBdr>
        <w:top w:val="none" w:sz="0" w:space="0" w:color="auto"/>
        <w:left w:val="none" w:sz="0" w:space="0" w:color="auto"/>
        <w:bottom w:val="none" w:sz="0" w:space="0" w:color="auto"/>
        <w:right w:val="none" w:sz="0" w:space="0" w:color="auto"/>
      </w:divBdr>
    </w:div>
    <w:div w:id="895550460">
      <w:bodyDiv w:val="1"/>
      <w:marLeft w:val="0"/>
      <w:marRight w:val="0"/>
      <w:marTop w:val="0"/>
      <w:marBottom w:val="0"/>
      <w:divBdr>
        <w:top w:val="none" w:sz="0" w:space="0" w:color="auto"/>
        <w:left w:val="none" w:sz="0" w:space="0" w:color="auto"/>
        <w:bottom w:val="none" w:sz="0" w:space="0" w:color="auto"/>
        <w:right w:val="none" w:sz="0" w:space="0" w:color="auto"/>
      </w:divBdr>
    </w:div>
    <w:div w:id="895706156">
      <w:bodyDiv w:val="1"/>
      <w:marLeft w:val="0"/>
      <w:marRight w:val="0"/>
      <w:marTop w:val="0"/>
      <w:marBottom w:val="0"/>
      <w:divBdr>
        <w:top w:val="none" w:sz="0" w:space="0" w:color="auto"/>
        <w:left w:val="none" w:sz="0" w:space="0" w:color="auto"/>
        <w:bottom w:val="none" w:sz="0" w:space="0" w:color="auto"/>
        <w:right w:val="none" w:sz="0" w:space="0" w:color="auto"/>
      </w:divBdr>
    </w:div>
    <w:div w:id="895706229">
      <w:bodyDiv w:val="1"/>
      <w:marLeft w:val="0"/>
      <w:marRight w:val="0"/>
      <w:marTop w:val="0"/>
      <w:marBottom w:val="0"/>
      <w:divBdr>
        <w:top w:val="none" w:sz="0" w:space="0" w:color="auto"/>
        <w:left w:val="none" w:sz="0" w:space="0" w:color="auto"/>
        <w:bottom w:val="none" w:sz="0" w:space="0" w:color="auto"/>
        <w:right w:val="none" w:sz="0" w:space="0" w:color="auto"/>
      </w:divBdr>
    </w:div>
    <w:div w:id="896012103">
      <w:bodyDiv w:val="1"/>
      <w:marLeft w:val="0"/>
      <w:marRight w:val="0"/>
      <w:marTop w:val="0"/>
      <w:marBottom w:val="0"/>
      <w:divBdr>
        <w:top w:val="none" w:sz="0" w:space="0" w:color="auto"/>
        <w:left w:val="none" w:sz="0" w:space="0" w:color="auto"/>
        <w:bottom w:val="none" w:sz="0" w:space="0" w:color="auto"/>
        <w:right w:val="none" w:sz="0" w:space="0" w:color="auto"/>
      </w:divBdr>
    </w:div>
    <w:div w:id="896091979">
      <w:bodyDiv w:val="1"/>
      <w:marLeft w:val="0"/>
      <w:marRight w:val="0"/>
      <w:marTop w:val="0"/>
      <w:marBottom w:val="0"/>
      <w:divBdr>
        <w:top w:val="none" w:sz="0" w:space="0" w:color="auto"/>
        <w:left w:val="none" w:sz="0" w:space="0" w:color="auto"/>
        <w:bottom w:val="none" w:sz="0" w:space="0" w:color="auto"/>
        <w:right w:val="none" w:sz="0" w:space="0" w:color="auto"/>
      </w:divBdr>
    </w:div>
    <w:div w:id="896284143">
      <w:bodyDiv w:val="1"/>
      <w:marLeft w:val="0"/>
      <w:marRight w:val="0"/>
      <w:marTop w:val="0"/>
      <w:marBottom w:val="0"/>
      <w:divBdr>
        <w:top w:val="none" w:sz="0" w:space="0" w:color="auto"/>
        <w:left w:val="none" w:sz="0" w:space="0" w:color="auto"/>
        <w:bottom w:val="none" w:sz="0" w:space="0" w:color="auto"/>
        <w:right w:val="none" w:sz="0" w:space="0" w:color="auto"/>
      </w:divBdr>
    </w:div>
    <w:div w:id="896286175">
      <w:bodyDiv w:val="1"/>
      <w:marLeft w:val="0"/>
      <w:marRight w:val="0"/>
      <w:marTop w:val="0"/>
      <w:marBottom w:val="0"/>
      <w:divBdr>
        <w:top w:val="none" w:sz="0" w:space="0" w:color="auto"/>
        <w:left w:val="none" w:sz="0" w:space="0" w:color="auto"/>
        <w:bottom w:val="none" w:sz="0" w:space="0" w:color="auto"/>
        <w:right w:val="none" w:sz="0" w:space="0" w:color="auto"/>
      </w:divBdr>
    </w:div>
    <w:div w:id="896353885">
      <w:bodyDiv w:val="1"/>
      <w:marLeft w:val="0"/>
      <w:marRight w:val="0"/>
      <w:marTop w:val="0"/>
      <w:marBottom w:val="0"/>
      <w:divBdr>
        <w:top w:val="none" w:sz="0" w:space="0" w:color="auto"/>
        <w:left w:val="none" w:sz="0" w:space="0" w:color="auto"/>
        <w:bottom w:val="none" w:sz="0" w:space="0" w:color="auto"/>
        <w:right w:val="none" w:sz="0" w:space="0" w:color="auto"/>
      </w:divBdr>
    </w:div>
    <w:div w:id="896356139">
      <w:bodyDiv w:val="1"/>
      <w:marLeft w:val="0"/>
      <w:marRight w:val="0"/>
      <w:marTop w:val="0"/>
      <w:marBottom w:val="0"/>
      <w:divBdr>
        <w:top w:val="none" w:sz="0" w:space="0" w:color="auto"/>
        <w:left w:val="none" w:sz="0" w:space="0" w:color="auto"/>
        <w:bottom w:val="none" w:sz="0" w:space="0" w:color="auto"/>
        <w:right w:val="none" w:sz="0" w:space="0" w:color="auto"/>
      </w:divBdr>
    </w:div>
    <w:div w:id="896431526">
      <w:bodyDiv w:val="1"/>
      <w:marLeft w:val="0"/>
      <w:marRight w:val="0"/>
      <w:marTop w:val="0"/>
      <w:marBottom w:val="0"/>
      <w:divBdr>
        <w:top w:val="none" w:sz="0" w:space="0" w:color="auto"/>
        <w:left w:val="none" w:sz="0" w:space="0" w:color="auto"/>
        <w:bottom w:val="none" w:sz="0" w:space="0" w:color="auto"/>
        <w:right w:val="none" w:sz="0" w:space="0" w:color="auto"/>
      </w:divBdr>
    </w:div>
    <w:div w:id="896554251">
      <w:bodyDiv w:val="1"/>
      <w:marLeft w:val="0"/>
      <w:marRight w:val="0"/>
      <w:marTop w:val="0"/>
      <w:marBottom w:val="0"/>
      <w:divBdr>
        <w:top w:val="none" w:sz="0" w:space="0" w:color="auto"/>
        <w:left w:val="none" w:sz="0" w:space="0" w:color="auto"/>
        <w:bottom w:val="none" w:sz="0" w:space="0" w:color="auto"/>
        <w:right w:val="none" w:sz="0" w:space="0" w:color="auto"/>
      </w:divBdr>
    </w:div>
    <w:div w:id="896624867">
      <w:bodyDiv w:val="1"/>
      <w:marLeft w:val="0"/>
      <w:marRight w:val="0"/>
      <w:marTop w:val="0"/>
      <w:marBottom w:val="0"/>
      <w:divBdr>
        <w:top w:val="none" w:sz="0" w:space="0" w:color="auto"/>
        <w:left w:val="none" w:sz="0" w:space="0" w:color="auto"/>
        <w:bottom w:val="none" w:sz="0" w:space="0" w:color="auto"/>
        <w:right w:val="none" w:sz="0" w:space="0" w:color="auto"/>
      </w:divBdr>
    </w:div>
    <w:div w:id="896745749">
      <w:bodyDiv w:val="1"/>
      <w:marLeft w:val="0"/>
      <w:marRight w:val="0"/>
      <w:marTop w:val="0"/>
      <w:marBottom w:val="0"/>
      <w:divBdr>
        <w:top w:val="none" w:sz="0" w:space="0" w:color="auto"/>
        <w:left w:val="none" w:sz="0" w:space="0" w:color="auto"/>
        <w:bottom w:val="none" w:sz="0" w:space="0" w:color="auto"/>
        <w:right w:val="none" w:sz="0" w:space="0" w:color="auto"/>
      </w:divBdr>
    </w:div>
    <w:div w:id="896821808">
      <w:bodyDiv w:val="1"/>
      <w:marLeft w:val="0"/>
      <w:marRight w:val="0"/>
      <w:marTop w:val="0"/>
      <w:marBottom w:val="0"/>
      <w:divBdr>
        <w:top w:val="none" w:sz="0" w:space="0" w:color="auto"/>
        <w:left w:val="none" w:sz="0" w:space="0" w:color="auto"/>
        <w:bottom w:val="none" w:sz="0" w:space="0" w:color="auto"/>
        <w:right w:val="none" w:sz="0" w:space="0" w:color="auto"/>
      </w:divBdr>
    </w:div>
    <w:div w:id="896862510">
      <w:bodyDiv w:val="1"/>
      <w:marLeft w:val="0"/>
      <w:marRight w:val="0"/>
      <w:marTop w:val="0"/>
      <w:marBottom w:val="0"/>
      <w:divBdr>
        <w:top w:val="none" w:sz="0" w:space="0" w:color="auto"/>
        <w:left w:val="none" w:sz="0" w:space="0" w:color="auto"/>
        <w:bottom w:val="none" w:sz="0" w:space="0" w:color="auto"/>
        <w:right w:val="none" w:sz="0" w:space="0" w:color="auto"/>
      </w:divBdr>
    </w:div>
    <w:div w:id="896863639">
      <w:bodyDiv w:val="1"/>
      <w:marLeft w:val="0"/>
      <w:marRight w:val="0"/>
      <w:marTop w:val="0"/>
      <w:marBottom w:val="0"/>
      <w:divBdr>
        <w:top w:val="none" w:sz="0" w:space="0" w:color="auto"/>
        <w:left w:val="none" w:sz="0" w:space="0" w:color="auto"/>
        <w:bottom w:val="none" w:sz="0" w:space="0" w:color="auto"/>
        <w:right w:val="none" w:sz="0" w:space="0" w:color="auto"/>
      </w:divBdr>
    </w:div>
    <w:div w:id="896890264">
      <w:bodyDiv w:val="1"/>
      <w:marLeft w:val="0"/>
      <w:marRight w:val="0"/>
      <w:marTop w:val="0"/>
      <w:marBottom w:val="0"/>
      <w:divBdr>
        <w:top w:val="none" w:sz="0" w:space="0" w:color="auto"/>
        <w:left w:val="none" w:sz="0" w:space="0" w:color="auto"/>
        <w:bottom w:val="none" w:sz="0" w:space="0" w:color="auto"/>
        <w:right w:val="none" w:sz="0" w:space="0" w:color="auto"/>
      </w:divBdr>
    </w:div>
    <w:div w:id="897013845">
      <w:bodyDiv w:val="1"/>
      <w:marLeft w:val="0"/>
      <w:marRight w:val="0"/>
      <w:marTop w:val="0"/>
      <w:marBottom w:val="0"/>
      <w:divBdr>
        <w:top w:val="none" w:sz="0" w:space="0" w:color="auto"/>
        <w:left w:val="none" w:sz="0" w:space="0" w:color="auto"/>
        <w:bottom w:val="none" w:sz="0" w:space="0" w:color="auto"/>
        <w:right w:val="none" w:sz="0" w:space="0" w:color="auto"/>
      </w:divBdr>
    </w:div>
    <w:div w:id="897015626">
      <w:bodyDiv w:val="1"/>
      <w:marLeft w:val="0"/>
      <w:marRight w:val="0"/>
      <w:marTop w:val="0"/>
      <w:marBottom w:val="0"/>
      <w:divBdr>
        <w:top w:val="none" w:sz="0" w:space="0" w:color="auto"/>
        <w:left w:val="none" w:sz="0" w:space="0" w:color="auto"/>
        <w:bottom w:val="none" w:sz="0" w:space="0" w:color="auto"/>
        <w:right w:val="none" w:sz="0" w:space="0" w:color="auto"/>
      </w:divBdr>
    </w:div>
    <w:div w:id="897210513">
      <w:bodyDiv w:val="1"/>
      <w:marLeft w:val="0"/>
      <w:marRight w:val="0"/>
      <w:marTop w:val="0"/>
      <w:marBottom w:val="0"/>
      <w:divBdr>
        <w:top w:val="none" w:sz="0" w:space="0" w:color="auto"/>
        <w:left w:val="none" w:sz="0" w:space="0" w:color="auto"/>
        <w:bottom w:val="none" w:sz="0" w:space="0" w:color="auto"/>
        <w:right w:val="none" w:sz="0" w:space="0" w:color="auto"/>
      </w:divBdr>
    </w:div>
    <w:div w:id="897280845">
      <w:bodyDiv w:val="1"/>
      <w:marLeft w:val="0"/>
      <w:marRight w:val="0"/>
      <w:marTop w:val="0"/>
      <w:marBottom w:val="0"/>
      <w:divBdr>
        <w:top w:val="none" w:sz="0" w:space="0" w:color="auto"/>
        <w:left w:val="none" w:sz="0" w:space="0" w:color="auto"/>
        <w:bottom w:val="none" w:sz="0" w:space="0" w:color="auto"/>
        <w:right w:val="none" w:sz="0" w:space="0" w:color="auto"/>
      </w:divBdr>
    </w:div>
    <w:div w:id="897321328">
      <w:bodyDiv w:val="1"/>
      <w:marLeft w:val="0"/>
      <w:marRight w:val="0"/>
      <w:marTop w:val="0"/>
      <w:marBottom w:val="0"/>
      <w:divBdr>
        <w:top w:val="none" w:sz="0" w:space="0" w:color="auto"/>
        <w:left w:val="none" w:sz="0" w:space="0" w:color="auto"/>
        <w:bottom w:val="none" w:sz="0" w:space="0" w:color="auto"/>
        <w:right w:val="none" w:sz="0" w:space="0" w:color="auto"/>
      </w:divBdr>
    </w:div>
    <w:div w:id="897324019">
      <w:bodyDiv w:val="1"/>
      <w:marLeft w:val="0"/>
      <w:marRight w:val="0"/>
      <w:marTop w:val="0"/>
      <w:marBottom w:val="0"/>
      <w:divBdr>
        <w:top w:val="none" w:sz="0" w:space="0" w:color="auto"/>
        <w:left w:val="none" w:sz="0" w:space="0" w:color="auto"/>
        <w:bottom w:val="none" w:sz="0" w:space="0" w:color="auto"/>
        <w:right w:val="none" w:sz="0" w:space="0" w:color="auto"/>
      </w:divBdr>
    </w:div>
    <w:div w:id="897394624">
      <w:bodyDiv w:val="1"/>
      <w:marLeft w:val="0"/>
      <w:marRight w:val="0"/>
      <w:marTop w:val="0"/>
      <w:marBottom w:val="0"/>
      <w:divBdr>
        <w:top w:val="none" w:sz="0" w:space="0" w:color="auto"/>
        <w:left w:val="none" w:sz="0" w:space="0" w:color="auto"/>
        <w:bottom w:val="none" w:sz="0" w:space="0" w:color="auto"/>
        <w:right w:val="none" w:sz="0" w:space="0" w:color="auto"/>
      </w:divBdr>
    </w:div>
    <w:div w:id="897400602">
      <w:bodyDiv w:val="1"/>
      <w:marLeft w:val="0"/>
      <w:marRight w:val="0"/>
      <w:marTop w:val="0"/>
      <w:marBottom w:val="0"/>
      <w:divBdr>
        <w:top w:val="none" w:sz="0" w:space="0" w:color="auto"/>
        <w:left w:val="none" w:sz="0" w:space="0" w:color="auto"/>
        <w:bottom w:val="none" w:sz="0" w:space="0" w:color="auto"/>
        <w:right w:val="none" w:sz="0" w:space="0" w:color="auto"/>
      </w:divBdr>
    </w:div>
    <w:div w:id="897404207">
      <w:bodyDiv w:val="1"/>
      <w:marLeft w:val="0"/>
      <w:marRight w:val="0"/>
      <w:marTop w:val="0"/>
      <w:marBottom w:val="0"/>
      <w:divBdr>
        <w:top w:val="none" w:sz="0" w:space="0" w:color="auto"/>
        <w:left w:val="none" w:sz="0" w:space="0" w:color="auto"/>
        <w:bottom w:val="none" w:sz="0" w:space="0" w:color="auto"/>
        <w:right w:val="none" w:sz="0" w:space="0" w:color="auto"/>
      </w:divBdr>
    </w:div>
    <w:div w:id="897476173">
      <w:bodyDiv w:val="1"/>
      <w:marLeft w:val="0"/>
      <w:marRight w:val="0"/>
      <w:marTop w:val="0"/>
      <w:marBottom w:val="0"/>
      <w:divBdr>
        <w:top w:val="none" w:sz="0" w:space="0" w:color="auto"/>
        <w:left w:val="none" w:sz="0" w:space="0" w:color="auto"/>
        <w:bottom w:val="none" w:sz="0" w:space="0" w:color="auto"/>
        <w:right w:val="none" w:sz="0" w:space="0" w:color="auto"/>
      </w:divBdr>
    </w:div>
    <w:div w:id="897517039">
      <w:bodyDiv w:val="1"/>
      <w:marLeft w:val="0"/>
      <w:marRight w:val="0"/>
      <w:marTop w:val="0"/>
      <w:marBottom w:val="0"/>
      <w:divBdr>
        <w:top w:val="none" w:sz="0" w:space="0" w:color="auto"/>
        <w:left w:val="none" w:sz="0" w:space="0" w:color="auto"/>
        <w:bottom w:val="none" w:sz="0" w:space="0" w:color="auto"/>
        <w:right w:val="none" w:sz="0" w:space="0" w:color="auto"/>
      </w:divBdr>
    </w:div>
    <w:div w:id="897517200">
      <w:bodyDiv w:val="1"/>
      <w:marLeft w:val="0"/>
      <w:marRight w:val="0"/>
      <w:marTop w:val="0"/>
      <w:marBottom w:val="0"/>
      <w:divBdr>
        <w:top w:val="none" w:sz="0" w:space="0" w:color="auto"/>
        <w:left w:val="none" w:sz="0" w:space="0" w:color="auto"/>
        <w:bottom w:val="none" w:sz="0" w:space="0" w:color="auto"/>
        <w:right w:val="none" w:sz="0" w:space="0" w:color="auto"/>
      </w:divBdr>
    </w:div>
    <w:div w:id="897517234">
      <w:bodyDiv w:val="1"/>
      <w:marLeft w:val="0"/>
      <w:marRight w:val="0"/>
      <w:marTop w:val="0"/>
      <w:marBottom w:val="0"/>
      <w:divBdr>
        <w:top w:val="none" w:sz="0" w:space="0" w:color="auto"/>
        <w:left w:val="none" w:sz="0" w:space="0" w:color="auto"/>
        <w:bottom w:val="none" w:sz="0" w:space="0" w:color="auto"/>
        <w:right w:val="none" w:sz="0" w:space="0" w:color="auto"/>
      </w:divBdr>
    </w:div>
    <w:div w:id="897517669">
      <w:bodyDiv w:val="1"/>
      <w:marLeft w:val="0"/>
      <w:marRight w:val="0"/>
      <w:marTop w:val="0"/>
      <w:marBottom w:val="0"/>
      <w:divBdr>
        <w:top w:val="none" w:sz="0" w:space="0" w:color="auto"/>
        <w:left w:val="none" w:sz="0" w:space="0" w:color="auto"/>
        <w:bottom w:val="none" w:sz="0" w:space="0" w:color="auto"/>
        <w:right w:val="none" w:sz="0" w:space="0" w:color="auto"/>
      </w:divBdr>
    </w:div>
    <w:div w:id="897591122">
      <w:bodyDiv w:val="1"/>
      <w:marLeft w:val="0"/>
      <w:marRight w:val="0"/>
      <w:marTop w:val="0"/>
      <w:marBottom w:val="0"/>
      <w:divBdr>
        <w:top w:val="none" w:sz="0" w:space="0" w:color="auto"/>
        <w:left w:val="none" w:sz="0" w:space="0" w:color="auto"/>
        <w:bottom w:val="none" w:sz="0" w:space="0" w:color="auto"/>
        <w:right w:val="none" w:sz="0" w:space="0" w:color="auto"/>
      </w:divBdr>
    </w:div>
    <w:div w:id="897663533">
      <w:bodyDiv w:val="1"/>
      <w:marLeft w:val="0"/>
      <w:marRight w:val="0"/>
      <w:marTop w:val="0"/>
      <w:marBottom w:val="0"/>
      <w:divBdr>
        <w:top w:val="none" w:sz="0" w:space="0" w:color="auto"/>
        <w:left w:val="none" w:sz="0" w:space="0" w:color="auto"/>
        <w:bottom w:val="none" w:sz="0" w:space="0" w:color="auto"/>
        <w:right w:val="none" w:sz="0" w:space="0" w:color="auto"/>
      </w:divBdr>
    </w:div>
    <w:div w:id="897667644">
      <w:bodyDiv w:val="1"/>
      <w:marLeft w:val="0"/>
      <w:marRight w:val="0"/>
      <w:marTop w:val="0"/>
      <w:marBottom w:val="0"/>
      <w:divBdr>
        <w:top w:val="none" w:sz="0" w:space="0" w:color="auto"/>
        <w:left w:val="none" w:sz="0" w:space="0" w:color="auto"/>
        <w:bottom w:val="none" w:sz="0" w:space="0" w:color="auto"/>
        <w:right w:val="none" w:sz="0" w:space="0" w:color="auto"/>
      </w:divBdr>
    </w:div>
    <w:div w:id="897668272">
      <w:bodyDiv w:val="1"/>
      <w:marLeft w:val="0"/>
      <w:marRight w:val="0"/>
      <w:marTop w:val="0"/>
      <w:marBottom w:val="0"/>
      <w:divBdr>
        <w:top w:val="none" w:sz="0" w:space="0" w:color="auto"/>
        <w:left w:val="none" w:sz="0" w:space="0" w:color="auto"/>
        <w:bottom w:val="none" w:sz="0" w:space="0" w:color="auto"/>
        <w:right w:val="none" w:sz="0" w:space="0" w:color="auto"/>
      </w:divBdr>
    </w:div>
    <w:div w:id="897670871">
      <w:bodyDiv w:val="1"/>
      <w:marLeft w:val="0"/>
      <w:marRight w:val="0"/>
      <w:marTop w:val="0"/>
      <w:marBottom w:val="0"/>
      <w:divBdr>
        <w:top w:val="none" w:sz="0" w:space="0" w:color="auto"/>
        <w:left w:val="none" w:sz="0" w:space="0" w:color="auto"/>
        <w:bottom w:val="none" w:sz="0" w:space="0" w:color="auto"/>
        <w:right w:val="none" w:sz="0" w:space="0" w:color="auto"/>
      </w:divBdr>
    </w:div>
    <w:div w:id="897712560">
      <w:bodyDiv w:val="1"/>
      <w:marLeft w:val="0"/>
      <w:marRight w:val="0"/>
      <w:marTop w:val="0"/>
      <w:marBottom w:val="0"/>
      <w:divBdr>
        <w:top w:val="none" w:sz="0" w:space="0" w:color="auto"/>
        <w:left w:val="none" w:sz="0" w:space="0" w:color="auto"/>
        <w:bottom w:val="none" w:sz="0" w:space="0" w:color="auto"/>
        <w:right w:val="none" w:sz="0" w:space="0" w:color="auto"/>
      </w:divBdr>
    </w:div>
    <w:div w:id="897741446">
      <w:bodyDiv w:val="1"/>
      <w:marLeft w:val="0"/>
      <w:marRight w:val="0"/>
      <w:marTop w:val="0"/>
      <w:marBottom w:val="0"/>
      <w:divBdr>
        <w:top w:val="none" w:sz="0" w:space="0" w:color="auto"/>
        <w:left w:val="none" w:sz="0" w:space="0" w:color="auto"/>
        <w:bottom w:val="none" w:sz="0" w:space="0" w:color="auto"/>
        <w:right w:val="none" w:sz="0" w:space="0" w:color="auto"/>
      </w:divBdr>
    </w:div>
    <w:div w:id="897741917">
      <w:bodyDiv w:val="1"/>
      <w:marLeft w:val="0"/>
      <w:marRight w:val="0"/>
      <w:marTop w:val="0"/>
      <w:marBottom w:val="0"/>
      <w:divBdr>
        <w:top w:val="none" w:sz="0" w:space="0" w:color="auto"/>
        <w:left w:val="none" w:sz="0" w:space="0" w:color="auto"/>
        <w:bottom w:val="none" w:sz="0" w:space="0" w:color="auto"/>
        <w:right w:val="none" w:sz="0" w:space="0" w:color="auto"/>
      </w:divBdr>
    </w:div>
    <w:div w:id="897864048">
      <w:bodyDiv w:val="1"/>
      <w:marLeft w:val="0"/>
      <w:marRight w:val="0"/>
      <w:marTop w:val="0"/>
      <w:marBottom w:val="0"/>
      <w:divBdr>
        <w:top w:val="none" w:sz="0" w:space="0" w:color="auto"/>
        <w:left w:val="none" w:sz="0" w:space="0" w:color="auto"/>
        <w:bottom w:val="none" w:sz="0" w:space="0" w:color="auto"/>
        <w:right w:val="none" w:sz="0" w:space="0" w:color="auto"/>
      </w:divBdr>
    </w:div>
    <w:div w:id="897976035">
      <w:bodyDiv w:val="1"/>
      <w:marLeft w:val="0"/>
      <w:marRight w:val="0"/>
      <w:marTop w:val="0"/>
      <w:marBottom w:val="0"/>
      <w:divBdr>
        <w:top w:val="none" w:sz="0" w:space="0" w:color="auto"/>
        <w:left w:val="none" w:sz="0" w:space="0" w:color="auto"/>
        <w:bottom w:val="none" w:sz="0" w:space="0" w:color="auto"/>
        <w:right w:val="none" w:sz="0" w:space="0" w:color="auto"/>
      </w:divBdr>
    </w:div>
    <w:div w:id="898321402">
      <w:bodyDiv w:val="1"/>
      <w:marLeft w:val="0"/>
      <w:marRight w:val="0"/>
      <w:marTop w:val="0"/>
      <w:marBottom w:val="0"/>
      <w:divBdr>
        <w:top w:val="none" w:sz="0" w:space="0" w:color="auto"/>
        <w:left w:val="none" w:sz="0" w:space="0" w:color="auto"/>
        <w:bottom w:val="none" w:sz="0" w:space="0" w:color="auto"/>
        <w:right w:val="none" w:sz="0" w:space="0" w:color="auto"/>
      </w:divBdr>
    </w:div>
    <w:div w:id="898367491">
      <w:bodyDiv w:val="1"/>
      <w:marLeft w:val="0"/>
      <w:marRight w:val="0"/>
      <w:marTop w:val="0"/>
      <w:marBottom w:val="0"/>
      <w:divBdr>
        <w:top w:val="none" w:sz="0" w:space="0" w:color="auto"/>
        <w:left w:val="none" w:sz="0" w:space="0" w:color="auto"/>
        <w:bottom w:val="none" w:sz="0" w:space="0" w:color="auto"/>
        <w:right w:val="none" w:sz="0" w:space="0" w:color="auto"/>
      </w:divBdr>
    </w:div>
    <w:div w:id="898395981">
      <w:bodyDiv w:val="1"/>
      <w:marLeft w:val="0"/>
      <w:marRight w:val="0"/>
      <w:marTop w:val="0"/>
      <w:marBottom w:val="0"/>
      <w:divBdr>
        <w:top w:val="none" w:sz="0" w:space="0" w:color="auto"/>
        <w:left w:val="none" w:sz="0" w:space="0" w:color="auto"/>
        <w:bottom w:val="none" w:sz="0" w:space="0" w:color="auto"/>
        <w:right w:val="none" w:sz="0" w:space="0" w:color="auto"/>
      </w:divBdr>
    </w:div>
    <w:div w:id="898517454">
      <w:bodyDiv w:val="1"/>
      <w:marLeft w:val="0"/>
      <w:marRight w:val="0"/>
      <w:marTop w:val="0"/>
      <w:marBottom w:val="0"/>
      <w:divBdr>
        <w:top w:val="none" w:sz="0" w:space="0" w:color="auto"/>
        <w:left w:val="none" w:sz="0" w:space="0" w:color="auto"/>
        <w:bottom w:val="none" w:sz="0" w:space="0" w:color="auto"/>
        <w:right w:val="none" w:sz="0" w:space="0" w:color="auto"/>
      </w:divBdr>
    </w:div>
    <w:div w:id="898521234">
      <w:bodyDiv w:val="1"/>
      <w:marLeft w:val="0"/>
      <w:marRight w:val="0"/>
      <w:marTop w:val="0"/>
      <w:marBottom w:val="0"/>
      <w:divBdr>
        <w:top w:val="none" w:sz="0" w:space="0" w:color="auto"/>
        <w:left w:val="none" w:sz="0" w:space="0" w:color="auto"/>
        <w:bottom w:val="none" w:sz="0" w:space="0" w:color="auto"/>
        <w:right w:val="none" w:sz="0" w:space="0" w:color="auto"/>
      </w:divBdr>
    </w:div>
    <w:div w:id="898592397">
      <w:bodyDiv w:val="1"/>
      <w:marLeft w:val="0"/>
      <w:marRight w:val="0"/>
      <w:marTop w:val="0"/>
      <w:marBottom w:val="0"/>
      <w:divBdr>
        <w:top w:val="none" w:sz="0" w:space="0" w:color="auto"/>
        <w:left w:val="none" w:sz="0" w:space="0" w:color="auto"/>
        <w:bottom w:val="none" w:sz="0" w:space="0" w:color="auto"/>
        <w:right w:val="none" w:sz="0" w:space="0" w:color="auto"/>
      </w:divBdr>
    </w:div>
    <w:div w:id="898708890">
      <w:bodyDiv w:val="1"/>
      <w:marLeft w:val="0"/>
      <w:marRight w:val="0"/>
      <w:marTop w:val="0"/>
      <w:marBottom w:val="0"/>
      <w:divBdr>
        <w:top w:val="none" w:sz="0" w:space="0" w:color="auto"/>
        <w:left w:val="none" w:sz="0" w:space="0" w:color="auto"/>
        <w:bottom w:val="none" w:sz="0" w:space="0" w:color="auto"/>
        <w:right w:val="none" w:sz="0" w:space="0" w:color="auto"/>
      </w:divBdr>
    </w:div>
    <w:div w:id="898976687">
      <w:bodyDiv w:val="1"/>
      <w:marLeft w:val="0"/>
      <w:marRight w:val="0"/>
      <w:marTop w:val="0"/>
      <w:marBottom w:val="0"/>
      <w:divBdr>
        <w:top w:val="none" w:sz="0" w:space="0" w:color="auto"/>
        <w:left w:val="none" w:sz="0" w:space="0" w:color="auto"/>
        <w:bottom w:val="none" w:sz="0" w:space="0" w:color="auto"/>
        <w:right w:val="none" w:sz="0" w:space="0" w:color="auto"/>
      </w:divBdr>
    </w:div>
    <w:div w:id="899024636">
      <w:bodyDiv w:val="1"/>
      <w:marLeft w:val="0"/>
      <w:marRight w:val="0"/>
      <w:marTop w:val="0"/>
      <w:marBottom w:val="0"/>
      <w:divBdr>
        <w:top w:val="none" w:sz="0" w:space="0" w:color="auto"/>
        <w:left w:val="none" w:sz="0" w:space="0" w:color="auto"/>
        <w:bottom w:val="none" w:sz="0" w:space="0" w:color="auto"/>
        <w:right w:val="none" w:sz="0" w:space="0" w:color="auto"/>
      </w:divBdr>
    </w:div>
    <w:div w:id="899168782">
      <w:bodyDiv w:val="1"/>
      <w:marLeft w:val="0"/>
      <w:marRight w:val="0"/>
      <w:marTop w:val="0"/>
      <w:marBottom w:val="0"/>
      <w:divBdr>
        <w:top w:val="none" w:sz="0" w:space="0" w:color="auto"/>
        <w:left w:val="none" w:sz="0" w:space="0" w:color="auto"/>
        <w:bottom w:val="none" w:sz="0" w:space="0" w:color="auto"/>
        <w:right w:val="none" w:sz="0" w:space="0" w:color="auto"/>
      </w:divBdr>
    </w:div>
    <w:div w:id="899285069">
      <w:bodyDiv w:val="1"/>
      <w:marLeft w:val="0"/>
      <w:marRight w:val="0"/>
      <w:marTop w:val="0"/>
      <w:marBottom w:val="0"/>
      <w:divBdr>
        <w:top w:val="none" w:sz="0" w:space="0" w:color="auto"/>
        <w:left w:val="none" w:sz="0" w:space="0" w:color="auto"/>
        <w:bottom w:val="none" w:sz="0" w:space="0" w:color="auto"/>
        <w:right w:val="none" w:sz="0" w:space="0" w:color="auto"/>
      </w:divBdr>
    </w:div>
    <w:div w:id="899287128">
      <w:bodyDiv w:val="1"/>
      <w:marLeft w:val="0"/>
      <w:marRight w:val="0"/>
      <w:marTop w:val="0"/>
      <w:marBottom w:val="0"/>
      <w:divBdr>
        <w:top w:val="none" w:sz="0" w:space="0" w:color="auto"/>
        <w:left w:val="none" w:sz="0" w:space="0" w:color="auto"/>
        <w:bottom w:val="none" w:sz="0" w:space="0" w:color="auto"/>
        <w:right w:val="none" w:sz="0" w:space="0" w:color="auto"/>
      </w:divBdr>
    </w:div>
    <w:div w:id="899291095">
      <w:bodyDiv w:val="1"/>
      <w:marLeft w:val="0"/>
      <w:marRight w:val="0"/>
      <w:marTop w:val="0"/>
      <w:marBottom w:val="0"/>
      <w:divBdr>
        <w:top w:val="none" w:sz="0" w:space="0" w:color="auto"/>
        <w:left w:val="none" w:sz="0" w:space="0" w:color="auto"/>
        <w:bottom w:val="none" w:sz="0" w:space="0" w:color="auto"/>
        <w:right w:val="none" w:sz="0" w:space="0" w:color="auto"/>
      </w:divBdr>
    </w:div>
    <w:div w:id="899293284">
      <w:bodyDiv w:val="1"/>
      <w:marLeft w:val="0"/>
      <w:marRight w:val="0"/>
      <w:marTop w:val="0"/>
      <w:marBottom w:val="0"/>
      <w:divBdr>
        <w:top w:val="none" w:sz="0" w:space="0" w:color="auto"/>
        <w:left w:val="none" w:sz="0" w:space="0" w:color="auto"/>
        <w:bottom w:val="none" w:sz="0" w:space="0" w:color="auto"/>
        <w:right w:val="none" w:sz="0" w:space="0" w:color="auto"/>
      </w:divBdr>
    </w:div>
    <w:div w:id="899364260">
      <w:bodyDiv w:val="1"/>
      <w:marLeft w:val="0"/>
      <w:marRight w:val="0"/>
      <w:marTop w:val="0"/>
      <w:marBottom w:val="0"/>
      <w:divBdr>
        <w:top w:val="none" w:sz="0" w:space="0" w:color="auto"/>
        <w:left w:val="none" w:sz="0" w:space="0" w:color="auto"/>
        <w:bottom w:val="none" w:sz="0" w:space="0" w:color="auto"/>
        <w:right w:val="none" w:sz="0" w:space="0" w:color="auto"/>
      </w:divBdr>
    </w:div>
    <w:div w:id="899561148">
      <w:bodyDiv w:val="1"/>
      <w:marLeft w:val="0"/>
      <w:marRight w:val="0"/>
      <w:marTop w:val="0"/>
      <w:marBottom w:val="0"/>
      <w:divBdr>
        <w:top w:val="none" w:sz="0" w:space="0" w:color="auto"/>
        <w:left w:val="none" w:sz="0" w:space="0" w:color="auto"/>
        <w:bottom w:val="none" w:sz="0" w:space="0" w:color="auto"/>
        <w:right w:val="none" w:sz="0" w:space="0" w:color="auto"/>
      </w:divBdr>
    </w:div>
    <w:div w:id="899563392">
      <w:bodyDiv w:val="1"/>
      <w:marLeft w:val="0"/>
      <w:marRight w:val="0"/>
      <w:marTop w:val="0"/>
      <w:marBottom w:val="0"/>
      <w:divBdr>
        <w:top w:val="none" w:sz="0" w:space="0" w:color="auto"/>
        <w:left w:val="none" w:sz="0" w:space="0" w:color="auto"/>
        <w:bottom w:val="none" w:sz="0" w:space="0" w:color="auto"/>
        <w:right w:val="none" w:sz="0" w:space="0" w:color="auto"/>
      </w:divBdr>
    </w:div>
    <w:div w:id="899705365">
      <w:bodyDiv w:val="1"/>
      <w:marLeft w:val="0"/>
      <w:marRight w:val="0"/>
      <w:marTop w:val="0"/>
      <w:marBottom w:val="0"/>
      <w:divBdr>
        <w:top w:val="none" w:sz="0" w:space="0" w:color="auto"/>
        <w:left w:val="none" w:sz="0" w:space="0" w:color="auto"/>
        <w:bottom w:val="none" w:sz="0" w:space="0" w:color="auto"/>
        <w:right w:val="none" w:sz="0" w:space="0" w:color="auto"/>
      </w:divBdr>
    </w:div>
    <w:div w:id="899706702">
      <w:bodyDiv w:val="1"/>
      <w:marLeft w:val="0"/>
      <w:marRight w:val="0"/>
      <w:marTop w:val="0"/>
      <w:marBottom w:val="0"/>
      <w:divBdr>
        <w:top w:val="none" w:sz="0" w:space="0" w:color="auto"/>
        <w:left w:val="none" w:sz="0" w:space="0" w:color="auto"/>
        <w:bottom w:val="none" w:sz="0" w:space="0" w:color="auto"/>
        <w:right w:val="none" w:sz="0" w:space="0" w:color="auto"/>
      </w:divBdr>
    </w:div>
    <w:div w:id="899826059">
      <w:bodyDiv w:val="1"/>
      <w:marLeft w:val="0"/>
      <w:marRight w:val="0"/>
      <w:marTop w:val="0"/>
      <w:marBottom w:val="0"/>
      <w:divBdr>
        <w:top w:val="none" w:sz="0" w:space="0" w:color="auto"/>
        <w:left w:val="none" w:sz="0" w:space="0" w:color="auto"/>
        <w:bottom w:val="none" w:sz="0" w:space="0" w:color="auto"/>
        <w:right w:val="none" w:sz="0" w:space="0" w:color="auto"/>
      </w:divBdr>
    </w:div>
    <w:div w:id="899830463">
      <w:bodyDiv w:val="1"/>
      <w:marLeft w:val="0"/>
      <w:marRight w:val="0"/>
      <w:marTop w:val="0"/>
      <w:marBottom w:val="0"/>
      <w:divBdr>
        <w:top w:val="none" w:sz="0" w:space="0" w:color="auto"/>
        <w:left w:val="none" w:sz="0" w:space="0" w:color="auto"/>
        <w:bottom w:val="none" w:sz="0" w:space="0" w:color="auto"/>
        <w:right w:val="none" w:sz="0" w:space="0" w:color="auto"/>
      </w:divBdr>
    </w:div>
    <w:div w:id="899901848">
      <w:bodyDiv w:val="1"/>
      <w:marLeft w:val="0"/>
      <w:marRight w:val="0"/>
      <w:marTop w:val="0"/>
      <w:marBottom w:val="0"/>
      <w:divBdr>
        <w:top w:val="none" w:sz="0" w:space="0" w:color="auto"/>
        <w:left w:val="none" w:sz="0" w:space="0" w:color="auto"/>
        <w:bottom w:val="none" w:sz="0" w:space="0" w:color="auto"/>
        <w:right w:val="none" w:sz="0" w:space="0" w:color="auto"/>
      </w:divBdr>
    </w:div>
    <w:div w:id="899906866">
      <w:bodyDiv w:val="1"/>
      <w:marLeft w:val="0"/>
      <w:marRight w:val="0"/>
      <w:marTop w:val="0"/>
      <w:marBottom w:val="0"/>
      <w:divBdr>
        <w:top w:val="none" w:sz="0" w:space="0" w:color="auto"/>
        <w:left w:val="none" w:sz="0" w:space="0" w:color="auto"/>
        <w:bottom w:val="none" w:sz="0" w:space="0" w:color="auto"/>
        <w:right w:val="none" w:sz="0" w:space="0" w:color="auto"/>
      </w:divBdr>
    </w:div>
    <w:div w:id="900017034">
      <w:bodyDiv w:val="1"/>
      <w:marLeft w:val="0"/>
      <w:marRight w:val="0"/>
      <w:marTop w:val="0"/>
      <w:marBottom w:val="0"/>
      <w:divBdr>
        <w:top w:val="none" w:sz="0" w:space="0" w:color="auto"/>
        <w:left w:val="none" w:sz="0" w:space="0" w:color="auto"/>
        <w:bottom w:val="none" w:sz="0" w:space="0" w:color="auto"/>
        <w:right w:val="none" w:sz="0" w:space="0" w:color="auto"/>
      </w:divBdr>
    </w:div>
    <w:div w:id="900095495">
      <w:bodyDiv w:val="1"/>
      <w:marLeft w:val="0"/>
      <w:marRight w:val="0"/>
      <w:marTop w:val="0"/>
      <w:marBottom w:val="0"/>
      <w:divBdr>
        <w:top w:val="none" w:sz="0" w:space="0" w:color="auto"/>
        <w:left w:val="none" w:sz="0" w:space="0" w:color="auto"/>
        <w:bottom w:val="none" w:sz="0" w:space="0" w:color="auto"/>
        <w:right w:val="none" w:sz="0" w:space="0" w:color="auto"/>
      </w:divBdr>
    </w:div>
    <w:div w:id="900097946">
      <w:bodyDiv w:val="1"/>
      <w:marLeft w:val="0"/>
      <w:marRight w:val="0"/>
      <w:marTop w:val="0"/>
      <w:marBottom w:val="0"/>
      <w:divBdr>
        <w:top w:val="none" w:sz="0" w:space="0" w:color="auto"/>
        <w:left w:val="none" w:sz="0" w:space="0" w:color="auto"/>
        <w:bottom w:val="none" w:sz="0" w:space="0" w:color="auto"/>
        <w:right w:val="none" w:sz="0" w:space="0" w:color="auto"/>
      </w:divBdr>
    </w:div>
    <w:div w:id="900137666">
      <w:bodyDiv w:val="1"/>
      <w:marLeft w:val="0"/>
      <w:marRight w:val="0"/>
      <w:marTop w:val="0"/>
      <w:marBottom w:val="0"/>
      <w:divBdr>
        <w:top w:val="none" w:sz="0" w:space="0" w:color="auto"/>
        <w:left w:val="none" w:sz="0" w:space="0" w:color="auto"/>
        <w:bottom w:val="none" w:sz="0" w:space="0" w:color="auto"/>
        <w:right w:val="none" w:sz="0" w:space="0" w:color="auto"/>
      </w:divBdr>
    </w:div>
    <w:div w:id="900216816">
      <w:bodyDiv w:val="1"/>
      <w:marLeft w:val="0"/>
      <w:marRight w:val="0"/>
      <w:marTop w:val="0"/>
      <w:marBottom w:val="0"/>
      <w:divBdr>
        <w:top w:val="none" w:sz="0" w:space="0" w:color="auto"/>
        <w:left w:val="none" w:sz="0" w:space="0" w:color="auto"/>
        <w:bottom w:val="none" w:sz="0" w:space="0" w:color="auto"/>
        <w:right w:val="none" w:sz="0" w:space="0" w:color="auto"/>
      </w:divBdr>
    </w:div>
    <w:div w:id="900217284">
      <w:bodyDiv w:val="1"/>
      <w:marLeft w:val="0"/>
      <w:marRight w:val="0"/>
      <w:marTop w:val="0"/>
      <w:marBottom w:val="0"/>
      <w:divBdr>
        <w:top w:val="none" w:sz="0" w:space="0" w:color="auto"/>
        <w:left w:val="none" w:sz="0" w:space="0" w:color="auto"/>
        <w:bottom w:val="none" w:sz="0" w:space="0" w:color="auto"/>
        <w:right w:val="none" w:sz="0" w:space="0" w:color="auto"/>
      </w:divBdr>
    </w:div>
    <w:div w:id="900362064">
      <w:bodyDiv w:val="1"/>
      <w:marLeft w:val="0"/>
      <w:marRight w:val="0"/>
      <w:marTop w:val="0"/>
      <w:marBottom w:val="0"/>
      <w:divBdr>
        <w:top w:val="none" w:sz="0" w:space="0" w:color="auto"/>
        <w:left w:val="none" w:sz="0" w:space="0" w:color="auto"/>
        <w:bottom w:val="none" w:sz="0" w:space="0" w:color="auto"/>
        <w:right w:val="none" w:sz="0" w:space="0" w:color="auto"/>
      </w:divBdr>
    </w:div>
    <w:div w:id="900406919">
      <w:bodyDiv w:val="1"/>
      <w:marLeft w:val="0"/>
      <w:marRight w:val="0"/>
      <w:marTop w:val="0"/>
      <w:marBottom w:val="0"/>
      <w:divBdr>
        <w:top w:val="none" w:sz="0" w:space="0" w:color="auto"/>
        <w:left w:val="none" w:sz="0" w:space="0" w:color="auto"/>
        <w:bottom w:val="none" w:sz="0" w:space="0" w:color="auto"/>
        <w:right w:val="none" w:sz="0" w:space="0" w:color="auto"/>
      </w:divBdr>
    </w:div>
    <w:div w:id="900754391">
      <w:bodyDiv w:val="1"/>
      <w:marLeft w:val="0"/>
      <w:marRight w:val="0"/>
      <w:marTop w:val="0"/>
      <w:marBottom w:val="0"/>
      <w:divBdr>
        <w:top w:val="none" w:sz="0" w:space="0" w:color="auto"/>
        <w:left w:val="none" w:sz="0" w:space="0" w:color="auto"/>
        <w:bottom w:val="none" w:sz="0" w:space="0" w:color="auto"/>
        <w:right w:val="none" w:sz="0" w:space="0" w:color="auto"/>
      </w:divBdr>
    </w:div>
    <w:div w:id="900867975">
      <w:bodyDiv w:val="1"/>
      <w:marLeft w:val="0"/>
      <w:marRight w:val="0"/>
      <w:marTop w:val="0"/>
      <w:marBottom w:val="0"/>
      <w:divBdr>
        <w:top w:val="none" w:sz="0" w:space="0" w:color="auto"/>
        <w:left w:val="none" w:sz="0" w:space="0" w:color="auto"/>
        <w:bottom w:val="none" w:sz="0" w:space="0" w:color="auto"/>
        <w:right w:val="none" w:sz="0" w:space="0" w:color="auto"/>
      </w:divBdr>
    </w:div>
    <w:div w:id="900872116">
      <w:bodyDiv w:val="1"/>
      <w:marLeft w:val="0"/>
      <w:marRight w:val="0"/>
      <w:marTop w:val="0"/>
      <w:marBottom w:val="0"/>
      <w:divBdr>
        <w:top w:val="none" w:sz="0" w:space="0" w:color="auto"/>
        <w:left w:val="none" w:sz="0" w:space="0" w:color="auto"/>
        <w:bottom w:val="none" w:sz="0" w:space="0" w:color="auto"/>
        <w:right w:val="none" w:sz="0" w:space="0" w:color="auto"/>
      </w:divBdr>
    </w:div>
    <w:div w:id="901137080">
      <w:bodyDiv w:val="1"/>
      <w:marLeft w:val="0"/>
      <w:marRight w:val="0"/>
      <w:marTop w:val="0"/>
      <w:marBottom w:val="0"/>
      <w:divBdr>
        <w:top w:val="none" w:sz="0" w:space="0" w:color="auto"/>
        <w:left w:val="none" w:sz="0" w:space="0" w:color="auto"/>
        <w:bottom w:val="none" w:sz="0" w:space="0" w:color="auto"/>
        <w:right w:val="none" w:sz="0" w:space="0" w:color="auto"/>
      </w:divBdr>
    </w:div>
    <w:div w:id="901328382">
      <w:bodyDiv w:val="1"/>
      <w:marLeft w:val="0"/>
      <w:marRight w:val="0"/>
      <w:marTop w:val="0"/>
      <w:marBottom w:val="0"/>
      <w:divBdr>
        <w:top w:val="none" w:sz="0" w:space="0" w:color="auto"/>
        <w:left w:val="none" w:sz="0" w:space="0" w:color="auto"/>
        <w:bottom w:val="none" w:sz="0" w:space="0" w:color="auto"/>
        <w:right w:val="none" w:sz="0" w:space="0" w:color="auto"/>
      </w:divBdr>
    </w:div>
    <w:div w:id="901407881">
      <w:bodyDiv w:val="1"/>
      <w:marLeft w:val="0"/>
      <w:marRight w:val="0"/>
      <w:marTop w:val="0"/>
      <w:marBottom w:val="0"/>
      <w:divBdr>
        <w:top w:val="none" w:sz="0" w:space="0" w:color="auto"/>
        <w:left w:val="none" w:sz="0" w:space="0" w:color="auto"/>
        <w:bottom w:val="none" w:sz="0" w:space="0" w:color="auto"/>
        <w:right w:val="none" w:sz="0" w:space="0" w:color="auto"/>
      </w:divBdr>
    </w:div>
    <w:div w:id="901523444">
      <w:bodyDiv w:val="1"/>
      <w:marLeft w:val="0"/>
      <w:marRight w:val="0"/>
      <w:marTop w:val="0"/>
      <w:marBottom w:val="0"/>
      <w:divBdr>
        <w:top w:val="none" w:sz="0" w:space="0" w:color="auto"/>
        <w:left w:val="none" w:sz="0" w:space="0" w:color="auto"/>
        <w:bottom w:val="none" w:sz="0" w:space="0" w:color="auto"/>
        <w:right w:val="none" w:sz="0" w:space="0" w:color="auto"/>
      </w:divBdr>
    </w:div>
    <w:div w:id="901527919">
      <w:bodyDiv w:val="1"/>
      <w:marLeft w:val="0"/>
      <w:marRight w:val="0"/>
      <w:marTop w:val="0"/>
      <w:marBottom w:val="0"/>
      <w:divBdr>
        <w:top w:val="none" w:sz="0" w:space="0" w:color="auto"/>
        <w:left w:val="none" w:sz="0" w:space="0" w:color="auto"/>
        <w:bottom w:val="none" w:sz="0" w:space="0" w:color="auto"/>
        <w:right w:val="none" w:sz="0" w:space="0" w:color="auto"/>
      </w:divBdr>
    </w:div>
    <w:div w:id="901603681">
      <w:bodyDiv w:val="1"/>
      <w:marLeft w:val="0"/>
      <w:marRight w:val="0"/>
      <w:marTop w:val="0"/>
      <w:marBottom w:val="0"/>
      <w:divBdr>
        <w:top w:val="none" w:sz="0" w:space="0" w:color="auto"/>
        <w:left w:val="none" w:sz="0" w:space="0" w:color="auto"/>
        <w:bottom w:val="none" w:sz="0" w:space="0" w:color="auto"/>
        <w:right w:val="none" w:sz="0" w:space="0" w:color="auto"/>
      </w:divBdr>
    </w:div>
    <w:div w:id="901714362">
      <w:bodyDiv w:val="1"/>
      <w:marLeft w:val="0"/>
      <w:marRight w:val="0"/>
      <w:marTop w:val="0"/>
      <w:marBottom w:val="0"/>
      <w:divBdr>
        <w:top w:val="none" w:sz="0" w:space="0" w:color="auto"/>
        <w:left w:val="none" w:sz="0" w:space="0" w:color="auto"/>
        <w:bottom w:val="none" w:sz="0" w:space="0" w:color="auto"/>
        <w:right w:val="none" w:sz="0" w:space="0" w:color="auto"/>
      </w:divBdr>
    </w:div>
    <w:div w:id="901715312">
      <w:bodyDiv w:val="1"/>
      <w:marLeft w:val="0"/>
      <w:marRight w:val="0"/>
      <w:marTop w:val="0"/>
      <w:marBottom w:val="0"/>
      <w:divBdr>
        <w:top w:val="none" w:sz="0" w:space="0" w:color="auto"/>
        <w:left w:val="none" w:sz="0" w:space="0" w:color="auto"/>
        <w:bottom w:val="none" w:sz="0" w:space="0" w:color="auto"/>
        <w:right w:val="none" w:sz="0" w:space="0" w:color="auto"/>
      </w:divBdr>
    </w:div>
    <w:div w:id="901720619">
      <w:bodyDiv w:val="1"/>
      <w:marLeft w:val="0"/>
      <w:marRight w:val="0"/>
      <w:marTop w:val="0"/>
      <w:marBottom w:val="0"/>
      <w:divBdr>
        <w:top w:val="none" w:sz="0" w:space="0" w:color="auto"/>
        <w:left w:val="none" w:sz="0" w:space="0" w:color="auto"/>
        <w:bottom w:val="none" w:sz="0" w:space="0" w:color="auto"/>
        <w:right w:val="none" w:sz="0" w:space="0" w:color="auto"/>
      </w:divBdr>
    </w:div>
    <w:div w:id="901795032">
      <w:bodyDiv w:val="1"/>
      <w:marLeft w:val="0"/>
      <w:marRight w:val="0"/>
      <w:marTop w:val="0"/>
      <w:marBottom w:val="0"/>
      <w:divBdr>
        <w:top w:val="none" w:sz="0" w:space="0" w:color="auto"/>
        <w:left w:val="none" w:sz="0" w:space="0" w:color="auto"/>
        <w:bottom w:val="none" w:sz="0" w:space="0" w:color="auto"/>
        <w:right w:val="none" w:sz="0" w:space="0" w:color="auto"/>
      </w:divBdr>
    </w:div>
    <w:div w:id="901869709">
      <w:bodyDiv w:val="1"/>
      <w:marLeft w:val="0"/>
      <w:marRight w:val="0"/>
      <w:marTop w:val="0"/>
      <w:marBottom w:val="0"/>
      <w:divBdr>
        <w:top w:val="none" w:sz="0" w:space="0" w:color="auto"/>
        <w:left w:val="none" w:sz="0" w:space="0" w:color="auto"/>
        <w:bottom w:val="none" w:sz="0" w:space="0" w:color="auto"/>
        <w:right w:val="none" w:sz="0" w:space="0" w:color="auto"/>
      </w:divBdr>
    </w:div>
    <w:div w:id="901909581">
      <w:bodyDiv w:val="1"/>
      <w:marLeft w:val="0"/>
      <w:marRight w:val="0"/>
      <w:marTop w:val="0"/>
      <w:marBottom w:val="0"/>
      <w:divBdr>
        <w:top w:val="none" w:sz="0" w:space="0" w:color="auto"/>
        <w:left w:val="none" w:sz="0" w:space="0" w:color="auto"/>
        <w:bottom w:val="none" w:sz="0" w:space="0" w:color="auto"/>
        <w:right w:val="none" w:sz="0" w:space="0" w:color="auto"/>
      </w:divBdr>
    </w:div>
    <w:div w:id="901986380">
      <w:bodyDiv w:val="1"/>
      <w:marLeft w:val="0"/>
      <w:marRight w:val="0"/>
      <w:marTop w:val="0"/>
      <w:marBottom w:val="0"/>
      <w:divBdr>
        <w:top w:val="none" w:sz="0" w:space="0" w:color="auto"/>
        <w:left w:val="none" w:sz="0" w:space="0" w:color="auto"/>
        <w:bottom w:val="none" w:sz="0" w:space="0" w:color="auto"/>
        <w:right w:val="none" w:sz="0" w:space="0" w:color="auto"/>
      </w:divBdr>
    </w:div>
    <w:div w:id="901986516">
      <w:bodyDiv w:val="1"/>
      <w:marLeft w:val="0"/>
      <w:marRight w:val="0"/>
      <w:marTop w:val="0"/>
      <w:marBottom w:val="0"/>
      <w:divBdr>
        <w:top w:val="none" w:sz="0" w:space="0" w:color="auto"/>
        <w:left w:val="none" w:sz="0" w:space="0" w:color="auto"/>
        <w:bottom w:val="none" w:sz="0" w:space="0" w:color="auto"/>
        <w:right w:val="none" w:sz="0" w:space="0" w:color="auto"/>
      </w:divBdr>
    </w:div>
    <w:div w:id="901987265">
      <w:bodyDiv w:val="1"/>
      <w:marLeft w:val="0"/>
      <w:marRight w:val="0"/>
      <w:marTop w:val="0"/>
      <w:marBottom w:val="0"/>
      <w:divBdr>
        <w:top w:val="none" w:sz="0" w:space="0" w:color="auto"/>
        <w:left w:val="none" w:sz="0" w:space="0" w:color="auto"/>
        <w:bottom w:val="none" w:sz="0" w:space="0" w:color="auto"/>
        <w:right w:val="none" w:sz="0" w:space="0" w:color="auto"/>
      </w:divBdr>
    </w:div>
    <w:div w:id="901988213">
      <w:bodyDiv w:val="1"/>
      <w:marLeft w:val="0"/>
      <w:marRight w:val="0"/>
      <w:marTop w:val="0"/>
      <w:marBottom w:val="0"/>
      <w:divBdr>
        <w:top w:val="none" w:sz="0" w:space="0" w:color="auto"/>
        <w:left w:val="none" w:sz="0" w:space="0" w:color="auto"/>
        <w:bottom w:val="none" w:sz="0" w:space="0" w:color="auto"/>
        <w:right w:val="none" w:sz="0" w:space="0" w:color="auto"/>
      </w:divBdr>
    </w:div>
    <w:div w:id="901988772">
      <w:bodyDiv w:val="1"/>
      <w:marLeft w:val="0"/>
      <w:marRight w:val="0"/>
      <w:marTop w:val="0"/>
      <w:marBottom w:val="0"/>
      <w:divBdr>
        <w:top w:val="none" w:sz="0" w:space="0" w:color="auto"/>
        <w:left w:val="none" w:sz="0" w:space="0" w:color="auto"/>
        <w:bottom w:val="none" w:sz="0" w:space="0" w:color="auto"/>
        <w:right w:val="none" w:sz="0" w:space="0" w:color="auto"/>
      </w:divBdr>
    </w:div>
    <w:div w:id="901991137">
      <w:bodyDiv w:val="1"/>
      <w:marLeft w:val="0"/>
      <w:marRight w:val="0"/>
      <w:marTop w:val="0"/>
      <w:marBottom w:val="0"/>
      <w:divBdr>
        <w:top w:val="none" w:sz="0" w:space="0" w:color="auto"/>
        <w:left w:val="none" w:sz="0" w:space="0" w:color="auto"/>
        <w:bottom w:val="none" w:sz="0" w:space="0" w:color="auto"/>
        <w:right w:val="none" w:sz="0" w:space="0" w:color="auto"/>
      </w:divBdr>
    </w:div>
    <w:div w:id="902057203">
      <w:bodyDiv w:val="1"/>
      <w:marLeft w:val="0"/>
      <w:marRight w:val="0"/>
      <w:marTop w:val="0"/>
      <w:marBottom w:val="0"/>
      <w:divBdr>
        <w:top w:val="none" w:sz="0" w:space="0" w:color="auto"/>
        <w:left w:val="none" w:sz="0" w:space="0" w:color="auto"/>
        <w:bottom w:val="none" w:sz="0" w:space="0" w:color="auto"/>
        <w:right w:val="none" w:sz="0" w:space="0" w:color="auto"/>
      </w:divBdr>
    </w:div>
    <w:div w:id="902175000">
      <w:bodyDiv w:val="1"/>
      <w:marLeft w:val="0"/>
      <w:marRight w:val="0"/>
      <w:marTop w:val="0"/>
      <w:marBottom w:val="0"/>
      <w:divBdr>
        <w:top w:val="none" w:sz="0" w:space="0" w:color="auto"/>
        <w:left w:val="none" w:sz="0" w:space="0" w:color="auto"/>
        <w:bottom w:val="none" w:sz="0" w:space="0" w:color="auto"/>
        <w:right w:val="none" w:sz="0" w:space="0" w:color="auto"/>
      </w:divBdr>
    </w:div>
    <w:div w:id="902330588">
      <w:bodyDiv w:val="1"/>
      <w:marLeft w:val="0"/>
      <w:marRight w:val="0"/>
      <w:marTop w:val="0"/>
      <w:marBottom w:val="0"/>
      <w:divBdr>
        <w:top w:val="none" w:sz="0" w:space="0" w:color="auto"/>
        <w:left w:val="none" w:sz="0" w:space="0" w:color="auto"/>
        <w:bottom w:val="none" w:sz="0" w:space="0" w:color="auto"/>
        <w:right w:val="none" w:sz="0" w:space="0" w:color="auto"/>
      </w:divBdr>
    </w:div>
    <w:div w:id="902370153">
      <w:bodyDiv w:val="1"/>
      <w:marLeft w:val="0"/>
      <w:marRight w:val="0"/>
      <w:marTop w:val="0"/>
      <w:marBottom w:val="0"/>
      <w:divBdr>
        <w:top w:val="none" w:sz="0" w:space="0" w:color="auto"/>
        <w:left w:val="none" w:sz="0" w:space="0" w:color="auto"/>
        <w:bottom w:val="none" w:sz="0" w:space="0" w:color="auto"/>
        <w:right w:val="none" w:sz="0" w:space="0" w:color="auto"/>
      </w:divBdr>
    </w:div>
    <w:div w:id="902377227">
      <w:bodyDiv w:val="1"/>
      <w:marLeft w:val="0"/>
      <w:marRight w:val="0"/>
      <w:marTop w:val="0"/>
      <w:marBottom w:val="0"/>
      <w:divBdr>
        <w:top w:val="none" w:sz="0" w:space="0" w:color="auto"/>
        <w:left w:val="none" w:sz="0" w:space="0" w:color="auto"/>
        <w:bottom w:val="none" w:sz="0" w:space="0" w:color="auto"/>
        <w:right w:val="none" w:sz="0" w:space="0" w:color="auto"/>
      </w:divBdr>
    </w:div>
    <w:div w:id="902448804">
      <w:bodyDiv w:val="1"/>
      <w:marLeft w:val="0"/>
      <w:marRight w:val="0"/>
      <w:marTop w:val="0"/>
      <w:marBottom w:val="0"/>
      <w:divBdr>
        <w:top w:val="none" w:sz="0" w:space="0" w:color="auto"/>
        <w:left w:val="none" w:sz="0" w:space="0" w:color="auto"/>
        <w:bottom w:val="none" w:sz="0" w:space="0" w:color="auto"/>
        <w:right w:val="none" w:sz="0" w:space="0" w:color="auto"/>
      </w:divBdr>
    </w:div>
    <w:div w:id="902518796">
      <w:bodyDiv w:val="1"/>
      <w:marLeft w:val="0"/>
      <w:marRight w:val="0"/>
      <w:marTop w:val="0"/>
      <w:marBottom w:val="0"/>
      <w:divBdr>
        <w:top w:val="none" w:sz="0" w:space="0" w:color="auto"/>
        <w:left w:val="none" w:sz="0" w:space="0" w:color="auto"/>
        <w:bottom w:val="none" w:sz="0" w:space="0" w:color="auto"/>
        <w:right w:val="none" w:sz="0" w:space="0" w:color="auto"/>
      </w:divBdr>
    </w:div>
    <w:div w:id="902522451">
      <w:bodyDiv w:val="1"/>
      <w:marLeft w:val="0"/>
      <w:marRight w:val="0"/>
      <w:marTop w:val="0"/>
      <w:marBottom w:val="0"/>
      <w:divBdr>
        <w:top w:val="none" w:sz="0" w:space="0" w:color="auto"/>
        <w:left w:val="none" w:sz="0" w:space="0" w:color="auto"/>
        <w:bottom w:val="none" w:sz="0" w:space="0" w:color="auto"/>
        <w:right w:val="none" w:sz="0" w:space="0" w:color="auto"/>
      </w:divBdr>
    </w:div>
    <w:div w:id="902562739">
      <w:bodyDiv w:val="1"/>
      <w:marLeft w:val="0"/>
      <w:marRight w:val="0"/>
      <w:marTop w:val="0"/>
      <w:marBottom w:val="0"/>
      <w:divBdr>
        <w:top w:val="none" w:sz="0" w:space="0" w:color="auto"/>
        <w:left w:val="none" w:sz="0" w:space="0" w:color="auto"/>
        <w:bottom w:val="none" w:sz="0" w:space="0" w:color="auto"/>
        <w:right w:val="none" w:sz="0" w:space="0" w:color="auto"/>
      </w:divBdr>
    </w:div>
    <w:div w:id="902712362">
      <w:bodyDiv w:val="1"/>
      <w:marLeft w:val="0"/>
      <w:marRight w:val="0"/>
      <w:marTop w:val="0"/>
      <w:marBottom w:val="0"/>
      <w:divBdr>
        <w:top w:val="none" w:sz="0" w:space="0" w:color="auto"/>
        <w:left w:val="none" w:sz="0" w:space="0" w:color="auto"/>
        <w:bottom w:val="none" w:sz="0" w:space="0" w:color="auto"/>
        <w:right w:val="none" w:sz="0" w:space="0" w:color="auto"/>
      </w:divBdr>
    </w:div>
    <w:div w:id="902714138">
      <w:bodyDiv w:val="1"/>
      <w:marLeft w:val="0"/>
      <w:marRight w:val="0"/>
      <w:marTop w:val="0"/>
      <w:marBottom w:val="0"/>
      <w:divBdr>
        <w:top w:val="none" w:sz="0" w:space="0" w:color="auto"/>
        <w:left w:val="none" w:sz="0" w:space="0" w:color="auto"/>
        <w:bottom w:val="none" w:sz="0" w:space="0" w:color="auto"/>
        <w:right w:val="none" w:sz="0" w:space="0" w:color="auto"/>
      </w:divBdr>
    </w:div>
    <w:div w:id="902718950">
      <w:bodyDiv w:val="1"/>
      <w:marLeft w:val="0"/>
      <w:marRight w:val="0"/>
      <w:marTop w:val="0"/>
      <w:marBottom w:val="0"/>
      <w:divBdr>
        <w:top w:val="none" w:sz="0" w:space="0" w:color="auto"/>
        <w:left w:val="none" w:sz="0" w:space="0" w:color="auto"/>
        <w:bottom w:val="none" w:sz="0" w:space="0" w:color="auto"/>
        <w:right w:val="none" w:sz="0" w:space="0" w:color="auto"/>
      </w:divBdr>
    </w:div>
    <w:div w:id="902758640">
      <w:bodyDiv w:val="1"/>
      <w:marLeft w:val="0"/>
      <w:marRight w:val="0"/>
      <w:marTop w:val="0"/>
      <w:marBottom w:val="0"/>
      <w:divBdr>
        <w:top w:val="none" w:sz="0" w:space="0" w:color="auto"/>
        <w:left w:val="none" w:sz="0" w:space="0" w:color="auto"/>
        <w:bottom w:val="none" w:sz="0" w:space="0" w:color="auto"/>
        <w:right w:val="none" w:sz="0" w:space="0" w:color="auto"/>
      </w:divBdr>
    </w:div>
    <w:div w:id="902830032">
      <w:bodyDiv w:val="1"/>
      <w:marLeft w:val="0"/>
      <w:marRight w:val="0"/>
      <w:marTop w:val="0"/>
      <w:marBottom w:val="0"/>
      <w:divBdr>
        <w:top w:val="none" w:sz="0" w:space="0" w:color="auto"/>
        <w:left w:val="none" w:sz="0" w:space="0" w:color="auto"/>
        <w:bottom w:val="none" w:sz="0" w:space="0" w:color="auto"/>
        <w:right w:val="none" w:sz="0" w:space="0" w:color="auto"/>
      </w:divBdr>
    </w:div>
    <w:div w:id="902907365">
      <w:bodyDiv w:val="1"/>
      <w:marLeft w:val="0"/>
      <w:marRight w:val="0"/>
      <w:marTop w:val="0"/>
      <w:marBottom w:val="0"/>
      <w:divBdr>
        <w:top w:val="none" w:sz="0" w:space="0" w:color="auto"/>
        <w:left w:val="none" w:sz="0" w:space="0" w:color="auto"/>
        <w:bottom w:val="none" w:sz="0" w:space="0" w:color="auto"/>
        <w:right w:val="none" w:sz="0" w:space="0" w:color="auto"/>
      </w:divBdr>
    </w:div>
    <w:div w:id="902913068">
      <w:bodyDiv w:val="1"/>
      <w:marLeft w:val="0"/>
      <w:marRight w:val="0"/>
      <w:marTop w:val="0"/>
      <w:marBottom w:val="0"/>
      <w:divBdr>
        <w:top w:val="none" w:sz="0" w:space="0" w:color="auto"/>
        <w:left w:val="none" w:sz="0" w:space="0" w:color="auto"/>
        <w:bottom w:val="none" w:sz="0" w:space="0" w:color="auto"/>
        <w:right w:val="none" w:sz="0" w:space="0" w:color="auto"/>
      </w:divBdr>
    </w:div>
    <w:div w:id="902914278">
      <w:bodyDiv w:val="1"/>
      <w:marLeft w:val="0"/>
      <w:marRight w:val="0"/>
      <w:marTop w:val="0"/>
      <w:marBottom w:val="0"/>
      <w:divBdr>
        <w:top w:val="none" w:sz="0" w:space="0" w:color="auto"/>
        <w:left w:val="none" w:sz="0" w:space="0" w:color="auto"/>
        <w:bottom w:val="none" w:sz="0" w:space="0" w:color="auto"/>
        <w:right w:val="none" w:sz="0" w:space="0" w:color="auto"/>
      </w:divBdr>
    </w:div>
    <w:div w:id="902957133">
      <w:bodyDiv w:val="1"/>
      <w:marLeft w:val="0"/>
      <w:marRight w:val="0"/>
      <w:marTop w:val="0"/>
      <w:marBottom w:val="0"/>
      <w:divBdr>
        <w:top w:val="none" w:sz="0" w:space="0" w:color="auto"/>
        <w:left w:val="none" w:sz="0" w:space="0" w:color="auto"/>
        <w:bottom w:val="none" w:sz="0" w:space="0" w:color="auto"/>
        <w:right w:val="none" w:sz="0" w:space="0" w:color="auto"/>
      </w:divBdr>
    </w:div>
    <w:div w:id="902981308">
      <w:bodyDiv w:val="1"/>
      <w:marLeft w:val="0"/>
      <w:marRight w:val="0"/>
      <w:marTop w:val="0"/>
      <w:marBottom w:val="0"/>
      <w:divBdr>
        <w:top w:val="none" w:sz="0" w:space="0" w:color="auto"/>
        <w:left w:val="none" w:sz="0" w:space="0" w:color="auto"/>
        <w:bottom w:val="none" w:sz="0" w:space="0" w:color="auto"/>
        <w:right w:val="none" w:sz="0" w:space="0" w:color="auto"/>
      </w:divBdr>
    </w:div>
    <w:div w:id="902986497">
      <w:bodyDiv w:val="1"/>
      <w:marLeft w:val="0"/>
      <w:marRight w:val="0"/>
      <w:marTop w:val="0"/>
      <w:marBottom w:val="0"/>
      <w:divBdr>
        <w:top w:val="none" w:sz="0" w:space="0" w:color="auto"/>
        <w:left w:val="none" w:sz="0" w:space="0" w:color="auto"/>
        <w:bottom w:val="none" w:sz="0" w:space="0" w:color="auto"/>
        <w:right w:val="none" w:sz="0" w:space="0" w:color="auto"/>
      </w:divBdr>
    </w:div>
    <w:div w:id="903025407">
      <w:bodyDiv w:val="1"/>
      <w:marLeft w:val="0"/>
      <w:marRight w:val="0"/>
      <w:marTop w:val="0"/>
      <w:marBottom w:val="0"/>
      <w:divBdr>
        <w:top w:val="none" w:sz="0" w:space="0" w:color="auto"/>
        <w:left w:val="none" w:sz="0" w:space="0" w:color="auto"/>
        <w:bottom w:val="none" w:sz="0" w:space="0" w:color="auto"/>
        <w:right w:val="none" w:sz="0" w:space="0" w:color="auto"/>
      </w:divBdr>
    </w:div>
    <w:div w:id="903029956">
      <w:bodyDiv w:val="1"/>
      <w:marLeft w:val="0"/>
      <w:marRight w:val="0"/>
      <w:marTop w:val="0"/>
      <w:marBottom w:val="0"/>
      <w:divBdr>
        <w:top w:val="none" w:sz="0" w:space="0" w:color="auto"/>
        <w:left w:val="none" w:sz="0" w:space="0" w:color="auto"/>
        <w:bottom w:val="none" w:sz="0" w:space="0" w:color="auto"/>
        <w:right w:val="none" w:sz="0" w:space="0" w:color="auto"/>
      </w:divBdr>
    </w:div>
    <w:div w:id="903105725">
      <w:bodyDiv w:val="1"/>
      <w:marLeft w:val="0"/>
      <w:marRight w:val="0"/>
      <w:marTop w:val="0"/>
      <w:marBottom w:val="0"/>
      <w:divBdr>
        <w:top w:val="none" w:sz="0" w:space="0" w:color="auto"/>
        <w:left w:val="none" w:sz="0" w:space="0" w:color="auto"/>
        <w:bottom w:val="none" w:sz="0" w:space="0" w:color="auto"/>
        <w:right w:val="none" w:sz="0" w:space="0" w:color="auto"/>
      </w:divBdr>
    </w:div>
    <w:div w:id="903218331">
      <w:bodyDiv w:val="1"/>
      <w:marLeft w:val="0"/>
      <w:marRight w:val="0"/>
      <w:marTop w:val="0"/>
      <w:marBottom w:val="0"/>
      <w:divBdr>
        <w:top w:val="none" w:sz="0" w:space="0" w:color="auto"/>
        <w:left w:val="none" w:sz="0" w:space="0" w:color="auto"/>
        <w:bottom w:val="none" w:sz="0" w:space="0" w:color="auto"/>
        <w:right w:val="none" w:sz="0" w:space="0" w:color="auto"/>
      </w:divBdr>
    </w:div>
    <w:div w:id="903292595">
      <w:bodyDiv w:val="1"/>
      <w:marLeft w:val="0"/>
      <w:marRight w:val="0"/>
      <w:marTop w:val="0"/>
      <w:marBottom w:val="0"/>
      <w:divBdr>
        <w:top w:val="none" w:sz="0" w:space="0" w:color="auto"/>
        <w:left w:val="none" w:sz="0" w:space="0" w:color="auto"/>
        <w:bottom w:val="none" w:sz="0" w:space="0" w:color="auto"/>
        <w:right w:val="none" w:sz="0" w:space="0" w:color="auto"/>
      </w:divBdr>
    </w:div>
    <w:div w:id="903443417">
      <w:bodyDiv w:val="1"/>
      <w:marLeft w:val="0"/>
      <w:marRight w:val="0"/>
      <w:marTop w:val="0"/>
      <w:marBottom w:val="0"/>
      <w:divBdr>
        <w:top w:val="none" w:sz="0" w:space="0" w:color="auto"/>
        <w:left w:val="none" w:sz="0" w:space="0" w:color="auto"/>
        <w:bottom w:val="none" w:sz="0" w:space="0" w:color="auto"/>
        <w:right w:val="none" w:sz="0" w:space="0" w:color="auto"/>
      </w:divBdr>
    </w:div>
    <w:div w:id="903490093">
      <w:bodyDiv w:val="1"/>
      <w:marLeft w:val="0"/>
      <w:marRight w:val="0"/>
      <w:marTop w:val="0"/>
      <w:marBottom w:val="0"/>
      <w:divBdr>
        <w:top w:val="none" w:sz="0" w:space="0" w:color="auto"/>
        <w:left w:val="none" w:sz="0" w:space="0" w:color="auto"/>
        <w:bottom w:val="none" w:sz="0" w:space="0" w:color="auto"/>
        <w:right w:val="none" w:sz="0" w:space="0" w:color="auto"/>
      </w:divBdr>
    </w:div>
    <w:div w:id="903493444">
      <w:bodyDiv w:val="1"/>
      <w:marLeft w:val="0"/>
      <w:marRight w:val="0"/>
      <w:marTop w:val="0"/>
      <w:marBottom w:val="0"/>
      <w:divBdr>
        <w:top w:val="none" w:sz="0" w:space="0" w:color="auto"/>
        <w:left w:val="none" w:sz="0" w:space="0" w:color="auto"/>
        <w:bottom w:val="none" w:sz="0" w:space="0" w:color="auto"/>
        <w:right w:val="none" w:sz="0" w:space="0" w:color="auto"/>
      </w:divBdr>
    </w:div>
    <w:div w:id="903563342">
      <w:bodyDiv w:val="1"/>
      <w:marLeft w:val="0"/>
      <w:marRight w:val="0"/>
      <w:marTop w:val="0"/>
      <w:marBottom w:val="0"/>
      <w:divBdr>
        <w:top w:val="none" w:sz="0" w:space="0" w:color="auto"/>
        <w:left w:val="none" w:sz="0" w:space="0" w:color="auto"/>
        <w:bottom w:val="none" w:sz="0" w:space="0" w:color="auto"/>
        <w:right w:val="none" w:sz="0" w:space="0" w:color="auto"/>
      </w:divBdr>
    </w:div>
    <w:div w:id="903681111">
      <w:bodyDiv w:val="1"/>
      <w:marLeft w:val="0"/>
      <w:marRight w:val="0"/>
      <w:marTop w:val="0"/>
      <w:marBottom w:val="0"/>
      <w:divBdr>
        <w:top w:val="none" w:sz="0" w:space="0" w:color="auto"/>
        <w:left w:val="none" w:sz="0" w:space="0" w:color="auto"/>
        <w:bottom w:val="none" w:sz="0" w:space="0" w:color="auto"/>
        <w:right w:val="none" w:sz="0" w:space="0" w:color="auto"/>
      </w:divBdr>
    </w:div>
    <w:div w:id="903756082">
      <w:bodyDiv w:val="1"/>
      <w:marLeft w:val="0"/>
      <w:marRight w:val="0"/>
      <w:marTop w:val="0"/>
      <w:marBottom w:val="0"/>
      <w:divBdr>
        <w:top w:val="none" w:sz="0" w:space="0" w:color="auto"/>
        <w:left w:val="none" w:sz="0" w:space="0" w:color="auto"/>
        <w:bottom w:val="none" w:sz="0" w:space="0" w:color="auto"/>
        <w:right w:val="none" w:sz="0" w:space="0" w:color="auto"/>
      </w:divBdr>
    </w:div>
    <w:div w:id="903833353">
      <w:bodyDiv w:val="1"/>
      <w:marLeft w:val="0"/>
      <w:marRight w:val="0"/>
      <w:marTop w:val="0"/>
      <w:marBottom w:val="0"/>
      <w:divBdr>
        <w:top w:val="none" w:sz="0" w:space="0" w:color="auto"/>
        <w:left w:val="none" w:sz="0" w:space="0" w:color="auto"/>
        <w:bottom w:val="none" w:sz="0" w:space="0" w:color="auto"/>
        <w:right w:val="none" w:sz="0" w:space="0" w:color="auto"/>
      </w:divBdr>
    </w:div>
    <w:div w:id="903873026">
      <w:bodyDiv w:val="1"/>
      <w:marLeft w:val="0"/>
      <w:marRight w:val="0"/>
      <w:marTop w:val="0"/>
      <w:marBottom w:val="0"/>
      <w:divBdr>
        <w:top w:val="none" w:sz="0" w:space="0" w:color="auto"/>
        <w:left w:val="none" w:sz="0" w:space="0" w:color="auto"/>
        <w:bottom w:val="none" w:sz="0" w:space="0" w:color="auto"/>
        <w:right w:val="none" w:sz="0" w:space="0" w:color="auto"/>
      </w:divBdr>
    </w:div>
    <w:div w:id="903873826">
      <w:bodyDiv w:val="1"/>
      <w:marLeft w:val="0"/>
      <w:marRight w:val="0"/>
      <w:marTop w:val="0"/>
      <w:marBottom w:val="0"/>
      <w:divBdr>
        <w:top w:val="none" w:sz="0" w:space="0" w:color="auto"/>
        <w:left w:val="none" w:sz="0" w:space="0" w:color="auto"/>
        <w:bottom w:val="none" w:sz="0" w:space="0" w:color="auto"/>
        <w:right w:val="none" w:sz="0" w:space="0" w:color="auto"/>
      </w:divBdr>
    </w:div>
    <w:div w:id="903905109">
      <w:bodyDiv w:val="1"/>
      <w:marLeft w:val="0"/>
      <w:marRight w:val="0"/>
      <w:marTop w:val="0"/>
      <w:marBottom w:val="0"/>
      <w:divBdr>
        <w:top w:val="none" w:sz="0" w:space="0" w:color="auto"/>
        <w:left w:val="none" w:sz="0" w:space="0" w:color="auto"/>
        <w:bottom w:val="none" w:sz="0" w:space="0" w:color="auto"/>
        <w:right w:val="none" w:sz="0" w:space="0" w:color="auto"/>
      </w:divBdr>
    </w:div>
    <w:div w:id="903952317">
      <w:bodyDiv w:val="1"/>
      <w:marLeft w:val="0"/>
      <w:marRight w:val="0"/>
      <w:marTop w:val="0"/>
      <w:marBottom w:val="0"/>
      <w:divBdr>
        <w:top w:val="none" w:sz="0" w:space="0" w:color="auto"/>
        <w:left w:val="none" w:sz="0" w:space="0" w:color="auto"/>
        <w:bottom w:val="none" w:sz="0" w:space="0" w:color="auto"/>
        <w:right w:val="none" w:sz="0" w:space="0" w:color="auto"/>
      </w:divBdr>
    </w:div>
    <w:div w:id="903953234">
      <w:bodyDiv w:val="1"/>
      <w:marLeft w:val="0"/>
      <w:marRight w:val="0"/>
      <w:marTop w:val="0"/>
      <w:marBottom w:val="0"/>
      <w:divBdr>
        <w:top w:val="none" w:sz="0" w:space="0" w:color="auto"/>
        <w:left w:val="none" w:sz="0" w:space="0" w:color="auto"/>
        <w:bottom w:val="none" w:sz="0" w:space="0" w:color="auto"/>
        <w:right w:val="none" w:sz="0" w:space="0" w:color="auto"/>
      </w:divBdr>
    </w:div>
    <w:div w:id="904031956">
      <w:bodyDiv w:val="1"/>
      <w:marLeft w:val="0"/>
      <w:marRight w:val="0"/>
      <w:marTop w:val="0"/>
      <w:marBottom w:val="0"/>
      <w:divBdr>
        <w:top w:val="none" w:sz="0" w:space="0" w:color="auto"/>
        <w:left w:val="none" w:sz="0" w:space="0" w:color="auto"/>
        <w:bottom w:val="none" w:sz="0" w:space="0" w:color="auto"/>
        <w:right w:val="none" w:sz="0" w:space="0" w:color="auto"/>
      </w:divBdr>
    </w:div>
    <w:div w:id="904144606">
      <w:bodyDiv w:val="1"/>
      <w:marLeft w:val="0"/>
      <w:marRight w:val="0"/>
      <w:marTop w:val="0"/>
      <w:marBottom w:val="0"/>
      <w:divBdr>
        <w:top w:val="none" w:sz="0" w:space="0" w:color="auto"/>
        <w:left w:val="none" w:sz="0" w:space="0" w:color="auto"/>
        <w:bottom w:val="none" w:sz="0" w:space="0" w:color="auto"/>
        <w:right w:val="none" w:sz="0" w:space="0" w:color="auto"/>
      </w:divBdr>
    </w:div>
    <w:div w:id="904148237">
      <w:bodyDiv w:val="1"/>
      <w:marLeft w:val="0"/>
      <w:marRight w:val="0"/>
      <w:marTop w:val="0"/>
      <w:marBottom w:val="0"/>
      <w:divBdr>
        <w:top w:val="none" w:sz="0" w:space="0" w:color="auto"/>
        <w:left w:val="none" w:sz="0" w:space="0" w:color="auto"/>
        <w:bottom w:val="none" w:sz="0" w:space="0" w:color="auto"/>
        <w:right w:val="none" w:sz="0" w:space="0" w:color="auto"/>
      </w:divBdr>
    </w:div>
    <w:div w:id="904220476">
      <w:bodyDiv w:val="1"/>
      <w:marLeft w:val="0"/>
      <w:marRight w:val="0"/>
      <w:marTop w:val="0"/>
      <w:marBottom w:val="0"/>
      <w:divBdr>
        <w:top w:val="none" w:sz="0" w:space="0" w:color="auto"/>
        <w:left w:val="none" w:sz="0" w:space="0" w:color="auto"/>
        <w:bottom w:val="none" w:sz="0" w:space="0" w:color="auto"/>
        <w:right w:val="none" w:sz="0" w:space="0" w:color="auto"/>
      </w:divBdr>
    </w:div>
    <w:div w:id="904266312">
      <w:bodyDiv w:val="1"/>
      <w:marLeft w:val="0"/>
      <w:marRight w:val="0"/>
      <w:marTop w:val="0"/>
      <w:marBottom w:val="0"/>
      <w:divBdr>
        <w:top w:val="none" w:sz="0" w:space="0" w:color="auto"/>
        <w:left w:val="none" w:sz="0" w:space="0" w:color="auto"/>
        <w:bottom w:val="none" w:sz="0" w:space="0" w:color="auto"/>
        <w:right w:val="none" w:sz="0" w:space="0" w:color="auto"/>
      </w:divBdr>
    </w:div>
    <w:div w:id="904412114">
      <w:bodyDiv w:val="1"/>
      <w:marLeft w:val="0"/>
      <w:marRight w:val="0"/>
      <w:marTop w:val="0"/>
      <w:marBottom w:val="0"/>
      <w:divBdr>
        <w:top w:val="none" w:sz="0" w:space="0" w:color="auto"/>
        <w:left w:val="none" w:sz="0" w:space="0" w:color="auto"/>
        <w:bottom w:val="none" w:sz="0" w:space="0" w:color="auto"/>
        <w:right w:val="none" w:sz="0" w:space="0" w:color="auto"/>
      </w:divBdr>
    </w:div>
    <w:div w:id="904493892">
      <w:bodyDiv w:val="1"/>
      <w:marLeft w:val="0"/>
      <w:marRight w:val="0"/>
      <w:marTop w:val="0"/>
      <w:marBottom w:val="0"/>
      <w:divBdr>
        <w:top w:val="none" w:sz="0" w:space="0" w:color="auto"/>
        <w:left w:val="none" w:sz="0" w:space="0" w:color="auto"/>
        <w:bottom w:val="none" w:sz="0" w:space="0" w:color="auto"/>
        <w:right w:val="none" w:sz="0" w:space="0" w:color="auto"/>
      </w:divBdr>
    </w:div>
    <w:div w:id="904528311">
      <w:bodyDiv w:val="1"/>
      <w:marLeft w:val="0"/>
      <w:marRight w:val="0"/>
      <w:marTop w:val="0"/>
      <w:marBottom w:val="0"/>
      <w:divBdr>
        <w:top w:val="none" w:sz="0" w:space="0" w:color="auto"/>
        <w:left w:val="none" w:sz="0" w:space="0" w:color="auto"/>
        <w:bottom w:val="none" w:sz="0" w:space="0" w:color="auto"/>
        <w:right w:val="none" w:sz="0" w:space="0" w:color="auto"/>
      </w:divBdr>
    </w:div>
    <w:div w:id="904530735">
      <w:bodyDiv w:val="1"/>
      <w:marLeft w:val="0"/>
      <w:marRight w:val="0"/>
      <w:marTop w:val="0"/>
      <w:marBottom w:val="0"/>
      <w:divBdr>
        <w:top w:val="none" w:sz="0" w:space="0" w:color="auto"/>
        <w:left w:val="none" w:sz="0" w:space="0" w:color="auto"/>
        <w:bottom w:val="none" w:sz="0" w:space="0" w:color="auto"/>
        <w:right w:val="none" w:sz="0" w:space="0" w:color="auto"/>
      </w:divBdr>
    </w:div>
    <w:div w:id="904536374">
      <w:bodyDiv w:val="1"/>
      <w:marLeft w:val="0"/>
      <w:marRight w:val="0"/>
      <w:marTop w:val="0"/>
      <w:marBottom w:val="0"/>
      <w:divBdr>
        <w:top w:val="none" w:sz="0" w:space="0" w:color="auto"/>
        <w:left w:val="none" w:sz="0" w:space="0" w:color="auto"/>
        <w:bottom w:val="none" w:sz="0" w:space="0" w:color="auto"/>
        <w:right w:val="none" w:sz="0" w:space="0" w:color="auto"/>
      </w:divBdr>
    </w:div>
    <w:div w:id="904678931">
      <w:bodyDiv w:val="1"/>
      <w:marLeft w:val="0"/>
      <w:marRight w:val="0"/>
      <w:marTop w:val="0"/>
      <w:marBottom w:val="0"/>
      <w:divBdr>
        <w:top w:val="none" w:sz="0" w:space="0" w:color="auto"/>
        <w:left w:val="none" w:sz="0" w:space="0" w:color="auto"/>
        <w:bottom w:val="none" w:sz="0" w:space="0" w:color="auto"/>
        <w:right w:val="none" w:sz="0" w:space="0" w:color="auto"/>
      </w:divBdr>
    </w:div>
    <w:div w:id="904684057">
      <w:bodyDiv w:val="1"/>
      <w:marLeft w:val="0"/>
      <w:marRight w:val="0"/>
      <w:marTop w:val="0"/>
      <w:marBottom w:val="0"/>
      <w:divBdr>
        <w:top w:val="none" w:sz="0" w:space="0" w:color="auto"/>
        <w:left w:val="none" w:sz="0" w:space="0" w:color="auto"/>
        <w:bottom w:val="none" w:sz="0" w:space="0" w:color="auto"/>
        <w:right w:val="none" w:sz="0" w:space="0" w:color="auto"/>
      </w:divBdr>
    </w:div>
    <w:div w:id="904684081">
      <w:bodyDiv w:val="1"/>
      <w:marLeft w:val="0"/>
      <w:marRight w:val="0"/>
      <w:marTop w:val="0"/>
      <w:marBottom w:val="0"/>
      <w:divBdr>
        <w:top w:val="none" w:sz="0" w:space="0" w:color="auto"/>
        <w:left w:val="none" w:sz="0" w:space="0" w:color="auto"/>
        <w:bottom w:val="none" w:sz="0" w:space="0" w:color="auto"/>
        <w:right w:val="none" w:sz="0" w:space="0" w:color="auto"/>
      </w:divBdr>
    </w:div>
    <w:div w:id="904725106">
      <w:bodyDiv w:val="1"/>
      <w:marLeft w:val="0"/>
      <w:marRight w:val="0"/>
      <w:marTop w:val="0"/>
      <w:marBottom w:val="0"/>
      <w:divBdr>
        <w:top w:val="none" w:sz="0" w:space="0" w:color="auto"/>
        <w:left w:val="none" w:sz="0" w:space="0" w:color="auto"/>
        <w:bottom w:val="none" w:sz="0" w:space="0" w:color="auto"/>
        <w:right w:val="none" w:sz="0" w:space="0" w:color="auto"/>
      </w:divBdr>
    </w:div>
    <w:div w:id="904800750">
      <w:bodyDiv w:val="1"/>
      <w:marLeft w:val="0"/>
      <w:marRight w:val="0"/>
      <w:marTop w:val="0"/>
      <w:marBottom w:val="0"/>
      <w:divBdr>
        <w:top w:val="none" w:sz="0" w:space="0" w:color="auto"/>
        <w:left w:val="none" w:sz="0" w:space="0" w:color="auto"/>
        <w:bottom w:val="none" w:sz="0" w:space="0" w:color="auto"/>
        <w:right w:val="none" w:sz="0" w:space="0" w:color="auto"/>
      </w:divBdr>
    </w:div>
    <w:div w:id="905065512">
      <w:bodyDiv w:val="1"/>
      <w:marLeft w:val="0"/>
      <w:marRight w:val="0"/>
      <w:marTop w:val="0"/>
      <w:marBottom w:val="0"/>
      <w:divBdr>
        <w:top w:val="none" w:sz="0" w:space="0" w:color="auto"/>
        <w:left w:val="none" w:sz="0" w:space="0" w:color="auto"/>
        <w:bottom w:val="none" w:sz="0" w:space="0" w:color="auto"/>
        <w:right w:val="none" w:sz="0" w:space="0" w:color="auto"/>
      </w:divBdr>
    </w:div>
    <w:div w:id="905143729">
      <w:bodyDiv w:val="1"/>
      <w:marLeft w:val="0"/>
      <w:marRight w:val="0"/>
      <w:marTop w:val="0"/>
      <w:marBottom w:val="0"/>
      <w:divBdr>
        <w:top w:val="none" w:sz="0" w:space="0" w:color="auto"/>
        <w:left w:val="none" w:sz="0" w:space="0" w:color="auto"/>
        <w:bottom w:val="none" w:sz="0" w:space="0" w:color="auto"/>
        <w:right w:val="none" w:sz="0" w:space="0" w:color="auto"/>
      </w:divBdr>
    </w:div>
    <w:div w:id="905144327">
      <w:bodyDiv w:val="1"/>
      <w:marLeft w:val="0"/>
      <w:marRight w:val="0"/>
      <w:marTop w:val="0"/>
      <w:marBottom w:val="0"/>
      <w:divBdr>
        <w:top w:val="none" w:sz="0" w:space="0" w:color="auto"/>
        <w:left w:val="none" w:sz="0" w:space="0" w:color="auto"/>
        <w:bottom w:val="none" w:sz="0" w:space="0" w:color="auto"/>
        <w:right w:val="none" w:sz="0" w:space="0" w:color="auto"/>
      </w:divBdr>
    </w:div>
    <w:div w:id="905145425">
      <w:bodyDiv w:val="1"/>
      <w:marLeft w:val="0"/>
      <w:marRight w:val="0"/>
      <w:marTop w:val="0"/>
      <w:marBottom w:val="0"/>
      <w:divBdr>
        <w:top w:val="none" w:sz="0" w:space="0" w:color="auto"/>
        <w:left w:val="none" w:sz="0" w:space="0" w:color="auto"/>
        <w:bottom w:val="none" w:sz="0" w:space="0" w:color="auto"/>
        <w:right w:val="none" w:sz="0" w:space="0" w:color="auto"/>
      </w:divBdr>
    </w:div>
    <w:div w:id="905380900">
      <w:bodyDiv w:val="1"/>
      <w:marLeft w:val="0"/>
      <w:marRight w:val="0"/>
      <w:marTop w:val="0"/>
      <w:marBottom w:val="0"/>
      <w:divBdr>
        <w:top w:val="none" w:sz="0" w:space="0" w:color="auto"/>
        <w:left w:val="none" w:sz="0" w:space="0" w:color="auto"/>
        <w:bottom w:val="none" w:sz="0" w:space="0" w:color="auto"/>
        <w:right w:val="none" w:sz="0" w:space="0" w:color="auto"/>
      </w:divBdr>
    </w:div>
    <w:div w:id="905607155">
      <w:bodyDiv w:val="1"/>
      <w:marLeft w:val="0"/>
      <w:marRight w:val="0"/>
      <w:marTop w:val="0"/>
      <w:marBottom w:val="0"/>
      <w:divBdr>
        <w:top w:val="none" w:sz="0" w:space="0" w:color="auto"/>
        <w:left w:val="none" w:sz="0" w:space="0" w:color="auto"/>
        <w:bottom w:val="none" w:sz="0" w:space="0" w:color="auto"/>
        <w:right w:val="none" w:sz="0" w:space="0" w:color="auto"/>
      </w:divBdr>
    </w:div>
    <w:div w:id="905648405">
      <w:bodyDiv w:val="1"/>
      <w:marLeft w:val="0"/>
      <w:marRight w:val="0"/>
      <w:marTop w:val="0"/>
      <w:marBottom w:val="0"/>
      <w:divBdr>
        <w:top w:val="none" w:sz="0" w:space="0" w:color="auto"/>
        <w:left w:val="none" w:sz="0" w:space="0" w:color="auto"/>
        <w:bottom w:val="none" w:sz="0" w:space="0" w:color="auto"/>
        <w:right w:val="none" w:sz="0" w:space="0" w:color="auto"/>
      </w:divBdr>
    </w:div>
    <w:div w:id="905651632">
      <w:bodyDiv w:val="1"/>
      <w:marLeft w:val="0"/>
      <w:marRight w:val="0"/>
      <w:marTop w:val="0"/>
      <w:marBottom w:val="0"/>
      <w:divBdr>
        <w:top w:val="none" w:sz="0" w:space="0" w:color="auto"/>
        <w:left w:val="none" w:sz="0" w:space="0" w:color="auto"/>
        <w:bottom w:val="none" w:sz="0" w:space="0" w:color="auto"/>
        <w:right w:val="none" w:sz="0" w:space="0" w:color="auto"/>
      </w:divBdr>
    </w:div>
    <w:div w:id="905726300">
      <w:bodyDiv w:val="1"/>
      <w:marLeft w:val="0"/>
      <w:marRight w:val="0"/>
      <w:marTop w:val="0"/>
      <w:marBottom w:val="0"/>
      <w:divBdr>
        <w:top w:val="none" w:sz="0" w:space="0" w:color="auto"/>
        <w:left w:val="none" w:sz="0" w:space="0" w:color="auto"/>
        <w:bottom w:val="none" w:sz="0" w:space="0" w:color="auto"/>
        <w:right w:val="none" w:sz="0" w:space="0" w:color="auto"/>
      </w:divBdr>
    </w:div>
    <w:div w:id="905798062">
      <w:bodyDiv w:val="1"/>
      <w:marLeft w:val="0"/>
      <w:marRight w:val="0"/>
      <w:marTop w:val="0"/>
      <w:marBottom w:val="0"/>
      <w:divBdr>
        <w:top w:val="none" w:sz="0" w:space="0" w:color="auto"/>
        <w:left w:val="none" w:sz="0" w:space="0" w:color="auto"/>
        <w:bottom w:val="none" w:sz="0" w:space="0" w:color="auto"/>
        <w:right w:val="none" w:sz="0" w:space="0" w:color="auto"/>
      </w:divBdr>
    </w:div>
    <w:div w:id="905801266">
      <w:bodyDiv w:val="1"/>
      <w:marLeft w:val="0"/>
      <w:marRight w:val="0"/>
      <w:marTop w:val="0"/>
      <w:marBottom w:val="0"/>
      <w:divBdr>
        <w:top w:val="none" w:sz="0" w:space="0" w:color="auto"/>
        <w:left w:val="none" w:sz="0" w:space="0" w:color="auto"/>
        <w:bottom w:val="none" w:sz="0" w:space="0" w:color="auto"/>
        <w:right w:val="none" w:sz="0" w:space="0" w:color="auto"/>
      </w:divBdr>
    </w:div>
    <w:div w:id="905988604">
      <w:bodyDiv w:val="1"/>
      <w:marLeft w:val="0"/>
      <w:marRight w:val="0"/>
      <w:marTop w:val="0"/>
      <w:marBottom w:val="0"/>
      <w:divBdr>
        <w:top w:val="none" w:sz="0" w:space="0" w:color="auto"/>
        <w:left w:val="none" w:sz="0" w:space="0" w:color="auto"/>
        <w:bottom w:val="none" w:sz="0" w:space="0" w:color="auto"/>
        <w:right w:val="none" w:sz="0" w:space="0" w:color="auto"/>
      </w:divBdr>
    </w:div>
    <w:div w:id="905992414">
      <w:bodyDiv w:val="1"/>
      <w:marLeft w:val="0"/>
      <w:marRight w:val="0"/>
      <w:marTop w:val="0"/>
      <w:marBottom w:val="0"/>
      <w:divBdr>
        <w:top w:val="none" w:sz="0" w:space="0" w:color="auto"/>
        <w:left w:val="none" w:sz="0" w:space="0" w:color="auto"/>
        <w:bottom w:val="none" w:sz="0" w:space="0" w:color="auto"/>
        <w:right w:val="none" w:sz="0" w:space="0" w:color="auto"/>
      </w:divBdr>
    </w:div>
    <w:div w:id="905993062">
      <w:bodyDiv w:val="1"/>
      <w:marLeft w:val="0"/>
      <w:marRight w:val="0"/>
      <w:marTop w:val="0"/>
      <w:marBottom w:val="0"/>
      <w:divBdr>
        <w:top w:val="none" w:sz="0" w:space="0" w:color="auto"/>
        <w:left w:val="none" w:sz="0" w:space="0" w:color="auto"/>
        <w:bottom w:val="none" w:sz="0" w:space="0" w:color="auto"/>
        <w:right w:val="none" w:sz="0" w:space="0" w:color="auto"/>
      </w:divBdr>
    </w:div>
    <w:div w:id="906037040">
      <w:bodyDiv w:val="1"/>
      <w:marLeft w:val="0"/>
      <w:marRight w:val="0"/>
      <w:marTop w:val="0"/>
      <w:marBottom w:val="0"/>
      <w:divBdr>
        <w:top w:val="none" w:sz="0" w:space="0" w:color="auto"/>
        <w:left w:val="none" w:sz="0" w:space="0" w:color="auto"/>
        <w:bottom w:val="none" w:sz="0" w:space="0" w:color="auto"/>
        <w:right w:val="none" w:sz="0" w:space="0" w:color="auto"/>
      </w:divBdr>
    </w:div>
    <w:div w:id="906182988">
      <w:bodyDiv w:val="1"/>
      <w:marLeft w:val="0"/>
      <w:marRight w:val="0"/>
      <w:marTop w:val="0"/>
      <w:marBottom w:val="0"/>
      <w:divBdr>
        <w:top w:val="none" w:sz="0" w:space="0" w:color="auto"/>
        <w:left w:val="none" w:sz="0" w:space="0" w:color="auto"/>
        <w:bottom w:val="none" w:sz="0" w:space="0" w:color="auto"/>
        <w:right w:val="none" w:sz="0" w:space="0" w:color="auto"/>
      </w:divBdr>
    </w:div>
    <w:div w:id="906261136">
      <w:bodyDiv w:val="1"/>
      <w:marLeft w:val="0"/>
      <w:marRight w:val="0"/>
      <w:marTop w:val="0"/>
      <w:marBottom w:val="0"/>
      <w:divBdr>
        <w:top w:val="none" w:sz="0" w:space="0" w:color="auto"/>
        <w:left w:val="none" w:sz="0" w:space="0" w:color="auto"/>
        <w:bottom w:val="none" w:sz="0" w:space="0" w:color="auto"/>
        <w:right w:val="none" w:sz="0" w:space="0" w:color="auto"/>
      </w:divBdr>
    </w:div>
    <w:div w:id="906307849">
      <w:bodyDiv w:val="1"/>
      <w:marLeft w:val="0"/>
      <w:marRight w:val="0"/>
      <w:marTop w:val="0"/>
      <w:marBottom w:val="0"/>
      <w:divBdr>
        <w:top w:val="none" w:sz="0" w:space="0" w:color="auto"/>
        <w:left w:val="none" w:sz="0" w:space="0" w:color="auto"/>
        <w:bottom w:val="none" w:sz="0" w:space="0" w:color="auto"/>
        <w:right w:val="none" w:sz="0" w:space="0" w:color="auto"/>
      </w:divBdr>
    </w:div>
    <w:div w:id="906377877">
      <w:bodyDiv w:val="1"/>
      <w:marLeft w:val="0"/>
      <w:marRight w:val="0"/>
      <w:marTop w:val="0"/>
      <w:marBottom w:val="0"/>
      <w:divBdr>
        <w:top w:val="none" w:sz="0" w:space="0" w:color="auto"/>
        <w:left w:val="none" w:sz="0" w:space="0" w:color="auto"/>
        <w:bottom w:val="none" w:sz="0" w:space="0" w:color="auto"/>
        <w:right w:val="none" w:sz="0" w:space="0" w:color="auto"/>
      </w:divBdr>
    </w:div>
    <w:div w:id="906459363">
      <w:bodyDiv w:val="1"/>
      <w:marLeft w:val="0"/>
      <w:marRight w:val="0"/>
      <w:marTop w:val="0"/>
      <w:marBottom w:val="0"/>
      <w:divBdr>
        <w:top w:val="none" w:sz="0" w:space="0" w:color="auto"/>
        <w:left w:val="none" w:sz="0" w:space="0" w:color="auto"/>
        <w:bottom w:val="none" w:sz="0" w:space="0" w:color="auto"/>
        <w:right w:val="none" w:sz="0" w:space="0" w:color="auto"/>
      </w:divBdr>
    </w:div>
    <w:div w:id="906649381">
      <w:bodyDiv w:val="1"/>
      <w:marLeft w:val="0"/>
      <w:marRight w:val="0"/>
      <w:marTop w:val="0"/>
      <w:marBottom w:val="0"/>
      <w:divBdr>
        <w:top w:val="none" w:sz="0" w:space="0" w:color="auto"/>
        <w:left w:val="none" w:sz="0" w:space="0" w:color="auto"/>
        <w:bottom w:val="none" w:sz="0" w:space="0" w:color="auto"/>
        <w:right w:val="none" w:sz="0" w:space="0" w:color="auto"/>
      </w:divBdr>
    </w:div>
    <w:div w:id="906842941">
      <w:bodyDiv w:val="1"/>
      <w:marLeft w:val="0"/>
      <w:marRight w:val="0"/>
      <w:marTop w:val="0"/>
      <w:marBottom w:val="0"/>
      <w:divBdr>
        <w:top w:val="none" w:sz="0" w:space="0" w:color="auto"/>
        <w:left w:val="none" w:sz="0" w:space="0" w:color="auto"/>
        <w:bottom w:val="none" w:sz="0" w:space="0" w:color="auto"/>
        <w:right w:val="none" w:sz="0" w:space="0" w:color="auto"/>
      </w:divBdr>
    </w:div>
    <w:div w:id="906963633">
      <w:bodyDiv w:val="1"/>
      <w:marLeft w:val="0"/>
      <w:marRight w:val="0"/>
      <w:marTop w:val="0"/>
      <w:marBottom w:val="0"/>
      <w:divBdr>
        <w:top w:val="none" w:sz="0" w:space="0" w:color="auto"/>
        <w:left w:val="none" w:sz="0" w:space="0" w:color="auto"/>
        <w:bottom w:val="none" w:sz="0" w:space="0" w:color="auto"/>
        <w:right w:val="none" w:sz="0" w:space="0" w:color="auto"/>
      </w:divBdr>
    </w:div>
    <w:div w:id="906963857">
      <w:bodyDiv w:val="1"/>
      <w:marLeft w:val="0"/>
      <w:marRight w:val="0"/>
      <w:marTop w:val="0"/>
      <w:marBottom w:val="0"/>
      <w:divBdr>
        <w:top w:val="none" w:sz="0" w:space="0" w:color="auto"/>
        <w:left w:val="none" w:sz="0" w:space="0" w:color="auto"/>
        <w:bottom w:val="none" w:sz="0" w:space="0" w:color="auto"/>
        <w:right w:val="none" w:sz="0" w:space="0" w:color="auto"/>
      </w:divBdr>
    </w:div>
    <w:div w:id="907229807">
      <w:bodyDiv w:val="1"/>
      <w:marLeft w:val="0"/>
      <w:marRight w:val="0"/>
      <w:marTop w:val="0"/>
      <w:marBottom w:val="0"/>
      <w:divBdr>
        <w:top w:val="none" w:sz="0" w:space="0" w:color="auto"/>
        <w:left w:val="none" w:sz="0" w:space="0" w:color="auto"/>
        <w:bottom w:val="none" w:sz="0" w:space="0" w:color="auto"/>
        <w:right w:val="none" w:sz="0" w:space="0" w:color="auto"/>
      </w:divBdr>
    </w:div>
    <w:div w:id="907419769">
      <w:bodyDiv w:val="1"/>
      <w:marLeft w:val="0"/>
      <w:marRight w:val="0"/>
      <w:marTop w:val="0"/>
      <w:marBottom w:val="0"/>
      <w:divBdr>
        <w:top w:val="none" w:sz="0" w:space="0" w:color="auto"/>
        <w:left w:val="none" w:sz="0" w:space="0" w:color="auto"/>
        <w:bottom w:val="none" w:sz="0" w:space="0" w:color="auto"/>
        <w:right w:val="none" w:sz="0" w:space="0" w:color="auto"/>
      </w:divBdr>
    </w:div>
    <w:div w:id="907544091">
      <w:bodyDiv w:val="1"/>
      <w:marLeft w:val="0"/>
      <w:marRight w:val="0"/>
      <w:marTop w:val="0"/>
      <w:marBottom w:val="0"/>
      <w:divBdr>
        <w:top w:val="none" w:sz="0" w:space="0" w:color="auto"/>
        <w:left w:val="none" w:sz="0" w:space="0" w:color="auto"/>
        <w:bottom w:val="none" w:sz="0" w:space="0" w:color="auto"/>
        <w:right w:val="none" w:sz="0" w:space="0" w:color="auto"/>
      </w:divBdr>
    </w:div>
    <w:div w:id="907544576">
      <w:bodyDiv w:val="1"/>
      <w:marLeft w:val="0"/>
      <w:marRight w:val="0"/>
      <w:marTop w:val="0"/>
      <w:marBottom w:val="0"/>
      <w:divBdr>
        <w:top w:val="none" w:sz="0" w:space="0" w:color="auto"/>
        <w:left w:val="none" w:sz="0" w:space="0" w:color="auto"/>
        <w:bottom w:val="none" w:sz="0" w:space="0" w:color="auto"/>
        <w:right w:val="none" w:sz="0" w:space="0" w:color="auto"/>
      </w:divBdr>
    </w:div>
    <w:div w:id="907572426">
      <w:bodyDiv w:val="1"/>
      <w:marLeft w:val="0"/>
      <w:marRight w:val="0"/>
      <w:marTop w:val="0"/>
      <w:marBottom w:val="0"/>
      <w:divBdr>
        <w:top w:val="none" w:sz="0" w:space="0" w:color="auto"/>
        <w:left w:val="none" w:sz="0" w:space="0" w:color="auto"/>
        <w:bottom w:val="none" w:sz="0" w:space="0" w:color="auto"/>
        <w:right w:val="none" w:sz="0" w:space="0" w:color="auto"/>
      </w:divBdr>
    </w:div>
    <w:div w:id="907615023">
      <w:bodyDiv w:val="1"/>
      <w:marLeft w:val="0"/>
      <w:marRight w:val="0"/>
      <w:marTop w:val="0"/>
      <w:marBottom w:val="0"/>
      <w:divBdr>
        <w:top w:val="none" w:sz="0" w:space="0" w:color="auto"/>
        <w:left w:val="none" w:sz="0" w:space="0" w:color="auto"/>
        <w:bottom w:val="none" w:sz="0" w:space="0" w:color="auto"/>
        <w:right w:val="none" w:sz="0" w:space="0" w:color="auto"/>
      </w:divBdr>
    </w:div>
    <w:div w:id="907692548">
      <w:bodyDiv w:val="1"/>
      <w:marLeft w:val="0"/>
      <w:marRight w:val="0"/>
      <w:marTop w:val="0"/>
      <w:marBottom w:val="0"/>
      <w:divBdr>
        <w:top w:val="none" w:sz="0" w:space="0" w:color="auto"/>
        <w:left w:val="none" w:sz="0" w:space="0" w:color="auto"/>
        <w:bottom w:val="none" w:sz="0" w:space="0" w:color="auto"/>
        <w:right w:val="none" w:sz="0" w:space="0" w:color="auto"/>
      </w:divBdr>
    </w:div>
    <w:div w:id="907766412">
      <w:bodyDiv w:val="1"/>
      <w:marLeft w:val="0"/>
      <w:marRight w:val="0"/>
      <w:marTop w:val="0"/>
      <w:marBottom w:val="0"/>
      <w:divBdr>
        <w:top w:val="none" w:sz="0" w:space="0" w:color="auto"/>
        <w:left w:val="none" w:sz="0" w:space="0" w:color="auto"/>
        <w:bottom w:val="none" w:sz="0" w:space="0" w:color="auto"/>
        <w:right w:val="none" w:sz="0" w:space="0" w:color="auto"/>
      </w:divBdr>
    </w:div>
    <w:div w:id="907806524">
      <w:bodyDiv w:val="1"/>
      <w:marLeft w:val="0"/>
      <w:marRight w:val="0"/>
      <w:marTop w:val="0"/>
      <w:marBottom w:val="0"/>
      <w:divBdr>
        <w:top w:val="none" w:sz="0" w:space="0" w:color="auto"/>
        <w:left w:val="none" w:sz="0" w:space="0" w:color="auto"/>
        <w:bottom w:val="none" w:sz="0" w:space="0" w:color="auto"/>
        <w:right w:val="none" w:sz="0" w:space="0" w:color="auto"/>
      </w:divBdr>
    </w:div>
    <w:div w:id="907810608">
      <w:bodyDiv w:val="1"/>
      <w:marLeft w:val="0"/>
      <w:marRight w:val="0"/>
      <w:marTop w:val="0"/>
      <w:marBottom w:val="0"/>
      <w:divBdr>
        <w:top w:val="none" w:sz="0" w:space="0" w:color="auto"/>
        <w:left w:val="none" w:sz="0" w:space="0" w:color="auto"/>
        <w:bottom w:val="none" w:sz="0" w:space="0" w:color="auto"/>
        <w:right w:val="none" w:sz="0" w:space="0" w:color="auto"/>
      </w:divBdr>
    </w:div>
    <w:div w:id="907887352">
      <w:bodyDiv w:val="1"/>
      <w:marLeft w:val="0"/>
      <w:marRight w:val="0"/>
      <w:marTop w:val="0"/>
      <w:marBottom w:val="0"/>
      <w:divBdr>
        <w:top w:val="none" w:sz="0" w:space="0" w:color="auto"/>
        <w:left w:val="none" w:sz="0" w:space="0" w:color="auto"/>
        <w:bottom w:val="none" w:sz="0" w:space="0" w:color="auto"/>
        <w:right w:val="none" w:sz="0" w:space="0" w:color="auto"/>
      </w:divBdr>
    </w:div>
    <w:div w:id="907955345">
      <w:bodyDiv w:val="1"/>
      <w:marLeft w:val="0"/>
      <w:marRight w:val="0"/>
      <w:marTop w:val="0"/>
      <w:marBottom w:val="0"/>
      <w:divBdr>
        <w:top w:val="none" w:sz="0" w:space="0" w:color="auto"/>
        <w:left w:val="none" w:sz="0" w:space="0" w:color="auto"/>
        <w:bottom w:val="none" w:sz="0" w:space="0" w:color="auto"/>
        <w:right w:val="none" w:sz="0" w:space="0" w:color="auto"/>
      </w:divBdr>
    </w:div>
    <w:div w:id="907960885">
      <w:bodyDiv w:val="1"/>
      <w:marLeft w:val="0"/>
      <w:marRight w:val="0"/>
      <w:marTop w:val="0"/>
      <w:marBottom w:val="0"/>
      <w:divBdr>
        <w:top w:val="none" w:sz="0" w:space="0" w:color="auto"/>
        <w:left w:val="none" w:sz="0" w:space="0" w:color="auto"/>
        <w:bottom w:val="none" w:sz="0" w:space="0" w:color="auto"/>
        <w:right w:val="none" w:sz="0" w:space="0" w:color="auto"/>
      </w:divBdr>
    </w:div>
    <w:div w:id="908074169">
      <w:bodyDiv w:val="1"/>
      <w:marLeft w:val="0"/>
      <w:marRight w:val="0"/>
      <w:marTop w:val="0"/>
      <w:marBottom w:val="0"/>
      <w:divBdr>
        <w:top w:val="none" w:sz="0" w:space="0" w:color="auto"/>
        <w:left w:val="none" w:sz="0" w:space="0" w:color="auto"/>
        <w:bottom w:val="none" w:sz="0" w:space="0" w:color="auto"/>
        <w:right w:val="none" w:sz="0" w:space="0" w:color="auto"/>
      </w:divBdr>
    </w:div>
    <w:div w:id="908081975">
      <w:bodyDiv w:val="1"/>
      <w:marLeft w:val="0"/>
      <w:marRight w:val="0"/>
      <w:marTop w:val="0"/>
      <w:marBottom w:val="0"/>
      <w:divBdr>
        <w:top w:val="none" w:sz="0" w:space="0" w:color="auto"/>
        <w:left w:val="none" w:sz="0" w:space="0" w:color="auto"/>
        <w:bottom w:val="none" w:sz="0" w:space="0" w:color="auto"/>
        <w:right w:val="none" w:sz="0" w:space="0" w:color="auto"/>
      </w:divBdr>
    </w:div>
    <w:div w:id="908341047">
      <w:bodyDiv w:val="1"/>
      <w:marLeft w:val="0"/>
      <w:marRight w:val="0"/>
      <w:marTop w:val="0"/>
      <w:marBottom w:val="0"/>
      <w:divBdr>
        <w:top w:val="none" w:sz="0" w:space="0" w:color="auto"/>
        <w:left w:val="none" w:sz="0" w:space="0" w:color="auto"/>
        <w:bottom w:val="none" w:sz="0" w:space="0" w:color="auto"/>
        <w:right w:val="none" w:sz="0" w:space="0" w:color="auto"/>
      </w:divBdr>
    </w:div>
    <w:div w:id="908343735">
      <w:bodyDiv w:val="1"/>
      <w:marLeft w:val="0"/>
      <w:marRight w:val="0"/>
      <w:marTop w:val="0"/>
      <w:marBottom w:val="0"/>
      <w:divBdr>
        <w:top w:val="none" w:sz="0" w:space="0" w:color="auto"/>
        <w:left w:val="none" w:sz="0" w:space="0" w:color="auto"/>
        <w:bottom w:val="none" w:sz="0" w:space="0" w:color="auto"/>
        <w:right w:val="none" w:sz="0" w:space="0" w:color="auto"/>
      </w:divBdr>
    </w:div>
    <w:div w:id="908419741">
      <w:bodyDiv w:val="1"/>
      <w:marLeft w:val="0"/>
      <w:marRight w:val="0"/>
      <w:marTop w:val="0"/>
      <w:marBottom w:val="0"/>
      <w:divBdr>
        <w:top w:val="none" w:sz="0" w:space="0" w:color="auto"/>
        <w:left w:val="none" w:sz="0" w:space="0" w:color="auto"/>
        <w:bottom w:val="none" w:sz="0" w:space="0" w:color="auto"/>
        <w:right w:val="none" w:sz="0" w:space="0" w:color="auto"/>
      </w:divBdr>
    </w:div>
    <w:div w:id="908462368">
      <w:bodyDiv w:val="1"/>
      <w:marLeft w:val="0"/>
      <w:marRight w:val="0"/>
      <w:marTop w:val="0"/>
      <w:marBottom w:val="0"/>
      <w:divBdr>
        <w:top w:val="none" w:sz="0" w:space="0" w:color="auto"/>
        <w:left w:val="none" w:sz="0" w:space="0" w:color="auto"/>
        <w:bottom w:val="none" w:sz="0" w:space="0" w:color="auto"/>
        <w:right w:val="none" w:sz="0" w:space="0" w:color="auto"/>
      </w:divBdr>
    </w:div>
    <w:div w:id="908464536">
      <w:bodyDiv w:val="1"/>
      <w:marLeft w:val="0"/>
      <w:marRight w:val="0"/>
      <w:marTop w:val="0"/>
      <w:marBottom w:val="0"/>
      <w:divBdr>
        <w:top w:val="none" w:sz="0" w:space="0" w:color="auto"/>
        <w:left w:val="none" w:sz="0" w:space="0" w:color="auto"/>
        <w:bottom w:val="none" w:sz="0" w:space="0" w:color="auto"/>
        <w:right w:val="none" w:sz="0" w:space="0" w:color="auto"/>
      </w:divBdr>
    </w:div>
    <w:div w:id="908538541">
      <w:bodyDiv w:val="1"/>
      <w:marLeft w:val="0"/>
      <w:marRight w:val="0"/>
      <w:marTop w:val="0"/>
      <w:marBottom w:val="0"/>
      <w:divBdr>
        <w:top w:val="none" w:sz="0" w:space="0" w:color="auto"/>
        <w:left w:val="none" w:sz="0" w:space="0" w:color="auto"/>
        <w:bottom w:val="none" w:sz="0" w:space="0" w:color="auto"/>
        <w:right w:val="none" w:sz="0" w:space="0" w:color="auto"/>
      </w:divBdr>
    </w:div>
    <w:div w:id="908540917">
      <w:bodyDiv w:val="1"/>
      <w:marLeft w:val="0"/>
      <w:marRight w:val="0"/>
      <w:marTop w:val="0"/>
      <w:marBottom w:val="0"/>
      <w:divBdr>
        <w:top w:val="none" w:sz="0" w:space="0" w:color="auto"/>
        <w:left w:val="none" w:sz="0" w:space="0" w:color="auto"/>
        <w:bottom w:val="none" w:sz="0" w:space="0" w:color="auto"/>
        <w:right w:val="none" w:sz="0" w:space="0" w:color="auto"/>
      </w:divBdr>
    </w:div>
    <w:div w:id="908657703">
      <w:bodyDiv w:val="1"/>
      <w:marLeft w:val="0"/>
      <w:marRight w:val="0"/>
      <w:marTop w:val="0"/>
      <w:marBottom w:val="0"/>
      <w:divBdr>
        <w:top w:val="none" w:sz="0" w:space="0" w:color="auto"/>
        <w:left w:val="none" w:sz="0" w:space="0" w:color="auto"/>
        <w:bottom w:val="none" w:sz="0" w:space="0" w:color="auto"/>
        <w:right w:val="none" w:sz="0" w:space="0" w:color="auto"/>
      </w:divBdr>
    </w:div>
    <w:div w:id="908658503">
      <w:bodyDiv w:val="1"/>
      <w:marLeft w:val="0"/>
      <w:marRight w:val="0"/>
      <w:marTop w:val="0"/>
      <w:marBottom w:val="0"/>
      <w:divBdr>
        <w:top w:val="none" w:sz="0" w:space="0" w:color="auto"/>
        <w:left w:val="none" w:sz="0" w:space="0" w:color="auto"/>
        <w:bottom w:val="none" w:sz="0" w:space="0" w:color="auto"/>
        <w:right w:val="none" w:sz="0" w:space="0" w:color="auto"/>
      </w:divBdr>
    </w:div>
    <w:div w:id="908686110">
      <w:bodyDiv w:val="1"/>
      <w:marLeft w:val="0"/>
      <w:marRight w:val="0"/>
      <w:marTop w:val="0"/>
      <w:marBottom w:val="0"/>
      <w:divBdr>
        <w:top w:val="none" w:sz="0" w:space="0" w:color="auto"/>
        <w:left w:val="none" w:sz="0" w:space="0" w:color="auto"/>
        <w:bottom w:val="none" w:sz="0" w:space="0" w:color="auto"/>
        <w:right w:val="none" w:sz="0" w:space="0" w:color="auto"/>
      </w:divBdr>
    </w:div>
    <w:div w:id="908803864">
      <w:bodyDiv w:val="1"/>
      <w:marLeft w:val="0"/>
      <w:marRight w:val="0"/>
      <w:marTop w:val="0"/>
      <w:marBottom w:val="0"/>
      <w:divBdr>
        <w:top w:val="none" w:sz="0" w:space="0" w:color="auto"/>
        <w:left w:val="none" w:sz="0" w:space="0" w:color="auto"/>
        <w:bottom w:val="none" w:sz="0" w:space="0" w:color="auto"/>
        <w:right w:val="none" w:sz="0" w:space="0" w:color="auto"/>
      </w:divBdr>
    </w:div>
    <w:div w:id="909001481">
      <w:bodyDiv w:val="1"/>
      <w:marLeft w:val="0"/>
      <w:marRight w:val="0"/>
      <w:marTop w:val="0"/>
      <w:marBottom w:val="0"/>
      <w:divBdr>
        <w:top w:val="none" w:sz="0" w:space="0" w:color="auto"/>
        <w:left w:val="none" w:sz="0" w:space="0" w:color="auto"/>
        <w:bottom w:val="none" w:sz="0" w:space="0" w:color="auto"/>
        <w:right w:val="none" w:sz="0" w:space="0" w:color="auto"/>
      </w:divBdr>
    </w:div>
    <w:div w:id="909005747">
      <w:bodyDiv w:val="1"/>
      <w:marLeft w:val="0"/>
      <w:marRight w:val="0"/>
      <w:marTop w:val="0"/>
      <w:marBottom w:val="0"/>
      <w:divBdr>
        <w:top w:val="none" w:sz="0" w:space="0" w:color="auto"/>
        <w:left w:val="none" w:sz="0" w:space="0" w:color="auto"/>
        <w:bottom w:val="none" w:sz="0" w:space="0" w:color="auto"/>
        <w:right w:val="none" w:sz="0" w:space="0" w:color="auto"/>
      </w:divBdr>
    </w:div>
    <w:div w:id="909191728">
      <w:bodyDiv w:val="1"/>
      <w:marLeft w:val="0"/>
      <w:marRight w:val="0"/>
      <w:marTop w:val="0"/>
      <w:marBottom w:val="0"/>
      <w:divBdr>
        <w:top w:val="none" w:sz="0" w:space="0" w:color="auto"/>
        <w:left w:val="none" w:sz="0" w:space="0" w:color="auto"/>
        <w:bottom w:val="none" w:sz="0" w:space="0" w:color="auto"/>
        <w:right w:val="none" w:sz="0" w:space="0" w:color="auto"/>
      </w:divBdr>
    </w:div>
    <w:div w:id="909194632">
      <w:bodyDiv w:val="1"/>
      <w:marLeft w:val="0"/>
      <w:marRight w:val="0"/>
      <w:marTop w:val="0"/>
      <w:marBottom w:val="0"/>
      <w:divBdr>
        <w:top w:val="none" w:sz="0" w:space="0" w:color="auto"/>
        <w:left w:val="none" w:sz="0" w:space="0" w:color="auto"/>
        <w:bottom w:val="none" w:sz="0" w:space="0" w:color="auto"/>
        <w:right w:val="none" w:sz="0" w:space="0" w:color="auto"/>
      </w:divBdr>
    </w:div>
    <w:div w:id="909198584">
      <w:bodyDiv w:val="1"/>
      <w:marLeft w:val="0"/>
      <w:marRight w:val="0"/>
      <w:marTop w:val="0"/>
      <w:marBottom w:val="0"/>
      <w:divBdr>
        <w:top w:val="none" w:sz="0" w:space="0" w:color="auto"/>
        <w:left w:val="none" w:sz="0" w:space="0" w:color="auto"/>
        <w:bottom w:val="none" w:sz="0" w:space="0" w:color="auto"/>
        <w:right w:val="none" w:sz="0" w:space="0" w:color="auto"/>
      </w:divBdr>
    </w:div>
    <w:div w:id="909268142">
      <w:bodyDiv w:val="1"/>
      <w:marLeft w:val="0"/>
      <w:marRight w:val="0"/>
      <w:marTop w:val="0"/>
      <w:marBottom w:val="0"/>
      <w:divBdr>
        <w:top w:val="none" w:sz="0" w:space="0" w:color="auto"/>
        <w:left w:val="none" w:sz="0" w:space="0" w:color="auto"/>
        <w:bottom w:val="none" w:sz="0" w:space="0" w:color="auto"/>
        <w:right w:val="none" w:sz="0" w:space="0" w:color="auto"/>
      </w:divBdr>
    </w:div>
    <w:div w:id="909392170">
      <w:bodyDiv w:val="1"/>
      <w:marLeft w:val="0"/>
      <w:marRight w:val="0"/>
      <w:marTop w:val="0"/>
      <w:marBottom w:val="0"/>
      <w:divBdr>
        <w:top w:val="none" w:sz="0" w:space="0" w:color="auto"/>
        <w:left w:val="none" w:sz="0" w:space="0" w:color="auto"/>
        <w:bottom w:val="none" w:sz="0" w:space="0" w:color="auto"/>
        <w:right w:val="none" w:sz="0" w:space="0" w:color="auto"/>
      </w:divBdr>
    </w:div>
    <w:div w:id="909462063">
      <w:bodyDiv w:val="1"/>
      <w:marLeft w:val="0"/>
      <w:marRight w:val="0"/>
      <w:marTop w:val="0"/>
      <w:marBottom w:val="0"/>
      <w:divBdr>
        <w:top w:val="none" w:sz="0" w:space="0" w:color="auto"/>
        <w:left w:val="none" w:sz="0" w:space="0" w:color="auto"/>
        <w:bottom w:val="none" w:sz="0" w:space="0" w:color="auto"/>
        <w:right w:val="none" w:sz="0" w:space="0" w:color="auto"/>
      </w:divBdr>
    </w:div>
    <w:div w:id="909463218">
      <w:bodyDiv w:val="1"/>
      <w:marLeft w:val="0"/>
      <w:marRight w:val="0"/>
      <w:marTop w:val="0"/>
      <w:marBottom w:val="0"/>
      <w:divBdr>
        <w:top w:val="none" w:sz="0" w:space="0" w:color="auto"/>
        <w:left w:val="none" w:sz="0" w:space="0" w:color="auto"/>
        <w:bottom w:val="none" w:sz="0" w:space="0" w:color="auto"/>
        <w:right w:val="none" w:sz="0" w:space="0" w:color="auto"/>
      </w:divBdr>
    </w:div>
    <w:div w:id="909510164">
      <w:bodyDiv w:val="1"/>
      <w:marLeft w:val="0"/>
      <w:marRight w:val="0"/>
      <w:marTop w:val="0"/>
      <w:marBottom w:val="0"/>
      <w:divBdr>
        <w:top w:val="none" w:sz="0" w:space="0" w:color="auto"/>
        <w:left w:val="none" w:sz="0" w:space="0" w:color="auto"/>
        <w:bottom w:val="none" w:sz="0" w:space="0" w:color="auto"/>
        <w:right w:val="none" w:sz="0" w:space="0" w:color="auto"/>
      </w:divBdr>
    </w:div>
    <w:div w:id="909577594">
      <w:bodyDiv w:val="1"/>
      <w:marLeft w:val="0"/>
      <w:marRight w:val="0"/>
      <w:marTop w:val="0"/>
      <w:marBottom w:val="0"/>
      <w:divBdr>
        <w:top w:val="none" w:sz="0" w:space="0" w:color="auto"/>
        <w:left w:val="none" w:sz="0" w:space="0" w:color="auto"/>
        <w:bottom w:val="none" w:sz="0" w:space="0" w:color="auto"/>
        <w:right w:val="none" w:sz="0" w:space="0" w:color="auto"/>
      </w:divBdr>
    </w:div>
    <w:div w:id="909777950">
      <w:bodyDiv w:val="1"/>
      <w:marLeft w:val="0"/>
      <w:marRight w:val="0"/>
      <w:marTop w:val="0"/>
      <w:marBottom w:val="0"/>
      <w:divBdr>
        <w:top w:val="none" w:sz="0" w:space="0" w:color="auto"/>
        <w:left w:val="none" w:sz="0" w:space="0" w:color="auto"/>
        <w:bottom w:val="none" w:sz="0" w:space="0" w:color="auto"/>
        <w:right w:val="none" w:sz="0" w:space="0" w:color="auto"/>
      </w:divBdr>
    </w:div>
    <w:div w:id="909923708">
      <w:bodyDiv w:val="1"/>
      <w:marLeft w:val="0"/>
      <w:marRight w:val="0"/>
      <w:marTop w:val="0"/>
      <w:marBottom w:val="0"/>
      <w:divBdr>
        <w:top w:val="none" w:sz="0" w:space="0" w:color="auto"/>
        <w:left w:val="none" w:sz="0" w:space="0" w:color="auto"/>
        <w:bottom w:val="none" w:sz="0" w:space="0" w:color="auto"/>
        <w:right w:val="none" w:sz="0" w:space="0" w:color="auto"/>
      </w:divBdr>
    </w:div>
    <w:div w:id="909967363">
      <w:bodyDiv w:val="1"/>
      <w:marLeft w:val="0"/>
      <w:marRight w:val="0"/>
      <w:marTop w:val="0"/>
      <w:marBottom w:val="0"/>
      <w:divBdr>
        <w:top w:val="none" w:sz="0" w:space="0" w:color="auto"/>
        <w:left w:val="none" w:sz="0" w:space="0" w:color="auto"/>
        <w:bottom w:val="none" w:sz="0" w:space="0" w:color="auto"/>
        <w:right w:val="none" w:sz="0" w:space="0" w:color="auto"/>
      </w:divBdr>
    </w:div>
    <w:div w:id="909999267">
      <w:bodyDiv w:val="1"/>
      <w:marLeft w:val="0"/>
      <w:marRight w:val="0"/>
      <w:marTop w:val="0"/>
      <w:marBottom w:val="0"/>
      <w:divBdr>
        <w:top w:val="none" w:sz="0" w:space="0" w:color="auto"/>
        <w:left w:val="none" w:sz="0" w:space="0" w:color="auto"/>
        <w:bottom w:val="none" w:sz="0" w:space="0" w:color="auto"/>
        <w:right w:val="none" w:sz="0" w:space="0" w:color="auto"/>
      </w:divBdr>
    </w:div>
    <w:div w:id="910194714">
      <w:bodyDiv w:val="1"/>
      <w:marLeft w:val="0"/>
      <w:marRight w:val="0"/>
      <w:marTop w:val="0"/>
      <w:marBottom w:val="0"/>
      <w:divBdr>
        <w:top w:val="none" w:sz="0" w:space="0" w:color="auto"/>
        <w:left w:val="none" w:sz="0" w:space="0" w:color="auto"/>
        <w:bottom w:val="none" w:sz="0" w:space="0" w:color="auto"/>
        <w:right w:val="none" w:sz="0" w:space="0" w:color="auto"/>
      </w:divBdr>
    </w:div>
    <w:div w:id="910310295">
      <w:bodyDiv w:val="1"/>
      <w:marLeft w:val="0"/>
      <w:marRight w:val="0"/>
      <w:marTop w:val="0"/>
      <w:marBottom w:val="0"/>
      <w:divBdr>
        <w:top w:val="none" w:sz="0" w:space="0" w:color="auto"/>
        <w:left w:val="none" w:sz="0" w:space="0" w:color="auto"/>
        <w:bottom w:val="none" w:sz="0" w:space="0" w:color="auto"/>
        <w:right w:val="none" w:sz="0" w:space="0" w:color="auto"/>
      </w:divBdr>
    </w:div>
    <w:div w:id="910391092">
      <w:bodyDiv w:val="1"/>
      <w:marLeft w:val="0"/>
      <w:marRight w:val="0"/>
      <w:marTop w:val="0"/>
      <w:marBottom w:val="0"/>
      <w:divBdr>
        <w:top w:val="none" w:sz="0" w:space="0" w:color="auto"/>
        <w:left w:val="none" w:sz="0" w:space="0" w:color="auto"/>
        <w:bottom w:val="none" w:sz="0" w:space="0" w:color="auto"/>
        <w:right w:val="none" w:sz="0" w:space="0" w:color="auto"/>
      </w:divBdr>
    </w:div>
    <w:div w:id="910503491">
      <w:bodyDiv w:val="1"/>
      <w:marLeft w:val="0"/>
      <w:marRight w:val="0"/>
      <w:marTop w:val="0"/>
      <w:marBottom w:val="0"/>
      <w:divBdr>
        <w:top w:val="none" w:sz="0" w:space="0" w:color="auto"/>
        <w:left w:val="none" w:sz="0" w:space="0" w:color="auto"/>
        <w:bottom w:val="none" w:sz="0" w:space="0" w:color="auto"/>
        <w:right w:val="none" w:sz="0" w:space="0" w:color="auto"/>
      </w:divBdr>
    </w:div>
    <w:div w:id="910654100">
      <w:bodyDiv w:val="1"/>
      <w:marLeft w:val="0"/>
      <w:marRight w:val="0"/>
      <w:marTop w:val="0"/>
      <w:marBottom w:val="0"/>
      <w:divBdr>
        <w:top w:val="none" w:sz="0" w:space="0" w:color="auto"/>
        <w:left w:val="none" w:sz="0" w:space="0" w:color="auto"/>
        <w:bottom w:val="none" w:sz="0" w:space="0" w:color="auto"/>
        <w:right w:val="none" w:sz="0" w:space="0" w:color="auto"/>
      </w:divBdr>
    </w:div>
    <w:div w:id="910695862">
      <w:bodyDiv w:val="1"/>
      <w:marLeft w:val="0"/>
      <w:marRight w:val="0"/>
      <w:marTop w:val="0"/>
      <w:marBottom w:val="0"/>
      <w:divBdr>
        <w:top w:val="none" w:sz="0" w:space="0" w:color="auto"/>
        <w:left w:val="none" w:sz="0" w:space="0" w:color="auto"/>
        <w:bottom w:val="none" w:sz="0" w:space="0" w:color="auto"/>
        <w:right w:val="none" w:sz="0" w:space="0" w:color="auto"/>
      </w:divBdr>
    </w:div>
    <w:div w:id="910702855">
      <w:bodyDiv w:val="1"/>
      <w:marLeft w:val="0"/>
      <w:marRight w:val="0"/>
      <w:marTop w:val="0"/>
      <w:marBottom w:val="0"/>
      <w:divBdr>
        <w:top w:val="none" w:sz="0" w:space="0" w:color="auto"/>
        <w:left w:val="none" w:sz="0" w:space="0" w:color="auto"/>
        <w:bottom w:val="none" w:sz="0" w:space="0" w:color="auto"/>
        <w:right w:val="none" w:sz="0" w:space="0" w:color="auto"/>
      </w:divBdr>
    </w:div>
    <w:div w:id="911038287">
      <w:bodyDiv w:val="1"/>
      <w:marLeft w:val="0"/>
      <w:marRight w:val="0"/>
      <w:marTop w:val="0"/>
      <w:marBottom w:val="0"/>
      <w:divBdr>
        <w:top w:val="none" w:sz="0" w:space="0" w:color="auto"/>
        <w:left w:val="none" w:sz="0" w:space="0" w:color="auto"/>
        <w:bottom w:val="none" w:sz="0" w:space="0" w:color="auto"/>
        <w:right w:val="none" w:sz="0" w:space="0" w:color="auto"/>
      </w:divBdr>
    </w:div>
    <w:div w:id="911046116">
      <w:bodyDiv w:val="1"/>
      <w:marLeft w:val="0"/>
      <w:marRight w:val="0"/>
      <w:marTop w:val="0"/>
      <w:marBottom w:val="0"/>
      <w:divBdr>
        <w:top w:val="none" w:sz="0" w:space="0" w:color="auto"/>
        <w:left w:val="none" w:sz="0" w:space="0" w:color="auto"/>
        <w:bottom w:val="none" w:sz="0" w:space="0" w:color="auto"/>
        <w:right w:val="none" w:sz="0" w:space="0" w:color="auto"/>
      </w:divBdr>
    </w:div>
    <w:div w:id="911089558">
      <w:bodyDiv w:val="1"/>
      <w:marLeft w:val="0"/>
      <w:marRight w:val="0"/>
      <w:marTop w:val="0"/>
      <w:marBottom w:val="0"/>
      <w:divBdr>
        <w:top w:val="none" w:sz="0" w:space="0" w:color="auto"/>
        <w:left w:val="none" w:sz="0" w:space="0" w:color="auto"/>
        <w:bottom w:val="none" w:sz="0" w:space="0" w:color="auto"/>
        <w:right w:val="none" w:sz="0" w:space="0" w:color="auto"/>
      </w:divBdr>
    </w:div>
    <w:div w:id="911157071">
      <w:bodyDiv w:val="1"/>
      <w:marLeft w:val="0"/>
      <w:marRight w:val="0"/>
      <w:marTop w:val="0"/>
      <w:marBottom w:val="0"/>
      <w:divBdr>
        <w:top w:val="none" w:sz="0" w:space="0" w:color="auto"/>
        <w:left w:val="none" w:sz="0" w:space="0" w:color="auto"/>
        <w:bottom w:val="none" w:sz="0" w:space="0" w:color="auto"/>
        <w:right w:val="none" w:sz="0" w:space="0" w:color="auto"/>
      </w:divBdr>
    </w:div>
    <w:div w:id="911157816">
      <w:bodyDiv w:val="1"/>
      <w:marLeft w:val="0"/>
      <w:marRight w:val="0"/>
      <w:marTop w:val="0"/>
      <w:marBottom w:val="0"/>
      <w:divBdr>
        <w:top w:val="none" w:sz="0" w:space="0" w:color="auto"/>
        <w:left w:val="none" w:sz="0" w:space="0" w:color="auto"/>
        <w:bottom w:val="none" w:sz="0" w:space="0" w:color="auto"/>
        <w:right w:val="none" w:sz="0" w:space="0" w:color="auto"/>
      </w:divBdr>
    </w:div>
    <w:div w:id="911158331">
      <w:bodyDiv w:val="1"/>
      <w:marLeft w:val="0"/>
      <w:marRight w:val="0"/>
      <w:marTop w:val="0"/>
      <w:marBottom w:val="0"/>
      <w:divBdr>
        <w:top w:val="none" w:sz="0" w:space="0" w:color="auto"/>
        <w:left w:val="none" w:sz="0" w:space="0" w:color="auto"/>
        <w:bottom w:val="none" w:sz="0" w:space="0" w:color="auto"/>
        <w:right w:val="none" w:sz="0" w:space="0" w:color="auto"/>
      </w:divBdr>
    </w:div>
    <w:div w:id="911164088">
      <w:bodyDiv w:val="1"/>
      <w:marLeft w:val="0"/>
      <w:marRight w:val="0"/>
      <w:marTop w:val="0"/>
      <w:marBottom w:val="0"/>
      <w:divBdr>
        <w:top w:val="none" w:sz="0" w:space="0" w:color="auto"/>
        <w:left w:val="none" w:sz="0" w:space="0" w:color="auto"/>
        <w:bottom w:val="none" w:sz="0" w:space="0" w:color="auto"/>
        <w:right w:val="none" w:sz="0" w:space="0" w:color="auto"/>
      </w:divBdr>
    </w:div>
    <w:div w:id="911232872">
      <w:bodyDiv w:val="1"/>
      <w:marLeft w:val="0"/>
      <w:marRight w:val="0"/>
      <w:marTop w:val="0"/>
      <w:marBottom w:val="0"/>
      <w:divBdr>
        <w:top w:val="none" w:sz="0" w:space="0" w:color="auto"/>
        <w:left w:val="none" w:sz="0" w:space="0" w:color="auto"/>
        <w:bottom w:val="none" w:sz="0" w:space="0" w:color="auto"/>
        <w:right w:val="none" w:sz="0" w:space="0" w:color="auto"/>
      </w:divBdr>
    </w:div>
    <w:div w:id="911234822">
      <w:bodyDiv w:val="1"/>
      <w:marLeft w:val="0"/>
      <w:marRight w:val="0"/>
      <w:marTop w:val="0"/>
      <w:marBottom w:val="0"/>
      <w:divBdr>
        <w:top w:val="none" w:sz="0" w:space="0" w:color="auto"/>
        <w:left w:val="none" w:sz="0" w:space="0" w:color="auto"/>
        <w:bottom w:val="none" w:sz="0" w:space="0" w:color="auto"/>
        <w:right w:val="none" w:sz="0" w:space="0" w:color="auto"/>
      </w:divBdr>
    </w:div>
    <w:div w:id="911235696">
      <w:bodyDiv w:val="1"/>
      <w:marLeft w:val="0"/>
      <w:marRight w:val="0"/>
      <w:marTop w:val="0"/>
      <w:marBottom w:val="0"/>
      <w:divBdr>
        <w:top w:val="none" w:sz="0" w:space="0" w:color="auto"/>
        <w:left w:val="none" w:sz="0" w:space="0" w:color="auto"/>
        <w:bottom w:val="none" w:sz="0" w:space="0" w:color="auto"/>
        <w:right w:val="none" w:sz="0" w:space="0" w:color="auto"/>
      </w:divBdr>
    </w:div>
    <w:div w:id="911237162">
      <w:bodyDiv w:val="1"/>
      <w:marLeft w:val="0"/>
      <w:marRight w:val="0"/>
      <w:marTop w:val="0"/>
      <w:marBottom w:val="0"/>
      <w:divBdr>
        <w:top w:val="none" w:sz="0" w:space="0" w:color="auto"/>
        <w:left w:val="none" w:sz="0" w:space="0" w:color="auto"/>
        <w:bottom w:val="none" w:sz="0" w:space="0" w:color="auto"/>
        <w:right w:val="none" w:sz="0" w:space="0" w:color="auto"/>
      </w:divBdr>
    </w:div>
    <w:div w:id="911348799">
      <w:bodyDiv w:val="1"/>
      <w:marLeft w:val="0"/>
      <w:marRight w:val="0"/>
      <w:marTop w:val="0"/>
      <w:marBottom w:val="0"/>
      <w:divBdr>
        <w:top w:val="none" w:sz="0" w:space="0" w:color="auto"/>
        <w:left w:val="none" w:sz="0" w:space="0" w:color="auto"/>
        <w:bottom w:val="none" w:sz="0" w:space="0" w:color="auto"/>
        <w:right w:val="none" w:sz="0" w:space="0" w:color="auto"/>
      </w:divBdr>
    </w:div>
    <w:div w:id="911504043">
      <w:bodyDiv w:val="1"/>
      <w:marLeft w:val="0"/>
      <w:marRight w:val="0"/>
      <w:marTop w:val="0"/>
      <w:marBottom w:val="0"/>
      <w:divBdr>
        <w:top w:val="none" w:sz="0" w:space="0" w:color="auto"/>
        <w:left w:val="none" w:sz="0" w:space="0" w:color="auto"/>
        <w:bottom w:val="none" w:sz="0" w:space="0" w:color="auto"/>
        <w:right w:val="none" w:sz="0" w:space="0" w:color="auto"/>
      </w:divBdr>
    </w:div>
    <w:div w:id="911504398">
      <w:bodyDiv w:val="1"/>
      <w:marLeft w:val="0"/>
      <w:marRight w:val="0"/>
      <w:marTop w:val="0"/>
      <w:marBottom w:val="0"/>
      <w:divBdr>
        <w:top w:val="none" w:sz="0" w:space="0" w:color="auto"/>
        <w:left w:val="none" w:sz="0" w:space="0" w:color="auto"/>
        <w:bottom w:val="none" w:sz="0" w:space="0" w:color="auto"/>
        <w:right w:val="none" w:sz="0" w:space="0" w:color="auto"/>
      </w:divBdr>
    </w:div>
    <w:div w:id="911548141">
      <w:bodyDiv w:val="1"/>
      <w:marLeft w:val="0"/>
      <w:marRight w:val="0"/>
      <w:marTop w:val="0"/>
      <w:marBottom w:val="0"/>
      <w:divBdr>
        <w:top w:val="none" w:sz="0" w:space="0" w:color="auto"/>
        <w:left w:val="none" w:sz="0" w:space="0" w:color="auto"/>
        <w:bottom w:val="none" w:sz="0" w:space="0" w:color="auto"/>
        <w:right w:val="none" w:sz="0" w:space="0" w:color="auto"/>
      </w:divBdr>
    </w:div>
    <w:div w:id="911814912">
      <w:bodyDiv w:val="1"/>
      <w:marLeft w:val="0"/>
      <w:marRight w:val="0"/>
      <w:marTop w:val="0"/>
      <w:marBottom w:val="0"/>
      <w:divBdr>
        <w:top w:val="none" w:sz="0" w:space="0" w:color="auto"/>
        <w:left w:val="none" w:sz="0" w:space="0" w:color="auto"/>
        <w:bottom w:val="none" w:sz="0" w:space="0" w:color="auto"/>
        <w:right w:val="none" w:sz="0" w:space="0" w:color="auto"/>
      </w:divBdr>
    </w:div>
    <w:div w:id="911818733">
      <w:bodyDiv w:val="1"/>
      <w:marLeft w:val="0"/>
      <w:marRight w:val="0"/>
      <w:marTop w:val="0"/>
      <w:marBottom w:val="0"/>
      <w:divBdr>
        <w:top w:val="none" w:sz="0" w:space="0" w:color="auto"/>
        <w:left w:val="none" w:sz="0" w:space="0" w:color="auto"/>
        <w:bottom w:val="none" w:sz="0" w:space="0" w:color="auto"/>
        <w:right w:val="none" w:sz="0" w:space="0" w:color="auto"/>
      </w:divBdr>
    </w:div>
    <w:div w:id="912009764">
      <w:bodyDiv w:val="1"/>
      <w:marLeft w:val="0"/>
      <w:marRight w:val="0"/>
      <w:marTop w:val="0"/>
      <w:marBottom w:val="0"/>
      <w:divBdr>
        <w:top w:val="none" w:sz="0" w:space="0" w:color="auto"/>
        <w:left w:val="none" w:sz="0" w:space="0" w:color="auto"/>
        <w:bottom w:val="none" w:sz="0" w:space="0" w:color="auto"/>
        <w:right w:val="none" w:sz="0" w:space="0" w:color="auto"/>
      </w:divBdr>
    </w:div>
    <w:div w:id="912010535">
      <w:bodyDiv w:val="1"/>
      <w:marLeft w:val="0"/>
      <w:marRight w:val="0"/>
      <w:marTop w:val="0"/>
      <w:marBottom w:val="0"/>
      <w:divBdr>
        <w:top w:val="none" w:sz="0" w:space="0" w:color="auto"/>
        <w:left w:val="none" w:sz="0" w:space="0" w:color="auto"/>
        <w:bottom w:val="none" w:sz="0" w:space="0" w:color="auto"/>
        <w:right w:val="none" w:sz="0" w:space="0" w:color="auto"/>
      </w:divBdr>
    </w:div>
    <w:div w:id="912010854">
      <w:bodyDiv w:val="1"/>
      <w:marLeft w:val="0"/>
      <w:marRight w:val="0"/>
      <w:marTop w:val="0"/>
      <w:marBottom w:val="0"/>
      <w:divBdr>
        <w:top w:val="none" w:sz="0" w:space="0" w:color="auto"/>
        <w:left w:val="none" w:sz="0" w:space="0" w:color="auto"/>
        <w:bottom w:val="none" w:sz="0" w:space="0" w:color="auto"/>
        <w:right w:val="none" w:sz="0" w:space="0" w:color="auto"/>
      </w:divBdr>
    </w:div>
    <w:div w:id="912011712">
      <w:bodyDiv w:val="1"/>
      <w:marLeft w:val="0"/>
      <w:marRight w:val="0"/>
      <w:marTop w:val="0"/>
      <w:marBottom w:val="0"/>
      <w:divBdr>
        <w:top w:val="none" w:sz="0" w:space="0" w:color="auto"/>
        <w:left w:val="none" w:sz="0" w:space="0" w:color="auto"/>
        <w:bottom w:val="none" w:sz="0" w:space="0" w:color="auto"/>
        <w:right w:val="none" w:sz="0" w:space="0" w:color="auto"/>
      </w:divBdr>
    </w:div>
    <w:div w:id="912158301">
      <w:bodyDiv w:val="1"/>
      <w:marLeft w:val="0"/>
      <w:marRight w:val="0"/>
      <w:marTop w:val="0"/>
      <w:marBottom w:val="0"/>
      <w:divBdr>
        <w:top w:val="none" w:sz="0" w:space="0" w:color="auto"/>
        <w:left w:val="none" w:sz="0" w:space="0" w:color="auto"/>
        <w:bottom w:val="none" w:sz="0" w:space="0" w:color="auto"/>
        <w:right w:val="none" w:sz="0" w:space="0" w:color="auto"/>
      </w:divBdr>
    </w:div>
    <w:div w:id="912204954">
      <w:bodyDiv w:val="1"/>
      <w:marLeft w:val="0"/>
      <w:marRight w:val="0"/>
      <w:marTop w:val="0"/>
      <w:marBottom w:val="0"/>
      <w:divBdr>
        <w:top w:val="none" w:sz="0" w:space="0" w:color="auto"/>
        <w:left w:val="none" w:sz="0" w:space="0" w:color="auto"/>
        <w:bottom w:val="none" w:sz="0" w:space="0" w:color="auto"/>
        <w:right w:val="none" w:sz="0" w:space="0" w:color="auto"/>
      </w:divBdr>
    </w:div>
    <w:div w:id="912279658">
      <w:bodyDiv w:val="1"/>
      <w:marLeft w:val="0"/>
      <w:marRight w:val="0"/>
      <w:marTop w:val="0"/>
      <w:marBottom w:val="0"/>
      <w:divBdr>
        <w:top w:val="none" w:sz="0" w:space="0" w:color="auto"/>
        <w:left w:val="none" w:sz="0" w:space="0" w:color="auto"/>
        <w:bottom w:val="none" w:sz="0" w:space="0" w:color="auto"/>
        <w:right w:val="none" w:sz="0" w:space="0" w:color="auto"/>
      </w:divBdr>
    </w:div>
    <w:div w:id="912281291">
      <w:bodyDiv w:val="1"/>
      <w:marLeft w:val="0"/>
      <w:marRight w:val="0"/>
      <w:marTop w:val="0"/>
      <w:marBottom w:val="0"/>
      <w:divBdr>
        <w:top w:val="none" w:sz="0" w:space="0" w:color="auto"/>
        <w:left w:val="none" w:sz="0" w:space="0" w:color="auto"/>
        <w:bottom w:val="none" w:sz="0" w:space="0" w:color="auto"/>
        <w:right w:val="none" w:sz="0" w:space="0" w:color="auto"/>
      </w:divBdr>
    </w:div>
    <w:div w:id="912351610">
      <w:bodyDiv w:val="1"/>
      <w:marLeft w:val="0"/>
      <w:marRight w:val="0"/>
      <w:marTop w:val="0"/>
      <w:marBottom w:val="0"/>
      <w:divBdr>
        <w:top w:val="none" w:sz="0" w:space="0" w:color="auto"/>
        <w:left w:val="none" w:sz="0" w:space="0" w:color="auto"/>
        <w:bottom w:val="none" w:sz="0" w:space="0" w:color="auto"/>
        <w:right w:val="none" w:sz="0" w:space="0" w:color="auto"/>
      </w:divBdr>
    </w:div>
    <w:div w:id="912355734">
      <w:bodyDiv w:val="1"/>
      <w:marLeft w:val="0"/>
      <w:marRight w:val="0"/>
      <w:marTop w:val="0"/>
      <w:marBottom w:val="0"/>
      <w:divBdr>
        <w:top w:val="none" w:sz="0" w:space="0" w:color="auto"/>
        <w:left w:val="none" w:sz="0" w:space="0" w:color="auto"/>
        <w:bottom w:val="none" w:sz="0" w:space="0" w:color="auto"/>
        <w:right w:val="none" w:sz="0" w:space="0" w:color="auto"/>
      </w:divBdr>
    </w:div>
    <w:div w:id="912355958">
      <w:bodyDiv w:val="1"/>
      <w:marLeft w:val="0"/>
      <w:marRight w:val="0"/>
      <w:marTop w:val="0"/>
      <w:marBottom w:val="0"/>
      <w:divBdr>
        <w:top w:val="none" w:sz="0" w:space="0" w:color="auto"/>
        <w:left w:val="none" w:sz="0" w:space="0" w:color="auto"/>
        <w:bottom w:val="none" w:sz="0" w:space="0" w:color="auto"/>
        <w:right w:val="none" w:sz="0" w:space="0" w:color="auto"/>
      </w:divBdr>
    </w:div>
    <w:div w:id="912395220">
      <w:bodyDiv w:val="1"/>
      <w:marLeft w:val="0"/>
      <w:marRight w:val="0"/>
      <w:marTop w:val="0"/>
      <w:marBottom w:val="0"/>
      <w:divBdr>
        <w:top w:val="none" w:sz="0" w:space="0" w:color="auto"/>
        <w:left w:val="none" w:sz="0" w:space="0" w:color="auto"/>
        <w:bottom w:val="none" w:sz="0" w:space="0" w:color="auto"/>
        <w:right w:val="none" w:sz="0" w:space="0" w:color="auto"/>
      </w:divBdr>
    </w:div>
    <w:div w:id="912469440">
      <w:bodyDiv w:val="1"/>
      <w:marLeft w:val="0"/>
      <w:marRight w:val="0"/>
      <w:marTop w:val="0"/>
      <w:marBottom w:val="0"/>
      <w:divBdr>
        <w:top w:val="none" w:sz="0" w:space="0" w:color="auto"/>
        <w:left w:val="none" w:sz="0" w:space="0" w:color="auto"/>
        <w:bottom w:val="none" w:sz="0" w:space="0" w:color="auto"/>
        <w:right w:val="none" w:sz="0" w:space="0" w:color="auto"/>
      </w:divBdr>
    </w:div>
    <w:div w:id="912543521">
      <w:bodyDiv w:val="1"/>
      <w:marLeft w:val="0"/>
      <w:marRight w:val="0"/>
      <w:marTop w:val="0"/>
      <w:marBottom w:val="0"/>
      <w:divBdr>
        <w:top w:val="none" w:sz="0" w:space="0" w:color="auto"/>
        <w:left w:val="none" w:sz="0" w:space="0" w:color="auto"/>
        <w:bottom w:val="none" w:sz="0" w:space="0" w:color="auto"/>
        <w:right w:val="none" w:sz="0" w:space="0" w:color="auto"/>
      </w:divBdr>
    </w:div>
    <w:div w:id="912547099">
      <w:bodyDiv w:val="1"/>
      <w:marLeft w:val="0"/>
      <w:marRight w:val="0"/>
      <w:marTop w:val="0"/>
      <w:marBottom w:val="0"/>
      <w:divBdr>
        <w:top w:val="none" w:sz="0" w:space="0" w:color="auto"/>
        <w:left w:val="none" w:sz="0" w:space="0" w:color="auto"/>
        <w:bottom w:val="none" w:sz="0" w:space="0" w:color="auto"/>
        <w:right w:val="none" w:sz="0" w:space="0" w:color="auto"/>
      </w:divBdr>
    </w:div>
    <w:div w:id="912550391">
      <w:bodyDiv w:val="1"/>
      <w:marLeft w:val="0"/>
      <w:marRight w:val="0"/>
      <w:marTop w:val="0"/>
      <w:marBottom w:val="0"/>
      <w:divBdr>
        <w:top w:val="none" w:sz="0" w:space="0" w:color="auto"/>
        <w:left w:val="none" w:sz="0" w:space="0" w:color="auto"/>
        <w:bottom w:val="none" w:sz="0" w:space="0" w:color="auto"/>
        <w:right w:val="none" w:sz="0" w:space="0" w:color="auto"/>
      </w:divBdr>
    </w:div>
    <w:div w:id="912590641">
      <w:bodyDiv w:val="1"/>
      <w:marLeft w:val="0"/>
      <w:marRight w:val="0"/>
      <w:marTop w:val="0"/>
      <w:marBottom w:val="0"/>
      <w:divBdr>
        <w:top w:val="none" w:sz="0" w:space="0" w:color="auto"/>
        <w:left w:val="none" w:sz="0" w:space="0" w:color="auto"/>
        <w:bottom w:val="none" w:sz="0" w:space="0" w:color="auto"/>
        <w:right w:val="none" w:sz="0" w:space="0" w:color="auto"/>
      </w:divBdr>
    </w:div>
    <w:div w:id="912619040">
      <w:bodyDiv w:val="1"/>
      <w:marLeft w:val="0"/>
      <w:marRight w:val="0"/>
      <w:marTop w:val="0"/>
      <w:marBottom w:val="0"/>
      <w:divBdr>
        <w:top w:val="none" w:sz="0" w:space="0" w:color="auto"/>
        <w:left w:val="none" w:sz="0" w:space="0" w:color="auto"/>
        <w:bottom w:val="none" w:sz="0" w:space="0" w:color="auto"/>
        <w:right w:val="none" w:sz="0" w:space="0" w:color="auto"/>
      </w:divBdr>
    </w:div>
    <w:div w:id="912667219">
      <w:bodyDiv w:val="1"/>
      <w:marLeft w:val="0"/>
      <w:marRight w:val="0"/>
      <w:marTop w:val="0"/>
      <w:marBottom w:val="0"/>
      <w:divBdr>
        <w:top w:val="none" w:sz="0" w:space="0" w:color="auto"/>
        <w:left w:val="none" w:sz="0" w:space="0" w:color="auto"/>
        <w:bottom w:val="none" w:sz="0" w:space="0" w:color="auto"/>
        <w:right w:val="none" w:sz="0" w:space="0" w:color="auto"/>
      </w:divBdr>
    </w:div>
    <w:div w:id="912737177">
      <w:bodyDiv w:val="1"/>
      <w:marLeft w:val="0"/>
      <w:marRight w:val="0"/>
      <w:marTop w:val="0"/>
      <w:marBottom w:val="0"/>
      <w:divBdr>
        <w:top w:val="none" w:sz="0" w:space="0" w:color="auto"/>
        <w:left w:val="none" w:sz="0" w:space="0" w:color="auto"/>
        <w:bottom w:val="none" w:sz="0" w:space="0" w:color="auto"/>
        <w:right w:val="none" w:sz="0" w:space="0" w:color="auto"/>
      </w:divBdr>
    </w:div>
    <w:div w:id="912814139">
      <w:bodyDiv w:val="1"/>
      <w:marLeft w:val="0"/>
      <w:marRight w:val="0"/>
      <w:marTop w:val="0"/>
      <w:marBottom w:val="0"/>
      <w:divBdr>
        <w:top w:val="none" w:sz="0" w:space="0" w:color="auto"/>
        <w:left w:val="none" w:sz="0" w:space="0" w:color="auto"/>
        <w:bottom w:val="none" w:sz="0" w:space="0" w:color="auto"/>
        <w:right w:val="none" w:sz="0" w:space="0" w:color="auto"/>
      </w:divBdr>
    </w:div>
    <w:div w:id="912817891">
      <w:bodyDiv w:val="1"/>
      <w:marLeft w:val="0"/>
      <w:marRight w:val="0"/>
      <w:marTop w:val="0"/>
      <w:marBottom w:val="0"/>
      <w:divBdr>
        <w:top w:val="none" w:sz="0" w:space="0" w:color="auto"/>
        <w:left w:val="none" w:sz="0" w:space="0" w:color="auto"/>
        <w:bottom w:val="none" w:sz="0" w:space="0" w:color="auto"/>
        <w:right w:val="none" w:sz="0" w:space="0" w:color="auto"/>
      </w:divBdr>
    </w:div>
    <w:div w:id="912936219">
      <w:bodyDiv w:val="1"/>
      <w:marLeft w:val="0"/>
      <w:marRight w:val="0"/>
      <w:marTop w:val="0"/>
      <w:marBottom w:val="0"/>
      <w:divBdr>
        <w:top w:val="none" w:sz="0" w:space="0" w:color="auto"/>
        <w:left w:val="none" w:sz="0" w:space="0" w:color="auto"/>
        <w:bottom w:val="none" w:sz="0" w:space="0" w:color="auto"/>
        <w:right w:val="none" w:sz="0" w:space="0" w:color="auto"/>
      </w:divBdr>
    </w:div>
    <w:div w:id="913121407">
      <w:bodyDiv w:val="1"/>
      <w:marLeft w:val="0"/>
      <w:marRight w:val="0"/>
      <w:marTop w:val="0"/>
      <w:marBottom w:val="0"/>
      <w:divBdr>
        <w:top w:val="none" w:sz="0" w:space="0" w:color="auto"/>
        <w:left w:val="none" w:sz="0" w:space="0" w:color="auto"/>
        <w:bottom w:val="none" w:sz="0" w:space="0" w:color="auto"/>
        <w:right w:val="none" w:sz="0" w:space="0" w:color="auto"/>
      </w:divBdr>
    </w:div>
    <w:div w:id="913203939">
      <w:bodyDiv w:val="1"/>
      <w:marLeft w:val="0"/>
      <w:marRight w:val="0"/>
      <w:marTop w:val="0"/>
      <w:marBottom w:val="0"/>
      <w:divBdr>
        <w:top w:val="none" w:sz="0" w:space="0" w:color="auto"/>
        <w:left w:val="none" w:sz="0" w:space="0" w:color="auto"/>
        <w:bottom w:val="none" w:sz="0" w:space="0" w:color="auto"/>
        <w:right w:val="none" w:sz="0" w:space="0" w:color="auto"/>
      </w:divBdr>
    </w:div>
    <w:div w:id="913275235">
      <w:bodyDiv w:val="1"/>
      <w:marLeft w:val="0"/>
      <w:marRight w:val="0"/>
      <w:marTop w:val="0"/>
      <w:marBottom w:val="0"/>
      <w:divBdr>
        <w:top w:val="none" w:sz="0" w:space="0" w:color="auto"/>
        <w:left w:val="none" w:sz="0" w:space="0" w:color="auto"/>
        <w:bottom w:val="none" w:sz="0" w:space="0" w:color="auto"/>
        <w:right w:val="none" w:sz="0" w:space="0" w:color="auto"/>
      </w:divBdr>
    </w:div>
    <w:div w:id="913514793">
      <w:bodyDiv w:val="1"/>
      <w:marLeft w:val="0"/>
      <w:marRight w:val="0"/>
      <w:marTop w:val="0"/>
      <w:marBottom w:val="0"/>
      <w:divBdr>
        <w:top w:val="none" w:sz="0" w:space="0" w:color="auto"/>
        <w:left w:val="none" w:sz="0" w:space="0" w:color="auto"/>
        <w:bottom w:val="none" w:sz="0" w:space="0" w:color="auto"/>
        <w:right w:val="none" w:sz="0" w:space="0" w:color="auto"/>
      </w:divBdr>
    </w:div>
    <w:div w:id="913659437">
      <w:bodyDiv w:val="1"/>
      <w:marLeft w:val="0"/>
      <w:marRight w:val="0"/>
      <w:marTop w:val="0"/>
      <w:marBottom w:val="0"/>
      <w:divBdr>
        <w:top w:val="none" w:sz="0" w:space="0" w:color="auto"/>
        <w:left w:val="none" w:sz="0" w:space="0" w:color="auto"/>
        <w:bottom w:val="none" w:sz="0" w:space="0" w:color="auto"/>
        <w:right w:val="none" w:sz="0" w:space="0" w:color="auto"/>
      </w:divBdr>
    </w:div>
    <w:div w:id="913705289">
      <w:bodyDiv w:val="1"/>
      <w:marLeft w:val="0"/>
      <w:marRight w:val="0"/>
      <w:marTop w:val="0"/>
      <w:marBottom w:val="0"/>
      <w:divBdr>
        <w:top w:val="none" w:sz="0" w:space="0" w:color="auto"/>
        <w:left w:val="none" w:sz="0" w:space="0" w:color="auto"/>
        <w:bottom w:val="none" w:sz="0" w:space="0" w:color="auto"/>
        <w:right w:val="none" w:sz="0" w:space="0" w:color="auto"/>
      </w:divBdr>
    </w:div>
    <w:div w:id="913709413">
      <w:bodyDiv w:val="1"/>
      <w:marLeft w:val="0"/>
      <w:marRight w:val="0"/>
      <w:marTop w:val="0"/>
      <w:marBottom w:val="0"/>
      <w:divBdr>
        <w:top w:val="none" w:sz="0" w:space="0" w:color="auto"/>
        <w:left w:val="none" w:sz="0" w:space="0" w:color="auto"/>
        <w:bottom w:val="none" w:sz="0" w:space="0" w:color="auto"/>
        <w:right w:val="none" w:sz="0" w:space="0" w:color="auto"/>
      </w:divBdr>
    </w:div>
    <w:div w:id="913779049">
      <w:bodyDiv w:val="1"/>
      <w:marLeft w:val="0"/>
      <w:marRight w:val="0"/>
      <w:marTop w:val="0"/>
      <w:marBottom w:val="0"/>
      <w:divBdr>
        <w:top w:val="none" w:sz="0" w:space="0" w:color="auto"/>
        <w:left w:val="none" w:sz="0" w:space="0" w:color="auto"/>
        <w:bottom w:val="none" w:sz="0" w:space="0" w:color="auto"/>
        <w:right w:val="none" w:sz="0" w:space="0" w:color="auto"/>
      </w:divBdr>
    </w:div>
    <w:div w:id="913779093">
      <w:bodyDiv w:val="1"/>
      <w:marLeft w:val="0"/>
      <w:marRight w:val="0"/>
      <w:marTop w:val="0"/>
      <w:marBottom w:val="0"/>
      <w:divBdr>
        <w:top w:val="none" w:sz="0" w:space="0" w:color="auto"/>
        <w:left w:val="none" w:sz="0" w:space="0" w:color="auto"/>
        <w:bottom w:val="none" w:sz="0" w:space="0" w:color="auto"/>
        <w:right w:val="none" w:sz="0" w:space="0" w:color="auto"/>
      </w:divBdr>
    </w:div>
    <w:div w:id="913930391">
      <w:bodyDiv w:val="1"/>
      <w:marLeft w:val="0"/>
      <w:marRight w:val="0"/>
      <w:marTop w:val="0"/>
      <w:marBottom w:val="0"/>
      <w:divBdr>
        <w:top w:val="none" w:sz="0" w:space="0" w:color="auto"/>
        <w:left w:val="none" w:sz="0" w:space="0" w:color="auto"/>
        <w:bottom w:val="none" w:sz="0" w:space="0" w:color="auto"/>
        <w:right w:val="none" w:sz="0" w:space="0" w:color="auto"/>
      </w:divBdr>
    </w:div>
    <w:div w:id="913930547">
      <w:bodyDiv w:val="1"/>
      <w:marLeft w:val="0"/>
      <w:marRight w:val="0"/>
      <w:marTop w:val="0"/>
      <w:marBottom w:val="0"/>
      <w:divBdr>
        <w:top w:val="none" w:sz="0" w:space="0" w:color="auto"/>
        <w:left w:val="none" w:sz="0" w:space="0" w:color="auto"/>
        <w:bottom w:val="none" w:sz="0" w:space="0" w:color="auto"/>
        <w:right w:val="none" w:sz="0" w:space="0" w:color="auto"/>
      </w:divBdr>
    </w:div>
    <w:div w:id="914047653">
      <w:bodyDiv w:val="1"/>
      <w:marLeft w:val="0"/>
      <w:marRight w:val="0"/>
      <w:marTop w:val="0"/>
      <w:marBottom w:val="0"/>
      <w:divBdr>
        <w:top w:val="none" w:sz="0" w:space="0" w:color="auto"/>
        <w:left w:val="none" w:sz="0" w:space="0" w:color="auto"/>
        <w:bottom w:val="none" w:sz="0" w:space="0" w:color="auto"/>
        <w:right w:val="none" w:sz="0" w:space="0" w:color="auto"/>
      </w:divBdr>
    </w:div>
    <w:div w:id="914054437">
      <w:bodyDiv w:val="1"/>
      <w:marLeft w:val="0"/>
      <w:marRight w:val="0"/>
      <w:marTop w:val="0"/>
      <w:marBottom w:val="0"/>
      <w:divBdr>
        <w:top w:val="none" w:sz="0" w:space="0" w:color="auto"/>
        <w:left w:val="none" w:sz="0" w:space="0" w:color="auto"/>
        <w:bottom w:val="none" w:sz="0" w:space="0" w:color="auto"/>
        <w:right w:val="none" w:sz="0" w:space="0" w:color="auto"/>
      </w:divBdr>
    </w:div>
    <w:div w:id="914122422">
      <w:bodyDiv w:val="1"/>
      <w:marLeft w:val="0"/>
      <w:marRight w:val="0"/>
      <w:marTop w:val="0"/>
      <w:marBottom w:val="0"/>
      <w:divBdr>
        <w:top w:val="none" w:sz="0" w:space="0" w:color="auto"/>
        <w:left w:val="none" w:sz="0" w:space="0" w:color="auto"/>
        <w:bottom w:val="none" w:sz="0" w:space="0" w:color="auto"/>
        <w:right w:val="none" w:sz="0" w:space="0" w:color="auto"/>
      </w:divBdr>
    </w:div>
    <w:div w:id="914239595">
      <w:bodyDiv w:val="1"/>
      <w:marLeft w:val="0"/>
      <w:marRight w:val="0"/>
      <w:marTop w:val="0"/>
      <w:marBottom w:val="0"/>
      <w:divBdr>
        <w:top w:val="none" w:sz="0" w:space="0" w:color="auto"/>
        <w:left w:val="none" w:sz="0" w:space="0" w:color="auto"/>
        <w:bottom w:val="none" w:sz="0" w:space="0" w:color="auto"/>
        <w:right w:val="none" w:sz="0" w:space="0" w:color="auto"/>
      </w:divBdr>
    </w:div>
    <w:div w:id="914313757">
      <w:bodyDiv w:val="1"/>
      <w:marLeft w:val="0"/>
      <w:marRight w:val="0"/>
      <w:marTop w:val="0"/>
      <w:marBottom w:val="0"/>
      <w:divBdr>
        <w:top w:val="none" w:sz="0" w:space="0" w:color="auto"/>
        <w:left w:val="none" w:sz="0" w:space="0" w:color="auto"/>
        <w:bottom w:val="none" w:sz="0" w:space="0" w:color="auto"/>
        <w:right w:val="none" w:sz="0" w:space="0" w:color="auto"/>
      </w:divBdr>
    </w:div>
    <w:div w:id="914320223">
      <w:bodyDiv w:val="1"/>
      <w:marLeft w:val="0"/>
      <w:marRight w:val="0"/>
      <w:marTop w:val="0"/>
      <w:marBottom w:val="0"/>
      <w:divBdr>
        <w:top w:val="none" w:sz="0" w:space="0" w:color="auto"/>
        <w:left w:val="none" w:sz="0" w:space="0" w:color="auto"/>
        <w:bottom w:val="none" w:sz="0" w:space="0" w:color="auto"/>
        <w:right w:val="none" w:sz="0" w:space="0" w:color="auto"/>
      </w:divBdr>
    </w:div>
    <w:div w:id="914361914">
      <w:bodyDiv w:val="1"/>
      <w:marLeft w:val="0"/>
      <w:marRight w:val="0"/>
      <w:marTop w:val="0"/>
      <w:marBottom w:val="0"/>
      <w:divBdr>
        <w:top w:val="none" w:sz="0" w:space="0" w:color="auto"/>
        <w:left w:val="none" w:sz="0" w:space="0" w:color="auto"/>
        <w:bottom w:val="none" w:sz="0" w:space="0" w:color="auto"/>
        <w:right w:val="none" w:sz="0" w:space="0" w:color="auto"/>
      </w:divBdr>
    </w:div>
    <w:div w:id="914390595">
      <w:bodyDiv w:val="1"/>
      <w:marLeft w:val="0"/>
      <w:marRight w:val="0"/>
      <w:marTop w:val="0"/>
      <w:marBottom w:val="0"/>
      <w:divBdr>
        <w:top w:val="none" w:sz="0" w:space="0" w:color="auto"/>
        <w:left w:val="none" w:sz="0" w:space="0" w:color="auto"/>
        <w:bottom w:val="none" w:sz="0" w:space="0" w:color="auto"/>
        <w:right w:val="none" w:sz="0" w:space="0" w:color="auto"/>
      </w:divBdr>
    </w:div>
    <w:div w:id="914439836">
      <w:bodyDiv w:val="1"/>
      <w:marLeft w:val="0"/>
      <w:marRight w:val="0"/>
      <w:marTop w:val="0"/>
      <w:marBottom w:val="0"/>
      <w:divBdr>
        <w:top w:val="none" w:sz="0" w:space="0" w:color="auto"/>
        <w:left w:val="none" w:sz="0" w:space="0" w:color="auto"/>
        <w:bottom w:val="none" w:sz="0" w:space="0" w:color="auto"/>
        <w:right w:val="none" w:sz="0" w:space="0" w:color="auto"/>
      </w:divBdr>
    </w:div>
    <w:div w:id="914555414">
      <w:bodyDiv w:val="1"/>
      <w:marLeft w:val="0"/>
      <w:marRight w:val="0"/>
      <w:marTop w:val="0"/>
      <w:marBottom w:val="0"/>
      <w:divBdr>
        <w:top w:val="none" w:sz="0" w:space="0" w:color="auto"/>
        <w:left w:val="none" w:sz="0" w:space="0" w:color="auto"/>
        <w:bottom w:val="none" w:sz="0" w:space="0" w:color="auto"/>
        <w:right w:val="none" w:sz="0" w:space="0" w:color="auto"/>
      </w:divBdr>
    </w:div>
    <w:div w:id="914582279">
      <w:bodyDiv w:val="1"/>
      <w:marLeft w:val="0"/>
      <w:marRight w:val="0"/>
      <w:marTop w:val="0"/>
      <w:marBottom w:val="0"/>
      <w:divBdr>
        <w:top w:val="none" w:sz="0" w:space="0" w:color="auto"/>
        <w:left w:val="none" w:sz="0" w:space="0" w:color="auto"/>
        <w:bottom w:val="none" w:sz="0" w:space="0" w:color="auto"/>
        <w:right w:val="none" w:sz="0" w:space="0" w:color="auto"/>
      </w:divBdr>
    </w:div>
    <w:div w:id="914584531">
      <w:bodyDiv w:val="1"/>
      <w:marLeft w:val="0"/>
      <w:marRight w:val="0"/>
      <w:marTop w:val="0"/>
      <w:marBottom w:val="0"/>
      <w:divBdr>
        <w:top w:val="none" w:sz="0" w:space="0" w:color="auto"/>
        <w:left w:val="none" w:sz="0" w:space="0" w:color="auto"/>
        <w:bottom w:val="none" w:sz="0" w:space="0" w:color="auto"/>
        <w:right w:val="none" w:sz="0" w:space="0" w:color="auto"/>
      </w:divBdr>
    </w:div>
    <w:div w:id="914584859">
      <w:bodyDiv w:val="1"/>
      <w:marLeft w:val="0"/>
      <w:marRight w:val="0"/>
      <w:marTop w:val="0"/>
      <w:marBottom w:val="0"/>
      <w:divBdr>
        <w:top w:val="none" w:sz="0" w:space="0" w:color="auto"/>
        <w:left w:val="none" w:sz="0" w:space="0" w:color="auto"/>
        <w:bottom w:val="none" w:sz="0" w:space="0" w:color="auto"/>
        <w:right w:val="none" w:sz="0" w:space="0" w:color="auto"/>
      </w:divBdr>
    </w:div>
    <w:div w:id="914819600">
      <w:bodyDiv w:val="1"/>
      <w:marLeft w:val="0"/>
      <w:marRight w:val="0"/>
      <w:marTop w:val="0"/>
      <w:marBottom w:val="0"/>
      <w:divBdr>
        <w:top w:val="none" w:sz="0" w:space="0" w:color="auto"/>
        <w:left w:val="none" w:sz="0" w:space="0" w:color="auto"/>
        <w:bottom w:val="none" w:sz="0" w:space="0" w:color="auto"/>
        <w:right w:val="none" w:sz="0" w:space="0" w:color="auto"/>
      </w:divBdr>
    </w:div>
    <w:div w:id="914968903">
      <w:bodyDiv w:val="1"/>
      <w:marLeft w:val="0"/>
      <w:marRight w:val="0"/>
      <w:marTop w:val="0"/>
      <w:marBottom w:val="0"/>
      <w:divBdr>
        <w:top w:val="none" w:sz="0" w:space="0" w:color="auto"/>
        <w:left w:val="none" w:sz="0" w:space="0" w:color="auto"/>
        <w:bottom w:val="none" w:sz="0" w:space="0" w:color="auto"/>
        <w:right w:val="none" w:sz="0" w:space="0" w:color="auto"/>
      </w:divBdr>
    </w:div>
    <w:div w:id="915045088">
      <w:bodyDiv w:val="1"/>
      <w:marLeft w:val="0"/>
      <w:marRight w:val="0"/>
      <w:marTop w:val="0"/>
      <w:marBottom w:val="0"/>
      <w:divBdr>
        <w:top w:val="none" w:sz="0" w:space="0" w:color="auto"/>
        <w:left w:val="none" w:sz="0" w:space="0" w:color="auto"/>
        <w:bottom w:val="none" w:sz="0" w:space="0" w:color="auto"/>
        <w:right w:val="none" w:sz="0" w:space="0" w:color="auto"/>
      </w:divBdr>
    </w:div>
    <w:div w:id="915046220">
      <w:bodyDiv w:val="1"/>
      <w:marLeft w:val="0"/>
      <w:marRight w:val="0"/>
      <w:marTop w:val="0"/>
      <w:marBottom w:val="0"/>
      <w:divBdr>
        <w:top w:val="none" w:sz="0" w:space="0" w:color="auto"/>
        <w:left w:val="none" w:sz="0" w:space="0" w:color="auto"/>
        <w:bottom w:val="none" w:sz="0" w:space="0" w:color="auto"/>
        <w:right w:val="none" w:sz="0" w:space="0" w:color="auto"/>
      </w:divBdr>
    </w:div>
    <w:div w:id="915214518">
      <w:bodyDiv w:val="1"/>
      <w:marLeft w:val="0"/>
      <w:marRight w:val="0"/>
      <w:marTop w:val="0"/>
      <w:marBottom w:val="0"/>
      <w:divBdr>
        <w:top w:val="none" w:sz="0" w:space="0" w:color="auto"/>
        <w:left w:val="none" w:sz="0" w:space="0" w:color="auto"/>
        <w:bottom w:val="none" w:sz="0" w:space="0" w:color="auto"/>
        <w:right w:val="none" w:sz="0" w:space="0" w:color="auto"/>
      </w:divBdr>
    </w:div>
    <w:div w:id="915361308">
      <w:bodyDiv w:val="1"/>
      <w:marLeft w:val="0"/>
      <w:marRight w:val="0"/>
      <w:marTop w:val="0"/>
      <w:marBottom w:val="0"/>
      <w:divBdr>
        <w:top w:val="none" w:sz="0" w:space="0" w:color="auto"/>
        <w:left w:val="none" w:sz="0" w:space="0" w:color="auto"/>
        <w:bottom w:val="none" w:sz="0" w:space="0" w:color="auto"/>
        <w:right w:val="none" w:sz="0" w:space="0" w:color="auto"/>
      </w:divBdr>
    </w:div>
    <w:div w:id="915475643">
      <w:bodyDiv w:val="1"/>
      <w:marLeft w:val="0"/>
      <w:marRight w:val="0"/>
      <w:marTop w:val="0"/>
      <w:marBottom w:val="0"/>
      <w:divBdr>
        <w:top w:val="none" w:sz="0" w:space="0" w:color="auto"/>
        <w:left w:val="none" w:sz="0" w:space="0" w:color="auto"/>
        <w:bottom w:val="none" w:sz="0" w:space="0" w:color="auto"/>
        <w:right w:val="none" w:sz="0" w:space="0" w:color="auto"/>
      </w:divBdr>
    </w:div>
    <w:div w:id="915556836">
      <w:bodyDiv w:val="1"/>
      <w:marLeft w:val="0"/>
      <w:marRight w:val="0"/>
      <w:marTop w:val="0"/>
      <w:marBottom w:val="0"/>
      <w:divBdr>
        <w:top w:val="none" w:sz="0" w:space="0" w:color="auto"/>
        <w:left w:val="none" w:sz="0" w:space="0" w:color="auto"/>
        <w:bottom w:val="none" w:sz="0" w:space="0" w:color="auto"/>
        <w:right w:val="none" w:sz="0" w:space="0" w:color="auto"/>
      </w:divBdr>
    </w:div>
    <w:div w:id="915820958">
      <w:bodyDiv w:val="1"/>
      <w:marLeft w:val="0"/>
      <w:marRight w:val="0"/>
      <w:marTop w:val="0"/>
      <w:marBottom w:val="0"/>
      <w:divBdr>
        <w:top w:val="none" w:sz="0" w:space="0" w:color="auto"/>
        <w:left w:val="none" w:sz="0" w:space="0" w:color="auto"/>
        <w:bottom w:val="none" w:sz="0" w:space="0" w:color="auto"/>
        <w:right w:val="none" w:sz="0" w:space="0" w:color="auto"/>
      </w:divBdr>
    </w:div>
    <w:div w:id="915821171">
      <w:bodyDiv w:val="1"/>
      <w:marLeft w:val="0"/>
      <w:marRight w:val="0"/>
      <w:marTop w:val="0"/>
      <w:marBottom w:val="0"/>
      <w:divBdr>
        <w:top w:val="none" w:sz="0" w:space="0" w:color="auto"/>
        <w:left w:val="none" w:sz="0" w:space="0" w:color="auto"/>
        <w:bottom w:val="none" w:sz="0" w:space="0" w:color="auto"/>
        <w:right w:val="none" w:sz="0" w:space="0" w:color="auto"/>
      </w:divBdr>
    </w:div>
    <w:div w:id="915826858">
      <w:bodyDiv w:val="1"/>
      <w:marLeft w:val="0"/>
      <w:marRight w:val="0"/>
      <w:marTop w:val="0"/>
      <w:marBottom w:val="0"/>
      <w:divBdr>
        <w:top w:val="none" w:sz="0" w:space="0" w:color="auto"/>
        <w:left w:val="none" w:sz="0" w:space="0" w:color="auto"/>
        <w:bottom w:val="none" w:sz="0" w:space="0" w:color="auto"/>
        <w:right w:val="none" w:sz="0" w:space="0" w:color="auto"/>
      </w:divBdr>
    </w:div>
    <w:div w:id="915865671">
      <w:bodyDiv w:val="1"/>
      <w:marLeft w:val="0"/>
      <w:marRight w:val="0"/>
      <w:marTop w:val="0"/>
      <w:marBottom w:val="0"/>
      <w:divBdr>
        <w:top w:val="none" w:sz="0" w:space="0" w:color="auto"/>
        <w:left w:val="none" w:sz="0" w:space="0" w:color="auto"/>
        <w:bottom w:val="none" w:sz="0" w:space="0" w:color="auto"/>
        <w:right w:val="none" w:sz="0" w:space="0" w:color="auto"/>
      </w:divBdr>
    </w:div>
    <w:div w:id="915866062">
      <w:bodyDiv w:val="1"/>
      <w:marLeft w:val="0"/>
      <w:marRight w:val="0"/>
      <w:marTop w:val="0"/>
      <w:marBottom w:val="0"/>
      <w:divBdr>
        <w:top w:val="none" w:sz="0" w:space="0" w:color="auto"/>
        <w:left w:val="none" w:sz="0" w:space="0" w:color="auto"/>
        <w:bottom w:val="none" w:sz="0" w:space="0" w:color="auto"/>
        <w:right w:val="none" w:sz="0" w:space="0" w:color="auto"/>
      </w:divBdr>
    </w:div>
    <w:div w:id="915941420">
      <w:bodyDiv w:val="1"/>
      <w:marLeft w:val="0"/>
      <w:marRight w:val="0"/>
      <w:marTop w:val="0"/>
      <w:marBottom w:val="0"/>
      <w:divBdr>
        <w:top w:val="none" w:sz="0" w:space="0" w:color="auto"/>
        <w:left w:val="none" w:sz="0" w:space="0" w:color="auto"/>
        <w:bottom w:val="none" w:sz="0" w:space="0" w:color="auto"/>
        <w:right w:val="none" w:sz="0" w:space="0" w:color="auto"/>
      </w:divBdr>
    </w:div>
    <w:div w:id="916012629">
      <w:bodyDiv w:val="1"/>
      <w:marLeft w:val="0"/>
      <w:marRight w:val="0"/>
      <w:marTop w:val="0"/>
      <w:marBottom w:val="0"/>
      <w:divBdr>
        <w:top w:val="none" w:sz="0" w:space="0" w:color="auto"/>
        <w:left w:val="none" w:sz="0" w:space="0" w:color="auto"/>
        <w:bottom w:val="none" w:sz="0" w:space="0" w:color="auto"/>
        <w:right w:val="none" w:sz="0" w:space="0" w:color="auto"/>
      </w:divBdr>
    </w:div>
    <w:div w:id="916018795">
      <w:bodyDiv w:val="1"/>
      <w:marLeft w:val="0"/>
      <w:marRight w:val="0"/>
      <w:marTop w:val="0"/>
      <w:marBottom w:val="0"/>
      <w:divBdr>
        <w:top w:val="none" w:sz="0" w:space="0" w:color="auto"/>
        <w:left w:val="none" w:sz="0" w:space="0" w:color="auto"/>
        <w:bottom w:val="none" w:sz="0" w:space="0" w:color="auto"/>
        <w:right w:val="none" w:sz="0" w:space="0" w:color="auto"/>
      </w:divBdr>
    </w:div>
    <w:div w:id="916062970">
      <w:bodyDiv w:val="1"/>
      <w:marLeft w:val="0"/>
      <w:marRight w:val="0"/>
      <w:marTop w:val="0"/>
      <w:marBottom w:val="0"/>
      <w:divBdr>
        <w:top w:val="none" w:sz="0" w:space="0" w:color="auto"/>
        <w:left w:val="none" w:sz="0" w:space="0" w:color="auto"/>
        <w:bottom w:val="none" w:sz="0" w:space="0" w:color="auto"/>
        <w:right w:val="none" w:sz="0" w:space="0" w:color="auto"/>
      </w:divBdr>
    </w:div>
    <w:div w:id="916094306">
      <w:bodyDiv w:val="1"/>
      <w:marLeft w:val="0"/>
      <w:marRight w:val="0"/>
      <w:marTop w:val="0"/>
      <w:marBottom w:val="0"/>
      <w:divBdr>
        <w:top w:val="none" w:sz="0" w:space="0" w:color="auto"/>
        <w:left w:val="none" w:sz="0" w:space="0" w:color="auto"/>
        <w:bottom w:val="none" w:sz="0" w:space="0" w:color="auto"/>
        <w:right w:val="none" w:sz="0" w:space="0" w:color="auto"/>
      </w:divBdr>
    </w:div>
    <w:div w:id="916136296">
      <w:bodyDiv w:val="1"/>
      <w:marLeft w:val="0"/>
      <w:marRight w:val="0"/>
      <w:marTop w:val="0"/>
      <w:marBottom w:val="0"/>
      <w:divBdr>
        <w:top w:val="none" w:sz="0" w:space="0" w:color="auto"/>
        <w:left w:val="none" w:sz="0" w:space="0" w:color="auto"/>
        <w:bottom w:val="none" w:sz="0" w:space="0" w:color="auto"/>
        <w:right w:val="none" w:sz="0" w:space="0" w:color="auto"/>
      </w:divBdr>
    </w:div>
    <w:div w:id="916137170">
      <w:bodyDiv w:val="1"/>
      <w:marLeft w:val="0"/>
      <w:marRight w:val="0"/>
      <w:marTop w:val="0"/>
      <w:marBottom w:val="0"/>
      <w:divBdr>
        <w:top w:val="none" w:sz="0" w:space="0" w:color="auto"/>
        <w:left w:val="none" w:sz="0" w:space="0" w:color="auto"/>
        <w:bottom w:val="none" w:sz="0" w:space="0" w:color="auto"/>
        <w:right w:val="none" w:sz="0" w:space="0" w:color="auto"/>
      </w:divBdr>
    </w:div>
    <w:div w:id="916205747">
      <w:bodyDiv w:val="1"/>
      <w:marLeft w:val="0"/>
      <w:marRight w:val="0"/>
      <w:marTop w:val="0"/>
      <w:marBottom w:val="0"/>
      <w:divBdr>
        <w:top w:val="none" w:sz="0" w:space="0" w:color="auto"/>
        <w:left w:val="none" w:sz="0" w:space="0" w:color="auto"/>
        <w:bottom w:val="none" w:sz="0" w:space="0" w:color="auto"/>
        <w:right w:val="none" w:sz="0" w:space="0" w:color="auto"/>
      </w:divBdr>
    </w:div>
    <w:div w:id="916206553">
      <w:bodyDiv w:val="1"/>
      <w:marLeft w:val="0"/>
      <w:marRight w:val="0"/>
      <w:marTop w:val="0"/>
      <w:marBottom w:val="0"/>
      <w:divBdr>
        <w:top w:val="none" w:sz="0" w:space="0" w:color="auto"/>
        <w:left w:val="none" w:sz="0" w:space="0" w:color="auto"/>
        <w:bottom w:val="none" w:sz="0" w:space="0" w:color="auto"/>
        <w:right w:val="none" w:sz="0" w:space="0" w:color="auto"/>
      </w:divBdr>
    </w:div>
    <w:div w:id="916208730">
      <w:bodyDiv w:val="1"/>
      <w:marLeft w:val="0"/>
      <w:marRight w:val="0"/>
      <w:marTop w:val="0"/>
      <w:marBottom w:val="0"/>
      <w:divBdr>
        <w:top w:val="none" w:sz="0" w:space="0" w:color="auto"/>
        <w:left w:val="none" w:sz="0" w:space="0" w:color="auto"/>
        <w:bottom w:val="none" w:sz="0" w:space="0" w:color="auto"/>
        <w:right w:val="none" w:sz="0" w:space="0" w:color="auto"/>
      </w:divBdr>
    </w:div>
    <w:div w:id="916213529">
      <w:bodyDiv w:val="1"/>
      <w:marLeft w:val="0"/>
      <w:marRight w:val="0"/>
      <w:marTop w:val="0"/>
      <w:marBottom w:val="0"/>
      <w:divBdr>
        <w:top w:val="none" w:sz="0" w:space="0" w:color="auto"/>
        <w:left w:val="none" w:sz="0" w:space="0" w:color="auto"/>
        <w:bottom w:val="none" w:sz="0" w:space="0" w:color="auto"/>
        <w:right w:val="none" w:sz="0" w:space="0" w:color="auto"/>
      </w:divBdr>
    </w:div>
    <w:div w:id="916330870">
      <w:bodyDiv w:val="1"/>
      <w:marLeft w:val="0"/>
      <w:marRight w:val="0"/>
      <w:marTop w:val="0"/>
      <w:marBottom w:val="0"/>
      <w:divBdr>
        <w:top w:val="none" w:sz="0" w:space="0" w:color="auto"/>
        <w:left w:val="none" w:sz="0" w:space="0" w:color="auto"/>
        <w:bottom w:val="none" w:sz="0" w:space="0" w:color="auto"/>
        <w:right w:val="none" w:sz="0" w:space="0" w:color="auto"/>
      </w:divBdr>
    </w:div>
    <w:div w:id="916356409">
      <w:bodyDiv w:val="1"/>
      <w:marLeft w:val="0"/>
      <w:marRight w:val="0"/>
      <w:marTop w:val="0"/>
      <w:marBottom w:val="0"/>
      <w:divBdr>
        <w:top w:val="none" w:sz="0" w:space="0" w:color="auto"/>
        <w:left w:val="none" w:sz="0" w:space="0" w:color="auto"/>
        <w:bottom w:val="none" w:sz="0" w:space="0" w:color="auto"/>
        <w:right w:val="none" w:sz="0" w:space="0" w:color="auto"/>
      </w:divBdr>
    </w:div>
    <w:div w:id="916550729">
      <w:bodyDiv w:val="1"/>
      <w:marLeft w:val="0"/>
      <w:marRight w:val="0"/>
      <w:marTop w:val="0"/>
      <w:marBottom w:val="0"/>
      <w:divBdr>
        <w:top w:val="none" w:sz="0" w:space="0" w:color="auto"/>
        <w:left w:val="none" w:sz="0" w:space="0" w:color="auto"/>
        <w:bottom w:val="none" w:sz="0" w:space="0" w:color="auto"/>
        <w:right w:val="none" w:sz="0" w:space="0" w:color="auto"/>
      </w:divBdr>
    </w:div>
    <w:div w:id="916865258">
      <w:bodyDiv w:val="1"/>
      <w:marLeft w:val="0"/>
      <w:marRight w:val="0"/>
      <w:marTop w:val="0"/>
      <w:marBottom w:val="0"/>
      <w:divBdr>
        <w:top w:val="none" w:sz="0" w:space="0" w:color="auto"/>
        <w:left w:val="none" w:sz="0" w:space="0" w:color="auto"/>
        <w:bottom w:val="none" w:sz="0" w:space="0" w:color="auto"/>
        <w:right w:val="none" w:sz="0" w:space="0" w:color="auto"/>
      </w:divBdr>
    </w:div>
    <w:div w:id="916938518">
      <w:bodyDiv w:val="1"/>
      <w:marLeft w:val="0"/>
      <w:marRight w:val="0"/>
      <w:marTop w:val="0"/>
      <w:marBottom w:val="0"/>
      <w:divBdr>
        <w:top w:val="none" w:sz="0" w:space="0" w:color="auto"/>
        <w:left w:val="none" w:sz="0" w:space="0" w:color="auto"/>
        <w:bottom w:val="none" w:sz="0" w:space="0" w:color="auto"/>
        <w:right w:val="none" w:sz="0" w:space="0" w:color="auto"/>
      </w:divBdr>
    </w:div>
    <w:div w:id="916984098">
      <w:bodyDiv w:val="1"/>
      <w:marLeft w:val="0"/>
      <w:marRight w:val="0"/>
      <w:marTop w:val="0"/>
      <w:marBottom w:val="0"/>
      <w:divBdr>
        <w:top w:val="none" w:sz="0" w:space="0" w:color="auto"/>
        <w:left w:val="none" w:sz="0" w:space="0" w:color="auto"/>
        <w:bottom w:val="none" w:sz="0" w:space="0" w:color="auto"/>
        <w:right w:val="none" w:sz="0" w:space="0" w:color="auto"/>
      </w:divBdr>
    </w:div>
    <w:div w:id="917011629">
      <w:bodyDiv w:val="1"/>
      <w:marLeft w:val="0"/>
      <w:marRight w:val="0"/>
      <w:marTop w:val="0"/>
      <w:marBottom w:val="0"/>
      <w:divBdr>
        <w:top w:val="none" w:sz="0" w:space="0" w:color="auto"/>
        <w:left w:val="none" w:sz="0" w:space="0" w:color="auto"/>
        <w:bottom w:val="none" w:sz="0" w:space="0" w:color="auto"/>
        <w:right w:val="none" w:sz="0" w:space="0" w:color="auto"/>
      </w:divBdr>
    </w:div>
    <w:div w:id="917128479">
      <w:bodyDiv w:val="1"/>
      <w:marLeft w:val="0"/>
      <w:marRight w:val="0"/>
      <w:marTop w:val="0"/>
      <w:marBottom w:val="0"/>
      <w:divBdr>
        <w:top w:val="none" w:sz="0" w:space="0" w:color="auto"/>
        <w:left w:val="none" w:sz="0" w:space="0" w:color="auto"/>
        <w:bottom w:val="none" w:sz="0" w:space="0" w:color="auto"/>
        <w:right w:val="none" w:sz="0" w:space="0" w:color="auto"/>
      </w:divBdr>
    </w:div>
    <w:div w:id="917130405">
      <w:bodyDiv w:val="1"/>
      <w:marLeft w:val="0"/>
      <w:marRight w:val="0"/>
      <w:marTop w:val="0"/>
      <w:marBottom w:val="0"/>
      <w:divBdr>
        <w:top w:val="none" w:sz="0" w:space="0" w:color="auto"/>
        <w:left w:val="none" w:sz="0" w:space="0" w:color="auto"/>
        <w:bottom w:val="none" w:sz="0" w:space="0" w:color="auto"/>
        <w:right w:val="none" w:sz="0" w:space="0" w:color="auto"/>
      </w:divBdr>
    </w:div>
    <w:div w:id="917133779">
      <w:bodyDiv w:val="1"/>
      <w:marLeft w:val="0"/>
      <w:marRight w:val="0"/>
      <w:marTop w:val="0"/>
      <w:marBottom w:val="0"/>
      <w:divBdr>
        <w:top w:val="none" w:sz="0" w:space="0" w:color="auto"/>
        <w:left w:val="none" w:sz="0" w:space="0" w:color="auto"/>
        <w:bottom w:val="none" w:sz="0" w:space="0" w:color="auto"/>
        <w:right w:val="none" w:sz="0" w:space="0" w:color="auto"/>
      </w:divBdr>
    </w:div>
    <w:div w:id="917137769">
      <w:bodyDiv w:val="1"/>
      <w:marLeft w:val="0"/>
      <w:marRight w:val="0"/>
      <w:marTop w:val="0"/>
      <w:marBottom w:val="0"/>
      <w:divBdr>
        <w:top w:val="none" w:sz="0" w:space="0" w:color="auto"/>
        <w:left w:val="none" w:sz="0" w:space="0" w:color="auto"/>
        <w:bottom w:val="none" w:sz="0" w:space="0" w:color="auto"/>
        <w:right w:val="none" w:sz="0" w:space="0" w:color="auto"/>
      </w:divBdr>
    </w:div>
    <w:div w:id="917179968">
      <w:bodyDiv w:val="1"/>
      <w:marLeft w:val="0"/>
      <w:marRight w:val="0"/>
      <w:marTop w:val="0"/>
      <w:marBottom w:val="0"/>
      <w:divBdr>
        <w:top w:val="none" w:sz="0" w:space="0" w:color="auto"/>
        <w:left w:val="none" w:sz="0" w:space="0" w:color="auto"/>
        <w:bottom w:val="none" w:sz="0" w:space="0" w:color="auto"/>
        <w:right w:val="none" w:sz="0" w:space="0" w:color="auto"/>
      </w:divBdr>
    </w:div>
    <w:div w:id="917204354">
      <w:bodyDiv w:val="1"/>
      <w:marLeft w:val="0"/>
      <w:marRight w:val="0"/>
      <w:marTop w:val="0"/>
      <w:marBottom w:val="0"/>
      <w:divBdr>
        <w:top w:val="none" w:sz="0" w:space="0" w:color="auto"/>
        <w:left w:val="none" w:sz="0" w:space="0" w:color="auto"/>
        <w:bottom w:val="none" w:sz="0" w:space="0" w:color="auto"/>
        <w:right w:val="none" w:sz="0" w:space="0" w:color="auto"/>
      </w:divBdr>
    </w:div>
    <w:div w:id="917251582">
      <w:bodyDiv w:val="1"/>
      <w:marLeft w:val="0"/>
      <w:marRight w:val="0"/>
      <w:marTop w:val="0"/>
      <w:marBottom w:val="0"/>
      <w:divBdr>
        <w:top w:val="none" w:sz="0" w:space="0" w:color="auto"/>
        <w:left w:val="none" w:sz="0" w:space="0" w:color="auto"/>
        <w:bottom w:val="none" w:sz="0" w:space="0" w:color="auto"/>
        <w:right w:val="none" w:sz="0" w:space="0" w:color="auto"/>
      </w:divBdr>
    </w:div>
    <w:div w:id="917445924">
      <w:bodyDiv w:val="1"/>
      <w:marLeft w:val="0"/>
      <w:marRight w:val="0"/>
      <w:marTop w:val="0"/>
      <w:marBottom w:val="0"/>
      <w:divBdr>
        <w:top w:val="none" w:sz="0" w:space="0" w:color="auto"/>
        <w:left w:val="none" w:sz="0" w:space="0" w:color="auto"/>
        <w:bottom w:val="none" w:sz="0" w:space="0" w:color="auto"/>
        <w:right w:val="none" w:sz="0" w:space="0" w:color="auto"/>
      </w:divBdr>
    </w:div>
    <w:div w:id="917598564">
      <w:bodyDiv w:val="1"/>
      <w:marLeft w:val="0"/>
      <w:marRight w:val="0"/>
      <w:marTop w:val="0"/>
      <w:marBottom w:val="0"/>
      <w:divBdr>
        <w:top w:val="none" w:sz="0" w:space="0" w:color="auto"/>
        <w:left w:val="none" w:sz="0" w:space="0" w:color="auto"/>
        <w:bottom w:val="none" w:sz="0" w:space="0" w:color="auto"/>
        <w:right w:val="none" w:sz="0" w:space="0" w:color="auto"/>
      </w:divBdr>
    </w:div>
    <w:div w:id="917599636">
      <w:bodyDiv w:val="1"/>
      <w:marLeft w:val="0"/>
      <w:marRight w:val="0"/>
      <w:marTop w:val="0"/>
      <w:marBottom w:val="0"/>
      <w:divBdr>
        <w:top w:val="none" w:sz="0" w:space="0" w:color="auto"/>
        <w:left w:val="none" w:sz="0" w:space="0" w:color="auto"/>
        <w:bottom w:val="none" w:sz="0" w:space="0" w:color="auto"/>
        <w:right w:val="none" w:sz="0" w:space="0" w:color="auto"/>
      </w:divBdr>
    </w:div>
    <w:div w:id="917635628">
      <w:bodyDiv w:val="1"/>
      <w:marLeft w:val="0"/>
      <w:marRight w:val="0"/>
      <w:marTop w:val="0"/>
      <w:marBottom w:val="0"/>
      <w:divBdr>
        <w:top w:val="none" w:sz="0" w:space="0" w:color="auto"/>
        <w:left w:val="none" w:sz="0" w:space="0" w:color="auto"/>
        <w:bottom w:val="none" w:sz="0" w:space="0" w:color="auto"/>
        <w:right w:val="none" w:sz="0" w:space="0" w:color="auto"/>
      </w:divBdr>
    </w:div>
    <w:div w:id="917711778">
      <w:bodyDiv w:val="1"/>
      <w:marLeft w:val="0"/>
      <w:marRight w:val="0"/>
      <w:marTop w:val="0"/>
      <w:marBottom w:val="0"/>
      <w:divBdr>
        <w:top w:val="none" w:sz="0" w:space="0" w:color="auto"/>
        <w:left w:val="none" w:sz="0" w:space="0" w:color="auto"/>
        <w:bottom w:val="none" w:sz="0" w:space="0" w:color="auto"/>
        <w:right w:val="none" w:sz="0" w:space="0" w:color="auto"/>
      </w:divBdr>
    </w:div>
    <w:div w:id="917712698">
      <w:bodyDiv w:val="1"/>
      <w:marLeft w:val="0"/>
      <w:marRight w:val="0"/>
      <w:marTop w:val="0"/>
      <w:marBottom w:val="0"/>
      <w:divBdr>
        <w:top w:val="none" w:sz="0" w:space="0" w:color="auto"/>
        <w:left w:val="none" w:sz="0" w:space="0" w:color="auto"/>
        <w:bottom w:val="none" w:sz="0" w:space="0" w:color="auto"/>
        <w:right w:val="none" w:sz="0" w:space="0" w:color="auto"/>
      </w:divBdr>
    </w:div>
    <w:div w:id="917713216">
      <w:bodyDiv w:val="1"/>
      <w:marLeft w:val="0"/>
      <w:marRight w:val="0"/>
      <w:marTop w:val="0"/>
      <w:marBottom w:val="0"/>
      <w:divBdr>
        <w:top w:val="none" w:sz="0" w:space="0" w:color="auto"/>
        <w:left w:val="none" w:sz="0" w:space="0" w:color="auto"/>
        <w:bottom w:val="none" w:sz="0" w:space="0" w:color="auto"/>
        <w:right w:val="none" w:sz="0" w:space="0" w:color="auto"/>
      </w:divBdr>
    </w:div>
    <w:div w:id="917784618">
      <w:bodyDiv w:val="1"/>
      <w:marLeft w:val="0"/>
      <w:marRight w:val="0"/>
      <w:marTop w:val="0"/>
      <w:marBottom w:val="0"/>
      <w:divBdr>
        <w:top w:val="none" w:sz="0" w:space="0" w:color="auto"/>
        <w:left w:val="none" w:sz="0" w:space="0" w:color="auto"/>
        <w:bottom w:val="none" w:sz="0" w:space="0" w:color="auto"/>
        <w:right w:val="none" w:sz="0" w:space="0" w:color="auto"/>
      </w:divBdr>
    </w:div>
    <w:div w:id="917834715">
      <w:bodyDiv w:val="1"/>
      <w:marLeft w:val="0"/>
      <w:marRight w:val="0"/>
      <w:marTop w:val="0"/>
      <w:marBottom w:val="0"/>
      <w:divBdr>
        <w:top w:val="none" w:sz="0" w:space="0" w:color="auto"/>
        <w:left w:val="none" w:sz="0" w:space="0" w:color="auto"/>
        <w:bottom w:val="none" w:sz="0" w:space="0" w:color="auto"/>
        <w:right w:val="none" w:sz="0" w:space="0" w:color="auto"/>
      </w:divBdr>
    </w:div>
    <w:div w:id="917985818">
      <w:bodyDiv w:val="1"/>
      <w:marLeft w:val="0"/>
      <w:marRight w:val="0"/>
      <w:marTop w:val="0"/>
      <w:marBottom w:val="0"/>
      <w:divBdr>
        <w:top w:val="none" w:sz="0" w:space="0" w:color="auto"/>
        <w:left w:val="none" w:sz="0" w:space="0" w:color="auto"/>
        <w:bottom w:val="none" w:sz="0" w:space="0" w:color="auto"/>
        <w:right w:val="none" w:sz="0" w:space="0" w:color="auto"/>
      </w:divBdr>
    </w:div>
    <w:div w:id="918054567">
      <w:bodyDiv w:val="1"/>
      <w:marLeft w:val="0"/>
      <w:marRight w:val="0"/>
      <w:marTop w:val="0"/>
      <w:marBottom w:val="0"/>
      <w:divBdr>
        <w:top w:val="none" w:sz="0" w:space="0" w:color="auto"/>
        <w:left w:val="none" w:sz="0" w:space="0" w:color="auto"/>
        <w:bottom w:val="none" w:sz="0" w:space="0" w:color="auto"/>
        <w:right w:val="none" w:sz="0" w:space="0" w:color="auto"/>
      </w:divBdr>
    </w:div>
    <w:div w:id="918056632">
      <w:bodyDiv w:val="1"/>
      <w:marLeft w:val="0"/>
      <w:marRight w:val="0"/>
      <w:marTop w:val="0"/>
      <w:marBottom w:val="0"/>
      <w:divBdr>
        <w:top w:val="none" w:sz="0" w:space="0" w:color="auto"/>
        <w:left w:val="none" w:sz="0" w:space="0" w:color="auto"/>
        <w:bottom w:val="none" w:sz="0" w:space="0" w:color="auto"/>
        <w:right w:val="none" w:sz="0" w:space="0" w:color="auto"/>
      </w:divBdr>
    </w:div>
    <w:div w:id="918175930">
      <w:bodyDiv w:val="1"/>
      <w:marLeft w:val="0"/>
      <w:marRight w:val="0"/>
      <w:marTop w:val="0"/>
      <w:marBottom w:val="0"/>
      <w:divBdr>
        <w:top w:val="none" w:sz="0" w:space="0" w:color="auto"/>
        <w:left w:val="none" w:sz="0" w:space="0" w:color="auto"/>
        <w:bottom w:val="none" w:sz="0" w:space="0" w:color="auto"/>
        <w:right w:val="none" w:sz="0" w:space="0" w:color="auto"/>
      </w:divBdr>
    </w:div>
    <w:div w:id="918245689">
      <w:bodyDiv w:val="1"/>
      <w:marLeft w:val="0"/>
      <w:marRight w:val="0"/>
      <w:marTop w:val="0"/>
      <w:marBottom w:val="0"/>
      <w:divBdr>
        <w:top w:val="none" w:sz="0" w:space="0" w:color="auto"/>
        <w:left w:val="none" w:sz="0" w:space="0" w:color="auto"/>
        <w:bottom w:val="none" w:sz="0" w:space="0" w:color="auto"/>
        <w:right w:val="none" w:sz="0" w:space="0" w:color="auto"/>
      </w:divBdr>
    </w:div>
    <w:div w:id="918293455">
      <w:bodyDiv w:val="1"/>
      <w:marLeft w:val="0"/>
      <w:marRight w:val="0"/>
      <w:marTop w:val="0"/>
      <w:marBottom w:val="0"/>
      <w:divBdr>
        <w:top w:val="none" w:sz="0" w:space="0" w:color="auto"/>
        <w:left w:val="none" w:sz="0" w:space="0" w:color="auto"/>
        <w:bottom w:val="none" w:sz="0" w:space="0" w:color="auto"/>
        <w:right w:val="none" w:sz="0" w:space="0" w:color="auto"/>
      </w:divBdr>
    </w:div>
    <w:div w:id="918321912">
      <w:bodyDiv w:val="1"/>
      <w:marLeft w:val="0"/>
      <w:marRight w:val="0"/>
      <w:marTop w:val="0"/>
      <w:marBottom w:val="0"/>
      <w:divBdr>
        <w:top w:val="none" w:sz="0" w:space="0" w:color="auto"/>
        <w:left w:val="none" w:sz="0" w:space="0" w:color="auto"/>
        <w:bottom w:val="none" w:sz="0" w:space="0" w:color="auto"/>
        <w:right w:val="none" w:sz="0" w:space="0" w:color="auto"/>
      </w:divBdr>
    </w:div>
    <w:div w:id="918513927">
      <w:bodyDiv w:val="1"/>
      <w:marLeft w:val="0"/>
      <w:marRight w:val="0"/>
      <w:marTop w:val="0"/>
      <w:marBottom w:val="0"/>
      <w:divBdr>
        <w:top w:val="none" w:sz="0" w:space="0" w:color="auto"/>
        <w:left w:val="none" w:sz="0" w:space="0" w:color="auto"/>
        <w:bottom w:val="none" w:sz="0" w:space="0" w:color="auto"/>
        <w:right w:val="none" w:sz="0" w:space="0" w:color="auto"/>
      </w:divBdr>
    </w:div>
    <w:div w:id="918518439">
      <w:bodyDiv w:val="1"/>
      <w:marLeft w:val="0"/>
      <w:marRight w:val="0"/>
      <w:marTop w:val="0"/>
      <w:marBottom w:val="0"/>
      <w:divBdr>
        <w:top w:val="none" w:sz="0" w:space="0" w:color="auto"/>
        <w:left w:val="none" w:sz="0" w:space="0" w:color="auto"/>
        <w:bottom w:val="none" w:sz="0" w:space="0" w:color="auto"/>
        <w:right w:val="none" w:sz="0" w:space="0" w:color="auto"/>
      </w:divBdr>
    </w:div>
    <w:div w:id="918635002">
      <w:bodyDiv w:val="1"/>
      <w:marLeft w:val="0"/>
      <w:marRight w:val="0"/>
      <w:marTop w:val="0"/>
      <w:marBottom w:val="0"/>
      <w:divBdr>
        <w:top w:val="none" w:sz="0" w:space="0" w:color="auto"/>
        <w:left w:val="none" w:sz="0" w:space="0" w:color="auto"/>
        <w:bottom w:val="none" w:sz="0" w:space="0" w:color="auto"/>
        <w:right w:val="none" w:sz="0" w:space="0" w:color="auto"/>
      </w:divBdr>
    </w:div>
    <w:div w:id="918635615">
      <w:bodyDiv w:val="1"/>
      <w:marLeft w:val="0"/>
      <w:marRight w:val="0"/>
      <w:marTop w:val="0"/>
      <w:marBottom w:val="0"/>
      <w:divBdr>
        <w:top w:val="none" w:sz="0" w:space="0" w:color="auto"/>
        <w:left w:val="none" w:sz="0" w:space="0" w:color="auto"/>
        <w:bottom w:val="none" w:sz="0" w:space="0" w:color="auto"/>
        <w:right w:val="none" w:sz="0" w:space="0" w:color="auto"/>
      </w:divBdr>
    </w:div>
    <w:div w:id="918750860">
      <w:bodyDiv w:val="1"/>
      <w:marLeft w:val="0"/>
      <w:marRight w:val="0"/>
      <w:marTop w:val="0"/>
      <w:marBottom w:val="0"/>
      <w:divBdr>
        <w:top w:val="none" w:sz="0" w:space="0" w:color="auto"/>
        <w:left w:val="none" w:sz="0" w:space="0" w:color="auto"/>
        <w:bottom w:val="none" w:sz="0" w:space="0" w:color="auto"/>
        <w:right w:val="none" w:sz="0" w:space="0" w:color="auto"/>
      </w:divBdr>
    </w:div>
    <w:div w:id="918751483">
      <w:bodyDiv w:val="1"/>
      <w:marLeft w:val="0"/>
      <w:marRight w:val="0"/>
      <w:marTop w:val="0"/>
      <w:marBottom w:val="0"/>
      <w:divBdr>
        <w:top w:val="none" w:sz="0" w:space="0" w:color="auto"/>
        <w:left w:val="none" w:sz="0" w:space="0" w:color="auto"/>
        <w:bottom w:val="none" w:sz="0" w:space="0" w:color="auto"/>
        <w:right w:val="none" w:sz="0" w:space="0" w:color="auto"/>
      </w:divBdr>
    </w:div>
    <w:div w:id="918829474">
      <w:bodyDiv w:val="1"/>
      <w:marLeft w:val="0"/>
      <w:marRight w:val="0"/>
      <w:marTop w:val="0"/>
      <w:marBottom w:val="0"/>
      <w:divBdr>
        <w:top w:val="none" w:sz="0" w:space="0" w:color="auto"/>
        <w:left w:val="none" w:sz="0" w:space="0" w:color="auto"/>
        <w:bottom w:val="none" w:sz="0" w:space="0" w:color="auto"/>
        <w:right w:val="none" w:sz="0" w:space="0" w:color="auto"/>
      </w:divBdr>
    </w:div>
    <w:div w:id="918946118">
      <w:bodyDiv w:val="1"/>
      <w:marLeft w:val="0"/>
      <w:marRight w:val="0"/>
      <w:marTop w:val="0"/>
      <w:marBottom w:val="0"/>
      <w:divBdr>
        <w:top w:val="none" w:sz="0" w:space="0" w:color="auto"/>
        <w:left w:val="none" w:sz="0" w:space="0" w:color="auto"/>
        <w:bottom w:val="none" w:sz="0" w:space="0" w:color="auto"/>
        <w:right w:val="none" w:sz="0" w:space="0" w:color="auto"/>
      </w:divBdr>
    </w:div>
    <w:div w:id="918947770">
      <w:bodyDiv w:val="1"/>
      <w:marLeft w:val="0"/>
      <w:marRight w:val="0"/>
      <w:marTop w:val="0"/>
      <w:marBottom w:val="0"/>
      <w:divBdr>
        <w:top w:val="none" w:sz="0" w:space="0" w:color="auto"/>
        <w:left w:val="none" w:sz="0" w:space="0" w:color="auto"/>
        <w:bottom w:val="none" w:sz="0" w:space="0" w:color="auto"/>
        <w:right w:val="none" w:sz="0" w:space="0" w:color="auto"/>
      </w:divBdr>
    </w:div>
    <w:div w:id="918951530">
      <w:bodyDiv w:val="1"/>
      <w:marLeft w:val="0"/>
      <w:marRight w:val="0"/>
      <w:marTop w:val="0"/>
      <w:marBottom w:val="0"/>
      <w:divBdr>
        <w:top w:val="none" w:sz="0" w:space="0" w:color="auto"/>
        <w:left w:val="none" w:sz="0" w:space="0" w:color="auto"/>
        <w:bottom w:val="none" w:sz="0" w:space="0" w:color="auto"/>
        <w:right w:val="none" w:sz="0" w:space="0" w:color="auto"/>
      </w:divBdr>
    </w:div>
    <w:div w:id="918978154">
      <w:bodyDiv w:val="1"/>
      <w:marLeft w:val="0"/>
      <w:marRight w:val="0"/>
      <w:marTop w:val="0"/>
      <w:marBottom w:val="0"/>
      <w:divBdr>
        <w:top w:val="none" w:sz="0" w:space="0" w:color="auto"/>
        <w:left w:val="none" w:sz="0" w:space="0" w:color="auto"/>
        <w:bottom w:val="none" w:sz="0" w:space="0" w:color="auto"/>
        <w:right w:val="none" w:sz="0" w:space="0" w:color="auto"/>
      </w:divBdr>
    </w:div>
    <w:div w:id="919169789">
      <w:bodyDiv w:val="1"/>
      <w:marLeft w:val="0"/>
      <w:marRight w:val="0"/>
      <w:marTop w:val="0"/>
      <w:marBottom w:val="0"/>
      <w:divBdr>
        <w:top w:val="none" w:sz="0" w:space="0" w:color="auto"/>
        <w:left w:val="none" w:sz="0" w:space="0" w:color="auto"/>
        <w:bottom w:val="none" w:sz="0" w:space="0" w:color="auto"/>
        <w:right w:val="none" w:sz="0" w:space="0" w:color="auto"/>
      </w:divBdr>
    </w:div>
    <w:div w:id="919213532">
      <w:bodyDiv w:val="1"/>
      <w:marLeft w:val="0"/>
      <w:marRight w:val="0"/>
      <w:marTop w:val="0"/>
      <w:marBottom w:val="0"/>
      <w:divBdr>
        <w:top w:val="none" w:sz="0" w:space="0" w:color="auto"/>
        <w:left w:val="none" w:sz="0" w:space="0" w:color="auto"/>
        <w:bottom w:val="none" w:sz="0" w:space="0" w:color="auto"/>
        <w:right w:val="none" w:sz="0" w:space="0" w:color="auto"/>
      </w:divBdr>
    </w:div>
    <w:div w:id="919339286">
      <w:bodyDiv w:val="1"/>
      <w:marLeft w:val="0"/>
      <w:marRight w:val="0"/>
      <w:marTop w:val="0"/>
      <w:marBottom w:val="0"/>
      <w:divBdr>
        <w:top w:val="none" w:sz="0" w:space="0" w:color="auto"/>
        <w:left w:val="none" w:sz="0" w:space="0" w:color="auto"/>
        <w:bottom w:val="none" w:sz="0" w:space="0" w:color="auto"/>
        <w:right w:val="none" w:sz="0" w:space="0" w:color="auto"/>
      </w:divBdr>
    </w:div>
    <w:div w:id="919412885">
      <w:bodyDiv w:val="1"/>
      <w:marLeft w:val="0"/>
      <w:marRight w:val="0"/>
      <w:marTop w:val="0"/>
      <w:marBottom w:val="0"/>
      <w:divBdr>
        <w:top w:val="none" w:sz="0" w:space="0" w:color="auto"/>
        <w:left w:val="none" w:sz="0" w:space="0" w:color="auto"/>
        <w:bottom w:val="none" w:sz="0" w:space="0" w:color="auto"/>
        <w:right w:val="none" w:sz="0" w:space="0" w:color="auto"/>
      </w:divBdr>
    </w:div>
    <w:div w:id="919480764">
      <w:bodyDiv w:val="1"/>
      <w:marLeft w:val="0"/>
      <w:marRight w:val="0"/>
      <w:marTop w:val="0"/>
      <w:marBottom w:val="0"/>
      <w:divBdr>
        <w:top w:val="none" w:sz="0" w:space="0" w:color="auto"/>
        <w:left w:val="none" w:sz="0" w:space="0" w:color="auto"/>
        <w:bottom w:val="none" w:sz="0" w:space="0" w:color="auto"/>
        <w:right w:val="none" w:sz="0" w:space="0" w:color="auto"/>
      </w:divBdr>
    </w:div>
    <w:div w:id="919481558">
      <w:bodyDiv w:val="1"/>
      <w:marLeft w:val="0"/>
      <w:marRight w:val="0"/>
      <w:marTop w:val="0"/>
      <w:marBottom w:val="0"/>
      <w:divBdr>
        <w:top w:val="none" w:sz="0" w:space="0" w:color="auto"/>
        <w:left w:val="none" w:sz="0" w:space="0" w:color="auto"/>
        <w:bottom w:val="none" w:sz="0" w:space="0" w:color="auto"/>
        <w:right w:val="none" w:sz="0" w:space="0" w:color="auto"/>
      </w:divBdr>
    </w:div>
    <w:div w:id="919557376">
      <w:bodyDiv w:val="1"/>
      <w:marLeft w:val="0"/>
      <w:marRight w:val="0"/>
      <w:marTop w:val="0"/>
      <w:marBottom w:val="0"/>
      <w:divBdr>
        <w:top w:val="none" w:sz="0" w:space="0" w:color="auto"/>
        <w:left w:val="none" w:sz="0" w:space="0" w:color="auto"/>
        <w:bottom w:val="none" w:sz="0" w:space="0" w:color="auto"/>
        <w:right w:val="none" w:sz="0" w:space="0" w:color="auto"/>
      </w:divBdr>
    </w:div>
    <w:div w:id="919564475">
      <w:bodyDiv w:val="1"/>
      <w:marLeft w:val="0"/>
      <w:marRight w:val="0"/>
      <w:marTop w:val="0"/>
      <w:marBottom w:val="0"/>
      <w:divBdr>
        <w:top w:val="none" w:sz="0" w:space="0" w:color="auto"/>
        <w:left w:val="none" w:sz="0" w:space="0" w:color="auto"/>
        <w:bottom w:val="none" w:sz="0" w:space="0" w:color="auto"/>
        <w:right w:val="none" w:sz="0" w:space="0" w:color="auto"/>
      </w:divBdr>
    </w:div>
    <w:div w:id="919679180">
      <w:bodyDiv w:val="1"/>
      <w:marLeft w:val="0"/>
      <w:marRight w:val="0"/>
      <w:marTop w:val="0"/>
      <w:marBottom w:val="0"/>
      <w:divBdr>
        <w:top w:val="none" w:sz="0" w:space="0" w:color="auto"/>
        <w:left w:val="none" w:sz="0" w:space="0" w:color="auto"/>
        <w:bottom w:val="none" w:sz="0" w:space="0" w:color="auto"/>
        <w:right w:val="none" w:sz="0" w:space="0" w:color="auto"/>
      </w:divBdr>
    </w:div>
    <w:div w:id="919680163">
      <w:bodyDiv w:val="1"/>
      <w:marLeft w:val="0"/>
      <w:marRight w:val="0"/>
      <w:marTop w:val="0"/>
      <w:marBottom w:val="0"/>
      <w:divBdr>
        <w:top w:val="none" w:sz="0" w:space="0" w:color="auto"/>
        <w:left w:val="none" w:sz="0" w:space="0" w:color="auto"/>
        <w:bottom w:val="none" w:sz="0" w:space="0" w:color="auto"/>
        <w:right w:val="none" w:sz="0" w:space="0" w:color="auto"/>
      </w:divBdr>
    </w:div>
    <w:div w:id="919801409">
      <w:bodyDiv w:val="1"/>
      <w:marLeft w:val="0"/>
      <w:marRight w:val="0"/>
      <w:marTop w:val="0"/>
      <w:marBottom w:val="0"/>
      <w:divBdr>
        <w:top w:val="none" w:sz="0" w:space="0" w:color="auto"/>
        <w:left w:val="none" w:sz="0" w:space="0" w:color="auto"/>
        <w:bottom w:val="none" w:sz="0" w:space="0" w:color="auto"/>
        <w:right w:val="none" w:sz="0" w:space="0" w:color="auto"/>
      </w:divBdr>
    </w:div>
    <w:div w:id="919826694">
      <w:bodyDiv w:val="1"/>
      <w:marLeft w:val="0"/>
      <w:marRight w:val="0"/>
      <w:marTop w:val="0"/>
      <w:marBottom w:val="0"/>
      <w:divBdr>
        <w:top w:val="none" w:sz="0" w:space="0" w:color="auto"/>
        <w:left w:val="none" w:sz="0" w:space="0" w:color="auto"/>
        <w:bottom w:val="none" w:sz="0" w:space="0" w:color="auto"/>
        <w:right w:val="none" w:sz="0" w:space="0" w:color="auto"/>
      </w:divBdr>
    </w:div>
    <w:div w:id="919872677">
      <w:bodyDiv w:val="1"/>
      <w:marLeft w:val="0"/>
      <w:marRight w:val="0"/>
      <w:marTop w:val="0"/>
      <w:marBottom w:val="0"/>
      <w:divBdr>
        <w:top w:val="none" w:sz="0" w:space="0" w:color="auto"/>
        <w:left w:val="none" w:sz="0" w:space="0" w:color="auto"/>
        <w:bottom w:val="none" w:sz="0" w:space="0" w:color="auto"/>
        <w:right w:val="none" w:sz="0" w:space="0" w:color="auto"/>
      </w:divBdr>
    </w:div>
    <w:div w:id="919873069">
      <w:bodyDiv w:val="1"/>
      <w:marLeft w:val="0"/>
      <w:marRight w:val="0"/>
      <w:marTop w:val="0"/>
      <w:marBottom w:val="0"/>
      <w:divBdr>
        <w:top w:val="none" w:sz="0" w:space="0" w:color="auto"/>
        <w:left w:val="none" w:sz="0" w:space="0" w:color="auto"/>
        <w:bottom w:val="none" w:sz="0" w:space="0" w:color="auto"/>
        <w:right w:val="none" w:sz="0" w:space="0" w:color="auto"/>
      </w:divBdr>
    </w:div>
    <w:div w:id="919873967">
      <w:bodyDiv w:val="1"/>
      <w:marLeft w:val="0"/>
      <w:marRight w:val="0"/>
      <w:marTop w:val="0"/>
      <w:marBottom w:val="0"/>
      <w:divBdr>
        <w:top w:val="none" w:sz="0" w:space="0" w:color="auto"/>
        <w:left w:val="none" w:sz="0" w:space="0" w:color="auto"/>
        <w:bottom w:val="none" w:sz="0" w:space="0" w:color="auto"/>
        <w:right w:val="none" w:sz="0" w:space="0" w:color="auto"/>
      </w:divBdr>
    </w:div>
    <w:div w:id="919944747">
      <w:bodyDiv w:val="1"/>
      <w:marLeft w:val="0"/>
      <w:marRight w:val="0"/>
      <w:marTop w:val="0"/>
      <w:marBottom w:val="0"/>
      <w:divBdr>
        <w:top w:val="none" w:sz="0" w:space="0" w:color="auto"/>
        <w:left w:val="none" w:sz="0" w:space="0" w:color="auto"/>
        <w:bottom w:val="none" w:sz="0" w:space="0" w:color="auto"/>
        <w:right w:val="none" w:sz="0" w:space="0" w:color="auto"/>
      </w:divBdr>
    </w:div>
    <w:div w:id="919945582">
      <w:bodyDiv w:val="1"/>
      <w:marLeft w:val="0"/>
      <w:marRight w:val="0"/>
      <w:marTop w:val="0"/>
      <w:marBottom w:val="0"/>
      <w:divBdr>
        <w:top w:val="none" w:sz="0" w:space="0" w:color="auto"/>
        <w:left w:val="none" w:sz="0" w:space="0" w:color="auto"/>
        <w:bottom w:val="none" w:sz="0" w:space="0" w:color="auto"/>
        <w:right w:val="none" w:sz="0" w:space="0" w:color="auto"/>
      </w:divBdr>
    </w:div>
    <w:div w:id="919994593">
      <w:bodyDiv w:val="1"/>
      <w:marLeft w:val="0"/>
      <w:marRight w:val="0"/>
      <w:marTop w:val="0"/>
      <w:marBottom w:val="0"/>
      <w:divBdr>
        <w:top w:val="none" w:sz="0" w:space="0" w:color="auto"/>
        <w:left w:val="none" w:sz="0" w:space="0" w:color="auto"/>
        <w:bottom w:val="none" w:sz="0" w:space="0" w:color="auto"/>
        <w:right w:val="none" w:sz="0" w:space="0" w:color="auto"/>
      </w:divBdr>
    </w:div>
    <w:div w:id="920257980">
      <w:bodyDiv w:val="1"/>
      <w:marLeft w:val="0"/>
      <w:marRight w:val="0"/>
      <w:marTop w:val="0"/>
      <w:marBottom w:val="0"/>
      <w:divBdr>
        <w:top w:val="none" w:sz="0" w:space="0" w:color="auto"/>
        <w:left w:val="none" w:sz="0" w:space="0" w:color="auto"/>
        <w:bottom w:val="none" w:sz="0" w:space="0" w:color="auto"/>
        <w:right w:val="none" w:sz="0" w:space="0" w:color="auto"/>
      </w:divBdr>
    </w:div>
    <w:div w:id="920262369">
      <w:bodyDiv w:val="1"/>
      <w:marLeft w:val="0"/>
      <w:marRight w:val="0"/>
      <w:marTop w:val="0"/>
      <w:marBottom w:val="0"/>
      <w:divBdr>
        <w:top w:val="none" w:sz="0" w:space="0" w:color="auto"/>
        <w:left w:val="none" w:sz="0" w:space="0" w:color="auto"/>
        <w:bottom w:val="none" w:sz="0" w:space="0" w:color="auto"/>
        <w:right w:val="none" w:sz="0" w:space="0" w:color="auto"/>
      </w:divBdr>
    </w:div>
    <w:div w:id="920456044">
      <w:bodyDiv w:val="1"/>
      <w:marLeft w:val="0"/>
      <w:marRight w:val="0"/>
      <w:marTop w:val="0"/>
      <w:marBottom w:val="0"/>
      <w:divBdr>
        <w:top w:val="none" w:sz="0" w:space="0" w:color="auto"/>
        <w:left w:val="none" w:sz="0" w:space="0" w:color="auto"/>
        <w:bottom w:val="none" w:sz="0" w:space="0" w:color="auto"/>
        <w:right w:val="none" w:sz="0" w:space="0" w:color="auto"/>
      </w:divBdr>
    </w:div>
    <w:div w:id="920480741">
      <w:bodyDiv w:val="1"/>
      <w:marLeft w:val="0"/>
      <w:marRight w:val="0"/>
      <w:marTop w:val="0"/>
      <w:marBottom w:val="0"/>
      <w:divBdr>
        <w:top w:val="none" w:sz="0" w:space="0" w:color="auto"/>
        <w:left w:val="none" w:sz="0" w:space="0" w:color="auto"/>
        <w:bottom w:val="none" w:sz="0" w:space="0" w:color="auto"/>
        <w:right w:val="none" w:sz="0" w:space="0" w:color="auto"/>
      </w:divBdr>
    </w:div>
    <w:div w:id="920481431">
      <w:bodyDiv w:val="1"/>
      <w:marLeft w:val="0"/>
      <w:marRight w:val="0"/>
      <w:marTop w:val="0"/>
      <w:marBottom w:val="0"/>
      <w:divBdr>
        <w:top w:val="none" w:sz="0" w:space="0" w:color="auto"/>
        <w:left w:val="none" w:sz="0" w:space="0" w:color="auto"/>
        <w:bottom w:val="none" w:sz="0" w:space="0" w:color="auto"/>
        <w:right w:val="none" w:sz="0" w:space="0" w:color="auto"/>
      </w:divBdr>
    </w:div>
    <w:div w:id="920482919">
      <w:bodyDiv w:val="1"/>
      <w:marLeft w:val="0"/>
      <w:marRight w:val="0"/>
      <w:marTop w:val="0"/>
      <w:marBottom w:val="0"/>
      <w:divBdr>
        <w:top w:val="none" w:sz="0" w:space="0" w:color="auto"/>
        <w:left w:val="none" w:sz="0" w:space="0" w:color="auto"/>
        <w:bottom w:val="none" w:sz="0" w:space="0" w:color="auto"/>
        <w:right w:val="none" w:sz="0" w:space="0" w:color="auto"/>
      </w:divBdr>
    </w:div>
    <w:div w:id="920599169">
      <w:bodyDiv w:val="1"/>
      <w:marLeft w:val="0"/>
      <w:marRight w:val="0"/>
      <w:marTop w:val="0"/>
      <w:marBottom w:val="0"/>
      <w:divBdr>
        <w:top w:val="none" w:sz="0" w:space="0" w:color="auto"/>
        <w:left w:val="none" w:sz="0" w:space="0" w:color="auto"/>
        <w:bottom w:val="none" w:sz="0" w:space="0" w:color="auto"/>
        <w:right w:val="none" w:sz="0" w:space="0" w:color="auto"/>
      </w:divBdr>
    </w:div>
    <w:div w:id="920600271">
      <w:bodyDiv w:val="1"/>
      <w:marLeft w:val="0"/>
      <w:marRight w:val="0"/>
      <w:marTop w:val="0"/>
      <w:marBottom w:val="0"/>
      <w:divBdr>
        <w:top w:val="none" w:sz="0" w:space="0" w:color="auto"/>
        <w:left w:val="none" w:sz="0" w:space="0" w:color="auto"/>
        <w:bottom w:val="none" w:sz="0" w:space="0" w:color="auto"/>
        <w:right w:val="none" w:sz="0" w:space="0" w:color="auto"/>
      </w:divBdr>
    </w:div>
    <w:div w:id="920602787">
      <w:bodyDiv w:val="1"/>
      <w:marLeft w:val="0"/>
      <w:marRight w:val="0"/>
      <w:marTop w:val="0"/>
      <w:marBottom w:val="0"/>
      <w:divBdr>
        <w:top w:val="none" w:sz="0" w:space="0" w:color="auto"/>
        <w:left w:val="none" w:sz="0" w:space="0" w:color="auto"/>
        <w:bottom w:val="none" w:sz="0" w:space="0" w:color="auto"/>
        <w:right w:val="none" w:sz="0" w:space="0" w:color="auto"/>
      </w:divBdr>
    </w:div>
    <w:div w:id="920674658">
      <w:bodyDiv w:val="1"/>
      <w:marLeft w:val="0"/>
      <w:marRight w:val="0"/>
      <w:marTop w:val="0"/>
      <w:marBottom w:val="0"/>
      <w:divBdr>
        <w:top w:val="none" w:sz="0" w:space="0" w:color="auto"/>
        <w:left w:val="none" w:sz="0" w:space="0" w:color="auto"/>
        <w:bottom w:val="none" w:sz="0" w:space="0" w:color="auto"/>
        <w:right w:val="none" w:sz="0" w:space="0" w:color="auto"/>
      </w:divBdr>
    </w:div>
    <w:div w:id="920676884">
      <w:bodyDiv w:val="1"/>
      <w:marLeft w:val="0"/>
      <w:marRight w:val="0"/>
      <w:marTop w:val="0"/>
      <w:marBottom w:val="0"/>
      <w:divBdr>
        <w:top w:val="none" w:sz="0" w:space="0" w:color="auto"/>
        <w:left w:val="none" w:sz="0" w:space="0" w:color="auto"/>
        <w:bottom w:val="none" w:sz="0" w:space="0" w:color="auto"/>
        <w:right w:val="none" w:sz="0" w:space="0" w:color="auto"/>
      </w:divBdr>
    </w:div>
    <w:div w:id="920724993">
      <w:bodyDiv w:val="1"/>
      <w:marLeft w:val="0"/>
      <w:marRight w:val="0"/>
      <w:marTop w:val="0"/>
      <w:marBottom w:val="0"/>
      <w:divBdr>
        <w:top w:val="none" w:sz="0" w:space="0" w:color="auto"/>
        <w:left w:val="none" w:sz="0" w:space="0" w:color="auto"/>
        <w:bottom w:val="none" w:sz="0" w:space="0" w:color="auto"/>
        <w:right w:val="none" w:sz="0" w:space="0" w:color="auto"/>
      </w:divBdr>
    </w:div>
    <w:div w:id="920795205">
      <w:bodyDiv w:val="1"/>
      <w:marLeft w:val="0"/>
      <w:marRight w:val="0"/>
      <w:marTop w:val="0"/>
      <w:marBottom w:val="0"/>
      <w:divBdr>
        <w:top w:val="none" w:sz="0" w:space="0" w:color="auto"/>
        <w:left w:val="none" w:sz="0" w:space="0" w:color="auto"/>
        <w:bottom w:val="none" w:sz="0" w:space="0" w:color="auto"/>
        <w:right w:val="none" w:sz="0" w:space="0" w:color="auto"/>
      </w:divBdr>
    </w:div>
    <w:div w:id="920912337">
      <w:bodyDiv w:val="1"/>
      <w:marLeft w:val="0"/>
      <w:marRight w:val="0"/>
      <w:marTop w:val="0"/>
      <w:marBottom w:val="0"/>
      <w:divBdr>
        <w:top w:val="none" w:sz="0" w:space="0" w:color="auto"/>
        <w:left w:val="none" w:sz="0" w:space="0" w:color="auto"/>
        <w:bottom w:val="none" w:sz="0" w:space="0" w:color="auto"/>
        <w:right w:val="none" w:sz="0" w:space="0" w:color="auto"/>
      </w:divBdr>
    </w:div>
    <w:div w:id="921063276">
      <w:bodyDiv w:val="1"/>
      <w:marLeft w:val="0"/>
      <w:marRight w:val="0"/>
      <w:marTop w:val="0"/>
      <w:marBottom w:val="0"/>
      <w:divBdr>
        <w:top w:val="none" w:sz="0" w:space="0" w:color="auto"/>
        <w:left w:val="none" w:sz="0" w:space="0" w:color="auto"/>
        <w:bottom w:val="none" w:sz="0" w:space="0" w:color="auto"/>
        <w:right w:val="none" w:sz="0" w:space="0" w:color="auto"/>
      </w:divBdr>
    </w:div>
    <w:div w:id="921108987">
      <w:bodyDiv w:val="1"/>
      <w:marLeft w:val="0"/>
      <w:marRight w:val="0"/>
      <w:marTop w:val="0"/>
      <w:marBottom w:val="0"/>
      <w:divBdr>
        <w:top w:val="none" w:sz="0" w:space="0" w:color="auto"/>
        <w:left w:val="none" w:sz="0" w:space="0" w:color="auto"/>
        <w:bottom w:val="none" w:sz="0" w:space="0" w:color="auto"/>
        <w:right w:val="none" w:sz="0" w:space="0" w:color="auto"/>
      </w:divBdr>
    </w:div>
    <w:div w:id="921109820">
      <w:bodyDiv w:val="1"/>
      <w:marLeft w:val="0"/>
      <w:marRight w:val="0"/>
      <w:marTop w:val="0"/>
      <w:marBottom w:val="0"/>
      <w:divBdr>
        <w:top w:val="none" w:sz="0" w:space="0" w:color="auto"/>
        <w:left w:val="none" w:sz="0" w:space="0" w:color="auto"/>
        <w:bottom w:val="none" w:sz="0" w:space="0" w:color="auto"/>
        <w:right w:val="none" w:sz="0" w:space="0" w:color="auto"/>
      </w:divBdr>
    </w:div>
    <w:div w:id="921182769">
      <w:bodyDiv w:val="1"/>
      <w:marLeft w:val="0"/>
      <w:marRight w:val="0"/>
      <w:marTop w:val="0"/>
      <w:marBottom w:val="0"/>
      <w:divBdr>
        <w:top w:val="none" w:sz="0" w:space="0" w:color="auto"/>
        <w:left w:val="none" w:sz="0" w:space="0" w:color="auto"/>
        <w:bottom w:val="none" w:sz="0" w:space="0" w:color="auto"/>
        <w:right w:val="none" w:sz="0" w:space="0" w:color="auto"/>
      </w:divBdr>
    </w:div>
    <w:div w:id="921259632">
      <w:bodyDiv w:val="1"/>
      <w:marLeft w:val="0"/>
      <w:marRight w:val="0"/>
      <w:marTop w:val="0"/>
      <w:marBottom w:val="0"/>
      <w:divBdr>
        <w:top w:val="none" w:sz="0" w:space="0" w:color="auto"/>
        <w:left w:val="none" w:sz="0" w:space="0" w:color="auto"/>
        <w:bottom w:val="none" w:sz="0" w:space="0" w:color="auto"/>
        <w:right w:val="none" w:sz="0" w:space="0" w:color="auto"/>
      </w:divBdr>
    </w:div>
    <w:div w:id="921524548">
      <w:bodyDiv w:val="1"/>
      <w:marLeft w:val="0"/>
      <w:marRight w:val="0"/>
      <w:marTop w:val="0"/>
      <w:marBottom w:val="0"/>
      <w:divBdr>
        <w:top w:val="none" w:sz="0" w:space="0" w:color="auto"/>
        <w:left w:val="none" w:sz="0" w:space="0" w:color="auto"/>
        <w:bottom w:val="none" w:sz="0" w:space="0" w:color="auto"/>
        <w:right w:val="none" w:sz="0" w:space="0" w:color="auto"/>
      </w:divBdr>
    </w:div>
    <w:div w:id="921525257">
      <w:bodyDiv w:val="1"/>
      <w:marLeft w:val="0"/>
      <w:marRight w:val="0"/>
      <w:marTop w:val="0"/>
      <w:marBottom w:val="0"/>
      <w:divBdr>
        <w:top w:val="none" w:sz="0" w:space="0" w:color="auto"/>
        <w:left w:val="none" w:sz="0" w:space="0" w:color="auto"/>
        <w:bottom w:val="none" w:sz="0" w:space="0" w:color="auto"/>
        <w:right w:val="none" w:sz="0" w:space="0" w:color="auto"/>
      </w:divBdr>
    </w:div>
    <w:div w:id="921525927">
      <w:bodyDiv w:val="1"/>
      <w:marLeft w:val="0"/>
      <w:marRight w:val="0"/>
      <w:marTop w:val="0"/>
      <w:marBottom w:val="0"/>
      <w:divBdr>
        <w:top w:val="none" w:sz="0" w:space="0" w:color="auto"/>
        <w:left w:val="none" w:sz="0" w:space="0" w:color="auto"/>
        <w:bottom w:val="none" w:sz="0" w:space="0" w:color="auto"/>
        <w:right w:val="none" w:sz="0" w:space="0" w:color="auto"/>
      </w:divBdr>
    </w:div>
    <w:div w:id="921528677">
      <w:bodyDiv w:val="1"/>
      <w:marLeft w:val="0"/>
      <w:marRight w:val="0"/>
      <w:marTop w:val="0"/>
      <w:marBottom w:val="0"/>
      <w:divBdr>
        <w:top w:val="none" w:sz="0" w:space="0" w:color="auto"/>
        <w:left w:val="none" w:sz="0" w:space="0" w:color="auto"/>
        <w:bottom w:val="none" w:sz="0" w:space="0" w:color="auto"/>
        <w:right w:val="none" w:sz="0" w:space="0" w:color="auto"/>
      </w:divBdr>
    </w:div>
    <w:div w:id="921646908">
      <w:bodyDiv w:val="1"/>
      <w:marLeft w:val="0"/>
      <w:marRight w:val="0"/>
      <w:marTop w:val="0"/>
      <w:marBottom w:val="0"/>
      <w:divBdr>
        <w:top w:val="none" w:sz="0" w:space="0" w:color="auto"/>
        <w:left w:val="none" w:sz="0" w:space="0" w:color="auto"/>
        <w:bottom w:val="none" w:sz="0" w:space="0" w:color="auto"/>
        <w:right w:val="none" w:sz="0" w:space="0" w:color="auto"/>
      </w:divBdr>
    </w:div>
    <w:div w:id="921833645">
      <w:bodyDiv w:val="1"/>
      <w:marLeft w:val="0"/>
      <w:marRight w:val="0"/>
      <w:marTop w:val="0"/>
      <w:marBottom w:val="0"/>
      <w:divBdr>
        <w:top w:val="none" w:sz="0" w:space="0" w:color="auto"/>
        <w:left w:val="none" w:sz="0" w:space="0" w:color="auto"/>
        <w:bottom w:val="none" w:sz="0" w:space="0" w:color="auto"/>
        <w:right w:val="none" w:sz="0" w:space="0" w:color="auto"/>
      </w:divBdr>
    </w:div>
    <w:div w:id="921839715">
      <w:bodyDiv w:val="1"/>
      <w:marLeft w:val="0"/>
      <w:marRight w:val="0"/>
      <w:marTop w:val="0"/>
      <w:marBottom w:val="0"/>
      <w:divBdr>
        <w:top w:val="none" w:sz="0" w:space="0" w:color="auto"/>
        <w:left w:val="none" w:sz="0" w:space="0" w:color="auto"/>
        <w:bottom w:val="none" w:sz="0" w:space="0" w:color="auto"/>
        <w:right w:val="none" w:sz="0" w:space="0" w:color="auto"/>
      </w:divBdr>
    </w:div>
    <w:div w:id="921839863">
      <w:bodyDiv w:val="1"/>
      <w:marLeft w:val="0"/>
      <w:marRight w:val="0"/>
      <w:marTop w:val="0"/>
      <w:marBottom w:val="0"/>
      <w:divBdr>
        <w:top w:val="none" w:sz="0" w:space="0" w:color="auto"/>
        <w:left w:val="none" w:sz="0" w:space="0" w:color="auto"/>
        <w:bottom w:val="none" w:sz="0" w:space="0" w:color="auto"/>
        <w:right w:val="none" w:sz="0" w:space="0" w:color="auto"/>
      </w:divBdr>
    </w:div>
    <w:div w:id="922108924">
      <w:bodyDiv w:val="1"/>
      <w:marLeft w:val="0"/>
      <w:marRight w:val="0"/>
      <w:marTop w:val="0"/>
      <w:marBottom w:val="0"/>
      <w:divBdr>
        <w:top w:val="none" w:sz="0" w:space="0" w:color="auto"/>
        <w:left w:val="none" w:sz="0" w:space="0" w:color="auto"/>
        <w:bottom w:val="none" w:sz="0" w:space="0" w:color="auto"/>
        <w:right w:val="none" w:sz="0" w:space="0" w:color="auto"/>
      </w:divBdr>
    </w:div>
    <w:div w:id="922185770">
      <w:bodyDiv w:val="1"/>
      <w:marLeft w:val="0"/>
      <w:marRight w:val="0"/>
      <w:marTop w:val="0"/>
      <w:marBottom w:val="0"/>
      <w:divBdr>
        <w:top w:val="none" w:sz="0" w:space="0" w:color="auto"/>
        <w:left w:val="none" w:sz="0" w:space="0" w:color="auto"/>
        <w:bottom w:val="none" w:sz="0" w:space="0" w:color="auto"/>
        <w:right w:val="none" w:sz="0" w:space="0" w:color="auto"/>
      </w:divBdr>
    </w:div>
    <w:div w:id="922294928">
      <w:bodyDiv w:val="1"/>
      <w:marLeft w:val="0"/>
      <w:marRight w:val="0"/>
      <w:marTop w:val="0"/>
      <w:marBottom w:val="0"/>
      <w:divBdr>
        <w:top w:val="none" w:sz="0" w:space="0" w:color="auto"/>
        <w:left w:val="none" w:sz="0" w:space="0" w:color="auto"/>
        <w:bottom w:val="none" w:sz="0" w:space="0" w:color="auto"/>
        <w:right w:val="none" w:sz="0" w:space="0" w:color="auto"/>
      </w:divBdr>
    </w:div>
    <w:div w:id="922303484">
      <w:bodyDiv w:val="1"/>
      <w:marLeft w:val="0"/>
      <w:marRight w:val="0"/>
      <w:marTop w:val="0"/>
      <w:marBottom w:val="0"/>
      <w:divBdr>
        <w:top w:val="none" w:sz="0" w:space="0" w:color="auto"/>
        <w:left w:val="none" w:sz="0" w:space="0" w:color="auto"/>
        <w:bottom w:val="none" w:sz="0" w:space="0" w:color="auto"/>
        <w:right w:val="none" w:sz="0" w:space="0" w:color="auto"/>
      </w:divBdr>
    </w:div>
    <w:div w:id="922420065">
      <w:bodyDiv w:val="1"/>
      <w:marLeft w:val="0"/>
      <w:marRight w:val="0"/>
      <w:marTop w:val="0"/>
      <w:marBottom w:val="0"/>
      <w:divBdr>
        <w:top w:val="none" w:sz="0" w:space="0" w:color="auto"/>
        <w:left w:val="none" w:sz="0" w:space="0" w:color="auto"/>
        <w:bottom w:val="none" w:sz="0" w:space="0" w:color="auto"/>
        <w:right w:val="none" w:sz="0" w:space="0" w:color="auto"/>
      </w:divBdr>
    </w:div>
    <w:div w:id="922491826">
      <w:bodyDiv w:val="1"/>
      <w:marLeft w:val="0"/>
      <w:marRight w:val="0"/>
      <w:marTop w:val="0"/>
      <w:marBottom w:val="0"/>
      <w:divBdr>
        <w:top w:val="none" w:sz="0" w:space="0" w:color="auto"/>
        <w:left w:val="none" w:sz="0" w:space="0" w:color="auto"/>
        <w:bottom w:val="none" w:sz="0" w:space="0" w:color="auto"/>
        <w:right w:val="none" w:sz="0" w:space="0" w:color="auto"/>
      </w:divBdr>
    </w:div>
    <w:div w:id="922570155">
      <w:bodyDiv w:val="1"/>
      <w:marLeft w:val="0"/>
      <w:marRight w:val="0"/>
      <w:marTop w:val="0"/>
      <w:marBottom w:val="0"/>
      <w:divBdr>
        <w:top w:val="none" w:sz="0" w:space="0" w:color="auto"/>
        <w:left w:val="none" w:sz="0" w:space="0" w:color="auto"/>
        <w:bottom w:val="none" w:sz="0" w:space="0" w:color="auto"/>
        <w:right w:val="none" w:sz="0" w:space="0" w:color="auto"/>
      </w:divBdr>
    </w:div>
    <w:div w:id="922646264">
      <w:bodyDiv w:val="1"/>
      <w:marLeft w:val="0"/>
      <w:marRight w:val="0"/>
      <w:marTop w:val="0"/>
      <w:marBottom w:val="0"/>
      <w:divBdr>
        <w:top w:val="none" w:sz="0" w:space="0" w:color="auto"/>
        <w:left w:val="none" w:sz="0" w:space="0" w:color="auto"/>
        <w:bottom w:val="none" w:sz="0" w:space="0" w:color="auto"/>
        <w:right w:val="none" w:sz="0" w:space="0" w:color="auto"/>
      </w:divBdr>
    </w:div>
    <w:div w:id="922684545">
      <w:bodyDiv w:val="1"/>
      <w:marLeft w:val="0"/>
      <w:marRight w:val="0"/>
      <w:marTop w:val="0"/>
      <w:marBottom w:val="0"/>
      <w:divBdr>
        <w:top w:val="none" w:sz="0" w:space="0" w:color="auto"/>
        <w:left w:val="none" w:sz="0" w:space="0" w:color="auto"/>
        <w:bottom w:val="none" w:sz="0" w:space="0" w:color="auto"/>
        <w:right w:val="none" w:sz="0" w:space="0" w:color="auto"/>
      </w:divBdr>
    </w:div>
    <w:div w:id="922759817">
      <w:bodyDiv w:val="1"/>
      <w:marLeft w:val="0"/>
      <w:marRight w:val="0"/>
      <w:marTop w:val="0"/>
      <w:marBottom w:val="0"/>
      <w:divBdr>
        <w:top w:val="none" w:sz="0" w:space="0" w:color="auto"/>
        <w:left w:val="none" w:sz="0" w:space="0" w:color="auto"/>
        <w:bottom w:val="none" w:sz="0" w:space="0" w:color="auto"/>
        <w:right w:val="none" w:sz="0" w:space="0" w:color="auto"/>
      </w:divBdr>
    </w:div>
    <w:div w:id="922909260">
      <w:bodyDiv w:val="1"/>
      <w:marLeft w:val="0"/>
      <w:marRight w:val="0"/>
      <w:marTop w:val="0"/>
      <w:marBottom w:val="0"/>
      <w:divBdr>
        <w:top w:val="none" w:sz="0" w:space="0" w:color="auto"/>
        <w:left w:val="none" w:sz="0" w:space="0" w:color="auto"/>
        <w:bottom w:val="none" w:sz="0" w:space="0" w:color="auto"/>
        <w:right w:val="none" w:sz="0" w:space="0" w:color="auto"/>
      </w:divBdr>
    </w:div>
    <w:div w:id="922951353">
      <w:bodyDiv w:val="1"/>
      <w:marLeft w:val="0"/>
      <w:marRight w:val="0"/>
      <w:marTop w:val="0"/>
      <w:marBottom w:val="0"/>
      <w:divBdr>
        <w:top w:val="none" w:sz="0" w:space="0" w:color="auto"/>
        <w:left w:val="none" w:sz="0" w:space="0" w:color="auto"/>
        <w:bottom w:val="none" w:sz="0" w:space="0" w:color="auto"/>
        <w:right w:val="none" w:sz="0" w:space="0" w:color="auto"/>
      </w:divBdr>
    </w:div>
    <w:div w:id="923076063">
      <w:bodyDiv w:val="1"/>
      <w:marLeft w:val="0"/>
      <w:marRight w:val="0"/>
      <w:marTop w:val="0"/>
      <w:marBottom w:val="0"/>
      <w:divBdr>
        <w:top w:val="none" w:sz="0" w:space="0" w:color="auto"/>
        <w:left w:val="none" w:sz="0" w:space="0" w:color="auto"/>
        <w:bottom w:val="none" w:sz="0" w:space="0" w:color="auto"/>
        <w:right w:val="none" w:sz="0" w:space="0" w:color="auto"/>
      </w:divBdr>
    </w:div>
    <w:div w:id="923106256">
      <w:bodyDiv w:val="1"/>
      <w:marLeft w:val="0"/>
      <w:marRight w:val="0"/>
      <w:marTop w:val="0"/>
      <w:marBottom w:val="0"/>
      <w:divBdr>
        <w:top w:val="none" w:sz="0" w:space="0" w:color="auto"/>
        <w:left w:val="none" w:sz="0" w:space="0" w:color="auto"/>
        <w:bottom w:val="none" w:sz="0" w:space="0" w:color="auto"/>
        <w:right w:val="none" w:sz="0" w:space="0" w:color="auto"/>
      </w:divBdr>
    </w:div>
    <w:div w:id="923143601">
      <w:bodyDiv w:val="1"/>
      <w:marLeft w:val="0"/>
      <w:marRight w:val="0"/>
      <w:marTop w:val="0"/>
      <w:marBottom w:val="0"/>
      <w:divBdr>
        <w:top w:val="none" w:sz="0" w:space="0" w:color="auto"/>
        <w:left w:val="none" w:sz="0" w:space="0" w:color="auto"/>
        <w:bottom w:val="none" w:sz="0" w:space="0" w:color="auto"/>
        <w:right w:val="none" w:sz="0" w:space="0" w:color="auto"/>
      </w:divBdr>
    </w:div>
    <w:div w:id="923219640">
      <w:bodyDiv w:val="1"/>
      <w:marLeft w:val="0"/>
      <w:marRight w:val="0"/>
      <w:marTop w:val="0"/>
      <w:marBottom w:val="0"/>
      <w:divBdr>
        <w:top w:val="none" w:sz="0" w:space="0" w:color="auto"/>
        <w:left w:val="none" w:sz="0" w:space="0" w:color="auto"/>
        <w:bottom w:val="none" w:sz="0" w:space="0" w:color="auto"/>
        <w:right w:val="none" w:sz="0" w:space="0" w:color="auto"/>
      </w:divBdr>
    </w:div>
    <w:div w:id="923221283">
      <w:bodyDiv w:val="1"/>
      <w:marLeft w:val="0"/>
      <w:marRight w:val="0"/>
      <w:marTop w:val="0"/>
      <w:marBottom w:val="0"/>
      <w:divBdr>
        <w:top w:val="none" w:sz="0" w:space="0" w:color="auto"/>
        <w:left w:val="none" w:sz="0" w:space="0" w:color="auto"/>
        <w:bottom w:val="none" w:sz="0" w:space="0" w:color="auto"/>
        <w:right w:val="none" w:sz="0" w:space="0" w:color="auto"/>
      </w:divBdr>
    </w:div>
    <w:div w:id="923302852">
      <w:bodyDiv w:val="1"/>
      <w:marLeft w:val="0"/>
      <w:marRight w:val="0"/>
      <w:marTop w:val="0"/>
      <w:marBottom w:val="0"/>
      <w:divBdr>
        <w:top w:val="none" w:sz="0" w:space="0" w:color="auto"/>
        <w:left w:val="none" w:sz="0" w:space="0" w:color="auto"/>
        <w:bottom w:val="none" w:sz="0" w:space="0" w:color="auto"/>
        <w:right w:val="none" w:sz="0" w:space="0" w:color="auto"/>
      </w:divBdr>
    </w:div>
    <w:div w:id="923303751">
      <w:bodyDiv w:val="1"/>
      <w:marLeft w:val="0"/>
      <w:marRight w:val="0"/>
      <w:marTop w:val="0"/>
      <w:marBottom w:val="0"/>
      <w:divBdr>
        <w:top w:val="none" w:sz="0" w:space="0" w:color="auto"/>
        <w:left w:val="none" w:sz="0" w:space="0" w:color="auto"/>
        <w:bottom w:val="none" w:sz="0" w:space="0" w:color="auto"/>
        <w:right w:val="none" w:sz="0" w:space="0" w:color="auto"/>
      </w:divBdr>
    </w:div>
    <w:div w:id="923413951">
      <w:bodyDiv w:val="1"/>
      <w:marLeft w:val="0"/>
      <w:marRight w:val="0"/>
      <w:marTop w:val="0"/>
      <w:marBottom w:val="0"/>
      <w:divBdr>
        <w:top w:val="none" w:sz="0" w:space="0" w:color="auto"/>
        <w:left w:val="none" w:sz="0" w:space="0" w:color="auto"/>
        <w:bottom w:val="none" w:sz="0" w:space="0" w:color="auto"/>
        <w:right w:val="none" w:sz="0" w:space="0" w:color="auto"/>
      </w:divBdr>
    </w:div>
    <w:div w:id="923421643">
      <w:bodyDiv w:val="1"/>
      <w:marLeft w:val="0"/>
      <w:marRight w:val="0"/>
      <w:marTop w:val="0"/>
      <w:marBottom w:val="0"/>
      <w:divBdr>
        <w:top w:val="none" w:sz="0" w:space="0" w:color="auto"/>
        <w:left w:val="none" w:sz="0" w:space="0" w:color="auto"/>
        <w:bottom w:val="none" w:sz="0" w:space="0" w:color="auto"/>
        <w:right w:val="none" w:sz="0" w:space="0" w:color="auto"/>
      </w:divBdr>
    </w:div>
    <w:div w:id="923563103">
      <w:bodyDiv w:val="1"/>
      <w:marLeft w:val="0"/>
      <w:marRight w:val="0"/>
      <w:marTop w:val="0"/>
      <w:marBottom w:val="0"/>
      <w:divBdr>
        <w:top w:val="none" w:sz="0" w:space="0" w:color="auto"/>
        <w:left w:val="none" w:sz="0" w:space="0" w:color="auto"/>
        <w:bottom w:val="none" w:sz="0" w:space="0" w:color="auto"/>
        <w:right w:val="none" w:sz="0" w:space="0" w:color="auto"/>
      </w:divBdr>
    </w:div>
    <w:div w:id="923688884">
      <w:bodyDiv w:val="1"/>
      <w:marLeft w:val="0"/>
      <w:marRight w:val="0"/>
      <w:marTop w:val="0"/>
      <w:marBottom w:val="0"/>
      <w:divBdr>
        <w:top w:val="none" w:sz="0" w:space="0" w:color="auto"/>
        <w:left w:val="none" w:sz="0" w:space="0" w:color="auto"/>
        <w:bottom w:val="none" w:sz="0" w:space="0" w:color="auto"/>
        <w:right w:val="none" w:sz="0" w:space="0" w:color="auto"/>
      </w:divBdr>
    </w:div>
    <w:div w:id="923731598">
      <w:bodyDiv w:val="1"/>
      <w:marLeft w:val="0"/>
      <w:marRight w:val="0"/>
      <w:marTop w:val="0"/>
      <w:marBottom w:val="0"/>
      <w:divBdr>
        <w:top w:val="none" w:sz="0" w:space="0" w:color="auto"/>
        <w:left w:val="none" w:sz="0" w:space="0" w:color="auto"/>
        <w:bottom w:val="none" w:sz="0" w:space="0" w:color="auto"/>
        <w:right w:val="none" w:sz="0" w:space="0" w:color="auto"/>
      </w:divBdr>
    </w:div>
    <w:div w:id="923882555">
      <w:bodyDiv w:val="1"/>
      <w:marLeft w:val="0"/>
      <w:marRight w:val="0"/>
      <w:marTop w:val="0"/>
      <w:marBottom w:val="0"/>
      <w:divBdr>
        <w:top w:val="none" w:sz="0" w:space="0" w:color="auto"/>
        <w:left w:val="none" w:sz="0" w:space="0" w:color="auto"/>
        <w:bottom w:val="none" w:sz="0" w:space="0" w:color="auto"/>
        <w:right w:val="none" w:sz="0" w:space="0" w:color="auto"/>
      </w:divBdr>
    </w:div>
    <w:div w:id="923950850">
      <w:bodyDiv w:val="1"/>
      <w:marLeft w:val="0"/>
      <w:marRight w:val="0"/>
      <w:marTop w:val="0"/>
      <w:marBottom w:val="0"/>
      <w:divBdr>
        <w:top w:val="none" w:sz="0" w:space="0" w:color="auto"/>
        <w:left w:val="none" w:sz="0" w:space="0" w:color="auto"/>
        <w:bottom w:val="none" w:sz="0" w:space="0" w:color="auto"/>
        <w:right w:val="none" w:sz="0" w:space="0" w:color="auto"/>
      </w:divBdr>
    </w:div>
    <w:div w:id="924149252">
      <w:bodyDiv w:val="1"/>
      <w:marLeft w:val="0"/>
      <w:marRight w:val="0"/>
      <w:marTop w:val="0"/>
      <w:marBottom w:val="0"/>
      <w:divBdr>
        <w:top w:val="none" w:sz="0" w:space="0" w:color="auto"/>
        <w:left w:val="none" w:sz="0" w:space="0" w:color="auto"/>
        <w:bottom w:val="none" w:sz="0" w:space="0" w:color="auto"/>
        <w:right w:val="none" w:sz="0" w:space="0" w:color="auto"/>
      </w:divBdr>
    </w:div>
    <w:div w:id="924190329">
      <w:bodyDiv w:val="1"/>
      <w:marLeft w:val="0"/>
      <w:marRight w:val="0"/>
      <w:marTop w:val="0"/>
      <w:marBottom w:val="0"/>
      <w:divBdr>
        <w:top w:val="none" w:sz="0" w:space="0" w:color="auto"/>
        <w:left w:val="none" w:sz="0" w:space="0" w:color="auto"/>
        <w:bottom w:val="none" w:sz="0" w:space="0" w:color="auto"/>
        <w:right w:val="none" w:sz="0" w:space="0" w:color="auto"/>
      </w:divBdr>
    </w:div>
    <w:div w:id="924268749">
      <w:bodyDiv w:val="1"/>
      <w:marLeft w:val="0"/>
      <w:marRight w:val="0"/>
      <w:marTop w:val="0"/>
      <w:marBottom w:val="0"/>
      <w:divBdr>
        <w:top w:val="none" w:sz="0" w:space="0" w:color="auto"/>
        <w:left w:val="none" w:sz="0" w:space="0" w:color="auto"/>
        <w:bottom w:val="none" w:sz="0" w:space="0" w:color="auto"/>
        <w:right w:val="none" w:sz="0" w:space="0" w:color="auto"/>
      </w:divBdr>
    </w:div>
    <w:div w:id="924536204">
      <w:bodyDiv w:val="1"/>
      <w:marLeft w:val="0"/>
      <w:marRight w:val="0"/>
      <w:marTop w:val="0"/>
      <w:marBottom w:val="0"/>
      <w:divBdr>
        <w:top w:val="none" w:sz="0" w:space="0" w:color="auto"/>
        <w:left w:val="none" w:sz="0" w:space="0" w:color="auto"/>
        <w:bottom w:val="none" w:sz="0" w:space="0" w:color="auto"/>
        <w:right w:val="none" w:sz="0" w:space="0" w:color="auto"/>
      </w:divBdr>
    </w:div>
    <w:div w:id="924607423">
      <w:bodyDiv w:val="1"/>
      <w:marLeft w:val="0"/>
      <w:marRight w:val="0"/>
      <w:marTop w:val="0"/>
      <w:marBottom w:val="0"/>
      <w:divBdr>
        <w:top w:val="none" w:sz="0" w:space="0" w:color="auto"/>
        <w:left w:val="none" w:sz="0" w:space="0" w:color="auto"/>
        <w:bottom w:val="none" w:sz="0" w:space="0" w:color="auto"/>
        <w:right w:val="none" w:sz="0" w:space="0" w:color="auto"/>
      </w:divBdr>
    </w:div>
    <w:div w:id="924612670">
      <w:bodyDiv w:val="1"/>
      <w:marLeft w:val="0"/>
      <w:marRight w:val="0"/>
      <w:marTop w:val="0"/>
      <w:marBottom w:val="0"/>
      <w:divBdr>
        <w:top w:val="none" w:sz="0" w:space="0" w:color="auto"/>
        <w:left w:val="none" w:sz="0" w:space="0" w:color="auto"/>
        <w:bottom w:val="none" w:sz="0" w:space="0" w:color="auto"/>
        <w:right w:val="none" w:sz="0" w:space="0" w:color="auto"/>
      </w:divBdr>
    </w:div>
    <w:div w:id="924612767">
      <w:bodyDiv w:val="1"/>
      <w:marLeft w:val="0"/>
      <w:marRight w:val="0"/>
      <w:marTop w:val="0"/>
      <w:marBottom w:val="0"/>
      <w:divBdr>
        <w:top w:val="none" w:sz="0" w:space="0" w:color="auto"/>
        <w:left w:val="none" w:sz="0" w:space="0" w:color="auto"/>
        <w:bottom w:val="none" w:sz="0" w:space="0" w:color="auto"/>
        <w:right w:val="none" w:sz="0" w:space="0" w:color="auto"/>
      </w:divBdr>
    </w:div>
    <w:div w:id="924651128">
      <w:bodyDiv w:val="1"/>
      <w:marLeft w:val="0"/>
      <w:marRight w:val="0"/>
      <w:marTop w:val="0"/>
      <w:marBottom w:val="0"/>
      <w:divBdr>
        <w:top w:val="none" w:sz="0" w:space="0" w:color="auto"/>
        <w:left w:val="none" w:sz="0" w:space="0" w:color="auto"/>
        <w:bottom w:val="none" w:sz="0" w:space="0" w:color="auto"/>
        <w:right w:val="none" w:sz="0" w:space="0" w:color="auto"/>
      </w:divBdr>
    </w:div>
    <w:div w:id="924724738">
      <w:bodyDiv w:val="1"/>
      <w:marLeft w:val="0"/>
      <w:marRight w:val="0"/>
      <w:marTop w:val="0"/>
      <w:marBottom w:val="0"/>
      <w:divBdr>
        <w:top w:val="none" w:sz="0" w:space="0" w:color="auto"/>
        <w:left w:val="none" w:sz="0" w:space="0" w:color="auto"/>
        <w:bottom w:val="none" w:sz="0" w:space="0" w:color="auto"/>
        <w:right w:val="none" w:sz="0" w:space="0" w:color="auto"/>
      </w:divBdr>
    </w:div>
    <w:div w:id="924846886">
      <w:bodyDiv w:val="1"/>
      <w:marLeft w:val="0"/>
      <w:marRight w:val="0"/>
      <w:marTop w:val="0"/>
      <w:marBottom w:val="0"/>
      <w:divBdr>
        <w:top w:val="none" w:sz="0" w:space="0" w:color="auto"/>
        <w:left w:val="none" w:sz="0" w:space="0" w:color="auto"/>
        <w:bottom w:val="none" w:sz="0" w:space="0" w:color="auto"/>
        <w:right w:val="none" w:sz="0" w:space="0" w:color="auto"/>
      </w:divBdr>
    </w:div>
    <w:div w:id="924847675">
      <w:bodyDiv w:val="1"/>
      <w:marLeft w:val="0"/>
      <w:marRight w:val="0"/>
      <w:marTop w:val="0"/>
      <w:marBottom w:val="0"/>
      <w:divBdr>
        <w:top w:val="none" w:sz="0" w:space="0" w:color="auto"/>
        <w:left w:val="none" w:sz="0" w:space="0" w:color="auto"/>
        <w:bottom w:val="none" w:sz="0" w:space="0" w:color="auto"/>
        <w:right w:val="none" w:sz="0" w:space="0" w:color="auto"/>
      </w:divBdr>
    </w:div>
    <w:div w:id="925072900">
      <w:bodyDiv w:val="1"/>
      <w:marLeft w:val="0"/>
      <w:marRight w:val="0"/>
      <w:marTop w:val="0"/>
      <w:marBottom w:val="0"/>
      <w:divBdr>
        <w:top w:val="none" w:sz="0" w:space="0" w:color="auto"/>
        <w:left w:val="none" w:sz="0" w:space="0" w:color="auto"/>
        <w:bottom w:val="none" w:sz="0" w:space="0" w:color="auto"/>
        <w:right w:val="none" w:sz="0" w:space="0" w:color="auto"/>
      </w:divBdr>
    </w:div>
    <w:div w:id="925110014">
      <w:bodyDiv w:val="1"/>
      <w:marLeft w:val="0"/>
      <w:marRight w:val="0"/>
      <w:marTop w:val="0"/>
      <w:marBottom w:val="0"/>
      <w:divBdr>
        <w:top w:val="none" w:sz="0" w:space="0" w:color="auto"/>
        <w:left w:val="none" w:sz="0" w:space="0" w:color="auto"/>
        <w:bottom w:val="none" w:sz="0" w:space="0" w:color="auto"/>
        <w:right w:val="none" w:sz="0" w:space="0" w:color="auto"/>
      </w:divBdr>
    </w:div>
    <w:div w:id="925186244">
      <w:bodyDiv w:val="1"/>
      <w:marLeft w:val="0"/>
      <w:marRight w:val="0"/>
      <w:marTop w:val="0"/>
      <w:marBottom w:val="0"/>
      <w:divBdr>
        <w:top w:val="none" w:sz="0" w:space="0" w:color="auto"/>
        <w:left w:val="none" w:sz="0" w:space="0" w:color="auto"/>
        <w:bottom w:val="none" w:sz="0" w:space="0" w:color="auto"/>
        <w:right w:val="none" w:sz="0" w:space="0" w:color="auto"/>
      </w:divBdr>
    </w:div>
    <w:div w:id="925264111">
      <w:bodyDiv w:val="1"/>
      <w:marLeft w:val="0"/>
      <w:marRight w:val="0"/>
      <w:marTop w:val="0"/>
      <w:marBottom w:val="0"/>
      <w:divBdr>
        <w:top w:val="none" w:sz="0" w:space="0" w:color="auto"/>
        <w:left w:val="none" w:sz="0" w:space="0" w:color="auto"/>
        <w:bottom w:val="none" w:sz="0" w:space="0" w:color="auto"/>
        <w:right w:val="none" w:sz="0" w:space="0" w:color="auto"/>
      </w:divBdr>
    </w:div>
    <w:div w:id="925306800">
      <w:bodyDiv w:val="1"/>
      <w:marLeft w:val="0"/>
      <w:marRight w:val="0"/>
      <w:marTop w:val="0"/>
      <w:marBottom w:val="0"/>
      <w:divBdr>
        <w:top w:val="none" w:sz="0" w:space="0" w:color="auto"/>
        <w:left w:val="none" w:sz="0" w:space="0" w:color="auto"/>
        <w:bottom w:val="none" w:sz="0" w:space="0" w:color="auto"/>
        <w:right w:val="none" w:sz="0" w:space="0" w:color="auto"/>
      </w:divBdr>
    </w:div>
    <w:div w:id="925384472">
      <w:bodyDiv w:val="1"/>
      <w:marLeft w:val="0"/>
      <w:marRight w:val="0"/>
      <w:marTop w:val="0"/>
      <w:marBottom w:val="0"/>
      <w:divBdr>
        <w:top w:val="none" w:sz="0" w:space="0" w:color="auto"/>
        <w:left w:val="none" w:sz="0" w:space="0" w:color="auto"/>
        <w:bottom w:val="none" w:sz="0" w:space="0" w:color="auto"/>
        <w:right w:val="none" w:sz="0" w:space="0" w:color="auto"/>
      </w:divBdr>
    </w:div>
    <w:div w:id="925458835">
      <w:bodyDiv w:val="1"/>
      <w:marLeft w:val="0"/>
      <w:marRight w:val="0"/>
      <w:marTop w:val="0"/>
      <w:marBottom w:val="0"/>
      <w:divBdr>
        <w:top w:val="none" w:sz="0" w:space="0" w:color="auto"/>
        <w:left w:val="none" w:sz="0" w:space="0" w:color="auto"/>
        <w:bottom w:val="none" w:sz="0" w:space="0" w:color="auto"/>
        <w:right w:val="none" w:sz="0" w:space="0" w:color="auto"/>
      </w:divBdr>
    </w:div>
    <w:div w:id="925504656">
      <w:bodyDiv w:val="1"/>
      <w:marLeft w:val="0"/>
      <w:marRight w:val="0"/>
      <w:marTop w:val="0"/>
      <w:marBottom w:val="0"/>
      <w:divBdr>
        <w:top w:val="none" w:sz="0" w:space="0" w:color="auto"/>
        <w:left w:val="none" w:sz="0" w:space="0" w:color="auto"/>
        <w:bottom w:val="none" w:sz="0" w:space="0" w:color="auto"/>
        <w:right w:val="none" w:sz="0" w:space="0" w:color="auto"/>
      </w:divBdr>
    </w:div>
    <w:div w:id="925571219">
      <w:bodyDiv w:val="1"/>
      <w:marLeft w:val="0"/>
      <w:marRight w:val="0"/>
      <w:marTop w:val="0"/>
      <w:marBottom w:val="0"/>
      <w:divBdr>
        <w:top w:val="none" w:sz="0" w:space="0" w:color="auto"/>
        <w:left w:val="none" w:sz="0" w:space="0" w:color="auto"/>
        <w:bottom w:val="none" w:sz="0" w:space="0" w:color="auto"/>
        <w:right w:val="none" w:sz="0" w:space="0" w:color="auto"/>
      </w:divBdr>
    </w:div>
    <w:div w:id="925576508">
      <w:bodyDiv w:val="1"/>
      <w:marLeft w:val="0"/>
      <w:marRight w:val="0"/>
      <w:marTop w:val="0"/>
      <w:marBottom w:val="0"/>
      <w:divBdr>
        <w:top w:val="none" w:sz="0" w:space="0" w:color="auto"/>
        <w:left w:val="none" w:sz="0" w:space="0" w:color="auto"/>
        <w:bottom w:val="none" w:sz="0" w:space="0" w:color="auto"/>
        <w:right w:val="none" w:sz="0" w:space="0" w:color="auto"/>
      </w:divBdr>
    </w:div>
    <w:div w:id="925580244">
      <w:bodyDiv w:val="1"/>
      <w:marLeft w:val="0"/>
      <w:marRight w:val="0"/>
      <w:marTop w:val="0"/>
      <w:marBottom w:val="0"/>
      <w:divBdr>
        <w:top w:val="none" w:sz="0" w:space="0" w:color="auto"/>
        <w:left w:val="none" w:sz="0" w:space="0" w:color="auto"/>
        <w:bottom w:val="none" w:sz="0" w:space="0" w:color="auto"/>
        <w:right w:val="none" w:sz="0" w:space="0" w:color="auto"/>
      </w:divBdr>
    </w:div>
    <w:div w:id="925649286">
      <w:bodyDiv w:val="1"/>
      <w:marLeft w:val="0"/>
      <w:marRight w:val="0"/>
      <w:marTop w:val="0"/>
      <w:marBottom w:val="0"/>
      <w:divBdr>
        <w:top w:val="none" w:sz="0" w:space="0" w:color="auto"/>
        <w:left w:val="none" w:sz="0" w:space="0" w:color="auto"/>
        <w:bottom w:val="none" w:sz="0" w:space="0" w:color="auto"/>
        <w:right w:val="none" w:sz="0" w:space="0" w:color="auto"/>
      </w:divBdr>
    </w:div>
    <w:div w:id="925650018">
      <w:bodyDiv w:val="1"/>
      <w:marLeft w:val="0"/>
      <w:marRight w:val="0"/>
      <w:marTop w:val="0"/>
      <w:marBottom w:val="0"/>
      <w:divBdr>
        <w:top w:val="none" w:sz="0" w:space="0" w:color="auto"/>
        <w:left w:val="none" w:sz="0" w:space="0" w:color="auto"/>
        <w:bottom w:val="none" w:sz="0" w:space="0" w:color="auto"/>
        <w:right w:val="none" w:sz="0" w:space="0" w:color="auto"/>
      </w:divBdr>
    </w:div>
    <w:div w:id="925765479">
      <w:bodyDiv w:val="1"/>
      <w:marLeft w:val="0"/>
      <w:marRight w:val="0"/>
      <w:marTop w:val="0"/>
      <w:marBottom w:val="0"/>
      <w:divBdr>
        <w:top w:val="none" w:sz="0" w:space="0" w:color="auto"/>
        <w:left w:val="none" w:sz="0" w:space="0" w:color="auto"/>
        <w:bottom w:val="none" w:sz="0" w:space="0" w:color="auto"/>
        <w:right w:val="none" w:sz="0" w:space="0" w:color="auto"/>
      </w:divBdr>
    </w:div>
    <w:div w:id="925842437">
      <w:bodyDiv w:val="1"/>
      <w:marLeft w:val="0"/>
      <w:marRight w:val="0"/>
      <w:marTop w:val="0"/>
      <w:marBottom w:val="0"/>
      <w:divBdr>
        <w:top w:val="none" w:sz="0" w:space="0" w:color="auto"/>
        <w:left w:val="none" w:sz="0" w:space="0" w:color="auto"/>
        <w:bottom w:val="none" w:sz="0" w:space="0" w:color="auto"/>
        <w:right w:val="none" w:sz="0" w:space="0" w:color="auto"/>
      </w:divBdr>
    </w:div>
    <w:div w:id="925845813">
      <w:bodyDiv w:val="1"/>
      <w:marLeft w:val="0"/>
      <w:marRight w:val="0"/>
      <w:marTop w:val="0"/>
      <w:marBottom w:val="0"/>
      <w:divBdr>
        <w:top w:val="none" w:sz="0" w:space="0" w:color="auto"/>
        <w:left w:val="none" w:sz="0" w:space="0" w:color="auto"/>
        <w:bottom w:val="none" w:sz="0" w:space="0" w:color="auto"/>
        <w:right w:val="none" w:sz="0" w:space="0" w:color="auto"/>
      </w:divBdr>
    </w:div>
    <w:div w:id="926114536">
      <w:bodyDiv w:val="1"/>
      <w:marLeft w:val="0"/>
      <w:marRight w:val="0"/>
      <w:marTop w:val="0"/>
      <w:marBottom w:val="0"/>
      <w:divBdr>
        <w:top w:val="none" w:sz="0" w:space="0" w:color="auto"/>
        <w:left w:val="none" w:sz="0" w:space="0" w:color="auto"/>
        <w:bottom w:val="none" w:sz="0" w:space="0" w:color="auto"/>
        <w:right w:val="none" w:sz="0" w:space="0" w:color="auto"/>
      </w:divBdr>
    </w:div>
    <w:div w:id="926114710">
      <w:bodyDiv w:val="1"/>
      <w:marLeft w:val="0"/>
      <w:marRight w:val="0"/>
      <w:marTop w:val="0"/>
      <w:marBottom w:val="0"/>
      <w:divBdr>
        <w:top w:val="none" w:sz="0" w:space="0" w:color="auto"/>
        <w:left w:val="none" w:sz="0" w:space="0" w:color="auto"/>
        <w:bottom w:val="none" w:sz="0" w:space="0" w:color="auto"/>
        <w:right w:val="none" w:sz="0" w:space="0" w:color="auto"/>
      </w:divBdr>
    </w:div>
    <w:div w:id="926378676">
      <w:bodyDiv w:val="1"/>
      <w:marLeft w:val="0"/>
      <w:marRight w:val="0"/>
      <w:marTop w:val="0"/>
      <w:marBottom w:val="0"/>
      <w:divBdr>
        <w:top w:val="none" w:sz="0" w:space="0" w:color="auto"/>
        <w:left w:val="none" w:sz="0" w:space="0" w:color="auto"/>
        <w:bottom w:val="none" w:sz="0" w:space="0" w:color="auto"/>
        <w:right w:val="none" w:sz="0" w:space="0" w:color="auto"/>
      </w:divBdr>
    </w:div>
    <w:div w:id="926422984">
      <w:bodyDiv w:val="1"/>
      <w:marLeft w:val="0"/>
      <w:marRight w:val="0"/>
      <w:marTop w:val="0"/>
      <w:marBottom w:val="0"/>
      <w:divBdr>
        <w:top w:val="none" w:sz="0" w:space="0" w:color="auto"/>
        <w:left w:val="none" w:sz="0" w:space="0" w:color="auto"/>
        <w:bottom w:val="none" w:sz="0" w:space="0" w:color="auto"/>
        <w:right w:val="none" w:sz="0" w:space="0" w:color="auto"/>
      </w:divBdr>
    </w:div>
    <w:div w:id="926424530">
      <w:bodyDiv w:val="1"/>
      <w:marLeft w:val="0"/>
      <w:marRight w:val="0"/>
      <w:marTop w:val="0"/>
      <w:marBottom w:val="0"/>
      <w:divBdr>
        <w:top w:val="none" w:sz="0" w:space="0" w:color="auto"/>
        <w:left w:val="none" w:sz="0" w:space="0" w:color="auto"/>
        <w:bottom w:val="none" w:sz="0" w:space="0" w:color="auto"/>
        <w:right w:val="none" w:sz="0" w:space="0" w:color="auto"/>
      </w:divBdr>
    </w:div>
    <w:div w:id="926498075">
      <w:bodyDiv w:val="1"/>
      <w:marLeft w:val="0"/>
      <w:marRight w:val="0"/>
      <w:marTop w:val="0"/>
      <w:marBottom w:val="0"/>
      <w:divBdr>
        <w:top w:val="none" w:sz="0" w:space="0" w:color="auto"/>
        <w:left w:val="none" w:sz="0" w:space="0" w:color="auto"/>
        <w:bottom w:val="none" w:sz="0" w:space="0" w:color="auto"/>
        <w:right w:val="none" w:sz="0" w:space="0" w:color="auto"/>
      </w:divBdr>
    </w:div>
    <w:div w:id="926570413">
      <w:bodyDiv w:val="1"/>
      <w:marLeft w:val="0"/>
      <w:marRight w:val="0"/>
      <w:marTop w:val="0"/>
      <w:marBottom w:val="0"/>
      <w:divBdr>
        <w:top w:val="none" w:sz="0" w:space="0" w:color="auto"/>
        <w:left w:val="none" w:sz="0" w:space="0" w:color="auto"/>
        <w:bottom w:val="none" w:sz="0" w:space="0" w:color="auto"/>
        <w:right w:val="none" w:sz="0" w:space="0" w:color="auto"/>
      </w:divBdr>
    </w:div>
    <w:div w:id="926572563">
      <w:bodyDiv w:val="1"/>
      <w:marLeft w:val="0"/>
      <w:marRight w:val="0"/>
      <w:marTop w:val="0"/>
      <w:marBottom w:val="0"/>
      <w:divBdr>
        <w:top w:val="none" w:sz="0" w:space="0" w:color="auto"/>
        <w:left w:val="none" w:sz="0" w:space="0" w:color="auto"/>
        <w:bottom w:val="none" w:sz="0" w:space="0" w:color="auto"/>
        <w:right w:val="none" w:sz="0" w:space="0" w:color="auto"/>
      </w:divBdr>
    </w:div>
    <w:div w:id="926769791">
      <w:bodyDiv w:val="1"/>
      <w:marLeft w:val="0"/>
      <w:marRight w:val="0"/>
      <w:marTop w:val="0"/>
      <w:marBottom w:val="0"/>
      <w:divBdr>
        <w:top w:val="none" w:sz="0" w:space="0" w:color="auto"/>
        <w:left w:val="none" w:sz="0" w:space="0" w:color="auto"/>
        <w:bottom w:val="none" w:sz="0" w:space="0" w:color="auto"/>
        <w:right w:val="none" w:sz="0" w:space="0" w:color="auto"/>
      </w:divBdr>
    </w:div>
    <w:div w:id="926889100">
      <w:bodyDiv w:val="1"/>
      <w:marLeft w:val="0"/>
      <w:marRight w:val="0"/>
      <w:marTop w:val="0"/>
      <w:marBottom w:val="0"/>
      <w:divBdr>
        <w:top w:val="none" w:sz="0" w:space="0" w:color="auto"/>
        <w:left w:val="none" w:sz="0" w:space="0" w:color="auto"/>
        <w:bottom w:val="none" w:sz="0" w:space="0" w:color="auto"/>
        <w:right w:val="none" w:sz="0" w:space="0" w:color="auto"/>
      </w:divBdr>
    </w:div>
    <w:div w:id="927035072">
      <w:bodyDiv w:val="1"/>
      <w:marLeft w:val="0"/>
      <w:marRight w:val="0"/>
      <w:marTop w:val="0"/>
      <w:marBottom w:val="0"/>
      <w:divBdr>
        <w:top w:val="none" w:sz="0" w:space="0" w:color="auto"/>
        <w:left w:val="none" w:sz="0" w:space="0" w:color="auto"/>
        <w:bottom w:val="none" w:sz="0" w:space="0" w:color="auto"/>
        <w:right w:val="none" w:sz="0" w:space="0" w:color="auto"/>
      </w:divBdr>
    </w:div>
    <w:div w:id="927084191">
      <w:bodyDiv w:val="1"/>
      <w:marLeft w:val="0"/>
      <w:marRight w:val="0"/>
      <w:marTop w:val="0"/>
      <w:marBottom w:val="0"/>
      <w:divBdr>
        <w:top w:val="none" w:sz="0" w:space="0" w:color="auto"/>
        <w:left w:val="none" w:sz="0" w:space="0" w:color="auto"/>
        <w:bottom w:val="none" w:sz="0" w:space="0" w:color="auto"/>
        <w:right w:val="none" w:sz="0" w:space="0" w:color="auto"/>
      </w:divBdr>
    </w:div>
    <w:div w:id="927229101">
      <w:bodyDiv w:val="1"/>
      <w:marLeft w:val="0"/>
      <w:marRight w:val="0"/>
      <w:marTop w:val="0"/>
      <w:marBottom w:val="0"/>
      <w:divBdr>
        <w:top w:val="none" w:sz="0" w:space="0" w:color="auto"/>
        <w:left w:val="none" w:sz="0" w:space="0" w:color="auto"/>
        <w:bottom w:val="none" w:sz="0" w:space="0" w:color="auto"/>
        <w:right w:val="none" w:sz="0" w:space="0" w:color="auto"/>
      </w:divBdr>
    </w:div>
    <w:div w:id="927229820">
      <w:bodyDiv w:val="1"/>
      <w:marLeft w:val="0"/>
      <w:marRight w:val="0"/>
      <w:marTop w:val="0"/>
      <w:marBottom w:val="0"/>
      <w:divBdr>
        <w:top w:val="none" w:sz="0" w:space="0" w:color="auto"/>
        <w:left w:val="none" w:sz="0" w:space="0" w:color="auto"/>
        <w:bottom w:val="none" w:sz="0" w:space="0" w:color="auto"/>
        <w:right w:val="none" w:sz="0" w:space="0" w:color="auto"/>
      </w:divBdr>
    </w:div>
    <w:div w:id="927231692">
      <w:bodyDiv w:val="1"/>
      <w:marLeft w:val="0"/>
      <w:marRight w:val="0"/>
      <w:marTop w:val="0"/>
      <w:marBottom w:val="0"/>
      <w:divBdr>
        <w:top w:val="none" w:sz="0" w:space="0" w:color="auto"/>
        <w:left w:val="none" w:sz="0" w:space="0" w:color="auto"/>
        <w:bottom w:val="none" w:sz="0" w:space="0" w:color="auto"/>
        <w:right w:val="none" w:sz="0" w:space="0" w:color="auto"/>
      </w:divBdr>
    </w:div>
    <w:div w:id="927537410">
      <w:bodyDiv w:val="1"/>
      <w:marLeft w:val="0"/>
      <w:marRight w:val="0"/>
      <w:marTop w:val="0"/>
      <w:marBottom w:val="0"/>
      <w:divBdr>
        <w:top w:val="none" w:sz="0" w:space="0" w:color="auto"/>
        <w:left w:val="none" w:sz="0" w:space="0" w:color="auto"/>
        <w:bottom w:val="none" w:sz="0" w:space="0" w:color="auto"/>
        <w:right w:val="none" w:sz="0" w:space="0" w:color="auto"/>
      </w:divBdr>
    </w:div>
    <w:div w:id="927541736">
      <w:bodyDiv w:val="1"/>
      <w:marLeft w:val="0"/>
      <w:marRight w:val="0"/>
      <w:marTop w:val="0"/>
      <w:marBottom w:val="0"/>
      <w:divBdr>
        <w:top w:val="none" w:sz="0" w:space="0" w:color="auto"/>
        <w:left w:val="none" w:sz="0" w:space="0" w:color="auto"/>
        <w:bottom w:val="none" w:sz="0" w:space="0" w:color="auto"/>
        <w:right w:val="none" w:sz="0" w:space="0" w:color="auto"/>
      </w:divBdr>
    </w:div>
    <w:div w:id="927546609">
      <w:bodyDiv w:val="1"/>
      <w:marLeft w:val="0"/>
      <w:marRight w:val="0"/>
      <w:marTop w:val="0"/>
      <w:marBottom w:val="0"/>
      <w:divBdr>
        <w:top w:val="none" w:sz="0" w:space="0" w:color="auto"/>
        <w:left w:val="none" w:sz="0" w:space="0" w:color="auto"/>
        <w:bottom w:val="none" w:sz="0" w:space="0" w:color="auto"/>
        <w:right w:val="none" w:sz="0" w:space="0" w:color="auto"/>
      </w:divBdr>
    </w:div>
    <w:div w:id="927692915">
      <w:bodyDiv w:val="1"/>
      <w:marLeft w:val="0"/>
      <w:marRight w:val="0"/>
      <w:marTop w:val="0"/>
      <w:marBottom w:val="0"/>
      <w:divBdr>
        <w:top w:val="none" w:sz="0" w:space="0" w:color="auto"/>
        <w:left w:val="none" w:sz="0" w:space="0" w:color="auto"/>
        <w:bottom w:val="none" w:sz="0" w:space="0" w:color="auto"/>
        <w:right w:val="none" w:sz="0" w:space="0" w:color="auto"/>
      </w:divBdr>
    </w:div>
    <w:div w:id="927807774">
      <w:bodyDiv w:val="1"/>
      <w:marLeft w:val="0"/>
      <w:marRight w:val="0"/>
      <w:marTop w:val="0"/>
      <w:marBottom w:val="0"/>
      <w:divBdr>
        <w:top w:val="none" w:sz="0" w:space="0" w:color="auto"/>
        <w:left w:val="none" w:sz="0" w:space="0" w:color="auto"/>
        <w:bottom w:val="none" w:sz="0" w:space="0" w:color="auto"/>
        <w:right w:val="none" w:sz="0" w:space="0" w:color="auto"/>
      </w:divBdr>
    </w:div>
    <w:div w:id="927813952">
      <w:bodyDiv w:val="1"/>
      <w:marLeft w:val="0"/>
      <w:marRight w:val="0"/>
      <w:marTop w:val="0"/>
      <w:marBottom w:val="0"/>
      <w:divBdr>
        <w:top w:val="none" w:sz="0" w:space="0" w:color="auto"/>
        <w:left w:val="none" w:sz="0" w:space="0" w:color="auto"/>
        <w:bottom w:val="none" w:sz="0" w:space="0" w:color="auto"/>
        <w:right w:val="none" w:sz="0" w:space="0" w:color="auto"/>
      </w:divBdr>
    </w:div>
    <w:div w:id="927882358">
      <w:bodyDiv w:val="1"/>
      <w:marLeft w:val="0"/>
      <w:marRight w:val="0"/>
      <w:marTop w:val="0"/>
      <w:marBottom w:val="0"/>
      <w:divBdr>
        <w:top w:val="none" w:sz="0" w:space="0" w:color="auto"/>
        <w:left w:val="none" w:sz="0" w:space="0" w:color="auto"/>
        <w:bottom w:val="none" w:sz="0" w:space="0" w:color="auto"/>
        <w:right w:val="none" w:sz="0" w:space="0" w:color="auto"/>
      </w:divBdr>
    </w:div>
    <w:div w:id="927882603">
      <w:bodyDiv w:val="1"/>
      <w:marLeft w:val="0"/>
      <w:marRight w:val="0"/>
      <w:marTop w:val="0"/>
      <w:marBottom w:val="0"/>
      <w:divBdr>
        <w:top w:val="none" w:sz="0" w:space="0" w:color="auto"/>
        <w:left w:val="none" w:sz="0" w:space="0" w:color="auto"/>
        <w:bottom w:val="none" w:sz="0" w:space="0" w:color="auto"/>
        <w:right w:val="none" w:sz="0" w:space="0" w:color="auto"/>
      </w:divBdr>
    </w:div>
    <w:div w:id="927882865">
      <w:bodyDiv w:val="1"/>
      <w:marLeft w:val="0"/>
      <w:marRight w:val="0"/>
      <w:marTop w:val="0"/>
      <w:marBottom w:val="0"/>
      <w:divBdr>
        <w:top w:val="none" w:sz="0" w:space="0" w:color="auto"/>
        <w:left w:val="none" w:sz="0" w:space="0" w:color="auto"/>
        <w:bottom w:val="none" w:sz="0" w:space="0" w:color="auto"/>
        <w:right w:val="none" w:sz="0" w:space="0" w:color="auto"/>
      </w:divBdr>
    </w:div>
    <w:div w:id="927886508">
      <w:bodyDiv w:val="1"/>
      <w:marLeft w:val="0"/>
      <w:marRight w:val="0"/>
      <w:marTop w:val="0"/>
      <w:marBottom w:val="0"/>
      <w:divBdr>
        <w:top w:val="none" w:sz="0" w:space="0" w:color="auto"/>
        <w:left w:val="none" w:sz="0" w:space="0" w:color="auto"/>
        <w:bottom w:val="none" w:sz="0" w:space="0" w:color="auto"/>
        <w:right w:val="none" w:sz="0" w:space="0" w:color="auto"/>
      </w:divBdr>
    </w:div>
    <w:div w:id="927888667">
      <w:bodyDiv w:val="1"/>
      <w:marLeft w:val="0"/>
      <w:marRight w:val="0"/>
      <w:marTop w:val="0"/>
      <w:marBottom w:val="0"/>
      <w:divBdr>
        <w:top w:val="none" w:sz="0" w:space="0" w:color="auto"/>
        <w:left w:val="none" w:sz="0" w:space="0" w:color="auto"/>
        <w:bottom w:val="none" w:sz="0" w:space="0" w:color="auto"/>
        <w:right w:val="none" w:sz="0" w:space="0" w:color="auto"/>
      </w:divBdr>
    </w:div>
    <w:div w:id="928074689">
      <w:bodyDiv w:val="1"/>
      <w:marLeft w:val="0"/>
      <w:marRight w:val="0"/>
      <w:marTop w:val="0"/>
      <w:marBottom w:val="0"/>
      <w:divBdr>
        <w:top w:val="none" w:sz="0" w:space="0" w:color="auto"/>
        <w:left w:val="none" w:sz="0" w:space="0" w:color="auto"/>
        <w:bottom w:val="none" w:sz="0" w:space="0" w:color="auto"/>
        <w:right w:val="none" w:sz="0" w:space="0" w:color="auto"/>
      </w:divBdr>
    </w:div>
    <w:div w:id="928081207">
      <w:bodyDiv w:val="1"/>
      <w:marLeft w:val="0"/>
      <w:marRight w:val="0"/>
      <w:marTop w:val="0"/>
      <w:marBottom w:val="0"/>
      <w:divBdr>
        <w:top w:val="none" w:sz="0" w:space="0" w:color="auto"/>
        <w:left w:val="none" w:sz="0" w:space="0" w:color="auto"/>
        <w:bottom w:val="none" w:sz="0" w:space="0" w:color="auto"/>
        <w:right w:val="none" w:sz="0" w:space="0" w:color="auto"/>
      </w:divBdr>
    </w:div>
    <w:div w:id="928195625">
      <w:bodyDiv w:val="1"/>
      <w:marLeft w:val="0"/>
      <w:marRight w:val="0"/>
      <w:marTop w:val="0"/>
      <w:marBottom w:val="0"/>
      <w:divBdr>
        <w:top w:val="none" w:sz="0" w:space="0" w:color="auto"/>
        <w:left w:val="none" w:sz="0" w:space="0" w:color="auto"/>
        <w:bottom w:val="none" w:sz="0" w:space="0" w:color="auto"/>
        <w:right w:val="none" w:sz="0" w:space="0" w:color="auto"/>
      </w:divBdr>
    </w:div>
    <w:div w:id="928197675">
      <w:bodyDiv w:val="1"/>
      <w:marLeft w:val="0"/>
      <w:marRight w:val="0"/>
      <w:marTop w:val="0"/>
      <w:marBottom w:val="0"/>
      <w:divBdr>
        <w:top w:val="none" w:sz="0" w:space="0" w:color="auto"/>
        <w:left w:val="none" w:sz="0" w:space="0" w:color="auto"/>
        <w:bottom w:val="none" w:sz="0" w:space="0" w:color="auto"/>
        <w:right w:val="none" w:sz="0" w:space="0" w:color="auto"/>
      </w:divBdr>
    </w:div>
    <w:div w:id="928274951">
      <w:bodyDiv w:val="1"/>
      <w:marLeft w:val="0"/>
      <w:marRight w:val="0"/>
      <w:marTop w:val="0"/>
      <w:marBottom w:val="0"/>
      <w:divBdr>
        <w:top w:val="none" w:sz="0" w:space="0" w:color="auto"/>
        <w:left w:val="none" w:sz="0" w:space="0" w:color="auto"/>
        <w:bottom w:val="none" w:sz="0" w:space="0" w:color="auto"/>
        <w:right w:val="none" w:sz="0" w:space="0" w:color="auto"/>
      </w:divBdr>
    </w:div>
    <w:div w:id="928319852">
      <w:bodyDiv w:val="1"/>
      <w:marLeft w:val="0"/>
      <w:marRight w:val="0"/>
      <w:marTop w:val="0"/>
      <w:marBottom w:val="0"/>
      <w:divBdr>
        <w:top w:val="none" w:sz="0" w:space="0" w:color="auto"/>
        <w:left w:val="none" w:sz="0" w:space="0" w:color="auto"/>
        <w:bottom w:val="none" w:sz="0" w:space="0" w:color="auto"/>
        <w:right w:val="none" w:sz="0" w:space="0" w:color="auto"/>
      </w:divBdr>
    </w:div>
    <w:div w:id="928393979">
      <w:bodyDiv w:val="1"/>
      <w:marLeft w:val="0"/>
      <w:marRight w:val="0"/>
      <w:marTop w:val="0"/>
      <w:marBottom w:val="0"/>
      <w:divBdr>
        <w:top w:val="none" w:sz="0" w:space="0" w:color="auto"/>
        <w:left w:val="none" w:sz="0" w:space="0" w:color="auto"/>
        <w:bottom w:val="none" w:sz="0" w:space="0" w:color="auto"/>
        <w:right w:val="none" w:sz="0" w:space="0" w:color="auto"/>
      </w:divBdr>
    </w:div>
    <w:div w:id="928462093">
      <w:bodyDiv w:val="1"/>
      <w:marLeft w:val="0"/>
      <w:marRight w:val="0"/>
      <w:marTop w:val="0"/>
      <w:marBottom w:val="0"/>
      <w:divBdr>
        <w:top w:val="none" w:sz="0" w:space="0" w:color="auto"/>
        <w:left w:val="none" w:sz="0" w:space="0" w:color="auto"/>
        <w:bottom w:val="none" w:sz="0" w:space="0" w:color="auto"/>
        <w:right w:val="none" w:sz="0" w:space="0" w:color="auto"/>
      </w:divBdr>
    </w:div>
    <w:div w:id="928467548">
      <w:bodyDiv w:val="1"/>
      <w:marLeft w:val="0"/>
      <w:marRight w:val="0"/>
      <w:marTop w:val="0"/>
      <w:marBottom w:val="0"/>
      <w:divBdr>
        <w:top w:val="none" w:sz="0" w:space="0" w:color="auto"/>
        <w:left w:val="none" w:sz="0" w:space="0" w:color="auto"/>
        <w:bottom w:val="none" w:sz="0" w:space="0" w:color="auto"/>
        <w:right w:val="none" w:sz="0" w:space="0" w:color="auto"/>
      </w:divBdr>
    </w:div>
    <w:div w:id="928583382">
      <w:bodyDiv w:val="1"/>
      <w:marLeft w:val="0"/>
      <w:marRight w:val="0"/>
      <w:marTop w:val="0"/>
      <w:marBottom w:val="0"/>
      <w:divBdr>
        <w:top w:val="none" w:sz="0" w:space="0" w:color="auto"/>
        <w:left w:val="none" w:sz="0" w:space="0" w:color="auto"/>
        <w:bottom w:val="none" w:sz="0" w:space="0" w:color="auto"/>
        <w:right w:val="none" w:sz="0" w:space="0" w:color="auto"/>
      </w:divBdr>
    </w:div>
    <w:div w:id="928655610">
      <w:bodyDiv w:val="1"/>
      <w:marLeft w:val="0"/>
      <w:marRight w:val="0"/>
      <w:marTop w:val="0"/>
      <w:marBottom w:val="0"/>
      <w:divBdr>
        <w:top w:val="none" w:sz="0" w:space="0" w:color="auto"/>
        <w:left w:val="none" w:sz="0" w:space="0" w:color="auto"/>
        <w:bottom w:val="none" w:sz="0" w:space="0" w:color="auto"/>
        <w:right w:val="none" w:sz="0" w:space="0" w:color="auto"/>
      </w:divBdr>
    </w:div>
    <w:div w:id="928776640">
      <w:bodyDiv w:val="1"/>
      <w:marLeft w:val="0"/>
      <w:marRight w:val="0"/>
      <w:marTop w:val="0"/>
      <w:marBottom w:val="0"/>
      <w:divBdr>
        <w:top w:val="none" w:sz="0" w:space="0" w:color="auto"/>
        <w:left w:val="none" w:sz="0" w:space="0" w:color="auto"/>
        <w:bottom w:val="none" w:sz="0" w:space="0" w:color="auto"/>
        <w:right w:val="none" w:sz="0" w:space="0" w:color="auto"/>
      </w:divBdr>
    </w:div>
    <w:div w:id="928780185">
      <w:bodyDiv w:val="1"/>
      <w:marLeft w:val="0"/>
      <w:marRight w:val="0"/>
      <w:marTop w:val="0"/>
      <w:marBottom w:val="0"/>
      <w:divBdr>
        <w:top w:val="none" w:sz="0" w:space="0" w:color="auto"/>
        <w:left w:val="none" w:sz="0" w:space="0" w:color="auto"/>
        <w:bottom w:val="none" w:sz="0" w:space="0" w:color="auto"/>
        <w:right w:val="none" w:sz="0" w:space="0" w:color="auto"/>
      </w:divBdr>
    </w:div>
    <w:div w:id="928854099">
      <w:bodyDiv w:val="1"/>
      <w:marLeft w:val="0"/>
      <w:marRight w:val="0"/>
      <w:marTop w:val="0"/>
      <w:marBottom w:val="0"/>
      <w:divBdr>
        <w:top w:val="none" w:sz="0" w:space="0" w:color="auto"/>
        <w:left w:val="none" w:sz="0" w:space="0" w:color="auto"/>
        <w:bottom w:val="none" w:sz="0" w:space="0" w:color="auto"/>
        <w:right w:val="none" w:sz="0" w:space="0" w:color="auto"/>
      </w:divBdr>
    </w:div>
    <w:div w:id="928930203">
      <w:bodyDiv w:val="1"/>
      <w:marLeft w:val="0"/>
      <w:marRight w:val="0"/>
      <w:marTop w:val="0"/>
      <w:marBottom w:val="0"/>
      <w:divBdr>
        <w:top w:val="none" w:sz="0" w:space="0" w:color="auto"/>
        <w:left w:val="none" w:sz="0" w:space="0" w:color="auto"/>
        <w:bottom w:val="none" w:sz="0" w:space="0" w:color="auto"/>
        <w:right w:val="none" w:sz="0" w:space="0" w:color="auto"/>
      </w:divBdr>
    </w:div>
    <w:div w:id="929041022">
      <w:bodyDiv w:val="1"/>
      <w:marLeft w:val="0"/>
      <w:marRight w:val="0"/>
      <w:marTop w:val="0"/>
      <w:marBottom w:val="0"/>
      <w:divBdr>
        <w:top w:val="none" w:sz="0" w:space="0" w:color="auto"/>
        <w:left w:val="none" w:sz="0" w:space="0" w:color="auto"/>
        <w:bottom w:val="none" w:sz="0" w:space="0" w:color="auto"/>
        <w:right w:val="none" w:sz="0" w:space="0" w:color="auto"/>
      </w:divBdr>
    </w:div>
    <w:div w:id="929044052">
      <w:bodyDiv w:val="1"/>
      <w:marLeft w:val="0"/>
      <w:marRight w:val="0"/>
      <w:marTop w:val="0"/>
      <w:marBottom w:val="0"/>
      <w:divBdr>
        <w:top w:val="none" w:sz="0" w:space="0" w:color="auto"/>
        <w:left w:val="none" w:sz="0" w:space="0" w:color="auto"/>
        <w:bottom w:val="none" w:sz="0" w:space="0" w:color="auto"/>
        <w:right w:val="none" w:sz="0" w:space="0" w:color="auto"/>
      </w:divBdr>
    </w:div>
    <w:div w:id="929198721">
      <w:bodyDiv w:val="1"/>
      <w:marLeft w:val="0"/>
      <w:marRight w:val="0"/>
      <w:marTop w:val="0"/>
      <w:marBottom w:val="0"/>
      <w:divBdr>
        <w:top w:val="none" w:sz="0" w:space="0" w:color="auto"/>
        <w:left w:val="none" w:sz="0" w:space="0" w:color="auto"/>
        <w:bottom w:val="none" w:sz="0" w:space="0" w:color="auto"/>
        <w:right w:val="none" w:sz="0" w:space="0" w:color="auto"/>
      </w:divBdr>
    </w:div>
    <w:div w:id="929199007">
      <w:bodyDiv w:val="1"/>
      <w:marLeft w:val="0"/>
      <w:marRight w:val="0"/>
      <w:marTop w:val="0"/>
      <w:marBottom w:val="0"/>
      <w:divBdr>
        <w:top w:val="none" w:sz="0" w:space="0" w:color="auto"/>
        <w:left w:val="none" w:sz="0" w:space="0" w:color="auto"/>
        <w:bottom w:val="none" w:sz="0" w:space="0" w:color="auto"/>
        <w:right w:val="none" w:sz="0" w:space="0" w:color="auto"/>
      </w:divBdr>
    </w:div>
    <w:div w:id="929200451">
      <w:bodyDiv w:val="1"/>
      <w:marLeft w:val="0"/>
      <w:marRight w:val="0"/>
      <w:marTop w:val="0"/>
      <w:marBottom w:val="0"/>
      <w:divBdr>
        <w:top w:val="none" w:sz="0" w:space="0" w:color="auto"/>
        <w:left w:val="none" w:sz="0" w:space="0" w:color="auto"/>
        <w:bottom w:val="none" w:sz="0" w:space="0" w:color="auto"/>
        <w:right w:val="none" w:sz="0" w:space="0" w:color="auto"/>
      </w:divBdr>
    </w:div>
    <w:div w:id="929200705">
      <w:bodyDiv w:val="1"/>
      <w:marLeft w:val="0"/>
      <w:marRight w:val="0"/>
      <w:marTop w:val="0"/>
      <w:marBottom w:val="0"/>
      <w:divBdr>
        <w:top w:val="none" w:sz="0" w:space="0" w:color="auto"/>
        <w:left w:val="none" w:sz="0" w:space="0" w:color="auto"/>
        <w:bottom w:val="none" w:sz="0" w:space="0" w:color="auto"/>
        <w:right w:val="none" w:sz="0" w:space="0" w:color="auto"/>
      </w:divBdr>
    </w:div>
    <w:div w:id="929238232">
      <w:bodyDiv w:val="1"/>
      <w:marLeft w:val="0"/>
      <w:marRight w:val="0"/>
      <w:marTop w:val="0"/>
      <w:marBottom w:val="0"/>
      <w:divBdr>
        <w:top w:val="none" w:sz="0" w:space="0" w:color="auto"/>
        <w:left w:val="none" w:sz="0" w:space="0" w:color="auto"/>
        <w:bottom w:val="none" w:sz="0" w:space="0" w:color="auto"/>
        <w:right w:val="none" w:sz="0" w:space="0" w:color="auto"/>
      </w:divBdr>
    </w:div>
    <w:div w:id="929315802">
      <w:bodyDiv w:val="1"/>
      <w:marLeft w:val="0"/>
      <w:marRight w:val="0"/>
      <w:marTop w:val="0"/>
      <w:marBottom w:val="0"/>
      <w:divBdr>
        <w:top w:val="none" w:sz="0" w:space="0" w:color="auto"/>
        <w:left w:val="none" w:sz="0" w:space="0" w:color="auto"/>
        <w:bottom w:val="none" w:sz="0" w:space="0" w:color="auto"/>
        <w:right w:val="none" w:sz="0" w:space="0" w:color="auto"/>
      </w:divBdr>
    </w:div>
    <w:div w:id="929317470">
      <w:bodyDiv w:val="1"/>
      <w:marLeft w:val="0"/>
      <w:marRight w:val="0"/>
      <w:marTop w:val="0"/>
      <w:marBottom w:val="0"/>
      <w:divBdr>
        <w:top w:val="none" w:sz="0" w:space="0" w:color="auto"/>
        <w:left w:val="none" w:sz="0" w:space="0" w:color="auto"/>
        <w:bottom w:val="none" w:sz="0" w:space="0" w:color="auto"/>
        <w:right w:val="none" w:sz="0" w:space="0" w:color="auto"/>
      </w:divBdr>
    </w:div>
    <w:div w:id="929385167">
      <w:bodyDiv w:val="1"/>
      <w:marLeft w:val="0"/>
      <w:marRight w:val="0"/>
      <w:marTop w:val="0"/>
      <w:marBottom w:val="0"/>
      <w:divBdr>
        <w:top w:val="none" w:sz="0" w:space="0" w:color="auto"/>
        <w:left w:val="none" w:sz="0" w:space="0" w:color="auto"/>
        <w:bottom w:val="none" w:sz="0" w:space="0" w:color="auto"/>
        <w:right w:val="none" w:sz="0" w:space="0" w:color="auto"/>
      </w:divBdr>
    </w:div>
    <w:div w:id="929389200">
      <w:bodyDiv w:val="1"/>
      <w:marLeft w:val="0"/>
      <w:marRight w:val="0"/>
      <w:marTop w:val="0"/>
      <w:marBottom w:val="0"/>
      <w:divBdr>
        <w:top w:val="none" w:sz="0" w:space="0" w:color="auto"/>
        <w:left w:val="none" w:sz="0" w:space="0" w:color="auto"/>
        <w:bottom w:val="none" w:sz="0" w:space="0" w:color="auto"/>
        <w:right w:val="none" w:sz="0" w:space="0" w:color="auto"/>
      </w:divBdr>
    </w:div>
    <w:div w:id="929392246">
      <w:bodyDiv w:val="1"/>
      <w:marLeft w:val="0"/>
      <w:marRight w:val="0"/>
      <w:marTop w:val="0"/>
      <w:marBottom w:val="0"/>
      <w:divBdr>
        <w:top w:val="none" w:sz="0" w:space="0" w:color="auto"/>
        <w:left w:val="none" w:sz="0" w:space="0" w:color="auto"/>
        <w:bottom w:val="none" w:sz="0" w:space="0" w:color="auto"/>
        <w:right w:val="none" w:sz="0" w:space="0" w:color="auto"/>
      </w:divBdr>
    </w:div>
    <w:div w:id="929433727">
      <w:bodyDiv w:val="1"/>
      <w:marLeft w:val="0"/>
      <w:marRight w:val="0"/>
      <w:marTop w:val="0"/>
      <w:marBottom w:val="0"/>
      <w:divBdr>
        <w:top w:val="none" w:sz="0" w:space="0" w:color="auto"/>
        <w:left w:val="none" w:sz="0" w:space="0" w:color="auto"/>
        <w:bottom w:val="none" w:sz="0" w:space="0" w:color="auto"/>
        <w:right w:val="none" w:sz="0" w:space="0" w:color="auto"/>
      </w:divBdr>
    </w:div>
    <w:div w:id="929463334">
      <w:bodyDiv w:val="1"/>
      <w:marLeft w:val="0"/>
      <w:marRight w:val="0"/>
      <w:marTop w:val="0"/>
      <w:marBottom w:val="0"/>
      <w:divBdr>
        <w:top w:val="none" w:sz="0" w:space="0" w:color="auto"/>
        <w:left w:val="none" w:sz="0" w:space="0" w:color="auto"/>
        <w:bottom w:val="none" w:sz="0" w:space="0" w:color="auto"/>
        <w:right w:val="none" w:sz="0" w:space="0" w:color="auto"/>
      </w:divBdr>
    </w:div>
    <w:div w:id="929464290">
      <w:bodyDiv w:val="1"/>
      <w:marLeft w:val="0"/>
      <w:marRight w:val="0"/>
      <w:marTop w:val="0"/>
      <w:marBottom w:val="0"/>
      <w:divBdr>
        <w:top w:val="none" w:sz="0" w:space="0" w:color="auto"/>
        <w:left w:val="none" w:sz="0" w:space="0" w:color="auto"/>
        <w:bottom w:val="none" w:sz="0" w:space="0" w:color="auto"/>
        <w:right w:val="none" w:sz="0" w:space="0" w:color="auto"/>
      </w:divBdr>
    </w:div>
    <w:div w:id="929507769">
      <w:bodyDiv w:val="1"/>
      <w:marLeft w:val="0"/>
      <w:marRight w:val="0"/>
      <w:marTop w:val="0"/>
      <w:marBottom w:val="0"/>
      <w:divBdr>
        <w:top w:val="none" w:sz="0" w:space="0" w:color="auto"/>
        <w:left w:val="none" w:sz="0" w:space="0" w:color="auto"/>
        <w:bottom w:val="none" w:sz="0" w:space="0" w:color="auto"/>
        <w:right w:val="none" w:sz="0" w:space="0" w:color="auto"/>
      </w:divBdr>
    </w:div>
    <w:div w:id="929510099">
      <w:bodyDiv w:val="1"/>
      <w:marLeft w:val="0"/>
      <w:marRight w:val="0"/>
      <w:marTop w:val="0"/>
      <w:marBottom w:val="0"/>
      <w:divBdr>
        <w:top w:val="none" w:sz="0" w:space="0" w:color="auto"/>
        <w:left w:val="none" w:sz="0" w:space="0" w:color="auto"/>
        <w:bottom w:val="none" w:sz="0" w:space="0" w:color="auto"/>
        <w:right w:val="none" w:sz="0" w:space="0" w:color="auto"/>
      </w:divBdr>
    </w:div>
    <w:div w:id="929510863">
      <w:bodyDiv w:val="1"/>
      <w:marLeft w:val="0"/>
      <w:marRight w:val="0"/>
      <w:marTop w:val="0"/>
      <w:marBottom w:val="0"/>
      <w:divBdr>
        <w:top w:val="none" w:sz="0" w:space="0" w:color="auto"/>
        <w:left w:val="none" w:sz="0" w:space="0" w:color="auto"/>
        <w:bottom w:val="none" w:sz="0" w:space="0" w:color="auto"/>
        <w:right w:val="none" w:sz="0" w:space="0" w:color="auto"/>
      </w:divBdr>
    </w:div>
    <w:div w:id="929972042">
      <w:bodyDiv w:val="1"/>
      <w:marLeft w:val="0"/>
      <w:marRight w:val="0"/>
      <w:marTop w:val="0"/>
      <w:marBottom w:val="0"/>
      <w:divBdr>
        <w:top w:val="none" w:sz="0" w:space="0" w:color="auto"/>
        <w:left w:val="none" w:sz="0" w:space="0" w:color="auto"/>
        <w:bottom w:val="none" w:sz="0" w:space="0" w:color="auto"/>
        <w:right w:val="none" w:sz="0" w:space="0" w:color="auto"/>
      </w:divBdr>
    </w:div>
    <w:div w:id="930088893">
      <w:bodyDiv w:val="1"/>
      <w:marLeft w:val="0"/>
      <w:marRight w:val="0"/>
      <w:marTop w:val="0"/>
      <w:marBottom w:val="0"/>
      <w:divBdr>
        <w:top w:val="none" w:sz="0" w:space="0" w:color="auto"/>
        <w:left w:val="none" w:sz="0" w:space="0" w:color="auto"/>
        <w:bottom w:val="none" w:sz="0" w:space="0" w:color="auto"/>
        <w:right w:val="none" w:sz="0" w:space="0" w:color="auto"/>
      </w:divBdr>
    </w:div>
    <w:div w:id="930115632">
      <w:bodyDiv w:val="1"/>
      <w:marLeft w:val="0"/>
      <w:marRight w:val="0"/>
      <w:marTop w:val="0"/>
      <w:marBottom w:val="0"/>
      <w:divBdr>
        <w:top w:val="none" w:sz="0" w:space="0" w:color="auto"/>
        <w:left w:val="none" w:sz="0" w:space="0" w:color="auto"/>
        <w:bottom w:val="none" w:sz="0" w:space="0" w:color="auto"/>
        <w:right w:val="none" w:sz="0" w:space="0" w:color="auto"/>
      </w:divBdr>
    </w:div>
    <w:div w:id="930161407">
      <w:bodyDiv w:val="1"/>
      <w:marLeft w:val="0"/>
      <w:marRight w:val="0"/>
      <w:marTop w:val="0"/>
      <w:marBottom w:val="0"/>
      <w:divBdr>
        <w:top w:val="none" w:sz="0" w:space="0" w:color="auto"/>
        <w:left w:val="none" w:sz="0" w:space="0" w:color="auto"/>
        <w:bottom w:val="none" w:sz="0" w:space="0" w:color="auto"/>
        <w:right w:val="none" w:sz="0" w:space="0" w:color="auto"/>
      </w:divBdr>
    </w:div>
    <w:div w:id="930165355">
      <w:bodyDiv w:val="1"/>
      <w:marLeft w:val="0"/>
      <w:marRight w:val="0"/>
      <w:marTop w:val="0"/>
      <w:marBottom w:val="0"/>
      <w:divBdr>
        <w:top w:val="none" w:sz="0" w:space="0" w:color="auto"/>
        <w:left w:val="none" w:sz="0" w:space="0" w:color="auto"/>
        <w:bottom w:val="none" w:sz="0" w:space="0" w:color="auto"/>
        <w:right w:val="none" w:sz="0" w:space="0" w:color="auto"/>
      </w:divBdr>
    </w:div>
    <w:div w:id="930313423">
      <w:bodyDiv w:val="1"/>
      <w:marLeft w:val="0"/>
      <w:marRight w:val="0"/>
      <w:marTop w:val="0"/>
      <w:marBottom w:val="0"/>
      <w:divBdr>
        <w:top w:val="none" w:sz="0" w:space="0" w:color="auto"/>
        <w:left w:val="none" w:sz="0" w:space="0" w:color="auto"/>
        <w:bottom w:val="none" w:sz="0" w:space="0" w:color="auto"/>
        <w:right w:val="none" w:sz="0" w:space="0" w:color="auto"/>
      </w:divBdr>
    </w:div>
    <w:div w:id="930356504">
      <w:bodyDiv w:val="1"/>
      <w:marLeft w:val="0"/>
      <w:marRight w:val="0"/>
      <w:marTop w:val="0"/>
      <w:marBottom w:val="0"/>
      <w:divBdr>
        <w:top w:val="none" w:sz="0" w:space="0" w:color="auto"/>
        <w:left w:val="none" w:sz="0" w:space="0" w:color="auto"/>
        <w:bottom w:val="none" w:sz="0" w:space="0" w:color="auto"/>
        <w:right w:val="none" w:sz="0" w:space="0" w:color="auto"/>
      </w:divBdr>
    </w:div>
    <w:div w:id="930360894">
      <w:bodyDiv w:val="1"/>
      <w:marLeft w:val="0"/>
      <w:marRight w:val="0"/>
      <w:marTop w:val="0"/>
      <w:marBottom w:val="0"/>
      <w:divBdr>
        <w:top w:val="none" w:sz="0" w:space="0" w:color="auto"/>
        <w:left w:val="none" w:sz="0" w:space="0" w:color="auto"/>
        <w:bottom w:val="none" w:sz="0" w:space="0" w:color="auto"/>
        <w:right w:val="none" w:sz="0" w:space="0" w:color="auto"/>
      </w:divBdr>
    </w:div>
    <w:div w:id="930506240">
      <w:bodyDiv w:val="1"/>
      <w:marLeft w:val="0"/>
      <w:marRight w:val="0"/>
      <w:marTop w:val="0"/>
      <w:marBottom w:val="0"/>
      <w:divBdr>
        <w:top w:val="none" w:sz="0" w:space="0" w:color="auto"/>
        <w:left w:val="none" w:sz="0" w:space="0" w:color="auto"/>
        <w:bottom w:val="none" w:sz="0" w:space="0" w:color="auto"/>
        <w:right w:val="none" w:sz="0" w:space="0" w:color="auto"/>
      </w:divBdr>
    </w:div>
    <w:div w:id="930546262">
      <w:bodyDiv w:val="1"/>
      <w:marLeft w:val="0"/>
      <w:marRight w:val="0"/>
      <w:marTop w:val="0"/>
      <w:marBottom w:val="0"/>
      <w:divBdr>
        <w:top w:val="none" w:sz="0" w:space="0" w:color="auto"/>
        <w:left w:val="none" w:sz="0" w:space="0" w:color="auto"/>
        <w:bottom w:val="none" w:sz="0" w:space="0" w:color="auto"/>
        <w:right w:val="none" w:sz="0" w:space="0" w:color="auto"/>
      </w:divBdr>
    </w:div>
    <w:div w:id="930696384">
      <w:bodyDiv w:val="1"/>
      <w:marLeft w:val="0"/>
      <w:marRight w:val="0"/>
      <w:marTop w:val="0"/>
      <w:marBottom w:val="0"/>
      <w:divBdr>
        <w:top w:val="none" w:sz="0" w:space="0" w:color="auto"/>
        <w:left w:val="none" w:sz="0" w:space="0" w:color="auto"/>
        <w:bottom w:val="none" w:sz="0" w:space="0" w:color="auto"/>
        <w:right w:val="none" w:sz="0" w:space="0" w:color="auto"/>
      </w:divBdr>
    </w:div>
    <w:div w:id="930771181">
      <w:bodyDiv w:val="1"/>
      <w:marLeft w:val="0"/>
      <w:marRight w:val="0"/>
      <w:marTop w:val="0"/>
      <w:marBottom w:val="0"/>
      <w:divBdr>
        <w:top w:val="none" w:sz="0" w:space="0" w:color="auto"/>
        <w:left w:val="none" w:sz="0" w:space="0" w:color="auto"/>
        <w:bottom w:val="none" w:sz="0" w:space="0" w:color="auto"/>
        <w:right w:val="none" w:sz="0" w:space="0" w:color="auto"/>
      </w:divBdr>
    </w:div>
    <w:div w:id="930971418">
      <w:bodyDiv w:val="1"/>
      <w:marLeft w:val="0"/>
      <w:marRight w:val="0"/>
      <w:marTop w:val="0"/>
      <w:marBottom w:val="0"/>
      <w:divBdr>
        <w:top w:val="none" w:sz="0" w:space="0" w:color="auto"/>
        <w:left w:val="none" w:sz="0" w:space="0" w:color="auto"/>
        <w:bottom w:val="none" w:sz="0" w:space="0" w:color="auto"/>
        <w:right w:val="none" w:sz="0" w:space="0" w:color="auto"/>
      </w:divBdr>
    </w:div>
    <w:div w:id="931014470">
      <w:bodyDiv w:val="1"/>
      <w:marLeft w:val="0"/>
      <w:marRight w:val="0"/>
      <w:marTop w:val="0"/>
      <w:marBottom w:val="0"/>
      <w:divBdr>
        <w:top w:val="none" w:sz="0" w:space="0" w:color="auto"/>
        <w:left w:val="none" w:sz="0" w:space="0" w:color="auto"/>
        <w:bottom w:val="none" w:sz="0" w:space="0" w:color="auto"/>
        <w:right w:val="none" w:sz="0" w:space="0" w:color="auto"/>
      </w:divBdr>
    </w:div>
    <w:div w:id="931280194">
      <w:bodyDiv w:val="1"/>
      <w:marLeft w:val="0"/>
      <w:marRight w:val="0"/>
      <w:marTop w:val="0"/>
      <w:marBottom w:val="0"/>
      <w:divBdr>
        <w:top w:val="none" w:sz="0" w:space="0" w:color="auto"/>
        <w:left w:val="none" w:sz="0" w:space="0" w:color="auto"/>
        <w:bottom w:val="none" w:sz="0" w:space="0" w:color="auto"/>
        <w:right w:val="none" w:sz="0" w:space="0" w:color="auto"/>
      </w:divBdr>
    </w:div>
    <w:div w:id="931403009">
      <w:bodyDiv w:val="1"/>
      <w:marLeft w:val="0"/>
      <w:marRight w:val="0"/>
      <w:marTop w:val="0"/>
      <w:marBottom w:val="0"/>
      <w:divBdr>
        <w:top w:val="none" w:sz="0" w:space="0" w:color="auto"/>
        <w:left w:val="none" w:sz="0" w:space="0" w:color="auto"/>
        <w:bottom w:val="none" w:sz="0" w:space="0" w:color="auto"/>
        <w:right w:val="none" w:sz="0" w:space="0" w:color="auto"/>
      </w:divBdr>
    </w:div>
    <w:div w:id="931426409">
      <w:bodyDiv w:val="1"/>
      <w:marLeft w:val="0"/>
      <w:marRight w:val="0"/>
      <w:marTop w:val="0"/>
      <w:marBottom w:val="0"/>
      <w:divBdr>
        <w:top w:val="none" w:sz="0" w:space="0" w:color="auto"/>
        <w:left w:val="none" w:sz="0" w:space="0" w:color="auto"/>
        <w:bottom w:val="none" w:sz="0" w:space="0" w:color="auto"/>
        <w:right w:val="none" w:sz="0" w:space="0" w:color="auto"/>
      </w:divBdr>
    </w:div>
    <w:div w:id="931475369">
      <w:bodyDiv w:val="1"/>
      <w:marLeft w:val="0"/>
      <w:marRight w:val="0"/>
      <w:marTop w:val="0"/>
      <w:marBottom w:val="0"/>
      <w:divBdr>
        <w:top w:val="none" w:sz="0" w:space="0" w:color="auto"/>
        <w:left w:val="none" w:sz="0" w:space="0" w:color="auto"/>
        <w:bottom w:val="none" w:sz="0" w:space="0" w:color="auto"/>
        <w:right w:val="none" w:sz="0" w:space="0" w:color="auto"/>
      </w:divBdr>
    </w:div>
    <w:div w:id="931478211">
      <w:bodyDiv w:val="1"/>
      <w:marLeft w:val="0"/>
      <w:marRight w:val="0"/>
      <w:marTop w:val="0"/>
      <w:marBottom w:val="0"/>
      <w:divBdr>
        <w:top w:val="none" w:sz="0" w:space="0" w:color="auto"/>
        <w:left w:val="none" w:sz="0" w:space="0" w:color="auto"/>
        <w:bottom w:val="none" w:sz="0" w:space="0" w:color="auto"/>
        <w:right w:val="none" w:sz="0" w:space="0" w:color="auto"/>
      </w:divBdr>
    </w:div>
    <w:div w:id="931550689">
      <w:bodyDiv w:val="1"/>
      <w:marLeft w:val="0"/>
      <w:marRight w:val="0"/>
      <w:marTop w:val="0"/>
      <w:marBottom w:val="0"/>
      <w:divBdr>
        <w:top w:val="none" w:sz="0" w:space="0" w:color="auto"/>
        <w:left w:val="none" w:sz="0" w:space="0" w:color="auto"/>
        <w:bottom w:val="none" w:sz="0" w:space="0" w:color="auto"/>
        <w:right w:val="none" w:sz="0" w:space="0" w:color="auto"/>
      </w:divBdr>
    </w:div>
    <w:div w:id="931594718">
      <w:bodyDiv w:val="1"/>
      <w:marLeft w:val="0"/>
      <w:marRight w:val="0"/>
      <w:marTop w:val="0"/>
      <w:marBottom w:val="0"/>
      <w:divBdr>
        <w:top w:val="none" w:sz="0" w:space="0" w:color="auto"/>
        <w:left w:val="none" w:sz="0" w:space="0" w:color="auto"/>
        <w:bottom w:val="none" w:sz="0" w:space="0" w:color="auto"/>
        <w:right w:val="none" w:sz="0" w:space="0" w:color="auto"/>
      </w:divBdr>
    </w:div>
    <w:div w:id="931623100">
      <w:bodyDiv w:val="1"/>
      <w:marLeft w:val="0"/>
      <w:marRight w:val="0"/>
      <w:marTop w:val="0"/>
      <w:marBottom w:val="0"/>
      <w:divBdr>
        <w:top w:val="none" w:sz="0" w:space="0" w:color="auto"/>
        <w:left w:val="none" w:sz="0" w:space="0" w:color="auto"/>
        <w:bottom w:val="none" w:sz="0" w:space="0" w:color="auto"/>
        <w:right w:val="none" w:sz="0" w:space="0" w:color="auto"/>
      </w:divBdr>
    </w:div>
    <w:div w:id="931623720">
      <w:bodyDiv w:val="1"/>
      <w:marLeft w:val="0"/>
      <w:marRight w:val="0"/>
      <w:marTop w:val="0"/>
      <w:marBottom w:val="0"/>
      <w:divBdr>
        <w:top w:val="none" w:sz="0" w:space="0" w:color="auto"/>
        <w:left w:val="none" w:sz="0" w:space="0" w:color="auto"/>
        <w:bottom w:val="none" w:sz="0" w:space="0" w:color="auto"/>
        <w:right w:val="none" w:sz="0" w:space="0" w:color="auto"/>
      </w:divBdr>
    </w:div>
    <w:div w:id="931746403">
      <w:bodyDiv w:val="1"/>
      <w:marLeft w:val="0"/>
      <w:marRight w:val="0"/>
      <w:marTop w:val="0"/>
      <w:marBottom w:val="0"/>
      <w:divBdr>
        <w:top w:val="none" w:sz="0" w:space="0" w:color="auto"/>
        <w:left w:val="none" w:sz="0" w:space="0" w:color="auto"/>
        <w:bottom w:val="none" w:sz="0" w:space="0" w:color="auto"/>
        <w:right w:val="none" w:sz="0" w:space="0" w:color="auto"/>
      </w:divBdr>
    </w:div>
    <w:div w:id="931859403">
      <w:bodyDiv w:val="1"/>
      <w:marLeft w:val="0"/>
      <w:marRight w:val="0"/>
      <w:marTop w:val="0"/>
      <w:marBottom w:val="0"/>
      <w:divBdr>
        <w:top w:val="none" w:sz="0" w:space="0" w:color="auto"/>
        <w:left w:val="none" w:sz="0" w:space="0" w:color="auto"/>
        <w:bottom w:val="none" w:sz="0" w:space="0" w:color="auto"/>
        <w:right w:val="none" w:sz="0" w:space="0" w:color="auto"/>
      </w:divBdr>
    </w:div>
    <w:div w:id="931863199">
      <w:bodyDiv w:val="1"/>
      <w:marLeft w:val="0"/>
      <w:marRight w:val="0"/>
      <w:marTop w:val="0"/>
      <w:marBottom w:val="0"/>
      <w:divBdr>
        <w:top w:val="none" w:sz="0" w:space="0" w:color="auto"/>
        <w:left w:val="none" w:sz="0" w:space="0" w:color="auto"/>
        <w:bottom w:val="none" w:sz="0" w:space="0" w:color="auto"/>
        <w:right w:val="none" w:sz="0" w:space="0" w:color="auto"/>
      </w:divBdr>
    </w:div>
    <w:div w:id="932006200">
      <w:bodyDiv w:val="1"/>
      <w:marLeft w:val="0"/>
      <w:marRight w:val="0"/>
      <w:marTop w:val="0"/>
      <w:marBottom w:val="0"/>
      <w:divBdr>
        <w:top w:val="none" w:sz="0" w:space="0" w:color="auto"/>
        <w:left w:val="none" w:sz="0" w:space="0" w:color="auto"/>
        <w:bottom w:val="none" w:sz="0" w:space="0" w:color="auto"/>
        <w:right w:val="none" w:sz="0" w:space="0" w:color="auto"/>
      </w:divBdr>
    </w:div>
    <w:div w:id="932011745">
      <w:bodyDiv w:val="1"/>
      <w:marLeft w:val="0"/>
      <w:marRight w:val="0"/>
      <w:marTop w:val="0"/>
      <w:marBottom w:val="0"/>
      <w:divBdr>
        <w:top w:val="none" w:sz="0" w:space="0" w:color="auto"/>
        <w:left w:val="none" w:sz="0" w:space="0" w:color="auto"/>
        <w:bottom w:val="none" w:sz="0" w:space="0" w:color="auto"/>
        <w:right w:val="none" w:sz="0" w:space="0" w:color="auto"/>
      </w:divBdr>
    </w:div>
    <w:div w:id="932056601">
      <w:bodyDiv w:val="1"/>
      <w:marLeft w:val="0"/>
      <w:marRight w:val="0"/>
      <w:marTop w:val="0"/>
      <w:marBottom w:val="0"/>
      <w:divBdr>
        <w:top w:val="none" w:sz="0" w:space="0" w:color="auto"/>
        <w:left w:val="none" w:sz="0" w:space="0" w:color="auto"/>
        <w:bottom w:val="none" w:sz="0" w:space="0" w:color="auto"/>
        <w:right w:val="none" w:sz="0" w:space="0" w:color="auto"/>
      </w:divBdr>
    </w:div>
    <w:div w:id="932083826">
      <w:bodyDiv w:val="1"/>
      <w:marLeft w:val="0"/>
      <w:marRight w:val="0"/>
      <w:marTop w:val="0"/>
      <w:marBottom w:val="0"/>
      <w:divBdr>
        <w:top w:val="none" w:sz="0" w:space="0" w:color="auto"/>
        <w:left w:val="none" w:sz="0" w:space="0" w:color="auto"/>
        <w:bottom w:val="none" w:sz="0" w:space="0" w:color="auto"/>
        <w:right w:val="none" w:sz="0" w:space="0" w:color="auto"/>
      </w:divBdr>
    </w:div>
    <w:div w:id="932208124">
      <w:bodyDiv w:val="1"/>
      <w:marLeft w:val="0"/>
      <w:marRight w:val="0"/>
      <w:marTop w:val="0"/>
      <w:marBottom w:val="0"/>
      <w:divBdr>
        <w:top w:val="none" w:sz="0" w:space="0" w:color="auto"/>
        <w:left w:val="none" w:sz="0" w:space="0" w:color="auto"/>
        <w:bottom w:val="none" w:sz="0" w:space="0" w:color="auto"/>
        <w:right w:val="none" w:sz="0" w:space="0" w:color="auto"/>
      </w:divBdr>
    </w:div>
    <w:div w:id="932250747">
      <w:bodyDiv w:val="1"/>
      <w:marLeft w:val="0"/>
      <w:marRight w:val="0"/>
      <w:marTop w:val="0"/>
      <w:marBottom w:val="0"/>
      <w:divBdr>
        <w:top w:val="none" w:sz="0" w:space="0" w:color="auto"/>
        <w:left w:val="none" w:sz="0" w:space="0" w:color="auto"/>
        <w:bottom w:val="none" w:sz="0" w:space="0" w:color="auto"/>
        <w:right w:val="none" w:sz="0" w:space="0" w:color="auto"/>
      </w:divBdr>
    </w:div>
    <w:div w:id="932251362">
      <w:bodyDiv w:val="1"/>
      <w:marLeft w:val="0"/>
      <w:marRight w:val="0"/>
      <w:marTop w:val="0"/>
      <w:marBottom w:val="0"/>
      <w:divBdr>
        <w:top w:val="none" w:sz="0" w:space="0" w:color="auto"/>
        <w:left w:val="none" w:sz="0" w:space="0" w:color="auto"/>
        <w:bottom w:val="none" w:sz="0" w:space="0" w:color="auto"/>
        <w:right w:val="none" w:sz="0" w:space="0" w:color="auto"/>
      </w:divBdr>
    </w:div>
    <w:div w:id="932277725">
      <w:bodyDiv w:val="1"/>
      <w:marLeft w:val="0"/>
      <w:marRight w:val="0"/>
      <w:marTop w:val="0"/>
      <w:marBottom w:val="0"/>
      <w:divBdr>
        <w:top w:val="none" w:sz="0" w:space="0" w:color="auto"/>
        <w:left w:val="none" w:sz="0" w:space="0" w:color="auto"/>
        <w:bottom w:val="none" w:sz="0" w:space="0" w:color="auto"/>
        <w:right w:val="none" w:sz="0" w:space="0" w:color="auto"/>
      </w:divBdr>
    </w:div>
    <w:div w:id="932278077">
      <w:bodyDiv w:val="1"/>
      <w:marLeft w:val="0"/>
      <w:marRight w:val="0"/>
      <w:marTop w:val="0"/>
      <w:marBottom w:val="0"/>
      <w:divBdr>
        <w:top w:val="none" w:sz="0" w:space="0" w:color="auto"/>
        <w:left w:val="none" w:sz="0" w:space="0" w:color="auto"/>
        <w:bottom w:val="none" w:sz="0" w:space="0" w:color="auto"/>
        <w:right w:val="none" w:sz="0" w:space="0" w:color="auto"/>
      </w:divBdr>
    </w:div>
    <w:div w:id="932279069">
      <w:bodyDiv w:val="1"/>
      <w:marLeft w:val="0"/>
      <w:marRight w:val="0"/>
      <w:marTop w:val="0"/>
      <w:marBottom w:val="0"/>
      <w:divBdr>
        <w:top w:val="none" w:sz="0" w:space="0" w:color="auto"/>
        <w:left w:val="none" w:sz="0" w:space="0" w:color="auto"/>
        <w:bottom w:val="none" w:sz="0" w:space="0" w:color="auto"/>
        <w:right w:val="none" w:sz="0" w:space="0" w:color="auto"/>
      </w:divBdr>
    </w:div>
    <w:div w:id="932317483">
      <w:bodyDiv w:val="1"/>
      <w:marLeft w:val="0"/>
      <w:marRight w:val="0"/>
      <w:marTop w:val="0"/>
      <w:marBottom w:val="0"/>
      <w:divBdr>
        <w:top w:val="none" w:sz="0" w:space="0" w:color="auto"/>
        <w:left w:val="none" w:sz="0" w:space="0" w:color="auto"/>
        <w:bottom w:val="none" w:sz="0" w:space="0" w:color="auto"/>
        <w:right w:val="none" w:sz="0" w:space="0" w:color="auto"/>
      </w:divBdr>
    </w:div>
    <w:div w:id="932319831">
      <w:bodyDiv w:val="1"/>
      <w:marLeft w:val="0"/>
      <w:marRight w:val="0"/>
      <w:marTop w:val="0"/>
      <w:marBottom w:val="0"/>
      <w:divBdr>
        <w:top w:val="none" w:sz="0" w:space="0" w:color="auto"/>
        <w:left w:val="none" w:sz="0" w:space="0" w:color="auto"/>
        <w:bottom w:val="none" w:sz="0" w:space="0" w:color="auto"/>
        <w:right w:val="none" w:sz="0" w:space="0" w:color="auto"/>
      </w:divBdr>
    </w:div>
    <w:div w:id="932323439">
      <w:bodyDiv w:val="1"/>
      <w:marLeft w:val="0"/>
      <w:marRight w:val="0"/>
      <w:marTop w:val="0"/>
      <w:marBottom w:val="0"/>
      <w:divBdr>
        <w:top w:val="none" w:sz="0" w:space="0" w:color="auto"/>
        <w:left w:val="none" w:sz="0" w:space="0" w:color="auto"/>
        <w:bottom w:val="none" w:sz="0" w:space="0" w:color="auto"/>
        <w:right w:val="none" w:sz="0" w:space="0" w:color="auto"/>
      </w:divBdr>
    </w:div>
    <w:div w:id="932467905">
      <w:bodyDiv w:val="1"/>
      <w:marLeft w:val="0"/>
      <w:marRight w:val="0"/>
      <w:marTop w:val="0"/>
      <w:marBottom w:val="0"/>
      <w:divBdr>
        <w:top w:val="none" w:sz="0" w:space="0" w:color="auto"/>
        <w:left w:val="none" w:sz="0" w:space="0" w:color="auto"/>
        <w:bottom w:val="none" w:sz="0" w:space="0" w:color="auto"/>
        <w:right w:val="none" w:sz="0" w:space="0" w:color="auto"/>
      </w:divBdr>
    </w:div>
    <w:div w:id="932592597">
      <w:bodyDiv w:val="1"/>
      <w:marLeft w:val="0"/>
      <w:marRight w:val="0"/>
      <w:marTop w:val="0"/>
      <w:marBottom w:val="0"/>
      <w:divBdr>
        <w:top w:val="none" w:sz="0" w:space="0" w:color="auto"/>
        <w:left w:val="none" w:sz="0" w:space="0" w:color="auto"/>
        <w:bottom w:val="none" w:sz="0" w:space="0" w:color="auto"/>
        <w:right w:val="none" w:sz="0" w:space="0" w:color="auto"/>
      </w:divBdr>
    </w:div>
    <w:div w:id="932669452">
      <w:bodyDiv w:val="1"/>
      <w:marLeft w:val="0"/>
      <w:marRight w:val="0"/>
      <w:marTop w:val="0"/>
      <w:marBottom w:val="0"/>
      <w:divBdr>
        <w:top w:val="none" w:sz="0" w:space="0" w:color="auto"/>
        <w:left w:val="none" w:sz="0" w:space="0" w:color="auto"/>
        <w:bottom w:val="none" w:sz="0" w:space="0" w:color="auto"/>
        <w:right w:val="none" w:sz="0" w:space="0" w:color="auto"/>
      </w:divBdr>
    </w:div>
    <w:div w:id="932711047">
      <w:bodyDiv w:val="1"/>
      <w:marLeft w:val="0"/>
      <w:marRight w:val="0"/>
      <w:marTop w:val="0"/>
      <w:marBottom w:val="0"/>
      <w:divBdr>
        <w:top w:val="none" w:sz="0" w:space="0" w:color="auto"/>
        <w:left w:val="none" w:sz="0" w:space="0" w:color="auto"/>
        <w:bottom w:val="none" w:sz="0" w:space="0" w:color="auto"/>
        <w:right w:val="none" w:sz="0" w:space="0" w:color="auto"/>
      </w:divBdr>
    </w:div>
    <w:div w:id="932937148">
      <w:bodyDiv w:val="1"/>
      <w:marLeft w:val="0"/>
      <w:marRight w:val="0"/>
      <w:marTop w:val="0"/>
      <w:marBottom w:val="0"/>
      <w:divBdr>
        <w:top w:val="none" w:sz="0" w:space="0" w:color="auto"/>
        <w:left w:val="none" w:sz="0" w:space="0" w:color="auto"/>
        <w:bottom w:val="none" w:sz="0" w:space="0" w:color="auto"/>
        <w:right w:val="none" w:sz="0" w:space="0" w:color="auto"/>
      </w:divBdr>
    </w:div>
    <w:div w:id="932977449">
      <w:bodyDiv w:val="1"/>
      <w:marLeft w:val="0"/>
      <w:marRight w:val="0"/>
      <w:marTop w:val="0"/>
      <w:marBottom w:val="0"/>
      <w:divBdr>
        <w:top w:val="none" w:sz="0" w:space="0" w:color="auto"/>
        <w:left w:val="none" w:sz="0" w:space="0" w:color="auto"/>
        <w:bottom w:val="none" w:sz="0" w:space="0" w:color="auto"/>
        <w:right w:val="none" w:sz="0" w:space="0" w:color="auto"/>
      </w:divBdr>
    </w:div>
    <w:div w:id="932978278">
      <w:bodyDiv w:val="1"/>
      <w:marLeft w:val="0"/>
      <w:marRight w:val="0"/>
      <w:marTop w:val="0"/>
      <w:marBottom w:val="0"/>
      <w:divBdr>
        <w:top w:val="none" w:sz="0" w:space="0" w:color="auto"/>
        <w:left w:val="none" w:sz="0" w:space="0" w:color="auto"/>
        <w:bottom w:val="none" w:sz="0" w:space="0" w:color="auto"/>
        <w:right w:val="none" w:sz="0" w:space="0" w:color="auto"/>
      </w:divBdr>
    </w:div>
    <w:div w:id="932981042">
      <w:bodyDiv w:val="1"/>
      <w:marLeft w:val="0"/>
      <w:marRight w:val="0"/>
      <w:marTop w:val="0"/>
      <w:marBottom w:val="0"/>
      <w:divBdr>
        <w:top w:val="none" w:sz="0" w:space="0" w:color="auto"/>
        <w:left w:val="none" w:sz="0" w:space="0" w:color="auto"/>
        <w:bottom w:val="none" w:sz="0" w:space="0" w:color="auto"/>
        <w:right w:val="none" w:sz="0" w:space="0" w:color="auto"/>
      </w:divBdr>
    </w:div>
    <w:div w:id="933050956">
      <w:bodyDiv w:val="1"/>
      <w:marLeft w:val="0"/>
      <w:marRight w:val="0"/>
      <w:marTop w:val="0"/>
      <w:marBottom w:val="0"/>
      <w:divBdr>
        <w:top w:val="none" w:sz="0" w:space="0" w:color="auto"/>
        <w:left w:val="none" w:sz="0" w:space="0" w:color="auto"/>
        <w:bottom w:val="none" w:sz="0" w:space="0" w:color="auto"/>
        <w:right w:val="none" w:sz="0" w:space="0" w:color="auto"/>
      </w:divBdr>
    </w:div>
    <w:div w:id="933051030">
      <w:bodyDiv w:val="1"/>
      <w:marLeft w:val="0"/>
      <w:marRight w:val="0"/>
      <w:marTop w:val="0"/>
      <w:marBottom w:val="0"/>
      <w:divBdr>
        <w:top w:val="none" w:sz="0" w:space="0" w:color="auto"/>
        <w:left w:val="none" w:sz="0" w:space="0" w:color="auto"/>
        <w:bottom w:val="none" w:sz="0" w:space="0" w:color="auto"/>
        <w:right w:val="none" w:sz="0" w:space="0" w:color="auto"/>
      </w:divBdr>
    </w:div>
    <w:div w:id="933123620">
      <w:bodyDiv w:val="1"/>
      <w:marLeft w:val="0"/>
      <w:marRight w:val="0"/>
      <w:marTop w:val="0"/>
      <w:marBottom w:val="0"/>
      <w:divBdr>
        <w:top w:val="none" w:sz="0" w:space="0" w:color="auto"/>
        <w:left w:val="none" w:sz="0" w:space="0" w:color="auto"/>
        <w:bottom w:val="none" w:sz="0" w:space="0" w:color="auto"/>
        <w:right w:val="none" w:sz="0" w:space="0" w:color="auto"/>
      </w:divBdr>
    </w:div>
    <w:div w:id="933169324">
      <w:bodyDiv w:val="1"/>
      <w:marLeft w:val="0"/>
      <w:marRight w:val="0"/>
      <w:marTop w:val="0"/>
      <w:marBottom w:val="0"/>
      <w:divBdr>
        <w:top w:val="none" w:sz="0" w:space="0" w:color="auto"/>
        <w:left w:val="none" w:sz="0" w:space="0" w:color="auto"/>
        <w:bottom w:val="none" w:sz="0" w:space="0" w:color="auto"/>
        <w:right w:val="none" w:sz="0" w:space="0" w:color="auto"/>
      </w:divBdr>
    </w:div>
    <w:div w:id="933174251">
      <w:bodyDiv w:val="1"/>
      <w:marLeft w:val="0"/>
      <w:marRight w:val="0"/>
      <w:marTop w:val="0"/>
      <w:marBottom w:val="0"/>
      <w:divBdr>
        <w:top w:val="none" w:sz="0" w:space="0" w:color="auto"/>
        <w:left w:val="none" w:sz="0" w:space="0" w:color="auto"/>
        <w:bottom w:val="none" w:sz="0" w:space="0" w:color="auto"/>
        <w:right w:val="none" w:sz="0" w:space="0" w:color="auto"/>
      </w:divBdr>
    </w:div>
    <w:div w:id="933324285">
      <w:bodyDiv w:val="1"/>
      <w:marLeft w:val="0"/>
      <w:marRight w:val="0"/>
      <w:marTop w:val="0"/>
      <w:marBottom w:val="0"/>
      <w:divBdr>
        <w:top w:val="none" w:sz="0" w:space="0" w:color="auto"/>
        <w:left w:val="none" w:sz="0" w:space="0" w:color="auto"/>
        <w:bottom w:val="none" w:sz="0" w:space="0" w:color="auto"/>
        <w:right w:val="none" w:sz="0" w:space="0" w:color="auto"/>
      </w:divBdr>
    </w:div>
    <w:div w:id="933439575">
      <w:bodyDiv w:val="1"/>
      <w:marLeft w:val="0"/>
      <w:marRight w:val="0"/>
      <w:marTop w:val="0"/>
      <w:marBottom w:val="0"/>
      <w:divBdr>
        <w:top w:val="none" w:sz="0" w:space="0" w:color="auto"/>
        <w:left w:val="none" w:sz="0" w:space="0" w:color="auto"/>
        <w:bottom w:val="none" w:sz="0" w:space="0" w:color="auto"/>
        <w:right w:val="none" w:sz="0" w:space="0" w:color="auto"/>
      </w:divBdr>
    </w:div>
    <w:div w:id="933513686">
      <w:bodyDiv w:val="1"/>
      <w:marLeft w:val="0"/>
      <w:marRight w:val="0"/>
      <w:marTop w:val="0"/>
      <w:marBottom w:val="0"/>
      <w:divBdr>
        <w:top w:val="none" w:sz="0" w:space="0" w:color="auto"/>
        <w:left w:val="none" w:sz="0" w:space="0" w:color="auto"/>
        <w:bottom w:val="none" w:sz="0" w:space="0" w:color="auto"/>
        <w:right w:val="none" w:sz="0" w:space="0" w:color="auto"/>
      </w:divBdr>
    </w:div>
    <w:div w:id="933591598">
      <w:bodyDiv w:val="1"/>
      <w:marLeft w:val="0"/>
      <w:marRight w:val="0"/>
      <w:marTop w:val="0"/>
      <w:marBottom w:val="0"/>
      <w:divBdr>
        <w:top w:val="none" w:sz="0" w:space="0" w:color="auto"/>
        <w:left w:val="none" w:sz="0" w:space="0" w:color="auto"/>
        <w:bottom w:val="none" w:sz="0" w:space="0" w:color="auto"/>
        <w:right w:val="none" w:sz="0" w:space="0" w:color="auto"/>
      </w:divBdr>
    </w:div>
    <w:div w:id="933628639">
      <w:bodyDiv w:val="1"/>
      <w:marLeft w:val="0"/>
      <w:marRight w:val="0"/>
      <w:marTop w:val="0"/>
      <w:marBottom w:val="0"/>
      <w:divBdr>
        <w:top w:val="none" w:sz="0" w:space="0" w:color="auto"/>
        <w:left w:val="none" w:sz="0" w:space="0" w:color="auto"/>
        <w:bottom w:val="none" w:sz="0" w:space="0" w:color="auto"/>
        <w:right w:val="none" w:sz="0" w:space="0" w:color="auto"/>
      </w:divBdr>
    </w:div>
    <w:div w:id="933631637">
      <w:bodyDiv w:val="1"/>
      <w:marLeft w:val="0"/>
      <w:marRight w:val="0"/>
      <w:marTop w:val="0"/>
      <w:marBottom w:val="0"/>
      <w:divBdr>
        <w:top w:val="none" w:sz="0" w:space="0" w:color="auto"/>
        <w:left w:val="none" w:sz="0" w:space="0" w:color="auto"/>
        <w:bottom w:val="none" w:sz="0" w:space="0" w:color="auto"/>
        <w:right w:val="none" w:sz="0" w:space="0" w:color="auto"/>
      </w:divBdr>
    </w:div>
    <w:div w:id="933636405">
      <w:bodyDiv w:val="1"/>
      <w:marLeft w:val="0"/>
      <w:marRight w:val="0"/>
      <w:marTop w:val="0"/>
      <w:marBottom w:val="0"/>
      <w:divBdr>
        <w:top w:val="none" w:sz="0" w:space="0" w:color="auto"/>
        <w:left w:val="none" w:sz="0" w:space="0" w:color="auto"/>
        <w:bottom w:val="none" w:sz="0" w:space="0" w:color="auto"/>
        <w:right w:val="none" w:sz="0" w:space="0" w:color="auto"/>
      </w:divBdr>
    </w:div>
    <w:div w:id="933704651">
      <w:bodyDiv w:val="1"/>
      <w:marLeft w:val="0"/>
      <w:marRight w:val="0"/>
      <w:marTop w:val="0"/>
      <w:marBottom w:val="0"/>
      <w:divBdr>
        <w:top w:val="none" w:sz="0" w:space="0" w:color="auto"/>
        <w:left w:val="none" w:sz="0" w:space="0" w:color="auto"/>
        <w:bottom w:val="none" w:sz="0" w:space="0" w:color="auto"/>
        <w:right w:val="none" w:sz="0" w:space="0" w:color="auto"/>
      </w:divBdr>
    </w:div>
    <w:div w:id="933710211">
      <w:bodyDiv w:val="1"/>
      <w:marLeft w:val="0"/>
      <w:marRight w:val="0"/>
      <w:marTop w:val="0"/>
      <w:marBottom w:val="0"/>
      <w:divBdr>
        <w:top w:val="none" w:sz="0" w:space="0" w:color="auto"/>
        <w:left w:val="none" w:sz="0" w:space="0" w:color="auto"/>
        <w:bottom w:val="none" w:sz="0" w:space="0" w:color="auto"/>
        <w:right w:val="none" w:sz="0" w:space="0" w:color="auto"/>
      </w:divBdr>
    </w:div>
    <w:div w:id="933780561">
      <w:bodyDiv w:val="1"/>
      <w:marLeft w:val="0"/>
      <w:marRight w:val="0"/>
      <w:marTop w:val="0"/>
      <w:marBottom w:val="0"/>
      <w:divBdr>
        <w:top w:val="none" w:sz="0" w:space="0" w:color="auto"/>
        <w:left w:val="none" w:sz="0" w:space="0" w:color="auto"/>
        <w:bottom w:val="none" w:sz="0" w:space="0" w:color="auto"/>
        <w:right w:val="none" w:sz="0" w:space="0" w:color="auto"/>
      </w:divBdr>
    </w:div>
    <w:div w:id="933781103">
      <w:bodyDiv w:val="1"/>
      <w:marLeft w:val="0"/>
      <w:marRight w:val="0"/>
      <w:marTop w:val="0"/>
      <w:marBottom w:val="0"/>
      <w:divBdr>
        <w:top w:val="none" w:sz="0" w:space="0" w:color="auto"/>
        <w:left w:val="none" w:sz="0" w:space="0" w:color="auto"/>
        <w:bottom w:val="none" w:sz="0" w:space="0" w:color="auto"/>
        <w:right w:val="none" w:sz="0" w:space="0" w:color="auto"/>
      </w:divBdr>
    </w:div>
    <w:div w:id="933830463">
      <w:bodyDiv w:val="1"/>
      <w:marLeft w:val="0"/>
      <w:marRight w:val="0"/>
      <w:marTop w:val="0"/>
      <w:marBottom w:val="0"/>
      <w:divBdr>
        <w:top w:val="none" w:sz="0" w:space="0" w:color="auto"/>
        <w:left w:val="none" w:sz="0" w:space="0" w:color="auto"/>
        <w:bottom w:val="none" w:sz="0" w:space="0" w:color="auto"/>
        <w:right w:val="none" w:sz="0" w:space="0" w:color="auto"/>
      </w:divBdr>
    </w:div>
    <w:div w:id="933854225">
      <w:bodyDiv w:val="1"/>
      <w:marLeft w:val="0"/>
      <w:marRight w:val="0"/>
      <w:marTop w:val="0"/>
      <w:marBottom w:val="0"/>
      <w:divBdr>
        <w:top w:val="none" w:sz="0" w:space="0" w:color="auto"/>
        <w:left w:val="none" w:sz="0" w:space="0" w:color="auto"/>
        <w:bottom w:val="none" w:sz="0" w:space="0" w:color="auto"/>
        <w:right w:val="none" w:sz="0" w:space="0" w:color="auto"/>
      </w:divBdr>
    </w:div>
    <w:div w:id="933974418">
      <w:bodyDiv w:val="1"/>
      <w:marLeft w:val="0"/>
      <w:marRight w:val="0"/>
      <w:marTop w:val="0"/>
      <w:marBottom w:val="0"/>
      <w:divBdr>
        <w:top w:val="none" w:sz="0" w:space="0" w:color="auto"/>
        <w:left w:val="none" w:sz="0" w:space="0" w:color="auto"/>
        <w:bottom w:val="none" w:sz="0" w:space="0" w:color="auto"/>
        <w:right w:val="none" w:sz="0" w:space="0" w:color="auto"/>
      </w:divBdr>
    </w:div>
    <w:div w:id="934047076">
      <w:bodyDiv w:val="1"/>
      <w:marLeft w:val="0"/>
      <w:marRight w:val="0"/>
      <w:marTop w:val="0"/>
      <w:marBottom w:val="0"/>
      <w:divBdr>
        <w:top w:val="none" w:sz="0" w:space="0" w:color="auto"/>
        <w:left w:val="none" w:sz="0" w:space="0" w:color="auto"/>
        <w:bottom w:val="none" w:sz="0" w:space="0" w:color="auto"/>
        <w:right w:val="none" w:sz="0" w:space="0" w:color="auto"/>
      </w:divBdr>
    </w:div>
    <w:div w:id="934165327">
      <w:bodyDiv w:val="1"/>
      <w:marLeft w:val="0"/>
      <w:marRight w:val="0"/>
      <w:marTop w:val="0"/>
      <w:marBottom w:val="0"/>
      <w:divBdr>
        <w:top w:val="none" w:sz="0" w:space="0" w:color="auto"/>
        <w:left w:val="none" w:sz="0" w:space="0" w:color="auto"/>
        <w:bottom w:val="none" w:sz="0" w:space="0" w:color="auto"/>
        <w:right w:val="none" w:sz="0" w:space="0" w:color="auto"/>
      </w:divBdr>
    </w:div>
    <w:div w:id="934165965">
      <w:bodyDiv w:val="1"/>
      <w:marLeft w:val="0"/>
      <w:marRight w:val="0"/>
      <w:marTop w:val="0"/>
      <w:marBottom w:val="0"/>
      <w:divBdr>
        <w:top w:val="none" w:sz="0" w:space="0" w:color="auto"/>
        <w:left w:val="none" w:sz="0" w:space="0" w:color="auto"/>
        <w:bottom w:val="none" w:sz="0" w:space="0" w:color="auto"/>
        <w:right w:val="none" w:sz="0" w:space="0" w:color="auto"/>
      </w:divBdr>
    </w:div>
    <w:div w:id="934240774">
      <w:bodyDiv w:val="1"/>
      <w:marLeft w:val="0"/>
      <w:marRight w:val="0"/>
      <w:marTop w:val="0"/>
      <w:marBottom w:val="0"/>
      <w:divBdr>
        <w:top w:val="none" w:sz="0" w:space="0" w:color="auto"/>
        <w:left w:val="none" w:sz="0" w:space="0" w:color="auto"/>
        <w:bottom w:val="none" w:sz="0" w:space="0" w:color="auto"/>
        <w:right w:val="none" w:sz="0" w:space="0" w:color="auto"/>
      </w:divBdr>
    </w:div>
    <w:div w:id="934247051">
      <w:bodyDiv w:val="1"/>
      <w:marLeft w:val="0"/>
      <w:marRight w:val="0"/>
      <w:marTop w:val="0"/>
      <w:marBottom w:val="0"/>
      <w:divBdr>
        <w:top w:val="none" w:sz="0" w:space="0" w:color="auto"/>
        <w:left w:val="none" w:sz="0" w:space="0" w:color="auto"/>
        <w:bottom w:val="none" w:sz="0" w:space="0" w:color="auto"/>
        <w:right w:val="none" w:sz="0" w:space="0" w:color="auto"/>
      </w:divBdr>
    </w:div>
    <w:div w:id="934363304">
      <w:bodyDiv w:val="1"/>
      <w:marLeft w:val="0"/>
      <w:marRight w:val="0"/>
      <w:marTop w:val="0"/>
      <w:marBottom w:val="0"/>
      <w:divBdr>
        <w:top w:val="none" w:sz="0" w:space="0" w:color="auto"/>
        <w:left w:val="none" w:sz="0" w:space="0" w:color="auto"/>
        <w:bottom w:val="none" w:sz="0" w:space="0" w:color="auto"/>
        <w:right w:val="none" w:sz="0" w:space="0" w:color="auto"/>
      </w:divBdr>
    </w:div>
    <w:div w:id="934365361">
      <w:bodyDiv w:val="1"/>
      <w:marLeft w:val="0"/>
      <w:marRight w:val="0"/>
      <w:marTop w:val="0"/>
      <w:marBottom w:val="0"/>
      <w:divBdr>
        <w:top w:val="none" w:sz="0" w:space="0" w:color="auto"/>
        <w:left w:val="none" w:sz="0" w:space="0" w:color="auto"/>
        <w:bottom w:val="none" w:sz="0" w:space="0" w:color="auto"/>
        <w:right w:val="none" w:sz="0" w:space="0" w:color="auto"/>
      </w:divBdr>
    </w:div>
    <w:div w:id="934366441">
      <w:bodyDiv w:val="1"/>
      <w:marLeft w:val="0"/>
      <w:marRight w:val="0"/>
      <w:marTop w:val="0"/>
      <w:marBottom w:val="0"/>
      <w:divBdr>
        <w:top w:val="none" w:sz="0" w:space="0" w:color="auto"/>
        <w:left w:val="none" w:sz="0" w:space="0" w:color="auto"/>
        <w:bottom w:val="none" w:sz="0" w:space="0" w:color="auto"/>
        <w:right w:val="none" w:sz="0" w:space="0" w:color="auto"/>
      </w:divBdr>
    </w:div>
    <w:div w:id="934438655">
      <w:bodyDiv w:val="1"/>
      <w:marLeft w:val="0"/>
      <w:marRight w:val="0"/>
      <w:marTop w:val="0"/>
      <w:marBottom w:val="0"/>
      <w:divBdr>
        <w:top w:val="none" w:sz="0" w:space="0" w:color="auto"/>
        <w:left w:val="none" w:sz="0" w:space="0" w:color="auto"/>
        <w:bottom w:val="none" w:sz="0" w:space="0" w:color="auto"/>
        <w:right w:val="none" w:sz="0" w:space="0" w:color="auto"/>
      </w:divBdr>
    </w:div>
    <w:div w:id="934439685">
      <w:bodyDiv w:val="1"/>
      <w:marLeft w:val="0"/>
      <w:marRight w:val="0"/>
      <w:marTop w:val="0"/>
      <w:marBottom w:val="0"/>
      <w:divBdr>
        <w:top w:val="none" w:sz="0" w:space="0" w:color="auto"/>
        <w:left w:val="none" w:sz="0" w:space="0" w:color="auto"/>
        <w:bottom w:val="none" w:sz="0" w:space="0" w:color="auto"/>
        <w:right w:val="none" w:sz="0" w:space="0" w:color="auto"/>
      </w:divBdr>
    </w:div>
    <w:div w:id="934481269">
      <w:bodyDiv w:val="1"/>
      <w:marLeft w:val="0"/>
      <w:marRight w:val="0"/>
      <w:marTop w:val="0"/>
      <w:marBottom w:val="0"/>
      <w:divBdr>
        <w:top w:val="none" w:sz="0" w:space="0" w:color="auto"/>
        <w:left w:val="none" w:sz="0" w:space="0" w:color="auto"/>
        <w:bottom w:val="none" w:sz="0" w:space="0" w:color="auto"/>
        <w:right w:val="none" w:sz="0" w:space="0" w:color="auto"/>
      </w:divBdr>
    </w:div>
    <w:div w:id="934824198">
      <w:bodyDiv w:val="1"/>
      <w:marLeft w:val="0"/>
      <w:marRight w:val="0"/>
      <w:marTop w:val="0"/>
      <w:marBottom w:val="0"/>
      <w:divBdr>
        <w:top w:val="none" w:sz="0" w:space="0" w:color="auto"/>
        <w:left w:val="none" w:sz="0" w:space="0" w:color="auto"/>
        <w:bottom w:val="none" w:sz="0" w:space="0" w:color="auto"/>
        <w:right w:val="none" w:sz="0" w:space="0" w:color="auto"/>
      </w:divBdr>
    </w:div>
    <w:div w:id="934824359">
      <w:bodyDiv w:val="1"/>
      <w:marLeft w:val="0"/>
      <w:marRight w:val="0"/>
      <w:marTop w:val="0"/>
      <w:marBottom w:val="0"/>
      <w:divBdr>
        <w:top w:val="none" w:sz="0" w:space="0" w:color="auto"/>
        <w:left w:val="none" w:sz="0" w:space="0" w:color="auto"/>
        <w:bottom w:val="none" w:sz="0" w:space="0" w:color="auto"/>
        <w:right w:val="none" w:sz="0" w:space="0" w:color="auto"/>
      </w:divBdr>
    </w:div>
    <w:div w:id="934899971">
      <w:bodyDiv w:val="1"/>
      <w:marLeft w:val="0"/>
      <w:marRight w:val="0"/>
      <w:marTop w:val="0"/>
      <w:marBottom w:val="0"/>
      <w:divBdr>
        <w:top w:val="none" w:sz="0" w:space="0" w:color="auto"/>
        <w:left w:val="none" w:sz="0" w:space="0" w:color="auto"/>
        <w:bottom w:val="none" w:sz="0" w:space="0" w:color="auto"/>
        <w:right w:val="none" w:sz="0" w:space="0" w:color="auto"/>
      </w:divBdr>
    </w:div>
    <w:div w:id="935141241">
      <w:bodyDiv w:val="1"/>
      <w:marLeft w:val="0"/>
      <w:marRight w:val="0"/>
      <w:marTop w:val="0"/>
      <w:marBottom w:val="0"/>
      <w:divBdr>
        <w:top w:val="none" w:sz="0" w:space="0" w:color="auto"/>
        <w:left w:val="none" w:sz="0" w:space="0" w:color="auto"/>
        <w:bottom w:val="none" w:sz="0" w:space="0" w:color="auto"/>
        <w:right w:val="none" w:sz="0" w:space="0" w:color="auto"/>
      </w:divBdr>
    </w:div>
    <w:div w:id="935165522">
      <w:bodyDiv w:val="1"/>
      <w:marLeft w:val="0"/>
      <w:marRight w:val="0"/>
      <w:marTop w:val="0"/>
      <w:marBottom w:val="0"/>
      <w:divBdr>
        <w:top w:val="none" w:sz="0" w:space="0" w:color="auto"/>
        <w:left w:val="none" w:sz="0" w:space="0" w:color="auto"/>
        <w:bottom w:val="none" w:sz="0" w:space="0" w:color="auto"/>
        <w:right w:val="none" w:sz="0" w:space="0" w:color="auto"/>
      </w:divBdr>
    </w:div>
    <w:div w:id="935210277">
      <w:bodyDiv w:val="1"/>
      <w:marLeft w:val="0"/>
      <w:marRight w:val="0"/>
      <w:marTop w:val="0"/>
      <w:marBottom w:val="0"/>
      <w:divBdr>
        <w:top w:val="none" w:sz="0" w:space="0" w:color="auto"/>
        <w:left w:val="none" w:sz="0" w:space="0" w:color="auto"/>
        <w:bottom w:val="none" w:sz="0" w:space="0" w:color="auto"/>
        <w:right w:val="none" w:sz="0" w:space="0" w:color="auto"/>
      </w:divBdr>
    </w:div>
    <w:div w:id="935404071">
      <w:bodyDiv w:val="1"/>
      <w:marLeft w:val="0"/>
      <w:marRight w:val="0"/>
      <w:marTop w:val="0"/>
      <w:marBottom w:val="0"/>
      <w:divBdr>
        <w:top w:val="none" w:sz="0" w:space="0" w:color="auto"/>
        <w:left w:val="none" w:sz="0" w:space="0" w:color="auto"/>
        <w:bottom w:val="none" w:sz="0" w:space="0" w:color="auto"/>
        <w:right w:val="none" w:sz="0" w:space="0" w:color="auto"/>
      </w:divBdr>
    </w:div>
    <w:div w:id="935408923">
      <w:bodyDiv w:val="1"/>
      <w:marLeft w:val="0"/>
      <w:marRight w:val="0"/>
      <w:marTop w:val="0"/>
      <w:marBottom w:val="0"/>
      <w:divBdr>
        <w:top w:val="none" w:sz="0" w:space="0" w:color="auto"/>
        <w:left w:val="none" w:sz="0" w:space="0" w:color="auto"/>
        <w:bottom w:val="none" w:sz="0" w:space="0" w:color="auto"/>
        <w:right w:val="none" w:sz="0" w:space="0" w:color="auto"/>
      </w:divBdr>
    </w:div>
    <w:div w:id="935480236">
      <w:bodyDiv w:val="1"/>
      <w:marLeft w:val="0"/>
      <w:marRight w:val="0"/>
      <w:marTop w:val="0"/>
      <w:marBottom w:val="0"/>
      <w:divBdr>
        <w:top w:val="none" w:sz="0" w:space="0" w:color="auto"/>
        <w:left w:val="none" w:sz="0" w:space="0" w:color="auto"/>
        <w:bottom w:val="none" w:sz="0" w:space="0" w:color="auto"/>
        <w:right w:val="none" w:sz="0" w:space="0" w:color="auto"/>
      </w:divBdr>
    </w:div>
    <w:div w:id="935480483">
      <w:bodyDiv w:val="1"/>
      <w:marLeft w:val="0"/>
      <w:marRight w:val="0"/>
      <w:marTop w:val="0"/>
      <w:marBottom w:val="0"/>
      <w:divBdr>
        <w:top w:val="none" w:sz="0" w:space="0" w:color="auto"/>
        <w:left w:val="none" w:sz="0" w:space="0" w:color="auto"/>
        <w:bottom w:val="none" w:sz="0" w:space="0" w:color="auto"/>
        <w:right w:val="none" w:sz="0" w:space="0" w:color="auto"/>
      </w:divBdr>
    </w:div>
    <w:div w:id="935484982">
      <w:bodyDiv w:val="1"/>
      <w:marLeft w:val="0"/>
      <w:marRight w:val="0"/>
      <w:marTop w:val="0"/>
      <w:marBottom w:val="0"/>
      <w:divBdr>
        <w:top w:val="none" w:sz="0" w:space="0" w:color="auto"/>
        <w:left w:val="none" w:sz="0" w:space="0" w:color="auto"/>
        <w:bottom w:val="none" w:sz="0" w:space="0" w:color="auto"/>
        <w:right w:val="none" w:sz="0" w:space="0" w:color="auto"/>
      </w:divBdr>
    </w:div>
    <w:div w:id="935745060">
      <w:bodyDiv w:val="1"/>
      <w:marLeft w:val="0"/>
      <w:marRight w:val="0"/>
      <w:marTop w:val="0"/>
      <w:marBottom w:val="0"/>
      <w:divBdr>
        <w:top w:val="none" w:sz="0" w:space="0" w:color="auto"/>
        <w:left w:val="none" w:sz="0" w:space="0" w:color="auto"/>
        <w:bottom w:val="none" w:sz="0" w:space="0" w:color="auto"/>
        <w:right w:val="none" w:sz="0" w:space="0" w:color="auto"/>
      </w:divBdr>
    </w:div>
    <w:div w:id="935862343">
      <w:bodyDiv w:val="1"/>
      <w:marLeft w:val="0"/>
      <w:marRight w:val="0"/>
      <w:marTop w:val="0"/>
      <w:marBottom w:val="0"/>
      <w:divBdr>
        <w:top w:val="none" w:sz="0" w:space="0" w:color="auto"/>
        <w:left w:val="none" w:sz="0" w:space="0" w:color="auto"/>
        <w:bottom w:val="none" w:sz="0" w:space="0" w:color="auto"/>
        <w:right w:val="none" w:sz="0" w:space="0" w:color="auto"/>
      </w:divBdr>
    </w:div>
    <w:div w:id="935869176">
      <w:bodyDiv w:val="1"/>
      <w:marLeft w:val="0"/>
      <w:marRight w:val="0"/>
      <w:marTop w:val="0"/>
      <w:marBottom w:val="0"/>
      <w:divBdr>
        <w:top w:val="none" w:sz="0" w:space="0" w:color="auto"/>
        <w:left w:val="none" w:sz="0" w:space="0" w:color="auto"/>
        <w:bottom w:val="none" w:sz="0" w:space="0" w:color="auto"/>
        <w:right w:val="none" w:sz="0" w:space="0" w:color="auto"/>
      </w:divBdr>
    </w:div>
    <w:div w:id="935985653">
      <w:bodyDiv w:val="1"/>
      <w:marLeft w:val="0"/>
      <w:marRight w:val="0"/>
      <w:marTop w:val="0"/>
      <w:marBottom w:val="0"/>
      <w:divBdr>
        <w:top w:val="none" w:sz="0" w:space="0" w:color="auto"/>
        <w:left w:val="none" w:sz="0" w:space="0" w:color="auto"/>
        <w:bottom w:val="none" w:sz="0" w:space="0" w:color="auto"/>
        <w:right w:val="none" w:sz="0" w:space="0" w:color="auto"/>
      </w:divBdr>
    </w:div>
    <w:div w:id="936015999">
      <w:bodyDiv w:val="1"/>
      <w:marLeft w:val="0"/>
      <w:marRight w:val="0"/>
      <w:marTop w:val="0"/>
      <w:marBottom w:val="0"/>
      <w:divBdr>
        <w:top w:val="none" w:sz="0" w:space="0" w:color="auto"/>
        <w:left w:val="none" w:sz="0" w:space="0" w:color="auto"/>
        <w:bottom w:val="none" w:sz="0" w:space="0" w:color="auto"/>
        <w:right w:val="none" w:sz="0" w:space="0" w:color="auto"/>
      </w:divBdr>
    </w:div>
    <w:div w:id="936131785">
      <w:bodyDiv w:val="1"/>
      <w:marLeft w:val="0"/>
      <w:marRight w:val="0"/>
      <w:marTop w:val="0"/>
      <w:marBottom w:val="0"/>
      <w:divBdr>
        <w:top w:val="none" w:sz="0" w:space="0" w:color="auto"/>
        <w:left w:val="none" w:sz="0" w:space="0" w:color="auto"/>
        <w:bottom w:val="none" w:sz="0" w:space="0" w:color="auto"/>
        <w:right w:val="none" w:sz="0" w:space="0" w:color="auto"/>
      </w:divBdr>
    </w:div>
    <w:div w:id="936182582">
      <w:bodyDiv w:val="1"/>
      <w:marLeft w:val="0"/>
      <w:marRight w:val="0"/>
      <w:marTop w:val="0"/>
      <w:marBottom w:val="0"/>
      <w:divBdr>
        <w:top w:val="none" w:sz="0" w:space="0" w:color="auto"/>
        <w:left w:val="none" w:sz="0" w:space="0" w:color="auto"/>
        <w:bottom w:val="none" w:sz="0" w:space="0" w:color="auto"/>
        <w:right w:val="none" w:sz="0" w:space="0" w:color="auto"/>
      </w:divBdr>
    </w:div>
    <w:div w:id="936208640">
      <w:bodyDiv w:val="1"/>
      <w:marLeft w:val="0"/>
      <w:marRight w:val="0"/>
      <w:marTop w:val="0"/>
      <w:marBottom w:val="0"/>
      <w:divBdr>
        <w:top w:val="none" w:sz="0" w:space="0" w:color="auto"/>
        <w:left w:val="none" w:sz="0" w:space="0" w:color="auto"/>
        <w:bottom w:val="none" w:sz="0" w:space="0" w:color="auto"/>
        <w:right w:val="none" w:sz="0" w:space="0" w:color="auto"/>
      </w:divBdr>
    </w:div>
    <w:div w:id="936255254">
      <w:bodyDiv w:val="1"/>
      <w:marLeft w:val="0"/>
      <w:marRight w:val="0"/>
      <w:marTop w:val="0"/>
      <w:marBottom w:val="0"/>
      <w:divBdr>
        <w:top w:val="none" w:sz="0" w:space="0" w:color="auto"/>
        <w:left w:val="none" w:sz="0" w:space="0" w:color="auto"/>
        <w:bottom w:val="none" w:sz="0" w:space="0" w:color="auto"/>
        <w:right w:val="none" w:sz="0" w:space="0" w:color="auto"/>
      </w:divBdr>
    </w:div>
    <w:div w:id="936403159">
      <w:bodyDiv w:val="1"/>
      <w:marLeft w:val="0"/>
      <w:marRight w:val="0"/>
      <w:marTop w:val="0"/>
      <w:marBottom w:val="0"/>
      <w:divBdr>
        <w:top w:val="none" w:sz="0" w:space="0" w:color="auto"/>
        <w:left w:val="none" w:sz="0" w:space="0" w:color="auto"/>
        <w:bottom w:val="none" w:sz="0" w:space="0" w:color="auto"/>
        <w:right w:val="none" w:sz="0" w:space="0" w:color="auto"/>
      </w:divBdr>
    </w:div>
    <w:div w:id="936449950">
      <w:bodyDiv w:val="1"/>
      <w:marLeft w:val="0"/>
      <w:marRight w:val="0"/>
      <w:marTop w:val="0"/>
      <w:marBottom w:val="0"/>
      <w:divBdr>
        <w:top w:val="none" w:sz="0" w:space="0" w:color="auto"/>
        <w:left w:val="none" w:sz="0" w:space="0" w:color="auto"/>
        <w:bottom w:val="none" w:sz="0" w:space="0" w:color="auto"/>
        <w:right w:val="none" w:sz="0" w:space="0" w:color="auto"/>
      </w:divBdr>
    </w:div>
    <w:div w:id="936595643">
      <w:bodyDiv w:val="1"/>
      <w:marLeft w:val="0"/>
      <w:marRight w:val="0"/>
      <w:marTop w:val="0"/>
      <w:marBottom w:val="0"/>
      <w:divBdr>
        <w:top w:val="none" w:sz="0" w:space="0" w:color="auto"/>
        <w:left w:val="none" w:sz="0" w:space="0" w:color="auto"/>
        <w:bottom w:val="none" w:sz="0" w:space="0" w:color="auto"/>
        <w:right w:val="none" w:sz="0" w:space="0" w:color="auto"/>
      </w:divBdr>
    </w:div>
    <w:div w:id="936598018">
      <w:bodyDiv w:val="1"/>
      <w:marLeft w:val="0"/>
      <w:marRight w:val="0"/>
      <w:marTop w:val="0"/>
      <w:marBottom w:val="0"/>
      <w:divBdr>
        <w:top w:val="none" w:sz="0" w:space="0" w:color="auto"/>
        <w:left w:val="none" w:sz="0" w:space="0" w:color="auto"/>
        <w:bottom w:val="none" w:sz="0" w:space="0" w:color="auto"/>
        <w:right w:val="none" w:sz="0" w:space="0" w:color="auto"/>
      </w:divBdr>
    </w:div>
    <w:div w:id="936602492">
      <w:bodyDiv w:val="1"/>
      <w:marLeft w:val="0"/>
      <w:marRight w:val="0"/>
      <w:marTop w:val="0"/>
      <w:marBottom w:val="0"/>
      <w:divBdr>
        <w:top w:val="none" w:sz="0" w:space="0" w:color="auto"/>
        <w:left w:val="none" w:sz="0" w:space="0" w:color="auto"/>
        <w:bottom w:val="none" w:sz="0" w:space="0" w:color="auto"/>
        <w:right w:val="none" w:sz="0" w:space="0" w:color="auto"/>
      </w:divBdr>
    </w:div>
    <w:div w:id="936861970">
      <w:bodyDiv w:val="1"/>
      <w:marLeft w:val="0"/>
      <w:marRight w:val="0"/>
      <w:marTop w:val="0"/>
      <w:marBottom w:val="0"/>
      <w:divBdr>
        <w:top w:val="none" w:sz="0" w:space="0" w:color="auto"/>
        <w:left w:val="none" w:sz="0" w:space="0" w:color="auto"/>
        <w:bottom w:val="none" w:sz="0" w:space="0" w:color="auto"/>
        <w:right w:val="none" w:sz="0" w:space="0" w:color="auto"/>
      </w:divBdr>
    </w:div>
    <w:div w:id="936863022">
      <w:bodyDiv w:val="1"/>
      <w:marLeft w:val="0"/>
      <w:marRight w:val="0"/>
      <w:marTop w:val="0"/>
      <w:marBottom w:val="0"/>
      <w:divBdr>
        <w:top w:val="none" w:sz="0" w:space="0" w:color="auto"/>
        <w:left w:val="none" w:sz="0" w:space="0" w:color="auto"/>
        <w:bottom w:val="none" w:sz="0" w:space="0" w:color="auto"/>
        <w:right w:val="none" w:sz="0" w:space="0" w:color="auto"/>
      </w:divBdr>
    </w:div>
    <w:div w:id="936867346">
      <w:bodyDiv w:val="1"/>
      <w:marLeft w:val="0"/>
      <w:marRight w:val="0"/>
      <w:marTop w:val="0"/>
      <w:marBottom w:val="0"/>
      <w:divBdr>
        <w:top w:val="none" w:sz="0" w:space="0" w:color="auto"/>
        <w:left w:val="none" w:sz="0" w:space="0" w:color="auto"/>
        <w:bottom w:val="none" w:sz="0" w:space="0" w:color="auto"/>
        <w:right w:val="none" w:sz="0" w:space="0" w:color="auto"/>
      </w:divBdr>
    </w:div>
    <w:div w:id="936981065">
      <w:bodyDiv w:val="1"/>
      <w:marLeft w:val="0"/>
      <w:marRight w:val="0"/>
      <w:marTop w:val="0"/>
      <w:marBottom w:val="0"/>
      <w:divBdr>
        <w:top w:val="none" w:sz="0" w:space="0" w:color="auto"/>
        <w:left w:val="none" w:sz="0" w:space="0" w:color="auto"/>
        <w:bottom w:val="none" w:sz="0" w:space="0" w:color="auto"/>
        <w:right w:val="none" w:sz="0" w:space="0" w:color="auto"/>
      </w:divBdr>
    </w:div>
    <w:div w:id="937131227">
      <w:bodyDiv w:val="1"/>
      <w:marLeft w:val="0"/>
      <w:marRight w:val="0"/>
      <w:marTop w:val="0"/>
      <w:marBottom w:val="0"/>
      <w:divBdr>
        <w:top w:val="none" w:sz="0" w:space="0" w:color="auto"/>
        <w:left w:val="none" w:sz="0" w:space="0" w:color="auto"/>
        <w:bottom w:val="none" w:sz="0" w:space="0" w:color="auto"/>
        <w:right w:val="none" w:sz="0" w:space="0" w:color="auto"/>
      </w:divBdr>
    </w:div>
    <w:div w:id="937173448">
      <w:bodyDiv w:val="1"/>
      <w:marLeft w:val="0"/>
      <w:marRight w:val="0"/>
      <w:marTop w:val="0"/>
      <w:marBottom w:val="0"/>
      <w:divBdr>
        <w:top w:val="none" w:sz="0" w:space="0" w:color="auto"/>
        <w:left w:val="none" w:sz="0" w:space="0" w:color="auto"/>
        <w:bottom w:val="none" w:sz="0" w:space="0" w:color="auto"/>
        <w:right w:val="none" w:sz="0" w:space="0" w:color="auto"/>
      </w:divBdr>
    </w:div>
    <w:div w:id="937174958">
      <w:bodyDiv w:val="1"/>
      <w:marLeft w:val="0"/>
      <w:marRight w:val="0"/>
      <w:marTop w:val="0"/>
      <w:marBottom w:val="0"/>
      <w:divBdr>
        <w:top w:val="none" w:sz="0" w:space="0" w:color="auto"/>
        <w:left w:val="none" w:sz="0" w:space="0" w:color="auto"/>
        <w:bottom w:val="none" w:sz="0" w:space="0" w:color="auto"/>
        <w:right w:val="none" w:sz="0" w:space="0" w:color="auto"/>
      </w:divBdr>
    </w:div>
    <w:div w:id="937177253">
      <w:bodyDiv w:val="1"/>
      <w:marLeft w:val="0"/>
      <w:marRight w:val="0"/>
      <w:marTop w:val="0"/>
      <w:marBottom w:val="0"/>
      <w:divBdr>
        <w:top w:val="none" w:sz="0" w:space="0" w:color="auto"/>
        <w:left w:val="none" w:sz="0" w:space="0" w:color="auto"/>
        <w:bottom w:val="none" w:sz="0" w:space="0" w:color="auto"/>
        <w:right w:val="none" w:sz="0" w:space="0" w:color="auto"/>
      </w:divBdr>
    </w:div>
    <w:div w:id="937251473">
      <w:bodyDiv w:val="1"/>
      <w:marLeft w:val="0"/>
      <w:marRight w:val="0"/>
      <w:marTop w:val="0"/>
      <w:marBottom w:val="0"/>
      <w:divBdr>
        <w:top w:val="none" w:sz="0" w:space="0" w:color="auto"/>
        <w:left w:val="none" w:sz="0" w:space="0" w:color="auto"/>
        <w:bottom w:val="none" w:sz="0" w:space="0" w:color="auto"/>
        <w:right w:val="none" w:sz="0" w:space="0" w:color="auto"/>
      </w:divBdr>
    </w:div>
    <w:div w:id="937252112">
      <w:bodyDiv w:val="1"/>
      <w:marLeft w:val="0"/>
      <w:marRight w:val="0"/>
      <w:marTop w:val="0"/>
      <w:marBottom w:val="0"/>
      <w:divBdr>
        <w:top w:val="none" w:sz="0" w:space="0" w:color="auto"/>
        <w:left w:val="none" w:sz="0" w:space="0" w:color="auto"/>
        <w:bottom w:val="none" w:sz="0" w:space="0" w:color="auto"/>
        <w:right w:val="none" w:sz="0" w:space="0" w:color="auto"/>
      </w:divBdr>
    </w:div>
    <w:div w:id="937253163">
      <w:bodyDiv w:val="1"/>
      <w:marLeft w:val="0"/>
      <w:marRight w:val="0"/>
      <w:marTop w:val="0"/>
      <w:marBottom w:val="0"/>
      <w:divBdr>
        <w:top w:val="none" w:sz="0" w:space="0" w:color="auto"/>
        <w:left w:val="none" w:sz="0" w:space="0" w:color="auto"/>
        <w:bottom w:val="none" w:sz="0" w:space="0" w:color="auto"/>
        <w:right w:val="none" w:sz="0" w:space="0" w:color="auto"/>
      </w:divBdr>
    </w:div>
    <w:div w:id="937326544">
      <w:bodyDiv w:val="1"/>
      <w:marLeft w:val="0"/>
      <w:marRight w:val="0"/>
      <w:marTop w:val="0"/>
      <w:marBottom w:val="0"/>
      <w:divBdr>
        <w:top w:val="none" w:sz="0" w:space="0" w:color="auto"/>
        <w:left w:val="none" w:sz="0" w:space="0" w:color="auto"/>
        <w:bottom w:val="none" w:sz="0" w:space="0" w:color="auto"/>
        <w:right w:val="none" w:sz="0" w:space="0" w:color="auto"/>
      </w:divBdr>
    </w:div>
    <w:div w:id="937447280">
      <w:bodyDiv w:val="1"/>
      <w:marLeft w:val="0"/>
      <w:marRight w:val="0"/>
      <w:marTop w:val="0"/>
      <w:marBottom w:val="0"/>
      <w:divBdr>
        <w:top w:val="none" w:sz="0" w:space="0" w:color="auto"/>
        <w:left w:val="none" w:sz="0" w:space="0" w:color="auto"/>
        <w:bottom w:val="none" w:sz="0" w:space="0" w:color="auto"/>
        <w:right w:val="none" w:sz="0" w:space="0" w:color="auto"/>
      </w:divBdr>
    </w:div>
    <w:div w:id="937560524">
      <w:bodyDiv w:val="1"/>
      <w:marLeft w:val="0"/>
      <w:marRight w:val="0"/>
      <w:marTop w:val="0"/>
      <w:marBottom w:val="0"/>
      <w:divBdr>
        <w:top w:val="none" w:sz="0" w:space="0" w:color="auto"/>
        <w:left w:val="none" w:sz="0" w:space="0" w:color="auto"/>
        <w:bottom w:val="none" w:sz="0" w:space="0" w:color="auto"/>
        <w:right w:val="none" w:sz="0" w:space="0" w:color="auto"/>
      </w:divBdr>
    </w:div>
    <w:div w:id="937565219">
      <w:bodyDiv w:val="1"/>
      <w:marLeft w:val="0"/>
      <w:marRight w:val="0"/>
      <w:marTop w:val="0"/>
      <w:marBottom w:val="0"/>
      <w:divBdr>
        <w:top w:val="none" w:sz="0" w:space="0" w:color="auto"/>
        <w:left w:val="none" w:sz="0" w:space="0" w:color="auto"/>
        <w:bottom w:val="none" w:sz="0" w:space="0" w:color="auto"/>
        <w:right w:val="none" w:sz="0" w:space="0" w:color="auto"/>
      </w:divBdr>
    </w:div>
    <w:div w:id="937835059">
      <w:bodyDiv w:val="1"/>
      <w:marLeft w:val="0"/>
      <w:marRight w:val="0"/>
      <w:marTop w:val="0"/>
      <w:marBottom w:val="0"/>
      <w:divBdr>
        <w:top w:val="none" w:sz="0" w:space="0" w:color="auto"/>
        <w:left w:val="none" w:sz="0" w:space="0" w:color="auto"/>
        <w:bottom w:val="none" w:sz="0" w:space="0" w:color="auto"/>
        <w:right w:val="none" w:sz="0" w:space="0" w:color="auto"/>
      </w:divBdr>
    </w:div>
    <w:div w:id="937907277">
      <w:bodyDiv w:val="1"/>
      <w:marLeft w:val="0"/>
      <w:marRight w:val="0"/>
      <w:marTop w:val="0"/>
      <w:marBottom w:val="0"/>
      <w:divBdr>
        <w:top w:val="none" w:sz="0" w:space="0" w:color="auto"/>
        <w:left w:val="none" w:sz="0" w:space="0" w:color="auto"/>
        <w:bottom w:val="none" w:sz="0" w:space="0" w:color="auto"/>
        <w:right w:val="none" w:sz="0" w:space="0" w:color="auto"/>
      </w:divBdr>
    </w:div>
    <w:div w:id="937951958">
      <w:bodyDiv w:val="1"/>
      <w:marLeft w:val="0"/>
      <w:marRight w:val="0"/>
      <w:marTop w:val="0"/>
      <w:marBottom w:val="0"/>
      <w:divBdr>
        <w:top w:val="none" w:sz="0" w:space="0" w:color="auto"/>
        <w:left w:val="none" w:sz="0" w:space="0" w:color="auto"/>
        <w:bottom w:val="none" w:sz="0" w:space="0" w:color="auto"/>
        <w:right w:val="none" w:sz="0" w:space="0" w:color="auto"/>
      </w:divBdr>
    </w:div>
    <w:div w:id="938027224">
      <w:bodyDiv w:val="1"/>
      <w:marLeft w:val="0"/>
      <w:marRight w:val="0"/>
      <w:marTop w:val="0"/>
      <w:marBottom w:val="0"/>
      <w:divBdr>
        <w:top w:val="none" w:sz="0" w:space="0" w:color="auto"/>
        <w:left w:val="none" w:sz="0" w:space="0" w:color="auto"/>
        <w:bottom w:val="none" w:sz="0" w:space="0" w:color="auto"/>
        <w:right w:val="none" w:sz="0" w:space="0" w:color="auto"/>
      </w:divBdr>
    </w:div>
    <w:div w:id="938099848">
      <w:bodyDiv w:val="1"/>
      <w:marLeft w:val="0"/>
      <w:marRight w:val="0"/>
      <w:marTop w:val="0"/>
      <w:marBottom w:val="0"/>
      <w:divBdr>
        <w:top w:val="none" w:sz="0" w:space="0" w:color="auto"/>
        <w:left w:val="none" w:sz="0" w:space="0" w:color="auto"/>
        <w:bottom w:val="none" w:sz="0" w:space="0" w:color="auto"/>
        <w:right w:val="none" w:sz="0" w:space="0" w:color="auto"/>
      </w:divBdr>
    </w:div>
    <w:div w:id="938104589">
      <w:bodyDiv w:val="1"/>
      <w:marLeft w:val="0"/>
      <w:marRight w:val="0"/>
      <w:marTop w:val="0"/>
      <w:marBottom w:val="0"/>
      <w:divBdr>
        <w:top w:val="none" w:sz="0" w:space="0" w:color="auto"/>
        <w:left w:val="none" w:sz="0" w:space="0" w:color="auto"/>
        <w:bottom w:val="none" w:sz="0" w:space="0" w:color="auto"/>
        <w:right w:val="none" w:sz="0" w:space="0" w:color="auto"/>
      </w:divBdr>
    </w:div>
    <w:div w:id="938217115">
      <w:bodyDiv w:val="1"/>
      <w:marLeft w:val="0"/>
      <w:marRight w:val="0"/>
      <w:marTop w:val="0"/>
      <w:marBottom w:val="0"/>
      <w:divBdr>
        <w:top w:val="none" w:sz="0" w:space="0" w:color="auto"/>
        <w:left w:val="none" w:sz="0" w:space="0" w:color="auto"/>
        <w:bottom w:val="none" w:sz="0" w:space="0" w:color="auto"/>
        <w:right w:val="none" w:sz="0" w:space="0" w:color="auto"/>
      </w:divBdr>
    </w:div>
    <w:div w:id="938219423">
      <w:bodyDiv w:val="1"/>
      <w:marLeft w:val="0"/>
      <w:marRight w:val="0"/>
      <w:marTop w:val="0"/>
      <w:marBottom w:val="0"/>
      <w:divBdr>
        <w:top w:val="none" w:sz="0" w:space="0" w:color="auto"/>
        <w:left w:val="none" w:sz="0" w:space="0" w:color="auto"/>
        <w:bottom w:val="none" w:sz="0" w:space="0" w:color="auto"/>
        <w:right w:val="none" w:sz="0" w:space="0" w:color="auto"/>
      </w:divBdr>
    </w:div>
    <w:div w:id="938293765">
      <w:bodyDiv w:val="1"/>
      <w:marLeft w:val="0"/>
      <w:marRight w:val="0"/>
      <w:marTop w:val="0"/>
      <w:marBottom w:val="0"/>
      <w:divBdr>
        <w:top w:val="none" w:sz="0" w:space="0" w:color="auto"/>
        <w:left w:val="none" w:sz="0" w:space="0" w:color="auto"/>
        <w:bottom w:val="none" w:sz="0" w:space="0" w:color="auto"/>
        <w:right w:val="none" w:sz="0" w:space="0" w:color="auto"/>
      </w:divBdr>
    </w:div>
    <w:div w:id="938298135">
      <w:bodyDiv w:val="1"/>
      <w:marLeft w:val="0"/>
      <w:marRight w:val="0"/>
      <w:marTop w:val="0"/>
      <w:marBottom w:val="0"/>
      <w:divBdr>
        <w:top w:val="none" w:sz="0" w:space="0" w:color="auto"/>
        <w:left w:val="none" w:sz="0" w:space="0" w:color="auto"/>
        <w:bottom w:val="none" w:sz="0" w:space="0" w:color="auto"/>
        <w:right w:val="none" w:sz="0" w:space="0" w:color="auto"/>
      </w:divBdr>
    </w:div>
    <w:div w:id="938491157">
      <w:bodyDiv w:val="1"/>
      <w:marLeft w:val="0"/>
      <w:marRight w:val="0"/>
      <w:marTop w:val="0"/>
      <w:marBottom w:val="0"/>
      <w:divBdr>
        <w:top w:val="none" w:sz="0" w:space="0" w:color="auto"/>
        <w:left w:val="none" w:sz="0" w:space="0" w:color="auto"/>
        <w:bottom w:val="none" w:sz="0" w:space="0" w:color="auto"/>
        <w:right w:val="none" w:sz="0" w:space="0" w:color="auto"/>
      </w:divBdr>
    </w:div>
    <w:div w:id="938564675">
      <w:bodyDiv w:val="1"/>
      <w:marLeft w:val="0"/>
      <w:marRight w:val="0"/>
      <w:marTop w:val="0"/>
      <w:marBottom w:val="0"/>
      <w:divBdr>
        <w:top w:val="none" w:sz="0" w:space="0" w:color="auto"/>
        <w:left w:val="none" w:sz="0" w:space="0" w:color="auto"/>
        <w:bottom w:val="none" w:sz="0" w:space="0" w:color="auto"/>
        <w:right w:val="none" w:sz="0" w:space="0" w:color="auto"/>
      </w:divBdr>
    </w:div>
    <w:div w:id="938681551">
      <w:bodyDiv w:val="1"/>
      <w:marLeft w:val="0"/>
      <w:marRight w:val="0"/>
      <w:marTop w:val="0"/>
      <w:marBottom w:val="0"/>
      <w:divBdr>
        <w:top w:val="none" w:sz="0" w:space="0" w:color="auto"/>
        <w:left w:val="none" w:sz="0" w:space="0" w:color="auto"/>
        <w:bottom w:val="none" w:sz="0" w:space="0" w:color="auto"/>
        <w:right w:val="none" w:sz="0" w:space="0" w:color="auto"/>
      </w:divBdr>
    </w:div>
    <w:div w:id="938681710">
      <w:bodyDiv w:val="1"/>
      <w:marLeft w:val="0"/>
      <w:marRight w:val="0"/>
      <w:marTop w:val="0"/>
      <w:marBottom w:val="0"/>
      <w:divBdr>
        <w:top w:val="none" w:sz="0" w:space="0" w:color="auto"/>
        <w:left w:val="none" w:sz="0" w:space="0" w:color="auto"/>
        <w:bottom w:val="none" w:sz="0" w:space="0" w:color="auto"/>
        <w:right w:val="none" w:sz="0" w:space="0" w:color="auto"/>
      </w:divBdr>
    </w:div>
    <w:div w:id="938755123">
      <w:bodyDiv w:val="1"/>
      <w:marLeft w:val="0"/>
      <w:marRight w:val="0"/>
      <w:marTop w:val="0"/>
      <w:marBottom w:val="0"/>
      <w:divBdr>
        <w:top w:val="none" w:sz="0" w:space="0" w:color="auto"/>
        <w:left w:val="none" w:sz="0" w:space="0" w:color="auto"/>
        <w:bottom w:val="none" w:sz="0" w:space="0" w:color="auto"/>
        <w:right w:val="none" w:sz="0" w:space="0" w:color="auto"/>
      </w:divBdr>
    </w:div>
    <w:div w:id="938756518">
      <w:bodyDiv w:val="1"/>
      <w:marLeft w:val="0"/>
      <w:marRight w:val="0"/>
      <w:marTop w:val="0"/>
      <w:marBottom w:val="0"/>
      <w:divBdr>
        <w:top w:val="none" w:sz="0" w:space="0" w:color="auto"/>
        <w:left w:val="none" w:sz="0" w:space="0" w:color="auto"/>
        <w:bottom w:val="none" w:sz="0" w:space="0" w:color="auto"/>
        <w:right w:val="none" w:sz="0" w:space="0" w:color="auto"/>
      </w:divBdr>
    </w:div>
    <w:div w:id="938828197">
      <w:bodyDiv w:val="1"/>
      <w:marLeft w:val="0"/>
      <w:marRight w:val="0"/>
      <w:marTop w:val="0"/>
      <w:marBottom w:val="0"/>
      <w:divBdr>
        <w:top w:val="none" w:sz="0" w:space="0" w:color="auto"/>
        <w:left w:val="none" w:sz="0" w:space="0" w:color="auto"/>
        <w:bottom w:val="none" w:sz="0" w:space="0" w:color="auto"/>
        <w:right w:val="none" w:sz="0" w:space="0" w:color="auto"/>
      </w:divBdr>
    </w:div>
    <w:div w:id="938951924">
      <w:bodyDiv w:val="1"/>
      <w:marLeft w:val="0"/>
      <w:marRight w:val="0"/>
      <w:marTop w:val="0"/>
      <w:marBottom w:val="0"/>
      <w:divBdr>
        <w:top w:val="none" w:sz="0" w:space="0" w:color="auto"/>
        <w:left w:val="none" w:sz="0" w:space="0" w:color="auto"/>
        <w:bottom w:val="none" w:sz="0" w:space="0" w:color="auto"/>
        <w:right w:val="none" w:sz="0" w:space="0" w:color="auto"/>
      </w:divBdr>
    </w:div>
    <w:div w:id="939066289">
      <w:bodyDiv w:val="1"/>
      <w:marLeft w:val="0"/>
      <w:marRight w:val="0"/>
      <w:marTop w:val="0"/>
      <w:marBottom w:val="0"/>
      <w:divBdr>
        <w:top w:val="none" w:sz="0" w:space="0" w:color="auto"/>
        <w:left w:val="none" w:sz="0" w:space="0" w:color="auto"/>
        <w:bottom w:val="none" w:sz="0" w:space="0" w:color="auto"/>
        <w:right w:val="none" w:sz="0" w:space="0" w:color="auto"/>
      </w:divBdr>
    </w:div>
    <w:div w:id="939148059">
      <w:bodyDiv w:val="1"/>
      <w:marLeft w:val="0"/>
      <w:marRight w:val="0"/>
      <w:marTop w:val="0"/>
      <w:marBottom w:val="0"/>
      <w:divBdr>
        <w:top w:val="none" w:sz="0" w:space="0" w:color="auto"/>
        <w:left w:val="none" w:sz="0" w:space="0" w:color="auto"/>
        <w:bottom w:val="none" w:sz="0" w:space="0" w:color="auto"/>
        <w:right w:val="none" w:sz="0" w:space="0" w:color="auto"/>
      </w:divBdr>
    </w:div>
    <w:div w:id="939222122">
      <w:bodyDiv w:val="1"/>
      <w:marLeft w:val="0"/>
      <w:marRight w:val="0"/>
      <w:marTop w:val="0"/>
      <w:marBottom w:val="0"/>
      <w:divBdr>
        <w:top w:val="none" w:sz="0" w:space="0" w:color="auto"/>
        <w:left w:val="none" w:sz="0" w:space="0" w:color="auto"/>
        <w:bottom w:val="none" w:sz="0" w:space="0" w:color="auto"/>
        <w:right w:val="none" w:sz="0" w:space="0" w:color="auto"/>
      </w:divBdr>
    </w:div>
    <w:div w:id="939331969">
      <w:bodyDiv w:val="1"/>
      <w:marLeft w:val="0"/>
      <w:marRight w:val="0"/>
      <w:marTop w:val="0"/>
      <w:marBottom w:val="0"/>
      <w:divBdr>
        <w:top w:val="none" w:sz="0" w:space="0" w:color="auto"/>
        <w:left w:val="none" w:sz="0" w:space="0" w:color="auto"/>
        <w:bottom w:val="none" w:sz="0" w:space="0" w:color="auto"/>
        <w:right w:val="none" w:sz="0" w:space="0" w:color="auto"/>
      </w:divBdr>
    </w:div>
    <w:div w:id="939410858">
      <w:bodyDiv w:val="1"/>
      <w:marLeft w:val="0"/>
      <w:marRight w:val="0"/>
      <w:marTop w:val="0"/>
      <w:marBottom w:val="0"/>
      <w:divBdr>
        <w:top w:val="none" w:sz="0" w:space="0" w:color="auto"/>
        <w:left w:val="none" w:sz="0" w:space="0" w:color="auto"/>
        <w:bottom w:val="none" w:sz="0" w:space="0" w:color="auto"/>
        <w:right w:val="none" w:sz="0" w:space="0" w:color="auto"/>
      </w:divBdr>
    </w:div>
    <w:div w:id="939486429">
      <w:bodyDiv w:val="1"/>
      <w:marLeft w:val="0"/>
      <w:marRight w:val="0"/>
      <w:marTop w:val="0"/>
      <w:marBottom w:val="0"/>
      <w:divBdr>
        <w:top w:val="none" w:sz="0" w:space="0" w:color="auto"/>
        <w:left w:val="none" w:sz="0" w:space="0" w:color="auto"/>
        <w:bottom w:val="none" w:sz="0" w:space="0" w:color="auto"/>
        <w:right w:val="none" w:sz="0" w:space="0" w:color="auto"/>
      </w:divBdr>
    </w:div>
    <w:div w:id="939602366">
      <w:bodyDiv w:val="1"/>
      <w:marLeft w:val="0"/>
      <w:marRight w:val="0"/>
      <w:marTop w:val="0"/>
      <w:marBottom w:val="0"/>
      <w:divBdr>
        <w:top w:val="none" w:sz="0" w:space="0" w:color="auto"/>
        <w:left w:val="none" w:sz="0" w:space="0" w:color="auto"/>
        <w:bottom w:val="none" w:sz="0" w:space="0" w:color="auto"/>
        <w:right w:val="none" w:sz="0" w:space="0" w:color="auto"/>
      </w:divBdr>
    </w:div>
    <w:div w:id="939604689">
      <w:bodyDiv w:val="1"/>
      <w:marLeft w:val="0"/>
      <w:marRight w:val="0"/>
      <w:marTop w:val="0"/>
      <w:marBottom w:val="0"/>
      <w:divBdr>
        <w:top w:val="none" w:sz="0" w:space="0" w:color="auto"/>
        <w:left w:val="none" w:sz="0" w:space="0" w:color="auto"/>
        <w:bottom w:val="none" w:sz="0" w:space="0" w:color="auto"/>
        <w:right w:val="none" w:sz="0" w:space="0" w:color="auto"/>
      </w:divBdr>
    </w:div>
    <w:div w:id="939680971">
      <w:bodyDiv w:val="1"/>
      <w:marLeft w:val="0"/>
      <w:marRight w:val="0"/>
      <w:marTop w:val="0"/>
      <w:marBottom w:val="0"/>
      <w:divBdr>
        <w:top w:val="none" w:sz="0" w:space="0" w:color="auto"/>
        <w:left w:val="none" w:sz="0" w:space="0" w:color="auto"/>
        <w:bottom w:val="none" w:sz="0" w:space="0" w:color="auto"/>
        <w:right w:val="none" w:sz="0" w:space="0" w:color="auto"/>
      </w:divBdr>
    </w:div>
    <w:div w:id="939752643">
      <w:bodyDiv w:val="1"/>
      <w:marLeft w:val="0"/>
      <w:marRight w:val="0"/>
      <w:marTop w:val="0"/>
      <w:marBottom w:val="0"/>
      <w:divBdr>
        <w:top w:val="none" w:sz="0" w:space="0" w:color="auto"/>
        <w:left w:val="none" w:sz="0" w:space="0" w:color="auto"/>
        <w:bottom w:val="none" w:sz="0" w:space="0" w:color="auto"/>
        <w:right w:val="none" w:sz="0" w:space="0" w:color="auto"/>
      </w:divBdr>
    </w:div>
    <w:div w:id="939950047">
      <w:bodyDiv w:val="1"/>
      <w:marLeft w:val="0"/>
      <w:marRight w:val="0"/>
      <w:marTop w:val="0"/>
      <w:marBottom w:val="0"/>
      <w:divBdr>
        <w:top w:val="none" w:sz="0" w:space="0" w:color="auto"/>
        <w:left w:val="none" w:sz="0" w:space="0" w:color="auto"/>
        <w:bottom w:val="none" w:sz="0" w:space="0" w:color="auto"/>
        <w:right w:val="none" w:sz="0" w:space="0" w:color="auto"/>
      </w:divBdr>
    </w:div>
    <w:div w:id="939990669">
      <w:bodyDiv w:val="1"/>
      <w:marLeft w:val="0"/>
      <w:marRight w:val="0"/>
      <w:marTop w:val="0"/>
      <w:marBottom w:val="0"/>
      <w:divBdr>
        <w:top w:val="none" w:sz="0" w:space="0" w:color="auto"/>
        <w:left w:val="none" w:sz="0" w:space="0" w:color="auto"/>
        <w:bottom w:val="none" w:sz="0" w:space="0" w:color="auto"/>
        <w:right w:val="none" w:sz="0" w:space="0" w:color="auto"/>
      </w:divBdr>
    </w:div>
    <w:div w:id="940070855">
      <w:bodyDiv w:val="1"/>
      <w:marLeft w:val="0"/>
      <w:marRight w:val="0"/>
      <w:marTop w:val="0"/>
      <w:marBottom w:val="0"/>
      <w:divBdr>
        <w:top w:val="none" w:sz="0" w:space="0" w:color="auto"/>
        <w:left w:val="none" w:sz="0" w:space="0" w:color="auto"/>
        <w:bottom w:val="none" w:sz="0" w:space="0" w:color="auto"/>
        <w:right w:val="none" w:sz="0" w:space="0" w:color="auto"/>
      </w:divBdr>
    </w:div>
    <w:div w:id="940141620">
      <w:bodyDiv w:val="1"/>
      <w:marLeft w:val="0"/>
      <w:marRight w:val="0"/>
      <w:marTop w:val="0"/>
      <w:marBottom w:val="0"/>
      <w:divBdr>
        <w:top w:val="none" w:sz="0" w:space="0" w:color="auto"/>
        <w:left w:val="none" w:sz="0" w:space="0" w:color="auto"/>
        <w:bottom w:val="none" w:sz="0" w:space="0" w:color="auto"/>
        <w:right w:val="none" w:sz="0" w:space="0" w:color="auto"/>
      </w:divBdr>
    </w:div>
    <w:div w:id="940146420">
      <w:bodyDiv w:val="1"/>
      <w:marLeft w:val="0"/>
      <w:marRight w:val="0"/>
      <w:marTop w:val="0"/>
      <w:marBottom w:val="0"/>
      <w:divBdr>
        <w:top w:val="none" w:sz="0" w:space="0" w:color="auto"/>
        <w:left w:val="none" w:sz="0" w:space="0" w:color="auto"/>
        <w:bottom w:val="none" w:sz="0" w:space="0" w:color="auto"/>
        <w:right w:val="none" w:sz="0" w:space="0" w:color="auto"/>
      </w:divBdr>
    </w:div>
    <w:div w:id="940180820">
      <w:bodyDiv w:val="1"/>
      <w:marLeft w:val="0"/>
      <w:marRight w:val="0"/>
      <w:marTop w:val="0"/>
      <w:marBottom w:val="0"/>
      <w:divBdr>
        <w:top w:val="none" w:sz="0" w:space="0" w:color="auto"/>
        <w:left w:val="none" w:sz="0" w:space="0" w:color="auto"/>
        <w:bottom w:val="none" w:sz="0" w:space="0" w:color="auto"/>
        <w:right w:val="none" w:sz="0" w:space="0" w:color="auto"/>
      </w:divBdr>
    </w:div>
    <w:div w:id="940259004">
      <w:bodyDiv w:val="1"/>
      <w:marLeft w:val="0"/>
      <w:marRight w:val="0"/>
      <w:marTop w:val="0"/>
      <w:marBottom w:val="0"/>
      <w:divBdr>
        <w:top w:val="none" w:sz="0" w:space="0" w:color="auto"/>
        <w:left w:val="none" w:sz="0" w:space="0" w:color="auto"/>
        <w:bottom w:val="none" w:sz="0" w:space="0" w:color="auto"/>
        <w:right w:val="none" w:sz="0" w:space="0" w:color="auto"/>
      </w:divBdr>
    </w:div>
    <w:div w:id="940333356">
      <w:bodyDiv w:val="1"/>
      <w:marLeft w:val="0"/>
      <w:marRight w:val="0"/>
      <w:marTop w:val="0"/>
      <w:marBottom w:val="0"/>
      <w:divBdr>
        <w:top w:val="none" w:sz="0" w:space="0" w:color="auto"/>
        <w:left w:val="none" w:sz="0" w:space="0" w:color="auto"/>
        <w:bottom w:val="none" w:sz="0" w:space="0" w:color="auto"/>
        <w:right w:val="none" w:sz="0" w:space="0" w:color="auto"/>
      </w:divBdr>
    </w:div>
    <w:div w:id="940335337">
      <w:bodyDiv w:val="1"/>
      <w:marLeft w:val="0"/>
      <w:marRight w:val="0"/>
      <w:marTop w:val="0"/>
      <w:marBottom w:val="0"/>
      <w:divBdr>
        <w:top w:val="none" w:sz="0" w:space="0" w:color="auto"/>
        <w:left w:val="none" w:sz="0" w:space="0" w:color="auto"/>
        <w:bottom w:val="none" w:sz="0" w:space="0" w:color="auto"/>
        <w:right w:val="none" w:sz="0" w:space="0" w:color="auto"/>
      </w:divBdr>
    </w:div>
    <w:div w:id="940336260">
      <w:bodyDiv w:val="1"/>
      <w:marLeft w:val="0"/>
      <w:marRight w:val="0"/>
      <w:marTop w:val="0"/>
      <w:marBottom w:val="0"/>
      <w:divBdr>
        <w:top w:val="none" w:sz="0" w:space="0" w:color="auto"/>
        <w:left w:val="none" w:sz="0" w:space="0" w:color="auto"/>
        <w:bottom w:val="none" w:sz="0" w:space="0" w:color="auto"/>
        <w:right w:val="none" w:sz="0" w:space="0" w:color="auto"/>
      </w:divBdr>
    </w:div>
    <w:div w:id="940339559">
      <w:bodyDiv w:val="1"/>
      <w:marLeft w:val="0"/>
      <w:marRight w:val="0"/>
      <w:marTop w:val="0"/>
      <w:marBottom w:val="0"/>
      <w:divBdr>
        <w:top w:val="none" w:sz="0" w:space="0" w:color="auto"/>
        <w:left w:val="none" w:sz="0" w:space="0" w:color="auto"/>
        <w:bottom w:val="none" w:sz="0" w:space="0" w:color="auto"/>
        <w:right w:val="none" w:sz="0" w:space="0" w:color="auto"/>
      </w:divBdr>
    </w:div>
    <w:div w:id="940455941">
      <w:bodyDiv w:val="1"/>
      <w:marLeft w:val="0"/>
      <w:marRight w:val="0"/>
      <w:marTop w:val="0"/>
      <w:marBottom w:val="0"/>
      <w:divBdr>
        <w:top w:val="none" w:sz="0" w:space="0" w:color="auto"/>
        <w:left w:val="none" w:sz="0" w:space="0" w:color="auto"/>
        <w:bottom w:val="none" w:sz="0" w:space="0" w:color="auto"/>
        <w:right w:val="none" w:sz="0" w:space="0" w:color="auto"/>
      </w:divBdr>
    </w:div>
    <w:div w:id="940602107">
      <w:bodyDiv w:val="1"/>
      <w:marLeft w:val="0"/>
      <w:marRight w:val="0"/>
      <w:marTop w:val="0"/>
      <w:marBottom w:val="0"/>
      <w:divBdr>
        <w:top w:val="none" w:sz="0" w:space="0" w:color="auto"/>
        <w:left w:val="none" w:sz="0" w:space="0" w:color="auto"/>
        <w:bottom w:val="none" w:sz="0" w:space="0" w:color="auto"/>
        <w:right w:val="none" w:sz="0" w:space="0" w:color="auto"/>
      </w:divBdr>
    </w:div>
    <w:div w:id="940605263">
      <w:bodyDiv w:val="1"/>
      <w:marLeft w:val="0"/>
      <w:marRight w:val="0"/>
      <w:marTop w:val="0"/>
      <w:marBottom w:val="0"/>
      <w:divBdr>
        <w:top w:val="none" w:sz="0" w:space="0" w:color="auto"/>
        <w:left w:val="none" w:sz="0" w:space="0" w:color="auto"/>
        <w:bottom w:val="none" w:sz="0" w:space="0" w:color="auto"/>
        <w:right w:val="none" w:sz="0" w:space="0" w:color="auto"/>
      </w:divBdr>
    </w:div>
    <w:div w:id="940838792">
      <w:bodyDiv w:val="1"/>
      <w:marLeft w:val="0"/>
      <w:marRight w:val="0"/>
      <w:marTop w:val="0"/>
      <w:marBottom w:val="0"/>
      <w:divBdr>
        <w:top w:val="none" w:sz="0" w:space="0" w:color="auto"/>
        <w:left w:val="none" w:sz="0" w:space="0" w:color="auto"/>
        <w:bottom w:val="none" w:sz="0" w:space="0" w:color="auto"/>
        <w:right w:val="none" w:sz="0" w:space="0" w:color="auto"/>
      </w:divBdr>
    </w:div>
    <w:div w:id="941036518">
      <w:bodyDiv w:val="1"/>
      <w:marLeft w:val="0"/>
      <w:marRight w:val="0"/>
      <w:marTop w:val="0"/>
      <w:marBottom w:val="0"/>
      <w:divBdr>
        <w:top w:val="none" w:sz="0" w:space="0" w:color="auto"/>
        <w:left w:val="none" w:sz="0" w:space="0" w:color="auto"/>
        <w:bottom w:val="none" w:sz="0" w:space="0" w:color="auto"/>
        <w:right w:val="none" w:sz="0" w:space="0" w:color="auto"/>
      </w:divBdr>
    </w:div>
    <w:div w:id="941036893">
      <w:bodyDiv w:val="1"/>
      <w:marLeft w:val="0"/>
      <w:marRight w:val="0"/>
      <w:marTop w:val="0"/>
      <w:marBottom w:val="0"/>
      <w:divBdr>
        <w:top w:val="none" w:sz="0" w:space="0" w:color="auto"/>
        <w:left w:val="none" w:sz="0" w:space="0" w:color="auto"/>
        <w:bottom w:val="none" w:sz="0" w:space="0" w:color="auto"/>
        <w:right w:val="none" w:sz="0" w:space="0" w:color="auto"/>
      </w:divBdr>
    </w:div>
    <w:div w:id="941062280">
      <w:bodyDiv w:val="1"/>
      <w:marLeft w:val="0"/>
      <w:marRight w:val="0"/>
      <w:marTop w:val="0"/>
      <w:marBottom w:val="0"/>
      <w:divBdr>
        <w:top w:val="none" w:sz="0" w:space="0" w:color="auto"/>
        <w:left w:val="none" w:sz="0" w:space="0" w:color="auto"/>
        <w:bottom w:val="none" w:sz="0" w:space="0" w:color="auto"/>
        <w:right w:val="none" w:sz="0" w:space="0" w:color="auto"/>
      </w:divBdr>
    </w:div>
    <w:div w:id="941113141">
      <w:bodyDiv w:val="1"/>
      <w:marLeft w:val="0"/>
      <w:marRight w:val="0"/>
      <w:marTop w:val="0"/>
      <w:marBottom w:val="0"/>
      <w:divBdr>
        <w:top w:val="none" w:sz="0" w:space="0" w:color="auto"/>
        <w:left w:val="none" w:sz="0" w:space="0" w:color="auto"/>
        <w:bottom w:val="none" w:sz="0" w:space="0" w:color="auto"/>
        <w:right w:val="none" w:sz="0" w:space="0" w:color="auto"/>
      </w:divBdr>
    </w:div>
    <w:div w:id="941189316">
      <w:bodyDiv w:val="1"/>
      <w:marLeft w:val="0"/>
      <w:marRight w:val="0"/>
      <w:marTop w:val="0"/>
      <w:marBottom w:val="0"/>
      <w:divBdr>
        <w:top w:val="none" w:sz="0" w:space="0" w:color="auto"/>
        <w:left w:val="none" w:sz="0" w:space="0" w:color="auto"/>
        <w:bottom w:val="none" w:sz="0" w:space="0" w:color="auto"/>
        <w:right w:val="none" w:sz="0" w:space="0" w:color="auto"/>
      </w:divBdr>
    </w:div>
    <w:div w:id="941230297">
      <w:bodyDiv w:val="1"/>
      <w:marLeft w:val="0"/>
      <w:marRight w:val="0"/>
      <w:marTop w:val="0"/>
      <w:marBottom w:val="0"/>
      <w:divBdr>
        <w:top w:val="none" w:sz="0" w:space="0" w:color="auto"/>
        <w:left w:val="none" w:sz="0" w:space="0" w:color="auto"/>
        <w:bottom w:val="none" w:sz="0" w:space="0" w:color="auto"/>
        <w:right w:val="none" w:sz="0" w:space="0" w:color="auto"/>
      </w:divBdr>
    </w:div>
    <w:div w:id="941299024">
      <w:bodyDiv w:val="1"/>
      <w:marLeft w:val="0"/>
      <w:marRight w:val="0"/>
      <w:marTop w:val="0"/>
      <w:marBottom w:val="0"/>
      <w:divBdr>
        <w:top w:val="none" w:sz="0" w:space="0" w:color="auto"/>
        <w:left w:val="none" w:sz="0" w:space="0" w:color="auto"/>
        <w:bottom w:val="none" w:sz="0" w:space="0" w:color="auto"/>
        <w:right w:val="none" w:sz="0" w:space="0" w:color="auto"/>
      </w:divBdr>
    </w:div>
    <w:div w:id="941299351">
      <w:bodyDiv w:val="1"/>
      <w:marLeft w:val="0"/>
      <w:marRight w:val="0"/>
      <w:marTop w:val="0"/>
      <w:marBottom w:val="0"/>
      <w:divBdr>
        <w:top w:val="none" w:sz="0" w:space="0" w:color="auto"/>
        <w:left w:val="none" w:sz="0" w:space="0" w:color="auto"/>
        <w:bottom w:val="none" w:sz="0" w:space="0" w:color="auto"/>
        <w:right w:val="none" w:sz="0" w:space="0" w:color="auto"/>
      </w:divBdr>
    </w:div>
    <w:div w:id="941375084">
      <w:bodyDiv w:val="1"/>
      <w:marLeft w:val="0"/>
      <w:marRight w:val="0"/>
      <w:marTop w:val="0"/>
      <w:marBottom w:val="0"/>
      <w:divBdr>
        <w:top w:val="none" w:sz="0" w:space="0" w:color="auto"/>
        <w:left w:val="none" w:sz="0" w:space="0" w:color="auto"/>
        <w:bottom w:val="none" w:sz="0" w:space="0" w:color="auto"/>
        <w:right w:val="none" w:sz="0" w:space="0" w:color="auto"/>
      </w:divBdr>
    </w:div>
    <w:div w:id="941377171">
      <w:bodyDiv w:val="1"/>
      <w:marLeft w:val="0"/>
      <w:marRight w:val="0"/>
      <w:marTop w:val="0"/>
      <w:marBottom w:val="0"/>
      <w:divBdr>
        <w:top w:val="none" w:sz="0" w:space="0" w:color="auto"/>
        <w:left w:val="none" w:sz="0" w:space="0" w:color="auto"/>
        <w:bottom w:val="none" w:sz="0" w:space="0" w:color="auto"/>
        <w:right w:val="none" w:sz="0" w:space="0" w:color="auto"/>
      </w:divBdr>
    </w:div>
    <w:div w:id="941382677">
      <w:bodyDiv w:val="1"/>
      <w:marLeft w:val="0"/>
      <w:marRight w:val="0"/>
      <w:marTop w:val="0"/>
      <w:marBottom w:val="0"/>
      <w:divBdr>
        <w:top w:val="none" w:sz="0" w:space="0" w:color="auto"/>
        <w:left w:val="none" w:sz="0" w:space="0" w:color="auto"/>
        <w:bottom w:val="none" w:sz="0" w:space="0" w:color="auto"/>
        <w:right w:val="none" w:sz="0" w:space="0" w:color="auto"/>
      </w:divBdr>
    </w:div>
    <w:div w:id="941454305">
      <w:bodyDiv w:val="1"/>
      <w:marLeft w:val="0"/>
      <w:marRight w:val="0"/>
      <w:marTop w:val="0"/>
      <w:marBottom w:val="0"/>
      <w:divBdr>
        <w:top w:val="none" w:sz="0" w:space="0" w:color="auto"/>
        <w:left w:val="none" w:sz="0" w:space="0" w:color="auto"/>
        <w:bottom w:val="none" w:sz="0" w:space="0" w:color="auto"/>
        <w:right w:val="none" w:sz="0" w:space="0" w:color="auto"/>
      </w:divBdr>
    </w:div>
    <w:div w:id="941570429">
      <w:bodyDiv w:val="1"/>
      <w:marLeft w:val="0"/>
      <w:marRight w:val="0"/>
      <w:marTop w:val="0"/>
      <w:marBottom w:val="0"/>
      <w:divBdr>
        <w:top w:val="none" w:sz="0" w:space="0" w:color="auto"/>
        <w:left w:val="none" w:sz="0" w:space="0" w:color="auto"/>
        <w:bottom w:val="none" w:sz="0" w:space="0" w:color="auto"/>
        <w:right w:val="none" w:sz="0" w:space="0" w:color="auto"/>
      </w:divBdr>
    </w:div>
    <w:div w:id="941688388">
      <w:bodyDiv w:val="1"/>
      <w:marLeft w:val="0"/>
      <w:marRight w:val="0"/>
      <w:marTop w:val="0"/>
      <w:marBottom w:val="0"/>
      <w:divBdr>
        <w:top w:val="none" w:sz="0" w:space="0" w:color="auto"/>
        <w:left w:val="none" w:sz="0" w:space="0" w:color="auto"/>
        <w:bottom w:val="none" w:sz="0" w:space="0" w:color="auto"/>
        <w:right w:val="none" w:sz="0" w:space="0" w:color="auto"/>
      </w:divBdr>
    </w:div>
    <w:div w:id="941718036">
      <w:bodyDiv w:val="1"/>
      <w:marLeft w:val="0"/>
      <w:marRight w:val="0"/>
      <w:marTop w:val="0"/>
      <w:marBottom w:val="0"/>
      <w:divBdr>
        <w:top w:val="none" w:sz="0" w:space="0" w:color="auto"/>
        <w:left w:val="none" w:sz="0" w:space="0" w:color="auto"/>
        <w:bottom w:val="none" w:sz="0" w:space="0" w:color="auto"/>
        <w:right w:val="none" w:sz="0" w:space="0" w:color="auto"/>
      </w:divBdr>
    </w:div>
    <w:div w:id="941767848">
      <w:bodyDiv w:val="1"/>
      <w:marLeft w:val="0"/>
      <w:marRight w:val="0"/>
      <w:marTop w:val="0"/>
      <w:marBottom w:val="0"/>
      <w:divBdr>
        <w:top w:val="none" w:sz="0" w:space="0" w:color="auto"/>
        <w:left w:val="none" w:sz="0" w:space="0" w:color="auto"/>
        <w:bottom w:val="none" w:sz="0" w:space="0" w:color="auto"/>
        <w:right w:val="none" w:sz="0" w:space="0" w:color="auto"/>
      </w:divBdr>
    </w:div>
    <w:div w:id="941843792">
      <w:bodyDiv w:val="1"/>
      <w:marLeft w:val="0"/>
      <w:marRight w:val="0"/>
      <w:marTop w:val="0"/>
      <w:marBottom w:val="0"/>
      <w:divBdr>
        <w:top w:val="none" w:sz="0" w:space="0" w:color="auto"/>
        <w:left w:val="none" w:sz="0" w:space="0" w:color="auto"/>
        <w:bottom w:val="none" w:sz="0" w:space="0" w:color="auto"/>
        <w:right w:val="none" w:sz="0" w:space="0" w:color="auto"/>
      </w:divBdr>
    </w:div>
    <w:div w:id="941911069">
      <w:bodyDiv w:val="1"/>
      <w:marLeft w:val="0"/>
      <w:marRight w:val="0"/>
      <w:marTop w:val="0"/>
      <w:marBottom w:val="0"/>
      <w:divBdr>
        <w:top w:val="none" w:sz="0" w:space="0" w:color="auto"/>
        <w:left w:val="none" w:sz="0" w:space="0" w:color="auto"/>
        <w:bottom w:val="none" w:sz="0" w:space="0" w:color="auto"/>
        <w:right w:val="none" w:sz="0" w:space="0" w:color="auto"/>
      </w:divBdr>
    </w:div>
    <w:div w:id="941911852">
      <w:bodyDiv w:val="1"/>
      <w:marLeft w:val="0"/>
      <w:marRight w:val="0"/>
      <w:marTop w:val="0"/>
      <w:marBottom w:val="0"/>
      <w:divBdr>
        <w:top w:val="none" w:sz="0" w:space="0" w:color="auto"/>
        <w:left w:val="none" w:sz="0" w:space="0" w:color="auto"/>
        <w:bottom w:val="none" w:sz="0" w:space="0" w:color="auto"/>
        <w:right w:val="none" w:sz="0" w:space="0" w:color="auto"/>
      </w:divBdr>
    </w:div>
    <w:div w:id="941955653">
      <w:bodyDiv w:val="1"/>
      <w:marLeft w:val="0"/>
      <w:marRight w:val="0"/>
      <w:marTop w:val="0"/>
      <w:marBottom w:val="0"/>
      <w:divBdr>
        <w:top w:val="none" w:sz="0" w:space="0" w:color="auto"/>
        <w:left w:val="none" w:sz="0" w:space="0" w:color="auto"/>
        <w:bottom w:val="none" w:sz="0" w:space="0" w:color="auto"/>
        <w:right w:val="none" w:sz="0" w:space="0" w:color="auto"/>
      </w:divBdr>
    </w:div>
    <w:div w:id="941958347">
      <w:bodyDiv w:val="1"/>
      <w:marLeft w:val="0"/>
      <w:marRight w:val="0"/>
      <w:marTop w:val="0"/>
      <w:marBottom w:val="0"/>
      <w:divBdr>
        <w:top w:val="none" w:sz="0" w:space="0" w:color="auto"/>
        <w:left w:val="none" w:sz="0" w:space="0" w:color="auto"/>
        <w:bottom w:val="none" w:sz="0" w:space="0" w:color="auto"/>
        <w:right w:val="none" w:sz="0" w:space="0" w:color="auto"/>
      </w:divBdr>
    </w:div>
    <w:div w:id="942030706">
      <w:bodyDiv w:val="1"/>
      <w:marLeft w:val="0"/>
      <w:marRight w:val="0"/>
      <w:marTop w:val="0"/>
      <w:marBottom w:val="0"/>
      <w:divBdr>
        <w:top w:val="none" w:sz="0" w:space="0" w:color="auto"/>
        <w:left w:val="none" w:sz="0" w:space="0" w:color="auto"/>
        <w:bottom w:val="none" w:sz="0" w:space="0" w:color="auto"/>
        <w:right w:val="none" w:sz="0" w:space="0" w:color="auto"/>
      </w:divBdr>
    </w:div>
    <w:div w:id="942030930">
      <w:bodyDiv w:val="1"/>
      <w:marLeft w:val="0"/>
      <w:marRight w:val="0"/>
      <w:marTop w:val="0"/>
      <w:marBottom w:val="0"/>
      <w:divBdr>
        <w:top w:val="none" w:sz="0" w:space="0" w:color="auto"/>
        <w:left w:val="none" w:sz="0" w:space="0" w:color="auto"/>
        <w:bottom w:val="none" w:sz="0" w:space="0" w:color="auto"/>
        <w:right w:val="none" w:sz="0" w:space="0" w:color="auto"/>
      </w:divBdr>
    </w:div>
    <w:div w:id="942104585">
      <w:bodyDiv w:val="1"/>
      <w:marLeft w:val="0"/>
      <w:marRight w:val="0"/>
      <w:marTop w:val="0"/>
      <w:marBottom w:val="0"/>
      <w:divBdr>
        <w:top w:val="none" w:sz="0" w:space="0" w:color="auto"/>
        <w:left w:val="none" w:sz="0" w:space="0" w:color="auto"/>
        <w:bottom w:val="none" w:sz="0" w:space="0" w:color="auto"/>
        <w:right w:val="none" w:sz="0" w:space="0" w:color="auto"/>
      </w:divBdr>
    </w:div>
    <w:div w:id="942107506">
      <w:bodyDiv w:val="1"/>
      <w:marLeft w:val="0"/>
      <w:marRight w:val="0"/>
      <w:marTop w:val="0"/>
      <w:marBottom w:val="0"/>
      <w:divBdr>
        <w:top w:val="none" w:sz="0" w:space="0" w:color="auto"/>
        <w:left w:val="none" w:sz="0" w:space="0" w:color="auto"/>
        <w:bottom w:val="none" w:sz="0" w:space="0" w:color="auto"/>
        <w:right w:val="none" w:sz="0" w:space="0" w:color="auto"/>
      </w:divBdr>
    </w:div>
    <w:div w:id="942112134">
      <w:bodyDiv w:val="1"/>
      <w:marLeft w:val="0"/>
      <w:marRight w:val="0"/>
      <w:marTop w:val="0"/>
      <w:marBottom w:val="0"/>
      <w:divBdr>
        <w:top w:val="none" w:sz="0" w:space="0" w:color="auto"/>
        <w:left w:val="none" w:sz="0" w:space="0" w:color="auto"/>
        <w:bottom w:val="none" w:sz="0" w:space="0" w:color="auto"/>
        <w:right w:val="none" w:sz="0" w:space="0" w:color="auto"/>
      </w:divBdr>
    </w:div>
    <w:div w:id="942153466">
      <w:bodyDiv w:val="1"/>
      <w:marLeft w:val="0"/>
      <w:marRight w:val="0"/>
      <w:marTop w:val="0"/>
      <w:marBottom w:val="0"/>
      <w:divBdr>
        <w:top w:val="none" w:sz="0" w:space="0" w:color="auto"/>
        <w:left w:val="none" w:sz="0" w:space="0" w:color="auto"/>
        <w:bottom w:val="none" w:sz="0" w:space="0" w:color="auto"/>
        <w:right w:val="none" w:sz="0" w:space="0" w:color="auto"/>
      </w:divBdr>
    </w:div>
    <w:div w:id="942227410">
      <w:bodyDiv w:val="1"/>
      <w:marLeft w:val="0"/>
      <w:marRight w:val="0"/>
      <w:marTop w:val="0"/>
      <w:marBottom w:val="0"/>
      <w:divBdr>
        <w:top w:val="none" w:sz="0" w:space="0" w:color="auto"/>
        <w:left w:val="none" w:sz="0" w:space="0" w:color="auto"/>
        <w:bottom w:val="none" w:sz="0" w:space="0" w:color="auto"/>
        <w:right w:val="none" w:sz="0" w:space="0" w:color="auto"/>
      </w:divBdr>
    </w:div>
    <w:div w:id="942228600">
      <w:bodyDiv w:val="1"/>
      <w:marLeft w:val="0"/>
      <w:marRight w:val="0"/>
      <w:marTop w:val="0"/>
      <w:marBottom w:val="0"/>
      <w:divBdr>
        <w:top w:val="none" w:sz="0" w:space="0" w:color="auto"/>
        <w:left w:val="none" w:sz="0" w:space="0" w:color="auto"/>
        <w:bottom w:val="none" w:sz="0" w:space="0" w:color="auto"/>
        <w:right w:val="none" w:sz="0" w:space="0" w:color="auto"/>
      </w:divBdr>
    </w:div>
    <w:div w:id="942298147">
      <w:bodyDiv w:val="1"/>
      <w:marLeft w:val="0"/>
      <w:marRight w:val="0"/>
      <w:marTop w:val="0"/>
      <w:marBottom w:val="0"/>
      <w:divBdr>
        <w:top w:val="none" w:sz="0" w:space="0" w:color="auto"/>
        <w:left w:val="none" w:sz="0" w:space="0" w:color="auto"/>
        <w:bottom w:val="none" w:sz="0" w:space="0" w:color="auto"/>
        <w:right w:val="none" w:sz="0" w:space="0" w:color="auto"/>
      </w:divBdr>
    </w:div>
    <w:div w:id="942300646">
      <w:bodyDiv w:val="1"/>
      <w:marLeft w:val="0"/>
      <w:marRight w:val="0"/>
      <w:marTop w:val="0"/>
      <w:marBottom w:val="0"/>
      <w:divBdr>
        <w:top w:val="none" w:sz="0" w:space="0" w:color="auto"/>
        <w:left w:val="none" w:sz="0" w:space="0" w:color="auto"/>
        <w:bottom w:val="none" w:sz="0" w:space="0" w:color="auto"/>
        <w:right w:val="none" w:sz="0" w:space="0" w:color="auto"/>
      </w:divBdr>
    </w:div>
    <w:div w:id="942344956">
      <w:bodyDiv w:val="1"/>
      <w:marLeft w:val="0"/>
      <w:marRight w:val="0"/>
      <w:marTop w:val="0"/>
      <w:marBottom w:val="0"/>
      <w:divBdr>
        <w:top w:val="none" w:sz="0" w:space="0" w:color="auto"/>
        <w:left w:val="none" w:sz="0" w:space="0" w:color="auto"/>
        <w:bottom w:val="none" w:sz="0" w:space="0" w:color="auto"/>
        <w:right w:val="none" w:sz="0" w:space="0" w:color="auto"/>
      </w:divBdr>
    </w:div>
    <w:div w:id="942419408">
      <w:bodyDiv w:val="1"/>
      <w:marLeft w:val="0"/>
      <w:marRight w:val="0"/>
      <w:marTop w:val="0"/>
      <w:marBottom w:val="0"/>
      <w:divBdr>
        <w:top w:val="none" w:sz="0" w:space="0" w:color="auto"/>
        <w:left w:val="none" w:sz="0" w:space="0" w:color="auto"/>
        <w:bottom w:val="none" w:sz="0" w:space="0" w:color="auto"/>
        <w:right w:val="none" w:sz="0" w:space="0" w:color="auto"/>
      </w:divBdr>
    </w:div>
    <w:div w:id="942540447">
      <w:bodyDiv w:val="1"/>
      <w:marLeft w:val="0"/>
      <w:marRight w:val="0"/>
      <w:marTop w:val="0"/>
      <w:marBottom w:val="0"/>
      <w:divBdr>
        <w:top w:val="none" w:sz="0" w:space="0" w:color="auto"/>
        <w:left w:val="none" w:sz="0" w:space="0" w:color="auto"/>
        <w:bottom w:val="none" w:sz="0" w:space="0" w:color="auto"/>
        <w:right w:val="none" w:sz="0" w:space="0" w:color="auto"/>
      </w:divBdr>
    </w:div>
    <w:div w:id="942569304">
      <w:bodyDiv w:val="1"/>
      <w:marLeft w:val="0"/>
      <w:marRight w:val="0"/>
      <w:marTop w:val="0"/>
      <w:marBottom w:val="0"/>
      <w:divBdr>
        <w:top w:val="none" w:sz="0" w:space="0" w:color="auto"/>
        <w:left w:val="none" w:sz="0" w:space="0" w:color="auto"/>
        <w:bottom w:val="none" w:sz="0" w:space="0" w:color="auto"/>
        <w:right w:val="none" w:sz="0" w:space="0" w:color="auto"/>
      </w:divBdr>
    </w:div>
    <w:div w:id="942570235">
      <w:bodyDiv w:val="1"/>
      <w:marLeft w:val="0"/>
      <w:marRight w:val="0"/>
      <w:marTop w:val="0"/>
      <w:marBottom w:val="0"/>
      <w:divBdr>
        <w:top w:val="none" w:sz="0" w:space="0" w:color="auto"/>
        <w:left w:val="none" w:sz="0" w:space="0" w:color="auto"/>
        <w:bottom w:val="none" w:sz="0" w:space="0" w:color="auto"/>
        <w:right w:val="none" w:sz="0" w:space="0" w:color="auto"/>
      </w:divBdr>
    </w:div>
    <w:div w:id="942684757">
      <w:bodyDiv w:val="1"/>
      <w:marLeft w:val="0"/>
      <w:marRight w:val="0"/>
      <w:marTop w:val="0"/>
      <w:marBottom w:val="0"/>
      <w:divBdr>
        <w:top w:val="none" w:sz="0" w:space="0" w:color="auto"/>
        <w:left w:val="none" w:sz="0" w:space="0" w:color="auto"/>
        <w:bottom w:val="none" w:sz="0" w:space="0" w:color="auto"/>
        <w:right w:val="none" w:sz="0" w:space="0" w:color="auto"/>
      </w:divBdr>
    </w:div>
    <w:div w:id="942691393">
      <w:bodyDiv w:val="1"/>
      <w:marLeft w:val="0"/>
      <w:marRight w:val="0"/>
      <w:marTop w:val="0"/>
      <w:marBottom w:val="0"/>
      <w:divBdr>
        <w:top w:val="none" w:sz="0" w:space="0" w:color="auto"/>
        <w:left w:val="none" w:sz="0" w:space="0" w:color="auto"/>
        <w:bottom w:val="none" w:sz="0" w:space="0" w:color="auto"/>
        <w:right w:val="none" w:sz="0" w:space="0" w:color="auto"/>
      </w:divBdr>
    </w:div>
    <w:div w:id="942692844">
      <w:bodyDiv w:val="1"/>
      <w:marLeft w:val="0"/>
      <w:marRight w:val="0"/>
      <w:marTop w:val="0"/>
      <w:marBottom w:val="0"/>
      <w:divBdr>
        <w:top w:val="none" w:sz="0" w:space="0" w:color="auto"/>
        <w:left w:val="none" w:sz="0" w:space="0" w:color="auto"/>
        <w:bottom w:val="none" w:sz="0" w:space="0" w:color="auto"/>
        <w:right w:val="none" w:sz="0" w:space="0" w:color="auto"/>
      </w:divBdr>
    </w:div>
    <w:div w:id="942735762">
      <w:bodyDiv w:val="1"/>
      <w:marLeft w:val="0"/>
      <w:marRight w:val="0"/>
      <w:marTop w:val="0"/>
      <w:marBottom w:val="0"/>
      <w:divBdr>
        <w:top w:val="none" w:sz="0" w:space="0" w:color="auto"/>
        <w:left w:val="none" w:sz="0" w:space="0" w:color="auto"/>
        <w:bottom w:val="none" w:sz="0" w:space="0" w:color="auto"/>
        <w:right w:val="none" w:sz="0" w:space="0" w:color="auto"/>
      </w:divBdr>
    </w:div>
    <w:div w:id="942765031">
      <w:bodyDiv w:val="1"/>
      <w:marLeft w:val="0"/>
      <w:marRight w:val="0"/>
      <w:marTop w:val="0"/>
      <w:marBottom w:val="0"/>
      <w:divBdr>
        <w:top w:val="none" w:sz="0" w:space="0" w:color="auto"/>
        <w:left w:val="none" w:sz="0" w:space="0" w:color="auto"/>
        <w:bottom w:val="none" w:sz="0" w:space="0" w:color="auto"/>
        <w:right w:val="none" w:sz="0" w:space="0" w:color="auto"/>
      </w:divBdr>
    </w:div>
    <w:div w:id="942803413">
      <w:bodyDiv w:val="1"/>
      <w:marLeft w:val="0"/>
      <w:marRight w:val="0"/>
      <w:marTop w:val="0"/>
      <w:marBottom w:val="0"/>
      <w:divBdr>
        <w:top w:val="none" w:sz="0" w:space="0" w:color="auto"/>
        <w:left w:val="none" w:sz="0" w:space="0" w:color="auto"/>
        <w:bottom w:val="none" w:sz="0" w:space="0" w:color="auto"/>
        <w:right w:val="none" w:sz="0" w:space="0" w:color="auto"/>
      </w:divBdr>
    </w:div>
    <w:div w:id="943002189">
      <w:bodyDiv w:val="1"/>
      <w:marLeft w:val="0"/>
      <w:marRight w:val="0"/>
      <w:marTop w:val="0"/>
      <w:marBottom w:val="0"/>
      <w:divBdr>
        <w:top w:val="none" w:sz="0" w:space="0" w:color="auto"/>
        <w:left w:val="none" w:sz="0" w:space="0" w:color="auto"/>
        <w:bottom w:val="none" w:sz="0" w:space="0" w:color="auto"/>
        <w:right w:val="none" w:sz="0" w:space="0" w:color="auto"/>
      </w:divBdr>
    </w:div>
    <w:div w:id="943073075">
      <w:bodyDiv w:val="1"/>
      <w:marLeft w:val="0"/>
      <w:marRight w:val="0"/>
      <w:marTop w:val="0"/>
      <w:marBottom w:val="0"/>
      <w:divBdr>
        <w:top w:val="none" w:sz="0" w:space="0" w:color="auto"/>
        <w:left w:val="none" w:sz="0" w:space="0" w:color="auto"/>
        <w:bottom w:val="none" w:sz="0" w:space="0" w:color="auto"/>
        <w:right w:val="none" w:sz="0" w:space="0" w:color="auto"/>
      </w:divBdr>
    </w:div>
    <w:div w:id="943079680">
      <w:bodyDiv w:val="1"/>
      <w:marLeft w:val="0"/>
      <w:marRight w:val="0"/>
      <w:marTop w:val="0"/>
      <w:marBottom w:val="0"/>
      <w:divBdr>
        <w:top w:val="none" w:sz="0" w:space="0" w:color="auto"/>
        <w:left w:val="none" w:sz="0" w:space="0" w:color="auto"/>
        <w:bottom w:val="none" w:sz="0" w:space="0" w:color="auto"/>
        <w:right w:val="none" w:sz="0" w:space="0" w:color="auto"/>
      </w:divBdr>
    </w:div>
    <w:div w:id="943150901">
      <w:bodyDiv w:val="1"/>
      <w:marLeft w:val="0"/>
      <w:marRight w:val="0"/>
      <w:marTop w:val="0"/>
      <w:marBottom w:val="0"/>
      <w:divBdr>
        <w:top w:val="none" w:sz="0" w:space="0" w:color="auto"/>
        <w:left w:val="none" w:sz="0" w:space="0" w:color="auto"/>
        <w:bottom w:val="none" w:sz="0" w:space="0" w:color="auto"/>
        <w:right w:val="none" w:sz="0" w:space="0" w:color="auto"/>
      </w:divBdr>
    </w:div>
    <w:div w:id="943270019">
      <w:bodyDiv w:val="1"/>
      <w:marLeft w:val="0"/>
      <w:marRight w:val="0"/>
      <w:marTop w:val="0"/>
      <w:marBottom w:val="0"/>
      <w:divBdr>
        <w:top w:val="none" w:sz="0" w:space="0" w:color="auto"/>
        <w:left w:val="none" w:sz="0" w:space="0" w:color="auto"/>
        <w:bottom w:val="none" w:sz="0" w:space="0" w:color="auto"/>
        <w:right w:val="none" w:sz="0" w:space="0" w:color="auto"/>
      </w:divBdr>
    </w:div>
    <w:div w:id="943341774">
      <w:bodyDiv w:val="1"/>
      <w:marLeft w:val="0"/>
      <w:marRight w:val="0"/>
      <w:marTop w:val="0"/>
      <w:marBottom w:val="0"/>
      <w:divBdr>
        <w:top w:val="none" w:sz="0" w:space="0" w:color="auto"/>
        <w:left w:val="none" w:sz="0" w:space="0" w:color="auto"/>
        <w:bottom w:val="none" w:sz="0" w:space="0" w:color="auto"/>
        <w:right w:val="none" w:sz="0" w:space="0" w:color="auto"/>
      </w:divBdr>
    </w:div>
    <w:div w:id="943345779">
      <w:bodyDiv w:val="1"/>
      <w:marLeft w:val="0"/>
      <w:marRight w:val="0"/>
      <w:marTop w:val="0"/>
      <w:marBottom w:val="0"/>
      <w:divBdr>
        <w:top w:val="none" w:sz="0" w:space="0" w:color="auto"/>
        <w:left w:val="none" w:sz="0" w:space="0" w:color="auto"/>
        <w:bottom w:val="none" w:sz="0" w:space="0" w:color="auto"/>
        <w:right w:val="none" w:sz="0" w:space="0" w:color="auto"/>
      </w:divBdr>
    </w:div>
    <w:div w:id="943417843">
      <w:bodyDiv w:val="1"/>
      <w:marLeft w:val="0"/>
      <w:marRight w:val="0"/>
      <w:marTop w:val="0"/>
      <w:marBottom w:val="0"/>
      <w:divBdr>
        <w:top w:val="none" w:sz="0" w:space="0" w:color="auto"/>
        <w:left w:val="none" w:sz="0" w:space="0" w:color="auto"/>
        <w:bottom w:val="none" w:sz="0" w:space="0" w:color="auto"/>
        <w:right w:val="none" w:sz="0" w:space="0" w:color="auto"/>
      </w:divBdr>
    </w:div>
    <w:div w:id="943463678">
      <w:bodyDiv w:val="1"/>
      <w:marLeft w:val="0"/>
      <w:marRight w:val="0"/>
      <w:marTop w:val="0"/>
      <w:marBottom w:val="0"/>
      <w:divBdr>
        <w:top w:val="none" w:sz="0" w:space="0" w:color="auto"/>
        <w:left w:val="none" w:sz="0" w:space="0" w:color="auto"/>
        <w:bottom w:val="none" w:sz="0" w:space="0" w:color="auto"/>
        <w:right w:val="none" w:sz="0" w:space="0" w:color="auto"/>
      </w:divBdr>
    </w:div>
    <w:div w:id="943463685">
      <w:bodyDiv w:val="1"/>
      <w:marLeft w:val="0"/>
      <w:marRight w:val="0"/>
      <w:marTop w:val="0"/>
      <w:marBottom w:val="0"/>
      <w:divBdr>
        <w:top w:val="none" w:sz="0" w:space="0" w:color="auto"/>
        <w:left w:val="none" w:sz="0" w:space="0" w:color="auto"/>
        <w:bottom w:val="none" w:sz="0" w:space="0" w:color="auto"/>
        <w:right w:val="none" w:sz="0" w:space="0" w:color="auto"/>
      </w:divBdr>
    </w:div>
    <w:div w:id="943609900">
      <w:bodyDiv w:val="1"/>
      <w:marLeft w:val="0"/>
      <w:marRight w:val="0"/>
      <w:marTop w:val="0"/>
      <w:marBottom w:val="0"/>
      <w:divBdr>
        <w:top w:val="none" w:sz="0" w:space="0" w:color="auto"/>
        <w:left w:val="none" w:sz="0" w:space="0" w:color="auto"/>
        <w:bottom w:val="none" w:sz="0" w:space="0" w:color="auto"/>
        <w:right w:val="none" w:sz="0" w:space="0" w:color="auto"/>
      </w:divBdr>
    </w:div>
    <w:div w:id="943657730">
      <w:bodyDiv w:val="1"/>
      <w:marLeft w:val="0"/>
      <w:marRight w:val="0"/>
      <w:marTop w:val="0"/>
      <w:marBottom w:val="0"/>
      <w:divBdr>
        <w:top w:val="none" w:sz="0" w:space="0" w:color="auto"/>
        <w:left w:val="none" w:sz="0" w:space="0" w:color="auto"/>
        <w:bottom w:val="none" w:sz="0" w:space="0" w:color="auto"/>
        <w:right w:val="none" w:sz="0" w:space="0" w:color="auto"/>
      </w:divBdr>
    </w:div>
    <w:div w:id="943685262">
      <w:bodyDiv w:val="1"/>
      <w:marLeft w:val="0"/>
      <w:marRight w:val="0"/>
      <w:marTop w:val="0"/>
      <w:marBottom w:val="0"/>
      <w:divBdr>
        <w:top w:val="none" w:sz="0" w:space="0" w:color="auto"/>
        <w:left w:val="none" w:sz="0" w:space="0" w:color="auto"/>
        <w:bottom w:val="none" w:sz="0" w:space="0" w:color="auto"/>
        <w:right w:val="none" w:sz="0" w:space="0" w:color="auto"/>
      </w:divBdr>
    </w:div>
    <w:div w:id="943729607">
      <w:bodyDiv w:val="1"/>
      <w:marLeft w:val="0"/>
      <w:marRight w:val="0"/>
      <w:marTop w:val="0"/>
      <w:marBottom w:val="0"/>
      <w:divBdr>
        <w:top w:val="none" w:sz="0" w:space="0" w:color="auto"/>
        <w:left w:val="none" w:sz="0" w:space="0" w:color="auto"/>
        <w:bottom w:val="none" w:sz="0" w:space="0" w:color="auto"/>
        <w:right w:val="none" w:sz="0" w:space="0" w:color="auto"/>
      </w:divBdr>
    </w:div>
    <w:div w:id="943733381">
      <w:bodyDiv w:val="1"/>
      <w:marLeft w:val="0"/>
      <w:marRight w:val="0"/>
      <w:marTop w:val="0"/>
      <w:marBottom w:val="0"/>
      <w:divBdr>
        <w:top w:val="none" w:sz="0" w:space="0" w:color="auto"/>
        <w:left w:val="none" w:sz="0" w:space="0" w:color="auto"/>
        <w:bottom w:val="none" w:sz="0" w:space="0" w:color="auto"/>
        <w:right w:val="none" w:sz="0" w:space="0" w:color="auto"/>
      </w:divBdr>
    </w:div>
    <w:div w:id="943734741">
      <w:bodyDiv w:val="1"/>
      <w:marLeft w:val="0"/>
      <w:marRight w:val="0"/>
      <w:marTop w:val="0"/>
      <w:marBottom w:val="0"/>
      <w:divBdr>
        <w:top w:val="none" w:sz="0" w:space="0" w:color="auto"/>
        <w:left w:val="none" w:sz="0" w:space="0" w:color="auto"/>
        <w:bottom w:val="none" w:sz="0" w:space="0" w:color="auto"/>
        <w:right w:val="none" w:sz="0" w:space="0" w:color="auto"/>
      </w:divBdr>
    </w:div>
    <w:div w:id="943734901">
      <w:bodyDiv w:val="1"/>
      <w:marLeft w:val="0"/>
      <w:marRight w:val="0"/>
      <w:marTop w:val="0"/>
      <w:marBottom w:val="0"/>
      <w:divBdr>
        <w:top w:val="none" w:sz="0" w:space="0" w:color="auto"/>
        <w:left w:val="none" w:sz="0" w:space="0" w:color="auto"/>
        <w:bottom w:val="none" w:sz="0" w:space="0" w:color="auto"/>
        <w:right w:val="none" w:sz="0" w:space="0" w:color="auto"/>
      </w:divBdr>
    </w:div>
    <w:div w:id="943801362">
      <w:bodyDiv w:val="1"/>
      <w:marLeft w:val="0"/>
      <w:marRight w:val="0"/>
      <w:marTop w:val="0"/>
      <w:marBottom w:val="0"/>
      <w:divBdr>
        <w:top w:val="none" w:sz="0" w:space="0" w:color="auto"/>
        <w:left w:val="none" w:sz="0" w:space="0" w:color="auto"/>
        <w:bottom w:val="none" w:sz="0" w:space="0" w:color="auto"/>
        <w:right w:val="none" w:sz="0" w:space="0" w:color="auto"/>
      </w:divBdr>
    </w:div>
    <w:div w:id="943802753">
      <w:bodyDiv w:val="1"/>
      <w:marLeft w:val="0"/>
      <w:marRight w:val="0"/>
      <w:marTop w:val="0"/>
      <w:marBottom w:val="0"/>
      <w:divBdr>
        <w:top w:val="none" w:sz="0" w:space="0" w:color="auto"/>
        <w:left w:val="none" w:sz="0" w:space="0" w:color="auto"/>
        <w:bottom w:val="none" w:sz="0" w:space="0" w:color="auto"/>
        <w:right w:val="none" w:sz="0" w:space="0" w:color="auto"/>
      </w:divBdr>
    </w:div>
    <w:div w:id="943852333">
      <w:bodyDiv w:val="1"/>
      <w:marLeft w:val="0"/>
      <w:marRight w:val="0"/>
      <w:marTop w:val="0"/>
      <w:marBottom w:val="0"/>
      <w:divBdr>
        <w:top w:val="none" w:sz="0" w:space="0" w:color="auto"/>
        <w:left w:val="none" w:sz="0" w:space="0" w:color="auto"/>
        <w:bottom w:val="none" w:sz="0" w:space="0" w:color="auto"/>
        <w:right w:val="none" w:sz="0" w:space="0" w:color="auto"/>
      </w:divBdr>
    </w:div>
    <w:div w:id="943925945">
      <w:bodyDiv w:val="1"/>
      <w:marLeft w:val="0"/>
      <w:marRight w:val="0"/>
      <w:marTop w:val="0"/>
      <w:marBottom w:val="0"/>
      <w:divBdr>
        <w:top w:val="none" w:sz="0" w:space="0" w:color="auto"/>
        <w:left w:val="none" w:sz="0" w:space="0" w:color="auto"/>
        <w:bottom w:val="none" w:sz="0" w:space="0" w:color="auto"/>
        <w:right w:val="none" w:sz="0" w:space="0" w:color="auto"/>
      </w:divBdr>
    </w:div>
    <w:div w:id="944075174">
      <w:bodyDiv w:val="1"/>
      <w:marLeft w:val="0"/>
      <w:marRight w:val="0"/>
      <w:marTop w:val="0"/>
      <w:marBottom w:val="0"/>
      <w:divBdr>
        <w:top w:val="none" w:sz="0" w:space="0" w:color="auto"/>
        <w:left w:val="none" w:sz="0" w:space="0" w:color="auto"/>
        <w:bottom w:val="none" w:sz="0" w:space="0" w:color="auto"/>
        <w:right w:val="none" w:sz="0" w:space="0" w:color="auto"/>
      </w:divBdr>
    </w:div>
    <w:div w:id="944115712">
      <w:bodyDiv w:val="1"/>
      <w:marLeft w:val="0"/>
      <w:marRight w:val="0"/>
      <w:marTop w:val="0"/>
      <w:marBottom w:val="0"/>
      <w:divBdr>
        <w:top w:val="none" w:sz="0" w:space="0" w:color="auto"/>
        <w:left w:val="none" w:sz="0" w:space="0" w:color="auto"/>
        <w:bottom w:val="none" w:sz="0" w:space="0" w:color="auto"/>
        <w:right w:val="none" w:sz="0" w:space="0" w:color="auto"/>
      </w:divBdr>
    </w:div>
    <w:div w:id="944381805">
      <w:bodyDiv w:val="1"/>
      <w:marLeft w:val="0"/>
      <w:marRight w:val="0"/>
      <w:marTop w:val="0"/>
      <w:marBottom w:val="0"/>
      <w:divBdr>
        <w:top w:val="none" w:sz="0" w:space="0" w:color="auto"/>
        <w:left w:val="none" w:sz="0" w:space="0" w:color="auto"/>
        <w:bottom w:val="none" w:sz="0" w:space="0" w:color="auto"/>
        <w:right w:val="none" w:sz="0" w:space="0" w:color="auto"/>
      </w:divBdr>
    </w:div>
    <w:div w:id="944384301">
      <w:bodyDiv w:val="1"/>
      <w:marLeft w:val="0"/>
      <w:marRight w:val="0"/>
      <w:marTop w:val="0"/>
      <w:marBottom w:val="0"/>
      <w:divBdr>
        <w:top w:val="none" w:sz="0" w:space="0" w:color="auto"/>
        <w:left w:val="none" w:sz="0" w:space="0" w:color="auto"/>
        <w:bottom w:val="none" w:sz="0" w:space="0" w:color="auto"/>
        <w:right w:val="none" w:sz="0" w:space="0" w:color="auto"/>
      </w:divBdr>
    </w:div>
    <w:div w:id="944578905">
      <w:bodyDiv w:val="1"/>
      <w:marLeft w:val="0"/>
      <w:marRight w:val="0"/>
      <w:marTop w:val="0"/>
      <w:marBottom w:val="0"/>
      <w:divBdr>
        <w:top w:val="none" w:sz="0" w:space="0" w:color="auto"/>
        <w:left w:val="none" w:sz="0" w:space="0" w:color="auto"/>
        <w:bottom w:val="none" w:sz="0" w:space="0" w:color="auto"/>
        <w:right w:val="none" w:sz="0" w:space="0" w:color="auto"/>
      </w:divBdr>
    </w:div>
    <w:div w:id="944651498">
      <w:bodyDiv w:val="1"/>
      <w:marLeft w:val="0"/>
      <w:marRight w:val="0"/>
      <w:marTop w:val="0"/>
      <w:marBottom w:val="0"/>
      <w:divBdr>
        <w:top w:val="none" w:sz="0" w:space="0" w:color="auto"/>
        <w:left w:val="none" w:sz="0" w:space="0" w:color="auto"/>
        <w:bottom w:val="none" w:sz="0" w:space="0" w:color="auto"/>
        <w:right w:val="none" w:sz="0" w:space="0" w:color="auto"/>
      </w:divBdr>
    </w:div>
    <w:div w:id="944655656">
      <w:bodyDiv w:val="1"/>
      <w:marLeft w:val="0"/>
      <w:marRight w:val="0"/>
      <w:marTop w:val="0"/>
      <w:marBottom w:val="0"/>
      <w:divBdr>
        <w:top w:val="none" w:sz="0" w:space="0" w:color="auto"/>
        <w:left w:val="none" w:sz="0" w:space="0" w:color="auto"/>
        <w:bottom w:val="none" w:sz="0" w:space="0" w:color="auto"/>
        <w:right w:val="none" w:sz="0" w:space="0" w:color="auto"/>
      </w:divBdr>
    </w:div>
    <w:div w:id="944656881">
      <w:bodyDiv w:val="1"/>
      <w:marLeft w:val="0"/>
      <w:marRight w:val="0"/>
      <w:marTop w:val="0"/>
      <w:marBottom w:val="0"/>
      <w:divBdr>
        <w:top w:val="none" w:sz="0" w:space="0" w:color="auto"/>
        <w:left w:val="none" w:sz="0" w:space="0" w:color="auto"/>
        <w:bottom w:val="none" w:sz="0" w:space="0" w:color="auto"/>
        <w:right w:val="none" w:sz="0" w:space="0" w:color="auto"/>
      </w:divBdr>
    </w:div>
    <w:div w:id="944701491">
      <w:bodyDiv w:val="1"/>
      <w:marLeft w:val="0"/>
      <w:marRight w:val="0"/>
      <w:marTop w:val="0"/>
      <w:marBottom w:val="0"/>
      <w:divBdr>
        <w:top w:val="none" w:sz="0" w:space="0" w:color="auto"/>
        <w:left w:val="none" w:sz="0" w:space="0" w:color="auto"/>
        <w:bottom w:val="none" w:sz="0" w:space="0" w:color="auto"/>
        <w:right w:val="none" w:sz="0" w:space="0" w:color="auto"/>
      </w:divBdr>
    </w:div>
    <w:div w:id="944728180">
      <w:bodyDiv w:val="1"/>
      <w:marLeft w:val="0"/>
      <w:marRight w:val="0"/>
      <w:marTop w:val="0"/>
      <w:marBottom w:val="0"/>
      <w:divBdr>
        <w:top w:val="none" w:sz="0" w:space="0" w:color="auto"/>
        <w:left w:val="none" w:sz="0" w:space="0" w:color="auto"/>
        <w:bottom w:val="none" w:sz="0" w:space="0" w:color="auto"/>
        <w:right w:val="none" w:sz="0" w:space="0" w:color="auto"/>
      </w:divBdr>
    </w:div>
    <w:div w:id="944733510">
      <w:bodyDiv w:val="1"/>
      <w:marLeft w:val="0"/>
      <w:marRight w:val="0"/>
      <w:marTop w:val="0"/>
      <w:marBottom w:val="0"/>
      <w:divBdr>
        <w:top w:val="none" w:sz="0" w:space="0" w:color="auto"/>
        <w:left w:val="none" w:sz="0" w:space="0" w:color="auto"/>
        <w:bottom w:val="none" w:sz="0" w:space="0" w:color="auto"/>
        <w:right w:val="none" w:sz="0" w:space="0" w:color="auto"/>
      </w:divBdr>
    </w:div>
    <w:div w:id="944774844">
      <w:bodyDiv w:val="1"/>
      <w:marLeft w:val="0"/>
      <w:marRight w:val="0"/>
      <w:marTop w:val="0"/>
      <w:marBottom w:val="0"/>
      <w:divBdr>
        <w:top w:val="none" w:sz="0" w:space="0" w:color="auto"/>
        <w:left w:val="none" w:sz="0" w:space="0" w:color="auto"/>
        <w:bottom w:val="none" w:sz="0" w:space="0" w:color="auto"/>
        <w:right w:val="none" w:sz="0" w:space="0" w:color="auto"/>
      </w:divBdr>
    </w:div>
    <w:div w:id="944777032">
      <w:bodyDiv w:val="1"/>
      <w:marLeft w:val="0"/>
      <w:marRight w:val="0"/>
      <w:marTop w:val="0"/>
      <w:marBottom w:val="0"/>
      <w:divBdr>
        <w:top w:val="none" w:sz="0" w:space="0" w:color="auto"/>
        <w:left w:val="none" w:sz="0" w:space="0" w:color="auto"/>
        <w:bottom w:val="none" w:sz="0" w:space="0" w:color="auto"/>
        <w:right w:val="none" w:sz="0" w:space="0" w:color="auto"/>
      </w:divBdr>
    </w:div>
    <w:div w:id="944922512">
      <w:bodyDiv w:val="1"/>
      <w:marLeft w:val="0"/>
      <w:marRight w:val="0"/>
      <w:marTop w:val="0"/>
      <w:marBottom w:val="0"/>
      <w:divBdr>
        <w:top w:val="none" w:sz="0" w:space="0" w:color="auto"/>
        <w:left w:val="none" w:sz="0" w:space="0" w:color="auto"/>
        <w:bottom w:val="none" w:sz="0" w:space="0" w:color="auto"/>
        <w:right w:val="none" w:sz="0" w:space="0" w:color="auto"/>
      </w:divBdr>
    </w:div>
    <w:div w:id="944923001">
      <w:bodyDiv w:val="1"/>
      <w:marLeft w:val="0"/>
      <w:marRight w:val="0"/>
      <w:marTop w:val="0"/>
      <w:marBottom w:val="0"/>
      <w:divBdr>
        <w:top w:val="none" w:sz="0" w:space="0" w:color="auto"/>
        <w:left w:val="none" w:sz="0" w:space="0" w:color="auto"/>
        <w:bottom w:val="none" w:sz="0" w:space="0" w:color="auto"/>
        <w:right w:val="none" w:sz="0" w:space="0" w:color="auto"/>
      </w:divBdr>
    </w:div>
    <w:div w:id="944996154">
      <w:bodyDiv w:val="1"/>
      <w:marLeft w:val="0"/>
      <w:marRight w:val="0"/>
      <w:marTop w:val="0"/>
      <w:marBottom w:val="0"/>
      <w:divBdr>
        <w:top w:val="none" w:sz="0" w:space="0" w:color="auto"/>
        <w:left w:val="none" w:sz="0" w:space="0" w:color="auto"/>
        <w:bottom w:val="none" w:sz="0" w:space="0" w:color="auto"/>
        <w:right w:val="none" w:sz="0" w:space="0" w:color="auto"/>
      </w:divBdr>
    </w:div>
    <w:div w:id="945038001">
      <w:bodyDiv w:val="1"/>
      <w:marLeft w:val="0"/>
      <w:marRight w:val="0"/>
      <w:marTop w:val="0"/>
      <w:marBottom w:val="0"/>
      <w:divBdr>
        <w:top w:val="none" w:sz="0" w:space="0" w:color="auto"/>
        <w:left w:val="none" w:sz="0" w:space="0" w:color="auto"/>
        <w:bottom w:val="none" w:sz="0" w:space="0" w:color="auto"/>
        <w:right w:val="none" w:sz="0" w:space="0" w:color="auto"/>
      </w:divBdr>
    </w:div>
    <w:div w:id="945038468">
      <w:bodyDiv w:val="1"/>
      <w:marLeft w:val="0"/>
      <w:marRight w:val="0"/>
      <w:marTop w:val="0"/>
      <w:marBottom w:val="0"/>
      <w:divBdr>
        <w:top w:val="none" w:sz="0" w:space="0" w:color="auto"/>
        <w:left w:val="none" w:sz="0" w:space="0" w:color="auto"/>
        <w:bottom w:val="none" w:sz="0" w:space="0" w:color="auto"/>
        <w:right w:val="none" w:sz="0" w:space="0" w:color="auto"/>
      </w:divBdr>
    </w:div>
    <w:div w:id="945044607">
      <w:bodyDiv w:val="1"/>
      <w:marLeft w:val="0"/>
      <w:marRight w:val="0"/>
      <w:marTop w:val="0"/>
      <w:marBottom w:val="0"/>
      <w:divBdr>
        <w:top w:val="none" w:sz="0" w:space="0" w:color="auto"/>
        <w:left w:val="none" w:sz="0" w:space="0" w:color="auto"/>
        <w:bottom w:val="none" w:sz="0" w:space="0" w:color="auto"/>
        <w:right w:val="none" w:sz="0" w:space="0" w:color="auto"/>
      </w:divBdr>
    </w:div>
    <w:div w:id="945044991">
      <w:bodyDiv w:val="1"/>
      <w:marLeft w:val="0"/>
      <w:marRight w:val="0"/>
      <w:marTop w:val="0"/>
      <w:marBottom w:val="0"/>
      <w:divBdr>
        <w:top w:val="none" w:sz="0" w:space="0" w:color="auto"/>
        <w:left w:val="none" w:sz="0" w:space="0" w:color="auto"/>
        <w:bottom w:val="none" w:sz="0" w:space="0" w:color="auto"/>
        <w:right w:val="none" w:sz="0" w:space="0" w:color="auto"/>
      </w:divBdr>
    </w:div>
    <w:div w:id="945112268">
      <w:bodyDiv w:val="1"/>
      <w:marLeft w:val="0"/>
      <w:marRight w:val="0"/>
      <w:marTop w:val="0"/>
      <w:marBottom w:val="0"/>
      <w:divBdr>
        <w:top w:val="none" w:sz="0" w:space="0" w:color="auto"/>
        <w:left w:val="none" w:sz="0" w:space="0" w:color="auto"/>
        <w:bottom w:val="none" w:sz="0" w:space="0" w:color="auto"/>
        <w:right w:val="none" w:sz="0" w:space="0" w:color="auto"/>
      </w:divBdr>
    </w:div>
    <w:div w:id="945189151">
      <w:bodyDiv w:val="1"/>
      <w:marLeft w:val="0"/>
      <w:marRight w:val="0"/>
      <w:marTop w:val="0"/>
      <w:marBottom w:val="0"/>
      <w:divBdr>
        <w:top w:val="none" w:sz="0" w:space="0" w:color="auto"/>
        <w:left w:val="none" w:sz="0" w:space="0" w:color="auto"/>
        <w:bottom w:val="none" w:sz="0" w:space="0" w:color="auto"/>
        <w:right w:val="none" w:sz="0" w:space="0" w:color="auto"/>
      </w:divBdr>
    </w:div>
    <w:div w:id="945230853">
      <w:bodyDiv w:val="1"/>
      <w:marLeft w:val="0"/>
      <w:marRight w:val="0"/>
      <w:marTop w:val="0"/>
      <w:marBottom w:val="0"/>
      <w:divBdr>
        <w:top w:val="none" w:sz="0" w:space="0" w:color="auto"/>
        <w:left w:val="none" w:sz="0" w:space="0" w:color="auto"/>
        <w:bottom w:val="none" w:sz="0" w:space="0" w:color="auto"/>
        <w:right w:val="none" w:sz="0" w:space="0" w:color="auto"/>
      </w:divBdr>
    </w:div>
    <w:div w:id="945235307">
      <w:bodyDiv w:val="1"/>
      <w:marLeft w:val="0"/>
      <w:marRight w:val="0"/>
      <w:marTop w:val="0"/>
      <w:marBottom w:val="0"/>
      <w:divBdr>
        <w:top w:val="none" w:sz="0" w:space="0" w:color="auto"/>
        <w:left w:val="none" w:sz="0" w:space="0" w:color="auto"/>
        <w:bottom w:val="none" w:sz="0" w:space="0" w:color="auto"/>
        <w:right w:val="none" w:sz="0" w:space="0" w:color="auto"/>
      </w:divBdr>
    </w:div>
    <w:div w:id="945237104">
      <w:bodyDiv w:val="1"/>
      <w:marLeft w:val="0"/>
      <w:marRight w:val="0"/>
      <w:marTop w:val="0"/>
      <w:marBottom w:val="0"/>
      <w:divBdr>
        <w:top w:val="none" w:sz="0" w:space="0" w:color="auto"/>
        <w:left w:val="none" w:sz="0" w:space="0" w:color="auto"/>
        <w:bottom w:val="none" w:sz="0" w:space="0" w:color="auto"/>
        <w:right w:val="none" w:sz="0" w:space="0" w:color="auto"/>
      </w:divBdr>
    </w:div>
    <w:div w:id="945306427">
      <w:bodyDiv w:val="1"/>
      <w:marLeft w:val="0"/>
      <w:marRight w:val="0"/>
      <w:marTop w:val="0"/>
      <w:marBottom w:val="0"/>
      <w:divBdr>
        <w:top w:val="none" w:sz="0" w:space="0" w:color="auto"/>
        <w:left w:val="none" w:sz="0" w:space="0" w:color="auto"/>
        <w:bottom w:val="none" w:sz="0" w:space="0" w:color="auto"/>
        <w:right w:val="none" w:sz="0" w:space="0" w:color="auto"/>
      </w:divBdr>
    </w:div>
    <w:div w:id="945498528">
      <w:bodyDiv w:val="1"/>
      <w:marLeft w:val="0"/>
      <w:marRight w:val="0"/>
      <w:marTop w:val="0"/>
      <w:marBottom w:val="0"/>
      <w:divBdr>
        <w:top w:val="none" w:sz="0" w:space="0" w:color="auto"/>
        <w:left w:val="none" w:sz="0" w:space="0" w:color="auto"/>
        <w:bottom w:val="none" w:sz="0" w:space="0" w:color="auto"/>
        <w:right w:val="none" w:sz="0" w:space="0" w:color="auto"/>
      </w:divBdr>
    </w:div>
    <w:div w:id="945501147">
      <w:bodyDiv w:val="1"/>
      <w:marLeft w:val="0"/>
      <w:marRight w:val="0"/>
      <w:marTop w:val="0"/>
      <w:marBottom w:val="0"/>
      <w:divBdr>
        <w:top w:val="none" w:sz="0" w:space="0" w:color="auto"/>
        <w:left w:val="none" w:sz="0" w:space="0" w:color="auto"/>
        <w:bottom w:val="none" w:sz="0" w:space="0" w:color="auto"/>
        <w:right w:val="none" w:sz="0" w:space="0" w:color="auto"/>
      </w:divBdr>
    </w:div>
    <w:div w:id="945848230">
      <w:bodyDiv w:val="1"/>
      <w:marLeft w:val="0"/>
      <w:marRight w:val="0"/>
      <w:marTop w:val="0"/>
      <w:marBottom w:val="0"/>
      <w:divBdr>
        <w:top w:val="none" w:sz="0" w:space="0" w:color="auto"/>
        <w:left w:val="none" w:sz="0" w:space="0" w:color="auto"/>
        <w:bottom w:val="none" w:sz="0" w:space="0" w:color="auto"/>
        <w:right w:val="none" w:sz="0" w:space="0" w:color="auto"/>
      </w:divBdr>
    </w:div>
    <w:div w:id="945886417">
      <w:bodyDiv w:val="1"/>
      <w:marLeft w:val="0"/>
      <w:marRight w:val="0"/>
      <w:marTop w:val="0"/>
      <w:marBottom w:val="0"/>
      <w:divBdr>
        <w:top w:val="none" w:sz="0" w:space="0" w:color="auto"/>
        <w:left w:val="none" w:sz="0" w:space="0" w:color="auto"/>
        <w:bottom w:val="none" w:sz="0" w:space="0" w:color="auto"/>
        <w:right w:val="none" w:sz="0" w:space="0" w:color="auto"/>
      </w:divBdr>
    </w:div>
    <w:div w:id="945891836">
      <w:bodyDiv w:val="1"/>
      <w:marLeft w:val="0"/>
      <w:marRight w:val="0"/>
      <w:marTop w:val="0"/>
      <w:marBottom w:val="0"/>
      <w:divBdr>
        <w:top w:val="none" w:sz="0" w:space="0" w:color="auto"/>
        <w:left w:val="none" w:sz="0" w:space="0" w:color="auto"/>
        <w:bottom w:val="none" w:sz="0" w:space="0" w:color="auto"/>
        <w:right w:val="none" w:sz="0" w:space="0" w:color="auto"/>
      </w:divBdr>
    </w:div>
    <w:div w:id="946039330">
      <w:bodyDiv w:val="1"/>
      <w:marLeft w:val="0"/>
      <w:marRight w:val="0"/>
      <w:marTop w:val="0"/>
      <w:marBottom w:val="0"/>
      <w:divBdr>
        <w:top w:val="none" w:sz="0" w:space="0" w:color="auto"/>
        <w:left w:val="none" w:sz="0" w:space="0" w:color="auto"/>
        <w:bottom w:val="none" w:sz="0" w:space="0" w:color="auto"/>
        <w:right w:val="none" w:sz="0" w:space="0" w:color="auto"/>
      </w:divBdr>
    </w:div>
    <w:div w:id="946080299">
      <w:bodyDiv w:val="1"/>
      <w:marLeft w:val="0"/>
      <w:marRight w:val="0"/>
      <w:marTop w:val="0"/>
      <w:marBottom w:val="0"/>
      <w:divBdr>
        <w:top w:val="none" w:sz="0" w:space="0" w:color="auto"/>
        <w:left w:val="none" w:sz="0" w:space="0" w:color="auto"/>
        <w:bottom w:val="none" w:sz="0" w:space="0" w:color="auto"/>
        <w:right w:val="none" w:sz="0" w:space="0" w:color="auto"/>
      </w:divBdr>
    </w:div>
    <w:div w:id="946154728">
      <w:bodyDiv w:val="1"/>
      <w:marLeft w:val="0"/>
      <w:marRight w:val="0"/>
      <w:marTop w:val="0"/>
      <w:marBottom w:val="0"/>
      <w:divBdr>
        <w:top w:val="none" w:sz="0" w:space="0" w:color="auto"/>
        <w:left w:val="none" w:sz="0" w:space="0" w:color="auto"/>
        <w:bottom w:val="none" w:sz="0" w:space="0" w:color="auto"/>
        <w:right w:val="none" w:sz="0" w:space="0" w:color="auto"/>
      </w:divBdr>
    </w:div>
    <w:div w:id="946156185">
      <w:bodyDiv w:val="1"/>
      <w:marLeft w:val="0"/>
      <w:marRight w:val="0"/>
      <w:marTop w:val="0"/>
      <w:marBottom w:val="0"/>
      <w:divBdr>
        <w:top w:val="none" w:sz="0" w:space="0" w:color="auto"/>
        <w:left w:val="none" w:sz="0" w:space="0" w:color="auto"/>
        <w:bottom w:val="none" w:sz="0" w:space="0" w:color="auto"/>
        <w:right w:val="none" w:sz="0" w:space="0" w:color="auto"/>
      </w:divBdr>
    </w:div>
    <w:div w:id="946156708">
      <w:bodyDiv w:val="1"/>
      <w:marLeft w:val="0"/>
      <w:marRight w:val="0"/>
      <w:marTop w:val="0"/>
      <w:marBottom w:val="0"/>
      <w:divBdr>
        <w:top w:val="none" w:sz="0" w:space="0" w:color="auto"/>
        <w:left w:val="none" w:sz="0" w:space="0" w:color="auto"/>
        <w:bottom w:val="none" w:sz="0" w:space="0" w:color="auto"/>
        <w:right w:val="none" w:sz="0" w:space="0" w:color="auto"/>
      </w:divBdr>
    </w:div>
    <w:div w:id="946158065">
      <w:bodyDiv w:val="1"/>
      <w:marLeft w:val="0"/>
      <w:marRight w:val="0"/>
      <w:marTop w:val="0"/>
      <w:marBottom w:val="0"/>
      <w:divBdr>
        <w:top w:val="none" w:sz="0" w:space="0" w:color="auto"/>
        <w:left w:val="none" w:sz="0" w:space="0" w:color="auto"/>
        <w:bottom w:val="none" w:sz="0" w:space="0" w:color="auto"/>
        <w:right w:val="none" w:sz="0" w:space="0" w:color="auto"/>
      </w:divBdr>
    </w:div>
    <w:div w:id="946232118">
      <w:bodyDiv w:val="1"/>
      <w:marLeft w:val="0"/>
      <w:marRight w:val="0"/>
      <w:marTop w:val="0"/>
      <w:marBottom w:val="0"/>
      <w:divBdr>
        <w:top w:val="none" w:sz="0" w:space="0" w:color="auto"/>
        <w:left w:val="none" w:sz="0" w:space="0" w:color="auto"/>
        <w:bottom w:val="none" w:sz="0" w:space="0" w:color="auto"/>
        <w:right w:val="none" w:sz="0" w:space="0" w:color="auto"/>
      </w:divBdr>
    </w:div>
    <w:div w:id="946351035">
      <w:bodyDiv w:val="1"/>
      <w:marLeft w:val="0"/>
      <w:marRight w:val="0"/>
      <w:marTop w:val="0"/>
      <w:marBottom w:val="0"/>
      <w:divBdr>
        <w:top w:val="none" w:sz="0" w:space="0" w:color="auto"/>
        <w:left w:val="none" w:sz="0" w:space="0" w:color="auto"/>
        <w:bottom w:val="none" w:sz="0" w:space="0" w:color="auto"/>
        <w:right w:val="none" w:sz="0" w:space="0" w:color="auto"/>
      </w:divBdr>
    </w:div>
    <w:div w:id="946427663">
      <w:bodyDiv w:val="1"/>
      <w:marLeft w:val="0"/>
      <w:marRight w:val="0"/>
      <w:marTop w:val="0"/>
      <w:marBottom w:val="0"/>
      <w:divBdr>
        <w:top w:val="none" w:sz="0" w:space="0" w:color="auto"/>
        <w:left w:val="none" w:sz="0" w:space="0" w:color="auto"/>
        <w:bottom w:val="none" w:sz="0" w:space="0" w:color="auto"/>
        <w:right w:val="none" w:sz="0" w:space="0" w:color="auto"/>
      </w:divBdr>
    </w:div>
    <w:div w:id="946429827">
      <w:bodyDiv w:val="1"/>
      <w:marLeft w:val="0"/>
      <w:marRight w:val="0"/>
      <w:marTop w:val="0"/>
      <w:marBottom w:val="0"/>
      <w:divBdr>
        <w:top w:val="none" w:sz="0" w:space="0" w:color="auto"/>
        <w:left w:val="none" w:sz="0" w:space="0" w:color="auto"/>
        <w:bottom w:val="none" w:sz="0" w:space="0" w:color="auto"/>
        <w:right w:val="none" w:sz="0" w:space="0" w:color="auto"/>
      </w:divBdr>
    </w:div>
    <w:div w:id="946541767">
      <w:bodyDiv w:val="1"/>
      <w:marLeft w:val="0"/>
      <w:marRight w:val="0"/>
      <w:marTop w:val="0"/>
      <w:marBottom w:val="0"/>
      <w:divBdr>
        <w:top w:val="none" w:sz="0" w:space="0" w:color="auto"/>
        <w:left w:val="none" w:sz="0" w:space="0" w:color="auto"/>
        <w:bottom w:val="none" w:sz="0" w:space="0" w:color="auto"/>
        <w:right w:val="none" w:sz="0" w:space="0" w:color="auto"/>
      </w:divBdr>
    </w:div>
    <w:div w:id="946812998">
      <w:bodyDiv w:val="1"/>
      <w:marLeft w:val="0"/>
      <w:marRight w:val="0"/>
      <w:marTop w:val="0"/>
      <w:marBottom w:val="0"/>
      <w:divBdr>
        <w:top w:val="none" w:sz="0" w:space="0" w:color="auto"/>
        <w:left w:val="none" w:sz="0" w:space="0" w:color="auto"/>
        <w:bottom w:val="none" w:sz="0" w:space="0" w:color="auto"/>
        <w:right w:val="none" w:sz="0" w:space="0" w:color="auto"/>
      </w:divBdr>
    </w:div>
    <w:div w:id="947079990">
      <w:bodyDiv w:val="1"/>
      <w:marLeft w:val="0"/>
      <w:marRight w:val="0"/>
      <w:marTop w:val="0"/>
      <w:marBottom w:val="0"/>
      <w:divBdr>
        <w:top w:val="none" w:sz="0" w:space="0" w:color="auto"/>
        <w:left w:val="none" w:sz="0" w:space="0" w:color="auto"/>
        <w:bottom w:val="none" w:sz="0" w:space="0" w:color="auto"/>
        <w:right w:val="none" w:sz="0" w:space="0" w:color="auto"/>
      </w:divBdr>
    </w:div>
    <w:div w:id="947083324">
      <w:bodyDiv w:val="1"/>
      <w:marLeft w:val="0"/>
      <w:marRight w:val="0"/>
      <w:marTop w:val="0"/>
      <w:marBottom w:val="0"/>
      <w:divBdr>
        <w:top w:val="none" w:sz="0" w:space="0" w:color="auto"/>
        <w:left w:val="none" w:sz="0" w:space="0" w:color="auto"/>
        <w:bottom w:val="none" w:sz="0" w:space="0" w:color="auto"/>
        <w:right w:val="none" w:sz="0" w:space="0" w:color="auto"/>
      </w:divBdr>
    </w:div>
    <w:div w:id="947127604">
      <w:bodyDiv w:val="1"/>
      <w:marLeft w:val="0"/>
      <w:marRight w:val="0"/>
      <w:marTop w:val="0"/>
      <w:marBottom w:val="0"/>
      <w:divBdr>
        <w:top w:val="none" w:sz="0" w:space="0" w:color="auto"/>
        <w:left w:val="none" w:sz="0" w:space="0" w:color="auto"/>
        <w:bottom w:val="none" w:sz="0" w:space="0" w:color="auto"/>
        <w:right w:val="none" w:sz="0" w:space="0" w:color="auto"/>
      </w:divBdr>
    </w:div>
    <w:div w:id="947128105">
      <w:bodyDiv w:val="1"/>
      <w:marLeft w:val="0"/>
      <w:marRight w:val="0"/>
      <w:marTop w:val="0"/>
      <w:marBottom w:val="0"/>
      <w:divBdr>
        <w:top w:val="none" w:sz="0" w:space="0" w:color="auto"/>
        <w:left w:val="none" w:sz="0" w:space="0" w:color="auto"/>
        <w:bottom w:val="none" w:sz="0" w:space="0" w:color="auto"/>
        <w:right w:val="none" w:sz="0" w:space="0" w:color="auto"/>
      </w:divBdr>
    </w:div>
    <w:div w:id="947128268">
      <w:bodyDiv w:val="1"/>
      <w:marLeft w:val="0"/>
      <w:marRight w:val="0"/>
      <w:marTop w:val="0"/>
      <w:marBottom w:val="0"/>
      <w:divBdr>
        <w:top w:val="none" w:sz="0" w:space="0" w:color="auto"/>
        <w:left w:val="none" w:sz="0" w:space="0" w:color="auto"/>
        <w:bottom w:val="none" w:sz="0" w:space="0" w:color="auto"/>
        <w:right w:val="none" w:sz="0" w:space="0" w:color="auto"/>
      </w:divBdr>
    </w:div>
    <w:div w:id="947128391">
      <w:bodyDiv w:val="1"/>
      <w:marLeft w:val="0"/>
      <w:marRight w:val="0"/>
      <w:marTop w:val="0"/>
      <w:marBottom w:val="0"/>
      <w:divBdr>
        <w:top w:val="none" w:sz="0" w:space="0" w:color="auto"/>
        <w:left w:val="none" w:sz="0" w:space="0" w:color="auto"/>
        <w:bottom w:val="none" w:sz="0" w:space="0" w:color="auto"/>
        <w:right w:val="none" w:sz="0" w:space="0" w:color="auto"/>
      </w:divBdr>
    </w:div>
    <w:div w:id="947152428">
      <w:bodyDiv w:val="1"/>
      <w:marLeft w:val="0"/>
      <w:marRight w:val="0"/>
      <w:marTop w:val="0"/>
      <w:marBottom w:val="0"/>
      <w:divBdr>
        <w:top w:val="none" w:sz="0" w:space="0" w:color="auto"/>
        <w:left w:val="none" w:sz="0" w:space="0" w:color="auto"/>
        <w:bottom w:val="none" w:sz="0" w:space="0" w:color="auto"/>
        <w:right w:val="none" w:sz="0" w:space="0" w:color="auto"/>
      </w:divBdr>
    </w:div>
    <w:div w:id="947196455">
      <w:bodyDiv w:val="1"/>
      <w:marLeft w:val="0"/>
      <w:marRight w:val="0"/>
      <w:marTop w:val="0"/>
      <w:marBottom w:val="0"/>
      <w:divBdr>
        <w:top w:val="none" w:sz="0" w:space="0" w:color="auto"/>
        <w:left w:val="none" w:sz="0" w:space="0" w:color="auto"/>
        <w:bottom w:val="none" w:sz="0" w:space="0" w:color="auto"/>
        <w:right w:val="none" w:sz="0" w:space="0" w:color="auto"/>
      </w:divBdr>
    </w:div>
    <w:div w:id="947347996">
      <w:bodyDiv w:val="1"/>
      <w:marLeft w:val="0"/>
      <w:marRight w:val="0"/>
      <w:marTop w:val="0"/>
      <w:marBottom w:val="0"/>
      <w:divBdr>
        <w:top w:val="none" w:sz="0" w:space="0" w:color="auto"/>
        <w:left w:val="none" w:sz="0" w:space="0" w:color="auto"/>
        <w:bottom w:val="none" w:sz="0" w:space="0" w:color="auto"/>
        <w:right w:val="none" w:sz="0" w:space="0" w:color="auto"/>
      </w:divBdr>
    </w:div>
    <w:div w:id="947349074">
      <w:bodyDiv w:val="1"/>
      <w:marLeft w:val="0"/>
      <w:marRight w:val="0"/>
      <w:marTop w:val="0"/>
      <w:marBottom w:val="0"/>
      <w:divBdr>
        <w:top w:val="none" w:sz="0" w:space="0" w:color="auto"/>
        <w:left w:val="none" w:sz="0" w:space="0" w:color="auto"/>
        <w:bottom w:val="none" w:sz="0" w:space="0" w:color="auto"/>
        <w:right w:val="none" w:sz="0" w:space="0" w:color="auto"/>
      </w:divBdr>
    </w:div>
    <w:div w:id="947468536">
      <w:bodyDiv w:val="1"/>
      <w:marLeft w:val="0"/>
      <w:marRight w:val="0"/>
      <w:marTop w:val="0"/>
      <w:marBottom w:val="0"/>
      <w:divBdr>
        <w:top w:val="none" w:sz="0" w:space="0" w:color="auto"/>
        <w:left w:val="none" w:sz="0" w:space="0" w:color="auto"/>
        <w:bottom w:val="none" w:sz="0" w:space="0" w:color="auto"/>
        <w:right w:val="none" w:sz="0" w:space="0" w:color="auto"/>
      </w:divBdr>
    </w:div>
    <w:div w:id="947614728">
      <w:bodyDiv w:val="1"/>
      <w:marLeft w:val="0"/>
      <w:marRight w:val="0"/>
      <w:marTop w:val="0"/>
      <w:marBottom w:val="0"/>
      <w:divBdr>
        <w:top w:val="none" w:sz="0" w:space="0" w:color="auto"/>
        <w:left w:val="none" w:sz="0" w:space="0" w:color="auto"/>
        <w:bottom w:val="none" w:sz="0" w:space="0" w:color="auto"/>
        <w:right w:val="none" w:sz="0" w:space="0" w:color="auto"/>
      </w:divBdr>
    </w:div>
    <w:div w:id="947856040">
      <w:bodyDiv w:val="1"/>
      <w:marLeft w:val="0"/>
      <w:marRight w:val="0"/>
      <w:marTop w:val="0"/>
      <w:marBottom w:val="0"/>
      <w:divBdr>
        <w:top w:val="none" w:sz="0" w:space="0" w:color="auto"/>
        <w:left w:val="none" w:sz="0" w:space="0" w:color="auto"/>
        <w:bottom w:val="none" w:sz="0" w:space="0" w:color="auto"/>
        <w:right w:val="none" w:sz="0" w:space="0" w:color="auto"/>
      </w:divBdr>
    </w:div>
    <w:div w:id="947933174">
      <w:bodyDiv w:val="1"/>
      <w:marLeft w:val="0"/>
      <w:marRight w:val="0"/>
      <w:marTop w:val="0"/>
      <w:marBottom w:val="0"/>
      <w:divBdr>
        <w:top w:val="none" w:sz="0" w:space="0" w:color="auto"/>
        <w:left w:val="none" w:sz="0" w:space="0" w:color="auto"/>
        <w:bottom w:val="none" w:sz="0" w:space="0" w:color="auto"/>
        <w:right w:val="none" w:sz="0" w:space="0" w:color="auto"/>
      </w:divBdr>
    </w:div>
    <w:div w:id="948002268">
      <w:bodyDiv w:val="1"/>
      <w:marLeft w:val="0"/>
      <w:marRight w:val="0"/>
      <w:marTop w:val="0"/>
      <w:marBottom w:val="0"/>
      <w:divBdr>
        <w:top w:val="none" w:sz="0" w:space="0" w:color="auto"/>
        <w:left w:val="none" w:sz="0" w:space="0" w:color="auto"/>
        <w:bottom w:val="none" w:sz="0" w:space="0" w:color="auto"/>
        <w:right w:val="none" w:sz="0" w:space="0" w:color="auto"/>
      </w:divBdr>
    </w:div>
    <w:div w:id="948004950">
      <w:bodyDiv w:val="1"/>
      <w:marLeft w:val="0"/>
      <w:marRight w:val="0"/>
      <w:marTop w:val="0"/>
      <w:marBottom w:val="0"/>
      <w:divBdr>
        <w:top w:val="none" w:sz="0" w:space="0" w:color="auto"/>
        <w:left w:val="none" w:sz="0" w:space="0" w:color="auto"/>
        <w:bottom w:val="none" w:sz="0" w:space="0" w:color="auto"/>
        <w:right w:val="none" w:sz="0" w:space="0" w:color="auto"/>
      </w:divBdr>
    </w:div>
    <w:div w:id="948045802">
      <w:bodyDiv w:val="1"/>
      <w:marLeft w:val="0"/>
      <w:marRight w:val="0"/>
      <w:marTop w:val="0"/>
      <w:marBottom w:val="0"/>
      <w:divBdr>
        <w:top w:val="none" w:sz="0" w:space="0" w:color="auto"/>
        <w:left w:val="none" w:sz="0" w:space="0" w:color="auto"/>
        <w:bottom w:val="none" w:sz="0" w:space="0" w:color="auto"/>
        <w:right w:val="none" w:sz="0" w:space="0" w:color="auto"/>
      </w:divBdr>
    </w:div>
    <w:div w:id="948046325">
      <w:bodyDiv w:val="1"/>
      <w:marLeft w:val="0"/>
      <w:marRight w:val="0"/>
      <w:marTop w:val="0"/>
      <w:marBottom w:val="0"/>
      <w:divBdr>
        <w:top w:val="none" w:sz="0" w:space="0" w:color="auto"/>
        <w:left w:val="none" w:sz="0" w:space="0" w:color="auto"/>
        <w:bottom w:val="none" w:sz="0" w:space="0" w:color="auto"/>
        <w:right w:val="none" w:sz="0" w:space="0" w:color="auto"/>
      </w:divBdr>
    </w:div>
    <w:div w:id="948050920">
      <w:bodyDiv w:val="1"/>
      <w:marLeft w:val="0"/>
      <w:marRight w:val="0"/>
      <w:marTop w:val="0"/>
      <w:marBottom w:val="0"/>
      <w:divBdr>
        <w:top w:val="none" w:sz="0" w:space="0" w:color="auto"/>
        <w:left w:val="none" w:sz="0" w:space="0" w:color="auto"/>
        <w:bottom w:val="none" w:sz="0" w:space="0" w:color="auto"/>
        <w:right w:val="none" w:sz="0" w:space="0" w:color="auto"/>
      </w:divBdr>
    </w:div>
    <w:div w:id="948119127">
      <w:bodyDiv w:val="1"/>
      <w:marLeft w:val="0"/>
      <w:marRight w:val="0"/>
      <w:marTop w:val="0"/>
      <w:marBottom w:val="0"/>
      <w:divBdr>
        <w:top w:val="none" w:sz="0" w:space="0" w:color="auto"/>
        <w:left w:val="none" w:sz="0" w:space="0" w:color="auto"/>
        <w:bottom w:val="none" w:sz="0" w:space="0" w:color="auto"/>
        <w:right w:val="none" w:sz="0" w:space="0" w:color="auto"/>
      </w:divBdr>
    </w:div>
    <w:div w:id="948197646">
      <w:bodyDiv w:val="1"/>
      <w:marLeft w:val="0"/>
      <w:marRight w:val="0"/>
      <w:marTop w:val="0"/>
      <w:marBottom w:val="0"/>
      <w:divBdr>
        <w:top w:val="none" w:sz="0" w:space="0" w:color="auto"/>
        <w:left w:val="none" w:sz="0" w:space="0" w:color="auto"/>
        <w:bottom w:val="none" w:sz="0" w:space="0" w:color="auto"/>
        <w:right w:val="none" w:sz="0" w:space="0" w:color="auto"/>
      </w:divBdr>
    </w:div>
    <w:div w:id="948198782">
      <w:bodyDiv w:val="1"/>
      <w:marLeft w:val="0"/>
      <w:marRight w:val="0"/>
      <w:marTop w:val="0"/>
      <w:marBottom w:val="0"/>
      <w:divBdr>
        <w:top w:val="none" w:sz="0" w:space="0" w:color="auto"/>
        <w:left w:val="none" w:sz="0" w:space="0" w:color="auto"/>
        <w:bottom w:val="none" w:sz="0" w:space="0" w:color="auto"/>
        <w:right w:val="none" w:sz="0" w:space="0" w:color="auto"/>
      </w:divBdr>
    </w:div>
    <w:div w:id="948201290">
      <w:bodyDiv w:val="1"/>
      <w:marLeft w:val="0"/>
      <w:marRight w:val="0"/>
      <w:marTop w:val="0"/>
      <w:marBottom w:val="0"/>
      <w:divBdr>
        <w:top w:val="none" w:sz="0" w:space="0" w:color="auto"/>
        <w:left w:val="none" w:sz="0" w:space="0" w:color="auto"/>
        <w:bottom w:val="none" w:sz="0" w:space="0" w:color="auto"/>
        <w:right w:val="none" w:sz="0" w:space="0" w:color="auto"/>
      </w:divBdr>
    </w:div>
    <w:div w:id="948391356">
      <w:bodyDiv w:val="1"/>
      <w:marLeft w:val="0"/>
      <w:marRight w:val="0"/>
      <w:marTop w:val="0"/>
      <w:marBottom w:val="0"/>
      <w:divBdr>
        <w:top w:val="none" w:sz="0" w:space="0" w:color="auto"/>
        <w:left w:val="none" w:sz="0" w:space="0" w:color="auto"/>
        <w:bottom w:val="none" w:sz="0" w:space="0" w:color="auto"/>
        <w:right w:val="none" w:sz="0" w:space="0" w:color="auto"/>
      </w:divBdr>
    </w:div>
    <w:div w:id="948437406">
      <w:bodyDiv w:val="1"/>
      <w:marLeft w:val="0"/>
      <w:marRight w:val="0"/>
      <w:marTop w:val="0"/>
      <w:marBottom w:val="0"/>
      <w:divBdr>
        <w:top w:val="none" w:sz="0" w:space="0" w:color="auto"/>
        <w:left w:val="none" w:sz="0" w:space="0" w:color="auto"/>
        <w:bottom w:val="none" w:sz="0" w:space="0" w:color="auto"/>
        <w:right w:val="none" w:sz="0" w:space="0" w:color="auto"/>
      </w:divBdr>
    </w:div>
    <w:div w:id="948462970">
      <w:bodyDiv w:val="1"/>
      <w:marLeft w:val="0"/>
      <w:marRight w:val="0"/>
      <w:marTop w:val="0"/>
      <w:marBottom w:val="0"/>
      <w:divBdr>
        <w:top w:val="none" w:sz="0" w:space="0" w:color="auto"/>
        <w:left w:val="none" w:sz="0" w:space="0" w:color="auto"/>
        <w:bottom w:val="none" w:sz="0" w:space="0" w:color="auto"/>
        <w:right w:val="none" w:sz="0" w:space="0" w:color="auto"/>
      </w:divBdr>
    </w:div>
    <w:div w:id="948663612">
      <w:bodyDiv w:val="1"/>
      <w:marLeft w:val="0"/>
      <w:marRight w:val="0"/>
      <w:marTop w:val="0"/>
      <w:marBottom w:val="0"/>
      <w:divBdr>
        <w:top w:val="none" w:sz="0" w:space="0" w:color="auto"/>
        <w:left w:val="none" w:sz="0" w:space="0" w:color="auto"/>
        <w:bottom w:val="none" w:sz="0" w:space="0" w:color="auto"/>
        <w:right w:val="none" w:sz="0" w:space="0" w:color="auto"/>
      </w:divBdr>
    </w:div>
    <w:div w:id="948699656">
      <w:bodyDiv w:val="1"/>
      <w:marLeft w:val="0"/>
      <w:marRight w:val="0"/>
      <w:marTop w:val="0"/>
      <w:marBottom w:val="0"/>
      <w:divBdr>
        <w:top w:val="none" w:sz="0" w:space="0" w:color="auto"/>
        <w:left w:val="none" w:sz="0" w:space="0" w:color="auto"/>
        <w:bottom w:val="none" w:sz="0" w:space="0" w:color="auto"/>
        <w:right w:val="none" w:sz="0" w:space="0" w:color="auto"/>
      </w:divBdr>
    </w:div>
    <w:div w:id="948775113">
      <w:bodyDiv w:val="1"/>
      <w:marLeft w:val="0"/>
      <w:marRight w:val="0"/>
      <w:marTop w:val="0"/>
      <w:marBottom w:val="0"/>
      <w:divBdr>
        <w:top w:val="none" w:sz="0" w:space="0" w:color="auto"/>
        <w:left w:val="none" w:sz="0" w:space="0" w:color="auto"/>
        <w:bottom w:val="none" w:sz="0" w:space="0" w:color="auto"/>
        <w:right w:val="none" w:sz="0" w:space="0" w:color="auto"/>
      </w:divBdr>
    </w:div>
    <w:div w:id="948778637">
      <w:bodyDiv w:val="1"/>
      <w:marLeft w:val="0"/>
      <w:marRight w:val="0"/>
      <w:marTop w:val="0"/>
      <w:marBottom w:val="0"/>
      <w:divBdr>
        <w:top w:val="none" w:sz="0" w:space="0" w:color="auto"/>
        <w:left w:val="none" w:sz="0" w:space="0" w:color="auto"/>
        <w:bottom w:val="none" w:sz="0" w:space="0" w:color="auto"/>
        <w:right w:val="none" w:sz="0" w:space="0" w:color="auto"/>
      </w:divBdr>
    </w:div>
    <w:div w:id="949093789">
      <w:bodyDiv w:val="1"/>
      <w:marLeft w:val="0"/>
      <w:marRight w:val="0"/>
      <w:marTop w:val="0"/>
      <w:marBottom w:val="0"/>
      <w:divBdr>
        <w:top w:val="none" w:sz="0" w:space="0" w:color="auto"/>
        <w:left w:val="none" w:sz="0" w:space="0" w:color="auto"/>
        <w:bottom w:val="none" w:sz="0" w:space="0" w:color="auto"/>
        <w:right w:val="none" w:sz="0" w:space="0" w:color="auto"/>
      </w:divBdr>
    </w:div>
    <w:div w:id="949169985">
      <w:bodyDiv w:val="1"/>
      <w:marLeft w:val="0"/>
      <w:marRight w:val="0"/>
      <w:marTop w:val="0"/>
      <w:marBottom w:val="0"/>
      <w:divBdr>
        <w:top w:val="none" w:sz="0" w:space="0" w:color="auto"/>
        <w:left w:val="none" w:sz="0" w:space="0" w:color="auto"/>
        <w:bottom w:val="none" w:sz="0" w:space="0" w:color="auto"/>
        <w:right w:val="none" w:sz="0" w:space="0" w:color="auto"/>
      </w:divBdr>
    </w:div>
    <w:div w:id="949319258">
      <w:bodyDiv w:val="1"/>
      <w:marLeft w:val="0"/>
      <w:marRight w:val="0"/>
      <w:marTop w:val="0"/>
      <w:marBottom w:val="0"/>
      <w:divBdr>
        <w:top w:val="none" w:sz="0" w:space="0" w:color="auto"/>
        <w:left w:val="none" w:sz="0" w:space="0" w:color="auto"/>
        <w:bottom w:val="none" w:sz="0" w:space="0" w:color="auto"/>
        <w:right w:val="none" w:sz="0" w:space="0" w:color="auto"/>
      </w:divBdr>
    </w:div>
    <w:div w:id="949356230">
      <w:bodyDiv w:val="1"/>
      <w:marLeft w:val="0"/>
      <w:marRight w:val="0"/>
      <w:marTop w:val="0"/>
      <w:marBottom w:val="0"/>
      <w:divBdr>
        <w:top w:val="none" w:sz="0" w:space="0" w:color="auto"/>
        <w:left w:val="none" w:sz="0" w:space="0" w:color="auto"/>
        <w:bottom w:val="none" w:sz="0" w:space="0" w:color="auto"/>
        <w:right w:val="none" w:sz="0" w:space="0" w:color="auto"/>
      </w:divBdr>
    </w:div>
    <w:div w:id="949434954">
      <w:bodyDiv w:val="1"/>
      <w:marLeft w:val="0"/>
      <w:marRight w:val="0"/>
      <w:marTop w:val="0"/>
      <w:marBottom w:val="0"/>
      <w:divBdr>
        <w:top w:val="none" w:sz="0" w:space="0" w:color="auto"/>
        <w:left w:val="none" w:sz="0" w:space="0" w:color="auto"/>
        <w:bottom w:val="none" w:sz="0" w:space="0" w:color="auto"/>
        <w:right w:val="none" w:sz="0" w:space="0" w:color="auto"/>
      </w:divBdr>
    </w:div>
    <w:div w:id="949508095">
      <w:bodyDiv w:val="1"/>
      <w:marLeft w:val="0"/>
      <w:marRight w:val="0"/>
      <w:marTop w:val="0"/>
      <w:marBottom w:val="0"/>
      <w:divBdr>
        <w:top w:val="none" w:sz="0" w:space="0" w:color="auto"/>
        <w:left w:val="none" w:sz="0" w:space="0" w:color="auto"/>
        <w:bottom w:val="none" w:sz="0" w:space="0" w:color="auto"/>
        <w:right w:val="none" w:sz="0" w:space="0" w:color="auto"/>
      </w:divBdr>
    </w:div>
    <w:div w:id="949512881">
      <w:bodyDiv w:val="1"/>
      <w:marLeft w:val="0"/>
      <w:marRight w:val="0"/>
      <w:marTop w:val="0"/>
      <w:marBottom w:val="0"/>
      <w:divBdr>
        <w:top w:val="none" w:sz="0" w:space="0" w:color="auto"/>
        <w:left w:val="none" w:sz="0" w:space="0" w:color="auto"/>
        <w:bottom w:val="none" w:sz="0" w:space="0" w:color="auto"/>
        <w:right w:val="none" w:sz="0" w:space="0" w:color="auto"/>
      </w:divBdr>
    </w:div>
    <w:div w:id="949513202">
      <w:bodyDiv w:val="1"/>
      <w:marLeft w:val="0"/>
      <w:marRight w:val="0"/>
      <w:marTop w:val="0"/>
      <w:marBottom w:val="0"/>
      <w:divBdr>
        <w:top w:val="none" w:sz="0" w:space="0" w:color="auto"/>
        <w:left w:val="none" w:sz="0" w:space="0" w:color="auto"/>
        <w:bottom w:val="none" w:sz="0" w:space="0" w:color="auto"/>
        <w:right w:val="none" w:sz="0" w:space="0" w:color="auto"/>
      </w:divBdr>
    </w:div>
    <w:div w:id="949627491">
      <w:bodyDiv w:val="1"/>
      <w:marLeft w:val="0"/>
      <w:marRight w:val="0"/>
      <w:marTop w:val="0"/>
      <w:marBottom w:val="0"/>
      <w:divBdr>
        <w:top w:val="none" w:sz="0" w:space="0" w:color="auto"/>
        <w:left w:val="none" w:sz="0" w:space="0" w:color="auto"/>
        <w:bottom w:val="none" w:sz="0" w:space="0" w:color="auto"/>
        <w:right w:val="none" w:sz="0" w:space="0" w:color="auto"/>
      </w:divBdr>
    </w:div>
    <w:div w:id="949629298">
      <w:bodyDiv w:val="1"/>
      <w:marLeft w:val="0"/>
      <w:marRight w:val="0"/>
      <w:marTop w:val="0"/>
      <w:marBottom w:val="0"/>
      <w:divBdr>
        <w:top w:val="none" w:sz="0" w:space="0" w:color="auto"/>
        <w:left w:val="none" w:sz="0" w:space="0" w:color="auto"/>
        <w:bottom w:val="none" w:sz="0" w:space="0" w:color="auto"/>
        <w:right w:val="none" w:sz="0" w:space="0" w:color="auto"/>
      </w:divBdr>
    </w:div>
    <w:div w:id="949775794">
      <w:bodyDiv w:val="1"/>
      <w:marLeft w:val="0"/>
      <w:marRight w:val="0"/>
      <w:marTop w:val="0"/>
      <w:marBottom w:val="0"/>
      <w:divBdr>
        <w:top w:val="none" w:sz="0" w:space="0" w:color="auto"/>
        <w:left w:val="none" w:sz="0" w:space="0" w:color="auto"/>
        <w:bottom w:val="none" w:sz="0" w:space="0" w:color="auto"/>
        <w:right w:val="none" w:sz="0" w:space="0" w:color="auto"/>
      </w:divBdr>
    </w:div>
    <w:div w:id="949779872">
      <w:bodyDiv w:val="1"/>
      <w:marLeft w:val="0"/>
      <w:marRight w:val="0"/>
      <w:marTop w:val="0"/>
      <w:marBottom w:val="0"/>
      <w:divBdr>
        <w:top w:val="none" w:sz="0" w:space="0" w:color="auto"/>
        <w:left w:val="none" w:sz="0" w:space="0" w:color="auto"/>
        <w:bottom w:val="none" w:sz="0" w:space="0" w:color="auto"/>
        <w:right w:val="none" w:sz="0" w:space="0" w:color="auto"/>
      </w:divBdr>
    </w:div>
    <w:div w:id="949972527">
      <w:bodyDiv w:val="1"/>
      <w:marLeft w:val="0"/>
      <w:marRight w:val="0"/>
      <w:marTop w:val="0"/>
      <w:marBottom w:val="0"/>
      <w:divBdr>
        <w:top w:val="none" w:sz="0" w:space="0" w:color="auto"/>
        <w:left w:val="none" w:sz="0" w:space="0" w:color="auto"/>
        <w:bottom w:val="none" w:sz="0" w:space="0" w:color="auto"/>
        <w:right w:val="none" w:sz="0" w:space="0" w:color="auto"/>
      </w:divBdr>
    </w:div>
    <w:div w:id="950012570">
      <w:bodyDiv w:val="1"/>
      <w:marLeft w:val="0"/>
      <w:marRight w:val="0"/>
      <w:marTop w:val="0"/>
      <w:marBottom w:val="0"/>
      <w:divBdr>
        <w:top w:val="none" w:sz="0" w:space="0" w:color="auto"/>
        <w:left w:val="none" w:sz="0" w:space="0" w:color="auto"/>
        <w:bottom w:val="none" w:sz="0" w:space="0" w:color="auto"/>
        <w:right w:val="none" w:sz="0" w:space="0" w:color="auto"/>
      </w:divBdr>
    </w:div>
    <w:div w:id="950093653">
      <w:bodyDiv w:val="1"/>
      <w:marLeft w:val="0"/>
      <w:marRight w:val="0"/>
      <w:marTop w:val="0"/>
      <w:marBottom w:val="0"/>
      <w:divBdr>
        <w:top w:val="none" w:sz="0" w:space="0" w:color="auto"/>
        <w:left w:val="none" w:sz="0" w:space="0" w:color="auto"/>
        <w:bottom w:val="none" w:sz="0" w:space="0" w:color="auto"/>
        <w:right w:val="none" w:sz="0" w:space="0" w:color="auto"/>
      </w:divBdr>
    </w:div>
    <w:div w:id="950279763">
      <w:bodyDiv w:val="1"/>
      <w:marLeft w:val="0"/>
      <w:marRight w:val="0"/>
      <w:marTop w:val="0"/>
      <w:marBottom w:val="0"/>
      <w:divBdr>
        <w:top w:val="none" w:sz="0" w:space="0" w:color="auto"/>
        <w:left w:val="none" w:sz="0" w:space="0" w:color="auto"/>
        <w:bottom w:val="none" w:sz="0" w:space="0" w:color="auto"/>
        <w:right w:val="none" w:sz="0" w:space="0" w:color="auto"/>
      </w:divBdr>
    </w:div>
    <w:div w:id="950432531">
      <w:bodyDiv w:val="1"/>
      <w:marLeft w:val="0"/>
      <w:marRight w:val="0"/>
      <w:marTop w:val="0"/>
      <w:marBottom w:val="0"/>
      <w:divBdr>
        <w:top w:val="none" w:sz="0" w:space="0" w:color="auto"/>
        <w:left w:val="none" w:sz="0" w:space="0" w:color="auto"/>
        <w:bottom w:val="none" w:sz="0" w:space="0" w:color="auto"/>
        <w:right w:val="none" w:sz="0" w:space="0" w:color="auto"/>
      </w:divBdr>
    </w:div>
    <w:div w:id="950670761">
      <w:bodyDiv w:val="1"/>
      <w:marLeft w:val="0"/>
      <w:marRight w:val="0"/>
      <w:marTop w:val="0"/>
      <w:marBottom w:val="0"/>
      <w:divBdr>
        <w:top w:val="none" w:sz="0" w:space="0" w:color="auto"/>
        <w:left w:val="none" w:sz="0" w:space="0" w:color="auto"/>
        <w:bottom w:val="none" w:sz="0" w:space="0" w:color="auto"/>
        <w:right w:val="none" w:sz="0" w:space="0" w:color="auto"/>
      </w:divBdr>
    </w:div>
    <w:div w:id="950674137">
      <w:bodyDiv w:val="1"/>
      <w:marLeft w:val="0"/>
      <w:marRight w:val="0"/>
      <w:marTop w:val="0"/>
      <w:marBottom w:val="0"/>
      <w:divBdr>
        <w:top w:val="none" w:sz="0" w:space="0" w:color="auto"/>
        <w:left w:val="none" w:sz="0" w:space="0" w:color="auto"/>
        <w:bottom w:val="none" w:sz="0" w:space="0" w:color="auto"/>
        <w:right w:val="none" w:sz="0" w:space="0" w:color="auto"/>
      </w:divBdr>
    </w:div>
    <w:div w:id="950749194">
      <w:bodyDiv w:val="1"/>
      <w:marLeft w:val="0"/>
      <w:marRight w:val="0"/>
      <w:marTop w:val="0"/>
      <w:marBottom w:val="0"/>
      <w:divBdr>
        <w:top w:val="none" w:sz="0" w:space="0" w:color="auto"/>
        <w:left w:val="none" w:sz="0" w:space="0" w:color="auto"/>
        <w:bottom w:val="none" w:sz="0" w:space="0" w:color="auto"/>
        <w:right w:val="none" w:sz="0" w:space="0" w:color="auto"/>
      </w:divBdr>
    </w:div>
    <w:div w:id="950824519">
      <w:bodyDiv w:val="1"/>
      <w:marLeft w:val="0"/>
      <w:marRight w:val="0"/>
      <w:marTop w:val="0"/>
      <w:marBottom w:val="0"/>
      <w:divBdr>
        <w:top w:val="none" w:sz="0" w:space="0" w:color="auto"/>
        <w:left w:val="none" w:sz="0" w:space="0" w:color="auto"/>
        <w:bottom w:val="none" w:sz="0" w:space="0" w:color="auto"/>
        <w:right w:val="none" w:sz="0" w:space="0" w:color="auto"/>
      </w:divBdr>
    </w:div>
    <w:div w:id="951085814">
      <w:bodyDiv w:val="1"/>
      <w:marLeft w:val="0"/>
      <w:marRight w:val="0"/>
      <w:marTop w:val="0"/>
      <w:marBottom w:val="0"/>
      <w:divBdr>
        <w:top w:val="none" w:sz="0" w:space="0" w:color="auto"/>
        <w:left w:val="none" w:sz="0" w:space="0" w:color="auto"/>
        <w:bottom w:val="none" w:sz="0" w:space="0" w:color="auto"/>
        <w:right w:val="none" w:sz="0" w:space="0" w:color="auto"/>
      </w:divBdr>
    </w:div>
    <w:div w:id="951130022">
      <w:bodyDiv w:val="1"/>
      <w:marLeft w:val="0"/>
      <w:marRight w:val="0"/>
      <w:marTop w:val="0"/>
      <w:marBottom w:val="0"/>
      <w:divBdr>
        <w:top w:val="none" w:sz="0" w:space="0" w:color="auto"/>
        <w:left w:val="none" w:sz="0" w:space="0" w:color="auto"/>
        <w:bottom w:val="none" w:sz="0" w:space="0" w:color="auto"/>
        <w:right w:val="none" w:sz="0" w:space="0" w:color="auto"/>
      </w:divBdr>
    </w:div>
    <w:div w:id="951132773">
      <w:bodyDiv w:val="1"/>
      <w:marLeft w:val="0"/>
      <w:marRight w:val="0"/>
      <w:marTop w:val="0"/>
      <w:marBottom w:val="0"/>
      <w:divBdr>
        <w:top w:val="none" w:sz="0" w:space="0" w:color="auto"/>
        <w:left w:val="none" w:sz="0" w:space="0" w:color="auto"/>
        <w:bottom w:val="none" w:sz="0" w:space="0" w:color="auto"/>
        <w:right w:val="none" w:sz="0" w:space="0" w:color="auto"/>
      </w:divBdr>
    </w:div>
    <w:div w:id="951206111">
      <w:bodyDiv w:val="1"/>
      <w:marLeft w:val="0"/>
      <w:marRight w:val="0"/>
      <w:marTop w:val="0"/>
      <w:marBottom w:val="0"/>
      <w:divBdr>
        <w:top w:val="none" w:sz="0" w:space="0" w:color="auto"/>
        <w:left w:val="none" w:sz="0" w:space="0" w:color="auto"/>
        <w:bottom w:val="none" w:sz="0" w:space="0" w:color="auto"/>
        <w:right w:val="none" w:sz="0" w:space="0" w:color="auto"/>
      </w:divBdr>
    </w:div>
    <w:div w:id="951325920">
      <w:bodyDiv w:val="1"/>
      <w:marLeft w:val="0"/>
      <w:marRight w:val="0"/>
      <w:marTop w:val="0"/>
      <w:marBottom w:val="0"/>
      <w:divBdr>
        <w:top w:val="none" w:sz="0" w:space="0" w:color="auto"/>
        <w:left w:val="none" w:sz="0" w:space="0" w:color="auto"/>
        <w:bottom w:val="none" w:sz="0" w:space="0" w:color="auto"/>
        <w:right w:val="none" w:sz="0" w:space="0" w:color="auto"/>
      </w:divBdr>
    </w:div>
    <w:div w:id="951329707">
      <w:bodyDiv w:val="1"/>
      <w:marLeft w:val="0"/>
      <w:marRight w:val="0"/>
      <w:marTop w:val="0"/>
      <w:marBottom w:val="0"/>
      <w:divBdr>
        <w:top w:val="none" w:sz="0" w:space="0" w:color="auto"/>
        <w:left w:val="none" w:sz="0" w:space="0" w:color="auto"/>
        <w:bottom w:val="none" w:sz="0" w:space="0" w:color="auto"/>
        <w:right w:val="none" w:sz="0" w:space="0" w:color="auto"/>
      </w:divBdr>
    </w:div>
    <w:div w:id="951397901">
      <w:bodyDiv w:val="1"/>
      <w:marLeft w:val="0"/>
      <w:marRight w:val="0"/>
      <w:marTop w:val="0"/>
      <w:marBottom w:val="0"/>
      <w:divBdr>
        <w:top w:val="none" w:sz="0" w:space="0" w:color="auto"/>
        <w:left w:val="none" w:sz="0" w:space="0" w:color="auto"/>
        <w:bottom w:val="none" w:sz="0" w:space="0" w:color="auto"/>
        <w:right w:val="none" w:sz="0" w:space="0" w:color="auto"/>
      </w:divBdr>
    </w:div>
    <w:div w:id="951400451">
      <w:bodyDiv w:val="1"/>
      <w:marLeft w:val="0"/>
      <w:marRight w:val="0"/>
      <w:marTop w:val="0"/>
      <w:marBottom w:val="0"/>
      <w:divBdr>
        <w:top w:val="none" w:sz="0" w:space="0" w:color="auto"/>
        <w:left w:val="none" w:sz="0" w:space="0" w:color="auto"/>
        <w:bottom w:val="none" w:sz="0" w:space="0" w:color="auto"/>
        <w:right w:val="none" w:sz="0" w:space="0" w:color="auto"/>
      </w:divBdr>
    </w:div>
    <w:div w:id="951476009">
      <w:bodyDiv w:val="1"/>
      <w:marLeft w:val="0"/>
      <w:marRight w:val="0"/>
      <w:marTop w:val="0"/>
      <w:marBottom w:val="0"/>
      <w:divBdr>
        <w:top w:val="none" w:sz="0" w:space="0" w:color="auto"/>
        <w:left w:val="none" w:sz="0" w:space="0" w:color="auto"/>
        <w:bottom w:val="none" w:sz="0" w:space="0" w:color="auto"/>
        <w:right w:val="none" w:sz="0" w:space="0" w:color="auto"/>
      </w:divBdr>
    </w:div>
    <w:div w:id="951480408">
      <w:bodyDiv w:val="1"/>
      <w:marLeft w:val="0"/>
      <w:marRight w:val="0"/>
      <w:marTop w:val="0"/>
      <w:marBottom w:val="0"/>
      <w:divBdr>
        <w:top w:val="none" w:sz="0" w:space="0" w:color="auto"/>
        <w:left w:val="none" w:sz="0" w:space="0" w:color="auto"/>
        <w:bottom w:val="none" w:sz="0" w:space="0" w:color="auto"/>
        <w:right w:val="none" w:sz="0" w:space="0" w:color="auto"/>
      </w:divBdr>
    </w:div>
    <w:div w:id="951740614">
      <w:bodyDiv w:val="1"/>
      <w:marLeft w:val="0"/>
      <w:marRight w:val="0"/>
      <w:marTop w:val="0"/>
      <w:marBottom w:val="0"/>
      <w:divBdr>
        <w:top w:val="none" w:sz="0" w:space="0" w:color="auto"/>
        <w:left w:val="none" w:sz="0" w:space="0" w:color="auto"/>
        <w:bottom w:val="none" w:sz="0" w:space="0" w:color="auto"/>
        <w:right w:val="none" w:sz="0" w:space="0" w:color="auto"/>
      </w:divBdr>
    </w:div>
    <w:div w:id="951936102">
      <w:bodyDiv w:val="1"/>
      <w:marLeft w:val="0"/>
      <w:marRight w:val="0"/>
      <w:marTop w:val="0"/>
      <w:marBottom w:val="0"/>
      <w:divBdr>
        <w:top w:val="none" w:sz="0" w:space="0" w:color="auto"/>
        <w:left w:val="none" w:sz="0" w:space="0" w:color="auto"/>
        <w:bottom w:val="none" w:sz="0" w:space="0" w:color="auto"/>
        <w:right w:val="none" w:sz="0" w:space="0" w:color="auto"/>
      </w:divBdr>
    </w:div>
    <w:div w:id="951940621">
      <w:bodyDiv w:val="1"/>
      <w:marLeft w:val="0"/>
      <w:marRight w:val="0"/>
      <w:marTop w:val="0"/>
      <w:marBottom w:val="0"/>
      <w:divBdr>
        <w:top w:val="none" w:sz="0" w:space="0" w:color="auto"/>
        <w:left w:val="none" w:sz="0" w:space="0" w:color="auto"/>
        <w:bottom w:val="none" w:sz="0" w:space="0" w:color="auto"/>
        <w:right w:val="none" w:sz="0" w:space="0" w:color="auto"/>
      </w:divBdr>
    </w:div>
    <w:div w:id="952052320">
      <w:bodyDiv w:val="1"/>
      <w:marLeft w:val="0"/>
      <w:marRight w:val="0"/>
      <w:marTop w:val="0"/>
      <w:marBottom w:val="0"/>
      <w:divBdr>
        <w:top w:val="none" w:sz="0" w:space="0" w:color="auto"/>
        <w:left w:val="none" w:sz="0" w:space="0" w:color="auto"/>
        <w:bottom w:val="none" w:sz="0" w:space="0" w:color="auto"/>
        <w:right w:val="none" w:sz="0" w:space="0" w:color="auto"/>
      </w:divBdr>
    </w:div>
    <w:div w:id="952054692">
      <w:bodyDiv w:val="1"/>
      <w:marLeft w:val="0"/>
      <w:marRight w:val="0"/>
      <w:marTop w:val="0"/>
      <w:marBottom w:val="0"/>
      <w:divBdr>
        <w:top w:val="none" w:sz="0" w:space="0" w:color="auto"/>
        <w:left w:val="none" w:sz="0" w:space="0" w:color="auto"/>
        <w:bottom w:val="none" w:sz="0" w:space="0" w:color="auto"/>
        <w:right w:val="none" w:sz="0" w:space="0" w:color="auto"/>
      </w:divBdr>
    </w:div>
    <w:div w:id="952056881">
      <w:bodyDiv w:val="1"/>
      <w:marLeft w:val="0"/>
      <w:marRight w:val="0"/>
      <w:marTop w:val="0"/>
      <w:marBottom w:val="0"/>
      <w:divBdr>
        <w:top w:val="none" w:sz="0" w:space="0" w:color="auto"/>
        <w:left w:val="none" w:sz="0" w:space="0" w:color="auto"/>
        <w:bottom w:val="none" w:sz="0" w:space="0" w:color="auto"/>
        <w:right w:val="none" w:sz="0" w:space="0" w:color="auto"/>
      </w:divBdr>
    </w:div>
    <w:div w:id="952132994">
      <w:bodyDiv w:val="1"/>
      <w:marLeft w:val="0"/>
      <w:marRight w:val="0"/>
      <w:marTop w:val="0"/>
      <w:marBottom w:val="0"/>
      <w:divBdr>
        <w:top w:val="none" w:sz="0" w:space="0" w:color="auto"/>
        <w:left w:val="none" w:sz="0" w:space="0" w:color="auto"/>
        <w:bottom w:val="none" w:sz="0" w:space="0" w:color="auto"/>
        <w:right w:val="none" w:sz="0" w:space="0" w:color="auto"/>
      </w:divBdr>
    </w:div>
    <w:div w:id="952244534">
      <w:bodyDiv w:val="1"/>
      <w:marLeft w:val="0"/>
      <w:marRight w:val="0"/>
      <w:marTop w:val="0"/>
      <w:marBottom w:val="0"/>
      <w:divBdr>
        <w:top w:val="none" w:sz="0" w:space="0" w:color="auto"/>
        <w:left w:val="none" w:sz="0" w:space="0" w:color="auto"/>
        <w:bottom w:val="none" w:sz="0" w:space="0" w:color="auto"/>
        <w:right w:val="none" w:sz="0" w:space="0" w:color="auto"/>
      </w:divBdr>
    </w:div>
    <w:div w:id="952328614">
      <w:bodyDiv w:val="1"/>
      <w:marLeft w:val="0"/>
      <w:marRight w:val="0"/>
      <w:marTop w:val="0"/>
      <w:marBottom w:val="0"/>
      <w:divBdr>
        <w:top w:val="none" w:sz="0" w:space="0" w:color="auto"/>
        <w:left w:val="none" w:sz="0" w:space="0" w:color="auto"/>
        <w:bottom w:val="none" w:sz="0" w:space="0" w:color="auto"/>
        <w:right w:val="none" w:sz="0" w:space="0" w:color="auto"/>
      </w:divBdr>
    </w:div>
    <w:div w:id="952399604">
      <w:bodyDiv w:val="1"/>
      <w:marLeft w:val="0"/>
      <w:marRight w:val="0"/>
      <w:marTop w:val="0"/>
      <w:marBottom w:val="0"/>
      <w:divBdr>
        <w:top w:val="none" w:sz="0" w:space="0" w:color="auto"/>
        <w:left w:val="none" w:sz="0" w:space="0" w:color="auto"/>
        <w:bottom w:val="none" w:sz="0" w:space="0" w:color="auto"/>
        <w:right w:val="none" w:sz="0" w:space="0" w:color="auto"/>
      </w:divBdr>
    </w:div>
    <w:div w:id="952442512">
      <w:bodyDiv w:val="1"/>
      <w:marLeft w:val="0"/>
      <w:marRight w:val="0"/>
      <w:marTop w:val="0"/>
      <w:marBottom w:val="0"/>
      <w:divBdr>
        <w:top w:val="none" w:sz="0" w:space="0" w:color="auto"/>
        <w:left w:val="none" w:sz="0" w:space="0" w:color="auto"/>
        <w:bottom w:val="none" w:sz="0" w:space="0" w:color="auto"/>
        <w:right w:val="none" w:sz="0" w:space="0" w:color="auto"/>
      </w:divBdr>
    </w:div>
    <w:div w:id="952521781">
      <w:bodyDiv w:val="1"/>
      <w:marLeft w:val="0"/>
      <w:marRight w:val="0"/>
      <w:marTop w:val="0"/>
      <w:marBottom w:val="0"/>
      <w:divBdr>
        <w:top w:val="none" w:sz="0" w:space="0" w:color="auto"/>
        <w:left w:val="none" w:sz="0" w:space="0" w:color="auto"/>
        <w:bottom w:val="none" w:sz="0" w:space="0" w:color="auto"/>
        <w:right w:val="none" w:sz="0" w:space="0" w:color="auto"/>
      </w:divBdr>
    </w:div>
    <w:div w:id="952590397">
      <w:bodyDiv w:val="1"/>
      <w:marLeft w:val="0"/>
      <w:marRight w:val="0"/>
      <w:marTop w:val="0"/>
      <w:marBottom w:val="0"/>
      <w:divBdr>
        <w:top w:val="none" w:sz="0" w:space="0" w:color="auto"/>
        <w:left w:val="none" w:sz="0" w:space="0" w:color="auto"/>
        <w:bottom w:val="none" w:sz="0" w:space="0" w:color="auto"/>
        <w:right w:val="none" w:sz="0" w:space="0" w:color="auto"/>
      </w:divBdr>
    </w:div>
    <w:div w:id="952594934">
      <w:bodyDiv w:val="1"/>
      <w:marLeft w:val="0"/>
      <w:marRight w:val="0"/>
      <w:marTop w:val="0"/>
      <w:marBottom w:val="0"/>
      <w:divBdr>
        <w:top w:val="none" w:sz="0" w:space="0" w:color="auto"/>
        <w:left w:val="none" w:sz="0" w:space="0" w:color="auto"/>
        <w:bottom w:val="none" w:sz="0" w:space="0" w:color="auto"/>
        <w:right w:val="none" w:sz="0" w:space="0" w:color="auto"/>
      </w:divBdr>
    </w:div>
    <w:div w:id="952639573">
      <w:bodyDiv w:val="1"/>
      <w:marLeft w:val="0"/>
      <w:marRight w:val="0"/>
      <w:marTop w:val="0"/>
      <w:marBottom w:val="0"/>
      <w:divBdr>
        <w:top w:val="none" w:sz="0" w:space="0" w:color="auto"/>
        <w:left w:val="none" w:sz="0" w:space="0" w:color="auto"/>
        <w:bottom w:val="none" w:sz="0" w:space="0" w:color="auto"/>
        <w:right w:val="none" w:sz="0" w:space="0" w:color="auto"/>
      </w:divBdr>
    </w:div>
    <w:div w:id="952639941">
      <w:bodyDiv w:val="1"/>
      <w:marLeft w:val="0"/>
      <w:marRight w:val="0"/>
      <w:marTop w:val="0"/>
      <w:marBottom w:val="0"/>
      <w:divBdr>
        <w:top w:val="none" w:sz="0" w:space="0" w:color="auto"/>
        <w:left w:val="none" w:sz="0" w:space="0" w:color="auto"/>
        <w:bottom w:val="none" w:sz="0" w:space="0" w:color="auto"/>
        <w:right w:val="none" w:sz="0" w:space="0" w:color="auto"/>
      </w:divBdr>
    </w:div>
    <w:div w:id="952713424">
      <w:bodyDiv w:val="1"/>
      <w:marLeft w:val="0"/>
      <w:marRight w:val="0"/>
      <w:marTop w:val="0"/>
      <w:marBottom w:val="0"/>
      <w:divBdr>
        <w:top w:val="none" w:sz="0" w:space="0" w:color="auto"/>
        <w:left w:val="none" w:sz="0" w:space="0" w:color="auto"/>
        <w:bottom w:val="none" w:sz="0" w:space="0" w:color="auto"/>
        <w:right w:val="none" w:sz="0" w:space="0" w:color="auto"/>
      </w:divBdr>
    </w:div>
    <w:div w:id="952902318">
      <w:bodyDiv w:val="1"/>
      <w:marLeft w:val="0"/>
      <w:marRight w:val="0"/>
      <w:marTop w:val="0"/>
      <w:marBottom w:val="0"/>
      <w:divBdr>
        <w:top w:val="none" w:sz="0" w:space="0" w:color="auto"/>
        <w:left w:val="none" w:sz="0" w:space="0" w:color="auto"/>
        <w:bottom w:val="none" w:sz="0" w:space="0" w:color="auto"/>
        <w:right w:val="none" w:sz="0" w:space="0" w:color="auto"/>
      </w:divBdr>
    </w:div>
    <w:div w:id="952976498">
      <w:bodyDiv w:val="1"/>
      <w:marLeft w:val="0"/>
      <w:marRight w:val="0"/>
      <w:marTop w:val="0"/>
      <w:marBottom w:val="0"/>
      <w:divBdr>
        <w:top w:val="none" w:sz="0" w:space="0" w:color="auto"/>
        <w:left w:val="none" w:sz="0" w:space="0" w:color="auto"/>
        <w:bottom w:val="none" w:sz="0" w:space="0" w:color="auto"/>
        <w:right w:val="none" w:sz="0" w:space="0" w:color="auto"/>
      </w:divBdr>
    </w:div>
    <w:div w:id="952977678">
      <w:bodyDiv w:val="1"/>
      <w:marLeft w:val="0"/>
      <w:marRight w:val="0"/>
      <w:marTop w:val="0"/>
      <w:marBottom w:val="0"/>
      <w:divBdr>
        <w:top w:val="none" w:sz="0" w:space="0" w:color="auto"/>
        <w:left w:val="none" w:sz="0" w:space="0" w:color="auto"/>
        <w:bottom w:val="none" w:sz="0" w:space="0" w:color="auto"/>
        <w:right w:val="none" w:sz="0" w:space="0" w:color="auto"/>
      </w:divBdr>
    </w:div>
    <w:div w:id="953175459">
      <w:bodyDiv w:val="1"/>
      <w:marLeft w:val="0"/>
      <w:marRight w:val="0"/>
      <w:marTop w:val="0"/>
      <w:marBottom w:val="0"/>
      <w:divBdr>
        <w:top w:val="none" w:sz="0" w:space="0" w:color="auto"/>
        <w:left w:val="none" w:sz="0" w:space="0" w:color="auto"/>
        <w:bottom w:val="none" w:sz="0" w:space="0" w:color="auto"/>
        <w:right w:val="none" w:sz="0" w:space="0" w:color="auto"/>
      </w:divBdr>
    </w:div>
    <w:div w:id="953243505">
      <w:bodyDiv w:val="1"/>
      <w:marLeft w:val="0"/>
      <w:marRight w:val="0"/>
      <w:marTop w:val="0"/>
      <w:marBottom w:val="0"/>
      <w:divBdr>
        <w:top w:val="none" w:sz="0" w:space="0" w:color="auto"/>
        <w:left w:val="none" w:sz="0" w:space="0" w:color="auto"/>
        <w:bottom w:val="none" w:sz="0" w:space="0" w:color="auto"/>
        <w:right w:val="none" w:sz="0" w:space="0" w:color="auto"/>
      </w:divBdr>
    </w:div>
    <w:div w:id="953287210">
      <w:bodyDiv w:val="1"/>
      <w:marLeft w:val="0"/>
      <w:marRight w:val="0"/>
      <w:marTop w:val="0"/>
      <w:marBottom w:val="0"/>
      <w:divBdr>
        <w:top w:val="none" w:sz="0" w:space="0" w:color="auto"/>
        <w:left w:val="none" w:sz="0" w:space="0" w:color="auto"/>
        <w:bottom w:val="none" w:sz="0" w:space="0" w:color="auto"/>
        <w:right w:val="none" w:sz="0" w:space="0" w:color="auto"/>
      </w:divBdr>
    </w:div>
    <w:div w:id="953366585">
      <w:bodyDiv w:val="1"/>
      <w:marLeft w:val="0"/>
      <w:marRight w:val="0"/>
      <w:marTop w:val="0"/>
      <w:marBottom w:val="0"/>
      <w:divBdr>
        <w:top w:val="none" w:sz="0" w:space="0" w:color="auto"/>
        <w:left w:val="none" w:sz="0" w:space="0" w:color="auto"/>
        <w:bottom w:val="none" w:sz="0" w:space="0" w:color="auto"/>
        <w:right w:val="none" w:sz="0" w:space="0" w:color="auto"/>
      </w:divBdr>
    </w:div>
    <w:div w:id="953633089">
      <w:bodyDiv w:val="1"/>
      <w:marLeft w:val="0"/>
      <w:marRight w:val="0"/>
      <w:marTop w:val="0"/>
      <w:marBottom w:val="0"/>
      <w:divBdr>
        <w:top w:val="none" w:sz="0" w:space="0" w:color="auto"/>
        <w:left w:val="none" w:sz="0" w:space="0" w:color="auto"/>
        <w:bottom w:val="none" w:sz="0" w:space="0" w:color="auto"/>
        <w:right w:val="none" w:sz="0" w:space="0" w:color="auto"/>
      </w:divBdr>
    </w:div>
    <w:div w:id="953639409">
      <w:bodyDiv w:val="1"/>
      <w:marLeft w:val="0"/>
      <w:marRight w:val="0"/>
      <w:marTop w:val="0"/>
      <w:marBottom w:val="0"/>
      <w:divBdr>
        <w:top w:val="none" w:sz="0" w:space="0" w:color="auto"/>
        <w:left w:val="none" w:sz="0" w:space="0" w:color="auto"/>
        <w:bottom w:val="none" w:sz="0" w:space="0" w:color="auto"/>
        <w:right w:val="none" w:sz="0" w:space="0" w:color="auto"/>
      </w:divBdr>
    </w:div>
    <w:div w:id="953756907">
      <w:bodyDiv w:val="1"/>
      <w:marLeft w:val="0"/>
      <w:marRight w:val="0"/>
      <w:marTop w:val="0"/>
      <w:marBottom w:val="0"/>
      <w:divBdr>
        <w:top w:val="none" w:sz="0" w:space="0" w:color="auto"/>
        <w:left w:val="none" w:sz="0" w:space="0" w:color="auto"/>
        <w:bottom w:val="none" w:sz="0" w:space="0" w:color="auto"/>
        <w:right w:val="none" w:sz="0" w:space="0" w:color="auto"/>
      </w:divBdr>
    </w:div>
    <w:div w:id="953832161">
      <w:bodyDiv w:val="1"/>
      <w:marLeft w:val="0"/>
      <w:marRight w:val="0"/>
      <w:marTop w:val="0"/>
      <w:marBottom w:val="0"/>
      <w:divBdr>
        <w:top w:val="none" w:sz="0" w:space="0" w:color="auto"/>
        <w:left w:val="none" w:sz="0" w:space="0" w:color="auto"/>
        <w:bottom w:val="none" w:sz="0" w:space="0" w:color="auto"/>
        <w:right w:val="none" w:sz="0" w:space="0" w:color="auto"/>
      </w:divBdr>
    </w:div>
    <w:div w:id="953906376">
      <w:bodyDiv w:val="1"/>
      <w:marLeft w:val="0"/>
      <w:marRight w:val="0"/>
      <w:marTop w:val="0"/>
      <w:marBottom w:val="0"/>
      <w:divBdr>
        <w:top w:val="none" w:sz="0" w:space="0" w:color="auto"/>
        <w:left w:val="none" w:sz="0" w:space="0" w:color="auto"/>
        <w:bottom w:val="none" w:sz="0" w:space="0" w:color="auto"/>
        <w:right w:val="none" w:sz="0" w:space="0" w:color="auto"/>
      </w:divBdr>
    </w:div>
    <w:div w:id="953945486">
      <w:bodyDiv w:val="1"/>
      <w:marLeft w:val="0"/>
      <w:marRight w:val="0"/>
      <w:marTop w:val="0"/>
      <w:marBottom w:val="0"/>
      <w:divBdr>
        <w:top w:val="none" w:sz="0" w:space="0" w:color="auto"/>
        <w:left w:val="none" w:sz="0" w:space="0" w:color="auto"/>
        <w:bottom w:val="none" w:sz="0" w:space="0" w:color="auto"/>
        <w:right w:val="none" w:sz="0" w:space="0" w:color="auto"/>
      </w:divBdr>
    </w:div>
    <w:div w:id="954020950">
      <w:bodyDiv w:val="1"/>
      <w:marLeft w:val="0"/>
      <w:marRight w:val="0"/>
      <w:marTop w:val="0"/>
      <w:marBottom w:val="0"/>
      <w:divBdr>
        <w:top w:val="none" w:sz="0" w:space="0" w:color="auto"/>
        <w:left w:val="none" w:sz="0" w:space="0" w:color="auto"/>
        <w:bottom w:val="none" w:sz="0" w:space="0" w:color="auto"/>
        <w:right w:val="none" w:sz="0" w:space="0" w:color="auto"/>
      </w:divBdr>
    </w:div>
    <w:div w:id="954021297">
      <w:bodyDiv w:val="1"/>
      <w:marLeft w:val="0"/>
      <w:marRight w:val="0"/>
      <w:marTop w:val="0"/>
      <w:marBottom w:val="0"/>
      <w:divBdr>
        <w:top w:val="none" w:sz="0" w:space="0" w:color="auto"/>
        <w:left w:val="none" w:sz="0" w:space="0" w:color="auto"/>
        <w:bottom w:val="none" w:sz="0" w:space="0" w:color="auto"/>
        <w:right w:val="none" w:sz="0" w:space="0" w:color="auto"/>
      </w:divBdr>
    </w:div>
    <w:div w:id="954098414">
      <w:bodyDiv w:val="1"/>
      <w:marLeft w:val="0"/>
      <w:marRight w:val="0"/>
      <w:marTop w:val="0"/>
      <w:marBottom w:val="0"/>
      <w:divBdr>
        <w:top w:val="none" w:sz="0" w:space="0" w:color="auto"/>
        <w:left w:val="none" w:sz="0" w:space="0" w:color="auto"/>
        <w:bottom w:val="none" w:sz="0" w:space="0" w:color="auto"/>
        <w:right w:val="none" w:sz="0" w:space="0" w:color="auto"/>
      </w:divBdr>
    </w:div>
    <w:div w:id="954098586">
      <w:bodyDiv w:val="1"/>
      <w:marLeft w:val="0"/>
      <w:marRight w:val="0"/>
      <w:marTop w:val="0"/>
      <w:marBottom w:val="0"/>
      <w:divBdr>
        <w:top w:val="none" w:sz="0" w:space="0" w:color="auto"/>
        <w:left w:val="none" w:sz="0" w:space="0" w:color="auto"/>
        <w:bottom w:val="none" w:sz="0" w:space="0" w:color="auto"/>
        <w:right w:val="none" w:sz="0" w:space="0" w:color="auto"/>
      </w:divBdr>
    </w:div>
    <w:div w:id="954169393">
      <w:bodyDiv w:val="1"/>
      <w:marLeft w:val="0"/>
      <w:marRight w:val="0"/>
      <w:marTop w:val="0"/>
      <w:marBottom w:val="0"/>
      <w:divBdr>
        <w:top w:val="none" w:sz="0" w:space="0" w:color="auto"/>
        <w:left w:val="none" w:sz="0" w:space="0" w:color="auto"/>
        <w:bottom w:val="none" w:sz="0" w:space="0" w:color="auto"/>
        <w:right w:val="none" w:sz="0" w:space="0" w:color="auto"/>
      </w:divBdr>
    </w:div>
    <w:div w:id="954217683">
      <w:bodyDiv w:val="1"/>
      <w:marLeft w:val="0"/>
      <w:marRight w:val="0"/>
      <w:marTop w:val="0"/>
      <w:marBottom w:val="0"/>
      <w:divBdr>
        <w:top w:val="none" w:sz="0" w:space="0" w:color="auto"/>
        <w:left w:val="none" w:sz="0" w:space="0" w:color="auto"/>
        <w:bottom w:val="none" w:sz="0" w:space="0" w:color="auto"/>
        <w:right w:val="none" w:sz="0" w:space="0" w:color="auto"/>
      </w:divBdr>
    </w:div>
    <w:div w:id="954218573">
      <w:bodyDiv w:val="1"/>
      <w:marLeft w:val="0"/>
      <w:marRight w:val="0"/>
      <w:marTop w:val="0"/>
      <w:marBottom w:val="0"/>
      <w:divBdr>
        <w:top w:val="none" w:sz="0" w:space="0" w:color="auto"/>
        <w:left w:val="none" w:sz="0" w:space="0" w:color="auto"/>
        <w:bottom w:val="none" w:sz="0" w:space="0" w:color="auto"/>
        <w:right w:val="none" w:sz="0" w:space="0" w:color="auto"/>
      </w:divBdr>
    </w:div>
    <w:div w:id="954218755">
      <w:bodyDiv w:val="1"/>
      <w:marLeft w:val="0"/>
      <w:marRight w:val="0"/>
      <w:marTop w:val="0"/>
      <w:marBottom w:val="0"/>
      <w:divBdr>
        <w:top w:val="none" w:sz="0" w:space="0" w:color="auto"/>
        <w:left w:val="none" w:sz="0" w:space="0" w:color="auto"/>
        <w:bottom w:val="none" w:sz="0" w:space="0" w:color="auto"/>
        <w:right w:val="none" w:sz="0" w:space="0" w:color="auto"/>
      </w:divBdr>
    </w:div>
    <w:div w:id="954287365">
      <w:bodyDiv w:val="1"/>
      <w:marLeft w:val="0"/>
      <w:marRight w:val="0"/>
      <w:marTop w:val="0"/>
      <w:marBottom w:val="0"/>
      <w:divBdr>
        <w:top w:val="none" w:sz="0" w:space="0" w:color="auto"/>
        <w:left w:val="none" w:sz="0" w:space="0" w:color="auto"/>
        <w:bottom w:val="none" w:sz="0" w:space="0" w:color="auto"/>
        <w:right w:val="none" w:sz="0" w:space="0" w:color="auto"/>
      </w:divBdr>
    </w:div>
    <w:div w:id="954360430">
      <w:bodyDiv w:val="1"/>
      <w:marLeft w:val="0"/>
      <w:marRight w:val="0"/>
      <w:marTop w:val="0"/>
      <w:marBottom w:val="0"/>
      <w:divBdr>
        <w:top w:val="none" w:sz="0" w:space="0" w:color="auto"/>
        <w:left w:val="none" w:sz="0" w:space="0" w:color="auto"/>
        <w:bottom w:val="none" w:sz="0" w:space="0" w:color="auto"/>
        <w:right w:val="none" w:sz="0" w:space="0" w:color="auto"/>
      </w:divBdr>
    </w:div>
    <w:div w:id="954366453">
      <w:bodyDiv w:val="1"/>
      <w:marLeft w:val="0"/>
      <w:marRight w:val="0"/>
      <w:marTop w:val="0"/>
      <w:marBottom w:val="0"/>
      <w:divBdr>
        <w:top w:val="none" w:sz="0" w:space="0" w:color="auto"/>
        <w:left w:val="none" w:sz="0" w:space="0" w:color="auto"/>
        <w:bottom w:val="none" w:sz="0" w:space="0" w:color="auto"/>
        <w:right w:val="none" w:sz="0" w:space="0" w:color="auto"/>
      </w:divBdr>
    </w:div>
    <w:div w:id="954403870">
      <w:bodyDiv w:val="1"/>
      <w:marLeft w:val="0"/>
      <w:marRight w:val="0"/>
      <w:marTop w:val="0"/>
      <w:marBottom w:val="0"/>
      <w:divBdr>
        <w:top w:val="none" w:sz="0" w:space="0" w:color="auto"/>
        <w:left w:val="none" w:sz="0" w:space="0" w:color="auto"/>
        <w:bottom w:val="none" w:sz="0" w:space="0" w:color="auto"/>
        <w:right w:val="none" w:sz="0" w:space="0" w:color="auto"/>
      </w:divBdr>
    </w:div>
    <w:div w:id="954411065">
      <w:bodyDiv w:val="1"/>
      <w:marLeft w:val="0"/>
      <w:marRight w:val="0"/>
      <w:marTop w:val="0"/>
      <w:marBottom w:val="0"/>
      <w:divBdr>
        <w:top w:val="none" w:sz="0" w:space="0" w:color="auto"/>
        <w:left w:val="none" w:sz="0" w:space="0" w:color="auto"/>
        <w:bottom w:val="none" w:sz="0" w:space="0" w:color="auto"/>
        <w:right w:val="none" w:sz="0" w:space="0" w:color="auto"/>
      </w:divBdr>
    </w:div>
    <w:div w:id="954411322">
      <w:bodyDiv w:val="1"/>
      <w:marLeft w:val="0"/>
      <w:marRight w:val="0"/>
      <w:marTop w:val="0"/>
      <w:marBottom w:val="0"/>
      <w:divBdr>
        <w:top w:val="none" w:sz="0" w:space="0" w:color="auto"/>
        <w:left w:val="none" w:sz="0" w:space="0" w:color="auto"/>
        <w:bottom w:val="none" w:sz="0" w:space="0" w:color="auto"/>
        <w:right w:val="none" w:sz="0" w:space="0" w:color="auto"/>
      </w:divBdr>
    </w:div>
    <w:div w:id="954479006">
      <w:bodyDiv w:val="1"/>
      <w:marLeft w:val="0"/>
      <w:marRight w:val="0"/>
      <w:marTop w:val="0"/>
      <w:marBottom w:val="0"/>
      <w:divBdr>
        <w:top w:val="none" w:sz="0" w:space="0" w:color="auto"/>
        <w:left w:val="none" w:sz="0" w:space="0" w:color="auto"/>
        <w:bottom w:val="none" w:sz="0" w:space="0" w:color="auto"/>
        <w:right w:val="none" w:sz="0" w:space="0" w:color="auto"/>
      </w:divBdr>
    </w:div>
    <w:div w:id="954481259">
      <w:bodyDiv w:val="1"/>
      <w:marLeft w:val="0"/>
      <w:marRight w:val="0"/>
      <w:marTop w:val="0"/>
      <w:marBottom w:val="0"/>
      <w:divBdr>
        <w:top w:val="none" w:sz="0" w:space="0" w:color="auto"/>
        <w:left w:val="none" w:sz="0" w:space="0" w:color="auto"/>
        <w:bottom w:val="none" w:sz="0" w:space="0" w:color="auto"/>
        <w:right w:val="none" w:sz="0" w:space="0" w:color="auto"/>
      </w:divBdr>
    </w:div>
    <w:div w:id="954484249">
      <w:bodyDiv w:val="1"/>
      <w:marLeft w:val="0"/>
      <w:marRight w:val="0"/>
      <w:marTop w:val="0"/>
      <w:marBottom w:val="0"/>
      <w:divBdr>
        <w:top w:val="none" w:sz="0" w:space="0" w:color="auto"/>
        <w:left w:val="none" w:sz="0" w:space="0" w:color="auto"/>
        <w:bottom w:val="none" w:sz="0" w:space="0" w:color="auto"/>
        <w:right w:val="none" w:sz="0" w:space="0" w:color="auto"/>
      </w:divBdr>
    </w:div>
    <w:div w:id="954558672">
      <w:bodyDiv w:val="1"/>
      <w:marLeft w:val="0"/>
      <w:marRight w:val="0"/>
      <w:marTop w:val="0"/>
      <w:marBottom w:val="0"/>
      <w:divBdr>
        <w:top w:val="none" w:sz="0" w:space="0" w:color="auto"/>
        <w:left w:val="none" w:sz="0" w:space="0" w:color="auto"/>
        <w:bottom w:val="none" w:sz="0" w:space="0" w:color="auto"/>
        <w:right w:val="none" w:sz="0" w:space="0" w:color="auto"/>
      </w:divBdr>
    </w:div>
    <w:div w:id="954561304">
      <w:bodyDiv w:val="1"/>
      <w:marLeft w:val="0"/>
      <w:marRight w:val="0"/>
      <w:marTop w:val="0"/>
      <w:marBottom w:val="0"/>
      <w:divBdr>
        <w:top w:val="none" w:sz="0" w:space="0" w:color="auto"/>
        <w:left w:val="none" w:sz="0" w:space="0" w:color="auto"/>
        <w:bottom w:val="none" w:sz="0" w:space="0" w:color="auto"/>
        <w:right w:val="none" w:sz="0" w:space="0" w:color="auto"/>
      </w:divBdr>
    </w:div>
    <w:div w:id="954561760">
      <w:bodyDiv w:val="1"/>
      <w:marLeft w:val="0"/>
      <w:marRight w:val="0"/>
      <w:marTop w:val="0"/>
      <w:marBottom w:val="0"/>
      <w:divBdr>
        <w:top w:val="none" w:sz="0" w:space="0" w:color="auto"/>
        <w:left w:val="none" w:sz="0" w:space="0" w:color="auto"/>
        <w:bottom w:val="none" w:sz="0" w:space="0" w:color="auto"/>
        <w:right w:val="none" w:sz="0" w:space="0" w:color="auto"/>
      </w:divBdr>
    </w:div>
    <w:div w:id="954562061">
      <w:bodyDiv w:val="1"/>
      <w:marLeft w:val="0"/>
      <w:marRight w:val="0"/>
      <w:marTop w:val="0"/>
      <w:marBottom w:val="0"/>
      <w:divBdr>
        <w:top w:val="none" w:sz="0" w:space="0" w:color="auto"/>
        <w:left w:val="none" w:sz="0" w:space="0" w:color="auto"/>
        <w:bottom w:val="none" w:sz="0" w:space="0" w:color="auto"/>
        <w:right w:val="none" w:sz="0" w:space="0" w:color="auto"/>
      </w:divBdr>
    </w:div>
    <w:div w:id="954676091">
      <w:bodyDiv w:val="1"/>
      <w:marLeft w:val="0"/>
      <w:marRight w:val="0"/>
      <w:marTop w:val="0"/>
      <w:marBottom w:val="0"/>
      <w:divBdr>
        <w:top w:val="none" w:sz="0" w:space="0" w:color="auto"/>
        <w:left w:val="none" w:sz="0" w:space="0" w:color="auto"/>
        <w:bottom w:val="none" w:sz="0" w:space="0" w:color="auto"/>
        <w:right w:val="none" w:sz="0" w:space="0" w:color="auto"/>
      </w:divBdr>
    </w:div>
    <w:div w:id="954752128">
      <w:bodyDiv w:val="1"/>
      <w:marLeft w:val="0"/>
      <w:marRight w:val="0"/>
      <w:marTop w:val="0"/>
      <w:marBottom w:val="0"/>
      <w:divBdr>
        <w:top w:val="none" w:sz="0" w:space="0" w:color="auto"/>
        <w:left w:val="none" w:sz="0" w:space="0" w:color="auto"/>
        <w:bottom w:val="none" w:sz="0" w:space="0" w:color="auto"/>
        <w:right w:val="none" w:sz="0" w:space="0" w:color="auto"/>
      </w:divBdr>
    </w:div>
    <w:div w:id="954796931">
      <w:bodyDiv w:val="1"/>
      <w:marLeft w:val="0"/>
      <w:marRight w:val="0"/>
      <w:marTop w:val="0"/>
      <w:marBottom w:val="0"/>
      <w:divBdr>
        <w:top w:val="none" w:sz="0" w:space="0" w:color="auto"/>
        <w:left w:val="none" w:sz="0" w:space="0" w:color="auto"/>
        <w:bottom w:val="none" w:sz="0" w:space="0" w:color="auto"/>
        <w:right w:val="none" w:sz="0" w:space="0" w:color="auto"/>
      </w:divBdr>
    </w:div>
    <w:div w:id="954797050">
      <w:bodyDiv w:val="1"/>
      <w:marLeft w:val="0"/>
      <w:marRight w:val="0"/>
      <w:marTop w:val="0"/>
      <w:marBottom w:val="0"/>
      <w:divBdr>
        <w:top w:val="none" w:sz="0" w:space="0" w:color="auto"/>
        <w:left w:val="none" w:sz="0" w:space="0" w:color="auto"/>
        <w:bottom w:val="none" w:sz="0" w:space="0" w:color="auto"/>
        <w:right w:val="none" w:sz="0" w:space="0" w:color="auto"/>
      </w:divBdr>
    </w:div>
    <w:div w:id="954869176">
      <w:bodyDiv w:val="1"/>
      <w:marLeft w:val="0"/>
      <w:marRight w:val="0"/>
      <w:marTop w:val="0"/>
      <w:marBottom w:val="0"/>
      <w:divBdr>
        <w:top w:val="none" w:sz="0" w:space="0" w:color="auto"/>
        <w:left w:val="none" w:sz="0" w:space="0" w:color="auto"/>
        <w:bottom w:val="none" w:sz="0" w:space="0" w:color="auto"/>
        <w:right w:val="none" w:sz="0" w:space="0" w:color="auto"/>
      </w:divBdr>
    </w:div>
    <w:div w:id="954941484">
      <w:bodyDiv w:val="1"/>
      <w:marLeft w:val="0"/>
      <w:marRight w:val="0"/>
      <w:marTop w:val="0"/>
      <w:marBottom w:val="0"/>
      <w:divBdr>
        <w:top w:val="none" w:sz="0" w:space="0" w:color="auto"/>
        <w:left w:val="none" w:sz="0" w:space="0" w:color="auto"/>
        <w:bottom w:val="none" w:sz="0" w:space="0" w:color="auto"/>
        <w:right w:val="none" w:sz="0" w:space="0" w:color="auto"/>
      </w:divBdr>
    </w:div>
    <w:div w:id="954946747">
      <w:bodyDiv w:val="1"/>
      <w:marLeft w:val="0"/>
      <w:marRight w:val="0"/>
      <w:marTop w:val="0"/>
      <w:marBottom w:val="0"/>
      <w:divBdr>
        <w:top w:val="none" w:sz="0" w:space="0" w:color="auto"/>
        <w:left w:val="none" w:sz="0" w:space="0" w:color="auto"/>
        <w:bottom w:val="none" w:sz="0" w:space="0" w:color="auto"/>
        <w:right w:val="none" w:sz="0" w:space="0" w:color="auto"/>
      </w:divBdr>
    </w:div>
    <w:div w:id="954948696">
      <w:bodyDiv w:val="1"/>
      <w:marLeft w:val="0"/>
      <w:marRight w:val="0"/>
      <w:marTop w:val="0"/>
      <w:marBottom w:val="0"/>
      <w:divBdr>
        <w:top w:val="none" w:sz="0" w:space="0" w:color="auto"/>
        <w:left w:val="none" w:sz="0" w:space="0" w:color="auto"/>
        <w:bottom w:val="none" w:sz="0" w:space="0" w:color="auto"/>
        <w:right w:val="none" w:sz="0" w:space="0" w:color="auto"/>
      </w:divBdr>
    </w:div>
    <w:div w:id="955018802">
      <w:bodyDiv w:val="1"/>
      <w:marLeft w:val="0"/>
      <w:marRight w:val="0"/>
      <w:marTop w:val="0"/>
      <w:marBottom w:val="0"/>
      <w:divBdr>
        <w:top w:val="none" w:sz="0" w:space="0" w:color="auto"/>
        <w:left w:val="none" w:sz="0" w:space="0" w:color="auto"/>
        <w:bottom w:val="none" w:sz="0" w:space="0" w:color="auto"/>
        <w:right w:val="none" w:sz="0" w:space="0" w:color="auto"/>
      </w:divBdr>
    </w:div>
    <w:div w:id="955211765">
      <w:bodyDiv w:val="1"/>
      <w:marLeft w:val="0"/>
      <w:marRight w:val="0"/>
      <w:marTop w:val="0"/>
      <w:marBottom w:val="0"/>
      <w:divBdr>
        <w:top w:val="none" w:sz="0" w:space="0" w:color="auto"/>
        <w:left w:val="none" w:sz="0" w:space="0" w:color="auto"/>
        <w:bottom w:val="none" w:sz="0" w:space="0" w:color="auto"/>
        <w:right w:val="none" w:sz="0" w:space="0" w:color="auto"/>
      </w:divBdr>
    </w:div>
    <w:div w:id="955260534">
      <w:bodyDiv w:val="1"/>
      <w:marLeft w:val="0"/>
      <w:marRight w:val="0"/>
      <w:marTop w:val="0"/>
      <w:marBottom w:val="0"/>
      <w:divBdr>
        <w:top w:val="none" w:sz="0" w:space="0" w:color="auto"/>
        <w:left w:val="none" w:sz="0" w:space="0" w:color="auto"/>
        <w:bottom w:val="none" w:sz="0" w:space="0" w:color="auto"/>
        <w:right w:val="none" w:sz="0" w:space="0" w:color="auto"/>
      </w:divBdr>
    </w:div>
    <w:div w:id="955408804">
      <w:bodyDiv w:val="1"/>
      <w:marLeft w:val="0"/>
      <w:marRight w:val="0"/>
      <w:marTop w:val="0"/>
      <w:marBottom w:val="0"/>
      <w:divBdr>
        <w:top w:val="none" w:sz="0" w:space="0" w:color="auto"/>
        <w:left w:val="none" w:sz="0" w:space="0" w:color="auto"/>
        <w:bottom w:val="none" w:sz="0" w:space="0" w:color="auto"/>
        <w:right w:val="none" w:sz="0" w:space="0" w:color="auto"/>
      </w:divBdr>
    </w:div>
    <w:div w:id="955410331">
      <w:bodyDiv w:val="1"/>
      <w:marLeft w:val="0"/>
      <w:marRight w:val="0"/>
      <w:marTop w:val="0"/>
      <w:marBottom w:val="0"/>
      <w:divBdr>
        <w:top w:val="none" w:sz="0" w:space="0" w:color="auto"/>
        <w:left w:val="none" w:sz="0" w:space="0" w:color="auto"/>
        <w:bottom w:val="none" w:sz="0" w:space="0" w:color="auto"/>
        <w:right w:val="none" w:sz="0" w:space="0" w:color="auto"/>
      </w:divBdr>
    </w:div>
    <w:div w:id="955411505">
      <w:bodyDiv w:val="1"/>
      <w:marLeft w:val="0"/>
      <w:marRight w:val="0"/>
      <w:marTop w:val="0"/>
      <w:marBottom w:val="0"/>
      <w:divBdr>
        <w:top w:val="none" w:sz="0" w:space="0" w:color="auto"/>
        <w:left w:val="none" w:sz="0" w:space="0" w:color="auto"/>
        <w:bottom w:val="none" w:sz="0" w:space="0" w:color="auto"/>
        <w:right w:val="none" w:sz="0" w:space="0" w:color="auto"/>
      </w:divBdr>
    </w:div>
    <w:div w:id="955452588">
      <w:bodyDiv w:val="1"/>
      <w:marLeft w:val="0"/>
      <w:marRight w:val="0"/>
      <w:marTop w:val="0"/>
      <w:marBottom w:val="0"/>
      <w:divBdr>
        <w:top w:val="none" w:sz="0" w:space="0" w:color="auto"/>
        <w:left w:val="none" w:sz="0" w:space="0" w:color="auto"/>
        <w:bottom w:val="none" w:sz="0" w:space="0" w:color="auto"/>
        <w:right w:val="none" w:sz="0" w:space="0" w:color="auto"/>
      </w:divBdr>
    </w:div>
    <w:div w:id="955600948">
      <w:bodyDiv w:val="1"/>
      <w:marLeft w:val="0"/>
      <w:marRight w:val="0"/>
      <w:marTop w:val="0"/>
      <w:marBottom w:val="0"/>
      <w:divBdr>
        <w:top w:val="none" w:sz="0" w:space="0" w:color="auto"/>
        <w:left w:val="none" w:sz="0" w:space="0" w:color="auto"/>
        <w:bottom w:val="none" w:sz="0" w:space="0" w:color="auto"/>
        <w:right w:val="none" w:sz="0" w:space="0" w:color="auto"/>
      </w:divBdr>
    </w:div>
    <w:div w:id="955603228">
      <w:bodyDiv w:val="1"/>
      <w:marLeft w:val="0"/>
      <w:marRight w:val="0"/>
      <w:marTop w:val="0"/>
      <w:marBottom w:val="0"/>
      <w:divBdr>
        <w:top w:val="none" w:sz="0" w:space="0" w:color="auto"/>
        <w:left w:val="none" w:sz="0" w:space="0" w:color="auto"/>
        <w:bottom w:val="none" w:sz="0" w:space="0" w:color="auto"/>
        <w:right w:val="none" w:sz="0" w:space="0" w:color="auto"/>
      </w:divBdr>
    </w:div>
    <w:div w:id="955720885">
      <w:bodyDiv w:val="1"/>
      <w:marLeft w:val="0"/>
      <w:marRight w:val="0"/>
      <w:marTop w:val="0"/>
      <w:marBottom w:val="0"/>
      <w:divBdr>
        <w:top w:val="none" w:sz="0" w:space="0" w:color="auto"/>
        <w:left w:val="none" w:sz="0" w:space="0" w:color="auto"/>
        <w:bottom w:val="none" w:sz="0" w:space="0" w:color="auto"/>
        <w:right w:val="none" w:sz="0" w:space="0" w:color="auto"/>
      </w:divBdr>
    </w:div>
    <w:div w:id="955789540">
      <w:bodyDiv w:val="1"/>
      <w:marLeft w:val="0"/>
      <w:marRight w:val="0"/>
      <w:marTop w:val="0"/>
      <w:marBottom w:val="0"/>
      <w:divBdr>
        <w:top w:val="none" w:sz="0" w:space="0" w:color="auto"/>
        <w:left w:val="none" w:sz="0" w:space="0" w:color="auto"/>
        <w:bottom w:val="none" w:sz="0" w:space="0" w:color="auto"/>
        <w:right w:val="none" w:sz="0" w:space="0" w:color="auto"/>
      </w:divBdr>
    </w:div>
    <w:div w:id="955796340">
      <w:bodyDiv w:val="1"/>
      <w:marLeft w:val="0"/>
      <w:marRight w:val="0"/>
      <w:marTop w:val="0"/>
      <w:marBottom w:val="0"/>
      <w:divBdr>
        <w:top w:val="none" w:sz="0" w:space="0" w:color="auto"/>
        <w:left w:val="none" w:sz="0" w:space="0" w:color="auto"/>
        <w:bottom w:val="none" w:sz="0" w:space="0" w:color="auto"/>
        <w:right w:val="none" w:sz="0" w:space="0" w:color="auto"/>
      </w:divBdr>
    </w:div>
    <w:div w:id="955914111">
      <w:bodyDiv w:val="1"/>
      <w:marLeft w:val="0"/>
      <w:marRight w:val="0"/>
      <w:marTop w:val="0"/>
      <w:marBottom w:val="0"/>
      <w:divBdr>
        <w:top w:val="none" w:sz="0" w:space="0" w:color="auto"/>
        <w:left w:val="none" w:sz="0" w:space="0" w:color="auto"/>
        <w:bottom w:val="none" w:sz="0" w:space="0" w:color="auto"/>
        <w:right w:val="none" w:sz="0" w:space="0" w:color="auto"/>
      </w:divBdr>
    </w:div>
    <w:div w:id="956108448">
      <w:bodyDiv w:val="1"/>
      <w:marLeft w:val="0"/>
      <w:marRight w:val="0"/>
      <w:marTop w:val="0"/>
      <w:marBottom w:val="0"/>
      <w:divBdr>
        <w:top w:val="none" w:sz="0" w:space="0" w:color="auto"/>
        <w:left w:val="none" w:sz="0" w:space="0" w:color="auto"/>
        <w:bottom w:val="none" w:sz="0" w:space="0" w:color="auto"/>
        <w:right w:val="none" w:sz="0" w:space="0" w:color="auto"/>
      </w:divBdr>
    </w:div>
    <w:div w:id="956134264">
      <w:bodyDiv w:val="1"/>
      <w:marLeft w:val="0"/>
      <w:marRight w:val="0"/>
      <w:marTop w:val="0"/>
      <w:marBottom w:val="0"/>
      <w:divBdr>
        <w:top w:val="none" w:sz="0" w:space="0" w:color="auto"/>
        <w:left w:val="none" w:sz="0" w:space="0" w:color="auto"/>
        <w:bottom w:val="none" w:sz="0" w:space="0" w:color="auto"/>
        <w:right w:val="none" w:sz="0" w:space="0" w:color="auto"/>
      </w:divBdr>
    </w:div>
    <w:div w:id="956175880">
      <w:bodyDiv w:val="1"/>
      <w:marLeft w:val="0"/>
      <w:marRight w:val="0"/>
      <w:marTop w:val="0"/>
      <w:marBottom w:val="0"/>
      <w:divBdr>
        <w:top w:val="none" w:sz="0" w:space="0" w:color="auto"/>
        <w:left w:val="none" w:sz="0" w:space="0" w:color="auto"/>
        <w:bottom w:val="none" w:sz="0" w:space="0" w:color="auto"/>
        <w:right w:val="none" w:sz="0" w:space="0" w:color="auto"/>
      </w:divBdr>
    </w:div>
    <w:div w:id="956176854">
      <w:bodyDiv w:val="1"/>
      <w:marLeft w:val="0"/>
      <w:marRight w:val="0"/>
      <w:marTop w:val="0"/>
      <w:marBottom w:val="0"/>
      <w:divBdr>
        <w:top w:val="none" w:sz="0" w:space="0" w:color="auto"/>
        <w:left w:val="none" w:sz="0" w:space="0" w:color="auto"/>
        <w:bottom w:val="none" w:sz="0" w:space="0" w:color="auto"/>
        <w:right w:val="none" w:sz="0" w:space="0" w:color="auto"/>
      </w:divBdr>
    </w:div>
    <w:div w:id="956180227">
      <w:bodyDiv w:val="1"/>
      <w:marLeft w:val="0"/>
      <w:marRight w:val="0"/>
      <w:marTop w:val="0"/>
      <w:marBottom w:val="0"/>
      <w:divBdr>
        <w:top w:val="none" w:sz="0" w:space="0" w:color="auto"/>
        <w:left w:val="none" w:sz="0" w:space="0" w:color="auto"/>
        <w:bottom w:val="none" w:sz="0" w:space="0" w:color="auto"/>
        <w:right w:val="none" w:sz="0" w:space="0" w:color="auto"/>
      </w:divBdr>
    </w:div>
    <w:div w:id="956302888">
      <w:bodyDiv w:val="1"/>
      <w:marLeft w:val="0"/>
      <w:marRight w:val="0"/>
      <w:marTop w:val="0"/>
      <w:marBottom w:val="0"/>
      <w:divBdr>
        <w:top w:val="none" w:sz="0" w:space="0" w:color="auto"/>
        <w:left w:val="none" w:sz="0" w:space="0" w:color="auto"/>
        <w:bottom w:val="none" w:sz="0" w:space="0" w:color="auto"/>
        <w:right w:val="none" w:sz="0" w:space="0" w:color="auto"/>
      </w:divBdr>
    </w:div>
    <w:div w:id="956333793">
      <w:bodyDiv w:val="1"/>
      <w:marLeft w:val="0"/>
      <w:marRight w:val="0"/>
      <w:marTop w:val="0"/>
      <w:marBottom w:val="0"/>
      <w:divBdr>
        <w:top w:val="none" w:sz="0" w:space="0" w:color="auto"/>
        <w:left w:val="none" w:sz="0" w:space="0" w:color="auto"/>
        <w:bottom w:val="none" w:sz="0" w:space="0" w:color="auto"/>
        <w:right w:val="none" w:sz="0" w:space="0" w:color="auto"/>
      </w:divBdr>
    </w:div>
    <w:div w:id="956451073">
      <w:bodyDiv w:val="1"/>
      <w:marLeft w:val="0"/>
      <w:marRight w:val="0"/>
      <w:marTop w:val="0"/>
      <w:marBottom w:val="0"/>
      <w:divBdr>
        <w:top w:val="none" w:sz="0" w:space="0" w:color="auto"/>
        <w:left w:val="none" w:sz="0" w:space="0" w:color="auto"/>
        <w:bottom w:val="none" w:sz="0" w:space="0" w:color="auto"/>
        <w:right w:val="none" w:sz="0" w:space="0" w:color="auto"/>
      </w:divBdr>
    </w:div>
    <w:div w:id="956453448">
      <w:bodyDiv w:val="1"/>
      <w:marLeft w:val="0"/>
      <w:marRight w:val="0"/>
      <w:marTop w:val="0"/>
      <w:marBottom w:val="0"/>
      <w:divBdr>
        <w:top w:val="none" w:sz="0" w:space="0" w:color="auto"/>
        <w:left w:val="none" w:sz="0" w:space="0" w:color="auto"/>
        <w:bottom w:val="none" w:sz="0" w:space="0" w:color="auto"/>
        <w:right w:val="none" w:sz="0" w:space="0" w:color="auto"/>
      </w:divBdr>
    </w:div>
    <w:div w:id="956639872">
      <w:bodyDiv w:val="1"/>
      <w:marLeft w:val="0"/>
      <w:marRight w:val="0"/>
      <w:marTop w:val="0"/>
      <w:marBottom w:val="0"/>
      <w:divBdr>
        <w:top w:val="none" w:sz="0" w:space="0" w:color="auto"/>
        <w:left w:val="none" w:sz="0" w:space="0" w:color="auto"/>
        <w:bottom w:val="none" w:sz="0" w:space="0" w:color="auto"/>
        <w:right w:val="none" w:sz="0" w:space="0" w:color="auto"/>
      </w:divBdr>
    </w:div>
    <w:div w:id="956719643">
      <w:bodyDiv w:val="1"/>
      <w:marLeft w:val="0"/>
      <w:marRight w:val="0"/>
      <w:marTop w:val="0"/>
      <w:marBottom w:val="0"/>
      <w:divBdr>
        <w:top w:val="none" w:sz="0" w:space="0" w:color="auto"/>
        <w:left w:val="none" w:sz="0" w:space="0" w:color="auto"/>
        <w:bottom w:val="none" w:sz="0" w:space="0" w:color="auto"/>
        <w:right w:val="none" w:sz="0" w:space="0" w:color="auto"/>
      </w:divBdr>
    </w:div>
    <w:div w:id="956719729">
      <w:bodyDiv w:val="1"/>
      <w:marLeft w:val="0"/>
      <w:marRight w:val="0"/>
      <w:marTop w:val="0"/>
      <w:marBottom w:val="0"/>
      <w:divBdr>
        <w:top w:val="none" w:sz="0" w:space="0" w:color="auto"/>
        <w:left w:val="none" w:sz="0" w:space="0" w:color="auto"/>
        <w:bottom w:val="none" w:sz="0" w:space="0" w:color="auto"/>
        <w:right w:val="none" w:sz="0" w:space="0" w:color="auto"/>
      </w:divBdr>
    </w:div>
    <w:div w:id="956720114">
      <w:bodyDiv w:val="1"/>
      <w:marLeft w:val="0"/>
      <w:marRight w:val="0"/>
      <w:marTop w:val="0"/>
      <w:marBottom w:val="0"/>
      <w:divBdr>
        <w:top w:val="none" w:sz="0" w:space="0" w:color="auto"/>
        <w:left w:val="none" w:sz="0" w:space="0" w:color="auto"/>
        <w:bottom w:val="none" w:sz="0" w:space="0" w:color="auto"/>
        <w:right w:val="none" w:sz="0" w:space="0" w:color="auto"/>
      </w:divBdr>
    </w:div>
    <w:div w:id="956790847">
      <w:bodyDiv w:val="1"/>
      <w:marLeft w:val="0"/>
      <w:marRight w:val="0"/>
      <w:marTop w:val="0"/>
      <w:marBottom w:val="0"/>
      <w:divBdr>
        <w:top w:val="none" w:sz="0" w:space="0" w:color="auto"/>
        <w:left w:val="none" w:sz="0" w:space="0" w:color="auto"/>
        <w:bottom w:val="none" w:sz="0" w:space="0" w:color="auto"/>
        <w:right w:val="none" w:sz="0" w:space="0" w:color="auto"/>
      </w:divBdr>
    </w:div>
    <w:div w:id="957104982">
      <w:bodyDiv w:val="1"/>
      <w:marLeft w:val="0"/>
      <w:marRight w:val="0"/>
      <w:marTop w:val="0"/>
      <w:marBottom w:val="0"/>
      <w:divBdr>
        <w:top w:val="none" w:sz="0" w:space="0" w:color="auto"/>
        <w:left w:val="none" w:sz="0" w:space="0" w:color="auto"/>
        <w:bottom w:val="none" w:sz="0" w:space="0" w:color="auto"/>
        <w:right w:val="none" w:sz="0" w:space="0" w:color="auto"/>
      </w:divBdr>
    </w:div>
    <w:div w:id="957177351">
      <w:bodyDiv w:val="1"/>
      <w:marLeft w:val="0"/>
      <w:marRight w:val="0"/>
      <w:marTop w:val="0"/>
      <w:marBottom w:val="0"/>
      <w:divBdr>
        <w:top w:val="none" w:sz="0" w:space="0" w:color="auto"/>
        <w:left w:val="none" w:sz="0" w:space="0" w:color="auto"/>
        <w:bottom w:val="none" w:sz="0" w:space="0" w:color="auto"/>
        <w:right w:val="none" w:sz="0" w:space="0" w:color="auto"/>
      </w:divBdr>
    </w:div>
    <w:div w:id="957178967">
      <w:bodyDiv w:val="1"/>
      <w:marLeft w:val="0"/>
      <w:marRight w:val="0"/>
      <w:marTop w:val="0"/>
      <w:marBottom w:val="0"/>
      <w:divBdr>
        <w:top w:val="none" w:sz="0" w:space="0" w:color="auto"/>
        <w:left w:val="none" w:sz="0" w:space="0" w:color="auto"/>
        <w:bottom w:val="none" w:sz="0" w:space="0" w:color="auto"/>
        <w:right w:val="none" w:sz="0" w:space="0" w:color="auto"/>
      </w:divBdr>
    </w:div>
    <w:div w:id="957180604">
      <w:bodyDiv w:val="1"/>
      <w:marLeft w:val="0"/>
      <w:marRight w:val="0"/>
      <w:marTop w:val="0"/>
      <w:marBottom w:val="0"/>
      <w:divBdr>
        <w:top w:val="none" w:sz="0" w:space="0" w:color="auto"/>
        <w:left w:val="none" w:sz="0" w:space="0" w:color="auto"/>
        <w:bottom w:val="none" w:sz="0" w:space="0" w:color="auto"/>
        <w:right w:val="none" w:sz="0" w:space="0" w:color="auto"/>
      </w:divBdr>
    </w:div>
    <w:div w:id="957181288">
      <w:bodyDiv w:val="1"/>
      <w:marLeft w:val="0"/>
      <w:marRight w:val="0"/>
      <w:marTop w:val="0"/>
      <w:marBottom w:val="0"/>
      <w:divBdr>
        <w:top w:val="none" w:sz="0" w:space="0" w:color="auto"/>
        <w:left w:val="none" w:sz="0" w:space="0" w:color="auto"/>
        <w:bottom w:val="none" w:sz="0" w:space="0" w:color="auto"/>
        <w:right w:val="none" w:sz="0" w:space="0" w:color="auto"/>
      </w:divBdr>
    </w:div>
    <w:div w:id="957295819">
      <w:bodyDiv w:val="1"/>
      <w:marLeft w:val="0"/>
      <w:marRight w:val="0"/>
      <w:marTop w:val="0"/>
      <w:marBottom w:val="0"/>
      <w:divBdr>
        <w:top w:val="none" w:sz="0" w:space="0" w:color="auto"/>
        <w:left w:val="none" w:sz="0" w:space="0" w:color="auto"/>
        <w:bottom w:val="none" w:sz="0" w:space="0" w:color="auto"/>
        <w:right w:val="none" w:sz="0" w:space="0" w:color="auto"/>
      </w:divBdr>
    </w:div>
    <w:div w:id="957299212">
      <w:bodyDiv w:val="1"/>
      <w:marLeft w:val="0"/>
      <w:marRight w:val="0"/>
      <w:marTop w:val="0"/>
      <w:marBottom w:val="0"/>
      <w:divBdr>
        <w:top w:val="none" w:sz="0" w:space="0" w:color="auto"/>
        <w:left w:val="none" w:sz="0" w:space="0" w:color="auto"/>
        <w:bottom w:val="none" w:sz="0" w:space="0" w:color="auto"/>
        <w:right w:val="none" w:sz="0" w:space="0" w:color="auto"/>
      </w:divBdr>
    </w:div>
    <w:div w:id="957565670">
      <w:bodyDiv w:val="1"/>
      <w:marLeft w:val="0"/>
      <w:marRight w:val="0"/>
      <w:marTop w:val="0"/>
      <w:marBottom w:val="0"/>
      <w:divBdr>
        <w:top w:val="none" w:sz="0" w:space="0" w:color="auto"/>
        <w:left w:val="none" w:sz="0" w:space="0" w:color="auto"/>
        <w:bottom w:val="none" w:sz="0" w:space="0" w:color="auto"/>
        <w:right w:val="none" w:sz="0" w:space="0" w:color="auto"/>
      </w:divBdr>
    </w:div>
    <w:div w:id="957566799">
      <w:bodyDiv w:val="1"/>
      <w:marLeft w:val="0"/>
      <w:marRight w:val="0"/>
      <w:marTop w:val="0"/>
      <w:marBottom w:val="0"/>
      <w:divBdr>
        <w:top w:val="none" w:sz="0" w:space="0" w:color="auto"/>
        <w:left w:val="none" w:sz="0" w:space="0" w:color="auto"/>
        <w:bottom w:val="none" w:sz="0" w:space="0" w:color="auto"/>
        <w:right w:val="none" w:sz="0" w:space="0" w:color="auto"/>
      </w:divBdr>
    </w:div>
    <w:div w:id="957570881">
      <w:bodyDiv w:val="1"/>
      <w:marLeft w:val="0"/>
      <w:marRight w:val="0"/>
      <w:marTop w:val="0"/>
      <w:marBottom w:val="0"/>
      <w:divBdr>
        <w:top w:val="none" w:sz="0" w:space="0" w:color="auto"/>
        <w:left w:val="none" w:sz="0" w:space="0" w:color="auto"/>
        <w:bottom w:val="none" w:sz="0" w:space="0" w:color="auto"/>
        <w:right w:val="none" w:sz="0" w:space="0" w:color="auto"/>
      </w:divBdr>
    </w:div>
    <w:div w:id="957685249">
      <w:bodyDiv w:val="1"/>
      <w:marLeft w:val="0"/>
      <w:marRight w:val="0"/>
      <w:marTop w:val="0"/>
      <w:marBottom w:val="0"/>
      <w:divBdr>
        <w:top w:val="none" w:sz="0" w:space="0" w:color="auto"/>
        <w:left w:val="none" w:sz="0" w:space="0" w:color="auto"/>
        <w:bottom w:val="none" w:sz="0" w:space="0" w:color="auto"/>
        <w:right w:val="none" w:sz="0" w:space="0" w:color="auto"/>
      </w:divBdr>
    </w:div>
    <w:div w:id="957685630">
      <w:bodyDiv w:val="1"/>
      <w:marLeft w:val="0"/>
      <w:marRight w:val="0"/>
      <w:marTop w:val="0"/>
      <w:marBottom w:val="0"/>
      <w:divBdr>
        <w:top w:val="none" w:sz="0" w:space="0" w:color="auto"/>
        <w:left w:val="none" w:sz="0" w:space="0" w:color="auto"/>
        <w:bottom w:val="none" w:sz="0" w:space="0" w:color="auto"/>
        <w:right w:val="none" w:sz="0" w:space="0" w:color="auto"/>
      </w:divBdr>
    </w:div>
    <w:div w:id="957837840">
      <w:bodyDiv w:val="1"/>
      <w:marLeft w:val="0"/>
      <w:marRight w:val="0"/>
      <w:marTop w:val="0"/>
      <w:marBottom w:val="0"/>
      <w:divBdr>
        <w:top w:val="none" w:sz="0" w:space="0" w:color="auto"/>
        <w:left w:val="none" w:sz="0" w:space="0" w:color="auto"/>
        <w:bottom w:val="none" w:sz="0" w:space="0" w:color="auto"/>
        <w:right w:val="none" w:sz="0" w:space="0" w:color="auto"/>
      </w:divBdr>
    </w:div>
    <w:div w:id="957878043">
      <w:bodyDiv w:val="1"/>
      <w:marLeft w:val="0"/>
      <w:marRight w:val="0"/>
      <w:marTop w:val="0"/>
      <w:marBottom w:val="0"/>
      <w:divBdr>
        <w:top w:val="none" w:sz="0" w:space="0" w:color="auto"/>
        <w:left w:val="none" w:sz="0" w:space="0" w:color="auto"/>
        <w:bottom w:val="none" w:sz="0" w:space="0" w:color="auto"/>
        <w:right w:val="none" w:sz="0" w:space="0" w:color="auto"/>
      </w:divBdr>
    </w:div>
    <w:div w:id="957879209">
      <w:bodyDiv w:val="1"/>
      <w:marLeft w:val="0"/>
      <w:marRight w:val="0"/>
      <w:marTop w:val="0"/>
      <w:marBottom w:val="0"/>
      <w:divBdr>
        <w:top w:val="none" w:sz="0" w:space="0" w:color="auto"/>
        <w:left w:val="none" w:sz="0" w:space="0" w:color="auto"/>
        <w:bottom w:val="none" w:sz="0" w:space="0" w:color="auto"/>
        <w:right w:val="none" w:sz="0" w:space="0" w:color="auto"/>
      </w:divBdr>
    </w:div>
    <w:div w:id="957880890">
      <w:bodyDiv w:val="1"/>
      <w:marLeft w:val="0"/>
      <w:marRight w:val="0"/>
      <w:marTop w:val="0"/>
      <w:marBottom w:val="0"/>
      <w:divBdr>
        <w:top w:val="none" w:sz="0" w:space="0" w:color="auto"/>
        <w:left w:val="none" w:sz="0" w:space="0" w:color="auto"/>
        <w:bottom w:val="none" w:sz="0" w:space="0" w:color="auto"/>
        <w:right w:val="none" w:sz="0" w:space="0" w:color="auto"/>
      </w:divBdr>
    </w:div>
    <w:div w:id="958031230">
      <w:bodyDiv w:val="1"/>
      <w:marLeft w:val="0"/>
      <w:marRight w:val="0"/>
      <w:marTop w:val="0"/>
      <w:marBottom w:val="0"/>
      <w:divBdr>
        <w:top w:val="none" w:sz="0" w:space="0" w:color="auto"/>
        <w:left w:val="none" w:sz="0" w:space="0" w:color="auto"/>
        <w:bottom w:val="none" w:sz="0" w:space="0" w:color="auto"/>
        <w:right w:val="none" w:sz="0" w:space="0" w:color="auto"/>
      </w:divBdr>
    </w:div>
    <w:div w:id="958103364">
      <w:bodyDiv w:val="1"/>
      <w:marLeft w:val="0"/>
      <w:marRight w:val="0"/>
      <w:marTop w:val="0"/>
      <w:marBottom w:val="0"/>
      <w:divBdr>
        <w:top w:val="none" w:sz="0" w:space="0" w:color="auto"/>
        <w:left w:val="none" w:sz="0" w:space="0" w:color="auto"/>
        <w:bottom w:val="none" w:sz="0" w:space="0" w:color="auto"/>
        <w:right w:val="none" w:sz="0" w:space="0" w:color="auto"/>
      </w:divBdr>
    </w:div>
    <w:div w:id="958142978">
      <w:bodyDiv w:val="1"/>
      <w:marLeft w:val="0"/>
      <w:marRight w:val="0"/>
      <w:marTop w:val="0"/>
      <w:marBottom w:val="0"/>
      <w:divBdr>
        <w:top w:val="none" w:sz="0" w:space="0" w:color="auto"/>
        <w:left w:val="none" w:sz="0" w:space="0" w:color="auto"/>
        <w:bottom w:val="none" w:sz="0" w:space="0" w:color="auto"/>
        <w:right w:val="none" w:sz="0" w:space="0" w:color="auto"/>
      </w:divBdr>
    </w:div>
    <w:div w:id="958220330">
      <w:bodyDiv w:val="1"/>
      <w:marLeft w:val="0"/>
      <w:marRight w:val="0"/>
      <w:marTop w:val="0"/>
      <w:marBottom w:val="0"/>
      <w:divBdr>
        <w:top w:val="none" w:sz="0" w:space="0" w:color="auto"/>
        <w:left w:val="none" w:sz="0" w:space="0" w:color="auto"/>
        <w:bottom w:val="none" w:sz="0" w:space="0" w:color="auto"/>
        <w:right w:val="none" w:sz="0" w:space="0" w:color="auto"/>
      </w:divBdr>
    </w:div>
    <w:div w:id="958224329">
      <w:bodyDiv w:val="1"/>
      <w:marLeft w:val="0"/>
      <w:marRight w:val="0"/>
      <w:marTop w:val="0"/>
      <w:marBottom w:val="0"/>
      <w:divBdr>
        <w:top w:val="none" w:sz="0" w:space="0" w:color="auto"/>
        <w:left w:val="none" w:sz="0" w:space="0" w:color="auto"/>
        <w:bottom w:val="none" w:sz="0" w:space="0" w:color="auto"/>
        <w:right w:val="none" w:sz="0" w:space="0" w:color="auto"/>
      </w:divBdr>
    </w:div>
    <w:div w:id="958225787">
      <w:bodyDiv w:val="1"/>
      <w:marLeft w:val="0"/>
      <w:marRight w:val="0"/>
      <w:marTop w:val="0"/>
      <w:marBottom w:val="0"/>
      <w:divBdr>
        <w:top w:val="none" w:sz="0" w:space="0" w:color="auto"/>
        <w:left w:val="none" w:sz="0" w:space="0" w:color="auto"/>
        <w:bottom w:val="none" w:sz="0" w:space="0" w:color="auto"/>
        <w:right w:val="none" w:sz="0" w:space="0" w:color="auto"/>
      </w:divBdr>
    </w:div>
    <w:div w:id="958293478">
      <w:bodyDiv w:val="1"/>
      <w:marLeft w:val="0"/>
      <w:marRight w:val="0"/>
      <w:marTop w:val="0"/>
      <w:marBottom w:val="0"/>
      <w:divBdr>
        <w:top w:val="none" w:sz="0" w:space="0" w:color="auto"/>
        <w:left w:val="none" w:sz="0" w:space="0" w:color="auto"/>
        <w:bottom w:val="none" w:sz="0" w:space="0" w:color="auto"/>
        <w:right w:val="none" w:sz="0" w:space="0" w:color="auto"/>
      </w:divBdr>
    </w:div>
    <w:div w:id="958343001">
      <w:bodyDiv w:val="1"/>
      <w:marLeft w:val="0"/>
      <w:marRight w:val="0"/>
      <w:marTop w:val="0"/>
      <w:marBottom w:val="0"/>
      <w:divBdr>
        <w:top w:val="none" w:sz="0" w:space="0" w:color="auto"/>
        <w:left w:val="none" w:sz="0" w:space="0" w:color="auto"/>
        <w:bottom w:val="none" w:sz="0" w:space="0" w:color="auto"/>
        <w:right w:val="none" w:sz="0" w:space="0" w:color="auto"/>
      </w:divBdr>
    </w:div>
    <w:div w:id="958410875">
      <w:bodyDiv w:val="1"/>
      <w:marLeft w:val="0"/>
      <w:marRight w:val="0"/>
      <w:marTop w:val="0"/>
      <w:marBottom w:val="0"/>
      <w:divBdr>
        <w:top w:val="none" w:sz="0" w:space="0" w:color="auto"/>
        <w:left w:val="none" w:sz="0" w:space="0" w:color="auto"/>
        <w:bottom w:val="none" w:sz="0" w:space="0" w:color="auto"/>
        <w:right w:val="none" w:sz="0" w:space="0" w:color="auto"/>
      </w:divBdr>
    </w:div>
    <w:div w:id="958412270">
      <w:bodyDiv w:val="1"/>
      <w:marLeft w:val="0"/>
      <w:marRight w:val="0"/>
      <w:marTop w:val="0"/>
      <w:marBottom w:val="0"/>
      <w:divBdr>
        <w:top w:val="none" w:sz="0" w:space="0" w:color="auto"/>
        <w:left w:val="none" w:sz="0" w:space="0" w:color="auto"/>
        <w:bottom w:val="none" w:sz="0" w:space="0" w:color="auto"/>
        <w:right w:val="none" w:sz="0" w:space="0" w:color="auto"/>
      </w:divBdr>
    </w:div>
    <w:div w:id="958486081">
      <w:bodyDiv w:val="1"/>
      <w:marLeft w:val="0"/>
      <w:marRight w:val="0"/>
      <w:marTop w:val="0"/>
      <w:marBottom w:val="0"/>
      <w:divBdr>
        <w:top w:val="none" w:sz="0" w:space="0" w:color="auto"/>
        <w:left w:val="none" w:sz="0" w:space="0" w:color="auto"/>
        <w:bottom w:val="none" w:sz="0" w:space="0" w:color="auto"/>
        <w:right w:val="none" w:sz="0" w:space="0" w:color="auto"/>
      </w:divBdr>
    </w:div>
    <w:div w:id="958610407">
      <w:bodyDiv w:val="1"/>
      <w:marLeft w:val="0"/>
      <w:marRight w:val="0"/>
      <w:marTop w:val="0"/>
      <w:marBottom w:val="0"/>
      <w:divBdr>
        <w:top w:val="none" w:sz="0" w:space="0" w:color="auto"/>
        <w:left w:val="none" w:sz="0" w:space="0" w:color="auto"/>
        <w:bottom w:val="none" w:sz="0" w:space="0" w:color="auto"/>
        <w:right w:val="none" w:sz="0" w:space="0" w:color="auto"/>
      </w:divBdr>
    </w:div>
    <w:div w:id="958686277">
      <w:bodyDiv w:val="1"/>
      <w:marLeft w:val="0"/>
      <w:marRight w:val="0"/>
      <w:marTop w:val="0"/>
      <w:marBottom w:val="0"/>
      <w:divBdr>
        <w:top w:val="none" w:sz="0" w:space="0" w:color="auto"/>
        <w:left w:val="none" w:sz="0" w:space="0" w:color="auto"/>
        <w:bottom w:val="none" w:sz="0" w:space="0" w:color="auto"/>
        <w:right w:val="none" w:sz="0" w:space="0" w:color="auto"/>
      </w:divBdr>
    </w:div>
    <w:div w:id="958687527">
      <w:bodyDiv w:val="1"/>
      <w:marLeft w:val="0"/>
      <w:marRight w:val="0"/>
      <w:marTop w:val="0"/>
      <w:marBottom w:val="0"/>
      <w:divBdr>
        <w:top w:val="none" w:sz="0" w:space="0" w:color="auto"/>
        <w:left w:val="none" w:sz="0" w:space="0" w:color="auto"/>
        <w:bottom w:val="none" w:sz="0" w:space="0" w:color="auto"/>
        <w:right w:val="none" w:sz="0" w:space="0" w:color="auto"/>
      </w:divBdr>
    </w:div>
    <w:div w:id="958805444">
      <w:bodyDiv w:val="1"/>
      <w:marLeft w:val="0"/>
      <w:marRight w:val="0"/>
      <w:marTop w:val="0"/>
      <w:marBottom w:val="0"/>
      <w:divBdr>
        <w:top w:val="none" w:sz="0" w:space="0" w:color="auto"/>
        <w:left w:val="none" w:sz="0" w:space="0" w:color="auto"/>
        <w:bottom w:val="none" w:sz="0" w:space="0" w:color="auto"/>
        <w:right w:val="none" w:sz="0" w:space="0" w:color="auto"/>
      </w:divBdr>
    </w:div>
    <w:div w:id="958875785">
      <w:bodyDiv w:val="1"/>
      <w:marLeft w:val="0"/>
      <w:marRight w:val="0"/>
      <w:marTop w:val="0"/>
      <w:marBottom w:val="0"/>
      <w:divBdr>
        <w:top w:val="none" w:sz="0" w:space="0" w:color="auto"/>
        <w:left w:val="none" w:sz="0" w:space="0" w:color="auto"/>
        <w:bottom w:val="none" w:sz="0" w:space="0" w:color="auto"/>
        <w:right w:val="none" w:sz="0" w:space="0" w:color="auto"/>
      </w:divBdr>
    </w:div>
    <w:div w:id="958999402">
      <w:bodyDiv w:val="1"/>
      <w:marLeft w:val="0"/>
      <w:marRight w:val="0"/>
      <w:marTop w:val="0"/>
      <w:marBottom w:val="0"/>
      <w:divBdr>
        <w:top w:val="none" w:sz="0" w:space="0" w:color="auto"/>
        <w:left w:val="none" w:sz="0" w:space="0" w:color="auto"/>
        <w:bottom w:val="none" w:sz="0" w:space="0" w:color="auto"/>
        <w:right w:val="none" w:sz="0" w:space="0" w:color="auto"/>
      </w:divBdr>
    </w:div>
    <w:div w:id="959066927">
      <w:bodyDiv w:val="1"/>
      <w:marLeft w:val="0"/>
      <w:marRight w:val="0"/>
      <w:marTop w:val="0"/>
      <w:marBottom w:val="0"/>
      <w:divBdr>
        <w:top w:val="none" w:sz="0" w:space="0" w:color="auto"/>
        <w:left w:val="none" w:sz="0" w:space="0" w:color="auto"/>
        <w:bottom w:val="none" w:sz="0" w:space="0" w:color="auto"/>
        <w:right w:val="none" w:sz="0" w:space="0" w:color="auto"/>
      </w:divBdr>
    </w:div>
    <w:div w:id="959186733">
      <w:bodyDiv w:val="1"/>
      <w:marLeft w:val="0"/>
      <w:marRight w:val="0"/>
      <w:marTop w:val="0"/>
      <w:marBottom w:val="0"/>
      <w:divBdr>
        <w:top w:val="none" w:sz="0" w:space="0" w:color="auto"/>
        <w:left w:val="none" w:sz="0" w:space="0" w:color="auto"/>
        <w:bottom w:val="none" w:sz="0" w:space="0" w:color="auto"/>
        <w:right w:val="none" w:sz="0" w:space="0" w:color="auto"/>
      </w:divBdr>
    </w:div>
    <w:div w:id="959187630">
      <w:bodyDiv w:val="1"/>
      <w:marLeft w:val="0"/>
      <w:marRight w:val="0"/>
      <w:marTop w:val="0"/>
      <w:marBottom w:val="0"/>
      <w:divBdr>
        <w:top w:val="none" w:sz="0" w:space="0" w:color="auto"/>
        <w:left w:val="none" w:sz="0" w:space="0" w:color="auto"/>
        <w:bottom w:val="none" w:sz="0" w:space="0" w:color="auto"/>
        <w:right w:val="none" w:sz="0" w:space="0" w:color="auto"/>
      </w:divBdr>
    </w:div>
    <w:div w:id="959265410">
      <w:bodyDiv w:val="1"/>
      <w:marLeft w:val="0"/>
      <w:marRight w:val="0"/>
      <w:marTop w:val="0"/>
      <w:marBottom w:val="0"/>
      <w:divBdr>
        <w:top w:val="none" w:sz="0" w:space="0" w:color="auto"/>
        <w:left w:val="none" w:sz="0" w:space="0" w:color="auto"/>
        <w:bottom w:val="none" w:sz="0" w:space="0" w:color="auto"/>
        <w:right w:val="none" w:sz="0" w:space="0" w:color="auto"/>
      </w:divBdr>
    </w:div>
    <w:div w:id="959381661">
      <w:bodyDiv w:val="1"/>
      <w:marLeft w:val="0"/>
      <w:marRight w:val="0"/>
      <w:marTop w:val="0"/>
      <w:marBottom w:val="0"/>
      <w:divBdr>
        <w:top w:val="none" w:sz="0" w:space="0" w:color="auto"/>
        <w:left w:val="none" w:sz="0" w:space="0" w:color="auto"/>
        <w:bottom w:val="none" w:sz="0" w:space="0" w:color="auto"/>
        <w:right w:val="none" w:sz="0" w:space="0" w:color="auto"/>
      </w:divBdr>
    </w:div>
    <w:div w:id="959413980">
      <w:bodyDiv w:val="1"/>
      <w:marLeft w:val="0"/>
      <w:marRight w:val="0"/>
      <w:marTop w:val="0"/>
      <w:marBottom w:val="0"/>
      <w:divBdr>
        <w:top w:val="none" w:sz="0" w:space="0" w:color="auto"/>
        <w:left w:val="none" w:sz="0" w:space="0" w:color="auto"/>
        <w:bottom w:val="none" w:sz="0" w:space="0" w:color="auto"/>
        <w:right w:val="none" w:sz="0" w:space="0" w:color="auto"/>
      </w:divBdr>
    </w:div>
    <w:div w:id="959527444">
      <w:bodyDiv w:val="1"/>
      <w:marLeft w:val="0"/>
      <w:marRight w:val="0"/>
      <w:marTop w:val="0"/>
      <w:marBottom w:val="0"/>
      <w:divBdr>
        <w:top w:val="none" w:sz="0" w:space="0" w:color="auto"/>
        <w:left w:val="none" w:sz="0" w:space="0" w:color="auto"/>
        <w:bottom w:val="none" w:sz="0" w:space="0" w:color="auto"/>
        <w:right w:val="none" w:sz="0" w:space="0" w:color="auto"/>
      </w:divBdr>
    </w:div>
    <w:div w:id="959528156">
      <w:bodyDiv w:val="1"/>
      <w:marLeft w:val="0"/>
      <w:marRight w:val="0"/>
      <w:marTop w:val="0"/>
      <w:marBottom w:val="0"/>
      <w:divBdr>
        <w:top w:val="none" w:sz="0" w:space="0" w:color="auto"/>
        <w:left w:val="none" w:sz="0" w:space="0" w:color="auto"/>
        <w:bottom w:val="none" w:sz="0" w:space="0" w:color="auto"/>
        <w:right w:val="none" w:sz="0" w:space="0" w:color="auto"/>
      </w:divBdr>
    </w:div>
    <w:div w:id="959604713">
      <w:bodyDiv w:val="1"/>
      <w:marLeft w:val="0"/>
      <w:marRight w:val="0"/>
      <w:marTop w:val="0"/>
      <w:marBottom w:val="0"/>
      <w:divBdr>
        <w:top w:val="none" w:sz="0" w:space="0" w:color="auto"/>
        <w:left w:val="none" w:sz="0" w:space="0" w:color="auto"/>
        <w:bottom w:val="none" w:sz="0" w:space="0" w:color="auto"/>
        <w:right w:val="none" w:sz="0" w:space="0" w:color="auto"/>
      </w:divBdr>
    </w:div>
    <w:div w:id="959607503">
      <w:bodyDiv w:val="1"/>
      <w:marLeft w:val="0"/>
      <w:marRight w:val="0"/>
      <w:marTop w:val="0"/>
      <w:marBottom w:val="0"/>
      <w:divBdr>
        <w:top w:val="none" w:sz="0" w:space="0" w:color="auto"/>
        <w:left w:val="none" w:sz="0" w:space="0" w:color="auto"/>
        <w:bottom w:val="none" w:sz="0" w:space="0" w:color="auto"/>
        <w:right w:val="none" w:sz="0" w:space="0" w:color="auto"/>
      </w:divBdr>
    </w:div>
    <w:div w:id="959647736">
      <w:bodyDiv w:val="1"/>
      <w:marLeft w:val="0"/>
      <w:marRight w:val="0"/>
      <w:marTop w:val="0"/>
      <w:marBottom w:val="0"/>
      <w:divBdr>
        <w:top w:val="none" w:sz="0" w:space="0" w:color="auto"/>
        <w:left w:val="none" w:sz="0" w:space="0" w:color="auto"/>
        <w:bottom w:val="none" w:sz="0" w:space="0" w:color="auto"/>
        <w:right w:val="none" w:sz="0" w:space="0" w:color="auto"/>
      </w:divBdr>
    </w:div>
    <w:div w:id="959649583">
      <w:bodyDiv w:val="1"/>
      <w:marLeft w:val="0"/>
      <w:marRight w:val="0"/>
      <w:marTop w:val="0"/>
      <w:marBottom w:val="0"/>
      <w:divBdr>
        <w:top w:val="none" w:sz="0" w:space="0" w:color="auto"/>
        <w:left w:val="none" w:sz="0" w:space="0" w:color="auto"/>
        <w:bottom w:val="none" w:sz="0" w:space="0" w:color="auto"/>
        <w:right w:val="none" w:sz="0" w:space="0" w:color="auto"/>
      </w:divBdr>
    </w:div>
    <w:div w:id="959727611">
      <w:bodyDiv w:val="1"/>
      <w:marLeft w:val="0"/>
      <w:marRight w:val="0"/>
      <w:marTop w:val="0"/>
      <w:marBottom w:val="0"/>
      <w:divBdr>
        <w:top w:val="none" w:sz="0" w:space="0" w:color="auto"/>
        <w:left w:val="none" w:sz="0" w:space="0" w:color="auto"/>
        <w:bottom w:val="none" w:sz="0" w:space="0" w:color="auto"/>
        <w:right w:val="none" w:sz="0" w:space="0" w:color="auto"/>
      </w:divBdr>
    </w:div>
    <w:div w:id="959728174">
      <w:bodyDiv w:val="1"/>
      <w:marLeft w:val="0"/>
      <w:marRight w:val="0"/>
      <w:marTop w:val="0"/>
      <w:marBottom w:val="0"/>
      <w:divBdr>
        <w:top w:val="none" w:sz="0" w:space="0" w:color="auto"/>
        <w:left w:val="none" w:sz="0" w:space="0" w:color="auto"/>
        <w:bottom w:val="none" w:sz="0" w:space="0" w:color="auto"/>
        <w:right w:val="none" w:sz="0" w:space="0" w:color="auto"/>
      </w:divBdr>
    </w:div>
    <w:div w:id="959804912">
      <w:bodyDiv w:val="1"/>
      <w:marLeft w:val="0"/>
      <w:marRight w:val="0"/>
      <w:marTop w:val="0"/>
      <w:marBottom w:val="0"/>
      <w:divBdr>
        <w:top w:val="none" w:sz="0" w:space="0" w:color="auto"/>
        <w:left w:val="none" w:sz="0" w:space="0" w:color="auto"/>
        <w:bottom w:val="none" w:sz="0" w:space="0" w:color="auto"/>
        <w:right w:val="none" w:sz="0" w:space="0" w:color="auto"/>
      </w:divBdr>
    </w:div>
    <w:div w:id="959804968">
      <w:bodyDiv w:val="1"/>
      <w:marLeft w:val="0"/>
      <w:marRight w:val="0"/>
      <w:marTop w:val="0"/>
      <w:marBottom w:val="0"/>
      <w:divBdr>
        <w:top w:val="none" w:sz="0" w:space="0" w:color="auto"/>
        <w:left w:val="none" w:sz="0" w:space="0" w:color="auto"/>
        <w:bottom w:val="none" w:sz="0" w:space="0" w:color="auto"/>
        <w:right w:val="none" w:sz="0" w:space="0" w:color="auto"/>
      </w:divBdr>
    </w:div>
    <w:div w:id="959841844">
      <w:bodyDiv w:val="1"/>
      <w:marLeft w:val="0"/>
      <w:marRight w:val="0"/>
      <w:marTop w:val="0"/>
      <w:marBottom w:val="0"/>
      <w:divBdr>
        <w:top w:val="none" w:sz="0" w:space="0" w:color="auto"/>
        <w:left w:val="none" w:sz="0" w:space="0" w:color="auto"/>
        <w:bottom w:val="none" w:sz="0" w:space="0" w:color="auto"/>
        <w:right w:val="none" w:sz="0" w:space="0" w:color="auto"/>
      </w:divBdr>
    </w:div>
    <w:div w:id="959846061">
      <w:bodyDiv w:val="1"/>
      <w:marLeft w:val="0"/>
      <w:marRight w:val="0"/>
      <w:marTop w:val="0"/>
      <w:marBottom w:val="0"/>
      <w:divBdr>
        <w:top w:val="none" w:sz="0" w:space="0" w:color="auto"/>
        <w:left w:val="none" w:sz="0" w:space="0" w:color="auto"/>
        <w:bottom w:val="none" w:sz="0" w:space="0" w:color="auto"/>
        <w:right w:val="none" w:sz="0" w:space="0" w:color="auto"/>
      </w:divBdr>
    </w:div>
    <w:div w:id="959848215">
      <w:bodyDiv w:val="1"/>
      <w:marLeft w:val="0"/>
      <w:marRight w:val="0"/>
      <w:marTop w:val="0"/>
      <w:marBottom w:val="0"/>
      <w:divBdr>
        <w:top w:val="none" w:sz="0" w:space="0" w:color="auto"/>
        <w:left w:val="none" w:sz="0" w:space="0" w:color="auto"/>
        <w:bottom w:val="none" w:sz="0" w:space="0" w:color="auto"/>
        <w:right w:val="none" w:sz="0" w:space="0" w:color="auto"/>
      </w:divBdr>
    </w:div>
    <w:div w:id="959917151">
      <w:bodyDiv w:val="1"/>
      <w:marLeft w:val="0"/>
      <w:marRight w:val="0"/>
      <w:marTop w:val="0"/>
      <w:marBottom w:val="0"/>
      <w:divBdr>
        <w:top w:val="none" w:sz="0" w:space="0" w:color="auto"/>
        <w:left w:val="none" w:sz="0" w:space="0" w:color="auto"/>
        <w:bottom w:val="none" w:sz="0" w:space="0" w:color="auto"/>
        <w:right w:val="none" w:sz="0" w:space="0" w:color="auto"/>
      </w:divBdr>
    </w:div>
    <w:div w:id="959920922">
      <w:bodyDiv w:val="1"/>
      <w:marLeft w:val="0"/>
      <w:marRight w:val="0"/>
      <w:marTop w:val="0"/>
      <w:marBottom w:val="0"/>
      <w:divBdr>
        <w:top w:val="none" w:sz="0" w:space="0" w:color="auto"/>
        <w:left w:val="none" w:sz="0" w:space="0" w:color="auto"/>
        <w:bottom w:val="none" w:sz="0" w:space="0" w:color="auto"/>
        <w:right w:val="none" w:sz="0" w:space="0" w:color="auto"/>
      </w:divBdr>
    </w:div>
    <w:div w:id="959991203">
      <w:bodyDiv w:val="1"/>
      <w:marLeft w:val="0"/>
      <w:marRight w:val="0"/>
      <w:marTop w:val="0"/>
      <w:marBottom w:val="0"/>
      <w:divBdr>
        <w:top w:val="none" w:sz="0" w:space="0" w:color="auto"/>
        <w:left w:val="none" w:sz="0" w:space="0" w:color="auto"/>
        <w:bottom w:val="none" w:sz="0" w:space="0" w:color="auto"/>
        <w:right w:val="none" w:sz="0" w:space="0" w:color="auto"/>
      </w:divBdr>
    </w:div>
    <w:div w:id="960041277">
      <w:bodyDiv w:val="1"/>
      <w:marLeft w:val="0"/>
      <w:marRight w:val="0"/>
      <w:marTop w:val="0"/>
      <w:marBottom w:val="0"/>
      <w:divBdr>
        <w:top w:val="none" w:sz="0" w:space="0" w:color="auto"/>
        <w:left w:val="none" w:sz="0" w:space="0" w:color="auto"/>
        <w:bottom w:val="none" w:sz="0" w:space="0" w:color="auto"/>
        <w:right w:val="none" w:sz="0" w:space="0" w:color="auto"/>
      </w:divBdr>
    </w:div>
    <w:div w:id="960069596">
      <w:bodyDiv w:val="1"/>
      <w:marLeft w:val="0"/>
      <w:marRight w:val="0"/>
      <w:marTop w:val="0"/>
      <w:marBottom w:val="0"/>
      <w:divBdr>
        <w:top w:val="none" w:sz="0" w:space="0" w:color="auto"/>
        <w:left w:val="none" w:sz="0" w:space="0" w:color="auto"/>
        <w:bottom w:val="none" w:sz="0" w:space="0" w:color="auto"/>
        <w:right w:val="none" w:sz="0" w:space="0" w:color="auto"/>
      </w:divBdr>
    </w:div>
    <w:div w:id="960114002">
      <w:bodyDiv w:val="1"/>
      <w:marLeft w:val="0"/>
      <w:marRight w:val="0"/>
      <w:marTop w:val="0"/>
      <w:marBottom w:val="0"/>
      <w:divBdr>
        <w:top w:val="none" w:sz="0" w:space="0" w:color="auto"/>
        <w:left w:val="none" w:sz="0" w:space="0" w:color="auto"/>
        <w:bottom w:val="none" w:sz="0" w:space="0" w:color="auto"/>
        <w:right w:val="none" w:sz="0" w:space="0" w:color="auto"/>
      </w:divBdr>
    </w:div>
    <w:div w:id="960191358">
      <w:bodyDiv w:val="1"/>
      <w:marLeft w:val="0"/>
      <w:marRight w:val="0"/>
      <w:marTop w:val="0"/>
      <w:marBottom w:val="0"/>
      <w:divBdr>
        <w:top w:val="none" w:sz="0" w:space="0" w:color="auto"/>
        <w:left w:val="none" w:sz="0" w:space="0" w:color="auto"/>
        <w:bottom w:val="none" w:sz="0" w:space="0" w:color="auto"/>
        <w:right w:val="none" w:sz="0" w:space="0" w:color="auto"/>
      </w:divBdr>
    </w:div>
    <w:div w:id="960262754">
      <w:bodyDiv w:val="1"/>
      <w:marLeft w:val="0"/>
      <w:marRight w:val="0"/>
      <w:marTop w:val="0"/>
      <w:marBottom w:val="0"/>
      <w:divBdr>
        <w:top w:val="none" w:sz="0" w:space="0" w:color="auto"/>
        <w:left w:val="none" w:sz="0" w:space="0" w:color="auto"/>
        <w:bottom w:val="none" w:sz="0" w:space="0" w:color="auto"/>
        <w:right w:val="none" w:sz="0" w:space="0" w:color="auto"/>
      </w:divBdr>
    </w:div>
    <w:div w:id="960263860">
      <w:bodyDiv w:val="1"/>
      <w:marLeft w:val="0"/>
      <w:marRight w:val="0"/>
      <w:marTop w:val="0"/>
      <w:marBottom w:val="0"/>
      <w:divBdr>
        <w:top w:val="none" w:sz="0" w:space="0" w:color="auto"/>
        <w:left w:val="none" w:sz="0" w:space="0" w:color="auto"/>
        <w:bottom w:val="none" w:sz="0" w:space="0" w:color="auto"/>
        <w:right w:val="none" w:sz="0" w:space="0" w:color="auto"/>
      </w:divBdr>
    </w:div>
    <w:div w:id="960302417">
      <w:bodyDiv w:val="1"/>
      <w:marLeft w:val="0"/>
      <w:marRight w:val="0"/>
      <w:marTop w:val="0"/>
      <w:marBottom w:val="0"/>
      <w:divBdr>
        <w:top w:val="none" w:sz="0" w:space="0" w:color="auto"/>
        <w:left w:val="none" w:sz="0" w:space="0" w:color="auto"/>
        <w:bottom w:val="none" w:sz="0" w:space="0" w:color="auto"/>
        <w:right w:val="none" w:sz="0" w:space="0" w:color="auto"/>
      </w:divBdr>
    </w:div>
    <w:div w:id="960495666">
      <w:bodyDiv w:val="1"/>
      <w:marLeft w:val="0"/>
      <w:marRight w:val="0"/>
      <w:marTop w:val="0"/>
      <w:marBottom w:val="0"/>
      <w:divBdr>
        <w:top w:val="none" w:sz="0" w:space="0" w:color="auto"/>
        <w:left w:val="none" w:sz="0" w:space="0" w:color="auto"/>
        <w:bottom w:val="none" w:sz="0" w:space="0" w:color="auto"/>
        <w:right w:val="none" w:sz="0" w:space="0" w:color="auto"/>
      </w:divBdr>
    </w:div>
    <w:div w:id="960499927">
      <w:bodyDiv w:val="1"/>
      <w:marLeft w:val="0"/>
      <w:marRight w:val="0"/>
      <w:marTop w:val="0"/>
      <w:marBottom w:val="0"/>
      <w:divBdr>
        <w:top w:val="none" w:sz="0" w:space="0" w:color="auto"/>
        <w:left w:val="none" w:sz="0" w:space="0" w:color="auto"/>
        <w:bottom w:val="none" w:sz="0" w:space="0" w:color="auto"/>
        <w:right w:val="none" w:sz="0" w:space="0" w:color="auto"/>
      </w:divBdr>
    </w:div>
    <w:div w:id="960648466">
      <w:bodyDiv w:val="1"/>
      <w:marLeft w:val="0"/>
      <w:marRight w:val="0"/>
      <w:marTop w:val="0"/>
      <w:marBottom w:val="0"/>
      <w:divBdr>
        <w:top w:val="none" w:sz="0" w:space="0" w:color="auto"/>
        <w:left w:val="none" w:sz="0" w:space="0" w:color="auto"/>
        <w:bottom w:val="none" w:sz="0" w:space="0" w:color="auto"/>
        <w:right w:val="none" w:sz="0" w:space="0" w:color="auto"/>
      </w:divBdr>
    </w:div>
    <w:div w:id="960771044">
      <w:bodyDiv w:val="1"/>
      <w:marLeft w:val="0"/>
      <w:marRight w:val="0"/>
      <w:marTop w:val="0"/>
      <w:marBottom w:val="0"/>
      <w:divBdr>
        <w:top w:val="none" w:sz="0" w:space="0" w:color="auto"/>
        <w:left w:val="none" w:sz="0" w:space="0" w:color="auto"/>
        <w:bottom w:val="none" w:sz="0" w:space="0" w:color="auto"/>
        <w:right w:val="none" w:sz="0" w:space="0" w:color="auto"/>
      </w:divBdr>
    </w:div>
    <w:div w:id="960915890">
      <w:bodyDiv w:val="1"/>
      <w:marLeft w:val="0"/>
      <w:marRight w:val="0"/>
      <w:marTop w:val="0"/>
      <w:marBottom w:val="0"/>
      <w:divBdr>
        <w:top w:val="none" w:sz="0" w:space="0" w:color="auto"/>
        <w:left w:val="none" w:sz="0" w:space="0" w:color="auto"/>
        <w:bottom w:val="none" w:sz="0" w:space="0" w:color="auto"/>
        <w:right w:val="none" w:sz="0" w:space="0" w:color="auto"/>
      </w:divBdr>
    </w:div>
    <w:div w:id="961153191">
      <w:bodyDiv w:val="1"/>
      <w:marLeft w:val="0"/>
      <w:marRight w:val="0"/>
      <w:marTop w:val="0"/>
      <w:marBottom w:val="0"/>
      <w:divBdr>
        <w:top w:val="none" w:sz="0" w:space="0" w:color="auto"/>
        <w:left w:val="none" w:sz="0" w:space="0" w:color="auto"/>
        <w:bottom w:val="none" w:sz="0" w:space="0" w:color="auto"/>
        <w:right w:val="none" w:sz="0" w:space="0" w:color="auto"/>
      </w:divBdr>
    </w:div>
    <w:div w:id="961157519">
      <w:bodyDiv w:val="1"/>
      <w:marLeft w:val="0"/>
      <w:marRight w:val="0"/>
      <w:marTop w:val="0"/>
      <w:marBottom w:val="0"/>
      <w:divBdr>
        <w:top w:val="none" w:sz="0" w:space="0" w:color="auto"/>
        <w:left w:val="none" w:sz="0" w:space="0" w:color="auto"/>
        <w:bottom w:val="none" w:sz="0" w:space="0" w:color="auto"/>
        <w:right w:val="none" w:sz="0" w:space="0" w:color="auto"/>
      </w:divBdr>
    </w:div>
    <w:div w:id="961230086">
      <w:bodyDiv w:val="1"/>
      <w:marLeft w:val="0"/>
      <w:marRight w:val="0"/>
      <w:marTop w:val="0"/>
      <w:marBottom w:val="0"/>
      <w:divBdr>
        <w:top w:val="none" w:sz="0" w:space="0" w:color="auto"/>
        <w:left w:val="none" w:sz="0" w:space="0" w:color="auto"/>
        <w:bottom w:val="none" w:sz="0" w:space="0" w:color="auto"/>
        <w:right w:val="none" w:sz="0" w:space="0" w:color="auto"/>
      </w:divBdr>
    </w:div>
    <w:div w:id="961348163">
      <w:bodyDiv w:val="1"/>
      <w:marLeft w:val="0"/>
      <w:marRight w:val="0"/>
      <w:marTop w:val="0"/>
      <w:marBottom w:val="0"/>
      <w:divBdr>
        <w:top w:val="none" w:sz="0" w:space="0" w:color="auto"/>
        <w:left w:val="none" w:sz="0" w:space="0" w:color="auto"/>
        <w:bottom w:val="none" w:sz="0" w:space="0" w:color="auto"/>
        <w:right w:val="none" w:sz="0" w:space="0" w:color="auto"/>
      </w:divBdr>
    </w:div>
    <w:div w:id="961615374">
      <w:bodyDiv w:val="1"/>
      <w:marLeft w:val="0"/>
      <w:marRight w:val="0"/>
      <w:marTop w:val="0"/>
      <w:marBottom w:val="0"/>
      <w:divBdr>
        <w:top w:val="none" w:sz="0" w:space="0" w:color="auto"/>
        <w:left w:val="none" w:sz="0" w:space="0" w:color="auto"/>
        <w:bottom w:val="none" w:sz="0" w:space="0" w:color="auto"/>
        <w:right w:val="none" w:sz="0" w:space="0" w:color="auto"/>
      </w:divBdr>
    </w:div>
    <w:div w:id="961618688">
      <w:bodyDiv w:val="1"/>
      <w:marLeft w:val="0"/>
      <w:marRight w:val="0"/>
      <w:marTop w:val="0"/>
      <w:marBottom w:val="0"/>
      <w:divBdr>
        <w:top w:val="none" w:sz="0" w:space="0" w:color="auto"/>
        <w:left w:val="none" w:sz="0" w:space="0" w:color="auto"/>
        <w:bottom w:val="none" w:sz="0" w:space="0" w:color="auto"/>
        <w:right w:val="none" w:sz="0" w:space="0" w:color="auto"/>
      </w:divBdr>
    </w:div>
    <w:div w:id="961888978">
      <w:bodyDiv w:val="1"/>
      <w:marLeft w:val="0"/>
      <w:marRight w:val="0"/>
      <w:marTop w:val="0"/>
      <w:marBottom w:val="0"/>
      <w:divBdr>
        <w:top w:val="none" w:sz="0" w:space="0" w:color="auto"/>
        <w:left w:val="none" w:sz="0" w:space="0" w:color="auto"/>
        <w:bottom w:val="none" w:sz="0" w:space="0" w:color="auto"/>
        <w:right w:val="none" w:sz="0" w:space="0" w:color="auto"/>
      </w:divBdr>
    </w:div>
    <w:div w:id="961963541">
      <w:bodyDiv w:val="1"/>
      <w:marLeft w:val="0"/>
      <w:marRight w:val="0"/>
      <w:marTop w:val="0"/>
      <w:marBottom w:val="0"/>
      <w:divBdr>
        <w:top w:val="none" w:sz="0" w:space="0" w:color="auto"/>
        <w:left w:val="none" w:sz="0" w:space="0" w:color="auto"/>
        <w:bottom w:val="none" w:sz="0" w:space="0" w:color="auto"/>
        <w:right w:val="none" w:sz="0" w:space="0" w:color="auto"/>
      </w:divBdr>
    </w:div>
    <w:div w:id="962229290">
      <w:bodyDiv w:val="1"/>
      <w:marLeft w:val="0"/>
      <w:marRight w:val="0"/>
      <w:marTop w:val="0"/>
      <w:marBottom w:val="0"/>
      <w:divBdr>
        <w:top w:val="none" w:sz="0" w:space="0" w:color="auto"/>
        <w:left w:val="none" w:sz="0" w:space="0" w:color="auto"/>
        <w:bottom w:val="none" w:sz="0" w:space="0" w:color="auto"/>
        <w:right w:val="none" w:sz="0" w:space="0" w:color="auto"/>
      </w:divBdr>
    </w:div>
    <w:div w:id="962229412">
      <w:bodyDiv w:val="1"/>
      <w:marLeft w:val="0"/>
      <w:marRight w:val="0"/>
      <w:marTop w:val="0"/>
      <w:marBottom w:val="0"/>
      <w:divBdr>
        <w:top w:val="none" w:sz="0" w:space="0" w:color="auto"/>
        <w:left w:val="none" w:sz="0" w:space="0" w:color="auto"/>
        <w:bottom w:val="none" w:sz="0" w:space="0" w:color="auto"/>
        <w:right w:val="none" w:sz="0" w:space="0" w:color="auto"/>
      </w:divBdr>
    </w:div>
    <w:div w:id="962345326">
      <w:bodyDiv w:val="1"/>
      <w:marLeft w:val="0"/>
      <w:marRight w:val="0"/>
      <w:marTop w:val="0"/>
      <w:marBottom w:val="0"/>
      <w:divBdr>
        <w:top w:val="none" w:sz="0" w:space="0" w:color="auto"/>
        <w:left w:val="none" w:sz="0" w:space="0" w:color="auto"/>
        <w:bottom w:val="none" w:sz="0" w:space="0" w:color="auto"/>
        <w:right w:val="none" w:sz="0" w:space="0" w:color="auto"/>
      </w:divBdr>
    </w:div>
    <w:div w:id="962345866">
      <w:bodyDiv w:val="1"/>
      <w:marLeft w:val="0"/>
      <w:marRight w:val="0"/>
      <w:marTop w:val="0"/>
      <w:marBottom w:val="0"/>
      <w:divBdr>
        <w:top w:val="none" w:sz="0" w:space="0" w:color="auto"/>
        <w:left w:val="none" w:sz="0" w:space="0" w:color="auto"/>
        <w:bottom w:val="none" w:sz="0" w:space="0" w:color="auto"/>
        <w:right w:val="none" w:sz="0" w:space="0" w:color="auto"/>
      </w:divBdr>
    </w:div>
    <w:div w:id="962422606">
      <w:bodyDiv w:val="1"/>
      <w:marLeft w:val="0"/>
      <w:marRight w:val="0"/>
      <w:marTop w:val="0"/>
      <w:marBottom w:val="0"/>
      <w:divBdr>
        <w:top w:val="none" w:sz="0" w:space="0" w:color="auto"/>
        <w:left w:val="none" w:sz="0" w:space="0" w:color="auto"/>
        <w:bottom w:val="none" w:sz="0" w:space="0" w:color="auto"/>
        <w:right w:val="none" w:sz="0" w:space="0" w:color="auto"/>
      </w:divBdr>
    </w:div>
    <w:div w:id="962426336">
      <w:bodyDiv w:val="1"/>
      <w:marLeft w:val="0"/>
      <w:marRight w:val="0"/>
      <w:marTop w:val="0"/>
      <w:marBottom w:val="0"/>
      <w:divBdr>
        <w:top w:val="none" w:sz="0" w:space="0" w:color="auto"/>
        <w:left w:val="none" w:sz="0" w:space="0" w:color="auto"/>
        <w:bottom w:val="none" w:sz="0" w:space="0" w:color="auto"/>
        <w:right w:val="none" w:sz="0" w:space="0" w:color="auto"/>
      </w:divBdr>
    </w:div>
    <w:div w:id="962463253">
      <w:bodyDiv w:val="1"/>
      <w:marLeft w:val="0"/>
      <w:marRight w:val="0"/>
      <w:marTop w:val="0"/>
      <w:marBottom w:val="0"/>
      <w:divBdr>
        <w:top w:val="none" w:sz="0" w:space="0" w:color="auto"/>
        <w:left w:val="none" w:sz="0" w:space="0" w:color="auto"/>
        <w:bottom w:val="none" w:sz="0" w:space="0" w:color="auto"/>
        <w:right w:val="none" w:sz="0" w:space="0" w:color="auto"/>
      </w:divBdr>
    </w:div>
    <w:div w:id="962468117">
      <w:bodyDiv w:val="1"/>
      <w:marLeft w:val="0"/>
      <w:marRight w:val="0"/>
      <w:marTop w:val="0"/>
      <w:marBottom w:val="0"/>
      <w:divBdr>
        <w:top w:val="none" w:sz="0" w:space="0" w:color="auto"/>
        <w:left w:val="none" w:sz="0" w:space="0" w:color="auto"/>
        <w:bottom w:val="none" w:sz="0" w:space="0" w:color="auto"/>
        <w:right w:val="none" w:sz="0" w:space="0" w:color="auto"/>
      </w:divBdr>
    </w:div>
    <w:div w:id="962538211">
      <w:bodyDiv w:val="1"/>
      <w:marLeft w:val="0"/>
      <w:marRight w:val="0"/>
      <w:marTop w:val="0"/>
      <w:marBottom w:val="0"/>
      <w:divBdr>
        <w:top w:val="none" w:sz="0" w:space="0" w:color="auto"/>
        <w:left w:val="none" w:sz="0" w:space="0" w:color="auto"/>
        <w:bottom w:val="none" w:sz="0" w:space="0" w:color="auto"/>
        <w:right w:val="none" w:sz="0" w:space="0" w:color="auto"/>
      </w:divBdr>
    </w:div>
    <w:div w:id="962540183">
      <w:bodyDiv w:val="1"/>
      <w:marLeft w:val="0"/>
      <w:marRight w:val="0"/>
      <w:marTop w:val="0"/>
      <w:marBottom w:val="0"/>
      <w:divBdr>
        <w:top w:val="none" w:sz="0" w:space="0" w:color="auto"/>
        <w:left w:val="none" w:sz="0" w:space="0" w:color="auto"/>
        <w:bottom w:val="none" w:sz="0" w:space="0" w:color="auto"/>
        <w:right w:val="none" w:sz="0" w:space="0" w:color="auto"/>
      </w:divBdr>
    </w:div>
    <w:div w:id="962612204">
      <w:bodyDiv w:val="1"/>
      <w:marLeft w:val="0"/>
      <w:marRight w:val="0"/>
      <w:marTop w:val="0"/>
      <w:marBottom w:val="0"/>
      <w:divBdr>
        <w:top w:val="none" w:sz="0" w:space="0" w:color="auto"/>
        <w:left w:val="none" w:sz="0" w:space="0" w:color="auto"/>
        <w:bottom w:val="none" w:sz="0" w:space="0" w:color="auto"/>
        <w:right w:val="none" w:sz="0" w:space="0" w:color="auto"/>
      </w:divBdr>
    </w:div>
    <w:div w:id="962686077">
      <w:bodyDiv w:val="1"/>
      <w:marLeft w:val="0"/>
      <w:marRight w:val="0"/>
      <w:marTop w:val="0"/>
      <w:marBottom w:val="0"/>
      <w:divBdr>
        <w:top w:val="none" w:sz="0" w:space="0" w:color="auto"/>
        <w:left w:val="none" w:sz="0" w:space="0" w:color="auto"/>
        <w:bottom w:val="none" w:sz="0" w:space="0" w:color="auto"/>
        <w:right w:val="none" w:sz="0" w:space="0" w:color="auto"/>
      </w:divBdr>
    </w:div>
    <w:div w:id="962734115">
      <w:bodyDiv w:val="1"/>
      <w:marLeft w:val="0"/>
      <w:marRight w:val="0"/>
      <w:marTop w:val="0"/>
      <w:marBottom w:val="0"/>
      <w:divBdr>
        <w:top w:val="none" w:sz="0" w:space="0" w:color="auto"/>
        <w:left w:val="none" w:sz="0" w:space="0" w:color="auto"/>
        <w:bottom w:val="none" w:sz="0" w:space="0" w:color="auto"/>
        <w:right w:val="none" w:sz="0" w:space="0" w:color="auto"/>
      </w:divBdr>
    </w:div>
    <w:div w:id="962803719">
      <w:bodyDiv w:val="1"/>
      <w:marLeft w:val="0"/>
      <w:marRight w:val="0"/>
      <w:marTop w:val="0"/>
      <w:marBottom w:val="0"/>
      <w:divBdr>
        <w:top w:val="none" w:sz="0" w:space="0" w:color="auto"/>
        <w:left w:val="none" w:sz="0" w:space="0" w:color="auto"/>
        <w:bottom w:val="none" w:sz="0" w:space="0" w:color="auto"/>
        <w:right w:val="none" w:sz="0" w:space="0" w:color="auto"/>
      </w:divBdr>
    </w:div>
    <w:div w:id="962808711">
      <w:bodyDiv w:val="1"/>
      <w:marLeft w:val="0"/>
      <w:marRight w:val="0"/>
      <w:marTop w:val="0"/>
      <w:marBottom w:val="0"/>
      <w:divBdr>
        <w:top w:val="none" w:sz="0" w:space="0" w:color="auto"/>
        <w:left w:val="none" w:sz="0" w:space="0" w:color="auto"/>
        <w:bottom w:val="none" w:sz="0" w:space="0" w:color="auto"/>
        <w:right w:val="none" w:sz="0" w:space="0" w:color="auto"/>
      </w:divBdr>
    </w:div>
    <w:div w:id="962810992">
      <w:bodyDiv w:val="1"/>
      <w:marLeft w:val="0"/>
      <w:marRight w:val="0"/>
      <w:marTop w:val="0"/>
      <w:marBottom w:val="0"/>
      <w:divBdr>
        <w:top w:val="none" w:sz="0" w:space="0" w:color="auto"/>
        <w:left w:val="none" w:sz="0" w:space="0" w:color="auto"/>
        <w:bottom w:val="none" w:sz="0" w:space="0" w:color="auto"/>
        <w:right w:val="none" w:sz="0" w:space="0" w:color="auto"/>
      </w:divBdr>
    </w:div>
    <w:div w:id="962880776">
      <w:bodyDiv w:val="1"/>
      <w:marLeft w:val="0"/>
      <w:marRight w:val="0"/>
      <w:marTop w:val="0"/>
      <w:marBottom w:val="0"/>
      <w:divBdr>
        <w:top w:val="none" w:sz="0" w:space="0" w:color="auto"/>
        <w:left w:val="none" w:sz="0" w:space="0" w:color="auto"/>
        <w:bottom w:val="none" w:sz="0" w:space="0" w:color="auto"/>
        <w:right w:val="none" w:sz="0" w:space="0" w:color="auto"/>
      </w:divBdr>
    </w:div>
    <w:div w:id="962881253">
      <w:bodyDiv w:val="1"/>
      <w:marLeft w:val="0"/>
      <w:marRight w:val="0"/>
      <w:marTop w:val="0"/>
      <w:marBottom w:val="0"/>
      <w:divBdr>
        <w:top w:val="none" w:sz="0" w:space="0" w:color="auto"/>
        <w:left w:val="none" w:sz="0" w:space="0" w:color="auto"/>
        <w:bottom w:val="none" w:sz="0" w:space="0" w:color="auto"/>
        <w:right w:val="none" w:sz="0" w:space="0" w:color="auto"/>
      </w:divBdr>
    </w:div>
    <w:div w:id="962882613">
      <w:bodyDiv w:val="1"/>
      <w:marLeft w:val="0"/>
      <w:marRight w:val="0"/>
      <w:marTop w:val="0"/>
      <w:marBottom w:val="0"/>
      <w:divBdr>
        <w:top w:val="none" w:sz="0" w:space="0" w:color="auto"/>
        <w:left w:val="none" w:sz="0" w:space="0" w:color="auto"/>
        <w:bottom w:val="none" w:sz="0" w:space="0" w:color="auto"/>
        <w:right w:val="none" w:sz="0" w:space="0" w:color="auto"/>
      </w:divBdr>
    </w:div>
    <w:div w:id="962887195">
      <w:bodyDiv w:val="1"/>
      <w:marLeft w:val="0"/>
      <w:marRight w:val="0"/>
      <w:marTop w:val="0"/>
      <w:marBottom w:val="0"/>
      <w:divBdr>
        <w:top w:val="none" w:sz="0" w:space="0" w:color="auto"/>
        <w:left w:val="none" w:sz="0" w:space="0" w:color="auto"/>
        <w:bottom w:val="none" w:sz="0" w:space="0" w:color="auto"/>
        <w:right w:val="none" w:sz="0" w:space="0" w:color="auto"/>
      </w:divBdr>
    </w:div>
    <w:div w:id="962922673">
      <w:bodyDiv w:val="1"/>
      <w:marLeft w:val="0"/>
      <w:marRight w:val="0"/>
      <w:marTop w:val="0"/>
      <w:marBottom w:val="0"/>
      <w:divBdr>
        <w:top w:val="none" w:sz="0" w:space="0" w:color="auto"/>
        <w:left w:val="none" w:sz="0" w:space="0" w:color="auto"/>
        <w:bottom w:val="none" w:sz="0" w:space="0" w:color="auto"/>
        <w:right w:val="none" w:sz="0" w:space="0" w:color="auto"/>
      </w:divBdr>
    </w:div>
    <w:div w:id="962999356">
      <w:bodyDiv w:val="1"/>
      <w:marLeft w:val="0"/>
      <w:marRight w:val="0"/>
      <w:marTop w:val="0"/>
      <w:marBottom w:val="0"/>
      <w:divBdr>
        <w:top w:val="none" w:sz="0" w:space="0" w:color="auto"/>
        <w:left w:val="none" w:sz="0" w:space="0" w:color="auto"/>
        <w:bottom w:val="none" w:sz="0" w:space="0" w:color="auto"/>
        <w:right w:val="none" w:sz="0" w:space="0" w:color="auto"/>
      </w:divBdr>
    </w:div>
    <w:div w:id="963194189">
      <w:bodyDiv w:val="1"/>
      <w:marLeft w:val="0"/>
      <w:marRight w:val="0"/>
      <w:marTop w:val="0"/>
      <w:marBottom w:val="0"/>
      <w:divBdr>
        <w:top w:val="none" w:sz="0" w:space="0" w:color="auto"/>
        <w:left w:val="none" w:sz="0" w:space="0" w:color="auto"/>
        <w:bottom w:val="none" w:sz="0" w:space="0" w:color="auto"/>
        <w:right w:val="none" w:sz="0" w:space="0" w:color="auto"/>
      </w:divBdr>
    </w:div>
    <w:div w:id="963196378">
      <w:bodyDiv w:val="1"/>
      <w:marLeft w:val="0"/>
      <w:marRight w:val="0"/>
      <w:marTop w:val="0"/>
      <w:marBottom w:val="0"/>
      <w:divBdr>
        <w:top w:val="none" w:sz="0" w:space="0" w:color="auto"/>
        <w:left w:val="none" w:sz="0" w:space="0" w:color="auto"/>
        <w:bottom w:val="none" w:sz="0" w:space="0" w:color="auto"/>
        <w:right w:val="none" w:sz="0" w:space="0" w:color="auto"/>
      </w:divBdr>
    </w:div>
    <w:div w:id="963390318">
      <w:bodyDiv w:val="1"/>
      <w:marLeft w:val="0"/>
      <w:marRight w:val="0"/>
      <w:marTop w:val="0"/>
      <w:marBottom w:val="0"/>
      <w:divBdr>
        <w:top w:val="none" w:sz="0" w:space="0" w:color="auto"/>
        <w:left w:val="none" w:sz="0" w:space="0" w:color="auto"/>
        <w:bottom w:val="none" w:sz="0" w:space="0" w:color="auto"/>
        <w:right w:val="none" w:sz="0" w:space="0" w:color="auto"/>
      </w:divBdr>
    </w:div>
    <w:div w:id="963459619">
      <w:bodyDiv w:val="1"/>
      <w:marLeft w:val="0"/>
      <w:marRight w:val="0"/>
      <w:marTop w:val="0"/>
      <w:marBottom w:val="0"/>
      <w:divBdr>
        <w:top w:val="none" w:sz="0" w:space="0" w:color="auto"/>
        <w:left w:val="none" w:sz="0" w:space="0" w:color="auto"/>
        <w:bottom w:val="none" w:sz="0" w:space="0" w:color="auto"/>
        <w:right w:val="none" w:sz="0" w:space="0" w:color="auto"/>
      </w:divBdr>
    </w:div>
    <w:div w:id="963578328">
      <w:bodyDiv w:val="1"/>
      <w:marLeft w:val="0"/>
      <w:marRight w:val="0"/>
      <w:marTop w:val="0"/>
      <w:marBottom w:val="0"/>
      <w:divBdr>
        <w:top w:val="none" w:sz="0" w:space="0" w:color="auto"/>
        <w:left w:val="none" w:sz="0" w:space="0" w:color="auto"/>
        <w:bottom w:val="none" w:sz="0" w:space="0" w:color="auto"/>
        <w:right w:val="none" w:sz="0" w:space="0" w:color="auto"/>
      </w:divBdr>
    </w:div>
    <w:div w:id="963652970">
      <w:bodyDiv w:val="1"/>
      <w:marLeft w:val="0"/>
      <w:marRight w:val="0"/>
      <w:marTop w:val="0"/>
      <w:marBottom w:val="0"/>
      <w:divBdr>
        <w:top w:val="none" w:sz="0" w:space="0" w:color="auto"/>
        <w:left w:val="none" w:sz="0" w:space="0" w:color="auto"/>
        <w:bottom w:val="none" w:sz="0" w:space="0" w:color="auto"/>
        <w:right w:val="none" w:sz="0" w:space="0" w:color="auto"/>
      </w:divBdr>
    </w:div>
    <w:div w:id="963730650">
      <w:bodyDiv w:val="1"/>
      <w:marLeft w:val="0"/>
      <w:marRight w:val="0"/>
      <w:marTop w:val="0"/>
      <w:marBottom w:val="0"/>
      <w:divBdr>
        <w:top w:val="none" w:sz="0" w:space="0" w:color="auto"/>
        <w:left w:val="none" w:sz="0" w:space="0" w:color="auto"/>
        <w:bottom w:val="none" w:sz="0" w:space="0" w:color="auto"/>
        <w:right w:val="none" w:sz="0" w:space="0" w:color="auto"/>
      </w:divBdr>
    </w:div>
    <w:div w:id="963845477">
      <w:bodyDiv w:val="1"/>
      <w:marLeft w:val="0"/>
      <w:marRight w:val="0"/>
      <w:marTop w:val="0"/>
      <w:marBottom w:val="0"/>
      <w:divBdr>
        <w:top w:val="none" w:sz="0" w:space="0" w:color="auto"/>
        <w:left w:val="none" w:sz="0" w:space="0" w:color="auto"/>
        <w:bottom w:val="none" w:sz="0" w:space="0" w:color="auto"/>
        <w:right w:val="none" w:sz="0" w:space="0" w:color="auto"/>
      </w:divBdr>
    </w:div>
    <w:div w:id="963969597">
      <w:bodyDiv w:val="1"/>
      <w:marLeft w:val="0"/>
      <w:marRight w:val="0"/>
      <w:marTop w:val="0"/>
      <w:marBottom w:val="0"/>
      <w:divBdr>
        <w:top w:val="none" w:sz="0" w:space="0" w:color="auto"/>
        <w:left w:val="none" w:sz="0" w:space="0" w:color="auto"/>
        <w:bottom w:val="none" w:sz="0" w:space="0" w:color="auto"/>
        <w:right w:val="none" w:sz="0" w:space="0" w:color="auto"/>
      </w:divBdr>
    </w:div>
    <w:div w:id="964039823">
      <w:bodyDiv w:val="1"/>
      <w:marLeft w:val="0"/>
      <w:marRight w:val="0"/>
      <w:marTop w:val="0"/>
      <w:marBottom w:val="0"/>
      <w:divBdr>
        <w:top w:val="none" w:sz="0" w:space="0" w:color="auto"/>
        <w:left w:val="none" w:sz="0" w:space="0" w:color="auto"/>
        <w:bottom w:val="none" w:sz="0" w:space="0" w:color="auto"/>
        <w:right w:val="none" w:sz="0" w:space="0" w:color="auto"/>
      </w:divBdr>
    </w:div>
    <w:div w:id="964043026">
      <w:bodyDiv w:val="1"/>
      <w:marLeft w:val="0"/>
      <w:marRight w:val="0"/>
      <w:marTop w:val="0"/>
      <w:marBottom w:val="0"/>
      <w:divBdr>
        <w:top w:val="none" w:sz="0" w:space="0" w:color="auto"/>
        <w:left w:val="none" w:sz="0" w:space="0" w:color="auto"/>
        <w:bottom w:val="none" w:sz="0" w:space="0" w:color="auto"/>
        <w:right w:val="none" w:sz="0" w:space="0" w:color="auto"/>
      </w:divBdr>
    </w:div>
    <w:div w:id="964116944">
      <w:bodyDiv w:val="1"/>
      <w:marLeft w:val="0"/>
      <w:marRight w:val="0"/>
      <w:marTop w:val="0"/>
      <w:marBottom w:val="0"/>
      <w:divBdr>
        <w:top w:val="none" w:sz="0" w:space="0" w:color="auto"/>
        <w:left w:val="none" w:sz="0" w:space="0" w:color="auto"/>
        <w:bottom w:val="none" w:sz="0" w:space="0" w:color="auto"/>
        <w:right w:val="none" w:sz="0" w:space="0" w:color="auto"/>
      </w:divBdr>
    </w:div>
    <w:div w:id="964235415">
      <w:bodyDiv w:val="1"/>
      <w:marLeft w:val="0"/>
      <w:marRight w:val="0"/>
      <w:marTop w:val="0"/>
      <w:marBottom w:val="0"/>
      <w:divBdr>
        <w:top w:val="none" w:sz="0" w:space="0" w:color="auto"/>
        <w:left w:val="none" w:sz="0" w:space="0" w:color="auto"/>
        <w:bottom w:val="none" w:sz="0" w:space="0" w:color="auto"/>
        <w:right w:val="none" w:sz="0" w:space="0" w:color="auto"/>
      </w:divBdr>
    </w:div>
    <w:div w:id="964389336">
      <w:bodyDiv w:val="1"/>
      <w:marLeft w:val="0"/>
      <w:marRight w:val="0"/>
      <w:marTop w:val="0"/>
      <w:marBottom w:val="0"/>
      <w:divBdr>
        <w:top w:val="none" w:sz="0" w:space="0" w:color="auto"/>
        <w:left w:val="none" w:sz="0" w:space="0" w:color="auto"/>
        <w:bottom w:val="none" w:sz="0" w:space="0" w:color="auto"/>
        <w:right w:val="none" w:sz="0" w:space="0" w:color="auto"/>
      </w:divBdr>
    </w:div>
    <w:div w:id="964392291">
      <w:bodyDiv w:val="1"/>
      <w:marLeft w:val="0"/>
      <w:marRight w:val="0"/>
      <w:marTop w:val="0"/>
      <w:marBottom w:val="0"/>
      <w:divBdr>
        <w:top w:val="none" w:sz="0" w:space="0" w:color="auto"/>
        <w:left w:val="none" w:sz="0" w:space="0" w:color="auto"/>
        <w:bottom w:val="none" w:sz="0" w:space="0" w:color="auto"/>
        <w:right w:val="none" w:sz="0" w:space="0" w:color="auto"/>
      </w:divBdr>
    </w:div>
    <w:div w:id="964459374">
      <w:bodyDiv w:val="1"/>
      <w:marLeft w:val="0"/>
      <w:marRight w:val="0"/>
      <w:marTop w:val="0"/>
      <w:marBottom w:val="0"/>
      <w:divBdr>
        <w:top w:val="none" w:sz="0" w:space="0" w:color="auto"/>
        <w:left w:val="none" w:sz="0" w:space="0" w:color="auto"/>
        <w:bottom w:val="none" w:sz="0" w:space="0" w:color="auto"/>
        <w:right w:val="none" w:sz="0" w:space="0" w:color="auto"/>
      </w:divBdr>
    </w:div>
    <w:div w:id="964624515">
      <w:bodyDiv w:val="1"/>
      <w:marLeft w:val="0"/>
      <w:marRight w:val="0"/>
      <w:marTop w:val="0"/>
      <w:marBottom w:val="0"/>
      <w:divBdr>
        <w:top w:val="none" w:sz="0" w:space="0" w:color="auto"/>
        <w:left w:val="none" w:sz="0" w:space="0" w:color="auto"/>
        <w:bottom w:val="none" w:sz="0" w:space="0" w:color="auto"/>
        <w:right w:val="none" w:sz="0" w:space="0" w:color="auto"/>
      </w:divBdr>
    </w:div>
    <w:div w:id="964626212">
      <w:bodyDiv w:val="1"/>
      <w:marLeft w:val="0"/>
      <w:marRight w:val="0"/>
      <w:marTop w:val="0"/>
      <w:marBottom w:val="0"/>
      <w:divBdr>
        <w:top w:val="none" w:sz="0" w:space="0" w:color="auto"/>
        <w:left w:val="none" w:sz="0" w:space="0" w:color="auto"/>
        <w:bottom w:val="none" w:sz="0" w:space="0" w:color="auto"/>
        <w:right w:val="none" w:sz="0" w:space="0" w:color="auto"/>
      </w:divBdr>
    </w:div>
    <w:div w:id="964656916">
      <w:bodyDiv w:val="1"/>
      <w:marLeft w:val="0"/>
      <w:marRight w:val="0"/>
      <w:marTop w:val="0"/>
      <w:marBottom w:val="0"/>
      <w:divBdr>
        <w:top w:val="none" w:sz="0" w:space="0" w:color="auto"/>
        <w:left w:val="none" w:sz="0" w:space="0" w:color="auto"/>
        <w:bottom w:val="none" w:sz="0" w:space="0" w:color="auto"/>
        <w:right w:val="none" w:sz="0" w:space="0" w:color="auto"/>
      </w:divBdr>
    </w:div>
    <w:div w:id="964694049">
      <w:bodyDiv w:val="1"/>
      <w:marLeft w:val="0"/>
      <w:marRight w:val="0"/>
      <w:marTop w:val="0"/>
      <w:marBottom w:val="0"/>
      <w:divBdr>
        <w:top w:val="none" w:sz="0" w:space="0" w:color="auto"/>
        <w:left w:val="none" w:sz="0" w:space="0" w:color="auto"/>
        <w:bottom w:val="none" w:sz="0" w:space="0" w:color="auto"/>
        <w:right w:val="none" w:sz="0" w:space="0" w:color="auto"/>
      </w:divBdr>
    </w:div>
    <w:div w:id="964703504">
      <w:bodyDiv w:val="1"/>
      <w:marLeft w:val="0"/>
      <w:marRight w:val="0"/>
      <w:marTop w:val="0"/>
      <w:marBottom w:val="0"/>
      <w:divBdr>
        <w:top w:val="none" w:sz="0" w:space="0" w:color="auto"/>
        <w:left w:val="none" w:sz="0" w:space="0" w:color="auto"/>
        <w:bottom w:val="none" w:sz="0" w:space="0" w:color="auto"/>
        <w:right w:val="none" w:sz="0" w:space="0" w:color="auto"/>
      </w:divBdr>
    </w:div>
    <w:div w:id="964849444">
      <w:bodyDiv w:val="1"/>
      <w:marLeft w:val="0"/>
      <w:marRight w:val="0"/>
      <w:marTop w:val="0"/>
      <w:marBottom w:val="0"/>
      <w:divBdr>
        <w:top w:val="none" w:sz="0" w:space="0" w:color="auto"/>
        <w:left w:val="none" w:sz="0" w:space="0" w:color="auto"/>
        <w:bottom w:val="none" w:sz="0" w:space="0" w:color="auto"/>
        <w:right w:val="none" w:sz="0" w:space="0" w:color="auto"/>
      </w:divBdr>
    </w:div>
    <w:div w:id="964852320">
      <w:bodyDiv w:val="1"/>
      <w:marLeft w:val="0"/>
      <w:marRight w:val="0"/>
      <w:marTop w:val="0"/>
      <w:marBottom w:val="0"/>
      <w:divBdr>
        <w:top w:val="none" w:sz="0" w:space="0" w:color="auto"/>
        <w:left w:val="none" w:sz="0" w:space="0" w:color="auto"/>
        <w:bottom w:val="none" w:sz="0" w:space="0" w:color="auto"/>
        <w:right w:val="none" w:sz="0" w:space="0" w:color="auto"/>
      </w:divBdr>
    </w:div>
    <w:div w:id="964888814">
      <w:bodyDiv w:val="1"/>
      <w:marLeft w:val="0"/>
      <w:marRight w:val="0"/>
      <w:marTop w:val="0"/>
      <w:marBottom w:val="0"/>
      <w:divBdr>
        <w:top w:val="none" w:sz="0" w:space="0" w:color="auto"/>
        <w:left w:val="none" w:sz="0" w:space="0" w:color="auto"/>
        <w:bottom w:val="none" w:sz="0" w:space="0" w:color="auto"/>
        <w:right w:val="none" w:sz="0" w:space="0" w:color="auto"/>
      </w:divBdr>
    </w:div>
    <w:div w:id="964971347">
      <w:bodyDiv w:val="1"/>
      <w:marLeft w:val="0"/>
      <w:marRight w:val="0"/>
      <w:marTop w:val="0"/>
      <w:marBottom w:val="0"/>
      <w:divBdr>
        <w:top w:val="none" w:sz="0" w:space="0" w:color="auto"/>
        <w:left w:val="none" w:sz="0" w:space="0" w:color="auto"/>
        <w:bottom w:val="none" w:sz="0" w:space="0" w:color="auto"/>
        <w:right w:val="none" w:sz="0" w:space="0" w:color="auto"/>
      </w:divBdr>
    </w:div>
    <w:div w:id="965047276">
      <w:bodyDiv w:val="1"/>
      <w:marLeft w:val="0"/>
      <w:marRight w:val="0"/>
      <w:marTop w:val="0"/>
      <w:marBottom w:val="0"/>
      <w:divBdr>
        <w:top w:val="none" w:sz="0" w:space="0" w:color="auto"/>
        <w:left w:val="none" w:sz="0" w:space="0" w:color="auto"/>
        <w:bottom w:val="none" w:sz="0" w:space="0" w:color="auto"/>
        <w:right w:val="none" w:sz="0" w:space="0" w:color="auto"/>
      </w:divBdr>
    </w:div>
    <w:div w:id="965084325">
      <w:bodyDiv w:val="1"/>
      <w:marLeft w:val="0"/>
      <w:marRight w:val="0"/>
      <w:marTop w:val="0"/>
      <w:marBottom w:val="0"/>
      <w:divBdr>
        <w:top w:val="none" w:sz="0" w:space="0" w:color="auto"/>
        <w:left w:val="none" w:sz="0" w:space="0" w:color="auto"/>
        <w:bottom w:val="none" w:sz="0" w:space="0" w:color="auto"/>
        <w:right w:val="none" w:sz="0" w:space="0" w:color="auto"/>
      </w:divBdr>
    </w:div>
    <w:div w:id="965088978">
      <w:bodyDiv w:val="1"/>
      <w:marLeft w:val="0"/>
      <w:marRight w:val="0"/>
      <w:marTop w:val="0"/>
      <w:marBottom w:val="0"/>
      <w:divBdr>
        <w:top w:val="none" w:sz="0" w:space="0" w:color="auto"/>
        <w:left w:val="none" w:sz="0" w:space="0" w:color="auto"/>
        <w:bottom w:val="none" w:sz="0" w:space="0" w:color="auto"/>
        <w:right w:val="none" w:sz="0" w:space="0" w:color="auto"/>
      </w:divBdr>
    </w:div>
    <w:div w:id="965158274">
      <w:bodyDiv w:val="1"/>
      <w:marLeft w:val="0"/>
      <w:marRight w:val="0"/>
      <w:marTop w:val="0"/>
      <w:marBottom w:val="0"/>
      <w:divBdr>
        <w:top w:val="none" w:sz="0" w:space="0" w:color="auto"/>
        <w:left w:val="none" w:sz="0" w:space="0" w:color="auto"/>
        <w:bottom w:val="none" w:sz="0" w:space="0" w:color="auto"/>
        <w:right w:val="none" w:sz="0" w:space="0" w:color="auto"/>
      </w:divBdr>
    </w:div>
    <w:div w:id="965165380">
      <w:bodyDiv w:val="1"/>
      <w:marLeft w:val="0"/>
      <w:marRight w:val="0"/>
      <w:marTop w:val="0"/>
      <w:marBottom w:val="0"/>
      <w:divBdr>
        <w:top w:val="none" w:sz="0" w:space="0" w:color="auto"/>
        <w:left w:val="none" w:sz="0" w:space="0" w:color="auto"/>
        <w:bottom w:val="none" w:sz="0" w:space="0" w:color="auto"/>
        <w:right w:val="none" w:sz="0" w:space="0" w:color="auto"/>
      </w:divBdr>
    </w:div>
    <w:div w:id="965238968">
      <w:bodyDiv w:val="1"/>
      <w:marLeft w:val="0"/>
      <w:marRight w:val="0"/>
      <w:marTop w:val="0"/>
      <w:marBottom w:val="0"/>
      <w:divBdr>
        <w:top w:val="none" w:sz="0" w:space="0" w:color="auto"/>
        <w:left w:val="none" w:sz="0" w:space="0" w:color="auto"/>
        <w:bottom w:val="none" w:sz="0" w:space="0" w:color="auto"/>
        <w:right w:val="none" w:sz="0" w:space="0" w:color="auto"/>
      </w:divBdr>
    </w:div>
    <w:div w:id="965311463">
      <w:bodyDiv w:val="1"/>
      <w:marLeft w:val="0"/>
      <w:marRight w:val="0"/>
      <w:marTop w:val="0"/>
      <w:marBottom w:val="0"/>
      <w:divBdr>
        <w:top w:val="none" w:sz="0" w:space="0" w:color="auto"/>
        <w:left w:val="none" w:sz="0" w:space="0" w:color="auto"/>
        <w:bottom w:val="none" w:sz="0" w:space="0" w:color="auto"/>
        <w:right w:val="none" w:sz="0" w:space="0" w:color="auto"/>
      </w:divBdr>
    </w:div>
    <w:div w:id="965352404">
      <w:bodyDiv w:val="1"/>
      <w:marLeft w:val="0"/>
      <w:marRight w:val="0"/>
      <w:marTop w:val="0"/>
      <w:marBottom w:val="0"/>
      <w:divBdr>
        <w:top w:val="none" w:sz="0" w:space="0" w:color="auto"/>
        <w:left w:val="none" w:sz="0" w:space="0" w:color="auto"/>
        <w:bottom w:val="none" w:sz="0" w:space="0" w:color="auto"/>
        <w:right w:val="none" w:sz="0" w:space="0" w:color="auto"/>
      </w:divBdr>
    </w:div>
    <w:div w:id="965353586">
      <w:bodyDiv w:val="1"/>
      <w:marLeft w:val="0"/>
      <w:marRight w:val="0"/>
      <w:marTop w:val="0"/>
      <w:marBottom w:val="0"/>
      <w:divBdr>
        <w:top w:val="none" w:sz="0" w:space="0" w:color="auto"/>
        <w:left w:val="none" w:sz="0" w:space="0" w:color="auto"/>
        <w:bottom w:val="none" w:sz="0" w:space="0" w:color="auto"/>
        <w:right w:val="none" w:sz="0" w:space="0" w:color="auto"/>
      </w:divBdr>
    </w:div>
    <w:div w:id="965354406">
      <w:bodyDiv w:val="1"/>
      <w:marLeft w:val="0"/>
      <w:marRight w:val="0"/>
      <w:marTop w:val="0"/>
      <w:marBottom w:val="0"/>
      <w:divBdr>
        <w:top w:val="none" w:sz="0" w:space="0" w:color="auto"/>
        <w:left w:val="none" w:sz="0" w:space="0" w:color="auto"/>
        <w:bottom w:val="none" w:sz="0" w:space="0" w:color="auto"/>
        <w:right w:val="none" w:sz="0" w:space="0" w:color="auto"/>
      </w:divBdr>
    </w:div>
    <w:div w:id="965508442">
      <w:bodyDiv w:val="1"/>
      <w:marLeft w:val="0"/>
      <w:marRight w:val="0"/>
      <w:marTop w:val="0"/>
      <w:marBottom w:val="0"/>
      <w:divBdr>
        <w:top w:val="none" w:sz="0" w:space="0" w:color="auto"/>
        <w:left w:val="none" w:sz="0" w:space="0" w:color="auto"/>
        <w:bottom w:val="none" w:sz="0" w:space="0" w:color="auto"/>
        <w:right w:val="none" w:sz="0" w:space="0" w:color="auto"/>
      </w:divBdr>
    </w:div>
    <w:div w:id="965694362">
      <w:bodyDiv w:val="1"/>
      <w:marLeft w:val="0"/>
      <w:marRight w:val="0"/>
      <w:marTop w:val="0"/>
      <w:marBottom w:val="0"/>
      <w:divBdr>
        <w:top w:val="none" w:sz="0" w:space="0" w:color="auto"/>
        <w:left w:val="none" w:sz="0" w:space="0" w:color="auto"/>
        <w:bottom w:val="none" w:sz="0" w:space="0" w:color="auto"/>
        <w:right w:val="none" w:sz="0" w:space="0" w:color="auto"/>
      </w:divBdr>
    </w:div>
    <w:div w:id="965695833">
      <w:bodyDiv w:val="1"/>
      <w:marLeft w:val="0"/>
      <w:marRight w:val="0"/>
      <w:marTop w:val="0"/>
      <w:marBottom w:val="0"/>
      <w:divBdr>
        <w:top w:val="none" w:sz="0" w:space="0" w:color="auto"/>
        <w:left w:val="none" w:sz="0" w:space="0" w:color="auto"/>
        <w:bottom w:val="none" w:sz="0" w:space="0" w:color="auto"/>
        <w:right w:val="none" w:sz="0" w:space="0" w:color="auto"/>
      </w:divBdr>
    </w:div>
    <w:div w:id="965701062">
      <w:bodyDiv w:val="1"/>
      <w:marLeft w:val="0"/>
      <w:marRight w:val="0"/>
      <w:marTop w:val="0"/>
      <w:marBottom w:val="0"/>
      <w:divBdr>
        <w:top w:val="none" w:sz="0" w:space="0" w:color="auto"/>
        <w:left w:val="none" w:sz="0" w:space="0" w:color="auto"/>
        <w:bottom w:val="none" w:sz="0" w:space="0" w:color="auto"/>
        <w:right w:val="none" w:sz="0" w:space="0" w:color="auto"/>
      </w:divBdr>
    </w:div>
    <w:div w:id="965739950">
      <w:bodyDiv w:val="1"/>
      <w:marLeft w:val="0"/>
      <w:marRight w:val="0"/>
      <w:marTop w:val="0"/>
      <w:marBottom w:val="0"/>
      <w:divBdr>
        <w:top w:val="none" w:sz="0" w:space="0" w:color="auto"/>
        <w:left w:val="none" w:sz="0" w:space="0" w:color="auto"/>
        <w:bottom w:val="none" w:sz="0" w:space="0" w:color="auto"/>
        <w:right w:val="none" w:sz="0" w:space="0" w:color="auto"/>
      </w:divBdr>
    </w:div>
    <w:div w:id="965742654">
      <w:bodyDiv w:val="1"/>
      <w:marLeft w:val="0"/>
      <w:marRight w:val="0"/>
      <w:marTop w:val="0"/>
      <w:marBottom w:val="0"/>
      <w:divBdr>
        <w:top w:val="none" w:sz="0" w:space="0" w:color="auto"/>
        <w:left w:val="none" w:sz="0" w:space="0" w:color="auto"/>
        <w:bottom w:val="none" w:sz="0" w:space="0" w:color="auto"/>
        <w:right w:val="none" w:sz="0" w:space="0" w:color="auto"/>
      </w:divBdr>
    </w:div>
    <w:div w:id="965816121">
      <w:bodyDiv w:val="1"/>
      <w:marLeft w:val="0"/>
      <w:marRight w:val="0"/>
      <w:marTop w:val="0"/>
      <w:marBottom w:val="0"/>
      <w:divBdr>
        <w:top w:val="none" w:sz="0" w:space="0" w:color="auto"/>
        <w:left w:val="none" w:sz="0" w:space="0" w:color="auto"/>
        <w:bottom w:val="none" w:sz="0" w:space="0" w:color="auto"/>
        <w:right w:val="none" w:sz="0" w:space="0" w:color="auto"/>
      </w:divBdr>
    </w:div>
    <w:div w:id="965936783">
      <w:bodyDiv w:val="1"/>
      <w:marLeft w:val="0"/>
      <w:marRight w:val="0"/>
      <w:marTop w:val="0"/>
      <w:marBottom w:val="0"/>
      <w:divBdr>
        <w:top w:val="none" w:sz="0" w:space="0" w:color="auto"/>
        <w:left w:val="none" w:sz="0" w:space="0" w:color="auto"/>
        <w:bottom w:val="none" w:sz="0" w:space="0" w:color="auto"/>
        <w:right w:val="none" w:sz="0" w:space="0" w:color="auto"/>
      </w:divBdr>
    </w:div>
    <w:div w:id="966079869">
      <w:bodyDiv w:val="1"/>
      <w:marLeft w:val="0"/>
      <w:marRight w:val="0"/>
      <w:marTop w:val="0"/>
      <w:marBottom w:val="0"/>
      <w:divBdr>
        <w:top w:val="none" w:sz="0" w:space="0" w:color="auto"/>
        <w:left w:val="none" w:sz="0" w:space="0" w:color="auto"/>
        <w:bottom w:val="none" w:sz="0" w:space="0" w:color="auto"/>
        <w:right w:val="none" w:sz="0" w:space="0" w:color="auto"/>
      </w:divBdr>
    </w:div>
    <w:div w:id="966158921">
      <w:bodyDiv w:val="1"/>
      <w:marLeft w:val="0"/>
      <w:marRight w:val="0"/>
      <w:marTop w:val="0"/>
      <w:marBottom w:val="0"/>
      <w:divBdr>
        <w:top w:val="none" w:sz="0" w:space="0" w:color="auto"/>
        <w:left w:val="none" w:sz="0" w:space="0" w:color="auto"/>
        <w:bottom w:val="none" w:sz="0" w:space="0" w:color="auto"/>
        <w:right w:val="none" w:sz="0" w:space="0" w:color="auto"/>
      </w:divBdr>
    </w:div>
    <w:div w:id="966199078">
      <w:bodyDiv w:val="1"/>
      <w:marLeft w:val="0"/>
      <w:marRight w:val="0"/>
      <w:marTop w:val="0"/>
      <w:marBottom w:val="0"/>
      <w:divBdr>
        <w:top w:val="none" w:sz="0" w:space="0" w:color="auto"/>
        <w:left w:val="none" w:sz="0" w:space="0" w:color="auto"/>
        <w:bottom w:val="none" w:sz="0" w:space="0" w:color="auto"/>
        <w:right w:val="none" w:sz="0" w:space="0" w:color="auto"/>
      </w:divBdr>
    </w:div>
    <w:div w:id="966205403">
      <w:bodyDiv w:val="1"/>
      <w:marLeft w:val="0"/>
      <w:marRight w:val="0"/>
      <w:marTop w:val="0"/>
      <w:marBottom w:val="0"/>
      <w:divBdr>
        <w:top w:val="none" w:sz="0" w:space="0" w:color="auto"/>
        <w:left w:val="none" w:sz="0" w:space="0" w:color="auto"/>
        <w:bottom w:val="none" w:sz="0" w:space="0" w:color="auto"/>
        <w:right w:val="none" w:sz="0" w:space="0" w:color="auto"/>
      </w:divBdr>
    </w:div>
    <w:div w:id="966397464">
      <w:bodyDiv w:val="1"/>
      <w:marLeft w:val="0"/>
      <w:marRight w:val="0"/>
      <w:marTop w:val="0"/>
      <w:marBottom w:val="0"/>
      <w:divBdr>
        <w:top w:val="none" w:sz="0" w:space="0" w:color="auto"/>
        <w:left w:val="none" w:sz="0" w:space="0" w:color="auto"/>
        <w:bottom w:val="none" w:sz="0" w:space="0" w:color="auto"/>
        <w:right w:val="none" w:sz="0" w:space="0" w:color="auto"/>
      </w:divBdr>
    </w:div>
    <w:div w:id="966397609">
      <w:bodyDiv w:val="1"/>
      <w:marLeft w:val="0"/>
      <w:marRight w:val="0"/>
      <w:marTop w:val="0"/>
      <w:marBottom w:val="0"/>
      <w:divBdr>
        <w:top w:val="none" w:sz="0" w:space="0" w:color="auto"/>
        <w:left w:val="none" w:sz="0" w:space="0" w:color="auto"/>
        <w:bottom w:val="none" w:sz="0" w:space="0" w:color="auto"/>
        <w:right w:val="none" w:sz="0" w:space="0" w:color="auto"/>
      </w:divBdr>
    </w:div>
    <w:div w:id="966469767">
      <w:bodyDiv w:val="1"/>
      <w:marLeft w:val="0"/>
      <w:marRight w:val="0"/>
      <w:marTop w:val="0"/>
      <w:marBottom w:val="0"/>
      <w:divBdr>
        <w:top w:val="none" w:sz="0" w:space="0" w:color="auto"/>
        <w:left w:val="none" w:sz="0" w:space="0" w:color="auto"/>
        <w:bottom w:val="none" w:sz="0" w:space="0" w:color="auto"/>
        <w:right w:val="none" w:sz="0" w:space="0" w:color="auto"/>
      </w:divBdr>
    </w:div>
    <w:div w:id="966668404">
      <w:bodyDiv w:val="1"/>
      <w:marLeft w:val="0"/>
      <w:marRight w:val="0"/>
      <w:marTop w:val="0"/>
      <w:marBottom w:val="0"/>
      <w:divBdr>
        <w:top w:val="none" w:sz="0" w:space="0" w:color="auto"/>
        <w:left w:val="none" w:sz="0" w:space="0" w:color="auto"/>
        <w:bottom w:val="none" w:sz="0" w:space="0" w:color="auto"/>
        <w:right w:val="none" w:sz="0" w:space="0" w:color="auto"/>
      </w:divBdr>
    </w:div>
    <w:div w:id="966743296">
      <w:bodyDiv w:val="1"/>
      <w:marLeft w:val="0"/>
      <w:marRight w:val="0"/>
      <w:marTop w:val="0"/>
      <w:marBottom w:val="0"/>
      <w:divBdr>
        <w:top w:val="none" w:sz="0" w:space="0" w:color="auto"/>
        <w:left w:val="none" w:sz="0" w:space="0" w:color="auto"/>
        <w:bottom w:val="none" w:sz="0" w:space="0" w:color="auto"/>
        <w:right w:val="none" w:sz="0" w:space="0" w:color="auto"/>
      </w:divBdr>
    </w:div>
    <w:div w:id="966854114">
      <w:bodyDiv w:val="1"/>
      <w:marLeft w:val="0"/>
      <w:marRight w:val="0"/>
      <w:marTop w:val="0"/>
      <w:marBottom w:val="0"/>
      <w:divBdr>
        <w:top w:val="none" w:sz="0" w:space="0" w:color="auto"/>
        <w:left w:val="none" w:sz="0" w:space="0" w:color="auto"/>
        <w:bottom w:val="none" w:sz="0" w:space="0" w:color="auto"/>
        <w:right w:val="none" w:sz="0" w:space="0" w:color="auto"/>
      </w:divBdr>
    </w:div>
    <w:div w:id="966857249">
      <w:bodyDiv w:val="1"/>
      <w:marLeft w:val="0"/>
      <w:marRight w:val="0"/>
      <w:marTop w:val="0"/>
      <w:marBottom w:val="0"/>
      <w:divBdr>
        <w:top w:val="none" w:sz="0" w:space="0" w:color="auto"/>
        <w:left w:val="none" w:sz="0" w:space="0" w:color="auto"/>
        <w:bottom w:val="none" w:sz="0" w:space="0" w:color="auto"/>
        <w:right w:val="none" w:sz="0" w:space="0" w:color="auto"/>
      </w:divBdr>
    </w:div>
    <w:div w:id="966931992">
      <w:bodyDiv w:val="1"/>
      <w:marLeft w:val="0"/>
      <w:marRight w:val="0"/>
      <w:marTop w:val="0"/>
      <w:marBottom w:val="0"/>
      <w:divBdr>
        <w:top w:val="none" w:sz="0" w:space="0" w:color="auto"/>
        <w:left w:val="none" w:sz="0" w:space="0" w:color="auto"/>
        <w:bottom w:val="none" w:sz="0" w:space="0" w:color="auto"/>
        <w:right w:val="none" w:sz="0" w:space="0" w:color="auto"/>
      </w:divBdr>
    </w:div>
    <w:div w:id="966937690">
      <w:bodyDiv w:val="1"/>
      <w:marLeft w:val="0"/>
      <w:marRight w:val="0"/>
      <w:marTop w:val="0"/>
      <w:marBottom w:val="0"/>
      <w:divBdr>
        <w:top w:val="none" w:sz="0" w:space="0" w:color="auto"/>
        <w:left w:val="none" w:sz="0" w:space="0" w:color="auto"/>
        <w:bottom w:val="none" w:sz="0" w:space="0" w:color="auto"/>
        <w:right w:val="none" w:sz="0" w:space="0" w:color="auto"/>
      </w:divBdr>
    </w:div>
    <w:div w:id="967080633">
      <w:bodyDiv w:val="1"/>
      <w:marLeft w:val="0"/>
      <w:marRight w:val="0"/>
      <w:marTop w:val="0"/>
      <w:marBottom w:val="0"/>
      <w:divBdr>
        <w:top w:val="none" w:sz="0" w:space="0" w:color="auto"/>
        <w:left w:val="none" w:sz="0" w:space="0" w:color="auto"/>
        <w:bottom w:val="none" w:sz="0" w:space="0" w:color="auto"/>
        <w:right w:val="none" w:sz="0" w:space="0" w:color="auto"/>
      </w:divBdr>
    </w:div>
    <w:div w:id="967130860">
      <w:bodyDiv w:val="1"/>
      <w:marLeft w:val="0"/>
      <w:marRight w:val="0"/>
      <w:marTop w:val="0"/>
      <w:marBottom w:val="0"/>
      <w:divBdr>
        <w:top w:val="none" w:sz="0" w:space="0" w:color="auto"/>
        <w:left w:val="none" w:sz="0" w:space="0" w:color="auto"/>
        <w:bottom w:val="none" w:sz="0" w:space="0" w:color="auto"/>
        <w:right w:val="none" w:sz="0" w:space="0" w:color="auto"/>
      </w:divBdr>
    </w:div>
    <w:div w:id="967206649">
      <w:bodyDiv w:val="1"/>
      <w:marLeft w:val="0"/>
      <w:marRight w:val="0"/>
      <w:marTop w:val="0"/>
      <w:marBottom w:val="0"/>
      <w:divBdr>
        <w:top w:val="none" w:sz="0" w:space="0" w:color="auto"/>
        <w:left w:val="none" w:sz="0" w:space="0" w:color="auto"/>
        <w:bottom w:val="none" w:sz="0" w:space="0" w:color="auto"/>
        <w:right w:val="none" w:sz="0" w:space="0" w:color="auto"/>
      </w:divBdr>
    </w:div>
    <w:div w:id="967246108">
      <w:bodyDiv w:val="1"/>
      <w:marLeft w:val="0"/>
      <w:marRight w:val="0"/>
      <w:marTop w:val="0"/>
      <w:marBottom w:val="0"/>
      <w:divBdr>
        <w:top w:val="none" w:sz="0" w:space="0" w:color="auto"/>
        <w:left w:val="none" w:sz="0" w:space="0" w:color="auto"/>
        <w:bottom w:val="none" w:sz="0" w:space="0" w:color="auto"/>
        <w:right w:val="none" w:sz="0" w:space="0" w:color="auto"/>
      </w:divBdr>
    </w:div>
    <w:div w:id="967274298">
      <w:bodyDiv w:val="1"/>
      <w:marLeft w:val="0"/>
      <w:marRight w:val="0"/>
      <w:marTop w:val="0"/>
      <w:marBottom w:val="0"/>
      <w:divBdr>
        <w:top w:val="none" w:sz="0" w:space="0" w:color="auto"/>
        <w:left w:val="none" w:sz="0" w:space="0" w:color="auto"/>
        <w:bottom w:val="none" w:sz="0" w:space="0" w:color="auto"/>
        <w:right w:val="none" w:sz="0" w:space="0" w:color="auto"/>
      </w:divBdr>
    </w:div>
    <w:div w:id="967321241">
      <w:bodyDiv w:val="1"/>
      <w:marLeft w:val="0"/>
      <w:marRight w:val="0"/>
      <w:marTop w:val="0"/>
      <w:marBottom w:val="0"/>
      <w:divBdr>
        <w:top w:val="none" w:sz="0" w:space="0" w:color="auto"/>
        <w:left w:val="none" w:sz="0" w:space="0" w:color="auto"/>
        <w:bottom w:val="none" w:sz="0" w:space="0" w:color="auto"/>
        <w:right w:val="none" w:sz="0" w:space="0" w:color="auto"/>
      </w:divBdr>
    </w:div>
    <w:div w:id="967391283">
      <w:bodyDiv w:val="1"/>
      <w:marLeft w:val="0"/>
      <w:marRight w:val="0"/>
      <w:marTop w:val="0"/>
      <w:marBottom w:val="0"/>
      <w:divBdr>
        <w:top w:val="none" w:sz="0" w:space="0" w:color="auto"/>
        <w:left w:val="none" w:sz="0" w:space="0" w:color="auto"/>
        <w:bottom w:val="none" w:sz="0" w:space="0" w:color="auto"/>
        <w:right w:val="none" w:sz="0" w:space="0" w:color="auto"/>
      </w:divBdr>
    </w:div>
    <w:div w:id="967398642">
      <w:bodyDiv w:val="1"/>
      <w:marLeft w:val="0"/>
      <w:marRight w:val="0"/>
      <w:marTop w:val="0"/>
      <w:marBottom w:val="0"/>
      <w:divBdr>
        <w:top w:val="none" w:sz="0" w:space="0" w:color="auto"/>
        <w:left w:val="none" w:sz="0" w:space="0" w:color="auto"/>
        <w:bottom w:val="none" w:sz="0" w:space="0" w:color="auto"/>
        <w:right w:val="none" w:sz="0" w:space="0" w:color="auto"/>
      </w:divBdr>
    </w:div>
    <w:div w:id="967585755">
      <w:bodyDiv w:val="1"/>
      <w:marLeft w:val="0"/>
      <w:marRight w:val="0"/>
      <w:marTop w:val="0"/>
      <w:marBottom w:val="0"/>
      <w:divBdr>
        <w:top w:val="none" w:sz="0" w:space="0" w:color="auto"/>
        <w:left w:val="none" w:sz="0" w:space="0" w:color="auto"/>
        <w:bottom w:val="none" w:sz="0" w:space="0" w:color="auto"/>
        <w:right w:val="none" w:sz="0" w:space="0" w:color="auto"/>
      </w:divBdr>
    </w:div>
    <w:div w:id="967709595">
      <w:bodyDiv w:val="1"/>
      <w:marLeft w:val="0"/>
      <w:marRight w:val="0"/>
      <w:marTop w:val="0"/>
      <w:marBottom w:val="0"/>
      <w:divBdr>
        <w:top w:val="none" w:sz="0" w:space="0" w:color="auto"/>
        <w:left w:val="none" w:sz="0" w:space="0" w:color="auto"/>
        <w:bottom w:val="none" w:sz="0" w:space="0" w:color="auto"/>
        <w:right w:val="none" w:sz="0" w:space="0" w:color="auto"/>
      </w:divBdr>
    </w:div>
    <w:div w:id="967778746">
      <w:bodyDiv w:val="1"/>
      <w:marLeft w:val="0"/>
      <w:marRight w:val="0"/>
      <w:marTop w:val="0"/>
      <w:marBottom w:val="0"/>
      <w:divBdr>
        <w:top w:val="none" w:sz="0" w:space="0" w:color="auto"/>
        <w:left w:val="none" w:sz="0" w:space="0" w:color="auto"/>
        <w:bottom w:val="none" w:sz="0" w:space="0" w:color="auto"/>
        <w:right w:val="none" w:sz="0" w:space="0" w:color="auto"/>
      </w:divBdr>
    </w:div>
    <w:div w:id="967852816">
      <w:bodyDiv w:val="1"/>
      <w:marLeft w:val="0"/>
      <w:marRight w:val="0"/>
      <w:marTop w:val="0"/>
      <w:marBottom w:val="0"/>
      <w:divBdr>
        <w:top w:val="none" w:sz="0" w:space="0" w:color="auto"/>
        <w:left w:val="none" w:sz="0" w:space="0" w:color="auto"/>
        <w:bottom w:val="none" w:sz="0" w:space="0" w:color="auto"/>
        <w:right w:val="none" w:sz="0" w:space="0" w:color="auto"/>
      </w:divBdr>
    </w:div>
    <w:div w:id="967861228">
      <w:bodyDiv w:val="1"/>
      <w:marLeft w:val="0"/>
      <w:marRight w:val="0"/>
      <w:marTop w:val="0"/>
      <w:marBottom w:val="0"/>
      <w:divBdr>
        <w:top w:val="none" w:sz="0" w:space="0" w:color="auto"/>
        <w:left w:val="none" w:sz="0" w:space="0" w:color="auto"/>
        <w:bottom w:val="none" w:sz="0" w:space="0" w:color="auto"/>
        <w:right w:val="none" w:sz="0" w:space="0" w:color="auto"/>
      </w:divBdr>
    </w:div>
    <w:div w:id="967932262">
      <w:bodyDiv w:val="1"/>
      <w:marLeft w:val="0"/>
      <w:marRight w:val="0"/>
      <w:marTop w:val="0"/>
      <w:marBottom w:val="0"/>
      <w:divBdr>
        <w:top w:val="none" w:sz="0" w:space="0" w:color="auto"/>
        <w:left w:val="none" w:sz="0" w:space="0" w:color="auto"/>
        <w:bottom w:val="none" w:sz="0" w:space="0" w:color="auto"/>
        <w:right w:val="none" w:sz="0" w:space="0" w:color="auto"/>
      </w:divBdr>
    </w:div>
    <w:div w:id="968246511">
      <w:bodyDiv w:val="1"/>
      <w:marLeft w:val="0"/>
      <w:marRight w:val="0"/>
      <w:marTop w:val="0"/>
      <w:marBottom w:val="0"/>
      <w:divBdr>
        <w:top w:val="none" w:sz="0" w:space="0" w:color="auto"/>
        <w:left w:val="none" w:sz="0" w:space="0" w:color="auto"/>
        <w:bottom w:val="none" w:sz="0" w:space="0" w:color="auto"/>
        <w:right w:val="none" w:sz="0" w:space="0" w:color="auto"/>
      </w:divBdr>
    </w:div>
    <w:div w:id="968246971">
      <w:bodyDiv w:val="1"/>
      <w:marLeft w:val="0"/>
      <w:marRight w:val="0"/>
      <w:marTop w:val="0"/>
      <w:marBottom w:val="0"/>
      <w:divBdr>
        <w:top w:val="none" w:sz="0" w:space="0" w:color="auto"/>
        <w:left w:val="none" w:sz="0" w:space="0" w:color="auto"/>
        <w:bottom w:val="none" w:sz="0" w:space="0" w:color="auto"/>
        <w:right w:val="none" w:sz="0" w:space="0" w:color="auto"/>
      </w:divBdr>
    </w:div>
    <w:div w:id="968433746">
      <w:bodyDiv w:val="1"/>
      <w:marLeft w:val="0"/>
      <w:marRight w:val="0"/>
      <w:marTop w:val="0"/>
      <w:marBottom w:val="0"/>
      <w:divBdr>
        <w:top w:val="none" w:sz="0" w:space="0" w:color="auto"/>
        <w:left w:val="none" w:sz="0" w:space="0" w:color="auto"/>
        <w:bottom w:val="none" w:sz="0" w:space="0" w:color="auto"/>
        <w:right w:val="none" w:sz="0" w:space="0" w:color="auto"/>
      </w:divBdr>
    </w:div>
    <w:div w:id="968439479">
      <w:bodyDiv w:val="1"/>
      <w:marLeft w:val="0"/>
      <w:marRight w:val="0"/>
      <w:marTop w:val="0"/>
      <w:marBottom w:val="0"/>
      <w:divBdr>
        <w:top w:val="none" w:sz="0" w:space="0" w:color="auto"/>
        <w:left w:val="none" w:sz="0" w:space="0" w:color="auto"/>
        <w:bottom w:val="none" w:sz="0" w:space="0" w:color="auto"/>
        <w:right w:val="none" w:sz="0" w:space="0" w:color="auto"/>
      </w:divBdr>
    </w:div>
    <w:div w:id="968513742">
      <w:bodyDiv w:val="1"/>
      <w:marLeft w:val="0"/>
      <w:marRight w:val="0"/>
      <w:marTop w:val="0"/>
      <w:marBottom w:val="0"/>
      <w:divBdr>
        <w:top w:val="none" w:sz="0" w:space="0" w:color="auto"/>
        <w:left w:val="none" w:sz="0" w:space="0" w:color="auto"/>
        <w:bottom w:val="none" w:sz="0" w:space="0" w:color="auto"/>
        <w:right w:val="none" w:sz="0" w:space="0" w:color="auto"/>
      </w:divBdr>
    </w:div>
    <w:div w:id="968515243">
      <w:bodyDiv w:val="1"/>
      <w:marLeft w:val="0"/>
      <w:marRight w:val="0"/>
      <w:marTop w:val="0"/>
      <w:marBottom w:val="0"/>
      <w:divBdr>
        <w:top w:val="none" w:sz="0" w:space="0" w:color="auto"/>
        <w:left w:val="none" w:sz="0" w:space="0" w:color="auto"/>
        <w:bottom w:val="none" w:sz="0" w:space="0" w:color="auto"/>
        <w:right w:val="none" w:sz="0" w:space="0" w:color="auto"/>
      </w:divBdr>
    </w:div>
    <w:div w:id="968779486">
      <w:bodyDiv w:val="1"/>
      <w:marLeft w:val="0"/>
      <w:marRight w:val="0"/>
      <w:marTop w:val="0"/>
      <w:marBottom w:val="0"/>
      <w:divBdr>
        <w:top w:val="none" w:sz="0" w:space="0" w:color="auto"/>
        <w:left w:val="none" w:sz="0" w:space="0" w:color="auto"/>
        <w:bottom w:val="none" w:sz="0" w:space="0" w:color="auto"/>
        <w:right w:val="none" w:sz="0" w:space="0" w:color="auto"/>
      </w:divBdr>
    </w:div>
    <w:div w:id="969087606">
      <w:bodyDiv w:val="1"/>
      <w:marLeft w:val="0"/>
      <w:marRight w:val="0"/>
      <w:marTop w:val="0"/>
      <w:marBottom w:val="0"/>
      <w:divBdr>
        <w:top w:val="none" w:sz="0" w:space="0" w:color="auto"/>
        <w:left w:val="none" w:sz="0" w:space="0" w:color="auto"/>
        <w:bottom w:val="none" w:sz="0" w:space="0" w:color="auto"/>
        <w:right w:val="none" w:sz="0" w:space="0" w:color="auto"/>
      </w:divBdr>
    </w:div>
    <w:div w:id="969212536">
      <w:bodyDiv w:val="1"/>
      <w:marLeft w:val="0"/>
      <w:marRight w:val="0"/>
      <w:marTop w:val="0"/>
      <w:marBottom w:val="0"/>
      <w:divBdr>
        <w:top w:val="none" w:sz="0" w:space="0" w:color="auto"/>
        <w:left w:val="none" w:sz="0" w:space="0" w:color="auto"/>
        <w:bottom w:val="none" w:sz="0" w:space="0" w:color="auto"/>
        <w:right w:val="none" w:sz="0" w:space="0" w:color="auto"/>
      </w:divBdr>
    </w:div>
    <w:div w:id="969212711">
      <w:bodyDiv w:val="1"/>
      <w:marLeft w:val="0"/>
      <w:marRight w:val="0"/>
      <w:marTop w:val="0"/>
      <w:marBottom w:val="0"/>
      <w:divBdr>
        <w:top w:val="none" w:sz="0" w:space="0" w:color="auto"/>
        <w:left w:val="none" w:sz="0" w:space="0" w:color="auto"/>
        <w:bottom w:val="none" w:sz="0" w:space="0" w:color="auto"/>
        <w:right w:val="none" w:sz="0" w:space="0" w:color="auto"/>
      </w:divBdr>
    </w:div>
    <w:div w:id="969281304">
      <w:bodyDiv w:val="1"/>
      <w:marLeft w:val="0"/>
      <w:marRight w:val="0"/>
      <w:marTop w:val="0"/>
      <w:marBottom w:val="0"/>
      <w:divBdr>
        <w:top w:val="none" w:sz="0" w:space="0" w:color="auto"/>
        <w:left w:val="none" w:sz="0" w:space="0" w:color="auto"/>
        <w:bottom w:val="none" w:sz="0" w:space="0" w:color="auto"/>
        <w:right w:val="none" w:sz="0" w:space="0" w:color="auto"/>
      </w:divBdr>
    </w:div>
    <w:div w:id="969283140">
      <w:bodyDiv w:val="1"/>
      <w:marLeft w:val="0"/>
      <w:marRight w:val="0"/>
      <w:marTop w:val="0"/>
      <w:marBottom w:val="0"/>
      <w:divBdr>
        <w:top w:val="none" w:sz="0" w:space="0" w:color="auto"/>
        <w:left w:val="none" w:sz="0" w:space="0" w:color="auto"/>
        <w:bottom w:val="none" w:sz="0" w:space="0" w:color="auto"/>
        <w:right w:val="none" w:sz="0" w:space="0" w:color="auto"/>
      </w:divBdr>
    </w:div>
    <w:div w:id="969361167">
      <w:bodyDiv w:val="1"/>
      <w:marLeft w:val="0"/>
      <w:marRight w:val="0"/>
      <w:marTop w:val="0"/>
      <w:marBottom w:val="0"/>
      <w:divBdr>
        <w:top w:val="none" w:sz="0" w:space="0" w:color="auto"/>
        <w:left w:val="none" w:sz="0" w:space="0" w:color="auto"/>
        <w:bottom w:val="none" w:sz="0" w:space="0" w:color="auto"/>
        <w:right w:val="none" w:sz="0" w:space="0" w:color="auto"/>
      </w:divBdr>
    </w:div>
    <w:div w:id="969432592">
      <w:bodyDiv w:val="1"/>
      <w:marLeft w:val="0"/>
      <w:marRight w:val="0"/>
      <w:marTop w:val="0"/>
      <w:marBottom w:val="0"/>
      <w:divBdr>
        <w:top w:val="none" w:sz="0" w:space="0" w:color="auto"/>
        <w:left w:val="none" w:sz="0" w:space="0" w:color="auto"/>
        <w:bottom w:val="none" w:sz="0" w:space="0" w:color="auto"/>
        <w:right w:val="none" w:sz="0" w:space="0" w:color="auto"/>
      </w:divBdr>
    </w:div>
    <w:div w:id="969433765">
      <w:bodyDiv w:val="1"/>
      <w:marLeft w:val="0"/>
      <w:marRight w:val="0"/>
      <w:marTop w:val="0"/>
      <w:marBottom w:val="0"/>
      <w:divBdr>
        <w:top w:val="none" w:sz="0" w:space="0" w:color="auto"/>
        <w:left w:val="none" w:sz="0" w:space="0" w:color="auto"/>
        <w:bottom w:val="none" w:sz="0" w:space="0" w:color="auto"/>
        <w:right w:val="none" w:sz="0" w:space="0" w:color="auto"/>
      </w:divBdr>
    </w:div>
    <w:div w:id="969474856">
      <w:bodyDiv w:val="1"/>
      <w:marLeft w:val="0"/>
      <w:marRight w:val="0"/>
      <w:marTop w:val="0"/>
      <w:marBottom w:val="0"/>
      <w:divBdr>
        <w:top w:val="none" w:sz="0" w:space="0" w:color="auto"/>
        <w:left w:val="none" w:sz="0" w:space="0" w:color="auto"/>
        <w:bottom w:val="none" w:sz="0" w:space="0" w:color="auto"/>
        <w:right w:val="none" w:sz="0" w:space="0" w:color="auto"/>
      </w:divBdr>
    </w:div>
    <w:div w:id="969550731">
      <w:bodyDiv w:val="1"/>
      <w:marLeft w:val="0"/>
      <w:marRight w:val="0"/>
      <w:marTop w:val="0"/>
      <w:marBottom w:val="0"/>
      <w:divBdr>
        <w:top w:val="none" w:sz="0" w:space="0" w:color="auto"/>
        <w:left w:val="none" w:sz="0" w:space="0" w:color="auto"/>
        <w:bottom w:val="none" w:sz="0" w:space="0" w:color="auto"/>
        <w:right w:val="none" w:sz="0" w:space="0" w:color="auto"/>
      </w:divBdr>
    </w:div>
    <w:div w:id="969630666">
      <w:bodyDiv w:val="1"/>
      <w:marLeft w:val="0"/>
      <w:marRight w:val="0"/>
      <w:marTop w:val="0"/>
      <w:marBottom w:val="0"/>
      <w:divBdr>
        <w:top w:val="none" w:sz="0" w:space="0" w:color="auto"/>
        <w:left w:val="none" w:sz="0" w:space="0" w:color="auto"/>
        <w:bottom w:val="none" w:sz="0" w:space="0" w:color="auto"/>
        <w:right w:val="none" w:sz="0" w:space="0" w:color="auto"/>
      </w:divBdr>
    </w:div>
    <w:div w:id="969672204">
      <w:bodyDiv w:val="1"/>
      <w:marLeft w:val="0"/>
      <w:marRight w:val="0"/>
      <w:marTop w:val="0"/>
      <w:marBottom w:val="0"/>
      <w:divBdr>
        <w:top w:val="none" w:sz="0" w:space="0" w:color="auto"/>
        <w:left w:val="none" w:sz="0" w:space="0" w:color="auto"/>
        <w:bottom w:val="none" w:sz="0" w:space="0" w:color="auto"/>
        <w:right w:val="none" w:sz="0" w:space="0" w:color="auto"/>
      </w:divBdr>
    </w:div>
    <w:div w:id="969673538">
      <w:bodyDiv w:val="1"/>
      <w:marLeft w:val="0"/>
      <w:marRight w:val="0"/>
      <w:marTop w:val="0"/>
      <w:marBottom w:val="0"/>
      <w:divBdr>
        <w:top w:val="none" w:sz="0" w:space="0" w:color="auto"/>
        <w:left w:val="none" w:sz="0" w:space="0" w:color="auto"/>
        <w:bottom w:val="none" w:sz="0" w:space="0" w:color="auto"/>
        <w:right w:val="none" w:sz="0" w:space="0" w:color="auto"/>
      </w:divBdr>
    </w:div>
    <w:div w:id="969747608">
      <w:bodyDiv w:val="1"/>
      <w:marLeft w:val="0"/>
      <w:marRight w:val="0"/>
      <w:marTop w:val="0"/>
      <w:marBottom w:val="0"/>
      <w:divBdr>
        <w:top w:val="none" w:sz="0" w:space="0" w:color="auto"/>
        <w:left w:val="none" w:sz="0" w:space="0" w:color="auto"/>
        <w:bottom w:val="none" w:sz="0" w:space="0" w:color="auto"/>
        <w:right w:val="none" w:sz="0" w:space="0" w:color="auto"/>
      </w:divBdr>
    </w:div>
    <w:div w:id="970210213">
      <w:bodyDiv w:val="1"/>
      <w:marLeft w:val="0"/>
      <w:marRight w:val="0"/>
      <w:marTop w:val="0"/>
      <w:marBottom w:val="0"/>
      <w:divBdr>
        <w:top w:val="none" w:sz="0" w:space="0" w:color="auto"/>
        <w:left w:val="none" w:sz="0" w:space="0" w:color="auto"/>
        <w:bottom w:val="none" w:sz="0" w:space="0" w:color="auto"/>
        <w:right w:val="none" w:sz="0" w:space="0" w:color="auto"/>
      </w:divBdr>
    </w:div>
    <w:div w:id="970282440">
      <w:bodyDiv w:val="1"/>
      <w:marLeft w:val="0"/>
      <w:marRight w:val="0"/>
      <w:marTop w:val="0"/>
      <w:marBottom w:val="0"/>
      <w:divBdr>
        <w:top w:val="none" w:sz="0" w:space="0" w:color="auto"/>
        <w:left w:val="none" w:sz="0" w:space="0" w:color="auto"/>
        <w:bottom w:val="none" w:sz="0" w:space="0" w:color="auto"/>
        <w:right w:val="none" w:sz="0" w:space="0" w:color="auto"/>
      </w:divBdr>
    </w:div>
    <w:div w:id="970552070">
      <w:bodyDiv w:val="1"/>
      <w:marLeft w:val="0"/>
      <w:marRight w:val="0"/>
      <w:marTop w:val="0"/>
      <w:marBottom w:val="0"/>
      <w:divBdr>
        <w:top w:val="none" w:sz="0" w:space="0" w:color="auto"/>
        <w:left w:val="none" w:sz="0" w:space="0" w:color="auto"/>
        <w:bottom w:val="none" w:sz="0" w:space="0" w:color="auto"/>
        <w:right w:val="none" w:sz="0" w:space="0" w:color="auto"/>
      </w:divBdr>
    </w:div>
    <w:div w:id="970599246">
      <w:bodyDiv w:val="1"/>
      <w:marLeft w:val="0"/>
      <w:marRight w:val="0"/>
      <w:marTop w:val="0"/>
      <w:marBottom w:val="0"/>
      <w:divBdr>
        <w:top w:val="none" w:sz="0" w:space="0" w:color="auto"/>
        <w:left w:val="none" w:sz="0" w:space="0" w:color="auto"/>
        <w:bottom w:val="none" w:sz="0" w:space="0" w:color="auto"/>
        <w:right w:val="none" w:sz="0" w:space="0" w:color="auto"/>
      </w:divBdr>
    </w:div>
    <w:div w:id="970671898">
      <w:bodyDiv w:val="1"/>
      <w:marLeft w:val="0"/>
      <w:marRight w:val="0"/>
      <w:marTop w:val="0"/>
      <w:marBottom w:val="0"/>
      <w:divBdr>
        <w:top w:val="none" w:sz="0" w:space="0" w:color="auto"/>
        <w:left w:val="none" w:sz="0" w:space="0" w:color="auto"/>
        <w:bottom w:val="none" w:sz="0" w:space="0" w:color="auto"/>
        <w:right w:val="none" w:sz="0" w:space="0" w:color="auto"/>
      </w:divBdr>
    </w:div>
    <w:div w:id="970745452">
      <w:bodyDiv w:val="1"/>
      <w:marLeft w:val="0"/>
      <w:marRight w:val="0"/>
      <w:marTop w:val="0"/>
      <w:marBottom w:val="0"/>
      <w:divBdr>
        <w:top w:val="none" w:sz="0" w:space="0" w:color="auto"/>
        <w:left w:val="none" w:sz="0" w:space="0" w:color="auto"/>
        <w:bottom w:val="none" w:sz="0" w:space="0" w:color="auto"/>
        <w:right w:val="none" w:sz="0" w:space="0" w:color="auto"/>
      </w:divBdr>
    </w:div>
    <w:div w:id="970746856">
      <w:bodyDiv w:val="1"/>
      <w:marLeft w:val="0"/>
      <w:marRight w:val="0"/>
      <w:marTop w:val="0"/>
      <w:marBottom w:val="0"/>
      <w:divBdr>
        <w:top w:val="none" w:sz="0" w:space="0" w:color="auto"/>
        <w:left w:val="none" w:sz="0" w:space="0" w:color="auto"/>
        <w:bottom w:val="none" w:sz="0" w:space="0" w:color="auto"/>
        <w:right w:val="none" w:sz="0" w:space="0" w:color="auto"/>
      </w:divBdr>
    </w:div>
    <w:div w:id="970943484">
      <w:bodyDiv w:val="1"/>
      <w:marLeft w:val="0"/>
      <w:marRight w:val="0"/>
      <w:marTop w:val="0"/>
      <w:marBottom w:val="0"/>
      <w:divBdr>
        <w:top w:val="none" w:sz="0" w:space="0" w:color="auto"/>
        <w:left w:val="none" w:sz="0" w:space="0" w:color="auto"/>
        <w:bottom w:val="none" w:sz="0" w:space="0" w:color="auto"/>
        <w:right w:val="none" w:sz="0" w:space="0" w:color="auto"/>
      </w:divBdr>
    </w:div>
    <w:div w:id="970985244">
      <w:bodyDiv w:val="1"/>
      <w:marLeft w:val="0"/>
      <w:marRight w:val="0"/>
      <w:marTop w:val="0"/>
      <w:marBottom w:val="0"/>
      <w:divBdr>
        <w:top w:val="none" w:sz="0" w:space="0" w:color="auto"/>
        <w:left w:val="none" w:sz="0" w:space="0" w:color="auto"/>
        <w:bottom w:val="none" w:sz="0" w:space="0" w:color="auto"/>
        <w:right w:val="none" w:sz="0" w:space="0" w:color="auto"/>
      </w:divBdr>
    </w:div>
    <w:div w:id="971058882">
      <w:bodyDiv w:val="1"/>
      <w:marLeft w:val="0"/>
      <w:marRight w:val="0"/>
      <w:marTop w:val="0"/>
      <w:marBottom w:val="0"/>
      <w:divBdr>
        <w:top w:val="none" w:sz="0" w:space="0" w:color="auto"/>
        <w:left w:val="none" w:sz="0" w:space="0" w:color="auto"/>
        <w:bottom w:val="none" w:sz="0" w:space="0" w:color="auto"/>
        <w:right w:val="none" w:sz="0" w:space="0" w:color="auto"/>
      </w:divBdr>
    </w:div>
    <w:div w:id="971129887">
      <w:bodyDiv w:val="1"/>
      <w:marLeft w:val="0"/>
      <w:marRight w:val="0"/>
      <w:marTop w:val="0"/>
      <w:marBottom w:val="0"/>
      <w:divBdr>
        <w:top w:val="none" w:sz="0" w:space="0" w:color="auto"/>
        <w:left w:val="none" w:sz="0" w:space="0" w:color="auto"/>
        <w:bottom w:val="none" w:sz="0" w:space="0" w:color="auto"/>
        <w:right w:val="none" w:sz="0" w:space="0" w:color="auto"/>
      </w:divBdr>
    </w:div>
    <w:div w:id="971210510">
      <w:bodyDiv w:val="1"/>
      <w:marLeft w:val="0"/>
      <w:marRight w:val="0"/>
      <w:marTop w:val="0"/>
      <w:marBottom w:val="0"/>
      <w:divBdr>
        <w:top w:val="none" w:sz="0" w:space="0" w:color="auto"/>
        <w:left w:val="none" w:sz="0" w:space="0" w:color="auto"/>
        <w:bottom w:val="none" w:sz="0" w:space="0" w:color="auto"/>
        <w:right w:val="none" w:sz="0" w:space="0" w:color="auto"/>
      </w:divBdr>
    </w:div>
    <w:div w:id="971443971">
      <w:bodyDiv w:val="1"/>
      <w:marLeft w:val="0"/>
      <w:marRight w:val="0"/>
      <w:marTop w:val="0"/>
      <w:marBottom w:val="0"/>
      <w:divBdr>
        <w:top w:val="none" w:sz="0" w:space="0" w:color="auto"/>
        <w:left w:val="none" w:sz="0" w:space="0" w:color="auto"/>
        <w:bottom w:val="none" w:sz="0" w:space="0" w:color="auto"/>
        <w:right w:val="none" w:sz="0" w:space="0" w:color="auto"/>
      </w:divBdr>
    </w:div>
    <w:div w:id="971521845">
      <w:bodyDiv w:val="1"/>
      <w:marLeft w:val="0"/>
      <w:marRight w:val="0"/>
      <w:marTop w:val="0"/>
      <w:marBottom w:val="0"/>
      <w:divBdr>
        <w:top w:val="none" w:sz="0" w:space="0" w:color="auto"/>
        <w:left w:val="none" w:sz="0" w:space="0" w:color="auto"/>
        <w:bottom w:val="none" w:sz="0" w:space="0" w:color="auto"/>
        <w:right w:val="none" w:sz="0" w:space="0" w:color="auto"/>
      </w:divBdr>
    </w:div>
    <w:div w:id="971710239">
      <w:bodyDiv w:val="1"/>
      <w:marLeft w:val="0"/>
      <w:marRight w:val="0"/>
      <w:marTop w:val="0"/>
      <w:marBottom w:val="0"/>
      <w:divBdr>
        <w:top w:val="none" w:sz="0" w:space="0" w:color="auto"/>
        <w:left w:val="none" w:sz="0" w:space="0" w:color="auto"/>
        <w:bottom w:val="none" w:sz="0" w:space="0" w:color="auto"/>
        <w:right w:val="none" w:sz="0" w:space="0" w:color="auto"/>
      </w:divBdr>
    </w:div>
    <w:div w:id="971713941">
      <w:bodyDiv w:val="1"/>
      <w:marLeft w:val="0"/>
      <w:marRight w:val="0"/>
      <w:marTop w:val="0"/>
      <w:marBottom w:val="0"/>
      <w:divBdr>
        <w:top w:val="none" w:sz="0" w:space="0" w:color="auto"/>
        <w:left w:val="none" w:sz="0" w:space="0" w:color="auto"/>
        <w:bottom w:val="none" w:sz="0" w:space="0" w:color="auto"/>
        <w:right w:val="none" w:sz="0" w:space="0" w:color="auto"/>
      </w:divBdr>
    </w:div>
    <w:div w:id="971717797">
      <w:bodyDiv w:val="1"/>
      <w:marLeft w:val="0"/>
      <w:marRight w:val="0"/>
      <w:marTop w:val="0"/>
      <w:marBottom w:val="0"/>
      <w:divBdr>
        <w:top w:val="none" w:sz="0" w:space="0" w:color="auto"/>
        <w:left w:val="none" w:sz="0" w:space="0" w:color="auto"/>
        <w:bottom w:val="none" w:sz="0" w:space="0" w:color="auto"/>
        <w:right w:val="none" w:sz="0" w:space="0" w:color="auto"/>
      </w:divBdr>
    </w:div>
    <w:div w:id="971863678">
      <w:bodyDiv w:val="1"/>
      <w:marLeft w:val="0"/>
      <w:marRight w:val="0"/>
      <w:marTop w:val="0"/>
      <w:marBottom w:val="0"/>
      <w:divBdr>
        <w:top w:val="none" w:sz="0" w:space="0" w:color="auto"/>
        <w:left w:val="none" w:sz="0" w:space="0" w:color="auto"/>
        <w:bottom w:val="none" w:sz="0" w:space="0" w:color="auto"/>
        <w:right w:val="none" w:sz="0" w:space="0" w:color="auto"/>
      </w:divBdr>
    </w:div>
    <w:div w:id="971982068">
      <w:bodyDiv w:val="1"/>
      <w:marLeft w:val="0"/>
      <w:marRight w:val="0"/>
      <w:marTop w:val="0"/>
      <w:marBottom w:val="0"/>
      <w:divBdr>
        <w:top w:val="none" w:sz="0" w:space="0" w:color="auto"/>
        <w:left w:val="none" w:sz="0" w:space="0" w:color="auto"/>
        <w:bottom w:val="none" w:sz="0" w:space="0" w:color="auto"/>
        <w:right w:val="none" w:sz="0" w:space="0" w:color="auto"/>
      </w:divBdr>
    </w:div>
    <w:div w:id="972053921">
      <w:bodyDiv w:val="1"/>
      <w:marLeft w:val="0"/>
      <w:marRight w:val="0"/>
      <w:marTop w:val="0"/>
      <w:marBottom w:val="0"/>
      <w:divBdr>
        <w:top w:val="none" w:sz="0" w:space="0" w:color="auto"/>
        <w:left w:val="none" w:sz="0" w:space="0" w:color="auto"/>
        <w:bottom w:val="none" w:sz="0" w:space="0" w:color="auto"/>
        <w:right w:val="none" w:sz="0" w:space="0" w:color="auto"/>
      </w:divBdr>
    </w:div>
    <w:div w:id="972171600">
      <w:bodyDiv w:val="1"/>
      <w:marLeft w:val="0"/>
      <w:marRight w:val="0"/>
      <w:marTop w:val="0"/>
      <w:marBottom w:val="0"/>
      <w:divBdr>
        <w:top w:val="none" w:sz="0" w:space="0" w:color="auto"/>
        <w:left w:val="none" w:sz="0" w:space="0" w:color="auto"/>
        <w:bottom w:val="none" w:sz="0" w:space="0" w:color="auto"/>
        <w:right w:val="none" w:sz="0" w:space="0" w:color="auto"/>
      </w:divBdr>
    </w:div>
    <w:div w:id="972174132">
      <w:bodyDiv w:val="1"/>
      <w:marLeft w:val="0"/>
      <w:marRight w:val="0"/>
      <w:marTop w:val="0"/>
      <w:marBottom w:val="0"/>
      <w:divBdr>
        <w:top w:val="none" w:sz="0" w:space="0" w:color="auto"/>
        <w:left w:val="none" w:sz="0" w:space="0" w:color="auto"/>
        <w:bottom w:val="none" w:sz="0" w:space="0" w:color="auto"/>
        <w:right w:val="none" w:sz="0" w:space="0" w:color="auto"/>
      </w:divBdr>
    </w:div>
    <w:div w:id="972179886">
      <w:bodyDiv w:val="1"/>
      <w:marLeft w:val="0"/>
      <w:marRight w:val="0"/>
      <w:marTop w:val="0"/>
      <w:marBottom w:val="0"/>
      <w:divBdr>
        <w:top w:val="none" w:sz="0" w:space="0" w:color="auto"/>
        <w:left w:val="none" w:sz="0" w:space="0" w:color="auto"/>
        <w:bottom w:val="none" w:sz="0" w:space="0" w:color="auto"/>
        <w:right w:val="none" w:sz="0" w:space="0" w:color="auto"/>
      </w:divBdr>
    </w:div>
    <w:div w:id="972321588">
      <w:bodyDiv w:val="1"/>
      <w:marLeft w:val="0"/>
      <w:marRight w:val="0"/>
      <w:marTop w:val="0"/>
      <w:marBottom w:val="0"/>
      <w:divBdr>
        <w:top w:val="none" w:sz="0" w:space="0" w:color="auto"/>
        <w:left w:val="none" w:sz="0" w:space="0" w:color="auto"/>
        <w:bottom w:val="none" w:sz="0" w:space="0" w:color="auto"/>
        <w:right w:val="none" w:sz="0" w:space="0" w:color="auto"/>
      </w:divBdr>
    </w:div>
    <w:div w:id="972365122">
      <w:bodyDiv w:val="1"/>
      <w:marLeft w:val="0"/>
      <w:marRight w:val="0"/>
      <w:marTop w:val="0"/>
      <w:marBottom w:val="0"/>
      <w:divBdr>
        <w:top w:val="none" w:sz="0" w:space="0" w:color="auto"/>
        <w:left w:val="none" w:sz="0" w:space="0" w:color="auto"/>
        <w:bottom w:val="none" w:sz="0" w:space="0" w:color="auto"/>
        <w:right w:val="none" w:sz="0" w:space="0" w:color="auto"/>
      </w:divBdr>
    </w:div>
    <w:div w:id="972439255">
      <w:bodyDiv w:val="1"/>
      <w:marLeft w:val="0"/>
      <w:marRight w:val="0"/>
      <w:marTop w:val="0"/>
      <w:marBottom w:val="0"/>
      <w:divBdr>
        <w:top w:val="none" w:sz="0" w:space="0" w:color="auto"/>
        <w:left w:val="none" w:sz="0" w:space="0" w:color="auto"/>
        <w:bottom w:val="none" w:sz="0" w:space="0" w:color="auto"/>
        <w:right w:val="none" w:sz="0" w:space="0" w:color="auto"/>
      </w:divBdr>
    </w:div>
    <w:div w:id="972445227">
      <w:bodyDiv w:val="1"/>
      <w:marLeft w:val="0"/>
      <w:marRight w:val="0"/>
      <w:marTop w:val="0"/>
      <w:marBottom w:val="0"/>
      <w:divBdr>
        <w:top w:val="none" w:sz="0" w:space="0" w:color="auto"/>
        <w:left w:val="none" w:sz="0" w:space="0" w:color="auto"/>
        <w:bottom w:val="none" w:sz="0" w:space="0" w:color="auto"/>
        <w:right w:val="none" w:sz="0" w:space="0" w:color="auto"/>
      </w:divBdr>
    </w:div>
    <w:div w:id="972448214">
      <w:bodyDiv w:val="1"/>
      <w:marLeft w:val="0"/>
      <w:marRight w:val="0"/>
      <w:marTop w:val="0"/>
      <w:marBottom w:val="0"/>
      <w:divBdr>
        <w:top w:val="none" w:sz="0" w:space="0" w:color="auto"/>
        <w:left w:val="none" w:sz="0" w:space="0" w:color="auto"/>
        <w:bottom w:val="none" w:sz="0" w:space="0" w:color="auto"/>
        <w:right w:val="none" w:sz="0" w:space="0" w:color="auto"/>
      </w:divBdr>
    </w:div>
    <w:div w:id="972633633">
      <w:bodyDiv w:val="1"/>
      <w:marLeft w:val="0"/>
      <w:marRight w:val="0"/>
      <w:marTop w:val="0"/>
      <w:marBottom w:val="0"/>
      <w:divBdr>
        <w:top w:val="none" w:sz="0" w:space="0" w:color="auto"/>
        <w:left w:val="none" w:sz="0" w:space="0" w:color="auto"/>
        <w:bottom w:val="none" w:sz="0" w:space="0" w:color="auto"/>
        <w:right w:val="none" w:sz="0" w:space="0" w:color="auto"/>
      </w:divBdr>
    </w:div>
    <w:div w:id="972640804">
      <w:bodyDiv w:val="1"/>
      <w:marLeft w:val="0"/>
      <w:marRight w:val="0"/>
      <w:marTop w:val="0"/>
      <w:marBottom w:val="0"/>
      <w:divBdr>
        <w:top w:val="none" w:sz="0" w:space="0" w:color="auto"/>
        <w:left w:val="none" w:sz="0" w:space="0" w:color="auto"/>
        <w:bottom w:val="none" w:sz="0" w:space="0" w:color="auto"/>
        <w:right w:val="none" w:sz="0" w:space="0" w:color="auto"/>
      </w:divBdr>
    </w:div>
    <w:div w:id="972708334">
      <w:bodyDiv w:val="1"/>
      <w:marLeft w:val="0"/>
      <w:marRight w:val="0"/>
      <w:marTop w:val="0"/>
      <w:marBottom w:val="0"/>
      <w:divBdr>
        <w:top w:val="none" w:sz="0" w:space="0" w:color="auto"/>
        <w:left w:val="none" w:sz="0" w:space="0" w:color="auto"/>
        <w:bottom w:val="none" w:sz="0" w:space="0" w:color="auto"/>
        <w:right w:val="none" w:sz="0" w:space="0" w:color="auto"/>
      </w:divBdr>
    </w:div>
    <w:div w:id="972716990">
      <w:bodyDiv w:val="1"/>
      <w:marLeft w:val="0"/>
      <w:marRight w:val="0"/>
      <w:marTop w:val="0"/>
      <w:marBottom w:val="0"/>
      <w:divBdr>
        <w:top w:val="none" w:sz="0" w:space="0" w:color="auto"/>
        <w:left w:val="none" w:sz="0" w:space="0" w:color="auto"/>
        <w:bottom w:val="none" w:sz="0" w:space="0" w:color="auto"/>
        <w:right w:val="none" w:sz="0" w:space="0" w:color="auto"/>
      </w:divBdr>
    </w:div>
    <w:div w:id="972756448">
      <w:bodyDiv w:val="1"/>
      <w:marLeft w:val="0"/>
      <w:marRight w:val="0"/>
      <w:marTop w:val="0"/>
      <w:marBottom w:val="0"/>
      <w:divBdr>
        <w:top w:val="none" w:sz="0" w:space="0" w:color="auto"/>
        <w:left w:val="none" w:sz="0" w:space="0" w:color="auto"/>
        <w:bottom w:val="none" w:sz="0" w:space="0" w:color="auto"/>
        <w:right w:val="none" w:sz="0" w:space="0" w:color="auto"/>
      </w:divBdr>
    </w:div>
    <w:div w:id="972834394">
      <w:bodyDiv w:val="1"/>
      <w:marLeft w:val="0"/>
      <w:marRight w:val="0"/>
      <w:marTop w:val="0"/>
      <w:marBottom w:val="0"/>
      <w:divBdr>
        <w:top w:val="none" w:sz="0" w:space="0" w:color="auto"/>
        <w:left w:val="none" w:sz="0" w:space="0" w:color="auto"/>
        <w:bottom w:val="none" w:sz="0" w:space="0" w:color="auto"/>
        <w:right w:val="none" w:sz="0" w:space="0" w:color="auto"/>
      </w:divBdr>
    </w:div>
    <w:div w:id="972904777">
      <w:bodyDiv w:val="1"/>
      <w:marLeft w:val="0"/>
      <w:marRight w:val="0"/>
      <w:marTop w:val="0"/>
      <w:marBottom w:val="0"/>
      <w:divBdr>
        <w:top w:val="none" w:sz="0" w:space="0" w:color="auto"/>
        <w:left w:val="none" w:sz="0" w:space="0" w:color="auto"/>
        <w:bottom w:val="none" w:sz="0" w:space="0" w:color="auto"/>
        <w:right w:val="none" w:sz="0" w:space="0" w:color="auto"/>
      </w:divBdr>
    </w:div>
    <w:div w:id="973097201">
      <w:bodyDiv w:val="1"/>
      <w:marLeft w:val="0"/>
      <w:marRight w:val="0"/>
      <w:marTop w:val="0"/>
      <w:marBottom w:val="0"/>
      <w:divBdr>
        <w:top w:val="none" w:sz="0" w:space="0" w:color="auto"/>
        <w:left w:val="none" w:sz="0" w:space="0" w:color="auto"/>
        <w:bottom w:val="none" w:sz="0" w:space="0" w:color="auto"/>
        <w:right w:val="none" w:sz="0" w:space="0" w:color="auto"/>
      </w:divBdr>
    </w:div>
    <w:div w:id="973292661">
      <w:bodyDiv w:val="1"/>
      <w:marLeft w:val="0"/>
      <w:marRight w:val="0"/>
      <w:marTop w:val="0"/>
      <w:marBottom w:val="0"/>
      <w:divBdr>
        <w:top w:val="none" w:sz="0" w:space="0" w:color="auto"/>
        <w:left w:val="none" w:sz="0" w:space="0" w:color="auto"/>
        <w:bottom w:val="none" w:sz="0" w:space="0" w:color="auto"/>
        <w:right w:val="none" w:sz="0" w:space="0" w:color="auto"/>
      </w:divBdr>
    </w:div>
    <w:div w:id="973296182">
      <w:bodyDiv w:val="1"/>
      <w:marLeft w:val="0"/>
      <w:marRight w:val="0"/>
      <w:marTop w:val="0"/>
      <w:marBottom w:val="0"/>
      <w:divBdr>
        <w:top w:val="none" w:sz="0" w:space="0" w:color="auto"/>
        <w:left w:val="none" w:sz="0" w:space="0" w:color="auto"/>
        <w:bottom w:val="none" w:sz="0" w:space="0" w:color="auto"/>
        <w:right w:val="none" w:sz="0" w:space="0" w:color="auto"/>
      </w:divBdr>
    </w:div>
    <w:div w:id="973407353">
      <w:bodyDiv w:val="1"/>
      <w:marLeft w:val="0"/>
      <w:marRight w:val="0"/>
      <w:marTop w:val="0"/>
      <w:marBottom w:val="0"/>
      <w:divBdr>
        <w:top w:val="none" w:sz="0" w:space="0" w:color="auto"/>
        <w:left w:val="none" w:sz="0" w:space="0" w:color="auto"/>
        <w:bottom w:val="none" w:sz="0" w:space="0" w:color="auto"/>
        <w:right w:val="none" w:sz="0" w:space="0" w:color="auto"/>
      </w:divBdr>
    </w:div>
    <w:div w:id="973414598">
      <w:bodyDiv w:val="1"/>
      <w:marLeft w:val="0"/>
      <w:marRight w:val="0"/>
      <w:marTop w:val="0"/>
      <w:marBottom w:val="0"/>
      <w:divBdr>
        <w:top w:val="none" w:sz="0" w:space="0" w:color="auto"/>
        <w:left w:val="none" w:sz="0" w:space="0" w:color="auto"/>
        <w:bottom w:val="none" w:sz="0" w:space="0" w:color="auto"/>
        <w:right w:val="none" w:sz="0" w:space="0" w:color="auto"/>
      </w:divBdr>
    </w:div>
    <w:div w:id="973482340">
      <w:bodyDiv w:val="1"/>
      <w:marLeft w:val="0"/>
      <w:marRight w:val="0"/>
      <w:marTop w:val="0"/>
      <w:marBottom w:val="0"/>
      <w:divBdr>
        <w:top w:val="none" w:sz="0" w:space="0" w:color="auto"/>
        <w:left w:val="none" w:sz="0" w:space="0" w:color="auto"/>
        <w:bottom w:val="none" w:sz="0" w:space="0" w:color="auto"/>
        <w:right w:val="none" w:sz="0" w:space="0" w:color="auto"/>
      </w:divBdr>
    </w:div>
    <w:div w:id="973482627">
      <w:bodyDiv w:val="1"/>
      <w:marLeft w:val="0"/>
      <w:marRight w:val="0"/>
      <w:marTop w:val="0"/>
      <w:marBottom w:val="0"/>
      <w:divBdr>
        <w:top w:val="none" w:sz="0" w:space="0" w:color="auto"/>
        <w:left w:val="none" w:sz="0" w:space="0" w:color="auto"/>
        <w:bottom w:val="none" w:sz="0" w:space="0" w:color="auto"/>
        <w:right w:val="none" w:sz="0" w:space="0" w:color="auto"/>
      </w:divBdr>
    </w:div>
    <w:div w:id="973564060">
      <w:bodyDiv w:val="1"/>
      <w:marLeft w:val="0"/>
      <w:marRight w:val="0"/>
      <w:marTop w:val="0"/>
      <w:marBottom w:val="0"/>
      <w:divBdr>
        <w:top w:val="none" w:sz="0" w:space="0" w:color="auto"/>
        <w:left w:val="none" w:sz="0" w:space="0" w:color="auto"/>
        <w:bottom w:val="none" w:sz="0" w:space="0" w:color="auto"/>
        <w:right w:val="none" w:sz="0" w:space="0" w:color="auto"/>
      </w:divBdr>
    </w:div>
    <w:div w:id="973634304">
      <w:bodyDiv w:val="1"/>
      <w:marLeft w:val="0"/>
      <w:marRight w:val="0"/>
      <w:marTop w:val="0"/>
      <w:marBottom w:val="0"/>
      <w:divBdr>
        <w:top w:val="none" w:sz="0" w:space="0" w:color="auto"/>
        <w:left w:val="none" w:sz="0" w:space="0" w:color="auto"/>
        <w:bottom w:val="none" w:sz="0" w:space="0" w:color="auto"/>
        <w:right w:val="none" w:sz="0" w:space="0" w:color="auto"/>
      </w:divBdr>
    </w:div>
    <w:div w:id="973683052">
      <w:bodyDiv w:val="1"/>
      <w:marLeft w:val="0"/>
      <w:marRight w:val="0"/>
      <w:marTop w:val="0"/>
      <w:marBottom w:val="0"/>
      <w:divBdr>
        <w:top w:val="none" w:sz="0" w:space="0" w:color="auto"/>
        <w:left w:val="none" w:sz="0" w:space="0" w:color="auto"/>
        <w:bottom w:val="none" w:sz="0" w:space="0" w:color="auto"/>
        <w:right w:val="none" w:sz="0" w:space="0" w:color="auto"/>
      </w:divBdr>
    </w:div>
    <w:div w:id="973799842">
      <w:bodyDiv w:val="1"/>
      <w:marLeft w:val="0"/>
      <w:marRight w:val="0"/>
      <w:marTop w:val="0"/>
      <w:marBottom w:val="0"/>
      <w:divBdr>
        <w:top w:val="none" w:sz="0" w:space="0" w:color="auto"/>
        <w:left w:val="none" w:sz="0" w:space="0" w:color="auto"/>
        <w:bottom w:val="none" w:sz="0" w:space="0" w:color="auto"/>
        <w:right w:val="none" w:sz="0" w:space="0" w:color="auto"/>
      </w:divBdr>
    </w:div>
    <w:div w:id="973801556">
      <w:bodyDiv w:val="1"/>
      <w:marLeft w:val="0"/>
      <w:marRight w:val="0"/>
      <w:marTop w:val="0"/>
      <w:marBottom w:val="0"/>
      <w:divBdr>
        <w:top w:val="none" w:sz="0" w:space="0" w:color="auto"/>
        <w:left w:val="none" w:sz="0" w:space="0" w:color="auto"/>
        <w:bottom w:val="none" w:sz="0" w:space="0" w:color="auto"/>
        <w:right w:val="none" w:sz="0" w:space="0" w:color="auto"/>
      </w:divBdr>
    </w:div>
    <w:div w:id="973944273">
      <w:bodyDiv w:val="1"/>
      <w:marLeft w:val="0"/>
      <w:marRight w:val="0"/>
      <w:marTop w:val="0"/>
      <w:marBottom w:val="0"/>
      <w:divBdr>
        <w:top w:val="none" w:sz="0" w:space="0" w:color="auto"/>
        <w:left w:val="none" w:sz="0" w:space="0" w:color="auto"/>
        <w:bottom w:val="none" w:sz="0" w:space="0" w:color="auto"/>
        <w:right w:val="none" w:sz="0" w:space="0" w:color="auto"/>
      </w:divBdr>
    </w:div>
    <w:div w:id="973947838">
      <w:bodyDiv w:val="1"/>
      <w:marLeft w:val="0"/>
      <w:marRight w:val="0"/>
      <w:marTop w:val="0"/>
      <w:marBottom w:val="0"/>
      <w:divBdr>
        <w:top w:val="none" w:sz="0" w:space="0" w:color="auto"/>
        <w:left w:val="none" w:sz="0" w:space="0" w:color="auto"/>
        <w:bottom w:val="none" w:sz="0" w:space="0" w:color="auto"/>
        <w:right w:val="none" w:sz="0" w:space="0" w:color="auto"/>
      </w:divBdr>
    </w:div>
    <w:div w:id="974018636">
      <w:bodyDiv w:val="1"/>
      <w:marLeft w:val="0"/>
      <w:marRight w:val="0"/>
      <w:marTop w:val="0"/>
      <w:marBottom w:val="0"/>
      <w:divBdr>
        <w:top w:val="none" w:sz="0" w:space="0" w:color="auto"/>
        <w:left w:val="none" w:sz="0" w:space="0" w:color="auto"/>
        <w:bottom w:val="none" w:sz="0" w:space="0" w:color="auto"/>
        <w:right w:val="none" w:sz="0" w:space="0" w:color="auto"/>
      </w:divBdr>
    </w:div>
    <w:div w:id="974027458">
      <w:bodyDiv w:val="1"/>
      <w:marLeft w:val="0"/>
      <w:marRight w:val="0"/>
      <w:marTop w:val="0"/>
      <w:marBottom w:val="0"/>
      <w:divBdr>
        <w:top w:val="none" w:sz="0" w:space="0" w:color="auto"/>
        <w:left w:val="none" w:sz="0" w:space="0" w:color="auto"/>
        <w:bottom w:val="none" w:sz="0" w:space="0" w:color="auto"/>
        <w:right w:val="none" w:sz="0" w:space="0" w:color="auto"/>
      </w:divBdr>
    </w:div>
    <w:div w:id="974093918">
      <w:bodyDiv w:val="1"/>
      <w:marLeft w:val="0"/>
      <w:marRight w:val="0"/>
      <w:marTop w:val="0"/>
      <w:marBottom w:val="0"/>
      <w:divBdr>
        <w:top w:val="none" w:sz="0" w:space="0" w:color="auto"/>
        <w:left w:val="none" w:sz="0" w:space="0" w:color="auto"/>
        <w:bottom w:val="none" w:sz="0" w:space="0" w:color="auto"/>
        <w:right w:val="none" w:sz="0" w:space="0" w:color="auto"/>
      </w:divBdr>
    </w:div>
    <w:div w:id="974287201">
      <w:bodyDiv w:val="1"/>
      <w:marLeft w:val="0"/>
      <w:marRight w:val="0"/>
      <w:marTop w:val="0"/>
      <w:marBottom w:val="0"/>
      <w:divBdr>
        <w:top w:val="none" w:sz="0" w:space="0" w:color="auto"/>
        <w:left w:val="none" w:sz="0" w:space="0" w:color="auto"/>
        <w:bottom w:val="none" w:sz="0" w:space="0" w:color="auto"/>
        <w:right w:val="none" w:sz="0" w:space="0" w:color="auto"/>
      </w:divBdr>
    </w:div>
    <w:div w:id="974333786">
      <w:bodyDiv w:val="1"/>
      <w:marLeft w:val="0"/>
      <w:marRight w:val="0"/>
      <w:marTop w:val="0"/>
      <w:marBottom w:val="0"/>
      <w:divBdr>
        <w:top w:val="none" w:sz="0" w:space="0" w:color="auto"/>
        <w:left w:val="none" w:sz="0" w:space="0" w:color="auto"/>
        <w:bottom w:val="none" w:sz="0" w:space="0" w:color="auto"/>
        <w:right w:val="none" w:sz="0" w:space="0" w:color="auto"/>
      </w:divBdr>
    </w:div>
    <w:div w:id="974336143">
      <w:bodyDiv w:val="1"/>
      <w:marLeft w:val="0"/>
      <w:marRight w:val="0"/>
      <w:marTop w:val="0"/>
      <w:marBottom w:val="0"/>
      <w:divBdr>
        <w:top w:val="none" w:sz="0" w:space="0" w:color="auto"/>
        <w:left w:val="none" w:sz="0" w:space="0" w:color="auto"/>
        <w:bottom w:val="none" w:sz="0" w:space="0" w:color="auto"/>
        <w:right w:val="none" w:sz="0" w:space="0" w:color="auto"/>
      </w:divBdr>
    </w:div>
    <w:div w:id="974337701">
      <w:bodyDiv w:val="1"/>
      <w:marLeft w:val="0"/>
      <w:marRight w:val="0"/>
      <w:marTop w:val="0"/>
      <w:marBottom w:val="0"/>
      <w:divBdr>
        <w:top w:val="none" w:sz="0" w:space="0" w:color="auto"/>
        <w:left w:val="none" w:sz="0" w:space="0" w:color="auto"/>
        <w:bottom w:val="none" w:sz="0" w:space="0" w:color="auto"/>
        <w:right w:val="none" w:sz="0" w:space="0" w:color="auto"/>
      </w:divBdr>
    </w:div>
    <w:div w:id="974339281">
      <w:bodyDiv w:val="1"/>
      <w:marLeft w:val="0"/>
      <w:marRight w:val="0"/>
      <w:marTop w:val="0"/>
      <w:marBottom w:val="0"/>
      <w:divBdr>
        <w:top w:val="none" w:sz="0" w:space="0" w:color="auto"/>
        <w:left w:val="none" w:sz="0" w:space="0" w:color="auto"/>
        <w:bottom w:val="none" w:sz="0" w:space="0" w:color="auto"/>
        <w:right w:val="none" w:sz="0" w:space="0" w:color="auto"/>
      </w:divBdr>
    </w:div>
    <w:div w:id="974797868">
      <w:bodyDiv w:val="1"/>
      <w:marLeft w:val="0"/>
      <w:marRight w:val="0"/>
      <w:marTop w:val="0"/>
      <w:marBottom w:val="0"/>
      <w:divBdr>
        <w:top w:val="none" w:sz="0" w:space="0" w:color="auto"/>
        <w:left w:val="none" w:sz="0" w:space="0" w:color="auto"/>
        <w:bottom w:val="none" w:sz="0" w:space="0" w:color="auto"/>
        <w:right w:val="none" w:sz="0" w:space="0" w:color="auto"/>
      </w:divBdr>
    </w:div>
    <w:div w:id="974799011">
      <w:bodyDiv w:val="1"/>
      <w:marLeft w:val="0"/>
      <w:marRight w:val="0"/>
      <w:marTop w:val="0"/>
      <w:marBottom w:val="0"/>
      <w:divBdr>
        <w:top w:val="none" w:sz="0" w:space="0" w:color="auto"/>
        <w:left w:val="none" w:sz="0" w:space="0" w:color="auto"/>
        <w:bottom w:val="none" w:sz="0" w:space="0" w:color="auto"/>
        <w:right w:val="none" w:sz="0" w:space="0" w:color="auto"/>
      </w:divBdr>
    </w:div>
    <w:div w:id="974799487">
      <w:bodyDiv w:val="1"/>
      <w:marLeft w:val="0"/>
      <w:marRight w:val="0"/>
      <w:marTop w:val="0"/>
      <w:marBottom w:val="0"/>
      <w:divBdr>
        <w:top w:val="none" w:sz="0" w:space="0" w:color="auto"/>
        <w:left w:val="none" w:sz="0" w:space="0" w:color="auto"/>
        <w:bottom w:val="none" w:sz="0" w:space="0" w:color="auto"/>
        <w:right w:val="none" w:sz="0" w:space="0" w:color="auto"/>
      </w:divBdr>
    </w:div>
    <w:div w:id="974875798">
      <w:bodyDiv w:val="1"/>
      <w:marLeft w:val="0"/>
      <w:marRight w:val="0"/>
      <w:marTop w:val="0"/>
      <w:marBottom w:val="0"/>
      <w:divBdr>
        <w:top w:val="none" w:sz="0" w:space="0" w:color="auto"/>
        <w:left w:val="none" w:sz="0" w:space="0" w:color="auto"/>
        <w:bottom w:val="none" w:sz="0" w:space="0" w:color="auto"/>
        <w:right w:val="none" w:sz="0" w:space="0" w:color="auto"/>
      </w:divBdr>
    </w:div>
    <w:div w:id="974875938">
      <w:bodyDiv w:val="1"/>
      <w:marLeft w:val="0"/>
      <w:marRight w:val="0"/>
      <w:marTop w:val="0"/>
      <w:marBottom w:val="0"/>
      <w:divBdr>
        <w:top w:val="none" w:sz="0" w:space="0" w:color="auto"/>
        <w:left w:val="none" w:sz="0" w:space="0" w:color="auto"/>
        <w:bottom w:val="none" w:sz="0" w:space="0" w:color="auto"/>
        <w:right w:val="none" w:sz="0" w:space="0" w:color="auto"/>
      </w:divBdr>
    </w:div>
    <w:div w:id="974942898">
      <w:bodyDiv w:val="1"/>
      <w:marLeft w:val="0"/>
      <w:marRight w:val="0"/>
      <w:marTop w:val="0"/>
      <w:marBottom w:val="0"/>
      <w:divBdr>
        <w:top w:val="none" w:sz="0" w:space="0" w:color="auto"/>
        <w:left w:val="none" w:sz="0" w:space="0" w:color="auto"/>
        <w:bottom w:val="none" w:sz="0" w:space="0" w:color="auto"/>
        <w:right w:val="none" w:sz="0" w:space="0" w:color="auto"/>
      </w:divBdr>
    </w:div>
    <w:div w:id="975062463">
      <w:bodyDiv w:val="1"/>
      <w:marLeft w:val="0"/>
      <w:marRight w:val="0"/>
      <w:marTop w:val="0"/>
      <w:marBottom w:val="0"/>
      <w:divBdr>
        <w:top w:val="none" w:sz="0" w:space="0" w:color="auto"/>
        <w:left w:val="none" w:sz="0" w:space="0" w:color="auto"/>
        <w:bottom w:val="none" w:sz="0" w:space="0" w:color="auto"/>
        <w:right w:val="none" w:sz="0" w:space="0" w:color="auto"/>
      </w:divBdr>
    </w:div>
    <w:div w:id="975066489">
      <w:bodyDiv w:val="1"/>
      <w:marLeft w:val="0"/>
      <w:marRight w:val="0"/>
      <w:marTop w:val="0"/>
      <w:marBottom w:val="0"/>
      <w:divBdr>
        <w:top w:val="none" w:sz="0" w:space="0" w:color="auto"/>
        <w:left w:val="none" w:sz="0" w:space="0" w:color="auto"/>
        <w:bottom w:val="none" w:sz="0" w:space="0" w:color="auto"/>
        <w:right w:val="none" w:sz="0" w:space="0" w:color="auto"/>
      </w:divBdr>
    </w:div>
    <w:div w:id="975186578">
      <w:bodyDiv w:val="1"/>
      <w:marLeft w:val="0"/>
      <w:marRight w:val="0"/>
      <w:marTop w:val="0"/>
      <w:marBottom w:val="0"/>
      <w:divBdr>
        <w:top w:val="none" w:sz="0" w:space="0" w:color="auto"/>
        <w:left w:val="none" w:sz="0" w:space="0" w:color="auto"/>
        <w:bottom w:val="none" w:sz="0" w:space="0" w:color="auto"/>
        <w:right w:val="none" w:sz="0" w:space="0" w:color="auto"/>
      </w:divBdr>
    </w:div>
    <w:div w:id="975373598">
      <w:bodyDiv w:val="1"/>
      <w:marLeft w:val="0"/>
      <w:marRight w:val="0"/>
      <w:marTop w:val="0"/>
      <w:marBottom w:val="0"/>
      <w:divBdr>
        <w:top w:val="none" w:sz="0" w:space="0" w:color="auto"/>
        <w:left w:val="none" w:sz="0" w:space="0" w:color="auto"/>
        <w:bottom w:val="none" w:sz="0" w:space="0" w:color="auto"/>
        <w:right w:val="none" w:sz="0" w:space="0" w:color="auto"/>
      </w:divBdr>
    </w:div>
    <w:div w:id="975452069">
      <w:bodyDiv w:val="1"/>
      <w:marLeft w:val="0"/>
      <w:marRight w:val="0"/>
      <w:marTop w:val="0"/>
      <w:marBottom w:val="0"/>
      <w:divBdr>
        <w:top w:val="none" w:sz="0" w:space="0" w:color="auto"/>
        <w:left w:val="none" w:sz="0" w:space="0" w:color="auto"/>
        <w:bottom w:val="none" w:sz="0" w:space="0" w:color="auto"/>
        <w:right w:val="none" w:sz="0" w:space="0" w:color="auto"/>
      </w:divBdr>
    </w:div>
    <w:div w:id="975452602">
      <w:bodyDiv w:val="1"/>
      <w:marLeft w:val="0"/>
      <w:marRight w:val="0"/>
      <w:marTop w:val="0"/>
      <w:marBottom w:val="0"/>
      <w:divBdr>
        <w:top w:val="none" w:sz="0" w:space="0" w:color="auto"/>
        <w:left w:val="none" w:sz="0" w:space="0" w:color="auto"/>
        <w:bottom w:val="none" w:sz="0" w:space="0" w:color="auto"/>
        <w:right w:val="none" w:sz="0" w:space="0" w:color="auto"/>
      </w:divBdr>
    </w:div>
    <w:div w:id="975572713">
      <w:bodyDiv w:val="1"/>
      <w:marLeft w:val="0"/>
      <w:marRight w:val="0"/>
      <w:marTop w:val="0"/>
      <w:marBottom w:val="0"/>
      <w:divBdr>
        <w:top w:val="none" w:sz="0" w:space="0" w:color="auto"/>
        <w:left w:val="none" w:sz="0" w:space="0" w:color="auto"/>
        <w:bottom w:val="none" w:sz="0" w:space="0" w:color="auto"/>
        <w:right w:val="none" w:sz="0" w:space="0" w:color="auto"/>
      </w:divBdr>
    </w:div>
    <w:div w:id="975599673">
      <w:bodyDiv w:val="1"/>
      <w:marLeft w:val="0"/>
      <w:marRight w:val="0"/>
      <w:marTop w:val="0"/>
      <w:marBottom w:val="0"/>
      <w:divBdr>
        <w:top w:val="none" w:sz="0" w:space="0" w:color="auto"/>
        <w:left w:val="none" w:sz="0" w:space="0" w:color="auto"/>
        <w:bottom w:val="none" w:sz="0" w:space="0" w:color="auto"/>
        <w:right w:val="none" w:sz="0" w:space="0" w:color="auto"/>
      </w:divBdr>
    </w:div>
    <w:div w:id="975791932">
      <w:bodyDiv w:val="1"/>
      <w:marLeft w:val="0"/>
      <w:marRight w:val="0"/>
      <w:marTop w:val="0"/>
      <w:marBottom w:val="0"/>
      <w:divBdr>
        <w:top w:val="none" w:sz="0" w:space="0" w:color="auto"/>
        <w:left w:val="none" w:sz="0" w:space="0" w:color="auto"/>
        <w:bottom w:val="none" w:sz="0" w:space="0" w:color="auto"/>
        <w:right w:val="none" w:sz="0" w:space="0" w:color="auto"/>
      </w:divBdr>
    </w:div>
    <w:div w:id="975793713">
      <w:bodyDiv w:val="1"/>
      <w:marLeft w:val="0"/>
      <w:marRight w:val="0"/>
      <w:marTop w:val="0"/>
      <w:marBottom w:val="0"/>
      <w:divBdr>
        <w:top w:val="none" w:sz="0" w:space="0" w:color="auto"/>
        <w:left w:val="none" w:sz="0" w:space="0" w:color="auto"/>
        <w:bottom w:val="none" w:sz="0" w:space="0" w:color="auto"/>
        <w:right w:val="none" w:sz="0" w:space="0" w:color="auto"/>
      </w:divBdr>
    </w:div>
    <w:div w:id="975794797">
      <w:bodyDiv w:val="1"/>
      <w:marLeft w:val="0"/>
      <w:marRight w:val="0"/>
      <w:marTop w:val="0"/>
      <w:marBottom w:val="0"/>
      <w:divBdr>
        <w:top w:val="none" w:sz="0" w:space="0" w:color="auto"/>
        <w:left w:val="none" w:sz="0" w:space="0" w:color="auto"/>
        <w:bottom w:val="none" w:sz="0" w:space="0" w:color="auto"/>
        <w:right w:val="none" w:sz="0" w:space="0" w:color="auto"/>
      </w:divBdr>
    </w:div>
    <w:div w:id="975841945">
      <w:bodyDiv w:val="1"/>
      <w:marLeft w:val="0"/>
      <w:marRight w:val="0"/>
      <w:marTop w:val="0"/>
      <w:marBottom w:val="0"/>
      <w:divBdr>
        <w:top w:val="none" w:sz="0" w:space="0" w:color="auto"/>
        <w:left w:val="none" w:sz="0" w:space="0" w:color="auto"/>
        <w:bottom w:val="none" w:sz="0" w:space="0" w:color="auto"/>
        <w:right w:val="none" w:sz="0" w:space="0" w:color="auto"/>
      </w:divBdr>
    </w:div>
    <w:div w:id="975988691">
      <w:bodyDiv w:val="1"/>
      <w:marLeft w:val="0"/>
      <w:marRight w:val="0"/>
      <w:marTop w:val="0"/>
      <w:marBottom w:val="0"/>
      <w:divBdr>
        <w:top w:val="none" w:sz="0" w:space="0" w:color="auto"/>
        <w:left w:val="none" w:sz="0" w:space="0" w:color="auto"/>
        <w:bottom w:val="none" w:sz="0" w:space="0" w:color="auto"/>
        <w:right w:val="none" w:sz="0" w:space="0" w:color="auto"/>
      </w:divBdr>
    </w:div>
    <w:div w:id="975991427">
      <w:bodyDiv w:val="1"/>
      <w:marLeft w:val="0"/>
      <w:marRight w:val="0"/>
      <w:marTop w:val="0"/>
      <w:marBottom w:val="0"/>
      <w:divBdr>
        <w:top w:val="none" w:sz="0" w:space="0" w:color="auto"/>
        <w:left w:val="none" w:sz="0" w:space="0" w:color="auto"/>
        <w:bottom w:val="none" w:sz="0" w:space="0" w:color="auto"/>
        <w:right w:val="none" w:sz="0" w:space="0" w:color="auto"/>
      </w:divBdr>
    </w:div>
    <w:div w:id="976183853">
      <w:bodyDiv w:val="1"/>
      <w:marLeft w:val="0"/>
      <w:marRight w:val="0"/>
      <w:marTop w:val="0"/>
      <w:marBottom w:val="0"/>
      <w:divBdr>
        <w:top w:val="none" w:sz="0" w:space="0" w:color="auto"/>
        <w:left w:val="none" w:sz="0" w:space="0" w:color="auto"/>
        <w:bottom w:val="none" w:sz="0" w:space="0" w:color="auto"/>
        <w:right w:val="none" w:sz="0" w:space="0" w:color="auto"/>
      </w:divBdr>
    </w:div>
    <w:div w:id="976187352">
      <w:bodyDiv w:val="1"/>
      <w:marLeft w:val="0"/>
      <w:marRight w:val="0"/>
      <w:marTop w:val="0"/>
      <w:marBottom w:val="0"/>
      <w:divBdr>
        <w:top w:val="none" w:sz="0" w:space="0" w:color="auto"/>
        <w:left w:val="none" w:sz="0" w:space="0" w:color="auto"/>
        <w:bottom w:val="none" w:sz="0" w:space="0" w:color="auto"/>
        <w:right w:val="none" w:sz="0" w:space="0" w:color="auto"/>
      </w:divBdr>
    </w:div>
    <w:div w:id="976303257">
      <w:bodyDiv w:val="1"/>
      <w:marLeft w:val="0"/>
      <w:marRight w:val="0"/>
      <w:marTop w:val="0"/>
      <w:marBottom w:val="0"/>
      <w:divBdr>
        <w:top w:val="none" w:sz="0" w:space="0" w:color="auto"/>
        <w:left w:val="none" w:sz="0" w:space="0" w:color="auto"/>
        <w:bottom w:val="none" w:sz="0" w:space="0" w:color="auto"/>
        <w:right w:val="none" w:sz="0" w:space="0" w:color="auto"/>
      </w:divBdr>
    </w:div>
    <w:div w:id="976372939">
      <w:bodyDiv w:val="1"/>
      <w:marLeft w:val="0"/>
      <w:marRight w:val="0"/>
      <w:marTop w:val="0"/>
      <w:marBottom w:val="0"/>
      <w:divBdr>
        <w:top w:val="none" w:sz="0" w:space="0" w:color="auto"/>
        <w:left w:val="none" w:sz="0" w:space="0" w:color="auto"/>
        <w:bottom w:val="none" w:sz="0" w:space="0" w:color="auto"/>
        <w:right w:val="none" w:sz="0" w:space="0" w:color="auto"/>
      </w:divBdr>
    </w:div>
    <w:div w:id="976376949">
      <w:bodyDiv w:val="1"/>
      <w:marLeft w:val="0"/>
      <w:marRight w:val="0"/>
      <w:marTop w:val="0"/>
      <w:marBottom w:val="0"/>
      <w:divBdr>
        <w:top w:val="none" w:sz="0" w:space="0" w:color="auto"/>
        <w:left w:val="none" w:sz="0" w:space="0" w:color="auto"/>
        <w:bottom w:val="none" w:sz="0" w:space="0" w:color="auto"/>
        <w:right w:val="none" w:sz="0" w:space="0" w:color="auto"/>
      </w:divBdr>
    </w:div>
    <w:div w:id="976422478">
      <w:bodyDiv w:val="1"/>
      <w:marLeft w:val="0"/>
      <w:marRight w:val="0"/>
      <w:marTop w:val="0"/>
      <w:marBottom w:val="0"/>
      <w:divBdr>
        <w:top w:val="none" w:sz="0" w:space="0" w:color="auto"/>
        <w:left w:val="none" w:sz="0" w:space="0" w:color="auto"/>
        <w:bottom w:val="none" w:sz="0" w:space="0" w:color="auto"/>
        <w:right w:val="none" w:sz="0" w:space="0" w:color="auto"/>
      </w:divBdr>
    </w:div>
    <w:div w:id="976570301">
      <w:bodyDiv w:val="1"/>
      <w:marLeft w:val="0"/>
      <w:marRight w:val="0"/>
      <w:marTop w:val="0"/>
      <w:marBottom w:val="0"/>
      <w:divBdr>
        <w:top w:val="none" w:sz="0" w:space="0" w:color="auto"/>
        <w:left w:val="none" w:sz="0" w:space="0" w:color="auto"/>
        <w:bottom w:val="none" w:sz="0" w:space="0" w:color="auto"/>
        <w:right w:val="none" w:sz="0" w:space="0" w:color="auto"/>
      </w:divBdr>
    </w:div>
    <w:div w:id="976573855">
      <w:bodyDiv w:val="1"/>
      <w:marLeft w:val="0"/>
      <w:marRight w:val="0"/>
      <w:marTop w:val="0"/>
      <w:marBottom w:val="0"/>
      <w:divBdr>
        <w:top w:val="none" w:sz="0" w:space="0" w:color="auto"/>
        <w:left w:val="none" w:sz="0" w:space="0" w:color="auto"/>
        <w:bottom w:val="none" w:sz="0" w:space="0" w:color="auto"/>
        <w:right w:val="none" w:sz="0" w:space="0" w:color="auto"/>
      </w:divBdr>
    </w:div>
    <w:div w:id="976766833">
      <w:bodyDiv w:val="1"/>
      <w:marLeft w:val="0"/>
      <w:marRight w:val="0"/>
      <w:marTop w:val="0"/>
      <w:marBottom w:val="0"/>
      <w:divBdr>
        <w:top w:val="none" w:sz="0" w:space="0" w:color="auto"/>
        <w:left w:val="none" w:sz="0" w:space="0" w:color="auto"/>
        <w:bottom w:val="none" w:sz="0" w:space="0" w:color="auto"/>
        <w:right w:val="none" w:sz="0" w:space="0" w:color="auto"/>
      </w:divBdr>
    </w:div>
    <w:div w:id="976839337">
      <w:bodyDiv w:val="1"/>
      <w:marLeft w:val="0"/>
      <w:marRight w:val="0"/>
      <w:marTop w:val="0"/>
      <w:marBottom w:val="0"/>
      <w:divBdr>
        <w:top w:val="none" w:sz="0" w:space="0" w:color="auto"/>
        <w:left w:val="none" w:sz="0" w:space="0" w:color="auto"/>
        <w:bottom w:val="none" w:sz="0" w:space="0" w:color="auto"/>
        <w:right w:val="none" w:sz="0" w:space="0" w:color="auto"/>
      </w:divBdr>
    </w:div>
    <w:div w:id="976841918">
      <w:bodyDiv w:val="1"/>
      <w:marLeft w:val="0"/>
      <w:marRight w:val="0"/>
      <w:marTop w:val="0"/>
      <w:marBottom w:val="0"/>
      <w:divBdr>
        <w:top w:val="none" w:sz="0" w:space="0" w:color="auto"/>
        <w:left w:val="none" w:sz="0" w:space="0" w:color="auto"/>
        <w:bottom w:val="none" w:sz="0" w:space="0" w:color="auto"/>
        <w:right w:val="none" w:sz="0" w:space="0" w:color="auto"/>
      </w:divBdr>
    </w:div>
    <w:div w:id="976882848">
      <w:bodyDiv w:val="1"/>
      <w:marLeft w:val="0"/>
      <w:marRight w:val="0"/>
      <w:marTop w:val="0"/>
      <w:marBottom w:val="0"/>
      <w:divBdr>
        <w:top w:val="none" w:sz="0" w:space="0" w:color="auto"/>
        <w:left w:val="none" w:sz="0" w:space="0" w:color="auto"/>
        <w:bottom w:val="none" w:sz="0" w:space="0" w:color="auto"/>
        <w:right w:val="none" w:sz="0" w:space="0" w:color="auto"/>
      </w:divBdr>
    </w:div>
    <w:div w:id="976952514">
      <w:bodyDiv w:val="1"/>
      <w:marLeft w:val="0"/>
      <w:marRight w:val="0"/>
      <w:marTop w:val="0"/>
      <w:marBottom w:val="0"/>
      <w:divBdr>
        <w:top w:val="none" w:sz="0" w:space="0" w:color="auto"/>
        <w:left w:val="none" w:sz="0" w:space="0" w:color="auto"/>
        <w:bottom w:val="none" w:sz="0" w:space="0" w:color="auto"/>
        <w:right w:val="none" w:sz="0" w:space="0" w:color="auto"/>
      </w:divBdr>
    </w:div>
    <w:div w:id="977030773">
      <w:bodyDiv w:val="1"/>
      <w:marLeft w:val="0"/>
      <w:marRight w:val="0"/>
      <w:marTop w:val="0"/>
      <w:marBottom w:val="0"/>
      <w:divBdr>
        <w:top w:val="none" w:sz="0" w:space="0" w:color="auto"/>
        <w:left w:val="none" w:sz="0" w:space="0" w:color="auto"/>
        <w:bottom w:val="none" w:sz="0" w:space="0" w:color="auto"/>
        <w:right w:val="none" w:sz="0" w:space="0" w:color="auto"/>
      </w:divBdr>
    </w:div>
    <w:div w:id="977144173">
      <w:bodyDiv w:val="1"/>
      <w:marLeft w:val="0"/>
      <w:marRight w:val="0"/>
      <w:marTop w:val="0"/>
      <w:marBottom w:val="0"/>
      <w:divBdr>
        <w:top w:val="none" w:sz="0" w:space="0" w:color="auto"/>
        <w:left w:val="none" w:sz="0" w:space="0" w:color="auto"/>
        <w:bottom w:val="none" w:sz="0" w:space="0" w:color="auto"/>
        <w:right w:val="none" w:sz="0" w:space="0" w:color="auto"/>
      </w:divBdr>
    </w:div>
    <w:div w:id="977299529">
      <w:bodyDiv w:val="1"/>
      <w:marLeft w:val="0"/>
      <w:marRight w:val="0"/>
      <w:marTop w:val="0"/>
      <w:marBottom w:val="0"/>
      <w:divBdr>
        <w:top w:val="none" w:sz="0" w:space="0" w:color="auto"/>
        <w:left w:val="none" w:sz="0" w:space="0" w:color="auto"/>
        <w:bottom w:val="none" w:sz="0" w:space="0" w:color="auto"/>
        <w:right w:val="none" w:sz="0" w:space="0" w:color="auto"/>
      </w:divBdr>
    </w:div>
    <w:div w:id="977338963">
      <w:bodyDiv w:val="1"/>
      <w:marLeft w:val="0"/>
      <w:marRight w:val="0"/>
      <w:marTop w:val="0"/>
      <w:marBottom w:val="0"/>
      <w:divBdr>
        <w:top w:val="none" w:sz="0" w:space="0" w:color="auto"/>
        <w:left w:val="none" w:sz="0" w:space="0" w:color="auto"/>
        <w:bottom w:val="none" w:sz="0" w:space="0" w:color="auto"/>
        <w:right w:val="none" w:sz="0" w:space="0" w:color="auto"/>
      </w:divBdr>
    </w:div>
    <w:div w:id="977495009">
      <w:bodyDiv w:val="1"/>
      <w:marLeft w:val="0"/>
      <w:marRight w:val="0"/>
      <w:marTop w:val="0"/>
      <w:marBottom w:val="0"/>
      <w:divBdr>
        <w:top w:val="none" w:sz="0" w:space="0" w:color="auto"/>
        <w:left w:val="none" w:sz="0" w:space="0" w:color="auto"/>
        <w:bottom w:val="none" w:sz="0" w:space="0" w:color="auto"/>
        <w:right w:val="none" w:sz="0" w:space="0" w:color="auto"/>
      </w:divBdr>
    </w:div>
    <w:div w:id="977535148">
      <w:bodyDiv w:val="1"/>
      <w:marLeft w:val="0"/>
      <w:marRight w:val="0"/>
      <w:marTop w:val="0"/>
      <w:marBottom w:val="0"/>
      <w:divBdr>
        <w:top w:val="none" w:sz="0" w:space="0" w:color="auto"/>
        <w:left w:val="none" w:sz="0" w:space="0" w:color="auto"/>
        <w:bottom w:val="none" w:sz="0" w:space="0" w:color="auto"/>
        <w:right w:val="none" w:sz="0" w:space="0" w:color="auto"/>
      </w:divBdr>
    </w:div>
    <w:div w:id="977683947">
      <w:bodyDiv w:val="1"/>
      <w:marLeft w:val="0"/>
      <w:marRight w:val="0"/>
      <w:marTop w:val="0"/>
      <w:marBottom w:val="0"/>
      <w:divBdr>
        <w:top w:val="none" w:sz="0" w:space="0" w:color="auto"/>
        <w:left w:val="none" w:sz="0" w:space="0" w:color="auto"/>
        <w:bottom w:val="none" w:sz="0" w:space="0" w:color="auto"/>
        <w:right w:val="none" w:sz="0" w:space="0" w:color="auto"/>
      </w:divBdr>
    </w:div>
    <w:div w:id="977756814">
      <w:bodyDiv w:val="1"/>
      <w:marLeft w:val="0"/>
      <w:marRight w:val="0"/>
      <w:marTop w:val="0"/>
      <w:marBottom w:val="0"/>
      <w:divBdr>
        <w:top w:val="none" w:sz="0" w:space="0" w:color="auto"/>
        <w:left w:val="none" w:sz="0" w:space="0" w:color="auto"/>
        <w:bottom w:val="none" w:sz="0" w:space="0" w:color="auto"/>
        <w:right w:val="none" w:sz="0" w:space="0" w:color="auto"/>
      </w:divBdr>
    </w:div>
    <w:div w:id="977957323">
      <w:bodyDiv w:val="1"/>
      <w:marLeft w:val="0"/>
      <w:marRight w:val="0"/>
      <w:marTop w:val="0"/>
      <w:marBottom w:val="0"/>
      <w:divBdr>
        <w:top w:val="none" w:sz="0" w:space="0" w:color="auto"/>
        <w:left w:val="none" w:sz="0" w:space="0" w:color="auto"/>
        <w:bottom w:val="none" w:sz="0" w:space="0" w:color="auto"/>
        <w:right w:val="none" w:sz="0" w:space="0" w:color="auto"/>
      </w:divBdr>
    </w:div>
    <w:div w:id="977958203">
      <w:bodyDiv w:val="1"/>
      <w:marLeft w:val="0"/>
      <w:marRight w:val="0"/>
      <w:marTop w:val="0"/>
      <w:marBottom w:val="0"/>
      <w:divBdr>
        <w:top w:val="none" w:sz="0" w:space="0" w:color="auto"/>
        <w:left w:val="none" w:sz="0" w:space="0" w:color="auto"/>
        <w:bottom w:val="none" w:sz="0" w:space="0" w:color="auto"/>
        <w:right w:val="none" w:sz="0" w:space="0" w:color="auto"/>
      </w:divBdr>
    </w:div>
    <w:div w:id="977993774">
      <w:bodyDiv w:val="1"/>
      <w:marLeft w:val="0"/>
      <w:marRight w:val="0"/>
      <w:marTop w:val="0"/>
      <w:marBottom w:val="0"/>
      <w:divBdr>
        <w:top w:val="none" w:sz="0" w:space="0" w:color="auto"/>
        <w:left w:val="none" w:sz="0" w:space="0" w:color="auto"/>
        <w:bottom w:val="none" w:sz="0" w:space="0" w:color="auto"/>
        <w:right w:val="none" w:sz="0" w:space="0" w:color="auto"/>
      </w:divBdr>
    </w:div>
    <w:div w:id="978263243">
      <w:bodyDiv w:val="1"/>
      <w:marLeft w:val="0"/>
      <w:marRight w:val="0"/>
      <w:marTop w:val="0"/>
      <w:marBottom w:val="0"/>
      <w:divBdr>
        <w:top w:val="none" w:sz="0" w:space="0" w:color="auto"/>
        <w:left w:val="none" w:sz="0" w:space="0" w:color="auto"/>
        <w:bottom w:val="none" w:sz="0" w:space="0" w:color="auto"/>
        <w:right w:val="none" w:sz="0" w:space="0" w:color="auto"/>
      </w:divBdr>
    </w:div>
    <w:div w:id="978263318">
      <w:bodyDiv w:val="1"/>
      <w:marLeft w:val="0"/>
      <w:marRight w:val="0"/>
      <w:marTop w:val="0"/>
      <w:marBottom w:val="0"/>
      <w:divBdr>
        <w:top w:val="none" w:sz="0" w:space="0" w:color="auto"/>
        <w:left w:val="none" w:sz="0" w:space="0" w:color="auto"/>
        <w:bottom w:val="none" w:sz="0" w:space="0" w:color="auto"/>
        <w:right w:val="none" w:sz="0" w:space="0" w:color="auto"/>
      </w:divBdr>
    </w:div>
    <w:div w:id="978268680">
      <w:bodyDiv w:val="1"/>
      <w:marLeft w:val="0"/>
      <w:marRight w:val="0"/>
      <w:marTop w:val="0"/>
      <w:marBottom w:val="0"/>
      <w:divBdr>
        <w:top w:val="none" w:sz="0" w:space="0" w:color="auto"/>
        <w:left w:val="none" w:sz="0" w:space="0" w:color="auto"/>
        <w:bottom w:val="none" w:sz="0" w:space="0" w:color="auto"/>
        <w:right w:val="none" w:sz="0" w:space="0" w:color="auto"/>
      </w:divBdr>
    </w:div>
    <w:div w:id="978336977">
      <w:bodyDiv w:val="1"/>
      <w:marLeft w:val="0"/>
      <w:marRight w:val="0"/>
      <w:marTop w:val="0"/>
      <w:marBottom w:val="0"/>
      <w:divBdr>
        <w:top w:val="none" w:sz="0" w:space="0" w:color="auto"/>
        <w:left w:val="none" w:sz="0" w:space="0" w:color="auto"/>
        <w:bottom w:val="none" w:sz="0" w:space="0" w:color="auto"/>
        <w:right w:val="none" w:sz="0" w:space="0" w:color="auto"/>
      </w:divBdr>
    </w:div>
    <w:div w:id="978337814">
      <w:bodyDiv w:val="1"/>
      <w:marLeft w:val="0"/>
      <w:marRight w:val="0"/>
      <w:marTop w:val="0"/>
      <w:marBottom w:val="0"/>
      <w:divBdr>
        <w:top w:val="none" w:sz="0" w:space="0" w:color="auto"/>
        <w:left w:val="none" w:sz="0" w:space="0" w:color="auto"/>
        <w:bottom w:val="none" w:sz="0" w:space="0" w:color="auto"/>
        <w:right w:val="none" w:sz="0" w:space="0" w:color="auto"/>
      </w:divBdr>
    </w:div>
    <w:div w:id="978345954">
      <w:bodyDiv w:val="1"/>
      <w:marLeft w:val="0"/>
      <w:marRight w:val="0"/>
      <w:marTop w:val="0"/>
      <w:marBottom w:val="0"/>
      <w:divBdr>
        <w:top w:val="none" w:sz="0" w:space="0" w:color="auto"/>
        <w:left w:val="none" w:sz="0" w:space="0" w:color="auto"/>
        <w:bottom w:val="none" w:sz="0" w:space="0" w:color="auto"/>
        <w:right w:val="none" w:sz="0" w:space="0" w:color="auto"/>
      </w:divBdr>
    </w:div>
    <w:div w:id="978533481">
      <w:bodyDiv w:val="1"/>
      <w:marLeft w:val="0"/>
      <w:marRight w:val="0"/>
      <w:marTop w:val="0"/>
      <w:marBottom w:val="0"/>
      <w:divBdr>
        <w:top w:val="none" w:sz="0" w:space="0" w:color="auto"/>
        <w:left w:val="none" w:sz="0" w:space="0" w:color="auto"/>
        <w:bottom w:val="none" w:sz="0" w:space="0" w:color="auto"/>
        <w:right w:val="none" w:sz="0" w:space="0" w:color="auto"/>
      </w:divBdr>
    </w:div>
    <w:div w:id="978607275">
      <w:bodyDiv w:val="1"/>
      <w:marLeft w:val="0"/>
      <w:marRight w:val="0"/>
      <w:marTop w:val="0"/>
      <w:marBottom w:val="0"/>
      <w:divBdr>
        <w:top w:val="none" w:sz="0" w:space="0" w:color="auto"/>
        <w:left w:val="none" w:sz="0" w:space="0" w:color="auto"/>
        <w:bottom w:val="none" w:sz="0" w:space="0" w:color="auto"/>
        <w:right w:val="none" w:sz="0" w:space="0" w:color="auto"/>
      </w:divBdr>
    </w:div>
    <w:div w:id="978610710">
      <w:bodyDiv w:val="1"/>
      <w:marLeft w:val="0"/>
      <w:marRight w:val="0"/>
      <w:marTop w:val="0"/>
      <w:marBottom w:val="0"/>
      <w:divBdr>
        <w:top w:val="none" w:sz="0" w:space="0" w:color="auto"/>
        <w:left w:val="none" w:sz="0" w:space="0" w:color="auto"/>
        <w:bottom w:val="none" w:sz="0" w:space="0" w:color="auto"/>
        <w:right w:val="none" w:sz="0" w:space="0" w:color="auto"/>
      </w:divBdr>
    </w:div>
    <w:div w:id="978651737">
      <w:bodyDiv w:val="1"/>
      <w:marLeft w:val="0"/>
      <w:marRight w:val="0"/>
      <w:marTop w:val="0"/>
      <w:marBottom w:val="0"/>
      <w:divBdr>
        <w:top w:val="none" w:sz="0" w:space="0" w:color="auto"/>
        <w:left w:val="none" w:sz="0" w:space="0" w:color="auto"/>
        <w:bottom w:val="none" w:sz="0" w:space="0" w:color="auto"/>
        <w:right w:val="none" w:sz="0" w:space="0" w:color="auto"/>
      </w:divBdr>
    </w:div>
    <w:div w:id="978655246">
      <w:bodyDiv w:val="1"/>
      <w:marLeft w:val="0"/>
      <w:marRight w:val="0"/>
      <w:marTop w:val="0"/>
      <w:marBottom w:val="0"/>
      <w:divBdr>
        <w:top w:val="none" w:sz="0" w:space="0" w:color="auto"/>
        <w:left w:val="none" w:sz="0" w:space="0" w:color="auto"/>
        <w:bottom w:val="none" w:sz="0" w:space="0" w:color="auto"/>
        <w:right w:val="none" w:sz="0" w:space="0" w:color="auto"/>
      </w:divBdr>
    </w:div>
    <w:div w:id="978657528">
      <w:bodyDiv w:val="1"/>
      <w:marLeft w:val="0"/>
      <w:marRight w:val="0"/>
      <w:marTop w:val="0"/>
      <w:marBottom w:val="0"/>
      <w:divBdr>
        <w:top w:val="none" w:sz="0" w:space="0" w:color="auto"/>
        <w:left w:val="none" w:sz="0" w:space="0" w:color="auto"/>
        <w:bottom w:val="none" w:sz="0" w:space="0" w:color="auto"/>
        <w:right w:val="none" w:sz="0" w:space="0" w:color="auto"/>
      </w:divBdr>
    </w:div>
    <w:div w:id="978727324">
      <w:bodyDiv w:val="1"/>
      <w:marLeft w:val="0"/>
      <w:marRight w:val="0"/>
      <w:marTop w:val="0"/>
      <w:marBottom w:val="0"/>
      <w:divBdr>
        <w:top w:val="none" w:sz="0" w:space="0" w:color="auto"/>
        <w:left w:val="none" w:sz="0" w:space="0" w:color="auto"/>
        <w:bottom w:val="none" w:sz="0" w:space="0" w:color="auto"/>
        <w:right w:val="none" w:sz="0" w:space="0" w:color="auto"/>
      </w:divBdr>
    </w:div>
    <w:div w:id="978798661">
      <w:bodyDiv w:val="1"/>
      <w:marLeft w:val="0"/>
      <w:marRight w:val="0"/>
      <w:marTop w:val="0"/>
      <w:marBottom w:val="0"/>
      <w:divBdr>
        <w:top w:val="none" w:sz="0" w:space="0" w:color="auto"/>
        <w:left w:val="none" w:sz="0" w:space="0" w:color="auto"/>
        <w:bottom w:val="none" w:sz="0" w:space="0" w:color="auto"/>
        <w:right w:val="none" w:sz="0" w:space="0" w:color="auto"/>
      </w:divBdr>
    </w:div>
    <w:div w:id="978807620">
      <w:bodyDiv w:val="1"/>
      <w:marLeft w:val="0"/>
      <w:marRight w:val="0"/>
      <w:marTop w:val="0"/>
      <w:marBottom w:val="0"/>
      <w:divBdr>
        <w:top w:val="none" w:sz="0" w:space="0" w:color="auto"/>
        <w:left w:val="none" w:sz="0" w:space="0" w:color="auto"/>
        <w:bottom w:val="none" w:sz="0" w:space="0" w:color="auto"/>
        <w:right w:val="none" w:sz="0" w:space="0" w:color="auto"/>
      </w:divBdr>
    </w:div>
    <w:div w:id="978847936">
      <w:bodyDiv w:val="1"/>
      <w:marLeft w:val="0"/>
      <w:marRight w:val="0"/>
      <w:marTop w:val="0"/>
      <w:marBottom w:val="0"/>
      <w:divBdr>
        <w:top w:val="none" w:sz="0" w:space="0" w:color="auto"/>
        <w:left w:val="none" w:sz="0" w:space="0" w:color="auto"/>
        <w:bottom w:val="none" w:sz="0" w:space="0" w:color="auto"/>
        <w:right w:val="none" w:sz="0" w:space="0" w:color="auto"/>
      </w:divBdr>
    </w:div>
    <w:div w:id="979118131">
      <w:bodyDiv w:val="1"/>
      <w:marLeft w:val="0"/>
      <w:marRight w:val="0"/>
      <w:marTop w:val="0"/>
      <w:marBottom w:val="0"/>
      <w:divBdr>
        <w:top w:val="none" w:sz="0" w:space="0" w:color="auto"/>
        <w:left w:val="none" w:sz="0" w:space="0" w:color="auto"/>
        <w:bottom w:val="none" w:sz="0" w:space="0" w:color="auto"/>
        <w:right w:val="none" w:sz="0" w:space="0" w:color="auto"/>
      </w:divBdr>
    </w:div>
    <w:div w:id="979118680">
      <w:bodyDiv w:val="1"/>
      <w:marLeft w:val="0"/>
      <w:marRight w:val="0"/>
      <w:marTop w:val="0"/>
      <w:marBottom w:val="0"/>
      <w:divBdr>
        <w:top w:val="none" w:sz="0" w:space="0" w:color="auto"/>
        <w:left w:val="none" w:sz="0" w:space="0" w:color="auto"/>
        <w:bottom w:val="none" w:sz="0" w:space="0" w:color="auto"/>
        <w:right w:val="none" w:sz="0" w:space="0" w:color="auto"/>
      </w:divBdr>
    </w:div>
    <w:div w:id="979190410">
      <w:bodyDiv w:val="1"/>
      <w:marLeft w:val="0"/>
      <w:marRight w:val="0"/>
      <w:marTop w:val="0"/>
      <w:marBottom w:val="0"/>
      <w:divBdr>
        <w:top w:val="none" w:sz="0" w:space="0" w:color="auto"/>
        <w:left w:val="none" w:sz="0" w:space="0" w:color="auto"/>
        <w:bottom w:val="none" w:sz="0" w:space="0" w:color="auto"/>
        <w:right w:val="none" w:sz="0" w:space="0" w:color="auto"/>
      </w:divBdr>
    </w:div>
    <w:div w:id="979267853">
      <w:bodyDiv w:val="1"/>
      <w:marLeft w:val="0"/>
      <w:marRight w:val="0"/>
      <w:marTop w:val="0"/>
      <w:marBottom w:val="0"/>
      <w:divBdr>
        <w:top w:val="none" w:sz="0" w:space="0" w:color="auto"/>
        <w:left w:val="none" w:sz="0" w:space="0" w:color="auto"/>
        <w:bottom w:val="none" w:sz="0" w:space="0" w:color="auto"/>
        <w:right w:val="none" w:sz="0" w:space="0" w:color="auto"/>
      </w:divBdr>
    </w:div>
    <w:div w:id="979306431">
      <w:bodyDiv w:val="1"/>
      <w:marLeft w:val="0"/>
      <w:marRight w:val="0"/>
      <w:marTop w:val="0"/>
      <w:marBottom w:val="0"/>
      <w:divBdr>
        <w:top w:val="none" w:sz="0" w:space="0" w:color="auto"/>
        <w:left w:val="none" w:sz="0" w:space="0" w:color="auto"/>
        <w:bottom w:val="none" w:sz="0" w:space="0" w:color="auto"/>
        <w:right w:val="none" w:sz="0" w:space="0" w:color="auto"/>
      </w:divBdr>
    </w:div>
    <w:div w:id="979456431">
      <w:bodyDiv w:val="1"/>
      <w:marLeft w:val="0"/>
      <w:marRight w:val="0"/>
      <w:marTop w:val="0"/>
      <w:marBottom w:val="0"/>
      <w:divBdr>
        <w:top w:val="none" w:sz="0" w:space="0" w:color="auto"/>
        <w:left w:val="none" w:sz="0" w:space="0" w:color="auto"/>
        <w:bottom w:val="none" w:sz="0" w:space="0" w:color="auto"/>
        <w:right w:val="none" w:sz="0" w:space="0" w:color="auto"/>
      </w:divBdr>
    </w:div>
    <w:div w:id="979577935">
      <w:bodyDiv w:val="1"/>
      <w:marLeft w:val="0"/>
      <w:marRight w:val="0"/>
      <w:marTop w:val="0"/>
      <w:marBottom w:val="0"/>
      <w:divBdr>
        <w:top w:val="none" w:sz="0" w:space="0" w:color="auto"/>
        <w:left w:val="none" w:sz="0" w:space="0" w:color="auto"/>
        <w:bottom w:val="none" w:sz="0" w:space="0" w:color="auto"/>
        <w:right w:val="none" w:sz="0" w:space="0" w:color="auto"/>
      </w:divBdr>
    </w:div>
    <w:div w:id="979725005">
      <w:bodyDiv w:val="1"/>
      <w:marLeft w:val="0"/>
      <w:marRight w:val="0"/>
      <w:marTop w:val="0"/>
      <w:marBottom w:val="0"/>
      <w:divBdr>
        <w:top w:val="none" w:sz="0" w:space="0" w:color="auto"/>
        <w:left w:val="none" w:sz="0" w:space="0" w:color="auto"/>
        <w:bottom w:val="none" w:sz="0" w:space="0" w:color="auto"/>
        <w:right w:val="none" w:sz="0" w:space="0" w:color="auto"/>
      </w:divBdr>
    </w:div>
    <w:div w:id="979844972">
      <w:bodyDiv w:val="1"/>
      <w:marLeft w:val="0"/>
      <w:marRight w:val="0"/>
      <w:marTop w:val="0"/>
      <w:marBottom w:val="0"/>
      <w:divBdr>
        <w:top w:val="none" w:sz="0" w:space="0" w:color="auto"/>
        <w:left w:val="none" w:sz="0" w:space="0" w:color="auto"/>
        <w:bottom w:val="none" w:sz="0" w:space="0" w:color="auto"/>
        <w:right w:val="none" w:sz="0" w:space="0" w:color="auto"/>
      </w:divBdr>
    </w:div>
    <w:div w:id="979917713">
      <w:bodyDiv w:val="1"/>
      <w:marLeft w:val="0"/>
      <w:marRight w:val="0"/>
      <w:marTop w:val="0"/>
      <w:marBottom w:val="0"/>
      <w:divBdr>
        <w:top w:val="none" w:sz="0" w:space="0" w:color="auto"/>
        <w:left w:val="none" w:sz="0" w:space="0" w:color="auto"/>
        <w:bottom w:val="none" w:sz="0" w:space="0" w:color="auto"/>
        <w:right w:val="none" w:sz="0" w:space="0" w:color="auto"/>
      </w:divBdr>
    </w:div>
    <w:div w:id="979918905">
      <w:bodyDiv w:val="1"/>
      <w:marLeft w:val="0"/>
      <w:marRight w:val="0"/>
      <w:marTop w:val="0"/>
      <w:marBottom w:val="0"/>
      <w:divBdr>
        <w:top w:val="none" w:sz="0" w:space="0" w:color="auto"/>
        <w:left w:val="none" w:sz="0" w:space="0" w:color="auto"/>
        <w:bottom w:val="none" w:sz="0" w:space="0" w:color="auto"/>
        <w:right w:val="none" w:sz="0" w:space="0" w:color="auto"/>
      </w:divBdr>
    </w:div>
    <w:div w:id="979920276">
      <w:bodyDiv w:val="1"/>
      <w:marLeft w:val="0"/>
      <w:marRight w:val="0"/>
      <w:marTop w:val="0"/>
      <w:marBottom w:val="0"/>
      <w:divBdr>
        <w:top w:val="none" w:sz="0" w:space="0" w:color="auto"/>
        <w:left w:val="none" w:sz="0" w:space="0" w:color="auto"/>
        <w:bottom w:val="none" w:sz="0" w:space="0" w:color="auto"/>
        <w:right w:val="none" w:sz="0" w:space="0" w:color="auto"/>
      </w:divBdr>
    </w:div>
    <w:div w:id="979966658">
      <w:bodyDiv w:val="1"/>
      <w:marLeft w:val="0"/>
      <w:marRight w:val="0"/>
      <w:marTop w:val="0"/>
      <w:marBottom w:val="0"/>
      <w:divBdr>
        <w:top w:val="none" w:sz="0" w:space="0" w:color="auto"/>
        <w:left w:val="none" w:sz="0" w:space="0" w:color="auto"/>
        <w:bottom w:val="none" w:sz="0" w:space="0" w:color="auto"/>
        <w:right w:val="none" w:sz="0" w:space="0" w:color="auto"/>
      </w:divBdr>
    </w:div>
    <w:div w:id="979991813">
      <w:bodyDiv w:val="1"/>
      <w:marLeft w:val="0"/>
      <w:marRight w:val="0"/>
      <w:marTop w:val="0"/>
      <w:marBottom w:val="0"/>
      <w:divBdr>
        <w:top w:val="none" w:sz="0" w:space="0" w:color="auto"/>
        <w:left w:val="none" w:sz="0" w:space="0" w:color="auto"/>
        <w:bottom w:val="none" w:sz="0" w:space="0" w:color="auto"/>
        <w:right w:val="none" w:sz="0" w:space="0" w:color="auto"/>
      </w:divBdr>
    </w:div>
    <w:div w:id="980115300">
      <w:bodyDiv w:val="1"/>
      <w:marLeft w:val="0"/>
      <w:marRight w:val="0"/>
      <w:marTop w:val="0"/>
      <w:marBottom w:val="0"/>
      <w:divBdr>
        <w:top w:val="none" w:sz="0" w:space="0" w:color="auto"/>
        <w:left w:val="none" w:sz="0" w:space="0" w:color="auto"/>
        <w:bottom w:val="none" w:sz="0" w:space="0" w:color="auto"/>
        <w:right w:val="none" w:sz="0" w:space="0" w:color="auto"/>
      </w:divBdr>
    </w:div>
    <w:div w:id="980160440">
      <w:bodyDiv w:val="1"/>
      <w:marLeft w:val="0"/>
      <w:marRight w:val="0"/>
      <w:marTop w:val="0"/>
      <w:marBottom w:val="0"/>
      <w:divBdr>
        <w:top w:val="none" w:sz="0" w:space="0" w:color="auto"/>
        <w:left w:val="none" w:sz="0" w:space="0" w:color="auto"/>
        <w:bottom w:val="none" w:sz="0" w:space="0" w:color="auto"/>
        <w:right w:val="none" w:sz="0" w:space="0" w:color="auto"/>
      </w:divBdr>
    </w:div>
    <w:div w:id="980184534">
      <w:bodyDiv w:val="1"/>
      <w:marLeft w:val="0"/>
      <w:marRight w:val="0"/>
      <w:marTop w:val="0"/>
      <w:marBottom w:val="0"/>
      <w:divBdr>
        <w:top w:val="none" w:sz="0" w:space="0" w:color="auto"/>
        <w:left w:val="none" w:sz="0" w:space="0" w:color="auto"/>
        <w:bottom w:val="none" w:sz="0" w:space="0" w:color="auto"/>
        <w:right w:val="none" w:sz="0" w:space="0" w:color="auto"/>
      </w:divBdr>
    </w:div>
    <w:div w:id="980498669">
      <w:bodyDiv w:val="1"/>
      <w:marLeft w:val="0"/>
      <w:marRight w:val="0"/>
      <w:marTop w:val="0"/>
      <w:marBottom w:val="0"/>
      <w:divBdr>
        <w:top w:val="none" w:sz="0" w:space="0" w:color="auto"/>
        <w:left w:val="none" w:sz="0" w:space="0" w:color="auto"/>
        <w:bottom w:val="none" w:sz="0" w:space="0" w:color="auto"/>
        <w:right w:val="none" w:sz="0" w:space="0" w:color="auto"/>
      </w:divBdr>
    </w:div>
    <w:div w:id="980500758">
      <w:bodyDiv w:val="1"/>
      <w:marLeft w:val="0"/>
      <w:marRight w:val="0"/>
      <w:marTop w:val="0"/>
      <w:marBottom w:val="0"/>
      <w:divBdr>
        <w:top w:val="none" w:sz="0" w:space="0" w:color="auto"/>
        <w:left w:val="none" w:sz="0" w:space="0" w:color="auto"/>
        <w:bottom w:val="none" w:sz="0" w:space="0" w:color="auto"/>
        <w:right w:val="none" w:sz="0" w:space="0" w:color="auto"/>
      </w:divBdr>
    </w:div>
    <w:div w:id="980503304">
      <w:bodyDiv w:val="1"/>
      <w:marLeft w:val="0"/>
      <w:marRight w:val="0"/>
      <w:marTop w:val="0"/>
      <w:marBottom w:val="0"/>
      <w:divBdr>
        <w:top w:val="none" w:sz="0" w:space="0" w:color="auto"/>
        <w:left w:val="none" w:sz="0" w:space="0" w:color="auto"/>
        <w:bottom w:val="none" w:sz="0" w:space="0" w:color="auto"/>
        <w:right w:val="none" w:sz="0" w:space="0" w:color="auto"/>
      </w:divBdr>
    </w:div>
    <w:div w:id="980646856">
      <w:bodyDiv w:val="1"/>
      <w:marLeft w:val="0"/>
      <w:marRight w:val="0"/>
      <w:marTop w:val="0"/>
      <w:marBottom w:val="0"/>
      <w:divBdr>
        <w:top w:val="none" w:sz="0" w:space="0" w:color="auto"/>
        <w:left w:val="none" w:sz="0" w:space="0" w:color="auto"/>
        <w:bottom w:val="none" w:sz="0" w:space="0" w:color="auto"/>
        <w:right w:val="none" w:sz="0" w:space="0" w:color="auto"/>
      </w:divBdr>
    </w:div>
    <w:div w:id="980765105">
      <w:bodyDiv w:val="1"/>
      <w:marLeft w:val="0"/>
      <w:marRight w:val="0"/>
      <w:marTop w:val="0"/>
      <w:marBottom w:val="0"/>
      <w:divBdr>
        <w:top w:val="none" w:sz="0" w:space="0" w:color="auto"/>
        <w:left w:val="none" w:sz="0" w:space="0" w:color="auto"/>
        <w:bottom w:val="none" w:sz="0" w:space="0" w:color="auto"/>
        <w:right w:val="none" w:sz="0" w:space="0" w:color="auto"/>
      </w:divBdr>
    </w:div>
    <w:div w:id="980771663">
      <w:bodyDiv w:val="1"/>
      <w:marLeft w:val="0"/>
      <w:marRight w:val="0"/>
      <w:marTop w:val="0"/>
      <w:marBottom w:val="0"/>
      <w:divBdr>
        <w:top w:val="none" w:sz="0" w:space="0" w:color="auto"/>
        <w:left w:val="none" w:sz="0" w:space="0" w:color="auto"/>
        <w:bottom w:val="none" w:sz="0" w:space="0" w:color="auto"/>
        <w:right w:val="none" w:sz="0" w:space="0" w:color="auto"/>
      </w:divBdr>
    </w:div>
    <w:div w:id="980842173">
      <w:bodyDiv w:val="1"/>
      <w:marLeft w:val="0"/>
      <w:marRight w:val="0"/>
      <w:marTop w:val="0"/>
      <w:marBottom w:val="0"/>
      <w:divBdr>
        <w:top w:val="none" w:sz="0" w:space="0" w:color="auto"/>
        <w:left w:val="none" w:sz="0" w:space="0" w:color="auto"/>
        <w:bottom w:val="none" w:sz="0" w:space="0" w:color="auto"/>
        <w:right w:val="none" w:sz="0" w:space="0" w:color="auto"/>
      </w:divBdr>
    </w:div>
    <w:div w:id="980962876">
      <w:bodyDiv w:val="1"/>
      <w:marLeft w:val="0"/>
      <w:marRight w:val="0"/>
      <w:marTop w:val="0"/>
      <w:marBottom w:val="0"/>
      <w:divBdr>
        <w:top w:val="none" w:sz="0" w:space="0" w:color="auto"/>
        <w:left w:val="none" w:sz="0" w:space="0" w:color="auto"/>
        <w:bottom w:val="none" w:sz="0" w:space="0" w:color="auto"/>
        <w:right w:val="none" w:sz="0" w:space="0" w:color="auto"/>
      </w:divBdr>
    </w:div>
    <w:div w:id="981038425">
      <w:bodyDiv w:val="1"/>
      <w:marLeft w:val="0"/>
      <w:marRight w:val="0"/>
      <w:marTop w:val="0"/>
      <w:marBottom w:val="0"/>
      <w:divBdr>
        <w:top w:val="none" w:sz="0" w:space="0" w:color="auto"/>
        <w:left w:val="none" w:sz="0" w:space="0" w:color="auto"/>
        <w:bottom w:val="none" w:sz="0" w:space="0" w:color="auto"/>
        <w:right w:val="none" w:sz="0" w:space="0" w:color="auto"/>
      </w:divBdr>
    </w:div>
    <w:div w:id="981151296">
      <w:bodyDiv w:val="1"/>
      <w:marLeft w:val="0"/>
      <w:marRight w:val="0"/>
      <w:marTop w:val="0"/>
      <w:marBottom w:val="0"/>
      <w:divBdr>
        <w:top w:val="none" w:sz="0" w:space="0" w:color="auto"/>
        <w:left w:val="none" w:sz="0" w:space="0" w:color="auto"/>
        <w:bottom w:val="none" w:sz="0" w:space="0" w:color="auto"/>
        <w:right w:val="none" w:sz="0" w:space="0" w:color="auto"/>
      </w:divBdr>
    </w:div>
    <w:div w:id="981159432">
      <w:bodyDiv w:val="1"/>
      <w:marLeft w:val="0"/>
      <w:marRight w:val="0"/>
      <w:marTop w:val="0"/>
      <w:marBottom w:val="0"/>
      <w:divBdr>
        <w:top w:val="none" w:sz="0" w:space="0" w:color="auto"/>
        <w:left w:val="none" w:sz="0" w:space="0" w:color="auto"/>
        <w:bottom w:val="none" w:sz="0" w:space="0" w:color="auto"/>
        <w:right w:val="none" w:sz="0" w:space="0" w:color="auto"/>
      </w:divBdr>
    </w:div>
    <w:div w:id="981232471">
      <w:bodyDiv w:val="1"/>
      <w:marLeft w:val="0"/>
      <w:marRight w:val="0"/>
      <w:marTop w:val="0"/>
      <w:marBottom w:val="0"/>
      <w:divBdr>
        <w:top w:val="none" w:sz="0" w:space="0" w:color="auto"/>
        <w:left w:val="none" w:sz="0" w:space="0" w:color="auto"/>
        <w:bottom w:val="none" w:sz="0" w:space="0" w:color="auto"/>
        <w:right w:val="none" w:sz="0" w:space="0" w:color="auto"/>
      </w:divBdr>
    </w:div>
    <w:div w:id="981348327">
      <w:bodyDiv w:val="1"/>
      <w:marLeft w:val="0"/>
      <w:marRight w:val="0"/>
      <w:marTop w:val="0"/>
      <w:marBottom w:val="0"/>
      <w:divBdr>
        <w:top w:val="none" w:sz="0" w:space="0" w:color="auto"/>
        <w:left w:val="none" w:sz="0" w:space="0" w:color="auto"/>
        <w:bottom w:val="none" w:sz="0" w:space="0" w:color="auto"/>
        <w:right w:val="none" w:sz="0" w:space="0" w:color="auto"/>
      </w:divBdr>
    </w:div>
    <w:div w:id="981468316">
      <w:bodyDiv w:val="1"/>
      <w:marLeft w:val="0"/>
      <w:marRight w:val="0"/>
      <w:marTop w:val="0"/>
      <w:marBottom w:val="0"/>
      <w:divBdr>
        <w:top w:val="none" w:sz="0" w:space="0" w:color="auto"/>
        <w:left w:val="none" w:sz="0" w:space="0" w:color="auto"/>
        <w:bottom w:val="none" w:sz="0" w:space="0" w:color="auto"/>
        <w:right w:val="none" w:sz="0" w:space="0" w:color="auto"/>
      </w:divBdr>
    </w:div>
    <w:div w:id="981470589">
      <w:bodyDiv w:val="1"/>
      <w:marLeft w:val="0"/>
      <w:marRight w:val="0"/>
      <w:marTop w:val="0"/>
      <w:marBottom w:val="0"/>
      <w:divBdr>
        <w:top w:val="none" w:sz="0" w:space="0" w:color="auto"/>
        <w:left w:val="none" w:sz="0" w:space="0" w:color="auto"/>
        <w:bottom w:val="none" w:sz="0" w:space="0" w:color="auto"/>
        <w:right w:val="none" w:sz="0" w:space="0" w:color="auto"/>
      </w:divBdr>
    </w:div>
    <w:div w:id="981733468">
      <w:bodyDiv w:val="1"/>
      <w:marLeft w:val="0"/>
      <w:marRight w:val="0"/>
      <w:marTop w:val="0"/>
      <w:marBottom w:val="0"/>
      <w:divBdr>
        <w:top w:val="none" w:sz="0" w:space="0" w:color="auto"/>
        <w:left w:val="none" w:sz="0" w:space="0" w:color="auto"/>
        <w:bottom w:val="none" w:sz="0" w:space="0" w:color="auto"/>
        <w:right w:val="none" w:sz="0" w:space="0" w:color="auto"/>
      </w:divBdr>
    </w:div>
    <w:div w:id="981812818">
      <w:bodyDiv w:val="1"/>
      <w:marLeft w:val="0"/>
      <w:marRight w:val="0"/>
      <w:marTop w:val="0"/>
      <w:marBottom w:val="0"/>
      <w:divBdr>
        <w:top w:val="none" w:sz="0" w:space="0" w:color="auto"/>
        <w:left w:val="none" w:sz="0" w:space="0" w:color="auto"/>
        <w:bottom w:val="none" w:sz="0" w:space="0" w:color="auto"/>
        <w:right w:val="none" w:sz="0" w:space="0" w:color="auto"/>
      </w:divBdr>
    </w:div>
    <w:div w:id="981886603">
      <w:bodyDiv w:val="1"/>
      <w:marLeft w:val="0"/>
      <w:marRight w:val="0"/>
      <w:marTop w:val="0"/>
      <w:marBottom w:val="0"/>
      <w:divBdr>
        <w:top w:val="none" w:sz="0" w:space="0" w:color="auto"/>
        <w:left w:val="none" w:sz="0" w:space="0" w:color="auto"/>
        <w:bottom w:val="none" w:sz="0" w:space="0" w:color="auto"/>
        <w:right w:val="none" w:sz="0" w:space="0" w:color="auto"/>
      </w:divBdr>
    </w:div>
    <w:div w:id="981929086">
      <w:bodyDiv w:val="1"/>
      <w:marLeft w:val="0"/>
      <w:marRight w:val="0"/>
      <w:marTop w:val="0"/>
      <w:marBottom w:val="0"/>
      <w:divBdr>
        <w:top w:val="none" w:sz="0" w:space="0" w:color="auto"/>
        <w:left w:val="none" w:sz="0" w:space="0" w:color="auto"/>
        <w:bottom w:val="none" w:sz="0" w:space="0" w:color="auto"/>
        <w:right w:val="none" w:sz="0" w:space="0" w:color="auto"/>
      </w:divBdr>
    </w:div>
    <w:div w:id="981930012">
      <w:bodyDiv w:val="1"/>
      <w:marLeft w:val="0"/>
      <w:marRight w:val="0"/>
      <w:marTop w:val="0"/>
      <w:marBottom w:val="0"/>
      <w:divBdr>
        <w:top w:val="none" w:sz="0" w:space="0" w:color="auto"/>
        <w:left w:val="none" w:sz="0" w:space="0" w:color="auto"/>
        <w:bottom w:val="none" w:sz="0" w:space="0" w:color="auto"/>
        <w:right w:val="none" w:sz="0" w:space="0" w:color="auto"/>
      </w:divBdr>
    </w:div>
    <w:div w:id="982007335">
      <w:bodyDiv w:val="1"/>
      <w:marLeft w:val="0"/>
      <w:marRight w:val="0"/>
      <w:marTop w:val="0"/>
      <w:marBottom w:val="0"/>
      <w:divBdr>
        <w:top w:val="none" w:sz="0" w:space="0" w:color="auto"/>
        <w:left w:val="none" w:sz="0" w:space="0" w:color="auto"/>
        <w:bottom w:val="none" w:sz="0" w:space="0" w:color="auto"/>
        <w:right w:val="none" w:sz="0" w:space="0" w:color="auto"/>
      </w:divBdr>
    </w:div>
    <w:div w:id="982201398">
      <w:bodyDiv w:val="1"/>
      <w:marLeft w:val="0"/>
      <w:marRight w:val="0"/>
      <w:marTop w:val="0"/>
      <w:marBottom w:val="0"/>
      <w:divBdr>
        <w:top w:val="none" w:sz="0" w:space="0" w:color="auto"/>
        <w:left w:val="none" w:sz="0" w:space="0" w:color="auto"/>
        <w:bottom w:val="none" w:sz="0" w:space="0" w:color="auto"/>
        <w:right w:val="none" w:sz="0" w:space="0" w:color="auto"/>
      </w:divBdr>
    </w:div>
    <w:div w:id="982271366">
      <w:bodyDiv w:val="1"/>
      <w:marLeft w:val="0"/>
      <w:marRight w:val="0"/>
      <w:marTop w:val="0"/>
      <w:marBottom w:val="0"/>
      <w:divBdr>
        <w:top w:val="none" w:sz="0" w:space="0" w:color="auto"/>
        <w:left w:val="none" w:sz="0" w:space="0" w:color="auto"/>
        <w:bottom w:val="none" w:sz="0" w:space="0" w:color="auto"/>
        <w:right w:val="none" w:sz="0" w:space="0" w:color="auto"/>
      </w:divBdr>
    </w:div>
    <w:div w:id="982351357">
      <w:bodyDiv w:val="1"/>
      <w:marLeft w:val="0"/>
      <w:marRight w:val="0"/>
      <w:marTop w:val="0"/>
      <w:marBottom w:val="0"/>
      <w:divBdr>
        <w:top w:val="none" w:sz="0" w:space="0" w:color="auto"/>
        <w:left w:val="none" w:sz="0" w:space="0" w:color="auto"/>
        <w:bottom w:val="none" w:sz="0" w:space="0" w:color="auto"/>
        <w:right w:val="none" w:sz="0" w:space="0" w:color="auto"/>
      </w:divBdr>
    </w:div>
    <w:div w:id="982392117">
      <w:bodyDiv w:val="1"/>
      <w:marLeft w:val="0"/>
      <w:marRight w:val="0"/>
      <w:marTop w:val="0"/>
      <w:marBottom w:val="0"/>
      <w:divBdr>
        <w:top w:val="none" w:sz="0" w:space="0" w:color="auto"/>
        <w:left w:val="none" w:sz="0" w:space="0" w:color="auto"/>
        <w:bottom w:val="none" w:sz="0" w:space="0" w:color="auto"/>
        <w:right w:val="none" w:sz="0" w:space="0" w:color="auto"/>
      </w:divBdr>
    </w:div>
    <w:div w:id="982392172">
      <w:bodyDiv w:val="1"/>
      <w:marLeft w:val="0"/>
      <w:marRight w:val="0"/>
      <w:marTop w:val="0"/>
      <w:marBottom w:val="0"/>
      <w:divBdr>
        <w:top w:val="none" w:sz="0" w:space="0" w:color="auto"/>
        <w:left w:val="none" w:sz="0" w:space="0" w:color="auto"/>
        <w:bottom w:val="none" w:sz="0" w:space="0" w:color="auto"/>
        <w:right w:val="none" w:sz="0" w:space="0" w:color="auto"/>
      </w:divBdr>
    </w:div>
    <w:div w:id="982393435">
      <w:bodyDiv w:val="1"/>
      <w:marLeft w:val="0"/>
      <w:marRight w:val="0"/>
      <w:marTop w:val="0"/>
      <w:marBottom w:val="0"/>
      <w:divBdr>
        <w:top w:val="none" w:sz="0" w:space="0" w:color="auto"/>
        <w:left w:val="none" w:sz="0" w:space="0" w:color="auto"/>
        <w:bottom w:val="none" w:sz="0" w:space="0" w:color="auto"/>
        <w:right w:val="none" w:sz="0" w:space="0" w:color="auto"/>
      </w:divBdr>
    </w:div>
    <w:div w:id="982466962">
      <w:bodyDiv w:val="1"/>
      <w:marLeft w:val="0"/>
      <w:marRight w:val="0"/>
      <w:marTop w:val="0"/>
      <w:marBottom w:val="0"/>
      <w:divBdr>
        <w:top w:val="none" w:sz="0" w:space="0" w:color="auto"/>
        <w:left w:val="none" w:sz="0" w:space="0" w:color="auto"/>
        <w:bottom w:val="none" w:sz="0" w:space="0" w:color="auto"/>
        <w:right w:val="none" w:sz="0" w:space="0" w:color="auto"/>
      </w:divBdr>
    </w:div>
    <w:div w:id="982541533">
      <w:bodyDiv w:val="1"/>
      <w:marLeft w:val="0"/>
      <w:marRight w:val="0"/>
      <w:marTop w:val="0"/>
      <w:marBottom w:val="0"/>
      <w:divBdr>
        <w:top w:val="none" w:sz="0" w:space="0" w:color="auto"/>
        <w:left w:val="none" w:sz="0" w:space="0" w:color="auto"/>
        <w:bottom w:val="none" w:sz="0" w:space="0" w:color="auto"/>
        <w:right w:val="none" w:sz="0" w:space="0" w:color="auto"/>
      </w:divBdr>
    </w:div>
    <w:div w:id="982588266">
      <w:bodyDiv w:val="1"/>
      <w:marLeft w:val="0"/>
      <w:marRight w:val="0"/>
      <w:marTop w:val="0"/>
      <w:marBottom w:val="0"/>
      <w:divBdr>
        <w:top w:val="none" w:sz="0" w:space="0" w:color="auto"/>
        <w:left w:val="none" w:sz="0" w:space="0" w:color="auto"/>
        <w:bottom w:val="none" w:sz="0" w:space="0" w:color="auto"/>
        <w:right w:val="none" w:sz="0" w:space="0" w:color="auto"/>
      </w:divBdr>
    </w:div>
    <w:div w:id="982662948">
      <w:bodyDiv w:val="1"/>
      <w:marLeft w:val="0"/>
      <w:marRight w:val="0"/>
      <w:marTop w:val="0"/>
      <w:marBottom w:val="0"/>
      <w:divBdr>
        <w:top w:val="none" w:sz="0" w:space="0" w:color="auto"/>
        <w:left w:val="none" w:sz="0" w:space="0" w:color="auto"/>
        <w:bottom w:val="none" w:sz="0" w:space="0" w:color="auto"/>
        <w:right w:val="none" w:sz="0" w:space="0" w:color="auto"/>
      </w:divBdr>
    </w:div>
    <w:div w:id="982735618">
      <w:bodyDiv w:val="1"/>
      <w:marLeft w:val="0"/>
      <w:marRight w:val="0"/>
      <w:marTop w:val="0"/>
      <w:marBottom w:val="0"/>
      <w:divBdr>
        <w:top w:val="none" w:sz="0" w:space="0" w:color="auto"/>
        <w:left w:val="none" w:sz="0" w:space="0" w:color="auto"/>
        <w:bottom w:val="none" w:sz="0" w:space="0" w:color="auto"/>
        <w:right w:val="none" w:sz="0" w:space="0" w:color="auto"/>
      </w:divBdr>
    </w:div>
    <w:div w:id="982809638">
      <w:bodyDiv w:val="1"/>
      <w:marLeft w:val="0"/>
      <w:marRight w:val="0"/>
      <w:marTop w:val="0"/>
      <w:marBottom w:val="0"/>
      <w:divBdr>
        <w:top w:val="none" w:sz="0" w:space="0" w:color="auto"/>
        <w:left w:val="none" w:sz="0" w:space="0" w:color="auto"/>
        <w:bottom w:val="none" w:sz="0" w:space="0" w:color="auto"/>
        <w:right w:val="none" w:sz="0" w:space="0" w:color="auto"/>
      </w:divBdr>
    </w:div>
    <w:div w:id="982926442">
      <w:bodyDiv w:val="1"/>
      <w:marLeft w:val="0"/>
      <w:marRight w:val="0"/>
      <w:marTop w:val="0"/>
      <w:marBottom w:val="0"/>
      <w:divBdr>
        <w:top w:val="none" w:sz="0" w:space="0" w:color="auto"/>
        <w:left w:val="none" w:sz="0" w:space="0" w:color="auto"/>
        <w:bottom w:val="none" w:sz="0" w:space="0" w:color="auto"/>
        <w:right w:val="none" w:sz="0" w:space="0" w:color="auto"/>
      </w:divBdr>
    </w:div>
    <w:div w:id="982929622">
      <w:bodyDiv w:val="1"/>
      <w:marLeft w:val="0"/>
      <w:marRight w:val="0"/>
      <w:marTop w:val="0"/>
      <w:marBottom w:val="0"/>
      <w:divBdr>
        <w:top w:val="none" w:sz="0" w:space="0" w:color="auto"/>
        <w:left w:val="none" w:sz="0" w:space="0" w:color="auto"/>
        <w:bottom w:val="none" w:sz="0" w:space="0" w:color="auto"/>
        <w:right w:val="none" w:sz="0" w:space="0" w:color="auto"/>
      </w:divBdr>
    </w:div>
    <w:div w:id="983004534">
      <w:bodyDiv w:val="1"/>
      <w:marLeft w:val="0"/>
      <w:marRight w:val="0"/>
      <w:marTop w:val="0"/>
      <w:marBottom w:val="0"/>
      <w:divBdr>
        <w:top w:val="none" w:sz="0" w:space="0" w:color="auto"/>
        <w:left w:val="none" w:sz="0" w:space="0" w:color="auto"/>
        <w:bottom w:val="none" w:sz="0" w:space="0" w:color="auto"/>
        <w:right w:val="none" w:sz="0" w:space="0" w:color="auto"/>
      </w:divBdr>
    </w:div>
    <w:div w:id="983201629">
      <w:bodyDiv w:val="1"/>
      <w:marLeft w:val="0"/>
      <w:marRight w:val="0"/>
      <w:marTop w:val="0"/>
      <w:marBottom w:val="0"/>
      <w:divBdr>
        <w:top w:val="none" w:sz="0" w:space="0" w:color="auto"/>
        <w:left w:val="none" w:sz="0" w:space="0" w:color="auto"/>
        <w:bottom w:val="none" w:sz="0" w:space="0" w:color="auto"/>
        <w:right w:val="none" w:sz="0" w:space="0" w:color="auto"/>
      </w:divBdr>
    </w:div>
    <w:div w:id="983269335">
      <w:bodyDiv w:val="1"/>
      <w:marLeft w:val="0"/>
      <w:marRight w:val="0"/>
      <w:marTop w:val="0"/>
      <w:marBottom w:val="0"/>
      <w:divBdr>
        <w:top w:val="none" w:sz="0" w:space="0" w:color="auto"/>
        <w:left w:val="none" w:sz="0" w:space="0" w:color="auto"/>
        <w:bottom w:val="none" w:sz="0" w:space="0" w:color="auto"/>
        <w:right w:val="none" w:sz="0" w:space="0" w:color="auto"/>
      </w:divBdr>
    </w:div>
    <w:div w:id="983315760">
      <w:bodyDiv w:val="1"/>
      <w:marLeft w:val="0"/>
      <w:marRight w:val="0"/>
      <w:marTop w:val="0"/>
      <w:marBottom w:val="0"/>
      <w:divBdr>
        <w:top w:val="none" w:sz="0" w:space="0" w:color="auto"/>
        <w:left w:val="none" w:sz="0" w:space="0" w:color="auto"/>
        <w:bottom w:val="none" w:sz="0" w:space="0" w:color="auto"/>
        <w:right w:val="none" w:sz="0" w:space="0" w:color="auto"/>
      </w:divBdr>
    </w:div>
    <w:div w:id="983392970">
      <w:bodyDiv w:val="1"/>
      <w:marLeft w:val="0"/>
      <w:marRight w:val="0"/>
      <w:marTop w:val="0"/>
      <w:marBottom w:val="0"/>
      <w:divBdr>
        <w:top w:val="none" w:sz="0" w:space="0" w:color="auto"/>
        <w:left w:val="none" w:sz="0" w:space="0" w:color="auto"/>
        <w:bottom w:val="none" w:sz="0" w:space="0" w:color="auto"/>
        <w:right w:val="none" w:sz="0" w:space="0" w:color="auto"/>
      </w:divBdr>
    </w:div>
    <w:div w:id="983465919">
      <w:bodyDiv w:val="1"/>
      <w:marLeft w:val="0"/>
      <w:marRight w:val="0"/>
      <w:marTop w:val="0"/>
      <w:marBottom w:val="0"/>
      <w:divBdr>
        <w:top w:val="none" w:sz="0" w:space="0" w:color="auto"/>
        <w:left w:val="none" w:sz="0" w:space="0" w:color="auto"/>
        <w:bottom w:val="none" w:sz="0" w:space="0" w:color="auto"/>
        <w:right w:val="none" w:sz="0" w:space="0" w:color="auto"/>
      </w:divBdr>
    </w:div>
    <w:div w:id="983509494">
      <w:bodyDiv w:val="1"/>
      <w:marLeft w:val="0"/>
      <w:marRight w:val="0"/>
      <w:marTop w:val="0"/>
      <w:marBottom w:val="0"/>
      <w:divBdr>
        <w:top w:val="none" w:sz="0" w:space="0" w:color="auto"/>
        <w:left w:val="none" w:sz="0" w:space="0" w:color="auto"/>
        <w:bottom w:val="none" w:sz="0" w:space="0" w:color="auto"/>
        <w:right w:val="none" w:sz="0" w:space="0" w:color="auto"/>
      </w:divBdr>
    </w:div>
    <w:div w:id="983512917">
      <w:bodyDiv w:val="1"/>
      <w:marLeft w:val="0"/>
      <w:marRight w:val="0"/>
      <w:marTop w:val="0"/>
      <w:marBottom w:val="0"/>
      <w:divBdr>
        <w:top w:val="none" w:sz="0" w:space="0" w:color="auto"/>
        <w:left w:val="none" w:sz="0" w:space="0" w:color="auto"/>
        <w:bottom w:val="none" w:sz="0" w:space="0" w:color="auto"/>
        <w:right w:val="none" w:sz="0" w:space="0" w:color="auto"/>
      </w:divBdr>
    </w:div>
    <w:div w:id="983579475">
      <w:bodyDiv w:val="1"/>
      <w:marLeft w:val="0"/>
      <w:marRight w:val="0"/>
      <w:marTop w:val="0"/>
      <w:marBottom w:val="0"/>
      <w:divBdr>
        <w:top w:val="none" w:sz="0" w:space="0" w:color="auto"/>
        <w:left w:val="none" w:sz="0" w:space="0" w:color="auto"/>
        <w:bottom w:val="none" w:sz="0" w:space="0" w:color="auto"/>
        <w:right w:val="none" w:sz="0" w:space="0" w:color="auto"/>
      </w:divBdr>
    </w:div>
    <w:div w:id="983970242">
      <w:bodyDiv w:val="1"/>
      <w:marLeft w:val="0"/>
      <w:marRight w:val="0"/>
      <w:marTop w:val="0"/>
      <w:marBottom w:val="0"/>
      <w:divBdr>
        <w:top w:val="none" w:sz="0" w:space="0" w:color="auto"/>
        <w:left w:val="none" w:sz="0" w:space="0" w:color="auto"/>
        <w:bottom w:val="none" w:sz="0" w:space="0" w:color="auto"/>
        <w:right w:val="none" w:sz="0" w:space="0" w:color="auto"/>
      </w:divBdr>
    </w:div>
    <w:div w:id="983972857">
      <w:bodyDiv w:val="1"/>
      <w:marLeft w:val="0"/>
      <w:marRight w:val="0"/>
      <w:marTop w:val="0"/>
      <w:marBottom w:val="0"/>
      <w:divBdr>
        <w:top w:val="none" w:sz="0" w:space="0" w:color="auto"/>
        <w:left w:val="none" w:sz="0" w:space="0" w:color="auto"/>
        <w:bottom w:val="none" w:sz="0" w:space="0" w:color="auto"/>
        <w:right w:val="none" w:sz="0" w:space="0" w:color="auto"/>
      </w:divBdr>
    </w:div>
    <w:div w:id="984045205">
      <w:bodyDiv w:val="1"/>
      <w:marLeft w:val="0"/>
      <w:marRight w:val="0"/>
      <w:marTop w:val="0"/>
      <w:marBottom w:val="0"/>
      <w:divBdr>
        <w:top w:val="none" w:sz="0" w:space="0" w:color="auto"/>
        <w:left w:val="none" w:sz="0" w:space="0" w:color="auto"/>
        <w:bottom w:val="none" w:sz="0" w:space="0" w:color="auto"/>
        <w:right w:val="none" w:sz="0" w:space="0" w:color="auto"/>
      </w:divBdr>
    </w:div>
    <w:div w:id="984046205">
      <w:bodyDiv w:val="1"/>
      <w:marLeft w:val="0"/>
      <w:marRight w:val="0"/>
      <w:marTop w:val="0"/>
      <w:marBottom w:val="0"/>
      <w:divBdr>
        <w:top w:val="none" w:sz="0" w:space="0" w:color="auto"/>
        <w:left w:val="none" w:sz="0" w:space="0" w:color="auto"/>
        <w:bottom w:val="none" w:sz="0" w:space="0" w:color="auto"/>
        <w:right w:val="none" w:sz="0" w:space="0" w:color="auto"/>
      </w:divBdr>
    </w:div>
    <w:div w:id="984049313">
      <w:bodyDiv w:val="1"/>
      <w:marLeft w:val="0"/>
      <w:marRight w:val="0"/>
      <w:marTop w:val="0"/>
      <w:marBottom w:val="0"/>
      <w:divBdr>
        <w:top w:val="none" w:sz="0" w:space="0" w:color="auto"/>
        <w:left w:val="none" w:sz="0" w:space="0" w:color="auto"/>
        <w:bottom w:val="none" w:sz="0" w:space="0" w:color="auto"/>
        <w:right w:val="none" w:sz="0" w:space="0" w:color="auto"/>
      </w:divBdr>
    </w:div>
    <w:div w:id="984162461">
      <w:bodyDiv w:val="1"/>
      <w:marLeft w:val="0"/>
      <w:marRight w:val="0"/>
      <w:marTop w:val="0"/>
      <w:marBottom w:val="0"/>
      <w:divBdr>
        <w:top w:val="none" w:sz="0" w:space="0" w:color="auto"/>
        <w:left w:val="none" w:sz="0" w:space="0" w:color="auto"/>
        <w:bottom w:val="none" w:sz="0" w:space="0" w:color="auto"/>
        <w:right w:val="none" w:sz="0" w:space="0" w:color="auto"/>
      </w:divBdr>
    </w:div>
    <w:div w:id="984165729">
      <w:bodyDiv w:val="1"/>
      <w:marLeft w:val="0"/>
      <w:marRight w:val="0"/>
      <w:marTop w:val="0"/>
      <w:marBottom w:val="0"/>
      <w:divBdr>
        <w:top w:val="none" w:sz="0" w:space="0" w:color="auto"/>
        <w:left w:val="none" w:sz="0" w:space="0" w:color="auto"/>
        <w:bottom w:val="none" w:sz="0" w:space="0" w:color="auto"/>
        <w:right w:val="none" w:sz="0" w:space="0" w:color="auto"/>
      </w:divBdr>
    </w:div>
    <w:div w:id="984311515">
      <w:bodyDiv w:val="1"/>
      <w:marLeft w:val="0"/>
      <w:marRight w:val="0"/>
      <w:marTop w:val="0"/>
      <w:marBottom w:val="0"/>
      <w:divBdr>
        <w:top w:val="none" w:sz="0" w:space="0" w:color="auto"/>
        <w:left w:val="none" w:sz="0" w:space="0" w:color="auto"/>
        <w:bottom w:val="none" w:sz="0" w:space="0" w:color="auto"/>
        <w:right w:val="none" w:sz="0" w:space="0" w:color="auto"/>
      </w:divBdr>
    </w:div>
    <w:div w:id="984360439">
      <w:bodyDiv w:val="1"/>
      <w:marLeft w:val="0"/>
      <w:marRight w:val="0"/>
      <w:marTop w:val="0"/>
      <w:marBottom w:val="0"/>
      <w:divBdr>
        <w:top w:val="none" w:sz="0" w:space="0" w:color="auto"/>
        <w:left w:val="none" w:sz="0" w:space="0" w:color="auto"/>
        <w:bottom w:val="none" w:sz="0" w:space="0" w:color="auto"/>
        <w:right w:val="none" w:sz="0" w:space="0" w:color="auto"/>
      </w:divBdr>
    </w:div>
    <w:div w:id="984360618">
      <w:bodyDiv w:val="1"/>
      <w:marLeft w:val="0"/>
      <w:marRight w:val="0"/>
      <w:marTop w:val="0"/>
      <w:marBottom w:val="0"/>
      <w:divBdr>
        <w:top w:val="none" w:sz="0" w:space="0" w:color="auto"/>
        <w:left w:val="none" w:sz="0" w:space="0" w:color="auto"/>
        <w:bottom w:val="none" w:sz="0" w:space="0" w:color="auto"/>
        <w:right w:val="none" w:sz="0" w:space="0" w:color="auto"/>
      </w:divBdr>
    </w:div>
    <w:div w:id="984361562">
      <w:bodyDiv w:val="1"/>
      <w:marLeft w:val="0"/>
      <w:marRight w:val="0"/>
      <w:marTop w:val="0"/>
      <w:marBottom w:val="0"/>
      <w:divBdr>
        <w:top w:val="none" w:sz="0" w:space="0" w:color="auto"/>
        <w:left w:val="none" w:sz="0" w:space="0" w:color="auto"/>
        <w:bottom w:val="none" w:sz="0" w:space="0" w:color="auto"/>
        <w:right w:val="none" w:sz="0" w:space="0" w:color="auto"/>
      </w:divBdr>
    </w:div>
    <w:div w:id="984436487">
      <w:bodyDiv w:val="1"/>
      <w:marLeft w:val="0"/>
      <w:marRight w:val="0"/>
      <w:marTop w:val="0"/>
      <w:marBottom w:val="0"/>
      <w:divBdr>
        <w:top w:val="none" w:sz="0" w:space="0" w:color="auto"/>
        <w:left w:val="none" w:sz="0" w:space="0" w:color="auto"/>
        <w:bottom w:val="none" w:sz="0" w:space="0" w:color="auto"/>
        <w:right w:val="none" w:sz="0" w:space="0" w:color="auto"/>
      </w:divBdr>
    </w:div>
    <w:div w:id="984579325">
      <w:bodyDiv w:val="1"/>
      <w:marLeft w:val="0"/>
      <w:marRight w:val="0"/>
      <w:marTop w:val="0"/>
      <w:marBottom w:val="0"/>
      <w:divBdr>
        <w:top w:val="none" w:sz="0" w:space="0" w:color="auto"/>
        <w:left w:val="none" w:sz="0" w:space="0" w:color="auto"/>
        <w:bottom w:val="none" w:sz="0" w:space="0" w:color="auto"/>
        <w:right w:val="none" w:sz="0" w:space="0" w:color="auto"/>
      </w:divBdr>
    </w:div>
    <w:div w:id="984625705">
      <w:bodyDiv w:val="1"/>
      <w:marLeft w:val="0"/>
      <w:marRight w:val="0"/>
      <w:marTop w:val="0"/>
      <w:marBottom w:val="0"/>
      <w:divBdr>
        <w:top w:val="none" w:sz="0" w:space="0" w:color="auto"/>
        <w:left w:val="none" w:sz="0" w:space="0" w:color="auto"/>
        <w:bottom w:val="none" w:sz="0" w:space="0" w:color="auto"/>
        <w:right w:val="none" w:sz="0" w:space="0" w:color="auto"/>
      </w:divBdr>
    </w:div>
    <w:div w:id="984697515">
      <w:bodyDiv w:val="1"/>
      <w:marLeft w:val="0"/>
      <w:marRight w:val="0"/>
      <w:marTop w:val="0"/>
      <w:marBottom w:val="0"/>
      <w:divBdr>
        <w:top w:val="none" w:sz="0" w:space="0" w:color="auto"/>
        <w:left w:val="none" w:sz="0" w:space="0" w:color="auto"/>
        <w:bottom w:val="none" w:sz="0" w:space="0" w:color="auto"/>
        <w:right w:val="none" w:sz="0" w:space="0" w:color="auto"/>
      </w:divBdr>
    </w:div>
    <w:div w:id="984897165">
      <w:bodyDiv w:val="1"/>
      <w:marLeft w:val="0"/>
      <w:marRight w:val="0"/>
      <w:marTop w:val="0"/>
      <w:marBottom w:val="0"/>
      <w:divBdr>
        <w:top w:val="none" w:sz="0" w:space="0" w:color="auto"/>
        <w:left w:val="none" w:sz="0" w:space="0" w:color="auto"/>
        <w:bottom w:val="none" w:sz="0" w:space="0" w:color="auto"/>
        <w:right w:val="none" w:sz="0" w:space="0" w:color="auto"/>
      </w:divBdr>
    </w:div>
    <w:div w:id="984940641">
      <w:bodyDiv w:val="1"/>
      <w:marLeft w:val="0"/>
      <w:marRight w:val="0"/>
      <w:marTop w:val="0"/>
      <w:marBottom w:val="0"/>
      <w:divBdr>
        <w:top w:val="none" w:sz="0" w:space="0" w:color="auto"/>
        <w:left w:val="none" w:sz="0" w:space="0" w:color="auto"/>
        <w:bottom w:val="none" w:sz="0" w:space="0" w:color="auto"/>
        <w:right w:val="none" w:sz="0" w:space="0" w:color="auto"/>
      </w:divBdr>
    </w:div>
    <w:div w:id="984970577">
      <w:bodyDiv w:val="1"/>
      <w:marLeft w:val="0"/>
      <w:marRight w:val="0"/>
      <w:marTop w:val="0"/>
      <w:marBottom w:val="0"/>
      <w:divBdr>
        <w:top w:val="none" w:sz="0" w:space="0" w:color="auto"/>
        <w:left w:val="none" w:sz="0" w:space="0" w:color="auto"/>
        <w:bottom w:val="none" w:sz="0" w:space="0" w:color="auto"/>
        <w:right w:val="none" w:sz="0" w:space="0" w:color="auto"/>
      </w:divBdr>
    </w:div>
    <w:div w:id="984970957">
      <w:bodyDiv w:val="1"/>
      <w:marLeft w:val="0"/>
      <w:marRight w:val="0"/>
      <w:marTop w:val="0"/>
      <w:marBottom w:val="0"/>
      <w:divBdr>
        <w:top w:val="none" w:sz="0" w:space="0" w:color="auto"/>
        <w:left w:val="none" w:sz="0" w:space="0" w:color="auto"/>
        <w:bottom w:val="none" w:sz="0" w:space="0" w:color="auto"/>
        <w:right w:val="none" w:sz="0" w:space="0" w:color="auto"/>
      </w:divBdr>
    </w:div>
    <w:div w:id="985009904">
      <w:bodyDiv w:val="1"/>
      <w:marLeft w:val="0"/>
      <w:marRight w:val="0"/>
      <w:marTop w:val="0"/>
      <w:marBottom w:val="0"/>
      <w:divBdr>
        <w:top w:val="none" w:sz="0" w:space="0" w:color="auto"/>
        <w:left w:val="none" w:sz="0" w:space="0" w:color="auto"/>
        <w:bottom w:val="none" w:sz="0" w:space="0" w:color="auto"/>
        <w:right w:val="none" w:sz="0" w:space="0" w:color="auto"/>
      </w:divBdr>
    </w:div>
    <w:div w:id="985089487">
      <w:bodyDiv w:val="1"/>
      <w:marLeft w:val="0"/>
      <w:marRight w:val="0"/>
      <w:marTop w:val="0"/>
      <w:marBottom w:val="0"/>
      <w:divBdr>
        <w:top w:val="none" w:sz="0" w:space="0" w:color="auto"/>
        <w:left w:val="none" w:sz="0" w:space="0" w:color="auto"/>
        <w:bottom w:val="none" w:sz="0" w:space="0" w:color="auto"/>
        <w:right w:val="none" w:sz="0" w:space="0" w:color="auto"/>
      </w:divBdr>
    </w:div>
    <w:div w:id="985159838">
      <w:bodyDiv w:val="1"/>
      <w:marLeft w:val="0"/>
      <w:marRight w:val="0"/>
      <w:marTop w:val="0"/>
      <w:marBottom w:val="0"/>
      <w:divBdr>
        <w:top w:val="none" w:sz="0" w:space="0" w:color="auto"/>
        <w:left w:val="none" w:sz="0" w:space="0" w:color="auto"/>
        <w:bottom w:val="none" w:sz="0" w:space="0" w:color="auto"/>
        <w:right w:val="none" w:sz="0" w:space="0" w:color="auto"/>
      </w:divBdr>
    </w:div>
    <w:div w:id="985166351">
      <w:bodyDiv w:val="1"/>
      <w:marLeft w:val="0"/>
      <w:marRight w:val="0"/>
      <w:marTop w:val="0"/>
      <w:marBottom w:val="0"/>
      <w:divBdr>
        <w:top w:val="none" w:sz="0" w:space="0" w:color="auto"/>
        <w:left w:val="none" w:sz="0" w:space="0" w:color="auto"/>
        <w:bottom w:val="none" w:sz="0" w:space="0" w:color="auto"/>
        <w:right w:val="none" w:sz="0" w:space="0" w:color="auto"/>
      </w:divBdr>
    </w:div>
    <w:div w:id="985235043">
      <w:bodyDiv w:val="1"/>
      <w:marLeft w:val="0"/>
      <w:marRight w:val="0"/>
      <w:marTop w:val="0"/>
      <w:marBottom w:val="0"/>
      <w:divBdr>
        <w:top w:val="none" w:sz="0" w:space="0" w:color="auto"/>
        <w:left w:val="none" w:sz="0" w:space="0" w:color="auto"/>
        <w:bottom w:val="none" w:sz="0" w:space="0" w:color="auto"/>
        <w:right w:val="none" w:sz="0" w:space="0" w:color="auto"/>
      </w:divBdr>
    </w:div>
    <w:div w:id="985279794">
      <w:bodyDiv w:val="1"/>
      <w:marLeft w:val="0"/>
      <w:marRight w:val="0"/>
      <w:marTop w:val="0"/>
      <w:marBottom w:val="0"/>
      <w:divBdr>
        <w:top w:val="none" w:sz="0" w:space="0" w:color="auto"/>
        <w:left w:val="none" w:sz="0" w:space="0" w:color="auto"/>
        <w:bottom w:val="none" w:sz="0" w:space="0" w:color="auto"/>
        <w:right w:val="none" w:sz="0" w:space="0" w:color="auto"/>
      </w:divBdr>
    </w:div>
    <w:div w:id="985283624">
      <w:bodyDiv w:val="1"/>
      <w:marLeft w:val="0"/>
      <w:marRight w:val="0"/>
      <w:marTop w:val="0"/>
      <w:marBottom w:val="0"/>
      <w:divBdr>
        <w:top w:val="none" w:sz="0" w:space="0" w:color="auto"/>
        <w:left w:val="none" w:sz="0" w:space="0" w:color="auto"/>
        <w:bottom w:val="none" w:sz="0" w:space="0" w:color="auto"/>
        <w:right w:val="none" w:sz="0" w:space="0" w:color="auto"/>
      </w:divBdr>
    </w:div>
    <w:div w:id="985400524">
      <w:bodyDiv w:val="1"/>
      <w:marLeft w:val="0"/>
      <w:marRight w:val="0"/>
      <w:marTop w:val="0"/>
      <w:marBottom w:val="0"/>
      <w:divBdr>
        <w:top w:val="none" w:sz="0" w:space="0" w:color="auto"/>
        <w:left w:val="none" w:sz="0" w:space="0" w:color="auto"/>
        <w:bottom w:val="none" w:sz="0" w:space="0" w:color="auto"/>
        <w:right w:val="none" w:sz="0" w:space="0" w:color="auto"/>
      </w:divBdr>
    </w:div>
    <w:div w:id="985476666">
      <w:bodyDiv w:val="1"/>
      <w:marLeft w:val="0"/>
      <w:marRight w:val="0"/>
      <w:marTop w:val="0"/>
      <w:marBottom w:val="0"/>
      <w:divBdr>
        <w:top w:val="none" w:sz="0" w:space="0" w:color="auto"/>
        <w:left w:val="none" w:sz="0" w:space="0" w:color="auto"/>
        <w:bottom w:val="none" w:sz="0" w:space="0" w:color="auto"/>
        <w:right w:val="none" w:sz="0" w:space="0" w:color="auto"/>
      </w:divBdr>
    </w:div>
    <w:div w:id="985552461">
      <w:bodyDiv w:val="1"/>
      <w:marLeft w:val="0"/>
      <w:marRight w:val="0"/>
      <w:marTop w:val="0"/>
      <w:marBottom w:val="0"/>
      <w:divBdr>
        <w:top w:val="none" w:sz="0" w:space="0" w:color="auto"/>
        <w:left w:val="none" w:sz="0" w:space="0" w:color="auto"/>
        <w:bottom w:val="none" w:sz="0" w:space="0" w:color="auto"/>
        <w:right w:val="none" w:sz="0" w:space="0" w:color="auto"/>
      </w:divBdr>
    </w:div>
    <w:div w:id="985667371">
      <w:bodyDiv w:val="1"/>
      <w:marLeft w:val="0"/>
      <w:marRight w:val="0"/>
      <w:marTop w:val="0"/>
      <w:marBottom w:val="0"/>
      <w:divBdr>
        <w:top w:val="none" w:sz="0" w:space="0" w:color="auto"/>
        <w:left w:val="none" w:sz="0" w:space="0" w:color="auto"/>
        <w:bottom w:val="none" w:sz="0" w:space="0" w:color="auto"/>
        <w:right w:val="none" w:sz="0" w:space="0" w:color="auto"/>
      </w:divBdr>
    </w:div>
    <w:div w:id="985816723">
      <w:bodyDiv w:val="1"/>
      <w:marLeft w:val="0"/>
      <w:marRight w:val="0"/>
      <w:marTop w:val="0"/>
      <w:marBottom w:val="0"/>
      <w:divBdr>
        <w:top w:val="none" w:sz="0" w:space="0" w:color="auto"/>
        <w:left w:val="none" w:sz="0" w:space="0" w:color="auto"/>
        <w:bottom w:val="none" w:sz="0" w:space="0" w:color="auto"/>
        <w:right w:val="none" w:sz="0" w:space="0" w:color="auto"/>
      </w:divBdr>
    </w:div>
    <w:div w:id="985820362">
      <w:bodyDiv w:val="1"/>
      <w:marLeft w:val="0"/>
      <w:marRight w:val="0"/>
      <w:marTop w:val="0"/>
      <w:marBottom w:val="0"/>
      <w:divBdr>
        <w:top w:val="none" w:sz="0" w:space="0" w:color="auto"/>
        <w:left w:val="none" w:sz="0" w:space="0" w:color="auto"/>
        <w:bottom w:val="none" w:sz="0" w:space="0" w:color="auto"/>
        <w:right w:val="none" w:sz="0" w:space="0" w:color="auto"/>
      </w:divBdr>
    </w:div>
    <w:div w:id="985859000">
      <w:bodyDiv w:val="1"/>
      <w:marLeft w:val="0"/>
      <w:marRight w:val="0"/>
      <w:marTop w:val="0"/>
      <w:marBottom w:val="0"/>
      <w:divBdr>
        <w:top w:val="none" w:sz="0" w:space="0" w:color="auto"/>
        <w:left w:val="none" w:sz="0" w:space="0" w:color="auto"/>
        <w:bottom w:val="none" w:sz="0" w:space="0" w:color="auto"/>
        <w:right w:val="none" w:sz="0" w:space="0" w:color="auto"/>
      </w:divBdr>
    </w:div>
    <w:div w:id="985863808">
      <w:bodyDiv w:val="1"/>
      <w:marLeft w:val="0"/>
      <w:marRight w:val="0"/>
      <w:marTop w:val="0"/>
      <w:marBottom w:val="0"/>
      <w:divBdr>
        <w:top w:val="none" w:sz="0" w:space="0" w:color="auto"/>
        <w:left w:val="none" w:sz="0" w:space="0" w:color="auto"/>
        <w:bottom w:val="none" w:sz="0" w:space="0" w:color="auto"/>
        <w:right w:val="none" w:sz="0" w:space="0" w:color="auto"/>
      </w:divBdr>
    </w:div>
    <w:div w:id="985934878">
      <w:bodyDiv w:val="1"/>
      <w:marLeft w:val="0"/>
      <w:marRight w:val="0"/>
      <w:marTop w:val="0"/>
      <w:marBottom w:val="0"/>
      <w:divBdr>
        <w:top w:val="none" w:sz="0" w:space="0" w:color="auto"/>
        <w:left w:val="none" w:sz="0" w:space="0" w:color="auto"/>
        <w:bottom w:val="none" w:sz="0" w:space="0" w:color="auto"/>
        <w:right w:val="none" w:sz="0" w:space="0" w:color="auto"/>
      </w:divBdr>
    </w:div>
    <w:div w:id="986008211">
      <w:bodyDiv w:val="1"/>
      <w:marLeft w:val="0"/>
      <w:marRight w:val="0"/>
      <w:marTop w:val="0"/>
      <w:marBottom w:val="0"/>
      <w:divBdr>
        <w:top w:val="none" w:sz="0" w:space="0" w:color="auto"/>
        <w:left w:val="none" w:sz="0" w:space="0" w:color="auto"/>
        <w:bottom w:val="none" w:sz="0" w:space="0" w:color="auto"/>
        <w:right w:val="none" w:sz="0" w:space="0" w:color="auto"/>
      </w:divBdr>
    </w:div>
    <w:div w:id="986015962">
      <w:bodyDiv w:val="1"/>
      <w:marLeft w:val="0"/>
      <w:marRight w:val="0"/>
      <w:marTop w:val="0"/>
      <w:marBottom w:val="0"/>
      <w:divBdr>
        <w:top w:val="none" w:sz="0" w:space="0" w:color="auto"/>
        <w:left w:val="none" w:sz="0" w:space="0" w:color="auto"/>
        <w:bottom w:val="none" w:sz="0" w:space="0" w:color="auto"/>
        <w:right w:val="none" w:sz="0" w:space="0" w:color="auto"/>
      </w:divBdr>
    </w:div>
    <w:div w:id="986056424">
      <w:bodyDiv w:val="1"/>
      <w:marLeft w:val="0"/>
      <w:marRight w:val="0"/>
      <w:marTop w:val="0"/>
      <w:marBottom w:val="0"/>
      <w:divBdr>
        <w:top w:val="none" w:sz="0" w:space="0" w:color="auto"/>
        <w:left w:val="none" w:sz="0" w:space="0" w:color="auto"/>
        <w:bottom w:val="none" w:sz="0" w:space="0" w:color="auto"/>
        <w:right w:val="none" w:sz="0" w:space="0" w:color="auto"/>
      </w:divBdr>
    </w:div>
    <w:div w:id="986056788">
      <w:bodyDiv w:val="1"/>
      <w:marLeft w:val="0"/>
      <w:marRight w:val="0"/>
      <w:marTop w:val="0"/>
      <w:marBottom w:val="0"/>
      <w:divBdr>
        <w:top w:val="none" w:sz="0" w:space="0" w:color="auto"/>
        <w:left w:val="none" w:sz="0" w:space="0" w:color="auto"/>
        <w:bottom w:val="none" w:sz="0" w:space="0" w:color="auto"/>
        <w:right w:val="none" w:sz="0" w:space="0" w:color="auto"/>
      </w:divBdr>
    </w:div>
    <w:div w:id="986087359">
      <w:bodyDiv w:val="1"/>
      <w:marLeft w:val="0"/>
      <w:marRight w:val="0"/>
      <w:marTop w:val="0"/>
      <w:marBottom w:val="0"/>
      <w:divBdr>
        <w:top w:val="none" w:sz="0" w:space="0" w:color="auto"/>
        <w:left w:val="none" w:sz="0" w:space="0" w:color="auto"/>
        <w:bottom w:val="none" w:sz="0" w:space="0" w:color="auto"/>
        <w:right w:val="none" w:sz="0" w:space="0" w:color="auto"/>
      </w:divBdr>
    </w:div>
    <w:div w:id="986131857">
      <w:bodyDiv w:val="1"/>
      <w:marLeft w:val="0"/>
      <w:marRight w:val="0"/>
      <w:marTop w:val="0"/>
      <w:marBottom w:val="0"/>
      <w:divBdr>
        <w:top w:val="none" w:sz="0" w:space="0" w:color="auto"/>
        <w:left w:val="none" w:sz="0" w:space="0" w:color="auto"/>
        <w:bottom w:val="none" w:sz="0" w:space="0" w:color="auto"/>
        <w:right w:val="none" w:sz="0" w:space="0" w:color="auto"/>
      </w:divBdr>
    </w:div>
    <w:div w:id="986132758">
      <w:bodyDiv w:val="1"/>
      <w:marLeft w:val="0"/>
      <w:marRight w:val="0"/>
      <w:marTop w:val="0"/>
      <w:marBottom w:val="0"/>
      <w:divBdr>
        <w:top w:val="none" w:sz="0" w:space="0" w:color="auto"/>
        <w:left w:val="none" w:sz="0" w:space="0" w:color="auto"/>
        <w:bottom w:val="none" w:sz="0" w:space="0" w:color="auto"/>
        <w:right w:val="none" w:sz="0" w:space="0" w:color="auto"/>
      </w:divBdr>
    </w:div>
    <w:div w:id="986669482">
      <w:bodyDiv w:val="1"/>
      <w:marLeft w:val="0"/>
      <w:marRight w:val="0"/>
      <w:marTop w:val="0"/>
      <w:marBottom w:val="0"/>
      <w:divBdr>
        <w:top w:val="none" w:sz="0" w:space="0" w:color="auto"/>
        <w:left w:val="none" w:sz="0" w:space="0" w:color="auto"/>
        <w:bottom w:val="none" w:sz="0" w:space="0" w:color="auto"/>
        <w:right w:val="none" w:sz="0" w:space="0" w:color="auto"/>
      </w:divBdr>
    </w:div>
    <w:div w:id="986670377">
      <w:bodyDiv w:val="1"/>
      <w:marLeft w:val="0"/>
      <w:marRight w:val="0"/>
      <w:marTop w:val="0"/>
      <w:marBottom w:val="0"/>
      <w:divBdr>
        <w:top w:val="none" w:sz="0" w:space="0" w:color="auto"/>
        <w:left w:val="none" w:sz="0" w:space="0" w:color="auto"/>
        <w:bottom w:val="none" w:sz="0" w:space="0" w:color="auto"/>
        <w:right w:val="none" w:sz="0" w:space="0" w:color="auto"/>
      </w:divBdr>
    </w:div>
    <w:div w:id="986781647">
      <w:bodyDiv w:val="1"/>
      <w:marLeft w:val="0"/>
      <w:marRight w:val="0"/>
      <w:marTop w:val="0"/>
      <w:marBottom w:val="0"/>
      <w:divBdr>
        <w:top w:val="none" w:sz="0" w:space="0" w:color="auto"/>
        <w:left w:val="none" w:sz="0" w:space="0" w:color="auto"/>
        <w:bottom w:val="none" w:sz="0" w:space="0" w:color="auto"/>
        <w:right w:val="none" w:sz="0" w:space="0" w:color="auto"/>
      </w:divBdr>
    </w:div>
    <w:div w:id="986855484">
      <w:bodyDiv w:val="1"/>
      <w:marLeft w:val="0"/>
      <w:marRight w:val="0"/>
      <w:marTop w:val="0"/>
      <w:marBottom w:val="0"/>
      <w:divBdr>
        <w:top w:val="none" w:sz="0" w:space="0" w:color="auto"/>
        <w:left w:val="none" w:sz="0" w:space="0" w:color="auto"/>
        <w:bottom w:val="none" w:sz="0" w:space="0" w:color="auto"/>
        <w:right w:val="none" w:sz="0" w:space="0" w:color="auto"/>
      </w:divBdr>
    </w:div>
    <w:div w:id="986938009">
      <w:bodyDiv w:val="1"/>
      <w:marLeft w:val="0"/>
      <w:marRight w:val="0"/>
      <w:marTop w:val="0"/>
      <w:marBottom w:val="0"/>
      <w:divBdr>
        <w:top w:val="none" w:sz="0" w:space="0" w:color="auto"/>
        <w:left w:val="none" w:sz="0" w:space="0" w:color="auto"/>
        <w:bottom w:val="none" w:sz="0" w:space="0" w:color="auto"/>
        <w:right w:val="none" w:sz="0" w:space="0" w:color="auto"/>
      </w:divBdr>
    </w:div>
    <w:div w:id="986978096">
      <w:bodyDiv w:val="1"/>
      <w:marLeft w:val="0"/>
      <w:marRight w:val="0"/>
      <w:marTop w:val="0"/>
      <w:marBottom w:val="0"/>
      <w:divBdr>
        <w:top w:val="none" w:sz="0" w:space="0" w:color="auto"/>
        <w:left w:val="none" w:sz="0" w:space="0" w:color="auto"/>
        <w:bottom w:val="none" w:sz="0" w:space="0" w:color="auto"/>
        <w:right w:val="none" w:sz="0" w:space="0" w:color="auto"/>
      </w:divBdr>
    </w:div>
    <w:div w:id="987058274">
      <w:bodyDiv w:val="1"/>
      <w:marLeft w:val="0"/>
      <w:marRight w:val="0"/>
      <w:marTop w:val="0"/>
      <w:marBottom w:val="0"/>
      <w:divBdr>
        <w:top w:val="none" w:sz="0" w:space="0" w:color="auto"/>
        <w:left w:val="none" w:sz="0" w:space="0" w:color="auto"/>
        <w:bottom w:val="none" w:sz="0" w:space="0" w:color="auto"/>
        <w:right w:val="none" w:sz="0" w:space="0" w:color="auto"/>
      </w:divBdr>
    </w:div>
    <w:div w:id="987127725">
      <w:bodyDiv w:val="1"/>
      <w:marLeft w:val="0"/>
      <w:marRight w:val="0"/>
      <w:marTop w:val="0"/>
      <w:marBottom w:val="0"/>
      <w:divBdr>
        <w:top w:val="none" w:sz="0" w:space="0" w:color="auto"/>
        <w:left w:val="none" w:sz="0" w:space="0" w:color="auto"/>
        <w:bottom w:val="none" w:sz="0" w:space="0" w:color="auto"/>
        <w:right w:val="none" w:sz="0" w:space="0" w:color="auto"/>
      </w:divBdr>
    </w:div>
    <w:div w:id="987130427">
      <w:bodyDiv w:val="1"/>
      <w:marLeft w:val="0"/>
      <w:marRight w:val="0"/>
      <w:marTop w:val="0"/>
      <w:marBottom w:val="0"/>
      <w:divBdr>
        <w:top w:val="none" w:sz="0" w:space="0" w:color="auto"/>
        <w:left w:val="none" w:sz="0" w:space="0" w:color="auto"/>
        <w:bottom w:val="none" w:sz="0" w:space="0" w:color="auto"/>
        <w:right w:val="none" w:sz="0" w:space="0" w:color="auto"/>
      </w:divBdr>
    </w:div>
    <w:div w:id="987170704">
      <w:bodyDiv w:val="1"/>
      <w:marLeft w:val="0"/>
      <w:marRight w:val="0"/>
      <w:marTop w:val="0"/>
      <w:marBottom w:val="0"/>
      <w:divBdr>
        <w:top w:val="none" w:sz="0" w:space="0" w:color="auto"/>
        <w:left w:val="none" w:sz="0" w:space="0" w:color="auto"/>
        <w:bottom w:val="none" w:sz="0" w:space="0" w:color="auto"/>
        <w:right w:val="none" w:sz="0" w:space="0" w:color="auto"/>
      </w:divBdr>
    </w:div>
    <w:div w:id="987173516">
      <w:bodyDiv w:val="1"/>
      <w:marLeft w:val="0"/>
      <w:marRight w:val="0"/>
      <w:marTop w:val="0"/>
      <w:marBottom w:val="0"/>
      <w:divBdr>
        <w:top w:val="none" w:sz="0" w:space="0" w:color="auto"/>
        <w:left w:val="none" w:sz="0" w:space="0" w:color="auto"/>
        <w:bottom w:val="none" w:sz="0" w:space="0" w:color="auto"/>
        <w:right w:val="none" w:sz="0" w:space="0" w:color="auto"/>
      </w:divBdr>
    </w:div>
    <w:div w:id="987175587">
      <w:bodyDiv w:val="1"/>
      <w:marLeft w:val="0"/>
      <w:marRight w:val="0"/>
      <w:marTop w:val="0"/>
      <w:marBottom w:val="0"/>
      <w:divBdr>
        <w:top w:val="none" w:sz="0" w:space="0" w:color="auto"/>
        <w:left w:val="none" w:sz="0" w:space="0" w:color="auto"/>
        <w:bottom w:val="none" w:sz="0" w:space="0" w:color="auto"/>
        <w:right w:val="none" w:sz="0" w:space="0" w:color="auto"/>
      </w:divBdr>
    </w:div>
    <w:div w:id="987242566">
      <w:bodyDiv w:val="1"/>
      <w:marLeft w:val="0"/>
      <w:marRight w:val="0"/>
      <w:marTop w:val="0"/>
      <w:marBottom w:val="0"/>
      <w:divBdr>
        <w:top w:val="none" w:sz="0" w:space="0" w:color="auto"/>
        <w:left w:val="none" w:sz="0" w:space="0" w:color="auto"/>
        <w:bottom w:val="none" w:sz="0" w:space="0" w:color="auto"/>
        <w:right w:val="none" w:sz="0" w:space="0" w:color="auto"/>
      </w:divBdr>
    </w:div>
    <w:div w:id="987247037">
      <w:bodyDiv w:val="1"/>
      <w:marLeft w:val="0"/>
      <w:marRight w:val="0"/>
      <w:marTop w:val="0"/>
      <w:marBottom w:val="0"/>
      <w:divBdr>
        <w:top w:val="none" w:sz="0" w:space="0" w:color="auto"/>
        <w:left w:val="none" w:sz="0" w:space="0" w:color="auto"/>
        <w:bottom w:val="none" w:sz="0" w:space="0" w:color="auto"/>
        <w:right w:val="none" w:sz="0" w:space="0" w:color="auto"/>
      </w:divBdr>
    </w:div>
    <w:div w:id="987247596">
      <w:bodyDiv w:val="1"/>
      <w:marLeft w:val="0"/>
      <w:marRight w:val="0"/>
      <w:marTop w:val="0"/>
      <w:marBottom w:val="0"/>
      <w:divBdr>
        <w:top w:val="none" w:sz="0" w:space="0" w:color="auto"/>
        <w:left w:val="none" w:sz="0" w:space="0" w:color="auto"/>
        <w:bottom w:val="none" w:sz="0" w:space="0" w:color="auto"/>
        <w:right w:val="none" w:sz="0" w:space="0" w:color="auto"/>
      </w:divBdr>
    </w:div>
    <w:div w:id="987249866">
      <w:bodyDiv w:val="1"/>
      <w:marLeft w:val="0"/>
      <w:marRight w:val="0"/>
      <w:marTop w:val="0"/>
      <w:marBottom w:val="0"/>
      <w:divBdr>
        <w:top w:val="none" w:sz="0" w:space="0" w:color="auto"/>
        <w:left w:val="none" w:sz="0" w:space="0" w:color="auto"/>
        <w:bottom w:val="none" w:sz="0" w:space="0" w:color="auto"/>
        <w:right w:val="none" w:sz="0" w:space="0" w:color="auto"/>
      </w:divBdr>
    </w:div>
    <w:div w:id="987369379">
      <w:bodyDiv w:val="1"/>
      <w:marLeft w:val="0"/>
      <w:marRight w:val="0"/>
      <w:marTop w:val="0"/>
      <w:marBottom w:val="0"/>
      <w:divBdr>
        <w:top w:val="none" w:sz="0" w:space="0" w:color="auto"/>
        <w:left w:val="none" w:sz="0" w:space="0" w:color="auto"/>
        <w:bottom w:val="none" w:sz="0" w:space="0" w:color="auto"/>
        <w:right w:val="none" w:sz="0" w:space="0" w:color="auto"/>
      </w:divBdr>
    </w:div>
    <w:div w:id="987394779">
      <w:bodyDiv w:val="1"/>
      <w:marLeft w:val="0"/>
      <w:marRight w:val="0"/>
      <w:marTop w:val="0"/>
      <w:marBottom w:val="0"/>
      <w:divBdr>
        <w:top w:val="none" w:sz="0" w:space="0" w:color="auto"/>
        <w:left w:val="none" w:sz="0" w:space="0" w:color="auto"/>
        <w:bottom w:val="none" w:sz="0" w:space="0" w:color="auto"/>
        <w:right w:val="none" w:sz="0" w:space="0" w:color="auto"/>
      </w:divBdr>
    </w:div>
    <w:div w:id="987436513">
      <w:bodyDiv w:val="1"/>
      <w:marLeft w:val="0"/>
      <w:marRight w:val="0"/>
      <w:marTop w:val="0"/>
      <w:marBottom w:val="0"/>
      <w:divBdr>
        <w:top w:val="none" w:sz="0" w:space="0" w:color="auto"/>
        <w:left w:val="none" w:sz="0" w:space="0" w:color="auto"/>
        <w:bottom w:val="none" w:sz="0" w:space="0" w:color="auto"/>
        <w:right w:val="none" w:sz="0" w:space="0" w:color="auto"/>
      </w:divBdr>
    </w:div>
    <w:div w:id="987512072">
      <w:bodyDiv w:val="1"/>
      <w:marLeft w:val="0"/>
      <w:marRight w:val="0"/>
      <w:marTop w:val="0"/>
      <w:marBottom w:val="0"/>
      <w:divBdr>
        <w:top w:val="none" w:sz="0" w:space="0" w:color="auto"/>
        <w:left w:val="none" w:sz="0" w:space="0" w:color="auto"/>
        <w:bottom w:val="none" w:sz="0" w:space="0" w:color="auto"/>
        <w:right w:val="none" w:sz="0" w:space="0" w:color="auto"/>
      </w:divBdr>
    </w:div>
    <w:div w:id="987709022">
      <w:bodyDiv w:val="1"/>
      <w:marLeft w:val="0"/>
      <w:marRight w:val="0"/>
      <w:marTop w:val="0"/>
      <w:marBottom w:val="0"/>
      <w:divBdr>
        <w:top w:val="none" w:sz="0" w:space="0" w:color="auto"/>
        <w:left w:val="none" w:sz="0" w:space="0" w:color="auto"/>
        <w:bottom w:val="none" w:sz="0" w:space="0" w:color="auto"/>
        <w:right w:val="none" w:sz="0" w:space="0" w:color="auto"/>
      </w:divBdr>
    </w:div>
    <w:div w:id="987827140">
      <w:bodyDiv w:val="1"/>
      <w:marLeft w:val="0"/>
      <w:marRight w:val="0"/>
      <w:marTop w:val="0"/>
      <w:marBottom w:val="0"/>
      <w:divBdr>
        <w:top w:val="none" w:sz="0" w:space="0" w:color="auto"/>
        <w:left w:val="none" w:sz="0" w:space="0" w:color="auto"/>
        <w:bottom w:val="none" w:sz="0" w:space="0" w:color="auto"/>
        <w:right w:val="none" w:sz="0" w:space="0" w:color="auto"/>
      </w:divBdr>
    </w:div>
    <w:div w:id="987828285">
      <w:bodyDiv w:val="1"/>
      <w:marLeft w:val="0"/>
      <w:marRight w:val="0"/>
      <w:marTop w:val="0"/>
      <w:marBottom w:val="0"/>
      <w:divBdr>
        <w:top w:val="none" w:sz="0" w:space="0" w:color="auto"/>
        <w:left w:val="none" w:sz="0" w:space="0" w:color="auto"/>
        <w:bottom w:val="none" w:sz="0" w:space="0" w:color="auto"/>
        <w:right w:val="none" w:sz="0" w:space="0" w:color="auto"/>
      </w:divBdr>
    </w:div>
    <w:div w:id="987906030">
      <w:bodyDiv w:val="1"/>
      <w:marLeft w:val="0"/>
      <w:marRight w:val="0"/>
      <w:marTop w:val="0"/>
      <w:marBottom w:val="0"/>
      <w:divBdr>
        <w:top w:val="none" w:sz="0" w:space="0" w:color="auto"/>
        <w:left w:val="none" w:sz="0" w:space="0" w:color="auto"/>
        <w:bottom w:val="none" w:sz="0" w:space="0" w:color="auto"/>
        <w:right w:val="none" w:sz="0" w:space="0" w:color="auto"/>
      </w:divBdr>
    </w:div>
    <w:div w:id="988022264">
      <w:bodyDiv w:val="1"/>
      <w:marLeft w:val="0"/>
      <w:marRight w:val="0"/>
      <w:marTop w:val="0"/>
      <w:marBottom w:val="0"/>
      <w:divBdr>
        <w:top w:val="none" w:sz="0" w:space="0" w:color="auto"/>
        <w:left w:val="none" w:sz="0" w:space="0" w:color="auto"/>
        <w:bottom w:val="none" w:sz="0" w:space="0" w:color="auto"/>
        <w:right w:val="none" w:sz="0" w:space="0" w:color="auto"/>
      </w:divBdr>
    </w:div>
    <w:div w:id="988052885">
      <w:bodyDiv w:val="1"/>
      <w:marLeft w:val="0"/>
      <w:marRight w:val="0"/>
      <w:marTop w:val="0"/>
      <w:marBottom w:val="0"/>
      <w:divBdr>
        <w:top w:val="none" w:sz="0" w:space="0" w:color="auto"/>
        <w:left w:val="none" w:sz="0" w:space="0" w:color="auto"/>
        <w:bottom w:val="none" w:sz="0" w:space="0" w:color="auto"/>
        <w:right w:val="none" w:sz="0" w:space="0" w:color="auto"/>
      </w:divBdr>
    </w:div>
    <w:div w:id="988242992">
      <w:bodyDiv w:val="1"/>
      <w:marLeft w:val="0"/>
      <w:marRight w:val="0"/>
      <w:marTop w:val="0"/>
      <w:marBottom w:val="0"/>
      <w:divBdr>
        <w:top w:val="none" w:sz="0" w:space="0" w:color="auto"/>
        <w:left w:val="none" w:sz="0" w:space="0" w:color="auto"/>
        <w:bottom w:val="none" w:sz="0" w:space="0" w:color="auto"/>
        <w:right w:val="none" w:sz="0" w:space="0" w:color="auto"/>
      </w:divBdr>
    </w:div>
    <w:div w:id="988246694">
      <w:bodyDiv w:val="1"/>
      <w:marLeft w:val="0"/>
      <w:marRight w:val="0"/>
      <w:marTop w:val="0"/>
      <w:marBottom w:val="0"/>
      <w:divBdr>
        <w:top w:val="none" w:sz="0" w:space="0" w:color="auto"/>
        <w:left w:val="none" w:sz="0" w:space="0" w:color="auto"/>
        <w:bottom w:val="none" w:sz="0" w:space="0" w:color="auto"/>
        <w:right w:val="none" w:sz="0" w:space="0" w:color="auto"/>
      </w:divBdr>
    </w:div>
    <w:div w:id="988292340">
      <w:bodyDiv w:val="1"/>
      <w:marLeft w:val="0"/>
      <w:marRight w:val="0"/>
      <w:marTop w:val="0"/>
      <w:marBottom w:val="0"/>
      <w:divBdr>
        <w:top w:val="none" w:sz="0" w:space="0" w:color="auto"/>
        <w:left w:val="none" w:sz="0" w:space="0" w:color="auto"/>
        <w:bottom w:val="none" w:sz="0" w:space="0" w:color="auto"/>
        <w:right w:val="none" w:sz="0" w:space="0" w:color="auto"/>
      </w:divBdr>
    </w:div>
    <w:div w:id="988360338">
      <w:bodyDiv w:val="1"/>
      <w:marLeft w:val="0"/>
      <w:marRight w:val="0"/>
      <w:marTop w:val="0"/>
      <w:marBottom w:val="0"/>
      <w:divBdr>
        <w:top w:val="none" w:sz="0" w:space="0" w:color="auto"/>
        <w:left w:val="none" w:sz="0" w:space="0" w:color="auto"/>
        <w:bottom w:val="none" w:sz="0" w:space="0" w:color="auto"/>
        <w:right w:val="none" w:sz="0" w:space="0" w:color="auto"/>
      </w:divBdr>
    </w:div>
    <w:div w:id="988364158">
      <w:bodyDiv w:val="1"/>
      <w:marLeft w:val="0"/>
      <w:marRight w:val="0"/>
      <w:marTop w:val="0"/>
      <w:marBottom w:val="0"/>
      <w:divBdr>
        <w:top w:val="none" w:sz="0" w:space="0" w:color="auto"/>
        <w:left w:val="none" w:sz="0" w:space="0" w:color="auto"/>
        <w:bottom w:val="none" w:sz="0" w:space="0" w:color="auto"/>
        <w:right w:val="none" w:sz="0" w:space="0" w:color="auto"/>
      </w:divBdr>
    </w:div>
    <w:div w:id="988366028">
      <w:bodyDiv w:val="1"/>
      <w:marLeft w:val="0"/>
      <w:marRight w:val="0"/>
      <w:marTop w:val="0"/>
      <w:marBottom w:val="0"/>
      <w:divBdr>
        <w:top w:val="none" w:sz="0" w:space="0" w:color="auto"/>
        <w:left w:val="none" w:sz="0" w:space="0" w:color="auto"/>
        <w:bottom w:val="none" w:sz="0" w:space="0" w:color="auto"/>
        <w:right w:val="none" w:sz="0" w:space="0" w:color="auto"/>
      </w:divBdr>
    </w:div>
    <w:div w:id="988481103">
      <w:bodyDiv w:val="1"/>
      <w:marLeft w:val="0"/>
      <w:marRight w:val="0"/>
      <w:marTop w:val="0"/>
      <w:marBottom w:val="0"/>
      <w:divBdr>
        <w:top w:val="none" w:sz="0" w:space="0" w:color="auto"/>
        <w:left w:val="none" w:sz="0" w:space="0" w:color="auto"/>
        <w:bottom w:val="none" w:sz="0" w:space="0" w:color="auto"/>
        <w:right w:val="none" w:sz="0" w:space="0" w:color="auto"/>
      </w:divBdr>
    </w:div>
    <w:div w:id="988485261">
      <w:bodyDiv w:val="1"/>
      <w:marLeft w:val="0"/>
      <w:marRight w:val="0"/>
      <w:marTop w:val="0"/>
      <w:marBottom w:val="0"/>
      <w:divBdr>
        <w:top w:val="none" w:sz="0" w:space="0" w:color="auto"/>
        <w:left w:val="none" w:sz="0" w:space="0" w:color="auto"/>
        <w:bottom w:val="none" w:sz="0" w:space="0" w:color="auto"/>
        <w:right w:val="none" w:sz="0" w:space="0" w:color="auto"/>
      </w:divBdr>
    </w:div>
    <w:div w:id="988552371">
      <w:bodyDiv w:val="1"/>
      <w:marLeft w:val="0"/>
      <w:marRight w:val="0"/>
      <w:marTop w:val="0"/>
      <w:marBottom w:val="0"/>
      <w:divBdr>
        <w:top w:val="none" w:sz="0" w:space="0" w:color="auto"/>
        <w:left w:val="none" w:sz="0" w:space="0" w:color="auto"/>
        <w:bottom w:val="none" w:sz="0" w:space="0" w:color="auto"/>
        <w:right w:val="none" w:sz="0" w:space="0" w:color="auto"/>
      </w:divBdr>
    </w:div>
    <w:div w:id="988678596">
      <w:bodyDiv w:val="1"/>
      <w:marLeft w:val="0"/>
      <w:marRight w:val="0"/>
      <w:marTop w:val="0"/>
      <w:marBottom w:val="0"/>
      <w:divBdr>
        <w:top w:val="none" w:sz="0" w:space="0" w:color="auto"/>
        <w:left w:val="none" w:sz="0" w:space="0" w:color="auto"/>
        <w:bottom w:val="none" w:sz="0" w:space="0" w:color="auto"/>
        <w:right w:val="none" w:sz="0" w:space="0" w:color="auto"/>
      </w:divBdr>
    </w:div>
    <w:div w:id="988706618">
      <w:bodyDiv w:val="1"/>
      <w:marLeft w:val="0"/>
      <w:marRight w:val="0"/>
      <w:marTop w:val="0"/>
      <w:marBottom w:val="0"/>
      <w:divBdr>
        <w:top w:val="none" w:sz="0" w:space="0" w:color="auto"/>
        <w:left w:val="none" w:sz="0" w:space="0" w:color="auto"/>
        <w:bottom w:val="none" w:sz="0" w:space="0" w:color="auto"/>
        <w:right w:val="none" w:sz="0" w:space="0" w:color="auto"/>
      </w:divBdr>
    </w:div>
    <w:div w:id="988828337">
      <w:bodyDiv w:val="1"/>
      <w:marLeft w:val="0"/>
      <w:marRight w:val="0"/>
      <w:marTop w:val="0"/>
      <w:marBottom w:val="0"/>
      <w:divBdr>
        <w:top w:val="none" w:sz="0" w:space="0" w:color="auto"/>
        <w:left w:val="none" w:sz="0" w:space="0" w:color="auto"/>
        <w:bottom w:val="none" w:sz="0" w:space="0" w:color="auto"/>
        <w:right w:val="none" w:sz="0" w:space="0" w:color="auto"/>
      </w:divBdr>
    </w:div>
    <w:div w:id="988897710">
      <w:bodyDiv w:val="1"/>
      <w:marLeft w:val="0"/>
      <w:marRight w:val="0"/>
      <w:marTop w:val="0"/>
      <w:marBottom w:val="0"/>
      <w:divBdr>
        <w:top w:val="none" w:sz="0" w:space="0" w:color="auto"/>
        <w:left w:val="none" w:sz="0" w:space="0" w:color="auto"/>
        <w:bottom w:val="none" w:sz="0" w:space="0" w:color="auto"/>
        <w:right w:val="none" w:sz="0" w:space="0" w:color="auto"/>
      </w:divBdr>
    </w:div>
    <w:div w:id="988900535">
      <w:bodyDiv w:val="1"/>
      <w:marLeft w:val="0"/>
      <w:marRight w:val="0"/>
      <w:marTop w:val="0"/>
      <w:marBottom w:val="0"/>
      <w:divBdr>
        <w:top w:val="none" w:sz="0" w:space="0" w:color="auto"/>
        <w:left w:val="none" w:sz="0" w:space="0" w:color="auto"/>
        <w:bottom w:val="none" w:sz="0" w:space="0" w:color="auto"/>
        <w:right w:val="none" w:sz="0" w:space="0" w:color="auto"/>
      </w:divBdr>
    </w:div>
    <w:div w:id="988900859">
      <w:bodyDiv w:val="1"/>
      <w:marLeft w:val="0"/>
      <w:marRight w:val="0"/>
      <w:marTop w:val="0"/>
      <w:marBottom w:val="0"/>
      <w:divBdr>
        <w:top w:val="none" w:sz="0" w:space="0" w:color="auto"/>
        <w:left w:val="none" w:sz="0" w:space="0" w:color="auto"/>
        <w:bottom w:val="none" w:sz="0" w:space="0" w:color="auto"/>
        <w:right w:val="none" w:sz="0" w:space="0" w:color="auto"/>
      </w:divBdr>
    </w:div>
    <w:div w:id="988904861">
      <w:bodyDiv w:val="1"/>
      <w:marLeft w:val="0"/>
      <w:marRight w:val="0"/>
      <w:marTop w:val="0"/>
      <w:marBottom w:val="0"/>
      <w:divBdr>
        <w:top w:val="none" w:sz="0" w:space="0" w:color="auto"/>
        <w:left w:val="none" w:sz="0" w:space="0" w:color="auto"/>
        <w:bottom w:val="none" w:sz="0" w:space="0" w:color="auto"/>
        <w:right w:val="none" w:sz="0" w:space="0" w:color="auto"/>
      </w:divBdr>
    </w:div>
    <w:div w:id="989095138">
      <w:bodyDiv w:val="1"/>
      <w:marLeft w:val="0"/>
      <w:marRight w:val="0"/>
      <w:marTop w:val="0"/>
      <w:marBottom w:val="0"/>
      <w:divBdr>
        <w:top w:val="none" w:sz="0" w:space="0" w:color="auto"/>
        <w:left w:val="none" w:sz="0" w:space="0" w:color="auto"/>
        <w:bottom w:val="none" w:sz="0" w:space="0" w:color="auto"/>
        <w:right w:val="none" w:sz="0" w:space="0" w:color="auto"/>
      </w:divBdr>
    </w:div>
    <w:div w:id="989140614">
      <w:bodyDiv w:val="1"/>
      <w:marLeft w:val="0"/>
      <w:marRight w:val="0"/>
      <w:marTop w:val="0"/>
      <w:marBottom w:val="0"/>
      <w:divBdr>
        <w:top w:val="none" w:sz="0" w:space="0" w:color="auto"/>
        <w:left w:val="none" w:sz="0" w:space="0" w:color="auto"/>
        <w:bottom w:val="none" w:sz="0" w:space="0" w:color="auto"/>
        <w:right w:val="none" w:sz="0" w:space="0" w:color="auto"/>
      </w:divBdr>
    </w:div>
    <w:div w:id="989209695">
      <w:bodyDiv w:val="1"/>
      <w:marLeft w:val="0"/>
      <w:marRight w:val="0"/>
      <w:marTop w:val="0"/>
      <w:marBottom w:val="0"/>
      <w:divBdr>
        <w:top w:val="none" w:sz="0" w:space="0" w:color="auto"/>
        <w:left w:val="none" w:sz="0" w:space="0" w:color="auto"/>
        <w:bottom w:val="none" w:sz="0" w:space="0" w:color="auto"/>
        <w:right w:val="none" w:sz="0" w:space="0" w:color="auto"/>
      </w:divBdr>
    </w:div>
    <w:div w:id="989286549">
      <w:bodyDiv w:val="1"/>
      <w:marLeft w:val="0"/>
      <w:marRight w:val="0"/>
      <w:marTop w:val="0"/>
      <w:marBottom w:val="0"/>
      <w:divBdr>
        <w:top w:val="none" w:sz="0" w:space="0" w:color="auto"/>
        <w:left w:val="none" w:sz="0" w:space="0" w:color="auto"/>
        <w:bottom w:val="none" w:sz="0" w:space="0" w:color="auto"/>
        <w:right w:val="none" w:sz="0" w:space="0" w:color="auto"/>
      </w:divBdr>
    </w:div>
    <w:div w:id="989290189">
      <w:bodyDiv w:val="1"/>
      <w:marLeft w:val="0"/>
      <w:marRight w:val="0"/>
      <w:marTop w:val="0"/>
      <w:marBottom w:val="0"/>
      <w:divBdr>
        <w:top w:val="none" w:sz="0" w:space="0" w:color="auto"/>
        <w:left w:val="none" w:sz="0" w:space="0" w:color="auto"/>
        <w:bottom w:val="none" w:sz="0" w:space="0" w:color="auto"/>
        <w:right w:val="none" w:sz="0" w:space="0" w:color="auto"/>
      </w:divBdr>
    </w:div>
    <w:div w:id="989358878">
      <w:bodyDiv w:val="1"/>
      <w:marLeft w:val="0"/>
      <w:marRight w:val="0"/>
      <w:marTop w:val="0"/>
      <w:marBottom w:val="0"/>
      <w:divBdr>
        <w:top w:val="none" w:sz="0" w:space="0" w:color="auto"/>
        <w:left w:val="none" w:sz="0" w:space="0" w:color="auto"/>
        <w:bottom w:val="none" w:sz="0" w:space="0" w:color="auto"/>
        <w:right w:val="none" w:sz="0" w:space="0" w:color="auto"/>
      </w:divBdr>
    </w:div>
    <w:div w:id="989401283">
      <w:bodyDiv w:val="1"/>
      <w:marLeft w:val="0"/>
      <w:marRight w:val="0"/>
      <w:marTop w:val="0"/>
      <w:marBottom w:val="0"/>
      <w:divBdr>
        <w:top w:val="none" w:sz="0" w:space="0" w:color="auto"/>
        <w:left w:val="none" w:sz="0" w:space="0" w:color="auto"/>
        <w:bottom w:val="none" w:sz="0" w:space="0" w:color="auto"/>
        <w:right w:val="none" w:sz="0" w:space="0" w:color="auto"/>
      </w:divBdr>
    </w:div>
    <w:div w:id="989401297">
      <w:bodyDiv w:val="1"/>
      <w:marLeft w:val="0"/>
      <w:marRight w:val="0"/>
      <w:marTop w:val="0"/>
      <w:marBottom w:val="0"/>
      <w:divBdr>
        <w:top w:val="none" w:sz="0" w:space="0" w:color="auto"/>
        <w:left w:val="none" w:sz="0" w:space="0" w:color="auto"/>
        <w:bottom w:val="none" w:sz="0" w:space="0" w:color="auto"/>
        <w:right w:val="none" w:sz="0" w:space="0" w:color="auto"/>
      </w:divBdr>
    </w:div>
    <w:div w:id="989409341">
      <w:bodyDiv w:val="1"/>
      <w:marLeft w:val="0"/>
      <w:marRight w:val="0"/>
      <w:marTop w:val="0"/>
      <w:marBottom w:val="0"/>
      <w:divBdr>
        <w:top w:val="none" w:sz="0" w:space="0" w:color="auto"/>
        <w:left w:val="none" w:sz="0" w:space="0" w:color="auto"/>
        <w:bottom w:val="none" w:sz="0" w:space="0" w:color="auto"/>
        <w:right w:val="none" w:sz="0" w:space="0" w:color="auto"/>
      </w:divBdr>
    </w:div>
    <w:div w:id="989477392">
      <w:bodyDiv w:val="1"/>
      <w:marLeft w:val="0"/>
      <w:marRight w:val="0"/>
      <w:marTop w:val="0"/>
      <w:marBottom w:val="0"/>
      <w:divBdr>
        <w:top w:val="none" w:sz="0" w:space="0" w:color="auto"/>
        <w:left w:val="none" w:sz="0" w:space="0" w:color="auto"/>
        <w:bottom w:val="none" w:sz="0" w:space="0" w:color="auto"/>
        <w:right w:val="none" w:sz="0" w:space="0" w:color="auto"/>
      </w:divBdr>
    </w:div>
    <w:div w:id="989479243">
      <w:bodyDiv w:val="1"/>
      <w:marLeft w:val="0"/>
      <w:marRight w:val="0"/>
      <w:marTop w:val="0"/>
      <w:marBottom w:val="0"/>
      <w:divBdr>
        <w:top w:val="none" w:sz="0" w:space="0" w:color="auto"/>
        <w:left w:val="none" w:sz="0" w:space="0" w:color="auto"/>
        <w:bottom w:val="none" w:sz="0" w:space="0" w:color="auto"/>
        <w:right w:val="none" w:sz="0" w:space="0" w:color="auto"/>
      </w:divBdr>
    </w:div>
    <w:div w:id="989556444">
      <w:bodyDiv w:val="1"/>
      <w:marLeft w:val="0"/>
      <w:marRight w:val="0"/>
      <w:marTop w:val="0"/>
      <w:marBottom w:val="0"/>
      <w:divBdr>
        <w:top w:val="none" w:sz="0" w:space="0" w:color="auto"/>
        <w:left w:val="none" w:sz="0" w:space="0" w:color="auto"/>
        <w:bottom w:val="none" w:sz="0" w:space="0" w:color="auto"/>
        <w:right w:val="none" w:sz="0" w:space="0" w:color="auto"/>
      </w:divBdr>
    </w:div>
    <w:div w:id="989672264">
      <w:bodyDiv w:val="1"/>
      <w:marLeft w:val="0"/>
      <w:marRight w:val="0"/>
      <w:marTop w:val="0"/>
      <w:marBottom w:val="0"/>
      <w:divBdr>
        <w:top w:val="none" w:sz="0" w:space="0" w:color="auto"/>
        <w:left w:val="none" w:sz="0" w:space="0" w:color="auto"/>
        <w:bottom w:val="none" w:sz="0" w:space="0" w:color="auto"/>
        <w:right w:val="none" w:sz="0" w:space="0" w:color="auto"/>
      </w:divBdr>
    </w:div>
    <w:div w:id="989674719">
      <w:bodyDiv w:val="1"/>
      <w:marLeft w:val="0"/>
      <w:marRight w:val="0"/>
      <w:marTop w:val="0"/>
      <w:marBottom w:val="0"/>
      <w:divBdr>
        <w:top w:val="none" w:sz="0" w:space="0" w:color="auto"/>
        <w:left w:val="none" w:sz="0" w:space="0" w:color="auto"/>
        <w:bottom w:val="none" w:sz="0" w:space="0" w:color="auto"/>
        <w:right w:val="none" w:sz="0" w:space="0" w:color="auto"/>
      </w:divBdr>
    </w:div>
    <w:div w:id="990060912">
      <w:bodyDiv w:val="1"/>
      <w:marLeft w:val="0"/>
      <w:marRight w:val="0"/>
      <w:marTop w:val="0"/>
      <w:marBottom w:val="0"/>
      <w:divBdr>
        <w:top w:val="none" w:sz="0" w:space="0" w:color="auto"/>
        <w:left w:val="none" w:sz="0" w:space="0" w:color="auto"/>
        <w:bottom w:val="none" w:sz="0" w:space="0" w:color="auto"/>
        <w:right w:val="none" w:sz="0" w:space="0" w:color="auto"/>
      </w:divBdr>
    </w:div>
    <w:div w:id="990061423">
      <w:bodyDiv w:val="1"/>
      <w:marLeft w:val="0"/>
      <w:marRight w:val="0"/>
      <w:marTop w:val="0"/>
      <w:marBottom w:val="0"/>
      <w:divBdr>
        <w:top w:val="none" w:sz="0" w:space="0" w:color="auto"/>
        <w:left w:val="none" w:sz="0" w:space="0" w:color="auto"/>
        <w:bottom w:val="none" w:sz="0" w:space="0" w:color="auto"/>
        <w:right w:val="none" w:sz="0" w:space="0" w:color="auto"/>
      </w:divBdr>
    </w:div>
    <w:div w:id="990065130">
      <w:bodyDiv w:val="1"/>
      <w:marLeft w:val="0"/>
      <w:marRight w:val="0"/>
      <w:marTop w:val="0"/>
      <w:marBottom w:val="0"/>
      <w:divBdr>
        <w:top w:val="none" w:sz="0" w:space="0" w:color="auto"/>
        <w:left w:val="none" w:sz="0" w:space="0" w:color="auto"/>
        <w:bottom w:val="none" w:sz="0" w:space="0" w:color="auto"/>
        <w:right w:val="none" w:sz="0" w:space="0" w:color="auto"/>
      </w:divBdr>
    </w:div>
    <w:div w:id="990137797">
      <w:bodyDiv w:val="1"/>
      <w:marLeft w:val="0"/>
      <w:marRight w:val="0"/>
      <w:marTop w:val="0"/>
      <w:marBottom w:val="0"/>
      <w:divBdr>
        <w:top w:val="none" w:sz="0" w:space="0" w:color="auto"/>
        <w:left w:val="none" w:sz="0" w:space="0" w:color="auto"/>
        <w:bottom w:val="none" w:sz="0" w:space="0" w:color="auto"/>
        <w:right w:val="none" w:sz="0" w:space="0" w:color="auto"/>
      </w:divBdr>
    </w:div>
    <w:div w:id="990139827">
      <w:bodyDiv w:val="1"/>
      <w:marLeft w:val="0"/>
      <w:marRight w:val="0"/>
      <w:marTop w:val="0"/>
      <w:marBottom w:val="0"/>
      <w:divBdr>
        <w:top w:val="none" w:sz="0" w:space="0" w:color="auto"/>
        <w:left w:val="none" w:sz="0" w:space="0" w:color="auto"/>
        <w:bottom w:val="none" w:sz="0" w:space="0" w:color="auto"/>
        <w:right w:val="none" w:sz="0" w:space="0" w:color="auto"/>
      </w:divBdr>
    </w:div>
    <w:div w:id="990216156">
      <w:bodyDiv w:val="1"/>
      <w:marLeft w:val="0"/>
      <w:marRight w:val="0"/>
      <w:marTop w:val="0"/>
      <w:marBottom w:val="0"/>
      <w:divBdr>
        <w:top w:val="none" w:sz="0" w:space="0" w:color="auto"/>
        <w:left w:val="none" w:sz="0" w:space="0" w:color="auto"/>
        <w:bottom w:val="none" w:sz="0" w:space="0" w:color="auto"/>
        <w:right w:val="none" w:sz="0" w:space="0" w:color="auto"/>
      </w:divBdr>
    </w:div>
    <w:div w:id="990258608">
      <w:bodyDiv w:val="1"/>
      <w:marLeft w:val="0"/>
      <w:marRight w:val="0"/>
      <w:marTop w:val="0"/>
      <w:marBottom w:val="0"/>
      <w:divBdr>
        <w:top w:val="none" w:sz="0" w:space="0" w:color="auto"/>
        <w:left w:val="none" w:sz="0" w:space="0" w:color="auto"/>
        <w:bottom w:val="none" w:sz="0" w:space="0" w:color="auto"/>
        <w:right w:val="none" w:sz="0" w:space="0" w:color="auto"/>
      </w:divBdr>
    </w:div>
    <w:div w:id="990334075">
      <w:bodyDiv w:val="1"/>
      <w:marLeft w:val="0"/>
      <w:marRight w:val="0"/>
      <w:marTop w:val="0"/>
      <w:marBottom w:val="0"/>
      <w:divBdr>
        <w:top w:val="none" w:sz="0" w:space="0" w:color="auto"/>
        <w:left w:val="none" w:sz="0" w:space="0" w:color="auto"/>
        <w:bottom w:val="none" w:sz="0" w:space="0" w:color="auto"/>
        <w:right w:val="none" w:sz="0" w:space="0" w:color="auto"/>
      </w:divBdr>
    </w:div>
    <w:div w:id="990526460">
      <w:bodyDiv w:val="1"/>
      <w:marLeft w:val="0"/>
      <w:marRight w:val="0"/>
      <w:marTop w:val="0"/>
      <w:marBottom w:val="0"/>
      <w:divBdr>
        <w:top w:val="none" w:sz="0" w:space="0" w:color="auto"/>
        <w:left w:val="none" w:sz="0" w:space="0" w:color="auto"/>
        <w:bottom w:val="none" w:sz="0" w:space="0" w:color="auto"/>
        <w:right w:val="none" w:sz="0" w:space="0" w:color="auto"/>
      </w:divBdr>
    </w:div>
    <w:div w:id="990527834">
      <w:bodyDiv w:val="1"/>
      <w:marLeft w:val="0"/>
      <w:marRight w:val="0"/>
      <w:marTop w:val="0"/>
      <w:marBottom w:val="0"/>
      <w:divBdr>
        <w:top w:val="none" w:sz="0" w:space="0" w:color="auto"/>
        <w:left w:val="none" w:sz="0" w:space="0" w:color="auto"/>
        <w:bottom w:val="none" w:sz="0" w:space="0" w:color="auto"/>
        <w:right w:val="none" w:sz="0" w:space="0" w:color="auto"/>
      </w:divBdr>
    </w:div>
    <w:div w:id="990593908">
      <w:bodyDiv w:val="1"/>
      <w:marLeft w:val="0"/>
      <w:marRight w:val="0"/>
      <w:marTop w:val="0"/>
      <w:marBottom w:val="0"/>
      <w:divBdr>
        <w:top w:val="none" w:sz="0" w:space="0" w:color="auto"/>
        <w:left w:val="none" w:sz="0" w:space="0" w:color="auto"/>
        <w:bottom w:val="none" w:sz="0" w:space="0" w:color="auto"/>
        <w:right w:val="none" w:sz="0" w:space="0" w:color="auto"/>
      </w:divBdr>
    </w:div>
    <w:div w:id="990671678">
      <w:bodyDiv w:val="1"/>
      <w:marLeft w:val="0"/>
      <w:marRight w:val="0"/>
      <w:marTop w:val="0"/>
      <w:marBottom w:val="0"/>
      <w:divBdr>
        <w:top w:val="none" w:sz="0" w:space="0" w:color="auto"/>
        <w:left w:val="none" w:sz="0" w:space="0" w:color="auto"/>
        <w:bottom w:val="none" w:sz="0" w:space="0" w:color="auto"/>
        <w:right w:val="none" w:sz="0" w:space="0" w:color="auto"/>
      </w:divBdr>
    </w:div>
    <w:div w:id="990790174">
      <w:bodyDiv w:val="1"/>
      <w:marLeft w:val="0"/>
      <w:marRight w:val="0"/>
      <w:marTop w:val="0"/>
      <w:marBottom w:val="0"/>
      <w:divBdr>
        <w:top w:val="none" w:sz="0" w:space="0" w:color="auto"/>
        <w:left w:val="none" w:sz="0" w:space="0" w:color="auto"/>
        <w:bottom w:val="none" w:sz="0" w:space="0" w:color="auto"/>
        <w:right w:val="none" w:sz="0" w:space="0" w:color="auto"/>
      </w:divBdr>
    </w:div>
    <w:div w:id="990984961">
      <w:bodyDiv w:val="1"/>
      <w:marLeft w:val="0"/>
      <w:marRight w:val="0"/>
      <w:marTop w:val="0"/>
      <w:marBottom w:val="0"/>
      <w:divBdr>
        <w:top w:val="none" w:sz="0" w:space="0" w:color="auto"/>
        <w:left w:val="none" w:sz="0" w:space="0" w:color="auto"/>
        <w:bottom w:val="none" w:sz="0" w:space="0" w:color="auto"/>
        <w:right w:val="none" w:sz="0" w:space="0" w:color="auto"/>
      </w:divBdr>
    </w:div>
    <w:div w:id="990985108">
      <w:bodyDiv w:val="1"/>
      <w:marLeft w:val="0"/>
      <w:marRight w:val="0"/>
      <w:marTop w:val="0"/>
      <w:marBottom w:val="0"/>
      <w:divBdr>
        <w:top w:val="none" w:sz="0" w:space="0" w:color="auto"/>
        <w:left w:val="none" w:sz="0" w:space="0" w:color="auto"/>
        <w:bottom w:val="none" w:sz="0" w:space="0" w:color="auto"/>
        <w:right w:val="none" w:sz="0" w:space="0" w:color="auto"/>
      </w:divBdr>
    </w:div>
    <w:div w:id="991181758">
      <w:bodyDiv w:val="1"/>
      <w:marLeft w:val="0"/>
      <w:marRight w:val="0"/>
      <w:marTop w:val="0"/>
      <w:marBottom w:val="0"/>
      <w:divBdr>
        <w:top w:val="none" w:sz="0" w:space="0" w:color="auto"/>
        <w:left w:val="none" w:sz="0" w:space="0" w:color="auto"/>
        <w:bottom w:val="none" w:sz="0" w:space="0" w:color="auto"/>
        <w:right w:val="none" w:sz="0" w:space="0" w:color="auto"/>
      </w:divBdr>
    </w:div>
    <w:div w:id="991249218">
      <w:bodyDiv w:val="1"/>
      <w:marLeft w:val="0"/>
      <w:marRight w:val="0"/>
      <w:marTop w:val="0"/>
      <w:marBottom w:val="0"/>
      <w:divBdr>
        <w:top w:val="none" w:sz="0" w:space="0" w:color="auto"/>
        <w:left w:val="none" w:sz="0" w:space="0" w:color="auto"/>
        <w:bottom w:val="none" w:sz="0" w:space="0" w:color="auto"/>
        <w:right w:val="none" w:sz="0" w:space="0" w:color="auto"/>
      </w:divBdr>
    </w:div>
    <w:div w:id="991327436">
      <w:bodyDiv w:val="1"/>
      <w:marLeft w:val="0"/>
      <w:marRight w:val="0"/>
      <w:marTop w:val="0"/>
      <w:marBottom w:val="0"/>
      <w:divBdr>
        <w:top w:val="none" w:sz="0" w:space="0" w:color="auto"/>
        <w:left w:val="none" w:sz="0" w:space="0" w:color="auto"/>
        <w:bottom w:val="none" w:sz="0" w:space="0" w:color="auto"/>
        <w:right w:val="none" w:sz="0" w:space="0" w:color="auto"/>
      </w:divBdr>
    </w:div>
    <w:div w:id="991370954">
      <w:bodyDiv w:val="1"/>
      <w:marLeft w:val="0"/>
      <w:marRight w:val="0"/>
      <w:marTop w:val="0"/>
      <w:marBottom w:val="0"/>
      <w:divBdr>
        <w:top w:val="none" w:sz="0" w:space="0" w:color="auto"/>
        <w:left w:val="none" w:sz="0" w:space="0" w:color="auto"/>
        <w:bottom w:val="none" w:sz="0" w:space="0" w:color="auto"/>
        <w:right w:val="none" w:sz="0" w:space="0" w:color="auto"/>
      </w:divBdr>
    </w:div>
    <w:div w:id="991449139">
      <w:bodyDiv w:val="1"/>
      <w:marLeft w:val="0"/>
      <w:marRight w:val="0"/>
      <w:marTop w:val="0"/>
      <w:marBottom w:val="0"/>
      <w:divBdr>
        <w:top w:val="none" w:sz="0" w:space="0" w:color="auto"/>
        <w:left w:val="none" w:sz="0" w:space="0" w:color="auto"/>
        <w:bottom w:val="none" w:sz="0" w:space="0" w:color="auto"/>
        <w:right w:val="none" w:sz="0" w:space="0" w:color="auto"/>
      </w:divBdr>
    </w:div>
    <w:div w:id="991521890">
      <w:bodyDiv w:val="1"/>
      <w:marLeft w:val="0"/>
      <w:marRight w:val="0"/>
      <w:marTop w:val="0"/>
      <w:marBottom w:val="0"/>
      <w:divBdr>
        <w:top w:val="none" w:sz="0" w:space="0" w:color="auto"/>
        <w:left w:val="none" w:sz="0" w:space="0" w:color="auto"/>
        <w:bottom w:val="none" w:sz="0" w:space="0" w:color="auto"/>
        <w:right w:val="none" w:sz="0" w:space="0" w:color="auto"/>
      </w:divBdr>
    </w:div>
    <w:div w:id="991565841">
      <w:bodyDiv w:val="1"/>
      <w:marLeft w:val="0"/>
      <w:marRight w:val="0"/>
      <w:marTop w:val="0"/>
      <w:marBottom w:val="0"/>
      <w:divBdr>
        <w:top w:val="none" w:sz="0" w:space="0" w:color="auto"/>
        <w:left w:val="none" w:sz="0" w:space="0" w:color="auto"/>
        <w:bottom w:val="none" w:sz="0" w:space="0" w:color="auto"/>
        <w:right w:val="none" w:sz="0" w:space="0" w:color="auto"/>
      </w:divBdr>
    </w:div>
    <w:div w:id="991635796">
      <w:bodyDiv w:val="1"/>
      <w:marLeft w:val="0"/>
      <w:marRight w:val="0"/>
      <w:marTop w:val="0"/>
      <w:marBottom w:val="0"/>
      <w:divBdr>
        <w:top w:val="none" w:sz="0" w:space="0" w:color="auto"/>
        <w:left w:val="none" w:sz="0" w:space="0" w:color="auto"/>
        <w:bottom w:val="none" w:sz="0" w:space="0" w:color="auto"/>
        <w:right w:val="none" w:sz="0" w:space="0" w:color="auto"/>
      </w:divBdr>
    </w:div>
    <w:div w:id="991638588">
      <w:bodyDiv w:val="1"/>
      <w:marLeft w:val="0"/>
      <w:marRight w:val="0"/>
      <w:marTop w:val="0"/>
      <w:marBottom w:val="0"/>
      <w:divBdr>
        <w:top w:val="none" w:sz="0" w:space="0" w:color="auto"/>
        <w:left w:val="none" w:sz="0" w:space="0" w:color="auto"/>
        <w:bottom w:val="none" w:sz="0" w:space="0" w:color="auto"/>
        <w:right w:val="none" w:sz="0" w:space="0" w:color="auto"/>
      </w:divBdr>
    </w:div>
    <w:div w:id="991639820">
      <w:bodyDiv w:val="1"/>
      <w:marLeft w:val="0"/>
      <w:marRight w:val="0"/>
      <w:marTop w:val="0"/>
      <w:marBottom w:val="0"/>
      <w:divBdr>
        <w:top w:val="none" w:sz="0" w:space="0" w:color="auto"/>
        <w:left w:val="none" w:sz="0" w:space="0" w:color="auto"/>
        <w:bottom w:val="none" w:sz="0" w:space="0" w:color="auto"/>
        <w:right w:val="none" w:sz="0" w:space="0" w:color="auto"/>
      </w:divBdr>
    </w:div>
    <w:div w:id="991712830">
      <w:bodyDiv w:val="1"/>
      <w:marLeft w:val="0"/>
      <w:marRight w:val="0"/>
      <w:marTop w:val="0"/>
      <w:marBottom w:val="0"/>
      <w:divBdr>
        <w:top w:val="none" w:sz="0" w:space="0" w:color="auto"/>
        <w:left w:val="none" w:sz="0" w:space="0" w:color="auto"/>
        <w:bottom w:val="none" w:sz="0" w:space="0" w:color="auto"/>
        <w:right w:val="none" w:sz="0" w:space="0" w:color="auto"/>
      </w:divBdr>
    </w:div>
    <w:div w:id="991715534">
      <w:bodyDiv w:val="1"/>
      <w:marLeft w:val="0"/>
      <w:marRight w:val="0"/>
      <w:marTop w:val="0"/>
      <w:marBottom w:val="0"/>
      <w:divBdr>
        <w:top w:val="none" w:sz="0" w:space="0" w:color="auto"/>
        <w:left w:val="none" w:sz="0" w:space="0" w:color="auto"/>
        <w:bottom w:val="none" w:sz="0" w:space="0" w:color="auto"/>
        <w:right w:val="none" w:sz="0" w:space="0" w:color="auto"/>
      </w:divBdr>
    </w:div>
    <w:div w:id="991717938">
      <w:bodyDiv w:val="1"/>
      <w:marLeft w:val="0"/>
      <w:marRight w:val="0"/>
      <w:marTop w:val="0"/>
      <w:marBottom w:val="0"/>
      <w:divBdr>
        <w:top w:val="none" w:sz="0" w:space="0" w:color="auto"/>
        <w:left w:val="none" w:sz="0" w:space="0" w:color="auto"/>
        <w:bottom w:val="none" w:sz="0" w:space="0" w:color="auto"/>
        <w:right w:val="none" w:sz="0" w:space="0" w:color="auto"/>
      </w:divBdr>
    </w:div>
    <w:div w:id="991718660">
      <w:bodyDiv w:val="1"/>
      <w:marLeft w:val="0"/>
      <w:marRight w:val="0"/>
      <w:marTop w:val="0"/>
      <w:marBottom w:val="0"/>
      <w:divBdr>
        <w:top w:val="none" w:sz="0" w:space="0" w:color="auto"/>
        <w:left w:val="none" w:sz="0" w:space="0" w:color="auto"/>
        <w:bottom w:val="none" w:sz="0" w:space="0" w:color="auto"/>
        <w:right w:val="none" w:sz="0" w:space="0" w:color="auto"/>
      </w:divBdr>
    </w:div>
    <w:div w:id="991718755">
      <w:bodyDiv w:val="1"/>
      <w:marLeft w:val="0"/>
      <w:marRight w:val="0"/>
      <w:marTop w:val="0"/>
      <w:marBottom w:val="0"/>
      <w:divBdr>
        <w:top w:val="none" w:sz="0" w:space="0" w:color="auto"/>
        <w:left w:val="none" w:sz="0" w:space="0" w:color="auto"/>
        <w:bottom w:val="none" w:sz="0" w:space="0" w:color="auto"/>
        <w:right w:val="none" w:sz="0" w:space="0" w:color="auto"/>
      </w:divBdr>
    </w:div>
    <w:div w:id="991756505">
      <w:bodyDiv w:val="1"/>
      <w:marLeft w:val="0"/>
      <w:marRight w:val="0"/>
      <w:marTop w:val="0"/>
      <w:marBottom w:val="0"/>
      <w:divBdr>
        <w:top w:val="none" w:sz="0" w:space="0" w:color="auto"/>
        <w:left w:val="none" w:sz="0" w:space="0" w:color="auto"/>
        <w:bottom w:val="none" w:sz="0" w:space="0" w:color="auto"/>
        <w:right w:val="none" w:sz="0" w:space="0" w:color="auto"/>
      </w:divBdr>
    </w:div>
    <w:div w:id="991905097">
      <w:bodyDiv w:val="1"/>
      <w:marLeft w:val="0"/>
      <w:marRight w:val="0"/>
      <w:marTop w:val="0"/>
      <w:marBottom w:val="0"/>
      <w:divBdr>
        <w:top w:val="none" w:sz="0" w:space="0" w:color="auto"/>
        <w:left w:val="none" w:sz="0" w:space="0" w:color="auto"/>
        <w:bottom w:val="none" w:sz="0" w:space="0" w:color="auto"/>
        <w:right w:val="none" w:sz="0" w:space="0" w:color="auto"/>
      </w:divBdr>
    </w:div>
    <w:div w:id="991913482">
      <w:bodyDiv w:val="1"/>
      <w:marLeft w:val="0"/>
      <w:marRight w:val="0"/>
      <w:marTop w:val="0"/>
      <w:marBottom w:val="0"/>
      <w:divBdr>
        <w:top w:val="none" w:sz="0" w:space="0" w:color="auto"/>
        <w:left w:val="none" w:sz="0" w:space="0" w:color="auto"/>
        <w:bottom w:val="none" w:sz="0" w:space="0" w:color="auto"/>
        <w:right w:val="none" w:sz="0" w:space="0" w:color="auto"/>
      </w:divBdr>
    </w:div>
    <w:div w:id="992023690">
      <w:bodyDiv w:val="1"/>
      <w:marLeft w:val="0"/>
      <w:marRight w:val="0"/>
      <w:marTop w:val="0"/>
      <w:marBottom w:val="0"/>
      <w:divBdr>
        <w:top w:val="none" w:sz="0" w:space="0" w:color="auto"/>
        <w:left w:val="none" w:sz="0" w:space="0" w:color="auto"/>
        <w:bottom w:val="none" w:sz="0" w:space="0" w:color="auto"/>
        <w:right w:val="none" w:sz="0" w:space="0" w:color="auto"/>
      </w:divBdr>
    </w:div>
    <w:div w:id="992031695">
      <w:bodyDiv w:val="1"/>
      <w:marLeft w:val="0"/>
      <w:marRight w:val="0"/>
      <w:marTop w:val="0"/>
      <w:marBottom w:val="0"/>
      <w:divBdr>
        <w:top w:val="none" w:sz="0" w:space="0" w:color="auto"/>
        <w:left w:val="none" w:sz="0" w:space="0" w:color="auto"/>
        <w:bottom w:val="none" w:sz="0" w:space="0" w:color="auto"/>
        <w:right w:val="none" w:sz="0" w:space="0" w:color="auto"/>
      </w:divBdr>
    </w:div>
    <w:div w:id="992174217">
      <w:bodyDiv w:val="1"/>
      <w:marLeft w:val="0"/>
      <w:marRight w:val="0"/>
      <w:marTop w:val="0"/>
      <w:marBottom w:val="0"/>
      <w:divBdr>
        <w:top w:val="none" w:sz="0" w:space="0" w:color="auto"/>
        <w:left w:val="none" w:sz="0" w:space="0" w:color="auto"/>
        <w:bottom w:val="none" w:sz="0" w:space="0" w:color="auto"/>
        <w:right w:val="none" w:sz="0" w:space="0" w:color="auto"/>
      </w:divBdr>
    </w:div>
    <w:div w:id="992295063">
      <w:bodyDiv w:val="1"/>
      <w:marLeft w:val="0"/>
      <w:marRight w:val="0"/>
      <w:marTop w:val="0"/>
      <w:marBottom w:val="0"/>
      <w:divBdr>
        <w:top w:val="none" w:sz="0" w:space="0" w:color="auto"/>
        <w:left w:val="none" w:sz="0" w:space="0" w:color="auto"/>
        <w:bottom w:val="none" w:sz="0" w:space="0" w:color="auto"/>
        <w:right w:val="none" w:sz="0" w:space="0" w:color="auto"/>
      </w:divBdr>
    </w:div>
    <w:div w:id="992368096">
      <w:bodyDiv w:val="1"/>
      <w:marLeft w:val="0"/>
      <w:marRight w:val="0"/>
      <w:marTop w:val="0"/>
      <w:marBottom w:val="0"/>
      <w:divBdr>
        <w:top w:val="none" w:sz="0" w:space="0" w:color="auto"/>
        <w:left w:val="none" w:sz="0" w:space="0" w:color="auto"/>
        <w:bottom w:val="none" w:sz="0" w:space="0" w:color="auto"/>
        <w:right w:val="none" w:sz="0" w:space="0" w:color="auto"/>
      </w:divBdr>
    </w:div>
    <w:div w:id="992369267">
      <w:bodyDiv w:val="1"/>
      <w:marLeft w:val="0"/>
      <w:marRight w:val="0"/>
      <w:marTop w:val="0"/>
      <w:marBottom w:val="0"/>
      <w:divBdr>
        <w:top w:val="none" w:sz="0" w:space="0" w:color="auto"/>
        <w:left w:val="none" w:sz="0" w:space="0" w:color="auto"/>
        <w:bottom w:val="none" w:sz="0" w:space="0" w:color="auto"/>
        <w:right w:val="none" w:sz="0" w:space="0" w:color="auto"/>
      </w:divBdr>
    </w:div>
    <w:div w:id="992609780">
      <w:bodyDiv w:val="1"/>
      <w:marLeft w:val="0"/>
      <w:marRight w:val="0"/>
      <w:marTop w:val="0"/>
      <w:marBottom w:val="0"/>
      <w:divBdr>
        <w:top w:val="none" w:sz="0" w:space="0" w:color="auto"/>
        <w:left w:val="none" w:sz="0" w:space="0" w:color="auto"/>
        <w:bottom w:val="none" w:sz="0" w:space="0" w:color="auto"/>
        <w:right w:val="none" w:sz="0" w:space="0" w:color="auto"/>
      </w:divBdr>
    </w:div>
    <w:div w:id="992636012">
      <w:bodyDiv w:val="1"/>
      <w:marLeft w:val="0"/>
      <w:marRight w:val="0"/>
      <w:marTop w:val="0"/>
      <w:marBottom w:val="0"/>
      <w:divBdr>
        <w:top w:val="none" w:sz="0" w:space="0" w:color="auto"/>
        <w:left w:val="none" w:sz="0" w:space="0" w:color="auto"/>
        <w:bottom w:val="none" w:sz="0" w:space="0" w:color="auto"/>
        <w:right w:val="none" w:sz="0" w:space="0" w:color="auto"/>
      </w:divBdr>
    </w:div>
    <w:div w:id="992684001">
      <w:bodyDiv w:val="1"/>
      <w:marLeft w:val="0"/>
      <w:marRight w:val="0"/>
      <w:marTop w:val="0"/>
      <w:marBottom w:val="0"/>
      <w:divBdr>
        <w:top w:val="none" w:sz="0" w:space="0" w:color="auto"/>
        <w:left w:val="none" w:sz="0" w:space="0" w:color="auto"/>
        <w:bottom w:val="none" w:sz="0" w:space="0" w:color="auto"/>
        <w:right w:val="none" w:sz="0" w:space="0" w:color="auto"/>
      </w:divBdr>
    </w:div>
    <w:div w:id="992757294">
      <w:bodyDiv w:val="1"/>
      <w:marLeft w:val="0"/>
      <w:marRight w:val="0"/>
      <w:marTop w:val="0"/>
      <w:marBottom w:val="0"/>
      <w:divBdr>
        <w:top w:val="none" w:sz="0" w:space="0" w:color="auto"/>
        <w:left w:val="none" w:sz="0" w:space="0" w:color="auto"/>
        <w:bottom w:val="none" w:sz="0" w:space="0" w:color="auto"/>
        <w:right w:val="none" w:sz="0" w:space="0" w:color="auto"/>
      </w:divBdr>
    </w:div>
    <w:div w:id="992947354">
      <w:bodyDiv w:val="1"/>
      <w:marLeft w:val="0"/>
      <w:marRight w:val="0"/>
      <w:marTop w:val="0"/>
      <w:marBottom w:val="0"/>
      <w:divBdr>
        <w:top w:val="none" w:sz="0" w:space="0" w:color="auto"/>
        <w:left w:val="none" w:sz="0" w:space="0" w:color="auto"/>
        <w:bottom w:val="none" w:sz="0" w:space="0" w:color="auto"/>
        <w:right w:val="none" w:sz="0" w:space="0" w:color="auto"/>
      </w:divBdr>
    </w:div>
    <w:div w:id="993021586">
      <w:bodyDiv w:val="1"/>
      <w:marLeft w:val="0"/>
      <w:marRight w:val="0"/>
      <w:marTop w:val="0"/>
      <w:marBottom w:val="0"/>
      <w:divBdr>
        <w:top w:val="none" w:sz="0" w:space="0" w:color="auto"/>
        <w:left w:val="none" w:sz="0" w:space="0" w:color="auto"/>
        <w:bottom w:val="none" w:sz="0" w:space="0" w:color="auto"/>
        <w:right w:val="none" w:sz="0" w:space="0" w:color="auto"/>
      </w:divBdr>
    </w:div>
    <w:div w:id="993028364">
      <w:bodyDiv w:val="1"/>
      <w:marLeft w:val="0"/>
      <w:marRight w:val="0"/>
      <w:marTop w:val="0"/>
      <w:marBottom w:val="0"/>
      <w:divBdr>
        <w:top w:val="none" w:sz="0" w:space="0" w:color="auto"/>
        <w:left w:val="none" w:sz="0" w:space="0" w:color="auto"/>
        <w:bottom w:val="none" w:sz="0" w:space="0" w:color="auto"/>
        <w:right w:val="none" w:sz="0" w:space="0" w:color="auto"/>
      </w:divBdr>
    </w:div>
    <w:div w:id="993097631">
      <w:bodyDiv w:val="1"/>
      <w:marLeft w:val="0"/>
      <w:marRight w:val="0"/>
      <w:marTop w:val="0"/>
      <w:marBottom w:val="0"/>
      <w:divBdr>
        <w:top w:val="none" w:sz="0" w:space="0" w:color="auto"/>
        <w:left w:val="none" w:sz="0" w:space="0" w:color="auto"/>
        <w:bottom w:val="none" w:sz="0" w:space="0" w:color="auto"/>
        <w:right w:val="none" w:sz="0" w:space="0" w:color="auto"/>
      </w:divBdr>
    </w:div>
    <w:div w:id="993147144">
      <w:bodyDiv w:val="1"/>
      <w:marLeft w:val="0"/>
      <w:marRight w:val="0"/>
      <w:marTop w:val="0"/>
      <w:marBottom w:val="0"/>
      <w:divBdr>
        <w:top w:val="none" w:sz="0" w:space="0" w:color="auto"/>
        <w:left w:val="none" w:sz="0" w:space="0" w:color="auto"/>
        <w:bottom w:val="none" w:sz="0" w:space="0" w:color="auto"/>
        <w:right w:val="none" w:sz="0" w:space="0" w:color="auto"/>
      </w:divBdr>
    </w:div>
    <w:div w:id="993222330">
      <w:bodyDiv w:val="1"/>
      <w:marLeft w:val="0"/>
      <w:marRight w:val="0"/>
      <w:marTop w:val="0"/>
      <w:marBottom w:val="0"/>
      <w:divBdr>
        <w:top w:val="none" w:sz="0" w:space="0" w:color="auto"/>
        <w:left w:val="none" w:sz="0" w:space="0" w:color="auto"/>
        <w:bottom w:val="none" w:sz="0" w:space="0" w:color="auto"/>
        <w:right w:val="none" w:sz="0" w:space="0" w:color="auto"/>
      </w:divBdr>
    </w:div>
    <w:div w:id="993291870">
      <w:bodyDiv w:val="1"/>
      <w:marLeft w:val="0"/>
      <w:marRight w:val="0"/>
      <w:marTop w:val="0"/>
      <w:marBottom w:val="0"/>
      <w:divBdr>
        <w:top w:val="none" w:sz="0" w:space="0" w:color="auto"/>
        <w:left w:val="none" w:sz="0" w:space="0" w:color="auto"/>
        <w:bottom w:val="none" w:sz="0" w:space="0" w:color="auto"/>
        <w:right w:val="none" w:sz="0" w:space="0" w:color="auto"/>
      </w:divBdr>
    </w:div>
    <w:div w:id="993337944">
      <w:bodyDiv w:val="1"/>
      <w:marLeft w:val="0"/>
      <w:marRight w:val="0"/>
      <w:marTop w:val="0"/>
      <w:marBottom w:val="0"/>
      <w:divBdr>
        <w:top w:val="none" w:sz="0" w:space="0" w:color="auto"/>
        <w:left w:val="none" w:sz="0" w:space="0" w:color="auto"/>
        <w:bottom w:val="none" w:sz="0" w:space="0" w:color="auto"/>
        <w:right w:val="none" w:sz="0" w:space="0" w:color="auto"/>
      </w:divBdr>
    </w:div>
    <w:div w:id="993338159">
      <w:bodyDiv w:val="1"/>
      <w:marLeft w:val="0"/>
      <w:marRight w:val="0"/>
      <w:marTop w:val="0"/>
      <w:marBottom w:val="0"/>
      <w:divBdr>
        <w:top w:val="none" w:sz="0" w:space="0" w:color="auto"/>
        <w:left w:val="none" w:sz="0" w:space="0" w:color="auto"/>
        <w:bottom w:val="none" w:sz="0" w:space="0" w:color="auto"/>
        <w:right w:val="none" w:sz="0" w:space="0" w:color="auto"/>
      </w:divBdr>
    </w:div>
    <w:div w:id="993408837">
      <w:bodyDiv w:val="1"/>
      <w:marLeft w:val="0"/>
      <w:marRight w:val="0"/>
      <w:marTop w:val="0"/>
      <w:marBottom w:val="0"/>
      <w:divBdr>
        <w:top w:val="none" w:sz="0" w:space="0" w:color="auto"/>
        <w:left w:val="none" w:sz="0" w:space="0" w:color="auto"/>
        <w:bottom w:val="none" w:sz="0" w:space="0" w:color="auto"/>
        <w:right w:val="none" w:sz="0" w:space="0" w:color="auto"/>
      </w:divBdr>
    </w:div>
    <w:div w:id="993485397">
      <w:bodyDiv w:val="1"/>
      <w:marLeft w:val="0"/>
      <w:marRight w:val="0"/>
      <w:marTop w:val="0"/>
      <w:marBottom w:val="0"/>
      <w:divBdr>
        <w:top w:val="none" w:sz="0" w:space="0" w:color="auto"/>
        <w:left w:val="none" w:sz="0" w:space="0" w:color="auto"/>
        <w:bottom w:val="none" w:sz="0" w:space="0" w:color="auto"/>
        <w:right w:val="none" w:sz="0" w:space="0" w:color="auto"/>
      </w:divBdr>
    </w:div>
    <w:div w:id="993492659">
      <w:bodyDiv w:val="1"/>
      <w:marLeft w:val="0"/>
      <w:marRight w:val="0"/>
      <w:marTop w:val="0"/>
      <w:marBottom w:val="0"/>
      <w:divBdr>
        <w:top w:val="none" w:sz="0" w:space="0" w:color="auto"/>
        <w:left w:val="none" w:sz="0" w:space="0" w:color="auto"/>
        <w:bottom w:val="none" w:sz="0" w:space="0" w:color="auto"/>
        <w:right w:val="none" w:sz="0" w:space="0" w:color="auto"/>
      </w:divBdr>
    </w:div>
    <w:div w:id="993530775">
      <w:bodyDiv w:val="1"/>
      <w:marLeft w:val="0"/>
      <w:marRight w:val="0"/>
      <w:marTop w:val="0"/>
      <w:marBottom w:val="0"/>
      <w:divBdr>
        <w:top w:val="none" w:sz="0" w:space="0" w:color="auto"/>
        <w:left w:val="none" w:sz="0" w:space="0" w:color="auto"/>
        <w:bottom w:val="none" w:sz="0" w:space="0" w:color="auto"/>
        <w:right w:val="none" w:sz="0" w:space="0" w:color="auto"/>
      </w:divBdr>
    </w:div>
    <w:div w:id="993533617">
      <w:bodyDiv w:val="1"/>
      <w:marLeft w:val="0"/>
      <w:marRight w:val="0"/>
      <w:marTop w:val="0"/>
      <w:marBottom w:val="0"/>
      <w:divBdr>
        <w:top w:val="none" w:sz="0" w:space="0" w:color="auto"/>
        <w:left w:val="none" w:sz="0" w:space="0" w:color="auto"/>
        <w:bottom w:val="none" w:sz="0" w:space="0" w:color="auto"/>
        <w:right w:val="none" w:sz="0" w:space="0" w:color="auto"/>
      </w:divBdr>
    </w:div>
    <w:div w:id="993677962">
      <w:bodyDiv w:val="1"/>
      <w:marLeft w:val="0"/>
      <w:marRight w:val="0"/>
      <w:marTop w:val="0"/>
      <w:marBottom w:val="0"/>
      <w:divBdr>
        <w:top w:val="none" w:sz="0" w:space="0" w:color="auto"/>
        <w:left w:val="none" w:sz="0" w:space="0" w:color="auto"/>
        <w:bottom w:val="none" w:sz="0" w:space="0" w:color="auto"/>
        <w:right w:val="none" w:sz="0" w:space="0" w:color="auto"/>
      </w:divBdr>
    </w:div>
    <w:div w:id="993722946">
      <w:bodyDiv w:val="1"/>
      <w:marLeft w:val="0"/>
      <w:marRight w:val="0"/>
      <w:marTop w:val="0"/>
      <w:marBottom w:val="0"/>
      <w:divBdr>
        <w:top w:val="none" w:sz="0" w:space="0" w:color="auto"/>
        <w:left w:val="none" w:sz="0" w:space="0" w:color="auto"/>
        <w:bottom w:val="none" w:sz="0" w:space="0" w:color="auto"/>
        <w:right w:val="none" w:sz="0" w:space="0" w:color="auto"/>
      </w:divBdr>
    </w:div>
    <w:div w:id="993795006">
      <w:bodyDiv w:val="1"/>
      <w:marLeft w:val="0"/>
      <w:marRight w:val="0"/>
      <w:marTop w:val="0"/>
      <w:marBottom w:val="0"/>
      <w:divBdr>
        <w:top w:val="none" w:sz="0" w:space="0" w:color="auto"/>
        <w:left w:val="none" w:sz="0" w:space="0" w:color="auto"/>
        <w:bottom w:val="none" w:sz="0" w:space="0" w:color="auto"/>
        <w:right w:val="none" w:sz="0" w:space="0" w:color="auto"/>
      </w:divBdr>
    </w:div>
    <w:div w:id="993798680">
      <w:bodyDiv w:val="1"/>
      <w:marLeft w:val="0"/>
      <w:marRight w:val="0"/>
      <w:marTop w:val="0"/>
      <w:marBottom w:val="0"/>
      <w:divBdr>
        <w:top w:val="none" w:sz="0" w:space="0" w:color="auto"/>
        <w:left w:val="none" w:sz="0" w:space="0" w:color="auto"/>
        <w:bottom w:val="none" w:sz="0" w:space="0" w:color="auto"/>
        <w:right w:val="none" w:sz="0" w:space="0" w:color="auto"/>
      </w:divBdr>
    </w:div>
    <w:div w:id="993870827">
      <w:bodyDiv w:val="1"/>
      <w:marLeft w:val="0"/>
      <w:marRight w:val="0"/>
      <w:marTop w:val="0"/>
      <w:marBottom w:val="0"/>
      <w:divBdr>
        <w:top w:val="none" w:sz="0" w:space="0" w:color="auto"/>
        <w:left w:val="none" w:sz="0" w:space="0" w:color="auto"/>
        <w:bottom w:val="none" w:sz="0" w:space="0" w:color="auto"/>
        <w:right w:val="none" w:sz="0" w:space="0" w:color="auto"/>
      </w:divBdr>
    </w:div>
    <w:div w:id="993879447">
      <w:bodyDiv w:val="1"/>
      <w:marLeft w:val="0"/>
      <w:marRight w:val="0"/>
      <w:marTop w:val="0"/>
      <w:marBottom w:val="0"/>
      <w:divBdr>
        <w:top w:val="none" w:sz="0" w:space="0" w:color="auto"/>
        <w:left w:val="none" w:sz="0" w:space="0" w:color="auto"/>
        <w:bottom w:val="none" w:sz="0" w:space="0" w:color="auto"/>
        <w:right w:val="none" w:sz="0" w:space="0" w:color="auto"/>
      </w:divBdr>
    </w:div>
    <w:div w:id="993948793">
      <w:bodyDiv w:val="1"/>
      <w:marLeft w:val="0"/>
      <w:marRight w:val="0"/>
      <w:marTop w:val="0"/>
      <w:marBottom w:val="0"/>
      <w:divBdr>
        <w:top w:val="none" w:sz="0" w:space="0" w:color="auto"/>
        <w:left w:val="none" w:sz="0" w:space="0" w:color="auto"/>
        <w:bottom w:val="none" w:sz="0" w:space="0" w:color="auto"/>
        <w:right w:val="none" w:sz="0" w:space="0" w:color="auto"/>
      </w:divBdr>
    </w:div>
    <w:div w:id="993995504">
      <w:bodyDiv w:val="1"/>
      <w:marLeft w:val="0"/>
      <w:marRight w:val="0"/>
      <w:marTop w:val="0"/>
      <w:marBottom w:val="0"/>
      <w:divBdr>
        <w:top w:val="none" w:sz="0" w:space="0" w:color="auto"/>
        <w:left w:val="none" w:sz="0" w:space="0" w:color="auto"/>
        <w:bottom w:val="none" w:sz="0" w:space="0" w:color="auto"/>
        <w:right w:val="none" w:sz="0" w:space="0" w:color="auto"/>
      </w:divBdr>
    </w:div>
    <w:div w:id="994064567">
      <w:bodyDiv w:val="1"/>
      <w:marLeft w:val="0"/>
      <w:marRight w:val="0"/>
      <w:marTop w:val="0"/>
      <w:marBottom w:val="0"/>
      <w:divBdr>
        <w:top w:val="none" w:sz="0" w:space="0" w:color="auto"/>
        <w:left w:val="none" w:sz="0" w:space="0" w:color="auto"/>
        <w:bottom w:val="none" w:sz="0" w:space="0" w:color="auto"/>
        <w:right w:val="none" w:sz="0" w:space="0" w:color="auto"/>
      </w:divBdr>
    </w:div>
    <w:div w:id="994068587">
      <w:bodyDiv w:val="1"/>
      <w:marLeft w:val="0"/>
      <w:marRight w:val="0"/>
      <w:marTop w:val="0"/>
      <w:marBottom w:val="0"/>
      <w:divBdr>
        <w:top w:val="none" w:sz="0" w:space="0" w:color="auto"/>
        <w:left w:val="none" w:sz="0" w:space="0" w:color="auto"/>
        <w:bottom w:val="none" w:sz="0" w:space="0" w:color="auto"/>
        <w:right w:val="none" w:sz="0" w:space="0" w:color="auto"/>
      </w:divBdr>
    </w:div>
    <w:div w:id="994335021">
      <w:bodyDiv w:val="1"/>
      <w:marLeft w:val="0"/>
      <w:marRight w:val="0"/>
      <w:marTop w:val="0"/>
      <w:marBottom w:val="0"/>
      <w:divBdr>
        <w:top w:val="none" w:sz="0" w:space="0" w:color="auto"/>
        <w:left w:val="none" w:sz="0" w:space="0" w:color="auto"/>
        <w:bottom w:val="none" w:sz="0" w:space="0" w:color="auto"/>
        <w:right w:val="none" w:sz="0" w:space="0" w:color="auto"/>
      </w:divBdr>
    </w:div>
    <w:div w:id="994382510">
      <w:bodyDiv w:val="1"/>
      <w:marLeft w:val="0"/>
      <w:marRight w:val="0"/>
      <w:marTop w:val="0"/>
      <w:marBottom w:val="0"/>
      <w:divBdr>
        <w:top w:val="none" w:sz="0" w:space="0" w:color="auto"/>
        <w:left w:val="none" w:sz="0" w:space="0" w:color="auto"/>
        <w:bottom w:val="none" w:sz="0" w:space="0" w:color="auto"/>
        <w:right w:val="none" w:sz="0" w:space="0" w:color="auto"/>
      </w:divBdr>
    </w:div>
    <w:div w:id="994449730">
      <w:bodyDiv w:val="1"/>
      <w:marLeft w:val="0"/>
      <w:marRight w:val="0"/>
      <w:marTop w:val="0"/>
      <w:marBottom w:val="0"/>
      <w:divBdr>
        <w:top w:val="none" w:sz="0" w:space="0" w:color="auto"/>
        <w:left w:val="none" w:sz="0" w:space="0" w:color="auto"/>
        <w:bottom w:val="none" w:sz="0" w:space="0" w:color="auto"/>
        <w:right w:val="none" w:sz="0" w:space="0" w:color="auto"/>
      </w:divBdr>
    </w:div>
    <w:div w:id="994453968">
      <w:bodyDiv w:val="1"/>
      <w:marLeft w:val="0"/>
      <w:marRight w:val="0"/>
      <w:marTop w:val="0"/>
      <w:marBottom w:val="0"/>
      <w:divBdr>
        <w:top w:val="none" w:sz="0" w:space="0" w:color="auto"/>
        <w:left w:val="none" w:sz="0" w:space="0" w:color="auto"/>
        <w:bottom w:val="none" w:sz="0" w:space="0" w:color="auto"/>
        <w:right w:val="none" w:sz="0" w:space="0" w:color="auto"/>
      </w:divBdr>
    </w:div>
    <w:div w:id="994454852">
      <w:bodyDiv w:val="1"/>
      <w:marLeft w:val="0"/>
      <w:marRight w:val="0"/>
      <w:marTop w:val="0"/>
      <w:marBottom w:val="0"/>
      <w:divBdr>
        <w:top w:val="none" w:sz="0" w:space="0" w:color="auto"/>
        <w:left w:val="none" w:sz="0" w:space="0" w:color="auto"/>
        <w:bottom w:val="none" w:sz="0" w:space="0" w:color="auto"/>
        <w:right w:val="none" w:sz="0" w:space="0" w:color="auto"/>
      </w:divBdr>
    </w:div>
    <w:div w:id="994459400">
      <w:bodyDiv w:val="1"/>
      <w:marLeft w:val="0"/>
      <w:marRight w:val="0"/>
      <w:marTop w:val="0"/>
      <w:marBottom w:val="0"/>
      <w:divBdr>
        <w:top w:val="none" w:sz="0" w:space="0" w:color="auto"/>
        <w:left w:val="none" w:sz="0" w:space="0" w:color="auto"/>
        <w:bottom w:val="none" w:sz="0" w:space="0" w:color="auto"/>
        <w:right w:val="none" w:sz="0" w:space="0" w:color="auto"/>
      </w:divBdr>
    </w:div>
    <w:div w:id="994525536">
      <w:bodyDiv w:val="1"/>
      <w:marLeft w:val="0"/>
      <w:marRight w:val="0"/>
      <w:marTop w:val="0"/>
      <w:marBottom w:val="0"/>
      <w:divBdr>
        <w:top w:val="none" w:sz="0" w:space="0" w:color="auto"/>
        <w:left w:val="none" w:sz="0" w:space="0" w:color="auto"/>
        <w:bottom w:val="none" w:sz="0" w:space="0" w:color="auto"/>
        <w:right w:val="none" w:sz="0" w:space="0" w:color="auto"/>
      </w:divBdr>
    </w:div>
    <w:div w:id="994532901">
      <w:bodyDiv w:val="1"/>
      <w:marLeft w:val="0"/>
      <w:marRight w:val="0"/>
      <w:marTop w:val="0"/>
      <w:marBottom w:val="0"/>
      <w:divBdr>
        <w:top w:val="none" w:sz="0" w:space="0" w:color="auto"/>
        <w:left w:val="none" w:sz="0" w:space="0" w:color="auto"/>
        <w:bottom w:val="none" w:sz="0" w:space="0" w:color="auto"/>
        <w:right w:val="none" w:sz="0" w:space="0" w:color="auto"/>
      </w:divBdr>
    </w:div>
    <w:div w:id="994606195">
      <w:bodyDiv w:val="1"/>
      <w:marLeft w:val="0"/>
      <w:marRight w:val="0"/>
      <w:marTop w:val="0"/>
      <w:marBottom w:val="0"/>
      <w:divBdr>
        <w:top w:val="none" w:sz="0" w:space="0" w:color="auto"/>
        <w:left w:val="none" w:sz="0" w:space="0" w:color="auto"/>
        <w:bottom w:val="none" w:sz="0" w:space="0" w:color="auto"/>
        <w:right w:val="none" w:sz="0" w:space="0" w:color="auto"/>
      </w:divBdr>
    </w:div>
    <w:div w:id="994646259">
      <w:bodyDiv w:val="1"/>
      <w:marLeft w:val="0"/>
      <w:marRight w:val="0"/>
      <w:marTop w:val="0"/>
      <w:marBottom w:val="0"/>
      <w:divBdr>
        <w:top w:val="none" w:sz="0" w:space="0" w:color="auto"/>
        <w:left w:val="none" w:sz="0" w:space="0" w:color="auto"/>
        <w:bottom w:val="none" w:sz="0" w:space="0" w:color="auto"/>
        <w:right w:val="none" w:sz="0" w:space="0" w:color="auto"/>
      </w:divBdr>
    </w:div>
    <w:div w:id="994801991">
      <w:bodyDiv w:val="1"/>
      <w:marLeft w:val="0"/>
      <w:marRight w:val="0"/>
      <w:marTop w:val="0"/>
      <w:marBottom w:val="0"/>
      <w:divBdr>
        <w:top w:val="none" w:sz="0" w:space="0" w:color="auto"/>
        <w:left w:val="none" w:sz="0" w:space="0" w:color="auto"/>
        <w:bottom w:val="none" w:sz="0" w:space="0" w:color="auto"/>
        <w:right w:val="none" w:sz="0" w:space="0" w:color="auto"/>
      </w:divBdr>
    </w:div>
    <w:div w:id="994845233">
      <w:bodyDiv w:val="1"/>
      <w:marLeft w:val="0"/>
      <w:marRight w:val="0"/>
      <w:marTop w:val="0"/>
      <w:marBottom w:val="0"/>
      <w:divBdr>
        <w:top w:val="none" w:sz="0" w:space="0" w:color="auto"/>
        <w:left w:val="none" w:sz="0" w:space="0" w:color="auto"/>
        <w:bottom w:val="none" w:sz="0" w:space="0" w:color="auto"/>
        <w:right w:val="none" w:sz="0" w:space="0" w:color="auto"/>
      </w:divBdr>
    </w:div>
    <w:div w:id="994996345">
      <w:bodyDiv w:val="1"/>
      <w:marLeft w:val="0"/>
      <w:marRight w:val="0"/>
      <w:marTop w:val="0"/>
      <w:marBottom w:val="0"/>
      <w:divBdr>
        <w:top w:val="none" w:sz="0" w:space="0" w:color="auto"/>
        <w:left w:val="none" w:sz="0" w:space="0" w:color="auto"/>
        <w:bottom w:val="none" w:sz="0" w:space="0" w:color="auto"/>
        <w:right w:val="none" w:sz="0" w:space="0" w:color="auto"/>
      </w:divBdr>
    </w:div>
    <w:div w:id="995037460">
      <w:bodyDiv w:val="1"/>
      <w:marLeft w:val="0"/>
      <w:marRight w:val="0"/>
      <w:marTop w:val="0"/>
      <w:marBottom w:val="0"/>
      <w:divBdr>
        <w:top w:val="none" w:sz="0" w:space="0" w:color="auto"/>
        <w:left w:val="none" w:sz="0" w:space="0" w:color="auto"/>
        <w:bottom w:val="none" w:sz="0" w:space="0" w:color="auto"/>
        <w:right w:val="none" w:sz="0" w:space="0" w:color="auto"/>
      </w:divBdr>
    </w:div>
    <w:div w:id="995108337">
      <w:bodyDiv w:val="1"/>
      <w:marLeft w:val="0"/>
      <w:marRight w:val="0"/>
      <w:marTop w:val="0"/>
      <w:marBottom w:val="0"/>
      <w:divBdr>
        <w:top w:val="none" w:sz="0" w:space="0" w:color="auto"/>
        <w:left w:val="none" w:sz="0" w:space="0" w:color="auto"/>
        <w:bottom w:val="none" w:sz="0" w:space="0" w:color="auto"/>
        <w:right w:val="none" w:sz="0" w:space="0" w:color="auto"/>
      </w:divBdr>
    </w:div>
    <w:div w:id="995111129">
      <w:bodyDiv w:val="1"/>
      <w:marLeft w:val="0"/>
      <w:marRight w:val="0"/>
      <w:marTop w:val="0"/>
      <w:marBottom w:val="0"/>
      <w:divBdr>
        <w:top w:val="none" w:sz="0" w:space="0" w:color="auto"/>
        <w:left w:val="none" w:sz="0" w:space="0" w:color="auto"/>
        <w:bottom w:val="none" w:sz="0" w:space="0" w:color="auto"/>
        <w:right w:val="none" w:sz="0" w:space="0" w:color="auto"/>
      </w:divBdr>
    </w:div>
    <w:div w:id="995111870">
      <w:bodyDiv w:val="1"/>
      <w:marLeft w:val="0"/>
      <w:marRight w:val="0"/>
      <w:marTop w:val="0"/>
      <w:marBottom w:val="0"/>
      <w:divBdr>
        <w:top w:val="none" w:sz="0" w:space="0" w:color="auto"/>
        <w:left w:val="none" w:sz="0" w:space="0" w:color="auto"/>
        <w:bottom w:val="none" w:sz="0" w:space="0" w:color="auto"/>
        <w:right w:val="none" w:sz="0" w:space="0" w:color="auto"/>
      </w:divBdr>
    </w:div>
    <w:div w:id="995257566">
      <w:bodyDiv w:val="1"/>
      <w:marLeft w:val="0"/>
      <w:marRight w:val="0"/>
      <w:marTop w:val="0"/>
      <w:marBottom w:val="0"/>
      <w:divBdr>
        <w:top w:val="none" w:sz="0" w:space="0" w:color="auto"/>
        <w:left w:val="none" w:sz="0" w:space="0" w:color="auto"/>
        <w:bottom w:val="none" w:sz="0" w:space="0" w:color="auto"/>
        <w:right w:val="none" w:sz="0" w:space="0" w:color="auto"/>
      </w:divBdr>
    </w:div>
    <w:div w:id="995762533">
      <w:bodyDiv w:val="1"/>
      <w:marLeft w:val="0"/>
      <w:marRight w:val="0"/>
      <w:marTop w:val="0"/>
      <w:marBottom w:val="0"/>
      <w:divBdr>
        <w:top w:val="none" w:sz="0" w:space="0" w:color="auto"/>
        <w:left w:val="none" w:sz="0" w:space="0" w:color="auto"/>
        <w:bottom w:val="none" w:sz="0" w:space="0" w:color="auto"/>
        <w:right w:val="none" w:sz="0" w:space="0" w:color="auto"/>
      </w:divBdr>
    </w:div>
    <w:div w:id="995763100">
      <w:bodyDiv w:val="1"/>
      <w:marLeft w:val="0"/>
      <w:marRight w:val="0"/>
      <w:marTop w:val="0"/>
      <w:marBottom w:val="0"/>
      <w:divBdr>
        <w:top w:val="none" w:sz="0" w:space="0" w:color="auto"/>
        <w:left w:val="none" w:sz="0" w:space="0" w:color="auto"/>
        <w:bottom w:val="none" w:sz="0" w:space="0" w:color="auto"/>
        <w:right w:val="none" w:sz="0" w:space="0" w:color="auto"/>
      </w:divBdr>
    </w:div>
    <w:div w:id="995767319">
      <w:bodyDiv w:val="1"/>
      <w:marLeft w:val="0"/>
      <w:marRight w:val="0"/>
      <w:marTop w:val="0"/>
      <w:marBottom w:val="0"/>
      <w:divBdr>
        <w:top w:val="none" w:sz="0" w:space="0" w:color="auto"/>
        <w:left w:val="none" w:sz="0" w:space="0" w:color="auto"/>
        <w:bottom w:val="none" w:sz="0" w:space="0" w:color="auto"/>
        <w:right w:val="none" w:sz="0" w:space="0" w:color="auto"/>
      </w:divBdr>
    </w:div>
    <w:div w:id="995837005">
      <w:bodyDiv w:val="1"/>
      <w:marLeft w:val="0"/>
      <w:marRight w:val="0"/>
      <w:marTop w:val="0"/>
      <w:marBottom w:val="0"/>
      <w:divBdr>
        <w:top w:val="none" w:sz="0" w:space="0" w:color="auto"/>
        <w:left w:val="none" w:sz="0" w:space="0" w:color="auto"/>
        <w:bottom w:val="none" w:sz="0" w:space="0" w:color="auto"/>
        <w:right w:val="none" w:sz="0" w:space="0" w:color="auto"/>
      </w:divBdr>
    </w:div>
    <w:div w:id="996030592">
      <w:bodyDiv w:val="1"/>
      <w:marLeft w:val="0"/>
      <w:marRight w:val="0"/>
      <w:marTop w:val="0"/>
      <w:marBottom w:val="0"/>
      <w:divBdr>
        <w:top w:val="none" w:sz="0" w:space="0" w:color="auto"/>
        <w:left w:val="none" w:sz="0" w:space="0" w:color="auto"/>
        <w:bottom w:val="none" w:sz="0" w:space="0" w:color="auto"/>
        <w:right w:val="none" w:sz="0" w:space="0" w:color="auto"/>
      </w:divBdr>
    </w:div>
    <w:div w:id="996037939">
      <w:bodyDiv w:val="1"/>
      <w:marLeft w:val="0"/>
      <w:marRight w:val="0"/>
      <w:marTop w:val="0"/>
      <w:marBottom w:val="0"/>
      <w:divBdr>
        <w:top w:val="none" w:sz="0" w:space="0" w:color="auto"/>
        <w:left w:val="none" w:sz="0" w:space="0" w:color="auto"/>
        <w:bottom w:val="none" w:sz="0" w:space="0" w:color="auto"/>
        <w:right w:val="none" w:sz="0" w:space="0" w:color="auto"/>
      </w:divBdr>
    </w:div>
    <w:div w:id="996038712">
      <w:bodyDiv w:val="1"/>
      <w:marLeft w:val="0"/>
      <w:marRight w:val="0"/>
      <w:marTop w:val="0"/>
      <w:marBottom w:val="0"/>
      <w:divBdr>
        <w:top w:val="none" w:sz="0" w:space="0" w:color="auto"/>
        <w:left w:val="none" w:sz="0" w:space="0" w:color="auto"/>
        <w:bottom w:val="none" w:sz="0" w:space="0" w:color="auto"/>
        <w:right w:val="none" w:sz="0" w:space="0" w:color="auto"/>
      </w:divBdr>
    </w:div>
    <w:div w:id="996106415">
      <w:bodyDiv w:val="1"/>
      <w:marLeft w:val="0"/>
      <w:marRight w:val="0"/>
      <w:marTop w:val="0"/>
      <w:marBottom w:val="0"/>
      <w:divBdr>
        <w:top w:val="none" w:sz="0" w:space="0" w:color="auto"/>
        <w:left w:val="none" w:sz="0" w:space="0" w:color="auto"/>
        <w:bottom w:val="none" w:sz="0" w:space="0" w:color="auto"/>
        <w:right w:val="none" w:sz="0" w:space="0" w:color="auto"/>
      </w:divBdr>
    </w:div>
    <w:div w:id="996107487">
      <w:bodyDiv w:val="1"/>
      <w:marLeft w:val="0"/>
      <w:marRight w:val="0"/>
      <w:marTop w:val="0"/>
      <w:marBottom w:val="0"/>
      <w:divBdr>
        <w:top w:val="none" w:sz="0" w:space="0" w:color="auto"/>
        <w:left w:val="none" w:sz="0" w:space="0" w:color="auto"/>
        <w:bottom w:val="none" w:sz="0" w:space="0" w:color="auto"/>
        <w:right w:val="none" w:sz="0" w:space="0" w:color="auto"/>
      </w:divBdr>
    </w:div>
    <w:div w:id="996110521">
      <w:bodyDiv w:val="1"/>
      <w:marLeft w:val="0"/>
      <w:marRight w:val="0"/>
      <w:marTop w:val="0"/>
      <w:marBottom w:val="0"/>
      <w:divBdr>
        <w:top w:val="none" w:sz="0" w:space="0" w:color="auto"/>
        <w:left w:val="none" w:sz="0" w:space="0" w:color="auto"/>
        <w:bottom w:val="none" w:sz="0" w:space="0" w:color="auto"/>
        <w:right w:val="none" w:sz="0" w:space="0" w:color="auto"/>
      </w:divBdr>
    </w:div>
    <w:div w:id="996151037">
      <w:bodyDiv w:val="1"/>
      <w:marLeft w:val="0"/>
      <w:marRight w:val="0"/>
      <w:marTop w:val="0"/>
      <w:marBottom w:val="0"/>
      <w:divBdr>
        <w:top w:val="none" w:sz="0" w:space="0" w:color="auto"/>
        <w:left w:val="none" w:sz="0" w:space="0" w:color="auto"/>
        <w:bottom w:val="none" w:sz="0" w:space="0" w:color="auto"/>
        <w:right w:val="none" w:sz="0" w:space="0" w:color="auto"/>
      </w:divBdr>
    </w:div>
    <w:div w:id="996153035">
      <w:bodyDiv w:val="1"/>
      <w:marLeft w:val="0"/>
      <w:marRight w:val="0"/>
      <w:marTop w:val="0"/>
      <w:marBottom w:val="0"/>
      <w:divBdr>
        <w:top w:val="none" w:sz="0" w:space="0" w:color="auto"/>
        <w:left w:val="none" w:sz="0" w:space="0" w:color="auto"/>
        <w:bottom w:val="none" w:sz="0" w:space="0" w:color="auto"/>
        <w:right w:val="none" w:sz="0" w:space="0" w:color="auto"/>
      </w:divBdr>
    </w:div>
    <w:div w:id="996228785">
      <w:bodyDiv w:val="1"/>
      <w:marLeft w:val="0"/>
      <w:marRight w:val="0"/>
      <w:marTop w:val="0"/>
      <w:marBottom w:val="0"/>
      <w:divBdr>
        <w:top w:val="none" w:sz="0" w:space="0" w:color="auto"/>
        <w:left w:val="none" w:sz="0" w:space="0" w:color="auto"/>
        <w:bottom w:val="none" w:sz="0" w:space="0" w:color="auto"/>
        <w:right w:val="none" w:sz="0" w:space="0" w:color="auto"/>
      </w:divBdr>
    </w:div>
    <w:div w:id="996347515">
      <w:bodyDiv w:val="1"/>
      <w:marLeft w:val="0"/>
      <w:marRight w:val="0"/>
      <w:marTop w:val="0"/>
      <w:marBottom w:val="0"/>
      <w:divBdr>
        <w:top w:val="none" w:sz="0" w:space="0" w:color="auto"/>
        <w:left w:val="none" w:sz="0" w:space="0" w:color="auto"/>
        <w:bottom w:val="none" w:sz="0" w:space="0" w:color="auto"/>
        <w:right w:val="none" w:sz="0" w:space="0" w:color="auto"/>
      </w:divBdr>
    </w:div>
    <w:div w:id="996422526">
      <w:bodyDiv w:val="1"/>
      <w:marLeft w:val="0"/>
      <w:marRight w:val="0"/>
      <w:marTop w:val="0"/>
      <w:marBottom w:val="0"/>
      <w:divBdr>
        <w:top w:val="none" w:sz="0" w:space="0" w:color="auto"/>
        <w:left w:val="none" w:sz="0" w:space="0" w:color="auto"/>
        <w:bottom w:val="none" w:sz="0" w:space="0" w:color="auto"/>
        <w:right w:val="none" w:sz="0" w:space="0" w:color="auto"/>
      </w:divBdr>
    </w:div>
    <w:div w:id="996494869">
      <w:bodyDiv w:val="1"/>
      <w:marLeft w:val="0"/>
      <w:marRight w:val="0"/>
      <w:marTop w:val="0"/>
      <w:marBottom w:val="0"/>
      <w:divBdr>
        <w:top w:val="none" w:sz="0" w:space="0" w:color="auto"/>
        <w:left w:val="none" w:sz="0" w:space="0" w:color="auto"/>
        <w:bottom w:val="none" w:sz="0" w:space="0" w:color="auto"/>
        <w:right w:val="none" w:sz="0" w:space="0" w:color="auto"/>
      </w:divBdr>
    </w:div>
    <w:div w:id="996689344">
      <w:bodyDiv w:val="1"/>
      <w:marLeft w:val="0"/>
      <w:marRight w:val="0"/>
      <w:marTop w:val="0"/>
      <w:marBottom w:val="0"/>
      <w:divBdr>
        <w:top w:val="none" w:sz="0" w:space="0" w:color="auto"/>
        <w:left w:val="none" w:sz="0" w:space="0" w:color="auto"/>
        <w:bottom w:val="none" w:sz="0" w:space="0" w:color="auto"/>
        <w:right w:val="none" w:sz="0" w:space="0" w:color="auto"/>
      </w:divBdr>
    </w:div>
    <w:div w:id="996691754">
      <w:bodyDiv w:val="1"/>
      <w:marLeft w:val="0"/>
      <w:marRight w:val="0"/>
      <w:marTop w:val="0"/>
      <w:marBottom w:val="0"/>
      <w:divBdr>
        <w:top w:val="none" w:sz="0" w:space="0" w:color="auto"/>
        <w:left w:val="none" w:sz="0" w:space="0" w:color="auto"/>
        <w:bottom w:val="none" w:sz="0" w:space="0" w:color="auto"/>
        <w:right w:val="none" w:sz="0" w:space="0" w:color="auto"/>
      </w:divBdr>
    </w:div>
    <w:div w:id="996693170">
      <w:bodyDiv w:val="1"/>
      <w:marLeft w:val="0"/>
      <w:marRight w:val="0"/>
      <w:marTop w:val="0"/>
      <w:marBottom w:val="0"/>
      <w:divBdr>
        <w:top w:val="none" w:sz="0" w:space="0" w:color="auto"/>
        <w:left w:val="none" w:sz="0" w:space="0" w:color="auto"/>
        <w:bottom w:val="none" w:sz="0" w:space="0" w:color="auto"/>
        <w:right w:val="none" w:sz="0" w:space="0" w:color="auto"/>
      </w:divBdr>
    </w:div>
    <w:div w:id="996762397">
      <w:bodyDiv w:val="1"/>
      <w:marLeft w:val="0"/>
      <w:marRight w:val="0"/>
      <w:marTop w:val="0"/>
      <w:marBottom w:val="0"/>
      <w:divBdr>
        <w:top w:val="none" w:sz="0" w:space="0" w:color="auto"/>
        <w:left w:val="none" w:sz="0" w:space="0" w:color="auto"/>
        <w:bottom w:val="none" w:sz="0" w:space="0" w:color="auto"/>
        <w:right w:val="none" w:sz="0" w:space="0" w:color="auto"/>
      </w:divBdr>
    </w:div>
    <w:div w:id="996764622">
      <w:bodyDiv w:val="1"/>
      <w:marLeft w:val="0"/>
      <w:marRight w:val="0"/>
      <w:marTop w:val="0"/>
      <w:marBottom w:val="0"/>
      <w:divBdr>
        <w:top w:val="none" w:sz="0" w:space="0" w:color="auto"/>
        <w:left w:val="none" w:sz="0" w:space="0" w:color="auto"/>
        <w:bottom w:val="none" w:sz="0" w:space="0" w:color="auto"/>
        <w:right w:val="none" w:sz="0" w:space="0" w:color="auto"/>
      </w:divBdr>
    </w:div>
    <w:div w:id="996764809">
      <w:bodyDiv w:val="1"/>
      <w:marLeft w:val="0"/>
      <w:marRight w:val="0"/>
      <w:marTop w:val="0"/>
      <w:marBottom w:val="0"/>
      <w:divBdr>
        <w:top w:val="none" w:sz="0" w:space="0" w:color="auto"/>
        <w:left w:val="none" w:sz="0" w:space="0" w:color="auto"/>
        <w:bottom w:val="none" w:sz="0" w:space="0" w:color="auto"/>
        <w:right w:val="none" w:sz="0" w:space="0" w:color="auto"/>
      </w:divBdr>
    </w:div>
    <w:div w:id="996802888">
      <w:bodyDiv w:val="1"/>
      <w:marLeft w:val="0"/>
      <w:marRight w:val="0"/>
      <w:marTop w:val="0"/>
      <w:marBottom w:val="0"/>
      <w:divBdr>
        <w:top w:val="none" w:sz="0" w:space="0" w:color="auto"/>
        <w:left w:val="none" w:sz="0" w:space="0" w:color="auto"/>
        <w:bottom w:val="none" w:sz="0" w:space="0" w:color="auto"/>
        <w:right w:val="none" w:sz="0" w:space="0" w:color="auto"/>
      </w:divBdr>
    </w:div>
    <w:div w:id="996807638">
      <w:bodyDiv w:val="1"/>
      <w:marLeft w:val="0"/>
      <w:marRight w:val="0"/>
      <w:marTop w:val="0"/>
      <w:marBottom w:val="0"/>
      <w:divBdr>
        <w:top w:val="none" w:sz="0" w:space="0" w:color="auto"/>
        <w:left w:val="none" w:sz="0" w:space="0" w:color="auto"/>
        <w:bottom w:val="none" w:sz="0" w:space="0" w:color="auto"/>
        <w:right w:val="none" w:sz="0" w:space="0" w:color="auto"/>
      </w:divBdr>
    </w:div>
    <w:div w:id="996808589">
      <w:bodyDiv w:val="1"/>
      <w:marLeft w:val="0"/>
      <w:marRight w:val="0"/>
      <w:marTop w:val="0"/>
      <w:marBottom w:val="0"/>
      <w:divBdr>
        <w:top w:val="none" w:sz="0" w:space="0" w:color="auto"/>
        <w:left w:val="none" w:sz="0" w:space="0" w:color="auto"/>
        <w:bottom w:val="none" w:sz="0" w:space="0" w:color="auto"/>
        <w:right w:val="none" w:sz="0" w:space="0" w:color="auto"/>
      </w:divBdr>
    </w:div>
    <w:div w:id="996811826">
      <w:bodyDiv w:val="1"/>
      <w:marLeft w:val="0"/>
      <w:marRight w:val="0"/>
      <w:marTop w:val="0"/>
      <w:marBottom w:val="0"/>
      <w:divBdr>
        <w:top w:val="none" w:sz="0" w:space="0" w:color="auto"/>
        <w:left w:val="none" w:sz="0" w:space="0" w:color="auto"/>
        <w:bottom w:val="none" w:sz="0" w:space="0" w:color="auto"/>
        <w:right w:val="none" w:sz="0" w:space="0" w:color="auto"/>
      </w:divBdr>
    </w:div>
    <w:div w:id="996953975">
      <w:bodyDiv w:val="1"/>
      <w:marLeft w:val="0"/>
      <w:marRight w:val="0"/>
      <w:marTop w:val="0"/>
      <w:marBottom w:val="0"/>
      <w:divBdr>
        <w:top w:val="none" w:sz="0" w:space="0" w:color="auto"/>
        <w:left w:val="none" w:sz="0" w:space="0" w:color="auto"/>
        <w:bottom w:val="none" w:sz="0" w:space="0" w:color="auto"/>
        <w:right w:val="none" w:sz="0" w:space="0" w:color="auto"/>
      </w:divBdr>
    </w:div>
    <w:div w:id="997002779">
      <w:bodyDiv w:val="1"/>
      <w:marLeft w:val="0"/>
      <w:marRight w:val="0"/>
      <w:marTop w:val="0"/>
      <w:marBottom w:val="0"/>
      <w:divBdr>
        <w:top w:val="none" w:sz="0" w:space="0" w:color="auto"/>
        <w:left w:val="none" w:sz="0" w:space="0" w:color="auto"/>
        <w:bottom w:val="none" w:sz="0" w:space="0" w:color="auto"/>
        <w:right w:val="none" w:sz="0" w:space="0" w:color="auto"/>
      </w:divBdr>
    </w:div>
    <w:div w:id="997004797">
      <w:bodyDiv w:val="1"/>
      <w:marLeft w:val="0"/>
      <w:marRight w:val="0"/>
      <w:marTop w:val="0"/>
      <w:marBottom w:val="0"/>
      <w:divBdr>
        <w:top w:val="none" w:sz="0" w:space="0" w:color="auto"/>
        <w:left w:val="none" w:sz="0" w:space="0" w:color="auto"/>
        <w:bottom w:val="none" w:sz="0" w:space="0" w:color="auto"/>
        <w:right w:val="none" w:sz="0" w:space="0" w:color="auto"/>
      </w:divBdr>
    </w:div>
    <w:div w:id="997151451">
      <w:bodyDiv w:val="1"/>
      <w:marLeft w:val="0"/>
      <w:marRight w:val="0"/>
      <w:marTop w:val="0"/>
      <w:marBottom w:val="0"/>
      <w:divBdr>
        <w:top w:val="none" w:sz="0" w:space="0" w:color="auto"/>
        <w:left w:val="none" w:sz="0" w:space="0" w:color="auto"/>
        <w:bottom w:val="none" w:sz="0" w:space="0" w:color="auto"/>
        <w:right w:val="none" w:sz="0" w:space="0" w:color="auto"/>
      </w:divBdr>
    </w:div>
    <w:div w:id="997273046">
      <w:bodyDiv w:val="1"/>
      <w:marLeft w:val="0"/>
      <w:marRight w:val="0"/>
      <w:marTop w:val="0"/>
      <w:marBottom w:val="0"/>
      <w:divBdr>
        <w:top w:val="none" w:sz="0" w:space="0" w:color="auto"/>
        <w:left w:val="none" w:sz="0" w:space="0" w:color="auto"/>
        <w:bottom w:val="none" w:sz="0" w:space="0" w:color="auto"/>
        <w:right w:val="none" w:sz="0" w:space="0" w:color="auto"/>
      </w:divBdr>
    </w:div>
    <w:div w:id="997345306">
      <w:bodyDiv w:val="1"/>
      <w:marLeft w:val="0"/>
      <w:marRight w:val="0"/>
      <w:marTop w:val="0"/>
      <w:marBottom w:val="0"/>
      <w:divBdr>
        <w:top w:val="none" w:sz="0" w:space="0" w:color="auto"/>
        <w:left w:val="none" w:sz="0" w:space="0" w:color="auto"/>
        <w:bottom w:val="none" w:sz="0" w:space="0" w:color="auto"/>
        <w:right w:val="none" w:sz="0" w:space="0" w:color="auto"/>
      </w:divBdr>
    </w:div>
    <w:div w:id="997421153">
      <w:bodyDiv w:val="1"/>
      <w:marLeft w:val="0"/>
      <w:marRight w:val="0"/>
      <w:marTop w:val="0"/>
      <w:marBottom w:val="0"/>
      <w:divBdr>
        <w:top w:val="none" w:sz="0" w:space="0" w:color="auto"/>
        <w:left w:val="none" w:sz="0" w:space="0" w:color="auto"/>
        <w:bottom w:val="none" w:sz="0" w:space="0" w:color="auto"/>
        <w:right w:val="none" w:sz="0" w:space="0" w:color="auto"/>
      </w:divBdr>
    </w:div>
    <w:div w:id="997533112">
      <w:bodyDiv w:val="1"/>
      <w:marLeft w:val="0"/>
      <w:marRight w:val="0"/>
      <w:marTop w:val="0"/>
      <w:marBottom w:val="0"/>
      <w:divBdr>
        <w:top w:val="none" w:sz="0" w:space="0" w:color="auto"/>
        <w:left w:val="none" w:sz="0" w:space="0" w:color="auto"/>
        <w:bottom w:val="none" w:sz="0" w:space="0" w:color="auto"/>
        <w:right w:val="none" w:sz="0" w:space="0" w:color="auto"/>
      </w:divBdr>
    </w:div>
    <w:div w:id="997732526">
      <w:bodyDiv w:val="1"/>
      <w:marLeft w:val="0"/>
      <w:marRight w:val="0"/>
      <w:marTop w:val="0"/>
      <w:marBottom w:val="0"/>
      <w:divBdr>
        <w:top w:val="none" w:sz="0" w:space="0" w:color="auto"/>
        <w:left w:val="none" w:sz="0" w:space="0" w:color="auto"/>
        <w:bottom w:val="none" w:sz="0" w:space="0" w:color="auto"/>
        <w:right w:val="none" w:sz="0" w:space="0" w:color="auto"/>
      </w:divBdr>
    </w:div>
    <w:div w:id="998074088">
      <w:bodyDiv w:val="1"/>
      <w:marLeft w:val="0"/>
      <w:marRight w:val="0"/>
      <w:marTop w:val="0"/>
      <w:marBottom w:val="0"/>
      <w:divBdr>
        <w:top w:val="none" w:sz="0" w:space="0" w:color="auto"/>
        <w:left w:val="none" w:sz="0" w:space="0" w:color="auto"/>
        <w:bottom w:val="none" w:sz="0" w:space="0" w:color="auto"/>
        <w:right w:val="none" w:sz="0" w:space="0" w:color="auto"/>
      </w:divBdr>
    </w:div>
    <w:div w:id="998074336">
      <w:bodyDiv w:val="1"/>
      <w:marLeft w:val="0"/>
      <w:marRight w:val="0"/>
      <w:marTop w:val="0"/>
      <w:marBottom w:val="0"/>
      <w:divBdr>
        <w:top w:val="none" w:sz="0" w:space="0" w:color="auto"/>
        <w:left w:val="none" w:sz="0" w:space="0" w:color="auto"/>
        <w:bottom w:val="none" w:sz="0" w:space="0" w:color="auto"/>
        <w:right w:val="none" w:sz="0" w:space="0" w:color="auto"/>
      </w:divBdr>
    </w:div>
    <w:div w:id="998265220">
      <w:bodyDiv w:val="1"/>
      <w:marLeft w:val="0"/>
      <w:marRight w:val="0"/>
      <w:marTop w:val="0"/>
      <w:marBottom w:val="0"/>
      <w:divBdr>
        <w:top w:val="none" w:sz="0" w:space="0" w:color="auto"/>
        <w:left w:val="none" w:sz="0" w:space="0" w:color="auto"/>
        <w:bottom w:val="none" w:sz="0" w:space="0" w:color="auto"/>
        <w:right w:val="none" w:sz="0" w:space="0" w:color="auto"/>
      </w:divBdr>
    </w:div>
    <w:div w:id="998272684">
      <w:bodyDiv w:val="1"/>
      <w:marLeft w:val="0"/>
      <w:marRight w:val="0"/>
      <w:marTop w:val="0"/>
      <w:marBottom w:val="0"/>
      <w:divBdr>
        <w:top w:val="none" w:sz="0" w:space="0" w:color="auto"/>
        <w:left w:val="none" w:sz="0" w:space="0" w:color="auto"/>
        <w:bottom w:val="none" w:sz="0" w:space="0" w:color="auto"/>
        <w:right w:val="none" w:sz="0" w:space="0" w:color="auto"/>
      </w:divBdr>
    </w:div>
    <w:div w:id="998382289">
      <w:bodyDiv w:val="1"/>
      <w:marLeft w:val="0"/>
      <w:marRight w:val="0"/>
      <w:marTop w:val="0"/>
      <w:marBottom w:val="0"/>
      <w:divBdr>
        <w:top w:val="none" w:sz="0" w:space="0" w:color="auto"/>
        <w:left w:val="none" w:sz="0" w:space="0" w:color="auto"/>
        <w:bottom w:val="none" w:sz="0" w:space="0" w:color="auto"/>
        <w:right w:val="none" w:sz="0" w:space="0" w:color="auto"/>
      </w:divBdr>
    </w:div>
    <w:div w:id="998390181">
      <w:bodyDiv w:val="1"/>
      <w:marLeft w:val="0"/>
      <w:marRight w:val="0"/>
      <w:marTop w:val="0"/>
      <w:marBottom w:val="0"/>
      <w:divBdr>
        <w:top w:val="none" w:sz="0" w:space="0" w:color="auto"/>
        <w:left w:val="none" w:sz="0" w:space="0" w:color="auto"/>
        <w:bottom w:val="none" w:sz="0" w:space="0" w:color="auto"/>
        <w:right w:val="none" w:sz="0" w:space="0" w:color="auto"/>
      </w:divBdr>
    </w:div>
    <w:div w:id="998464047">
      <w:bodyDiv w:val="1"/>
      <w:marLeft w:val="0"/>
      <w:marRight w:val="0"/>
      <w:marTop w:val="0"/>
      <w:marBottom w:val="0"/>
      <w:divBdr>
        <w:top w:val="none" w:sz="0" w:space="0" w:color="auto"/>
        <w:left w:val="none" w:sz="0" w:space="0" w:color="auto"/>
        <w:bottom w:val="none" w:sz="0" w:space="0" w:color="auto"/>
        <w:right w:val="none" w:sz="0" w:space="0" w:color="auto"/>
      </w:divBdr>
    </w:div>
    <w:div w:id="998650468">
      <w:bodyDiv w:val="1"/>
      <w:marLeft w:val="0"/>
      <w:marRight w:val="0"/>
      <w:marTop w:val="0"/>
      <w:marBottom w:val="0"/>
      <w:divBdr>
        <w:top w:val="none" w:sz="0" w:space="0" w:color="auto"/>
        <w:left w:val="none" w:sz="0" w:space="0" w:color="auto"/>
        <w:bottom w:val="none" w:sz="0" w:space="0" w:color="auto"/>
        <w:right w:val="none" w:sz="0" w:space="0" w:color="auto"/>
      </w:divBdr>
    </w:div>
    <w:div w:id="998725564">
      <w:bodyDiv w:val="1"/>
      <w:marLeft w:val="0"/>
      <w:marRight w:val="0"/>
      <w:marTop w:val="0"/>
      <w:marBottom w:val="0"/>
      <w:divBdr>
        <w:top w:val="none" w:sz="0" w:space="0" w:color="auto"/>
        <w:left w:val="none" w:sz="0" w:space="0" w:color="auto"/>
        <w:bottom w:val="none" w:sz="0" w:space="0" w:color="auto"/>
        <w:right w:val="none" w:sz="0" w:space="0" w:color="auto"/>
      </w:divBdr>
    </w:div>
    <w:div w:id="998727321">
      <w:bodyDiv w:val="1"/>
      <w:marLeft w:val="0"/>
      <w:marRight w:val="0"/>
      <w:marTop w:val="0"/>
      <w:marBottom w:val="0"/>
      <w:divBdr>
        <w:top w:val="none" w:sz="0" w:space="0" w:color="auto"/>
        <w:left w:val="none" w:sz="0" w:space="0" w:color="auto"/>
        <w:bottom w:val="none" w:sz="0" w:space="0" w:color="auto"/>
        <w:right w:val="none" w:sz="0" w:space="0" w:color="auto"/>
      </w:divBdr>
    </w:div>
    <w:div w:id="998771803">
      <w:bodyDiv w:val="1"/>
      <w:marLeft w:val="0"/>
      <w:marRight w:val="0"/>
      <w:marTop w:val="0"/>
      <w:marBottom w:val="0"/>
      <w:divBdr>
        <w:top w:val="none" w:sz="0" w:space="0" w:color="auto"/>
        <w:left w:val="none" w:sz="0" w:space="0" w:color="auto"/>
        <w:bottom w:val="none" w:sz="0" w:space="0" w:color="auto"/>
        <w:right w:val="none" w:sz="0" w:space="0" w:color="auto"/>
      </w:divBdr>
    </w:div>
    <w:div w:id="998775931">
      <w:bodyDiv w:val="1"/>
      <w:marLeft w:val="0"/>
      <w:marRight w:val="0"/>
      <w:marTop w:val="0"/>
      <w:marBottom w:val="0"/>
      <w:divBdr>
        <w:top w:val="none" w:sz="0" w:space="0" w:color="auto"/>
        <w:left w:val="none" w:sz="0" w:space="0" w:color="auto"/>
        <w:bottom w:val="none" w:sz="0" w:space="0" w:color="auto"/>
        <w:right w:val="none" w:sz="0" w:space="0" w:color="auto"/>
      </w:divBdr>
    </w:div>
    <w:div w:id="998920227">
      <w:bodyDiv w:val="1"/>
      <w:marLeft w:val="0"/>
      <w:marRight w:val="0"/>
      <w:marTop w:val="0"/>
      <w:marBottom w:val="0"/>
      <w:divBdr>
        <w:top w:val="none" w:sz="0" w:space="0" w:color="auto"/>
        <w:left w:val="none" w:sz="0" w:space="0" w:color="auto"/>
        <w:bottom w:val="none" w:sz="0" w:space="0" w:color="auto"/>
        <w:right w:val="none" w:sz="0" w:space="0" w:color="auto"/>
      </w:divBdr>
    </w:div>
    <w:div w:id="998926016">
      <w:bodyDiv w:val="1"/>
      <w:marLeft w:val="0"/>
      <w:marRight w:val="0"/>
      <w:marTop w:val="0"/>
      <w:marBottom w:val="0"/>
      <w:divBdr>
        <w:top w:val="none" w:sz="0" w:space="0" w:color="auto"/>
        <w:left w:val="none" w:sz="0" w:space="0" w:color="auto"/>
        <w:bottom w:val="none" w:sz="0" w:space="0" w:color="auto"/>
        <w:right w:val="none" w:sz="0" w:space="0" w:color="auto"/>
      </w:divBdr>
    </w:div>
    <w:div w:id="999038727">
      <w:bodyDiv w:val="1"/>
      <w:marLeft w:val="0"/>
      <w:marRight w:val="0"/>
      <w:marTop w:val="0"/>
      <w:marBottom w:val="0"/>
      <w:divBdr>
        <w:top w:val="none" w:sz="0" w:space="0" w:color="auto"/>
        <w:left w:val="none" w:sz="0" w:space="0" w:color="auto"/>
        <w:bottom w:val="none" w:sz="0" w:space="0" w:color="auto"/>
        <w:right w:val="none" w:sz="0" w:space="0" w:color="auto"/>
      </w:divBdr>
    </w:div>
    <w:div w:id="999115875">
      <w:bodyDiv w:val="1"/>
      <w:marLeft w:val="0"/>
      <w:marRight w:val="0"/>
      <w:marTop w:val="0"/>
      <w:marBottom w:val="0"/>
      <w:divBdr>
        <w:top w:val="none" w:sz="0" w:space="0" w:color="auto"/>
        <w:left w:val="none" w:sz="0" w:space="0" w:color="auto"/>
        <w:bottom w:val="none" w:sz="0" w:space="0" w:color="auto"/>
        <w:right w:val="none" w:sz="0" w:space="0" w:color="auto"/>
      </w:divBdr>
    </w:div>
    <w:div w:id="999116490">
      <w:bodyDiv w:val="1"/>
      <w:marLeft w:val="0"/>
      <w:marRight w:val="0"/>
      <w:marTop w:val="0"/>
      <w:marBottom w:val="0"/>
      <w:divBdr>
        <w:top w:val="none" w:sz="0" w:space="0" w:color="auto"/>
        <w:left w:val="none" w:sz="0" w:space="0" w:color="auto"/>
        <w:bottom w:val="none" w:sz="0" w:space="0" w:color="auto"/>
        <w:right w:val="none" w:sz="0" w:space="0" w:color="auto"/>
      </w:divBdr>
    </w:div>
    <w:div w:id="999120954">
      <w:bodyDiv w:val="1"/>
      <w:marLeft w:val="0"/>
      <w:marRight w:val="0"/>
      <w:marTop w:val="0"/>
      <w:marBottom w:val="0"/>
      <w:divBdr>
        <w:top w:val="none" w:sz="0" w:space="0" w:color="auto"/>
        <w:left w:val="none" w:sz="0" w:space="0" w:color="auto"/>
        <w:bottom w:val="none" w:sz="0" w:space="0" w:color="auto"/>
        <w:right w:val="none" w:sz="0" w:space="0" w:color="auto"/>
      </w:divBdr>
    </w:div>
    <w:div w:id="999162673">
      <w:bodyDiv w:val="1"/>
      <w:marLeft w:val="0"/>
      <w:marRight w:val="0"/>
      <w:marTop w:val="0"/>
      <w:marBottom w:val="0"/>
      <w:divBdr>
        <w:top w:val="none" w:sz="0" w:space="0" w:color="auto"/>
        <w:left w:val="none" w:sz="0" w:space="0" w:color="auto"/>
        <w:bottom w:val="none" w:sz="0" w:space="0" w:color="auto"/>
        <w:right w:val="none" w:sz="0" w:space="0" w:color="auto"/>
      </w:divBdr>
    </w:div>
    <w:div w:id="999188043">
      <w:bodyDiv w:val="1"/>
      <w:marLeft w:val="0"/>
      <w:marRight w:val="0"/>
      <w:marTop w:val="0"/>
      <w:marBottom w:val="0"/>
      <w:divBdr>
        <w:top w:val="none" w:sz="0" w:space="0" w:color="auto"/>
        <w:left w:val="none" w:sz="0" w:space="0" w:color="auto"/>
        <w:bottom w:val="none" w:sz="0" w:space="0" w:color="auto"/>
        <w:right w:val="none" w:sz="0" w:space="0" w:color="auto"/>
      </w:divBdr>
    </w:div>
    <w:div w:id="999233199">
      <w:bodyDiv w:val="1"/>
      <w:marLeft w:val="0"/>
      <w:marRight w:val="0"/>
      <w:marTop w:val="0"/>
      <w:marBottom w:val="0"/>
      <w:divBdr>
        <w:top w:val="none" w:sz="0" w:space="0" w:color="auto"/>
        <w:left w:val="none" w:sz="0" w:space="0" w:color="auto"/>
        <w:bottom w:val="none" w:sz="0" w:space="0" w:color="auto"/>
        <w:right w:val="none" w:sz="0" w:space="0" w:color="auto"/>
      </w:divBdr>
    </w:div>
    <w:div w:id="999308390">
      <w:bodyDiv w:val="1"/>
      <w:marLeft w:val="0"/>
      <w:marRight w:val="0"/>
      <w:marTop w:val="0"/>
      <w:marBottom w:val="0"/>
      <w:divBdr>
        <w:top w:val="none" w:sz="0" w:space="0" w:color="auto"/>
        <w:left w:val="none" w:sz="0" w:space="0" w:color="auto"/>
        <w:bottom w:val="none" w:sz="0" w:space="0" w:color="auto"/>
        <w:right w:val="none" w:sz="0" w:space="0" w:color="auto"/>
      </w:divBdr>
    </w:div>
    <w:div w:id="999389968">
      <w:bodyDiv w:val="1"/>
      <w:marLeft w:val="0"/>
      <w:marRight w:val="0"/>
      <w:marTop w:val="0"/>
      <w:marBottom w:val="0"/>
      <w:divBdr>
        <w:top w:val="none" w:sz="0" w:space="0" w:color="auto"/>
        <w:left w:val="none" w:sz="0" w:space="0" w:color="auto"/>
        <w:bottom w:val="none" w:sz="0" w:space="0" w:color="auto"/>
        <w:right w:val="none" w:sz="0" w:space="0" w:color="auto"/>
      </w:divBdr>
    </w:div>
    <w:div w:id="999432511">
      <w:bodyDiv w:val="1"/>
      <w:marLeft w:val="0"/>
      <w:marRight w:val="0"/>
      <w:marTop w:val="0"/>
      <w:marBottom w:val="0"/>
      <w:divBdr>
        <w:top w:val="none" w:sz="0" w:space="0" w:color="auto"/>
        <w:left w:val="none" w:sz="0" w:space="0" w:color="auto"/>
        <w:bottom w:val="none" w:sz="0" w:space="0" w:color="auto"/>
        <w:right w:val="none" w:sz="0" w:space="0" w:color="auto"/>
      </w:divBdr>
    </w:div>
    <w:div w:id="999500759">
      <w:bodyDiv w:val="1"/>
      <w:marLeft w:val="0"/>
      <w:marRight w:val="0"/>
      <w:marTop w:val="0"/>
      <w:marBottom w:val="0"/>
      <w:divBdr>
        <w:top w:val="none" w:sz="0" w:space="0" w:color="auto"/>
        <w:left w:val="none" w:sz="0" w:space="0" w:color="auto"/>
        <w:bottom w:val="none" w:sz="0" w:space="0" w:color="auto"/>
        <w:right w:val="none" w:sz="0" w:space="0" w:color="auto"/>
      </w:divBdr>
    </w:div>
    <w:div w:id="999692470">
      <w:bodyDiv w:val="1"/>
      <w:marLeft w:val="0"/>
      <w:marRight w:val="0"/>
      <w:marTop w:val="0"/>
      <w:marBottom w:val="0"/>
      <w:divBdr>
        <w:top w:val="none" w:sz="0" w:space="0" w:color="auto"/>
        <w:left w:val="none" w:sz="0" w:space="0" w:color="auto"/>
        <w:bottom w:val="none" w:sz="0" w:space="0" w:color="auto"/>
        <w:right w:val="none" w:sz="0" w:space="0" w:color="auto"/>
      </w:divBdr>
    </w:div>
    <w:div w:id="999698069">
      <w:bodyDiv w:val="1"/>
      <w:marLeft w:val="0"/>
      <w:marRight w:val="0"/>
      <w:marTop w:val="0"/>
      <w:marBottom w:val="0"/>
      <w:divBdr>
        <w:top w:val="none" w:sz="0" w:space="0" w:color="auto"/>
        <w:left w:val="none" w:sz="0" w:space="0" w:color="auto"/>
        <w:bottom w:val="none" w:sz="0" w:space="0" w:color="auto"/>
        <w:right w:val="none" w:sz="0" w:space="0" w:color="auto"/>
      </w:divBdr>
    </w:div>
    <w:div w:id="999774049">
      <w:bodyDiv w:val="1"/>
      <w:marLeft w:val="0"/>
      <w:marRight w:val="0"/>
      <w:marTop w:val="0"/>
      <w:marBottom w:val="0"/>
      <w:divBdr>
        <w:top w:val="none" w:sz="0" w:space="0" w:color="auto"/>
        <w:left w:val="none" w:sz="0" w:space="0" w:color="auto"/>
        <w:bottom w:val="none" w:sz="0" w:space="0" w:color="auto"/>
        <w:right w:val="none" w:sz="0" w:space="0" w:color="auto"/>
      </w:divBdr>
    </w:div>
    <w:div w:id="999846450">
      <w:bodyDiv w:val="1"/>
      <w:marLeft w:val="0"/>
      <w:marRight w:val="0"/>
      <w:marTop w:val="0"/>
      <w:marBottom w:val="0"/>
      <w:divBdr>
        <w:top w:val="none" w:sz="0" w:space="0" w:color="auto"/>
        <w:left w:val="none" w:sz="0" w:space="0" w:color="auto"/>
        <w:bottom w:val="none" w:sz="0" w:space="0" w:color="auto"/>
        <w:right w:val="none" w:sz="0" w:space="0" w:color="auto"/>
      </w:divBdr>
    </w:div>
    <w:div w:id="999969459">
      <w:bodyDiv w:val="1"/>
      <w:marLeft w:val="0"/>
      <w:marRight w:val="0"/>
      <w:marTop w:val="0"/>
      <w:marBottom w:val="0"/>
      <w:divBdr>
        <w:top w:val="none" w:sz="0" w:space="0" w:color="auto"/>
        <w:left w:val="none" w:sz="0" w:space="0" w:color="auto"/>
        <w:bottom w:val="none" w:sz="0" w:space="0" w:color="auto"/>
        <w:right w:val="none" w:sz="0" w:space="0" w:color="auto"/>
      </w:divBdr>
    </w:div>
    <w:div w:id="999970192">
      <w:bodyDiv w:val="1"/>
      <w:marLeft w:val="0"/>
      <w:marRight w:val="0"/>
      <w:marTop w:val="0"/>
      <w:marBottom w:val="0"/>
      <w:divBdr>
        <w:top w:val="none" w:sz="0" w:space="0" w:color="auto"/>
        <w:left w:val="none" w:sz="0" w:space="0" w:color="auto"/>
        <w:bottom w:val="none" w:sz="0" w:space="0" w:color="auto"/>
        <w:right w:val="none" w:sz="0" w:space="0" w:color="auto"/>
      </w:divBdr>
    </w:div>
    <w:div w:id="1000037344">
      <w:bodyDiv w:val="1"/>
      <w:marLeft w:val="0"/>
      <w:marRight w:val="0"/>
      <w:marTop w:val="0"/>
      <w:marBottom w:val="0"/>
      <w:divBdr>
        <w:top w:val="none" w:sz="0" w:space="0" w:color="auto"/>
        <w:left w:val="none" w:sz="0" w:space="0" w:color="auto"/>
        <w:bottom w:val="none" w:sz="0" w:space="0" w:color="auto"/>
        <w:right w:val="none" w:sz="0" w:space="0" w:color="auto"/>
      </w:divBdr>
    </w:div>
    <w:div w:id="1000039631">
      <w:bodyDiv w:val="1"/>
      <w:marLeft w:val="0"/>
      <w:marRight w:val="0"/>
      <w:marTop w:val="0"/>
      <w:marBottom w:val="0"/>
      <w:divBdr>
        <w:top w:val="none" w:sz="0" w:space="0" w:color="auto"/>
        <w:left w:val="none" w:sz="0" w:space="0" w:color="auto"/>
        <w:bottom w:val="none" w:sz="0" w:space="0" w:color="auto"/>
        <w:right w:val="none" w:sz="0" w:space="0" w:color="auto"/>
      </w:divBdr>
    </w:div>
    <w:div w:id="1000040097">
      <w:bodyDiv w:val="1"/>
      <w:marLeft w:val="0"/>
      <w:marRight w:val="0"/>
      <w:marTop w:val="0"/>
      <w:marBottom w:val="0"/>
      <w:divBdr>
        <w:top w:val="none" w:sz="0" w:space="0" w:color="auto"/>
        <w:left w:val="none" w:sz="0" w:space="0" w:color="auto"/>
        <w:bottom w:val="none" w:sz="0" w:space="0" w:color="auto"/>
        <w:right w:val="none" w:sz="0" w:space="0" w:color="auto"/>
      </w:divBdr>
    </w:div>
    <w:div w:id="1000111262">
      <w:bodyDiv w:val="1"/>
      <w:marLeft w:val="0"/>
      <w:marRight w:val="0"/>
      <w:marTop w:val="0"/>
      <w:marBottom w:val="0"/>
      <w:divBdr>
        <w:top w:val="none" w:sz="0" w:space="0" w:color="auto"/>
        <w:left w:val="none" w:sz="0" w:space="0" w:color="auto"/>
        <w:bottom w:val="none" w:sz="0" w:space="0" w:color="auto"/>
        <w:right w:val="none" w:sz="0" w:space="0" w:color="auto"/>
      </w:divBdr>
    </w:div>
    <w:div w:id="1000425030">
      <w:bodyDiv w:val="1"/>
      <w:marLeft w:val="0"/>
      <w:marRight w:val="0"/>
      <w:marTop w:val="0"/>
      <w:marBottom w:val="0"/>
      <w:divBdr>
        <w:top w:val="none" w:sz="0" w:space="0" w:color="auto"/>
        <w:left w:val="none" w:sz="0" w:space="0" w:color="auto"/>
        <w:bottom w:val="none" w:sz="0" w:space="0" w:color="auto"/>
        <w:right w:val="none" w:sz="0" w:space="0" w:color="auto"/>
      </w:divBdr>
    </w:div>
    <w:div w:id="1000425882">
      <w:bodyDiv w:val="1"/>
      <w:marLeft w:val="0"/>
      <w:marRight w:val="0"/>
      <w:marTop w:val="0"/>
      <w:marBottom w:val="0"/>
      <w:divBdr>
        <w:top w:val="none" w:sz="0" w:space="0" w:color="auto"/>
        <w:left w:val="none" w:sz="0" w:space="0" w:color="auto"/>
        <w:bottom w:val="none" w:sz="0" w:space="0" w:color="auto"/>
        <w:right w:val="none" w:sz="0" w:space="0" w:color="auto"/>
      </w:divBdr>
    </w:div>
    <w:div w:id="1000737280">
      <w:bodyDiv w:val="1"/>
      <w:marLeft w:val="0"/>
      <w:marRight w:val="0"/>
      <w:marTop w:val="0"/>
      <w:marBottom w:val="0"/>
      <w:divBdr>
        <w:top w:val="none" w:sz="0" w:space="0" w:color="auto"/>
        <w:left w:val="none" w:sz="0" w:space="0" w:color="auto"/>
        <w:bottom w:val="none" w:sz="0" w:space="0" w:color="auto"/>
        <w:right w:val="none" w:sz="0" w:space="0" w:color="auto"/>
      </w:divBdr>
    </w:div>
    <w:div w:id="1000889319">
      <w:bodyDiv w:val="1"/>
      <w:marLeft w:val="0"/>
      <w:marRight w:val="0"/>
      <w:marTop w:val="0"/>
      <w:marBottom w:val="0"/>
      <w:divBdr>
        <w:top w:val="none" w:sz="0" w:space="0" w:color="auto"/>
        <w:left w:val="none" w:sz="0" w:space="0" w:color="auto"/>
        <w:bottom w:val="none" w:sz="0" w:space="0" w:color="auto"/>
        <w:right w:val="none" w:sz="0" w:space="0" w:color="auto"/>
      </w:divBdr>
    </w:div>
    <w:div w:id="1001008134">
      <w:bodyDiv w:val="1"/>
      <w:marLeft w:val="0"/>
      <w:marRight w:val="0"/>
      <w:marTop w:val="0"/>
      <w:marBottom w:val="0"/>
      <w:divBdr>
        <w:top w:val="none" w:sz="0" w:space="0" w:color="auto"/>
        <w:left w:val="none" w:sz="0" w:space="0" w:color="auto"/>
        <w:bottom w:val="none" w:sz="0" w:space="0" w:color="auto"/>
        <w:right w:val="none" w:sz="0" w:space="0" w:color="auto"/>
      </w:divBdr>
    </w:div>
    <w:div w:id="1001011396">
      <w:bodyDiv w:val="1"/>
      <w:marLeft w:val="0"/>
      <w:marRight w:val="0"/>
      <w:marTop w:val="0"/>
      <w:marBottom w:val="0"/>
      <w:divBdr>
        <w:top w:val="none" w:sz="0" w:space="0" w:color="auto"/>
        <w:left w:val="none" w:sz="0" w:space="0" w:color="auto"/>
        <w:bottom w:val="none" w:sz="0" w:space="0" w:color="auto"/>
        <w:right w:val="none" w:sz="0" w:space="0" w:color="auto"/>
      </w:divBdr>
    </w:div>
    <w:div w:id="1001082248">
      <w:bodyDiv w:val="1"/>
      <w:marLeft w:val="0"/>
      <w:marRight w:val="0"/>
      <w:marTop w:val="0"/>
      <w:marBottom w:val="0"/>
      <w:divBdr>
        <w:top w:val="none" w:sz="0" w:space="0" w:color="auto"/>
        <w:left w:val="none" w:sz="0" w:space="0" w:color="auto"/>
        <w:bottom w:val="none" w:sz="0" w:space="0" w:color="auto"/>
        <w:right w:val="none" w:sz="0" w:space="0" w:color="auto"/>
      </w:divBdr>
    </w:div>
    <w:div w:id="1001200455">
      <w:bodyDiv w:val="1"/>
      <w:marLeft w:val="0"/>
      <w:marRight w:val="0"/>
      <w:marTop w:val="0"/>
      <w:marBottom w:val="0"/>
      <w:divBdr>
        <w:top w:val="none" w:sz="0" w:space="0" w:color="auto"/>
        <w:left w:val="none" w:sz="0" w:space="0" w:color="auto"/>
        <w:bottom w:val="none" w:sz="0" w:space="0" w:color="auto"/>
        <w:right w:val="none" w:sz="0" w:space="0" w:color="auto"/>
      </w:divBdr>
    </w:div>
    <w:div w:id="1001201222">
      <w:bodyDiv w:val="1"/>
      <w:marLeft w:val="0"/>
      <w:marRight w:val="0"/>
      <w:marTop w:val="0"/>
      <w:marBottom w:val="0"/>
      <w:divBdr>
        <w:top w:val="none" w:sz="0" w:space="0" w:color="auto"/>
        <w:left w:val="none" w:sz="0" w:space="0" w:color="auto"/>
        <w:bottom w:val="none" w:sz="0" w:space="0" w:color="auto"/>
        <w:right w:val="none" w:sz="0" w:space="0" w:color="auto"/>
      </w:divBdr>
    </w:div>
    <w:div w:id="1001274705">
      <w:bodyDiv w:val="1"/>
      <w:marLeft w:val="0"/>
      <w:marRight w:val="0"/>
      <w:marTop w:val="0"/>
      <w:marBottom w:val="0"/>
      <w:divBdr>
        <w:top w:val="none" w:sz="0" w:space="0" w:color="auto"/>
        <w:left w:val="none" w:sz="0" w:space="0" w:color="auto"/>
        <w:bottom w:val="none" w:sz="0" w:space="0" w:color="auto"/>
        <w:right w:val="none" w:sz="0" w:space="0" w:color="auto"/>
      </w:divBdr>
    </w:div>
    <w:div w:id="1001275024">
      <w:bodyDiv w:val="1"/>
      <w:marLeft w:val="0"/>
      <w:marRight w:val="0"/>
      <w:marTop w:val="0"/>
      <w:marBottom w:val="0"/>
      <w:divBdr>
        <w:top w:val="none" w:sz="0" w:space="0" w:color="auto"/>
        <w:left w:val="none" w:sz="0" w:space="0" w:color="auto"/>
        <w:bottom w:val="none" w:sz="0" w:space="0" w:color="auto"/>
        <w:right w:val="none" w:sz="0" w:space="0" w:color="auto"/>
      </w:divBdr>
    </w:div>
    <w:div w:id="1001275989">
      <w:bodyDiv w:val="1"/>
      <w:marLeft w:val="0"/>
      <w:marRight w:val="0"/>
      <w:marTop w:val="0"/>
      <w:marBottom w:val="0"/>
      <w:divBdr>
        <w:top w:val="none" w:sz="0" w:space="0" w:color="auto"/>
        <w:left w:val="none" w:sz="0" w:space="0" w:color="auto"/>
        <w:bottom w:val="none" w:sz="0" w:space="0" w:color="auto"/>
        <w:right w:val="none" w:sz="0" w:space="0" w:color="auto"/>
      </w:divBdr>
    </w:div>
    <w:div w:id="1001346676">
      <w:bodyDiv w:val="1"/>
      <w:marLeft w:val="0"/>
      <w:marRight w:val="0"/>
      <w:marTop w:val="0"/>
      <w:marBottom w:val="0"/>
      <w:divBdr>
        <w:top w:val="none" w:sz="0" w:space="0" w:color="auto"/>
        <w:left w:val="none" w:sz="0" w:space="0" w:color="auto"/>
        <w:bottom w:val="none" w:sz="0" w:space="0" w:color="auto"/>
        <w:right w:val="none" w:sz="0" w:space="0" w:color="auto"/>
      </w:divBdr>
    </w:div>
    <w:div w:id="1001349566">
      <w:bodyDiv w:val="1"/>
      <w:marLeft w:val="0"/>
      <w:marRight w:val="0"/>
      <w:marTop w:val="0"/>
      <w:marBottom w:val="0"/>
      <w:divBdr>
        <w:top w:val="none" w:sz="0" w:space="0" w:color="auto"/>
        <w:left w:val="none" w:sz="0" w:space="0" w:color="auto"/>
        <w:bottom w:val="none" w:sz="0" w:space="0" w:color="auto"/>
        <w:right w:val="none" w:sz="0" w:space="0" w:color="auto"/>
      </w:divBdr>
    </w:div>
    <w:div w:id="1001467642">
      <w:bodyDiv w:val="1"/>
      <w:marLeft w:val="0"/>
      <w:marRight w:val="0"/>
      <w:marTop w:val="0"/>
      <w:marBottom w:val="0"/>
      <w:divBdr>
        <w:top w:val="none" w:sz="0" w:space="0" w:color="auto"/>
        <w:left w:val="none" w:sz="0" w:space="0" w:color="auto"/>
        <w:bottom w:val="none" w:sz="0" w:space="0" w:color="auto"/>
        <w:right w:val="none" w:sz="0" w:space="0" w:color="auto"/>
      </w:divBdr>
    </w:div>
    <w:div w:id="1001469824">
      <w:bodyDiv w:val="1"/>
      <w:marLeft w:val="0"/>
      <w:marRight w:val="0"/>
      <w:marTop w:val="0"/>
      <w:marBottom w:val="0"/>
      <w:divBdr>
        <w:top w:val="none" w:sz="0" w:space="0" w:color="auto"/>
        <w:left w:val="none" w:sz="0" w:space="0" w:color="auto"/>
        <w:bottom w:val="none" w:sz="0" w:space="0" w:color="auto"/>
        <w:right w:val="none" w:sz="0" w:space="0" w:color="auto"/>
      </w:divBdr>
    </w:div>
    <w:div w:id="1001542972">
      <w:bodyDiv w:val="1"/>
      <w:marLeft w:val="0"/>
      <w:marRight w:val="0"/>
      <w:marTop w:val="0"/>
      <w:marBottom w:val="0"/>
      <w:divBdr>
        <w:top w:val="none" w:sz="0" w:space="0" w:color="auto"/>
        <w:left w:val="none" w:sz="0" w:space="0" w:color="auto"/>
        <w:bottom w:val="none" w:sz="0" w:space="0" w:color="auto"/>
        <w:right w:val="none" w:sz="0" w:space="0" w:color="auto"/>
      </w:divBdr>
    </w:div>
    <w:div w:id="1001546217">
      <w:bodyDiv w:val="1"/>
      <w:marLeft w:val="0"/>
      <w:marRight w:val="0"/>
      <w:marTop w:val="0"/>
      <w:marBottom w:val="0"/>
      <w:divBdr>
        <w:top w:val="none" w:sz="0" w:space="0" w:color="auto"/>
        <w:left w:val="none" w:sz="0" w:space="0" w:color="auto"/>
        <w:bottom w:val="none" w:sz="0" w:space="0" w:color="auto"/>
        <w:right w:val="none" w:sz="0" w:space="0" w:color="auto"/>
      </w:divBdr>
    </w:div>
    <w:div w:id="1001547169">
      <w:bodyDiv w:val="1"/>
      <w:marLeft w:val="0"/>
      <w:marRight w:val="0"/>
      <w:marTop w:val="0"/>
      <w:marBottom w:val="0"/>
      <w:divBdr>
        <w:top w:val="none" w:sz="0" w:space="0" w:color="auto"/>
        <w:left w:val="none" w:sz="0" w:space="0" w:color="auto"/>
        <w:bottom w:val="none" w:sz="0" w:space="0" w:color="auto"/>
        <w:right w:val="none" w:sz="0" w:space="0" w:color="auto"/>
      </w:divBdr>
    </w:div>
    <w:div w:id="1001588337">
      <w:bodyDiv w:val="1"/>
      <w:marLeft w:val="0"/>
      <w:marRight w:val="0"/>
      <w:marTop w:val="0"/>
      <w:marBottom w:val="0"/>
      <w:divBdr>
        <w:top w:val="none" w:sz="0" w:space="0" w:color="auto"/>
        <w:left w:val="none" w:sz="0" w:space="0" w:color="auto"/>
        <w:bottom w:val="none" w:sz="0" w:space="0" w:color="auto"/>
        <w:right w:val="none" w:sz="0" w:space="0" w:color="auto"/>
      </w:divBdr>
    </w:div>
    <w:div w:id="1001588870">
      <w:bodyDiv w:val="1"/>
      <w:marLeft w:val="0"/>
      <w:marRight w:val="0"/>
      <w:marTop w:val="0"/>
      <w:marBottom w:val="0"/>
      <w:divBdr>
        <w:top w:val="none" w:sz="0" w:space="0" w:color="auto"/>
        <w:left w:val="none" w:sz="0" w:space="0" w:color="auto"/>
        <w:bottom w:val="none" w:sz="0" w:space="0" w:color="auto"/>
        <w:right w:val="none" w:sz="0" w:space="0" w:color="auto"/>
      </w:divBdr>
    </w:div>
    <w:div w:id="1001665335">
      <w:bodyDiv w:val="1"/>
      <w:marLeft w:val="0"/>
      <w:marRight w:val="0"/>
      <w:marTop w:val="0"/>
      <w:marBottom w:val="0"/>
      <w:divBdr>
        <w:top w:val="none" w:sz="0" w:space="0" w:color="auto"/>
        <w:left w:val="none" w:sz="0" w:space="0" w:color="auto"/>
        <w:bottom w:val="none" w:sz="0" w:space="0" w:color="auto"/>
        <w:right w:val="none" w:sz="0" w:space="0" w:color="auto"/>
      </w:divBdr>
    </w:div>
    <w:div w:id="1001814673">
      <w:bodyDiv w:val="1"/>
      <w:marLeft w:val="0"/>
      <w:marRight w:val="0"/>
      <w:marTop w:val="0"/>
      <w:marBottom w:val="0"/>
      <w:divBdr>
        <w:top w:val="none" w:sz="0" w:space="0" w:color="auto"/>
        <w:left w:val="none" w:sz="0" w:space="0" w:color="auto"/>
        <w:bottom w:val="none" w:sz="0" w:space="0" w:color="auto"/>
        <w:right w:val="none" w:sz="0" w:space="0" w:color="auto"/>
      </w:divBdr>
    </w:div>
    <w:div w:id="1002201566">
      <w:bodyDiv w:val="1"/>
      <w:marLeft w:val="0"/>
      <w:marRight w:val="0"/>
      <w:marTop w:val="0"/>
      <w:marBottom w:val="0"/>
      <w:divBdr>
        <w:top w:val="none" w:sz="0" w:space="0" w:color="auto"/>
        <w:left w:val="none" w:sz="0" w:space="0" w:color="auto"/>
        <w:bottom w:val="none" w:sz="0" w:space="0" w:color="auto"/>
        <w:right w:val="none" w:sz="0" w:space="0" w:color="auto"/>
      </w:divBdr>
    </w:div>
    <w:div w:id="1002393012">
      <w:bodyDiv w:val="1"/>
      <w:marLeft w:val="0"/>
      <w:marRight w:val="0"/>
      <w:marTop w:val="0"/>
      <w:marBottom w:val="0"/>
      <w:divBdr>
        <w:top w:val="none" w:sz="0" w:space="0" w:color="auto"/>
        <w:left w:val="none" w:sz="0" w:space="0" w:color="auto"/>
        <w:bottom w:val="none" w:sz="0" w:space="0" w:color="auto"/>
        <w:right w:val="none" w:sz="0" w:space="0" w:color="auto"/>
      </w:divBdr>
    </w:div>
    <w:div w:id="1002438687">
      <w:bodyDiv w:val="1"/>
      <w:marLeft w:val="0"/>
      <w:marRight w:val="0"/>
      <w:marTop w:val="0"/>
      <w:marBottom w:val="0"/>
      <w:divBdr>
        <w:top w:val="none" w:sz="0" w:space="0" w:color="auto"/>
        <w:left w:val="none" w:sz="0" w:space="0" w:color="auto"/>
        <w:bottom w:val="none" w:sz="0" w:space="0" w:color="auto"/>
        <w:right w:val="none" w:sz="0" w:space="0" w:color="auto"/>
      </w:divBdr>
    </w:div>
    <w:div w:id="1002465221">
      <w:bodyDiv w:val="1"/>
      <w:marLeft w:val="0"/>
      <w:marRight w:val="0"/>
      <w:marTop w:val="0"/>
      <w:marBottom w:val="0"/>
      <w:divBdr>
        <w:top w:val="none" w:sz="0" w:space="0" w:color="auto"/>
        <w:left w:val="none" w:sz="0" w:space="0" w:color="auto"/>
        <w:bottom w:val="none" w:sz="0" w:space="0" w:color="auto"/>
        <w:right w:val="none" w:sz="0" w:space="0" w:color="auto"/>
      </w:divBdr>
    </w:div>
    <w:div w:id="1002470967">
      <w:bodyDiv w:val="1"/>
      <w:marLeft w:val="0"/>
      <w:marRight w:val="0"/>
      <w:marTop w:val="0"/>
      <w:marBottom w:val="0"/>
      <w:divBdr>
        <w:top w:val="none" w:sz="0" w:space="0" w:color="auto"/>
        <w:left w:val="none" w:sz="0" w:space="0" w:color="auto"/>
        <w:bottom w:val="none" w:sz="0" w:space="0" w:color="auto"/>
        <w:right w:val="none" w:sz="0" w:space="0" w:color="auto"/>
      </w:divBdr>
    </w:div>
    <w:div w:id="1002583685">
      <w:bodyDiv w:val="1"/>
      <w:marLeft w:val="0"/>
      <w:marRight w:val="0"/>
      <w:marTop w:val="0"/>
      <w:marBottom w:val="0"/>
      <w:divBdr>
        <w:top w:val="none" w:sz="0" w:space="0" w:color="auto"/>
        <w:left w:val="none" w:sz="0" w:space="0" w:color="auto"/>
        <w:bottom w:val="none" w:sz="0" w:space="0" w:color="auto"/>
        <w:right w:val="none" w:sz="0" w:space="0" w:color="auto"/>
      </w:divBdr>
    </w:div>
    <w:div w:id="1002663311">
      <w:bodyDiv w:val="1"/>
      <w:marLeft w:val="0"/>
      <w:marRight w:val="0"/>
      <w:marTop w:val="0"/>
      <w:marBottom w:val="0"/>
      <w:divBdr>
        <w:top w:val="none" w:sz="0" w:space="0" w:color="auto"/>
        <w:left w:val="none" w:sz="0" w:space="0" w:color="auto"/>
        <w:bottom w:val="none" w:sz="0" w:space="0" w:color="auto"/>
        <w:right w:val="none" w:sz="0" w:space="0" w:color="auto"/>
      </w:divBdr>
    </w:div>
    <w:div w:id="1002663868">
      <w:bodyDiv w:val="1"/>
      <w:marLeft w:val="0"/>
      <w:marRight w:val="0"/>
      <w:marTop w:val="0"/>
      <w:marBottom w:val="0"/>
      <w:divBdr>
        <w:top w:val="none" w:sz="0" w:space="0" w:color="auto"/>
        <w:left w:val="none" w:sz="0" w:space="0" w:color="auto"/>
        <w:bottom w:val="none" w:sz="0" w:space="0" w:color="auto"/>
        <w:right w:val="none" w:sz="0" w:space="0" w:color="auto"/>
      </w:divBdr>
    </w:div>
    <w:div w:id="1002700897">
      <w:bodyDiv w:val="1"/>
      <w:marLeft w:val="0"/>
      <w:marRight w:val="0"/>
      <w:marTop w:val="0"/>
      <w:marBottom w:val="0"/>
      <w:divBdr>
        <w:top w:val="none" w:sz="0" w:space="0" w:color="auto"/>
        <w:left w:val="none" w:sz="0" w:space="0" w:color="auto"/>
        <w:bottom w:val="none" w:sz="0" w:space="0" w:color="auto"/>
        <w:right w:val="none" w:sz="0" w:space="0" w:color="auto"/>
      </w:divBdr>
    </w:div>
    <w:div w:id="1002782490">
      <w:bodyDiv w:val="1"/>
      <w:marLeft w:val="0"/>
      <w:marRight w:val="0"/>
      <w:marTop w:val="0"/>
      <w:marBottom w:val="0"/>
      <w:divBdr>
        <w:top w:val="none" w:sz="0" w:space="0" w:color="auto"/>
        <w:left w:val="none" w:sz="0" w:space="0" w:color="auto"/>
        <w:bottom w:val="none" w:sz="0" w:space="0" w:color="auto"/>
        <w:right w:val="none" w:sz="0" w:space="0" w:color="auto"/>
      </w:divBdr>
    </w:div>
    <w:div w:id="1002854779">
      <w:bodyDiv w:val="1"/>
      <w:marLeft w:val="0"/>
      <w:marRight w:val="0"/>
      <w:marTop w:val="0"/>
      <w:marBottom w:val="0"/>
      <w:divBdr>
        <w:top w:val="none" w:sz="0" w:space="0" w:color="auto"/>
        <w:left w:val="none" w:sz="0" w:space="0" w:color="auto"/>
        <w:bottom w:val="none" w:sz="0" w:space="0" w:color="auto"/>
        <w:right w:val="none" w:sz="0" w:space="0" w:color="auto"/>
      </w:divBdr>
    </w:div>
    <w:div w:id="1002857929">
      <w:bodyDiv w:val="1"/>
      <w:marLeft w:val="0"/>
      <w:marRight w:val="0"/>
      <w:marTop w:val="0"/>
      <w:marBottom w:val="0"/>
      <w:divBdr>
        <w:top w:val="none" w:sz="0" w:space="0" w:color="auto"/>
        <w:left w:val="none" w:sz="0" w:space="0" w:color="auto"/>
        <w:bottom w:val="none" w:sz="0" w:space="0" w:color="auto"/>
        <w:right w:val="none" w:sz="0" w:space="0" w:color="auto"/>
      </w:divBdr>
    </w:div>
    <w:div w:id="1002899088">
      <w:bodyDiv w:val="1"/>
      <w:marLeft w:val="0"/>
      <w:marRight w:val="0"/>
      <w:marTop w:val="0"/>
      <w:marBottom w:val="0"/>
      <w:divBdr>
        <w:top w:val="none" w:sz="0" w:space="0" w:color="auto"/>
        <w:left w:val="none" w:sz="0" w:space="0" w:color="auto"/>
        <w:bottom w:val="none" w:sz="0" w:space="0" w:color="auto"/>
        <w:right w:val="none" w:sz="0" w:space="0" w:color="auto"/>
      </w:divBdr>
    </w:div>
    <w:div w:id="1002974042">
      <w:bodyDiv w:val="1"/>
      <w:marLeft w:val="0"/>
      <w:marRight w:val="0"/>
      <w:marTop w:val="0"/>
      <w:marBottom w:val="0"/>
      <w:divBdr>
        <w:top w:val="none" w:sz="0" w:space="0" w:color="auto"/>
        <w:left w:val="none" w:sz="0" w:space="0" w:color="auto"/>
        <w:bottom w:val="none" w:sz="0" w:space="0" w:color="auto"/>
        <w:right w:val="none" w:sz="0" w:space="0" w:color="auto"/>
      </w:divBdr>
    </w:div>
    <w:div w:id="1002976591">
      <w:bodyDiv w:val="1"/>
      <w:marLeft w:val="0"/>
      <w:marRight w:val="0"/>
      <w:marTop w:val="0"/>
      <w:marBottom w:val="0"/>
      <w:divBdr>
        <w:top w:val="none" w:sz="0" w:space="0" w:color="auto"/>
        <w:left w:val="none" w:sz="0" w:space="0" w:color="auto"/>
        <w:bottom w:val="none" w:sz="0" w:space="0" w:color="auto"/>
        <w:right w:val="none" w:sz="0" w:space="0" w:color="auto"/>
      </w:divBdr>
    </w:div>
    <w:div w:id="1003046553">
      <w:bodyDiv w:val="1"/>
      <w:marLeft w:val="0"/>
      <w:marRight w:val="0"/>
      <w:marTop w:val="0"/>
      <w:marBottom w:val="0"/>
      <w:divBdr>
        <w:top w:val="none" w:sz="0" w:space="0" w:color="auto"/>
        <w:left w:val="none" w:sz="0" w:space="0" w:color="auto"/>
        <w:bottom w:val="none" w:sz="0" w:space="0" w:color="auto"/>
        <w:right w:val="none" w:sz="0" w:space="0" w:color="auto"/>
      </w:divBdr>
    </w:div>
    <w:div w:id="1003124202">
      <w:bodyDiv w:val="1"/>
      <w:marLeft w:val="0"/>
      <w:marRight w:val="0"/>
      <w:marTop w:val="0"/>
      <w:marBottom w:val="0"/>
      <w:divBdr>
        <w:top w:val="none" w:sz="0" w:space="0" w:color="auto"/>
        <w:left w:val="none" w:sz="0" w:space="0" w:color="auto"/>
        <w:bottom w:val="none" w:sz="0" w:space="0" w:color="auto"/>
        <w:right w:val="none" w:sz="0" w:space="0" w:color="auto"/>
      </w:divBdr>
    </w:div>
    <w:div w:id="1003168213">
      <w:bodyDiv w:val="1"/>
      <w:marLeft w:val="0"/>
      <w:marRight w:val="0"/>
      <w:marTop w:val="0"/>
      <w:marBottom w:val="0"/>
      <w:divBdr>
        <w:top w:val="none" w:sz="0" w:space="0" w:color="auto"/>
        <w:left w:val="none" w:sz="0" w:space="0" w:color="auto"/>
        <w:bottom w:val="none" w:sz="0" w:space="0" w:color="auto"/>
        <w:right w:val="none" w:sz="0" w:space="0" w:color="auto"/>
      </w:divBdr>
    </w:div>
    <w:div w:id="1003168822">
      <w:bodyDiv w:val="1"/>
      <w:marLeft w:val="0"/>
      <w:marRight w:val="0"/>
      <w:marTop w:val="0"/>
      <w:marBottom w:val="0"/>
      <w:divBdr>
        <w:top w:val="none" w:sz="0" w:space="0" w:color="auto"/>
        <w:left w:val="none" w:sz="0" w:space="0" w:color="auto"/>
        <w:bottom w:val="none" w:sz="0" w:space="0" w:color="auto"/>
        <w:right w:val="none" w:sz="0" w:space="0" w:color="auto"/>
      </w:divBdr>
    </w:div>
    <w:div w:id="1003319144">
      <w:bodyDiv w:val="1"/>
      <w:marLeft w:val="0"/>
      <w:marRight w:val="0"/>
      <w:marTop w:val="0"/>
      <w:marBottom w:val="0"/>
      <w:divBdr>
        <w:top w:val="none" w:sz="0" w:space="0" w:color="auto"/>
        <w:left w:val="none" w:sz="0" w:space="0" w:color="auto"/>
        <w:bottom w:val="none" w:sz="0" w:space="0" w:color="auto"/>
        <w:right w:val="none" w:sz="0" w:space="0" w:color="auto"/>
      </w:divBdr>
    </w:div>
    <w:div w:id="1003320134">
      <w:bodyDiv w:val="1"/>
      <w:marLeft w:val="0"/>
      <w:marRight w:val="0"/>
      <w:marTop w:val="0"/>
      <w:marBottom w:val="0"/>
      <w:divBdr>
        <w:top w:val="none" w:sz="0" w:space="0" w:color="auto"/>
        <w:left w:val="none" w:sz="0" w:space="0" w:color="auto"/>
        <w:bottom w:val="none" w:sz="0" w:space="0" w:color="auto"/>
        <w:right w:val="none" w:sz="0" w:space="0" w:color="auto"/>
      </w:divBdr>
    </w:div>
    <w:div w:id="1003625583">
      <w:bodyDiv w:val="1"/>
      <w:marLeft w:val="0"/>
      <w:marRight w:val="0"/>
      <w:marTop w:val="0"/>
      <w:marBottom w:val="0"/>
      <w:divBdr>
        <w:top w:val="none" w:sz="0" w:space="0" w:color="auto"/>
        <w:left w:val="none" w:sz="0" w:space="0" w:color="auto"/>
        <w:bottom w:val="none" w:sz="0" w:space="0" w:color="auto"/>
        <w:right w:val="none" w:sz="0" w:space="0" w:color="auto"/>
      </w:divBdr>
    </w:div>
    <w:div w:id="1003627190">
      <w:bodyDiv w:val="1"/>
      <w:marLeft w:val="0"/>
      <w:marRight w:val="0"/>
      <w:marTop w:val="0"/>
      <w:marBottom w:val="0"/>
      <w:divBdr>
        <w:top w:val="none" w:sz="0" w:space="0" w:color="auto"/>
        <w:left w:val="none" w:sz="0" w:space="0" w:color="auto"/>
        <w:bottom w:val="none" w:sz="0" w:space="0" w:color="auto"/>
        <w:right w:val="none" w:sz="0" w:space="0" w:color="auto"/>
      </w:divBdr>
    </w:div>
    <w:div w:id="1003633201">
      <w:bodyDiv w:val="1"/>
      <w:marLeft w:val="0"/>
      <w:marRight w:val="0"/>
      <w:marTop w:val="0"/>
      <w:marBottom w:val="0"/>
      <w:divBdr>
        <w:top w:val="none" w:sz="0" w:space="0" w:color="auto"/>
        <w:left w:val="none" w:sz="0" w:space="0" w:color="auto"/>
        <w:bottom w:val="none" w:sz="0" w:space="0" w:color="auto"/>
        <w:right w:val="none" w:sz="0" w:space="0" w:color="auto"/>
      </w:divBdr>
    </w:div>
    <w:div w:id="1003704812">
      <w:bodyDiv w:val="1"/>
      <w:marLeft w:val="0"/>
      <w:marRight w:val="0"/>
      <w:marTop w:val="0"/>
      <w:marBottom w:val="0"/>
      <w:divBdr>
        <w:top w:val="none" w:sz="0" w:space="0" w:color="auto"/>
        <w:left w:val="none" w:sz="0" w:space="0" w:color="auto"/>
        <w:bottom w:val="none" w:sz="0" w:space="0" w:color="auto"/>
        <w:right w:val="none" w:sz="0" w:space="0" w:color="auto"/>
      </w:divBdr>
    </w:div>
    <w:div w:id="1003969682">
      <w:bodyDiv w:val="1"/>
      <w:marLeft w:val="0"/>
      <w:marRight w:val="0"/>
      <w:marTop w:val="0"/>
      <w:marBottom w:val="0"/>
      <w:divBdr>
        <w:top w:val="none" w:sz="0" w:space="0" w:color="auto"/>
        <w:left w:val="none" w:sz="0" w:space="0" w:color="auto"/>
        <w:bottom w:val="none" w:sz="0" w:space="0" w:color="auto"/>
        <w:right w:val="none" w:sz="0" w:space="0" w:color="auto"/>
      </w:divBdr>
    </w:div>
    <w:div w:id="1003974077">
      <w:bodyDiv w:val="1"/>
      <w:marLeft w:val="0"/>
      <w:marRight w:val="0"/>
      <w:marTop w:val="0"/>
      <w:marBottom w:val="0"/>
      <w:divBdr>
        <w:top w:val="none" w:sz="0" w:space="0" w:color="auto"/>
        <w:left w:val="none" w:sz="0" w:space="0" w:color="auto"/>
        <w:bottom w:val="none" w:sz="0" w:space="0" w:color="auto"/>
        <w:right w:val="none" w:sz="0" w:space="0" w:color="auto"/>
      </w:divBdr>
    </w:div>
    <w:div w:id="1004011962">
      <w:bodyDiv w:val="1"/>
      <w:marLeft w:val="0"/>
      <w:marRight w:val="0"/>
      <w:marTop w:val="0"/>
      <w:marBottom w:val="0"/>
      <w:divBdr>
        <w:top w:val="none" w:sz="0" w:space="0" w:color="auto"/>
        <w:left w:val="none" w:sz="0" w:space="0" w:color="auto"/>
        <w:bottom w:val="none" w:sz="0" w:space="0" w:color="auto"/>
        <w:right w:val="none" w:sz="0" w:space="0" w:color="auto"/>
      </w:divBdr>
    </w:div>
    <w:div w:id="1004210278">
      <w:bodyDiv w:val="1"/>
      <w:marLeft w:val="0"/>
      <w:marRight w:val="0"/>
      <w:marTop w:val="0"/>
      <w:marBottom w:val="0"/>
      <w:divBdr>
        <w:top w:val="none" w:sz="0" w:space="0" w:color="auto"/>
        <w:left w:val="none" w:sz="0" w:space="0" w:color="auto"/>
        <w:bottom w:val="none" w:sz="0" w:space="0" w:color="auto"/>
        <w:right w:val="none" w:sz="0" w:space="0" w:color="auto"/>
      </w:divBdr>
    </w:div>
    <w:div w:id="1004211691">
      <w:bodyDiv w:val="1"/>
      <w:marLeft w:val="0"/>
      <w:marRight w:val="0"/>
      <w:marTop w:val="0"/>
      <w:marBottom w:val="0"/>
      <w:divBdr>
        <w:top w:val="none" w:sz="0" w:space="0" w:color="auto"/>
        <w:left w:val="none" w:sz="0" w:space="0" w:color="auto"/>
        <w:bottom w:val="none" w:sz="0" w:space="0" w:color="auto"/>
        <w:right w:val="none" w:sz="0" w:space="0" w:color="auto"/>
      </w:divBdr>
    </w:div>
    <w:div w:id="1004282569">
      <w:bodyDiv w:val="1"/>
      <w:marLeft w:val="0"/>
      <w:marRight w:val="0"/>
      <w:marTop w:val="0"/>
      <w:marBottom w:val="0"/>
      <w:divBdr>
        <w:top w:val="none" w:sz="0" w:space="0" w:color="auto"/>
        <w:left w:val="none" w:sz="0" w:space="0" w:color="auto"/>
        <w:bottom w:val="none" w:sz="0" w:space="0" w:color="auto"/>
        <w:right w:val="none" w:sz="0" w:space="0" w:color="auto"/>
      </w:divBdr>
    </w:div>
    <w:div w:id="1004284428">
      <w:bodyDiv w:val="1"/>
      <w:marLeft w:val="0"/>
      <w:marRight w:val="0"/>
      <w:marTop w:val="0"/>
      <w:marBottom w:val="0"/>
      <w:divBdr>
        <w:top w:val="none" w:sz="0" w:space="0" w:color="auto"/>
        <w:left w:val="none" w:sz="0" w:space="0" w:color="auto"/>
        <w:bottom w:val="none" w:sz="0" w:space="0" w:color="auto"/>
        <w:right w:val="none" w:sz="0" w:space="0" w:color="auto"/>
      </w:divBdr>
    </w:div>
    <w:div w:id="1004356310">
      <w:bodyDiv w:val="1"/>
      <w:marLeft w:val="0"/>
      <w:marRight w:val="0"/>
      <w:marTop w:val="0"/>
      <w:marBottom w:val="0"/>
      <w:divBdr>
        <w:top w:val="none" w:sz="0" w:space="0" w:color="auto"/>
        <w:left w:val="none" w:sz="0" w:space="0" w:color="auto"/>
        <w:bottom w:val="none" w:sz="0" w:space="0" w:color="auto"/>
        <w:right w:val="none" w:sz="0" w:space="0" w:color="auto"/>
      </w:divBdr>
    </w:div>
    <w:div w:id="1004357297">
      <w:bodyDiv w:val="1"/>
      <w:marLeft w:val="0"/>
      <w:marRight w:val="0"/>
      <w:marTop w:val="0"/>
      <w:marBottom w:val="0"/>
      <w:divBdr>
        <w:top w:val="none" w:sz="0" w:space="0" w:color="auto"/>
        <w:left w:val="none" w:sz="0" w:space="0" w:color="auto"/>
        <w:bottom w:val="none" w:sz="0" w:space="0" w:color="auto"/>
        <w:right w:val="none" w:sz="0" w:space="0" w:color="auto"/>
      </w:divBdr>
    </w:div>
    <w:div w:id="1004627515">
      <w:bodyDiv w:val="1"/>
      <w:marLeft w:val="0"/>
      <w:marRight w:val="0"/>
      <w:marTop w:val="0"/>
      <w:marBottom w:val="0"/>
      <w:divBdr>
        <w:top w:val="none" w:sz="0" w:space="0" w:color="auto"/>
        <w:left w:val="none" w:sz="0" w:space="0" w:color="auto"/>
        <w:bottom w:val="none" w:sz="0" w:space="0" w:color="auto"/>
        <w:right w:val="none" w:sz="0" w:space="0" w:color="auto"/>
      </w:divBdr>
    </w:div>
    <w:div w:id="1004672059">
      <w:bodyDiv w:val="1"/>
      <w:marLeft w:val="0"/>
      <w:marRight w:val="0"/>
      <w:marTop w:val="0"/>
      <w:marBottom w:val="0"/>
      <w:divBdr>
        <w:top w:val="none" w:sz="0" w:space="0" w:color="auto"/>
        <w:left w:val="none" w:sz="0" w:space="0" w:color="auto"/>
        <w:bottom w:val="none" w:sz="0" w:space="0" w:color="auto"/>
        <w:right w:val="none" w:sz="0" w:space="0" w:color="auto"/>
      </w:divBdr>
    </w:div>
    <w:div w:id="1004743995">
      <w:bodyDiv w:val="1"/>
      <w:marLeft w:val="0"/>
      <w:marRight w:val="0"/>
      <w:marTop w:val="0"/>
      <w:marBottom w:val="0"/>
      <w:divBdr>
        <w:top w:val="none" w:sz="0" w:space="0" w:color="auto"/>
        <w:left w:val="none" w:sz="0" w:space="0" w:color="auto"/>
        <w:bottom w:val="none" w:sz="0" w:space="0" w:color="auto"/>
        <w:right w:val="none" w:sz="0" w:space="0" w:color="auto"/>
      </w:divBdr>
    </w:div>
    <w:div w:id="1004895720">
      <w:bodyDiv w:val="1"/>
      <w:marLeft w:val="0"/>
      <w:marRight w:val="0"/>
      <w:marTop w:val="0"/>
      <w:marBottom w:val="0"/>
      <w:divBdr>
        <w:top w:val="none" w:sz="0" w:space="0" w:color="auto"/>
        <w:left w:val="none" w:sz="0" w:space="0" w:color="auto"/>
        <w:bottom w:val="none" w:sz="0" w:space="0" w:color="auto"/>
        <w:right w:val="none" w:sz="0" w:space="0" w:color="auto"/>
      </w:divBdr>
    </w:div>
    <w:div w:id="1004938749">
      <w:bodyDiv w:val="1"/>
      <w:marLeft w:val="0"/>
      <w:marRight w:val="0"/>
      <w:marTop w:val="0"/>
      <w:marBottom w:val="0"/>
      <w:divBdr>
        <w:top w:val="none" w:sz="0" w:space="0" w:color="auto"/>
        <w:left w:val="none" w:sz="0" w:space="0" w:color="auto"/>
        <w:bottom w:val="none" w:sz="0" w:space="0" w:color="auto"/>
        <w:right w:val="none" w:sz="0" w:space="0" w:color="auto"/>
      </w:divBdr>
    </w:div>
    <w:div w:id="1004939030">
      <w:bodyDiv w:val="1"/>
      <w:marLeft w:val="0"/>
      <w:marRight w:val="0"/>
      <w:marTop w:val="0"/>
      <w:marBottom w:val="0"/>
      <w:divBdr>
        <w:top w:val="none" w:sz="0" w:space="0" w:color="auto"/>
        <w:left w:val="none" w:sz="0" w:space="0" w:color="auto"/>
        <w:bottom w:val="none" w:sz="0" w:space="0" w:color="auto"/>
        <w:right w:val="none" w:sz="0" w:space="0" w:color="auto"/>
      </w:divBdr>
    </w:div>
    <w:div w:id="1005013793">
      <w:bodyDiv w:val="1"/>
      <w:marLeft w:val="0"/>
      <w:marRight w:val="0"/>
      <w:marTop w:val="0"/>
      <w:marBottom w:val="0"/>
      <w:divBdr>
        <w:top w:val="none" w:sz="0" w:space="0" w:color="auto"/>
        <w:left w:val="none" w:sz="0" w:space="0" w:color="auto"/>
        <w:bottom w:val="none" w:sz="0" w:space="0" w:color="auto"/>
        <w:right w:val="none" w:sz="0" w:space="0" w:color="auto"/>
      </w:divBdr>
    </w:div>
    <w:div w:id="1005322945">
      <w:bodyDiv w:val="1"/>
      <w:marLeft w:val="0"/>
      <w:marRight w:val="0"/>
      <w:marTop w:val="0"/>
      <w:marBottom w:val="0"/>
      <w:divBdr>
        <w:top w:val="none" w:sz="0" w:space="0" w:color="auto"/>
        <w:left w:val="none" w:sz="0" w:space="0" w:color="auto"/>
        <w:bottom w:val="none" w:sz="0" w:space="0" w:color="auto"/>
        <w:right w:val="none" w:sz="0" w:space="0" w:color="auto"/>
      </w:divBdr>
    </w:div>
    <w:div w:id="1005329610">
      <w:bodyDiv w:val="1"/>
      <w:marLeft w:val="0"/>
      <w:marRight w:val="0"/>
      <w:marTop w:val="0"/>
      <w:marBottom w:val="0"/>
      <w:divBdr>
        <w:top w:val="none" w:sz="0" w:space="0" w:color="auto"/>
        <w:left w:val="none" w:sz="0" w:space="0" w:color="auto"/>
        <w:bottom w:val="none" w:sz="0" w:space="0" w:color="auto"/>
        <w:right w:val="none" w:sz="0" w:space="0" w:color="auto"/>
      </w:divBdr>
    </w:div>
    <w:div w:id="1005353747">
      <w:bodyDiv w:val="1"/>
      <w:marLeft w:val="0"/>
      <w:marRight w:val="0"/>
      <w:marTop w:val="0"/>
      <w:marBottom w:val="0"/>
      <w:divBdr>
        <w:top w:val="none" w:sz="0" w:space="0" w:color="auto"/>
        <w:left w:val="none" w:sz="0" w:space="0" w:color="auto"/>
        <w:bottom w:val="none" w:sz="0" w:space="0" w:color="auto"/>
        <w:right w:val="none" w:sz="0" w:space="0" w:color="auto"/>
      </w:divBdr>
    </w:div>
    <w:div w:id="1005519564">
      <w:bodyDiv w:val="1"/>
      <w:marLeft w:val="0"/>
      <w:marRight w:val="0"/>
      <w:marTop w:val="0"/>
      <w:marBottom w:val="0"/>
      <w:divBdr>
        <w:top w:val="none" w:sz="0" w:space="0" w:color="auto"/>
        <w:left w:val="none" w:sz="0" w:space="0" w:color="auto"/>
        <w:bottom w:val="none" w:sz="0" w:space="0" w:color="auto"/>
        <w:right w:val="none" w:sz="0" w:space="0" w:color="auto"/>
      </w:divBdr>
    </w:div>
    <w:div w:id="1005520457">
      <w:bodyDiv w:val="1"/>
      <w:marLeft w:val="0"/>
      <w:marRight w:val="0"/>
      <w:marTop w:val="0"/>
      <w:marBottom w:val="0"/>
      <w:divBdr>
        <w:top w:val="none" w:sz="0" w:space="0" w:color="auto"/>
        <w:left w:val="none" w:sz="0" w:space="0" w:color="auto"/>
        <w:bottom w:val="none" w:sz="0" w:space="0" w:color="auto"/>
        <w:right w:val="none" w:sz="0" w:space="0" w:color="auto"/>
      </w:divBdr>
    </w:div>
    <w:div w:id="1005547277">
      <w:bodyDiv w:val="1"/>
      <w:marLeft w:val="0"/>
      <w:marRight w:val="0"/>
      <w:marTop w:val="0"/>
      <w:marBottom w:val="0"/>
      <w:divBdr>
        <w:top w:val="none" w:sz="0" w:space="0" w:color="auto"/>
        <w:left w:val="none" w:sz="0" w:space="0" w:color="auto"/>
        <w:bottom w:val="none" w:sz="0" w:space="0" w:color="auto"/>
        <w:right w:val="none" w:sz="0" w:space="0" w:color="auto"/>
      </w:divBdr>
    </w:div>
    <w:div w:id="1005786137">
      <w:bodyDiv w:val="1"/>
      <w:marLeft w:val="0"/>
      <w:marRight w:val="0"/>
      <w:marTop w:val="0"/>
      <w:marBottom w:val="0"/>
      <w:divBdr>
        <w:top w:val="none" w:sz="0" w:space="0" w:color="auto"/>
        <w:left w:val="none" w:sz="0" w:space="0" w:color="auto"/>
        <w:bottom w:val="none" w:sz="0" w:space="0" w:color="auto"/>
        <w:right w:val="none" w:sz="0" w:space="0" w:color="auto"/>
      </w:divBdr>
    </w:div>
    <w:div w:id="1005981890">
      <w:bodyDiv w:val="1"/>
      <w:marLeft w:val="0"/>
      <w:marRight w:val="0"/>
      <w:marTop w:val="0"/>
      <w:marBottom w:val="0"/>
      <w:divBdr>
        <w:top w:val="none" w:sz="0" w:space="0" w:color="auto"/>
        <w:left w:val="none" w:sz="0" w:space="0" w:color="auto"/>
        <w:bottom w:val="none" w:sz="0" w:space="0" w:color="auto"/>
        <w:right w:val="none" w:sz="0" w:space="0" w:color="auto"/>
      </w:divBdr>
    </w:div>
    <w:div w:id="1006054894">
      <w:bodyDiv w:val="1"/>
      <w:marLeft w:val="0"/>
      <w:marRight w:val="0"/>
      <w:marTop w:val="0"/>
      <w:marBottom w:val="0"/>
      <w:divBdr>
        <w:top w:val="none" w:sz="0" w:space="0" w:color="auto"/>
        <w:left w:val="none" w:sz="0" w:space="0" w:color="auto"/>
        <w:bottom w:val="none" w:sz="0" w:space="0" w:color="auto"/>
        <w:right w:val="none" w:sz="0" w:space="0" w:color="auto"/>
      </w:divBdr>
    </w:div>
    <w:div w:id="1006055652">
      <w:bodyDiv w:val="1"/>
      <w:marLeft w:val="0"/>
      <w:marRight w:val="0"/>
      <w:marTop w:val="0"/>
      <w:marBottom w:val="0"/>
      <w:divBdr>
        <w:top w:val="none" w:sz="0" w:space="0" w:color="auto"/>
        <w:left w:val="none" w:sz="0" w:space="0" w:color="auto"/>
        <w:bottom w:val="none" w:sz="0" w:space="0" w:color="auto"/>
        <w:right w:val="none" w:sz="0" w:space="0" w:color="auto"/>
      </w:divBdr>
    </w:div>
    <w:div w:id="1006128064">
      <w:bodyDiv w:val="1"/>
      <w:marLeft w:val="0"/>
      <w:marRight w:val="0"/>
      <w:marTop w:val="0"/>
      <w:marBottom w:val="0"/>
      <w:divBdr>
        <w:top w:val="none" w:sz="0" w:space="0" w:color="auto"/>
        <w:left w:val="none" w:sz="0" w:space="0" w:color="auto"/>
        <w:bottom w:val="none" w:sz="0" w:space="0" w:color="auto"/>
        <w:right w:val="none" w:sz="0" w:space="0" w:color="auto"/>
      </w:divBdr>
    </w:div>
    <w:div w:id="1006176919">
      <w:bodyDiv w:val="1"/>
      <w:marLeft w:val="0"/>
      <w:marRight w:val="0"/>
      <w:marTop w:val="0"/>
      <w:marBottom w:val="0"/>
      <w:divBdr>
        <w:top w:val="none" w:sz="0" w:space="0" w:color="auto"/>
        <w:left w:val="none" w:sz="0" w:space="0" w:color="auto"/>
        <w:bottom w:val="none" w:sz="0" w:space="0" w:color="auto"/>
        <w:right w:val="none" w:sz="0" w:space="0" w:color="auto"/>
      </w:divBdr>
    </w:div>
    <w:div w:id="1006371264">
      <w:bodyDiv w:val="1"/>
      <w:marLeft w:val="0"/>
      <w:marRight w:val="0"/>
      <w:marTop w:val="0"/>
      <w:marBottom w:val="0"/>
      <w:divBdr>
        <w:top w:val="none" w:sz="0" w:space="0" w:color="auto"/>
        <w:left w:val="none" w:sz="0" w:space="0" w:color="auto"/>
        <w:bottom w:val="none" w:sz="0" w:space="0" w:color="auto"/>
        <w:right w:val="none" w:sz="0" w:space="0" w:color="auto"/>
      </w:divBdr>
    </w:div>
    <w:div w:id="1006401869">
      <w:bodyDiv w:val="1"/>
      <w:marLeft w:val="0"/>
      <w:marRight w:val="0"/>
      <w:marTop w:val="0"/>
      <w:marBottom w:val="0"/>
      <w:divBdr>
        <w:top w:val="none" w:sz="0" w:space="0" w:color="auto"/>
        <w:left w:val="none" w:sz="0" w:space="0" w:color="auto"/>
        <w:bottom w:val="none" w:sz="0" w:space="0" w:color="auto"/>
        <w:right w:val="none" w:sz="0" w:space="0" w:color="auto"/>
      </w:divBdr>
    </w:div>
    <w:div w:id="1006438831">
      <w:bodyDiv w:val="1"/>
      <w:marLeft w:val="0"/>
      <w:marRight w:val="0"/>
      <w:marTop w:val="0"/>
      <w:marBottom w:val="0"/>
      <w:divBdr>
        <w:top w:val="none" w:sz="0" w:space="0" w:color="auto"/>
        <w:left w:val="none" w:sz="0" w:space="0" w:color="auto"/>
        <w:bottom w:val="none" w:sz="0" w:space="0" w:color="auto"/>
        <w:right w:val="none" w:sz="0" w:space="0" w:color="auto"/>
      </w:divBdr>
    </w:div>
    <w:div w:id="1006515166">
      <w:bodyDiv w:val="1"/>
      <w:marLeft w:val="0"/>
      <w:marRight w:val="0"/>
      <w:marTop w:val="0"/>
      <w:marBottom w:val="0"/>
      <w:divBdr>
        <w:top w:val="none" w:sz="0" w:space="0" w:color="auto"/>
        <w:left w:val="none" w:sz="0" w:space="0" w:color="auto"/>
        <w:bottom w:val="none" w:sz="0" w:space="0" w:color="auto"/>
        <w:right w:val="none" w:sz="0" w:space="0" w:color="auto"/>
      </w:divBdr>
    </w:div>
    <w:div w:id="1006517295">
      <w:bodyDiv w:val="1"/>
      <w:marLeft w:val="0"/>
      <w:marRight w:val="0"/>
      <w:marTop w:val="0"/>
      <w:marBottom w:val="0"/>
      <w:divBdr>
        <w:top w:val="none" w:sz="0" w:space="0" w:color="auto"/>
        <w:left w:val="none" w:sz="0" w:space="0" w:color="auto"/>
        <w:bottom w:val="none" w:sz="0" w:space="0" w:color="auto"/>
        <w:right w:val="none" w:sz="0" w:space="0" w:color="auto"/>
      </w:divBdr>
    </w:div>
    <w:div w:id="1006522586">
      <w:bodyDiv w:val="1"/>
      <w:marLeft w:val="0"/>
      <w:marRight w:val="0"/>
      <w:marTop w:val="0"/>
      <w:marBottom w:val="0"/>
      <w:divBdr>
        <w:top w:val="none" w:sz="0" w:space="0" w:color="auto"/>
        <w:left w:val="none" w:sz="0" w:space="0" w:color="auto"/>
        <w:bottom w:val="none" w:sz="0" w:space="0" w:color="auto"/>
        <w:right w:val="none" w:sz="0" w:space="0" w:color="auto"/>
      </w:divBdr>
    </w:div>
    <w:div w:id="1006592360">
      <w:bodyDiv w:val="1"/>
      <w:marLeft w:val="0"/>
      <w:marRight w:val="0"/>
      <w:marTop w:val="0"/>
      <w:marBottom w:val="0"/>
      <w:divBdr>
        <w:top w:val="none" w:sz="0" w:space="0" w:color="auto"/>
        <w:left w:val="none" w:sz="0" w:space="0" w:color="auto"/>
        <w:bottom w:val="none" w:sz="0" w:space="0" w:color="auto"/>
        <w:right w:val="none" w:sz="0" w:space="0" w:color="auto"/>
      </w:divBdr>
    </w:div>
    <w:div w:id="1006785142">
      <w:bodyDiv w:val="1"/>
      <w:marLeft w:val="0"/>
      <w:marRight w:val="0"/>
      <w:marTop w:val="0"/>
      <w:marBottom w:val="0"/>
      <w:divBdr>
        <w:top w:val="none" w:sz="0" w:space="0" w:color="auto"/>
        <w:left w:val="none" w:sz="0" w:space="0" w:color="auto"/>
        <w:bottom w:val="none" w:sz="0" w:space="0" w:color="auto"/>
        <w:right w:val="none" w:sz="0" w:space="0" w:color="auto"/>
      </w:divBdr>
    </w:div>
    <w:div w:id="1006975581">
      <w:bodyDiv w:val="1"/>
      <w:marLeft w:val="0"/>
      <w:marRight w:val="0"/>
      <w:marTop w:val="0"/>
      <w:marBottom w:val="0"/>
      <w:divBdr>
        <w:top w:val="none" w:sz="0" w:space="0" w:color="auto"/>
        <w:left w:val="none" w:sz="0" w:space="0" w:color="auto"/>
        <w:bottom w:val="none" w:sz="0" w:space="0" w:color="auto"/>
        <w:right w:val="none" w:sz="0" w:space="0" w:color="auto"/>
      </w:divBdr>
    </w:div>
    <w:div w:id="1006976215">
      <w:bodyDiv w:val="1"/>
      <w:marLeft w:val="0"/>
      <w:marRight w:val="0"/>
      <w:marTop w:val="0"/>
      <w:marBottom w:val="0"/>
      <w:divBdr>
        <w:top w:val="none" w:sz="0" w:space="0" w:color="auto"/>
        <w:left w:val="none" w:sz="0" w:space="0" w:color="auto"/>
        <w:bottom w:val="none" w:sz="0" w:space="0" w:color="auto"/>
        <w:right w:val="none" w:sz="0" w:space="0" w:color="auto"/>
      </w:divBdr>
    </w:div>
    <w:div w:id="1007094210">
      <w:bodyDiv w:val="1"/>
      <w:marLeft w:val="0"/>
      <w:marRight w:val="0"/>
      <w:marTop w:val="0"/>
      <w:marBottom w:val="0"/>
      <w:divBdr>
        <w:top w:val="none" w:sz="0" w:space="0" w:color="auto"/>
        <w:left w:val="none" w:sz="0" w:space="0" w:color="auto"/>
        <w:bottom w:val="none" w:sz="0" w:space="0" w:color="auto"/>
        <w:right w:val="none" w:sz="0" w:space="0" w:color="auto"/>
      </w:divBdr>
    </w:div>
    <w:div w:id="1007095245">
      <w:bodyDiv w:val="1"/>
      <w:marLeft w:val="0"/>
      <w:marRight w:val="0"/>
      <w:marTop w:val="0"/>
      <w:marBottom w:val="0"/>
      <w:divBdr>
        <w:top w:val="none" w:sz="0" w:space="0" w:color="auto"/>
        <w:left w:val="none" w:sz="0" w:space="0" w:color="auto"/>
        <w:bottom w:val="none" w:sz="0" w:space="0" w:color="auto"/>
        <w:right w:val="none" w:sz="0" w:space="0" w:color="auto"/>
      </w:divBdr>
    </w:div>
    <w:div w:id="1007247245">
      <w:bodyDiv w:val="1"/>
      <w:marLeft w:val="0"/>
      <w:marRight w:val="0"/>
      <w:marTop w:val="0"/>
      <w:marBottom w:val="0"/>
      <w:divBdr>
        <w:top w:val="none" w:sz="0" w:space="0" w:color="auto"/>
        <w:left w:val="none" w:sz="0" w:space="0" w:color="auto"/>
        <w:bottom w:val="none" w:sz="0" w:space="0" w:color="auto"/>
        <w:right w:val="none" w:sz="0" w:space="0" w:color="auto"/>
      </w:divBdr>
    </w:div>
    <w:div w:id="1007251219">
      <w:bodyDiv w:val="1"/>
      <w:marLeft w:val="0"/>
      <w:marRight w:val="0"/>
      <w:marTop w:val="0"/>
      <w:marBottom w:val="0"/>
      <w:divBdr>
        <w:top w:val="none" w:sz="0" w:space="0" w:color="auto"/>
        <w:left w:val="none" w:sz="0" w:space="0" w:color="auto"/>
        <w:bottom w:val="none" w:sz="0" w:space="0" w:color="auto"/>
        <w:right w:val="none" w:sz="0" w:space="0" w:color="auto"/>
      </w:divBdr>
    </w:div>
    <w:div w:id="1007293979">
      <w:bodyDiv w:val="1"/>
      <w:marLeft w:val="0"/>
      <w:marRight w:val="0"/>
      <w:marTop w:val="0"/>
      <w:marBottom w:val="0"/>
      <w:divBdr>
        <w:top w:val="none" w:sz="0" w:space="0" w:color="auto"/>
        <w:left w:val="none" w:sz="0" w:space="0" w:color="auto"/>
        <w:bottom w:val="none" w:sz="0" w:space="0" w:color="auto"/>
        <w:right w:val="none" w:sz="0" w:space="0" w:color="auto"/>
      </w:divBdr>
    </w:div>
    <w:div w:id="1007363221">
      <w:bodyDiv w:val="1"/>
      <w:marLeft w:val="0"/>
      <w:marRight w:val="0"/>
      <w:marTop w:val="0"/>
      <w:marBottom w:val="0"/>
      <w:divBdr>
        <w:top w:val="none" w:sz="0" w:space="0" w:color="auto"/>
        <w:left w:val="none" w:sz="0" w:space="0" w:color="auto"/>
        <w:bottom w:val="none" w:sz="0" w:space="0" w:color="auto"/>
        <w:right w:val="none" w:sz="0" w:space="0" w:color="auto"/>
      </w:divBdr>
    </w:div>
    <w:div w:id="1007366858">
      <w:bodyDiv w:val="1"/>
      <w:marLeft w:val="0"/>
      <w:marRight w:val="0"/>
      <w:marTop w:val="0"/>
      <w:marBottom w:val="0"/>
      <w:divBdr>
        <w:top w:val="none" w:sz="0" w:space="0" w:color="auto"/>
        <w:left w:val="none" w:sz="0" w:space="0" w:color="auto"/>
        <w:bottom w:val="none" w:sz="0" w:space="0" w:color="auto"/>
        <w:right w:val="none" w:sz="0" w:space="0" w:color="auto"/>
      </w:divBdr>
    </w:div>
    <w:div w:id="1007367373">
      <w:bodyDiv w:val="1"/>
      <w:marLeft w:val="0"/>
      <w:marRight w:val="0"/>
      <w:marTop w:val="0"/>
      <w:marBottom w:val="0"/>
      <w:divBdr>
        <w:top w:val="none" w:sz="0" w:space="0" w:color="auto"/>
        <w:left w:val="none" w:sz="0" w:space="0" w:color="auto"/>
        <w:bottom w:val="none" w:sz="0" w:space="0" w:color="auto"/>
        <w:right w:val="none" w:sz="0" w:space="0" w:color="auto"/>
      </w:divBdr>
    </w:div>
    <w:div w:id="1007368045">
      <w:bodyDiv w:val="1"/>
      <w:marLeft w:val="0"/>
      <w:marRight w:val="0"/>
      <w:marTop w:val="0"/>
      <w:marBottom w:val="0"/>
      <w:divBdr>
        <w:top w:val="none" w:sz="0" w:space="0" w:color="auto"/>
        <w:left w:val="none" w:sz="0" w:space="0" w:color="auto"/>
        <w:bottom w:val="none" w:sz="0" w:space="0" w:color="auto"/>
        <w:right w:val="none" w:sz="0" w:space="0" w:color="auto"/>
      </w:divBdr>
    </w:div>
    <w:div w:id="1007515656">
      <w:bodyDiv w:val="1"/>
      <w:marLeft w:val="0"/>
      <w:marRight w:val="0"/>
      <w:marTop w:val="0"/>
      <w:marBottom w:val="0"/>
      <w:divBdr>
        <w:top w:val="none" w:sz="0" w:space="0" w:color="auto"/>
        <w:left w:val="none" w:sz="0" w:space="0" w:color="auto"/>
        <w:bottom w:val="none" w:sz="0" w:space="0" w:color="auto"/>
        <w:right w:val="none" w:sz="0" w:space="0" w:color="auto"/>
      </w:divBdr>
    </w:div>
    <w:div w:id="1007630816">
      <w:bodyDiv w:val="1"/>
      <w:marLeft w:val="0"/>
      <w:marRight w:val="0"/>
      <w:marTop w:val="0"/>
      <w:marBottom w:val="0"/>
      <w:divBdr>
        <w:top w:val="none" w:sz="0" w:space="0" w:color="auto"/>
        <w:left w:val="none" w:sz="0" w:space="0" w:color="auto"/>
        <w:bottom w:val="none" w:sz="0" w:space="0" w:color="auto"/>
        <w:right w:val="none" w:sz="0" w:space="0" w:color="auto"/>
      </w:divBdr>
    </w:div>
    <w:div w:id="1007639852">
      <w:bodyDiv w:val="1"/>
      <w:marLeft w:val="0"/>
      <w:marRight w:val="0"/>
      <w:marTop w:val="0"/>
      <w:marBottom w:val="0"/>
      <w:divBdr>
        <w:top w:val="none" w:sz="0" w:space="0" w:color="auto"/>
        <w:left w:val="none" w:sz="0" w:space="0" w:color="auto"/>
        <w:bottom w:val="none" w:sz="0" w:space="0" w:color="auto"/>
        <w:right w:val="none" w:sz="0" w:space="0" w:color="auto"/>
      </w:divBdr>
    </w:div>
    <w:div w:id="1007829469">
      <w:bodyDiv w:val="1"/>
      <w:marLeft w:val="0"/>
      <w:marRight w:val="0"/>
      <w:marTop w:val="0"/>
      <w:marBottom w:val="0"/>
      <w:divBdr>
        <w:top w:val="none" w:sz="0" w:space="0" w:color="auto"/>
        <w:left w:val="none" w:sz="0" w:space="0" w:color="auto"/>
        <w:bottom w:val="none" w:sz="0" w:space="0" w:color="auto"/>
        <w:right w:val="none" w:sz="0" w:space="0" w:color="auto"/>
      </w:divBdr>
    </w:div>
    <w:div w:id="1007899196">
      <w:bodyDiv w:val="1"/>
      <w:marLeft w:val="0"/>
      <w:marRight w:val="0"/>
      <w:marTop w:val="0"/>
      <w:marBottom w:val="0"/>
      <w:divBdr>
        <w:top w:val="none" w:sz="0" w:space="0" w:color="auto"/>
        <w:left w:val="none" w:sz="0" w:space="0" w:color="auto"/>
        <w:bottom w:val="none" w:sz="0" w:space="0" w:color="auto"/>
        <w:right w:val="none" w:sz="0" w:space="0" w:color="auto"/>
      </w:divBdr>
    </w:div>
    <w:div w:id="1007947903">
      <w:bodyDiv w:val="1"/>
      <w:marLeft w:val="0"/>
      <w:marRight w:val="0"/>
      <w:marTop w:val="0"/>
      <w:marBottom w:val="0"/>
      <w:divBdr>
        <w:top w:val="none" w:sz="0" w:space="0" w:color="auto"/>
        <w:left w:val="none" w:sz="0" w:space="0" w:color="auto"/>
        <w:bottom w:val="none" w:sz="0" w:space="0" w:color="auto"/>
        <w:right w:val="none" w:sz="0" w:space="0" w:color="auto"/>
      </w:divBdr>
    </w:div>
    <w:div w:id="1007974753">
      <w:bodyDiv w:val="1"/>
      <w:marLeft w:val="0"/>
      <w:marRight w:val="0"/>
      <w:marTop w:val="0"/>
      <w:marBottom w:val="0"/>
      <w:divBdr>
        <w:top w:val="none" w:sz="0" w:space="0" w:color="auto"/>
        <w:left w:val="none" w:sz="0" w:space="0" w:color="auto"/>
        <w:bottom w:val="none" w:sz="0" w:space="0" w:color="auto"/>
        <w:right w:val="none" w:sz="0" w:space="0" w:color="auto"/>
      </w:divBdr>
    </w:div>
    <w:div w:id="1008096502">
      <w:bodyDiv w:val="1"/>
      <w:marLeft w:val="0"/>
      <w:marRight w:val="0"/>
      <w:marTop w:val="0"/>
      <w:marBottom w:val="0"/>
      <w:divBdr>
        <w:top w:val="none" w:sz="0" w:space="0" w:color="auto"/>
        <w:left w:val="none" w:sz="0" w:space="0" w:color="auto"/>
        <w:bottom w:val="none" w:sz="0" w:space="0" w:color="auto"/>
        <w:right w:val="none" w:sz="0" w:space="0" w:color="auto"/>
      </w:divBdr>
    </w:div>
    <w:div w:id="1008210826">
      <w:bodyDiv w:val="1"/>
      <w:marLeft w:val="0"/>
      <w:marRight w:val="0"/>
      <w:marTop w:val="0"/>
      <w:marBottom w:val="0"/>
      <w:divBdr>
        <w:top w:val="none" w:sz="0" w:space="0" w:color="auto"/>
        <w:left w:val="none" w:sz="0" w:space="0" w:color="auto"/>
        <w:bottom w:val="none" w:sz="0" w:space="0" w:color="auto"/>
        <w:right w:val="none" w:sz="0" w:space="0" w:color="auto"/>
      </w:divBdr>
    </w:div>
    <w:div w:id="1008213644">
      <w:bodyDiv w:val="1"/>
      <w:marLeft w:val="0"/>
      <w:marRight w:val="0"/>
      <w:marTop w:val="0"/>
      <w:marBottom w:val="0"/>
      <w:divBdr>
        <w:top w:val="none" w:sz="0" w:space="0" w:color="auto"/>
        <w:left w:val="none" w:sz="0" w:space="0" w:color="auto"/>
        <w:bottom w:val="none" w:sz="0" w:space="0" w:color="auto"/>
        <w:right w:val="none" w:sz="0" w:space="0" w:color="auto"/>
      </w:divBdr>
    </w:div>
    <w:div w:id="1008217643">
      <w:bodyDiv w:val="1"/>
      <w:marLeft w:val="0"/>
      <w:marRight w:val="0"/>
      <w:marTop w:val="0"/>
      <w:marBottom w:val="0"/>
      <w:divBdr>
        <w:top w:val="none" w:sz="0" w:space="0" w:color="auto"/>
        <w:left w:val="none" w:sz="0" w:space="0" w:color="auto"/>
        <w:bottom w:val="none" w:sz="0" w:space="0" w:color="auto"/>
        <w:right w:val="none" w:sz="0" w:space="0" w:color="auto"/>
      </w:divBdr>
    </w:div>
    <w:div w:id="1008286167">
      <w:bodyDiv w:val="1"/>
      <w:marLeft w:val="0"/>
      <w:marRight w:val="0"/>
      <w:marTop w:val="0"/>
      <w:marBottom w:val="0"/>
      <w:divBdr>
        <w:top w:val="none" w:sz="0" w:space="0" w:color="auto"/>
        <w:left w:val="none" w:sz="0" w:space="0" w:color="auto"/>
        <w:bottom w:val="none" w:sz="0" w:space="0" w:color="auto"/>
        <w:right w:val="none" w:sz="0" w:space="0" w:color="auto"/>
      </w:divBdr>
    </w:div>
    <w:div w:id="1008294305">
      <w:bodyDiv w:val="1"/>
      <w:marLeft w:val="0"/>
      <w:marRight w:val="0"/>
      <w:marTop w:val="0"/>
      <w:marBottom w:val="0"/>
      <w:divBdr>
        <w:top w:val="none" w:sz="0" w:space="0" w:color="auto"/>
        <w:left w:val="none" w:sz="0" w:space="0" w:color="auto"/>
        <w:bottom w:val="none" w:sz="0" w:space="0" w:color="auto"/>
        <w:right w:val="none" w:sz="0" w:space="0" w:color="auto"/>
      </w:divBdr>
    </w:div>
    <w:div w:id="1008363741">
      <w:bodyDiv w:val="1"/>
      <w:marLeft w:val="0"/>
      <w:marRight w:val="0"/>
      <w:marTop w:val="0"/>
      <w:marBottom w:val="0"/>
      <w:divBdr>
        <w:top w:val="none" w:sz="0" w:space="0" w:color="auto"/>
        <w:left w:val="none" w:sz="0" w:space="0" w:color="auto"/>
        <w:bottom w:val="none" w:sz="0" w:space="0" w:color="auto"/>
        <w:right w:val="none" w:sz="0" w:space="0" w:color="auto"/>
      </w:divBdr>
    </w:div>
    <w:div w:id="1008367262">
      <w:bodyDiv w:val="1"/>
      <w:marLeft w:val="0"/>
      <w:marRight w:val="0"/>
      <w:marTop w:val="0"/>
      <w:marBottom w:val="0"/>
      <w:divBdr>
        <w:top w:val="none" w:sz="0" w:space="0" w:color="auto"/>
        <w:left w:val="none" w:sz="0" w:space="0" w:color="auto"/>
        <w:bottom w:val="none" w:sz="0" w:space="0" w:color="auto"/>
        <w:right w:val="none" w:sz="0" w:space="0" w:color="auto"/>
      </w:divBdr>
    </w:div>
    <w:div w:id="1008405351">
      <w:bodyDiv w:val="1"/>
      <w:marLeft w:val="0"/>
      <w:marRight w:val="0"/>
      <w:marTop w:val="0"/>
      <w:marBottom w:val="0"/>
      <w:divBdr>
        <w:top w:val="none" w:sz="0" w:space="0" w:color="auto"/>
        <w:left w:val="none" w:sz="0" w:space="0" w:color="auto"/>
        <w:bottom w:val="none" w:sz="0" w:space="0" w:color="auto"/>
        <w:right w:val="none" w:sz="0" w:space="0" w:color="auto"/>
      </w:divBdr>
    </w:div>
    <w:div w:id="1008485328">
      <w:bodyDiv w:val="1"/>
      <w:marLeft w:val="0"/>
      <w:marRight w:val="0"/>
      <w:marTop w:val="0"/>
      <w:marBottom w:val="0"/>
      <w:divBdr>
        <w:top w:val="none" w:sz="0" w:space="0" w:color="auto"/>
        <w:left w:val="none" w:sz="0" w:space="0" w:color="auto"/>
        <w:bottom w:val="none" w:sz="0" w:space="0" w:color="auto"/>
        <w:right w:val="none" w:sz="0" w:space="0" w:color="auto"/>
      </w:divBdr>
    </w:div>
    <w:div w:id="1008754268">
      <w:bodyDiv w:val="1"/>
      <w:marLeft w:val="0"/>
      <w:marRight w:val="0"/>
      <w:marTop w:val="0"/>
      <w:marBottom w:val="0"/>
      <w:divBdr>
        <w:top w:val="none" w:sz="0" w:space="0" w:color="auto"/>
        <w:left w:val="none" w:sz="0" w:space="0" w:color="auto"/>
        <w:bottom w:val="none" w:sz="0" w:space="0" w:color="auto"/>
        <w:right w:val="none" w:sz="0" w:space="0" w:color="auto"/>
      </w:divBdr>
    </w:div>
    <w:div w:id="1008993070">
      <w:bodyDiv w:val="1"/>
      <w:marLeft w:val="0"/>
      <w:marRight w:val="0"/>
      <w:marTop w:val="0"/>
      <w:marBottom w:val="0"/>
      <w:divBdr>
        <w:top w:val="none" w:sz="0" w:space="0" w:color="auto"/>
        <w:left w:val="none" w:sz="0" w:space="0" w:color="auto"/>
        <w:bottom w:val="none" w:sz="0" w:space="0" w:color="auto"/>
        <w:right w:val="none" w:sz="0" w:space="0" w:color="auto"/>
      </w:divBdr>
    </w:div>
    <w:div w:id="1009020614">
      <w:bodyDiv w:val="1"/>
      <w:marLeft w:val="0"/>
      <w:marRight w:val="0"/>
      <w:marTop w:val="0"/>
      <w:marBottom w:val="0"/>
      <w:divBdr>
        <w:top w:val="none" w:sz="0" w:space="0" w:color="auto"/>
        <w:left w:val="none" w:sz="0" w:space="0" w:color="auto"/>
        <w:bottom w:val="none" w:sz="0" w:space="0" w:color="auto"/>
        <w:right w:val="none" w:sz="0" w:space="0" w:color="auto"/>
      </w:divBdr>
    </w:div>
    <w:div w:id="1009059668">
      <w:bodyDiv w:val="1"/>
      <w:marLeft w:val="0"/>
      <w:marRight w:val="0"/>
      <w:marTop w:val="0"/>
      <w:marBottom w:val="0"/>
      <w:divBdr>
        <w:top w:val="none" w:sz="0" w:space="0" w:color="auto"/>
        <w:left w:val="none" w:sz="0" w:space="0" w:color="auto"/>
        <w:bottom w:val="none" w:sz="0" w:space="0" w:color="auto"/>
        <w:right w:val="none" w:sz="0" w:space="0" w:color="auto"/>
      </w:divBdr>
    </w:div>
    <w:div w:id="1009136153">
      <w:bodyDiv w:val="1"/>
      <w:marLeft w:val="0"/>
      <w:marRight w:val="0"/>
      <w:marTop w:val="0"/>
      <w:marBottom w:val="0"/>
      <w:divBdr>
        <w:top w:val="none" w:sz="0" w:space="0" w:color="auto"/>
        <w:left w:val="none" w:sz="0" w:space="0" w:color="auto"/>
        <w:bottom w:val="none" w:sz="0" w:space="0" w:color="auto"/>
        <w:right w:val="none" w:sz="0" w:space="0" w:color="auto"/>
      </w:divBdr>
    </w:div>
    <w:div w:id="1009139401">
      <w:bodyDiv w:val="1"/>
      <w:marLeft w:val="0"/>
      <w:marRight w:val="0"/>
      <w:marTop w:val="0"/>
      <w:marBottom w:val="0"/>
      <w:divBdr>
        <w:top w:val="none" w:sz="0" w:space="0" w:color="auto"/>
        <w:left w:val="none" w:sz="0" w:space="0" w:color="auto"/>
        <w:bottom w:val="none" w:sz="0" w:space="0" w:color="auto"/>
        <w:right w:val="none" w:sz="0" w:space="0" w:color="auto"/>
      </w:divBdr>
    </w:div>
    <w:div w:id="1009404379">
      <w:bodyDiv w:val="1"/>
      <w:marLeft w:val="0"/>
      <w:marRight w:val="0"/>
      <w:marTop w:val="0"/>
      <w:marBottom w:val="0"/>
      <w:divBdr>
        <w:top w:val="none" w:sz="0" w:space="0" w:color="auto"/>
        <w:left w:val="none" w:sz="0" w:space="0" w:color="auto"/>
        <w:bottom w:val="none" w:sz="0" w:space="0" w:color="auto"/>
        <w:right w:val="none" w:sz="0" w:space="0" w:color="auto"/>
      </w:divBdr>
    </w:div>
    <w:div w:id="1009407328">
      <w:bodyDiv w:val="1"/>
      <w:marLeft w:val="0"/>
      <w:marRight w:val="0"/>
      <w:marTop w:val="0"/>
      <w:marBottom w:val="0"/>
      <w:divBdr>
        <w:top w:val="none" w:sz="0" w:space="0" w:color="auto"/>
        <w:left w:val="none" w:sz="0" w:space="0" w:color="auto"/>
        <w:bottom w:val="none" w:sz="0" w:space="0" w:color="auto"/>
        <w:right w:val="none" w:sz="0" w:space="0" w:color="auto"/>
      </w:divBdr>
    </w:div>
    <w:div w:id="1009451741">
      <w:bodyDiv w:val="1"/>
      <w:marLeft w:val="0"/>
      <w:marRight w:val="0"/>
      <w:marTop w:val="0"/>
      <w:marBottom w:val="0"/>
      <w:divBdr>
        <w:top w:val="none" w:sz="0" w:space="0" w:color="auto"/>
        <w:left w:val="none" w:sz="0" w:space="0" w:color="auto"/>
        <w:bottom w:val="none" w:sz="0" w:space="0" w:color="auto"/>
        <w:right w:val="none" w:sz="0" w:space="0" w:color="auto"/>
      </w:divBdr>
    </w:div>
    <w:div w:id="1009481185">
      <w:bodyDiv w:val="1"/>
      <w:marLeft w:val="0"/>
      <w:marRight w:val="0"/>
      <w:marTop w:val="0"/>
      <w:marBottom w:val="0"/>
      <w:divBdr>
        <w:top w:val="none" w:sz="0" w:space="0" w:color="auto"/>
        <w:left w:val="none" w:sz="0" w:space="0" w:color="auto"/>
        <w:bottom w:val="none" w:sz="0" w:space="0" w:color="auto"/>
        <w:right w:val="none" w:sz="0" w:space="0" w:color="auto"/>
      </w:divBdr>
    </w:div>
    <w:div w:id="1009527267">
      <w:bodyDiv w:val="1"/>
      <w:marLeft w:val="0"/>
      <w:marRight w:val="0"/>
      <w:marTop w:val="0"/>
      <w:marBottom w:val="0"/>
      <w:divBdr>
        <w:top w:val="none" w:sz="0" w:space="0" w:color="auto"/>
        <w:left w:val="none" w:sz="0" w:space="0" w:color="auto"/>
        <w:bottom w:val="none" w:sz="0" w:space="0" w:color="auto"/>
        <w:right w:val="none" w:sz="0" w:space="0" w:color="auto"/>
      </w:divBdr>
    </w:div>
    <w:div w:id="1009679162">
      <w:bodyDiv w:val="1"/>
      <w:marLeft w:val="0"/>
      <w:marRight w:val="0"/>
      <w:marTop w:val="0"/>
      <w:marBottom w:val="0"/>
      <w:divBdr>
        <w:top w:val="none" w:sz="0" w:space="0" w:color="auto"/>
        <w:left w:val="none" w:sz="0" w:space="0" w:color="auto"/>
        <w:bottom w:val="none" w:sz="0" w:space="0" w:color="auto"/>
        <w:right w:val="none" w:sz="0" w:space="0" w:color="auto"/>
      </w:divBdr>
    </w:div>
    <w:div w:id="1009719648">
      <w:bodyDiv w:val="1"/>
      <w:marLeft w:val="0"/>
      <w:marRight w:val="0"/>
      <w:marTop w:val="0"/>
      <w:marBottom w:val="0"/>
      <w:divBdr>
        <w:top w:val="none" w:sz="0" w:space="0" w:color="auto"/>
        <w:left w:val="none" w:sz="0" w:space="0" w:color="auto"/>
        <w:bottom w:val="none" w:sz="0" w:space="0" w:color="auto"/>
        <w:right w:val="none" w:sz="0" w:space="0" w:color="auto"/>
      </w:divBdr>
    </w:div>
    <w:div w:id="1009721086">
      <w:bodyDiv w:val="1"/>
      <w:marLeft w:val="0"/>
      <w:marRight w:val="0"/>
      <w:marTop w:val="0"/>
      <w:marBottom w:val="0"/>
      <w:divBdr>
        <w:top w:val="none" w:sz="0" w:space="0" w:color="auto"/>
        <w:left w:val="none" w:sz="0" w:space="0" w:color="auto"/>
        <w:bottom w:val="none" w:sz="0" w:space="0" w:color="auto"/>
        <w:right w:val="none" w:sz="0" w:space="0" w:color="auto"/>
      </w:divBdr>
    </w:div>
    <w:div w:id="1009988656">
      <w:bodyDiv w:val="1"/>
      <w:marLeft w:val="0"/>
      <w:marRight w:val="0"/>
      <w:marTop w:val="0"/>
      <w:marBottom w:val="0"/>
      <w:divBdr>
        <w:top w:val="none" w:sz="0" w:space="0" w:color="auto"/>
        <w:left w:val="none" w:sz="0" w:space="0" w:color="auto"/>
        <w:bottom w:val="none" w:sz="0" w:space="0" w:color="auto"/>
        <w:right w:val="none" w:sz="0" w:space="0" w:color="auto"/>
      </w:divBdr>
    </w:div>
    <w:div w:id="1010109513">
      <w:bodyDiv w:val="1"/>
      <w:marLeft w:val="0"/>
      <w:marRight w:val="0"/>
      <w:marTop w:val="0"/>
      <w:marBottom w:val="0"/>
      <w:divBdr>
        <w:top w:val="none" w:sz="0" w:space="0" w:color="auto"/>
        <w:left w:val="none" w:sz="0" w:space="0" w:color="auto"/>
        <w:bottom w:val="none" w:sz="0" w:space="0" w:color="auto"/>
        <w:right w:val="none" w:sz="0" w:space="0" w:color="auto"/>
      </w:divBdr>
    </w:div>
    <w:div w:id="1010177303">
      <w:bodyDiv w:val="1"/>
      <w:marLeft w:val="0"/>
      <w:marRight w:val="0"/>
      <w:marTop w:val="0"/>
      <w:marBottom w:val="0"/>
      <w:divBdr>
        <w:top w:val="none" w:sz="0" w:space="0" w:color="auto"/>
        <w:left w:val="none" w:sz="0" w:space="0" w:color="auto"/>
        <w:bottom w:val="none" w:sz="0" w:space="0" w:color="auto"/>
        <w:right w:val="none" w:sz="0" w:space="0" w:color="auto"/>
      </w:divBdr>
    </w:div>
    <w:div w:id="1010447665">
      <w:bodyDiv w:val="1"/>
      <w:marLeft w:val="0"/>
      <w:marRight w:val="0"/>
      <w:marTop w:val="0"/>
      <w:marBottom w:val="0"/>
      <w:divBdr>
        <w:top w:val="none" w:sz="0" w:space="0" w:color="auto"/>
        <w:left w:val="none" w:sz="0" w:space="0" w:color="auto"/>
        <w:bottom w:val="none" w:sz="0" w:space="0" w:color="auto"/>
        <w:right w:val="none" w:sz="0" w:space="0" w:color="auto"/>
      </w:divBdr>
    </w:div>
    <w:div w:id="1010520237">
      <w:bodyDiv w:val="1"/>
      <w:marLeft w:val="0"/>
      <w:marRight w:val="0"/>
      <w:marTop w:val="0"/>
      <w:marBottom w:val="0"/>
      <w:divBdr>
        <w:top w:val="none" w:sz="0" w:space="0" w:color="auto"/>
        <w:left w:val="none" w:sz="0" w:space="0" w:color="auto"/>
        <w:bottom w:val="none" w:sz="0" w:space="0" w:color="auto"/>
        <w:right w:val="none" w:sz="0" w:space="0" w:color="auto"/>
      </w:divBdr>
    </w:div>
    <w:div w:id="1010569546">
      <w:bodyDiv w:val="1"/>
      <w:marLeft w:val="0"/>
      <w:marRight w:val="0"/>
      <w:marTop w:val="0"/>
      <w:marBottom w:val="0"/>
      <w:divBdr>
        <w:top w:val="none" w:sz="0" w:space="0" w:color="auto"/>
        <w:left w:val="none" w:sz="0" w:space="0" w:color="auto"/>
        <w:bottom w:val="none" w:sz="0" w:space="0" w:color="auto"/>
        <w:right w:val="none" w:sz="0" w:space="0" w:color="auto"/>
      </w:divBdr>
    </w:div>
    <w:div w:id="1010647525">
      <w:bodyDiv w:val="1"/>
      <w:marLeft w:val="0"/>
      <w:marRight w:val="0"/>
      <w:marTop w:val="0"/>
      <w:marBottom w:val="0"/>
      <w:divBdr>
        <w:top w:val="none" w:sz="0" w:space="0" w:color="auto"/>
        <w:left w:val="none" w:sz="0" w:space="0" w:color="auto"/>
        <w:bottom w:val="none" w:sz="0" w:space="0" w:color="auto"/>
        <w:right w:val="none" w:sz="0" w:space="0" w:color="auto"/>
      </w:divBdr>
    </w:div>
    <w:div w:id="1010718380">
      <w:bodyDiv w:val="1"/>
      <w:marLeft w:val="0"/>
      <w:marRight w:val="0"/>
      <w:marTop w:val="0"/>
      <w:marBottom w:val="0"/>
      <w:divBdr>
        <w:top w:val="none" w:sz="0" w:space="0" w:color="auto"/>
        <w:left w:val="none" w:sz="0" w:space="0" w:color="auto"/>
        <w:bottom w:val="none" w:sz="0" w:space="0" w:color="auto"/>
        <w:right w:val="none" w:sz="0" w:space="0" w:color="auto"/>
      </w:divBdr>
    </w:div>
    <w:div w:id="1010790376">
      <w:bodyDiv w:val="1"/>
      <w:marLeft w:val="0"/>
      <w:marRight w:val="0"/>
      <w:marTop w:val="0"/>
      <w:marBottom w:val="0"/>
      <w:divBdr>
        <w:top w:val="none" w:sz="0" w:space="0" w:color="auto"/>
        <w:left w:val="none" w:sz="0" w:space="0" w:color="auto"/>
        <w:bottom w:val="none" w:sz="0" w:space="0" w:color="auto"/>
        <w:right w:val="none" w:sz="0" w:space="0" w:color="auto"/>
      </w:divBdr>
    </w:div>
    <w:div w:id="1010910853">
      <w:bodyDiv w:val="1"/>
      <w:marLeft w:val="0"/>
      <w:marRight w:val="0"/>
      <w:marTop w:val="0"/>
      <w:marBottom w:val="0"/>
      <w:divBdr>
        <w:top w:val="none" w:sz="0" w:space="0" w:color="auto"/>
        <w:left w:val="none" w:sz="0" w:space="0" w:color="auto"/>
        <w:bottom w:val="none" w:sz="0" w:space="0" w:color="auto"/>
        <w:right w:val="none" w:sz="0" w:space="0" w:color="auto"/>
      </w:divBdr>
    </w:div>
    <w:div w:id="1010913964">
      <w:bodyDiv w:val="1"/>
      <w:marLeft w:val="0"/>
      <w:marRight w:val="0"/>
      <w:marTop w:val="0"/>
      <w:marBottom w:val="0"/>
      <w:divBdr>
        <w:top w:val="none" w:sz="0" w:space="0" w:color="auto"/>
        <w:left w:val="none" w:sz="0" w:space="0" w:color="auto"/>
        <w:bottom w:val="none" w:sz="0" w:space="0" w:color="auto"/>
        <w:right w:val="none" w:sz="0" w:space="0" w:color="auto"/>
      </w:divBdr>
    </w:div>
    <w:div w:id="1011106964">
      <w:bodyDiv w:val="1"/>
      <w:marLeft w:val="0"/>
      <w:marRight w:val="0"/>
      <w:marTop w:val="0"/>
      <w:marBottom w:val="0"/>
      <w:divBdr>
        <w:top w:val="none" w:sz="0" w:space="0" w:color="auto"/>
        <w:left w:val="none" w:sz="0" w:space="0" w:color="auto"/>
        <w:bottom w:val="none" w:sz="0" w:space="0" w:color="auto"/>
        <w:right w:val="none" w:sz="0" w:space="0" w:color="auto"/>
      </w:divBdr>
    </w:div>
    <w:div w:id="1011181360">
      <w:bodyDiv w:val="1"/>
      <w:marLeft w:val="0"/>
      <w:marRight w:val="0"/>
      <w:marTop w:val="0"/>
      <w:marBottom w:val="0"/>
      <w:divBdr>
        <w:top w:val="none" w:sz="0" w:space="0" w:color="auto"/>
        <w:left w:val="none" w:sz="0" w:space="0" w:color="auto"/>
        <w:bottom w:val="none" w:sz="0" w:space="0" w:color="auto"/>
        <w:right w:val="none" w:sz="0" w:space="0" w:color="auto"/>
      </w:divBdr>
    </w:div>
    <w:div w:id="1011250930">
      <w:bodyDiv w:val="1"/>
      <w:marLeft w:val="0"/>
      <w:marRight w:val="0"/>
      <w:marTop w:val="0"/>
      <w:marBottom w:val="0"/>
      <w:divBdr>
        <w:top w:val="none" w:sz="0" w:space="0" w:color="auto"/>
        <w:left w:val="none" w:sz="0" w:space="0" w:color="auto"/>
        <w:bottom w:val="none" w:sz="0" w:space="0" w:color="auto"/>
        <w:right w:val="none" w:sz="0" w:space="0" w:color="auto"/>
      </w:divBdr>
    </w:div>
    <w:div w:id="1011372374">
      <w:bodyDiv w:val="1"/>
      <w:marLeft w:val="0"/>
      <w:marRight w:val="0"/>
      <w:marTop w:val="0"/>
      <w:marBottom w:val="0"/>
      <w:divBdr>
        <w:top w:val="none" w:sz="0" w:space="0" w:color="auto"/>
        <w:left w:val="none" w:sz="0" w:space="0" w:color="auto"/>
        <w:bottom w:val="none" w:sz="0" w:space="0" w:color="auto"/>
        <w:right w:val="none" w:sz="0" w:space="0" w:color="auto"/>
      </w:divBdr>
    </w:div>
    <w:div w:id="1011373738">
      <w:bodyDiv w:val="1"/>
      <w:marLeft w:val="0"/>
      <w:marRight w:val="0"/>
      <w:marTop w:val="0"/>
      <w:marBottom w:val="0"/>
      <w:divBdr>
        <w:top w:val="none" w:sz="0" w:space="0" w:color="auto"/>
        <w:left w:val="none" w:sz="0" w:space="0" w:color="auto"/>
        <w:bottom w:val="none" w:sz="0" w:space="0" w:color="auto"/>
        <w:right w:val="none" w:sz="0" w:space="0" w:color="auto"/>
      </w:divBdr>
    </w:div>
    <w:div w:id="1011376610">
      <w:bodyDiv w:val="1"/>
      <w:marLeft w:val="0"/>
      <w:marRight w:val="0"/>
      <w:marTop w:val="0"/>
      <w:marBottom w:val="0"/>
      <w:divBdr>
        <w:top w:val="none" w:sz="0" w:space="0" w:color="auto"/>
        <w:left w:val="none" w:sz="0" w:space="0" w:color="auto"/>
        <w:bottom w:val="none" w:sz="0" w:space="0" w:color="auto"/>
        <w:right w:val="none" w:sz="0" w:space="0" w:color="auto"/>
      </w:divBdr>
    </w:div>
    <w:div w:id="1011491615">
      <w:bodyDiv w:val="1"/>
      <w:marLeft w:val="0"/>
      <w:marRight w:val="0"/>
      <w:marTop w:val="0"/>
      <w:marBottom w:val="0"/>
      <w:divBdr>
        <w:top w:val="none" w:sz="0" w:space="0" w:color="auto"/>
        <w:left w:val="none" w:sz="0" w:space="0" w:color="auto"/>
        <w:bottom w:val="none" w:sz="0" w:space="0" w:color="auto"/>
        <w:right w:val="none" w:sz="0" w:space="0" w:color="auto"/>
      </w:divBdr>
    </w:div>
    <w:div w:id="1011642270">
      <w:bodyDiv w:val="1"/>
      <w:marLeft w:val="0"/>
      <w:marRight w:val="0"/>
      <w:marTop w:val="0"/>
      <w:marBottom w:val="0"/>
      <w:divBdr>
        <w:top w:val="none" w:sz="0" w:space="0" w:color="auto"/>
        <w:left w:val="none" w:sz="0" w:space="0" w:color="auto"/>
        <w:bottom w:val="none" w:sz="0" w:space="0" w:color="auto"/>
        <w:right w:val="none" w:sz="0" w:space="0" w:color="auto"/>
      </w:divBdr>
    </w:div>
    <w:div w:id="1011643452">
      <w:bodyDiv w:val="1"/>
      <w:marLeft w:val="0"/>
      <w:marRight w:val="0"/>
      <w:marTop w:val="0"/>
      <w:marBottom w:val="0"/>
      <w:divBdr>
        <w:top w:val="none" w:sz="0" w:space="0" w:color="auto"/>
        <w:left w:val="none" w:sz="0" w:space="0" w:color="auto"/>
        <w:bottom w:val="none" w:sz="0" w:space="0" w:color="auto"/>
        <w:right w:val="none" w:sz="0" w:space="0" w:color="auto"/>
      </w:divBdr>
    </w:div>
    <w:div w:id="1011680057">
      <w:bodyDiv w:val="1"/>
      <w:marLeft w:val="0"/>
      <w:marRight w:val="0"/>
      <w:marTop w:val="0"/>
      <w:marBottom w:val="0"/>
      <w:divBdr>
        <w:top w:val="none" w:sz="0" w:space="0" w:color="auto"/>
        <w:left w:val="none" w:sz="0" w:space="0" w:color="auto"/>
        <w:bottom w:val="none" w:sz="0" w:space="0" w:color="auto"/>
        <w:right w:val="none" w:sz="0" w:space="0" w:color="auto"/>
      </w:divBdr>
    </w:div>
    <w:div w:id="1011682275">
      <w:bodyDiv w:val="1"/>
      <w:marLeft w:val="0"/>
      <w:marRight w:val="0"/>
      <w:marTop w:val="0"/>
      <w:marBottom w:val="0"/>
      <w:divBdr>
        <w:top w:val="none" w:sz="0" w:space="0" w:color="auto"/>
        <w:left w:val="none" w:sz="0" w:space="0" w:color="auto"/>
        <w:bottom w:val="none" w:sz="0" w:space="0" w:color="auto"/>
        <w:right w:val="none" w:sz="0" w:space="0" w:color="auto"/>
      </w:divBdr>
    </w:div>
    <w:div w:id="1011683056">
      <w:bodyDiv w:val="1"/>
      <w:marLeft w:val="0"/>
      <w:marRight w:val="0"/>
      <w:marTop w:val="0"/>
      <w:marBottom w:val="0"/>
      <w:divBdr>
        <w:top w:val="none" w:sz="0" w:space="0" w:color="auto"/>
        <w:left w:val="none" w:sz="0" w:space="0" w:color="auto"/>
        <w:bottom w:val="none" w:sz="0" w:space="0" w:color="auto"/>
        <w:right w:val="none" w:sz="0" w:space="0" w:color="auto"/>
      </w:divBdr>
    </w:div>
    <w:div w:id="1011759893">
      <w:bodyDiv w:val="1"/>
      <w:marLeft w:val="0"/>
      <w:marRight w:val="0"/>
      <w:marTop w:val="0"/>
      <w:marBottom w:val="0"/>
      <w:divBdr>
        <w:top w:val="none" w:sz="0" w:space="0" w:color="auto"/>
        <w:left w:val="none" w:sz="0" w:space="0" w:color="auto"/>
        <w:bottom w:val="none" w:sz="0" w:space="0" w:color="auto"/>
        <w:right w:val="none" w:sz="0" w:space="0" w:color="auto"/>
      </w:divBdr>
    </w:div>
    <w:div w:id="1011907839">
      <w:bodyDiv w:val="1"/>
      <w:marLeft w:val="0"/>
      <w:marRight w:val="0"/>
      <w:marTop w:val="0"/>
      <w:marBottom w:val="0"/>
      <w:divBdr>
        <w:top w:val="none" w:sz="0" w:space="0" w:color="auto"/>
        <w:left w:val="none" w:sz="0" w:space="0" w:color="auto"/>
        <w:bottom w:val="none" w:sz="0" w:space="0" w:color="auto"/>
        <w:right w:val="none" w:sz="0" w:space="0" w:color="auto"/>
      </w:divBdr>
    </w:div>
    <w:div w:id="1011950738">
      <w:bodyDiv w:val="1"/>
      <w:marLeft w:val="0"/>
      <w:marRight w:val="0"/>
      <w:marTop w:val="0"/>
      <w:marBottom w:val="0"/>
      <w:divBdr>
        <w:top w:val="none" w:sz="0" w:space="0" w:color="auto"/>
        <w:left w:val="none" w:sz="0" w:space="0" w:color="auto"/>
        <w:bottom w:val="none" w:sz="0" w:space="0" w:color="auto"/>
        <w:right w:val="none" w:sz="0" w:space="0" w:color="auto"/>
      </w:divBdr>
    </w:div>
    <w:div w:id="1012104095">
      <w:bodyDiv w:val="1"/>
      <w:marLeft w:val="0"/>
      <w:marRight w:val="0"/>
      <w:marTop w:val="0"/>
      <w:marBottom w:val="0"/>
      <w:divBdr>
        <w:top w:val="none" w:sz="0" w:space="0" w:color="auto"/>
        <w:left w:val="none" w:sz="0" w:space="0" w:color="auto"/>
        <w:bottom w:val="none" w:sz="0" w:space="0" w:color="auto"/>
        <w:right w:val="none" w:sz="0" w:space="0" w:color="auto"/>
      </w:divBdr>
    </w:div>
    <w:div w:id="1012225642">
      <w:bodyDiv w:val="1"/>
      <w:marLeft w:val="0"/>
      <w:marRight w:val="0"/>
      <w:marTop w:val="0"/>
      <w:marBottom w:val="0"/>
      <w:divBdr>
        <w:top w:val="none" w:sz="0" w:space="0" w:color="auto"/>
        <w:left w:val="none" w:sz="0" w:space="0" w:color="auto"/>
        <w:bottom w:val="none" w:sz="0" w:space="0" w:color="auto"/>
        <w:right w:val="none" w:sz="0" w:space="0" w:color="auto"/>
      </w:divBdr>
    </w:div>
    <w:div w:id="1012335608">
      <w:bodyDiv w:val="1"/>
      <w:marLeft w:val="0"/>
      <w:marRight w:val="0"/>
      <w:marTop w:val="0"/>
      <w:marBottom w:val="0"/>
      <w:divBdr>
        <w:top w:val="none" w:sz="0" w:space="0" w:color="auto"/>
        <w:left w:val="none" w:sz="0" w:space="0" w:color="auto"/>
        <w:bottom w:val="none" w:sz="0" w:space="0" w:color="auto"/>
        <w:right w:val="none" w:sz="0" w:space="0" w:color="auto"/>
      </w:divBdr>
    </w:div>
    <w:div w:id="1012415452">
      <w:bodyDiv w:val="1"/>
      <w:marLeft w:val="0"/>
      <w:marRight w:val="0"/>
      <w:marTop w:val="0"/>
      <w:marBottom w:val="0"/>
      <w:divBdr>
        <w:top w:val="none" w:sz="0" w:space="0" w:color="auto"/>
        <w:left w:val="none" w:sz="0" w:space="0" w:color="auto"/>
        <w:bottom w:val="none" w:sz="0" w:space="0" w:color="auto"/>
        <w:right w:val="none" w:sz="0" w:space="0" w:color="auto"/>
      </w:divBdr>
    </w:div>
    <w:div w:id="1012492042">
      <w:bodyDiv w:val="1"/>
      <w:marLeft w:val="0"/>
      <w:marRight w:val="0"/>
      <w:marTop w:val="0"/>
      <w:marBottom w:val="0"/>
      <w:divBdr>
        <w:top w:val="none" w:sz="0" w:space="0" w:color="auto"/>
        <w:left w:val="none" w:sz="0" w:space="0" w:color="auto"/>
        <w:bottom w:val="none" w:sz="0" w:space="0" w:color="auto"/>
        <w:right w:val="none" w:sz="0" w:space="0" w:color="auto"/>
      </w:divBdr>
    </w:div>
    <w:div w:id="1012532853">
      <w:bodyDiv w:val="1"/>
      <w:marLeft w:val="0"/>
      <w:marRight w:val="0"/>
      <w:marTop w:val="0"/>
      <w:marBottom w:val="0"/>
      <w:divBdr>
        <w:top w:val="none" w:sz="0" w:space="0" w:color="auto"/>
        <w:left w:val="none" w:sz="0" w:space="0" w:color="auto"/>
        <w:bottom w:val="none" w:sz="0" w:space="0" w:color="auto"/>
        <w:right w:val="none" w:sz="0" w:space="0" w:color="auto"/>
      </w:divBdr>
    </w:div>
    <w:div w:id="1012603980">
      <w:bodyDiv w:val="1"/>
      <w:marLeft w:val="0"/>
      <w:marRight w:val="0"/>
      <w:marTop w:val="0"/>
      <w:marBottom w:val="0"/>
      <w:divBdr>
        <w:top w:val="none" w:sz="0" w:space="0" w:color="auto"/>
        <w:left w:val="none" w:sz="0" w:space="0" w:color="auto"/>
        <w:bottom w:val="none" w:sz="0" w:space="0" w:color="auto"/>
        <w:right w:val="none" w:sz="0" w:space="0" w:color="auto"/>
      </w:divBdr>
    </w:div>
    <w:div w:id="1012611230">
      <w:bodyDiv w:val="1"/>
      <w:marLeft w:val="0"/>
      <w:marRight w:val="0"/>
      <w:marTop w:val="0"/>
      <w:marBottom w:val="0"/>
      <w:divBdr>
        <w:top w:val="none" w:sz="0" w:space="0" w:color="auto"/>
        <w:left w:val="none" w:sz="0" w:space="0" w:color="auto"/>
        <w:bottom w:val="none" w:sz="0" w:space="0" w:color="auto"/>
        <w:right w:val="none" w:sz="0" w:space="0" w:color="auto"/>
      </w:divBdr>
    </w:div>
    <w:div w:id="1012730556">
      <w:bodyDiv w:val="1"/>
      <w:marLeft w:val="0"/>
      <w:marRight w:val="0"/>
      <w:marTop w:val="0"/>
      <w:marBottom w:val="0"/>
      <w:divBdr>
        <w:top w:val="none" w:sz="0" w:space="0" w:color="auto"/>
        <w:left w:val="none" w:sz="0" w:space="0" w:color="auto"/>
        <w:bottom w:val="none" w:sz="0" w:space="0" w:color="auto"/>
        <w:right w:val="none" w:sz="0" w:space="0" w:color="auto"/>
      </w:divBdr>
    </w:div>
    <w:div w:id="1012805180">
      <w:bodyDiv w:val="1"/>
      <w:marLeft w:val="0"/>
      <w:marRight w:val="0"/>
      <w:marTop w:val="0"/>
      <w:marBottom w:val="0"/>
      <w:divBdr>
        <w:top w:val="none" w:sz="0" w:space="0" w:color="auto"/>
        <w:left w:val="none" w:sz="0" w:space="0" w:color="auto"/>
        <w:bottom w:val="none" w:sz="0" w:space="0" w:color="auto"/>
        <w:right w:val="none" w:sz="0" w:space="0" w:color="auto"/>
      </w:divBdr>
    </w:div>
    <w:div w:id="1012881786">
      <w:bodyDiv w:val="1"/>
      <w:marLeft w:val="0"/>
      <w:marRight w:val="0"/>
      <w:marTop w:val="0"/>
      <w:marBottom w:val="0"/>
      <w:divBdr>
        <w:top w:val="none" w:sz="0" w:space="0" w:color="auto"/>
        <w:left w:val="none" w:sz="0" w:space="0" w:color="auto"/>
        <w:bottom w:val="none" w:sz="0" w:space="0" w:color="auto"/>
        <w:right w:val="none" w:sz="0" w:space="0" w:color="auto"/>
      </w:divBdr>
    </w:div>
    <w:div w:id="1012952809">
      <w:bodyDiv w:val="1"/>
      <w:marLeft w:val="0"/>
      <w:marRight w:val="0"/>
      <w:marTop w:val="0"/>
      <w:marBottom w:val="0"/>
      <w:divBdr>
        <w:top w:val="none" w:sz="0" w:space="0" w:color="auto"/>
        <w:left w:val="none" w:sz="0" w:space="0" w:color="auto"/>
        <w:bottom w:val="none" w:sz="0" w:space="0" w:color="auto"/>
        <w:right w:val="none" w:sz="0" w:space="0" w:color="auto"/>
      </w:divBdr>
    </w:div>
    <w:div w:id="1012993830">
      <w:bodyDiv w:val="1"/>
      <w:marLeft w:val="0"/>
      <w:marRight w:val="0"/>
      <w:marTop w:val="0"/>
      <w:marBottom w:val="0"/>
      <w:divBdr>
        <w:top w:val="none" w:sz="0" w:space="0" w:color="auto"/>
        <w:left w:val="none" w:sz="0" w:space="0" w:color="auto"/>
        <w:bottom w:val="none" w:sz="0" w:space="0" w:color="auto"/>
        <w:right w:val="none" w:sz="0" w:space="0" w:color="auto"/>
      </w:divBdr>
    </w:div>
    <w:div w:id="1012996209">
      <w:bodyDiv w:val="1"/>
      <w:marLeft w:val="0"/>
      <w:marRight w:val="0"/>
      <w:marTop w:val="0"/>
      <w:marBottom w:val="0"/>
      <w:divBdr>
        <w:top w:val="none" w:sz="0" w:space="0" w:color="auto"/>
        <w:left w:val="none" w:sz="0" w:space="0" w:color="auto"/>
        <w:bottom w:val="none" w:sz="0" w:space="0" w:color="auto"/>
        <w:right w:val="none" w:sz="0" w:space="0" w:color="auto"/>
      </w:divBdr>
    </w:div>
    <w:div w:id="1013073686">
      <w:bodyDiv w:val="1"/>
      <w:marLeft w:val="0"/>
      <w:marRight w:val="0"/>
      <w:marTop w:val="0"/>
      <w:marBottom w:val="0"/>
      <w:divBdr>
        <w:top w:val="none" w:sz="0" w:space="0" w:color="auto"/>
        <w:left w:val="none" w:sz="0" w:space="0" w:color="auto"/>
        <w:bottom w:val="none" w:sz="0" w:space="0" w:color="auto"/>
        <w:right w:val="none" w:sz="0" w:space="0" w:color="auto"/>
      </w:divBdr>
    </w:div>
    <w:div w:id="1013074653">
      <w:bodyDiv w:val="1"/>
      <w:marLeft w:val="0"/>
      <w:marRight w:val="0"/>
      <w:marTop w:val="0"/>
      <w:marBottom w:val="0"/>
      <w:divBdr>
        <w:top w:val="none" w:sz="0" w:space="0" w:color="auto"/>
        <w:left w:val="none" w:sz="0" w:space="0" w:color="auto"/>
        <w:bottom w:val="none" w:sz="0" w:space="0" w:color="auto"/>
        <w:right w:val="none" w:sz="0" w:space="0" w:color="auto"/>
      </w:divBdr>
    </w:div>
    <w:div w:id="1013190306">
      <w:bodyDiv w:val="1"/>
      <w:marLeft w:val="0"/>
      <w:marRight w:val="0"/>
      <w:marTop w:val="0"/>
      <w:marBottom w:val="0"/>
      <w:divBdr>
        <w:top w:val="none" w:sz="0" w:space="0" w:color="auto"/>
        <w:left w:val="none" w:sz="0" w:space="0" w:color="auto"/>
        <w:bottom w:val="none" w:sz="0" w:space="0" w:color="auto"/>
        <w:right w:val="none" w:sz="0" w:space="0" w:color="auto"/>
      </w:divBdr>
    </w:div>
    <w:div w:id="1013193179">
      <w:bodyDiv w:val="1"/>
      <w:marLeft w:val="0"/>
      <w:marRight w:val="0"/>
      <w:marTop w:val="0"/>
      <w:marBottom w:val="0"/>
      <w:divBdr>
        <w:top w:val="none" w:sz="0" w:space="0" w:color="auto"/>
        <w:left w:val="none" w:sz="0" w:space="0" w:color="auto"/>
        <w:bottom w:val="none" w:sz="0" w:space="0" w:color="auto"/>
        <w:right w:val="none" w:sz="0" w:space="0" w:color="auto"/>
      </w:divBdr>
    </w:div>
    <w:div w:id="1013265161">
      <w:bodyDiv w:val="1"/>
      <w:marLeft w:val="0"/>
      <w:marRight w:val="0"/>
      <w:marTop w:val="0"/>
      <w:marBottom w:val="0"/>
      <w:divBdr>
        <w:top w:val="none" w:sz="0" w:space="0" w:color="auto"/>
        <w:left w:val="none" w:sz="0" w:space="0" w:color="auto"/>
        <w:bottom w:val="none" w:sz="0" w:space="0" w:color="auto"/>
        <w:right w:val="none" w:sz="0" w:space="0" w:color="auto"/>
      </w:divBdr>
    </w:div>
    <w:div w:id="1013337484">
      <w:bodyDiv w:val="1"/>
      <w:marLeft w:val="0"/>
      <w:marRight w:val="0"/>
      <w:marTop w:val="0"/>
      <w:marBottom w:val="0"/>
      <w:divBdr>
        <w:top w:val="none" w:sz="0" w:space="0" w:color="auto"/>
        <w:left w:val="none" w:sz="0" w:space="0" w:color="auto"/>
        <w:bottom w:val="none" w:sz="0" w:space="0" w:color="auto"/>
        <w:right w:val="none" w:sz="0" w:space="0" w:color="auto"/>
      </w:divBdr>
    </w:div>
    <w:div w:id="1013339890">
      <w:bodyDiv w:val="1"/>
      <w:marLeft w:val="0"/>
      <w:marRight w:val="0"/>
      <w:marTop w:val="0"/>
      <w:marBottom w:val="0"/>
      <w:divBdr>
        <w:top w:val="none" w:sz="0" w:space="0" w:color="auto"/>
        <w:left w:val="none" w:sz="0" w:space="0" w:color="auto"/>
        <w:bottom w:val="none" w:sz="0" w:space="0" w:color="auto"/>
        <w:right w:val="none" w:sz="0" w:space="0" w:color="auto"/>
      </w:divBdr>
    </w:div>
    <w:div w:id="1013342336">
      <w:bodyDiv w:val="1"/>
      <w:marLeft w:val="0"/>
      <w:marRight w:val="0"/>
      <w:marTop w:val="0"/>
      <w:marBottom w:val="0"/>
      <w:divBdr>
        <w:top w:val="none" w:sz="0" w:space="0" w:color="auto"/>
        <w:left w:val="none" w:sz="0" w:space="0" w:color="auto"/>
        <w:bottom w:val="none" w:sz="0" w:space="0" w:color="auto"/>
        <w:right w:val="none" w:sz="0" w:space="0" w:color="auto"/>
      </w:divBdr>
    </w:div>
    <w:div w:id="1013385595">
      <w:bodyDiv w:val="1"/>
      <w:marLeft w:val="0"/>
      <w:marRight w:val="0"/>
      <w:marTop w:val="0"/>
      <w:marBottom w:val="0"/>
      <w:divBdr>
        <w:top w:val="none" w:sz="0" w:space="0" w:color="auto"/>
        <w:left w:val="none" w:sz="0" w:space="0" w:color="auto"/>
        <w:bottom w:val="none" w:sz="0" w:space="0" w:color="auto"/>
        <w:right w:val="none" w:sz="0" w:space="0" w:color="auto"/>
      </w:divBdr>
    </w:div>
    <w:div w:id="1013722386">
      <w:bodyDiv w:val="1"/>
      <w:marLeft w:val="0"/>
      <w:marRight w:val="0"/>
      <w:marTop w:val="0"/>
      <w:marBottom w:val="0"/>
      <w:divBdr>
        <w:top w:val="none" w:sz="0" w:space="0" w:color="auto"/>
        <w:left w:val="none" w:sz="0" w:space="0" w:color="auto"/>
        <w:bottom w:val="none" w:sz="0" w:space="0" w:color="auto"/>
        <w:right w:val="none" w:sz="0" w:space="0" w:color="auto"/>
      </w:divBdr>
    </w:div>
    <w:div w:id="1013806162">
      <w:bodyDiv w:val="1"/>
      <w:marLeft w:val="0"/>
      <w:marRight w:val="0"/>
      <w:marTop w:val="0"/>
      <w:marBottom w:val="0"/>
      <w:divBdr>
        <w:top w:val="none" w:sz="0" w:space="0" w:color="auto"/>
        <w:left w:val="none" w:sz="0" w:space="0" w:color="auto"/>
        <w:bottom w:val="none" w:sz="0" w:space="0" w:color="auto"/>
        <w:right w:val="none" w:sz="0" w:space="0" w:color="auto"/>
      </w:divBdr>
    </w:div>
    <w:div w:id="1013806312">
      <w:bodyDiv w:val="1"/>
      <w:marLeft w:val="0"/>
      <w:marRight w:val="0"/>
      <w:marTop w:val="0"/>
      <w:marBottom w:val="0"/>
      <w:divBdr>
        <w:top w:val="none" w:sz="0" w:space="0" w:color="auto"/>
        <w:left w:val="none" w:sz="0" w:space="0" w:color="auto"/>
        <w:bottom w:val="none" w:sz="0" w:space="0" w:color="auto"/>
        <w:right w:val="none" w:sz="0" w:space="0" w:color="auto"/>
      </w:divBdr>
    </w:div>
    <w:div w:id="1013992435">
      <w:bodyDiv w:val="1"/>
      <w:marLeft w:val="0"/>
      <w:marRight w:val="0"/>
      <w:marTop w:val="0"/>
      <w:marBottom w:val="0"/>
      <w:divBdr>
        <w:top w:val="none" w:sz="0" w:space="0" w:color="auto"/>
        <w:left w:val="none" w:sz="0" w:space="0" w:color="auto"/>
        <w:bottom w:val="none" w:sz="0" w:space="0" w:color="auto"/>
        <w:right w:val="none" w:sz="0" w:space="0" w:color="auto"/>
      </w:divBdr>
    </w:div>
    <w:div w:id="1014039413">
      <w:bodyDiv w:val="1"/>
      <w:marLeft w:val="0"/>
      <w:marRight w:val="0"/>
      <w:marTop w:val="0"/>
      <w:marBottom w:val="0"/>
      <w:divBdr>
        <w:top w:val="none" w:sz="0" w:space="0" w:color="auto"/>
        <w:left w:val="none" w:sz="0" w:space="0" w:color="auto"/>
        <w:bottom w:val="none" w:sz="0" w:space="0" w:color="auto"/>
        <w:right w:val="none" w:sz="0" w:space="0" w:color="auto"/>
      </w:divBdr>
    </w:div>
    <w:div w:id="1014041578">
      <w:bodyDiv w:val="1"/>
      <w:marLeft w:val="0"/>
      <w:marRight w:val="0"/>
      <w:marTop w:val="0"/>
      <w:marBottom w:val="0"/>
      <w:divBdr>
        <w:top w:val="none" w:sz="0" w:space="0" w:color="auto"/>
        <w:left w:val="none" w:sz="0" w:space="0" w:color="auto"/>
        <w:bottom w:val="none" w:sz="0" w:space="0" w:color="auto"/>
        <w:right w:val="none" w:sz="0" w:space="0" w:color="auto"/>
      </w:divBdr>
    </w:div>
    <w:div w:id="1014067379">
      <w:bodyDiv w:val="1"/>
      <w:marLeft w:val="0"/>
      <w:marRight w:val="0"/>
      <w:marTop w:val="0"/>
      <w:marBottom w:val="0"/>
      <w:divBdr>
        <w:top w:val="none" w:sz="0" w:space="0" w:color="auto"/>
        <w:left w:val="none" w:sz="0" w:space="0" w:color="auto"/>
        <w:bottom w:val="none" w:sz="0" w:space="0" w:color="auto"/>
        <w:right w:val="none" w:sz="0" w:space="0" w:color="auto"/>
      </w:divBdr>
    </w:div>
    <w:div w:id="1014069730">
      <w:bodyDiv w:val="1"/>
      <w:marLeft w:val="0"/>
      <w:marRight w:val="0"/>
      <w:marTop w:val="0"/>
      <w:marBottom w:val="0"/>
      <w:divBdr>
        <w:top w:val="none" w:sz="0" w:space="0" w:color="auto"/>
        <w:left w:val="none" w:sz="0" w:space="0" w:color="auto"/>
        <w:bottom w:val="none" w:sz="0" w:space="0" w:color="auto"/>
        <w:right w:val="none" w:sz="0" w:space="0" w:color="auto"/>
      </w:divBdr>
    </w:div>
    <w:div w:id="1014114101">
      <w:bodyDiv w:val="1"/>
      <w:marLeft w:val="0"/>
      <w:marRight w:val="0"/>
      <w:marTop w:val="0"/>
      <w:marBottom w:val="0"/>
      <w:divBdr>
        <w:top w:val="none" w:sz="0" w:space="0" w:color="auto"/>
        <w:left w:val="none" w:sz="0" w:space="0" w:color="auto"/>
        <w:bottom w:val="none" w:sz="0" w:space="0" w:color="auto"/>
        <w:right w:val="none" w:sz="0" w:space="0" w:color="auto"/>
      </w:divBdr>
    </w:div>
    <w:div w:id="1014185954">
      <w:bodyDiv w:val="1"/>
      <w:marLeft w:val="0"/>
      <w:marRight w:val="0"/>
      <w:marTop w:val="0"/>
      <w:marBottom w:val="0"/>
      <w:divBdr>
        <w:top w:val="none" w:sz="0" w:space="0" w:color="auto"/>
        <w:left w:val="none" w:sz="0" w:space="0" w:color="auto"/>
        <w:bottom w:val="none" w:sz="0" w:space="0" w:color="auto"/>
        <w:right w:val="none" w:sz="0" w:space="0" w:color="auto"/>
      </w:divBdr>
    </w:div>
    <w:div w:id="1014192880">
      <w:bodyDiv w:val="1"/>
      <w:marLeft w:val="0"/>
      <w:marRight w:val="0"/>
      <w:marTop w:val="0"/>
      <w:marBottom w:val="0"/>
      <w:divBdr>
        <w:top w:val="none" w:sz="0" w:space="0" w:color="auto"/>
        <w:left w:val="none" w:sz="0" w:space="0" w:color="auto"/>
        <w:bottom w:val="none" w:sz="0" w:space="0" w:color="auto"/>
        <w:right w:val="none" w:sz="0" w:space="0" w:color="auto"/>
      </w:divBdr>
    </w:div>
    <w:div w:id="1014264291">
      <w:bodyDiv w:val="1"/>
      <w:marLeft w:val="0"/>
      <w:marRight w:val="0"/>
      <w:marTop w:val="0"/>
      <w:marBottom w:val="0"/>
      <w:divBdr>
        <w:top w:val="none" w:sz="0" w:space="0" w:color="auto"/>
        <w:left w:val="none" w:sz="0" w:space="0" w:color="auto"/>
        <w:bottom w:val="none" w:sz="0" w:space="0" w:color="auto"/>
        <w:right w:val="none" w:sz="0" w:space="0" w:color="auto"/>
      </w:divBdr>
    </w:div>
    <w:div w:id="1014456502">
      <w:bodyDiv w:val="1"/>
      <w:marLeft w:val="0"/>
      <w:marRight w:val="0"/>
      <w:marTop w:val="0"/>
      <w:marBottom w:val="0"/>
      <w:divBdr>
        <w:top w:val="none" w:sz="0" w:space="0" w:color="auto"/>
        <w:left w:val="none" w:sz="0" w:space="0" w:color="auto"/>
        <w:bottom w:val="none" w:sz="0" w:space="0" w:color="auto"/>
        <w:right w:val="none" w:sz="0" w:space="0" w:color="auto"/>
      </w:divBdr>
    </w:div>
    <w:div w:id="1014457467">
      <w:bodyDiv w:val="1"/>
      <w:marLeft w:val="0"/>
      <w:marRight w:val="0"/>
      <w:marTop w:val="0"/>
      <w:marBottom w:val="0"/>
      <w:divBdr>
        <w:top w:val="none" w:sz="0" w:space="0" w:color="auto"/>
        <w:left w:val="none" w:sz="0" w:space="0" w:color="auto"/>
        <w:bottom w:val="none" w:sz="0" w:space="0" w:color="auto"/>
        <w:right w:val="none" w:sz="0" w:space="0" w:color="auto"/>
      </w:divBdr>
    </w:div>
    <w:div w:id="1014654142">
      <w:bodyDiv w:val="1"/>
      <w:marLeft w:val="0"/>
      <w:marRight w:val="0"/>
      <w:marTop w:val="0"/>
      <w:marBottom w:val="0"/>
      <w:divBdr>
        <w:top w:val="none" w:sz="0" w:space="0" w:color="auto"/>
        <w:left w:val="none" w:sz="0" w:space="0" w:color="auto"/>
        <w:bottom w:val="none" w:sz="0" w:space="0" w:color="auto"/>
        <w:right w:val="none" w:sz="0" w:space="0" w:color="auto"/>
      </w:divBdr>
    </w:div>
    <w:div w:id="1014721909">
      <w:bodyDiv w:val="1"/>
      <w:marLeft w:val="0"/>
      <w:marRight w:val="0"/>
      <w:marTop w:val="0"/>
      <w:marBottom w:val="0"/>
      <w:divBdr>
        <w:top w:val="none" w:sz="0" w:space="0" w:color="auto"/>
        <w:left w:val="none" w:sz="0" w:space="0" w:color="auto"/>
        <w:bottom w:val="none" w:sz="0" w:space="0" w:color="auto"/>
        <w:right w:val="none" w:sz="0" w:space="0" w:color="auto"/>
      </w:divBdr>
    </w:div>
    <w:div w:id="1014763401">
      <w:bodyDiv w:val="1"/>
      <w:marLeft w:val="0"/>
      <w:marRight w:val="0"/>
      <w:marTop w:val="0"/>
      <w:marBottom w:val="0"/>
      <w:divBdr>
        <w:top w:val="none" w:sz="0" w:space="0" w:color="auto"/>
        <w:left w:val="none" w:sz="0" w:space="0" w:color="auto"/>
        <w:bottom w:val="none" w:sz="0" w:space="0" w:color="auto"/>
        <w:right w:val="none" w:sz="0" w:space="0" w:color="auto"/>
      </w:divBdr>
    </w:div>
    <w:div w:id="1014766157">
      <w:bodyDiv w:val="1"/>
      <w:marLeft w:val="0"/>
      <w:marRight w:val="0"/>
      <w:marTop w:val="0"/>
      <w:marBottom w:val="0"/>
      <w:divBdr>
        <w:top w:val="none" w:sz="0" w:space="0" w:color="auto"/>
        <w:left w:val="none" w:sz="0" w:space="0" w:color="auto"/>
        <w:bottom w:val="none" w:sz="0" w:space="0" w:color="auto"/>
        <w:right w:val="none" w:sz="0" w:space="0" w:color="auto"/>
      </w:divBdr>
    </w:div>
    <w:div w:id="1014771384">
      <w:bodyDiv w:val="1"/>
      <w:marLeft w:val="0"/>
      <w:marRight w:val="0"/>
      <w:marTop w:val="0"/>
      <w:marBottom w:val="0"/>
      <w:divBdr>
        <w:top w:val="none" w:sz="0" w:space="0" w:color="auto"/>
        <w:left w:val="none" w:sz="0" w:space="0" w:color="auto"/>
        <w:bottom w:val="none" w:sz="0" w:space="0" w:color="auto"/>
        <w:right w:val="none" w:sz="0" w:space="0" w:color="auto"/>
      </w:divBdr>
    </w:div>
    <w:div w:id="1014920209">
      <w:bodyDiv w:val="1"/>
      <w:marLeft w:val="0"/>
      <w:marRight w:val="0"/>
      <w:marTop w:val="0"/>
      <w:marBottom w:val="0"/>
      <w:divBdr>
        <w:top w:val="none" w:sz="0" w:space="0" w:color="auto"/>
        <w:left w:val="none" w:sz="0" w:space="0" w:color="auto"/>
        <w:bottom w:val="none" w:sz="0" w:space="0" w:color="auto"/>
        <w:right w:val="none" w:sz="0" w:space="0" w:color="auto"/>
      </w:divBdr>
    </w:div>
    <w:div w:id="1014963933">
      <w:bodyDiv w:val="1"/>
      <w:marLeft w:val="0"/>
      <w:marRight w:val="0"/>
      <w:marTop w:val="0"/>
      <w:marBottom w:val="0"/>
      <w:divBdr>
        <w:top w:val="none" w:sz="0" w:space="0" w:color="auto"/>
        <w:left w:val="none" w:sz="0" w:space="0" w:color="auto"/>
        <w:bottom w:val="none" w:sz="0" w:space="0" w:color="auto"/>
        <w:right w:val="none" w:sz="0" w:space="0" w:color="auto"/>
      </w:divBdr>
    </w:div>
    <w:div w:id="1015033674">
      <w:bodyDiv w:val="1"/>
      <w:marLeft w:val="0"/>
      <w:marRight w:val="0"/>
      <w:marTop w:val="0"/>
      <w:marBottom w:val="0"/>
      <w:divBdr>
        <w:top w:val="none" w:sz="0" w:space="0" w:color="auto"/>
        <w:left w:val="none" w:sz="0" w:space="0" w:color="auto"/>
        <w:bottom w:val="none" w:sz="0" w:space="0" w:color="auto"/>
        <w:right w:val="none" w:sz="0" w:space="0" w:color="auto"/>
      </w:divBdr>
    </w:div>
    <w:div w:id="1015041058">
      <w:bodyDiv w:val="1"/>
      <w:marLeft w:val="0"/>
      <w:marRight w:val="0"/>
      <w:marTop w:val="0"/>
      <w:marBottom w:val="0"/>
      <w:divBdr>
        <w:top w:val="none" w:sz="0" w:space="0" w:color="auto"/>
        <w:left w:val="none" w:sz="0" w:space="0" w:color="auto"/>
        <w:bottom w:val="none" w:sz="0" w:space="0" w:color="auto"/>
        <w:right w:val="none" w:sz="0" w:space="0" w:color="auto"/>
      </w:divBdr>
    </w:div>
    <w:div w:id="1015116651">
      <w:bodyDiv w:val="1"/>
      <w:marLeft w:val="0"/>
      <w:marRight w:val="0"/>
      <w:marTop w:val="0"/>
      <w:marBottom w:val="0"/>
      <w:divBdr>
        <w:top w:val="none" w:sz="0" w:space="0" w:color="auto"/>
        <w:left w:val="none" w:sz="0" w:space="0" w:color="auto"/>
        <w:bottom w:val="none" w:sz="0" w:space="0" w:color="auto"/>
        <w:right w:val="none" w:sz="0" w:space="0" w:color="auto"/>
      </w:divBdr>
    </w:div>
    <w:div w:id="1015376340">
      <w:bodyDiv w:val="1"/>
      <w:marLeft w:val="0"/>
      <w:marRight w:val="0"/>
      <w:marTop w:val="0"/>
      <w:marBottom w:val="0"/>
      <w:divBdr>
        <w:top w:val="none" w:sz="0" w:space="0" w:color="auto"/>
        <w:left w:val="none" w:sz="0" w:space="0" w:color="auto"/>
        <w:bottom w:val="none" w:sz="0" w:space="0" w:color="auto"/>
        <w:right w:val="none" w:sz="0" w:space="0" w:color="auto"/>
      </w:divBdr>
    </w:div>
    <w:div w:id="1015378138">
      <w:bodyDiv w:val="1"/>
      <w:marLeft w:val="0"/>
      <w:marRight w:val="0"/>
      <w:marTop w:val="0"/>
      <w:marBottom w:val="0"/>
      <w:divBdr>
        <w:top w:val="none" w:sz="0" w:space="0" w:color="auto"/>
        <w:left w:val="none" w:sz="0" w:space="0" w:color="auto"/>
        <w:bottom w:val="none" w:sz="0" w:space="0" w:color="auto"/>
        <w:right w:val="none" w:sz="0" w:space="0" w:color="auto"/>
      </w:divBdr>
    </w:div>
    <w:div w:id="1015380369">
      <w:bodyDiv w:val="1"/>
      <w:marLeft w:val="0"/>
      <w:marRight w:val="0"/>
      <w:marTop w:val="0"/>
      <w:marBottom w:val="0"/>
      <w:divBdr>
        <w:top w:val="none" w:sz="0" w:space="0" w:color="auto"/>
        <w:left w:val="none" w:sz="0" w:space="0" w:color="auto"/>
        <w:bottom w:val="none" w:sz="0" w:space="0" w:color="auto"/>
        <w:right w:val="none" w:sz="0" w:space="0" w:color="auto"/>
      </w:divBdr>
    </w:div>
    <w:div w:id="1015380604">
      <w:bodyDiv w:val="1"/>
      <w:marLeft w:val="0"/>
      <w:marRight w:val="0"/>
      <w:marTop w:val="0"/>
      <w:marBottom w:val="0"/>
      <w:divBdr>
        <w:top w:val="none" w:sz="0" w:space="0" w:color="auto"/>
        <w:left w:val="none" w:sz="0" w:space="0" w:color="auto"/>
        <w:bottom w:val="none" w:sz="0" w:space="0" w:color="auto"/>
        <w:right w:val="none" w:sz="0" w:space="0" w:color="auto"/>
      </w:divBdr>
    </w:div>
    <w:div w:id="1015613227">
      <w:bodyDiv w:val="1"/>
      <w:marLeft w:val="0"/>
      <w:marRight w:val="0"/>
      <w:marTop w:val="0"/>
      <w:marBottom w:val="0"/>
      <w:divBdr>
        <w:top w:val="none" w:sz="0" w:space="0" w:color="auto"/>
        <w:left w:val="none" w:sz="0" w:space="0" w:color="auto"/>
        <w:bottom w:val="none" w:sz="0" w:space="0" w:color="auto"/>
        <w:right w:val="none" w:sz="0" w:space="0" w:color="auto"/>
      </w:divBdr>
    </w:div>
    <w:div w:id="1015687767">
      <w:bodyDiv w:val="1"/>
      <w:marLeft w:val="0"/>
      <w:marRight w:val="0"/>
      <w:marTop w:val="0"/>
      <w:marBottom w:val="0"/>
      <w:divBdr>
        <w:top w:val="none" w:sz="0" w:space="0" w:color="auto"/>
        <w:left w:val="none" w:sz="0" w:space="0" w:color="auto"/>
        <w:bottom w:val="none" w:sz="0" w:space="0" w:color="auto"/>
        <w:right w:val="none" w:sz="0" w:space="0" w:color="auto"/>
      </w:divBdr>
    </w:div>
    <w:div w:id="1015695438">
      <w:bodyDiv w:val="1"/>
      <w:marLeft w:val="0"/>
      <w:marRight w:val="0"/>
      <w:marTop w:val="0"/>
      <w:marBottom w:val="0"/>
      <w:divBdr>
        <w:top w:val="none" w:sz="0" w:space="0" w:color="auto"/>
        <w:left w:val="none" w:sz="0" w:space="0" w:color="auto"/>
        <w:bottom w:val="none" w:sz="0" w:space="0" w:color="auto"/>
        <w:right w:val="none" w:sz="0" w:space="0" w:color="auto"/>
      </w:divBdr>
    </w:div>
    <w:div w:id="1015696316">
      <w:bodyDiv w:val="1"/>
      <w:marLeft w:val="0"/>
      <w:marRight w:val="0"/>
      <w:marTop w:val="0"/>
      <w:marBottom w:val="0"/>
      <w:divBdr>
        <w:top w:val="none" w:sz="0" w:space="0" w:color="auto"/>
        <w:left w:val="none" w:sz="0" w:space="0" w:color="auto"/>
        <w:bottom w:val="none" w:sz="0" w:space="0" w:color="auto"/>
        <w:right w:val="none" w:sz="0" w:space="0" w:color="auto"/>
      </w:divBdr>
    </w:div>
    <w:div w:id="1015770338">
      <w:bodyDiv w:val="1"/>
      <w:marLeft w:val="0"/>
      <w:marRight w:val="0"/>
      <w:marTop w:val="0"/>
      <w:marBottom w:val="0"/>
      <w:divBdr>
        <w:top w:val="none" w:sz="0" w:space="0" w:color="auto"/>
        <w:left w:val="none" w:sz="0" w:space="0" w:color="auto"/>
        <w:bottom w:val="none" w:sz="0" w:space="0" w:color="auto"/>
        <w:right w:val="none" w:sz="0" w:space="0" w:color="auto"/>
      </w:divBdr>
    </w:div>
    <w:div w:id="1015839488">
      <w:bodyDiv w:val="1"/>
      <w:marLeft w:val="0"/>
      <w:marRight w:val="0"/>
      <w:marTop w:val="0"/>
      <w:marBottom w:val="0"/>
      <w:divBdr>
        <w:top w:val="none" w:sz="0" w:space="0" w:color="auto"/>
        <w:left w:val="none" w:sz="0" w:space="0" w:color="auto"/>
        <w:bottom w:val="none" w:sz="0" w:space="0" w:color="auto"/>
        <w:right w:val="none" w:sz="0" w:space="0" w:color="auto"/>
      </w:divBdr>
    </w:div>
    <w:div w:id="1016079380">
      <w:bodyDiv w:val="1"/>
      <w:marLeft w:val="0"/>
      <w:marRight w:val="0"/>
      <w:marTop w:val="0"/>
      <w:marBottom w:val="0"/>
      <w:divBdr>
        <w:top w:val="none" w:sz="0" w:space="0" w:color="auto"/>
        <w:left w:val="none" w:sz="0" w:space="0" w:color="auto"/>
        <w:bottom w:val="none" w:sz="0" w:space="0" w:color="auto"/>
        <w:right w:val="none" w:sz="0" w:space="0" w:color="auto"/>
      </w:divBdr>
    </w:div>
    <w:div w:id="1016224932">
      <w:bodyDiv w:val="1"/>
      <w:marLeft w:val="0"/>
      <w:marRight w:val="0"/>
      <w:marTop w:val="0"/>
      <w:marBottom w:val="0"/>
      <w:divBdr>
        <w:top w:val="none" w:sz="0" w:space="0" w:color="auto"/>
        <w:left w:val="none" w:sz="0" w:space="0" w:color="auto"/>
        <w:bottom w:val="none" w:sz="0" w:space="0" w:color="auto"/>
        <w:right w:val="none" w:sz="0" w:space="0" w:color="auto"/>
      </w:divBdr>
    </w:div>
    <w:div w:id="1016226276">
      <w:bodyDiv w:val="1"/>
      <w:marLeft w:val="0"/>
      <w:marRight w:val="0"/>
      <w:marTop w:val="0"/>
      <w:marBottom w:val="0"/>
      <w:divBdr>
        <w:top w:val="none" w:sz="0" w:space="0" w:color="auto"/>
        <w:left w:val="none" w:sz="0" w:space="0" w:color="auto"/>
        <w:bottom w:val="none" w:sz="0" w:space="0" w:color="auto"/>
        <w:right w:val="none" w:sz="0" w:space="0" w:color="auto"/>
      </w:divBdr>
    </w:div>
    <w:div w:id="1016226281">
      <w:bodyDiv w:val="1"/>
      <w:marLeft w:val="0"/>
      <w:marRight w:val="0"/>
      <w:marTop w:val="0"/>
      <w:marBottom w:val="0"/>
      <w:divBdr>
        <w:top w:val="none" w:sz="0" w:space="0" w:color="auto"/>
        <w:left w:val="none" w:sz="0" w:space="0" w:color="auto"/>
        <w:bottom w:val="none" w:sz="0" w:space="0" w:color="auto"/>
        <w:right w:val="none" w:sz="0" w:space="0" w:color="auto"/>
      </w:divBdr>
    </w:div>
    <w:div w:id="1016229433">
      <w:bodyDiv w:val="1"/>
      <w:marLeft w:val="0"/>
      <w:marRight w:val="0"/>
      <w:marTop w:val="0"/>
      <w:marBottom w:val="0"/>
      <w:divBdr>
        <w:top w:val="none" w:sz="0" w:space="0" w:color="auto"/>
        <w:left w:val="none" w:sz="0" w:space="0" w:color="auto"/>
        <w:bottom w:val="none" w:sz="0" w:space="0" w:color="auto"/>
        <w:right w:val="none" w:sz="0" w:space="0" w:color="auto"/>
      </w:divBdr>
    </w:div>
    <w:div w:id="1016346155">
      <w:bodyDiv w:val="1"/>
      <w:marLeft w:val="0"/>
      <w:marRight w:val="0"/>
      <w:marTop w:val="0"/>
      <w:marBottom w:val="0"/>
      <w:divBdr>
        <w:top w:val="none" w:sz="0" w:space="0" w:color="auto"/>
        <w:left w:val="none" w:sz="0" w:space="0" w:color="auto"/>
        <w:bottom w:val="none" w:sz="0" w:space="0" w:color="auto"/>
        <w:right w:val="none" w:sz="0" w:space="0" w:color="auto"/>
      </w:divBdr>
    </w:div>
    <w:div w:id="1016418043">
      <w:bodyDiv w:val="1"/>
      <w:marLeft w:val="0"/>
      <w:marRight w:val="0"/>
      <w:marTop w:val="0"/>
      <w:marBottom w:val="0"/>
      <w:divBdr>
        <w:top w:val="none" w:sz="0" w:space="0" w:color="auto"/>
        <w:left w:val="none" w:sz="0" w:space="0" w:color="auto"/>
        <w:bottom w:val="none" w:sz="0" w:space="0" w:color="auto"/>
        <w:right w:val="none" w:sz="0" w:space="0" w:color="auto"/>
      </w:divBdr>
    </w:div>
    <w:div w:id="1016465351">
      <w:bodyDiv w:val="1"/>
      <w:marLeft w:val="0"/>
      <w:marRight w:val="0"/>
      <w:marTop w:val="0"/>
      <w:marBottom w:val="0"/>
      <w:divBdr>
        <w:top w:val="none" w:sz="0" w:space="0" w:color="auto"/>
        <w:left w:val="none" w:sz="0" w:space="0" w:color="auto"/>
        <w:bottom w:val="none" w:sz="0" w:space="0" w:color="auto"/>
        <w:right w:val="none" w:sz="0" w:space="0" w:color="auto"/>
      </w:divBdr>
    </w:div>
    <w:div w:id="1016537143">
      <w:bodyDiv w:val="1"/>
      <w:marLeft w:val="0"/>
      <w:marRight w:val="0"/>
      <w:marTop w:val="0"/>
      <w:marBottom w:val="0"/>
      <w:divBdr>
        <w:top w:val="none" w:sz="0" w:space="0" w:color="auto"/>
        <w:left w:val="none" w:sz="0" w:space="0" w:color="auto"/>
        <w:bottom w:val="none" w:sz="0" w:space="0" w:color="auto"/>
        <w:right w:val="none" w:sz="0" w:space="0" w:color="auto"/>
      </w:divBdr>
    </w:div>
    <w:div w:id="1016543885">
      <w:bodyDiv w:val="1"/>
      <w:marLeft w:val="0"/>
      <w:marRight w:val="0"/>
      <w:marTop w:val="0"/>
      <w:marBottom w:val="0"/>
      <w:divBdr>
        <w:top w:val="none" w:sz="0" w:space="0" w:color="auto"/>
        <w:left w:val="none" w:sz="0" w:space="0" w:color="auto"/>
        <w:bottom w:val="none" w:sz="0" w:space="0" w:color="auto"/>
        <w:right w:val="none" w:sz="0" w:space="0" w:color="auto"/>
      </w:divBdr>
    </w:div>
    <w:div w:id="1016544005">
      <w:bodyDiv w:val="1"/>
      <w:marLeft w:val="0"/>
      <w:marRight w:val="0"/>
      <w:marTop w:val="0"/>
      <w:marBottom w:val="0"/>
      <w:divBdr>
        <w:top w:val="none" w:sz="0" w:space="0" w:color="auto"/>
        <w:left w:val="none" w:sz="0" w:space="0" w:color="auto"/>
        <w:bottom w:val="none" w:sz="0" w:space="0" w:color="auto"/>
        <w:right w:val="none" w:sz="0" w:space="0" w:color="auto"/>
      </w:divBdr>
    </w:div>
    <w:div w:id="1016733384">
      <w:bodyDiv w:val="1"/>
      <w:marLeft w:val="0"/>
      <w:marRight w:val="0"/>
      <w:marTop w:val="0"/>
      <w:marBottom w:val="0"/>
      <w:divBdr>
        <w:top w:val="none" w:sz="0" w:space="0" w:color="auto"/>
        <w:left w:val="none" w:sz="0" w:space="0" w:color="auto"/>
        <w:bottom w:val="none" w:sz="0" w:space="0" w:color="auto"/>
        <w:right w:val="none" w:sz="0" w:space="0" w:color="auto"/>
      </w:divBdr>
    </w:div>
    <w:div w:id="1016734160">
      <w:bodyDiv w:val="1"/>
      <w:marLeft w:val="0"/>
      <w:marRight w:val="0"/>
      <w:marTop w:val="0"/>
      <w:marBottom w:val="0"/>
      <w:divBdr>
        <w:top w:val="none" w:sz="0" w:space="0" w:color="auto"/>
        <w:left w:val="none" w:sz="0" w:space="0" w:color="auto"/>
        <w:bottom w:val="none" w:sz="0" w:space="0" w:color="auto"/>
        <w:right w:val="none" w:sz="0" w:space="0" w:color="auto"/>
      </w:divBdr>
    </w:div>
    <w:div w:id="1016885516">
      <w:bodyDiv w:val="1"/>
      <w:marLeft w:val="0"/>
      <w:marRight w:val="0"/>
      <w:marTop w:val="0"/>
      <w:marBottom w:val="0"/>
      <w:divBdr>
        <w:top w:val="none" w:sz="0" w:space="0" w:color="auto"/>
        <w:left w:val="none" w:sz="0" w:space="0" w:color="auto"/>
        <w:bottom w:val="none" w:sz="0" w:space="0" w:color="auto"/>
        <w:right w:val="none" w:sz="0" w:space="0" w:color="auto"/>
      </w:divBdr>
    </w:div>
    <w:div w:id="1017001886">
      <w:bodyDiv w:val="1"/>
      <w:marLeft w:val="0"/>
      <w:marRight w:val="0"/>
      <w:marTop w:val="0"/>
      <w:marBottom w:val="0"/>
      <w:divBdr>
        <w:top w:val="none" w:sz="0" w:space="0" w:color="auto"/>
        <w:left w:val="none" w:sz="0" w:space="0" w:color="auto"/>
        <w:bottom w:val="none" w:sz="0" w:space="0" w:color="auto"/>
        <w:right w:val="none" w:sz="0" w:space="0" w:color="auto"/>
      </w:divBdr>
    </w:div>
    <w:div w:id="1017073869">
      <w:bodyDiv w:val="1"/>
      <w:marLeft w:val="0"/>
      <w:marRight w:val="0"/>
      <w:marTop w:val="0"/>
      <w:marBottom w:val="0"/>
      <w:divBdr>
        <w:top w:val="none" w:sz="0" w:space="0" w:color="auto"/>
        <w:left w:val="none" w:sz="0" w:space="0" w:color="auto"/>
        <w:bottom w:val="none" w:sz="0" w:space="0" w:color="auto"/>
        <w:right w:val="none" w:sz="0" w:space="0" w:color="auto"/>
      </w:divBdr>
    </w:div>
    <w:div w:id="1017074811">
      <w:bodyDiv w:val="1"/>
      <w:marLeft w:val="0"/>
      <w:marRight w:val="0"/>
      <w:marTop w:val="0"/>
      <w:marBottom w:val="0"/>
      <w:divBdr>
        <w:top w:val="none" w:sz="0" w:space="0" w:color="auto"/>
        <w:left w:val="none" w:sz="0" w:space="0" w:color="auto"/>
        <w:bottom w:val="none" w:sz="0" w:space="0" w:color="auto"/>
        <w:right w:val="none" w:sz="0" w:space="0" w:color="auto"/>
      </w:divBdr>
    </w:div>
    <w:div w:id="1017080205">
      <w:bodyDiv w:val="1"/>
      <w:marLeft w:val="0"/>
      <w:marRight w:val="0"/>
      <w:marTop w:val="0"/>
      <w:marBottom w:val="0"/>
      <w:divBdr>
        <w:top w:val="none" w:sz="0" w:space="0" w:color="auto"/>
        <w:left w:val="none" w:sz="0" w:space="0" w:color="auto"/>
        <w:bottom w:val="none" w:sz="0" w:space="0" w:color="auto"/>
        <w:right w:val="none" w:sz="0" w:space="0" w:color="auto"/>
      </w:divBdr>
    </w:div>
    <w:div w:id="1017123698">
      <w:bodyDiv w:val="1"/>
      <w:marLeft w:val="0"/>
      <w:marRight w:val="0"/>
      <w:marTop w:val="0"/>
      <w:marBottom w:val="0"/>
      <w:divBdr>
        <w:top w:val="none" w:sz="0" w:space="0" w:color="auto"/>
        <w:left w:val="none" w:sz="0" w:space="0" w:color="auto"/>
        <w:bottom w:val="none" w:sz="0" w:space="0" w:color="auto"/>
        <w:right w:val="none" w:sz="0" w:space="0" w:color="auto"/>
      </w:divBdr>
    </w:div>
    <w:div w:id="1017193506">
      <w:bodyDiv w:val="1"/>
      <w:marLeft w:val="0"/>
      <w:marRight w:val="0"/>
      <w:marTop w:val="0"/>
      <w:marBottom w:val="0"/>
      <w:divBdr>
        <w:top w:val="none" w:sz="0" w:space="0" w:color="auto"/>
        <w:left w:val="none" w:sz="0" w:space="0" w:color="auto"/>
        <w:bottom w:val="none" w:sz="0" w:space="0" w:color="auto"/>
        <w:right w:val="none" w:sz="0" w:space="0" w:color="auto"/>
      </w:divBdr>
    </w:div>
    <w:div w:id="1017200075">
      <w:bodyDiv w:val="1"/>
      <w:marLeft w:val="0"/>
      <w:marRight w:val="0"/>
      <w:marTop w:val="0"/>
      <w:marBottom w:val="0"/>
      <w:divBdr>
        <w:top w:val="none" w:sz="0" w:space="0" w:color="auto"/>
        <w:left w:val="none" w:sz="0" w:space="0" w:color="auto"/>
        <w:bottom w:val="none" w:sz="0" w:space="0" w:color="auto"/>
        <w:right w:val="none" w:sz="0" w:space="0" w:color="auto"/>
      </w:divBdr>
    </w:div>
    <w:div w:id="1017465069">
      <w:bodyDiv w:val="1"/>
      <w:marLeft w:val="0"/>
      <w:marRight w:val="0"/>
      <w:marTop w:val="0"/>
      <w:marBottom w:val="0"/>
      <w:divBdr>
        <w:top w:val="none" w:sz="0" w:space="0" w:color="auto"/>
        <w:left w:val="none" w:sz="0" w:space="0" w:color="auto"/>
        <w:bottom w:val="none" w:sz="0" w:space="0" w:color="auto"/>
        <w:right w:val="none" w:sz="0" w:space="0" w:color="auto"/>
      </w:divBdr>
    </w:div>
    <w:div w:id="1017578483">
      <w:bodyDiv w:val="1"/>
      <w:marLeft w:val="0"/>
      <w:marRight w:val="0"/>
      <w:marTop w:val="0"/>
      <w:marBottom w:val="0"/>
      <w:divBdr>
        <w:top w:val="none" w:sz="0" w:space="0" w:color="auto"/>
        <w:left w:val="none" w:sz="0" w:space="0" w:color="auto"/>
        <w:bottom w:val="none" w:sz="0" w:space="0" w:color="auto"/>
        <w:right w:val="none" w:sz="0" w:space="0" w:color="auto"/>
      </w:divBdr>
    </w:div>
    <w:div w:id="1017730643">
      <w:bodyDiv w:val="1"/>
      <w:marLeft w:val="0"/>
      <w:marRight w:val="0"/>
      <w:marTop w:val="0"/>
      <w:marBottom w:val="0"/>
      <w:divBdr>
        <w:top w:val="none" w:sz="0" w:space="0" w:color="auto"/>
        <w:left w:val="none" w:sz="0" w:space="0" w:color="auto"/>
        <w:bottom w:val="none" w:sz="0" w:space="0" w:color="auto"/>
        <w:right w:val="none" w:sz="0" w:space="0" w:color="auto"/>
      </w:divBdr>
    </w:div>
    <w:div w:id="1017774959">
      <w:bodyDiv w:val="1"/>
      <w:marLeft w:val="0"/>
      <w:marRight w:val="0"/>
      <w:marTop w:val="0"/>
      <w:marBottom w:val="0"/>
      <w:divBdr>
        <w:top w:val="none" w:sz="0" w:space="0" w:color="auto"/>
        <w:left w:val="none" w:sz="0" w:space="0" w:color="auto"/>
        <w:bottom w:val="none" w:sz="0" w:space="0" w:color="auto"/>
        <w:right w:val="none" w:sz="0" w:space="0" w:color="auto"/>
      </w:divBdr>
    </w:div>
    <w:div w:id="1017926028">
      <w:bodyDiv w:val="1"/>
      <w:marLeft w:val="0"/>
      <w:marRight w:val="0"/>
      <w:marTop w:val="0"/>
      <w:marBottom w:val="0"/>
      <w:divBdr>
        <w:top w:val="none" w:sz="0" w:space="0" w:color="auto"/>
        <w:left w:val="none" w:sz="0" w:space="0" w:color="auto"/>
        <w:bottom w:val="none" w:sz="0" w:space="0" w:color="auto"/>
        <w:right w:val="none" w:sz="0" w:space="0" w:color="auto"/>
      </w:divBdr>
    </w:div>
    <w:div w:id="1018043303">
      <w:bodyDiv w:val="1"/>
      <w:marLeft w:val="0"/>
      <w:marRight w:val="0"/>
      <w:marTop w:val="0"/>
      <w:marBottom w:val="0"/>
      <w:divBdr>
        <w:top w:val="none" w:sz="0" w:space="0" w:color="auto"/>
        <w:left w:val="none" w:sz="0" w:space="0" w:color="auto"/>
        <w:bottom w:val="none" w:sz="0" w:space="0" w:color="auto"/>
        <w:right w:val="none" w:sz="0" w:space="0" w:color="auto"/>
      </w:divBdr>
    </w:div>
    <w:div w:id="1018043971">
      <w:bodyDiv w:val="1"/>
      <w:marLeft w:val="0"/>
      <w:marRight w:val="0"/>
      <w:marTop w:val="0"/>
      <w:marBottom w:val="0"/>
      <w:divBdr>
        <w:top w:val="none" w:sz="0" w:space="0" w:color="auto"/>
        <w:left w:val="none" w:sz="0" w:space="0" w:color="auto"/>
        <w:bottom w:val="none" w:sz="0" w:space="0" w:color="auto"/>
        <w:right w:val="none" w:sz="0" w:space="0" w:color="auto"/>
      </w:divBdr>
    </w:div>
    <w:div w:id="1018046874">
      <w:bodyDiv w:val="1"/>
      <w:marLeft w:val="0"/>
      <w:marRight w:val="0"/>
      <w:marTop w:val="0"/>
      <w:marBottom w:val="0"/>
      <w:divBdr>
        <w:top w:val="none" w:sz="0" w:space="0" w:color="auto"/>
        <w:left w:val="none" w:sz="0" w:space="0" w:color="auto"/>
        <w:bottom w:val="none" w:sz="0" w:space="0" w:color="auto"/>
        <w:right w:val="none" w:sz="0" w:space="0" w:color="auto"/>
      </w:divBdr>
    </w:div>
    <w:div w:id="1018117889">
      <w:bodyDiv w:val="1"/>
      <w:marLeft w:val="0"/>
      <w:marRight w:val="0"/>
      <w:marTop w:val="0"/>
      <w:marBottom w:val="0"/>
      <w:divBdr>
        <w:top w:val="none" w:sz="0" w:space="0" w:color="auto"/>
        <w:left w:val="none" w:sz="0" w:space="0" w:color="auto"/>
        <w:bottom w:val="none" w:sz="0" w:space="0" w:color="auto"/>
        <w:right w:val="none" w:sz="0" w:space="0" w:color="auto"/>
      </w:divBdr>
    </w:div>
    <w:div w:id="1018121770">
      <w:bodyDiv w:val="1"/>
      <w:marLeft w:val="0"/>
      <w:marRight w:val="0"/>
      <w:marTop w:val="0"/>
      <w:marBottom w:val="0"/>
      <w:divBdr>
        <w:top w:val="none" w:sz="0" w:space="0" w:color="auto"/>
        <w:left w:val="none" w:sz="0" w:space="0" w:color="auto"/>
        <w:bottom w:val="none" w:sz="0" w:space="0" w:color="auto"/>
        <w:right w:val="none" w:sz="0" w:space="0" w:color="auto"/>
      </w:divBdr>
    </w:div>
    <w:div w:id="1018387551">
      <w:bodyDiv w:val="1"/>
      <w:marLeft w:val="0"/>
      <w:marRight w:val="0"/>
      <w:marTop w:val="0"/>
      <w:marBottom w:val="0"/>
      <w:divBdr>
        <w:top w:val="none" w:sz="0" w:space="0" w:color="auto"/>
        <w:left w:val="none" w:sz="0" w:space="0" w:color="auto"/>
        <w:bottom w:val="none" w:sz="0" w:space="0" w:color="auto"/>
        <w:right w:val="none" w:sz="0" w:space="0" w:color="auto"/>
      </w:divBdr>
    </w:div>
    <w:div w:id="1018503093">
      <w:bodyDiv w:val="1"/>
      <w:marLeft w:val="0"/>
      <w:marRight w:val="0"/>
      <w:marTop w:val="0"/>
      <w:marBottom w:val="0"/>
      <w:divBdr>
        <w:top w:val="none" w:sz="0" w:space="0" w:color="auto"/>
        <w:left w:val="none" w:sz="0" w:space="0" w:color="auto"/>
        <w:bottom w:val="none" w:sz="0" w:space="0" w:color="auto"/>
        <w:right w:val="none" w:sz="0" w:space="0" w:color="auto"/>
      </w:divBdr>
    </w:div>
    <w:div w:id="1018505539">
      <w:bodyDiv w:val="1"/>
      <w:marLeft w:val="0"/>
      <w:marRight w:val="0"/>
      <w:marTop w:val="0"/>
      <w:marBottom w:val="0"/>
      <w:divBdr>
        <w:top w:val="none" w:sz="0" w:space="0" w:color="auto"/>
        <w:left w:val="none" w:sz="0" w:space="0" w:color="auto"/>
        <w:bottom w:val="none" w:sz="0" w:space="0" w:color="auto"/>
        <w:right w:val="none" w:sz="0" w:space="0" w:color="auto"/>
      </w:divBdr>
    </w:div>
    <w:div w:id="1018582068">
      <w:bodyDiv w:val="1"/>
      <w:marLeft w:val="0"/>
      <w:marRight w:val="0"/>
      <w:marTop w:val="0"/>
      <w:marBottom w:val="0"/>
      <w:divBdr>
        <w:top w:val="none" w:sz="0" w:space="0" w:color="auto"/>
        <w:left w:val="none" w:sz="0" w:space="0" w:color="auto"/>
        <w:bottom w:val="none" w:sz="0" w:space="0" w:color="auto"/>
        <w:right w:val="none" w:sz="0" w:space="0" w:color="auto"/>
      </w:divBdr>
    </w:div>
    <w:div w:id="1018583883">
      <w:bodyDiv w:val="1"/>
      <w:marLeft w:val="0"/>
      <w:marRight w:val="0"/>
      <w:marTop w:val="0"/>
      <w:marBottom w:val="0"/>
      <w:divBdr>
        <w:top w:val="none" w:sz="0" w:space="0" w:color="auto"/>
        <w:left w:val="none" w:sz="0" w:space="0" w:color="auto"/>
        <w:bottom w:val="none" w:sz="0" w:space="0" w:color="auto"/>
        <w:right w:val="none" w:sz="0" w:space="0" w:color="auto"/>
      </w:divBdr>
    </w:div>
    <w:div w:id="1018627268">
      <w:bodyDiv w:val="1"/>
      <w:marLeft w:val="0"/>
      <w:marRight w:val="0"/>
      <w:marTop w:val="0"/>
      <w:marBottom w:val="0"/>
      <w:divBdr>
        <w:top w:val="none" w:sz="0" w:space="0" w:color="auto"/>
        <w:left w:val="none" w:sz="0" w:space="0" w:color="auto"/>
        <w:bottom w:val="none" w:sz="0" w:space="0" w:color="auto"/>
        <w:right w:val="none" w:sz="0" w:space="0" w:color="auto"/>
      </w:divBdr>
    </w:div>
    <w:div w:id="1018771513">
      <w:bodyDiv w:val="1"/>
      <w:marLeft w:val="0"/>
      <w:marRight w:val="0"/>
      <w:marTop w:val="0"/>
      <w:marBottom w:val="0"/>
      <w:divBdr>
        <w:top w:val="none" w:sz="0" w:space="0" w:color="auto"/>
        <w:left w:val="none" w:sz="0" w:space="0" w:color="auto"/>
        <w:bottom w:val="none" w:sz="0" w:space="0" w:color="auto"/>
        <w:right w:val="none" w:sz="0" w:space="0" w:color="auto"/>
      </w:divBdr>
    </w:div>
    <w:div w:id="1018773752">
      <w:bodyDiv w:val="1"/>
      <w:marLeft w:val="0"/>
      <w:marRight w:val="0"/>
      <w:marTop w:val="0"/>
      <w:marBottom w:val="0"/>
      <w:divBdr>
        <w:top w:val="none" w:sz="0" w:space="0" w:color="auto"/>
        <w:left w:val="none" w:sz="0" w:space="0" w:color="auto"/>
        <w:bottom w:val="none" w:sz="0" w:space="0" w:color="auto"/>
        <w:right w:val="none" w:sz="0" w:space="0" w:color="auto"/>
      </w:divBdr>
    </w:div>
    <w:div w:id="1018774162">
      <w:bodyDiv w:val="1"/>
      <w:marLeft w:val="0"/>
      <w:marRight w:val="0"/>
      <w:marTop w:val="0"/>
      <w:marBottom w:val="0"/>
      <w:divBdr>
        <w:top w:val="none" w:sz="0" w:space="0" w:color="auto"/>
        <w:left w:val="none" w:sz="0" w:space="0" w:color="auto"/>
        <w:bottom w:val="none" w:sz="0" w:space="0" w:color="auto"/>
        <w:right w:val="none" w:sz="0" w:space="0" w:color="auto"/>
      </w:divBdr>
    </w:div>
    <w:div w:id="1018778041">
      <w:bodyDiv w:val="1"/>
      <w:marLeft w:val="0"/>
      <w:marRight w:val="0"/>
      <w:marTop w:val="0"/>
      <w:marBottom w:val="0"/>
      <w:divBdr>
        <w:top w:val="none" w:sz="0" w:space="0" w:color="auto"/>
        <w:left w:val="none" w:sz="0" w:space="0" w:color="auto"/>
        <w:bottom w:val="none" w:sz="0" w:space="0" w:color="auto"/>
        <w:right w:val="none" w:sz="0" w:space="0" w:color="auto"/>
      </w:divBdr>
    </w:div>
    <w:div w:id="1019045494">
      <w:bodyDiv w:val="1"/>
      <w:marLeft w:val="0"/>
      <w:marRight w:val="0"/>
      <w:marTop w:val="0"/>
      <w:marBottom w:val="0"/>
      <w:divBdr>
        <w:top w:val="none" w:sz="0" w:space="0" w:color="auto"/>
        <w:left w:val="none" w:sz="0" w:space="0" w:color="auto"/>
        <w:bottom w:val="none" w:sz="0" w:space="0" w:color="auto"/>
        <w:right w:val="none" w:sz="0" w:space="0" w:color="auto"/>
      </w:divBdr>
    </w:div>
    <w:div w:id="1019090386">
      <w:bodyDiv w:val="1"/>
      <w:marLeft w:val="0"/>
      <w:marRight w:val="0"/>
      <w:marTop w:val="0"/>
      <w:marBottom w:val="0"/>
      <w:divBdr>
        <w:top w:val="none" w:sz="0" w:space="0" w:color="auto"/>
        <w:left w:val="none" w:sz="0" w:space="0" w:color="auto"/>
        <w:bottom w:val="none" w:sz="0" w:space="0" w:color="auto"/>
        <w:right w:val="none" w:sz="0" w:space="0" w:color="auto"/>
      </w:divBdr>
    </w:div>
    <w:div w:id="1019116603">
      <w:bodyDiv w:val="1"/>
      <w:marLeft w:val="0"/>
      <w:marRight w:val="0"/>
      <w:marTop w:val="0"/>
      <w:marBottom w:val="0"/>
      <w:divBdr>
        <w:top w:val="none" w:sz="0" w:space="0" w:color="auto"/>
        <w:left w:val="none" w:sz="0" w:space="0" w:color="auto"/>
        <w:bottom w:val="none" w:sz="0" w:space="0" w:color="auto"/>
        <w:right w:val="none" w:sz="0" w:space="0" w:color="auto"/>
      </w:divBdr>
    </w:div>
    <w:div w:id="1019157018">
      <w:bodyDiv w:val="1"/>
      <w:marLeft w:val="0"/>
      <w:marRight w:val="0"/>
      <w:marTop w:val="0"/>
      <w:marBottom w:val="0"/>
      <w:divBdr>
        <w:top w:val="none" w:sz="0" w:space="0" w:color="auto"/>
        <w:left w:val="none" w:sz="0" w:space="0" w:color="auto"/>
        <w:bottom w:val="none" w:sz="0" w:space="0" w:color="auto"/>
        <w:right w:val="none" w:sz="0" w:space="0" w:color="auto"/>
      </w:divBdr>
    </w:div>
    <w:div w:id="1019159483">
      <w:bodyDiv w:val="1"/>
      <w:marLeft w:val="0"/>
      <w:marRight w:val="0"/>
      <w:marTop w:val="0"/>
      <w:marBottom w:val="0"/>
      <w:divBdr>
        <w:top w:val="none" w:sz="0" w:space="0" w:color="auto"/>
        <w:left w:val="none" w:sz="0" w:space="0" w:color="auto"/>
        <w:bottom w:val="none" w:sz="0" w:space="0" w:color="auto"/>
        <w:right w:val="none" w:sz="0" w:space="0" w:color="auto"/>
      </w:divBdr>
    </w:div>
    <w:div w:id="1019161376">
      <w:bodyDiv w:val="1"/>
      <w:marLeft w:val="0"/>
      <w:marRight w:val="0"/>
      <w:marTop w:val="0"/>
      <w:marBottom w:val="0"/>
      <w:divBdr>
        <w:top w:val="none" w:sz="0" w:space="0" w:color="auto"/>
        <w:left w:val="none" w:sz="0" w:space="0" w:color="auto"/>
        <w:bottom w:val="none" w:sz="0" w:space="0" w:color="auto"/>
        <w:right w:val="none" w:sz="0" w:space="0" w:color="auto"/>
      </w:divBdr>
    </w:div>
    <w:div w:id="1019234714">
      <w:bodyDiv w:val="1"/>
      <w:marLeft w:val="0"/>
      <w:marRight w:val="0"/>
      <w:marTop w:val="0"/>
      <w:marBottom w:val="0"/>
      <w:divBdr>
        <w:top w:val="none" w:sz="0" w:space="0" w:color="auto"/>
        <w:left w:val="none" w:sz="0" w:space="0" w:color="auto"/>
        <w:bottom w:val="none" w:sz="0" w:space="0" w:color="auto"/>
        <w:right w:val="none" w:sz="0" w:space="0" w:color="auto"/>
      </w:divBdr>
    </w:div>
    <w:div w:id="1019239174">
      <w:bodyDiv w:val="1"/>
      <w:marLeft w:val="0"/>
      <w:marRight w:val="0"/>
      <w:marTop w:val="0"/>
      <w:marBottom w:val="0"/>
      <w:divBdr>
        <w:top w:val="none" w:sz="0" w:space="0" w:color="auto"/>
        <w:left w:val="none" w:sz="0" w:space="0" w:color="auto"/>
        <w:bottom w:val="none" w:sz="0" w:space="0" w:color="auto"/>
        <w:right w:val="none" w:sz="0" w:space="0" w:color="auto"/>
      </w:divBdr>
    </w:div>
    <w:div w:id="1019433048">
      <w:bodyDiv w:val="1"/>
      <w:marLeft w:val="0"/>
      <w:marRight w:val="0"/>
      <w:marTop w:val="0"/>
      <w:marBottom w:val="0"/>
      <w:divBdr>
        <w:top w:val="none" w:sz="0" w:space="0" w:color="auto"/>
        <w:left w:val="none" w:sz="0" w:space="0" w:color="auto"/>
        <w:bottom w:val="none" w:sz="0" w:space="0" w:color="auto"/>
        <w:right w:val="none" w:sz="0" w:space="0" w:color="auto"/>
      </w:divBdr>
    </w:div>
    <w:div w:id="1019625536">
      <w:bodyDiv w:val="1"/>
      <w:marLeft w:val="0"/>
      <w:marRight w:val="0"/>
      <w:marTop w:val="0"/>
      <w:marBottom w:val="0"/>
      <w:divBdr>
        <w:top w:val="none" w:sz="0" w:space="0" w:color="auto"/>
        <w:left w:val="none" w:sz="0" w:space="0" w:color="auto"/>
        <w:bottom w:val="none" w:sz="0" w:space="0" w:color="auto"/>
        <w:right w:val="none" w:sz="0" w:space="0" w:color="auto"/>
      </w:divBdr>
    </w:div>
    <w:div w:id="1019694389">
      <w:bodyDiv w:val="1"/>
      <w:marLeft w:val="0"/>
      <w:marRight w:val="0"/>
      <w:marTop w:val="0"/>
      <w:marBottom w:val="0"/>
      <w:divBdr>
        <w:top w:val="none" w:sz="0" w:space="0" w:color="auto"/>
        <w:left w:val="none" w:sz="0" w:space="0" w:color="auto"/>
        <w:bottom w:val="none" w:sz="0" w:space="0" w:color="auto"/>
        <w:right w:val="none" w:sz="0" w:space="0" w:color="auto"/>
      </w:divBdr>
    </w:div>
    <w:div w:id="1019700951">
      <w:bodyDiv w:val="1"/>
      <w:marLeft w:val="0"/>
      <w:marRight w:val="0"/>
      <w:marTop w:val="0"/>
      <w:marBottom w:val="0"/>
      <w:divBdr>
        <w:top w:val="none" w:sz="0" w:space="0" w:color="auto"/>
        <w:left w:val="none" w:sz="0" w:space="0" w:color="auto"/>
        <w:bottom w:val="none" w:sz="0" w:space="0" w:color="auto"/>
        <w:right w:val="none" w:sz="0" w:space="0" w:color="auto"/>
      </w:divBdr>
    </w:div>
    <w:div w:id="1019701452">
      <w:bodyDiv w:val="1"/>
      <w:marLeft w:val="0"/>
      <w:marRight w:val="0"/>
      <w:marTop w:val="0"/>
      <w:marBottom w:val="0"/>
      <w:divBdr>
        <w:top w:val="none" w:sz="0" w:space="0" w:color="auto"/>
        <w:left w:val="none" w:sz="0" w:space="0" w:color="auto"/>
        <w:bottom w:val="none" w:sz="0" w:space="0" w:color="auto"/>
        <w:right w:val="none" w:sz="0" w:space="0" w:color="auto"/>
      </w:divBdr>
    </w:div>
    <w:div w:id="1019741778">
      <w:bodyDiv w:val="1"/>
      <w:marLeft w:val="0"/>
      <w:marRight w:val="0"/>
      <w:marTop w:val="0"/>
      <w:marBottom w:val="0"/>
      <w:divBdr>
        <w:top w:val="none" w:sz="0" w:space="0" w:color="auto"/>
        <w:left w:val="none" w:sz="0" w:space="0" w:color="auto"/>
        <w:bottom w:val="none" w:sz="0" w:space="0" w:color="auto"/>
        <w:right w:val="none" w:sz="0" w:space="0" w:color="auto"/>
      </w:divBdr>
    </w:div>
    <w:div w:id="1019818550">
      <w:bodyDiv w:val="1"/>
      <w:marLeft w:val="0"/>
      <w:marRight w:val="0"/>
      <w:marTop w:val="0"/>
      <w:marBottom w:val="0"/>
      <w:divBdr>
        <w:top w:val="none" w:sz="0" w:space="0" w:color="auto"/>
        <w:left w:val="none" w:sz="0" w:space="0" w:color="auto"/>
        <w:bottom w:val="none" w:sz="0" w:space="0" w:color="auto"/>
        <w:right w:val="none" w:sz="0" w:space="0" w:color="auto"/>
      </w:divBdr>
    </w:div>
    <w:div w:id="1019820267">
      <w:bodyDiv w:val="1"/>
      <w:marLeft w:val="0"/>
      <w:marRight w:val="0"/>
      <w:marTop w:val="0"/>
      <w:marBottom w:val="0"/>
      <w:divBdr>
        <w:top w:val="none" w:sz="0" w:space="0" w:color="auto"/>
        <w:left w:val="none" w:sz="0" w:space="0" w:color="auto"/>
        <w:bottom w:val="none" w:sz="0" w:space="0" w:color="auto"/>
        <w:right w:val="none" w:sz="0" w:space="0" w:color="auto"/>
      </w:divBdr>
    </w:div>
    <w:div w:id="1019968783">
      <w:bodyDiv w:val="1"/>
      <w:marLeft w:val="0"/>
      <w:marRight w:val="0"/>
      <w:marTop w:val="0"/>
      <w:marBottom w:val="0"/>
      <w:divBdr>
        <w:top w:val="none" w:sz="0" w:space="0" w:color="auto"/>
        <w:left w:val="none" w:sz="0" w:space="0" w:color="auto"/>
        <w:bottom w:val="none" w:sz="0" w:space="0" w:color="auto"/>
        <w:right w:val="none" w:sz="0" w:space="0" w:color="auto"/>
      </w:divBdr>
    </w:div>
    <w:div w:id="1020014674">
      <w:bodyDiv w:val="1"/>
      <w:marLeft w:val="0"/>
      <w:marRight w:val="0"/>
      <w:marTop w:val="0"/>
      <w:marBottom w:val="0"/>
      <w:divBdr>
        <w:top w:val="none" w:sz="0" w:space="0" w:color="auto"/>
        <w:left w:val="none" w:sz="0" w:space="0" w:color="auto"/>
        <w:bottom w:val="none" w:sz="0" w:space="0" w:color="auto"/>
        <w:right w:val="none" w:sz="0" w:space="0" w:color="auto"/>
      </w:divBdr>
    </w:div>
    <w:div w:id="1020081329">
      <w:bodyDiv w:val="1"/>
      <w:marLeft w:val="0"/>
      <w:marRight w:val="0"/>
      <w:marTop w:val="0"/>
      <w:marBottom w:val="0"/>
      <w:divBdr>
        <w:top w:val="none" w:sz="0" w:space="0" w:color="auto"/>
        <w:left w:val="none" w:sz="0" w:space="0" w:color="auto"/>
        <w:bottom w:val="none" w:sz="0" w:space="0" w:color="auto"/>
        <w:right w:val="none" w:sz="0" w:space="0" w:color="auto"/>
      </w:divBdr>
    </w:div>
    <w:div w:id="1020083061">
      <w:bodyDiv w:val="1"/>
      <w:marLeft w:val="0"/>
      <w:marRight w:val="0"/>
      <w:marTop w:val="0"/>
      <w:marBottom w:val="0"/>
      <w:divBdr>
        <w:top w:val="none" w:sz="0" w:space="0" w:color="auto"/>
        <w:left w:val="none" w:sz="0" w:space="0" w:color="auto"/>
        <w:bottom w:val="none" w:sz="0" w:space="0" w:color="auto"/>
        <w:right w:val="none" w:sz="0" w:space="0" w:color="auto"/>
      </w:divBdr>
    </w:div>
    <w:div w:id="1020355345">
      <w:bodyDiv w:val="1"/>
      <w:marLeft w:val="0"/>
      <w:marRight w:val="0"/>
      <w:marTop w:val="0"/>
      <w:marBottom w:val="0"/>
      <w:divBdr>
        <w:top w:val="none" w:sz="0" w:space="0" w:color="auto"/>
        <w:left w:val="none" w:sz="0" w:space="0" w:color="auto"/>
        <w:bottom w:val="none" w:sz="0" w:space="0" w:color="auto"/>
        <w:right w:val="none" w:sz="0" w:space="0" w:color="auto"/>
      </w:divBdr>
    </w:div>
    <w:div w:id="1020425631">
      <w:bodyDiv w:val="1"/>
      <w:marLeft w:val="0"/>
      <w:marRight w:val="0"/>
      <w:marTop w:val="0"/>
      <w:marBottom w:val="0"/>
      <w:divBdr>
        <w:top w:val="none" w:sz="0" w:space="0" w:color="auto"/>
        <w:left w:val="none" w:sz="0" w:space="0" w:color="auto"/>
        <w:bottom w:val="none" w:sz="0" w:space="0" w:color="auto"/>
        <w:right w:val="none" w:sz="0" w:space="0" w:color="auto"/>
      </w:divBdr>
    </w:div>
    <w:div w:id="1020592839">
      <w:bodyDiv w:val="1"/>
      <w:marLeft w:val="0"/>
      <w:marRight w:val="0"/>
      <w:marTop w:val="0"/>
      <w:marBottom w:val="0"/>
      <w:divBdr>
        <w:top w:val="none" w:sz="0" w:space="0" w:color="auto"/>
        <w:left w:val="none" w:sz="0" w:space="0" w:color="auto"/>
        <w:bottom w:val="none" w:sz="0" w:space="0" w:color="auto"/>
        <w:right w:val="none" w:sz="0" w:space="0" w:color="auto"/>
      </w:divBdr>
    </w:div>
    <w:div w:id="1020593385">
      <w:bodyDiv w:val="1"/>
      <w:marLeft w:val="0"/>
      <w:marRight w:val="0"/>
      <w:marTop w:val="0"/>
      <w:marBottom w:val="0"/>
      <w:divBdr>
        <w:top w:val="none" w:sz="0" w:space="0" w:color="auto"/>
        <w:left w:val="none" w:sz="0" w:space="0" w:color="auto"/>
        <w:bottom w:val="none" w:sz="0" w:space="0" w:color="auto"/>
        <w:right w:val="none" w:sz="0" w:space="0" w:color="auto"/>
      </w:divBdr>
    </w:div>
    <w:div w:id="1020622673">
      <w:bodyDiv w:val="1"/>
      <w:marLeft w:val="0"/>
      <w:marRight w:val="0"/>
      <w:marTop w:val="0"/>
      <w:marBottom w:val="0"/>
      <w:divBdr>
        <w:top w:val="none" w:sz="0" w:space="0" w:color="auto"/>
        <w:left w:val="none" w:sz="0" w:space="0" w:color="auto"/>
        <w:bottom w:val="none" w:sz="0" w:space="0" w:color="auto"/>
        <w:right w:val="none" w:sz="0" w:space="0" w:color="auto"/>
      </w:divBdr>
    </w:div>
    <w:div w:id="1020861577">
      <w:bodyDiv w:val="1"/>
      <w:marLeft w:val="0"/>
      <w:marRight w:val="0"/>
      <w:marTop w:val="0"/>
      <w:marBottom w:val="0"/>
      <w:divBdr>
        <w:top w:val="none" w:sz="0" w:space="0" w:color="auto"/>
        <w:left w:val="none" w:sz="0" w:space="0" w:color="auto"/>
        <w:bottom w:val="none" w:sz="0" w:space="0" w:color="auto"/>
        <w:right w:val="none" w:sz="0" w:space="0" w:color="auto"/>
      </w:divBdr>
    </w:div>
    <w:div w:id="1020862804">
      <w:bodyDiv w:val="1"/>
      <w:marLeft w:val="0"/>
      <w:marRight w:val="0"/>
      <w:marTop w:val="0"/>
      <w:marBottom w:val="0"/>
      <w:divBdr>
        <w:top w:val="none" w:sz="0" w:space="0" w:color="auto"/>
        <w:left w:val="none" w:sz="0" w:space="0" w:color="auto"/>
        <w:bottom w:val="none" w:sz="0" w:space="0" w:color="auto"/>
        <w:right w:val="none" w:sz="0" w:space="0" w:color="auto"/>
      </w:divBdr>
    </w:div>
    <w:div w:id="1020933477">
      <w:bodyDiv w:val="1"/>
      <w:marLeft w:val="0"/>
      <w:marRight w:val="0"/>
      <w:marTop w:val="0"/>
      <w:marBottom w:val="0"/>
      <w:divBdr>
        <w:top w:val="none" w:sz="0" w:space="0" w:color="auto"/>
        <w:left w:val="none" w:sz="0" w:space="0" w:color="auto"/>
        <w:bottom w:val="none" w:sz="0" w:space="0" w:color="auto"/>
        <w:right w:val="none" w:sz="0" w:space="0" w:color="auto"/>
      </w:divBdr>
    </w:div>
    <w:div w:id="1021009502">
      <w:bodyDiv w:val="1"/>
      <w:marLeft w:val="0"/>
      <w:marRight w:val="0"/>
      <w:marTop w:val="0"/>
      <w:marBottom w:val="0"/>
      <w:divBdr>
        <w:top w:val="none" w:sz="0" w:space="0" w:color="auto"/>
        <w:left w:val="none" w:sz="0" w:space="0" w:color="auto"/>
        <w:bottom w:val="none" w:sz="0" w:space="0" w:color="auto"/>
        <w:right w:val="none" w:sz="0" w:space="0" w:color="auto"/>
      </w:divBdr>
    </w:div>
    <w:div w:id="1021050967">
      <w:bodyDiv w:val="1"/>
      <w:marLeft w:val="0"/>
      <w:marRight w:val="0"/>
      <w:marTop w:val="0"/>
      <w:marBottom w:val="0"/>
      <w:divBdr>
        <w:top w:val="none" w:sz="0" w:space="0" w:color="auto"/>
        <w:left w:val="none" w:sz="0" w:space="0" w:color="auto"/>
        <w:bottom w:val="none" w:sz="0" w:space="0" w:color="auto"/>
        <w:right w:val="none" w:sz="0" w:space="0" w:color="auto"/>
      </w:divBdr>
    </w:div>
    <w:div w:id="1021080843">
      <w:bodyDiv w:val="1"/>
      <w:marLeft w:val="0"/>
      <w:marRight w:val="0"/>
      <w:marTop w:val="0"/>
      <w:marBottom w:val="0"/>
      <w:divBdr>
        <w:top w:val="none" w:sz="0" w:space="0" w:color="auto"/>
        <w:left w:val="none" w:sz="0" w:space="0" w:color="auto"/>
        <w:bottom w:val="none" w:sz="0" w:space="0" w:color="auto"/>
        <w:right w:val="none" w:sz="0" w:space="0" w:color="auto"/>
      </w:divBdr>
    </w:div>
    <w:div w:id="1021083038">
      <w:bodyDiv w:val="1"/>
      <w:marLeft w:val="0"/>
      <w:marRight w:val="0"/>
      <w:marTop w:val="0"/>
      <w:marBottom w:val="0"/>
      <w:divBdr>
        <w:top w:val="none" w:sz="0" w:space="0" w:color="auto"/>
        <w:left w:val="none" w:sz="0" w:space="0" w:color="auto"/>
        <w:bottom w:val="none" w:sz="0" w:space="0" w:color="auto"/>
        <w:right w:val="none" w:sz="0" w:space="0" w:color="auto"/>
      </w:divBdr>
    </w:div>
    <w:div w:id="1021122877">
      <w:bodyDiv w:val="1"/>
      <w:marLeft w:val="0"/>
      <w:marRight w:val="0"/>
      <w:marTop w:val="0"/>
      <w:marBottom w:val="0"/>
      <w:divBdr>
        <w:top w:val="none" w:sz="0" w:space="0" w:color="auto"/>
        <w:left w:val="none" w:sz="0" w:space="0" w:color="auto"/>
        <w:bottom w:val="none" w:sz="0" w:space="0" w:color="auto"/>
        <w:right w:val="none" w:sz="0" w:space="0" w:color="auto"/>
      </w:divBdr>
    </w:div>
    <w:div w:id="1021123942">
      <w:bodyDiv w:val="1"/>
      <w:marLeft w:val="0"/>
      <w:marRight w:val="0"/>
      <w:marTop w:val="0"/>
      <w:marBottom w:val="0"/>
      <w:divBdr>
        <w:top w:val="none" w:sz="0" w:space="0" w:color="auto"/>
        <w:left w:val="none" w:sz="0" w:space="0" w:color="auto"/>
        <w:bottom w:val="none" w:sz="0" w:space="0" w:color="auto"/>
        <w:right w:val="none" w:sz="0" w:space="0" w:color="auto"/>
      </w:divBdr>
    </w:div>
    <w:div w:id="1021202026">
      <w:bodyDiv w:val="1"/>
      <w:marLeft w:val="0"/>
      <w:marRight w:val="0"/>
      <w:marTop w:val="0"/>
      <w:marBottom w:val="0"/>
      <w:divBdr>
        <w:top w:val="none" w:sz="0" w:space="0" w:color="auto"/>
        <w:left w:val="none" w:sz="0" w:space="0" w:color="auto"/>
        <w:bottom w:val="none" w:sz="0" w:space="0" w:color="auto"/>
        <w:right w:val="none" w:sz="0" w:space="0" w:color="auto"/>
      </w:divBdr>
    </w:div>
    <w:div w:id="1021277677">
      <w:bodyDiv w:val="1"/>
      <w:marLeft w:val="0"/>
      <w:marRight w:val="0"/>
      <w:marTop w:val="0"/>
      <w:marBottom w:val="0"/>
      <w:divBdr>
        <w:top w:val="none" w:sz="0" w:space="0" w:color="auto"/>
        <w:left w:val="none" w:sz="0" w:space="0" w:color="auto"/>
        <w:bottom w:val="none" w:sz="0" w:space="0" w:color="auto"/>
        <w:right w:val="none" w:sz="0" w:space="0" w:color="auto"/>
      </w:divBdr>
    </w:div>
    <w:div w:id="1021279057">
      <w:bodyDiv w:val="1"/>
      <w:marLeft w:val="0"/>
      <w:marRight w:val="0"/>
      <w:marTop w:val="0"/>
      <w:marBottom w:val="0"/>
      <w:divBdr>
        <w:top w:val="none" w:sz="0" w:space="0" w:color="auto"/>
        <w:left w:val="none" w:sz="0" w:space="0" w:color="auto"/>
        <w:bottom w:val="none" w:sz="0" w:space="0" w:color="auto"/>
        <w:right w:val="none" w:sz="0" w:space="0" w:color="auto"/>
      </w:divBdr>
    </w:div>
    <w:div w:id="1021323677">
      <w:bodyDiv w:val="1"/>
      <w:marLeft w:val="0"/>
      <w:marRight w:val="0"/>
      <w:marTop w:val="0"/>
      <w:marBottom w:val="0"/>
      <w:divBdr>
        <w:top w:val="none" w:sz="0" w:space="0" w:color="auto"/>
        <w:left w:val="none" w:sz="0" w:space="0" w:color="auto"/>
        <w:bottom w:val="none" w:sz="0" w:space="0" w:color="auto"/>
        <w:right w:val="none" w:sz="0" w:space="0" w:color="auto"/>
      </w:divBdr>
    </w:div>
    <w:div w:id="1021324362">
      <w:bodyDiv w:val="1"/>
      <w:marLeft w:val="0"/>
      <w:marRight w:val="0"/>
      <w:marTop w:val="0"/>
      <w:marBottom w:val="0"/>
      <w:divBdr>
        <w:top w:val="none" w:sz="0" w:space="0" w:color="auto"/>
        <w:left w:val="none" w:sz="0" w:space="0" w:color="auto"/>
        <w:bottom w:val="none" w:sz="0" w:space="0" w:color="auto"/>
        <w:right w:val="none" w:sz="0" w:space="0" w:color="auto"/>
      </w:divBdr>
    </w:div>
    <w:div w:id="1021398876">
      <w:bodyDiv w:val="1"/>
      <w:marLeft w:val="0"/>
      <w:marRight w:val="0"/>
      <w:marTop w:val="0"/>
      <w:marBottom w:val="0"/>
      <w:divBdr>
        <w:top w:val="none" w:sz="0" w:space="0" w:color="auto"/>
        <w:left w:val="none" w:sz="0" w:space="0" w:color="auto"/>
        <w:bottom w:val="none" w:sz="0" w:space="0" w:color="auto"/>
        <w:right w:val="none" w:sz="0" w:space="0" w:color="auto"/>
      </w:divBdr>
    </w:div>
    <w:div w:id="1021513572">
      <w:bodyDiv w:val="1"/>
      <w:marLeft w:val="0"/>
      <w:marRight w:val="0"/>
      <w:marTop w:val="0"/>
      <w:marBottom w:val="0"/>
      <w:divBdr>
        <w:top w:val="none" w:sz="0" w:space="0" w:color="auto"/>
        <w:left w:val="none" w:sz="0" w:space="0" w:color="auto"/>
        <w:bottom w:val="none" w:sz="0" w:space="0" w:color="auto"/>
        <w:right w:val="none" w:sz="0" w:space="0" w:color="auto"/>
      </w:divBdr>
    </w:div>
    <w:div w:id="1021585440">
      <w:bodyDiv w:val="1"/>
      <w:marLeft w:val="0"/>
      <w:marRight w:val="0"/>
      <w:marTop w:val="0"/>
      <w:marBottom w:val="0"/>
      <w:divBdr>
        <w:top w:val="none" w:sz="0" w:space="0" w:color="auto"/>
        <w:left w:val="none" w:sz="0" w:space="0" w:color="auto"/>
        <w:bottom w:val="none" w:sz="0" w:space="0" w:color="auto"/>
        <w:right w:val="none" w:sz="0" w:space="0" w:color="auto"/>
      </w:divBdr>
    </w:div>
    <w:div w:id="1021585708">
      <w:bodyDiv w:val="1"/>
      <w:marLeft w:val="0"/>
      <w:marRight w:val="0"/>
      <w:marTop w:val="0"/>
      <w:marBottom w:val="0"/>
      <w:divBdr>
        <w:top w:val="none" w:sz="0" w:space="0" w:color="auto"/>
        <w:left w:val="none" w:sz="0" w:space="0" w:color="auto"/>
        <w:bottom w:val="none" w:sz="0" w:space="0" w:color="auto"/>
        <w:right w:val="none" w:sz="0" w:space="0" w:color="auto"/>
      </w:divBdr>
    </w:div>
    <w:div w:id="1021586048">
      <w:bodyDiv w:val="1"/>
      <w:marLeft w:val="0"/>
      <w:marRight w:val="0"/>
      <w:marTop w:val="0"/>
      <w:marBottom w:val="0"/>
      <w:divBdr>
        <w:top w:val="none" w:sz="0" w:space="0" w:color="auto"/>
        <w:left w:val="none" w:sz="0" w:space="0" w:color="auto"/>
        <w:bottom w:val="none" w:sz="0" w:space="0" w:color="auto"/>
        <w:right w:val="none" w:sz="0" w:space="0" w:color="auto"/>
      </w:divBdr>
    </w:div>
    <w:div w:id="1021707160">
      <w:bodyDiv w:val="1"/>
      <w:marLeft w:val="0"/>
      <w:marRight w:val="0"/>
      <w:marTop w:val="0"/>
      <w:marBottom w:val="0"/>
      <w:divBdr>
        <w:top w:val="none" w:sz="0" w:space="0" w:color="auto"/>
        <w:left w:val="none" w:sz="0" w:space="0" w:color="auto"/>
        <w:bottom w:val="none" w:sz="0" w:space="0" w:color="auto"/>
        <w:right w:val="none" w:sz="0" w:space="0" w:color="auto"/>
      </w:divBdr>
    </w:div>
    <w:div w:id="1021784754">
      <w:bodyDiv w:val="1"/>
      <w:marLeft w:val="0"/>
      <w:marRight w:val="0"/>
      <w:marTop w:val="0"/>
      <w:marBottom w:val="0"/>
      <w:divBdr>
        <w:top w:val="none" w:sz="0" w:space="0" w:color="auto"/>
        <w:left w:val="none" w:sz="0" w:space="0" w:color="auto"/>
        <w:bottom w:val="none" w:sz="0" w:space="0" w:color="auto"/>
        <w:right w:val="none" w:sz="0" w:space="0" w:color="auto"/>
      </w:divBdr>
    </w:div>
    <w:div w:id="1021854457">
      <w:bodyDiv w:val="1"/>
      <w:marLeft w:val="0"/>
      <w:marRight w:val="0"/>
      <w:marTop w:val="0"/>
      <w:marBottom w:val="0"/>
      <w:divBdr>
        <w:top w:val="none" w:sz="0" w:space="0" w:color="auto"/>
        <w:left w:val="none" w:sz="0" w:space="0" w:color="auto"/>
        <w:bottom w:val="none" w:sz="0" w:space="0" w:color="auto"/>
        <w:right w:val="none" w:sz="0" w:space="0" w:color="auto"/>
      </w:divBdr>
    </w:div>
    <w:div w:id="1021855266">
      <w:bodyDiv w:val="1"/>
      <w:marLeft w:val="0"/>
      <w:marRight w:val="0"/>
      <w:marTop w:val="0"/>
      <w:marBottom w:val="0"/>
      <w:divBdr>
        <w:top w:val="none" w:sz="0" w:space="0" w:color="auto"/>
        <w:left w:val="none" w:sz="0" w:space="0" w:color="auto"/>
        <w:bottom w:val="none" w:sz="0" w:space="0" w:color="auto"/>
        <w:right w:val="none" w:sz="0" w:space="0" w:color="auto"/>
      </w:divBdr>
    </w:div>
    <w:div w:id="1021856541">
      <w:bodyDiv w:val="1"/>
      <w:marLeft w:val="0"/>
      <w:marRight w:val="0"/>
      <w:marTop w:val="0"/>
      <w:marBottom w:val="0"/>
      <w:divBdr>
        <w:top w:val="none" w:sz="0" w:space="0" w:color="auto"/>
        <w:left w:val="none" w:sz="0" w:space="0" w:color="auto"/>
        <w:bottom w:val="none" w:sz="0" w:space="0" w:color="auto"/>
        <w:right w:val="none" w:sz="0" w:space="0" w:color="auto"/>
      </w:divBdr>
    </w:div>
    <w:div w:id="1021859114">
      <w:bodyDiv w:val="1"/>
      <w:marLeft w:val="0"/>
      <w:marRight w:val="0"/>
      <w:marTop w:val="0"/>
      <w:marBottom w:val="0"/>
      <w:divBdr>
        <w:top w:val="none" w:sz="0" w:space="0" w:color="auto"/>
        <w:left w:val="none" w:sz="0" w:space="0" w:color="auto"/>
        <w:bottom w:val="none" w:sz="0" w:space="0" w:color="auto"/>
        <w:right w:val="none" w:sz="0" w:space="0" w:color="auto"/>
      </w:divBdr>
    </w:div>
    <w:div w:id="1021903158">
      <w:bodyDiv w:val="1"/>
      <w:marLeft w:val="0"/>
      <w:marRight w:val="0"/>
      <w:marTop w:val="0"/>
      <w:marBottom w:val="0"/>
      <w:divBdr>
        <w:top w:val="none" w:sz="0" w:space="0" w:color="auto"/>
        <w:left w:val="none" w:sz="0" w:space="0" w:color="auto"/>
        <w:bottom w:val="none" w:sz="0" w:space="0" w:color="auto"/>
        <w:right w:val="none" w:sz="0" w:space="0" w:color="auto"/>
      </w:divBdr>
    </w:div>
    <w:div w:id="1021930279">
      <w:bodyDiv w:val="1"/>
      <w:marLeft w:val="0"/>
      <w:marRight w:val="0"/>
      <w:marTop w:val="0"/>
      <w:marBottom w:val="0"/>
      <w:divBdr>
        <w:top w:val="none" w:sz="0" w:space="0" w:color="auto"/>
        <w:left w:val="none" w:sz="0" w:space="0" w:color="auto"/>
        <w:bottom w:val="none" w:sz="0" w:space="0" w:color="auto"/>
        <w:right w:val="none" w:sz="0" w:space="0" w:color="auto"/>
      </w:divBdr>
    </w:div>
    <w:div w:id="1022122924">
      <w:bodyDiv w:val="1"/>
      <w:marLeft w:val="0"/>
      <w:marRight w:val="0"/>
      <w:marTop w:val="0"/>
      <w:marBottom w:val="0"/>
      <w:divBdr>
        <w:top w:val="none" w:sz="0" w:space="0" w:color="auto"/>
        <w:left w:val="none" w:sz="0" w:space="0" w:color="auto"/>
        <w:bottom w:val="none" w:sz="0" w:space="0" w:color="auto"/>
        <w:right w:val="none" w:sz="0" w:space="0" w:color="auto"/>
      </w:divBdr>
    </w:div>
    <w:div w:id="1022129363">
      <w:bodyDiv w:val="1"/>
      <w:marLeft w:val="0"/>
      <w:marRight w:val="0"/>
      <w:marTop w:val="0"/>
      <w:marBottom w:val="0"/>
      <w:divBdr>
        <w:top w:val="none" w:sz="0" w:space="0" w:color="auto"/>
        <w:left w:val="none" w:sz="0" w:space="0" w:color="auto"/>
        <w:bottom w:val="none" w:sz="0" w:space="0" w:color="auto"/>
        <w:right w:val="none" w:sz="0" w:space="0" w:color="auto"/>
      </w:divBdr>
    </w:div>
    <w:div w:id="1022172810">
      <w:bodyDiv w:val="1"/>
      <w:marLeft w:val="0"/>
      <w:marRight w:val="0"/>
      <w:marTop w:val="0"/>
      <w:marBottom w:val="0"/>
      <w:divBdr>
        <w:top w:val="none" w:sz="0" w:space="0" w:color="auto"/>
        <w:left w:val="none" w:sz="0" w:space="0" w:color="auto"/>
        <w:bottom w:val="none" w:sz="0" w:space="0" w:color="auto"/>
        <w:right w:val="none" w:sz="0" w:space="0" w:color="auto"/>
      </w:divBdr>
    </w:div>
    <w:div w:id="1022317775">
      <w:bodyDiv w:val="1"/>
      <w:marLeft w:val="0"/>
      <w:marRight w:val="0"/>
      <w:marTop w:val="0"/>
      <w:marBottom w:val="0"/>
      <w:divBdr>
        <w:top w:val="none" w:sz="0" w:space="0" w:color="auto"/>
        <w:left w:val="none" w:sz="0" w:space="0" w:color="auto"/>
        <w:bottom w:val="none" w:sz="0" w:space="0" w:color="auto"/>
        <w:right w:val="none" w:sz="0" w:space="0" w:color="auto"/>
      </w:divBdr>
    </w:div>
    <w:div w:id="1022318708">
      <w:bodyDiv w:val="1"/>
      <w:marLeft w:val="0"/>
      <w:marRight w:val="0"/>
      <w:marTop w:val="0"/>
      <w:marBottom w:val="0"/>
      <w:divBdr>
        <w:top w:val="none" w:sz="0" w:space="0" w:color="auto"/>
        <w:left w:val="none" w:sz="0" w:space="0" w:color="auto"/>
        <w:bottom w:val="none" w:sz="0" w:space="0" w:color="auto"/>
        <w:right w:val="none" w:sz="0" w:space="0" w:color="auto"/>
      </w:divBdr>
    </w:div>
    <w:div w:id="1022322353">
      <w:bodyDiv w:val="1"/>
      <w:marLeft w:val="0"/>
      <w:marRight w:val="0"/>
      <w:marTop w:val="0"/>
      <w:marBottom w:val="0"/>
      <w:divBdr>
        <w:top w:val="none" w:sz="0" w:space="0" w:color="auto"/>
        <w:left w:val="none" w:sz="0" w:space="0" w:color="auto"/>
        <w:bottom w:val="none" w:sz="0" w:space="0" w:color="auto"/>
        <w:right w:val="none" w:sz="0" w:space="0" w:color="auto"/>
      </w:divBdr>
    </w:div>
    <w:div w:id="1022433284">
      <w:bodyDiv w:val="1"/>
      <w:marLeft w:val="0"/>
      <w:marRight w:val="0"/>
      <w:marTop w:val="0"/>
      <w:marBottom w:val="0"/>
      <w:divBdr>
        <w:top w:val="none" w:sz="0" w:space="0" w:color="auto"/>
        <w:left w:val="none" w:sz="0" w:space="0" w:color="auto"/>
        <w:bottom w:val="none" w:sz="0" w:space="0" w:color="auto"/>
        <w:right w:val="none" w:sz="0" w:space="0" w:color="auto"/>
      </w:divBdr>
    </w:div>
    <w:div w:id="1022438961">
      <w:bodyDiv w:val="1"/>
      <w:marLeft w:val="0"/>
      <w:marRight w:val="0"/>
      <w:marTop w:val="0"/>
      <w:marBottom w:val="0"/>
      <w:divBdr>
        <w:top w:val="none" w:sz="0" w:space="0" w:color="auto"/>
        <w:left w:val="none" w:sz="0" w:space="0" w:color="auto"/>
        <w:bottom w:val="none" w:sz="0" w:space="0" w:color="auto"/>
        <w:right w:val="none" w:sz="0" w:space="0" w:color="auto"/>
      </w:divBdr>
    </w:div>
    <w:div w:id="1022511080">
      <w:bodyDiv w:val="1"/>
      <w:marLeft w:val="0"/>
      <w:marRight w:val="0"/>
      <w:marTop w:val="0"/>
      <w:marBottom w:val="0"/>
      <w:divBdr>
        <w:top w:val="none" w:sz="0" w:space="0" w:color="auto"/>
        <w:left w:val="none" w:sz="0" w:space="0" w:color="auto"/>
        <w:bottom w:val="none" w:sz="0" w:space="0" w:color="auto"/>
        <w:right w:val="none" w:sz="0" w:space="0" w:color="auto"/>
      </w:divBdr>
    </w:div>
    <w:div w:id="1022586542">
      <w:bodyDiv w:val="1"/>
      <w:marLeft w:val="0"/>
      <w:marRight w:val="0"/>
      <w:marTop w:val="0"/>
      <w:marBottom w:val="0"/>
      <w:divBdr>
        <w:top w:val="none" w:sz="0" w:space="0" w:color="auto"/>
        <w:left w:val="none" w:sz="0" w:space="0" w:color="auto"/>
        <w:bottom w:val="none" w:sz="0" w:space="0" w:color="auto"/>
        <w:right w:val="none" w:sz="0" w:space="0" w:color="auto"/>
      </w:divBdr>
    </w:div>
    <w:div w:id="1022588944">
      <w:bodyDiv w:val="1"/>
      <w:marLeft w:val="0"/>
      <w:marRight w:val="0"/>
      <w:marTop w:val="0"/>
      <w:marBottom w:val="0"/>
      <w:divBdr>
        <w:top w:val="none" w:sz="0" w:space="0" w:color="auto"/>
        <w:left w:val="none" w:sz="0" w:space="0" w:color="auto"/>
        <w:bottom w:val="none" w:sz="0" w:space="0" w:color="auto"/>
        <w:right w:val="none" w:sz="0" w:space="0" w:color="auto"/>
      </w:divBdr>
    </w:div>
    <w:div w:id="1022777306">
      <w:bodyDiv w:val="1"/>
      <w:marLeft w:val="0"/>
      <w:marRight w:val="0"/>
      <w:marTop w:val="0"/>
      <w:marBottom w:val="0"/>
      <w:divBdr>
        <w:top w:val="none" w:sz="0" w:space="0" w:color="auto"/>
        <w:left w:val="none" w:sz="0" w:space="0" w:color="auto"/>
        <w:bottom w:val="none" w:sz="0" w:space="0" w:color="auto"/>
        <w:right w:val="none" w:sz="0" w:space="0" w:color="auto"/>
      </w:divBdr>
    </w:div>
    <w:div w:id="1022823251">
      <w:bodyDiv w:val="1"/>
      <w:marLeft w:val="0"/>
      <w:marRight w:val="0"/>
      <w:marTop w:val="0"/>
      <w:marBottom w:val="0"/>
      <w:divBdr>
        <w:top w:val="none" w:sz="0" w:space="0" w:color="auto"/>
        <w:left w:val="none" w:sz="0" w:space="0" w:color="auto"/>
        <w:bottom w:val="none" w:sz="0" w:space="0" w:color="auto"/>
        <w:right w:val="none" w:sz="0" w:space="0" w:color="auto"/>
      </w:divBdr>
    </w:div>
    <w:div w:id="1022900318">
      <w:bodyDiv w:val="1"/>
      <w:marLeft w:val="0"/>
      <w:marRight w:val="0"/>
      <w:marTop w:val="0"/>
      <w:marBottom w:val="0"/>
      <w:divBdr>
        <w:top w:val="none" w:sz="0" w:space="0" w:color="auto"/>
        <w:left w:val="none" w:sz="0" w:space="0" w:color="auto"/>
        <w:bottom w:val="none" w:sz="0" w:space="0" w:color="auto"/>
        <w:right w:val="none" w:sz="0" w:space="0" w:color="auto"/>
      </w:divBdr>
    </w:div>
    <w:div w:id="1023048862">
      <w:bodyDiv w:val="1"/>
      <w:marLeft w:val="0"/>
      <w:marRight w:val="0"/>
      <w:marTop w:val="0"/>
      <w:marBottom w:val="0"/>
      <w:divBdr>
        <w:top w:val="none" w:sz="0" w:space="0" w:color="auto"/>
        <w:left w:val="none" w:sz="0" w:space="0" w:color="auto"/>
        <w:bottom w:val="none" w:sz="0" w:space="0" w:color="auto"/>
        <w:right w:val="none" w:sz="0" w:space="0" w:color="auto"/>
      </w:divBdr>
    </w:div>
    <w:div w:id="1023093238">
      <w:bodyDiv w:val="1"/>
      <w:marLeft w:val="0"/>
      <w:marRight w:val="0"/>
      <w:marTop w:val="0"/>
      <w:marBottom w:val="0"/>
      <w:divBdr>
        <w:top w:val="none" w:sz="0" w:space="0" w:color="auto"/>
        <w:left w:val="none" w:sz="0" w:space="0" w:color="auto"/>
        <w:bottom w:val="none" w:sz="0" w:space="0" w:color="auto"/>
        <w:right w:val="none" w:sz="0" w:space="0" w:color="auto"/>
      </w:divBdr>
    </w:div>
    <w:div w:id="1023096594">
      <w:bodyDiv w:val="1"/>
      <w:marLeft w:val="0"/>
      <w:marRight w:val="0"/>
      <w:marTop w:val="0"/>
      <w:marBottom w:val="0"/>
      <w:divBdr>
        <w:top w:val="none" w:sz="0" w:space="0" w:color="auto"/>
        <w:left w:val="none" w:sz="0" w:space="0" w:color="auto"/>
        <w:bottom w:val="none" w:sz="0" w:space="0" w:color="auto"/>
        <w:right w:val="none" w:sz="0" w:space="0" w:color="auto"/>
      </w:divBdr>
    </w:div>
    <w:div w:id="1023165855">
      <w:bodyDiv w:val="1"/>
      <w:marLeft w:val="0"/>
      <w:marRight w:val="0"/>
      <w:marTop w:val="0"/>
      <w:marBottom w:val="0"/>
      <w:divBdr>
        <w:top w:val="none" w:sz="0" w:space="0" w:color="auto"/>
        <w:left w:val="none" w:sz="0" w:space="0" w:color="auto"/>
        <w:bottom w:val="none" w:sz="0" w:space="0" w:color="auto"/>
        <w:right w:val="none" w:sz="0" w:space="0" w:color="auto"/>
      </w:divBdr>
    </w:div>
    <w:div w:id="1023214509">
      <w:bodyDiv w:val="1"/>
      <w:marLeft w:val="0"/>
      <w:marRight w:val="0"/>
      <w:marTop w:val="0"/>
      <w:marBottom w:val="0"/>
      <w:divBdr>
        <w:top w:val="none" w:sz="0" w:space="0" w:color="auto"/>
        <w:left w:val="none" w:sz="0" w:space="0" w:color="auto"/>
        <w:bottom w:val="none" w:sz="0" w:space="0" w:color="auto"/>
        <w:right w:val="none" w:sz="0" w:space="0" w:color="auto"/>
      </w:divBdr>
    </w:div>
    <w:div w:id="1023282068">
      <w:bodyDiv w:val="1"/>
      <w:marLeft w:val="0"/>
      <w:marRight w:val="0"/>
      <w:marTop w:val="0"/>
      <w:marBottom w:val="0"/>
      <w:divBdr>
        <w:top w:val="none" w:sz="0" w:space="0" w:color="auto"/>
        <w:left w:val="none" w:sz="0" w:space="0" w:color="auto"/>
        <w:bottom w:val="none" w:sz="0" w:space="0" w:color="auto"/>
        <w:right w:val="none" w:sz="0" w:space="0" w:color="auto"/>
      </w:divBdr>
    </w:div>
    <w:div w:id="1023285836">
      <w:bodyDiv w:val="1"/>
      <w:marLeft w:val="0"/>
      <w:marRight w:val="0"/>
      <w:marTop w:val="0"/>
      <w:marBottom w:val="0"/>
      <w:divBdr>
        <w:top w:val="none" w:sz="0" w:space="0" w:color="auto"/>
        <w:left w:val="none" w:sz="0" w:space="0" w:color="auto"/>
        <w:bottom w:val="none" w:sz="0" w:space="0" w:color="auto"/>
        <w:right w:val="none" w:sz="0" w:space="0" w:color="auto"/>
      </w:divBdr>
    </w:div>
    <w:div w:id="1023289881">
      <w:bodyDiv w:val="1"/>
      <w:marLeft w:val="0"/>
      <w:marRight w:val="0"/>
      <w:marTop w:val="0"/>
      <w:marBottom w:val="0"/>
      <w:divBdr>
        <w:top w:val="none" w:sz="0" w:space="0" w:color="auto"/>
        <w:left w:val="none" w:sz="0" w:space="0" w:color="auto"/>
        <w:bottom w:val="none" w:sz="0" w:space="0" w:color="auto"/>
        <w:right w:val="none" w:sz="0" w:space="0" w:color="auto"/>
      </w:divBdr>
    </w:div>
    <w:div w:id="1023357056">
      <w:bodyDiv w:val="1"/>
      <w:marLeft w:val="0"/>
      <w:marRight w:val="0"/>
      <w:marTop w:val="0"/>
      <w:marBottom w:val="0"/>
      <w:divBdr>
        <w:top w:val="none" w:sz="0" w:space="0" w:color="auto"/>
        <w:left w:val="none" w:sz="0" w:space="0" w:color="auto"/>
        <w:bottom w:val="none" w:sz="0" w:space="0" w:color="auto"/>
        <w:right w:val="none" w:sz="0" w:space="0" w:color="auto"/>
      </w:divBdr>
    </w:div>
    <w:div w:id="1023438959">
      <w:bodyDiv w:val="1"/>
      <w:marLeft w:val="0"/>
      <w:marRight w:val="0"/>
      <w:marTop w:val="0"/>
      <w:marBottom w:val="0"/>
      <w:divBdr>
        <w:top w:val="none" w:sz="0" w:space="0" w:color="auto"/>
        <w:left w:val="none" w:sz="0" w:space="0" w:color="auto"/>
        <w:bottom w:val="none" w:sz="0" w:space="0" w:color="auto"/>
        <w:right w:val="none" w:sz="0" w:space="0" w:color="auto"/>
      </w:divBdr>
    </w:div>
    <w:div w:id="1023629985">
      <w:bodyDiv w:val="1"/>
      <w:marLeft w:val="0"/>
      <w:marRight w:val="0"/>
      <w:marTop w:val="0"/>
      <w:marBottom w:val="0"/>
      <w:divBdr>
        <w:top w:val="none" w:sz="0" w:space="0" w:color="auto"/>
        <w:left w:val="none" w:sz="0" w:space="0" w:color="auto"/>
        <w:bottom w:val="none" w:sz="0" w:space="0" w:color="auto"/>
        <w:right w:val="none" w:sz="0" w:space="0" w:color="auto"/>
      </w:divBdr>
    </w:div>
    <w:div w:id="1023749755">
      <w:bodyDiv w:val="1"/>
      <w:marLeft w:val="0"/>
      <w:marRight w:val="0"/>
      <w:marTop w:val="0"/>
      <w:marBottom w:val="0"/>
      <w:divBdr>
        <w:top w:val="none" w:sz="0" w:space="0" w:color="auto"/>
        <w:left w:val="none" w:sz="0" w:space="0" w:color="auto"/>
        <w:bottom w:val="none" w:sz="0" w:space="0" w:color="auto"/>
        <w:right w:val="none" w:sz="0" w:space="0" w:color="auto"/>
      </w:divBdr>
    </w:div>
    <w:div w:id="1023751680">
      <w:bodyDiv w:val="1"/>
      <w:marLeft w:val="0"/>
      <w:marRight w:val="0"/>
      <w:marTop w:val="0"/>
      <w:marBottom w:val="0"/>
      <w:divBdr>
        <w:top w:val="none" w:sz="0" w:space="0" w:color="auto"/>
        <w:left w:val="none" w:sz="0" w:space="0" w:color="auto"/>
        <w:bottom w:val="none" w:sz="0" w:space="0" w:color="auto"/>
        <w:right w:val="none" w:sz="0" w:space="0" w:color="auto"/>
      </w:divBdr>
    </w:div>
    <w:div w:id="1023752902">
      <w:bodyDiv w:val="1"/>
      <w:marLeft w:val="0"/>
      <w:marRight w:val="0"/>
      <w:marTop w:val="0"/>
      <w:marBottom w:val="0"/>
      <w:divBdr>
        <w:top w:val="none" w:sz="0" w:space="0" w:color="auto"/>
        <w:left w:val="none" w:sz="0" w:space="0" w:color="auto"/>
        <w:bottom w:val="none" w:sz="0" w:space="0" w:color="auto"/>
        <w:right w:val="none" w:sz="0" w:space="0" w:color="auto"/>
      </w:divBdr>
    </w:div>
    <w:div w:id="1023825114">
      <w:bodyDiv w:val="1"/>
      <w:marLeft w:val="0"/>
      <w:marRight w:val="0"/>
      <w:marTop w:val="0"/>
      <w:marBottom w:val="0"/>
      <w:divBdr>
        <w:top w:val="none" w:sz="0" w:space="0" w:color="auto"/>
        <w:left w:val="none" w:sz="0" w:space="0" w:color="auto"/>
        <w:bottom w:val="none" w:sz="0" w:space="0" w:color="auto"/>
        <w:right w:val="none" w:sz="0" w:space="0" w:color="auto"/>
      </w:divBdr>
    </w:div>
    <w:div w:id="1023828637">
      <w:bodyDiv w:val="1"/>
      <w:marLeft w:val="0"/>
      <w:marRight w:val="0"/>
      <w:marTop w:val="0"/>
      <w:marBottom w:val="0"/>
      <w:divBdr>
        <w:top w:val="none" w:sz="0" w:space="0" w:color="auto"/>
        <w:left w:val="none" w:sz="0" w:space="0" w:color="auto"/>
        <w:bottom w:val="none" w:sz="0" w:space="0" w:color="auto"/>
        <w:right w:val="none" w:sz="0" w:space="0" w:color="auto"/>
      </w:divBdr>
    </w:div>
    <w:div w:id="1023896305">
      <w:bodyDiv w:val="1"/>
      <w:marLeft w:val="0"/>
      <w:marRight w:val="0"/>
      <w:marTop w:val="0"/>
      <w:marBottom w:val="0"/>
      <w:divBdr>
        <w:top w:val="none" w:sz="0" w:space="0" w:color="auto"/>
        <w:left w:val="none" w:sz="0" w:space="0" w:color="auto"/>
        <w:bottom w:val="none" w:sz="0" w:space="0" w:color="auto"/>
        <w:right w:val="none" w:sz="0" w:space="0" w:color="auto"/>
      </w:divBdr>
    </w:div>
    <w:div w:id="1023944711">
      <w:bodyDiv w:val="1"/>
      <w:marLeft w:val="0"/>
      <w:marRight w:val="0"/>
      <w:marTop w:val="0"/>
      <w:marBottom w:val="0"/>
      <w:divBdr>
        <w:top w:val="none" w:sz="0" w:space="0" w:color="auto"/>
        <w:left w:val="none" w:sz="0" w:space="0" w:color="auto"/>
        <w:bottom w:val="none" w:sz="0" w:space="0" w:color="auto"/>
        <w:right w:val="none" w:sz="0" w:space="0" w:color="auto"/>
      </w:divBdr>
    </w:div>
    <w:div w:id="1023946367">
      <w:bodyDiv w:val="1"/>
      <w:marLeft w:val="0"/>
      <w:marRight w:val="0"/>
      <w:marTop w:val="0"/>
      <w:marBottom w:val="0"/>
      <w:divBdr>
        <w:top w:val="none" w:sz="0" w:space="0" w:color="auto"/>
        <w:left w:val="none" w:sz="0" w:space="0" w:color="auto"/>
        <w:bottom w:val="none" w:sz="0" w:space="0" w:color="auto"/>
        <w:right w:val="none" w:sz="0" w:space="0" w:color="auto"/>
      </w:divBdr>
    </w:div>
    <w:div w:id="1024018172">
      <w:bodyDiv w:val="1"/>
      <w:marLeft w:val="0"/>
      <w:marRight w:val="0"/>
      <w:marTop w:val="0"/>
      <w:marBottom w:val="0"/>
      <w:divBdr>
        <w:top w:val="none" w:sz="0" w:space="0" w:color="auto"/>
        <w:left w:val="none" w:sz="0" w:space="0" w:color="auto"/>
        <w:bottom w:val="none" w:sz="0" w:space="0" w:color="auto"/>
        <w:right w:val="none" w:sz="0" w:space="0" w:color="auto"/>
      </w:divBdr>
    </w:div>
    <w:div w:id="1024132951">
      <w:bodyDiv w:val="1"/>
      <w:marLeft w:val="0"/>
      <w:marRight w:val="0"/>
      <w:marTop w:val="0"/>
      <w:marBottom w:val="0"/>
      <w:divBdr>
        <w:top w:val="none" w:sz="0" w:space="0" w:color="auto"/>
        <w:left w:val="none" w:sz="0" w:space="0" w:color="auto"/>
        <w:bottom w:val="none" w:sz="0" w:space="0" w:color="auto"/>
        <w:right w:val="none" w:sz="0" w:space="0" w:color="auto"/>
      </w:divBdr>
    </w:div>
    <w:div w:id="1024205760">
      <w:bodyDiv w:val="1"/>
      <w:marLeft w:val="0"/>
      <w:marRight w:val="0"/>
      <w:marTop w:val="0"/>
      <w:marBottom w:val="0"/>
      <w:divBdr>
        <w:top w:val="none" w:sz="0" w:space="0" w:color="auto"/>
        <w:left w:val="none" w:sz="0" w:space="0" w:color="auto"/>
        <w:bottom w:val="none" w:sz="0" w:space="0" w:color="auto"/>
        <w:right w:val="none" w:sz="0" w:space="0" w:color="auto"/>
      </w:divBdr>
    </w:div>
    <w:div w:id="1024208012">
      <w:bodyDiv w:val="1"/>
      <w:marLeft w:val="0"/>
      <w:marRight w:val="0"/>
      <w:marTop w:val="0"/>
      <w:marBottom w:val="0"/>
      <w:divBdr>
        <w:top w:val="none" w:sz="0" w:space="0" w:color="auto"/>
        <w:left w:val="none" w:sz="0" w:space="0" w:color="auto"/>
        <w:bottom w:val="none" w:sz="0" w:space="0" w:color="auto"/>
        <w:right w:val="none" w:sz="0" w:space="0" w:color="auto"/>
      </w:divBdr>
    </w:div>
    <w:div w:id="1024285788">
      <w:bodyDiv w:val="1"/>
      <w:marLeft w:val="0"/>
      <w:marRight w:val="0"/>
      <w:marTop w:val="0"/>
      <w:marBottom w:val="0"/>
      <w:divBdr>
        <w:top w:val="none" w:sz="0" w:space="0" w:color="auto"/>
        <w:left w:val="none" w:sz="0" w:space="0" w:color="auto"/>
        <w:bottom w:val="none" w:sz="0" w:space="0" w:color="auto"/>
        <w:right w:val="none" w:sz="0" w:space="0" w:color="auto"/>
      </w:divBdr>
    </w:div>
    <w:div w:id="1024286060">
      <w:bodyDiv w:val="1"/>
      <w:marLeft w:val="0"/>
      <w:marRight w:val="0"/>
      <w:marTop w:val="0"/>
      <w:marBottom w:val="0"/>
      <w:divBdr>
        <w:top w:val="none" w:sz="0" w:space="0" w:color="auto"/>
        <w:left w:val="none" w:sz="0" w:space="0" w:color="auto"/>
        <w:bottom w:val="none" w:sz="0" w:space="0" w:color="auto"/>
        <w:right w:val="none" w:sz="0" w:space="0" w:color="auto"/>
      </w:divBdr>
    </w:div>
    <w:div w:id="1024290005">
      <w:bodyDiv w:val="1"/>
      <w:marLeft w:val="0"/>
      <w:marRight w:val="0"/>
      <w:marTop w:val="0"/>
      <w:marBottom w:val="0"/>
      <w:divBdr>
        <w:top w:val="none" w:sz="0" w:space="0" w:color="auto"/>
        <w:left w:val="none" w:sz="0" w:space="0" w:color="auto"/>
        <w:bottom w:val="none" w:sz="0" w:space="0" w:color="auto"/>
        <w:right w:val="none" w:sz="0" w:space="0" w:color="auto"/>
      </w:divBdr>
    </w:div>
    <w:div w:id="1024358746">
      <w:bodyDiv w:val="1"/>
      <w:marLeft w:val="0"/>
      <w:marRight w:val="0"/>
      <w:marTop w:val="0"/>
      <w:marBottom w:val="0"/>
      <w:divBdr>
        <w:top w:val="none" w:sz="0" w:space="0" w:color="auto"/>
        <w:left w:val="none" w:sz="0" w:space="0" w:color="auto"/>
        <w:bottom w:val="none" w:sz="0" w:space="0" w:color="auto"/>
        <w:right w:val="none" w:sz="0" w:space="0" w:color="auto"/>
      </w:divBdr>
    </w:div>
    <w:div w:id="1024399685">
      <w:bodyDiv w:val="1"/>
      <w:marLeft w:val="0"/>
      <w:marRight w:val="0"/>
      <w:marTop w:val="0"/>
      <w:marBottom w:val="0"/>
      <w:divBdr>
        <w:top w:val="none" w:sz="0" w:space="0" w:color="auto"/>
        <w:left w:val="none" w:sz="0" w:space="0" w:color="auto"/>
        <w:bottom w:val="none" w:sz="0" w:space="0" w:color="auto"/>
        <w:right w:val="none" w:sz="0" w:space="0" w:color="auto"/>
      </w:divBdr>
    </w:div>
    <w:div w:id="1024556581">
      <w:bodyDiv w:val="1"/>
      <w:marLeft w:val="0"/>
      <w:marRight w:val="0"/>
      <w:marTop w:val="0"/>
      <w:marBottom w:val="0"/>
      <w:divBdr>
        <w:top w:val="none" w:sz="0" w:space="0" w:color="auto"/>
        <w:left w:val="none" w:sz="0" w:space="0" w:color="auto"/>
        <w:bottom w:val="none" w:sz="0" w:space="0" w:color="auto"/>
        <w:right w:val="none" w:sz="0" w:space="0" w:color="auto"/>
      </w:divBdr>
    </w:div>
    <w:div w:id="1024593239">
      <w:bodyDiv w:val="1"/>
      <w:marLeft w:val="0"/>
      <w:marRight w:val="0"/>
      <w:marTop w:val="0"/>
      <w:marBottom w:val="0"/>
      <w:divBdr>
        <w:top w:val="none" w:sz="0" w:space="0" w:color="auto"/>
        <w:left w:val="none" w:sz="0" w:space="0" w:color="auto"/>
        <w:bottom w:val="none" w:sz="0" w:space="0" w:color="auto"/>
        <w:right w:val="none" w:sz="0" w:space="0" w:color="auto"/>
      </w:divBdr>
    </w:div>
    <w:div w:id="1024675244">
      <w:bodyDiv w:val="1"/>
      <w:marLeft w:val="0"/>
      <w:marRight w:val="0"/>
      <w:marTop w:val="0"/>
      <w:marBottom w:val="0"/>
      <w:divBdr>
        <w:top w:val="none" w:sz="0" w:space="0" w:color="auto"/>
        <w:left w:val="none" w:sz="0" w:space="0" w:color="auto"/>
        <w:bottom w:val="none" w:sz="0" w:space="0" w:color="auto"/>
        <w:right w:val="none" w:sz="0" w:space="0" w:color="auto"/>
      </w:divBdr>
    </w:div>
    <w:div w:id="1024792624">
      <w:bodyDiv w:val="1"/>
      <w:marLeft w:val="0"/>
      <w:marRight w:val="0"/>
      <w:marTop w:val="0"/>
      <w:marBottom w:val="0"/>
      <w:divBdr>
        <w:top w:val="none" w:sz="0" w:space="0" w:color="auto"/>
        <w:left w:val="none" w:sz="0" w:space="0" w:color="auto"/>
        <w:bottom w:val="none" w:sz="0" w:space="0" w:color="auto"/>
        <w:right w:val="none" w:sz="0" w:space="0" w:color="auto"/>
      </w:divBdr>
    </w:div>
    <w:div w:id="1024793657">
      <w:bodyDiv w:val="1"/>
      <w:marLeft w:val="0"/>
      <w:marRight w:val="0"/>
      <w:marTop w:val="0"/>
      <w:marBottom w:val="0"/>
      <w:divBdr>
        <w:top w:val="none" w:sz="0" w:space="0" w:color="auto"/>
        <w:left w:val="none" w:sz="0" w:space="0" w:color="auto"/>
        <w:bottom w:val="none" w:sz="0" w:space="0" w:color="auto"/>
        <w:right w:val="none" w:sz="0" w:space="0" w:color="auto"/>
      </w:divBdr>
    </w:div>
    <w:div w:id="1024794925">
      <w:bodyDiv w:val="1"/>
      <w:marLeft w:val="0"/>
      <w:marRight w:val="0"/>
      <w:marTop w:val="0"/>
      <w:marBottom w:val="0"/>
      <w:divBdr>
        <w:top w:val="none" w:sz="0" w:space="0" w:color="auto"/>
        <w:left w:val="none" w:sz="0" w:space="0" w:color="auto"/>
        <w:bottom w:val="none" w:sz="0" w:space="0" w:color="auto"/>
        <w:right w:val="none" w:sz="0" w:space="0" w:color="auto"/>
      </w:divBdr>
    </w:div>
    <w:div w:id="1024867437">
      <w:bodyDiv w:val="1"/>
      <w:marLeft w:val="0"/>
      <w:marRight w:val="0"/>
      <w:marTop w:val="0"/>
      <w:marBottom w:val="0"/>
      <w:divBdr>
        <w:top w:val="none" w:sz="0" w:space="0" w:color="auto"/>
        <w:left w:val="none" w:sz="0" w:space="0" w:color="auto"/>
        <w:bottom w:val="none" w:sz="0" w:space="0" w:color="auto"/>
        <w:right w:val="none" w:sz="0" w:space="0" w:color="auto"/>
      </w:divBdr>
    </w:div>
    <w:div w:id="1025135056">
      <w:bodyDiv w:val="1"/>
      <w:marLeft w:val="0"/>
      <w:marRight w:val="0"/>
      <w:marTop w:val="0"/>
      <w:marBottom w:val="0"/>
      <w:divBdr>
        <w:top w:val="none" w:sz="0" w:space="0" w:color="auto"/>
        <w:left w:val="none" w:sz="0" w:space="0" w:color="auto"/>
        <w:bottom w:val="none" w:sz="0" w:space="0" w:color="auto"/>
        <w:right w:val="none" w:sz="0" w:space="0" w:color="auto"/>
      </w:divBdr>
    </w:div>
    <w:div w:id="1025207086">
      <w:bodyDiv w:val="1"/>
      <w:marLeft w:val="0"/>
      <w:marRight w:val="0"/>
      <w:marTop w:val="0"/>
      <w:marBottom w:val="0"/>
      <w:divBdr>
        <w:top w:val="none" w:sz="0" w:space="0" w:color="auto"/>
        <w:left w:val="none" w:sz="0" w:space="0" w:color="auto"/>
        <w:bottom w:val="none" w:sz="0" w:space="0" w:color="auto"/>
        <w:right w:val="none" w:sz="0" w:space="0" w:color="auto"/>
      </w:divBdr>
    </w:div>
    <w:div w:id="1025251870">
      <w:bodyDiv w:val="1"/>
      <w:marLeft w:val="0"/>
      <w:marRight w:val="0"/>
      <w:marTop w:val="0"/>
      <w:marBottom w:val="0"/>
      <w:divBdr>
        <w:top w:val="none" w:sz="0" w:space="0" w:color="auto"/>
        <w:left w:val="none" w:sz="0" w:space="0" w:color="auto"/>
        <w:bottom w:val="none" w:sz="0" w:space="0" w:color="auto"/>
        <w:right w:val="none" w:sz="0" w:space="0" w:color="auto"/>
      </w:divBdr>
    </w:div>
    <w:div w:id="1025330653">
      <w:bodyDiv w:val="1"/>
      <w:marLeft w:val="0"/>
      <w:marRight w:val="0"/>
      <w:marTop w:val="0"/>
      <w:marBottom w:val="0"/>
      <w:divBdr>
        <w:top w:val="none" w:sz="0" w:space="0" w:color="auto"/>
        <w:left w:val="none" w:sz="0" w:space="0" w:color="auto"/>
        <w:bottom w:val="none" w:sz="0" w:space="0" w:color="auto"/>
        <w:right w:val="none" w:sz="0" w:space="0" w:color="auto"/>
      </w:divBdr>
    </w:div>
    <w:div w:id="1025403692">
      <w:bodyDiv w:val="1"/>
      <w:marLeft w:val="0"/>
      <w:marRight w:val="0"/>
      <w:marTop w:val="0"/>
      <w:marBottom w:val="0"/>
      <w:divBdr>
        <w:top w:val="none" w:sz="0" w:space="0" w:color="auto"/>
        <w:left w:val="none" w:sz="0" w:space="0" w:color="auto"/>
        <w:bottom w:val="none" w:sz="0" w:space="0" w:color="auto"/>
        <w:right w:val="none" w:sz="0" w:space="0" w:color="auto"/>
      </w:divBdr>
    </w:div>
    <w:div w:id="1025450289">
      <w:bodyDiv w:val="1"/>
      <w:marLeft w:val="0"/>
      <w:marRight w:val="0"/>
      <w:marTop w:val="0"/>
      <w:marBottom w:val="0"/>
      <w:divBdr>
        <w:top w:val="none" w:sz="0" w:space="0" w:color="auto"/>
        <w:left w:val="none" w:sz="0" w:space="0" w:color="auto"/>
        <w:bottom w:val="none" w:sz="0" w:space="0" w:color="auto"/>
        <w:right w:val="none" w:sz="0" w:space="0" w:color="auto"/>
      </w:divBdr>
    </w:div>
    <w:div w:id="1025520851">
      <w:bodyDiv w:val="1"/>
      <w:marLeft w:val="0"/>
      <w:marRight w:val="0"/>
      <w:marTop w:val="0"/>
      <w:marBottom w:val="0"/>
      <w:divBdr>
        <w:top w:val="none" w:sz="0" w:space="0" w:color="auto"/>
        <w:left w:val="none" w:sz="0" w:space="0" w:color="auto"/>
        <w:bottom w:val="none" w:sz="0" w:space="0" w:color="auto"/>
        <w:right w:val="none" w:sz="0" w:space="0" w:color="auto"/>
      </w:divBdr>
    </w:div>
    <w:div w:id="1025521175">
      <w:bodyDiv w:val="1"/>
      <w:marLeft w:val="0"/>
      <w:marRight w:val="0"/>
      <w:marTop w:val="0"/>
      <w:marBottom w:val="0"/>
      <w:divBdr>
        <w:top w:val="none" w:sz="0" w:space="0" w:color="auto"/>
        <w:left w:val="none" w:sz="0" w:space="0" w:color="auto"/>
        <w:bottom w:val="none" w:sz="0" w:space="0" w:color="auto"/>
        <w:right w:val="none" w:sz="0" w:space="0" w:color="auto"/>
      </w:divBdr>
    </w:div>
    <w:div w:id="1025600472">
      <w:bodyDiv w:val="1"/>
      <w:marLeft w:val="0"/>
      <w:marRight w:val="0"/>
      <w:marTop w:val="0"/>
      <w:marBottom w:val="0"/>
      <w:divBdr>
        <w:top w:val="none" w:sz="0" w:space="0" w:color="auto"/>
        <w:left w:val="none" w:sz="0" w:space="0" w:color="auto"/>
        <w:bottom w:val="none" w:sz="0" w:space="0" w:color="auto"/>
        <w:right w:val="none" w:sz="0" w:space="0" w:color="auto"/>
      </w:divBdr>
    </w:div>
    <w:div w:id="1025714633">
      <w:bodyDiv w:val="1"/>
      <w:marLeft w:val="0"/>
      <w:marRight w:val="0"/>
      <w:marTop w:val="0"/>
      <w:marBottom w:val="0"/>
      <w:divBdr>
        <w:top w:val="none" w:sz="0" w:space="0" w:color="auto"/>
        <w:left w:val="none" w:sz="0" w:space="0" w:color="auto"/>
        <w:bottom w:val="none" w:sz="0" w:space="0" w:color="auto"/>
        <w:right w:val="none" w:sz="0" w:space="0" w:color="auto"/>
      </w:divBdr>
    </w:div>
    <w:div w:id="1025717358">
      <w:bodyDiv w:val="1"/>
      <w:marLeft w:val="0"/>
      <w:marRight w:val="0"/>
      <w:marTop w:val="0"/>
      <w:marBottom w:val="0"/>
      <w:divBdr>
        <w:top w:val="none" w:sz="0" w:space="0" w:color="auto"/>
        <w:left w:val="none" w:sz="0" w:space="0" w:color="auto"/>
        <w:bottom w:val="none" w:sz="0" w:space="0" w:color="auto"/>
        <w:right w:val="none" w:sz="0" w:space="0" w:color="auto"/>
      </w:divBdr>
    </w:div>
    <w:div w:id="1025785884">
      <w:bodyDiv w:val="1"/>
      <w:marLeft w:val="0"/>
      <w:marRight w:val="0"/>
      <w:marTop w:val="0"/>
      <w:marBottom w:val="0"/>
      <w:divBdr>
        <w:top w:val="none" w:sz="0" w:space="0" w:color="auto"/>
        <w:left w:val="none" w:sz="0" w:space="0" w:color="auto"/>
        <w:bottom w:val="none" w:sz="0" w:space="0" w:color="auto"/>
        <w:right w:val="none" w:sz="0" w:space="0" w:color="auto"/>
      </w:divBdr>
    </w:div>
    <w:div w:id="1025980455">
      <w:bodyDiv w:val="1"/>
      <w:marLeft w:val="0"/>
      <w:marRight w:val="0"/>
      <w:marTop w:val="0"/>
      <w:marBottom w:val="0"/>
      <w:divBdr>
        <w:top w:val="none" w:sz="0" w:space="0" w:color="auto"/>
        <w:left w:val="none" w:sz="0" w:space="0" w:color="auto"/>
        <w:bottom w:val="none" w:sz="0" w:space="0" w:color="auto"/>
        <w:right w:val="none" w:sz="0" w:space="0" w:color="auto"/>
      </w:divBdr>
    </w:div>
    <w:div w:id="1025983552">
      <w:bodyDiv w:val="1"/>
      <w:marLeft w:val="0"/>
      <w:marRight w:val="0"/>
      <w:marTop w:val="0"/>
      <w:marBottom w:val="0"/>
      <w:divBdr>
        <w:top w:val="none" w:sz="0" w:space="0" w:color="auto"/>
        <w:left w:val="none" w:sz="0" w:space="0" w:color="auto"/>
        <w:bottom w:val="none" w:sz="0" w:space="0" w:color="auto"/>
        <w:right w:val="none" w:sz="0" w:space="0" w:color="auto"/>
      </w:divBdr>
    </w:div>
    <w:div w:id="1025984825">
      <w:bodyDiv w:val="1"/>
      <w:marLeft w:val="0"/>
      <w:marRight w:val="0"/>
      <w:marTop w:val="0"/>
      <w:marBottom w:val="0"/>
      <w:divBdr>
        <w:top w:val="none" w:sz="0" w:space="0" w:color="auto"/>
        <w:left w:val="none" w:sz="0" w:space="0" w:color="auto"/>
        <w:bottom w:val="none" w:sz="0" w:space="0" w:color="auto"/>
        <w:right w:val="none" w:sz="0" w:space="0" w:color="auto"/>
      </w:divBdr>
    </w:div>
    <w:div w:id="1026104176">
      <w:bodyDiv w:val="1"/>
      <w:marLeft w:val="0"/>
      <w:marRight w:val="0"/>
      <w:marTop w:val="0"/>
      <w:marBottom w:val="0"/>
      <w:divBdr>
        <w:top w:val="none" w:sz="0" w:space="0" w:color="auto"/>
        <w:left w:val="none" w:sz="0" w:space="0" w:color="auto"/>
        <w:bottom w:val="none" w:sz="0" w:space="0" w:color="auto"/>
        <w:right w:val="none" w:sz="0" w:space="0" w:color="auto"/>
      </w:divBdr>
    </w:div>
    <w:div w:id="1026176329">
      <w:bodyDiv w:val="1"/>
      <w:marLeft w:val="0"/>
      <w:marRight w:val="0"/>
      <w:marTop w:val="0"/>
      <w:marBottom w:val="0"/>
      <w:divBdr>
        <w:top w:val="none" w:sz="0" w:space="0" w:color="auto"/>
        <w:left w:val="none" w:sz="0" w:space="0" w:color="auto"/>
        <w:bottom w:val="none" w:sz="0" w:space="0" w:color="auto"/>
        <w:right w:val="none" w:sz="0" w:space="0" w:color="auto"/>
      </w:divBdr>
    </w:div>
    <w:div w:id="1026180639">
      <w:bodyDiv w:val="1"/>
      <w:marLeft w:val="0"/>
      <w:marRight w:val="0"/>
      <w:marTop w:val="0"/>
      <w:marBottom w:val="0"/>
      <w:divBdr>
        <w:top w:val="none" w:sz="0" w:space="0" w:color="auto"/>
        <w:left w:val="none" w:sz="0" w:space="0" w:color="auto"/>
        <w:bottom w:val="none" w:sz="0" w:space="0" w:color="auto"/>
        <w:right w:val="none" w:sz="0" w:space="0" w:color="auto"/>
      </w:divBdr>
    </w:div>
    <w:div w:id="1026295441">
      <w:bodyDiv w:val="1"/>
      <w:marLeft w:val="0"/>
      <w:marRight w:val="0"/>
      <w:marTop w:val="0"/>
      <w:marBottom w:val="0"/>
      <w:divBdr>
        <w:top w:val="none" w:sz="0" w:space="0" w:color="auto"/>
        <w:left w:val="none" w:sz="0" w:space="0" w:color="auto"/>
        <w:bottom w:val="none" w:sz="0" w:space="0" w:color="auto"/>
        <w:right w:val="none" w:sz="0" w:space="0" w:color="auto"/>
      </w:divBdr>
    </w:div>
    <w:div w:id="1026373666">
      <w:bodyDiv w:val="1"/>
      <w:marLeft w:val="0"/>
      <w:marRight w:val="0"/>
      <w:marTop w:val="0"/>
      <w:marBottom w:val="0"/>
      <w:divBdr>
        <w:top w:val="none" w:sz="0" w:space="0" w:color="auto"/>
        <w:left w:val="none" w:sz="0" w:space="0" w:color="auto"/>
        <w:bottom w:val="none" w:sz="0" w:space="0" w:color="auto"/>
        <w:right w:val="none" w:sz="0" w:space="0" w:color="auto"/>
      </w:divBdr>
    </w:div>
    <w:div w:id="1026441791">
      <w:bodyDiv w:val="1"/>
      <w:marLeft w:val="0"/>
      <w:marRight w:val="0"/>
      <w:marTop w:val="0"/>
      <w:marBottom w:val="0"/>
      <w:divBdr>
        <w:top w:val="none" w:sz="0" w:space="0" w:color="auto"/>
        <w:left w:val="none" w:sz="0" w:space="0" w:color="auto"/>
        <w:bottom w:val="none" w:sz="0" w:space="0" w:color="auto"/>
        <w:right w:val="none" w:sz="0" w:space="0" w:color="auto"/>
      </w:divBdr>
    </w:div>
    <w:div w:id="1026516363">
      <w:bodyDiv w:val="1"/>
      <w:marLeft w:val="0"/>
      <w:marRight w:val="0"/>
      <w:marTop w:val="0"/>
      <w:marBottom w:val="0"/>
      <w:divBdr>
        <w:top w:val="none" w:sz="0" w:space="0" w:color="auto"/>
        <w:left w:val="none" w:sz="0" w:space="0" w:color="auto"/>
        <w:bottom w:val="none" w:sz="0" w:space="0" w:color="auto"/>
        <w:right w:val="none" w:sz="0" w:space="0" w:color="auto"/>
      </w:divBdr>
    </w:div>
    <w:div w:id="1026562641">
      <w:bodyDiv w:val="1"/>
      <w:marLeft w:val="0"/>
      <w:marRight w:val="0"/>
      <w:marTop w:val="0"/>
      <w:marBottom w:val="0"/>
      <w:divBdr>
        <w:top w:val="none" w:sz="0" w:space="0" w:color="auto"/>
        <w:left w:val="none" w:sz="0" w:space="0" w:color="auto"/>
        <w:bottom w:val="none" w:sz="0" w:space="0" w:color="auto"/>
        <w:right w:val="none" w:sz="0" w:space="0" w:color="auto"/>
      </w:divBdr>
    </w:div>
    <w:div w:id="1026634039">
      <w:bodyDiv w:val="1"/>
      <w:marLeft w:val="0"/>
      <w:marRight w:val="0"/>
      <w:marTop w:val="0"/>
      <w:marBottom w:val="0"/>
      <w:divBdr>
        <w:top w:val="none" w:sz="0" w:space="0" w:color="auto"/>
        <w:left w:val="none" w:sz="0" w:space="0" w:color="auto"/>
        <w:bottom w:val="none" w:sz="0" w:space="0" w:color="auto"/>
        <w:right w:val="none" w:sz="0" w:space="0" w:color="auto"/>
      </w:divBdr>
    </w:div>
    <w:div w:id="1026709848">
      <w:bodyDiv w:val="1"/>
      <w:marLeft w:val="0"/>
      <w:marRight w:val="0"/>
      <w:marTop w:val="0"/>
      <w:marBottom w:val="0"/>
      <w:divBdr>
        <w:top w:val="none" w:sz="0" w:space="0" w:color="auto"/>
        <w:left w:val="none" w:sz="0" w:space="0" w:color="auto"/>
        <w:bottom w:val="none" w:sz="0" w:space="0" w:color="auto"/>
        <w:right w:val="none" w:sz="0" w:space="0" w:color="auto"/>
      </w:divBdr>
    </w:div>
    <w:div w:id="1026759648">
      <w:bodyDiv w:val="1"/>
      <w:marLeft w:val="0"/>
      <w:marRight w:val="0"/>
      <w:marTop w:val="0"/>
      <w:marBottom w:val="0"/>
      <w:divBdr>
        <w:top w:val="none" w:sz="0" w:space="0" w:color="auto"/>
        <w:left w:val="none" w:sz="0" w:space="0" w:color="auto"/>
        <w:bottom w:val="none" w:sz="0" w:space="0" w:color="auto"/>
        <w:right w:val="none" w:sz="0" w:space="0" w:color="auto"/>
      </w:divBdr>
    </w:div>
    <w:div w:id="1026907496">
      <w:bodyDiv w:val="1"/>
      <w:marLeft w:val="0"/>
      <w:marRight w:val="0"/>
      <w:marTop w:val="0"/>
      <w:marBottom w:val="0"/>
      <w:divBdr>
        <w:top w:val="none" w:sz="0" w:space="0" w:color="auto"/>
        <w:left w:val="none" w:sz="0" w:space="0" w:color="auto"/>
        <w:bottom w:val="none" w:sz="0" w:space="0" w:color="auto"/>
        <w:right w:val="none" w:sz="0" w:space="0" w:color="auto"/>
      </w:divBdr>
    </w:div>
    <w:div w:id="1026908796">
      <w:bodyDiv w:val="1"/>
      <w:marLeft w:val="0"/>
      <w:marRight w:val="0"/>
      <w:marTop w:val="0"/>
      <w:marBottom w:val="0"/>
      <w:divBdr>
        <w:top w:val="none" w:sz="0" w:space="0" w:color="auto"/>
        <w:left w:val="none" w:sz="0" w:space="0" w:color="auto"/>
        <w:bottom w:val="none" w:sz="0" w:space="0" w:color="auto"/>
        <w:right w:val="none" w:sz="0" w:space="0" w:color="auto"/>
      </w:divBdr>
    </w:div>
    <w:div w:id="1026949376">
      <w:bodyDiv w:val="1"/>
      <w:marLeft w:val="0"/>
      <w:marRight w:val="0"/>
      <w:marTop w:val="0"/>
      <w:marBottom w:val="0"/>
      <w:divBdr>
        <w:top w:val="none" w:sz="0" w:space="0" w:color="auto"/>
        <w:left w:val="none" w:sz="0" w:space="0" w:color="auto"/>
        <w:bottom w:val="none" w:sz="0" w:space="0" w:color="auto"/>
        <w:right w:val="none" w:sz="0" w:space="0" w:color="auto"/>
      </w:divBdr>
    </w:div>
    <w:div w:id="1026977679">
      <w:bodyDiv w:val="1"/>
      <w:marLeft w:val="0"/>
      <w:marRight w:val="0"/>
      <w:marTop w:val="0"/>
      <w:marBottom w:val="0"/>
      <w:divBdr>
        <w:top w:val="none" w:sz="0" w:space="0" w:color="auto"/>
        <w:left w:val="none" w:sz="0" w:space="0" w:color="auto"/>
        <w:bottom w:val="none" w:sz="0" w:space="0" w:color="auto"/>
        <w:right w:val="none" w:sz="0" w:space="0" w:color="auto"/>
      </w:divBdr>
    </w:div>
    <w:div w:id="1027026049">
      <w:bodyDiv w:val="1"/>
      <w:marLeft w:val="0"/>
      <w:marRight w:val="0"/>
      <w:marTop w:val="0"/>
      <w:marBottom w:val="0"/>
      <w:divBdr>
        <w:top w:val="none" w:sz="0" w:space="0" w:color="auto"/>
        <w:left w:val="none" w:sz="0" w:space="0" w:color="auto"/>
        <w:bottom w:val="none" w:sz="0" w:space="0" w:color="auto"/>
        <w:right w:val="none" w:sz="0" w:space="0" w:color="auto"/>
      </w:divBdr>
    </w:div>
    <w:div w:id="1027099453">
      <w:bodyDiv w:val="1"/>
      <w:marLeft w:val="0"/>
      <w:marRight w:val="0"/>
      <w:marTop w:val="0"/>
      <w:marBottom w:val="0"/>
      <w:divBdr>
        <w:top w:val="none" w:sz="0" w:space="0" w:color="auto"/>
        <w:left w:val="none" w:sz="0" w:space="0" w:color="auto"/>
        <w:bottom w:val="none" w:sz="0" w:space="0" w:color="auto"/>
        <w:right w:val="none" w:sz="0" w:space="0" w:color="auto"/>
      </w:divBdr>
    </w:div>
    <w:div w:id="1027146181">
      <w:bodyDiv w:val="1"/>
      <w:marLeft w:val="0"/>
      <w:marRight w:val="0"/>
      <w:marTop w:val="0"/>
      <w:marBottom w:val="0"/>
      <w:divBdr>
        <w:top w:val="none" w:sz="0" w:space="0" w:color="auto"/>
        <w:left w:val="none" w:sz="0" w:space="0" w:color="auto"/>
        <w:bottom w:val="none" w:sz="0" w:space="0" w:color="auto"/>
        <w:right w:val="none" w:sz="0" w:space="0" w:color="auto"/>
      </w:divBdr>
    </w:div>
    <w:div w:id="1027177456">
      <w:bodyDiv w:val="1"/>
      <w:marLeft w:val="0"/>
      <w:marRight w:val="0"/>
      <w:marTop w:val="0"/>
      <w:marBottom w:val="0"/>
      <w:divBdr>
        <w:top w:val="none" w:sz="0" w:space="0" w:color="auto"/>
        <w:left w:val="none" w:sz="0" w:space="0" w:color="auto"/>
        <w:bottom w:val="none" w:sz="0" w:space="0" w:color="auto"/>
        <w:right w:val="none" w:sz="0" w:space="0" w:color="auto"/>
      </w:divBdr>
    </w:div>
    <w:div w:id="1027367027">
      <w:bodyDiv w:val="1"/>
      <w:marLeft w:val="0"/>
      <w:marRight w:val="0"/>
      <w:marTop w:val="0"/>
      <w:marBottom w:val="0"/>
      <w:divBdr>
        <w:top w:val="none" w:sz="0" w:space="0" w:color="auto"/>
        <w:left w:val="none" w:sz="0" w:space="0" w:color="auto"/>
        <w:bottom w:val="none" w:sz="0" w:space="0" w:color="auto"/>
        <w:right w:val="none" w:sz="0" w:space="0" w:color="auto"/>
      </w:divBdr>
    </w:div>
    <w:div w:id="1027487518">
      <w:bodyDiv w:val="1"/>
      <w:marLeft w:val="0"/>
      <w:marRight w:val="0"/>
      <w:marTop w:val="0"/>
      <w:marBottom w:val="0"/>
      <w:divBdr>
        <w:top w:val="none" w:sz="0" w:space="0" w:color="auto"/>
        <w:left w:val="none" w:sz="0" w:space="0" w:color="auto"/>
        <w:bottom w:val="none" w:sz="0" w:space="0" w:color="auto"/>
        <w:right w:val="none" w:sz="0" w:space="0" w:color="auto"/>
      </w:divBdr>
    </w:div>
    <w:div w:id="1027490170">
      <w:bodyDiv w:val="1"/>
      <w:marLeft w:val="0"/>
      <w:marRight w:val="0"/>
      <w:marTop w:val="0"/>
      <w:marBottom w:val="0"/>
      <w:divBdr>
        <w:top w:val="none" w:sz="0" w:space="0" w:color="auto"/>
        <w:left w:val="none" w:sz="0" w:space="0" w:color="auto"/>
        <w:bottom w:val="none" w:sz="0" w:space="0" w:color="auto"/>
        <w:right w:val="none" w:sz="0" w:space="0" w:color="auto"/>
      </w:divBdr>
    </w:div>
    <w:div w:id="1027633437">
      <w:bodyDiv w:val="1"/>
      <w:marLeft w:val="0"/>
      <w:marRight w:val="0"/>
      <w:marTop w:val="0"/>
      <w:marBottom w:val="0"/>
      <w:divBdr>
        <w:top w:val="none" w:sz="0" w:space="0" w:color="auto"/>
        <w:left w:val="none" w:sz="0" w:space="0" w:color="auto"/>
        <w:bottom w:val="none" w:sz="0" w:space="0" w:color="auto"/>
        <w:right w:val="none" w:sz="0" w:space="0" w:color="auto"/>
      </w:divBdr>
    </w:div>
    <w:div w:id="1027676844">
      <w:bodyDiv w:val="1"/>
      <w:marLeft w:val="0"/>
      <w:marRight w:val="0"/>
      <w:marTop w:val="0"/>
      <w:marBottom w:val="0"/>
      <w:divBdr>
        <w:top w:val="none" w:sz="0" w:space="0" w:color="auto"/>
        <w:left w:val="none" w:sz="0" w:space="0" w:color="auto"/>
        <w:bottom w:val="none" w:sz="0" w:space="0" w:color="auto"/>
        <w:right w:val="none" w:sz="0" w:space="0" w:color="auto"/>
      </w:divBdr>
    </w:div>
    <w:div w:id="1027677636">
      <w:bodyDiv w:val="1"/>
      <w:marLeft w:val="0"/>
      <w:marRight w:val="0"/>
      <w:marTop w:val="0"/>
      <w:marBottom w:val="0"/>
      <w:divBdr>
        <w:top w:val="none" w:sz="0" w:space="0" w:color="auto"/>
        <w:left w:val="none" w:sz="0" w:space="0" w:color="auto"/>
        <w:bottom w:val="none" w:sz="0" w:space="0" w:color="auto"/>
        <w:right w:val="none" w:sz="0" w:space="0" w:color="auto"/>
      </w:divBdr>
    </w:div>
    <w:div w:id="1027757462">
      <w:bodyDiv w:val="1"/>
      <w:marLeft w:val="0"/>
      <w:marRight w:val="0"/>
      <w:marTop w:val="0"/>
      <w:marBottom w:val="0"/>
      <w:divBdr>
        <w:top w:val="none" w:sz="0" w:space="0" w:color="auto"/>
        <w:left w:val="none" w:sz="0" w:space="0" w:color="auto"/>
        <w:bottom w:val="none" w:sz="0" w:space="0" w:color="auto"/>
        <w:right w:val="none" w:sz="0" w:space="0" w:color="auto"/>
      </w:divBdr>
    </w:div>
    <w:div w:id="1028095330">
      <w:bodyDiv w:val="1"/>
      <w:marLeft w:val="0"/>
      <w:marRight w:val="0"/>
      <w:marTop w:val="0"/>
      <w:marBottom w:val="0"/>
      <w:divBdr>
        <w:top w:val="none" w:sz="0" w:space="0" w:color="auto"/>
        <w:left w:val="none" w:sz="0" w:space="0" w:color="auto"/>
        <w:bottom w:val="none" w:sz="0" w:space="0" w:color="auto"/>
        <w:right w:val="none" w:sz="0" w:space="0" w:color="auto"/>
      </w:divBdr>
    </w:div>
    <w:div w:id="1028217269">
      <w:bodyDiv w:val="1"/>
      <w:marLeft w:val="0"/>
      <w:marRight w:val="0"/>
      <w:marTop w:val="0"/>
      <w:marBottom w:val="0"/>
      <w:divBdr>
        <w:top w:val="none" w:sz="0" w:space="0" w:color="auto"/>
        <w:left w:val="none" w:sz="0" w:space="0" w:color="auto"/>
        <w:bottom w:val="none" w:sz="0" w:space="0" w:color="auto"/>
        <w:right w:val="none" w:sz="0" w:space="0" w:color="auto"/>
      </w:divBdr>
    </w:div>
    <w:div w:id="1028219540">
      <w:bodyDiv w:val="1"/>
      <w:marLeft w:val="0"/>
      <w:marRight w:val="0"/>
      <w:marTop w:val="0"/>
      <w:marBottom w:val="0"/>
      <w:divBdr>
        <w:top w:val="none" w:sz="0" w:space="0" w:color="auto"/>
        <w:left w:val="none" w:sz="0" w:space="0" w:color="auto"/>
        <w:bottom w:val="none" w:sz="0" w:space="0" w:color="auto"/>
        <w:right w:val="none" w:sz="0" w:space="0" w:color="auto"/>
      </w:divBdr>
    </w:div>
    <w:div w:id="1028336298">
      <w:bodyDiv w:val="1"/>
      <w:marLeft w:val="0"/>
      <w:marRight w:val="0"/>
      <w:marTop w:val="0"/>
      <w:marBottom w:val="0"/>
      <w:divBdr>
        <w:top w:val="none" w:sz="0" w:space="0" w:color="auto"/>
        <w:left w:val="none" w:sz="0" w:space="0" w:color="auto"/>
        <w:bottom w:val="none" w:sz="0" w:space="0" w:color="auto"/>
        <w:right w:val="none" w:sz="0" w:space="0" w:color="auto"/>
      </w:divBdr>
    </w:div>
    <w:div w:id="1028414015">
      <w:bodyDiv w:val="1"/>
      <w:marLeft w:val="0"/>
      <w:marRight w:val="0"/>
      <w:marTop w:val="0"/>
      <w:marBottom w:val="0"/>
      <w:divBdr>
        <w:top w:val="none" w:sz="0" w:space="0" w:color="auto"/>
        <w:left w:val="none" w:sz="0" w:space="0" w:color="auto"/>
        <w:bottom w:val="none" w:sz="0" w:space="0" w:color="auto"/>
        <w:right w:val="none" w:sz="0" w:space="0" w:color="auto"/>
      </w:divBdr>
    </w:div>
    <w:div w:id="1028529125">
      <w:bodyDiv w:val="1"/>
      <w:marLeft w:val="0"/>
      <w:marRight w:val="0"/>
      <w:marTop w:val="0"/>
      <w:marBottom w:val="0"/>
      <w:divBdr>
        <w:top w:val="none" w:sz="0" w:space="0" w:color="auto"/>
        <w:left w:val="none" w:sz="0" w:space="0" w:color="auto"/>
        <w:bottom w:val="none" w:sz="0" w:space="0" w:color="auto"/>
        <w:right w:val="none" w:sz="0" w:space="0" w:color="auto"/>
      </w:divBdr>
    </w:div>
    <w:div w:id="1028605249">
      <w:bodyDiv w:val="1"/>
      <w:marLeft w:val="0"/>
      <w:marRight w:val="0"/>
      <w:marTop w:val="0"/>
      <w:marBottom w:val="0"/>
      <w:divBdr>
        <w:top w:val="none" w:sz="0" w:space="0" w:color="auto"/>
        <w:left w:val="none" w:sz="0" w:space="0" w:color="auto"/>
        <w:bottom w:val="none" w:sz="0" w:space="0" w:color="auto"/>
        <w:right w:val="none" w:sz="0" w:space="0" w:color="auto"/>
      </w:divBdr>
    </w:div>
    <w:div w:id="1028873022">
      <w:bodyDiv w:val="1"/>
      <w:marLeft w:val="0"/>
      <w:marRight w:val="0"/>
      <w:marTop w:val="0"/>
      <w:marBottom w:val="0"/>
      <w:divBdr>
        <w:top w:val="none" w:sz="0" w:space="0" w:color="auto"/>
        <w:left w:val="none" w:sz="0" w:space="0" w:color="auto"/>
        <w:bottom w:val="none" w:sz="0" w:space="0" w:color="auto"/>
        <w:right w:val="none" w:sz="0" w:space="0" w:color="auto"/>
      </w:divBdr>
    </w:div>
    <w:div w:id="1028877354">
      <w:bodyDiv w:val="1"/>
      <w:marLeft w:val="0"/>
      <w:marRight w:val="0"/>
      <w:marTop w:val="0"/>
      <w:marBottom w:val="0"/>
      <w:divBdr>
        <w:top w:val="none" w:sz="0" w:space="0" w:color="auto"/>
        <w:left w:val="none" w:sz="0" w:space="0" w:color="auto"/>
        <w:bottom w:val="none" w:sz="0" w:space="0" w:color="auto"/>
        <w:right w:val="none" w:sz="0" w:space="0" w:color="auto"/>
      </w:divBdr>
    </w:div>
    <w:div w:id="1028994089">
      <w:bodyDiv w:val="1"/>
      <w:marLeft w:val="0"/>
      <w:marRight w:val="0"/>
      <w:marTop w:val="0"/>
      <w:marBottom w:val="0"/>
      <w:divBdr>
        <w:top w:val="none" w:sz="0" w:space="0" w:color="auto"/>
        <w:left w:val="none" w:sz="0" w:space="0" w:color="auto"/>
        <w:bottom w:val="none" w:sz="0" w:space="0" w:color="auto"/>
        <w:right w:val="none" w:sz="0" w:space="0" w:color="auto"/>
      </w:divBdr>
    </w:div>
    <w:div w:id="1029184743">
      <w:bodyDiv w:val="1"/>
      <w:marLeft w:val="0"/>
      <w:marRight w:val="0"/>
      <w:marTop w:val="0"/>
      <w:marBottom w:val="0"/>
      <w:divBdr>
        <w:top w:val="none" w:sz="0" w:space="0" w:color="auto"/>
        <w:left w:val="none" w:sz="0" w:space="0" w:color="auto"/>
        <w:bottom w:val="none" w:sz="0" w:space="0" w:color="auto"/>
        <w:right w:val="none" w:sz="0" w:space="0" w:color="auto"/>
      </w:divBdr>
    </w:div>
    <w:div w:id="1029185684">
      <w:bodyDiv w:val="1"/>
      <w:marLeft w:val="0"/>
      <w:marRight w:val="0"/>
      <w:marTop w:val="0"/>
      <w:marBottom w:val="0"/>
      <w:divBdr>
        <w:top w:val="none" w:sz="0" w:space="0" w:color="auto"/>
        <w:left w:val="none" w:sz="0" w:space="0" w:color="auto"/>
        <w:bottom w:val="none" w:sz="0" w:space="0" w:color="auto"/>
        <w:right w:val="none" w:sz="0" w:space="0" w:color="auto"/>
      </w:divBdr>
    </w:div>
    <w:div w:id="1029379236">
      <w:bodyDiv w:val="1"/>
      <w:marLeft w:val="0"/>
      <w:marRight w:val="0"/>
      <w:marTop w:val="0"/>
      <w:marBottom w:val="0"/>
      <w:divBdr>
        <w:top w:val="none" w:sz="0" w:space="0" w:color="auto"/>
        <w:left w:val="none" w:sz="0" w:space="0" w:color="auto"/>
        <w:bottom w:val="none" w:sz="0" w:space="0" w:color="auto"/>
        <w:right w:val="none" w:sz="0" w:space="0" w:color="auto"/>
      </w:divBdr>
    </w:div>
    <w:div w:id="1029525261">
      <w:bodyDiv w:val="1"/>
      <w:marLeft w:val="0"/>
      <w:marRight w:val="0"/>
      <w:marTop w:val="0"/>
      <w:marBottom w:val="0"/>
      <w:divBdr>
        <w:top w:val="none" w:sz="0" w:space="0" w:color="auto"/>
        <w:left w:val="none" w:sz="0" w:space="0" w:color="auto"/>
        <w:bottom w:val="none" w:sz="0" w:space="0" w:color="auto"/>
        <w:right w:val="none" w:sz="0" w:space="0" w:color="auto"/>
      </w:divBdr>
    </w:div>
    <w:div w:id="1029525419">
      <w:bodyDiv w:val="1"/>
      <w:marLeft w:val="0"/>
      <w:marRight w:val="0"/>
      <w:marTop w:val="0"/>
      <w:marBottom w:val="0"/>
      <w:divBdr>
        <w:top w:val="none" w:sz="0" w:space="0" w:color="auto"/>
        <w:left w:val="none" w:sz="0" w:space="0" w:color="auto"/>
        <w:bottom w:val="none" w:sz="0" w:space="0" w:color="auto"/>
        <w:right w:val="none" w:sz="0" w:space="0" w:color="auto"/>
      </w:divBdr>
    </w:div>
    <w:div w:id="1029599730">
      <w:bodyDiv w:val="1"/>
      <w:marLeft w:val="0"/>
      <w:marRight w:val="0"/>
      <w:marTop w:val="0"/>
      <w:marBottom w:val="0"/>
      <w:divBdr>
        <w:top w:val="none" w:sz="0" w:space="0" w:color="auto"/>
        <w:left w:val="none" w:sz="0" w:space="0" w:color="auto"/>
        <w:bottom w:val="none" w:sz="0" w:space="0" w:color="auto"/>
        <w:right w:val="none" w:sz="0" w:space="0" w:color="auto"/>
      </w:divBdr>
    </w:div>
    <w:div w:id="1029648433">
      <w:bodyDiv w:val="1"/>
      <w:marLeft w:val="0"/>
      <w:marRight w:val="0"/>
      <w:marTop w:val="0"/>
      <w:marBottom w:val="0"/>
      <w:divBdr>
        <w:top w:val="none" w:sz="0" w:space="0" w:color="auto"/>
        <w:left w:val="none" w:sz="0" w:space="0" w:color="auto"/>
        <w:bottom w:val="none" w:sz="0" w:space="0" w:color="auto"/>
        <w:right w:val="none" w:sz="0" w:space="0" w:color="auto"/>
      </w:divBdr>
    </w:div>
    <w:div w:id="1029720212">
      <w:bodyDiv w:val="1"/>
      <w:marLeft w:val="0"/>
      <w:marRight w:val="0"/>
      <w:marTop w:val="0"/>
      <w:marBottom w:val="0"/>
      <w:divBdr>
        <w:top w:val="none" w:sz="0" w:space="0" w:color="auto"/>
        <w:left w:val="none" w:sz="0" w:space="0" w:color="auto"/>
        <w:bottom w:val="none" w:sz="0" w:space="0" w:color="auto"/>
        <w:right w:val="none" w:sz="0" w:space="0" w:color="auto"/>
      </w:divBdr>
    </w:div>
    <w:div w:id="1029722751">
      <w:bodyDiv w:val="1"/>
      <w:marLeft w:val="0"/>
      <w:marRight w:val="0"/>
      <w:marTop w:val="0"/>
      <w:marBottom w:val="0"/>
      <w:divBdr>
        <w:top w:val="none" w:sz="0" w:space="0" w:color="auto"/>
        <w:left w:val="none" w:sz="0" w:space="0" w:color="auto"/>
        <w:bottom w:val="none" w:sz="0" w:space="0" w:color="auto"/>
        <w:right w:val="none" w:sz="0" w:space="0" w:color="auto"/>
      </w:divBdr>
    </w:div>
    <w:div w:id="1029796623">
      <w:bodyDiv w:val="1"/>
      <w:marLeft w:val="0"/>
      <w:marRight w:val="0"/>
      <w:marTop w:val="0"/>
      <w:marBottom w:val="0"/>
      <w:divBdr>
        <w:top w:val="none" w:sz="0" w:space="0" w:color="auto"/>
        <w:left w:val="none" w:sz="0" w:space="0" w:color="auto"/>
        <w:bottom w:val="none" w:sz="0" w:space="0" w:color="auto"/>
        <w:right w:val="none" w:sz="0" w:space="0" w:color="auto"/>
      </w:divBdr>
    </w:div>
    <w:div w:id="1029840245">
      <w:bodyDiv w:val="1"/>
      <w:marLeft w:val="0"/>
      <w:marRight w:val="0"/>
      <w:marTop w:val="0"/>
      <w:marBottom w:val="0"/>
      <w:divBdr>
        <w:top w:val="none" w:sz="0" w:space="0" w:color="auto"/>
        <w:left w:val="none" w:sz="0" w:space="0" w:color="auto"/>
        <w:bottom w:val="none" w:sz="0" w:space="0" w:color="auto"/>
        <w:right w:val="none" w:sz="0" w:space="0" w:color="auto"/>
      </w:divBdr>
    </w:div>
    <w:div w:id="1029917144">
      <w:bodyDiv w:val="1"/>
      <w:marLeft w:val="0"/>
      <w:marRight w:val="0"/>
      <w:marTop w:val="0"/>
      <w:marBottom w:val="0"/>
      <w:divBdr>
        <w:top w:val="none" w:sz="0" w:space="0" w:color="auto"/>
        <w:left w:val="none" w:sz="0" w:space="0" w:color="auto"/>
        <w:bottom w:val="none" w:sz="0" w:space="0" w:color="auto"/>
        <w:right w:val="none" w:sz="0" w:space="0" w:color="auto"/>
      </w:divBdr>
    </w:div>
    <w:div w:id="1030106993">
      <w:bodyDiv w:val="1"/>
      <w:marLeft w:val="0"/>
      <w:marRight w:val="0"/>
      <w:marTop w:val="0"/>
      <w:marBottom w:val="0"/>
      <w:divBdr>
        <w:top w:val="none" w:sz="0" w:space="0" w:color="auto"/>
        <w:left w:val="none" w:sz="0" w:space="0" w:color="auto"/>
        <w:bottom w:val="none" w:sz="0" w:space="0" w:color="auto"/>
        <w:right w:val="none" w:sz="0" w:space="0" w:color="auto"/>
      </w:divBdr>
    </w:div>
    <w:div w:id="1030374008">
      <w:bodyDiv w:val="1"/>
      <w:marLeft w:val="0"/>
      <w:marRight w:val="0"/>
      <w:marTop w:val="0"/>
      <w:marBottom w:val="0"/>
      <w:divBdr>
        <w:top w:val="none" w:sz="0" w:space="0" w:color="auto"/>
        <w:left w:val="none" w:sz="0" w:space="0" w:color="auto"/>
        <w:bottom w:val="none" w:sz="0" w:space="0" w:color="auto"/>
        <w:right w:val="none" w:sz="0" w:space="0" w:color="auto"/>
      </w:divBdr>
    </w:div>
    <w:div w:id="1030379883">
      <w:bodyDiv w:val="1"/>
      <w:marLeft w:val="0"/>
      <w:marRight w:val="0"/>
      <w:marTop w:val="0"/>
      <w:marBottom w:val="0"/>
      <w:divBdr>
        <w:top w:val="none" w:sz="0" w:space="0" w:color="auto"/>
        <w:left w:val="none" w:sz="0" w:space="0" w:color="auto"/>
        <w:bottom w:val="none" w:sz="0" w:space="0" w:color="auto"/>
        <w:right w:val="none" w:sz="0" w:space="0" w:color="auto"/>
      </w:divBdr>
    </w:div>
    <w:div w:id="1030423237">
      <w:bodyDiv w:val="1"/>
      <w:marLeft w:val="0"/>
      <w:marRight w:val="0"/>
      <w:marTop w:val="0"/>
      <w:marBottom w:val="0"/>
      <w:divBdr>
        <w:top w:val="none" w:sz="0" w:space="0" w:color="auto"/>
        <w:left w:val="none" w:sz="0" w:space="0" w:color="auto"/>
        <w:bottom w:val="none" w:sz="0" w:space="0" w:color="auto"/>
        <w:right w:val="none" w:sz="0" w:space="0" w:color="auto"/>
      </w:divBdr>
    </w:div>
    <w:div w:id="1030568280">
      <w:bodyDiv w:val="1"/>
      <w:marLeft w:val="0"/>
      <w:marRight w:val="0"/>
      <w:marTop w:val="0"/>
      <w:marBottom w:val="0"/>
      <w:divBdr>
        <w:top w:val="none" w:sz="0" w:space="0" w:color="auto"/>
        <w:left w:val="none" w:sz="0" w:space="0" w:color="auto"/>
        <w:bottom w:val="none" w:sz="0" w:space="0" w:color="auto"/>
        <w:right w:val="none" w:sz="0" w:space="0" w:color="auto"/>
      </w:divBdr>
    </w:div>
    <w:div w:id="1030645016">
      <w:bodyDiv w:val="1"/>
      <w:marLeft w:val="0"/>
      <w:marRight w:val="0"/>
      <w:marTop w:val="0"/>
      <w:marBottom w:val="0"/>
      <w:divBdr>
        <w:top w:val="none" w:sz="0" w:space="0" w:color="auto"/>
        <w:left w:val="none" w:sz="0" w:space="0" w:color="auto"/>
        <w:bottom w:val="none" w:sz="0" w:space="0" w:color="auto"/>
        <w:right w:val="none" w:sz="0" w:space="0" w:color="auto"/>
      </w:divBdr>
    </w:div>
    <w:div w:id="1030685759">
      <w:bodyDiv w:val="1"/>
      <w:marLeft w:val="0"/>
      <w:marRight w:val="0"/>
      <w:marTop w:val="0"/>
      <w:marBottom w:val="0"/>
      <w:divBdr>
        <w:top w:val="none" w:sz="0" w:space="0" w:color="auto"/>
        <w:left w:val="none" w:sz="0" w:space="0" w:color="auto"/>
        <w:bottom w:val="none" w:sz="0" w:space="0" w:color="auto"/>
        <w:right w:val="none" w:sz="0" w:space="0" w:color="auto"/>
      </w:divBdr>
    </w:div>
    <w:div w:id="1030716242">
      <w:bodyDiv w:val="1"/>
      <w:marLeft w:val="0"/>
      <w:marRight w:val="0"/>
      <w:marTop w:val="0"/>
      <w:marBottom w:val="0"/>
      <w:divBdr>
        <w:top w:val="none" w:sz="0" w:space="0" w:color="auto"/>
        <w:left w:val="none" w:sz="0" w:space="0" w:color="auto"/>
        <w:bottom w:val="none" w:sz="0" w:space="0" w:color="auto"/>
        <w:right w:val="none" w:sz="0" w:space="0" w:color="auto"/>
      </w:divBdr>
    </w:div>
    <w:div w:id="1030762388">
      <w:bodyDiv w:val="1"/>
      <w:marLeft w:val="0"/>
      <w:marRight w:val="0"/>
      <w:marTop w:val="0"/>
      <w:marBottom w:val="0"/>
      <w:divBdr>
        <w:top w:val="none" w:sz="0" w:space="0" w:color="auto"/>
        <w:left w:val="none" w:sz="0" w:space="0" w:color="auto"/>
        <w:bottom w:val="none" w:sz="0" w:space="0" w:color="auto"/>
        <w:right w:val="none" w:sz="0" w:space="0" w:color="auto"/>
      </w:divBdr>
    </w:div>
    <w:div w:id="1030882066">
      <w:bodyDiv w:val="1"/>
      <w:marLeft w:val="0"/>
      <w:marRight w:val="0"/>
      <w:marTop w:val="0"/>
      <w:marBottom w:val="0"/>
      <w:divBdr>
        <w:top w:val="none" w:sz="0" w:space="0" w:color="auto"/>
        <w:left w:val="none" w:sz="0" w:space="0" w:color="auto"/>
        <w:bottom w:val="none" w:sz="0" w:space="0" w:color="auto"/>
        <w:right w:val="none" w:sz="0" w:space="0" w:color="auto"/>
      </w:divBdr>
    </w:div>
    <w:div w:id="1030953216">
      <w:bodyDiv w:val="1"/>
      <w:marLeft w:val="0"/>
      <w:marRight w:val="0"/>
      <w:marTop w:val="0"/>
      <w:marBottom w:val="0"/>
      <w:divBdr>
        <w:top w:val="none" w:sz="0" w:space="0" w:color="auto"/>
        <w:left w:val="none" w:sz="0" w:space="0" w:color="auto"/>
        <w:bottom w:val="none" w:sz="0" w:space="0" w:color="auto"/>
        <w:right w:val="none" w:sz="0" w:space="0" w:color="auto"/>
      </w:divBdr>
    </w:div>
    <w:div w:id="1030956687">
      <w:bodyDiv w:val="1"/>
      <w:marLeft w:val="0"/>
      <w:marRight w:val="0"/>
      <w:marTop w:val="0"/>
      <w:marBottom w:val="0"/>
      <w:divBdr>
        <w:top w:val="none" w:sz="0" w:space="0" w:color="auto"/>
        <w:left w:val="none" w:sz="0" w:space="0" w:color="auto"/>
        <w:bottom w:val="none" w:sz="0" w:space="0" w:color="auto"/>
        <w:right w:val="none" w:sz="0" w:space="0" w:color="auto"/>
      </w:divBdr>
    </w:div>
    <w:div w:id="1031346027">
      <w:bodyDiv w:val="1"/>
      <w:marLeft w:val="0"/>
      <w:marRight w:val="0"/>
      <w:marTop w:val="0"/>
      <w:marBottom w:val="0"/>
      <w:divBdr>
        <w:top w:val="none" w:sz="0" w:space="0" w:color="auto"/>
        <w:left w:val="none" w:sz="0" w:space="0" w:color="auto"/>
        <w:bottom w:val="none" w:sz="0" w:space="0" w:color="auto"/>
        <w:right w:val="none" w:sz="0" w:space="0" w:color="auto"/>
      </w:divBdr>
    </w:div>
    <w:div w:id="1031491656">
      <w:bodyDiv w:val="1"/>
      <w:marLeft w:val="0"/>
      <w:marRight w:val="0"/>
      <w:marTop w:val="0"/>
      <w:marBottom w:val="0"/>
      <w:divBdr>
        <w:top w:val="none" w:sz="0" w:space="0" w:color="auto"/>
        <w:left w:val="none" w:sz="0" w:space="0" w:color="auto"/>
        <w:bottom w:val="none" w:sz="0" w:space="0" w:color="auto"/>
        <w:right w:val="none" w:sz="0" w:space="0" w:color="auto"/>
      </w:divBdr>
    </w:div>
    <w:div w:id="1031493163">
      <w:bodyDiv w:val="1"/>
      <w:marLeft w:val="0"/>
      <w:marRight w:val="0"/>
      <w:marTop w:val="0"/>
      <w:marBottom w:val="0"/>
      <w:divBdr>
        <w:top w:val="none" w:sz="0" w:space="0" w:color="auto"/>
        <w:left w:val="none" w:sz="0" w:space="0" w:color="auto"/>
        <w:bottom w:val="none" w:sz="0" w:space="0" w:color="auto"/>
        <w:right w:val="none" w:sz="0" w:space="0" w:color="auto"/>
      </w:divBdr>
    </w:div>
    <w:div w:id="1031686097">
      <w:bodyDiv w:val="1"/>
      <w:marLeft w:val="0"/>
      <w:marRight w:val="0"/>
      <w:marTop w:val="0"/>
      <w:marBottom w:val="0"/>
      <w:divBdr>
        <w:top w:val="none" w:sz="0" w:space="0" w:color="auto"/>
        <w:left w:val="none" w:sz="0" w:space="0" w:color="auto"/>
        <w:bottom w:val="none" w:sz="0" w:space="0" w:color="auto"/>
        <w:right w:val="none" w:sz="0" w:space="0" w:color="auto"/>
      </w:divBdr>
    </w:div>
    <w:div w:id="1031733736">
      <w:bodyDiv w:val="1"/>
      <w:marLeft w:val="0"/>
      <w:marRight w:val="0"/>
      <w:marTop w:val="0"/>
      <w:marBottom w:val="0"/>
      <w:divBdr>
        <w:top w:val="none" w:sz="0" w:space="0" w:color="auto"/>
        <w:left w:val="none" w:sz="0" w:space="0" w:color="auto"/>
        <w:bottom w:val="none" w:sz="0" w:space="0" w:color="auto"/>
        <w:right w:val="none" w:sz="0" w:space="0" w:color="auto"/>
      </w:divBdr>
    </w:div>
    <w:div w:id="1031757738">
      <w:bodyDiv w:val="1"/>
      <w:marLeft w:val="0"/>
      <w:marRight w:val="0"/>
      <w:marTop w:val="0"/>
      <w:marBottom w:val="0"/>
      <w:divBdr>
        <w:top w:val="none" w:sz="0" w:space="0" w:color="auto"/>
        <w:left w:val="none" w:sz="0" w:space="0" w:color="auto"/>
        <w:bottom w:val="none" w:sz="0" w:space="0" w:color="auto"/>
        <w:right w:val="none" w:sz="0" w:space="0" w:color="auto"/>
      </w:divBdr>
    </w:div>
    <w:div w:id="1031804111">
      <w:bodyDiv w:val="1"/>
      <w:marLeft w:val="0"/>
      <w:marRight w:val="0"/>
      <w:marTop w:val="0"/>
      <w:marBottom w:val="0"/>
      <w:divBdr>
        <w:top w:val="none" w:sz="0" w:space="0" w:color="auto"/>
        <w:left w:val="none" w:sz="0" w:space="0" w:color="auto"/>
        <w:bottom w:val="none" w:sz="0" w:space="0" w:color="auto"/>
        <w:right w:val="none" w:sz="0" w:space="0" w:color="auto"/>
      </w:divBdr>
    </w:div>
    <w:div w:id="1031875949">
      <w:bodyDiv w:val="1"/>
      <w:marLeft w:val="0"/>
      <w:marRight w:val="0"/>
      <w:marTop w:val="0"/>
      <w:marBottom w:val="0"/>
      <w:divBdr>
        <w:top w:val="none" w:sz="0" w:space="0" w:color="auto"/>
        <w:left w:val="none" w:sz="0" w:space="0" w:color="auto"/>
        <w:bottom w:val="none" w:sz="0" w:space="0" w:color="auto"/>
        <w:right w:val="none" w:sz="0" w:space="0" w:color="auto"/>
      </w:divBdr>
    </w:div>
    <w:div w:id="1031876178">
      <w:bodyDiv w:val="1"/>
      <w:marLeft w:val="0"/>
      <w:marRight w:val="0"/>
      <w:marTop w:val="0"/>
      <w:marBottom w:val="0"/>
      <w:divBdr>
        <w:top w:val="none" w:sz="0" w:space="0" w:color="auto"/>
        <w:left w:val="none" w:sz="0" w:space="0" w:color="auto"/>
        <w:bottom w:val="none" w:sz="0" w:space="0" w:color="auto"/>
        <w:right w:val="none" w:sz="0" w:space="0" w:color="auto"/>
      </w:divBdr>
    </w:div>
    <w:div w:id="1031877725">
      <w:bodyDiv w:val="1"/>
      <w:marLeft w:val="0"/>
      <w:marRight w:val="0"/>
      <w:marTop w:val="0"/>
      <w:marBottom w:val="0"/>
      <w:divBdr>
        <w:top w:val="none" w:sz="0" w:space="0" w:color="auto"/>
        <w:left w:val="none" w:sz="0" w:space="0" w:color="auto"/>
        <w:bottom w:val="none" w:sz="0" w:space="0" w:color="auto"/>
        <w:right w:val="none" w:sz="0" w:space="0" w:color="auto"/>
      </w:divBdr>
    </w:div>
    <w:div w:id="1031953074">
      <w:bodyDiv w:val="1"/>
      <w:marLeft w:val="0"/>
      <w:marRight w:val="0"/>
      <w:marTop w:val="0"/>
      <w:marBottom w:val="0"/>
      <w:divBdr>
        <w:top w:val="none" w:sz="0" w:space="0" w:color="auto"/>
        <w:left w:val="none" w:sz="0" w:space="0" w:color="auto"/>
        <w:bottom w:val="none" w:sz="0" w:space="0" w:color="auto"/>
        <w:right w:val="none" w:sz="0" w:space="0" w:color="auto"/>
      </w:divBdr>
    </w:div>
    <w:div w:id="1031953366">
      <w:bodyDiv w:val="1"/>
      <w:marLeft w:val="0"/>
      <w:marRight w:val="0"/>
      <w:marTop w:val="0"/>
      <w:marBottom w:val="0"/>
      <w:divBdr>
        <w:top w:val="none" w:sz="0" w:space="0" w:color="auto"/>
        <w:left w:val="none" w:sz="0" w:space="0" w:color="auto"/>
        <w:bottom w:val="none" w:sz="0" w:space="0" w:color="auto"/>
        <w:right w:val="none" w:sz="0" w:space="0" w:color="auto"/>
      </w:divBdr>
    </w:div>
    <w:div w:id="1031956706">
      <w:bodyDiv w:val="1"/>
      <w:marLeft w:val="0"/>
      <w:marRight w:val="0"/>
      <w:marTop w:val="0"/>
      <w:marBottom w:val="0"/>
      <w:divBdr>
        <w:top w:val="none" w:sz="0" w:space="0" w:color="auto"/>
        <w:left w:val="none" w:sz="0" w:space="0" w:color="auto"/>
        <w:bottom w:val="none" w:sz="0" w:space="0" w:color="auto"/>
        <w:right w:val="none" w:sz="0" w:space="0" w:color="auto"/>
      </w:divBdr>
    </w:div>
    <w:div w:id="1031957714">
      <w:bodyDiv w:val="1"/>
      <w:marLeft w:val="0"/>
      <w:marRight w:val="0"/>
      <w:marTop w:val="0"/>
      <w:marBottom w:val="0"/>
      <w:divBdr>
        <w:top w:val="none" w:sz="0" w:space="0" w:color="auto"/>
        <w:left w:val="none" w:sz="0" w:space="0" w:color="auto"/>
        <w:bottom w:val="none" w:sz="0" w:space="0" w:color="auto"/>
        <w:right w:val="none" w:sz="0" w:space="0" w:color="auto"/>
      </w:divBdr>
    </w:div>
    <w:div w:id="1031998468">
      <w:bodyDiv w:val="1"/>
      <w:marLeft w:val="0"/>
      <w:marRight w:val="0"/>
      <w:marTop w:val="0"/>
      <w:marBottom w:val="0"/>
      <w:divBdr>
        <w:top w:val="none" w:sz="0" w:space="0" w:color="auto"/>
        <w:left w:val="none" w:sz="0" w:space="0" w:color="auto"/>
        <w:bottom w:val="none" w:sz="0" w:space="0" w:color="auto"/>
        <w:right w:val="none" w:sz="0" w:space="0" w:color="auto"/>
      </w:divBdr>
    </w:div>
    <w:div w:id="1032149795">
      <w:bodyDiv w:val="1"/>
      <w:marLeft w:val="0"/>
      <w:marRight w:val="0"/>
      <w:marTop w:val="0"/>
      <w:marBottom w:val="0"/>
      <w:divBdr>
        <w:top w:val="none" w:sz="0" w:space="0" w:color="auto"/>
        <w:left w:val="none" w:sz="0" w:space="0" w:color="auto"/>
        <w:bottom w:val="none" w:sz="0" w:space="0" w:color="auto"/>
        <w:right w:val="none" w:sz="0" w:space="0" w:color="auto"/>
      </w:divBdr>
    </w:div>
    <w:div w:id="1032220202">
      <w:bodyDiv w:val="1"/>
      <w:marLeft w:val="0"/>
      <w:marRight w:val="0"/>
      <w:marTop w:val="0"/>
      <w:marBottom w:val="0"/>
      <w:divBdr>
        <w:top w:val="none" w:sz="0" w:space="0" w:color="auto"/>
        <w:left w:val="none" w:sz="0" w:space="0" w:color="auto"/>
        <w:bottom w:val="none" w:sz="0" w:space="0" w:color="auto"/>
        <w:right w:val="none" w:sz="0" w:space="0" w:color="auto"/>
      </w:divBdr>
    </w:div>
    <w:div w:id="1032222957">
      <w:bodyDiv w:val="1"/>
      <w:marLeft w:val="0"/>
      <w:marRight w:val="0"/>
      <w:marTop w:val="0"/>
      <w:marBottom w:val="0"/>
      <w:divBdr>
        <w:top w:val="none" w:sz="0" w:space="0" w:color="auto"/>
        <w:left w:val="none" w:sz="0" w:space="0" w:color="auto"/>
        <w:bottom w:val="none" w:sz="0" w:space="0" w:color="auto"/>
        <w:right w:val="none" w:sz="0" w:space="0" w:color="auto"/>
      </w:divBdr>
    </w:div>
    <w:div w:id="1032224506">
      <w:bodyDiv w:val="1"/>
      <w:marLeft w:val="0"/>
      <w:marRight w:val="0"/>
      <w:marTop w:val="0"/>
      <w:marBottom w:val="0"/>
      <w:divBdr>
        <w:top w:val="none" w:sz="0" w:space="0" w:color="auto"/>
        <w:left w:val="none" w:sz="0" w:space="0" w:color="auto"/>
        <w:bottom w:val="none" w:sz="0" w:space="0" w:color="auto"/>
        <w:right w:val="none" w:sz="0" w:space="0" w:color="auto"/>
      </w:divBdr>
    </w:div>
    <w:div w:id="1032263777">
      <w:bodyDiv w:val="1"/>
      <w:marLeft w:val="0"/>
      <w:marRight w:val="0"/>
      <w:marTop w:val="0"/>
      <w:marBottom w:val="0"/>
      <w:divBdr>
        <w:top w:val="none" w:sz="0" w:space="0" w:color="auto"/>
        <w:left w:val="none" w:sz="0" w:space="0" w:color="auto"/>
        <w:bottom w:val="none" w:sz="0" w:space="0" w:color="auto"/>
        <w:right w:val="none" w:sz="0" w:space="0" w:color="auto"/>
      </w:divBdr>
    </w:div>
    <w:div w:id="1032266078">
      <w:bodyDiv w:val="1"/>
      <w:marLeft w:val="0"/>
      <w:marRight w:val="0"/>
      <w:marTop w:val="0"/>
      <w:marBottom w:val="0"/>
      <w:divBdr>
        <w:top w:val="none" w:sz="0" w:space="0" w:color="auto"/>
        <w:left w:val="none" w:sz="0" w:space="0" w:color="auto"/>
        <w:bottom w:val="none" w:sz="0" w:space="0" w:color="auto"/>
        <w:right w:val="none" w:sz="0" w:space="0" w:color="auto"/>
      </w:divBdr>
    </w:div>
    <w:div w:id="1032340928">
      <w:bodyDiv w:val="1"/>
      <w:marLeft w:val="0"/>
      <w:marRight w:val="0"/>
      <w:marTop w:val="0"/>
      <w:marBottom w:val="0"/>
      <w:divBdr>
        <w:top w:val="none" w:sz="0" w:space="0" w:color="auto"/>
        <w:left w:val="none" w:sz="0" w:space="0" w:color="auto"/>
        <w:bottom w:val="none" w:sz="0" w:space="0" w:color="auto"/>
        <w:right w:val="none" w:sz="0" w:space="0" w:color="auto"/>
      </w:divBdr>
    </w:div>
    <w:div w:id="1032343042">
      <w:bodyDiv w:val="1"/>
      <w:marLeft w:val="0"/>
      <w:marRight w:val="0"/>
      <w:marTop w:val="0"/>
      <w:marBottom w:val="0"/>
      <w:divBdr>
        <w:top w:val="none" w:sz="0" w:space="0" w:color="auto"/>
        <w:left w:val="none" w:sz="0" w:space="0" w:color="auto"/>
        <w:bottom w:val="none" w:sz="0" w:space="0" w:color="auto"/>
        <w:right w:val="none" w:sz="0" w:space="0" w:color="auto"/>
      </w:divBdr>
    </w:div>
    <w:div w:id="1032464317">
      <w:bodyDiv w:val="1"/>
      <w:marLeft w:val="0"/>
      <w:marRight w:val="0"/>
      <w:marTop w:val="0"/>
      <w:marBottom w:val="0"/>
      <w:divBdr>
        <w:top w:val="none" w:sz="0" w:space="0" w:color="auto"/>
        <w:left w:val="none" w:sz="0" w:space="0" w:color="auto"/>
        <w:bottom w:val="none" w:sz="0" w:space="0" w:color="auto"/>
        <w:right w:val="none" w:sz="0" w:space="0" w:color="auto"/>
      </w:divBdr>
    </w:div>
    <w:div w:id="1032532281">
      <w:bodyDiv w:val="1"/>
      <w:marLeft w:val="0"/>
      <w:marRight w:val="0"/>
      <w:marTop w:val="0"/>
      <w:marBottom w:val="0"/>
      <w:divBdr>
        <w:top w:val="none" w:sz="0" w:space="0" w:color="auto"/>
        <w:left w:val="none" w:sz="0" w:space="0" w:color="auto"/>
        <w:bottom w:val="none" w:sz="0" w:space="0" w:color="auto"/>
        <w:right w:val="none" w:sz="0" w:space="0" w:color="auto"/>
      </w:divBdr>
    </w:div>
    <w:div w:id="1032654360">
      <w:bodyDiv w:val="1"/>
      <w:marLeft w:val="0"/>
      <w:marRight w:val="0"/>
      <w:marTop w:val="0"/>
      <w:marBottom w:val="0"/>
      <w:divBdr>
        <w:top w:val="none" w:sz="0" w:space="0" w:color="auto"/>
        <w:left w:val="none" w:sz="0" w:space="0" w:color="auto"/>
        <w:bottom w:val="none" w:sz="0" w:space="0" w:color="auto"/>
        <w:right w:val="none" w:sz="0" w:space="0" w:color="auto"/>
      </w:divBdr>
    </w:div>
    <w:div w:id="1033072793">
      <w:bodyDiv w:val="1"/>
      <w:marLeft w:val="0"/>
      <w:marRight w:val="0"/>
      <w:marTop w:val="0"/>
      <w:marBottom w:val="0"/>
      <w:divBdr>
        <w:top w:val="none" w:sz="0" w:space="0" w:color="auto"/>
        <w:left w:val="none" w:sz="0" w:space="0" w:color="auto"/>
        <w:bottom w:val="none" w:sz="0" w:space="0" w:color="auto"/>
        <w:right w:val="none" w:sz="0" w:space="0" w:color="auto"/>
      </w:divBdr>
    </w:div>
    <w:div w:id="1033114984">
      <w:bodyDiv w:val="1"/>
      <w:marLeft w:val="0"/>
      <w:marRight w:val="0"/>
      <w:marTop w:val="0"/>
      <w:marBottom w:val="0"/>
      <w:divBdr>
        <w:top w:val="none" w:sz="0" w:space="0" w:color="auto"/>
        <w:left w:val="none" w:sz="0" w:space="0" w:color="auto"/>
        <w:bottom w:val="none" w:sz="0" w:space="0" w:color="auto"/>
        <w:right w:val="none" w:sz="0" w:space="0" w:color="auto"/>
      </w:divBdr>
    </w:div>
    <w:div w:id="1033116082">
      <w:bodyDiv w:val="1"/>
      <w:marLeft w:val="0"/>
      <w:marRight w:val="0"/>
      <w:marTop w:val="0"/>
      <w:marBottom w:val="0"/>
      <w:divBdr>
        <w:top w:val="none" w:sz="0" w:space="0" w:color="auto"/>
        <w:left w:val="none" w:sz="0" w:space="0" w:color="auto"/>
        <w:bottom w:val="none" w:sz="0" w:space="0" w:color="auto"/>
        <w:right w:val="none" w:sz="0" w:space="0" w:color="auto"/>
      </w:divBdr>
    </w:div>
    <w:div w:id="1033118980">
      <w:bodyDiv w:val="1"/>
      <w:marLeft w:val="0"/>
      <w:marRight w:val="0"/>
      <w:marTop w:val="0"/>
      <w:marBottom w:val="0"/>
      <w:divBdr>
        <w:top w:val="none" w:sz="0" w:space="0" w:color="auto"/>
        <w:left w:val="none" w:sz="0" w:space="0" w:color="auto"/>
        <w:bottom w:val="none" w:sz="0" w:space="0" w:color="auto"/>
        <w:right w:val="none" w:sz="0" w:space="0" w:color="auto"/>
      </w:divBdr>
    </w:div>
    <w:div w:id="1033186532">
      <w:bodyDiv w:val="1"/>
      <w:marLeft w:val="0"/>
      <w:marRight w:val="0"/>
      <w:marTop w:val="0"/>
      <w:marBottom w:val="0"/>
      <w:divBdr>
        <w:top w:val="none" w:sz="0" w:space="0" w:color="auto"/>
        <w:left w:val="none" w:sz="0" w:space="0" w:color="auto"/>
        <w:bottom w:val="none" w:sz="0" w:space="0" w:color="auto"/>
        <w:right w:val="none" w:sz="0" w:space="0" w:color="auto"/>
      </w:divBdr>
    </w:div>
    <w:div w:id="1033264174">
      <w:bodyDiv w:val="1"/>
      <w:marLeft w:val="0"/>
      <w:marRight w:val="0"/>
      <w:marTop w:val="0"/>
      <w:marBottom w:val="0"/>
      <w:divBdr>
        <w:top w:val="none" w:sz="0" w:space="0" w:color="auto"/>
        <w:left w:val="none" w:sz="0" w:space="0" w:color="auto"/>
        <w:bottom w:val="none" w:sz="0" w:space="0" w:color="auto"/>
        <w:right w:val="none" w:sz="0" w:space="0" w:color="auto"/>
      </w:divBdr>
    </w:div>
    <w:div w:id="1033264781">
      <w:bodyDiv w:val="1"/>
      <w:marLeft w:val="0"/>
      <w:marRight w:val="0"/>
      <w:marTop w:val="0"/>
      <w:marBottom w:val="0"/>
      <w:divBdr>
        <w:top w:val="none" w:sz="0" w:space="0" w:color="auto"/>
        <w:left w:val="none" w:sz="0" w:space="0" w:color="auto"/>
        <w:bottom w:val="none" w:sz="0" w:space="0" w:color="auto"/>
        <w:right w:val="none" w:sz="0" w:space="0" w:color="auto"/>
      </w:divBdr>
    </w:div>
    <w:div w:id="1033266335">
      <w:bodyDiv w:val="1"/>
      <w:marLeft w:val="0"/>
      <w:marRight w:val="0"/>
      <w:marTop w:val="0"/>
      <w:marBottom w:val="0"/>
      <w:divBdr>
        <w:top w:val="none" w:sz="0" w:space="0" w:color="auto"/>
        <w:left w:val="none" w:sz="0" w:space="0" w:color="auto"/>
        <w:bottom w:val="none" w:sz="0" w:space="0" w:color="auto"/>
        <w:right w:val="none" w:sz="0" w:space="0" w:color="auto"/>
      </w:divBdr>
    </w:div>
    <w:div w:id="1033269222">
      <w:bodyDiv w:val="1"/>
      <w:marLeft w:val="0"/>
      <w:marRight w:val="0"/>
      <w:marTop w:val="0"/>
      <w:marBottom w:val="0"/>
      <w:divBdr>
        <w:top w:val="none" w:sz="0" w:space="0" w:color="auto"/>
        <w:left w:val="none" w:sz="0" w:space="0" w:color="auto"/>
        <w:bottom w:val="none" w:sz="0" w:space="0" w:color="auto"/>
        <w:right w:val="none" w:sz="0" w:space="0" w:color="auto"/>
      </w:divBdr>
    </w:div>
    <w:div w:id="1033307933">
      <w:bodyDiv w:val="1"/>
      <w:marLeft w:val="0"/>
      <w:marRight w:val="0"/>
      <w:marTop w:val="0"/>
      <w:marBottom w:val="0"/>
      <w:divBdr>
        <w:top w:val="none" w:sz="0" w:space="0" w:color="auto"/>
        <w:left w:val="none" w:sz="0" w:space="0" w:color="auto"/>
        <w:bottom w:val="none" w:sz="0" w:space="0" w:color="auto"/>
        <w:right w:val="none" w:sz="0" w:space="0" w:color="auto"/>
      </w:divBdr>
    </w:div>
    <w:div w:id="1033338024">
      <w:bodyDiv w:val="1"/>
      <w:marLeft w:val="0"/>
      <w:marRight w:val="0"/>
      <w:marTop w:val="0"/>
      <w:marBottom w:val="0"/>
      <w:divBdr>
        <w:top w:val="none" w:sz="0" w:space="0" w:color="auto"/>
        <w:left w:val="none" w:sz="0" w:space="0" w:color="auto"/>
        <w:bottom w:val="none" w:sz="0" w:space="0" w:color="auto"/>
        <w:right w:val="none" w:sz="0" w:space="0" w:color="auto"/>
      </w:divBdr>
    </w:div>
    <w:div w:id="1033384510">
      <w:bodyDiv w:val="1"/>
      <w:marLeft w:val="0"/>
      <w:marRight w:val="0"/>
      <w:marTop w:val="0"/>
      <w:marBottom w:val="0"/>
      <w:divBdr>
        <w:top w:val="none" w:sz="0" w:space="0" w:color="auto"/>
        <w:left w:val="none" w:sz="0" w:space="0" w:color="auto"/>
        <w:bottom w:val="none" w:sz="0" w:space="0" w:color="auto"/>
        <w:right w:val="none" w:sz="0" w:space="0" w:color="auto"/>
      </w:divBdr>
    </w:div>
    <w:div w:id="1033503597">
      <w:bodyDiv w:val="1"/>
      <w:marLeft w:val="0"/>
      <w:marRight w:val="0"/>
      <w:marTop w:val="0"/>
      <w:marBottom w:val="0"/>
      <w:divBdr>
        <w:top w:val="none" w:sz="0" w:space="0" w:color="auto"/>
        <w:left w:val="none" w:sz="0" w:space="0" w:color="auto"/>
        <w:bottom w:val="none" w:sz="0" w:space="0" w:color="auto"/>
        <w:right w:val="none" w:sz="0" w:space="0" w:color="auto"/>
      </w:divBdr>
    </w:div>
    <w:div w:id="1033534148">
      <w:bodyDiv w:val="1"/>
      <w:marLeft w:val="0"/>
      <w:marRight w:val="0"/>
      <w:marTop w:val="0"/>
      <w:marBottom w:val="0"/>
      <w:divBdr>
        <w:top w:val="none" w:sz="0" w:space="0" w:color="auto"/>
        <w:left w:val="none" w:sz="0" w:space="0" w:color="auto"/>
        <w:bottom w:val="none" w:sz="0" w:space="0" w:color="auto"/>
        <w:right w:val="none" w:sz="0" w:space="0" w:color="auto"/>
      </w:divBdr>
    </w:div>
    <w:div w:id="1033574637">
      <w:bodyDiv w:val="1"/>
      <w:marLeft w:val="0"/>
      <w:marRight w:val="0"/>
      <w:marTop w:val="0"/>
      <w:marBottom w:val="0"/>
      <w:divBdr>
        <w:top w:val="none" w:sz="0" w:space="0" w:color="auto"/>
        <w:left w:val="none" w:sz="0" w:space="0" w:color="auto"/>
        <w:bottom w:val="none" w:sz="0" w:space="0" w:color="auto"/>
        <w:right w:val="none" w:sz="0" w:space="0" w:color="auto"/>
      </w:divBdr>
    </w:div>
    <w:div w:id="1033575934">
      <w:bodyDiv w:val="1"/>
      <w:marLeft w:val="0"/>
      <w:marRight w:val="0"/>
      <w:marTop w:val="0"/>
      <w:marBottom w:val="0"/>
      <w:divBdr>
        <w:top w:val="none" w:sz="0" w:space="0" w:color="auto"/>
        <w:left w:val="none" w:sz="0" w:space="0" w:color="auto"/>
        <w:bottom w:val="none" w:sz="0" w:space="0" w:color="auto"/>
        <w:right w:val="none" w:sz="0" w:space="0" w:color="auto"/>
      </w:divBdr>
    </w:div>
    <w:div w:id="1033577009">
      <w:bodyDiv w:val="1"/>
      <w:marLeft w:val="0"/>
      <w:marRight w:val="0"/>
      <w:marTop w:val="0"/>
      <w:marBottom w:val="0"/>
      <w:divBdr>
        <w:top w:val="none" w:sz="0" w:space="0" w:color="auto"/>
        <w:left w:val="none" w:sz="0" w:space="0" w:color="auto"/>
        <w:bottom w:val="none" w:sz="0" w:space="0" w:color="auto"/>
        <w:right w:val="none" w:sz="0" w:space="0" w:color="auto"/>
      </w:divBdr>
    </w:div>
    <w:div w:id="1033578942">
      <w:bodyDiv w:val="1"/>
      <w:marLeft w:val="0"/>
      <w:marRight w:val="0"/>
      <w:marTop w:val="0"/>
      <w:marBottom w:val="0"/>
      <w:divBdr>
        <w:top w:val="none" w:sz="0" w:space="0" w:color="auto"/>
        <w:left w:val="none" w:sz="0" w:space="0" w:color="auto"/>
        <w:bottom w:val="none" w:sz="0" w:space="0" w:color="auto"/>
        <w:right w:val="none" w:sz="0" w:space="0" w:color="auto"/>
      </w:divBdr>
    </w:div>
    <w:div w:id="1033648632">
      <w:bodyDiv w:val="1"/>
      <w:marLeft w:val="0"/>
      <w:marRight w:val="0"/>
      <w:marTop w:val="0"/>
      <w:marBottom w:val="0"/>
      <w:divBdr>
        <w:top w:val="none" w:sz="0" w:space="0" w:color="auto"/>
        <w:left w:val="none" w:sz="0" w:space="0" w:color="auto"/>
        <w:bottom w:val="none" w:sz="0" w:space="0" w:color="auto"/>
        <w:right w:val="none" w:sz="0" w:space="0" w:color="auto"/>
      </w:divBdr>
    </w:div>
    <w:div w:id="1033651571">
      <w:bodyDiv w:val="1"/>
      <w:marLeft w:val="0"/>
      <w:marRight w:val="0"/>
      <w:marTop w:val="0"/>
      <w:marBottom w:val="0"/>
      <w:divBdr>
        <w:top w:val="none" w:sz="0" w:space="0" w:color="auto"/>
        <w:left w:val="none" w:sz="0" w:space="0" w:color="auto"/>
        <w:bottom w:val="none" w:sz="0" w:space="0" w:color="auto"/>
        <w:right w:val="none" w:sz="0" w:space="0" w:color="auto"/>
      </w:divBdr>
    </w:div>
    <w:div w:id="1033654679">
      <w:bodyDiv w:val="1"/>
      <w:marLeft w:val="0"/>
      <w:marRight w:val="0"/>
      <w:marTop w:val="0"/>
      <w:marBottom w:val="0"/>
      <w:divBdr>
        <w:top w:val="none" w:sz="0" w:space="0" w:color="auto"/>
        <w:left w:val="none" w:sz="0" w:space="0" w:color="auto"/>
        <w:bottom w:val="none" w:sz="0" w:space="0" w:color="auto"/>
        <w:right w:val="none" w:sz="0" w:space="0" w:color="auto"/>
      </w:divBdr>
    </w:div>
    <w:div w:id="1033769690">
      <w:bodyDiv w:val="1"/>
      <w:marLeft w:val="0"/>
      <w:marRight w:val="0"/>
      <w:marTop w:val="0"/>
      <w:marBottom w:val="0"/>
      <w:divBdr>
        <w:top w:val="none" w:sz="0" w:space="0" w:color="auto"/>
        <w:left w:val="none" w:sz="0" w:space="0" w:color="auto"/>
        <w:bottom w:val="none" w:sz="0" w:space="0" w:color="auto"/>
        <w:right w:val="none" w:sz="0" w:space="0" w:color="auto"/>
      </w:divBdr>
    </w:div>
    <w:div w:id="1033771206">
      <w:bodyDiv w:val="1"/>
      <w:marLeft w:val="0"/>
      <w:marRight w:val="0"/>
      <w:marTop w:val="0"/>
      <w:marBottom w:val="0"/>
      <w:divBdr>
        <w:top w:val="none" w:sz="0" w:space="0" w:color="auto"/>
        <w:left w:val="none" w:sz="0" w:space="0" w:color="auto"/>
        <w:bottom w:val="none" w:sz="0" w:space="0" w:color="auto"/>
        <w:right w:val="none" w:sz="0" w:space="0" w:color="auto"/>
      </w:divBdr>
    </w:div>
    <w:div w:id="1033843048">
      <w:bodyDiv w:val="1"/>
      <w:marLeft w:val="0"/>
      <w:marRight w:val="0"/>
      <w:marTop w:val="0"/>
      <w:marBottom w:val="0"/>
      <w:divBdr>
        <w:top w:val="none" w:sz="0" w:space="0" w:color="auto"/>
        <w:left w:val="none" w:sz="0" w:space="0" w:color="auto"/>
        <w:bottom w:val="none" w:sz="0" w:space="0" w:color="auto"/>
        <w:right w:val="none" w:sz="0" w:space="0" w:color="auto"/>
      </w:divBdr>
    </w:div>
    <w:div w:id="1033921833">
      <w:bodyDiv w:val="1"/>
      <w:marLeft w:val="0"/>
      <w:marRight w:val="0"/>
      <w:marTop w:val="0"/>
      <w:marBottom w:val="0"/>
      <w:divBdr>
        <w:top w:val="none" w:sz="0" w:space="0" w:color="auto"/>
        <w:left w:val="none" w:sz="0" w:space="0" w:color="auto"/>
        <w:bottom w:val="none" w:sz="0" w:space="0" w:color="auto"/>
        <w:right w:val="none" w:sz="0" w:space="0" w:color="auto"/>
      </w:divBdr>
    </w:div>
    <w:div w:id="1033924357">
      <w:bodyDiv w:val="1"/>
      <w:marLeft w:val="0"/>
      <w:marRight w:val="0"/>
      <w:marTop w:val="0"/>
      <w:marBottom w:val="0"/>
      <w:divBdr>
        <w:top w:val="none" w:sz="0" w:space="0" w:color="auto"/>
        <w:left w:val="none" w:sz="0" w:space="0" w:color="auto"/>
        <w:bottom w:val="none" w:sz="0" w:space="0" w:color="auto"/>
        <w:right w:val="none" w:sz="0" w:space="0" w:color="auto"/>
      </w:divBdr>
    </w:div>
    <w:div w:id="1033924624">
      <w:bodyDiv w:val="1"/>
      <w:marLeft w:val="0"/>
      <w:marRight w:val="0"/>
      <w:marTop w:val="0"/>
      <w:marBottom w:val="0"/>
      <w:divBdr>
        <w:top w:val="none" w:sz="0" w:space="0" w:color="auto"/>
        <w:left w:val="none" w:sz="0" w:space="0" w:color="auto"/>
        <w:bottom w:val="none" w:sz="0" w:space="0" w:color="auto"/>
        <w:right w:val="none" w:sz="0" w:space="0" w:color="auto"/>
      </w:divBdr>
    </w:div>
    <w:div w:id="1033965045">
      <w:bodyDiv w:val="1"/>
      <w:marLeft w:val="0"/>
      <w:marRight w:val="0"/>
      <w:marTop w:val="0"/>
      <w:marBottom w:val="0"/>
      <w:divBdr>
        <w:top w:val="none" w:sz="0" w:space="0" w:color="auto"/>
        <w:left w:val="none" w:sz="0" w:space="0" w:color="auto"/>
        <w:bottom w:val="none" w:sz="0" w:space="0" w:color="auto"/>
        <w:right w:val="none" w:sz="0" w:space="0" w:color="auto"/>
      </w:divBdr>
    </w:div>
    <w:div w:id="1034035369">
      <w:bodyDiv w:val="1"/>
      <w:marLeft w:val="0"/>
      <w:marRight w:val="0"/>
      <w:marTop w:val="0"/>
      <w:marBottom w:val="0"/>
      <w:divBdr>
        <w:top w:val="none" w:sz="0" w:space="0" w:color="auto"/>
        <w:left w:val="none" w:sz="0" w:space="0" w:color="auto"/>
        <w:bottom w:val="none" w:sz="0" w:space="0" w:color="auto"/>
        <w:right w:val="none" w:sz="0" w:space="0" w:color="auto"/>
      </w:divBdr>
    </w:div>
    <w:div w:id="1034044220">
      <w:bodyDiv w:val="1"/>
      <w:marLeft w:val="0"/>
      <w:marRight w:val="0"/>
      <w:marTop w:val="0"/>
      <w:marBottom w:val="0"/>
      <w:divBdr>
        <w:top w:val="none" w:sz="0" w:space="0" w:color="auto"/>
        <w:left w:val="none" w:sz="0" w:space="0" w:color="auto"/>
        <w:bottom w:val="none" w:sz="0" w:space="0" w:color="auto"/>
        <w:right w:val="none" w:sz="0" w:space="0" w:color="auto"/>
      </w:divBdr>
    </w:div>
    <w:div w:id="1034112785">
      <w:bodyDiv w:val="1"/>
      <w:marLeft w:val="0"/>
      <w:marRight w:val="0"/>
      <w:marTop w:val="0"/>
      <w:marBottom w:val="0"/>
      <w:divBdr>
        <w:top w:val="none" w:sz="0" w:space="0" w:color="auto"/>
        <w:left w:val="none" w:sz="0" w:space="0" w:color="auto"/>
        <w:bottom w:val="none" w:sz="0" w:space="0" w:color="auto"/>
        <w:right w:val="none" w:sz="0" w:space="0" w:color="auto"/>
      </w:divBdr>
    </w:div>
    <w:div w:id="1034161716">
      <w:bodyDiv w:val="1"/>
      <w:marLeft w:val="0"/>
      <w:marRight w:val="0"/>
      <w:marTop w:val="0"/>
      <w:marBottom w:val="0"/>
      <w:divBdr>
        <w:top w:val="none" w:sz="0" w:space="0" w:color="auto"/>
        <w:left w:val="none" w:sz="0" w:space="0" w:color="auto"/>
        <w:bottom w:val="none" w:sz="0" w:space="0" w:color="auto"/>
        <w:right w:val="none" w:sz="0" w:space="0" w:color="auto"/>
      </w:divBdr>
    </w:div>
    <w:div w:id="1034188546">
      <w:bodyDiv w:val="1"/>
      <w:marLeft w:val="0"/>
      <w:marRight w:val="0"/>
      <w:marTop w:val="0"/>
      <w:marBottom w:val="0"/>
      <w:divBdr>
        <w:top w:val="none" w:sz="0" w:space="0" w:color="auto"/>
        <w:left w:val="none" w:sz="0" w:space="0" w:color="auto"/>
        <w:bottom w:val="none" w:sz="0" w:space="0" w:color="auto"/>
        <w:right w:val="none" w:sz="0" w:space="0" w:color="auto"/>
      </w:divBdr>
    </w:div>
    <w:div w:id="1034573822">
      <w:bodyDiv w:val="1"/>
      <w:marLeft w:val="0"/>
      <w:marRight w:val="0"/>
      <w:marTop w:val="0"/>
      <w:marBottom w:val="0"/>
      <w:divBdr>
        <w:top w:val="none" w:sz="0" w:space="0" w:color="auto"/>
        <w:left w:val="none" w:sz="0" w:space="0" w:color="auto"/>
        <w:bottom w:val="none" w:sz="0" w:space="0" w:color="auto"/>
        <w:right w:val="none" w:sz="0" w:space="0" w:color="auto"/>
      </w:divBdr>
    </w:div>
    <w:div w:id="1034577913">
      <w:bodyDiv w:val="1"/>
      <w:marLeft w:val="0"/>
      <w:marRight w:val="0"/>
      <w:marTop w:val="0"/>
      <w:marBottom w:val="0"/>
      <w:divBdr>
        <w:top w:val="none" w:sz="0" w:space="0" w:color="auto"/>
        <w:left w:val="none" w:sz="0" w:space="0" w:color="auto"/>
        <w:bottom w:val="none" w:sz="0" w:space="0" w:color="auto"/>
        <w:right w:val="none" w:sz="0" w:space="0" w:color="auto"/>
      </w:divBdr>
    </w:div>
    <w:div w:id="1034694942">
      <w:bodyDiv w:val="1"/>
      <w:marLeft w:val="0"/>
      <w:marRight w:val="0"/>
      <w:marTop w:val="0"/>
      <w:marBottom w:val="0"/>
      <w:divBdr>
        <w:top w:val="none" w:sz="0" w:space="0" w:color="auto"/>
        <w:left w:val="none" w:sz="0" w:space="0" w:color="auto"/>
        <w:bottom w:val="none" w:sz="0" w:space="0" w:color="auto"/>
        <w:right w:val="none" w:sz="0" w:space="0" w:color="auto"/>
      </w:divBdr>
    </w:div>
    <w:div w:id="1034766937">
      <w:bodyDiv w:val="1"/>
      <w:marLeft w:val="0"/>
      <w:marRight w:val="0"/>
      <w:marTop w:val="0"/>
      <w:marBottom w:val="0"/>
      <w:divBdr>
        <w:top w:val="none" w:sz="0" w:space="0" w:color="auto"/>
        <w:left w:val="none" w:sz="0" w:space="0" w:color="auto"/>
        <w:bottom w:val="none" w:sz="0" w:space="0" w:color="auto"/>
        <w:right w:val="none" w:sz="0" w:space="0" w:color="auto"/>
      </w:divBdr>
    </w:div>
    <w:div w:id="1034815595">
      <w:bodyDiv w:val="1"/>
      <w:marLeft w:val="0"/>
      <w:marRight w:val="0"/>
      <w:marTop w:val="0"/>
      <w:marBottom w:val="0"/>
      <w:divBdr>
        <w:top w:val="none" w:sz="0" w:space="0" w:color="auto"/>
        <w:left w:val="none" w:sz="0" w:space="0" w:color="auto"/>
        <w:bottom w:val="none" w:sz="0" w:space="0" w:color="auto"/>
        <w:right w:val="none" w:sz="0" w:space="0" w:color="auto"/>
      </w:divBdr>
    </w:div>
    <w:div w:id="1034887483">
      <w:bodyDiv w:val="1"/>
      <w:marLeft w:val="0"/>
      <w:marRight w:val="0"/>
      <w:marTop w:val="0"/>
      <w:marBottom w:val="0"/>
      <w:divBdr>
        <w:top w:val="none" w:sz="0" w:space="0" w:color="auto"/>
        <w:left w:val="none" w:sz="0" w:space="0" w:color="auto"/>
        <w:bottom w:val="none" w:sz="0" w:space="0" w:color="auto"/>
        <w:right w:val="none" w:sz="0" w:space="0" w:color="auto"/>
      </w:divBdr>
    </w:div>
    <w:div w:id="1034888753">
      <w:bodyDiv w:val="1"/>
      <w:marLeft w:val="0"/>
      <w:marRight w:val="0"/>
      <w:marTop w:val="0"/>
      <w:marBottom w:val="0"/>
      <w:divBdr>
        <w:top w:val="none" w:sz="0" w:space="0" w:color="auto"/>
        <w:left w:val="none" w:sz="0" w:space="0" w:color="auto"/>
        <w:bottom w:val="none" w:sz="0" w:space="0" w:color="auto"/>
        <w:right w:val="none" w:sz="0" w:space="0" w:color="auto"/>
      </w:divBdr>
    </w:div>
    <w:div w:id="1034963051">
      <w:bodyDiv w:val="1"/>
      <w:marLeft w:val="0"/>
      <w:marRight w:val="0"/>
      <w:marTop w:val="0"/>
      <w:marBottom w:val="0"/>
      <w:divBdr>
        <w:top w:val="none" w:sz="0" w:space="0" w:color="auto"/>
        <w:left w:val="none" w:sz="0" w:space="0" w:color="auto"/>
        <w:bottom w:val="none" w:sz="0" w:space="0" w:color="auto"/>
        <w:right w:val="none" w:sz="0" w:space="0" w:color="auto"/>
      </w:divBdr>
    </w:div>
    <w:div w:id="1035041468">
      <w:bodyDiv w:val="1"/>
      <w:marLeft w:val="0"/>
      <w:marRight w:val="0"/>
      <w:marTop w:val="0"/>
      <w:marBottom w:val="0"/>
      <w:divBdr>
        <w:top w:val="none" w:sz="0" w:space="0" w:color="auto"/>
        <w:left w:val="none" w:sz="0" w:space="0" w:color="auto"/>
        <w:bottom w:val="none" w:sz="0" w:space="0" w:color="auto"/>
        <w:right w:val="none" w:sz="0" w:space="0" w:color="auto"/>
      </w:divBdr>
    </w:div>
    <w:div w:id="1035159003">
      <w:bodyDiv w:val="1"/>
      <w:marLeft w:val="0"/>
      <w:marRight w:val="0"/>
      <w:marTop w:val="0"/>
      <w:marBottom w:val="0"/>
      <w:divBdr>
        <w:top w:val="none" w:sz="0" w:space="0" w:color="auto"/>
        <w:left w:val="none" w:sz="0" w:space="0" w:color="auto"/>
        <w:bottom w:val="none" w:sz="0" w:space="0" w:color="auto"/>
        <w:right w:val="none" w:sz="0" w:space="0" w:color="auto"/>
      </w:divBdr>
    </w:div>
    <w:div w:id="1035227879">
      <w:bodyDiv w:val="1"/>
      <w:marLeft w:val="0"/>
      <w:marRight w:val="0"/>
      <w:marTop w:val="0"/>
      <w:marBottom w:val="0"/>
      <w:divBdr>
        <w:top w:val="none" w:sz="0" w:space="0" w:color="auto"/>
        <w:left w:val="none" w:sz="0" w:space="0" w:color="auto"/>
        <w:bottom w:val="none" w:sz="0" w:space="0" w:color="auto"/>
        <w:right w:val="none" w:sz="0" w:space="0" w:color="auto"/>
      </w:divBdr>
    </w:div>
    <w:div w:id="1035229977">
      <w:bodyDiv w:val="1"/>
      <w:marLeft w:val="0"/>
      <w:marRight w:val="0"/>
      <w:marTop w:val="0"/>
      <w:marBottom w:val="0"/>
      <w:divBdr>
        <w:top w:val="none" w:sz="0" w:space="0" w:color="auto"/>
        <w:left w:val="none" w:sz="0" w:space="0" w:color="auto"/>
        <w:bottom w:val="none" w:sz="0" w:space="0" w:color="auto"/>
        <w:right w:val="none" w:sz="0" w:space="0" w:color="auto"/>
      </w:divBdr>
    </w:div>
    <w:div w:id="1035232449">
      <w:bodyDiv w:val="1"/>
      <w:marLeft w:val="0"/>
      <w:marRight w:val="0"/>
      <w:marTop w:val="0"/>
      <w:marBottom w:val="0"/>
      <w:divBdr>
        <w:top w:val="none" w:sz="0" w:space="0" w:color="auto"/>
        <w:left w:val="none" w:sz="0" w:space="0" w:color="auto"/>
        <w:bottom w:val="none" w:sz="0" w:space="0" w:color="auto"/>
        <w:right w:val="none" w:sz="0" w:space="0" w:color="auto"/>
      </w:divBdr>
    </w:div>
    <w:div w:id="1035272556">
      <w:bodyDiv w:val="1"/>
      <w:marLeft w:val="0"/>
      <w:marRight w:val="0"/>
      <w:marTop w:val="0"/>
      <w:marBottom w:val="0"/>
      <w:divBdr>
        <w:top w:val="none" w:sz="0" w:space="0" w:color="auto"/>
        <w:left w:val="none" w:sz="0" w:space="0" w:color="auto"/>
        <w:bottom w:val="none" w:sz="0" w:space="0" w:color="auto"/>
        <w:right w:val="none" w:sz="0" w:space="0" w:color="auto"/>
      </w:divBdr>
    </w:div>
    <w:div w:id="1035348012">
      <w:bodyDiv w:val="1"/>
      <w:marLeft w:val="0"/>
      <w:marRight w:val="0"/>
      <w:marTop w:val="0"/>
      <w:marBottom w:val="0"/>
      <w:divBdr>
        <w:top w:val="none" w:sz="0" w:space="0" w:color="auto"/>
        <w:left w:val="none" w:sz="0" w:space="0" w:color="auto"/>
        <w:bottom w:val="none" w:sz="0" w:space="0" w:color="auto"/>
        <w:right w:val="none" w:sz="0" w:space="0" w:color="auto"/>
      </w:divBdr>
    </w:div>
    <w:div w:id="1035421014">
      <w:bodyDiv w:val="1"/>
      <w:marLeft w:val="0"/>
      <w:marRight w:val="0"/>
      <w:marTop w:val="0"/>
      <w:marBottom w:val="0"/>
      <w:divBdr>
        <w:top w:val="none" w:sz="0" w:space="0" w:color="auto"/>
        <w:left w:val="none" w:sz="0" w:space="0" w:color="auto"/>
        <w:bottom w:val="none" w:sz="0" w:space="0" w:color="auto"/>
        <w:right w:val="none" w:sz="0" w:space="0" w:color="auto"/>
      </w:divBdr>
    </w:div>
    <w:div w:id="1035470363">
      <w:bodyDiv w:val="1"/>
      <w:marLeft w:val="0"/>
      <w:marRight w:val="0"/>
      <w:marTop w:val="0"/>
      <w:marBottom w:val="0"/>
      <w:divBdr>
        <w:top w:val="none" w:sz="0" w:space="0" w:color="auto"/>
        <w:left w:val="none" w:sz="0" w:space="0" w:color="auto"/>
        <w:bottom w:val="none" w:sz="0" w:space="0" w:color="auto"/>
        <w:right w:val="none" w:sz="0" w:space="0" w:color="auto"/>
      </w:divBdr>
    </w:div>
    <w:div w:id="1035471799">
      <w:bodyDiv w:val="1"/>
      <w:marLeft w:val="0"/>
      <w:marRight w:val="0"/>
      <w:marTop w:val="0"/>
      <w:marBottom w:val="0"/>
      <w:divBdr>
        <w:top w:val="none" w:sz="0" w:space="0" w:color="auto"/>
        <w:left w:val="none" w:sz="0" w:space="0" w:color="auto"/>
        <w:bottom w:val="none" w:sz="0" w:space="0" w:color="auto"/>
        <w:right w:val="none" w:sz="0" w:space="0" w:color="auto"/>
      </w:divBdr>
    </w:div>
    <w:div w:id="1035498048">
      <w:bodyDiv w:val="1"/>
      <w:marLeft w:val="0"/>
      <w:marRight w:val="0"/>
      <w:marTop w:val="0"/>
      <w:marBottom w:val="0"/>
      <w:divBdr>
        <w:top w:val="none" w:sz="0" w:space="0" w:color="auto"/>
        <w:left w:val="none" w:sz="0" w:space="0" w:color="auto"/>
        <w:bottom w:val="none" w:sz="0" w:space="0" w:color="auto"/>
        <w:right w:val="none" w:sz="0" w:space="0" w:color="auto"/>
      </w:divBdr>
    </w:div>
    <w:div w:id="1035498442">
      <w:bodyDiv w:val="1"/>
      <w:marLeft w:val="0"/>
      <w:marRight w:val="0"/>
      <w:marTop w:val="0"/>
      <w:marBottom w:val="0"/>
      <w:divBdr>
        <w:top w:val="none" w:sz="0" w:space="0" w:color="auto"/>
        <w:left w:val="none" w:sz="0" w:space="0" w:color="auto"/>
        <w:bottom w:val="none" w:sz="0" w:space="0" w:color="auto"/>
        <w:right w:val="none" w:sz="0" w:space="0" w:color="auto"/>
      </w:divBdr>
    </w:div>
    <w:div w:id="1035501314">
      <w:bodyDiv w:val="1"/>
      <w:marLeft w:val="0"/>
      <w:marRight w:val="0"/>
      <w:marTop w:val="0"/>
      <w:marBottom w:val="0"/>
      <w:divBdr>
        <w:top w:val="none" w:sz="0" w:space="0" w:color="auto"/>
        <w:left w:val="none" w:sz="0" w:space="0" w:color="auto"/>
        <w:bottom w:val="none" w:sz="0" w:space="0" w:color="auto"/>
        <w:right w:val="none" w:sz="0" w:space="0" w:color="auto"/>
      </w:divBdr>
    </w:div>
    <w:div w:id="1035689384">
      <w:bodyDiv w:val="1"/>
      <w:marLeft w:val="0"/>
      <w:marRight w:val="0"/>
      <w:marTop w:val="0"/>
      <w:marBottom w:val="0"/>
      <w:divBdr>
        <w:top w:val="none" w:sz="0" w:space="0" w:color="auto"/>
        <w:left w:val="none" w:sz="0" w:space="0" w:color="auto"/>
        <w:bottom w:val="none" w:sz="0" w:space="0" w:color="auto"/>
        <w:right w:val="none" w:sz="0" w:space="0" w:color="auto"/>
      </w:divBdr>
    </w:div>
    <w:div w:id="1035815418">
      <w:bodyDiv w:val="1"/>
      <w:marLeft w:val="0"/>
      <w:marRight w:val="0"/>
      <w:marTop w:val="0"/>
      <w:marBottom w:val="0"/>
      <w:divBdr>
        <w:top w:val="none" w:sz="0" w:space="0" w:color="auto"/>
        <w:left w:val="none" w:sz="0" w:space="0" w:color="auto"/>
        <w:bottom w:val="none" w:sz="0" w:space="0" w:color="auto"/>
        <w:right w:val="none" w:sz="0" w:space="0" w:color="auto"/>
      </w:divBdr>
    </w:div>
    <w:div w:id="1035883406">
      <w:bodyDiv w:val="1"/>
      <w:marLeft w:val="0"/>
      <w:marRight w:val="0"/>
      <w:marTop w:val="0"/>
      <w:marBottom w:val="0"/>
      <w:divBdr>
        <w:top w:val="none" w:sz="0" w:space="0" w:color="auto"/>
        <w:left w:val="none" w:sz="0" w:space="0" w:color="auto"/>
        <w:bottom w:val="none" w:sz="0" w:space="0" w:color="auto"/>
        <w:right w:val="none" w:sz="0" w:space="0" w:color="auto"/>
      </w:divBdr>
    </w:div>
    <w:div w:id="1035931160">
      <w:bodyDiv w:val="1"/>
      <w:marLeft w:val="0"/>
      <w:marRight w:val="0"/>
      <w:marTop w:val="0"/>
      <w:marBottom w:val="0"/>
      <w:divBdr>
        <w:top w:val="none" w:sz="0" w:space="0" w:color="auto"/>
        <w:left w:val="none" w:sz="0" w:space="0" w:color="auto"/>
        <w:bottom w:val="none" w:sz="0" w:space="0" w:color="auto"/>
        <w:right w:val="none" w:sz="0" w:space="0" w:color="auto"/>
      </w:divBdr>
    </w:div>
    <w:div w:id="1036000749">
      <w:bodyDiv w:val="1"/>
      <w:marLeft w:val="0"/>
      <w:marRight w:val="0"/>
      <w:marTop w:val="0"/>
      <w:marBottom w:val="0"/>
      <w:divBdr>
        <w:top w:val="none" w:sz="0" w:space="0" w:color="auto"/>
        <w:left w:val="none" w:sz="0" w:space="0" w:color="auto"/>
        <w:bottom w:val="none" w:sz="0" w:space="0" w:color="auto"/>
        <w:right w:val="none" w:sz="0" w:space="0" w:color="auto"/>
      </w:divBdr>
    </w:div>
    <w:div w:id="1036004342">
      <w:bodyDiv w:val="1"/>
      <w:marLeft w:val="0"/>
      <w:marRight w:val="0"/>
      <w:marTop w:val="0"/>
      <w:marBottom w:val="0"/>
      <w:divBdr>
        <w:top w:val="none" w:sz="0" w:space="0" w:color="auto"/>
        <w:left w:val="none" w:sz="0" w:space="0" w:color="auto"/>
        <w:bottom w:val="none" w:sz="0" w:space="0" w:color="auto"/>
        <w:right w:val="none" w:sz="0" w:space="0" w:color="auto"/>
      </w:divBdr>
    </w:div>
    <w:div w:id="1036009987">
      <w:bodyDiv w:val="1"/>
      <w:marLeft w:val="0"/>
      <w:marRight w:val="0"/>
      <w:marTop w:val="0"/>
      <w:marBottom w:val="0"/>
      <w:divBdr>
        <w:top w:val="none" w:sz="0" w:space="0" w:color="auto"/>
        <w:left w:val="none" w:sz="0" w:space="0" w:color="auto"/>
        <w:bottom w:val="none" w:sz="0" w:space="0" w:color="auto"/>
        <w:right w:val="none" w:sz="0" w:space="0" w:color="auto"/>
      </w:divBdr>
    </w:div>
    <w:div w:id="1036078324">
      <w:bodyDiv w:val="1"/>
      <w:marLeft w:val="0"/>
      <w:marRight w:val="0"/>
      <w:marTop w:val="0"/>
      <w:marBottom w:val="0"/>
      <w:divBdr>
        <w:top w:val="none" w:sz="0" w:space="0" w:color="auto"/>
        <w:left w:val="none" w:sz="0" w:space="0" w:color="auto"/>
        <w:bottom w:val="none" w:sz="0" w:space="0" w:color="auto"/>
        <w:right w:val="none" w:sz="0" w:space="0" w:color="auto"/>
      </w:divBdr>
    </w:div>
    <w:div w:id="1036155928">
      <w:bodyDiv w:val="1"/>
      <w:marLeft w:val="0"/>
      <w:marRight w:val="0"/>
      <w:marTop w:val="0"/>
      <w:marBottom w:val="0"/>
      <w:divBdr>
        <w:top w:val="none" w:sz="0" w:space="0" w:color="auto"/>
        <w:left w:val="none" w:sz="0" w:space="0" w:color="auto"/>
        <w:bottom w:val="none" w:sz="0" w:space="0" w:color="auto"/>
        <w:right w:val="none" w:sz="0" w:space="0" w:color="auto"/>
      </w:divBdr>
    </w:div>
    <w:div w:id="1036197534">
      <w:bodyDiv w:val="1"/>
      <w:marLeft w:val="0"/>
      <w:marRight w:val="0"/>
      <w:marTop w:val="0"/>
      <w:marBottom w:val="0"/>
      <w:divBdr>
        <w:top w:val="none" w:sz="0" w:space="0" w:color="auto"/>
        <w:left w:val="none" w:sz="0" w:space="0" w:color="auto"/>
        <w:bottom w:val="none" w:sz="0" w:space="0" w:color="auto"/>
        <w:right w:val="none" w:sz="0" w:space="0" w:color="auto"/>
      </w:divBdr>
    </w:div>
    <w:div w:id="1036197804">
      <w:bodyDiv w:val="1"/>
      <w:marLeft w:val="0"/>
      <w:marRight w:val="0"/>
      <w:marTop w:val="0"/>
      <w:marBottom w:val="0"/>
      <w:divBdr>
        <w:top w:val="none" w:sz="0" w:space="0" w:color="auto"/>
        <w:left w:val="none" w:sz="0" w:space="0" w:color="auto"/>
        <w:bottom w:val="none" w:sz="0" w:space="0" w:color="auto"/>
        <w:right w:val="none" w:sz="0" w:space="0" w:color="auto"/>
      </w:divBdr>
    </w:div>
    <w:div w:id="1036277460">
      <w:bodyDiv w:val="1"/>
      <w:marLeft w:val="0"/>
      <w:marRight w:val="0"/>
      <w:marTop w:val="0"/>
      <w:marBottom w:val="0"/>
      <w:divBdr>
        <w:top w:val="none" w:sz="0" w:space="0" w:color="auto"/>
        <w:left w:val="none" w:sz="0" w:space="0" w:color="auto"/>
        <w:bottom w:val="none" w:sz="0" w:space="0" w:color="auto"/>
        <w:right w:val="none" w:sz="0" w:space="0" w:color="auto"/>
      </w:divBdr>
    </w:div>
    <w:div w:id="1036462406">
      <w:bodyDiv w:val="1"/>
      <w:marLeft w:val="0"/>
      <w:marRight w:val="0"/>
      <w:marTop w:val="0"/>
      <w:marBottom w:val="0"/>
      <w:divBdr>
        <w:top w:val="none" w:sz="0" w:space="0" w:color="auto"/>
        <w:left w:val="none" w:sz="0" w:space="0" w:color="auto"/>
        <w:bottom w:val="none" w:sz="0" w:space="0" w:color="auto"/>
        <w:right w:val="none" w:sz="0" w:space="0" w:color="auto"/>
      </w:divBdr>
    </w:div>
    <w:div w:id="1036541073">
      <w:bodyDiv w:val="1"/>
      <w:marLeft w:val="0"/>
      <w:marRight w:val="0"/>
      <w:marTop w:val="0"/>
      <w:marBottom w:val="0"/>
      <w:divBdr>
        <w:top w:val="none" w:sz="0" w:space="0" w:color="auto"/>
        <w:left w:val="none" w:sz="0" w:space="0" w:color="auto"/>
        <w:bottom w:val="none" w:sz="0" w:space="0" w:color="auto"/>
        <w:right w:val="none" w:sz="0" w:space="0" w:color="auto"/>
      </w:divBdr>
    </w:div>
    <w:div w:id="1036779919">
      <w:bodyDiv w:val="1"/>
      <w:marLeft w:val="0"/>
      <w:marRight w:val="0"/>
      <w:marTop w:val="0"/>
      <w:marBottom w:val="0"/>
      <w:divBdr>
        <w:top w:val="none" w:sz="0" w:space="0" w:color="auto"/>
        <w:left w:val="none" w:sz="0" w:space="0" w:color="auto"/>
        <w:bottom w:val="none" w:sz="0" w:space="0" w:color="auto"/>
        <w:right w:val="none" w:sz="0" w:space="0" w:color="auto"/>
      </w:divBdr>
    </w:div>
    <w:div w:id="1036849288">
      <w:bodyDiv w:val="1"/>
      <w:marLeft w:val="0"/>
      <w:marRight w:val="0"/>
      <w:marTop w:val="0"/>
      <w:marBottom w:val="0"/>
      <w:divBdr>
        <w:top w:val="none" w:sz="0" w:space="0" w:color="auto"/>
        <w:left w:val="none" w:sz="0" w:space="0" w:color="auto"/>
        <w:bottom w:val="none" w:sz="0" w:space="0" w:color="auto"/>
        <w:right w:val="none" w:sz="0" w:space="0" w:color="auto"/>
      </w:divBdr>
    </w:div>
    <w:div w:id="1036929153">
      <w:bodyDiv w:val="1"/>
      <w:marLeft w:val="0"/>
      <w:marRight w:val="0"/>
      <w:marTop w:val="0"/>
      <w:marBottom w:val="0"/>
      <w:divBdr>
        <w:top w:val="none" w:sz="0" w:space="0" w:color="auto"/>
        <w:left w:val="none" w:sz="0" w:space="0" w:color="auto"/>
        <w:bottom w:val="none" w:sz="0" w:space="0" w:color="auto"/>
        <w:right w:val="none" w:sz="0" w:space="0" w:color="auto"/>
      </w:divBdr>
    </w:div>
    <w:div w:id="1036929967">
      <w:bodyDiv w:val="1"/>
      <w:marLeft w:val="0"/>
      <w:marRight w:val="0"/>
      <w:marTop w:val="0"/>
      <w:marBottom w:val="0"/>
      <w:divBdr>
        <w:top w:val="none" w:sz="0" w:space="0" w:color="auto"/>
        <w:left w:val="none" w:sz="0" w:space="0" w:color="auto"/>
        <w:bottom w:val="none" w:sz="0" w:space="0" w:color="auto"/>
        <w:right w:val="none" w:sz="0" w:space="0" w:color="auto"/>
      </w:divBdr>
    </w:div>
    <w:div w:id="1037000528">
      <w:bodyDiv w:val="1"/>
      <w:marLeft w:val="0"/>
      <w:marRight w:val="0"/>
      <w:marTop w:val="0"/>
      <w:marBottom w:val="0"/>
      <w:divBdr>
        <w:top w:val="none" w:sz="0" w:space="0" w:color="auto"/>
        <w:left w:val="none" w:sz="0" w:space="0" w:color="auto"/>
        <w:bottom w:val="none" w:sz="0" w:space="0" w:color="auto"/>
        <w:right w:val="none" w:sz="0" w:space="0" w:color="auto"/>
      </w:divBdr>
    </w:div>
    <w:div w:id="1037126263">
      <w:bodyDiv w:val="1"/>
      <w:marLeft w:val="0"/>
      <w:marRight w:val="0"/>
      <w:marTop w:val="0"/>
      <w:marBottom w:val="0"/>
      <w:divBdr>
        <w:top w:val="none" w:sz="0" w:space="0" w:color="auto"/>
        <w:left w:val="none" w:sz="0" w:space="0" w:color="auto"/>
        <w:bottom w:val="none" w:sz="0" w:space="0" w:color="auto"/>
        <w:right w:val="none" w:sz="0" w:space="0" w:color="auto"/>
      </w:divBdr>
    </w:div>
    <w:div w:id="1037197744">
      <w:bodyDiv w:val="1"/>
      <w:marLeft w:val="0"/>
      <w:marRight w:val="0"/>
      <w:marTop w:val="0"/>
      <w:marBottom w:val="0"/>
      <w:divBdr>
        <w:top w:val="none" w:sz="0" w:space="0" w:color="auto"/>
        <w:left w:val="none" w:sz="0" w:space="0" w:color="auto"/>
        <w:bottom w:val="none" w:sz="0" w:space="0" w:color="auto"/>
        <w:right w:val="none" w:sz="0" w:space="0" w:color="auto"/>
      </w:divBdr>
    </w:div>
    <w:div w:id="1037197840">
      <w:bodyDiv w:val="1"/>
      <w:marLeft w:val="0"/>
      <w:marRight w:val="0"/>
      <w:marTop w:val="0"/>
      <w:marBottom w:val="0"/>
      <w:divBdr>
        <w:top w:val="none" w:sz="0" w:space="0" w:color="auto"/>
        <w:left w:val="none" w:sz="0" w:space="0" w:color="auto"/>
        <w:bottom w:val="none" w:sz="0" w:space="0" w:color="auto"/>
        <w:right w:val="none" w:sz="0" w:space="0" w:color="auto"/>
      </w:divBdr>
    </w:div>
    <w:div w:id="1037199667">
      <w:bodyDiv w:val="1"/>
      <w:marLeft w:val="0"/>
      <w:marRight w:val="0"/>
      <w:marTop w:val="0"/>
      <w:marBottom w:val="0"/>
      <w:divBdr>
        <w:top w:val="none" w:sz="0" w:space="0" w:color="auto"/>
        <w:left w:val="none" w:sz="0" w:space="0" w:color="auto"/>
        <w:bottom w:val="none" w:sz="0" w:space="0" w:color="auto"/>
        <w:right w:val="none" w:sz="0" w:space="0" w:color="auto"/>
      </w:divBdr>
    </w:div>
    <w:div w:id="1037241205">
      <w:bodyDiv w:val="1"/>
      <w:marLeft w:val="0"/>
      <w:marRight w:val="0"/>
      <w:marTop w:val="0"/>
      <w:marBottom w:val="0"/>
      <w:divBdr>
        <w:top w:val="none" w:sz="0" w:space="0" w:color="auto"/>
        <w:left w:val="none" w:sz="0" w:space="0" w:color="auto"/>
        <w:bottom w:val="none" w:sz="0" w:space="0" w:color="auto"/>
        <w:right w:val="none" w:sz="0" w:space="0" w:color="auto"/>
      </w:divBdr>
    </w:div>
    <w:div w:id="1037269622">
      <w:bodyDiv w:val="1"/>
      <w:marLeft w:val="0"/>
      <w:marRight w:val="0"/>
      <w:marTop w:val="0"/>
      <w:marBottom w:val="0"/>
      <w:divBdr>
        <w:top w:val="none" w:sz="0" w:space="0" w:color="auto"/>
        <w:left w:val="none" w:sz="0" w:space="0" w:color="auto"/>
        <w:bottom w:val="none" w:sz="0" w:space="0" w:color="auto"/>
        <w:right w:val="none" w:sz="0" w:space="0" w:color="auto"/>
      </w:divBdr>
    </w:div>
    <w:div w:id="1037435495">
      <w:bodyDiv w:val="1"/>
      <w:marLeft w:val="0"/>
      <w:marRight w:val="0"/>
      <w:marTop w:val="0"/>
      <w:marBottom w:val="0"/>
      <w:divBdr>
        <w:top w:val="none" w:sz="0" w:space="0" w:color="auto"/>
        <w:left w:val="none" w:sz="0" w:space="0" w:color="auto"/>
        <w:bottom w:val="none" w:sz="0" w:space="0" w:color="auto"/>
        <w:right w:val="none" w:sz="0" w:space="0" w:color="auto"/>
      </w:divBdr>
    </w:div>
    <w:div w:id="1037462067">
      <w:bodyDiv w:val="1"/>
      <w:marLeft w:val="0"/>
      <w:marRight w:val="0"/>
      <w:marTop w:val="0"/>
      <w:marBottom w:val="0"/>
      <w:divBdr>
        <w:top w:val="none" w:sz="0" w:space="0" w:color="auto"/>
        <w:left w:val="none" w:sz="0" w:space="0" w:color="auto"/>
        <w:bottom w:val="none" w:sz="0" w:space="0" w:color="auto"/>
        <w:right w:val="none" w:sz="0" w:space="0" w:color="auto"/>
      </w:divBdr>
    </w:div>
    <w:div w:id="1037507718">
      <w:bodyDiv w:val="1"/>
      <w:marLeft w:val="0"/>
      <w:marRight w:val="0"/>
      <w:marTop w:val="0"/>
      <w:marBottom w:val="0"/>
      <w:divBdr>
        <w:top w:val="none" w:sz="0" w:space="0" w:color="auto"/>
        <w:left w:val="none" w:sz="0" w:space="0" w:color="auto"/>
        <w:bottom w:val="none" w:sz="0" w:space="0" w:color="auto"/>
        <w:right w:val="none" w:sz="0" w:space="0" w:color="auto"/>
      </w:divBdr>
    </w:div>
    <w:div w:id="1037583646">
      <w:bodyDiv w:val="1"/>
      <w:marLeft w:val="0"/>
      <w:marRight w:val="0"/>
      <w:marTop w:val="0"/>
      <w:marBottom w:val="0"/>
      <w:divBdr>
        <w:top w:val="none" w:sz="0" w:space="0" w:color="auto"/>
        <w:left w:val="none" w:sz="0" w:space="0" w:color="auto"/>
        <w:bottom w:val="none" w:sz="0" w:space="0" w:color="auto"/>
        <w:right w:val="none" w:sz="0" w:space="0" w:color="auto"/>
      </w:divBdr>
    </w:div>
    <w:div w:id="1037585992">
      <w:bodyDiv w:val="1"/>
      <w:marLeft w:val="0"/>
      <w:marRight w:val="0"/>
      <w:marTop w:val="0"/>
      <w:marBottom w:val="0"/>
      <w:divBdr>
        <w:top w:val="none" w:sz="0" w:space="0" w:color="auto"/>
        <w:left w:val="none" w:sz="0" w:space="0" w:color="auto"/>
        <w:bottom w:val="none" w:sz="0" w:space="0" w:color="auto"/>
        <w:right w:val="none" w:sz="0" w:space="0" w:color="auto"/>
      </w:divBdr>
    </w:div>
    <w:div w:id="1037705197">
      <w:bodyDiv w:val="1"/>
      <w:marLeft w:val="0"/>
      <w:marRight w:val="0"/>
      <w:marTop w:val="0"/>
      <w:marBottom w:val="0"/>
      <w:divBdr>
        <w:top w:val="none" w:sz="0" w:space="0" w:color="auto"/>
        <w:left w:val="none" w:sz="0" w:space="0" w:color="auto"/>
        <w:bottom w:val="none" w:sz="0" w:space="0" w:color="auto"/>
        <w:right w:val="none" w:sz="0" w:space="0" w:color="auto"/>
      </w:divBdr>
    </w:div>
    <w:div w:id="1037773363">
      <w:bodyDiv w:val="1"/>
      <w:marLeft w:val="0"/>
      <w:marRight w:val="0"/>
      <w:marTop w:val="0"/>
      <w:marBottom w:val="0"/>
      <w:divBdr>
        <w:top w:val="none" w:sz="0" w:space="0" w:color="auto"/>
        <w:left w:val="none" w:sz="0" w:space="0" w:color="auto"/>
        <w:bottom w:val="none" w:sz="0" w:space="0" w:color="auto"/>
        <w:right w:val="none" w:sz="0" w:space="0" w:color="auto"/>
      </w:divBdr>
    </w:div>
    <w:div w:id="1037972907">
      <w:bodyDiv w:val="1"/>
      <w:marLeft w:val="0"/>
      <w:marRight w:val="0"/>
      <w:marTop w:val="0"/>
      <w:marBottom w:val="0"/>
      <w:divBdr>
        <w:top w:val="none" w:sz="0" w:space="0" w:color="auto"/>
        <w:left w:val="none" w:sz="0" w:space="0" w:color="auto"/>
        <w:bottom w:val="none" w:sz="0" w:space="0" w:color="auto"/>
        <w:right w:val="none" w:sz="0" w:space="0" w:color="auto"/>
      </w:divBdr>
    </w:div>
    <w:div w:id="1038120969">
      <w:bodyDiv w:val="1"/>
      <w:marLeft w:val="0"/>
      <w:marRight w:val="0"/>
      <w:marTop w:val="0"/>
      <w:marBottom w:val="0"/>
      <w:divBdr>
        <w:top w:val="none" w:sz="0" w:space="0" w:color="auto"/>
        <w:left w:val="none" w:sz="0" w:space="0" w:color="auto"/>
        <w:bottom w:val="none" w:sz="0" w:space="0" w:color="auto"/>
        <w:right w:val="none" w:sz="0" w:space="0" w:color="auto"/>
      </w:divBdr>
    </w:div>
    <w:div w:id="1038160553">
      <w:bodyDiv w:val="1"/>
      <w:marLeft w:val="0"/>
      <w:marRight w:val="0"/>
      <w:marTop w:val="0"/>
      <w:marBottom w:val="0"/>
      <w:divBdr>
        <w:top w:val="none" w:sz="0" w:space="0" w:color="auto"/>
        <w:left w:val="none" w:sz="0" w:space="0" w:color="auto"/>
        <w:bottom w:val="none" w:sz="0" w:space="0" w:color="auto"/>
        <w:right w:val="none" w:sz="0" w:space="0" w:color="auto"/>
      </w:divBdr>
    </w:div>
    <w:div w:id="1038241195">
      <w:bodyDiv w:val="1"/>
      <w:marLeft w:val="0"/>
      <w:marRight w:val="0"/>
      <w:marTop w:val="0"/>
      <w:marBottom w:val="0"/>
      <w:divBdr>
        <w:top w:val="none" w:sz="0" w:space="0" w:color="auto"/>
        <w:left w:val="none" w:sz="0" w:space="0" w:color="auto"/>
        <w:bottom w:val="none" w:sz="0" w:space="0" w:color="auto"/>
        <w:right w:val="none" w:sz="0" w:space="0" w:color="auto"/>
      </w:divBdr>
    </w:div>
    <w:div w:id="1038360897">
      <w:bodyDiv w:val="1"/>
      <w:marLeft w:val="0"/>
      <w:marRight w:val="0"/>
      <w:marTop w:val="0"/>
      <w:marBottom w:val="0"/>
      <w:divBdr>
        <w:top w:val="none" w:sz="0" w:space="0" w:color="auto"/>
        <w:left w:val="none" w:sz="0" w:space="0" w:color="auto"/>
        <w:bottom w:val="none" w:sz="0" w:space="0" w:color="auto"/>
        <w:right w:val="none" w:sz="0" w:space="0" w:color="auto"/>
      </w:divBdr>
    </w:div>
    <w:div w:id="1038506980">
      <w:bodyDiv w:val="1"/>
      <w:marLeft w:val="0"/>
      <w:marRight w:val="0"/>
      <w:marTop w:val="0"/>
      <w:marBottom w:val="0"/>
      <w:divBdr>
        <w:top w:val="none" w:sz="0" w:space="0" w:color="auto"/>
        <w:left w:val="none" w:sz="0" w:space="0" w:color="auto"/>
        <w:bottom w:val="none" w:sz="0" w:space="0" w:color="auto"/>
        <w:right w:val="none" w:sz="0" w:space="0" w:color="auto"/>
      </w:divBdr>
    </w:div>
    <w:div w:id="1038623825">
      <w:bodyDiv w:val="1"/>
      <w:marLeft w:val="0"/>
      <w:marRight w:val="0"/>
      <w:marTop w:val="0"/>
      <w:marBottom w:val="0"/>
      <w:divBdr>
        <w:top w:val="none" w:sz="0" w:space="0" w:color="auto"/>
        <w:left w:val="none" w:sz="0" w:space="0" w:color="auto"/>
        <w:bottom w:val="none" w:sz="0" w:space="0" w:color="auto"/>
        <w:right w:val="none" w:sz="0" w:space="0" w:color="auto"/>
      </w:divBdr>
    </w:div>
    <w:div w:id="1038704302">
      <w:bodyDiv w:val="1"/>
      <w:marLeft w:val="0"/>
      <w:marRight w:val="0"/>
      <w:marTop w:val="0"/>
      <w:marBottom w:val="0"/>
      <w:divBdr>
        <w:top w:val="none" w:sz="0" w:space="0" w:color="auto"/>
        <w:left w:val="none" w:sz="0" w:space="0" w:color="auto"/>
        <w:bottom w:val="none" w:sz="0" w:space="0" w:color="auto"/>
        <w:right w:val="none" w:sz="0" w:space="0" w:color="auto"/>
      </w:divBdr>
    </w:div>
    <w:div w:id="1038772464">
      <w:bodyDiv w:val="1"/>
      <w:marLeft w:val="0"/>
      <w:marRight w:val="0"/>
      <w:marTop w:val="0"/>
      <w:marBottom w:val="0"/>
      <w:divBdr>
        <w:top w:val="none" w:sz="0" w:space="0" w:color="auto"/>
        <w:left w:val="none" w:sz="0" w:space="0" w:color="auto"/>
        <w:bottom w:val="none" w:sz="0" w:space="0" w:color="auto"/>
        <w:right w:val="none" w:sz="0" w:space="0" w:color="auto"/>
      </w:divBdr>
    </w:div>
    <w:div w:id="1038965976">
      <w:bodyDiv w:val="1"/>
      <w:marLeft w:val="0"/>
      <w:marRight w:val="0"/>
      <w:marTop w:val="0"/>
      <w:marBottom w:val="0"/>
      <w:divBdr>
        <w:top w:val="none" w:sz="0" w:space="0" w:color="auto"/>
        <w:left w:val="none" w:sz="0" w:space="0" w:color="auto"/>
        <w:bottom w:val="none" w:sz="0" w:space="0" w:color="auto"/>
        <w:right w:val="none" w:sz="0" w:space="0" w:color="auto"/>
      </w:divBdr>
    </w:div>
    <w:div w:id="1039009013">
      <w:bodyDiv w:val="1"/>
      <w:marLeft w:val="0"/>
      <w:marRight w:val="0"/>
      <w:marTop w:val="0"/>
      <w:marBottom w:val="0"/>
      <w:divBdr>
        <w:top w:val="none" w:sz="0" w:space="0" w:color="auto"/>
        <w:left w:val="none" w:sz="0" w:space="0" w:color="auto"/>
        <w:bottom w:val="none" w:sz="0" w:space="0" w:color="auto"/>
        <w:right w:val="none" w:sz="0" w:space="0" w:color="auto"/>
      </w:divBdr>
    </w:div>
    <w:div w:id="1039010827">
      <w:bodyDiv w:val="1"/>
      <w:marLeft w:val="0"/>
      <w:marRight w:val="0"/>
      <w:marTop w:val="0"/>
      <w:marBottom w:val="0"/>
      <w:divBdr>
        <w:top w:val="none" w:sz="0" w:space="0" w:color="auto"/>
        <w:left w:val="none" w:sz="0" w:space="0" w:color="auto"/>
        <w:bottom w:val="none" w:sz="0" w:space="0" w:color="auto"/>
        <w:right w:val="none" w:sz="0" w:space="0" w:color="auto"/>
      </w:divBdr>
    </w:div>
    <w:div w:id="1039168169">
      <w:bodyDiv w:val="1"/>
      <w:marLeft w:val="0"/>
      <w:marRight w:val="0"/>
      <w:marTop w:val="0"/>
      <w:marBottom w:val="0"/>
      <w:divBdr>
        <w:top w:val="none" w:sz="0" w:space="0" w:color="auto"/>
        <w:left w:val="none" w:sz="0" w:space="0" w:color="auto"/>
        <w:bottom w:val="none" w:sz="0" w:space="0" w:color="auto"/>
        <w:right w:val="none" w:sz="0" w:space="0" w:color="auto"/>
      </w:divBdr>
    </w:div>
    <w:div w:id="1039206796">
      <w:bodyDiv w:val="1"/>
      <w:marLeft w:val="0"/>
      <w:marRight w:val="0"/>
      <w:marTop w:val="0"/>
      <w:marBottom w:val="0"/>
      <w:divBdr>
        <w:top w:val="none" w:sz="0" w:space="0" w:color="auto"/>
        <w:left w:val="none" w:sz="0" w:space="0" w:color="auto"/>
        <w:bottom w:val="none" w:sz="0" w:space="0" w:color="auto"/>
        <w:right w:val="none" w:sz="0" w:space="0" w:color="auto"/>
      </w:divBdr>
    </w:div>
    <w:div w:id="1039278464">
      <w:bodyDiv w:val="1"/>
      <w:marLeft w:val="0"/>
      <w:marRight w:val="0"/>
      <w:marTop w:val="0"/>
      <w:marBottom w:val="0"/>
      <w:divBdr>
        <w:top w:val="none" w:sz="0" w:space="0" w:color="auto"/>
        <w:left w:val="none" w:sz="0" w:space="0" w:color="auto"/>
        <w:bottom w:val="none" w:sz="0" w:space="0" w:color="auto"/>
        <w:right w:val="none" w:sz="0" w:space="0" w:color="auto"/>
      </w:divBdr>
    </w:div>
    <w:div w:id="1039279228">
      <w:bodyDiv w:val="1"/>
      <w:marLeft w:val="0"/>
      <w:marRight w:val="0"/>
      <w:marTop w:val="0"/>
      <w:marBottom w:val="0"/>
      <w:divBdr>
        <w:top w:val="none" w:sz="0" w:space="0" w:color="auto"/>
        <w:left w:val="none" w:sz="0" w:space="0" w:color="auto"/>
        <w:bottom w:val="none" w:sz="0" w:space="0" w:color="auto"/>
        <w:right w:val="none" w:sz="0" w:space="0" w:color="auto"/>
      </w:divBdr>
    </w:div>
    <w:div w:id="1039353304">
      <w:bodyDiv w:val="1"/>
      <w:marLeft w:val="0"/>
      <w:marRight w:val="0"/>
      <w:marTop w:val="0"/>
      <w:marBottom w:val="0"/>
      <w:divBdr>
        <w:top w:val="none" w:sz="0" w:space="0" w:color="auto"/>
        <w:left w:val="none" w:sz="0" w:space="0" w:color="auto"/>
        <w:bottom w:val="none" w:sz="0" w:space="0" w:color="auto"/>
        <w:right w:val="none" w:sz="0" w:space="0" w:color="auto"/>
      </w:divBdr>
    </w:div>
    <w:div w:id="1039356060">
      <w:bodyDiv w:val="1"/>
      <w:marLeft w:val="0"/>
      <w:marRight w:val="0"/>
      <w:marTop w:val="0"/>
      <w:marBottom w:val="0"/>
      <w:divBdr>
        <w:top w:val="none" w:sz="0" w:space="0" w:color="auto"/>
        <w:left w:val="none" w:sz="0" w:space="0" w:color="auto"/>
        <w:bottom w:val="none" w:sz="0" w:space="0" w:color="auto"/>
        <w:right w:val="none" w:sz="0" w:space="0" w:color="auto"/>
      </w:divBdr>
    </w:div>
    <w:div w:id="1039552432">
      <w:bodyDiv w:val="1"/>
      <w:marLeft w:val="0"/>
      <w:marRight w:val="0"/>
      <w:marTop w:val="0"/>
      <w:marBottom w:val="0"/>
      <w:divBdr>
        <w:top w:val="none" w:sz="0" w:space="0" w:color="auto"/>
        <w:left w:val="none" w:sz="0" w:space="0" w:color="auto"/>
        <w:bottom w:val="none" w:sz="0" w:space="0" w:color="auto"/>
        <w:right w:val="none" w:sz="0" w:space="0" w:color="auto"/>
      </w:divBdr>
    </w:div>
    <w:div w:id="1039623483">
      <w:bodyDiv w:val="1"/>
      <w:marLeft w:val="0"/>
      <w:marRight w:val="0"/>
      <w:marTop w:val="0"/>
      <w:marBottom w:val="0"/>
      <w:divBdr>
        <w:top w:val="none" w:sz="0" w:space="0" w:color="auto"/>
        <w:left w:val="none" w:sz="0" w:space="0" w:color="auto"/>
        <w:bottom w:val="none" w:sz="0" w:space="0" w:color="auto"/>
        <w:right w:val="none" w:sz="0" w:space="0" w:color="auto"/>
      </w:divBdr>
    </w:div>
    <w:div w:id="1039626179">
      <w:bodyDiv w:val="1"/>
      <w:marLeft w:val="0"/>
      <w:marRight w:val="0"/>
      <w:marTop w:val="0"/>
      <w:marBottom w:val="0"/>
      <w:divBdr>
        <w:top w:val="none" w:sz="0" w:space="0" w:color="auto"/>
        <w:left w:val="none" w:sz="0" w:space="0" w:color="auto"/>
        <w:bottom w:val="none" w:sz="0" w:space="0" w:color="auto"/>
        <w:right w:val="none" w:sz="0" w:space="0" w:color="auto"/>
      </w:divBdr>
    </w:div>
    <w:div w:id="1039822040">
      <w:bodyDiv w:val="1"/>
      <w:marLeft w:val="0"/>
      <w:marRight w:val="0"/>
      <w:marTop w:val="0"/>
      <w:marBottom w:val="0"/>
      <w:divBdr>
        <w:top w:val="none" w:sz="0" w:space="0" w:color="auto"/>
        <w:left w:val="none" w:sz="0" w:space="0" w:color="auto"/>
        <w:bottom w:val="none" w:sz="0" w:space="0" w:color="auto"/>
        <w:right w:val="none" w:sz="0" w:space="0" w:color="auto"/>
      </w:divBdr>
    </w:div>
    <w:div w:id="1039889434">
      <w:bodyDiv w:val="1"/>
      <w:marLeft w:val="0"/>
      <w:marRight w:val="0"/>
      <w:marTop w:val="0"/>
      <w:marBottom w:val="0"/>
      <w:divBdr>
        <w:top w:val="none" w:sz="0" w:space="0" w:color="auto"/>
        <w:left w:val="none" w:sz="0" w:space="0" w:color="auto"/>
        <w:bottom w:val="none" w:sz="0" w:space="0" w:color="auto"/>
        <w:right w:val="none" w:sz="0" w:space="0" w:color="auto"/>
      </w:divBdr>
    </w:div>
    <w:div w:id="1040012421">
      <w:bodyDiv w:val="1"/>
      <w:marLeft w:val="0"/>
      <w:marRight w:val="0"/>
      <w:marTop w:val="0"/>
      <w:marBottom w:val="0"/>
      <w:divBdr>
        <w:top w:val="none" w:sz="0" w:space="0" w:color="auto"/>
        <w:left w:val="none" w:sz="0" w:space="0" w:color="auto"/>
        <w:bottom w:val="none" w:sz="0" w:space="0" w:color="auto"/>
        <w:right w:val="none" w:sz="0" w:space="0" w:color="auto"/>
      </w:divBdr>
    </w:div>
    <w:div w:id="1040012478">
      <w:bodyDiv w:val="1"/>
      <w:marLeft w:val="0"/>
      <w:marRight w:val="0"/>
      <w:marTop w:val="0"/>
      <w:marBottom w:val="0"/>
      <w:divBdr>
        <w:top w:val="none" w:sz="0" w:space="0" w:color="auto"/>
        <w:left w:val="none" w:sz="0" w:space="0" w:color="auto"/>
        <w:bottom w:val="none" w:sz="0" w:space="0" w:color="auto"/>
        <w:right w:val="none" w:sz="0" w:space="0" w:color="auto"/>
      </w:divBdr>
    </w:div>
    <w:div w:id="1040126647">
      <w:bodyDiv w:val="1"/>
      <w:marLeft w:val="0"/>
      <w:marRight w:val="0"/>
      <w:marTop w:val="0"/>
      <w:marBottom w:val="0"/>
      <w:divBdr>
        <w:top w:val="none" w:sz="0" w:space="0" w:color="auto"/>
        <w:left w:val="none" w:sz="0" w:space="0" w:color="auto"/>
        <w:bottom w:val="none" w:sz="0" w:space="0" w:color="auto"/>
        <w:right w:val="none" w:sz="0" w:space="0" w:color="auto"/>
      </w:divBdr>
    </w:div>
    <w:div w:id="1040205881">
      <w:bodyDiv w:val="1"/>
      <w:marLeft w:val="0"/>
      <w:marRight w:val="0"/>
      <w:marTop w:val="0"/>
      <w:marBottom w:val="0"/>
      <w:divBdr>
        <w:top w:val="none" w:sz="0" w:space="0" w:color="auto"/>
        <w:left w:val="none" w:sz="0" w:space="0" w:color="auto"/>
        <w:bottom w:val="none" w:sz="0" w:space="0" w:color="auto"/>
        <w:right w:val="none" w:sz="0" w:space="0" w:color="auto"/>
      </w:divBdr>
    </w:div>
    <w:div w:id="1040401506">
      <w:bodyDiv w:val="1"/>
      <w:marLeft w:val="0"/>
      <w:marRight w:val="0"/>
      <w:marTop w:val="0"/>
      <w:marBottom w:val="0"/>
      <w:divBdr>
        <w:top w:val="none" w:sz="0" w:space="0" w:color="auto"/>
        <w:left w:val="none" w:sz="0" w:space="0" w:color="auto"/>
        <w:bottom w:val="none" w:sz="0" w:space="0" w:color="auto"/>
        <w:right w:val="none" w:sz="0" w:space="0" w:color="auto"/>
      </w:divBdr>
    </w:div>
    <w:div w:id="1040476646">
      <w:bodyDiv w:val="1"/>
      <w:marLeft w:val="0"/>
      <w:marRight w:val="0"/>
      <w:marTop w:val="0"/>
      <w:marBottom w:val="0"/>
      <w:divBdr>
        <w:top w:val="none" w:sz="0" w:space="0" w:color="auto"/>
        <w:left w:val="none" w:sz="0" w:space="0" w:color="auto"/>
        <w:bottom w:val="none" w:sz="0" w:space="0" w:color="auto"/>
        <w:right w:val="none" w:sz="0" w:space="0" w:color="auto"/>
      </w:divBdr>
    </w:div>
    <w:div w:id="1040477919">
      <w:bodyDiv w:val="1"/>
      <w:marLeft w:val="0"/>
      <w:marRight w:val="0"/>
      <w:marTop w:val="0"/>
      <w:marBottom w:val="0"/>
      <w:divBdr>
        <w:top w:val="none" w:sz="0" w:space="0" w:color="auto"/>
        <w:left w:val="none" w:sz="0" w:space="0" w:color="auto"/>
        <w:bottom w:val="none" w:sz="0" w:space="0" w:color="auto"/>
        <w:right w:val="none" w:sz="0" w:space="0" w:color="auto"/>
      </w:divBdr>
    </w:div>
    <w:div w:id="1040515908">
      <w:bodyDiv w:val="1"/>
      <w:marLeft w:val="0"/>
      <w:marRight w:val="0"/>
      <w:marTop w:val="0"/>
      <w:marBottom w:val="0"/>
      <w:divBdr>
        <w:top w:val="none" w:sz="0" w:space="0" w:color="auto"/>
        <w:left w:val="none" w:sz="0" w:space="0" w:color="auto"/>
        <w:bottom w:val="none" w:sz="0" w:space="0" w:color="auto"/>
        <w:right w:val="none" w:sz="0" w:space="0" w:color="auto"/>
      </w:divBdr>
    </w:div>
    <w:div w:id="1040590248">
      <w:bodyDiv w:val="1"/>
      <w:marLeft w:val="0"/>
      <w:marRight w:val="0"/>
      <w:marTop w:val="0"/>
      <w:marBottom w:val="0"/>
      <w:divBdr>
        <w:top w:val="none" w:sz="0" w:space="0" w:color="auto"/>
        <w:left w:val="none" w:sz="0" w:space="0" w:color="auto"/>
        <w:bottom w:val="none" w:sz="0" w:space="0" w:color="auto"/>
        <w:right w:val="none" w:sz="0" w:space="0" w:color="auto"/>
      </w:divBdr>
    </w:div>
    <w:div w:id="1040662656">
      <w:bodyDiv w:val="1"/>
      <w:marLeft w:val="0"/>
      <w:marRight w:val="0"/>
      <w:marTop w:val="0"/>
      <w:marBottom w:val="0"/>
      <w:divBdr>
        <w:top w:val="none" w:sz="0" w:space="0" w:color="auto"/>
        <w:left w:val="none" w:sz="0" w:space="0" w:color="auto"/>
        <w:bottom w:val="none" w:sz="0" w:space="0" w:color="auto"/>
        <w:right w:val="none" w:sz="0" w:space="0" w:color="auto"/>
      </w:divBdr>
    </w:div>
    <w:div w:id="1040670579">
      <w:bodyDiv w:val="1"/>
      <w:marLeft w:val="0"/>
      <w:marRight w:val="0"/>
      <w:marTop w:val="0"/>
      <w:marBottom w:val="0"/>
      <w:divBdr>
        <w:top w:val="none" w:sz="0" w:space="0" w:color="auto"/>
        <w:left w:val="none" w:sz="0" w:space="0" w:color="auto"/>
        <w:bottom w:val="none" w:sz="0" w:space="0" w:color="auto"/>
        <w:right w:val="none" w:sz="0" w:space="0" w:color="auto"/>
      </w:divBdr>
    </w:div>
    <w:div w:id="1040786129">
      <w:bodyDiv w:val="1"/>
      <w:marLeft w:val="0"/>
      <w:marRight w:val="0"/>
      <w:marTop w:val="0"/>
      <w:marBottom w:val="0"/>
      <w:divBdr>
        <w:top w:val="none" w:sz="0" w:space="0" w:color="auto"/>
        <w:left w:val="none" w:sz="0" w:space="0" w:color="auto"/>
        <w:bottom w:val="none" w:sz="0" w:space="0" w:color="auto"/>
        <w:right w:val="none" w:sz="0" w:space="0" w:color="auto"/>
      </w:divBdr>
    </w:div>
    <w:div w:id="1040787106">
      <w:bodyDiv w:val="1"/>
      <w:marLeft w:val="0"/>
      <w:marRight w:val="0"/>
      <w:marTop w:val="0"/>
      <w:marBottom w:val="0"/>
      <w:divBdr>
        <w:top w:val="none" w:sz="0" w:space="0" w:color="auto"/>
        <w:left w:val="none" w:sz="0" w:space="0" w:color="auto"/>
        <w:bottom w:val="none" w:sz="0" w:space="0" w:color="auto"/>
        <w:right w:val="none" w:sz="0" w:space="0" w:color="auto"/>
      </w:divBdr>
    </w:div>
    <w:div w:id="1040861573">
      <w:bodyDiv w:val="1"/>
      <w:marLeft w:val="0"/>
      <w:marRight w:val="0"/>
      <w:marTop w:val="0"/>
      <w:marBottom w:val="0"/>
      <w:divBdr>
        <w:top w:val="none" w:sz="0" w:space="0" w:color="auto"/>
        <w:left w:val="none" w:sz="0" w:space="0" w:color="auto"/>
        <w:bottom w:val="none" w:sz="0" w:space="0" w:color="auto"/>
        <w:right w:val="none" w:sz="0" w:space="0" w:color="auto"/>
      </w:divBdr>
    </w:div>
    <w:div w:id="1040938072">
      <w:bodyDiv w:val="1"/>
      <w:marLeft w:val="0"/>
      <w:marRight w:val="0"/>
      <w:marTop w:val="0"/>
      <w:marBottom w:val="0"/>
      <w:divBdr>
        <w:top w:val="none" w:sz="0" w:space="0" w:color="auto"/>
        <w:left w:val="none" w:sz="0" w:space="0" w:color="auto"/>
        <w:bottom w:val="none" w:sz="0" w:space="0" w:color="auto"/>
        <w:right w:val="none" w:sz="0" w:space="0" w:color="auto"/>
      </w:divBdr>
    </w:div>
    <w:div w:id="1041051023">
      <w:bodyDiv w:val="1"/>
      <w:marLeft w:val="0"/>
      <w:marRight w:val="0"/>
      <w:marTop w:val="0"/>
      <w:marBottom w:val="0"/>
      <w:divBdr>
        <w:top w:val="none" w:sz="0" w:space="0" w:color="auto"/>
        <w:left w:val="none" w:sz="0" w:space="0" w:color="auto"/>
        <w:bottom w:val="none" w:sz="0" w:space="0" w:color="auto"/>
        <w:right w:val="none" w:sz="0" w:space="0" w:color="auto"/>
      </w:divBdr>
    </w:div>
    <w:div w:id="1041053519">
      <w:bodyDiv w:val="1"/>
      <w:marLeft w:val="0"/>
      <w:marRight w:val="0"/>
      <w:marTop w:val="0"/>
      <w:marBottom w:val="0"/>
      <w:divBdr>
        <w:top w:val="none" w:sz="0" w:space="0" w:color="auto"/>
        <w:left w:val="none" w:sz="0" w:space="0" w:color="auto"/>
        <w:bottom w:val="none" w:sz="0" w:space="0" w:color="auto"/>
        <w:right w:val="none" w:sz="0" w:space="0" w:color="auto"/>
      </w:divBdr>
    </w:div>
    <w:div w:id="1041124857">
      <w:bodyDiv w:val="1"/>
      <w:marLeft w:val="0"/>
      <w:marRight w:val="0"/>
      <w:marTop w:val="0"/>
      <w:marBottom w:val="0"/>
      <w:divBdr>
        <w:top w:val="none" w:sz="0" w:space="0" w:color="auto"/>
        <w:left w:val="none" w:sz="0" w:space="0" w:color="auto"/>
        <w:bottom w:val="none" w:sz="0" w:space="0" w:color="auto"/>
        <w:right w:val="none" w:sz="0" w:space="0" w:color="auto"/>
      </w:divBdr>
    </w:div>
    <w:div w:id="1041129022">
      <w:bodyDiv w:val="1"/>
      <w:marLeft w:val="0"/>
      <w:marRight w:val="0"/>
      <w:marTop w:val="0"/>
      <w:marBottom w:val="0"/>
      <w:divBdr>
        <w:top w:val="none" w:sz="0" w:space="0" w:color="auto"/>
        <w:left w:val="none" w:sz="0" w:space="0" w:color="auto"/>
        <w:bottom w:val="none" w:sz="0" w:space="0" w:color="auto"/>
        <w:right w:val="none" w:sz="0" w:space="0" w:color="auto"/>
      </w:divBdr>
    </w:div>
    <w:div w:id="1041130900">
      <w:bodyDiv w:val="1"/>
      <w:marLeft w:val="0"/>
      <w:marRight w:val="0"/>
      <w:marTop w:val="0"/>
      <w:marBottom w:val="0"/>
      <w:divBdr>
        <w:top w:val="none" w:sz="0" w:space="0" w:color="auto"/>
        <w:left w:val="none" w:sz="0" w:space="0" w:color="auto"/>
        <w:bottom w:val="none" w:sz="0" w:space="0" w:color="auto"/>
        <w:right w:val="none" w:sz="0" w:space="0" w:color="auto"/>
      </w:divBdr>
    </w:div>
    <w:div w:id="1041176295">
      <w:bodyDiv w:val="1"/>
      <w:marLeft w:val="0"/>
      <w:marRight w:val="0"/>
      <w:marTop w:val="0"/>
      <w:marBottom w:val="0"/>
      <w:divBdr>
        <w:top w:val="none" w:sz="0" w:space="0" w:color="auto"/>
        <w:left w:val="none" w:sz="0" w:space="0" w:color="auto"/>
        <w:bottom w:val="none" w:sz="0" w:space="0" w:color="auto"/>
        <w:right w:val="none" w:sz="0" w:space="0" w:color="auto"/>
      </w:divBdr>
    </w:div>
    <w:div w:id="1041202316">
      <w:bodyDiv w:val="1"/>
      <w:marLeft w:val="0"/>
      <w:marRight w:val="0"/>
      <w:marTop w:val="0"/>
      <w:marBottom w:val="0"/>
      <w:divBdr>
        <w:top w:val="none" w:sz="0" w:space="0" w:color="auto"/>
        <w:left w:val="none" w:sz="0" w:space="0" w:color="auto"/>
        <w:bottom w:val="none" w:sz="0" w:space="0" w:color="auto"/>
        <w:right w:val="none" w:sz="0" w:space="0" w:color="auto"/>
      </w:divBdr>
    </w:div>
    <w:div w:id="1041250767">
      <w:bodyDiv w:val="1"/>
      <w:marLeft w:val="0"/>
      <w:marRight w:val="0"/>
      <w:marTop w:val="0"/>
      <w:marBottom w:val="0"/>
      <w:divBdr>
        <w:top w:val="none" w:sz="0" w:space="0" w:color="auto"/>
        <w:left w:val="none" w:sz="0" w:space="0" w:color="auto"/>
        <w:bottom w:val="none" w:sz="0" w:space="0" w:color="auto"/>
        <w:right w:val="none" w:sz="0" w:space="0" w:color="auto"/>
      </w:divBdr>
    </w:div>
    <w:div w:id="1041320149">
      <w:bodyDiv w:val="1"/>
      <w:marLeft w:val="0"/>
      <w:marRight w:val="0"/>
      <w:marTop w:val="0"/>
      <w:marBottom w:val="0"/>
      <w:divBdr>
        <w:top w:val="none" w:sz="0" w:space="0" w:color="auto"/>
        <w:left w:val="none" w:sz="0" w:space="0" w:color="auto"/>
        <w:bottom w:val="none" w:sz="0" w:space="0" w:color="auto"/>
        <w:right w:val="none" w:sz="0" w:space="0" w:color="auto"/>
      </w:divBdr>
    </w:div>
    <w:div w:id="1041320368">
      <w:bodyDiv w:val="1"/>
      <w:marLeft w:val="0"/>
      <w:marRight w:val="0"/>
      <w:marTop w:val="0"/>
      <w:marBottom w:val="0"/>
      <w:divBdr>
        <w:top w:val="none" w:sz="0" w:space="0" w:color="auto"/>
        <w:left w:val="none" w:sz="0" w:space="0" w:color="auto"/>
        <w:bottom w:val="none" w:sz="0" w:space="0" w:color="auto"/>
        <w:right w:val="none" w:sz="0" w:space="0" w:color="auto"/>
      </w:divBdr>
    </w:div>
    <w:div w:id="1041320964">
      <w:bodyDiv w:val="1"/>
      <w:marLeft w:val="0"/>
      <w:marRight w:val="0"/>
      <w:marTop w:val="0"/>
      <w:marBottom w:val="0"/>
      <w:divBdr>
        <w:top w:val="none" w:sz="0" w:space="0" w:color="auto"/>
        <w:left w:val="none" w:sz="0" w:space="0" w:color="auto"/>
        <w:bottom w:val="none" w:sz="0" w:space="0" w:color="auto"/>
        <w:right w:val="none" w:sz="0" w:space="0" w:color="auto"/>
      </w:divBdr>
    </w:div>
    <w:div w:id="1041323327">
      <w:bodyDiv w:val="1"/>
      <w:marLeft w:val="0"/>
      <w:marRight w:val="0"/>
      <w:marTop w:val="0"/>
      <w:marBottom w:val="0"/>
      <w:divBdr>
        <w:top w:val="none" w:sz="0" w:space="0" w:color="auto"/>
        <w:left w:val="none" w:sz="0" w:space="0" w:color="auto"/>
        <w:bottom w:val="none" w:sz="0" w:space="0" w:color="auto"/>
        <w:right w:val="none" w:sz="0" w:space="0" w:color="auto"/>
      </w:divBdr>
    </w:div>
    <w:div w:id="1041437447">
      <w:bodyDiv w:val="1"/>
      <w:marLeft w:val="0"/>
      <w:marRight w:val="0"/>
      <w:marTop w:val="0"/>
      <w:marBottom w:val="0"/>
      <w:divBdr>
        <w:top w:val="none" w:sz="0" w:space="0" w:color="auto"/>
        <w:left w:val="none" w:sz="0" w:space="0" w:color="auto"/>
        <w:bottom w:val="none" w:sz="0" w:space="0" w:color="auto"/>
        <w:right w:val="none" w:sz="0" w:space="0" w:color="auto"/>
      </w:divBdr>
    </w:div>
    <w:div w:id="1041514066">
      <w:bodyDiv w:val="1"/>
      <w:marLeft w:val="0"/>
      <w:marRight w:val="0"/>
      <w:marTop w:val="0"/>
      <w:marBottom w:val="0"/>
      <w:divBdr>
        <w:top w:val="none" w:sz="0" w:space="0" w:color="auto"/>
        <w:left w:val="none" w:sz="0" w:space="0" w:color="auto"/>
        <w:bottom w:val="none" w:sz="0" w:space="0" w:color="auto"/>
        <w:right w:val="none" w:sz="0" w:space="0" w:color="auto"/>
      </w:divBdr>
    </w:div>
    <w:div w:id="1041591888">
      <w:bodyDiv w:val="1"/>
      <w:marLeft w:val="0"/>
      <w:marRight w:val="0"/>
      <w:marTop w:val="0"/>
      <w:marBottom w:val="0"/>
      <w:divBdr>
        <w:top w:val="none" w:sz="0" w:space="0" w:color="auto"/>
        <w:left w:val="none" w:sz="0" w:space="0" w:color="auto"/>
        <w:bottom w:val="none" w:sz="0" w:space="0" w:color="auto"/>
        <w:right w:val="none" w:sz="0" w:space="0" w:color="auto"/>
      </w:divBdr>
    </w:div>
    <w:div w:id="1041594790">
      <w:bodyDiv w:val="1"/>
      <w:marLeft w:val="0"/>
      <w:marRight w:val="0"/>
      <w:marTop w:val="0"/>
      <w:marBottom w:val="0"/>
      <w:divBdr>
        <w:top w:val="none" w:sz="0" w:space="0" w:color="auto"/>
        <w:left w:val="none" w:sz="0" w:space="0" w:color="auto"/>
        <w:bottom w:val="none" w:sz="0" w:space="0" w:color="auto"/>
        <w:right w:val="none" w:sz="0" w:space="0" w:color="auto"/>
      </w:divBdr>
    </w:div>
    <w:div w:id="1041634488">
      <w:bodyDiv w:val="1"/>
      <w:marLeft w:val="0"/>
      <w:marRight w:val="0"/>
      <w:marTop w:val="0"/>
      <w:marBottom w:val="0"/>
      <w:divBdr>
        <w:top w:val="none" w:sz="0" w:space="0" w:color="auto"/>
        <w:left w:val="none" w:sz="0" w:space="0" w:color="auto"/>
        <w:bottom w:val="none" w:sz="0" w:space="0" w:color="auto"/>
        <w:right w:val="none" w:sz="0" w:space="0" w:color="auto"/>
      </w:divBdr>
    </w:div>
    <w:div w:id="1041781920">
      <w:bodyDiv w:val="1"/>
      <w:marLeft w:val="0"/>
      <w:marRight w:val="0"/>
      <w:marTop w:val="0"/>
      <w:marBottom w:val="0"/>
      <w:divBdr>
        <w:top w:val="none" w:sz="0" w:space="0" w:color="auto"/>
        <w:left w:val="none" w:sz="0" w:space="0" w:color="auto"/>
        <w:bottom w:val="none" w:sz="0" w:space="0" w:color="auto"/>
        <w:right w:val="none" w:sz="0" w:space="0" w:color="auto"/>
      </w:divBdr>
    </w:div>
    <w:div w:id="1041788412">
      <w:bodyDiv w:val="1"/>
      <w:marLeft w:val="0"/>
      <w:marRight w:val="0"/>
      <w:marTop w:val="0"/>
      <w:marBottom w:val="0"/>
      <w:divBdr>
        <w:top w:val="none" w:sz="0" w:space="0" w:color="auto"/>
        <w:left w:val="none" w:sz="0" w:space="0" w:color="auto"/>
        <w:bottom w:val="none" w:sz="0" w:space="0" w:color="auto"/>
        <w:right w:val="none" w:sz="0" w:space="0" w:color="auto"/>
      </w:divBdr>
    </w:div>
    <w:div w:id="1041898029">
      <w:bodyDiv w:val="1"/>
      <w:marLeft w:val="0"/>
      <w:marRight w:val="0"/>
      <w:marTop w:val="0"/>
      <w:marBottom w:val="0"/>
      <w:divBdr>
        <w:top w:val="none" w:sz="0" w:space="0" w:color="auto"/>
        <w:left w:val="none" w:sz="0" w:space="0" w:color="auto"/>
        <w:bottom w:val="none" w:sz="0" w:space="0" w:color="auto"/>
        <w:right w:val="none" w:sz="0" w:space="0" w:color="auto"/>
      </w:divBdr>
    </w:div>
    <w:div w:id="1041975766">
      <w:bodyDiv w:val="1"/>
      <w:marLeft w:val="0"/>
      <w:marRight w:val="0"/>
      <w:marTop w:val="0"/>
      <w:marBottom w:val="0"/>
      <w:divBdr>
        <w:top w:val="none" w:sz="0" w:space="0" w:color="auto"/>
        <w:left w:val="none" w:sz="0" w:space="0" w:color="auto"/>
        <w:bottom w:val="none" w:sz="0" w:space="0" w:color="auto"/>
        <w:right w:val="none" w:sz="0" w:space="0" w:color="auto"/>
      </w:divBdr>
    </w:div>
    <w:div w:id="1042287487">
      <w:bodyDiv w:val="1"/>
      <w:marLeft w:val="0"/>
      <w:marRight w:val="0"/>
      <w:marTop w:val="0"/>
      <w:marBottom w:val="0"/>
      <w:divBdr>
        <w:top w:val="none" w:sz="0" w:space="0" w:color="auto"/>
        <w:left w:val="none" w:sz="0" w:space="0" w:color="auto"/>
        <w:bottom w:val="none" w:sz="0" w:space="0" w:color="auto"/>
        <w:right w:val="none" w:sz="0" w:space="0" w:color="auto"/>
      </w:divBdr>
    </w:div>
    <w:div w:id="1042360510">
      <w:bodyDiv w:val="1"/>
      <w:marLeft w:val="0"/>
      <w:marRight w:val="0"/>
      <w:marTop w:val="0"/>
      <w:marBottom w:val="0"/>
      <w:divBdr>
        <w:top w:val="none" w:sz="0" w:space="0" w:color="auto"/>
        <w:left w:val="none" w:sz="0" w:space="0" w:color="auto"/>
        <w:bottom w:val="none" w:sz="0" w:space="0" w:color="auto"/>
        <w:right w:val="none" w:sz="0" w:space="0" w:color="auto"/>
      </w:divBdr>
    </w:div>
    <w:div w:id="1042554553">
      <w:bodyDiv w:val="1"/>
      <w:marLeft w:val="0"/>
      <w:marRight w:val="0"/>
      <w:marTop w:val="0"/>
      <w:marBottom w:val="0"/>
      <w:divBdr>
        <w:top w:val="none" w:sz="0" w:space="0" w:color="auto"/>
        <w:left w:val="none" w:sz="0" w:space="0" w:color="auto"/>
        <w:bottom w:val="none" w:sz="0" w:space="0" w:color="auto"/>
        <w:right w:val="none" w:sz="0" w:space="0" w:color="auto"/>
      </w:divBdr>
    </w:div>
    <w:div w:id="1042562652">
      <w:bodyDiv w:val="1"/>
      <w:marLeft w:val="0"/>
      <w:marRight w:val="0"/>
      <w:marTop w:val="0"/>
      <w:marBottom w:val="0"/>
      <w:divBdr>
        <w:top w:val="none" w:sz="0" w:space="0" w:color="auto"/>
        <w:left w:val="none" w:sz="0" w:space="0" w:color="auto"/>
        <w:bottom w:val="none" w:sz="0" w:space="0" w:color="auto"/>
        <w:right w:val="none" w:sz="0" w:space="0" w:color="auto"/>
      </w:divBdr>
    </w:div>
    <w:div w:id="1042630805">
      <w:bodyDiv w:val="1"/>
      <w:marLeft w:val="0"/>
      <w:marRight w:val="0"/>
      <w:marTop w:val="0"/>
      <w:marBottom w:val="0"/>
      <w:divBdr>
        <w:top w:val="none" w:sz="0" w:space="0" w:color="auto"/>
        <w:left w:val="none" w:sz="0" w:space="0" w:color="auto"/>
        <w:bottom w:val="none" w:sz="0" w:space="0" w:color="auto"/>
        <w:right w:val="none" w:sz="0" w:space="0" w:color="auto"/>
      </w:divBdr>
    </w:div>
    <w:div w:id="1042636000">
      <w:bodyDiv w:val="1"/>
      <w:marLeft w:val="0"/>
      <w:marRight w:val="0"/>
      <w:marTop w:val="0"/>
      <w:marBottom w:val="0"/>
      <w:divBdr>
        <w:top w:val="none" w:sz="0" w:space="0" w:color="auto"/>
        <w:left w:val="none" w:sz="0" w:space="0" w:color="auto"/>
        <w:bottom w:val="none" w:sz="0" w:space="0" w:color="auto"/>
        <w:right w:val="none" w:sz="0" w:space="0" w:color="auto"/>
      </w:divBdr>
    </w:div>
    <w:div w:id="1042678751">
      <w:bodyDiv w:val="1"/>
      <w:marLeft w:val="0"/>
      <w:marRight w:val="0"/>
      <w:marTop w:val="0"/>
      <w:marBottom w:val="0"/>
      <w:divBdr>
        <w:top w:val="none" w:sz="0" w:space="0" w:color="auto"/>
        <w:left w:val="none" w:sz="0" w:space="0" w:color="auto"/>
        <w:bottom w:val="none" w:sz="0" w:space="0" w:color="auto"/>
        <w:right w:val="none" w:sz="0" w:space="0" w:color="auto"/>
      </w:divBdr>
    </w:div>
    <w:div w:id="1042679422">
      <w:bodyDiv w:val="1"/>
      <w:marLeft w:val="0"/>
      <w:marRight w:val="0"/>
      <w:marTop w:val="0"/>
      <w:marBottom w:val="0"/>
      <w:divBdr>
        <w:top w:val="none" w:sz="0" w:space="0" w:color="auto"/>
        <w:left w:val="none" w:sz="0" w:space="0" w:color="auto"/>
        <w:bottom w:val="none" w:sz="0" w:space="0" w:color="auto"/>
        <w:right w:val="none" w:sz="0" w:space="0" w:color="auto"/>
      </w:divBdr>
    </w:div>
    <w:div w:id="1042679510">
      <w:bodyDiv w:val="1"/>
      <w:marLeft w:val="0"/>
      <w:marRight w:val="0"/>
      <w:marTop w:val="0"/>
      <w:marBottom w:val="0"/>
      <w:divBdr>
        <w:top w:val="none" w:sz="0" w:space="0" w:color="auto"/>
        <w:left w:val="none" w:sz="0" w:space="0" w:color="auto"/>
        <w:bottom w:val="none" w:sz="0" w:space="0" w:color="auto"/>
        <w:right w:val="none" w:sz="0" w:space="0" w:color="auto"/>
      </w:divBdr>
    </w:div>
    <w:div w:id="1042706198">
      <w:bodyDiv w:val="1"/>
      <w:marLeft w:val="0"/>
      <w:marRight w:val="0"/>
      <w:marTop w:val="0"/>
      <w:marBottom w:val="0"/>
      <w:divBdr>
        <w:top w:val="none" w:sz="0" w:space="0" w:color="auto"/>
        <w:left w:val="none" w:sz="0" w:space="0" w:color="auto"/>
        <w:bottom w:val="none" w:sz="0" w:space="0" w:color="auto"/>
        <w:right w:val="none" w:sz="0" w:space="0" w:color="auto"/>
      </w:divBdr>
    </w:div>
    <w:div w:id="1042708437">
      <w:bodyDiv w:val="1"/>
      <w:marLeft w:val="0"/>
      <w:marRight w:val="0"/>
      <w:marTop w:val="0"/>
      <w:marBottom w:val="0"/>
      <w:divBdr>
        <w:top w:val="none" w:sz="0" w:space="0" w:color="auto"/>
        <w:left w:val="none" w:sz="0" w:space="0" w:color="auto"/>
        <w:bottom w:val="none" w:sz="0" w:space="0" w:color="auto"/>
        <w:right w:val="none" w:sz="0" w:space="0" w:color="auto"/>
      </w:divBdr>
    </w:div>
    <w:div w:id="1042710144">
      <w:bodyDiv w:val="1"/>
      <w:marLeft w:val="0"/>
      <w:marRight w:val="0"/>
      <w:marTop w:val="0"/>
      <w:marBottom w:val="0"/>
      <w:divBdr>
        <w:top w:val="none" w:sz="0" w:space="0" w:color="auto"/>
        <w:left w:val="none" w:sz="0" w:space="0" w:color="auto"/>
        <w:bottom w:val="none" w:sz="0" w:space="0" w:color="auto"/>
        <w:right w:val="none" w:sz="0" w:space="0" w:color="auto"/>
      </w:divBdr>
    </w:div>
    <w:div w:id="1042752763">
      <w:bodyDiv w:val="1"/>
      <w:marLeft w:val="0"/>
      <w:marRight w:val="0"/>
      <w:marTop w:val="0"/>
      <w:marBottom w:val="0"/>
      <w:divBdr>
        <w:top w:val="none" w:sz="0" w:space="0" w:color="auto"/>
        <w:left w:val="none" w:sz="0" w:space="0" w:color="auto"/>
        <w:bottom w:val="none" w:sz="0" w:space="0" w:color="auto"/>
        <w:right w:val="none" w:sz="0" w:space="0" w:color="auto"/>
      </w:divBdr>
    </w:div>
    <w:div w:id="1042753410">
      <w:bodyDiv w:val="1"/>
      <w:marLeft w:val="0"/>
      <w:marRight w:val="0"/>
      <w:marTop w:val="0"/>
      <w:marBottom w:val="0"/>
      <w:divBdr>
        <w:top w:val="none" w:sz="0" w:space="0" w:color="auto"/>
        <w:left w:val="none" w:sz="0" w:space="0" w:color="auto"/>
        <w:bottom w:val="none" w:sz="0" w:space="0" w:color="auto"/>
        <w:right w:val="none" w:sz="0" w:space="0" w:color="auto"/>
      </w:divBdr>
    </w:div>
    <w:div w:id="1042941713">
      <w:bodyDiv w:val="1"/>
      <w:marLeft w:val="0"/>
      <w:marRight w:val="0"/>
      <w:marTop w:val="0"/>
      <w:marBottom w:val="0"/>
      <w:divBdr>
        <w:top w:val="none" w:sz="0" w:space="0" w:color="auto"/>
        <w:left w:val="none" w:sz="0" w:space="0" w:color="auto"/>
        <w:bottom w:val="none" w:sz="0" w:space="0" w:color="auto"/>
        <w:right w:val="none" w:sz="0" w:space="0" w:color="auto"/>
      </w:divBdr>
    </w:div>
    <w:div w:id="1043016152">
      <w:bodyDiv w:val="1"/>
      <w:marLeft w:val="0"/>
      <w:marRight w:val="0"/>
      <w:marTop w:val="0"/>
      <w:marBottom w:val="0"/>
      <w:divBdr>
        <w:top w:val="none" w:sz="0" w:space="0" w:color="auto"/>
        <w:left w:val="none" w:sz="0" w:space="0" w:color="auto"/>
        <w:bottom w:val="none" w:sz="0" w:space="0" w:color="auto"/>
        <w:right w:val="none" w:sz="0" w:space="0" w:color="auto"/>
      </w:divBdr>
    </w:div>
    <w:div w:id="1043167574">
      <w:bodyDiv w:val="1"/>
      <w:marLeft w:val="0"/>
      <w:marRight w:val="0"/>
      <w:marTop w:val="0"/>
      <w:marBottom w:val="0"/>
      <w:divBdr>
        <w:top w:val="none" w:sz="0" w:space="0" w:color="auto"/>
        <w:left w:val="none" w:sz="0" w:space="0" w:color="auto"/>
        <w:bottom w:val="none" w:sz="0" w:space="0" w:color="auto"/>
        <w:right w:val="none" w:sz="0" w:space="0" w:color="auto"/>
      </w:divBdr>
    </w:div>
    <w:div w:id="1043216325">
      <w:bodyDiv w:val="1"/>
      <w:marLeft w:val="0"/>
      <w:marRight w:val="0"/>
      <w:marTop w:val="0"/>
      <w:marBottom w:val="0"/>
      <w:divBdr>
        <w:top w:val="none" w:sz="0" w:space="0" w:color="auto"/>
        <w:left w:val="none" w:sz="0" w:space="0" w:color="auto"/>
        <w:bottom w:val="none" w:sz="0" w:space="0" w:color="auto"/>
        <w:right w:val="none" w:sz="0" w:space="0" w:color="auto"/>
      </w:divBdr>
    </w:div>
    <w:div w:id="1043403255">
      <w:bodyDiv w:val="1"/>
      <w:marLeft w:val="0"/>
      <w:marRight w:val="0"/>
      <w:marTop w:val="0"/>
      <w:marBottom w:val="0"/>
      <w:divBdr>
        <w:top w:val="none" w:sz="0" w:space="0" w:color="auto"/>
        <w:left w:val="none" w:sz="0" w:space="0" w:color="auto"/>
        <w:bottom w:val="none" w:sz="0" w:space="0" w:color="auto"/>
        <w:right w:val="none" w:sz="0" w:space="0" w:color="auto"/>
      </w:divBdr>
    </w:div>
    <w:div w:id="1043404709">
      <w:bodyDiv w:val="1"/>
      <w:marLeft w:val="0"/>
      <w:marRight w:val="0"/>
      <w:marTop w:val="0"/>
      <w:marBottom w:val="0"/>
      <w:divBdr>
        <w:top w:val="none" w:sz="0" w:space="0" w:color="auto"/>
        <w:left w:val="none" w:sz="0" w:space="0" w:color="auto"/>
        <w:bottom w:val="none" w:sz="0" w:space="0" w:color="auto"/>
        <w:right w:val="none" w:sz="0" w:space="0" w:color="auto"/>
      </w:divBdr>
    </w:div>
    <w:div w:id="1043562013">
      <w:bodyDiv w:val="1"/>
      <w:marLeft w:val="0"/>
      <w:marRight w:val="0"/>
      <w:marTop w:val="0"/>
      <w:marBottom w:val="0"/>
      <w:divBdr>
        <w:top w:val="none" w:sz="0" w:space="0" w:color="auto"/>
        <w:left w:val="none" w:sz="0" w:space="0" w:color="auto"/>
        <w:bottom w:val="none" w:sz="0" w:space="0" w:color="auto"/>
        <w:right w:val="none" w:sz="0" w:space="0" w:color="auto"/>
      </w:divBdr>
    </w:div>
    <w:div w:id="1043670387">
      <w:bodyDiv w:val="1"/>
      <w:marLeft w:val="0"/>
      <w:marRight w:val="0"/>
      <w:marTop w:val="0"/>
      <w:marBottom w:val="0"/>
      <w:divBdr>
        <w:top w:val="none" w:sz="0" w:space="0" w:color="auto"/>
        <w:left w:val="none" w:sz="0" w:space="0" w:color="auto"/>
        <w:bottom w:val="none" w:sz="0" w:space="0" w:color="auto"/>
        <w:right w:val="none" w:sz="0" w:space="0" w:color="auto"/>
      </w:divBdr>
    </w:div>
    <w:div w:id="1043673537">
      <w:bodyDiv w:val="1"/>
      <w:marLeft w:val="0"/>
      <w:marRight w:val="0"/>
      <w:marTop w:val="0"/>
      <w:marBottom w:val="0"/>
      <w:divBdr>
        <w:top w:val="none" w:sz="0" w:space="0" w:color="auto"/>
        <w:left w:val="none" w:sz="0" w:space="0" w:color="auto"/>
        <w:bottom w:val="none" w:sz="0" w:space="0" w:color="auto"/>
        <w:right w:val="none" w:sz="0" w:space="0" w:color="auto"/>
      </w:divBdr>
    </w:div>
    <w:div w:id="1043821175">
      <w:bodyDiv w:val="1"/>
      <w:marLeft w:val="0"/>
      <w:marRight w:val="0"/>
      <w:marTop w:val="0"/>
      <w:marBottom w:val="0"/>
      <w:divBdr>
        <w:top w:val="none" w:sz="0" w:space="0" w:color="auto"/>
        <w:left w:val="none" w:sz="0" w:space="0" w:color="auto"/>
        <w:bottom w:val="none" w:sz="0" w:space="0" w:color="auto"/>
        <w:right w:val="none" w:sz="0" w:space="0" w:color="auto"/>
      </w:divBdr>
    </w:div>
    <w:div w:id="1043864897">
      <w:bodyDiv w:val="1"/>
      <w:marLeft w:val="0"/>
      <w:marRight w:val="0"/>
      <w:marTop w:val="0"/>
      <w:marBottom w:val="0"/>
      <w:divBdr>
        <w:top w:val="none" w:sz="0" w:space="0" w:color="auto"/>
        <w:left w:val="none" w:sz="0" w:space="0" w:color="auto"/>
        <w:bottom w:val="none" w:sz="0" w:space="0" w:color="auto"/>
        <w:right w:val="none" w:sz="0" w:space="0" w:color="auto"/>
      </w:divBdr>
    </w:div>
    <w:div w:id="1043866530">
      <w:bodyDiv w:val="1"/>
      <w:marLeft w:val="0"/>
      <w:marRight w:val="0"/>
      <w:marTop w:val="0"/>
      <w:marBottom w:val="0"/>
      <w:divBdr>
        <w:top w:val="none" w:sz="0" w:space="0" w:color="auto"/>
        <w:left w:val="none" w:sz="0" w:space="0" w:color="auto"/>
        <w:bottom w:val="none" w:sz="0" w:space="0" w:color="auto"/>
        <w:right w:val="none" w:sz="0" w:space="0" w:color="auto"/>
      </w:divBdr>
    </w:div>
    <w:div w:id="1043870590">
      <w:bodyDiv w:val="1"/>
      <w:marLeft w:val="0"/>
      <w:marRight w:val="0"/>
      <w:marTop w:val="0"/>
      <w:marBottom w:val="0"/>
      <w:divBdr>
        <w:top w:val="none" w:sz="0" w:space="0" w:color="auto"/>
        <w:left w:val="none" w:sz="0" w:space="0" w:color="auto"/>
        <w:bottom w:val="none" w:sz="0" w:space="0" w:color="auto"/>
        <w:right w:val="none" w:sz="0" w:space="0" w:color="auto"/>
      </w:divBdr>
    </w:div>
    <w:div w:id="1044211505">
      <w:bodyDiv w:val="1"/>
      <w:marLeft w:val="0"/>
      <w:marRight w:val="0"/>
      <w:marTop w:val="0"/>
      <w:marBottom w:val="0"/>
      <w:divBdr>
        <w:top w:val="none" w:sz="0" w:space="0" w:color="auto"/>
        <w:left w:val="none" w:sz="0" w:space="0" w:color="auto"/>
        <w:bottom w:val="none" w:sz="0" w:space="0" w:color="auto"/>
        <w:right w:val="none" w:sz="0" w:space="0" w:color="auto"/>
      </w:divBdr>
    </w:div>
    <w:div w:id="1044252355">
      <w:bodyDiv w:val="1"/>
      <w:marLeft w:val="0"/>
      <w:marRight w:val="0"/>
      <w:marTop w:val="0"/>
      <w:marBottom w:val="0"/>
      <w:divBdr>
        <w:top w:val="none" w:sz="0" w:space="0" w:color="auto"/>
        <w:left w:val="none" w:sz="0" w:space="0" w:color="auto"/>
        <w:bottom w:val="none" w:sz="0" w:space="0" w:color="auto"/>
        <w:right w:val="none" w:sz="0" w:space="0" w:color="auto"/>
      </w:divBdr>
    </w:div>
    <w:div w:id="1044407054">
      <w:bodyDiv w:val="1"/>
      <w:marLeft w:val="0"/>
      <w:marRight w:val="0"/>
      <w:marTop w:val="0"/>
      <w:marBottom w:val="0"/>
      <w:divBdr>
        <w:top w:val="none" w:sz="0" w:space="0" w:color="auto"/>
        <w:left w:val="none" w:sz="0" w:space="0" w:color="auto"/>
        <w:bottom w:val="none" w:sz="0" w:space="0" w:color="auto"/>
        <w:right w:val="none" w:sz="0" w:space="0" w:color="auto"/>
      </w:divBdr>
    </w:div>
    <w:div w:id="1044451547">
      <w:bodyDiv w:val="1"/>
      <w:marLeft w:val="0"/>
      <w:marRight w:val="0"/>
      <w:marTop w:val="0"/>
      <w:marBottom w:val="0"/>
      <w:divBdr>
        <w:top w:val="none" w:sz="0" w:space="0" w:color="auto"/>
        <w:left w:val="none" w:sz="0" w:space="0" w:color="auto"/>
        <w:bottom w:val="none" w:sz="0" w:space="0" w:color="auto"/>
        <w:right w:val="none" w:sz="0" w:space="0" w:color="auto"/>
      </w:divBdr>
    </w:div>
    <w:div w:id="1044452171">
      <w:bodyDiv w:val="1"/>
      <w:marLeft w:val="0"/>
      <w:marRight w:val="0"/>
      <w:marTop w:val="0"/>
      <w:marBottom w:val="0"/>
      <w:divBdr>
        <w:top w:val="none" w:sz="0" w:space="0" w:color="auto"/>
        <w:left w:val="none" w:sz="0" w:space="0" w:color="auto"/>
        <w:bottom w:val="none" w:sz="0" w:space="0" w:color="auto"/>
        <w:right w:val="none" w:sz="0" w:space="0" w:color="auto"/>
      </w:divBdr>
    </w:div>
    <w:div w:id="1044669566">
      <w:bodyDiv w:val="1"/>
      <w:marLeft w:val="0"/>
      <w:marRight w:val="0"/>
      <w:marTop w:val="0"/>
      <w:marBottom w:val="0"/>
      <w:divBdr>
        <w:top w:val="none" w:sz="0" w:space="0" w:color="auto"/>
        <w:left w:val="none" w:sz="0" w:space="0" w:color="auto"/>
        <w:bottom w:val="none" w:sz="0" w:space="0" w:color="auto"/>
        <w:right w:val="none" w:sz="0" w:space="0" w:color="auto"/>
      </w:divBdr>
    </w:div>
    <w:div w:id="1044674498">
      <w:bodyDiv w:val="1"/>
      <w:marLeft w:val="0"/>
      <w:marRight w:val="0"/>
      <w:marTop w:val="0"/>
      <w:marBottom w:val="0"/>
      <w:divBdr>
        <w:top w:val="none" w:sz="0" w:space="0" w:color="auto"/>
        <w:left w:val="none" w:sz="0" w:space="0" w:color="auto"/>
        <w:bottom w:val="none" w:sz="0" w:space="0" w:color="auto"/>
        <w:right w:val="none" w:sz="0" w:space="0" w:color="auto"/>
      </w:divBdr>
    </w:div>
    <w:div w:id="1044716369">
      <w:bodyDiv w:val="1"/>
      <w:marLeft w:val="0"/>
      <w:marRight w:val="0"/>
      <w:marTop w:val="0"/>
      <w:marBottom w:val="0"/>
      <w:divBdr>
        <w:top w:val="none" w:sz="0" w:space="0" w:color="auto"/>
        <w:left w:val="none" w:sz="0" w:space="0" w:color="auto"/>
        <w:bottom w:val="none" w:sz="0" w:space="0" w:color="auto"/>
        <w:right w:val="none" w:sz="0" w:space="0" w:color="auto"/>
      </w:divBdr>
    </w:div>
    <w:div w:id="1044717570">
      <w:bodyDiv w:val="1"/>
      <w:marLeft w:val="0"/>
      <w:marRight w:val="0"/>
      <w:marTop w:val="0"/>
      <w:marBottom w:val="0"/>
      <w:divBdr>
        <w:top w:val="none" w:sz="0" w:space="0" w:color="auto"/>
        <w:left w:val="none" w:sz="0" w:space="0" w:color="auto"/>
        <w:bottom w:val="none" w:sz="0" w:space="0" w:color="auto"/>
        <w:right w:val="none" w:sz="0" w:space="0" w:color="auto"/>
      </w:divBdr>
    </w:div>
    <w:div w:id="1044788221">
      <w:bodyDiv w:val="1"/>
      <w:marLeft w:val="0"/>
      <w:marRight w:val="0"/>
      <w:marTop w:val="0"/>
      <w:marBottom w:val="0"/>
      <w:divBdr>
        <w:top w:val="none" w:sz="0" w:space="0" w:color="auto"/>
        <w:left w:val="none" w:sz="0" w:space="0" w:color="auto"/>
        <w:bottom w:val="none" w:sz="0" w:space="0" w:color="auto"/>
        <w:right w:val="none" w:sz="0" w:space="0" w:color="auto"/>
      </w:divBdr>
    </w:div>
    <w:div w:id="1044790551">
      <w:bodyDiv w:val="1"/>
      <w:marLeft w:val="0"/>
      <w:marRight w:val="0"/>
      <w:marTop w:val="0"/>
      <w:marBottom w:val="0"/>
      <w:divBdr>
        <w:top w:val="none" w:sz="0" w:space="0" w:color="auto"/>
        <w:left w:val="none" w:sz="0" w:space="0" w:color="auto"/>
        <w:bottom w:val="none" w:sz="0" w:space="0" w:color="auto"/>
        <w:right w:val="none" w:sz="0" w:space="0" w:color="auto"/>
      </w:divBdr>
    </w:div>
    <w:div w:id="1044791636">
      <w:bodyDiv w:val="1"/>
      <w:marLeft w:val="0"/>
      <w:marRight w:val="0"/>
      <w:marTop w:val="0"/>
      <w:marBottom w:val="0"/>
      <w:divBdr>
        <w:top w:val="none" w:sz="0" w:space="0" w:color="auto"/>
        <w:left w:val="none" w:sz="0" w:space="0" w:color="auto"/>
        <w:bottom w:val="none" w:sz="0" w:space="0" w:color="auto"/>
        <w:right w:val="none" w:sz="0" w:space="0" w:color="auto"/>
      </w:divBdr>
    </w:div>
    <w:div w:id="1044795157">
      <w:bodyDiv w:val="1"/>
      <w:marLeft w:val="0"/>
      <w:marRight w:val="0"/>
      <w:marTop w:val="0"/>
      <w:marBottom w:val="0"/>
      <w:divBdr>
        <w:top w:val="none" w:sz="0" w:space="0" w:color="auto"/>
        <w:left w:val="none" w:sz="0" w:space="0" w:color="auto"/>
        <w:bottom w:val="none" w:sz="0" w:space="0" w:color="auto"/>
        <w:right w:val="none" w:sz="0" w:space="0" w:color="auto"/>
      </w:divBdr>
    </w:div>
    <w:div w:id="1044797073">
      <w:bodyDiv w:val="1"/>
      <w:marLeft w:val="0"/>
      <w:marRight w:val="0"/>
      <w:marTop w:val="0"/>
      <w:marBottom w:val="0"/>
      <w:divBdr>
        <w:top w:val="none" w:sz="0" w:space="0" w:color="auto"/>
        <w:left w:val="none" w:sz="0" w:space="0" w:color="auto"/>
        <w:bottom w:val="none" w:sz="0" w:space="0" w:color="auto"/>
        <w:right w:val="none" w:sz="0" w:space="0" w:color="auto"/>
      </w:divBdr>
    </w:div>
    <w:div w:id="1044867922">
      <w:bodyDiv w:val="1"/>
      <w:marLeft w:val="0"/>
      <w:marRight w:val="0"/>
      <w:marTop w:val="0"/>
      <w:marBottom w:val="0"/>
      <w:divBdr>
        <w:top w:val="none" w:sz="0" w:space="0" w:color="auto"/>
        <w:left w:val="none" w:sz="0" w:space="0" w:color="auto"/>
        <w:bottom w:val="none" w:sz="0" w:space="0" w:color="auto"/>
        <w:right w:val="none" w:sz="0" w:space="0" w:color="auto"/>
      </w:divBdr>
    </w:div>
    <w:div w:id="1044989160">
      <w:bodyDiv w:val="1"/>
      <w:marLeft w:val="0"/>
      <w:marRight w:val="0"/>
      <w:marTop w:val="0"/>
      <w:marBottom w:val="0"/>
      <w:divBdr>
        <w:top w:val="none" w:sz="0" w:space="0" w:color="auto"/>
        <w:left w:val="none" w:sz="0" w:space="0" w:color="auto"/>
        <w:bottom w:val="none" w:sz="0" w:space="0" w:color="auto"/>
        <w:right w:val="none" w:sz="0" w:space="0" w:color="auto"/>
      </w:divBdr>
    </w:div>
    <w:div w:id="1045132462">
      <w:bodyDiv w:val="1"/>
      <w:marLeft w:val="0"/>
      <w:marRight w:val="0"/>
      <w:marTop w:val="0"/>
      <w:marBottom w:val="0"/>
      <w:divBdr>
        <w:top w:val="none" w:sz="0" w:space="0" w:color="auto"/>
        <w:left w:val="none" w:sz="0" w:space="0" w:color="auto"/>
        <w:bottom w:val="none" w:sz="0" w:space="0" w:color="auto"/>
        <w:right w:val="none" w:sz="0" w:space="0" w:color="auto"/>
      </w:divBdr>
    </w:div>
    <w:div w:id="1045182645">
      <w:bodyDiv w:val="1"/>
      <w:marLeft w:val="0"/>
      <w:marRight w:val="0"/>
      <w:marTop w:val="0"/>
      <w:marBottom w:val="0"/>
      <w:divBdr>
        <w:top w:val="none" w:sz="0" w:space="0" w:color="auto"/>
        <w:left w:val="none" w:sz="0" w:space="0" w:color="auto"/>
        <w:bottom w:val="none" w:sz="0" w:space="0" w:color="auto"/>
        <w:right w:val="none" w:sz="0" w:space="0" w:color="auto"/>
      </w:divBdr>
    </w:div>
    <w:div w:id="1045258609">
      <w:bodyDiv w:val="1"/>
      <w:marLeft w:val="0"/>
      <w:marRight w:val="0"/>
      <w:marTop w:val="0"/>
      <w:marBottom w:val="0"/>
      <w:divBdr>
        <w:top w:val="none" w:sz="0" w:space="0" w:color="auto"/>
        <w:left w:val="none" w:sz="0" w:space="0" w:color="auto"/>
        <w:bottom w:val="none" w:sz="0" w:space="0" w:color="auto"/>
        <w:right w:val="none" w:sz="0" w:space="0" w:color="auto"/>
      </w:divBdr>
    </w:div>
    <w:div w:id="1045299274">
      <w:bodyDiv w:val="1"/>
      <w:marLeft w:val="0"/>
      <w:marRight w:val="0"/>
      <w:marTop w:val="0"/>
      <w:marBottom w:val="0"/>
      <w:divBdr>
        <w:top w:val="none" w:sz="0" w:space="0" w:color="auto"/>
        <w:left w:val="none" w:sz="0" w:space="0" w:color="auto"/>
        <w:bottom w:val="none" w:sz="0" w:space="0" w:color="auto"/>
        <w:right w:val="none" w:sz="0" w:space="0" w:color="auto"/>
      </w:divBdr>
    </w:div>
    <w:div w:id="1045326444">
      <w:bodyDiv w:val="1"/>
      <w:marLeft w:val="0"/>
      <w:marRight w:val="0"/>
      <w:marTop w:val="0"/>
      <w:marBottom w:val="0"/>
      <w:divBdr>
        <w:top w:val="none" w:sz="0" w:space="0" w:color="auto"/>
        <w:left w:val="none" w:sz="0" w:space="0" w:color="auto"/>
        <w:bottom w:val="none" w:sz="0" w:space="0" w:color="auto"/>
        <w:right w:val="none" w:sz="0" w:space="0" w:color="auto"/>
      </w:divBdr>
    </w:div>
    <w:div w:id="1045376583">
      <w:bodyDiv w:val="1"/>
      <w:marLeft w:val="0"/>
      <w:marRight w:val="0"/>
      <w:marTop w:val="0"/>
      <w:marBottom w:val="0"/>
      <w:divBdr>
        <w:top w:val="none" w:sz="0" w:space="0" w:color="auto"/>
        <w:left w:val="none" w:sz="0" w:space="0" w:color="auto"/>
        <w:bottom w:val="none" w:sz="0" w:space="0" w:color="auto"/>
        <w:right w:val="none" w:sz="0" w:space="0" w:color="auto"/>
      </w:divBdr>
    </w:div>
    <w:div w:id="1045519318">
      <w:bodyDiv w:val="1"/>
      <w:marLeft w:val="0"/>
      <w:marRight w:val="0"/>
      <w:marTop w:val="0"/>
      <w:marBottom w:val="0"/>
      <w:divBdr>
        <w:top w:val="none" w:sz="0" w:space="0" w:color="auto"/>
        <w:left w:val="none" w:sz="0" w:space="0" w:color="auto"/>
        <w:bottom w:val="none" w:sz="0" w:space="0" w:color="auto"/>
        <w:right w:val="none" w:sz="0" w:space="0" w:color="auto"/>
      </w:divBdr>
    </w:div>
    <w:div w:id="1045521946">
      <w:bodyDiv w:val="1"/>
      <w:marLeft w:val="0"/>
      <w:marRight w:val="0"/>
      <w:marTop w:val="0"/>
      <w:marBottom w:val="0"/>
      <w:divBdr>
        <w:top w:val="none" w:sz="0" w:space="0" w:color="auto"/>
        <w:left w:val="none" w:sz="0" w:space="0" w:color="auto"/>
        <w:bottom w:val="none" w:sz="0" w:space="0" w:color="auto"/>
        <w:right w:val="none" w:sz="0" w:space="0" w:color="auto"/>
      </w:divBdr>
    </w:div>
    <w:div w:id="1045719002">
      <w:bodyDiv w:val="1"/>
      <w:marLeft w:val="0"/>
      <w:marRight w:val="0"/>
      <w:marTop w:val="0"/>
      <w:marBottom w:val="0"/>
      <w:divBdr>
        <w:top w:val="none" w:sz="0" w:space="0" w:color="auto"/>
        <w:left w:val="none" w:sz="0" w:space="0" w:color="auto"/>
        <w:bottom w:val="none" w:sz="0" w:space="0" w:color="auto"/>
        <w:right w:val="none" w:sz="0" w:space="0" w:color="auto"/>
      </w:divBdr>
    </w:div>
    <w:div w:id="1045719352">
      <w:bodyDiv w:val="1"/>
      <w:marLeft w:val="0"/>
      <w:marRight w:val="0"/>
      <w:marTop w:val="0"/>
      <w:marBottom w:val="0"/>
      <w:divBdr>
        <w:top w:val="none" w:sz="0" w:space="0" w:color="auto"/>
        <w:left w:val="none" w:sz="0" w:space="0" w:color="auto"/>
        <w:bottom w:val="none" w:sz="0" w:space="0" w:color="auto"/>
        <w:right w:val="none" w:sz="0" w:space="0" w:color="auto"/>
      </w:divBdr>
    </w:div>
    <w:div w:id="1045907115">
      <w:bodyDiv w:val="1"/>
      <w:marLeft w:val="0"/>
      <w:marRight w:val="0"/>
      <w:marTop w:val="0"/>
      <w:marBottom w:val="0"/>
      <w:divBdr>
        <w:top w:val="none" w:sz="0" w:space="0" w:color="auto"/>
        <w:left w:val="none" w:sz="0" w:space="0" w:color="auto"/>
        <w:bottom w:val="none" w:sz="0" w:space="0" w:color="auto"/>
        <w:right w:val="none" w:sz="0" w:space="0" w:color="auto"/>
      </w:divBdr>
    </w:div>
    <w:div w:id="1045912596">
      <w:bodyDiv w:val="1"/>
      <w:marLeft w:val="0"/>
      <w:marRight w:val="0"/>
      <w:marTop w:val="0"/>
      <w:marBottom w:val="0"/>
      <w:divBdr>
        <w:top w:val="none" w:sz="0" w:space="0" w:color="auto"/>
        <w:left w:val="none" w:sz="0" w:space="0" w:color="auto"/>
        <w:bottom w:val="none" w:sz="0" w:space="0" w:color="auto"/>
        <w:right w:val="none" w:sz="0" w:space="0" w:color="auto"/>
      </w:divBdr>
    </w:div>
    <w:div w:id="1045985241">
      <w:bodyDiv w:val="1"/>
      <w:marLeft w:val="0"/>
      <w:marRight w:val="0"/>
      <w:marTop w:val="0"/>
      <w:marBottom w:val="0"/>
      <w:divBdr>
        <w:top w:val="none" w:sz="0" w:space="0" w:color="auto"/>
        <w:left w:val="none" w:sz="0" w:space="0" w:color="auto"/>
        <w:bottom w:val="none" w:sz="0" w:space="0" w:color="auto"/>
        <w:right w:val="none" w:sz="0" w:space="0" w:color="auto"/>
      </w:divBdr>
    </w:div>
    <w:div w:id="1046098896">
      <w:bodyDiv w:val="1"/>
      <w:marLeft w:val="0"/>
      <w:marRight w:val="0"/>
      <w:marTop w:val="0"/>
      <w:marBottom w:val="0"/>
      <w:divBdr>
        <w:top w:val="none" w:sz="0" w:space="0" w:color="auto"/>
        <w:left w:val="none" w:sz="0" w:space="0" w:color="auto"/>
        <w:bottom w:val="none" w:sz="0" w:space="0" w:color="auto"/>
        <w:right w:val="none" w:sz="0" w:space="0" w:color="auto"/>
      </w:divBdr>
    </w:div>
    <w:div w:id="1046178856">
      <w:bodyDiv w:val="1"/>
      <w:marLeft w:val="0"/>
      <w:marRight w:val="0"/>
      <w:marTop w:val="0"/>
      <w:marBottom w:val="0"/>
      <w:divBdr>
        <w:top w:val="none" w:sz="0" w:space="0" w:color="auto"/>
        <w:left w:val="none" w:sz="0" w:space="0" w:color="auto"/>
        <w:bottom w:val="none" w:sz="0" w:space="0" w:color="auto"/>
        <w:right w:val="none" w:sz="0" w:space="0" w:color="auto"/>
      </w:divBdr>
    </w:div>
    <w:div w:id="1046216856">
      <w:bodyDiv w:val="1"/>
      <w:marLeft w:val="0"/>
      <w:marRight w:val="0"/>
      <w:marTop w:val="0"/>
      <w:marBottom w:val="0"/>
      <w:divBdr>
        <w:top w:val="none" w:sz="0" w:space="0" w:color="auto"/>
        <w:left w:val="none" w:sz="0" w:space="0" w:color="auto"/>
        <w:bottom w:val="none" w:sz="0" w:space="0" w:color="auto"/>
        <w:right w:val="none" w:sz="0" w:space="0" w:color="auto"/>
      </w:divBdr>
    </w:div>
    <w:div w:id="1046249047">
      <w:bodyDiv w:val="1"/>
      <w:marLeft w:val="0"/>
      <w:marRight w:val="0"/>
      <w:marTop w:val="0"/>
      <w:marBottom w:val="0"/>
      <w:divBdr>
        <w:top w:val="none" w:sz="0" w:space="0" w:color="auto"/>
        <w:left w:val="none" w:sz="0" w:space="0" w:color="auto"/>
        <w:bottom w:val="none" w:sz="0" w:space="0" w:color="auto"/>
        <w:right w:val="none" w:sz="0" w:space="0" w:color="auto"/>
      </w:divBdr>
    </w:div>
    <w:div w:id="1046293638">
      <w:bodyDiv w:val="1"/>
      <w:marLeft w:val="0"/>
      <w:marRight w:val="0"/>
      <w:marTop w:val="0"/>
      <w:marBottom w:val="0"/>
      <w:divBdr>
        <w:top w:val="none" w:sz="0" w:space="0" w:color="auto"/>
        <w:left w:val="none" w:sz="0" w:space="0" w:color="auto"/>
        <w:bottom w:val="none" w:sz="0" w:space="0" w:color="auto"/>
        <w:right w:val="none" w:sz="0" w:space="0" w:color="auto"/>
      </w:divBdr>
    </w:div>
    <w:div w:id="1046297920">
      <w:bodyDiv w:val="1"/>
      <w:marLeft w:val="0"/>
      <w:marRight w:val="0"/>
      <w:marTop w:val="0"/>
      <w:marBottom w:val="0"/>
      <w:divBdr>
        <w:top w:val="none" w:sz="0" w:space="0" w:color="auto"/>
        <w:left w:val="none" w:sz="0" w:space="0" w:color="auto"/>
        <w:bottom w:val="none" w:sz="0" w:space="0" w:color="auto"/>
        <w:right w:val="none" w:sz="0" w:space="0" w:color="auto"/>
      </w:divBdr>
    </w:div>
    <w:div w:id="1046562844">
      <w:bodyDiv w:val="1"/>
      <w:marLeft w:val="0"/>
      <w:marRight w:val="0"/>
      <w:marTop w:val="0"/>
      <w:marBottom w:val="0"/>
      <w:divBdr>
        <w:top w:val="none" w:sz="0" w:space="0" w:color="auto"/>
        <w:left w:val="none" w:sz="0" w:space="0" w:color="auto"/>
        <w:bottom w:val="none" w:sz="0" w:space="0" w:color="auto"/>
        <w:right w:val="none" w:sz="0" w:space="0" w:color="auto"/>
      </w:divBdr>
    </w:div>
    <w:div w:id="1046638864">
      <w:bodyDiv w:val="1"/>
      <w:marLeft w:val="0"/>
      <w:marRight w:val="0"/>
      <w:marTop w:val="0"/>
      <w:marBottom w:val="0"/>
      <w:divBdr>
        <w:top w:val="none" w:sz="0" w:space="0" w:color="auto"/>
        <w:left w:val="none" w:sz="0" w:space="0" w:color="auto"/>
        <w:bottom w:val="none" w:sz="0" w:space="0" w:color="auto"/>
        <w:right w:val="none" w:sz="0" w:space="0" w:color="auto"/>
      </w:divBdr>
    </w:div>
    <w:div w:id="1046756627">
      <w:bodyDiv w:val="1"/>
      <w:marLeft w:val="0"/>
      <w:marRight w:val="0"/>
      <w:marTop w:val="0"/>
      <w:marBottom w:val="0"/>
      <w:divBdr>
        <w:top w:val="none" w:sz="0" w:space="0" w:color="auto"/>
        <w:left w:val="none" w:sz="0" w:space="0" w:color="auto"/>
        <w:bottom w:val="none" w:sz="0" w:space="0" w:color="auto"/>
        <w:right w:val="none" w:sz="0" w:space="0" w:color="auto"/>
      </w:divBdr>
    </w:div>
    <w:div w:id="1046757388">
      <w:bodyDiv w:val="1"/>
      <w:marLeft w:val="0"/>
      <w:marRight w:val="0"/>
      <w:marTop w:val="0"/>
      <w:marBottom w:val="0"/>
      <w:divBdr>
        <w:top w:val="none" w:sz="0" w:space="0" w:color="auto"/>
        <w:left w:val="none" w:sz="0" w:space="0" w:color="auto"/>
        <w:bottom w:val="none" w:sz="0" w:space="0" w:color="auto"/>
        <w:right w:val="none" w:sz="0" w:space="0" w:color="auto"/>
      </w:divBdr>
    </w:div>
    <w:div w:id="1046831231">
      <w:bodyDiv w:val="1"/>
      <w:marLeft w:val="0"/>
      <w:marRight w:val="0"/>
      <w:marTop w:val="0"/>
      <w:marBottom w:val="0"/>
      <w:divBdr>
        <w:top w:val="none" w:sz="0" w:space="0" w:color="auto"/>
        <w:left w:val="none" w:sz="0" w:space="0" w:color="auto"/>
        <w:bottom w:val="none" w:sz="0" w:space="0" w:color="auto"/>
        <w:right w:val="none" w:sz="0" w:space="0" w:color="auto"/>
      </w:divBdr>
    </w:div>
    <w:div w:id="1046953498">
      <w:bodyDiv w:val="1"/>
      <w:marLeft w:val="0"/>
      <w:marRight w:val="0"/>
      <w:marTop w:val="0"/>
      <w:marBottom w:val="0"/>
      <w:divBdr>
        <w:top w:val="none" w:sz="0" w:space="0" w:color="auto"/>
        <w:left w:val="none" w:sz="0" w:space="0" w:color="auto"/>
        <w:bottom w:val="none" w:sz="0" w:space="0" w:color="auto"/>
        <w:right w:val="none" w:sz="0" w:space="0" w:color="auto"/>
      </w:divBdr>
    </w:div>
    <w:div w:id="1047071524">
      <w:bodyDiv w:val="1"/>
      <w:marLeft w:val="0"/>
      <w:marRight w:val="0"/>
      <w:marTop w:val="0"/>
      <w:marBottom w:val="0"/>
      <w:divBdr>
        <w:top w:val="none" w:sz="0" w:space="0" w:color="auto"/>
        <w:left w:val="none" w:sz="0" w:space="0" w:color="auto"/>
        <w:bottom w:val="none" w:sz="0" w:space="0" w:color="auto"/>
        <w:right w:val="none" w:sz="0" w:space="0" w:color="auto"/>
      </w:divBdr>
    </w:div>
    <w:div w:id="1047337078">
      <w:bodyDiv w:val="1"/>
      <w:marLeft w:val="0"/>
      <w:marRight w:val="0"/>
      <w:marTop w:val="0"/>
      <w:marBottom w:val="0"/>
      <w:divBdr>
        <w:top w:val="none" w:sz="0" w:space="0" w:color="auto"/>
        <w:left w:val="none" w:sz="0" w:space="0" w:color="auto"/>
        <w:bottom w:val="none" w:sz="0" w:space="0" w:color="auto"/>
        <w:right w:val="none" w:sz="0" w:space="0" w:color="auto"/>
      </w:divBdr>
    </w:div>
    <w:div w:id="1047486078">
      <w:bodyDiv w:val="1"/>
      <w:marLeft w:val="0"/>
      <w:marRight w:val="0"/>
      <w:marTop w:val="0"/>
      <w:marBottom w:val="0"/>
      <w:divBdr>
        <w:top w:val="none" w:sz="0" w:space="0" w:color="auto"/>
        <w:left w:val="none" w:sz="0" w:space="0" w:color="auto"/>
        <w:bottom w:val="none" w:sz="0" w:space="0" w:color="auto"/>
        <w:right w:val="none" w:sz="0" w:space="0" w:color="auto"/>
      </w:divBdr>
    </w:div>
    <w:div w:id="1047490557">
      <w:bodyDiv w:val="1"/>
      <w:marLeft w:val="0"/>
      <w:marRight w:val="0"/>
      <w:marTop w:val="0"/>
      <w:marBottom w:val="0"/>
      <w:divBdr>
        <w:top w:val="none" w:sz="0" w:space="0" w:color="auto"/>
        <w:left w:val="none" w:sz="0" w:space="0" w:color="auto"/>
        <w:bottom w:val="none" w:sz="0" w:space="0" w:color="auto"/>
        <w:right w:val="none" w:sz="0" w:space="0" w:color="auto"/>
      </w:divBdr>
    </w:div>
    <w:div w:id="1047683216">
      <w:bodyDiv w:val="1"/>
      <w:marLeft w:val="0"/>
      <w:marRight w:val="0"/>
      <w:marTop w:val="0"/>
      <w:marBottom w:val="0"/>
      <w:divBdr>
        <w:top w:val="none" w:sz="0" w:space="0" w:color="auto"/>
        <w:left w:val="none" w:sz="0" w:space="0" w:color="auto"/>
        <w:bottom w:val="none" w:sz="0" w:space="0" w:color="auto"/>
        <w:right w:val="none" w:sz="0" w:space="0" w:color="auto"/>
      </w:divBdr>
    </w:div>
    <w:div w:id="1047754009">
      <w:bodyDiv w:val="1"/>
      <w:marLeft w:val="0"/>
      <w:marRight w:val="0"/>
      <w:marTop w:val="0"/>
      <w:marBottom w:val="0"/>
      <w:divBdr>
        <w:top w:val="none" w:sz="0" w:space="0" w:color="auto"/>
        <w:left w:val="none" w:sz="0" w:space="0" w:color="auto"/>
        <w:bottom w:val="none" w:sz="0" w:space="0" w:color="auto"/>
        <w:right w:val="none" w:sz="0" w:space="0" w:color="auto"/>
      </w:divBdr>
    </w:div>
    <w:div w:id="1047799520">
      <w:bodyDiv w:val="1"/>
      <w:marLeft w:val="0"/>
      <w:marRight w:val="0"/>
      <w:marTop w:val="0"/>
      <w:marBottom w:val="0"/>
      <w:divBdr>
        <w:top w:val="none" w:sz="0" w:space="0" w:color="auto"/>
        <w:left w:val="none" w:sz="0" w:space="0" w:color="auto"/>
        <w:bottom w:val="none" w:sz="0" w:space="0" w:color="auto"/>
        <w:right w:val="none" w:sz="0" w:space="0" w:color="auto"/>
      </w:divBdr>
    </w:div>
    <w:div w:id="1047878667">
      <w:bodyDiv w:val="1"/>
      <w:marLeft w:val="0"/>
      <w:marRight w:val="0"/>
      <w:marTop w:val="0"/>
      <w:marBottom w:val="0"/>
      <w:divBdr>
        <w:top w:val="none" w:sz="0" w:space="0" w:color="auto"/>
        <w:left w:val="none" w:sz="0" w:space="0" w:color="auto"/>
        <w:bottom w:val="none" w:sz="0" w:space="0" w:color="auto"/>
        <w:right w:val="none" w:sz="0" w:space="0" w:color="auto"/>
      </w:divBdr>
    </w:div>
    <w:div w:id="1048064114">
      <w:bodyDiv w:val="1"/>
      <w:marLeft w:val="0"/>
      <w:marRight w:val="0"/>
      <w:marTop w:val="0"/>
      <w:marBottom w:val="0"/>
      <w:divBdr>
        <w:top w:val="none" w:sz="0" w:space="0" w:color="auto"/>
        <w:left w:val="none" w:sz="0" w:space="0" w:color="auto"/>
        <w:bottom w:val="none" w:sz="0" w:space="0" w:color="auto"/>
        <w:right w:val="none" w:sz="0" w:space="0" w:color="auto"/>
      </w:divBdr>
    </w:div>
    <w:div w:id="1048146824">
      <w:bodyDiv w:val="1"/>
      <w:marLeft w:val="0"/>
      <w:marRight w:val="0"/>
      <w:marTop w:val="0"/>
      <w:marBottom w:val="0"/>
      <w:divBdr>
        <w:top w:val="none" w:sz="0" w:space="0" w:color="auto"/>
        <w:left w:val="none" w:sz="0" w:space="0" w:color="auto"/>
        <w:bottom w:val="none" w:sz="0" w:space="0" w:color="auto"/>
        <w:right w:val="none" w:sz="0" w:space="0" w:color="auto"/>
      </w:divBdr>
    </w:div>
    <w:div w:id="1048184750">
      <w:bodyDiv w:val="1"/>
      <w:marLeft w:val="0"/>
      <w:marRight w:val="0"/>
      <w:marTop w:val="0"/>
      <w:marBottom w:val="0"/>
      <w:divBdr>
        <w:top w:val="none" w:sz="0" w:space="0" w:color="auto"/>
        <w:left w:val="none" w:sz="0" w:space="0" w:color="auto"/>
        <w:bottom w:val="none" w:sz="0" w:space="0" w:color="auto"/>
        <w:right w:val="none" w:sz="0" w:space="0" w:color="auto"/>
      </w:divBdr>
    </w:div>
    <w:div w:id="1048185327">
      <w:bodyDiv w:val="1"/>
      <w:marLeft w:val="0"/>
      <w:marRight w:val="0"/>
      <w:marTop w:val="0"/>
      <w:marBottom w:val="0"/>
      <w:divBdr>
        <w:top w:val="none" w:sz="0" w:space="0" w:color="auto"/>
        <w:left w:val="none" w:sz="0" w:space="0" w:color="auto"/>
        <w:bottom w:val="none" w:sz="0" w:space="0" w:color="auto"/>
        <w:right w:val="none" w:sz="0" w:space="0" w:color="auto"/>
      </w:divBdr>
    </w:div>
    <w:div w:id="1048188497">
      <w:bodyDiv w:val="1"/>
      <w:marLeft w:val="0"/>
      <w:marRight w:val="0"/>
      <w:marTop w:val="0"/>
      <w:marBottom w:val="0"/>
      <w:divBdr>
        <w:top w:val="none" w:sz="0" w:space="0" w:color="auto"/>
        <w:left w:val="none" w:sz="0" w:space="0" w:color="auto"/>
        <w:bottom w:val="none" w:sz="0" w:space="0" w:color="auto"/>
        <w:right w:val="none" w:sz="0" w:space="0" w:color="auto"/>
      </w:divBdr>
    </w:div>
    <w:div w:id="1048189401">
      <w:bodyDiv w:val="1"/>
      <w:marLeft w:val="0"/>
      <w:marRight w:val="0"/>
      <w:marTop w:val="0"/>
      <w:marBottom w:val="0"/>
      <w:divBdr>
        <w:top w:val="none" w:sz="0" w:space="0" w:color="auto"/>
        <w:left w:val="none" w:sz="0" w:space="0" w:color="auto"/>
        <w:bottom w:val="none" w:sz="0" w:space="0" w:color="auto"/>
        <w:right w:val="none" w:sz="0" w:space="0" w:color="auto"/>
      </w:divBdr>
    </w:div>
    <w:div w:id="1048336031">
      <w:bodyDiv w:val="1"/>
      <w:marLeft w:val="0"/>
      <w:marRight w:val="0"/>
      <w:marTop w:val="0"/>
      <w:marBottom w:val="0"/>
      <w:divBdr>
        <w:top w:val="none" w:sz="0" w:space="0" w:color="auto"/>
        <w:left w:val="none" w:sz="0" w:space="0" w:color="auto"/>
        <w:bottom w:val="none" w:sz="0" w:space="0" w:color="auto"/>
        <w:right w:val="none" w:sz="0" w:space="0" w:color="auto"/>
      </w:divBdr>
    </w:div>
    <w:div w:id="1048336750">
      <w:bodyDiv w:val="1"/>
      <w:marLeft w:val="0"/>
      <w:marRight w:val="0"/>
      <w:marTop w:val="0"/>
      <w:marBottom w:val="0"/>
      <w:divBdr>
        <w:top w:val="none" w:sz="0" w:space="0" w:color="auto"/>
        <w:left w:val="none" w:sz="0" w:space="0" w:color="auto"/>
        <w:bottom w:val="none" w:sz="0" w:space="0" w:color="auto"/>
        <w:right w:val="none" w:sz="0" w:space="0" w:color="auto"/>
      </w:divBdr>
    </w:div>
    <w:div w:id="1048380539">
      <w:bodyDiv w:val="1"/>
      <w:marLeft w:val="0"/>
      <w:marRight w:val="0"/>
      <w:marTop w:val="0"/>
      <w:marBottom w:val="0"/>
      <w:divBdr>
        <w:top w:val="none" w:sz="0" w:space="0" w:color="auto"/>
        <w:left w:val="none" w:sz="0" w:space="0" w:color="auto"/>
        <w:bottom w:val="none" w:sz="0" w:space="0" w:color="auto"/>
        <w:right w:val="none" w:sz="0" w:space="0" w:color="auto"/>
      </w:divBdr>
    </w:div>
    <w:div w:id="1048410683">
      <w:bodyDiv w:val="1"/>
      <w:marLeft w:val="0"/>
      <w:marRight w:val="0"/>
      <w:marTop w:val="0"/>
      <w:marBottom w:val="0"/>
      <w:divBdr>
        <w:top w:val="none" w:sz="0" w:space="0" w:color="auto"/>
        <w:left w:val="none" w:sz="0" w:space="0" w:color="auto"/>
        <w:bottom w:val="none" w:sz="0" w:space="0" w:color="auto"/>
        <w:right w:val="none" w:sz="0" w:space="0" w:color="auto"/>
      </w:divBdr>
    </w:div>
    <w:div w:id="1048534991">
      <w:bodyDiv w:val="1"/>
      <w:marLeft w:val="0"/>
      <w:marRight w:val="0"/>
      <w:marTop w:val="0"/>
      <w:marBottom w:val="0"/>
      <w:divBdr>
        <w:top w:val="none" w:sz="0" w:space="0" w:color="auto"/>
        <w:left w:val="none" w:sz="0" w:space="0" w:color="auto"/>
        <w:bottom w:val="none" w:sz="0" w:space="0" w:color="auto"/>
        <w:right w:val="none" w:sz="0" w:space="0" w:color="auto"/>
      </w:divBdr>
    </w:div>
    <w:div w:id="1048646275">
      <w:bodyDiv w:val="1"/>
      <w:marLeft w:val="0"/>
      <w:marRight w:val="0"/>
      <w:marTop w:val="0"/>
      <w:marBottom w:val="0"/>
      <w:divBdr>
        <w:top w:val="none" w:sz="0" w:space="0" w:color="auto"/>
        <w:left w:val="none" w:sz="0" w:space="0" w:color="auto"/>
        <w:bottom w:val="none" w:sz="0" w:space="0" w:color="auto"/>
        <w:right w:val="none" w:sz="0" w:space="0" w:color="auto"/>
      </w:divBdr>
    </w:div>
    <w:div w:id="1048646577">
      <w:bodyDiv w:val="1"/>
      <w:marLeft w:val="0"/>
      <w:marRight w:val="0"/>
      <w:marTop w:val="0"/>
      <w:marBottom w:val="0"/>
      <w:divBdr>
        <w:top w:val="none" w:sz="0" w:space="0" w:color="auto"/>
        <w:left w:val="none" w:sz="0" w:space="0" w:color="auto"/>
        <w:bottom w:val="none" w:sz="0" w:space="0" w:color="auto"/>
        <w:right w:val="none" w:sz="0" w:space="0" w:color="auto"/>
      </w:divBdr>
    </w:div>
    <w:div w:id="1048721946">
      <w:bodyDiv w:val="1"/>
      <w:marLeft w:val="0"/>
      <w:marRight w:val="0"/>
      <w:marTop w:val="0"/>
      <w:marBottom w:val="0"/>
      <w:divBdr>
        <w:top w:val="none" w:sz="0" w:space="0" w:color="auto"/>
        <w:left w:val="none" w:sz="0" w:space="0" w:color="auto"/>
        <w:bottom w:val="none" w:sz="0" w:space="0" w:color="auto"/>
        <w:right w:val="none" w:sz="0" w:space="0" w:color="auto"/>
      </w:divBdr>
    </w:div>
    <w:div w:id="1048726033">
      <w:bodyDiv w:val="1"/>
      <w:marLeft w:val="0"/>
      <w:marRight w:val="0"/>
      <w:marTop w:val="0"/>
      <w:marBottom w:val="0"/>
      <w:divBdr>
        <w:top w:val="none" w:sz="0" w:space="0" w:color="auto"/>
        <w:left w:val="none" w:sz="0" w:space="0" w:color="auto"/>
        <w:bottom w:val="none" w:sz="0" w:space="0" w:color="auto"/>
        <w:right w:val="none" w:sz="0" w:space="0" w:color="auto"/>
      </w:divBdr>
    </w:div>
    <w:div w:id="1048798835">
      <w:bodyDiv w:val="1"/>
      <w:marLeft w:val="0"/>
      <w:marRight w:val="0"/>
      <w:marTop w:val="0"/>
      <w:marBottom w:val="0"/>
      <w:divBdr>
        <w:top w:val="none" w:sz="0" w:space="0" w:color="auto"/>
        <w:left w:val="none" w:sz="0" w:space="0" w:color="auto"/>
        <w:bottom w:val="none" w:sz="0" w:space="0" w:color="auto"/>
        <w:right w:val="none" w:sz="0" w:space="0" w:color="auto"/>
      </w:divBdr>
    </w:div>
    <w:div w:id="1048803477">
      <w:bodyDiv w:val="1"/>
      <w:marLeft w:val="0"/>
      <w:marRight w:val="0"/>
      <w:marTop w:val="0"/>
      <w:marBottom w:val="0"/>
      <w:divBdr>
        <w:top w:val="none" w:sz="0" w:space="0" w:color="auto"/>
        <w:left w:val="none" w:sz="0" w:space="0" w:color="auto"/>
        <w:bottom w:val="none" w:sz="0" w:space="0" w:color="auto"/>
        <w:right w:val="none" w:sz="0" w:space="0" w:color="auto"/>
      </w:divBdr>
    </w:div>
    <w:div w:id="1048839067">
      <w:bodyDiv w:val="1"/>
      <w:marLeft w:val="0"/>
      <w:marRight w:val="0"/>
      <w:marTop w:val="0"/>
      <w:marBottom w:val="0"/>
      <w:divBdr>
        <w:top w:val="none" w:sz="0" w:space="0" w:color="auto"/>
        <w:left w:val="none" w:sz="0" w:space="0" w:color="auto"/>
        <w:bottom w:val="none" w:sz="0" w:space="0" w:color="auto"/>
        <w:right w:val="none" w:sz="0" w:space="0" w:color="auto"/>
      </w:divBdr>
    </w:div>
    <w:div w:id="1048991228">
      <w:bodyDiv w:val="1"/>
      <w:marLeft w:val="0"/>
      <w:marRight w:val="0"/>
      <w:marTop w:val="0"/>
      <w:marBottom w:val="0"/>
      <w:divBdr>
        <w:top w:val="none" w:sz="0" w:space="0" w:color="auto"/>
        <w:left w:val="none" w:sz="0" w:space="0" w:color="auto"/>
        <w:bottom w:val="none" w:sz="0" w:space="0" w:color="auto"/>
        <w:right w:val="none" w:sz="0" w:space="0" w:color="auto"/>
      </w:divBdr>
    </w:div>
    <w:div w:id="1048994871">
      <w:bodyDiv w:val="1"/>
      <w:marLeft w:val="0"/>
      <w:marRight w:val="0"/>
      <w:marTop w:val="0"/>
      <w:marBottom w:val="0"/>
      <w:divBdr>
        <w:top w:val="none" w:sz="0" w:space="0" w:color="auto"/>
        <w:left w:val="none" w:sz="0" w:space="0" w:color="auto"/>
        <w:bottom w:val="none" w:sz="0" w:space="0" w:color="auto"/>
        <w:right w:val="none" w:sz="0" w:space="0" w:color="auto"/>
      </w:divBdr>
    </w:div>
    <w:div w:id="1049259538">
      <w:bodyDiv w:val="1"/>
      <w:marLeft w:val="0"/>
      <w:marRight w:val="0"/>
      <w:marTop w:val="0"/>
      <w:marBottom w:val="0"/>
      <w:divBdr>
        <w:top w:val="none" w:sz="0" w:space="0" w:color="auto"/>
        <w:left w:val="none" w:sz="0" w:space="0" w:color="auto"/>
        <w:bottom w:val="none" w:sz="0" w:space="0" w:color="auto"/>
        <w:right w:val="none" w:sz="0" w:space="0" w:color="auto"/>
      </w:divBdr>
    </w:div>
    <w:div w:id="1049308120">
      <w:bodyDiv w:val="1"/>
      <w:marLeft w:val="0"/>
      <w:marRight w:val="0"/>
      <w:marTop w:val="0"/>
      <w:marBottom w:val="0"/>
      <w:divBdr>
        <w:top w:val="none" w:sz="0" w:space="0" w:color="auto"/>
        <w:left w:val="none" w:sz="0" w:space="0" w:color="auto"/>
        <w:bottom w:val="none" w:sz="0" w:space="0" w:color="auto"/>
        <w:right w:val="none" w:sz="0" w:space="0" w:color="auto"/>
      </w:divBdr>
    </w:div>
    <w:div w:id="1049450867">
      <w:bodyDiv w:val="1"/>
      <w:marLeft w:val="0"/>
      <w:marRight w:val="0"/>
      <w:marTop w:val="0"/>
      <w:marBottom w:val="0"/>
      <w:divBdr>
        <w:top w:val="none" w:sz="0" w:space="0" w:color="auto"/>
        <w:left w:val="none" w:sz="0" w:space="0" w:color="auto"/>
        <w:bottom w:val="none" w:sz="0" w:space="0" w:color="auto"/>
        <w:right w:val="none" w:sz="0" w:space="0" w:color="auto"/>
      </w:divBdr>
    </w:div>
    <w:div w:id="1049452602">
      <w:bodyDiv w:val="1"/>
      <w:marLeft w:val="0"/>
      <w:marRight w:val="0"/>
      <w:marTop w:val="0"/>
      <w:marBottom w:val="0"/>
      <w:divBdr>
        <w:top w:val="none" w:sz="0" w:space="0" w:color="auto"/>
        <w:left w:val="none" w:sz="0" w:space="0" w:color="auto"/>
        <w:bottom w:val="none" w:sz="0" w:space="0" w:color="auto"/>
        <w:right w:val="none" w:sz="0" w:space="0" w:color="auto"/>
      </w:divBdr>
    </w:div>
    <w:div w:id="1049497364">
      <w:bodyDiv w:val="1"/>
      <w:marLeft w:val="0"/>
      <w:marRight w:val="0"/>
      <w:marTop w:val="0"/>
      <w:marBottom w:val="0"/>
      <w:divBdr>
        <w:top w:val="none" w:sz="0" w:space="0" w:color="auto"/>
        <w:left w:val="none" w:sz="0" w:space="0" w:color="auto"/>
        <w:bottom w:val="none" w:sz="0" w:space="0" w:color="auto"/>
        <w:right w:val="none" w:sz="0" w:space="0" w:color="auto"/>
      </w:divBdr>
    </w:div>
    <w:div w:id="1049499135">
      <w:bodyDiv w:val="1"/>
      <w:marLeft w:val="0"/>
      <w:marRight w:val="0"/>
      <w:marTop w:val="0"/>
      <w:marBottom w:val="0"/>
      <w:divBdr>
        <w:top w:val="none" w:sz="0" w:space="0" w:color="auto"/>
        <w:left w:val="none" w:sz="0" w:space="0" w:color="auto"/>
        <w:bottom w:val="none" w:sz="0" w:space="0" w:color="auto"/>
        <w:right w:val="none" w:sz="0" w:space="0" w:color="auto"/>
      </w:divBdr>
    </w:div>
    <w:div w:id="1049647583">
      <w:bodyDiv w:val="1"/>
      <w:marLeft w:val="0"/>
      <w:marRight w:val="0"/>
      <w:marTop w:val="0"/>
      <w:marBottom w:val="0"/>
      <w:divBdr>
        <w:top w:val="none" w:sz="0" w:space="0" w:color="auto"/>
        <w:left w:val="none" w:sz="0" w:space="0" w:color="auto"/>
        <w:bottom w:val="none" w:sz="0" w:space="0" w:color="auto"/>
        <w:right w:val="none" w:sz="0" w:space="0" w:color="auto"/>
      </w:divBdr>
    </w:div>
    <w:div w:id="1049692206">
      <w:bodyDiv w:val="1"/>
      <w:marLeft w:val="0"/>
      <w:marRight w:val="0"/>
      <w:marTop w:val="0"/>
      <w:marBottom w:val="0"/>
      <w:divBdr>
        <w:top w:val="none" w:sz="0" w:space="0" w:color="auto"/>
        <w:left w:val="none" w:sz="0" w:space="0" w:color="auto"/>
        <w:bottom w:val="none" w:sz="0" w:space="0" w:color="auto"/>
        <w:right w:val="none" w:sz="0" w:space="0" w:color="auto"/>
      </w:divBdr>
    </w:div>
    <w:div w:id="1049692379">
      <w:bodyDiv w:val="1"/>
      <w:marLeft w:val="0"/>
      <w:marRight w:val="0"/>
      <w:marTop w:val="0"/>
      <w:marBottom w:val="0"/>
      <w:divBdr>
        <w:top w:val="none" w:sz="0" w:space="0" w:color="auto"/>
        <w:left w:val="none" w:sz="0" w:space="0" w:color="auto"/>
        <w:bottom w:val="none" w:sz="0" w:space="0" w:color="auto"/>
        <w:right w:val="none" w:sz="0" w:space="0" w:color="auto"/>
      </w:divBdr>
    </w:div>
    <w:div w:id="1049840402">
      <w:bodyDiv w:val="1"/>
      <w:marLeft w:val="0"/>
      <w:marRight w:val="0"/>
      <w:marTop w:val="0"/>
      <w:marBottom w:val="0"/>
      <w:divBdr>
        <w:top w:val="none" w:sz="0" w:space="0" w:color="auto"/>
        <w:left w:val="none" w:sz="0" w:space="0" w:color="auto"/>
        <w:bottom w:val="none" w:sz="0" w:space="0" w:color="auto"/>
        <w:right w:val="none" w:sz="0" w:space="0" w:color="auto"/>
      </w:divBdr>
    </w:div>
    <w:div w:id="1049841573">
      <w:bodyDiv w:val="1"/>
      <w:marLeft w:val="0"/>
      <w:marRight w:val="0"/>
      <w:marTop w:val="0"/>
      <w:marBottom w:val="0"/>
      <w:divBdr>
        <w:top w:val="none" w:sz="0" w:space="0" w:color="auto"/>
        <w:left w:val="none" w:sz="0" w:space="0" w:color="auto"/>
        <w:bottom w:val="none" w:sz="0" w:space="0" w:color="auto"/>
        <w:right w:val="none" w:sz="0" w:space="0" w:color="auto"/>
      </w:divBdr>
    </w:div>
    <w:div w:id="1049842810">
      <w:bodyDiv w:val="1"/>
      <w:marLeft w:val="0"/>
      <w:marRight w:val="0"/>
      <w:marTop w:val="0"/>
      <w:marBottom w:val="0"/>
      <w:divBdr>
        <w:top w:val="none" w:sz="0" w:space="0" w:color="auto"/>
        <w:left w:val="none" w:sz="0" w:space="0" w:color="auto"/>
        <w:bottom w:val="none" w:sz="0" w:space="0" w:color="auto"/>
        <w:right w:val="none" w:sz="0" w:space="0" w:color="auto"/>
      </w:divBdr>
    </w:div>
    <w:div w:id="1049888406">
      <w:bodyDiv w:val="1"/>
      <w:marLeft w:val="0"/>
      <w:marRight w:val="0"/>
      <w:marTop w:val="0"/>
      <w:marBottom w:val="0"/>
      <w:divBdr>
        <w:top w:val="none" w:sz="0" w:space="0" w:color="auto"/>
        <w:left w:val="none" w:sz="0" w:space="0" w:color="auto"/>
        <w:bottom w:val="none" w:sz="0" w:space="0" w:color="auto"/>
        <w:right w:val="none" w:sz="0" w:space="0" w:color="auto"/>
      </w:divBdr>
    </w:div>
    <w:div w:id="1049954942">
      <w:bodyDiv w:val="1"/>
      <w:marLeft w:val="0"/>
      <w:marRight w:val="0"/>
      <w:marTop w:val="0"/>
      <w:marBottom w:val="0"/>
      <w:divBdr>
        <w:top w:val="none" w:sz="0" w:space="0" w:color="auto"/>
        <w:left w:val="none" w:sz="0" w:space="0" w:color="auto"/>
        <w:bottom w:val="none" w:sz="0" w:space="0" w:color="auto"/>
        <w:right w:val="none" w:sz="0" w:space="0" w:color="auto"/>
      </w:divBdr>
    </w:div>
    <w:div w:id="1049959747">
      <w:bodyDiv w:val="1"/>
      <w:marLeft w:val="0"/>
      <w:marRight w:val="0"/>
      <w:marTop w:val="0"/>
      <w:marBottom w:val="0"/>
      <w:divBdr>
        <w:top w:val="none" w:sz="0" w:space="0" w:color="auto"/>
        <w:left w:val="none" w:sz="0" w:space="0" w:color="auto"/>
        <w:bottom w:val="none" w:sz="0" w:space="0" w:color="auto"/>
        <w:right w:val="none" w:sz="0" w:space="0" w:color="auto"/>
      </w:divBdr>
    </w:div>
    <w:div w:id="1049963821">
      <w:bodyDiv w:val="1"/>
      <w:marLeft w:val="0"/>
      <w:marRight w:val="0"/>
      <w:marTop w:val="0"/>
      <w:marBottom w:val="0"/>
      <w:divBdr>
        <w:top w:val="none" w:sz="0" w:space="0" w:color="auto"/>
        <w:left w:val="none" w:sz="0" w:space="0" w:color="auto"/>
        <w:bottom w:val="none" w:sz="0" w:space="0" w:color="auto"/>
        <w:right w:val="none" w:sz="0" w:space="0" w:color="auto"/>
      </w:divBdr>
    </w:div>
    <w:div w:id="1050108464">
      <w:bodyDiv w:val="1"/>
      <w:marLeft w:val="0"/>
      <w:marRight w:val="0"/>
      <w:marTop w:val="0"/>
      <w:marBottom w:val="0"/>
      <w:divBdr>
        <w:top w:val="none" w:sz="0" w:space="0" w:color="auto"/>
        <w:left w:val="none" w:sz="0" w:space="0" w:color="auto"/>
        <w:bottom w:val="none" w:sz="0" w:space="0" w:color="auto"/>
        <w:right w:val="none" w:sz="0" w:space="0" w:color="auto"/>
      </w:divBdr>
    </w:div>
    <w:div w:id="1050298961">
      <w:bodyDiv w:val="1"/>
      <w:marLeft w:val="0"/>
      <w:marRight w:val="0"/>
      <w:marTop w:val="0"/>
      <w:marBottom w:val="0"/>
      <w:divBdr>
        <w:top w:val="none" w:sz="0" w:space="0" w:color="auto"/>
        <w:left w:val="none" w:sz="0" w:space="0" w:color="auto"/>
        <w:bottom w:val="none" w:sz="0" w:space="0" w:color="auto"/>
        <w:right w:val="none" w:sz="0" w:space="0" w:color="auto"/>
      </w:divBdr>
    </w:div>
    <w:div w:id="1050300893">
      <w:bodyDiv w:val="1"/>
      <w:marLeft w:val="0"/>
      <w:marRight w:val="0"/>
      <w:marTop w:val="0"/>
      <w:marBottom w:val="0"/>
      <w:divBdr>
        <w:top w:val="none" w:sz="0" w:space="0" w:color="auto"/>
        <w:left w:val="none" w:sz="0" w:space="0" w:color="auto"/>
        <w:bottom w:val="none" w:sz="0" w:space="0" w:color="auto"/>
        <w:right w:val="none" w:sz="0" w:space="0" w:color="auto"/>
      </w:divBdr>
    </w:div>
    <w:div w:id="1050306923">
      <w:bodyDiv w:val="1"/>
      <w:marLeft w:val="0"/>
      <w:marRight w:val="0"/>
      <w:marTop w:val="0"/>
      <w:marBottom w:val="0"/>
      <w:divBdr>
        <w:top w:val="none" w:sz="0" w:space="0" w:color="auto"/>
        <w:left w:val="none" w:sz="0" w:space="0" w:color="auto"/>
        <w:bottom w:val="none" w:sz="0" w:space="0" w:color="auto"/>
        <w:right w:val="none" w:sz="0" w:space="0" w:color="auto"/>
      </w:divBdr>
    </w:div>
    <w:div w:id="1050612006">
      <w:bodyDiv w:val="1"/>
      <w:marLeft w:val="0"/>
      <w:marRight w:val="0"/>
      <w:marTop w:val="0"/>
      <w:marBottom w:val="0"/>
      <w:divBdr>
        <w:top w:val="none" w:sz="0" w:space="0" w:color="auto"/>
        <w:left w:val="none" w:sz="0" w:space="0" w:color="auto"/>
        <w:bottom w:val="none" w:sz="0" w:space="0" w:color="auto"/>
        <w:right w:val="none" w:sz="0" w:space="0" w:color="auto"/>
      </w:divBdr>
    </w:div>
    <w:div w:id="1050694482">
      <w:bodyDiv w:val="1"/>
      <w:marLeft w:val="0"/>
      <w:marRight w:val="0"/>
      <w:marTop w:val="0"/>
      <w:marBottom w:val="0"/>
      <w:divBdr>
        <w:top w:val="none" w:sz="0" w:space="0" w:color="auto"/>
        <w:left w:val="none" w:sz="0" w:space="0" w:color="auto"/>
        <w:bottom w:val="none" w:sz="0" w:space="0" w:color="auto"/>
        <w:right w:val="none" w:sz="0" w:space="0" w:color="auto"/>
      </w:divBdr>
    </w:div>
    <w:div w:id="1050765139">
      <w:bodyDiv w:val="1"/>
      <w:marLeft w:val="0"/>
      <w:marRight w:val="0"/>
      <w:marTop w:val="0"/>
      <w:marBottom w:val="0"/>
      <w:divBdr>
        <w:top w:val="none" w:sz="0" w:space="0" w:color="auto"/>
        <w:left w:val="none" w:sz="0" w:space="0" w:color="auto"/>
        <w:bottom w:val="none" w:sz="0" w:space="0" w:color="auto"/>
        <w:right w:val="none" w:sz="0" w:space="0" w:color="auto"/>
      </w:divBdr>
    </w:div>
    <w:div w:id="1050805907">
      <w:bodyDiv w:val="1"/>
      <w:marLeft w:val="0"/>
      <w:marRight w:val="0"/>
      <w:marTop w:val="0"/>
      <w:marBottom w:val="0"/>
      <w:divBdr>
        <w:top w:val="none" w:sz="0" w:space="0" w:color="auto"/>
        <w:left w:val="none" w:sz="0" w:space="0" w:color="auto"/>
        <w:bottom w:val="none" w:sz="0" w:space="0" w:color="auto"/>
        <w:right w:val="none" w:sz="0" w:space="0" w:color="auto"/>
      </w:divBdr>
    </w:div>
    <w:div w:id="1050961491">
      <w:bodyDiv w:val="1"/>
      <w:marLeft w:val="0"/>
      <w:marRight w:val="0"/>
      <w:marTop w:val="0"/>
      <w:marBottom w:val="0"/>
      <w:divBdr>
        <w:top w:val="none" w:sz="0" w:space="0" w:color="auto"/>
        <w:left w:val="none" w:sz="0" w:space="0" w:color="auto"/>
        <w:bottom w:val="none" w:sz="0" w:space="0" w:color="auto"/>
        <w:right w:val="none" w:sz="0" w:space="0" w:color="auto"/>
      </w:divBdr>
    </w:div>
    <w:div w:id="1051005539">
      <w:bodyDiv w:val="1"/>
      <w:marLeft w:val="0"/>
      <w:marRight w:val="0"/>
      <w:marTop w:val="0"/>
      <w:marBottom w:val="0"/>
      <w:divBdr>
        <w:top w:val="none" w:sz="0" w:space="0" w:color="auto"/>
        <w:left w:val="none" w:sz="0" w:space="0" w:color="auto"/>
        <w:bottom w:val="none" w:sz="0" w:space="0" w:color="auto"/>
        <w:right w:val="none" w:sz="0" w:space="0" w:color="auto"/>
      </w:divBdr>
    </w:div>
    <w:div w:id="1051266198">
      <w:bodyDiv w:val="1"/>
      <w:marLeft w:val="0"/>
      <w:marRight w:val="0"/>
      <w:marTop w:val="0"/>
      <w:marBottom w:val="0"/>
      <w:divBdr>
        <w:top w:val="none" w:sz="0" w:space="0" w:color="auto"/>
        <w:left w:val="none" w:sz="0" w:space="0" w:color="auto"/>
        <w:bottom w:val="none" w:sz="0" w:space="0" w:color="auto"/>
        <w:right w:val="none" w:sz="0" w:space="0" w:color="auto"/>
      </w:divBdr>
    </w:div>
    <w:div w:id="1051349241">
      <w:bodyDiv w:val="1"/>
      <w:marLeft w:val="0"/>
      <w:marRight w:val="0"/>
      <w:marTop w:val="0"/>
      <w:marBottom w:val="0"/>
      <w:divBdr>
        <w:top w:val="none" w:sz="0" w:space="0" w:color="auto"/>
        <w:left w:val="none" w:sz="0" w:space="0" w:color="auto"/>
        <w:bottom w:val="none" w:sz="0" w:space="0" w:color="auto"/>
        <w:right w:val="none" w:sz="0" w:space="0" w:color="auto"/>
      </w:divBdr>
    </w:div>
    <w:div w:id="1051421904">
      <w:bodyDiv w:val="1"/>
      <w:marLeft w:val="0"/>
      <w:marRight w:val="0"/>
      <w:marTop w:val="0"/>
      <w:marBottom w:val="0"/>
      <w:divBdr>
        <w:top w:val="none" w:sz="0" w:space="0" w:color="auto"/>
        <w:left w:val="none" w:sz="0" w:space="0" w:color="auto"/>
        <w:bottom w:val="none" w:sz="0" w:space="0" w:color="auto"/>
        <w:right w:val="none" w:sz="0" w:space="0" w:color="auto"/>
      </w:divBdr>
    </w:div>
    <w:div w:id="1051463384">
      <w:bodyDiv w:val="1"/>
      <w:marLeft w:val="0"/>
      <w:marRight w:val="0"/>
      <w:marTop w:val="0"/>
      <w:marBottom w:val="0"/>
      <w:divBdr>
        <w:top w:val="none" w:sz="0" w:space="0" w:color="auto"/>
        <w:left w:val="none" w:sz="0" w:space="0" w:color="auto"/>
        <w:bottom w:val="none" w:sz="0" w:space="0" w:color="auto"/>
        <w:right w:val="none" w:sz="0" w:space="0" w:color="auto"/>
      </w:divBdr>
    </w:div>
    <w:div w:id="1051534902">
      <w:bodyDiv w:val="1"/>
      <w:marLeft w:val="0"/>
      <w:marRight w:val="0"/>
      <w:marTop w:val="0"/>
      <w:marBottom w:val="0"/>
      <w:divBdr>
        <w:top w:val="none" w:sz="0" w:space="0" w:color="auto"/>
        <w:left w:val="none" w:sz="0" w:space="0" w:color="auto"/>
        <w:bottom w:val="none" w:sz="0" w:space="0" w:color="auto"/>
        <w:right w:val="none" w:sz="0" w:space="0" w:color="auto"/>
      </w:divBdr>
    </w:div>
    <w:div w:id="1051537109">
      <w:bodyDiv w:val="1"/>
      <w:marLeft w:val="0"/>
      <w:marRight w:val="0"/>
      <w:marTop w:val="0"/>
      <w:marBottom w:val="0"/>
      <w:divBdr>
        <w:top w:val="none" w:sz="0" w:space="0" w:color="auto"/>
        <w:left w:val="none" w:sz="0" w:space="0" w:color="auto"/>
        <w:bottom w:val="none" w:sz="0" w:space="0" w:color="auto"/>
        <w:right w:val="none" w:sz="0" w:space="0" w:color="auto"/>
      </w:divBdr>
    </w:div>
    <w:div w:id="1051539609">
      <w:bodyDiv w:val="1"/>
      <w:marLeft w:val="0"/>
      <w:marRight w:val="0"/>
      <w:marTop w:val="0"/>
      <w:marBottom w:val="0"/>
      <w:divBdr>
        <w:top w:val="none" w:sz="0" w:space="0" w:color="auto"/>
        <w:left w:val="none" w:sz="0" w:space="0" w:color="auto"/>
        <w:bottom w:val="none" w:sz="0" w:space="0" w:color="auto"/>
        <w:right w:val="none" w:sz="0" w:space="0" w:color="auto"/>
      </w:divBdr>
    </w:div>
    <w:div w:id="1051611939">
      <w:bodyDiv w:val="1"/>
      <w:marLeft w:val="0"/>
      <w:marRight w:val="0"/>
      <w:marTop w:val="0"/>
      <w:marBottom w:val="0"/>
      <w:divBdr>
        <w:top w:val="none" w:sz="0" w:space="0" w:color="auto"/>
        <w:left w:val="none" w:sz="0" w:space="0" w:color="auto"/>
        <w:bottom w:val="none" w:sz="0" w:space="0" w:color="auto"/>
        <w:right w:val="none" w:sz="0" w:space="0" w:color="auto"/>
      </w:divBdr>
    </w:div>
    <w:div w:id="1051659680">
      <w:bodyDiv w:val="1"/>
      <w:marLeft w:val="0"/>
      <w:marRight w:val="0"/>
      <w:marTop w:val="0"/>
      <w:marBottom w:val="0"/>
      <w:divBdr>
        <w:top w:val="none" w:sz="0" w:space="0" w:color="auto"/>
        <w:left w:val="none" w:sz="0" w:space="0" w:color="auto"/>
        <w:bottom w:val="none" w:sz="0" w:space="0" w:color="auto"/>
        <w:right w:val="none" w:sz="0" w:space="0" w:color="auto"/>
      </w:divBdr>
    </w:div>
    <w:div w:id="1051661144">
      <w:bodyDiv w:val="1"/>
      <w:marLeft w:val="0"/>
      <w:marRight w:val="0"/>
      <w:marTop w:val="0"/>
      <w:marBottom w:val="0"/>
      <w:divBdr>
        <w:top w:val="none" w:sz="0" w:space="0" w:color="auto"/>
        <w:left w:val="none" w:sz="0" w:space="0" w:color="auto"/>
        <w:bottom w:val="none" w:sz="0" w:space="0" w:color="auto"/>
        <w:right w:val="none" w:sz="0" w:space="0" w:color="auto"/>
      </w:divBdr>
    </w:div>
    <w:div w:id="1051733731">
      <w:bodyDiv w:val="1"/>
      <w:marLeft w:val="0"/>
      <w:marRight w:val="0"/>
      <w:marTop w:val="0"/>
      <w:marBottom w:val="0"/>
      <w:divBdr>
        <w:top w:val="none" w:sz="0" w:space="0" w:color="auto"/>
        <w:left w:val="none" w:sz="0" w:space="0" w:color="auto"/>
        <w:bottom w:val="none" w:sz="0" w:space="0" w:color="auto"/>
        <w:right w:val="none" w:sz="0" w:space="0" w:color="auto"/>
      </w:divBdr>
    </w:div>
    <w:div w:id="1051802873">
      <w:bodyDiv w:val="1"/>
      <w:marLeft w:val="0"/>
      <w:marRight w:val="0"/>
      <w:marTop w:val="0"/>
      <w:marBottom w:val="0"/>
      <w:divBdr>
        <w:top w:val="none" w:sz="0" w:space="0" w:color="auto"/>
        <w:left w:val="none" w:sz="0" w:space="0" w:color="auto"/>
        <w:bottom w:val="none" w:sz="0" w:space="0" w:color="auto"/>
        <w:right w:val="none" w:sz="0" w:space="0" w:color="auto"/>
      </w:divBdr>
    </w:div>
    <w:div w:id="1051808461">
      <w:bodyDiv w:val="1"/>
      <w:marLeft w:val="0"/>
      <w:marRight w:val="0"/>
      <w:marTop w:val="0"/>
      <w:marBottom w:val="0"/>
      <w:divBdr>
        <w:top w:val="none" w:sz="0" w:space="0" w:color="auto"/>
        <w:left w:val="none" w:sz="0" w:space="0" w:color="auto"/>
        <w:bottom w:val="none" w:sz="0" w:space="0" w:color="auto"/>
        <w:right w:val="none" w:sz="0" w:space="0" w:color="auto"/>
      </w:divBdr>
    </w:div>
    <w:div w:id="1051811246">
      <w:bodyDiv w:val="1"/>
      <w:marLeft w:val="0"/>
      <w:marRight w:val="0"/>
      <w:marTop w:val="0"/>
      <w:marBottom w:val="0"/>
      <w:divBdr>
        <w:top w:val="none" w:sz="0" w:space="0" w:color="auto"/>
        <w:left w:val="none" w:sz="0" w:space="0" w:color="auto"/>
        <w:bottom w:val="none" w:sz="0" w:space="0" w:color="auto"/>
        <w:right w:val="none" w:sz="0" w:space="0" w:color="auto"/>
      </w:divBdr>
    </w:div>
    <w:div w:id="1051878978">
      <w:bodyDiv w:val="1"/>
      <w:marLeft w:val="0"/>
      <w:marRight w:val="0"/>
      <w:marTop w:val="0"/>
      <w:marBottom w:val="0"/>
      <w:divBdr>
        <w:top w:val="none" w:sz="0" w:space="0" w:color="auto"/>
        <w:left w:val="none" w:sz="0" w:space="0" w:color="auto"/>
        <w:bottom w:val="none" w:sz="0" w:space="0" w:color="auto"/>
        <w:right w:val="none" w:sz="0" w:space="0" w:color="auto"/>
      </w:divBdr>
    </w:div>
    <w:div w:id="1052071024">
      <w:bodyDiv w:val="1"/>
      <w:marLeft w:val="0"/>
      <w:marRight w:val="0"/>
      <w:marTop w:val="0"/>
      <w:marBottom w:val="0"/>
      <w:divBdr>
        <w:top w:val="none" w:sz="0" w:space="0" w:color="auto"/>
        <w:left w:val="none" w:sz="0" w:space="0" w:color="auto"/>
        <w:bottom w:val="none" w:sz="0" w:space="0" w:color="auto"/>
        <w:right w:val="none" w:sz="0" w:space="0" w:color="auto"/>
      </w:divBdr>
    </w:div>
    <w:div w:id="1052079733">
      <w:bodyDiv w:val="1"/>
      <w:marLeft w:val="0"/>
      <w:marRight w:val="0"/>
      <w:marTop w:val="0"/>
      <w:marBottom w:val="0"/>
      <w:divBdr>
        <w:top w:val="none" w:sz="0" w:space="0" w:color="auto"/>
        <w:left w:val="none" w:sz="0" w:space="0" w:color="auto"/>
        <w:bottom w:val="none" w:sz="0" w:space="0" w:color="auto"/>
        <w:right w:val="none" w:sz="0" w:space="0" w:color="auto"/>
      </w:divBdr>
    </w:div>
    <w:div w:id="1052116320">
      <w:bodyDiv w:val="1"/>
      <w:marLeft w:val="0"/>
      <w:marRight w:val="0"/>
      <w:marTop w:val="0"/>
      <w:marBottom w:val="0"/>
      <w:divBdr>
        <w:top w:val="none" w:sz="0" w:space="0" w:color="auto"/>
        <w:left w:val="none" w:sz="0" w:space="0" w:color="auto"/>
        <w:bottom w:val="none" w:sz="0" w:space="0" w:color="auto"/>
        <w:right w:val="none" w:sz="0" w:space="0" w:color="auto"/>
      </w:divBdr>
    </w:div>
    <w:div w:id="1052190461">
      <w:bodyDiv w:val="1"/>
      <w:marLeft w:val="0"/>
      <w:marRight w:val="0"/>
      <w:marTop w:val="0"/>
      <w:marBottom w:val="0"/>
      <w:divBdr>
        <w:top w:val="none" w:sz="0" w:space="0" w:color="auto"/>
        <w:left w:val="none" w:sz="0" w:space="0" w:color="auto"/>
        <w:bottom w:val="none" w:sz="0" w:space="0" w:color="auto"/>
        <w:right w:val="none" w:sz="0" w:space="0" w:color="auto"/>
      </w:divBdr>
    </w:div>
    <w:div w:id="1052195568">
      <w:bodyDiv w:val="1"/>
      <w:marLeft w:val="0"/>
      <w:marRight w:val="0"/>
      <w:marTop w:val="0"/>
      <w:marBottom w:val="0"/>
      <w:divBdr>
        <w:top w:val="none" w:sz="0" w:space="0" w:color="auto"/>
        <w:left w:val="none" w:sz="0" w:space="0" w:color="auto"/>
        <w:bottom w:val="none" w:sz="0" w:space="0" w:color="auto"/>
        <w:right w:val="none" w:sz="0" w:space="0" w:color="auto"/>
      </w:divBdr>
    </w:div>
    <w:div w:id="1052339699">
      <w:bodyDiv w:val="1"/>
      <w:marLeft w:val="0"/>
      <w:marRight w:val="0"/>
      <w:marTop w:val="0"/>
      <w:marBottom w:val="0"/>
      <w:divBdr>
        <w:top w:val="none" w:sz="0" w:space="0" w:color="auto"/>
        <w:left w:val="none" w:sz="0" w:space="0" w:color="auto"/>
        <w:bottom w:val="none" w:sz="0" w:space="0" w:color="auto"/>
        <w:right w:val="none" w:sz="0" w:space="0" w:color="auto"/>
      </w:divBdr>
    </w:div>
    <w:div w:id="1052539143">
      <w:bodyDiv w:val="1"/>
      <w:marLeft w:val="0"/>
      <w:marRight w:val="0"/>
      <w:marTop w:val="0"/>
      <w:marBottom w:val="0"/>
      <w:divBdr>
        <w:top w:val="none" w:sz="0" w:space="0" w:color="auto"/>
        <w:left w:val="none" w:sz="0" w:space="0" w:color="auto"/>
        <w:bottom w:val="none" w:sz="0" w:space="0" w:color="auto"/>
        <w:right w:val="none" w:sz="0" w:space="0" w:color="auto"/>
      </w:divBdr>
    </w:div>
    <w:div w:id="1052730069">
      <w:bodyDiv w:val="1"/>
      <w:marLeft w:val="0"/>
      <w:marRight w:val="0"/>
      <w:marTop w:val="0"/>
      <w:marBottom w:val="0"/>
      <w:divBdr>
        <w:top w:val="none" w:sz="0" w:space="0" w:color="auto"/>
        <w:left w:val="none" w:sz="0" w:space="0" w:color="auto"/>
        <w:bottom w:val="none" w:sz="0" w:space="0" w:color="auto"/>
        <w:right w:val="none" w:sz="0" w:space="0" w:color="auto"/>
      </w:divBdr>
    </w:div>
    <w:div w:id="1052970810">
      <w:bodyDiv w:val="1"/>
      <w:marLeft w:val="0"/>
      <w:marRight w:val="0"/>
      <w:marTop w:val="0"/>
      <w:marBottom w:val="0"/>
      <w:divBdr>
        <w:top w:val="none" w:sz="0" w:space="0" w:color="auto"/>
        <w:left w:val="none" w:sz="0" w:space="0" w:color="auto"/>
        <w:bottom w:val="none" w:sz="0" w:space="0" w:color="auto"/>
        <w:right w:val="none" w:sz="0" w:space="0" w:color="auto"/>
      </w:divBdr>
    </w:div>
    <w:div w:id="1053045202">
      <w:bodyDiv w:val="1"/>
      <w:marLeft w:val="0"/>
      <w:marRight w:val="0"/>
      <w:marTop w:val="0"/>
      <w:marBottom w:val="0"/>
      <w:divBdr>
        <w:top w:val="none" w:sz="0" w:space="0" w:color="auto"/>
        <w:left w:val="none" w:sz="0" w:space="0" w:color="auto"/>
        <w:bottom w:val="none" w:sz="0" w:space="0" w:color="auto"/>
        <w:right w:val="none" w:sz="0" w:space="0" w:color="auto"/>
      </w:divBdr>
    </w:div>
    <w:div w:id="1053112909">
      <w:bodyDiv w:val="1"/>
      <w:marLeft w:val="0"/>
      <w:marRight w:val="0"/>
      <w:marTop w:val="0"/>
      <w:marBottom w:val="0"/>
      <w:divBdr>
        <w:top w:val="none" w:sz="0" w:space="0" w:color="auto"/>
        <w:left w:val="none" w:sz="0" w:space="0" w:color="auto"/>
        <w:bottom w:val="none" w:sz="0" w:space="0" w:color="auto"/>
        <w:right w:val="none" w:sz="0" w:space="0" w:color="auto"/>
      </w:divBdr>
    </w:div>
    <w:div w:id="1053114231">
      <w:bodyDiv w:val="1"/>
      <w:marLeft w:val="0"/>
      <w:marRight w:val="0"/>
      <w:marTop w:val="0"/>
      <w:marBottom w:val="0"/>
      <w:divBdr>
        <w:top w:val="none" w:sz="0" w:space="0" w:color="auto"/>
        <w:left w:val="none" w:sz="0" w:space="0" w:color="auto"/>
        <w:bottom w:val="none" w:sz="0" w:space="0" w:color="auto"/>
        <w:right w:val="none" w:sz="0" w:space="0" w:color="auto"/>
      </w:divBdr>
    </w:div>
    <w:div w:id="1053505433">
      <w:bodyDiv w:val="1"/>
      <w:marLeft w:val="0"/>
      <w:marRight w:val="0"/>
      <w:marTop w:val="0"/>
      <w:marBottom w:val="0"/>
      <w:divBdr>
        <w:top w:val="none" w:sz="0" w:space="0" w:color="auto"/>
        <w:left w:val="none" w:sz="0" w:space="0" w:color="auto"/>
        <w:bottom w:val="none" w:sz="0" w:space="0" w:color="auto"/>
        <w:right w:val="none" w:sz="0" w:space="0" w:color="auto"/>
      </w:divBdr>
    </w:div>
    <w:div w:id="1053508584">
      <w:bodyDiv w:val="1"/>
      <w:marLeft w:val="0"/>
      <w:marRight w:val="0"/>
      <w:marTop w:val="0"/>
      <w:marBottom w:val="0"/>
      <w:divBdr>
        <w:top w:val="none" w:sz="0" w:space="0" w:color="auto"/>
        <w:left w:val="none" w:sz="0" w:space="0" w:color="auto"/>
        <w:bottom w:val="none" w:sz="0" w:space="0" w:color="auto"/>
        <w:right w:val="none" w:sz="0" w:space="0" w:color="auto"/>
      </w:divBdr>
    </w:div>
    <w:div w:id="1053700031">
      <w:bodyDiv w:val="1"/>
      <w:marLeft w:val="0"/>
      <w:marRight w:val="0"/>
      <w:marTop w:val="0"/>
      <w:marBottom w:val="0"/>
      <w:divBdr>
        <w:top w:val="none" w:sz="0" w:space="0" w:color="auto"/>
        <w:left w:val="none" w:sz="0" w:space="0" w:color="auto"/>
        <w:bottom w:val="none" w:sz="0" w:space="0" w:color="auto"/>
        <w:right w:val="none" w:sz="0" w:space="0" w:color="auto"/>
      </w:divBdr>
    </w:div>
    <w:div w:id="1053702232">
      <w:bodyDiv w:val="1"/>
      <w:marLeft w:val="0"/>
      <w:marRight w:val="0"/>
      <w:marTop w:val="0"/>
      <w:marBottom w:val="0"/>
      <w:divBdr>
        <w:top w:val="none" w:sz="0" w:space="0" w:color="auto"/>
        <w:left w:val="none" w:sz="0" w:space="0" w:color="auto"/>
        <w:bottom w:val="none" w:sz="0" w:space="0" w:color="auto"/>
        <w:right w:val="none" w:sz="0" w:space="0" w:color="auto"/>
      </w:divBdr>
    </w:div>
    <w:div w:id="1053768653">
      <w:bodyDiv w:val="1"/>
      <w:marLeft w:val="0"/>
      <w:marRight w:val="0"/>
      <w:marTop w:val="0"/>
      <w:marBottom w:val="0"/>
      <w:divBdr>
        <w:top w:val="none" w:sz="0" w:space="0" w:color="auto"/>
        <w:left w:val="none" w:sz="0" w:space="0" w:color="auto"/>
        <w:bottom w:val="none" w:sz="0" w:space="0" w:color="auto"/>
        <w:right w:val="none" w:sz="0" w:space="0" w:color="auto"/>
      </w:divBdr>
    </w:div>
    <w:div w:id="1053772782">
      <w:bodyDiv w:val="1"/>
      <w:marLeft w:val="0"/>
      <w:marRight w:val="0"/>
      <w:marTop w:val="0"/>
      <w:marBottom w:val="0"/>
      <w:divBdr>
        <w:top w:val="none" w:sz="0" w:space="0" w:color="auto"/>
        <w:left w:val="none" w:sz="0" w:space="0" w:color="auto"/>
        <w:bottom w:val="none" w:sz="0" w:space="0" w:color="auto"/>
        <w:right w:val="none" w:sz="0" w:space="0" w:color="auto"/>
      </w:divBdr>
    </w:div>
    <w:div w:id="1053851583">
      <w:bodyDiv w:val="1"/>
      <w:marLeft w:val="0"/>
      <w:marRight w:val="0"/>
      <w:marTop w:val="0"/>
      <w:marBottom w:val="0"/>
      <w:divBdr>
        <w:top w:val="none" w:sz="0" w:space="0" w:color="auto"/>
        <w:left w:val="none" w:sz="0" w:space="0" w:color="auto"/>
        <w:bottom w:val="none" w:sz="0" w:space="0" w:color="auto"/>
        <w:right w:val="none" w:sz="0" w:space="0" w:color="auto"/>
      </w:divBdr>
    </w:div>
    <w:div w:id="1053963118">
      <w:bodyDiv w:val="1"/>
      <w:marLeft w:val="0"/>
      <w:marRight w:val="0"/>
      <w:marTop w:val="0"/>
      <w:marBottom w:val="0"/>
      <w:divBdr>
        <w:top w:val="none" w:sz="0" w:space="0" w:color="auto"/>
        <w:left w:val="none" w:sz="0" w:space="0" w:color="auto"/>
        <w:bottom w:val="none" w:sz="0" w:space="0" w:color="auto"/>
        <w:right w:val="none" w:sz="0" w:space="0" w:color="auto"/>
      </w:divBdr>
    </w:div>
    <w:div w:id="1054238915">
      <w:bodyDiv w:val="1"/>
      <w:marLeft w:val="0"/>
      <w:marRight w:val="0"/>
      <w:marTop w:val="0"/>
      <w:marBottom w:val="0"/>
      <w:divBdr>
        <w:top w:val="none" w:sz="0" w:space="0" w:color="auto"/>
        <w:left w:val="none" w:sz="0" w:space="0" w:color="auto"/>
        <w:bottom w:val="none" w:sz="0" w:space="0" w:color="auto"/>
        <w:right w:val="none" w:sz="0" w:space="0" w:color="auto"/>
      </w:divBdr>
    </w:div>
    <w:div w:id="1054424302">
      <w:bodyDiv w:val="1"/>
      <w:marLeft w:val="0"/>
      <w:marRight w:val="0"/>
      <w:marTop w:val="0"/>
      <w:marBottom w:val="0"/>
      <w:divBdr>
        <w:top w:val="none" w:sz="0" w:space="0" w:color="auto"/>
        <w:left w:val="none" w:sz="0" w:space="0" w:color="auto"/>
        <w:bottom w:val="none" w:sz="0" w:space="0" w:color="auto"/>
        <w:right w:val="none" w:sz="0" w:space="0" w:color="auto"/>
      </w:divBdr>
    </w:div>
    <w:div w:id="1054424763">
      <w:bodyDiv w:val="1"/>
      <w:marLeft w:val="0"/>
      <w:marRight w:val="0"/>
      <w:marTop w:val="0"/>
      <w:marBottom w:val="0"/>
      <w:divBdr>
        <w:top w:val="none" w:sz="0" w:space="0" w:color="auto"/>
        <w:left w:val="none" w:sz="0" w:space="0" w:color="auto"/>
        <w:bottom w:val="none" w:sz="0" w:space="0" w:color="auto"/>
        <w:right w:val="none" w:sz="0" w:space="0" w:color="auto"/>
      </w:divBdr>
    </w:div>
    <w:div w:id="1054498766">
      <w:bodyDiv w:val="1"/>
      <w:marLeft w:val="0"/>
      <w:marRight w:val="0"/>
      <w:marTop w:val="0"/>
      <w:marBottom w:val="0"/>
      <w:divBdr>
        <w:top w:val="none" w:sz="0" w:space="0" w:color="auto"/>
        <w:left w:val="none" w:sz="0" w:space="0" w:color="auto"/>
        <w:bottom w:val="none" w:sz="0" w:space="0" w:color="auto"/>
        <w:right w:val="none" w:sz="0" w:space="0" w:color="auto"/>
      </w:divBdr>
    </w:div>
    <w:div w:id="1054617025">
      <w:bodyDiv w:val="1"/>
      <w:marLeft w:val="0"/>
      <w:marRight w:val="0"/>
      <w:marTop w:val="0"/>
      <w:marBottom w:val="0"/>
      <w:divBdr>
        <w:top w:val="none" w:sz="0" w:space="0" w:color="auto"/>
        <w:left w:val="none" w:sz="0" w:space="0" w:color="auto"/>
        <w:bottom w:val="none" w:sz="0" w:space="0" w:color="auto"/>
        <w:right w:val="none" w:sz="0" w:space="0" w:color="auto"/>
      </w:divBdr>
    </w:div>
    <w:div w:id="1054815249">
      <w:bodyDiv w:val="1"/>
      <w:marLeft w:val="0"/>
      <w:marRight w:val="0"/>
      <w:marTop w:val="0"/>
      <w:marBottom w:val="0"/>
      <w:divBdr>
        <w:top w:val="none" w:sz="0" w:space="0" w:color="auto"/>
        <w:left w:val="none" w:sz="0" w:space="0" w:color="auto"/>
        <w:bottom w:val="none" w:sz="0" w:space="0" w:color="auto"/>
        <w:right w:val="none" w:sz="0" w:space="0" w:color="auto"/>
      </w:divBdr>
    </w:div>
    <w:div w:id="1054816019">
      <w:bodyDiv w:val="1"/>
      <w:marLeft w:val="0"/>
      <w:marRight w:val="0"/>
      <w:marTop w:val="0"/>
      <w:marBottom w:val="0"/>
      <w:divBdr>
        <w:top w:val="none" w:sz="0" w:space="0" w:color="auto"/>
        <w:left w:val="none" w:sz="0" w:space="0" w:color="auto"/>
        <w:bottom w:val="none" w:sz="0" w:space="0" w:color="auto"/>
        <w:right w:val="none" w:sz="0" w:space="0" w:color="auto"/>
      </w:divBdr>
    </w:div>
    <w:div w:id="1054885968">
      <w:bodyDiv w:val="1"/>
      <w:marLeft w:val="0"/>
      <w:marRight w:val="0"/>
      <w:marTop w:val="0"/>
      <w:marBottom w:val="0"/>
      <w:divBdr>
        <w:top w:val="none" w:sz="0" w:space="0" w:color="auto"/>
        <w:left w:val="none" w:sz="0" w:space="0" w:color="auto"/>
        <w:bottom w:val="none" w:sz="0" w:space="0" w:color="auto"/>
        <w:right w:val="none" w:sz="0" w:space="0" w:color="auto"/>
      </w:divBdr>
    </w:div>
    <w:div w:id="1055005083">
      <w:bodyDiv w:val="1"/>
      <w:marLeft w:val="0"/>
      <w:marRight w:val="0"/>
      <w:marTop w:val="0"/>
      <w:marBottom w:val="0"/>
      <w:divBdr>
        <w:top w:val="none" w:sz="0" w:space="0" w:color="auto"/>
        <w:left w:val="none" w:sz="0" w:space="0" w:color="auto"/>
        <w:bottom w:val="none" w:sz="0" w:space="0" w:color="auto"/>
        <w:right w:val="none" w:sz="0" w:space="0" w:color="auto"/>
      </w:divBdr>
    </w:div>
    <w:div w:id="1055085929">
      <w:bodyDiv w:val="1"/>
      <w:marLeft w:val="0"/>
      <w:marRight w:val="0"/>
      <w:marTop w:val="0"/>
      <w:marBottom w:val="0"/>
      <w:divBdr>
        <w:top w:val="none" w:sz="0" w:space="0" w:color="auto"/>
        <w:left w:val="none" w:sz="0" w:space="0" w:color="auto"/>
        <w:bottom w:val="none" w:sz="0" w:space="0" w:color="auto"/>
        <w:right w:val="none" w:sz="0" w:space="0" w:color="auto"/>
      </w:divBdr>
    </w:div>
    <w:div w:id="1055198321">
      <w:bodyDiv w:val="1"/>
      <w:marLeft w:val="0"/>
      <w:marRight w:val="0"/>
      <w:marTop w:val="0"/>
      <w:marBottom w:val="0"/>
      <w:divBdr>
        <w:top w:val="none" w:sz="0" w:space="0" w:color="auto"/>
        <w:left w:val="none" w:sz="0" w:space="0" w:color="auto"/>
        <w:bottom w:val="none" w:sz="0" w:space="0" w:color="auto"/>
        <w:right w:val="none" w:sz="0" w:space="0" w:color="auto"/>
      </w:divBdr>
    </w:div>
    <w:div w:id="1055278034">
      <w:bodyDiv w:val="1"/>
      <w:marLeft w:val="0"/>
      <w:marRight w:val="0"/>
      <w:marTop w:val="0"/>
      <w:marBottom w:val="0"/>
      <w:divBdr>
        <w:top w:val="none" w:sz="0" w:space="0" w:color="auto"/>
        <w:left w:val="none" w:sz="0" w:space="0" w:color="auto"/>
        <w:bottom w:val="none" w:sz="0" w:space="0" w:color="auto"/>
        <w:right w:val="none" w:sz="0" w:space="0" w:color="auto"/>
      </w:divBdr>
    </w:div>
    <w:div w:id="1055469540">
      <w:bodyDiv w:val="1"/>
      <w:marLeft w:val="0"/>
      <w:marRight w:val="0"/>
      <w:marTop w:val="0"/>
      <w:marBottom w:val="0"/>
      <w:divBdr>
        <w:top w:val="none" w:sz="0" w:space="0" w:color="auto"/>
        <w:left w:val="none" w:sz="0" w:space="0" w:color="auto"/>
        <w:bottom w:val="none" w:sz="0" w:space="0" w:color="auto"/>
        <w:right w:val="none" w:sz="0" w:space="0" w:color="auto"/>
      </w:divBdr>
    </w:div>
    <w:div w:id="1055474162">
      <w:bodyDiv w:val="1"/>
      <w:marLeft w:val="0"/>
      <w:marRight w:val="0"/>
      <w:marTop w:val="0"/>
      <w:marBottom w:val="0"/>
      <w:divBdr>
        <w:top w:val="none" w:sz="0" w:space="0" w:color="auto"/>
        <w:left w:val="none" w:sz="0" w:space="0" w:color="auto"/>
        <w:bottom w:val="none" w:sz="0" w:space="0" w:color="auto"/>
        <w:right w:val="none" w:sz="0" w:space="0" w:color="auto"/>
      </w:divBdr>
    </w:div>
    <w:div w:id="1055589376">
      <w:bodyDiv w:val="1"/>
      <w:marLeft w:val="0"/>
      <w:marRight w:val="0"/>
      <w:marTop w:val="0"/>
      <w:marBottom w:val="0"/>
      <w:divBdr>
        <w:top w:val="none" w:sz="0" w:space="0" w:color="auto"/>
        <w:left w:val="none" w:sz="0" w:space="0" w:color="auto"/>
        <w:bottom w:val="none" w:sz="0" w:space="0" w:color="auto"/>
        <w:right w:val="none" w:sz="0" w:space="0" w:color="auto"/>
      </w:divBdr>
    </w:div>
    <w:div w:id="1055590044">
      <w:bodyDiv w:val="1"/>
      <w:marLeft w:val="0"/>
      <w:marRight w:val="0"/>
      <w:marTop w:val="0"/>
      <w:marBottom w:val="0"/>
      <w:divBdr>
        <w:top w:val="none" w:sz="0" w:space="0" w:color="auto"/>
        <w:left w:val="none" w:sz="0" w:space="0" w:color="auto"/>
        <w:bottom w:val="none" w:sz="0" w:space="0" w:color="auto"/>
        <w:right w:val="none" w:sz="0" w:space="0" w:color="auto"/>
      </w:divBdr>
    </w:div>
    <w:div w:id="1055815193">
      <w:bodyDiv w:val="1"/>
      <w:marLeft w:val="0"/>
      <w:marRight w:val="0"/>
      <w:marTop w:val="0"/>
      <w:marBottom w:val="0"/>
      <w:divBdr>
        <w:top w:val="none" w:sz="0" w:space="0" w:color="auto"/>
        <w:left w:val="none" w:sz="0" w:space="0" w:color="auto"/>
        <w:bottom w:val="none" w:sz="0" w:space="0" w:color="auto"/>
        <w:right w:val="none" w:sz="0" w:space="0" w:color="auto"/>
      </w:divBdr>
    </w:div>
    <w:div w:id="1055856984">
      <w:bodyDiv w:val="1"/>
      <w:marLeft w:val="0"/>
      <w:marRight w:val="0"/>
      <w:marTop w:val="0"/>
      <w:marBottom w:val="0"/>
      <w:divBdr>
        <w:top w:val="none" w:sz="0" w:space="0" w:color="auto"/>
        <w:left w:val="none" w:sz="0" w:space="0" w:color="auto"/>
        <w:bottom w:val="none" w:sz="0" w:space="0" w:color="auto"/>
        <w:right w:val="none" w:sz="0" w:space="0" w:color="auto"/>
      </w:divBdr>
    </w:div>
    <w:div w:id="1056048465">
      <w:bodyDiv w:val="1"/>
      <w:marLeft w:val="0"/>
      <w:marRight w:val="0"/>
      <w:marTop w:val="0"/>
      <w:marBottom w:val="0"/>
      <w:divBdr>
        <w:top w:val="none" w:sz="0" w:space="0" w:color="auto"/>
        <w:left w:val="none" w:sz="0" w:space="0" w:color="auto"/>
        <w:bottom w:val="none" w:sz="0" w:space="0" w:color="auto"/>
        <w:right w:val="none" w:sz="0" w:space="0" w:color="auto"/>
      </w:divBdr>
    </w:div>
    <w:div w:id="1056123364">
      <w:bodyDiv w:val="1"/>
      <w:marLeft w:val="0"/>
      <w:marRight w:val="0"/>
      <w:marTop w:val="0"/>
      <w:marBottom w:val="0"/>
      <w:divBdr>
        <w:top w:val="none" w:sz="0" w:space="0" w:color="auto"/>
        <w:left w:val="none" w:sz="0" w:space="0" w:color="auto"/>
        <w:bottom w:val="none" w:sz="0" w:space="0" w:color="auto"/>
        <w:right w:val="none" w:sz="0" w:space="0" w:color="auto"/>
      </w:divBdr>
    </w:div>
    <w:div w:id="1056125757">
      <w:bodyDiv w:val="1"/>
      <w:marLeft w:val="0"/>
      <w:marRight w:val="0"/>
      <w:marTop w:val="0"/>
      <w:marBottom w:val="0"/>
      <w:divBdr>
        <w:top w:val="none" w:sz="0" w:space="0" w:color="auto"/>
        <w:left w:val="none" w:sz="0" w:space="0" w:color="auto"/>
        <w:bottom w:val="none" w:sz="0" w:space="0" w:color="auto"/>
        <w:right w:val="none" w:sz="0" w:space="0" w:color="auto"/>
      </w:divBdr>
    </w:div>
    <w:div w:id="1056244077">
      <w:bodyDiv w:val="1"/>
      <w:marLeft w:val="0"/>
      <w:marRight w:val="0"/>
      <w:marTop w:val="0"/>
      <w:marBottom w:val="0"/>
      <w:divBdr>
        <w:top w:val="none" w:sz="0" w:space="0" w:color="auto"/>
        <w:left w:val="none" w:sz="0" w:space="0" w:color="auto"/>
        <w:bottom w:val="none" w:sz="0" w:space="0" w:color="auto"/>
        <w:right w:val="none" w:sz="0" w:space="0" w:color="auto"/>
      </w:divBdr>
    </w:div>
    <w:div w:id="1056322771">
      <w:bodyDiv w:val="1"/>
      <w:marLeft w:val="0"/>
      <w:marRight w:val="0"/>
      <w:marTop w:val="0"/>
      <w:marBottom w:val="0"/>
      <w:divBdr>
        <w:top w:val="none" w:sz="0" w:space="0" w:color="auto"/>
        <w:left w:val="none" w:sz="0" w:space="0" w:color="auto"/>
        <w:bottom w:val="none" w:sz="0" w:space="0" w:color="auto"/>
        <w:right w:val="none" w:sz="0" w:space="0" w:color="auto"/>
      </w:divBdr>
    </w:div>
    <w:div w:id="1056397138">
      <w:bodyDiv w:val="1"/>
      <w:marLeft w:val="0"/>
      <w:marRight w:val="0"/>
      <w:marTop w:val="0"/>
      <w:marBottom w:val="0"/>
      <w:divBdr>
        <w:top w:val="none" w:sz="0" w:space="0" w:color="auto"/>
        <w:left w:val="none" w:sz="0" w:space="0" w:color="auto"/>
        <w:bottom w:val="none" w:sz="0" w:space="0" w:color="auto"/>
        <w:right w:val="none" w:sz="0" w:space="0" w:color="auto"/>
      </w:divBdr>
    </w:div>
    <w:div w:id="1056590212">
      <w:bodyDiv w:val="1"/>
      <w:marLeft w:val="0"/>
      <w:marRight w:val="0"/>
      <w:marTop w:val="0"/>
      <w:marBottom w:val="0"/>
      <w:divBdr>
        <w:top w:val="none" w:sz="0" w:space="0" w:color="auto"/>
        <w:left w:val="none" w:sz="0" w:space="0" w:color="auto"/>
        <w:bottom w:val="none" w:sz="0" w:space="0" w:color="auto"/>
        <w:right w:val="none" w:sz="0" w:space="0" w:color="auto"/>
      </w:divBdr>
    </w:div>
    <w:div w:id="1056659073">
      <w:bodyDiv w:val="1"/>
      <w:marLeft w:val="0"/>
      <w:marRight w:val="0"/>
      <w:marTop w:val="0"/>
      <w:marBottom w:val="0"/>
      <w:divBdr>
        <w:top w:val="none" w:sz="0" w:space="0" w:color="auto"/>
        <w:left w:val="none" w:sz="0" w:space="0" w:color="auto"/>
        <w:bottom w:val="none" w:sz="0" w:space="0" w:color="auto"/>
        <w:right w:val="none" w:sz="0" w:space="0" w:color="auto"/>
      </w:divBdr>
    </w:div>
    <w:div w:id="1056704700">
      <w:bodyDiv w:val="1"/>
      <w:marLeft w:val="0"/>
      <w:marRight w:val="0"/>
      <w:marTop w:val="0"/>
      <w:marBottom w:val="0"/>
      <w:divBdr>
        <w:top w:val="none" w:sz="0" w:space="0" w:color="auto"/>
        <w:left w:val="none" w:sz="0" w:space="0" w:color="auto"/>
        <w:bottom w:val="none" w:sz="0" w:space="0" w:color="auto"/>
        <w:right w:val="none" w:sz="0" w:space="0" w:color="auto"/>
      </w:divBdr>
    </w:div>
    <w:div w:id="1056851808">
      <w:bodyDiv w:val="1"/>
      <w:marLeft w:val="0"/>
      <w:marRight w:val="0"/>
      <w:marTop w:val="0"/>
      <w:marBottom w:val="0"/>
      <w:divBdr>
        <w:top w:val="none" w:sz="0" w:space="0" w:color="auto"/>
        <w:left w:val="none" w:sz="0" w:space="0" w:color="auto"/>
        <w:bottom w:val="none" w:sz="0" w:space="0" w:color="auto"/>
        <w:right w:val="none" w:sz="0" w:space="0" w:color="auto"/>
      </w:divBdr>
    </w:div>
    <w:div w:id="1057044924">
      <w:bodyDiv w:val="1"/>
      <w:marLeft w:val="0"/>
      <w:marRight w:val="0"/>
      <w:marTop w:val="0"/>
      <w:marBottom w:val="0"/>
      <w:divBdr>
        <w:top w:val="none" w:sz="0" w:space="0" w:color="auto"/>
        <w:left w:val="none" w:sz="0" w:space="0" w:color="auto"/>
        <w:bottom w:val="none" w:sz="0" w:space="0" w:color="auto"/>
        <w:right w:val="none" w:sz="0" w:space="0" w:color="auto"/>
      </w:divBdr>
    </w:div>
    <w:div w:id="1057049039">
      <w:bodyDiv w:val="1"/>
      <w:marLeft w:val="0"/>
      <w:marRight w:val="0"/>
      <w:marTop w:val="0"/>
      <w:marBottom w:val="0"/>
      <w:divBdr>
        <w:top w:val="none" w:sz="0" w:space="0" w:color="auto"/>
        <w:left w:val="none" w:sz="0" w:space="0" w:color="auto"/>
        <w:bottom w:val="none" w:sz="0" w:space="0" w:color="auto"/>
        <w:right w:val="none" w:sz="0" w:space="0" w:color="auto"/>
      </w:divBdr>
    </w:div>
    <w:div w:id="1057095705">
      <w:bodyDiv w:val="1"/>
      <w:marLeft w:val="0"/>
      <w:marRight w:val="0"/>
      <w:marTop w:val="0"/>
      <w:marBottom w:val="0"/>
      <w:divBdr>
        <w:top w:val="none" w:sz="0" w:space="0" w:color="auto"/>
        <w:left w:val="none" w:sz="0" w:space="0" w:color="auto"/>
        <w:bottom w:val="none" w:sz="0" w:space="0" w:color="auto"/>
        <w:right w:val="none" w:sz="0" w:space="0" w:color="auto"/>
      </w:divBdr>
    </w:div>
    <w:div w:id="1057127995">
      <w:bodyDiv w:val="1"/>
      <w:marLeft w:val="0"/>
      <w:marRight w:val="0"/>
      <w:marTop w:val="0"/>
      <w:marBottom w:val="0"/>
      <w:divBdr>
        <w:top w:val="none" w:sz="0" w:space="0" w:color="auto"/>
        <w:left w:val="none" w:sz="0" w:space="0" w:color="auto"/>
        <w:bottom w:val="none" w:sz="0" w:space="0" w:color="auto"/>
        <w:right w:val="none" w:sz="0" w:space="0" w:color="auto"/>
      </w:divBdr>
    </w:div>
    <w:div w:id="1057163493">
      <w:bodyDiv w:val="1"/>
      <w:marLeft w:val="0"/>
      <w:marRight w:val="0"/>
      <w:marTop w:val="0"/>
      <w:marBottom w:val="0"/>
      <w:divBdr>
        <w:top w:val="none" w:sz="0" w:space="0" w:color="auto"/>
        <w:left w:val="none" w:sz="0" w:space="0" w:color="auto"/>
        <w:bottom w:val="none" w:sz="0" w:space="0" w:color="auto"/>
        <w:right w:val="none" w:sz="0" w:space="0" w:color="auto"/>
      </w:divBdr>
    </w:div>
    <w:div w:id="1057166407">
      <w:bodyDiv w:val="1"/>
      <w:marLeft w:val="0"/>
      <w:marRight w:val="0"/>
      <w:marTop w:val="0"/>
      <w:marBottom w:val="0"/>
      <w:divBdr>
        <w:top w:val="none" w:sz="0" w:space="0" w:color="auto"/>
        <w:left w:val="none" w:sz="0" w:space="0" w:color="auto"/>
        <w:bottom w:val="none" w:sz="0" w:space="0" w:color="auto"/>
        <w:right w:val="none" w:sz="0" w:space="0" w:color="auto"/>
      </w:divBdr>
    </w:div>
    <w:div w:id="1057167835">
      <w:bodyDiv w:val="1"/>
      <w:marLeft w:val="0"/>
      <w:marRight w:val="0"/>
      <w:marTop w:val="0"/>
      <w:marBottom w:val="0"/>
      <w:divBdr>
        <w:top w:val="none" w:sz="0" w:space="0" w:color="auto"/>
        <w:left w:val="none" w:sz="0" w:space="0" w:color="auto"/>
        <w:bottom w:val="none" w:sz="0" w:space="0" w:color="auto"/>
        <w:right w:val="none" w:sz="0" w:space="0" w:color="auto"/>
      </w:divBdr>
    </w:div>
    <w:div w:id="1057314581">
      <w:bodyDiv w:val="1"/>
      <w:marLeft w:val="0"/>
      <w:marRight w:val="0"/>
      <w:marTop w:val="0"/>
      <w:marBottom w:val="0"/>
      <w:divBdr>
        <w:top w:val="none" w:sz="0" w:space="0" w:color="auto"/>
        <w:left w:val="none" w:sz="0" w:space="0" w:color="auto"/>
        <w:bottom w:val="none" w:sz="0" w:space="0" w:color="auto"/>
        <w:right w:val="none" w:sz="0" w:space="0" w:color="auto"/>
      </w:divBdr>
    </w:div>
    <w:div w:id="1057358764">
      <w:bodyDiv w:val="1"/>
      <w:marLeft w:val="0"/>
      <w:marRight w:val="0"/>
      <w:marTop w:val="0"/>
      <w:marBottom w:val="0"/>
      <w:divBdr>
        <w:top w:val="none" w:sz="0" w:space="0" w:color="auto"/>
        <w:left w:val="none" w:sz="0" w:space="0" w:color="auto"/>
        <w:bottom w:val="none" w:sz="0" w:space="0" w:color="auto"/>
        <w:right w:val="none" w:sz="0" w:space="0" w:color="auto"/>
      </w:divBdr>
    </w:div>
    <w:div w:id="1057390243">
      <w:bodyDiv w:val="1"/>
      <w:marLeft w:val="0"/>
      <w:marRight w:val="0"/>
      <w:marTop w:val="0"/>
      <w:marBottom w:val="0"/>
      <w:divBdr>
        <w:top w:val="none" w:sz="0" w:space="0" w:color="auto"/>
        <w:left w:val="none" w:sz="0" w:space="0" w:color="auto"/>
        <w:bottom w:val="none" w:sz="0" w:space="0" w:color="auto"/>
        <w:right w:val="none" w:sz="0" w:space="0" w:color="auto"/>
      </w:divBdr>
    </w:div>
    <w:div w:id="1057433850">
      <w:bodyDiv w:val="1"/>
      <w:marLeft w:val="0"/>
      <w:marRight w:val="0"/>
      <w:marTop w:val="0"/>
      <w:marBottom w:val="0"/>
      <w:divBdr>
        <w:top w:val="none" w:sz="0" w:space="0" w:color="auto"/>
        <w:left w:val="none" w:sz="0" w:space="0" w:color="auto"/>
        <w:bottom w:val="none" w:sz="0" w:space="0" w:color="auto"/>
        <w:right w:val="none" w:sz="0" w:space="0" w:color="auto"/>
      </w:divBdr>
    </w:div>
    <w:div w:id="1057508825">
      <w:bodyDiv w:val="1"/>
      <w:marLeft w:val="0"/>
      <w:marRight w:val="0"/>
      <w:marTop w:val="0"/>
      <w:marBottom w:val="0"/>
      <w:divBdr>
        <w:top w:val="none" w:sz="0" w:space="0" w:color="auto"/>
        <w:left w:val="none" w:sz="0" w:space="0" w:color="auto"/>
        <w:bottom w:val="none" w:sz="0" w:space="0" w:color="auto"/>
        <w:right w:val="none" w:sz="0" w:space="0" w:color="auto"/>
      </w:divBdr>
    </w:div>
    <w:div w:id="1057511631">
      <w:bodyDiv w:val="1"/>
      <w:marLeft w:val="0"/>
      <w:marRight w:val="0"/>
      <w:marTop w:val="0"/>
      <w:marBottom w:val="0"/>
      <w:divBdr>
        <w:top w:val="none" w:sz="0" w:space="0" w:color="auto"/>
        <w:left w:val="none" w:sz="0" w:space="0" w:color="auto"/>
        <w:bottom w:val="none" w:sz="0" w:space="0" w:color="auto"/>
        <w:right w:val="none" w:sz="0" w:space="0" w:color="auto"/>
      </w:divBdr>
    </w:div>
    <w:div w:id="1057630134">
      <w:bodyDiv w:val="1"/>
      <w:marLeft w:val="0"/>
      <w:marRight w:val="0"/>
      <w:marTop w:val="0"/>
      <w:marBottom w:val="0"/>
      <w:divBdr>
        <w:top w:val="none" w:sz="0" w:space="0" w:color="auto"/>
        <w:left w:val="none" w:sz="0" w:space="0" w:color="auto"/>
        <w:bottom w:val="none" w:sz="0" w:space="0" w:color="auto"/>
        <w:right w:val="none" w:sz="0" w:space="0" w:color="auto"/>
      </w:divBdr>
    </w:div>
    <w:div w:id="1057630159">
      <w:bodyDiv w:val="1"/>
      <w:marLeft w:val="0"/>
      <w:marRight w:val="0"/>
      <w:marTop w:val="0"/>
      <w:marBottom w:val="0"/>
      <w:divBdr>
        <w:top w:val="none" w:sz="0" w:space="0" w:color="auto"/>
        <w:left w:val="none" w:sz="0" w:space="0" w:color="auto"/>
        <w:bottom w:val="none" w:sz="0" w:space="0" w:color="auto"/>
        <w:right w:val="none" w:sz="0" w:space="0" w:color="auto"/>
      </w:divBdr>
    </w:div>
    <w:div w:id="1057783058">
      <w:bodyDiv w:val="1"/>
      <w:marLeft w:val="0"/>
      <w:marRight w:val="0"/>
      <w:marTop w:val="0"/>
      <w:marBottom w:val="0"/>
      <w:divBdr>
        <w:top w:val="none" w:sz="0" w:space="0" w:color="auto"/>
        <w:left w:val="none" w:sz="0" w:space="0" w:color="auto"/>
        <w:bottom w:val="none" w:sz="0" w:space="0" w:color="auto"/>
        <w:right w:val="none" w:sz="0" w:space="0" w:color="auto"/>
      </w:divBdr>
    </w:div>
    <w:div w:id="1057818106">
      <w:bodyDiv w:val="1"/>
      <w:marLeft w:val="0"/>
      <w:marRight w:val="0"/>
      <w:marTop w:val="0"/>
      <w:marBottom w:val="0"/>
      <w:divBdr>
        <w:top w:val="none" w:sz="0" w:space="0" w:color="auto"/>
        <w:left w:val="none" w:sz="0" w:space="0" w:color="auto"/>
        <w:bottom w:val="none" w:sz="0" w:space="0" w:color="auto"/>
        <w:right w:val="none" w:sz="0" w:space="0" w:color="auto"/>
      </w:divBdr>
    </w:div>
    <w:div w:id="1057821440">
      <w:bodyDiv w:val="1"/>
      <w:marLeft w:val="0"/>
      <w:marRight w:val="0"/>
      <w:marTop w:val="0"/>
      <w:marBottom w:val="0"/>
      <w:divBdr>
        <w:top w:val="none" w:sz="0" w:space="0" w:color="auto"/>
        <w:left w:val="none" w:sz="0" w:space="0" w:color="auto"/>
        <w:bottom w:val="none" w:sz="0" w:space="0" w:color="auto"/>
        <w:right w:val="none" w:sz="0" w:space="0" w:color="auto"/>
      </w:divBdr>
    </w:div>
    <w:div w:id="1057826348">
      <w:bodyDiv w:val="1"/>
      <w:marLeft w:val="0"/>
      <w:marRight w:val="0"/>
      <w:marTop w:val="0"/>
      <w:marBottom w:val="0"/>
      <w:divBdr>
        <w:top w:val="none" w:sz="0" w:space="0" w:color="auto"/>
        <w:left w:val="none" w:sz="0" w:space="0" w:color="auto"/>
        <w:bottom w:val="none" w:sz="0" w:space="0" w:color="auto"/>
        <w:right w:val="none" w:sz="0" w:space="0" w:color="auto"/>
      </w:divBdr>
    </w:div>
    <w:div w:id="1058013478">
      <w:bodyDiv w:val="1"/>
      <w:marLeft w:val="0"/>
      <w:marRight w:val="0"/>
      <w:marTop w:val="0"/>
      <w:marBottom w:val="0"/>
      <w:divBdr>
        <w:top w:val="none" w:sz="0" w:space="0" w:color="auto"/>
        <w:left w:val="none" w:sz="0" w:space="0" w:color="auto"/>
        <w:bottom w:val="none" w:sz="0" w:space="0" w:color="auto"/>
        <w:right w:val="none" w:sz="0" w:space="0" w:color="auto"/>
      </w:divBdr>
    </w:div>
    <w:div w:id="1058086965">
      <w:bodyDiv w:val="1"/>
      <w:marLeft w:val="0"/>
      <w:marRight w:val="0"/>
      <w:marTop w:val="0"/>
      <w:marBottom w:val="0"/>
      <w:divBdr>
        <w:top w:val="none" w:sz="0" w:space="0" w:color="auto"/>
        <w:left w:val="none" w:sz="0" w:space="0" w:color="auto"/>
        <w:bottom w:val="none" w:sz="0" w:space="0" w:color="auto"/>
        <w:right w:val="none" w:sz="0" w:space="0" w:color="auto"/>
      </w:divBdr>
    </w:div>
    <w:div w:id="1058162183">
      <w:bodyDiv w:val="1"/>
      <w:marLeft w:val="0"/>
      <w:marRight w:val="0"/>
      <w:marTop w:val="0"/>
      <w:marBottom w:val="0"/>
      <w:divBdr>
        <w:top w:val="none" w:sz="0" w:space="0" w:color="auto"/>
        <w:left w:val="none" w:sz="0" w:space="0" w:color="auto"/>
        <w:bottom w:val="none" w:sz="0" w:space="0" w:color="auto"/>
        <w:right w:val="none" w:sz="0" w:space="0" w:color="auto"/>
      </w:divBdr>
    </w:div>
    <w:div w:id="1058240885">
      <w:bodyDiv w:val="1"/>
      <w:marLeft w:val="0"/>
      <w:marRight w:val="0"/>
      <w:marTop w:val="0"/>
      <w:marBottom w:val="0"/>
      <w:divBdr>
        <w:top w:val="none" w:sz="0" w:space="0" w:color="auto"/>
        <w:left w:val="none" w:sz="0" w:space="0" w:color="auto"/>
        <w:bottom w:val="none" w:sz="0" w:space="0" w:color="auto"/>
        <w:right w:val="none" w:sz="0" w:space="0" w:color="auto"/>
      </w:divBdr>
    </w:div>
    <w:div w:id="1058364470">
      <w:bodyDiv w:val="1"/>
      <w:marLeft w:val="0"/>
      <w:marRight w:val="0"/>
      <w:marTop w:val="0"/>
      <w:marBottom w:val="0"/>
      <w:divBdr>
        <w:top w:val="none" w:sz="0" w:space="0" w:color="auto"/>
        <w:left w:val="none" w:sz="0" w:space="0" w:color="auto"/>
        <w:bottom w:val="none" w:sz="0" w:space="0" w:color="auto"/>
        <w:right w:val="none" w:sz="0" w:space="0" w:color="auto"/>
      </w:divBdr>
    </w:div>
    <w:div w:id="1058557869">
      <w:bodyDiv w:val="1"/>
      <w:marLeft w:val="0"/>
      <w:marRight w:val="0"/>
      <w:marTop w:val="0"/>
      <w:marBottom w:val="0"/>
      <w:divBdr>
        <w:top w:val="none" w:sz="0" w:space="0" w:color="auto"/>
        <w:left w:val="none" w:sz="0" w:space="0" w:color="auto"/>
        <w:bottom w:val="none" w:sz="0" w:space="0" w:color="auto"/>
        <w:right w:val="none" w:sz="0" w:space="0" w:color="auto"/>
      </w:divBdr>
    </w:div>
    <w:div w:id="1058626325">
      <w:bodyDiv w:val="1"/>
      <w:marLeft w:val="0"/>
      <w:marRight w:val="0"/>
      <w:marTop w:val="0"/>
      <w:marBottom w:val="0"/>
      <w:divBdr>
        <w:top w:val="none" w:sz="0" w:space="0" w:color="auto"/>
        <w:left w:val="none" w:sz="0" w:space="0" w:color="auto"/>
        <w:bottom w:val="none" w:sz="0" w:space="0" w:color="auto"/>
        <w:right w:val="none" w:sz="0" w:space="0" w:color="auto"/>
      </w:divBdr>
    </w:div>
    <w:div w:id="1058669454">
      <w:bodyDiv w:val="1"/>
      <w:marLeft w:val="0"/>
      <w:marRight w:val="0"/>
      <w:marTop w:val="0"/>
      <w:marBottom w:val="0"/>
      <w:divBdr>
        <w:top w:val="none" w:sz="0" w:space="0" w:color="auto"/>
        <w:left w:val="none" w:sz="0" w:space="0" w:color="auto"/>
        <w:bottom w:val="none" w:sz="0" w:space="0" w:color="auto"/>
        <w:right w:val="none" w:sz="0" w:space="0" w:color="auto"/>
      </w:divBdr>
    </w:div>
    <w:div w:id="1058673164">
      <w:bodyDiv w:val="1"/>
      <w:marLeft w:val="0"/>
      <w:marRight w:val="0"/>
      <w:marTop w:val="0"/>
      <w:marBottom w:val="0"/>
      <w:divBdr>
        <w:top w:val="none" w:sz="0" w:space="0" w:color="auto"/>
        <w:left w:val="none" w:sz="0" w:space="0" w:color="auto"/>
        <w:bottom w:val="none" w:sz="0" w:space="0" w:color="auto"/>
        <w:right w:val="none" w:sz="0" w:space="0" w:color="auto"/>
      </w:divBdr>
    </w:div>
    <w:div w:id="1058673592">
      <w:bodyDiv w:val="1"/>
      <w:marLeft w:val="0"/>
      <w:marRight w:val="0"/>
      <w:marTop w:val="0"/>
      <w:marBottom w:val="0"/>
      <w:divBdr>
        <w:top w:val="none" w:sz="0" w:space="0" w:color="auto"/>
        <w:left w:val="none" w:sz="0" w:space="0" w:color="auto"/>
        <w:bottom w:val="none" w:sz="0" w:space="0" w:color="auto"/>
        <w:right w:val="none" w:sz="0" w:space="0" w:color="auto"/>
      </w:divBdr>
    </w:div>
    <w:div w:id="1058745890">
      <w:bodyDiv w:val="1"/>
      <w:marLeft w:val="0"/>
      <w:marRight w:val="0"/>
      <w:marTop w:val="0"/>
      <w:marBottom w:val="0"/>
      <w:divBdr>
        <w:top w:val="none" w:sz="0" w:space="0" w:color="auto"/>
        <w:left w:val="none" w:sz="0" w:space="0" w:color="auto"/>
        <w:bottom w:val="none" w:sz="0" w:space="0" w:color="auto"/>
        <w:right w:val="none" w:sz="0" w:space="0" w:color="auto"/>
      </w:divBdr>
    </w:div>
    <w:div w:id="1058748004">
      <w:bodyDiv w:val="1"/>
      <w:marLeft w:val="0"/>
      <w:marRight w:val="0"/>
      <w:marTop w:val="0"/>
      <w:marBottom w:val="0"/>
      <w:divBdr>
        <w:top w:val="none" w:sz="0" w:space="0" w:color="auto"/>
        <w:left w:val="none" w:sz="0" w:space="0" w:color="auto"/>
        <w:bottom w:val="none" w:sz="0" w:space="0" w:color="auto"/>
        <w:right w:val="none" w:sz="0" w:space="0" w:color="auto"/>
      </w:divBdr>
    </w:div>
    <w:div w:id="1058826437">
      <w:bodyDiv w:val="1"/>
      <w:marLeft w:val="0"/>
      <w:marRight w:val="0"/>
      <w:marTop w:val="0"/>
      <w:marBottom w:val="0"/>
      <w:divBdr>
        <w:top w:val="none" w:sz="0" w:space="0" w:color="auto"/>
        <w:left w:val="none" w:sz="0" w:space="0" w:color="auto"/>
        <w:bottom w:val="none" w:sz="0" w:space="0" w:color="auto"/>
        <w:right w:val="none" w:sz="0" w:space="0" w:color="auto"/>
      </w:divBdr>
    </w:div>
    <w:div w:id="1058893498">
      <w:bodyDiv w:val="1"/>
      <w:marLeft w:val="0"/>
      <w:marRight w:val="0"/>
      <w:marTop w:val="0"/>
      <w:marBottom w:val="0"/>
      <w:divBdr>
        <w:top w:val="none" w:sz="0" w:space="0" w:color="auto"/>
        <w:left w:val="none" w:sz="0" w:space="0" w:color="auto"/>
        <w:bottom w:val="none" w:sz="0" w:space="0" w:color="auto"/>
        <w:right w:val="none" w:sz="0" w:space="0" w:color="auto"/>
      </w:divBdr>
    </w:div>
    <w:div w:id="1058937237">
      <w:bodyDiv w:val="1"/>
      <w:marLeft w:val="0"/>
      <w:marRight w:val="0"/>
      <w:marTop w:val="0"/>
      <w:marBottom w:val="0"/>
      <w:divBdr>
        <w:top w:val="none" w:sz="0" w:space="0" w:color="auto"/>
        <w:left w:val="none" w:sz="0" w:space="0" w:color="auto"/>
        <w:bottom w:val="none" w:sz="0" w:space="0" w:color="auto"/>
        <w:right w:val="none" w:sz="0" w:space="0" w:color="auto"/>
      </w:divBdr>
    </w:div>
    <w:div w:id="1058942335">
      <w:bodyDiv w:val="1"/>
      <w:marLeft w:val="0"/>
      <w:marRight w:val="0"/>
      <w:marTop w:val="0"/>
      <w:marBottom w:val="0"/>
      <w:divBdr>
        <w:top w:val="none" w:sz="0" w:space="0" w:color="auto"/>
        <w:left w:val="none" w:sz="0" w:space="0" w:color="auto"/>
        <w:bottom w:val="none" w:sz="0" w:space="0" w:color="auto"/>
        <w:right w:val="none" w:sz="0" w:space="0" w:color="auto"/>
      </w:divBdr>
    </w:div>
    <w:div w:id="1059085995">
      <w:bodyDiv w:val="1"/>
      <w:marLeft w:val="0"/>
      <w:marRight w:val="0"/>
      <w:marTop w:val="0"/>
      <w:marBottom w:val="0"/>
      <w:divBdr>
        <w:top w:val="none" w:sz="0" w:space="0" w:color="auto"/>
        <w:left w:val="none" w:sz="0" w:space="0" w:color="auto"/>
        <w:bottom w:val="none" w:sz="0" w:space="0" w:color="auto"/>
        <w:right w:val="none" w:sz="0" w:space="0" w:color="auto"/>
      </w:divBdr>
    </w:div>
    <w:div w:id="1059091962">
      <w:bodyDiv w:val="1"/>
      <w:marLeft w:val="0"/>
      <w:marRight w:val="0"/>
      <w:marTop w:val="0"/>
      <w:marBottom w:val="0"/>
      <w:divBdr>
        <w:top w:val="none" w:sz="0" w:space="0" w:color="auto"/>
        <w:left w:val="none" w:sz="0" w:space="0" w:color="auto"/>
        <w:bottom w:val="none" w:sz="0" w:space="0" w:color="auto"/>
        <w:right w:val="none" w:sz="0" w:space="0" w:color="auto"/>
      </w:divBdr>
    </w:div>
    <w:div w:id="1059094289">
      <w:bodyDiv w:val="1"/>
      <w:marLeft w:val="0"/>
      <w:marRight w:val="0"/>
      <w:marTop w:val="0"/>
      <w:marBottom w:val="0"/>
      <w:divBdr>
        <w:top w:val="none" w:sz="0" w:space="0" w:color="auto"/>
        <w:left w:val="none" w:sz="0" w:space="0" w:color="auto"/>
        <w:bottom w:val="none" w:sz="0" w:space="0" w:color="auto"/>
        <w:right w:val="none" w:sz="0" w:space="0" w:color="auto"/>
      </w:divBdr>
    </w:div>
    <w:div w:id="1059132338">
      <w:bodyDiv w:val="1"/>
      <w:marLeft w:val="0"/>
      <w:marRight w:val="0"/>
      <w:marTop w:val="0"/>
      <w:marBottom w:val="0"/>
      <w:divBdr>
        <w:top w:val="none" w:sz="0" w:space="0" w:color="auto"/>
        <w:left w:val="none" w:sz="0" w:space="0" w:color="auto"/>
        <w:bottom w:val="none" w:sz="0" w:space="0" w:color="auto"/>
        <w:right w:val="none" w:sz="0" w:space="0" w:color="auto"/>
      </w:divBdr>
    </w:div>
    <w:div w:id="1059280692">
      <w:bodyDiv w:val="1"/>
      <w:marLeft w:val="0"/>
      <w:marRight w:val="0"/>
      <w:marTop w:val="0"/>
      <w:marBottom w:val="0"/>
      <w:divBdr>
        <w:top w:val="none" w:sz="0" w:space="0" w:color="auto"/>
        <w:left w:val="none" w:sz="0" w:space="0" w:color="auto"/>
        <w:bottom w:val="none" w:sz="0" w:space="0" w:color="auto"/>
        <w:right w:val="none" w:sz="0" w:space="0" w:color="auto"/>
      </w:divBdr>
    </w:div>
    <w:div w:id="1059282008">
      <w:bodyDiv w:val="1"/>
      <w:marLeft w:val="0"/>
      <w:marRight w:val="0"/>
      <w:marTop w:val="0"/>
      <w:marBottom w:val="0"/>
      <w:divBdr>
        <w:top w:val="none" w:sz="0" w:space="0" w:color="auto"/>
        <w:left w:val="none" w:sz="0" w:space="0" w:color="auto"/>
        <w:bottom w:val="none" w:sz="0" w:space="0" w:color="auto"/>
        <w:right w:val="none" w:sz="0" w:space="0" w:color="auto"/>
      </w:divBdr>
    </w:div>
    <w:div w:id="1059286189">
      <w:bodyDiv w:val="1"/>
      <w:marLeft w:val="0"/>
      <w:marRight w:val="0"/>
      <w:marTop w:val="0"/>
      <w:marBottom w:val="0"/>
      <w:divBdr>
        <w:top w:val="none" w:sz="0" w:space="0" w:color="auto"/>
        <w:left w:val="none" w:sz="0" w:space="0" w:color="auto"/>
        <w:bottom w:val="none" w:sz="0" w:space="0" w:color="auto"/>
        <w:right w:val="none" w:sz="0" w:space="0" w:color="auto"/>
      </w:divBdr>
    </w:div>
    <w:div w:id="1059287693">
      <w:bodyDiv w:val="1"/>
      <w:marLeft w:val="0"/>
      <w:marRight w:val="0"/>
      <w:marTop w:val="0"/>
      <w:marBottom w:val="0"/>
      <w:divBdr>
        <w:top w:val="none" w:sz="0" w:space="0" w:color="auto"/>
        <w:left w:val="none" w:sz="0" w:space="0" w:color="auto"/>
        <w:bottom w:val="none" w:sz="0" w:space="0" w:color="auto"/>
        <w:right w:val="none" w:sz="0" w:space="0" w:color="auto"/>
      </w:divBdr>
    </w:div>
    <w:div w:id="1059325591">
      <w:bodyDiv w:val="1"/>
      <w:marLeft w:val="0"/>
      <w:marRight w:val="0"/>
      <w:marTop w:val="0"/>
      <w:marBottom w:val="0"/>
      <w:divBdr>
        <w:top w:val="none" w:sz="0" w:space="0" w:color="auto"/>
        <w:left w:val="none" w:sz="0" w:space="0" w:color="auto"/>
        <w:bottom w:val="none" w:sz="0" w:space="0" w:color="auto"/>
        <w:right w:val="none" w:sz="0" w:space="0" w:color="auto"/>
      </w:divBdr>
    </w:div>
    <w:div w:id="1059477227">
      <w:bodyDiv w:val="1"/>
      <w:marLeft w:val="0"/>
      <w:marRight w:val="0"/>
      <w:marTop w:val="0"/>
      <w:marBottom w:val="0"/>
      <w:divBdr>
        <w:top w:val="none" w:sz="0" w:space="0" w:color="auto"/>
        <w:left w:val="none" w:sz="0" w:space="0" w:color="auto"/>
        <w:bottom w:val="none" w:sz="0" w:space="0" w:color="auto"/>
        <w:right w:val="none" w:sz="0" w:space="0" w:color="auto"/>
      </w:divBdr>
    </w:div>
    <w:div w:id="1059592827">
      <w:bodyDiv w:val="1"/>
      <w:marLeft w:val="0"/>
      <w:marRight w:val="0"/>
      <w:marTop w:val="0"/>
      <w:marBottom w:val="0"/>
      <w:divBdr>
        <w:top w:val="none" w:sz="0" w:space="0" w:color="auto"/>
        <w:left w:val="none" w:sz="0" w:space="0" w:color="auto"/>
        <w:bottom w:val="none" w:sz="0" w:space="0" w:color="auto"/>
        <w:right w:val="none" w:sz="0" w:space="0" w:color="auto"/>
      </w:divBdr>
    </w:div>
    <w:div w:id="1059597284">
      <w:bodyDiv w:val="1"/>
      <w:marLeft w:val="0"/>
      <w:marRight w:val="0"/>
      <w:marTop w:val="0"/>
      <w:marBottom w:val="0"/>
      <w:divBdr>
        <w:top w:val="none" w:sz="0" w:space="0" w:color="auto"/>
        <w:left w:val="none" w:sz="0" w:space="0" w:color="auto"/>
        <w:bottom w:val="none" w:sz="0" w:space="0" w:color="auto"/>
        <w:right w:val="none" w:sz="0" w:space="0" w:color="auto"/>
      </w:divBdr>
    </w:div>
    <w:div w:id="1059599488">
      <w:bodyDiv w:val="1"/>
      <w:marLeft w:val="0"/>
      <w:marRight w:val="0"/>
      <w:marTop w:val="0"/>
      <w:marBottom w:val="0"/>
      <w:divBdr>
        <w:top w:val="none" w:sz="0" w:space="0" w:color="auto"/>
        <w:left w:val="none" w:sz="0" w:space="0" w:color="auto"/>
        <w:bottom w:val="none" w:sz="0" w:space="0" w:color="auto"/>
        <w:right w:val="none" w:sz="0" w:space="0" w:color="auto"/>
      </w:divBdr>
    </w:div>
    <w:div w:id="1059864717">
      <w:bodyDiv w:val="1"/>
      <w:marLeft w:val="0"/>
      <w:marRight w:val="0"/>
      <w:marTop w:val="0"/>
      <w:marBottom w:val="0"/>
      <w:divBdr>
        <w:top w:val="none" w:sz="0" w:space="0" w:color="auto"/>
        <w:left w:val="none" w:sz="0" w:space="0" w:color="auto"/>
        <w:bottom w:val="none" w:sz="0" w:space="0" w:color="auto"/>
        <w:right w:val="none" w:sz="0" w:space="0" w:color="auto"/>
      </w:divBdr>
    </w:div>
    <w:div w:id="1060178061">
      <w:bodyDiv w:val="1"/>
      <w:marLeft w:val="0"/>
      <w:marRight w:val="0"/>
      <w:marTop w:val="0"/>
      <w:marBottom w:val="0"/>
      <w:divBdr>
        <w:top w:val="none" w:sz="0" w:space="0" w:color="auto"/>
        <w:left w:val="none" w:sz="0" w:space="0" w:color="auto"/>
        <w:bottom w:val="none" w:sz="0" w:space="0" w:color="auto"/>
        <w:right w:val="none" w:sz="0" w:space="0" w:color="auto"/>
      </w:divBdr>
    </w:div>
    <w:div w:id="1060178260">
      <w:bodyDiv w:val="1"/>
      <w:marLeft w:val="0"/>
      <w:marRight w:val="0"/>
      <w:marTop w:val="0"/>
      <w:marBottom w:val="0"/>
      <w:divBdr>
        <w:top w:val="none" w:sz="0" w:space="0" w:color="auto"/>
        <w:left w:val="none" w:sz="0" w:space="0" w:color="auto"/>
        <w:bottom w:val="none" w:sz="0" w:space="0" w:color="auto"/>
        <w:right w:val="none" w:sz="0" w:space="0" w:color="auto"/>
      </w:divBdr>
    </w:div>
    <w:div w:id="1060202777">
      <w:bodyDiv w:val="1"/>
      <w:marLeft w:val="0"/>
      <w:marRight w:val="0"/>
      <w:marTop w:val="0"/>
      <w:marBottom w:val="0"/>
      <w:divBdr>
        <w:top w:val="none" w:sz="0" w:space="0" w:color="auto"/>
        <w:left w:val="none" w:sz="0" w:space="0" w:color="auto"/>
        <w:bottom w:val="none" w:sz="0" w:space="0" w:color="auto"/>
        <w:right w:val="none" w:sz="0" w:space="0" w:color="auto"/>
      </w:divBdr>
    </w:div>
    <w:div w:id="1060205656">
      <w:bodyDiv w:val="1"/>
      <w:marLeft w:val="0"/>
      <w:marRight w:val="0"/>
      <w:marTop w:val="0"/>
      <w:marBottom w:val="0"/>
      <w:divBdr>
        <w:top w:val="none" w:sz="0" w:space="0" w:color="auto"/>
        <w:left w:val="none" w:sz="0" w:space="0" w:color="auto"/>
        <w:bottom w:val="none" w:sz="0" w:space="0" w:color="auto"/>
        <w:right w:val="none" w:sz="0" w:space="0" w:color="auto"/>
      </w:divBdr>
    </w:div>
    <w:div w:id="1060246787">
      <w:bodyDiv w:val="1"/>
      <w:marLeft w:val="0"/>
      <w:marRight w:val="0"/>
      <w:marTop w:val="0"/>
      <w:marBottom w:val="0"/>
      <w:divBdr>
        <w:top w:val="none" w:sz="0" w:space="0" w:color="auto"/>
        <w:left w:val="none" w:sz="0" w:space="0" w:color="auto"/>
        <w:bottom w:val="none" w:sz="0" w:space="0" w:color="auto"/>
        <w:right w:val="none" w:sz="0" w:space="0" w:color="auto"/>
      </w:divBdr>
    </w:div>
    <w:div w:id="1060441895">
      <w:bodyDiv w:val="1"/>
      <w:marLeft w:val="0"/>
      <w:marRight w:val="0"/>
      <w:marTop w:val="0"/>
      <w:marBottom w:val="0"/>
      <w:divBdr>
        <w:top w:val="none" w:sz="0" w:space="0" w:color="auto"/>
        <w:left w:val="none" w:sz="0" w:space="0" w:color="auto"/>
        <w:bottom w:val="none" w:sz="0" w:space="0" w:color="auto"/>
        <w:right w:val="none" w:sz="0" w:space="0" w:color="auto"/>
      </w:divBdr>
    </w:div>
    <w:div w:id="1060447256">
      <w:bodyDiv w:val="1"/>
      <w:marLeft w:val="0"/>
      <w:marRight w:val="0"/>
      <w:marTop w:val="0"/>
      <w:marBottom w:val="0"/>
      <w:divBdr>
        <w:top w:val="none" w:sz="0" w:space="0" w:color="auto"/>
        <w:left w:val="none" w:sz="0" w:space="0" w:color="auto"/>
        <w:bottom w:val="none" w:sz="0" w:space="0" w:color="auto"/>
        <w:right w:val="none" w:sz="0" w:space="0" w:color="auto"/>
      </w:divBdr>
    </w:div>
    <w:div w:id="1060521180">
      <w:bodyDiv w:val="1"/>
      <w:marLeft w:val="0"/>
      <w:marRight w:val="0"/>
      <w:marTop w:val="0"/>
      <w:marBottom w:val="0"/>
      <w:divBdr>
        <w:top w:val="none" w:sz="0" w:space="0" w:color="auto"/>
        <w:left w:val="none" w:sz="0" w:space="0" w:color="auto"/>
        <w:bottom w:val="none" w:sz="0" w:space="0" w:color="auto"/>
        <w:right w:val="none" w:sz="0" w:space="0" w:color="auto"/>
      </w:divBdr>
    </w:div>
    <w:div w:id="1060590544">
      <w:bodyDiv w:val="1"/>
      <w:marLeft w:val="0"/>
      <w:marRight w:val="0"/>
      <w:marTop w:val="0"/>
      <w:marBottom w:val="0"/>
      <w:divBdr>
        <w:top w:val="none" w:sz="0" w:space="0" w:color="auto"/>
        <w:left w:val="none" w:sz="0" w:space="0" w:color="auto"/>
        <w:bottom w:val="none" w:sz="0" w:space="0" w:color="auto"/>
        <w:right w:val="none" w:sz="0" w:space="0" w:color="auto"/>
      </w:divBdr>
    </w:div>
    <w:div w:id="1060785933">
      <w:bodyDiv w:val="1"/>
      <w:marLeft w:val="0"/>
      <w:marRight w:val="0"/>
      <w:marTop w:val="0"/>
      <w:marBottom w:val="0"/>
      <w:divBdr>
        <w:top w:val="none" w:sz="0" w:space="0" w:color="auto"/>
        <w:left w:val="none" w:sz="0" w:space="0" w:color="auto"/>
        <w:bottom w:val="none" w:sz="0" w:space="0" w:color="auto"/>
        <w:right w:val="none" w:sz="0" w:space="0" w:color="auto"/>
      </w:divBdr>
    </w:div>
    <w:div w:id="1060789704">
      <w:bodyDiv w:val="1"/>
      <w:marLeft w:val="0"/>
      <w:marRight w:val="0"/>
      <w:marTop w:val="0"/>
      <w:marBottom w:val="0"/>
      <w:divBdr>
        <w:top w:val="none" w:sz="0" w:space="0" w:color="auto"/>
        <w:left w:val="none" w:sz="0" w:space="0" w:color="auto"/>
        <w:bottom w:val="none" w:sz="0" w:space="0" w:color="auto"/>
        <w:right w:val="none" w:sz="0" w:space="0" w:color="auto"/>
      </w:divBdr>
    </w:div>
    <w:div w:id="1060834699">
      <w:bodyDiv w:val="1"/>
      <w:marLeft w:val="0"/>
      <w:marRight w:val="0"/>
      <w:marTop w:val="0"/>
      <w:marBottom w:val="0"/>
      <w:divBdr>
        <w:top w:val="none" w:sz="0" w:space="0" w:color="auto"/>
        <w:left w:val="none" w:sz="0" w:space="0" w:color="auto"/>
        <w:bottom w:val="none" w:sz="0" w:space="0" w:color="auto"/>
        <w:right w:val="none" w:sz="0" w:space="0" w:color="auto"/>
      </w:divBdr>
    </w:div>
    <w:div w:id="1060859842">
      <w:bodyDiv w:val="1"/>
      <w:marLeft w:val="0"/>
      <w:marRight w:val="0"/>
      <w:marTop w:val="0"/>
      <w:marBottom w:val="0"/>
      <w:divBdr>
        <w:top w:val="none" w:sz="0" w:space="0" w:color="auto"/>
        <w:left w:val="none" w:sz="0" w:space="0" w:color="auto"/>
        <w:bottom w:val="none" w:sz="0" w:space="0" w:color="auto"/>
        <w:right w:val="none" w:sz="0" w:space="0" w:color="auto"/>
      </w:divBdr>
    </w:div>
    <w:div w:id="1061055646">
      <w:bodyDiv w:val="1"/>
      <w:marLeft w:val="0"/>
      <w:marRight w:val="0"/>
      <w:marTop w:val="0"/>
      <w:marBottom w:val="0"/>
      <w:divBdr>
        <w:top w:val="none" w:sz="0" w:space="0" w:color="auto"/>
        <w:left w:val="none" w:sz="0" w:space="0" w:color="auto"/>
        <w:bottom w:val="none" w:sz="0" w:space="0" w:color="auto"/>
        <w:right w:val="none" w:sz="0" w:space="0" w:color="auto"/>
      </w:divBdr>
    </w:div>
    <w:div w:id="1061095136">
      <w:bodyDiv w:val="1"/>
      <w:marLeft w:val="0"/>
      <w:marRight w:val="0"/>
      <w:marTop w:val="0"/>
      <w:marBottom w:val="0"/>
      <w:divBdr>
        <w:top w:val="none" w:sz="0" w:space="0" w:color="auto"/>
        <w:left w:val="none" w:sz="0" w:space="0" w:color="auto"/>
        <w:bottom w:val="none" w:sz="0" w:space="0" w:color="auto"/>
        <w:right w:val="none" w:sz="0" w:space="0" w:color="auto"/>
      </w:divBdr>
    </w:div>
    <w:div w:id="1061100171">
      <w:bodyDiv w:val="1"/>
      <w:marLeft w:val="0"/>
      <w:marRight w:val="0"/>
      <w:marTop w:val="0"/>
      <w:marBottom w:val="0"/>
      <w:divBdr>
        <w:top w:val="none" w:sz="0" w:space="0" w:color="auto"/>
        <w:left w:val="none" w:sz="0" w:space="0" w:color="auto"/>
        <w:bottom w:val="none" w:sz="0" w:space="0" w:color="auto"/>
        <w:right w:val="none" w:sz="0" w:space="0" w:color="auto"/>
      </w:divBdr>
    </w:div>
    <w:div w:id="1061291395">
      <w:bodyDiv w:val="1"/>
      <w:marLeft w:val="0"/>
      <w:marRight w:val="0"/>
      <w:marTop w:val="0"/>
      <w:marBottom w:val="0"/>
      <w:divBdr>
        <w:top w:val="none" w:sz="0" w:space="0" w:color="auto"/>
        <w:left w:val="none" w:sz="0" w:space="0" w:color="auto"/>
        <w:bottom w:val="none" w:sz="0" w:space="0" w:color="auto"/>
        <w:right w:val="none" w:sz="0" w:space="0" w:color="auto"/>
      </w:divBdr>
    </w:div>
    <w:div w:id="1061365756">
      <w:bodyDiv w:val="1"/>
      <w:marLeft w:val="0"/>
      <w:marRight w:val="0"/>
      <w:marTop w:val="0"/>
      <w:marBottom w:val="0"/>
      <w:divBdr>
        <w:top w:val="none" w:sz="0" w:space="0" w:color="auto"/>
        <w:left w:val="none" w:sz="0" w:space="0" w:color="auto"/>
        <w:bottom w:val="none" w:sz="0" w:space="0" w:color="auto"/>
        <w:right w:val="none" w:sz="0" w:space="0" w:color="auto"/>
      </w:divBdr>
    </w:div>
    <w:div w:id="1061446630">
      <w:bodyDiv w:val="1"/>
      <w:marLeft w:val="0"/>
      <w:marRight w:val="0"/>
      <w:marTop w:val="0"/>
      <w:marBottom w:val="0"/>
      <w:divBdr>
        <w:top w:val="none" w:sz="0" w:space="0" w:color="auto"/>
        <w:left w:val="none" w:sz="0" w:space="0" w:color="auto"/>
        <w:bottom w:val="none" w:sz="0" w:space="0" w:color="auto"/>
        <w:right w:val="none" w:sz="0" w:space="0" w:color="auto"/>
      </w:divBdr>
    </w:div>
    <w:div w:id="1061558513">
      <w:bodyDiv w:val="1"/>
      <w:marLeft w:val="0"/>
      <w:marRight w:val="0"/>
      <w:marTop w:val="0"/>
      <w:marBottom w:val="0"/>
      <w:divBdr>
        <w:top w:val="none" w:sz="0" w:space="0" w:color="auto"/>
        <w:left w:val="none" w:sz="0" w:space="0" w:color="auto"/>
        <w:bottom w:val="none" w:sz="0" w:space="0" w:color="auto"/>
        <w:right w:val="none" w:sz="0" w:space="0" w:color="auto"/>
      </w:divBdr>
    </w:div>
    <w:div w:id="1061633366">
      <w:bodyDiv w:val="1"/>
      <w:marLeft w:val="0"/>
      <w:marRight w:val="0"/>
      <w:marTop w:val="0"/>
      <w:marBottom w:val="0"/>
      <w:divBdr>
        <w:top w:val="none" w:sz="0" w:space="0" w:color="auto"/>
        <w:left w:val="none" w:sz="0" w:space="0" w:color="auto"/>
        <w:bottom w:val="none" w:sz="0" w:space="0" w:color="auto"/>
        <w:right w:val="none" w:sz="0" w:space="0" w:color="auto"/>
      </w:divBdr>
    </w:div>
    <w:div w:id="1061751009">
      <w:bodyDiv w:val="1"/>
      <w:marLeft w:val="0"/>
      <w:marRight w:val="0"/>
      <w:marTop w:val="0"/>
      <w:marBottom w:val="0"/>
      <w:divBdr>
        <w:top w:val="none" w:sz="0" w:space="0" w:color="auto"/>
        <w:left w:val="none" w:sz="0" w:space="0" w:color="auto"/>
        <w:bottom w:val="none" w:sz="0" w:space="0" w:color="auto"/>
        <w:right w:val="none" w:sz="0" w:space="0" w:color="auto"/>
      </w:divBdr>
    </w:div>
    <w:div w:id="1061751377">
      <w:bodyDiv w:val="1"/>
      <w:marLeft w:val="0"/>
      <w:marRight w:val="0"/>
      <w:marTop w:val="0"/>
      <w:marBottom w:val="0"/>
      <w:divBdr>
        <w:top w:val="none" w:sz="0" w:space="0" w:color="auto"/>
        <w:left w:val="none" w:sz="0" w:space="0" w:color="auto"/>
        <w:bottom w:val="none" w:sz="0" w:space="0" w:color="auto"/>
        <w:right w:val="none" w:sz="0" w:space="0" w:color="auto"/>
      </w:divBdr>
    </w:div>
    <w:div w:id="1061755505">
      <w:bodyDiv w:val="1"/>
      <w:marLeft w:val="0"/>
      <w:marRight w:val="0"/>
      <w:marTop w:val="0"/>
      <w:marBottom w:val="0"/>
      <w:divBdr>
        <w:top w:val="none" w:sz="0" w:space="0" w:color="auto"/>
        <w:left w:val="none" w:sz="0" w:space="0" w:color="auto"/>
        <w:bottom w:val="none" w:sz="0" w:space="0" w:color="auto"/>
        <w:right w:val="none" w:sz="0" w:space="0" w:color="auto"/>
      </w:divBdr>
    </w:div>
    <w:div w:id="1061758898">
      <w:bodyDiv w:val="1"/>
      <w:marLeft w:val="0"/>
      <w:marRight w:val="0"/>
      <w:marTop w:val="0"/>
      <w:marBottom w:val="0"/>
      <w:divBdr>
        <w:top w:val="none" w:sz="0" w:space="0" w:color="auto"/>
        <w:left w:val="none" w:sz="0" w:space="0" w:color="auto"/>
        <w:bottom w:val="none" w:sz="0" w:space="0" w:color="auto"/>
        <w:right w:val="none" w:sz="0" w:space="0" w:color="auto"/>
      </w:divBdr>
    </w:div>
    <w:div w:id="1061825583">
      <w:bodyDiv w:val="1"/>
      <w:marLeft w:val="0"/>
      <w:marRight w:val="0"/>
      <w:marTop w:val="0"/>
      <w:marBottom w:val="0"/>
      <w:divBdr>
        <w:top w:val="none" w:sz="0" w:space="0" w:color="auto"/>
        <w:left w:val="none" w:sz="0" w:space="0" w:color="auto"/>
        <w:bottom w:val="none" w:sz="0" w:space="0" w:color="auto"/>
        <w:right w:val="none" w:sz="0" w:space="0" w:color="auto"/>
      </w:divBdr>
    </w:div>
    <w:div w:id="1061951697">
      <w:bodyDiv w:val="1"/>
      <w:marLeft w:val="0"/>
      <w:marRight w:val="0"/>
      <w:marTop w:val="0"/>
      <w:marBottom w:val="0"/>
      <w:divBdr>
        <w:top w:val="none" w:sz="0" w:space="0" w:color="auto"/>
        <w:left w:val="none" w:sz="0" w:space="0" w:color="auto"/>
        <w:bottom w:val="none" w:sz="0" w:space="0" w:color="auto"/>
        <w:right w:val="none" w:sz="0" w:space="0" w:color="auto"/>
      </w:divBdr>
    </w:div>
    <w:div w:id="1061976170">
      <w:bodyDiv w:val="1"/>
      <w:marLeft w:val="0"/>
      <w:marRight w:val="0"/>
      <w:marTop w:val="0"/>
      <w:marBottom w:val="0"/>
      <w:divBdr>
        <w:top w:val="none" w:sz="0" w:space="0" w:color="auto"/>
        <w:left w:val="none" w:sz="0" w:space="0" w:color="auto"/>
        <w:bottom w:val="none" w:sz="0" w:space="0" w:color="auto"/>
        <w:right w:val="none" w:sz="0" w:space="0" w:color="auto"/>
      </w:divBdr>
    </w:div>
    <w:div w:id="1062099416">
      <w:bodyDiv w:val="1"/>
      <w:marLeft w:val="0"/>
      <w:marRight w:val="0"/>
      <w:marTop w:val="0"/>
      <w:marBottom w:val="0"/>
      <w:divBdr>
        <w:top w:val="none" w:sz="0" w:space="0" w:color="auto"/>
        <w:left w:val="none" w:sz="0" w:space="0" w:color="auto"/>
        <w:bottom w:val="none" w:sz="0" w:space="0" w:color="auto"/>
        <w:right w:val="none" w:sz="0" w:space="0" w:color="auto"/>
      </w:divBdr>
    </w:div>
    <w:div w:id="1062100722">
      <w:bodyDiv w:val="1"/>
      <w:marLeft w:val="0"/>
      <w:marRight w:val="0"/>
      <w:marTop w:val="0"/>
      <w:marBottom w:val="0"/>
      <w:divBdr>
        <w:top w:val="none" w:sz="0" w:space="0" w:color="auto"/>
        <w:left w:val="none" w:sz="0" w:space="0" w:color="auto"/>
        <w:bottom w:val="none" w:sz="0" w:space="0" w:color="auto"/>
        <w:right w:val="none" w:sz="0" w:space="0" w:color="auto"/>
      </w:divBdr>
    </w:div>
    <w:div w:id="1062102704">
      <w:bodyDiv w:val="1"/>
      <w:marLeft w:val="0"/>
      <w:marRight w:val="0"/>
      <w:marTop w:val="0"/>
      <w:marBottom w:val="0"/>
      <w:divBdr>
        <w:top w:val="none" w:sz="0" w:space="0" w:color="auto"/>
        <w:left w:val="none" w:sz="0" w:space="0" w:color="auto"/>
        <w:bottom w:val="none" w:sz="0" w:space="0" w:color="auto"/>
        <w:right w:val="none" w:sz="0" w:space="0" w:color="auto"/>
      </w:divBdr>
    </w:div>
    <w:div w:id="1062288517">
      <w:bodyDiv w:val="1"/>
      <w:marLeft w:val="0"/>
      <w:marRight w:val="0"/>
      <w:marTop w:val="0"/>
      <w:marBottom w:val="0"/>
      <w:divBdr>
        <w:top w:val="none" w:sz="0" w:space="0" w:color="auto"/>
        <w:left w:val="none" w:sz="0" w:space="0" w:color="auto"/>
        <w:bottom w:val="none" w:sz="0" w:space="0" w:color="auto"/>
        <w:right w:val="none" w:sz="0" w:space="0" w:color="auto"/>
      </w:divBdr>
    </w:div>
    <w:div w:id="1062294675">
      <w:bodyDiv w:val="1"/>
      <w:marLeft w:val="0"/>
      <w:marRight w:val="0"/>
      <w:marTop w:val="0"/>
      <w:marBottom w:val="0"/>
      <w:divBdr>
        <w:top w:val="none" w:sz="0" w:space="0" w:color="auto"/>
        <w:left w:val="none" w:sz="0" w:space="0" w:color="auto"/>
        <w:bottom w:val="none" w:sz="0" w:space="0" w:color="auto"/>
        <w:right w:val="none" w:sz="0" w:space="0" w:color="auto"/>
      </w:divBdr>
    </w:div>
    <w:div w:id="1062370519">
      <w:bodyDiv w:val="1"/>
      <w:marLeft w:val="0"/>
      <w:marRight w:val="0"/>
      <w:marTop w:val="0"/>
      <w:marBottom w:val="0"/>
      <w:divBdr>
        <w:top w:val="none" w:sz="0" w:space="0" w:color="auto"/>
        <w:left w:val="none" w:sz="0" w:space="0" w:color="auto"/>
        <w:bottom w:val="none" w:sz="0" w:space="0" w:color="auto"/>
        <w:right w:val="none" w:sz="0" w:space="0" w:color="auto"/>
      </w:divBdr>
    </w:div>
    <w:div w:id="1062406022">
      <w:bodyDiv w:val="1"/>
      <w:marLeft w:val="0"/>
      <w:marRight w:val="0"/>
      <w:marTop w:val="0"/>
      <w:marBottom w:val="0"/>
      <w:divBdr>
        <w:top w:val="none" w:sz="0" w:space="0" w:color="auto"/>
        <w:left w:val="none" w:sz="0" w:space="0" w:color="auto"/>
        <w:bottom w:val="none" w:sz="0" w:space="0" w:color="auto"/>
        <w:right w:val="none" w:sz="0" w:space="0" w:color="auto"/>
      </w:divBdr>
    </w:div>
    <w:div w:id="1062407051">
      <w:bodyDiv w:val="1"/>
      <w:marLeft w:val="0"/>
      <w:marRight w:val="0"/>
      <w:marTop w:val="0"/>
      <w:marBottom w:val="0"/>
      <w:divBdr>
        <w:top w:val="none" w:sz="0" w:space="0" w:color="auto"/>
        <w:left w:val="none" w:sz="0" w:space="0" w:color="auto"/>
        <w:bottom w:val="none" w:sz="0" w:space="0" w:color="auto"/>
        <w:right w:val="none" w:sz="0" w:space="0" w:color="auto"/>
      </w:divBdr>
    </w:div>
    <w:div w:id="1062556629">
      <w:bodyDiv w:val="1"/>
      <w:marLeft w:val="0"/>
      <w:marRight w:val="0"/>
      <w:marTop w:val="0"/>
      <w:marBottom w:val="0"/>
      <w:divBdr>
        <w:top w:val="none" w:sz="0" w:space="0" w:color="auto"/>
        <w:left w:val="none" w:sz="0" w:space="0" w:color="auto"/>
        <w:bottom w:val="none" w:sz="0" w:space="0" w:color="auto"/>
        <w:right w:val="none" w:sz="0" w:space="0" w:color="auto"/>
      </w:divBdr>
    </w:div>
    <w:div w:id="1062673872">
      <w:bodyDiv w:val="1"/>
      <w:marLeft w:val="0"/>
      <w:marRight w:val="0"/>
      <w:marTop w:val="0"/>
      <w:marBottom w:val="0"/>
      <w:divBdr>
        <w:top w:val="none" w:sz="0" w:space="0" w:color="auto"/>
        <w:left w:val="none" w:sz="0" w:space="0" w:color="auto"/>
        <w:bottom w:val="none" w:sz="0" w:space="0" w:color="auto"/>
        <w:right w:val="none" w:sz="0" w:space="0" w:color="auto"/>
      </w:divBdr>
    </w:div>
    <w:div w:id="1062679638">
      <w:bodyDiv w:val="1"/>
      <w:marLeft w:val="0"/>
      <w:marRight w:val="0"/>
      <w:marTop w:val="0"/>
      <w:marBottom w:val="0"/>
      <w:divBdr>
        <w:top w:val="none" w:sz="0" w:space="0" w:color="auto"/>
        <w:left w:val="none" w:sz="0" w:space="0" w:color="auto"/>
        <w:bottom w:val="none" w:sz="0" w:space="0" w:color="auto"/>
        <w:right w:val="none" w:sz="0" w:space="0" w:color="auto"/>
      </w:divBdr>
    </w:div>
    <w:div w:id="1062748436">
      <w:bodyDiv w:val="1"/>
      <w:marLeft w:val="0"/>
      <w:marRight w:val="0"/>
      <w:marTop w:val="0"/>
      <w:marBottom w:val="0"/>
      <w:divBdr>
        <w:top w:val="none" w:sz="0" w:space="0" w:color="auto"/>
        <w:left w:val="none" w:sz="0" w:space="0" w:color="auto"/>
        <w:bottom w:val="none" w:sz="0" w:space="0" w:color="auto"/>
        <w:right w:val="none" w:sz="0" w:space="0" w:color="auto"/>
      </w:divBdr>
    </w:div>
    <w:div w:id="1062942734">
      <w:bodyDiv w:val="1"/>
      <w:marLeft w:val="0"/>
      <w:marRight w:val="0"/>
      <w:marTop w:val="0"/>
      <w:marBottom w:val="0"/>
      <w:divBdr>
        <w:top w:val="none" w:sz="0" w:space="0" w:color="auto"/>
        <w:left w:val="none" w:sz="0" w:space="0" w:color="auto"/>
        <w:bottom w:val="none" w:sz="0" w:space="0" w:color="auto"/>
        <w:right w:val="none" w:sz="0" w:space="0" w:color="auto"/>
      </w:divBdr>
    </w:div>
    <w:div w:id="1062942803">
      <w:bodyDiv w:val="1"/>
      <w:marLeft w:val="0"/>
      <w:marRight w:val="0"/>
      <w:marTop w:val="0"/>
      <w:marBottom w:val="0"/>
      <w:divBdr>
        <w:top w:val="none" w:sz="0" w:space="0" w:color="auto"/>
        <w:left w:val="none" w:sz="0" w:space="0" w:color="auto"/>
        <w:bottom w:val="none" w:sz="0" w:space="0" w:color="auto"/>
        <w:right w:val="none" w:sz="0" w:space="0" w:color="auto"/>
      </w:divBdr>
    </w:div>
    <w:div w:id="1062945829">
      <w:bodyDiv w:val="1"/>
      <w:marLeft w:val="0"/>
      <w:marRight w:val="0"/>
      <w:marTop w:val="0"/>
      <w:marBottom w:val="0"/>
      <w:divBdr>
        <w:top w:val="none" w:sz="0" w:space="0" w:color="auto"/>
        <w:left w:val="none" w:sz="0" w:space="0" w:color="auto"/>
        <w:bottom w:val="none" w:sz="0" w:space="0" w:color="auto"/>
        <w:right w:val="none" w:sz="0" w:space="0" w:color="auto"/>
      </w:divBdr>
    </w:div>
    <w:div w:id="1062947186">
      <w:bodyDiv w:val="1"/>
      <w:marLeft w:val="0"/>
      <w:marRight w:val="0"/>
      <w:marTop w:val="0"/>
      <w:marBottom w:val="0"/>
      <w:divBdr>
        <w:top w:val="none" w:sz="0" w:space="0" w:color="auto"/>
        <w:left w:val="none" w:sz="0" w:space="0" w:color="auto"/>
        <w:bottom w:val="none" w:sz="0" w:space="0" w:color="auto"/>
        <w:right w:val="none" w:sz="0" w:space="0" w:color="auto"/>
      </w:divBdr>
    </w:div>
    <w:div w:id="1063020191">
      <w:bodyDiv w:val="1"/>
      <w:marLeft w:val="0"/>
      <w:marRight w:val="0"/>
      <w:marTop w:val="0"/>
      <w:marBottom w:val="0"/>
      <w:divBdr>
        <w:top w:val="none" w:sz="0" w:space="0" w:color="auto"/>
        <w:left w:val="none" w:sz="0" w:space="0" w:color="auto"/>
        <w:bottom w:val="none" w:sz="0" w:space="0" w:color="auto"/>
        <w:right w:val="none" w:sz="0" w:space="0" w:color="auto"/>
      </w:divBdr>
    </w:div>
    <w:div w:id="1063023581">
      <w:bodyDiv w:val="1"/>
      <w:marLeft w:val="0"/>
      <w:marRight w:val="0"/>
      <w:marTop w:val="0"/>
      <w:marBottom w:val="0"/>
      <w:divBdr>
        <w:top w:val="none" w:sz="0" w:space="0" w:color="auto"/>
        <w:left w:val="none" w:sz="0" w:space="0" w:color="auto"/>
        <w:bottom w:val="none" w:sz="0" w:space="0" w:color="auto"/>
        <w:right w:val="none" w:sz="0" w:space="0" w:color="auto"/>
      </w:divBdr>
    </w:div>
    <w:div w:id="1063068562">
      <w:bodyDiv w:val="1"/>
      <w:marLeft w:val="0"/>
      <w:marRight w:val="0"/>
      <w:marTop w:val="0"/>
      <w:marBottom w:val="0"/>
      <w:divBdr>
        <w:top w:val="none" w:sz="0" w:space="0" w:color="auto"/>
        <w:left w:val="none" w:sz="0" w:space="0" w:color="auto"/>
        <w:bottom w:val="none" w:sz="0" w:space="0" w:color="auto"/>
        <w:right w:val="none" w:sz="0" w:space="0" w:color="auto"/>
      </w:divBdr>
    </w:div>
    <w:div w:id="1063141494">
      <w:bodyDiv w:val="1"/>
      <w:marLeft w:val="0"/>
      <w:marRight w:val="0"/>
      <w:marTop w:val="0"/>
      <w:marBottom w:val="0"/>
      <w:divBdr>
        <w:top w:val="none" w:sz="0" w:space="0" w:color="auto"/>
        <w:left w:val="none" w:sz="0" w:space="0" w:color="auto"/>
        <w:bottom w:val="none" w:sz="0" w:space="0" w:color="auto"/>
        <w:right w:val="none" w:sz="0" w:space="0" w:color="auto"/>
      </w:divBdr>
    </w:div>
    <w:div w:id="1063216569">
      <w:bodyDiv w:val="1"/>
      <w:marLeft w:val="0"/>
      <w:marRight w:val="0"/>
      <w:marTop w:val="0"/>
      <w:marBottom w:val="0"/>
      <w:divBdr>
        <w:top w:val="none" w:sz="0" w:space="0" w:color="auto"/>
        <w:left w:val="none" w:sz="0" w:space="0" w:color="auto"/>
        <w:bottom w:val="none" w:sz="0" w:space="0" w:color="auto"/>
        <w:right w:val="none" w:sz="0" w:space="0" w:color="auto"/>
      </w:divBdr>
    </w:div>
    <w:div w:id="1063483563">
      <w:bodyDiv w:val="1"/>
      <w:marLeft w:val="0"/>
      <w:marRight w:val="0"/>
      <w:marTop w:val="0"/>
      <w:marBottom w:val="0"/>
      <w:divBdr>
        <w:top w:val="none" w:sz="0" w:space="0" w:color="auto"/>
        <w:left w:val="none" w:sz="0" w:space="0" w:color="auto"/>
        <w:bottom w:val="none" w:sz="0" w:space="0" w:color="auto"/>
        <w:right w:val="none" w:sz="0" w:space="0" w:color="auto"/>
      </w:divBdr>
    </w:div>
    <w:div w:id="1063529473">
      <w:bodyDiv w:val="1"/>
      <w:marLeft w:val="0"/>
      <w:marRight w:val="0"/>
      <w:marTop w:val="0"/>
      <w:marBottom w:val="0"/>
      <w:divBdr>
        <w:top w:val="none" w:sz="0" w:space="0" w:color="auto"/>
        <w:left w:val="none" w:sz="0" w:space="0" w:color="auto"/>
        <w:bottom w:val="none" w:sz="0" w:space="0" w:color="auto"/>
        <w:right w:val="none" w:sz="0" w:space="0" w:color="auto"/>
      </w:divBdr>
    </w:div>
    <w:div w:id="1063530497">
      <w:bodyDiv w:val="1"/>
      <w:marLeft w:val="0"/>
      <w:marRight w:val="0"/>
      <w:marTop w:val="0"/>
      <w:marBottom w:val="0"/>
      <w:divBdr>
        <w:top w:val="none" w:sz="0" w:space="0" w:color="auto"/>
        <w:left w:val="none" w:sz="0" w:space="0" w:color="auto"/>
        <w:bottom w:val="none" w:sz="0" w:space="0" w:color="auto"/>
        <w:right w:val="none" w:sz="0" w:space="0" w:color="auto"/>
      </w:divBdr>
    </w:div>
    <w:div w:id="1063600805">
      <w:bodyDiv w:val="1"/>
      <w:marLeft w:val="0"/>
      <w:marRight w:val="0"/>
      <w:marTop w:val="0"/>
      <w:marBottom w:val="0"/>
      <w:divBdr>
        <w:top w:val="none" w:sz="0" w:space="0" w:color="auto"/>
        <w:left w:val="none" w:sz="0" w:space="0" w:color="auto"/>
        <w:bottom w:val="none" w:sz="0" w:space="0" w:color="auto"/>
        <w:right w:val="none" w:sz="0" w:space="0" w:color="auto"/>
      </w:divBdr>
    </w:div>
    <w:div w:id="1063606778">
      <w:bodyDiv w:val="1"/>
      <w:marLeft w:val="0"/>
      <w:marRight w:val="0"/>
      <w:marTop w:val="0"/>
      <w:marBottom w:val="0"/>
      <w:divBdr>
        <w:top w:val="none" w:sz="0" w:space="0" w:color="auto"/>
        <w:left w:val="none" w:sz="0" w:space="0" w:color="auto"/>
        <w:bottom w:val="none" w:sz="0" w:space="0" w:color="auto"/>
        <w:right w:val="none" w:sz="0" w:space="0" w:color="auto"/>
      </w:divBdr>
    </w:div>
    <w:div w:id="1063674954">
      <w:bodyDiv w:val="1"/>
      <w:marLeft w:val="0"/>
      <w:marRight w:val="0"/>
      <w:marTop w:val="0"/>
      <w:marBottom w:val="0"/>
      <w:divBdr>
        <w:top w:val="none" w:sz="0" w:space="0" w:color="auto"/>
        <w:left w:val="none" w:sz="0" w:space="0" w:color="auto"/>
        <w:bottom w:val="none" w:sz="0" w:space="0" w:color="auto"/>
        <w:right w:val="none" w:sz="0" w:space="0" w:color="auto"/>
      </w:divBdr>
    </w:div>
    <w:div w:id="1063676285">
      <w:bodyDiv w:val="1"/>
      <w:marLeft w:val="0"/>
      <w:marRight w:val="0"/>
      <w:marTop w:val="0"/>
      <w:marBottom w:val="0"/>
      <w:divBdr>
        <w:top w:val="none" w:sz="0" w:space="0" w:color="auto"/>
        <w:left w:val="none" w:sz="0" w:space="0" w:color="auto"/>
        <w:bottom w:val="none" w:sz="0" w:space="0" w:color="auto"/>
        <w:right w:val="none" w:sz="0" w:space="0" w:color="auto"/>
      </w:divBdr>
    </w:div>
    <w:div w:id="1063676606">
      <w:bodyDiv w:val="1"/>
      <w:marLeft w:val="0"/>
      <w:marRight w:val="0"/>
      <w:marTop w:val="0"/>
      <w:marBottom w:val="0"/>
      <w:divBdr>
        <w:top w:val="none" w:sz="0" w:space="0" w:color="auto"/>
        <w:left w:val="none" w:sz="0" w:space="0" w:color="auto"/>
        <w:bottom w:val="none" w:sz="0" w:space="0" w:color="auto"/>
        <w:right w:val="none" w:sz="0" w:space="0" w:color="auto"/>
      </w:divBdr>
    </w:div>
    <w:div w:id="1063678457">
      <w:bodyDiv w:val="1"/>
      <w:marLeft w:val="0"/>
      <w:marRight w:val="0"/>
      <w:marTop w:val="0"/>
      <w:marBottom w:val="0"/>
      <w:divBdr>
        <w:top w:val="none" w:sz="0" w:space="0" w:color="auto"/>
        <w:left w:val="none" w:sz="0" w:space="0" w:color="auto"/>
        <w:bottom w:val="none" w:sz="0" w:space="0" w:color="auto"/>
        <w:right w:val="none" w:sz="0" w:space="0" w:color="auto"/>
      </w:divBdr>
    </w:div>
    <w:div w:id="1063682023">
      <w:bodyDiv w:val="1"/>
      <w:marLeft w:val="0"/>
      <w:marRight w:val="0"/>
      <w:marTop w:val="0"/>
      <w:marBottom w:val="0"/>
      <w:divBdr>
        <w:top w:val="none" w:sz="0" w:space="0" w:color="auto"/>
        <w:left w:val="none" w:sz="0" w:space="0" w:color="auto"/>
        <w:bottom w:val="none" w:sz="0" w:space="0" w:color="auto"/>
        <w:right w:val="none" w:sz="0" w:space="0" w:color="auto"/>
      </w:divBdr>
    </w:div>
    <w:div w:id="1063717193">
      <w:bodyDiv w:val="1"/>
      <w:marLeft w:val="0"/>
      <w:marRight w:val="0"/>
      <w:marTop w:val="0"/>
      <w:marBottom w:val="0"/>
      <w:divBdr>
        <w:top w:val="none" w:sz="0" w:space="0" w:color="auto"/>
        <w:left w:val="none" w:sz="0" w:space="0" w:color="auto"/>
        <w:bottom w:val="none" w:sz="0" w:space="0" w:color="auto"/>
        <w:right w:val="none" w:sz="0" w:space="0" w:color="auto"/>
      </w:divBdr>
    </w:div>
    <w:div w:id="1063723836">
      <w:bodyDiv w:val="1"/>
      <w:marLeft w:val="0"/>
      <w:marRight w:val="0"/>
      <w:marTop w:val="0"/>
      <w:marBottom w:val="0"/>
      <w:divBdr>
        <w:top w:val="none" w:sz="0" w:space="0" w:color="auto"/>
        <w:left w:val="none" w:sz="0" w:space="0" w:color="auto"/>
        <w:bottom w:val="none" w:sz="0" w:space="0" w:color="auto"/>
        <w:right w:val="none" w:sz="0" w:space="0" w:color="auto"/>
      </w:divBdr>
    </w:div>
    <w:div w:id="1063791368">
      <w:bodyDiv w:val="1"/>
      <w:marLeft w:val="0"/>
      <w:marRight w:val="0"/>
      <w:marTop w:val="0"/>
      <w:marBottom w:val="0"/>
      <w:divBdr>
        <w:top w:val="none" w:sz="0" w:space="0" w:color="auto"/>
        <w:left w:val="none" w:sz="0" w:space="0" w:color="auto"/>
        <w:bottom w:val="none" w:sz="0" w:space="0" w:color="auto"/>
        <w:right w:val="none" w:sz="0" w:space="0" w:color="auto"/>
      </w:divBdr>
    </w:div>
    <w:div w:id="1063941435">
      <w:bodyDiv w:val="1"/>
      <w:marLeft w:val="0"/>
      <w:marRight w:val="0"/>
      <w:marTop w:val="0"/>
      <w:marBottom w:val="0"/>
      <w:divBdr>
        <w:top w:val="none" w:sz="0" w:space="0" w:color="auto"/>
        <w:left w:val="none" w:sz="0" w:space="0" w:color="auto"/>
        <w:bottom w:val="none" w:sz="0" w:space="0" w:color="auto"/>
        <w:right w:val="none" w:sz="0" w:space="0" w:color="auto"/>
      </w:divBdr>
    </w:div>
    <w:div w:id="1063991805">
      <w:bodyDiv w:val="1"/>
      <w:marLeft w:val="0"/>
      <w:marRight w:val="0"/>
      <w:marTop w:val="0"/>
      <w:marBottom w:val="0"/>
      <w:divBdr>
        <w:top w:val="none" w:sz="0" w:space="0" w:color="auto"/>
        <w:left w:val="none" w:sz="0" w:space="0" w:color="auto"/>
        <w:bottom w:val="none" w:sz="0" w:space="0" w:color="auto"/>
        <w:right w:val="none" w:sz="0" w:space="0" w:color="auto"/>
      </w:divBdr>
    </w:div>
    <w:div w:id="1064135816">
      <w:bodyDiv w:val="1"/>
      <w:marLeft w:val="0"/>
      <w:marRight w:val="0"/>
      <w:marTop w:val="0"/>
      <w:marBottom w:val="0"/>
      <w:divBdr>
        <w:top w:val="none" w:sz="0" w:space="0" w:color="auto"/>
        <w:left w:val="none" w:sz="0" w:space="0" w:color="auto"/>
        <w:bottom w:val="none" w:sz="0" w:space="0" w:color="auto"/>
        <w:right w:val="none" w:sz="0" w:space="0" w:color="auto"/>
      </w:divBdr>
    </w:div>
    <w:div w:id="1064252563">
      <w:bodyDiv w:val="1"/>
      <w:marLeft w:val="0"/>
      <w:marRight w:val="0"/>
      <w:marTop w:val="0"/>
      <w:marBottom w:val="0"/>
      <w:divBdr>
        <w:top w:val="none" w:sz="0" w:space="0" w:color="auto"/>
        <w:left w:val="none" w:sz="0" w:space="0" w:color="auto"/>
        <w:bottom w:val="none" w:sz="0" w:space="0" w:color="auto"/>
        <w:right w:val="none" w:sz="0" w:space="0" w:color="auto"/>
      </w:divBdr>
    </w:div>
    <w:div w:id="1064255934">
      <w:bodyDiv w:val="1"/>
      <w:marLeft w:val="0"/>
      <w:marRight w:val="0"/>
      <w:marTop w:val="0"/>
      <w:marBottom w:val="0"/>
      <w:divBdr>
        <w:top w:val="none" w:sz="0" w:space="0" w:color="auto"/>
        <w:left w:val="none" w:sz="0" w:space="0" w:color="auto"/>
        <w:bottom w:val="none" w:sz="0" w:space="0" w:color="auto"/>
        <w:right w:val="none" w:sz="0" w:space="0" w:color="auto"/>
      </w:divBdr>
    </w:div>
    <w:div w:id="1064261663">
      <w:bodyDiv w:val="1"/>
      <w:marLeft w:val="0"/>
      <w:marRight w:val="0"/>
      <w:marTop w:val="0"/>
      <w:marBottom w:val="0"/>
      <w:divBdr>
        <w:top w:val="none" w:sz="0" w:space="0" w:color="auto"/>
        <w:left w:val="none" w:sz="0" w:space="0" w:color="auto"/>
        <w:bottom w:val="none" w:sz="0" w:space="0" w:color="auto"/>
        <w:right w:val="none" w:sz="0" w:space="0" w:color="auto"/>
      </w:divBdr>
    </w:div>
    <w:div w:id="1064372828">
      <w:bodyDiv w:val="1"/>
      <w:marLeft w:val="0"/>
      <w:marRight w:val="0"/>
      <w:marTop w:val="0"/>
      <w:marBottom w:val="0"/>
      <w:divBdr>
        <w:top w:val="none" w:sz="0" w:space="0" w:color="auto"/>
        <w:left w:val="none" w:sz="0" w:space="0" w:color="auto"/>
        <w:bottom w:val="none" w:sz="0" w:space="0" w:color="auto"/>
        <w:right w:val="none" w:sz="0" w:space="0" w:color="auto"/>
      </w:divBdr>
    </w:div>
    <w:div w:id="1064376630">
      <w:bodyDiv w:val="1"/>
      <w:marLeft w:val="0"/>
      <w:marRight w:val="0"/>
      <w:marTop w:val="0"/>
      <w:marBottom w:val="0"/>
      <w:divBdr>
        <w:top w:val="none" w:sz="0" w:space="0" w:color="auto"/>
        <w:left w:val="none" w:sz="0" w:space="0" w:color="auto"/>
        <w:bottom w:val="none" w:sz="0" w:space="0" w:color="auto"/>
        <w:right w:val="none" w:sz="0" w:space="0" w:color="auto"/>
      </w:divBdr>
    </w:div>
    <w:div w:id="1064451946">
      <w:bodyDiv w:val="1"/>
      <w:marLeft w:val="0"/>
      <w:marRight w:val="0"/>
      <w:marTop w:val="0"/>
      <w:marBottom w:val="0"/>
      <w:divBdr>
        <w:top w:val="none" w:sz="0" w:space="0" w:color="auto"/>
        <w:left w:val="none" w:sz="0" w:space="0" w:color="auto"/>
        <w:bottom w:val="none" w:sz="0" w:space="0" w:color="auto"/>
        <w:right w:val="none" w:sz="0" w:space="0" w:color="auto"/>
      </w:divBdr>
    </w:div>
    <w:div w:id="1064572678">
      <w:bodyDiv w:val="1"/>
      <w:marLeft w:val="0"/>
      <w:marRight w:val="0"/>
      <w:marTop w:val="0"/>
      <w:marBottom w:val="0"/>
      <w:divBdr>
        <w:top w:val="none" w:sz="0" w:space="0" w:color="auto"/>
        <w:left w:val="none" w:sz="0" w:space="0" w:color="auto"/>
        <w:bottom w:val="none" w:sz="0" w:space="0" w:color="auto"/>
        <w:right w:val="none" w:sz="0" w:space="0" w:color="auto"/>
      </w:divBdr>
    </w:div>
    <w:div w:id="1064596972">
      <w:bodyDiv w:val="1"/>
      <w:marLeft w:val="0"/>
      <w:marRight w:val="0"/>
      <w:marTop w:val="0"/>
      <w:marBottom w:val="0"/>
      <w:divBdr>
        <w:top w:val="none" w:sz="0" w:space="0" w:color="auto"/>
        <w:left w:val="none" w:sz="0" w:space="0" w:color="auto"/>
        <w:bottom w:val="none" w:sz="0" w:space="0" w:color="auto"/>
        <w:right w:val="none" w:sz="0" w:space="0" w:color="auto"/>
      </w:divBdr>
    </w:div>
    <w:div w:id="1064721620">
      <w:bodyDiv w:val="1"/>
      <w:marLeft w:val="0"/>
      <w:marRight w:val="0"/>
      <w:marTop w:val="0"/>
      <w:marBottom w:val="0"/>
      <w:divBdr>
        <w:top w:val="none" w:sz="0" w:space="0" w:color="auto"/>
        <w:left w:val="none" w:sz="0" w:space="0" w:color="auto"/>
        <w:bottom w:val="none" w:sz="0" w:space="0" w:color="auto"/>
        <w:right w:val="none" w:sz="0" w:space="0" w:color="auto"/>
      </w:divBdr>
    </w:div>
    <w:div w:id="1064841685">
      <w:bodyDiv w:val="1"/>
      <w:marLeft w:val="0"/>
      <w:marRight w:val="0"/>
      <w:marTop w:val="0"/>
      <w:marBottom w:val="0"/>
      <w:divBdr>
        <w:top w:val="none" w:sz="0" w:space="0" w:color="auto"/>
        <w:left w:val="none" w:sz="0" w:space="0" w:color="auto"/>
        <w:bottom w:val="none" w:sz="0" w:space="0" w:color="auto"/>
        <w:right w:val="none" w:sz="0" w:space="0" w:color="auto"/>
      </w:divBdr>
    </w:div>
    <w:div w:id="1064909227">
      <w:bodyDiv w:val="1"/>
      <w:marLeft w:val="0"/>
      <w:marRight w:val="0"/>
      <w:marTop w:val="0"/>
      <w:marBottom w:val="0"/>
      <w:divBdr>
        <w:top w:val="none" w:sz="0" w:space="0" w:color="auto"/>
        <w:left w:val="none" w:sz="0" w:space="0" w:color="auto"/>
        <w:bottom w:val="none" w:sz="0" w:space="0" w:color="auto"/>
        <w:right w:val="none" w:sz="0" w:space="0" w:color="auto"/>
      </w:divBdr>
    </w:div>
    <w:div w:id="1064913032">
      <w:bodyDiv w:val="1"/>
      <w:marLeft w:val="0"/>
      <w:marRight w:val="0"/>
      <w:marTop w:val="0"/>
      <w:marBottom w:val="0"/>
      <w:divBdr>
        <w:top w:val="none" w:sz="0" w:space="0" w:color="auto"/>
        <w:left w:val="none" w:sz="0" w:space="0" w:color="auto"/>
        <w:bottom w:val="none" w:sz="0" w:space="0" w:color="auto"/>
        <w:right w:val="none" w:sz="0" w:space="0" w:color="auto"/>
      </w:divBdr>
    </w:div>
    <w:div w:id="1065033512">
      <w:bodyDiv w:val="1"/>
      <w:marLeft w:val="0"/>
      <w:marRight w:val="0"/>
      <w:marTop w:val="0"/>
      <w:marBottom w:val="0"/>
      <w:divBdr>
        <w:top w:val="none" w:sz="0" w:space="0" w:color="auto"/>
        <w:left w:val="none" w:sz="0" w:space="0" w:color="auto"/>
        <w:bottom w:val="none" w:sz="0" w:space="0" w:color="auto"/>
        <w:right w:val="none" w:sz="0" w:space="0" w:color="auto"/>
      </w:divBdr>
    </w:div>
    <w:div w:id="1065107956">
      <w:bodyDiv w:val="1"/>
      <w:marLeft w:val="0"/>
      <w:marRight w:val="0"/>
      <w:marTop w:val="0"/>
      <w:marBottom w:val="0"/>
      <w:divBdr>
        <w:top w:val="none" w:sz="0" w:space="0" w:color="auto"/>
        <w:left w:val="none" w:sz="0" w:space="0" w:color="auto"/>
        <w:bottom w:val="none" w:sz="0" w:space="0" w:color="auto"/>
        <w:right w:val="none" w:sz="0" w:space="0" w:color="auto"/>
      </w:divBdr>
    </w:div>
    <w:div w:id="1065224059">
      <w:bodyDiv w:val="1"/>
      <w:marLeft w:val="0"/>
      <w:marRight w:val="0"/>
      <w:marTop w:val="0"/>
      <w:marBottom w:val="0"/>
      <w:divBdr>
        <w:top w:val="none" w:sz="0" w:space="0" w:color="auto"/>
        <w:left w:val="none" w:sz="0" w:space="0" w:color="auto"/>
        <w:bottom w:val="none" w:sz="0" w:space="0" w:color="auto"/>
        <w:right w:val="none" w:sz="0" w:space="0" w:color="auto"/>
      </w:divBdr>
    </w:div>
    <w:div w:id="1065225291">
      <w:bodyDiv w:val="1"/>
      <w:marLeft w:val="0"/>
      <w:marRight w:val="0"/>
      <w:marTop w:val="0"/>
      <w:marBottom w:val="0"/>
      <w:divBdr>
        <w:top w:val="none" w:sz="0" w:space="0" w:color="auto"/>
        <w:left w:val="none" w:sz="0" w:space="0" w:color="auto"/>
        <w:bottom w:val="none" w:sz="0" w:space="0" w:color="auto"/>
        <w:right w:val="none" w:sz="0" w:space="0" w:color="auto"/>
      </w:divBdr>
    </w:div>
    <w:div w:id="1065225592">
      <w:bodyDiv w:val="1"/>
      <w:marLeft w:val="0"/>
      <w:marRight w:val="0"/>
      <w:marTop w:val="0"/>
      <w:marBottom w:val="0"/>
      <w:divBdr>
        <w:top w:val="none" w:sz="0" w:space="0" w:color="auto"/>
        <w:left w:val="none" w:sz="0" w:space="0" w:color="auto"/>
        <w:bottom w:val="none" w:sz="0" w:space="0" w:color="auto"/>
        <w:right w:val="none" w:sz="0" w:space="0" w:color="auto"/>
      </w:divBdr>
    </w:div>
    <w:div w:id="1065226201">
      <w:bodyDiv w:val="1"/>
      <w:marLeft w:val="0"/>
      <w:marRight w:val="0"/>
      <w:marTop w:val="0"/>
      <w:marBottom w:val="0"/>
      <w:divBdr>
        <w:top w:val="none" w:sz="0" w:space="0" w:color="auto"/>
        <w:left w:val="none" w:sz="0" w:space="0" w:color="auto"/>
        <w:bottom w:val="none" w:sz="0" w:space="0" w:color="auto"/>
        <w:right w:val="none" w:sz="0" w:space="0" w:color="auto"/>
      </w:divBdr>
    </w:div>
    <w:div w:id="1065227509">
      <w:bodyDiv w:val="1"/>
      <w:marLeft w:val="0"/>
      <w:marRight w:val="0"/>
      <w:marTop w:val="0"/>
      <w:marBottom w:val="0"/>
      <w:divBdr>
        <w:top w:val="none" w:sz="0" w:space="0" w:color="auto"/>
        <w:left w:val="none" w:sz="0" w:space="0" w:color="auto"/>
        <w:bottom w:val="none" w:sz="0" w:space="0" w:color="auto"/>
        <w:right w:val="none" w:sz="0" w:space="0" w:color="auto"/>
      </w:divBdr>
    </w:div>
    <w:div w:id="1065227880">
      <w:bodyDiv w:val="1"/>
      <w:marLeft w:val="0"/>
      <w:marRight w:val="0"/>
      <w:marTop w:val="0"/>
      <w:marBottom w:val="0"/>
      <w:divBdr>
        <w:top w:val="none" w:sz="0" w:space="0" w:color="auto"/>
        <w:left w:val="none" w:sz="0" w:space="0" w:color="auto"/>
        <w:bottom w:val="none" w:sz="0" w:space="0" w:color="auto"/>
        <w:right w:val="none" w:sz="0" w:space="0" w:color="auto"/>
      </w:divBdr>
    </w:div>
    <w:div w:id="1065228192">
      <w:bodyDiv w:val="1"/>
      <w:marLeft w:val="0"/>
      <w:marRight w:val="0"/>
      <w:marTop w:val="0"/>
      <w:marBottom w:val="0"/>
      <w:divBdr>
        <w:top w:val="none" w:sz="0" w:space="0" w:color="auto"/>
        <w:left w:val="none" w:sz="0" w:space="0" w:color="auto"/>
        <w:bottom w:val="none" w:sz="0" w:space="0" w:color="auto"/>
        <w:right w:val="none" w:sz="0" w:space="0" w:color="auto"/>
      </w:divBdr>
    </w:div>
    <w:div w:id="1065296566">
      <w:bodyDiv w:val="1"/>
      <w:marLeft w:val="0"/>
      <w:marRight w:val="0"/>
      <w:marTop w:val="0"/>
      <w:marBottom w:val="0"/>
      <w:divBdr>
        <w:top w:val="none" w:sz="0" w:space="0" w:color="auto"/>
        <w:left w:val="none" w:sz="0" w:space="0" w:color="auto"/>
        <w:bottom w:val="none" w:sz="0" w:space="0" w:color="auto"/>
        <w:right w:val="none" w:sz="0" w:space="0" w:color="auto"/>
      </w:divBdr>
    </w:div>
    <w:div w:id="1065370971">
      <w:bodyDiv w:val="1"/>
      <w:marLeft w:val="0"/>
      <w:marRight w:val="0"/>
      <w:marTop w:val="0"/>
      <w:marBottom w:val="0"/>
      <w:divBdr>
        <w:top w:val="none" w:sz="0" w:space="0" w:color="auto"/>
        <w:left w:val="none" w:sz="0" w:space="0" w:color="auto"/>
        <w:bottom w:val="none" w:sz="0" w:space="0" w:color="auto"/>
        <w:right w:val="none" w:sz="0" w:space="0" w:color="auto"/>
      </w:divBdr>
    </w:div>
    <w:div w:id="1065373727">
      <w:bodyDiv w:val="1"/>
      <w:marLeft w:val="0"/>
      <w:marRight w:val="0"/>
      <w:marTop w:val="0"/>
      <w:marBottom w:val="0"/>
      <w:divBdr>
        <w:top w:val="none" w:sz="0" w:space="0" w:color="auto"/>
        <w:left w:val="none" w:sz="0" w:space="0" w:color="auto"/>
        <w:bottom w:val="none" w:sz="0" w:space="0" w:color="auto"/>
        <w:right w:val="none" w:sz="0" w:space="0" w:color="auto"/>
      </w:divBdr>
    </w:div>
    <w:div w:id="1065374178">
      <w:bodyDiv w:val="1"/>
      <w:marLeft w:val="0"/>
      <w:marRight w:val="0"/>
      <w:marTop w:val="0"/>
      <w:marBottom w:val="0"/>
      <w:divBdr>
        <w:top w:val="none" w:sz="0" w:space="0" w:color="auto"/>
        <w:left w:val="none" w:sz="0" w:space="0" w:color="auto"/>
        <w:bottom w:val="none" w:sz="0" w:space="0" w:color="auto"/>
        <w:right w:val="none" w:sz="0" w:space="0" w:color="auto"/>
      </w:divBdr>
    </w:div>
    <w:div w:id="1065491325">
      <w:bodyDiv w:val="1"/>
      <w:marLeft w:val="0"/>
      <w:marRight w:val="0"/>
      <w:marTop w:val="0"/>
      <w:marBottom w:val="0"/>
      <w:divBdr>
        <w:top w:val="none" w:sz="0" w:space="0" w:color="auto"/>
        <w:left w:val="none" w:sz="0" w:space="0" w:color="auto"/>
        <w:bottom w:val="none" w:sz="0" w:space="0" w:color="auto"/>
        <w:right w:val="none" w:sz="0" w:space="0" w:color="auto"/>
      </w:divBdr>
    </w:div>
    <w:div w:id="1065492462">
      <w:bodyDiv w:val="1"/>
      <w:marLeft w:val="0"/>
      <w:marRight w:val="0"/>
      <w:marTop w:val="0"/>
      <w:marBottom w:val="0"/>
      <w:divBdr>
        <w:top w:val="none" w:sz="0" w:space="0" w:color="auto"/>
        <w:left w:val="none" w:sz="0" w:space="0" w:color="auto"/>
        <w:bottom w:val="none" w:sz="0" w:space="0" w:color="auto"/>
        <w:right w:val="none" w:sz="0" w:space="0" w:color="auto"/>
      </w:divBdr>
    </w:div>
    <w:div w:id="1065572547">
      <w:bodyDiv w:val="1"/>
      <w:marLeft w:val="0"/>
      <w:marRight w:val="0"/>
      <w:marTop w:val="0"/>
      <w:marBottom w:val="0"/>
      <w:divBdr>
        <w:top w:val="none" w:sz="0" w:space="0" w:color="auto"/>
        <w:left w:val="none" w:sz="0" w:space="0" w:color="auto"/>
        <w:bottom w:val="none" w:sz="0" w:space="0" w:color="auto"/>
        <w:right w:val="none" w:sz="0" w:space="0" w:color="auto"/>
      </w:divBdr>
    </w:div>
    <w:div w:id="1065642650">
      <w:bodyDiv w:val="1"/>
      <w:marLeft w:val="0"/>
      <w:marRight w:val="0"/>
      <w:marTop w:val="0"/>
      <w:marBottom w:val="0"/>
      <w:divBdr>
        <w:top w:val="none" w:sz="0" w:space="0" w:color="auto"/>
        <w:left w:val="none" w:sz="0" w:space="0" w:color="auto"/>
        <w:bottom w:val="none" w:sz="0" w:space="0" w:color="auto"/>
        <w:right w:val="none" w:sz="0" w:space="0" w:color="auto"/>
      </w:divBdr>
    </w:div>
    <w:div w:id="1065690556">
      <w:bodyDiv w:val="1"/>
      <w:marLeft w:val="0"/>
      <w:marRight w:val="0"/>
      <w:marTop w:val="0"/>
      <w:marBottom w:val="0"/>
      <w:divBdr>
        <w:top w:val="none" w:sz="0" w:space="0" w:color="auto"/>
        <w:left w:val="none" w:sz="0" w:space="0" w:color="auto"/>
        <w:bottom w:val="none" w:sz="0" w:space="0" w:color="auto"/>
        <w:right w:val="none" w:sz="0" w:space="0" w:color="auto"/>
      </w:divBdr>
    </w:div>
    <w:div w:id="1065883587">
      <w:bodyDiv w:val="1"/>
      <w:marLeft w:val="0"/>
      <w:marRight w:val="0"/>
      <w:marTop w:val="0"/>
      <w:marBottom w:val="0"/>
      <w:divBdr>
        <w:top w:val="none" w:sz="0" w:space="0" w:color="auto"/>
        <w:left w:val="none" w:sz="0" w:space="0" w:color="auto"/>
        <w:bottom w:val="none" w:sz="0" w:space="0" w:color="auto"/>
        <w:right w:val="none" w:sz="0" w:space="0" w:color="auto"/>
      </w:divBdr>
    </w:div>
    <w:div w:id="1065951701">
      <w:bodyDiv w:val="1"/>
      <w:marLeft w:val="0"/>
      <w:marRight w:val="0"/>
      <w:marTop w:val="0"/>
      <w:marBottom w:val="0"/>
      <w:divBdr>
        <w:top w:val="none" w:sz="0" w:space="0" w:color="auto"/>
        <w:left w:val="none" w:sz="0" w:space="0" w:color="auto"/>
        <w:bottom w:val="none" w:sz="0" w:space="0" w:color="auto"/>
        <w:right w:val="none" w:sz="0" w:space="0" w:color="auto"/>
      </w:divBdr>
    </w:div>
    <w:div w:id="1066027282">
      <w:bodyDiv w:val="1"/>
      <w:marLeft w:val="0"/>
      <w:marRight w:val="0"/>
      <w:marTop w:val="0"/>
      <w:marBottom w:val="0"/>
      <w:divBdr>
        <w:top w:val="none" w:sz="0" w:space="0" w:color="auto"/>
        <w:left w:val="none" w:sz="0" w:space="0" w:color="auto"/>
        <w:bottom w:val="none" w:sz="0" w:space="0" w:color="auto"/>
        <w:right w:val="none" w:sz="0" w:space="0" w:color="auto"/>
      </w:divBdr>
    </w:div>
    <w:div w:id="1066028422">
      <w:bodyDiv w:val="1"/>
      <w:marLeft w:val="0"/>
      <w:marRight w:val="0"/>
      <w:marTop w:val="0"/>
      <w:marBottom w:val="0"/>
      <w:divBdr>
        <w:top w:val="none" w:sz="0" w:space="0" w:color="auto"/>
        <w:left w:val="none" w:sz="0" w:space="0" w:color="auto"/>
        <w:bottom w:val="none" w:sz="0" w:space="0" w:color="auto"/>
        <w:right w:val="none" w:sz="0" w:space="0" w:color="auto"/>
      </w:divBdr>
    </w:div>
    <w:div w:id="1066227075">
      <w:bodyDiv w:val="1"/>
      <w:marLeft w:val="0"/>
      <w:marRight w:val="0"/>
      <w:marTop w:val="0"/>
      <w:marBottom w:val="0"/>
      <w:divBdr>
        <w:top w:val="none" w:sz="0" w:space="0" w:color="auto"/>
        <w:left w:val="none" w:sz="0" w:space="0" w:color="auto"/>
        <w:bottom w:val="none" w:sz="0" w:space="0" w:color="auto"/>
        <w:right w:val="none" w:sz="0" w:space="0" w:color="auto"/>
      </w:divBdr>
    </w:div>
    <w:div w:id="1066293471">
      <w:bodyDiv w:val="1"/>
      <w:marLeft w:val="0"/>
      <w:marRight w:val="0"/>
      <w:marTop w:val="0"/>
      <w:marBottom w:val="0"/>
      <w:divBdr>
        <w:top w:val="none" w:sz="0" w:space="0" w:color="auto"/>
        <w:left w:val="none" w:sz="0" w:space="0" w:color="auto"/>
        <w:bottom w:val="none" w:sz="0" w:space="0" w:color="auto"/>
        <w:right w:val="none" w:sz="0" w:space="0" w:color="auto"/>
      </w:divBdr>
    </w:div>
    <w:div w:id="1066299318">
      <w:bodyDiv w:val="1"/>
      <w:marLeft w:val="0"/>
      <w:marRight w:val="0"/>
      <w:marTop w:val="0"/>
      <w:marBottom w:val="0"/>
      <w:divBdr>
        <w:top w:val="none" w:sz="0" w:space="0" w:color="auto"/>
        <w:left w:val="none" w:sz="0" w:space="0" w:color="auto"/>
        <w:bottom w:val="none" w:sz="0" w:space="0" w:color="auto"/>
        <w:right w:val="none" w:sz="0" w:space="0" w:color="auto"/>
      </w:divBdr>
    </w:div>
    <w:div w:id="1066344067">
      <w:bodyDiv w:val="1"/>
      <w:marLeft w:val="0"/>
      <w:marRight w:val="0"/>
      <w:marTop w:val="0"/>
      <w:marBottom w:val="0"/>
      <w:divBdr>
        <w:top w:val="none" w:sz="0" w:space="0" w:color="auto"/>
        <w:left w:val="none" w:sz="0" w:space="0" w:color="auto"/>
        <w:bottom w:val="none" w:sz="0" w:space="0" w:color="auto"/>
        <w:right w:val="none" w:sz="0" w:space="0" w:color="auto"/>
      </w:divBdr>
    </w:div>
    <w:div w:id="1066412420">
      <w:bodyDiv w:val="1"/>
      <w:marLeft w:val="0"/>
      <w:marRight w:val="0"/>
      <w:marTop w:val="0"/>
      <w:marBottom w:val="0"/>
      <w:divBdr>
        <w:top w:val="none" w:sz="0" w:space="0" w:color="auto"/>
        <w:left w:val="none" w:sz="0" w:space="0" w:color="auto"/>
        <w:bottom w:val="none" w:sz="0" w:space="0" w:color="auto"/>
        <w:right w:val="none" w:sz="0" w:space="0" w:color="auto"/>
      </w:divBdr>
    </w:div>
    <w:div w:id="1066414319">
      <w:bodyDiv w:val="1"/>
      <w:marLeft w:val="0"/>
      <w:marRight w:val="0"/>
      <w:marTop w:val="0"/>
      <w:marBottom w:val="0"/>
      <w:divBdr>
        <w:top w:val="none" w:sz="0" w:space="0" w:color="auto"/>
        <w:left w:val="none" w:sz="0" w:space="0" w:color="auto"/>
        <w:bottom w:val="none" w:sz="0" w:space="0" w:color="auto"/>
        <w:right w:val="none" w:sz="0" w:space="0" w:color="auto"/>
      </w:divBdr>
    </w:div>
    <w:div w:id="1066612945">
      <w:bodyDiv w:val="1"/>
      <w:marLeft w:val="0"/>
      <w:marRight w:val="0"/>
      <w:marTop w:val="0"/>
      <w:marBottom w:val="0"/>
      <w:divBdr>
        <w:top w:val="none" w:sz="0" w:space="0" w:color="auto"/>
        <w:left w:val="none" w:sz="0" w:space="0" w:color="auto"/>
        <w:bottom w:val="none" w:sz="0" w:space="0" w:color="auto"/>
        <w:right w:val="none" w:sz="0" w:space="0" w:color="auto"/>
      </w:divBdr>
    </w:div>
    <w:div w:id="1066686678">
      <w:bodyDiv w:val="1"/>
      <w:marLeft w:val="0"/>
      <w:marRight w:val="0"/>
      <w:marTop w:val="0"/>
      <w:marBottom w:val="0"/>
      <w:divBdr>
        <w:top w:val="none" w:sz="0" w:space="0" w:color="auto"/>
        <w:left w:val="none" w:sz="0" w:space="0" w:color="auto"/>
        <w:bottom w:val="none" w:sz="0" w:space="0" w:color="auto"/>
        <w:right w:val="none" w:sz="0" w:space="0" w:color="auto"/>
      </w:divBdr>
    </w:div>
    <w:div w:id="1066731098">
      <w:bodyDiv w:val="1"/>
      <w:marLeft w:val="0"/>
      <w:marRight w:val="0"/>
      <w:marTop w:val="0"/>
      <w:marBottom w:val="0"/>
      <w:divBdr>
        <w:top w:val="none" w:sz="0" w:space="0" w:color="auto"/>
        <w:left w:val="none" w:sz="0" w:space="0" w:color="auto"/>
        <w:bottom w:val="none" w:sz="0" w:space="0" w:color="auto"/>
        <w:right w:val="none" w:sz="0" w:space="0" w:color="auto"/>
      </w:divBdr>
    </w:div>
    <w:div w:id="1066882633">
      <w:bodyDiv w:val="1"/>
      <w:marLeft w:val="0"/>
      <w:marRight w:val="0"/>
      <w:marTop w:val="0"/>
      <w:marBottom w:val="0"/>
      <w:divBdr>
        <w:top w:val="none" w:sz="0" w:space="0" w:color="auto"/>
        <w:left w:val="none" w:sz="0" w:space="0" w:color="auto"/>
        <w:bottom w:val="none" w:sz="0" w:space="0" w:color="auto"/>
        <w:right w:val="none" w:sz="0" w:space="0" w:color="auto"/>
      </w:divBdr>
    </w:div>
    <w:div w:id="1066949283">
      <w:bodyDiv w:val="1"/>
      <w:marLeft w:val="0"/>
      <w:marRight w:val="0"/>
      <w:marTop w:val="0"/>
      <w:marBottom w:val="0"/>
      <w:divBdr>
        <w:top w:val="none" w:sz="0" w:space="0" w:color="auto"/>
        <w:left w:val="none" w:sz="0" w:space="0" w:color="auto"/>
        <w:bottom w:val="none" w:sz="0" w:space="0" w:color="auto"/>
        <w:right w:val="none" w:sz="0" w:space="0" w:color="auto"/>
      </w:divBdr>
    </w:div>
    <w:div w:id="1066999754">
      <w:bodyDiv w:val="1"/>
      <w:marLeft w:val="0"/>
      <w:marRight w:val="0"/>
      <w:marTop w:val="0"/>
      <w:marBottom w:val="0"/>
      <w:divBdr>
        <w:top w:val="none" w:sz="0" w:space="0" w:color="auto"/>
        <w:left w:val="none" w:sz="0" w:space="0" w:color="auto"/>
        <w:bottom w:val="none" w:sz="0" w:space="0" w:color="auto"/>
        <w:right w:val="none" w:sz="0" w:space="0" w:color="auto"/>
      </w:divBdr>
    </w:div>
    <w:div w:id="1067143600">
      <w:bodyDiv w:val="1"/>
      <w:marLeft w:val="0"/>
      <w:marRight w:val="0"/>
      <w:marTop w:val="0"/>
      <w:marBottom w:val="0"/>
      <w:divBdr>
        <w:top w:val="none" w:sz="0" w:space="0" w:color="auto"/>
        <w:left w:val="none" w:sz="0" w:space="0" w:color="auto"/>
        <w:bottom w:val="none" w:sz="0" w:space="0" w:color="auto"/>
        <w:right w:val="none" w:sz="0" w:space="0" w:color="auto"/>
      </w:divBdr>
    </w:div>
    <w:div w:id="1067218739">
      <w:bodyDiv w:val="1"/>
      <w:marLeft w:val="0"/>
      <w:marRight w:val="0"/>
      <w:marTop w:val="0"/>
      <w:marBottom w:val="0"/>
      <w:divBdr>
        <w:top w:val="none" w:sz="0" w:space="0" w:color="auto"/>
        <w:left w:val="none" w:sz="0" w:space="0" w:color="auto"/>
        <w:bottom w:val="none" w:sz="0" w:space="0" w:color="auto"/>
        <w:right w:val="none" w:sz="0" w:space="0" w:color="auto"/>
      </w:divBdr>
    </w:div>
    <w:div w:id="1067265433">
      <w:bodyDiv w:val="1"/>
      <w:marLeft w:val="0"/>
      <w:marRight w:val="0"/>
      <w:marTop w:val="0"/>
      <w:marBottom w:val="0"/>
      <w:divBdr>
        <w:top w:val="none" w:sz="0" w:space="0" w:color="auto"/>
        <w:left w:val="none" w:sz="0" w:space="0" w:color="auto"/>
        <w:bottom w:val="none" w:sz="0" w:space="0" w:color="auto"/>
        <w:right w:val="none" w:sz="0" w:space="0" w:color="auto"/>
      </w:divBdr>
    </w:div>
    <w:div w:id="1067265528">
      <w:bodyDiv w:val="1"/>
      <w:marLeft w:val="0"/>
      <w:marRight w:val="0"/>
      <w:marTop w:val="0"/>
      <w:marBottom w:val="0"/>
      <w:divBdr>
        <w:top w:val="none" w:sz="0" w:space="0" w:color="auto"/>
        <w:left w:val="none" w:sz="0" w:space="0" w:color="auto"/>
        <w:bottom w:val="none" w:sz="0" w:space="0" w:color="auto"/>
        <w:right w:val="none" w:sz="0" w:space="0" w:color="auto"/>
      </w:divBdr>
    </w:div>
    <w:div w:id="1067338178">
      <w:bodyDiv w:val="1"/>
      <w:marLeft w:val="0"/>
      <w:marRight w:val="0"/>
      <w:marTop w:val="0"/>
      <w:marBottom w:val="0"/>
      <w:divBdr>
        <w:top w:val="none" w:sz="0" w:space="0" w:color="auto"/>
        <w:left w:val="none" w:sz="0" w:space="0" w:color="auto"/>
        <w:bottom w:val="none" w:sz="0" w:space="0" w:color="auto"/>
        <w:right w:val="none" w:sz="0" w:space="0" w:color="auto"/>
      </w:divBdr>
    </w:div>
    <w:div w:id="1067412127">
      <w:bodyDiv w:val="1"/>
      <w:marLeft w:val="0"/>
      <w:marRight w:val="0"/>
      <w:marTop w:val="0"/>
      <w:marBottom w:val="0"/>
      <w:divBdr>
        <w:top w:val="none" w:sz="0" w:space="0" w:color="auto"/>
        <w:left w:val="none" w:sz="0" w:space="0" w:color="auto"/>
        <w:bottom w:val="none" w:sz="0" w:space="0" w:color="auto"/>
        <w:right w:val="none" w:sz="0" w:space="0" w:color="auto"/>
      </w:divBdr>
    </w:div>
    <w:div w:id="1067532900">
      <w:bodyDiv w:val="1"/>
      <w:marLeft w:val="0"/>
      <w:marRight w:val="0"/>
      <w:marTop w:val="0"/>
      <w:marBottom w:val="0"/>
      <w:divBdr>
        <w:top w:val="none" w:sz="0" w:space="0" w:color="auto"/>
        <w:left w:val="none" w:sz="0" w:space="0" w:color="auto"/>
        <w:bottom w:val="none" w:sz="0" w:space="0" w:color="auto"/>
        <w:right w:val="none" w:sz="0" w:space="0" w:color="auto"/>
      </w:divBdr>
    </w:div>
    <w:div w:id="1067533246">
      <w:bodyDiv w:val="1"/>
      <w:marLeft w:val="0"/>
      <w:marRight w:val="0"/>
      <w:marTop w:val="0"/>
      <w:marBottom w:val="0"/>
      <w:divBdr>
        <w:top w:val="none" w:sz="0" w:space="0" w:color="auto"/>
        <w:left w:val="none" w:sz="0" w:space="0" w:color="auto"/>
        <w:bottom w:val="none" w:sz="0" w:space="0" w:color="auto"/>
        <w:right w:val="none" w:sz="0" w:space="0" w:color="auto"/>
      </w:divBdr>
    </w:div>
    <w:div w:id="1067648392">
      <w:bodyDiv w:val="1"/>
      <w:marLeft w:val="0"/>
      <w:marRight w:val="0"/>
      <w:marTop w:val="0"/>
      <w:marBottom w:val="0"/>
      <w:divBdr>
        <w:top w:val="none" w:sz="0" w:space="0" w:color="auto"/>
        <w:left w:val="none" w:sz="0" w:space="0" w:color="auto"/>
        <w:bottom w:val="none" w:sz="0" w:space="0" w:color="auto"/>
        <w:right w:val="none" w:sz="0" w:space="0" w:color="auto"/>
      </w:divBdr>
    </w:div>
    <w:div w:id="1067848875">
      <w:bodyDiv w:val="1"/>
      <w:marLeft w:val="0"/>
      <w:marRight w:val="0"/>
      <w:marTop w:val="0"/>
      <w:marBottom w:val="0"/>
      <w:divBdr>
        <w:top w:val="none" w:sz="0" w:space="0" w:color="auto"/>
        <w:left w:val="none" w:sz="0" w:space="0" w:color="auto"/>
        <w:bottom w:val="none" w:sz="0" w:space="0" w:color="auto"/>
        <w:right w:val="none" w:sz="0" w:space="0" w:color="auto"/>
      </w:divBdr>
    </w:div>
    <w:div w:id="1067921046">
      <w:bodyDiv w:val="1"/>
      <w:marLeft w:val="0"/>
      <w:marRight w:val="0"/>
      <w:marTop w:val="0"/>
      <w:marBottom w:val="0"/>
      <w:divBdr>
        <w:top w:val="none" w:sz="0" w:space="0" w:color="auto"/>
        <w:left w:val="none" w:sz="0" w:space="0" w:color="auto"/>
        <w:bottom w:val="none" w:sz="0" w:space="0" w:color="auto"/>
        <w:right w:val="none" w:sz="0" w:space="0" w:color="auto"/>
      </w:divBdr>
    </w:div>
    <w:div w:id="1067994981">
      <w:bodyDiv w:val="1"/>
      <w:marLeft w:val="0"/>
      <w:marRight w:val="0"/>
      <w:marTop w:val="0"/>
      <w:marBottom w:val="0"/>
      <w:divBdr>
        <w:top w:val="none" w:sz="0" w:space="0" w:color="auto"/>
        <w:left w:val="none" w:sz="0" w:space="0" w:color="auto"/>
        <w:bottom w:val="none" w:sz="0" w:space="0" w:color="auto"/>
        <w:right w:val="none" w:sz="0" w:space="0" w:color="auto"/>
      </w:divBdr>
    </w:div>
    <w:div w:id="1067996935">
      <w:bodyDiv w:val="1"/>
      <w:marLeft w:val="0"/>
      <w:marRight w:val="0"/>
      <w:marTop w:val="0"/>
      <w:marBottom w:val="0"/>
      <w:divBdr>
        <w:top w:val="none" w:sz="0" w:space="0" w:color="auto"/>
        <w:left w:val="none" w:sz="0" w:space="0" w:color="auto"/>
        <w:bottom w:val="none" w:sz="0" w:space="0" w:color="auto"/>
        <w:right w:val="none" w:sz="0" w:space="0" w:color="auto"/>
      </w:divBdr>
    </w:div>
    <w:div w:id="1068116434">
      <w:bodyDiv w:val="1"/>
      <w:marLeft w:val="0"/>
      <w:marRight w:val="0"/>
      <w:marTop w:val="0"/>
      <w:marBottom w:val="0"/>
      <w:divBdr>
        <w:top w:val="none" w:sz="0" w:space="0" w:color="auto"/>
        <w:left w:val="none" w:sz="0" w:space="0" w:color="auto"/>
        <w:bottom w:val="none" w:sz="0" w:space="0" w:color="auto"/>
        <w:right w:val="none" w:sz="0" w:space="0" w:color="auto"/>
      </w:divBdr>
    </w:div>
    <w:div w:id="1068190588">
      <w:bodyDiv w:val="1"/>
      <w:marLeft w:val="0"/>
      <w:marRight w:val="0"/>
      <w:marTop w:val="0"/>
      <w:marBottom w:val="0"/>
      <w:divBdr>
        <w:top w:val="none" w:sz="0" w:space="0" w:color="auto"/>
        <w:left w:val="none" w:sz="0" w:space="0" w:color="auto"/>
        <w:bottom w:val="none" w:sz="0" w:space="0" w:color="auto"/>
        <w:right w:val="none" w:sz="0" w:space="0" w:color="auto"/>
      </w:divBdr>
    </w:div>
    <w:div w:id="1068265865">
      <w:bodyDiv w:val="1"/>
      <w:marLeft w:val="0"/>
      <w:marRight w:val="0"/>
      <w:marTop w:val="0"/>
      <w:marBottom w:val="0"/>
      <w:divBdr>
        <w:top w:val="none" w:sz="0" w:space="0" w:color="auto"/>
        <w:left w:val="none" w:sz="0" w:space="0" w:color="auto"/>
        <w:bottom w:val="none" w:sz="0" w:space="0" w:color="auto"/>
        <w:right w:val="none" w:sz="0" w:space="0" w:color="auto"/>
      </w:divBdr>
    </w:div>
    <w:div w:id="1068307228">
      <w:bodyDiv w:val="1"/>
      <w:marLeft w:val="0"/>
      <w:marRight w:val="0"/>
      <w:marTop w:val="0"/>
      <w:marBottom w:val="0"/>
      <w:divBdr>
        <w:top w:val="none" w:sz="0" w:space="0" w:color="auto"/>
        <w:left w:val="none" w:sz="0" w:space="0" w:color="auto"/>
        <w:bottom w:val="none" w:sz="0" w:space="0" w:color="auto"/>
        <w:right w:val="none" w:sz="0" w:space="0" w:color="auto"/>
      </w:divBdr>
    </w:div>
    <w:div w:id="1068382443">
      <w:bodyDiv w:val="1"/>
      <w:marLeft w:val="0"/>
      <w:marRight w:val="0"/>
      <w:marTop w:val="0"/>
      <w:marBottom w:val="0"/>
      <w:divBdr>
        <w:top w:val="none" w:sz="0" w:space="0" w:color="auto"/>
        <w:left w:val="none" w:sz="0" w:space="0" w:color="auto"/>
        <w:bottom w:val="none" w:sz="0" w:space="0" w:color="auto"/>
        <w:right w:val="none" w:sz="0" w:space="0" w:color="auto"/>
      </w:divBdr>
    </w:div>
    <w:div w:id="1068384761">
      <w:bodyDiv w:val="1"/>
      <w:marLeft w:val="0"/>
      <w:marRight w:val="0"/>
      <w:marTop w:val="0"/>
      <w:marBottom w:val="0"/>
      <w:divBdr>
        <w:top w:val="none" w:sz="0" w:space="0" w:color="auto"/>
        <w:left w:val="none" w:sz="0" w:space="0" w:color="auto"/>
        <w:bottom w:val="none" w:sz="0" w:space="0" w:color="auto"/>
        <w:right w:val="none" w:sz="0" w:space="0" w:color="auto"/>
      </w:divBdr>
    </w:div>
    <w:div w:id="1068457193">
      <w:bodyDiv w:val="1"/>
      <w:marLeft w:val="0"/>
      <w:marRight w:val="0"/>
      <w:marTop w:val="0"/>
      <w:marBottom w:val="0"/>
      <w:divBdr>
        <w:top w:val="none" w:sz="0" w:space="0" w:color="auto"/>
        <w:left w:val="none" w:sz="0" w:space="0" w:color="auto"/>
        <w:bottom w:val="none" w:sz="0" w:space="0" w:color="auto"/>
        <w:right w:val="none" w:sz="0" w:space="0" w:color="auto"/>
      </w:divBdr>
    </w:div>
    <w:div w:id="1068501988">
      <w:bodyDiv w:val="1"/>
      <w:marLeft w:val="0"/>
      <w:marRight w:val="0"/>
      <w:marTop w:val="0"/>
      <w:marBottom w:val="0"/>
      <w:divBdr>
        <w:top w:val="none" w:sz="0" w:space="0" w:color="auto"/>
        <w:left w:val="none" w:sz="0" w:space="0" w:color="auto"/>
        <w:bottom w:val="none" w:sz="0" w:space="0" w:color="auto"/>
        <w:right w:val="none" w:sz="0" w:space="0" w:color="auto"/>
      </w:divBdr>
    </w:div>
    <w:div w:id="1068577279">
      <w:bodyDiv w:val="1"/>
      <w:marLeft w:val="0"/>
      <w:marRight w:val="0"/>
      <w:marTop w:val="0"/>
      <w:marBottom w:val="0"/>
      <w:divBdr>
        <w:top w:val="none" w:sz="0" w:space="0" w:color="auto"/>
        <w:left w:val="none" w:sz="0" w:space="0" w:color="auto"/>
        <w:bottom w:val="none" w:sz="0" w:space="0" w:color="auto"/>
        <w:right w:val="none" w:sz="0" w:space="0" w:color="auto"/>
      </w:divBdr>
    </w:div>
    <w:div w:id="1068647006">
      <w:bodyDiv w:val="1"/>
      <w:marLeft w:val="0"/>
      <w:marRight w:val="0"/>
      <w:marTop w:val="0"/>
      <w:marBottom w:val="0"/>
      <w:divBdr>
        <w:top w:val="none" w:sz="0" w:space="0" w:color="auto"/>
        <w:left w:val="none" w:sz="0" w:space="0" w:color="auto"/>
        <w:bottom w:val="none" w:sz="0" w:space="0" w:color="auto"/>
        <w:right w:val="none" w:sz="0" w:space="0" w:color="auto"/>
      </w:divBdr>
    </w:div>
    <w:div w:id="1068652095">
      <w:bodyDiv w:val="1"/>
      <w:marLeft w:val="0"/>
      <w:marRight w:val="0"/>
      <w:marTop w:val="0"/>
      <w:marBottom w:val="0"/>
      <w:divBdr>
        <w:top w:val="none" w:sz="0" w:space="0" w:color="auto"/>
        <w:left w:val="none" w:sz="0" w:space="0" w:color="auto"/>
        <w:bottom w:val="none" w:sz="0" w:space="0" w:color="auto"/>
        <w:right w:val="none" w:sz="0" w:space="0" w:color="auto"/>
      </w:divBdr>
    </w:div>
    <w:div w:id="1068917715">
      <w:bodyDiv w:val="1"/>
      <w:marLeft w:val="0"/>
      <w:marRight w:val="0"/>
      <w:marTop w:val="0"/>
      <w:marBottom w:val="0"/>
      <w:divBdr>
        <w:top w:val="none" w:sz="0" w:space="0" w:color="auto"/>
        <w:left w:val="none" w:sz="0" w:space="0" w:color="auto"/>
        <w:bottom w:val="none" w:sz="0" w:space="0" w:color="auto"/>
        <w:right w:val="none" w:sz="0" w:space="0" w:color="auto"/>
      </w:divBdr>
    </w:div>
    <w:div w:id="1068924206">
      <w:bodyDiv w:val="1"/>
      <w:marLeft w:val="0"/>
      <w:marRight w:val="0"/>
      <w:marTop w:val="0"/>
      <w:marBottom w:val="0"/>
      <w:divBdr>
        <w:top w:val="none" w:sz="0" w:space="0" w:color="auto"/>
        <w:left w:val="none" w:sz="0" w:space="0" w:color="auto"/>
        <w:bottom w:val="none" w:sz="0" w:space="0" w:color="auto"/>
        <w:right w:val="none" w:sz="0" w:space="0" w:color="auto"/>
      </w:divBdr>
    </w:div>
    <w:div w:id="1068966143">
      <w:bodyDiv w:val="1"/>
      <w:marLeft w:val="0"/>
      <w:marRight w:val="0"/>
      <w:marTop w:val="0"/>
      <w:marBottom w:val="0"/>
      <w:divBdr>
        <w:top w:val="none" w:sz="0" w:space="0" w:color="auto"/>
        <w:left w:val="none" w:sz="0" w:space="0" w:color="auto"/>
        <w:bottom w:val="none" w:sz="0" w:space="0" w:color="auto"/>
        <w:right w:val="none" w:sz="0" w:space="0" w:color="auto"/>
      </w:divBdr>
    </w:div>
    <w:div w:id="1069033765">
      <w:bodyDiv w:val="1"/>
      <w:marLeft w:val="0"/>
      <w:marRight w:val="0"/>
      <w:marTop w:val="0"/>
      <w:marBottom w:val="0"/>
      <w:divBdr>
        <w:top w:val="none" w:sz="0" w:space="0" w:color="auto"/>
        <w:left w:val="none" w:sz="0" w:space="0" w:color="auto"/>
        <w:bottom w:val="none" w:sz="0" w:space="0" w:color="auto"/>
        <w:right w:val="none" w:sz="0" w:space="0" w:color="auto"/>
      </w:divBdr>
    </w:div>
    <w:div w:id="1069109335">
      <w:bodyDiv w:val="1"/>
      <w:marLeft w:val="0"/>
      <w:marRight w:val="0"/>
      <w:marTop w:val="0"/>
      <w:marBottom w:val="0"/>
      <w:divBdr>
        <w:top w:val="none" w:sz="0" w:space="0" w:color="auto"/>
        <w:left w:val="none" w:sz="0" w:space="0" w:color="auto"/>
        <w:bottom w:val="none" w:sz="0" w:space="0" w:color="auto"/>
        <w:right w:val="none" w:sz="0" w:space="0" w:color="auto"/>
      </w:divBdr>
    </w:div>
    <w:div w:id="1069232196">
      <w:bodyDiv w:val="1"/>
      <w:marLeft w:val="0"/>
      <w:marRight w:val="0"/>
      <w:marTop w:val="0"/>
      <w:marBottom w:val="0"/>
      <w:divBdr>
        <w:top w:val="none" w:sz="0" w:space="0" w:color="auto"/>
        <w:left w:val="none" w:sz="0" w:space="0" w:color="auto"/>
        <w:bottom w:val="none" w:sz="0" w:space="0" w:color="auto"/>
        <w:right w:val="none" w:sz="0" w:space="0" w:color="auto"/>
      </w:divBdr>
    </w:div>
    <w:div w:id="1069304571">
      <w:bodyDiv w:val="1"/>
      <w:marLeft w:val="0"/>
      <w:marRight w:val="0"/>
      <w:marTop w:val="0"/>
      <w:marBottom w:val="0"/>
      <w:divBdr>
        <w:top w:val="none" w:sz="0" w:space="0" w:color="auto"/>
        <w:left w:val="none" w:sz="0" w:space="0" w:color="auto"/>
        <w:bottom w:val="none" w:sz="0" w:space="0" w:color="auto"/>
        <w:right w:val="none" w:sz="0" w:space="0" w:color="auto"/>
      </w:divBdr>
    </w:div>
    <w:div w:id="1069306951">
      <w:bodyDiv w:val="1"/>
      <w:marLeft w:val="0"/>
      <w:marRight w:val="0"/>
      <w:marTop w:val="0"/>
      <w:marBottom w:val="0"/>
      <w:divBdr>
        <w:top w:val="none" w:sz="0" w:space="0" w:color="auto"/>
        <w:left w:val="none" w:sz="0" w:space="0" w:color="auto"/>
        <w:bottom w:val="none" w:sz="0" w:space="0" w:color="auto"/>
        <w:right w:val="none" w:sz="0" w:space="0" w:color="auto"/>
      </w:divBdr>
    </w:div>
    <w:div w:id="1069379381">
      <w:bodyDiv w:val="1"/>
      <w:marLeft w:val="0"/>
      <w:marRight w:val="0"/>
      <w:marTop w:val="0"/>
      <w:marBottom w:val="0"/>
      <w:divBdr>
        <w:top w:val="none" w:sz="0" w:space="0" w:color="auto"/>
        <w:left w:val="none" w:sz="0" w:space="0" w:color="auto"/>
        <w:bottom w:val="none" w:sz="0" w:space="0" w:color="auto"/>
        <w:right w:val="none" w:sz="0" w:space="0" w:color="auto"/>
      </w:divBdr>
    </w:div>
    <w:div w:id="1069502875">
      <w:bodyDiv w:val="1"/>
      <w:marLeft w:val="0"/>
      <w:marRight w:val="0"/>
      <w:marTop w:val="0"/>
      <w:marBottom w:val="0"/>
      <w:divBdr>
        <w:top w:val="none" w:sz="0" w:space="0" w:color="auto"/>
        <w:left w:val="none" w:sz="0" w:space="0" w:color="auto"/>
        <w:bottom w:val="none" w:sz="0" w:space="0" w:color="auto"/>
        <w:right w:val="none" w:sz="0" w:space="0" w:color="auto"/>
      </w:divBdr>
    </w:div>
    <w:div w:id="1069503629">
      <w:bodyDiv w:val="1"/>
      <w:marLeft w:val="0"/>
      <w:marRight w:val="0"/>
      <w:marTop w:val="0"/>
      <w:marBottom w:val="0"/>
      <w:divBdr>
        <w:top w:val="none" w:sz="0" w:space="0" w:color="auto"/>
        <w:left w:val="none" w:sz="0" w:space="0" w:color="auto"/>
        <w:bottom w:val="none" w:sz="0" w:space="0" w:color="auto"/>
        <w:right w:val="none" w:sz="0" w:space="0" w:color="auto"/>
      </w:divBdr>
    </w:div>
    <w:div w:id="1069575223">
      <w:bodyDiv w:val="1"/>
      <w:marLeft w:val="0"/>
      <w:marRight w:val="0"/>
      <w:marTop w:val="0"/>
      <w:marBottom w:val="0"/>
      <w:divBdr>
        <w:top w:val="none" w:sz="0" w:space="0" w:color="auto"/>
        <w:left w:val="none" w:sz="0" w:space="0" w:color="auto"/>
        <w:bottom w:val="none" w:sz="0" w:space="0" w:color="auto"/>
        <w:right w:val="none" w:sz="0" w:space="0" w:color="auto"/>
      </w:divBdr>
    </w:div>
    <w:div w:id="1069692427">
      <w:bodyDiv w:val="1"/>
      <w:marLeft w:val="0"/>
      <w:marRight w:val="0"/>
      <w:marTop w:val="0"/>
      <w:marBottom w:val="0"/>
      <w:divBdr>
        <w:top w:val="none" w:sz="0" w:space="0" w:color="auto"/>
        <w:left w:val="none" w:sz="0" w:space="0" w:color="auto"/>
        <w:bottom w:val="none" w:sz="0" w:space="0" w:color="auto"/>
        <w:right w:val="none" w:sz="0" w:space="0" w:color="auto"/>
      </w:divBdr>
    </w:div>
    <w:div w:id="1069770660">
      <w:bodyDiv w:val="1"/>
      <w:marLeft w:val="0"/>
      <w:marRight w:val="0"/>
      <w:marTop w:val="0"/>
      <w:marBottom w:val="0"/>
      <w:divBdr>
        <w:top w:val="none" w:sz="0" w:space="0" w:color="auto"/>
        <w:left w:val="none" w:sz="0" w:space="0" w:color="auto"/>
        <w:bottom w:val="none" w:sz="0" w:space="0" w:color="auto"/>
        <w:right w:val="none" w:sz="0" w:space="0" w:color="auto"/>
      </w:divBdr>
    </w:div>
    <w:div w:id="1069815097">
      <w:bodyDiv w:val="1"/>
      <w:marLeft w:val="0"/>
      <w:marRight w:val="0"/>
      <w:marTop w:val="0"/>
      <w:marBottom w:val="0"/>
      <w:divBdr>
        <w:top w:val="none" w:sz="0" w:space="0" w:color="auto"/>
        <w:left w:val="none" w:sz="0" w:space="0" w:color="auto"/>
        <w:bottom w:val="none" w:sz="0" w:space="0" w:color="auto"/>
        <w:right w:val="none" w:sz="0" w:space="0" w:color="auto"/>
      </w:divBdr>
    </w:div>
    <w:div w:id="1069839267">
      <w:bodyDiv w:val="1"/>
      <w:marLeft w:val="0"/>
      <w:marRight w:val="0"/>
      <w:marTop w:val="0"/>
      <w:marBottom w:val="0"/>
      <w:divBdr>
        <w:top w:val="none" w:sz="0" w:space="0" w:color="auto"/>
        <w:left w:val="none" w:sz="0" w:space="0" w:color="auto"/>
        <w:bottom w:val="none" w:sz="0" w:space="0" w:color="auto"/>
        <w:right w:val="none" w:sz="0" w:space="0" w:color="auto"/>
      </w:divBdr>
    </w:div>
    <w:div w:id="1069882497">
      <w:bodyDiv w:val="1"/>
      <w:marLeft w:val="0"/>
      <w:marRight w:val="0"/>
      <w:marTop w:val="0"/>
      <w:marBottom w:val="0"/>
      <w:divBdr>
        <w:top w:val="none" w:sz="0" w:space="0" w:color="auto"/>
        <w:left w:val="none" w:sz="0" w:space="0" w:color="auto"/>
        <w:bottom w:val="none" w:sz="0" w:space="0" w:color="auto"/>
        <w:right w:val="none" w:sz="0" w:space="0" w:color="auto"/>
      </w:divBdr>
    </w:div>
    <w:div w:id="1070074517">
      <w:bodyDiv w:val="1"/>
      <w:marLeft w:val="0"/>
      <w:marRight w:val="0"/>
      <w:marTop w:val="0"/>
      <w:marBottom w:val="0"/>
      <w:divBdr>
        <w:top w:val="none" w:sz="0" w:space="0" w:color="auto"/>
        <w:left w:val="none" w:sz="0" w:space="0" w:color="auto"/>
        <w:bottom w:val="none" w:sz="0" w:space="0" w:color="auto"/>
        <w:right w:val="none" w:sz="0" w:space="0" w:color="auto"/>
      </w:divBdr>
    </w:div>
    <w:div w:id="1070075762">
      <w:bodyDiv w:val="1"/>
      <w:marLeft w:val="0"/>
      <w:marRight w:val="0"/>
      <w:marTop w:val="0"/>
      <w:marBottom w:val="0"/>
      <w:divBdr>
        <w:top w:val="none" w:sz="0" w:space="0" w:color="auto"/>
        <w:left w:val="none" w:sz="0" w:space="0" w:color="auto"/>
        <w:bottom w:val="none" w:sz="0" w:space="0" w:color="auto"/>
        <w:right w:val="none" w:sz="0" w:space="0" w:color="auto"/>
      </w:divBdr>
    </w:div>
    <w:div w:id="1070076745">
      <w:bodyDiv w:val="1"/>
      <w:marLeft w:val="0"/>
      <w:marRight w:val="0"/>
      <w:marTop w:val="0"/>
      <w:marBottom w:val="0"/>
      <w:divBdr>
        <w:top w:val="none" w:sz="0" w:space="0" w:color="auto"/>
        <w:left w:val="none" w:sz="0" w:space="0" w:color="auto"/>
        <w:bottom w:val="none" w:sz="0" w:space="0" w:color="auto"/>
        <w:right w:val="none" w:sz="0" w:space="0" w:color="auto"/>
      </w:divBdr>
    </w:div>
    <w:div w:id="1070078423">
      <w:bodyDiv w:val="1"/>
      <w:marLeft w:val="0"/>
      <w:marRight w:val="0"/>
      <w:marTop w:val="0"/>
      <w:marBottom w:val="0"/>
      <w:divBdr>
        <w:top w:val="none" w:sz="0" w:space="0" w:color="auto"/>
        <w:left w:val="none" w:sz="0" w:space="0" w:color="auto"/>
        <w:bottom w:val="none" w:sz="0" w:space="0" w:color="auto"/>
        <w:right w:val="none" w:sz="0" w:space="0" w:color="auto"/>
      </w:divBdr>
    </w:div>
    <w:div w:id="1070082735">
      <w:bodyDiv w:val="1"/>
      <w:marLeft w:val="0"/>
      <w:marRight w:val="0"/>
      <w:marTop w:val="0"/>
      <w:marBottom w:val="0"/>
      <w:divBdr>
        <w:top w:val="none" w:sz="0" w:space="0" w:color="auto"/>
        <w:left w:val="none" w:sz="0" w:space="0" w:color="auto"/>
        <w:bottom w:val="none" w:sz="0" w:space="0" w:color="auto"/>
        <w:right w:val="none" w:sz="0" w:space="0" w:color="auto"/>
      </w:divBdr>
    </w:div>
    <w:div w:id="1070154944">
      <w:bodyDiv w:val="1"/>
      <w:marLeft w:val="0"/>
      <w:marRight w:val="0"/>
      <w:marTop w:val="0"/>
      <w:marBottom w:val="0"/>
      <w:divBdr>
        <w:top w:val="none" w:sz="0" w:space="0" w:color="auto"/>
        <w:left w:val="none" w:sz="0" w:space="0" w:color="auto"/>
        <w:bottom w:val="none" w:sz="0" w:space="0" w:color="auto"/>
        <w:right w:val="none" w:sz="0" w:space="0" w:color="auto"/>
      </w:divBdr>
    </w:div>
    <w:div w:id="1070155500">
      <w:bodyDiv w:val="1"/>
      <w:marLeft w:val="0"/>
      <w:marRight w:val="0"/>
      <w:marTop w:val="0"/>
      <w:marBottom w:val="0"/>
      <w:divBdr>
        <w:top w:val="none" w:sz="0" w:space="0" w:color="auto"/>
        <w:left w:val="none" w:sz="0" w:space="0" w:color="auto"/>
        <w:bottom w:val="none" w:sz="0" w:space="0" w:color="auto"/>
        <w:right w:val="none" w:sz="0" w:space="0" w:color="auto"/>
      </w:divBdr>
    </w:div>
    <w:div w:id="1070272658">
      <w:bodyDiv w:val="1"/>
      <w:marLeft w:val="0"/>
      <w:marRight w:val="0"/>
      <w:marTop w:val="0"/>
      <w:marBottom w:val="0"/>
      <w:divBdr>
        <w:top w:val="none" w:sz="0" w:space="0" w:color="auto"/>
        <w:left w:val="none" w:sz="0" w:space="0" w:color="auto"/>
        <w:bottom w:val="none" w:sz="0" w:space="0" w:color="auto"/>
        <w:right w:val="none" w:sz="0" w:space="0" w:color="auto"/>
      </w:divBdr>
    </w:div>
    <w:div w:id="1070346035">
      <w:bodyDiv w:val="1"/>
      <w:marLeft w:val="0"/>
      <w:marRight w:val="0"/>
      <w:marTop w:val="0"/>
      <w:marBottom w:val="0"/>
      <w:divBdr>
        <w:top w:val="none" w:sz="0" w:space="0" w:color="auto"/>
        <w:left w:val="none" w:sz="0" w:space="0" w:color="auto"/>
        <w:bottom w:val="none" w:sz="0" w:space="0" w:color="auto"/>
        <w:right w:val="none" w:sz="0" w:space="0" w:color="auto"/>
      </w:divBdr>
    </w:div>
    <w:div w:id="1070495283">
      <w:bodyDiv w:val="1"/>
      <w:marLeft w:val="0"/>
      <w:marRight w:val="0"/>
      <w:marTop w:val="0"/>
      <w:marBottom w:val="0"/>
      <w:divBdr>
        <w:top w:val="none" w:sz="0" w:space="0" w:color="auto"/>
        <w:left w:val="none" w:sz="0" w:space="0" w:color="auto"/>
        <w:bottom w:val="none" w:sz="0" w:space="0" w:color="auto"/>
        <w:right w:val="none" w:sz="0" w:space="0" w:color="auto"/>
      </w:divBdr>
    </w:div>
    <w:div w:id="1070540213">
      <w:bodyDiv w:val="1"/>
      <w:marLeft w:val="0"/>
      <w:marRight w:val="0"/>
      <w:marTop w:val="0"/>
      <w:marBottom w:val="0"/>
      <w:divBdr>
        <w:top w:val="none" w:sz="0" w:space="0" w:color="auto"/>
        <w:left w:val="none" w:sz="0" w:space="0" w:color="auto"/>
        <w:bottom w:val="none" w:sz="0" w:space="0" w:color="auto"/>
        <w:right w:val="none" w:sz="0" w:space="0" w:color="auto"/>
      </w:divBdr>
    </w:div>
    <w:div w:id="1070614723">
      <w:bodyDiv w:val="1"/>
      <w:marLeft w:val="0"/>
      <w:marRight w:val="0"/>
      <w:marTop w:val="0"/>
      <w:marBottom w:val="0"/>
      <w:divBdr>
        <w:top w:val="none" w:sz="0" w:space="0" w:color="auto"/>
        <w:left w:val="none" w:sz="0" w:space="0" w:color="auto"/>
        <w:bottom w:val="none" w:sz="0" w:space="0" w:color="auto"/>
        <w:right w:val="none" w:sz="0" w:space="0" w:color="auto"/>
      </w:divBdr>
    </w:div>
    <w:div w:id="1070618455">
      <w:bodyDiv w:val="1"/>
      <w:marLeft w:val="0"/>
      <w:marRight w:val="0"/>
      <w:marTop w:val="0"/>
      <w:marBottom w:val="0"/>
      <w:divBdr>
        <w:top w:val="none" w:sz="0" w:space="0" w:color="auto"/>
        <w:left w:val="none" w:sz="0" w:space="0" w:color="auto"/>
        <w:bottom w:val="none" w:sz="0" w:space="0" w:color="auto"/>
        <w:right w:val="none" w:sz="0" w:space="0" w:color="auto"/>
      </w:divBdr>
    </w:div>
    <w:div w:id="1070662534">
      <w:bodyDiv w:val="1"/>
      <w:marLeft w:val="0"/>
      <w:marRight w:val="0"/>
      <w:marTop w:val="0"/>
      <w:marBottom w:val="0"/>
      <w:divBdr>
        <w:top w:val="none" w:sz="0" w:space="0" w:color="auto"/>
        <w:left w:val="none" w:sz="0" w:space="0" w:color="auto"/>
        <w:bottom w:val="none" w:sz="0" w:space="0" w:color="auto"/>
        <w:right w:val="none" w:sz="0" w:space="0" w:color="auto"/>
      </w:divBdr>
    </w:div>
    <w:div w:id="1070734406">
      <w:bodyDiv w:val="1"/>
      <w:marLeft w:val="0"/>
      <w:marRight w:val="0"/>
      <w:marTop w:val="0"/>
      <w:marBottom w:val="0"/>
      <w:divBdr>
        <w:top w:val="none" w:sz="0" w:space="0" w:color="auto"/>
        <w:left w:val="none" w:sz="0" w:space="0" w:color="auto"/>
        <w:bottom w:val="none" w:sz="0" w:space="0" w:color="auto"/>
        <w:right w:val="none" w:sz="0" w:space="0" w:color="auto"/>
      </w:divBdr>
    </w:div>
    <w:div w:id="1070882987">
      <w:bodyDiv w:val="1"/>
      <w:marLeft w:val="0"/>
      <w:marRight w:val="0"/>
      <w:marTop w:val="0"/>
      <w:marBottom w:val="0"/>
      <w:divBdr>
        <w:top w:val="none" w:sz="0" w:space="0" w:color="auto"/>
        <w:left w:val="none" w:sz="0" w:space="0" w:color="auto"/>
        <w:bottom w:val="none" w:sz="0" w:space="0" w:color="auto"/>
        <w:right w:val="none" w:sz="0" w:space="0" w:color="auto"/>
      </w:divBdr>
    </w:div>
    <w:div w:id="1071007078">
      <w:bodyDiv w:val="1"/>
      <w:marLeft w:val="0"/>
      <w:marRight w:val="0"/>
      <w:marTop w:val="0"/>
      <w:marBottom w:val="0"/>
      <w:divBdr>
        <w:top w:val="none" w:sz="0" w:space="0" w:color="auto"/>
        <w:left w:val="none" w:sz="0" w:space="0" w:color="auto"/>
        <w:bottom w:val="none" w:sz="0" w:space="0" w:color="auto"/>
        <w:right w:val="none" w:sz="0" w:space="0" w:color="auto"/>
      </w:divBdr>
    </w:div>
    <w:div w:id="1071079807">
      <w:bodyDiv w:val="1"/>
      <w:marLeft w:val="0"/>
      <w:marRight w:val="0"/>
      <w:marTop w:val="0"/>
      <w:marBottom w:val="0"/>
      <w:divBdr>
        <w:top w:val="none" w:sz="0" w:space="0" w:color="auto"/>
        <w:left w:val="none" w:sz="0" w:space="0" w:color="auto"/>
        <w:bottom w:val="none" w:sz="0" w:space="0" w:color="auto"/>
        <w:right w:val="none" w:sz="0" w:space="0" w:color="auto"/>
      </w:divBdr>
    </w:div>
    <w:div w:id="1071120594">
      <w:bodyDiv w:val="1"/>
      <w:marLeft w:val="0"/>
      <w:marRight w:val="0"/>
      <w:marTop w:val="0"/>
      <w:marBottom w:val="0"/>
      <w:divBdr>
        <w:top w:val="none" w:sz="0" w:space="0" w:color="auto"/>
        <w:left w:val="none" w:sz="0" w:space="0" w:color="auto"/>
        <w:bottom w:val="none" w:sz="0" w:space="0" w:color="auto"/>
        <w:right w:val="none" w:sz="0" w:space="0" w:color="auto"/>
      </w:divBdr>
    </w:div>
    <w:div w:id="1071198061">
      <w:bodyDiv w:val="1"/>
      <w:marLeft w:val="0"/>
      <w:marRight w:val="0"/>
      <w:marTop w:val="0"/>
      <w:marBottom w:val="0"/>
      <w:divBdr>
        <w:top w:val="none" w:sz="0" w:space="0" w:color="auto"/>
        <w:left w:val="none" w:sz="0" w:space="0" w:color="auto"/>
        <w:bottom w:val="none" w:sz="0" w:space="0" w:color="auto"/>
        <w:right w:val="none" w:sz="0" w:space="0" w:color="auto"/>
      </w:divBdr>
    </w:div>
    <w:div w:id="1071198919">
      <w:bodyDiv w:val="1"/>
      <w:marLeft w:val="0"/>
      <w:marRight w:val="0"/>
      <w:marTop w:val="0"/>
      <w:marBottom w:val="0"/>
      <w:divBdr>
        <w:top w:val="none" w:sz="0" w:space="0" w:color="auto"/>
        <w:left w:val="none" w:sz="0" w:space="0" w:color="auto"/>
        <w:bottom w:val="none" w:sz="0" w:space="0" w:color="auto"/>
        <w:right w:val="none" w:sz="0" w:space="0" w:color="auto"/>
      </w:divBdr>
    </w:div>
    <w:div w:id="1071199882">
      <w:bodyDiv w:val="1"/>
      <w:marLeft w:val="0"/>
      <w:marRight w:val="0"/>
      <w:marTop w:val="0"/>
      <w:marBottom w:val="0"/>
      <w:divBdr>
        <w:top w:val="none" w:sz="0" w:space="0" w:color="auto"/>
        <w:left w:val="none" w:sz="0" w:space="0" w:color="auto"/>
        <w:bottom w:val="none" w:sz="0" w:space="0" w:color="auto"/>
        <w:right w:val="none" w:sz="0" w:space="0" w:color="auto"/>
      </w:divBdr>
    </w:div>
    <w:div w:id="1071269092">
      <w:bodyDiv w:val="1"/>
      <w:marLeft w:val="0"/>
      <w:marRight w:val="0"/>
      <w:marTop w:val="0"/>
      <w:marBottom w:val="0"/>
      <w:divBdr>
        <w:top w:val="none" w:sz="0" w:space="0" w:color="auto"/>
        <w:left w:val="none" w:sz="0" w:space="0" w:color="auto"/>
        <w:bottom w:val="none" w:sz="0" w:space="0" w:color="auto"/>
        <w:right w:val="none" w:sz="0" w:space="0" w:color="auto"/>
      </w:divBdr>
    </w:div>
    <w:div w:id="1071269361">
      <w:bodyDiv w:val="1"/>
      <w:marLeft w:val="0"/>
      <w:marRight w:val="0"/>
      <w:marTop w:val="0"/>
      <w:marBottom w:val="0"/>
      <w:divBdr>
        <w:top w:val="none" w:sz="0" w:space="0" w:color="auto"/>
        <w:left w:val="none" w:sz="0" w:space="0" w:color="auto"/>
        <w:bottom w:val="none" w:sz="0" w:space="0" w:color="auto"/>
        <w:right w:val="none" w:sz="0" w:space="0" w:color="auto"/>
      </w:divBdr>
    </w:div>
    <w:div w:id="1071271475">
      <w:bodyDiv w:val="1"/>
      <w:marLeft w:val="0"/>
      <w:marRight w:val="0"/>
      <w:marTop w:val="0"/>
      <w:marBottom w:val="0"/>
      <w:divBdr>
        <w:top w:val="none" w:sz="0" w:space="0" w:color="auto"/>
        <w:left w:val="none" w:sz="0" w:space="0" w:color="auto"/>
        <w:bottom w:val="none" w:sz="0" w:space="0" w:color="auto"/>
        <w:right w:val="none" w:sz="0" w:space="0" w:color="auto"/>
      </w:divBdr>
    </w:div>
    <w:div w:id="1071272530">
      <w:bodyDiv w:val="1"/>
      <w:marLeft w:val="0"/>
      <w:marRight w:val="0"/>
      <w:marTop w:val="0"/>
      <w:marBottom w:val="0"/>
      <w:divBdr>
        <w:top w:val="none" w:sz="0" w:space="0" w:color="auto"/>
        <w:left w:val="none" w:sz="0" w:space="0" w:color="auto"/>
        <w:bottom w:val="none" w:sz="0" w:space="0" w:color="auto"/>
        <w:right w:val="none" w:sz="0" w:space="0" w:color="auto"/>
      </w:divBdr>
    </w:div>
    <w:div w:id="1071466731">
      <w:bodyDiv w:val="1"/>
      <w:marLeft w:val="0"/>
      <w:marRight w:val="0"/>
      <w:marTop w:val="0"/>
      <w:marBottom w:val="0"/>
      <w:divBdr>
        <w:top w:val="none" w:sz="0" w:space="0" w:color="auto"/>
        <w:left w:val="none" w:sz="0" w:space="0" w:color="auto"/>
        <w:bottom w:val="none" w:sz="0" w:space="0" w:color="auto"/>
        <w:right w:val="none" w:sz="0" w:space="0" w:color="auto"/>
      </w:divBdr>
    </w:div>
    <w:div w:id="1071469528">
      <w:bodyDiv w:val="1"/>
      <w:marLeft w:val="0"/>
      <w:marRight w:val="0"/>
      <w:marTop w:val="0"/>
      <w:marBottom w:val="0"/>
      <w:divBdr>
        <w:top w:val="none" w:sz="0" w:space="0" w:color="auto"/>
        <w:left w:val="none" w:sz="0" w:space="0" w:color="auto"/>
        <w:bottom w:val="none" w:sz="0" w:space="0" w:color="auto"/>
        <w:right w:val="none" w:sz="0" w:space="0" w:color="auto"/>
      </w:divBdr>
    </w:div>
    <w:div w:id="1071544884">
      <w:bodyDiv w:val="1"/>
      <w:marLeft w:val="0"/>
      <w:marRight w:val="0"/>
      <w:marTop w:val="0"/>
      <w:marBottom w:val="0"/>
      <w:divBdr>
        <w:top w:val="none" w:sz="0" w:space="0" w:color="auto"/>
        <w:left w:val="none" w:sz="0" w:space="0" w:color="auto"/>
        <w:bottom w:val="none" w:sz="0" w:space="0" w:color="auto"/>
        <w:right w:val="none" w:sz="0" w:space="0" w:color="auto"/>
      </w:divBdr>
    </w:div>
    <w:div w:id="1071735243">
      <w:bodyDiv w:val="1"/>
      <w:marLeft w:val="0"/>
      <w:marRight w:val="0"/>
      <w:marTop w:val="0"/>
      <w:marBottom w:val="0"/>
      <w:divBdr>
        <w:top w:val="none" w:sz="0" w:space="0" w:color="auto"/>
        <w:left w:val="none" w:sz="0" w:space="0" w:color="auto"/>
        <w:bottom w:val="none" w:sz="0" w:space="0" w:color="auto"/>
        <w:right w:val="none" w:sz="0" w:space="0" w:color="auto"/>
      </w:divBdr>
    </w:div>
    <w:div w:id="1071854655">
      <w:bodyDiv w:val="1"/>
      <w:marLeft w:val="0"/>
      <w:marRight w:val="0"/>
      <w:marTop w:val="0"/>
      <w:marBottom w:val="0"/>
      <w:divBdr>
        <w:top w:val="none" w:sz="0" w:space="0" w:color="auto"/>
        <w:left w:val="none" w:sz="0" w:space="0" w:color="auto"/>
        <w:bottom w:val="none" w:sz="0" w:space="0" w:color="auto"/>
        <w:right w:val="none" w:sz="0" w:space="0" w:color="auto"/>
      </w:divBdr>
    </w:div>
    <w:div w:id="1071974510">
      <w:bodyDiv w:val="1"/>
      <w:marLeft w:val="0"/>
      <w:marRight w:val="0"/>
      <w:marTop w:val="0"/>
      <w:marBottom w:val="0"/>
      <w:divBdr>
        <w:top w:val="none" w:sz="0" w:space="0" w:color="auto"/>
        <w:left w:val="none" w:sz="0" w:space="0" w:color="auto"/>
        <w:bottom w:val="none" w:sz="0" w:space="0" w:color="auto"/>
        <w:right w:val="none" w:sz="0" w:space="0" w:color="auto"/>
      </w:divBdr>
    </w:div>
    <w:div w:id="1071998872">
      <w:bodyDiv w:val="1"/>
      <w:marLeft w:val="0"/>
      <w:marRight w:val="0"/>
      <w:marTop w:val="0"/>
      <w:marBottom w:val="0"/>
      <w:divBdr>
        <w:top w:val="none" w:sz="0" w:space="0" w:color="auto"/>
        <w:left w:val="none" w:sz="0" w:space="0" w:color="auto"/>
        <w:bottom w:val="none" w:sz="0" w:space="0" w:color="auto"/>
        <w:right w:val="none" w:sz="0" w:space="0" w:color="auto"/>
      </w:divBdr>
    </w:div>
    <w:div w:id="1072042584">
      <w:bodyDiv w:val="1"/>
      <w:marLeft w:val="0"/>
      <w:marRight w:val="0"/>
      <w:marTop w:val="0"/>
      <w:marBottom w:val="0"/>
      <w:divBdr>
        <w:top w:val="none" w:sz="0" w:space="0" w:color="auto"/>
        <w:left w:val="none" w:sz="0" w:space="0" w:color="auto"/>
        <w:bottom w:val="none" w:sz="0" w:space="0" w:color="auto"/>
        <w:right w:val="none" w:sz="0" w:space="0" w:color="auto"/>
      </w:divBdr>
    </w:div>
    <w:div w:id="1072193517">
      <w:bodyDiv w:val="1"/>
      <w:marLeft w:val="0"/>
      <w:marRight w:val="0"/>
      <w:marTop w:val="0"/>
      <w:marBottom w:val="0"/>
      <w:divBdr>
        <w:top w:val="none" w:sz="0" w:space="0" w:color="auto"/>
        <w:left w:val="none" w:sz="0" w:space="0" w:color="auto"/>
        <w:bottom w:val="none" w:sz="0" w:space="0" w:color="auto"/>
        <w:right w:val="none" w:sz="0" w:space="0" w:color="auto"/>
      </w:divBdr>
    </w:div>
    <w:div w:id="1072197074">
      <w:bodyDiv w:val="1"/>
      <w:marLeft w:val="0"/>
      <w:marRight w:val="0"/>
      <w:marTop w:val="0"/>
      <w:marBottom w:val="0"/>
      <w:divBdr>
        <w:top w:val="none" w:sz="0" w:space="0" w:color="auto"/>
        <w:left w:val="none" w:sz="0" w:space="0" w:color="auto"/>
        <w:bottom w:val="none" w:sz="0" w:space="0" w:color="auto"/>
        <w:right w:val="none" w:sz="0" w:space="0" w:color="auto"/>
      </w:divBdr>
    </w:div>
    <w:div w:id="1072315985">
      <w:bodyDiv w:val="1"/>
      <w:marLeft w:val="0"/>
      <w:marRight w:val="0"/>
      <w:marTop w:val="0"/>
      <w:marBottom w:val="0"/>
      <w:divBdr>
        <w:top w:val="none" w:sz="0" w:space="0" w:color="auto"/>
        <w:left w:val="none" w:sz="0" w:space="0" w:color="auto"/>
        <w:bottom w:val="none" w:sz="0" w:space="0" w:color="auto"/>
        <w:right w:val="none" w:sz="0" w:space="0" w:color="auto"/>
      </w:divBdr>
    </w:div>
    <w:div w:id="1072435834">
      <w:bodyDiv w:val="1"/>
      <w:marLeft w:val="0"/>
      <w:marRight w:val="0"/>
      <w:marTop w:val="0"/>
      <w:marBottom w:val="0"/>
      <w:divBdr>
        <w:top w:val="none" w:sz="0" w:space="0" w:color="auto"/>
        <w:left w:val="none" w:sz="0" w:space="0" w:color="auto"/>
        <w:bottom w:val="none" w:sz="0" w:space="0" w:color="auto"/>
        <w:right w:val="none" w:sz="0" w:space="0" w:color="auto"/>
      </w:divBdr>
    </w:div>
    <w:div w:id="1072586849">
      <w:bodyDiv w:val="1"/>
      <w:marLeft w:val="0"/>
      <w:marRight w:val="0"/>
      <w:marTop w:val="0"/>
      <w:marBottom w:val="0"/>
      <w:divBdr>
        <w:top w:val="none" w:sz="0" w:space="0" w:color="auto"/>
        <w:left w:val="none" w:sz="0" w:space="0" w:color="auto"/>
        <w:bottom w:val="none" w:sz="0" w:space="0" w:color="auto"/>
        <w:right w:val="none" w:sz="0" w:space="0" w:color="auto"/>
      </w:divBdr>
    </w:div>
    <w:div w:id="1072629153">
      <w:bodyDiv w:val="1"/>
      <w:marLeft w:val="0"/>
      <w:marRight w:val="0"/>
      <w:marTop w:val="0"/>
      <w:marBottom w:val="0"/>
      <w:divBdr>
        <w:top w:val="none" w:sz="0" w:space="0" w:color="auto"/>
        <w:left w:val="none" w:sz="0" w:space="0" w:color="auto"/>
        <w:bottom w:val="none" w:sz="0" w:space="0" w:color="auto"/>
        <w:right w:val="none" w:sz="0" w:space="0" w:color="auto"/>
      </w:divBdr>
    </w:div>
    <w:div w:id="1072653789">
      <w:bodyDiv w:val="1"/>
      <w:marLeft w:val="0"/>
      <w:marRight w:val="0"/>
      <w:marTop w:val="0"/>
      <w:marBottom w:val="0"/>
      <w:divBdr>
        <w:top w:val="none" w:sz="0" w:space="0" w:color="auto"/>
        <w:left w:val="none" w:sz="0" w:space="0" w:color="auto"/>
        <w:bottom w:val="none" w:sz="0" w:space="0" w:color="auto"/>
        <w:right w:val="none" w:sz="0" w:space="0" w:color="auto"/>
      </w:divBdr>
    </w:div>
    <w:div w:id="1072655300">
      <w:bodyDiv w:val="1"/>
      <w:marLeft w:val="0"/>
      <w:marRight w:val="0"/>
      <w:marTop w:val="0"/>
      <w:marBottom w:val="0"/>
      <w:divBdr>
        <w:top w:val="none" w:sz="0" w:space="0" w:color="auto"/>
        <w:left w:val="none" w:sz="0" w:space="0" w:color="auto"/>
        <w:bottom w:val="none" w:sz="0" w:space="0" w:color="auto"/>
        <w:right w:val="none" w:sz="0" w:space="0" w:color="auto"/>
      </w:divBdr>
    </w:div>
    <w:div w:id="1072656904">
      <w:bodyDiv w:val="1"/>
      <w:marLeft w:val="0"/>
      <w:marRight w:val="0"/>
      <w:marTop w:val="0"/>
      <w:marBottom w:val="0"/>
      <w:divBdr>
        <w:top w:val="none" w:sz="0" w:space="0" w:color="auto"/>
        <w:left w:val="none" w:sz="0" w:space="0" w:color="auto"/>
        <w:bottom w:val="none" w:sz="0" w:space="0" w:color="auto"/>
        <w:right w:val="none" w:sz="0" w:space="0" w:color="auto"/>
      </w:divBdr>
    </w:div>
    <w:div w:id="1072702548">
      <w:bodyDiv w:val="1"/>
      <w:marLeft w:val="0"/>
      <w:marRight w:val="0"/>
      <w:marTop w:val="0"/>
      <w:marBottom w:val="0"/>
      <w:divBdr>
        <w:top w:val="none" w:sz="0" w:space="0" w:color="auto"/>
        <w:left w:val="none" w:sz="0" w:space="0" w:color="auto"/>
        <w:bottom w:val="none" w:sz="0" w:space="0" w:color="auto"/>
        <w:right w:val="none" w:sz="0" w:space="0" w:color="auto"/>
      </w:divBdr>
    </w:div>
    <w:div w:id="1072893240">
      <w:bodyDiv w:val="1"/>
      <w:marLeft w:val="0"/>
      <w:marRight w:val="0"/>
      <w:marTop w:val="0"/>
      <w:marBottom w:val="0"/>
      <w:divBdr>
        <w:top w:val="none" w:sz="0" w:space="0" w:color="auto"/>
        <w:left w:val="none" w:sz="0" w:space="0" w:color="auto"/>
        <w:bottom w:val="none" w:sz="0" w:space="0" w:color="auto"/>
        <w:right w:val="none" w:sz="0" w:space="0" w:color="auto"/>
      </w:divBdr>
    </w:div>
    <w:div w:id="1072922345">
      <w:bodyDiv w:val="1"/>
      <w:marLeft w:val="0"/>
      <w:marRight w:val="0"/>
      <w:marTop w:val="0"/>
      <w:marBottom w:val="0"/>
      <w:divBdr>
        <w:top w:val="none" w:sz="0" w:space="0" w:color="auto"/>
        <w:left w:val="none" w:sz="0" w:space="0" w:color="auto"/>
        <w:bottom w:val="none" w:sz="0" w:space="0" w:color="auto"/>
        <w:right w:val="none" w:sz="0" w:space="0" w:color="auto"/>
      </w:divBdr>
    </w:div>
    <w:div w:id="1072967098">
      <w:bodyDiv w:val="1"/>
      <w:marLeft w:val="0"/>
      <w:marRight w:val="0"/>
      <w:marTop w:val="0"/>
      <w:marBottom w:val="0"/>
      <w:divBdr>
        <w:top w:val="none" w:sz="0" w:space="0" w:color="auto"/>
        <w:left w:val="none" w:sz="0" w:space="0" w:color="auto"/>
        <w:bottom w:val="none" w:sz="0" w:space="0" w:color="auto"/>
        <w:right w:val="none" w:sz="0" w:space="0" w:color="auto"/>
      </w:divBdr>
    </w:div>
    <w:div w:id="1073045340">
      <w:bodyDiv w:val="1"/>
      <w:marLeft w:val="0"/>
      <w:marRight w:val="0"/>
      <w:marTop w:val="0"/>
      <w:marBottom w:val="0"/>
      <w:divBdr>
        <w:top w:val="none" w:sz="0" w:space="0" w:color="auto"/>
        <w:left w:val="none" w:sz="0" w:space="0" w:color="auto"/>
        <w:bottom w:val="none" w:sz="0" w:space="0" w:color="auto"/>
        <w:right w:val="none" w:sz="0" w:space="0" w:color="auto"/>
      </w:divBdr>
    </w:div>
    <w:div w:id="1073351556">
      <w:bodyDiv w:val="1"/>
      <w:marLeft w:val="0"/>
      <w:marRight w:val="0"/>
      <w:marTop w:val="0"/>
      <w:marBottom w:val="0"/>
      <w:divBdr>
        <w:top w:val="none" w:sz="0" w:space="0" w:color="auto"/>
        <w:left w:val="none" w:sz="0" w:space="0" w:color="auto"/>
        <w:bottom w:val="none" w:sz="0" w:space="0" w:color="auto"/>
        <w:right w:val="none" w:sz="0" w:space="0" w:color="auto"/>
      </w:divBdr>
    </w:div>
    <w:div w:id="1073502342">
      <w:bodyDiv w:val="1"/>
      <w:marLeft w:val="0"/>
      <w:marRight w:val="0"/>
      <w:marTop w:val="0"/>
      <w:marBottom w:val="0"/>
      <w:divBdr>
        <w:top w:val="none" w:sz="0" w:space="0" w:color="auto"/>
        <w:left w:val="none" w:sz="0" w:space="0" w:color="auto"/>
        <w:bottom w:val="none" w:sz="0" w:space="0" w:color="auto"/>
        <w:right w:val="none" w:sz="0" w:space="0" w:color="auto"/>
      </w:divBdr>
    </w:div>
    <w:div w:id="1073695685">
      <w:bodyDiv w:val="1"/>
      <w:marLeft w:val="0"/>
      <w:marRight w:val="0"/>
      <w:marTop w:val="0"/>
      <w:marBottom w:val="0"/>
      <w:divBdr>
        <w:top w:val="none" w:sz="0" w:space="0" w:color="auto"/>
        <w:left w:val="none" w:sz="0" w:space="0" w:color="auto"/>
        <w:bottom w:val="none" w:sz="0" w:space="0" w:color="auto"/>
        <w:right w:val="none" w:sz="0" w:space="0" w:color="auto"/>
      </w:divBdr>
    </w:div>
    <w:div w:id="1073701861">
      <w:bodyDiv w:val="1"/>
      <w:marLeft w:val="0"/>
      <w:marRight w:val="0"/>
      <w:marTop w:val="0"/>
      <w:marBottom w:val="0"/>
      <w:divBdr>
        <w:top w:val="none" w:sz="0" w:space="0" w:color="auto"/>
        <w:left w:val="none" w:sz="0" w:space="0" w:color="auto"/>
        <w:bottom w:val="none" w:sz="0" w:space="0" w:color="auto"/>
        <w:right w:val="none" w:sz="0" w:space="0" w:color="auto"/>
      </w:divBdr>
    </w:div>
    <w:div w:id="1073742689">
      <w:bodyDiv w:val="1"/>
      <w:marLeft w:val="0"/>
      <w:marRight w:val="0"/>
      <w:marTop w:val="0"/>
      <w:marBottom w:val="0"/>
      <w:divBdr>
        <w:top w:val="none" w:sz="0" w:space="0" w:color="auto"/>
        <w:left w:val="none" w:sz="0" w:space="0" w:color="auto"/>
        <w:bottom w:val="none" w:sz="0" w:space="0" w:color="auto"/>
        <w:right w:val="none" w:sz="0" w:space="0" w:color="auto"/>
      </w:divBdr>
    </w:div>
    <w:div w:id="1073772037">
      <w:bodyDiv w:val="1"/>
      <w:marLeft w:val="0"/>
      <w:marRight w:val="0"/>
      <w:marTop w:val="0"/>
      <w:marBottom w:val="0"/>
      <w:divBdr>
        <w:top w:val="none" w:sz="0" w:space="0" w:color="auto"/>
        <w:left w:val="none" w:sz="0" w:space="0" w:color="auto"/>
        <w:bottom w:val="none" w:sz="0" w:space="0" w:color="auto"/>
        <w:right w:val="none" w:sz="0" w:space="0" w:color="auto"/>
      </w:divBdr>
    </w:div>
    <w:div w:id="1073890617">
      <w:bodyDiv w:val="1"/>
      <w:marLeft w:val="0"/>
      <w:marRight w:val="0"/>
      <w:marTop w:val="0"/>
      <w:marBottom w:val="0"/>
      <w:divBdr>
        <w:top w:val="none" w:sz="0" w:space="0" w:color="auto"/>
        <w:left w:val="none" w:sz="0" w:space="0" w:color="auto"/>
        <w:bottom w:val="none" w:sz="0" w:space="0" w:color="auto"/>
        <w:right w:val="none" w:sz="0" w:space="0" w:color="auto"/>
      </w:divBdr>
    </w:div>
    <w:div w:id="1073939152">
      <w:bodyDiv w:val="1"/>
      <w:marLeft w:val="0"/>
      <w:marRight w:val="0"/>
      <w:marTop w:val="0"/>
      <w:marBottom w:val="0"/>
      <w:divBdr>
        <w:top w:val="none" w:sz="0" w:space="0" w:color="auto"/>
        <w:left w:val="none" w:sz="0" w:space="0" w:color="auto"/>
        <w:bottom w:val="none" w:sz="0" w:space="0" w:color="auto"/>
        <w:right w:val="none" w:sz="0" w:space="0" w:color="auto"/>
      </w:divBdr>
    </w:div>
    <w:div w:id="1073939859">
      <w:bodyDiv w:val="1"/>
      <w:marLeft w:val="0"/>
      <w:marRight w:val="0"/>
      <w:marTop w:val="0"/>
      <w:marBottom w:val="0"/>
      <w:divBdr>
        <w:top w:val="none" w:sz="0" w:space="0" w:color="auto"/>
        <w:left w:val="none" w:sz="0" w:space="0" w:color="auto"/>
        <w:bottom w:val="none" w:sz="0" w:space="0" w:color="auto"/>
        <w:right w:val="none" w:sz="0" w:space="0" w:color="auto"/>
      </w:divBdr>
    </w:div>
    <w:div w:id="1073964379">
      <w:bodyDiv w:val="1"/>
      <w:marLeft w:val="0"/>
      <w:marRight w:val="0"/>
      <w:marTop w:val="0"/>
      <w:marBottom w:val="0"/>
      <w:divBdr>
        <w:top w:val="none" w:sz="0" w:space="0" w:color="auto"/>
        <w:left w:val="none" w:sz="0" w:space="0" w:color="auto"/>
        <w:bottom w:val="none" w:sz="0" w:space="0" w:color="auto"/>
        <w:right w:val="none" w:sz="0" w:space="0" w:color="auto"/>
      </w:divBdr>
    </w:div>
    <w:div w:id="1073967402">
      <w:bodyDiv w:val="1"/>
      <w:marLeft w:val="0"/>
      <w:marRight w:val="0"/>
      <w:marTop w:val="0"/>
      <w:marBottom w:val="0"/>
      <w:divBdr>
        <w:top w:val="none" w:sz="0" w:space="0" w:color="auto"/>
        <w:left w:val="none" w:sz="0" w:space="0" w:color="auto"/>
        <w:bottom w:val="none" w:sz="0" w:space="0" w:color="auto"/>
        <w:right w:val="none" w:sz="0" w:space="0" w:color="auto"/>
      </w:divBdr>
    </w:div>
    <w:div w:id="1074009250">
      <w:bodyDiv w:val="1"/>
      <w:marLeft w:val="0"/>
      <w:marRight w:val="0"/>
      <w:marTop w:val="0"/>
      <w:marBottom w:val="0"/>
      <w:divBdr>
        <w:top w:val="none" w:sz="0" w:space="0" w:color="auto"/>
        <w:left w:val="none" w:sz="0" w:space="0" w:color="auto"/>
        <w:bottom w:val="none" w:sz="0" w:space="0" w:color="auto"/>
        <w:right w:val="none" w:sz="0" w:space="0" w:color="auto"/>
      </w:divBdr>
    </w:div>
    <w:div w:id="1074011466">
      <w:bodyDiv w:val="1"/>
      <w:marLeft w:val="0"/>
      <w:marRight w:val="0"/>
      <w:marTop w:val="0"/>
      <w:marBottom w:val="0"/>
      <w:divBdr>
        <w:top w:val="none" w:sz="0" w:space="0" w:color="auto"/>
        <w:left w:val="none" w:sz="0" w:space="0" w:color="auto"/>
        <w:bottom w:val="none" w:sz="0" w:space="0" w:color="auto"/>
        <w:right w:val="none" w:sz="0" w:space="0" w:color="auto"/>
      </w:divBdr>
    </w:div>
    <w:div w:id="1074013717">
      <w:bodyDiv w:val="1"/>
      <w:marLeft w:val="0"/>
      <w:marRight w:val="0"/>
      <w:marTop w:val="0"/>
      <w:marBottom w:val="0"/>
      <w:divBdr>
        <w:top w:val="none" w:sz="0" w:space="0" w:color="auto"/>
        <w:left w:val="none" w:sz="0" w:space="0" w:color="auto"/>
        <w:bottom w:val="none" w:sz="0" w:space="0" w:color="auto"/>
        <w:right w:val="none" w:sz="0" w:space="0" w:color="auto"/>
      </w:divBdr>
    </w:div>
    <w:div w:id="1074158146">
      <w:bodyDiv w:val="1"/>
      <w:marLeft w:val="0"/>
      <w:marRight w:val="0"/>
      <w:marTop w:val="0"/>
      <w:marBottom w:val="0"/>
      <w:divBdr>
        <w:top w:val="none" w:sz="0" w:space="0" w:color="auto"/>
        <w:left w:val="none" w:sz="0" w:space="0" w:color="auto"/>
        <w:bottom w:val="none" w:sz="0" w:space="0" w:color="auto"/>
        <w:right w:val="none" w:sz="0" w:space="0" w:color="auto"/>
      </w:divBdr>
    </w:div>
    <w:div w:id="1074232263">
      <w:bodyDiv w:val="1"/>
      <w:marLeft w:val="0"/>
      <w:marRight w:val="0"/>
      <w:marTop w:val="0"/>
      <w:marBottom w:val="0"/>
      <w:divBdr>
        <w:top w:val="none" w:sz="0" w:space="0" w:color="auto"/>
        <w:left w:val="none" w:sz="0" w:space="0" w:color="auto"/>
        <w:bottom w:val="none" w:sz="0" w:space="0" w:color="auto"/>
        <w:right w:val="none" w:sz="0" w:space="0" w:color="auto"/>
      </w:divBdr>
    </w:div>
    <w:div w:id="1074281002">
      <w:bodyDiv w:val="1"/>
      <w:marLeft w:val="0"/>
      <w:marRight w:val="0"/>
      <w:marTop w:val="0"/>
      <w:marBottom w:val="0"/>
      <w:divBdr>
        <w:top w:val="none" w:sz="0" w:space="0" w:color="auto"/>
        <w:left w:val="none" w:sz="0" w:space="0" w:color="auto"/>
        <w:bottom w:val="none" w:sz="0" w:space="0" w:color="auto"/>
        <w:right w:val="none" w:sz="0" w:space="0" w:color="auto"/>
      </w:divBdr>
    </w:div>
    <w:div w:id="1074352840">
      <w:bodyDiv w:val="1"/>
      <w:marLeft w:val="0"/>
      <w:marRight w:val="0"/>
      <w:marTop w:val="0"/>
      <w:marBottom w:val="0"/>
      <w:divBdr>
        <w:top w:val="none" w:sz="0" w:space="0" w:color="auto"/>
        <w:left w:val="none" w:sz="0" w:space="0" w:color="auto"/>
        <w:bottom w:val="none" w:sz="0" w:space="0" w:color="auto"/>
        <w:right w:val="none" w:sz="0" w:space="0" w:color="auto"/>
      </w:divBdr>
    </w:div>
    <w:div w:id="1074358766">
      <w:bodyDiv w:val="1"/>
      <w:marLeft w:val="0"/>
      <w:marRight w:val="0"/>
      <w:marTop w:val="0"/>
      <w:marBottom w:val="0"/>
      <w:divBdr>
        <w:top w:val="none" w:sz="0" w:space="0" w:color="auto"/>
        <w:left w:val="none" w:sz="0" w:space="0" w:color="auto"/>
        <w:bottom w:val="none" w:sz="0" w:space="0" w:color="auto"/>
        <w:right w:val="none" w:sz="0" w:space="0" w:color="auto"/>
      </w:divBdr>
    </w:div>
    <w:div w:id="1074401924">
      <w:bodyDiv w:val="1"/>
      <w:marLeft w:val="0"/>
      <w:marRight w:val="0"/>
      <w:marTop w:val="0"/>
      <w:marBottom w:val="0"/>
      <w:divBdr>
        <w:top w:val="none" w:sz="0" w:space="0" w:color="auto"/>
        <w:left w:val="none" w:sz="0" w:space="0" w:color="auto"/>
        <w:bottom w:val="none" w:sz="0" w:space="0" w:color="auto"/>
        <w:right w:val="none" w:sz="0" w:space="0" w:color="auto"/>
      </w:divBdr>
    </w:div>
    <w:div w:id="1074549235">
      <w:bodyDiv w:val="1"/>
      <w:marLeft w:val="0"/>
      <w:marRight w:val="0"/>
      <w:marTop w:val="0"/>
      <w:marBottom w:val="0"/>
      <w:divBdr>
        <w:top w:val="none" w:sz="0" w:space="0" w:color="auto"/>
        <w:left w:val="none" w:sz="0" w:space="0" w:color="auto"/>
        <w:bottom w:val="none" w:sz="0" w:space="0" w:color="auto"/>
        <w:right w:val="none" w:sz="0" w:space="0" w:color="auto"/>
      </w:divBdr>
    </w:div>
    <w:div w:id="1074618882">
      <w:bodyDiv w:val="1"/>
      <w:marLeft w:val="0"/>
      <w:marRight w:val="0"/>
      <w:marTop w:val="0"/>
      <w:marBottom w:val="0"/>
      <w:divBdr>
        <w:top w:val="none" w:sz="0" w:space="0" w:color="auto"/>
        <w:left w:val="none" w:sz="0" w:space="0" w:color="auto"/>
        <w:bottom w:val="none" w:sz="0" w:space="0" w:color="auto"/>
        <w:right w:val="none" w:sz="0" w:space="0" w:color="auto"/>
      </w:divBdr>
    </w:div>
    <w:div w:id="1074743095">
      <w:bodyDiv w:val="1"/>
      <w:marLeft w:val="0"/>
      <w:marRight w:val="0"/>
      <w:marTop w:val="0"/>
      <w:marBottom w:val="0"/>
      <w:divBdr>
        <w:top w:val="none" w:sz="0" w:space="0" w:color="auto"/>
        <w:left w:val="none" w:sz="0" w:space="0" w:color="auto"/>
        <w:bottom w:val="none" w:sz="0" w:space="0" w:color="auto"/>
        <w:right w:val="none" w:sz="0" w:space="0" w:color="auto"/>
      </w:divBdr>
    </w:div>
    <w:div w:id="1074813929">
      <w:bodyDiv w:val="1"/>
      <w:marLeft w:val="0"/>
      <w:marRight w:val="0"/>
      <w:marTop w:val="0"/>
      <w:marBottom w:val="0"/>
      <w:divBdr>
        <w:top w:val="none" w:sz="0" w:space="0" w:color="auto"/>
        <w:left w:val="none" w:sz="0" w:space="0" w:color="auto"/>
        <w:bottom w:val="none" w:sz="0" w:space="0" w:color="auto"/>
        <w:right w:val="none" w:sz="0" w:space="0" w:color="auto"/>
      </w:divBdr>
    </w:div>
    <w:div w:id="1074857687">
      <w:bodyDiv w:val="1"/>
      <w:marLeft w:val="0"/>
      <w:marRight w:val="0"/>
      <w:marTop w:val="0"/>
      <w:marBottom w:val="0"/>
      <w:divBdr>
        <w:top w:val="none" w:sz="0" w:space="0" w:color="auto"/>
        <w:left w:val="none" w:sz="0" w:space="0" w:color="auto"/>
        <w:bottom w:val="none" w:sz="0" w:space="0" w:color="auto"/>
        <w:right w:val="none" w:sz="0" w:space="0" w:color="auto"/>
      </w:divBdr>
    </w:div>
    <w:div w:id="1074933311">
      <w:bodyDiv w:val="1"/>
      <w:marLeft w:val="0"/>
      <w:marRight w:val="0"/>
      <w:marTop w:val="0"/>
      <w:marBottom w:val="0"/>
      <w:divBdr>
        <w:top w:val="none" w:sz="0" w:space="0" w:color="auto"/>
        <w:left w:val="none" w:sz="0" w:space="0" w:color="auto"/>
        <w:bottom w:val="none" w:sz="0" w:space="0" w:color="auto"/>
        <w:right w:val="none" w:sz="0" w:space="0" w:color="auto"/>
      </w:divBdr>
    </w:div>
    <w:div w:id="1075052635">
      <w:bodyDiv w:val="1"/>
      <w:marLeft w:val="0"/>
      <w:marRight w:val="0"/>
      <w:marTop w:val="0"/>
      <w:marBottom w:val="0"/>
      <w:divBdr>
        <w:top w:val="none" w:sz="0" w:space="0" w:color="auto"/>
        <w:left w:val="none" w:sz="0" w:space="0" w:color="auto"/>
        <w:bottom w:val="none" w:sz="0" w:space="0" w:color="auto"/>
        <w:right w:val="none" w:sz="0" w:space="0" w:color="auto"/>
      </w:divBdr>
    </w:div>
    <w:div w:id="1075081331">
      <w:bodyDiv w:val="1"/>
      <w:marLeft w:val="0"/>
      <w:marRight w:val="0"/>
      <w:marTop w:val="0"/>
      <w:marBottom w:val="0"/>
      <w:divBdr>
        <w:top w:val="none" w:sz="0" w:space="0" w:color="auto"/>
        <w:left w:val="none" w:sz="0" w:space="0" w:color="auto"/>
        <w:bottom w:val="none" w:sz="0" w:space="0" w:color="auto"/>
        <w:right w:val="none" w:sz="0" w:space="0" w:color="auto"/>
      </w:divBdr>
    </w:div>
    <w:div w:id="1075323437">
      <w:bodyDiv w:val="1"/>
      <w:marLeft w:val="0"/>
      <w:marRight w:val="0"/>
      <w:marTop w:val="0"/>
      <w:marBottom w:val="0"/>
      <w:divBdr>
        <w:top w:val="none" w:sz="0" w:space="0" w:color="auto"/>
        <w:left w:val="none" w:sz="0" w:space="0" w:color="auto"/>
        <w:bottom w:val="none" w:sz="0" w:space="0" w:color="auto"/>
        <w:right w:val="none" w:sz="0" w:space="0" w:color="auto"/>
      </w:divBdr>
    </w:div>
    <w:div w:id="1075397975">
      <w:bodyDiv w:val="1"/>
      <w:marLeft w:val="0"/>
      <w:marRight w:val="0"/>
      <w:marTop w:val="0"/>
      <w:marBottom w:val="0"/>
      <w:divBdr>
        <w:top w:val="none" w:sz="0" w:space="0" w:color="auto"/>
        <w:left w:val="none" w:sz="0" w:space="0" w:color="auto"/>
        <w:bottom w:val="none" w:sz="0" w:space="0" w:color="auto"/>
        <w:right w:val="none" w:sz="0" w:space="0" w:color="auto"/>
      </w:divBdr>
    </w:div>
    <w:div w:id="1075476270">
      <w:bodyDiv w:val="1"/>
      <w:marLeft w:val="0"/>
      <w:marRight w:val="0"/>
      <w:marTop w:val="0"/>
      <w:marBottom w:val="0"/>
      <w:divBdr>
        <w:top w:val="none" w:sz="0" w:space="0" w:color="auto"/>
        <w:left w:val="none" w:sz="0" w:space="0" w:color="auto"/>
        <w:bottom w:val="none" w:sz="0" w:space="0" w:color="auto"/>
        <w:right w:val="none" w:sz="0" w:space="0" w:color="auto"/>
      </w:divBdr>
    </w:div>
    <w:div w:id="1075511475">
      <w:bodyDiv w:val="1"/>
      <w:marLeft w:val="0"/>
      <w:marRight w:val="0"/>
      <w:marTop w:val="0"/>
      <w:marBottom w:val="0"/>
      <w:divBdr>
        <w:top w:val="none" w:sz="0" w:space="0" w:color="auto"/>
        <w:left w:val="none" w:sz="0" w:space="0" w:color="auto"/>
        <w:bottom w:val="none" w:sz="0" w:space="0" w:color="auto"/>
        <w:right w:val="none" w:sz="0" w:space="0" w:color="auto"/>
      </w:divBdr>
    </w:div>
    <w:div w:id="1075587241">
      <w:bodyDiv w:val="1"/>
      <w:marLeft w:val="0"/>
      <w:marRight w:val="0"/>
      <w:marTop w:val="0"/>
      <w:marBottom w:val="0"/>
      <w:divBdr>
        <w:top w:val="none" w:sz="0" w:space="0" w:color="auto"/>
        <w:left w:val="none" w:sz="0" w:space="0" w:color="auto"/>
        <w:bottom w:val="none" w:sz="0" w:space="0" w:color="auto"/>
        <w:right w:val="none" w:sz="0" w:space="0" w:color="auto"/>
      </w:divBdr>
    </w:div>
    <w:div w:id="1075590713">
      <w:bodyDiv w:val="1"/>
      <w:marLeft w:val="0"/>
      <w:marRight w:val="0"/>
      <w:marTop w:val="0"/>
      <w:marBottom w:val="0"/>
      <w:divBdr>
        <w:top w:val="none" w:sz="0" w:space="0" w:color="auto"/>
        <w:left w:val="none" w:sz="0" w:space="0" w:color="auto"/>
        <w:bottom w:val="none" w:sz="0" w:space="0" w:color="auto"/>
        <w:right w:val="none" w:sz="0" w:space="0" w:color="auto"/>
      </w:divBdr>
    </w:div>
    <w:div w:id="1075780861">
      <w:bodyDiv w:val="1"/>
      <w:marLeft w:val="0"/>
      <w:marRight w:val="0"/>
      <w:marTop w:val="0"/>
      <w:marBottom w:val="0"/>
      <w:divBdr>
        <w:top w:val="none" w:sz="0" w:space="0" w:color="auto"/>
        <w:left w:val="none" w:sz="0" w:space="0" w:color="auto"/>
        <w:bottom w:val="none" w:sz="0" w:space="0" w:color="auto"/>
        <w:right w:val="none" w:sz="0" w:space="0" w:color="auto"/>
      </w:divBdr>
    </w:div>
    <w:div w:id="1075854872">
      <w:bodyDiv w:val="1"/>
      <w:marLeft w:val="0"/>
      <w:marRight w:val="0"/>
      <w:marTop w:val="0"/>
      <w:marBottom w:val="0"/>
      <w:divBdr>
        <w:top w:val="none" w:sz="0" w:space="0" w:color="auto"/>
        <w:left w:val="none" w:sz="0" w:space="0" w:color="auto"/>
        <w:bottom w:val="none" w:sz="0" w:space="0" w:color="auto"/>
        <w:right w:val="none" w:sz="0" w:space="0" w:color="auto"/>
      </w:divBdr>
    </w:div>
    <w:div w:id="1075858377">
      <w:bodyDiv w:val="1"/>
      <w:marLeft w:val="0"/>
      <w:marRight w:val="0"/>
      <w:marTop w:val="0"/>
      <w:marBottom w:val="0"/>
      <w:divBdr>
        <w:top w:val="none" w:sz="0" w:space="0" w:color="auto"/>
        <w:left w:val="none" w:sz="0" w:space="0" w:color="auto"/>
        <w:bottom w:val="none" w:sz="0" w:space="0" w:color="auto"/>
        <w:right w:val="none" w:sz="0" w:space="0" w:color="auto"/>
      </w:divBdr>
    </w:div>
    <w:div w:id="1075861546">
      <w:bodyDiv w:val="1"/>
      <w:marLeft w:val="0"/>
      <w:marRight w:val="0"/>
      <w:marTop w:val="0"/>
      <w:marBottom w:val="0"/>
      <w:divBdr>
        <w:top w:val="none" w:sz="0" w:space="0" w:color="auto"/>
        <w:left w:val="none" w:sz="0" w:space="0" w:color="auto"/>
        <w:bottom w:val="none" w:sz="0" w:space="0" w:color="auto"/>
        <w:right w:val="none" w:sz="0" w:space="0" w:color="auto"/>
      </w:divBdr>
    </w:div>
    <w:div w:id="1075929628">
      <w:bodyDiv w:val="1"/>
      <w:marLeft w:val="0"/>
      <w:marRight w:val="0"/>
      <w:marTop w:val="0"/>
      <w:marBottom w:val="0"/>
      <w:divBdr>
        <w:top w:val="none" w:sz="0" w:space="0" w:color="auto"/>
        <w:left w:val="none" w:sz="0" w:space="0" w:color="auto"/>
        <w:bottom w:val="none" w:sz="0" w:space="0" w:color="auto"/>
        <w:right w:val="none" w:sz="0" w:space="0" w:color="auto"/>
      </w:divBdr>
    </w:div>
    <w:div w:id="1076056415">
      <w:bodyDiv w:val="1"/>
      <w:marLeft w:val="0"/>
      <w:marRight w:val="0"/>
      <w:marTop w:val="0"/>
      <w:marBottom w:val="0"/>
      <w:divBdr>
        <w:top w:val="none" w:sz="0" w:space="0" w:color="auto"/>
        <w:left w:val="none" w:sz="0" w:space="0" w:color="auto"/>
        <w:bottom w:val="none" w:sz="0" w:space="0" w:color="auto"/>
        <w:right w:val="none" w:sz="0" w:space="0" w:color="auto"/>
      </w:divBdr>
    </w:div>
    <w:div w:id="1076124583">
      <w:bodyDiv w:val="1"/>
      <w:marLeft w:val="0"/>
      <w:marRight w:val="0"/>
      <w:marTop w:val="0"/>
      <w:marBottom w:val="0"/>
      <w:divBdr>
        <w:top w:val="none" w:sz="0" w:space="0" w:color="auto"/>
        <w:left w:val="none" w:sz="0" w:space="0" w:color="auto"/>
        <w:bottom w:val="none" w:sz="0" w:space="0" w:color="auto"/>
        <w:right w:val="none" w:sz="0" w:space="0" w:color="auto"/>
      </w:divBdr>
    </w:div>
    <w:div w:id="1076170588">
      <w:bodyDiv w:val="1"/>
      <w:marLeft w:val="0"/>
      <w:marRight w:val="0"/>
      <w:marTop w:val="0"/>
      <w:marBottom w:val="0"/>
      <w:divBdr>
        <w:top w:val="none" w:sz="0" w:space="0" w:color="auto"/>
        <w:left w:val="none" w:sz="0" w:space="0" w:color="auto"/>
        <w:bottom w:val="none" w:sz="0" w:space="0" w:color="auto"/>
        <w:right w:val="none" w:sz="0" w:space="0" w:color="auto"/>
      </w:divBdr>
    </w:div>
    <w:div w:id="1076319229">
      <w:bodyDiv w:val="1"/>
      <w:marLeft w:val="0"/>
      <w:marRight w:val="0"/>
      <w:marTop w:val="0"/>
      <w:marBottom w:val="0"/>
      <w:divBdr>
        <w:top w:val="none" w:sz="0" w:space="0" w:color="auto"/>
        <w:left w:val="none" w:sz="0" w:space="0" w:color="auto"/>
        <w:bottom w:val="none" w:sz="0" w:space="0" w:color="auto"/>
        <w:right w:val="none" w:sz="0" w:space="0" w:color="auto"/>
      </w:divBdr>
    </w:div>
    <w:div w:id="1076325282">
      <w:bodyDiv w:val="1"/>
      <w:marLeft w:val="0"/>
      <w:marRight w:val="0"/>
      <w:marTop w:val="0"/>
      <w:marBottom w:val="0"/>
      <w:divBdr>
        <w:top w:val="none" w:sz="0" w:space="0" w:color="auto"/>
        <w:left w:val="none" w:sz="0" w:space="0" w:color="auto"/>
        <w:bottom w:val="none" w:sz="0" w:space="0" w:color="auto"/>
        <w:right w:val="none" w:sz="0" w:space="0" w:color="auto"/>
      </w:divBdr>
    </w:div>
    <w:div w:id="1076517455">
      <w:bodyDiv w:val="1"/>
      <w:marLeft w:val="0"/>
      <w:marRight w:val="0"/>
      <w:marTop w:val="0"/>
      <w:marBottom w:val="0"/>
      <w:divBdr>
        <w:top w:val="none" w:sz="0" w:space="0" w:color="auto"/>
        <w:left w:val="none" w:sz="0" w:space="0" w:color="auto"/>
        <w:bottom w:val="none" w:sz="0" w:space="0" w:color="auto"/>
        <w:right w:val="none" w:sz="0" w:space="0" w:color="auto"/>
      </w:divBdr>
    </w:div>
    <w:div w:id="1076560875">
      <w:bodyDiv w:val="1"/>
      <w:marLeft w:val="0"/>
      <w:marRight w:val="0"/>
      <w:marTop w:val="0"/>
      <w:marBottom w:val="0"/>
      <w:divBdr>
        <w:top w:val="none" w:sz="0" w:space="0" w:color="auto"/>
        <w:left w:val="none" w:sz="0" w:space="0" w:color="auto"/>
        <w:bottom w:val="none" w:sz="0" w:space="0" w:color="auto"/>
        <w:right w:val="none" w:sz="0" w:space="0" w:color="auto"/>
      </w:divBdr>
    </w:div>
    <w:div w:id="1076627742">
      <w:bodyDiv w:val="1"/>
      <w:marLeft w:val="0"/>
      <w:marRight w:val="0"/>
      <w:marTop w:val="0"/>
      <w:marBottom w:val="0"/>
      <w:divBdr>
        <w:top w:val="none" w:sz="0" w:space="0" w:color="auto"/>
        <w:left w:val="none" w:sz="0" w:space="0" w:color="auto"/>
        <w:bottom w:val="none" w:sz="0" w:space="0" w:color="auto"/>
        <w:right w:val="none" w:sz="0" w:space="0" w:color="auto"/>
      </w:divBdr>
    </w:div>
    <w:div w:id="1076900463">
      <w:bodyDiv w:val="1"/>
      <w:marLeft w:val="0"/>
      <w:marRight w:val="0"/>
      <w:marTop w:val="0"/>
      <w:marBottom w:val="0"/>
      <w:divBdr>
        <w:top w:val="none" w:sz="0" w:space="0" w:color="auto"/>
        <w:left w:val="none" w:sz="0" w:space="0" w:color="auto"/>
        <w:bottom w:val="none" w:sz="0" w:space="0" w:color="auto"/>
        <w:right w:val="none" w:sz="0" w:space="0" w:color="auto"/>
      </w:divBdr>
    </w:div>
    <w:div w:id="1077020558">
      <w:bodyDiv w:val="1"/>
      <w:marLeft w:val="0"/>
      <w:marRight w:val="0"/>
      <w:marTop w:val="0"/>
      <w:marBottom w:val="0"/>
      <w:divBdr>
        <w:top w:val="none" w:sz="0" w:space="0" w:color="auto"/>
        <w:left w:val="none" w:sz="0" w:space="0" w:color="auto"/>
        <w:bottom w:val="none" w:sz="0" w:space="0" w:color="auto"/>
        <w:right w:val="none" w:sz="0" w:space="0" w:color="auto"/>
      </w:divBdr>
    </w:div>
    <w:div w:id="1077021003">
      <w:bodyDiv w:val="1"/>
      <w:marLeft w:val="0"/>
      <w:marRight w:val="0"/>
      <w:marTop w:val="0"/>
      <w:marBottom w:val="0"/>
      <w:divBdr>
        <w:top w:val="none" w:sz="0" w:space="0" w:color="auto"/>
        <w:left w:val="none" w:sz="0" w:space="0" w:color="auto"/>
        <w:bottom w:val="none" w:sz="0" w:space="0" w:color="auto"/>
        <w:right w:val="none" w:sz="0" w:space="0" w:color="auto"/>
      </w:divBdr>
    </w:div>
    <w:div w:id="1077094229">
      <w:bodyDiv w:val="1"/>
      <w:marLeft w:val="0"/>
      <w:marRight w:val="0"/>
      <w:marTop w:val="0"/>
      <w:marBottom w:val="0"/>
      <w:divBdr>
        <w:top w:val="none" w:sz="0" w:space="0" w:color="auto"/>
        <w:left w:val="none" w:sz="0" w:space="0" w:color="auto"/>
        <w:bottom w:val="none" w:sz="0" w:space="0" w:color="auto"/>
        <w:right w:val="none" w:sz="0" w:space="0" w:color="auto"/>
      </w:divBdr>
    </w:div>
    <w:div w:id="1077167484">
      <w:bodyDiv w:val="1"/>
      <w:marLeft w:val="0"/>
      <w:marRight w:val="0"/>
      <w:marTop w:val="0"/>
      <w:marBottom w:val="0"/>
      <w:divBdr>
        <w:top w:val="none" w:sz="0" w:space="0" w:color="auto"/>
        <w:left w:val="none" w:sz="0" w:space="0" w:color="auto"/>
        <w:bottom w:val="none" w:sz="0" w:space="0" w:color="auto"/>
        <w:right w:val="none" w:sz="0" w:space="0" w:color="auto"/>
      </w:divBdr>
    </w:div>
    <w:div w:id="1077169120">
      <w:bodyDiv w:val="1"/>
      <w:marLeft w:val="0"/>
      <w:marRight w:val="0"/>
      <w:marTop w:val="0"/>
      <w:marBottom w:val="0"/>
      <w:divBdr>
        <w:top w:val="none" w:sz="0" w:space="0" w:color="auto"/>
        <w:left w:val="none" w:sz="0" w:space="0" w:color="auto"/>
        <w:bottom w:val="none" w:sz="0" w:space="0" w:color="auto"/>
        <w:right w:val="none" w:sz="0" w:space="0" w:color="auto"/>
      </w:divBdr>
    </w:div>
    <w:div w:id="1077288142">
      <w:bodyDiv w:val="1"/>
      <w:marLeft w:val="0"/>
      <w:marRight w:val="0"/>
      <w:marTop w:val="0"/>
      <w:marBottom w:val="0"/>
      <w:divBdr>
        <w:top w:val="none" w:sz="0" w:space="0" w:color="auto"/>
        <w:left w:val="none" w:sz="0" w:space="0" w:color="auto"/>
        <w:bottom w:val="none" w:sz="0" w:space="0" w:color="auto"/>
        <w:right w:val="none" w:sz="0" w:space="0" w:color="auto"/>
      </w:divBdr>
    </w:div>
    <w:div w:id="1077440820">
      <w:bodyDiv w:val="1"/>
      <w:marLeft w:val="0"/>
      <w:marRight w:val="0"/>
      <w:marTop w:val="0"/>
      <w:marBottom w:val="0"/>
      <w:divBdr>
        <w:top w:val="none" w:sz="0" w:space="0" w:color="auto"/>
        <w:left w:val="none" w:sz="0" w:space="0" w:color="auto"/>
        <w:bottom w:val="none" w:sz="0" w:space="0" w:color="auto"/>
        <w:right w:val="none" w:sz="0" w:space="0" w:color="auto"/>
      </w:divBdr>
    </w:div>
    <w:div w:id="1077481656">
      <w:bodyDiv w:val="1"/>
      <w:marLeft w:val="0"/>
      <w:marRight w:val="0"/>
      <w:marTop w:val="0"/>
      <w:marBottom w:val="0"/>
      <w:divBdr>
        <w:top w:val="none" w:sz="0" w:space="0" w:color="auto"/>
        <w:left w:val="none" w:sz="0" w:space="0" w:color="auto"/>
        <w:bottom w:val="none" w:sz="0" w:space="0" w:color="auto"/>
        <w:right w:val="none" w:sz="0" w:space="0" w:color="auto"/>
      </w:divBdr>
    </w:div>
    <w:div w:id="1077481726">
      <w:bodyDiv w:val="1"/>
      <w:marLeft w:val="0"/>
      <w:marRight w:val="0"/>
      <w:marTop w:val="0"/>
      <w:marBottom w:val="0"/>
      <w:divBdr>
        <w:top w:val="none" w:sz="0" w:space="0" w:color="auto"/>
        <w:left w:val="none" w:sz="0" w:space="0" w:color="auto"/>
        <w:bottom w:val="none" w:sz="0" w:space="0" w:color="auto"/>
        <w:right w:val="none" w:sz="0" w:space="0" w:color="auto"/>
      </w:divBdr>
    </w:div>
    <w:div w:id="1077508440">
      <w:bodyDiv w:val="1"/>
      <w:marLeft w:val="0"/>
      <w:marRight w:val="0"/>
      <w:marTop w:val="0"/>
      <w:marBottom w:val="0"/>
      <w:divBdr>
        <w:top w:val="none" w:sz="0" w:space="0" w:color="auto"/>
        <w:left w:val="none" w:sz="0" w:space="0" w:color="auto"/>
        <w:bottom w:val="none" w:sz="0" w:space="0" w:color="auto"/>
        <w:right w:val="none" w:sz="0" w:space="0" w:color="auto"/>
      </w:divBdr>
    </w:div>
    <w:div w:id="1077634443">
      <w:bodyDiv w:val="1"/>
      <w:marLeft w:val="0"/>
      <w:marRight w:val="0"/>
      <w:marTop w:val="0"/>
      <w:marBottom w:val="0"/>
      <w:divBdr>
        <w:top w:val="none" w:sz="0" w:space="0" w:color="auto"/>
        <w:left w:val="none" w:sz="0" w:space="0" w:color="auto"/>
        <w:bottom w:val="none" w:sz="0" w:space="0" w:color="auto"/>
        <w:right w:val="none" w:sz="0" w:space="0" w:color="auto"/>
      </w:divBdr>
    </w:div>
    <w:div w:id="1077675224">
      <w:bodyDiv w:val="1"/>
      <w:marLeft w:val="0"/>
      <w:marRight w:val="0"/>
      <w:marTop w:val="0"/>
      <w:marBottom w:val="0"/>
      <w:divBdr>
        <w:top w:val="none" w:sz="0" w:space="0" w:color="auto"/>
        <w:left w:val="none" w:sz="0" w:space="0" w:color="auto"/>
        <w:bottom w:val="none" w:sz="0" w:space="0" w:color="auto"/>
        <w:right w:val="none" w:sz="0" w:space="0" w:color="auto"/>
      </w:divBdr>
    </w:div>
    <w:div w:id="1077677630">
      <w:bodyDiv w:val="1"/>
      <w:marLeft w:val="0"/>
      <w:marRight w:val="0"/>
      <w:marTop w:val="0"/>
      <w:marBottom w:val="0"/>
      <w:divBdr>
        <w:top w:val="none" w:sz="0" w:space="0" w:color="auto"/>
        <w:left w:val="none" w:sz="0" w:space="0" w:color="auto"/>
        <w:bottom w:val="none" w:sz="0" w:space="0" w:color="auto"/>
        <w:right w:val="none" w:sz="0" w:space="0" w:color="auto"/>
      </w:divBdr>
    </w:div>
    <w:div w:id="1077829184">
      <w:bodyDiv w:val="1"/>
      <w:marLeft w:val="0"/>
      <w:marRight w:val="0"/>
      <w:marTop w:val="0"/>
      <w:marBottom w:val="0"/>
      <w:divBdr>
        <w:top w:val="none" w:sz="0" w:space="0" w:color="auto"/>
        <w:left w:val="none" w:sz="0" w:space="0" w:color="auto"/>
        <w:bottom w:val="none" w:sz="0" w:space="0" w:color="auto"/>
        <w:right w:val="none" w:sz="0" w:space="0" w:color="auto"/>
      </w:divBdr>
    </w:div>
    <w:div w:id="1077871549">
      <w:bodyDiv w:val="1"/>
      <w:marLeft w:val="0"/>
      <w:marRight w:val="0"/>
      <w:marTop w:val="0"/>
      <w:marBottom w:val="0"/>
      <w:divBdr>
        <w:top w:val="none" w:sz="0" w:space="0" w:color="auto"/>
        <w:left w:val="none" w:sz="0" w:space="0" w:color="auto"/>
        <w:bottom w:val="none" w:sz="0" w:space="0" w:color="auto"/>
        <w:right w:val="none" w:sz="0" w:space="0" w:color="auto"/>
      </w:divBdr>
    </w:div>
    <w:div w:id="1077903123">
      <w:bodyDiv w:val="1"/>
      <w:marLeft w:val="0"/>
      <w:marRight w:val="0"/>
      <w:marTop w:val="0"/>
      <w:marBottom w:val="0"/>
      <w:divBdr>
        <w:top w:val="none" w:sz="0" w:space="0" w:color="auto"/>
        <w:left w:val="none" w:sz="0" w:space="0" w:color="auto"/>
        <w:bottom w:val="none" w:sz="0" w:space="0" w:color="auto"/>
        <w:right w:val="none" w:sz="0" w:space="0" w:color="auto"/>
      </w:divBdr>
    </w:div>
    <w:div w:id="1077940317">
      <w:bodyDiv w:val="1"/>
      <w:marLeft w:val="0"/>
      <w:marRight w:val="0"/>
      <w:marTop w:val="0"/>
      <w:marBottom w:val="0"/>
      <w:divBdr>
        <w:top w:val="none" w:sz="0" w:space="0" w:color="auto"/>
        <w:left w:val="none" w:sz="0" w:space="0" w:color="auto"/>
        <w:bottom w:val="none" w:sz="0" w:space="0" w:color="auto"/>
        <w:right w:val="none" w:sz="0" w:space="0" w:color="auto"/>
      </w:divBdr>
    </w:div>
    <w:div w:id="1078019279">
      <w:bodyDiv w:val="1"/>
      <w:marLeft w:val="0"/>
      <w:marRight w:val="0"/>
      <w:marTop w:val="0"/>
      <w:marBottom w:val="0"/>
      <w:divBdr>
        <w:top w:val="none" w:sz="0" w:space="0" w:color="auto"/>
        <w:left w:val="none" w:sz="0" w:space="0" w:color="auto"/>
        <w:bottom w:val="none" w:sz="0" w:space="0" w:color="auto"/>
        <w:right w:val="none" w:sz="0" w:space="0" w:color="auto"/>
      </w:divBdr>
    </w:div>
    <w:div w:id="1078090645">
      <w:bodyDiv w:val="1"/>
      <w:marLeft w:val="0"/>
      <w:marRight w:val="0"/>
      <w:marTop w:val="0"/>
      <w:marBottom w:val="0"/>
      <w:divBdr>
        <w:top w:val="none" w:sz="0" w:space="0" w:color="auto"/>
        <w:left w:val="none" w:sz="0" w:space="0" w:color="auto"/>
        <w:bottom w:val="none" w:sz="0" w:space="0" w:color="auto"/>
        <w:right w:val="none" w:sz="0" w:space="0" w:color="auto"/>
      </w:divBdr>
    </w:div>
    <w:div w:id="1078094501">
      <w:bodyDiv w:val="1"/>
      <w:marLeft w:val="0"/>
      <w:marRight w:val="0"/>
      <w:marTop w:val="0"/>
      <w:marBottom w:val="0"/>
      <w:divBdr>
        <w:top w:val="none" w:sz="0" w:space="0" w:color="auto"/>
        <w:left w:val="none" w:sz="0" w:space="0" w:color="auto"/>
        <w:bottom w:val="none" w:sz="0" w:space="0" w:color="auto"/>
        <w:right w:val="none" w:sz="0" w:space="0" w:color="auto"/>
      </w:divBdr>
    </w:div>
    <w:div w:id="1078097142">
      <w:bodyDiv w:val="1"/>
      <w:marLeft w:val="0"/>
      <w:marRight w:val="0"/>
      <w:marTop w:val="0"/>
      <w:marBottom w:val="0"/>
      <w:divBdr>
        <w:top w:val="none" w:sz="0" w:space="0" w:color="auto"/>
        <w:left w:val="none" w:sz="0" w:space="0" w:color="auto"/>
        <w:bottom w:val="none" w:sz="0" w:space="0" w:color="auto"/>
        <w:right w:val="none" w:sz="0" w:space="0" w:color="auto"/>
      </w:divBdr>
    </w:div>
    <w:div w:id="1078097613">
      <w:bodyDiv w:val="1"/>
      <w:marLeft w:val="0"/>
      <w:marRight w:val="0"/>
      <w:marTop w:val="0"/>
      <w:marBottom w:val="0"/>
      <w:divBdr>
        <w:top w:val="none" w:sz="0" w:space="0" w:color="auto"/>
        <w:left w:val="none" w:sz="0" w:space="0" w:color="auto"/>
        <w:bottom w:val="none" w:sz="0" w:space="0" w:color="auto"/>
        <w:right w:val="none" w:sz="0" w:space="0" w:color="auto"/>
      </w:divBdr>
    </w:div>
    <w:div w:id="1078097845">
      <w:bodyDiv w:val="1"/>
      <w:marLeft w:val="0"/>
      <w:marRight w:val="0"/>
      <w:marTop w:val="0"/>
      <w:marBottom w:val="0"/>
      <w:divBdr>
        <w:top w:val="none" w:sz="0" w:space="0" w:color="auto"/>
        <w:left w:val="none" w:sz="0" w:space="0" w:color="auto"/>
        <w:bottom w:val="none" w:sz="0" w:space="0" w:color="auto"/>
        <w:right w:val="none" w:sz="0" w:space="0" w:color="auto"/>
      </w:divBdr>
    </w:div>
    <w:div w:id="1078287293">
      <w:bodyDiv w:val="1"/>
      <w:marLeft w:val="0"/>
      <w:marRight w:val="0"/>
      <w:marTop w:val="0"/>
      <w:marBottom w:val="0"/>
      <w:divBdr>
        <w:top w:val="none" w:sz="0" w:space="0" w:color="auto"/>
        <w:left w:val="none" w:sz="0" w:space="0" w:color="auto"/>
        <w:bottom w:val="none" w:sz="0" w:space="0" w:color="auto"/>
        <w:right w:val="none" w:sz="0" w:space="0" w:color="auto"/>
      </w:divBdr>
    </w:div>
    <w:div w:id="1078357816">
      <w:bodyDiv w:val="1"/>
      <w:marLeft w:val="0"/>
      <w:marRight w:val="0"/>
      <w:marTop w:val="0"/>
      <w:marBottom w:val="0"/>
      <w:divBdr>
        <w:top w:val="none" w:sz="0" w:space="0" w:color="auto"/>
        <w:left w:val="none" w:sz="0" w:space="0" w:color="auto"/>
        <w:bottom w:val="none" w:sz="0" w:space="0" w:color="auto"/>
        <w:right w:val="none" w:sz="0" w:space="0" w:color="auto"/>
      </w:divBdr>
    </w:div>
    <w:div w:id="1078551063">
      <w:bodyDiv w:val="1"/>
      <w:marLeft w:val="0"/>
      <w:marRight w:val="0"/>
      <w:marTop w:val="0"/>
      <w:marBottom w:val="0"/>
      <w:divBdr>
        <w:top w:val="none" w:sz="0" w:space="0" w:color="auto"/>
        <w:left w:val="none" w:sz="0" w:space="0" w:color="auto"/>
        <w:bottom w:val="none" w:sz="0" w:space="0" w:color="auto"/>
        <w:right w:val="none" w:sz="0" w:space="0" w:color="auto"/>
      </w:divBdr>
    </w:div>
    <w:div w:id="1078551988">
      <w:bodyDiv w:val="1"/>
      <w:marLeft w:val="0"/>
      <w:marRight w:val="0"/>
      <w:marTop w:val="0"/>
      <w:marBottom w:val="0"/>
      <w:divBdr>
        <w:top w:val="none" w:sz="0" w:space="0" w:color="auto"/>
        <w:left w:val="none" w:sz="0" w:space="0" w:color="auto"/>
        <w:bottom w:val="none" w:sz="0" w:space="0" w:color="auto"/>
        <w:right w:val="none" w:sz="0" w:space="0" w:color="auto"/>
      </w:divBdr>
    </w:div>
    <w:div w:id="1078554595">
      <w:bodyDiv w:val="1"/>
      <w:marLeft w:val="0"/>
      <w:marRight w:val="0"/>
      <w:marTop w:val="0"/>
      <w:marBottom w:val="0"/>
      <w:divBdr>
        <w:top w:val="none" w:sz="0" w:space="0" w:color="auto"/>
        <w:left w:val="none" w:sz="0" w:space="0" w:color="auto"/>
        <w:bottom w:val="none" w:sz="0" w:space="0" w:color="auto"/>
        <w:right w:val="none" w:sz="0" w:space="0" w:color="auto"/>
      </w:divBdr>
    </w:div>
    <w:div w:id="1078555946">
      <w:bodyDiv w:val="1"/>
      <w:marLeft w:val="0"/>
      <w:marRight w:val="0"/>
      <w:marTop w:val="0"/>
      <w:marBottom w:val="0"/>
      <w:divBdr>
        <w:top w:val="none" w:sz="0" w:space="0" w:color="auto"/>
        <w:left w:val="none" w:sz="0" w:space="0" w:color="auto"/>
        <w:bottom w:val="none" w:sz="0" w:space="0" w:color="auto"/>
        <w:right w:val="none" w:sz="0" w:space="0" w:color="auto"/>
      </w:divBdr>
    </w:div>
    <w:div w:id="1078557961">
      <w:bodyDiv w:val="1"/>
      <w:marLeft w:val="0"/>
      <w:marRight w:val="0"/>
      <w:marTop w:val="0"/>
      <w:marBottom w:val="0"/>
      <w:divBdr>
        <w:top w:val="none" w:sz="0" w:space="0" w:color="auto"/>
        <w:left w:val="none" w:sz="0" w:space="0" w:color="auto"/>
        <w:bottom w:val="none" w:sz="0" w:space="0" w:color="auto"/>
        <w:right w:val="none" w:sz="0" w:space="0" w:color="auto"/>
      </w:divBdr>
    </w:div>
    <w:div w:id="1078668485">
      <w:bodyDiv w:val="1"/>
      <w:marLeft w:val="0"/>
      <w:marRight w:val="0"/>
      <w:marTop w:val="0"/>
      <w:marBottom w:val="0"/>
      <w:divBdr>
        <w:top w:val="none" w:sz="0" w:space="0" w:color="auto"/>
        <w:left w:val="none" w:sz="0" w:space="0" w:color="auto"/>
        <w:bottom w:val="none" w:sz="0" w:space="0" w:color="auto"/>
        <w:right w:val="none" w:sz="0" w:space="0" w:color="auto"/>
      </w:divBdr>
    </w:div>
    <w:div w:id="1078938873">
      <w:bodyDiv w:val="1"/>
      <w:marLeft w:val="0"/>
      <w:marRight w:val="0"/>
      <w:marTop w:val="0"/>
      <w:marBottom w:val="0"/>
      <w:divBdr>
        <w:top w:val="none" w:sz="0" w:space="0" w:color="auto"/>
        <w:left w:val="none" w:sz="0" w:space="0" w:color="auto"/>
        <w:bottom w:val="none" w:sz="0" w:space="0" w:color="auto"/>
        <w:right w:val="none" w:sz="0" w:space="0" w:color="auto"/>
      </w:divBdr>
    </w:div>
    <w:div w:id="1079132073">
      <w:bodyDiv w:val="1"/>
      <w:marLeft w:val="0"/>
      <w:marRight w:val="0"/>
      <w:marTop w:val="0"/>
      <w:marBottom w:val="0"/>
      <w:divBdr>
        <w:top w:val="none" w:sz="0" w:space="0" w:color="auto"/>
        <w:left w:val="none" w:sz="0" w:space="0" w:color="auto"/>
        <w:bottom w:val="none" w:sz="0" w:space="0" w:color="auto"/>
        <w:right w:val="none" w:sz="0" w:space="0" w:color="auto"/>
      </w:divBdr>
    </w:div>
    <w:div w:id="1079253865">
      <w:bodyDiv w:val="1"/>
      <w:marLeft w:val="0"/>
      <w:marRight w:val="0"/>
      <w:marTop w:val="0"/>
      <w:marBottom w:val="0"/>
      <w:divBdr>
        <w:top w:val="none" w:sz="0" w:space="0" w:color="auto"/>
        <w:left w:val="none" w:sz="0" w:space="0" w:color="auto"/>
        <w:bottom w:val="none" w:sz="0" w:space="0" w:color="auto"/>
        <w:right w:val="none" w:sz="0" w:space="0" w:color="auto"/>
      </w:divBdr>
    </w:div>
    <w:div w:id="1079255880">
      <w:bodyDiv w:val="1"/>
      <w:marLeft w:val="0"/>
      <w:marRight w:val="0"/>
      <w:marTop w:val="0"/>
      <w:marBottom w:val="0"/>
      <w:divBdr>
        <w:top w:val="none" w:sz="0" w:space="0" w:color="auto"/>
        <w:left w:val="none" w:sz="0" w:space="0" w:color="auto"/>
        <w:bottom w:val="none" w:sz="0" w:space="0" w:color="auto"/>
        <w:right w:val="none" w:sz="0" w:space="0" w:color="auto"/>
      </w:divBdr>
    </w:div>
    <w:div w:id="1079326262">
      <w:bodyDiv w:val="1"/>
      <w:marLeft w:val="0"/>
      <w:marRight w:val="0"/>
      <w:marTop w:val="0"/>
      <w:marBottom w:val="0"/>
      <w:divBdr>
        <w:top w:val="none" w:sz="0" w:space="0" w:color="auto"/>
        <w:left w:val="none" w:sz="0" w:space="0" w:color="auto"/>
        <w:bottom w:val="none" w:sz="0" w:space="0" w:color="auto"/>
        <w:right w:val="none" w:sz="0" w:space="0" w:color="auto"/>
      </w:divBdr>
    </w:div>
    <w:div w:id="1079328173">
      <w:bodyDiv w:val="1"/>
      <w:marLeft w:val="0"/>
      <w:marRight w:val="0"/>
      <w:marTop w:val="0"/>
      <w:marBottom w:val="0"/>
      <w:divBdr>
        <w:top w:val="none" w:sz="0" w:space="0" w:color="auto"/>
        <w:left w:val="none" w:sz="0" w:space="0" w:color="auto"/>
        <w:bottom w:val="none" w:sz="0" w:space="0" w:color="auto"/>
        <w:right w:val="none" w:sz="0" w:space="0" w:color="auto"/>
      </w:divBdr>
    </w:div>
    <w:div w:id="1079446471">
      <w:bodyDiv w:val="1"/>
      <w:marLeft w:val="0"/>
      <w:marRight w:val="0"/>
      <w:marTop w:val="0"/>
      <w:marBottom w:val="0"/>
      <w:divBdr>
        <w:top w:val="none" w:sz="0" w:space="0" w:color="auto"/>
        <w:left w:val="none" w:sz="0" w:space="0" w:color="auto"/>
        <w:bottom w:val="none" w:sz="0" w:space="0" w:color="auto"/>
        <w:right w:val="none" w:sz="0" w:space="0" w:color="auto"/>
      </w:divBdr>
    </w:div>
    <w:div w:id="1079475000">
      <w:bodyDiv w:val="1"/>
      <w:marLeft w:val="0"/>
      <w:marRight w:val="0"/>
      <w:marTop w:val="0"/>
      <w:marBottom w:val="0"/>
      <w:divBdr>
        <w:top w:val="none" w:sz="0" w:space="0" w:color="auto"/>
        <w:left w:val="none" w:sz="0" w:space="0" w:color="auto"/>
        <w:bottom w:val="none" w:sz="0" w:space="0" w:color="auto"/>
        <w:right w:val="none" w:sz="0" w:space="0" w:color="auto"/>
      </w:divBdr>
    </w:div>
    <w:div w:id="1079595696">
      <w:bodyDiv w:val="1"/>
      <w:marLeft w:val="0"/>
      <w:marRight w:val="0"/>
      <w:marTop w:val="0"/>
      <w:marBottom w:val="0"/>
      <w:divBdr>
        <w:top w:val="none" w:sz="0" w:space="0" w:color="auto"/>
        <w:left w:val="none" w:sz="0" w:space="0" w:color="auto"/>
        <w:bottom w:val="none" w:sz="0" w:space="0" w:color="auto"/>
        <w:right w:val="none" w:sz="0" w:space="0" w:color="auto"/>
      </w:divBdr>
    </w:div>
    <w:div w:id="1079597108">
      <w:bodyDiv w:val="1"/>
      <w:marLeft w:val="0"/>
      <w:marRight w:val="0"/>
      <w:marTop w:val="0"/>
      <w:marBottom w:val="0"/>
      <w:divBdr>
        <w:top w:val="none" w:sz="0" w:space="0" w:color="auto"/>
        <w:left w:val="none" w:sz="0" w:space="0" w:color="auto"/>
        <w:bottom w:val="none" w:sz="0" w:space="0" w:color="auto"/>
        <w:right w:val="none" w:sz="0" w:space="0" w:color="auto"/>
      </w:divBdr>
    </w:div>
    <w:div w:id="1079643698">
      <w:bodyDiv w:val="1"/>
      <w:marLeft w:val="0"/>
      <w:marRight w:val="0"/>
      <w:marTop w:val="0"/>
      <w:marBottom w:val="0"/>
      <w:divBdr>
        <w:top w:val="none" w:sz="0" w:space="0" w:color="auto"/>
        <w:left w:val="none" w:sz="0" w:space="0" w:color="auto"/>
        <w:bottom w:val="none" w:sz="0" w:space="0" w:color="auto"/>
        <w:right w:val="none" w:sz="0" w:space="0" w:color="auto"/>
      </w:divBdr>
    </w:div>
    <w:div w:id="1079716161">
      <w:bodyDiv w:val="1"/>
      <w:marLeft w:val="0"/>
      <w:marRight w:val="0"/>
      <w:marTop w:val="0"/>
      <w:marBottom w:val="0"/>
      <w:divBdr>
        <w:top w:val="none" w:sz="0" w:space="0" w:color="auto"/>
        <w:left w:val="none" w:sz="0" w:space="0" w:color="auto"/>
        <w:bottom w:val="none" w:sz="0" w:space="0" w:color="auto"/>
        <w:right w:val="none" w:sz="0" w:space="0" w:color="auto"/>
      </w:divBdr>
    </w:div>
    <w:div w:id="1079794392">
      <w:bodyDiv w:val="1"/>
      <w:marLeft w:val="0"/>
      <w:marRight w:val="0"/>
      <w:marTop w:val="0"/>
      <w:marBottom w:val="0"/>
      <w:divBdr>
        <w:top w:val="none" w:sz="0" w:space="0" w:color="auto"/>
        <w:left w:val="none" w:sz="0" w:space="0" w:color="auto"/>
        <w:bottom w:val="none" w:sz="0" w:space="0" w:color="auto"/>
        <w:right w:val="none" w:sz="0" w:space="0" w:color="auto"/>
      </w:divBdr>
    </w:div>
    <w:div w:id="1079981681">
      <w:bodyDiv w:val="1"/>
      <w:marLeft w:val="0"/>
      <w:marRight w:val="0"/>
      <w:marTop w:val="0"/>
      <w:marBottom w:val="0"/>
      <w:divBdr>
        <w:top w:val="none" w:sz="0" w:space="0" w:color="auto"/>
        <w:left w:val="none" w:sz="0" w:space="0" w:color="auto"/>
        <w:bottom w:val="none" w:sz="0" w:space="0" w:color="auto"/>
        <w:right w:val="none" w:sz="0" w:space="0" w:color="auto"/>
      </w:divBdr>
    </w:div>
    <w:div w:id="1080056160">
      <w:bodyDiv w:val="1"/>
      <w:marLeft w:val="0"/>
      <w:marRight w:val="0"/>
      <w:marTop w:val="0"/>
      <w:marBottom w:val="0"/>
      <w:divBdr>
        <w:top w:val="none" w:sz="0" w:space="0" w:color="auto"/>
        <w:left w:val="none" w:sz="0" w:space="0" w:color="auto"/>
        <w:bottom w:val="none" w:sz="0" w:space="0" w:color="auto"/>
        <w:right w:val="none" w:sz="0" w:space="0" w:color="auto"/>
      </w:divBdr>
    </w:div>
    <w:div w:id="1080059104">
      <w:bodyDiv w:val="1"/>
      <w:marLeft w:val="0"/>
      <w:marRight w:val="0"/>
      <w:marTop w:val="0"/>
      <w:marBottom w:val="0"/>
      <w:divBdr>
        <w:top w:val="none" w:sz="0" w:space="0" w:color="auto"/>
        <w:left w:val="none" w:sz="0" w:space="0" w:color="auto"/>
        <w:bottom w:val="none" w:sz="0" w:space="0" w:color="auto"/>
        <w:right w:val="none" w:sz="0" w:space="0" w:color="auto"/>
      </w:divBdr>
    </w:div>
    <w:div w:id="1080061609">
      <w:bodyDiv w:val="1"/>
      <w:marLeft w:val="0"/>
      <w:marRight w:val="0"/>
      <w:marTop w:val="0"/>
      <w:marBottom w:val="0"/>
      <w:divBdr>
        <w:top w:val="none" w:sz="0" w:space="0" w:color="auto"/>
        <w:left w:val="none" w:sz="0" w:space="0" w:color="auto"/>
        <w:bottom w:val="none" w:sz="0" w:space="0" w:color="auto"/>
        <w:right w:val="none" w:sz="0" w:space="0" w:color="auto"/>
      </w:divBdr>
    </w:div>
    <w:div w:id="1080062312">
      <w:bodyDiv w:val="1"/>
      <w:marLeft w:val="0"/>
      <w:marRight w:val="0"/>
      <w:marTop w:val="0"/>
      <w:marBottom w:val="0"/>
      <w:divBdr>
        <w:top w:val="none" w:sz="0" w:space="0" w:color="auto"/>
        <w:left w:val="none" w:sz="0" w:space="0" w:color="auto"/>
        <w:bottom w:val="none" w:sz="0" w:space="0" w:color="auto"/>
        <w:right w:val="none" w:sz="0" w:space="0" w:color="auto"/>
      </w:divBdr>
    </w:div>
    <w:div w:id="1080252082">
      <w:bodyDiv w:val="1"/>
      <w:marLeft w:val="0"/>
      <w:marRight w:val="0"/>
      <w:marTop w:val="0"/>
      <w:marBottom w:val="0"/>
      <w:divBdr>
        <w:top w:val="none" w:sz="0" w:space="0" w:color="auto"/>
        <w:left w:val="none" w:sz="0" w:space="0" w:color="auto"/>
        <w:bottom w:val="none" w:sz="0" w:space="0" w:color="auto"/>
        <w:right w:val="none" w:sz="0" w:space="0" w:color="auto"/>
      </w:divBdr>
    </w:div>
    <w:div w:id="1080256099">
      <w:bodyDiv w:val="1"/>
      <w:marLeft w:val="0"/>
      <w:marRight w:val="0"/>
      <w:marTop w:val="0"/>
      <w:marBottom w:val="0"/>
      <w:divBdr>
        <w:top w:val="none" w:sz="0" w:space="0" w:color="auto"/>
        <w:left w:val="none" w:sz="0" w:space="0" w:color="auto"/>
        <w:bottom w:val="none" w:sz="0" w:space="0" w:color="auto"/>
        <w:right w:val="none" w:sz="0" w:space="0" w:color="auto"/>
      </w:divBdr>
    </w:div>
    <w:div w:id="1080374867">
      <w:bodyDiv w:val="1"/>
      <w:marLeft w:val="0"/>
      <w:marRight w:val="0"/>
      <w:marTop w:val="0"/>
      <w:marBottom w:val="0"/>
      <w:divBdr>
        <w:top w:val="none" w:sz="0" w:space="0" w:color="auto"/>
        <w:left w:val="none" w:sz="0" w:space="0" w:color="auto"/>
        <w:bottom w:val="none" w:sz="0" w:space="0" w:color="auto"/>
        <w:right w:val="none" w:sz="0" w:space="0" w:color="auto"/>
      </w:divBdr>
    </w:div>
    <w:div w:id="1080518157">
      <w:bodyDiv w:val="1"/>
      <w:marLeft w:val="0"/>
      <w:marRight w:val="0"/>
      <w:marTop w:val="0"/>
      <w:marBottom w:val="0"/>
      <w:divBdr>
        <w:top w:val="none" w:sz="0" w:space="0" w:color="auto"/>
        <w:left w:val="none" w:sz="0" w:space="0" w:color="auto"/>
        <w:bottom w:val="none" w:sz="0" w:space="0" w:color="auto"/>
        <w:right w:val="none" w:sz="0" w:space="0" w:color="auto"/>
      </w:divBdr>
    </w:div>
    <w:div w:id="1080642706">
      <w:bodyDiv w:val="1"/>
      <w:marLeft w:val="0"/>
      <w:marRight w:val="0"/>
      <w:marTop w:val="0"/>
      <w:marBottom w:val="0"/>
      <w:divBdr>
        <w:top w:val="none" w:sz="0" w:space="0" w:color="auto"/>
        <w:left w:val="none" w:sz="0" w:space="0" w:color="auto"/>
        <w:bottom w:val="none" w:sz="0" w:space="0" w:color="auto"/>
        <w:right w:val="none" w:sz="0" w:space="0" w:color="auto"/>
      </w:divBdr>
    </w:div>
    <w:div w:id="1080759244">
      <w:bodyDiv w:val="1"/>
      <w:marLeft w:val="0"/>
      <w:marRight w:val="0"/>
      <w:marTop w:val="0"/>
      <w:marBottom w:val="0"/>
      <w:divBdr>
        <w:top w:val="none" w:sz="0" w:space="0" w:color="auto"/>
        <w:left w:val="none" w:sz="0" w:space="0" w:color="auto"/>
        <w:bottom w:val="none" w:sz="0" w:space="0" w:color="auto"/>
        <w:right w:val="none" w:sz="0" w:space="0" w:color="auto"/>
      </w:divBdr>
    </w:div>
    <w:div w:id="1080979881">
      <w:bodyDiv w:val="1"/>
      <w:marLeft w:val="0"/>
      <w:marRight w:val="0"/>
      <w:marTop w:val="0"/>
      <w:marBottom w:val="0"/>
      <w:divBdr>
        <w:top w:val="none" w:sz="0" w:space="0" w:color="auto"/>
        <w:left w:val="none" w:sz="0" w:space="0" w:color="auto"/>
        <w:bottom w:val="none" w:sz="0" w:space="0" w:color="auto"/>
        <w:right w:val="none" w:sz="0" w:space="0" w:color="auto"/>
      </w:divBdr>
    </w:div>
    <w:div w:id="1080981677">
      <w:bodyDiv w:val="1"/>
      <w:marLeft w:val="0"/>
      <w:marRight w:val="0"/>
      <w:marTop w:val="0"/>
      <w:marBottom w:val="0"/>
      <w:divBdr>
        <w:top w:val="none" w:sz="0" w:space="0" w:color="auto"/>
        <w:left w:val="none" w:sz="0" w:space="0" w:color="auto"/>
        <w:bottom w:val="none" w:sz="0" w:space="0" w:color="auto"/>
        <w:right w:val="none" w:sz="0" w:space="0" w:color="auto"/>
      </w:divBdr>
    </w:div>
    <w:div w:id="1081027618">
      <w:bodyDiv w:val="1"/>
      <w:marLeft w:val="0"/>
      <w:marRight w:val="0"/>
      <w:marTop w:val="0"/>
      <w:marBottom w:val="0"/>
      <w:divBdr>
        <w:top w:val="none" w:sz="0" w:space="0" w:color="auto"/>
        <w:left w:val="none" w:sz="0" w:space="0" w:color="auto"/>
        <w:bottom w:val="none" w:sz="0" w:space="0" w:color="auto"/>
        <w:right w:val="none" w:sz="0" w:space="0" w:color="auto"/>
      </w:divBdr>
    </w:div>
    <w:div w:id="1081104560">
      <w:bodyDiv w:val="1"/>
      <w:marLeft w:val="0"/>
      <w:marRight w:val="0"/>
      <w:marTop w:val="0"/>
      <w:marBottom w:val="0"/>
      <w:divBdr>
        <w:top w:val="none" w:sz="0" w:space="0" w:color="auto"/>
        <w:left w:val="none" w:sz="0" w:space="0" w:color="auto"/>
        <w:bottom w:val="none" w:sz="0" w:space="0" w:color="auto"/>
        <w:right w:val="none" w:sz="0" w:space="0" w:color="auto"/>
      </w:divBdr>
    </w:div>
    <w:div w:id="1081179310">
      <w:bodyDiv w:val="1"/>
      <w:marLeft w:val="0"/>
      <w:marRight w:val="0"/>
      <w:marTop w:val="0"/>
      <w:marBottom w:val="0"/>
      <w:divBdr>
        <w:top w:val="none" w:sz="0" w:space="0" w:color="auto"/>
        <w:left w:val="none" w:sz="0" w:space="0" w:color="auto"/>
        <w:bottom w:val="none" w:sz="0" w:space="0" w:color="auto"/>
        <w:right w:val="none" w:sz="0" w:space="0" w:color="auto"/>
      </w:divBdr>
    </w:div>
    <w:div w:id="1081289523">
      <w:bodyDiv w:val="1"/>
      <w:marLeft w:val="0"/>
      <w:marRight w:val="0"/>
      <w:marTop w:val="0"/>
      <w:marBottom w:val="0"/>
      <w:divBdr>
        <w:top w:val="none" w:sz="0" w:space="0" w:color="auto"/>
        <w:left w:val="none" w:sz="0" w:space="0" w:color="auto"/>
        <w:bottom w:val="none" w:sz="0" w:space="0" w:color="auto"/>
        <w:right w:val="none" w:sz="0" w:space="0" w:color="auto"/>
      </w:divBdr>
    </w:div>
    <w:div w:id="1081291305">
      <w:bodyDiv w:val="1"/>
      <w:marLeft w:val="0"/>
      <w:marRight w:val="0"/>
      <w:marTop w:val="0"/>
      <w:marBottom w:val="0"/>
      <w:divBdr>
        <w:top w:val="none" w:sz="0" w:space="0" w:color="auto"/>
        <w:left w:val="none" w:sz="0" w:space="0" w:color="auto"/>
        <w:bottom w:val="none" w:sz="0" w:space="0" w:color="auto"/>
        <w:right w:val="none" w:sz="0" w:space="0" w:color="auto"/>
      </w:divBdr>
    </w:div>
    <w:div w:id="1081297142">
      <w:bodyDiv w:val="1"/>
      <w:marLeft w:val="0"/>
      <w:marRight w:val="0"/>
      <w:marTop w:val="0"/>
      <w:marBottom w:val="0"/>
      <w:divBdr>
        <w:top w:val="none" w:sz="0" w:space="0" w:color="auto"/>
        <w:left w:val="none" w:sz="0" w:space="0" w:color="auto"/>
        <w:bottom w:val="none" w:sz="0" w:space="0" w:color="auto"/>
        <w:right w:val="none" w:sz="0" w:space="0" w:color="auto"/>
      </w:divBdr>
    </w:div>
    <w:div w:id="1081365902">
      <w:bodyDiv w:val="1"/>
      <w:marLeft w:val="0"/>
      <w:marRight w:val="0"/>
      <w:marTop w:val="0"/>
      <w:marBottom w:val="0"/>
      <w:divBdr>
        <w:top w:val="none" w:sz="0" w:space="0" w:color="auto"/>
        <w:left w:val="none" w:sz="0" w:space="0" w:color="auto"/>
        <w:bottom w:val="none" w:sz="0" w:space="0" w:color="auto"/>
        <w:right w:val="none" w:sz="0" w:space="0" w:color="auto"/>
      </w:divBdr>
    </w:div>
    <w:div w:id="1081371261">
      <w:bodyDiv w:val="1"/>
      <w:marLeft w:val="0"/>
      <w:marRight w:val="0"/>
      <w:marTop w:val="0"/>
      <w:marBottom w:val="0"/>
      <w:divBdr>
        <w:top w:val="none" w:sz="0" w:space="0" w:color="auto"/>
        <w:left w:val="none" w:sz="0" w:space="0" w:color="auto"/>
        <w:bottom w:val="none" w:sz="0" w:space="0" w:color="auto"/>
        <w:right w:val="none" w:sz="0" w:space="0" w:color="auto"/>
      </w:divBdr>
    </w:div>
    <w:div w:id="1081374166">
      <w:bodyDiv w:val="1"/>
      <w:marLeft w:val="0"/>
      <w:marRight w:val="0"/>
      <w:marTop w:val="0"/>
      <w:marBottom w:val="0"/>
      <w:divBdr>
        <w:top w:val="none" w:sz="0" w:space="0" w:color="auto"/>
        <w:left w:val="none" w:sz="0" w:space="0" w:color="auto"/>
        <w:bottom w:val="none" w:sz="0" w:space="0" w:color="auto"/>
        <w:right w:val="none" w:sz="0" w:space="0" w:color="auto"/>
      </w:divBdr>
    </w:div>
    <w:div w:id="1081440850">
      <w:bodyDiv w:val="1"/>
      <w:marLeft w:val="0"/>
      <w:marRight w:val="0"/>
      <w:marTop w:val="0"/>
      <w:marBottom w:val="0"/>
      <w:divBdr>
        <w:top w:val="none" w:sz="0" w:space="0" w:color="auto"/>
        <w:left w:val="none" w:sz="0" w:space="0" w:color="auto"/>
        <w:bottom w:val="none" w:sz="0" w:space="0" w:color="auto"/>
        <w:right w:val="none" w:sz="0" w:space="0" w:color="auto"/>
      </w:divBdr>
    </w:div>
    <w:div w:id="1081442158">
      <w:bodyDiv w:val="1"/>
      <w:marLeft w:val="0"/>
      <w:marRight w:val="0"/>
      <w:marTop w:val="0"/>
      <w:marBottom w:val="0"/>
      <w:divBdr>
        <w:top w:val="none" w:sz="0" w:space="0" w:color="auto"/>
        <w:left w:val="none" w:sz="0" w:space="0" w:color="auto"/>
        <w:bottom w:val="none" w:sz="0" w:space="0" w:color="auto"/>
        <w:right w:val="none" w:sz="0" w:space="0" w:color="auto"/>
      </w:divBdr>
    </w:div>
    <w:div w:id="1081487622">
      <w:bodyDiv w:val="1"/>
      <w:marLeft w:val="0"/>
      <w:marRight w:val="0"/>
      <w:marTop w:val="0"/>
      <w:marBottom w:val="0"/>
      <w:divBdr>
        <w:top w:val="none" w:sz="0" w:space="0" w:color="auto"/>
        <w:left w:val="none" w:sz="0" w:space="0" w:color="auto"/>
        <w:bottom w:val="none" w:sz="0" w:space="0" w:color="auto"/>
        <w:right w:val="none" w:sz="0" w:space="0" w:color="auto"/>
      </w:divBdr>
    </w:div>
    <w:div w:id="1081607889">
      <w:bodyDiv w:val="1"/>
      <w:marLeft w:val="0"/>
      <w:marRight w:val="0"/>
      <w:marTop w:val="0"/>
      <w:marBottom w:val="0"/>
      <w:divBdr>
        <w:top w:val="none" w:sz="0" w:space="0" w:color="auto"/>
        <w:left w:val="none" w:sz="0" w:space="0" w:color="auto"/>
        <w:bottom w:val="none" w:sz="0" w:space="0" w:color="auto"/>
        <w:right w:val="none" w:sz="0" w:space="0" w:color="auto"/>
      </w:divBdr>
    </w:div>
    <w:div w:id="1081680141">
      <w:bodyDiv w:val="1"/>
      <w:marLeft w:val="0"/>
      <w:marRight w:val="0"/>
      <w:marTop w:val="0"/>
      <w:marBottom w:val="0"/>
      <w:divBdr>
        <w:top w:val="none" w:sz="0" w:space="0" w:color="auto"/>
        <w:left w:val="none" w:sz="0" w:space="0" w:color="auto"/>
        <w:bottom w:val="none" w:sz="0" w:space="0" w:color="auto"/>
        <w:right w:val="none" w:sz="0" w:space="0" w:color="auto"/>
      </w:divBdr>
    </w:div>
    <w:div w:id="1081683798">
      <w:bodyDiv w:val="1"/>
      <w:marLeft w:val="0"/>
      <w:marRight w:val="0"/>
      <w:marTop w:val="0"/>
      <w:marBottom w:val="0"/>
      <w:divBdr>
        <w:top w:val="none" w:sz="0" w:space="0" w:color="auto"/>
        <w:left w:val="none" w:sz="0" w:space="0" w:color="auto"/>
        <w:bottom w:val="none" w:sz="0" w:space="0" w:color="auto"/>
        <w:right w:val="none" w:sz="0" w:space="0" w:color="auto"/>
      </w:divBdr>
    </w:div>
    <w:div w:id="1081831253">
      <w:bodyDiv w:val="1"/>
      <w:marLeft w:val="0"/>
      <w:marRight w:val="0"/>
      <w:marTop w:val="0"/>
      <w:marBottom w:val="0"/>
      <w:divBdr>
        <w:top w:val="none" w:sz="0" w:space="0" w:color="auto"/>
        <w:left w:val="none" w:sz="0" w:space="0" w:color="auto"/>
        <w:bottom w:val="none" w:sz="0" w:space="0" w:color="auto"/>
        <w:right w:val="none" w:sz="0" w:space="0" w:color="auto"/>
      </w:divBdr>
    </w:div>
    <w:div w:id="1081833743">
      <w:bodyDiv w:val="1"/>
      <w:marLeft w:val="0"/>
      <w:marRight w:val="0"/>
      <w:marTop w:val="0"/>
      <w:marBottom w:val="0"/>
      <w:divBdr>
        <w:top w:val="none" w:sz="0" w:space="0" w:color="auto"/>
        <w:left w:val="none" w:sz="0" w:space="0" w:color="auto"/>
        <w:bottom w:val="none" w:sz="0" w:space="0" w:color="auto"/>
        <w:right w:val="none" w:sz="0" w:space="0" w:color="auto"/>
      </w:divBdr>
    </w:div>
    <w:div w:id="1082020228">
      <w:bodyDiv w:val="1"/>
      <w:marLeft w:val="0"/>
      <w:marRight w:val="0"/>
      <w:marTop w:val="0"/>
      <w:marBottom w:val="0"/>
      <w:divBdr>
        <w:top w:val="none" w:sz="0" w:space="0" w:color="auto"/>
        <w:left w:val="none" w:sz="0" w:space="0" w:color="auto"/>
        <w:bottom w:val="none" w:sz="0" w:space="0" w:color="auto"/>
        <w:right w:val="none" w:sz="0" w:space="0" w:color="auto"/>
      </w:divBdr>
    </w:div>
    <w:div w:id="1082071756">
      <w:bodyDiv w:val="1"/>
      <w:marLeft w:val="0"/>
      <w:marRight w:val="0"/>
      <w:marTop w:val="0"/>
      <w:marBottom w:val="0"/>
      <w:divBdr>
        <w:top w:val="none" w:sz="0" w:space="0" w:color="auto"/>
        <w:left w:val="none" w:sz="0" w:space="0" w:color="auto"/>
        <w:bottom w:val="none" w:sz="0" w:space="0" w:color="auto"/>
        <w:right w:val="none" w:sz="0" w:space="0" w:color="auto"/>
      </w:divBdr>
    </w:div>
    <w:div w:id="1082097406">
      <w:bodyDiv w:val="1"/>
      <w:marLeft w:val="0"/>
      <w:marRight w:val="0"/>
      <w:marTop w:val="0"/>
      <w:marBottom w:val="0"/>
      <w:divBdr>
        <w:top w:val="none" w:sz="0" w:space="0" w:color="auto"/>
        <w:left w:val="none" w:sz="0" w:space="0" w:color="auto"/>
        <w:bottom w:val="none" w:sz="0" w:space="0" w:color="auto"/>
        <w:right w:val="none" w:sz="0" w:space="0" w:color="auto"/>
      </w:divBdr>
    </w:div>
    <w:div w:id="1082339490">
      <w:bodyDiv w:val="1"/>
      <w:marLeft w:val="0"/>
      <w:marRight w:val="0"/>
      <w:marTop w:val="0"/>
      <w:marBottom w:val="0"/>
      <w:divBdr>
        <w:top w:val="none" w:sz="0" w:space="0" w:color="auto"/>
        <w:left w:val="none" w:sz="0" w:space="0" w:color="auto"/>
        <w:bottom w:val="none" w:sz="0" w:space="0" w:color="auto"/>
        <w:right w:val="none" w:sz="0" w:space="0" w:color="auto"/>
      </w:divBdr>
    </w:div>
    <w:div w:id="1082406711">
      <w:bodyDiv w:val="1"/>
      <w:marLeft w:val="0"/>
      <w:marRight w:val="0"/>
      <w:marTop w:val="0"/>
      <w:marBottom w:val="0"/>
      <w:divBdr>
        <w:top w:val="none" w:sz="0" w:space="0" w:color="auto"/>
        <w:left w:val="none" w:sz="0" w:space="0" w:color="auto"/>
        <w:bottom w:val="none" w:sz="0" w:space="0" w:color="auto"/>
        <w:right w:val="none" w:sz="0" w:space="0" w:color="auto"/>
      </w:divBdr>
    </w:div>
    <w:div w:id="1082526392">
      <w:bodyDiv w:val="1"/>
      <w:marLeft w:val="0"/>
      <w:marRight w:val="0"/>
      <w:marTop w:val="0"/>
      <w:marBottom w:val="0"/>
      <w:divBdr>
        <w:top w:val="none" w:sz="0" w:space="0" w:color="auto"/>
        <w:left w:val="none" w:sz="0" w:space="0" w:color="auto"/>
        <w:bottom w:val="none" w:sz="0" w:space="0" w:color="auto"/>
        <w:right w:val="none" w:sz="0" w:space="0" w:color="auto"/>
      </w:divBdr>
    </w:div>
    <w:div w:id="1082530580">
      <w:bodyDiv w:val="1"/>
      <w:marLeft w:val="0"/>
      <w:marRight w:val="0"/>
      <w:marTop w:val="0"/>
      <w:marBottom w:val="0"/>
      <w:divBdr>
        <w:top w:val="none" w:sz="0" w:space="0" w:color="auto"/>
        <w:left w:val="none" w:sz="0" w:space="0" w:color="auto"/>
        <w:bottom w:val="none" w:sz="0" w:space="0" w:color="auto"/>
        <w:right w:val="none" w:sz="0" w:space="0" w:color="auto"/>
      </w:divBdr>
    </w:div>
    <w:div w:id="1082600050">
      <w:bodyDiv w:val="1"/>
      <w:marLeft w:val="0"/>
      <w:marRight w:val="0"/>
      <w:marTop w:val="0"/>
      <w:marBottom w:val="0"/>
      <w:divBdr>
        <w:top w:val="none" w:sz="0" w:space="0" w:color="auto"/>
        <w:left w:val="none" w:sz="0" w:space="0" w:color="auto"/>
        <w:bottom w:val="none" w:sz="0" w:space="0" w:color="auto"/>
        <w:right w:val="none" w:sz="0" w:space="0" w:color="auto"/>
      </w:divBdr>
    </w:div>
    <w:div w:id="1082678691">
      <w:bodyDiv w:val="1"/>
      <w:marLeft w:val="0"/>
      <w:marRight w:val="0"/>
      <w:marTop w:val="0"/>
      <w:marBottom w:val="0"/>
      <w:divBdr>
        <w:top w:val="none" w:sz="0" w:space="0" w:color="auto"/>
        <w:left w:val="none" w:sz="0" w:space="0" w:color="auto"/>
        <w:bottom w:val="none" w:sz="0" w:space="0" w:color="auto"/>
        <w:right w:val="none" w:sz="0" w:space="0" w:color="auto"/>
      </w:divBdr>
    </w:div>
    <w:div w:id="1082679702">
      <w:bodyDiv w:val="1"/>
      <w:marLeft w:val="0"/>
      <w:marRight w:val="0"/>
      <w:marTop w:val="0"/>
      <w:marBottom w:val="0"/>
      <w:divBdr>
        <w:top w:val="none" w:sz="0" w:space="0" w:color="auto"/>
        <w:left w:val="none" w:sz="0" w:space="0" w:color="auto"/>
        <w:bottom w:val="none" w:sz="0" w:space="0" w:color="auto"/>
        <w:right w:val="none" w:sz="0" w:space="0" w:color="auto"/>
      </w:divBdr>
    </w:div>
    <w:div w:id="1082679900">
      <w:bodyDiv w:val="1"/>
      <w:marLeft w:val="0"/>
      <w:marRight w:val="0"/>
      <w:marTop w:val="0"/>
      <w:marBottom w:val="0"/>
      <w:divBdr>
        <w:top w:val="none" w:sz="0" w:space="0" w:color="auto"/>
        <w:left w:val="none" w:sz="0" w:space="0" w:color="auto"/>
        <w:bottom w:val="none" w:sz="0" w:space="0" w:color="auto"/>
        <w:right w:val="none" w:sz="0" w:space="0" w:color="auto"/>
      </w:divBdr>
    </w:div>
    <w:div w:id="1082724216">
      <w:bodyDiv w:val="1"/>
      <w:marLeft w:val="0"/>
      <w:marRight w:val="0"/>
      <w:marTop w:val="0"/>
      <w:marBottom w:val="0"/>
      <w:divBdr>
        <w:top w:val="none" w:sz="0" w:space="0" w:color="auto"/>
        <w:left w:val="none" w:sz="0" w:space="0" w:color="auto"/>
        <w:bottom w:val="none" w:sz="0" w:space="0" w:color="auto"/>
        <w:right w:val="none" w:sz="0" w:space="0" w:color="auto"/>
      </w:divBdr>
    </w:div>
    <w:div w:id="1082796965">
      <w:bodyDiv w:val="1"/>
      <w:marLeft w:val="0"/>
      <w:marRight w:val="0"/>
      <w:marTop w:val="0"/>
      <w:marBottom w:val="0"/>
      <w:divBdr>
        <w:top w:val="none" w:sz="0" w:space="0" w:color="auto"/>
        <w:left w:val="none" w:sz="0" w:space="0" w:color="auto"/>
        <w:bottom w:val="none" w:sz="0" w:space="0" w:color="auto"/>
        <w:right w:val="none" w:sz="0" w:space="0" w:color="auto"/>
      </w:divBdr>
    </w:div>
    <w:div w:id="1082948236">
      <w:bodyDiv w:val="1"/>
      <w:marLeft w:val="0"/>
      <w:marRight w:val="0"/>
      <w:marTop w:val="0"/>
      <w:marBottom w:val="0"/>
      <w:divBdr>
        <w:top w:val="none" w:sz="0" w:space="0" w:color="auto"/>
        <w:left w:val="none" w:sz="0" w:space="0" w:color="auto"/>
        <w:bottom w:val="none" w:sz="0" w:space="0" w:color="auto"/>
        <w:right w:val="none" w:sz="0" w:space="0" w:color="auto"/>
      </w:divBdr>
    </w:div>
    <w:div w:id="1082994500">
      <w:bodyDiv w:val="1"/>
      <w:marLeft w:val="0"/>
      <w:marRight w:val="0"/>
      <w:marTop w:val="0"/>
      <w:marBottom w:val="0"/>
      <w:divBdr>
        <w:top w:val="none" w:sz="0" w:space="0" w:color="auto"/>
        <w:left w:val="none" w:sz="0" w:space="0" w:color="auto"/>
        <w:bottom w:val="none" w:sz="0" w:space="0" w:color="auto"/>
        <w:right w:val="none" w:sz="0" w:space="0" w:color="auto"/>
      </w:divBdr>
    </w:div>
    <w:div w:id="1083066594">
      <w:bodyDiv w:val="1"/>
      <w:marLeft w:val="0"/>
      <w:marRight w:val="0"/>
      <w:marTop w:val="0"/>
      <w:marBottom w:val="0"/>
      <w:divBdr>
        <w:top w:val="none" w:sz="0" w:space="0" w:color="auto"/>
        <w:left w:val="none" w:sz="0" w:space="0" w:color="auto"/>
        <w:bottom w:val="none" w:sz="0" w:space="0" w:color="auto"/>
        <w:right w:val="none" w:sz="0" w:space="0" w:color="auto"/>
      </w:divBdr>
    </w:div>
    <w:div w:id="1083113475">
      <w:bodyDiv w:val="1"/>
      <w:marLeft w:val="0"/>
      <w:marRight w:val="0"/>
      <w:marTop w:val="0"/>
      <w:marBottom w:val="0"/>
      <w:divBdr>
        <w:top w:val="none" w:sz="0" w:space="0" w:color="auto"/>
        <w:left w:val="none" w:sz="0" w:space="0" w:color="auto"/>
        <w:bottom w:val="none" w:sz="0" w:space="0" w:color="auto"/>
        <w:right w:val="none" w:sz="0" w:space="0" w:color="auto"/>
      </w:divBdr>
    </w:div>
    <w:div w:id="1083139684">
      <w:bodyDiv w:val="1"/>
      <w:marLeft w:val="0"/>
      <w:marRight w:val="0"/>
      <w:marTop w:val="0"/>
      <w:marBottom w:val="0"/>
      <w:divBdr>
        <w:top w:val="none" w:sz="0" w:space="0" w:color="auto"/>
        <w:left w:val="none" w:sz="0" w:space="0" w:color="auto"/>
        <w:bottom w:val="none" w:sz="0" w:space="0" w:color="auto"/>
        <w:right w:val="none" w:sz="0" w:space="0" w:color="auto"/>
      </w:divBdr>
    </w:div>
    <w:div w:id="1083187410">
      <w:bodyDiv w:val="1"/>
      <w:marLeft w:val="0"/>
      <w:marRight w:val="0"/>
      <w:marTop w:val="0"/>
      <w:marBottom w:val="0"/>
      <w:divBdr>
        <w:top w:val="none" w:sz="0" w:space="0" w:color="auto"/>
        <w:left w:val="none" w:sz="0" w:space="0" w:color="auto"/>
        <w:bottom w:val="none" w:sz="0" w:space="0" w:color="auto"/>
        <w:right w:val="none" w:sz="0" w:space="0" w:color="auto"/>
      </w:divBdr>
    </w:div>
    <w:div w:id="1083264110">
      <w:bodyDiv w:val="1"/>
      <w:marLeft w:val="0"/>
      <w:marRight w:val="0"/>
      <w:marTop w:val="0"/>
      <w:marBottom w:val="0"/>
      <w:divBdr>
        <w:top w:val="none" w:sz="0" w:space="0" w:color="auto"/>
        <w:left w:val="none" w:sz="0" w:space="0" w:color="auto"/>
        <w:bottom w:val="none" w:sz="0" w:space="0" w:color="auto"/>
        <w:right w:val="none" w:sz="0" w:space="0" w:color="auto"/>
      </w:divBdr>
    </w:div>
    <w:div w:id="1083340066">
      <w:bodyDiv w:val="1"/>
      <w:marLeft w:val="0"/>
      <w:marRight w:val="0"/>
      <w:marTop w:val="0"/>
      <w:marBottom w:val="0"/>
      <w:divBdr>
        <w:top w:val="none" w:sz="0" w:space="0" w:color="auto"/>
        <w:left w:val="none" w:sz="0" w:space="0" w:color="auto"/>
        <w:bottom w:val="none" w:sz="0" w:space="0" w:color="auto"/>
        <w:right w:val="none" w:sz="0" w:space="0" w:color="auto"/>
      </w:divBdr>
    </w:div>
    <w:div w:id="1083380504">
      <w:bodyDiv w:val="1"/>
      <w:marLeft w:val="0"/>
      <w:marRight w:val="0"/>
      <w:marTop w:val="0"/>
      <w:marBottom w:val="0"/>
      <w:divBdr>
        <w:top w:val="none" w:sz="0" w:space="0" w:color="auto"/>
        <w:left w:val="none" w:sz="0" w:space="0" w:color="auto"/>
        <w:bottom w:val="none" w:sz="0" w:space="0" w:color="auto"/>
        <w:right w:val="none" w:sz="0" w:space="0" w:color="auto"/>
      </w:divBdr>
    </w:div>
    <w:div w:id="1083532928">
      <w:bodyDiv w:val="1"/>
      <w:marLeft w:val="0"/>
      <w:marRight w:val="0"/>
      <w:marTop w:val="0"/>
      <w:marBottom w:val="0"/>
      <w:divBdr>
        <w:top w:val="none" w:sz="0" w:space="0" w:color="auto"/>
        <w:left w:val="none" w:sz="0" w:space="0" w:color="auto"/>
        <w:bottom w:val="none" w:sz="0" w:space="0" w:color="auto"/>
        <w:right w:val="none" w:sz="0" w:space="0" w:color="auto"/>
      </w:divBdr>
    </w:div>
    <w:div w:id="1083574373">
      <w:bodyDiv w:val="1"/>
      <w:marLeft w:val="0"/>
      <w:marRight w:val="0"/>
      <w:marTop w:val="0"/>
      <w:marBottom w:val="0"/>
      <w:divBdr>
        <w:top w:val="none" w:sz="0" w:space="0" w:color="auto"/>
        <w:left w:val="none" w:sz="0" w:space="0" w:color="auto"/>
        <w:bottom w:val="none" w:sz="0" w:space="0" w:color="auto"/>
        <w:right w:val="none" w:sz="0" w:space="0" w:color="auto"/>
      </w:divBdr>
    </w:div>
    <w:div w:id="1083792745">
      <w:bodyDiv w:val="1"/>
      <w:marLeft w:val="0"/>
      <w:marRight w:val="0"/>
      <w:marTop w:val="0"/>
      <w:marBottom w:val="0"/>
      <w:divBdr>
        <w:top w:val="none" w:sz="0" w:space="0" w:color="auto"/>
        <w:left w:val="none" w:sz="0" w:space="0" w:color="auto"/>
        <w:bottom w:val="none" w:sz="0" w:space="0" w:color="auto"/>
        <w:right w:val="none" w:sz="0" w:space="0" w:color="auto"/>
      </w:divBdr>
    </w:div>
    <w:div w:id="1083801308">
      <w:bodyDiv w:val="1"/>
      <w:marLeft w:val="0"/>
      <w:marRight w:val="0"/>
      <w:marTop w:val="0"/>
      <w:marBottom w:val="0"/>
      <w:divBdr>
        <w:top w:val="none" w:sz="0" w:space="0" w:color="auto"/>
        <w:left w:val="none" w:sz="0" w:space="0" w:color="auto"/>
        <w:bottom w:val="none" w:sz="0" w:space="0" w:color="auto"/>
        <w:right w:val="none" w:sz="0" w:space="0" w:color="auto"/>
      </w:divBdr>
    </w:div>
    <w:div w:id="1083991778">
      <w:bodyDiv w:val="1"/>
      <w:marLeft w:val="0"/>
      <w:marRight w:val="0"/>
      <w:marTop w:val="0"/>
      <w:marBottom w:val="0"/>
      <w:divBdr>
        <w:top w:val="none" w:sz="0" w:space="0" w:color="auto"/>
        <w:left w:val="none" w:sz="0" w:space="0" w:color="auto"/>
        <w:bottom w:val="none" w:sz="0" w:space="0" w:color="auto"/>
        <w:right w:val="none" w:sz="0" w:space="0" w:color="auto"/>
      </w:divBdr>
    </w:div>
    <w:div w:id="1084187547">
      <w:bodyDiv w:val="1"/>
      <w:marLeft w:val="0"/>
      <w:marRight w:val="0"/>
      <w:marTop w:val="0"/>
      <w:marBottom w:val="0"/>
      <w:divBdr>
        <w:top w:val="none" w:sz="0" w:space="0" w:color="auto"/>
        <w:left w:val="none" w:sz="0" w:space="0" w:color="auto"/>
        <w:bottom w:val="none" w:sz="0" w:space="0" w:color="auto"/>
        <w:right w:val="none" w:sz="0" w:space="0" w:color="auto"/>
      </w:divBdr>
    </w:div>
    <w:div w:id="1084256421">
      <w:bodyDiv w:val="1"/>
      <w:marLeft w:val="0"/>
      <w:marRight w:val="0"/>
      <w:marTop w:val="0"/>
      <w:marBottom w:val="0"/>
      <w:divBdr>
        <w:top w:val="none" w:sz="0" w:space="0" w:color="auto"/>
        <w:left w:val="none" w:sz="0" w:space="0" w:color="auto"/>
        <w:bottom w:val="none" w:sz="0" w:space="0" w:color="auto"/>
        <w:right w:val="none" w:sz="0" w:space="0" w:color="auto"/>
      </w:divBdr>
    </w:div>
    <w:div w:id="1084301641">
      <w:bodyDiv w:val="1"/>
      <w:marLeft w:val="0"/>
      <w:marRight w:val="0"/>
      <w:marTop w:val="0"/>
      <w:marBottom w:val="0"/>
      <w:divBdr>
        <w:top w:val="none" w:sz="0" w:space="0" w:color="auto"/>
        <w:left w:val="none" w:sz="0" w:space="0" w:color="auto"/>
        <w:bottom w:val="none" w:sz="0" w:space="0" w:color="auto"/>
        <w:right w:val="none" w:sz="0" w:space="0" w:color="auto"/>
      </w:divBdr>
    </w:div>
    <w:div w:id="1084373926">
      <w:bodyDiv w:val="1"/>
      <w:marLeft w:val="0"/>
      <w:marRight w:val="0"/>
      <w:marTop w:val="0"/>
      <w:marBottom w:val="0"/>
      <w:divBdr>
        <w:top w:val="none" w:sz="0" w:space="0" w:color="auto"/>
        <w:left w:val="none" w:sz="0" w:space="0" w:color="auto"/>
        <w:bottom w:val="none" w:sz="0" w:space="0" w:color="auto"/>
        <w:right w:val="none" w:sz="0" w:space="0" w:color="auto"/>
      </w:divBdr>
    </w:div>
    <w:div w:id="1084492692">
      <w:bodyDiv w:val="1"/>
      <w:marLeft w:val="0"/>
      <w:marRight w:val="0"/>
      <w:marTop w:val="0"/>
      <w:marBottom w:val="0"/>
      <w:divBdr>
        <w:top w:val="none" w:sz="0" w:space="0" w:color="auto"/>
        <w:left w:val="none" w:sz="0" w:space="0" w:color="auto"/>
        <w:bottom w:val="none" w:sz="0" w:space="0" w:color="auto"/>
        <w:right w:val="none" w:sz="0" w:space="0" w:color="auto"/>
      </w:divBdr>
    </w:div>
    <w:div w:id="1084841616">
      <w:bodyDiv w:val="1"/>
      <w:marLeft w:val="0"/>
      <w:marRight w:val="0"/>
      <w:marTop w:val="0"/>
      <w:marBottom w:val="0"/>
      <w:divBdr>
        <w:top w:val="none" w:sz="0" w:space="0" w:color="auto"/>
        <w:left w:val="none" w:sz="0" w:space="0" w:color="auto"/>
        <w:bottom w:val="none" w:sz="0" w:space="0" w:color="auto"/>
        <w:right w:val="none" w:sz="0" w:space="0" w:color="auto"/>
      </w:divBdr>
    </w:div>
    <w:div w:id="1084912752">
      <w:bodyDiv w:val="1"/>
      <w:marLeft w:val="0"/>
      <w:marRight w:val="0"/>
      <w:marTop w:val="0"/>
      <w:marBottom w:val="0"/>
      <w:divBdr>
        <w:top w:val="none" w:sz="0" w:space="0" w:color="auto"/>
        <w:left w:val="none" w:sz="0" w:space="0" w:color="auto"/>
        <w:bottom w:val="none" w:sz="0" w:space="0" w:color="auto"/>
        <w:right w:val="none" w:sz="0" w:space="0" w:color="auto"/>
      </w:divBdr>
    </w:div>
    <w:div w:id="1085106330">
      <w:bodyDiv w:val="1"/>
      <w:marLeft w:val="0"/>
      <w:marRight w:val="0"/>
      <w:marTop w:val="0"/>
      <w:marBottom w:val="0"/>
      <w:divBdr>
        <w:top w:val="none" w:sz="0" w:space="0" w:color="auto"/>
        <w:left w:val="none" w:sz="0" w:space="0" w:color="auto"/>
        <w:bottom w:val="none" w:sz="0" w:space="0" w:color="auto"/>
        <w:right w:val="none" w:sz="0" w:space="0" w:color="auto"/>
      </w:divBdr>
    </w:div>
    <w:div w:id="1085148659">
      <w:bodyDiv w:val="1"/>
      <w:marLeft w:val="0"/>
      <w:marRight w:val="0"/>
      <w:marTop w:val="0"/>
      <w:marBottom w:val="0"/>
      <w:divBdr>
        <w:top w:val="none" w:sz="0" w:space="0" w:color="auto"/>
        <w:left w:val="none" w:sz="0" w:space="0" w:color="auto"/>
        <w:bottom w:val="none" w:sz="0" w:space="0" w:color="auto"/>
        <w:right w:val="none" w:sz="0" w:space="0" w:color="auto"/>
      </w:divBdr>
    </w:div>
    <w:div w:id="1085153329">
      <w:bodyDiv w:val="1"/>
      <w:marLeft w:val="0"/>
      <w:marRight w:val="0"/>
      <w:marTop w:val="0"/>
      <w:marBottom w:val="0"/>
      <w:divBdr>
        <w:top w:val="none" w:sz="0" w:space="0" w:color="auto"/>
        <w:left w:val="none" w:sz="0" w:space="0" w:color="auto"/>
        <w:bottom w:val="none" w:sz="0" w:space="0" w:color="auto"/>
        <w:right w:val="none" w:sz="0" w:space="0" w:color="auto"/>
      </w:divBdr>
    </w:div>
    <w:div w:id="1085421160">
      <w:bodyDiv w:val="1"/>
      <w:marLeft w:val="0"/>
      <w:marRight w:val="0"/>
      <w:marTop w:val="0"/>
      <w:marBottom w:val="0"/>
      <w:divBdr>
        <w:top w:val="none" w:sz="0" w:space="0" w:color="auto"/>
        <w:left w:val="none" w:sz="0" w:space="0" w:color="auto"/>
        <w:bottom w:val="none" w:sz="0" w:space="0" w:color="auto"/>
        <w:right w:val="none" w:sz="0" w:space="0" w:color="auto"/>
      </w:divBdr>
    </w:div>
    <w:div w:id="1085490021">
      <w:bodyDiv w:val="1"/>
      <w:marLeft w:val="0"/>
      <w:marRight w:val="0"/>
      <w:marTop w:val="0"/>
      <w:marBottom w:val="0"/>
      <w:divBdr>
        <w:top w:val="none" w:sz="0" w:space="0" w:color="auto"/>
        <w:left w:val="none" w:sz="0" w:space="0" w:color="auto"/>
        <w:bottom w:val="none" w:sz="0" w:space="0" w:color="auto"/>
        <w:right w:val="none" w:sz="0" w:space="0" w:color="auto"/>
      </w:divBdr>
    </w:div>
    <w:div w:id="1085565158">
      <w:bodyDiv w:val="1"/>
      <w:marLeft w:val="0"/>
      <w:marRight w:val="0"/>
      <w:marTop w:val="0"/>
      <w:marBottom w:val="0"/>
      <w:divBdr>
        <w:top w:val="none" w:sz="0" w:space="0" w:color="auto"/>
        <w:left w:val="none" w:sz="0" w:space="0" w:color="auto"/>
        <w:bottom w:val="none" w:sz="0" w:space="0" w:color="auto"/>
        <w:right w:val="none" w:sz="0" w:space="0" w:color="auto"/>
      </w:divBdr>
    </w:div>
    <w:div w:id="1085614133">
      <w:bodyDiv w:val="1"/>
      <w:marLeft w:val="0"/>
      <w:marRight w:val="0"/>
      <w:marTop w:val="0"/>
      <w:marBottom w:val="0"/>
      <w:divBdr>
        <w:top w:val="none" w:sz="0" w:space="0" w:color="auto"/>
        <w:left w:val="none" w:sz="0" w:space="0" w:color="auto"/>
        <w:bottom w:val="none" w:sz="0" w:space="0" w:color="auto"/>
        <w:right w:val="none" w:sz="0" w:space="0" w:color="auto"/>
      </w:divBdr>
    </w:div>
    <w:div w:id="1086069851">
      <w:bodyDiv w:val="1"/>
      <w:marLeft w:val="0"/>
      <w:marRight w:val="0"/>
      <w:marTop w:val="0"/>
      <w:marBottom w:val="0"/>
      <w:divBdr>
        <w:top w:val="none" w:sz="0" w:space="0" w:color="auto"/>
        <w:left w:val="none" w:sz="0" w:space="0" w:color="auto"/>
        <w:bottom w:val="none" w:sz="0" w:space="0" w:color="auto"/>
        <w:right w:val="none" w:sz="0" w:space="0" w:color="auto"/>
      </w:divBdr>
    </w:div>
    <w:div w:id="1086071591">
      <w:bodyDiv w:val="1"/>
      <w:marLeft w:val="0"/>
      <w:marRight w:val="0"/>
      <w:marTop w:val="0"/>
      <w:marBottom w:val="0"/>
      <w:divBdr>
        <w:top w:val="none" w:sz="0" w:space="0" w:color="auto"/>
        <w:left w:val="none" w:sz="0" w:space="0" w:color="auto"/>
        <w:bottom w:val="none" w:sz="0" w:space="0" w:color="auto"/>
        <w:right w:val="none" w:sz="0" w:space="0" w:color="auto"/>
      </w:divBdr>
    </w:div>
    <w:div w:id="1086146686">
      <w:bodyDiv w:val="1"/>
      <w:marLeft w:val="0"/>
      <w:marRight w:val="0"/>
      <w:marTop w:val="0"/>
      <w:marBottom w:val="0"/>
      <w:divBdr>
        <w:top w:val="none" w:sz="0" w:space="0" w:color="auto"/>
        <w:left w:val="none" w:sz="0" w:space="0" w:color="auto"/>
        <w:bottom w:val="none" w:sz="0" w:space="0" w:color="auto"/>
        <w:right w:val="none" w:sz="0" w:space="0" w:color="auto"/>
      </w:divBdr>
    </w:div>
    <w:div w:id="1086265694">
      <w:bodyDiv w:val="1"/>
      <w:marLeft w:val="0"/>
      <w:marRight w:val="0"/>
      <w:marTop w:val="0"/>
      <w:marBottom w:val="0"/>
      <w:divBdr>
        <w:top w:val="none" w:sz="0" w:space="0" w:color="auto"/>
        <w:left w:val="none" w:sz="0" w:space="0" w:color="auto"/>
        <w:bottom w:val="none" w:sz="0" w:space="0" w:color="auto"/>
        <w:right w:val="none" w:sz="0" w:space="0" w:color="auto"/>
      </w:divBdr>
    </w:div>
    <w:div w:id="1086345425">
      <w:bodyDiv w:val="1"/>
      <w:marLeft w:val="0"/>
      <w:marRight w:val="0"/>
      <w:marTop w:val="0"/>
      <w:marBottom w:val="0"/>
      <w:divBdr>
        <w:top w:val="none" w:sz="0" w:space="0" w:color="auto"/>
        <w:left w:val="none" w:sz="0" w:space="0" w:color="auto"/>
        <w:bottom w:val="none" w:sz="0" w:space="0" w:color="auto"/>
        <w:right w:val="none" w:sz="0" w:space="0" w:color="auto"/>
      </w:divBdr>
    </w:div>
    <w:div w:id="1086463394">
      <w:bodyDiv w:val="1"/>
      <w:marLeft w:val="0"/>
      <w:marRight w:val="0"/>
      <w:marTop w:val="0"/>
      <w:marBottom w:val="0"/>
      <w:divBdr>
        <w:top w:val="none" w:sz="0" w:space="0" w:color="auto"/>
        <w:left w:val="none" w:sz="0" w:space="0" w:color="auto"/>
        <w:bottom w:val="none" w:sz="0" w:space="0" w:color="auto"/>
        <w:right w:val="none" w:sz="0" w:space="0" w:color="auto"/>
      </w:divBdr>
    </w:div>
    <w:div w:id="1086537200">
      <w:bodyDiv w:val="1"/>
      <w:marLeft w:val="0"/>
      <w:marRight w:val="0"/>
      <w:marTop w:val="0"/>
      <w:marBottom w:val="0"/>
      <w:divBdr>
        <w:top w:val="none" w:sz="0" w:space="0" w:color="auto"/>
        <w:left w:val="none" w:sz="0" w:space="0" w:color="auto"/>
        <w:bottom w:val="none" w:sz="0" w:space="0" w:color="auto"/>
        <w:right w:val="none" w:sz="0" w:space="0" w:color="auto"/>
      </w:divBdr>
    </w:div>
    <w:div w:id="1086729058">
      <w:bodyDiv w:val="1"/>
      <w:marLeft w:val="0"/>
      <w:marRight w:val="0"/>
      <w:marTop w:val="0"/>
      <w:marBottom w:val="0"/>
      <w:divBdr>
        <w:top w:val="none" w:sz="0" w:space="0" w:color="auto"/>
        <w:left w:val="none" w:sz="0" w:space="0" w:color="auto"/>
        <w:bottom w:val="none" w:sz="0" w:space="0" w:color="auto"/>
        <w:right w:val="none" w:sz="0" w:space="0" w:color="auto"/>
      </w:divBdr>
    </w:div>
    <w:div w:id="1086800995">
      <w:bodyDiv w:val="1"/>
      <w:marLeft w:val="0"/>
      <w:marRight w:val="0"/>
      <w:marTop w:val="0"/>
      <w:marBottom w:val="0"/>
      <w:divBdr>
        <w:top w:val="none" w:sz="0" w:space="0" w:color="auto"/>
        <w:left w:val="none" w:sz="0" w:space="0" w:color="auto"/>
        <w:bottom w:val="none" w:sz="0" w:space="0" w:color="auto"/>
        <w:right w:val="none" w:sz="0" w:space="0" w:color="auto"/>
      </w:divBdr>
    </w:div>
    <w:div w:id="1087077700">
      <w:bodyDiv w:val="1"/>
      <w:marLeft w:val="0"/>
      <w:marRight w:val="0"/>
      <w:marTop w:val="0"/>
      <w:marBottom w:val="0"/>
      <w:divBdr>
        <w:top w:val="none" w:sz="0" w:space="0" w:color="auto"/>
        <w:left w:val="none" w:sz="0" w:space="0" w:color="auto"/>
        <w:bottom w:val="none" w:sz="0" w:space="0" w:color="auto"/>
        <w:right w:val="none" w:sz="0" w:space="0" w:color="auto"/>
      </w:divBdr>
    </w:div>
    <w:div w:id="1087112484">
      <w:bodyDiv w:val="1"/>
      <w:marLeft w:val="0"/>
      <w:marRight w:val="0"/>
      <w:marTop w:val="0"/>
      <w:marBottom w:val="0"/>
      <w:divBdr>
        <w:top w:val="none" w:sz="0" w:space="0" w:color="auto"/>
        <w:left w:val="none" w:sz="0" w:space="0" w:color="auto"/>
        <w:bottom w:val="none" w:sz="0" w:space="0" w:color="auto"/>
        <w:right w:val="none" w:sz="0" w:space="0" w:color="auto"/>
      </w:divBdr>
    </w:div>
    <w:div w:id="1087113028">
      <w:bodyDiv w:val="1"/>
      <w:marLeft w:val="0"/>
      <w:marRight w:val="0"/>
      <w:marTop w:val="0"/>
      <w:marBottom w:val="0"/>
      <w:divBdr>
        <w:top w:val="none" w:sz="0" w:space="0" w:color="auto"/>
        <w:left w:val="none" w:sz="0" w:space="0" w:color="auto"/>
        <w:bottom w:val="none" w:sz="0" w:space="0" w:color="auto"/>
        <w:right w:val="none" w:sz="0" w:space="0" w:color="auto"/>
      </w:divBdr>
    </w:div>
    <w:div w:id="1087188734">
      <w:bodyDiv w:val="1"/>
      <w:marLeft w:val="0"/>
      <w:marRight w:val="0"/>
      <w:marTop w:val="0"/>
      <w:marBottom w:val="0"/>
      <w:divBdr>
        <w:top w:val="none" w:sz="0" w:space="0" w:color="auto"/>
        <w:left w:val="none" w:sz="0" w:space="0" w:color="auto"/>
        <w:bottom w:val="none" w:sz="0" w:space="0" w:color="auto"/>
        <w:right w:val="none" w:sz="0" w:space="0" w:color="auto"/>
      </w:divBdr>
    </w:div>
    <w:div w:id="1087271137">
      <w:bodyDiv w:val="1"/>
      <w:marLeft w:val="0"/>
      <w:marRight w:val="0"/>
      <w:marTop w:val="0"/>
      <w:marBottom w:val="0"/>
      <w:divBdr>
        <w:top w:val="none" w:sz="0" w:space="0" w:color="auto"/>
        <w:left w:val="none" w:sz="0" w:space="0" w:color="auto"/>
        <w:bottom w:val="none" w:sz="0" w:space="0" w:color="auto"/>
        <w:right w:val="none" w:sz="0" w:space="0" w:color="auto"/>
      </w:divBdr>
    </w:div>
    <w:div w:id="1087461679">
      <w:bodyDiv w:val="1"/>
      <w:marLeft w:val="0"/>
      <w:marRight w:val="0"/>
      <w:marTop w:val="0"/>
      <w:marBottom w:val="0"/>
      <w:divBdr>
        <w:top w:val="none" w:sz="0" w:space="0" w:color="auto"/>
        <w:left w:val="none" w:sz="0" w:space="0" w:color="auto"/>
        <w:bottom w:val="none" w:sz="0" w:space="0" w:color="auto"/>
        <w:right w:val="none" w:sz="0" w:space="0" w:color="auto"/>
      </w:divBdr>
    </w:div>
    <w:div w:id="1087578194">
      <w:bodyDiv w:val="1"/>
      <w:marLeft w:val="0"/>
      <w:marRight w:val="0"/>
      <w:marTop w:val="0"/>
      <w:marBottom w:val="0"/>
      <w:divBdr>
        <w:top w:val="none" w:sz="0" w:space="0" w:color="auto"/>
        <w:left w:val="none" w:sz="0" w:space="0" w:color="auto"/>
        <w:bottom w:val="none" w:sz="0" w:space="0" w:color="auto"/>
        <w:right w:val="none" w:sz="0" w:space="0" w:color="auto"/>
      </w:divBdr>
    </w:div>
    <w:div w:id="1087657167">
      <w:bodyDiv w:val="1"/>
      <w:marLeft w:val="0"/>
      <w:marRight w:val="0"/>
      <w:marTop w:val="0"/>
      <w:marBottom w:val="0"/>
      <w:divBdr>
        <w:top w:val="none" w:sz="0" w:space="0" w:color="auto"/>
        <w:left w:val="none" w:sz="0" w:space="0" w:color="auto"/>
        <w:bottom w:val="none" w:sz="0" w:space="0" w:color="auto"/>
        <w:right w:val="none" w:sz="0" w:space="0" w:color="auto"/>
      </w:divBdr>
    </w:div>
    <w:div w:id="1087729074">
      <w:bodyDiv w:val="1"/>
      <w:marLeft w:val="0"/>
      <w:marRight w:val="0"/>
      <w:marTop w:val="0"/>
      <w:marBottom w:val="0"/>
      <w:divBdr>
        <w:top w:val="none" w:sz="0" w:space="0" w:color="auto"/>
        <w:left w:val="none" w:sz="0" w:space="0" w:color="auto"/>
        <w:bottom w:val="none" w:sz="0" w:space="0" w:color="auto"/>
        <w:right w:val="none" w:sz="0" w:space="0" w:color="auto"/>
      </w:divBdr>
    </w:div>
    <w:div w:id="1087851343">
      <w:bodyDiv w:val="1"/>
      <w:marLeft w:val="0"/>
      <w:marRight w:val="0"/>
      <w:marTop w:val="0"/>
      <w:marBottom w:val="0"/>
      <w:divBdr>
        <w:top w:val="none" w:sz="0" w:space="0" w:color="auto"/>
        <w:left w:val="none" w:sz="0" w:space="0" w:color="auto"/>
        <w:bottom w:val="none" w:sz="0" w:space="0" w:color="auto"/>
        <w:right w:val="none" w:sz="0" w:space="0" w:color="auto"/>
      </w:divBdr>
    </w:div>
    <w:div w:id="1087923864">
      <w:bodyDiv w:val="1"/>
      <w:marLeft w:val="0"/>
      <w:marRight w:val="0"/>
      <w:marTop w:val="0"/>
      <w:marBottom w:val="0"/>
      <w:divBdr>
        <w:top w:val="none" w:sz="0" w:space="0" w:color="auto"/>
        <w:left w:val="none" w:sz="0" w:space="0" w:color="auto"/>
        <w:bottom w:val="none" w:sz="0" w:space="0" w:color="auto"/>
        <w:right w:val="none" w:sz="0" w:space="0" w:color="auto"/>
      </w:divBdr>
    </w:div>
    <w:div w:id="1087994230">
      <w:bodyDiv w:val="1"/>
      <w:marLeft w:val="0"/>
      <w:marRight w:val="0"/>
      <w:marTop w:val="0"/>
      <w:marBottom w:val="0"/>
      <w:divBdr>
        <w:top w:val="none" w:sz="0" w:space="0" w:color="auto"/>
        <w:left w:val="none" w:sz="0" w:space="0" w:color="auto"/>
        <w:bottom w:val="none" w:sz="0" w:space="0" w:color="auto"/>
        <w:right w:val="none" w:sz="0" w:space="0" w:color="auto"/>
      </w:divBdr>
    </w:div>
    <w:div w:id="1087994347">
      <w:bodyDiv w:val="1"/>
      <w:marLeft w:val="0"/>
      <w:marRight w:val="0"/>
      <w:marTop w:val="0"/>
      <w:marBottom w:val="0"/>
      <w:divBdr>
        <w:top w:val="none" w:sz="0" w:space="0" w:color="auto"/>
        <w:left w:val="none" w:sz="0" w:space="0" w:color="auto"/>
        <w:bottom w:val="none" w:sz="0" w:space="0" w:color="auto"/>
        <w:right w:val="none" w:sz="0" w:space="0" w:color="auto"/>
      </w:divBdr>
    </w:div>
    <w:div w:id="1088042890">
      <w:bodyDiv w:val="1"/>
      <w:marLeft w:val="0"/>
      <w:marRight w:val="0"/>
      <w:marTop w:val="0"/>
      <w:marBottom w:val="0"/>
      <w:divBdr>
        <w:top w:val="none" w:sz="0" w:space="0" w:color="auto"/>
        <w:left w:val="none" w:sz="0" w:space="0" w:color="auto"/>
        <w:bottom w:val="none" w:sz="0" w:space="0" w:color="auto"/>
        <w:right w:val="none" w:sz="0" w:space="0" w:color="auto"/>
      </w:divBdr>
    </w:div>
    <w:div w:id="1088110884">
      <w:bodyDiv w:val="1"/>
      <w:marLeft w:val="0"/>
      <w:marRight w:val="0"/>
      <w:marTop w:val="0"/>
      <w:marBottom w:val="0"/>
      <w:divBdr>
        <w:top w:val="none" w:sz="0" w:space="0" w:color="auto"/>
        <w:left w:val="none" w:sz="0" w:space="0" w:color="auto"/>
        <w:bottom w:val="none" w:sz="0" w:space="0" w:color="auto"/>
        <w:right w:val="none" w:sz="0" w:space="0" w:color="auto"/>
      </w:divBdr>
    </w:div>
    <w:div w:id="1088114971">
      <w:bodyDiv w:val="1"/>
      <w:marLeft w:val="0"/>
      <w:marRight w:val="0"/>
      <w:marTop w:val="0"/>
      <w:marBottom w:val="0"/>
      <w:divBdr>
        <w:top w:val="none" w:sz="0" w:space="0" w:color="auto"/>
        <w:left w:val="none" w:sz="0" w:space="0" w:color="auto"/>
        <w:bottom w:val="none" w:sz="0" w:space="0" w:color="auto"/>
        <w:right w:val="none" w:sz="0" w:space="0" w:color="auto"/>
      </w:divBdr>
    </w:div>
    <w:div w:id="1088115526">
      <w:bodyDiv w:val="1"/>
      <w:marLeft w:val="0"/>
      <w:marRight w:val="0"/>
      <w:marTop w:val="0"/>
      <w:marBottom w:val="0"/>
      <w:divBdr>
        <w:top w:val="none" w:sz="0" w:space="0" w:color="auto"/>
        <w:left w:val="none" w:sz="0" w:space="0" w:color="auto"/>
        <w:bottom w:val="none" w:sz="0" w:space="0" w:color="auto"/>
        <w:right w:val="none" w:sz="0" w:space="0" w:color="auto"/>
      </w:divBdr>
    </w:div>
    <w:div w:id="1088234899">
      <w:bodyDiv w:val="1"/>
      <w:marLeft w:val="0"/>
      <w:marRight w:val="0"/>
      <w:marTop w:val="0"/>
      <w:marBottom w:val="0"/>
      <w:divBdr>
        <w:top w:val="none" w:sz="0" w:space="0" w:color="auto"/>
        <w:left w:val="none" w:sz="0" w:space="0" w:color="auto"/>
        <w:bottom w:val="none" w:sz="0" w:space="0" w:color="auto"/>
        <w:right w:val="none" w:sz="0" w:space="0" w:color="auto"/>
      </w:divBdr>
    </w:div>
    <w:div w:id="1088312427">
      <w:bodyDiv w:val="1"/>
      <w:marLeft w:val="0"/>
      <w:marRight w:val="0"/>
      <w:marTop w:val="0"/>
      <w:marBottom w:val="0"/>
      <w:divBdr>
        <w:top w:val="none" w:sz="0" w:space="0" w:color="auto"/>
        <w:left w:val="none" w:sz="0" w:space="0" w:color="auto"/>
        <w:bottom w:val="none" w:sz="0" w:space="0" w:color="auto"/>
        <w:right w:val="none" w:sz="0" w:space="0" w:color="auto"/>
      </w:divBdr>
    </w:div>
    <w:div w:id="1088384976">
      <w:bodyDiv w:val="1"/>
      <w:marLeft w:val="0"/>
      <w:marRight w:val="0"/>
      <w:marTop w:val="0"/>
      <w:marBottom w:val="0"/>
      <w:divBdr>
        <w:top w:val="none" w:sz="0" w:space="0" w:color="auto"/>
        <w:left w:val="none" w:sz="0" w:space="0" w:color="auto"/>
        <w:bottom w:val="none" w:sz="0" w:space="0" w:color="auto"/>
        <w:right w:val="none" w:sz="0" w:space="0" w:color="auto"/>
      </w:divBdr>
    </w:div>
    <w:div w:id="1088423033">
      <w:bodyDiv w:val="1"/>
      <w:marLeft w:val="0"/>
      <w:marRight w:val="0"/>
      <w:marTop w:val="0"/>
      <w:marBottom w:val="0"/>
      <w:divBdr>
        <w:top w:val="none" w:sz="0" w:space="0" w:color="auto"/>
        <w:left w:val="none" w:sz="0" w:space="0" w:color="auto"/>
        <w:bottom w:val="none" w:sz="0" w:space="0" w:color="auto"/>
        <w:right w:val="none" w:sz="0" w:space="0" w:color="auto"/>
      </w:divBdr>
    </w:div>
    <w:div w:id="1088427515">
      <w:bodyDiv w:val="1"/>
      <w:marLeft w:val="0"/>
      <w:marRight w:val="0"/>
      <w:marTop w:val="0"/>
      <w:marBottom w:val="0"/>
      <w:divBdr>
        <w:top w:val="none" w:sz="0" w:space="0" w:color="auto"/>
        <w:left w:val="none" w:sz="0" w:space="0" w:color="auto"/>
        <w:bottom w:val="none" w:sz="0" w:space="0" w:color="auto"/>
        <w:right w:val="none" w:sz="0" w:space="0" w:color="auto"/>
      </w:divBdr>
    </w:div>
    <w:div w:id="1088497417">
      <w:bodyDiv w:val="1"/>
      <w:marLeft w:val="0"/>
      <w:marRight w:val="0"/>
      <w:marTop w:val="0"/>
      <w:marBottom w:val="0"/>
      <w:divBdr>
        <w:top w:val="none" w:sz="0" w:space="0" w:color="auto"/>
        <w:left w:val="none" w:sz="0" w:space="0" w:color="auto"/>
        <w:bottom w:val="none" w:sz="0" w:space="0" w:color="auto"/>
        <w:right w:val="none" w:sz="0" w:space="0" w:color="auto"/>
      </w:divBdr>
    </w:div>
    <w:div w:id="1088775110">
      <w:bodyDiv w:val="1"/>
      <w:marLeft w:val="0"/>
      <w:marRight w:val="0"/>
      <w:marTop w:val="0"/>
      <w:marBottom w:val="0"/>
      <w:divBdr>
        <w:top w:val="none" w:sz="0" w:space="0" w:color="auto"/>
        <w:left w:val="none" w:sz="0" w:space="0" w:color="auto"/>
        <w:bottom w:val="none" w:sz="0" w:space="0" w:color="auto"/>
        <w:right w:val="none" w:sz="0" w:space="0" w:color="auto"/>
      </w:divBdr>
    </w:div>
    <w:div w:id="1088886390">
      <w:bodyDiv w:val="1"/>
      <w:marLeft w:val="0"/>
      <w:marRight w:val="0"/>
      <w:marTop w:val="0"/>
      <w:marBottom w:val="0"/>
      <w:divBdr>
        <w:top w:val="none" w:sz="0" w:space="0" w:color="auto"/>
        <w:left w:val="none" w:sz="0" w:space="0" w:color="auto"/>
        <w:bottom w:val="none" w:sz="0" w:space="0" w:color="auto"/>
        <w:right w:val="none" w:sz="0" w:space="0" w:color="auto"/>
      </w:divBdr>
    </w:div>
    <w:div w:id="1088888056">
      <w:bodyDiv w:val="1"/>
      <w:marLeft w:val="0"/>
      <w:marRight w:val="0"/>
      <w:marTop w:val="0"/>
      <w:marBottom w:val="0"/>
      <w:divBdr>
        <w:top w:val="none" w:sz="0" w:space="0" w:color="auto"/>
        <w:left w:val="none" w:sz="0" w:space="0" w:color="auto"/>
        <w:bottom w:val="none" w:sz="0" w:space="0" w:color="auto"/>
        <w:right w:val="none" w:sz="0" w:space="0" w:color="auto"/>
      </w:divBdr>
    </w:div>
    <w:div w:id="1089041685">
      <w:bodyDiv w:val="1"/>
      <w:marLeft w:val="0"/>
      <w:marRight w:val="0"/>
      <w:marTop w:val="0"/>
      <w:marBottom w:val="0"/>
      <w:divBdr>
        <w:top w:val="none" w:sz="0" w:space="0" w:color="auto"/>
        <w:left w:val="none" w:sz="0" w:space="0" w:color="auto"/>
        <w:bottom w:val="none" w:sz="0" w:space="0" w:color="auto"/>
        <w:right w:val="none" w:sz="0" w:space="0" w:color="auto"/>
      </w:divBdr>
    </w:div>
    <w:div w:id="1089156197">
      <w:bodyDiv w:val="1"/>
      <w:marLeft w:val="0"/>
      <w:marRight w:val="0"/>
      <w:marTop w:val="0"/>
      <w:marBottom w:val="0"/>
      <w:divBdr>
        <w:top w:val="none" w:sz="0" w:space="0" w:color="auto"/>
        <w:left w:val="none" w:sz="0" w:space="0" w:color="auto"/>
        <w:bottom w:val="none" w:sz="0" w:space="0" w:color="auto"/>
        <w:right w:val="none" w:sz="0" w:space="0" w:color="auto"/>
      </w:divBdr>
    </w:div>
    <w:div w:id="1089229715">
      <w:bodyDiv w:val="1"/>
      <w:marLeft w:val="0"/>
      <w:marRight w:val="0"/>
      <w:marTop w:val="0"/>
      <w:marBottom w:val="0"/>
      <w:divBdr>
        <w:top w:val="none" w:sz="0" w:space="0" w:color="auto"/>
        <w:left w:val="none" w:sz="0" w:space="0" w:color="auto"/>
        <w:bottom w:val="none" w:sz="0" w:space="0" w:color="auto"/>
        <w:right w:val="none" w:sz="0" w:space="0" w:color="auto"/>
      </w:divBdr>
    </w:div>
    <w:div w:id="1089275496">
      <w:bodyDiv w:val="1"/>
      <w:marLeft w:val="0"/>
      <w:marRight w:val="0"/>
      <w:marTop w:val="0"/>
      <w:marBottom w:val="0"/>
      <w:divBdr>
        <w:top w:val="none" w:sz="0" w:space="0" w:color="auto"/>
        <w:left w:val="none" w:sz="0" w:space="0" w:color="auto"/>
        <w:bottom w:val="none" w:sz="0" w:space="0" w:color="auto"/>
        <w:right w:val="none" w:sz="0" w:space="0" w:color="auto"/>
      </w:divBdr>
    </w:div>
    <w:div w:id="1089422807">
      <w:bodyDiv w:val="1"/>
      <w:marLeft w:val="0"/>
      <w:marRight w:val="0"/>
      <w:marTop w:val="0"/>
      <w:marBottom w:val="0"/>
      <w:divBdr>
        <w:top w:val="none" w:sz="0" w:space="0" w:color="auto"/>
        <w:left w:val="none" w:sz="0" w:space="0" w:color="auto"/>
        <w:bottom w:val="none" w:sz="0" w:space="0" w:color="auto"/>
        <w:right w:val="none" w:sz="0" w:space="0" w:color="auto"/>
      </w:divBdr>
    </w:div>
    <w:div w:id="1089426484">
      <w:bodyDiv w:val="1"/>
      <w:marLeft w:val="0"/>
      <w:marRight w:val="0"/>
      <w:marTop w:val="0"/>
      <w:marBottom w:val="0"/>
      <w:divBdr>
        <w:top w:val="none" w:sz="0" w:space="0" w:color="auto"/>
        <w:left w:val="none" w:sz="0" w:space="0" w:color="auto"/>
        <w:bottom w:val="none" w:sz="0" w:space="0" w:color="auto"/>
        <w:right w:val="none" w:sz="0" w:space="0" w:color="auto"/>
      </w:divBdr>
    </w:div>
    <w:div w:id="1089473366">
      <w:bodyDiv w:val="1"/>
      <w:marLeft w:val="0"/>
      <w:marRight w:val="0"/>
      <w:marTop w:val="0"/>
      <w:marBottom w:val="0"/>
      <w:divBdr>
        <w:top w:val="none" w:sz="0" w:space="0" w:color="auto"/>
        <w:left w:val="none" w:sz="0" w:space="0" w:color="auto"/>
        <w:bottom w:val="none" w:sz="0" w:space="0" w:color="auto"/>
        <w:right w:val="none" w:sz="0" w:space="0" w:color="auto"/>
      </w:divBdr>
    </w:div>
    <w:div w:id="1089498752">
      <w:bodyDiv w:val="1"/>
      <w:marLeft w:val="0"/>
      <w:marRight w:val="0"/>
      <w:marTop w:val="0"/>
      <w:marBottom w:val="0"/>
      <w:divBdr>
        <w:top w:val="none" w:sz="0" w:space="0" w:color="auto"/>
        <w:left w:val="none" w:sz="0" w:space="0" w:color="auto"/>
        <w:bottom w:val="none" w:sz="0" w:space="0" w:color="auto"/>
        <w:right w:val="none" w:sz="0" w:space="0" w:color="auto"/>
      </w:divBdr>
    </w:div>
    <w:div w:id="1089690262">
      <w:bodyDiv w:val="1"/>
      <w:marLeft w:val="0"/>
      <w:marRight w:val="0"/>
      <w:marTop w:val="0"/>
      <w:marBottom w:val="0"/>
      <w:divBdr>
        <w:top w:val="none" w:sz="0" w:space="0" w:color="auto"/>
        <w:left w:val="none" w:sz="0" w:space="0" w:color="auto"/>
        <w:bottom w:val="none" w:sz="0" w:space="0" w:color="auto"/>
        <w:right w:val="none" w:sz="0" w:space="0" w:color="auto"/>
      </w:divBdr>
    </w:div>
    <w:div w:id="1089698344">
      <w:bodyDiv w:val="1"/>
      <w:marLeft w:val="0"/>
      <w:marRight w:val="0"/>
      <w:marTop w:val="0"/>
      <w:marBottom w:val="0"/>
      <w:divBdr>
        <w:top w:val="none" w:sz="0" w:space="0" w:color="auto"/>
        <w:left w:val="none" w:sz="0" w:space="0" w:color="auto"/>
        <w:bottom w:val="none" w:sz="0" w:space="0" w:color="auto"/>
        <w:right w:val="none" w:sz="0" w:space="0" w:color="auto"/>
      </w:divBdr>
    </w:div>
    <w:div w:id="1089699616">
      <w:bodyDiv w:val="1"/>
      <w:marLeft w:val="0"/>
      <w:marRight w:val="0"/>
      <w:marTop w:val="0"/>
      <w:marBottom w:val="0"/>
      <w:divBdr>
        <w:top w:val="none" w:sz="0" w:space="0" w:color="auto"/>
        <w:left w:val="none" w:sz="0" w:space="0" w:color="auto"/>
        <w:bottom w:val="none" w:sz="0" w:space="0" w:color="auto"/>
        <w:right w:val="none" w:sz="0" w:space="0" w:color="auto"/>
      </w:divBdr>
    </w:div>
    <w:div w:id="1089816025">
      <w:bodyDiv w:val="1"/>
      <w:marLeft w:val="0"/>
      <w:marRight w:val="0"/>
      <w:marTop w:val="0"/>
      <w:marBottom w:val="0"/>
      <w:divBdr>
        <w:top w:val="none" w:sz="0" w:space="0" w:color="auto"/>
        <w:left w:val="none" w:sz="0" w:space="0" w:color="auto"/>
        <w:bottom w:val="none" w:sz="0" w:space="0" w:color="auto"/>
        <w:right w:val="none" w:sz="0" w:space="0" w:color="auto"/>
      </w:divBdr>
    </w:div>
    <w:div w:id="1089931743">
      <w:bodyDiv w:val="1"/>
      <w:marLeft w:val="0"/>
      <w:marRight w:val="0"/>
      <w:marTop w:val="0"/>
      <w:marBottom w:val="0"/>
      <w:divBdr>
        <w:top w:val="none" w:sz="0" w:space="0" w:color="auto"/>
        <w:left w:val="none" w:sz="0" w:space="0" w:color="auto"/>
        <w:bottom w:val="none" w:sz="0" w:space="0" w:color="auto"/>
        <w:right w:val="none" w:sz="0" w:space="0" w:color="auto"/>
      </w:divBdr>
    </w:div>
    <w:div w:id="1089958973">
      <w:bodyDiv w:val="1"/>
      <w:marLeft w:val="0"/>
      <w:marRight w:val="0"/>
      <w:marTop w:val="0"/>
      <w:marBottom w:val="0"/>
      <w:divBdr>
        <w:top w:val="none" w:sz="0" w:space="0" w:color="auto"/>
        <w:left w:val="none" w:sz="0" w:space="0" w:color="auto"/>
        <w:bottom w:val="none" w:sz="0" w:space="0" w:color="auto"/>
        <w:right w:val="none" w:sz="0" w:space="0" w:color="auto"/>
      </w:divBdr>
    </w:div>
    <w:div w:id="1089959408">
      <w:bodyDiv w:val="1"/>
      <w:marLeft w:val="0"/>
      <w:marRight w:val="0"/>
      <w:marTop w:val="0"/>
      <w:marBottom w:val="0"/>
      <w:divBdr>
        <w:top w:val="none" w:sz="0" w:space="0" w:color="auto"/>
        <w:left w:val="none" w:sz="0" w:space="0" w:color="auto"/>
        <w:bottom w:val="none" w:sz="0" w:space="0" w:color="auto"/>
        <w:right w:val="none" w:sz="0" w:space="0" w:color="auto"/>
      </w:divBdr>
    </w:div>
    <w:div w:id="1090127024">
      <w:bodyDiv w:val="1"/>
      <w:marLeft w:val="0"/>
      <w:marRight w:val="0"/>
      <w:marTop w:val="0"/>
      <w:marBottom w:val="0"/>
      <w:divBdr>
        <w:top w:val="none" w:sz="0" w:space="0" w:color="auto"/>
        <w:left w:val="none" w:sz="0" w:space="0" w:color="auto"/>
        <w:bottom w:val="none" w:sz="0" w:space="0" w:color="auto"/>
        <w:right w:val="none" w:sz="0" w:space="0" w:color="auto"/>
      </w:divBdr>
    </w:div>
    <w:div w:id="1090200083">
      <w:bodyDiv w:val="1"/>
      <w:marLeft w:val="0"/>
      <w:marRight w:val="0"/>
      <w:marTop w:val="0"/>
      <w:marBottom w:val="0"/>
      <w:divBdr>
        <w:top w:val="none" w:sz="0" w:space="0" w:color="auto"/>
        <w:left w:val="none" w:sz="0" w:space="0" w:color="auto"/>
        <w:bottom w:val="none" w:sz="0" w:space="0" w:color="auto"/>
        <w:right w:val="none" w:sz="0" w:space="0" w:color="auto"/>
      </w:divBdr>
    </w:div>
    <w:div w:id="1090347138">
      <w:bodyDiv w:val="1"/>
      <w:marLeft w:val="0"/>
      <w:marRight w:val="0"/>
      <w:marTop w:val="0"/>
      <w:marBottom w:val="0"/>
      <w:divBdr>
        <w:top w:val="none" w:sz="0" w:space="0" w:color="auto"/>
        <w:left w:val="none" w:sz="0" w:space="0" w:color="auto"/>
        <w:bottom w:val="none" w:sz="0" w:space="0" w:color="auto"/>
        <w:right w:val="none" w:sz="0" w:space="0" w:color="auto"/>
      </w:divBdr>
    </w:div>
    <w:div w:id="1090354427">
      <w:bodyDiv w:val="1"/>
      <w:marLeft w:val="0"/>
      <w:marRight w:val="0"/>
      <w:marTop w:val="0"/>
      <w:marBottom w:val="0"/>
      <w:divBdr>
        <w:top w:val="none" w:sz="0" w:space="0" w:color="auto"/>
        <w:left w:val="none" w:sz="0" w:space="0" w:color="auto"/>
        <w:bottom w:val="none" w:sz="0" w:space="0" w:color="auto"/>
        <w:right w:val="none" w:sz="0" w:space="0" w:color="auto"/>
      </w:divBdr>
    </w:div>
    <w:div w:id="1090392968">
      <w:bodyDiv w:val="1"/>
      <w:marLeft w:val="0"/>
      <w:marRight w:val="0"/>
      <w:marTop w:val="0"/>
      <w:marBottom w:val="0"/>
      <w:divBdr>
        <w:top w:val="none" w:sz="0" w:space="0" w:color="auto"/>
        <w:left w:val="none" w:sz="0" w:space="0" w:color="auto"/>
        <w:bottom w:val="none" w:sz="0" w:space="0" w:color="auto"/>
        <w:right w:val="none" w:sz="0" w:space="0" w:color="auto"/>
      </w:divBdr>
    </w:div>
    <w:div w:id="1090393568">
      <w:bodyDiv w:val="1"/>
      <w:marLeft w:val="0"/>
      <w:marRight w:val="0"/>
      <w:marTop w:val="0"/>
      <w:marBottom w:val="0"/>
      <w:divBdr>
        <w:top w:val="none" w:sz="0" w:space="0" w:color="auto"/>
        <w:left w:val="none" w:sz="0" w:space="0" w:color="auto"/>
        <w:bottom w:val="none" w:sz="0" w:space="0" w:color="auto"/>
        <w:right w:val="none" w:sz="0" w:space="0" w:color="auto"/>
      </w:divBdr>
    </w:div>
    <w:div w:id="1090471814">
      <w:bodyDiv w:val="1"/>
      <w:marLeft w:val="0"/>
      <w:marRight w:val="0"/>
      <w:marTop w:val="0"/>
      <w:marBottom w:val="0"/>
      <w:divBdr>
        <w:top w:val="none" w:sz="0" w:space="0" w:color="auto"/>
        <w:left w:val="none" w:sz="0" w:space="0" w:color="auto"/>
        <w:bottom w:val="none" w:sz="0" w:space="0" w:color="auto"/>
        <w:right w:val="none" w:sz="0" w:space="0" w:color="auto"/>
      </w:divBdr>
    </w:div>
    <w:div w:id="1090540007">
      <w:bodyDiv w:val="1"/>
      <w:marLeft w:val="0"/>
      <w:marRight w:val="0"/>
      <w:marTop w:val="0"/>
      <w:marBottom w:val="0"/>
      <w:divBdr>
        <w:top w:val="none" w:sz="0" w:space="0" w:color="auto"/>
        <w:left w:val="none" w:sz="0" w:space="0" w:color="auto"/>
        <w:bottom w:val="none" w:sz="0" w:space="0" w:color="auto"/>
        <w:right w:val="none" w:sz="0" w:space="0" w:color="auto"/>
      </w:divBdr>
    </w:div>
    <w:div w:id="1090584911">
      <w:bodyDiv w:val="1"/>
      <w:marLeft w:val="0"/>
      <w:marRight w:val="0"/>
      <w:marTop w:val="0"/>
      <w:marBottom w:val="0"/>
      <w:divBdr>
        <w:top w:val="none" w:sz="0" w:space="0" w:color="auto"/>
        <w:left w:val="none" w:sz="0" w:space="0" w:color="auto"/>
        <w:bottom w:val="none" w:sz="0" w:space="0" w:color="auto"/>
        <w:right w:val="none" w:sz="0" w:space="0" w:color="auto"/>
      </w:divBdr>
    </w:div>
    <w:div w:id="1090585032">
      <w:bodyDiv w:val="1"/>
      <w:marLeft w:val="0"/>
      <w:marRight w:val="0"/>
      <w:marTop w:val="0"/>
      <w:marBottom w:val="0"/>
      <w:divBdr>
        <w:top w:val="none" w:sz="0" w:space="0" w:color="auto"/>
        <w:left w:val="none" w:sz="0" w:space="0" w:color="auto"/>
        <w:bottom w:val="none" w:sz="0" w:space="0" w:color="auto"/>
        <w:right w:val="none" w:sz="0" w:space="0" w:color="auto"/>
      </w:divBdr>
    </w:div>
    <w:div w:id="1090589505">
      <w:bodyDiv w:val="1"/>
      <w:marLeft w:val="0"/>
      <w:marRight w:val="0"/>
      <w:marTop w:val="0"/>
      <w:marBottom w:val="0"/>
      <w:divBdr>
        <w:top w:val="none" w:sz="0" w:space="0" w:color="auto"/>
        <w:left w:val="none" w:sz="0" w:space="0" w:color="auto"/>
        <w:bottom w:val="none" w:sz="0" w:space="0" w:color="auto"/>
        <w:right w:val="none" w:sz="0" w:space="0" w:color="auto"/>
      </w:divBdr>
    </w:div>
    <w:div w:id="1090661749">
      <w:bodyDiv w:val="1"/>
      <w:marLeft w:val="0"/>
      <w:marRight w:val="0"/>
      <w:marTop w:val="0"/>
      <w:marBottom w:val="0"/>
      <w:divBdr>
        <w:top w:val="none" w:sz="0" w:space="0" w:color="auto"/>
        <w:left w:val="none" w:sz="0" w:space="0" w:color="auto"/>
        <w:bottom w:val="none" w:sz="0" w:space="0" w:color="auto"/>
        <w:right w:val="none" w:sz="0" w:space="0" w:color="auto"/>
      </w:divBdr>
    </w:div>
    <w:div w:id="1090663282">
      <w:bodyDiv w:val="1"/>
      <w:marLeft w:val="0"/>
      <w:marRight w:val="0"/>
      <w:marTop w:val="0"/>
      <w:marBottom w:val="0"/>
      <w:divBdr>
        <w:top w:val="none" w:sz="0" w:space="0" w:color="auto"/>
        <w:left w:val="none" w:sz="0" w:space="0" w:color="auto"/>
        <w:bottom w:val="none" w:sz="0" w:space="0" w:color="auto"/>
        <w:right w:val="none" w:sz="0" w:space="0" w:color="auto"/>
      </w:divBdr>
    </w:div>
    <w:div w:id="1090664672">
      <w:bodyDiv w:val="1"/>
      <w:marLeft w:val="0"/>
      <w:marRight w:val="0"/>
      <w:marTop w:val="0"/>
      <w:marBottom w:val="0"/>
      <w:divBdr>
        <w:top w:val="none" w:sz="0" w:space="0" w:color="auto"/>
        <w:left w:val="none" w:sz="0" w:space="0" w:color="auto"/>
        <w:bottom w:val="none" w:sz="0" w:space="0" w:color="auto"/>
        <w:right w:val="none" w:sz="0" w:space="0" w:color="auto"/>
      </w:divBdr>
    </w:div>
    <w:div w:id="1090850217">
      <w:bodyDiv w:val="1"/>
      <w:marLeft w:val="0"/>
      <w:marRight w:val="0"/>
      <w:marTop w:val="0"/>
      <w:marBottom w:val="0"/>
      <w:divBdr>
        <w:top w:val="none" w:sz="0" w:space="0" w:color="auto"/>
        <w:left w:val="none" w:sz="0" w:space="0" w:color="auto"/>
        <w:bottom w:val="none" w:sz="0" w:space="0" w:color="auto"/>
        <w:right w:val="none" w:sz="0" w:space="0" w:color="auto"/>
      </w:divBdr>
    </w:div>
    <w:div w:id="1090851517">
      <w:bodyDiv w:val="1"/>
      <w:marLeft w:val="0"/>
      <w:marRight w:val="0"/>
      <w:marTop w:val="0"/>
      <w:marBottom w:val="0"/>
      <w:divBdr>
        <w:top w:val="none" w:sz="0" w:space="0" w:color="auto"/>
        <w:left w:val="none" w:sz="0" w:space="0" w:color="auto"/>
        <w:bottom w:val="none" w:sz="0" w:space="0" w:color="auto"/>
        <w:right w:val="none" w:sz="0" w:space="0" w:color="auto"/>
      </w:divBdr>
    </w:div>
    <w:div w:id="1091049336">
      <w:bodyDiv w:val="1"/>
      <w:marLeft w:val="0"/>
      <w:marRight w:val="0"/>
      <w:marTop w:val="0"/>
      <w:marBottom w:val="0"/>
      <w:divBdr>
        <w:top w:val="none" w:sz="0" w:space="0" w:color="auto"/>
        <w:left w:val="none" w:sz="0" w:space="0" w:color="auto"/>
        <w:bottom w:val="none" w:sz="0" w:space="0" w:color="auto"/>
        <w:right w:val="none" w:sz="0" w:space="0" w:color="auto"/>
      </w:divBdr>
    </w:div>
    <w:div w:id="1091076054">
      <w:bodyDiv w:val="1"/>
      <w:marLeft w:val="0"/>
      <w:marRight w:val="0"/>
      <w:marTop w:val="0"/>
      <w:marBottom w:val="0"/>
      <w:divBdr>
        <w:top w:val="none" w:sz="0" w:space="0" w:color="auto"/>
        <w:left w:val="none" w:sz="0" w:space="0" w:color="auto"/>
        <w:bottom w:val="none" w:sz="0" w:space="0" w:color="auto"/>
        <w:right w:val="none" w:sz="0" w:space="0" w:color="auto"/>
      </w:divBdr>
    </w:div>
    <w:div w:id="1091202243">
      <w:bodyDiv w:val="1"/>
      <w:marLeft w:val="0"/>
      <w:marRight w:val="0"/>
      <w:marTop w:val="0"/>
      <w:marBottom w:val="0"/>
      <w:divBdr>
        <w:top w:val="none" w:sz="0" w:space="0" w:color="auto"/>
        <w:left w:val="none" w:sz="0" w:space="0" w:color="auto"/>
        <w:bottom w:val="none" w:sz="0" w:space="0" w:color="auto"/>
        <w:right w:val="none" w:sz="0" w:space="0" w:color="auto"/>
      </w:divBdr>
    </w:div>
    <w:div w:id="1091314257">
      <w:bodyDiv w:val="1"/>
      <w:marLeft w:val="0"/>
      <w:marRight w:val="0"/>
      <w:marTop w:val="0"/>
      <w:marBottom w:val="0"/>
      <w:divBdr>
        <w:top w:val="none" w:sz="0" w:space="0" w:color="auto"/>
        <w:left w:val="none" w:sz="0" w:space="0" w:color="auto"/>
        <w:bottom w:val="none" w:sz="0" w:space="0" w:color="auto"/>
        <w:right w:val="none" w:sz="0" w:space="0" w:color="auto"/>
      </w:divBdr>
    </w:div>
    <w:div w:id="1091315980">
      <w:bodyDiv w:val="1"/>
      <w:marLeft w:val="0"/>
      <w:marRight w:val="0"/>
      <w:marTop w:val="0"/>
      <w:marBottom w:val="0"/>
      <w:divBdr>
        <w:top w:val="none" w:sz="0" w:space="0" w:color="auto"/>
        <w:left w:val="none" w:sz="0" w:space="0" w:color="auto"/>
        <w:bottom w:val="none" w:sz="0" w:space="0" w:color="auto"/>
        <w:right w:val="none" w:sz="0" w:space="0" w:color="auto"/>
      </w:divBdr>
    </w:div>
    <w:div w:id="1091389162">
      <w:bodyDiv w:val="1"/>
      <w:marLeft w:val="0"/>
      <w:marRight w:val="0"/>
      <w:marTop w:val="0"/>
      <w:marBottom w:val="0"/>
      <w:divBdr>
        <w:top w:val="none" w:sz="0" w:space="0" w:color="auto"/>
        <w:left w:val="none" w:sz="0" w:space="0" w:color="auto"/>
        <w:bottom w:val="none" w:sz="0" w:space="0" w:color="auto"/>
        <w:right w:val="none" w:sz="0" w:space="0" w:color="auto"/>
      </w:divBdr>
    </w:div>
    <w:div w:id="1091585717">
      <w:bodyDiv w:val="1"/>
      <w:marLeft w:val="0"/>
      <w:marRight w:val="0"/>
      <w:marTop w:val="0"/>
      <w:marBottom w:val="0"/>
      <w:divBdr>
        <w:top w:val="none" w:sz="0" w:space="0" w:color="auto"/>
        <w:left w:val="none" w:sz="0" w:space="0" w:color="auto"/>
        <w:bottom w:val="none" w:sz="0" w:space="0" w:color="auto"/>
        <w:right w:val="none" w:sz="0" w:space="0" w:color="auto"/>
      </w:divBdr>
    </w:div>
    <w:div w:id="1091660112">
      <w:bodyDiv w:val="1"/>
      <w:marLeft w:val="0"/>
      <w:marRight w:val="0"/>
      <w:marTop w:val="0"/>
      <w:marBottom w:val="0"/>
      <w:divBdr>
        <w:top w:val="none" w:sz="0" w:space="0" w:color="auto"/>
        <w:left w:val="none" w:sz="0" w:space="0" w:color="auto"/>
        <w:bottom w:val="none" w:sz="0" w:space="0" w:color="auto"/>
        <w:right w:val="none" w:sz="0" w:space="0" w:color="auto"/>
      </w:divBdr>
    </w:div>
    <w:div w:id="1091662394">
      <w:bodyDiv w:val="1"/>
      <w:marLeft w:val="0"/>
      <w:marRight w:val="0"/>
      <w:marTop w:val="0"/>
      <w:marBottom w:val="0"/>
      <w:divBdr>
        <w:top w:val="none" w:sz="0" w:space="0" w:color="auto"/>
        <w:left w:val="none" w:sz="0" w:space="0" w:color="auto"/>
        <w:bottom w:val="none" w:sz="0" w:space="0" w:color="auto"/>
        <w:right w:val="none" w:sz="0" w:space="0" w:color="auto"/>
      </w:divBdr>
    </w:div>
    <w:div w:id="1091705482">
      <w:bodyDiv w:val="1"/>
      <w:marLeft w:val="0"/>
      <w:marRight w:val="0"/>
      <w:marTop w:val="0"/>
      <w:marBottom w:val="0"/>
      <w:divBdr>
        <w:top w:val="none" w:sz="0" w:space="0" w:color="auto"/>
        <w:left w:val="none" w:sz="0" w:space="0" w:color="auto"/>
        <w:bottom w:val="none" w:sz="0" w:space="0" w:color="auto"/>
        <w:right w:val="none" w:sz="0" w:space="0" w:color="auto"/>
      </w:divBdr>
    </w:div>
    <w:div w:id="1091780539">
      <w:bodyDiv w:val="1"/>
      <w:marLeft w:val="0"/>
      <w:marRight w:val="0"/>
      <w:marTop w:val="0"/>
      <w:marBottom w:val="0"/>
      <w:divBdr>
        <w:top w:val="none" w:sz="0" w:space="0" w:color="auto"/>
        <w:left w:val="none" w:sz="0" w:space="0" w:color="auto"/>
        <w:bottom w:val="none" w:sz="0" w:space="0" w:color="auto"/>
        <w:right w:val="none" w:sz="0" w:space="0" w:color="auto"/>
      </w:divBdr>
    </w:div>
    <w:div w:id="1091853320">
      <w:bodyDiv w:val="1"/>
      <w:marLeft w:val="0"/>
      <w:marRight w:val="0"/>
      <w:marTop w:val="0"/>
      <w:marBottom w:val="0"/>
      <w:divBdr>
        <w:top w:val="none" w:sz="0" w:space="0" w:color="auto"/>
        <w:left w:val="none" w:sz="0" w:space="0" w:color="auto"/>
        <w:bottom w:val="none" w:sz="0" w:space="0" w:color="auto"/>
        <w:right w:val="none" w:sz="0" w:space="0" w:color="auto"/>
      </w:divBdr>
    </w:div>
    <w:div w:id="1091924844">
      <w:bodyDiv w:val="1"/>
      <w:marLeft w:val="0"/>
      <w:marRight w:val="0"/>
      <w:marTop w:val="0"/>
      <w:marBottom w:val="0"/>
      <w:divBdr>
        <w:top w:val="none" w:sz="0" w:space="0" w:color="auto"/>
        <w:left w:val="none" w:sz="0" w:space="0" w:color="auto"/>
        <w:bottom w:val="none" w:sz="0" w:space="0" w:color="auto"/>
        <w:right w:val="none" w:sz="0" w:space="0" w:color="auto"/>
      </w:divBdr>
    </w:div>
    <w:div w:id="1091967135">
      <w:bodyDiv w:val="1"/>
      <w:marLeft w:val="0"/>
      <w:marRight w:val="0"/>
      <w:marTop w:val="0"/>
      <w:marBottom w:val="0"/>
      <w:divBdr>
        <w:top w:val="none" w:sz="0" w:space="0" w:color="auto"/>
        <w:left w:val="none" w:sz="0" w:space="0" w:color="auto"/>
        <w:bottom w:val="none" w:sz="0" w:space="0" w:color="auto"/>
        <w:right w:val="none" w:sz="0" w:space="0" w:color="auto"/>
      </w:divBdr>
    </w:div>
    <w:div w:id="1092123070">
      <w:bodyDiv w:val="1"/>
      <w:marLeft w:val="0"/>
      <w:marRight w:val="0"/>
      <w:marTop w:val="0"/>
      <w:marBottom w:val="0"/>
      <w:divBdr>
        <w:top w:val="none" w:sz="0" w:space="0" w:color="auto"/>
        <w:left w:val="none" w:sz="0" w:space="0" w:color="auto"/>
        <w:bottom w:val="none" w:sz="0" w:space="0" w:color="auto"/>
        <w:right w:val="none" w:sz="0" w:space="0" w:color="auto"/>
      </w:divBdr>
    </w:div>
    <w:div w:id="1092244576">
      <w:bodyDiv w:val="1"/>
      <w:marLeft w:val="0"/>
      <w:marRight w:val="0"/>
      <w:marTop w:val="0"/>
      <w:marBottom w:val="0"/>
      <w:divBdr>
        <w:top w:val="none" w:sz="0" w:space="0" w:color="auto"/>
        <w:left w:val="none" w:sz="0" w:space="0" w:color="auto"/>
        <w:bottom w:val="none" w:sz="0" w:space="0" w:color="auto"/>
        <w:right w:val="none" w:sz="0" w:space="0" w:color="auto"/>
      </w:divBdr>
    </w:div>
    <w:div w:id="1092317299">
      <w:bodyDiv w:val="1"/>
      <w:marLeft w:val="0"/>
      <w:marRight w:val="0"/>
      <w:marTop w:val="0"/>
      <w:marBottom w:val="0"/>
      <w:divBdr>
        <w:top w:val="none" w:sz="0" w:space="0" w:color="auto"/>
        <w:left w:val="none" w:sz="0" w:space="0" w:color="auto"/>
        <w:bottom w:val="none" w:sz="0" w:space="0" w:color="auto"/>
        <w:right w:val="none" w:sz="0" w:space="0" w:color="auto"/>
      </w:divBdr>
    </w:div>
    <w:div w:id="1092430869">
      <w:bodyDiv w:val="1"/>
      <w:marLeft w:val="0"/>
      <w:marRight w:val="0"/>
      <w:marTop w:val="0"/>
      <w:marBottom w:val="0"/>
      <w:divBdr>
        <w:top w:val="none" w:sz="0" w:space="0" w:color="auto"/>
        <w:left w:val="none" w:sz="0" w:space="0" w:color="auto"/>
        <w:bottom w:val="none" w:sz="0" w:space="0" w:color="auto"/>
        <w:right w:val="none" w:sz="0" w:space="0" w:color="auto"/>
      </w:divBdr>
    </w:div>
    <w:div w:id="1092438199">
      <w:bodyDiv w:val="1"/>
      <w:marLeft w:val="0"/>
      <w:marRight w:val="0"/>
      <w:marTop w:val="0"/>
      <w:marBottom w:val="0"/>
      <w:divBdr>
        <w:top w:val="none" w:sz="0" w:space="0" w:color="auto"/>
        <w:left w:val="none" w:sz="0" w:space="0" w:color="auto"/>
        <w:bottom w:val="none" w:sz="0" w:space="0" w:color="auto"/>
        <w:right w:val="none" w:sz="0" w:space="0" w:color="auto"/>
      </w:divBdr>
    </w:div>
    <w:div w:id="1092508340">
      <w:bodyDiv w:val="1"/>
      <w:marLeft w:val="0"/>
      <w:marRight w:val="0"/>
      <w:marTop w:val="0"/>
      <w:marBottom w:val="0"/>
      <w:divBdr>
        <w:top w:val="none" w:sz="0" w:space="0" w:color="auto"/>
        <w:left w:val="none" w:sz="0" w:space="0" w:color="auto"/>
        <w:bottom w:val="none" w:sz="0" w:space="0" w:color="auto"/>
        <w:right w:val="none" w:sz="0" w:space="0" w:color="auto"/>
      </w:divBdr>
    </w:div>
    <w:div w:id="1092629030">
      <w:bodyDiv w:val="1"/>
      <w:marLeft w:val="0"/>
      <w:marRight w:val="0"/>
      <w:marTop w:val="0"/>
      <w:marBottom w:val="0"/>
      <w:divBdr>
        <w:top w:val="none" w:sz="0" w:space="0" w:color="auto"/>
        <w:left w:val="none" w:sz="0" w:space="0" w:color="auto"/>
        <w:bottom w:val="none" w:sz="0" w:space="0" w:color="auto"/>
        <w:right w:val="none" w:sz="0" w:space="0" w:color="auto"/>
      </w:divBdr>
    </w:div>
    <w:div w:id="1092630154">
      <w:bodyDiv w:val="1"/>
      <w:marLeft w:val="0"/>
      <w:marRight w:val="0"/>
      <w:marTop w:val="0"/>
      <w:marBottom w:val="0"/>
      <w:divBdr>
        <w:top w:val="none" w:sz="0" w:space="0" w:color="auto"/>
        <w:left w:val="none" w:sz="0" w:space="0" w:color="auto"/>
        <w:bottom w:val="none" w:sz="0" w:space="0" w:color="auto"/>
        <w:right w:val="none" w:sz="0" w:space="0" w:color="auto"/>
      </w:divBdr>
    </w:div>
    <w:div w:id="1092631337">
      <w:bodyDiv w:val="1"/>
      <w:marLeft w:val="0"/>
      <w:marRight w:val="0"/>
      <w:marTop w:val="0"/>
      <w:marBottom w:val="0"/>
      <w:divBdr>
        <w:top w:val="none" w:sz="0" w:space="0" w:color="auto"/>
        <w:left w:val="none" w:sz="0" w:space="0" w:color="auto"/>
        <w:bottom w:val="none" w:sz="0" w:space="0" w:color="auto"/>
        <w:right w:val="none" w:sz="0" w:space="0" w:color="auto"/>
      </w:divBdr>
    </w:div>
    <w:div w:id="1092706873">
      <w:bodyDiv w:val="1"/>
      <w:marLeft w:val="0"/>
      <w:marRight w:val="0"/>
      <w:marTop w:val="0"/>
      <w:marBottom w:val="0"/>
      <w:divBdr>
        <w:top w:val="none" w:sz="0" w:space="0" w:color="auto"/>
        <w:left w:val="none" w:sz="0" w:space="0" w:color="auto"/>
        <w:bottom w:val="none" w:sz="0" w:space="0" w:color="auto"/>
        <w:right w:val="none" w:sz="0" w:space="0" w:color="auto"/>
      </w:divBdr>
    </w:div>
    <w:div w:id="1092823034">
      <w:bodyDiv w:val="1"/>
      <w:marLeft w:val="0"/>
      <w:marRight w:val="0"/>
      <w:marTop w:val="0"/>
      <w:marBottom w:val="0"/>
      <w:divBdr>
        <w:top w:val="none" w:sz="0" w:space="0" w:color="auto"/>
        <w:left w:val="none" w:sz="0" w:space="0" w:color="auto"/>
        <w:bottom w:val="none" w:sz="0" w:space="0" w:color="auto"/>
        <w:right w:val="none" w:sz="0" w:space="0" w:color="auto"/>
      </w:divBdr>
    </w:div>
    <w:div w:id="1092897950">
      <w:bodyDiv w:val="1"/>
      <w:marLeft w:val="0"/>
      <w:marRight w:val="0"/>
      <w:marTop w:val="0"/>
      <w:marBottom w:val="0"/>
      <w:divBdr>
        <w:top w:val="none" w:sz="0" w:space="0" w:color="auto"/>
        <w:left w:val="none" w:sz="0" w:space="0" w:color="auto"/>
        <w:bottom w:val="none" w:sz="0" w:space="0" w:color="auto"/>
        <w:right w:val="none" w:sz="0" w:space="0" w:color="auto"/>
      </w:divBdr>
    </w:div>
    <w:div w:id="1092969725">
      <w:bodyDiv w:val="1"/>
      <w:marLeft w:val="0"/>
      <w:marRight w:val="0"/>
      <w:marTop w:val="0"/>
      <w:marBottom w:val="0"/>
      <w:divBdr>
        <w:top w:val="none" w:sz="0" w:space="0" w:color="auto"/>
        <w:left w:val="none" w:sz="0" w:space="0" w:color="auto"/>
        <w:bottom w:val="none" w:sz="0" w:space="0" w:color="auto"/>
        <w:right w:val="none" w:sz="0" w:space="0" w:color="auto"/>
      </w:divBdr>
    </w:div>
    <w:div w:id="1093016656">
      <w:bodyDiv w:val="1"/>
      <w:marLeft w:val="0"/>
      <w:marRight w:val="0"/>
      <w:marTop w:val="0"/>
      <w:marBottom w:val="0"/>
      <w:divBdr>
        <w:top w:val="none" w:sz="0" w:space="0" w:color="auto"/>
        <w:left w:val="none" w:sz="0" w:space="0" w:color="auto"/>
        <w:bottom w:val="none" w:sz="0" w:space="0" w:color="auto"/>
        <w:right w:val="none" w:sz="0" w:space="0" w:color="auto"/>
      </w:divBdr>
    </w:div>
    <w:div w:id="1093041728">
      <w:bodyDiv w:val="1"/>
      <w:marLeft w:val="0"/>
      <w:marRight w:val="0"/>
      <w:marTop w:val="0"/>
      <w:marBottom w:val="0"/>
      <w:divBdr>
        <w:top w:val="none" w:sz="0" w:space="0" w:color="auto"/>
        <w:left w:val="none" w:sz="0" w:space="0" w:color="auto"/>
        <w:bottom w:val="none" w:sz="0" w:space="0" w:color="auto"/>
        <w:right w:val="none" w:sz="0" w:space="0" w:color="auto"/>
      </w:divBdr>
    </w:div>
    <w:div w:id="1093085181">
      <w:bodyDiv w:val="1"/>
      <w:marLeft w:val="0"/>
      <w:marRight w:val="0"/>
      <w:marTop w:val="0"/>
      <w:marBottom w:val="0"/>
      <w:divBdr>
        <w:top w:val="none" w:sz="0" w:space="0" w:color="auto"/>
        <w:left w:val="none" w:sz="0" w:space="0" w:color="auto"/>
        <w:bottom w:val="none" w:sz="0" w:space="0" w:color="auto"/>
        <w:right w:val="none" w:sz="0" w:space="0" w:color="auto"/>
      </w:divBdr>
    </w:div>
    <w:div w:id="1093209741">
      <w:bodyDiv w:val="1"/>
      <w:marLeft w:val="0"/>
      <w:marRight w:val="0"/>
      <w:marTop w:val="0"/>
      <w:marBottom w:val="0"/>
      <w:divBdr>
        <w:top w:val="none" w:sz="0" w:space="0" w:color="auto"/>
        <w:left w:val="none" w:sz="0" w:space="0" w:color="auto"/>
        <w:bottom w:val="none" w:sz="0" w:space="0" w:color="auto"/>
        <w:right w:val="none" w:sz="0" w:space="0" w:color="auto"/>
      </w:divBdr>
    </w:div>
    <w:div w:id="1093210873">
      <w:bodyDiv w:val="1"/>
      <w:marLeft w:val="0"/>
      <w:marRight w:val="0"/>
      <w:marTop w:val="0"/>
      <w:marBottom w:val="0"/>
      <w:divBdr>
        <w:top w:val="none" w:sz="0" w:space="0" w:color="auto"/>
        <w:left w:val="none" w:sz="0" w:space="0" w:color="auto"/>
        <w:bottom w:val="none" w:sz="0" w:space="0" w:color="auto"/>
        <w:right w:val="none" w:sz="0" w:space="0" w:color="auto"/>
      </w:divBdr>
    </w:div>
    <w:div w:id="1093355196">
      <w:bodyDiv w:val="1"/>
      <w:marLeft w:val="0"/>
      <w:marRight w:val="0"/>
      <w:marTop w:val="0"/>
      <w:marBottom w:val="0"/>
      <w:divBdr>
        <w:top w:val="none" w:sz="0" w:space="0" w:color="auto"/>
        <w:left w:val="none" w:sz="0" w:space="0" w:color="auto"/>
        <w:bottom w:val="none" w:sz="0" w:space="0" w:color="auto"/>
        <w:right w:val="none" w:sz="0" w:space="0" w:color="auto"/>
      </w:divBdr>
    </w:div>
    <w:div w:id="1093428377">
      <w:bodyDiv w:val="1"/>
      <w:marLeft w:val="0"/>
      <w:marRight w:val="0"/>
      <w:marTop w:val="0"/>
      <w:marBottom w:val="0"/>
      <w:divBdr>
        <w:top w:val="none" w:sz="0" w:space="0" w:color="auto"/>
        <w:left w:val="none" w:sz="0" w:space="0" w:color="auto"/>
        <w:bottom w:val="none" w:sz="0" w:space="0" w:color="auto"/>
        <w:right w:val="none" w:sz="0" w:space="0" w:color="auto"/>
      </w:divBdr>
    </w:div>
    <w:div w:id="1093432554">
      <w:bodyDiv w:val="1"/>
      <w:marLeft w:val="0"/>
      <w:marRight w:val="0"/>
      <w:marTop w:val="0"/>
      <w:marBottom w:val="0"/>
      <w:divBdr>
        <w:top w:val="none" w:sz="0" w:space="0" w:color="auto"/>
        <w:left w:val="none" w:sz="0" w:space="0" w:color="auto"/>
        <w:bottom w:val="none" w:sz="0" w:space="0" w:color="auto"/>
        <w:right w:val="none" w:sz="0" w:space="0" w:color="auto"/>
      </w:divBdr>
    </w:div>
    <w:div w:id="1093480211">
      <w:bodyDiv w:val="1"/>
      <w:marLeft w:val="0"/>
      <w:marRight w:val="0"/>
      <w:marTop w:val="0"/>
      <w:marBottom w:val="0"/>
      <w:divBdr>
        <w:top w:val="none" w:sz="0" w:space="0" w:color="auto"/>
        <w:left w:val="none" w:sz="0" w:space="0" w:color="auto"/>
        <w:bottom w:val="none" w:sz="0" w:space="0" w:color="auto"/>
        <w:right w:val="none" w:sz="0" w:space="0" w:color="auto"/>
      </w:divBdr>
    </w:div>
    <w:div w:id="1093816749">
      <w:bodyDiv w:val="1"/>
      <w:marLeft w:val="0"/>
      <w:marRight w:val="0"/>
      <w:marTop w:val="0"/>
      <w:marBottom w:val="0"/>
      <w:divBdr>
        <w:top w:val="none" w:sz="0" w:space="0" w:color="auto"/>
        <w:left w:val="none" w:sz="0" w:space="0" w:color="auto"/>
        <w:bottom w:val="none" w:sz="0" w:space="0" w:color="auto"/>
        <w:right w:val="none" w:sz="0" w:space="0" w:color="auto"/>
      </w:divBdr>
    </w:div>
    <w:div w:id="1093865938">
      <w:bodyDiv w:val="1"/>
      <w:marLeft w:val="0"/>
      <w:marRight w:val="0"/>
      <w:marTop w:val="0"/>
      <w:marBottom w:val="0"/>
      <w:divBdr>
        <w:top w:val="none" w:sz="0" w:space="0" w:color="auto"/>
        <w:left w:val="none" w:sz="0" w:space="0" w:color="auto"/>
        <w:bottom w:val="none" w:sz="0" w:space="0" w:color="auto"/>
        <w:right w:val="none" w:sz="0" w:space="0" w:color="auto"/>
      </w:divBdr>
    </w:div>
    <w:div w:id="1093941500">
      <w:bodyDiv w:val="1"/>
      <w:marLeft w:val="0"/>
      <w:marRight w:val="0"/>
      <w:marTop w:val="0"/>
      <w:marBottom w:val="0"/>
      <w:divBdr>
        <w:top w:val="none" w:sz="0" w:space="0" w:color="auto"/>
        <w:left w:val="none" w:sz="0" w:space="0" w:color="auto"/>
        <w:bottom w:val="none" w:sz="0" w:space="0" w:color="auto"/>
        <w:right w:val="none" w:sz="0" w:space="0" w:color="auto"/>
      </w:divBdr>
    </w:div>
    <w:div w:id="1094017427">
      <w:bodyDiv w:val="1"/>
      <w:marLeft w:val="0"/>
      <w:marRight w:val="0"/>
      <w:marTop w:val="0"/>
      <w:marBottom w:val="0"/>
      <w:divBdr>
        <w:top w:val="none" w:sz="0" w:space="0" w:color="auto"/>
        <w:left w:val="none" w:sz="0" w:space="0" w:color="auto"/>
        <w:bottom w:val="none" w:sz="0" w:space="0" w:color="auto"/>
        <w:right w:val="none" w:sz="0" w:space="0" w:color="auto"/>
      </w:divBdr>
    </w:div>
    <w:div w:id="1094017808">
      <w:bodyDiv w:val="1"/>
      <w:marLeft w:val="0"/>
      <w:marRight w:val="0"/>
      <w:marTop w:val="0"/>
      <w:marBottom w:val="0"/>
      <w:divBdr>
        <w:top w:val="none" w:sz="0" w:space="0" w:color="auto"/>
        <w:left w:val="none" w:sz="0" w:space="0" w:color="auto"/>
        <w:bottom w:val="none" w:sz="0" w:space="0" w:color="auto"/>
        <w:right w:val="none" w:sz="0" w:space="0" w:color="auto"/>
      </w:divBdr>
    </w:div>
    <w:div w:id="1094086335">
      <w:bodyDiv w:val="1"/>
      <w:marLeft w:val="0"/>
      <w:marRight w:val="0"/>
      <w:marTop w:val="0"/>
      <w:marBottom w:val="0"/>
      <w:divBdr>
        <w:top w:val="none" w:sz="0" w:space="0" w:color="auto"/>
        <w:left w:val="none" w:sz="0" w:space="0" w:color="auto"/>
        <w:bottom w:val="none" w:sz="0" w:space="0" w:color="auto"/>
        <w:right w:val="none" w:sz="0" w:space="0" w:color="auto"/>
      </w:divBdr>
    </w:div>
    <w:div w:id="1094090303">
      <w:bodyDiv w:val="1"/>
      <w:marLeft w:val="0"/>
      <w:marRight w:val="0"/>
      <w:marTop w:val="0"/>
      <w:marBottom w:val="0"/>
      <w:divBdr>
        <w:top w:val="none" w:sz="0" w:space="0" w:color="auto"/>
        <w:left w:val="none" w:sz="0" w:space="0" w:color="auto"/>
        <w:bottom w:val="none" w:sz="0" w:space="0" w:color="auto"/>
        <w:right w:val="none" w:sz="0" w:space="0" w:color="auto"/>
      </w:divBdr>
    </w:div>
    <w:div w:id="1094209448">
      <w:bodyDiv w:val="1"/>
      <w:marLeft w:val="0"/>
      <w:marRight w:val="0"/>
      <w:marTop w:val="0"/>
      <w:marBottom w:val="0"/>
      <w:divBdr>
        <w:top w:val="none" w:sz="0" w:space="0" w:color="auto"/>
        <w:left w:val="none" w:sz="0" w:space="0" w:color="auto"/>
        <w:bottom w:val="none" w:sz="0" w:space="0" w:color="auto"/>
        <w:right w:val="none" w:sz="0" w:space="0" w:color="auto"/>
      </w:divBdr>
    </w:div>
    <w:div w:id="1094282354">
      <w:bodyDiv w:val="1"/>
      <w:marLeft w:val="0"/>
      <w:marRight w:val="0"/>
      <w:marTop w:val="0"/>
      <w:marBottom w:val="0"/>
      <w:divBdr>
        <w:top w:val="none" w:sz="0" w:space="0" w:color="auto"/>
        <w:left w:val="none" w:sz="0" w:space="0" w:color="auto"/>
        <w:bottom w:val="none" w:sz="0" w:space="0" w:color="auto"/>
        <w:right w:val="none" w:sz="0" w:space="0" w:color="auto"/>
      </w:divBdr>
    </w:div>
    <w:div w:id="1094321343">
      <w:bodyDiv w:val="1"/>
      <w:marLeft w:val="0"/>
      <w:marRight w:val="0"/>
      <w:marTop w:val="0"/>
      <w:marBottom w:val="0"/>
      <w:divBdr>
        <w:top w:val="none" w:sz="0" w:space="0" w:color="auto"/>
        <w:left w:val="none" w:sz="0" w:space="0" w:color="auto"/>
        <w:bottom w:val="none" w:sz="0" w:space="0" w:color="auto"/>
        <w:right w:val="none" w:sz="0" w:space="0" w:color="auto"/>
      </w:divBdr>
    </w:div>
    <w:div w:id="1094322705">
      <w:bodyDiv w:val="1"/>
      <w:marLeft w:val="0"/>
      <w:marRight w:val="0"/>
      <w:marTop w:val="0"/>
      <w:marBottom w:val="0"/>
      <w:divBdr>
        <w:top w:val="none" w:sz="0" w:space="0" w:color="auto"/>
        <w:left w:val="none" w:sz="0" w:space="0" w:color="auto"/>
        <w:bottom w:val="none" w:sz="0" w:space="0" w:color="auto"/>
        <w:right w:val="none" w:sz="0" w:space="0" w:color="auto"/>
      </w:divBdr>
    </w:div>
    <w:div w:id="1094324114">
      <w:bodyDiv w:val="1"/>
      <w:marLeft w:val="0"/>
      <w:marRight w:val="0"/>
      <w:marTop w:val="0"/>
      <w:marBottom w:val="0"/>
      <w:divBdr>
        <w:top w:val="none" w:sz="0" w:space="0" w:color="auto"/>
        <w:left w:val="none" w:sz="0" w:space="0" w:color="auto"/>
        <w:bottom w:val="none" w:sz="0" w:space="0" w:color="auto"/>
        <w:right w:val="none" w:sz="0" w:space="0" w:color="auto"/>
      </w:divBdr>
    </w:div>
    <w:div w:id="1094396374">
      <w:bodyDiv w:val="1"/>
      <w:marLeft w:val="0"/>
      <w:marRight w:val="0"/>
      <w:marTop w:val="0"/>
      <w:marBottom w:val="0"/>
      <w:divBdr>
        <w:top w:val="none" w:sz="0" w:space="0" w:color="auto"/>
        <w:left w:val="none" w:sz="0" w:space="0" w:color="auto"/>
        <w:bottom w:val="none" w:sz="0" w:space="0" w:color="auto"/>
        <w:right w:val="none" w:sz="0" w:space="0" w:color="auto"/>
      </w:divBdr>
    </w:div>
    <w:div w:id="1094400293">
      <w:bodyDiv w:val="1"/>
      <w:marLeft w:val="0"/>
      <w:marRight w:val="0"/>
      <w:marTop w:val="0"/>
      <w:marBottom w:val="0"/>
      <w:divBdr>
        <w:top w:val="none" w:sz="0" w:space="0" w:color="auto"/>
        <w:left w:val="none" w:sz="0" w:space="0" w:color="auto"/>
        <w:bottom w:val="none" w:sz="0" w:space="0" w:color="auto"/>
        <w:right w:val="none" w:sz="0" w:space="0" w:color="auto"/>
      </w:divBdr>
    </w:div>
    <w:div w:id="1094402150">
      <w:bodyDiv w:val="1"/>
      <w:marLeft w:val="0"/>
      <w:marRight w:val="0"/>
      <w:marTop w:val="0"/>
      <w:marBottom w:val="0"/>
      <w:divBdr>
        <w:top w:val="none" w:sz="0" w:space="0" w:color="auto"/>
        <w:left w:val="none" w:sz="0" w:space="0" w:color="auto"/>
        <w:bottom w:val="none" w:sz="0" w:space="0" w:color="auto"/>
        <w:right w:val="none" w:sz="0" w:space="0" w:color="auto"/>
      </w:divBdr>
    </w:div>
    <w:div w:id="1094471792">
      <w:bodyDiv w:val="1"/>
      <w:marLeft w:val="0"/>
      <w:marRight w:val="0"/>
      <w:marTop w:val="0"/>
      <w:marBottom w:val="0"/>
      <w:divBdr>
        <w:top w:val="none" w:sz="0" w:space="0" w:color="auto"/>
        <w:left w:val="none" w:sz="0" w:space="0" w:color="auto"/>
        <w:bottom w:val="none" w:sz="0" w:space="0" w:color="auto"/>
        <w:right w:val="none" w:sz="0" w:space="0" w:color="auto"/>
      </w:divBdr>
    </w:div>
    <w:div w:id="1094548963">
      <w:bodyDiv w:val="1"/>
      <w:marLeft w:val="0"/>
      <w:marRight w:val="0"/>
      <w:marTop w:val="0"/>
      <w:marBottom w:val="0"/>
      <w:divBdr>
        <w:top w:val="none" w:sz="0" w:space="0" w:color="auto"/>
        <w:left w:val="none" w:sz="0" w:space="0" w:color="auto"/>
        <w:bottom w:val="none" w:sz="0" w:space="0" w:color="auto"/>
        <w:right w:val="none" w:sz="0" w:space="0" w:color="auto"/>
      </w:divBdr>
    </w:div>
    <w:div w:id="1094665810">
      <w:bodyDiv w:val="1"/>
      <w:marLeft w:val="0"/>
      <w:marRight w:val="0"/>
      <w:marTop w:val="0"/>
      <w:marBottom w:val="0"/>
      <w:divBdr>
        <w:top w:val="none" w:sz="0" w:space="0" w:color="auto"/>
        <w:left w:val="none" w:sz="0" w:space="0" w:color="auto"/>
        <w:bottom w:val="none" w:sz="0" w:space="0" w:color="auto"/>
        <w:right w:val="none" w:sz="0" w:space="0" w:color="auto"/>
      </w:divBdr>
    </w:div>
    <w:div w:id="1094672552">
      <w:bodyDiv w:val="1"/>
      <w:marLeft w:val="0"/>
      <w:marRight w:val="0"/>
      <w:marTop w:val="0"/>
      <w:marBottom w:val="0"/>
      <w:divBdr>
        <w:top w:val="none" w:sz="0" w:space="0" w:color="auto"/>
        <w:left w:val="none" w:sz="0" w:space="0" w:color="auto"/>
        <w:bottom w:val="none" w:sz="0" w:space="0" w:color="auto"/>
        <w:right w:val="none" w:sz="0" w:space="0" w:color="auto"/>
      </w:divBdr>
    </w:div>
    <w:div w:id="1094713785">
      <w:bodyDiv w:val="1"/>
      <w:marLeft w:val="0"/>
      <w:marRight w:val="0"/>
      <w:marTop w:val="0"/>
      <w:marBottom w:val="0"/>
      <w:divBdr>
        <w:top w:val="none" w:sz="0" w:space="0" w:color="auto"/>
        <w:left w:val="none" w:sz="0" w:space="0" w:color="auto"/>
        <w:bottom w:val="none" w:sz="0" w:space="0" w:color="auto"/>
        <w:right w:val="none" w:sz="0" w:space="0" w:color="auto"/>
      </w:divBdr>
    </w:div>
    <w:div w:id="1094739876">
      <w:bodyDiv w:val="1"/>
      <w:marLeft w:val="0"/>
      <w:marRight w:val="0"/>
      <w:marTop w:val="0"/>
      <w:marBottom w:val="0"/>
      <w:divBdr>
        <w:top w:val="none" w:sz="0" w:space="0" w:color="auto"/>
        <w:left w:val="none" w:sz="0" w:space="0" w:color="auto"/>
        <w:bottom w:val="none" w:sz="0" w:space="0" w:color="auto"/>
        <w:right w:val="none" w:sz="0" w:space="0" w:color="auto"/>
      </w:divBdr>
    </w:div>
    <w:div w:id="1094782619">
      <w:bodyDiv w:val="1"/>
      <w:marLeft w:val="0"/>
      <w:marRight w:val="0"/>
      <w:marTop w:val="0"/>
      <w:marBottom w:val="0"/>
      <w:divBdr>
        <w:top w:val="none" w:sz="0" w:space="0" w:color="auto"/>
        <w:left w:val="none" w:sz="0" w:space="0" w:color="auto"/>
        <w:bottom w:val="none" w:sz="0" w:space="0" w:color="auto"/>
        <w:right w:val="none" w:sz="0" w:space="0" w:color="auto"/>
      </w:divBdr>
    </w:div>
    <w:div w:id="1094857158">
      <w:bodyDiv w:val="1"/>
      <w:marLeft w:val="0"/>
      <w:marRight w:val="0"/>
      <w:marTop w:val="0"/>
      <w:marBottom w:val="0"/>
      <w:divBdr>
        <w:top w:val="none" w:sz="0" w:space="0" w:color="auto"/>
        <w:left w:val="none" w:sz="0" w:space="0" w:color="auto"/>
        <w:bottom w:val="none" w:sz="0" w:space="0" w:color="auto"/>
        <w:right w:val="none" w:sz="0" w:space="0" w:color="auto"/>
      </w:divBdr>
    </w:div>
    <w:div w:id="1094866268">
      <w:bodyDiv w:val="1"/>
      <w:marLeft w:val="0"/>
      <w:marRight w:val="0"/>
      <w:marTop w:val="0"/>
      <w:marBottom w:val="0"/>
      <w:divBdr>
        <w:top w:val="none" w:sz="0" w:space="0" w:color="auto"/>
        <w:left w:val="none" w:sz="0" w:space="0" w:color="auto"/>
        <w:bottom w:val="none" w:sz="0" w:space="0" w:color="auto"/>
        <w:right w:val="none" w:sz="0" w:space="0" w:color="auto"/>
      </w:divBdr>
    </w:div>
    <w:div w:id="1094939419">
      <w:bodyDiv w:val="1"/>
      <w:marLeft w:val="0"/>
      <w:marRight w:val="0"/>
      <w:marTop w:val="0"/>
      <w:marBottom w:val="0"/>
      <w:divBdr>
        <w:top w:val="none" w:sz="0" w:space="0" w:color="auto"/>
        <w:left w:val="none" w:sz="0" w:space="0" w:color="auto"/>
        <w:bottom w:val="none" w:sz="0" w:space="0" w:color="auto"/>
        <w:right w:val="none" w:sz="0" w:space="0" w:color="auto"/>
      </w:divBdr>
    </w:div>
    <w:div w:id="1094981862">
      <w:bodyDiv w:val="1"/>
      <w:marLeft w:val="0"/>
      <w:marRight w:val="0"/>
      <w:marTop w:val="0"/>
      <w:marBottom w:val="0"/>
      <w:divBdr>
        <w:top w:val="none" w:sz="0" w:space="0" w:color="auto"/>
        <w:left w:val="none" w:sz="0" w:space="0" w:color="auto"/>
        <w:bottom w:val="none" w:sz="0" w:space="0" w:color="auto"/>
        <w:right w:val="none" w:sz="0" w:space="0" w:color="auto"/>
      </w:divBdr>
    </w:div>
    <w:div w:id="1095126060">
      <w:bodyDiv w:val="1"/>
      <w:marLeft w:val="0"/>
      <w:marRight w:val="0"/>
      <w:marTop w:val="0"/>
      <w:marBottom w:val="0"/>
      <w:divBdr>
        <w:top w:val="none" w:sz="0" w:space="0" w:color="auto"/>
        <w:left w:val="none" w:sz="0" w:space="0" w:color="auto"/>
        <w:bottom w:val="none" w:sz="0" w:space="0" w:color="auto"/>
        <w:right w:val="none" w:sz="0" w:space="0" w:color="auto"/>
      </w:divBdr>
    </w:div>
    <w:div w:id="1095134580">
      <w:bodyDiv w:val="1"/>
      <w:marLeft w:val="0"/>
      <w:marRight w:val="0"/>
      <w:marTop w:val="0"/>
      <w:marBottom w:val="0"/>
      <w:divBdr>
        <w:top w:val="none" w:sz="0" w:space="0" w:color="auto"/>
        <w:left w:val="none" w:sz="0" w:space="0" w:color="auto"/>
        <w:bottom w:val="none" w:sz="0" w:space="0" w:color="auto"/>
        <w:right w:val="none" w:sz="0" w:space="0" w:color="auto"/>
      </w:divBdr>
    </w:div>
    <w:div w:id="1095176798">
      <w:bodyDiv w:val="1"/>
      <w:marLeft w:val="0"/>
      <w:marRight w:val="0"/>
      <w:marTop w:val="0"/>
      <w:marBottom w:val="0"/>
      <w:divBdr>
        <w:top w:val="none" w:sz="0" w:space="0" w:color="auto"/>
        <w:left w:val="none" w:sz="0" w:space="0" w:color="auto"/>
        <w:bottom w:val="none" w:sz="0" w:space="0" w:color="auto"/>
        <w:right w:val="none" w:sz="0" w:space="0" w:color="auto"/>
      </w:divBdr>
    </w:div>
    <w:div w:id="1095252593">
      <w:bodyDiv w:val="1"/>
      <w:marLeft w:val="0"/>
      <w:marRight w:val="0"/>
      <w:marTop w:val="0"/>
      <w:marBottom w:val="0"/>
      <w:divBdr>
        <w:top w:val="none" w:sz="0" w:space="0" w:color="auto"/>
        <w:left w:val="none" w:sz="0" w:space="0" w:color="auto"/>
        <w:bottom w:val="none" w:sz="0" w:space="0" w:color="auto"/>
        <w:right w:val="none" w:sz="0" w:space="0" w:color="auto"/>
      </w:divBdr>
    </w:div>
    <w:div w:id="1095369807">
      <w:bodyDiv w:val="1"/>
      <w:marLeft w:val="0"/>
      <w:marRight w:val="0"/>
      <w:marTop w:val="0"/>
      <w:marBottom w:val="0"/>
      <w:divBdr>
        <w:top w:val="none" w:sz="0" w:space="0" w:color="auto"/>
        <w:left w:val="none" w:sz="0" w:space="0" w:color="auto"/>
        <w:bottom w:val="none" w:sz="0" w:space="0" w:color="auto"/>
        <w:right w:val="none" w:sz="0" w:space="0" w:color="auto"/>
      </w:divBdr>
    </w:div>
    <w:div w:id="1095440377">
      <w:bodyDiv w:val="1"/>
      <w:marLeft w:val="0"/>
      <w:marRight w:val="0"/>
      <w:marTop w:val="0"/>
      <w:marBottom w:val="0"/>
      <w:divBdr>
        <w:top w:val="none" w:sz="0" w:space="0" w:color="auto"/>
        <w:left w:val="none" w:sz="0" w:space="0" w:color="auto"/>
        <w:bottom w:val="none" w:sz="0" w:space="0" w:color="auto"/>
        <w:right w:val="none" w:sz="0" w:space="0" w:color="auto"/>
      </w:divBdr>
    </w:div>
    <w:div w:id="1095514155">
      <w:bodyDiv w:val="1"/>
      <w:marLeft w:val="0"/>
      <w:marRight w:val="0"/>
      <w:marTop w:val="0"/>
      <w:marBottom w:val="0"/>
      <w:divBdr>
        <w:top w:val="none" w:sz="0" w:space="0" w:color="auto"/>
        <w:left w:val="none" w:sz="0" w:space="0" w:color="auto"/>
        <w:bottom w:val="none" w:sz="0" w:space="0" w:color="auto"/>
        <w:right w:val="none" w:sz="0" w:space="0" w:color="auto"/>
      </w:divBdr>
    </w:div>
    <w:div w:id="1095592764">
      <w:bodyDiv w:val="1"/>
      <w:marLeft w:val="0"/>
      <w:marRight w:val="0"/>
      <w:marTop w:val="0"/>
      <w:marBottom w:val="0"/>
      <w:divBdr>
        <w:top w:val="none" w:sz="0" w:space="0" w:color="auto"/>
        <w:left w:val="none" w:sz="0" w:space="0" w:color="auto"/>
        <w:bottom w:val="none" w:sz="0" w:space="0" w:color="auto"/>
        <w:right w:val="none" w:sz="0" w:space="0" w:color="auto"/>
      </w:divBdr>
    </w:div>
    <w:div w:id="1095637269">
      <w:bodyDiv w:val="1"/>
      <w:marLeft w:val="0"/>
      <w:marRight w:val="0"/>
      <w:marTop w:val="0"/>
      <w:marBottom w:val="0"/>
      <w:divBdr>
        <w:top w:val="none" w:sz="0" w:space="0" w:color="auto"/>
        <w:left w:val="none" w:sz="0" w:space="0" w:color="auto"/>
        <w:bottom w:val="none" w:sz="0" w:space="0" w:color="auto"/>
        <w:right w:val="none" w:sz="0" w:space="0" w:color="auto"/>
      </w:divBdr>
    </w:div>
    <w:div w:id="1095705759">
      <w:bodyDiv w:val="1"/>
      <w:marLeft w:val="0"/>
      <w:marRight w:val="0"/>
      <w:marTop w:val="0"/>
      <w:marBottom w:val="0"/>
      <w:divBdr>
        <w:top w:val="none" w:sz="0" w:space="0" w:color="auto"/>
        <w:left w:val="none" w:sz="0" w:space="0" w:color="auto"/>
        <w:bottom w:val="none" w:sz="0" w:space="0" w:color="auto"/>
        <w:right w:val="none" w:sz="0" w:space="0" w:color="auto"/>
      </w:divBdr>
    </w:div>
    <w:div w:id="1095711959">
      <w:bodyDiv w:val="1"/>
      <w:marLeft w:val="0"/>
      <w:marRight w:val="0"/>
      <w:marTop w:val="0"/>
      <w:marBottom w:val="0"/>
      <w:divBdr>
        <w:top w:val="none" w:sz="0" w:space="0" w:color="auto"/>
        <w:left w:val="none" w:sz="0" w:space="0" w:color="auto"/>
        <w:bottom w:val="none" w:sz="0" w:space="0" w:color="auto"/>
        <w:right w:val="none" w:sz="0" w:space="0" w:color="auto"/>
      </w:divBdr>
    </w:div>
    <w:div w:id="1095781133">
      <w:bodyDiv w:val="1"/>
      <w:marLeft w:val="0"/>
      <w:marRight w:val="0"/>
      <w:marTop w:val="0"/>
      <w:marBottom w:val="0"/>
      <w:divBdr>
        <w:top w:val="none" w:sz="0" w:space="0" w:color="auto"/>
        <w:left w:val="none" w:sz="0" w:space="0" w:color="auto"/>
        <w:bottom w:val="none" w:sz="0" w:space="0" w:color="auto"/>
        <w:right w:val="none" w:sz="0" w:space="0" w:color="auto"/>
      </w:divBdr>
    </w:div>
    <w:div w:id="1095782723">
      <w:bodyDiv w:val="1"/>
      <w:marLeft w:val="0"/>
      <w:marRight w:val="0"/>
      <w:marTop w:val="0"/>
      <w:marBottom w:val="0"/>
      <w:divBdr>
        <w:top w:val="none" w:sz="0" w:space="0" w:color="auto"/>
        <w:left w:val="none" w:sz="0" w:space="0" w:color="auto"/>
        <w:bottom w:val="none" w:sz="0" w:space="0" w:color="auto"/>
        <w:right w:val="none" w:sz="0" w:space="0" w:color="auto"/>
      </w:divBdr>
    </w:div>
    <w:div w:id="1095904169">
      <w:bodyDiv w:val="1"/>
      <w:marLeft w:val="0"/>
      <w:marRight w:val="0"/>
      <w:marTop w:val="0"/>
      <w:marBottom w:val="0"/>
      <w:divBdr>
        <w:top w:val="none" w:sz="0" w:space="0" w:color="auto"/>
        <w:left w:val="none" w:sz="0" w:space="0" w:color="auto"/>
        <w:bottom w:val="none" w:sz="0" w:space="0" w:color="auto"/>
        <w:right w:val="none" w:sz="0" w:space="0" w:color="auto"/>
      </w:divBdr>
    </w:div>
    <w:div w:id="1096050433">
      <w:bodyDiv w:val="1"/>
      <w:marLeft w:val="0"/>
      <w:marRight w:val="0"/>
      <w:marTop w:val="0"/>
      <w:marBottom w:val="0"/>
      <w:divBdr>
        <w:top w:val="none" w:sz="0" w:space="0" w:color="auto"/>
        <w:left w:val="none" w:sz="0" w:space="0" w:color="auto"/>
        <w:bottom w:val="none" w:sz="0" w:space="0" w:color="auto"/>
        <w:right w:val="none" w:sz="0" w:space="0" w:color="auto"/>
      </w:divBdr>
    </w:div>
    <w:div w:id="1096051007">
      <w:bodyDiv w:val="1"/>
      <w:marLeft w:val="0"/>
      <w:marRight w:val="0"/>
      <w:marTop w:val="0"/>
      <w:marBottom w:val="0"/>
      <w:divBdr>
        <w:top w:val="none" w:sz="0" w:space="0" w:color="auto"/>
        <w:left w:val="none" w:sz="0" w:space="0" w:color="auto"/>
        <w:bottom w:val="none" w:sz="0" w:space="0" w:color="auto"/>
        <w:right w:val="none" w:sz="0" w:space="0" w:color="auto"/>
      </w:divBdr>
    </w:div>
    <w:div w:id="1096054402">
      <w:bodyDiv w:val="1"/>
      <w:marLeft w:val="0"/>
      <w:marRight w:val="0"/>
      <w:marTop w:val="0"/>
      <w:marBottom w:val="0"/>
      <w:divBdr>
        <w:top w:val="none" w:sz="0" w:space="0" w:color="auto"/>
        <w:left w:val="none" w:sz="0" w:space="0" w:color="auto"/>
        <w:bottom w:val="none" w:sz="0" w:space="0" w:color="auto"/>
        <w:right w:val="none" w:sz="0" w:space="0" w:color="auto"/>
      </w:divBdr>
    </w:div>
    <w:div w:id="1096097536">
      <w:bodyDiv w:val="1"/>
      <w:marLeft w:val="0"/>
      <w:marRight w:val="0"/>
      <w:marTop w:val="0"/>
      <w:marBottom w:val="0"/>
      <w:divBdr>
        <w:top w:val="none" w:sz="0" w:space="0" w:color="auto"/>
        <w:left w:val="none" w:sz="0" w:space="0" w:color="auto"/>
        <w:bottom w:val="none" w:sz="0" w:space="0" w:color="auto"/>
        <w:right w:val="none" w:sz="0" w:space="0" w:color="auto"/>
      </w:divBdr>
    </w:div>
    <w:div w:id="1096171050">
      <w:bodyDiv w:val="1"/>
      <w:marLeft w:val="0"/>
      <w:marRight w:val="0"/>
      <w:marTop w:val="0"/>
      <w:marBottom w:val="0"/>
      <w:divBdr>
        <w:top w:val="none" w:sz="0" w:space="0" w:color="auto"/>
        <w:left w:val="none" w:sz="0" w:space="0" w:color="auto"/>
        <w:bottom w:val="none" w:sz="0" w:space="0" w:color="auto"/>
        <w:right w:val="none" w:sz="0" w:space="0" w:color="auto"/>
      </w:divBdr>
    </w:div>
    <w:div w:id="1096247851">
      <w:bodyDiv w:val="1"/>
      <w:marLeft w:val="0"/>
      <w:marRight w:val="0"/>
      <w:marTop w:val="0"/>
      <w:marBottom w:val="0"/>
      <w:divBdr>
        <w:top w:val="none" w:sz="0" w:space="0" w:color="auto"/>
        <w:left w:val="none" w:sz="0" w:space="0" w:color="auto"/>
        <w:bottom w:val="none" w:sz="0" w:space="0" w:color="auto"/>
        <w:right w:val="none" w:sz="0" w:space="0" w:color="auto"/>
      </w:divBdr>
    </w:div>
    <w:div w:id="1096294374">
      <w:bodyDiv w:val="1"/>
      <w:marLeft w:val="0"/>
      <w:marRight w:val="0"/>
      <w:marTop w:val="0"/>
      <w:marBottom w:val="0"/>
      <w:divBdr>
        <w:top w:val="none" w:sz="0" w:space="0" w:color="auto"/>
        <w:left w:val="none" w:sz="0" w:space="0" w:color="auto"/>
        <w:bottom w:val="none" w:sz="0" w:space="0" w:color="auto"/>
        <w:right w:val="none" w:sz="0" w:space="0" w:color="auto"/>
      </w:divBdr>
    </w:div>
    <w:div w:id="1096318044">
      <w:bodyDiv w:val="1"/>
      <w:marLeft w:val="0"/>
      <w:marRight w:val="0"/>
      <w:marTop w:val="0"/>
      <w:marBottom w:val="0"/>
      <w:divBdr>
        <w:top w:val="none" w:sz="0" w:space="0" w:color="auto"/>
        <w:left w:val="none" w:sz="0" w:space="0" w:color="auto"/>
        <w:bottom w:val="none" w:sz="0" w:space="0" w:color="auto"/>
        <w:right w:val="none" w:sz="0" w:space="0" w:color="auto"/>
      </w:divBdr>
    </w:div>
    <w:div w:id="1096558483">
      <w:bodyDiv w:val="1"/>
      <w:marLeft w:val="0"/>
      <w:marRight w:val="0"/>
      <w:marTop w:val="0"/>
      <w:marBottom w:val="0"/>
      <w:divBdr>
        <w:top w:val="none" w:sz="0" w:space="0" w:color="auto"/>
        <w:left w:val="none" w:sz="0" w:space="0" w:color="auto"/>
        <w:bottom w:val="none" w:sz="0" w:space="0" w:color="auto"/>
        <w:right w:val="none" w:sz="0" w:space="0" w:color="auto"/>
      </w:divBdr>
    </w:div>
    <w:div w:id="1096634103">
      <w:bodyDiv w:val="1"/>
      <w:marLeft w:val="0"/>
      <w:marRight w:val="0"/>
      <w:marTop w:val="0"/>
      <w:marBottom w:val="0"/>
      <w:divBdr>
        <w:top w:val="none" w:sz="0" w:space="0" w:color="auto"/>
        <w:left w:val="none" w:sz="0" w:space="0" w:color="auto"/>
        <w:bottom w:val="none" w:sz="0" w:space="0" w:color="auto"/>
        <w:right w:val="none" w:sz="0" w:space="0" w:color="auto"/>
      </w:divBdr>
    </w:div>
    <w:div w:id="1096635013">
      <w:bodyDiv w:val="1"/>
      <w:marLeft w:val="0"/>
      <w:marRight w:val="0"/>
      <w:marTop w:val="0"/>
      <w:marBottom w:val="0"/>
      <w:divBdr>
        <w:top w:val="none" w:sz="0" w:space="0" w:color="auto"/>
        <w:left w:val="none" w:sz="0" w:space="0" w:color="auto"/>
        <w:bottom w:val="none" w:sz="0" w:space="0" w:color="auto"/>
        <w:right w:val="none" w:sz="0" w:space="0" w:color="auto"/>
      </w:divBdr>
    </w:div>
    <w:div w:id="1096637768">
      <w:bodyDiv w:val="1"/>
      <w:marLeft w:val="0"/>
      <w:marRight w:val="0"/>
      <w:marTop w:val="0"/>
      <w:marBottom w:val="0"/>
      <w:divBdr>
        <w:top w:val="none" w:sz="0" w:space="0" w:color="auto"/>
        <w:left w:val="none" w:sz="0" w:space="0" w:color="auto"/>
        <w:bottom w:val="none" w:sz="0" w:space="0" w:color="auto"/>
        <w:right w:val="none" w:sz="0" w:space="0" w:color="auto"/>
      </w:divBdr>
    </w:div>
    <w:div w:id="1096830828">
      <w:bodyDiv w:val="1"/>
      <w:marLeft w:val="0"/>
      <w:marRight w:val="0"/>
      <w:marTop w:val="0"/>
      <w:marBottom w:val="0"/>
      <w:divBdr>
        <w:top w:val="none" w:sz="0" w:space="0" w:color="auto"/>
        <w:left w:val="none" w:sz="0" w:space="0" w:color="auto"/>
        <w:bottom w:val="none" w:sz="0" w:space="0" w:color="auto"/>
        <w:right w:val="none" w:sz="0" w:space="0" w:color="auto"/>
      </w:divBdr>
    </w:div>
    <w:div w:id="1096898005">
      <w:bodyDiv w:val="1"/>
      <w:marLeft w:val="0"/>
      <w:marRight w:val="0"/>
      <w:marTop w:val="0"/>
      <w:marBottom w:val="0"/>
      <w:divBdr>
        <w:top w:val="none" w:sz="0" w:space="0" w:color="auto"/>
        <w:left w:val="none" w:sz="0" w:space="0" w:color="auto"/>
        <w:bottom w:val="none" w:sz="0" w:space="0" w:color="auto"/>
        <w:right w:val="none" w:sz="0" w:space="0" w:color="auto"/>
      </w:divBdr>
    </w:div>
    <w:div w:id="1096902699">
      <w:bodyDiv w:val="1"/>
      <w:marLeft w:val="0"/>
      <w:marRight w:val="0"/>
      <w:marTop w:val="0"/>
      <w:marBottom w:val="0"/>
      <w:divBdr>
        <w:top w:val="none" w:sz="0" w:space="0" w:color="auto"/>
        <w:left w:val="none" w:sz="0" w:space="0" w:color="auto"/>
        <w:bottom w:val="none" w:sz="0" w:space="0" w:color="auto"/>
        <w:right w:val="none" w:sz="0" w:space="0" w:color="auto"/>
      </w:divBdr>
    </w:div>
    <w:div w:id="1096904712">
      <w:bodyDiv w:val="1"/>
      <w:marLeft w:val="0"/>
      <w:marRight w:val="0"/>
      <w:marTop w:val="0"/>
      <w:marBottom w:val="0"/>
      <w:divBdr>
        <w:top w:val="none" w:sz="0" w:space="0" w:color="auto"/>
        <w:left w:val="none" w:sz="0" w:space="0" w:color="auto"/>
        <w:bottom w:val="none" w:sz="0" w:space="0" w:color="auto"/>
        <w:right w:val="none" w:sz="0" w:space="0" w:color="auto"/>
      </w:divBdr>
    </w:div>
    <w:div w:id="1096945738">
      <w:bodyDiv w:val="1"/>
      <w:marLeft w:val="0"/>
      <w:marRight w:val="0"/>
      <w:marTop w:val="0"/>
      <w:marBottom w:val="0"/>
      <w:divBdr>
        <w:top w:val="none" w:sz="0" w:space="0" w:color="auto"/>
        <w:left w:val="none" w:sz="0" w:space="0" w:color="auto"/>
        <w:bottom w:val="none" w:sz="0" w:space="0" w:color="auto"/>
        <w:right w:val="none" w:sz="0" w:space="0" w:color="auto"/>
      </w:divBdr>
    </w:div>
    <w:div w:id="1097016812">
      <w:bodyDiv w:val="1"/>
      <w:marLeft w:val="0"/>
      <w:marRight w:val="0"/>
      <w:marTop w:val="0"/>
      <w:marBottom w:val="0"/>
      <w:divBdr>
        <w:top w:val="none" w:sz="0" w:space="0" w:color="auto"/>
        <w:left w:val="none" w:sz="0" w:space="0" w:color="auto"/>
        <w:bottom w:val="none" w:sz="0" w:space="0" w:color="auto"/>
        <w:right w:val="none" w:sz="0" w:space="0" w:color="auto"/>
      </w:divBdr>
    </w:div>
    <w:div w:id="1097214590">
      <w:bodyDiv w:val="1"/>
      <w:marLeft w:val="0"/>
      <w:marRight w:val="0"/>
      <w:marTop w:val="0"/>
      <w:marBottom w:val="0"/>
      <w:divBdr>
        <w:top w:val="none" w:sz="0" w:space="0" w:color="auto"/>
        <w:left w:val="none" w:sz="0" w:space="0" w:color="auto"/>
        <w:bottom w:val="none" w:sz="0" w:space="0" w:color="auto"/>
        <w:right w:val="none" w:sz="0" w:space="0" w:color="auto"/>
      </w:divBdr>
    </w:div>
    <w:div w:id="1097218121">
      <w:bodyDiv w:val="1"/>
      <w:marLeft w:val="0"/>
      <w:marRight w:val="0"/>
      <w:marTop w:val="0"/>
      <w:marBottom w:val="0"/>
      <w:divBdr>
        <w:top w:val="none" w:sz="0" w:space="0" w:color="auto"/>
        <w:left w:val="none" w:sz="0" w:space="0" w:color="auto"/>
        <w:bottom w:val="none" w:sz="0" w:space="0" w:color="auto"/>
        <w:right w:val="none" w:sz="0" w:space="0" w:color="auto"/>
      </w:divBdr>
    </w:div>
    <w:div w:id="1097290009">
      <w:bodyDiv w:val="1"/>
      <w:marLeft w:val="0"/>
      <w:marRight w:val="0"/>
      <w:marTop w:val="0"/>
      <w:marBottom w:val="0"/>
      <w:divBdr>
        <w:top w:val="none" w:sz="0" w:space="0" w:color="auto"/>
        <w:left w:val="none" w:sz="0" w:space="0" w:color="auto"/>
        <w:bottom w:val="none" w:sz="0" w:space="0" w:color="auto"/>
        <w:right w:val="none" w:sz="0" w:space="0" w:color="auto"/>
      </w:divBdr>
    </w:div>
    <w:div w:id="1097366628">
      <w:bodyDiv w:val="1"/>
      <w:marLeft w:val="0"/>
      <w:marRight w:val="0"/>
      <w:marTop w:val="0"/>
      <w:marBottom w:val="0"/>
      <w:divBdr>
        <w:top w:val="none" w:sz="0" w:space="0" w:color="auto"/>
        <w:left w:val="none" w:sz="0" w:space="0" w:color="auto"/>
        <w:bottom w:val="none" w:sz="0" w:space="0" w:color="auto"/>
        <w:right w:val="none" w:sz="0" w:space="0" w:color="auto"/>
      </w:divBdr>
    </w:div>
    <w:div w:id="1097479330">
      <w:bodyDiv w:val="1"/>
      <w:marLeft w:val="0"/>
      <w:marRight w:val="0"/>
      <w:marTop w:val="0"/>
      <w:marBottom w:val="0"/>
      <w:divBdr>
        <w:top w:val="none" w:sz="0" w:space="0" w:color="auto"/>
        <w:left w:val="none" w:sz="0" w:space="0" w:color="auto"/>
        <w:bottom w:val="none" w:sz="0" w:space="0" w:color="auto"/>
        <w:right w:val="none" w:sz="0" w:space="0" w:color="auto"/>
      </w:divBdr>
    </w:div>
    <w:div w:id="1097483690">
      <w:bodyDiv w:val="1"/>
      <w:marLeft w:val="0"/>
      <w:marRight w:val="0"/>
      <w:marTop w:val="0"/>
      <w:marBottom w:val="0"/>
      <w:divBdr>
        <w:top w:val="none" w:sz="0" w:space="0" w:color="auto"/>
        <w:left w:val="none" w:sz="0" w:space="0" w:color="auto"/>
        <w:bottom w:val="none" w:sz="0" w:space="0" w:color="auto"/>
        <w:right w:val="none" w:sz="0" w:space="0" w:color="auto"/>
      </w:divBdr>
    </w:div>
    <w:div w:id="1097629441">
      <w:bodyDiv w:val="1"/>
      <w:marLeft w:val="0"/>
      <w:marRight w:val="0"/>
      <w:marTop w:val="0"/>
      <w:marBottom w:val="0"/>
      <w:divBdr>
        <w:top w:val="none" w:sz="0" w:space="0" w:color="auto"/>
        <w:left w:val="none" w:sz="0" w:space="0" w:color="auto"/>
        <w:bottom w:val="none" w:sz="0" w:space="0" w:color="auto"/>
        <w:right w:val="none" w:sz="0" w:space="0" w:color="auto"/>
      </w:divBdr>
    </w:div>
    <w:div w:id="1097747466">
      <w:bodyDiv w:val="1"/>
      <w:marLeft w:val="0"/>
      <w:marRight w:val="0"/>
      <w:marTop w:val="0"/>
      <w:marBottom w:val="0"/>
      <w:divBdr>
        <w:top w:val="none" w:sz="0" w:space="0" w:color="auto"/>
        <w:left w:val="none" w:sz="0" w:space="0" w:color="auto"/>
        <w:bottom w:val="none" w:sz="0" w:space="0" w:color="auto"/>
        <w:right w:val="none" w:sz="0" w:space="0" w:color="auto"/>
      </w:divBdr>
    </w:div>
    <w:div w:id="1097754420">
      <w:bodyDiv w:val="1"/>
      <w:marLeft w:val="0"/>
      <w:marRight w:val="0"/>
      <w:marTop w:val="0"/>
      <w:marBottom w:val="0"/>
      <w:divBdr>
        <w:top w:val="none" w:sz="0" w:space="0" w:color="auto"/>
        <w:left w:val="none" w:sz="0" w:space="0" w:color="auto"/>
        <w:bottom w:val="none" w:sz="0" w:space="0" w:color="auto"/>
        <w:right w:val="none" w:sz="0" w:space="0" w:color="auto"/>
      </w:divBdr>
    </w:div>
    <w:div w:id="1097795106">
      <w:bodyDiv w:val="1"/>
      <w:marLeft w:val="0"/>
      <w:marRight w:val="0"/>
      <w:marTop w:val="0"/>
      <w:marBottom w:val="0"/>
      <w:divBdr>
        <w:top w:val="none" w:sz="0" w:space="0" w:color="auto"/>
        <w:left w:val="none" w:sz="0" w:space="0" w:color="auto"/>
        <w:bottom w:val="none" w:sz="0" w:space="0" w:color="auto"/>
        <w:right w:val="none" w:sz="0" w:space="0" w:color="auto"/>
      </w:divBdr>
    </w:div>
    <w:div w:id="1097868032">
      <w:bodyDiv w:val="1"/>
      <w:marLeft w:val="0"/>
      <w:marRight w:val="0"/>
      <w:marTop w:val="0"/>
      <w:marBottom w:val="0"/>
      <w:divBdr>
        <w:top w:val="none" w:sz="0" w:space="0" w:color="auto"/>
        <w:left w:val="none" w:sz="0" w:space="0" w:color="auto"/>
        <w:bottom w:val="none" w:sz="0" w:space="0" w:color="auto"/>
        <w:right w:val="none" w:sz="0" w:space="0" w:color="auto"/>
      </w:divBdr>
    </w:div>
    <w:div w:id="1097948442">
      <w:bodyDiv w:val="1"/>
      <w:marLeft w:val="0"/>
      <w:marRight w:val="0"/>
      <w:marTop w:val="0"/>
      <w:marBottom w:val="0"/>
      <w:divBdr>
        <w:top w:val="none" w:sz="0" w:space="0" w:color="auto"/>
        <w:left w:val="none" w:sz="0" w:space="0" w:color="auto"/>
        <w:bottom w:val="none" w:sz="0" w:space="0" w:color="auto"/>
        <w:right w:val="none" w:sz="0" w:space="0" w:color="auto"/>
      </w:divBdr>
    </w:div>
    <w:div w:id="1098214076">
      <w:bodyDiv w:val="1"/>
      <w:marLeft w:val="0"/>
      <w:marRight w:val="0"/>
      <w:marTop w:val="0"/>
      <w:marBottom w:val="0"/>
      <w:divBdr>
        <w:top w:val="none" w:sz="0" w:space="0" w:color="auto"/>
        <w:left w:val="none" w:sz="0" w:space="0" w:color="auto"/>
        <w:bottom w:val="none" w:sz="0" w:space="0" w:color="auto"/>
        <w:right w:val="none" w:sz="0" w:space="0" w:color="auto"/>
      </w:divBdr>
    </w:div>
    <w:div w:id="1098284965">
      <w:bodyDiv w:val="1"/>
      <w:marLeft w:val="0"/>
      <w:marRight w:val="0"/>
      <w:marTop w:val="0"/>
      <w:marBottom w:val="0"/>
      <w:divBdr>
        <w:top w:val="none" w:sz="0" w:space="0" w:color="auto"/>
        <w:left w:val="none" w:sz="0" w:space="0" w:color="auto"/>
        <w:bottom w:val="none" w:sz="0" w:space="0" w:color="auto"/>
        <w:right w:val="none" w:sz="0" w:space="0" w:color="auto"/>
      </w:divBdr>
    </w:div>
    <w:div w:id="1098328945">
      <w:bodyDiv w:val="1"/>
      <w:marLeft w:val="0"/>
      <w:marRight w:val="0"/>
      <w:marTop w:val="0"/>
      <w:marBottom w:val="0"/>
      <w:divBdr>
        <w:top w:val="none" w:sz="0" w:space="0" w:color="auto"/>
        <w:left w:val="none" w:sz="0" w:space="0" w:color="auto"/>
        <w:bottom w:val="none" w:sz="0" w:space="0" w:color="auto"/>
        <w:right w:val="none" w:sz="0" w:space="0" w:color="auto"/>
      </w:divBdr>
    </w:div>
    <w:div w:id="1098330921">
      <w:bodyDiv w:val="1"/>
      <w:marLeft w:val="0"/>
      <w:marRight w:val="0"/>
      <w:marTop w:val="0"/>
      <w:marBottom w:val="0"/>
      <w:divBdr>
        <w:top w:val="none" w:sz="0" w:space="0" w:color="auto"/>
        <w:left w:val="none" w:sz="0" w:space="0" w:color="auto"/>
        <w:bottom w:val="none" w:sz="0" w:space="0" w:color="auto"/>
        <w:right w:val="none" w:sz="0" w:space="0" w:color="auto"/>
      </w:divBdr>
    </w:div>
    <w:div w:id="1098452985">
      <w:bodyDiv w:val="1"/>
      <w:marLeft w:val="0"/>
      <w:marRight w:val="0"/>
      <w:marTop w:val="0"/>
      <w:marBottom w:val="0"/>
      <w:divBdr>
        <w:top w:val="none" w:sz="0" w:space="0" w:color="auto"/>
        <w:left w:val="none" w:sz="0" w:space="0" w:color="auto"/>
        <w:bottom w:val="none" w:sz="0" w:space="0" w:color="auto"/>
        <w:right w:val="none" w:sz="0" w:space="0" w:color="auto"/>
      </w:divBdr>
    </w:div>
    <w:div w:id="1098478133">
      <w:bodyDiv w:val="1"/>
      <w:marLeft w:val="0"/>
      <w:marRight w:val="0"/>
      <w:marTop w:val="0"/>
      <w:marBottom w:val="0"/>
      <w:divBdr>
        <w:top w:val="none" w:sz="0" w:space="0" w:color="auto"/>
        <w:left w:val="none" w:sz="0" w:space="0" w:color="auto"/>
        <w:bottom w:val="none" w:sz="0" w:space="0" w:color="auto"/>
        <w:right w:val="none" w:sz="0" w:space="0" w:color="auto"/>
      </w:divBdr>
    </w:div>
    <w:div w:id="1098478649">
      <w:bodyDiv w:val="1"/>
      <w:marLeft w:val="0"/>
      <w:marRight w:val="0"/>
      <w:marTop w:val="0"/>
      <w:marBottom w:val="0"/>
      <w:divBdr>
        <w:top w:val="none" w:sz="0" w:space="0" w:color="auto"/>
        <w:left w:val="none" w:sz="0" w:space="0" w:color="auto"/>
        <w:bottom w:val="none" w:sz="0" w:space="0" w:color="auto"/>
        <w:right w:val="none" w:sz="0" w:space="0" w:color="auto"/>
      </w:divBdr>
    </w:div>
    <w:div w:id="1098522507">
      <w:bodyDiv w:val="1"/>
      <w:marLeft w:val="0"/>
      <w:marRight w:val="0"/>
      <w:marTop w:val="0"/>
      <w:marBottom w:val="0"/>
      <w:divBdr>
        <w:top w:val="none" w:sz="0" w:space="0" w:color="auto"/>
        <w:left w:val="none" w:sz="0" w:space="0" w:color="auto"/>
        <w:bottom w:val="none" w:sz="0" w:space="0" w:color="auto"/>
        <w:right w:val="none" w:sz="0" w:space="0" w:color="auto"/>
      </w:divBdr>
    </w:div>
    <w:div w:id="1098672007">
      <w:bodyDiv w:val="1"/>
      <w:marLeft w:val="0"/>
      <w:marRight w:val="0"/>
      <w:marTop w:val="0"/>
      <w:marBottom w:val="0"/>
      <w:divBdr>
        <w:top w:val="none" w:sz="0" w:space="0" w:color="auto"/>
        <w:left w:val="none" w:sz="0" w:space="0" w:color="auto"/>
        <w:bottom w:val="none" w:sz="0" w:space="0" w:color="auto"/>
        <w:right w:val="none" w:sz="0" w:space="0" w:color="auto"/>
      </w:divBdr>
    </w:div>
    <w:div w:id="1098673615">
      <w:bodyDiv w:val="1"/>
      <w:marLeft w:val="0"/>
      <w:marRight w:val="0"/>
      <w:marTop w:val="0"/>
      <w:marBottom w:val="0"/>
      <w:divBdr>
        <w:top w:val="none" w:sz="0" w:space="0" w:color="auto"/>
        <w:left w:val="none" w:sz="0" w:space="0" w:color="auto"/>
        <w:bottom w:val="none" w:sz="0" w:space="0" w:color="auto"/>
        <w:right w:val="none" w:sz="0" w:space="0" w:color="auto"/>
      </w:divBdr>
    </w:div>
    <w:div w:id="1098677399">
      <w:bodyDiv w:val="1"/>
      <w:marLeft w:val="0"/>
      <w:marRight w:val="0"/>
      <w:marTop w:val="0"/>
      <w:marBottom w:val="0"/>
      <w:divBdr>
        <w:top w:val="none" w:sz="0" w:space="0" w:color="auto"/>
        <w:left w:val="none" w:sz="0" w:space="0" w:color="auto"/>
        <w:bottom w:val="none" w:sz="0" w:space="0" w:color="auto"/>
        <w:right w:val="none" w:sz="0" w:space="0" w:color="auto"/>
      </w:divBdr>
    </w:div>
    <w:div w:id="1098722385">
      <w:bodyDiv w:val="1"/>
      <w:marLeft w:val="0"/>
      <w:marRight w:val="0"/>
      <w:marTop w:val="0"/>
      <w:marBottom w:val="0"/>
      <w:divBdr>
        <w:top w:val="none" w:sz="0" w:space="0" w:color="auto"/>
        <w:left w:val="none" w:sz="0" w:space="0" w:color="auto"/>
        <w:bottom w:val="none" w:sz="0" w:space="0" w:color="auto"/>
        <w:right w:val="none" w:sz="0" w:space="0" w:color="auto"/>
      </w:divBdr>
    </w:div>
    <w:div w:id="1098794169">
      <w:bodyDiv w:val="1"/>
      <w:marLeft w:val="0"/>
      <w:marRight w:val="0"/>
      <w:marTop w:val="0"/>
      <w:marBottom w:val="0"/>
      <w:divBdr>
        <w:top w:val="none" w:sz="0" w:space="0" w:color="auto"/>
        <w:left w:val="none" w:sz="0" w:space="0" w:color="auto"/>
        <w:bottom w:val="none" w:sz="0" w:space="0" w:color="auto"/>
        <w:right w:val="none" w:sz="0" w:space="0" w:color="auto"/>
      </w:divBdr>
    </w:div>
    <w:div w:id="1098988713">
      <w:bodyDiv w:val="1"/>
      <w:marLeft w:val="0"/>
      <w:marRight w:val="0"/>
      <w:marTop w:val="0"/>
      <w:marBottom w:val="0"/>
      <w:divBdr>
        <w:top w:val="none" w:sz="0" w:space="0" w:color="auto"/>
        <w:left w:val="none" w:sz="0" w:space="0" w:color="auto"/>
        <w:bottom w:val="none" w:sz="0" w:space="0" w:color="auto"/>
        <w:right w:val="none" w:sz="0" w:space="0" w:color="auto"/>
      </w:divBdr>
    </w:div>
    <w:div w:id="1099104812">
      <w:bodyDiv w:val="1"/>
      <w:marLeft w:val="0"/>
      <w:marRight w:val="0"/>
      <w:marTop w:val="0"/>
      <w:marBottom w:val="0"/>
      <w:divBdr>
        <w:top w:val="none" w:sz="0" w:space="0" w:color="auto"/>
        <w:left w:val="none" w:sz="0" w:space="0" w:color="auto"/>
        <w:bottom w:val="none" w:sz="0" w:space="0" w:color="auto"/>
        <w:right w:val="none" w:sz="0" w:space="0" w:color="auto"/>
      </w:divBdr>
    </w:div>
    <w:div w:id="1099106120">
      <w:bodyDiv w:val="1"/>
      <w:marLeft w:val="0"/>
      <w:marRight w:val="0"/>
      <w:marTop w:val="0"/>
      <w:marBottom w:val="0"/>
      <w:divBdr>
        <w:top w:val="none" w:sz="0" w:space="0" w:color="auto"/>
        <w:left w:val="none" w:sz="0" w:space="0" w:color="auto"/>
        <w:bottom w:val="none" w:sz="0" w:space="0" w:color="auto"/>
        <w:right w:val="none" w:sz="0" w:space="0" w:color="auto"/>
      </w:divBdr>
    </w:div>
    <w:div w:id="1099177656">
      <w:bodyDiv w:val="1"/>
      <w:marLeft w:val="0"/>
      <w:marRight w:val="0"/>
      <w:marTop w:val="0"/>
      <w:marBottom w:val="0"/>
      <w:divBdr>
        <w:top w:val="none" w:sz="0" w:space="0" w:color="auto"/>
        <w:left w:val="none" w:sz="0" w:space="0" w:color="auto"/>
        <w:bottom w:val="none" w:sz="0" w:space="0" w:color="auto"/>
        <w:right w:val="none" w:sz="0" w:space="0" w:color="auto"/>
      </w:divBdr>
    </w:div>
    <w:div w:id="1099257806">
      <w:bodyDiv w:val="1"/>
      <w:marLeft w:val="0"/>
      <w:marRight w:val="0"/>
      <w:marTop w:val="0"/>
      <w:marBottom w:val="0"/>
      <w:divBdr>
        <w:top w:val="none" w:sz="0" w:space="0" w:color="auto"/>
        <w:left w:val="none" w:sz="0" w:space="0" w:color="auto"/>
        <w:bottom w:val="none" w:sz="0" w:space="0" w:color="auto"/>
        <w:right w:val="none" w:sz="0" w:space="0" w:color="auto"/>
      </w:divBdr>
    </w:div>
    <w:div w:id="1099373648">
      <w:bodyDiv w:val="1"/>
      <w:marLeft w:val="0"/>
      <w:marRight w:val="0"/>
      <w:marTop w:val="0"/>
      <w:marBottom w:val="0"/>
      <w:divBdr>
        <w:top w:val="none" w:sz="0" w:space="0" w:color="auto"/>
        <w:left w:val="none" w:sz="0" w:space="0" w:color="auto"/>
        <w:bottom w:val="none" w:sz="0" w:space="0" w:color="auto"/>
        <w:right w:val="none" w:sz="0" w:space="0" w:color="auto"/>
      </w:divBdr>
    </w:div>
    <w:div w:id="1099375871">
      <w:bodyDiv w:val="1"/>
      <w:marLeft w:val="0"/>
      <w:marRight w:val="0"/>
      <w:marTop w:val="0"/>
      <w:marBottom w:val="0"/>
      <w:divBdr>
        <w:top w:val="none" w:sz="0" w:space="0" w:color="auto"/>
        <w:left w:val="none" w:sz="0" w:space="0" w:color="auto"/>
        <w:bottom w:val="none" w:sz="0" w:space="0" w:color="auto"/>
        <w:right w:val="none" w:sz="0" w:space="0" w:color="auto"/>
      </w:divBdr>
    </w:div>
    <w:div w:id="1099447304">
      <w:bodyDiv w:val="1"/>
      <w:marLeft w:val="0"/>
      <w:marRight w:val="0"/>
      <w:marTop w:val="0"/>
      <w:marBottom w:val="0"/>
      <w:divBdr>
        <w:top w:val="none" w:sz="0" w:space="0" w:color="auto"/>
        <w:left w:val="none" w:sz="0" w:space="0" w:color="auto"/>
        <w:bottom w:val="none" w:sz="0" w:space="0" w:color="auto"/>
        <w:right w:val="none" w:sz="0" w:space="0" w:color="auto"/>
      </w:divBdr>
    </w:div>
    <w:div w:id="1099450561">
      <w:bodyDiv w:val="1"/>
      <w:marLeft w:val="0"/>
      <w:marRight w:val="0"/>
      <w:marTop w:val="0"/>
      <w:marBottom w:val="0"/>
      <w:divBdr>
        <w:top w:val="none" w:sz="0" w:space="0" w:color="auto"/>
        <w:left w:val="none" w:sz="0" w:space="0" w:color="auto"/>
        <w:bottom w:val="none" w:sz="0" w:space="0" w:color="auto"/>
        <w:right w:val="none" w:sz="0" w:space="0" w:color="auto"/>
      </w:divBdr>
    </w:div>
    <w:div w:id="1099567699">
      <w:bodyDiv w:val="1"/>
      <w:marLeft w:val="0"/>
      <w:marRight w:val="0"/>
      <w:marTop w:val="0"/>
      <w:marBottom w:val="0"/>
      <w:divBdr>
        <w:top w:val="none" w:sz="0" w:space="0" w:color="auto"/>
        <w:left w:val="none" w:sz="0" w:space="0" w:color="auto"/>
        <w:bottom w:val="none" w:sz="0" w:space="0" w:color="auto"/>
        <w:right w:val="none" w:sz="0" w:space="0" w:color="auto"/>
      </w:divBdr>
    </w:div>
    <w:div w:id="1099712761">
      <w:bodyDiv w:val="1"/>
      <w:marLeft w:val="0"/>
      <w:marRight w:val="0"/>
      <w:marTop w:val="0"/>
      <w:marBottom w:val="0"/>
      <w:divBdr>
        <w:top w:val="none" w:sz="0" w:space="0" w:color="auto"/>
        <w:left w:val="none" w:sz="0" w:space="0" w:color="auto"/>
        <w:bottom w:val="none" w:sz="0" w:space="0" w:color="auto"/>
        <w:right w:val="none" w:sz="0" w:space="0" w:color="auto"/>
      </w:divBdr>
    </w:div>
    <w:div w:id="1099907792">
      <w:bodyDiv w:val="1"/>
      <w:marLeft w:val="0"/>
      <w:marRight w:val="0"/>
      <w:marTop w:val="0"/>
      <w:marBottom w:val="0"/>
      <w:divBdr>
        <w:top w:val="none" w:sz="0" w:space="0" w:color="auto"/>
        <w:left w:val="none" w:sz="0" w:space="0" w:color="auto"/>
        <w:bottom w:val="none" w:sz="0" w:space="0" w:color="auto"/>
        <w:right w:val="none" w:sz="0" w:space="0" w:color="auto"/>
      </w:divBdr>
    </w:div>
    <w:div w:id="1099988588">
      <w:bodyDiv w:val="1"/>
      <w:marLeft w:val="0"/>
      <w:marRight w:val="0"/>
      <w:marTop w:val="0"/>
      <w:marBottom w:val="0"/>
      <w:divBdr>
        <w:top w:val="none" w:sz="0" w:space="0" w:color="auto"/>
        <w:left w:val="none" w:sz="0" w:space="0" w:color="auto"/>
        <w:bottom w:val="none" w:sz="0" w:space="0" w:color="auto"/>
        <w:right w:val="none" w:sz="0" w:space="0" w:color="auto"/>
      </w:divBdr>
    </w:div>
    <w:div w:id="1100025892">
      <w:bodyDiv w:val="1"/>
      <w:marLeft w:val="0"/>
      <w:marRight w:val="0"/>
      <w:marTop w:val="0"/>
      <w:marBottom w:val="0"/>
      <w:divBdr>
        <w:top w:val="none" w:sz="0" w:space="0" w:color="auto"/>
        <w:left w:val="none" w:sz="0" w:space="0" w:color="auto"/>
        <w:bottom w:val="none" w:sz="0" w:space="0" w:color="auto"/>
        <w:right w:val="none" w:sz="0" w:space="0" w:color="auto"/>
      </w:divBdr>
    </w:div>
    <w:div w:id="1100026869">
      <w:bodyDiv w:val="1"/>
      <w:marLeft w:val="0"/>
      <w:marRight w:val="0"/>
      <w:marTop w:val="0"/>
      <w:marBottom w:val="0"/>
      <w:divBdr>
        <w:top w:val="none" w:sz="0" w:space="0" w:color="auto"/>
        <w:left w:val="none" w:sz="0" w:space="0" w:color="auto"/>
        <w:bottom w:val="none" w:sz="0" w:space="0" w:color="auto"/>
        <w:right w:val="none" w:sz="0" w:space="0" w:color="auto"/>
      </w:divBdr>
    </w:div>
    <w:div w:id="1100176953">
      <w:bodyDiv w:val="1"/>
      <w:marLeft w:val="0"/>
      <w:marRight w:val="0"/>
      <w:marTop w:val="0"/>
      <w:marBottom w:val="0"/>
      <w:divBdr>
        <w:top w:val="none" w:sz="0" w:space="0" w:color="auto"/>
        <w:left w:val="none" w:sz="0" w:space="0" w:color="auto"/>
        <w:bottom w:val="none" w:sz="0" w:space="0" w:color="auto"/>
        <w:right w:val="none" w:sz="0" w:space="0" w:color="auto"/>
      </w:divBdr>
    </w:div>
    <w:div w:id="1100222190">
      <w:bodyDiv w:val="1"/>
      <w:marLeft w:val="0"/>
      <w:marRight w:val="0"/>
      <w:marTop w:val="0"/>
      <w:marBottom w:val="0"/>
      <w:divBdr>
        <w:top w:val="none" w:sz="0" w:space="0" w:color="auto"/>
        <w:left w:val="none" w:sz="0" w:space="0" w:color="auto"/>
        <w:bottom w:val="none" w:sz="0" w:space="0" w:color="auto"/>
        <w:right w:val="none" w:sz="0" w:space="0" w:color="auto"/>
      </w:divBdr>
    </w:div>
    <w:div w:id="1100415704">
      <w:bodyDiv w:val="1"/>
      <w:marLeft w:val="0"/>
      <w:marRight w:val="0"/>
      <w:marTop w:val="0"/>
      <w:marBottom w:val="0"/>
      <w:divBdr>
        <w:top w:val="none" w:sz="0" w:space="0" w:color="auto"/>
        <w:left w:val="none" w:sz="0" w:space="0" w:color="auto"/>
        <w:bottom w:val="none" w:sz="0" w:space="0" w:color="auto"/>
        <w:right w:val="none" w:sz="0" w:space="0" w:color="auto"/>
      </w:divBdr>
    </w:div>
    <w:div w:id="1100416499">
      <w:bodyDiv w:val="1"/>
      <w:marLeft w:val="0"/>
      <w:marRight w:val="0"/>
      <w:marTop w:val="0"/>
      <w:marBottom w:val="0"/>
      <w:divBdr>
        <w:top w:val="none" w:sz="0" w:space="0" w:color="auto"/>
        <w:left w:val="none" w:sz="0" w:space="0" w:color="auto"/>
        <w:bottom w:val="none" w:sz="0" w:space="0" w:color="auto"/>
        <w:right w:val="none" w:sz="0" w:space="0" w:color="auto"/>
      </w:divBdr>
    </w:div>
    <w:div w:id="1100417413">
      <w:bodyDiv w:val="1"/>
      <w:marLeft w:val="0"/>
      <w:marRight w:val="0"/>
      <w:marTop w:val="0"/>
      <w:marBottom w:val="0"/>
      <w:divBdr>
        <w:top w:val="none" w:sz="0" w:space="0" w:color="auto"/>
        <w:left w:val="none" w:sz="0" w:space="0" w:color="auto"/>
        <w:bottom w:val="none" w:sz="0" w:space="0" w:color="auto"/>
        <w:right w:val="none" w:sz="0" w:space="0" w:color="auto"/>
      </w:divBdr>
    </w:div>
    <w:div w:id="1100680303">
      <w:bodyDiv w:val="1"/>
      <w:marLeft w:val="0"/>
      <w:marRight w:val="0"/>
      <w:marTop w:val="0"/>
      <w:marBottom w:val="0"/>
      <w:divBdr>
        <w:top w:val="none" w:sz="0" w:space="0" w:color="auto"/>
        <w:left w:val="none" w:sz="0" w:space="0" w:color="auto"/>
        <w:bottom w:val="none" w:sz="0" w:space="0" w:color="auto"/>
        <w:right w:val="none" w:sz="0" w:space="0" w:color="auto"/>
      </w:divBdr>
    </w:div>
    <w:div w:id="1100687641">
      <w:bodyDiv w:val="1"/>
      <w:marLeft w:val="0"/>
      <w:marRight w:val="0"/>
      <w:marTop w:val="0"/>
      <w:marBottom w:val="0"/>
      <w:divBdr>
        <w:top w:val="none" w:sz="0" w:space="0" w:color="auto"/>
        <w:left w:val="none" w:sz="0" w:space="0" w:color="auto"/>
        <w:bottom w:val="none" w:sz="0" w:space="0" w:color="auto"/>
        <w:right w:val="none" w:sz="0" w:space="0" w:color="auto"/>
      </w:divBdr>
    </w:div>
    <w:div w:id="1100760096">
      <w:bodyDiv w:val="1"/>
      <w:marLeft w:val="0"/>
      <w:marRight w:val="0"/>
      <w:marTop w:val="0"/>
      <w:marBottom w:val="0"/>
      <w:divBdr>
        <w:top w:val="none" w:sz="0" w:space="0" w:color="auto"/>
        <w:left w:val="none" w:sz="0" w:space="0" w:color="auto"/>
        <w:bottom w:val="none" w:sz="0" w:space="0" w:color="auto"/>
        <w:right w:val="none" w:sz="0" w:space="0" w:color="auto"/>
      </w:divBdr>
    </w:div>
    <w:div w:id="1100761434">
      <w:bodyDiv w:val="1"/>
      <w:marLeft w:val="0"/>
      <w:marRight w:val="0"/>
      <w:marTop w:val="0"/>
      <w:marBottom w:val="0"/>
      <w:divBdr>
        <w:top w:val="none" w:sz="0" w:space="0" w:color="auto"/>
        <w:left w:val="none" w:sz="0" w:space="0" w:color="auto"/>
        <w:bottom w:val="none" w:sz="0" w:space="0" w:color="auto"/>
        <w:right w:val="none" w:sz="0" w:space="0" w:color="auto"/>
      </w:divBdr>
    </w:div>
    <w:div w:id="1100763275">
      <w:bodyDiv w:val="1"/>
      <w:marLeft w:val="0"/>
      <w:marRight w:val="0"/>
      <w:marTop w:val="0"/>
      <w:marBottom w:val="0"/>
      <w:divBdr>
        <w:top w:val="none" w:sz="0" w:space="0" w:color="auto"/>
        <w:left w:val="none" w:sz="0" w:space="0" w:color="auto"/>
        <w:bottom w:val="none" w:sz="0" w:space="0" w:color="auto"/>
        <w:right w:val="none" w:sz="0" w:space="0" w:color="auto"/>
      </w:divBdr>
    </w:div>
    <w:div w:id="1100831492">
      <w:bodyDiv w:val="1"/>
      <w:marLeft w:val="0"/>
      <w:marRight w:val="0"/>
      <w:marTop w:val="0"/>
      <w:marBottom w:val="0"/>
      <w:divBdr>
        <w:top w:val="none" w:sz="0" w:space="0" w:color="auto"/>
        <w:left w:val="none" w:sz="0" w:space="0" w:color="auto"/>
        <w:bottom w:val="none" w:sz="0" w:space="0" w:color="auto"/>
        <w:right w:val="none" w:sz="0" w:space="0" w:color="auto"/>
      </w:divBdr>
    </w:div>
    <w:div w:id="1100875662">
      <w:bodyDiv w:val="1"/>
      <w:marLeft w:val="0"/>
      <w:marRight w:val="0"/>
      <w:marTop w:val="0"/>
      <w:marBottom w:val="0"/>
      <w:divBdr>
        <w:top w:val="none" w:sz="0" w:space="0" w:color="auto"/>
        <w:left w:val="none" w:sz="0" w:space="0" w:color="auto"/>
        <w:bottom w:val="none" w:sz="0" w:space="0" w:color="auto"/>
        <w:right w:val="none" w:sz="0" w:space="0" w:color="auto"/>
      </w:divBdr>
    </w:div>
    <w:div w:id="1100879930">
      <w:bodyDiv w:val="1"/>
      <w:marLeft w:val="0"/>
      <w:marRight w:val="0"/>
      <w:marTop w:val="0"/>
      <w:marBottom w:val="0"/>
      <w:divBdr>
        <w:top w:val="none" w:sz="0" w:space="0" w:color="auto"/>
        <w:left w:val="none" w:sz="0" w:space="0" w:color="auto"/>
        <w:bottom w:val="none" w:sz="0" w:space="0" w:color="auto"/>
        <w:right w:val="none" w:sz="0" w:space="0" w:color="auto"/>
      </w:divBdr>
    </w:div>
    <w:div w:id="1101073200">
      <w:bodyDiv w:val="1"/>
      <w:marLeft w:val="0"/>
      <w:marRight w:val="0"/>
      <w:marTop w:val="0"/>
      <w:marBottom w:val="0"/>
      <w:divBdr>
        <w:top w:val="none" w:sz="0" w:space="0" w:color="auto"/>
        <w:left w:val="none" w:sz="0" w:space="0" w:color="auto"/>
        <w:bottom w:val="none" w:sz="0" w:space="0" w:color="auto"/>
        <w:right w:val="none" w:sz="0" w:space="0" w:color="auto"/>
      </w:divBdr>
    </w:div>
    <w:div w:id="1101142777">
      <w:bodyDiv w:val="1"/>
      <w:marLeft w:val="0"/>
      <w:marRight w:val="0"/>
      <w:marTop w:val="0"/>
      <w:marBottom w:val="0"/>
      <w:divBdr>
        <w:top w:val="none" w:sz="0" w:space="0" w:color="auto"/>
        <w:left w:val="none" w:sz="0" w:space="0" w:color="auto"/>
        <w:bottom w:val="none" w:sz="0" w:space="0" w:color="auto"/>
        <w:right w:val="none" w:sz="0" w:space="0" w:color="auto"/>
      </w:divBdr>
    </w:div>
    <w:div w:id="1101145150">
      <w:bodyDiv w:val="1"/>
      <w:marLeft w:val="0"/>
      <w:marRight w:val="0"/>
      <w:marTop w:val="0"/>
      <w:marBottom w:val="0"/>
      <w:divBdr>
        <w:top w:val="none" w:sz="0" w:space="0" w:color="auto"/>
        <w:left w:val="none" w:sz="0" w:space="0" w:color="auto"/>
        <w:bottom w:val="none" w:sz="0" w:space="0" w:color="auto"/>
        <w:right w:val="none" w:sz="0" w:space="0" w:color="auto"/>
      </w:divBdr>
    </w:div>
    <w:div w:id="1101337817">
      <w:bodyDiv w:val="1"/>
      <w:marLeft w:val="0"/>
      <w:marRight w:val="0"/>
      <w:marTop w:val="0"/>
      <w:marBottom w:val="0"/>
      <w:divBdr>
        <w:top w:val="none" w:sz="0" w:space="0" w:color="auto"/>
        <w:left w:val="none" w:sz="0" w:space="0" w:color="auto"/>
        <w:bottom w:val="none" w:sz="0" w:space="0" w:color="auto"/>
        <w:right w:val="none" w:sz="0" w:space="0" w:color="auto"/>
      </w:divBdr>
    </w:div>
    <w:div w:id="1101338521">
      <w:bodyDiv w:val="1"/>
      <w:marLeft w:val="0"/>
      <w:marRight w:val="0"/>
      <w:marTop w:val="0"/>
      <w:marBottom w:val="0"/>
      <w:divBdr>
        <w:top w:val="none" w:sz="0" w:space="0" w:color="auto"/>
        <w:left w:val="none" w:sz="0" w:space="0" w:color="auto"/>
        <w:bottom w:val="none" w:sz="0" w:space="0" w:color="auto"/>
        <w:right w:val="none" w:sz="0" w:space="0" w:color="auto"/>
      </w:divBdr>
    </w:div>
    <w:div w:id="1101411815">
      <w:bodyDiv w:val="1"/>
      <w:marLeft w:val="0"/>
      <w:marRight w:val="0"/>
      <w:marTop w:val="0"/>
      <w:marBottom w:val="0"/>
      <w:divBdr>
        <w:top w:val="none" w:sz="0" w:space="0" w:color="auto"/>
        <w:left w:val="none" w:sz="0" w:space="0" w:color="auto"/>
        <w:bottom w:val="none" w:sz="0" w:space="0" w:color="auto"/>
        <w:right w:val="none" w:sz="0" w:space="0" w:color="auto"/>
      </w:divBdr>
    </w:div>
    <w:div w:id="1101486967">
      <w:bodyDiv w:val="1"/>
      <w:marLeft w:val="0"/>
      <w:marRight w:val="0"/>
      <w:marTop w:val="0"/>
      <w:marBottom w:val="0"/>
      <w:divBdr>
        <w:top w:val="none" w:sz="0" w:space="0" w:color="auto"/>
        <w:left w:val="none" w:sz="0" w:space="0" w:color="auto"/>
        <w:bottom w:val="none" w:sz="0" w:space="0" w:color="auto"/>
        <w:right w:val="none" w:sz="0" w:space="0" w:color="auto"/>
      </w:divBdr>
    </w:div>
    <w:div w:id="1101755796">
      <w:bodyDiv w:val="1"/>
      <w:marLeft w:val="0"/>
      <w:marRight w:val="0"/>
      <w:marTop w:val="0"/>
      <w:marBottom w:val="0"/>
      <w:divBdr>
        <w:top w:val="none" w:sz="0" w:space="0" w:color="auto"/>
        <w:left w:val="none" w:sz="0" w:space="0" w:color="auto"/>
        <w:bottom w:val="none" w:sz="0" w:space="0" w:color="auto"/>
        <w:right w:val="none" w:sz="0" w:space="0" w:color="auto"/>
      </w:divBdr>
    </w:div>
    <w:div w:id="1101874788">
      <w:bodyDiv w:val="1"/>
      <w:marLeft w:val="0"/>
      <w:marRight w:val="0"/>
      <w:marTop w:val="0"/>
      <w:marBottom w:val="0"/>
      <w:divBdr>
        <w:top w:val="none" w:sz="0" w:space="0" w:color="auto"/>
        <w:left w:val="none" w:sz="0" w:space="0" w:color="auto"/>
        <w:bottom w:val="none" w:sz="0" w:space="0" w:color="auto"/>
        <w:right w:val="none" w:sz="0" w:space="0" w:color="auto"/>
      </w:divBdr>
    </w:div>
    <w:div w:id="1101994335">
      <w:bodyDiv w:val="1"/>
      <w:marLeft w:val="0"/>
      <w:marRight w:val="0"/>
      <w:marTop w:val="0"/>
      <w:marBottom w:val="0"/>
      <w:divBdr>
        <w:top w:val="none" w:sz="0" w:space="0" w:color="auto"/>
        <w:left w:val="none" w:sz="0" w:space="0" w:color="auto"/>
        <w:bottom w:val="none" w:sz="0" w:space="0" w:color="auto"/>
        <w:right w:val="none" w:sz="0" w:space="0" w:color="auto"/>
      </w:divBdr>
    </w:div>
    <w:div w:id="1102065461">
      <w:bodyDiv w:val="1"/>
      <w:marLeft w:val="0"/>
      <w:marRight w:val="0"/>
      <w:marTop w:val="0"/>
      <w:marBottom w:val="0"/>
      <w:divBdr>
        <w:top w:val="none" w:sz="0" w:space="0" w:color="auto"/>
        <w:left w:val="none" w:sz="0" w:space="0" w:color="auto"/>
        <w:bottom w:val="none" w:sz="0" w:space="0" w:color="auto"/>
        <w:right w:val="none" w:sz="0" w:space="0" w:color="auto"/>
      </w:divBdr>
    </w:div>
    <w:div w:id="1102072009">
      <w:bodyDiv w:val="1"/>
      <w:marLeft w:val="0"/>
      <w:marRight w:val="0"/>
      <w:marTop w:val="0"/>
      <w:marBottom w:val="0"/>
      <w:divBdr>
        <w:top w:val="none" w:sz="0" w:space="0" w:color="auto"/>
        <w:left w:val="none" w:sz="0" w:space="0" w:color="auto"/>
        <w:bottom w:val="none" w:sz="0" w:space="0" w:color="auto"/>
        <w:right w:val="none" w:sz="0" w:space="0" w:color="auto"/>
      </w:divBdr>
    </w:div>
    <w:div w:id="1102342475">
      <w:bodyDiv w:val="1"/>
      <w:marLeft w:val="0"/>
      <w:marRight w:val="0"/>
      <w:marTop w:val="0"/>
      <w:marBottom w:val="0"/>
      <w:divBdr>
        <w:top w:val="none" w:sz="0" w:space="0" w:color="auto"/>
        <w:left w:val="none" w:sz="0" w:space="0" w:color="auto"/>
        <w:bottom w:val="none" w:sz="0" w:space="0" w:color="auto"/>
        <w:right w:val="none" w:sz="0" w:space="0" w:color="auto"/>
      </w:divBdr>
    </w:div>
    <w:div w:id="1102381981">
      <w:bodyDiv w:val="1"/>
      <w:marLeft w:val="0"/>
      <w:marRight w:val="0"/>
      <w:marTop w:val="0"/>
      <w:marBottom w:val="0"/>
      <w:divBdr>
        <w:top w:val="none" w:sz="0" w:space="0" w:color="auto"/>
        <w:left w:val="none" w:sz="0" w:space="0" w:color="auto"/>
        <w:bottom w:val="none" w:sz="0" w:space="0" w:color="auto"/>
        <w:right w:val="none" w:sz="0" w:space="0" w:color="auto"/>
      </w:divBdr>
    </w:div>
    <w:div w:id="1102410438">
      <w:bodyDiv w:val="1"/>
      <w:marLeft w:val="0"/>
      <w:marRight w:val="0"/>
      <w:marTop w:val="0"/>
      <w:marBottom w:val="0"/>
      <w:divBdr>
        <w:top w:val="none" w:sz="0" w:space="0" w:color="auto"/>
        <w:left w:val="none" w:sz="0" w:space="0" w:color="auto"/>
        <w:bottom w:val="none" w:sz="0" w:space="0" w:color="auto"/>
        <w:right w:val="none" w:sz="0" w:space="0" w:color="auto"/>
      </w:divBdr>
    </w:div>
    <w:div w:id="1102451851">
      <w:bodyDiv w:val="1"/>
      <w:marLeft w:val="0"/>
      <w:marRight w:val="0"/>
      <w:marTop w:val="0"/>
      <w:marBottom w:val="0"/>
      <w:divBdr>
        <w:top w:val="none" w:sz="0" w:space="0" w:color="auto"/>
        <w:left w:val="none" w:sz="0" w:space="0" w:color="auto"/>
        <w:bottom w:val="none" w:sz="0" w:space="0" w:color="auto"/>
        <w:right w:val="none" w:sz="0" w:space="0" w:color="auto"/>
      </w:divBdr>
    </w:div>
    <w:div w:id="1102535216">
      <w:bodyDiv w:val="1"/>
      <w:marLeft w:val="0"/>
      <w:marRight w:val="0"/>
      <w:marTop w:val="0"/>
      <w:marBottom w:val="0"/>
      <w:divBdr>
        <w:top w:val="none" w:sz="0" w:space="0" w:color="auto"/>
        <w:left w:val="none" w:sz="0" w:space="0" w:color="auto"/>
        <w:bottom w:val="none" w:sz="0" w:space="0" w:color="auto"/>
        <w:right w:val="none" w:sz="0" w:space="0" w:color="auto"/>
      </w:divBdr>
    </w:div>
    <w:div w:id="1102607336">
      <w:bodyDiv w:val="1"/>
      <w:marLeft w:val="0"/>
      <w:marRight w:val="0"/>
      <w:marTop w:val="0"/>
      <w:marBottom w:val="0"/>
      <w:divBdr>
        <w:top w:val="none" w:sz="0" w:space="0" w:color="auto"/>
        <w:left w:val="none" w:sz="0" w:space="0" w:color="auto"/>
        <w:bottom w:val="none" w:sz="0" w:space="0" w:color="auto"/>
        <w:right w:val="none" w:sz="0" w:space="0" w:color="auto"/>
      </w:divBdr>
    </w:div>
    <w:div w:id="1102724608">
      <w:bodyDiv w:val="1"/>
      <w:marLeft w:val="0"/>
      <w:marRight w:val="0"/>
      <w:marTop w:val="0"/>
      <w:marBottom w:val="0"/>
      <w:divBdr>
        <w:top w:val="none" w:sz="0" w:space="0" w:color="auto"/>
        <w:left w:val="none" w:sz="0" w:space="0" w:color="auto"/>
        <w:bottom w:val="none" w:sz="0" w:space="0" w:color="auto"/>
        <w:right w:val="none" w:sz="0" w:space="0" w:color="auto"/>
      </w:divBdr>
    </w:div>
    <w:div w:id="1102726083">
      <w:bodyDiv w:val="1"/>
      <w:marLeft w:val="0"/>
      <w:marRight w:val="0"/>
      <w:marTop w:val="0"/>
      <w:marBottom w:val="0"/>
      <w:divBdr>
        <w:top w:val="none" w:sz="0" w:space="0" w:color="auto"/>
        <w:left w:val="none" w:sz="0" w:space="0" w:color="auto"/>
        <w:bottom w:val="none" w:sz="0" w:space="0" w:color="auto"/>
        <w:right w:val="none" w:sz="0" w:space="0" w:color="auto"/>
      </w:divBdr>
    </w:div>
    <w:div w:id="1102797823">
      <w:bodyDiv w:val="1"/>
      <w:marLeft w:val="0"/>
      <w:marRight w:val="0"/>
      <w:marTop w:val="0"/>
      <w:marBottom w:val="0"/>
      <w:divBdr>
        <w:top w:val="none" w:sz="0" w:space="0" w:color="auto"/>
        <w:left w:val="none" w:sz="0" w:space="0" w:color="auto"/>
        <w:bottom w:val="none" w:sz="0" w:space="0" w:color="auto"/>
        <w:right w:val="none" w:sz="0" w:space="0" w:color="auto"/>
      </w:divBdr>
    </w:div>
    <w:div w:id="1103037879">
      <w:bodyDiv w:val="1"/>
      <w:marLeft w:val="0"/>
      <w:marRight w:val="0"/>
      <w:marTop w:val="0"/>
      <w:marBottom w:val="0"/>
      <w:divBdr>
        <w:top w:val="none" w:sz="0" w:space="0" w:color="auto"/>
        <w:left w:val="none" w:sz="0" w:space="0" w:color="auto"/>
        <w:bottom w:val="none" w:sz="0" w:space="0" w:color="auto"/>
        <w:right w:val="none" w:sz="0" w:space="0" w:color="auto"/>
      </w:divBdr>
    </w:div>
    <w:div w:id="1103109128">
      <w:bodyDiv w:val="1"/>
      <w:marLeft w:val="0"/>
      <w:marRight w:val="0"/>
      <w:marTop w:val="0"/>
      <w:marBottom w:val="0"/>
      <w:divBdr>
        <w:top w:val="none" w:sz="0" w:space="0" w:color="auto"/>
        <w:left w:val="none" w:sz="0" w:space="0" w:color="auto"/>
        <w:bottom w:val="none" w:sz="0" w:space="0" w:color="auto"/>
        <w:right w:val="none" w:sz="0" w:space="0" w:color="auto"/>
      </w:divBdr>
    </w:div>
    <w:div w:id="1103183556">
      <w:bodyDiv w:val="1"/>
      <w:marLeft w:val="0"/>
      <w:marRight w:val="0"/>
      <w:marTop w:val="0"/>
      <w:marBottom w:val="0"/>
      <w:divBdr>
        <w:top w:val="none" w:sz="0" w:space="0" w:color="auto"/>
        <w:left w:val="none" w:sz="0" w:space="0" w:color="auto"/>
        <w:bottom w:val="none" w:sz="0" w:space="0" w:color="auto"/>
        <w:right w:val="none" w:sz="0" w:space="0" w:color="auto"/>
      </w:divBdr>
    </w:div>
    <w:div w:id="1103380663">
      <w:bodyDiv w:val="1"/>
      <w:marLeft w:val="0"/>
      <w:marRight w:val="0"/>
      <w:marTop w:val="0"/>
      <w:marBottom w:val="0"/>
      <w:divBdr>
        <w:top w:val="none" w:sz="0" w:space="0" w:color="auto"/>
        <w:left w:val="none" w:sz="0" w:space="0" w:color="auto"/>
        <w:bottom w:val="none" w:sz="0" w:space="0" w:color="auto"/>
        <w:right w:val="none" w:sz="0" w:space="0" w:color="auto"/>
      </w:divBdr>
    </w:div>
    <w:div w:id="1103652500">
      <w:bodyDiv w:val="1"/>
      <w:marLeft w:val="0"/>
      <w:marRight w:val="0"/>
      <w:marTop w:val="0"/>
      <w:marBottom w:val="0"/>
      <w:divBdr>
        <w:top w:val="none" w:sz="0" w:space="0" w:color="auto"/>
        <w:left w:val="none" w:sz="0" w:space="0" w:color="auto"/>
        <w:bottom w:val="none" w:sz="0" w:space="0" w:color="auto"/>
        <w:right w:val="none" w:sz="0" w:space="0" w:color="auto"/>
      </w:divBdr>
    </w:div>
    <w:div w:id="1103768068">
      <w:bodyDiv w:val="1"/>
      <w:marLeft w:val="0"/>
      <w:marRight w:val="0"/>
      <w:marTop w:val="0"/>
      <w:marBottom w:val="0"/>
      <w:divBdr>
        <w:top w:val="none" w:sz="0" w:space="0" w:color="auto"/>
        <w:left w:val="none" w:sz="0" w:space="0" w:color="auto"/>
        <w:bottom w:val="none" w:sz="0" w:space="0" w:color="auto"/>
        <w:right w:val="none" w:sz="0" w:space="0" w:color="auto"/>
      </w:divBdr>
    </w:div>
    <w:div w:id="1103845375">
      <w:bodyDiv w:val="1"/>
      <w:marLeft w:val="0"/>
      <w:marRight w:val="0"/>
      <w:marTop w:val="0"/>
      <w:marBottom w:val="0"/>
      <w:divBdr>
        <w:top w:val="none" w:sz="0" w:space="0" w:color="auto"/>
        <w:left w:val="none" w:sz="0" w:space="0" w:color="auto"/>
        <w:bottom w:val="none" w:sz="0" w:space="0" w:color="auto"/>
        <w:right w:val="none" w:sz="0" w:space="0" w:color="auto"/>
      </w:divBdr>
    </w:div>
    <w:div w:id="1103919260">
      <w:bodyDiv w:val="1"/>
      <w:marLeft w:val="0"/>
      <w:marRight w:val="0"/>
      <w:marTop w:val="0"/>
      <w:marBottom w:val="0"/>
      <w:divBdr>
        <w:top w:val="none" w:sz="0" w:space="0" w:color="auto"/>
        <w:left w:val="none" w:sz="0" w:space="0" w:color="auto"/>
        <w:bottom w:val="none" w:sz="0" w:space="0" w:color="auto"/>
        <w:right w:val="none" w:sz="0" w:space="0" w:color="auto"/>
      </w:divBdr>
    </w:div>
    <w:div w:id="1104032276">
      <w:bodyDiv w:val="1"/>
      <w:marLeft w:val="0"/>
      <w:marRight w:val="0"/>
      <w:marTop w:val="0"/>
      <w:marBottom w:val="0"/>
      <w:divBdr>
        <w:top w:val="none" w:sz="0" w:space="0" w:color="auto"/>
        <w:left w:val="none" w:sz="0" w:space="0" w:color="auto"/>
        <w:bottom w:val="none" w:sz="0" w:space="0" w:color="auto"/>
        <w:right w:val="none" w:sz="0" w:space="0" w:color="auto"/>
      </w:divBdr>
    </w:div>
    <w:div w:id="1104109826">
      <w:bodyDiv w:val="1"/>
      <w:marLeft w:val="0"/>
      <w:marRight w:val="0"/>
      <w:marTop w:val="0"/>
      <w:marBottom w:val="0"/>
      <w:divBdr>
        <w:top w:val="none" w:sz="0" w:space="0" w:color="auto"/>
        <w:left w:val="none" w:sz="0" w:space="0" w:color="auto"/>
        <w:bottom w:val="none" w:sz="0" w:space="0" w:color="auto"/>
        <w:right w:val="none" w:sz="0" w:space="0" w:color="auto"/>
      </w:divBdr>
    </w:div>
    <w:div w:id="1104151263">
      <w:bodyDiv w:val="1"/>
      <w:marLeft w:val="0"/>
      <w:marRight w:val="0"/>
      <w:marTop w:val="0"/>
      <w:marBottom w:val="0"/>
      <w:divBdr>
        <w:top w:val="none" w:sz="0" w:space="0" w:color="auto"/>
        <w:left w:val="none" w:sz="0" w:space="0" w:color="auto"/>
        <w:bottom w:val="none" w:sz="0" w:space="0" w:color="auto"/>
        <w:right w:val="none" w:sz="0" w:space="0" w:color="auto"/>
      </w:divBdr>
    </w:div>
    <w:div w:id="1104156815">
      <w:bodyDiv w:val="1"/>
      <w:marLeft w:val="0"/>
      <w:marRight w:val="0"/>
      <w:marTop w:val="0"/>
      <w:marBottom w:val="0"/>
      <w:divBdr>
        <w:top w:val="none" w:sz="0" w:space="0" w:color="auto"/>
        <w:left w:val="none" w:sz="0" w:space="0" w:color="auto"/>
        <w:bottom w:val="none" w:sz="0" w:space="0" w:color="auto"/>
        <w:right w:val="none" w:sz="0" w:space="0" w:color="auto"/>
      </w:divBdr>
    </w:div>
    <w:div w:id="1104493350">
      <w:bodyDiv w:val="1"/>
      <w:marLeft w:val="0"/>
      <w:marRight w:val="0"/>
      <w:marTop w:val="0"/>
      <w:marBottom w:val="0"/>
      <w:divBdr>
        <w:top w:val="none" w:sz="0" w:space="0" w:color="auto"/>
        <w:left w:val="none" w:sz="0" w:space="0" w:color="auto"/>
        <w:bottom w:val="none" w:sz="0" w:space="0" w:color="auto"/>
        <w:right w:val="none" w:sz="0" w:space="0" w:color="auto"/>
      </w:divBdr>
    </w:div>
    <w:div w:id="1104501727">
      <w:bodyDiv w:val="1"/>
      <w:marLeft w:val="0"/>
      <w:marRight w:val="0"/>
      <w:marTop w:val="0"/>
      <w:marBottom w:val="0"/>
      <w:divBdr>
        <w:top w:val="none" w:sz="0" w:space="0" w:color="auto"/>
        <w:left w:val="none" w:sz="0" w:space="0" w:color="auto"/>
        <w:bottom w:val="none" w:sz="0" w:space="0" w:color="auto"/>
        <w:right w:val="none" w:sz="0" w:space="0" w:color="auto"/>
      </w:divBdr>
    </w:div>
    <w:div w:id="1104543784">
      <w:bodyDiv w:val="1"/>
      <w:marLeft w:val="0"/>
      <w:marRight w:val="0"/>
      <w:marTop w:val="0"/>
      <w:marBottom w:val="0"/>
      <w:divBdr>
        <w:top w:val="none" w:sz="0" w:space="0" w:color="auto"/>
        <w:left w:val="none" w:sz="0" w:space="0" w:color="auto"/>
        <w:bottom w:val="none" w:sz="0" w:space="0" w:color="auto"/>
        <w:right w:val="none" w:sz="0" w:space="0" w:color="auto"/>
      </w:divBdr>
    </w:div>
    <w:div w:id="1104574398">
      <w:bodyDiv w:val="1"/>
      <w:marLeft w:val="0"/>
      <w:marRight w:val="0"/>
      <w:marTop w:val="0"/>
      <w:marBottom w:val="0"/>
      <w:divBdr>
        <w:top w:val="none" w:sz="0" w:space="0" w:color="auto"/>
        <w:left w:val="none" w:sz="0" w:space="0" w:color="auto"/>
        <w:bottom w:val="none" w:sz="0" w:space="0" w:color="auto"/>
        <w:right w:val="none" w:sz="0" w:space="0" w:color="auto"/>
      </w:divBdr>
    </w:div>
    <w:div w:id="1104688171">
      <w:bodyDiv w:val="1"/>
      <w:marLeft w:val="0"/>
      <w:marRight w:val="0"/>
      <w:marTop w:val="0"/>
      <w:marBottom w:val="0"/>
      <w:divBdr>
        <w:top w:val="none" w:sz="0" w:space="0" w:color="auto"/>
        <w:left w:val="none" w:sz="0" w:space="0" w:color="auto"/>
        <w:bottom w:val="none" w:sz="0" w:space="0" w:color="auto"/>
        <w:right w:val="none" w:sz="0" w:space="0" w:color="auto"/>
      </w:divBdr>
    </w:div>
    <w:div w:id="1104692849">
      <w:bodyDiv w:val="1"/>
      <w:marLeft w:val="0"/>
      <w:marRight w:val="0"/>
      <w:marTop w:val="0"/>
      <w:marBottom w:val="0"/>
      <w:divBdr>
        <w:top w:val="none" w:sz="0" w:space="0" w:color="auto"/>
        <w:left w:val="none" w:sz="0" w:space="0" w:color="auto"/>
        <w:bottom w:val="none" w:sz="0" w:space="0" w:color="auto"/>
        <w:right w:val="none" w:sz="0" w:space="0" w:color="auto"/>
      </w:divBdr>
    </w:div>
    <w:div w:id="1104693791">
      <w:bodyDiv w:val="1"/>
      <w:marLeft w:val="0"/>
      <w:marRight w:val="0"/>
      <w:marTop w:val="0"/>
      <w:marBottom w:val="0"/>
      <w:divBdr>
        <w:top w:val="none" w:sz="0" w:space="0" w:color="auto"/>
        <w:left w:val="none" w:sz="0" w:space="0" w:color="auto"/>
        <w:bottom w:val="none" w:sz="0" w:space="0" w:color="auto"/>
        <w:right w:val="none" w:sz="0" w:space="0" w:color="auto"/>
      </w:divBdr>
    </w:div>
    <w:div w:id="1104808500">
      <w:bodyDiv w:val="1"/>
      <w:marLeft w:val="0"/>
      <w:marRight w:val="0"/>
      <w:marTop w:val="0"/>
      <w:marBottom w:val="0"/>
      <w:divBdr>
        <w:top w:val="none" w:sz="0" w:space="0" w:color="auto"/>
        <w:left w:val="none" w:sz="0" w:space="0" w:color="auto"/>
        <w:bottom w:val="none" w:sz="0" w:space="0" w:color="auto"/>
        <w:right w:val="none" w:sz="0" w:space="0" w:color="auto"/>
      </w:divBdr>
    </w:div>
    <w:div w:id="1104809973">
      <w:bodyDiv w:val="1"/>
      <w:marLeft w:val="0"/>
      <w:marRight w:val="0"/>
      <w:marTop w:val="0"/>
      <w:marBottom w:val="0"/>
      <w:divBdr>
        <w:top w:val="none" w:sz="0" w:space="0" w:color="auto"/>
        <w:left w:val="none" w:sz="0" w:space="0" w:color="auto"/>
        <w:bottom w:val="none" w:sz="0" w:space="0" w:color="auto"/>
        <w:right w:val="none" w:sz="0" w:space="0" w:color="auto"/>
      </w:divBdr>
    </w:div>
    <w:div w:id="1104837997">
      <w:bodyDiv w:val="1"/>
      <w:marLeft w:val="0"/>
      <w:marRight w:val="0"/>
      <w:marTop w:val="0"/>
      <w:marBottom w:val="0"/>
      <w:divBdr>
        <w:top w:val="none" w:sz="0" w:space="0" w:color="auto"/>
        <w:left w:val="none" w:sz="0" w:space="0" w:color="auto"/>
        <w:bottom w:val="none" w:sz="0" w:space="0" w:color="auto"/>
        <w:right w:val="none" w:sz="0" w:space="0" w:color="auto"/>
      </w:divBdr>
    </w:div>
    <w:div w:id="1104883673">
      <w:bodyDiv w:val="1"/>
      <w:marLeft w:val="0"/>
      <w:marRight w:val="0"/>
      <w:marTop w:val="0"/>
      <w:marBottom w:val="0"/>
      <w:divBdr>
        <w:top w:val="none" w:sz="0" w:space="0" w:color="auto"/>
        <w:left w:val="none" w:sz="0" w:space="0" w:color="auto"/>
        <w:bottom w:val="none" w:sz="0" w:space="0" w:color="auto"/>
        <w:right w:val="none" w:sz="0" w:space="0" w:color="auto"/>
      </w:divBdr>
    </w:div>
    <w:div w:id="1104884611">
      <w:bodyDiv w:val="1"/>
      <w:marLeft w:val="0"/>
      <w:marRight w:val="0"/>
      <w:marTop w:val="0"/>
      <w:marBottom w:val="0"/>
      <w:divBdr>
        <w:top w:val="none" w:sz="0" w:space="0" w:color="auto"/>
        <w:left w:val="none" w:sz="0" w:space="0" w:color="auto"/>
        <w:bottom w:val="none" w:sz="0" w:space="0" w:color="auto"/>
        <w:right w:val="none" w:sz="0" w:space="0" w:color="auto"/>
      </w:divBdr>
    </w:div>
    <w:div w:id="1104960759">
      <w:bodyDiv w:val="1"/>
      <w:marLeft w:val="0"/>
      <w:marRight w:val="0"/>
      <w:marTop w:val="0"/>
      <w:marBottom w:val="0"/>
      <w:divBdr>
        <w:top w:val="none" w:sz="0" w:space="0" w:color="auto"/>
        <w:left w:val="none" w:sz="0" w:space="0" w:color="auto"/>
        <w:bottom w:val="none" w:sz="0" w:space="0" w:color="auto"/>
        <w:right w:val="none" w:sz="0" w:space="0" w:color="auto"/>
      </w:divBdr>
    </w:div>
    <w:div w:id="1105030054">
      <w:bodyDiv w:val="1"/>
      <w:marLeft w:val="0"/>
      <w:marRight w:val="0"/>
      <w:marTop w:val="0"/>
      <w:marBottom w:val="0"/>
      <w:divBdr>
        <w:top w:val="none" w:sz="0" w:space="0" w:color="auto"/>
        <w:left w:val="none" w:sz="0" w:space="0" w:color="auto"/>
        <w:bottom w:val="none" w:sz="0" w:space="0" w:color="auto"/>
        <w:right w:val="none" w:sz="0" w:space="0" w:color="auto"/>
      </w:divBdr>
    </w:div>
    <w:div w:id="1105075319">
      <w:bodyDiv w:val="1"/>
      <w:marLeft w:val="0"/>
      <w:marRight w:val="0"/>
      <w:marTop w:val="0"/>
      <w:marBottom w:val="0"/>
      <w:divBdr>
        <w:top w:val="none" w:sz="0" w:space="0" w:color="auto"/>
        <w:left w:val="none" w:sz="0" w:space="0" w:color="auto"/>
        <w:bottom w:val="none" w:sz="0" w:space="0" w:color="auto"/>
        <w:right w:val="none" w:sz="0" w:space="0" w:color="auto"/>
      </w:divBdr>
    </w:div>
    <w:div w:id="1105081244">
      <w:bodyDiv w:val="1"/>
      <w:marLeft w:val="0"/>
      <w:marRight w:val="0"/>
      <w:marTop w:val="0"/>
      <w:marBottom w:val="0"/>
      <w:divBdr>
        <w:top w:val="none" w:sz="0" w:space="0" w:color="auto"/>
        <w:left w:val="none" w:sz="0" w:space="0" w:color="auto"/>
        <w:bottom w:val="none" w:sz="0" w:space="0" w:color="auto"/>
        <w:right w:val="none" w:sz="0" w:space="0" w:color="auto"/>
      </w:divBdr>
    </w:div>
    <w:div w:id="1105149880">
      <w:bodyDiv w:val="1"/>
      <w:marLeft w:val="0"/>
      <w:marRight w:val="0"/>
      <w:marTop w:val="0"/>
      <w:marBottom w:val="0"/>
      <w:divBdr>
        <w:top w:val="none" w:sz="0" w:space="0" w:color="auto"/>
        <w:left w:val="none" w:sz="0" w:space="0" w:color="auto"/>
        <w:bottom w:val="none" w:sz="0" w:space="0" w:color="auto"/>
        <w:right w:val="none" w:sz="0" w:space="0" w:color="auto"/>
      </w:divBdr>
    </w:div>
    <w:div w:id="1105223861">
      <w:bodyDiv w:val="1"/>
      <w:marLeft w:val="0"/>
      <w:marRight w:val="0"/>
      <w:marTop w:val="0"/>
      <w:marBottom w:val="0"/>
      <w:divBdr>
        <w:top w:val="none" w:sz="0" w:space="0" w:color="auto"/>
        <w:left w:val="none" w:sz="0" w:space="0" w:color="auto"/>
        <w:bottom w:val="none" w:sz="0" w:space="0" w:color="auto"/>
        <w:right w:val="none" w:sz="0" w:space="0" w:color="auto"/>
      </w:divBdr>
    </w:div>
    <w:div w:id="1105348175">
      <w:bodyDiv w:val="1"/>
      <w:marLeft w:val="0"/>
      <w:marRight w:val="0"/>
      <w:marTop w:val="0"/>
      <w:marBottom w:val="0"/>
      <w:divBdr>
        <w:top w:val="none" w:sz="0" w:space="0" w:color="auto"/>
        <w:left w:val="none" w:sz="0" w:space="0" w:color="auto"/>
        <w:bottom w:val="none" w:sz="0" w:space="0" w:color="auto"/>
        <w:right w:val="none" w:sz="0" w:space="0" w:color="auto"/>
      </w:divBdr>
    </w:div>
    <w:div w:id="1105349685">
      <w:bodyDiv w:val="1"/>
      <w:marLeft w:val="0"/>
      <w:marRight w:val="0"/>
      <w:marTop w:val="0"/>
      <w:marBottom w:val="0"/>
      <w:divBdr>
        <w:top w:val="none" w:sz="0" w:space="0" w:color="auto"/>
        <w:left w:val="none" w:sz="0" w:space="0" w:color="auto"/>
        <w:bottom w:val="none" w:sz="0" w:space="0" w:color="auto"/>
        <w:right w:val="none" w:sz="0" w:space="0" w:color="auto"/>
      </w:divBdr>
    </w:div>
    <w:div w:id="1105465841">
      <w:bodyDiv w:val="1"/>
      <w:marLeft w:val="0"/>
      <w:marRight w:val="0"/>
      <w:marTop w:val="0"/>
      <w:marBottom w:val="0"/>
      <w:divBdr>
        <w:top w:val="none" w:sz="0" w:space="0" w:color="auto"/>
        <w:left w:val="none" w:sz="0" w:space="0" w:color="auto"/>
        <w:bottom w:val="none" w:sz="0" w:space="0" w:color="auto"/>
        <w:right w:val="none" w:sz="0" w:space="0" w:color="auto"/>
      </w:divBdr>
    </w:div>
    <w:div w:id="1105468162">
      <w:bodyDiv w:val="1"/>
      <w:marLeft w:val="0"/>
      <w:marRight w:val="0"/>
      <w:marTop w:val="0"/>
      <w:marBottom w:val="0"/>
      <w:divBdr>
        <w:top w:val="none" w:sz="0" w:space="0" w:color="auto"/>
        <w:left w:val="none" w:sz="0" w:space="0" w:color="auto"/>
        <w:bottom w:val="none" w:sz="0" w:space="0" w:color="auto"/>
        <w:right w:val="none" w:sz="0" w:space="0" w:color="auto"/>
      </w:divBdr>
    </w:div>
    <w:div w:id="1105536431">
      <w:bodyDiv w:val="1"/>
      <w:marLeft w:val="0"/>
      <w:marRight w:val="0"/>
      <w:marTop w:val="0"/>
      <w:marBottom w:val="0"/>
      <w:divBdr>
        <w:top w:val="none" w:sz="0" w:space="0" w:color="auto"/>
        <w:left w:val="none" w:sz="0" w:space="0" w:color="auto"/>
        <w:bottom w:val="none" w:sz="0" w:space="0" w:color="auto"/>
        <w:right w:val="none" w:sz="0" w:space="0" w:color="auto"/>
      </w:divBdr>
    </w:div>
    <w:div w:id="1105536570">
      <w:bodyDiv w:val="1"/>
      <w:marLeft w:val="0"/>
      <w:marRight w:val="0"/>
      <w:marTop w:val="0"/>
      <w:marBottom w:val="0"/>
      <w:divBdr>
        <w:top w:val="none" w:sz="0" w:space="0" w:color="auto"/>
        <w:left w:val="none" w:sz="0" w:space="0" w:color="auto"/>
        <w:bottom w:val="none" w:sz="0" w:space="0" w:color="auto"/>
        <w:right w:val="none" w:sz="0" w:space="0" w:color="auto"/>
      </w:divBdr>
    </w:div>
    <w:div w:id="1105619306">
      <w:bodyDiv w:val="1"/>
      <w:marLeft w:val="0"/>
      <w:marRight w:val="0"/>
      <w:marTop w:val="0"/>
      <w:marBottom w:val="0"/>
      <w:divBdr>
        <w:top w:val="none" w:sz="0" w:space="0" w:color="auto"/>
        <w:left w:val="none" w:sz="0" w:space="0" w:color="auto"/>
        <w:bottom w:val="none" w:sz="0" w:space="0" w:color="auto"/>
        <w:right w:val="none" w:sz="0" w:space="0" w:color="auto"/>
      </w:divBdr>
    </w:div>
    <w:div w:id="1105685378">
      <w:bodyDiv w:val="1"/>
      <w:marLeft w:val="0"/>
      <w:marRight w:val="0"/>
      <w:marTop w:val="0"/>
      <w:marBottom w:val="0"/>
      <w:divBdr>
        <w:top w:val="none" w:sz="0" w:space="0" w:color="auto"/>
        <w:left w:val="none" w:sz="0" w:space="0" w:color="auto"/>
        <w:bottom w:val="none" w:sz="0" w:space="0" w:color="auto"/>
        <w:right w:val="none" w:sz="0" w:space="0" w:color="auto"/>
      </w:divBdr>
    </w:div>
    <w:div w:id="1105809090">
      <w:bodyDiv w:val="1"/>
      <w:marLeft w:val="0"/>
      <w:marRight w:val="0"/>
      <w:marTop w:val="0"/>
      <w:marBottom w:val="0"/>
      <w:divBdr>
        <w:top w:val="none" w:sz="0" w:space="0" w:color="auto"/>
        <w:left w:val="none" w:sz="0" w:space="0" w:color="auto"/>
        <w:bottom w:val="none" w:sz="0" w:space="0" w:color="auto"/>
        <w:right w:val="none" w:sz="0" w:space="0" w:color="auto"/>
      </w:divBdr>
    </w:div>
    <w:div w:id="1105921527">
      <w:bodyDiv w:val="1"/>
      <w:marLeft w:val="0"/>
      <w:marRight w:val="0"/>
      <w:marTop w:val="0"/>
      <w:marBottom w:val="0"/>
      <w:divBdr>
        <w:top w:val="none" w:sz="0" w:space="0" w:color="auto"/>
        <w:left w:val="none" w:sz="0" w:space="0" w:color="auto"/>
        <w:bottom w:val="none" w:sz="0" w:space="0" w:color="auto"/>
        <w:right w:val="none" w:sz="0" w:space="0" w:color="auto"/>
      </w:divBdr>
    </w:div>
    <w:div w:id="1105927201">
      <w:bodyDiv w:val="1"/>
      <w:marLeft w:val="0"/>
      <w:marRight w:val="0"/>
      <w:marTop w:val="0"/>
      <w:marBottom w:val="0"/>
      <w:divBdr>
        <w:top w:val="none" w:sz="0" w:space="0" w:color="auto"/>
        <w:left w:val="none" w:sz="0" w:space="0" w:color="auto"/>
        <w:bottom w:val="none" w:sz="0" w:space="0" w:color="auto"/>
        <w:right w:val="none" w:sz="0" w:space="0" w:color="auto"/>
      </w:divBdr>
    </w:div>
    <w:div w:id="1105930588">
      <w:bodyDiv w:val="1"/>
      <w:marLeft w:val="0"/>
      <w:marRight w:val="0"/>
      <w:marTop w:val="0"/>
      <w:marBottom w:val="0"/>
      <w:divBdr>
        <w:top w:val="none" w:sz="0" w:space="0" w:color="auto"/>
        <w:left w:val="none" w:sz="0" w:space="0" w:color="auto"/>
        <w:bottom w:val="none" w:sz="0" w:space="0" w:color="auto"/>
        <w:right w:val="none" w:sz="0" w:space="0" w:color="auto"/>
      </w:divBdr>
    </w:div>
    <w:div w:id="1105999085">
      <w:bodyDiv w:val="1"/>
      <w:marLeft w:val="0"/>
      <w:marRight w:val="0"/>
      <w:marTop w:val="0"/>
      <w:marBottom w:val="0"/>
      <w:divBdr>
        <w:top w:val="none" w:sz="0" w:space="0" w:color="auto"/>
        <w:left w:val="none" w:sz="0" w:space="0" w:color="auto"/>
        <w:bottom w:val="none" w:sz="0" w:space="0" w:color="auto"/>
        <w:right w:val="none" w:sz="0" w:space="0" w:color="auto"/>
      </w:divBdr>
    </w:div>
    <w:div w:id="1106003191">
      <w:bodyDiv w:val="1"/>
      <w:marLeft w:val="0"/>
      <w:marRight w:val="0"/>
      <w:marTop w:val="0"/>
      <w:marBottom w:val="0"/>
      <w:divBdr>
        <w:top w:val="none" w:sz="0" w:space="0" w:color="auto"/>
        <w:left w:val="none" w:sz="0" w:space="0" w:color="auto"/>
        <w:bottom w:val="none" w:sz="0" w:space="0" w:color="auto"/>
        <w:right w:val="none" w:sz="0" w:space="0" w:color="auto"/>
      </w:divBdr>
    </w:div>
    <w:div w:id="1106079377">
      <w:bodyDiv w:val="1"/>
      <w:marLeft w:val="0"/>
      <w:marRight w:val="0"/>
      <w:marTop w:val="0"/>
      <w:marBottom w:val="0"/>
      <w:divBdr>
        <w:top w:val="none" w:sz="0" w:space="0" w:color="auto"/>
        <w:left w:val="none" w:sz="0" w:space="0" w:color="auto"/>
        <w:bottom w:val="none" w:sz="0" w:space="0" w:color="auto"/>
        <w:right w:val="none" w:sz="0" w:space="0" w:color="auto"/>
      </w:divBdr>
    </w:div>
    <w:div w:id="1106191902">
      <w:bodyDiv w:val="1"/>
      <w:marLeft w:val="0"/>
      <w:marRight w:val="0"/>
      <w:marTop w:val="0"/>
      <w:marBottom w:val="0"/>
      <w:divBdr>
        <w:top w:val="none" w:sz="0" w:space="0" w:color="auto"/>
        <w:left w:val="none" w:sz="0" w:space="0" w:color="auto"/>
        <w:bottom w:val="none" w:sz="0" w:space="0" w:color="auto"/>
        <w:right w:val="none" w:sz="0" w:space="0" w:color="auto"/>
      </w:divBdr>
    </w:div>
    <w:div w:id="1106270966">
      <w:bodyDiv w:val="1"/>
      <w:marLeft w:val="0"/>
      <w:marRight w:val="0"/>
      <w:marTop w:val="0"/>
      <w:marBottom w:val="0"/>
      <w:divBdr>
        <w:top w:val="none" w:sz="0" w:space="0" w:color="auto"/>
        <w:left w:val="none" w:sz="0" w:space="0" w:color="auto"/>
        <w:bottom w:val="none" w:sz="0" w:space="0" w:color="auto"/>
        <w:right w:val="none" w:sz="0" w:space="0" w:color="auto"/>
      </w:divBdr>
    </w:div>
    <w:div w:id="1106273737">
      <w:bodyDiv w:val="1"/>
      <w:marLeft w:val="0"/>
      <w:marRight w:val="0"/>
      <w:marTop w:val="0"/>
      <w:marBottom w:val="0"/>
      <w:divBdr>
        <w:top w:val="none" w:sz="0" w:space="0" w:color="auto"/>
        <w:left w:val="none" w:sz="0" w:space="0" w:color="auto"/>
        <w:bottom w:val="none" w:sz="0" w:space="0" w:color="auto"/>
        <w:right w:val="none" w:sz="0" w:space="0" w:color="auto"/>
      </w:divBdr>
    </w:div>
    <w:div w:id="1106316478">
      <w:bodyDiv w:val="1"/>
      <w:marLeft w:val="0"/>
      <w:marRight w:val="0"/>
      <w:marTop w:val="0"/>
      <w:marBottom w:val="0"/>
      <w:divBdr>
        <w:top w:val="none" w:sz="0" w:space="0" w:color="auto"/>
        <w:left w:val="none" w:sz="0" w:space="0" w:color="auto"/>
        <w:bottom w:val="none" w:sz="0" w:space="0" w:color="auto"/>
        <w:right w:val="none" w:sz="0" w:space="0" w:color="auto"/>
      </w:divBdr>
    </w:div>
    <w:div w:id="1106343322">
      <w:bodyDiv w:val="1"/>
      <w:marLeft w:val="0"/>
      <w:marRight w:val="0"/>
      <w:marTop w:val="0"/>
      <w:marBottom w:val="0"/>
      <w:divBdr>
        <w:top w:val="none" w:sz="0" w:space="0" w:color="auto"/>
        <w:left w:val="none" w:sz="0" w:space="0" w:color="auto"/>
        <w:bottom w:val="none" w:sz="0" w:space="0" w:color="auto"/>
        <w:right w:val="none" w:sz="0" w:space="0" w:color="auto"/>
      </w:divBdr>
    </w:div>
    <w:div w:id="1106345589">
      <w:bodyDiv w:val="1"/>
      <w:marLeft w:val="0"/>
      <w:marRight w:val="0"/>
      <w:marTop w:val="0"/>
      <w:marBottom w:val="0"/>
      <w:divBdr>
        <w:top w:val="none" w:sz="0" w:space="0" w:color="auto"/>
        <w:left w:val="none" w:sz="0" w:space="0" w:color="auto"/>
        <w:bottom w:val="none" w:sz="0" w:space="0" w:color="auto"/>
        <w:right w:val="none" w:sz="0" w:space="0" w:color="auto"/>
      </w:divBdr>
    </w:div>
    <w:div w:id="1106461713">
      <w:bodyDiv w:val="1"/>
      <w:marLeft w:val="0"/>
      <w:marRight w:val="0"/>
      <w:marTop w:val="0"/>
      <w:marBottom w:val="0"/>
      <w:divBdr>
        <w:top w:val="none" w:sz="0" w:space="0" w:color="auto"/>
        <w:left w:val="none" w:sz="0" w:space="0" w:color="auto"/>
        <w:bottom w:val="none" w:sz="0" w:space="0" w:color="auto"/>
        <w:right w:val="none" w:sz="0" w:space="0" w:color="auto"/>
      </w:divBdr>
    </w:div>
    <w:div w:id="1106466415">
      <w:bodyDiv w:val="1"/>
      <w:marLeft w:val="0"/>
      <w:marRight w:val="0"/>
      <w:marTop w:val="0"/>
      <w:marBottom w:val="0"/>
      <w:divBdr>
        <w:top w:val="none" w:sz="0" w:space="0" w:color="auto"/>
        <w:left w:val="none" w:sz="0" w:space="0" w:color="auto"/>
        <w:bottom w:val="none" w:sz="0" w:space="0" w:color="auto"/>
        <w:right w:val="none" w:sz="0" w:space="0" w:color="auto"/>
      </w:divBdr>
    </w:div>
    <w:div w:id="1106578638">
      <w:bodyDiv w:val="1"/>
      <w:marLeft w:val="0"/>
      <w:marRight w:val="0"/>
      <w:marTop w:val="0"/>
      <w:marBottom w:val="0"/>
      <w:divBdr>
        <w:top w:val="none" w:sz="0" w:space="0" w:color="auto"/>
        <w:left w:val="none" w:sz="0" w:space="0" w:color="auto"/>
        <w:bottom w:val="none" w:sz="0" w:space="0" w:color="auto"/>
        <w:right w:val="none" w:sz="0" w:space="0" w:color="auto"/>
      </w:divBdr>
    </w:div>
    <w:div w:id="1106658607">
      <w:bodyDiv w:val="1"/>
      <w:marLeft w:val="0"/>
      <w:marRight w:val="0"/>
      <w:marTop w:val="0"/>
      <w:marBottom w:val="0"/>
      <w:divBdr>
        <w:top w:val="none" w:sz="0" w:space="0" w:color="auto"/>
        <w:left w:val="none" w:sz="0" w:space="0" w:color="auto"/>
        <w:bottom w:val="none" w:sz="0" w:space="0" w:color="auto"/>
        <w:right w:val="none" w:sz="0" w:space="0" w:color="auto"/>
      </w:divBdr>
    </w:div>
    <w:div w:id="1106659096">
      <w:bodyDiv w:val="1"/>
      <w:marLeft w:val="0"/>
      <w:marRight w:val="0"/>
      <w:marTop w:val="0"/>
      <w:marBottom w:val="0"/>
      <w:divBdr>
        <w:top w:val="none" w:sz="0" w:space="0" w:color="auto"/>
        <w:left w:val="none" w:sz="0" w:space="0" w:color="auto"/>
        <w:bottom w:val="none" w:sz="0" w:space="0" w:color="auto"/>
        <w:right w:val="none" w:sz="0" w:space="0" w:color="auto"/>
      </w:divBdr>
    </w:div>
    <w:div w:id="1106774590">
      <w:bodyDiv w:val="1"/>
      <w:marLeft w:val="0"/>
      <w:marRight w:val="0"/>
      <w:marTop w:val="0"/>
      <w:marBottom w:val="0"/>
      <w:divBdr>
        <w:top w:val="none" w:sz="0" w:space="0" w:color="auto"/>
        <w:left w:val="none" w:sz="0" w:space="0" w:color="auto"/>
        <w:bottom w:val="none" w:sz="0" w:space="0" w:color="auto"/>
        <w:right w:val="none" w:sz="0" w:space="0" w:color="auto"/>
      </w:divBdr>
    </w:div>
    <w:div w:id="1106778145">
      <w:bodyDiv w:val="1"/>
      <w:marLeft w:val="0"/>
      <w:marRight w:val="0"/>
      <w:marTop w:val="0"/>
      <w:marBottom w:val="0"/>
      <w:divBdr>
        <w:top w:val="none" w:sz="0" w:space="0" w:color="auto"/>
        <w:left w:val="none" w:sz="0" w:space="0" w:color="auto"/>
        <w:bottom w:val="none" w:sz="0" w:space="0" w:color="auto"/>
        <w:right w:val="none" w:sz="0" w:space="0" w:color="auto"/>
      </w:divBdr>
    </w:div>
    <w:div w:id="1106847105">
      <w:bodyDiv w:val="1"/>
      <w:marLeft w:val="0"/>
      <w:marRight w:val="0"/>
      <w:marTop w:val="0"/>
      <w:marBottom w:val="0"/>
      <w:divBdr>
        <w:top w:val="none" w:sz="0" w:space="0" w:color="auto"/>
        <w:left w:val="none" w:sz="0" w:space="0" w:color="auto"/>
        <w:bottom w:val="none" w:sz="0" w:space="0" w:color="auto"/>
        <w:right w:val="none" w:sz="0" w:space="0" w:color="auto"/>
      </w:divBdr>
    </w:div>
    <w:div w:id="1106853099">
      <w:bodyDiv w:val="1"/>
      <w:marLeft w:val="0"/>
      <w:marRight w:val="0"/>
      <w:marTop w:val="0"/>
      <w:marBottom w:val="0"/>
      <w:divBdr>
        <w:top w:val="none" w:sz="0" w:space="0" w:color="auto"/>
        <w:left w:val="none" w:sz="0" w:space="0" w:color="auto"/>
        <w:bottom w:val="none" w:sz="0" w:space="0" w:color="auto"/>
        <w:right w:val="none" w:sz="0" w:space="0" w:color="auto"/>
      </w:divBdr>
    </w:div>
    <w:div w:id="1106922706">
      <w:bodyDiv w:val="1"/>
      <w:marLeft w:val="0"/>
      <w:marRight w:val="0"/>
      <w:marTop w:val="0"/>
      <w:marBottom w:val="0"/>
      <w:divBdr>
        <w:top w:val="none" w:sz="0" w:space="0" w:color="auto"/>
        <w:left w:val="none" w:sz="0" w:space="0" w:color="auto"/>
        <w:bottom w:val="none" w:sz="0" w:space="0" w:color="auto"/>
        <w:right w:val="none" w:sz="0" w:space="0" w:color="auto"/>
      </w:divBdr>
    </w:div>
    <w:div w:id="1106929001">
      <w:bodyDiv w:val="1"/>
      <w:marLeft w:val="0"/>
      <w:marRight w:val="0"/>
      <w:marTop w:val="0"/>
      <w:marBottom w:val="0"/>
      <w:divBdr>
        <w:top w:val="none" w:sz="0" w:space="0" w:color="auto"/>
        <w:left w:val="none" w:sz="0" w:space="0" w:color="auto"/>
        <w:bottom w:val="none" w:sz="0" w:space="0" w:color="auto"/>
        <w:right w:val="none" w:sz="0" w:space="0" w:color="auto"/>
      </w:divBdr>
    </w:div>
    <w:div w:id="1106971060">
      <w:bodyDiv w:val="1"/>
      <w:marLeft w:val="0"/>
      <w:marRight w:val="0"/>
      <w:marTop w:val="0"/>
      <w:marBottom w:val="0"/>
      <w:divBdr>
        <w:top w:val="none" w:sz="0" w:space="0" w:color="auto"/>
        <w:left w:val="none" w:sz="0" w:space="0" w:color="auto"/>
        <w:bottom w:val="none" w:sz="0" w:space="0" w:color="auto"/>
        <w:right w:val="none" w:sz="0" w:space="0" w:color="auto"/>
      </w:divBdr>
    </w:div>
    <w:div w:id="1107046081">
      <w:bodyDiv w:val="1"/>
      <w:marLeft w:val="0"/>
      <w:marRight w:val="0"/>
      <w:marTop w:val="0"/>
      <w:marBottom w:val="0"/>
      <w:divBdr>
        <w:top w:val="none" w:sz="0" w:space="0" w:color="auto"/>
        <w:left w:val="none" w:sz="0" w:space="0" w:color="auto"/>
        <w:bottom w:val="none" w:sz="0" w:space="0" w:color="auto"/>
        <w:right w:val="none" w:sz="0" w:space="0" w:color="auto"/>
      </w:divBdr>
    </w:div>
    <w:div w:id="1107046130">
      <w:bodyDiv w:val="1"/>
      <w:marLeft w:val="0"/>
      <w:marRight w:val="0"/>
      <w:marTop w:val="0"/>
      <w:marBottom w:val="0"/>
      <w:divBdr>
        <w:top w:val="none" w:sz="0" w:space="0" w:color="auto"/>
        <w:left w:val="none" w:sz="0" w:space="0" w:color="auto"/>
        <w:bottom w:val="none" w:sz="0" w:space="0" w:color="auto"/>
        <w:right w:val="none" w:sz="0" w:space="0" w:color="auto"/>
      </w:divBdr>
    </w:div>
    <w:div w:id="1107047689">
      <w:bodyDiv w:val="1"/>
      <w:marLeft w:val="0"/>
      <w:marRight w:val="0"/>
      <w:marTop w:val="0"/>
      <w:marBottom w:val="0"/>
      <w:divBdr>
        <w:top w:val="none" w:sz="0" w:space="0" w:color="auto"/>
        <w:left w:val="none" w:sz="0" w:space="0" w:color="auto"/>
        <w:bottom w:val="none" w:sz="0" w:space="0" w:color="auto"/>
        <w:right w:val="none" w:sz="0" w:space="0" w:color="auto"/>
      </w:divBdr>
    </w:div>
    <w:div w:id="1107119152">
      <w:bodyDiv w:val="1"/>
      <w:marLeft w:val="0"/>
      <w:marRight w:val="0"/>
      <w:marTop w:val="0"/>
      <w:marBottom w:val="0"/>
      <w:divBdr>
        <w:top w:val="none" w:sz="0" w:space="0" w:color="auto"/>
        <w:left w:val="none" w:sz="0" w:space="0" w:color="auto"/>
        <w:bottom w:val="none" w:sz="0" w:space="0" w:color="auto"/>
        <w:right w:val="none" w:sz="0" w:space="0" w:color="auto"/>
      </w:divBdr>
    </w:div>
    <w:div w:id="1107237862">
      <w:bodyDiv w:val="1"/>
      <w:marLeft w:val="0"/>
      <w:marRight w:val="0"/>
      <w:marTop w:val="0"/>
      <w:marBottom w:val="0"/>
      <w:divBdr>
        <w:top w:val="none" w:sz="0" w:space="0" w:color="auto"/>
        <w:left w:val="none" w:sz="0" w:space="0" w:color="auto"/>
        <w:bottom w:val="none" w:sz="0" w:space="0" w:color="auto"/>
        <w:right w:val="none" w:sz="0" w:space="0" w:color="auto"/>
      </w:divBdr>
    </w:div>
    <w:div w:id="1107238271">
      <w:bodyDiv w:val="1"/>
      <w:marLeft w:val="0"/>
      <w:marRight w:val="0"/>
      <w:marTop w:val="0"/>
      <w:marBottom w:val="0"/>
      <w:divBdr>
        <w:top w:val="none" w:sz="0" w:space="0" w:color="auto"/>
        <w:left w:val="none" w:sz="0" w:space="0" w:color="auto"/>
        <w:bottom w:val="none" w:sz="0" w:space="0" w:color="auto"/>
        <w:right w:val="none" w:sz="0" w:space="0" w:color="auto"/>
      </w:divBdr>
    </w:div>
    <w:div w:id="1107311724">
      <w:bodyDiv w:val="1"/>
      <w:marLeft w:val="0"/>
      <w:marRight w:val="0"/>
      <w:marTop w:val="0"/>
      <w:marBottom w:val="0"/>
      <w:divBdr>
        <w:top w:val="none" w:sz="0" w:space="0" w:color="auto"/>
        <w:left w:val="none" w:sz="0" w:space="0" w:color="auto"/>
        <w:bottom w:val="none" w:sz="0" w:space="0" w:color="auto"/>
        <w:right w:val="none" w:sz="0" w:space="0" w:color="auto"/>
      </w:divBdr>
    </w:div>
    <w:div w:id="1107384867">
      <w:bodyDiv w:val="1"/>
      <w:marLeft w:val="0"/>
      <w:marRight w:val="0"/>
      <w:marTop w:val="0"/>
      <w:marBottom w:val="0"/>
      <w:divBdr>
        <w:top w:val="none" w:sz="0" w:space="0" w:color="auto"/>
        <w:left w:val="none" w:sz="0" w:space="0" w:color="auto"/>
        <w:bottom w:val="none" w:sz="0" w:space="0" w:color="auto"/>
        <w:right w:val="none" w:sz="0" w:space="0" w:color="auto"/>
      </w:divBdr>
    </w:div>
    <w:div w:id="1107432992">
      <w:bodyDiv w:val="1"/>
      <w:marLeft w:val="0"/>
      <w:marRight w:val="0"/>
      <w:marTop w:val="0"/>
      <w:marBottom w:val="0"/>
      <w:divBdr>
        <w:top w:val="none" w:sz="0" w:space="0" w:color="auto"/>
        <w:left w:val="none" w:sz="0" w:space="0" w:color="auto"/>
        <w:bottom w:val="none" w:sz="0" w:space="0" w:color="auto"/>
        <w:right w:val="none" w:sz="0" w:space="0" w:color="auto"/>
      </w:divBdr>
    </w:div>
    <w:div w:id="1107459243">
      <w:bodyDiv w:val="1"/>
      <w:marLeft w:val="0"/>
      <w:marRight w:val="0"/>
      <w:marTop w:val="0"/>
      <w:marBottom w:val="0"/>
      <w:divBdr>
        <w:top w:val="none" w:sz="0" w:space="0" w:color="auto"/>
        <w:left w:val="none" w:sz="0" w:space="0" w:color="auto"/>
        <w:bottom w:val="none" w:sz="0" w:space="0" w:color="auto"/>
        <w:right w:val="none" w:sz="0" w:space="0" w:color="auto"/>
      </w:divBdr>
    </w:div>
    <w:div w:id="1107504901">
      <w:bodyDiv w:val="1"/>
      <w:marLeft w:val="0"/>
      <w:marRight w:val="0"/>
      <w:marTop w:val="0"/>
      <w:marBottom w:val="0"/>
      <w:divBdr>
        <w:top w:val="none" w:sz="0" w:space="0" w:color="auto"/>
        <w:left w:val="none" w:sz="0" w:space="0" w:color="auto"/>
        <w:bottom w:val="none" w:sz="0" w:space="0" w:color="auto"/>
        <w:right w:val="none" w:sz="0" w:space="0" w:color="auto"/>
      </w:divBdr>
    </w:div>
    <w:div w:id="1107851492">
      <w:bodyDiv w:val="1"/>
      <w:marLeft w:val="0"/>
      <w:marRight w:val="0"/>
      <w:marTop w:val="0"/>
      <w:marBottom w:val="0"/>
      <w:divBdr>
        <w:top w:val="none" w:sz="0" w:space="0" w:color="auto"/>
        <w:left w:val="none" w:sz="0" w:space="0" w:color="auto"/>
        <w:bottom w:val="none" w:sz="0" w:space="0" w:color="auto"/>
        <w:right w:val="none" w:sz="0" w:space="0" w:color="auto"/>
      </w:divBdr>
    </w:div>
    <w:div w:id="1107893980">
      <w:bodyDiv w:val="1"/>
      <w:marLeft w:val="0"/>
      <w:marRight w:val="0"/>
      <w:marTop w:val="0"/>
      <w:marBottom w:val="0"/>
      <w:divBdr>
        <w:top w:val="none" w:sz="0" w:space="0" w:color="auto"/>
        <w:left w:val="none" w:sz="0" w:space="0" w:color="auto"/>
        <w:bottom w:val="none" w:sz="0" w:space="0" w:color="auto"/>
        <w:right w:val="none" w:sz="0" w:space="0" w:color="auto"/>
      </w:divBdr>
    </w:div>
    <w:div w:id="1107965924">
      <w:bodyDiv w:val="1"/>
      <w:marLeft w:val="0"/>
      <w:marRight w:val="0"/>
      <w:marTop w:val="0"/>
      <w:marBottom w:val="0"/>
      <w:divBdr>
        <w:top w:val="none" w:sz="0" w:space="0" w:color="auto"/>
        <w:left w:val="none" w:sz="0" w:space="0" w:color="auto"/>
        <w:bottom w:val="none" w:sz="0" w:space="0" w:color="auto"/>
        <w:right w:val="none" w:sz="0" w:space="0" w:color="auto"/>
      </w:divBdr>
    </w:div>
    <w:div w:id="1107967198">
      <w:bodyDiv w:val="1"/>
      <w:marLeft w:val="0"/>
      <w:marRight w:val="0"/>
      <w:marTop w:val="0"/>
      <w:marBottom w:val="0"/>
      <w:divBdr>
        <w:top w:val="none" w:sz="0" w:space="0" w:color="auto"/>
        <w:left w:val="none" w:sz="0" w:space="0" w:color="auto"/>
        <w:bottom w:val="none" w:sz="0" w:space="0" w:color="auto"/>
        <w:right w:val="none" w:sz="0" w:space="0" w:color="auto"/>
      </w:divBdr>
    </w:div>
    <w:div w:id="1108039336">
      <w:bodyDiv w:val="1"/>
      <w:marLeft w:val="0"/>
      <w:marRight w:val="0"/>
      <w:marTop w:val="0"/>
      <w:marBottom w:val="0"/>
      <w:divBdr>
        <w:top w:val="none" w:sz="0" w:space="0" w:color="auto"/>
        <w:left w:val="none" w:sz="0" w:space="0" w:color="auto"/>
        <w:bottom w:val="none" w:sz="0" w:space="0" w:color="auto"/>
        <w:right w:val="none" w:sz="0" w:space="0" w:color="auto"/>
      </w:divBdr>
    </w:div>
    <w:div w:id="1108046385">
      <w:bodyDiv w:val="1"/>
      <w:marLeft w:val="0"/>
      <w:marRight w:val="0"/>
      <w:marTop w:val="0"/>
      <w:marBottom w:val="0"/>
      <w:divBdr>
        <w:top w:val="none" w:sz="0" w:space="0" w:color="auto"/>
        <w:left w:val="none" w:sz="0" w:space="0" w:color="auto"/>
        <w:bottom w:val="none" w:sz="0" w:space="0" w:color="auto"/>
        <w:right w:val="none" w:sz="0" w:space="0" w:color="auto"/>
      </w:divBdr>
    </w:div>
    <w:div w:id="1108161569">
      <w:bodyDiv w:val="1"/>
      <w:marLeft w:val="0"/>
      <w:marRight w:val="0"/>
      <w:marTop w:val="0"/>
      <w:marBottom w:val="0"/>
      <w:divBdr>
        <w:top w:val="none" w:sz="0" w:space="0" w:color="auto"/>
        <w:left w:val="none" w:sz="0" w:space="0" w:color="auto"/>
        <w:bottom w:val="none" w:sz="0" w:space="0" w:color="auto"/>
        <w:right w:val="none" w:sz="0" w:space="0" w:color="auto"/>
      </w:divBdr>
    </w:div>
    <w:div w:id="1108282907">
      <w:bodyDiv w:val="1"/>
      <w:marLeft w:val="0"/>
      <w:marRight w:val="0"/>
      <w:marTop w:val="0"/>
      <w:marBottom w:val="0"/>
      <w:divBdr>
        <w:top w:val="none" w:sz="0" w:space="0" w:color="auto"/>
        <w:left w:val="none" w:sz="0" w:space="0" w:color="auto"/>
        <w:bottom w:val="none" w:sz="0" w:space="0" w:color="auto"/>
        <w:right w:val="none" w:sz="0" w:space="0" w:color="auto"/>
      </w:divBdr>
    </w:div>
    <w:div w:id="1108306855">
      <w:bodyDiv w:val="1"/>
      <w:marLeft w:val="0"/>
      <w:marRight w:val="0"/>
      <w:marTop w:val="0"/>
      <w:marBottom w:val="0"/>
      <w:divBdr>
        <w:top w:val="none" w:sz="0" w:space="0" w:color="auto"/>
        <w:left w:val="none" w:sz="0" w:space="0" w:color="auto"/>
        <w:bottom w:val="none" w:sz="0" w:space="0" w:color="auto"/>
        <w:right w:val="none" w:sz="0" w:space="0" w:color="auto"/>
      </w:divBdr>
    </w:div>
    <w:div w:id="1108311751">
      <w:bodyDiv w:val="1"/>
      <w:marLeft w:val="0"/>
      <w:marRight w:val="0"/>
      <w:marTop w:val="0"/>
      <w:marBottom w:val="0"/>
      <w:divBdr>
        <w:top w:val="none" w:sz="0" w:space="0" w:color="auto"/>
        <w:left w:val="none" w:sz="0" w:space="0" w:color="auto"/>
        <w:bottom w:val="none" w:sz="0" w:space="0" w:color="auto"/>
        <w:right w:val="none" w:sz="0" w:space="0" w:color="auto"/>
      </w:divBdr>
    </w:div>
    <w:div w:id="1108312007">
      <w:bodyDiv w:val="1"/>
      <w:marLeft w:val="0"/>
      <w:marRight w:val="0"/>
      <w:marTop w:val="0"/>
      <w:marBottom w:val="0"/>
      <w:divBdr>
        <w:top w:val="none" w:sz="0" w:space="0" w:color="auto"/>
        <w:left w:val="none" w:sz="0" w:space="0" w:color="auto"/>
        <w:bottom w:val="none" w:sz="0" w:space="0" w:color="auto"/>
        <w:right w:val="none" w:sz="0" w:space="0" w:color="auto"/>
      </w:divBdr>
    </w:div>
    <w:div w:id="1108355088">
      <w:bodyDiv w:val="1"/>
      <w:marLeft w:val="0"/>
      <w:marRight w:val="0"/>
      <w:marTop w:val="0"/>
      <w:marBottom w:val="0"/>
      <w:divBdr>
        <w:top w:val="none" w:sz="0" w:space="0" w:color="auto"/>
        <w:left w:val="none" w:sz="0" w:space="0" w:color="auto"/>
        <w:bottom w:val="none" w:sz="0" w:space="0" w:color="auto"/>
        <w:right w:val="none" w:sz="0" w:space="0" w:color="auto"/>
      </w:divBdr>
    </w:div>
    <w:div w:id="1108430728">
      <w:bodyDiv w:val="1"/>
      <w:marLeft w:val="0"/>
      <w:marRight w:val="0"/>
      <w:marTop w:val="0"/>
      <w:marBottom w:val="0"/>
      <w:divBdr>
        <w:top w:val="none" w:sz="0" w:space="0" w:color="auto"/>
        <w:left w:val="none" w:sz="0" w:space="0" w:color="auto"/>
        <w:bottom w:val="none" w:sz="0" w:space="0" w:color="auto"/>
        <w:right w:val="none" w:sz="0" w:space="0" w:color="auto"/>
      </w:divBdr>
    </w:div>
    <w:div w:id="1108542182">
      <w:bodyDiv w:val="1"/>
      <w:marLeft w:val="0"/>
      <w:marRight w:val="0"/>
      <w:marTop w:val="0"/>
      <w:marBottom w:val="0"/>
      <w:divBdr>
        <w:top w:val="none" w:sz="0" w:space="0" w:color="auto"/>
        <w:left w:val="none" w:sz="0" w:space="0" w:color="auto"/>
        <w:bottom w:val="none" w:sz="0" w:space="0" w:color="auto"/>
        <w:right w:val="none" w:sz="0" w:space="0" w:color="auto"/>
      </w:divBdr>
    </w:div>
    <w:div w:id="1108542705">
      <w:bodyDiv w:val="1"/>
      <w:marLeft w:val="0"/>
      <w:marRight w:val="0"/>
      <w:marTop w:val="0"/>
      <w:marBottom w:val="0"/>
      <w:divBdr>
        <w:top w:val="none" w:sz="0" w:space="0" w:color="auto"/>
        <w:left w:val="none" w:sz="0" w:space="0" w:color="auto"/>
        <w:bottom w:val="none" w:sz="0" w:space="0" w:color="auto"/>
        <w:right w:val="none" w:sz="0" w:space="0" w:color="auto"/>
      </w:divBdr>
    </w:div>
    <w:div w:id="1108695331">
      <w:bodyDiv w:val="1"/>
      <w:marLeft w:val="0"/>
      <w:marRight w:val="0"/>
      <w:marTop w:val="0"/>
      <w:marBottom w:val="0"/>
      <w:divBdr>
        <w:top w:val="none" w:sz="0" w:space="0" w:color="auto"/>
        <w:left w:val="none" w:sz="0" w:space="0" w:color="auto"/>
        <w:bottom w:val="none" w:sz="0" w:space="0" w:color="auto"/>
        <w:right w:val="none" w:sz="0" w:space="0" w:color="auto"/>
      </w:divBdr>
    </w:div>
    <w:div w:id="1108698430">
      <w:bodyDiv w:val="1"/>
      <w:marLeft w:val="0"/>
      <w:marRight w:val="0"/>
      <w:marTop w:val="0"/>
      <w:marBottom w:val="0"/>
      <w:divBdr>
        <w:top w:val="none" w:sz="0" w:space="0" w:color="auto"/>
        <w:left w:val="none" w:sz="0" w:space="0" w:color="auto"/>
        <w:bottom w:val="none" w:sz="0" w:space="0" w:color="auto"/>
        <w:right w:val="none" w:sz="0" w:space="0" w:color="auto"/>
      </w:divBdr>
    </w:div>
    <w:div w:id="1108741078">
      <w:bodyDiv w:val="1"/>
      <w:marLeft w:val="0"/>
      <w:marRight w:val="0"/>
      <w:marTop w:val="0"/>
      <w:marBottom w:val="0"/>
      <w:divBdr>
        <w:top w:val="none" w:sz="0" w:space="0" w:color="auto"/>
        <w:left w:val="none" w:sz="0" w:space="0" w:color="auto"/>
        <w:bottom w:val="none" w:sz="0" w:space="0" w:color="auto"/>
        <w:right w:val="none" w:sz="0" w:space="0" w:color="auto"/>
      </w:divBdr>
    </w:div>
    <w:div w:id="1108744018">
      <w:bodyDiv w:val="1"/>
      <w:marLeft w:val="0"/>
      <w:marRight w:val="0"/>
      <w:marTop w:val="0"/>
      <w:marBottom w:val="0"/>
      <w:divBdr>
        <w:top w:val="none" w:sz="0" w:space="0" w:color="auto"/>
        <w:left w:val="none" w:sz="0" w:space="0" w:color="auto"/>
        <w:bottom w:val="none" w:sz="0" w:space="0" w:color="auto"/>
        <w:right w:val="none" w:sz="0" w:space="0" w:color="auto"/>
      </w:divBdr>
    </w:div>
    <w:div w:id="1108819352">
      <w:bodyDiv w:val="1"/>
      <w:marLeft w:val="0"/>
      <w:marRight w:val="0"/>
      <w:marTop w:val="0"/>
      <w:marBottom w:val="0"/>
      <w:divBdr>
        <w:top w:val="none" w:sz="0" w:space="0" w:color="auto"/>
        <w:left w:val="none" w:sz="0" w:space="0" w:color="auto"/>
        <w:bottom w:val="none" w:sz="0" w:space="0" w:color="auto"/>
        <w:right w:val="none" w:sz="0" w:space="0" w:color="auto"/>
      </w:divBdr>
    </w:div>
    <w:div w:id="1108892313">
      <w:bodyDiv w:val="1"/>
      <w:marLeft w:val="0"/>
      <w:marRight w:val="0"/>
      <w:marTop w:val="0"/>
      <w:marBottom w:val="0"/>
      <w:divBdr>
        <w:top w:val="none" w:sz="0" w:space="0" w:color="auto"/>
        <w:left w:val="none" w:sz="0" w:space="0" w:color="auto"/>
        <w:bottom w:val="none" w:sz="0" w:space="0" w:color="auto"/>
        <w:right w:val="none" w:sz="0" w:space="0" w:color="auto"/>
      </w:divBdr>
    </w:div>
    <w:div w:id="1109006929">
      <w:bodyDiv w:val="1"/>
      <w:marLeft w:val="0"/>
      <w:marRight w:val="0"/>
      <w:marTop w:val="0"/>
      <w:marBottom w:val="0"/>
      <w:divBdr>
        <w:top w:val="none" w:sz="0" w:space="0" w:color="auto"/>
        <w:left w:val="none" w:sz="0" w:space="0" w:color="auto"/>
        <w:bottom w:val="none" w:sz="0" w:space="0" w:color="auto"/>
        <w:right w:val="none" w:sz="0" w:space="0" w:color="auto"/>
      </w:divBdr>
    </w:div>
    <w:div w:id="1109272902">
      <w:bodyDiv w:val="1"/>
      <w:marLeft w:val="0"/>
      <w:marRight w:val="0"/>
      <w:marTop w:val="0"/>
      <w:marBottom w:val="0"/>
      <w:divBdr>
        <w:top w:val="none" w:sz="0" w:space="0" w:color="auto"/>
        <w:left w:val="none" w:sz="0" w:space="0" w:color="auto"/>
        <w:bottom w:val="none" w:sz="0" w:space="0" w:color="auto"/>
        <w:right w:val="none" w:sz="0" w:space="0" w:color="auto"/>
      </w:divBdr>
    </w:div>
    <w:div w:id="1109353076">
      <w:bodyDiv w:val="1"/>
      <w:marLeft w:val="0"/>
      <w:marRight w:val="0"/>
      <w:marTop w:val="0"/>
      <w:marBottom w:val="0"/>
      <w:divBdr>
        <w:top w:val="none" w:sz="0" w:space="0" w:color="auto"/>
        <w:left w:val="none" w:sz="0" w:space="0" w:color="auto"/>
        <w:bottom w:val="none" w:sz="0" w:space="0" w:color="auto"/>
        <w:right w:val="none" w:sz="0" w:space="0" w:color="auto"/>
      </w:divBdr>
    </w:div>
    <w:div w:id="1109468719">
      <w:bodyDiv w:val="1"/>
      <w:marLeft w:val="0"/>
      <w:marRight w:val="0"/>
      <w:marTop w:val="0"/>
      <w:marBottom w:val="0"/>
      <w:divBdr>
        <w:top w:val="none" w:sz="0" w:space="0" w:color="auto"/>
        <w:left w:val="none" w:sz="0" w:space="0" w:color="auto"/>
        <w:bottom w:val="none" w:sz="0" w:space="0" w:color="auto"/>
        <w:right w:val="none" w:sz="0" w:space="0" w:color="auto"/>
      </w:divBdr>
    </w:div>
    <w:div w:id="1109660872">
      <w:bodyDiv w:val="1"/>
      <w:marLeft w:val="0"/>
      <w:marRight w:val="0"/>
      <w:marTop w:val="0"/>
      <w:marBottom w:val="0"/>
      <w:divBdr>
        <w:top w:val="none" w:sz="0" w:space="0" w:color="auto"/>
        <w:left w:val="none" w:sz="0" w:space="0" w:color="auto"/>
        <w:bottom w:val="none" w:sz="0" w:space="0" w:color="auto"/>
        <w:right w:val="none" w:sz="0" w:space="0" w:color="auto"/>
      </w:divBdr>
    </w:div>
    <w:div w:id="1109740311">
      <w:bodyDiv w:val="1"/>
      <w:marLeft w:val="0"/>
      <w:marRight w:val="0"/>
      <w:marTop w:val="0"/>
      <w:marBottom w:val="0"/>
      <w:divBdr>
        <w:top w:val="none" w:sz="0" w:space="0" w:color="auto"/>
        <w:left w:val="none" w:sz="0" w:space="0" w:color="auto"/>
        <w:bottom w:val="none" w:sz="0" w:space="0" w:color="auto"/>
        <w:right w:val="none" w:sz="0" w:space="0" w:color="auto"/>
      </w:divBdr>
    </w:div>
    <w:div w:id="1109815915">
      <w:bodyDiv w:val="1"/>
      <w:marLeft w:val="0"/>
      <w:marRight w:val="0"/>
      <w:marTop w:val="0"/>
      <w:marBottom w:val="0"/>
      <w:divBdr>
        <w:top w:val="none" w:sz="0" w:space="0" w:color="auto"/>
        <w:left w:val="none" w:sz="0" w:space="0" w:color="auto"/>
        <w:bottom w:val="none" w:sz="0" w:space="0" w:color="auto"/>
        <w:right w:val="none" w:sz="0" w:space="0" w:color="auto"/>
      </w:divBdr>
    </w:div>
    <w:div w:id="1109860542">
      <w:bodyDiv w:val="1"/>
      <w:marLeft w:val="0"/>
      <w:marRight w:val="0"/>
      <w:marTop w:val="0"/>
      <w:marBottom w:val="0"/>
      <w:divBdr>
        <w:top w:val="none" w:sz="0" w:space="0" w:color="auto"/>
        <w:left w:val="none" w:sz="0" w:space="0" w:color="auto"/>
        <w:bottom w:val="none" w:sz="0" w:space="0" w:color="auto"/>
        <w:right w:val="none" w:sz="0" w:space="0" w:color="auto"/>
      </w:divBdr>
    </w:div>
    <w:div w:id="1109937546">
      <w:bodyDiv w:val="1"/>
      <w:marLeft w:val="0"/>
      <w:marRight w:val="0"/>
      <w:marTop w:val="0"/>
      <w:marBottom w:val="0"/>
      <w:divBdr>
        <w:top w:val="none" w:sz="0" w:space="0" w:color="auto"/>
        <w:left w:val="none" w:sz="0" w:space="0" w:color="auto"/>
        <w:bottom w:val="none" w:sz="0" w:space="0" w:color="auto"/>
        <w:right w:val="none" w:sz="0" w:space="0" w:color="auto"/>
      </w:divBdr>
    </w:div>
    <w:div w:id="1110053483">
      <w:bodyDiv w:val="1"/>
      <w:marLeft w:val="0"/>
      <w:marRight w:val="0"/>
      <w:marTop w:val="0"/>
      <w:marBottom w:val="0"/>
      <w:divBdr>
        <w:top w:val="none" w:sz="0" w:space="0" w:color="auto"/>
        <w:left w:val="none" w:sz="0" w:space="0" w:color="auto"/>
        <w:bottom w:val="none" w:sz="0" w:space="0" w:color="auto"/>
        <w:right w:val="none" w:sz="0" w:space="0" w:color="auto"/>
      </w:divBdr>
    </w:div>
    <w:div w:id="1110197483">
      <w:bodyDiv w:val="1"/>
      <w:marLeft w:val="0"/>
      <w:marRight w:val="0"/>
      <w:marTop w:val="0"/>
      <w:marBottom w:val="0"/>
      <w:divBdr>
        <w:top w:val="none" w:sz="0" w:space="0" w:color="auto"/>
        <w:left w:val="none" w:sz="0" w:space="0" w:color="auto"/>
        <w:bottom w:val="none" w:sz="0" w:space="0" w:color="auto"/>
        <w:right w:val="none" w:sz="0" w:space="0" w:color="auto"/>
      </w:divBdr>
    </w:div>
    <w:div w:id="1110274528">
      <w:bodyDiv w:val="1"/>
      <w:marLeft w:val="0"/>
      <w:marRight w:val="0"/>
      <w:marTop w:val="0"/>
      <w:marBottom w:val="0"/>
      <w:divBdr>
        <w:top w:val="none" w:sz="0" w:space="0" w:color="auto"/>
        <w:left w:val="none" w:sz="0" w:space="0" w:color="auto"/>
        <w:bottom w:val="none" w:sz="0" w:space="0" w:color="auto"/>
        <w:right w:val="none" w:sz="0" w:space="0" w:color="auto"/>
      </w:divBdr>
    </w:div>
    <w:div w:id="1110274905">
      <w:bodyDiv w:val="1"/>
      <w:marLeft w:val="0"/>
      <w:marRight w:val="0"/>
      <w:marTop w:val="0"/>
      <w:marBottom w:val="0"/>
      <w:divBdr>
        <w:top w:val="none" w:sz="0" w:space="0" w:color="auto"/>
        <w:left w:val="none" w:sz="0" w:space="0" w:color="auto"/>
        <w:bottom w:val="none" w:sz="0" w:space="0" w:color="auto"/>
        <w:right w:val="none" w:sz="0" w:space="0" w:color="auto"/>
      </w:divBdr>
    </w:div>
    <w:div w:id="1110321091">
      <w:bodyDiv w:val="1"/>
      <w:marLeft w:val="0"/>
      <w:marRight w:val="0"/>
      <w:marTop w:val="0"/>
      <w:marBottom w:val="0"/>
      <w:divBdr>
        <w:top w:val="none" w:sz="0" w:space="0" w:color="auto"/>
        <w:left w:val="none" w:sz="0" w:space="0" w:color="auto"/>
        <w:bottom w:val="none" w:sz="0" w:space="0" w:color="auto"/>
        <w:right w:val="none" w:sz="0" w:space="0" w:color="auto"/>
      </w:divBdr>
    </w:div>
    <w:div w:id="1110324168">
      <w:bodyDiv w:val="1"/>
      <w:marLeft w:val="0"/>
      <w:marRight w:val="0"/>
      <w:marTop w:val="0"/>
      <w:marBottom w:val="0"/>
      <w:divBdr>
        <w:top w:val="none" w:sz="0" w:space="0" w:color="auto"/>
        <w:left w:val="none" w:sz="0" w:space="0" w:color="auto"/>
        <w:bottom w:val="none" w:sz="0" w:space="0" w:color="auto"/>
        <w:right w:val="none" w:sz="0" w:space="0" w:color="auto"/>
      </w:divBdr>
    </w:div>
    <w:div w:id="1110398106">
      <w:bodyDiv w:val="1"/>
      <w:marLeft w:val="0"/>
      <w:marRight w:val="0"/>
      <w:marTop w:val="0"/>
      <w:marBottom w:val="0"/>
      <w:divBdr>
        <w:top w:val="none" w:sz="0" w:space="0" w:color="auto"/>
        <w:left w:val="none" w:sz="0" w:space="0" w:color="auto"/>
        <w:bottom w:val="none" w:sz="0" w:space="0" w:color="auto"/>
        <w:right w:val="none" w:sz="0" w:space="0" w:color="auto"/>
      </w:divBdr>
    </w:div>
    <w:div w:id="1110472879">
      <w:bodyDiv w:val="1"/>
      <w:marLeft w:val="0"/>
      <w:marRight w:val="0"/>
      <w:marTop w:val="0"/>
      <w:marBottom w:val="0"/>
      <w:divBdr>
        <w:top w:val="none" w:sz="0" w:space="0" w:color="auto"/>
        <w:left w:val="none" w:sz="0" w:space="0" w:color="auto"/>
        <w:bottom w:val="none" w:sz="0" w:space="0" w:color="auto"/>
        <w:right w:val="none" w:sz="0" w:space="0" w:color="auto"/>
      </w:divBdr>
    </w:div>
    <w:div w:id="1110735507">
      <w:bodyDiv w:val="1"/>
      <w:marLeft w:val="0"/>
      <w:marRight w:val="0"/>
      <w:marTop w:val="0"/>
      <w:marBottom w:val="0"/>
      <w:divBdr>
        <w:top w:val="none" w:sz="0" w:space="0" w:color="auto"/>
        <w:left w:val="none" w:sz="0" w:space="0" w:color="auto"/>
        <w:bottom w:val="none" w:sz="0" w:space="0" w:color="auto"/>
        <w:right w:val="none" w:sz="0" w:space="0" w:color="auto"/>
      </w:divBdr>
    </w:div>
    <w:div w:id="1110779135">
      <w:bodyDiv w:val="1"/>
      <w:marLeft w:val="0"/>
      <w:marRight w:val="0"/>
      <w:marTop w:val="0"/>
      <w:marBottom w:val="0"/>
      <w:divBdr>
        <w:top w:val="none" w:sz="0" w:space="0" w:color="auto"/>
        <w:left w:val="none" w:sz="0" w:space="0" w:color="auto"/>
        <w:bottom w:val="none" w:sz="0" w:space="0" w:color="auto"/>
        <w:right w:val="none" w:sz="0" w:space="0" w:color="auto"/>
      </w:divBdr>
    </w:div>
    <w:div w:id="1110859798">
      <w:bodyDiv w:val="1"/>
      <w:marLeft w:val="0"/>
      <w:marRight w:val="0"/>
      <w:marTop w:val="0"/>
      <w:marBottom w:val="0"/>
      <w:divBdr>
        <w:top w:val="none" w:sz="0" w:space="0" w:color="auto"/>
        <w:left w:val="none" w:sz="0" w:space="0" w:color="auto"/>
        <w:bottom w:val="none" w:sz="0" w:space="0" w:color="auto"/>
        <w:right w:val="none" w:sz="0" w:space="0" w:color="auto"/>
      </w:divBdr>
    </w:div>
    <w:div w:id="1110969887">
      <w:bodyDiv w:val="1"/>
      <w:marLeft w:val="0"/>
      <w:marRight w:val="0"/>
      <w:marTop w:val="0"/>
      <w:marBottom w:val="0"/>
      <w:divBdr>
        <w:top w:val="none" w:sz="0" w:space="0" w:color="auto"/>
        <w:left w:val="none" w:sz="0" w:space="0" w:color="auto"/>
        <w:bottom w:val="none" w:sz="0" w:space="0" w:color="auto"/>
        <w:right w:val="none" w:sz="0" w:space="0" w:color="auto"/>
      </w:divBdr>
    </w:div>
    <w:div w:id="1111050043">
      <w:bodyDiv w:val="1"/>
      <w:marLeft w:val="0"/>
      <w:marRight w:val="0"/>
      <w:marTop w:val="0"/>
      <w:marBottom w:val="0"/>
      <w:divBdr>
        <w:top w:val="none" w:sz="0" w:space="0" w:color="auto"/>
        <w:left w:val="none" w:sz="0" w:space="0" w:color="auto"/>
        <w:bottom w:val="none" w:sz="0" w:space="0" w:color="auto"/>
        <w:right w:val="none" w:sz="0" w:space="0" w:color="auto"/>
      </w:divBdr>
    </w:div>
    <w:div w:id="1111163132">
      <w:bodyDiv w:val="1"/>
      <w:marLeft w:val="0"/>
      <w:marRight w:val="0"/>
      <w:marTop w:val="0"/>
      <w:marBottom w:val="0"/>
      <w:divBdr>
        <w:top w:val="none" w:sz="0" w:space="0" w:color="auto"/>
        <w:left w:val="none" w:sz="0" w:space="0" w:color="auto"/>
        <w:bottom w:val="none" w:sz="0" w:space="0" w:color="auto"/>
        <w:right w:val="none" w:sz="0" w:space="0" w:color="auto"/>
      </w:divBdr>
    </w:div>
    <w:div w:id="1111172133">
      <w:bodyDiv w:val="1"/>
      <w:marLeft w:val="0"/>
      <w:marRight w:val="0"/>
      <w:marTop w:val="0"/>
      <w:marBottom w:val="0"/>
      <w:divBdr>
        <w:top w:val="none" w:sz="0" w:space="0" w:color="auto"/>
        <w:left w:val="none" w:sz="0" w:space="0" w:color="auto"/>
        <w:bottom w:val="none" w:sz="0" w:space="0" w:color="auto"/>
        <w:right w:val="none" w:sz="0" w:space="0" w:color="auto"/>
      </w:divBdr>
    </w:div>
    <w:div w:id="1111318401">
      <w:bodyDiv w:val="1"/>
      <w:marLeft w:val="0"/>
      <w:marRight w:val="0"/>
      <w:marTop w:val="0"/>
      <w:marBottom w:val="0"/>
      <w:divBdr>
        <w:top w:val="none" w:sz="0" w:space="0" w:color="auto"/>
        <w:left w:val="none" w:sz="0" w:space="0" w:color="auto"/>
        <w:bottom w:val="none" w:sz="0" w:space="0" w:color="auto"/>
        <w:right w:val="none" w:sz="0" w:space="0" w:color="auto"/>
      </w:divBdr>
    </w:div>
    <w:div w:id="1111321060">
      <w:bodyDiv w:val="1"/>
      <w:marLeft w:val="0"/>
      <w:marRight w:val="0"/>
      <w:marTop w:val="0"/>
      <w:marBottom w:val="0"/>
      <w:divBdr>
        <w:top w:val="none" w:sz="0" w:space="0" w:color="auto"/>
        <w:left w:val="none" w:sz="0" w:space="0" w:color="auto"/>
        <w:bottom w:val="none" w:sz="0" w:space="0" w:color="auto"/>
        <w:right w:val="none" w:sz="0" w:space="0" w:color="auto"/>
      </w:divBdr>
    </w:div>
    <w:div w:id="1111365070">
      <w:bodyDiv w:val="1"/>
      <w:marLeft w:val="0"/>
      <w:marRight w:val="0"/>
      <w:marTop w:val="0"/>
      <w:marBottom w:val="0"/>
      <w:divBdr>
        <w:top w:val="none" w:sz="0" w:space="0" w:color="auto"/>
        <w:left w:val="none" w:sz="0" w:space="0" w:color="auto"/>
        <w:bottom w:val="none" w:sz="0" w:space="0" w:color="auto"/>
        <w:right w:val="none" w:sz="0" w:space="0" w:color="auto"/>
      </w:divBdr>
    </w:div>
    <w:div w:id="1111434476">
      <w:bodyDiv w:val="1"/>
      <w:marLeft w:val="0"/>
      <w:marRight w:val="0"/>
      <w:marTop w:val="0"/>
      <w:marBottom w:val="0"/>
      <w:divBdr>
        <w:top w:val="none" w:sz="0" w:space="0" w:color="auto"/>
        <w:left w:val="none" w:sz="0" w:space="0" w:color="auto"/>
        <w:bottom w:val="none" w:sz="0" w:space="0" w:color="auto"/>
        <w:right w:val="none" w:sz="0" w:space="0" w:color="auto"/>
      </w:divBdr>
    </w:div>
    <w:div w:id="1111439494">
      <w:bodyDiv w:val="1"/>
      <w:marLeft w:val="0"/>
      <w:marRight w:val="0"/>
      <w:marTop w:val="0"/>
      <w:marBottom w:val="0"/>
      <w:divBdr>
        <w:top w:val="none" w:sz="0" w:space="0" w:color="auto"/>
        <w:left w:val="none" w:sz="0" w:space="0" w:color="auto"/>
        <w:bottom w:val="none" w:sz="0" w:space="0" w:color="auto"/>
        <w:right w:val="none" w:sz="0" w:space="0" w:color="auto"/>
      </w:divBdr>
    </w:div>
    <w:div w:id="1111514282">
      <w:bodyDiv w:val="1"/>
      <w:marLeft w:val="0"/>
      <w:marRight w:val="0"/>
      <w:marTop w:val="0"/>
      <w:marBottom w:val="0"/>
      <w:divBdr>
        <w:top w:val="none" w:sz="0" w:space="0" w:color="auto"/>
        <w:left w:val="none" w:sz="0" w:space="0" w:color="auto"/>
        <w:bottom w:val="none" w:sz="0" w:space="0" w:color="auto"/>
        <w:right w:val="none" w:sz="0" w:space="0" w:color="auto"/>
      </w:divBdr>
    </w:div>
    <w:div w:id="1111703735">
      <w:bodyDiv w:val="1"/>
      <w:marLeft w:val="0"/>
      <w:marRight w:val="0"/>
      <w:marTop w:val="0"/>
      <w:marBottom w:val="0"/>
      <w:divBdr>
        <w:top w:val="none" w:sz="0" w:space="0" w:color="auto"/>
        <w:left w:val="none" w:sz="0" w:space="0" w:color="auto"/>
        <w:bottom w:val="none" w:sz="0" w:space="0" w:color="auto"/>
        <w:right w:val="none" w:sz="0" w:space="0" w:color="auto"/>
      </w:divBdr>
    </w:div>
    <w:div w:id="1111781500">
      <w:bodyDiv w:val="1"/>
      <w:marLeft w:val="0"/>
      <w:marRight w:val="0"/>
      <w:marTop w:val="0"/>
      <w:marBottom w:val="0"/>
      <w:divBdr>
        <w:top w:val="none" w:sz="0" w:space="0" w:color="auto"/>
        <w:left w:val="none" w:sz="0" w:space="0" w:color="auto"/>
        <w:bottom w:val="none" w:sz="0" w:space="0" w:color="auto"/>
        <w:right w:val="none" w:sz="0" w:space="0" w:color="auto"/>
      </w:divBdr>
    </w:div>
    <w:div w:id="1111820209">
      <w:bodyDiv w:val="1"/>
      <w:marLeft w:val="0"/>
      <w:marRight w:val="0"/>
      <w:marTop w:val="0"/>
      <w:marBottom w:val="0"/>
      <w:divBdr>
        <w:top w:val="none" w:sz="0" w:space="0" w:color="auto"/>
        <w:left w:val="none" w:sz="0" w:space="0" w:color="auto"/>
        <w:bottom w:val="none" w:sz="0" w:space="0" w:color="auto"/>
        <w:right w:val="none" w:sz="0" w:space="0" w:color="auto"/>
      </w:divBdr>
    </w:div>
    <w:div w:id="1111895902">
      <w:bodyDiv w:val="1"/>
      <w:marLeft w:val="0"/>
      <w:marRight w:val="0"/>
      <w:marTop w:val="0"/>
      <w:marBottom w:val="0"/>
      <w:divBdr>
        <w:top w:val="none" w:sz="0" w:space="0" w:color="auto"/>
        <w:left w:val="none" w:sz="0" w:space="0" w:color="auto"/>
        <w:bottom w:val="none" w:sz="0" w:space="0" w:color="auto"/>
        <w:right w:val="none" w:sz="0" w:space="0" w:color="auto"/>
      </w:divBdr>
    </w:div>
    <w:div w:id="1111978730">
      <w:bodyDiv w:val="1"/>
      <w:marLeft w:val="0"/>
      <w:marRight w:val="0"/>
      <w:marTop w:val="0"/>
      <w:marBottom w:val="0"/>
      <w:divBdr>
        <w:top w:val="none" w:sz="0" w:space="0" w:color="auto"/>
        <w:left w:val="none" w:sz="0" w:space="0" w:color="auto"/>
        <w:bottom w:val="none" w:sz="0" w:space="0" w:color="auto"/>
        <w:right w:val="none" w:sz="0" w:space="0" w:color="auto"/>
      </w:divBdr>
    </w:div>
    <w:div w:id="1112015087">
      <w:bodyDiv w:val="1"/>
      <w:marLeft w:val="0"/>
      <w:marRight w:val="0"/>
      <w:marTop w:val="0"/>
      <w:marBottom w:val="0"/>
      <w:divBdr>
        <w:top w:val="none" w:sz="0" w:space="0" w:color="auto"/>
        <w:left w:val="none" w:sz="0" w:space="0" w:color="auto"/>
        <w:bottom w:val="none" w:sz="0" w:space="0" w:color="auto"/>
        <w:right w:val="none" w:sz="0" w:space="0" w:color="auto"/>
      </w:divBdr>
    </w:div>
    <w:div w:id="1112046693">
      <w:bodyDiv w:val="1"/>
      <w:marLeft w:val="0"/>
      <w:marRight w:val="0"/>
      <w:marTop w:val="0"/>
      <w:marBottom w:val="0"/>
      <w:divBdr>
        <w:top w:val="none" w:sz="0" w:space="0" w:color="auto"/>
        <w:left w:val="none" w:sz="0" w:space="0" w:color="auto"/>
        <w:bottom w:val="none" w:sz="0" w:space="0" w:color="auto"/>
        <w:right w:val="none" w:sz="0" w:space="0" w:color="auto"/>
      </w:divBdr>
    </w:div>
    <w:div w:id="1112092708">
      <w:bodyDiv w:val="1"/>
      <w:marLeft w:val="0"/>
      <w:marRight w:val="0"/>
      <w:marTop w:val="0"/>
      <w:marBottom w:val="0"/>
      <w:divBdr>
        <w:top w:val="none" w:sz="0" w:space="0" w:color="auto"/>
        <w:left w:val="none" w:sz="0" w:space="0" w:color="auto"/>
        <w:bottom w:val="none" w:sz="0" w:space="0" w:color="auto"/>
        <w:right w:val="none" w:sz="0" w:space="0" w:color="auto"/>
      </w:divBdr>
    </w:div>
    <w:div w:id="1112169550">
      <w:bodyDiv w:val="1"/>
      <w:marLeft w:val="0"/>
      <w:marRight w:val="0"/>
      <w:marTop w:val="0"/>
      <w:marBottom w:val="0"/>
      <w:divBdr>
        <w:top w:val="none" w:sz="0" w:space="0" w:color="auto"/>
        <w:left w:val="none" w:sz="0" w:space="0" w:color="auto"/>
        <w:bottom w:val="none" w:sz="0" w:space="0" w:color="auto"/>
        <w:right w:val="none" w:sz="0" w:space="0" w:color="auto"/>
      </w:divBdr>
    </w:div>
    <w:div w:id="1112211634">
      <w:bodyDiv w:val="1"/>
      <w:marLeft w:val="0"/>
      <w:marRight w:val="0"/>
      <w:marTop w:val="0"/>
      <w:marBottom w:val="0"/>
      <w:divBdr>
        <w:top w:val="none" w:sz="0" w:space="0" w:color="auto"/>
        <w:left w:val="none" w:sz="0" w:space="0" w:color="auto"/>
        <w:bottom w:val="none" w:sz="0" w:space="0" w:color="auto"/>
        <w:right w:val="none" w:sz="0" w:space="0" w:color="auto"/>
      </w:divBdr>
    </w:div>
    <w:div w:id="1112357183">
      <w:bodyDiv w:val="1"/>
      <w:marLeft w:val="0"/>
      <w:marRight w:val="0"/>
      <w:marTop w:val="0"/>
      <w:marBottom w:val="0"/>
      <w:divBdr>
        <w:top w:val="none" w:sz="0" w:space="0" w:color="auto"/>
        <w:left w:val="none" w:sz="0" w:space="0" w:color="auto"/>
        <w:bottom w:val="none" w:sz="0" w:space="0" w:color="auto"/>
        <w:right w:val="none" w:sz="0" w:space="0" w:color="auto"/>
      </w:divBdr>
    </w:div>
    <w:div w:id="1112362791">
      <w:bodyDiv w:val="1"/>
      <w:marLeft w:val="0"/>
      <w:marRight w:val="0"/>
      <w:marTop w:val="0"/>
      <w:marBottom w:val="0"/>
      <w:divBdr>
        <w:top w:val="none" w:sz="0" w:space="0" w:color="auto"/>
        <w:left w:val="none" w:sz="0" w:space="0" w:color="auto"/>
        <w:bottom w:val="none" w:sz="0" w:space="0" w:color="auto"/>
        <w:right w:val="none" w:sz="0" w:space="0" w:color="auto"/>
      </w:divBdr>
    </w:div>
    <w:div w:id="1112432404">
      <w:bodyDiv w:val="1"/>
      <w:marLeft w:val="0"/>
      <w:marRight w:val="0"/>
      <w:marTop w:val="0"/>
      <w:marBottom w:val="0"/>
      <w:divBdr>
        <w:top w:val="none" w:sz="0" w:space="0" w:color="auto"/>
        <w:left w:val="none" w:sz="0" w:space="0" w:color="auto"/>
        <w:bottom w:val="none" w:sz="0" w:space="0" w:color="auto"/>
        <w:right w:val="none" w:sz="0" w:space="0" w:color="auto"/>
      </w:divBdr>
    </w:div>
    <w:div w:id="1112432699">
      <w:bodyDiv w:val="1"/>
      <w:marLeft w:val="0"/>
      <w:marRight w:val="0"/>
      <w:marTop w:val="0"/>
      <w:marBottom w:val="0"/>
      <w:divBdr>
        <w:top w:val="none" w:sz="0" w:space="0" w:color="auto"/>
        <w:left w:val="none" w:sz="0" w:space="0" w:color="auto"/>
        <w:bottom w:val="none" w:sz="0" w:space="0" w:color="auto"/>
        <w:right w:val="none" w:sz="0" w:space="0" w:color="auto"/>
      </w:divBdr>
    </w:div>
    <w:div w:id="1112436937">
      <w:bodyDiv w:val="1"/>
      <w:marLeft w:val="0"/>
      <w:marRight w:val="0"/>
      <w:marTop w:val="0"/>
      <w:marBottom w:val="0"/>
      <w:divBdr>
        <w:top w:val="none" w:sz="0" w:space="0" w:color="auto"/>
        <w:left w:val="none" w:sz="0" w:space="0" w:color="auto"/>
        <w:bottom w:val="none" w:sz="0" w:space="0" w:color="auto"/>
        <w:right w:val="none" w:sz="0" w:space="0" w:color="auto"/>
      </w:divBdr>
    </w:div>
    <w:div w:id="1112477299">
      <w:bodyDiv w:val="1"/>
      <w:marLeft w:val="0"/>
      <w:marRight w:val="0"/>
      <w:marTop w:val="0"/>
      <w:marBottom w:val="0"/>
      <w:divBdr>
        <w:top w:val="none" w:sz="0" w:space="0" w:color="auto"/>
        <w:left w:val="none" w:sz="0" w:space="0" w:color="auto"/>
        <w:bottom w:val="none" w:sz="0" w:space="0" w:color="auto"/>
        <w:right w:val="none" w:sz="0" w:space="0" w:color="auto"/>
      </w:divBdr>
    </w:div>
    <w:div w:id="1112477499">
      <w:bodyDiv w:val="1"/>
      <w:marLeft w:val="0"/>
      <w:marRight w:val="0"/>
      <w:marTop w:val="0"/>
      <w:marBottom w:val="0"/>
      <w:divBdr>
        <w:top w:val="none" w:sz="0" w:space="0" w:color="auto"/>
        <w:left w:val="none" w:sz="0" w:space="0" w:color="auto"/>
        <w:bottom w:val="none" w:sz="0" w:space="0" w:color="auto"/>
        <w:right w:val="none" w:sz="0" w:space="0" w:color="auto"/>
      </w:divBdr>
    </w:div>
    <w:div w:id="1112629284">
      <w:bodyDiv w:val="1"/>
      <w:marLeft w:val="0"/>
      <w:marRight w:val="0"/>
      <w:marTop w:val="0"/>
      <w:marBottom w:val="0"/>
      <w:divBdr>
        <w:top w:val="none" w:sz="0" w:space="0" w:color="auto"/>
        <w:left w:val="none" w:sz="0" w:space="0" w:color="auto"/>
        <w:bottom w:val="none" w:sz="0" w:space="0" w:color="auto"/>
        <w:right w:val="none" w:sz="0" w:space="0" w:color="auto"/>
      </w:divBdr>
    </w:div>
    <w:div w:id="1112631316">
      <w:bodyDiv w:val="1"/>
      <w:marLeft w:val="0"/>
      <w:marRight w:val="0"/>
      <w:marTop w:val="0"/>
      <w:marBottom w:val="0"/>
      <w:divBdr>
        <w:top w:val="none" w:sz="0" w:space="0" w:color="auto"/>
        <w:left w:val="none" w:sz="0" w:space="0" w:color="auto"/>
        <w:bottom w:val="none" w:sz="0" w:space="0" w:color="auto"/>
        <w:right w:val="none" w:sz="0" w:space="0" w:color="auto"/>
      </w:divBdr>
    </w:div>
    <w:div w:id="1112702012">
      <w:bodyDiv w:val="1"/>
      <w:marLeft w:val="0"/>
      <w:marRight w:val="0"/>
      <w:marTop w:val="0"/>
      <w:marBottom w:val="0"/>
      <w:divBdr>
        <w:top w:val="none" w:sz="0" w:space="0" w:color="auto"/>
        <w:left w:val="none" w:sz="0" w:space="0" w:color="auto"/>
        <w:bottom w:val="none" w:sz="0" w:space="0" w:color="auto"/>
        <w:right w:val="none" w:sz="0" w:space="0" w:color="auto"/>
      </w:divBdr>
    </w:div>
    <w:div w:id="1112702704">
      <w:bodyDiv w:val="1"/>
      <w:marLeft w:val="0"/>
      <w:marRight w:val="0"/>
      <w:marTop w:val="0"/>
      <w:marBottom w:val="0"/>
      <w:divBdr>
        <w:top w:val="none" w:sz="0" w:space="0" w:color="auto"/>
        <w:left w:val="none" w:sz="0" w:space="0" w:color="auto"/>
        <w:bottom w:val="none" w:sz="0" w:space="0" w:color="auto"/>
        <w:right w:val="none" w:sz="0" w:space="0" w:color="auto"/>
      </w:divBdr>
    </w:div>
    <w:div w:id="1112747907">
      <w:bodyDiv w:val="1"/>
      <w:marLeft w:val="0"/>
      <w:marRight w:val="0"/>
      <w:marTop w:val="0"/>
      <w:marBottom w:val="0"/>
      <w:divBdr>
        <w:top w:val="none" w:sz="0" w:space="0" w:color="auto"/>
        <w:left w:val="none" w:sz="0" w:space="0" w:color="auto"/>
        <w:bottom w:val="none" w:sz="0" w:space="0" w:color="auto"/>
        <w:right w:val="none" w:sz="0" w:space="0" w:color="auto"/>
      </w:divBdr>
    </w:div>
    <w:div w:id="1112818528">
      <w:bodyDiv w:val="1"/>
      <w:marLeft w:val="0"/>
      <w:marRight w:val="0"/>
      <w:marTop w:val="0"/>
      <w:marBottom w:val="0"/>
      <w:divBdr>
        <w:top w:val="none" w:sz="0" w:space="0" w:color="auto"/>
        <w:left w:val="none" w:sz="0" w:space="0" w:color="auto"/>
        <w:bottom w:val="none" w:sz="0" w:space="0" w:color="auto"/>
        <w:right w:val="none" w:sz="0" w:space="0" w:color="auto"/>
      </w:divBdr>
    </w:div>
    <w:div w:id="1112868112">
      <w:bodyDiv w:val="1"/>
      <w:marLeft w:val="0"/>
      <w:marRight w:val="0"/>
      <w:marTop w:val="0"/>
      <w:marBottom w:val="0"/>
      <w:divBdr>
        <w:top w:val="none" w:sz="0" w:space="0" w:color="auto"/>
        <w:left w:val="none" w:sz="0" w:space="0" w:color="auto"/>
        <w:bottom w:val="none" w:sz="0" w:space="0" w:color="auto"/>
        <w:right w:val="none" w:sz="0" w:space="0" w:color="auto"/>
      </w:divBdr>
    </w:div>
    <w:div w:id="1112897866">
      <w:bodyDiv w:val="1"/>
      <w:marLeft w:val="0"/>
      <w:marRight w:val="0"/>
      <w:marTop w:val="0"/>
      <w:marBottom w:val="0"/>
      <w:divBdr>
        <w:top w:val="none" w:sz="0" w:space="0" w:color="auto"/>
        <w:left w:val="none" w:sz="0" w:space="0" w:color="auto"/>
        <w:bottom w:val="none" w:sz="0" w:space="0" w:color="auto"/>
        <w:right w:val="none" w:sz="0" w:space="0" w:color="auto"/>
      </w:divBdr>
    </w:div>
    <w:div w:id="1112898592">
      <w:bodyDiv w:val="1"/>
      <w:marLeft w:val="0"/>
      <w:marRight w:val="0"/>
      <w:marTop w:val="0"/>
      <w:marBottom w:val="0"/>
      <w:divBdr>
        <w:top w:val="none" w:sz="0" w:space="0" w:color="auto"/>
        <w:left w:val="none" w:sz="0" w:space="0" w:color="auto"/>
        <w:bottom w:val="none" w:sz="0" w:space="0" w:color="auto"/>
        <w:right w:val="none" w:sz="0" w:space="0" w:color="auto"/>
      </w:divBdr>
    </w:div>
    <w:div w:id="1113017420">
      <w:bodyDiv w:val="1"/>
      <w:marLeft w:val="0"/>
      <w:marRight w:val="0"/>
      <w:marTop w:val="0"/>
      <w:marBottom w:val="0"/>
      <w:divBdr>
        <w:top w:val="none" w:sz="0" w:space="0" w:color="auto"/>
        <w:left w:val="none" w:sz="0" w:space="0" w:color="auto"/>
        <w:bottom w:val="none" w:sz="0" w:space="0" w:color="auto"/>
        <w:right w:val="none" w:sz="0" w:space="0" w:color="auto"/>
      </w:divBdr>
    </w:div>
    <w:div w:id="1113092452">
      <w:bodyDiv w:val="1"/>
      <w:marLeft w:val="0"/>
      <w:marRight w:val="0"/>
      <w:marTop w:val="0"/>
      <w:marBottom w:val="0"/>
      <w:divBdr>
        <w:top w:val="none" w:sz="0" w:space="0" w:color="auto"/>
        <w:left w:val="none" w:sz="0" w:space="0" w:color="auto"/>
        <w:bottom w:val="none" w:sz="0" w:space="0" w:color="auto"/>
        <w:right w:val="none" w:sz="0" w:space="0" w:color="auto"/>
      </w:divBdr>
    </w:div>
    <w:div w:id="1113093813">
      <w:bodyDiv w:val="1"/>
      <w:marLeft w:val="0"/>
      <w:marRight w:val="0"/>
      <w:marTop w:val="0"/>
      <w:marBottom w:val="0"/>
      <w:divBdr>
        <w:top w:val="none" w:sz="0" w:space="0" w:color="auto"/>
        <w:left w:val="none" w:sz="0" w:space="0" w:color="auto"/>
        <w:bottom w:val="none" w:sz="0" w:space="0" w:color="auto"/>
        <w:right w:val="none" w:sz="0" w:space="0" w:color="auto"/>
      </w:divBdr>
    </w:div>
    <w:div w:id="1113284922">
      <w:bodyDiv w:val="1"/>
      <w:marLeft w:val="0"/>
      <w:marRight w:val="0"/>
      <w:marTop w:val="0"/>
      <w:marBottom w:val="0"/>
      <w:divBdr>
        <w:top w:val="none" w:sz="0" w:space="0" w:color="auto"/>
        <w:left w:val="none" w:sz="0" w:space="0" w:color="auto"/>
        <w:bottom w:val="none" w:sz="0" w:space="0" w:color="auto"/>
        <w:right w:val="none" w:sz="0" w:space="0" w:color="auto"/>
      </w:divBdr>
    </w:div>
    <w:div w:id="1113330487">
      <w:bodyDiv w:val="1"/>
      <w:marLeft w:val="0"/>
      <w:marRight w:val="0"/>
      <w:marTop w:val="0"/>
      <w:marBottom w:val="0"/>
      <w:divBdr>
        <w:top w:val="none" w:sz="0" w:space="0" w:color="auto"/>
        <w:left w:val="none" w:sz="0" w:space="0" w:color="auto"/>
        <w:bottom w:val="none" w:sz="0" w:space="0" w:color="auto"/>
        <w:right w:val="none" w:sz="0" w:space="0" w:color="auto"/>
      </w:divBdr>
    </w:div>
    <w:div w:id="1113480350">
      <w:bodyDiv w:val="1"/>
      <w:marLeft w:val="0"/>
      <w:marRight w:val="0"/>
      <w:marTop w:val="0"/>
      <w:marBottom w:val="0"/>
      <w:divBdr>
        <w:top w:val="none" w:sz="0" w:space="0" w:color="auto"/>
        <w:left w:val="none" w:sz="0" w:space="0" w:color="auto"/>
        <w:bottom w:val="none" w:sz="0" w:space="0" w:color="auto"/>
        <w:right w:val="none" w:sz="0" w:space="0" w:color="auto"/>
      </w:divBdr>
    </w:div>
    <w:div w:id="1113524948">
      <w:bodyDiv w:val="1"/>
      <w:marLeft w:val="0"/>
      <w:marRight w:val="0"/>
      <w:marTop w:val="0"/>
      <w:marBottom w:val="0"/>
      <w:divBdr>
        <w:top w:val="none" w:sz="0" w:space="0" w:color="auto"/>
        <w:left w:val="none" w:sz="0" w:space="0" w:color="auto"/>
        <w:bottom w:val="none" w:sz="0" w:space="0" w:color="auto"/>
        <w:right w:val="none" w:sz="0" w:space="0" w:color="auto"/>
      </w:divBdr>
    </w:div>
    <w:div w:id="1113549937">
      <w:bodyDiv w:val="1"/>
      <w:marLeft w:val="0"/>
      <w:marRight w:val="0"/>
      <w:marTop w:val="0"/>
      <w:marBottom w:val="0"/>
      <w:divBdr>
        <w:top w:val="none" w:sz="0" w:space="0" w:color="auto"/>
        <w:left w:val="none" w:sz="0" w:space="0" w:color="auto"/>
        <w:bottom w:val="none" w:sz="0" w:space="0" w:color="auto"/>
        <w:right w:val="none" w:sz="0" w:space="0" w:color="auto"/>
      </w:divBdr>
    </w:div>
    <w:div w:id="1113596520">
      <w:bodyDiv w:val="1"/>
      <w:marLeft w:val="0"/>
      <w:marRight w:val="0"/>
      <w:marTop w:val="0"/>
      <w:marBottom w:val="0"/>
      <w:divBdr>
        <w:top w:val="none" w:sz="0" w:space="0" w:color="auto"/>
        <w:left w:val="none" w:sz="0" w:space="0" w:color="auto"/>
        <w:bottom w:val="none" w:sz="0" w:space="0" w:color="auto"/>
        <w:right w:val="none" w:sz="0" w:space="0" w:color="auto"/>
      </w:divBdr>
    </w:div>
    <w:div w:id="1114060749">
      <w:bodyDiv w:val="1"/>
      <w:marLeft w:val="0"/>
      <w:marRight w:val="0"/>
      <w:marTop w:val="0"/>
      <w:marBottom w:val="0"/>
      <w:divBdr>
        <w:top w:val="none" w:sz="0" w:space="0" w:color="auto"/>
        <w:left w:val="none" w:sz="0" w:space="0" w:color="auto"/>
        <w:bottom w:val="none" w:sz="0" w:space="0" w:color="auto"/>
        <w:right w:val="none" w:sz="0" w:space="0" w:color="auto"/>
      </w:divBdr>
    </w:div>
    <w:div w:id="1114207135">
      <w:bodyDiv w:val="1"/>
      <w:marLeft w:val="0"/>
      <w:marRight w:val="0"/>
      <w:marTop w:val="0"/>
      <w:marBottom w:val="0"/>
      <w:divBdr>
        <w:top w:val="none" w:sz="0" w:space="0" w:color="auto"/>
        <w:left w:val="none" w:sz="0" w:space="0" w:color="auto"/>
        <w:bottom w:val="none" w:sz="0" w:space="0" w:color="auto"/>
        <w:right w:val="none" w:sz="0" w:space="0" w:color="auto"/>
      </w:divBdr>
    </w:div>
    <w:div w:id="1114252078">
      <w:bodyDiv w:val="1"/>
      <w:marLeft w:val="0"/>
      <w:marRight w:val="0"/>
      <w:marTop w:val="0"/>
      <w:marBottom w:val="0"/>
      <w:divBdr>
        <w:top w:val="none" w:sz="0" w:space="0" w:color="auto"/>
        <w:left w:val="none" w:sz="0" w:space="0" w:color="auto"/>
        <w:bottom w:val="none" w:sz="0" w:space="0" w:color="auto"/>
        <w:right w:val="none" w:sz="0" w:space="0" w:color="auto"/>
      </w:divBdr>
    </w:div>
    <w:div w:id="1114400909">
      <w:bodyDiv w:val="1"/>
      <w:marLeft w:val="0"/>
      <w:marRight w:val="0"/>
      <w:marTop w:val="0"/>
      <w:marBottom w:val="0"/>
      <w:divBdr>
        <w:top w:val="none" w:sz="0" w:space="0" w:color="auto"/>
        <w:left w:val="none" w:sz="0" w:space="0" w:color="auto"/>
        <w:bottom w:val="none" w:sz="0" w:space="0" w:color="auto"/>
        <w:right w:val="none" w:sz="0" w:space="0" w:color="auto"/>
      </w:divBdr>
    </w:div>
    <w:div w:id="1114402079">
      <w:bodyDiv w:val="1"/>
      <w:marLeft w:val="0"/>
      <w:marRight w:val="0"/>
      <w:marTop w:val="0"/>
      <w:marBottom w:val="0"/>
      <w:divBdr>
        <w:top w:val="none" w:sz="0" w:space="0" w:color="auto"/>
        <w:left w:val="none" w:sz="0" w:space="0" w:color="auto"/>
        <w:bottom w:val="none" w:sz="0" w:space="0" w:color="auto"/>
        <w:right w:val="none" w:sz="0" w:space="0" w:color="auto"/>
      </w:divBdr>
    </w:div>
    <w:div w:id="1114404520">
      <w:bodyDiv w:val="1"/>
      <w:marLeft w:val="0"/>
      <w:marRight w:val="0"/>
      <w:marTop w:val="0"/>
      <w:marBottom w:val="0"/>
      <w:divBdr>
        <w:top w:val="none" w:sz="0" w:space="0" w:color="auto"/>
        <w:left w:val="none" w:sz="0" w:space="0" w:color="auto"/>
        <w:bottom w:val="none" w:sz="0" w:space="0" w:color="auto"/>
        <w:right w:val="none" w:sz="0" w:space="0" w:color="auto"/>
      </w:divBdr>
    </w:div>
    <w:div w:id="1114405964">
      <w:bodyDiv w:val="1"/>
      <w:marLeft w:val="0"/>
      <w:marRight w:val="0"/>
      <w:marTop w:val="0"/>
      <w:marBottom w:val="0"/>
      <w:divBdr>
        <w:top w:val="none" w:sz="0" w:space="0" w:color="auto"/>
        <w:left w:val="none" w:sz="0" w:space="0" w:color="auto"/>
        <w:bottom w:val="none" w:sz="0" w:space="0" w:color="auto"/>
        <w:right w:val="none" w:sz="0" w:space="0" w:color="auto"/>
      </w:divBdr>
    </w:div>
    <w:div w:id="1114441349">
      <w:bodyDiv w:val="1"/>
      <w:marLeft w:val="0"/>
      <w:marRight w:val="0"/>
      <w:marTop w:val="0"/>
      <w:marBottom w:val="0"/>
      <w:divBdr>
        <w:top w:val="none" w:sz="0" w:space="0" w:color="auto"/>
        <w:left w:val="none" w:sz="0" w:space="0" w:color="auto"/>
        <w:bottom w:val="none" w:sz="0" w:space="0" w:color="auto"/>
        <w:right w:val="none" w:sz="0" w:space="0" w:color="auto"/>
      </w:divBdr>
    </w:div>
    <w:div w:id="1114591331">
      <w:bodyDiv w:val="1"/>
      <w:marLeft w:val="0"/>
      <w:marRight w:val="0"/>
      <w:marTop w:val="0"/>
      <w:marBottom w:val="0"/>
      <w:divBdr>
        <w:top w:val="none" w:sz="0" w:space="0" w:color="auto"/>
        <w:left w:val="none" w:sz="0" w:space="0" w:color="auto"/>
        <w:bottom w:val="none" w:sz="0" w:space="0" w:color="auto"/>
        <w:right w:val="none" w:sz="0" w:space="0" w:color="auto"/>
      </w:divBdr>
    </w:div>
    <w:div w:id="1114594192">
      <w:bodyDiv w:val="1"/>
      <w:marLeft w:val="0"/>
      <w:marRight w:val="0"/>
      <w:marTop w:val="0"/>
      <w:marBottom w:val="0"/>
      <w:divBdr>
        <w:top w:val="none" w:sz="0" w:space="0" w:color="auto"/>
        <w:left w:val="none" w:sz="0" w:space="0" w:color="auto"/>
        <w:bottom w:val="none" w:sz="0" w:space="0" w:color="auto"/>
        <w:right w:val="none" w:sz="0" w:space="0" w:color="auto"/>
      </w:divBdr>
    </w:div>
    <w:div w:id="1114598399">
      <w:bodyDiv w:val="1"/>
      <w:marLeft w:val="0"/>
      <w:marRight w:val="0"/>
      <w:marTop w:val="0"/>
      <w:marBottom w:val="0"/>
      <w:divBdr>
        <w:top w:val="none" w:sz="0" w:space="0" w:color="auto"/>
        <w:left w:val="none" w:sz="0" w:space="0" w:color="auto"/>
        <w:bottom w:val="none" w:sz="0" w:space="0" w:color="auto"/>
        <w:right w:val="none" w:sz="0" w:space="0" w:color="auto"/>
      </w:divBdr>
    </w:div>
    <w:div w:id="1114716372">
      <w:bodyDiv w:val="1"/>
      <w:marLeft w:val="0"/>
      <w:marRight w:val="0"/>
      <w:marTop w:val="0"/>
      <w:marBottom w:val="0"/>
      <w:divBdr>
        <w:top w:val="none" w:sz="0" w:space="0" w:color="auto"/>
        <w:left w:val="none" w:sz="0" w:space="0" w:color="auto"/>
        <w:bottom w:val="none" w:sz="0" w:space="0" w:color="auto"/>
        <w:right w:val="none" w:sz="0" w:space="0" w:color="auto"/>
      </w:divBdr>
    </w:div>
    <w:div w:id="1114864795">
      <w:bodyDiv w:val="1"/>
      <w:marLeft w:val="0"/>
      <w:marRight w:val="0"/>
      <w:marTop w:val="0"/>
      <w:marBottom w:val="0"/>
      <w:divBdr>
        <w:top w:val="none" w:sz="0" w:space="0" w:color="auto"/>
        <w:left w:val="none" w:sz="0" w:space="0" w:color="auto"/>
        <w:bottom w:val="none" w:sz="0" w:space="0" w:color="auto"/>
        <w:right w:val="none" w:sz="0" w:space="0" w:color="auto"/>
      </w:divBdr>
    </w:div>
    <w:div w:id="1114902296">
      <w:bodyDiv w:val="1"/>
      <w:marLeft w:val="0"/>
      <w:marRight w:val="0"/>
      <w:marTop w:val="0"/>
      <w:marBottom w:val="0"/>
      <w:divBdr>
        <w:top w:val="none" w:sz="0" w:space="0" w:color="auto"/>
        <w:left w:val="none" w:sz="0" w:space="0" w:color="auto"/>
        <w:bottom w:val="none" w:sz="0" w:space="0" w:color="auto"/>
        <w:right w:val="none" w:sz="0" w:space="0" w:color="auto"/>
      </w:divBdr>
    </w:div>
    <w:div w:id="1114904445">
      <w:bodyDiv w:val="1"/>
      <w:marLeft w:val="0"/>
      <w:marRight w:val="0"/>
      <w:marTop w:val="0"/>
      <w:marBottom w:val="0"/>
      <w:divBdr>
        <w:top w:val="none" w:sz="0" w:space="0" w:color="auto"/>
        <w:left w:val="none" w:sz="0" w:space="0" w:color="auto"/>
        <w:bottom w:val="none" w:sz="0" w:space="0" w:color="auto"/>
        <w:right w:val="none" w:sz="0" w:space="0" w:color="auto"/>
      </w:divBdr>
    </w:div>
    <w:div w:id="1114905340">
      <w:bodyDiv w:val="1"/>
      <w:marLeft w:val="0"/>
      <w:marRight w:val="0"/>
      <w:marTop w:val="0"/>
      <w:marBottom w:val="0"/>
      <w:divBdr>
        <w:top w:val="none" w:sz="0" w:space="0" w:color="auto"/>
        <w:left w:val="none" w:sz="0" w:space="0" w:color="auto"/>
        <w:bottom w:val="none" w:sz="0" w:space="0" w:color="auto"/>
        <w:right w:val="none" w:sz="0" w:space="0" w:color="auto"/>
      </w:divBdr>
    </w:div>
    <w:div w:id="1114979557">
      <w:bodyDiv w:val="1"/>
      <w:marLeft w:val="0"/>
      <w:marRight w:val="0"/>
      <w:marTop w:val="0"/>
      <w:marBottom w:val="0"/>
      <w:divBdr>
        <w:top w:val="none" w:sz="0" w:space="0" w:color="auto"/>
        <w:left w:val="none" w:sz="0" w:space="0" w:color="auto"/>
        <w:bottom w:val="none" w:sz="0" w:space="0" w:color="auto"/>
        <w:right w:val="none" w:sz="0" w:space="0" w:color="auto"/>
      </w:divBdr>
    </w:div>
    <w:div w:id="1114980780">
      <w:bodyDiv w:val="1"/>
      <w:marLeft w:val="0"/>
      <w:marRight w:val="0"/>
      <w:marTop w:val="0"/>
      <w:marBottom w:val="0"/>
      <w:divBdr>
        <w:top w:val="none" w:sz="0" w:space="0" w:color="auto"/>
        <w:left w:val="none" w:sz="0" w:space="0" w:color="auto"/>
        <w:bottom w:val="none" w:sz="0" w:space="0" w:color="auto"/>
        <w:right w:val="none" w:sz="0" w:space="0" w:color="auto"/>
      </w:divBdr>
    </w:div>
    <w:div w:id="1115170270">
      <w:bodyDiv w:val="1"/>
      <w:marLeft w:val="0"/>
      <w:marRight w:val="0"/>
      <w:marTop w:val="0"/>
      <w:marBottom w:val="0"/>
      <w:divBdr>
        <w:top w:val="none" w:sz="0" w:space="0" w:color="auto"/>
        <w:left w:val="none" w:sz="0" w:space="0" w:color="auto"/>
        <w:bottom w:val="none" w:sz="0" w:space="0" w:color="auto"/>
        <w:right w:val="none" w:sz="0" w:space="0" w:color="auto"/>
      </w:divBdr>
    </w:div>
    <w:div w:id="1115248366">
      <w:bodyDiv w:val="1"/>
      <w:marLeft w:val="0"/>
      <w:marRight w:val="0"/>
      <w:marTop w:val="0"/>
      <w:marBottom w:val="0"/>
      <w:divBdr>
        <w:top w:val="none" w:sz="0" w:space="0" w:color="auto"/>
        <w:left w:val="none" w:sz="0" w:space="0" w:color="auto"/>
        <w:bottom w:val="none" w:sz="0" w:space="0" w:color="auto"/>
        <w:right w:val="none" w:sz="0" w:space="0" w:color="auto"/>
      </w:divBdr>
    </w:div>
    <w:div w:id="1115249713">
      <w:bodyDiv w:val="1"/>
      <w:marLeft w:val="0"/>
      <w:marRight w:val="0"/>
      <w:marTop w:val="0"/>
      <w:marBottom w:val="0"/>
      <w:divBdr>
        <w:top w:val="none" w:sz="0" w:space="0" w:color="auto"/>
        <w:left w:val="none" w:sz="0" w:space="0" w:color="auto"/>
        <w:bottom w:val="none" w:sz="0" w:space="0" w:color="auto"/>
        <w:right w:val="none" w:sz="0" w:space="0" w:color="auto"/>
      </w:divBdr>
    </w:div>
    <w:div w:id="1115250862">
      <w:bodyDiv w:val="1"/>
      <w:marLeft w:val="0"/>
      <w:marRight w:val="0"/>
      <w:marTop w:val="0"/>
      <w:marBottom w:val="0"/>
      <w:divBdr>
        <w:top w:val="none" w:sz="0" w:space="0" w:color="auto"/>
        <w:left w:val="none" w:sz="0" w:space="0" w:color="auto"/>
        <w:bottom w:val="none" w:sz="0" w:space="0" w:color="auto"/>
        <w:right w:val="none" w:sz="0" w:space="0" w:color="auto"/>
      </w:divBdr>
    </w:div>
    <w:div w:id="1115253331">
      <w:bodyDiv w:val="1"/>
      <w:marLeft w:val="0"/>
      <w:marRight w:val="0"/>
      <w:marTop w:val="0"/>
      <w:marBottom w:val="0"/>
      <w:divBdr>
        <w:top w:val="none" w:sz="0" w:space="0" w:color="auto"/>
        <w:left w:val="none" w:sz="0" w:space="0" w:color="auto"/>
        <w:bottom w:val="none" w:sz="0" w:space="0" w:color="auto"/>
        <w:right w:val="none" w:sz="0" w:space="0" w:color="auto"/>
      </w:divBdr>
    </w:div>
    <w:div w:id="1115294282">
      <w:bodyDiv w:val="1"/>
      <w:marLeft w:val="0"/>
      <w:marRight w:val="0"/>
      <w:marTop w:val="0"/>
      <w:marBottom w:val="0"/>
      <w:divBdr>
        <w:top w:val="none" w:sz="0" w:space="0" w:color="auto"/>
        <w:left w:val="none" w:sz="0" w:space="0" w:color="auto"/>
        <w:bottom w:val="none" w:sz="0" w:space="0" w:color="auto"/>
        <w:right w:val="none" w:sz="0" w:space="0" w:color="auto"/>
      </w:divBdr>
    </w:div>
    <w:div w:id="1115439103">
      <w:bodyDiv w:val="1"/>
      <w:marLeft w:val="0"/>
      <w:marRight w:val="0"/>
      <w:marTop w:val="0"/>
      <w:marBottom w:val="0"/>
      <w:divBdr>
        <w:top w:val="none" w:sz="0" w:space="0" w:color="auto"/>
        <w:left w:val="none" w:sz="0" w:space="0" w:color="auto"/>
        <w:bottom w:val="none" w:sz="0" w:space="0" w:color="auto"/>
        <w:right w:val="none" w:sz="0" w:space="0" w:color="auto"/>
      </w:divBdr>
    </w:div>
    <w:div w:id="1115440535">
      <w:bodyDiv w:val="1"/>
      <w:marLeft w:val="0"/>
      <w:marRight w:val="0"/>
      <w:marTop w:val="0"/>
      <w:marBottom w:val="0"/>
      <w:divBdr>
        <w:top w:val="none" w:sz="0" w:space="0" w:color="auto"/>
        <w:left w:val="none" w:sz="0" w:space="0" w:color="auto"/>
        <w:bottom w:val="none" w:sz="0" w:space="0" w:color="auto"/>
        <w:right w:val="none" w:sz="0" w:space="0" w:color="auto"/>
      </w:divBdr>
    </w:div>
    <w:div w:id="1115442502">
      <w:bodyDiv w:val="1"/>
      <w:marLeft w:val="0"/>
      <w:marRight w:val="0"/>
      <w:marTop w:val="0"/>
      <w:marBottom w:val="0"/>
      <w:divBdr>
        <w:top w:val="none" w:sz="0" w:space="0" w:color="auto"/>
        <w:left w:val="none" w:sz="0" w:space="0" w:color="auto"/>
        <w:bottom w:val="none" w:sz="0" w:space="0" w:color="auto"/>
        <w:right w:val="none" w:sz="0" w:space="0" w:color="auto"/>
      </w:divBdr>
    </w:div>
    <w:div w:id="1115443997">
      <w:bodyDiv w:val="1"/>
      <w:marLeft w:val="0"/>
      <w:marRight w:val="0"/>
      <w:marTop w:val="0"/>
      <w:marBottom w:val="0"/>
      <w:divBdr>
        <w:top w:val="none" w:sz="0" w:space="0" w:color="auto"/>
        <w:left w:val="none" w:sz="0" w:space="0" w:color="auto"/>
        <w:bottom w:val="none" w:sz="0" w:space="0" w:color="auto"/>
        <w:right w:val="none" w:sz="0" w:space="0" w:color="auto"/>
      </w:divBdr>
    </w:div>
    <w:div w:id="1115514764">
      <w:bodyDiv w:val="1"/>
      <w:marLeft w:val="0"/>
      <w:marRight w:val="0"/>
      <w:marTop w:val="0"/>
      <w:marBottom w:val="0"/>
      <w:divBdr>
        <w:top w:val="none" w:sz="0" w:space="0" w:color="auto"/>
        <w:left w:val="none" w:sz="0" w:space="0" w:color="auto"/>
        <w:bottom w:val="none" w:sz="0" w:space="0" w:color="auto"/>
        <w:right w:val="none" w:sz="0" w:space="0" w:color="auto"/>
      </w:divBdr>
    </w:div>
    <w:div w:id="1115565415">
      <w:bodyDiv w:val="1"/>
      <w:marLeft w:val="0"/>
      <w:marRight w:val="0"/>
      <w:marTop w:val="0"/>
      <w:marBottom w:val="0"/>
      <w:divBdr>
        <w:top w:val="none" w:sz="0" w:space="0" w:color="auto"/>
        <w:left w:val="none" w:sz="0" w:space="0" w:color="auto"/>
        <w:bottom w:val="none" w:sz="0" w:space="0" w:color="auto"/>
        <w:right w:val="none" w:sz="0" w:space="0" w:color="auto"/>
      </w:divBdr>
    </w:div>
    <w:div w:id="1115709229">
      <w:bodyDiv w:val="1"/>
      <w:marLeft w:val="0"/>
      <w:marRight w:val="0"/>
      <w:marTop w:val="0"/>
      <w:marBottom w:val="0"/>
      <w:divBdr>
        <w:top w:val="none" w:sz="0" w:space="0" w:color="auto"/>
        <w:left w:val="none" w:sz="0" w:space="0" w:color="auto"/>
        <w:bottom w:val="none" w:sz="0" w:space="0" w:color="auto"/>
        <w:right w:val="none" w:sz="0" w:space="0" w:color="auto"/>
      </w:divBdr>
    </w:div>
    <w:div w:id="1115753682">
      <w:bodyDiv w:val="1"/>
      <w:marLeft w:val="0"/>
      <w:marRight w:val="0"/>
      <w:marTop w:val="0"/>
      <w:marBottom w:val="0"/>
      <w:divBdr>
        <w:top w:val="none" w:sz="0" w:space="0" w:color="auto"/>
        <w:left w:val="none" w:sz="0" w:space="0" w:color="auto"/>
        <w:bottom w:val="none" w:sz="0" w:space="0" w:color="auto"/>
        <w:right w:val="none" w:sz="0" w:space="0" w:color="auto"/>
      </w:divBdr>
    </w:div>
    <w:div w:id="1115755124">
      <w:bodyDiv w:val="1"/>
      <w:marLeft w:val="0"/>
      <w:marRight w:val="0"/>
      <w:marTop w:val="0"/>
      <w:marBottom w:val="0"/>
      <w:divBdr>
        <w:top w:val="none" w:sz="0" w:space="0" w:color="auto"/>
        <w:left w:val="none" w:sz="0" w:space="0" w:color="auto"/>
        <w:bottom w:val="none" w:sz="0" w:space="0" w:color="auto"/>
        <w:right w:val="none" w:sz="0" w:space="0" w:color="auto"/>
      </w:divBdr>
    </w:div>
    <w:div w:id="1115758112">
      <w:bodyDiv w:val="1"/>
      <w:marLeft w:val="0"/>
      <w:marRight w:val="0"/>
      <w:marTop w:val="0"/>
      <w:marBottom w:val="0"/>
      <w:divBdr>
        <w:top w:val="none" w:sz="0" w:space="0" w:color="auto"/>
        <w:left w:val="none" w:sz="0" w:space="0" w:color="auto"/>
        <w:bottom w:val="none" w:sz="0" w:space="0" w:color="auto"/>
        <w:right w:val="none" w:sz="0" w:space="0" w:color="auto"/>
      </w:divBdr>
    </w:div>
    <w:div w:id="1115827132">
      <w:bodyDiv w:val="1"/>
      <w:marLeft w:val="0"/>
      <w:marRight w:val="0"/>
      <w:marTop w:val="0"/>
      <w:marBottom w:val="0"/>
      <w:divBdr>
        <w:top w:val="none" w:sz="0" w:space="0" w:color="auto"/>
        <w:left w:val="none" w:sz="0" w:space="0" w:color="auto"/>
        <w:bottom w:val="none" w:sz="0" w:space="0" w:color="auto"/>
        <w:right w:val="none" w:sz="0" w:space="0" w:color="auto"/>
      </w:divBdr>
    </w:div>
    <w:div w:id="1115827901">
      <w:bodyDiv w:val="1"/>
      <w:marLeft w:val="0"/>
      <w:marRight w:val="0"/>
      <w:marTop w:val="0"/>
      <w:marBottom w:val="0"/>
      <w:divBdr>
        <w:top w:val="none" w:sz="0" w:space="0" w:color="auto"/>
        <w:left w:val="none" w:sz="0" w:space="0" w:color="auto"/>
        <w:bottom w:val="none" w:sz="0" w:space="0" w:color="auto"/>
        <w:right w:val="none" w:sz="0" w:space="0" w:color="auto"/>
      </w:divBdr>
    </w:div>
    <w:div w:id="1115829543">
      <w:bodyDiv w:val="1"/>
      <w:marLeft w:val="0"/>
      <w:marRight w:val="0"/>
      <w:marTop w:val="0"/>
      <w:marBottom w:val="0"/>
      <w:divBdr>
        <w:top w:val="none" w:sz="0" w:space="0" w:color="auto"/>
        <w:left w:val="none" w:sz="0" w:space="0" w:color="auto"/>
        <w:bottom w:val="none" w:sz="0" w:space="0" w:color="auto"/>
        <w:right w:val="none" w:sz="0" w:space="0" w:color="auto"/>
      </w:divBdr>
    </w:div>
    <w:div w:id="1115830544">
      <w:bodyDiv w:val="1"/>
      <w:marLeft w:val="0"/>
      <w:marRight w:val="0"/>
      <w:marTop w:val="0"/>
      <w:marBottom w:val="0"/>
      <w:divBdr>
        <w:top w:val="none" w:sz="0" w:space="0" w:color="auto"/>
        <w:left w:val="none" w:sz="0" w:space="0" w:color="auto"/>
        <w:bottom w:val="none" w:sz="0" w:space="0" w:color="auto"/>
        <w:right w:val="none" w:sz="0" w:space="0" w:color="auto"/>
      </w:divBdr>
    </w:div>
    <w:div w:id="1115830665">
      <w:bodyDiv w:val="1"/>
      <w:marLeft w:val="0"/>
      <w:marRight w:val="0"/>
      <w:marTop w:val="0"/>
      <w:marBottom w:val="0"/>
      <w:divBdr>
        <w:top w:val="none" w:sz="0" w:space="0" w:color="auto"/>
        <w:left w:val="none" w:sz="0" w:space="0" w:color="auto"/>
        <w:bottom w:val="none" w:sz="0" w:space="0" w:color="auto"/>
        <w:right w:val="none" w:sz="0" w:space="0" w:color="auto"/>
      </w:divBdr>
    </w:div>
    <w:div w:id="1115900617">
      <w:bodyDiv w:val="1"/>
      <w:marLeft w:val="0"/>
      <w:marRight w:val="0"/>
      <w:marTop w:val="0"/>
      <w:marBottom w:val="0"/>
      <w:divBdr>
        <w:top w:val="none" w:sz="0" w:space="0" w:color="auto"/>
        <w:left w:val="none" w:sz="0" w:space="0" w:color="auto"/>
        <w:bottom w:val="none" w:sz="0" w:space="0" w:color="auto"/>
        <w:right w:val="none" w:sz="0" w:space="0" w:color="auto"/>
      </w:divBdr>
    </w:div>
    <w:div w:id="1115906730">
      <w:bodyDiv w:val="1"/>
      <w:marLeft w:val="0"/>
      <w:marRight w:val="0"/>
      <w:marTop w:val="0"/>
      <w:marBottom w:val="0"/>
      <w:divBdr>
        <w:top w:val="none" w:sz="0" w:space="0" w:color="auto"/>
        <w:left w:val="none" w:sz="0" w:space="0" w:color="auto"/>
        <w:bottom w:val="none" w:sz="0" w:space="0" w:color="auto"/>
        <w:right w:val="none" w:sz="0" w:space="0" w:color="auto"/>
      </w:divBdr>
    </w:div>
    <w:div w:id="1115949064">
      <w:bodyDiv w:val="1"/>
      <w:marLeft w:val="0"/>
      <w:marRight w:val="0"/>
      <w:marTop w:val="0"/>
      <w:marBottom w:val="0"/>
      <w:divBdr>
        <w:top w:val="none" w:sz="0" w:space="0" w:color="auto"/>
        <w:left w:val="none" w:sz="0" w:space="0" w:color="auto"/>
        <w:bottom w:val="none" w:sz="0" w:space="0" w:color="auto"/>
        <w:right w:val="none" w:sz="0" w:space="0" w:color="auto"/>
      </w:divBdr>
    </w:div>
    <w:div w:id="1115977023">
      <w:bodyDiv w:val="1"/>
      <w:marLeft w:val="0"/>
      <w:marRight w:val="0"/>
      <w:marTop w:val="0"/>
      <w:marBottom w:val="0"/>
      <w:divBdr>
        <w:top w:val="none" w:sz="0" w:space="0" w:color="auto"/>
        <w:left w:val="none" w:sz="0" w:space="0" w:color="auto"/>
        <w:bottom w:val="none" w:sz="0" w:space="0" w:color="auto"/>
        <w:right w:val="none" w:sz="0" w:space="0" w:color="auto"/>
      </w:divBdr>
    </w:div>
    <w:div w:id="1116093932">
      <w:bodyDiv w:val="1"/>
      <w:marLeft w:val="0"/>
      <w:marRight w:val="0"/>
      <w:marTop w:val="0"/>
      <w:marBottom w:val="0"/>
      <w:divBdr>
        <w:top w:val="none" w:sz="0" w:space="0" w:color="auto"/>
        <w:left w:val="none" w:sz="0" w:space="0" w:color="auto"/>
        <w:bottom w:val="none" w:sz="0" w:space="0" w:color="auto"/>
        <w:right w:val="none" w:sz="0" w:space="0" w:color="auto"/>
      </w:divBdr>
    </w:div>
    <w:div w:id="1116098202">
      <w:bodyDiv w:val="1"/>
      <w:marLeft w:val="0"/>
      <w:marRight w:val="0"/>
      <w:marTop w:val="0"/>
      <w:marBottom w:val="0"/>
      <w:divBdr>
        <w:top w:val="none" w:sz="0" w:space="0" w:color="auto"/>
        <w:left w:val="none" w:sz="0" w:space="0" w:color="auto"/>
        <w:bottom w:val="none" w:sz="0" w:space="0" w:color="auto"/>
        <w:right w:val="none" w:sz="0" w:space="0" w:color="auto"/>
      </w:divBdr>
    </w:div>
    <w:div w:id="1116098532">
      <w:bodyDiv w:val="1"/>
      <w:marLeft w:val="0"/>
      <w:marRight w:val="0"/>
      <w:marTop w:val="0"/>
      <w:marBottom w:val="0"/>
      <w:divBdr>
        <w:top w:val="none" w:sz="0" w:space="0" w:color="auto"/>
        <w:left w:val="none" w:sz="0" w:space="0" w:color="auto"/>
        <w:bottom w:val="none" w:sz="0" w:space="0" w:color="auto"/>
        <w:right w:val="none" w:sz="0" w:space="0" w:color="auto"/>
      </w:divBdr>
    </w:div>
    <w:div w:id="1116176269">
      <w:bodyDiv w:val="1"/>
      <w:marLeft w:val="0"/>
      <w:marRight w:val="0"/>
      <w:marTop w:val="0"/>
      <w:marBottom w:val="0"/>
      <w:divBdr>
        <w:top w:val="none" w:sz="0" w:space="0" w:color="auto"/>
        <w:left w:val="none" w:sz="0" w:space="0" w:color="auto"/>
        <w:bottom w:val="none" w:sz="0" w:space="0" w:color="auto"/>
        <w:right w:val="none" w:sz="0" w:space="0" w:color="auto"/>
      </w:divBdr>
    </w:div>
    <w:div w:id="1116213602">
      <w:bodyDiv w:val="1"/>
      <w:marLeft w:val="0"/>
      <w:marRight w:val="0"/>
      <w:marTop w:val="0"/>
      <w:marBottom w:val="0"/>
      <w:divBdr>
        <w:top w:val="none" w:sz="0" w:space="0" w:color="auto"/>
        <w:left w:val="none" w:sz="0" w:space="0" w:color="auto"/>
        <w:bottom w:val="none" w:sz="0" w:space="0" w:color="auto"/>
        <w:right w:val="none" w:sz="0" w:space="0" w:color="auto"/>
      </w:divBdr>
    </w:div>
    <w:div w:id="1116219829">
      <w:bodyDiv w:val="1"/>
      <w:marLeft w:val="0"/>
      <w:marRight w:val="0"/>
      <w:marTop w:val="0"/>
      <w:marBottom w:val="0"/>
      <w:divBdr>
        <w:top w:val="none" w:sz="0" w:space="0" w:color="auto"/>
        <w:left w:val="none" w:sz="0" w:space="0" w:color="auto"/>
        <w:bottom w:val="none" w:sz="0" w:space="0" w:color="auto"/>
        <w:right w:val="none" w:sz="0" w:space="0" w:color="auto"/>
      </w:divBdr>
    </w:div>
    <w:div w:id="1116292668">
      <w:bodyDiv w:val="1"/>
      <w:marLeft w:val="0"/>
      <w:marRight w:val="0"/>
      <w:marTop w:val="0"/>
      <w:marBottom w:val="0"/>
      <w:divBdr>
        <w:top w:val="none" w:sz="0" w:space="0" w:color="auto"/>
        <w:left w:val="none" w:sz="0" w:space="0" w:color="auto"/>
        <w:bottom w:val="none" w:sz="0" w:space="0" w:color="auto"/>
        <w:right w:val="none" w:sz="0" w:space="0" w:color="auto"/>
      </w:divBdr>
    </w:div>
    <w:div w:id="1116296853">
      <w:bodyDiv w:val="1"/>
      <w:marLeft w:val="0"/>
      <w:marRight w:val="0"/>
      <w:marTop w:val="0"/>
      <w:marBottom w:val="0"/>
      <w:divBdr>
        <w:top w:val="none" w:sz="0" w:space="0" w:color="auto"/>
        <w:left w:val="none" w:sz="0" w:space="0" w:color="auto"/>
        <w:bottom w:val="none" w:sz="0" w:space="0" w:color="auto"/>
        <w:right w:val="none" w:sz="0" w:space="0" w:color="auto"/>
      </w:divBdr>
    </w:div>
    <w:div w:id="1116481435">
      <w:bodyDiv w:val="1"/>
      <w:marLeft w:val="0"/>
      <w:marRight w:val="0"/>
      <w:marTop w:val="0"/>
      <w:marBottom w:val="0"/>
      <w:divBdr>
        <w:top w:val="none" w:sz="0" w:space="0" w:color="auto"/>
        <w:left w:val="none" w:sz="0" w:space="0" w:color="auto"/>
        <w:bottom w:val="none" w:sz="0" w:space="0" w:color="auto"/>
        <w:right w:val="none" w:sz="0" w:space="0" w:color="auto"/>
      </w:divBdr>
    </w:div>
    <w:div w:id="1116484250">
      <w:bodyDiv w:val="1"/>
      <w:marLeft w:val="0"/>
      <w:marRight w:val="0"/>
      <w:marTop w:val="0"/>
      <w:marBottom w:val="0"/>
      <w:divBdr>
        <w:top w:val="none" w:sz="0" w:space="0" w:color="auto"/>
        <w:left w:val="none" w:sz="0" w:space="0" w:color="auto"/>
        <w:bottom w:val="none" w:sz="0" w:space="0" w:color="auto"/>
        <w:right w:val="none" w:sz="0" w:space="0" w:color="auto"/>
      </w:divBdr>
    </w:div>
    <w:div w:id="1116487920">
      <w:bodyDiv w:val="1"/>
      <w:marLeft w:val="0"/>
      <w:marRight w:val="0"/>
      <w:marTop w:val="0"/>
      <w:marBottom w:val="0"/>
      <w:divBdr>
        <w:top w:val="none" w:sz="0" w:space="0" w:color="auto"/>
        <w:left w:val="none" w:sz="0" w:space="0" w:color="auto"/>
        <w:bottom w:val="none" w:sz="0" w:space="0" w:color="auto"/>
        <w:right w:val="none" w:sz="0" w:space="0" w:color="auto"/>
      </w:divBdr>
    </w:div>
    <w:div w:id="1116564754">
      <w:bodyDiv w:val="1"/>
      <w:marLeft w:val="0"/>
      <w:marRight w:val="0"/>
      <w:marTop w:val="0"/>
      <w:marBottom w:val="0"/>
      <w:divBdr>
        <w:top w:val="none" w:sz="0" w:space="0" w:color="auto"/>
        <w:left w:val="none" w:sz="0" w:space="0" w:color="auto"/>
        <w:bottom w:val="none" w:sz="0" w:space="0" w:color="auto"/>
        <w:right w:val="none" w:sz="0" w:space="0" w:color="auto"/>
      </w:divBdr>
    </w:div>
    <w:div w:id="1116605778">
      <w:bodyDiv w:val="1"/>
      <w:marLeft w:val="0"/>
      <w:marRight w:val="0"/>
      <w:marTop w:val="0"/>
      <w:marBottom w:val="0"/>
      <w:divBdr>
        <w:top w:val="none" w:sz="0" w:space="0" w:color="auto"/>
        <w:left w:val="none" w:sz="0" w:space="0" w:color="auto"/>
        <w:bottom w:val="none" w:sz="0" w:space="0" w:color="auto"/>
        <w:right w:val="none" w:sz="0" w:space="0" w:color="auto"/>
      </w:divBdr>
    </w:div>
    <w:div w:id="1116607315">
      <w:bodyDiv w:val="1"/>
      <w:marLeft w:val="0"/>
      <w:marRight w:val="0"/>
      <w:marTop w:val="0"/>
      <w:marBottom w:val="0"/>
      <w:divBdr>
        <w:top w:val="none" w:sz="0" w:space="0" w:color="auto"/>
        <w:left w:val="none" w:sz="0" w:space="0" w:color="auto"/>
        <w:bottom w:val="none" w:sz="0" w:space="0" w:color="auto"/>
        <w:right w:val="none" w:sz="0" w:space="0" w:color="auto"/>
      </w:divBdr>
    </w:div>
    <w:div w:id="1116632042">
      <w:bodyDiv w:val="1"/>
      <w:marLeft w:val="0"/>
      <w:marRight w:val="0"/>
      <w:marTop w:val="0"/>
      <w:marBottom w:val="0"/>
      <w:divBdr>
        <w:top w:val="none" w:sz="0" w:space="0" w:color="auto"/>
        <w:left w:val="none" w:sz="0" w:space="0" w:color="auto"/>
        <w:bottom w:val="none" w:sz="0" w:space="0" w:color="auto"/>
        <w:right w:val="none" w:sz="0" w:space="0" w:color="auto"/>
      </w:divBdr>
    </w:div>
    <w:div w:id="1116677687">
      <w:bodyDiv w:val="1"/>
      <w:marLeft w:val="0"/>
      <w:marRight w:val="0"/>
      <w:marTop w:val="0"/>
      <w:marBottom w:val="0"/>
      <w:divBdr>
        <w:top w:val="none" w:sz="0" w:space="0" w:color="auto"/>
        <w:left w:val="none" w:sz="0" w:space="0" w:color="auto"/>
        <w:bottom w:val="none" w:sz="0" w:space="0" w:color="auto"/>
        <w:right w:val="none" w:sz="0" w:space="0" w:color="auto"/>
      </w:divBdr>
    </w:div>
    <w:div w:id="1116800109">
      <w:bodyDiv w:val="1"/>
      <w:marLeft w:val="0"/>
      <w:marRight w:val="0"/>
      <w:marTop w:val="0"/>
      <w:marBottom w:val="0"/>
      <w:divBdr>
        <w:top w:val="none" w:sz="0" w:space="0" w:color="auto"/>
        <w:left w:val="none" w:sz="0" w:space="0" w:color="auto"/>
        <w:bottom w:val="none" w:sz="0" w:space="0" w:color="auto"/>
        <w:right w:val="none" w:sz="0" w:space="0" w:color="auto"/>
      </w:divBdr>
    </w:div>
    <w:div w:id="1116830613">
      <w:bodyDiv w:val="1"/>
      <w:marLeft w:val="0"/>
      <w:marRight w:val="0"/>
      <w:marTop w:val="0"/>
      <w:marBottom w:val="0"/>
      <w:divBdr>
        <w:top w:val="none" w:sz="0" w:space="0" w:color="auto"/>
        <w:left w:val="none" w:sz="0" w:space="0" w:color="auto"/>
        <w:bottom w:val="none" w:sz="0" w:space="0" w:color="auto"/>
        <w:right w:val="none" w:sz="0" w:space="0" w:color="auto"/>
      </w:divBdr>
    </w:div>
    <w:div w:id="1117022160">
      <w:bodyDiv w:val="1"/>
      <w:marLeft w:val="0"/>
      <w:marRight w:val="0"/>
      <w:marTop w:val="0"/>
      <w:marBottom w:val="0"/>
      <w:divBdr>
        <w:top w:val="none" w:sz="0" w:space="0" w:color="auto"/>
        <w:left w:val="none" w:sz="0" w:space="0" w:color="auto"/>
        <w:bottom w:val="none" w:sz="0" w:space="0" w:color="auto"/>
        <w:right w:val="none" w:sz="0" w:space="0" w:color="auto"/>
      </w:divBdr>
    </w:div>
    <w:div w:id="1117262908">
      <w:bodyDiv w:val="1"/>
      <w:marLeft w:val="0"/>
      <w:marRight w:val="0"/>
      <w:marTop w:val="0"/>
      <w:marBottom w:val="0"/>
      <w:divBdr>
        <w:top w:val="none" w:sz="0" w:space="0" w:color="auto"/>
        <w:left w:val="none" w:sz="0" w:space="0" w:color="auto"/>
        <w:bottom w:val="none" w:sz="0" w:space="0" w:color="auto"/>
        <w:right w:val="none" w:sz="0" w:space="0" w:color="auto"/>
      </w:divBdr>
    </w:div>
    <w:div w:id="1117333748">
      <w:bodyDiv w:val="1"/>
      <w:marLeft w:val="0"/>
      <w:marRight w:val="0"/>
      <w:marTop w:val="0"/>
      <w:marBottom w:val="0"/>
      <w:divBdr>
        <w:top w:val="none" w:sz="0" w:space="0" w:color="auto"/>
        <w:left w:val="none" w:sz="0" w:space="0" w:color="auto"/>
        <w:bottom w:val="none" w:sz="0" w:space="0" w:color="auto"/>
        <w:right w:val="none" w:sz="0" w:space="0" w:color="auto"/>
      </w:divBdr>
    </w:div>
    <w:div w:id="1117338535">
      <w:bodyDiv w:val="1"/>
      <w:marLeft w:val="0"/>
      <w:marRight w:val="0"/>
      <w:marTop w:val="0"/>
      <w:marBottom w:val="0"/>
      <w:divBdr>
        <w:top w:val="none" w:sz="0" w:space="0" w:color="auto"/>
        <w:left w:val="none" w:sz="0" w:space="0" w:color="auto"/>
        <w:bottom w:val="none" w:sz="0" w:space="0" w:color="auto"/>
        <w:right w:val="none" w:sz="0" w:space="0" w:color="auto"/>
      </w:divBdr>
    </w:div>
    <w:div w:id="1117338716">
      <w:bodyDiv w:val="1"/>
      <w:marLeft w:val="0"/>
      <w:marRight w:val="0"/>
      <w:marTop w:val="0"/>
      <w:marBottom w:val="0"/>
      <w:divBdr>
        <w:top w:val="none" w:sz="0" w:space="0" w:color="auto"/>
        <w:left w:val="none" w:sz="0" w:space="0" w:color="auto"/>
        <w:bottom w:val="none" w:sz="0" w:space="0" w:color="auto"/>
        <w:right w:val="none" w:sz="0" w:space="0" w:color="auto"/>
      </w:divBdr>
    </w:div>
    <w:div w:id="1117598194">
      <w:bodyDiv w:val="1"/>
      <w:marLeft w:val="0"/>
      <w:marRight w:val="0"/>
      <w:marTop w:val="0"/>
      <w:marBottom w:val="0"/>
      <w:divBdr>
        <w:top w:val="none" w:sz="0" w:space="0" w:color="auto"/>
        <w:left w:val="none" w:sz="0" w:space="0" w:color="auto"/>
        <w:bottom w:val="none" w:sz="0" w:space="0" w:color="auto"/>
        <w:right w:val="none" w:sz="0" w:space="0" w:color="auto"/>
      </w:divBdr>
    </w:div>
    <w:div w:id="1117675732">
      <w:bodyDiv w:val="1"/>
      <w:marLeft w:val="0"/>
      <w:marRight w:val="0"/>
      <w:marTop w:val="0"/>
      <w:marBottom w:val="0"/>
      <w:divBdr>
        <w:top w:val="none" w:sz="0" w:space="0" w:color="auto"/>
        <w:left w:val="none" w:sz="0" w:space="0" w:color="auto"/>
        <w:bottom w:val="none" w:sz="0" w:space="0" w:color="auto"/>
        <w:right w:val="none" w:sz="0" w:space="0" w:color="auto"/>
      </w:divBdr>
    </w:div>
    <w:div w:id="1117873255">
      <w:bodyDiv w:val="1"/>
      <w:marLeft w:val="0"/>
      <w:marRight w:val="0"/>
      <w:marTop w:val="0"/>
      <w:marBottom w:val="0"/>
      <w:divBdr>
        <w:top w:val="none" w:sz="0" w:space="0" w:color="auto"/>
        <w:left w:val="none" w:sz="0" w:space="0" w:color="auto"/>
        <w:bottom w:val="none" w:sz="0" w:space="0" w:color="auto"/>
        <w:right w:val="none" w:sz="0" w:space="0" w:color="auto"/>
      </w:divBdr>
    </w:div>
    <w:div w:id="1117913735">
      <w:bodyDiv w:val="1"/>
      <w:marLeft w:val="0"/>
      <w:marRight w:val="0"/>
      <w:marTop w:val="0"/>
      <w:marBottom w:val="0"/>
      <w:divBdr>
        <w:top w:val="none" w:sz="0" w:space="0" w:color="auto"/>
        <w:left w:val="none" w:sz="0" w:space="0" w:color="auto"/>
        <w:bottom w:val="none" w:sz="0" w:space="0" w:color="auto"/>
        <w:right w:val="none" w:sz="0" w:space="0" w:color="auto"/>
      </w:divBdr>
    </w:div>
    <w:div w:id="1117943548">
      <w:bodyDiv w:val="1"/>
      <w:marLeft w:val="0"/>
      <w:marRight w:val="0"/>
      <w:marTop w:val="0"/>
      <w:marBottom w:val="0"/>
      <w:divBdr>
        <w:top w:val="none" w:sz="0" w:space="0" w:color="auto"/>
        <w:left w:val="none" w:sz="0" w:space="0" w:color="auto"/>
        <w:bottom w:val="none" w:sz="0" w:space="0" w:color="auto"/>
        <w:right w:val="none" w:sz="0" w:space="0" w:color="auto"/>
      </w:divBdr>
    </w:div>
    <w:div w:id="1117945614">
      <w:bodyDiv w:val="1"/>
      <w:marLeft w:val="0"/>
      <w:marRight w:val="0"/>
      <w:marTop w:val="0"/>
      <w:marBottom w:val="0"/>
      <w:divBdr>
        <w:top w:val="none" w:sz="0" w:space="0" w:color="auto"/>
        <w:left w:val="none" w:sz="0" w:space="0" w:color="auto"/>
        <w:bottom w:val="none" w:sz="0" w:space="0" w:color="auto"/>
        <w:right w:val="none" w:sz="0" w:space="0" w:color="auto"/>
      </w:divBdr>
    </w:div>
    <w:div w:id="1117984653">
      <w:bodyDiv w:val="1"/>
      <w:marLeft w:val="0"/>
      <w:marRight w:val="0"/>
      <w:marTop w:val="0"/>
      <w:marBottom w:val="0"/>
      <w:divBdr>
        <w:top w:val="none" w:sz="0" w:space="0" w:color="auto"/>
        <w:left w:val="none" w:sz="0" w:space="0" w:color="auto"/>
        <w:bottom w:val="none" w:sz="0" w:space="0" w:color="auto"/>
        <w:right w:val="none" w:sz="0" w:space="0" w:color="auto"/>
      </w:divBdr>
    </w:div>
    <w:div w:id="1117992459">
      <w:bodyDiv w:val="1"/>
      <w:marLeft w:val="0"/>
      <w:marRight w:val="0"/>
      <w:marTop w:val="0"/>
      <w:marBottom w:val="0"/>
      <w:divBdr>
        <w:top w:val="none" w:sz="0" w:space="0" w:color="auto"/>
        <w:left w:val="none" w:sz="0" w:space="0" w:color="auto"/>
        <w:bottom w:val="none" w:sz="0" w:space="0" w:color="auto"/>
        <w:right w:val="none" w:sz="0" w:space="0" w:color="auto"/>
      </w:divBdr>
    </w:div>
    <w:div w:id="1118064912">
      <w:bodyDiv w:val="1"/>
      <w:marLeft w:val="0"/>
      <w:marRight w:val="0"/>
      <w:marTop w:val="0"/>
      <w:marBottom w:val="0"/>
      <w:divBdr>
        <w:top w:val="none" w:sz="0" w:space="0" w:color="auto"/>
        <w:left w:val="none" w:sz="0" w:space="0" w:color="auto"/>
        <w:bottom w:val="none" w:sz="0" w:space="0" w:color="auto"/>
        <w:right w:val="none" w:sz="0" w:space="0" w:color="auto"/>
      </w:divBdr>
    </w:div>
    <w:div w:id="1118111391">
      <w:bodyDiv w:val="1"/>
      <w:marLeft w:val="0"/>
      <w:marRight w:val="0"/>
      <w:marTop w:val="0"/>
      <w:marBottom w:val="0"/>
      <w:divBdr>
        <w:top w:val="none" w:sz="0" w:space="0" w:color="auto"/>
        <w:left w:val="none" w:sz="0" w:space="0" w:color="auto"/>
        <w:bottom w:val="none" w:sz="0" w:space="0" w:color="auto"/>
        <w:right w:val="none" w:sz="0" w:space="0" w:color="auto"/>
      </w:divBdr>
    </w:div>
    <w:div w:id="1118178557">
      <w:bodyDiv w:val="1"/>
      <w:marLeft w:val="0"/>
      <w:marRight w:val="0"/>
      <w:marTop w:val="0"/>
      <w:marBottom w:val="0"/>
      <w:divBdr>
        <w:top w:val="none" w:sz="0" w:space="0" w:color="auto"/>
        <w:left w:val="none" w:sz="0" w:space="0" w:color="auto"/>
        <w:bottom w:val="none" w:sz="0" w:space="0" w:color="auto"/>
        <w:right w:val="none" w:sz="0" w:space="0" w:color="auto"/>
      </w:divBdr>
    </w:div>
    <w:div w:id="1118183968">
      <w:bodyDiv w:val="1"/>
      <w:marLeft w:val="0"/>
      <w:marRight w:val="0"/>
      <w:marTop w:val="0"/>
      <w:marBottom w:val="0"/>
      <w:divBdr>
        <w:top w:val="none" w:sz="0" w:space="0" w:color="auto"/>
        <w:left w:val="none" w:sz="0" w:space="0" w:color="auto"/>
        <w:bottom w:val="none" w:sz="0" w:space="0" w:color="auto"/>
        <w:right w:val="none" w:sz="0" w:space="0" w:color="auto"/>
      </w:divBdr>
    </w:div>
    <w:div w:id="1118184031">
      <w:bodyDiv w:val="1"/>
      <w:marLeft w:val="0"/>
      <w:marRight w:val="0"/>
      <w:marTop w:val="0"/>
      <w:marBottom w:val="0"/>
      <w:divBdr>
        <w:top w:val="none" w:sz="0" w:space="0" w:color="auto"/>
        <w:left w:val="none" w:sz="0" w:space="0" w:color="auto"/>
        <w:bottom w:val="none" w:sz="0" w:space="0" w:color="auto"/>
        <w:right w:val="none" w:sz="0" w:space="0" w:color="auto"/>
      </w:divBdr>
    </w:div>
    <w:div w:id="1118185134">
      <w:bodyDiv w:val="1"/>
      <w:marLeft w:val="0"/>
      <w:marRight w:val="0"/>
      <w:marTop w:val="0"/>
      <w:marBottom w:val="0"/>
      <w:divBdr>
        <w:top w:val="none" w:sz="0" w:space="0" w:color="auto"/>
        <w:left w:val="none" w:sz="0" w:space="0" w:color="auto"/>
        <w:bottom w:val="none" w:sz="0" w:space="0" w:color="auto"/>
        <w:right w:val="none" w:sz="0" w:space="0" w:color="auto"/>
      </w:divBdr>
    </w:div>
    <w:div w:id="1118256800">
      <w:bodyDiv w:val="1"/>
      <w:marLeft w:val="0"/>
      <w:marRight w:val="0"/>
      <w:marTop w:val="0"/>
      <w:marBottom w:val="0"/>
      <w:divBdr>
        <w:top w:val="none" w:sz="0" w:space="0" w:color="auto"/>
        <w:left w:val="none" w:sz="0" w:space="0" w:color="auto"/>
        <w:bottom w:val="none" w:sz="0" w:space="0" w:color="auto"/>
        <w:right w:val="none" w:sz="0" w:space="0" w:color="auto"/>
      </w:divBdr>
    </w:div>
    <w:div w:id="1118373546">
      <w:bodyDiv w:val="1"/>
      <w:marLeft w:val="0"/>
      <w:marRight w:val="0"/>
      <w:marTop w:val="0"/>
      <w:marBottom w:val="0"/>
      <w:divBdr>
        <w:top w:val="none" w:sz="0" w:space="0" w:color="auto"/>
        <w:left w:val="none" w:sz="0" w:space="0" w:color="auto"/>
        <w:bottom w:val="none" w:sz="0" w:space="0" w:color="auto"/>
        <w:right w:val="none" w:sz="0" w:space="0" w:color="auto"/>
      </w:divBdr>
    </w:div>
    <w:div w:id="1118720025">
      <w:bodyDiv w:val="1"/>
      <w:marLeft w:val="0"/>
      <w:marRight w:val="0"/>
      <w:marTop w:val="0"/>
      <w:marBottom w:val="0"/>
      <w:divBdr>
        <w:top w:val="none" w:sz="0" w:space="0" w:color="auto"/>
        <w:left w:val="none" w:sz="0" w:space="0" w:color="auto"/>
        <w:bottom w:val="none" w:sz="0" w:space="0" w:color="auto"/>
        <w:right w:val="none" w:sz="0" w:space="0" w:color="auto"/>
      </w:divBdr>
    </w:div>
    <w:div w:id="1118833338">
      <w:bodyDiv w:val="1"/>
      <w:marLeft w:val="0"/>
      <w:marRight w:val="0"/>
      <w:marTop w:val="0"/>
      <w:marBottom w:val="0"/>
      <w:divBdr>
        <w:top w:val="none" w:sz="0" w:space="0" w:color="auto"/>
        <w:left w:val="none" w:sz="0" w:space="0" w:color="auto"/>
        <w:bottom w:val="none" w:sz="0" w:space="0" w:color="auto"/>
        <w:right w:val="none" w:sz="0" w:space="0" w:color="auto"/>
      </w:divBdr>
    </w:div>
    <w:div w:id="1118842204">
      <w:bodyDiv w:val="1"/>
      <w:marLeft w:val="0"/>
      <w:marRight w:val="0"/>
      <w:marTop w:val="0"/>
      <w:marBottom w:val="0"/>
      <w:divBdr>
        <w:top w:val="none" w:sz="0" w:space="0" w:color="auto"/>
        <w:left w:val="none" w:sz="0" w:space="0" w:color="auto"/>
        <w:bottom w:val="none" w:sz="0" w:space="0" w:color="auto"/>
        <w:right w:val="none" w:sz="0" w:space="0" w:color="auto"/>
      </w:divBdr>
    </w:div>
    <w:div w:id="1118914279">
      <w:bodyDiv w:val="1"/>
      <w:marLeft w:val="0"/>
      <w:marRight w:val="0"/>
      <w:marTop w:val="0"/>
      <w:marBottom w:val="0"/>
      <w:divBdr>
        <w:top w:val="none" w:sz="0" w:space="0" w:color="auto"/>
        <w:left w:val="none" w:sz="0" w:space="0" w:color="auto"/>
        <w:bottom w:val="none" w:sz="0" w:space="0" w:color="auto"/>
        <w:right w:val="none" w:sz="0" w:space="0" w:color="auto"/>
      </w:divBdr>
    </w:div>
    <w:div w:id="1118914971">
      <w:bodyDiv w:val="1"/>
      <w:marLeft w:val="0"/>
      <w:marRight w:val="0"/>
      <w:marTop w:val="0"/>
      <w:marBottom w:val="0"/>
      <w:divBdr>
        <w:top w:val="none" w:sz="0" w:space="0" w:color="auto"/>
        <w:left w:val="none" w:sz="0" w:space="0" w:color="auto"/>
        <w:bottom w:val="none" w:sz="0" w:space="0" w:color="auto"/>
        <w:right w:val="none" w:sz="0" w:space="0" w:color="auto"/>
      </w:divBdr>
    </w:div>
    <w:div w:id="1119029906">
      <w:bodyDiv w:val="1"/>
      <w:marLeft w:val="0"/>
      <w:marRight w:val="0"/>
      <w:marTop w:val="0"/>
      <w:marBottom w:val="0"/>
      <w:divBdr>
        <w:top w:val="none" w:sz="0" w:space="0" w:color="auto"/>
        <w:left w:val="none" w:sz="0" w:space="0" w:color="auto"/>
        <w:bottom w:val="none" w:sz="0" w:space="0" w:color="auto"/>
        <w:right w:val="none" w:sz="0" w:space="0" w:color="auto"/>
      </w:divBdr>
    </w:div>
    <w:div w:id="1119108038">
      <w:bodyDiv w:val="1"/>
      <w:marLeft w:val="0"/>
      <w:marRight w:val="0"/>
      <w:marTop w:val="0"/>
      <w:marBottom w:val="0"/>
      <w:divBdr>
        <w:top w:val="none" w:sz="0" w:space="0" w:color="auto"/>
        <w:left w:val="none" w:sz="0" w:space="0" w:color="auto"/>
        <w:bottom w:val="none" w:sz="0" w:space="0" w:color="auto"/>
        <w:right w:val="none" w:sz="0" w:space="0" w:color="auto"/>
      </w:divBdr>
    </w:div>
    <w:div w:id="1119377790">
      <w:bodyDiv w:val="1"/>
      <w:marLeft w:val="0"/>
      <w:marRight w:val="0"/>
      <w:marTop w:val="0"/>
      <w:marBottom w:val="0"/>
      <w:divBdr>
        <w:top w:val="none" w:sz="0" w:space="0" w:color="auto"/>
        <w:left w:val="none" w:sz="0" w:space="0" w:color="auto"/>
        <w:bottom w:val="none" w:sz="0" w:space="0" w:color="auto"/>
        <w:right w:val="none" w:sz="0" w:space="0" w:color="auto"/>
      </w:divBdr>
    </w:div>
    <w:div w:id="1119567813">
      <w:bodyDiv w:val="1"/>
      <w:marLeft w:val="0"/>
      <w:marRight w:val="0"/>
      <w:marTop w:val="0"/>
      <w:marBottom w:val="0"/>
      <w:divBdr>
        <w:top w:val="none" w:sz="0" w:space="0" w:color="auto"/>
        <w:left w:val="none" w:sz="0" w:space="0" w:color="auto"/>
        <w:bottom w:val="none" w:sz="0" w:space="0" w:color="auto"/>
        <w:right w:val="none" w:sz="0" w:space="0" w:color="auto"/>
      </w:divBdr>
    </w:div>
    <w:div w:id="1119641289">
      <w:bodyDiv w:val="1"/>
      <w:marLeft w:val="0"/>
      <w:marRight w:val="0"/>
      <w:marTop w:val="0"/>
      <w:marBottom w:val="0"/>
      <w:divBdr>
        <w:top w:val="none" w:sz="0" w:space="0" w:color="auto"/>
        <w:left w:val="none" w:sz="0" w:space="0" w:color="auto"/>
        <w:bottom w:val="none" w:sz="0" w:space="0" w:color="auto"/>
        <w:right w:val="none" w:sz="0" w:space="0" w:color="auto"/>
      </w:divBdr>
    </w:div>
    <w:div w:id="1119646430">
      <w:bodyDiv w:val="1"/>
      <w:marLeft w:val="0"/>
      <w:marRight w:val="0"/>
      <w:marTop w:val="0"/>
      <w:marBottom w:val="0"/>
      <w:divBdr>
        <w:top w:val="none" w:sz="0" w:space="0" w:color="auto"/>
        <w:left w:val="none" w:sz="0" w:space="0" w:color="auto"/>
        <w:bottom w:val="none" w:sz="0" w:space="0" w:color="auto"/>
        <w:right w:val="none" w:sz="0" w:space="0" w:color="auto"/>
      </w:divBdr>
    </w:div>
    <w:div w:id="1119757453">
      <w:bodyDiv w:val="1"/>
      <w:marLeft w:val="0"/>
      <w:marRight w:val="0"/>
      <w:marTop w:val="0"/>
      <w:marBottom w:val="0"/>
      <w:divBdr>
        <w:top w:val="none" w:sz="0" w:space="0" w:color="auto"/>
        <w:left w:val="none" w:sz="0" w:space="0" w:color="auto"/>
        <w:bottom w:val="none" w:sz="0" w:space="0" w:color="auto"/>
        <w:right w:val="none" w:sz="0" w:space="0" w:color="auto"/>
      </w:divBdr>
    </w:div>
    <w:div w:id="1119758952">
      <w:bodyDiv w:val="1"/>
      <w:marLeft w:val="0"/>
      <w:marRight w:val="0"/>
      <w:marTop w:val="0"/>
      <w:marBottom w:val="0"/>
      <w:divBdr>
        <w:top w:val="none" w:sz="0" w:space="0" w:color="auto"/>
        <w:left w:val="none" w:sz="0" w:space="0" w:color="auto"/>
        <w:bottom w:val="none" w:sz="0" w:space="0" w:color="auto"/>
        <w:right w:val="none" w:sz="0" w:space="0" w:color="auto"/>
      </w:divBdr>
    </w:div>
    <w:div w:id="1119763010">
      <w:bodyDiv w:val="1"/>
      <w:marLeft w:val="0"/>
      <w:marRight w:val="0"/>
      <w:marTop w:val="0"/>
      <w:marBottom w:val="0"/>
      <w:divBdr>
        <w:top w:val="none" w:sz="0" w:space="0" w:color="auto"/>
        <w:left w:val="none" w:sz="0" w:space="0" w:color="auto"/>
        <w:bottom w:val="none" w:sz="0" w:space="0" w:color="auto"/>
        <w:right w:val="none" w:sz="0" w:space="0" w:color="auto"/>
      </w:divBdr>
    </w:div>
    <w:div w:id="1119835744">
      <w:bodyDiv w:val="1"/>
      <w:marLeft w:val="0"/>
      <w:marRight w:val="0"/>
      <w:marTop w:val="0"/>
      <w:marBottom w:val="0"/>
      <w:divBdr>
        <w:top w:val="none" w:sz="0" w:space="0" w:color="auto"/>
        <w:left w:val="none" w:sz="0" w:space="0" w:color="auto"/>
        <w:bottom w:val="none" w:sz="0" w:space="0" w:color="auto"/>
        <w:right w:val="none" w:sz="0" w:space="0" w:color="auto"/>
      </w:divBdr>
    </w:div>
    <w:div w:id="1119953683">
      <w:bodyDiv w:val="1"/>
      <w:marLeft w:val="0"/>
      <w:marRight w:val="0"/>
      <w:marTop w:val="0"/>
      <w:marBottom w:val="0"/>
      <w:divBdr>
        <w:top w:val="none" w:sz="0" w:space="0" w:color="auto"/>
        <w:left w:val="none" w:sz="0" w:space="0" w:color="auto"/>
        <w:bottom w:val="none" w:sz="0" w:space="0" w:color="auto"/>
        <w:right w:val="none" w:sz="0" w:space="0" w:color="auto"/>
      </w:divBdr>
    </w:div>
    <w:div w:id="1119956862">
      <w:bodyDiv w:val="1"/>
      <w:marLeft w:val="0"/>
      <w:marRight w:val="0"/>
      <w:marTop w:val="0"/>
      <w:marBottom w:val="0"/>
      <w:divBdr>
        <w:top w:val="none" w:sz="0" w:space="0" w:color="auto"/>
        <w:left w:val="none" w:sz="0" w:space="0" w:color="auto"/>
        <w:bottom w:val="none" w:sz="0" w:space="0" w:color="auto"/>
        <w:right w:val="none" w:sz="0" w:space="0" w:color="auto"/>
      </w:divBdr>
    </w:div>
    <w:div w:id="1120103439">
      <w:bodyDiv w:val="1"/>
      <w:marLeft w:val="0"/>
      <w:marRight w:val="0"/>
      <w:marTop w:val="0"/>
      <w:marBottom w:val="0"/>
      <w:divBdr>
        <w:top w:val="none" w:sz="0" w:space="0" w:color="auto"/>
        <w:left w:val="none" w:sz="0" w:space="0" w:color="auto"/>
        <w:bottom w:val="none" w:sz="0" w:space="0" w:color="auto"/>
        <w:right w:val="none" w:sz="0" w:space="0" w:color="auto"/>
      </w:divBdr>
    </w:div>
    <w:div w:id="1120103980">
      <w:bodyDiv w:val="1"/>
      <w:marLeft w:val="0"/>
      <w:marRight w:val="0"/>
      <w:marTop w:val="0"/>
      <w:marBottom w:val="0"/>
      <w:divBdr>
        <w:top w:val="none" w:sz="0" w:space="0" w:color="auto"/>
        <w:left w:val="none" w:sz="0" w:space="0" w:color="auto"/>
        <w:bottom w:val="none" w:sz="0" w:space="0" w:color="auto"/>
        <w:right w:val="none" w:sz="0" w:space="0" w:color="auto"/>
      </w:divBdr>
    </w:div>
    <w:div w:id="1120145849">
      <w:bodyDiv w:val="1"/>
      <w:marLeft w:val="0"/>
      <w:marRight w:val="0"/>
      <w:marTop w:val="0"/>
      <w:marBottom w:val="0"/>
      <w:divBdr>
        <w:top w:val="none" w:sz="0" w:space="0" w:color="auto"/>
        <w:left w:val="none" w:sz="0" w:space="0" w:color="auto"/>
        <w:bottom w:val="none" w:sz="0" w:space="0" w:color="auto"/>
        <w:right w:val="none" w:sz="0" w:space="0" w:color="auto"/>
      </w:divBdr>
    </w:div>
    <w:div w:id="1120218813">
      <w:bodyDiv w:val="1"/>
      <w:marLeft w:val="0"/>
      <w:marRight w:val="0"/>
      <w:marTop w:val="0"/>
      <w:marBottom w:val="0"/>
      <w:divBdr>
        <w:top w:val="none" w:sz="0" w:space="0" w:color="auto"/>
        <w:left w:val="none" w:sz="0" w:space="0" w:color="auto"/>
        <w:bottom w:val="none" w:sz="0" w:space="0" w:color="auto"/>
        <w:right w:val="none" w:sz="0" w:space="0" w:color="auto"/>
      </w:divBdr>
    </w:div>
    <w:div w:id="1120611660">
      <w:bodyDiv w:val="1"/>
      <w:marLeft w:val="0"/>
      <w:marRight w:val="0"/>
      <w:marTop w:val="0"/>
      <w:marBottom w:val="0"/>
      <w:divBdr>
        <w:top w:val="none" w:sz="0" w:space="0" w:color="auto"/>
        <w:left w:val="none" w:sz="0" w:space="0" w:color="auto"/>
        <w:bottom w:val="none" w:sz="0" w:space="0" w:color="auto"/>
        <w:right w:val="none" w:sz="0" w:space="0" w:color="auto"/>
      </w:divBdr>
    </w:div>
    <w:div w:id="1120685255">
      <w:bodyDiv w:val="1"/>
      <w:marLeft w:val="0"/>
      <w:marRight w:val="0"/>
      <w:marTop w:val="0"/>
      <w:marBottom w:val="0"/>
      <w:divBdr>
        <w:top w:val="none" w:sz="0" w:space="0" w:color="auto"/>
        <w:left w:val="none" w:sz="0" w:space="0" w:color="auto"/>
        <w:bottom w:val="none" w:sz="0" w:space="0" w:color="auto"/>
        <w:right w:val="none" w:sz="0" w:space="0" w:color="auto"/>
      </w:divBdr>
    </w:div>
    <w:div w:id="1120688790">
      <w:bodyDiv w:val="1"/>
      <w:marLeft w:val="0"/>
      <w:marRight w:val="0"/>
      <w:marTop w:val="0"/>
      <w:marBottom w:val="0"/>
      <w:divBdr>
        <w:top w:val="none" w:sz="0" w:space="0" w:color="auto"/>
        <w:left w:val="none" w:sz="0" w:space="0" w:color="auto"/>
        <w:bottom w:val="none" w:sz="0" w:space="0" w:color="auto"/>
        <w:right w:val="none" w:sz="0" w:space="0" w:color="auto"/>
      </w:divBdr>
    </w:div>
    <w:div w:id="1120761365">
      <w:bodyDiv w:val="1"/>
      <w:marLeft w:val="0"/>
      <w:marRight w:val="0"/>
      <w:marTop w:val="0"/>
      <w:marBottom w:val="0"/>
      <w:divBdr>
        <w:top w:val="none" w:sz="0" w:space="0" w:color="auto"/>
        <w:left w:val="none" w:sz="0" w:space="0" w:color="auto"/>
        <w:bottom w:val="none" w:sz="0" w:space="0" w:color="auto"/>
        <w:right w:val="none" w:sz="0" w:space="0" w:color="auto"/>
      </w:divBdr>
    </w:div>
    <w:div w:id="1120803412">
      <w:bodyDiv w:val="1"/>
      <w:marLeft w:val="0"/>
      <w:marRight w:val="0"/>
      <w:marTop w:val="0"/>
      <w:marBottom w:val="0"/>
      <w:divBdr>
        <w:top w:val="none" w:sz="0" w:space="0" w:color="auto"/>
        <w:left w:val="none" w:sz="0" w:space="0" w:color="auto"/>
        <w:bottom w:val="none" w:sz="0" w:space="0" w:color="auto"/>
        <w:right w:val="none" w:sz="0" w:space="0" w:color="auto"/>
      </w:divBdr>
    </w:div>
    <w:div w:id="1120876336">
      <w:bodyDiv w:val="1"/>
      <w:marLeft w:val="0"/>
      <w:marRight w:val="0"/>
      <w:marTop w:val="0"/>
      <w:marBottom w:val="0"/>
      <w:divBdr>
        <w:top w:val="none" w:sz="0" w:space="0" w:color="auto"/>
        <w:left w:val="none" w:sz="0" w:space="0" w:color="auto"/>
        <w:bottom w:val="none" w:sz="0" w:space="0" w:color="auto"/>
        <w:right w:val="none" w:sz="0" w:space="0" w:color="auto"/>
      </w:divBdr>
    </w:div>
    <w:div w:id="1120882346">
      <w:bodyDiv w:val="1"/>
      <w:marLeft w:val="0"/>
      <w:marRight w:val="0"/>
      <w:marTop w:val="0"/>
      <w:marBottom w:val="0"/>
      <w:divBdr>
        <w:top w:val="none" w:sz="0" w:space="0" w:color="auto"/>
        <w:left w:val="none" w:sz="0" w:space="0" w:color="auto"/>
        <w:bottom w:val="none" w:sz="0" w:space="0" w:color="auto"/>
        <w:right w:val="none" w:sz="0" w:space="0" w:color="auto"/>
      </w:divBdr>
    </w:div>
    <w:div w:id="1120959187">
      <w:bodyDiv w:val="1"/>
      <w:marLeft w:val="0"/>
      <w:marRight w:val="0"/>
      <w:marTop w:val="0"/>
      <w:marBottom w:val="0"/>
      <w:divBdr>
        <w:top w:val="none" w:sz="0" w:space="0" w:color="auto"/>
        <w:left w:val="none" w:sz="0" w:space="0" w:color="auto"/>
        <w:bottom w:val="none" w:sz="0" w:space="0" w:color="auto"/>
        <w:right w:val="none" w:sz="0" w:space="0" w:color="auto"/>
      </w:divBdr>
    </w:div>
    <w:div w:id="1120996556">
      <w:bodyDiv w:val="1"/>
      <w:marLeft w:val="0"/>
      <w:marRight w:val="0"/>
      <w:marTop w:val="0"/>
      <w:marBottom w:val="0"/>
      <w:divBdr>
        <w:top w:val="none" w:sz="0" w:space="0" w:color="auto"/>
        <w:left w:val="none" w:sz="0" w:space="0" w:color="auto"/>
        <w:bottom w:val="none" w:sz="0" w:space="0" w:color="auto"/>
        <w:right w:val="none" w:sz="0" w:space="0" w:color="auto"/>
      </w:divBdr>
    </w:div>
    <w:div w:id="1121069048">
      <w:bodyDiv w:val="1"/>
      <w:marLeft w:val="0"/>
      <w:marRight w:val="0"/>
      <w:marTop w:val="0"/>
      <w:marBottom w:val="0"/>
      <w:divBdr>
        <w:top w:val="none" w:sz="0" w:space="0" w:color="auto"/>
        <w:left w:val="none" w:sz="0" w:space="0" w:color="auto"/>
        <w:bottom w:val="none" w:sz="0" w:space="0" w:color="auto"/>
        <w:right w:val="none" w:sz="0" w:space="0" w:color="auto"/>
      </w:divBdr>
    </w:div>
    <w:div w:id="1121151254">
      <w:bodyDiv w:val="1"/>
      <w:marLeft w:val="0"/>
      <w:marRight w:val="0"/>
      <w:marTop w:val="0"/>
      <w:marBottom w:val="0"/>
      <w:divBdr>
        <w:top w:val="none" w:sz="0" w:space="0" w:color="auto"/>
        <w:left w:val="none" w:sz="0" w:space="0" w:color="auto"/>
        <w:bottom w:val="none" w:sz="0" w:space="0" w:color="auto"/>
        <w:right w:val="none" w:sz="0" w:space="0" w:color="auto"/>
      </w:divBdr>
    </w:div>
    <w:div w:id="1121190985">
      <w:bodyDiv w:val="1"/>
      <w:marLeft w:val="0"/>
      <w:marRight w:val="0"/>
      <w:marTop w:val="0"/>
      <w:marBottom w:val="0"/>
      <w:divBdr>
        <w:top w:val="none" w:sz="0" w:space="0" w:color="auto"/>
        <w:left w:val="none" w:sz="0" w:space="0" w:color="auto"/>
        <w:bottom w:val="none" w:sz="0" w:space="0" w:color="auto"/>
        <w:right w:val="none" w:sz="0" w:space="0" w:color="auto"/>
      </w:divBdr>
    </w:div>
    <w:div w:id="1121192158">
      <w:bodyDiv w:val="1"/>
      <w:marLeft w:val="0"/>
      <w:marRight w:val="0"/>
      <w:marTop w:val="0"/>
      <w:marBottom w:val="0"/>
      <w:divBdr>
        <w:top w:val="none" w:sz="0" w:space="0" w:color="auto"/>
        <w:left w:val="none" w:sz="0" w:space="0" w:color="auto"/>
        <w:bottom w:val="none" w:sz="0" w:space="0" w:color="auto"/>
        <w:right w:val="none" w:sz="0" w:space="0" w:color="auto"/>
      </w:divBdr>
    </w:div>
    <w:div w:id="1121222641">
      <w:bodyDiv w:val="1"/>
      <w:marLeft w:val="0"/>
      <w:marRight w:val="0"/>
      <w:marTop w:val="0"/>
      <w:marBottom w:val="0"/>
      <w:divBdr>
        <w:top w:val="none" w:sz="0" w:space="0" w:color="auto"/>
        <w:left w:val="none" w:sz="0" w:space="0" w:color="auto"/>
        <w:bottom w:val="none" w:sz="0" w:space="0" w:color="auto"/>
        <w:right w:val="none" w:sz="0" w:space="0" w:color="auto"/>
      </w:divBdr>
    </w:div>
    <w:div w:id="1121260816">
      <w:bodyDiv w:val="1"/>
      <w:marLeft w:val="0"/>
      <w:marRight w:val="0"/>
      <w:marTop w:val="0"/>
      <w:marBottom w:val="0"/>
      <w:divBdr>
        <w:top w:val="none" w:sz="0" w:space="0" w:color="auto"/>
        <w:left w:val="none" w:sz="0" w:space="0" w:color="auto"/>
        <w:bottom w:val="none" w:sz="0" w:space="0" w:color="auto"/>
        <w:right w:val="none" w:sz="0" w:space="0" w:color="auto"/>
      </w:divBdr>
    </w:div>
    <w:div w:id="1121270238">
      <w:bodyDiv w:val="1"/>
      <w:marLeft w:val="0"/>
      <w:marRight w:val="0"/>
      <w:marTop w:val="0"/>
      <w:marBottom w:val="0"/>
      <w:divBdr>
        <w:top w:val="none" w:sz="0" w:space="0" w:color="auto"/>
        <w:left w:val="none" w:sz="0" w:space="0" w:color="auto"/>
        <w:bottom w:val="none" w:sz="0" w:space="0" w:color="auto"/>
        <w:right w:val="none" w:sz="0" w:space="0" w:color="auto"/>
      </w:divBdr>
    </w:div>
    <w:div w:id="1121339985">
      <w:bodyDiv w:val="1"/>
      <w:marLeft w:val="0"/>
      <w:marRight w:val="0"/>
      <w:marTop w:val="0"/>
      <w:marBottom w:val="0"/>
      <w:divBdr>
        <w:top w:val="none" w:sz="0" w:space="0" w:color="auto"/>
        <w:left w:val="none" w:sz="0" w:space="0" w:color="auto"/>
        <w:bottom w:val="none" w:sz="0" w:space="0" w:color="auto"/>
        <w:right w:val="none" w:sz="0" w:space="0" w:color="auto"/>
      </w:divBdr>
    </w:div>
    <w:div w:id="1121342023">
      <w:bodyDiv w:val="1"/>
      <w:marLeft w:val="0"/>
      <w:marRight w:val="0"/>
      <w:marTop w:val="0"/>
      <w:marBottom w:val="0"/>
      <w:divBdr>
        <w:top w:val="none" w:sz="0" w:space="0" w:color="auto"/>
        <w:left w:val="none" w:sz="0" w:space="0" w:color="auto"/>
        <w:bottom w:val="none" w:sz="0" w:space="0" w:color="auto"/>
        <w:right w:val="none" w:sz="0" w:space="0" w:color="auto"/>
      </w:divBdr>
    </w:div>
    <w:div w:id="1121344083">
      <w:bodyDiv w:val="1"/>
      <w:marLeft w:val="0"/>
      <w:marRight w:val="0"/>
      <w:marTop w:val="0"/>
      <w:marBottom w:val="0"/>
      <w:divBdr>
        <w:top w:val="none" w:sz="0" w:space="0" w:color="auto"/>
        <w:left w:val="none" w:sz="0" w:space="0" w:color="auto"/>
        <w:bottom w:val="none" w:sz="0" w:space="0" w:color="auto"/>
        <w:right w:val="none" w:sz="0" w:space="0" w:color="auto"/>
      </w:divBdr>
    </w:div>
    <w:div w:id="1121387683">
      <w:bodyDiv w:val="1"/>
      <w:marLeft w:val="0"/>
      <w:marRight w:val="0"/>
      <w:marTop w:val="0"/>
      <w:marBottom w:val="0"/>
      <w:divBdr>
        <w:top w:val="none" w:sz="0" w:space="0" w:color="auto"/>
        <w:left w:val="none" w:sz="0" w:space="0" w:color="auto"/>
        <w:bottom w:val="none" w:sz="0" w:space="0" w:color="auto"/>
        <w:right w:val="none" w:sz="0" w:space="0" w:color="auto"/>
      </w:divBdr>
    </w:div>
    <w:div w:id="1121416695">
      <w:bodyDiv w:val="1"/>
      <w:marLeft w:val="0"/>
      <w:marRight w:val="0"/>
      <w:marTop w:val="0"/>
      <w:marBottom w:val="0"/>
      <w:divBdr>
        <w:top w:val="none" w:sz="0" w:space="0" w:color="auto"/>
        <w:left w:val="none" w:sz="0" w:space="0" w:color="auto"/>
        <w:bottom w:val="none" w:sz="0" w:space="0" w:color="auto"/>
        <w:right w:val="none" w:sz="0" w:space="0" w:color="auto"/>
      </w:divBdr>
    </w:div>
    <w:div w:id="1121535742">
      <w:bodyDiv w:val="1"/>
      <w:marLeft w:val="0"/>
      <w:marRight w:val="0"/>
      <w:marTop w:val="0"/>
      <w:marBottom w:val="0"/>
      <w:divBdr>
        <w:top w:val="none" w:sz="0" w:space="0" w:color="auto"/>
        <w:left w:val="none" w:sz="0" w:space="0" w:color="auto"/>
        <w:bottom w:val="none" w:sz="0" w:space="0" w:color="auto"/>
        <w:right w:val="none" w:sz="0" w:space="0" w:color="auto"/>
      </w:divBdr>
    </w:div>
    <w:div w:id="1121538739">
      <w:bodyDiv w:val="1"/>
      <w:marLeft w:val="0"/>
      <w:marRight w:val="0"/>
      <w:marTop w:val="0"/>
      <w:marBottom w:val="0"/>
      <w:divBdr>
        <w:top w:val="none" w:sz="0" w:space="0" w:color="auto"/>
        <w:left w:val="none" w:sz="0" w:space="0" w:color="auto"/>
        <w:bottom w:val="none" w:sz="0" w:space="0" w:color="auto"/>
        <w:right w:val="none" w:sz="0" w:space="0" w:color="auto"/>
      </w:divBdr>
    </w:div>
    <w:div w:id="1121651771">
      <w:bodyDiv w:val="1"/>
      <w:marLeft w:val="0"/>
      <w:marRight w:val="0"/>
      <w:marTop w:val="0"/>
      <w:marBottom w:val="0"/>
      <w:divBdr>
        <w:top w:val="none" w:sz="0" w:space="0" w:color="auto"/>
        <w:left w:val="none" w:sz="0" w:space="0" w:color="auto"/>
        <w:bottom w:val="none" w:sz="0" w:space="0" w:color="auto"/>
        <w:right w:val="none" w:sz="0" w:space="0" w:color="auto"/>
      </w:divBdr>
    </w:div>
    <w:div w:id="1122070608">
      <w:bodyDiv w:val="1"/>
      <w:marLeft w:val="0"/>
      <w:marRight w:val="0"/>
      <w:marTop w:val="0"/>
      <w:marBottom w:val="0"/>
      <w:divBdr>
        <w:top w:val="none" w:sz="0" w:space="0" w:color="auto"/>
        <w:left w:val="none" w:sz="0" w:space="0" w:color="auto"/>
        <w:bottom w:val="none" w:sz="0" w:space="0" w:color="auto"/>
        <w:right w:val="none" w:sz="0" w:space="0" w:color="auto"/>
      </w:divBdr>
    </w:div>
    <w:div w:id="1122071231">
      <w:bodyDiv w:val="1"/>
      <w:marLeft w:val="0"/>
      <w:marRight w:val="0"/>
      <w:marTop w:val="0"/>
      <w:marBottom w:val="0"/>
      <w:divBdr>
        <w:top w:val="none" w:sz="0" w:space="0" w:color="auto"/>
        <w:left w:val="none" w:sz="0" w:space="0" w:color="auto"/>
        <w:bottom w:val="none" w:sz="0" w:space="0" w:color="auto"/>
        <w:right w:val="none" w:sz="0" w:space="0" w:color="auto"/>
      </w:divBdr>
    </w:div>
    <w:div w:id="1122118326">
      <w:bodyDiv w:val="1"/>
      <w:marLeft w:val="0"/>
      <w:marRight w:val="0"/>
      <w:marTop w:val="0"/>
      <w:marBottom w:val="0"/>
      <w:divBdr>
        <w:top w:val="none" w:sz="0" w:space="0" w:color="auto"/>
        <w:left w:val="none" w:sz="0" w:space="0" w:color="auto"/>
        <w:bottom w:val="none" w:sz="0" w:space="0" w:color="auto"/>
        <w:right w:val="none" w:sz="0" w:space="0" w:color="auto"/>
      </w:divBdr>
    </w:div>
    <w:div w:id="1122378112">
      <w:bodyDiv w:val="1"/>
      <w:marLeft w:val="0"/>
      <w:marRight w:val="0"/>
      <w:marTop w:val="0"/>
      <w:marBottom w:val="0"/>
      <w:divBdr>
        <w:top w:val="none" w:sz="0" w:space="0" w:color="auto"/>
        <w:left w:val="none" w:sz="0" w:space="0" w:color="auto"/>
        <w:bottom w:val="none" w:sz="0" w:space="0" w:color="auto"/>
        <w:right w:val="none" w:sz="0" w:space="0" w:color="auto"/>
      </w:divBdr>
    </w:div>
    <w:div w:id="1122455104">
      <w:bodyDiv w:val="1"/>
      <w:marLeft w:val="0"/>
      <w:marRight w:val="0"/>
      <w:marTop w:val="0"/>
      <w:marBottom w:val="0"/>
      <w:divBdr>
        <w:top w:val="none" w:sz="0" w:space="0" w:color="auto"/>
        <w:left w:val="none" w:sz="0" w:space="0" w:color="auto"/>
        <w:bottom w:val="none" w:sz="0" w:space="0" w:color="auto"/>
        <w:right w:val="none" w:sz="0" w:space="0" w:color="auto"/>
      </w:divBdr>
    </w:div>
    <w:div w:id="1122457410">
      <w:bodyDiv w:val="1"/>
      <w:marLeft w:val="0"/>
      <w:marRight w:val="0"/>
      <w:marTop w:val="0"/>
      <w:marBottom w:val="0"/>
      <w:divBdr>
        <w:top w:val="none" w:sz="0" w:space="0" w:color="auto"/>
        <w:left w:val="none" w:sz="0" w:space="0" w:color="auto"/>
        <w:bottom w:val="none" w:sz="0" w:space="0" w:color="auto"/>
        <w:right w:val="none" w:sz="0" w:space="0" w:color="auto"/>
      </w:divBdr>
    </w:div>
    <w:div w:id="1122504251">
      <w:bodyDiv w:val="1"/>
      <w:marLeft w:val="0"/>
      <w:marRight w:val="0"/>
      <w:marTop w:val="0"/>
      <w:marBottom w:val="0"/>
      <w:divBdr>
        <w:top w:val="none" w:sz="0" w:space="0" w:color="auto"/>
        <w:left w:val="none" w:sz="0" w:space="0" w:color="auto"/>
        <w:bottom w:val="none" w:sz="0" w:space="0" w:color="auto"/>
        <w:right w:val="none" w:sz="0" w:space="0" w:color="auto"/>
      </w:divBdr>
    </w:div>
    <w:div w:id="1122724995">
      <w:bodyDiv w:val="1"/>
      <w:marLeft w:val="0"/>
      <w:marRight w:val="0"/>
      <w:marTop w:val="0"/>
      <w:marBottom w:val="0"/>
      <w:divBdr>
        <w:top w:val="none" w:sz="0" w:space="0" w:color="auto"/>
        <w:left w:val="none" w:sz="0" w:space="0" w:color="auto"/>
        <w:bottom w:val="none" w:sz="0" w:space="0" w:color="auto"/>
        <w:right w:val="none" w:sz="0" w:space="0" w:color="auto"/>
      </w:divBdr>
    </w:div>
    <w:div w:id="1122726525">
      <w:bodyDiv w:val="1"/>
      <w:marLeft w:val="0"/>
      <w:marRight w:val="0"/>
      <w:marTop w:val="0"/>
      <w:marBottom w:val="0"/>
      <w:divBdr>
        <w:top w:val="none" w:sz="0" w:space="0" w:color="auto"/>
        <w:left w:val="none" w:sz="0" w:space="0" w:color="auto"/>
        <w:bottom w:val="none" w:sz="0" w:space="0" w:color="auto"/>
        <w:right w:val="none" w:sz="0" w:space="0" w:color="auto"/>
      </w:divBdr>
    </w:div>
    <w:div w:id="1122728026">
      <w:bodyDiv w:val="1"/>
      <w:marLeft w:val="0"/>
      <w:marRight w:val="0"/>
      <w:marTop w:val="0"/>
      <w:marBottom w:val="0"/>
      <w:divBdr>
        <w:top w:val="none" w:sz="0" w:space="0" w:color="auto"/>
        <w:left w:val="none" w:sz="0" w:space="0" w:color="auto"/>
        <w:bottom w:val="none" w:sz="0" w:space="0" w:color="auto"/>
        <w:right w:val="none" w:sz="0" w:space="0" w:color="auto"/>
      </w:divBdr>
    </w:div>
    <w:div w:id="1122728337">
      <w:bodyDiv w:val="1"/>
      <w:marLeft w:val="0"/>
      <w:marRight w:val="0"/>
      <w:marTop w:val="0"/>
      <w:marBottom w:val="0"/>
      <w:divBdr>
        <w:top w:val="none" w:sz="0" w:space="0" w:color="auto"/>
        <w:left w:val="none" w:sz="0" w:space="0" w:color="auto"/>
        <w:bottom w:val="none" w:sz="0" w:space="0" w:color="auto"/>
        <w:right w:val="none" w:sz="0" w:space="0" w:color="auto"/>
      </w:divBdr>
    </w:div>
    <w:div w:id="1122774229">
      <w:bodyDiv w:val="1"/>
      <w:marLeft w:val="0"/>
      <w:marRight w:val="0"/>
      <w:marTop w:val="0"/>
      <w:marBottom w:val="0"/>
      <w:divBdr>
        <w:top w:val="none" w:sz="0" w:space="0" w:color="auto"/>
        <w:left w:val="none" w:sz="0" w:space="0" w:color="auto"/>
        <w:bottom w:val="none" w:sz="0" w:space="0" w:color="auto"/>
        <w:right w:val="none" w:sz="0" w:space="0" w:color="auto"/>
      </w:divBdr>
    </w:div>
    <w:div w:id="1122843865">
      <w:bodyDiv w:val="1"/>
      <w:marLeft w:val="0"/>
      <w:marRight w:val="0"/>
      <w:marTop w:val="0"/>
      <w:marBottom w:val="0"/>
      <w:divBdr>
        <w:top w:val="none" w:sz="0" w:space="0" w:color="auto"/>
        <w:left w:val="none" w:sz="0" w:space="0" w:color="auto"/>
        <w:bottom w:val="none" w:sz="0" w:space="0" w:color="auto"/>
        <w:right w:val="none" w:sz="0" w:space="0" w:color="auto"/>
      </w:divBdr>
    </w:div>
    <w:div w:id="1122843969">
      <w:bodyDiv w:val="1"/>
      <w:marLeft w:val="0"/>
      <w:marRight w:val="0"/>
      <w:marTop w:val="0"/>
      <w:marBottom w:val="0"/>
      <w:divBdr>
        <w:top w:val="none" w:sz="0" w:space="0" w:color="auto"/>
        <w:left w:val="none" w:sz="0" w:space="0" w:color="auto"/>
        <w:bottom w:val="none" w:sz="0" w:space="0" w:color="auto"/>
        <w:right w:val="none" w:sz="0" w:space="0" w:color="auto"/>
      </w:divBdr>
    </w:div>
    <w:div w:id="1123227857">
      <w:bodyDiv w:val="1"/>
      <w:marLeft w:val="0"/>
      <w:marRight w:val="0"/>
      <w:marTop w:val="0"/>
      <w:marBottom w:val="0"/>
      <w:divBdr>
        <w:top w:val="none" w:sz="0" w:space="0" w:color="auto"/>
        <w:left w:val="none" w:sz="0" w:space="0" w:color="auto"/>
        <w:bottom w:val="none" w:sz="0" w:space="0" w:color="auto"/>
        <w:right w:val="none" w:sz="0" w:space="0" w:color="auto"/>
      </w:divBdr>
    </w:div>
    <w:div w:id="1123231154">
      <w:bodyDiv w:val="1"/>
      <w:marLeft w:val="0"/>
      <w:marRight w:val="0"/>
      <w:marTop w:val="0"/>
      <w:marBottom w:val="0"/>
      <w:divBdr>
        <w:top w:val="none" w:sz="0" w:space="0" w:color="auto"/>
        <w:left w:val="none" w:sz="0" w:space="0" w:color="auto"/>
        <w:bottom w:val="none" w:sz="0" w:space="0" w:color="auto"/>
        <w:right w:val="none" w:sz="0" w:space="0" w:color="auto"/>
      </w:divBdr>
    </w:div>
    <w:div w:id="1123232008">
      <w:bodyDiv w:val="1"/>
      <w:marLeft w:val="0"/>
      <w:marRight w:val="0"/>
      <w:marTop w:val="0"/>
      <w:marBottom w:val="0"/>
      <w:divBdr>
        <w:top w:val="none" w:sz="0" w:space="0" w:color="auto"/>
        <w:left w:val="none" w:sz="0" w:space="0" w:color="auto"/>
        <w:bottom w:val="none" w:sz="0" w:space="0" w:color="auto"/>
        <w:right w:val="none" w:sz="0" w:space="0" w:color="auto"/>
      </w:divBdr>
    </w:div>
    <w:div w:id="1123233655">
      <w:bodyDiv w:val="1"/>
      <w:marLeft w:val="0"/>
      <w:marRight w:val="0"/>
      <w:marTop w:val="0"/>
      <w:marBottom w:val="0"/>
      <w:divBdr>
        <w:top w:val="none" w:sz="0" w:space="0" w:color="auto"/>
        <w:left w:val="none" w:sz="0" w:space="0" w:color="auto"/>
        <w:bottom w:val="none" w:sz="0" w:space="0" w:color="auto"/>
        <w:right w:val="none" w:sz="0" w:space="0" w:color="auto"/>
      </w:divBdr>
    </w:div>
    <w:div w:id="1123308867">
      <w:bodyDiv w:val="1"/>
      <w:marLeft w:val="0"/>
      <w:marRight w:val="0"/>
      <w:marTop w:val="0"/>
      <w:marBottom w:val="0"/>
      <w:divBdr>
        <w:top w:val="none" w:sz="0" w:space="0" w:color="auto"/>
        <w:left w:val="none" w:sz="0" w:space="0" w:color="auto"/>
        <w:bottom w:val="none" w:sz="0" w:space="0" w:color="auto"/>
        <w:right w:val="none" w:sz="0" w:space="0" w:color="auto"/>
      </w:divBdr>
    </w:div>
    <w:div w:id="1123311377">
      <w:bodyDiv w:val="1"/>
      <w:marLeft w:val="0"/>
      <w:marRight w:val="0"/>
      <w:marTop w:val="0"/>
      <w:marBottom w:val="0"/>
      <w:divBdr>
        <w:top w:val="none" w:sz="0" w:space="0" w:color="auto"/>
        <w:left w:val="none" w:sz="0" w:space="0" w:color="auto"/>
        <w:bottom w:val="none" w:sz="0" w:space="0" w:color="auto"/>
        <w:right w:val="none" w:sz="0" w:space="0" w:color="auto"/>
      </w:divBdr>
    </w:div>
    <w:div w:id="1123378331">
      <w:bodyDiv w:val="1"/>
      <w:marLeft w:val="0"/>
      <w:marRight w:val="0"/>
      <w:marTop w:val="0"/>
      <w:marBottom w:val="0"/>
      <w:divBdr>
        <w:top w:val="none" w:sz="0" w:space="0" w:color="auto"/>
        <w:left w:val="none" w:sz="0" w:space="0" w:color="auto"/>
        <w:bottom w:val="none" w:sz="0" w:space="0" w:color="auto"/>
        <w:right w:val="none" w:sz="0" w:space="0" w:color="auto"/>
      </w:divBdr>
    </w:div>
    <w:div w:id="1123425255">
      <w:bodyDiv w:val="1"/>
      <w:marLeft w:val="0"/>
      <w:marRight w:val="0"/>
      <w:marTop w:val="0"/>
      <w:marBottom w:val="0"/>
      <w:divBdr>
        <w:top w:val="none" w:sz="0" w:space="0" w:color="auto"/>
        <w:left w:val="none" w:sz="0" w:space="0" w:color="auto"/>
        <w:bottom w:val="none" w:sz="0" w:space="0" w:color="auto"/>
        <w:right w:val="none" w:sz="0" w:space="0" w:color="auto"/>
      </w:divBdr>
    </w:div>
    <w:div w:id="1123427933">
      <w:bodyDiv w:val="1"/>
      <w:marLeft w:val="0"/>
      <w:marRight w:val="0"/>
      <w:marTop w:val="0"/>
      <w:marBottom w:val="0"/>
      <w:divBdr>
        <w:top w:val="none" w:sz="0" w:space="0" w:color="auto"/>
        <w:left w:val="none" w:sz="0" w:space="0" w:color="auto"/>
        <w:bottom w:val="none" w:sz="0" w:space="0" w:color="auto"/>
        <w:right w:val="none" w:sz="0" w:space="0" w:color="auto"/>
      </w:divBdr>
    </w:div>
    <w:div w:id="1123615552">
      <w:bodyDiv w:val="1"/>
      <w:marLeft w:val="0"/>
      <w:marRight w:val="0"/>
      <w:marTop w:val="0"/>
      <w:marBottom w:val="0"/>
      <w:divBdr>
        <w:top w:val="none" w:sz="0" w:space="0" w:color="auto"/>
        <w:left w:val="none" w:sz="0" w:space="0" w:color="auto"/>
        <w:bottom w:val="none" w:sz="0" w:space="0" w:color="auto"/>
        <w:right w:val="none" w:sz="0" w:space="0" w:color="auto"/>
      </w:divBdr>
    </w:div>
    <w:div w:id="1123622121">
      <w:bodyDiv w:val="1"/>
      <w:marLeft w:val="0"/>
      <w:marRight w:val="0"/>
      <w:marTop w:val="0"/>
      <w:marBottom w:val="0"/>
      <w:divBdr>
        <w:top w:val="none" w:sz="0" w:space="0" w:color="auto"/>
        <w:left w:val="none" w:sz="0" w:space="0" w:color="auto"/>
        <w:bottom w:val="none" w:sz="0" w:space="0" w:color="auto"/>
        <w:right w:val="none" w:sz="0" w:space="0" w:color="auto"/>
      </w:divBdr>
    </w:div>
    <w:div w:id="1123764652">
      <w:bodyDiv w:val="1"/>
      <w:marLeft w:val="0"/>
      <w:marRight w:val="0"/>
      <w:marTop w:val="0"/>
      <w:marBottom w:val="0"/>
      <w:divBdr>
        <w:top w:val="none" w:sz="0" w:space="0" w:color="auto"/>
        <w:left w:val="none" w:sz="0" w:space="0" w:color="auto"/>
        <w:bottom w:val="none" w:sz="0" w:space="0" w:color="auto"/>
        <w:right w:val="none" w:sz="0" w:space="0" w:color="auto"/>
      </w:divBdr>
    </w:div>
    <w:div w:id="1123890212">
      <w:bodyDiv w:val="1"/>
      <w:marLeft w:val="0"/>
      <w:marRight w:val="0"/>
      <w:marTop w:val="0"/>
      <w:marBottom w:val="0"/>
      <w:divBdr>
        <w:top w:val="none" w:sz="0" w:space="0" w:color="auto"/>
        <w:left w:val="none" w:sz="0" w:space="0" w:color="auto"/>
        <w:bottom w:val="none" w:sz="0" w:space="0" w:color="auto"/>
        <w:right w:val="none" w:sz="0" w:space="0" w:color="auto"/>
      </w:divBdr>
    </w:div>
    <w:div w:id="1123965191">
      <w:bodyDiv w:val="1"/>
      <w:marLeft w:val="0"/>
      <w:marRight w:val="0"/>
      <w:marTop w:val="0"/>
      <w:marBottom w:val="0"/>
      <w:divBdr>
        <w:top w:val="none" w:sz="0" w:space="0" w:color="auto"/>
        <w:left w:val="none" w:sz="0" w:space="0" w:color="auto"/>
        <w:bottom w:val="none" w:sz="0" w:space="0" w:color="auto"/>
        <w:right w:val="none" w:sz="0" w:space="0" w:color="auto"/>
      </w:divBdr>
    </w:div>
    <w:div w:id="1123965501">
      <w:bodyDiv w:val="1"/>
      <w:marLeft w:val="0"/>
      <w:marRight w:val="0"/>
      <w:marTop w:val="0"/>
      <w:marBottom w:val="0"/>
      <w:divBdr>
        <w:top w:val="none" w:sz="0" w:space="0" w:color="auto"/>
        <w:left w:val="none" w:sz="0" w:space="0" w:color="auto"/>
        <w:bottom w:val="none" w:sz="0" w:space="0" w:color="auto"/>
        <w:right w:val="none" w:sz="0" w:space="0" w:color="auto"/>
      </w:divBdr>
    </w:div>
    <w:div w:id="1124075108">
      <w:bodyDiv w:val="1"/>
      <w:marLeft w:val="0"/>
      <w:marRight w:val="0"/>
      <w:marTop w:val="0"/>
      <w:marBottom w:val="0"/>
      <w:divBdr>
        <w:top w:val="none" w:sz="0" w:space="0" w:color="auto"/>
        <w:left w:val="none" w:sz="0" w:space="0" w:color="auto"/>
        <w:bottom w:val="none" w:sz="0" w:space="0" w:color="auto"/>
        <w:right w:val="none" w:sz="0" w:space="0" w:color="auto"/>
      </w:divBdr>
    </w:div>
    <w:div w:id="1124228109">
      <w:bodyDiv w:val="1"/>
      <w:marLeft w:val="0"/>
      <w:marRight w:val="0"/>
      <w:marTop w:val="0"/>
      <w:marBottom w:val="0"/>
      <w:divBdr>
        <w:top w:val="none" w:sz="0" w:space="0" w:color="auto"/>
        <w:left w:val="none" w:sz="0" w:space="0" w:color="auto"/>
        <w:bottom w:val="none" w:sz="0" w:space="0" w:color="auto"/>
        <w:right w:val="none" w:sz="0" w:space="0" w:color="auto"/>
      </w:divBdr>
    </w:div>
    <w:div w:id="1124271894">
      <w:bodyDiv w:val="1"/>
      <w:marLeft w:val="0"/>
      <w:marRight w:val="0"/>
      <w:marTop w:val="0"/>
      <w:marBottom w:val="0"/>
      <w:divBdr>
        <w:top w:val="none" w:sz="0" w:space="0" w:color="auto"/>
        <w:left w:val="none" w:sz="0" w:space="0" w:color="auto"/>
        <w:bottom w:val="none" w:sz="0" w:space="0" w:color="auto"/>
        <w:right w:val="none" w:sz="0" w:space="0" w:color="auto"/>
      </w:divBdr>
    </w:div>
    <w:div w:id="1124273026">
      <w:bodyDiv w:val="1"/>
      <w:marLeft w:val="0"/>
      <w:marRight w:val="0"/>
      <w:marTop w:val="0"/>
      <w:marBottom w:val="0"/>
      <w:divBdr>
        <w:top w:val="none" w:sz="0" w:space="0" w:color="auto"/>
        <w:left w:val="none" w:sz="0" w:space="0" w:color="auto"/>
        <w:bottom w:val="none" w:sz="0" w:space="0" w:color="auto"/>
        <w:right w:val="none" w:sz="0" w:space="0" w:color="auto"/>
      </w:divBdr>
    </w:div>
    <w:div w:id="1124277948">
      <w:bodyDiv w:val="1"/>
      <w:marLeft w:val="0"/>
      <w:marRight w:val="0"/>
      <w:marTop w:val="0"/>
      <w:marBottom w:val="0"/>
      <w:divBdr>
        <w:top w:val="none" w:sz="0" w:space="0" w:color="auto"/>
        <w:left w:val="none" w:sz="0" w:space="0" w:color="auto"/>
        <w:bottom w:val="none" w:sz="0" w:space="0" w:color="auto"/>
        <w:right w:val="none" w:sz="0" w:space="0" w:color="auto"/>
      </w:divBdr>
    </w:div>
    <w:div w:id="1124343937">
      <w:bodyDiv w:val="1"/>
      <w:marLeft w:val="0"/>
      <w:marRight w:val="0"/>
      <w:marTop w:val="0"/>
      <w:marBottom w:val="0"/>
      <w:divBdr>
        <w:top w:val="none" w:sz="0" w:space="0" w:color="auto"/>
        <w:left w:val="none" w:sz="0" w:space="0" w:color="auto"/>
        <w:bottom w:val="none" w:sz="0" w:space="0" w:color="auto"/>
        <w:right w:val="none" w:sz="0" w:space="0" w:color="auto"/>
      </w:divBdr>
    </w:div>
    <w:div w:id="1124348508">
      <w:bodyDiv w:val="1"/>
      <w:marLeft w:val="0"/>
      <w:marRight w:val="0"/>
      <w:marTop w:val="0"/>
      <w:marBottom w:val="0"/>
      <w:divBdr>
        <w:top w:val="none" w:sz="0" w:space="0" w:color="auto"/>
        <w:left w:val="none" w:sz="0" w:space="0" w:color="auto"/>
        <w:bottom w:val="none" w:sz="0" w:space="0" w:color="auto"/>
        <w:right w:val="none" w:sz="0" w:space="0" w:color="auto"/>
      </w:divBdr>
    </w:div>
    <w:div w:id="1124543807">
      <w:bodyDiv w:val="1"/>
      <w:marLeft w:val="0"/>
      <w:marRight w:val="0"/>
      <w:marTop w:val="0"/>
      <w:marBottom w:val="0"/>
      <w:divBdr>
        <w:top w:val="none" w:sz="0" w:space="0" w:color="auto"/>
        <w:left w:val="none" w:sz="0" w:space="0" w:color="auto"/>
        <w:bottom w:val="none" w:sz="0" w:space="0" w:color="auto"/>
        <w:right w:val="none" w:sz="0" w:space="0" w:color="auto"/>
      </w:divBdr>
    </w:div>
    <w:div w:id="1124689862">
      <w:bodyDiv w:val="1"/>
      <w:marLeft w:val="0"/>
      <w:marRight w:val="0"/>
      <w:marTop w:val="0"/>
      <w:marBottom w:val="0"/>
      <w:divBdr>
        <w:top w:val="none" w:sz="0" w:space="0" w:color="auto"/>
        <w:left w:val="none" w:sz="0" w:space="0" w:color="auto"/>
        <w:bottom w:val="none" w:sz="0" w:space="0" w:color="auto"/>
        <w:right w:val="none" w:sz="0" w:space="0" w:color="auto"/>
      </w:divBdr>
    </w:div>
    <w:div w:id="1124691712">
      <w:bodyDiv w:val="1"/>
      <w:marLeft w:val="0"/>
      <w:marRight w:val="0"/>
      <w:marTop w:val="0"/>
      <w:marBottom w:val="0"/>
      <w:divBdr>
        <w:top w:val="none" w:sz="0" w:space="0" w:color="auto"/>
        <w:left w:val="none" w:sz="0" w:space="0" w:color="auto"/>
        <w:bottom w:val="none" w:sz="0" w:space="0" w:color="auto"/>
        <w:right w:val="none" w:sz="0" w:space="0" w:color="auto"/>
      </w:divBdr>
    </w:div>
    <w:div w:id="1124693541">
      <w:bodyDiv w:val="1"/>
      <w:marLeft w:val="0"/>
      <w:marRight w:val="0"/>
      <w:marTop w:val="0"/>
      <w:marBottom w:val="0"/>
      <w:divBdr>
        <w:top w:val="none" w:sz="0" w:space="0" w:color="auto"/>
        <w:left w:val="none" w:sz="0" w:space="0" w:color="auto"/>
        <w:bottom w:val="none" w:sz="0" w:space="0" w:color="auto"/>
        <w:right w:val="none" w:sz="0" w:space="0" w:color="auto"/>
      </w:divBdr>
    </w:div>
    <w:div w:id="1124887503">
      <w:bodyDiv w:val="1"/>
      <w:marLeft w:val="0"/>
      <w:marRight w:val="0"/>
      <w:marTop w:val="0"/>
      <w:marBottom w:val="0"/>
      <w:divBdr>
        <w:top w:val="none" w:sz="0" w:space="0" w:color="auto"/>
        <w:left w:val="none" w:sz="0" w:space="0" w:color="auto"/>
        <w:bottom w:val="none" w:sz="0" w:space="0" w:color="auto"/>
        <w:right w:val="none" w:sz="0" w:space="0" w:color="auto"/>
      </w:divBdr>
    </w:div>
    <w:div w:id="1124926517">
      <w:bodyDiv w:val="1"/>
      <w:marLeft w:val="0"/>
      <w:marRight w:val="0"/>
      <w:marTop w:val="0"/>
      <w:marBottom w:val="0"/>
      <w:divBdr>
        <w:top w:val="none" w:sz="0" w:space="0" w:color="auto"/>
        <w:left w:val="none" w:sz="0" w:space="0" w:color="auto"/>
        <w:bottom w:val="none" w:sz="0" w:space="0" w:color="auto"/>
        <w:right w:val="none" w:sz="0" w:space="0" w:color="auto"/>
      </w:divBdr>
    </w:div>
    <w:div w:id="1125275698">
      <w:bodyDiv w:val="1"/>
      <w:marLeft w:val="0"/>
      <w:marRight w:val="0"/>
      <w:marTop w:val="0"/>
      <w:marBottom w:val="0"/>
      <w:divBdr>
        <w:top w:val="none" w:sz="0" w:space="0" w:color="auto"/>
        <w:left w:val="none" w:sz="0" w:space="0" w:color="auto"/>
        <w:bottom w:val="none" w:sz="0" w:space="0" w:color="auto"/>
        <w:right w:val="none" w:sz="0" w:space="0" w:color="auto"/>
      </w:divBdr>
    </w:div>
    <w:div w:id="1125345424">
      <w:bodyDiv w:val="1"/>
      <w:marLeft w:val="0"/>
      <w:marRight w:val="0"/>
      <w:marTop w:val="0"/>
      <w:marBottom w:val="0"/>
      <w:divBdr>
        <w:top w:val="none" w:sz="0" w:space="0" w:color="auto"/>
        <w:left w:val="none" w:sz="0" w:space="0" w:color="auto"/>
        <w:bottom w:val="none" w:sz="0" w:space="0" w:color="auto"/>
        <w:right w:val="none" w:sz="0" w:space="0" w:color="auto"/>
      </w:divBdr>
    </w:div>
    <w:div w:id="1125390607">
      <w:bodyDiv w:val="1"/>
      <w:marLeft w:val="0"/>
      <w:marRight w:val="0"/>
      <w:marTop w:val="0"/>
      <w:marBottom w:val="0"/>
      <w:divBdr>
        <w:top w:val="none" w:sz="0" w:space="0" w:color="auto"/>
        <w:left w:val="none" w:sz="0" w:space="0" w:color="auto"/>
        <w:bottom w:val="none" w:sz="0" w:space="0" w:color="auto"/>
        <w:right w:val="none" w:sz="0" w:space="0" w:color="auto"/>
      </w:divBdr>
    </w:div>
    <w:div w:id="1125395238">
      <w:bodyDiv w:val="1"/>
      <w:marLeft w:val="0"/>
      <w:marRight w:val="0"/>
      <w:marTop w:val="0"/>
      <w:marBottom w:val="0"/>
      <w:divBdr>
        <w:top w:val="none" w:sz="0" w:space="0" w:color="auto"/>
        <w:left w:val="none" w:sz="0" w:space="0" w:color="auto"/>
        <w:bottom w:val="none" w:sz="0" w:space="0" w:color="auto"/>
        <w:right w:val="none" w:sz="0" w:space="0" w:color="auto"/>
      </w:divBdr>
    </w:div>
    <w:div w:id="1125465573">
      <w:bodyDiv w:val="1"/>
      <w:marLeft w:val="0"/>
      <w:marRight w:val="0"/>
      <w:marTop w:val="0"/>
      <w:marBottom w:val="0"/>
      <w:divBdr>
        <w:top w:val="none" w:sz="0" w:space="0" w:color="auto"/>
        <w:left w:val="none" w:sz="0" w:space="0" w:color="auto"/>
        <w:bottom w:val="none" w:sz="0" w:space="0" w:color="auto"/>
        <w:right w:val="none" w:sz="0" w:space="0" w:color="auto"/>
      </w:divBdr>
    </w:div>
    <w:div w:id="1125536407">
      <w:bodyDiv w:val="1"/>
      <w:marLeft w:val="0"/>
      <w:marRight w:val="0"/>
      <w:marTop w:val="0"/>
      <w:marBottom w:val="0"/>
      <w:divBdr>
        <w:top w:val="none" w:sz="0" w:space="0" w:color="auto"/>
        <w:left w:val="none" w:sz="0" w:space="0" w:color="auto"/>
        <w:bottom w:val="none" w:sz="0" w:space="0" w:color="auto"/>
        <w:right w:val="none" w:sz="0" w:space="0" w:color="auto"/>
      </w:divBdr>
    </w:div>
    <w:div w:id="1125655468">
      <w:bodyDiv w:val="1"/>
      <w:marLeft w:val="0"/>
      <w:marRight w:val="0"/>
      <w:marTop w:val="0"/>
      <w:marBottom w:val="0"/>
      <w:divBdr>
        <w:top w:val="none" w:sz="0" w:space="0" w:color="auto"/>
        <w:left w:val="none" w:sz="0" w:space="0" w:color="auto"/>
        <w:bottom w:val="none" w:sz="0" w:space="0" w:color="auto"/>
        <w:right w:val="none" w:sz="0" w:space="0" w:color="auto"/>
      </w:divBdr>
    </w:div>
    <w:div w:id="1125661977">
      <w:bodyDiv w:val="1"/>
      <w:marLeft w:val="0"/>
      <w:marRight w:val="0"/>
      <w:marTop w:val="0"/>
      <w:marBottom w:val="0"/>
      <w:divBdr>
        <w:top w:val="none" w:sz="0" w:space="0" w:color="auto"/>
        <w:left w:val="none" w:sz="0" w:space="0" w:color="auto"/>
        <w:bottom w:val="none" w:sz="0" w:space="0" w:color="auto"/>
        <w:right w:val="none" w:sz="0" w:space="0" w:color="auto"/>
      </w:divBdr>
    </w:div>
    <w:div w:id="1125924961">
      <w:bodyDiv w:val="1"/>
      <w:marLeft w:val="0"/>
      <w:marRight w:val="0"/>
      <w:marTop w:val="0"/>
      <w:marBottom w:val="0"/>
      <w:divBdr>
        <w:top w:val="none" w:sz="0" w:space="0" w:color="auto"/>
        <w:left w:val="none" w:sz="0" w:space="0" w:color="auto"/>
        <w:bottom w:val="none" w:sz="0" w:space="0" w:color="auto"/>
        <w:right w:val="none" w:sz="0" w:space="0" w:color="auto"/>
      </w:divBdr>
    </w:div>
    <w:div w:id="1125925580">
      <w:bodyDiv w:val="1"/>
      <w:marLeft w:val="0"/>
      <w:marRight w:val="0"/>
      <w:marTop w:val="0"/>
      <w:marBottom w:val="0"/>
      <w:divBdr>
        <w:top w:val="none" w:sz="0" w:space="0" w:color="auto"/>
        <w:left w:val="none" w:sz="0" w:space="0" w:color="auto"/>
        <w:bottom w:val="none" w:sz="0" w:space="0" w:color="auto"/>
        <w:right w:val="none" w:sz="0" w:space="0" w:color="auto"/>
      </w:divBdr>
    </w:div>
    <w:div w:id="1125930034">
      <w:bodyDiv w:val="1"/>
      <w:marLeft w:val="0"/>
      <w:marRight w:val="0"/>
      <w:marTop w:val="0"/>
      <w:marBottom w:val="0"/>
      <w:divBdr>
        <w:top w:val="none" w:sz="0" w:space="0" w:color="auto"/>
        <w:left w:val="none" w:sz="0" w:space="0" w:color="auto"/>
        <w:bottom w:val="none" w:sz="0" w:space="0" w:color="auto"/>
        <w:right w:val="none" w:sz="0" w:space="0" w:color="auto"/>
      </w:divBdr>
    </w:div>
    <w:div w:id="1126049315">
      <w:bodyDiv w:val="1"/>
      <w:marLeft w:val="0"/>
      <w:marRight w:val="0"/>
      <w:marTop w:val="0"/>
      <w:marBottom w:val="0"/>
      <w:divBdr>
        <w:top w:val="none" w:sz="0" w:space="0" w:color="auto"/>
        <w:left w:val="none" w:sz="0" w:space="0" w:color="auto"/>
        <w:bottom w:val="none" w:sz="0" w:space="0" w:color="auto"/>
        <w:right w:val="none" w:sz="0" w:space="0" w:color="auto"/>
      </w:divBdr>
    </w:div>
    <w:div w:id="1126196175">
      <w:bodyDiv w:val="1"/>
      <w:marLeft w:val="0"/>
      <w:marRight w:val="0"/>
      <w:marTop w:val="0"/>
      <w:marBottom w:val="0"/>
      <w:divBdr>
        <w:top w:val="none" w:sz="0" w:space="0" w:color="auto"/>
        <w:left w:val="none" w:sz="0" w:space="0" w:color="auto"/>
        <w:bottom w:val="none" w:sz="0" w:space="0" w:color="auto"/>
        <w:right w:val="none" w:sz="0" w:space="0" w:color="auto"/>
      </w:divBdr>
    </w:div>
    <w:div w:id="1126198564">
      <w:bodyDiv w:val="1"/>
      <w:marLeft w:val="0"/>
      <w:marRight w:val="0"/>
      <w:marTop w:val="0"/>
      <w:marBottom w:val="0"/>
      <w:divBdr>
        <w:top w:val="none" w:sz="0" w:space="0" w:color="auto"/>
        <w:left w:val="none" w:sz="0" w:space="0" w:color="auto"/>
        <w:bottom w:val="none" w:sz="0" w:space="0" w:color="auto"/>
        <w:right w:val="none" w:sz="0" w:space="0" w:color="auto"/>
      </w:divBdr>
    </w:div>
    <w:div w:id="1126241566">
      <w:bodyDiv w:val="1"/>
      <w:marLeft w:val="0"/>
      <w:marRight w:val="0"/>
      <w:marTop w:val="0"/>
      <w:marBottom w:val="0"/>
      <w:divBdr>
        <w:top w:val="none" w:sz="0" w:space="0" w:color="auto"/>
        <w:left w:val="none" w:sz="0" w:space="0" w:color="auto"/>
        <w:bottom w:val="none" w:sz="0" w:space="0" w:color="auto"/>
        <w:right w:val="none" w:sz="0" w:space="0" w:color="auto"/>
      </w:divBdr>
    </w:div>
    <w:div w:id="1126242377">
      <w:bodyDiv w:val="1"/>
      <w:marLeft w:val="0"/>
      <w:marRight w:val="0"/>
      <w:marTop w:val="0"/>
      <w:marBottom w:val="0"/>
      <w:divBdr>
        <w:top w:val="none" w:sz="0" w:space="0" w:color="auto"/>
        <w:left w:val="none" w:sz="0" w:space="0" w:color="auto"/>
        <w:bottom w:val="none" w:sz="0" w:space="0" w:color="auto"/>
        <w:right w:val="none" w:sz="0" w:space="0" w:color="auto"/>
      </w:divBdr>
    </w:div>
    <w:div w:id="1126314789">
      <w:bodyDiv w:val="1"/>
      <w:marLeft w:val="0"/>
      <w:marRight w:val="0"/>
      <w:marTop w:val="0"/>
      <w:marBottom w:val="0"/>
      <w:divBdr>
        <w:top w:val="none" w:sz="0" w:space="0" w:color="auto"/>
        <w:left w:val="none" w:sz="0" w:space="0" w:color="auto"/>
        <w:bottom w:val="none" w:sz="0" w:space="0" w:color="auto"/>
        <w:right w:val="none" w:sz="0" w:space="0" w:color="auto"/>
      </w:divBdr>
    </w:div>
    <w:div w:id="1126318205">
      <w:bodyDiv w:val="1"/>
      <w:marLeft w:val="0"/>
      <w:marRight w:val="0"/>
      <w:marTop w:val="0"/>
      <w:marBottom w:val="0"/>
      <w:divBdr>
        <w:top w:val="none" w:sz="0" w:space="0" w:color="auto"/>
        <w:left w:val="none" w:sz="0" w:space="0" w:color="auto"/>
        <w:bottom w:val="none" w:sz="0" w:space="0" w:color="auto"/>
        <w:right w:val="none" w:sz="0" w:space="0" w:color="auto"/>
      </w:divBdr>
    </w:div>
    <w:div w:id="1126579615">
      <w:bodyDiv w:val="1"/>
      <w:marLeft w:val="0"/>
      <w:marRight w:val="0"/>
      <w:marTop w:val="0"/>
      <w:marBottom w:val="0"/>
      <w:divBdr>
        <w:top w:val="none" w:sz="0" w:space="0" w:color="auto"/>
        <w:left w:val="none" w:sz="0" w:space="0" w:color="auto"/>
        <w:bottom w:val="none" w:sz="0" w:space="0" w:color="auto"/>
        <w:right w:val="none" w:sz="0" w:space="0" w:color="auto"/>
      </w:divBdr>
    </w:div>
    <w:div w:id="1126581862">
      <w:bodyDiv w:val="1"/>
      <w:marLeft w:val="0"/>
      <w:marRight w:val="0"/>
      <w:marTop w:val="0"/>
      <w:marBottom w:val="0"/>
      <w:divBdr>
        <w:top w:val="none" w:sz="0" w:space="0" w:color="auto"/>
        <w:left w:val="none" w:sz="0" w:space="0" w:color="auto"/>
        <w:bottom w:val="none" w:sz="0" w:space="0" w:color="auto"/>
        <w:right w:val="none" w:sz="0" w:space="0" w:color="auto"/>
      </w:divBdr>
    </w:div>
    <w:div w:id="1126654277">
      <w:bodyDiv w:val="1"/>
      <w:marLeft w:val="0"/>
      <w:marRight w:val="0"/>
      <w:marTop w:val="0"/>
      <w:marBottom w:val="0"/>
      <w:divBdr>
        <w:top w:val="none" w:sz="0" w:space="0" w:color="auto"/>
        <w:left w:val="none" w:sz="0" w:space="0" w:color="auto"/>
        <w:bottom w:val="none" w:sz="0" w:space="0" w:color="auto"/>
        <w:right w:val="none" w:sz="0" w:space="0" w:color="auto"/>
      </w:divBdr>
    </w:div>
    <w:div w:id="1126661360">
      <w:bodyDiv w:val="1"/>
      <w:marLeft w:val="0"/>
      <w:marRight w:val="0"/>
      <w:marTop w:val="0"/>
      <w:marBottom w:val="0"/>
      <w:divBdr>
        <w:top w:val="none" w:sz="0" w:space="0" w:color="auto"/>
        <w:left w:val="none" w:sz="0" w:space="0" w:color="auto"/>
        <w:bottom w:val="none" w:sz="0" w:space="0" w:color="auto"/>
        <w:right w:val="none" w:sz="0" w:space="0" w:color="auto"/>
      </w:divBdr>
    </w:div>
    <w:div w:id="1126703946">
      <w:bodyDiv w:val="1"/>
      <w:marLeft w:val="0"/>
      <w:marRight w:val="0"/>
      <w:marTop w:val="0"/>
      <w:marBottom w:val="0"/>
      <w:divBdr>
        <w:top w:val="none" w:sz="0" w:space="0" w:color="auto"/>
        <w:left w:val="none" w:sz="0" w:space="0" w:color="auto"/>
        <w:bottom w:val="none" w:sz="0" w:space="0" w:color="auto"/>
        <w:right w:val="none" w:sz="0" w:space="0" w:color="auto"/>
      </w:divBdr>
    </w:div>
    <w:div w:id="1126775328">
      <w:bodyDiv w:val="1"/>
      <w:marLeft w:val="0"/>
      <w:marRight w:val="0"/>
      <w:marTop w:val="0"/>
      <w:marBottom w:val="0"/>
      <w:divBdr>
        <w:top w:val="none" w:sz="0" w:space="0" w:color="auto"/>
        <w:left w:val="none" w:sz="0" w:space="0" w:color="auto"/>
        <w:bottom w:val="none" w:sz="0" w:space="0" w:color="auto"/>
        <w:right w:val="none" w:sz="0" w:space="0" w:color="auto"/>
      </w:divBdr>
    </w:div>
    <w:div w:id="1126855646">
      <w:bodyDiv w:val="1"/>
      <w:marLeft w:val="0"/>
      <w:marRight w:val="0"/>
      <w:marTop w:val="0"/>
      <w:marBottom w:val="0"/>
      <w:divBdr>
        <w:top w:val="none" w:sz="0" w:space="0" w:color="auto"/>
        <w:left w:val="none" w:sz="0" w:space="0" w:color="auto"/>
        <w:bottom w:val="none" w:sz="0" w:space="0" w:color="auto"/>
        <w:right w:val="none" w:sz="0" w:space="0" w:color="auto"/>
      </w:divBdr>
    </w:div>
    <w:div w:id="1126856063">
      <w:bodyDiv w:val="1"/>
      <w:marLeft w:val="0"/>
      <w:marRight w:val="0"/>
      <w:marTop w:val="0"/>
      <w:marBottom w:val="0"/>
      <w:divBdr>
        <w:top w:val="none" w:sz="0" w:space="0" w:color="auto"/>
        <w:left w:val="none" w:sz="0" w:space="0" w:color="auto"/>
        <w:bottom w:val="none" w:sz="0" w:space="0" w:color="auto"/>
        <w:right w:val="none" w:sz="0" w:space="0" w:color="auto"/>
      </w:divBdr>
    </w:div>
    <w:div w:id="1126894045">
      <w:bodyDiv w:val="1"/>
      <w:marLeft w:val="0"/>
      <w:marRight w:val="0"/>
      <w:marTop w:val="0"/>
      <w:marBottom w:val="0"/>
      <w:divBdr>
        <w:top w:val="none" w:sz="0" w:space="0" w:color="auto"/>
        <w:left w:val="none" w:sz="0" w:space="0" w:color="auto"/>
        <w:bottom w:val="none" w:sz="0" w:space="0" w:color="auto"/>
        <w:right w:val="none" w:sz="0" w:space="0" w:color="auto"/>
      </w:divBdr>
    </w:div>
    <w:div w:id="1126971115">
      <w:bodyDiv w:val="1"/>
      <w:marLeft w:val="0"/>
      <w:marRight w:val="0"/>
      <w:marTop w:val="0"/>
      <w:marBottom w:val="0"/>
      <w:divBdr>
        <w:top w:val="none" w:sz="0" w:space="0" w:color="auto"/>
        <w:left w:val="none" w:sz="0" w:space="0" w:color="auto"/>
        <w:bottom w:val="none" w:sz="0" w:space="0" w:color="auto"/>
        <w:right w:val="none" w:sz="0" w:space="0" w:color="auto"/>
      </w:divBdr>
    </w:div>
    <w:div w:id="1127041880">
      <w:bodyDiv w:val="1"/>
      <w:marLeft w:val="0"/>
      <w:marRight w:val="0"/>
      <w:marTop w:val="0"/>
      <w:marBottom w:val="0"/>
      <w:divBdr>
        <w:top w:val="none" w:sz="0" w:space="0" w:color="auto"/>
        <w:left w:val="none" w:sz="0" w:space="0" w:color="auto"/>
        <w:bottom w:val="none" w:sz="0" w:space="0" w:color="auto"/>
        <w:right w:val="none" w:sz="0" w:space="0" w:color="auto"/>
      </w:divBdr>
    </w:div>
    <w:div w:id="1127165345">
      <w:bodyDiv w:val="1"/>
      <w:marLeft w:val="0"/>
      <w:marRight w:val="0"/>
      <w:marTop w:val="0"/>
      <w:marBottom w:val="0"/>
      <w:divBdr>
        <w:top w:val="none" w:sz="0" w:space="0" w:color="auto"/>
        <w:left w:val="none" w:sz="0" w:space="0" w:color="auto"/>
        <w:bottom w:val="none" w:sz="0" w:space="0" w:color="auto"/>
        <w:right w:val="none" w:sz="0" w:space="0" w:color="auto"/>
      </w:divBdr>
    </w:div>
    <w:div w:id="1127241121">
      <w:bodyDiv w:val="1"/>
      <w:marLeft w:val="0"/>
      <w:marRight w:val="0"/>
      <w:marTop w:val="0"/>
      <w:marBottom w:val="0"/>
      <w:divBdr>
        <w:top w:val="none" w:sz="0" w:space="0" w:color="auto"/>
        <w:left w:val="none" w:sz="0" w:space="0" w:color="auto"/>
        <w:bottom w:val="none" w:sz="0" w:space="0" w:color="auto"/>
        <w:right w:val="none" w:sz="0" w:space="0" w:color="auto"/>
      </w:divBdr>
    </w:div>
    <w:div w:id="1127310123">
      <w:bodyDiv w:val="1"/>
      <w:marLeft w:val="0"/>
      <w:marRight w:val="0"/>
      <w:marTop w:val="0"/>
      <w:marBottom w:val="0"/>
      <w:divBdr>
        <w:top w:val="none" w:sz="0" w:space="0" w:color="auto"/>
        <w:left w:val="none" w:sz="0" w:space="0" w:color="auto"/>
        <w:bottom w:val="none" w:sz="0" w:space="0" w:color="auto"/>
        <w:right w:val="none" w:sz="0" w:space="0" w:color="auto"/>
      </w:divBdr>
    </w:div>
    <w:div w:id="1127311621">
      <w:bodyDiv w:val="1"/>
      <w:marLeft w:val="0"/>
      <w:marRight w:val="0"/>
      <w:marTop w:val="0"/>
      <w:marBottom w:val="0"/>
      <w:divBdr>
        <w:top w:val="none" w:sz="0" w:space="0" w:color="auto"/>
        <w:left w:val="none" w:sz="0" w:space="0" w:color="auto"/>
        <w:bottom w:val="none" w:sz="0" w:space="0" w:color="auto"/>
        <w:right w:val="none" w:sz="0" w:space="0" w:color="auto"/>
      </w:divBdr>
    </w:div>
    <w:div w:id="1127312275">
      <w:bodyDiv w:val="1"/>
      <w:marLeft w:val="0"/>
      <w:marRight w:val="0"/>
      <w:marTop w:val="0"/>
      <w:marBottom w:val="0"/>
      <w:divBdr>
        <w:top w:val="none" w:sz="0" w:space="0" w:color="auto"/>
        <w:left w:val="none" w:sz="0" w:space="0" w:color="auto"/>
        <w:bottom w:val="none" w:sz="0" w:space="0" w:color="auto"/>
        <w:right w:val="none" w:sz="0" w:space="0" w:color="auto"/>
      </w:divBdr>
    </w:div>
    <w:div w:id="1127354407">
      <w:bodyDiv w:val="1"/>
      <w:marLeft w:val="0"/>
      <w:marRight w:val="0"/>
      <w:marTop w:val="0"/>
      <w:marBottom w:val="0"/>
      <w:divBdr>
        <w:top w:val="none" w:sz="0" w:space="0" w:color="auto"/>
        <w:left w:val="none" w:sz="0" w:space="0" w:color="auto"/>
        <w:bottom w:val="none" w:sz="0" w:space="0" w:color="auto"/>
        <w:right w:val="none" w:sz="0" w:space="0" w:color="auto"/>
      </w:divBdr>
    </w:div>
    <w:div w:id="1127357079">
      <w:bodyDiv w:val="1"/>
      <w:marLeft w:val="0"/>
      <w:marRight w:val="0"/>
      <w:marTop w:val="0"/>
      <w:marBottom w:val="0"/>
      <w:divBdr>
        <w:top w:val="none" w:sz="0" w:space="0" w:color="auto"/>
        <w:left w:val="none" w:sz="0" w:space="0" w:color="auto"/>
        <w:bottom w:val="none" w:sz="0" w:space="0" w:color="auto"/>
        <w:right w:val="none" w:sz="0" w:space="0" w:color="auto"/>
      </w:divBdr>
    </w:div>
    <w:div w:id="1127704611">
      <w:bodyDiv w:val="1"/>
      <w:marLeft w:val="0"/>
      <w:marRight w:val="0"/>
      <w:marTop w:val="0"/>
      <w:marBottom w:val="0"/>
      <w:divBdr>
        <w:top w:val="none" w:sz="0" w:space="0" w:color="auto"/>
        <w:left w:val="none" w:sz="0" w:space="0" w:color="auto"/>
        <w:bottom w:val="none" w:sz="0" w:space="0" w:color="auto"/>
        <w:right w:val="none" w:sz="0" w:space="0" w:color="auto"/>
      </w:divBdr>
    </w:div>
    <w:div w:id="1127704828">
      <w:bodyDiv w:val="1"/>
      <w:marLeft w:val="0"/>
      <w:marRight w:val="0"/>
      <w:marTop w:val="0"/>
      <w:marBottom w:val="0"/>
      <w:divBdr>
        <w:top w:val="none" w:sz="0" w:space="0" w:color="auto"/>
        <w:left w:val="none" w:sz="0" w:space="0" w:color="auto"/>
        <w:bottom w:val="none" w:sz="0" w:space="0" w:color="auto"/>
        <w:right w:val="none" w:sz="0" w:space="0" w:color="auto"/>
      </w:divBdr>
    </w:div>
    <w:div w:id="1127816082">
      <w:bodyDiv w:val="1"/>
      <w:marLeft w:val="0"/>
      <w:marRight w:val="0"/>
      <w:marTop w:val="0"/>
      <w:marBottom w:val="0"/>
      <w:divBdr>
        <w:top w:val="none" w:sz="0" w:space="0" w:color="auto"/>
        <w:left w:val="none" w:sz="0" w:space="0" w:color="auto"/>
        <w:bottom w:val="none" w:sz="0" w:space="0" w:color="auto"/>
        <w:right w:val="none" w:sz="0" w:space="0" w:color="auto"/>
      </w:divBdr>
    </w:div>
    <w:div w:id="1127818253">
      <w:bodyDiv w:val="1"/>
      <w:marLeft w:val="0"/>
      <w:marRight w:val="0"/>
      <w:marTop w:val="0"/>
      <w:marBottom w:val="0"/>
      <w:divBdr>
        <w:top w:val="none" w:sz="0" w:space="0" w:color="auto"/>
        <w:left w:val="none" w:sz="0" w:space="0" w:color="auto"/>
        <w:bottom w:val="none" w:sz="0" w:space="0" w:color="auto"/>
        <w:right w:val="none" w:sz="0" w:space="0" w:color="auto"/>
      </w:divBdr>
    </w:div>
    <w:div w:id="1127890100">
      <w:bodyDiv w:val="1"/>
      <w:marLeft w:val="0"/>
      <w:marRight w:val="0"/>
      <w:marTop w:val="0"/>
      <w:marBottom w:val="0"/>
      <w:divBdr>
        <w:top w:val="none" w:sz="0" w:space="0" w:color="auto"/>
        <w:left w:val="none" w:sz="0" w:space="0" w:color="auto"/>
        <w:bottom w:val="none" w:sz="0" w:space="0" w:color="auto"/>
        <w:right w:val="none" w:sz="0" w:space="0" w:color="auto"/>
      </w:divBdr>
    </w:div>
    <w:div w:id="1128014619">
      <w:bodyDiv w:val="1"/>
      <w:marLeft w:val="0"/>
      <w:marRight w:val="0"/>
      <w:marTop w:val="0"/>
      <w:marBottom w:val="0"/>
      <w:divBdr>
        <w:top w:val="none" w:sz="0" w:space="0" w:color="auto"/>
        <w:left w:val="none" w:sz="0" w:space="0" w:color="auto"/>
        <w:bottom w:val="none" w:sz="0" w:space="0" w:color="auto"/>
        <w:right w:val="none" w:sz="0" w:space="0" w:color="auto"/>
      </w:divBdr>
    </w:div>
    <w:div w:id="1128161080">
      <w:bodyDiv w:val="1"/>
      <w:marLeft w:val="0"/>
      <w:marRight w:val="0"/>
      <w:marTop w:val="0"/>
      <w:marBottom w:val="0"/>
      <w:divBdr>
        <w:top w:val="none" w:sz="0" w:space="0" w:color="auto"/>
        <w:left w:val="none" w:sz="0" w:space="0" w:color="auto"/>
        <w:bottom w:val="none" w:sz="0" w:space="0" w:color="auto"/>
        <w:right w:val="none" w:sz="0" w:space="0" w:color="auto"/>
      </w:divBdr>
    </w:div>
    <w:div w:id="1128203632">
      <w:bodyDiv w:val="1"/>
      <w:marLeft w:val="0"/>
      <w:marRight w:val="0"/>
      <w:marTop w:val="0"/>
      <w:marBottom w:val="0"/>
      <w:divBdr>
        <w:top w:val="none" w:sz="0" w:space="0" w:color="auto"/>
        <w:left w:val="none" w:sz="0" w:space="0" w:color="auto"/>
        <w:bottom w:val="none" w:sz="0" w:space="0" w:color="auto"/>
        <w:right w:val="none" w:sz="0" w:space="0" w:color="auto"/>
      </w:divBdr>
    </w:div>
    <w:div w:id="1128357761">
      <w:bodyDiv w:val="1"/>
      <w:marLeft w:val="0"/>
      <w:marRight w:val="0"/>
      <w:marTop w:val="0"/>
      <w:marBottom w:val="0"/>
      <w:divBdr>
        <w:top w:val="none" w:sz="0" w:space="0" w:color="auto"/>
        <w:left w:val="none" w:sz="0" w:space="0" w:color="auto"/>
        <w:bottom w:val="none" w:sz="0" w:space="0" w:color="auto"/>
        <w:right w:val="none" w:sz="0" w:space="0" w:color="auto"/>
      </w:divBdr>
    </w:div>
    <w:div w:id="1128429069">
      <w:bodyDiv w:val="1"/>
      <w:marLeft w:val="0"/>
      <w:marRight w:val="0"/>
      <w:marTop w:val="0"/>
      <w:marBottom w:val="0"/>
      <w:divBdr>
        <w:top w:val="none" w:sz="0" w:space="0" w:color="auto"/>
        <w:left w:val="none" w:sz="0" w:space="0" w:color="auto"/>
        <w:bottom w:val="none" w:sz="0" w:space="0" w:color="auto"/>
        <w:right w:val="none" w:sz="0" w:space="0" w:color="auto"/>
      </w:divBdr>
    </w:div>
    <w:div w:id="1128469174">
      <w:bodyDiv w:val="1"/>
      <w:marLeft w:val="0"/>
      <w:marRight w:val="0"/>
      <w:marTop w:val="0"/>
      <w:marBottom w:val="0"/>
      <w:divBdr>
        <w:top w:val="none" w:sz="0" w:space="0" w:color="auto"/>
        <w:left w:val="none" w:sz="0" w:space="0" w:color="auto"/>
        <w:bottom w:val="none" w:sz="0" w:space="0" w:color="auto"/>
        <w:right w:val="none" w:sz="0" w:space="0" w:color="auto"/>
      </w:divBdr>
    </w:div>
    <w:div w:id="1128550393">
      <w:bodyDiv w:val="1"/>
      <w:marLeft w:val="0"/>
      <w:marRight w:val="0"/>
      <w:marTop w:val="0"/>
      <w:marBottom w:val="0"/>
      <w:divBdr>
        <w:top w:val="none" w:sz="0" w:space="0" w:color="auto"/>
        <w:left w:val="none" w:sz="0" w:space="0" w:color="auto"/>
        <w:bottom w:val="none" w:sz="0" w:space="0" w:color="auto"/>
        <w:right w:val="none" w:sz="0" w:space="0" w:color="auto"/>
      </w:divBdr>
    </w:div>
    <w:div w:id="1128624023">
      <w:bodyDiv w:val="1"/>
      <w:marLeft w:val="0"/>
      <w:marRight w:val="0"/>
      <w:marTop w:val="0"/>
      <w:marBottom w:val="0"/>
      <w:divBdr>
        <w:top w:val="none" w:sz="0" w:space="0" w:color="auto"/>
        <w:left w:val="none" w:sz="0" w:space="0" w:color="auto"/>
        <w:bottom w:val="none" w:sz="0" w:space="0" w:color="auto"/>
        <w:right w:val="none" w:sz="0" w:space="0" w:color="auto"/>
      </w:divBdr>
    </w:div>
    <w:div w:id="1128664217">
      <w:bodyDiv w:val="1"/>
      <w:marLeft w:val="0"/>
      <w:marRight w:val="0"/>
      <w:marTop w:val="0"/>
      <w:marBottom w:val="0"/>
      <w:divBdr>
        <w:top w:val="none" w:sz="0" w:space="0" w:color="auto"/>
        <w:left w:val="none" w:sz="0" w:space="0" w:color="auto"/>
        <w:bottom w:val="none" w:sz="0" w:space="0" w:color="auto"/>
        <w:right w:val="none" w:sz="0" w:space="0" w:color="auto"/>
      </w:divBdr>
    </w:div>
    <w:div w:id="1128665403">
      <w:bodyDiv w:val="1"/>
      <w:marLeft w:val="0"/>
      <w:marRight w:val="0"/>
      <w:marTop w:val="0"/>
      <w:marBottom w:val="0"/>
      <w:divBdr>
        <w:top w:val="none" w:sz="0" w:space="0" w:color="auto"/>
        <w:left w:val="none" w:sz="0" w:space="0" w:color="auto"/>
        <w:bottom w:val="none" w:sz="0" w:space="0" w:color="auto"/>
        <w:right w:val="none" w:sz="0" w:space="0" w:color="auto"/>
      </w:divBdr>
    </w:div>
    <w:div w:id="1128667972">
      <w:bodyDiv w:val="1"/>
      <w:marLeft w:val="0"/>
      <w:marRight w:val="0"/>
      <w:marTop w:val="0"/>
      <w:marBottom w:val="0"/>
      <w:divBdr>
        <w:top w:val="none" w:sz="0" w:space="0" w:color="auto"/>
        <w:left w:val="none" w:sz="0" w:space="0" w:color="auto"/>
        <w:bottom w:val="none" w:sz="0" w:space="0" w:color="auto"/>
        <w:right w:val="none" w:sz="0" w:space="0" w:color="auto"/>
      </w:divBdr>
    </w:div>
    <w:div w:id="1128740683">
      <w:bodyDiv w:val="1"/>
      <w:marLeft w:val="0"/>
      <w:marRight w:val="0"/>
      <w:marTop w:val="0"/>
      <w:marBottom w:val="0"/>
      <w:divBdr>
        <w:top w:val="none" w:sz="0" w:space="0" w:color="auto"/>
        <w:left w:val="none" w:sz="0" w:space="0" w:color="auto"/>
        <w:bottom w:val="none" w:sz="0" w:space="0" w:color="auto"/>
        <w:right w:val="none" w:sz="0" w:space="0" w:color="auto"/>
      </w:divBdr>
    </w:div>
    <w:div w:id="1128888878">
      <w:bodyDiv w:val="1"/>
      <w:marLeft w:val="0"/>
      <w:marRight w:val="0"/>
      <w:marTop w:val="0"/>
      <w:marBottom w:val="0"/>
      <w:divBdr>
        <w:top w:val="none" w:sz="0" w:space="0" w:color="auto"/>
        <w:left w:val="none" w:sz="0" w:space="0" w:color="auto"/>
        <w:bottom w:val="none" w:sz="0" w:space="0" w:color="auto"/>
        <w:right w:val="none" w:sz="0" w:space="0" w:color="auto"/>
      </w:divBdr>
    </w:div>
    <w:div w:id="1129008987">
      <w:bodyDiv w:val="1"/>
      <w:marLeft w:val="0"/>
      <w:marRight w:val="0"/>
      <w:marTop w:val="0"/>
      <w:marBottom w:val="0"/>
      <w:divBdr>
        <w:top w:val="none" w:sz="0" w:space="0" w:color="auto"/>
        <w:left w:val="none" w:sz="0" w:space="0" w:color="auto"/>
        <w:bottom w:val="none" w:sz="0" w:space="0" w:color="auto"/>
        <w:right w:val="none" w:sz="0" w:space="0" w:color="auto"/>
      </w:divBdr>
    </w:div>
    <w:div w:id="1129011444">
      <w:bodyDiv w:val="1"/>
      <w:marLeft w:val="0"/>
      <w:marRight w:val="0"/>
      <w:marTop w:val="0"/>
      <w:marBottom w:val="0"/>
      <w:divBdr>
        <w:top w:val="none" w:sz="0" w:space="0" w:color="auto"/>
        <w:left w:val="none" w:sz="0" w:space="0" w:color="auto"/>
        <w:bottom w:val="none" w:sz="0" w:space="0" w:color="auto"/>
        <w:right w:val="none" w:sz="0" w:space="0" w:color="auto"/>
      </w:divBdr>
    </w:div>
    <w:div w:id="1129205959">
      <w:bodyDiv w:val="1"/>
      <w:marLeft w:val="0"/>
      <w:marRight w:val="0"/>
      <w:marTop w:val="0"/>
      <w:marBottom w:val="0"/>
      <w:divBdr>
        <w:top w:val="none" w:sz="0" w:space="0" w:color="auto"/>
        <w:left w:val="none" w:sz="0" w:space="0" w:color="auto"/>
        <w:bottom w:val="none" w:sz="0" w:space="0" w:color="auto"/>
        <w:right w:val="none" w:sz="0" w:space="0" w:color="auto"/>
      </w:divBdr>
    </w:div>
    <w:div w:id="1129317558">
      <w:bodyDiv w:val="1"/>
      <w:marLeft w:val="0"/>
      <w:marRight w:val="0"/>
      <w:marTop w:val="0"/>
      <w:marBottom w:val="0"/>
      <w:divBdr>
        <w:top w:val="none" w:sz="0" w:space="0" w:color="auto"/>
        <w:left w:val="none" w:sz="0" w:space="0" w:color="auto"/>
        <w:bottom w:val="none" w:sz="0" w:space="0" w:color="auto"/>
        <w:right w:val="none" w:sz="0" w:space="0" w:color="auto"/>
      </w:divBdr>
    </w:div>
    <w:div w:id="1129473242">
      <w:bodyDiv w:val="1"/>
      <w:marLeft w:val="0"/>
      <w:marRight w:val="0"/>
      <w:marTop w:val="0"/>
      <w:marBottom w:val="0"/>
      <w:divBdr>
        <w:top w:val="none" w:sz="0" w:space="0" w:color="auto"/>
        <w:left w:val="none" w:sz="0" w:space="0" w:color="auto"/>
        <w:bottom w:val="none" w:sz="0" w:space="0" w:color="auto"/>
        <w:right w:val="none" w:sz="0" w:space="0" w:color="auto"/>
      </w:divBdr>
    </w:div>
    <w:div w:id="1129545552">
      <w:bodyDiv w:val="1"/>
      <w:marLeft w:val="0"/>
      <w:marRight w:val="0"/>
      <w:marTop w:val="0"/>
      <w:marBottom w:val="0"/>
      <w:divBdr>
        <w:top w:val="none" w:sz="0" w:space="0" w:color="auto"/>
        <w:left w:val="none" w:sz="0" w:space="0" w:color="auto"/>
        <w:bottom w:val="none" w:sz="0" w:space="0" w:color="auto"/>
        <w:right w:val="none" w:sz="0" w:space="0" w:color="auto"/>
      </w:divBdr>
    </w:div>
    <w:div w:id="1129588426">
      <w:bodyDiv w:val="1"/>
      <w:marLeft w:val="0"/>
      <w:marRight w:val="0"/>
      <w:marTop w:val="0"/>
      <w:marBottom w:val="0"/>
      <w:divBdr>
        <w:top w:val="none" w:sz="0" w:space="0" w:color="auto"/>
        <w:left w:val="none" w:sz="0" w:space="0" w:color="auto"/>
        <w:bottom w:val="none" w:sz="0" w:space="0" w:color="auto"/>
        <w:right w:val="none" w:sz="0" w:space="0" w:color="auto"/>
      </w:divBdr>
    </w:div>
    <w:div w:id="1129594035">
      <w:bodyDiv w:val="1"/>
      <w:marLeft w:val="0"/>
      <w:marRight w:val="0"/>
      <w:marTop w:val="0"/>
      <w:marBottom w:val="0"/>
      <w:divBdr>
        <w:top w:val="none" w:sz="0" w:space="0" w:color="auto"/>
        <w:left w:val="none" w:sz="0" w:space="0" w:color="auto"/>
        <w:bottom w:val="none" w:sz="0" w:space="0" w:color="auto"/>
        <w:right w:val="none" w:sz="0" w:space="0" w:color="auto"/>
      </w:divBdr>
    </w:div>
    <w:div w:id="1129667005">
      <w:bodyDiv w:val="1"/>
      <w:marLeft w:val="0"/>
      <w:marRight w:val="0"/>
      <w:marTop w:val="0"/>
      <w:marBottom w:val="0"/>
      <w:divBdr>
        <w:top w:val="none" w:sz="0" w:space="0" w:color="auto"/>
        <w:left w:val="none" w:sz="0" w:space="0" w:color="auto"/>
        <w:bottom w:val="none" w:sz="0" w:space="0" w:color="auto"/>
        <w:right w:val="none" w:sz="0" w:space="0" w:color="auto"/>
      </w:divBdr>
    </w:div>
    <w:div w:id="1129667454">
      <w:bodyDiv w:val="1"/>
      <w:marLeft w:val="0"/>
      <w:marRight w:val="0"/>
      <w:marTop w:val="0"/>
      <w:marBottom w:val="0"/>
      <w:divBdr>
        <w:top w:val="none" w:sz="0" w:space="0" w:color="auto"/>
        <w:left w:val="none" w:sz="0" w:space="0" w:color="auto"/>
        <w:bottom w:val="none" w:sz="0" w:space="0" w:color="auto"/>
        <w:right w:val="none" w:sz="0" w:space="0" w:color="auto"/>
      </w:divBdr>
    </w:div>
    <w:div w:id="1129783900">
      <w:bodyDiv w:val="1"/>
      <w:marLeft w:val="0"/>
      <w:marRight w:val="0"/>
      <w:marTop w:val="0"/>
      <w:marBottom w:val="0"/>
      <w:divBdr>
        <w:top w:val="none" w:sz="0" w:space="0" w:color="auto"/>
        <w:left w:val="none" w:sz="0" w:space="0" w:color="auto"/>
        <w:bottom w:val="none" w:sz="0" w:space="0" w:color="auto"/>
        <w:right w:val="none" w:sz="0" w:space="0" w:color="auto"/>
      </w:divBdr>
    </w:div>
    <w:div w:id="1129855421">
      <w:bodyDiv w:val="1"/>
      <w:marLeft w:val="0"/>
      <w:marRight w:val="0"/>
      <w:marTop w:val="0"/>
      <w:marBottom w:val="0"/>
      <w:divBdr>
        <w:top w:val="none" w:sz="0" w:space="0" w:color="auto"/>
        <w:left w:val="none" w:sz="0" w:space="0" w:color="auto"/>
        <w:bottom w:val="none" w:sz="0" w:space="0" w:color="auto"/>
        <w:right w:val="none" w:sz="0" w:space="0" w:color="auto"/>
      </w:divBdr>
    </w:div>
    <w:div w:id="1129858235">
      <w:bodyDiv w:val="1"/>
      <w:marLeft w:val="0"/>
      <w:marRight w:val="0"/>
      <w:marTop w:val="0"/>
      <w:marBottom w:val="0"/>
      <w:divBdr>
        <w:top w:val="none" w:sz="0" w:space="0" w:color="auto"/>
        <w:left w:val="none" w:sz="0" w:space="0" w:color="auto"/>
        <w:bottom w:val="none" w:sz="0" w:space="0" w:color="auto"/>
        <w:right w:val="none" w:sz="0" w:space="0" w:color="auto"/>
      </w:divBdr>
    </w:div>
    <w:div w:id="1129931315">
      <w:bodyDiv w:val="1"/>
      <w:marLeft w:val="0"/>
      <w:marRight w:val="0"/>
      <w:marTop w:val="0"/>
      <w:marBottom w:val="0"/>
      <w:divBdr>
        <w:top w:val="none" w:sz="0" w:space="0" w:color="auto"/>
        <w:left w:val="none" w:sz="0" w:space="0" w:color="auto"/>
        <w:bottom w:val="none" w:sz="0" w:space="0" w:color="auto"/>
        <w:right w:val="none" w:sz="0" w:space="0" w:color="auto"/>
      </w:divBdr>
    </w:div>
    <w:div w:id="1129973851">
      <w:bodyDiv w:val="1"/>
      <w:marLeft w:val="0"/>
      <w:marRight w:val="0"/>
      <w:marTop w:val="0"/>
      <w:marBottom w:val="0"/>
      <w:divBdr>
        <w:top w:val="none" w:sz="0" w:space="0" w:color="auto"/>
        <w:left w:val="none" w:sz="0" w:space="0" w:color="auto"/>
        <w:bottom w:val="none" w:sz="0" w:space="0" w:color="auto"/>
        <w:right w:val="none" w:sz="0" w:space="0" w:color="auto"/>
      </w:divBdr>
    </w:div>
    <w:div w:id="1130052288">
      <w:bodyDiv w:val="1"/>
      <w:marLeft w:val="0"/>
      <w:marRight w:val="0"/>
      <w:marTop w:val="0"/>
      <w:marBottom w:val="0"/>
      <w:divBdr>
        <w:top w:val="none" w:sz="0" w:space="0" w:color="auto"/>
        <w:left w:val="none" w:sz="0" w:space="0" w:color="auto"/>
        <w:bottom w:val="none" w:sz="0" w:space="0" w:color="auto"/>
        <w:right w:val="none" w:sz="0" w:space="0" w:color="auto"/>
      </w:divBdr>
    </w:div>
    <w:div w:id="1130124560">
      <w:bodyDiv w:val="1"/>
      <w:marLeft w:val="0"/>
      <w:marRight w:val="0"/>
      <w:marTop w:val="0"/>
      <w:marBottom w:val="0"/>
      <w:divBdr>
        <w:top w:val="none" w:sz="0" w:space="0" w:color="auto"/>
        <w:left w:val="none" w:sz="0" w:space="0" w:color="auto"/>
        <w:bottom w:val="none" w:sz="0" w:space="0" w:color="auto"/>
        <w:right w:val="none" w:sz="0" w:space="0" w:color="auto"/>
      </w:divBdr>
    </w:div>
    <w:div w:id="1130324805">
      <w:bodyDiv w:val="1"/>
      <w:marLeft w:val="0"/>
      <w:marRight w:val="0"/>
      <w:marTop w:val="0"/>
      <w:marBottom w:val="0"/>
      <w:divBdr>
        <w:top w:val="none" w:sz="0" w:space="0" w:color="auto"/>
        <w:left w:val="none" w:sz="0" w:space="0" w:color="auto"/>
        <w:bottom w:val="none" w:sz="0" w:space="0" w:color="auto"/>
        <w:right w:val="none" w:sz="0" w:space="0" w:color="auto"/>
      </w:divBdr>
    </w:div>
    <w:div w:id="1130366657">
      <w:bodyDiv w:val="1"/>
      <w:marLeft w:val="0"/>
      <w:marRight w:val="0"/>
      <w:marTop w:val="0"/>
      <w:marBottom w:val="0"/>
      <w:divBdr>
        <w:top w:val="none" w:sz="0" w:space="0" w:color="auto"/>
        <w:left w:val="none" w:sz="0" w:space="0" w:color="auto"/>
        <w:bottom w:val="none" w:sz="0" w:space="0" w:color="auto"/>
        <w:right w:val="none" w:sz="0" w:space="0" w:color="auto"/>
      </w:divBdr>
    </w:div>
    <w:div w:id="1130515296">
      <w:bodyDiv w:val="1"/>
      <w:marLeft w:val="0"/>
      <w:marRight w:val="0"/>
      <w:marTop w:val="0"/>
      <w:marBottom w:val="0"/>
      <w:divBdr>
        <w:top w:val="none" w:sz="0" w:space="0" w:color="auto"/>
        <w:left w:val="none" w:sz="0" w:space="0" w:color="auto"/>
        <w:bottom w:val="none" w:sz="0" w:space="0" w:color="auto"/>
        <w:right w:val="none" w:sz="0" w:space="0" w:color="auto"/>
      </w:divBdr>
    </w:div>
    <w:div w:id="1130585944">
      <w:bodyDiv w:val="1"/>
      <w:marLeft w:val="0"/>
      <w:marRight w:val="0"/>
      <w:marTop w:val="0"/>
      <w:marBottom w:val="0"/>
      <w:divBdr>
        <w:top w:val="none" w:sz="0" w:space="0" w:color="auto"/>
        <w:left w:val="none" w:sz="0" w:space="0" w:color="auto"/>
        <w:bottom w:val="none" w:sz="0" w:space="0" w:color="auto"/>
        <w:right w:val="none" w:sz="0" w:space="0" w:color="auto"/>
      </w:divBdr>
    </w:div>
    <w:div w:id="1130704587">
      <w:bodyDiv w:val="1"/>
      <w:marLeft w:val="0"/>
      <w:marRight w:val="0"/>
      <w:marTop w:val="0"/>
      <w:marBottom w:val="0"/>
      <w:divBdr>
        <w:top w:val="none" w:sz="0" w:space="0" w:color="auto"/>
        <w:left w:val="none" w:sz="0" w:space="0" w:color="auto"/>
        <w:bottom w:val="none" w:sz="0" w:space="0" w:color="auto"/>
        <w:right w:val="none" w:sz="0" w:space="0" w:color="auto"/>
      </w:divBdr>
    </w:div>
    <w:div w:id="1130897353">
      <w:bodyDiv w:val="1"/>
      <w:marLeft w:val="0"/>
      <w:marRight w:val="0"/>
      <w:marTop w:val="0"/>
      <w:marBottom w:val="0"/>
      <w:divBdr>
        <w:top w:val="none" w:sz="0" w:space="0" w:color="auto"/>
        <w:left w:val="none" w:sz="0" w:space="0" w:color="auto"/>
        <w:bottom w:val="none" w:sz="0" w:space="0" w:color="auto"/>
        <w:right w:val="none" w:sz="0" w:space="0" w:color="auto"/>
      </w:divBdr>
    </w:div>
    <w:div w:id="1131022195">
      <w:bodyDiv w:val="1"/>
      <w:marLeft w:val="0"/>
      <w:marRight w:val="0"/>
      <w:marTop w:val="0"/>
      <w:marBottom w:val="0"/>
      <w:divBdr>
        <w:top w:val="none" w:sz="0" w:space="0" w:color="auto"/>
        <w:left w:val="none" w:sz="0" w:space="0" w:color="auto"/>
        <w:bottom w:val="none" w:sz="0" w:space="0" w:color="auto"/>
        <w:right w:val="none" w:sz="0" w:space="0" w:color="auto"/>
      </w:divBdr>
    </w:div>
    <w:div w:id="1131094340">
      <w:bodyDiv w:val="1"/>
      <w:marLeft w:val="0"/>
      <w:marRight w:val="0"/>
      <w:marTop w:val="0"/>
      <w:marBottom w:val="0"/>
      <w:divBdr>
        <w:top w:val="none" w:sz="0" w:space="0" w:color="auto"/>
        <w:left w:val="none" w:sz="0" w:space="0" w:color="auto"/>
        <w:bottom w:val="none" w:sz="0" w:space="0" w:color="auto"/>
        <w:right w:val="none" w:sz="0" w:space="0" w:color="auto"/>
      </w:divBdr>
    </w:div>
    <w:div w:id="1131094710">
      <w:bodyDiv w:val="1"/>
      <w:marLeft w:val="0"/>
      <w:marRight w:val="0"/>
      <w:marTop w:val="0"/>
      <w:marBottom w:val="0"/>
      <w:divBdr>
        <w:top w:val="none" w:sz="0" w:space="0" w:color="auto"/>
        <w:left w:val="none" w:sz="0" w:space="0" w:color="auto"/>
        <w:bottom w:val="none" w:sz="0" w:space="0" w:color="auto"/>
        <w:right w:val="none" w:sz="0" w:space="0" w:color="auto"/>
      </w:divBdr>
    </w:div>
    <w:div w:id="1131096491">
      <w:bodyDiv w:val="1"/>
      <w:marLeft w:val="0"/>
      <w:marRight w:val="0"/>
      <w:marTop w:val="0"/>
      <w:marBottom w:val="0"/>
      <w:divBdr>
        <w:top w:val="none" w:sz="0" w:space="0" w:color="auto"/>
        <w:left w:val="none" w:sz="0" w:space="0" w:color="auto"/>
        <w:bottom w:val="none" w:sz="0" w:space="0" w:color="auto"/>
        <w:right w:val="none" w:sz="0" w:space="0" w:color="auto"/>
      </w:divBdr>
    </w:div>
    <w:div w:id="1131173193">
      <w:bodyDiv w:val="1"/>
      <w:marLeft w:val="0"/>
      <w:marRight w:val="0"/>
      <w:marTop w:val="0"/>
      <w:marBottom w:val="0"/>
      <w:divBdr>
        <w:top w:val="none" w:sz="0" w:space="0" w:color="auto"/>
        <w:left w:val="none" w:sz="0" w:space="0" w:color="auto"/>
        <w:bottom w:val="none" w:sz="0" w:space="0" w:color="auto"/>
        <w:right w:val="none" w:sz="0" w:space="0" w:color="auto"/>
      </w:divBdr>
    </w:div>
    <w:div w:id="1131366710">
      <w:bodyDiv w:val="1"/>
      <w:marLeft w:val="0"/>
      <w:marRight w:val="0"/>
      <w:marTop w:val="0"/>
      <w:marBottom w:val="0"/>
      <w:divBdr>
        <w:top w:val="none" w:sz="0" w:space="0" w:color="auto"/>
        <w:left w:val="none" w:sz="0" w:space="0" w:color="auto"/>
        <w:bottom w:val="none" w:sz="0" w:space="0" w:color="auto"/>
        <w:right w:val="none" w:sz="0" w:space="0" w:color="auto"/>
      </w:divBdr>
    </w:div>
    <w:div w:id="1131441535">
      <w:bodyDiv w:val="1"/>
      <w:marLeft w:val="0"/>
      <w:marRight w:val="0"/>
      <w:marTop w:val="0"/>
      <w:marBottom w:val="0"/>
      <w:divBdr>
        <w:top w:val="none" w:sz="0" w:space="0" w:color="auto"/>
        <w:left w:val="none" w:sz="0" w:space="0" w:color="auto"/>
        <w:bottom w:val="none" w:sz="0" w:space="0" w:color="auto"/>
        <w:right w:val="none" w:sz="0" w:space="0" w:color="auto"/>
      </w:divBdr>
    </w:div>
    <w:div w:id="1131482416">
      <w:bodyDiv w:val="1"/>
      <w:marLeft w:val="0"/>
      <w:marRight w:val="0"/>
      <w:marTop w:val="0"/>
      <w:marBottom w:val="0"/>
      <w:divBdr>
        <w:top w:val="none" w:sz="0" w:space="0" w:color="auto"/>
        <w:left w:val="none" w:sz="0" w:space="0" w:color="auto"/>
        <w:bottom w:val="none" w:sz="0" w:space="0" w:color="auto"/>
        <w:right w:val="none" w:sz="0" w:space="0" w:color="auto"/>
      </w:divBdr>
    </w:div>
    <w:div w:id="1131552900">
      <w:bodyDiv w:val="1"/>
      <w:marLeft w:val="0"/>
      <w:marRight w:val="0"/>
      <w:marTop w:val="0"/>
      <w:marBottom w:val="0"/>
      <w:divBdr>
        <w:top w:val="none" w:sz="0" w:space="0" w:color="auto"/>
        <w:left w:val="none" w:sz="0" w:space="0" w:color="auto"/>
        <w:bottom w:val="none" w:sz="0" w:space="0" w:color="auto"/>
        <w:right w:val="none" w:sz="0" w:space="0" w:color="auto"/>
      </w:divBdr>
    </w:div>
    <w:div w:id="1131703564">
      <w:bodyDiv w:val="1"/>
      <w:marLeft w:val="0"/>
      <w:marRight w:val="0"/>
      <w:marTop w:val="0"/>
      <w:marBottom w:val="0"/>
      <w:divBdr>
        <w:top w:val="none" w:sz="0" w:space="0" w:color="auto"/>
        <w:left w:val="none" w:sz="0" w:space="0" w:color="auto"/>
        <w:bottom w:val="none" w:sz="0" w:space="0" w:color="auto"/>
        <w:right w:val="none" w:sz="0" w:space="0" w:color="auto"/>
      </w:divBdr>
    </w:div>
    <w:div w:id="1131749018">
      <w:bodyDiv w:val="1"/>
      <w:marLeft w:val="0"/>
      <w:marRight w:val="0"/>
      <w:marTop w:val="0"/>
      <w:marBottom w:val="0"/>
      <w:divBdr>
        <w:top w:val="none" w:sz="0" w:space="0" w:color="auto"/>
        <w:left w:val="none" w:sz="0" w:space="0" w:color="auto"/>
        <w:bottom w:val="none" w:sz="0" w:space="0" w:color="auto"/>
        <w:right w:val="none" w:sz="0" w:space="0" w:color="auto"/>
      </w:divBdr>
    </w:div>
    <w:div w:id="1131944540">
      <w:bodyDiv w:val="1"/>
      <w:marLeft w:val="0"/>
      <w:marRight w:val="0"/>
      <w:marTop w:val="0"/>
      <w:marBottom w:val="0"/>
      <w:divBdr>
        <w:top w:val="none" w:sz="0" w:space="0" w:color="auto"/>
        <w:left w:val="none" w:sz="0" w:space="0" w:color="auto"/>
        <w:bottom w:val="none" w:sz="0" w:space="0" w:color="auto"/>
        <w:right w:val="none" w:sz="0" w:space="0" w:color="auto"/>
      </w:divBdr>
    </w:div>
    <w:div w:id="1131945198">
      <w:bodyDiv w:val="1"/>
      <w:marLeft w:val="0"/>
      <w:marRight w:val="0"/>
      <w:marTop w:val="0"/>
      <w:marBottom w:val="0"/>
      <w:divBdr>
        <w:top w:val="none" w:sz="0" w:space="0" w:color="auto"/>
        <w:left w:val="none" w:sz="0" w:space="0" w:color="auto"/>
        <w:bottom w:val="none" w:sz="0" w:space="0" w:color="auto"/>
        <w:right w:val="none" w:sz="0" w:space="0" w:color="auto"/>
      </w:divBdr>
    </w:div>
    <w:div w:id="1132167073">
      <w:bodyDiv w:val="1"/>
      <w:marLeft w:val="0"/>
      <w:marRight w:val="0"/>
      <w:marTop w:val="0"/>
      <w:marBottom w:val="0"/>
      <w:divBdr>
        <w:top w:val="none" w:sz="0" w:space="0" w:color="auto"/>
        <w:left w:val="none" w:sz="0" w:space="0" w:color="auto"/>
        <w:bottom w:val="none" w:sz="0" w:space="0" w:color="auto"/>
        <w:right w:val="none" w:sz="0" w:space="0" w:color="auto"/>
      </w:divBdr>
    </w:div>
    <w:div w:id="1132212446">
      <w:bodyDiv w:val="1"/>
      <w:marLeft w:val="0"/>
      <w:marRight w:val="0"/>
      <w:marTop w:val="0"/>
      <w:marBottom w:val="0"/>
      <w:divBdr>
        <w:top w:val="none" w:sz="0" w:space="0" w:color="auto"/>
        <w:left w:val="none" w:sz="0" w:space="0" w:color="auto"/>
        <w:bottom w:val="none" w:sz="0" w:space="0" w:color="auto"/>
        <w:right w:val="none" w:sz="0" w:space="0" w:color="auto"/>
      </w:divBdr>
    </w:div>
    <w:div w:id="1132214812">
      <w:bodyDiv w:val="1"/>
      <w:marLeft w:val="0"/>
      <w:marRight w:val="0"/>
      <w:marTop w:val="0"/>
      <w:marBottom w:val="0"/>
      <w:divBdr>
        <w:top w:val="none" w:sz="0" w:space="0" w:color="auto"/>
        <w:left w:val="none" w:sz="0" w:space="0" w:color="auto"/>
        <w:bottom w:val="none" w:sz="0" w:space="0" w:color="auto"/>
        <w:right w:val="none" w:sz="0" w:space="0" w:color="auto"/>
      </w:divBdr>
    </w:div>
    <w:div w:id="1132288295">
      <w:bodyDiv w:val="1"/>
      <w:marLeft w:val="0"/>
      <w:marRight w:val="0"/>
      <w:marTop w:val="0"/>
      <w:marBottom w:val="0"/>
      <w:divBdr>
        <w:top w:val="none" w:sz="0" w:space="0" w:color="auto"/>
        <w:left w:val="none" w:sz="0" w:space="0" w:color="auto"/>
        <w:bottom w:val="none" w:sz="0" w:space="0" w:color="auto"/>
        <w:right w:val="none" w:sz="0" w:space="0" w:color="auto"/>
      </w:divBdr>
    </w:div>
    <w:div w:id="1132361552">
      <w:bodyDiv w:val="1"/>
      <w:marLeft w:val="0"/>
      <w:marRight w:val="0"/>
      <w:marTop w:val="0"/>
      <w:marBottom w:val="0"/>
      <w:divBdr>
        <w:top w:val="none" w:sz="0" w:space="0" w:color="auto"/>
        <w:left w:val="none" w:sz="0" w:space="0" w:color="auto"/>
        <w:bottom w:val="none" w:sz="0" w:space="0" w:color="auto"/>
        <w:right w:val="none" w:sz="0" w:space="0" w:color="auto"/>
      </w:divBdr>
    </w:div>
    <w:div w:id="1132476473">
      <w:bodyDiv w:val="1"/>
      <w:marLeft w:val="0"/>
      <w:marRight w:val="0"/>
      <w:marTop w:val="0"/>
      <w:marBottom w:val="0"/>
      <w:divBdr>
        <w:top w:val="none" w:sz="0" w:space="0" w:color="auto"/>
        <w:left w:val="none" w:sz="0" w:space="0" w:color="auto"/>
        <w:bottom w:val="none" w:sz="0" w:space="0" w:color="auto"/>
        <w:right w:val="none" w:sz="0" w:space="0" w:color="auto"/>
      </w:divBdr>
    </w:div>
    <w:div w:id="1132478658">
      <w:bodyDiv w:val="1"/>
      <w:marLeft w:val="0"/>
      <w:marRight w:val="0"/>
      <w:marTop w:val="0"/>
      <w:marBottom w:val="0"/>
      <w:divBdr>
        <w:top w:val="none" w:sz="0" w:space="0" w:color="auto"/>
        <w:left w:val="none" w:sz="0" w:space="0" w:color="auto"/>
        <w:bottom w:val="none" w:sz="0" w:space="0" w:color="auto"/>
        <w:right w:val="none" w:sz="0" w:space="0" w:color="auto"/>
      </w:divBdr>
    </w:div>
    <w:div w:id="1132601310">
      <w:bodyDiv w:val="1"/>
      <w:marLeft w:val="0"/>
      <w:marRight w:val="0"/>
      <w:marTop w:val="0"/>
      <w:marBottom w:val="0"/>
      <w:divBdr>
        <w:top w:val="none" w:sz="0" w:space="0" w:color="auto"/>
        <w:left w:val="none" w:sz="0" w:space="0" w:color="auto"/>
        <w:bottom w:val="none" w:sz="0" w:space="0" w:color="auto"/>
        <w:right w:val="none" w:sz="0" w:space="0" w:color="auto"/>
      </w:divBdr>
    </w:div>
    <w:div w:id="1132675820">
      <w:bodyDiv w:val="1"/>
      <w:marLeft w:val="0"/>
      <w:marRight w:val="0"/>
      <w:marTop w:val="0"/>
      <w:marBottom w:val="0"/>
      <w:divBdr>
        <w:top w:val="none" w:sz="0" w:space="0" w:color="auto"/>
        <w:left w:val="none" w:sz="0" w:space="0" w:color="auto"/>
        <w:bottom w:val="none" w:sz="0" w:space="0" w:color="auto"/>
        <w:right w:val="none" w:sz="0" w:space="0" w:color="auto"/>
      </w:divBdr>
    </w:div>
    <w:div w:id="1132747537">
      <w:bodyDiv w:val="1"/>
      <w:marLeft w:val="0"/>
      <w:marRight w:val="0"/>
      <w:marTop w:val="0"/>
      <w:marBottom w:val="0"/>
      <w:divBdr>
        <w:top w:val="none" w:sz="0" w:space="0" w:color="auto"/>
        <w:left w:val="none" w:sz="0" w:space="0" w:color="auto"/>
        <w:bottom w:val="none" w:sz="0" w:space="0" w:color="auto"/>
        <w:right w:val="none" w:sz="0" w:space="0" w:color="auto"/>
      </w:divBdr>
    </w:div>
    <w:div w:id="1132865815">
      <w:bodyDiv w:val="1"/>
      <w:marLeft w:val="0"/>
      <w:marRight w:val="0"/>
      <w:marTop w:val="0"/>
      <w:marBottom w:val="0"/>
      <w:divBdr>
        <w:top w:val="none" w:sz="0" w:space="0" w:color="auto"/>
        <w:left w:val="none" w:sz="0" w:space="0" w:color="auto"/>
        <w:bottom w:val="none" w:sz="0" w:space="0" w:color="auto"/>
        <w:right w:val="none" w:sz="0" w:space="0" w:color="auto"/>
      </w:divBdr>
    </w:div>
    <w:div w:id="1132939660">
      <w:bodyDiv w:val="1"/>
      <w:marLeft w:val="0"/>
      <w:marRight w:val="0"/>
      <w:marTop w:val="0"/>
      <w:marBottom w:val="0"/>
      <w:divBdr>
        <w:top w:val="none" w:sz="0" w:space="0" w:color="auto"/>
        <w:left w:val="none" w:sz="0" w:space="0" w:color="auto"/>
        <w:bottom w:val="none" w:sz="0" w:space="0" w:color="auto"/>
        <w:right w:val="none" w:sz="0" w:space="0" w:color="auto"/>
      </w:divBdr>
    </w:div>
    <w:div w:id="1133058929">
      <w:bodyDiv w:val="1"/>
      <w:marLeft w:val="0"/>
      <w:marRight w:val="0"/>
      <w:marTop w:val="0"/>
      <w:marBottom w:val="0"/>
      <w:divBdr>
        <w:top w:val="none" w:sz="0" w:space="0" w:color="auto"/>
        <w:left w:val="none" w:sz="0" w:space="0" w:color="auto"/>
        <w:bottom w:val="none" w:sz="0" w:space="0" w:color="auto"/>
        <w:right w:val="none" w:sz="0" w:space="0" w:color="auto"/>
      </w:divBdr>
    </w:div>
    <w:div w:id="1133131786">
      <w:bodyDiv w:val="1"/>
      <w:marLeft w:val="0"/>
      <w:marRight w:val="0"/>
      <w:marTop w:val="0"/>
      <w:marBottom w:val="0"/>
      <w:divBdr>
        <w:top w:val="none" w:sz="0" w:space="0" w:color="auto"/>
        <w:left w:val="none" w:sz="0" w:space="0" w:color="auto"/>
        <w:bottom w:val="none" w:sz="0" w:space="0" w:color="auto"/>
        <w:right w:val="none" w:sz="0" w:space="0" w:color="auto"/>
      </w:divBdr>
    </w:div>
    <w:div w:id="1133132287">
      <w:bodyDiv w:val="1"/>
      <w:marLeft w:val="0"/>
      <w:marRight w:val="0"/>
      <w:marTop w:val="0"/>
      <w:marBottom w:val="0"/>
      <w:divBdr>
        <w:top w:val="none" w:sz="0" w:space="0" w:color="auto"/>
        <w:left w:val="none" w:sz="0" w:space="0" w:color="auto"/>
        <w:bottom w:val="none" w:sz="0" w:space="0" w:color="auto"/>
        <w:right w:val="none" w:sz="0" w:space="0" w:color="auto"/>
      </w:divBdr>
    </w:div>
    <w:div w:id="1133135784">
      <w:bodyDiv w:val="1"/>
      <w:marLeft w:val="0"/>
      <w:marRight w:val="0"/>
      <w:marTop w:val="0"/>
      <w:marBottom w:val="0"/>
      <w:divBdr>
        <w:top w:val="none" w:sz="0" w:space="0" w:color="auto"/>
        <w:left w:val="none" w:sz="0" w:space="0" w:color="auto"/>
        <w:bottom w:val="none" w:sz="0" w:space="0" w:color="auto"/>
        <w:right w:val="none" w:sz="0" w:space="0" w:color="auto"/>
      </w:divBdr>
    </w:div>
    <w:div w:id="1133209136">
      <w:bodyDiv w:val="1"/>
      <w:marLeft w:val="0"/>
      <w:marRight w:val="0"/>
      <w:marTop w:val="0"/>
      <w:marBottom w:val="0"/>
      <w:divBdr>
        <w:top w:val="none" w:sz="0" w:space="0" w:color="auto"/>
        <w:left w:val="none" w:sz="0" w:space="0" w:color="auto"/>
        <w:bottom w:val="none" w:sz="0" w:space="0" w:color="auto"/>
        <w:right w:val="none" w:sz="0" w:space="0" w:color="auto"/>
      </w:divBdr>
    </w:div>
    <w:div w:id="1133250491">
      <w:bodyDiv w:val="1"/>
      <w:marLeft w:val="0"/>
      <w:marRight w:val="0"/>
      <w:marTop w:val="0"/>
      <w:marBottom w:val="0"/>
      <w:divBdr>
        <w:top w:val="none" w:sz="0" w:space="0" w:color="auto"/>
        <w:left w:val="none" w:sz="0" w:space="0" w:color="auto"/>
        <w:bottom w:val="none" w:sz="0" w:space="0" w:color="auto"/>
        <w:right w:val="none" w:sz="0" w:space="0" w:color="auto"/>
      </w:divBdr>
    </w:div>
    <w:div w:id="1133325842">
      <w:bodyDiv w:val="1"/>
      <w:marLeft w:val="0"/>
      <w:marRight w:val="0"/>
      <w:marTop w:val="0"/>
      <w:marBottom w:val="0"/>
      <w:divBdr>
        <w:top w:val="none" w:sz="0" w:space="0" w:color="auto"/>
        <w:left w:val="none" w:sz="0" w:space="0" w:color="auto"/>
        <w:bottom w:val="none" w:sz="0" w:space="0" w:color="auto"/>
        <w:right w:val="none" w:sz="0" w:space="0" w:color="auto"/>
      </w:divBdr>
    </w:div>
    <w:div w:id="1133404023">
      <w:bodyDiv w:val="1"/>
      <w:marLeft w:val="0"/>
      <w:marRight w:val="0"/>
      <w:marTop w:val="0"/>
      <w:marBottom w:val="0"/>
      <w:divBdr>
        <w:top w:val="none" w:sz="0" w:space="0" w:color="auto"/>
        <w:left w:val="none" w:sz="0" w:space="0" w:color="auto"/>
        <w:bottom w:val="none" w:sz="0" w:space="0" w:color="auto"/>
        <w:right w:val="none" w:sz="0" w:space="0" w:color="auto"/>
      </w:divBdr>
    </w:div>
    <w:div w:id="1133521418">
      <w:bodyDiv w:val="1"/>
      <w:marLeft w:val="0"/>
      <w:marRight w:val="0"/>
      <w:marTop w:val="0"/>
      <w:marBottom w:val="0"/>
      <w:divBdr>
        <w:top w:val="none" w:sz="0" w:space="0" w:color="auto"/>
        <w:left w:val="none" w:sz="0" w:space="0" w:color="auto"/>
        <w:bottom w:val="none" w:sz="0" w:space="0" w:color="auto"/>
        <w:right w:val="none" w:sz="0" w:space="0" w:color="auto"/>
      </w:divBdr>
    </w:div>
    <w:div w:id="1133522594">
      <w:bodyDiv w:val="1"/>
      <w:marLeft w:val="0"/>
      <w:marRight w:val="0"/>
      <w:marTop w:val="0"/>
      <w:marBottom w:val="0"/>
      <w:divBdr>
        <w:top w:val="none" w:sz="0" w:space="0" w:color="auto"/>
        <w:left w:val="none" w:sz="0" w:space="0" w:color="auto"/>
        <w:bottom w:val="none" w:sz="0" w:space="0" w:color="auto"/>
        <w:right w:val="none" w:sz="0" w:space="0" w:color="auto"/>
      </w:divBdr>
    </w:div>
    <w:div w:id="1133594461">
      <w:bodyDiv w:val="1"/>
      <w:marLeft w:val="0"/>
      <w:marRight w:val="0"/>
      <w:marTop w:val="0"/>
      <w:marBottom w:val="0"/>
      <w:divBdr>
        <w:top w:val="none" w:sz="0" w:space="0" w:color="auto"/>
        <w:left w:val="none" w:sz="0" w:space="0" w:color="auto"/>
        <w:bottom w:val="none" w:sz="0" w:space="0" w:color="auto"/>
        <w:right w:val="none" w:sz="0" w:space="0" w:color="auto"/>
      </w:divBdr>
    </w:div>
    <w:div w:id="1133595776">
      <w:bodyDiv w:val="1"/>
      <w:marLeft w:val="0"/>
      <w:marRight w:val="0"/>
      <w:marTop w:val="0"/>
      <w:marBottom w:val="0"/>
      <w:divBdr>
        <w:top w:val="none" w:sz="0" w:space="0" w:color="auto"/>
        <w:left w:val="none" w:sz="0" w:space="0" w:color="auto"/>
        <w:bottom w:val="none" w:sz="0" w:space="0" w:color="auto"/>
        <w:right w:val="none" w:sz="0" w:space="0" w:color="auto"/>
      </w:divBdr>
    </w:div>
    <w:div w:id="1133595807">
      <w:bodyDiv w:val="1"/>
      <w:marLeft w:val="0"/>
      <w:marRight w:val="0"/>
      <w:marTop w:val="0"/>
      <w:marBottom w:val="0"/>
      <w:divBdr>
        <w:top w:val="none" w:sz="0" w:space="0" w:color="auto"/>
        <w:left w:val="none" w:sz="0" w:space="0" w:color="auto"/>
        <w:bottom w:val="none" w:sz="0" w:space="0" w:color="auto"/>
        <w:right w:val="none" w:sz="0" w:space="0" w:color="auto"/>
      </w:divBdr>
    </w:div>
    <w:div w:id="1133668284">
      <w:bodyDiv w:val="1"/>
      <w:marLeft w:val="0"/>
      <w:marRight w:val="0"/>
      <w:marTop w:val="0"/>
      <w:marBottom w:val="0"/>
      <w:divBdr>
        <w:top w:val="none" w:sz="0" w:space="0" w:color="auto"/>
        <w:left w:val="none" w:sz="0" w:space="0" w:color="auto"/>
        <w:bottom w:val="none" w:sz="0" w:space="0" w:color="auto"/>
        <w:right w:val="none" w:sz="0" w:space="0" w:color="auto"/>
      </w:divBdr>
    </w:div>
    <w:div w:id="1133672534">
      <w:bodyDiv w:val="1"/>
      <w:marLeft w:val="0"/>
      <w:marRight w:val="0"/>
      <w:marTop w:val="0"/>
      <w:marBottom w:val="0"/>
      <w:divBdr>
        <w:top w:val="none" w:sz="0" w:space="0" w:color="auto"/>
        <w:left w:val="none" w:sz="0" w:space="0" w:color="auto"/>
        <w:bottom w:val="none" w:sz="0" w:space="0" w:color="auto"/>
        <w:right w:val="none" w:sz="0" w:space="0" w:color="auto"/>
      </w:divBdr>
    </w:div>
    <w:div w:id="1133711680">
      <w:bodyDiv w:val="1"/>
      <w:marLeft w:val="0"/>
      <w:marRight w:val="0"/>
      <w:marTop w:val="0"/>
      <w:marBottom w:val="0"/>
      <w:divBdr>
        <w:top w:val="none" w:sz="0" w:space="0" w:color="auto"/>
        <w:left w:val="none" w:sz="0" w:space="0" w:color="auto"/>
        <w:bottom w:val="none" w:sz="0" w:space="0" w:color="auto"/>
        <w:right w:val="none" w:sz="0" w:space="0" w:color="auto"/>
      </w:divBdr>
    </w:div>
    <w:div w:id="1133715338">
      <w:bodyDiv w:val="1"/>
      <w:marLeft w:val="0"/>
      <w:marRight w:val="0"/>
      <w:marTop w:val="0"/>
      <w:marBottom w:val="0"/>
      <w:divBdr>
        <w:top w:val="none" w:sz="0" w:space="0" w:color="auto"/>
        <w:left w:val="none" w:sz="0" w:space="0" w:color="auto"/>
        <w:bottom w:val="none" w:sz="0" w:space="0" w:color="auto"/>
        <w:right w:val="none" w:sz="0" w:space="0" w:color="auto"/>
      </w:divBdr>
    </w:div>
    <w:div w:id="1133715700">
      <w:bodyDiv w:val="1"/>
      <w:marLeft w:val="0"/>
      <w:marRight w:val="0"/>
      <w:marTop w:val="0"/>
      <w:marBottom w:val="0"/>
      <w:divBdr>
        <w:top w:val="none" w:sz="0" w:space="0" w:color="auto"/>
        <w:left w:val="none" w:sz="0" w:space="0" w:color="auto"/>
        <w:bottom w:val="none" w:sz="0" w:space="0" w:color="auto"/>
        <w:right w:val="none" w:sz="0" w:space="0" w:color="auto"/>
      </w:divBdr>
    </w:div>
    <w:div w:id="1133787943">
      <w:bodyDiv w:val="1"/>
      <w:marLeft w:val="0"/>
      <w:marRight w:val="0"/>
      <w:marTop w:val="0"/>
      <w:marBottom w:val="0"/>
      <w:divBdr>
        <w:top w:val="none" w:sz="0" w:space="0" w:color="auto"/>
        <w:left w:val="none" w:sz="0" w:space="0" w:color="auto"/>
        <w:bottom w:val="none" w:sz="0" w:space="0" w:color="auto"/>
        <w:right w:val="none" w:sz="0" w:space="0" w:color="auto"/>
      </w:divBdr>
    </w:div>
    <w:div w:id="1133795182">
      <w:bodyDiv w:val="1"/>
      <w:marLeft w:val="0"/>
      <w:marRight w:val="0"/>
      <w:marTop w:val="0"/>
      <w:marBottom w:val="0"/>
      <w:divBdr>
        <w:top w:val="none" w:sz="0" w:space="0" w:color="auto"/>
        <w:left w:val="none" w:sz="0" w:space="0" w:color="auto"/>
        <w:bottom w:val="none" w:sz="0" w:space="0" w:color="auto"/>
        <w:right w:val="none" w:sz="0" w:space="0" w:color="auto"/>
      </w:divBdr>
    </w:div>
    <w:div w:id="1133906610">
      <w:bodyDiv w:val="1"/>
      <w:marLeft w:val="0"/>
      <w:marRight w:val="0"/>
      <w:marTop w:val="0"/>
      <w:marBottom w:val="0"/>
      <w:divBdr>
        <w:top w:val="none" w:sz="0" w:space="0" w:color="auto"/>
        <w:left w:val="none" w:sz="0" w:space="0" w:color="auto"/>
        <w:bottom w:val="none" w:sz="0" w:space="0" w:color="auto"/>
        <w:right w:val="none" w:sz="0" w:space="0" w:color="auto"/>
      </w:divBdr>
    </w:div>
    <w:div w:id="1134060972">
      <w:bodyDiv w:val="1"/>
      <w:marLeft w:val="0"/>
      <w:marRight w:val="0"/>
      <w:marTop w:val="0"/>
      <w:marBottom w:val="0"/>
      <w:divBdr>
        <w:top w:val="none" w:sz="0" w:space="0" w:color="auto"/>
        <w:left w:val="none" w:sz="0" w:space="0" w:color="auto"/>
        <w:bottom w:val="none" w:sz="0" w:space="0" w:color="auto"/>
        <w:right w:val="none" w:sz="0" w:space="0" w:color="auto"/>
      </w:divBdr>
    </w:div>
    <w:div w:id="1134175398">
      <w:bodyDiv w:val="1"/>
      <w:marLeft w:val="0"/>
      <w:marRight w:val="0"/>
      <w:marTop w:val="0"/>
      <w:marBottom w:val="0"/>
      <w:divBdr>
        <w:top w:val="none" w:sz="0" w:space="0" w:color="auto"/>
        <w:left w:val="none" w:sz="0" w:space="0" w:color="auto"/>
        <w:bottom w:val="none" w:sz="0" w:space="0" w:color="auto"/>
        <w:right w:val="none" w:sz="0" w:space="0" w:color="auto"/>
      </w:divBdr>
    </w:div>
    <w:div w:id="1134323903">
      <w:bodyDiv w:val="1"/>
      <w:marLeft w:val="0"/>
      <w:marRight w:val="0"/>
      <w:marTop w:val="0"/>
      <w:marBottom w:val="0"/>
      <w:divBdr>
        <w:top w:val="none" w:sz="0" w:space="0" w:color="auto"/>
        <w:left w:val="none" w:sz="0" w:space="0" w:color="auto"/>
        <w:bottom w:val="none" w:sz="0" w:space="0" w:color="auto"/>
        <w:right w:val="none" w:sz="0" w:space="0" w:color="auto"/>
      </w:divBdr>
    </w:div>
    <w:div w:id="1134369948">
      <w:bodyDiv w:val="1"/>
      <w:marLeft w:val="0"/>
      <w:marRight w:val="0"/>
      <w:marTop w:val="0"/>
      <w:marBottom w:val="0"/>
      <w:divBdr>
        <w:top w:val="none" w:sz="0" w:space="0" w:color="auto"/>
        <w:left w:val="none" w:sz="0" w:space="0" w:color="auto"/>
        <w:bottom w:val="none" w:sz="0" w:space="0" w:color="auto"/>
        <w:right w:val="none" w:sz="0" w:space="0" w:color="auto"/>
      </w:divBdr>
    </w:div>
    <w:div w:id="1134568236">
      <w:bodyDiv w:val="1"/>
      <w:marLeft w:val="0"/>
      <w:marRight w:val="0"/>
      <w:marTop w:val="0"/>
      <w:marBottom w:val="0"/>
      <w:divBdr>
        <w:top w:val="none" w:sz="0" w:space="0" w:color="auto"/>
        <w:left w:val="none" w:sz="0" w:space="0" w:color="auto"/>
        <w:bottom w:val="none" w:sz="0" w:space="0" w:color="auto"/>
        <w:right w:val="none" w:sz="0" w:space="0" w:color="auto"/>
      </w:divBdr>
    </w:div>
    <w:div w:id="1134759208">
      <w:bodyDiv w:val="1"/>
      <w:marLeft w:val="0"/>
      <w:marRight w:val="0"/>
      <w:marTop w:val="0"/>
      <w:marBottom w:val="0"/>
      <w:divBdr>
        <w:top w:val="none" w:sz="0" w:space="0" w:color="auto"/>
        <w:left w:val="none" w:sz="0" w:space="0" w:color="auto"/>
        <w:bottom w:val="none" w:sz="0" w:space="0" w:color="auto"/>
        <w:right w:val="none" w:sz="0" w:space="0" w:color="auto"/>
      </w:divBdr>
    </w:div>
    <w:div w:id="1134786274">
      <w:bodyDiv w:val="1"/>
      <w:marLeft w:val="0"/>
      <w:marRight w:val="0"/>
      <w:marTop w:val="0"/>
      <w:marBottom w:val="0"/>
      <w:divBdr>
        <w:top w:val="none" w:sz="0" w:space="0" w:color="auto"/>
        <w:left w:val="none" w:sz="0" w:space="0" w:color="auto"/>
        <w:bottom w:val="none" w:sz="0" w:space="0" w:color="auto"/>
        <w:right w:val="none" w:sz="0" w:space="0" w:color="auto"/>
      </w:divBdr>
    </w:div>
    <w:div w:id="1134833835">
      <w:bodyDiv w:val="1"/>
      <w:marLeft w:val="0"/>
      <w:marRight w:val="0"/>
      <w:marTop w:val="0"/>
      <w:marBottom w:val="0"/>
      <w:divBdr>
        <w:top w:val="none" w:sz="0" w:space="0" w:color="auto"/>
        <w:left w:val="none" w:sz="0" w:space="0" w:color="auto"/>
        <w:bottom w:val="none" w:sz="0" w:space="0" w:color="auto"/>
        <w:right w:val="none" w:sz="0" w:space="0" w:color="auto"/>
      </w:divBdr>
    </w:div>
    <w:div w:id="1134905201">
      <w:bodyDiv w:val="1"/>
      <w:marLeft w:val="0"/>
      <w:marRight w:val="0"/>
      <w:marTop w:val="0"/>
      <w:marBottom w:val="0"/>
      <w:divBdr>
        <w:top w:val="none" w:sz="0" w:space="0" w:color="auto"/>
        <w:left w:val="none" w:sz="0" w:space="0" w:color="auto"/>
        <w:bottom w:val="none" w:sz="0" w:space="0" w:color="auto"/>
        <w:right w:val="none" w:sz="0" w:space="0" w:color="auto"/>
      </w:divBdr>
    </w:div>
    <w:div w:id="1135025718">
      <w:bodyDiv w:val="1"/>
      <w:marLeft w:val="0"/>
      <w:marRight w:val="0"/>
      <w:marTop w:val="0"/>
      <w:marBottom w:val="0"/>
      <w:divBdr>
        <w:top w:val="none" w:sz="0" w:space="0" w:color="auto"/>
        <w:left w:val="none" w:sz="0" w:space="0" w:color="auto"/>
        <w:bottom w:val="none" w:sz="0" w:space="0" w:color="auto"/>
        <w:right w:val="none" w:sz="0" w:space="0" w:color="auto"/>
      </w:divBdr>
    </w:div>
    <w:div w:id="1135174266">
      <w:bodyDiv w:val="1"/>
      <w:marLeft w:val="0"/>
      <w:marRight w:val="0"/>
      <w:marTop w:val="0"/>
      <w:marBottom w:val="0"/>
      <w:divBdr>
        <w:top w:val="none" w:sz="0" w:space="0" w:color="auto"/>
        <w:left w:val="none" w:sz="0" w:space="0" w:color="auto"/>
        <w:bottom w:val="none" w:sz="0" w:space="0" w:color="auto"/>
        <w:right w:val="none" w:sz="0" w:space="0" w:color="auto"/>
      </w:divBdr>
    </w:div>
    <w:div w:id="1135179208">
      <w:bodyDiv w:val="1"/>
      <w:marLeft w:val="0"/>
      <w:marRight w:val="0"/>
      <w:marTop w:val="0"/>
      <w:marBottom w:val="0"/>
      <w:divBdr>
        <w:top w:val="none" w:sz="0" w:space="0" w:color="auto"/>
        <w:left w:val="none" w:sz="0" w:space="0" w:color="auto"/>
        <w:bottom w:val="none" w:sz="0" w:space="0" w:color="auto"/>
        <w:right w:val="none" w:sz="0" w:space="0" w:color="auto"/>
      </w:divBdr>
    </w:div>
    <w:div w:id="1135291134">
      <w:bodyDiv w:val="1"/>
      <w:marLeft w:val="0"/>
      <w:marRight w:val="0"/>
      <w:marTop w:val="0"/>
      <w:marBottom w:val="0"/>
      <w:divBdr>
        <w:top w:val="none" w:sz="0" w:space="0" w:color="auto"/>
        <w:left w:val="none" w:sz="0" w:space="0" w:color="auto"/>
        <w:bottom w:val="none" w:sz="0" w:space="0" w:color="auto"/>
        <w:right w:val="none" w:sz="0" w:space="0" w:color="auto"/>
      </w:divBdr>
    </w:div>
    <w:div w:id="1135293203">
      <w:bodyDiv w:val="1"/>
      <w:marLeft w:val="0"/>
      <w:marRight w:val="0"/>
      <w:marTop w:val="0"/>
      <w:marBottom w:val="0"/>
      <w:divBdr>
        <w:top w:val="none" w:sz="0" w:space="0" w:color="auto"/>
        <w:left w:val="none" w:sz="0" w:space="0" w:color="auto"/>
        <w:bottom w:val="none" w:sz="0" w:space="0" w:color="auto"/>
        <w:right w:val="none" w:sz="0" w:space="0" w:color="auto"/>
      </w:divBdr>
    </w:div>
    <w:div w:id="1135367511">
      <w:bodyDiv w:val="1"/>
      <w:marLeft w:val="0"/>
      <w:marRight w:val="0"/>
      <w:marTop w:val="0"/>
      <w:marBottom w:val="0"/>
      <w:divBdr>
        <w:top w:val="none" w:sz="0" w:space="0" w:color="auto"/>
        <w:left w:val="none" w:sz="0" w:space="0" w:color="auto"/>
        <w:bottom w:val="none" w:sz="0" w:space="0" w:color="auto"/>
        <w:right w:val="none" w:sz="0" w:space="0" w:color="auto"/>
      </w:divBdr>
    </w:div>
    <w:div w:id="1135370137">
      <w:bodyDiv w:val="1"/>
      <w:marLeft w:val="0"/>
      <w:marRight w:val="0"/>
      <w:marTop w:val="0"/>
      <w:marBottom w:val="0"/>
      <w:divBdr>
        <w:top w:val="none" w:sz="0" w:space="0" w:color="auto"/>
        <w:left w:val="none" w:sz="0" w:space="0" w:color="auto"/>
        <w:bottom w:val="none" w:sz="0" w:space="0" w:color="auto"/>
        <w:right w:val="none" w:sz="0" w:space="0" w:color="auto"/>
      </w:divBdr>
    </w:div>
    <w:div w:id="1135561871">
      <w:bodyDiv w:val="1"/>
      <w:marLeft w:val="0"/>
      <w:marRight w:val="0"/>
      <w:marTop w:val="0"/>
      <w:marBottom w:val="0"/>
      <w:divBdr>
        <w:top w:val="none" w:sz="0" w:space="0" w:color="auto"/>
        <w:left w:val="none" w:sz="0" w:space="0" w:color="auto"/>
        <w:bottom w:val="none" w:sz="0" w:space="0" w:color="auto"/>
        <w:right w:val="none" w:sz="0" w:space="0" w:color="auto"/>
      </w:divBdr>
    </w:div>
    <w:div w:id="1135636340">
      <w:bodyDiv w:val="1"/>
      <w:marLeft w:val="0"/>
      <w:marRight w:val="0"/>
      <w:marTop w:val="0"/>
      <w:marBottom w:val="0"/>
      <w:divBdr>
        <w:top w:val="none" w:sz="0" w:space="0" w:color="auto"/>
        <w:left w:val="none" w:sz="0" w:space="0" w:color="auto"/>
        <w:bottom w:val="none" w:sz="0" w:space="0" w:color="auto"/>
        <w:right w:val="none" w:sz="0" w:space="0" w:color="auto"/>
      </w:divBdr>
    </w:div>
    <w:div w:id="1135677249">
      <w:bodyDiv w:val="1"/>
      <w:marLeft w:val="0"/>
      <w:marRight w:val="0"/>
      <w:marTop w:val="0"/>
      <w:marBottom w:val="0"/>
      <w:divBdr>
        <w:top w:val="none" w:sz="0" w:space="0" w:color="auto"/>
        <w:left w:val="none" w:sz="0" w:space="0" w:color="auto"/>
        <w:bottom w:val="none" w:sz="0" w:space="0" w:color="auto"/>
        <w:right w:val="none" w:sz="0" w:space="0" w:color="auto"/>
      </w:divBdr>
    </w:div>
    <w:div w:id="1135680591">
      <w:bodyDiv w:val="1"/>
      <w:marLeft w:val="0"/>
      <w:marRight w:val="0"/>
      <w:marTop w:val="0"/>
      <w:marBottom w:val="0"/>
      <w:divBdr>
        <w:top w:val="none" w:sz="0" w:space="0" w:color="auto"/>
        <w:left w:val="none" w:sz="0" w:space="0" w:color="auto"/>
        <w:bottom w:val="none" w:sz="0" w:space="0" w:color="auto"/>
        <w:right w:val="none" w:sz="0" w:space="0" w:color="auto"/>
      </w:divBdr>
    </w:div>
    <w:div w:id="1135684028">
      <w:bodyDiv w:val="1"/>
      <w:marLeft w:val="0"/>
      <w:marRight w:val="0"/>
      <w:marTop w:val="0"/>
      <w:marBottom w:val="0"/>
      <w:divBdr>
        <w:top w:val="none" w:sz="0" w:space="0" w:color="auto"/>
        <w:left w:val="none" w:sz="0" w:space="0" w:color="auto"/>
        <w:bottom w:val="none" w:sz="0" w:space="0" w:color="auto"/>
        <w:right w:val="none" w:sz="0" w:space="0" w:color="auto"/>
      </w:divBdr>
    </w:div>
    <w:div w:id="1135753541">
      <w:bodyDiv w:val="1"/>
      <w:marLeft w:val="0"/>
      <w:marRight w:val="0"/>
      <w:marTop w:val="0"/>
      <w:marBottom w:val="0"/>
      <w:divBdr>
        <w:top w:val="none" w:sz="0" w:space="0" w:color="auto"/>
        <w:left w:val="none" w:sz="0" w:space="0" w:color="auto"/>
        <w:bottom w:val="none" w:sz="0" w:space="0" w:color="auto"/>
        <w:right w:val="none" w:sz="0" w:space="0" w:color="auto"/>
      </w:divBdr>
    </w:div>
    <w:div w:id="1135755200">
      <w:bodyDiv w:val="1"/>
      <w:marLeft w:val="0"/>
      <w:marRight w:val="0"/>
      <w:marTop w:val="0"/>
      <w:marBottom w:val="0"/>
      <w:divBdr>
        <w:top w:val="none" w:sz="0" w:space="0" w:color="auto"/>
        <w:left w:val="none" w:sz="0" w:space="0" w:color="auto"/>
        <w:bottom w:val="none" w:sz="0" w:space="0" w:color="auto"/>
        <w:right w:val="none" w:sz="0" w:space="0" w:color="auto"/>
      </w:divBdr>
    </w:div>
    <w:div w:id="1135830203">
      <w:bodyDiv w:val="1"/>
      <w:marLeft w:val="0"/>
      <w:marRight w:val="0"/>
      <w:marTop w:val="0"/>
      <w:marBottom w:val="0"/>
      <w:divBdr>
        <w:top w:val="none" w:sz="0" w:space="0" w:color="auto"/>
        <w:left w:val="none" w:sz="0" w:space="0" w:color="auto"/>
        <w:bottom w:val="none" w:sz="0" w:space="0" w:color="auto"/>
        <w:right w:val="none" w:sz="0" w:space="0" w:color="auto"/>
      </w:divBdr>
    </w:div>
    <w:div w:id="1135835225">
      <w:bodyDiv w:val="1"/>
      <w:marLeft w:val="0"/>
      <w:marRight w:val="0"/>
      <w:marTop w:val="0"/>
      <w:marBottom w:val="0"/>
      <w:divBdr>
        <w:top w:val="none" w:sz="0" w:space="0" w:color="auto"/>
        <w:left w:val="none" w:sz="0" w:space="0" w:color="auto"/>
        <w:bottom w:val="none" w:sz="0" w:space="0" w:color="auto"/>
        <w:right w:val="none" w:sz="0" w:space="0" w:color="auto"/>
      </w:divBdr>
    </w:div>
    <w:div w:id="1135877000">
      <w:bodyDiv w:val="1"/>
      <w:marLeft w:val="0"/>
      <w:marRight w:val="0"/>
      <w:marTop w:val="0"/>
      <w:marBottom w:val="0"/>
      <w:divBdr>
        <w:top w:val="none" w:sz="0" w:space="0" w:color="auto"/>
        <w:left w:val="none" w:sz="0" w:space="0" w:color="auto"/>
        <w:bottom w:val="none" w:sz="0" w:space="0" w:color="auto"/>
        <w:right w:val="none" w:sz="0" w:space="0" w:color="auto"/>
      </w:divBdr>
    </w:div>
    <w:div w:id="1136021152">
      <w:bodyDiv w:val="1"/>
      <w:marLeft w:val="0"/>
      <w:marRight w:val="0"/>
      <w:marTop w:val="0"/>
      <w:marBottom w:val="0"/>
      <w:divBdr>
        <w:top w:val="none" w:sz="0" w:space="0" w:color="auto"/>
        <w:left w:val="none" w:sz="0" w:space="0" w:color="auto"/>
        <w:bottom w:val="none" w:sz="0" w:space="0" w:color="auto"/>
        <w:right w:val="none" w:sz="0" w:space="0" w:color="auto"/>
      </w:divBdr>
    </w:div>
    <w:div w:id="1136028717">
      <w:bodyDiv w:val="1"/>
      <w:marLeft w:val="0"/>
      <w:marRight w:val="0"/>
      <w:marTop w:val="0"/>
      <w:marBottom w:val="0"/>
      <w:divBdr>
        <w:top w:val="none" w:sz="0" w:space="0" w:color="auto"/>
        <w:left w:val="none" w:sz="0" w:space="0" w:color="auto"/>
        <w:bottom w:val="none" w:sz="0" w:space="0" w:color="auto"/>
        <w:right w:val="none" w:sz="0" w:space="0" w:color="auto"/>
      </w:divBdr>
    </w:div>
    <w:div w:id="1136098386">
      <w:bodyDiv w:val="1"/>
      <w:marLeft w:val="0"/>
      <w:marRight w:val="0"/>
      <w:marTop w:val="0"/>
      <w:marBottom w:val="0"/>
      <w:divBdr>
        <w:top w:val="none" w:sz="0" w:space="0" w:color="auto"/>
        <w:left w:val="none" w:sz="0" w:space="0" w:color="auto"/>
        <w:bottom w:val="none" w:sz="0" w:space="0" w:color="auto"/>
        <w:right w:val="none" w:sz="0" w:space="0" w:color="auto"/>
      </w:divBdr>
    </w:div>
    <w:div w:id="1136295618">
      <w:bodyDiv w:val="1"/>
      <w:marLeft w:val="0"/>
      <w:marRight w:val="0"/>
      <w:marTop w:val="0"/>
      <w:marBottom w:val="0"/>
      <w:divBdr>
        <w:top w:val="none" w:sz="0" w:space="0" w:color="auto"/>
        <w:left w:val="none" w:sz="0" w:space="0" w:color="auto"/>
        <w:bottom w:val="none" w:sz="0" w:space="0" w:color="auto"/>
        <w:right w:val="none" w:sz="0" w:space="0" w:color="auto"/>
      </w:divBdr>
    </w:div>
    <w:div w:id="1136338204">
      <w:bodyDiv w:val="1"/>
      <w:marLeft w:val="0"/>
      <w:marRight w:val="0"/>
      <w:marTop w:val="0"/>
      <w:marBottom w:val="0"/>
      <w:divBdr>
        <w:top w:val="none" w:sz="0" w:space="0" w:color="auto"/>
        <w:left w:val="none" w:sz="0" w:space="0" w:color="auto"/>
        <w:bottom w:val="none" w:sz="0" w:space="0" w:color="auto"/>
        <w:right w:val="none" w:sz="0" w:space="0" w:color="auto"/>
      </w:divBdr>
    </w:div>
    <w:div w:id="1136486059">
      <w:bodyDiv w:val="1"/>
      <w:marLeft w:val="0"/>
      <w:marRight w:val="0"/>
      <w:marTop w:val="0"/>
      <w:marBottom w:val="0"/>
      <w:divBdr>
        <w:top w:val="none" w:sz="0" w:space="0" w:color="auto"/>
        <w:left w:val="none" w:sz="0" w:space="0" w:color="auto"/>
        <w:bottom w:val="none" w:sz="0" w:space="0" w:color="auto"/>
        <w:right w:val="none" w:sz="0" w:space="0" w:color="auto"/>
      </w:divBdr>
    </w:div>
    <w:div w:id="1136489241">
      <w:bodyDiv w:val="1"/>
      <w:marLeft w:val="0"/>
      <w:marRight w:val="0"/>
      <w:marTop w:val="0"/>
      <w:marBottom w:val="0"/>
      <w:divBdr>
        <w:top w:val="none" w:sz="0" w:space="0" w:color="auto"/>
        <w:left w:val="none" w:sz="0" w:space="0" w:color="auto"/>
        <w:bottom w:val="none" w:sz="0" w:space="0" w:color="auto"/>
        <w:right w:val="none" w:sz="0" w:space="0" w:color="auto"/>
      </w:divBdr>
    </w:div>
    <w:div w:id="1136727927">
      <w:bodyDiv w:val="1"/>
      <w:marLeft w:val="0"/>
      <w:marRight w:val="0"/>
      <w:marTop w:val="0"/>
      <w:marBottom w:val="0"/>
      <w:divBdr>
        <w:top w:val="none" w:sz="0" w:space="0" w:color="auto"/>
        <w:left w:val="none" w:sz="0" w:space="0" w:color="auto"/>
        <w:bottom w:val="none" w:sz="0" w:space="0" w:color="auto"/>
        <w:right w:val="none" w:sz="0" w:space="0" w:color="auto"/>
      </w:divBdr>
    </w:div>
    <w:div w:id="1136798939">
      <w:bodyDiv w:val="1"/>
      <w:marLeft w:val="0"/>
      <w:marRight w:val="0"/>
      <w:marTop w:val="0"/>
      <w:marBottom w:val="0"/>
      <w:divBdr>
        <w:top w:val="none" w:sz="0" w:space="0" w:color="auto"/>
        <w:left w:val="none" w:sz="0" w:space="0" w:color="auto"/>
        <w:bottom w:val="none" w:sz="0" w:space="0" w:color="auto"/>
        <w:right w:val="none" w:sz="0" w:space="0" w:color="auto"/>
      </w:divBdr>
    </w:div>
    <w:div w:id="1136872775">
      <w:bodyDiv w:val="1"/>
      <w:marLeft w:val="0"/>
      <w:marRight w:val="0"/>
      <w:marTop w:val="0"/>
      <w:marBottom w:val="0"/>
      <w:divBdr>
        <w:top w:val="none" w:sz="0" w:space="0" w:color="auto"/>
        <w:left w:val="none" w:sz="0" w:space="0" w:color="auto"/>
        <w:bottom w:val="none" w:sz="0" w:space="0" w:color="auto"/>
        <w:right w:val="none" w:sz="0" w:space="0" w:color="auto"/>
      </w:divBdr>
    </w:div>
    <w:div w:id="1136950155">
      <w:bodyDiv w:val="1"/>
      <w:marLeft w:val="0"/>
      <w:marRight w:val="0"/>
      <w:marTop w:val="0"/>
      <w:marBottom w:val="0"/>
      <w:divBdr>
        <w:top w:val="none" w:sz="0" w:space="0" w:color="auto"/>
        <w:left w:val="none" w:sz="0" w:space="0" w:color="auto"/>
        <w:bottom w:val="none" w:sz="0" w:space="0" w:color="auto"/>
        <w:right w:val="none" w:sz="0" w:space="0" w:color="auto"/>
      </w:divBdr>
    </w:div>
    <w:div w:id="1136996303">
      <w:bodyDiv w:val="1"/>
      <w:marLeft w:val="0"/>
      <w:marRight w:val="0"/>
      <w:marTop w:val="0"/>
      <w:marBottom w:val="0"/>
      <w:divBdr>
        <w:top w:val="none" w:sz="0" w:space="0" w:color="auto"/>
        <w:left w:val="none" w:sz="0" w:space="0" w:color="auto"/>
        <w:bottom w:val="none" w:sz="0" w:space="0" w:color="auto"/>
        <w:right w:val="none" w:sz="0" w:space="0" w:color="auto"/>
      </w:divBdr>
    </w:div>
    <w:div w:id="1137069939">
      <w:bodyDiv w:val="1"/>
      <w:marLeft w:val="0"/>
      <w:marRight w:val="0"/>
      <w:marTop w:val="0"/>
      <w:marBottom w:val="0"/>
      <w:divBdr>
        <w:top w:val="none" w:sz="0" w:space="0" w:color="auto"/>
        <w:left w:val="none" w:sz="0" w:space="0" w:color="auto"/>
        <w:bottom w:val="none" w:sz="0" w:space="0" w:color="auto"/>
        <w:right w:val="none" w:sz="0" w:space="0" w:color="auto"/>
      </w:divBdr>
    </w:div>
    <w:div w:id="1137189493">
      <w:bodyDiv w:val="1"/>
      <w:marLeft w:val="0"/>
      <w:marRight w:val="0"/>
      <w:marTop w:val="0"/>
      <w:marBottom w:val="0"/>
      <w:divBdr>
        <w:top w:val="none" w:sz="0" w:space="0" w:color="auto"/>
        <w:left w:val="none" w:sz="0" w:space="0" w:color="auto"/>
        <w:bottom w:val="none" w:sz="0" w:space="0" w:color="auto"/>
        <w:right w:val="none" w:sz="0" w:space="0" w:color="auto"/>
      </w:divBdr>
    </w:div>
    <w:div w:id="1137257070">
      <w:bodyDiv w:val="1"/>
      <w:marLeft w:val="0"/>
      <w:marRight w:val="0"/>
      <w:marTop w:val="0"/>
      <w:marBottom w:val="0"/>
      <w:divBdr>
        <w:top w:val="none" w:sz="0" w:space="0" w:color="auto"/>
        <w:left w:val="none" w:sz="0" w:space="0" w:color="auto"/>
        <w:bottom w:val="none" w:sz="0" w:space="0" w:color="auto"/>
        <w:right w:val="none" w:sz="0" w:space="0" w:color="auto"/>
      </w:divBdr>
    </w:div>
    <w:div w:id="1137259797">
      <w:bodyDiv w:val="1"/>
      <w:marLeft w:val="0"/>
      <w:marRight w:val="0"/>
      <w:marTop w:val="0"/>
      <w:marBottom w:val="0"/>
      <w:divBdr>
        <w:top w:val="none" w:sz="0" w:space="0" w:color="auto"/>
        <w:left w:val="none" w:sz="0" w:space="0" w:color="auto"/>
        <w:bottom w:val="none" w:sz="0" w:space="0" w:color="auto"/>
        <w:right w:val="none" w:sz="0" w:space="0" w:color="auto"/>
      </w:divBdr>
    </w:div>
    <w:div w:id="1137332909">
      <w:bodyDiv w:val="1"/>
      <w:marLeft w:val="0"/>
      <w:marRight w:val="0"/>
      <w:marTop w:val="0"/>
      <w:marBottom w:val="0"/>
      <w:divBdr>
        <w:top w:val="none" w:sz="0" w:space="0" w:color="auto"/>
        <w:left w:val="none" w:sz="0" w:space="0" w:color="auto"/>
        <w:bottom w:val="none" w:sz="0" w:space="0" w:color="auto"/>
        <w:right w:val="none" w:sz="0" w:space="0" w:color="auto"/>
      </w:divBdr>
    </w:div>
    <w:div w:id="1137382806">
      <w:bodyDiv w:val="1"/>
      <w:marLeft w:val="0"/>
      <w:marRight w:val="0"/>
      <w:marTop w:val="0"/>
      <w:marBottom w:val="0"/>
      <w:divBdr>
        <w:top w:val="none" w:sz="0" w:space="0" w:color="auto"/>
        <w:left w:val="none" w:sz="0" w:space="0" w:color="auto"/>
        <w:bottom w:val="none" w:sz="0" w:space="0" w:color="auto"/>
        <w:right w:val="none" w:sz="0" w:space="0" w:color="auto"/>
      </w:divBdr>
    </w:div>
    <w:div w:id="1137573984">
      <w:bodyDiv w:val="1"/>
      <w:marLeft w:val="0"/>
      <w:marRight w:val="0"/>
      <w:marTop w:val="0"/>
      <w:marBottom w:val="0"/>
      <w:divBdr>
        <w:top w:val="none" w:sz="0" w:space="0" w:color="auto"/>
        <w:left w:val="none" w:sz="0" w:space="0" w:color="auto"/>
        <w:bottom w:val="none" w:sz="0" w:space="0" w:color="auto"/>
        <w:right w:val="none" w:sz="0" w:space="0" w:color="auto"/>
      </w:divBdr>
    </w:div>
    <w:div w:id="1137650158">
      <w:bodyDiv w:val="1"/>
      <w:marLeft w:val="0"/>
      <w:marRight w:val="0"/>
      <w:marTop w:val="0"/>
      <w:marBottom w:val="0"/>
      <w:divBdr>
        <w:top w:val="none" w:sz="0" w:space="0" w:color="auto"/>
        <w:left w:val="none" w:sz="0" w:space="0" w:color="auto"/>
        <w:bottom w:val="none" w:sz="0" w:space="0" w:color="auto"/>
        <w:right w:val="none" w:sz="0" w:space="0" w:color="auto"/>
      </w:divBdr>
    </w:div>
    <w:div w:id="1137841557">
      <w:bodyDiv w:val="1"/>
      <w:marLeft w:val="0"/>
      <w:marRight w:val="0"/>
      <w:marTop w:val="0"/>
      <w:marBottom w:val="0"/>
      <w:divBdr>
        <w:top w:val="none" w:sz="0" w:space="0" w:color="auto"/>
        <w:left w:val="none" w:sz="0" w:space="0" w:color="auto"/>
        <w:bottom w:val="none" w:sz="0" w:space="0" w:color="auto"/>
        <w:right w:val="none" w:sz="0" w:space="0" w:color="auto"/>
      </w:divBdr>
    </w:div>
    <w:div w:id="1137913218">
      <w:bodyDiv w:val="1"/>
      <w:marLeft w:val="0"/>
      <w:marRight w:val="0"/>
      <w:marTop w:val="0"/>
      <w:marBottom w:val="0"/>
      <w:divBdr>
        <w:top w:val="none" w:sz="0" w:space="0" w:color="auto"/>
        <w:left w:val="none" w:sz="0" w:space="0" w:color="auto"/>
        <w:bottom w:val="none" w:sz="0" w:space="0" w:color="auto"/>
        <w:right w:val="none" w:sz="0" w:space="0" w:color="auto"/>
      </w:divBdr>
    </w:div>
    <w:div w:id="1137914815">
      <w:bodyDiv w:val="1"/>
      <w:marLeft w:val="0"/>
      <w:marRight w:val="0"/>
      <w:marTop w:val="0"/>
      <w:marBottom w:val="0"/>
      <w:divBdr>
        <w:top w:val="none" w:sz="0" w:space="0" w:color="auto"/>
        <w:left w:val="none" w:sz="0" w:space="0" w:color="auto"/>
        <w:bottom w:val="none" w:sz="0" w:space="0" w:color="auto"/>
        <w:right w:val="none" w:sz="0" w:space="0" w:color="auto"/>
      </w:divBdr>
    </w:div>
    <w:div w:id="1137989175">
      <w:bodyDiv w:val="1"/>
      <w:marLeft w:val="0"/>
      <w:marRight w:val="0"/>
      <w:marTop w:val="0"/>
      <w:marBottom w:val="0"/>
      <w:divBdr>
        <w:top w:val="none" w:sz="0" w:space="0" w:color="auto"/>
        <w:left w:val="none" w:sz="0" w:space="0" w:color="auto"/>
        <w:bottom w:val="none" w:sz="0" w:space="0" w:color="auto"/>
        <w:right w:val="none" w:sz="0" w:space="0" w:color="auto"/>
      </w:divBdr>
    </w:div>
    <w:div w:id="1137994089">
      <w:bodyDiv w:val="1"/>
      <w:marLeft w:val="0"/>
      <w:marRight w:val="0"/>
      <w:marTop w:val="0"/>
      <w:marBottom w:val="0"/>
      <w:divBdr>
        <w:top w:val="none" w:sz="0" w:space="0" w:color="auto"/>
        <w:left w:val="none" w:sz="0" w:space="0" w:color="auto"/>
        <w:bottom w:val="none" w:sz="0" w:space="0" w:color="auto"/>
        <w:right w:val="none" w:sz="0" w:space="0" w:color="auto"/>
      </w:divBdr>
    </w:div>
    <w:div w:id="1137995452">
      <w:bodyDiv w:val="1"/>
      <w:marLeft w:val="0"/>
      <w:marRight w:val="0"/>
      <w:marTop w:val="0"/>
      <w:marBottom w:val="0"/>
      <w:divBdr>
        <w:top w:val="none" w:sz="0" w:space="0" w:color="auto"/>
        <w:left w:val="none" w:sz="0" w:space="0" w:color="auto"/>
        <w:bottom w:val="none" w:sz="0" w:space="0" w:color="auto"/>
        <w:right w:val="none" w:sz="0" w:space="0" w:color="auto"/>
      </w:divBdr>
    </w:div>
    <w:div w:id="1138033179">
      <w:bodyDiv w:val="1"/>
      <w:marLeft w:val="0"/>
      <w:marRight w:val="0"/>
      <w:marTop w:val="0"/>
      <w:marBottom w:val="0"/>
      <w:divBdr>
        <w:top w:val="none" w:sz="0" w:space="0" w:color="auto"/>
        <w:left w:val="none" w:sz="0" w:space="0" w:color="auto"/>
        <w:bottom w:val="none" w:sz="0" w:space="0" w:color="auto"/>
        <w:right w:val="none" w:sz="0" w:space="0" w:color="auto"/>
      </w:divBdr>
    </w:div>
    <w:div w:id="1138036642">
      <w:bodyDiv w:val="1"/>
      <w:marLeft w:val="0"/>
      <w:marRight w:val="0"/>
      <w:marTop w:val="0"/>
      <w:marBottom w:val="0"/>
      <w:divBdr>
        <w:top w:val="none" w:sz="0" w:space="0" w:color="auto"/>
        <w:left w:val="none" w:sz="0" w:space="0" w:color="auto"/>
        <w:bottom w:val="none" w:sz="0" w:space="0" w:color="auto"/>
        <w:right w:val="none" w:sz="0" w:space="0" w:color="auto"/>
      </w:divBdr>
    </w:div>
    <w:div w:id="1138112984">
      <w:bodyDiv w:val="1"/>
      <w:marLeft w:val="0"/>
      <w:marRight w:val="0"/>
      <w:marTop w:val="0"/>
      <w:marBottom w:val="0"/>
      <w:divBdr>
        <w:top w:val="none" w:sz="0" w:space="0" w:color="auto"/>
        <w:left w:val="none" w:sz="0" w:space="0" w:color="auto"/>
        <w:bottom w:val="none" w:sz="0" w:space="0" w:color="auto"/>
        <w:right w:val="none" w:sz="0" w:space="0" w:color="auto"/>
      </w:divBdr>
    </w:div>
    <w:div w:id="1138229434">
      <w:bodyDiv w:val="1"/>
      <w:marLeft w:val="0"/>
      <w:marRight w:val="0"/>
      <w:marTop w:val="0"/>
      <w:marBottom w:val="0"/>
      <w:divBdr>
        <w:top w:val="none" w:sz="0" w:space="0" w:color="auto"/>
        <w:left w:val="none" w:sz="0" w:space="0" w:color="auto"/>
        <w:bottom w:val="none" w:sz="0" w:space="0" w:color="auto"/>
        <w:right w:val="none" w:sz="0" w:space="0" w:color="auto"/>
      </w:divBdr>
    </w:div>
    <w:div w:id="1138301658">
      <w:bodyDiv w:val="1"/>
      <w:marLeft w:val="0"/>
      <w:marRight w:val="0"/>
      <w:marTop w:val="0"/>
      <w:marBottom w:val="0"/>
      <w:divBdr>
        <w:top w:val="none" w:sz="0" w:space="0" w:color="auto"/>
        <w:left w:val="none" w:sz="0" w:space="0" w:color="auto"/>
        <w:bottom w:val="none" w:sz="0" w:space="0" w:color="auto"/>
        <w:right w:val="none" w:sz="0" w:space="0" w:color="auto"/>
      </w:divBdr>
    </w:div>
    <w:div w:id="1138302693">
      <w:bodyDiv w:val="1"/>
      <w:marLeft w:val="0"/>
      <w:marRight w:val="0"/>
      <w:marTop w:val="0"/>
      <w:marBottom w:val="0"/>
      <w:divBdr>
        <w:top w:val="none" w:sz="0" w:space="0" w:color="auto"/>
        <w:left w:val="none" w:sz="0" w:space="0" w:color="auto"/>
        <w:bottom w:val="none" w:sz="0" w:space="0" w:color="auto"/>
        <w:right w:val="none" w:sz="0" w:space="0" w:color="auto"/>
      </w:divBdr>
    </w:div>
    <w:div w:id="1138496830">
      <w:bodyDiv w:val="1"/>
      <w:marLeft w:val="0"/>
      <w:marRight w:val="0"/>
      <w:marTop w:val="0"/>
      <w:marBottom w:val="0"/>
      <w:divBdr>
        <w:top w:val="none" w:sz="0" w:space="0" w:color="auto"/>
        <w:left w:val="none" w:sz="0" w:space="0" w:color="auto"/>
        <w:bottom w:val="none" w:sz="0" w:space="0" w:color="auto"/>
        <w:right w:val="none" w:sz="0" w:space="0" w:color="auto"/>
      </w:divBdr>
    </w:div>
    <w:div w:id="1138500243">
      <w:bodyDiv w:val="1"/>
      <w:marLeft w:val="0"/>
      <w:marRight w:val="0"/>
      <w:marTop w:val="0"/>
      <w:marBottom w:val="0"/>
      <w:divBdr>
        <w:top w:val="none" w:sz="0" w:space="0" w:color="auto"/>
        <w:left w:val="none" w:sz="0" w:space="0" w:color="auto"/>
        <w:bottom w:val="none" w:sz="0" w:space="0" w:color="auto"/>
        <w:right w:val="none" w:sz="0" w:space="0" w:color="auto"/>
      </w:divBdr>
    </w:div>
    <w:div w:id="1138500341">
      <w:bodyDiv w:val="1"/>
      <w:marLeft w:val="0"/>
      <w:marRight w:val="0"/>
      <w:marTop w:val="0"/>
      <w:marBottom w:val="0"/>
      <w:divBdr>
        <w:top w:val="none" w:sz="0" w:space="0" w:color="auto"/>
        <w:left w:val="none" w:sz="0" w:space="0" w:color="auto"/>
        <w:bottom w:val="none" w:sz="0" w:space="0" w:color="auto"/>
        <w:right w:val="none" w:sz="0" w:space="0" w:color="auto"/>
      </w:divBdr>
    </w:div>
    <w:div w:id="1138643002">
      <w:bodyDiv w:val="1"/>
      <w:marLeft w:val="0"/>
      <w:marRight w:val="0"/>
      <w:marTop w:val="0"/>
      <w:marBottom w:val="0"/>
      <w:divBdr>
        <w:top w:val="none" w:sz="0" w:space="0" w:color="auto"/>
        <w:left w:val="none" w:sz="0" w:space="0" w:color="auto"/>
        <w:bottom w:val="none" w:sz="0" w:space="0" w:color="auto"/>
        <w:right w:val="none" w:sz="0" w:space="0" w:color="auto"/>
      </w:divBdr>
    </w:div>
    <w:div w:id="1138644864">
      <w:bodyDiv w:val="1"/>
      <w:marLeft w:val="0"/>
      <w:marRight w:val="0"/>
      <w:marTop w:val="0"/>
      <w:marBottom w:val="0"/>
      <w:divBdr>
        <w:top w:val="none" w:sz="0" w:space="0" w:color="auto"/>
        <w:left w:val="none" w:sz="0" w:space="0" w:color="auto"/>
        <w:bottom w:val="none" w:sz="0" w:space="0" w:color="auto"/>
        <w:right w:val="none" w:sz="0" w:space="0" w:color="auto"/>
      </w:divBdr>
    </w:div>
    <w:div w:id="1138689185">
      <w:bodyDiv w:val="1"/>
      <w:marLeft w:val="0"/>
      <w:marRight w:val="0"/>
      <w:marTop w:val="0"/>
      <w:marBottom w:val="0"/>
      <w:divBdr>
        <w:top w:val="none" w:sz="0" w:space="0" w:color="auto"/>
        <w:left w:val="none" w:sz="0" w:space="0" w:color="auto"/>
        <w:bottom w:val="none" w:sz="0" w:space="0" w:color="auto"/>
        <w:right w:val="none" w:sz="0" w:space="0" w:color="auto"/>
      </w:divBdr>
    </w:div>
    <w:div w:id="1138717355">
      <w:bodyDiv w:val="1"/>
      <w:marLeft w:val="0"/>
      <w:marRight w:val="0"/>
      <w:marTop w:val="0"/>
      <w:marBottom w:val="0"/>
      <w:divBdr>
        <w:top w:val="none" w:sz="0" w:space="0" w:color="auto"/>
        <w:left w:val="none" w:sz="0" w:space="0" w:color="auto"/>
        <w:bottom w:val="none" w:sz="0" w:space="0" w:color="auto"/>
        <w:right w:val="none" w:sz="0" w:space="0" w:color="auto"/>
      </w:divBdr>
    </w:div>
    <w:div w:id="1138910508">
      <w:bodyDiv w:val="1"/>
      <w:marLeft w:val="0"/>
      <w:marRight w:val="0"/>
      <w:marTop w:val="0"/>
      <w:marBottom w:val="0"/>
      <w:divBdr>
        <w:top w:val="none" w:sz="0" w:space="0" w:color="auto"/>
        <w:left w:val="none" w:sz="0" w:space="0" w:color="auto"/>
        <w:bottom w:val="none" w:sz="0" w:space="0" w:color="auto"/>
        <w:right w:val="none" w:sz="0" w:space="0" w:color="auto"/>
      </w:divBdr>
    </w:div>
    <w:div w:id="1139029073">
      <w:bodyDiv w:val="1"/>
      <w:marLeft w:val="0"/>
      <w:marRight w:val="0"/>
      <w:marTop w:val="0"/>
      <w:marBottom w:val="0"/>
      <w:divBdr>
        <w:top w:val="none" w:sz="0" w:space="0" w:color="auto"/>
        <w:left w:val="none" w:sz="0" w:space="0" w:color="auto"/>
        <w:bottom w:val="none" w:sz="0" w:space="0" w:color="auto"/>
        <w:right w:val="none" w:sz="0" w:space="0" w:color="auto"/>
      </w:divBdr>
    </w:div>
    <w:div w:id="1139030951">
      <w:bodyDiv w:val="1"/>
      <w:marLeft w:val="0"/>
      <w:marRight w:val="0"/>
      <w:marTop w:val="0"/>
      <w:marBottom w:val="0"/>
      <w:divBdr>
        <w:top w:val="none" w:sz="0" w:space="0" w:color="auto"/>
        <w:left w:val="none" w:sz="0" w:space="0" w:color="auto"/>
        <w:bottom w:val="none" w:sz="0" w:space="0" w:color="auto"/>
        <w:right w:val="none" w:sz="0" w:space="0" w:color="auto"/>
      </w:divBdr>
    </w:div>
    <w:div w:id="1139034766">
      <w:bodyDiv w:val="1"/>
      <w:marLeft w:val="0"/>
      <w:marRight w:val="0"/>
      <w:marTop w:val="0"/>
      <w:marBottom w:val="0"/>
      <w:divBdr>
        <w:top w:val="none" w:sz="0" w:space="0" w:color="auto"/>
        <w:left w:val="none" w:sz="0" w:space="0" w:color="auto"/>
        <w:bottom w:val="none" w:sz="0" w:space="0" w:color="auto"/>
        <w:right w:val="none" w:sz="0" w:space="0" w:color="auto"/>
      </w:divBdr>
    </w:div>
    <w:div w:id="1139037105">
      <w:bodyDiv w:val="1"/>
      <w:marLeft w:val="0"/>
      <w:marRight w:val="0"/>
      <w:marTop w:val="0"/>
      <w:marBottom w:val="0"/>
      <w:divBdr>
        <w:top w:val="none" w:sz="0" w:space="0" w:color="auto"/>
        <w:left w:val="none" w:sz="0" w:space="0" w:color="auto"/>
        <w:bottom w:val="none" w:sz="0" w:space="0" w:color="auto"/>
        <w:right w:val="none" w:sz="0" w:space="0" w:color="auto"/>
      </w:divBdr>
    </w:div>
    <w:div w:id="1139108127">
      <w:bodyDiv w:val="1"/>
      <w:marLeft w:val="0"/>
      <w:marRight w:val="0"/>
      <w:marTop w:val="0"/>
      <w:marBottom w:val="0"/>
      <w:divBdr>
        <w:top w:val="none" w:sz="0" w:space="0" w:color="auto"/>
        <w:left w:val="none" w:sz="0" w:space="0" w:color="auto"/>
        <w:bottom w:val="none" w:sz="0" w:space="0" w:color="auto"/>
        <w:right w:val="none" w:sz="0" w:space="0" w:color="auto"/>
      </w:divBdr>
    </w:div>
    <w:div w:id="1139416006">
      <w:bodyDiv w:val="1"/>
      <w:marLeft w:val="0"/>
      <w:marRight w:val="0"/>
      <w:marTop w:val="0"/>
      <w:marBottom w:val="0"/>
      <w:divBdr>
        <w:top w:val="none" w:sz="0" w:space="0" w:color="auto"/>
        <w:left w:val="none" w:sz="0" w:space="0" w:color="auto"/>
        <w:bottom w:val="none" w:sz="0" w:space="0" w:color="auto"/>
        <w:right w:val="none" w:sz="0" w:space="0" w:color="auto"/>
      </w:divBdr>
    </w:div>
    <w:div w:id="1139540783">
      <w:bodyDiv w:val="1"/>
      <w:marLeft w:val="0"/>
      <w:marRight w:val="0"/>
      <w:marTop w:val="0"/>
      <w:marBottom w:val="0"/>
      <w:divBdr>
        <w:top w:val="none" w:sz="0" w:space="0" w:color="auto"/>
        <w:left w:val="none" w:sz="0" w:space="0" w:color="auto"/>
        <w:bottom w:val="none" w:sz="0" w:space="0" w:color="auto"/>
        <w:right w:val="none" w:sz="0" w:space="0" w:color="auto"/>
      </w:divBdr>
    </w:div>
    <w:div w:id="1139690595">
      <w:bodyDiv w:val="1"/>
      <w:marLeft w:val="0"/>
      <w:marRight w:val="0"/>
      <w:marTop w:val="0"/>
      <w:marBottom w:val="0"/>
      <w:divBdr>
        <w:top w:val="none" w:sz="0" w:space="0" w:color="auto"/>
        <w:left w:val="none" w:sz="0" w:space="0" w:color="auto"/>
        <w:bottom w:val="none" w:sz="0" w:space="0" w:color="auto"/>
        <w:right w:val="none" w:sz="0" w:space="0" w:color="auto"/>
      </w:divBdr>
    </w:div>
    <w:div w:id="1139761455">
      <w:bodyDiv w:val="1"/>
      <w:marLeft w:val="0"/>
      <w:marRight w:val="0"/>
      <w:marTop w:val="0"/>
      <w:marBottom w:val="0"/>
      <w:divBdr>
        <w:top w:val="none" w:sz="0" w:space="0" w:color="auto"/>
        <w:left w:val="none" w:sz="0" w:space="0" w:color="auto"/>
        <w:bottom w:val="none" w:sz="0" w:space="0" w:color="auto"/>
        <w:right w:val="none" w:sz="0" w:space="0" w:color="auto"/>
      </w:divBdr>
    </w:div>
    <w:div w:id="1139763358">
      <w:bodyDiv w:val="1"/>
      <w:marLeft w:val="0"/>
      <w:marRight w:val="0"/>
      <w:marTop w:val="0"/>
      <w:marBottom w:val="0"/>
      <w:divBdr>
        <w:top w:val="none" w:sz="0" w:space="0" w:color="auto"/>
        <w:left w:val="none" w:sz="0" w:space="0" w:color="auto"/>
        <w:bottom w:val="none" w:sz="0" w:space="0" w:color="auto"/>
        <w:right w:val="none" w:sz="0" w:space="0" w:color="auto"/>
      </w:divBdr>
    </w:div>
    <w:div w:id="1140002890">
      <w:bodyDiv w:val="1"/>
      <w:marLeft w:val="0"/>
      <w:marRight w:val="0"/>
      <w:marTop w:val="0"/>
      <w:marBottom w:val="0"/>
      <w:divBdr>
        <w:top w:val="none" w:sz="0" w:space="0" w:color="auto"/>
        <w:left w:val="none" w:sz="0" w:space="0" w:color="auto"/>
        <w:bottom w:val="none" w:sz="0" w:space="0" w:color="auto"/>
        <w:right w:val="none" w:sz="0" w:space="0" w:color="auto"/>
      </w:divBdr>
    </w:div>
    <w:div w:id="1140150338">
      <w:bodyDiv w:val="1"/>
      <w:marLeft w:val="0"/>
      <w:marRight w:val="0"/>
      <w:marTop w:val="0"/>
      <w:marBottom w:val="0"/>
      <w:divBdr>
        <w:top w:val="none" w:sz="0" w:space="0" w:color="auto"/>
        <w:left w:val="none" w:sz="0" w:space="0" w:color="auto"/>
        <w:bottom w:val="none" w:sz="0" w:space="0" w:color="auto"/>
        <w:right w:val="none" w:sz="0" w:space="0" w:color="auto"/>
      </w:divBdr>
    </w:div>
    <w:div w:id="1140269835">
      <w:bodyDiv w:val="1"/>
      <w:marLeft w:val="0"/>
      <w:marRight w:val="0"/>
      <w:marTop w:val="0"/>
      <w:marBottom w:val="0"/>
      <w:divBdr>
        <w:top w:val="none" w:sz="0" w:space="0" w:color="auto"/>
        <w:left w:val="none" w:sz="0" w:space="0" w:color="auto"/>
        <w:bottom w:val="none" w:sz="0" w:space="0" w:color="auto"/>
        <w:right w:val="none" w:sz="0" w:space="0" w:color="auto"/>
      </w:divBdr>
    </w:div>
    <w:div w:id="1140270412">
      <w:bodyDiv w:val="1"/>
      <w:marLeft w:val="0"/>
      <w:marRight w:val="0"/>
      <w:marTop w:val="0"/>
      <w:marBottom w:val="0"/>
      <w:divBdr>
        <w:top w:val="none" w:sz="0" w:space="0" w:color="auto"/>
        <w:left w:val="none" w:sz="0" w:space="0" w:color="auto"/>
        <w:bottom w:val="none" w:sz="0" w:space="0" w:color="auto"/>
        <w:right w:val="none" w:sz="0" w:space="0" w:color="auto"/>
      </w:divBdr>
    </w:div>
    <w:div w:id="1140419786">
      <w:bodyDiv w:val="1"/>
      <w:marLeft w:val="0"/>
      <w:marRight w:val="0"/>
      <w:marTop w:val="0"/>
      <w:marBottom w:val="0"/>
      <w:divBdr>
        <w:top w:val="none" w:sz="0" w:space="0" w:color="auto"/>
        <w:left w:val="none" w:sz="0" w:space="0" w:color="auto"/>
        <w:bottom w:val="none" w:sz="0" w:space="0" w:color="auto"/>
        <w:right w:val="none" w:sz="0" w:space="0" w:color="auto"/>
      </w:divBdr>
    </w:div>
    <w:div w:id="1140489920">
      <w:bodyDiv w:val="1"/>
      <w:marLeft w:val="0"/>
      <w:marRight w:val="0"/>
      <w:marTop w:val="0"/>
      <w:marBottom w:val="0"/>
      <w:divBdr>
        <w:top w:val="none" w:sz="0" w:space="0" w:color="auto"/>
        <w:left w:val="none" w:sz="0" w:space="0" w:color="auto"/>
        <w:bottom w:val="none" w:sz="0" w:space="0" w:color="auto"/>
        <w:right w:val="none" w:sz="0" w:space="0" w:color="auto"/>
      </w:divBdr>
    </w:div>
    <w:div w:id="1140536439">
      <w:bodyDiv w:val="1"/>
      <w:marLeft w:val="0"/>
      <w:marRight w:val="0"/>
      <w:marTop w:val="0"/>
      <w:marBottom w:val="0"/>
      <w:divBdr>
        <w:top w:val="none" w:sz="0" w:space="0" w:color="auto"/>
        <w:left w:val="none" w:sz="0" w:space="0" w:color="auto"/>
        <w:bottom w:val="none" w:sz="0" w:space="0" w:color="auto"/>
        <w:right w:val="none" w:sz="0" w:space="0" w:color="auto"/>
      </w:divBdr>
    </w:div>
    <w:div w:id="1140610341">
      <w:bodyDiv w:val="1"/>
      <w:marLeft w:val="0"/>
      <w:marRight w:val="0"/>
      <w:marTop w:val="0"/>
      <w:marBottom w:val="0"/>
      <w:divBdr>
        <w:top w:val="none" w:sz="0" w:space="0" w:color="auto"/>
        <w:left w:val="none" w:sz="0" w:space="0" w:color="auto"/>
        <w:bottom w:val="none" w:sz="0" w:space="0" w:color="auto"/>
        <w:right w:val="none" w:sz="0" w:space="0" w:color="auto"/>
      </w:divBdr>
    </w:div>
    <w:div w:id="1140729251">
      <w:bodyDiv w:val="1"/>
      <w:marLeft w:val="0"/>
      <w:marRight w:val="0"/>
      <w:marTop w:val="0"/>
      <w:marBottom w:val="0"/>
      <w:divBdr>
        <w:top w:val="none" w:sz="0" w:space="0" w:color="auto"/>
        <w:left w:val="none" w:sz="0" w:space="0" w:color="auto"/>
        <w:bottom w:val="none" w:sz="0" w:space="0" w:color="auto"/>
        <w:right w:val="none" w:sz="0" w:space="0" w:color="auto"/>
      </w:divBdr>
    </w:div>
    <w:div w:id="1140734754">
      <w:bodyDiv w:val="1"/>
      <w:marLeft w:val="0"/>
      <w:marRight w:val="0"/>
      <w:marTop w:val="0"/>
      <w:marBottom w:val="0"/>
      <w:divBdr>
        <w:top w:val="none" w:sz="0" w:space="0" w:color="auto"/>
        <w:left w:val="none" w:sz="0" w:space="0" w:color="auto"/>
        <w:bottom w:val="none" w:sz="0" w:space="0" w:color="auto"/>
        <w:right w:val="none" w:sz="0" w:space="0" w:color="auto"/>
      </w:divBdr>
    </w:div>
    <w:div w:id="1140801402">
      <w:bodyDiv w:val="1"/>
      <w:marLeft w:val="0"/>
      <w:marRight w:val="0"/>
      <w:marTop w:val="0"/>
      <w:marBottom w:val="0"/>
      <w:divBdr>
        <w:top w:val="none" w:sz="0" w:space="0" w:color="auto"/>
        <w:left w:val="none" w:sz="0" w:space="0" w:color="auto"/>
        <w:bottom w:val="none" w:sz="0" w:space="0" w:color="auto"/>
        <w:right w:val="none" w:sz="0" w:space="0" w:color="auto"/>
      </w:divBdr>
    </w:div>
    <w:div w:id="1140921299">
      <w:bodyDiv w:val="1"/>
      <w:marLeft w:val="0"/>
      <w:marRight w:val="0"/>
      <w:marTop w:val="0"/>
      <w:marBottom w:val="0"/>
      <w:divBdr>
        <w:top w:val="none" w:sz="0" w:space="0" w:color="auto"/>
        <w:left w:val="none" w:sz="0" w:space="0" w:color="auto"/>
        <w:bottom w:val="none" w:sz="0" w:space="0" w:color="auto"/>
        <w:right w:val="none" w:sz="0" w:space="0" w:color="auto"/>
      </w:divBdr>
    </w:div>
    <w:div w:id="1140928287">
      <w:bodyDiv w:val="1"/>
      <w:marLeft w:val="0"/>
      <w:marRight w:val="0"/>
      <w:marTop w:val="0"/>
      <w:marBottom w:val="0"/>
      <w:divBdr>
        <w:top w:val="none" w:sz="0" w:space="0" w:color="auto"/>
        <w:left w:val="none" w:sz="0" w:space="0" w:color="auto"/>
        <w:bottom w:val="none" w:sz="0" w:space="0" w:color="auto"/>
        <w:right w:val="none" w:sz="0" w:space="0" w:color="auto"/>
      </w:divBdr>
    </w:div>
    <w:div w:id="1141000193">
      <w:bodyDiv w:val="1"/>
      <w:marLeft w:val="0"/>
      <w:marRight w:val="0"/>
      <w:marTop w:val="0"/>
      <w:marBottom w:val="0"/>
      <w:divBdr>
        <w:top w:val="none" w:sz="0" w:space="0" w:color="auto"/>
        <w:left w:val="none" w:sz="0" w:space="0" w:color="auto"/>
        <w:bottom w:val="none" w:sz="0" w:space="0" w:color="auto"/>
        <w:right w:val="none" w:sz="0" w:space="0" w:color="auto"/>
      </w:divBdr>
    </w:div>
    <w:div w:id="1141001526">
      <w:bodyDiv w:val="1"/>
      <w:marLeft w:val="0"/>
      <w:marRight w:val="0"/>
      <w:marTop w:val="0"/>
      <w:marBottom w:val="0"/>
      <w:divBdr>
        <w:top w:val="none" w:sz="0" w:space="0" w:color="auto"/>
        <w:left w:val="none" w:sz="0" w:space="0" w:color="auto"/>
        <w:bottom w:val="none" w:sz="0" w:space="0" w:color="auto"/>
        <w:right w:val="none" w:sz="0" w:space="0" w:color="auto"/>
      </w:divBdr>
    </w:div>
    <w:div w:id="1141071913">
      <w:bodyDiv w:val="1"/>
      <w:marLeft w:val="0"/>
      <w:marRight w:val="0"/>
      <w:marTop w:val="0"/>
      <w:marBottom w:val="0"/>
      <w:divBdr>
        <w:top w:val="none" w:sz="0" w:space="0" w:color="auto"/>
        <w:left w:val="none" w:sz="0" w:space="0" w:color="auto"/>
        <w:bottom w:val="none" w:sz="0" w:space="0" w:color="auto"/>
        <w:right w:val="none" w:sz="0" w:space="0" w:color="auto"/>
      </w:divBdr>
    </w:div>
    <w:div w:id="1141113764">
      <w:bodyDiv w:val="1"/>
      <w:marLeft w:val="0"/>
      <w:marRight w:val="0"/>
      <w:marTop w:val="0"/>
      <w:marBottom w:val="0"/>
      <w:divBdr>
        <w:top w:val="none" w:sz="0" w:space="0" w:color="auto"/>
        <w:left w:val="none" w:sz="0" w:space="0" w:color="auto"/>
        <w:bottom w:val="none" w:sz="0" w:space="0" w:color="auto"/>
        <w:right w:val="none" w:sz="0" w:space="0" w:color="auto"/>
      </w:divBdr>
    </w:div>
    <w:div w:id="1141118360">
      <w:bodyDiv w:val="1"/>
      <w:marLeft w:val="0"/>
      <w:marRight w:val="0"/>
      <w:marTop w:val="0"/>
      <w:marBottom w:val="0"/>
      <w:divBdr>
        <w:top w:val="none" w:sz="0" w:space="0" w:color="auto"/>
        <w:left w:val="none" w:sz="0" w:space="0" w:color="auto"/>
        <w:bottom w:val="none" w:sz="0" w:space="0" w:color="auto"/>
        <w:right w:val="none" w:sz="0" w:space="0" w:color="auto"/>
      </w:divBdr>
    </w:div>
    <w:div w:id="1141118925">
      <w:bodyDiv w:val="1"/>
      <w:marLeft w:val="0"/>
      <w:marRight w:val="0"/>
      <w:marTop w:val="0"/>
      <w:marBottom w:val="0"/>
      <w:divBdr>
        <w:top w:val="none" w:sz="0" w:space="0" w:color="auto"/>
        <w:left w:val="none" w:sz="0" w:space="0" w:color="auto"/>
        <w:bottom w:val="none" w:sz="0" w:space="0" w:color="auto"/>
        <w:right w:val="none" w:sz="0" w:space="0" w:color="auto"/>
      </w:divBdr>
    </w:div>
    <w:div w:id="1141120040">
      <w:bodyDiv w:val="1"/>
      <w:marLeft w:val="0"/>
      <w:marRight w:val="0"/>
      <w:marTop w:val="0"/>
      <w:marBottom w:val="0"/>
      <w:divBdr>
        <w:top w:val="none" w:sz="0" w:space="0" w:color="auto"/>
        <w:left w:val="none" w:sz="0" w:space="0" w:color="auto"/>
        <w:bottom w:val="none" w:sz="0" w:space="0" w:color="auto"/>
        <w:right w:val="none" w:sz="0" w:space="0" w:color="auto"/>
      </w:divBdr>
    </w:div>
    <w:div w:id="1141270755">
      <w:bodyDiv w:val="1"/>
      <w:marLeft w:val="0"/>
      <w:marRight w:val="0"/>
      <w:marTop w:val="0"/>
      <w:marBottom w:val="0"/>
      <w:divBdr>
        <w:top w:val="none" w:sz="0" w:space="0" w:color="auto"/>
        <w:left w:val="none" w:sz="0" w:space="0" w:color="auto"/>
        <w:bottom w:val="none" w:sz="0" w:space="0" w:color="auto"/>
        <w:right w:val="none" w:sz="0" w:space="0" w:color="auto"/>
      </w:divBdr>
    </w:div>
    <w:div w:id="1141311683">
      <w:bodyDiv w:val="1"/>
      <w:marLeft w:val="0"/>
      <w:marRight w:val="0"/>
      <w:marTop w:val="0"/>
      <w:marBottom w:val="0"/>
      <w:divBdr>
        <w:top w:val="none" w:sz="0" w:space="0" w:color="auto"/>
        <w:left w:val="none" w:sz="0" w:space="0" w:color="auto"/>
        <w:bottom w:val="none" w:sz="0" w:space="0" w:color="auto"/>
        <w:right w:val="none" w:sz="0" w:space="0" w:color="auto"/>
      </w:divBdr>
    </w:div>
    <w:div w:id="1141459770">
      <w:bodyDiv w:val="1"/>
      <w:marLeft w:val="0"/>
      <w:marRight w:val="0"/>
      <w:marTop w:val="0"/>
      <w:marBottom w:val="0"/>
      <w:divBdr>
        <w:top w:val="none" w:sz="0" w:space="0" w:color="auto"/>
        <w:left w:val="none" w:sz="0" w:space="0" w:color="auto"/>
        <w:bottom w:val="none" w:sz="0" w:space="0" w:color="auto"/>
        <w:right w:val="none" w:sz="0" w:space="0" w:color="auto"/>
      </w:divBdr>
    </w:div>
    <w:div w:id="1141465838">
      <w:bodyDiv w:val="1"/>
      <w:marLeft w:val="0"/>
      <w:marRight w:val="0"/>
      <w:marTop w:val="0"/>
      <w:marBottom w:val="0"/>
      <w:divBdr>
        <w:top w:val="none" w:sz="0" w:space="0" w:color="auto"/>
        <w:left w:val="none" w:sz="0" w:space="0" w:color="auto"/>
        <w:bottom w:val="none" w:sz="0" w:space="0" w:color="auto"/>
        <w:right w:val="none" w:sz="0" w:space="0" w:color="auto"/>
      </w:divBdr>
    </w:div>
    <w:div w:id="1141535142">
      <w:bodyDiv w:val="1"/>
      <w:marLeft w:val="0"/>
      <w:marRight w:val="0"/>
      <w:marTop w:val="0"/>
      <w:marBottom w:val="0"/>
      <w:divBdr>
        <w:top w:val="none" w:sz="0" w:space="0" w:color="auto"/>
        <w:left w:val="none" w:sz="0" w:space="0" w:color="auto"/>
        <w:bottom w:val="none" w:sz="0" w:space="0" w:color="auto"/>
        <w:right w:val="none" w:sz="0" w:space="0" w:color="auto"/>
      </w:divBdr>
    </w:div>
    <w:div w:id="1141577706">
      <w:bodyDiv w:val="1"/>
      <w:marLeft w:val="0"/>
      <w:marRight w:val="0"/>
      <w:marTop w:val="0"/>
      <w:marBottom w:val="0"/>
      <w:divBdr>
        <w:top w:val="none" w:sz="0" w:space="0" w:color="auto"/>
        <w:left w:val="none" w:sz="0" w:space="0" w:color="auto"/>
        <w:bottom w:val="none" w:sz="0" w:space="0" w:color="auto"/>
        <w:right w:val="none" w:sz="0" w:space="0" w:color="auto"/>
      </w:divBdr>
    </w:div>
    <w:div w:id="1141776986">
      <w:bodyDiv w:val="1"/>
      <w:marLeft w:val="0"/>
      <w:marRight w:val="0"/>
      <w:marTop w:val="0"/>
      <w:marBottom w:val="0"/>
      <w:divBdr>
        <w:top w:val="none" w:sz="0" w:space="0" w:color="auto"/>
        <w:left w:val="none" w:sz="0" w:space="0" w:color="auto"/>
        <w:bottom w:val="none" w:sz="0" w:space="0" w:color="auto"/>
        <w:right w:val="none" w:sz="0" w:space="0" w:color="auto"/>
      </w:divBdr>
    </w:div>
    <w:div w:id="1141850245">
      <w:bodyDiv w:val="1"/>
      <w:marLeft w:val="0"/>
      <w:marRight w:val="0"/>
      <w:marTop w:val="0"/>
      <w:marBottom w:val="0"/>
      <w:divBdr>
        <w:top w:val="none" w:sz="0" w:space="0" w:color="auto"/>
        <w:left w:val="none" w:sz="0" w:space="0" w:color="auto"/>
        <w:bottom w:val="none" w:sz="0" w:space="0" w:color="auto"/>
        <w:right w:val="none" w:sz="0" w:space="0" w:color="auto"/>
      </w:divBdr>
    </w:div>
    <w:div w:id="1141926017">
      <w:bodyDiv w:val="1"/>
      <w:marLeft w:val="0"/>
      <w:marRight w:val="0"/>
      <w:marTop w:val="0"/>
      <w:marBottom w:val="0"/>
      <w:divBdr>
        <w:top w:val="none" w:sz="0" w:space="0" w:color="auto"/>
        <w:left w:val="none" w:sz="0" w:space="0" w:color="auto"/>
        <w:bottom w:val="none" w:sz="0" w:space="0" w:color="auto"/>
        <w:right w:val="none" w:sz="0" w:space="0" w:color="auto"/>
      </w:divBdr>
    </w:div>
    <w:div w:id="1141995951">
      <w:bodyDiv w:val="1"/>
      <w:marLeft w:val="0"/>
      <w:marRight w:val="0"/>
      <w:marTop w:val="0"/>
      <w:marBottom w:val="0"/>
      <w:divBdr>
        <w:top w:val="none" w:sz="0" w:space="0" w:color="auto"/>
        <w:left w:val="none" w:sz="0" w:space="0" w:color="auto"/>
        <w:bottom w:val="none" w:sz="0" w:space="0" w:color="auto"/>
        <w:right w:val="none" w:sz="0" w:space="0" w:color="auto"/>
      </w:divBdr>
    </w:div>
    <w:div w:id="1142037887">
      <w:bodyDiv w:val="1"/>
      <w:marLeft w:val="0"/>
      <w:marRight w:val="0"/>
      <w:marTop w:val="0"/>
      <w:marBottom w:val="0"/>
      <w:divBdr>
        <w:top w:val="none" w:sz="0" w:space="0" w:color="auto"/>
        <w:left w:val="none" w:sz="0" w:space="0" w:color="auto"/>
        <w:bottom w:val="none" w:sz="0" w:space="0" w:color="auto"/>
        <w:right w:val="none" w:sz="0" w:space="0" w:color="auto"/>
      </w:divBdr>
    </w:div>
    <w:div w:id="1142044468">
      <w:bodyDiv w:val="1"/>
      <w:marLeft w:val="0"/>
      <w:marRight w:val="0"/>
      <w:marTop w:val="0"/>
      <w:marBottom w:val="0"/>
      <w:divBdr>
        <w:top w:val="none" w:sz="0" w:space="0" w:color="auto"/>
        <w:left w:val="none" w:sz="0" w:space="0" w:color="auto"/>
        <w:bottom w:val="none" w:sz="0" w:space="0" w:color="auto"/>
        <w:right w:val="none" w:sz="0" w:space="0" w:color="auto"/>
      </w:divBdr>
    </w:div>
    <w:div w:id="1142384413">
      <w:bodyDiv w:val="1"/>
      <w:marLeft w:val="0"/>
      <w:marRight w:val="0"/>
      <w:marTop w:val="0"/>
      <w:marBottom w:val="0"/>
      <w:divBdr>
        <w:top w:val="none" w:sz="0" w:space="0" w:color="auto"/>
        <w:left w:val="none" w:sz="0" w:space="0" w:color="auto"/>
        <w:bottom w:val="none" w:sz="0" w:space="0" w:color="auto"/>
        <w:right w:val="none" w:sz="0" w:space="0" w:color="auto"/>
      </w:divBdr>
    </w:div>
    <w:div w:id="1142501731">
      <w:bodyDiv w:val="1"/>
      <w:marLeft w:val="0"/>
      <w:marRight w:val="0"/>
      <w:marTop w:val="0"/>
      <w:marBottom w:val="0"/>
      <w:divBdr>
        <w:top w:val="none" w:sz="0" w:space="0" w:color="auto"/>
        <w:left w:val="none" w:sz="0" w:space="0" w:color="auto"/>
        <w:bottom w:val="none" w:sz="0" w:space="0" w:color="auto"/>
        <w:right w:val="none" w:sz="0" w:space="0" w:color="auto"/>
      </w:divBdr>
    </w:div>
    <w:div w:id="1142506561">
      <w:bodyDiv w:val="1"/>
      <w:marLeft w:val="0"/>
      <w:marRight w:val="0"/>
      <w:marTop w:val="0"/>
      <w:marBottom w:val="0"/>
      <w:divBdr>
        <w:top w:val="none" w:sz="0" w:space="0" w:color="auto"/>
        <w:left w:val="none" w:sz="0" w:space="0" w:color="auto"/>
        <w:bottom w:val="none" w:sz="0" w:space="0" w:color="auto"/>
        <w:right w:val="none" w:sz="0" w:space="0" w:color="auto"/>
      </w:divBdr>
    </w:div>
    <w:div w:id="1142768037">
      <w:bodyDiv w:val="1"/>
      <w:marLeft w:val="0"/>
      <w:marRight w:val="0"/>
      <w:marTop w:val="0"/>
      <w:marBottom w:val="0"/>
      <w:divBdr>
        <w:top w:val="none" w:sz="0" w:space="0" w:color="auto"/>
        <w:left w:val="none" w:sz="0" w:space="0" w:color="auto"/>
        <w:bottom w:val="none" w:sz="0" w:space="0" w:color="auto"/>
        <w:right w:val="none" w:sz="0" w:space="0" w:color="auto"/>
      </w:divBdr>
    </w:div>
    <w:div w:id="1142768640">
      <w:bodyDiv w:val="1"/>
      <w:marLeft w:val="0"/>
      <w:marRight w:val="0"/>
      <w:marTop w:val="0"/>
      <w:marBottom w:val="0"/>
      <w:divBdr>
        <w:top w:val="none" w:sz="0" w:space="0" w:color="auto"/>
        <w:left w:val="none" w:sz="0" w:space="0" w:color="auto"/>
        <w:bottom w:val="none" w:sz="0" w:space="0" w:color="auto"/>
        <w:right w:val="none" w:sz="0" w:space="0" w:color="auto"/>
      </w:divBdr>
    </w:div>
    <w:div w:id="1142818815">
      <w:bodyDiv w:val="1"/>
      <w:marLeft w:val="0"/>
      <w:marRight w:val="0"/>
      <w:marTop w:val="0"/>
      <w:marBottom w:val="0"/>
      <w:divBdr>
        <w:top w:val="none" w:sz="0" w:space="0" w:color="auto"/>
        <w:left w:val="none" w:sz="0" w:space="0" w:color="auto"/>
        <w:bottom w:val="none" w:sz="0" w:space="0" w:color="auto"/>
        <w:right w:val="none" w:sz="0" w:space="0" w:color="auto"/>
      </w:divBdr>
    </w:div>
    <w:div w:id="1142884657">
      <w:bodyDiv w:val="1"/>
      <w:marLeft w:val="0"/>
      <w:marRight w:val="0"/>
      <w:marTop w:val="0"/>
      <w:marBottom w:val="0"/>
      <w:divBdr>
        <w:top w:val="none" w:sz="0" w:space="0" w:color="auto"/>
        <w:left w:val="none" w:sz="0" w:space="0" w:color="auto"/>
        <w:bottom w:val="none" w:sz="0" w:space="0" w:color="auto"/>
        <w:right w:val="none" w:sz="0" w:space="0" w:color="auto"/>
      </w:divBdr>
    </w:div>
    <w:div w:id="1142891160">
      <w:bodyDiv w:val="1"/>
      <w:marLeft w:val="0"/>
      <w:marRight w:val="0"/>
      <w:marTop w:val="0"/>
      <w:marBottom w:val="0"/>
      <w:divBdr>
        <w:top w:val="none" w:sz="0" w:space="0" w:color="auto"/>
        <w:left w:val="none" w:sz="0" w:space="0" w:color="auto"/>
        <w:bottom w:val="none" w:sz="0" w:space="0" w:color="auto"/>
        <w:right w:val="none" w:sz="0" w:space="0" w:color="auto"/>
      </w:divBdr>
    </w:div>
    <w:div w:id="1142893720">
      <w:bodyDiv w:val="1"/>
      <w:marLeft w:val="0"/>
      <w:marRight w:val="0"/>
      <w:marTop w:val="0"/>
      <w:marBottom w:val="0"/>
      <w:divBdr>
        <w:top w:val="none" w:sz="0" w:space="0" w:color="auto"/>
        <w:left w:val="none" w:sz="0" w:space="0" w:color="auto"/>
        <w:bottom w:val="none" w:sz="0" w:space="0" w:color="auto"/>
        <w:right w:val="none" w:sz="0" w:space="0" w:color="auto"/>
      </w:divBdr>
    </w:div>
    <w:div w:id="1143042932">
      <w:bodyDiv w:val="1"/>
      <w:marLeft w:val="0"/>
      <w:marRight w:val="0"/>
      <w:marTop w:val="0"/>
      <w:marBottom w:val="0"/>
      <w:divBdr>
        <w:top w:val="none" w:sz="0" w:space="0" w:color="auto"/>
        <w:left w:val="none" w:sz="0" w:space="0" w:color="auto"/>
        <w:bottom w:val="none" w:sz="0" w:space="0" w:color="auto"/>
        <w:right w:val="none" w:sz="0" w:space="0" w:color="auto"/>
      </w:divBdr>
    </w:div>
    <w:div w:id="1143044843">
      <w:bodyDiv w:val="1"/>
      <w:marLeft w:val="0"/>
      <w:marRight w:val="0"/>
      <w:marTop w:val="0"/>
      <w:marBottom w:val="0"/>
      <w:divBdr>
        <w:top w:val="none" w:sz="0" w:space="0" w:color="auto"/>
        <w:left w:val="none" w:sz="0" w:space="0" w:color="auto"/>
        <w:bottom w:val="none" w:sz="0" w:space="0" w:color="auto"/>
        <w:right w:val="none" w:sz="0" w:space="0" w:color="auto"/>
      </w:divBdr>
    </w:div>
    <w:div w:id="1143153427">
      <w:bodyDiv w:val="1"/>
      <w:marLeft w:val="0"/>
      <w:marRight w:val="0"/>
      <w:marTop w:val="0"/>
      <w:marBottom w:val="0"/>
      <w:divBdr>
        <w:top w:val="none" w:sz="0" w:space="0" w:color="auto"/>
        <w:left w:val="none" w:sz="0" w:space="0" w:color="auto"/>
        <w:bottom w:val="none" w:sz="0" w:space="0" w:color="auto"/>
        <w:right w:val="none" w:sz="0" w:space="0" w:color="auto"/>
      </w:divBdr>
    </w:div>
    <w:div w:id="1143162674">
      <w:bodyDiv w:val="1"/>
      <w:marLeft w:val="0"/>
      <w:marRight w:val="0"/>
      <w:marTop w:val="0"/>
      <w:marBottom w:val="0"/>
      <w:divBdr>
        <w:top w:val="none" w:sz="0" w:space="0" w:color="auto"/>
        <w:left w:val="none" w:sz="0" w:space="0" w:color="auto"/>
        <w:bottom w:val="none" w:sz="0" w:space="0" w:color="auto"/>
        <w:right w:val="none" w:sz="0" w:space="0" w:color="auto"/>
      </w:divBdr>
    </w:div>
    <w:div w:id="1143237628">
      <w:bodyDiv w:val="1"/>
      <w:marLeft w:val="0"/>
      <w:marRight w:val="0"/>
      <w:marTop w:val="0"/>
      <w:marBottom w:val="0"/>
      <w:divBdr>
        <w:top w:val="none" w:sz="0" w:space="0" w:color="auto"/>
        <w:left w:val="none" w:sz="0" w:space="0" w:color="auto"/>
        <w:bottom w:val="none" w:sz="0" w:space="0" w:color="auto"/>
        <w:right w:val="none" w:sz="0" w:space="0" w:color="auto"/>
      </w:divBdr>
    </w:div>
    <w:div w:id="1143347798">
      <w:bodyDiv w:val="1"/>
      <w:marLeft w:val="0"/>
      <w:marRight w:val="0"/>
      <w:marTop w:val="0"/>
      <w:marBottom w:val="0"/>
      <w:divBdr>
        <w:top w:val="none" w:sz="0" w:space="0" w:color="auto"/>
        <w:left w:val="none" w:sz="0" w:space="0" w:color="auto"/>
        <w:bottom w:val="none" w:sz="0" w:space="0" w:color="auto"/>
        <w:right w:val="none" w:sz="0" w:space="0" w:color="auto"/>
      </w:divBdr>
    </w:div>
    <w:div w:id="1143349895">
      <w:bodyDiv w:val="1"/>
      <w:marLeft w:val="0"/>
      <w:marRight w:val="0"/>
      <w:marTop w:val="0"/>
      <w:marBottom w:val="0"/>
      <w:divBdr>
        <w:top w:val="none" w:sz="0" w:space="0" w:color="auto"/>
        <w:left w:val="none" w:sz="0" w:space="0" w:color="auto"/>
        <w:bottom w:val="none" w:sz="0" w:space="0" w:color="auto"/>
        <w:right w:val="none" w:sz="0" w:space="0" w:color="auto"/>
      </w:divBdr>
    </w:div>
    <w:div w:id="1143427670">
      <w:bodyDiv w:val="1"/>
      <w:marLeft w:val="0"/>
      <w:marRight w:val="0"/>
      <w:marTop w:val="0"/>
      <w:marBottom w:val="0"/>
      <w:divBdr>
        <w:top w:val="none" w:sz="0" w:space="0" w:color="auto"/>
        <w:left w:val="none" w:sz="0" w:space="0" w:color="auto"/>
        <w:bottom w:val="none" w:sz="0" w:space="0" w:color="auto"/>
        <w:right w:val="none" w:sz="0" w:space="0" w:color="auto"/>
      </w:divBdr>
    </w:div>
    <w:div w:id="1143501070">
      <w:bodyDiv w:val="1"/>
      <w:marLeft w:val="0"/>
      <w:marRight w:val="0"/>
      <w:marTop w:val="0"/>
      <w:marBottom w:val="0"/>
      <w:divBdr>
        <w:top w:val="none" w:sz="0" w:space="0" w:color="auto"/>
        <w:left w:val="none" w:sz="0" w:space="0" w:color="auto"/>
        <w:bottom w:val="none" w:sz="0" w:space="0" w:color="auto"/>
        <w:right w:val="none" w:sz="0" w:space="0" w:color="auto"/>
      </w:divBdr>
    </w:div>
    <w:div w:id="1143615187">
      <w:bodyDiv w:val="1"/>
      <w:marLeft w:val="0"/>
      <w:marRight w:val="0"/>
      <w:marTop w:val="0"/>
      <w:marBottom w:val="0"/>
      <w:divBdr>
        <w:top w:val="none" w:sz="0" w:space="0" w:color="auto"/>
        <w:left w:val="none" w:sz="0" w:space="0" w:color="auto"/>
        <w:bottom w:val="none" w:sz="0" w:space="0" w:color="auto"/>
        <w:right w:val="none" w:sz="0" w:space="0" w:color="auto"/>
      </w:divBdr>
    </w:div>
    <w:div w:id="1143690688">
      <w:bodyDiv w:val="1"/>
      <w:marLeft w:val="0"/>
      <w:marRight w:val="0"/>
      <w:marTop w:val="0"/>
      <w:marBottom w:val="0"/>
      <w:divBdr>
        <w:top w:val="none" w:sz="0" w:space="0" w:color="auto"/>
        <w:left w:val="none" w:sz="0" w:space="0" w:color="auto"/>
        <w:bottom w:val="none" w:sz="0" w:space="0" w:color="auto"/>
        <w:right w:val="none" w:sz="0" w:space="0" w:color="auto"/>
      </w:divBdr>
    </w:div>
    <w:div w:id="1143694210">
      <w:bodyDiv w:val="1"/>
      <w:marLeft w:val="0"/>
      <w:marRight w:val="0"/>
      <w:marTop w:val="0"/>
      <w:marBottom w:val="0"/>
      <w:divBdr>
        <w:top w:val="none" w:sz="0" w:space="0" w:color="auto"/>
        <w:left w:val="none" w:sz="0" w:space="0" w:color="auto"/>
        <w:bottom w:val="none" w:sz="0" w:space="0" w:color="auto"/>
        <w:right w:val="none" w:sz="0" w:space="0" w:color="auto"/>
      </w:divBdr>
    </w:div>
    <w:div w:id="1143891379">
      <w:bodyDiv w:val="1"/>
      <w:marLeft w:val="0"/>
      <w:marRight w:val="0"/>
      <w:marTop w:val="0"/>
      <w:marBottom w:val="0"/>
      <w:divBdr>
        <w:top w:val="none" w:sz="0" w:space="0" w:color="auto"/>
        <w:left w:val="none" w:sz="0" w:space="0" w:color="auto"/>
        <w:bottom w:val="none" w:sz="0" w:space="0" w:color="auto"/>
        <w:right w:val="none" w:sz="0" w:space="0" w:color="auto"/>
      </w:divBdr>
    </w:div>
    <w:div w:id="1144083866">
      <w:bodyDiv w:val="1"/>
      <w:marLeft w:val="0"/>
      <w:marRight w:val="0"/>
      <w:marTop w:val="0"/>
      <w:marBottom w:val="0"/>
      <w:divBdr>
        <w:top w:val="none" w:sz="0" w:space="0" w:color="auto"/>
        <w:left w:val="none" w:sz="0" w:space="0" w:color="auto"/>
        <w:bottom w:val="none" w:sz="0" w:space="0" w:color="auto"/>
        <w:right w:val="none" w:sz="0" w:space="0" w:color="auto"/>
      </w:divBdr>
    </w:div>
    <w:div w:id="1144153177">
      <w:bodyDiv w:val="1"/>
      <w:marLeft w:val="0"/>
      <w:marRight w:val="0"/>
      <w:marTop w:val="0"/>
      <w:marBottom w:val="0"/>
      <w:divBdr>
        <w:top w:val="none" w:sz="0" w:space="0" w:color="auto"/>
        <w:left w:val="none" w:sz="0" w:space="0" w:color="auto"/>
        <w:bottom w:val="none" w:sz="0" w:space="0" w:color="auto"/>
        <w:right w:val="none" w:sz="0" w:space="0" w:color="auto"/>
      </w:divBdr>
    </w:div>
    <w:div w:id="1144159325">
      <w:bodyDiv w:val="1"/>
      <w:marLeft w:val="0"/>
      <w:marRight w:val="0"/>
      <w:marTop w:val="0"/>
      <w:marBottom w:val="0"/>
      <w:divBdr>
        <w:top w:val="none" w:sz="0" w:space="0" w:color="auto"/>
        <w:left w:val="none" w:sz="0" w:space="0" w:color="auto"/>
        <w:bottom w:val="none" w:sz="0" w:space="0" w:color="auto"/>
        <w:right w:val="none" w:sz="0" w:space="0" w:color="auto"/>
      </w:divBdr>
    </w:div>
    <w:div w:id="1144198110">
      <w:bodyDiv w:val="1"/>
      <w:marLeft w:val="0"/>
      <w:marRight w:val="0"/>
      <w:marTop w:val="0"/>
      <w:marBottom w:val="0"/>
      <w:divBdr>
        <w:top w:val="none" w:sz="0" w:space="0" w:color="auto"/>
        <w:left w:val="none" w:sz="0" w:space="0" w:color="auto"/>
        <w:bottom w:val="none" w:sz="0" w:space="0" w:color="auto"/>
        <w:right w:val="none" w:sz="0" w:space="0" w:color="auto"/>
      </w:divBdr>
    </w:div>
    <w:div w:id="1144275604">
      <w:bodyDiv w:val="1"/>
      <w:marLeft w:val="0"/>
      <w:marRight w:val="0"/>
      <w:marTop w:val="0"/>
      <w:marBottom w:val="0"/>
      <w:divBdr>
        <w:top w:val="none" w:sz="0" w:space="0" w:color="auto"/>
        <w:left w:val="none" w:sz="0" w:space="0" w:color="auto"/>
        <w:bottom w:val="none" w:sz="0" w:space="0" w:color="auto"/>
        <w:right w:val="none" w:sz="0" w:space="0" w:color="auto"/>
      </w:divBdr>
    </w:div>
    <w:div w:id="1144276988">
      <w:bodyDiv w:val="1"/>
      <w:marLeft w:val="0"/>
      <w:marRight w:val="0"/>
      <w:marTop w:val="0"/>
      <w:marBottom w:val="0"/>
      <w:divBdr>
        <w:top w:val="none" w:sz="0" w:space="0" w:color="auto"/>
        <w:left w:val="none" w:sz="0" w:space="0" w:color="auto"/>
        <w:bottom w:val="none" w:sz="0" w:space="0" w:color="auto"/>
        <w:right w:val="none" w:sz="0" w:space="0" w:color="auto"/>
      </w:divBdr>
    </w:div>
    <w:div w:id="1144279384">
      <w:bodyDiv w:val="1"/>
      <w:marLeft w:val="0"/>
      <w:marRight w:val="0"/>
      <w:marTop w:val="0"/>
      <w:marBottom w:val="0"/>
      <w:divBdr>
        <w:top w:val="none" w:sz="0" w:space="0" w:color="auto"/>
        <w:left w:val="none" w:sz="0" w:space="0" w:color="auto"/>
        <w:bottom w:val="none" w:sz="0" w:space="0" w:color="auto"/>
        <w:right w:val="none" w:sz="0" w:space="0" w:color="auto"/>
      </w:divBdr>
    </w:div>
    <w:div w:id="1144347190">
      <w:bodyDiv w:val="1"/>
      <w:marLeft w:val="0"/>
      <w:marRight w:val="0"/>
      <w:marTop w:val="0"/>
      <w:marBottom w:val="0"/>
      <w:divBdr>
        <w:top w:val="none" w:sz="0" w:space="0" w:color="auto"/>
        <w:left w:val="none" w:sz="0" w:space="0" w:color="auto"/>
        <w:bottom w:val="none" w:sz="0" w:space="0" w:color="auto"/>
        <w:right w:val="none" w:sz="0" w:space="0" w:color="auto"/>
      </w:divBdr>
    </w:div>
    <w:div w:id="1144349571">
      <w:bodyDiv w:val="1"/>
      <w:marLeft w:val="0"/>
      <w:marRight w:val="0"/>
      <w:marTop w:val="0"/>
      <w:marBottom w:val="0"/>
      <w:divBdr>
        <w:top w:val="none" w:sz="0" w:space="0" w:color="auto"/>
        <w:left w:val="none" w:sz="0" w:space="0" w:color="auto"/>
        <w:bottom w:val="none" w:sz="0" w:space="0" w:color="auto"/>
        <w:right w:val="none" w:sz="0" w:space="0" w:color="auto"/>
      </w:divBdr>
    </w:div>
    <w:div w:id="1144353447">
      <w:bodyDiv w:val="1"/>
      <w:marLeft w:val="0"/>
      <w:marRight w:val="0"/>
      <w:marTop w:val="0"/>
      <w:marBottom w:val="0"/>
      <w:divBdr>
        <w:top w:val="none" w:sz="0" w:space="0" w:color="auto"/>
        <w:left w:val="none" w:sz="0" w:space="0" w:color="auto"/>
        <w:bottom w:val="none" w:sz="0" w:space="0" w:color="auto"/>
        <w:right w:val="none" w:sz="0" w:space="0" w:color="auto"/>
      </w:divBdr>
    </w:div>
    <w:div w:id="1144353577">
      <w:bodyDiv w:val="1"/>
      <w:marLeft w:val="0"/>
      <w:marRight w:val="0"/>
      <w:marTop w:val="0"/>
      <w:marBottom w:val="0"/>
      <w:divBdr>
        <w:top w:val="none" w:sz="0" w:space="0" w:color="auto"/>
        <w:left w:val="none" w:sz="0" w:space="0" w:color="auto"/>
        <w:bottom w:val="none" w:sz="0" w:space="0" w:color="auto"/>
        <w:right w:val="none" w:sz="0" w:space="0" w:color="auto"/>
      </w:divBdr>
    </w:div>
    <w:div w:id="1144465025">
      <w:bodyDiv w:val="1"/>
      <w:marLeft w:val="0"/>
      <w:marRight w:val="0"/>
      <w:marTop w:val="0"/>
      <w:marBottom w:val="0"/>
      <w:divBdr>
        <w:top w:val="none" w:sz="0" w:space="0" w:color="auto"/>
        <w:left w:val="none" w:sz="0" w:space="0" w:color="auto"/>
        <w:bottom w:val="none" w:sz="0" w:space="0" w:color="auto"/>
        <w:right w:val="none" w:sz="0" w:space="0" w:color="auto"/>
      </w:divBdr>
    </w:div>
    <w:div w:id="1144469959">
      <w:bodyDiv w:val="1"/>
      <w:marLeft w:val="0"/>
      <w:marRight w:val="0"/>
      <w:marTop w:val="0"/>
      <w:marBottom w:val="0"/>
      <w:divBdr>
        <w:top w:val="none" w:sz="0" w:space="0" w:color="auto"/>
        <w:left w:val="none" w:sz="0" w:space="0" w:color="auto"/>
        <w:bottom w:val="none" w:sz="0" w:space="0" w:color="auto"/>
        <w:right w:val="none" w:sz="0" w:space="0" w:color="auto"/>
      </w:divBdr>
    </w:div>
    <w:div w:id="1144617249">
      <w:bodyDiv w:val="1"/>
      <w:marLeft w:val="0"/>
      <w:marRight w:val="0"/>
      <w:marTop w:val="0"/>
      <w:marBottom w:val="0"/>
      <w:divBdr>
        <w:top w:val="none" w:sz="0" w:space="0" w:color="auto"/>
        <w:left w:val="none" w:sz="0" w:space="0" w:color="auto"/>
        <w:bottom w:val="none" w:sz="0" w:space="0" w:color="auto"/>
        <w:right w:val="none" w:sz="0" w:space="0" w:color="auto"/>
      </w:divBdr>
    </w:div>
    <w:div w:id="1144617504">
      <w:bodyDiv w:val="1"/>
      <w:marLeft w:val="0"/>
      <w:marRight w:val="0"/>
      <w:marTop w:val="0"/>
      <w:marBottom w:val="0"/>
      <w:divBdr>
        <w:top w:val="none" w:sz="0" w:space="0" w:color="auto"/>
        <w:left w:val="none" w:sz="0" w:space="0" w:color="auto"/>
        <w:bottom w:val="none" w:sz="0" w:space="0" w:color="auto"/>
        <w:right w:val="none" w:sz="0" w:space="0" w:color="auto"/>
      </w:divBdr>
    </w:div>
    <w:div w:id="1144665424">
      <w:bodyDiv w:val="1"/>
      <w:marLeft w:val="0"/>
      <w:marRight w:val="0"/>
      <w:marTop w:val="0"/>
      <w:marBottom w:val="0"/>
      <w:divBdr>
        <w:top w:val="none" w:sz="0" w:space="0" w:color="auto"/>
        <w:left w:val="none" w:sz="0" w:space="0" w:color="auto"/>
        <w:bottom w:val="none" w:sz="0" w:space="0" w:color="auto"/>
        <w:right w:val="none" w:sz="0" w:space="0" w:color="auto"/>
      </w:divBdr>
    </w:div>
    <w:div w:id="1144813520">
      <w:bodyDiv w:val="1"/>
      <w:marLeft w:val="0"/>
      <w:marRight w:val="0"/>
      <w:marTop w:val="0"/>
      <w:marBottom w:val="0"/>
      <w:divBdr>
        <w:top w:val="none" w:sz="0" w:space="0" w:color="auto"/>
        <w:left w:val="none" w:sz="0" w:space="0" w:color="auto"/>
        <w:bottom w:val="none" w:sz="0" w:space="0" w:color="auto"/>
        <w:right w:val="none" w:sz="0" w:space="0" w:color="auto"/>
      </w:divBdr>
    </w:div>
    <w:div w:id="1144815525">
      <w:bodyDiv w:val="1"/>
      <w:marLeft w:val="0"/>
      <w:marRight w:val="0"/>
      <w:marTop w:val="0"/>
      <w:marBottom w:val="0"/>
      <w:divBdr>
        <w:top w:val="none" w:sz="0" w:space="0" w:color="auto"/>
        <w:left w:val="none" w:sz="0" w:space="0" w:color="auto"/>
        <w:bottom w:val="none" w:sz="0" w:space="0" w:color="auto"/>
        <w:right w:val="none" w:sz="0" w:space="0" w:color="auto"/>
      </w:divBdr>
    </w:div>
    <w:div w:id="1144855055">
      <w:bodyDiv w:val="1"/>
      <w:marLeft w:val="0"/>
      <w:marRight w:val="0"/>
      <w:marTop w:val="0"/>
      <w:marBottom w:val="0"/>
      <w:divBdr>
        <w:top w:val="none" w:sz="0" w:space="0" w:color="auto"/>
        <w:left w:val="none" w:sz="0" w:space="0" w:color="auto"/>
        <w:bottom w:val="none" w:sz="0" w:space="0" w:color="auto"/>
        <w:right w:val="none" w:sz="0" w:space="0" w:color="auto"/>
      </w:divBdr>
    </w:div>
    <w:div w:id="1144855223">
      <w:bodyDiv w:val="1"/>
      <w:marLeft w:val="0"/>
      <w:marRight w:val="0"/>
      <w:marTop w:val="0"/>
      <w:marBottom w:val="0"/>
      <w:divBdr>
        <w:top w:val="none" w:sz="0" w:space="0" w:color="auto"/>
        <w:left w:val="none" w:sz="0" w:space="0" w:color="auto"/>
        <w:bottom w:val="none" w:sz="0" w:space="0" w:color="auto"/>
        <w:right w:val="none" w:sz="0" w:space="0" w:color="auto"/>
      </w:divBdr>
    </w:div>
    <w:div w:id="1144926541">
      <w:bodyDiv w:val="1"/>
      <w:marLeft w:val="0"/>
      <w:marRight w:val="0"/>
      <w:marTop w:val="0"/>
      <w:marBottom w:val="0"/>
      <w:divBdr>
        <w:top w:val="none" w:sz="0" w:space="0" w:color="auto"/>
        <w:left w:val="none" w:sz="0" w:space="0" w:color="auto"/>
        <w:bottom w:val="none" w:sz="0" w:space="0" w:color="auto"/>
        <w:right w:val="none" w:sz="0" w:space="0" w:color="auto"/>
      </w:divBdr>
    </w:div>
    <w:div w:id="1144927240">
      <w:bodyDiv w:val="1"/>
      <w:marLeft w:val="0"/>
      <w:marRight w:val="0"/>
      <w:marTop w:val="0"/>
      <w:marBottom w:val="0"/>
      <w:divBdr>
        <w:top w:val="none" w:sz="0" w:space="0" w:color="auto"/>
        <w:left w:val="none" w:sz="0" w:space="0" w:color="auto"/>
        <w:bottom w:val="none" w:sz="0" w:space="0" w:color="auto"/>
        <w:right w:val="none" w:sz="0" w:space="0" w:color="auto"/>
      </w:divBdr>
    </w:div>
    <w:div w:id="1145001889">
      <w:bodyDiv w:val="1"/>
      <w:marLeft w:val="0"/>
      <w:marRight w:val="0"/>
      <w:marTop w:val="0"/>
      <w:marBottom w:val="0"/>
      <w:divBdr>
        <w:top w:val="none" w:sz="0" w:space="0" w:color="auto"/>
        <w:left w:val="none" w:sz="0" w:space="0" w:color="auto"/>
        <w:bottom w:val="none" w:sz="0" w:space="0" w:color="auto"/>
        <w:right w:val="none" w:sz="0" w:space="0" w:color="auto"/>
      </w:divBdr>
    </w:div>
    <w:div w:id="1145004261">
      <w:bodyDiv w:val="1"/>
      <w:marLeft w:val="0"/>
      <w:marRight w:val="0"/>
      <w:marTop w:val="0"/>
      <w:marBottom w:val="0"/>
      <w:divBdr>
        <w:top w:val="none" w:sz="0" w:space="0" w:color="auto"/>
        <w:left w:val="none" w:sz="0" w:space="0" w:color="auto"/>
        <w:bottom w:val="none" w:sz="0" w:space="0" w:color="auto"/>
        <w:right w:val="none" w:sz="0" w:space="0" w:color="auto"/>
      </w:divBdr>
    </w:div>
    <w:div w:id="1145008805">
      <w:bodyDiv w:val="1"/>
      <w:marLeft w:val="0"/>
      <w:marRight w:val="0"/>
      <w:marTop w:val="0"/>
      <w:marBottom w:val="0"/>
      <w:divBdr>
        <w:top w:val="none" w:sz="0" w:space="0" w:color="auto"/>
        <w:left w:val="none" w:sz="0" w:space="0" w:color="auto"/>
        <w:bottom w:val="none" w:sz="0" w:space="0" w:color="auto"/>
        <w:right w:val="none" w:sz="0" w:space="0" w:color="auto"/>
      </w:divBdr>
    </w:div>
    <w:div w:id="1145009545">
      <w:bodyDiv w:val="1"/>
      <w:marLeft w:val="0"/>
      <w:marRight w:val="0"/>
      <w:marTop w:val="0"/>
      <w:marBottom w:val="0"/>
      <w:divBdr>
        <w:top w:val="none" w:sz="0" w:space="0" w:color="auto"/>
        <w:left w:val="none" w:sz="0" w:space="0" w:color="auto"/>
        <w:bottom w:val="none" w:sz="0" w:space="0" w:color="auto"/>
        <w:right w:val="none" w:sz="0" w:space="0" w:color="auto"/>
      </w:divBdr>
    </w:div>
    <w:div w:id="1145125084">
      <w:bodyDiv w:val="1"/>
      <w:marLeft w:val="0"/>
      <w:marRight w:val="0"/>
      <w:marTop w:val="0"/>
      <w:marBottom w:val="0"/>
      <w:divBdr>
        <w:top w:val="none" w:sz="0" w:space="0" w:color="auto"/>
        <w:left w:val="none" w:sz="0" w:space="0" w:color="auto"/>
        <w:bottom w:val="none" w:sz="0" w:space="0" w:color="auto"/>
        <w:right w:val="none" w:sz="0" w:space="0" w:color="auto"/>
      </w:divBdr>
    </w:div>
    <w:div w:id="1145126910">
      <w:bodyDiv w:val="1"/>
      <w:marLeft w:val="0"/>
      <w:marRight w:val="0"/>
      <w:marTop w:val="0"/>
      <w:marBottom w:val="0"/>
      <w:divBdr>
        <w:top w:val="none" w:sz="0" w:space="0" w:color="auto"/>
        <w:left w:val="none" w:sz="0" w:space="0" w:color="auto"/>
        <w:bottom w:val="none" w:sz="0" w:space="0" w:color="auto"/>
        <w:right w:val="none" w:sz="0" w:space="0" w:color="auto"/>
      </w:divBdr>
    </w:div>
    <w:div w:id="1145195816">
      <w:bodyDiv w:val="1"/>
      <w:marLeft w:val="0"/>
      <w:marRight w:val="0"/>
      <w:marTop w:val="0"/>
      <w:marBottom w:val="0"/>
      <w:divBdr>
        <w:top w:val="none" w:sz="0" w:space="0" w:color="auto"/>
        <w:left w:val="none" w:sz="0" w:space="0" w:color="auto"/>
        <w:bottom w:val="none" w:sz="0" w:space="0" w:color="auto"/>
        <w:right w:val="none" w:sz="0" w:space="0" w:color="auto"/>
      </w:divBdr>
    </w:div>
    <w:div w:id="1145196665">
      <w:bodyDiv w:val="1"/>
      <w:marLeft w:val="0"/>
      <w:marRight w:val="0"/>
      <w:marTop w:val="0"/>
      <w:marBottom w:val="0"/>
      <w:divBdr>
        <w:top w:val="none" w:sz="0" w:space="0" w:color="auto"/>
        <w:left w:val="none" w:sz="0" w:space="0" w:color="auto"/>
        <w:bottom w:val="none" w:sz="0" w:space="0" w:color="auto"/>
        <w:right w:val="none" w:sz="0" w:space="0" w:color="auto"/>
      </w:divBdr>
    </w:div>
    <w:div w:id="1145272784">
      <w:bodyDiv w:val="1"/>
      <w:marLeft w:val="0"/>
      <w:marRight w:val="0"/>
      <w:marTop w:val="0"/>
      <w:marBottom w:val="0"/>
      <w:divBdr>
        <w:top w:val="none" w:sz="0" w:space="0" w:color="auto"/>
        <w:left w:val="none" w:sz="0" w:space="0" w:color="auto"/>
        <w:bottom w:val="none" w:sz="0" w:space="0" w:color="auto"/>
        <w:right w:val="none" w:sz="0" w:space="0" w:color="auto"/>
      </w:divBdr>
    </w:div>
    <w:div w:id="1145273353">
      <w:bodyDiv w:val="1"/>
      <w:marLeft w:val="0"/>
      <w:marRight w:val="0"/>
      <w:marTop w:val="0"/>
      <w:marBottom w:val="0"/>
      <w:divBdr>
        <w:top w:val="none" w:sz="0" w:space="0" w:color="auto"/>
        <w:left w:val="none" w:sz="0" w:space="0" w:color="auto"/>
        <w:bottom w:val="none" w:sz="0" w:space="0" w:color="auto"/>
        <w:right w:val="none" w:sz="0" w:space="0" w:color="auto"/>
      </w:divBdr>
    </w:div>
    <w:div w:id="1145273722">
      <w:bodyDiv w:val="1"/>
      <w:marLeft w:val="0"/>
      <w:marRight w:val="0"/>
      <w:marTop w:val="0"/>
      <w:marBottom w:val="0"/>
      <w:divBdr>
        <w:top w:val="none" w:sz="0" w:space="0" w:color="auto"/>
        <w:left w:val="none" w:sz="0" w:space="0" w:color="auto"/>
        <w:bottom w:val="none" w:sz="0" w:space="0" w:color="auto"/>
        <w:right w:val="none" w:sz="0" w:space="0" w:color="auto"/>
      </w:divBdr>
    </w:div>
    <w:div w:id="1145274059">
      <w:bodyDiv w:val="1"/>
      <w:marLeft w:val="0"/>
      <w:marRight w:val="0"/>
      <w:marTop w:val="0"/>
      <w:marBottom w:val="0"/>
      <w:divBdr>
        <w:top w:val="none" w:sz="0" w:space="0" w:color="auto"/>
        <w:left w:val="none" w:sz="0" w:space="0" w:color="auto"/>
        <w:bottom w:val="none" w:sz="0" w:space="0" w:color="auto"/>
        <w:right w:val="none" w:sz="0" w:space="0" w:color="auto"/>
      </w:divBdr>
    </w:div>
    <w:div w:id="1145394470">
      <w:bodyDiv w:val="1"/>
      <w:marLeft w:val="0"/>
      <w:marRight w:val="0"/>
      <w:marTop w:val="0"/>
      <w:marBottom w:val="0"/>
      <w:divBdr>
        <w:top w:val="none" w:sz="0" w:space="0" w:color="auto"/>
        <w:left w:val="none" w:sz="0" w:space="0" w:color="auto"/>
        <w:bottom w:val="none" w:sz="0" w:space="0" w:color="auto"/>
        <w:right w:val="none" w:sz="0" w:space="0" w:color="auto"/>
      </w:divBdr>
    </w:div>
    <w:div w:id="1145395697">
      <w:bodyDiv w:val="1"/>
      <w:marLeft w:val="0"/>
      <w:marRight w:val="0"/>
      <w:marTop w:val="0"/>
      <w:marBottom w:val="0"/>
      <w:divBdr>
        <w:top w:val="none" w:sz="0" w:space="0" w:color="auto"/>
        <w:left w:val="none" w:sz="0" w:space="0" w:color="auto"/>
        <w:bottom w:val="none" w:sz="0" w:space="0" w:color="auto"/>
        <w:right w:val="none" w:sz="0" w:space="0" w:color="auto"/>
      </w:divBdr>
    </w:div>
    <w:div w:id="1145468698">
      <w:bodyDiv w:val="1"/>
      <w:marLeft w:val="0"/>
      <w:marRight w:val="0"/>
      <w:marTop w:val="0"/>
      <w:marBottom w:val="0"/>
      <w:divBdr>
        <w:top w:val="none" w:sz="0" w:space="0" w:color="auto"/>
        <w:left w:val="none" w:sz="0" w:space="0" w:color="auto"/>
        <w:bottom w:val="none" w:sz="0" w:space="0" w:color="auto"/>
        <w:right w:val="none" w:sz="0" w:space="0" w:color="auto"/>
      </w:divBdr>
    </w:div>
    <w:div w:id="1145779894">
      <w:bodyDiv w:val="1"/>
      <w:marLeft w:val="0"/>
      <w:marRight w:val="0"/>
      <w:marTop w:val="0"/>
      <w:marBottom w:val="0"/>
      <w:divBdr>
        <w:top w:val="none" w:sz="0" w:space="0" w:color="auto"/>
        <w:left w:val="none" w:sz="0" w:space="0" w:color="auto"/>
        <w:bottom w:val="none" w:sz="0" w:space="0" w:color="auto"/>
        <w:right w:val="none" w:sz="0" w:space="0" w:color="auto"/>
      </w:divBdr>
    </w:div>
    <w:div w:id="1145849931">
      <w:bodyDiv w:val="1"/>
      <w:marLeft w:val="0"/>
      <w:marRight w:val="0"/>
      <w:marTop w:val="0"/>
      <w:marBottom w:val="0"/>
      <w:divBdr>
        <w:top w:val="none" w:sz="0" w:space="0" w:color="auto"/>
        <w:left w:val="none" w:sz="0" w:space="0" w:color="auto"/>
        <w:bottom w:val="none" w:sz="0" w:space="0" w:color="auto"/>
        <w:right w:val="none" w:sz="0" w:space="0" w:color="auto"/>
      </w:divBdr>
    </w:div>
    <w:div w:id="1145859152">
      <w:bodyDiv w:val="1"/>
      <w:marLeft w:val="0"/>
      <w:marRight w:val="0"/>
      <w:marTop w:val="0"/>
      <w:marBottom w:val="0"/>
      <w:divBdr>
        <w:top w:val="none" w:sz="0" w:space="0" w:color="auto"/>
        <w:left w:val="none" w:sz="0" w:space="0" w:color="auto"/>
        <w:bottom w:val="none" w:sz="0" w:space="0" w:color="auto"/>
        <w:right w:val="none" w:sz="0" w:space="0" w:color="auto"/>
      </w:divBdr>
    </w:div>
    <w:div w:id="1145926253">
      <w:bodyDiv w:val="1"/>
      <w:marLeft w:val="0"/>
      <w:marRight w:val="0"/>
      <w:marTop w:val="0"/>
      <w:marBottom w:val="0"/>
      <w:divBdr>
        <w:top w:val="none" w:sz="0" w:space="0" w:color="auto"/>
        <w:left w:val="none" w:sz="0" w:space="0" w:color="auto"/>
        <w:bottom w:val="none" w:sz="0" w:space="0" w:color="auto"/>
        <w:right w:val="none" w:sz="0" w:space="0" w:color="auto"/>
      </w:divBdr>
    </w:div>
    <w:div w:id="1145927884">
      <w:bodyDiv w:val="1"/>
      <w:marLeft w:val="0"/>
      <w:marRight w:val="0"/>
      <w:marTop w:val="0"/>
      <w:marBottom w:val="0"/>
      <w:divBdr>
        <w:top w:val="none" w:sz="0" w:space="0" w:color="auto"/>
        <w:left w:val="none" w:sz="0" w:space="0" w:color="auto"/>
        <w:bottom w:val="none" w:sz="0" w:space="0" w:color="auto"/>
        <w:right w:val="none" w:sz="0" w:space="0" w:color="auto"/>
      </w:divBdr>
    </w:div>
    <w:div w:id="1145967978">
      <w:bodyDiv w:val="1"/>
      <w:marLeft w:val="0"/>
      <w:marRight w:val="0"/>
      <w:marTop w:val="0"/>
      <w:marBottom w:val="0"/>
      <w:divBdr>
        <w:top w:val="none" w:sz="0" w:space="0" w:color="auto"/>
        <w:left w:val="none" w:sz="0" w:space="0" w:color="auto"/>
        <w:bottom w:val="none" w:sz="0" w:space="0" w:color="auto"/>
        <w:right w:val="none" w:sz="0" w:space="0" w:color="auto"/>
      </w:divBdr>
    </w:div>
    <w:div w:id="1145971986">
      <w:bodyDiv w:val="1"/>
      <w:marLeft w:val="0"/>
      <w:marRight w:val="0"/>
      <w:marTop w:val="0"/>
      <w:marBottom w:val="0"/>
      <w:divBdr>
        <w:top w:val="none" w:sz="0" w:space="0" w:color="auto"/>
        <w:left w:val="none" w:sz="0" w:space="0" w:color="auto"/>
        <w:bottom w:val="none" w:sz="0" w:space="0" w:color="auto"/>
        <w:right w:val="none" w:sz="0" w:space="0" w:color="auto"/>
      </w:divBdr>
    </w:div>
    <w:div w:id="1146045311">
      <w:bodyDiv w:val="1"/>
      <w:marLeft w:val="0"/>
      <w:marRight w:val="0"/>
      <w:marTop w:val="0"/>
      <w:marBottom w:val="0"/>
      <w:divBdr>
        <w:top w:val="none" w:sz="0" w:space="0" w:color="auto"/>
        <w:left w:val="none" w:sz="0" w:space="0" w:color="auto"/>
        <w:bottom w:val="none" w:sz="0" w:space="0" w:color="auto"/>
        <w:right w:val="none" w:sz="0" w:space="0" w:color="auto"/>
      </w:divBdr>
    </w:div>
    <w:div w:id="1146048781">
      <w:bodyDiv w:val="1"/>
      <w:marLeft w:val="0"/>
      <w:marRight w:val="0"/>
      <w:marTop w:val="0"/>
      <w:marBottom w:val="0"/>
      <w:divBdr>
        <w:top w:val="none" w:sz="0" w:space="0" w:color="auto"/>
        <w:left w:val="none" w:sz="0" w:space="0" w:color="auto"/>
        <w:bottom w:val="none" w:sz="0" w:space="0" w:color="auto"/>
        <w:right w:val="none" w:sz="0" w:space="0" w:color="auto"/>
      </w:divBdr>
    </w:div>
    <w:div w:id="1146242509">
      <w:bodyDiv w:val="1"/>
      <w:marLeft w:val="0"/>
      <w:marRight w:val="0"/>
      <w:marTop w:val="0"/>
      <w:marBottom w:val="0"/>
      <w:divBdr>
        <w:top w:val="none" w:sz="0" w:space="0" w:color="auto"/>
        <w:left w:val="none" w:sz="0" w:space="0" w:color="auto"/>
        <w:bottom w:val="none" w:sz="0" w:space="0" w:color="auto"/>
        <w:right w:val="none" w:sz="0" w:space="0" w:color="auto"/>
      </w:divBdr>
    </w:div>
    <w:div w:id="1146243616">
      <w:bodyDiv w:val="1"/>
      <w:marLeft w:val="0"/>
      <w:marRight w:val="0"/>
      <w:marTop w:val="0"/>
      <w:marBottom w:val="0"/>
      <w:divBdr>
        <w:top w:val="none" w:sz="0" w:space="0" w:color="auto"/>
        <w:left w:val="none" w:sz="0" w:space="0" w:color="auto"/>
        <w:bottom w:val="none" w:sz="0" w:space="0" w:color="auto"/>
        <w:right w:val="none" w:sz="0" w:space="0" w:color="auto"/>
      </w:divBdr>
    </w:div>
    <w:div w:id="1146243938">
      <w:bodyDiv w:val="1"/>
      <w:marLeft w:val="0"/>
      <w:marRight w:val="0"/>
      <w:marTop w:val="0"/>
      <w:marBottom w:val="0"/>
      <w:divBdr>
        <w:top w:val="none" w:sz="0" w:space="0" w:color="auto"/>
        <w:left w:val="none" w:sz="0" w:space="0" w:color="auto"/>
        <w:bottom w:val="none" w:sz="0" w:space="0" w:color="auto"/>
        <w:right w:val="none" w:sz="0" w:space="0" w:color="auto"/>
      </w:divBdr>
    </w:div>
    <w:div w:id="1146244038">
      <w:bodyDiv w:val="1"/>
      <w:marLeft w:val="0"/>
      <w:marRight w:val="0"/>
      <w:marTop w:val="0"/>
      <w:marBottom w:val="0"/>
      <w:divBdr>
        <w:top w:val="none" w:sz="0" w:space="0" w:color="auto"/>
        <w:left w:val="none" w:sz="0" w:space="0" w:color="auto"/>
        <w:bottom w:val="none" w:sz="0" w:space="0" w:color="auto"/>
        <w:right w:val="none" w:sz="0" w:space="0" w:color="auto"/>
      </w:divBdr>
    </w:div>
    <w:div w:id="1146318573">
      <w:bodyDiv w:val="1"/>
      <w:marLeft w:val="0"/>
      <w:marRight w:val="0"/>
      <w:marTop w:val="0"/>
      <w:marBottom w:val="0"/>
      <w:divBdr>
        <w:top w:val="none" w:sz="0" w:space="0" w:color="auto"/>
        <w:left w:val="none" w:sz="0" w:space="0" w:color="auto"/>
        <w:bottom w:val="none" w:sz="0" w:space="0" w:color="auto"/>
        <w:right w:val="none" w:sz="0" w:space="0" w:color="auto"/>
      </w:divBdr>
    </w:div>
    <w:div w:id="1146360629">
      <w:bodyDiv w:val="1"/>
      <w:marLeft w:val="0"/>
      <w:marRight w:val="0"/>
      <w:marTop w:val="0"/>
      <w:marBottom w:val="0"/>
      <w:divBdr>
        <w:top w:val="none" w:sz="0" w:space="0" w:color="auto"/>
        <w:left w:val="none" w:sz="0" w:space="0" w:color="auto"/>
        <w:bottom w:val="none" w:sz="0" w:space="0" w:color="auto"/>
        <w:right w:val="none" w:sz="0" w:space="0" w:color="auto"/>
      </w:divBdr>
    </w:div>
    <w:div w:id="1146439247">
      <w:bodyDiv w:val="1"/>
      <w:marLeft w:val="0"/>
      <w:marRight w:val="0"/>
      <w:marTop w:val="0"/>
      <w:marBottom w:val="0"/>
      <w:divBdr>
        <w:top w:val="none" w:sz="0" w:space="0" w:color="auto"/>
        <w:left w:val="none" w:sz="0" w:space="0" w:color="auto"/>
        <w:bottom w:val="none" w:sz="0" w:space="0" w:color="auto"/>
        <w:right w:val="none" w:sz="0" w:space="0" w:color="auto"/>
      </w:divBdr>
    </w:div>
    <w:div w:id="1146507503">
      <w:bodyDiv w:val="1"/>
      <w:marLeft w:val="0"/>
      <w:marRight w:val="0"/>
      <w:marTop w:val="0"/>
      <w:marBottom w:val="0"/>
      <w:divBdr>
        <w:top w:val="none" w:sz="0" w:space="0" w:color="auto"/>
        <w:left w:val="none" w:sz="0" w:space="0" w:color="auto"/>
        <w:bottom w:val="none" w:sz="0" w:space="0" w:color="auto"/>
        <w:right w:val="none" w:sz="0" w:space="0" w:color="auto"/>
      </w:divBdr>
    </w:div>
    <w:div w:id="1146508264">
      <w:bodyDiv w:val="1"/>
      <w:marLeft w:val="0"/>
      <w:marRight w:val="0"/>
      <w:marTop w:val="0"/>
      <w:marBottom w:val="0"/>
      <w:divBdr>
        <w:top w:val="none" w:sz="0" w:space="0" w:color="auto"/>
        <w:left w:val="none" w:sz="0" w:space="0" w:color="auto"/>
        <w:bottom w:val="none" w:sz="0" w:space="0" w:color="auto"/>
        <w:right w:val="none" w:sz="0" w:space="0" w:color="auto"/>
      </w:divBdr>
    </w:div>
    <w:div w:id="1146511558">
      <w:bodyDiv w:val="1"/>
      <w:marLeft w:val="0"/>
      <w:marRight w:val="0"/>
      <w:marTop w:val="0"/>
      <w:marBottom w:val="0"/>
      <w:divBdr>
        <w:top w:val="none" w:sz="0" w:space="0" w:color="auto"/>
        <w:left w:val="none" w:sz="0" w:space="0" w:color="auto"/>
        <w:bottom w:val="none" w:sz="0" w:space="0" w:color="auto"/>
        <w:right w:val="none" w:sz="0" w:space="0" w:color="auto"/>
      </w:divBdr>
    </w:div>
    <w:div w:id="1146623128">
      <w:bodyDiv w:val="1"/>
      <w:marLeft w:val="0"/>
      <w:marRight w:val="0"/>
      <w:marTop w:val="0"/>
      <w:marBottom w:val="0"/>
      <w:divBdr>
        <w:top w:val="none" w:sz="0" w:space="0" w:color="auto"/>
        <w:left w:val="none" w:sz="0" w:space="0" w:color="auto"/>
        <w:bottom w:val="none" w:sz="0" w:space="0" w:color="auto"/>
        <w:right w:val="none" w:sz="0" w:space="0" w:color="auto"/>
      </w:divBdr>
    </w:div>
    <w:div w:id="1146627367">
      <w:bodyDiv w:val="1"/>
      <w:marLeft w:val="0"/>
      <w:marRight w:val="0"/>
      <w:marTop w:val="0"/>
      <w:marBottom w:val="0"/>
      <w:divBdr>
        <w:top w:val="none" w:sz="0" w:space="0" w:color="auto"/>
        <w:left w:val="none" w:sz="0" w:space="0" w:color="auto"/>
        <w:bottom w:val="none" w:sz="0" w:space="0" w:color="auto"/>
        <w:right w:val="none" w:sz="0" w:space="0" w:color="auto"/>
      </w:divBdr>
    </w:div>
    <w:div w:id="1146627616">
      <w:bodyDiv w:val="1"/>
      <w:marLeft w:val="0"/>
      <w:marRight w:val="0"/>
      <w:marTop w:val="0"/>
      <w:marBottom w:val="0"/>
      <w:divBdr>
        <w:top w:val="none" w:sz="0" w:space="0" w:color="auto"/>
        <w:left w:val="none" w:sz="0" w:space="0" w:color="auto"/>
        <w:bottom w:val="none" w:sz="0" w:space="0" w:color="auto"/>
        <w:right w:val="none" w:sz="0" w:space="0" w:color="auto"/>
      </w:divBdr>
    </w:div>
    <w:div w:id="1146775716">
      <w:bodyDiv w:val="1"/>
      <w:marLeft w:val="0"/>
      <w:marRight w:val="0"/>
      <w:marTop w:val="0"/>
      <w:marBottom w:val="0"/>
      <w:divBdr>
        <w:top w:val="none" w:sz="0" w:space="0" w:color="auto"/>
        <w:left w:val="none" w:sz="0" w:space="0" w:color="auto"/>
        <w:bottom w:val="none" w:sz="0" w:space="0" w:color="auto"/>
        <w:right w:val="none" w:sz="0" w:space="0" w:color="auto"/>
      </w:divBdr>
    </w:div>
    <w:div w:id="1146777897">
      <w:bodyDiv w:val="1"/>
      <w:marLeft w:val="0"/>
      <w:marRight w:val="0"/>
      <w:marTop w:val="0"/>
      <w:marBottom w:val="0"/>
      <w:divBdr>
        <w:top w:val="none" w:sz="0" w:space="0" w:color="auto"/>
        <w:left w:val="none" w:sz="0" w:space="0" w:color="auto"/>
        <w:bottom w:val="none" w:sz="0" w:space="0" w:color="auto"/>
        <w:right w:val="none" w:sz="0" w:space="0" w:color="auto"/>
      </w:divBdr>
    </w:div>
    <w:div w:id="1146817345">
      <w:bodyDiv w:val="1"/>
      <w:marLeft w:val="0"/>
      <w:marRight w:val="0"/>
      <w:marTop w:val="0"/>
      <w:marBottom w:val="0"/>
      <w:divBdr>
        <w:top w:val="none" w:sz="0" w:space="0" w:color="auto"/>
        <w:left w:val="none" w:sz="0" w:space="0" w:color="auto"/>
        <w:bottom w:val="none" w:sz="0" w:space="0" w:color="auto"/>
        <w:right w:val="none" w:sz="0" w:space="0" w:color="auto"/>
      </w:divBdr>
    </w:div>
    <w:div w:id="1146967884">
      <w:bodyDiv w:val="1"/>
      <w:marLeft w:val="0"/>
      <w:marRight w:val="0"/>
      <w:marTop w:val="0"/>
      <w:marBottom w:val="0"/>
      <w:divBdr>
        <w:top w:val="none" w:sz="0" w:space="0" w:color="auto"/>
        <w:left w:val="none" w:sz="0" w:space="0" w:color="auto"/>
        <w:bottom w:val="none" w:sz="0" w:space="0" w:color="auto"/>
        <w:right w:val="none" w:sz="0" w:space="0" w:color="auto"/>
      </w:divBdr>
    </w:div>
    <w:div w:id="1146973845">
      <w:bodyDiv w:val="1"/>
      <w:marLeft w:val="0"/>
      <w:marRight w:val="0"/>
      <w:marTop w:val="0"/>
      <w:marBottom w:val="0"/>
      <w:divBdr>
        <w:top w:val="none" w:sz="0" w:space="0" w:color="auto"/>
        <w:left w:val="none" w:sz="0" w:space="0" w:color="auto"/>
        <w:bottom w:val="none" w:sz="0" w:space="0" w:color="auto"/>
        <w:right w:val="none" w:sz="0" w:space="0" w:color="auto"/>
      </w:divBdr>
    </w:div>
    <w:div w:id="1146973991">
      <w:bodyDiv w:val="1"/>
      <w:marLeft w:val="0"/>
      <w:marRight w:val="0"/>
      <w:marTop w:val="0"/>
      <w:marBottom w:val="0"/>
      <w:divBdr>
        <w:top w:val="none" w:sz="0" w:space="0" w:color="auto"/>
        <w:left w:val="none" w:sz="0" w:space="0" w:color="auto"/>
        <w:bottom w:val="none" w:sz="0" w:space="0" w:color="auto"/>
        <w:right w:val="none" w:sz="0" w:space="0" w:color="auto"/>
      </w:divBdr>
    </w:div>
    <w:div w:id="1147012005">
      <w:bodyDiv w:val="1"/>
      <w:marLeft w:val="0"/>
      <w:marRight w:val="0"/>
      <w:marTop w:val="0"/>
      <w:marBottom w:val="0"/>
      <w:divBdr>
        <w:top w:val="none" w:sz="0" w:space="0" w:color="auto"/>
        <w:left w:val="none" w:sz="0" w:space="0" w:color="auto"/>
        <w:bottom w:val="none" w:sz="0" w:space="0" w:color="auto"/>
        <w:right w:val="none" w:sz="0" w:space="0" w:color="auto"/>
      </w:divBdr>
    </w:div>
    <w:div w:id="1147015230">
      <w:bodyDiv w:val="1"/>
      <w:marLeft w:val="0"/>
      <w:marRight w:val="0"/>
      <w:marTop w:val="0"/>
      <w:marBottom w:val="0"/>
      <w:divBdr>
        <w:top w:val="none" w:sz="0" w:space="0" w:color="auto"/>
        <w:left w:val="none" w:sz="0" w:space="0" w:color="auto"/>
        <w:bottom w:val="none" w:sz="0" w:space="0" w:color="auto"/>
        <w:right w:val="none" w:sz="0" w:space="0" w:color="auto"/>
      </w:divBdr>
    </w:div>
    <w:div w:id="1147017573">
      <w:bodyDiv w:val="1"/>
      <w:marLeft w:val="0"/>
      <w:marRight w:val="0"/>
      <w:marTop w:val="0"/>
      <w:marBottom w:val="0"/>
      <w:divBdr>
        <w:top w:val="none" w:sz="0" w:space="0" w:color="auto"/>
        <w:left w:val="none" w:sz="0" w:space="0" w:color="auto"/>
        <w:bottom w:val="none" w:sz="0" w:space="0" w:color="auto"/>
        <w:right w:val="none" w:sz="0" w:space="0" w:color="auto"/>
      </w:divBdr>
    </w:div>
    <w:div w:id="1147018470">
      <w:bodyDiv w:val="1"/>
      <w:marLeft w:val="0"/>
      <w:marRight w:val="0"/>
      <w:marTop w:val="0"/>
      <w:marBottom w:val="0"/>
      <w:divBdr>
        <w:top w:val="none" w:sz="0" w:space="0" w:color="auto"/>
        <w:left w:val="none" w:sz="0" w:space="0" w:color="auto"/>
        <w:bottom w:val="none" w:sz="0" w:space="0" w:color="auto"/>
        <w:right w:val="none" w:sz="0" w:space="0" w:color="auto"/>
      </w:divBdr>
    </w:div>
    <w:div w:id="1147087615">
      <w:bodyDiv w:val="1"/>
      <w:marLeft w:val="0"/>
      <w:marRight w:val="0"/>
      <w:marTop w:val="0"/>
      <w:marBottom w:val="0"/>
      <w:divBdr>
        <w:top w:val="none" w:sz="0" w:space="0" w:color="auto"/>
        <w:left w:val="none" w:sz="0" w:space="0" w:color="auto"/>
        <w:bottom w:val="none" w:sz="0" w:space="0" w:color="auto"/>
        <w:right w:val="none" w:sz="0" w:space="0" w:color="auto"/>
      </w:divBdr>
    </w:div>
    <w:div w:id="1147362127">
      <w:bodyDiv w:val="1"/>
      <w:marLeft w:val="0"/>
      <w:marRight w:val="0"/>
      <w:marTop w:val="0"/>
      <w:marBottom w:val="0"/>
      <w:divBdr>
        <w:top w:val="none" w:sz="0" w:space="0" w:color="auto"/>
        <w:left w:val="none" w:sz="0" w:space="0" w:color="auto"/>
        <w:bottom w:val="none" w:sz="0" w:space="0" w:color="auto"/>
        <w:right w:val="none" w:sz="0" w:space="0" w:color="auto"/>
      </w:divBdr>
    </w:div>
    <w:div w:id="1147431951">
      <w:bodyDiv w:val="1"/>
      <w:marLeft w:val="0"/>
      <w:marRight w:val="0"/>
      <w:marTop w:val="0"/>
      <w:marBottom w:val="0"/>
      <w:divBdr>
        <w:top w:val="none" w:sz="0" w:space="0" w:color="auto"/>
        <w:left w:val="none" w:sz="0" w:space="0" w:color="auto"/>
        <w:bottom w:val="none" w:sz="0" w:space="0" w:color="auto"/>
        <w:right w:val="none" w:sz="0" w:space="0" w:color="auto"/>
      </w:divBdr>
    </w:div>
    <w:div w:id="1147477041">
      <w:bodyDiv w:val="1"/>
      <w:marLeft w:val="0"/>
      <w:marRight w:val="0"/>
      <w:marTop w:val="0"/>
      <w:marBottom w:val="0"/>
      <w:divBdr>
        <w:top w:val="none" w:sz="0" w:space="0" w:color="auto"/>
        <w:left w:val="none" w:sz="0" w:space="0" w:color="auto"/>
        <w:bottom w:val="none" w:sz="0" w:space="0" w:color="auto"/>
        <w:right w:val="none" w:sz="0" w:space="0" w:color="auto"/>
      </w:divBdr>
    </w:div>
    <w:div w:id="1147480559">
      <w:bodyDiv w:val="1"/>
      <w:marLeft w:val="0"/>
      <w:marRight w:val="0"/>
      <w:marTop w:val="0"/>
      <w:marBottom w:val="0"/>
      <w:divBdr>
        <w:top w:val="none" w:sz="0" w:space="0" w:color="auto"/>
        <w:left w:val="none" w:sz="0" w:space="0" w:color="auto"/>
        <w:bottom w:val="none" w:sz="0" w:space="0" w:color="auto"/>
        <w:right w:val="none" w:sz="0" w:space="0" w:color="auto"/>
      </w:divBdr>
    </w:div>
    <w:div w:id="1147820315">
      <w:bodyDiv w:val="1"/>
      <w:marLeft w:val="0"/>
      <w:marRight w:val="0"/>
      <w:marTop w:val="0"/>
      <w:marBottom w:val="0"/>
      <w:divBdr>
        <w:top w:val="none" w:sz="0" w:space="0" w:color="auto"/>
        <w:left w:val="none" w:sz="0" w:space="0" w:color="auto"/>
        <w:bottom w:val="none" w:sz="0" w:space="0" w:color="auto"/>
        <w:right w:val="none" w:sz="0" w:space="0" w:color="auto"/>
      </w:divBdr>
    </w:div>
    <w:div w:id="1147821792">
      <w:bodyDiv w:val="1"/>
      <w:marLeft w:val="0"/>
      <w:marRight w:val="0"/>
      <w:marTop w:val="0"/>
      <w:marBottom w:val="0"/>
      <w:divBdr>
        <w:top w:val="none" w:sz="0" w:space="0" w:color="auto"/>
        <w:left w:val="none" w:sz="0" w:space="0" w:color="auto"/>
        <w:bottom w:val="none" w:sz="0" w:space="0" w:color="auto"/>
        <w:right w:val="none" w:sz="0" w:space="0" w:color="auto"/>
      </w:divBdr>
    </w:div>
    <w:div w:id="1147864763">
      <w:bodyDiv w:val="1"/>
      <w:marLeft w:val="0"/>
      <w:marRight w:val="0"/>
      <w:marTop w:val="0"/>
      <w:marBottom w:val="0"/>
      <w:divBdr>
        <w:top w:val="none" w:sz="0" w:space="0" w:color="auto"/>
        <w:left w:val="none" w:sz="0" w:space="0" w:color="auto"/>
        <w:bottom w:val="none" w:sz="0" w:space="0" w:color="auto"/>
        <w:right w:val="none" w:sz="0" w:space="0" w:color="auto"/>
      </w:divBdr>
    </w:div>
    <w:div w:id="1147894092">
      <w:bodyDiv w:val="1"/>
      <w:marLeft w:val="0"/>
      <w:marRight w:val="0"/>
      <w:marTop w:val="0"/>
      <w:marBottom w:val="0"/>
      <w:divBdr>
        <w:top w:val="none" w:sz="0" w:space="0" w:color="auto"/>
        <w:left w:val="none" w:sz="0" w:space="0" w:color="auto"/>
        <w:bottom w:val="none" w:sz="0" w:space="0" w:color="auto"/>
        <w:right w:val="none" w:sz="0" w:space="0" w:color="auto"/>
      </w:divBdr>
    </w:div>
    <w:div w:id="1147934053">
      <w:bodyDiv w:val="1"/>
      <w:marLeft w:val="0"/>
      <w:marRight w:val="0"/>
      <w:marTop w:val="0"/>
      <w:marBottom w:val="0"/>
      <w:divBdr>
        <w:top w:val="none" w:sz="0" w:space="0" w:color="auto"/>
        <w:left w:val="none" w:sz="0" w:space="0" w:color="auto"/>
        <w:bottom w:val="none" w:sz="0" w:space="0" w:color="auto"/>
        <w:right w:val="none" w:sz="0" w:space="0" w:color="auto"/>
      </w:divBdr>
    </w:div>
    <w:div w:id="1148060677">
      <w:bodyDiv w:val="1"/>
      <w:marLeft w:val="0"/>
      <w:marRight w:val="0"/>
      <w:marTop w:val="0"/>
      <w:marBottom w:val="0"/>
      <w:divBdr>
        <w:top w:val="none" w:sz="0" w:space="0" w:color="auto"/>
        <w:left w:val="none" w:sz="0" w:space="0" w:color="auto"/>
        <w:bottom w:val="none" w:sz="0" w:space="0" w:color="auto"/>
        <w:right w:val="none" w:sz="0" w:space="0" w:color="auto"/>
      </w:divBdr>
    </w:div>
    <w:div w:id="1148136168">
      <w:bodyDiv w:val="1"/>
      <w:marLeft w:val="0"/>
      <w:marRight w:val="0"/>
      <w:marTop w:val="0"/>
      <w:marBottom w:val="0"/>
      <w:divBdr>
        <w:top w:val="none" w:sz="0" w:space="0" w:color="auto"/>
        <w:left w:val="none" w:sz="0" w:space="0" w:color="auto"/>
        <w:bottom w:val="none" w:sz="0" w:space="0" w:color="auto"/>
        <w:right w:val="none" w:sz="0" w:space="0" w:color="auto"/>
      </w:divBdr>
    </w:div>
    <w:div w:id="1148283290">
      <w:bodyDiv w:val="1"/>
      <w:marLeft w:val="0"/>
      <w:marRight w:val="0"/>
      <w:marTop w:val="0"/>
      <w:marBottom w:val="0"/>
      <w:divBdr>
        <w:top w:val="none" w:sz="0" w:space="0" w:color="auto"/>
        <w:left w:val="none" w:sz="0" w:space="0" w:color="auto"/>
        <w:bottom w:val="none" w:sz="0" w:space="0" w:color="auto"/>
        <w:right w:val="none" w:sz="0" w:space="0" w:color="auto"/>
      </w:divBdr>
    </w:div>
    <w:div w:id="1148324521">
      <w:bodyDiv w:val="1"/>
      <w:marLeft w:val="0"/>
      <w:marRight w:val="0"/>
      <w:marTop w:val="0"/>
      <w:marBottom w:val="0"/>
      <w:divBdr>
        <w:top w:val="none" w:sz="0" w:space="0" w:color="auto"/>
        <w:left w:val="none" w:sz="0" w:space="0" w:color="auto"/>
        <w:bottom w:val="none" w:sz="0" w:space="0" w:color="auto"/>
        <w:right w:val="none" w:sz="0" w:space="0" w:color="auto"/>
      </w:divBdr>
    </w:div>
    <w:div w:id="1148327684">
      <w:bodyDiv w:val="1"/>
      <w:marLeft w:val="0"/>
      <w:marRight w:val="0"/>
      <w:marTop w:val="0"/>
      <w:marBottom w:val="0"/>
      <w:divBdr>
        <w:top w:val="none" w:sz="0" w:space="0" w:color="auto"/>
        <w:left w:val="none" w:sz="0" w:space="0" w:color="auto"/>
        <w:bottom w:val="none" w:sz="0" w:space="0" w:color="auto"/>
        <w:right w:val="none" w:sz="0" w:space="0" w:color="auto"/>
      </w:divBdr>
    </w:div>
    <w:div w:id="1148353241">
      <w:bodyDiv w:val="1"/>
      <w:marLeft w:val="0"/>
      <w:marRight w:val="0"/>
      <w:marTop w:val="0"/>
      <w:marBottom w:val="0"/>
      <w:divBdr>
        <w:top w:val="none" w:sz="0" w:space="0" w:color="auto"/>
        <w:left w:val="none" w:sz="0" w:space="0" w:color="auto"/>
        <w:bottom w:val="none" w:sz="0" w:space="0" w:color="auto"/>
        <w:right w:val="none" w:sz="0" w:space="0" w:color="auto"/>
      </w:divBdr>
    </w:div>
    <w:div w:id="1148404388">
      <w:bodyDiv w:val="1"/>
      <w:marLeft w:val="0"/>
      <w:marRight w:val="0"/>
      <w:marTop w:val="0"/>
      <w:marBottom w:val="0"/>
      <w:divBdr>
        <w:top w:val="none" w:sz="0" w:space="0" w:color="auto"/>
        <w:left w:val="none" w:sz="0" w:space="0" w:color="auto"/>
        <w:bottom w:val="none" w:sz="0" w:space="0" w:color="auto"/>
        <w:right w:val="none" w:sz="0" w:space="0" w:color="auto"/>
      </w:divBdr>
    </w:div>
    <w:div w:id="1148591290">
      <w:bodyDiv w:val="1"/>
      <w:marLeft w:val="0"/>
      <w:marRight w:val="0"/>
      <w:marTop w:val="0"/>
      <w:marBottom w:val="0"/>
      <w:divBdr>
        <w:top w:val="none" w:sz="0" w:space="0" w:color="auto"/>
        <w:left w:val="none" w:sz="0" w:space="0" w:color="auto"/>
        <w:bottom w:val="none" w:sz="0" w:space="0" w:color="auto"/>
        <w:right w:val="none" w:sz="0" w:space="0" w:color="auto"/>
      </w:divBdr>
    </w:div>
    <w:div w:id="1148591834">
      <w:bodyDiv w:val="1"/>
      <w:marLeft w:val="0"/>
      <w:marRight w:val="0"/>
      <w:marTop w:val="0"/>
      <w:marBottom w:val="0"/>
      <w:divBdr>
        <w:top w:val="none" w:sz="0" w:space="0" w:color="auto"/>
        <w:left w:val="none" w:sz="0" w:space="0" w:color="auto"/>
        <w:bottom w:val="none" w:sz="0" w:space="0" w:color="auto"/>
        <w:right w:val="none" w:sz="0" w:space="0" w:color="auto"/>
      </w:divBdr>
    </w:div>
    <w:div w:id="1148597746">
      <w:bodyDiv w:val="1"/>
      <w:marLeft w:val="0"/>
      <w:marRight w:val="0"/>
      <w:marTop w:val="0"/>
      <w:marBottom w:val="0"/>
      <w:divBdr>
        <w:top w:val="none" w:sz="0" w:space="0" w:color="auto"/>
        <w:left w:val="none" w:sz="0" w:space="0" w:color="auto"/>
        <w:bottom w:val="none" w:sz="0" w:space="0" w:color="auto"/>
        <w:right w:val="none" w:sz="0" w:space="0" w:color="auto"/>
      </w:divBdr>
    </w:div>
    <w:div w:id="1148745478">
      <w:bodyDiv w:val="1"/>
      <w:marLeft w:val="0"/>
      <w:marRight w:val="0"/>
      <w:marTop w:val="0"/>
      <w:marBottom w:val="0"/>
      <w:divBdr>
        <w:top w:val="none" w:sz="0" w:space="0" w:color="auto"/>
        <w:left w:val="none" w:sz="0" w:space="0" w:color="auto"/>
        <w:bottom w:val="none" w:sz="0" w:space="0" w:color="auto"/>
        <w:right w:val="none" w:sz="0" w:space="0" w:color="auto"/>
      </w:divBdr>
    </w:div>
    <w:div w:id="1148784449">
      <w:bodyDiv w:val="1"/>
      <w:marLeft w:val="0"/>
      <w:marRight w:val="0"/>
      <w:marTop w:val="0"/>
      <w:marBottom w:val="0"/>
      <w:divBdr>
        <w:top w:val="none" w:sz="0" w:space="0" w:color="auto"/>
        <w:left w:val="none" w:sz="0" w:space="0" w:color="auto"/>
        <w:bottom w:val="none" w:sz="0" w:space="0" w:color="auto"/>
        <w:right w:val="none" w:sz="0" w:space="0" w:color="auto"/>
      </w:divBdr>
    </w:div>
    <w:div w:id="1148865559">
      <w:bodyDiv w:val="1"/>
      <w:marLeft w:val="0"/>
      <w:marRight w:val="0"/>
      <w:marTop w:val="0"/>
      <w:marBottom w:val="0"/>
      <w:divBdr>
        <w:top w:val="none" w:sz="0" w:space="0" w:color="auto"/>
        <w:left w:val="none" w:sz="0" w:space="0" w:color="auto"/>
        <w:bottom w:val="none" w:sz="0" w:space="0" w:color="auto"/>
        <w:right w:val="none" w:sz="0" w:space="0" w:color="auto"/>
      </w:divBdr>
    </w:div>
    <w:div w:id="1148977961">
      <w:bodyDiv w:val="1"/>
      <w:marLeft w:val="0"/>
      <w:marRight w:val="0"/>
      <w:marTop w:val="0"/>
      <w:marBottom w:val="0"/>
      <w:divBdr>
        <w:top w:val="none" w:sz="0" w:space="0" w:color="auto"/>
        <w:left w:val="none" w:sz="0" w:space="0" w:color="auto"/>
        <w:bottom w:val="none" w:sz="0" w:space="0" w:color="auto"/>
        <w:right w:val="none" w:sz="0" w:space="0" w:color="auto"/>
      </w:divBdr>
    </w:div>
    <w:div w:id="1149009892">
      <w:bodyDiv w:val="1"/>
      <w:marLeft w:val="0"/>
      <w:marRight w:val="0"/>
      <w:marTop w:val="0"/>
      <w:marBottom w:val="0"/>
      <w:divBdr>
        <w:top w:val="none" w:sz="0" w:space="0" w:color="auto"/>
        <w:left w:val="none" w:sz="0" w:space="0" w:color="auto"/>
        <w:bottom w:val="none" w:sz="0" w:space="0" w:color="auto"/>
        <w:right w:val="none" w:sz="0" w:space="0" w:color="auto"/>
      </w:divBdr>
    </w:div>
    <w:div w:id="1149130550">
      <w:bodyDiv w:val="1"/>
      <w:marLeft w:val="0"/>
      <w:marRight w:val="0"/>
      <w:marTop w:val="0"/>
      <w:marBottom w:val="0"/>
      <w:divBdr>
        <w:top w:val="none" w:sz="0" w:space="0" w:color="auto"/>
        <w:left w:val="none" w:sz="0" w:space="0" w:color="auto"/>
        <w:bottom w:val="none" w:sz="0" w:space="0" w:color="auto"/>
        <w:right w:val="none" w:sz="0" w:space="0" w:color="auto"/>
      </w:divBdr>
    </w:div>
    <w:div w:id="1149131647">
      <w:bodyDiv w:val="1"/>
      <w:marLeft w:val="0"/>
      <w:marRight w:val="0"/>
      <w:marTop w:val="0"/>
      <w:marBottom w:val="0"/>
      <w:divBdr>
        <w:top w:val="none" w:sz="0" w:space="0" w:color="auto"/>
        <w:left w:val="none" w:sz="0" w:space="0" w:color="auto"/>
        <w:bottom w:val="none" w:sz="0" w:space="0" w:color="auto"/>
        <w:right w:val="none" w:sz="0" w:space="0" w:color="auto"/>
      </w:divBdr>
    </w:div>
    <w:div w:id="1149202203">
      <w:bodyDiv w:val="1"/>
      <w:marLeft w:val="0"/>
      <w:marRight w:val="0"/>
      <w:marTop w:val="0"/>
      <w:marBottom w:val="0"/>
      <w:divBdr>
        <w:top w:val="none" w:sz="0" w:space="0" w:color="auto"/>
        <w:left w:val="none" w:sz="0" w:space="0" w:color="auto"/>
        <w:bottom w:val="none" w:sz="0" w:space="0" w:color="auto"/>
        <w:right w:val="none" w:sz="0" w:space="0" w:color="auto"/>
      </w:divBdr>
    </w:div>
    <w:div w:id="1149325285">
      <w:bodyDiv w:val="1"/>
      <w:marLeft w:val="0"/>
      <w:marRight w:val="0"/>
      <w:marTop w:val="0"/>
      <w:marBottom w:val="0"/>
      <w:divBdr>
        <w:top w:val="none" w:sz="0" w:space="0" w:color="auto"/>
        <w:left w:val="none" w:sz="0" w:space="0" w:color="auto"/>
        <w:bottom w:val="none" w:sz="0" w:space="0" w:color="auto"/>
        <w:right w:val="none" w:sz="0" w:space="0" w:color="auto"/>
      </w:divBdr>
    </w:div>
    <w:div w:id="1149326103">
      <w:bodyDiv w:val="1"/>
      <w:marLeft w:val="0"/>
      <w:marRight w:val="0"/>
      <w:marTop w:val="0"/>
      <w:marBottom w:val="0"/>
      <w:divBdr>
        <w:top w:val="none" w:sz="0" w:space="0" w:color="auto"/>
        <w:left w:val="none" w:sz="0" w:space="0" w:color="auto"/>
        <w:bottom w:val="none" w:sz="0" w:space="0" w:color="auto"/>
        <w:right w:val="none" w:sz="0" w:space="0" w:color="auto"/>
      </w:divBdr>
    </w:div>
    <w:div w:id="1149327587">
      <w:bodyDiv w:val="1"/>
      <w:marLeft w:val="0"/>
      <w:marRight w:val="0"/>
      <w:marTop w:val="0"/>
      <w:marBottom w:val="0"/>
      <w:divBdr>
        <w:top w:val="none" w:sz="0" w:space="0" w:color="auto"/>
        <w:left w:val="none" w:sz="0" w:space="0" w:color="auto"/>
        <w:bottom w:val="none" w:sz="0" w:space="0" w:color="auto"/>
        <w:right w:val="none" w:sz="0" w:space="0" w:color="auto"/>
      </w:divBdr>
    </w:div>
    <w:div w:id="1149397111">
      <w:bodyDiv w:val="1"/>
      <w:marLeft w:val="0"/>
      <w:marRight w:val="0"/>
      <w:marTop w:val="0"/>
      <w:marBottom w:val="0"/>
      <w:divBdr>
        <w:top w:val="none" w:sz="0" w:space="0" w:color="auto"/>
        <w:left w:val="none" w:sz="0" w:space="0" w:color="auto"/>
        <w:bottom w:val="none" w:sz="0" w:space="0" w:color="auto"/>
        <w:right w:val="none" w:sz="0" w:space="0" w:color="auto"/>
      </w:divBdr>
    </w:div>
    <w:div w:id="1149403079">
      <w:bodyDiv w:val="1"/>
      <w:marLeft w:val="0"/>
      <w:marRight w:val="0"/>
      <w:marTop w:val="0"/>
      <w:marBottom w:val="0"/>
      <w:divBdr>
        <w:top w:val="none" w:sz="0" w:space="0" w:color="auto"/>
        <w:left w:val="none" w:sz="0" w:space="0" w:color="auto"/>
        <w:bottom w:val="none" w:sz="0" w:space="0" w:color="auto"/>
        <w:right w:val="none" w:sz="0" w:space="0" w:color="auto"/>
      </w:divBdr>
    </w:div>
    <w:div w:id="1149442953">
      <w:bodyDiv w:val="1"/>
      <w:marLeft w:val="0"/>
      <w:marRight w:val="0"/>
      <w:marTop w:val="0"/>
      <w:marBottom w:val="0"/>
      <w:divBdr>
        <w:top w:val="none" w:sz="0" w:space="0" w:color="auto"/>
        <w:left w:val="none" w:sz="0" w:space="0" w:color="auto"/>
        <w:bottom w:val="none" w:sz="0" w:space="0" w:color="auto"/>
        <w:right w:val="none" w:sz="0" w:space="0" w:color="auto"/>
      </w:divBdr>
    </w:div>
    <w:div w:id="1149633346">
      <w:bodyDiv w:val="1"/>
      <w:marLeft w:val="0"/>
      <w:marRight w:val="0"/>
      <w:marTop w:val="0"/>
      <w:marBottom w:val="0"/>
      <w:divBdr>
        <w:top w:val="none" w:sz="0" w:space="0" w:color="auto"/>
        <w:left w:val="none" w:sz="0" w:space="0" w:color="auto"/>
        <w:bottom w:val="none" w:sz="0" w:space="0" w:color="auto"/>
        <w:right w:val="none" w:sz="0" w:space="0" w:color="auto"/>
      </w:divBdr>
    </w:div>
    <w:div w:id="1149712414">
      <w:bodyDiv w:val="1"/>
      <w:marLeft w:val="0"/>
      <w:marRight w:val="0"/>
      <w:marTop w:val="0"/>
      <w:marBottom w:val="0"/>
      <w:divBdr>
        <w:top w:val="none" w:sz="0" w:space="0" w:color="auto"/>
        <w:left w:val="none" w:sz="0" w:space="0" w:color="auto"/>
        <w:bottom w:val="none" w:sz="0" w:space="0" w:color="auto"/>
        <w:right w:val="none" w:sz="0" w:space="0" w:color="auto"/>
      </w:divBdr>
    </w:div>
    <w:div w:id="1149714825">
      <w:bodyDiv w:val="1"/>
      <w:marLeft w:val="0"/>
      <w:marRight w:val="0"/>
      <w:marTop w:val="0"/>
      <w:marBottom w:val="0"/>
      <w:divBdr>
        <w:top w:val="none" w:sz="0" w:space="0" w:color="auto"/>
        <w:left w:val="none" w:sz="0" w:space="0" w:color="auto"/>
        <w:bottom w:val="none" w:sz="0" w:space="0" w:color="auto"/>
        <w:right w:val="none" w:sz="0" w:space="0" w:color="auto"/>
      </w:divBdr>
    </w:div>
    <w:div w:id="1149859776">
      <w:bodyDiv w:val="1"/>
      <w:marLeft w:val="0"/>
      <w:marRight w:val="0"/>
      <w:marTop w:val="0"/>
      <w:marBottom w:val="0"/>
      <w:divBdr>
        <w:top w:val="none" w:sz="0" w:space="0" w:color="auto"/>
        <w:left w:val="none" w:sz="0" w:space="0" w:color="auto"/>
        <w:bottom w:val="none" w:sz="0" w:space="0" w:color="auto"/>
        <w:right w:val="none" w:sz="0" w:space="0" w:color="auto"/>
      </w:divBdr>
    </w:div>
    <w:div w:id="1149903575">
      <w:bodyDiv w:val="1"/>
      <w:marLeft w:val="0"/>
      <w:marRight w:val="0"/>
      <w:marTop w:val="0"/>
      <w:marBottom w:val="0"/>
      <w:divBdr>
        <w:top w:val="none" w:sz="0" w:space="0" w:color="auto"/>
        <w:left w:val="none" w:sz="0" w:space="0" w:color="auto"/>
        <w:bottom w:val="none" w:sz="0" w:space="0" w:color="auto"/>
        <w:right w:val="none" w:sz="0" w:space="0" w:color="auto"/>
      </w:divBdr>
    </w:div>
    <w:div w:id="1149905738">
      <w:bodyDiv w:val="1"/>
      <w:marLeft w:val="0"/>
      <w:marRight w:val="0"/>
      <w:marTop w:val="0"/>
      <w:marBottom w:val="0"/>
      <w:divBdr>
        <w:top w:val="none" w:sz="0" w:space="0" w:color="auto"/>
        <w:left w:val="none" w:sz="0" w:space="0" w:color="auto"/>
        <w:bottom w:val="none" w:sz="0" w:space="0" w:color="auto"/>
        <w:right w:val="none" w:sz="0" w:space="0" w:color="auto"/>
      </w:divBdr>
    </w:div>
    <w:div w:id="1149907948">
      <w:bodyDiv w:val="1"/>
      <w:marLeft w:val="0"/>
      <w:marRight w:val="0"/>
      <w:marTop w:val="0"/>
      <w:marBottom w:val="0"/>
      <w:divBdr>
        <w:top w:val="none" w:sz="0" w:space="0" w:color="auto"/>
        <w:left w:val="none" w:sz="0" w:space="0" w:color="auto"/>
        <w:bottom w:val="none" w:sz="0" w:space="0" w:color="auto"/>
        <w:right w:val="none" w:sz="0" w:space="0" w:color="auto"/>
      </w:divBdr>
    </w:div>
    <w:div w:id="1149908214">
      <w:bodyDiv w:val="1"/>
      <w:marLeft w:val="0"/>
      <w:marRight w:val="0"/>
      <w:marTop w:val="0"/>
      <w:marBottom w:val="0"/>
      <w:divBdr>
        <w:top w:val="none" w:sz="0" w:space="0" w:color="auto"/>
        <w:left w:val="none" w:sz="0" w:space="0" w:color="auto"/>
        <w:bottom w:val="none" w:sz="0" w:space="0" w:color="auto"/>
        <w:right w:val="none" w:sz="0" w:space="0" w:color="auto"/>
      </w:divBdr>
    </w:div>
    <w:div w:id="1149976442">
      <w:bodyDiv w:val="1"/>
      <w:marLeft w:val="0"/>
      <w:marRight w:val="0"/>
      <w:marTop w:val="0"/>
      <w:marBottom w:val="0"/>
      <w:divBdr>
        <w:top w:val="none" w:sz="0" w:space="0" w:color="auto"/>
        <w:left w:val="none" w:sz="0" w:space="0" w:color="auto"/>
        <w:bottom w:val="none" w:sz="0" w:space="0" w:color="auto"/>
        <w:right w:val="none" w:sz="0" w:space="0" w:color="auto"/>
      </w:divBdr>
    </w:div>
    <w:div w:id="1149980031">
      <w:bodyDiv w:val="1"/>
      <w:marLeft w:val="0"/>
      <w:marRight w:val="0"/>
      <w:marTop w:val="0"/>
      <w:marBottom w:val="0"/>
      <w:divBdr>
        <w:top w:val="none" w:sz="0" w:space="0" w:color="auto"/>
        <w:left w:val="none" w:sz="0" w:space="0" w:color="auto"/>
        <w:bottom w:val="none" w:sz="0" w:space="0" w:color="auto"/>
        <w:right w:val="none" w:sz="0" w:space="0" w:color="auto"/>
      </w:divBdr>
    </w:div>
    <w:div w:id="1150052826">
      <w:bodyDiv w:val="1"/>
      <w:marLeft w:val="0"/>
      <w:marRight w:val="0"/>
      <w:marTop w:val="0"/>
      <w:marBottom w:val="0"/>
      <w:divBdr>
        <w:top w:val="none" w:sz="0" w:space="0" w:color="auto"/>
        <w:left w:val="none" w:sz="0" w:space="0" w:color="auto"/>
        <w:bottom w:val="none" w:sz="0" w:space="0" w:color="auto"/>
        <w:right w:val="none" w:sz="0" w:space="0" w:color="auto"/>
      </w:divBdr>
    </w:div>
    <w:div w:id="1150100284">
      <w:bodyDiv w:val="1"/>
      <w:marLeft w:val="0"/>
      <w:marRight w:val="0"/>
      <w:marTop w:val="0"/>
      <w:marBottom w:val="0"/>
      <w:divBdr>
        <w:top w:val="none" w:sz="0" w:space="0" w:color="auto"/>
        <w:left w:val="none" w:sz="0" w:space="0" w:color="auto"/>
        <w:bottom w:val="none" w:sz="0" w:space="0" w:color="auto"/>
        <w:right w:val="none" w:sz="0" w:space="0" w:color="auto"/>
      </w:divBdr>
    </w:div>
    <w:div w:id="1150485520">
      <w:bodyDiv w:val="1"/>
      <w:marLeft w:val="0"/>
      <w:marRight w:val="0"/>
      <w:marTop w:val="0"/>
      <w:marBottom w:val="0"/>
      <w:divBdr>
        <w:top w:val="none" w:sz="0" w:space="0" w:color="auto"/>
        <w:left w:val="none" w:sz="0" w:space="0" w:color="auto"/>
        <w:bottom w:val="none" w:sz="0" w:space="0" w:color="auto"/>
        <w:right w:val="none" w:sz="0" w:space="0" w:color="auto"/>
      </w:divBdr>
    </w:div>
    <w:div w:id="1150636386">
      <w:bodyDiv w:val="1"/>
      <w:marLeft w:val="0"/>
      <w:marRight w:val="0"/>
      <w:marTop w:val="0"/>
      <w:marBottom w:val="0"/>
      <w:divBdr>
        <w:top w:val="none" w:sz="0" w:space="0" w:color="auto"/>
        <w:left w:val="none" w:sz="0" w:space="0" w:color="auto"/>
        <w:bottom w:val="none" w:sz="0" w:space="0" w:color="auto"/>
        <w:right w:val="none" w:sz="0" w:space="0" w:color="auto"/>
      </w:divBdr>
    </w:div>
    <w:div w:id="1150681306">
      <w:bodyDiv w:val="1"/>
      <w:marLeft w:val="0"/>
      <w:marRight w:val="0"/>
      <w:marTop w:val="0"/>
      <w:marBottom w:val="0"/>
      <w:divBdr>
        <w:top w:val="none" w:sz="0" w:space="0" w:color="auto"/>
        <w:left w:val="none" w:sz="0" w:space="0" w:color="auto"/>
        <w:bottom w:val="none" w:sz="0" w:space="0" w:color="auto"/>
        <w:right w:val="none" w:sz="0" w:space="0" w:color="auto"/>
      </w:divBdr>
    </w:div>
    <w:div w:id="1150823254">
      <w:bodyDiv w:val="1"/>
      <w:marLeft w:val="0"/>
      <w:marRight w:val="0"/>
      <w:marTop w:val="0"/>
      <w:marBottom w:val="0"/>
      <w:divBdr>
        <w:top w:val="none" w:sz="0" w:space="0" w:color="auto"/>
        <w:left w:val="none" w:sz="0" w:space="0" w:color="auto"/>
        <w:bottom w:val="none" w:sz="0" w:space="0" w:color="auto"/>
        <w:right w:val="none" w:sz="0" w:space="0" w:color="auto"/>
      </w:divBdr>
    </w:div>
    <w:div w:id="1150823414">
      <w:bodyDiv w:val="1"/>
      <w:marLeft w:val="0"/>
      <w:marRight w:val="0"/>
      <w:marTop w:val="0"/>
      <w:marBottom w:val="0"/>
      <w:divBdr>
        <w:top w:val="none" w:sz="0" w:space="0" w:color="auto"/>
        <w:left w:val="none" w:sz="0" w:space="0" w:color="auto"/>
        <w:bottom w:val="none" w:sz="0" w:space="0" w:color="auto"/>
        <w:right w:val="none" w:sz="0" w:space="0" w:color="auto"/>
      </w:divBdr>
    </w:div>
    <w:div w:id="1150898546">
      <w:bodyDiv w:val="1"/>
      <w:marLeft w:val="0"/>
      <w:marRight w:val="0"/>
      <w:marTop w:val="0"/>
      <w:marBottom w:val="0"/>
      <w:divBdr>
        <w:top w:val="none" w:sz="0" w:space="0" w:color="auto"/>
        <w:left w:val="none" w:sz="0" w:space="0" w:color="auto"/>
        <w:bottom w:val="none" w:sz="0" w:space="0" w:color="auto"/>
        <w:right w:val="none" w:sz="0" w:space="0" w:color="auto"/>
      </w:divBdr>
    </w:div>
    <w:div w:id="1150950068">
      <w:bodyDiv w:val="1"/>
      <w:marLeft w:val="0"/>
      <w:marRight w:val="0"/>
      <w:marTop w:val="0"/>
      <w:marBottom w:val="0"/>
      <w:divBdr>
        <w:top w:val="none" w:sz="0" w:space="0" w:color="auto"/>
        <w:left w:val="none" w:sz="0" w:space="0" w:color="auto"/>
        <w:bottom w:val="none" w:sz="0" w:space="0" w:color="auto"/>
        <w:right w:val="none" w:sz="0" w:space="0" w:color="auto"/>
      </w:divBdr>
    </w:div>
    <w:div w:id="1151025579">
      <w:bodyDiv w:val="1"/>
      <w:marLeft w:val="0"/>
      <w:marRight w:val="0"/>
      <w:marTop w:val="0"/>
      <w:marBottom w:val="0"/>
      <w:divBdr>
        <w:top w:val="none" w:sz="0" w:space="0" w:color="auto"/>
        <w:left w:val="none" w:sz="0" w:space="0" w:color="auto"/>
        <w:bottom w:val="none" w:sz="0" w:space="0" w:color="auto"/>
        <w:right w:val="none" w:sz="0" w:space="0" w:color="auto"/>
      </w:divBdr>
    </w:div>
    <w:div w:id="1151209964">
      <w:bodyDiv w:val="1"/>
      <w:marLeft w:val="0"/>
      <w:marRight w:val="0"/>
      <w:marTop w:val="0"/>
      <w:marBottom w:val="0"/>
      <w:divBdr>
        <w:top w:val="none" w:sz="0" w:space="0" w:color="auto"/>
        <w:left w:val="none" w:sz="0" w:space="0" w:color="auto"/>
        <w:bottom w:val="none" w:sz="0" w:space="0" w:color="auto"/>
        <w:right w:val="none" w:sz="0" w:space="0" w:color="auto"/>
      </w:divBdr>
    </w:div>
    <w:div w:id="1151210717">
      <w:bodyDiv w:val="1"/>
      <w:marLeft w:val="0"/>
      <w:marRight w:val="0"/>
      <w:marTop w:val="0"/>
      <w:marBottom w:val="0"/>
      <w:divBdr>
        <w:top w:val="none" w:sz="0" w:space="0" w:color="auto"/>
        <w:left w:val="none" w:sz="0" w:space="0" w:color="auto"/>
        <w:bottom w:val="none" w:sz="0" w:space="0" w:color="auto"/>
        <w:right w:val="none" w:sz="0" w:space="0" w:color="auto"/>
      </w:divBdr>
    </w:div>
    <w:div w:id="1151362470">
      <w:bodyDiv w:val="1"/>
      <w:marLeft w:val="0"/>
      <w:marRight w:val="0"/>
      <w:marTop w:val="0"/>
      <w:marBottom w:val="0"/>
      <w:divBdr>
        <w:top w:val="none" w:sz="0" w:space="0" w:color="auto"/>
        <w:left w:val="none" w:sz="0" w:space="0" w:color="auto"/>
        <w:bottom w:val="none" w:sz="0" w:space="0" w:color="auto"/>
        <w:right w:val="none" w:sz="0" w:space="0" w:color="auto"/>
      </w:divBdr>
    </w:div>
    <w:div w:id="1151410628">
      <w:bodyDiv w:val="1"/>
      <w:marLeft w:val="0"/>
      <w:marRight w:val="0"/>
      <w:marTop w:val="0"/>
      <w:marBottom w:val="0"/>
      <w:divBdr>
        <w:top w:val="none" w:sz="0" w:space="0" w:color="auto"/>
        <w:left w:val="none" w:sz="0" w:space="0" w:color="auto"/>
        <w:bottom w:val="none" w:sz="0" w:space="0" w:color="auto"/>
        <w:right w:val="none" w:sz="0" w:space="0" w:color="auto"/>
      </w:divBdr>
    </w:div>
    <w:div w:id="1151483353">
      <w:bodyDiv w:val="1"/>
      <w:marLeft w:val="0"/>
      <w:marRight w:val="0"/>
      <w:marTop w:val="0"/>
      <w:marBottom w:val="0"/>
      <w:divBdr>
        <w:top w:val="none" w:sz="0" w:space="0" w:color="auto"/>
        <w:left w:val="none" w:sz="0" w:space="0" w:color="auto"/>
        <w:bottom w:val="none" w:sz="0" w:space="0" w:color="auto"/>
        <w:right w:val="none" w:sz="0" w:space="0" w:color="auto"/>
      </w:divBdr>
    </w:div>
    <w:div w:id="1151487771">
      <w:bodyDiv w:val="1"/>
      <w:marLeft w:val="0"/>
      <w:marRight w:val="0"/>
      <w:marTop w:val="0"/>
      <w:marBottom w:val="0"/>
      <w:divBdr>
        <w:top w:val="none" w:sz="0" w:space="0" w:color="auto"/>
        <w:left w:val="none" w:sz="0" w:space="0" w:color="auto"/>
        <w:bottom w:val="none" w:sz="0" w:space="0" w:color="auto"/>
        <w:right w:val="none" w:sz="0" w:space="0" w:color="auto"/>
      </w:divBdr>
    </w:div>
    <w:div w:id="1151600158">
      <w:bodyDiv w:val="1"/>
      <w:marLeft w:val="0"/>
      <w:marRight w:val="0"/>
      <w:marTop w:val="0"/>
      <w:marBottom w:val="0"/>
      <w:divBdr>
        <w:top w:val="none" w:sz="0" w:space="0" w:color="auto"/>
        <w:left w:val="none" w:sz="0" w:space="0" w:color="auto"/>
        <w:bottom w:val="none" w:sz="0" w:space="0" w:color="auto"/>
        <w:right w:val="none" w:sz="0" w:space="0" w:color="auto"/>
      </w:divBdr>
    </w:div>
    <w:div w:id="1151604743">
      <w:bodyDiv w:val="1"/>
      <w:marLeft w:val="0"/>
      <w:marRight w:val="0"/>
      <w:marTop w:val="0"/>
      <w:marBottom w:val="0"/>
      <w:divBdr>
        <w:top w:val="none" w:sz="0" w:space="0" w:color="auto"/>
        <w:left w:val="none" w:sz="0" w:space="0" w:color="auto"/>
        <w:bottom w:val="none" w:sz="0" w:space="0" w:color="auto"/>
        <w:right w:val="none" w:sz="0" w:space="0" w:color="auto"/>
      </w:divBdr>
    </w:div>
    <w:div w:id="1151677817">
      <w:bodyDiv w:val="1"/>
      <w:marLeft w:val="0"/>
      <w:marRight w:val="0"/>
      <w:marTop w:val="0"/>
      <w:marBottom w:val="0"/>
      <w:divBdr>
        <w:top w:val="none" w:sz="0" w:space="0" w:color="auto"/>
        <w:left w:val="none" w:sz="0" w:space="0" w:color="auto"/>
        <w:bottom w:val="none" w:sz="0" w:space="0" w:color="auto"/>
        <w:right w:val="none" w:sz="0" w:space="0" w:color="auto"/>
      </w:divBdr>
    </w:div>
    <w:div w:id="1151749985">
      <w:bodyDiv w:val="1"/>
      <w:marLeft w:val="0"/>
      <w:marRight w:val="0"/>
      <w:marTop w:val="0"/>
      <w:marBottom w:val="0"/>
      <w:divBdr>
        <w:top w:val="none" w:sz="0" w:space="0" w:color="auto"/>
        <w:left w:val="none" w:sz="0" w:space="0" w:color="auto"/>
        <w:bottom w:val="none" w:sz="0" w:space="0" w:color="auto"/>
        <w:right w:val="none" w:sz="0" w:space="0" w:color="auto"/>
      </w:divBdr>
    </w:div>
    <w:div w:id="1152017263">
      <w:bodyDiv w:val="1"/>
      <w:marLeft w:val="0"/>
      <w:marRight w:val="0"/>
      <w:marTop w:val="0"/>
      <w:marBottom w:val="0"/>
      <w:divBdr>
        <w:top w:val="none" w:sz="0" w:space="0" w:color="auto"/>
        <w:left w:val="none" w:sz="0" w:space="0" w:color="auto"/>
        <w:bottom w:val="none" w:sz="0" w:space="0" w:color="auto"/>
        <w:right w:val="none" w:sz="0" w:space="0" w:color="auto"/>
      </w:divBdr>
    </w:div>
    <w:div w:id="1152022988">
      <w:bodyDiv w:val="1"/>
      <w:marLeft w:val="0"/>
      <w:marRight w:val="0"/>
      <w:marTop w:val="0"/>
      <w:marBottom w:val="0"/>
      <w:divBdr>
        <w:top w:val="none" w:sz="0" w:space="0" w:color="auto"/>
        <w:left w:val="none" w:sz="0" w:space="0" w:color="auto"/>
        <w:bottom w:val="none" w:sz="0" w:space="0" w:color="auto"/>
        <w:right w:val="none" w:sz="0" w:space="0" w:color="auto"/>
      </w:divBdr>
    </w:div>
    <w:div w:id="1152066933">
      <w:bodyDiv w:val="1"/>
      <w:marLeft w:val="0"/>
      <w:marRight w:val="0"/>
      <w:marTop w:val="0"/>
      <w:marBottom w:val="0"/>
      <w:divBdr>
        <w:top w:val="none" w:sz="0" w:space="0" w:color="auto"/>
        <w:left w:val="none" w:sz="0" w:space="0" w:color="auto"/>
        <w:bottom w:val="none" w:sz="0" w:space="0" w:color="auto"/>
        <w:right w:val="none" w:sz="0" w:space="0" w:color="auto"/>
      </w:divBdr>
    </w:div>
    <w:div w:id="1152209329">
      <w:bodyDiv w:val="1"/>
      <w:marLeft w:val="0"/>
      <w:marRight w:val="0"/>
      <w:marTop w:val="0"/>
      <w:marBottom w:val="0"/>
      <w:divBdr>
        <w:top w:val="none" w:sz="0" w:space="0" w:color="auto"/>
        <w:left w:val="none" w:sz="0" w:space="0" w:color="auto"/>
        <w:bottom w:val="none" w:sz="0" w:space="0" w:color="auto"/>
        <w:right w:val="none" w:sz="0" w:space="0" w:color="auto"/>
      </w:divBdr>
    </w:div>
    <w:div w:id="1152216658">
      <w:bodyDiv w:val="1"/>
      <w:marLeft w:val="0"/>
      <w:marRight w:val="0"/>
      <w:marTop w:val="0"/>
      <w:marBottom w:val="0"/>
      <w:divBdr>
        <w:top w:val="none" w:sz="0" w:space="0" w:color="auto"/>
        <w:left w:val="none" w:sz="0" w:space="0" w:color="auto"/>
        <w:bottom w:val="none" w:sz="0" w:space="0" w:color="auto"/>
        <w:right w:val="none" w:sz="0" w:space="0" w:color="auto"/>
      </w:divBdr>
    </w:div>
    <w:div w:id="1152331934">
      <w:bodyDiv w:val="1"/>
      <w:marLeft w:val="0"/>
      <w:marRight w:val="0"/>
      <w:marTop w:val="0"/>
      <w:marBottom w:val="0"/>
      <w:divBdr>
        <w:top w:val="none" w:sz="0" w:space="0" w:color="auto"/>
        <w:left w:val="none" w:sz="0" w:space="0" w:color="auto"/>
        <w:bottom w:val="none" w:sz="0" w:space="0" w:color="auto"/>
        <w:right w:val="none" w:sz="0" w:space="0" w:color="auto"/>
      </w:divBdr>
    </w:div>
    <w:div w:id="1152404178">
      <w:bodyDiv w:val="1"/>
      <w:marLeft w:val="0"/>
      <w:marRight w:val="0"/>
      <w:marTop w:val="0"/>
      <w:marBottom w:val="0"/>
      <w:divBdr>
        <w:top w:val="none" w:sz="0" w:space="0" w:color="auto"/>
        <w:left w:val="none" w:sz="0" w:space="0" w:color="auto"/>
        <w:bottom w:val="none" w:sz="0" w:space="0" w:color="auto"/>
        <w:right w:val="none" w:sz="0" w:space="0" w:color="auto"/>
      </w:divBdr>
    </w:div>
    <w:div w:id="1152596587">
      <w:bodyDiv w:val="1"/>
      <w:marLeft w:val="0"/>
      <w:marRight w:val="0"/>
      <w:marTop w:val="0"/>
      <w:marBottom w:val="0"/>
      <w:divBdr>
        <w:top w:val="none" w:sz="0" w:space="0" w:color="auto"/>
        <w:left w:val="none" w:sz="0" w:space="0" w:color="auto"/>
        <w:bottom w:val="none" w:sz="0" w:space="0" w:color="auto"/>
        <w:right w:val="none" w:sz="0" w:space="0" w:color="auto"/>
      </w:divBdr>
    </w:div>
    <w:div w:id="1152672881">
      <w:bodyDiv w:val="1"/>
      <w:marLeft w:val="0"/>
      <w:marRight w:val="0"/>
      <w:marTop w:val="0"/>
      <w:marBottom w:val="0"/>
      <w:divBdr>
        <w:top w:val="none" w:sz="0" w:space="0" w:color="auto"/>
        <w:left w:val="none" w:sz="0" w:space="0" w:color="auto"/>
        <w:bottom w:val="none" w:sz="0" w:space="0" w:color="auto"/>
        <w:right w:val="none" w:sz="0" w:space="0" w:color="auto"/>
      </w:divBdr>
    </w:div>
    <w:div w:id="1152714553">
      <w:bodyDiv w:val="1"/>
      <w:marLeft w:val="0"/>
      <w:marRight w:val="0"/>
      <w:marTop w:val="0"/>
      <w:marBottom w:val="0"/>
      <w:divBdr>
        <w:top w:val="none" w:sz="0" w:space="0" w:color="auto"/>
        <w:left w:val="none" w:sz="0" w:space="0" w:color="auto"/>
        <w:bottom w:val="none" w:sz="0" w:space="0" w:color="auto"/>
        <w:right w:val="none" w:sz="0" w:space="0" w:color="auto"/>
      </w:divBdr>
    </w:div>
    <w:div w:id="1152873036">
      <w:bodyDiv w:val="1"/>
      <w:marLeft w:val="0"/>
      <w:marRight w:val="0"/>
      <w:marTop w:val="0"/>
      <w:marBottom w:val="0"/>
      <w:divBdr>
        <w:top w:val="none" w:sz="0" w:space="0" w:color="auto"/>
        <w:left w:val="none" w:sz="0" w:space="0" w:color="auto"/>
        <w:bottom w:val="none" w:sz="0" w:space="0" w:color="auto"/>
        <w:right w:val="none" w:sz="0" w:space="0" w:color="auto"/>
      </w:divBdr>
    </w:div>
    <w:div w:id="1152912091">
      <w:bodyDiv w:val="1"/>
      <w:marLeft w:val="0"/>
      <w:marRight w:val="0"/>
      <w:marTop w:val="0"/>
      <w:marBottom w:val="0"/>
      <w:divBdr>
        <w:top w:val="none" w:sz="0" w:space="0" w:color="auto"/>
        <w:left w:val="none" w:sz="0" w:space="0" w:color="auto"/>
        <w:bottom w:val="none" w:sz="0" w:space="0" w:color="auto"/>
        <w:right w:val="none" w:sz="0" w:space="0" w:color="auto"/>
      </w:divBdr>
    </w:div>
    <w:div w:id="1152983851">
      <w:bodyDiv w:val="1"/>
      <w:marLeft w:val="0"/>
      <w:marRight w:val="0"/>
      <w:marTop w:val="0"/>
      <w:marBottom w:val="0"/>
      <w:divBdr>
        <w:top w:val="none" w:sz="0" w:space="0" w:color="auto"/>
        <w:left w:val="none" w:sz="0" w:space="0" w:color="auto"/>
        <w:bottom w:val="none" w:sz="0" w:space="0" w:color="auto"/>
        <w:right w:val="none" w:sz="0" w:space="0" w:color="auto"/>
      </w:divBdr>
    </w:div>
    <w:div w:id="1152989800">
      <w:bodyDiv w:val="1"/>
      <w:marLeft w:val="0"/>
      <w:marRight w:val="0"/>
      <w:marTop w:val="0"/>
      <w:marBottom w:val="0"/>
      <w:divBdr>
        <w:top w:val="none" w:sz="0" w:space="0" w:color="auto"/>
        <w:left w:val="none" w:sz="0" w:space="0" w:color="auto"/>
        <w:bottom w:val="none" w:sz="0" w:space="0" w:color="auto"/>
        <w:right w:val="none" w:sz="0" w:space="0" w:color="auto"/>
      </w:divBdr>
    </w:div>
    <w:div w:id="1152990772">
      <w:bodyDiv w:val="1"/>
      <w:marLeft w:val="0"/>
      <w:marRight w:val="0"/>
      <w:marTop w:val="0"/>
      <w:marBottom w:val="0"/>
      <w:divBdr>
        <w:top w:val="none" w:sz="0" w:space="0" w:color="auto"/>
        <w:left w:val="none" w:sz="0" w:space="0" w:color="auto"/>
        <w:bottom w:val="none" w:sz="0" w:space="0" w:color="auto"/>
        <w:right w:val="none" w:sz="0" w:space="0" w:color="auto"/>
      </w:divBdr>
    </w:div>
    <w:div w:id="1153109510">
      <w:bodyDiv w:val="1"/>
      <w:marLeft w:val="0"/>
      <w:marRight w:val="0"/>
      <w:marTop w:val="0"/>
      <w:marBottom w:val="0"/>
      <w:divBdr>
        <w:top w:val="none" w:sz="0" w:space="0" w:color="auto"/>
        <w:left w:val="none" w:sz="0" w:space="0" w:color="auto"/>
        <w:bottom w:val="none" w:sz="0" w:space="0" w:color="auto"/>
        <w:right w:val="none" w:sz="0" w:space="0" w:color="auto"/>
      </w:divBdr>
    </w:div>
    <w:div w:id="1153176475">
      <w:bodyDiv w:val="1"/>
      <w:marLeft w:val="0"/>
      <w:marRight w:val="0"/>
      <w:marTop w:val="0"/>
      <w:marBottom w:val="0"/>
      <w:divBdr>
        <w:top w:val="none" w:sz="0" w:space="0" w:color="auto"/>
        <w:left w:val="none" w:sz="0" w:space="0" w:color="auto"/>
        <w:bottom w:val="none" w:sz="0" w:space="0" w:color="auto"/>
        <w:right w:val="none" w:sz="0" w:space="0" w:color="auto"/>
      </w:divBdr>
    </w:div>
    <w:div w:id="1153182429">
      <w:bodyDiv w:val="1"/>
      <w:marLeft w:val="0"/>
      <w:marRight w:val="0"/>
      <w:marTop w:val="0"/>
      <w:marBottom w:val="0"/>
      <w:divBdr>
        <w:top w:val="none" w:sz="0" w:space="0" w:color="auto"/>
        <w:left w:val="none" w:sz="0" w:space="0" w:color="auto"/>
        <w:bottom w:val="none" w:sz="0" w:space="0" w:color="auto"/>
        <w:right w:val="none" w:sz="0" w:space="0" w:color="auto"/>
      </w:divBdr>
    </w:div>
    <w:div w:id="1153372588">
      <w:bodyDiv w:val="1"/>
      <w:marLeft w:val="0"/>
      <w:marRight w:val="0"/>
      <w:marTop w:val="0"/>
      <w:marBottom w:val="0"/>
      <w:divBdr>
        <w:top w:val="none" w:sz="0" w:space="0" w:color="auto"/>
        <w:left w:val="none" w:sz="0" w:space="0" w:color="auto"/>
        <w:bottom w:val="none" w:sz="0" w:space="0" w:color="auto"/>
        <w:right w:val="none" w:sz="0" w:space="0" w:color="auto"/>
      </w:divBdr>
    </w:div>
    <w:div w:id="1153374288">
      <w:bodyDiv w:val="1"/>
      <w:marLeft w:val="0"/>
      <w:marRight w:val="0"/>
      <w:marTop w:val="0"/>
      <w:marBottom w:val="0"/>
      <w:divBdr>
        <w:top w:val="none" w:sz="0" w:space="0" w:color="auto"/>
        <w:left w:val="none" w:sz="0" w:space="0" w:color="auto"/>
        <w:bottom w:val="none" w:sz="0" w:space="0" w:color="auto"/>
        <w:right w:val="none" w:sz="0" w:space="0" w:color="auto"/>
      </w:divBdr>
    </w:div>
    <w:div w:id="1153444240">
      <w:bodyDiv w:val="1"/>
      <w:marLeft w:val="0"/>
      <w:marRight w:val="0"/>
      <w:marTop w:val="0"/>
      <w:marBottom w:val="0"/>
      <w:divBdr>
        <w:top w:val="none" w:sz="0" w:space="0" w:color="auto"/>
        <w:left w:val="none" w:sz="0" w:space="0" w:color="auto"/>
        <w:bottom w:val="none" w:sz="0" w:space="0" w:color="auto"/>
        <w:right w:val="none" w:sz="0" w:space="0" w:color="auto"/>
      </w:divBdr>
    </w:div>
    <w:div w:id="1153447252">
      <w:bodyDiv w:val="1"/>
      <w:marLeft w:val="0"/>
      <w:marRight w:val="0"/>
      <w:marTop w:val="0"/>
      <w:marBottom w:val="0"/>
      <w:divBdr>
        <w:top w:val="none" w:sz="0" w:space="0" w:color="auto"/>
        <w:left w:val="none" w:sz="0" w:space="0" w:color="auto"/>
        <w:bottom w:val="none" w:sz="0" w:space="0" w:color="auto"/>
        <w:right w:val="none" w:sz="0" w:space="0" w:color="auto"/>
      </w:divBdr>
    </w:div>
    <w:div w:id="1153527065">
      <w:bodyDiv w:val="1"/>
      <w:marLeft w:val="0"/>
      <w:marRight w:val="0"/>
      <w:marTop w:val="0"/>
      <w:marBottom w:val="0"/>
      <w:divBdr>
        <w:top w:val="none" w:sz="0" w:space="0" w:color="auto"/>
        <w:left w:val="none" w:sz="0" w:space="0" w:color="auto"/>
        <w:bottom w:val="none" w:sz="0" w:space="0" w:color="auto"/>
        <w:right w:val="none" w:sz="0" w:space="0" w:color="auto"/>
      </w:divBdr>
    </w:div>
    <w:div w:id="1153639427">
      <w:bodyDiv w:val="1"/>
      <w:marLeft w:val="0"/>
      <w:marRight w:val="0"/>
      <w:marTop w:val="0"/>
      <w:marBottom w:val="0"/>
      <w:divBdr>
        <w:top w:val="none" w:sz="0" w:space="0" w:color="auto"/>
        <w:left w:val="none" w:sz="0" w:space="0" w:color="auto"/>
        <w:bottom w:val="none" w:sz="0" w:space="0" w:color="auto"/>
        <w:right w:val="none" w:sz="0" w:space="0" w:color="auto"/>
      </w:divBdr>
    </w:div>
    <w:div w:id="1153714006">
      <w:bodyDiv w:val="1"/>
      <w:marLeft w:val="0"/>
      <w:marRight w:val="0"/>
      <w:marTop w:val="0"/>
      <w:marBottom w:val="0"/>
      <w:divBdr>
        <w:top w:val="none" w:sz="0" w:space="0" w:color="auto"/>
        <w:left w:val="none" w:sz="0" w:space="0" w:color="auto"/>
        <w:bottom w:val="none" w:sz="0" w:space="0" w:color="auto"/>
        <w:right w:val="none" w:sz="0" w:space="0" w:color="auto"/>
      </w:divBdr>
    </w:div>
    <w:div w:id="1153714990">
      <w:bodyDiv w:val="1"/>
      <w:marLeft w:val="0"/>
      <w:marRight w:val="0"/>
      <w:marTop w:val="0"/>
      <w:marBottom w:val="0"/>
      <w:divBdr>
        <w:top w:val="none" w:sz="0" w:space="0" w:color="auto"/>
        <w:left w:val="none" w:sz="0" w:space="0" w:color="auto"/>
        <w:bottom w:val="none" w:sz="0" w:space="0" w:color="auto"/>
        <w:right w:val="none" w:sz="0" w:space="0" w:color="auto"/>
      </w:divBdr>
    </w:div>
    <w:div w:id="1153913196">
      <w:bodyDiv w:val="1"/>
      <w:marLeft w:val="0"/>
      <w:marRight w:val="0"/>
      <w:marTop w:val="0"/>
      <w:marBottom w:val="0"/>
      <w:divBdr>
        <w:top w:val="none" w:sz="0" w:space="0" w:color="auto"/>
        <w:left w:val="none" w:sz="0" w:space="0" w:color="auto"/>
        <w:bottom w:val="none" w:sz="0" w:space="0" w:color="auto"/>
        <w:right w:val="none" w:sz="0" w:space="0" w:color="auto"/>
      </w:divBdr>
    </w:div>
    <w:div w:id="1153914674">
      <w:bodyDiv w:val="1"/>
      <w:marLeft w:val="0"/>
      <w:marRight w:val="0"/>
      <w:marTop w:val="0"/>
      <w:marBottom w:val="0"/>
      <w:divBdr>
        <w:top w:val="none" w:sz="0" w:space="0" w:color="auto"/>
        <w:left w:val="none" w:sz="0" w:space="0" w:color="auto"/>
        <w:bottom w:val="none" w:sz="0" w:space="0" w:color="auto"/>
        <w:right w:val="none" w:sz="0" w:space="0" w:color="auto"/>
      </w:divBdr>
    </w:div>
    <w:div w:id="1153989874">
      <w:bodyDiv w:val="1"/>
      <w:marLeft w:val="0"/>
      <w:marRight w:val="0"/>
      <w:marTop w:val="0"/>
      <w:marBottom w:val="0"/>
      <w:divBdr>
        <w:top w:val="none" w:sz="0" w:space="0" w:color="auto"/>
        <w:left w:val="none" w:sz="0" w:space="0" w:color="auto"/>
        <w:bottom w:val="none" w:sz="0" w:space="0" w:color="auto"/>
        <w:right w:val="none" w:sz="0" w:space="0" w:color="auto"/>
      </w:divBdr>
    </w:div>
    <w:div w:id="1154032634">
      <w:bodyDiv w:val="1"/>
      <w:marLeft w:val="0"/>
      <w:marRight w:val="0"/>
      <w:marTop w:val="0"/>
      <w:marBottom w:val="0"/>
      <w:divBdr>
        <w:top w:val="none" w:sz="0" w:space="0" w:color="auto"/>
        <w:left w:val="none" w:sz="0" w:space="0" w:color="auto"/>
        <w:bottom w:val="none" w:sz="0" w:space="0" w:color="auto"/>
        <w:right w:val="none" w:sz="0" w:space="0" w:color="auto"/>
      </w:divBdr>
    </w:div>
    <w:div w:id="1154175021">
      <w:bodyDiv w:val="1"/>
      <w:marLeft w:val="0"/>
      <w:marRight w:val="0"/>
      <w:marTop w:val="0"/>
      <w:marBottom w:val="0"/>
      <w:divBdr>
        <w:top w:val="none" w:sz="0" w:space="0" w:color="auto"/>
        <w:left w:val="none" w:sz="0" w:space="0" w:color="auto"/>
        <w:bottom w:val="none" w:sz="0" w:space="0" w:color="auto"/>
        <w:right w:val="none" w:sz="0" w:space="0" w:color="auto"/>
      </w:divBdr>
    </w:div>
    <w:div w:id="1154179376">
      <w:bodyDiv w:val="1"/>
      <w:marLeft w:val="0"/>
      <w:marRight w:val="0"/>
      <w:marTop w:val="0"/>
      <w:marBottom w:val="0"/>
      <w:divBdr>
        <w:top w:val="none" w:sz="0" w:space="0" w:color="auto"/>
        <w:left w:val="none" w:sz="0" w:space="0" w:color="auto"/>
        <w:bottom w:val="none" w:sz="0" w:space="0" w:color="auto"/>
        <w:right w:val="none" w:sz="0" w:space="0" w:color="auto"/>
      </w:divBdr>
    </w:div>
    <w:div w:id="1154487220">
      <w:bodyDiv w:val="1"/>
      <w:marLeft w:val="0"/>
      <w:marRight w:val="0"/>
      <w:marTop w:val="0"/>
      <w:marBottom w:val="0"/>
      <w:divBdr>
        <w:top w:val="none" w:sz="0" w:space="0" w:color="auto"/>
        <w:left w:val="none" w:sz="0" w:space="0" w:color="auto"/>
        <w:bottom w:val="none" w:sz="0" w:space="0" w:color="auto"/>
        <w:right w:val="none" w:sz="0" w:space="0" w:color="auto"/>
      </w:divBdr>
    </w:div>
    <w:div w:id="1154489507">
      <w:bodyDiv w:val="1"/>
      <w:marLeft w:val="0"/>
      <w:marRight w:val="0"/>
      <w:marTop w:val="0"/>
      <w:marBottom w:val="0"/>
      <w:divBdr>
        <w:top w:val="none" w:sz="0" w:space="0" w:color="auto"/>
        <w:left w:val="none" w:sz="0" w:space="0" w:color="auto"/>
        <w:bottom w:val="none" w:sz="0" w:space="0" w:color="auto"/>
        <w:right w:val="none" w:sz="0" w:space="0" w:color="auto"/>
      </w:divBdr>
    </w:div>
    <w:div w:id="1154561473">
      <w:bodyDiv w:val="1"/>
      <w:marLeft w:val="0"/>
      <w:marRight w:val="0"/>
      <w:marTop w:val="0"/>
      <w:marBottom w:val="0"/>
      <w:divBdr>
        <w:top w:val="none" w:sz="0" w:space="0" w:color="auto"/>
        <w:left w:val="none" w:sz="0" w:space="0" w:color="auto"/>
        <w:bottom w:val="none" w:sz="0" w:space="0" w:color="auto"/>
        <w:right w:val="none" w:sz="0" w:space="0" w:color="auto"/>
      </w:divBdr>
    </w:div>
    <w:div w:id="1154562758">
      <w:bodyDiv w:val="1"/>
      <w:marLeft w:val="0"/>
      <w:marRight w:val="0"/>
      <w:marTop w:val="0"/>
      <w:marBottom w:val="0"/>
      <w:divBdr>
        <w:top w:val="none" w:sz="0" w:space="0" w:color="auto"/>
        <w:left w:val="none" w:sz="0" w:space="0" w:color="auto"/>
        <w:bottom w:val="none" w:sz="0" w:space="0" w:color="auto"/>
        <w:right w:val="none" w:sz="0" w:space="0" w:color="auto"/>
      </w:divBdr>
    </w:div>
    <w:div w:id="1154639629">
      <w:bodyDiv w:val="1"/>
      <w:marLeft w:val="0"/>
      <w:marRight w:val="0"/>
      <w:marTop w:val="0"/>
      <w:marBottom w:val="0"/>
      <w:divBdr>
        <w:top w:val="none" w:sz="0" w:space="0" w:color="auto"/>
        <w:left w:val="none" w:sz="0" w:space="0" w:color="auto"/>
        <w:bottom w:val="none" w:sz="0" w:space="0" w:color="auto"/>
        <w:right w:val="none" w:sz="0" w:space="0" w:color="auto"/>
      </w:divBdr>
    </w:div>
    <w:div w:id="1154685210">
      <w:bodyDiv w:val="1"/>
      <w:marLeft w:val="0"/>
      <w:marRight w:val="0"/>
      <w:marTop w:val="0"/>
      <w:marBottom w:val="0"/>
      <w:divBdr>
        <w:top w:val="none" w:sz="0" w:space="0" w:color="auto"/>
        <w:left w:val="none" w:sz="0" w:space="0" w:color="auto"/>
        <w:bottom w:val="none" w:sz="0" w:space="0" w:color="auto"/>
        <w:right w:val="none" w:sz="0" w:space="0" w:color="auto"/>
      </w:divBdr>
    </w:div>
    <w:div w:id="1154762929">
      <w:bodyDiv w:val="1"/>
      <w:marLeft w:val="0"/>
      <w:marRight w:val="0"/>
      <w:marTop w:val="0"/>
      <w:marBottom w:val="0"/>
      <w:divBdr>
        <w:top w:val="none" w:sz="0" w:space="0" w:color="auto"/>
        <w:left w:val="none" w:sz="0" w:space="0" w:color="auto"/>
        <w:bottom w:val="none" w:sz="0" w:space="0" w:color="auto"/>
        <w:right w:val="none" w:sz="0" w:space="0" w:color="auto"/>
      </w:divBdr>
    </w:div>
    <w:div w:id="1154830372">
      <w:bodyDiv w:val="1"/>
      <w:marLeft w:val="0"/>
      <w:marRight w:val="0"/>
      <w:marTop w:val="0"/>
      <w:marBottom w:val="0"/>
      <w:divBdr>
        <w:top w:val="none" w:sz="0" w:space="0" w:color="auto"/>
        <w:left w:val="none" w:sz="0" w:space="0" w:color="auto"/>
        <w:bottom w:val="none" w:sz="0" w:space="0" w:color="auto"/>
        <w:right w:val="none" w:sz="0" w:space="0" w:color="auto"/>
      </w:divBdr>
    </w:div>
    <w:div w:id="1154830895">
      <w:bodyDiv w:val="1"/>
      <w:marLeft w:val="0"/>
      <w:marRight w:val="0"/>
      <w:marTop w:val="0"/>
      <w:marBottom w:val="0"/>
      <w:divBdr>
        <w:top w:val="none" w:sz="0" w:space="0" w:color="auto"/>
        <w:left w:val="none" w:sz="0" w:space="0" w:color="auto"/>
        <w:bottom w:val="none" w:sz="0" w:space="0" w:color="auto"/>
        <w:right w:val="none" w:sz="0" w:space="0" w:color="auto"/>
      </w:divBdr>
    </w:div>
    <w:div w:id="1154875763">
      <w:bodyDiv w:val="1"/>
      <w:marLeft w:val="0"/>
      <w:marRight w:val="0"/>
      <w:marTop w:val="0"/>
      <w:marBottom w:val="0"/>
      <w:divBdr>
        <w:top w:val="none" w:sz="0" w:space="0" w:color="auto"/>
        <w:left w:val="none" w:sz="0" w:space="0" w:color="auto"/>
        <w:bottom w:val="none" w:sz="0" w:space="0" w:color="auto"/>
        <w:right w:val="none" w:sz="0" w:space="0" w:color="auto"/>
      </w:divBdr>
    </w:div>
    <w:div w:id="1154879945">
      <w:bodyDiv w:val="1"/>
      <w:marLeft w:val="0"/>
      <w:marRight w:val="0"/>
      <w:marTop w:val="0"/>
      <w:marBottom w:val="0"/>
      <w:divBdr>
        <w:top w:val="none" w:sz="0" w:space="0" w:color="auto"/>
        <w:left w:val="none" w:sz="0" w:space="0" w:color="auto"/>
        <w:bottom w:val="none" w:sz="0" w:space="0" w:color="auto"/>
        <w:right w:val="none" w:sz="0" w:space="0" w:color="auto"/>
      </w:divBdr>
    </w:div>
    <w:div w:id="1155030263">
      <w:bodyDiv w:val="1"/>
      <w:marLeft w:val="0"/>
      <w:marRight w:val="0"/>
      <w:marTop w:val="0"/>
      <w:marBottom w:val="0"/>
      <w:divBdr>
        <w:top w:val="none" w:sz="0" w:space="0" w:color="auto"/>
        <w:left w:val="none" w:sz="0" w:space="0" w:color="auto"/>
        <w:bottom w:val="none" w:sz="0" w:space="0" w:color="auto"/>
        <w:right w:val="none" w:sz="0" w:space="0" w:color="auto"/>
      </w:divBdr>
    </w:div>
    <w:div w:id="1155075652">
      <w:bodyDiv w:val="1"/>
      <w:marLeft w:val="0"/>
      <w:marRight w:val="0"/>
      <w:marTop w:val="0"/>
      <w:marBottom w:val="0"/>
      <w:divBdr>
        <w:top w:val="none" w:sz="0" w:space="0" w:color="auto"/>
        <w:left w:val="none" w:sz="0" w:space="0" w:color="auto"/>
        <w:bottom w:val="none" w:sz="0" w:space="0" w:color="auto"/>
        <w:right w:val="none" w:sz="0" w:space="0" w:color="auto"/>
      </w:divBdr>
    </w:div>
    <w:div w:id="1155102102">
      <w:bodyDiv w:val="1"/>
      <w:marLeft w:val="0"/>
      <w:marRight w:val="0"/>
      <w:marTop w:val="0"/>
      <w:marBottom w:val="0"/>
      <w:divBdr>
        <w:top w:val="none" w:sz="0" w:space="0" w:color="auto"/>
        <w:left w:val="none" w:sz="0" w:space="0" w:color="auto"/>
        <w:bottom w:val="none" w:sz="0" w:space="0" w:color="auto"/>
        <w:right w:val="none" w:sz="0" w:space="0" w:color="auto"/>
      </w:divBdr>
    </w:div>
    <w:div w:id="1155104674">
      <w:bodyDiv w:val="1"/>
      <w:marLeft w:val="0"/>
      <w:marRight w:val="0"/>
      <w:marTop w:val="0"/>
      <w:marBottom w:val="0"/>
      <w:divBdr>
        <w:top w:val="none" w:sz="0" w:space="0" w:color="auto"/>
        <w:left w:val="none" w:sz="0" w:space="0" w:color="auto"/>
        <w:bottom w:val="none" w:sz="0" w:space="0" w:color="auto"/>
        <w:right w:val="none" w:sz="0" w:space="0" w:color="auto"/>
      </w:divBdr>
    </w:div>
    <w:div w:id="1155218465">
      <w:bodyDiv w:val="1"/>
      <w:marLeft w:val="0"/>
      <w:marRight w:val="0"/>
      <w:marTop w:val="0"/>
      <w:marBottom w:val="0"/>
      <w:divBdr>
        <w:top w:val="none" w:sz="0" w:space="0" w:color="auto"/>
        <w:left w:val="none" w:sz="0" w:space="0" w:color="auto"/>
        <w:bottom w:val="none" w:sz="0" w:space="0" w:color="auto"/>
        <w:right w:val="none" w:sz="0" w:space="0" w:color="auto"/>
      </w:divBdr>
    </w:div>
    <w:div w:id="1155222396">
      <w:bodyDiv w:val="1"/>
      <w:marLeft w:val="0"/>
      <w:marRight w:val="0"/>
      <w:marTop w:val="0"/>
      <w:marBottom w:val="0"/>
      <w:divBdr>
        <w:top w:val="none" w:sz="0" w:space="0" w:color="auto"/>
        <w:left w:val="none" w:sz="0" w:space="0" w:color="auto"/>
        <w:bottom w:val="none" w:sz="0" w:space="0" w:color="auto"/>
        <w:right w:val="none" w:sz="0" w:space="0" w:color="auto"/>
      </w:divBdr>
    </w:div>
    <w:div w:id="1155298252">
      <w:bodyDiv w:val="1"/>
      <w:marLeft w:val="0"/>
      <w:marRight w:val="0"/>
      <w:marTop w:val="0"/>
      <w:marBottom w:val="0"/>
      <w:divBdr>
        <w:top w:val="none" w:sz="0" w:space="0" w:color="auto"/>
        <w:left w:val="none" w:sz="0" w:space="0" w:color="auto"/>
        <w:bottom w:val="none" w:sz="0" w:space="0" w:color="auto"/>
        <w:right w:val="none" w:sz="0" w:space="0" w:color="auto"/>
      </w:divBdr>
    </w:div>
    <w:div w:id="1155300063">
      <w:bodyDiv w:val="1"/>
      <w:marLeft w:val="0"/>
      <w:marRight w:val="0"/>
      <w:marTop w:val="0"/>
      <w:marBottom w:val="0"/>
      <w:divBdr>
        <w:top w:val="none" w:sz="0" w:space="0" w:color="auto"/>
        <w:left w:val="none" w:sz="0" w:space="0" w:color="auto"/>
        <w:bottom w:val="none" w:sz="0" w:space="0" w:color="auto"/>
        <w:right w:val="none" w:sz="0" w:space="0" w:color="auto"/>
      </w:divBdr>
    </w:div>
    <w:div w:id="1155340232">
      <w:bodyDiv w:val="1"/>
      <w:marLeft w:val="0"/>
      <w:marRight w:val="0"/>
      <w:marTop w:val="0"/>
      <w:marBottom w:val="0"/>
      <w:divBdr>
        <w:top w:val="none" w:sz="0" w:space="0" w:color="auto"/>
        <w:left w:val="none" w:sz="0" w:space="0" w:color="auto"/>
        <w:bottom w:val="none" w:sz="0" w:space="0" w:color="auto"/>
        <w:right w:val="none" w:sz="0" w:space="0" w:color="auto"/>
      </w:divBdr>
    </w:div>
    <w:div w:id="1155415458">
      <w:bodyDiv w:val="1"/>
      <w:marLeft w:val="0"/>
      <w:marRight w:val="0"/>
      <w:marTop w:val="0"/>
      <w:marBottom w:val="0"/>
      <w:divBdr>
        <w:top w:val="none" w:sz="0" w:space="0" w:color="auto"/>
        <w:left w:val="none" w:sz="0" w:space="0" w:color="auto"/>
        <w:bottom w:val="none" w:sz="0" w:space="0" w:color="auto"/>
        <w:right w:val="none" w:sz="0" w:space="0" w:color="auto"/>
      </w:divBdr>
    </w:div>
    <w:div w:id="1155418748">
      <w:bodyDiv w:val="1"/>
      <w:marLeft w:val="0"/>
      <w:marRight w:val="0"/>
      <w:marTop w:val="0"/>
      <w:marBottom w:val="0"/>
      <w:divBdr>
        <w:top w:val="none" w:sz="0" w:space="0" w:color="auto"/>
        <w:left w:val="none" w:sz="0" w:space="0" w:color="auto"/>
        <w:bottom w:val="none" w:sz="0" w:space="0" w:color="auto"/>
        <w:right w:val="none" w:sz="0" w:space="0" w:color="auto"/>
      </w:divBdr>
    </w:div>
    <w:div w:id="1155492390">
      <w:bodyDiv w:val="1"/>
      <w:marLeft w:val="0"/>
      <w:marRight w:val="0"/>
      <w:marTop w:val="0"/>
      <w:marBottom w:val="0"/>
      <w:divBdr>
        <w:top w:val="none" w:sz="0" w:space="0" w:color="auto"/>
        <w:left w:val="none" w:sz="0" w:space="0" w:color="auto"/>
        <w:bottom w:val="none" w:sz="0" w:space="0" w:color="auto"/>
        <w:right w:val="none" w:sz="0" w:space="0" w:color="auto"/>
      </w:divBdr>
    </w:div>
    <w:div w:id="1155604208">
      <w:bodyDiv w:val="1"/>
      <w:marLeft w:val="0"/>
      <w:marRight w:val="0"/>
      <w:marTop w:val="0"/>
      <w:marBottom w:val="0"/>
      <w:divBdr>
        <w:top w:val="none" w:sz="0" w:space="0" w:color="auto"/>
        <w:left w:val="none" w:sz="0" w:space="0" w:color="auto"/>
        <w:bottom w:val="none" w:sz="0" w:space="0" w:color="auto"/>
        <w:right w:val="none" w:sz="0" w:space="0" w:color="auto"/>
      </w:divBdr>
    </w:div>
    <w:div w:id="1155608461">
      <w:bodyDiv w:val="1"/>
      <w:marLeft w:val="0"/>
      <w:marRight w:val="0"/>
      <w:marTop w:val="0"/>
      <w:marBottom w:val="0"/>
      <w:divBdr>
        <w:top w:val="none" w:sz="0" w:space="0" w:color="auto"/>
        <w:left w:val="none" w:sz="0" w:space="0" w:color="auto"/>
        <w:bottom w:val="none" w:sz="0" w:space="0" w:color="auto"/>
        <w:right w:val="none" w:sz="0" w:space="0" w:color="auto"/>
      </w:divBdr>
    </w:div>
    <w:div w:id="1155679286">
      <w:bodyDiv w:val="1"/>
      <w:marLeft w:val="0"/>
      <w:marRight w:val="0"/>
      <w:marTop w:val="0"/>
      <w:marBottom w:val="0"/>
      <w:divBdr>
        <w:top w:val="none" w:sz="0" w:space="0" w:color="auto"/>
        <w:left w:val="none" w:sz="0" w:space="0" w:color="auto"/>
        <w:bottom w:val="none" w:sz="0" w:space="0" w:color="auto"/>
        <w:right w:val="none" w:sz="0" w:space="0" w:color="auto"/>
      </w:divBdr>
    </w:div>
    <w:div w:id="1155679881">
      <w:bodyDiv w:val="1"/>
      <w:marLeft w:val="0"/>
      <w:marRight w:val="0"/>
      <w:marTop w:val="0"/>
      <w:marBottom w:val="0"/>
      <w:divBdr>
        <w:top w:val="none" w:sz="0" w:space="0" w:color="auto"/>
        <w:left w:val="none" w:sz="0" w:space="0" w:color="auto"/>
        <w:bottom w:val="none" w:sz="0" w:space="0" w:color="auto"/>
        <w:right w:val="none" w:sz="0" w:space="0" w:color="auto"/>
      </w:divBdr>
    </w:div>
    <w:div w:id="1155757201">
      <w:bodyDiv w:val="1"/>
      <w:marLeft w:val="0"/>
      <w:marRight w:val="0"/>
      <w:marTop w:val="0"/>
      <w:marBottom w:val="0"/>
      <w:divBdr>
        <w:top w:val="none" w:sz="0" w:space="0" w:color="auto"/>
        <w:left w:val="none" w:sz="0" w:space="0" w:color="auto"/>
        <w:bottom w:val="none" w:sz="0" w:space="0" w:color="auto"/>
        <w:right w:val="none" w:sz="0" w:space="0" w:color="auto"/>
      </w:divBdr>
    </w:div>
    <w:div w:id="1155872552">
      <w:bodyDiv w:val="1"/>
      <w:marLeft w:val="0"/>
      <w:marRight w:val="0"/>
      <w:marTop w:val="0"/>
      <w:marBottom w:val="0"/>
      <w:divBdr>
        <w:top w:val="none" w:sz="0" w:space="0" w:color="auto"/>
        <w:left w:val="none" w:sz="0" w:space="0" w:color="auto"/>
        <w:bottom w:val="none" w:sz="0" w:space="0" w:color="auto"/>
        <w:right w:val="none" w:sz="0" w:space="0" w:color="auto"/>
      </w:divBdr>
    </w:div>
    <w:div w:id="1155873387">
      <w:bodyDiv w:val="1"/>
      <w:marLeft w:val="0"/>
      <w:marRight w:val="0"/>
      <w:marTop w:val="0"/>
      <w:marBottom w:val="0"/>
      <w:divBdr>
        <w:top w:val="none" w:sz="0" w:space="0" w:color="auto"/>
        <w:left w:val="none" w:sz="0" w:space="0" w:color="auto"/>
        <w:bottom w:val="none" w:sz="0" w:space="0" w:color="auto"/>
        <w:right w:val="none" w:sz="0" w:space="0" w:color="auto"/>
      </w:divBdr>
    </w:div>
    <w:div w:id="1155875671">
      <w:bodyDiv w:val="1"/>
      <w:marLeft w:val="0"/>
      <w:marRight w:val="0"/>
      <w:marTop w:val="0"/>
      <w:marBottom w:val="0"/>
      <w:divBdr>
        <w:top w:val="none" w:sz="0" w:space="0" w:color="auto"/>
        <w:left w:val="none" w:sz="0" w:space="0" w:color="auto"/>
        <w:bottom w:val="none" w:sz="0" w:space="0" w:color="auto"/>
        <w:right w:val="none" w:sz="0" w:space="0" w:color="auto"/>
      </w:divBdr>
    </w:div>
    <w:div w:id="1155877806">
      <w:bodyDiv w:val="1"/>
      <w:marLeft w:val="0"/>
      <w:marRight w:val="0"/>
      <w:marTop w:val="0"/>
      <w:marBottom w:val="0"/>
      <w:divBdr>
        <w:top w:val="none" w:sz="0" w:space="0" w:color="auto"/>
        <w:left w:val="none" w:sz="0" w:space="0" w:color="auto"/>
        <w:bottom w:val="none" w:sz="0" w:space="0" w:color="auto"/>
        <w:right w:val="none" w:sz="0" w:space="0" w:color="auto"/>
      </w:divBdr>
    </w:div>
    <w:div w:id="1155947698">
      <w:bodyDiv w:val="1"/>
      <w:marLeft w:val="0"/>
      <w:marRight w:val="0"/>
      <w:marTop w:val="0"/>
      <w:marBottom w:val="0"/>
      <w:divBdr>
        <w:top w:val="none" w:sz="0" w:space="0" w:color="auto"/>
        <w:left w:val="none" w:sz="0" w:space="0" w:color="auto"/>
        <w:bottom w:val="none" w:sz="0" w:space="0" w:color="auto"/>
        <w:right w:val="none" w:sz="0" w:space="0" w:color="auto"/>
      </w:divBdr>
    </w:div>
    <w:div w:id="1155952815">
      <w:bodyDiv w:val="1"/>
      <w:marLeft w:val="0"/>
      <w:marRight w:val="0"/>
      <w:marTop w:val="0"/>
      <w:marBottom w:val="0"/>
      <w:divBdr>
        <w:top w:val="none" w:sz="0" w:space="0" w:color="auto"/>
        <w:left w:val="none" w:sz="0" w:space="0" w:color="auto"/>
        <w:bottom w:val="none" w:sz="0" w:space="0" w:color="auto"/>
        <w:right w:val="none" w:sz="0" w:space="0" w:color="auto"/>
      </w:divBdr>
    </w:div>
    <w:div w:id="1155990165">
      <w:bodyDiv w:val="1"/>
      <w:marLeft w:val="0"/>
      <w:marRight w:val="0"/>
      <w:marTop w:val="0"/>
      <w:marBottom w:val="0"/>
      <w:divBdr>
        <w:top w:val="none" w:sz="0" w:space="0" w:color="auto"/>
        <w:left w:val="none" w:sz="0" w:space="0" w:color="auto"/>
        <w:bottom w:val="none" w:sz="0" w:space="0" w:color="auto"/>
        <w:right w:val="none" w:sz="0" w:space="0" w:color="auto"/>
      </w:divBdr>
    </w:div>
    <w:div w:id="1155991168">
      <w:bodyDiv w:val="1"/>
      <w:marLeft w:val="0"/>
      <w:marRight w:val="0"/>
      <w:marTop w:val="0"/>
      <w:marBottom w:val="0"/>
      <w:divBdr>
        <w:top w:val="none" w:sz="0" w:space="0" w:color="auto"/>
        <w:left w:val="none" w:sz="0" w:space="0" w:color="auto"/>
        <w:bottom w:val="none" w:sz="0" w:space="0" w:color="auto"/>
        <w:right w:val="none" w:sz="0" w:space="0" w:color="auto"/>
      </w:divBdr>
    </w:div>
    <w:div w:id="1155995845">
      <w:bodyDiv w:val="1"/>
      <w:marLeft w:val="0"/>
      <w:marRight w:val="0"/>
      <w:marTop w:val="0"/>
      <w:marBottom w:val="0"/>
      <w:divBdr>
        <w:top w:val="none" w:sz="0" w:space="0" w:color="auto"/>
        <w:left w:val="none" w:sz="0" w:space="0" w:color="auto"/>
        <w:bottom w:val="none" w:sz="0" w:space="0" w:color="auto"/>
        <w:right w:val="none" w:sz="0" w:space="0" w:color="auto"/>
      </w:divBdr>
    </w:div>
    <w:div w:id="1156070164">
      <w:bodyDiv w:val="1"/>
      <w:marLeft w:val="0"/>
      <w:marRight w:val="0"/>
      <w:marTop w:val="0"/>
      <w:marBottom w:val="0"/>
      <w:divBdr>
        <w:top w:val="none" w:sz="0" w:space="0" w:color="auto"/>
        <w:left w:val="none" w:sz="0" w:space="0" w:color="auto"/>
        <w:bottom w:val="none" w:sz="0" w:space="0" w:color="auto"/>
        <w:right w:val="none" w:sz="0" w:space="0" w:color="auto"/>
      </w:divBdr>
    </w:div>
    <w:div w:id="1156259729">
      <w:bodyDiv w:val="1"/>
      <w:marLeft w:val="0"/>
      <w:marRight w:val="0"/>
      <w:marTop w:val="0"/>
      <w:marBottom w:val="0"/>
      <w:divBdr>
        <w:top w:val="none" w:sz="0" w:space="0" w:color="auto"/>
        <w:left w:val="none" w:sz="0" w:space="0" w:color="auto"/>
        <w:bottom w:val="none" w:sz="0" w:space="0" w:color="auto"/>
        <w:right w:val="none" w:sz="0" w:space="0" w:color="auto"/>
      </w:divBdr>
    </w:div>
    <w:div w:id="1156264064">
      <w:bodyDiv w:val="1"/>
      <w:marLeft w:val="0"/>
      <w:marRight w:val="0"/>
      <w:marTop w:val="0"/>
      <w:marBottom w:val="0"/>
      <w:divBdr>
        <w:top w:val="none" w:sz="0" w:space="0" w:color="auto"/>
        <w:left w:val="none" w:sz="0" w:space="0" w:color="auto"/>
        <w:bottom w:val="none" w:sz="0" w:space="0" w:color="auto"/>
        <w:right w:val="none" w:sz="0" w:space="0" w:color="auto"/>
      </w:divBdr>
    </w:div>
    <w:div w:id="1156264937">
      <w:bodyDiv w:val="1"/>
      <w:marLeft w:val="0"/>
      <w:marRight w:val="0"/>
      <w:marTop w:val="0"/>
      <w:marBottom w:val="0"/>
      <w:divBdr>
        <w:top w:val="none" w:sz="0" w:space="0" w:color="auto"/>
        <w:left w:val="none" w:sz="0" w:space="0" w:color="auto"/>
        <w:bottom w:val="none" w:sz="0" w:space="0" w:color="auto"/>
        <w:right w:val="none" w:sz="0" w:space="0" w:color="auto"/>
      </w:divBdr>
    </w:div>
    <w:div w:id="1156267931">
      <w:bodyDiv w:val="1"/>
      <w:marLeft w:val="0"/>
      <w:marRight w:val="0"/>
      <w:marTop w:val="0"/>
      <w:marBottom w:val="0"/>
      <w:divBdr>
        <w:top w:val="none" w:sz="0" w:space="0" w:color="auto"/>
        <w:left w:val="none" w:sz="0" w:space="0" w:color="auto"/>
        <w:bottom w:val="none" w:sz="0" w:space="0" w:color="auto"/>
        <w:right w:val="none" w:sz="0" w:space="0" w:color="auto"/>
      </w:divBdr>
    </w:div>
    <w:div w:id="1156339936">
      <w:bodyDiv w:val="1"/>
      <w:marLeft w:val="0"/>
      <w:marRight w:val="0"/>
      <w:marTop w:val="0"/>
      <w:marBottom w:val="0"/>
      <w:divBdr>
        <w:top w:val="none" w:sz="0" w:space="0" w:color="auto"/>
        <w:left w:val="none" w:sz="0" w:space="0" w:color="auto"/>
        <w:bottom w:val="none" w:sz="0" w:space="0" w:color="auto"/>
        <w:right w:val="none" w:sz="0" w:space="0" w:color="auto"/>
      </w:divBdr>
    </w:div>
    <w:div w:id="1156384668">
      <w:bodyDiv w:val="1"/>
      <w:marLeft w:val="0"/>
      <w:marRight w:val="0"/>
      <w:marTop w:val="0"/>
      <w:marBottom w:val="0"/>
      <w:divBdr>
        <w:top w:val="none" w:sz="0" w:space="0" w:color="auto"/>
        <w:left w:val="none" w:sz="0" w:space="0" w:color="auto"/>
        <w:bottom w:val="none" w:sz="0" w:space="0" w:color="auto"/>
        <w:right w:val="none" w:sz="0" w:space="0" w:color="auto"/>
      </w:divBdr>
    </w:div>
    <w:div w:id="1156411152">
      <w:bodyDiv w:val="1"/>
      <w:marLeft w:val="0"/>
      <w:marRight w:val="0"/>
      <w:marTop w:val="0"/>
      <w:marBottom w:val="0"/>
      <w:divBdr>
        <w:top w:val="none" w:sz="0" w:space="0" w:color="auto"/>
        <w:left w:val="none" w:sz="0" w:space="0" w:color="auto"/>
        <w:bottom w:val="none" w:sz="0" w:space="0" w:color="auto"/>
        <w:right w:val="none" w:sz="0" w:space="0" w:color="auto"/>
      </w:divBdr>
    </w:div>
    <w:div w:id="1156454053">
      <w:bodyDiv w:val="1"/>
      <w:marLeft w:val="0"/>
      <w:marRight w:val="0"/>
      <w:marTop w:val="0"/>
      <w:marBottom w:val="0"/>
      <w:divBdr>
        <w:top w:val="none" w:sz="0" w:space="0" w:color="auto"/>
        <w:left w:val="none" w:sz="0" w:space="0" w:color="auto"/>
        <w:bottom w:val="none" w:sz="0" w:space="0" w:color="auto"/>
        <w:right w:val="none" w:sz="0" w:space="0" w:color="auto"/>
      </w:divBdr>
    </w:div>
    <w:div w:id="1156456343">
      <w:bodyDiv w:val="1"/>
      <w:marLeft w:val="0"/>
      <w:marRight w:val="0"/>
      <w:marTop w:val="0"/>
      <w:marBottom w:val="0"/>
      <w:divBdr>
        <w:top w:val="none" w:sz="0" w:space="0" w:color="auto"/>
        <w:left w:val="none" w:sz="0" w:space="0" w:color="auto"/>
        <w:bottom w:val="none" w:sz="0" w:space="0" w:color="auto"/>
        <w:right w:val="none" w:sz="0" w:space="0" w:color="auto"/>
      </w:divBdr>
    </w:div>
    <w:div w:id="1156607755">
      <w:bodyDiv w:val="1"/>
      <w:marLeft w:val="0"/>
      <w:marRight w:val="0"/>
      <w:marTop w:val="0"/>
      <w:marBottom w:val="0"/>
      <w:divBdr>
        <w:top w:val="none" w:sz="0" w:space="0" w:color="auto"/>
        <w:left w:val="none" w:sz="0" w:space="0" w:color="auto"/>
        <w:bottom w:val="none" w:sz="0" w:space="0" w:color="auto"/>
        <w:right w:val="none" w:sz="0" w:space="0" w:color="auto"/>
      </w:divBdr>
    </w:div>
    <w:div w:id="1156608091">
      <w:bodyDiv w:val="1"/>
      <w:marLeft w:val="0"/>
      <w:marRight w:val="0"/>
      <w:marTop w:val="0"/>
      <w:marBottom w:val="0"/>
      <w:divBdr>
        <w:top w:val="none" w:sz="0" w:space="0" w:color="auto"/>
        <w:left w:val="none" w:sz="0" w:space="0" w:color="auto"/>
        <w:bottom w:val="none" w:sz="0" w:space="0" w:color="auto"/>
        <w:right w:val="none" w:sz="0" w:space="0" w:color="auto"/>
      </w:divBdr>
    </w:div>
    <w:div w:id="1156611483">
      <w:bodyDiv w:val="1"/>
      <w:marLeft w:val="0"/>
      <w:marRight w:val="0"/>
      <w:marTop w:val="0"/>
      <w:marBottom w:val="0"/>
      <w:divBdr>
        <w:top w:val="none" w:sz="0" w:space="0" w:color="auto"/>
        <w:left w:val="none" w:sz="0" w:space="0" w:color="auto"/>
        <w:bottom w:val="none" w:sz="0" w:space="0" w:color="auto"/>
        <w:right w:val="none" w:sz="0" w:space="0" w:color="auto"/>
      </w:divBdr>
    </w:div>
    <w:div w:id="1156650331">
      <w:bodyDiv w:val="1"/>
      <w:marLeft w:val="0"/>
      <w:marRight w:val="0"/>
      <w:marTop w:val="0"/>
      <w:marBottom w:val="0"/>
      <w:divBdr>
        <w:top w:val="none" w:sz="0" w:space="0" w:color="auto"/>
        <w:left w:val="none" w:sz="0" w:space="0" w:color="auto"/>
        <w:bottom w:val="none" w:sz="0" w:space="0" w:color="auto"/>
        <w:right w:val="none" w:sz="0" w:space="0" w:color="auto"/>
      </w:divBdr>
    </w:div>
    <w:div w:id="1156652876">
      <w:bodyDiv w:val="1"/>
      <w:marLeft w:val="0"/>
      <w:marRight w:val="0"/>
      <w:marTop w:val="0"/>
      <w:marBottom w:val="0"/>
      <w:divBdr>
        <w:top w:val="none" w:sz="0" w:space="0" w:color="auto"/>
        <w:left w:val="none" w:sz="0" w:space="0" w:color="auto"/>
        <w:bottom w:val="none" w:sz="0" w:space="0" w:color="auto"/>
        <w:right w:val="none" w:sz="0" w:space="0" w:color="auto"/>
      </w:divBdr>
    </w:div>
    <w:div w:id="1156653755">
      <w:bodyDiv w:val="1"/>
      <w:marLeft w:val="0"/>
      <w:marRight w:val="0"/>
      <w:marTop w:val="0"/>
      <w:marBottom w:val="0"/>
      <w:divBdr>
        <w:top w:val="none" w:sz="0" w:space="0" w:color="auto"/>
        <w:left w:val="none" w:sz="0" w:space="0" w:color="auto"/>
        <w:bottom w:val="none" w:sz="0" w:space="0" w:color="auto"/>
        <w:right w:val="none" w:sz="0" w:space="0" w:color="auto"/>
      </w:divBdr>
    </w:div>
    <w:div w:id="1156845794">
      <w:bodyDiv w:val="1"/>
      <w:marLeft w:val="0"/>
      <w:marRight w:val="0"/>
      <w:marTop w:val="0"/>
      <w:marBottom w:val="0"/>
      <w:divBdr>
        <w:top w:val="none" w:sz="0" w:space="0" w:color="auto"/>
        <w:left w:val="none" w:sz="0" w:space="0" w:color="auto"/>
        <w:bottom w:val="none" w:sz="0" w:space="0" w:color="auto"/>
        <w:right w:val="none" w:sz="0" w:space="0" w:color="auto"/>
      </w:divBdr>
    </w:div>
    <w:div w:id="1157107395">
      <w:bodyDiv w:val="1"/>
      <w:marLeft w:val="0"/>
      <w:marRight w:val="0"/>
      <w:marTop w:val="0"/>
      <w:marBottom w:val="0"/>
      <w:divBdr>
        <w:top w:val="none" w:sz="0" w:space="0" w:color="auto"/>
        <w:left w:val="none" w:sz="0" w:space="0" w:color="auto"/>
        <w:bottom w:val="none" w:sz="0" w:space="0" w:color="auto"/>
        <w:right w:val="none" w:sz="0" w:space="0" w:color="auto"/>
      </w:divBdr>
    </w:div>
    <w:div w:id="1157109429">
      <w:bodyDiv w:val="1"/>
      <w:marLeft w:val="0"/>
      <w:marRight w:val="0"/>
      <w:marTop w:val="0"/>
      <w:marBottom w:val="0"/>
      <w:divBdr>
        <w:top w:val="none" w:sz="0" w:space="0" w:color="auto"/>
        <w:left w:val="none" w:sz="0" w:space="0" w:color="auto"/>
        <w:bottom w:val="none" w:sz="0" w:space="0" w:color="auto"/>
        <w:right w:val="none" w:sz="0" w:space="0" w:color="auto"/>
      </w:divBdr>
    </w:div>
    <w:div w:id="1157191755">
      <w:bodyDiv w:val="1"/>
      <w:marLeft w:val="0"/>
      <w:marRight w:val="0"/>
      <w:marTop w:val="0"/>
      <w:marBottom w:val="0"/>
      <w:divBdr>
        <w:top w:val="none" w:sz="0" w:space="0" w:color="auto"/>
        <w:left w:val="none" w:sz="0" w:space="0" w:color="auto"/>
        <w:bottom w:val="none" w:sz="0" w:space="0" w:color="auto"/>
        <w:right w:val="none" w:sz="0" w:space="0" w:color="auto"/>
      </w:divBdr>
    </w:div>
    <w:div w:id="1157302661">
      <w:bodyDiv w:val="1"/>
      <w:marLeft w:val="0"/>
      <w:marRight w:val="0"/>
      <w:marTop w:val="0"/>
      <w:marBottom w:val="0"/>
      <w:divBdr>
        <w:top w:val="none" w:sz="0" w:space="0" w:color="auto"/>
        <w:left w:val="none" w:sz="0" w:space="0" w:color="auto"/>
        <w:bottom w:val="none" w:sz="0" w:space="0" w:color="auto"/>
        <w:right w:val="none" w:sz="0" w:space="0" w:color="auto"/>
      </w:divBdr>
    </w:div>
    <w:div w:id="1157308805">
      <w:bodyDiv w:val="1"/>
      <w:marLeft w:val="0"/>
      <w:marRight w:val="0"/>
      <w:marTop w:val="0"/>
      <w:marBottom w:val="0"/>
      <w:divBdr>
        <w:top w:val="none" w:sz="0" w:space="0" w:color="auto"/>
        <w:left w:val="none" w:sz="0" w:space="0" w:color="auto"/>
        <w:bottom w:val="none" w:sz="0" w:space="0" w:color="auto"/>
        <w:right w:val="none" w:sz="0" w:space="0" w:color="auto"/>
      </w:divBdr>
    </w:div>
    <w:div w:id="1157377181">
      <w:bodyDiv w:val="1"/>
      <w:marLeft w:val="0"/>
      <w:marRight w:val="0"/>
      <w:marTop w:val="0"/>
      <w:marBottom w:val="0"/>
      <w:divBdr>
        <w:top w:val="none" w:sz="0" w:space="0" w:color="auto"/>
        <w:left w:val="none" w:sz="0" w:space="0" w:color="auto"/>
        <w:bottom w:val="none" w:sz="0" w:space="0" w:color="auto"/>
        <w:right w:val="none" w:sz="0" w:space="0" w:color="auto"/>
      </w:divBdr>
    </w:div>
    <w:div w:id="1157380700">
      <w:bodyDiv w:val="1"/>
      <w:marLeft w:val="0"/>
      <w:marRight w:val="0"/>
      <w:marTop w:val="0"/>
      <w:marBottom w:val="0"/>
      <w:divBdr>
        <w:top w:val="none" w:sz="0" w:space="0" w:color="auto"/>
        <w:left w:val="none" w:sz="0" w:space="0" w:color="auto"/>
        <w:bottom w:val="none" w:sz="0" w:space="0" w:color="auto"/>
        <w:right w:val="none" w:sz="0" w:space="0" w:color="auto"/>
      </w:divBdr>
    </w:div>
    <w:div w:id="1157528197">
      <w:bodyDiv w:val="1"/>
      <w:marLeft w:val="0"/>
      <w:marRight w:val="0"/>
      <w:marTop w:val="0"/>
      <w:marBottom w:val="0"/>
      <w:divBdr>
        <w:top w:val="none" w:sz="0" w:space="0" w:color="auto"/>
        <w:left w:val="none" w:sz="0" w:space="0" w:color="auto"/>
        <w:bottom w:val="none" w:sz="0" w:space="0" w:color="auto"/>
        <w:right w:val="none" w:sz="0" w:space="0" w:color="auto"/>
      </w:divBdr>
    </w:div>
    <w:div w:id="1157719862">
      <w:bodyDiv w:val="1"/>
      <w:marLeft w:val="0"/>
      <w:marRight w:val="0"/>
      <w:marTop w:val="0"/>
      <w:marBottom w:val="0"/>
      <w:divBdr>
        <w:top w:val="none" w:sz="0" w:space="0" w:color="auto"/>
        <w:left w:val="none" w:sz="0" w:space="0" w:color="auto"/>
        <w:bottom w:val="none" w:sz="0" w:space="0" w:color="auto"/>
        <w:right w:val="none" w:sz="0" w:space="0" w:color="auto"/>
      </w:divBdr>
    </w:div>
    <w:div w:id="1157721933">
      <w:bodyDiv w:val="1"/>
      <w:marLeft w:val="0"/>
      <w:marRight w:val="0"/>
      <w:marTop w:val="0"/>
      <w:marBottom w:val="0"/>
      <w:divBdr>
        <w:top w:val="none" w:sz="0" w:space="0" w:color="auto"/>
        <w:left w:val="none" w:sz="0" w:space="0" w:color="auto"/>
        <w:bottom w:val="none" w:sz="0" w:space="0" w:color="auto"/>
        <w:right w:val="none" w:sz="0" w:space="0" w:color="auto"/>
      </w:divBdr>
    </w:div>
    <w:div w:id="1157769614">
      <w:bodyDiv w:val="1"/>
      <w:marLeft w:val="0"/>
      <w:marRight w:val="0"/>
      <w:marTop w:val="0"/>
      <w:marBottom w:val="0"/>
      <w:divBdr>
        <w:top w:val="none" w:sz="0" w:space="0" w:color="auto"/>
        <w:left w:val="none" w:sz="0" w:space="0" w:color="auto"/>
        <w:bottom w:val="none" w:sz="0" w:space="0" w:color="auto"/>
        <w:right w:val="none" w:sz="0" w:space="0" w:color="auto"/>
      </w:divBdr>
    </w:div>
    <w:div w:id="1157839752">
      <w:bodyDiv w:val="1"/>
      <w:marLeft w:val="0"/>
      <w:marRight w:val="0"/>
      <w:marTop w:val="0"/>
      <w:marBottom w:val="0"/>
      <w:divBdr>
        <w:top w:val="none" w:sz="0" w:space="0" w:color="auto"/>
        <w:left w:val="none" w:sz="0" w:space="0" w:color="auto"/>
        <w:bottom w:val="none" w:sz="0" w:space="0" w:color="auto"/>
        <w:right w:val="none" w:sz="0" w:space="0" w:color="auto"/>
      </w:divBdr>
    </w:div>
    <w:div w:id="1157914198">
      <w:bodyDiv w:val="1"/>
      <w:marLeft w:val="0"/>
      <w:marRight w:val="0"/>
      <w:marTop w:val="0"/>
      <w:marBottom w:val="0"/>
      <w:divBdr>
        <w:top w:val="none" w:sz="0" w:space="0" w:color="auto"/>
        <w:left w:val="none" w:sz="0" w:space="0" w:color="auto"/>
        <w:bottom w:val="none" w:sz="0" w:space="0" w:color="auto"/>
        <w:right w:val="none" w:sz="0" w:space="0" w:color="auto"/>
      </w:divBdr>
    </w:div>
    <w:div w:id="1157960946">
      <w:bodyDiv w:val="1"/>
      <w:marLeft w:val="0"/>
      <w:marRight w:val="0"/>
      <w:marTop w:val="0"/>
      <w:marBottom w:val="0"/>
      <w:divBdr>
        <w:top w:val="none" w:sz="0" w:space="0" w:color="auto"/>
        <w:left w:val="none" w:sz="0" w:space="0" w:color="auto"/>
        <w:bottom w:val="none" w:sz="0" w:space="0" w:color="auto"/>
        <w:right w:val="none" w:sz="0" w:space="0" w:color="auto"/>
      </w:divBdr>
    </w:div>
    <w:div w:id="1157961512">
      <w:bodyDiv w:val="1"/>
      <w:marLeft w:val="0"/>
      <w:marRight w:val="0"/>
      <w:marTop w:val="0"/>
      <w:marBottom w:val="0"/>
      <w:divBdr>
        <w:top w:val="none" w:sz="0" w:space="0" w:color="auto"/>
        <w:left w:val="none" w:sz="0" w:space="0" w:color="auto"/>
        <w:bottom w:val="none" w:sz="0" w:space="0" w:color="auto"/>
        <w:right w:val="none" w:sz="0" w:space="0" w:color="auto"/>
      </w:divBdr>
    </w:div>
    <w:div w:id="1158183997">
      <w:bodyDiv w:val="1"/>
      <w:marLeft w:val="0"/>
      <w:marRight w:val="0"/>
      <w:marTop w:val="0"/>
      <w:marBottom w:val="0"/>
      <w:divBdr>
        <w:top w:val="none" w:sz="0" w:space="0" w:color="auto"/>
        <w:left w:val="none" w:sz="0" w:space="0" w:color="auto"/>
        <w:bottom w:val="none" w:sz="0" w:space="0" w:color="auto"/>
        <w:right w:val="none" w:sz="0" w:space="0" w:color="auto"/>
      </w:divBdr>
    </w:div>
    <w:div w:id="1158300779">
      <w:bodyDiv w:val="1"/>
      <w:marLeft w:val="0"/>
      <w:marRight w:val="0"/>
      <w:marTop w:val="0"/>
      <w:marBottom w:val="0"/>
      <w:divBdr>
        <w:top w:val="none" w:sz="0" w:space="0" w:color="auto"/>
        <w:left w:val="none" w:sz="0" w:space="0" w:color="auto"/>
        <w:bottom w:val="none" w:sz="0" w:space="0" w:color="auto"/>
        <w:right w:val="none" w:sz="0" w:space="0" w:color="auto"/>
      </w:divBdr>
    </w:div>
    <w:div w:id="1158379717">
      <w:bodyDiv w:val="1"/>
      <w:marLeft w:val="0"/>
      <w:marRight w:val="0"/>
      <w:marTop w:val="0"/>
      <w:marBottom w:val="0"/>
      <w:divBdr>
        <w:top w:val="none" w:sz="0" w:space="0" w:color="auto"/>
        <w:left w:val="none" w:sz="0" w:space="0" w:color="auto"/>
        <w:bottom w:val="none" w:sz="0" w:space="0" w:color="auto"/>
        <w:right w:val="none" w:sz="0" w:space="0" w:color="auto"/>
      </w:divBdr>
    </w:div>
    <w:div w:id="1158500491">
      <w:bodyDiv w:val="1"/>
      <w:marLeft w:val="0"/>
      <w:marRight w:val="0"/>
      <w:marTop w:val="0"/>
      <w:marBottom w:val="0"/>
      <w:divBdr>
        <w:top w:val="none" w:sz="0" w:space="0" w:color="auto"/>
        <w:left w:val="none" w:sz="0" w:space="0" w:color="auto"/>
        <w:bottom w:val="none" w:sz="0" w:space="0" w:color="auto"/>
        <w:right w:val="none" w:sz="0" w:space="0" w:color="auto"/>
      </w:divBdr>
    </w:div>
    <w:div w:id="1158571911">
      <w:bodyDiv w:val="1"/>
      <w:marLeft w:val="0"/>
      <w:marRight w:val="0"/>
      <w:marTop w:val="0"/>
      <w:marBottom w:val="0"/>
      <w:divBdr>
        <w:top w:val="none" w:sz="0" w:space="0" w:color="auto"/>
        <w:left w:val="none" w:sz="0" w:space="0" w:color="auto"/>
        <w:bottom w:val="none" w:sz="0" w:space="0" w:color="auto"/>
        <w:right w:val="none" w:sz="0" w:space="0" w:color="auto"/>
      </w:divBdr>
    </w:div>
    <w:div w:id="1158612083">
      <w:bodyDiv w:val="1"/>
      <w:marLeft w:val="0"/>
      <w:marRight w:val="0"/>
      <w:marTop w:val="0"/>
      <w:marBottom w:val="0"/>
      <w:divBdr>
        <w:top w:val="none" w:sz="0" w:space="0" w:color="auto"/>
        <w:left w:val="none" w:sz="0" w:space="0" w:color="auto"/>
        <w:bottom w:val="none" w:sz="0" w:space="0" w:color="auto"/>
        <w:right w:val="none" w:sz="0" w:space="0" w:color="auto"/>
      </w:divBdr>
    </w:div>
    <w:div w:id="1158613508">
      <w:bodyDiv w:val="1"/>
      <w:marLeft w:val="0"/>
      <w:marRight w:val="0"/>
      <w:marTop w:val="0"/>
      <w:marBottom w:val="0"/>
      <w:divBdr>
        <w:top w:val="none" w:sz="0" w:space="0" w:color="auto"/>
        <w:left w:val="none" w:sz="0" w:space="0" w:color="auto"/>
        <w:bottom w:val="none" w:sz="0" w:space="0" w:color="auto"/>
        <w:right w:val="none" w:sz="0" w:space="0" w:color="auto"/>
      </w:divBdr>
    </w:div>
    <w:div w:id="1158614063">
      <w:bodyDiv w:val="1"/>
      <w:marLeft w:val="0"/>
      <w:marRight w:val="0"/>
      <w:marTop w:val="0"/>
      <w:marBottom w:val="0"/>
      <w:divBdr>
        <w:top w:val="none" w:sz="0" w:space="0" w:color="auto"/>
        <w:left w:val="none" w:sz="0" w:space="0" w:color="auto"/>
        <w:bottom w:val="none" w:sz="0" w:space="0" w:color="auto"/>
        <w:right w:val="none" w:sz="0" w:space="0" w:color="auto"/>
      </w:divBdr>
    </w:div>
    <w:div w:id="1158694300">
      <w:bodyDiv w:val="1"/>
      <w:marLeft w:val="0"/>
      <w:marRight w:val="0"/>
      <w:marTop w:val="0"/>
      <w:marBottom w:val="0"/>
      <w:divBdr>
        <w:top w:val="none" w:sz="0" w:space="0" w:color="auto"/>
        <w:left w:val="none" w:sz="0" w:space="0" w:color="auto"/>
        <w:bottom w:val="none" w:sz="0" w:space="0" w:color="auto"/>
        <w:right w:val="none" w:sz="0" w:space="0" w:color="auto"/>
      </w:divBdr>
    </w:div>
    <w:div w:id="1158763109">
      <w:bodyDiv w:val="1"/>
      <w:marLeft w:val="0"/>
      <w:marRight w:val="0"/>
      <w:marTop w:val="0"/>
      <w:marBottom w:val="0"/>
      <w:divBdr>
        <w:top w:val="none" w:sz="0" w:space="0" w:color="auto"/>
        <w:left w:val="none" w:sz="0" w:space="0" w:color="auto"/>
        <w:bottom w:val="none" w:sz="0" w:space="0" w:color="auto"/>
        <w:right w:val="none" w:sz="0" w:space="0" w:color="auto"/>
      </w:divBdr>
    </w:div>
    <w:div w:id="1158882660">
      <w:bodyDiv w:val="1"/>
      <w:marLeft w:val="0"/>
      <w:marRight w:val="0"/>
      <w:marTop w:val="0"/>
      <w:marBottom w:val="0"/>
      <w:divBdr>
        <w:top w:val="none" w:sz="0" w:space="0" w:color="auto"/>
        <w:left w:val="none" w:sz="0" w:space="0" w:color="auto"/>
        <w:bottom w:val="none" w:sz="0" w:space="0" w:color="auto"/>
        <w:right w:val="none" w:sz="0" w:space="0" w:color="auto"/>
      </w:divBdr>
    </w:div>
    <w:div w:id="1158883724">
      <w:bodyDiv w:val="1"/>
      <w:marLeft w:val="0"/>
      <w:marRight w:val="0"/>
      <w:marTop w:val="0"/>
      <w:marBottom w:val="0"/>
      <w:divBdr>
        <w:top w:val="none" w:sz="0" w:space="0" w:color="auto"/>
        <w:left w:val="none" w:sz="0" w:space="0" w:color="auto"/>
        <w:bottom w:val="none" w:sz="0" w:space="0" w:color="auto"/>
        <w:right w:val="none" w:sz="0" w:space="0" w:color="auto"/>
      </w:divBdr>
    </w:div>
    <w:div w:id="1158884164">
      <w:bodyDiv w:val="1"/>
      <w:marLeft w:val="0"/>
      <w:marRight w:val="0"/>
      <w:marTop w:val="0"/>
      <w:marBottom w:val="0"/>
      <w:divBdr>
        <w:top w:val="none" w:sz="0" w:space="0" w:color="auto"/>
        <w:left w:val="none" w:sz="0" w:space="0" w:color="auto"/>
        <w:bottom w:val="none" w:sz="0" w:space="0" w:color="auto"/>
        <w:right w:val="none" w:sz="0" w:space="0" w:color="auto"/>
      </w:divBdr>
    </w:div>
    <w:div w:id="1158958721">
      <w:bodyDiv w:val="1"/>
      <w:marLeft w:val="0"/>
      <w:marRight w:val="0"/>
      <w:marTop w:val="0"/>
      <w:marBottom w:val="0"/>
      <w:divBdr>
        <w:top w:val="none" w:sz="0" w:space="0" w:color="auto"/>
        <w:left w:val="none" w:sz="0" w:space="0" w:color="auto"/>
        <w:bottom w:val="none" w:sz="0" w:space="0" w:color="auto"/>
        <w:right w:val="none" w:sz="0" w:space="0" w:color="auto"/>
      </w:divBdr>
    </w:div>
    <w:div w:id="1159345817">
      <w:bodyDiv w:val="1"/>
      <w:marLeft w:val="0"/>
      <w:marRight w:val="0"/>
      <w:marTop w:val="0"/>
      <w:marBottom w:val="0"/>
      <w:divBdr>
        <w:top w:val="none" w:sz="0" w:space="0" w:color="auto"/>
        <w:left w:val="none" w:sz="0" w:space="0" w:color="auto"/>
        <w:bottom w:val="none" w:sz="0" w:space="0" w:color="auto"/>
        <w:right w:val="none" w:sz="0" w:space="0" w:color="auto"/>
      </w:divBdr>
    </w:div>
    <w:div w:id="1159419185">
      <w:bodyDiv w:val="1"/>
      <w:marLeft w:val="0"/>
      <w:marRight w:val="0"/>
      <w:marTop w:val="0"/>
      <w:marBottom w:val="0"/>
      <w:divBdr>
        <w:top w:val="none" w:sz="0" w:space="0" w:color="auto"/>
        <w:left w:val="none" w:sz="0" w:space="0" w:color="auto"/>
        <w:bottom w:val="none" w:sz="0" w:space="0" w:color="auto"/>
        <w:right w:val="none" w:sz="0" w:space="0" w:color="auto"/>
      </w:divBdr>
    </w:div>
    <w:div w:id="1159419413">
      <w:bodyDiv w:val="1"/>
      <w:marLeft w:val="0"/>
      <w:marRight w:val="0"/>
      <w:marTop w:val="0"/>
      <w:marBottom w:val="0"/>
      <w:divBdr>
        <w:top w:val="none" w:sz="0" w:space="0" w:color="auto"/>
        <w:left w:val="none" w:sz="0" w:space="0" w:color="auto"/>
        <w:bottom w:val="none" w:sz="0" w:space="0" w:color="auto"/>
        <w:right w:val="none" w:sz="0" w:space="0" w:color="auto"/>
      </w:divBdr>
    </w:div>
    <w:div w:id="1159423199">
      <w:bodyDiv w:val="1"/>
      <w:marLeft w:val="0"/>
      <w:marRight w:val="0"/>
      <w:marTop w:val="0"/>
      <w:marBottom w:val="0"/>
      <w:divBdr>
        <w:top w:val="none" w:sz="0" w:space="0" w:color="auto"/>
        <w:left w:val="none" w:sz="0" w:space="0" w:color="auto"/>
        <w:bottom w:val="none" w:sz="0" w:space="0" w:color="auto"/>
        <w:right w:val="none" w:sz="0" w:space="0" w:color="auto"/>
      </w:divBdr>
    </w:div>
    <w:div w:id="1159691861">
      <w:bodyDiv w:val="1"/>
      <w:marLeft w:val="0"/>
      <w:marRight w:val="0"/>
      <w:marTop w:val="0"/>
      <w:marBottom w:val="0"/>
      <w:divBdr>
        <w:top w:val="none" w:sz="0" w:space="0" w:color="auto"/>
        <w:left w:val="none" w:sz="0" w:space="0" w:color="auto"/>
        <w:bottom w:val="none" w:sz="0" w:space="0" w:color="auto"/>
        <w:right w:val="none" w:sz="0" w:space="0" w:color="auto"/>
      </w:divBdr>
    </w:div>
    <w:div w:id="1159728354">
      <w:bodyDiv w:val="1"/>
      <w:marLeft w:val="0"/>
      <w:marRight w:val="0"/>
      <w:marTop w:val="0"/>
      <w:marBottom w:val="0"/>
      <w:divBdr>
        <w:top w:val="none" w:sz="0" w:space="0" w:color="auto"/>
        <w:left w:val="none" w:sz="0" w:space="0" w:color="auto"/>
        <w:bottom w:val="none" w:sz="0" w:space="0" w:color="auto"/>
        <w:right w:val="none" w:sz="0" w:space="0" w:color="auto"/>
      </w:divBdr>
    </w:div>
    <w:div w:id="1159884384">
      <w:bodyDiv w:val="1"/>
      <w:marLeft w:val="0"/>
      <w:marRight w:val="0"/>
      <w:marTop w:val="0"/>
      <w:marBottom w:val="0"/>
      <w:divBdr>
        <w:top w:val="none" w:sz="0" w:space="0" w:color="auto"/>
        <w:left w:val="none" w:sz="0" w:space="0" w:color="auto"/>
        <w:bottom w:val="none" w:sz="0" w:space="0" w:color="auto"/>
        <w:right w:val="none" w:sz="0" w:space="0" w:color="auto"/>
      </w:divBdr>
    </w:div>
    <w:div w:id="1159922633">
      <w:bodyDiv w:val="1"/>
      <w:marLeft w:val="0"/>
      <w:marRight w:val="0"/>
      <w:marTop w:val="0"/>
      <w:marBottom w:val="0"/>
      <w:divBdr>
        <w:top w:val="none" w:sz="0" w:space="0" w:color="auto"/>
        <w:left w:val="none" w:sz="0" w:space="0" w:color="auto"/>
        <w:bottom w:val="none" w:sz="0" w:space="0" w:color="auto"/>
        <w:right w:val="none" w:sz="0" w:space="0" w:color="auto"/>
      </w:divBdr>
    </w:div>
    <w:div w:id="1159928455">
      <w:bodyDiv w:val="1"/>
      <w:marLeft w:val="0"/>
      <w:marRight w:val="0"/>
      <w:marTop w:val="0"/>
      <w:marBottom w:val="0"/>
      <w:divBdr>
        <w:top w:val="none" w:sz="0" w:space="0" w:color="auto"/>
        <w:left w:val="none" w:sz="0" w:space="0" w:color="auto"/>
        <w:bottom w:val="none" w:sz="0" w:space="0" w:color="auto"/>
        <w:right w:val="none" w:sz="0" w:space="0" w:color="auto"/>
      </w:divBdr>
    </w:div>
    <w:div w:id="1159929188">
      <w:bodyDiv w:val="1"/>
      <w:marLeft w:val="0"/>
      <w:marRight w:val="0"/>
      <w:marTop w:val="0"/>
      <w:marBottom w:val="0"/>
      <w:divBdr>
        <w:top w:val="none" w:sz="0" w:space="0" w:color="auto"/>
        <w:left w:val="none" w:sz="0" w:space="0" w:color="auto"/>
        <w:bottom w:val="none" w:sz="0" w:space="0" w:color="auto"/>
        <w:right w:val="none" w:sz="0" w:space="0" w:color="auto"/>
      </w:divBdr>
    </w:div>
    <w:div w:id="1159999650">
      <w:bodyDiv w:val="1"/>
      <w:marLeft w:val="0"/>
      <w:marRight w:val="0"/>
      <w:marTop w:val="0"/>
      <w:marBottom w:val="0"/>
      <w:divBdr>
        <w:top w:val="none" w:sz="0" w:space="0" w:color="auto"/>
        <w:left w:val="none" w:sz="0" w:space="0" w:color="auto"/>
        <w:bottom w:val="none" w:sz="0" w:space="0" w:color="auto"/>
        <w:right w:val="none" w:sz="0" w:space="0" w:color="auto"/>
      </w:divBdr>
    </w:div>
    <w:div w:id="1160081583">
      <w:bodyDiv w:val="1"/>
      <w:marLeft w:val="0"/>
      <w:marRight w:val="0"/>
      <w:marTop w:val="0"/>
      <w:marBottom w:val="0"/>
      <w:divBdr>
        <w:top w:val="none" w:sz="0" w:space="0" w:color="auto"/>
        <w:left w:val="none" w:sz="0" w:space="0" w:color="auto"/>
        <w:bottom w:val="none" w:sz="0" w:space="0" w:color="auto"/>
        <w:right w:val="none" w:sz="0" w:space="0" w:color="auto"/>
      </w:divBdr>
    </w:div>
    <w:div w:id="1160081742">
      <w:bodyDiv w:val="1"/>
      <w:marLeft w:val="0"/>
      <w:marRight w:val="0"/>
      <w:marTop w:val="0"/>
      <w:marBottom w:val="0"/>
      <w:divBdr>
        <w:top w:val="none" w:sz="0" w:space="0" w:color="auto"/>
        <w:left w:val="none" w:sz="0" w:space="0" w:color="auto"/>
        <w:bottom w:val="none" w:sz="0" w:space="0" w:color="auto"/>
        <w:right w:val="none" w:sz="0" w:space="0" w:color="auto"/>
      </w:divBdr>
    </w:div>
    <w:div w:id="1160120385">
      <w:bodyDiv w:val="1"/>
      <w:marLeft w:val="0"/>
      <w:marRight w:val="0"/>
      <w:marTop w:val="0"/>
      <w:marBottom w:val="0"/>
      <w:divBdr>
        <w:top w:val="none" w:sz="0" w:space="0" w:color="auto"/>
        <w:left w:val="none" w:sz="0" w:space="0" w:color="auto"/>
        <w:bottom w:val="none" w:sz="0" w:space="0" w:color="auto"/>
        <w:right w:val="none" w:sz="0" w:space="0" w:color="auto"/>
      </w:divBdr>
    </w:div>
    <w:div w:id="1160192321">
      <w:bodyDiv w:val="1"/>
      <w:marLeft w:val="0"/>
      <w:marRight w:val="0"/>
      <w:marTop w:val="0"/>
      <w:marBottom w:val="0"/>
      <w:divBdr>
        <w:top w:val="none" w:sz="0" w:space="0" w:color="auto"/>
        <w:left w:val="none" w:sz="0" w:space="0" w:color="auto"/>
        <w:bottom w:val="none" w:sz="0" w:space="0" w:color="auto"/>
        <w:right w:val="none" w:sz="0" w:space="0" w:color="auto"/>
      </w:divBdr>
    </w:div>
    <w:div w:id="1160193500">
      <w:bodyDiv w:val="1"/>
      <w:marLeft w:val="0"/>
      <w:marRight w:val="0"/>
      <w:marTop w:val="0"/>
      <w:marBottom w:val="0"/>
      <w:divBdr>
        <w:top w:val="none" w:sz="0" w:space="0" w:color="auto"/>
        <w:left w:val="none" w:sz="0" w:space="0" w:color="auto"/>
        <w:bottom w:val="none" w:sz="0" w:space="0" w:color="auto"/>
        <w:right w:val="none" w:sz="0" w:space="0" w:color="auto"/>
      </w:divBdr>
    </w:div>
    <w:div w:id="1160271989">
      <w:bodyDiv w:val="1"/>
      <w:marLeft w:val="0"/>
      <w:marRight w:val="0"/>
      <w:marTop w:val="0"/>
      <w:marBottom w:val="0"/>
      <w:divBdr>
        <w:top w:val="none" w:sz="0" w:space="0" w:color="auto"/>
        <w:left w:val="none" w:sz="0" w:space="0" w:color="auto"/>
        <w:bottom w:val="none" w:sz="0" w:space="0" w:color="auto"/>
        <w:right w:val="none" w:sz="0" w:space="0" w:color="auto"/>
      </w:divBdr>
    </w:div>
    <w:div w:id="1160344388">
      <w:bodyDiv w:val="1"/>
      <w:marLeft w:val="0"/>
      <w:marRight w:val="0"/>
      <w:marTop w:val="0"/>
      <w:marBottom w:val="0"/>
      <w:divBdr>
        <w:top w:val="none" w:sz="0" w:space="0" w:color="auto"/>
        <w:left w:val="none" w:sz="0" w:space="0" w:color="auto"/>
        <w:bottom w:val="none" w:sz="0" w:space="0" w:color="auto"/>
        <w:right w:val="none" w:sz="0" w:space="0" w:color="auto"/>
      </w:divBdr>
    </w:div>
    <w:div w:id="1160459207">
      <w:bodyDiv w:val="1"/>
      <w:marLeft w:val="0"/>
      <w:marRight w:val="0"/>
      <w:marTop w:val="0"/>
      <w:marBottom w:val="0"/>
      <w:divBdr>
        <w:top w:val="none" w:sz="0" w:space="0" w:color="auto"/>
        <w:left w:val="none" w:sz="0" w:space="0" w:color="auto"/>
        <w:bottom w:val="none" w:sz="0" w:space="0" w:color="auto"/>
        <w:right w:val="none" w:sz="0" w:space="0" w:color="auto"/>
      </w:divBdr>
    </w:div>
    <w:div w:id="1160461950">
      <w:bodyDiv w:val="1"/>
      <w:marLeft w:val="0"/>
      <w:marRight w:val="0"/>
      <w:marTop w:val="0"/>
      <w:marBottom w:val="0"/>
      <w:divBdr>
        <w:top w:val="none" w:sz="0" w:space="0" w:color="auto"/>
        <w:left w:val="none" w:sz="0" w:space="0" w:color="auto"/>
        <w:bottom w:val="none" w:sz="0" w:space="0" w:color="auto"/>
        <w:right w:val="none" w:sz="0" w:space="0" w:color="auto"/>
      </w:divBdr>
    </w:div>
    <w:div w:id="1160462300">
      <w:bodyDiv w:val="1"/>
      <w:marLeft w:val="0"/>
      <w:marRight w:val="0"/>
      <w:marTop w:val="0"/>
      <w:marBottom w:val="0"/>
      <w:divBdr>
        <w:top w:val="none" w:sz="0" w:space="0" w:color="auto"/>
        <w:left w:val="none" w:sz="0" w:space="0" w:color="auto"/>
        <w:bottom w:val="none" w:sz="0" w:space="0" w:color="auto"/>
        <w:right w:val="none" w:sz="0" w:space="0" w:color="auto"/>
      </w:divBdr>
    </w:div>
    <w:div w:id="1160578089">
      <w:bodyDiv w:val="1"/>
      <w:marLeft w:val="0"/>
      <w:marRight w:val="0"/>
      <w:marTop w:val="0"/>
      <w:marBottom w:val="0"/>
      <w:divBdr>
        <w:top w:val="none" w:sz="0" w:space="0" w:color="auto"/>
        <w:left w:val="none" w:sz="0" w:space="0" w:color="auto"/>
        <w:bottom w:val="none" w:sz="0" w:space="0" w:color="auto"/>
        <w:right w:val="none" w:sz="0" w:space="0" w:color="auto"/>
      </w:divBdr>
    </w:div>
    <w:div w:id="1160579611">
      <w:bodyDiv w:val="1"/>
      <w:marLeft w:val="0"/>
      <w:marRight w:val="0"/>
      <w:marTop w:val="0"/>
      <w:marBottom w:val="0"/>
      <w:divBdr>
        <w:top w:val="none" w:sz="0" w:space="0" w:color="auto"/>
        <w:left w:val="none" w:sz="0" w:space="0" w:color="auto"/>
        <w:bottom w:val="none" w:sz="0" w:space="0" w:color="auto"/>
        <w:right w:val="none" w:sz="0" w:space="0" w:color="auto"/>
      </w:divBdr>
    </w:div>
    <w:div w:id="1160584771">
      <w:bodyDiv w:val="1"/>
      <w:marLeft w:val="0"/>
      <w:marRight w:val="0"/>
      <w:marTop w:val="0"/>
      <w:marBottom w:val="0"/>
      <w:divBdr>
        <w:top w:val="none" w:sz="0" w:space="0" w:color="auto"/>
        <w:left w:val="none" w:sz="0" w:space="0" w:color="auto"/>
        <w:bottom w:val="none" w:sz="0" w:space="0" w:color="auto"/>
        <w:right w:val="none" w:sz="0" w:space="0" w:color="auto"/>
      </w:divBdr>
    </w:div>
    <w:div w:id="1160585561">
      <w:bodyDiv w:val="1"/>
      <w:marLeft w:val="0"/>
      <w:marRight w:val="0"/>
      <w:marTop w:val="0"/>
      <w:marBottom w:val="0"/>
      <w:divBdr>
        <w:top w:val="none" w:sz="0" w:space="0" w:color="auto"/>
        <w:left w:val="none" w:sz="0" w:space="0" w:color="auto"/>
        <w:bottom w:val="none" w:sz="0" w:space="0" w:color="auto"/>
        <w:right w:val="none" w:sz="0" w:space="0" w:color="auto"/>
      </w:divBdr>
    </w:div>
    <w:div w:id="1160585748">
      <w:bodyDiv w:val="1"/>
      <w:marLeft w:val="0"/>
      <w:marRight w:val="0"/>
      <w:marTop w:val="0"/>
      <w:marBottom w:val="0"/>
      <w:divBdr>
        <w:top w:val="none" w:sz="0" w:space="0" w:color="auto"/>
        <w:left w:val="none" w:sz="0" w:space="0" w:color="auto"/>
        <w:bottom w:val="none" w:sz="0" w:space="0" w:color="auto"/>
        <w:right w:val="none" w:sz="0" w:space="0" w:color="auto"/>
      </w:divBdr>
    </w:div>
    <w:div w:id="1160660579">
      <w:bodyDiv w:val="1"/>
      <w:marLeft w:val="0"/>
      <w:marRight w:val="0"/>
      <w:marTop w:val="0"/>
      <w:marBottom w:val="0"/>
      <w:divBdr>
        <w:top w:val="none" w:sz="0" w:space="0" w:color="auto"/>
        <w:left w:val="none" w:sz="0" w:space="0" w:color="auto"/>
        <w:bottom w:val="none" w:sz="0" w:space="0" w:color="auto"/>
        <w:right w:val="none" w:sz="0" w:space="0" w:color="auto"/>
      </w:divBdr>
    </w:div>
    <w:div w:id="1160731109">
      <w:bodyDiv w:val="1"/>
      <w:marLeft w:val="0"/>
      <w:marRight w:val="0"/>
      <w:marTop w:val="0"/>
      <w:marBottom w:val="0"/>
      <w:divBdr>
        <w:top w:val="none" w:sz="0" w:space="0" w:color="auto"/>
        <w:left w:val="none" w:sz="0" w:space="0" w:color="auto"/>
        <w:bottom w:val="none" w:sz="0" w:space="0" w:color="auto"/>
        <w:right w:val="none" w:sz="0" w:space="0" w:color="auto"/>
      </w:divBdr>
    </w:div>
    <w:div w:id="1160736774">
      <w:bodyDiv w:val="1"/>
      <w:marLeft w:val="0"/>
      <w:marRight w:val="0"/>
      <w:marTop w:val="0"/>
      <w:marBottom w:val="0"/>
      <w:divBdr>
        <w:top w:val="none" w:sz="0" w:space="0" w:color="auto"/>
        <w:left w:val="none" w:sz="0" w:space="0" w:color="auto"/>
        <w:bottom w:val="none" w:sz="0" w:space="0" w:color="auto"/>
        <w:right w:val="none" w:sz="0" w:space="0" w:color="auto"/>
      </w:divBdr>
    </w:div>
    <w:div w:id="1160779791">
      <w:bodyDiv w:val="1"/>
      <w:marLeft w:val="0"/>
      <w:marRight w:val="0"/>
      <w:marTop w:val="0"/>
      <w:marBottom w:val="0"/>
      <w:divBdr>
        <w:top w:val="none" w:sz="0" w:space="0" w:color="auto"/>
        <w:left w:val="none" w:sz="0" w:space="0" w:color="auto"/>
        <w:bottom w:val="none" w:sz="0" w:space="0" w:color="auto"/>
        <w:right w:val="none" w:sz="0" w:space="0" w:color="auto"/>
      </w:divBdr>
    </w:div>
    <w:div w:id="1160851610">
      <w:bodyDiv w:val="1"/>
      <w:marLeft w:val="0"/>
      <w:marRight w:val="0"/>
      <w:marTop w:val="0"/>
      <w:marBottom w:val="0"/>
      <w:divBdr>
        <w:top w:val="none" w:sz="0" w:space="0" w:color="auto"/>
        <w:left w:val="none" w:sz="0" w:space="0" w:color="auto"/>
        <w:bottom w:val="none" w:sz="0" w:space="0" w:color="auto"/>
        <w:right w:val="none" w:sz="0" w:space="0" w:color="auto"/>
      </w:divBdr>
    </w:div>
    <w:div w:id="1160852210">
      <w:bodyDiv w:val="1"/>
      <w:marLeft w:val="0"/>
      <w:marRight w:val="0"/>
      <w:marTop w:val="0"/>
      <w:marBottom w:val="0"/>
      <w:divBdr>
        <w:top w:val="none" w:sz="0" w:space="0" w:color="auto"/>
        <w:left w:val="none" w:sz="0" w:space="0" w:color="auto"/>
        <w:bottom w:val="none" w:sz="0" w:space="0" w:color="auto"/>
        <w:right w:val="none" w:sz="0" w:space="0" w:color="auto"/>
      </w:divBdr>
    </w:div>
    <w:div w:id="1160926847">
      <w:bodyDiv w:val="1"/>
      <w:marLeft w:val="0"/>
      <w:marRight w:val="0"/>
      <w:marTop w:val="0"/>
      <w:marBottom w:val="0"/>
      <w:divBdr>
        <w:top w:val="none" w:sz="0" w:space="0" w:color="auto"/>
        <w:left w:val="none" w:sz="0" w:space="0" w:color="auto"/>
        <w:bottom w:val="none" w:sz="0" w:space="0" w:color="auto"/>
        <w:right w:val="none" w:sz="0" w:space="0" w:color="auto"/>
      </w:divBdr>
    </w:div>
    <w:div w:id="1160929686">
      <w:bodyDiv w:val="1"/>
      <w:marLeft w:val="0"/>
      <w:marRight w:val="0"/>
      <w:marTop w:val="0"/>
      <w:marBottom w:val="0"/>
      <w:divBdr>
        <w:top w:val="none" w:sz="0" w:space="0" w:color="auto"/>
        <w:left w:val="none" w:sz="0" w:space="0" w:color="auto"/>
        <w:bottom w:val="none" w:sz="0" w:space="0" w:color="auto"/>
        <w:right w:val="none" w:sz="0" w:space="0" w:color="auto"/>
      </w:divBdr>
    </w:div>
    <w:div w:id="1160997989">
      <w:bodyDiv w:val="1"/>
      <w:marLeft w:val="0"/>
      <w:marRight w:val="0"/>
      <w:marTop w:val="0"/>
      <w:marBottom w:val="0"/>
      <w:divBdr>
        <w:top w:val="none" w:sz="0" w:space="0" w:color="auto"/>
        <w:left w:val="none" w:sz="0" w:space="0" w:color="auto"/>
        <w:bottom w:val="none" w:sz="0" w:space="0" w:color="auto"/>
        <w:right w:val="none" w:sz="0" w:space="0" w:color="auto"/>
      </w:divBdr>
    </w:div>
    <w:div w:id="1160999275">
      <w:bodyDiv w:val="1"/>
      <w:marLeft w:val="0"/>
      <w:marRight w:val="0"/>
      <w:marTop w:val="0"/>
      <w:marBottom w:val="0"/>
      <w:divBdr>
        <w:top w:val="none" w:sz="0" w:space="0" w:color="auto"/>
        <w:left w:val="none" w:sz="0" w:space="0" w:color="auto"/>
        <w:bottom w:val="none" w:sz="0" w:space="0" w:color="auto"/>
        <w:right w:val="none" w:sz="0" w:space="0" w:color="auto"/>
      </w:divBdr>
    </w:div>
    <w:div w:id="1161002835">
      <w:bodyDiv w:val="1"/>
      <w:marLeft w:val="0"/>
      <w:marRight w:val="0"/>
      <w:marTop w:val="0"/>
      <w:marBottom w:val="0"/>
      <w:divBdr>
        <w:top w:val="none" w:sz="0" w:space="0" w:color="auto"/>
        <w:left w:val="none" w:sz="0" w:space="0" w:color="auto"/>
        <w:bottom w:val="none" w:sz="0" w:space="0" w:color="auto"/>
        <w:right w:val="none" w:sz="0" w:space="0" w:color="auto"/>
      </w:divBdr>
    </w:div>
    <w:div w:id="1161042241">
      <w:bodyDiv w:val="1"/>
      <w:marLeft w:val="0"/>
      <w:marRight w:val="0"/>
      <w:marTop w:val="0"/>
      <w:marBottom w:val="0"/>
      <w:divBdr>
        <w:top w:val="none" w:sz="0" w:space="0" w:color="auto"/>
        <w:left w:val="none" w:sz="0" w:space="0" w:color="auto"/>
        <w:bottom w:val="none" w:sz="0" w:space="0" w:color="auto"/>
        <w:right w:val="none" w:sz="0" w:space="0" w:color="auto"/>
      </w:divBdr>
    </w:div>
    <w:div w:id="1161043700">
      <w:bodyDiv w:val="1"/>
      <w:marLeft w:val="0"/>
      <w:marRight w:val="0"/>
      <w:marTop w:val="0"/>
      <w:marBottom w:val="0"/>
      <w:divBdr>
        <w:top w:val="none" w:sz="0" w:space="0" w:color="auto"/>
        <w:left w:val="none" w:sz="0" w:space="0" w:color="auto"/>
        <w:bottom w:val="none" w:sz="0" w:space="0" w:color="auto"/>
        <w:right w:val="none" w:sz="0" w:space="0" w:color="auto"/>
      </w:divBdr>
    </w:div>
    <w:div w:id="1161195602">
      <w:bodyDiv w:val="1"/>
      <w:marLeft w:val="0"/>
      <w:marRight w:val="0"/>
      <w:marTop w:val="0"/>
      <w:marBottom w:val="0"/>
      <w:divBdr>
        <w:top w:val="none" w:sz="0" w:space="0" w:color="auto"/>
        <w:left w:val="none" w:sz="0" w:space="0" w:color="auto"/>
        <w:bottom w:val="none" w:sz="0" w:space="0" w:color="auto"/>
        <w:right w:val="none" w:sz="0" w:space="0" w:color="auto"/>
      </w:divBdr>
    </w:div>
    <w:div w:id="1161195898">
      <w:bodyDiv w:val="1"/>
      <w:marLeft w:val="0"/>
      <w:marRight w:val="0"/>
      <w:marTop w:val="0"/>
      <w:marBottom w:val="0"/>
      <w:divBdr>
        <w:top w:val="none" w:sz="0" w:space="0" w:color="auto"/>
        <w:left w:val="none" w:sz="0" w:space="0" w:color="auto"/>
        <w:bottom w:val="none" w:sz="0" w:space="0" w:color="auto"/>
        <w:right w:val="none" w:sz="0" w:space="0" w:color="auto"/>
      </w:divBdr>
    </w:div>
    <w:div w:id="1161234868">
      <w:bodyDiv w:val="1"/>
      <w:marLeft w:val="0"/>
      <w:marRight w:val="0"/>
      <w:marTop w:val="0"/>
      <w:marBottom w:val="0"/>
      <w:divBdr>
        <w:top w:val="none" w:sz="0" w:space="0" w:color="auto"/>
        <w:left w:val="none" w:sz="0" w:space="0" w:color="auto"/>
        <w:bottom w:val="none" w:sz="0" w:space="0" w:color="auto"/>
        <w:right w:val="none" w:sz="0" w:space="0" w:color="auto"/>
      </w:divBdr>
    </w:div>
    <w:div w:id="1161265062">
      <w:bodyDiv w:val="1"/>
      <w:marLeft w:val="0"/>
      <w:marRight w:val="0"/>
      <w:marTop w:val="0"/>
      <w:marBottom w:val="0"/>
      <w:divBdr>
        <w:top w:val="none" w:sz="0" w:space="0" w:color="auto"/>
        <w:left w:val="none" w:sz="0" w:space="0" w:color="auto"/>
        <w:bottom w:val="none" w:sz="0" w:space="0" w:color="auto"/>
        <w:right w:val="none" w:sz="0" w:space="0" w:color="auto"/>
      </w:divBdr>
    </w:div>
    <w:div w:id="1161309789">
      <w:bodyDiv w:val="1"/>
      <w:marLeft w:val="0"/>
      <w:marRight w:val="0"/>
      <w:marTop w:val="0"/>
      <w:marBottom w:val="0"/>
      <w:divBdr>
        <w:top w:val="none" w:sz="0" w:space="0" w:color="auto"/>
        <w:left w:val="none" w:sz="0" w:space="0" w:color="auto"/>
        <w:bottom w:val="none" w:sz="0" w:space="0" w:color="auto"/>
        <w:right w:val="none" w:sz="0" w:space="0" w:color="auto"/>
      </w:divBdr>
    </w:div>
    <w:div w:id="1161316142">
      <w:bodyDiv w:val="1"/>
      <w:marLeft w:val="0"/>
      <w:marRight w:val="0"/>
      <w:marTop w:val="0"/>
      <w:marBottom w:val="0"/>
      <w:divBdr>
        <w:top w:val="none" w:sz="0" w:space="0" w:color="auto"/>
        <w:left w:val="none" w:sz="0" w:space="0" w:color="auto"/>
        <w:bottom w:val="none" w:sz="0" w:space="0" w:color="auto"/>
        <w:right w:val="none" w:sz="0" w:space="0" w:color="auto"/>
      </w:divBdr>
    </w:div>
    <w:div w:id="1161385002">
      <w:bodyDiv w:val="1"/>
      <w:marLeft w:val="0"/>
      <w:marRight w:val="0"/>
      <w:marTop w:val="0"/>
      <w:marBottom w:val="0"/>
      <w:divBdr>
        <w:top w:val="none" w:sz="0" w:space="0" w:color="auto"/>
        <w:left w:val="none" w:sz="0" w:space="0" w:color="auto"/>
        <w:bottom w:val="none" w:sz="0" w:space="0" w:color="auto"/>
        <w:right w:val="none" w:sz="0" w:space="0" w:color="auto"/>
      </w:divBdr>
    </w:div>
    <w:div w:id="1161500951">
      <w:bodyDiv w:val="1"/>
      <w:marLeft w:val="0"/>
      <w:marRight w:val="0"/>
      <w:marTop w:val="0"/>
      <w:marBottom w:val="0"/>
      <w:divBdr>
        <w:top w:val="none" w:sz="0" w:space="0" w:color="auto"/>
        <w:left w:val="none" w:sz="0" w:space="0" w:color="auto"/>
        <w:bottom w:val="none" w:sz="0" w:space="0" w:color="auto"/>
        <w:right w:val="none" w:sz="0" w:space="0" w:color="auto"/>
      </w:divBdr>
    </w:div>
    <w:div w:id="1161503377">
      <w:bodyDiv w:val="1"/>
      <w:marLeft w:val="0"/>
      <w:marRight w:val="0"/>
      <w:marTop w:val="0"/>
      <w:marBottom w:val="0"/>
      <w:divBdr>
        <w:top w:val="none" w:sz="0" w:space="0" w:color="auto"/>
        <w:left w:val="none" w:sz="0" w:space="0" w:color="auto"/>
        <w:bottom w:val="none" w:sz="0" w:space="0" w:color="auto"/>
        <w:right w:val="none" w:sz="0" w:space="0" w:color="auto"/>
      </w:divBdr>
    </w:div>
    <w:div w:id="1161508256">
      <w:bodyDiv w:val="1"/>
      <w:marLeft w:val="0"/>
      <w:marRight w:val="0"/>
      <w:marTop w:val="0"/>
      <w:marBottom w:val="0"/>
      <w:divBdr>
        <w:top w:val="none" w:sz="0" w:space="0" w:color="auto"/>
        <w:left w:val="none" w:sz="0" w:space="0" w:color="auto"/>
        <w:bottom w:val="none" w:sz="0" w:space="0" w:color="auto"/>
        <w:right w:val="none" w:sz="0" w:space="0" w:color="auto"/>
      </w:divBdr>
    </w:div>
    <w:div w:id="1161579317">
      <w:bodyDiv w:val="1"/>
      <w:marLeft w:val="0"/>
      <w:marRight w:val="0"/>
      <w:marTop w:val="0"/>
      <w:marBottom w:val="0"/>
      <w:divBdr>
        <w:top w:val="none" w:sz="0" w:space="0" w:color="auto"/>
        <w:left w:val="none" w:sz="0" w:space="0" w:color="auto"/>
        <w:bottom w:val="none" w:sz="0" w:space="0" w:color="auto"/>
        <w:right w:val="none" w:sz="0" w:space="0" w:color="auto"/>
      </w:divBdr>
    </w:div>
    <w:div w:id="1161778315">
      <w:bodyDiv w:val="1"/>
      <w:marLeft w:val="0"/>
      <w:marRight w:val="0"/>
      <w:marTop w:val="0"/>
      <w:marBottom w:val="0"/>
      <w:divBdr>
        <w:top w:val="none" w:sz="0" w:space="0" w:color="auto"/>
        <w:left w:val="none" w:sz="0" w:space="0" w:color="auto"/>
        <w:bottom w:val="none" w:sz="0" w:space="0" w:color="auto"/>
        <w:right w:val="none" w:sz="0" w:space="0" w:color="auto"/>
      </w:divBdr>
    </w:div>
    <w:div w:id="1162045838">
      <w:bodyDiv w:val="1"/>
      <w:marLeft w:val="0"/>
      <w:marRight w:val="0"/>
      <w:marTop w:val="0"/>
      <w:marBottom w:val="0"/>
      <w:divBdr>
        <w:top w:val="none" w:sz="0" w:space="0" w:color="auto"/>
        <w:left w:val="none" w:sz="0" w:space="0" w:color="auto"/>
        <w:bottom w:val="none" w:sz="0" w:space="0" w:color="auto"/>
        <w:right w:val="none" w:sz="0" w:space="0" w:color="auto"/>
      </w:divBdr>
    </w:div>
    <w:div w:id="1162088252">
      <w:bodyDiv w:val="1"/>
      <w:marLeft w:val="0"/>
      <w:marRight w:val="0"/>
      <w:marTop w:val="0"/>
      <w:marBottom w:val="0"/>
      <w:divBdr>
        <w:top w:val="none" w:sz="0" w:space="0" w:color="auto"/>
        <w:left w:val="none" w:sz="0" w:space="0" w:color="auto"/>
        <w:bottom w:val="none" w:sz="0" w:space="0" w:color="auto"/>
        <w:right w:val="none" w:sz="0" w:space="0" w:color="auto"/>
      </w:divBdr>
    </w:div>
    <w:div w:id="1162239917">
      <w:bodyDiv w:val="1"/>
      <w:marLeft w:val="0"/>
      <w:marRight w:val="0"/>
      <w:marTop w:val="0"/>
      <w:marBottom w:val="0"/>
      <w:divBdr>
        <w:top w:val="none" w:sz="0" w:space="0" w:color="auto"/>
        <w:left w:val="none" w:sz="0" w:space="0" w:color="auto"/>
        <w:bottom w:val="none" w:sz="0" w:space="0" w:color="auto"/>
        <w:right w:val="none" w:sz="0" w:space="0" w:color="auto"/>
      </w:divBdr>
    </w:div>
    <w:div w:id="1162429398">
      <w:bodyDiv w:val="1"/>
      <w:marLeft w:val="0"/>
      <w:marRight w:val="0"/>
      <w:marTop w:val="0"/>
      <w:marBottom w:val="0"/>
      <w:divBdr>
        <w:top w:val="none" w:sz="0" w:space="0" w:color="auto"/>
        <w:left w:val="none" w:sz="0" w:space="0" w:color="auto"/>
        <w:bottom w:val="none" w:sz="0" w:space="0" w:color="auto"/>
        <w:right w:val="none" w:sz="0" w:space="0" w:color="auto"/>
      </w:divBdr>
    </w:div>
    <w:div w:id="1162506853">
      <w:bodyDiv w:val="1"/>
      <w:marLeft w:val="0"/>
      <w:marRight w:val="0"/>
      <w:marTop w:val="0"/>
      <w:marBottom w:val="0"/>
      <w:divBdr>
        <w:top w:val="none" w:sz="0" w:space="0" w:color="auto"/>
        <w:left w:val="none" w:sz="0" w:space="0" w:color="auto"/>
        <w:bottom w:val="none" w:sz="0" w:space="0" w:color="auto"/>
        <w:right w:val="none" w:sz="0" w:space="0" w:color="auto"/>
      </w:divBdr>
    </w:div>
    <w:div w:id="1162507890">
      <w:bodyDiv w:val="1"/>
      <w:marLeft w:val="0"/>
      <w:marRight w:val="0"/>
      <w:marTop w:val="0"/>
      <w:marBottom w:val="0"/>
      <w:divBdr>
        <w:top w:val="none" w:sz="0" w:space="0" w:color="auto"/>
        <w:left w:val="none" w:sz="0" w:space="0" w:color="auto"/>
        <w:bottom w:val="none" w:sz="0" w:space="0" w:color="auto"/>
        <w:right w:val="none" w:sz="0" w:space="0" w:color="auto"/>
      </w:divBdr>
    </w:div>
    <w:div w:id="1162623217">
      <w:bodyDiv w:val="1"/>
      <w:marLeft w:val="0"/>
      <w:marRight w:val="0"/>
      <w:marTop w:val="0"/>
      <w:marBottom w:val="0"/>
      <w:divBdr>
        <w:top w:val="none" w:sz="0" w:space="0" w:color="auto"/>
        <w:left w:val="none" w:sz="0" w:space="0" w:color="auto"/>
        <w:bottom w:val="none" w:sz="0" w:space="0" w:color="auto"/>
        <w:right w:val="none" w:sz="0" w:space="0" w:color="auto"/>
      </w:divBdr>
    </w:div>
    <w:div w:id="1162695475">
      <w:bodyDiv w:val="1"/>
      <w:marLeft w:val="0"/>
      <w:marRight w:val="0"/>
      <w:marTop w:val="0"/>
      <w:marBottom w:val="0"/>
      <w:divBdr>
        <w:top w:val="none" w:sz="0" w:space="0" w:color="auto"/>
        <w:left w:val="none" w:sz="0" w:space="0" w:color="auto"/>
        <w:bottom w:val="none" w:sz="0" w:space="0" w:color="auto"/>
        <w:right w:val="none" w:sz="0" w:space="0" w:color="auto"/>
      </w:divBdr>
    </w:div>
    <w:div w:id="1162743556">
      <w:bodyDiv w:val="1"/>
      <w:marLeft w:val="0"/>
      <w:marRight w:val="0"/>
      <w:marTop w:val="0"/>
      <w:marBottom w:val="0"/>
      <w:divBdr>
        <w:top w:val="none" w:sz="0" w:space="0" w:color="auto"/>
        <w:left w:val="none" w:sz="0" w:space="0" w:color="auto"/>
        <w:bottom w:val="none" w:sz="0" w:space="0" w:color="auto"/>
        <w:right w:val="none" w:sz="0" w:space="0" w:color="auto"/>
      </w:divBdr>
    </w:div>
    <w:div w:id="1162743619">
      <w:bodyDiv w:val="1"/>
      <w:marLeft w:val="0"/>
      <w:marRight w:val="0"/>
      <w:marTop w:val="0"/>
      <w:marBottom w:val="0"/>
      <w:divBdr>
        <w:top w:val="none" w:sz="0" w:space="0" w:color="auto"/>
        <w:left w:val="none" w:sz="0" w:space="0" w:color="auto"/>
        <w:bottom w:val="none" w:sz="0" w:space="0" w:color="auto"/>
        <w:right w:val="none" w:sz="0" w:space="0" w:color="auto"/>
      </w:divBdr>
    </w:div>
    <w:div w:id="1162744539">
      <w:bodyDiv w:val="1"/>
      <w:marLeft w:val="0"/>
      <w:marRight w:val="0"/>
      <w:marTop w:val="0"/>
      <w:marBottom w:val="0"/>
      <w:divBdr>
        <w:top w:val="none" w:sz="0" w:space="0" w:color="auto"/>
        <w:left w:val="none" w:sz="0" w:space="0" w:color="auto"/>
        <w:bottom w:val="none" w:sz="0" w:space="0" w:color="auto"/>
        <w:right w:val="none" w:sz="0" w:space="0" w:color="auto"/>
      </w:divBdr>
    </w:div>
    <w:div w:id="1162893213">
      <w:bodyDiv w:val="1"/>
      <w:marLeft w:val="0"/>
      <w:marRight w:val="0"/>
      <w:marTop w:val="0"/>
      <w:marBottom w:val="0"/>
      <w:divBdr>
        <w:top w:val="none" w:sz="0" w:space="0" w:color="auto"/>
        <w:left w:val="none" w:sz="0" w:space="0" w:color="auto"/>
        <w:bottom w:val="none" w:sz="0" w:space="0" w:color="auto"/>
        <w:right w:val="none" w:sz="0" w:space="0" w:color="auto"/>
      </w:divBdr>
    </w:div>
    <w:div w:id="1163089150">
      <w:bodyDiv w:val="1"/>
      <w:marLeft w:val="0"/>
      <w:marRight w:val="0"/>
      <w:marTop w:val="0"/>
      <w:marBottom w:val="0"/>
      <w:divBdr>
        <w:top w:val="none" w:sz="0" w:space="0" w:color="auto"/>
        <w:left w:val="none" w:sz="0" w:space="0" w:color="auto"/>
        <w:bottom w:val="none" w:sz="0" w:space="0" w:color="auto"/>
        <w:right w:val="none" w:sz="0" w:space="0" w:color="auto"/>
      </w:divBdr>
    </w:div>
    <w:div w:id="1163277041">
      <w:bodyDiv w:val="1"/>
      <w:marLeft w:val="0"/>
      <w:marRight w:val="0"/>
      <w:marTop w:val="0"/>
      <w:marBottom w:val="0"/>
      <w:divBdr>
        <w:top w:val="none" w:sz="0" w:space="0" w:color="auto"/>
        <w:left w:val="none" w:sz="0" w:space="0" w:color="auto"/>
        <w:bottom w:val="none" w:sz="0" w:space="0" w:color="auto"/>
        <w:right w:val="none" w:sz="0" w:space="0" w:color="auto"/>
      </w:divBdr>
    </w:div>
    <w:div w:id="1163281869">
      <w:bodyDiv w:val="1"/>
      <w:marLeft w:val="0"/>
      <w:marRight w:val="0"/>
      <w:marTop w:val="0"/>
      <w:marBottom w:val="0"/>
      <w:divBdr>
        <w:top w:val="none" w:sz="0" w:space="0" w:color="auto"/>
        <w:left w:val="none" w:sz="0" w:space="0" w:color="auto"/>
        <w:bottom w:val="none" w:sz="0" w:space="0" w:color="auto"/>
        <w:right w:val="none" w:sz="0" w:space="0" w:color="auto"/>
      </w:divBdr>
    </w:div>
    <w:div w:id="1163467945">
      <w:bodyDiv w:val="1"/>
      <w:marLeft w:val="0"/>
      <w:marRight w:val="0"/>
      <w:marTop w:val="0"/>
      <w:marBottom w:val="0"/>
      <w:divBdr>
        <w:top w:val="none" w:sz="0" w:space="0" w:color="auto"/>
        <w:left w:val="none" w:sz="0" w:space="0" w:color="auto"/>
        <w:bottom w:val="none" w:sz="0" w:space="0" w:color="auto"/>
        <w:right w:val="none" w:sz="0" w:space="0" w:color="auto"/>
      </w:divBdr>
    </w:div>
    <w:div w:id="1163471326">
      <w:bodyDiv w:val="1"/>
      <w:marLeft w:val="0"/>
      <w:marRight w:val="0"/>
      <w:marTop w:val="0"/>
      <w:marBottom w:val="0"/>
      <w:divBdr>
        <w:top w:val="none" w:sz="0" w:space="0" w:color="auto"/>
        <w:left w:val="none" w:sz="0" w:space="0" w:color="auto"/>
        <w:bottom w:val="none" w:sz="0" w:space="0" w:color="auto"/>
        <w:right w:val="none" w:sz="0" w:space="0" w:color="auto"/>
      </w:divBdr>
    </w:div>
    <w:div w:id="1163472740">
      <w:bodyDiv w:val="1"/>
      <w:marLeft w:val="0"/>
      <w:marRight w:val="0"/>
      <w:marTop w:val="0"/>
      <w:marBottom w:val="0"/>
      <w:divBdr>
        <w:top w:val="none" w:sz="0" w:space="0" w:color="auto"/>
        <w:left w:val="none" w:sz="0" w:space="0" w:color="auto"/>
        <w:bottom w:val="none" w:sz="0" w:space="0" w:color="auto"/>
        <w:right w:val="none" w:sz="0" w:space="0" w:color="auto"/>
      </w:divBdr>
    </w:div>
    <w:div w:id="1163474229">
      <w:bodyDiv w:val="1"/>
      <w:marLeft w:val="0"/>
      <w:marRight w:val="0"/>
      <w:marTop w:val="0"/>
      <w:marBottom w:val="0"/>
      <w:divBdr>
        <w:top w:val="none" w:sz="0" w:space="0" w:color="auto"/>
        <w:left w:val="none" w:sz="0" w:space="0" w:color="auto"/>
        <w:bottom w:val="none" w:sz="0" w:space="0" w:color="auto"/>
        <w:right w:val="none" w:sz="0" w:space="0" w:color="auto"/>
      </w:divBdr>
    </w:div>
    <w:div w:id="1163545146">
      <w:bodyDiv w:val="1"/>
      <w:marLeft w:val="0"/>
      <w:marRight w:val="0"/>
      <w:marTop w:val="0"/>
      <w:marBottom w:val="0"/>
      <w:divBdr>
        <w:top w:val="none" w:sz="0" w:space="0" w:color="auto"/>
        <w:left w:val="none" w:sz="0" w:space="0" w:color="auto"/>
        <w:bottom w:val="none" w:sz="0" w:space="0" w:color="auto"/>
        <w:right w:val="none" w:sz="0" w:space="0" w:color="auto"/>
      </w:divBdr>
    </w:div>
    <w:div w:id="1163551086">
      <w:bodyDiv w:val="1"/>
      <w:marLeft w:val="0"/>
      <w:marRight w:val="0"/>
      <w:marTop w:val="0"/>
      <w:marBottom w:val="0"/>
      <w:divBdr>
        <w:top w:val="none" w:sz="0" w:space="0" w:color="auto"/>
        <w:left w:val="none" w:sz="0" w:space="0" w:color="auto"/>
        <w:bottom w:val="none" w:sz="0" w:space="0" w:color="auto"/>
        <w:right w:val="none" w:sz="0" w:space="0" w:color="auto"/>
      </w:divBdr>
    </w:div>
    <w:div w:id="1163592564">
      <w:bodyDiv w:val="1"/>
      <w:marLeft w:val="0"/>
      <w:marRight w:val="0"/>
      <w:marTop w:val="0"/>
      <w:marBottom w:val="0"/>
      <w:divBdr>
        <w:top w:val="none" w:sz="0" w:space="0" w:color="auto"/>
        <w:left w:val="none" w:sz="0" w:space="0" w:color="auto"/>
        <w:bottom w:val="none" w:sz="0" w:space="0" w:color="auto"/>
        <w:right w:val="none" w:sz="0" w:space="0" w:color="auto"/>
      </w:divBdr>
    </w:div>
    <w:div w:id="1163617997">
      <w:bodyDiv w:val="1"/>
      <w:marLeft w:val="0"/>
      <w:marRight w:val="0"/>
      <w:marTop w:val="0"/>
      <w:marBottom w:val="0"/>
      <w:divBdr>
        <w:top w:val="none" w:sz="0" w:space="0" w:color="auto"/>
        <w:left w:val="none" w:sz="0" w:space="0" w:color="auto"/>
        <w:bottom w:val="none" w:sz="0" w:space="0" w:color="auto"/>
        <w:right w:val="none" w:sz="0" w:space="0" w:color="auto"/>
      </w:divBdr>
    </w:div>
    <w:div w:id="1163663751">
      <w:bodyDiv w:val="1"/>
      <w:marLeft w:val="0"/>
      <w:marRight w:val="0"/>
      <w:marTop w:val="0"/>
      <w:marBottom w:val="0"/>
      <w:divBdr>
        <w:top w:val="none" w:sz="0" w:space="0" w:color="auto"/>
        <w:left w:val="none" w:sz="0" w:space="0" w:color="auto"/>
        <w:bottom w:val="none" w:sz="0" w:space="0" w:color="auto"/>
        <w:right w:val="none" w:sz="0" w:space="0" w:color="auto"/>
      </w:divBdr>
    </w:div>
    <w:div w:id="1163819309">
      <w:bodyDiv w:val="1"/>
      <w:marLeft w:val="0"/>
      <w:marRight w:val="0"/>
      <w:marTop w:val="0"/>
      <w:marBottom w:val="0"/>
      <w:divBdr>
        <w:top w:val="none" w:sz="0" w:space="0" w:color="auto"/>
        <w:left w:val="none" w:sz="0" w:space="0" w:color="auto"/>
        <w:bottom w:val="none" w:sz="0" w:space="0" w:color="auto"/>
        <w:right w:val="none" w:sz="0" w:space="0" w:color="auto"/>
      </w:divBdr>
    </w:div>
    <w:div w:id="1163858187">
      <w:bodyDiv w:val="1"/>
      <w:marLeft w:val="0"/>
      <w:marRight w:val="0"/>
      <w:marTop w:val="0"/>
      <w:marBottom w:val="0"/>
      <w:divBdr>
        <w:top w:val="none" w:sz="0" w:space="0" w:color="auto"/>
        <w:left w:val="none" w:sz="0" w:space="0" w:color="auto"/>
        <w:bottom w:val="none" w:sz="0" w:space="0" w:color="auto"/>
        <w:right w:val="none" w:sz="0" w:space="0" w:color="auto"/>
      </w:divBdr>
    </w:div>
    <w:div w:id="1163861334">
      <w:bodyDiv w:val="1"/>
      <w:marLeft w:val="0"/>
      <w:marRight w:val="0"/>
      <w:marTop w:val="0"/>
      <w:marBottom w:val="0"/>
      <w:divBdr>
        <w:top w:val="none" w:sz="0" w:space="0" w:color="auto"/>
        <w:left w:val="none" w:sz="0" w:space="0" w:color="auto"/>
        <w:bottom w:val="none" w:sz="0" w:space="0" w:color="auto"/>
        <w:right w:val="none" w:sz="0" w:space="0" w:color="auto"/>
      </w:divBdr>
    </w:div>
    <w:div w:id="1163935295">
      <w:bodyDiv w:val="1"/>
      <w:marLeft w:val="0"/>
      <w:marRight w:val="0"/>
      <w:marTop w:val="0"/>
      <w:marBottom w:val="0"/>
      <w:divBdr>
        <w:top w:val="none" w:sz="0" w:space="0" w:color="auto"/>
        <w:left w:val="none" w:sz="0" w:space="0" w:color="auto"/>
        <w:bottom w:val="none" w:sz="0" w:space="0" w:color="auto"/>
        <w:right w:val="none" w:sz="0" w:space="0" w:color="auto"/>
      </w:divBdr>
    </w:div>
    <w:div w:id="1164053516">
      <w:bodyDiv w:val="1"/>
      <w:marLeft w:val="0"/>
      <w:marRight w:val="0"/>
      <w:marTop w:val="0"/>
      <w:marBottom w:val="0"/>
      <w:divBdr>
        <w:top w:val="none" w:sz="0" w:space="0" w:color="auto"/>
        <w:left w:val="none" w:sz="0" w:space="0" w:color="auto"/>
        <w:bottom w:val="none" w:sz="0" w:space="0" w:color="auto"/>
        <w:right w:val="none" w:sz="0" w:space="0" w:color="auto"/>
      </w:divBdr>
    </w:div>
    <w:div w:id="1164128197">
      <w:bodyDiv w:val="1"/>
      <w:marLeft w:val="0"/>
      <w:marRight w:val="0"/>
      <w:marTop w:val="0"/>
      <w:marBottom w:val="0"/>
      <w:divBdr>
        <w:top w:val="none" w:sz="0" w:space="0" w:color="auto"/>
        <w:left w:val="none" w:sz="0" w:space="0" w:color="auto"/>
        <w:bottom w:val="none" w:sz="0" w:space="0" w:color="auto"/>
        <w:right w:val="none" w:sz="0" w:space="0" w:color="auto"/>
      </w:divBdr>
    </w:div>
    <w:div w:id="1164248143">
      <w:bodyDiv w:val="1"/>
      <w:marLeft w:val="0"/>
      <w:marRight w:val="0"/>
      <w:marTop w:val="0"/>
      <w:marBottom w:val="0"/>
      <w:divBdr>
        <w:top w:val="none" w:sz="0" w:space="0" w:color="auto"/>
        <w:left w:val="none" w:sz="0" w:space="0" w:color="auto"/>
        <w:bottom w:val="none" w:sz="0" w:space="0" w:color="auto"/>
        <w:right w:val="none" w:sz="0" w:space="0" w:color="auto"/>
      </w:divBdr>
    </w:div>
    <w:div w:id="1164277976">
      <w:bodyDiv w:val="1"/>
      <w:marLeft w:val="0"/>
      <w:marRight w:val="0"/>
      <w:marTop w:val="0"/>
      <w:marBottom w:val="0"/>
      <w:divBdr>
        <w:top w:val="none" w:sz="0" w:space="0" w:color="auto"/>
        <w:left w:val="none" w:sz="0" w:space="0" w:color="auto"/>
        <w:bottom w:val="none" w:sz="0" w:space="0" w:color="auto"/>
        <w:right w:val="none" w:sz="0" w:space="0" w:color="auto"/>
      </w:divBdr>
    </w:div>
    <w:div w:id="1164399129">
      <w:bodyDiv w:val="1"/>
      <w:marLeft w:val="0"/>
      <w:marRight w:val="0"/>
      <w:marTop w:val="0"/>
      <w:marBottom w:val="0"/>
      <w:divBdr>
        <w:top w:val="none" w:sz="0" w:space="0" w:color="auto"/>
        <w:left w:val="none" w:sz="0" w:space="0" w:color="auto"/>
        <w:bottom w:val="none" w:sz="0" w:space="0" w:color="auto"/>
        <w:right w:val="none" w:sz="0" w:space="0" w:color="auto"/>
      </w:divBdr>
    </w:div>
    <w:div w:id="1164469031">
      <w:bodyDiv w:val="1"/>
      <w:marLeft w:val="0"/>
      <w:marRight w:val="0"/>
      <w:marTop w:val="0"/>
      <w:marBottom w:val="0"/>
      <w:divBdr>
        <w:top w:val="none" w:sz="0" w:space="0" w:color="auto"/>
        <w:left w:val="none" w:sz="0" w:space="0" w:color="auto"/>
        <w:bottom w:val="none" w:sz="0" w:space="0" w:color="auto"/>
        <w:right w:val="none" w:sz="0" w:space="0" w:color="auto"/>
      </w:divBdr>
    </w:div>
    <w:div w:id="1164586691">
      <w:bodyDiv w:val="1"/>
      <w:marLeft w:val="0"/>
      <w:marRight w:val="0"/>
      <w:marTop w:val="0"/>
      <w:marBottom w:val="0"/>
      <w:divBdr>
        <w:top w:val="none" w:sz="0" w:space="0" w:color="auto"/>
        <w:left w:val="none" w:sz="0" w:space="0" w:color="auto"/>
        <w:bottom w:val="none" w:sz="0" w:space="0" w:color="auto"/>
        <w:right w:val="none" w:sz="0" w:space="0" w:color="auto"/>
      </w:divBdr>
    </w:div>
    <w:div w:id="1164660624">
      <w:bodyDiv w:val="1"/>
      <w:marLeft w:val="0"/>
      <w:marRight w:val="0"/>
      <w:marTop w:val="0"/>
      <w:marBottom w:val="0"/>
      <w:divBdr>
        <w:top w:val="none" w:sz="0" w:space="0" w:color="auto"/>
        <w:left w:val="none" w:sz="0" w:space="0" w:color="auto"/>
        <w:bottom w:val="none" w:sz="0" w:space="0" w:color="auto"/>
        <w:right w:val="none" w:sz="0" w:space="0" w:color="auto"/>
      </w:divBdr>
    </w:div>
    <w:div w:id="1164711539">
      <w:bodyDiv w:val="1"/>
      <w:marLeft w:val="0"/>
      <w:marRight w:val="0"/>
      <w:marTop w:val="0"/>
      <w:marBottom w:val="0"/>
      <w:divBdr>
        <w:top w:val="none" w:sz="0" w:space="0" w:color="auto"/>
        <w:left w:val="none" w:sz="0" w:space="0" w:color="auto"/>
        <w:bottom w:val="none" w:sz="0" w:space="0" w:color="auto"/>
        <w:right w:val="none" w:sz="0" w:space="0" w:color="auto"/>
      </w:divBdr>
    </w:div>
    <w:div w:id="1164783278">
      <w:bodyDiv w:val="1"/>
      <w:marLeft w:val="0"/>
      <w:marRight w:val="0"/>
      <w:marTop w:val="0"/>
      <w:marBottom w:val="0"/>
      <w:divBdr>
        <w:top w:val="none" w:sz="0" w:space="0" w:color="auto"/>
        <w:left w:val="none" w:sz="0" w:space="0" w:color="auto"/>
        <w:bottom w:val="none" w:sz="0" w:space="0" w:color="auto"/>
        <w:right w:val="none" w:sz="0" w:space="0" w:color="auto"/>
      </w:divBdr>
    </w:div>
    <w:div w:id="1164929155">
      <w:bodyDiv w:val="1"/>
      <w:marLeft w:val="0"/>
      <w:marRight w:val="0"/>
      <w:marTop w:val="0"/>
      <w:marBottom w:val="0"/>
      <w:divBdr>
        <w:top w:val="none" w:sz="0" w:space="0" w:color="auto"/>
        <w:left w:val="none" w:sz="0" w:space="0" w:color="auto"/>
        <w:bottom w:val="none" w:sz="0" w:space="0" w:color="auto"/>
        <w:right w:val="none" w:sz="0" w:space="0" w:color="auto"/>
      </w:divBdr>
    </w:div>
    <w:div w:id="1165046828">
      <w:bodyDiv w:val="1"/>
      <w:marLeft w:val="0"/>
      <w:marRight w:val="0"/>
      <w:marTop w:val="0"/>
      <w:marBottom w:val="0"/>
      <w:divBdr>
        <w:top w:val="none" w:sz="0" w:space="0" w:color="auto"/>
        <w:left w:val="none" w:sz="0" w:space="0" w:color="auto"/>
        <w:bottom w:val="none" w:sz="0" w:space="0" w:color="auto"/>
        <w:right w:val="none" w:sz="0" w:space="0" w:color="auto"/>
      </w:divBdr>
    </w:div>
    <w:div w:id="1165246505">
      <w:bodyDiv w:val="1"/>
      <w:marLeft w:val="0"/>
      <w:marRight w:val="0"/>
      <w:marTop w:val="0"/>
      <w:marBottom w:val="0"/>
      <w:divBdr>
        <w:top w:val="none" w:sz="0" w:space="0" w:color="auto"/>
        <w:left w:val="none" w:sz="0" w:space="0" w:color="auto"/>
        <w:bottom w:val="none" w:sz="0" w:space="0" w:color="auto"/>
        <w:right w:val="none" w:sz="0" w:space="0" w:color="auto"/>
      </w:divBdr>
    </w:div>
    <w:div w:id="1165435547">
      <w:bodyDiv w:val="1"/>
      <w:marLeft w:val="0"/>
      <w:marRight w:val="0"/>
      <w:marTop w:val="0"/>
      <w:marBottom w:val="0"/>
      <w:divBdr>
        <w:top w:val="none" w:sz="0" w:space="0" w:color="auto"/>
        <w:left w:val="none" w:sz="0" w:space="0" w:color="auto"/>
        <w:bottom w:val="none" w:sz="0" w:space="0" w:color="auto"/>
        <w:right w:val="none" w:sz="0" w:space="0" w:color="auto"/>
      </w:divBdr>
    </w:div>
    <w:div w:id="1165435605">
      <w:bodyDiv w:val="1"/>
      <w:marLeft w:val="0"/>
      <w:marRight w:val="0"/>
      <w:marTop w:val="0"/>
      <w:marBottom w:val="0"/>
      <w:divBdr>
        <w:top w:val="none" w:sz="0" w:space="0" w:color="auto"/>
        <w:left w:val="none" w:sz="0" w:space="0" w:color="auto"/>
        <w:bottom w:val="none" w:sz="0" w:space="0" w:color="auto"/>
        <w:right w:val="none" w:sz="0" w:space="0" w:color="auto"/>
      </w:divBdr>
    </w:div>
    <w:div w:id="1165512355">
      <w:bodyDiv w:val="1"/>
      <w:marLeft w:val="0"/>
      <w:marRight w:val="0"/>
      <w:marTop w:val="0"/>
      <w:marBottom w:val="0"/>
      <w:divBdr>
        <w:top w:val="none" w:sz="0" w:space="0" w:color="auto"/>
        <w:left w:val="none" w:sz="0" w:space="0" w:color="auto"/>
        <w:bottom w:val="none" w:sz="0" w:space="0" w:color="auto"/>
        <w:right w:val="none" w:sz="0" w:space="0" w:color="auto"/>
      </w:divBdr>
    </w:div>
    <w:div w:id="1165513842">
      <w:bodyDiv w:val="1"/>
      <w:marLeft w:val="0"/>
      <w:marRight w:val="0"/>
      <w:marTop w:val="0"/>
      <w:marBottom w:val="0"/>
      <w:divBdr>
        <w:top w:val="none" w:sz="0" w:space="0" w:color="auto"/>
        <w:left w:val="none" w:sz="0" w:space="0" w:color="auto"/>
        <w:bottom w:val="none" w:sz="0" w:space="0" w:color="auto"/>
        <w:right w:val="none" w:sz="0" w:space="0" w:color="auto"/>
      </w:divBdr>
    </w:div>
    <w:div w:id="1165584348">
      <w:bodyDiv w:val="1"/>
      <w:marLeft w:val="0"/>
      <w:marRight w:val="0"/>
      <w:marTop w:val="0"/>
      <w:marBottom w:val="0"/>
      <w:divBdr>
        <w:top w:val="none" w:sz="0" w:space="0" w:color="auto"/>
        <w:left w:val="none" w:sz="0" w:space="0" w:color="auto"/>
        <w:bottom w:val="none" w:sz="0" w:space="0" w:color="auto"/>
        <w:right w:val="none" w:sz="0" w:space="0" w:color="auto"/>
      </w:divBdr>
    </w:div>
    <w:div w:id="1165703982">
      <w:bodyDiv w:val="1"/>
      <w:marLeft w:val="0"/>
      <w:marRight w:val="0"/>
      <w:marTop w:val="0"/>
      <w:marBottom w:val="0"/>
      <w:divBdr>
        <w:top w:val="none" w:sz="0" w:space="0" w:color="auto"/>
        <w:left w:val="none" w:sz="0" w:space="0" w:color="auto"/>
        <w:bottom w:val="none" w:sz="0" w:space="0" w:color="auto"/>
        <w:right w:val="none" w:sz="0" w:space="0" w:color="auto"/>
      </w:divBdr>
    </w:div>
    <w:div w:id="1165821502">
      <w:bodyDiv w:val="1"/>
      <w:marLeft w:val="0"/>
      <w:marRight w:val="0"/>
      <w:marTop w:val="0"/>
      <w:marBottom w:val="0"/>
      <w:divBdr>
        <w:top w:val="none" w:sz="0" w:space="0" w:color="auto"/>
        <w:left w:val="none" w:sz="0" w:space="0" w:color="auto"/>
        <w:bottom w:val="none" w:sz="0" w:space="0" w:color="auto"/>
        <w:right w:val="none" w:sz="0" w:space="0" w:color="auto"/>
      </w:divBdr>
    </w:div>
    <w:div w:id="1165825772">
      <w:bodyDiv w:val="1"/>
      <w:marLeft w:val="0"/>
      <w:marRight w:val="0"/>
      <w:marTop w:val="0"/>
      <w:marBottom w:val="0"/>
      <w:divBdr>
        <w:top w:val="none" w:sz="0" w:space="0" w:color="auto"/>
        <w:left w:val="none" w:sz="0" w:space="0" w:color="auto"/>
        <w:bottom w:val="none" w:sz="0" w:space="0" w:color="auto"/>
        <w:right w:val="none" w:sz="0" w:space="0" w:color="auto"/>
      </w:divBdr>
    </w:div>
    <w:div w:id="1165974638">
      <w:bodyDiv w:val="1"/>
      <w:marLeft w:val="0"/>
      <w:marRight w:val="0"/>
      <w:marTop w:val="0"/>
      <w:marBottom w:val="0"/>
      <w:divBdr>
        <w:top w:val="none" w:sz="0" w:space="0" w:color="auto"/>
        <w:left w:val="none" w:sz="0" w:space="0" w:color="auto"/>
        <w:bottom w:val="none" w:sz="0" w:space="0" w:color="auto"/>
        <w:right w:val="none" w:sz="0" w:space="0" w:color="auto"/>
      </w:divBdr>
    </w:div>
    <w:div w:id="1166019927">
      <w:bodyDiv w:val="1"/>
      <w:marLeft w:val="0"/>
      <w:marRight w:val="0"/>
      <w:marTop w:val="0"/>
      <w:marBottom w:val="0"/>
      <w:divBdr>
        <w:top w:val="none" w:sz="0" w:space="0" w:color="auto"/>
        <w:left w:val="none" w:sz="0" w:space="0" w:color="auto"/>
        <w:bottom w:val="none" w:sz="0" w:space="0" w:color="auto"/>
        <w:right w:val="none" w:sz="0" w:space="0" w:color="auto"/>
      </w:divBdr>
    </w:div>
    <w:div w:id="1166239945">
      <w:bodyDiv w:val="1"/>
      <w:marLeft w:val="0"/>
      <w:marRight w:val="0"/>
      <w:marTop w:val="0"/>
      <w:marBottom w:val="0"/>
      <w:divBdr>
        <w:top w:val="none" w:sz="0" w:space="0" w:color="auto"/>
        <w:left w:val="none" w:sz="0" w:space="0" w:color="auto"/>
        <w:bottom w:val="none" w:sz="0" w:space="0" w:color="auto"/>
        <w:right w:val="none" w:sz="0" w:space="0" w:color="auto"/>
      </w:divBdr>
    </w:div>
    <w:div w:id="1166282068">
      <w:bodyDiv w:val="1"/>
      <w:marLeft w:val="0"/>
      <w:marRight w:val="0"/>
      <w:marTop w:val="0"/>
      <w:marBottom w:val="0"/>
      <w:divBdr>
        <w:top w:val="none" w:sz="0" w:space="0" w:color="auto"/>
        <w:left w:val="none" w:sz="0" w:space="0" w:color="auto"/>
        <w:bottom w:val="none" w:sz="0" w:space="0" w:color="auto"/>
        <w:right w:val="none" w:sz="0" w:space="0" w:color="auto"/>
      </w:divBdr>
    </w:div>
    <w:div w:id="1166356441">
      <w:bodyDiv w:val="1"/>
      <w:marLeft w:val="0"/>
      <w:marRight w:val="0"/>
      <w:marTop w:val="0"/>
      <w:marBottom w:val="0"/>
      <w:divBdr>
        <w:top w:val="none" w:sz="0" w:space="0" w:color="auto"/>
        <w:left w:val="none" w:sz="0" w:space="0" w:color="auto"/>
        <w:bottom w:val="none" w:sz="0" w:space="0" w:color="auto"/>
        <w:right w:val="none" w:sz="0" w:space="0" w:color="auto"/>
      </w:divBdr>
    </w:div>
    <w:div w:id="1166625748">
      <w:bodyDiv w:val="1"/>
      <w:marLeft w:val="0"/>
      <w:marRight w:val="0"/>
      <w:marTop w:val="0"/>
      <w:marBottom w:val="0"/>
      <w:divBdr>
        <w:top w:val="none" w:sz="0" w:space="0" w:color="auto"/>
        <w:left w:val="none" w:sz="0" w:space="0" w:color="auto"/>
        <w:bottom w:val="none" w:sz="0" w:space="0" w:color="auto"/>
        <w:right w:val="none" w:sz="0" w:space="0" w:color="auto"/>
      </w:divBdr>
    </w:div>
    <w:div w:id="1166628960">
      <w:bodyDiv w:val="1"/>
      <w:marLeft w:val="0"/>
      <w:marRight w:val="0"/>
      <w:marTop w:val="0"/>
      <w:marBottom w:val="0"/>
      <w:divBdr>
        <w:top w:val="none" w:sz="0" w:space="0" w:color="auto"/>
        <w:left w:val="none" w:sz="0" w:space="0" w:color="auto"/>
        <w:bottom w:val="none" w:sz="0" w:space="0" w:color="auto"/>
        <w:right w:val="none" w:sz="0" w:space="0" w:color="auto"/>
      </w:divBdr>
    </w:div>
    <w:div w:id="1166630076">
      <w:bodyDiv w:val="1"/>
      <w:marLeft w:val="0"/>
      <w:marRight w:val="0"/>
      <w:marTop w:val="0"/>
      <w:marBottom w:val="0"/>
      <w:divBdr>
        <w:top w:val="none" w:sz="0" w:space="0" w:color="auto"/>
        <w:left w:val="none" w:sz="0" w:space="0" w:color="auto"/>
        <w:bottom w:val="none" w:sz="0" w:space="0" w:color="auto"/>
        <w:right w:val="none" w:sz="0" w:space="0" w:color="auto"/>
      </w:divBdr>
    </w:div>
    <w:div w:id="1166676505">
      <w:bodyDiv w:val="1"/>
      <w:marLeft w:val="0"/>
      <w:marRight w:val="0"/>
      <w:marTop w:val="0"/>
      <w:marBottom w:val="0"/>
      <w:divBdr>
        <w:top w:val="none" w:sz="0" w:space="0" w:color="auto"/>
        <w:left w:val="none" w:sz="0" w:space="0" w:color="auto"/>
        <w:bottom w:val="none" w:sz="0" w:space="0" w:color="auto"/>
        <w:right w:val="none" w:sz="0" w:space="0" w:color="auto"/>
      </w:divBdr>
    </w:div>
    <w:div w:id="1166702666">
      <w:bodyDiv w:val="1"/>
      <w:marLeft w:val="0"/>
      <w:marRight w:val="0"/>
      <w:marTop w:val="0"/>
      <w:marBottom w:val="0"/>
      <w:divBdr>
        <w:top w:val="none" w:sz="0" w:space="0" w:color="auto"/>
        <w:left w:val="none" w:sz="0" w:space="0" w:color="auto"/>
        <w:bottom w:val="none" w:sz="0" w:space="0" w:color="auto"/>
        <w:right w:val="none" w:sz="0" w:space="0" w:color="auto"/>
      </w:divBdr>
    </w:div>
    <w:div w:id="1166819673">
      <w:bodyDiv w:val="1"/>
      <w:marLeft w:val="0"/>
      <w:marRight w:val="0"/>
      <w:marTop w:val="0"/>
      <w:marBottom w:val="0"/>
      <w:divBdr>
        <w:top w:val="none" w:sz="0" w:space="0" w:color="auto"/>
        <w:left w:val="none" w:sz="0" w:space="0" w:color="auto"/>
        <w:bottom w:val="none" w:sz="0" w:space="0" w:color="auto"/>
        <w:right w:val="none" w:sz="0" w:space="0" w:color="auto"/>
      </w:divBdr>
    </w:div>
    <w:div w:id="1166821490">
      <w:bodyDiv w:val="1"/>
      <w:marLeft w:val="0"/>
      <w:marRight w:val="0"/>
      <w:marTop w:val="0"/>
      <w:marBottom w:val="0"/>
      <w:divBdr>
        <w:top w:val="none" w:sz="0" w:space="0" w:color="auto"/>
        <w:left w:val="none" w:sz="0" w:space="0" w:color="auto"/>
        <w:bottom w:val="none" w:sz="0" w:space="0" w:color="auto"/>
        <w:right w:val="none" w:sz="0" w:space="0" w:color="auto"/>
      </w:divBdr>
    </w:div>
    <w:div w:id="1166827936">
      <w:bodyDiv w:val="1"/>
      <w:marLeft w:val="0"/>
      <w:marRight w:val="0"/>
      <w:marTop w:val="0"/>
      <w:marBottom w:val="0"/>
      <w:divBdr>
        <w:top w:val="none" w:sz="0" w:space="0" w:color="auto"/>
        <w:left w:val="none" w:sz="0" w:space="0" w:color="auto"/>
        <w:bottom w:val="none" w:sz="0" w:space="0" w:color="auto"/>
        <w:right w:val="none" w:sz="0" w:space="0" w:color="auto"/>
      </w:divBdr>
    </w:div>
    <w:div w:id="1166870331">
      <w:bodyDiv w:val="1"/>
      <w:marLeft w:val="0"/>
      <w:marRight w:val="0"/>
      <w:marTop w:val="0"/>
      <w:marBottom w:val="0"/>
      <w:divBdr>
        <w:top w:val="none" w:sz="0" w:space="0" w:color="auto"/>
        <w:left w:val="none" w:sz="0" w:space="0" w:color="auto"/>
        <w:bottom w:val="none" w:sz="0" w:space="0" w:color="auto"/>
        <w:right w:val="none" w:sz="0" w:space="0" w:color="auto"/>
      </w:divBdr>
    </w:div>
    <w:div w:id="1167012423">
      <w:bodyDiv w:val="1"/>
      <w:marLeft w:val="0"/>
      <w:marRight w:val="0"/>
      <w:marTop w:val="0"/>
      <w:marBottom w:val="0"/>
      <w:divBdr>
        <w:top w:val="none" w:sz="0" w:space="0" w:color="auto"/>
        <w:left w:val="none" w:sz="0" w:space="0" w:color="auto"/>
        <w:bottom w:val="none" w:sz="0" w:space="0" w:color="auto"/>
        <w:right w:val="none" w:sz="0" w:space="0" w:color="auto"/>
      </w:divBdr>
    </w:div>
    <w:div w:id="1167015927">
      <w:bodyDiv w:val="1"/>
      <w:marLeft w:val="0"/>
      <w:marRight w:val="0"/>
      <w:marTop w:val="0"/>
      <w:marBottom w:val="0"/>
      <w:divBdr>
        <w:top w:val="none" w:sz="0" w:space="0" w:color="auto"/>
        <w:left w:val="none" w:sz="0" w:space="0" w:color="auto"/>
        <w:bottom w:val="none" w:sz="0" w:space="0" w:color="auto"/>
        <w:right w:val="none" w:sz="0" w:space="0" w:color="auto"/>
      </w:divBdr>
    </w:div>
    <w:div w:id="1167087203">
      <w:bodyDiv w:val="1"/>
      <w:marLeft w:val="0"/>
      <w:marRight w:val="0"/>
      <w:marTop w:val="0"/>
      <w:marBottom w:val="0"/>
      <w:divBdr>
        <w:top w:val="none" w:sz="0" w:space="0" w:color="auto"/>
        <w:left w:val="none" w:sz="0" w:space="0" w:color="auto"/>
        <w:bottom w:val="none" w:sz="0" w:space="0" w:color="auto"/>
        <w:right w:val="none" w:sz="0" w:space="0" w:color="auto"/>
      </w:divBdr>
    </w:div>
    <w:div w:id="1167206773">
      <w:bodyDiv w:val="1"/>
      <w:marLeft w:val="0"/>
      <w:marRight w:val="0"/>
      <w:marTop w:val="0"/>
      <w:marBottom w:val="0"/>
      <w:divBdr>
        <w:top w:val="none" w:sz="0" w:space="0" w:color="auto"/>
        <w:left w:val="none" w:sz="0" w:space="0" w:color="auto"/>
        <w:bottom w:val="none" w:sz="0" w:space="0" w:color="auto"/>
        <w:right w:val="none" w:sz="0" w:space="0" w:color="auto"/>
      </w:divBdr>
    </w:div>
    <w:div w:id="1167329958">
      <w:bodyDiv w:val="1"/>
      <w:marLeft w:val="0"/>
      <w:marRight w:val="0"/>
      <w:marTop w:val="0"/>
      <w:marBottom w:val="0"/>
      <w:divBdr>
        <w:top w:val="none" w:sz="0" w:space="0" w:color="auto"/>
        <w:left w:val="none" w:sz="0" w:space="0" w:color="auto"/>
        <w:bottom w:val="none" w:sz="0" w:space="0" w:color="auto"/>
        <w:right w:val="none" w:sz="0" w:space="0" w:color="auto"/>
      </w:divBdr>
    </w:div>
    <w:div w:id="1167356469">
      <w:bodyDiv w:val="1"/>
      <w:marLeft w:val="0"/>
      <w:marRight w:val="0"/>
      <w:marTop w:val="0"/>
      <w:marBottom w:val="0"/>
      <w:divBdr>
        <w:top w:val="none" w:sz="0" w:space="0" w:color="auto"/>
        <w:left w:val="none" w:sz="0" w:space="0" w:color="auto"/>
        <w:bottom w:val="none" w:sz="0" w:space="0" w:color="auto"/>
        <w:right w:val="none" w:sz="0" w:space="0" w:color="auto"/>
      </w:divBdr>
    </w:div>
    <w:div w:id="1167524523">
      <w:bodyDiv w:val="1"/>
      <w:marLeft w:val="0"/>
      <w:marRight w:val="0"/>
      <w:marTop w:val="0"/>
      <w:marBottom w:val="0"/>
      <w:divBdr>
        <w:top w:val="none" w:sz="0" w:space="0" w:color="auto"/>
        <w:left w:val="none" w:sz="0" w:space="0" w:color="auto"/>
        <w:bottom w:val="none" w:sz="0" w:space="0" w:color="auto"/>
        <w:right w:val="none" w:sz="0" w:space="0" w:color="auto"/>
      </w:divBdr>
    </w:div>
    <w:div w:id="1167554533">
      <w:bodyDiv w:val="1"/>
      <w:marLeft w:val="0"/>
      <w:marRight w:val="0"/>
      <w:marTop w:val="0"/>
      <w:marBottom w:val="0"/>
      <w:divBdr>
        <w:top w:val="none" w:sz="0" w:space="0" w:color="auto"/>
        <w:left w:val="none" w:sz="0" w:space="0" w:color="auto"/>
        <w:bottom w:val="none" w:sz="0" w:space="0" w:color="auto"/>
        <w:right w:val="none" w:sz="0" w:space="0" w:color="auto"/>
      </w:divBdr>
    </w:div>
    <w:div w:id="1167594042">
      <w:bodyDiv w:val="1"/>
      <w:marLeft w:val="0"/>
      <w:marRight w:val="0"/>
      <w:marTop w:val="0"/>
      <w:marBottom w:val="0"/>
      <w:divBdr>
        <w:top w:val="none" w:sz="0" w:space="0" w:color="auto"/>
        <w:left w:val="none" w:sz="0" w:space="0" w:color="auto"/>
        <w:bottom w:val="none" w:sz="0" w:space="0" w:color="auto"/>
        <w:right w:val="none" w:sz="0" w:space="0" w:color="auto"/>
      </w:divBdr>
    </w:div>
    <w:div w:id="1167672195">
      <w:bodyDiv w:val="1"/>
      <w:marLeft w:val="0"/>
      <w:marRight w:val="0"/>
      <w:marTop w:val="0"/>
      <w:marBottom w:val="0"/>
      <w:divBdr>
        <w:top w:val="none" w:sz="0" w:space="0" w:color="auto"/>
        <w:left w:val="none" w:sz="0" w:space="0" w:color="auto"/>
        <w:bottom w:val="none" w:sz="0" w:space="0" w:color="auto"/>
        <w:right w:val="none" w:sz="0" w:space="0" w:color="auto"/>
      </w:divBdr>
    </w:div>
    <w:div w:id="1167786069">
      <w:bodyDiv w:val="1"/>
      <w:marLeft w:val="0"/>
      <w:marRight w:val="0"/>
      <w:marTop w:val="0"/>
      <w:marBottom w:val="0"/>
      <w:divBdr>
        <w:top w:val="none" w:sz="0" w:space="0" w:color="auto"/>
        <w:left w:val="none" w:sz="0" w:space="0" w:color="auto"/>
        <w:bottom w:val="none" w:sz="0" w:space="0" w:color="auto"/>
        <w:right w:val="none" w:sz="0" w:space="0" w:color="auto"/>
      </w:divBdr>
    </w:div>
    <w:div w:id="1167786347">
      <w:bodyDiv w:val="1"/>
      <w:marLeft w:val="0"/>
      <w:marRight w:val="0"/>
      <w:marTop w:val="0"/>
      <w:marBottom w:val="0"/>
      <w:divBdr>
        <w:top w:val="none" w:sz="0" w:space="0" w:color="auto"/>
        <w:left w:val="none" w:sz="0" w:space="0" w:color="auto"/>
        <w:bottom w:val="none" w:sz="0" w:space="0" w:color="auto"/>
        <w:right w:val="none" w:sz="0" w:space="0" w:color="auto"/>
      </w:divBdr>
    </w:div>
    <w:div w:id="1167791501">
      <w:bodyDiv w:val="1"/>
      <w:marLeft w:val="0"/>
      <w:marRight w:val="0"/>
      <w:marTop w:val="0"/>
      <w:marBottom w:val="0"/>
      <w:divBdr>
        <w:top w:val="none" w:sz="0" w:space="0" w:color="auto"/>
        <w:left w:val="none" w:sz="0" w:space="0" w:color="auto"/>
        <w:bottom w:val="none" w:sz="0" w:space="0" w:color="auto"/>
        <w:right w:val="none" w:sz="0" w:space="0" w:color="auto"/>
      </w:divBdr>
    </w:div>
    <w:div w:id="1168253145">
      <w:bodyDiv w:val="1"/>
      <w:marLeft w:val="0"/>
      <w:marRight w:val="0"/>
      <w:marTop w:val="0"/>
      <w:marBottom w:val="0"/>
      <w:divBdr>
        <w:top w:val="none" w:sz="0" w:space="0" w:color="auto"/>
        <w:left w:val="none" w:sz="0" w:space="0" w:color="auto"/>
        <w:bottom w:val="none" w:sz="0" w:space="0" w:color="auto"/>
        <w:right w:val="none" w:sz="0" w:space="0" w:color="auto"/>
      </w:divBdr>
    </w:div>
    <w:div w:id="1168322547">
      <w:bodyDiv w:val="1"/>
      <w:marLeft w:val="0"/>
      <w:marRight w:val="0"/>
      <w:marTop w:val="0"/>
      <w:marBottom w:val="0"/>
      <w:divBdr>
        <w:top w:val="none" w:sz="0" w:space="0" w:color="auto"/>
        <w:left w:val="none" w:sz="0" w:space="0" w:color="auto"/>
        <w:bottom w:val="none" w:sz="0" w:space="0" w:color="auto"/>
        <w:right w:val="none" w:sz="0" w:space="0" w:color="auto"/>
      </w:divBdr>
    </w:div>
    <w:div w:id="1168325309">
      <w:bodyDiv w:val="1"/>
      <w:marLeft w:val="0"/>
      <w:marRight w:val="0"/>
      <w:marTop w:val="0"/>
      <w:marBottom w:val="0"/>
      <w:divBdr>
        <w:top w:val="none" w:sz="0" w:space="0" w:color="auto"/>
        <w:left w:val="none" w:sz="0" w:space="0" w:color="auto"/>
        <w:bottom w:val="none" w:sz="0" w:space="0" w:color="auto"/>
        <w:right w:val="none" w:sz="0" w:space="0" w:color="auto"/>
      </w:divBdr>
    </w:div>
    <w:div w:id="1168328992">
      <w:bodyDiv w:val="1"/>
      <w:marLeft w:val="0"/>
      <w:marRight w:val="0"/>
      <w:marTop w:val="0"/>
      <w:marBottom w:val="0"/>
      <w:divBdr>
        <w:top w:val="none" w:sz="0" w:space="0" w:color="auto"/>
        <w:left w:val="none" w:sz="0" w:space="0" w:color="auto"/>
        <w:bottom w:val="none" w:sz="0" w:space="0" w:color="auto"/>
        <w:right w:val="none" w:sz="0" w:space="0" w:color="auto"/>
      </w:divBdr>
    </w:div>
    <w:div w:id="1168445610">
      <w:bodyDiv w:val="1"/>
      <w:marLeft w:val="0"/>
      <w:marRight w:val="0"/>
      <w:marTop w:val="0"/>
      <w:marBottom w:val="0"/>
      <w:divBdr>
        <w:top w:val="none" w:sz="0" w:space="0" w:color="auto"/>
        <w:left w:val="none" w:sz="0" w:space="0" w:color="auto"/>
        <w:bottom w:val="none" w:sz="0" w:space="0" w:color="auto"/>
        <w:right w:val="none" w:sz="0" w:space="0" w:color="auto"/>
      </w:divBdr>
    </w:div>
    <w:div w:id="1168593401">
      <w:bodyDiv w:val="1"/>
      <w:marLeft w:val="0"/>
      <w:marRight w:val="0"/>
      <w:marTop w:val="0"/>
      <w:marBottom w:val="0"/>
      <w:divBdr>
        <w:top w:val="none" w:sz="0" w:space="0" w:color="auto"/>
        <w:left w:val="none" w:sz="0" w:space="0" w:color="auto"/>
        <w:bottom w:val="none" w:sz="0" w:space="0" w:color="auto"/>
        <w:right w:val="none" w:sz="0" w:space="0" w:color="auto"/>
      </w:divBdr>
    </w:div>
    <w:div w:id="1168667835">
      <w:bodyDiv w:val="1"/>
      <w:marLeft w:val="0"/>
      <w:marRight w:val="0"/>
      <w:marTop w:val="0"/>
      <w:marBottom w:val="0"/>
      <w:divBdr>
        <w:top w:val="none" w:sz="0" w:space="0" w:color="auto"/>
        <w:left w:val="none" w:sz="0" w:space="0" w:color="auto"/>
        <w:bottom w:val="none" w:sz="0" w:space="0" w:color="auto"/>
        <w:right w:val="none" w:sz="0" w:space="0" w:color="auto"/>
      </w:divBdr>
    </w:div>
    <w:div w:id="1169099446">
      <w:bodyDiv w:val="1"/>
      <w:marLeft w:val="0"/>
      <w:marRight w:val="0"/>
      <w:marTop w:val="0"/>
      <w:marBottom w:val="0"/>
      <w:divBdr>
        <w:top w:val="none" w:sz="0" w:space="0" w:color="auto"/>
        <w:left w:val="none" w:sz="0" w:space="0" w:color="auto"/>
        <w:bottom w:val="none" w:sz="0" w:space="0" w:color="auto"/>
        <w:right w:val="none" w:sz="0" w:space="0" w:color="auto"/>
      </w:divBdr>
    </w:div>
    <w:div w:id="1169179794">
      <w:bodyDiv w:val="1"/>
      <w:marLeft w:val="0"/>
      <w:marRight w:val="0"/>
      <w:marTop w:val="0"/>
      <w:marBottom w:val="0"/>
      <w:divBdr>
        <w:top w:val="none" w:sz="0" w:space="0" w:color="auto"/>
        <w:left w:val="none" w:sz="0" w:space="0" w:color="auto"/>
        <w:bottom w:val="none" w:sz="0" w:space="0" w:color="auto"/>
        <w:right w:val="none" w:sz="0" w:space="0" w:color="auto"/>
      </w:divBdr>
    </w:div>
    <w:div w:id="1169250046">
      <w:bodyDiv w:val="1"/>
      <w:marLeft w:val="0"/>
      <w:marRight w:val="0"/>
      <w:marTop w:val="0"/>
      <w:marBottom w:val="0"/>
      <w:divBdr>
        <w:top w:val="none" w:sz="0" w:space="0" w:color="auto"/>
        <w:left w:val="none" w:sz="0" w:space="0" w:color="auto"/>
        <w:bottom w:val="none" w:sz="0" w:space="0" w:color="auto"/>
        <w:right w:val="none" w:sz="0" w:space="0" w:color="auto"/>
      </w:divBdr>
    </w:div>
    <w:div w:id="1169296211">
      <w:bodyDiv w:val="1"/>
      <w:marLeft w:val="0"/>
      <w:marRight w:val="0"/>
      <w:marTop w:val="0"/>
      <w:marBottom w:val="0"/>
      <w:divBdr>
        <w:top w:val="none" w:sz="0" w:space="0" w:color="auto"/>
        <w:left w:val="none" w:sz="0" w:space="0" w:color="auto"/>
        <w:bottom w:val="none" w:sz="0" w:space="0" w:color="auto"/>
        <w:right w:val="none" w:sz="0" w:space="0" w:color="auto"/>
      </w:divBdr>
    </w:div>
    <w:div w:id="1169440224">
      <w:bodyDiv w:val="1"/>
      <w:marLeft w:val="0"/>
      <w:marRight w:val="0"/>
      <w:marTop w:val="0"/>
      <w:marBottom w:val="0"/>
      <w:divBdr>
        <w:top w:val="none" w:sz="0" w:space="0" w:color="auto"/>
        <w:left w:val="none" w:sz="0" w:space="0" w:color="auto"/>
        <w:bottom w:val="none" w:sz="0" w:space="0" w:color="auto"/>
        <w:right w:val="none" w:sz="0" w:space="0" w:color="auto"/>
      </w:divBdr>
    </w:div>
    <w:div w:id="1169560395">
      <w:bodyDiv w:val="1"/>
      <w:marLeft w:val="0"/>
      <w:marRight w:val="0"/>
      <w:marTop w:val="0"/>
      <w:marBottom w:val="0"/>
      <w:divBdr>
        <w:top w:val="none" w:sz="0" w:space="0" w:color="auto"/>
        <w:left w:val="none" w:sz="0" w:space="0" w:color="auto"/>
        <w:bottom w:val="none" w:sz="0" w:space="0" w:color="auto"/>
        <w:right w:val="none" w:sz="0" w:space="0" w:color="auto"/>
      </w:divBdr>
    </w:div>
    <w:div w:id="1169561267">
      <w:bodyDiv w:val="1"/>
      <w:marLeft w:val="0"/>
      <w:marRight w:val="0"/>
      <w:marTop w:val="0"/>
      <w:marBottom w:val="0"/>
      <w:divBdr>
        <w:top w:val="none" w:sz="0" w:space="0" w:color="auto"/>
        <w:left w:val="none" w:sz="0" w:space="0" w:color="auto"/>
        <w:bottom w:val="none" w:sz="0" w:space="0" w:color="auto"/>
        <w:right w:val="none" w:sz="0" w:space="0" w:color="auto"/>
      </w:divBdr>
    </w:div>
    <w:div w:id="1169634454">
      <w:bodyDiv w:val="1"/>
      <w:marLeft w:val="0"/>
      <w:marRight w:val="0"/>
      <w:marTop w:val="0"/>
      <w:marBottom w:val="0"/>
      <w:divBdr>
        <w:top w:val="none" w:sz="0" w:space="0" w:color="auto"/>
        <w:left w:val="none" w:sz="0" w:space="0" w:color="auto"/>
        <w:bottom w:val="none" w:sz="0" w:space="0" w:color="auto"/>
        <w:right w:val="none" w:sz="0" w:space="0" w:color="auto"/>
      </w:divBdr>
    </w:div>
    <w:div w:id="1169709120">
      <w:bodyDiv w:val="1"/>
      <w:marLeft w:val="0"/>
      <w:marRight w:val="0"/>
      <w:marTop w:val="0"/>
      <w:marBottom w:val="0"/>
      <w:divBdr>
        <w:top w:val="none" w:sz="0" w:space="0" w:color="auto"/>
        <w:left w:val="none" w:sz="0" w:space="0" w:color="auto"/>
        <w:bottom w:val="none" w:sz="0" w:space="0" w:color="auto"/>
        <w:right w:val="none" w:sz="0" w:space="0" w:color="auto"/>
      </w:divBdr>
    </w:div>
    <w:div w:id="1169709939">
      <w:bodyDiv w:val="1"/>
      <w:marLeft w:val="0"/>
      <w:marRight w:val="0"/>
      <w:marTop w:val="0"/>
      <w:marBottom w:val="0"/>
      <w:divBdr>
        <w:top w:val="none" w:sz="0" w:space="0" w:color="auto"/>
        <w:left w:val="none" w:sz="0" w:space="0" w:color="auto"/>
        <w:bottom w:val="none" w:sz="0" w:space="0" w:color="auto"/>
        <w:right w:val="none" w:sz="0" w:space="0" w:color="auto"/>
      </w:divBdr>
    </w:div>
    <w:div w:id="1169712179">
      <w:bodyDiv w:val="1"/>
      <w:marLeft w:val="0"/>
      <w:marRight w:val="0"/>
      <w:marTop w:val="0"/>
      <w:marBottom w:val="0"/>
      <w:divBdr>
        <w:top w:val="none" w:sz="0" w:space="0" w:color="auto"/>
        <w:left w:val="none" w:sz="0" w:space="0" w:color="auto"/>
        <w:bottom w:val="none" w:sz="0" w:space="0" w:color="auto"/>
        <w:right w:val="none" w:sz="0" w:space="0" w:color="auto"/>
      </w:divBdr>
    </w:div>
    <w:div w:id="1169715821">
      <w:bodyDiv w:val="1"/>
      <w:marLeft w:val="0"/>
      <w:marRight w:val="0"/>
      <w:marTop w:val="0"/>
      <w:marBottom w:val="0"/>
      <w:divBdr>
        <w:top w:val="none" w:sz="0" w:space="0" w:color="auto"/>
        <w:left w:val="none" w:sz="0" w:space="0" w:color="auto"/>
        <w:bottom w:val="none" w:sz="0" w:space="0" w:color="auto"/>
        <w:right w:val="none" w:sz="0" w:space="0" w:color="auto"/>
      </w:divBdr>
    </w:div>
    <w:div w:id="1169753298">
      <w:bodyDiv w:val="1"/>
      <w:marLeft w:val="0"/>
      <w:marRight w:val="0"/>
      <w:marTop w:val="0"/>
      <w:marBottom w:val="0"/>
      <w:divBdr>
        <w:top w:val="none" w:sz="0" w:space="0" w:color="auto"/>
        <w:left w:val="none" w:sz="0" w:space="0" w:color="auto"/>
        <w:bottom w:val="none" w:sz="0" w:space="0" w:color="auto"/>
        <w:right w:val="none" w:sz="0" w:space="0" w:color="auto"/>
      </w:divBdr>
    </w:div>
    <w:div w:id="1169828513">
      <w:bodyDiv w:val="1"/>
      <w:marLeft w:val="0"/>
      <w:marRight w:val="0"/>
      <w:marTop w:val="0"/>
      <w:marBottom w:val="0"/>
      <w:divBdr>
        <w:top w:val="none" w:sz="0" w:space="0" w:color="auto"/>
        <w:left w:val="none" w:sz="0" w:space="0" w:color="auto"/>
        <w:bottom w:val="none" w:sz="0" w:space="0" w:color="auto"/>
        <w:right w:val="none" w:sz="0" w:space="0" w:color="auto"/>
      </w:divBdr>
    </w:div>
    <w:div w:id="1170028637">
      <w:bodyDiv w:val="1"/>
      <w:marLeft w:val="0"/>
      <w:marRight w:val="0"/>
      <w:marTop w:val="0"/>
      <w:marBottom w:val="0"/>
      <w:divBdr>
        <w:top w:val="none" w:sz="0" w:space="0" w:color="auto"/>
        <w:left w:val="none" w:sz="0" w:space="0" w:color="auto"/>
        <w:bottom w:val="none" w:sz="0" w:space="0" w:color="auto"/>
        <w:right w:val="none" w:sz="0" w:space="0" w:color="auto"/>
      </w:divBdr>
    </w:div>
    <w:div w:id="1170102949">
      <w:bodyDiv w:val="1"/>
      <w:marLeft w:val="0"/>
      <w:marRight w:val="0"/>
      <w:marTop w:val="0"/>
      <w:marBottom w:val="0"/>
      <w:divBdr>
        <w:top w:val="none" w:sz="0" w:space="0" w:color="auto"/>
        <w:left w:val="none" w:sz="0" w:space="0" w:color="auto"/>
        <w:bottom w:val="none" w:sz="0" w:space="0" w:color="auto"/>
        <w:right w:val="none" w:sz="0" w:space="0" w:color="auto"/>
      </w:divBdr>
    </w:div>
    <w:div w:id="1170171859">
      <w:bodyDiv w:val="1"/>
      <w:marLeft w:val="0"/>
      <w:marRight w:val="0"/>
      <w:marTop w:val="0"/>
      <w:marBottom w:val="0"/>
      <w:divBdr>
        <w:top w:val="none" w:sz="0" w:space="0" w:color="auto"/>
        <w:left w:val="none" w:sz="0" w:space="0" w:color="auto"/>
        <w:bottom w:val="none" w:sz="0" w:space="0" w:color="auto"/>
        <w:right w:val="none" w:sz="0" w:space="0" w:color="auto"/>
      </w:divBdr>
    </w:div>
    <w:div w:id="1170293696">
      <w:bodyDiv w:val="1"/>
      <w:marLeft w:val="0"/>
      <w:marRight w:val="0"/>
      <w:marTop w:val="0"/>
      <w:marBottom w:val="0"/>
      <w:divBdr>
        <w:top w:val="none" w:sz="0" w:space="0" w:color="auto"/>
        <w:left w:val="none" w:sz="0" w:space="0" w:color="auto"/>
        <w:bottom w:val="none" w:sz="0" w:space="0" w:color="auto"/>
        <w:right w:val="none" w:sz="0" w:space="0" w:color="auto"/>
      </w:divBdr>
    </w:div>
    <w:div w:id="1170408861">
      <w:bodyDiv w:val="1"/>
      <w:marLeft w:val="0"/>
      <w:marRight w:val="0"/>
      <w:marTop w:val="0"/>
      <w:marBottom w:val="0"/>
      <w:divBdr>
        <w:top w:val="none" w:sz="0" w:space="0" w:color="auto"/>
        <w:left w:val="none" w:sz="0" w:space="0" w:color="auto"/>
        <w:bottom w:val="none" w:sz="0" w:space="0" w:color="auto"/>
        <w:right w:val="none" w:sz="0" w:space="0" w:color="auto"/>
      </w:divBdr>
    </w:div>
    <w:div w:id="1170413078">
      <w:bodyDiv w:val="1"/>
      <w:marLeft w:val="0"/>
      <w:marRight w:val="0"/>
      <w:marTop w:val="0"/>
      <w:marBottom w:val="0"/>
      <w:divBdr>
        <w:top w:val="none" w:sz="0" w:space="0" w:color="auto"/>
        <w:left w:val="none" w:sz="0" w:space="0" w:color="auto"/>
        <w:bottom w:val="none" w:sz="0" w:space="0" w:color="auto"/>
        <w:right w:val="none" w:sz="0" w:space="0" w:color="auto"/>
      </w:divBdr>
    </w:div>
    <w:div w:id="1170484115">
      <w:bodyDiv w:val="1"/>
      <w:marLeft w:val="0"/>
      <w:marRight w:val="0"/>
      <w:marTop w:val="0"/>
      <w:marBottom w:val="0"/>
      <w:divBdr>
        <w:top w:val="none" w:sz="0" w:space="0" w:color="auto"/>
        <w:left w:val="none" w:sz="0" w:space="0" w:color="auto"/>
        <w:bottom w:val="none" w:sz="0" w:space="0" w:color="auto"/>
        <w:right w:val="none" w:sz="0" w:space="0" w:color="auto"/>
      </w:divBdr>
    </w:div>
    <w:div w:id="1170486569">
      <w:bodyDiv w:val="1"/>
      <w:marLeft w:val="0"/>
      <w:marRight w:val="0"/>
      <w:marTop w:val="0"/>
      <w:marBottom w:val="0"/>
      <w:divBdr>
        <w:top w:val="none" w:sz="0" w:space="0" w:color="auto"/>
        <w:left w:val="none" w:sz="0" w:space="0" w:color="auto"/>
        <w:bottom w:val="none" w:sz="0" w:space="0" w:color="auto"/>
        <w:right w:val="none" w:sz="0" w:space="0" w:color="auto"/>
      </w:divBdr>
    </w:div>
    <w:div w:id="1170489266">
      <w:bodyDiv w:val="1"/>
      <w:marLeft w:val="0"/>
      <w:marRight w:val="0"/>
      <w:marTop w:val="0"/>
      <w:marBottom w:val="0"/>
      <w:divBdr>
        <w:top w:val="none" w:sz="0" w:space="0" w:color="auto"/>
        <w:left w:val="none" w:sz="0" w:space="0" w:color="auto"/>
        <w:bottom w:val="none" w:sz="0" w:space="0" w:color="auto"/>
        <w:right w:val="none" w:sz="0" w:space="0" w:color="auto"/>
      </w:divBdr>
    </w:div>
    <w:div w:id="1171019387">
      <w:bodyDiv w:val="1"/>
      <w:marLeft w:val="0"/>
      <w:marRight w:val="0"/>
      <w:marTop w:val="0"/>
      <w:marBottom w:val="0"/>
      <w:divBdr>
        <w:top w:val="none" w:sz="0" w:space="0" w:color="auto"/>
        <w:left w:val="none" w:sz="0" w:space="0" w:color="auto"/>
        <w:bottom w:val="none" w:sz="0" w:space="0" w:color="auto"/>
        <w:right w:val="none" w:sz="0" w:space="0" w:color="auto"/>
      </w:divBdr>
    </w:div>
    <w:div w:id="1171021265">
      <w:bodyDiv w:val="1"/>
      <w:marLeft w:val="0"/>
      <w:marRight w:val="0"/>
      <w:marTop w:val="0"/>
      <w:marBottom w:val="0"/>
      <w:divBdr>
        <w:top w:val="none" w:sz="0" w:space="0" w:color="auto"/>
        <w:left w:val="none" w:sz="0" w:space="0" w:color="auto"/>
        <w:bottom w:val="none" w:sz="0" w:space="0" w:color="auto"/>
        <w:right w:val="none" w:sz="0" w:space="0" w:color="auto"/>
      </w:divBdr>
    </w:div>
    <w:div w:id="1171065197">
      <w:bodyDiv w:val="1"/>
      <w:marLeft w:val="0"/>
      <w:marRight w:val="0"/>
      <w:marTop w:val="0"/>
      <w:marBottom w:val="0"/>
      <w:divBdr>
        <w:top w:val="none" w:sz="0" w:space="0" w:color="auto"/>
        <w:left w:val="none" w:sz="0" w:space="0" w:color="auto"/>
        <w:bottom w:val="none" w:sz="0" w:space="0" w:color="auto"/>
        <w:right w:val="none" w:sz="0" w:space="0" w:color="auto"/>
      </w:divBdr>
    </w:div>
    <w:div w:id="1171068300">
      <w:bodyDiv w:val="1"/>
      <w:marLeft w:val="0"/>
      <w:marRight w:val="0"/>
      <w:marTop w:val="0"/>
      <w:marBottom w:val="0"/>
      <w:divBdr>
        <w:top w:val="none" w:sz="0" w:space="0" w:color="auto"/>
        <w:left w:val="none" w:sz="0" w:space="0" w:color="auto"/>
        <w:bottom w:val="none" w:sz="0" w:space="0" w:color="auto"/>
        <w:right w:val="none" w:sz="0" w:space="0" w:color="auto"/>
      </w:divBdr>
    </w:div>
    <w:div w:id="1171138339">
      <w:bodyDiv w:val="1"/>
      <w:marLeft w:val="0"/>
      <w:marRight w:val="0"/>
      <w:marTop w:val="0"/>
      <w:marBottom w:val="0"/>
      <w:divBdr>
        <w:top w:val="none" w:sz="0" w:space="0" w:color="auto"/>
        <w:left w:val="none" w:sz="0" w:space="0" w:color="auto"/>
        <w:bottom w:val="none" w:sz="0" w:space="0" w:color="auto"/>
        <w:right w:val="none" w:sz="0" w:space="0" w:color="auto"/>
      </w:divBdr>
    </w:div>
    <w:div w:id="1171144035">
      <w:bodyDiv w:val="1"/>
      <w:marLeft w:val="0"/>
      <w:marRight w:val="0"/>
      <w:marTop w:val="0"/>
      <w:marBottom w:val="0"/>
      <w:divBdr>
        <w:top w:val="none" w:sz="0" w:space="0" w:color="auto"/>
        <w:left w:val="none" w:sz="0" w:space="0" w:color="auto"/>
        <w:bottom w:val="none" w:sz="0" w:space="0" w:color="auto"/>
        <w:right w:val="none" w:sz="0" w:space="0" w:color="auto"/>
      </w:divBdr>
    </w:div>
    <w:div w:id="1171219409">
      <w:bodyDiv w:val="1"/>
      <w:marLeft w:val="0"/>
      <w:marRight w:val="0"/>
      <w:marTop w:val="0"/>
      <w:marBottom w:val="0"/>
      <w:divBdr>
        <w:top w:val="none" w:sz="0" w:space="0" w:color="auto"/>
        <w:left w:val="none" w:sz="0" w:space="0" w:color="auto"/>
        <w:bottom w:val="none" w:sz="0" w:space="0" w:color="auto"/>
        <w:right w:val="none" w:sz="0" w:space="0" w:color="auto"/>
      </w:divBdr>
    </w:div>
    <w:div w:id="1171405878">
      <w:bodyDiv w:val="1"/>
      <w:marLeft w:val="0"/>
      <w:marRight w:val="0"/>
      <w:marTop w:val="0"/>
      <w:marBottom w:val="0"/>
      <w:divBdr>
        <w:top w:val="none" w:sz="0" w:space="0" w:color="auto"/>
        <w:left w:val="none" w:sz="0" w:space="0" w:color="auto"/>
        <w:bottom w:val="none" w:sz="0" w:space="0" w:color="auto"/>
        <w:right w:val="none" w:sz="0" w:space="0" w:color="auto"/>
      </w:divBdr>
    </w:div>
    <w:div w:id="1171530938">
      <w:bodyDiv w:val="1"/>
      <w:marLeft w:val="0"/>
      <w:marRight w:val="0"/>
      <w:marTop w:val="0"/>
      <w:marBottom w:val="0"/>
      <w:divBdr>
        <w:top w:val="none" w:sz="0" w:space="0" w:color="auto"/>
        <w:left w:val="none" w:sz="0" w:space="0" w:color="auto"/>
        <w:bottom w:val="none" w:sz="0" w:space="0" w:color="auto"/>
        <w:right w:val="none" w:sz="0" w:space="0" w:color="auto"/>
      </w:divBdr>
    </w:div>
    <w:div w:id="1171679845">
      <w:bodyDiv w:val="1"/>
      <w:marLeft w:val="0"/>
      <w:marRight w:val="0"/>
      <w:marTop w:val="0"/>
      <w:marBottom w:val="0"/>
      <w:divBdr>
        <w:top w:val="none" w:sz="0" w:space="0" w:color="auto"/>
        <w:left w:val="none" w:sz="0" w:space="0" w:color="auto"/>
        <w:bottom w:val="none" w:sz="0" w:space="0" w:color="auto"/>
        <w:right w:val="none" w:sz="0" w:space="0" w:color="auto"/>
      </w:divBdr>
    </w:div>
    <w:div w:id="1171943773">
      <w:bodyDiv w:val="1"/>
      <w:marLeft w:val="0"/>
      <w:marRight w:val="0"/>
      <w:marTop w:val="0"/>
      <w:marBottom w:val="0"/>
      <w:divBdr>
        <w:top w:val="none" w:sz="0" w:space="0" w:color="auto"/>
        <w:left w:val="none" w:sz="0" w:space="0" w:color="auto"/>
        <w:bottom w:val="none" w:sz="0" w:space="0" w:color="auto"/>
        <w:right w:val="none" w:sz="0" w:space="0" w:color="auto"/>
      </w:divBdr>
    </w:div>
    <w:div w:id="1171986903">
      <w:bodyDiv w:val="1"/>
      <w:marLeft w:val="0"/>
      <w:marRight w:val="0"/>
      <w:marTop w:val="0"/>
      <w:marBottom w:val="0"/>
      <w:divBdr>
        <w:top w:val="none" w:sz="0" w:space="0" w:color="auto"/>
        <w:left w:val="none" w:sz="0" w:space="0" w:color="auto"/>
        <w:bottom w:val="none" w:sz="0" w:space="0" w:color="auto"/>
        <w:right w:val="none" w:sz="0" w:space="0" w:color="auto"/>
      </w:divBdr>
    </w:div>
    <w:div w:id="1171990596">
      <w:bodyDiv w:val="1"/>
      <w:marLeft w:val="0"/>
      <w:marRight w:val="0"/>
      <w:marTop w:val="0"/>
      <w:marBottom w:val="0"/>
      <w:divBdr>
        <w:top w:val="none" w:sz="0" w:space="0" w:color="auto"/>
        <w:left w:val="none" w:sz="0" w:space="0" w:color="auto"/>
        <w:bottom w:val="none" w:sz="0" w:space="0" w:color="auto"/>
        <w:right w:val="none" w:sz="0" w:space="0" w:color="auto"/>
      </w:divBdr>
    </w:div>
    <w:div w:id="1172064205">
      <w:bodyDiv w:val="1"/>
      <w:marLeft w:val="0"/>
      <w:marRight w:val="0"/>
      <w:marTop w:val="0"/>
      <w:marBottom w:val="0"/>
      <w:divBdr>
        <w:top w:val="none" w:sz="0" w:space="0" w:color="auto"/>
        <w:left w:val="none" w:sz="0" w:space="0" w:color="auto"/>
        <w:bottom w:val="none" w:sz="0" w:space="0" w:color="auto"/>
        <w:right w:val="none" w:sz="0" w:space="0" w:color="auto"/>
      </w:divBdr>
    </w:div>
    <w:div w:id="1172065298">
      <w:bodyDiv w:val="1"/>
      <w:marLeft w:val="0"/>
      <w:marRight w:val="0"/>
      <w:marTop w:val="0"/>
      <w:marBottom w:val="0"/>
      <w:divBdr>
        <w:top w:val="none" w:sz="0" w:space="0" w:color="auto"/>
        <w:left w:val="none" w:sz="0" w:space="0" w:color="auto"/>
        <w:bottom w:val="none" w:sz="0" w:space="0" w:color="auto"/>
        <w:right w:val="none" w:sz="0" w:space="0" w:color="auto"/>
      </w:divBdr>
    </w:div>
    <w:div w:id="1172069267">
      <w:bodyDiv w:val="1"/>
      <w:marLeft w:val="0"/>
      <w:marRight w:val="0"/>
      <w:marTop w:val="0"/>
      <w:marBottom w:val="0"/>
      <w:divBdr>
        <w:top w:val="none" w:sz="0" w:space="0" w:color="auto"/>
        <w:left w:val="none" w:sz="0" w:space="0" w:color="auto"/>
        <w:bottom w:val="none" w:sz="0" w:space="0" w:color="auto"/>
        <w:right w:val="none" w:sz="0" w:space="0" w:color="auto"/>
      </w:divBdr>
    </w:div>
    <w:div w:id="1172140217">
      <w:bodyDiv w:val="1"/>
      <w:marLeft w:val="0"/>
      <w:marRight w:val="0"/>
      <w:marTop w:val="0"/>
      <w:marBottom w:val="0"/>
      <w:divBdr>
        <w:top w:val="none" w:sz="0" w:space="0" w:color="auto"/>
        <w:left w:val="none" w:sz="0" w:space="0" w:color="auto"/>
        <w:bottom w:val="none" w:sz="0" w:space="0" w:color="auto"/>
        <w:right w:val="none" w:sz="0" w:space="0" w:color="auto"/>
      </w:divBdr>
    </w:div>
    <w:div w:id="1172448482">
      <w:bodyDiv w:val="1"/>
      <w:marLeft w:val="0"/>
      <w:marRight w:val="0"/>
      <w:marTop w:val="0"/>
      <w:marBottom w:val="0"/>
      <w:divBdr>
        <w:top w:val="none" w:sz="0" w:space="0" w:color="auto"/>
        <w:left w:val="none" w:sz="0" w:space="0" w:color="auto"/>
        <w:bottom w:val="none" w:sz="0" w:space="0" w:color="auto"/>
        <w:right w:val="none" w:sz="0" w:space="0" w:color="auto"/>
      </w:divBdr>
    </w:div>
    <w:div w:id="1172522567">
      <w:bodyDiv w:val="1"/>
      <w:marLeft w:val="0"/>
      <w:marRight w:val="0"/>
      <w:marTop w:val="0"/>
      <w:marBottom w:val="0"/>
      <w:divBdr>
        <w:top w:val="none" w:sz="0" w:space="0" w:color="auto"/>
        <w:left w:val="none" w:sz="0" w:space="0" w:color="auto"/>
        <w:bottom w:val="none" w:sz="0" w:space="0" w:color="auto"/>
        <w:right w:val="none" w:sz="0" w:space="0" w:color="auto"/>
      </w:divBdr>
    </w:div>
    <w:div w:id="1172525404">
      <w:bodyDiv w:val="1"/>
      <w:marLeft w:val="0"/>
      <w:marRight w:val="0"/>
      <w:marTop w:val="0"/>
      <w:marBottom w:val="0"/>
      <w:divBdr>
        <w:top w:val="none" w:sz="0" w:space="0" w:color="auto"/>
        <w:left w:val="none" w:sz="0" w:space="0" w:color="auto"/>
        <w:bottom w:val="none" w:sz="0" w:space="0" w:color="auto"/>
        <w:right w:val="none" w:sz="0" w:space="0" w:color="auto"/>
      </w:divBdr>
    </w:div>
    <w:div w:id="1172527345">
      <w:bodyDiv w:val="1"/>
      <w:marLeft w:val="0"/>
      <w:marRight w:val="0"/>
      <w:marTop w:val="0"/>
      <w:marBottom w:val="0"/>
      <w:divBdr>
        <w:top w:val="none" w:sz="0" w:space="0" w:color="auto"/>
        <w:left w:val="none" w:sz="0" w:space="0" w:color="auto"/>
        <w:bottom w:val="none" w:sz="0" w:space="0" w:color="auto"/>
        <w:right w:val="none" w:sz="0" w:space="0" w:color="auto"/>
      </w:divBdr>
    </w:div>
    <w:div w:id="1172529632">
      <w:bodyDiv w:val="1"/>
      <w:marLeft w:val="0"/>
      <w:marRight w:val="0"/>
      <w:marTop w:val="0"/>
      <w:marBottom w:val="0"/>
      <w:divBdr>
        <w:top w:val="none" w:sz="0" w:space="0" w:color="auto"/>
        <w:left w:val="none" w:sz="0" w:space="0" w:color="auto"/>
        <w:bottom w:val="none" w:sz="0" w:space="0" w:color="auto"/>
        <w:right w:val="none" w:sz="0" w:space="0" w:color="auto"/>
      </w:divBdr>
    </w:div>
    <w:div w:id="1172640431">
      <w:bodyDiv w:val="1"/>
      <w:marLeft w:val="0"/>
      <w:marRight w:val="0"/>
      <w:marTop w:val="0"/>
      <w:marBottom w:val="0"/>
      <w:divBdr>
        <w:top w:val="none" w:sz="0" w:space="0" w:color="auto"/>
        <w:left w:val="none" w:sz="0" w:space="0" w:color="auto"/>
        <w:bottom w:val="none" w:sz="0" w:space="0" w:color="auto"/>
        <w:right w:val="none" w:sz="0" w:space="0" w:color="auto"/>
      </w:divBdr>
    </w:div>
    <w:div w:id="1172716874">
      <w:bodyDiv w:val="1"/>
      <w:marLeft w:val="0"/>
      <w:marRight w:val="0"/>
      <w:marTop w:val="0"/>
      <w:marBottom w:val="0"/>
      <w:divBdr>
        <w:top w:val="none" w:sz="0" w:space="0" w:color="auto"/>
        <w:left w:val="none" w:sz="0" w:space="0" w:color="auto"/>
        <w:bottom w:val="none" w:sz="0" w:space="0" w:color="auto"/>
        <w:right w:val="none" w:sz="0" w:space="0" w:color="auto"/>
      </w:divBdr>
    </w:div>
    <w:div w:id="1172718846">
      <w:bodyDiv w:val="1"/>
      <w:marLeft w:val="0"/>
      <w:marRight w:val="0"/>
      <w:marTop w:val="0"/>
      <w:marBottom w:val="0"/>
      <w:divBdr>
        <w:top w:val="none" w:sz="0" w:space="0" w:color="auto"/>
        <w:left w:val="none" w:sz="0" w:space="0" w:color="auto"/>
        <w:bottom w:val="none" w:sz="0" w:space="0" w:color="auto"/>
        <w:right w:val="none" w:sz="0" w:space="0" w:color="auto"/>
      </w:divBdr>
    </w:div>
    <w:div w:id="1172719600">
      <w:bodyDiv w:val="1"/>
      <w:marLeft w:val="0"/>
      <w:marRight w:val="0"/>
      <w:marTop w:val="0"/>
      <w:marBottom w:val="0"/>
      <w:divBdr>
        <w:top w:val="none" w:sz="0" w:space="0" w:color="auto"/>
        <w:left w:val="none" w:sz="0" w:space="0" w:color="auto"/>
        <w:bottom w:val="none" w:sz="0" w:space="0" w:color="auto"/>
        <w:right w:val="none" w:sz="0" w:space="0" w:color="auto"/>
      </w:divBdr>
    </w:div>
    <w:div w:id="1172723042">
      <w:bodyDiv w:val="1"/>
      <w:marLeft w:val="0"/>
      <w:marRight w:val="0"/>
      <w:marTop w:val="0"/>
      <w:marBottom w:val="0"/>
      <w:divBdr>
        <w:top w:val="none" w:sz="0" w:space="0" w:color="auto"/>
        <w:left w:val="none" w:sz="0" w:space="0" w:color="auto"/>
        <w:bottom w:val="none" w:sz="0" w:space="0" w:color="auto"/>
        <w:right w:val="none" w:sz="0" w:space="0" w:color="auto"/>
      </w:divBdr>
    </w:div>
    <w:div w:id="1172838086">
      <w:bodyDiv w:val="1"/>
      <w:marLeft w:val="0"/>
      <w:marRight w:val="0"/>
      <w:marTop w:val="0"/>
      <w:marBottom w:val="0"/>
      <w:divBdr>
        <w:top w:val="none" w:sz="0" w:space="0" w:color="auto"/>
        <w:left w:val="none" w:sz="0" w:space="0" w:color="auto"/>
        <w:bottom w:val="none" w:sz="0" w:space="0" w:color="auto"/>
        <w:right w:val="none" w:sz="0" w:space="0" w:color="auto"/>
      </w:divBdr>
    </w:div>
    <w:div w:id="1172986909">
      <w:bodyDiv w:val="1"/>
      <w:marLeft w:val="0"/>
      <w:marRight w:val="0"/>
      <w:marTop w:val="0"/>
      <w:marBottom w:val="0"/>
      <w:divBdr>
        <w:top w:val="none" w:sz="0" w:space="0" w:color="auto"/>
        <w:left w:val="none" w:sz="0" w:space="0" w:color="auto"/>
        <w:bottom w:val="none" w:sz="0" w:space="0" w:color="auto"/>
        <w:right w:val="none" w:sz="0" w:space="0" w:color="auto"/>
      </w:divBdr>
    </w:div>
    <w:div w:id="1173225990">
      <w:bodyDiv w:val="1"/>
      <w:marLeft w:val="0"/>
      <w:marRight w:val="0"/>
      <w:marTop w:val="0"/>
      <w:marBottom w:val="0"/>
      <w:divBdr>
        <w:top w:val="none" w:sz="0" w:space="0" w:color="auto"/>
        <w:left w:val="none" w:sz="0" w:space="0" w:color="auto"/>
        <w:bottom w:val="none" w:sz="0" w:space="0" w:color="auto"/>
        <w:right w:val="none" w:sz="0" w:space="0" w:color="auto"/>
      </w:divBdr>
    </w:div>
    <w:div w:id="1173300350">
      <w:bodyDiv w:val="1"/>
      <w:marLeft w:val="0"/>
      <w:marRight w:val="0"/>
      <w:marTop w:val="0"/>
      <w:marBottom w:val="0"/>
      <w:divBdr>
        <w:top w:val="none" w:sz="0" w:space="0" w:color="auto"/>
        <w:left w:val="none" w:sz="0" w:space="0" w:color="auto"/>
        <w:bottom w:val="none" w:sz="0" w:space="0" w:color="auto"/>
        <w:right w:val="none" w:sz="0" w:space="0" w:color="auto"/>
      </w:divBdr>
    </w:div>
    <w:div w:id="1173304040">
      <w:bodyDiv w:val="1"/>
      <w:marLeft w:val="0"/>
      <w:marRight w:val="0"/>
      <w:marTop w:val="0"/>
      <w:marBottom w:val="0"/>
      <w:divBdr>
        <w:top w:val="none" w:sz="0" w:space="0" w:color="auto"/>
        <w:left w:val="none" w:sz="0" w:space="0" w:color="auto"/>
        <w:bottom w:val="none" w:sz="0" w:space="0" w:color="auto"/>
        <w:right w:val="none" w:sz="0" w:space="0" w:color="auto"/>
      </w:divBdr>
    </w:div>
    <w:div w:id="1173497825">
      <w:bodyDiv w:val="1"/>
      <w:marLeft w:val="0"/>
      <w:marRight w:val="0"/>
      <w:marTop w:val="0"/>
      <w:marBottom w:val="0"/>
      <w:divBdr>
        <w:top w:val="none" w:sz="0" w:space="0" w:color="auto"/>
        <w:left w:val="none" w:sz="0" w:space="0" w:color="auto"/>
        <w:bottom w:val="none" w:sz="0" w:space="0" w:color="auto"/>
        <w:right w:val="none" w:sz="0" w:space="0" w:color="auto"/>
      </w:divBdr>
    </w:div>
    <w:div w:id="1173569274">
      <w:bodyDiv w:val="1"/>
      <w:marLeft w:val="0"/>
      <w:marRight w:val="0"/>
      <w:marTop w:val="0"/>
      <w:marBottom w:val="0"/>
      <w:divBdr>
        <w:top w:val="none" w:sz="0" w:space="0" w:color="auto"/>
        <w:left w:val="none" w:sz="0" w:space="0" w:color="auto"/>
        <w:bottom w:val="none" w:sz="0" w:space="0" w:color="auto"/>
        <w:right w:val="none" w:sz="0" w:space="0" w:color="auto"/>
      </w:divBdr>
    </w:div>
    <w:div w:id="1173761329">
      <w:bodyDiv w:val="1"/>
      <w:marLeft w:val="0"/>
      <w:marRight w:val="0"/>
      <w:marTop w:val="0"/>
      <w:marBottom w:val="0"/>
      <w:divBdr>
        <w:top w:val="none" w:sz="0" w:space="0" w:color="auto"/>
        <w:left w:val="none" w:sz="0" w:space="0" w:color="auto"/>
        <w:bottom w:val="none" w:sz="0" w:space="0" w:color="auto"/>
        <w:right w:val="none" w:sz="0" w:space="0" w:color="auto"/>
      </w:divBdr>
    </w:div>
    <w:div w:id="1173762181">
      <w:bodyDiv w:val="1"/>
      <w:marLeft w:val="0"/>
      <w:marRight w:val="0"/>
      <w:marTop w:val="0"/>
      <w:marBottom w:val="0"/>
      <w:divBdr>
        <w:top w:val="none" w:sz="0" w:space="0" w:color="auto"/>
        <w:left w:val="none" w:sz="0" w:space="0" w:color="auto"/>
        <w:bottom w:val="none" w:sz="0" w:space="0" w:color="auto"/>
        <w:right w:val="none" w:sz="0" w:space="0" w:color="auto"/>
      </w:divBdr>
    </w:div>
    <w:div w:id="1173882220">
      <w:bodyDiv w:val="1"/>
      <w:marLeft w:val="0"/>
      <w:marRight w:val="0"/>
      <w:marTop w:val="0"/>
      <w:marBottom w:val="0"/>
      <w:divBdr>
        <w:top w:val="none" w:sz="0" w:space="0" w:color="auto"/>
        <w:left w:val="none" w:sz="0" w:space="0" w:color="auto"/>
        <w:bottom w:val="none" w:sz="0" w:space="0" w:color="auto"/>
        <w:right w:val="none" w:sz="0" w:space="0" w:color="auto"/>
      </w:divBdr>
    </w:div>
    <w:div w:id="1173909636">
      <w:bodyDiv w:val="1"/>
      <w:marLeft w:val="0"/>
      <w:marRight w:val="0"/>
      <w:marTop w:val="0"/>
      <w:marBottom w:val="0"/>
      <w:divBdr>
        <w:top w:val="none" w:sz="0" w:space="0" w:color="auto"/>
        <w:left w:val="none" w:sz="0" w:space="0" w:color="auto"/>
        <w:bottom w:val="none" w:sz="0" w:space="0" w:color="auto"/>
        <w:right w:val="none" w:sz="0" w:space="0" w:color="auto"/>
      </w:divBdr>
    </w:div>
    <w:div w:id="1174225452">
      <w:bodyDiv w:val="1"/>
      <w:marLeft w:val="0"/>
      <w:marRight w:val="0"/>
      <w:marTop w:val="0"/>
      <w:marBottom w:val="0"/>
      <w:divBdr>
        <w:top w:val="none" w:sz="0" w:space="0" w:color="auto"/>
        <w:left w:val="none" w:sz="0" w:space="0" w:color="auto"/>
        <w:bottom w:val="none" w:sz="0" w:space="0" w:color="auto"/>
        <w:right w:val="none" w:sz="0" w:space="0" w:color="auto"/>
      </w:divBdr>
    </w:div>
    <w:div w:id="1174227640">
      <w:bodyDiv w:val="1"/>
      <w:marLeft w:val="0"/>
      <w:marRight w:val="0"/>
      <w:marTop w:val="0"/>
      <w:marBottom w:val="0"/>
      <w:divBdr>
        <w:top w:val="none" w:sz="0" w:space="0" w:color="auto"/>
        <w:left w:val="none" w:sz="0" w:space="0" w:color="auto"/>
        <w:bottom w:val="none" w:sz="0" w:space="0" w:color="auto"/>
        <w:right w:val="none" w:sz="0" w:space="0" w:color="auto"/>
      </w:divBdr>
    </w:div>
    <w:div w:id="1174612733">
      <w:bodyDiv w:val="1"/>
      <w:marLeft w:val="0"/>
      <w:marRight w:val="0"/>
      <w:marTop w:val="0"/>
      <w:marBottom w:val="0"/>
      <w:divBdr>
        <w:top w:val="none" w:sz="0" w:space="0" w:color="auto"/>
        <w:left w:val="none" w:sz="0" w:space="0" w:color="auto"/>
        <w:bottom w:val="none" w:sz="0" w:space="0" w:color="auto"/>
        <w:right w:val="none" w:sz="0" w:space="0" w:color="auto"/>
      </w:divBdr>
    </w:div>
    <w:div w:id="1174615370">
      <w:bodyDiv w:val="1"/>
      <w:marLeft w:val="0"/>
      <w:marRight w:val="0"/>
      <w:marTop w:val="0"/>
      <w:marBottom w:val="0"/>
      <w:divBdr>
        <w:top w:val="none" w:sz="0" w:space="0" w:color="auto"/>
        <w:left w:val="none" w:sz="0" w:space="0" w:color="auto"/>
        <w:bottom w:val="none" w:sz="0" w:space="0" w:color="auto"/>
        <w:right w:val="none" w:sz="0" w:space="0" w:color="auto"/>
      </w:divBdr>
    </w:div>
    <w:div w:id="1174681618">
      <w:bodyDiv w:val="1"/>
      <w:marLeft w:val="0"/>
      <w:marRight w:val="0"/>
      <w:marTop w:val="0"/>
      <w:marBottom w:val="0"/>
      <w:divBdr>
        <w:top w:val="none" w:sz="0" w:space="0" w:color="auto"/>
        <w:left w:val="none" w:sz="0" w:space="0" w:color="auto"/>
        <w:bottom w:val="none" w:sz="0" w:space="0" w:color="auto"/>
        <w:right w:val="none" w:sz="0" w:space="0" w:color="auto"/>
      </w:divBdr>
    </w:div>
    <w:div w:id="1174687317">
      <w:bodyDiv w:val="1"/>
      <w:marLeft w:val="0"/>
      <w:marRight w:val="0"/>
      <w:marTop w:val="0"/>
      <w:marBottom w:val="0"/>
      <w:divBdr>
        <w:top w:val="none" w:sz="0" w:space="0" w:color="auto"/>
        <w:left w:val="none" w:sz="0" w:space="0" w:color="auto"/>
        <w:bottom w:val="none" w:sz="0" w:space="0" w:color="auto"/>
        <w:right w:val="none" w:sz="0" w:space="0" w:color="auto"/>
      </w:divBdr>
    </w:div>
    <w:div w:id="1174732987">
      <w:bodyDiv w:val="1"/>
      <w:marLeft w:val="0"/>
      <w:marRight w:val="0"/>
      <w:marTop w:val="0"/>
      <w:marBottom w:val="0"/>
      <w:divBdr>
        <w:top w:val="none" w:sz="0" w:space="0" w:color="auto"/>
        <w:left w:val="none" w:sz="0" w:space="0" w:color="auto"/>
        <w:bottom w:val="none" w:sz="0" w:space="0" w:color="auto"/>
        <w:right w:val="none" w:sz="0" w:space="0" w:color="auto"/>
      </w:divBdr>
    </w:div>
    <w:div w:id="1175001131">
      <w:bodyDiv w:val="1"/>
      <w:marLeft w:val="0"/>
      <w:marRight w:val="0"/>
      <w:marTop w:val="0"/>
      <w:marBottom w:val="0"/>
      <w:divBdr>
        <w:top w:val="none" w:sz="0" w:space="0" w:color="auto"/>
        <w:left w:val="none" w:sz="0" w:space="0" w:color="auto"/>
        <w:bottom w:val="none" w:sz="0" w:space="0" w:color="auto"/>
        <w:right w:val="none" w:sz="0" w:space="0" w:color="auto"/>
      </w:divBdr>
    </w:div>
    <w:div w:id="1175027244">
      <w:bodyDiv w:val="1"/>
      <w:marLeft w:val="0"/>
      <w:marRight w:val="0"/>
      <w:marTop w:val="0"/>
      <w:marBottom w:val="0"/>
      <w:divBdr>
        <w:top w:val="none" w:sz="0" w:space="0" w:color="auto"/>
        <w:left w:val="none" w:sz="0" w:space="0" w:color="auto"/>
        <w:bottom w:val="none" w:sz="0" w:space="0" w:color="auto"/>
        <w:right w:val="none" w:sz="0" w:space="0" w:color="auto"/>
      </w:divBdr>
    </w:div>
    <w:div w:id="1175073209">
      <w:bodyDiv w:val="1"/>
      <w:marLeft w:val="0"/>
      <w:marRight w:val="0"/>
      <w:marTop w:val="0"/>
      <w:marBottom w:val="0"/>
      <w:divBdr>
        <w:top w:val="none" w:sz="0" w:space="0" w:color="auto"/>
        <w:left w:val="none" w:sz="0" w:space="0" w:color="auto"/>
        <w:bottom w:val="none" w:sz="0" w:space="0" w:color="auto"/>
        <w:right w:val="none" w:sz="0" w:space="0" w:color="auto"/>
      </w:divBdr>
    </w:div>
    <w:div w:id="1175339690">
      <w:bodyDiv w:val="1"/>
      <w:marLeft w:val="0"/>
      <w:marRight w:val="0"/>
      <w:marTop w:val="0"/>
      <w:marBottom w:val="0"/>
      <w:divBdr>
        <w:top w:val="none" w:sz="0" w:space="0" w:color="auto"/>
        <w:left w:val="none" w:sz="0" w:space="0" w:color="auto"/>
        <w:bottom w:val="none" w:sz="0" w:space="0" w:color="auto"/>
        <w:right w:val="none" w:sz="0" w:space="0" w:color="auto"/>
      </w:divBdr>
    </w:div>
    <w:div w:id="1175340727">
      <w:bodyDiv w:val="1"/>
      <w:marLeft w:val="0"/>
      <w:marRight w:val="0"/>
      <w:marTop w:val="0"/>
      <w:marBottom w:val="0"/>
      <w:divBdr>
        <w:top w:val="none" w:sz="0" w:space="0" w:color="auto"/>
        <w:left w:val="none" w:sz="0" w:space="0" w:color="auto"/>
        <w:bottom w:val="none" w:sz="0" w:space="0" w:color="auto"/>
        <w:right w:val="none" w:sz="0" w:space="0" w:color="auto"/>
      </w:divBdr>
    </w:div>
    <w:div w:id="1175416861">
      <w:bodyDiv w:val="1"/>
      <w:marLeft w:val="0"/>
      <w:marRight w:val="0"/>
      <w:marTop w:val="0"/>
      <w:marBottom w:val="0"/>
      <w:divBdr>
        <w:top w:val="none" w:sz="0" w:space="0" w:color="auto"/>
        <w:left w:val="none" w:sz="0" w:space="0" w:color="auto"/>
        <w:bottom w:val="none" w:sz="0" w:space="0" w:color="auto"/>
        <w:right w:val="none" w:sz="0" w:space="0" w:color="auto"/>
      </w:divBdr>
    </w:div>
    <w:div w:id="1175456715">
      <w:bodyDiv w:val="1"/>
      <w:marLeft w:val="0"/>
      <w:marRight w:val="0"/>
      <w:marTop w:val="0"/>
      <w:marBottom w:val="0"/>
      <w:divBdr>
        <w:top w:val="none" w:sz="0" w:space="0" w:color="auto"/>
        <w:left w:val="none" w:sz="0" w:space="0" w:color="auto"/>
        <w:bottom w:val="none" w:sz="0" w:space="0" w:color="auto"/>
        <w:right w:val="none" w:sz="0" w:space="0" w:color="auto"/>
      </w:divBdr>
    </w:div>
    <w:div w:id="1175804916">
      <w:bodyDiv w:val="1"/>
      <w:marLeft w:val="0"/>
      <w:marRight w:val="0"/>
      <w:marTop w:val="0"/>
      <w:marBottom w:val="0"/>
      <w:divBdr>
        <w:top w:val="none" w:sz="0" w:space="0" w:color="auto"/>
        <w:left w:val="none" w:sz="0" w:space="0" w:color="auto"/>
        <w:bottom w:val="none" w:sz="0" w:space="0" w:color="auto"/>
        <w:right w:val="none" w:sz="0" w:space="0" w:color="auto"/>
      </w:divBdr>
    </w:div>
    <w:div w:id="1176074418">
      <w:bodyDiv w:val="1"/>
      <w:marLeft w:val="0"/>
      <w:marRight w:val="0"/>
      <w:marTop w:val="0"/>
      <w:marBottom w:val="0"/>
      <w:divBdr>
        <w:top w:val="none" w:sz="0" w:space="0" w:color="auto"/>
        <w:left w:val="none" w:sz="0" w:space="0" w:color="auto"/>
        <w:bottom w:val="none" w:sz="0" w:space="0" w:color="auto"/>
        <w:right w:val="none" w:sz="0" w:space="0" w:color="auto"/>
      </w:divBdr>
    </w:div>
    <w:div w:id="1176312496">
      <w:bodyDiv w:val="1"/>
      <w:marLeft w:val="0"/>
      <w:marRight w:val="0"/>
      <w:marTop w:val="0"/>
      <w:marBottom w:val="0"/>
      <w:divBdr>
        <w:top w:val="none" w:sz="0" w:space="0" w:color="auto"/>
        <w:left w:val="none" w:sz="0" w:space="0" w:color="auto"/>
        <w:bottom w:val="none" w:sz="0" w:space="0" w:color="auto"/>
        <w:right w:val="none" w:sz="0" w:space="0" w:color="auto"/>
      </w:divBdr>
    </w:div>
    <w:div w:id="1176385471">
      <w:bodyDiv w:val="1"/>
      <w:marLeft w:val="0"/>
      <w:marRight w:val="0"/>
      <w:marTop w:val="0"/>
      <w:marBottom w:val="0"/>
      <w:divBdr>
        <w:top w:val="none" w:sz="0" w:space="0" w:color="auto"/>
        <w:left w:val="none" w:sz="0" w:space="0" w:color="auto"/>
        <w:bottom w:val="none" w:sz="0" w:space="0" w:color="auto"/>
        <w:right w:val="none" w:sz="0" w:space="0" w:color="auto"/>
      </w:divBdr>
    </w:div>
    <w:div w:id="1176504623">
      <w:bodyDiv w:val="1"/>
      <w:marLeft w:val="0"/>
      <w:marRight w:val="0"/>
      <w:marTop w:val="0"/>
      <w:marBottom w:val="0"/>
      <w:divBdr>
        <w:top w:val="none" w:sz="0" w:space="0" w:color="auto"/>
        <w:left w:val="none" w:sz="0" w:space="0" w:color="auto"/>
        <w:bottom w:val="none" w:sz="0" w:space="0" w:color="auto"/>
        <w:right w:val="none" w:sz="0" w:space="0" w:color="auto"/>
      </w:divBdr>
    </w:div>
    <w:div w:id="1176532823">
      <w:bodyDiv w:val="1"/>
      <w:marLeft w:val="0"/>
      <w:marRight w:val="0"/>
      <w:marTop w:val="0"/>
      <w:marBottom w:val="0"/>
      <w:divBdr>
        <w:top w:val="none" w:sz="0" w:space="0" w:color="auto"/>
        <w:left w:val="none" w:sz="0" w:space="0" w:color="auto"/>
        <w:bottom w:val="none" w:sz="0" w:space="0" w:color="auto"/>
        <w:right w:val="none" w:sz="0" w:space="0" w:color="auto"/>
      </w:divBdr>
    </w:div>
    <w:div w:id="1176572525">
      <w:bodyDiv w:val="1"/>
      <w:marLeft w:val="0"/>
      <w:marRight w:val="0"/>
      <w:marTop w:val="0"/>
      <w:marBottom w:val="0"/>
      <w:divBdr>
        <w:top w:val="none" w:sz="0" w:space="0" w:color="auto"/>
        <w:left w:val="none" w:sz="0" w:space="0" w:color="auto"/>
        <w:bottom w:val="none" w:sz="0" w:space="0" w:color="auto"/>
        <w:right w:val="none" w:sz="0" w:space="0" w:color="auto"/>
      </w:divBdr>
    </w:div>
    <w:div w:id="1176766455">
      <w:bodyDiv w:val="1"/>
      <w:marLeft w:val="0"/>
      <w:marRight w:val="0"/>
      <w:marTop w:val="0"/>
      <w:marBottom w:val="0"/>
      <w:divBdr>
        <w:top w:val="none" w:sz="0" w:space="0" w:color="auto"/>
        <w:left w:val="none" w:sz="0" w:space="0" w:color="auto"/>
        <w:bottom w:val="none" w:sz="0" w:space="0" w:color="auto"/>
        <w:right w:val="none" w:sz="0" w:space="0" w:color="auto"/>
      </w:divBdr>
    </w:div>
    <w:div w:id="1176917861">
      <w:bodyDiv w:val="1"/>
      <w:marLeft w:val="0"/>
      <w:marRight w:val="0"/>
      <w:marTop w:val="0"/>
      <w:marBottom w:val="0"/>
      <w:divBdr>
        <w:top w:val="none" w:sz="0" w:space="0" w:color="auto"/>
        <w:left w:val="none" w:sz="0" w:space="0" w:color="auto"/>
        <w:bottom w:val="none" w:sz="0" w:space="0" w:color="auto"/>
        <w:right w:val="none" w:sz="0" w:space="0" w:color="auto"/>
      </w:divBdr>
    </w:div>
    <w:div w:id="1176921768">
      <w:bodyDiv w:val="1"/>
      <w:marLeft w:val="0"/>
      <w:marRight w:val="0"/>
      <w:marTop w:val="0"/>
      <w:marBottom w:val="0"/>
      <w:divBdr>
        <w:top w:val="none" w:sz="0" w:space="0" w:color="auto"/>
        <w:left w:val="none" w:sz="0" w:space="0" w:color="auto"/>
        <w:bottom w:val="none" w:sz="0" w:space="0" w:color="auto"/>
        <w:right w:val="none" w:sz="0" w:space="0" w:color="auto"/>
      </w:divBdr>
    </w:div>
    <w:div w:id="1177111665">
      <w:bodyDiv w:val="1"/>
      <w:marLeft w:val="0"/>
      <w:marRight w:val="0"/>
      <w:marTop w:val="0"/>
      <w:marBottom w:val="0"/>
      <w:divBdr>
        <w:top w:val="none" w:sz="0" w:space="0" w:color="auto"/>
        <w:left w:val="none" w:sz="0" w:space="0" w:color="auto"/>
        <w:bottom w:val="none" w:sz="0" w:space="0" w:color="auto"/>
        <w:right w:val="none" w:sz="0" w:space="0" w:color="auto"/>
      </w:divBdr>
    </w:div>
    <w:div w:id="1177112770">
      <w:bodyDiv w:val="1"/>
      <w:marLeft w:val="0"/>
      <w:marRight w:val="0"/>
      <w:marTop w:val="0"/>
      <w:marBottom w:val="0"/>
      <w:divBdr>
        <w:top w:val="none" w:sz="0" w:space="0" w:color="auto"/>
        <w:left w:val="none" w:sz="0" w:space="0" w:color="auto"/>
        <w:bottom w:val="none" w:sz="0" w:space="0" w:color="auto"/>
        <w:right w:val="none" w:sz="0" w:space="0" w:color="auto"/>
      </w:divBdr>
    </w:div>
    <w:div w:id="1177114166">
      <w:bodyDiv w:val="1"/>
      <w:marLeft w:val="0"/>
      <w:marRight w:val="0"/>
      <w:marTop w:val="0"/>
      <w:marBottom w:val="0"/>
      <w:divBdr>
        <w:top w:val="none" w:sz="0" w:space="0" w:color="auto"/>
        <w:left w:val="none" w:sz="0" w:space="0" w:color="auto"/>
        <w:bottom w:val="none" w:sz="0" w:space="0" w:color="auto"/>
        <w:right w:val="none" w:sz="0" w:space="0" w:color="auto"/>
      </w:divBdr>
    </w:div>
    <w:div w:id="1177157673">
      <w:bodyDiv w:val="1"/>
      <w:marLeft w:val="0"/>
      <w:marRight w:val="0"/>
      <w:marTop w:val="0"/>
      <w:marBottom w:val="0"/>
      <w:divBdr>
        <w:top w:val="none" w:sz="0" w:space="0" w:color="auto"/>
        <w:left w:val="none" w:sz="0" w:space="0" w:color="auto"/>
        <w:bottom w:val="none" w:sz="0" w:space="0" w:color="auto"/>
        <w:right w:val="none" w:sz="0" w:space="0" w:color="auto"/>
      </w:divBdr>
    </w:div>
    <w:div w:id="1177158676">
      <w:bodyDiv w:val="1"/>
      <w:marLeft w:val="0"/>
      <w:marRight w:val="0"/>
      <w:marTop w:val="0"/>
      <w:marBottom w:val="0"/>
      <w:divBdr>
        <w:top w:val="none" w:sz="0" w:space="0" w:color="auto"/>
        <w:left w:val="none" w:sz="0" w:space="0" w:color="auto"/>
        <w:bottom w:val="none" w:sz="0" w:space="0" w:color="auto"/>
        <w:right w:val="none" w:sz="0" w:space="0" w:color="auto"/>
      </w:divBdr>
    </w:div>
    <w:div w:id="1177231784">
      <w:bodyDiv w:val="1"/>
      <w:marLeft w:val="0"/>
      <w:marRight w:val="0"/>
      <w:marTop w:val="0"/>
      <w:marBottom w:val="0"/>
      <w:divBdr>
        <w:top w:val="none" w:sz="0" w:space="0" w:color="auto"/>
        <w:left w:val="none" w:sz="0" w:space="0" w:color="auto"/>
        <w:bottom w:val="none" w:sz="0" w:space="0" w:color="auto"/>
        <w:right w:val="none" w:sz="0" w:space="0" w:color="auto"/>
      </w:divBdr>
    </w:div>
    <w:div w:id="1177303607">
      <w:bodyDiv w:val="1"/>
      <w:marLeft w:val="0"/>
      <w:marRight w:val="0"/>
      <w:marTop w:val="0"/>
      <w:marBottom w:val="0"/>
      <w:divBdr>
        <w:top w:val="none" w:sz="0" w:space="0" w:color="auto"/>
        <w:left w:val="none" w:sz="0" w:space="0" w:color="auto"/>
        <w:bottom w:val="none" w:sz="0" w:space="0" w:color="auto"/>
        <w:right w:val="none" w:sz="0" w:space="0" w:color="auto"/>
      </w:divBdr>
    </w:div>
    <w:div w:id="1177311802">
      <w:bodyDiv w:val="1"/>
      <w:marLeft w:val="0"/>
      <w:marRight w:val="0"/>
      <w:marTop w:val="0"/>
      <w:marBottom w:val="0"/>
      <w:divBdr>
        <w:top w:val="none" w:sz="0" w:space="0" w:color="auto"/>
        <w:left w:val="none" w:sz="0" w:space="0" w:color="auto"/>
        <w:bottom w:val="none" w:sz="0" w:space="0" w:color="auto"/>
        <w:right w:val="none" w:sz="0" w:space="0" w:color="auto"/>
      </w:divBdr>
    </w:div>
    <w:div w:id="1177382580">
      <w:bodyDiv w:val="1"/>
      <w:marLeft w:val="0"/>
      <w:marRight w:val="0"/>
      <w:marTop w:val="0"/>
      <w:marBottom w:val="0"/>
      <w:divBdr>
        <w:top w:val="none" w:sz="0" w:space="0" w:color="auto"/>
        <w:left w:val="none" w:sz="0" w:space="0" w:color="auto"/>
        <w:bottom w:val="none" w:sz="0" w:space="0" w:color="auto"/>
        <w:right w:val="none" w:sz="0" w:space="0" w:color="auto"/>
      </w:divBdr>
    </w:div>
    <w:div w:id="1177429051">
      <w:bodyDiv w:val="1"/>
      <w:marLeft w:val="0"/>
      <w:marRight w:val="0"/>
      <w:marTop w:val="0"/>
      <w:marBottom w:val="0"/>
      <w:divBdr>
        <w:top w:val="none" w:sz="0" w:space="0" w:color="auto"/>
        <w:left w:val="none" w:sz="0" w:space="0" w:color="auto"/>
        <w:bottom w:val="none" w:sz="0" w:space="0" w:color="auto"/>
        <w:right w:val="none" w:sz="0" w:space="0" w:color="auto"/>
      </w:divBdr>
    </w:div>
    <w:div w:id="1177505191">
      <w:bodyDiv w:val="1"/>
      <w:marLeft w:val="0"/>
      <w:marRight w:val="0"/>
      <w:marTop w:val="0"/>
      <w:marBottom w:val="0"/>
      <w:divBdr>
        <w:top w:val="none" w:sz="0" w:space="0" w:color="auto"/>
        <w:left w:val="none" w:sz="0" w:space="0" w:color="auto"/>
        <w:bottom w:val="none" w:sz="0" w:space="0" w:color="auto"/>
        <w:right w:val="none" w:sz="0" w:space="0" w:color="auto"/>
      </w:divBdr>
    </w:div>
    <w:div w:id="1177697974">
      <w:bodyDiv w:val="1"/>
      <w:marLeft w:val="0"/>
      <w:marRight w:val="0"/>
      <w:marTop w:val="0"/>
      <w:marBottom w:val="0"/>
      <w:divBdr>
        <w:top w:val="none" w:sz="0" w:space="0" w:color="auto"/>
        <w:left w:val="none" w:sz="0" w:space="0" w:color="auto"/>
        <w:bottom w:val="none" w:sz="0" w:space="0" w:color="auto"/>
        <w:right w:val="none" w:sz="0" w:space="0" w:color="auto"/>
      </w:divBdr>
    </w:div>
    <w:div w:id="1177770488">
      <w:bodyDiv w:val="1"/>
      <w:marLeft w:val="0"/>
      <w:marRight w:val="0"/>
      <w:marTop w:val="0"/>
      <w:marBottom w:val="0"/>
      <w:divBdr>
        <w:top w:val="none" w:sz="0" w:space="0" w:color="auto"/>
        <w:left w:val="none" w:sz="0" w:space="0" w:color="auto"/>
        <w:bottom w:val="none" w:sz="0" w:space="0" w:color="auto"/>
        <w:right w:val="none" w:sz="0" w:space="0" w:color="auto"/>
      </w:divBdr>
    </w:div>
    <w:div w:id="1177887106">
      <w:bodyDiv w:val="1"/>
      <w:marLeft w:val="0"/>
      <w:marRight w:val="0"/>
      <w:marTop w:val="0"/>
      <w:marBottom w:val="0"/>
      <w:divBdr>
        <w:top w:val="none" w:sz="0" w:space="0" w:color="auto"/>
        <w:left w:val="none" w:sz="0" w:space="0" w:color="auto"/>
        <w:bottom w:val="none" w:sz="0" w:space="0" w:color="auto"/>
        <w:right w:val="none" w:sz="0" w:space="0" w:color="auto"/>
      </w:divBdr>
    </w:div>
    <w:div w:id="1177960011">
      <w:bodyDiv w:val="1"/>
      <w:marLeft w:val="0"/>
      <w:marRight w:val="0"/>
      <w:marTop w:val="0"/>
      <w:marBottom w:val="0"/>
      <w:divBdr>
        <w:top w:val="none" w:sz="0" w:space="0" w:color="auto"/>
        <w:left w:val="none" w:sz="0" w:space="0" w:color="auto"/>
        <w:bottom w:val="none" w:sz="0" w:space="0" w:color="auto"/>
        <w:right w:val="none" w:sz="0" w:space="0" w:color="auto"/>
      </w:divBdr>
    </w:div>
    <w:div w:id="1178038985">
      <w:bodyDiv w:val="1"/>
      <w:marLeft w:val="0"/>
      <w:marRight w:val="0"/>
      <w:marTop w:val="0"/>
      <w:marBottom w:val="0"/>
      <w:divBdr>
        <w:top w:val="none" w:sz="0" w:space="0" w:color="auto"/>
        <w:left w:val="none" w:sz="0" w:space="0" w:color="auto"/>
        <w:bottom w:val="none" w:sz="0" w:space="0" w:color="auto"/>
        <w:right w:val="none" w:sz="0" w:space="0" w:color="auto"/>
      </w:divBdr>
    </w:div>
    <w:div w:id="1178039703">
      <w:bodyDiv w:val="1"/>
      <w:marLeft w:val="0"/>
      <w:marRight w:val="0"/>
      <w:marTop w:val="0"/>
      <w:marBottom w:val="0"/>
      <w:divBdr>
        <w:top w:val="none" w:sz="0" w:space="0" w:color="auto"/>
        <w:left w:val="none" w:sz="0" w:space="0" w:color="auto"/>
        <w:bottom w:val="none" w:sz="0" w:space="0" w:color="auto"/>
        <w:right w:val="none" w:sz="0" w:space="0" w:color="auto"/>
      </w:divBdr>
    </w:div>
    <w:div w:id="1178083199">
      <w:bodyDiv w:val="1"/>
      <w:marLeft w:val="0"/>
      <w:marRight w:val="0"/>
      <w:marTop w:val="0"/>
      <w:marBottom w:val="0"/>
      <w:divBdr>
        <w:top w:val="none" w:sz="0" w:space="0" w:color="auto"/>
        <w:left w:val="none" w:sz="0" w:space="0" w:color="auto"/>
        <w:bottom w:val="none" w:sz="0" w:space="0" w:color="auto"/>
        <w:right w:val="none" w:sz="0" w:space="0" w:color="auto"/>
      </w:divBdr>
    </w:div>
    <w:div w:id="1178084441">
      <w:bodyDiv w:val="1"/>
      <w:marLeft w:val="0"/>
      <w:marRight w:val="0"/>
      <w:marTop w:val="0"/>
      <w:marBottom w:val="0"/>
      <w:divBdr>
        <w:top w:val="none" w:sz="0" w:space="0" w:color="auto"/>
        <w:left w:val="none" w:sz="0" w:space="0" w:color="auto"/>
        <w:bottom w:val="none" w:sz="0" w:space="0" w:color="auto"/>
        <w:right w:val="none" w:sz="0" w:space="0" w:color="auto"/>
      </w:divBdr>
    </w:div>
    <w:div w:id="1178154733">
      <w:bodyDiv w:val="1"/>
      <w:marLeft w:val="0"/>
      <w:marRight w:val="0"/>
      <w:marTop w:val="0"/>
      <w:marBottom w:val="0"/>
      <w:divBdr>
        <w:top w:val="none" w:sz="0" w:space="0" w:color="auto"/>
        <w:left w:val="none" w:sz="0" w:space="0" w:color="auto"/>
        <w:bottom w:val="none" w:sz="0" w:space="0" w:color="auto"/>
        <w:right w:val="none" w:sz="0" w:space="0" w:color="auto"/>
      </w:divBdr>
    </w:div>
    <w:div w:id="1178231053">
      <w:bodyDiv w:val="1"/>
      <w:marLeft w:val="0"/>
      <w:marRight w:val="0"/>
      <w:marTop w:val="0"/>
      <w:marBottom w:val="0"/>
      <w:divBdr>
        <w:top w:val="none" w:sz="0" w:space="0" w:color="auto"/>
        <w:left w:val="none" w:sz="0" w:space="0" w:color="auto"/>
        <w:bottom w:val="none" w:sz="0" w:space="0" w:color="auto"/>
        <w:right w:val="none" w:sz="0" w:space="0" w:color="auto"/>
      </w:divBdr>
    </w:div>
    <w:div w:id="1178233634">
      <w:bodyDiv w:val="1"/>
      <w:marLeft w:val="0"/>
      <w:marRight w:val="0"/>
      <w:marTop w:val="0"/>
      <w:marBottom w:val="0"/>
      <w:divBdr>
        <w:top w:val="none" w:sz="0" w:space="0" w:color="auto"/>
        <w:left w:val="none" w:sz="0" w:space="0" w:color="auto"/>
        <w:bottom w:val="none" w:sz="0" w:space="0" w:color="auto"/>
        <w:right w:val="none" w:sz="0" w:space="0" w:color="auto"/>
      </w:divBdr>
    </w:div>
    <w:div w:id="1178275858">
      <w:bodyDiv w:val="1"/>
      <w:marLeft w:val="0"/>
      <w:marRight w:val="0"/>
      <w:marTop w:val="0"/>
      <w:marBottom w:val="0"/>
      <w:divBdr>
        <w:top w:val="none" w:sz="0" w:space="0" w:color="auto"/>
        <w:left w:val="none" w:sz="0" w:space="0" w:color="auto"/>
        <w:bottom w:val="none" w:sz="0" w:space="0" w:color="auto"/>
        <w:right w:val="none" w:sz="0" w:space="0" w:color="auto"/>
      </w:divBdr>
    </w:div>
    <w:div w:id="1178278307">
      <w:bodyDiv w:val="1"/>
      <w:marLeft w:val="0"/>
      <w:marRight w:val="0"/>
      <w:marTop w:val="0"/>
      <w:marBottom w:val="0"/>
      <w:divBdr>
        <w:top w:val="none" w:sz="0" w:space="0" w:color="auto"/>
        <w:left w:val="none" w:sz="0" w:space="0" w:color="auto"/>
        <w:bottom w:val="none" w:sz="0" w:space="0" w:color="auto"/>
        <w:right w:val="none" w:sz="0" w:space="0" w:color="auto"/>
      </w:divBdr>
    </w:div>
    <w:div w:id="1178304195">
      <w:bodyDiv w:val="1"/>
      <w:marLeft w:val="0"/>
      <w:marRight w:val="0"/>
      <w:marTop w:val="0"/>
      <w:marBottom w:val="0"/>
      <w:divBdr>
        <w:top w:val="none" w:sz="0" w:space="0" w:color="auto"/>
        <w:left w:val="none" w:sz="0" w:space="0" w:color="auto"/>
        <w:bottom w:val="none" w:sz="0" w:space="0" w:color="auto"/>
        <w:right w:val="none" w:sz="0" w:space="0" w:color="auto"/>
      </w:divBdr>
    </w:div>
    <w:div w:id="1178345100">
      <w:bodyDiv w:val="1"/>
      <w:marLeft w:val="0"/>
      <w:marRight w:val="0"/>
      <w:marTop w:val="0"/>
      <w:marBottom w:val="0"/>
      <w:divBdr>
        <w:top w:val="none" w:sz="0" w:space="0" w:color="auto"/>
        <w:left w:val="none" w:sz="0" w:space="0" w:color="auto"/>
        <w:bottom w:val="none" w:sz="0" w:space="0" w:color="auto"/>
        <w:right w:val="none" w:sz="0" w:space="0" w:color="auto"/>
      </w:divBdr>
    </w:div>
    <w:div w:id="1178420790">
      <w:bodyDiv w:val="1"/>
      <w:marLeft w:val="0"/>
      <w:marRight w:val="0"/>
      <w:marTop w:val="0"/>
      <w:marBottom w:val="0"/>
      <w:divBdr>
        <w:top w:val="none" w:sz="0" w:space="0" w:color="auto"/>
        <w:left w:val="none" w:sz="0" w:space="0" w:color="auto"/>
        <w:bottom w:val="none" w:sz="0" w:space="0" w:color="auto"/>
        <w:right w:val="none" w:sz="0" w:space="0" w:color="auto"/>
      </w:divBdr>
    </w:div>
    <w:div w:id="1178424170">
      <w:bodyDiv w:val="1"/>
      <w:marLeft w:val="0"/>
      <w:marRight w:val="0"/>
      <w:marTop w:val="0"/>
      <w:marBottom w:val="0"/>
      <w:divBdr>
        <w:top w:val="none" w:sz="0" w:space="0" w:color="auto"/>
        <w:left w:val="none" w:sz="0" w:space="0" w:color="auto"/>
        <w:bottom w:val="none" w:sz="0" w:space="0" w:color="auto"/>
        <w:right w:val="none" w:sz="0" w:space="0" w:color="auto"/>
      </w:divBdr>
    </w:div>
    <w:div w:id="1178428415">
      <w:bodyDiv w:val="1"/>
      <w:marLeft w:val="0"/>
      <w:marRight w:val="0"/>
      <w:marTop w:val="0"/>
      <w:marBottom w:val="0"/>
      <w:divBdr>
        <w:top w:val="none" w:sz="0" w:space="0" w:color="auto"/>
        <w:left w:val="none" w:sz="0" w:space="0" w:color="auto"/>
        <w:bottom w:val="none" w:sz="0" w:space="0" w:color="auto"/>
        <w:right w:val="none" w:sz="0" w:space="0" w:color="auto"/>
      </w:divBdr>
    </w:div>
    <w:div w:id="1178495384">
      <w:bodyDiv w:val="1"/>
      <w:marLeft w:val="0"/>
      <w:marRight w:val="0"/>
      <w:marTop w:val="0"/>
      <w:marBottom w:val="0"/>
      <w:divBdr>
        <w:top w:val="none" w:sz="0" w:space="0" w:color="auto"/>
        <w:left w:val="none" w:sz="0" w:space="0" w:color="auto"/>
        <w:bottom w:val="none" w:sz="0" w:space="0" w:color="auto"/>
        <w:right w:val="none" w:sz="0" w:space="0" w:color="auto"/>
      </w:divBdr>
    </w:div>
    <w:div w:id="1178497807">
      <w:bodyDiv w:val="1"/>
      <w:marLeft w:val="0"/>
      <w:marRight w:val="0"/>
      <w:marTop w:val="0"/>
      <w:marBottom w:val="0"/>
      <w:divBdr>
        <w:top w:val="none" w:sz="0" w:space="0" w:color="auto"/>
        <w:left w:val="none" w:sz="0" w:space="0" w:color="auto"/>
        <w:bottom w:val="none" w:sz="0" w:space="0" w:color="auto"/>
        <w:right w:val="none" w:sz="0" w:space="0" w:color="auto"/>
      </w:divBdr>
    </w:div>
    <w:div w:id="1178692916">
      <w:bodyDiv w:val="1"/>
      <w:marLeft w:val="0"/>
      <w:marRight w:val="0"/>
      <w:marTop w:val="0"/>
      <w:marBottom w:val="0"/>
      <w:divBdr>
        <w:top w:val="none" w:sz="0" w:space="0" w:color="auto"/>
        <w:left w:val="none" w:sz="0" w:space="0" w:color="auto"/>
        <w:bottom w:val="none" w:sz="0" w:space="0" w:color="auto"/>
        <w:right w:val="none" w:sz="0" w:space="0" w:color="auto"/>
      </w:divBdr>
    </w:div>
    <w:div w:id="1178694873">
      <w:bodyDiv w:val="1"/>
      <w:marLeft w:val="0"/>
      <w:marRight w:val="0"/>
      <w:marTop w:val="0"/>
      <w:marBottom w:val="0"/>
      <w:divBdr>
        <w:top w:val="none" w:sz="0" w:space="0" w:color="auto"/>
        <w:left w:val="none" w:sz="0" w:space="0" w:color="auto"/>
        <w:bottom w:val="none" w:sz="0" w:space="0" w:color="auto"/>
        <w:right w:val="none" w:sz="0" w:space="0" w:color="auto"/>
      </w:divBdr>
    </w:div>
    <w:div w:id="1178696638">
      <w:bodyDiv w:val="1"/>
      <w:marLeft w:val="0"/>
      <w:marRight w:val="0"/>
      <w:marTop w:val="0"/>
      <w:marBottom w:val="0"/>
      <w:divBdr>
        <w:top w:val="none" w:sz="0" w:space="0" w:color="auto"/>
        <w:left w:val="none" w:sz="0" w:space="0" w:color="auto"/>
        <w:bottom w:val="none" w:sz="0" w:space="0" w:color="auto"/>
        <w:right w:val="none" w:sz="0" w:space="0" w:color="auto"/>
      </w:divBdr>
    </w:div>
    <w:div w:id="1178736119">
      <w:bodyDiv w:val="1"/>
      <w:marLeft w:val="0"/>
      <w:marRight w:val="0"/>
      <w:marTop w:val="0"/>
      <w:marBottom w:val="0"/>
      <w:divBdr>
        <w:top w:val="none" w:sz="0" w:space="0" w:color="auto"/>
        <w:left w:val="none" w:sz="0" w:space="0" w:color="auto"/>
        <w:bottom w:val="none" w:sz="0" w:space="0" w:color="auto"/>
        <w:right w:val="none" w:sz="0" w:space="0" w:color="auto"/>
      </w:divBdr>
    </w:div>
    <w:div w:id="1178739857">
      <w:bodyDiv w:val="1"/>
      <w:marLeft w:val="0"/>
      <w:marRight w:val="0"/>
      <w:marTop w:val="0"/>
      <w:marBottom w:val="0"/>
      <w:divBdr>
        <w:top w:val="none" w:sz="0" w:space="0" w:color="auto"/>
        <w:left w:val="none" w:sz="0" w:space="0" w:color="auto"/>
        <w:bottom w:val="none" w:sz="0" w:space="0" w:color="auto"/>
        <w:right w:val="none" w:sz="0" w:space="0" w:color="auto"/>
      </w:divBdr>
    </w:div>
    <w:div w:id="1178808694">
      <w:bodyDiv w:val="1"/>
      <w:marLeft w:val="0"/>
      <w:marRight w:val="0"/>
      <w:marTop w:val="0"/>
      <w:marBottom w:val="0"/>
      <w:divBdr>
        <w:top w:val="none" w:sz="0" w:space="0" w:color="auto"/>
        <w:left w:val="none" w:sz="0" w:space="0" w:color="auto"/>
        <w:bottom w:val="none" w:sz="0" w:space="0" w:color="auto"/>
        <w:right w:val="none" w:sz="0" w:space="0" w:color="auto"/>
      </w:divBdr>
    </w:div>
    <w:div w:id="1178815004">
      <w:bodyDiv w:val="1"/>
      <w:marLeft w:val="0"/>
      <w:marRight w:val="0"/>
      <w:marTop w:val="0"/>
      <w:marBottom w:val="0"/>
      <w:divBdr>
        <w:top w:val="none" w:sz="0" w:space="0" w:color="auto"/>
        <w:left w:val="none" w:sz="0" w:space="0" w:color="auto"/>
        <w:bottom w:val="none" w:sz="0" w:space="0" w:color="auto"/>
        <w:right w:val="none" w:sz="0" w:space="0" w:color="auto"/>
      </w:divBdr>
    </w:div>
    <w:div w:id="1179006861">
      <w:bodyDiv w:val="1"/>
      <w:marLeft w:val="0"/>
      <w:marRight w:val="0"/>
      <w:marTop w:val="0"/>
      <w:marBottom w:val="0"/>
      <w:divBdr>
        <w:top w:val="none" w:sz="0" w:space="0" w:color="auto"/>
        <w:left w:val="none" w:sz="0" w:space="0" w:color="auto"/>
        <w:bottom w:val="none" w:sz="0" w:space="0" w:color="auto"/>
        <w:right w:val="none" w:sz="0" w:space="0" w:color="auto"/>
      </w:divBdr>
    </w:div>
    <w:div w:id="1179008360">
      <w:bodyDiv w:val="1"/>
      <w:marLeft w:val="0"/>
      <w:marRight w:val="0"/>
      <w:marTop w:val="0"/>
      <w:marBottom w:val="0"/>
      <w:divBdr>
        <w:top w:val="none" w:sz="0" w:space="0" w:color="auto"/>
        <w:left w:val="none" w:sz="0" w:space="0" w:color="auto"/>
        <w:bottom w:val="none" w:sz="0" w:space="0" w:color="auto"/>
        <w:right w:val="none" w:sz="0" w:space="0" w:color="auto"/>
      </w:divBdr>
    </w:div>
    <w:div w:id="1179151806">
      <w:bodyDiv w:val="1"/>
      <w:marLeft w:val="0"/>
      <w:marRight w:val="0"/>
      <w:marTop w:val="0"/>
      <w:marBottom w:val="0"/>
      <w:divBdr>
        <w:top w:val="none" w:sz="0" w:space="0" w:color="auto"/>
        <w:left w:val="none" w:sz="0" w:space="0" w:color="auto"/>
        <w:bottom w:val="none" w:sz="0" w:space="0" w:color="auto"/>
        <w:right w:val="none" w:sz="0" w:space="0" w:color="auto"/>
      </w:divBdr>
    </w:div>
    <w:div w:id="1179350277">
      <w:bodyDiv w:val="1"/>
      <w:marLeft w:val="0"/>
      <w:marRight w:val="0"/>
      <w:marTop w:val="0"/>
      <w:marBottom w:val="0"/>
      <w:divBdr>
        <w:top w:val="none" w:sz="0" w:space="0" w:color="auto"/>
        <w:left w:val="none" w:sz="0" w:space="0" w:color="auto"/>
        <w:bottom w:val="none" w:sz="0" w:space="0" w:color="auto"/>
        <w:right w:val="none" w:sz="0" w:space="0" w:color="auto"/>
      </w:divBdr>
    </w:div>
    <w:div w:id="1179463376">
      <w:bodyDiv w:val="1"/>
      <w:marLeft w:val="0"/>
      <w:marRight w:val="0"/>
      <w:marTop w:val="0"/>
      <w:marBottom w:val="0"/>
      <w:divBdr>
        <w:top w:val="none" w:sz="0" w:space="0" w:color="auto"/>
        <w:left w:val="none" w:sz="0" w:space="0" w:color="auto"/>
        <w:bottom w:val="none" w:sz="0" w:space="0" w:color="auto"/>
        <w:right w:val="none" w:sz="0" w:space="0" w:color="auto"/>
      </w:divBdr>
    </w:div>
    <w:div w:id="1179469698">
      <w:bodyDiv w:val="1"/>
      <w:marLeft w:val="0"/>
      <w:marRight w:val="0"/>
      <w:marTop w:val="0"/>
      <w:marBottom w:val="0"/>
      <w:divBdr>
        <w:top w:val="none" w:sz="0" w:space="0" w:color="auto"/>
        <w:left w:val="none" w:sz="0" w:space="0" w:color="auto"/>
        <w:bottom w:val="none" w:sz="0" w:space="0" w:color="auto"/>
        <w:right w:val="none" w:sz="0" w:space="0" w:color="auto"/>
      </w:divBdr>
    </w:div>
    <w:div w:id="1179538118">
      <w:bodyDiv w:val="1"/>
      <w:marLeft w:val="0"/>
      <w:marRight w:val="0"/>
      <w:marTop w:val="0"/>
      <w:marBottom w:val="0"/>
      <w:divBdr>
        <w:top w:val="none" w:sz="0" w:space="0" w:color="auto"/>
        <w:left w:val="none" w:sz="0" w:space="0" w:color="auto"/>
        <w:bottom w:val="none" w:sz="0" w:space="0" w:color="auto"/>
        <w:right w:val="none" w:sz="0" w:space="0" w:color="auto"/>
      </w:divBdr>
    </w:div>
    <w:div w:id="1179545625">
      <w:bodyDiv w:val="1"/>
      <w:marLeft w:val="0"/>
      <w:marRight w:val="0"/>
      <w:marTop w:val="0"/>
      <w:marBottom w:val="0"/>
      <w:divBdr>
        <w:top w:val="none" w:sz="0" w:space="0" w:color="auto"/>
        <w:left w:val="none" w:sz="0" w:space="0" w:color="auto"/>
        <w:bottom w:val="none" w:sz="0" w:space="0" w:color="auto"/>
        <w:right w:val="none" w:sz="0" w:space="0" w:color="auto"/>
      </w:divBdr>
    </w:div>
    <w:div w:id="1179588846">
      <w:bodyDiv w:val="1"/>
      <w:marLeft w:val="0"/>
      <w:marRight w:val="0"/>
      <w:marTop w:val="0"/>
      <w:marBottom w:val="0"/>
      <w:divBdr>
        <w:top w:val="none" w:sz="0" w:space="0" w:color="auto"/>
        <w:left w:val="none" w:sz="0" w:space="0" w:color="auto"/>
        <w:bottom w:val="none" w:sz="0" w:space="0" w:color="auto"/>
        <w:right w:val="none" w:sz="0" w:space="0" w:color="auto"/>
      </w:divBdr>
    </w:div>
    <w:div w:id="1179852439">
      <w:bodyDiv w:val="1"/>
      <w:marLeft w:val="0"/>
      <w:marRight w:val="0"/>
      <w:marTop w:val="0"/>
      <w:marBottom w:val="0"/>
      <w:divBdr>
        <w:top w:val="none" w:sz="0" w:space="0" w:color="auto"/>
        <w:left w:val="none" w:sz="0" w:space="0" w:color="auto"/>
        <w:bottom w:val="none" w:sz="0" w:space="0" w:color="auto"/>
        <w:right w:val="none" w:sz="0" w:space="0" w:color="auto"/>
      </w:divBdr>
    </w:div>
    <w:div w:id="1179924117">
      <w:bodyDiv w:val="1"/>
      <w:marLeft w:val="0"/>
      <w:marRight w:val="0"/>
      <w:marTop w:val="0"/>
      <w:marBottom w:val="0"/>
      <w:divBdr>
        <w:top w:val="none" w:sz="0" w:space="0" w:color="auto"/>
        <w:left w:val="none" w:sz="0" w:space="0" w:color="auto"/>
        <w:bottom w:val="none" w:sz="0" w:space="0" w:color="auto"/>
        <w:right w:val="none" w:sz="0" w:space="0" w:color="auto"/>
      </w:divBdr>
    </w:div>
    <w:div w:id="1180001329">
      <w:bodyDiv w:val="1"/>
      <w:marLeft w:val="0"/>
      <w:marRight w:val="0"/>
      <w:marTop w:val="0"/>
      <w:marBottom w:val="0"/>
      <w:divBdr>
        <w:top w:val="none" w:sz="0" w:space="0" w:color="auto"/>
        <w:left w:val="none" w:sz="0" w:space="0" w:color="auto"/>
        <w:bottom w:val="none" w:sz="0" w:space="0" w:color="auto"/>
        <w:right w:val="none" w:sz="0" w:space="0" w:color="auto"/>
      </w:divBdr>
    </w:div>
    <w:div w:id="1180003246">
      <w:bodyDiv w:val="1"/>
      <w:marLeft w:val="0"/>
      <w:marRight w:val="0"/>
      <w:marTop w:val="0"/>
      <w:marBottom w:val="0"/>
      <w:divBdr>
        <w:top w:val="none" w:sz="0" w:space="0" w:color="auto"/>
        <w:left w:val="none" w:sz="0" w:space="0" w:color="auto"/>
        <w:bottom w:val="none" w:sz="0" w:space="0" w:color="auto"/>
        <w:right w:val="none" w:sz="0" w:space="0" w:color="auto"/>
      </w:divBdr>
    </w:div>
    <w:div w:id="1180120989">
      <w:bodyDiv w:val="1"/>
      <w:marLeft w:val="0"/>
      <w:marRight w:val="0"/>
      <w:marTop w:val="0"/>
      <w:marBottom w:val="0"/>
      <w:divBdr>
        <w:top w:val="none" w:sz="0" w:space="0" w:color="auto"/>
        <w:left w:val="none" w:sz="0" w:space="0" w:color="auto"/>
        <w:bottom w:val="none" w:sz="0" w:space="0" w:color="auto"/>
        <w:right w:val="none" w:sz="0" w:space="0" w:color="auto"/>
      </w:divBdr>
    </w:div>
    <w:div w:id="1180198001">
      <w:bodyDiv w:val="1"/>
      <w:marLeft w:val="0"/>
      <w:marRight w:val="0"/>
      <w:marTop w:val="0"/>
      <w:marBottom w:val="0"/>
      <w:divBdr>
        <w:top w:val="none" w:sz="0" w:space="0" w:color="auto"/>
        <w:left w:val="none" w:sz="0" w:space="0" w:color="auto"/>
        <w:bottom w:val="none" w:sz="0" w:space="0" w:color="auto"/>
        <w:right w:val="none" w:sz="0" w:space="0" w:color="auto"/>
      </w:divBdr>
    </w:div>
    <w:div w:id="1180390422">
      <w:bodyDiv w:val="1"/>
      <w:marLeft w:val="0"/>
      <w:marRight w:val="0"/>
      <w:marTop w:val="0"/>
      <w:marBottom w:val="0"/>
      <w:divBdr>
        <w:top w:val="none" w:sz="0" w:space="0" w:color="auto"/>
        <w:left w:val="none" w:sz="0" w:space="0" w:color="auto"/>
        <w:bottom w:val="none" w:sz="0" w:space="0" w:color="auto"/>
        <w:right w:val="none" w:sz="0" w:space="0" w:color="auto"/>
      </w:divBdr>
    </w:div>
    <w:div w:id="1180506552">
      <w:bodyDiv w:val="1"/>
      <w:marLeft w:val="0"/>
      <w:marRight w:val="0"/>
      <w:marTop w:val="0"/>
      <w:marBottom w:val="0"/>
      <w:divBdr>
        <w:top w:val="none" w:sz="0" w:space="0" w:color="auto"/>
        <w:left w:val="none" w:sz="0" w:space="0" w:color="auto"/>
        <w:bottom w:val="none" w:sz="0" w:space="0" w:color="auto"/>
        <w:right w:val="none" w:sz="0" w:space="0" w:color="auto"/>
      </w:divBdr>
    </w:div>
    <w:div w:id="1180508743">
      <w:bodyDiv w:val="1"/>
      <w:marLeft w:val="0"/>
      <w:marRight w:val="0"/>
      <w:marTop w:val="0"/>
      <w:marBottom w:val="0"/>
      <w:divBdr>
        <w:top w:val="none" w:sz="0" w:space="0" w:color="auto"/>
        <w:left w:val="none" w:sz="0" w:space="0" w:color="auto"/>
        <w:bottom w:val="none" w:sz="0" w:space="0" w:color="auto"/>
        <w:right w:val="none" w:sz="0" w:space="0" w:color="auto"/>
      </w:divBdr>
    </w:div>
    <w:div w:id="1180584709">
      <w:bodyDiv w:val="1"/>
      <w:marLeft w:val="0"/>
      <w:marRight w:val="0"/>
      <w:marTop w:val="0"/>
      <w:marBottom w:val="0"/>
      <w:divBdr>
        <w:top w:val="none" w:sz="0" w:space="0" w:color="auto"/>
        <w:left w:val="none" w:sz="0" w:space="0" w:color="auto"/>
        <w:bottom w:val="none" w:sz="0" w:space="0" w:color="auto"/>
        <w:right w:val="none" w:sz="0" w:space="0" w:color="auto"/>
      </w:divBdr>
    </w:div>
    <w:div w:id="1180848563">
      <w:bodyDiv w:val="1"/>
      <w:marLeft w:val="0"/>
      <w:marRight w:val="0"/>
      <w:marTop w:val="0"/>
      <w:marBottom w:val="0"/>
      <w:divBdr>
        <w:top w:val="none" w:sz="0" w:space="0" w:color="auto"/>
        <w:left w:val="none" w:sz="0" w:space="0" w:color="auto"/>
        <w:bottom w:val="none" w:sz="0" w:space="0" w:color="auto"/>
        <w:right w:val="none" w:sz="0" w:space="0" w:color="auto"/>
      </w:divBdr>
    </w:div>
    <w:div w:id="1180893324">
      <w:bodyDiv w:val="1"/>
      <w:marLeft w:val="0"/>
      <w:marRight w:val="0"/>
      <w:marTop w:val="0"/>
      <w:marBottom w:val="0"/>
      <w:divBdr>
        <w:top w:val="none" w:sz="0" w:space="0" w:color="auto"/>
        <w:left w:val="none" w:sz="0" w:space="0" w:color="auto"/>
        <w:bottom w:val="none" w:sz="0" w:space="0" w:color="auto"/>
        <w:right w:val="none" w:sz="0" w:space="0" w:color="auto"/>
      </w:divBdr>
    </w:div>
    <w:div w:id="1180893844">
      <w:bodyDiv w:val="1"/>
      <w:marLeft w:val="0"/>
      <w:marRight w:val="0"/>
      <w:marTop w:val="0"/>
      <w:marBottom w:val="0"/>
      <w:divBdr>
        <w:top w:val="none" w:sz="0" w:space="0" w:color="auto"/>
        <w:left w:val="none" w:sz="0" w:space="0" w:color="auto"/>
        <w:bottom w:val="none" w:sz="0" w:space="0" w:color="auto"/>
        <w:right w:val="none" w:sz="0" w:space="0" w:color="auto"/>
      </w:divBdr>
    </w:div>
    <w:div w:id="1180898226">
      <w:bodyDiv w:val="1"/>
      <w:marLeft w:val="0"/>
      <w:marRight w:val="0"/>
      <w:marTop w:val="0"/>
      <w:marBottom w:val="0"/>
      <w:divBdr>
        <w:top w:val="none" w:sz="0" w:space="0" w:color="auto"/>
        <w:left w:val="none" w:sz="0" w:space="0" w:color="auto"/>
        <w:bottom w:val="none" w:sz="0" w:space="0" w:color="auto"/>
        <w:right w:val="none" w:sz="0" w:space="0" w:color="auto"/>
      </w:divBdr>
    </w:div>
    <w:div w:id="1180967960">
      <w:bodyDiv w:val="1"/>
      <w:marLeft w:val="0"/>
      <w:marRight w:val="0"/>
      <w:marTop w:val="0"/>
      <w:marBottom w:val="0"/>
      <w:divBdr>
        <w:top w:val="none" w:sz="0" w:space="0" w:color="auto"/>
        <w:left w:val="none" w:sz="0" w:space="0" w:color="auto"/>
        <w:bottom w:val="none" w:sz="0" w:space="0" w:color="auto"/>
        <w:right w:val="none" w:sz="0" w:space="0" w:color="auto"/>
      </w:divBdr>
    </w:div>
    <w:div w:id="1181313583">
      <w:bodyDiv w:val="1"/>
      <w:marLeft w:val="0"/>
      <w:marRight w:val="0"/>
      <w:marTop w:val="0"/>
      <w:marBottom w:val="0"/>
      <w:divBdr>
        <w:top w:val="none" w:sz="0" w:space="0" w:color="auto"/>
        <w:left w:val="none" w:sz="0" w:space="0" w:color="auto"/>
        <w:bottom w:val="none" w:sz="0" w:space="0" w:color="auto"/>
        <w:right w:val="none" w:sz="0" w:space="0" w:color="auto"/>
      </w:divBdr>
    </w:div>
    <w:div w:id="1181317873">
      <w:bodyDiv w:val="1"/>
      <w:marLeft w:val="0"/>
      <w:marRight w:val="0"/>
      <w:marTop w:val="0"/>
      <w:marBottom w:val="0"/>
      <w:divBdr>
        <w:top w:val="none" w:sz="0" w:space="0" w:color="auto"/>
        <w:left w:val="none" w:sz="0" w:space="0" w:color="auto"/>
        <w:bottom w:val="none" w:sz="0" w:space="0" w:color="auto"/>
        <w:right w:val="none" w:sz="0" w:space="0" w:color="auto"/>
      </w:divBdr>
    </w:div>
    <w:div w:id="1181352818">
      <w:bodyDiv w:val="1"/>
      <w:marLeft w:val="0"/>
      <w:marRight w:val="0"/>
      <w:marTop w:val="0"/>
      <w:marBottom w:val="0"/>
      <w:divBdr>
        <w:top w:val="none" w:sz="0" w:space="0" w:color="auto"/>
        <w:left w:val="none" w:sz="0" w:space="0" w:color="auto"/>
        <w:bottom w:val="none" w:sz="0" w:space="0" w:color="auto"/>
        <w:right w:val="none" w:sz="0" w:space="0" w:color="auto"/>
      </w:divBdr>
    </w:div>
    <w:div w:id="1181354609">
      <w:bodyDiv w:val="1"/>
      <w:marLeft w:val="0"/>
      <w:marRight w:val="0"/>
      <w:marTop w:val="0"/>
      <w:marBottom w:val="0"/>
      <w:divBdr>
        <w:top w:val="none" w:sz="0" w:space="0" w:color="auto"/>
        <w:left w:val="none" w:sz="0" w:space="0" w:color="auto"/>
        <w:bottom w:val="none" w:sz="0" w:space="0" w:color="auto"/>
        <w:right w:val="none" w:sz="0" w:space="0" w:color="auto"/>
      </w:divBdr>
    </w:div>
    <w:div w:id="1181435088">
      <w:bodyDiv w:val="1"/>
      <w:marLeft w:val="0"/>
      <w:marRight w:val="0"/>
      <w:marTop w:val="0"/>
      <w:marBottom w:val="0"/>
      <w:divBdr>
        <w:top w:val="none" w:sz="0" w:space="0" w:color="auto"/>
        <w:left w:val="none" w:sz="0" w:space="0" w:color="auto"/>
        <w:bottom w:val="none" w:sz="0" w:space="0" w:color="auto"/>
        <w:right w:val="none" w:sz="0" w:space="0" w:color="auto"/>
      </w:divBdr>
    </w:div>
    <w:div w:id="1181620966">
      <w:bodyDiv w:val="1"/>
      <w:marLeft w:val="0"/>
      <w:marRight w:val="0"/>
      <w:marTop w:val="0"/>
      <w:marBottom w:val="0"/>
      <w:divBdr>
        <w:top w:val="none" w:sz="0" w:space="0" w:color="auto"/>
        <w:left w:val="none" w:sz="0" w:space="0" w:color="auto"/>
        <w:bottom w:val="none" w:sz="0" w:space="0" w:color="auto"/>
        <w:right w:val="none" w:sz="0" w:space="0" w:color="auto"/>
      </w:divBdr>
    </w:div>
    <w:div w:id="1181625245">
      <w:bodyDiv w:val="1"/>
      <w:marLeft w:val="0"/>
      <w:marRight w:val="0"/>
      <w:marTop w:val="0"/>
      <w:marBottom w:val="0"/>
      <w:divBdr>
        <w:top w:val="none" w:sz="0" w:space="0" w:color="auto"/>
        <w:left w:val="none" w:sz="0" w:space="0" w:color="auto"/>
        <w:bottom w:val="none" w:sz="0" w:space="0" w:color="auto"/>
        <w:right w:val="none" w:sz="0" w:space="0" w:color="auto"/>
      </w:divBdr>
    </w:div>
    <w:div w:id="1181629174">
      <w:bodyDiv w:val="1"/>
      <w:marLeft w:val="0"/>
      <w:marRight w:val="0"/>
      <w:marTop w:val="0"/>
      <w:marBottom w:val="0"/>
      <w:divBdr>
        <w:top w:val="none" w:sz="0" w:space="0" w:color="auto"/>
        <w:left w:val="none" w:sz="0" w:space="0" w:color="auto"/>
        <w:bottom w:val="none" w:sz="0" w:space="0" w:color="auto"/>
        <w:right w:val="none" w:sz="0" w:space="0" w:color="auto"/>
      </w:divBdr>
    </w:div>
    <w:div w:id="1181698771">
      <w:bodyDiv w:val="1"/>
      <w:marLeft w:val="0"/>
      <w:marRight w:val="0"/>
      <w:marTop w:val="0"/>
      <w:marBottom w:val="0"/>
      <w:divBdr>
        <w:top w:val="none" w:sz="0" w:space="0" w:color="auto"/>
        <w:left w:val="none" w:sz="0" w:space="0" w:color="auto"/>
        <w:bottom w:val="none" w:sz="0" w:space="0" w:color="auto"/>
        <w:right w:val="none" w:sz="0" w:space="0" w:color="auto"/>
      </w:divBdr>
    </w:div>
    <w:div w:id="1181702322">
      <w:bodyDiv w:val="1"/>
      <w:marLeft w:val="0"/>
      <w:marRight w:val="0"/>
      <w:marTop w:val="0"/>
      <w:marBottom w:val="0"/>
      <w:divBdr>
        <w:top w:val="none" w:sz="0" w:space="0" w:color="auto"/>
        <w:left w:val="none" w:sz="0" w:space="0" w:color="auto"/>
        <w:bottom w:val="none" w:sz="0" w:space="0" w:color="auto"/>
        <w:right w:val="none" w:sz="0" w:space="0" w:color="auto"/>
      </w:divBdr>
    </w:div>
    <w:div w:id="1181772705">
      <w:bodyDiv w:val="1"/>
      <w:marLeft w:val="0"/>
      <w:marRight w:val="0"/>
      <w:marTop w:val="0"/>
      <w:marBottom w:val="0"/>
      <w:divBdr>
        <w:top w:val="none" w:sz="0" w:space="0" w:color="auto"/>
        <w:left w:val="none" w:sz="0" w:space="0" w:color="auto"/>
        <w:bottom w:val="none" w:sz="0" w:space="0" w:color="auto"/>
        <w:right w:val="none" w:sz="0" w:space="0" w:color="auto"/>
      </w:divBdr>
    </w:div>
    <w:div w:id="1181815550">
      <w:bodyDiv w:val="1"/>
      <w:marLeft w:val="0"/>
      <w:marRight w:val="0"/>
      <w:marTop w:val="0"/>
      <w:marBottom w:val="0"/>
      <w:divBdr>
        <w:top w:val="none" w:sz="0" w:space="0" w:color="auto"/>
        <w:left w:val="none" w:sz="0" w:space="0" w:color="auto"/>
        <w:bottom w:val="none" w:sz="0" w:space="0" w:color="auto"/>
        <w:right w:val="none" w:sz="0" w:space="0" w:color="auto"/>
      </w:divBdr>
    </w:div>
    <w:div w:id="1181819535">
      <w:bodyDiv w:val="1"/>
      <w:marLeft w:val="0"/>
      <w:marRight w:val="0"/>
      <w:marTop w:val="0"/>
      <w:marBottom w:val="0"/>
      <w:divBdr>
        <w:top w:val="none" w:sz="0" w:space="0" w:color="auto"/>
        <w:left w:val="none" w:sz="0" w:space="0" w:color="auto"/>
        <w:bottom w:val="none" w:sz="0" w:space="0" w:color="auto"/>
        <w:right w:val="none" w:sz="0" w:space="0" w:color="auto"/>
      </w:divBdr>
    </w:div>
    <w:div w:id="1181895984">
      <w:bodyDiv w:val="1"/>
      <w:marLeft w:val="0"/>
      <w:marRight w:val="0"/>
      <w:marTop w:val="0"/>
      <w:marBottom w:val="0"/>
      <w:divBdr>
        <w:top w:val="none" w:sz="0" w:space="0" w:color="auto"/>
        <w:left w:val="none" w:sz="0" w:space="0" w:color="auto"/>
        <w:bottom w:val="none" w:sz="0" w:space="0" w:color="auto"/>
        <w:right w:val="none" w:sz="0" w:space="0" w:color="auto"/>
      </w:divBdr>
    </w:div>
    <w:div w:id="1181896375">
      <w:bodyDiv w:val="1"/>
      <w:marLeft w:val="0"/>
      <w:marRight w:val="0"/>
      <w:marTop w:val="0"/>
      <w:marBottom w:val="0"/>
      <w:divBdr>
        <w:top w:val="none" w:sz="0" w:space="0" w:color="auto"/>
        <w:left w:val="none" w:sz="0" w:space="0" w:color="auto"/>
        <w:bottom w:val="none" w:sz="0" w:space="0" w:color="auto"/>
        <w:right w:val="none" w:sz="0" w:space="0" w:color="auto"/>
      </w:divBdr>
    </w:div>
    <w:div w:id="1181971449">
      <w:bodyDiv w:val="1"/>
      <w:marLeft w:val="0"/>
      <w:marRight w:val="0"/>
      <w:marTop w:val="0"/>
      <w:marBottom w:val="0"/>
      <w:divBdr>
        <w:top w:val="none" w:sz="0" w:space="0" w:color="auto"/>
        <w:left w:val="none" w:sz="0" w:space="0" w:color="auto"/>
        <w:bottom w:val="none" w:sz="0" w:space="0" w:color="auto"/>
        <w:right w:val="none" w:sz="0" w:space="0" w:color="auto"/>
      </w:divBdr>
    </w:div>
    <w:div w:id="1182012723">
      <w:bodyDiv w:val="1"/>
      <w:marLeft w:val="0"/>
      <w:marRight w:val="0"/>
      <w:marTop w:val="0"/>
      <w:marBottom w:val="0"/>
      <w:divBdr>
        <w:top w:val="none" w:sz="0" w:space="0" w:color="auto"/>
        <w:left w:val="none" w:sz="0" w:space="0" w:color="auto"/>
        <w:bottom w:val="none" w:sz="0" w:space="0" w:color="auto"/>
        <w:right w:val="none" w:sz="0" w:space="0" w:color="auto"/>
      </w:divBdr>
    </w:div>
    <w:div w:id="1182015477">
      <w:bodyDiv w:val="1"/>
      <w:marLeft w:val="0"/>
      <w:marRight w:val="0"/>
      <w:marTop w:val="0"/>
      <w:marBottom w:val="0"/>
      <w:divBdr>
        <w:top w:val="none" w:sz="0" w:space="0" w:color="auto"/>
        <w:left w:val="none" w:sz="0" w:space="0" w:color="auto"/>
        <w:bottom w:val="none" w:sz="0" w:space="0" w:color="auto"/>
        <w:right w:val="none" w:sz="0" w:space="0" w:color="auto"/>
      </w:divBdr>
    </w:div>
    <w:div w:id="1182085378">
      <w:bodyDiv w:val="1"/>
      <w:marLeft w:val="0"/>
      <w:marRight w:val="0"/>
      <w:marTop w:val="0"/>
      <w:marBottom w:val="0"/>
      <w:divBdr>
        <w:top w:val="none" w:sz="0" w:space="0" w:color="auto"/>
        <w:left w:val="none" w:sz="0" w:space="0" w:color="auto"/>
        <w:bottom w:val="none" w:sz="0" w:space="0" w:color="auto"/>
        <w:right w:val="none" w:sz="0" w:space="0" w:color="auto"/>
      </w:divBdr>
    </w:div>
    <w:div w:id="1182164476">
      <w:bodyDiv w:val="1"/>
      <w:marLeft w:val="0"/>
      <w:marRight w:val="0"/>
      <w:marTop w:val="0"/>
      <w:marBottom w:val="0"/>
      <w:divBdr>
        <w:top w:val="none" w:sz="0" w:space="0" w:color="auto"/>
        <w:left w:val="none" w:sz="0" w:space="0" w:color="auto"/>
        <w:bottom w:val="none" w:sz="0" w:space="0" w:color="auto"/>
        <w:right w:val="none" w:sz="0" w:space="0" w:color="auto"/>
      </w:divBdr>
    </w:div>
    <w:div w:id="1182164491">
      <w:bodyDiv w:val="1"/>
      <w:marLeft w:val="0"/>
      <w:marRight w:val="0"/>
      <w:marTop w:val="0"/>
      <w:marBottom w:val="0"/>
      <w:divBdr>
        <w:top w:val="none" w:sz="0" w:space="0" w:color="auto"/>
        <w:left w:val="none" w:sz="0" w:space="0" w:color="auto"/>
        <w:bottom w:val="none" w:sz="0" w:space="0" w:color="auto"/>
        <w:right w:val="none" w:sz="0" w:space="0" w:color="auto"/>
      </w:divBdr>
    </w:div>
    <w:div w:id="1182355933">
      <w:bodyDiv w:val="1"/>
      <w:marLeft w:val="0"/>
      <w:marRight w:val="0"/>
      <w:marTop w:val="0"/>
      <w:marBottom w:val="0"/>
      <w:divBdr>
        <w:top w:val="none" w:sz="0" w:space="0" w:color="auto"/>
        <w:left w:val="none" w:sz="0" w:space="0" w:color="auto"/>
        <w:bottom w:val="none" w:sz="0" w:space="0" w:color="auto"/>
        <w:right w:val="none" w:sz="0" w:space="0" w:color="auto"/>
      </w:divBdr>
    </w:div>
    <w:div w:id="1182402063">
      <w:bodyDiv w:val="1"/>
      <w:marLeft w:val="0"/>
      <w:marRight w:val="0"/>
      <w:marTop w:val="0"/>
      <w:marBottom w:val="0"/>
      <w:divBdr>
        <w:top w:val="none" w:sz="0" w:space="0" w:color="auto"/>
        <w:left w:val="none" w:sz="0" w:space="0" w:color="auto"/>
        <w:bottom w:val="none" w:sz="0" w:space="0" w:color="auto"/>
        <w:right w:val="none" w:sz="0" w:space="0" w:color="auto"/>
      </w:divBdr>
    </w:div>
    <w:div w:id="1182473865">
      <w:bodyDiv w:val="1"/>
      <w:marLeft w:val="0"/>
      <w:marRight w:val="0"/>
      <w:marTop w:val="0"/>
      <w:marBottom w:val="0"/>
      <w:divBdr>
        <w:top w:val="none" w:sz="0" w:space="0" w:color="auto"/>
        <w:left w:val="none" w:sz="0" w:space="0" w:color="auto"/>
        <w:bottom w:val="none" w:sz="0" w:space="0" w:color="auto"/>
        <w:right w:val="none" w:sz="0" w:space="0" w:color="auto"/>
      </w:divBdr>
    </w:div>
    <w:div w:id="1182476039">
      <w:bodyDiv w:val="1"/>
      <w:marLeft w:val="0"/>
      <w:marRight w:val="0"/>
      <w:marTop w:val="0"/>
      <w:marBottom w:val="0"/>
      <w:divBdr>
        <w:top w:val="none" w:sz="0" w:space="0" w:color="auto"/>
        <w:left w:val="none" w:sz="0" w:space="0" w:color="auto"/>
        <w:bottom w:val="none" w:sz="0" w:space="0" w:color="auto"/>
        <w:right w:val="none" w:sz="0" w:space="0" w:color="auto"/>
      </w:divBdr>
    </w:div>
    <w:div w:id="1182553995">
      <w:bodyDiv w:val="1"/>
      <w:marLeft w:val="0"/>
      <w:marRight w:val="0"/>
      <w:marTop w:val="0"/>
      <w:marBottom w:val="0"/>
      <w:divBdr>
        <w:top w:val="none" w:sz="0" w:space="0" w:color="auto"/>
        <w:left w:val="none" w:sz="0" w:space="0" w:color="auto"/>
        <w:bottom w:val="none" w:sz="0" w:space="0" w:color="auto"/>
        <w:right w:val="none" w:sz="0" w:space="0" w:color="auto"/>
      </w:divBdr>
    </w:div>
    <w:div w:id="1182625140">
      <w:bodyDiv w:val="1"/>
      <w:marLeft w:val="0"/>
      <w:marRight w:val="0"/>
      <w:marTop w:val="0"/>
      <w:marBottom w:val="0"/>
      <w:divBdr>
        <w:top w:val="none" w:sz="0" w:space="0" w:color="auto"/>
        <w:left w:val="none" w:sz="0" w:space="0" w:color="auto"/>
        <w:bottom w:val="none" w:sz="0" w:space="0" w:color="auto"/>
        <w:right w:val="none" w:sz="0" w:space="0" w:color="auto"/>
      </w:divBdr>
    </w:div>
    <w:div w:id="1182746094">
      <w:bodyDiv w:val="1"/>
      <w:marLeft w:val="0"/>
      <w:marRight w:val="0"/>
      <w:marTop w:val="0"/>
      <w:marBottom w:val="0"/>
      <w:divBdr>
        <w:top w:val="none" w:sz="0" w:space="0" w:color="auto"/>
        <w:left w:val="none" w:sz="0" w:space="0" w:color="auto"/>
        <w:bottom w:val="none" w:sz="0" w:space="0" w:color="auto"/>
        <w:right w:val="none" w:sz="0" w:space="0" w:color="auto"/>
      </w:divBdr>
    </w:div>
    <w:div w:id="1182939310">
      <w:bodyDiv w:val="1"/>
      <w:marLeft w:val="0"/>
      <w:marRight w:val="0"/>
      <w:marTop w:val="0"/>
      <w:marBottom w:val="0"/>
      <w:divBdr>
        <w:top w:val="none" w:sz="0" w:space="0" w:color="auto"/>
        <w:left w:val="none" w:sz="0" w:space="0" w:color="auto"/>
        <w:bottom w:val="none" w:sz="0" w:space="0" w:color="auto"/>
        <w:right w:val="none" w:sz="0" w:space="0" w:color="auto"/>
      </w:divBdr>
    </w:div>
    <w:div w:id="1182940307">
      <w:bodyDiv w:val="1"/>
      <w:marLeft w:val="0"/>
      <w:marRight w:val="0"/>
      <w:marTop w:val="0"/>
      <w:marBottom w:val="0"/>
      <w:divBdr>
        <w:top w:val="none" w:sz="0" w:space="0" w:color="auto"/>
        <w:left w:val="none" w:sz="0" w:space="0" w:color="auto"/>
        <w:bottom w:val="none" w:sz="0" w:space="0" w:color="auto"/>
        <w:right w:val="none" w:sz="0" w:space="0" w:color="auto"/>
      </w:divBdr>
    </w:div>
    <w:div w:id="1183084959">
      <w:bodyDiv w:val="1"/>
      <w:marLeft w:val="0"/>
      <w:marRight w:val="0"/>
      <w:marTop w:val="0"/>
      <w:marBottom w:val="0"/>
      <w:divBdr>
        <w:top w:val="none" w:sz="0" w:space="0" w:color="auto"/>
        <w:left w:val="none" w:sz="0" w:space="0" w:color="auto"/>
        <w:bottom w:val="none" w:sz="0" w:space="0" w:color="auto"/>
        <w:right w:val="none" w:sz="0" w:space="0" w:color="auto"/>
      </w:divBdr>
    </w:div>
    <w:div w:id="1183085314">
      <w:bodyDiv w:val="1"/>
      <w:marLeft w:val="0"/>
      <w:marRight w:val="0"/>
      <w:marTop w:val="0"/>
      <w:marBottom w:val="0"/>
      <w:divBdr>
        <w:top w:val="none" w:sz="0" w:space="0" w:color="auto"/>
        <w:left w:val="none" w:sz="0" w:space="0" w:color="auto"/>
        <w:bottom w:val="none" w:sz="0" w:space="0" w:color="auto"/>
        <w:right w:val="none" w:sz="0" w:space="0" w:color="auto"/>
      </w:divBdr>
    </w:div>
    <w:div w:id="1183085911">
      <w:bodyDiv w:val="1"/>
      <w:marLeft w:val="0"/>
      <w:marRight w:val="0"/>
      <w:marTop w:val="0"/>
      <w:marBottom w:val="0"/>
      <w:divBdr>
        <w:top w:val="none" w:sz="0" w:space="0" w:color="auto"/>
        <w:left w:val="none" w:sz="0" w:space="0" w:color="auto"/>
        <w:bottom w:val="none" w:sz="0" w:space="0" w:color="auto"/>
        <w:right w:val="none" w:sz="0" w:space="0" w:color="auto"/>
      </w:divBdr>
    </w:div>
    <w:div w:id="1183127076">
      <w:bodyDiv w:val="1"/>
      <w:marLeft w:val="0"/>
      <w:marRight w:val="0"/>
      <w:marTop w:val="0"/>
      <w:marBottom w:val="0"/>
      <w:divBdr>
        <w:top w:val="none" w:sz="0" w:space="0" w:color="auto"/>
        <w:left w:val="none" w:sz="0" w:space="0" w:color="auto"/>
        <w:bottom w:val="none" w:sz="0" w:space="0" w:color="auto"/>
        <w:right w:val="none" w:sz="0" w:space="0" w:color="auto"/>
      </w:divBdr>
    </w:div>
    <w:div w:id="1183129231">
      <w:bodyDiv w:val="1"/>
      <w:marLeft w:val="0"/>
      <w:marRight w:val="0"/>
      <w:marTop w:val="0"/>
      <w:marBottom w:val="0"/>
      <w:divBdr>
        <w:top w:val="none" w:sz="0" w:space="0" w:color="auto"/>
        <w:left w:val="none" w:sz="0" w:space="0" w:color="auto"/>
        <w:bottom w:val="none" w:sz="0" w:space="0" w:color="auto"/>
        <w:right w:val="none" w:sz="0" w:space="0" w:color="auto"/>
      </w:divBdr>
    </w:div>
    <w:div w:id="1183134062">
      <w:bodyDiv w:val="1"/>
      <w:marLeft w:val="0"/>
      <w:marRight w:val="0"/>
      <w:marTop w:val="0"/>
      <w:marBottom w:val="0"/>
      <w:divBdr>
        <w:top w:val="none" w:sz="0" w:space="0" w:color="auto"/>
        <w:left w:val="none" w:sz="0" w:space="0" w:color="auto"/>
        <w:bottom w:val="none" w:sz="0" w:space="0" w:color="auto"/>
        <w:right w:val="none" w:sz="0" w:space="0" w:color="auto"/>
      </w:divBdr>
    </w:div>
    <w:div w:id="1183201135">
      <w:bodyDiv w:val="1"/>
      <w:marLeft w:val="0"/>
      <w:marRight w:val="0"/>
      <w:marTop w:val="0"/>
      <w:marBottom w:val="0"/>
      <w:divBdr>
        <w:top w:val="none" w:sz="0" w:space="0" w:color="auto"/>
        <w:left w:val="none" w:sz="0" w:space="0" w:color="auto"/>
        <w:bottom w:val="none" w:sz="0" w:space="0" w:color="auto"/>
        <w:right w:val="none" w:sz="0" w:space="0" w:color="auto"/>
      </w:divBdr>
    </w:div>
    <w:div w:id="1183207566">
      <w:bodyDiv w:val="1"/>
      <w:marLeft w:val="0"/>
      <w:marRight w:val="0"/>
      <w:marTop w:val="0"/>
      <w:marBottom w:val="0"/>
      <w:divBdr>
        <w:top w:val="none" w:sz="0" w:space="0" w:color="auto"/>
        <w:left w:val="none" w:sz="0" w:space="0" w:color="auto"/>
        <w:bottom w:val="none" w:sz="0" w:space="0" w:color="auto"/>
        <w:right w:val="none" w:sz="0" w:space="0" w:color="auto"/>
      </w:divBdr>
    </w:div>
    <w:div w:id="1183209239">
      <w:bodyDiv w:val="1"/>
      <w:marLeft w:val="0"/>
      <w:marRight w:val="0"/>
      <w:marTop w:val="0"/>
      <w:marBottom w:val="0"/>
      <w:divBdr>
        <w:top w:val="none" w:sz="0" w:space="0" w:color="auto"/>
        <w:left w:val="none" w:sz="0" w:space="0" w:color="auto"/>
        <w:bottom w:val="none" w:sz="0" w:space="0" w:color="auto"/>
        <w:right w:val="none" w:sz="0" w:space="0" w:color="auto"/>
      </w:divBdr>
    </w:div>
    <w:div w:id="1183277877">
      <w:bodyDiv w:val="1"/>
      <w:marLeft w:val="0"/>
      <w:marRight w:val="0"/>
      <w:marTop w:val="0"/>
      <w:marBottom w:val="0"/>
      <w:divBdr>
        <w:top w:val="none" w:sz="0" w:space="0" w:color="auto"/>
        <w:left w:val="none" w:sz="0" w:space="0" w:color="auto"/>
        <w:bottom w:val="none" w:sz="0" w:space="0" w:color="auto"/>
        <w:right w:val="none" w:sz="0" w:space="0" w:color="auto"/>
      </w:divBdr>
    </w:div>
    <w:div w:id="1183324868">
      <w:bodyDiv w:val="1"/>
      <w:marLeft w:val="0"/>
      <w:marRight w:val="0"/>
      <w:marTop w:val="0"/>
      <w:marBottom w:val="0"/>
      <w:divBdr>
        <w:top w:val="none" w:sz="0" w:space="0" w:color="auto"/>
        <w:left w:val="none" w:sz="0" w:space="0" w:color="auto"/>
        <w:bottom w:val="none" w:sz="0" w:space="0" w:color="auto"/>
        <w:right w:val="none" w:sz="0" w:space="0" w:color="auto"/>
      </w:divBdr>
    </w:div>
    <w:div w:id="1183327066">
      <w:bodyDiv w:val="1"/>
      <w:marLeft w:val="0"/>
      <w:marRight w:val="0"/>
      <w:marTop w:val="0"/>
      <w:marBottom w:val="0"/>
      <w:divBdr>
        <w:top w:val="none" w:sz="0" w:space="0" w:color="auto"/>
        <w:left w:val="none" w:sz="0" w:space="0" w:color="auto"/>
        <w:bottom w:val="none" w:sz="0" w:space="0" w:color="auto"/>
        <w:right w:val="none" w:sz="0" w:space="0" w:color="auto"/>
      </w:divBdr>
    </w:div>
    <w:div w:id="1183472563">
      <w:bodyDiv w:val="1"/>
      <w:marLeft w:val="0"/>
      <w:marRight w:val="0"/>
      <w:marTop w:val="0"/>
      <w:marBottom w:val="0"/>
      <w:divBdr>
        <w:top w:val="none" w:sz="0" w:space="0" w:color="auto"/>
        <w:left w:val="none" w:sz="0" w:space="0" w:color="auto"/>
        <w:bottom w:val="none" w:sz="0" w:space="0" w:color="auto"/>
        <w:right w:val="none" w:sz="0" w:space="0" w:color="auto"/>
      </w:divBdr>
    </w:div>
    <w:div w:id="1183596278">
      <w:bodyDiv w:val="1"/>
      <w:marLeft w:val="0"/>
      <w:marRight w:val="0"/>
      <w:marTop w:val="0"/>
      <w:marBottom w:val="0"/>
      <w:divBdr>
        <w:top w:val="none" w:sz="0" w:space="0" w:color="auto"/>
        <w:left w:val="none" w:sz="0" w:space="0" w:color="auto"/>
        <w:bottom w:val="none" w:sz="0" w:space="0" w:color="auto"/>
        <w:right w:val="none" w:sz="0" w:space="0" w:color="auto"/>
      </w:divBdr>
    </w:div>
    <w:div w:id="1183663025">
      <w:bodyDiv w:val="1"/>
      <w:marLeft w:val="0"/>
      <w:marRight w:val="0"/>
      <w:marTop w:val="0"/>
      <w:marBottom w:val="0"/>
      <w:divBdr>
        <w:top w:val="none" w:sz="0" w:space="0" w:color="auto"/>
        <w:left w:val="none" w:sz="0" w:space="0" w:color="auto"/>
        <w:bottom w:val="none" w:sz="0" w:space="0" w:color="auto"/>
        <w:right w:val="none" w:sz="0" w:space="0" w:color="auto"/>
      </w:divBdr>
    </w:div>
    <w:div w:id="1183783525">
      <w:bodyDiv w:val="1"/>
      <w:marLeft w:val="0"/>
      <w:marRight w:val="0"/>
      <w:marTop w:val="0"/>
      <w:marBottom w:val="0"/>
      <w:divBdr>
        <w:top w:val="none" w:sz="0" w:space="0" w:color="auto"/>
        <w:left w:val="none" w:sz="0" w:space="0" w:color="auto"/>
        <w:bottom w:val="none" w:sz="0" w:space="0" w:color="auto"/>
        <w:right w:val="none" w:sz="0" w:space="0" w:color="auto"/>
      </w:divBdr>
    </w:div>
    <w:div w:id="1183788061">
      <w:bodyDiv w:val="1"/>
      <w:marLeft w:val="0"/>
      <w:marRight w:val="0"/>
      <w:marTop w:val="0"/>
      <w:marBottom w:val="0"/>
      <w:divBdr>
        <w:top w:val="none" w:sz="0" w:space="0" w:color="auto"/>
        <w:left w:val="none" w:sz="0" w:space="0" w:color="auto"/>
        <w:bottom w:val="none" w:sz="0" w:space="0" w:color="auto"/>
        <w:right w:val="none" w:sz="0" w:space="0" w:color="auto"/>
      </w:divBdr>
    </w:div>
    <w:div w:id="1183856280">
      <w:bodyDiv w:val="1"/>
      <w:marLeft w:val="0"/>
      <w:marRight w:val="0"/>
      <w:marTop w:val="0"/>
      <w:marBottom w:val="0"/>
      <w:divBdr>
        <w:top w:val="none" w:sz="0" w:space="0" w:color="auto"/>
        <w:left w:val="none" w:sz="0" w:space="0" w:color="auto"/>
        <w:bottom w:val="none" w:sz="0" w:space="0" w:color="auto"/>
        <w:right w:val="none" w:sz="0" w:space="0" w:color="auto"/>
      </w:divBdr>
    </w:div>
    <w:div w:id="1183937910">
      <w:bodyDiv w:val="1"/>
      <w:marLeft w:val="0"/>
      <w:marRight w:val="0"/>
      <w:marTop w:val="0"/>
      <w:marBottom w:val="0"/>
      <w:divBdr>
        <w:top w:val="none" w:sz="0" w:space="0" w:color="auto"/>
        <w:left w:val="none" w:sz="0" w:space="0" w:color="auto"/>
        <w:bottom w:val="none" w:sz="0" w:space="0" w:color="auto"/>
        <w:right w:val="none" w:sz="0" w:space="0" w:color="auto"/>
      </w:divBdr>
    </w:div>
    <w:div w:id="1184125161">
      <w:bodyDiv w:val="1"/>
      <w:marLeft w:val="0"/>
      <w:marRight w:val="0"/>
      <w:marTop w:val="0"/>
      <w:marBottom w:val="0"/>
      <w:divBdr>
        <w:top w:val="none" w:sz="0" w:space="0" w:color="auto"/>
        <w:left w:val="none" w:sz="0" w:space="0" w:color="auto"/>
        <w:bottom w:val="none" w:sz="0" w:space="0" w:color="auto"/>
        <w:right w:val="none" w:sz="0" w:space="0" w:color="auto"/>
      </w:divBdr>
    </w:div>
    <w:div w:id="1184173927">
      <w:bodyDiv w:val="1"/>
      <w:marLeft w:val="0"/>
      <w:marRight w:val="0"/>
      <w:marTop w:val="0"/>
      <w:marBottom w:val="0"/>
      <w:divBdr>
        <w:top w:val="none" w:sz="0" w:space="0" w:color="auto"/>
        <w:left w:val="none" w:sz="0" w:space="0" w:color="auto"/>
        <w:bottom w:val="none" w:sz="0" w:space="0" w:color="auto"/>
        <w:right w:val="none" w:sz="0" w:space="0" w:color="auto"/>
      </w:divBdr>
    </w:div>
    <w:div w:id="1184174939">
      <w:bodyDiv w:val="1"/>
      <w:marLeft w:val="0"/>
      <w:marRight w:val="0"/>
      <w:marTop w:val="0"/>
      <w:marBottom w:val="0"/>
      <w:divBdr>
        <w:top w:val="none" w:sz="0" w:space="0" w:color="auto"/>
        <w:left w:val="none" w:sz="0" w:space="0" w:color="auto"/>
        <w:bottom w:val="none" w:sz="0" w:space="0" w:color="auto"/>
        <w:right w:val="none" w:sz="0" w:space="0" w:color="auto"/>
      </w:divBdr>
    </w:div>
    <w:div w:id="1184317424">
      <w:bodyDiv w:val="1"/>
      <w:marLeft w:val="0"/>
      <w:marRight w:val="0"/>
      <w:marTop w:val="0"/>
      <w:marBottom w:val="0"/>
      <w:divBdr>
        <w:top w:val="none" w:sz="0" w:space="0" w:color="auto"/>
        <w:left w:val="none" w:sz="0" w:space="0" w:color="auto"/>
        <w:bottom w:val="none" w:sz="0" w:space="0" w:color="auto"/>
        <w:right w:val="none" w:sz="0" w:space="0" w:color="auto"/>
      </w:divBdr>
    </w:div>
    <w:div w:id="1184513472">
      <w:bodyDiv w:val="1"/>
      <w:marLeft w:val="0"/>
      <w:marRight w:val="0"/>
      <w:marTop w:val="0"/>
      <w:marBottom w:val="0"/>
      <w:divBdr>
        <w:top w:val="none" w:sz="0" w:space="0" w:color="auto"/>
        <w:left w:val="none" w:sz="0" w:space="0" w:color="auto"/>
        <w:bottom w:val="none" w:sz="0" w:space="0" w:color="auto"/>
        <w:right w:val="none" w:sz="0" w:space="0" w:color="auto"/>
      </w:divBdr>
    </w:div>
    <w:div w:id="1184517186">
      <w:bodyDiv w:val="1"/>
      <w:marLeft w:val="0"/>
      <w:marRight w:val="0"/>
      <w:marTop w:val="0"/>
      <w:marBottom w:val="0"/>
      <w:divBdr>
        <w:top w:val="none" w:sz="0" w:space="0" w:color="auto"/>
        <w:left w:val="none" w:sz="0" w:space="0" w:color="auto"/>
        <w:bottom w:val="none" w:sz="0" w:space="0" w:color="auto"/>
        <w:right w:val="none" w:sz="0" w:space="0" w:color="auto"/>
      </w:divBdr>
    </w:div>
    <w:div w:id="1184592550">
      <w:bodyDiv w:val="1"/>
      <w:marLeft w:val="0"/>
      <w:marRight w:val="0"/>
      <w:marTop w:val="0"/>
      <w:marBottom w:val="0"/>
      <w:divBdr>
        <w:top w:val="none" w:sz="0" w:space="0" w:color="auto"/>
        <w:left w:val="none" w:sz="0" w:space="0" w:color="auto"/>
        <w:bottom w:val="none" w:sz="0" w:space="0" w:color="auto"/>
        <w:right w:val="none" w:sz="0" w:space="0" w:color="auto"/>
      </w:divBdr>
    </w:div>
    <w:div w:id="1184786786">
      <w:bodyDiv w:val="1"/>
      <w:marLeft w:val="0"/>
      <w:marRight w:val="0"/>
      <w:marTop w:val="0"/>
      <w:marBottom w:val="0"/>
      <w:divBdr>
        <w:top w:val="none" w:sz="0" w:space="0" w:color="auto"/>
        <w:left w:val="none" w:sz="0" w:space="0" w:color="auto"/>
        <w:bottom w:val="none" w:sz="0" w:space="0" w:color="auto"/>
        <w:right w:val="none" w:sz="0" w:space="0" w:color="auto"/>
      </w:divBdr>
    </w:div>
    <w:div w:id="1184786971">
      <w:bodyDiv w:val="1"/>
      <w:marLeft w:val="0"/>
      <w:marRight w:val="0"/>
      <w:marTop w:val="0"/>
      <w:marBottom w:val="0"/>
      <w:divBdr>
        <w:top w:val="none" w:sz="0" w:space="0" w:color="auto"/>
        <w:left w:val="none" w:sz="0" w:space="0" w:color="auto"/>
        <w:bottom w:val="none" w:sz="0" w:space="0" w:color="auto"/>
        <w:right w:val="none" w:sz="0" w:space="0" w:color="auto"/>
      </w:divBdr>
    </w:div>
    <w:div w:id="1184857818">
      <w:bodyDiv w:val="1"/>
      <w:marLeft w:val="0"/>
      <w:marRight w:val="0"/>
      <w:marTop w:val="0"/>
      <w:marBottom w:val="0"/>
      <w:divBdr>
        <w:top w:val="none" w:sz="0" w:space="0" w:color="auto"/>
        <w:left w:val="none" w:sz="0" w:space="0" w:color="auto"/>
        <w:bottom w:val="none" w:sz="0" w:space="0" w:color="auto"/>
        <w:right w:val="none" w:sz="0" w:space="0" w:color="auto"/>
      </w:divBdr>
    </w:div>
    <w:div w:id="1184978521">
      <w:bodyDiv w:val="1"/>
      <w:marLeft w:val="0"/>
      <w:marRight w:val="0"/>
      <w:marTop w:val="0"/>
      <w:marBottom w:val="0"/>
      <w:divBdr>
        <w:top w:val="none" w:sz="0" w:space="0" w:color="auto"/>
        <w:left w:val="none" w:sz="0" w:space="0" w:color="auto"/>
        <w:bottom w:val="none" w:sz="0" w:space="0" w:color="auto"/>
        <w:right w:val="none" w:sz="0" w:space="0" w:color="auto"/>
      </w:divBdr>
    </w:div>
    <w:div w:id="1185053635">
      <w:bodyDiv w:val="1"/>
      <w:marLeft w:val="0"/>
      <w:marRight w:val="0"/>
      <w:marTop w:val="0"/>
      <w:marBottom w:val="0"/>
      <w:divBdr>
        <w:top w:val="none" w:sz="0" w:space="0" w:color="auto"/>
        <w:left w:val="none" w:sz="0" w:space="0" w:color="auto"/>
        <w:bottom w:val="none" w:sz="0" w:space="0" w:color="auto"/>
        <w:right w:val="none" w:sz="0" w:space="0" w:color="auto"/>
      </w:divBdr>
    </w:div>
    <w:div w:id="1185169568">
      <w:bodyDiv w:val="1"/>
      <w:marLeft w:val="0"/>
      <w:marRight w:val="0"/>
      <w:marTop w:val="0"/>
      <w:marBottom w:val="0"/>
      <w:divBdr>
        <w:top w:val="none" w:sz="0" w:space="0" w:color="auto"/>
        <w:left w:val="none" w:sz="0" w:space="0" w:color="auto"/>
        <w:bottom w:val="none" w:sz="0" w:space="0" w:color="auto"/>
        <w:right w:val="none" w:sz="0" w:space="0" w:color="auto"/>
      </w:divBdr>
    </w:div>
    <w:div w:id="1185242824">
      <w:bodyDiv w:val="1"/>
      <w:marLeft w:val="0"/>
      <w:marRight w:val="0"/>
      <w:marTop w:val="0"/>
      <w:marBottom w:val="0"/>
      <w:divBdr>
        <w:top w:val="none" w:sz="0" w:space="0" w:color="auto"/>
        <w:left w:val="none" w:sz="0" w:space="0" w:color="auto"/>
        <w:bottom w:val="none" w:sz="0" w:space="0" w:color="auto"/>
        <w:right w:val="none" w:sz="0" w:space="0" w:color="auto"/>
      </w:divBdr>
    </w:div>
    <w:div w:id="1185285497">
      <w:bodyDiv w:val="1"/>
      <w:marLeft w:val="0"/>
      <w:marRight w:val="0"/>
      <w:marTop w:val="0"/>
      <w:marBottom w:val="0"/>
      <w:divBdr>
        <w:top w:val="none" w:sz="0" w:space="0" w:color="auto"/>
        <w:left w:val="none" w:sz="0" w:space="0" w:color="auto"/>
        <w:bottom w:val="none" w:sz="0" w:space="0" w:color="auto"/>
        <w:right w:val="none" w:sz="0" w:space="0" w:color="auto"/>
      </w:divBdr>
    </w:div>
    <w:div w:id="1185292355">
      <w:bodyDiv w:val="1"/>
      <w:marLeft w:val="0"/>
      <w:marRight w:val="0"/>
      <w:marTop w:val="0"/>
      <w:marBottom w:val="0"/>
      <w:divBdr>
        <w:top w:val="none" w:sz="0" w:space="0" w:color="auto"/>
        <w:left w:val="none" w:sz="0" w:space="0" w:color="auto"/>
        <w:bottom w:val="none" w:sz="0" w:space="0" w:color="auto"/>
        <w:right w:val="none" w:sz="0" w:space="0" w:color="auto"/>
      </w:divBdr>
    </w:div>
    <w:div w:id="1185441544">
      <w:bodyDiv w:val="1"/>
      <w:marLeft w:val="0"/>
      <w:marRight w:val="0"/>
      <w:marTop w:val="0"/>
      <w:marBottom w:val="0"/>
      <w:divBdr>
        <w:top w:val="none" w:sz="0" w:space="0" w:color="auto"/>
        <w:left w:val="none" w:sz="0" w:space="0" w:color="auto"/>
        <w:bottom w:val="none" w:sz="0" w:space="0" w:color="auto"/>
        <w:right w:val="none" w:sz="0" w:space="0" w:color="auto"/>
      </w:divBdr>
    </w:div>
    <w:div w:id="1185512048">
      <w:bodyDiv w:val="1"/>
      <w:marLeft w:val="0"/>
      <w:marRight w:val="0"/>
      <w:marTop w:val="0"/>
      <w:marBottom w:val="0"/>
      <w:divBdr>
        <w:top w:val="none" w:sz="0" w:space="0" w:color="auto"/>
        <w:left w:val="none" w:sz="0" w:space="0" w:color="auto"/>
        <w:bottom w:val="none" w:sz="0" w:space="0" w:color="auto"/>
        <w:right w:val="none" w:sz="0" w:space="0" w:color="auto"/>
      </w:divBdr>
    </w:div>
    <w:div w:id="1185633854">
      <w:bodyDiv w:val="1"/>
      <w:marLeft w:val="0"/>
      <w:marRight w:val="0"/>
      <w:marTop w:val="0"/>
      <w:marBottom w:val="0"/>
      <w:divBdr>
        <w:top w:val="none" w:sz="0" w:space="0" w:color="auto"/>
        <w:left w:val="none" w:sz="0" w:space="0" w:color="auto"/>
        <w:bottom w:val="none" w:sz="0" w:space="0" w:color="auto"/>
        <w:right w:val="none" w:sz="0" w:space="0" w:color="auto"/>
      </w:divBdr>
    </w:div>
    <w:div w:id="1185635824">
      <w:bodyDiv w:val="1"/>
      <w:marLeft w:val="0"/>
      <w:marRight w:val="0"/>
      <w:marTop w:val="0"/>
      <w:marBottom w:val="0"/>
      <w:divBdr>
        <w:top w:val="none" w:sz="0" w:space="0" w:color="auto"/>
        <w:left w:val="none" w:sz="0" w:space="0" w:color="auto"/>
        <w:bottom w:val="none" w:sz="0" w:space="0" w:color="auto"/>
        <w:right w:val="none" w:sz="0" w:space="0" w:color="auto"/>
      </w:divBdr>
    </w:div>
    <w:div w:id="1185705613">
      <w:bodyDiv w:val="1"/>
      <w:marLeft w:val="0"/>
      <w:marRight w:val="0"/>
      <w:marTop w:val="0"/>
      <w:marBottom w:val="0"/>
      <w:divBdr>
        <w:top w:val="none" w:sz="0" w:space="0" w:color="auto"/>
        <w:left w:val="none" w:sz="0" w:space="0" w:color="auto"/>
        <w:bottom w:val="none" w:sz="0" w:space="0" w:color="auto"/>
        <w:right w:val="none" w:sz="0" w:space="0" w:color="auto"/>
      </w:divBdr>
    </w:div>
    <w:div w:id="1185752598">
      <w:bodyDiv w:val="1"/>
      <w:marLeft w:val="0"/>
      <w:marRight w:val="0"/>
      <w:marTop w:val="0"/>
      <w:marBottom w:val="0"/>
      <w:divBdr>
        <w:top w:val="none" w:sz="0" w:space="0" w:color="auto"/>
        <w:left w:val="none" w:sz="0" w:space="0" w:color="auto"/>
        <w:bottom w:val="none" w:sz="0" w:space="0" w:color="auto"/>
        <w:right w:val="none" w:sz="0" w:space="0" w:color="auto"/>
      </w:divBdr>
    </w:div>
    <w:div w:id="1185823093">
      <w:bodyDiv w:val="1"/>
      <w:marLeft w:val="0"/>
      <w:marRight w:val="0"/>
      <w:marTop w:val="0"/>
      <w:marBottom w:val="0"/>
      <w:divBdr>
        <w:top w:val="none" w:sz="0" w:space="0" w:color="auto"/>
        <w:left w:val="none" w:sz="0" w:space="0" w:color="auto"/>
        <w:bottom w:val="none" w:sz="0" w:space="0" w:color="auto"/>
        <w:right w:val="none" w:sz="0" w:space="0" w:color="auto"/>
      </w:divBdr>
    </w:div>
    <w:div w:id="1185904424">
      <w:bodyDiv w:val="1"/>
      <w:marLeft w:val="0"/>
      <w:marRight w:val="0"/>
      <w:marTop w:val="0"/>
      <w:marBottom w:val="0"/>
      <w:divBdr>
        <w:top w:val="none" w:sz="0" w:space="0" w:color="auto"/>
        <w:left w:val="none" w:sz="0" w:space="0" w:color="auto"/>
        <w:bottom w:val="none" w:sz="0" w:space="0" w:color="auto"/>
        <w:right w:val="none" w:sz="0" w:space="0" w:color="auto"/>
      </w:divBdr>
    </w:div>
    <w:div w:id="1186285891">
      <w:bodyDiv w:val="1"/>
      <w:marLeft w:val="0"/>
      <w:marRight w:val="0"/>
      <w:marTop w:val="0"/>
      <w:marBottom w:val="0"/>
      <w:divBdr>
        <w:top w:val="none" w:sz="0" w:space="0" w:color="auto"/>
        <w:left w:val="none" w:sz="0" w:space="0" w:color="auto"/>
        <w:bottom w:val="none" w:sz="0" w:space="0" w:color="auto"/>
        <w:right w:val="none" w:sz="0" w:space="0" w:color="auto"/>
      </w:divBdr>
    </w:div>
    <w:div w:id="1186287255">
      <w:bodyDiv w:val="1"/>
      <w:marLeft w:val="0"/>
      <w:marRight w:val="0"/>
      <w:marTop w:val="0"/>
      <w:marBottom w:val="0"/>
      <w:divBdr>
        <w:top w:val="none" w:sz="0" w:space="0" w:color="auto"/>
        <w:left w:val="none" w:sz="0" w:space="0" w:color="auto"/>
        <w:bottom w:val="none" w:sz="0" w:space="0" w:color="auto"/>
        <w:right w:val="none" w:sz="0" w:space="0" w:color="auto"/>
      </w:divBdr>
    </w:div>
    <w:div w:id="1186290904">
      <w:bodyDiv w:val="1"/>
      <w:marLeft w:val="0"/>
      <w:marRight w:val="0"/>
      <w:marTop w:val="0"/>
      <w:marBottom w:val="0"/>
      <w:divBdr>
        <w:top w:val="none" w:sz="0" w:space="0" w:color="auto"/>
        <w:left w:val="none" w:sz="0" w:space="0" w:color="auto"/>
        <w:bottom w:val="none" w:sz="0" w:space="0" w:color="auto"/>
        <w:right w:val="none" w:sz="0" w:space="0" w:color="auto"/>
      </w:divBdr>
    </w:div>
    <w:div w:id="1186333392">
      <w:bodyDiv w:val="1"/>
      <w:marLeft w:val="0"/>
      <w:marRight w:val="0"/>
      <w:marTop w:val="0"/>
      <w:marBottom w:val="0"/>
      <w:divBdr>
        <w:top w:val="none" w:sz="0" w:space="0" w:color="auto"/>
        <w:left w:val="none" w:sz="0" w:space="0" w:color="auto"/>
        <w:bottom w:val="none" w:sz="0" w:space="0" w:color="auto"/>
        <w:right w:val="none" w:sz="0" w:space="0" w:color="auto"/>
      </w:divBdr>
    </w:div>
    <w:div w:id="1186407774">
      <w:bodyDiv w:val="1"/>
      <w:marLeft w:val="0"/>
      <w:marRight w:val="0"/>
      <w:marTop w:val="0"/>
      <w:marBottom w:val="0"/>
      <w:divBdr>
        <w:top w:val="none" w:sz="0" w:space="0" w:color="auto"/>
        <w:left w:val="none" w:sz="0" w:space="0" w:color="auto"/>
        <w:bottom w:val="none" w:sz="0" w:space="0" w:color="auto"/>
        <w:right w:val="none" w:sz="0" w:space="0" w:color="auto"/>
      </w:divBdr>
    </w:div>
    <w:div w:id="1186408926">
      <w:bodyDiv w:val="1"/>
      <w:marLeft w:val="0"/>
      <w:marRight w:val="0"/>
      <w:marTop w:val="0"/>
      <w:marBottom w:val="0"/>
      <w:divBdr>
        <w:top w:val="none" w:sz="0" w:space="0" w:color="auto"/>
        <w:left w:val="none" w:sz="0" w:space="0" w:color="auto"/>
        <w:bottom w:val="none" w:sz="0" w:space="0" w:color="auto"/>
        <w:right w:val="none" w:sz="0" w:space="0" w:color="auto"/>
      </w:divBdr>
    </w:div>
    <w:div w:id="1186484957">
      <w:bodyDiv w:val="1"/>
      <w:marLeft w:val="0"/>
      <w:marRight w:val="0"/>
      <w:marTop w:val="0"/>
      <w:marBottom w:val="0"/>
      <w:divBdr>
        <w:top w:val="none" w:sz="0" w:space="0" w:color="auto"/>
        <w:left w:val="none" w:sz="0" w:space="0" w:color="auto"/>
        <w:bottom w:val="none" w:sz="0" w:space="0" w:color="auto"/>
        <w:right w:val="none" w:sz="0" w:space="0" w:color="auto"/>
      </w:divBdr>
    </w:div>
    <w:div w:id="1186553670">
      <w:bodyDiv w:val="1"/>
      <w:marLeft w:val="0"/>
      <w:marRight w:val="0"/>
      <w:marTop w:val="0"/>
      <w:marBottom w:val="0"/>
      <w:divBdr>
        <w:top w:val="none" w:sz="0" w:space="0" w:color="auto"/>
        <w:left w:val="none" w:sz="0" w:space="0" w:color="auto"/>
        <w:bottom w:val="none" w:sz="0" w:space="0" w:color="auto"/>
        <w:right w:val="none" w:sz="0" w:space="0" w:color="auto"/>
      </w:divBdr>
    </w:div>
    <w:div w:id="1186597304">
      <w:bodyDiv w:val="1"/>
      <w:marLeft w:val="0"/>
      <w:marRight w:val="0"/>
      <w:marTop w:val="0"/>
      <w:marBottom w:val="0"/>
      <w:divBdr>
        <w:top w:val="none" w:sz="0" w:space="0" w:color="auto"/>
        <w:left w:val="none" w:sz="0" w:space="0" w:color="auto"/>
        <w:bottom w:val="none" w:sz="0" w:space="0" w:color="auto"/>
        <w:right w:val="none" w:sz="0" w:space="0" w:color="auto"/>
      </w:divBdr>
    </w:div>
    <w:div w:id="1186677723">
      <w:bodyDiv w:val="1"/>
      <w:marLeft w:val="0"/>
      <w:marRight w:val="0"/>
      <w:marTop w:val="0"/>
      <w:marBottom w:val="0"/>
      <w:divBdr>
        <w:top w:val="none" w:sz="0" w:space="0" w:color="auto"/>
        <w:left w:val="none" w:sz="0" w:space="0" w:color="auto"/>
        <w:bottom w:val="none" w:sz="0" w:space="0" w:color="auto"/>
        <w:right w:val="none" w:sz="0" w:space="0" w:color="auto"/>
      </w:divBdr>
    </w:div>
    <w:div w:id="1186748149">
      <w:bodyDiv w:val="1"/>
      <w:marLeft w:val="0"/>
      <w:marRight w:val="0"/>
      <w:marTop w:val="0"/>
      <w:marBottom w:val="0"/>
      <w:divBdr>
        <w:top w:val="none" w:sz="0" w:space="0" w:color="auto"/>
        <w:left w:val="none" w:sz="0" w:space="0" w:color="auto"/>
        <w:bottom w:val="none" w:sz="0" w:space="0" w:color="auto"/>
        <w:right w:val="none" w:sz="0" w:space="0" w:color="auto"/>
      </w:divBdr>
    </w:div>
    <w:div w:id="1186750648">
      <w:bodyDiv w:val="1"/>
      <w:marLeft w:val="0"/>
      <w:marRight w:val="0"/>
      <w:marTop w:val="0"/>
      <w:marBottom w:val="0"/>
      <w:divBdr>
        <w:top w:val="none" w:sz="0" w:space="0" w:color="auto"/>
        <w:left w:val="none" w:sz="0" w:space="0" w:color="auto"/>
        <w:bottom w:val="none" w:sz="0" w:space="0" w:color="auto"/>
        <w:right w:val="none" w:sz="0" w:space="0" w:color="auto"/>
      </w:divBdr>
    </w:div>
    <w:div w:id="1186868931">
      <w:bodyDiv w:val="1"/>
      <w:marLeft w:val="0"/>
      <w:marRight w:val="0"/>
      <w:marTop w:val="0"/>
      <w:marBottom w:val="0"/>
      <w:divBdr>
        <w:top w:val="none" w:sz="0" w:space="0" w:color="auto"/>
        <w:left w:val="none" w:sz="0" w:space="0" w:color="auto"/>
        <w:bottom w:val="none" w:sz="0" w:space="0" w:color="auto"/>
        <w:right w:val="none" w:sz="0" w:space="0" w:color="auto"/>
      </w:divBdr>
    </w:div>
    <w:div w:id="1187062161">
      <w:bodyDiv w:val="1"/>
      <w:marLeft w:val="0"/>
      <w:marRight w:val="0"/>
      <w:marTop w:val="0"/>
      <w:marBottom w:val="0"/>
      <w:divBdr>
        <w:top w:val="none" w:sz="0" w:space="0" w:color="auto"/>
        <w:left w:val="none" w:sz="0" w:space="0" w:color="auto"/>
        <w:bottom w:val="none" w:sz="0" w:space="0" w:color="auto"/>
        <w:right w:val="none" w:sz="0" w:space="0" w:color="auto"/>
      </w:divBdr>
    </w:div>
    <w:div w:id="1187140735">
      <w:bodyDiv w:val="1"/>
      <w:marLeft w:val="0"/>
      <w:marRight w:val="0"/>
      <w:marTop w:val="0"/>
      <w:marBottom w:val="0"/>
      <w:divBdr>
        <w:top w:val="none" w:sz="0" w:space="0" w:color="auto"/>
        <w:left w:val="none" w:sz="0" w:space="0" w:color="auto"/>
        <w:bottom w:val="none" w:sz="0" w:space="0" w:color="auto"/>
        <w:right w:val="none" w:sz="0" w:space="0" w:color="auto"/>
      </w:divBdr>
    </w:div>
    <w:div w:id="1187256095">
      <w:bodyDiv w:val="1"/>
      <w:marLeft w:val="0"/>
      <w:marRight w:val="0"/>
      <w:marTop w:val="0"/>
      <w:marBottom w:val="0"/>
      <w:divBdr>
        <w:top w:val="none" w:sz="0" w:space="0" w:color="auto"/>
        <w:left w:val="none" w:sz="0" w:space="0" w:color="auto"/>
        <w:bottom w:val="none" w:sz="0" w:space="0" w:color="auto"/>
        <w:right w:val="none" w:sz="0" w:space="0" w:color="auto"/>
      </w:divBdr>
    </w:div>
    <w:div w:id="1187325121">
      <w:bodyDiv w:val="1"/>
      <w:marLeft w:val="0"/>
      <w:marRight w:val="0"/>
      <w:marTop w:val="0"/>
      <w:marBottom w:val="0"/>
      <w:divBdr>
        <w:top w:val="none" w:sz="0" w:space="0" w:color="auto"/>
        <w:left w:val="none" w:sz="0" w:space="0" w:color="auto"/>
        <w:bottom w:val="none" w:sz="0" w:space="0" w:color="auto"/>
        <w:right w:val="none" w:sz="0" w:space="0" w:color="auto"/>
      </w:divBdr>
    </w:div>
    <w:div w:id="1187334240">
      <w:bodyDiv w:val="1"/>
      <w:marLeft w:val="0"/>
      <w:marRight w:val="0"/>
      <w:marTop w:val="0"/>
      <w:marBottom w:val="0"/>
      <w:divBdr>
        <w:top w:val="none" w:sz="0" w:space="0" w:color="auto"/>
        <w:left w:val="none" w:sz="0" w:space="0" w:color="auto"/>
        <w:bottom w:val="none" w:sz="0" w:space="0" w:color="auto"/>
        <w:right w:val="none" w:sz="0" w:space="0" w:color="auto"/>
      </w:divBdr>
    </w:div>
    <w:div w:id="1187403598">
      <w:bodyDiv w:val="1"/>
      <w:marLeft w:val="0"/>
      <w:marRight w:val="0"/>
      <w:marTop w:val="0"/>
      <w:marBottom w:val="0"/>
      <w:divBdr>
        <w:top w:val="none" w:sz="0" w:space="0" w:color="auto"/>
        <w:left w:val="none" w:sz="0" w:space="0" w:color="auto"/>
        <w:bottom w:val="none" w:sz="0" w:space="0" w:color="auto"/>
        <w:right w:val="none" w:sz="0" w:space="0" w:color="auto"/>
      </w:divBdr>
    </w:div>
    <w:div w:id="1187406846">
      <w:bodyDiv w:val="1"/>
      <w:marLeft w:val="0"/>
      <w:marRight w:val="0"/>
      <w:marTop w:val="0"/>
      <w:marBottom w:val="0"/>
      <w:divBdr>
        <w:top w:val="none" w:sz="0" w:space="0" w:color="auto"/>
        <w:left w:val="none" w:sz="0" w:space="0" w:color="auto"/>
        <w:bottom w:val="none" w:sz="0" w:space="0" w:color="auto"/>
        <w:right w:val="none" w:sz="0" w:space="0" w:color="auto"/>
      </w:divBdr>
    </w:div>
    <w:div w:id="1187408867">
      <w:bodyDiv w:val="1"/>
      <w:marLeft w:val="0"/>
      <w:marRight w:val="0"/>
      <w:marTop w:val="0"/>
      <w:marBottom w:val="0"/>
      <w:divBdr>
        <w:top w:val="none" w:sz="0" w:space="0" w:color="auto"/>
        <w:left w:val="none" w:sz="0" w:space="0" w:color="auto"/>
        <w:bottom w:val="none" w:sz="0" w:space="0" w:color="auto"/>
        <w:right w:val="none" w:sz="0" w:space="0" w:color="auto"/>
      </w:divBdr>
    </w:div>
    <w:div w:id="1187593610">
      <w:bodyDiv w:val="1"/>
      <w:marLeft w:val="0"/>
      <w:marRight w:val="0"/>
      <w:marTop w:val="0"/>
      <w:marBottom w:val="0"/>
      <w:divBdr>
        <w:top w:val="none" w:sz="0" w:space="0" w:color="auto"/>
        <w:left w:val="none" w:sz="0" w:space="0" w:color="auto"/>
        <w:bottom w:val="none" w:sz="0" w:space="0" w:color="auto"/>
        <w:right w:val="none" w:sz="0" w:space="0" w:color="auto"/>
      </w:divBdr>
    </w:div>
    <w:div w:id="1187600210">
      <w:bodyDiv w:val="1"/>
      <w:marLeft w:val="0"/>
      <w:marRight w:val="0"/>
      <w:marTop w:val="0"/>
      <w:marBottom w:val="0"/>
      <w:divBdr>
        <w:top w:val="none" w:sz="0" w:space="0" w:color="auto"/>
        <w:left w:val="none" w:sz="0" w:space="0" w:color="auto"/>
        <w:bottom w:val="none" w:sz="0" w:space="0" w:color="auto"/>
        <w:right w:val="none" w:sz="0" w:space="0" w:color="auto"/>
      </w:divBdr>
    </w:div>
    <w:div w:id="1187601098">
      <w:bodyDiv w:val="1"/>
      <w:marLeft w:val="0"/>
      <w:marRight w:val="0"/>
      <w:marTop w:val="0"/>
      <w:marBottom w:val="0"/>
      <w:divBdr>
        <w:top w:val="none" w:sz="0" w:space="0" w:color="auto"/>
        <w:left w:val="none" w:sz="0" w:space="0" w:color="auto"/>
        <w:bottom w:val="none" w:sz="0" w:space="0" w:color="auto"/>
        <w:right w:val="none" w:sz="0" w:space="0" w:color="auto"/>
      </w:divBdr>
    </w:div>
    <w:div w:id="1187792490">
      <w:bodyDiv w:val="1"/>
      <w:marLeft w:val="0"/>
      <w:marRight w:val="0"/>
      <w:marTop w:val="0"/>
      <w:marBottom w:val="0"/>
      <w:divBdr>
        <w:top w:val="none" w:sz="0" w:space="0" w:color="auto"/>
        <w:left w:val="none" w:sz="0" w:space="0" w:color="auto"/>
        <w:bottom w:val="none" w:sz="0" w:space="0" w:color="auto"/>
        <w:right w:val="none" w:sz="0" w:space="0" w:color="auto"/>
      </w:divBdr>
    </w:div>
    <w:div w:id="1187868399">
      <w:bodyDiv w:val="1"/>
      <w:marLeft w:val="0"/>
      <w:marRight w:val="0"/>
      <w:marTop w:val="0"/>
      <w:marBottom w:val="0"/>
      <w:divBdr>
        <w:top w:val="none" w:sz="0" w:space="0" w:color="auto"/>
        <w:left w:val="none" w:sz="0" w:space="0" w:color="auto"/>
        <w:bottom w:val="none" w:sz="0" w:space="0" w:color="auto"/>
        <w:right w:val="none" w:sz="0" w:space="0" w:color="auto"/>
      </w:divBdr>
    </w:div>
    <w:div w:id="1187907437">
      <w:bodyDiv w:val="1"/>
      <w:marLeft w:val="0"/>
      <w:marRight w:val="0"/>
      <w:marTop w:val="0"/>
      <w:marBottom w:val="0"/>
      <w:divBdr>
        <w:top w:val="none" w:sz="0" w:space="0" w:color="auto"/>
        <w:left w:val="none" w:sz="0" w:space="0" w:color="auto"/>
        <w:bottom w:val="none" w:sz="0" w:space="0" w:color="auto"/>
        <w:right w:val="none" w:sz="0" w:space="0" w:color="auto"/>
      </w:divBdr>
    </w:div>
    <w:div w:id="1187982052">
      <w:bodyDiv w:val="1"/>
      <w:marLeft w:val="0"/>
      <w:marRight w:val="0"/>
      <w:marTop w:val="0"/>
      <w:marBottom w:val="0"/>
      <w:divBdr>
        <w:top w:val="none" w:sz="0" w:space="0" w:color="auto"/>
        <w:left w:val="none" w:sz="0" w:space="0" w:color="auto"/>
        <w:bottom w:val="none" w:sz="0" w:space="0" w:color="auto"/>
        <w:right w:val="none" w:sz="0" w:space="0" w:color="auto"/>
      </w:divBdr>
    </w:div>
    <w:div w:id="1188064646">
      <w:bodyDiv w:val="1"/>
      <w:marLeft w:val="0"/>
      <w:marRight w:val="0"/>
      <w:marTop w:val="0"/>
      <w:marBottom w:val="0"/>
      <w:divBdr>
        <w:top w:val="none" w:sz="0" w:space="0" w:color="auto"/>
        <w:left w:val="none" w:sz="0" w:space="0" w:color="auto"/>
        <w:bottom w:val="none" w:sz="0" w:space="0" w:color="auto"/>
        <w:right w:val="none" w:sz="0" w:space="0" w:color="auto"/>
      </w:divBdr>
    </w:div>
    <w:div w:id="1188131975">
      <w:bodyDiv w:val="1"/>
      <w:marLeft w:val="0"/>
      <w:marRight w:val="0"/>
      <w:marTop w:val="0"/>
      <w:marBottom w:val="0"/>
      <w:divBdr>
        <w:top w:val="none" w:sz="0" w:space="0" w:color="auto"/>
        <w:left w:val="none" w:sz="0" w:space="0" w:color="auto"/>
        <w:bottom w:val="none" w:sz="0" w:space="0" w:color="auto"/>
        <w:right w:val="none" w:sz="0" w:space="0" w:color="auto"/>
      </w:divBdr>
    </w:div>
    <w:div w:id="1188177876">
      <w:bodyDiv w:val="1"/>
      <w:marLeft w:val="0"/>
      <w:marRight w:val="0"/>
      <w:marTop w:val="0"/>
      <w:marBottom w:val="0"/>
      <w:divBdr>
        <w:top w:val="none" w:sz="0" w:space="0" w:color="auto"/>
        <w:left w:val="none" w:sz="0" w:space="0" w:color="auto"/>
        <w:bottom w:val="none" w:sz="0" w:space="0" w:color="auto"/>
        <w:right w:val="none" w:sz="0" w:space="0" w:color="auto"/>
      </w:divBdr>
    </w:div>
    <w:div w:id="1188178037">
      <w:bodyDiv w:val="1"/>
      <w:marLeft w:val="0"/>
      <w:marRight w:val="0"/>
      <w:marTop w:val="0"/>
      <w:marBottom w:val="0"/>
      <w:divBdr>
        <w:top w:val="none" w:sz="0" w:space="0" w:color="auto"/>
        <w:left w:val="none" w:sz="0" w:space="0" w:color="auto"/>
        <w:bottom w:val="none" w:sz="0" w:space="0" w:color="auto"/>
        <w:right w:val="none" w:sz="0" w:space="0" w:color="auto"/>
      </w:divBdr>
    </w:div>
    <w:div w:id="1188255215">
      <w:bodyDiv w:val="1"/>
      <w:marLeft w:val="0"/>
      <w:marRight w:val="0"/>
      <w:marTop w:val="0"/>
      <w:marBottom w:val="0"/>
      <w:divBdr>
        <w:top w:val="none" w:sz="0" w:space="0" w:color="auto"/>
        <w:left w:val="none" w:sz="0" w:space="0" w:color="auto"/>
        <w:bottom w:val="none" w:sz="0" w:space="0" w:color="auto"/>
        <w:right w:val="none" w:sz="0" w:space="0" w:color="auto"/>
      </w:divBdr>
    </w:div>
    <w:div w:id="1188525823">
      <w:bodyDiv w:val="1"/>
      <w:marLeft w:val="0"/>
      <w:marRight w:val="0"/>
      <w:marTop w:val="0"/>
      <w:marBottom w:val="0"/>
      <w:divBdr>
        <w:top w:val="none" w:sz="0" w:space="0" w:color="auto"/>
        <w:left w:val="none" w:sz="0" w:space="0" w:color="auto"/>
        <w:bottom w:val="none" w:sz="0" w:space="0" w:color="auto"/>
        <w:right w:val="none" w:sz="0" w:space="0" w:color="auto"/>
      </w:divBdr>
    </w:div>
    <w:div w:id="1188526614">
      <w:bodyDiv w:val="1"/>
      <w:marLeft w:val="0"/>
      <w:marRight w:val="0"/>
      <w:marTop w:val="0"/>
      <w:marBottom w:val="0"/>
      <w:divBdr>
        <w:top w:val="none" w:sz="0" w:space="0" w:color="auto"/>
        <w:left w:val="none" w:sz="0" w:space="0" w:color="auto"/>
        <w:bottom w:val="none" w:sz="0" w:space="0" w:color="auto"/>
        <w:right w:val="none" w:sz="0" w:space="0" w:color="auto"/>
      </w:divBdr>
    </w:div>
    <w:div w:id="1188565874">
      <w:bodyDiv w:val="1"/>
      <w:marLeft w:val="0"/>
      <w:marRight w:val="0"/>
      <w:marTop w:val="0"/>
      <w:marBottom w:val="0"/>
      <w:divBdr>
        <w:top w:val="none" w:sz="0" w:space="0" w:color="auto"/>
        <w:left w:val="none" w:sz="0" w:space="0" w:color="auto"/>
        <w:bottom w:val="none" w:sz="0" w:space="0" w:color="auto"/>
        <w:right w:val="none" w:sz="0" w:space="0" w:color="auto"/>
      </w:divBdr>
    </w:div>
    <w:div w:id="1188758584">
      <w:bodyDiv w:val="1"/>
      <w:marLeft w:val="0"/>
      <w:marRight w:val="0"/>
      <w:marTop w:val="0"/>
      <w:marBottom w:val="0"/>
      <w:divBdr>
        <w:top w:val="none" w:sz="0" w:space="0" w:color="auto"/>
        <w:left w:val="none" w:sz="0" w:space="0" w:color="auto"/>
        <w:bottom w:val="none" w:sz="0" w:space="0" w:color="auto"/>
        <w:right w:val="none" w:sz="0" w:space="0" w:color="auto"/>
      </w:divBdr>
    </w:div>
    <w:div w:id="1188905663">
      <w:bodyDiv w:val="1"/>
      <w:marLeft w:val="0"/>
      <w:marRight w:val="0"/>
      <w:marTop w:val="0"/>
      <w:marBottom w:val="0"/>
      <w:divBdr>
        <w:top w:val="none" w:sz="0" w:space="0" w:color="auto"/>
        <w:left w:val="none" w:sz="0" w:space="0" w:color="auto"/>
        <w:bottom w:val="none" w:sz="0" w:space="0" w:color="auto"/>
        <w:right w:val="none" w:sz="0" w:space="0" w:color="auto"/>
      </w:divBdr>
    </w:div>
    <w:div w:id="1188913601">
      <w:bodyDiv w:val="1"/>
      <w:marLeft w:val="0"/>
      <w:marRight w:val="0"/>
      <w:marTop w:val="0"/>
      <w:marBottom w:val="0"/>
      <w:divBdr>
        <w:top w:val="none" w:sz="0" w:space="0" w:color="auto"/>
        <w:left w:val="none" w:sz="0" w:space="0" w:color="auto"/>
        <w:bottom w:val="none" w:sz="0" w:space="0" w:color="auto"/>
        <w:right w:val="none" w:sz="0" w:space="0" w:color="auto"/>
      </w:divBdr>
    </w:div>
    <w:div w:id="1189102881">
      <w:bodyDiv w:val="1"/>
      <w:marLeft w:val="0"/>
      <w:marRight w:val="0"/>
      <w:marTop w:val="0"/>
      <w:marBottom w:val="0"/>
      <w:divBdr>
        <w:top w:val="none" w:sz="0" w:space="0" w:color="auto"/>
        <w:left w:val="none" w:sz="0" w:space="0" w:color="auto"/>
        <w:bottom w:val="none" w:sz="0" w:space="0" w:color="auto"/>
        <w:right w:val="none" w:sz="0" w:space="0" w:color="auto"/>
      </w:divBdr>
    </w:div>
    <w:div w:id="1189561566">
      <w:bodyDiv w:val="1"/>
      <w:marLeft w:val="0"/>
      <w:marRight w:val="0"/>
      <w:marTop w:val="0"/>
      <w:marBottom w:val="0"/>
      <w:divBdr>
        <w:top w:val="none" w:sz="0" w:space="0" w:color="auto"/>
        <w:left w:val="none" w:sz="0" w:space="0" w:color="auto"/>
        <w:bottom w:val="none" w:sz="0" w:space="0" w:color="auto"/>
        <w:right w:val="none" w:sz="0" w:space="0" w:color="auto"/>
      </w:divBdr>
    </w:div>
    <w:div w:id="1189609511">
      <w:bodyDiv w:val="1"/>
      <w:marLeft w:val="0"/>
      <w:marRight w:val="0"/>
      <w:marTop w:val="0"/>
      <w:marBottom w:val="0"/>
      <w:divBdr>
        <w:top w:val="none" w:sz="0" w:space="0" w:color="auto"/>
        <w:left w:val="none" w:sz="0" w:space="0" w:color="auto"/>
        <w:bottom w:val="none" w:sz="0" w:space="0" w:color="auto"/>
        <w:right w:val="none" w:sz="0" w:space="0" w:color="auto"/>
      </w:divBdr>
    </w:div>
    <w:div w:id="1189641671">
      <w:bodyDiv w:val="1"/>
      <w:marLeft w:val="0"/>
      <w:marRight w:val="0"/>
      <w:marTop w:val="0"/>
      <w:marBottom w:val="0"/>
      <w:divBdr>
        <w:top w:val="none" w:sz="0" w:space="0" w:color="auto"/>
        <w:left w:val="none" w:sz="0" w:space="0" w:color="auto"/>
        <w:bottom w:val="none" w:sz="0" w:space="0" w:color="auto"/>
        <w:right w:val="none" w:sz="0" w:space="0" w:color="auto"/>
      </w:divBdr>
    </w:div>
    <w:div w:id="1189678286">
      <w:bodyDiv w:val="1"/>
      <w:marLeft w:val="0"/>
      <w:marRight w:val="0"/>
      <w:marTop w:val="0"/>
      <w:marBottom w:val="0"/>
      <w:divBdr>
        <w:top w:val="none" w:sz="0" w:space="0" w:color="auto"/>
        <w:left w:val="none" w:sz="0" w:space="0" w:color="auto"/>
        <w:bottom w:val="none" w:sz="0" w:space="0" w:color="auto"/>
        <w:right w:val="none" w:sz="0" w:space="0" w:color="auto"/>
      </w:divBdr>
    </w:div>
    <w:div w:id="1189682624">
      <w:bodyDiv w:val="1"/>
      <w:marLeft w:val="0"/>
      <w:marRight w:val="0"/>
      <w:marTop w:val="0"/>
      <w:marBottom w:val="0"/>
      <w:divBdr>
        <w:top w:val="none" w:sz="0" w:space="0" w:color="auto"/>
        <w:left w:val="none" w:sz="0" w:space="0" w:color="auto"/>
        <w:bottom w:val="none" w:sz="0" w:space="0" w:color="auto"/>
        <w:right w:val="none" w:sz="0" w:space="0" w:color="auto"/>
      </w:divBdr>
    </w:div>
    <w:div w:id="1189754819">
      <w:bodyDiv w:val="1"/>
      <w:marLeft w:val="0"/>
      <w:marRight w:val="0"/>
      <w:marTop w:val="0"/>
      <w:marBottom w:val="0"/>
      <w:divBdr>
        <w:top w:val="none" w:sz="0" w:space="0" w:color="auto"/>
        <w:left w:val="none" w:sz="0" w:space="0" w:color="auto"/>
        <w:bottom w:val="none" w:sz="0" w:space="0" w:color="auto"/>
        <w:right w:val="none" w:sz="0" w:space="0" w:color="auto"/>
      </w:divBdr>
    </w:div>
    <w:div w:id="1189835186">
      <w:bodyDiv w:val="1"/>
      <w:marLeft w:val="0"/>
      <w:marRight w:val="0"/>
      <w:marTop w:val="0"/>
      <w:marBottom w:val="0"/>
      <w:divBdr>
        <w:top w:val="none" w:sz="0" w:space="0" w:color="auto"/>
        <w:left w:val="none" w:sz="0" w:space="0" w:color="auto"/>
        <w:bottom w:val="none" w:sz="0" w:space="0" w:color="auto"/>
        <w:right w:val="none" w:sz="0" w:space="0" w:color="auto"/>
      </w:divBdr>
    </w:div>
    <w:div w:id="1189835989">
      <w:bodyDiv w:val="1"/>
      <w:marLeft w:val="0"/>
      <w:marRight w:val="0"/>
      <w:marTop w:val="0"/>
      <w:marBottom w:val="0"/>
      <w:divBdr>
        <w:top w:val="none" w:sz="0" w:space="0" w:color="auto"/>
        <w:left w:val="none" w:sz="0" w:space="0" w:color="auto"/>
        <w:bottom w:val="none" w:sz="0" w:space="0" w:color="auto"/>
        <w:right w:val="none" w:sz="0" w:space="0" w:color="auto"/>
      </w:divBdr>
    </w:div>
    <w:div w:id="1189875135">
      <w:bodyDiv w:val="1"/>
      <w:marLeft w:val="0"/>
      <w:marRight w:val="0"/>
      <w:marTop w:val="0"/>
      <w:marBottom w:val="0"/>
      <w:divBdr>
        <w:top w:val="none" w:sz="0" w:space="0" w:color="auto"/>
        <w:left w:val="none" w:sz="0" w:space="0" w:color="auto"/>
        <w:bottom w:val="none" w:sz="0" w:space="0" w:color="auto"/>
        <w:right w:val="none" w:sz="0" w:space="0" w:color="auto"/>
      </w:divBdr>
    </w:div>
    <w:div w:id="1189877048">
      <w:bodyDiv w:val="1"/>
      <w:marLeft w:val="0"/>
      <w:marRight w:val="0"/>
      <w:marTop w:val="0"/>
      <w:marBottom w:val="0"/>
      <w:divBdr>
        <w:top w:val="none" w:sz="0" w:space="0" w:color="auto"/>
        <w:left w:val="none" w:sz="0" w:space="0" w:color="auto"/>
        <w:bottom w:val="none" w:sz="0" w:space="0" w:color="auto"/>
        <w:right w:val="none" w:sz="0" w:space="0" w:color="auto"/>
      </w:divBdr>
    </w:div>
    <w:div w:id="1189879290">
      <w:bodyDiv w:val="1"/>
      <w:marLeft w:val="0"/>
      <w:marRight w:val="0"/>
      <w:marTop w:val="0"/>
      <w:marBottom w:val="0"/>
      <w:divBdr>
        <w:top w:val="none" w:sz="0" w:space="0" w:color="auto"/>
        <w:left w:val="none" w:sz="0" w:space="0" w:color="auto"/>
        <w:bottom w:val="none" w:sz="0" w:space="0" w:color="auto"/>
        <w:right w:val="none" w:sz="0" w:space="0" w:color="auto"/>
      </w:divBdr>
    </w:div>
    <w:div w:id="1189946131">
      <w:bodyDiv w:val="1"/>
      <w:marLeft w:val="0"/>
      <w:marRight w:val="0"/>
      <w:marTop w:val="0"/>
      <w:marBottom w:val="0"/>
      <w:divBdr>
        <w:top w:val="none" w:sz="0" w:space="0" w:color="auto"/>
        <w:left w:val="none" w:sz="0" w:space="0" w:color="auto"/>
        <w:bottom w:val="none" w:sz="0" w:space="0" w:color="auto"/>
        <w:right w:val="none" w:sz="0" w:space="0" w:color="auto"/>
      </w:divBdr>
    </w:div>
    <w:div w:id="1189953203">
      <w:bodyDiv w:val="1"/>
      <w:marLeft w:val="0"/>
      <w:marRight w:val="0"/>
      <w:marTop w:val="0"/>
      <w:marBottom w:val="0"/>
      <w:divBdr>
        <w:top w:val="none" w:sz="0" w:space="0" w:color="auto"/>
        <w:left w:val="none" w:sz="0" w:space="0" w:color="auto"/>
        <w:bottom w:val="none" w:sz="0" w:space="0" w:color="auto"/>
        <w:right w:val="none" w:sz="0" w:space="0" w:color="auto"/>
      </w:divBdr>
    </w:div>
    <w:div w:id="1190071340">
      <w:bodyDiv w:val="1"/>
      <w:marLeft w:val="0"/>
      <w:marRight w:val="0"/>
      <w:marTop w:val="0"/>
      <w:marBottom w:val="0"/>
      <w:divBdr>
        <w:top w:val="none" w:sz="0" w:space="0" w:color="auto"/>
        <w:left w:val="none" w:sz="0" w:space="0" w:color="auto"/>
        <w:bottom w:val="none" w:sz="0" w:space="0" w:color="auto"/>
        <w:right w:val="none" w:sz="0" w:space="0" w:color="auto"/>
      </w:divBdr>
    </w:div>
    <w:div w:id="1190147831">
      <w:bodyDiv w:val="1"/>
      <w:marLeft w:val="0"/>
      <w:marRight w:val="0"/>
      <w:marTop w:val="0"/>
      <w:marBottom w:val="0"/>
      <w:divBdr>
        <w:top w:val="none" w:sz="0" w:space="0" w:color="auto"/>
        <w:left w:val="none" w:sz="0" w:space="0" w:color="auto"/>
        <w:bottom w:val="none" w:sz="0" w:space="0" w:color="auto"/>
        <w:right w:val="none" w:sz="0" w:space="0" w:color="auto"/>
      </w:divBdr>
    </w:div>
    <w:div w:id="1190219057">
      <w:bodyDiv w:val="1"/>
      <w:marLeft w:val="0"/>
      <w:marRight w:val="0"/>
      <w:marTop w:val="0"/>
      <w:marBottom w:val="0"/>
      <w:divBdr>
        <w:top w:val="none" w:sz="0" w:space="0" w:color="auto"/>
        <w:left w:val="none" w:sz="0" w:space="0" w:color="auto"/>
        <w:bottom w:val="none" w:sz="0" w:space="0" w:color="auto"/>
        <w:right w:val="none" w:sz="0" w:space="0" w:color="auto"/>
      </w:divBdr>
    </w:div>
    <w:div w:id="1190342314">
      <w:bodyDiv w:val="1"/>
      <w:marLeft w:val="0"/>
      <w:marRight w:val="0"/>
      <w:marTop w:val="0"/>
      <w:marBottom w:val="0"/>
      <w:divBdr>
        <w:top w:val="none" w:sz="0" w:space="0" w:color="auto"/>
        <w:left w:val="none" w:sz="0" w:space="0" w:color="auto"/>
        <w:bottom w:val="none" w:sz="0" w:space="0" w:color="auto"/>
        <w:right w:val="none" w:sz="0" w:space="0" w:color="auto"/>
      </w:divBdr>
    </w:div>
    <w:div w:id="1190410199">
      <w:bodyDiv w:val="1"/>
      <w:marLeft w:val="0"/>
      <w:marRight w:val="0"/>
      <w:marTop w:val="0"/>
      <w:marBottom w:val="0"/>
      <w:divBdr>
        <w:top w:val="none" w:sz="0" w:space="0" w:color="auto"/>
        <w:left w:val="none" w:sz="0" w:space="0" w:color="auto"/>
        <w:bottom w:val="none" w:sz="0" w:space="0" w:color="auto"/>
        <w:right w:val="none" w:sz="0" w:space="0" w:color="auto"/>
      </w:divBdr>
    </w:div>
    <w:div w:id="1190485747">
      <w:bodyDiv w:val="1"/>
      <w:marLeft w:val="0"/>
      <w:marRight w:val="0"/>
      <w:marTop w:val="0"/>
      <w:marBottom w:val="0"/>
      <w:divBdr>
        <w:top w:val="none" w:sz="0" w:space="0" w:color="auto"/>
        <w:left w:val="none" w:sz="0" w:space="0" w:color="auto"/>
        <w:bottom w:val="none" w:sz="0" w:space="0" w:color="auto"/>
        <w:right w:val="none" w:sz="0" w:space="0" w:color="auto"/>
      </w:divBdr>
    </w:div>
    <w:div w:id="1190487848">
      <w:bodyDiv w:val="1"/>
      <w:marLeft w:val="0"/>
      <w:marRight w:val="0"/>
      <w:marTop w:val="0"/>
      <w:marBottom w:val="0"/>
      <w:divBdr>
        <w:top w:val="none" w:sz="0" w:space="0" w:color="auto"/>
        <w:left w:val="none" w:sz="0" w:space="0" w:color="auto"/>
        <w:bottom w:val="none" w:sz="0" w:space="0" w:color="auto"/>
        <w:right w:val="none" w:sz="0" w:space="0" w:color="auto"/>
      </w:divBdr>
    </w:div>
    <w:div w:id="1190531030">
      <w:bodyDiv w:val="1"/>
      <w:marLeft w:val="0"/>
      <w:marRight w:val="0"/>
      <w:marTop w:val="0"/>
      <w:marBottom w:val="0"/>
      <w:divBdr>
        <w:top w:val="none" w:sz="0" w:space="0" w:color="auto"/>
        <w:left w:val="none" w:sz="0" w:space="0" w:color="auto"/>
        <w:bottom w:val="none" w:sz="0" w:space="0" w:color="auto"/>
        <w:right w:val="none" w:sz="0" w:space="0" w:color="auto"/>
      </w:divBdr>
    </w:div>
    <w:div w:id="1190602379">
      <w:bodyDiv w:val="1"/>
      <w:marLeft w:val="0"/>
      <w:marRight w:val="0"/>
      <w:marTop w:val="0"/>
      <w:marBottom w:val="0"/>
      <w:divBdr>
        <w:top w:val="none" w:sz="0" w:space="0" w:color="auto"/>
        <w:left w:val="none" w:sz="0" w:space="0" w:color="auto"/>
        <w:bottom w:val="none" w:sz="0" w:space="0" w:color="auto"/>
        <w:right w:val="none" w:sz="0" w:space="0" w:color="auto"/>
      </w:divBdr>
    </w:div>
    <w:div w:id="1190606252">
      <w:bodyDiv w:val="1"/>
      <w:marLeft w:val="0"/>
      <w:marRight w:val="0"/>
      <w:marTop w:val="0"/>
      <w:marBottom w:val="0"/>
      <w:divBdr>
        <w:top w:val="none" w:sz="0" w:space="0" w:color="auto"/>
        <w:left w:val="none" w:sz="0" w:space="0" w:color="auto"/>
        <w:bottom w:val="none" w:sz="0" w:space="0" w:color="auto"/>
        <w:right w:val="none" w:sz="0" w:space="0" w:color="auto"/>
      </w:divBdr>
    </w:div>
    <w:div w:id="1190802354">
      <w:bodyDiv w:val="1"/>
      <w:marLeft w:val="0"/>
      <w:marRight w:val="0"/>
      <w:marTop w:val="0"/>
      <w:marBottom w:val="0"/>
      <w:divBdr>
        <w:top w:val="none" w:sz="0" w:space="0" w:color="auto"/>
        <w:left w:val="none" w:sz="0" w:space="0" w:color="auto"/>
        <w:bottom w:val="none" w:sz="0" w:space="0" w:color="auto"/>
        <w:right w:val="none" w:sz="0" w:space="0" w:color="auto"/>
      </w:divBdr>
    </w:div>
    <w:div w:id="1190921299">
      <w:bodyDiv w:val="1"/>
      <w:marLeft w:val="0"/>
      <w:marRight w:val="0"/>
      <w:marTop w:val="0"/>
      <w:marBottom w:val="0"/>
      <w:divBdr>
        <w:top w:val="none" w:sz="0" w:space="0" w:color="auto"/>
        <w:left w:val="none" w:sz="0" w:space="0" w:color="auto"/>
        <w:bottom w:val="none" w:sz="0" w:space="0" w:color="auto"/>
        <w:right w:val="none" w:sz="0" w:space="0" w:color="auto"/>
      </w:divBdr>
    </w:div>
    <w:div w:id="1190995002">
      <w:bodyDiv w:val="1"/>
      <w:marLeft w:val="0"/>
      <w:marRight w:val="0"/>
      <w:marTop w:val="0"/>
      <w:marBottom w:val="0"/>
      <w:divBdr>
        <w:top w:val="none" w:sz="0" w:space="0" w:color="auto"/>
        <w:left w:val="none" w:sz="0" w:space="0" w:color="auto"/>
        <w:bottom w:val="none" w:sz="0" w:space="0" w:color="auto"/>
        <w:right w:val="none" w:sz="0" w:space="0" w:color="auto"/>
      </w:divBdr>
    </w:div>
    <w:div w:id="1190997195">
      <w:bodyDiv w:val="1"/>
      <w:marLeft w:val="0"/>
      <w:marRight w:val="0"/>
      <w:marTop w:val="0"/>
      <w:marBottom w:val="0"/>
      <w:divBdr>
        <w:top w:val="none" w:sz="0" w:space="0" w:color="auto"/>
        <w:left w:val="none" w:sz="0" w:space="0" w:color="auto"/>
        <w:bottom w:val="none" w:sz="0" w:space="0" w:color="auto"/>
        <w:right w:val="none" w:sz="0" w:space="0" w:color="auto"/>
      </w:divBdr>
    </w:div>
    <w:div w:id="1191185190">
      <w:bodyDiv w:val="1"/>
      <w:marLeft w:val="0"/>
      <w:marRight w:val="0"/>
      <w:marTop w:val="0"/>
      <w:marBottom w:val="0"/>
      <w:divBdr>
        <w:top w:val="none" w:sz="0" w:space="0" w:color="auto"/>
        <w:left w:val="none" w:sz="0" w:space="0" w:color="auto"/>
        <w:bottom w:val="none" w:sz="0" w:space="0" w:color="auto"/>
        <w:right w:val="none" w:sz="0" w:space="0" w:color="auto"/>
      </w:divBdr>
    </w:div>
    <w:div w:id="1191186226">
      <w:bodyDiv w:val="1"/>
      <w:marLeft w:val="0"/>
      <w:marRight w:val="0"/>
      <w:marTop w:val="0"/>
      <w:marBottom w:val="0"/>
      <w:divBdr>
        <w:top w:val="none" w:sz="0" w:space="0" w:color="auto"/>
        <w:left w:val="none" w:sz="0" w:space="0" w:color="auto"/>
        <w:bottom w:val="none" w:sz="0" w:space="0" w:color="auto"/>
        <w:right w:val="none" w:sz="0" w:space="0" w:color="auto"/>
      </w:divBdr>
    </w:div>
    <w:div w:id="1191256800">
      <w:bodyDiv w:val="1"/>
      <w:marLeft w:val="0"/>
      <w:marRight w:val="0"/>
      <w:marTop w:val="0"/>
      <w:marBottom w:val="0"/>
      <w:divBdr>
        <w:top w:val="none" w:sz="0" w:space="0" w:color="auto"/>
        <w:left w:val="none" w:sz="0" w:space="0" w:color="auto"/>
        <w:bottom w:val="none" w:sz="0" w:space="0" w:color="auto"/>
        <w:right w:val="none" w:sz="0" w:space="0" w:color="auto"/>
      </w:divBdr>
    </w:div>
    <w:div w:id="1191259385">
      <w:bodyDiv w:val="1"/>
      <w:marLeft w:val="0"/>
      <w:marRight w:val="0"/>
      <w:marTop w:val="0"/>
      <w:marBottom w:val="0"/>
      <w:divBdr>
        <w:top w:val="none" w:sz="0" w:space="0" w:color="auto"/>
        <w:left w:val="none" w:sz="0" w:space="0" w:color="auto"/>
        <w:bottom w:val="none" w:sz="0" w:space="0" w:color="auto"/>
        <w:right w:val="none" w:sz="0" w:space="0" w:color="auto"/>
      </w:divBdr>
    </w:div>
    <w:div w:id="1191263188">
      <w:bodyDiv w:val="1"/>
      <w:marLeft w:val="0"/>
      <w:marRight w:val="0"/>
      <w:marTop w:val="0"/>
      <w:marBottom w:val="0"/>
      <w:divBdr>
        <w:top w:val="none" w:sz="0" w:space="0" w:color="auto"/>
        <w:left w:val="none" w:sz="0" w:space="0" w:color="auto"/>
        <w:bottom w:val="none" w:sz="0" w:space="0" w:color="auto"/>
        <w:right w:val="none" w:sz="0" w:space="0" w:color="auto"/>
      </w:divBdr>
    </w:div>
    <w:div w:id="1191263599">
      <w:bodyDiv w:val="1"/>
      <w:marLeft w:val="0"/>
      <w:marRight w:val="0"/>
      <w:marTop w:val="0"/>
      <w:marBottom w:val="0"/>
      <w:divBdr>
        <w:top w:val="none" w:sz="0" w:space="0" w:color="auto"/>
        <w:left w:val="none" w:sz="0" w:space="0" w:color="auto"/>
        <w:bottom w:val="none" w:sz="0" w:space="0" w:color="auto"/>
        <w:right w:val="none" w:sz="0" w:space="0" w:color="auto"/>
      </w:divBdr>
    </w:div>
    <w:div w:id="1191339321">
      <w:bodyDiv w:val="1"/>
      <w:marLeft w:val="0"/>
      <w:marRight w:val="0"/>
      <w:marTop w:val="0"/>
      <w:marBottom w:val="0"/>
      <w:divBdr>
        <w:top w:val="none" w:sz="0" w:space="0" w:color="auto"/>
        <w:left w:val="none" w:sz="0" w:space="0" w:color="auto"/>
        <w:bottom w:val="none" w:sz="0" w:space="0" w:color="auto"/>
        <w:right w:val="none" w:sz="0" w:space="0" w:color="auto"/>
      </w:divBdr>
    </w:div>
    <w:div w:id="1191529061">
      <w:bodyDiv w:val="1"/>
      <w:marLeft w:val="0"/>
      <w:marRight w:val="0"/>
      <w:marTop w:val="0"/>
      <w:marBottom w:val="0"/>
      <w:divBdr>
        <w:top w:val="none" w:sz="0" w:space="0" w:color="auto"/>
        <w:left w:val="none" w:sz="0" w:space="0" w:color="auto"/>
        <w:bottom w:val="none" w:sz="0" w:space="0" w:color="auto"/>
        <w:right w:val="none" w:sz="0" w:space="0" w:color="auto"/>
      </w:divBdr>
    </w:div>
    <w:div w:id="1191576304">
      <w:bodyDiv w:val="1"/>
      <w:marLeft w:val="0"/>
      <w:marRight w:val="0"/>
      <w:marTop w:val="0"/>
      <w:marBottom w:val="0"/>
      <w:divBdr>
        <w:top w:val="none" w:sz="0" w:space="0" w:color="auto"/>
        <w:left w:val="none" w:sz="0" w:space="0" w:color="auto"/>
        <w:bottom w:val="none" w:sz="0" w:space="0" w:color="auto"/>
        <w:right w:val="none" w:sz="0" w:space="0" w:color="auto"/>
      </w:divBdr>
    </w:div>
    <w:div w:id="1191604142">
      <w:bodyDiv w:val="1"/>
      <w:marLeft w:val="0"/>
      <w:marRight w:val="0"/>
      <w:marTop w:val="0"/>
      <w:marBottom w:val="0"/>
      <w:divBdr>
        <w:top w:val="none" w:sz="0" w:space="0" w:color="auto"/>
        <w:left w:val="none" w:sz="0" w:space="0" w:color="auto"/>
        <w:bottom w:val="none" w:sz="0" w:space="0" w:color="auto"/>
        <w:right w:val="none" w:sz="0" w:space="0" w:color="auto"/>
      </w:divBdr>
    </w:div>
    <w:div w:id="1191646906">
      <w:bodyDiv w:val="1"/>
      <w:marLeft w:val="0"/>
      <w:marRight w:val="0"/>
      <w:marTop w:val="0"/>
      <w:marBottom w:val="0"/>
      <w:divBdr>
        <w:top w:val="none" w:sz="0" w:space="0" w:color="auto"/>
        <w:left w:val="none" w:sz="0" w:space="0" w:color="auto"/>
        <w:bottom w:val="none" w:sz="0" w:space="0" w:color="auto"/>
        <w:right w:val="none" w:sz="0" w:space="0" w:color="auto"/>
      </w:divBdr>
    </w:div>
    <w:div w:id="1191720418">
      <w:bodyDiv w:val="1"/>
      <w:marLeft w:val="0"/>
      <w:marRight w:val="0"/>
      <w:marTop w:val="0"/>
      <w:marBottom w:val="0"/>
      <w:divBdr>
        <w:top w:val="none" w:sz="0" w:space="0" w:color="auto"/>
        <w:left w:val="none" w:sz="0" w:space="0" w:color="auto"/>
        <w:bottom w:val="none" w:sz="0" w:space="0" w:color="auto"/>
        <w:right w:val="none" w:sz="0" w:space="0" w:color="auto"/>
      </w:divBdr>
    </w:div>
    <w:div w:id="1191721724">
      <w:bodyDiv w:val="1"/>
      <w:marLeft w:val="0"/>
      <w:marRight w:val="0"/>
      <w:marTop w:val="0"/>
      <w:marBottom w:val="0"/>
      <w:divBdr>
        <w:top w:val="none" w:sz="0" w:space="0" w:color="auto"/>
        <w:left w:val="none" w:sz="0" w:space="0" w:color="auto"/>
        <w:bottom w:val="none" w:sz="0" w:space="0" w:color="auto"/>
        <w:right w:val="none" w:sz="0" w:space="0" w:color="auto"/>
      </w:divBdr>
    </w:div>
    <w:div w:id="1191840306">
      <w:bodyDiv w:val="1"/>
      <w:marLeft w:val="0"/>
      <w:marRight w:val="0"/>
      <w:marTop w:val="0"/>
      <w:marBottom w:val="0"/>
      <w:divBdr>
        <w:top w:val="none" w:sz="0" w:space="0" w:color="auto"/>
        <w:left w:val="none" w:sz="0" w:space="0" w:color="auto"/>
        <w:bottom w:val="none" w:sz="0" w:space="0" w:color="auto"/>
        <w:right w:val="none" w:sz="0" w:space="0" w:color="auto"/>
      </w:divBdr>
    </w:div>
    <w:div w:id="1192038924">
      <w:bodyDiv w:val="1"/>
      <w:marLeft w:val="0"/>
      <w:marRight w:val="0"/>
      <w:marTop w:val="0"/>
      <w:marBottom w:val="0"/>
      <w:divBdr>
        <w:top w:val="none" w:sz="0" w:space="0" w:color="auto"/>
        <w:left w:val="none" w:sz="0" w:space="0" w:color="auto"/>
        <w:bottom w:val="none" w:sz="0" w:space="0" w:color="auto"/>
        <w:right w:val="none" w:sz="0" w:space="0" w:color="auto"/>
      </w:divBdr>
    </w:div>
    <w:div w:id="1192065195">
      <w:bodyDiv w:val="1"/>
      <w:marLeft w:val="0"/>
      <w:marRight w:val="0"/>
      <w:marTop w:val="0"/>
      <w:marBottom w:val="0"/>
      <w:divBdr>
        <w:top w:val="none" w:sz="0" w:space="0" w:color="auto"/>
        <w:left w:val="none" w:sz="0" w:space="0" w:color="auto"/>
        <w:bottom w:val="none" w:sz="0" w:space="0" w:color="auto"/>
        <w:right w:val="none" w:sz="0" w:space="0" w:color="auto"/>
      </w:divBdr>
    </w:div>
    <w:div w:id="1192299206">
      <w:bodyDiv w:val="1"/>
      <w:marLeft w:val="0"/>
      <w:marRight w:val="0"/>
      <w:marTop w:val="0"/>
      <w:marBottom w:val="0"/>
      <w:divBdr>
        <w:top w:val="none" w:sz="0" w:space="0" w:color="auto"/>
        <w:left w:val="none" w:sz="0" w:space="0" w:color="auto"/>
        <w:bottom w:val="none" w:sz="0" w:space="0" w:color="auto"/>
        <w:right w:val="none" w:sz="0" w:space="0" w:color="auto"/>
      </w:divBdr>
    </w:div>
    <w:div w:id="1192303149">
      <w:bodyDiv w:val="1"/>
      <w:marLeft w:val="0"/>
      <w:marRight w:val="0"/>
      <w:marTop w:val="0"/>
      <w:marBottom w:val="0"/>
      <w:divBdr>
        <w:top w:val="none" w:sz="0" w:space="0" w:color="auto"/>
        <w:left w:val="none" w:sz="0" w:space="0" w:color="auto"/>
        <w:bottom w:val="none" w:sz="0" w:space="0" w:color="auto"/>
        <w:right w:val="none" w:sz="0" w:space="0" w:color="auto"/>
      </w:divBdr>
    </w:div>
    <w:div w:id="1192377510">
      <w:bodyDiv w:val="1"/>
      <w:marLeft w:val="0"/>
      <w:marRight w:val="0"/>
      <w:marTop w:val="0"/>
      <w:marBottom w:val="0"/>
      <w:divBdr>
        <w:top w:val="none" w:sz="0" w:space="0" w:color="auto"/>
        <w:left w:val="none" w:sz="0" w:space="0" w:color="auto"/>
        <w:bottom w:val="none" w:sz="0" w:space="0" w:color="auto"/>
        <w:right w:val="none" w:sz="0" w:space="0" w:color="auto"/>
      </w:divBdr>
    </w:div>
    <w:div w:id="1192453935">
      <w:bodyDiv w:val="1"/>
      <w:marLeft w:val="0"/>
      <w:marRight w:val="0"/>
      <w:marTop w:val="0"/>
      <w:marBottom w:val="0"/>
      <w:divBdr>
        <w:top w:val="none" w:sz="0" w:space="0" w:color="auto"/>
        <w:left w:val="none" w:sz="0" w:space="0" w:color="auto"/>
        <w:bottom w:val="none" w:sz="0" w:space="0" w:color="auto"/>
        <w:right w:val="none" w:sz="0" w:space="0" w:color="auto"/>
      </w:divBdr>
    </w:div>
    <w:div w:id="1192455098">
      <w:bodyDiv w:val="1"/>
      <w:marLeft w:val="0"/>
      <w:marRight w:val="0"/>
      <w:marTop w:val="0"/>
      <w:marBottom w:val="0"/>
      <w:divBdr>
        <w:top w:val="none" w:sz="0" w:space="0" w:color="auto"/>
        <w:left w:val="none" w:sz="0" w:space="0" w:color="auto"/>
        <w:bottom w:val="none" w:sz="0" w:space="0" w:color="auto"/>
        <w:right w:val="none" w:sz="0" w:space="0" w:color="auto"/>
      </w:divBdr>
    </w:div>
    <w:div w:id="1192569421">
      <w:bodyDiv w:val="1"/>
      <w:marLeft w:val="0"/>
      <w:marRight w:val="0"/>
      <w:marTop w:val="0"/>
      <w:marBottom w:val="0"/>
      <w:divBdr>
        <w:top w:val="none" w:sz="0" w:space="0" w:color="auto"/>
        <w:left w:val="none" w:sz="0" w:space="0" w:color="auto"/>
        <w:bottom w:val="none" w:sz="0" w:space="0" w:color="auto"/>
        <w:right w:val="none" w:sz="0" w:space="0" w:color="auto"/>
      </w:divBdr>
    </w:div>
    <w:div w:id="1192646327">
      <w:bodyDiv w:val="1"/>
      <w:marLeft w:val="0"/>
      <w:marRight w:val="0"/>
      <w:marTop w:val="0"/>
      <w:marBottom w:val="0"/>
      <w:divBdr>
        <w:top w:val="none" w:sz="0" w:space="0" w:color="auto"/>
        <w:left w:val="none" w:sz="0" w:space="0" w:color="auto"/>
        <w:bottom w:val="none" w:sz="0" w:space="0" w:color="auto"/>
        <w:right w:val="none" w:sz="0" w:space="0" w:color="auto"/>
      </w:divBdr>
    </w:div>
    <w:div w:id="1192693966">
      <w:bodyDiv w:val="1"/>
      <w:marLeft w:val="0"/>
      <w:marRight w:val="0"/>
      <w:marTop w:val="0"/>
      <w:marBottom w:val="0"/>
      <w:divBdr>
        <w:top w:val="none" w:sz="0" w:space="0" w:color="auto"/>
        <w:left w:val="none" w:sz="0" w:space="0" w:color="auto"/>
        <w:bottom w:val="none" w:sz="0" w:space="0" w:color="auto"/>
        <w:right w:val="none" w:sz="0" w:space="0" w:color="auto"/>
      </w:divBdr>
    </w:div>
    <w:div w:id="1192694235">
      <w:bodyDiv w:val="1"/>
      <w:marLeft w:val="0"/>
      <w:marRight w:val="0"/>
      <w:marTop w:val="0"/>
      <w:marBottom w:val="0"/>
      <w:divBdr>
        <w:top w:val="none" w:sz="0" w:space="0" w:color="auto"/>
        <w:left w:val="none" w:sz="0" w:space="0" w:color="auto"/>
        <w:bottom w:val="none" w:sz="0" w:space="0" w:color="auto"/>
        <w:right w:val="none" w:sz="0" w:space="0" w:color="auto"/>
      </w:divBdr>
    </w:div>
    <w:div w:id="1192719482">
      <w:bodyDiv w:val="1"/>
      <w:marLeft w:val="0"/>
      <w:marRight w:val="0"/>
      <w:marTop w:val="0"/>
      <w:marBottom w:val="0"/>
      <w:divBdr>
        <w:top w:val="none" w:sz="0" w:space="0" w:color="auto"/>
        <w:left w:val="none" w:sz="0" w:space="0" w:color="auto"/>
        <w:bottom w:val="none" w:sz="0" w:space="0" w:color="auto"/>
        <w:right w:val="none" w:sz="0" w:space="0" w:color="auto"/>
      </w:divBdr>
    </w:div>
    <w:div w:id="1192960566">
      <w:bodyDiv w:val="1"/>
      <w:marLeft w:val="0"/>
      <w:marRight w:val="0"/>
      <w:marTop w:val="0"/>
      <w:marBottom w:val="0"/>
      <w:divBdr>
        <w:top w:val="none" w:sz="0" w:space="0" w:color="auto"/>
        <w:left w:val="none" w:sz="0" w:space="0" w:color="auto"/>
        <w:bottom w:val="none" w:sz="0" w:space="0" w:color="auto"/>
        <w:right w:val="none" w:sz="0" w:space="0" w:color="auto"/>
      </w:divBdr>
    </w:div>
    <w:div w:id="1193029678">
      <w:bodyDiv w:val="1"/>
      <w:marLeft w:val="0"/>
      <w:marRight w:val="0"/>
      <w:marTop w:val="0"/>
      <w:marBottom w:val="0"/>
      <w:divBdr>
        <w:top w:val="none" w:sz="0" w:space="0" w:color="auto"/>
        <w:left w:val="none" w:sz="0" w:space="0" w:color="auto"/>
        <w:bottom w:val="none" w:sz="0" w:space="0" w:color="auto"/>
        <w:right w:val="none" w:sz="0" w:space="0" w:color="auto"/>
      </w:divBdr>
    </w:div>
    <w:div w:id="1193036126">
      <w:bodyDiv w:val="1"/>
      <w:marLeft w:val="0"/>
      <w:marRight w:val="0"/>
      <w:marTop w:val="0"/>
      <w:marBottom w:val="0"/>
      <w:divBdr>
        <w:top w:val="none" w:sz="0" w:space="0" w:color="auto"/>
        <w:left w:val="none" w:sz="0" w:space="0" w:color="auto"/>
        <w:bottom w:val="none" w:sz="0" w:space="0" w:color="auto"/>
        <w:right w:val="none" w:sz="0" w:space="0" w:color="auto"/>
      </w:divBdr>
    </w:div>
    <w:div w:id="1193105418">
      <w:bodyDiv w:val="1"/>
      <w:marLeft w:val="0"/>
      <w:marRight w:val="0"/>
      <w:marTop w:val="0"/>
      <w:marBottom w:val="0"/>
      <w:divBdr>
        <w:top w:val="none" w:sz="0" w:space="0" w:color="auto"/>
        <w:left w:val="none" w:sz="0" w:space="0" w:color="auto"/>
        <w:bottom w:val="none" w:sz="0" w:space="0" w:color="auto"/>
        <w:right w:val="none" w:sz="0" w:space="0" w:color="auto"/>
      </w:divBdr>
    </w:div>
    <w:div w:id="1193107188">
      <w:bodyDiv w:val="1"/>
      <w:marLeft w:val="0"/>
      <w:marRight w:val="0"/>
      <w:marTop w:val="0"/>
      <w:marBottom w:val="0"/>
      <w:divBdr>
        <w:top w:val="none" w:sz="0" w:space="0" w:color="auto"/>
        <w:left w:val="none" w:sz="0" w:space="0" w:color="auto"/>
        <w:bottom w:val="none" w:sz="0" w:space="0" w:color="auto"/>
        <w:right w:val="none" w:sz="0" w:space="0" w:color="auto"/>
      </w:divBdr>
    </w:div>
    <w:div w:id="1193156368">
      <w:bodyDiv w:val="1"/>
      <w:marLeft w:val="0"/>
      <w:marRight w:val="0"/>
      <w:marTop w:val="0"/>
      <w:marBottom w:val="0"/>
      <w:divBdr>
        <w:top w:val="none" w:sz="0" w:space="0" w:color="auto"/>
        <w:left w:val="none" w:sz="0" w:space="0" w:color="auto"/>
        <w:bottom w:val="none" w:sz="0" w:space="0" w:color="auto"/>
        <w:right w:val="none" w:sz="0" w:space="0" w:color="auto"/>
      </w:divBdr>
    </w:div>
    <w:div w:id="1193373963">
      <w:bodyDiv w:val="1"/>
      <w:marLeft w:val="0"/>
      <w:marRight w:val="0"/>
      <w:marTop w:val="0"/>
      <w:marBottom w:val="0"/>
      <w:divBdr>
        <w:top w:val="none" w:sz="0" w:space="0" w:color="auto"/>
        <w:left w:val="none" w:sz="0" w:space="0" w:color="auto"/>
        <w:bottom w:val="none" w:sz="0" w:space="0" w:color="auto"/>
        <w:right w:val="none" w:sz="0" w:space="0" w:color="auto"/>
      </w:divBdr>
    </w:div>
    <w:div w:id="1193421164">
      <w:bodyDiv w:val="1"/>
      <w:marLeft w:val="0"/>
      <w:marRight w:val="0"/>
      <w:marTop w:val="0"/>
      <w:marBottom w:val="0"/>
      <w:divBdr>
        <w:top w:val="none" w:sz="0" w:space="0" w:color="auto"/>
        <w:left w:val="none" w:sz="0" w:space="0" w:color="auto"/>
        <w:bottom w:val="none" w:sz="0" w:space="0" w:color="auto"/>
        <w:right w:val="none" w:sz="0" w:space="0" w:color="auto"/>
      </w:divBdr>
    </w:div>
    <w:div w:id="1193883746">
      <w:bodyDiv w:val="1"/>
      <w:marLeft w:val="0"/>
      <w:marRight w:val="0"/>
      <w:marTop w:val="0"/>
      <w:marBottom w:val="0"/>
      <w:divBdr>
        <w:top w:val="none" w:sz="0" w:space="0" w:color="auto"/>
        <w:left w:val="none" w:sz="0" w:space="0" w:color="auto"/>
        <w:bottom w:val="none" w:sz="0" w:space="0" w:color="auto"/>
        <w:right w:val="none" w:sz="0" w:space="0" w:color="auto"/>
      </w:divBdr>
    </w:div>
    <w:div w:id="1193884518">
      <w:bodyDiv w:val="1"/>
      <w:marLeft w:val="0"/>
      <w:marRight w:val="0"/>
      <w:marTop w:val="0"/>
      <w:marBottom w:val="0"/>
      <w:divBdr>
        <w:top w:val="none" w:sz="0" w:space="0" w:color="auto"/>
        <w:left w:val="none" w:sz="0" w:space="0" w:color="auto"/>
        <w:bottom w:val="none" w:sz="0" w:space="0" w:color="auto"/>
        <w:right w:val="none" w:sz="0" w:space="0" w:color="auto"/>
      </w:divBdr>
    </w:div>
    <w:div w:id="1194148846">
      <w:bodyDiv w:val="1"/>
      <w:marLeft w:val="0"/>
      <w:marRight w:val="0"/>
      <w:marTop w:val="0"/>
      <w:marBottom w:val="0"/>
      <w:divBdr>
        <w:top w:val="none" w:sz="0" w:space="0" w:color="auto"/>
        <w:left w:val="none" w:sz="0" w:space="0" w:color="auto"/>
        <w:bottom w:val="none" w:sz="0" w:space="0" w:color="auto"/>
        <w:right w:val="none" w:sz="0" w:space="0" w:color="auto"/>
      </w:divBdr>
    </w:div>
    <w:div w:id="1194151926">
      <w:bodyDiv w:val="1"/>
      <w:marLeft w:val="0"/>
      <w:marRight w:val="0"/>
      <w:marTop w:val="0"/>
      <w:marBottom w:val="0"/>
      <w:divBdr>
        <w:top w:val="none" w:sz="0" w:space="0" w:color="auto"/>
        <w:left w:val="none" w:sz="0" w:space="0" w:color="auto"/>
        <w:bottom w:val="none" w:sz="0" w:space="0" w:color="auto"/>
        <w:right w:val="none" w:sz="0" w:space="0" w:color="auto"/>
      </w:divBdr>
    </w:div>
    <w:div w:id="1194198437">
      <w:bodyDiv w:val="1"/>
      <w:marLeft w:val="0"/>
      <w:marRight w:val="0"/>
      <w:marTop w:val="0"/>
      <w:marBottom w:val="0"/>
      <w:divBdr>
        <w:top w:val="none" w:sz="0" w:space="0" w:color="auto"/>
        <w:left w:val="none" w:sz="0" w:space="0" w:color="auto"/>
        <w:bottom w:val="none" w:sz="0" w:space="0" w:color="auto"/>
        <w:right w:val="none" w:sz="0" w:space="0" w:color="auto"/>
      </w:divBdr>
    </w:div>
    <w:div w:id="1194265688">
      <w:bodyDiv w:val="1"/>
      <w:marLeft w:val="0"/>
      <w:marRight w:val="0"/>
      <w:marTop w:val="0"/>
      <w:marBottom w:val="0"/>
      <w:divBdr>
        <w:top w:val="none" w:sz="0" w:space="0" w:color="auto"/>
        <w:left w:val="none" w:sz="0" w:space="0" w:color="auto"/>
        <w:bottom w:val="none" w:sz="0" w:space="0" w:color="auto"/>
        <w:right w:val="none" w:sz="0" w:space="0" w:color="auto"/>
      </w:divBdr>
    </w:div>
    <w:div w:id="1194347311">
      <w:bodyDiv w:val="1"/>
      <w:marLeft w:val="0"/>
      <w:marRight w:val="0"/>
      <w:marTop w:val="0"/>
      <w:marBottom w:val="0"/>
      <w:divBdr>
        <w:top w:val="none" w:sz="0" w:space="0" w:color="auto"/>
        <w:left w:val="none" w:sz="0" w:space="0" w:color="auto"/>
        <w:bottom w:val="none" w:sz="0" w:space="0" w:color="auto"/>
        <w:right w:val="none" w:sz="0" w:space="0" w:color="auto"/>
      </w:divBdr>
    </w:div>
    <w:div w:id="1194422782">
      <w:bodyDiv w:val="1"/>
      <w:marLeft w:val="0"/>
      <w:marRight w:val="0"/>
      <w:marTop w:val="0"/>
      <w:marBottom w:val="0"/>
      <w:divBdr>
        <w:top w:val="none" w:sz="0" w:space="0" w:color="auto"/>
        <w:left w:val="none" w:sz="0" w:space="0" w:color="auto"/>
        <w:bottom w:val="none" w:sz="0" w:space="0" w:color="auto"/>
        <w:right w:val="none" w:sz="0" w:space="0" w:color="auto"/>
      </w:divBdr>
    </w:div>
    <w:div w:id="1194465730">
      <w:bodyDiv w:val="1"/>
      <w:marLeft w:val="0"/>
      <w:marRight w:val="0"/>
      <w:marTop w:val="0"/>
      <w:marBottom w:val="0"/>
      <w:divBdr>
        <w:top w:val="none" w:sz="0" w:space="0" w:color="auto"/>
        <w:left w:val="none" w:sz="0" w:space="0" w:color="auto"/>
        <w:bottom w:val="none" w:sz="0" w:space="0" w:color="auto"/>
        <w:right w:val="none" w:sz="0" w:space="0" w:color="auto"/>
      </w:divBdr>
    </w:div>
    <w:div w:id="1194491363">
      <w:bodyDiv w:val="1"/>
      <w:marLeft w:val="0"/>
      <w:marRight w:val="0"/>
      <w:marTop w:val="0"/>
      <w:marBottom w:val="0"/>
      <w:divBdr>
        <w:top w:val="none" w:sz="0" w:space="0" w:color="auto"/>
        <w:left w:val="none" w:sz="0" w:space="0" w:color="auto"/>
        <w:bottom w:val="none" w:sz="0" w:space="0" w:color="auto"/>
        <w:right w:val="none" w:sz="0" w:space="0" w:color="auto"/>
      </w:divBdr>
    </w:div>
    <w:div w:id="1194685978">
      <w:bodyDiv w:val="1"/>
      <w:marLeft w:val="0"/>
      <w:marRight w:val="0"/>
      <w:marTop w:val="0"/>
      <w:marBottom w:val="0"/>
      <w:divBdr>
        <w:top w:val="none" w:sz="0" w:space="0" w:color="auto"/>
        <w:left w:val="none" w:sz="0" w:space="0" w:color="auto"/>
        <w:bottom w:val="none" w:sz="0" w:space="0" w:color="auto"/>
        <w:right w:val="none" w:sz="0" w:space="0" w:color="auto"/>
      </w:divBdr>
    </w:div>
    <w:div w:id="1194686227">
      <w:bodyDiv w:val="1"/>
      <w:marLeft w:val="0"/>
      <w:marRight w:val="0"/>
      <w:marTop w:val="0"/>
      <w:marBottom w:val="0"/>
      <w:divBdr>
        <w:top w:val="none" w:sz="0" w:space="0" w:color="auto"/>
        <w:left w:val="none" w:sz="0" w:space="0" w:color="auto"/>
        <w:bottom w:val="none" w:sz="0" w:space="0" w:color="auto"/>
        <w:right w:val="none" w:sz="0" w:space="0" w:color="auto"/>
      </w:divBdr>
    </w:div>
    <w:div w:id="1194731867">
      <w:bodyDiv w:val="1"/>
      <w:marLeft w:val="0"/>
      <w:marRight w:val="0"/>
      <w:marTop w:val="0"/>
      <w:marBottom w:val="0"/>
      <w:divBdr>
        <w:top w:val="none" w:sz="0" w:space="0" w:color="auto"/>
        <w:left w:val="none" w:sz="0" w:space="0" w:color="auto"/>
        <w:bottom w:val="none" w:sz="0" w:space="0" w:color="auto"/>
        <w:right w:val="none" w:sz="0" w:space="0" w:color="auto"/>
      </w:divBdr>
    </w:div>
    <w:div w:id="1194807073">
      <w:bodyDiv w:val="1"/>
      <w:marLeft w:val="0"/>
      <w:marRight w:val="0"/>
      <w:marTop w:val="0"/>
      <w:marBottom w:val="0"/>
      <w:divBdr>
        <w:top w:val="none" w:sz="0" w:space="0" w:color="auto"/>
        <w:left w:val="none" w:sz="0" w:space="0" w:color="auto"/>
        <w:bottom w:val="none" w:sz="0" w:space="0" w:color="auto"/>
        <w:right w:val="none" w:sz="0" w:space="0" w:color="auto"/>
      </w:divBdr>
    </w:div>
    <w:div w:id="1194883103">
      <w:bodyDiv w:val="1"/>
      <w:marLeft w:val="0"/>
      <w:marRight w:val="0"/>
      <w:marTop w:val="0"/>
      <w:marBottom w:val="0"/>
      <w:divBdr>
        <w:top w:val="none" w:sz="0" w:space="0" w:color="auto"/>
        <w:left w:val="none" w:sz="0" w:space="0" w:color="auto"/>
        <w:bottom w:val="none" w:sz="0" w:space="0" w:color="auto"/>
        <w:right w:val="none" w:sz="0" w:space="0" w:color="auto"/>
      </w:divBdr>
    </w:div>
    <w:div w:id="1194995031">
      <w:bodyDiv w:val="1"/>
      <w:marLeft w:val="0"/>
      <w:marRight w:val="0"/>
      <w:marTop w:val="0"/>
      <w:marBottom w:val="0"/>
      <w:divBdr>
        <w:top w:val="none" w:sz="0" w:space="0" w:color="auto"/>
        <w:left w:val="none" w:sz="0" w:space="0" w:color="auto"/>
        <w:bottom w:val="none" w:sz="0" w:space="0" w:color="auto"/>
        <w:right w:val="none" w:sz="0" w:space="0" w:color="auto"/>
      </w:divBdr>
    </w:div>
    <w:div w:id="1195000061">
      <w:bodyDiv w:val="1"/>
      <w:marLeft w:val="0"/>
      <w:marRight w:val="0"/>
      <w:marTop w:val="0"/>
      <w:marBottom w:val="0"/>
      <w:divBdr>
        <w:top w:val="none" w:sz="0" w:space="0" w:color="auto"/>
        <w:left w:val="none" w:sz="0" w:space="0" w:color="auto"/>
        <w:bottom w:val="none" w:sz="0" w:space="0" w:color="auto"/>
        <w:right w:val="none" w:sz="0" w:space="0" w:color="auto"/>
      </w:divBdr>
    </w:div>
    <w:div w:id="1195000836">
      <w:bodyDiv w:val="1"/>
      <w:marLeft w:val="0"/>
      <w:marRight w:val="0"/>
      <w:marTop w:val="0"/>
      <w:marBottom w:val="0"/>
      <w:divBdr>
        <w:top w:val="none" w:sz="0" w:space="0" w:color="auto"/>
        <w:left w:val="none" w:sz="0" w:space="0" w:color="auto"/>
        <w:bottom w:val="none" w:sz="0" w:space="0" w:color="auto"/>
        <w:right w:val="none" w:sz="0" w:space="0" w:color="auto"/>
      </w:divBdr>
    </w:div>
    <w:div w:id="1195078622">
      <w:bodyDiv w:val="1"/>
      <w:marLeft w:val="0"/>
      <w:marRight w:val="0"/>
      <w:marTop w:val="0"/>
      <w:marBottom w:val="0"/>
      <w:divBdr>
        <w:top w:val="none" w:sz="0" w:space="0" w:color="auto"/>
        <w:left w:val="none" w:sz="0" w:space="0" w:color="auto"/>
        <w:bottom w:val="none" w:sz="0" w:space="0" w:color="auto"/>
        <w:right w:val="none" w:sz="0" w:space="0" w:color="auto"/>
      </w:divBdr>
    </w:div>
    <w:div w:id="1195119380">
      <w:bodyDiv w:val="1"/>
      <w:marLeft w:val="0"/>
      <w:marRight w:val="0"/>
      <w:marTop w:val="0"/>
      <w:marBottom w:val="0"/>
      <w:divBdr>
        <w:top w:val="none" w:sz="0" w:space="0" w:color="auto"/>
        <w:left w:val="none" w:sz="0" w:space="0" w:color="auto"/>
        <w:bottom w:val="none" w:sz="0" w:space="0" w:color="auto"/>
        <w:right w:val="none" w:sz="0" w:space="0" w:color="auto"/>
      </w:divBdr>
    </w:div>
    <w:div w:id="1195265854">
      <w:bodyDiv w:val="1"/>
      <w:marLeft w:val="0"/>
      <w:marRight w:val="0"/>
      <w:marTop w:val="0"/>
      <w:marBottom w:val="0"/>
      <w:divBdr>
        <w:top w:val="none" w:sz="0" w:space="0" w:color="auto"/>
        <w:left w:val="none" w:sz="0" w:space="0" w:color="auto"/>
        <w:bottom w:val="none" w:sz="0" w:space="0" w:color="auto"/>
        <w:right w:val="none" w:sz="0" w:space="0" w:color="auto"/>
      </w:divBdr>
    </w:div>
    <w:div w:id="1195539838">
      <w:bodyDiv w:val="1"/>
      <w:marLeft w:val="0"/>
      <w:marRight w:val="0"/>
      <w:marTop w:val="0"/>
      <w:marBottom w:val="0"/>
      <w:divBdr>
        <w:top w:val="none" w:sz="0" w:space="0" w:color="auto"/>
        <w:left w:val="none" w:sz="0" w:space="0" w:color="auto"/>
        <w:bottom w:val="none" w:sz="0" w:space="0" w:color="auto"/>
        <w:right w:val="none" w:sz="0" w:space="0" w:color="auto"/>
      </w:divBdr>
    </w:div>
    <w:div w:id="1195578590">
      <w:bodyDiv w:val="1"/>
      <w:marLeft w:val="0"/>
      <w:marRight w:val="0"/>
      <w:marTop w:val="0"/>
      <w:marBottom w:val="0"/>
      <w:divBdr>
        <w:top w:val="none" w:sz="0" w:space="0" w:color="auto"/>
        <w:left w:val="none" w:sz="0" w:space="0" w:color="auto"/>
        <w:bottom w:val="none" w:sz="0" w:space="0" w:color="auto"/>
        <w:right w:val="none" w:sz="0" w:space="0" w:color="auto"/>
      </w:divBdr>
    </w:div>
    <w:div w:id="1195656470">
      <w:bodyDiv w:val="1"/>
      <w:marLeft w:val="0"/>
      <w:marRight w:val="0"/>
      <w:marTop w:val="0"/>
      <w:marBottom w:val="0"/>
      <w:divBdr>
        <w:top w:val="none" w:sz="0" w:space="0" w:color="auto"/>
        <w:left w:val="none" w:sz="0" w:space="0" w:color="auto"/>
        <w:bottom w:val="none" w:sz="0" w:space="0" w:color="auto"/>
        <w:right w:val="none" w:sz="0" w:space="0" w:color="auto"/>
      </w:divBdr>
    </w:div>
    <w:div w:id="1195730962">
      <w:bodyDiv w:val="1"/>
      <w:marLeft w:val="0"/>
      <w:marRight w:val="0"/>
      <w:marTop w:val="0"/>
      <w:marBottom w:val="0"/>
      <w:divBdr>
        <w:top w:val="none" w:sz="0" w:space="0" w:color="auto"/>
        <w:left w:val="none" w:sz="0" w:space="0" w:color="auto"/>
        <w:bottom w:val="none" w:sz="0" w:space="0" w:color="auto"/>
        <w:right w:val="none" w:sz="0" w:space="0" w:color="auto"/>
      </w:divBdr>
    </w:div>
    <w:div w:id="1195733428">
      <w:bodyDiv w:val="1"/>
      <w:marLeft w:val="0"/>
      <w:marRight w:val="0"/>
      <w:marTop w:val="0"/>
      <w:marBottom w:val="0"/>
      <w:divBdr>
        <w:top w:val="none" w:sz="0" w:space="0" w:color="auto"/>
        <w:left w:val="none" w:sz="0" w:space="0" w:color="auto"/>
        <w:bottom w:val="none" w:sz="0" w:space="0" w:color="auto"/>
        <w:right w:val="none" w:sz="0" w:space="0" w:color="auto"/>
      </w:divBdr>
    </w:div>
    <w:div w:id="1195776415">
      <w:bodyDiv w:val="1"/>
      <w:marLeft w:val="0"/>
      <w:marRight w:val="0"/>
      <w:marTop w:val="0"/>
      <w:marBottom w:val="0"/>
      <w:divBdr>
        <w:top w:val="none" w:sz="0" w:space="0" w:color="auto"/>
        <w:left w:val="none" w:sz="0" w:space="0" w:color="auto"/>
        <w:bottom w:val="none" w:sz="0" w:space="0" w:color="auto"/>
        <w:right w:val="none" w:sz="0" w:space="0" w:color="auto"/>
      </w:divBdr>
    </w:div>
    <w:div w:id="1195846751">
      <w:bodyDiv w:val="1"/>
      <w:marLeft w:val="0"/>
      <w:marRight w:val="0"/>
      <w:marTop w:val="0"/>
      <w:marBottom w:val="0"/>
      <w:divBdr>
        <w:top w:val="none" w:sz="0" w:space="0" w:color="auto"/>
        <w:left w:val="none" w:sz="0" w:space="0" w:color="auto"/>
        <w:bottom w:val="none" w:sz="0" w:space="0" w:color="auto"/>
        <w:right w:val="none" w:sz="0" w:space="0" w:color="auto"/>
      </w:divBdr>
    </w:div>
    <w:div w:id="1195847291">
      <w:bodyDiv w:val="1"/>
      <w:marLeft w:val="0"/>
      <w:marRight w:val="0"/>
      <w:marTop w:val="0"/>
      <w:marBottom w:val="0"/>
      <w:divBdr>
        <w:top w:val="none" w:sz="0" w:space="0" w:color="auto"/>
        <w:left w:val="none" w:sz="0" w:space="0" w:color="auto"/>
        <w:bottom w:val="none" w:sz="0" w:space="0" w:color="auto"/>
        <w:right w:val="none" w:sz="0" w:space="0" w:color="auto"/>
      </w:divBdr>
    </w:div>
    <w:div w:id="1195924823">
      <w:bodyDiv w:val="1"/>
      <w:marLeft w:val="0"/>
      <w:marRight w:val="0"/>
      <w:marTop w:val="0"/>
      <w:marBottom w:val="0"/>
      <w:divBdr>
        <w:top w:val="none" w:sz="0" w:space="0" w:color="auto"/>
        <w:left w:val="none" w:sz="0" w:space="0" w:color="auto"/>
        <w:bottom w:val="none" w:sz="0" w:space="0" w:color="auto"/>
        <w:right w:val="none" w:sz="0" w:space="0" w:color="auto"/>
      </w:divBdr>
    </w:div>
    <w:div w:id="1195969901">
      <w:bodyDiv w:val="1"/>
      <w:marLeft w:val="0"/>
      <w:marRight w:val="0"/>
      <w:marTop w:val="0"/>
      <w:marBottom w:val="0"/>
      <w:divBdr>
        <w:top w:val="none" w:sz="0" w:space="0" w:color="auto"/>
        <w:left w:val="none" w:sz="0" w:space="0" w:color="auto"/>
        <w:bottom w:val="none" w:sz="0" w:space="0" w:color="auto"/>
        <w:right w:val="none" w:sz="0" w:space="0" w:color="auto"/>
      </w:divBdr>
    </w:div>
    <w:div w:id="1196039795">
      <w:bodyDiv w:val="1"/>
      <w:marLeft w:val="0"/>
      <w:marRight w:val="0"/>
      <w:marTop w:val="0"/>
      <w:marBottom w:val="0"/>
      <w:divBdr>
        <w:top w:val="none" w:sz="0" w:space="0" w:color="auto"/>
        <w:left w:val="none" w:sz="0" w:space="0" w:color="auto"/>
        <w:bottom w:val="none" w:sz="0" w:space="0" w:color="auto"/>
        <w:right w:val="none" w:sz="0" w:space="0" w:color="auto"/>
      </w:divBdr>
    </w:div>
    <w:div w:id="1196045005">
      <w:bodyDiv w:val="1"/>
      <w:marLeft w:val="0"/>
      <w:marRight w:val="0"/>
      <w:marTop w:val="0"/>
      <w:marBottom w:val="0"/>
      <w:divBdr>
        <w:top w:val="none" w:sz="0" w:space="0" w:color="auto"/>
        <w:left w:val="none" w:sz="0" w:space="0" w:color="auto"/>
        <w:bottom w:val="none" w:sz="0" w:space="0" w:color="auto"/>
        <w:right w:val="none" w:sz="0" w:space="0" w:color="auto"/>
      </w:divBdr>
    </w:div>
    <w:div w:id="1196385302">
      <w:bodyDiv w:val="1"/>
      <w:marLeft w:val="0"/>
      <w:marRight w:val="0"/>
      <w:marTop w:val="0"/>
      <w:marBottom w:val="0"/>
      <w:divBdr>
        <w:top w:val="none" w:sz="0" w:space="0" w:color="auto"/>
        <w:left w:val="none" w:sz="0" w:space="0" w:color="auto"/>
        <w:bottom w:val="none" w:sz="0" w:space="0" w:color="auto"/>
        <w:right w:val="none" w:sz="0" w:space="0" w:color="auto"/>
      </w:divBdr>
    </w:div>
    <w:div w:id="1196387959">
      <w:bodyDiv w:val="1"/>
      <w:marLeft w:val="0"/>
      <w:marRight w:val="0"/>
      <w:marTop w:val="0"/>
      <w:marBottom w:val="0"/>
      <w:divBdr>
        <w:top w:val="none" w:sz="0" w:space="0" w:color="auto"/>
        <w:left w:val="none" w:sz="0" w:space="0" w:color="auto"/>
        <w:bottom w:val="none" w:sz="0" w:space="0" w:color="auto"/>
        <w:right w:val="none" w:sz="0" w:space="0" w:color="auto"/>
      </w:divBdr>
    </w:div>
    <w:div w:id="1196500003">
      <w:bodyDiv w:val="1"/>
      <w:marLeft w:val="0"/>
      <w:marRight w:val="0"/>
      <w:marTop w:val="0"/>
      <w:marBottom w:val="0"/>
      <w:divBdr>
        <w:top w:val="none" w:sz="0" w:space="0" w:color="auto"/>
        <w:left w:val="none" w:sz="0" w:space="0" w:color="auto"/>
        <w:bottom w:val="none" w:sz="0" w:space="0" w:color="auto"/>
        <w:right w:val="none" w:sz="0" w:space="0" w:color="auto"/>
      </w:divBdr>
    </w:div>
    <w:div w:id="1196576826">
      <w:bodyDiv w:val="1"/>
      <w:marLeft w:val="0"/>
      <w:marRight w:val="0"/>
      <w:marTop w:val="0"/>
      <w:marBottom w:val="0"/>
      <w:divBdr>
        <w:top w:val="none" w:sz="0" w:space="0" w:color="auto"/>
        <w:left w:val="none" w:sz="0" w:space="0" w:color="auto"/>
        <w:bottom w:val="none" w:sz="0" w:space="0" w:color="auto"/>
        <w:right w:val="none" w:sz="0" w:space="0" w:color="auto"/>
      </w:divBdr>
    </w:div>
    <w:div w:id="1196621942">
      <w:bodyDiv w:val="1"/>
      <w:marLeft w:val="0"/>
      <w:marRight w:val="0"/>
      <w:marTop w:val="0"/>
      <w:marBottom w:val="0"/>
      <w:divBdr>
        <w:top w:val="none" w:sz="0" w:space="0" w:color="auto"/>
        <w:left w:val="none" w:sz="0" w:space="0" w:color="auto"/>
        <w:bottom w:val="none" w:sz="0" w:space="0" w:color="auto"/>
        <w:right w:val="none" w:sz="0" w:space="0" w:color="auto"/>
      </w:divBdr>
    </w:div>
    <w:div w:id="1196624424">
      <w:bodyDiv w:val="1"/>
      <w:marLeft w:val="0"/>
      <w:marRight w:val="0"/>
      <w:marTop w:val="0"/>
      <w:marBottom w:val="0"/>
      <w:divBdr>
        <w:top w:val="none" w:sz="0" w:space="0" w:color="auto"/>
        <w:left w:val="none" w:sz="0" w:space="0" w:color="auto"/>
        <w:bottom w:val="none" w:sz="0" w:space="0" w:color="auto"/>
        <w:right w:val="none" w:sz="0" w:space="0" w:color="auto"/>
      </w:divBdr>
    </w:div>
    <w:div w:id="1196651089">
      <w:bodyDiv w:val="1"/>
      <w:marLeft w:val="0"/>
      <w:marRight w:val="0"/>
      <w:marTop w:val="0"/>
      <w:marBottom w:val="0"/>
      <w:divBdr>
        <w:top w:val="none" w:sz="0" w:space="0" w:color="auto"/>
        <w:left w:val="none" w:sz="0" w:space="0" w:color="auto"/>
        <w:bottom w:val="none" w:sz="0" w:space="0" w:color="auto"/>
        <w:right w:val="none" w:sz="0" w:space="0" w:color="auto"/>
      </w:divBdr>
    </w:div>
    <w:div w:id="1196696246">
      <w:bodyDiv w:val="1"/>
      <w:marLeft w:val="0"/>
      <w:marRight w:val="0"/>
      <w:marTop w:val="0"/>
      <w:marBottom w:val="0"/>
      <w:divBdr>
        <w:top w:val="none" w:sz="0" w:space="0" w:color="auto"/>
        <w:left w:val="none" w:sz="0" w:space="0" w:color="auto"/>
        <w:bottom w:val="none" w:sz="0" w:space="0" w:color="auto"/>
        <w:right w:val="none" w:sz="0" w:space="0" w:color="auto"/>
      </w:divBdr>
    </w:div>
    <w:div w:id="1196699088">
      <w:bodyDiv w:val="1"/>
      <w:marLeft w:val="0"/>
      <w:marRight w:val="0"/>
      <w:marTop w:val="0"/>
      <w:marBottom w:val="0"/>
      <w:divBdr>
        <w:top w:val="none" w:sz="0" w:space="0" w:color="auto"/>
        <w:left w:val="none" w:sz="0" w:space="0" w:color="auto"/>
        <w:bottom w:val="none" w:sz="0" w:space="0" w:color="auto"/>
        <w:right w:val="none" w:sz="0" w:space="0" w:color="auto"/>
      </w:divBdr>
    </w:div>
    <w:div w:id="1196768742">
      <w:bodyDiv w:val="1"/>
      <w:marLeft w:val="0"/>
      <w:marRight w:val="0"/>
      <w:marTop w:val="0"/>
      <w:marBottom w:val="0"/>
      <w:divBdr>
        <w:top w:val="none" w:sz="0" w:space="0" w:color="auto"/>
        <w:left w:val="none" w:sz="0" w:space="0" w:color="auto"/>
        <w:bottom w:val="none" w:sz="0" w:space="0" w:color="auto"/>
        <w:right w:val="none" w:sz="0" w:space="0" w:color="auto"/>
      </w:divBdr>
    </w:div>
    <w:div w:id="1196769853">
      <w:bodyDiv w:val="1"/>
      <w:marLeft w:val="0"/>
      <w:marRight w:val="0"/>
      <w:marTop w:val="0"/>
      <w:marBottom w:val="0"/>
      <w:divBdr>
        <w:top w:val="none" w:sz="0" w:space="0" w:color="auto"/>
        <w:left w:val="none" w:sz="0" w:space="0" w:color="auto"/>
        <w:bottom w:val="none" w:sz="0" w:space="0" w:color="auto"/>
        <w:right w:val="none" w:sz="0" w:space="0" w:color="auto"/>
      </w:divBdr>
    </w:div>
    <w:div w:id="1196770444">
      <w:bodyDiv w:val="1"/>
      <w:marLeft w:val="0"/>
      <w:marRight w:val="0"/>
      <w:marTop w:val="0"/>
      <w:marBottom w:val="0"/>
      <w:divBdr>
        <w:top w:val="none" w:sz="0" w:space="0" w:color="auto"/>
        <w:left w:val="none" w:sz="0" w:space="0" w:color="auto"/>
        <w:bottom w:val="none" w:sz="0" w:space="0" w:color="auto"/>
        <w:right w:val="none" w:sz="0" w:space="0" w:color="auto"/>
      </w:divBdr>
    </w:div>
    <w:div w:id="1196845606">
      <w:bodyDiv w:val="1"/>
      <w:marLeft w:val="0"/>
      <w:marRight w:val="0"/>
      <w:marTop w:val="0"/>
      <w:marBottom w:val="0"/>
      <w:divBdr>
        <w:top w:val="none" w:sz="0" w:space="0" w:color="auto"/>
        <w:left w:val="none" w:sz="0" w:space="0" w:color="auto"/>
        <w:bottom w:val="none" w:sz="0" w:space="0" w:color="auto"/>
        <w:right w:val="none" w:sz="0" w:space="0" w:color="auto"/>
      </w:divBdr>
    </w:div>
    <w:div w:id="1196886703">
      <w:bodyDiv w:val="1"/>
      <w:marLeft w:val="0"/>
      <w:marRight w:val="0"/>
      <w:marTop w:val="0"/>
      <w:marBottom w:val="0"/>
      <w:divBdr>
        <w:top w:val="none" w:sz="0" w:space="0" w:color="auto"/>
        <w:left w:val="none" w:sz="0" w:space="0" w:color="auto"/>
        <w:bottom w:val="none" w:sz="0" w:space="0" w:color="auto"/>
        <w:right w:val="none" w:sz="0" w:space="0" w:color="auto"/>
      </w:divBdr>
    </w:div>
    <w:div w:id="1196964328">
      <w:bodyDiv w:val="1"/>
      <w:marLeft w:val="0"/>
      <w:marRight w:val="0"/>
      <w:marTop w:val="0"/>
      <w:marBottom w:val="0"/>
      <w:divBdr>
        <w:top w:val="none" w:sz="0" w:space="0" w:color="auto"/>
        <w:left w:val="none" w:sz="0" w:space="0" w:color="auto"/>
        <w:bottom w:val="none" w:sz="0" w:space="0" w:color="auto"/>
        <w:right w:val="none" w:sz="0" w:space="0" w:color="auto"/>
      </w:divBdr>
    </w:div>
    <w:div w:id="1197038448">
      <w:bodyDiv w:val="1"/>
      <w:marLeft w:val="0"/>
      <w:marRight w:val="0"/>
      <w:marTop w:val="0"/>
      <w:marBottom w:val="0"/>
      <w:divBdr>
        <w:top w:val="none" w:sz="0" w:space="0" w:color="auto"/>
        <w:left w:val="none" w:sz="0" w:space="0" w:color="auto"/>
        <w:bottom w:val="none" w:sz="0" w:space="0" w:color="auto"/>
        <w:right w:val="none" w:sz="0" w:space="0" w:color="auto"/>
      </w:divBdr>
    </w:div>
    <w:div w:id="1197082462">
      <w:bodyDiv w:val="1"/>
      <w:marLeft w:val="0"/>
      <w:marRight w:val="0"/>
      <w:marTop w:val="0"/>
      <w:marBottom w:val="0"/>
      <w:divBdr>
        <w:top w:val="none" w:sz="0" w:space="0" w:color="auto"/>
        <w:left w:val="none" w:sz="0" w:space="0" w:color="auto"/>
        <w:bottom w:val="none" w:sz="0" w:space="0" w:color="auto"/>
        <w:right w:val="none" w:sz="0" w:space="0" w:color="auto"/>
      </w:divBdr>
    </w:div>
    <w:div w:id="1197154093">
      <w:bodyDiv w:val="1"/>
      <w:marLeft w:val="0"/>
      <w:marRight w:val="0"/>
      <w:marTop w:val="0"/>
      <w:marBottom w:val="0"/>
      <w:divBdr>
        <w:top w:val="none" w:sz="0" w:space="0" w:color="auto"/>
        <w:left w:val="none" w:sz="0" w:space="0" w:color="auto"/>
        <w:bottom w:val="none" w:sz="0" w:space="0" w:color="auto"/>
        <w:right w:val="none" w:sz="0" w:space="0" w:color="auto"/>
      </w:divBdr>
    </w:div>
    <w:div w:id="1197155481">
      <w:bodyDiv w:val="1"/>
      <w:marLeft w:val="0"/>
      <w:marRight w:val="0"/>
      <w:marTop w:val="0"/>
      <w:marBottom w:val="0"/>
      <w:divBdr>
        <w:top w:val="none" w:sz="0" w:space="0" w:color="auto"/>
        <w:left w:val="none" w:sz="0" w:space="0" w:color="auto"/>
        <w:bottom w:val="none" w:sz="0" w:space="0" w:color="auto"/>
        <w:right w:val="none" w:sz="0" w:space="0" w:color="auto"/>
      </w:divBdr>
    </w:div>
    <w:div w:id="1197157393">
      <w:bodyDiv w:val="1"/>
      <w:marLeft w:val="0"/>
      <w:marRight w:val="0"/>
      <w:marTop w:val="0"/>
      <w:marBottom w:val="0"/>
      <w:divBdr>
        <w:top w:val="none" w:sz="0" w:space="0" w:color="auto"/>
        <w:left w:val="none" w:sz="0" w:space="0" w:color="auto"/>
        <w:bottom w:val="none" w:sz="0" w:space="0" w:color="auto"/>
        <w:right w:val="none" w:sz="0" w:space="0" w:color="auto"/>
      </w:divBdr>
    </w:div>
    <w:div w:id="1197162251">
      <w:bodyDiv w:val="1"/>
      <w:marLeft w:val="0"/>
      <w:marRight w:val="0"/>
      <w:marTop w:val="0"/>
      <w:marBottom w:val="0"/>
      <w:divBdr>
        <w:top w:val="none" w:sz="0" w:space="0" w:color="auto"/>
        <w:left w:val="none" w:sz="0" w:space="0" w:color="auto"/>
        <w:bottom w:val="none" w:sz="0" w:space="0" w:color="auto"/>
        <w:right w:val="none" w:sz="0" w:space="0" w:color="auto"/>
      </w:divBdr>
    </w:div>
    <w:div w:id="1197234884">
      <w:bodyDiv w:val="1"/>
      <w:marLeft w:val="0"/>
      <w:marRight w:val="0"/>
      <w:marTop w:val="0"/>
      <w:marBottom w:val="0"/>
      <w:divBdr>
        <w:top w:val="none" w:sz="0" w:space="0" w:color="auto"/>
        <w:left w:val="none" w:sz="0" w:space="0" w:color="auto"/>
        <w:bottom w:val="none" w:sz="0" w:space="0" w:color="auto"/>
        <w:right w:val="none" w:sz="0" w:space="0" w:color="auto"/>
      </w:divBdr>
    </w:div>
    <w:div w:id="1197355352">
      <w:bodyDiv w:val="1"/>
      <w:marLeft w:val="0"/>
      <w:marRight w:val="0"/>
      <w:marTop w:val="0"/>
      <w:marBottom w:val="0"/>
      <w:divBdr>
        <w:top w:val="none" w:sz="0" w:space="0" w:color="auto"/>
        <w:left w:val="none" w:sz="0" w:space="0" w:color="auto"/>
        <w:bottom w:val="none" w:sz="0" w:space="0" w:color="auto"/>
        <w:right w:val="none" w:sz="0" w:space="0" w:color="auto"/>
      </w:divBdr>
    </w:div>
    <w:div w:id="1197423562">
      <w:bodyDiv w:val="1"/>
      <w:marLeft w:val="0"/>
      <w:marRight w:val="0"/>
      <w:marTop w:val="0"/>
      <w:marBottom w:val="0"/>
      <w:divBdr>
        <w:top w:val="none" w:sz="0" w:space="0" w:color="auto"/>
        <w:left w:val="none" w:sz="0" w:space="0" w:color="auto"/>
        <w:bottom w:val="none" w:sz="0" w:space="0" w:color="auto"/>
        <w:right w:val="none" w:sz="0" w:space="0" w:color="auto"/>
      </w:divBdr>
    </w:div>
    <w:div w:id="1197426743">
      <w:bodyDiv w:val="1"/>
      <w:marLeft w:val="0"/>
      <w:marRight w:val="0"/>
      <w:marTop w:val="0"/>
      <w:marBottom w:val="0"/>
      <w:divBdr>
        <w:top w:val="none" w:sz="0" w:space="0" w:color="auto"/>
        <w:left w:val="none" w:sz="0" w:space="0" w:color="auto"/>
        <w:bottom w:val="none" w:sz="0" w:space="0" w:color="auto"/>
        <w:right w:val="none" w:sz="0" w:space="0" w:color="auto"/>
      </w:divBdr>
    </w:div>
    <w:div w:id="1197428135">
      <w:bodyDiv w:val="1"/>
      <w:marLeft w:val="0"/>
      <w:marRight w:val="0"/>
      <w:marTop w:val="0"/>
      <w:marBottom w:val="0"/>
      <w:divBdr>
        <w:top w:val="none" w:sz="0" w:space="0" w:color="auto"/>
        <w:left w:val="none" w:sz="0" w:space="0" w:color="auto"/>
        <w:bottom w:val="none" w:sz="0" w:space="0" w:color="auto"/>
        <w:right w:val="none" w:sz="0" w:space="0" w:color="auto"/>
      </w:divBdr>
    </w:div>
    <w:div w:id="1197431423">
      <w:bodyDiv w:val="1"/>
      <w:marLeft w:val="0"/>
      <w:marRight w:val="0"/>
      <w:marTop w:val="0"/>
      <w:marBottom w:val="0"/>
      <w:divBdr>
        <w:top w:val="none" w:sz="0" w:space="0" w:color="auto"/>
        <w:left w:val="none" w:sz="0" w:space="0" w:color="auto"/>
        <w:bottom w:val="none" w:sz="0" w:space="0" w:color="auto"/>
        <w:right w:val="none" w:sz="0" w:space="0" w:color="auto"/>
      </w:divBdr>
    </w:div>
    <w:div w:id="1197541046">
      <w:bodyDiv w:val="1"/>
      <w:marLeft w:val="0"/>
      <w:marRight w:val="0"/>
      <w:marTop w:val="0"/>
      <w:marBottom w:val="0"/>
      <w:divBdr>
        <w:top w:val="none" w:sz="0" w:space="0" w:color="auto"/>
        <w:left w:val="none" w:sz="0" w:space="0" w:color="auto"/>
        <w:bottom w:val="none" w:sz="0" w:space="0" w:color="auto"/>
        <w:right w:val="none" w:sz="0" w:space="0" w:color="auto"/>
      </w:divBdr>
    </w:div>
    <w:div w:id="1197544799">
      <w:bodyDiv w:val="1"/>
      <w:marLeft w:val="0"/>
      <w:marRight w:val="0"/>
      <w:marTop w:val="0"/>
      <w:marBottom w:val="0"/>
      <w:divBdr>
        <w:top w:val="none" w:sz="0" w:space="0" w:color="auto"/>
        <w:left w:val="none" w:sz="0" w:space="0" w:color="auto"/>
        <w:bottom w:val="none" w:sz="0" w:space="0" w:color="auto"/>
        <w:right w:val="none" w:sz="0" w:space="0" w:color="auto"/>
      </w:divBdr>
    </w:div>
    <w:div w:id="1197549492">
      <w:bodyDiv w:val="1"/>
      <w:marLeft w:val="0"/>
      <w:marRight w:val="0"/>
      <w:marTop w:val="0"/>
      <w:marBottom w:val="0"/>
      <w:divBdr>
        <w:top w:val="none" w:sz="0" w:space="0" w:color="auto"/>
        <w:left w:val="none" w:sz="0" w:space="0" w:color="auto"/>
        <w:bottom w:val="none" w:sz="0" w:space="0" w:color="auto"/>
        <w:right w:val="none" w:sz="0" w:space="0" w:color="auto"/>
      </w:divBdr>
    </w:div>
    <w:div w:id="1197696683">
      <w:bodyDiv w:val="1"/>
      <w:marLeft w:val="0"/>
      <w:marRight w:val="0"/>
      <w:marTop w:val="0"/>
      <w:marBottom w:val="0"/>
      <w:divBdr>
        <w:top w:val="none" w:sz="0" w:space="0" w:color="auto"/>
        <w:left w:val="none" w:sz="0" w:space="0" w:color="auto"/>
        <w:bottom w:val="none" w:sz="0" w:space="0" w:color="auto"/>
        <w:right w:val="none" w:sz="0" w:space="0" w:color="auto"/>
      </w:divBdr>
    </w:div>
    <w:div w:id="1197696935">
      <w:bodyDiv w:val="1"/>
      <w:marLeft w:val="0"/>
      <w:marRight w:val="0"/>
      <w:marTop w:val="0"/>
      <w:marBottom w:val="0"/>
      <w:divBdr>
        <w:top w:val="none" w:sz="0" w:space="0" w:color="auto"/>
        <w:left w:val="none" w:sz="0" w:space="0" w:color="auto"/>
        <w:bottom w:val="none" w:sz="0" w:space="0" w:color="auto"/>
        <w:right w:val="none" w:sz="0" w:space="0" w:color="auto"/>
      </w:divBdr>
    </w:div>
    <w:div w:id="1197767076">
      <w:bodyDiv w:val="1"/>
      <w:marLeft w:val="0"/>
      <w:marRight w:val="0"/>
      <w:marTop w:val="0"/>
      <w:marBottom w:val="0"/>
      <w:divBdr>
        <w:top w:val="none" w:sz="0" w:space="0" w:color="auto"/>
        <w:left w:val="none" w:sz="0" w:space="0" w:color="auto"/>
        <w:bottom w:val="none" w:sz="0" w:space="0" w:color="auto"/>
        <w:right w:val="none" w:sz="0" w:space="0" w:color="auto"/>
      </w:divBdr>
    </w:div>
    <w:div w:id="1197964919">
      <w:bodyDiv w:val="1"/>
      <w:marLeft w:val="0"/>
      <w:marRight w:val="0"/>
      <w:marTop w:val="0"/>
      <w:marBottom w:val="0"/>
      <w:divBdr>
        <w:top w:val="none" w:sz="0" w:space="0" w:color="auto"/>
        <w:left w:val="none" w:sz="0" w:space="0" w:color="auto"/>
        <w:bottom w:val="none" w:sz="0" w:space="0" w:color="auto"/>
        <w:right w:val="none" w:sz="0" w:space="0" w:color="auto"/>
      </w:divBdr>
    </w:div>
    <w:div w:id="1198012309">
      <w:bodyDiv w:val="1"/>
      <w:marLeft w:val="0"/>
      <w:marRight w:val="0"/>
      <w:marTop w:val="0"/>
      <w:marBottom w:val="0"/>
      <w:divBdr>
        <w:top w:val="none" w:sz="0" w:space="0" w:color="auto"/>
        <w:left w:val="none" w:sz="0" w:space="0" w:color="auto"/>
        <w:bottom w:val="none" w:sz="0" w:space="0" w:color="auto"/>
        <w:right w:val="none" w:sz="0" w:space="0" w:color="auto"/>
      </w:divBdr>
    </w:div>
    <w:div w:id="1198198457">
      <w:bodyDiv w:val="1"/>
      <w:marLeft w:val="0"/>
      <w:marRight w:val="0"/>
      <w:marTop w:val="0"/>
      <w:marBottom w:val="0"/>
      <w:divBdr>
        <w:top w:val="none" w:sz="0" w:space="0" w:color="auto"/>
        <w:left w:val="none" w:sz="0" w:space="0" w:color="auto"/>
        <w:bottom w:val="none" w:sz="0" w:space="0" w:color="auto"/>
        <w:right w:val="none" w:sz="0" w:space="0" w:color="auto"/>
      </w:divBdr>
    </w:div>
    <w:div w:id="1198200103">
      <w:bodyDiv w:val="1"/>
      <w:marLeft w:val="0"/>
      <w:marRight w:val="0"/>
      <w:marTop w:val="0"/>
      <w:marBottom w:val="0"/>
      <w:divBdr>
        <w:top w:val="none" w:sz="0" w:space="0" w:color="auto"/>
        <w:left w:val="none" w:sz="0" w:space="0" w:color="auto"/>
        <w:bottom w:val="none" w:sz="0" w:space="0" w:color="auto"/>
        <w:right w:val="none" w:sz="0" w:space="0" w:color="auto"/>
      </w:divBdr>
    </w:div>
    <w:div w:id="1198543826">
      <w:bodyDiv w:val="1"/>
      <w:marLeft w:val="0"/>
      <w:marRight w:val="0"/>
      <w:marTop w:val="0"/>
      <w:marBottom w:val="0"/>
      <w:divBdr>
        <w:top w:val="none" w:sz="0" w:space="0" w:color="auto"/>
        <w:left w:val="none" w:sz="0" w:space="0" w:color="auto"/>
        <w:bottom w:val="none" w:sz="0" w:space="0" w:color="auto"/>
        <w:right w:val="none" w:sz="0" w:space="0" w:color="auto"/>
      </w:divBdr>
    </w:div>
    <w:div w:id="1198661506">
      <w:bodyDiv w:val="1"/>
      <w:marLeft w:val="0"/>
      <w:marRight w:val="0"/>
      <w:marTop w:val="0"/>
      <w:marBottom w:val="0"/>
      <w:divBdr>
        <w:top w:val="none" w:sz="0" w:space="0" w:color="auto"/>
        <w:left w:val="none" w:sz="0" w:space="0" w:color="auto"/>
        <w:bottom w:val="none" w:sz="0" w:space="0" w:color="auto"/>
        <w:right w:val="none" w:sz="0" w:space="0" w:color="auto"/>
      </w:divBdr>
    </w:div>
    <w:div w:id="1198662661">
      <w:bodyDiv w:val="1"/>
      <w:marLeft w:val="0"/>
      <w:marRight w:val="0"/>
      <w:marTop w:val="0"/>
      <w:marBottom w:val="0"/>
      <w:divBdr>
        <w:top w:val="none" w:sz="0" w:space="0" w:color="auto"/>
        <w:left w:val="none" w:sz="0" w:space="0" w:color="auto"/>
        <w:bottom w:val="none" w:sz="0" w:space="0" w:color="auto"/>
        <w:right w:val="none" w:sz="0" w:space="0" w:color="auto"/>
      </w:divBdr>
    </w:div>
    <w:div w:id="1198666119">
      <w:bodyDiv w:val="1"/>
      <w:marLeft w:val="0"/>
      <w:marRight w:val="0"/>
      <w:marTop w:val="0"/>
      <w:marBottom w:val="0"/>
      <w:divBdr>
        <w:top w:val="none" w:sz="0" w:space="0" w:color="auto"/>
        <w:left w:val="none" w:sz="0" w:space="0" w:color="auto"/>
        <w:bottom w:val="none" w:sz="0" w:space="0" w:color="auto"/>
        <w:right w:val="none" w:sz="0" w:space="0" w:color="auto"/>
      </w:divBdr>
    </w:div>
    <w:div w:id="1198809960">
      <w:bodyDiv w:val="1"/>
      <w:marLeft w:val="0"/>
      <w:marRight w:val="0"/>
      <w:marTop w:val="0"/>
      <w:marBottom w:val="0"/>
      <w:divBdr>
        <w:top w:val="none" w:sz="0" w:space="0" w:color="auto"/>
        <w:left w:val="none" w:sz="0" w:space="0" w:color="auto"/>
        <w:bottom w:val="none" w:sz="0" w:space="0" w:color="auto"/>
        <w:right w:val="none" w:sz="0" w:space="0" w:color="auto"/>
      </w:divBdr>
    </w:div>
    <w:div w:id="1198815803">
      <w:bodyDiv w:val="1"/>
      <w:marLeft w:val="0"/>
      <w:marRight w:val="0"/>
      <w:marTop w:val="0"/>
      <w:marBottom w:val="0"/>
      <w:divBdr>
        <w:top w:val="none" w:sz="0" w:space="0" w:color="auto"/>
        <w:left w:val="none" w:sz="0" w:space="0" w:color="auto"/>
        <w:bottom w:val="none" w:sz="0" w:space="0" w:color="auto"/>
        <w:right w:val="none" w:sz="0" w:space="0" w:color="auto"/>
      </w:divBdr>
    </w:div>
    <w:div w:id="1198856755">
      <w:bodyDiv w:val="1"/>
      <w:marLeft w:val="0"/>
      <w:marRight w:val="0"/>
      <w:marTop w:val="0"/>
      <w:marBottom w:val="0"/>
      <w:divBdr>
        <w:top w:val="none" w:sz="0" w:space="0" w:color="auto"/>
        <w:left w:val="none" w:sz="0" w:space="0" w:color="auto"/>
        <w:bottom w:val="none" w:sz="0" w:space="0" w:color="auto"/>
        <w:right w:val="none" w:sz="0" w:space="0" w:color="auto"/>
      </w:divBdr>
    </w:div>
    <w:div w:id="1198857212">
      <w:bodyDiv w:val="1"/>
      <w:marLeft w:val="0"/>
      <w:marRight w:val="0"/>
      <w:marTop w:val="0"/>
      <w:marBottom w:val="0"/>
      <w:divBdr>
        <w:top w:val="none" w:sz="0" w:space="0" w:color="auto"/>
        <w:left w:val="none" w:sz="0" w:space="0" w:color="auto"/>
        <w:bottom w:val="none" w:sz="0" w:space="0" w:color="auto"/>
        <w:right w:val="none" w:sz="0" w:space="0" w:color="auto"/>
      </w:divBdr>
    </w:div>
    <w:div w:id="1198860655">
      <w:bodyDiv w:val="1"/>
      <w:marLeft w:val="0"/>
      <w:marRight w:val="0"/>
      <w:marTop w:val="0"/>
      <w:marBottom w:val="0"/>
      <w:divBdr>
        <w:top w:val="none" w:sz="0" w:space="0" w:color="auto"/>
        <w:left w:val="none" w:sz="0" w:space="0" w:color="auto"/>
        <w:bottom w:val="none" w:sz="0" w:space="0" w:color="auto"/>
        <w:right w:val="none" w:sz="0" w:space="0" w:color="auto"/>
      </w:divBdr>
    </w:div>
    <w:div w:id="1199006394">
      <w:bodyDiv w:val="1"/>
      <w:marLeft w:val="0"/>
      <w:marRight w:val="0"/>
      <w:marTop w:val="0"/>
      <w:marBottom w:val="0"/>
      <w:divBdr>
        <w:top w:val="none" w:sz="0" w:space="0" w:color="auto"/>
        <w:left w:val="none" w:sz="0" w:space="0" w:color="auto"/>
        <w:bottom w:val="none" w:sz="0" w:space="0" w:color="auto"/>
        <w:right w:val="none" w:sz="0" w:space="0" w:color="auto"/>
      </w:divBdr>
    </w:div>
    <w:div w:id="1199008512">
      <w:bodyDiv w:val="1"/>
      <w:marLeft w:val="0"/>
      <w:marRight w:val="0"/>
      <w:marTop w:val="0"/>
      <w:marBottom w:val="0"/>
      <w:divBdr>
        <w:top w:val="none" w:sz="0" w:space="0" w:color="auto"/>
        <w:left w:val="none" w:sz="0" w:space="0" w:color="auto"/>
        <w:bottom w:val="none" w:sz="0" w:space="0" w:color="auto"/>
        <w:right w:val="none" w:sz="0" w:space="0" w:color="auto"/>
      </w:divBdr>
    </w:div>
    <w:div w:id="1199197156">
      <w:bodyDiv w:val="1"/>
      <w:marLeft w:val="0"/>
      <w:marRight w:val="0"/>
      <w:marTop w:val="0"/>
      <w:marBottom w:val="0"/>
      <w:divBdr>
        <w:top w:val="none" w:sz="0" w:space="0" w:color="auto"/>
        <w:left w:val="none" w:sz="0" w:space="0" w:color="auto"/>
        <w:bottom w:val="none" w:sz="0" w:space="0" w:color="auto"/>
        <w:right w:val="none" w:sz="0" w:space="0" w:color="auto"/>
      </w:divBdr>
    </w:div>
    <w:div w:id="1199202123">
      <w:bodyDiv w:val="1"/>
      <w:marLeft w:val="0"/>
      <w:marRight w:val="0"/>
      <w:marTop w:val="0"/>
      <w:marBottom w:val="0"/>
      <w:divBdr>
        <w:top w:val="none" w:sz="0" w:space="0" w:color="auto"/>
        <w:left w:val="none" w:sz="0" w:space="0" w:color="auto"/>
        <w:bottom w:val="none" w:sz="0" w:space="0" w:color="auto"/>
        <w:right w:val="none" w:sz="0" w:space="0" w:color="auto"/>
      </w:divBdr>
    </w:div>
    <w:div w:id="1199244648">
      <w:bodyDiv w:val="1"/>
      <w:marLeft w:val="0"/>
      <w:marRight w:val="0"/>
      <w:marTop w:val="0"/>
      <w:marBottom w:val="0"/>
      <w:divBdr>
        <w:top w:val="none" w:sz="0" w:space="0" w:color="auto"/>
        <w:left w:val="none" w:sz="0" w:space="0" w:color="auto"/>
        <w:bottom w:val="none" w:sz="0" w:space="0" w:color="auto"/>
        <w:right w:val="none" w:sz="0" w:space="0" w:color="auto"/>
      </w:divBdr>
    </w:div>
    <w:div w:id="1199390197">
      <w:bodyDiv w:val="1"/>
      <w:marLeft w:val="0"/>
      <w:marRight w:val="0"/>
      <w:marTop w:val="0"/>
      <w:marBottom w:val="0"/>
      <w:divBdr>
        <w:top w:val="none" w:sz="0" w:space="0" w:color="auto"/>
        <w:left w:val="none" w:sz="0" w:space="0" w:color="auto"/>
        <w:bottom w:val="none" w:sz="0" w:space="0" w:color="auto"/>
        <w:right w:val="none" w:sz="0" w:space="0" w:color="auto"/>
      </w:divBdr>
    </w:div>
    <w:div w:id="1199390230">
      <w:bodyDiv w:val="1"/>
      <w:marLeft w:val="0"/>
      <w:marRight w:val="0"/>
      <w:marTop w:val="0"/>
      <w:marBottom w:val="0"/>
      <w:divBdr>
        <w:top w:val="none" w:sz="0" w:space="0" w:color="auto"/>
        <w:left w:val="none" w:sz="0" w:space="0" w:color="auto"/>
        <w:bottom w:val="none" w:sz="0" w:space="0" w:color="auto"/>
        <w:right w:val="none" w:sz="0" w:space="0" w:color="auto"/>
      </w:divBdr>
    </w:div>
    <w:div w:id="1199511088">
      <w:bodyDiv w:val="1"/>
      <w:marLeft w:val="0"/>
      <w:marRight w:val="0"/>
      <w:marTop w:val="0"/>
      <w:marBottom w:val="0"/>
      <w:divBdr>
        <w:top w:val="none" w:sz="0" w:space="0" w:color="auto"/>
        <w:left w:val="none" w:sz="0" w:space="0" w:color="auto"/>
        <w:bottom w:val="none" w:sz="0" w:space="0" w:color="auto"/>
        <w:right w:val="none" w:sz="0" w:space="0" w:color="auto"/>
      </w:divBdr>
    </w:div>
    <w:div w:id="1199589446">
      <w:bodyDiv w:val="1"/>
      <w:marLeft w:val="0"/>
      <w:marRight w:val="0"/>
      <w:marTop w:val="0"/>
      <w:marBottom w:val="0"/>
      <w:divBdr>
        <w:top w:val="none" w:sz="0" w:space="0" w:color="auto"/>
        <w:left w:val="none" w:sz="0" w:space="0" w:color="auto"/>
        <w:bottom w:val="none" w:sz="0" w:space="0" w:color="auto"/>
        <w:right w:val="none" w:sz="0" w:space="0" w:color="auto"/>
      </w:divBdr>
    </w:div>
    <w:div w:id="1199663885">
      <w:bodyDiv w:val="1"/>
      <w:marLeft w:val="0"/>
      <w:marRight w:val="0"/>
      <w:marTop w:val="0"/>
      <w:marBottom w:val="0"/>
      <w:divBdr>
        <w:top w:val="none" w:sz="0" w:space="0" w:color="auto"/>
        <w:left w:val="none" w:sz="0" w:space="0" w:color="auto"/>
        <w:bottom w:val="none" w:sz="0" w:space="0" w:color="auto"/>
        <w:right w:val="none" w:sz="0" w:space="0" w:color="auto"/>
      </w:divBdr>
    </w:div>
    <w:div w:id="1199663900">
      <w:bodyDiv w:val="1"/>
      <w:marLeft w:val="0"/>
      <w:marRight w:val="0"/>
      <w:marTop w:val="0"/>
      <w:marBottom w:val="0"/>
      <w:divBdr>
        <w:top w:val="none" w:sz="0" w:space="0" w:color="auto"/>
        <w:left w:val="none" w:sz="0" w:space="0" w:color="auto"/>
        <w:bottom w:val="none" w:sz="0" w:space="0" w:color="auto"/>
        <w:right w:val="none" w:sz="0" w:space="0" w:color="auto"/>
      </w:divBdr>
    </w:div>
    <w:div w:id="1199666315">
      <w:bodyDiv w:val="1"/>
      <w:marLeft w:val="0"/>
      <w:marRight w:val="0"/>
      <w:marTop w:val="0"/>
      <w:marBottom w:val="0"/>
      <w:divBdr>
        <w:top w:val="none" w:sz="0" w:space="0" w:color="auto"/>
        <w:left w:val="none" w:sz="0" w:space="0" w:color="auto"/>
        <w:bottom w:val="none" w:sz="0" w:space="0" w:color="auto"/>
        <w:right w:val="none" w:sz="0" w:space="0" w:color="auto"/>
      </w:divBdr>
    </w:div>
    <w:div w:id="1199776078">
      <w:bodyDiv w:val="1"/>
      <w:marLeft w:val="0"/>
      <w:marRight w:val="0"/>
      <w:marTop w:val="0"/>
      <w:marBottom w:val="0"/>
      <w:divBdr>
        <w:top w:val="none" w:sz="0" w:space="0" w:color="auto"/>
        <w:left w:val="none" w:sz="0" w:space="0" w:color="auto"/>
        <w:bottom w:val="none" w:sz="0" w:space="0" w:color="auto"/>
        <w:right w:val="none" w:sz="0" w:space="0" w:color="auto"/>
      </w:divBdr>
    </w:div>
    <w:div w:id="1199780470">
      <w:bodyDiv w:val="1"/>
      <w:marLeft w:val="0"/>
      <w:marRight w:val="0"/>
      <w:marTop w:val="0"/>
      <w:marBottom w:val="0"/>
      <w:divBdr>
        <w:top w:val="none" w:sz="0" w:space="0" w:color="auto"/>
        <w:left w:val="none" w:sz="0" w:space="0" w:color="auto"/>
        <w:bottom w:val="none" w:sz="0" w:space="0" w:color="auto"/>
        <w:right w:val="none" w:sz="0" w:space="0" w:color="auto"/>
      </w:divBdr>
    </w:div>
    <w:div w:id="1199851459">
      <w:bodyDiv w:val="1"/>
      <w:marLeft w:val="0"/>
      <w:marRight w:val="0"/>
      <w:marTop w:val="0"/>
      <w:marBottom w:val="0"/>
      <w:divBdr>
        <w:top w:val="none" w:sz="0" w:space="0" w:color="auto"/>
        <w:left w:val="none" w:sz="0" w:space="0" w:color="auto"/>
        <w:bottom w:val="none" w:sz="0" w:space="0" w:color="auto"/>
        <w:right w:val="none" w:sz="0" w:space="0" w:color="auto"/>
      </w:divBdr>
    </w:div>
    <w:div w:id="1199859535">
      <w:bodyDiv w:val="1"/>
      <w:marLeft w:val="0"/>
      <w:marRight w:val="0"/>
      <w:marTop w:val="0"/>
      <w:marBottom w:val="0"/>
      <w:divBdr>
        <w:top w:val="none" w:sz="0" w:space="0" w:color="auto"/>
        <w:left w:val="none" w:sz="0" w:space="0" w:color="auto"/>
        <w:bottom w:val="none" w:sz="0" w:space="0" w:color="auto"/>
        <w:right w:val="none" w:sz="0" w:space="0" w:color="auto"/>
      </w:divBdr>
    </w:div>
    <w:div w:id="1199900514">
      <w:bodyDiv w:val="1"/>
      <w:marLeft w:val="0"/>
      <w:marRight w:val="0"/>
      <w:marTop w:val="0"/>
      <w:marBottom w:val="0"/>
      <w:divBdr>
        <w:top w:val="none" w:sz="0" w:space="0" w:color="auto"/>
        <w:left w:val="none" w:sz="0" w:space="0" w:color="auto"/>
        <w:bottom w:val="none" w:sz="0" w:space="0" w:color="auto"/>
        <w:right w:val="none" w:sz="0" w:space="0" w:color="auto"/>
      </w:divBdr>
    </w:div>
    <w:div w:id="1200121263">
      <w:bodyDiv w:val="1"/>
      <w:marLeft w:val="0"/>
      <w:marRight w:val="0"/>
      <w:marTop w:val="0"/>
      <w:marBottom w:val="0"/>
      <w:divBdr>
        <w:top w:val="none" w:sz="0" w:space="0" w:color="auto"/>
        <w:left w:val="none" w:sz="0" w:space="0" w:color="auto"/>
        <w:bottom w:val="none" w:sz="0" w:space="0" w:color="auto"/>
        <w:right w:val="none" w:sz="0" w:space="0" w:color="auto"/>
      </w:divBdr>
    </w:div>
    <w:div w:id="1200122251">
      <w:bodyDiv w:val="1"/>
      <w:marLeft w:val="0"/>
      <w:marRight w:val="0"/>
      <w:marTop w:val="0"/>
      <w:marBottom w:val="0"/>
      <w:divBdr>
        <w:top w:val="none" w:sz="0" w:space="0" w:color="auto"/>
        <w:left w:val="none" w:sz="0" w:space="0" w:color="auto"/>
        <w:bottom w:val="none" w:sz="0" w:space="0" w:color="auto"/>
        <w:right w:val="none" w:sz="0" w:space="0" w:color="auto"/>
      </w:divBdr>
    </w:div>
    <w:div w:id="1200123646">
      <w:bodyDiv w:val="1"/>
      <w:marLeft w:val="0"/>
      <w:marRight w:val="0"/>
      <w:marTop w:val="0"/>
      <w:marBottom w:val="0"/>
      <w:divBdr>
        <w:top w:val="none" w:sz="0" w:space="0" w:color="auto"/>
        <w:left w:val="none" w:sz="0" w:space="0" w:color="auto"/>
        <w:bottom w:val="none" w:sz="0" w:space="0" w:color="auto"/>
        <w:right w:val="none" w:sz="0" w:space="0" w:color="auto"/>
      </w:divBdr>
    </w:div>
    <w:div w:id="1200126953">
      <w:bodyDiv w:val="1"/>
      <w:marLeft w:val="0"/>
      <w:marRight w:val="0"/>
      <w:marTop w:val="0"/>
      <w:marBottom w:val="0"/>
      <w:divBdr>
        <w:top w:val="none" w:sz="0" w:space="0" w:color="auto"/>
        <w:left w:val="none" w:sz="0" w:space="0" w:color="auto"/>
        <w:bottom w:val="none" w:sz="0" w:space="0" w:color="auto"/>
        <w:right w:val="none" w:sz="0" w:space="0" w:color="auto"/>
      </w:divBdr>
    </w:div>
    <w:div w:id="1200170320">
      <w:bodyDiv w:val="1"/>
      <w:marLeft w:val="0"/>
      <w:marRight w:val="0"/>
      <w:marTop w:val="0"/>
      <w:marBottom w:val="0"/>
      <w:divBdr>
        <w:top w:val="none" w:sz="0" w:space="0" w:color="auto"/>
        <w:left w:val="none" w:sz="0" w:space="0" w:color="auto"/>
        <w:bottom w:val="none" w:sz="0" w:space="0" w:color="auto"/>
        <w:right w:val="none" w:sz="0" w:space="0" w:color="auto"/>
      </w:divBdr>
    </w:div>
    <w:div w:id="1200245761">
      <w:bodyDiv w:val="1"/>
      <w:marLeft w:val="0"/>
      <w:marRight w:val="0"/>
      <w:marTop w:val="0"/>
      <w:marBottom w:val="0"/>
      <w:divBdr>
        <w:top w:val="none" w:sz="0" w:space="0" w:color="auto"/>
        <w:left w:val="none" w:sz="0" w:space="0" w:color="auto"/>
        <w:bottom w:val="none" w:sz="0" w:space="0" w:color="auto"/>
        <w:right w:val="none" w:sz="0" w:space="0" w:color="auto"/>
      </w:divBdr>
    </w:div>
    <w:div w:id="1200364535">
      <w:bodyDiv w:val="1"/>
      <w:marLeft w:val="0"/>
      <w:marRight w:val="0"/>
      <w:marTop w:val="0"/>
      <w:marBottom w:val="0"/>
      <w:divBdr>
        <w:top w:val="none" w:sz="0" w:space="0" w:color="auto"/>
        <w:left w:val="none" w:sz="0" w:space="0" w:color="auto"/>
        <w:bottom w:val="none" w:sz="0" w:space="0" w:color="auto"/>
        <w:right w:val="none" w:sz="0" w:space="0" w:color="auto"/>
      </w:divBdr>
    </w:div>
    <w:div w:id="1200509216">
      <w:bodyDiv w:val="1"/>
      <w:marLeft w:val="0"/>
      <w:marRight w:val="0"/>
      <w:marTop w:val="0"/>
      <w:marBottom w:val="0"/>
      <w:divBdr>
        <w:top w:val="none" w:sz="0" w:space="0" w:color="auto"/>
        <w:left w:val="none" w:sz="0" w:space="0" w:color="auto"/>
        <w:bottom w:val="none" w:sz="0" w:space="0" w:color="auto"/>
        <w:right w:val="none" w:sz="0" w:space="0" w:color="auto"/>
      </w:divBdr>
    </w:div>
    <w:div w:id="1200556769">
      <w:bodyDiv w:val="1"/>
      <w:marLeft w:val="0"/>
      <w:marRight w:val="0"/>
      <w:marTop w:val="0"/>
      <w:marBottom w:val="0"/>
      <w:divBdr>
        <w:top w:val="none" w:sz="0" w:space="0" w:color="auto"/>
        <w:left w:val="none" w:sz="0" w:space="0" w:color="auto"/>
        <w:bottom w:val="none" w:sz="0" w:space="0" w:color="auto"/>
        <w:right w:val="none" w:sz="0" w:space="0" w:color="auto"/>
      </w:divBdr>
    </w:div>
    <w:div w:id="1200582809">
      <w:bodyDiv w:val="1"/>
      <w:marLeft w:val="0"/>
      <w:marRight w:val="0"/>
      <w:marTop w:val="0"/>
      <w:marBottom w:val="0"/>
      <w:divBdr>
        <w:top w:val="none" w:sz="0" w:space="0" w:color="auto"/>
        <w:left w:val="none" w:sz="0" w:space="0" w:color="auto"/>
        <w:bottom w:val="none" w:sz="0" w:space="0" w:color="auto"/>
        <w:right w:val="none" w:sz="0" w:space="0" w:color="auto"/>
      </w:divBdr>
    </w:div>
    <w:div w:id="1200704079">
      <w:bodyDiv w:val="1"/>
      <w:marLeft w:val="0"/>
      <w:marRight w:val="0"/>
      <w:marTop w:val="0"/>
      <w:marBottom w:val="0"/>
      <w:divBdr>
        <w:top w:val="none" w:sz="0" w:space="0" w:color="auto"/>
        <w:left w:val="none" w:sz="0" w:space="0" w:color="auto"/>
        <w:bottom w:val="none" w:sz="0" w:space="0" w:color="auto"/>
        <w:right w:val="none" w:sz="0" w:space="0" w:color="auto"/>
      </w:divBdr>
    </w:div>
    <w:div w:id="1200825410">
      <w:bodyDiv w:val="1"/>
      <w:marLeft w:val="0"/>
      <w:marRight w:val="0"/>
      <w:marTop w:val="0"/>
      <w:marBottom w:val="0"/>
      <w:divBdr>
        <w:top w:val="none" w:sz="0" w:space="0" w:color="auto"/>
        <w:left w:val="none" w:sz="0" w:space="0" w:color="auto"/>
        <w:bottom w:val="none" w:sz="0" w:space="0" w:color="auto"/>
        <w:right w:val="none" w:sz="0" w:space="0" w:color="auto"/>
      </w:divBdr>
    </w:div>
    <w:div w:id="1201016119">
      <w:bodyDiv w:val="1"/>
      <w:marLeft w:val="0"/>
      <w:marRight w:val="0"/>
      <w:marTop w:val="0"/>
      <w:marBottom w:val="0"/>
      <w:divBdr>
        <w:top w:val="none" w:sz="0" w:space="0" w:color="auto"/>
        <w:left w:val="none" w:sz="0" w:space="0" w:color="auto"/>
        <w:bottom w:val="none" w:sz="0" w:space="0" w:color="auto"/>
        <w:right w:val="none" w:sz="0" w:space="0" w:color="auto"/>
      </w:divBdr>
    </w:div>
    <w:div w:id="1201169659">
      <w:bodyDiv w:val="1"/>
      <w:marLeft w:val="0"/>
      <w:marRight w:val="0"/>
      <w:marTop w:val="0"/>
      <w:marBottom w:val="0"/>
      <w:divBdr>
        <w:top w:val="none" w:sz="0" w:space="0" w:color="auto"/>
        <w:left w:val="none" w:sz="0" w:space="0" w:color="auto"/>
        <w:bottom w:val="none" w:sz="0" w:space="0" w:color="auto"/>
        <w:right w:val="none" w:sz="0" w:space="0" w:color="auto"/>
      </w:divBdr>
    </w:div>
    <w:div w:id="1201280304">
      <w:bodyDiv w:val="1"/>
      <w:marLeft w:val="0"/>
      <w:marRight w:val="0"/>
      <w:marTop w:val="0"/>
      <w:marBottom w:val="0"/>
      <w:divBdr>
        <w:top w:val="none" w:sz="0" w:space="0" w:color="auto"/>
        <w:left w:val="none" w:sz="0" w:space="0" w:color="auto"/>
        <w:bottom w:val="none" w:sz="0" w:space="0" w:color="auto"/>
        <w:right w:val="none" w:sz="0" w:space="0" w:color="auto"/>
      </w:divBdr>
    </w:div>
    <w:div w:id="1201280721">
      <w:bodyDiv w:val="1"/>
      <w:marLeft w:val="0"/>
      <w:marRight w:val="0"/>
      <w:marTop w:val="0"/>
      <w:marBottom w:val="0"/>
      <w:divBdr>
        <w:top w:val="none" w:sz="0" w:space="0" w:color="auto"/>
        <w:left w:val="none" w:sz="0" w:space="0" w:color="auto"/>
        <w:bottom w:val="none" w:sz="0" w:space="0" w:color="auto"/>
        <w:right w:val="none" w:sz="0" w:space="0" w:color="auto"/>
      </w:divBdr>
    </w:div>
    <w:div w:id="1201358798">
      <w:bodyDiv w:val="1"/>
      <w:marLeft w:val="0"/>
      <w:marRight w:val="0"/>
      <w:marTop w:val="0"/>
      <w:marBottom w:val="0"/>
      <w:divBdr>
        <w:top w:val="none" w:sz="0" w:space="0" w:color="auto"/>
        <w:left w:val="none" w:sz="0" w:space="0" w:color="auto"/>
        <w:bottom w:val="none" w:sz="0" w:space="0" w:color="auto"/>
        <w:right w:val="none" w:sz="0" w:space="0" w:color="auto"/>
      </w:divBdr>
    </w:div>
    <w:div w:id="1201359256">
      <w:bodyDiv w:val="1"/>
      <w:marLeft w:val="0"/>
      <w:marRight w:val="0"/>
      <w:marTop w:val="0"/>
      <w:marBottom w:val="0"/>
      <w:divBdr>
        <w:top w:val="none" w:sz="0" w:space="0" w:color="auto"/>
        <w:left w:val="none" w:sz="0" w:space="0" w:color="auto"/>
        <w:bottom w:val="none" w:sz="0" w:space="0" w:color="auto"/>
        <w:right w:val="none" w:sz="0" w:space="0" w:color="auto"/>
      </w:divBdr>
    </w:div>
    <w:div w:id="1201359287">
      <w:bodyDiv w:val="1"/>
      <w:marLeft w:val="0"/>
      <w:marRight w:val="0"/>
      <w:marTop w:val="0"/>
      <w:marBottom w:val="0"/>
      <w:divBdr>
        <w:top w:val="none" w:sz="0" w:space="0" w:color="auto"/>
        <w:left w:val="none" w:sz="0" w:space="0" w:color="auto"/>
        <w:bottom w:val="none" w:sz="0" w:space="0" w:color="auto"/>
        <w:right w:val="none" w:sz="0" w:space="0" w:color="auto"/>
      </w:divBdr>
    </w:div>
    <w:div w:id="1201431618">
      <w:bodyDiv w:val="1"/>
      <w:marLeft w:val="0"/>
      <w:marRight w:val="0"/>
      <w:marTop w:val="0"/>
      <w:marBottom w:val="0"/>
      <w:divBdr>
        <w:top w:val="none" w:sz="0" w:space="0" w:color="auto"/>
        <w:left w:val="none" w:sz="0" w:space="0" w:color="auto"/>
        <w:bottom w:val="none" w:sz="0" w:space="0" w:color="auto"/>
        <w:right w:val="none" w:sz="0" w:space="0" w:color="auto"/>
      </w:divBdr>
    </w:div>
    <w:div w:id="1201433041">
      <w:bodyDiv w:val="1"/>
      <w:marLeft w:val="0"/>
      <w:marRight w:val="0"/>
      <w:marTop w:val="0"/>
      <w:marBottom w:val="0"/>
      <w:divBdr>
        <w:top w:val="none" w:sz="0" w:space="0" w:color="auto"/>
        <w:left w:val="none" w:sz="0" w:space="0" w:color="auto"/>
        <w:bottom w:val="none" w:sz="0" w:space="0" w:color="auto"/>
        <w:right w:val="none" w:sz="0" w:space="0" w:color="auto"/>
      </w:divBdr>
    </w:div>
    <w:div w:id="1201475045">
      <w:bodyDiv w:val="1"/>
      <w:marLeft w:val="0"/>
      <w:marRight w:val="0"/>
      <w:marTop w:val="0"/>
      <w:marBottom w:val="0"/>
      <w:divBdr>
        <w:top w:val="none" w:sz="0" w:space="0" w:color="auto"/>
        <w:left w:val="none" w:sz="0" w:space="0" w:color="auto"/>
        <w:bottom w:val="none" w:sz="0" w:space="0" w:color="auto"/>
        <w:right w:val="none" w:sz="0" w:space="0" w:color="auto"/>
      </w:divBdr>
    </w:div>
    <w:div w:id="1201477849">
      <w:bodyDiv w:val="1"/>
      <w:marLeft w:val="0"/>
      <w:marRight w:val="0"/>
      <w:marTop w:val="0"/>
      <w:marBottom w:val="0"/>
      <w:divBdr>
        <w:top w:val="none" w:sz="0" w:space="0" w:color="auto"/>
        <w:left w:val="none" w:sz="0" w:space="0" w:color="auto"/>
        <w:bottom w:val="none" w:sz="0" w:space="0" w:color="auto"/>
        <w:right w:val="none" w:sz="0" w:space="0" w:color="auto"/>
      </w:divBdr>
    </w:div>
    <w:div w:id="1201479817">
      <w:bodyDiv w:val="1"/>
      <w:marLeft w:val="0"/>
      <w:marRight w:val="0"/>
      <w:marTop w:val="0"/>
      <w:marBottom w:val="0"/>
      <w:divBdr>
        <w:top w:val="none" w:sz="0" w:space="0" w:color="auto"/>
        <w:left w:val="none" w:sz="0" w:space="0" w:color="auto"/>
        <w:bottom w:val="none" w:sz="0" w:space="0" w:color="auto"/>
        <w:right w:val="none" w:sz="0" w:space="0" w:color="auto"/>
      </w:divBdr>
    </w:div>
    <w:div w:id="1201554511">
      <w:bodyDiv w:val="1"/>
      <w:marLeft w:val="0"/>
      <w:marRight w:val="0"/>
      <w:marTop w:val="0"/>
      <w:marBottom w:val="0"/>
      <w:divBdr>
        <w:top w:val="none" w:sz="0" w:space="0" w:color="auto"/>
        <w:left w:val="none" w:sz="0" w:space="0" w:color="auto"/>
        <w:bottom w:val="none" w:sz="0" w:space="0" w:color="auto"/>
        <w:right w:val="none" w:sz="0" w:space="0" w:color="auto"/>
      </w:divBdr>
    </w:div>
    <w:div w:id="1201624894">
      <w:bodyDiv w:val="1"/>
      <w:marLeft w:val="0"/>
      <w:marRight w:val="0"/>
      <w:marTop w:val="0"/>
      <w:marBottom w:val="0"/>
      <w:divBdr>
        <w:top w:val="none" w:sz="0" w:space="0" w:color="auto"/>
        <w:left w:val="none" w:sz="0" w:space="0" w:color="auto"/>
        <w:bottom w:val="none" w:sz="0" w:space="0" w:color="auto"/>
        <w:right w:val="none" w:sz="0" w:space="0" w:color="auto"/>
      </w:divBdr>
    </w:div>
    <w:div w:id="1201743593">
      <w:bodyDiv w:val="1"/>
      <w:marLeft w:val="0"/>
      <w:marRight w:val="0"/>
      <w:marTop w:val="0"/>
      <w:marBottom w:val="0"/>
      <w:divBdr>
        <w:top w:val="none" w:sz="0" w:space="0" w:color="auto"/>
        <w:left w:val="none" w:sz="0" w:space="0" w:color="auto"/>
        <w:bottom w:val="none" w:sz="0" w:space="0" w:color="auto"/>
        <w:right w:val="none" w:sz="0" w:space="0" w:color="auto"/>
      </w:divBdr>
    </w:div>
    <w:div w:id="1201743850">
      <w:bodyDiv w:val="1"/>
      <w:marLeft w:val="0"/>
      <w:marRight w:val="0"/>
      <w:marTop w:val="0"/>
      <w:marBottom w:val="0"/>
      <w:divBdr>
        <w:top w:val="none" w:sz="0" w:space="0" w:color="auto"/>
        <w:left w:val="none" w:sz="0" w:space="0" w:color="auto"/>
        <w:bottom w:val="none" w:sz="0" w:space="0" w:color="auto"/>
        <w:right w:val="none" w:sz="0" w:space="0" w:color="auto"/>
      </w:divBdr>
    </w:div>
    <w:div w:id="1201936294">
      <w:bodyDiv w:val="1"/>
      <w:marLeft w:val="0"/>
      <w:marRight w:val="0"/>
      <w:marTop w:val="0"/>
      <w:marBottom w:val="0"/>
      <w:divBdr>
        <w:top w:val="none" w:sz="0" w:space="0" w:color="auto"/>
        <w:left w:val="none" w:sz="0" w:space="0" w:color="auto"/>
        <w:bottom w:val="none" w:sz="0" w:space="0" w:color="auto"/>
        <w:right w:val="none" w:sz="0" w:space="0" w:color="auto"/>
      </w:divBdr>
    </w:div>
    <w:div w:id="1202018911">
      <w:bodyDiv w:val="1"/>
      <w:marLeft w:val="0"/>
      <w:marRight w:val="0"/>
      <w:marTop w:val="0"/>
      <w:marBottom w:val="0"/>
      <w:divBdr>
        <w:top w:val="none" w:sz="0" w:space="0" w:color="auto"/>
        <w:left w:val="none" w:sz="0" w:space="0" w:color="auto"/>
        <w:bottom w:val="none" w:sz="0" w:space="0" w:color="auto"/>
        <w:right w:val="none" w:sz="0" w:space="0" w:color="auto"/>
      </w:divBdr>
    </w:div>
    <w:div w:id="1202205855">
      <w:bodyDiv w:val="1"/>
      <w:marLeft w:val="0"/>
      <w:marRight w:val="0"/>
      <w:marTop w:val="0"/>
      <w:marBottom w:val="0"/>
      <w:divBdr>
        <w:top w:val="none" w:sz="0" w:space="0" w:color="auto"/>
        <w:left w:val="none" w:sz="0" w:space="0" w:color="auto"/>
        <w:bottom w:val="none" w:sz="0" w:space="0" w:color="auto"/>
        <w:right w:val="none" w:sz="0" w:space="0" w:color="auto"/>
      </w:divBdr>
    </w:div>
    <w:div w:id="1202286471">
      <w:bodyDiv w:val="1"/>
      <w:marLeft w:val="0"/>
      <w:marRight w:val="0"/>
      <w:marTop w:val="0"/>
      <w:marBottom w:val="0"/>
      <w:divBdr>
        <w:top w:val="none" w:sz="0" w:space="0" w:color="auto"/>
        <w:left w:val="none" w:sz="0" w:space="0" w:color="auto"/>
        <w:bottom w:val="none" w:sz="0" w:space="0" w:color="auto"/>
        <w:right w:val="none" w:sz="0" w:space="0" w:color="auto"/>
      </w:divBdr>
    </w:div>
    <w:div w:id="1202326261">
      <w:bodyDiv w:val="1"/>
      <w:marLeft w:val="0"/>
      <w:marRight w:val="0"/>
      <w:marTop w:val="0"/>
      <w:marBottom w:val="0"/>
      <w:divBdr>
        <w:top w:val="none" w:sz="0" w:space="0" w:color="auto"/>
        <w:left w:val="none" w:sz="0" w:space="0" w:color="auto"/>
        <w:bottom w:val="none" w:sz="0" w:space="0" w:color="auto"/>
        <w:right w:val="none" w:sz="0" w:space="0" w:color="auto"/>
      </w:divBdr>
    </w:div>
    <w:div w:id="1202403066">
      <w:bodyDiv w:val="1"/>
      <w:marLeft w:val="0"/>
      <w:marRight w:val="0"/>
      <w:marTop w:val="0"/>
      <w:marBottom w:val="0"/>
      <w:divBdr>
        <w:top w:val="none" w:sz="0" w:space="0" w:color="auto"/>
        <w:left w:val="none" w:sz="0" w:space="0" w:color="auto"/>
        <w:bottom w:val="none" w:sz="0" w:space="0" w:color="auto"/>
        <w:right w:val="none" w:sz="0" w:space="0" w:color="auto"/>
      </w:divBdr>
    </w:div>
    <w:div w:id="1202471556">
      <w:bodyDiv w:val="1"/>
      <w:marLeft w:val="0"/>
      <w:marRight w:val="0"/>
      <w:marTop w:val="0"/>
      <w:marBottom w:val="0"/>
      <w:divBdr>
        <w:top w:val="none" w:sz="0" w:space="0" w:color="auto"/>
        <w:left w:val="none" w:sz="0" w:space="0" w:color="auto"/>
        <w:bottom w:val="none" w:sz="0" w:space="0" w:color="auto"/>
        <w:right w:val="none" w:sz="0" w:space="0" w:color="auto"/>
      </w:divBdr>
    </w:div>
    <w:div w:id="1202593074">
      <w:bodyDiv w:val="1"/>
      <w:marLeft w:val="0"/>
      <w:marRight w:val="0"/>
      <w:marTop w:val="0"/>
      <w:marBottom w:val="0"/>
      <w:divBdr>
        <w:top w:val="none" w:sz="0" w:space="0" w:color="auto"/>
        <w:left w:val="none" w:sz="0" w:space="0" w:color="auto"/>
        <w:bottom w:val="none" w:sz="0" w:space="0" w:color="auto"/>
        <w:right w:val="none" w:sz="0" w:space="0" w:color="auto"/>
      </w:divBdr>
    </w:div>
    <w:div w:id="1202593719">
      <w:bodyDiv w:val="1"/>
      <w:marLeft w:val="0"/>
      <w:marRight w:val="0"/>
      <w:marTop w:val="0"/>
      <w:marBottom w:val="0"/>
      <w:divBdr>
        <w:top w:val="none" w:sz="0" w:space="0" w:color="auto"/>
        <w:left w:val="none" w:sz="0" w:space="0" w:color="auto"/>
        <w:bottom w:val="none" w:sz="0" w:space="0" w:color="auto"/>
        <w:right w:val="none" w:sz="0" w:space="0" w:color="auto"/>
      </w:divBdr>
    </w:div>
    <w:div w:id="1202664856">
      <w:bodyDiv w:val="1"/>
      <w:marLeft w:val="0"/>
      <w:marRight w:val="0"/>
      <w:marTop w:val="0"/>
      <w:marBottom w:val="0"/>
      <w:divBdr>
        <w:top w:val="none" w:sz="0" w:space="0" w:color="auto"/>
        <w:left w:val="none" w:sz="0" w:space="0" w:color="auto"/>
        <w:bottom w:val="none" w:sz="0" w:space="0" w:color="auto"/>
        <w:right w:val="none" w:sz="0" w:space="0" w:color="auto"/>
      </w:divBdr>
    </w:div>
    <w:div w:id="1202672630">
      <w:bodyDiv w:val="1"/>
      <w:marLeft w:val="0"/>
      <w:marRight w:val="0"/>
      <w:marTop w:val="0"/>
      <w:marBottom w:val="0"/>
      <w:divBdr>
        <w:top w:val="none" w:sz="0" w:space="0" w:color="auto"/>
        <w:left w:val="none" w:sz="0" w:space="0" w:color="auto"/>
        <w:bottom w:val="none" w:sz="0" w:space="0" w:color="auto"/>
        <w:right w:val="none" w:sz="0" w:space="0" w:color="auto"/>
      </w:divBdr>
    </w:div>
    <w:div w:id="1202674062">
      <w:bodyDiv w:val="1"/>
      <w:marLeft w:val="0"/>
      <w:marRight w:val="0"/>
      <w:marTop w:val="0"/>
      <w:marBottom w:val="0"/>
      <w:divBdr>
        <w:top w:val="none" w:sz="0" w:space="0" w:color="auto"/>
        <w:left w:val="none" w:sz="0" w:space="0" w:color="auto"/>
        <w:bottom w:val="none" w:sz="0" w:space="0" w:color="auto"/>
        <w:right w:val="none" w:sz="0" w:space="0" w:color="auto"/>
      </w:divBdr>
    </w:div>
    <w:div w:id="1202783292">
      <w:bodyDiv w:val="1"/>
      <w:marLeft w:val="0"/>
      <w:marRight w:val="0"/>
      <w:marTop w:val="0"/>
      <w:marBottom w:val="0"/>
      <w:divBdr>
        <w:top w:val="none" w:sz="0" w:space="0" w:color="auto"/>
        <w:left w:val="none" w:sz="0" w:space="0" w:color="auto"/>
        <w:bottom w:val="none" w:sz="0" w:space="0" w:color="auto"/>
        <w:right w:val="none" w:sz="0" w:space="0" w:color="auto"/>
      </w:divBdr>
    </w:div>
    <w:div w:id="1202788201">
      <w:bodyDiv w:val="1"/>
      <w:marLeft w:val="0"/>
      <w:marRight w:val="0"/>
      <w:marTop w:val="0"/>
      <w:marBottom w:val="0"/>
      <w:divBdr>
        <w:top w:val="none" w:sz="0" w:space="0" w:color="auto"/>
        <w:left w:val="none" w:sz="0" w:space="0" w:color="auto"/>
        <w:bottom w:val="none" w:sz="0" w:space="0" w:color="auto"/>
        <w:right w:val="none" w:sz="0" w:space="0" w:color="auto"/>
      </w:divBdr>
    </w:div>
    <w:div w:id="1202789039">
      <w:bodyDiv w:val="1"/>
      <w:marLeft w:val="0"/>
      <w:marRight w:val="0"/>
      <w:marTop w:val="0"/>
      <w:marBottom w:val="0"/>
      <w:divBdr>
        <w:top w:val="none" w:sz="0" w:space="0" w:color="auto"/>
        <w:left w:val="none" w:sz="0" w:space="0" w:color="auto"/>
        <w:bottom w:val="none" w:sz="0" w:space="0" w:color="auto"/>
        <w:right w:val="none" w:sz="0" w:space="0" w:color="auto"/>
      </w:divBdr>
    </w:div>
    <w:div w:id="1203010407">
      <w:bodyDiv w:val="1"/>
      <w:marLeft w:val="0"/>
      <w:marRight w:val="0"/>
      <w:marTop w:val="0"/>
      <w:marBottom w:val="0"/>
      <w:divBdr>
        <w:top w:val="none" w:sz="0" w:space="0" w:color="auto"/>
        <w:left w:val="none" w:sz="0" w:space="0" w:color="auto"/>
        <w:bottom w:val="none" w:sz="0" w:space="0" w:color="auto"/>
        <w:right w:val="none" w:sz="0" w:space="0" w:color="auto"/>
      </w:divBdr>
    </w:div>
    <w:div w:id="1203250133">
      <w:bodyDiv w:val="1"/>
      <w:marLeft w:val="0"/>
      <w:marRight w:val="0"/>
      <w:marTop w:val="0"/>
      <w:marBottom w:val="0"/>
      <w:divBdr>
        <w:top w:val="none" w:sz="0" w:space="0" w:color="auto"/>
        <w:left w:val="none" w:sz="0" w:space="0" w:color="auto"/>
        <w:bottom w:val="none" w:sz="0" w:space="0" w:color="auto"/>
        <w:right w:val="none" w:sz="0" w:space="0" w:color="auto"/>
      </w:divBdr>
    </w:div>
    <w:div w:id="1203398089">
      <w:bodyDiv w:val="1"/>
      <w:marLeft w:val="0"/>
      <w:marRight w:val="0"/>
      <w:marTop w:val="0"/>
      <w:marBottom w:val="0"/>
      <w:divBdr>
        <w:top w:val="none" w:sz="0" w:space="0" w:color="auto"/>
        <w:left w:val="none" w:sz="0" w:space="0" w:color="auto"/>
        <w:bottom w:val="none" w:sz="0" w:space="0" w:color="auto"/>
        <w:right w:val="none" w:sz="0" w:space="0" w:color="auto"/>
      </w:divBdr>
    </w:div>
    <w:div w:id="1203446913">
      <w:bodyDiv w:val="1"/>
      <w:marLeft w:val="0"/>
      <w:marRight w:val="0"/>
      <w:marTop w:val="0"/>
      <w:marBottom w:val="0"/>
      <w:divBdr>
        <w:top w:val="none" w:sz="0" w:space="0" w:color="auto"/>
        <w:left w:val="none" w:sz="0" w:space="0" w:color="auto"/>
        <w:bottom w:val="none" w:sz="0" w:space="0" w:color="auto"/>
        <w:right w:val="none" w:sz="0" w:space="0" w:color="auto"/>
      </w:divBdr>
    </w:div>
    <w:div w:id="1203596123">
      <w:bodyDiv w:val="1"/>
      <w:marLeft w:val="0"/>
      <w:marRight w:val="0"/>
      <w:marTop w:val="0"/>
      <w:marBottom w:val="0"/>
      <w:divBdr>
        <w:top w:val="none" w:sz="0" w:space="0" w:color="auto"/>
        <w:left w:val="none" w:sz="0" w:space="0" w:color="auto"/>
        <w:bottom w:val="none" w:sz="0" w:space="0" w:color="auto"/>
        <w:right w:val="none" w:sz="0" w:space="0" w:color="auto"/>
      </w:divBdr>
    </w:div>
    <w:div w:id="1203787224">
      <w:bodyDiv w:val="1"/>
      <w:marLeft w:val="0"/>
      <w:marRight w:val="0"/>
      <w:marTop w:val="0"/>
      <w:marBottom w:val="0"/>
      <w:divBdr>
        <w:top w:val="none" w:sz="0" w:space="0" w:color="auto"/>
        <w:left w:val="none" w:sz="0" w:space="0" w:color="auto"/>
        <w:bottom w:val="none" w:sz="0" w:space="0" w:color="auto"/>
        <w:right w:val="none" w:sz="0" w:space="0" w:color="auto"/>
      </w:divBdr>
    </w:div>
    <w:div w:id="1203832049">
      <w:bodyDiv w:val="1"/>
      <w:marLeft w:val="0"/>
      <w:marRight w:val="0"/>
      <w:marTop w:val="0"/>
      <w:marBottom w:val="0"/>
      <w:divBdr>
        <w:top w:val="none" w:sz="0" w:space="0" w:color="auto"/>
        <w:left w:val="none" w:sz="0" w:space="0" w:color="auto"/>
        <w:bottom w:val="none" w:sz="0" w:space="0" w:color="auto"/>
        <w:right w:val="none" w:sz="0" w:space="0" w:color="auto"/>
      </w:divBdr>
    </w:div>
    <w:div w:id="1203857582">
      <w:bodyDiv w:val="1"/>
      <w:marLeft w:val="0"/>
      <w:marRight w:val="0"/>
      <w:marTop w:val="0"/>
      <w:marBottom w:val="0"/>
      <w:divBdr>
        <w:top w:val="none" w:sz="0" w:space="0" w:color="auto"/>
        <w:left w:val="none" w:sz="0" w:space="0" w:color="auto"/>
        <w:bottom w:val="none" w:sz="0" w:space="0" w:color="auto"/>
        <w:right w:val="none" w:sz="0" w:space="0" w:color="auto"/>
      </w:divBdr>
    </w:div>
    <w:div w:id="1203858226">
      <w:bodyDiv w:val="1"/>
      <w:marLeft w:val="0"/>
      <w:marRight w:val="0"/>
      <w:marTop w:val="0"/>
      <w:marBottom w:val="0"/>
      <w:divBdr>
        <w:top w:val="none" w:sz="0" w:space="0" w:color="auto"/>
        <w:left w:val="none" w:sz="0" w:space="0" w:color="auto"/>
        <w:bottom w:val="none" w:sz="0" w:space="0" w:color="auto"/>
        <w:right w:val="none" w:sz="0" w:space="0" w:color="auto"/>
      </w:divBdr>
    </w:div>
    <w:div w:id="1203862657">
      <w:bodyDiv w:val="1"/>
      <w:marLeft w:val="0"/>
      <w:marRight w:val="0"/>
      <w:marTop w:val="0"/>
      <w:marBottom w:val="0"/>
      <w:divBdr>
        <w:top w:val="none" w:sz="0" w:space="0" w:color="auto"/>
        <w:left w:val="none" w:sz="0" w:space="0" w:color="auto"/>
        <w:bottom w:val="none" w:sz="0" w:space="0" w:color="auto"/>
        <w:right w:val="none" w:sz="0" w:space="0" w:color="auto"/>
      </w:divBdr>
    </w:div>
    <w:div w:id="1203979429">
      <w:bodyDiv w:val="1"/>
      <w:marLeft w:val="0"/>
      <w:marRight w:val="0"/>
      <w:marTop w:val="0"/>
      <w:marBottom w:val="0"/>
      <w:divBdr>
        <w:top w:val="none" w:sz="0" w:space="0" w:color="auto"/>
        <w:left w:val="none" w:sz="0" w:space="0" w:color="auto"/>
        <w:bottom w:val="none" w:sz="0" w:space="0" w:color="auto"/>
        <w:right w:val="none" w:sz="0" w:space="0" w:color="auto"/>
      </w:divBdr>
    </w:div>
    <w:div w:id="1203979602">
      <w:bodyDiv w:val="1"/>
      <w:marLeft w:val="0"/>
      <w:marRight w:val="0"/>
      <w:marTop w:val="0"/>
      <w:marBottom w:val="0"/>
      <w:divBdr>
        <w:top w:val="none" w:sz="0" w:space="0" w:color="auto"/>
        <w:left w:val="none" w:sz="0" w:space="0" w:color="auto"/>
        <w:bottom w:val="none" w:sz="0" w:space="0" w:color="auto"/>
        <w:right w:val="none" w:sz="0" w:space="0" w:color="auto"/>
      </w:divBdr>
    </w:div>
    <w:div w:id="1204249754">
      <w:bodyDiv w:val="1"/>
      <w:marLeft w:val="0"/>
      <w:marRight w:val="0"/>
      <w:marTop w:val="0"/>
      <w:marBottom w:val="0"/>
      <w:divBdr>
        <w:top w:val="none" w:sz="0" w:space="0" w:color="auto"/>
        <w:left w:val="none" w:sz="0" w:space="0" w:color="auto"/>
        <w:bottom w:val="none" w:sz="0" w:space="0" w:color="auto"/>
        <w:right w:val="none" w:sz="0" w:space="0" w:color="auto"/>
      </w:divBdr>
    </w:div>
    <w:div w:id="1204294456">
      <w:bodyDiv w:val="1"/>
      <w:marLeft w:val="0"/>
      <w:marRight w:val="0"/>
      <w:marTop w:val="0"/>
      <w:marBottom w:val="0"/>
      <w:divBdr>
        <w:top w:val="none" w:sz="0" w:space="0" w:color="auto"/>
        <w:left w:val="none" w:sz="0" w:space="0" w:color="auto"/>
        <w:bottom w:val="none" w:sz="0" w:space="0" w:color="auto"/>
        <w:right w:val="none" w:sz="0" w:space="0" w:color="auto"/>
      </w:divBdr>
    </w:div>
    <w:div w:id="1204367036">
      <w:bodyDiv w:val="1"/>
      <w:marLeft w:val="0"/>
      <w:marRight w:val="0"/>
      <w:marTop w:val="0"/>
      <w:marBottom w:val="0"/>
      <w:divBdr>
        <w:top w:val="none" w:sz="0" w:space="0" w:color="auto"/>
        <w:left w:val="none" w:sz="0" w:space="0" w:color="auto"/>
        <w:bottom w:val="none" w:sz="0" w:space="0" w:color="auto"/>
        <w:right w:val="none" w:sz="0" w:space="0" w:color="auto"/>
      </w:divBdr>
    </w:div>
    <w:div w:id="1204367069">
      <w:bodyDiv w:val="1"/>
      <w:marLeft w:val="0"/>
      <w:marRight w:val="0"/>
      <w:marTop w:val="0"/>
      <w:marBottom w:val="0"/>
      <w:divBdr>
        <w:top w:val="none" w:sz="0" w:space="0" w:color="auto"/>
        <w:left w:val="none" w:sz="0" w:space="0" w:color="auto"/>
        <w:bottom w:val="none" w:sz="0" w:space="0" w:color="auto"/>
        <w:right w:val="none" w:sz="0" w:space="0" w:color="auto"/>
      </w:divBdr>
    </w:div>
    <w:div w:id="1204368646">
      <w:bodyDiv w:val="1"/>
      <w:marLeft w:val="0"/>
      <w:marRight w:val="0"/>
      <w:marTop w:val="0"/>
      <w:marBottom w:val="0"/>
      <w:divBdr>
        <w:top w:val="none" w:sz="0" w:space="0" w:color="auto"/>
        <w:left w:val="none" w:sz="0" w:space="0" w:color="auto"/>
        <w:bottom w:val="none" w:sz="0" w:space="0" w:color="auto"/>
        <w:right w:val="none" w:sz="0" w:space="0" w:color="auto"/>
      </w:divBdr>
    </w:div>
    <w:div w:id="1204438948">
      <w:bodyDiv w:val="1"/>
      <w:marLeft w:val="0"/>
      <w:marRight w:val="0"/>
      <w:marTop w:val="0"/>
      <w:marBottom w:val="0"/>
      <w:divBdr>
        <w:top w:val="none" w:sz="0" w:space="0" w:color="auto"/>
        <w:left w:val="none" w:sz="0" w:space="0" w:color="auto"/>
        <w:bottom w:val="none" w:sz="0" w:space="0" w:color="auto"/>
        <w:right w:val="none" w:sz="0" w:space="0" w:color="auto"/>
      </w:divBdr>
    </w:div>
    <w:div w:id="1204489484">
      <w:bodyDiv w:val="1"/>
      <w:marLeft w:val="0"/>
      <w:marRight w:val="0"/>
      <w:marTop w:val="0"/>
      <w:marBottom w:val="0"/>
      <w:divBdr>
        <w:top w:val="none" w:sz="0" w:space="0" w:color="auto"/>
        <w:left w:val="none" w:sz="0" w:space="0" w:color="auto"/>
        <w:bottom w:val="none" w:sz="0" w:space="0" w:color="auto"/>
        <w:right w:val="none" w:sz="0" w:space="0" w:color="auto"/>
      </w:divBdr>
    </w:div>
    <w:div w:id="1204633116">
      <w:bodyDiv w:val="1"/>
      <w:marLeft w:val="0"/>
      <w:marRight w:val="0"/>
      <w:marTop w:val="0"/>
      <w:marBottom w:val="0"/>
      <w:divBdr>
        <w:top w:val="none" w:sz="0" w:space="0" w:color="auto"/>
        <w:left w:val="none" w:sz="0" w:space="0" w:color="auto"/>
        <w:bottom w:val="none" w:sz="0" w:space="0" w:color="auto"/>
        <w:right w:val="none" w:sz="0" w:space="0" w:color="auto"/>
      </w:divBdr>
    </w:div>
    <w:div w:id="1204711044">
      <w:bodyDiv w:val="1"/>
      <w:marLeft w:val="0"/>
      <w:marRight w:val="0"/>
      <w:marTop w:val="0"/>
      <w:marBottom w:val="0"/>
      <w:divBdr>
        <w:top w:val="none" w:sz="0" w:space="0" w:color="auto"/>
        <w:left w:val="none" w:sz="0" w:space="0" w:color="auto"/>
        <w:bottom w:val="none" w:sz="0" w:space="0" w:color="auto"/>
        <w:right w:val="none" w:sz="0" w:space="0" w:color="auto"/>
      </w:divBdr>
    </w:div>
    <w:div w:id="1204714459">
      <w:bodyDiv w:val="1"/>
      <w:marLeft w:val="0"/>
      <w:marRight w:val="0"/>
      <w:marTop w:val="0"/>
      <w:marBottom w:val="0"/>
      <w:divBdr>
        <w:top w:val="none" w:sz="0" w:space="0" w:color="auto"/>
        <w:left w:val="none" w:sz="0" w:space="0" w:color="auto"/>
        <w:bottom w:val="none" w:sz="0" w:space="0" w:color="auto"/>
        <w:right w:val="none" w:sz="0" w:space="0" w:color="auto"/>
      </w:divBdr>
    </w:div>
    <w:div w:id="1204750352">
      <w:bodyDiv w:val="1"/>
      <w:marLeft w:val="0"/>
      <w:marRight w:val="0"/>
      <w:marTop w:val="0"/>
      <w:marBottom w:val="0"/>
      <w:divBdr>
        <w:top w:val="none" w:sz="0" w:space="0" w:color="auto"/>
        <w:left w:val="none" w:sz="0" w:space="0" w:color="auto"/>
        <w:bottom w:val="none" w:sz="0" w:space="0" w:color="auto"/>
        <w:right w:val="none" w:sz="0" w:space="0" w:color="auto"/>
      </w:divBdr>
    </w:div>
    <w:div w:id="1204752702">
      <w:bodyDiv w:val="1"/>
      <w:marLeft w:val="0"/>
      <w:marRight w:val="0"/>
      <w:marTop w:val="0"/>
      <w:marBottom w:val="0"/>
      <w:divBdr>
        <w:top w:val="none" w:sz="0" w:space="0" w:color="auto"/>
        <w:left w:val="none" w:sz="0" w:space="0" w:color="auto"/>
        <w:bottom w:val="none" w:sz="0" w:space="0" w:color="auto"/>
        <w:right w:val="none" w:sz="0" w:space="0" w:color="auto"/>
      </w:divBdr>
    </w:div>
    <w:div w:id="1204753407">
      <w:bodyDiv w:val="1"/>
      <w:marLeft w:val="0"/>
      <w:marRight w:val="0"/>
      <w:marTop w:val="0"/>
      <w:marBottom w:val="0"/>
      <w:divBdr>
        <w:top w:val="none" w:sz="0" w:space="0" w:color="auto"/>
        <w:left w:val="none" w:sz="0" w:space="0" w:color="auto"/>
        <w:bottom w:val="none" w:sz="0" w:space="0" w:color="auto"/>
        <w:right w:val="none" w:sz="0" w:space="0" w:color="auto"/>
      </w:divBdr>
    </w:div>
    <w:div w:id="1204758152">
      <w:bodyDiv w:val="1"/>
      <w:marLeft w:val="0"/>
      <w:marRight w:val="0"/>
      <w:marTop w:val="0"/>
      <w:marBottom w:val="0"/>
      <w:divBdr>
        <w:top w:val="none" w:sz="0" w:space="0" w:color="auto"/>
        <w:left w:val="none" w:sz="0" w:space="0" w:color="auto"/>
        <w:bottom w:val="none" w:sz="0" w:space="0" w:color="auto"/>
        <w:right w:val="none" w:sz="0" w:space="0" w:color="auto"/>
      </w:divBdr>
    </w:div>
    <w:div w:id="1204905829">
      <w:bodyDiv w:val="1"/>
      <w:marLeft w:val="0"/>
      <w:marRight w:val="0"/>
      <w:marTop w:val="0"/>
      <w:marBottom w:val="0"/>
      <w:divBdr>
        <w:top w:val="none" w:sz="0" w:space="0" w:color="auto"/>
        <w:left w:val="none" w:sz="0" w:space="0" w:color="auto"/>
        <w:bottom w:val="none" w:sz="0" w:space="0" w:color="auto"/>
        <w:right w:val="none" w:sz="0" w:space="0" w:color="auto"/>
      </w:divBdr>
    </w:div>
    <w:div w:id="1204947446">
      <w:bodyDiv w:val="1"/>
      <w:marLeft w:val="0"/>
      <w:marRight w:val="0"/>
      <w:marTop w:val="0"/>
      <w:marBottom w:val="0"/>
      <w:divBdr>
        <w:top w:val="none" w:sz="0" w:space="0" w:color="auto"/>
        <w:left w:val="none" w:sz="0" w:space="0" w:color="auto"/>
        <w:bottom w:val="none" w:sz="0" w:space="0" w:color="auto"/>
        <w:right w:val="none" w:sz="0" w:space="0" w:color="auto"/>
      </w:divBdr>
    </w:div>
    <w:div w:id="1204948195">
      <w:bodyDiv w:val="1"/>
      <w:marLeft w:val="0"/>
      <w:marRight w:val="0"/>
      <w:marTop w:val="0"/>
      <w:marBottom w:val="0"/>
      <w:divBdr>
        <w:top w:val="none" w:sz="0" w:space="0" w:color="auto"/>
        <w:left w:val="none" w:sz="0" w:space="0" w:color="auto"/>
        <w:bottom w:val="none" w:sz="0" w:space="0" w:color="auto"/>
        <w:right w:val="none" w:sz="0" w:space="0" w:color="auto"/>
      </w:divBdr>
    </w:div>
    <w:div w:id="1204948880">
      <w:bodyDiv w:val="1"/>
      <w:marLeft w:val="0"/>
      <w:marRight w:val="0"/>
      <w:marTop w:val="0"/>
      <w:marBottom w:val="0"/>
      <w:divBdr>
        <w:top w:val="none" w:sz="0" w:space="0" w:color="auto"/>
        <w:left w:val="none" w:sz="0" w:space="0" w:color="auto"/>
        <w:bottom w:val="none" w:sz="0" w:space="0" w:color="auto"/>
        <w:right w:val="none" w:sz="0" w:space="0" w:color="auto"/>
      </w:divBdr>
    </w:div>
    <w:div w:id="1204948976">
      <w:bodyDiv w:val="1"/>
      <w:marLeft w:val="0"/>
      <w:marRight w:val="0"/>
      <w:marTop w:val="0"/>
      <w:marBottom w:val="0"/>
      <w:divBdr>
        <w:top w:val="none" w:sz="0" w:space="0" w:color="auto"/>
        <w:left w:val="none" w:sz="0" w:space="0" w:color="auto"/>
        <w:bottom w:val="none" w:sz="0" w:space="0" w:color="auto"/>
        <w:right w:val="none" w:sz="0" w:space="0" w:color="auto"/>
      </w:divBdr>
    </w:div>
    <w:div w:id="1205291605">
      <w:bodyDiv w:val="1"/>
      <w:marLeft w:val="0"/>
      <w:marRight w:val="0"/>
      <w:marTop w:val="0"/>
      <w:marBottom w:val="0"/>
      <w:divBdr>
        <w:top w:val="none" w:sz="0" w:space="0" w:color="auto"/>
        <w:left w:val="none" w:sz="0" w:space="0" w:color="auto"/>
        <w:bottom w:val="none" w:sz="0" w:space="0" w:color="auto"/>
        <w:right w:val="none" w:sz="0" w:space="0" w:color="auto"/>
      </w:divBdr>
    </w:div>
    <w:div w:id="1205480589">
      <w:bodyDiv w:val="1"/>
      <w:marLeft w:val="0"/>
      <w:marRight w:val="0"/>
      <w:marTop w:val="0"/>
      <w:marBottom w:val="0"/>
      <w:divBdr>
        <w:top w:val="none" w:sz="0" w:space="0" w:color="auto"/>
        <w:left w:val="none" w:sz="0" w:space="0" w:color="auto"/>
        <w:bottom w:val="none" w:sz="0" w:space="0" w:color="auto"/>
        <w:right w:val="none" w:sz="0" w:space="0" w:color="auto"/>
      </w:divBdr>
    </w:div>
    <w:div w:id="1205564094">
      <w:bodyDiv w:val="1"/>
      <w:marLeft w:val="0"/>
      <w:marRight w:val="0"/>
      <w:marTop w:val="0"/>
      <w:marBottom w:val="0"/>
      <w:divBdr>
        <w:top w:val="none" w:sz="0" w:space="0" w:color="auto"/>
        <w:left w:val="none" w:sz="0" w:space="0" w:color="auto"/>
        <w:bottom w:val="none" w:sz="0" w:space="0" w:color="auto"/>
        <w:right w:val="none" w:sz="0" w:space="0" w:color="auto"/>
      </w:divBdr>
    </w:div>
    <w:div w:id="1205564140">
      <w:bodyDiv w:val="1"/>
      <w:marLeft w:val="0"/>
      <w:marRight w:val="0"/>
      <w:marTop w:val="0"/>
      <w:marBottom w:val="0"/>
      <w:divBdr>
        <w:top w:val="none" w:sz="0" w:space="0" w:color="auto"/>
        <w:left w:val="none" w:sz="0" w:space="0" w:color="auto"/>
        <w:bottom w:val="none" w:sz="0" w:space="0" w:color="auto"/>
        <w:right w:val="none" w:sz="0" w:space="0" w:color="auto"/>
      </w:divBdr>
    </w:div>
    <w:div w:id="1205798789">
      <w:bodyDiv w:val="1"/>
      <w:marLeft w:val="0"/>
      <w:marRight w:val="0"/>
      <w:marTop w:val="0"/>
      <w:marBottom w:val="0"/>
      <w:divBdr>
        <w:top w:val="none" w:sz="0" w:space="0" w:color="auto"/>
        <w:left w:val="none" w:sz="0" w:space="0" w:color="auto"/>
        <w:bottom w:val="none" w:sz="0" w:space="0" w:color="auto"/>
        <w:right w:val="none" w:sz="0" w:space="0" w:color="auto"/>
      </w:divBdr>
    </w:div>
    <w:div w:id="1205827560">
      <w:bodyDiv w:val="1"/>
      <w:marLeft w:val="0"/>
      <w:marRight w:val="0"/>
      <w:marTop w:val="0"/>
      <w:marBottom w:val="0"/>
      <w:divBdr>
        <w:top w:val="none" w:sz="0" w:space="0" w:color="auto"/>
        <w:left w:val="none" w:sz="0" w:space="0" w:color="auto"/>
        <w:bottom w:val="none" w:sz="0" w:space="0" w:color="auto"/>
        <w:right w:val="none" w:sz="0" w:space="0" w:color="auto"/>
      </w:divBdr>
    </w:div>
    <w:div w:id="1205870260">
      <w:bodyDiv w:val="1"/>
      <w:marLeft w:val="0"/>
      <w:marRight w:val="0"/>
      <w:marTop w:val="0"/>
      <w:marBottom w:val="0"/>
      <w:divBdr>
        <w:top w:val="none" w:sz="0" w:space="0" w:color="auto"/>
        <w:left w:val="none" w:sz="0" w:space="0" w:color="auto"/>
        <w:bottom w:val="none" w:sz="0" w:space="0" w:color="auto"/>
        <w:right w:val="none" w:sz="0" w:space="0" w:color="auto"/>
      </w:divBdr>
    </w:div>
    <w:div w:id="1205945470">
      <w:bodyDiv w:val="1"/>
      <w:marLeft w:val="0"/>
      <w:marRight w:val="0"/>
      <w:marTop w:val="0"/>
      <w:marBottom w:val="0"/>
      <w:divBdr>
        <w:top w:val="none" w:sz="0" w:space="0" w:color="auto"/>
        <w:left w:val="none" w:sz="0" w:space="0" w:color="auto"/>
        <w:bottom w:val="none" w:sz="0" w:space="0" w:color="auto"/>
        <w:right w:val="none" w:sz="0" w:space="0" w:color="auto"/>
      </w:divBdr>
    </w:div>
    <w:div w:id="1205949648">
      <w:bodyDiv w:val="1"/>
      <w:marLeft w:val="0"/>
      <w:marRight w:val="0"/>
      <w:marTop w:val="0"/>
      <w:marBottom w:val="0"/>
      <w:divBdr>
        <w:top w:val="none" w:sz="0" w:space="0" w:color="auto"/>
        <w:left w:val="none" w:sz="0" w:space="0" w:color="auto"/>
        <w:bottom w:val="none" w:sz="0" w:space="0" w:color="auto"/>
        <w:right w:val="none" w:sz="0" w:space="0" w:color="auto"/>
      </w:divBdr>
    </w:div>
    <w:div w:id="1206025452">
      <w:bodyDiv w:val="1"/>
      <w:marLeft w:val="0"/>
      <w:marRight w:val="0"/>
      <w:marTop w:val="0"/>
      <w:marBottom w:val="0"/>
      <w:divBdr>
        <w:top w:val="none" w:sz="0" w:space="0" w:color="auto"/>
        <w:left w:val="none" w:sz="0" w:space="0" w:color="auto"/>
        <w:bottom w:val="none" w:sz="0" w:space="0" w:color="auto"/>
        <w:right w:val="none" w:sz="0" w:space="0" w:color="auto"/>
      </w:divBdr>
    </w:div>
    <w:div w:id="1206064669">
      <w:bodyDiv w:val="1"/>
      <w:marLeft w:val="0"/>
      <w:marRight w:val="0"/>
      <w:marTop w:val="0"/>
      <w:marBottom w:val="0"/>
      <w:divBdr>
        <w:top w:val="none" w:sz="0" w:space="0" w:color="auto"/>
        <w:left w:val="none" w:sz="0" w:space="0" w:color="auto"/>
        <w:bottom w:val="none" w:sz="0" w:space="0" w:color="auto"/>
        <w:right w:val="none" w:sz="0" w:space="0" w:color="auto"/>
      </w:divBdr>
    </w:div>
    <w:div w:id="1206134415">
      <w:bodyDiv w:val="1"/>
      <w:marLeft w:val="0"/>
      <w:marRight w:val="0"/>
      <w:marTop w:val="0"/>
      <w:marBottom w:val="0"/>
      <w:divBdr>
        <w:top w:val="none" w:sz="0" w:space="0" w:color="auto"/>
        <w:left w:val="none" w:sz="0" w:space="0" w:color="auto"/>
        <w:bottom w:val="none" w:sz="0" w:space="0" w:color="auto"/>
        <w:right w:val="none" w:sz="0" w:space="0" w:color="auto"/>
      </w:divBdr>
    </w:div>
    <w:div w:id="1206140306">
      <w:bodyDiv w:val="1"/>
      <w:marLeft w:val="0"/>
      <w:marRight w:val="0"/>
      <w:marTop w:val="0"/>
      <w:marBottom w:val="0"/>
      <w:divBdr>
        <w:top w:val="none" w:sz="0" w:space="0" w:color="auto"/>
        <w:left w:val="none" w:sz="0" w:space="0" w:color="auto"/>
        <w:bottom w:val="none" w:sz="0" w:space="0" w:color="auto"/>
        <w:right w:val="none" w:sz="0" w:space="0" w:color="auto"/>
      </w:divBdr>
    </w:div>
    <w:div w:id="1206218879">
      <w:bodyDiv w:val="1"/>
      <w:marLeft w:val="0"/>
      <w:marRight w:val="0"/>
      <w:marTop w:val="0"/>
      <w:marBottom w:val="0"/>
      <w:divBdr>
        <w:top w:val="none" w:sz="0" w:space="0" w:color="auto"/>
        <w:left w:val="none" w:sz="0" w:space="0" w:color="auto"/>
        <w:bottom w:val="none" w:sz="0" w:space="0" w:color="auto"/>
        <w:right w:val="none" w:sz="0" w:space="0" w:color="auto"/>
      </w:divBdr>
    </w:div>
    <w:div w:id="1206403896">
      <w:bodyDiv w:val="1"/>
      <w:marLeft w:val="0"/>
      <w:marRight w:val="0"/>
      <w:marTop w:val="0"/>
      <w:marBottom w:val="0"/>
      <w:divBdr>
        <w:top w:val="none" w:sz="0" w:space="0" w:color="auto"/>
        <w:left w:val="none" w:sz="0" w:space="0" w:color="auto"/>
        <w:bottom w:val="none" w:sz="0" w:space="0" w:color="auto"/>
        <w:right w:val="none" w:sz="0" w:space="0" w:color="auto"/>
      </w:divBdr>
    </w:div>
    <w:div w:id="1206406731">
      <w:bodyDiv w:val="1"/>
      <w:marLeft w:val="0"/>
      <w:marRight w:val="0"/>
      <w:marTop w:val="0"/>
      <w:marBottom w:val="0"/>
      <w:divBdr>
        <w:top w:val="none" w:sz="0" w:space="0" w:color="auto"/>
        <w:left w:val="none" w:sz="0" w:space="0" w:color="auto"/>
        <w:bottom w:val="none" w:sz="0" w:space="0" w:color="auto"/>
        <w:right w:val="none" w:sz="0" w:space="0" w:color="auto"/>
      </w:divBdr>
    </w:div>
    <w:div w:id="1206411099">
      <w:bodyDiv w:val="1"/>
      <w:marLeft w:val="0"/>
      <w:marRight w:val="0"/>
      <w:marTop w:val="0"/>
      <w:marBottom w:val="0"/>
      <w:divBdr>
        <w:top w:val="none" w:sz="0" w:space="0" w:color="auto"/>
        <w:left w:val="none" w:sz="0" w:space="0" w:color="auto"/>
        <w:bottom w:val="none" w:sz="0" w:space="0" w:color="auto"/>
        <w:right w:val="none" w:sz="0" w:space="0" w:color="auto"/>
      </w:divBdr>
    </w:div>
    <w:div w:id="1206454615">
      <w:bodyDiv w:val="1"/>
      <w:marLeft w:val="0"/>
      <w:marRight w:val="0"/>
      <w:marTop w:val="0"/>
      <w:marBottom w:val="0"/>
      <w:divBdr>
        <w:top w:val="none" w:sz="0" w:space="0" w:color="auto"/>
        <w:left w:val="none" w:sz="0" w:space="0" w:color="auto"/>
        <w:bottom w:val="none" w:sz="0" w:space="0" w:color="auto"/>
        <w:right w:val="none" w:sz="0" w:space="0" w:color="auto"/>
      </w:divBdr>
    </w:div>
    <w:div w:id="1206524304">
      <w:bodyDiv w:val="1"/>
      <w:marLeft w:val="0"/>
      <w:marRight w:val="0"/>
      <w:marTop w:val="0"/>
      <w:marBottom w:val="0"/>
      <w:divBdr>
        <w:top w:val="none" w:sz="0" w:space="0" w:color="auto"/>
        <w:left w:val="none" w:sz="0" w:space="0" w:color="auto"/>
        <w:bottom w:val="none" w:sz="0" w:space="0" w:color="auto"/>
        <w:right w:val="none" w:sz="0" w:space="0" w:color="auto"/>
      </w:divBdr>
    </w:div>
    <w:div w:id="1206605785">
      <w:bodyDiv w:val="1"/>
      <w:marLeft w:val="0"/>
      <w:marRight w:val="0"/>
      <w:marTop w:val="0"/>
      <w:marBottom w:val="0"/>
      <w:divBdr>
        <w:top w:val="none" w:sz="0" w:space="0" w:color="auto"/>
        <w:left w:val="none" w:sz="0" w:space="0" w:color="auto"/>
        <w:bottom w:val="none" w:sz="0" w:space="0" w:color="auto"/>
        <w:right w:val="none" w:sz="0" w:space="0" w:color="auto"/>
      </w:divBdr>
    </w:div>
    <w:div w:id="1206681402">
      <w:bodyDiv w:val="1"/>
      <w:marLeft w:val="0"/>
      <w:marRight w:val="0"/>
      <w:marTop w:val="0"/>
      <w:marBottom w:val="0"/>
      <w:divBdr>
        <w:top w:val="none" w:sz="0" w:space="0" w:color="auto"/>
        <w:left w:val="none" w:sz="0" w:space="0" w:color="auto"/>
        <w:bottom w:val="none" w:sz="0" w:space="0" w:color="auto"/>
        <w:right w:val="none" w:sz="0" w:space="0" w:color="auto"/>
      </w:divBdr>
    </w:div>
    <w:div w:id="1206714691">
      <w:bodyDiv w:val="1"/>
      <w:marLeft w:val="0"/>
      <w:marRight w:val="0"/>
      <w:marTop w:val="0"/>
      <w:marBottom w:val="0"/>
      <w:divBdr>
        <w:top w:val="none" w:sz="0" w:space="0" w:color="auto"/>
        <w:left w:val="none" w:sz="0" w:space="0" w:color="auto"/>
        <w:bottom w:val="none" w:sz="0" w:space="0" w:color="auto"/>
        <w:right w:val="none" w:sz="0" w:space="0" w:color="auto"/>
      </w:divBdr>
    </w:div>
    <w:div w:id="1206715939">
      <w:bodyDiv w:val="1"/>
      <w:marLeft w:val="0"/>
      <w:marRight w:val="0"/>
      <w:marTop w:val="0"/>
      <w:marBottom w:val="0"/>
      <w:divBdr>
        <w:top w:val="none" w:sz="0" w:space="0" w:color="auto"/>
        <w:left w:val="none" w:sz="0" w:space="0" w:color="auto"/>
        <w:bottom w:val="none" w:sz="0" w:space="0" w:color="auto"/>
        <w:right w:val="none" w:sz="0" w:space="0" w:color="auto"/>
      </w:divBdr>
    </w:div>
    <w:div w:id="1206716740">
      <w:bodyDiv w:val="1"/>
      <w:marLeft w:val="0"/>
      <w:marRight w:val="0"/>
      <w:marTop w:val="0"/>
      <w:marBottom w:val="0"/>
      <w:divBdr>
        <w:top w:val="none" w:sz="0" w:space="0" w:color="auto"/>
        <w:left w:val="none" w:sz="0" w:space="0" w:color="auto"/>
        <w:bottom w:val="none" w:sz="0" w:space="0" w:color="auto"/>
        <w:right w:val="none" w:sz="0" w:space="0" w:color="auto"/>
      </w:divBdr>
    </w:div>
    <w:div w:id="1206716965">
      <w:bodyDiv w:val="1"/>
      <w:marLeft w:val="0"/>
      <w:marRight w:val="0"/>
      <w:marTop w:val="0"/>
      <w:marBottom w:val="0"/>
      <w:divBdr>
        <w:top w:val="none" w:sz="0" w:space="0" w:color="auto"/>
        <w:left w:val="none" w:sz="0" w:space="0" w:color="auto"/>
        <w:bottom w:val="none" w:sz="0" w:space="0" w:color="auto"/>
        <w:right w:val="none" w:sz="0" w:space="0" w:color="auto"/>
      </w:divBdr>
    </w:div>
    <w:div w:id="1206865494">
      <w:bodyDiv w:val="1"/>
      <w:marLeft w:val="0"/>
      <w:marRight w:val="0"/>
      <w:marTop w:val="0"/>
      <w:marBottom w:val="0"/>
      <w:divBdr>
        <w:top w:val="none" w:sz="0" w:space="0" w:color="auto"/>
        <w:left w:val="none" w:sz="0" w:space="0" w:color="auto"/>
        <w:bottom w:val="none" w:sz="0" w:space="0" w:color="auto"/>
        <w:right w:val="none" w:sz="0" w:space="0" w:color="auto"/>
      </w:divBdr>
    </w:div>
    <w:div w:id="1206867379">
      <w:bodyDiv w:val="1"/>
      <w:marLeft w:val="0"/>
      <w:marRight w:val="0"/>
      <w:marTop w:val="0"/>
      <w:marBottom w:val="0"/>
      <w:divBdr>
        <w:top w:val="none" w:sz="0" w:space="0" w:color="auto"/>
        <w:left w:val="none" w:sz="0" w:space="0" w:color="auto"/>
        <w:bottom w:val="none" w:sz="0" w:space="0" w:color="auto"/>
        <w:right w:val="none" w:sz="0" w:space="0" w:color="auto"/>
      </w:divBdr>
    </w:div>
    <w:div w:id="1206989654">
      <w:bodyDiv w:val="1"/>
      <w:marLeft w:val="0"/>
      <w:marRight w:val="0"/>
      <w:marTop w:val="0"/>
      <w:marBottom w:val="0"/>
      <w:divBdr>
        <w:top w:val="none" w:sz="0" w:space="0" w:color="auto"/>
        <w:left w:val="none" w:sz="0" w:space="0" w:color="auto"/>
        <w:bottom w:val="none" w:sz="0" w:space="0" w:color="auto"/>
        <w:right w:val="none" w:sz="0" w:space="0" w:color="auto"/>
      </w:divBdr>
    </w:div>
    <w:div w:id="1207183924">
      <w:bodyDiv w:val="1"/>
      <w:marLeft w:val="0"/>
      <w:marRight w:val="0"/>
      <w:marTop w:val="0"/>
      <w:marBottom w:val="0"/>
      <w:divBdr>
        <w:top w:val="none" w:sz="0" w:space="0" w:color="auto"/>
        <w:left w:val="none" w:sz="0" w:space="0" w:color="auto"/>
        <w:bottom w:val="none" w:sz="0" w:space="0" w:color="auto"/>
        <w:right w:val="none" w:sz="0" w:space="0" w:color="auto"/>
      </w:divBdr>
    </w:div>
    <w:div w:id="1207256380">
      <w:bodyDiv w:val="1"/>
      <w:marLeft w:val="0"/>
      <w:marRight w:val="0"/>
      <w:marTop w:val="0"/>
      <w:marBottom w:val="0"/>
      <w:divBdr>
        <w:top w:val="none" w:sz="0" w:space="0" w:color="auto"/>
        <w:left w:val="none" w:sz="0" w:space="0" w:color="auto"/>
        <w:bottom w:val="none" w:sz="0" w:space="0" w:color="auto"/>
        <w:right w:val="none" w:sz="0" w:space="0" w:color="auto"/>
      </w:divBdr>
    </w:div>
    <w:div w:id="1207260266">
      <w:bodyDiv w:val="1"/>
      <w:marLeft w:val="0"/>
      <w:marRight w:val="0"/>
      <w:marTop w:val="0"/>
      <w:marBottom w:val="0"/>
      <w:divBdr>
        <w:top w:val="none" w:sz="0" w:space="0" w:color="auto"/>
        <w:left w:val="none" w:sz="0" w:space="0" w:color="auto"/>
        <w:bottom w:val="none" w:sz="0" w:space="0" w:color="auto"/>
        <w:right w:val="none" w:sz="0" w:space="0" w:color="auto"/>
      </w:divBdr>
    </w:div>
    <w:div w:id="1207328302">
      <w:bodyDiv w:val="1"/>
      <w:marLeft w:val="0"/>
      <w:marRight w:val="0"/>
      <w:marTop w:val="0"/>
      <w:marBottom w:val="0"/>
      <w:divBdr>
        <w:top w:val="none" w:sz="0" w:space="0" w:color="auto"/>
        <w:left w:val="none" w:sz="0" w:space="0" w:color="auto"/>
        <w:bottom w:val="none" w:sz="0" w:space="0" w:color="auto"/>
        <w:right w:val="none" w:sz="0" w:space="0" w:color="auto"/>
      </w:divBdr>
    </w:div>
    <w:div w:id="1207330072">
      <w:bodyDiv w:val="1"/>
      <w:marLeft w:val="0"/>
      <w:marRight w:val="0"/>
      <w:marTop w:val="0"/>
      <w:marBottom w:val="0"/>
      <w:divBdr>
        <w:top w:val="none" w:sz="0" w:space="0" w:color="auto"/>
        <w:left w:val="none" w:sz="0" w:space="0" w:color="auto"/>
        <w:bottom w:val="none" w:sz="0" w:space="0" w:color="auto"/>
        <w:right w:val="none" w:sz="0" w:space="0" w:color="auto"/>
      </w:divBdr>
    </w:div>
    <w:div w:id="1207332596">
      <w:bodyDiv w:val="1"/>
      <w:marLeft w:val="0"/>
      <w:marRight w:val="0"/>
      <w:marTop w:val="0"/>
      <w:marBottom w:val="0"/>
      <w:divBdr>
        <w:top w:val="none" w:sz="0" w:space="0" w:color="auto"/>
        <w:left w:val="none" w:sz="0" w:space="0" w:color="auto"/>
        <w:bottom w:val="none" w:sz="0" w:space="0" w:color="auto"/>
        <w:right w:val="none" w:sz="0" w:space="0" w:color="auto"/>
      </w:divBdr>
    </w:div>
    <w:div w:id="1207521544">
      <w:bodyDiv w:val="1"/>
      <w:marLeft w:val="0"/>
      <w:marRight w:val="0"/>
      <w:marTop w:val="0"/>
      <w:marBottom w:val="0"/>
      <w:divBdr>
        <w:top w:val="none" w:sz="0" w:space="0" w:color="auto"/>
        <w:left w:val="none" w:sz="0" w:space="0" w:color="auto"/>
        <w:bottom w:val="none" w:sz="0" w:space="0" w:color="auto"/>
        <w:right w:val="none" w:sz="0" w:space="0" w:color="auto"/>
      </w:divBdr>
    </w:div>
    <w:div w:id="1207597691">
      <w:bodyDiv w:val="1"/>
      <w:marLeft w:val="0"/>
      <w:marRight w:val="0"/>
      <w:marTop w:val="0"/>
      <w:marBottom w:val="0"/>
      <w:divBdr>
        <w:top w:val="none" w:sz="0" w:space="0" w:color="auto"/>
        <w:left w:val="none" w:sz="0" w:space="0" w:color="auto"/>
        <w:bottom w:val="none" w:sz="0" w:space="0" w:color="auto"/>
        <w:right w:val="none" w:sz="0" w:space="0" w:color="auto"/>
      </w:divBdr>
    </w:div>
    <w:div w:id="1207645332">
      <w:bodyDiv w:val="1"/>
      <w:marLeft w:val="0"/>
      <w:marRight w:val="0"/>
      <w:marTop w:val="0"/>
      <w:marBottom w:val="0"/>
      <w:divBdr>
        <w:top w:val="none" w:sz="0" w:space="0" w:color="auto"/>
        <w:left w:val="none" w:sz="0" w:space="0" w:color="auto"/>
        <w:bottom w:val="none" w:sz="0" w:space="0" w:color="auto"/>
        <w:right w:val="none" w:sz="0" w:space="0" w:color="auto"/>
      </w:divBdr>
    </w:div>
    <w:div w:id="1207645399">
      <w:bodyDiv w:val="1"/>
      <w:marLeft w:val="0"/>
      <w:marRight w:val="0"/>
      <w:marTop w:val="0"/>
      <w:marBottom w:val="0"/>
      <w:divBdr>
        <w:top w:val="none" w:sz="0" w:space="0" w:color="auto"/>
        <w:left w:val="none" w:sz="0" w:space="0" w:color="auto"/>
        <w:bottom w:val="none" w:sz="0" w:space="0" w:color="auto"/>
        <w:right w:val="none" w:sz="0" w:space="0" w:color="auto"/>
      </w:divBdr>
    </w:div>
    <w:div w:id="1207764315">
      <w:bodyDiv w:val="1"/>
      <w:marLeft w:val="0"/>
      <w:marRight w:val="0"/>
      <w:marTop w:val="0"/>
      <w:marBottom w:val="0"/>
      <w:divBdr>
        <w:top w:val="none" w:sz="0" w:space="0" w:color="auto"/>
        <w:left w:val="none" w:sz="0" w:space="0" w:color="auto"/>
        <w:bottom w:val="none" w:sz="0" w:space="0" w:color="auto"/>
        <w:right w:val="none" w:sz="0" w:space="0" w:color="auto"/>
      </w:divBdr>
    </w:div>
    <w:div w:id="1207765366">
      <w:bodyDiv w:val="1"/>
      <w:marLeft w:val="0"/>
      <w:marRight w:val="0"/>
      <w:marTop w:val="0"/>
      <w:marBottom w:val="0"/>
      <w:divBdr>
        <w:top w:val="none" w:sz="0" w:space="0" w:color="auto"/>
        <w:left w:val="none" w:sz="0" w:space="0" w:color="auto"/>
        <w:bottom w:val="none" w:sz="0" w:space="0" w:color="auto"/>
        <w:right w:val="none" w:sz="0" w:space="0" w:color="auto"/>
      </w:divBdr>
    </w:div>
    <w:div w:id="1207839982">
      <w:bodyDiv w:val="1"/>
      <w:marLeft w:val="0"/>
      <w:marRight w:val="0"/>
      <w:marTop w:val="0"/>
      <w:marBottom w:val="0"/>
      <w:divBdr>
        <w:top w:val="none" w:sz="0" w:space="0" w:color="auto"/>
        <w:left w:val="none" w:sz="0" w:space="0" w:color="auto"/>
        <w:bottom w:val="none" w:sz="0" w:space="0" w:color="auto"/>
        <w:right w:val="none" w:sz="0" w:space="0" w:color="auto"/>
      </w:divBdr>
    </w:div>
    <w:div w:id="1207910107">
      <w:bodyDiv w:val="1"/>
      <w:marLeft w:val="0"/>
      <w:marRight w:val="0"/>
      <w:marTop w:val="0"/>
      <w:marBottom w:val="0"/>
      <w:divBdr>
        <w:top w:val="none" w:sz="0" w:space="0" w:color="auto"/>
        <w:left w:val="none" w:sz="0" w:space="0" w:color="auto"/>
        <w:bottom w:val="none" w:sz="0" w:space="0" w:color="auto"/>
        <w:right w:val="none" w:sz="0" w:space="0" w:color="auto"/>
      </w:divBdr>
    </w:div>
    <w:div w:id="1207913857">
      <w:bodyDiv w:val="1"/>
      <w:marLeft w:val="0"/>
      <w:marRight w:val="0"/>
      <w:marTop w:val="0"/>
      <w:marBottom w:val="0"/>
      <w:divBdr>
        <w:top w:val="none" w:sz="0" w:space="0" w:color="auto"/>
        <w:left w:val="none" w:sz="0" w:space="0" w:color="auto"/>
        <w:bottom w:val="none" w:sz="0" w:space="0" w:color="auto"/>
        <w:right w:val="none" w:sz="0" w:space="0" w:color="auto"/>
      </w:divBdr>
    </w:div>
    <w:div w:id="1208033637">
      <w:bodyDiv w:val="1"/>
      <w:marLeft w:val="0"/>
      <w:marRight w:val="0"/>
      <w:marTop w:val="0"/>
      <w:marBottom w:val="0"/>
      <w:divBdr>
        <w:top w:val="none" w:sz="0" w:space="0" w:color="auto"/>
        <w:left w:val="none" w:sz="0" w:space="0" w:color="auto"/>
        <w:bottom w:val="none" w:sz="0" w:space="0" w:color="auto"/>
        <w:right w:val="none" w:sz="0" w:space="0" w:color="auto"/>
      </w:divBdr>
    </w:div>
    <w:div w:id="1208033953">
      <w:bodyDiv w:val="1"/>
      <w:marLeft w:val="0"/>
      <w:marRight w:val="0"/>
      <w:marTop w:val="0"/>
      <w:marBottom w:val="0"/>
      <w:divBdr>
        <w:top w:val="none" w:sz="0" w:space="0" w:color="auto"/>
        <w:left w:val="none" w:sz="0" w:space="0" w:color="auto"/>
        <w:bottom w:val="none" w:sz="0" w:space="0" w:color="auto"/>
        <w:right w:val="none" w:sz="0" w:space="0" w:color="auto"/>
      </w:divBdr>
    </w:div>
    <w:div w:id="1208180104">
      <w:bodyDiv w:val="1"/>
      <w:marLeft w:val="0"/>
      <w:marRight w:val="0"/>
      <w:marTop w:val="0"/>
      <w:marBottom w:val="0"/>
      <w:divBdr>
        <w:top w:val="none" w:sz="0" w:space="0" w:color="auto"/>
        <w:left w:val="none" w:sz="0" w:space="0" w:color="auto"/>
        <w:bottom w:val="none" w:sz="0" w:space="0" w:color="auto"/>
        <w:right w:val="none" w:sz="0" w:space="0" w:color="auto"/>
      </w:divBdr>
    </w:div>
    <w:div w:id="1208181072">
      <w:bodyDiv w:val="1"/>
      <w:marLeft w:val="0"/>
      <w:marRight w:val="0"/>
      <w:marTop w:val="0"/>
      <w:marBottom w:val="0"/>
      <w:divBdr>
        <w:top w:val="none" w:sz="0" w:space="0" w:color="auto"/>
        <w:left w:val="none" w:sz="0" w:space="0" w:color="auto"/>
        <w:bottom w:val="none" w:sz="0" w:space="0" w:color="auto"/>
        <w:right w:val="none" w:sz="0" w:space="0" w:color="auto"/>
      </w:divBdr>
    </w:div>
    <w:div w:id="1208226721">
      <w:bodyDiv w:val="1"/>
      <w:marLeft w:val="0"/>
      <w:marRight w:val="0"/>
      <w:marTop w:val="0"/>
      <w:marBottom w:val="0"/>
      <w:divBdr>
        <w:top w:val="none" w:sz="0" w:space="0" w:color="auto"/>
        <w:left w:val="none" w:sz="0" w:space="0" w:color="auto"/>
        <w:bottom w:val="none" w:sz="0" w:space="0" w:color="auto"/>
        <w:right w:val="none" w:sz="0" w:space="0" w:color="auto"/>
      </w:divBdr>
    </w:div>
    <w:div w:id="1208252069">
      <w:bodyDiv w:val="1"/>
      <w:marLeft w:val="0"/>
      <w:marRight w:val="0"/>
      <w:marTop w:val="0"/>
      <w:marBottom w:val="0"/>
      <w:divBdr>
        <w:top w:val="none" w:sz="0" w:space="0" w:color="auto"/>
        <w:left w:val="none" w:sz="0" w:space="0" w:color="auto"/>
        <w:bottom w:val="none" w:sz="0" w:space="0" w:color="auto"/>
        <w:right w:val="none" w:sz="0" w:space="0" w:color="auto"/>
      </w:divBdr>
    </w:div>
    <w:div w:id="1208293560">
      <w:bodyDiv w:val="1"/>
      <w:marLeft w:val="0"/>
      <w:marRight w:val="0"/>
      <w:marTop w:val="0"/>
      <w:marBottom w:val="0"/>
      <w:divBdr>
        <w:top w:val="none" w:sz="0" w:space="0" w:color="auto"/>
        <w:left w:val="none" w:sz="0" w:space="0" w:color="auto"/>
        <w:bottom w:val="none" w:sz="0" w:space="0" w:color="auto"/>
        <w:right w:val="none" w:sz="0" w:space="0" w:color="auto"/>
      </w:divBdr>
    </w:div>
    <w:div w:id="1208418457">
      <w:bodyDiv w:val="1"/>
      <w:marLeft w:val="0"/>
      <w:marRight w:val="0"/>
      <w:marTop w:val="0"/>
      <w:marBottom w:val="0"/>
      <w:divBdr>
        <w:top w:val="none" w:sz="0" w:space="0" w:color="auto"/>
        <w:left w:val="none" w:sz="0" w:space="0" w:color="auto"/>
        <w:bottom w:val="none" w:sz="0" w:space="0" w:color="auto"/>
        <w:right w:val="none" w:sz="0" w:space="0" w:color="auto"/>
      </w:divBdr>
    </w:div>
    <w:div w:id="1208444829">
      <w:bodyDiv w:val="1"/>
      <w:marLeft w:val="0"/>
      <w:marRight w:val="0"/>
      <w:marTop w:val="0"/>
      <w:marBottom w:val="0"/>
      <w:divBdr>
        <w:top w:val="none" w:sz="0" w:space="0" w:color="auto"/>
        <w:left w:val="none" w:sz="0" w:space="0" w:color="auto"/>
        <w:bottom w:val="none" w:sz="0" w:space="0" w:color="auto"/>
        <w:right w:val="none" w:sz="0" w:space="0" w:color="auto"/>
      </w:divBdr>
    </w:div>
    <w:div w:id="1208488746">
      <w:bodyDiv w:val="1"/>
      <w:marLeft w:val="0"/>
      <w:marRight w:val="0"/>
      <w:marTop w:val="0"/>
      <w:marBottom w:val="0"/>
      <w:divBdr>
        <w:top w:val="none" w:sz="0" w:space="0" w:color="auto"/>
        <w:left w:val="none" w:sz="0" w:space="0" w:color="auto"/>
        <w:bottom w:val="none" w:sz="0" w:space="0" w:color="auto"/>
        <w:right w:val="none" w:sz="0" w:space="0" w:color="auto"/>
      </w:divBdr>
    </w:div>
    <w:div w:id="1208490374">
      <w:bodyDiv w:val="1"/>
      <w:marLeft w:val="0"/>
      <w:marRight w:val="0"/>
      <w:marTop w:val="0"/>
      <w:marBottom w:val="0"/>
      <w:divBdr>
        <w:top w:val="none" w:sz="0" w:space="0" w:color="auto"/>
        <w:left w:val="none" w:sz="0" w:space="0" w:color="auto"/>
        <w:bottom w:val="none" w:sz="0" w:space="0" w:color="auto"/>
        <w:right w:val="none" w:sz="0" w:space="0" w:color="auto"/>
      </w:divBdr>
    </w:div>
    <w:div w:id="1208491506">
      <w:bodyDiv w:val="1"/>
      <w:marLeft w:val="0"/>
      <w:marRight w:val="0"/>
      <w:marTop w:val="0"/>
      <w:marBottom w:val="0"/>
      <w:divBdr>
        <w:top w:val="none" w:sz="0" w:space="0" w:color="auto"/>
        <w:left w:val="none" w:sz="0" w:space="0" w:color="auto"/>
        <w:bottom w:val="none" w:sz="0" w:space="0" w:color="auto"/>
        <w:right w:val="none" w:sz="0" w:space="0" w:color="auto"/>
      </w:divBdr>
    </w:div>
    <w:div w:id="1208491974">
      <w:bodyDiv w:val="1"/>
      <w:marLeft w:val="0"/>
      <w:marRight w:val="0"/>
      <w:marTop w:val="0"/>
      <w:marBottom w:val="0"/>
      <w:divBdr>
        <w:top w:val="none" w:sz="0" w:space="0" w:color="auto"/>
        <w:left w:val="none" w:sz="0" w:space="0" w:color="auto"/>
        <w:bottom w:val="none" w:sz="0" w:space="0" w:color="auto"/>
        <w:right w:val="none" w:sz="0" w:space="0" w:color="auto"/>
      </w:divBdr>
    </w:div>
    <w:div w:id="1208566715">
      <w:bodyDiv w:val="1"/>
      <w:marLeft w:val="0"/>
      <w:marRight w:val="0"/>
      <w:marTop w:val="0"/>
      <w:marBottom w:val="0"/>
      <w:divBdr>
        <w:top w:val="none" w:sz="0" w:space="0" w:color="auto"/>
        <w:left w:val="none" w:sz="0" w:space="0" w:color="auto"/>
        <w:bottom w:val="none" w:sz="0" w:space="0" w:color="auto"/>
        <w:right w:val="none" w:sz="0" w:space="0" w:color="auto"/>
      </w:divBdr>
    </w:div>
    <w:div w:id="1208646500">
      <w:bodyDiv w:val="1"/>
      <w:marLeft w:val="0"/>
      <w:marRight w:val="0"/>
      <w:marTop w:val="0"/>
      <w:marBottom w:val="0"/>
      <w:divBdr>
        <w:top w:val="none" w:sz="0" w:space="0" w:color="auto"/>
        <w:left w:val="none" w:sz="0" w:space="0" w:color="auto"/>
        <w:bottom w:val="none" w:sz="0" w:space="0" w:color="auto"/>
        <w:right w:val="none" w:sz="0" w:space="0" w:color="auto"/>
      </w:divBdr>
    </w:div>
    <w:div w:id="1208834296">
      <w:bodyDiv w:val="1"/>
      <w:marLeft w:val="0"/>
      <w:marRight w:val="0"/>
      <w:marTop w:val="0"/>
      <w:marBottom w:val="0"/>
      <w:divBdr>
        <w:top w:val="none" w:sz="0" w:space="0" w:color="auto"/>
        <w:left w:val="none" w:sz="0" w:space="0" w:color="auto"/>
        <w:bottom w:val="none" w:sz="0" w:space="0" w:color="auto"/>
        <w:right w:val="none" w:sz="0" w:space="0" w:color="auto"/>
      </w:divBdr>
    </w:div>
    <w:div w:id="1208955758">
      <w:bodyDiv w:val="1"/>
      <w:marLeft w:val="0"/>
      <w:marRight w:val="0"/>
      <w:marTop w:val="0"/>
      <w:marBottom w:val="0"/>
      <w:divBdr>
        <w:top w:val="none" w:sz="0" w:space="0" w:color="auto"/>
        <w:left w:val="none" w:sz="0" w:space="0" w:color="auto"/>
        <w:bottom w:val="none" w:sz="0" w:space="0" w:color="auto"/>
        <w:right w:val="none" w:sz="0" w:space="0" w:color="auto"/>
      </w:divBdr>
    </w:div>
    <w:div w:id="1209075368">
      <w:bodyDiv w:val="1"/>
      <w:marLeft w:val="0"/>
      <w:marRight w:val="0"/>
      <w:marTop w:val="0"/>
      <w:marBottom w:val="0"/>
      <w:divBdr>
        <w:top w:val="none" w:sz="0" w:space="0" w:color="auto"/>
        <w:left w:val="none" w:sz="0" w:space="0" w:color="auto"/>
        <w:bottom w:val="none" w:sz="0" w:space="0" w:color="auto"/>
        <w:right w:val="none" w:sz="0" w:space="0" w:color="auto"/>
      </w:divBdr>
    </w:div>
    <w:div w:id="1209076446">
      <w:bodyDiv w:val="1"/>
      <w:marLeft w:val="0"/>
      <w:marRight w:val="0"/>
      <w:marTop w:val="0"/>
      <w:marBottom w:val="0"/>
      <w:divBdr>
        <w:top w:val="none" w:sz="0" w:space="0" w:color="auto"/>
        <w:left w:val="none" w:sz="0" w:space="0" w:color="auto"/>
        <w:bottom w:val="none" w:sz="0" w:space="0" w:color="auto"/>
        <w:right w:val="none" w:sz="0" w:space="0" w:color="auto"/>
      </w:divBdr>
    </w:div>
    <w:div w:id="1209150169">
      <w:bodyDiv w:val="1"/>
      <w:marLeft w:val="0"/>
      <w:marRight w:val="0"/>
      <w:marTop w:val="0"/>
      <w:marBottom w:val="0"/>
      <w:divBdr>
        <w:top w:val="none" w:sz="0" w:space="0" w:color="auto"/>
        <w:left w:val="none" w:sz="0" w:space="0" w:color="auto"/>
        <w:bottom w:val="none" w:sz="0" w:space="0" w:color="auto"/>
        <w:right w:val="none" w:sz="0" w:space="0" w:color="auto"/>
      </w:divBdr>
    </w:div>
    <w:div w:id="1209218676">
      <w:bodyDiv w:val="1"/>
      <w:marLeft w:val="0"/>
      <w:marRight w:val="0"/>
      <w:marTop w:val="0"/>
      <w:marBottom w:val="0"/>
      <w:divBdr>
        <w:top w:val="none" w:sz="0" w:space="0" w:color="auto"/>
        <w:left w:val="none" w:sz="0" w:space="0" w:color="auto"/>
        <w:bottom w:val="none" w:sz="0" w:space="0" w:color="auto"/>
        <w:right w:val="none" w:sz="0" w:space="0" w:color="auto"/>
      </w:divBdr>
    </w:div>
    <w:div w:id="1209221872">
      <w:bodyDiv w:val="1"/>
      <w:marLeft w:val="0"/>
      <w:marRight w:val="0"/>
      <w:marTop w:val="0"/>
      <w:marBottom w:val="0"/>
      <w:divBdr>
        <w:top w:val="none" w:sz="0" w:space="0" w:color="auto"/>
        <w:left w:val="none" w:sz="0" w:space="0" w:color="auto"/>
        <w:bottom w:val="none" w:sz="0" w:space="0" w:color="auto"/>
        <w:right w:val="none" w:sz="0" w:space="0" w:color="auto"/>
      </w:divBdr>
    </w:div>
    <w:div w:id="1209294873">
      <w:bodyDiv w:val="1"/>
      <w:marLeft w:val="0"/>
      <w:marRight w:val="0"/>
      <w:marTop w:val="0"/>
      <w:marBottom w:val="0"/>
      <w:divBdr>
        <w:top w:val="none" w:sz="0" w:space="0" w:color="auto"/>
        <w:left w:val="none" w:sz="0" w:space="0" w:color="auto"/>
        <w:bottom w:val="none" w:sz="0" w:space="0" w:color="auto"/>
        <w:right w:val="none" w:sz="0" w:space="0" w:color="auto"/>
      </w:divBdr>
    </w:div>
    <w:div w:id="1209296586">
      <w:bodyDiv w:val="1"/>
      <w:marLeft w:val="0"/>
      <w:marRight w:val="0"/>
      <w:marTop w:val="0"/>
      <w:marBottom w:val="0"/>
      <w:divBdr>
        <w:top w:val="none" w:sz="0" w:space="0" w:color="auto"/>
        <w:left w:val="none" w:sz="0" w:space="0" w:color="auto"/>
        <w:bottom w:val="none" w:sz="0" w:space="0" w:color="auto"/>
        <w:right w:val="none" w:sz="0" w:space="0" w:color="auto"/>
      </w:divBdr>
    </w:div>
    <w:div w:id="1209297152">
      <w:bodyDiv w:val="1"/>
      <w:marLeft w:val="0"/>
      <w:marRight w:val="0"/>
      <w:marTop w:val="0"/>
      <w:marBottom w:val="0"/>
      <w:divBdr>
        <w:top w:val="none" w:sz="0" w:space="0" w:color="auto"/>
        <w:left w:val="none" w:sz="0" w:space="0" w:color="auto"/>
        <w:bottom w:val="none" w:sz="0" w:space="0" w:color="auto"/>
        <w:right w:val="none" w:sz="0" w:space="0" w:color="auto"/>
      </w:divBdr>
    </w:div>
    <w:div w:id="1209298022">
      <w:bodyDiv w:val="1"/>
      <w:marLeft w:val="0"/>
      <w:marRight w:val="0"/>
      <w:marTop w:val="0"/>
      <w:marBottom w:val="0"/>
      <w:divBdr>
        <w:top w:val="none" w:sz="0" w:space="0" w:color="auto"/>
        <w:left w:val="none" w:sz="0" w:space="0" w:color="auto"/>
        <w:bottom w:val="none" w:sz="0" w:space="0" w:color="auto"/>
        <w:right w:val="none" w:sz="0" w:space="0" w:color="auto"/>
      </w:divBdr>
    </w:div>
    <w:div w:id="1209340380">
      <w:bodyDiv w:val="1"/>
      <w:marLeft w:val="0"/>
      <w:marRight w:val="0"/>
      <w:marTop w:val="0"/>
      <w:marBottom w:val="0"/>
      <w:divBdr>
        <w:top w:val="none" w:sz="0" w:space="0" w:color="auto"/>
        <w:left w:val="none" w:sz="0" w:space="0" w:color="auto"/>
        <w:bottom w:val="none" w:sz="0" w:space="0" w:color="auto"/>
        <w:right w:val="none" w:sz="0" w:space="0" w:color="auto"/>
      </w:divBdr>
    </w:div>
    <w:div w:id="1209368386">
      <w:bodyDiv w:val="1"/>
      <w:marLeft w:val="0"/>
      <w:marRight w:val="0"/>
      <w:marTop w:val="0"/>
      <w:marBottom w:val="0"/>
      <w:divBdr>
        <w:top w:val="none" w:sz="0" w:space="0" w:color="auto"/>
        <w:left w:val="none" w:sz="0" w:space="0" w:color="auto"/>
        <w:bottom w:val="none" w:sz="0" w:space="0" w:color="auto"/>
        <w:right w:val="none" w:sz="0" w:space="0" w:color="auto"/>
      </w:divBdr>
    </w:div>
    <w:div w:id="1209418628">
      <w:bodyDiv w:val="1"/>
      <w:marLeft w:val="0"/>
      <w:marRight w:val="0"/>
      <w:marTop w:val="0"/>
      <w:marBottom w:val="0"/>
      <w:divBdr>
        <w:top w:val="none" w:sz="0" w:space="0" w:color="auto"/>
        <w:left w:val="none" w:sz="0" w:space="0" w:color="auto"/>
        <w:bottom w:val="none" w:sz="0" w:space="0" w:color="auto"/>
        <w:right w:val="none" w:sz="0" w:space="0" w:color="auto"/>
      </w:divBdr>
    </w:div>
    <w:div w:id="1209492058">
      <w:bodyDiv w:val="1"/>
      <w:marLeft w:val="0"/>
      <w:marRight w:val="0"/>
      <w:marTop w:val="0"/>
      <w:marBottom w:val="0"/>
      <w:divBdr>
        <w:top w:val="none" w:sz="0" w:space="0" w:color="auto"/>
        <w:left w:val="none" w:sz="0" w:space="0" w:color="auto"/>
        <w:bottom w:val="none" w:sz="0" w:space="0" w:color="auto"/>
        <w:right w:val="none" w:sz="0" w:space="0" w:color="auto"/>
      </w:divBdr>
    </w:div>
    <w:div w:id="1209534828">
      <w:bodyDiv w:val="1"/>
      <w:marLeft w:val="0"/>
      <w:marRight w:val="0"/>
      <w:marTop w:val="0"/>
      <w:marBottom w:val="0"/>
      <w:divBdr>
        <w:top w:val="none" w:sz="0" w:space="0" w:color="auto"/>
        <w:left w:val="none" w:sz="0" w:space="0" w:color="auto"/>
        <w:bottom w:val="none" w:sz="0" w:space="0" w:color="auto"/>
        <w:right w:val="none" w:sz="0" w:space="0" w:color="auto"/>
      </w:divBdr>
    </w:div>
    <w:div w:id="1209608896">
      <w:bodyDiv w:val="1"/>
      <w:marLeft w:val="0"/>
      <w:marRight w:val="0"/>
      <w:marTop w:val="0"/>
      <w:marBottom w:val="0"/>
      <w:divBdr>
        <w:top w:val="none" w:sz="0" w:space="0" w:color="auto"/>
        <w:left w:val="none" w:sz="0" w:space="0" w:color="auto"/>
        <w:bottom w:val="none" w:sz="0" w:space="0" w:color="auto"/>
        <w:right w:val="none" w:sz="0" w:space="0" w:color="auto"/>
      </w:divBdr>
    </w:div>
    <w:div w:id="1209684621">
      <w:bodyDiv w:val="1"/>
      <w:marLeft w:val="0"/>
      <w:marRight w:val="0"/>
      <w:marTop w:val="0"/>
      <w:marBottom w:val="0"/>
      <w:divBdr>
        <w:top w:val="none" w:sz="0" w:space="0" w:color="auto"/>
        <w:left w:val="none" w:sz="0" w:space="0" w:color="auto"/>
        <w:bottom w:val="none" w:sz="0" w:space="0" w:color="auto"/>
        <w:right w:val="none" w:sz="0" w:space="0" w:color="auto"/>
      </w:divBdr>
    </w:div>
    <w:div w:id="1209755872">
      <w:bodyDiv w:val="1"/>
      <w:marLeft w:val="0"/>
      <w:marRight w:val="0"/>
      <w:marTop w:val="0"/>
      <w:marBottom w:val="0"/>
      <w:divBdr>
        <w:top w:val="none" w:sz="0" w:space="0" w:color="auto"/>
        <w:left w:val="none" w:sz="0" w:space="0" w:color="auto"/>
        <w:bottom w:val="none" w:sz="0" w:space="0" w:color="auto"/>
        <w:right w:val="none" w:sz="0" w:space="0" w:color="auto"/>
      </w:divBdr>
    </w:div>
    <w:div w:id="1209757796">
      <w:bodyDiv w:val="1"/>
      <w:marLeft w:val="0"/>
      <w:marRight w:val="0"/>
      <w:marTop w:val="0"/>
      <w:marBottom w:val="0"/>
      <w:divBdr>
        <w:top w:val="none" w:sz="0" w:space="0" w:color="auto"/>
        <w:left w:val="none" w:sz="0" w:space="0" w:color="auto"/>
        <w:bottom w:val="none" w:sz="0" w:space="0" w:color="auto"/>
        <w:right w:val="none" w:sz="0" w:space="0" w:color="auto"/>
      </w:divBdr>
    </w:div>
    <w:div w:id="1209873276">
      <w:bodyDiv w:val="1"/>
      <w:marLeft w:val="0"/>
      <w:marRight w:val="0"/>
      <w:marTop w:val="0"/>
      <w:marBottom w:val="0"/>
      <w:divBdr>
        <w:top w:val="none" w:sz="0" w:space="0" w:color="auto"/>
        <w:left w:val="none" w:sz="0" w:space="0" w:color="auto"/>
        <w:bottom w:val="none" w:sz="0" w:space="0" w:color="auto"/>
        <w:right w:val="none" w:sz="0" w:space="0" w:color="auto"/>
      </w:divBdr>
    </w:div>
    <w:div w:id="1209875353">
      <w:bodyDiv w:val="1"/>
      <w:marLeft w:val="0"/>
      <w:marRight w:val="0"/>
      <w:marTop w:val="0"/>
      <w:marBottom w:val="0"/>
      <w:divBdr>
        <w:top w:val="none" w:sz="0" w:space="0" w:color="auto"/>
        <w:left w:val="none" w:sz="0" w:space="0" w:color="auto"/>
        <w:bottom w:val="none" w:sz="0" w:space="0" w:color="auto"/>
        <w:right w:val="none" w:sz="0" w:space="0" w:color="auto"/>
      </w:divBdr>
    </w:div>
    <w:div w:id="1209881167">
      <w:bodyDiv w:val="1"/>
      <w:marLeft w:val="0"/>
      <w:marRight w:val="0"/>
      <w:marTop w:val="0"/>
      <w:marBottom w:val="0"/>
      <w:divBdr>
        <w:top w:val="none" w:sz="0" w:space="0" w:color="auto"/>
        <w:left w:val="none" w:sz="0" w:space="0" w:color="auto"/>
        <w:bottom w:val="none" w:sz="0" w:space="0" w:color="auto"/>
        <w:right w:val="none" w:sz="0" w:space="0" w:color="auto"/>
      </w:divBdr>
    </w:div>
    <w:div w:id="1209950189">
      <w:bodyDiv w:val="1"/>
      <w:marLeft w:val="0"/>
      <w:marRight w:val="0"/>
      <w:marTop w:val="0"/>
      <w:marBottom w:val="0"/>
      <w:divBdr>
        <w:top w:val="none" w:sz="0" w:space="0" w:color="auto"/>
        <w:left w:val="none" w:sz="0" w:space="0" w:color="auto"/>
        <w:bottom w:val="none" w:sz="0" w:space="0" w:color="auto"/>
        <w:right w:val="none" w:sz="0" w:space="0" w:color="auto"/>
      </w:divBdr>
    </w:div>
    <w:div w:id="1209954040">
      <w:bodyDiv w:val="1"/>
      <w:marLeft w:val="0"/>
      <w:marRight w:val="0"/>
      <w:marTop w:val="0"/>
      <w:marBottom w:val="0"/>
      <w:divBdr>
        <w:top w:val="none" w:sz="0" w:space="0" w:color="auto"/>
        <w:left w:val="none" w:sz="0" w:space="0" w:color="auto"/>
        <w:bottom w:val="none" w:sz="0" w:space="0" w:color="auto"/>
        <w:right w:val="none" w:sz="0" w:space="0" w:color="auto"/>
      </w:divBdr>
    </w:div>
    <w:div w:id="1209995928">
      <w:bodyDiv w:val="1"/>
      <w:marLeft w:val="0"/>
      <w:marRight w:val="0"/>
      <w:marTop w:val="0"/>
      <w:marBottom w:val="0"/>
      <w:divBdr>
        <w:top w:val="none" w:sz="0" w:space="0" w:color="auto"/>
        <w:left w:val="none" w:sz="0" w:space="0" w:color="auto"/>
        <w:bottom w:val="none" w:sz="0" w:space="0" w:color="auto"/>
        <w:right w:val="none" w:sz="0" w:space="0" w:color="auto"/>
      </w:divBdr>
    </w:div>
    <w:div w:id="1210070688">
      <w:bodyDiv w:val="1"/>
      <w:marLeft w:val="0"/>
      <w:marRight w:val="0"/>
      <w:marTop w:val="0"/>
      <w:marBottom w:val="0"/>
      <w:divBdr>
        <w:top w:val="none" w:sz="0" w:space="0" w:color="auto"/>
        <w:left w:val="none" w:sz="0" w:space="0" w:color="auto"/>
        <w:bottom w:val="none" w:sz="0" w:space="0" w:color="auto"/>
        <w:right w:val="none" w:sz="0" w:space="0" w:color="auto"/>
      </w:divBdr>
    </w:div>
    <w:div w:id="1210073813">
      <w:bodyDiv w:val="1"/>
      <w:marLeft w:val="0"/>
      <w:marRight w:val="0"/>
      <w:marTop w:val="0"/>
      <w:marBottom w:val="0"/>
      <w:divBdr>
        <w:top w:val="none" w:sz="0" w:space="0" w:color="auto"/>
        <w:left w:val="none" w:sz="0" w:space="0" w:color="auto"/>
        <w:bottom w:val="none" w:sz="0" w:space="0" w:color="auto"/>
        <w:right w:val="none" w:sz="0" w:space="0" w:color="auto"/>
      </w:divBdr>
    </w:div>
    <w:div w:id="1210188156">
      <w:bodyDiv w:val="1"/>
      <w:marLeft w:val="0"/>
      <w:marRight w:val="0"/>
      <w:marTop w:val="0"/>
      <w:marBottom w:val="0"/>
      <w:divBdr>
        <w:top w:val="none" w:sz="0" w:space="0" w:color="auto"/>
        <w:left w:val="none" w:sz="0" w:space="0" w:color="auto"/>
        <w:bottom w:val="none" w:sz="0" w:space="0" w:color="auto"/>
        <w:right w:val="none" w:sz="0" w:space="0" w:color="auto"/>
      </w:divBdr>
    </w:div>
    <w:div w:id="1210268621">
      <w:bodyDiv w:val="1"/>
      <w:marLeft w:val="0"/>
      <w:marRight w:val="0"/>
      <w:marTop w:val="0"/>
      <w:marBottom w:val="0"/>
      <w:divBdr>
        <w:top w:val="none" w:sz="0" w:space="0" w:color="auto"/>
        <w:left w:val="none" w:sz="0" w:space="0" w:color="auto"/>
        <w:bottom w:val="none" w:sz="0" w:space="0" w:color="auto"/>
        <w:right w:val="none" w:sz="0" w:space="0" w:color="auto"/>
      </w:divBdr>
    </w:div>
    <w:div w:id="1210340650">
      <w:bodyDiv w:val="1"/>
      <w:marLeft w:val="0"/>
      <w:marRight w:val="0"/>
      <w:marTop w:val="0"/>
      <w:marBottom w:val="0"/>
      <w:divBdr>
        <w:top w:val="none" w:sz="0" w:space="0" w:color="auto"/>
        <w:left w:val="none" w:sz="0" w:space="0" w:color="auto"/>
        <w:bottom w:val="none" w:sz="0" w:space="0" w:color="auto"/>
        <w:right w:val="none" w:sz="0" w:space="0" w:color="auto"/>
      </w:divBdr>
    </w:div>
    <w:div w:id="1210455297">
      <w:bodyDiv w:val="1"/>
      <w:marLeft w:val="0"/>
      <w:marRight w:val="0"/>
      <w:marTop w:val="0"/>
      <w:marBottom w:val="0"/>
      <w:divBdr>
        <w:top w:val="none" w:sz="0" w:space="0" w:color="auto"/>
        <w:left w:val="none" w:sz="0" w:space="0" w:color="auto"/>
        <w:bottom w:val="none" w:sz="0" w:space="0" w:color="auto"/>
        <w:right w:val="none" w:sz="0" w:space="0" w:color="auto"/>
      </w:divBdr>
    </w:div>
    <w:div w:id="1210456898">
      <w:bodyDiv w:val="1"/>
      <w:marLeft w:val="0"/>
      <w:marRight w:val="0"/>
      <w:marTop w:val="0"/>
      <w:marBottom w:val="0"/>
      <w:divBdr>
        <w:top w:val="none" w:sz="0" w:space="0" w:color="auto"/>
        <w:left w:val="none" w:sz="0" w:space="0" w:color="auto"/>
        <w:bottom w:val="none" w:sz="0" w:space="0" w:color="auto"/>
        <w:right w:val="none" w:sz="0" w:space="0" w:color="auto"/>
      </w:divBdr>
    </w:div>
    <w:div w:id="1210722832">
      <w:bodyDiv w:val="1"/>
      <w:marLeft w:val="0"/>
      <w:marRight w:val="0"/>
      <w:marTop w:val="0"/>
      <w:marBottom w:val="0"/>
      <w:divBdr>
        <w:top w:val="none" w:sz="0" w:space="0" w:color="auto"/>
        <w:left w:val="none" w:sz="0" w:space="0" w:color="auto"/>
        <w:bottom w:val="none" w:sz="0" w:space="0" w:color="auto"/>
        <w:right w:val="none" w:sz="0" w:space="0" w:color="auto"/>
      </w:divBdr>
    </w:div>
    <w:div w:id="1210727054">
      <w:bodyDiv w:val="1"/>
      <w:marLeft w:val="0"/>
      <w:marRight w:val="0"/>
      <w:marTop w:val="0"/>
      <w:marBottom w:val="0"/>
      <w:divBdr>
        <w:top w:val="none" w:sz="0" w:space="0" w:color="auto"/>
        <w:left w:val="none" w:sz="0" w:space="0" w:color="auto"/>
        <w:bottom w:val="none" w:sz="0" w:space="0" w:color="auto"/>
        <w:right w:val="none" w:sz="0" w:space="0" w:color="auto"/>
      </w:divBdr>
    </w:div>
    <w:div w:id="1210730724">
      <w:bodyDiv w:val="1"/>
      <w:marLeft w:val="0"/>
      <w:marRight w:val="0"/>
      <w:marTop w:val="0"/>
      <w:marBottom w:val="0"/>
      <w:divBdr>
        <w:top w:val="none" w:sz="0" w:space="0" w:color="auto"/>
        <w:left w:val="none" w:sz="0" w:space="0" w:color="auto"/>
        <w:bottom w:val="none" w:sz="0" w:space="0" w:color="auto"/>
        <w:right w:val="none" w:sz="0" w:space="0" w:color="auto"/>
      </w:divBdr>
    </w:div>
    <w:div w:id="1210800632">
      <w:bodyDiv w:val="1"/>
      <w:marLeft w:val="0"/>
      <w:marRight w:val="0"/>
      <w:marTop w:val="0"/>
      <w:marBottom w:val="0"/>
      <w:divBdr>
        <w:top w:val="none" w:sz="0" w:space="0" w:color="auto"/>
        <w:left w:val="none" w:sz="0" w:space="0" w:color="auto"/>
        <w:bottom w:val="none" w:sz="0" w:space="0" w:color="auto"/>
        <w:right w:val="none" w:sz="0" w:space="0" w:color="auto"/>
      </w:divBdr>
    </w:div>
    <w:div w:id="1210921082">
      <w:bodyDiv w:val="1"/>
      <w:marLeft w:val="0"/>
      <w:marRight w:val="0"/>
      <w:marTop w:val="0"/>
      <w:marBottom w:val="0"/>
      <w:divBdr>
        <w:top w:val="none" w:sz="0" w:space="0" w:color="auto"/>
        <w:left w:val="none" w:sz="0" w:space="0" w:color="auto"/>
        <w:bottom w:val="none" w:sz="0" w:space="0" w:color="auto"/>
        <w:right w:val="none" w:sz="0" w:space="0" w:color="auto"/>
      </w:divBdr>
    </w:div>
    <w:div w:id="1210922520">
      <w:bodyDiv w:val="1"/>
      <w:marLeft w:val="0"/>
      <w:marRight w:val="0"/>
      <w:marTop w:val="0"/>
      <w:marBottom w:val="0"/>
      <w:divBdr>
        <w:top w:val="none" w:sz="0" w:space="0" w:color="auto"/>
        <w:left w:val="none" w:sz="0" w:space="0" w:color="auto"/>
        <w:bottom w:val="none" w:sz="0" w:space="0" w:color="auto"/>
        <w:right w:val="none" w:sz="0" w:space="0" w:color="auto"/>
      </w:divBdr>
    </w:div>
    <w:div w:id="1210996397">
      <w:bodyDiv w:val="1"/>
      <w:marLeft w:val="0"/>
      <w:marRight w:val="0"/>
      <w:marTop w:val="0"/>
      <w:marBottom w:val="0"/>
      <w:divBdr>
        <w:top w:val="none" w:sz="0" w:space="0" w:color="auto"/>
        <w:left w:val="none" w:sz="0" w:space="0" w:color="auto"/>
        <w:bottom w:val="none" w:sz="0" w:space="0" w:color="auto"/>
        <w:right w:val="none" w:sz="0" w:space="0" w:color="auto"/>
      </w:divBdr>
    </w:div>
    <w:div w:id="1210998121">
      <w:bodyDiv w:val="1"/>
      <w:marLeft w:val="0"/>
      <w:marRight w:val="0"/>
      <w:marTop w:val="0"/>
      <w:marBottom w:val="0"/>
      <w:divBdr>
        <w:top w:val="none" w:sz="0" w:space="0" w:color="auto"/>
        <w:left w:val="none" w:sz="0" w:space="0" w:color="auto"/>
        <w:bottom w:val="none" w:sz="0" w:space="0" w:color="auto"/>
        <w:right w:val="none" w:sz="0" w:space="0" w:color="auto"/>
      </w:divBdr>
    </w:div>
    <w:div w:id="1211115508">
      <w:bodyDiv w:val="1"/>
      <w:marLeft w:val="0"/>
      <w:marRight w:val="0"/>
      <w:marTop w:val="0"/>
      <w:marBottom w:val="0"/>
      <w:divBdr>
        <w:top w:val="none" w:sz="0" w:space="0" w:color="auto"/>
        <w:left w:val="none" w:sz="0" w:space="0" w:color="auto"/>
        <w:bottom w:val="none" w:sz="0" w:space="0" w:color="auto"/>
        <w:right w:val="none" w:sz="0" w:space="0" w:color="auto"/>
      </w:divBdr>
    </w:div>
    <w:div w:id="1211302904">
      <w:bodyDiv w:val="1"/>
      <w:marLeft w:val="0"/>
      <w:marRight w:val="0"/>
      <w:marTop w:val="0"/>
      <w:marBottom w:val="0"/>
      <w:divBdr>
        <w:top w:val="none" w:sz="0" w:space="0" w:color="auto"/>
        <w:left w:val="none" w:sz="0" w:space="0" w:color="auto"/>
        <w:bottom w:val="none" w:sz="0" w:space="0" w:color="auto"/>
        <w:right w:val="none" w:sz="0" w:space="0" w:color="auto"/>
      </w:divBdr>
    </w:div>
    <w:div w:id="1211377408">
      <w:bodyDiv w:val="1"/>
      <w:marLeft w:val="0"/>
      <w:marRight w:val="0"/>
      <w:marTop w:val="0"/>
      <w:marBottom w:val="0"/>
      <w:divBdr>
        <w:top w:val="none" w:sz="0" w:space="0" w:color="auto"/>
        <w:left w:val="none" w:sz="0" w:space="0" w:color="auto"/>
        <w:bottom w:val="none" w:sz="0" w:space="0" w:color="auto"/>
        <w:right w:val="none" w:sz="0" w:space="0" w:color="auto"/>
      </w:divBdr>
    </w:div>
    <w:div w:id="1211529184">
      <w:bodyDiv w:val="1"/>
      <w:marLeft w:val="0"/>
      <w:marRight w:val="0"/>
      <w:marTop w:val="0"/>
      <w:marBottom w:val="0"/>
      <w:divBdr>
        <w:top w:val="none" w:sz="0" w:space="0" w:color="auto"/>
        <w:left w:val="none" w:sz="0" w:space="0" w:color="auto"/>
        <w:bottom w:val="none" w:sz="0" w:space="0" w:color="auto"/>
        <w:right w:val="none" w:sz="0" w:space="0" w:color="auto"/>
      </w:divBdr>
    </w:div>
    <w:div w:id="1211654450">
      <w:bodyDiv w:val="1"/>
      <w:marLeft w:val="0"/>
      <w:marRight w:val="0"/>
      <w:marTop w:val="0"/>
      <w:marBottom w:val="0"/>
      <w:divBdr>
        <w:top w:val="none" w:sz="0" w:space="0" w:color="auto"/>
        <w:left w:val="none" w:sz="0" w:space="0" w:color="auto"/>
        <w:bottom w:val="none" w:sz="0" w:space="0" w:color="auto"/>
        <w:right w:val="none" w:sz="0" w:space="0" w:color="auto"/>
      </w:divBdr>
    </w:div>
    <w:div w:id="1211843917">
      <w:bodyDiv w:val="1"/>
      <w:marLeft w:val="0"/>
      <w:marRight w:val="0"/>
      <w:marTop w:val="0"/>
      <w:marBottom w:val="0"/>
      <w:divBdr>
        <w:top w:val="none" w:sz="0" w:space="0" w:color="auto"/>
        <w:left w:val="none" w:sz="0" w:space="0" w:color="auto"/>
        <w:bottom w:val="none" w:sz="0" w:space="0" w:color="auto"/>
        <w:right w:val="none" w:sz="0" w:space="0" w:color="auto"/>
      </w:divBdr>
    </w:div>
    <w:div w:id="1211921334">
      <w:bodyDiv w:val="1"/>
      <w:marLeft w:val="0"/>
      <w:marRight w:val="0"/>
      <w:marTop w:val="0"/>
      <w:marBottom w:val="0"/>
      <w:divBdr>
        <w:top w:val="none" w:sz="0" w:space="0" w:color="auto"/>
        <w:left w:val="none" w:sz="0" w:space="0" w:color="auto"/>
        <w:bottom w:val="none" w:sz="0" w:space="0" w:color="auto"/>
        <w:right w:val="none" w:sz="0" w:space="0" w:color="auto"/>
      </w:divBdr>
    </w:div>
    <w:div w:id="1211922806">
      <w:bodyDiv w:val="1"/>
      <w:marLeft w:val="0"/>
      <w:marRight w:val="0"/>
      <w:marTop w:val="0"/>
      <w:marBottom w:val="0"/>
      <w:divBdr>
        <w:top w:val="none" w:sz="0" w:space="0" w:color="auto"/>
        <w:left w:val="none" w:sz="0" w:space="0" w:color="auto"/>
        <w:bottom w:val="none" w:sz="0" w:space="0" w:color="auto"/>
        <w:right w:val="none" w:sz="0" w:space="0" w:color="auto"/>
      </w:divBdr>
    </w:div>
    <w:div w:id="1211923062">
      <w:bodyDiv w:val="1"/>
      <w:marLeft w:val="0"/>
      <w:marRight w:val="0"/>
      <w:marTop w:val="0"/>
      <w:marBottom w:val="0"/>
      <w:divBdr>
        <w:top w:val="none" w:sz="0" w:space="0" w:color="auto"/>
        <w:left w:val="none" w:sz="0" w:space="0" w:color="auto"/>
        <w:bottom w:val="none" w:sz="0" w:space="0" w:color="auto"/>
        <w:right w:val="none" w:sz="0" w:space="0" w:color="auto"/>
      </w:divBdr>
    </w:div>
    <w:div w:id="1211960942">
      <w:bodyDiv w:val="1"/>
      <w:marLeft w:val="0"/>
      <w:marRight w:val="0"/>
      <w:marTop w:val="0"/>
      <w:marBottom w:val="0"/>
      <w:divBdr>
        <w:top w:val="none" w:sz="0" w:space="0" w:color="auto"/>
        <w:left w:val="none" w:sz="0" w:space="0" w:color="auto"/>
        <w:bottom w:val="none" w:sz="0" w:space="0" w:color="auto"/>
        <w:right w:val="none" w:sz="0" w:space="0" w:color="auto"/>
      </w:divBdr>
    </w:div>
    <w:div w:id="1212301023">
      <w:bodyDiv w:val="1"/>
      <w:marLeft w:val="0"/>
      <w:marRight w:val="0"/>
      <w:marTop w:val="0"/>
      <w:marBottom w:val="0"/>
      <w:divBdr>
        <w:top w:val="none" w:sz="0" w:space="0" w:color="auto"/>
        <w:left w:val="none" w:sz="0" w:space="0" w:color="auto"/>
        <w:bottom w:val="none" w:sz="0" w:space="0" w:color="auto"/>
        <w:right w:val="none" w:sz="0" w:space="0" w:color="auto"/>
      </w:divBdr>
    </w:div>
    <w:div w:id="1212305260">
      <w:bodyDiv w:val="1"/>
      <w:marLeft w:val="0"/>
      <w:marRight w:val="0"/>
      <w:marTop w:val="0"/>
      <w:marBottom w:val="0"/>
      <w:divBdr>
        <w:top w:val="none" w:sz="0" w:space="0" w:color="auto"/>
        <w:left w:val="none" w:sz="0" w:space="0" w:color="auto"/>
        <w:bottom w:val="none" w:sz="0" w:space="0" w:color="auto"/>
        <w:right w:val="none" w:sz="0" w:space="0" w:color="auto"/>
      </w:divBdr>
    </w:div>
    <w:div w:id="1212308720">
      <w:bodyDiv w:val="1"/>
      <w:marLeft w:val="0"/>
      <w:marRight w:val="0"/>
      <w:marTop w:val="0"/>
      <w:marBottom w:val="0"/>
      <w:divBdr>
        <w:top w:val="none" w:sz="0" w:space="0" w:color="auto"/>
        <w:left w:val="none" w:sz="0" w:space="0" w:color="auto"/>
        <w:bottom w:val="none" w:sz="0" w:space="0" w:color="auto"/>
        <w:right w:val="none" w:sz="0" w:space="0" w:color="auto"/>
      </w:divBdr>
    </w:div>
    <w:div w:id="1212310035">
      <w:bodyDiv w:val="1"/>
      <w:marLeft w:val="0"/>
      <w:marRight w:val="0"/>
      <w:marTop w:val="0"/>
      <w:marBottom w:val="0"/>
      <w:divBdr>
        <w:top w:val="none" w:sz="0" w:space="0" w:color="auto"/>
        <w:left w:val="none" w:sz="0" w:space="0" w:color="auto"/>
        <w:bottom w:val="none" w:sz="0" w:space="0" w:color="auto"/>
        <w:right w:val="none" w:sz="0" w:space="0" w:color="auto"/>
      </w:divBdr>
    </w:div>
    <w:div w:id="1212352731">
      <w:bodyDiv w:val="1"/>
      <w:marLeft w:val="0"/>
      <w:marRight w:val="0"/>
      <w:marTop w:val="0"/>
      <w:marBottom w:val="0"/>
      <w:divBdr>
        <w:top w:val="none" w:sz="0" w:space="0" w:color="auto"/>
        <w:left w:val="none" w:sz="0" w:space="0" w:color="auto"/>
        <w:bottom w:val="none" w:sz="0" w:space="0" w:color="auto"/>
        <w:right w:val="none" w:sz="0" w:space="0" w:color="auto"/>
      </w:divBdr>
    </w:div>
    <w:div w:id="1212378071">
      <w:bodyDiv w:val="1"/>
      <w:marLeft w:val="0"/>
      <w:marRight w:val="0"/>
      <w:marTop w:val="0"/>
      <w:marBottom w:val="0"/>
      <w:divBdr>
        <w:top w:val="none" w:sz="0" w:space="0" w:color="auto"/>
        <w:left w:val="none" w:sz="0" w:space="0" w:color="auto"/>
        <w:bottom w:val="none" w:sz="0" w:space="0" w:color="auto"/>
        <w:right w:val="none" w:sz="0" w:space="0" w:color="auto"/>
      </w:divBdr>
    </w:div>
    <w:div w:id="1212419185">
      <w:bodyDiv w:val="1"/>
      <w:marLeft w:val="0"/>
      <w:marRight w:val="0"/>
      <w:marTop w:val="0"/>
      <w:marBottom w:val="0"/>
      <w:divBdr>
        <w:top w:val="none" w:sz="0" w:space="0" w:color="auto"/>
        <w:left w:val="none" w:sz="0" w:space="0" w:color="auto"/>
        <w:bottom w:val="none" w:sz="0" w:space="0" w:color="auto"/>
        <w:right w:val="none" w:sz="0" w:space="0" w:color="auto"/>
      </w:divBdr>
    </w:div>
    <w:div w:id="1212570687">
      <w:bodyDiv w:val="1"/>
      <w:marLeft w:val="0"/>
      <w:marRight w:val="0"/>
      <w:marTop w:val="0"/>
      <w:marBottom w:val="0"/>
      <w:divBdr>
        <w:top w:val="none" w:sz="0" w:space="0" w:color="auto"/>
        <w:left w:val="none" w:sz="0" w:space="0" w:color="auto"/>
        <w:bottom w:val="none" w:sz="0" w:space="0" w:color="auto"/>
        <w:right w:val="none" w:sz="0" w:space="0" w:color="auto"/>
      </w:divBdr>
    </w:div>
    <w:div w:id="1212571641">
      <w:bodyDiv w:val="1"/>
      <w:marLeft w:val="0"/>
      <w:marRight w:val="0"/>
      <w:marTop w:val="0"/>
      <w:marBottom w:val="0"/>
      <w:divBdr>
        <w:top w:val="none" w:sz="0" w:space="0" w:color="auto"/>
        <w:left w:val="none" w:sz="0" w:space="0" w:color="auto"/>
        <w:bottom w:val="none" w:sz="0" w:space="0" w:color="auto"/>
        <w:right w:val="none" w:sz="0" w:space="0" w:color="auto"/>
      </w:divBdr>
    </w:div>
    <w:div w:id="1212687546">
      <w:bodyDiv w:val="1"/>
      <w:marLeft w:val="0"/>
      <w:marRight w:val="0"/>
      <w:marTop w:val="0"/>
      <w:marBottom w:val="0"/>
      <w:divBdr>
        <w:top w:val="none" w:sz="0" w:space="0" w:color="auto"/>
        <w:left w:val="none" w:sz="0" w:space="0" w:color="auto"/>
        <w:bottom w:val="none" w:sz="0" w:space="0" w:color="auto"/>
        <w:right w:val="none" w:sz="0" w:space="0" w:color="auto"/>
      </w:divBdr>
    </w:div>
    <w:div w:id="1212695897">
      <w:bodyDiv w:val="1"/>
      <w:marLeft w:val="0"/>
      <w:marRight w:val="0"/>
      <w:marTop w:val="0"/>
      <w:marBottom w:val="0"/>
      <w:divBdr>
        <w:top w:val="none" w:sz="0" w:space="0" w:color="auto"/>
        <w:left w:val="none" w:sz="0" w:space="0" w:color="auto"/>
        <w:bottom w:val="none" w:sz="0" w:space="0" w:color="auto"/>
        <w:right w:val="none" w:sz="0" w:space="0" w:color="auto"/>
      </w:divBdr>
    </w:div>
    <w:div w:id="1212958453">
      <w:bodyDiv w:val="1"/>
      <w:marLeft w:val="0"/>
      <w:marRight w:val="0"/>
      <w:marTop w:val="0"/>
      <w:marBottom w:val="0"/>
      <w:divBdr>
        <w:top w:val="none" w:sz="0" w:space="0" w:color="auto"/>
        <w:left w:val="none" w:sz="0" w:space="0" w:color="auto"/>
        <w:bottom w:val="none" w:sz="0" w:space="0" w:color="auto"/>
        <w:right w:val="none" w:sz="0" w:space="0" w:color="auto"/>
      </w:divBdr>
    </w:div>
    <w:div w:id="1213157396">
      <w:bodyDiv w:val="1"/>
      <w:marLeft w:val="0"/>
      <w:marRight w:val="0"/>
      <w:marTop w:val="0"/>
      <w:marBottom w:val="0"/>
      <w:divBdr>
        <w:top w:val="none" w:sz="0" w:space="0" w:color="auto"/>
        <w:left w:val="none" w:sz="0" w:space="0" w:color="auto"/>
        <w:bottom w:val="none" w:sz="0" w:space="0" w:color="auto"/>
        <w:right w:val="none" w:sz="0" w:space="0" w:color="auto"/>
      </w:divBdr>
    </w:div>
    <w:div w:id="1213225427">
      <w:bodyDiv w:val="1"/>
      <w:marLeft w:val="0"/>
      <w:marRight w:val="0"/>
      <w:marTop w:val="0"/>
      <w:marBottom w:val="0"/>
      <w:divBdr>
        <w:top w:val="none" w:sz="0" w:space="0" w:color="auto"/>
        <w:left w:val="none" w:sz="0" w:space="0" w:color="auto"/>
        <w:bottom w:val="none" w:sz="0" w:space="0" w:color="auto"/>
        <w:right w:val="none" w:sz="0" w:space="0" w:color="auto"/>
      </w:divBdr>
    </w:div>
    <w:div w:id="1213231627">
      <w:bodyDiv w:val="1"/>
      <w:marLeft w:val="0"/>
      <w:marRight w:val="0"/>
      <w:marTop w:val="0"/>
      <w:marBottom w:val="0"/>
      <w:divBdr>
        <w:top w:val="none" w:sz="0" w:space="0" w:color="auto"/>
        <w:left w:val="none" w:sz="0" w:space="0" w:color="auto"/>
        <w:bottom w:val="none" w:sz="0" w:space="0" w:color="auto"/>
        <w:right w:val="none" w:sz="0" w:space="0" w:color="auto"/>
      </w:divBdr>
    </w:div>
    <w:div w:id="1213271654">
      <w:bodyDiv w:val="1"/>
      <w:marLeft w:val="0"/>
      <w:marRight w:val="0"/>
      <w:marTop w:val="0"/>
      <w:marBottom w:val="0"/>
      <w:divBdr>
        <w:top w:val="none" w:sz="0" w:space="0" w:color="auto"/>
        <w:left w:val="none" w:sz="0" w:space="0" w:color="auto"/>
        <w:bottom w:val="none" w:sz="0" w:space="0" w:color="auto"/>
        <w:right w:val="none" w:sz="0" w:space="0" w:color="auto"/>
      </w:divBdr>
    </w:div>
    <w:div w:id="1213419802">
      <w:bodyDiv w:val="1"/>
      <w:marLeft w:val="0"/>
      <w:marRight w:val="0"/>
      <w:marTop w:val="0"/>
      <w:marBottom w:val="0"/>
      <w:divBdr>
        <w:top w:val="none" w:sz="0" w:space="0" w:color="auto"/>
        <w:left w:val="none" w:sz="0" w:space="0" w:color="auto"/>
        <w:bottom w:val="none" w:sz="0" w:space="0" w:color="auto"/>
        <w:right w:val="none" w:sz="0" w:space="0" w:color="auto"/>
      </w:divBdr>
    </w:div>
    <w:div w:id="1213420102">
      <w:bodyDiv w:val="1"/>
      <w:marLeft w:val="0"/>
      <w:marRight w:val="0"/>
      <w:marTop w:val="0"/>
      <w:marBottom w:val="0"/>
      <w:divBdr>
        <w:top w:val="none" w:sz="0" w:space="0" w:color="auto"/>
        <w:left w:val="none" w:sz="0" w:space="0" w:color="auto"/>
        <w:bottom w:val="none" w:sz="0" w:space="0" w:color="auto"/>
        <w:right w:val="none" w:sz="0" w:space="0" w:color="auto"/>
      </w:divBdr>
    </w:div>
    <w:div w:id="1213420159">
      <w:bodyDiv w:val="1"/>
      <w:marLeft w:val="0"/>
      <w:marRight w:val="0"/>
      <w:marTop w:val="0"/>
      <w:marBottom w:val="0"/>
      <w:divBdr>
        <w:top w:val="none" w:sz="0" w:space="0" w:color="auto"/>
        <w:left w:val="none" w:sz="0" w:space="0" w:color="auto"/>
        <w:bottom w:val="none" w:sz="0" w:space="0" w:color="auto"/>
        <w:right w:val="none" w:sz="0" w:space="0" w:color="auto"/>
      </w:divBdr>
    </w:div>
    <w:div w:id="1213535742">
      <w:bodyDiv w:val="1"/>
      <w:marLeft w:val="0"/>
      <w:marRight w:val="0"/>
      <w:marTop w:val="0"/>
      <w:marBottom w:val="0"/>
      <w:divBdr>
        <w:top w:val="none" w:sz="0" w:space="0" w:color="auto"/>
        <w:left w:val="none" w:sz="0" w:space="0" w:color="auto"/>
        <w:bottom w:val="none" w:sz="0" w:space="0" w:color="auto"/>
        <w:right w:val="none" w:sz="0" w:space="0" w:color="auto"/>
      </w:divBdr>
    </w:div>
    <w:div w:id="1213545434">
      <w:bodyDiv w:val="1"/>
      <w:marLeft w:val="0"/>
      <w:marRight w:val="0"/>
      <w:marTop w:val="0"/>
      <w:marBottom w:val="0"/>
      <w:divBdr>
        <w:top w:val="none" w:sz="0" w:space="0" w:color="auto"/>
        <w:left w:val="none" w:sz="0" w:space="0" w:color="auto"/>
        <w:bottom w:val="none" w:sz="0" w:space="0" w:color="auto"/>
        <w:right w:val="none" w:sz="0" w:space="0" w:color="auto"/>
      </w:divBdr>
    </w:div>
    <w:div w:id="1213662984">
      <w:bodyDiv w:val="1"/>
      <w:marLeft w:val="0"/>
      <w:marRight w:val="0"/>
      <w:marTop w:val="0"/>
      <w:marBottom w:val="0"/>
      <w:divBdr>
        <w:top w:val="none" w:sz="0" w:space="0" w:color="auto"/>
        <w:left w:val="none" w:sz="0" w:space="0" w:color="auto"/>
        <w:bottom w:val="none" w:sz="0" w:space="0" w:color="auto"/>
        <w:right w:val="none" w:sz="0" w:space="0" w:color="auto"/>
      </w:divBdr>
    </w:div>
    <w:div w:id="1213807221">
      <w:bodyDiv w:val="1"/>
      <w:marLeft w:val="0"/>
      <w:marRight w:val="0"/>
      <w:marTop w:val="0"/>
      <w:marBottom w:val="0"/>
      <w:divBdr>
        <w:top w:val="none" w:sz="0" w:space="0" w:color="auto"/>
        <w:left w:val="none" w:sz="0" w:space="0" w:color="auto"/>
        <w:bottom w:val="none" w:sz="0" w:space="0" w:color="auto"/>
        <w:right w:val="none" w:sz="0" w:space="0" w:color="auto"/>
      </w:divBdr>
    </w:div>
    <w:div w:id="1213923797">
      <w:bodyDiv w:val="1"/>
      <w:marLeft w:val="0"/>
      <w:marRight w:val="0"/>
      <w:marTop w:val="0"/>
      <w:marBottom w:val="0"/>
      <w:divBdr>
        <w:top w:val="none" w:sz="0" w:space="0" w:color="auto"/>
        <w:left w:val="none" w:sz="0" w:space="0" w:color="auto"/>
        <w:bottom w:val="none" w:sz="0" w:space="0" w:color="auto"/>
        <w:right w:val="none" w:sz="0" w:space="0" w:color="auto"/>
      </w:divBdr>
    </w:div>
    <w:div w:id="1214003549">
      <w:bodyDiv w:val="1"/>
      <w:marLeft w:val="0"/>
      <w:marRight w:val="0"/>
      <w:marTop w:val="0"/>
      <w:marBottom w:val="0"/>
      <w:divBdr>
        <w:top w:val="none" w:sz="0" w:space="0" w:color="auto"/>
        <w:left w:val="none" w:sz="0" w:space="0" w:color="auto"/>
        <w:bottom w:val="none" w:sz="0" w:space="0" w:color="auto"/>
        <w:right w:val="none" w:sz="0" w:space="0" w:color="auto"/>
      </w:divBdr>
    </w:div>
    <w:div w:id="1214079660">
      <w:bodyDiv w:val="1"/>
      <w:marLeft w:val="0"/>
      <w:marRight w:val="0"/>
      <w:marTop w:val="0"/>
      <w:marBottom w:val="0"/>
      <w:divBdr>
        <w:top w:val="none" w:sz="0" w:space="0" w:color="auto"/>
        <w:left w:val="none" w:sz="0" w:space="0" w:color="auto"/>
        <w:bottom w:val="none" w:sz="0" w:space="0" w:color="auto"/>
        <w:right w:val="none" w:sz="0" w:space="0" w:color="auto"/>
      </w:divBdr>
    </w:div>
    <w:div w:id="1214125194">
      <w:bodyDiv w:val="1"/>
      <w:marLeft w:val="0"/>
      <w:marRight w:val="0"/>
      <w:marTop w:val="0"/>
      <w:marBottom w:val="0"/>
      <w:divBdr>
        <w:top w:val="none" w:sz="0" w:space="0" w:color="auto"/>
        <w:left w:val="none" w:sz="0" w:space="0" w:color="auto"/>
        <w:bottom w:val="none" w:sz="0" w:space="0" w:color="auto"/>
        <w:right w:val="none" w:sz="0" w:space="0" w:color="auto"/>
      </w:divBdr>
    </w:div>
    <w:div w:id="1214149879">
      <w:bodyDiv w:val="1"/>
      <w:marLeft w:val="0"/>
      <w:marRight w:val="0"/>
      <w:marTop w:val="0"/>
      <w:marBottom w:val="0"/>
      <w:divBdr>
        <w:top w:val="none" w:sz="0" w:space="0" w:color="auto"/>
        <w:left w:val="none" w:sz="0" w:space="0" w:color="auto"/>
        <w:bottom w:val="none" w:sz="0" w:space="0" w:color="auto"/>
        <w:right w:val="none" w:sz="0" w:space="0" w:color="auto"/>
      </w:divBdr>
    </w:div>
    <w:div w:id="1214387620">
      <w:bodyDiv w:val="1"/>
      <w:marLeft w:val="0"/>
      <w:marRight w:val="0"/>
      <w:marTop w:val="0"/>
      <w:marBottom w:val="0"/>
      <w:divBdr>
        <w:top w:val="none" w:sz="0" w:space="0" w:color="auto"/>
        <w:left w:val="none" w:sz="0" w:space="0" w:color="auto"/>
        <w:bottom w:val="none" w:sz="0" w:space="0" w:color="auto"/>
        <w:right w:val="none" w:sz="0" w:space="0" w:color="auto"/>
      </w:divBdr>
    </w:div>
    <w:div w:id="1214390604">
      <w:bodyDiv w:val="1"/>
      <w:marLeft w:val="0"/>
      <w:marRight w:val="0"/>
      <w:marTop w:val="0"/>
      <w:marBottom w:val="0"/>
      <w:divBdr>
        <w:top w:val="none" w:sz="0" w:space="0" w:color="auto"/>
        <w:left w:val="none" w:sz="0" w:space="0" w:color="auto"/>
        <w:bottom w:val="none" w:sz="0" w:space="0" w:color="auto"/>
        <w:right w:val="none" w:sz="0" w:space="0" w:color="auto"/>
      </w:divBdr>
    </w:div>
    <w:div w:id="1214464098">
      <w:bodyDiv w:val="1"/>
      <w:marLeft w:val="0"/>
      <w:marRight w:val="0"/>
      <w:marTop w:val="0"/>
      <w:marBottom w:val="0"/>
      <w:divBdr>
        <w:top w:val="none" w:sz="0" w:space="0" w:color="auto"/>
        <w:left w:val="none" w:sz="0" w:space="0" w:color="auto"/>
        <w:bottom w:val="none" w:sz="0" w:space="0" w:color="auto"/>
        <w:right w:val="none" w:sz="0" w:space="0" w:color="auto"/>
      </w:divBdr>
    </w:div>
    <w:div w:id="1214467063">
      <w:bodyDiv w:val="1"/>
      <w:marLeft w:val="0"/>
      <w:marRight w:val="0"/>
      <w:marTop w:val="0"/>
      <w:marBottom w:val="0"/>
      <w:divBdr>
        <w:top w:val="none" w:sz="0" w:space="0" w:color="auto"/>
        <w:left w:val="none" w:sz="0" w:space="0" w:color="auto"/>
        <w:bottom w:val="none" w:sz="0" w:space="0" w:color="auto"/>
        <w:right w:val="none" w:sz="0" w:space="0" w:color="auto"/>
      </w:divBdr>
    </w:div>
    <w:div w:id="1214584520">
      <w:bodyDiv w:val="1"/>
      <w:marLeft w:val="0"/>
      <w:marRight w:val="0"/>
      <w:marTop w:val="0"/>
      <w:marBottom w:val="0"/>
      <w:divBdr>
        <w:top w:val="none" w:sz="0" w:space="0" w:color="auto"/>
        <w:left w:val="none" w:sz="0" w:space="0" w:color="auto"/>
        <w:bottom w:val="none" w:sz="0" w:space="0" w:color="auto"/>
        <w:right w:val="none" w:sz="0" w:space="0" w:color="auto"/>
      </w:divBdr>
    </w:div>
    <w:div w:id="1214658741">
      <w:bodyDiv w:val="1"/>
      <w:marLeft w:val="0"/>
      <w:marRight w:val="0"/>
      <w:marTop w:val="0"/>
      <w:marBottom w:val="0"/>
      <w:divBdr>
        <w:top w:val="none" w:sz="0" w:space="0" w:color="auto"/>
        <w:left w:val="none" w:sz="0" w:space="0" w:color="auto"/>
        <w:bottom w:val="none" w:sz="0" w:space="0" w:color="auto"/>
        <w:right w:val="none" w:sz="0" w:space="0" w:color="auto"/>
      </w:divBdr>
    </w:div>
    <w:div w:id="1214736645">
      <w:bodyDiv w:val="1"/>
      <w:marLeft w:val="0"/>
      <w:marRight w:val="0"/>
      <w:marTop w:val="0"/>
      <w:marBottom w:val="0"/>
      <w:divBdr>
        <w:top w:val="none" w:sz="0" w:space="0" w:color="auto"/>
        <w:left w:val="none" w:sz="0" w:space="0" w:color="auto"/>
        <w:bottom w:val="none" w:sz="0" w:space="0" w:color="auto"/>
        <w:right w:val="none" w:sz="0" w:space="0" w:color="auto"/>
      </w:divBdr>
    </w:div>
    <w:div w:id="1214927760">
      <w:bodyDiv w:val="1"/>
      <w:marLeft w:val="0"/>
      <w:marRight w:val="0"/>
      <w:marTop w:val="0"/>
      <w:marBottom w:val="0"/>
      <w:divBdr>
        <w:top w:val="none" w:sz="0" w:space="0" w:color="auto"/>
        <w:left w:val="none" w:sz="0" w:space="0" w:color="auto"/>
        <w:bottom w:val="none" w:sz="0" w:space="0" w:color="auto"/>
        <w:right w:val="none" w:sz="0" w:space="0" w:color="auto"/>
      </w:divBdr>
    </w:div>
    <w:div w:id="1215044113">
      <w:bodyDiv w:val="1"/>
      <w:marLeft w:val="0"/>
      <w:marRight w:val="0"/>
      <w:marTop w:val="0"/>
      <w:marBottom w:val="0"/>
      <w:divBdr>
        <w:top w:val="none" w:sz="0" w:space="0" w:color="auto"/>
        <w:left w:val="none" w:sz="0" w:space="0" w:color="auto"/>
        <w:bottom w:val="none" w:sz="0" w:space="0" w:color="auto"/>
        <w:right w:val="none" w:sz="0" w:space="0" w:color="auto"/>
      </w:divBdr>
    </w:div>
    <w:div w:id="1215190932">
      <w:bodyDiv w:val="1"/>
      <w:marLeft w:val="0"/>
      <w:marRight w:val="0"/>
      <w:marTop w:val="0"/>
      <w:marBottom w:val="0"/>
      <w:divBdr>
        <w:top w:val="none" w:sz="0" w:space="0" w:color="auto"/>
        <w:left w:val="none" w:sz="0" w:space="0" w:color="auto"/>
        <w:bottom w:val="none" w:sz="0" w:space="0" w:color="auto"/>
        <w:right w:val="none" w:sz="0" w:space="0" w:color="auto"/>
      </w:divBdr>
    </w:div>
    <w:div w:id="1215199958">
      <w:bodyDiv w:val="1"/>
      <w:marLeft w:val="0"/>
      <w:marRight w:val="0"/>
      <w:marTop w:val="0"/>
      <w:marBottom w:val="0"/>
      <w:divBdr>
        <w:top w:val="none" w:sz="0" w:space="0" w:color="auto"/>
        <w:left w:val="none" w:sz="0" w:space="0" w:color="auto"/>
        <w:bottom w:val="none" w:sz="0" w:space="0" w:color="auto"/>
        <w:right w:val="none" w:sz="0" w:space="0" w:color="auto"/>
      </w:divBdr>
    </w:div>
    <w:div w:id="1215238566">
      <w:bodyDiv w:val="1"/>
      <w:marLeft w:val="0"/>
      <w:marRight w:val="0"/>
      <w:marTop w:val="0"/>
      <w:marBottom w:val="0"/>
      <w:divBdr>
        <w:top w:val="none" w:sz="0" w:space="0" w:color="auto"/>
        <w:left w:val="none" w:sz="0" w:space="0" w:color="auto"/>
        <w:bottom w:val="none" w:sz="0" w:space="0" w:color="auto"/>
        <w:right w:val="none" w:sz="0" w:space="0" w:color="auto"/>
      </w:divBdr>
    </w:div>
    <w:div w:id="1215310041">
      <w:bodyDiv w:val="1"/>
      <w:marLeft w:val="0"/>
      <w:marRight w:val="0"/>
      <w:marTop w:val="0"/>
      <w:marBottom w:val="0"/>
      <w:divBdr>
        <w:top w:val="none" w:sz="0" w:space="0" w:color="auto"/>
        <w:left w:val="none" w:sz="0" w:space="0" w:color="auto"/>
        <w:bottom w:val="none" w:sz="0" w:space="0" w:color="auto"/>
        <w:right w:val="none" w:sz="0" w:space="0" w:color="auto"/>
      </w:divBdr>
    </w:div>
    <w:div w:id="1215310794">
      <w:bodyDiv w:val="1"/>
      <w:marLeft w:val="0"/>
      <w:marRight w:val="0"/>
      <w:marTop w:val="0"/>
      <w:marBottom w:val="0"/>
      <w:divBdr>
        <w:top w:val="none" w:sz="0" w:space="0" w:color="auto"/>
        <w:left w:val="none" w:sz="0" w:space="0" w:color="auto"/>
        <w:bottom w:val="none" w:sz="0" w:space="0" w:color="auto"/>
        <w:right w:val="none" w:sz="0" w:space="0" w:color="auto"/>
      </w:divBdr>
    </w:div>
    <w:div w:id="1215384594">
      <w:bodyDiv w:val="1"/>
      <w:marLeft w:val="0"/>
      <w:marRight w:val="0"/>
      <w:marTop w:val="0"/>
      <w:marBottom w:val="0"/>
      <w:divBdr>
        <w:top w:val="none" w:sz="0" w:space="0" w:color="auto"/>
        <w:left w:val="none" w:sz="0" w:space="0" w:color="auto"/>
        <w:bottom w:val="none" w:sz="0" w:space="0" w:color="auto"/>
        <w:right w:val="none" w:sz="0" w:space="0" w:color="auto"/>
      </w:divBdr>
    </w:div>
    <w:div w:id="1215387292">
      <w:bodyDiv w:val="1"/>
      <w:marLeft w:val="0"/>
      <w:marRight w:val="0"/>
      <w:marTop w:val="0"/>
      <w:marBottom w:val="0"/>
      <w:divBdr>
        <w:top w:val="none" w:sz="0" w:space="0" w:color="auto"/>
        <w:left w:val="none" w:sz="0" w:space="0" w:color="auto"/>
        <w:bottom w:val="none" w:sz="0" w:space="0" w:color="auto"/>
        <w:right w:val="none" w:sz="0" w:space="0" w:color="auto"/>
      </w:divBdr>
    </w:div>
    <w:div w:id="1215435796">
      <w:bodyDiv w:val="1"/>
      <w:marLeft w:val="0"/>
      <w:marRight w:val="0"/>
      <w:marTop w:val="0"/>
      <w:marBottom w:val="0"/>
      <w:divBdr>
        <w:top w:val="none" w:sz="0" w:space="0" w:color="auto"/>
        <w:left w:val="none" w:sz="0" w:space="0" w:color="auto"/>
        <w:bottom w:val="none" w:sz="0" w:space="0" w:color="auto"/>
        <w:right w:val="none" w:sz="0" w:space="0" w:color="auto"/>
      </w:divBdr>
    </w:div>
    <w:div w:id="1215460232">
      <w:bodyDiv w:val="1"/>
      <w:marLeft w:val="0"/>
      <w:marRight w:val="0"/>
      <w:marTop w:val="0"/>
      <w:marBottom w:val="0"/>
      <w:divBdr>
        <w:top w:val="none" w:sz="0" w:space="0" w:color="auto"/>
        <w:left w:val="none" w:sz="0" w:space="0" w:color="auto"/>
        <w:bottom w:val="none" w:sz="0" w:space="0" w:color="auto"/>
        <w:right w:val="none" w:sz="0" w:space="0" w:color="auto"/>
      </w:divBdr>
    </w:div>
    <w:div w:id="1215502811">
      <w:bodyDiv w:val="1"/>
      <w:marLeft w:val="0"/>
      <w:marRight w:val="0"/>
      <w:marTop w:val="0"/>
      <w:marBottom w:val="0"/>
      <w:divBdr>
        <w:top w:val="none" w:sz="0" w:space="0" w:color="auto"/>
        <w:left w:val="none" w:sz="0" w:space="0" w:color="auto"/>
        <w:bottom w:val="none" w:sz="0" w:space="0" w:color="auto"/>
        <w:right w:val="none" w:sz="0" w:space="0" w:color="auto"/>
      </w:divBdr>
    </w:div>
    <w:div w:id="1215510084">
      <w:bodyDiv w:val="1"/>
      <w:marLeft w:val="0"/>
      <w:marRight w:val="0"/>
      <w:marTop w:val="0"/>
      <w:marBottom w:val="0"/>
      <w:divBdr>
        <w:top w:val="none" w:sz="0" w:space="0" w:color="auto"/>
        <w:left w:val="none" w:sz="0" w:space="0" w:color="auto"/>
        <w:bottom w:val="none" w:sz="0" w:space="0" w:color="auto"/>
        <w:right w:val="none" w:sz="0" w:space="0" w:color="auto"/>
      </w:divBdr>
    </w:div>
    <w:div w:id="1215652595">
      <w:bodyDiv w:val="1"/>
      <w:marLeft w:val="0"/>
      <w:marRight w:val="0"/>
      <w:marTop w:val="0"/>
      <w:marBottom w:val="0"/>
      <w:divBdr>
        <w:top w:val="none" w:sz="0" w:space="0" w:color="auto"/>
        <w:left w:val="none" w:sz="0" w:space="0" w:color="auto"/>
        <w:bottom w:val="none" w:sz="0" w:space="0" w:color="auto"/>
        <w:right w:val="none" w:sz="0" w:space="0" w:color="auto"/>
      </w:divBdr>
    </w:div>
    <w:div w:id="1215659755">
      <w:bodyDiv w:val="1"/>
      <w:marLeft w:val="0"/>
      <w:marRight w:val="0"/>
      <w:marTop w:val="0"/>
      <w:marBottom w:val="0"/>
      <w:divBdr>
        <w:top w:val="none" w:sz="0" w:space="0" w:color="auto"/>
        <w:left w:val="none" w:sz="0" w:space="0" w:color="auto"/>
        <w:bottom w:val="none" w:sz="0" w:space="0" w:color="auto"/>
        <w:right w:val="none" w:sz="0" w:space="0" w:color="auto"/>
      </w:divBdr>
    </w:div>
    <w:div w:id="1215698873">
      <w:bodyDiv w:val="1"/>
      <w:marLeft w:val="0"/>
      <w:marRight w:val="0"/>
      <w:marTop w:val="0"/>
      <w:marBottom w:val="0"/>
      <w:divBdr>
        <w:top w:val="none" w:sz="0" w:space="0" w:color="auto"/>
        <w:left w:val="none" w:sz="0" w:space="0" w:color="auto"/>
        <w:bottom w:val="none" w:sz="0" w:space="0" w:color="auto"/>
        <w:right w:val="none" w:sz="0" w:space="0" w:color="auto"/>
      </w:divBdr>
    </w:div>
    <w:div w:id="1215771460">
      <w:bodyDiv w:val="1"/>
      <w:marLeft w:val="0"/>
      <w:marRight w:val="0"/>
      <w:marTop w:val="0"/>
      <w:marBottom w:val="0"/>
      <w:divBdr>
        <w:top w:val="none" w:sz="0" w:space="0" w:color="auto"/>
        <w:left w:val="none" w:sz="0" w:space="0" w:color="auto"/>
        <w:bottom w:val="none" w:sz="0" w:space="0" w:color="auto"/>
        <w:right w:val="none" w:sz="0" w:space="0" w:color="auto"/>
      </w:divBdr>
    </w:div>
    <w:div w:id="1215772198">
      <w:bodyDiv w:val="1"/>
      <w:marLeft w:val="0"/>
      <w:marRight w:val="0"/>
      <w:marTop w:val="0"/>
      <w:marBottom w:val="0"/>
      <w:divBdr>
        <w:top w:val="none" w:sz="0" w:space="0" w:color="auto"/>
        <w:left w:val="none" w:sz="0" w:space="0" w:color="auto"/>
        <w:bottom w:val="none" w:sz="0" w:space="0" w:color="auto"/>
        <w:right w:val="none" w:sz="0" w:space="0" w:color="auto"/>
      </w:divBdr>
    </w:div>
    <w:div w:id="1215775326">
      <w:bodyDiv w:val="1"/>
      <w:marLeft w:val="0"/>
      <w:marRight w:val="0"/>
      <w:marTop w:val="0"/>
      <w:marBottom w:val="0"/>
      <w:divBdr>
        <w:top w:val="none" w:sz="0" w:space="0" w:color="auto"/>
        <w:left w:val="none" w:sz="0" w:space="0" w:color="auto"/>
        <w:bottom w:val="none" w:sz="0" w:space="0" w:color="auto"/>
        <w:right w:val="none" w:sz="0" w:space="0" w:color="auto"/>
      </w:divBdr>
    </w:div>
    <w:div w:id="1215890972">
      <w:bodyDiv w:val="1"/>
      <w:marLeft w:val="0"/>
      <w:marRight w:val="0"/>
      <w:marTop w:val="0"/>
      <w:marBottom w:val="0"/>
      <w:divBdr>
        <w:top w:val="none" w:sz="0" w:space="0" w:color="auto"/>
        <w:left w:val="none" w:sz="0" w:space="0" w:color="auto"/>
        <w:bottom w:val="none" w:sz="0" w:space="0" w:color="auto"/>
        <w:right w:val="none" w:sz="0" w:space="0" w:color="auto"/>
      </w:divBdr>
    </w:div>
    <w:div w:id="1215893316">
      <w:bodyDiv w:val="1"/>
      <w:marLeft w:val="0"/>
      <w:marRight w:val="0"/>
      <w:marTop w:val="0"/>
      <w:marBottom w:val="0"/>
      <w:divBdr>
        <w:top w:val="none" w:sz="0" w:space="0" w:color="auto"/>
        <w:left w:val="none" w:sz="0" w:space="0" w:color="auto"/>
        <w:bottom w:val="none" w:sz="0" w:space="0" w:color="auto"/>
        <w:right w:val="none" w:sz="0" w:space="0" w:color="auto"/>
      </w:divBdr>
    </w:div>
    <w:div w:id="1215896524">
      <w:bodyDiv w:val="1"/>
      <w:marLeft w:val="0"/>
      <w:marRight w:val="0"/>
      <w:marTop w:val="0"/>
      <w:marBottom w:val="0"/>
      <w:divBdr>
        <w:top w:val="none" w:sz="0" w:space="0" w:color="auto"/>
        <w:left w:val="none" w:sz="0" w:space="0" w:color="auto"/>
        <w:bottom w:val="none" w:sz="0" w:space="0" w:color="auto"/>
        <w:right w:val="none" w:sz="0" w:space="0" w:color="auto"/>
      </w:divBdr>
    </w:div>
    <w:div w:id="1216040140">
      <w:bodyDiv w:val="1"/>
      <w:marLeft w:val="0"/>
      <w:marRight w:val="0"/>
      <w:marTop w:val="0"/>
      <w:marBottom w:val="0"/>
      <w:divBdr>
        <w:top w:val="none" w:sz="0" w:space="0" w:color="auto"/>
        <w:left w:val="none" w:sz="0" w:space="0" w:color="auto"/>
        <w:bottom w:val="none" w:sz="0" w:space="0" w:color="auto"/>
        <w:right w:val="none" w:sz="0" w:space="0" w:color="auto"/>
      </w:divBdr>
    </w:div>
    <w:div w:id="1216089145">
      <w:bodyDiv w:val="1"/>
      <w:marLeft w:val="0"/>
      <w:marRight w:val="0"/>
      <w:marTop w:val="0"/>
      <w:marBottom w:val="0"/>
      <w:divBdr>
        <w:top w:val="none" w:sz="0" w:space="0" w:color="auto"/>
        <w:left w:val="none" w:sz="0" w:space="0" w:color="auto"/>
        <w:bottom w:val="none" w:sz="0" w:space="0" w:color="auto"/>
        <w:right w:val="none" w:sz="0" w:space="0" w:color="auto"/>
      </w:divBdr>
    </w:div>
    <w:div w:id="1216162773">
      <w:bodyDiv w:val="1"/>
      <w:marLeft w:val="0"/>
      <w:marRight w:val="0"/>
      <w:marTop w:val="0"/>
      <w:marBottom w:val="0"/>
      <w:divBdr>
        <w:top w:val="none" w:sz="0" w:space="0" w:color="auto"/>
        <w:left w:val="none" w:sz="0" w:space="0" w:color="auto"/>
        <w:bottom w:val="none" w:sz="0" w:space="0" w:color="auto"/>
        <w:right w:val="none" w:sz="0" w:space="0" w:color="auto"/>
      </w:divBdr>
    </w:div>
    <w:div w:id="1216232971">
      <w:bodyDiv w:val="1"/>
      <w:marLeft w:val="0"/>
      <w:marRight w:val="0"/>
      <w:marTop w:val="0"/>
      <w:marBottom w:val="0"/>
      <w:divBdr>
        <w:top w:val="none" w:sz="0" w:space="0" w:color="auto"/>
        <w:left w:val="none" w:sz="0" w:space="0" w:color="auto"/>
        <w:bottom w:val="none" w:sz="0" w:space="0" w:color="auto"/>
        <w:right w:val="none" w:sz="0" w:space="0" w:color="auto"/>
      </w:divBdr>
    </w:div>
    <w:div w:id="1216308037">
      <w:bodyDiv w:val="1"/>
      <w:marLeft w:val="0"/>
      <w:marRight w:val="0"/>
      <w:marTop w:val="0"/>
      <w:marBottom w:val="0"/>
      <w:divBdr>
        <w:top w:val="none" w:sz="0" w:space="0" w:color="auto"/>
        <w:left w:val="none" w:sz="0" w:space="0" w:color="auto"/>
        <w:bottom w:val="none" w:sz="0" w:space="0" w:color="auto"/>
        <w:right w:val="none" w:sz="0" w:space="0" w:color="auto"/>
      </w:divBdr>
    </w:div>
    <w:div w:id="1216428730">
      <w:bodyDiv w:val="1"/>
      <w:marLeft w:val="0"/>
      <w:marRight w:val="0"/>
      <w:marTop w:val="0"/>
      <w:marBottom w:val="0"/>
      <w:divBdr>
        <w:top w:val="none" w:sz="0" w:space="0" w:color="auto"/>
        <w:left w:val="none" w:sz="0" w:space="0" w:color="auto"/>
        <w:bottom w:val="none" w:sz="0" w:space="0" w:color="auto"/>
        <w:right w:val="none" w:sz="0" w:space="0" w:color="auto"/>
      </w:divBdr>
    </w:div>
    <w:div w:id="1216504726">
      <w:bodyDiv w:val="1"/>
      <w:marLeft w:val="0"/>
      <w:marRight w:val="0"/>
      <w:marTop w:val="0"/>
      <w:marBottom w:val="0"/>
      <w:divBdr>
        <w:top w:val="none" w:sz="0" w:space="0" w:color="auto"/>
        <w:left w:val="none" w:sz="0" w:space="0" w:color="auto"/>
        <w:bottom w:val="none" w:sz="0" w:space="0" w:color="auto"/>
        <w:right w:val="none" w:sz="0" w:space="0" w:color="auto"/>
      </w:divBdr>
    </w:div>
    <w:div w:id="1216549551">
      <w:bodyDiv w:val="1"/>
      <w:marLeft w:val="0"/>
      <w:marRight w:val="0"/>
      <w:marTop w:val="0"/>
      <w:marBottom w:val="0"/>
      <w:divBdr>
        <w:top w:val="none" w:sz="0" w:space="0" w:color="auto"/>
        <w:left w:val="none" w:sz="0" w:space="0" w:color="auto"/>
        <w:bottom w:val="none" w:sz="0" w:space="0" w:color="auto"/>
        <w:right w:val="none" w:sz="0" w:space="0" w:color="auto"/>
      </w:divBdr>
    </w:div>
    <w:div w:id="1216743909">
      <w:bodyDiv w:val="1"/>
      <w:marLeft w:val="0"/>
      <w:marRight w:val="0"/>
      <w:marTop w:val="0"/>
      <w:marBottom w:val="0"/>
      <w:divBdr>
        <w:top w:val="none" w:sz="0" w:space="0" w:color="auto"/>
        <w:left w:val="none" w:sz="0" w:space="0" w:color="auto"/>
        <w:bottom w:val="none" w:sz="0" w:space="0" w:color="auto"/>
        <w:right w:val="none" w:sz="0" w:space="0" w:color="auto"/>
      </w:divBdr>
    </w:div>
    <w:div w:id="1216769636">
      <w:bodyDiv w:val="1"/>
      <w:marLeft w:val="0"/>
      <w:marRight w:val="0"/>
      <w:marTop w:val="0"/>
      <w:marBottom w:val="0"/>
      <w:divBdr>
        <w:top w:val="none" w:sz="0" w:space="0" w:color="auto"/>
        <w:left w:val="none" w:sz="0" w:space="0" w:color="auto"/>
        <w:bottom w:val="none" w:sz="0" w:space="0" w:color="auto"/>
        <w:right w:val="none" w:sz="0" w:space="0" w:color="auto"/>
      </w:divBdr>
    </w:div>
    <w:div w:id="1216773420">
      <w:bodyDiv w:val="1"/>
      <w:marLeft w:val="0"/>
      <w:marRight w:val="0"/>
      <w:marTop w:val="0"/>
      <w:marBottom w:val="0"/>
      <w:divBdr>
        <w:top w:val="none" w:sz="0" w:space="0" w:color="auto"/>
        <w:left w:val="none" w:sz="0" w:space="0" w:color="auto"/>
        <w:bottom w:val="none" w:sz="0" w:space="0" w:color="auto"/>
        <w:right w:val="none" w:sz="0" w:space="0" w:color="auto"/>
      </w:divBdr>
    </w:div>
    <w:div w:id="1216820877">
      <w:bodyDiv w:val="1"/>
      <w:marLeft w:val="0"/>
      <w:marRight w:val="0"/>
      <w:marTop w:val="0"/>
      <w:marBottom w:val="0"/>
      <w:divBdr>
        <w:top w:val="none" w:sz="0" w:space="0" w:color="auto"/>
        <w:left w:val="none" w:sz="0" w:space="0" w:color="auto"/>
        <w:bottom w:val="none" w:sz="0" w:space="0" w:color="auto"/>
        <w:right w:val="none" w:sz="0" w:space="0" w:color="auto"/>
      </w:divBdr>
    </w:div>
    <w:div w:id="1216964496">
      <w:bodyDiv w:val="1"/>
      <w:marLeft w:val="0"/>
      <w:marRight w:val="0"/>
      <w:marTop w:val="0"/>
      <w:marBottom w:val="0"/>
      <w:divBdr>
        <w:top w:val="none" w:sz="0" w:space="0" w:color="auto"/>
        <w:left w:val="none" w:sz="0" w:space="0" w:color="auto"/>
        <w:bottom w:val="none" w:sz="0" w:space="0" w:color="auto"/>
        <w:right w:val="none" w:sz="0" w:space="0" w:color="auto"/>
      </w:divBdr>
    </w:div>
    <w:div w:id="1216965016">
      <w:bodyDiv w:val="1"/>
      <w:marLeft w:val="0"/>
      <w:marRight w:val="0"/>
      <w:marTop w:val="0"/>
      <w:marBottom w:val="0"/>
      <w:divBdr>
        <w:top w:val="none" w:sz="0" w:space="0" w:color="auto"/>
        <w:left w:val="none" w:sz="0" w:space="0" w:color="auto"/>
        <w:bottom w:val="none" w:sz="0" w:space="0" w:color="auto"/>
        <w:right w:val="none" w:sz="0" w:space="0" w:color="auto"/>
      </w:divBdr>
    </w:div>
    <w:div w:id="1216967273">
      <w:bodyDiv w:val="1"/>
      <w:marLeft w:val="0"/>
      <w:marRight w:val="0"/>
      <w:marTop w:val="0"/>
      <w:marBottom w:val="0"/>
      <w:divBdr>
        <w:top w:val="none" w:sz="0" w:space="0" w:color="auto"/>
        <w:left w:val="none" w:sz="0" w:space="0" w:color="auto"/>
        <w:bottom w:val="none" w:sz="0" w:space="0" w:color="auto"/>
        <w:right w:val="none" w:sz="0" w:space="0" w:color="auto"/>
      </w:divBdr>
    </w:div>
    <w:div w:id="1217083547">
      <w:bodyDiv w:val="1"/>
      <w:marLeft w:val="0"/>
      <w:marRight w:val="0"/>
      <w:marTop w:val="0"/>
      <w:marBottom w:val="0"/>
      <w:divBdr>
        <w:top w:val="none" w:sz="0" w:space="0" w:color="auto"/>
        <w:left w:val="none" w:sz="0" w:space="0" w:color="auto"/>
        <w:bottom w:val="none" w:sz="0" w:space="0" w:color="auto"/>
        <w:right w:val="none" w:sz="0" w:space="0" w:color="auto"/>
      </w:divBdr>
    </w:div>
    <w:div w:id="1217088136">
      <w:bodyDiv w:val="1"/>
      <w:marLeft w:val="0"/>
      <w:marRight w:val="0"/>
      <w:marTop w:val="0"/>
      <w:marBottom w:val="0"/>
      <w:divBdr>
        <w:top w:val="none" w:sz="0" w:space="0" w:color="auto"/>
        <w:left w:val="none" w:sz="0" w:space="0" w:color="auto"/>
        <w:bottom w:val="none" w:sz="0" w:space="0" w:color="auto"/>
        <w:right w:val="none" w:sz="0" w:space="0" w:color="auto"/>
      </w:divBdr>
    </w:div>
    <w:div w:id="1217157254">
      <w:bodyDiv w:val="1"/>
      <w:marLeft w:val="0"/>
      <w:marRight w:val="0"/>
      <w:marTop w:val="0"/>
      <w:marBottom w:val="0"/>
      <w:divBdr>
        <w:top w:val="none" w:sz="0" w:space="0" w:color="auto"/>
        <w:left w:val="none" w:sz="0" w:space="0" w:color="auto"/>
        <w:bottom w:val="none" w:sz="0" w:space="0" w:color="auto"/>
        <w:right w:val="none" w:sz="0" w:space="0" w:color="auto"/>
      </w:divBdr>
    </w:div>
    <w:div w:id="1217157804">
      <w:bodyDiv w:val="1"/>
      <w:marLeft w:val="0"/>
      <w:marRight w:val="0"/>
      <w:marTop w:val="0"/>
      <w:marBottom w:val="0"/>
      <w:divBdr>
        <w:top w:val="none" w:sz="0" w:space="0" w:color="auto"/>
        <w:left w:val="none" w:sz="0" w:space="0" w:color="auto"/>
        <w:bottom w:val="none" w:sz="0" w:space="0" w:color="auto"/>
        <w:right w:val="none" w:sz="0" w:space="0" w:color="auto"/>
      </w:divBdr>
    </w:div>
    <w:div w:id="1217201257">
      <w:bodyDiv w:val="1"/>
      <w:marLeft w:val="0"/>
      <w:marRight w:val="0"/>
      <w:marTop w:val="0"/>
      <w:marBottom w:val="0"/>
      <w:divBdr>
        <w:top w:val="none" w:sz="0" w:space="0" w:color="auto"/>
        <w:left w:val="none" w:sz="0" w:space="0" w:color="auto"/>
        <w:bottom w:val="none" w:sz="0" w:space="0" w:color="auto"/>
        <w:right w:val="none" w:sz="0" w:space="0" w:color="auto"/>
      </w:divBdr>
    </w:div>
    <w:div w:id="1217204169">
      <w:bodyDiv w:val="1"/>
      <w:marLeft w:val="0"/>
      <w:marRight w:val="0"/>
      <w:marTop w:val="0"/>
      <w:marBottom w:val="0"/>
      <w:divBdr>
        <w:top w:val="none" w:sz="0" w:space="0" w:color="auto"/>
        <w:left w:val="none" w:sz="0" w:space="0" w:color="auto"/>
        <w:bottom w:val="none" w:sz="0" w:space="0" w:color="auto"/>
        <w:right w:val="none" w:sz="0" w:space="0" w:color="auto"/>
      </w:divBdr>
    </w:div>
    <w:div w:id="1217231449">
      <w:bodyDiv w:val="1"/>
      <w:marLeft w:val="0"/>
      <w:marRight w:val="0"/>
      <w:marTop w:val="0"/>
      <w:marBottom w:val="0"/>
      <w:divBdr>
        <w:top w:val="none" w:sz="0" w:space="0" w:color="auto"/>
        <w:left w:val="none" w:sz="0" w:space="0" w:color="auto"/>
        <w:bottom w:val="none" w:sz="0" w:space="0" w:color="auto"/>
        <w:right w:val="none" w:sz="0" w:space="0" w:color="auto"/>
      </w:divBdr>
    </w:div>
    <w:div w:id="1217397631">
      <w:bodyDiv w:val="1"/>
      <w:marLeft w:val="0"/>
      <w:marRight w:val="0"/>
      <w:marTop w:val="0"/>
      <w:marBottom w:val="0"/>
      <w:divBdr>
        <w:top w:val="none" w:sz="0" w:space="0" w:color="auto"/>
        <w:left w:val="none" w:sz="0" w:space="0" w:color="auto"/>
        <w:bottom w:val="none" w:sz="0" w:space="0" w:color="auto"/>
        <w:right w:val="none" w:sz="0" w:space="0" w:color="auto"/>
      </w:divBdr>
    </w:div>
    <w:div w:id="1217400440">
      <w:bodyDiv w:val="1"/>
      <w:marLeft w:val="0"/>
      <w:marRight w:val="0"/>
      <w:marTop w:val="0"/>
      <w:marBottom w:val="0"/>
      <w:divBdr>
        <w:top w:val="none" w:sz="0" w:space="0" w:color="auto"/>
        <w:left w:val="none" w:sz="0" w:space="0" w:color="auto"/>
        <w:bottom w:val="none" w:sz="0" w:space="0" w:color="auto"/>
        <w:right w:val="none" w:sz="0" w:space="0" w:color="auto"/>
      </w:divBdr>
    </w:div>
    <w:div w:id="1217424817">
      <w:bodyDiv w:val="1"/>
      <w:marLeft w:val="0"/>
      <w:marRight w:val="0"/>
      <w:marTop w:val="0"/>
      <w:marBottom w:val="0"/>
      <w:divBdr>
        <w:top w:val="none" w:sz="0" w:space="0" w:color="auto"/>
        <w:left w:val="none" w:sz="0" w:space="0" w:color="auto"/>
        <w:bottom w:val="none" w:sz="0" w:space="0" w:color="auto"/>
        <w:right w:val="none" w:sz="0" w:space="0" w:color="auto"/>
      </w:divBdr>
    </w:div>
    <w:div w:id="1217469249">
      <w:bodyDiv w:val="1"/>
      <w:marLeft w:val="0"/>
      <w:marRight w:val="0"/>
      <w:marTop w:val="0"/>
      <w:marBottom w:val="0"/>
      <w:divBdr>
        <w:top w:val="none" w:sz="0" w:space="0" w:color="auto"/>
        <w:left w:val="none" w:sz="0" w:space="0" w:color="auto"/>
        <w:bottom w:val="none" w:sz="0" w:space="0" w:color="auto"/>
        <w:right w:val="none" w:sz="0" w:space="0" w:color="auto"/>
      </w:divBdr>
    </w:div>
    <w:div w:id="1217469743">
      <w:bodyDiv w:val="1"/>
      <w:marLeft w:val="0"/>
      <w:marRight w:val="0"/>
      <w:marTop w:val="0"/>
      <w:marBottom w:val="0"/>
      <w:divBdr>
        <w:top w:val="none" w:sz="0" w:space="0" w:color="auto"/>
        <w:left w:val="none" w:sz="0" w:space="0" w:color="auto"/>
        <w:bottom w:val="none" w:sz="0" w:space="0" w:color="auto"/>
        <w:right w:val="none" w:sz="0" w:space="0" w:color="auto"/>
      </w:divBdr>
    </w:div>
    <w:div w:id="1217476558">
      <w:bodyDiv w:val="1"/>
      <w:marLeft w:val="0"/>
      <w:marRight w:val="0"/>
      <w:marTop w:val="0"/>
      <w:marBottom w:val="0"/>
      <w:divBdr>
        <w:top w:val="none" w:sz="0" w:space="0" w:color="auto"/>
        <w:left w:val="none" w:sz="0" w:space="0" w:color="auto"/>
        <w:bottom w:val="none" w:sz="0" w:space="0" w:color="auto"/>
        <w:right w:val="none" w:sz="0" w:space="0" w:color="auto"/>
      </w:divBdr>
    </w:div>
    <w:div w:id="1217623184">
      <w:bodyDiv w:val="1"/>
      <w:marLeft w:val="0"/>
      <w:marRight w:val="0"/>
      <w:marTop w:val="0"/>
      <w:marBottom w:val="0"/>
      <w:divBdr>
        <w:top w:val="none" w:sz="0" w:space="0" w:color="auto"/>
        <w:left w:val="none" w:sz="0" w:space="0" w:color="auto"/>
        <w:bottom w:val="none" w:sz="0" w:space="0" w:color="auto"/>
        <w:right w:val="none" w:sz="0" w:space="0" w:color="auto"/>
      </w:divBdr>
    </w:div>
    <w:div w:id="1217660580">
      <w:bodyDiv w:val="1"/>
      <w:marLeft w:val="0"/>
      <w:marRight w:val="0"/>
      <w:marTop w:val="0"/>
      <w:marBottom w:val="0"/>
      <w:divBdr>
        <w:top w:val="none" w:sz="0" w:space="0" w:color="auto"/>
        <w:left w:val="none" w:sz="0" w:space="0" w:color="auto"/>
        <w:bottom w:val="none" w:sz="0" w:space="0" w:color="auto"/>
        <w:right w:val="none" w:sz="0" w:space="0" w:color="auto"/>
      </w:divBdr>
    </w:div>
    <w:div w:id="1217663147">
      <w:bodyDiv w:val="1"/>
      <w:marLeft w:val="0"/>
      <w:marRight w:val="0"/>
      <w:marTop w:val="0"/>
      <w:marBottom w:val="0"/>
      <w:divBdr>
        <w:top w:val="none" w:sz="0" w:space="0" w:color="auto"/>
        <w:left w:val="none" w:sz="0" w:space="0" w:color="auto"/>
        <w:bottom w:val="none" w:sz="0" w:space="0" w:color="auto"/>
        <w:right w:val="none" w:sz="0" w:space="0" w:color="auto"/>
      </w:divBdr>
    </w:div>
    <w:div w:id="1217666795">
      <w:bodyDiv w:val="1"/>
      <w:marLeft w:val="0"/>
      <w:marRight w:val="0"/>
      <w:marTop w:val="0"/>
      <w:marBottom w:val="0"/>
      <w:divBdr>
        <w:top w:val="none" w:sz="0" w:space="0" w:color="auto"/>
        <w:left w:val="none" w:sz="0" w:space="0" w:color="auto"/>
        <w:bottom w:val="none" w:sz="0" w:space="0" w:color="auto"/>
        <w:right w:val="none" w:sz="0" w:space="0" w:color="auto"/>
      </w:divBdr>
    </w:div>
    <w:div w:id="1217735936">
      <w:bodyDiv w:val="1"/>
      <w:marLeft w:val="0"/>
      <w:marRight w:val="0"/>
      <w:marTop w:val="0"/>
      <w:marBottom w:val="0"/>
      <w:divBdr>
        <w:top w:val="none" w:sz="0" w:space="0" w:color="auto"/>
        <w:left w:val="none" w:sz="0" w:space="0" w:color="auto"/>
        <w:bottom w:val="none" w:sz="0" w:space="0" w:color="auto"/>
        <w:right w:val="none" w:sz="0" w:space="0" w:color="auto"/>
      </w:divBdr>
    </w:div>
    <w:div w:id="1217743565">
      <w:bodyDiv w:val="1"/>
      <w:marLeft w:val="0"/>
      <w:marRight w:val="0"/>
      <w:marTop w:val="0"/>
      <w:marBottom w:val="0"/>
      <w:divBdr>
        <w:top w:val="none" w:sz="0" w:space="0" w:color="auto"/>
        <w:left w:val="none" w:sz="0" w:space="0" w:color="auto"/>
        <w:bottom w:val="none" w:sz="0" w:space="0" w:color="auto"/>
        <w:right w:val="none" w:sz="0" w:space="0" w:color="auto"/>
      </w:divBdr>
    </w:div>
    <w:div w:id="1217813921">
      <w:bodyDiv w:val="1"/>
      <w:marLeft w:val="0"/>
      <w:marRight w:val="0"/>
      <w:marTop w:val="0"/>
      <w:marBottom w:val="0"/>
      <w:divBdr>
        <w:top w:val="none" w:sz="0" w:space="0" w:color="auto"/>
        <w:left w:val="none" w:sz="0" w:space="0" w:color="auto"/>
        <w:bottom w:val="none" w:sz="0" w:space="0" w:color="auto"/>
        <w:right w:val="none" w:sz="0" w:space="0" w:color="auto"/>
      </w:divBdr>
    </w:div>
    <w:div w:id="1217814942">
      <w:bodyDiv w:val="1"/>
      <w:marLeft w:val="0"/>
      <w:marRight w:val="0"/>
      <w:marTop w:val="0"/>
      <w:marBottom w:val="0"/>
      <w:divBdr>
        <w:top w:val="none" w:sz="0" w:space="0" w:color="auto"/>
        <w:left w:val="none" w:sz="0" w:space="0" w:color="auto"/>
        <w:bottom w:val="none" w:sz="0" w:space="0" w:color="auto"/>
        <w:right w:val="none" w:sz="0" w:space="0" w:color="auto"/>
      </w:divBdr>
    </w:div>
    <w:div w:id="1217937286">
      <w:bodyDiv w:val="1"/>
      <w:marLeft w:val="0"/>
      <w:marRight w:val="0"/>
      <w:marTop w:val="0"/>
      <w:marBottom w:val="0"/>
      <w:divBdr>
        <w:top w:val="none" w:sz="0" w:space="0" w:color="auto"/>
        <w:left w:val="none" w:sz="0" w:space="0" w:color="auto"/>
        <w:bottom w:val="none" w:sz="0" w:space="0" w:color="auto"/>
        <w:right w:val="none" w:sz="0" w:space="0" w:color="auto"/>
      </w:divBdr>
    </w:div>
    <w:div w:id="1218055292">
      <w:bodyDiv w:val="1"/>
      <w:marLeft w:val="0"/>
      <w:marRight w:val="0"/>
      <w:marTop w:val="0"/>
      <w:marBottom w:val="0"/>
      <w:divBdr>
        <w:top w:val="none" w:sz="0" w:space="0" w:color="auto"/>
        <w:left w:val="none" w:sz="0" w:space="0" w:color="auto"/>
        <w:bottom w:val="none" w:sz="0" w:space="0" w:color="auto"/>
        <w:right w:val="none" w:sz="0" w:space="0" w:color="auto"/>
      </w:divBdr>
    </w:div>
    <w:div w:id="1218083468">
      <w:bodyDiv w:val="1"/>
      <w:marLeft w:val="0"/>
      <w:marRight w:val="0"/>
      <w:marTop w:val="0"/>
      <w:marBottom w:val="0"/>
      <w:divBdr>
        <w:top w:val="none" w:sz="0" w:space="0" w:color="auto"/>
        <w:left w:val="none" w:sz="0" w:space="0" w:color="auto"/>
        <w:bottom w:val="none" w:sz="0" w:space="0" w:color="auto"/>
        <w:right w:val="none" w:sz="0" w:space="0" w:color="auto"/>
      </w:divBdr>
    </w:div>
    <w:div w:id="1218278689">
      <w:bodyDiv w:val="1"/>
      <w:marLeft w:val="0"/>
      <w:marRight w:val="0"/>
      <w:marTop w:val="0"/>
      <w:marBottom w:val="0"/>
      <w:divBdr>
        <w:top w:val="none" w:sz="0" w:space="0" w:color="auto"/>
        <w:left w:val="none" w:sz="0" w:space="0" w:color="auto"/>
        <w:bottom w:val="none" w:sz="0" w:space="0" w:color="auto"/>
        <w:right w:val="none" w:sz="0" w:space="0" w:color="auto"/>
      </w:divBdr>
    </w:div>
    <w:div w:id="1218323802">
      <w:bodyDiv w:val="1"/>
      <w:marLeft w:val="0"/>
      <w:marRight w:val="0"/>
      <w:marTop w:val="0"/>
      <w:marBottom w:val="0"/>
      <w:divBdr>
        <w:top w:val="none" w:sz="0" w:space="0" w:color="auto"/>
        <w:left w:val="none" w:sz="0" w:space="0" w:color="auto"/>
        <w:bottom w:val="none" w:sz="0" w:space="0" w:color="auto"/>
        <w:right w:val="none" w:sz="0" w:space="0" w:color="auto"/>
      </w:divBdr>
    </w:div>
    <w:div w:id="1218392207">
      <w:bodyDiv w:val="1"/>
      <w:marLeft w:val="0"/>
      <w:marRight w:val="0"/>
      <w:marTop w:val="0"/>
      <w:marBottom w:val="0"/>
      <w:divBdr>
        <w:top w:val="none" w:sz="0" w:space="0" w:color="auto"/>
        <w:left w:val="none" w:sz="0" w:space="0" w:color="auto"/>
        <w:bottom w:val="none" w:sz="0" w:space="0" w:color="auto"/>
        <w:right w:val="none" w:sz="0" w:space="0" w:color="auto"/>
      </w:divBdr>
    </w:div>
    <w:div w:id="1218396413">
      <w:bodyDiv w:val="1"/>
      <w:marLeft w:val="0"/>
      <w:marRight w:val="0"/>
      <w:marTop w:val="0"/>
      <w:marBottom w:val="0"/>
      <w:divBdr>
        <w:top w:val="none" w:sz="0" w:space="0" w:color="auto"/>
        <w:left w:val="none" w:sz="0" w:space="0" w:color="auto"/>
        <w:bottom w:val="none" w:sz="0" w:space="0" w:color="auto"/>
        <w:right w:val="none" w:sz="0" w:space="0" w:color="auto"/>
      </w:divBdr>
    </w:div>
    <w:div w:id="1218475112">
      <w:bodyDiv w:val="1"/>
      <w:marLeft w:val="0"/>
      <w:marRight w:val="0"/>
      <w:marTop w:val="0"/>
      <w:marBottom w:val="0"/>
      <w:divBdr>
        <w:top w:val="none" w:sz="0" w:space="0" w:color="auto"/>
        <w:left w:val="none" w:sz="0" w:space="0" w:color="auto"/>
        <w:bottom w:val="none" w:sz="0" w:space="0" w:color="auto"/>
        <w:right w:val="none" w:sz="0" w:space="0" w:color="auto"/>
      </w:divBdr>
    </w:div>
    <w:div w:id="1218585355">
      <w:bodyDiv w:val="1"/>
      <w:marLeft w:val="0"/>
      <w:marRight w:val="0"/>
      <w:marTop w:val="0"/>
      <w:marBottom w:val="0"/>
      <w:divBdr>
        <w:top w:val="none" w:sz="0" w:space="0" w:color="auto"/>
        <w:left w:val="none" w:sz="0" w:space="0" w:color="auto"/>
        <w:bottom w:val="none" w:sz="0" w:space="0" w:color="auto"/>
        <w:right w:val="none" w:sz="0" w:space="0" w:color="auto"/>
      </w:divBdr>
    </w:div>
    <w:div w:id="1218780371">
      <w:bodyDiv w:val="1"/>
      <w:marLeft w:val="0"/>
      <w:marRight w:val="0"/>
      <w:marTop w:val="0"/>
      <w:marBottom w:val="0"/>
      <w:divBdr>
        <w:top w:val="none" w:sz="0" w:space="0" w:color="auto"/>
        <w:left w:val="none" w:sz="0" w:space="0" w:color="auto"/>
        <w:bottom w:val="none" w:sz="0" w:space="0" w:color="auto"/>
        <w:right w:val="none" w:sz="0" w:space="0" w:color="auto"/>
      </w:divBdr>
    </w:div>
    <w:div w:id="1218859506">
      <w:bodyDiv w:val="1"/>
      <w:marLeft w:val="0"/>
      <w:marRight w:val="0"/>
      <w:marTop w:val="0"/>
      <w:marBottom w:val="0"/>
      <w:divBdr>
        <w:top w:val="none" w:sz="0" w:space="0" w:color="auto"/>
        <w:left w:val="none" w:sz="0" w:space="0" w:color="auto"/>
        <w:bottom w:val="none" w:sz="0" w:space="0" w:color="auto"/>
        <w:right w:val="none" w:sz="0" w:space="0" w:color="auto"/>
      </w:divBdr>
    </w:div>
    <w:div w:id="1218860774">
      <w:bodyDiv w:val="1"/>
      <w:marLeft w:val="0"/>
      <w:marRight w:val="0"/>
      <w:marTop w:val="0"/>
      <w:marBottom w:val="0"/>
      <w:divBdr>
        <w:top w:val="none" w:sz="0" w:space="0" w:color="auto"/>
        <w:left w:val="none" w:sz="0" w:space="0" w:color="auto"/>
        <w:bottom w:val="none" w:sz="0" w:space="0" w:color="auto"/>
        <w:right w:val="none" w:sz="0" w:space="0" w:color="auto"/>
      </w:divBdr>
    </w:div>
    <w:div w:id="1218861356">
      <w:bodyDiv w:val="1"/>
      <w:marLeft w:val="0"/>
      <w:marRight w:val="0"/>
      <w:marTop w:val="0"/>
      <w:marBottom w:val="0"/>
      <w:divBdr>
        <w:top w:val="none" w:sz="0" w:space="0" w:color="auto"/>
        <w:left w:val="none" w:sz="0" w:space="0" w:color="auto"/>
        <w:bottom w:val="none" w:sz="0" w:space="0" w:color="auto"/>
        <w:right w:val="none" w:sz="0" w:space="0" w:color="auto"/>
      </w:divBdr>
    </w:div>
    <w:div w:id="1218931418">
      <w:bodyDiv w:val="1"/>
      <w:marLeft w:val="0"/>
      <w:marRight w:val="0"/>
      <w:marTop w:val="0"/>
      <w:marBottom w:val="0"/>
      <w:divBdr>
        <w:top w:val="none" w:sz="0" w:space="0" w:color="auto"/>
        <w:left w:val="none" w:sz="0" w:space="0" w:color="auto"/>
        <w:bottom w:val="none" w:sz="0" w:space="0" w:color="auto"/>
        <w:right w:val="none" w:sz="0" w:space="0" w:color="auto"/>
      </w:divBdr>
    </w:div>
    <w:div w:id="1219049796">
      <w:bodyDiv w:val="1"/>
      <w:marLeft w:val="0"/>
      <w:marRight w:val="0"/>
      <w:marTop w:val="0"/>
      <w:marBottom w:val="0"/>
      <w:divBdr>
        <w:top w:val="none" w:sz="0" w:space="0" w:color="auto"/>
        <w:left w:val="none" w:sz="0" w:space="0" w:color="auto"/>
        <w:bottom w:val="none" w:sz="0" w:space="0" w:color="auto"/>
        <w:right w:val="none" w:sz="0" w:space="0" w:color="auto"/>
      </w:divBdr>
    </w:div>
    <w:div w:id="1219053164">
      <w:bodyDiv w:val="1"/>
      <w:marLeft w:val="0"/>
      <w:marRight w:val="0"/>
      <w:marTop w:val="0"/>
      <w:marBottom w:val="0"/>
      <w:divBdr>
        <w:top w:val="none" w:sz="0" w:space="0" w:color="auto"/>
        <w:left w:val="none" w:sz="0" w:space="0" w:color="auto"/>
        <w:bottom w:val="none" w:sz="0" w:space="0" w:color="auto"/>
        <w:right w:val="none" w:sz="0" w:space="0" w:color="auto"/>
      </w:divBdr>
    </w:div>
    <w:div w:id="1219166395">
      <w:bodyDiv w:val="1"/>
      <w:marLeft w:val="0"/>
      <w:marRight w:val="0"/>
      <w:marTop w:val="0"/>
      <w:marBottom w:val="0"/>
      <w:divBdr>
        <w:top w:val="none" w:sz="0" w:space="0" w:color="auto"/>
        <w:left w:val="none" w:sz="0" w:space="0" w:color="auto"/>
        <w:bottom w:val="none" w:sz="0" w:space="0" w:color="auto"/>
        <w:right w:val="none" w:sz="0" w:space="0" w:color="auto"/>
      </w:divBdr>
    </w:div>
    <w:div w:id="1219316328">
      <w:bodyDiv w:val="1"/>
      <w:marLeft w:val="0"/>
      <w:marRight w:val="0"/>
      <w:marTop w:val="0"/>
      <w:marBottom w:val="0"/>
      <w:divBdr>
        <w:top w:val="none" w:sz="0" w:space="0" w:color="auto"/>
        <w:left w:val="none" w:sz="0" w:space="0" w:color="auto"/>
        <w:bottom w:val="none" w:sz="0" w:space="0" w:color="auto"/>
        <w:right w:val="none" w:sz="0" w:space="0" w:color="auto"/>
      </w:divBdr>
    </w:div>
    <w:div w:id="1219364659">
      <w:bodyDiv w:val="1"/>
      <w:marLeft w:val="0"/>
      <w:marRight w:val="0"/>
      <w:marTop w:val="0"/>
      <w:marBottom w:val="0"/>
      <w:divBdr>
        <w:top w:val="none" w:sz="0" w:space="0" w:color="auto"/>
        <w:left w:val="none" w:sz="0" w:space="0" w:color="auto"/>
        <w:bottom w:val="none" w:sz="0" w:space="0" w:color="auto"/>
        <w:right w:val="none" w:sz="0" w:space="0" w:color="auto"/>
      </w:divBdr>
    </w:div>
    <w:div w:id="1219560831">
      <w:bodyDiv w:val="1"/>
      <w:marLeft w:val="0"/>
      <w:marRight w:val="0"/>
      <w:marTop w:val="0"/>
      <w:marBottom w:val="0"/>
      <w:divBdr>
        <w:top w:val="none" w:sz="0" w:space="0" w:color="auto"/>
        <w:left w:val="none" w:sz="0" w:space="0" w:color="auto"/>
        <w:bottom w:val="none" w:sz="0" w:space="0" w:color="auto"/>
        <w:right w:val="none" w:sz="0" w:space="0" w:color="auto"/>
      </w:divBdr>
    </w:div>
    <w:div w:id="1219705788">
      <w:bodyDiv w:val="1"/>
      <w:marLeft w:val="0"/>
      <w:marRight w:val="0"/>
      <w:marTop w:val="0"/>
      <w:marBottom w:val="0"/>
      <w:divBdr>
        <w:top w:val="none" w:sz="0" w:space="0" w:color="auto"/>
        <w:left w:val="none" w:sz="0" w:space="0" w:color="auto"/>
        <w:bottom w:val="none" w:sz="0" w:space="0" w:color="auto"/>
        <w:right w:val="none" w:sz="0" w:space="0" w:color="auto"/>
      </w:divBdr>
    </w:div>
    <w:div w:id="1219783744">
      <w:bodyDiv w:val="1"/>
      <w:marLeft w:val="0"/>
      <w:marRight w:val="0"/>
      <w:marTop w:val="0"/>
      <w:marBottom w:val="0"/>
      <w:divBdr>
        <w:top w:val="none" w:sz="0" w:space="0" w:color="auto"/>
        <w:left w:val="none" w:sz="0" w:space="0" w:color="auto"/>
        <w:bottom w:val="none" w:sz="0" w:space="0" w:color="auto"/>
        <w:right w:val="none" w:sz="0" w:space="0" w:color="auto"/>
      </w:divBdr>
    </w:div>
    <w:div w:id="1219828669">
      <w:bodyDiv w:val="1"/>
      <w:marLeft w:val="0"/>
      <w:marRight w:val="0"/>
      <w:marTop w:val="0"/>
      <w:marBottom w:val="0"/>
      <w:divBdr>
        <w:top w:val="none" w:sz="0" w:space="0" w:color="auto"/>
        <w:left w:val="none" w:sz="0" w:space="0" w:color="auto"/>
        <w:bottom w:val="none" w:sz="0" w:space="0" w:color="auto"/>
        <w:right w:val="none" w:sz="0" w:space="0" w:color="auto"/>
      </w:divBdr>
    </w:div>
    <w:div w:id="1219895834">
      <w:bodyDiv w:val="1"/>
      <w:marLeft w:val="0"/>
      <w:marRight w:val="0"/>
      <w:marTop w:val="0"/>
      <w:marBottom w:val="0"/>
      <w:divBdr>
        <w:top w:val="none" w:sz="0" w:space="0" w:color="auto"/>
        <w:left w:val="none" w:sz="0" w:space="0" w:color="auto"/>
        <w:bottom w:val="none" w:sz="0" w:space="0" w:color="auto"/>
        <w:right w:val="none" w:sz="0" w:space="0" w:color="auto"/>
      </w:divBdr>
    </w:div>
    <w:div w:id="1219896922">
      <w:bodyDiv w:val="1"/>
      <w:marLeft w:val="0"/>
      <w:marRight w:val="0"/>
      <w:marTop w:val="0"/>
      <w:marBottom w:val="0"/>
      <w:divBdr>
        <w:top w:val="none" w:sz="0" w:space="0" w:color="auto"/>
        <w:left w:val="none" w:sz="0" w:space="0" w:color="auto"/>
        <w:bottom w:val="none" w:sz="0" w:space="0" w:color="auto"/>
        <w:right w:val="none" w:sz="0" w:space="0" w:color="auto"/>
      </w:divBdr>
    </w:div>
    <w:div w:id="1220022010">
      <w:bodyDiv w:val="1"/>
      <w:marLeft w:val="0"/>
      <w:marRight w:val="0"/>
      <w:marTop w:val="0"/>
      <w:marBottom w:val="0"/>
      <w:divBdr>
        <w:top w:val="none" w:sz="0" w:space="0" w:color="auto"/>
        <w:left w:val="none" w:sz="0" w:space="0" w:color="auto"/>
        <w:bottom w:val="none" w:sz="0" w:space="0" w:color="auto"/>
        <w:right w:val="none" w:sz="0" w:space="0" w:color="auto"/>
      </w:divBdr>
    </w:div>
    <w:div w:id="1220094532">
      <w:bodyDiv w:val="1"/>
      <w:marLeft w:val="0"/>
      <w:marRight w:val="0"/>
      <w:marTop w:val="0"/>
      <w:marBottom w:val="0"/>
      <w:divBdr>
        <w:top w:val="none" w:sz="0" w:space="0" w:color="auto"/>
        <w:left w:val="none" w:sz="0" w:space="0" w:color="auto"/>
        <w:bottom w:val="none" w:sz="0" w:space="0" w:color="auto"/>
        <w:right w:val="none" w:sz="0" w:space="0" w:color="auto"/>
      </w:divBdr>
    </w:div>
    <w:div w:id="1220095944">
      <w:bodyDiv w:val="1"/>
      <w:marLeft w:val="0"/>
      <w:marRight w:val="0"/>
      <w:marTop w:val="0"/>
      <w:marBottom w:val="0"/>
      <w:divBdr>
        <w:top w:val="none" w:sz="0" w:space="0" w:color="auto"/>
        <w:left w:val="none" w:sz="0" w:space="0" w:color="auto"/>
        <w:bottom w:val="none" w:sz="0" w:space="0" w:color="auto"/>
        <w:right w:val="none" w:sz="0" w:space="0" w:color="auto"/>
      </w:divBdr>
    </w:div>
    <w:div w:id="1220096668">
      <w:bodyDiv w:val="1"/>
      <w:marLeft w:val="0"/>
      <w:marRight w:val="0"/>
      <w:marTop w:val="0"/>
      <w:marBottom w:val="0"/>
      <w:divBdr>
        <w:top w:val="none" w:sz="0" w:space="0" w:color="auto"/>
        <w:left w:val="none" w:sz="0" w:space="0" w:color="auto"/>
        <w:bottom w:val="none" w:sz="0" w:space="0" w:color="auto"/>
        <w:right w:val="none" w:sz="0" w:space="0" w:color="auto"/>
      </w:divBdr>
    </w:div>
    <w:div w:id="1220163962">
      <w:bodyDiv w:val="1"/>
      <w:marLeft w:val="0"/>
      <w:marRight w:val="0"/>
      <w:marTop w:val="0"/>
      <w:marBottom w:val="0"/>
      <w:divBdr>
        <w:top w:val="none" w:sz="0" w:space="0" w:color="auto"/>
        <w:left w:val="none" w:sz="0" w:space="0" w:color="auto"/>
        <w:bottom w:val="none" w:sz="0" w:space="0" w:color="auto"/>
        <w:right w:val="none" w:sz="0" w:space="0" w:color="auto"/>
      </w:divBdr>
    </w:div>
    <w:div w:id="1220168835">
      <w:bodyDiv w:val="1"/>
      <w:marLeft w:val="0"/>
      <w:marRight w:val="0"/>
      <w:marTop w:val="0"/>
      <w:marBottom w:val="0"/>
      <w:divBdr>
        <w:top w:val="none" w:sz="0" w:space="0" w:color="auto"/>
        <w:left w:val="none" w:sz="0" w:space="0" w:color="auto"/>
        <w:bottom w:val="none" w:sz="0" w:space="0" w:color="auto"/>
        <w:right w:val="none" w:sz="0" w:space="0" w:color="auto"/>
      </w:divBdr>
    </w:div>
    <w:div w:id="1220246895">
      <w:bodyDiv w:val="1"/>
      <w:marLeft w:val="0"/>
      <w:marRight w:val="0"/>
      <w:marTop w:val="0"/>
      <w:marBottom w:val="0"/>
      <w:divBdr>
        <w:top w:val="none" w:sz="0" w:space="0" w:color="auto"/>
        <w:left w:val="none" w:sz="0" w:space="0" w:color="auto"/>
        <w:bottom w:val="none" w:sz="0" w:space="0" w:color="auto"/>
        <w:right w:val="none" w:sz="0" w:space="0" w:color="auto"/>
      </w:divBdr>
    </w:div>
    <w:div w:id="1220357270">
      <w:bodyDiv w:val="1"/>
      <w:marLeft w:val="0"/>
      <w:marRight w:val="0"/>
      <w:marTop w:val="0"/>
      <w:marBottom w:val="0"/>
      <w:divBdr>
        <w:top w:val="none" w:sz="0" w:space="0" w:color="auto"/>
        <w:left w:val="none" w:sz="0" w:space="0" w:color="auto"/>
        <w:bottom w:val="none" w:sz="0" w:space="0" w:color="auto"/>
        <w:right w:val="none" w:sz="0" w:space="0" w:color="auto"/>
      </w:divBdr>
    </w:div>
    <w:div w:id="1220480490">
      <w:bodyDiv w:val="1"/>
      <w:marLeft w:val="0"/>
      <w:marRight w:val="0"/>
      <w:marTop w:val="0"/>
      <w:marBottom w:val="0"/>
      <w:divBdr>
        <w:top w:val="none" w:sz="0" w:space="0" w:color="auto"/>
        <w:left w:val="none" w:sz="0" w:space="0" w:color="auto"/>
        <w:bottom w:val="none" w:sz="0" w:space="0" w:color="auto"/>
        <w:right w:val="none" w:sz="0" w:space="0" w:color="auto"/>
      </w:divBdr>
    </w:div>
    <w:div w:id="1220626695">
      <w:bodyDiv w:val="1"/>
      <w:marLeft w:val="0"/>
      <w:marRight w:val="0"/>
      <w:marTop w:val="0"/>
      <w:marBottom w:val="0"/>
      <w:divBdr>
        <w:top w:val="none" w:sz="0" w:space="0" w:color="auto"/>
        <w:left w:val="none" w:sz="0" w:space="0" w:color="auto"/>
        <w:bottom w:val="none" w:sz="0" w:space="0" w:color="auto"/>
        <w:right w:val="none" w:sz="0" w:space="0" w:color="auto"/>
      </w:divBdr>
    </w:div>
    <w:div w:id="1220748199">
      <w:bodyDiv w:val="1"/>
      <w:marLeft w:val="0"/>
      <w:marRight w:val="0"/>
      <w:marTop w:val="0"/>
      <w:marBottom w:val="0"/>
      <w:divBdr>
        <w:top w:val="none" w:sz="0" w:space="0" w:color="auto"/>
        <w:left w:val="none" w:sz="0" w:space="0" w:color="auto"/>
        <w:bottom w:val="none" w:sz="0" w:space="0" w:color="auto"/>
        <w:right w:val="none" w:sz="0" w:space="0" w:color="auto"/>
      </w:divBdr>
    </w:div>
    <w:div w:id="1220749454">
      <w:bodyDiv w:val="1"/>
      <w:marLeft w:val="0"/>
      <w:marRight w:val="0"/>
      <w:marTop w:val="0"/>
      <w:marBottom w:val="0"/>
      <w:divBdr>
        <w:top w:val="none" w:sz="0" w:space="0" w:color="auto"/>
        <w:left w:val="none" w:sz="0" w:space="0" w:color="auto"/>
        <w:bottom w:val="none" w:sz="0" w:space="0" w:color="auto"/>
        <w:right w:val="none" w:sz="0" w:space="0" w:color="auto"/>
      </w:divBdr>
    </w:div>
    <w:div w:id="1220827832">
      <w:bodyDiv w:val="1"/>
      <w:marLeft w:val="0"/>
      <w:marRight w:val="0"/>
      <w:marTop w:val="0"/>
      <w:marBottom w:val="0"/>
      <w:divBdr>
        <w:top w:val="none" w:sz="0" w:space="0" w:color="auto"/>
        <w:left w:val="none" w:sz="0" w:space="0" w:color="auto"/>
        <w:bottom w:val="none" w:sz="0" w:space="0" w:color="auto"/>
        <w:right w:val="none" w:sz="0" w:space="0" w:color="auto"/>
      </w:divBdr>
    </w:div>
    <w:div w:id="1220944578">
      <w:bodyDiv w:val="1"/>
      <w:marLeft w:val="0"/>
      <w:marRight w:val="0"/>
      <w:marTop w:val="0"/>
      <w:marBottom w:val="0"/>
      <w:divBdr>
        <w:top w:val="none" w:sz="0" w:space="0" w:color="auto"/>
        <w:left w:val="none" w:sz="0" w:space="0" w:color="auto"/>
        <w:bottom w:val="none" w:sz="0" w:space="0" w:color="auto"/>
        <w:right w:val="none" w:sz="0" w:space="0" w:color="auto"/>
      </w:divBdr>
    </w:div>
    <w:div w:id="1221016384">
      <w:bodyDiv w:val="1"/>
      <w:marLeft w:val="0"/>
      <w:marRight w:val="0"/>
      <w:marTop w:val="0"/>
      <w:marBottom w:val="0"/>
      <w:divBdr>
        <w:top w:val="none" w:sz="0" w:space="0" w:color="auto"/>
        <w:left w:val="none" w:sz="0" w:space="0" w:color="auto"/>
        <w:bottom w:val="none" w:sz="0" w:space="0" w:color="auto"/>
        <w:right w:val="none" w:sz="0" w:space="0" w:color="auto"/>
      </w:divBdr>
    </w:div>
    <w:div w:id="1221020950">
      <w:bodyDiv w:val="1"/>
      <w:marLeft w:val="0"/>
      <w:marRight w:val="0"/>
      <w:marTop w:val="0"/>
      <w:marBottom w:val="0"/>
      <w:divBdr>
        <w:top w:val="none" w:sz="0" w:space="0" w:color="auto"/>
        <w:left w:val="none" w:sz="0" w:space="0" w:color="auto"/>
        <w:bottom w:val="none" w:sz="0" w:space="0" w:color="auto"/>
        <w:right w:val="none" w:sz="0" w:space="0" w:color="auto"/>
      </w:divBdr>
    </w:div>
    <w:div w:id="1221087866">
      <w:bodyDiv w:val="1"/>
      <w:marLeft w:val="0"/>
      <w:marRight w:val="0"/>
      <w:marTop w:val="0"/>
      <w:marBottom w:val="0"/>
      <w:divBdr>
        <w:top w:val="none" w:sz="0" w:space="0" w:color="auto"/>
        <w:left w:val="none" w:sz="0" w:space="0" w:color="auto"/>
        <w:bottom w:val="none" w:sz="0" w:space="0" w:color="auto"/>
        <w:right w:val="none" w:sz="0" w:space="0" w:color="auto"/>
      </w:divBdr>
    </w:div>
    <w:div w:id="1221212229">
      <w:bodyDiv w:val="1"/>
      <w:marLeft w:val="0"/>
      <w:marRight w:val="0"/>
      <w:marTop w:val="0"/>
      <w:marBottom w:val="0"/>
      <w:divBdr>
        <w:top w:val="none" w:sz="0" w:space="0" w:color="auto"/>
        <w:left w:val="none" w:sz="0" w:space="0" w:color="auto"/>
        <w:bottom w:val="none" w:sz="0" w:space="0" w:color="auto"/>
        <w:right w:val="none" w:sz="0" w:space="0" w:color="auto"/>
      </w:divBdr>
    </w:div>
    <w:div w:id="1221283081">
      <w:bodyDiv w:val="1"/>
      <w:marLeft w:val="0"/>
      <w:marRight w:val="0"/>
      <w:marTop w:val="0"/>
      <w:marBottom w:val="0"/>
      <w:divBdr>
        <w:top w:val="none" w:sz="0" w:space="0" w:color="auto"/>
        <w:left w:val="none" w:sz="0" w:space="0" w:color="auto"/>
        <w:bottom w:val="none" w:sz="0" w:space="0" w:color="auto"/>
        <w:right w:val="none" w:sz="0" w:space="0" w:color="auto"/>
      </w:divBdr>
    </w:div>
    <w:div w:id="1221332243">
      <w:bodyDiv w:val="1"/>
      <w:marLeft w:val="0"/>
      <w:marRight w:val="0"/>
      <w:marTop w:val="0"/>
      <w:marBottom w:val="0"/>
      <w:divBdr>
        <w:top w:val="none" w:sz="0" w:space="0" w:color="auto"/>
        <w:left w:val="none" w:sz="0" w:space="0" w:color="auto"/>
        <w:bottom w:val="none" w:sz="0" w:space="0" w:color="auto"/>
        <w:right w:val="none" w:sz="0" w:space="0" w:color="auto"/>
      </w:divBdr>
    </w:div>
    <w:div w:id="1221358225">
      <w:bodyDiv w:val="1"/>
      <w:marLeft w:val="0"/>
      <w:marRight w:val="0"/>
      <w:marTop w:val="0"/>
      <w:marBottom w:val="0"/>
      <w:divBdr>
        <w:top w:val="none" w:sz="0" w:space="0" w:color="auto"/>
        <w:left w:val="none" w:sz="0" w:space="0" w:color="auto"/>
        <w:bottom w:val="none" w:sz="0" w:space="0" w:color="auto"/>
        <w:right w:val="none" w:sz="0" w:space="0" w:color="auto"/>
      </w:divBdr>
    </w:div>
    <w:div w:id="1221358307">
      <w:bodyDiv w:val="1"/>
      <w:marLeft w:val="0"/>
      <w:marRight w:val="0"/>
      <w:marTop w:val="0"/>
      <w:marBottom w:val="0"/>
      <w:divBdr>
        <w:top w:val="none" w:sz="0" w:space="0" w:color="auto"/>
        <w:left w:val="none" w:sz="0" w:space="0" w:color="auto"/>
        <w:bottom w:val="none" w:sz="0" w:space="0" w:color="auto"/>
        <w:right w:val="none" w:sz="0" w:space="0" w:color="auto"/>
      </w:divBdr>
    </w:div>
    <w:div w:id="1221359512">
      <w:bodyDiv w:val="1"/>
      <w:marLeft w:val="0"/>
      <w:marRight w:val="0"/>
      <w:marTop w:val="0"/>
      <w:marBottom w:val="0"/>
      <w:divBdr>
        <w:top w:val="none" w:sz="0" w:space="0" w:color="auto"/>
        <w:left w:val="none" w:sz="0" w:space="0" w:color="auto"/>
        <w:bottom w:val="none" w:sz="0" w:space="0" w:color="auto"/>
        <w:right w:val="none" w:sz="0" w:space="0" w:color="auto"/>
      </w:divBdr>
    </w:div>
    <w:div w:id="1221401767">
      <w:bodyDiv w:val="1"/>
      <w:marLeft w:val="0"/>
      <w:marRight w:val="0"/>
      <w:marTop w:val="0"/>
      <w:marBottom w:val="0"/>
      <w:divBdr>
        <w:top w:val="none" w:sz="0" w:space="0" w:color="auto"/>
        <w:left w:val="none" w:sz="0" w:space="0" w:color="auto"/>
        <w:bottom w:val="none" w:sz="0" w:space="0" w:color="auto"/>
        <w:right w:val="none" w:sz="0" w:space="0" w:color="auto"/>
      </w:divBdr>
    </w:div>
    <w:div w:id="1221405678">
      <w:bodyDiv w:val="1"/>
      <w:marLeft w:val="0"/>
      <w:marRight w:val="0"/>
      <w:marTop w:val="0"/>
      <w:marBottom w:val="0"/>
      <w:divBdr>
        <w:top w:val="none" w:sz="0" w:space="0" w:color="auto"/>
        <w:left w:val="none" w:sz="0" w:space="0" w:color="auto"/>
        <w:bottom w:val="none" w:sz="0" w:space="0" w:color="auto"/>
        <w:right w:val="none" w:sz="0" w:space="0" w:color="auto"/>
      </w:divBdr>
    </w:div>
    <w:div w:id="1221593402">
      <w:bodyDiv w:val="1"/>
      <w:marLeft w:val="0"/>
      <w:marRight w:val="0"/>
      <w:marTop w:val="0"/>
      <w:marBottom w:val="0"/>
      <w:divBdr>
        <w:top w:val="none" w:sz="0" w:space="0" w:color="auto"/>
        <w:left w:val="none" w:sz="0" w:space="0" w:color="auto"/>
        <w:bottom w:val="none" w:sz="0" w:space="0" w:color="auto"/>
        <w:right w:val="none" w:sz="0" w:space="0" w:color="auto"/>
      </w:divBdr>
    </w:div>
    <w:div w:id="1221594667">
      <w:bodyDiv w:val="1"/>
      <w:marLeft w:val="0"/>
      <w:marRight w:val="0"/>
      <w:marTop w:val="0"/>
      <w:marBottom w:val="0"/>
      <w:divBdr>
        <w:top w:val="none" w:sz="0" w:space="0" w:color="auto"/>
        <w:left w:val="none" w:sz="0" w:space="0" w:color="auto"/>
        <w:bottom w:val="none" w:sz="0" w:space="0" w:color="auto"/>
        <w:right w:val="none" w:sz="0" w:space="0" w:color="auto"/>
      </w:divBdr>
    </w:div>
    <w:div w:id="1221596004">
      <w:bodyDiv w:val="1"/>
      <w:marLeft w:val="0"/>
      <w:marRight w:val="0"/>
      <w:marTop w:val="0"/>
      <w:marBottom w:val="0"/>
      <w:divBdr>
        <w:top w:val="none" w:sz="0" w:space="0" w:color="auto"/>
        <w:left w:val="none" w:sz="0" w:space="0" w:color="auto"/>
        <w:bottom w:val="none" w:sz="0" w:space="0" w:color="auto"/>
        <w:right w:val="none" w:sz="0" w:space="0" w:color="auto"/>
      </w:divBdr>
    </w:div>
    <w:div w:id="1221598666">
      <w:bodyDiv w:val="1"/>
      <w:marLeft w:val="0"/>
      <w:marRight w:val="0"/>
      <w:marTop w:val="0"/>
      <w:marBottom w:val="0"/>
      <w:divBdr>
        <w:top w:val="none" w:sz="0" w:space="0" w:color="auto"/>
        <w:left w:val="none" w:sz="0" w:space="0" w:color="auto"/>
        <w:bottom w:val="none" w:sz="0" w:space="0" w:color="auto"/>
        <w:right w:val="none" w:sz="0" w:space="0" w:color="auto"/>
      </w:divBdr>
    </w:div>
    <w:div w:id="1221668283">
      <w:bodyDiv w:val="1"/>
      <w:marLeft w:val="0"/>
      <w:marRight w:val="0"/>
      <w:marTop w:val="0"/>
      <w:marBottom w:val="0"/>
      <w:divBdr>
        <w:top w:val="none" w:sz="0" w:space="0" w:color="auto"/>
        <w:left w:val="none" w:sz="0" w:space="0" w:color="auto"/>
        <w:bottom w:val="none" w:sz="0" w:space="0" w:color="auto"/>
        <w:right w:val="none" w:sz="0" w:space="0" w:color="auto"/>
      </w:divBdr>
    </w:div>
    <w:div w:id="1221672393">
      <w:bodyDiv w:val="1"/>
      <w:marLeft w:val="0"/>
      <w:marRight w:val="0"/>
      <w:marTop w:val="0"/>
      <w:marBottom w:val="0"/>
      <w:divBdr>
        <w:top w:val="none" w:sz="0" w:space="0" w:color="auto"/>
        <w:left w:val="none" w:sz="0" w:space="0" w:color="auto"/>
        <w:bottom w:val="none" w:sz="0" w:space="0" w:color="auto"/>
        <w:right w:val="none" w:sz="0" w:space="0" w:color="auto"/>
      </w:divBdr>
    </w:div>
    <w:div w:id="1221676919">
      <w:bodyDiv w:val="1"/>
      <w:marLeft w:val="0"/>
      <w:marRight w:val="0"/>
      <w:marTop w:val="0"/>
      <w:marBottom w:val="0"/>
      <w:divBdr>
        <w:top w:val="none" w:sz="0" w:space="0" w:color="auto"/>
        <w:left w:val="none" w:sz="0" w:space="0" w:color="auto"/>
        <w:bottom w:val="none" w:sz="0" w:space="0" w:color="auto"/>
        <w:right w:val="none" w:sz="0" w:space="0" w:color="auto"/>
      </w:divBdr>
    </w:div>
    <w:div w:id="1222015752">
      <w:bodyDiv w:val="1"/>
      <w:marLeft w:val="0"/>
      <w:marRight w:val="0"/>
      <w:marTop w:val="0"/>
      <w:marBottom w:val="0"/>
      <w:divBdr>
        <w:top w:val="none" w:sz="0" w:space="0" w:color="auto"/>
        <w:left w:val="none" w:sz="0" w:space="0" w:color="auto"/>
        <w:bottom w:val="none" w:sz="0" w:space="0" w:color="auto"/>
        <w:right w:val="none" w:sz="0" w:space="0" w:color="auto"/>
      </w:divBdr>
    </w:div>
    <w:div w:id="1222056327">
      <w:bodyDiv w:val="1"/>
      <w:marLeft w:val="0"/>
      <w:marRight w:val="0"/>
      <w:marTop w:val="0"/>
      <w:marBottom w:val="0"/>
      <w:divBdr>
        <w:top w:val="none" w:sz="0" w:space="0" w:color="auto"/>
        <w:left w:val="none" w:sz="0" w:space="0" w:color="auto"/>
        <w:bottom w:val="none" w:sz="0" w:space="0" w:color="auto"/>
        <w:right w:val="none" w:sz="0" w:space="0" w:color="auto"/>
      </w:divBdr>
    </w:div>
    <w:div w:id="1222137130">
      <w:bodyDiv w:val="1"/>
      <w:marLeft w:val="0"/>
      <w:marRight w:val="0"/>
      <w:marTop w:val="0"/>
      <w:marBottom w:val="0"/>
      <w:divBdr>
        <w:top w:val="none" w:sz="0" w:space="0" w:color="auto"/>
        <w:left w:val="none" w:sz="0" w:space="0" w:color="auto"/>
        <w:bottom w:val="none" w:sz="0" w:space="0" w:color="auto"/>
        <w:right w:val="none" w:sz="0" w:space="0" w:color="auto"/>
      </w:divBdr>
    </w:div>
    <w:div w:id="1222256745">
      <w:bodyDiv w:val="1"/>
      <w:marLeft w:val="0"/>
      <w:marRight w:val="0"/>
      <w:marTop w:val="0"/>
      <w:marBottom w:val="0"/>
      <w:divBdr>
        <w:top w:val="none" w:sz="0" w:space="0" w:color="auto"/>
        <w:left w:val="none" w:sz="0" w:space="0" w:color="auto"/>
        <w:bottom w:val="none" w:sz="0" w:space="0" w:color="auto"/>
        <w:right w:val="none" w:sz="0" w:space="0" w:color="auto"/>
      </w:divBdr>
    </w:div>
    <w:div w:id="1222401161">
      <w:bodyDiv w:val="1"/>
      <w:marLeft w:val="0"/>
      <w:marRight w:val="0"/>
      <w:marTop w:val="0"/>
      <w:marBottom w:val="0"/>
      <w:divBdr>
        <w:top w:val="none" w:sz="0" w:space="0" w:color="auto"/>
        <w:left w:val="none" w:sz="0" w:space="0" w:color="auto"/>
        <w:bottom w:val="none" w:sz="0" w:space="0" w:color="auto"/>
        <w:right w:val="none" w:sz="0" w:space="0" w:color="auto"/>
      </w:divBdr>
    </w:div>
    <w:div w:id="1222596638">
      <w:bodyDiv w:val="1"/>
      <w:marLeft w:val="0"/>
      <w:marRight w:val="0"/>
      <w:marTop w:val="0"/>
      <w:marBottom w:val="0"/>
      <w:divBdr>
        <w:top w:val="none" w:sz="0" w:space="0" w:color="auto"/>
        <w:left w:val="none" w:sz="0" w:space="0" w:color="auto"/>
        <w:bottom w:val="none" w:sz="0" w:space="0" w:color="auto"/>
        <w:right w:val="none" w:sz="0" w:space="0" w:color="auto"/>
      </w:divBdr>
    </w:div>
    <w:div w:id="1222599116">
      <w:bodyDiv w:val="1"/>
      <w:marLeft w:val="0"/>
      <w:marRight w:val="0"/>
      <w:marTop w:val="0"/>
      <w:marBottom w:val="0"/>
      <w:divBdr>
        <w:top w:val="none" w:sz="0" w:space="0" w:color="auto"/>
        <w:left w:val="none" w:sz="0" w:space="0" w:color="auto"/>
        <w:bottom w:val="none" w:sz="0" w:space="0" w:color="auto"/>
        <w:right w:val="none" w:sz="0" w:space="0" w:color="auto"/>
      </w:divBdr>
    </w:div>
    <w:div w:id="1222600653">
      <w:bodyDiv w:val="1"/>
      <w:marLeft w:val="0"/>
      <w:marRight w:val="0"/>
      <w:marTop w:val="0"/>
      <w:marBottom w:val="0"/>
      <w:divBdr>
        <w:top w:val="none" w:sz="0" w:space="0" w:color="auto"/>
        <w:left w:val="none" w:sz="0" w:space="0" w:color="auto"/>
        <w:bottom w:val="none" w:sz="0" w:space="0" w:color="auto"/>
        <w:right w:val="none" w:sz="0" w:space="0" w:color="auto"/>
      </w:divBdr>
    </w:div>
    <w:div w:id="1222640153">
      <w:bodyDiv w:val="1"/>
      <w:marLeft w:val="0"/>
      <w:marRight w:val="0"/>
      <w:marTop w:val="0"/>
      <w:marBottom w:val="0"/>
      <w:divBdr>
        <w:top w:val="none" w:sz="0" w:space="0" w:color="auto"/>
        <w:left w:val="none" w:sz="0" w:space="0" w:color="auto"/>
        <w:bottom w:val="none" w:sz="0" w:space="0" w:color="auto"/>
        <w:right w:val="none" w:sz="0" w:space="0" w:color="auto"/>
      </w:divBdr>
    </w:div>
    <w:div w:id="1222640823">
      <w:bodyDiv w:val="1"/>
      <w:marLeft w:val="0"/>
      <w:marRight w:val="0"/>
      <w:marTop w:val="0"/>
      <w:marBottom w:val="0"/>
      <w:divBdr>
        <w:top w:val="none" w:sz="0" w:space="0" w:color="auto"/>
        <w:left w:val="none" w:sz="0" w:space="0" w:color="auto"/>
        <w:bottom w:val="none" w:sz="0" w:space="0" w:color="auto"/>
        <w:right w:val="none" w:sz="0" w:space="0" w:color="auto"/>
      </w:divBdr>
    </w:div>
    <w:div w:id="1222670569">
      <w:bodyDiv w:val="1"/>
      <w:marLeft w:val="0"/>
      <w:marRight w:val="0"/>
      <w:marTop w:val="0"/>
      <w:marBottom w:val="0"/>
      <w:divBdr>
        <w:top w:val="none" w:sz="0" w:space="0" w:color="auto"/>
        <w:left w:val="none" w:sz="0" w:space="0" w:color="auto"/>
        <w:bottom w:val="none" w:sz="0" w:space="0" w:color="auto"/>
        <w:right w:val="none" w:sz="0" w:space="0" w:color="auto"/>
      </w:divBdr>
    </w:div>
    <w:div w:id="1222671376">
      <w:bodyDiv w:val="1"/>
      <w:marLeft w:val="0"/>
      <w:marRight w:val="0"/>
      <w:marTop w:val="0"/>
      <w:marBottom w:val="0"/>
      <w:divBdr>
        <w:top w:val="none" w:sz="0" w:space="0" w:color="auto"/>
        <w:left w:val="none" w:sz="0" w:space="0" w:color="auto"/>
        <w:bottom w:val="none" w:sz="0" w:space="0" w:color="auto"/>
        <w:right w:val="none" w:sz="0" w:space="0" w:color="auto"/>
      </w:divBdr>
    </w:div>
    <w:div w:id="1222785570">
      <w:bodyDiv w:val="1"/>
      <w:marLeft w:val="0"/>
      <w:marRight w:val="0"/>
      <w:marTop w:val="0"/>
      <w:marBottom w:val="0"/>
      <w:divBdr>
        <w:top w:val="none" w:sz="0" w:space="0" w:color="auto"/>
        <w:left w:val="none" w:sz="0" w:space="0" w:color="auto"/>
        <w:bottom w:val="none" w:sz="0" w:space="0" w:color="auto"/>
        <w:right w:val="none" w:sz="0" w:space="0" w:color="auto"/>
      </w:divBdr>
    </w:div>
    <w:div w:id="1222794493">
      <w:bodyDiv w:val="1"/>
      <w:marLeft w:val="0"/>
      <w:marRight w:val="0"/>
      <w:marTop w:val="0"/>
      <w:marBottom w:val="0"/>
      <w:divBdr>
        <w:top w:val="none" w:sz="0" w:space="0" w:color="auto"/>
        <w:left w:val="none" w:sz="0" w:space="0" w:color="auto"/>
        <w:bottom w:val="none" w:sz="0" w:space="0" w:color="auto"/>
        <w:right w:val="none" w:sz="0" w:space="0" w:color="auto"/>
      </w:divBdr>
    </w:div>
    <w:div w:id="1222908082">
      <w:bodyDiv w:val="1"/>
      <w:marLeft w:val="0"/>
      <w:marRight w:val="0"/>
      <w:marTop w:val="0"/>
      <w:marBottom w:val="0"/>
      <w:divBdr>
        <w:top w:val="none" w:sz="0" w:space="0" w:color="auto"/>
        <w:left w:val="none" w:sz="0" w:space="0" w:color="auto"/>
        <w:bottom w:val="none" w:sz="0" w:space="0" w:color="auto"/>
        <w:right w:val="none" w:sz="0" w:space="0" w:color="auto"/>
      </w:divBdr>
    </w:div>
    <w:div w:id="1222909500">
      <w:bodyDiv w:val="1"/>
      <w:marLeft w:val="0"/>
      <w:marRight w:val="0"/>
      <w:marTop w:val="0"/>
      <w:marBottom w:val="0"/>
      <w:divBdr>
        <w:top w:val="none" w:sz="0" w:space="0" w:color="auto"/>
        <w:left w:val="none" w:sz="0" w:space="0" w:color="auto"/>
        <w:bottom w:val="none" w:sz="0" w:space="0" w:color="auto"/>
        <w:right w:val="none" w:sz="0" w:space="0" w:color="auto"/>
      </w:divBdr>
    </w:div>
    <w:div w:id="1223103609">
      <w:bodyDiv w:val="1"/>
      <w:marLeft w:val="0"/>
      <w:marRight w:val="0"/>
      <w:marTop w:val="0"/>
      <w:marBottom w:val="0"/>
      <w:divBdr>
        <w:top w:val="none" w:sz="0" w:space="0" w:color="auto"/>
        <w:left w:val="none" w:sz="0" w:space="0" w:color="auto"/>
        <w:bottom w:val="none" w:sz="0" w:space="0" w:color="auto"/>
        <w:right w:val="none" w:sz="0" w:space="0" w:color="auto"/>
      </w:divBdr>
    </w:div>
    <w:div w:id="1223179115">
      <w:bodyDiv w:val="1"/>
      <w:marLeft w:val="0"/>
      <w:marRight w:val="0"/>
      <w:marTop w:val="0"/>
      <w:marBottom w:val="0"/>
      <w:divBdr>
        <w:top w:val="none" w:sz="0" w:space="0" w:color="auto"/>
        <w:left w:val="none" w:sz="0" w:space="0" w:color="auto"/>
        <w:bottom w:val="none" w:sz="0" w:space="0" w:color="auto"/>
        <w:right w:val="none" w:sz="0" w:space="0" w:color="auto"/>
      </w:divBdr>
    </w:div>
    <w:div w:id="1223297791">
      <w:bodyDiv w:val="1"/>
      <w:marLeft w:val="0"/>
      <w:marRight w:val="0"/>
      <w:marTop w:val="0"/>
      <w:marBottom w:val="0"/>
      <w:divBdr>
        <w:top w:val="none" w:sz="0" w:space="0" w:color="auto"/>
        <w:left w:val="none" w:sz="0" w:space="0" w:color="auto"/>
        <w:bottom w:val="none" w:sz="0" w:space="0" w:color="auto"/>
        <w:right w:val="none" w:sz="0" w:space="0" w:color="auto"/>
      </w:divBdr>
    </w:div>
    <w:div w:id="1223325336">
      <w:bodyDiv w:val="1"/>
      <w:marLeft w:val="0"/>
      <w:marRight w:val="0"/>
      <w:marTop w:val="0"/>
      <w:marBottom w:val="0"/>
      <w:divBdr>
        <w:top w:val="none" w:sz="0" w:space="0" w:color="auto"/>
        <w:left w:val="none" w:sz="0" w:space="0" w:color="auto"/>
        <w:bottom w:val="none" w:sz="0" w:space="0" w:color="auto"/>
        <w:right w:val="none" w:sz="0" w:space="0" w:color="auto"/>
      </w:divBdr>
    </w:div>
    <w:div w:id="1223365511">
      <w:bodyDiv w:val="1"/>
      <w:marLeft w:val="0"/>
      <w:marRight w:val="0"/>
      <w:marTop w:val="0"/>
      <w:marBottom w:val="0"/>
      <w:divBdr>
        <w:top w:val="none" w:sz="0" w:space="0" w:color="auto"/>
        <w:left w:val="none" w:sz="0" w:space="0" w:color="auto"/>
        <w:bottom w:val="none" w:sz="0" w:space="0" w:color="auto"/>
        <w:right w:val="none" w:sz="0" w:space="0" w:color="auto"/>
      </w:divBdr>
    </w:div>
    <w:div w:id="1223373957">
      <w:bodyDiv w:val="1"/>
      <w:marLeft w:val="0"/>
      <w:marRight w:val="0"/>
      <w:marTop w:val="0"/>
      <w:marBottom w:val="0"/>
      <w:divBdr>
        <w:top w:val="none" w:sz="0" w:space="0" w:color="auto"/>
        <w:left w:val="none" w:sz="0" w:space="0" w:color="auto"/>
        <w:bottom w:val="none" w:sz="0" w:space="0" w:color="auto"/>
        <w:right w:val="none" w:sz="0" w:space="0" w:color="auto"/>
      </w:divBdr>
    </w:div>
    <w:div w:id="1223564571">
      <w:bodyDiv w:val="1"/>
      <w:marLeft w:val="0"/>
      <w:marRight w:val="0"/>
      <w:marTop w:val="0"/>
      <w:marBottom w:val="0"/>
      <w:divBdr>
        <w:top w:val="none" w:sz="0" w:space="0" w:color="auto"/>
        <w:left w:val="none" w:sz="0" w:space="0" w:color="auto"/>
        <w:bottom w:val="none" w:sz="0" w:space="0" w:color="auto"/>
        <w:right w:val="none" w:sz="0" w:space="0" w:color="auto"/>
      </w:divBdr>
    </w:div>
    <w:div w:id="1223567675">
      <w:bodyDiv w:val="1"/>
      <w:marLeft w:val="0"/>
      <w:marRight w:val="0"/>
      <w:marTop w:val="0"/>
      <w:marBottom w:val="0"/>
      <w:divBdr>
        <w:top w:val="none" w:sz="0" w:space="0" w:color="auto"/>
        <w:left w:val="none" w:sz="0" w:space="0" w:color="auto"/>
        <w:bottom w:val="none" w:sz="0" w:space="0" w:color="auto"/>
        <w:right w:val="none" w:sz="0" w:space="0" w:color="auto"/>
      </w:divBdr>
    </w:div>
    <w:div w:id="1223638516">
      <w:bodyDiv w:val="1"/>
      <w:marLeft w:val="0"/>
      <w:marRight w:val="0"/>
      <w:marTop w:val="0"/>
      <w:marBottom w:val="0"/>
      <w:divBdr>
        <w:top w:val="none" w:sz="0" w:space="0" w:color="auto"/>
        <w:left w:val="none" w:sz="0" w:space="0" w:color="auto"/>
        <w:bottom w:val="none" w:sz="0" w:space="0" w:color="auto"/>
        <w:right w:val="none" w:sz="0" w:space="0" w:color="auto"/>
      </w:divBdr>
    </w:div>
    <w:div w:id="1223641420">
      <w:bodyDiv w:val="1"/>
      <w:marLeft w:val="0"/>
      <w:marRight w:val="0"/>
      <w:marTop w:val="0"/>
      <w:marBottom w:val="0"/>
      <w:divBdr>
        <w:top w:val="none" w:sz="0" w:space="0" w:color="auto"/>
        <w:left w:val="none" w:sz="0" w:space="0" w:color="auto"/>
        <w:bottom w:val="none" w:sz="0" w:space="0" w:color="auto"/>
        <w:right w:val="none" w:sz="0" w:space="0" w:color="auto"/>
      </w:divBdr>
    </w:div>
    <w:div w:id="1223754169">
      <w:bodyDiv w:val="1"/>
      <w:marLeft w:val="0"/>
      <w:marRight w:val="0"/>
      <w:marTop w:val="0"/>
      <w:marBottom w:val="0"/>
      <w:divBdr>
        <w:top w:val="none" w:sz="0" w:space="0" w:color="auto"/>
        <w:left w:val="none" w:sz="0" w:space="0" w:color="auto"/>
        <w:bottom w:val="none" w:sz="0" w:space="0" w:color="auto"/>
        <w:right w:val="none" w:sz="0" w:space="0" w:color="auto"/>
      </w:divBdr>
    </w:div>
    <w:div w:id="1223755195">
      <w:bodyDiv w:val="1"/>
      <w:marLeft w:val="0"/>
      <w:marRight w:val="0"/>
      <w:marTop w:val="0"/>
      <w:marBottom w:val="0"/>
      <w:divBdr>
        <w:top w:val="none" w:sz="0" w:space="0" w:color="auto"/>
        <w:left w:val="none" w:sz="0" w:space="0" w:color="auto"/>
        <w:bottom w:val="none" w:sz="0" w:space="0" w:color="auto"/>
        <w:right w:val="none" w:sz="0" w:space="0" w:color="auto"/>
      </w:divBdr>
    </w:div>
    <w:div w:id="1223758889">
      <w:bodyDiv w:val="1"/>
      <w:marLeft w:val="0"/>
      <w:marRight w:val="0"/>
      <w:marTop w:val="0"/>
      <w:marBottom w:val="0"/>
      <w:divBdr>
        <w:top w:val="none" w:sz="0" w:space="0" w:color="auto"/>
        <w:left w:val="none" w:sz="0" w:space="0" w:color="auto"/>
        <w:bottom w:val="none" w:sz="0" w:space="0" w:color="auto"/>
        <w:right w:val="none" w:sz="0" w:space="0" w:color="auto"/>
      </w:divBdr>
    </w:div>
    <w:div w:id="1223760601">
      <w:bodyDiv w:val="1"/>
      <w:marLeft w:val="0"/>
      <w:marRight w:val="0"/>
      <w:marTop w:val="0"/>
      <w:marBottom w:val="0"/>
      <w:divBdr>
        <w:top w:val="none" w:sz="0" w:space="0" w:color="auto"/>
        <w:left w:val="none" w:sz="0" w:space="0" w:color="auto"/>
        <w:bottom w:val="none" w:sz="0" w:space="0" w:color="auto"/>
        <w:right w:val="none" w:sz="0" w:space="0" w:color="auto"/>
      </w:divBdr>
    </w:div>
    <w:div w:id="1223786126">
      <w:bodyDiv w:val="1"/>
      <w:marLeft w:val="0"/>
      <w:marRight w:val="0"/>
      <w:marTop w:val="0"/>
      <w:marBottom w:val="0"/>
      <w:divBdr>
        <w:top w:val="none" w:sz="0" w:space="0" w:color="auto"/>
        <w:left w:val="none" w:sz="0" w:space="0" w:color="auto"/>
        <w:bottom w:val="none" w:sz="0" w:space="0" w:color="auto"/>
        <w:right w:val="none" w:sz="0" w:space="0" w:color="auto"/>
      </w:divBdr>
    </w:div>
    <w:div w:id="1223827334">
      <w:bodyDiv w:val="1"/>
      <w:marLeft w:val="0"/>
      <w:marRight w:val="0"/>
      <w:marTop w:val="0"/>
      <w:marBottom w:val="0"/>
      <w:divBdr>
        <w:top w:val="none" w:sz="0" w:space="0" w:color="auto"/>
        <w:left w:val="none" w:sz="0" w:space="0" w:color="auto"/>
        <w:bottom w:val="none" w:sz="0" w:space="0" w:color="auto"/>
        <w:right w:val="none" w:sz="0" w:space="0" w:color="auto"/>
      </w:divBdr>
    </w:div>
    <w:div w:id="1223902238">
      <w:bodyDiv w:val="1"/>
      <w:marLeft w:val="0"/>
      <w:marRight w:val="0"/>
      <w:marTop w:val="0"/>
      <w:marBottom w:val="0"/>
      <w:divBdr>
        <w:top w:val="none" w:sz="0" w:space="0" w:color="auto"/>
        <w:left w:val="none" w:sz="0" w:space="0" w:color="auto"/>
        <w:bottom w:val="none" w:sz="0" w:space="0" w:color="auto"/>
        <w:right w:val="none" w:sz="0" w:space="0" w:color="auto"/>
      </w:divBdr>
    </w:div>
    <w:div w:id="1223978537">
      <w:bodyDiv w:val="1"/>
      <w:marLeft w:val="0"/>
      <w:marRight w:val="0"/>
      <w:marTop w:val="0"/>
      <w:marBottom w:val="0"/>
      <w:divBdr>
        <w:top w:val="none" w:sz="0" w:space="0" w:color="auto"/>
        <w:left w:val="none" w:sz="0" w:space="0" w:color="auto"/>
        <w:bottom w:val="none" w:sz="0" w:space="0" w:color="auto"/>
        <w:right w:val="none" w:sz="0" w:space="0" w:color="auto"/>
      </w:divBdr>
    </w:div>
    <w:div w:id="1224020572">
      <w:bodyDiv w:val="1"/>
      <w:marLeft w:val="0"/>
      <w:marRight w:val="0"/>
      <w:marTop w:val="0"/>
      <w:marBottom w:val="0"/>
      <w:divBdr>
        <w:top w:val="none" w:sz="0" w:space="0" w:color="auto"/>
        <w:left w:val="none" w:sz="0" w:space="0" w:color="auto"/>
        <w:bottom w:val="none" w:sz="0" w:space="0" w:color="auto"/>
        <w:right w:val="none" w:sz="0" w:space="0" w:color="auto"/>
      </w:divBdr>
    </w:div>
    <w:div w:id="1224172034">
      <w:bodyDiv w:val="1"/>
      <w:marLeft w:val="0"/>
      <w:marRight w:val="0"/>
      <w:marTop w:val="0"/>
      <w:marBottom w:val="0"/>
      <w:divBdr>
        <w:top w:val="none" w:sz="0" w:space="0" w:color="auto"/>
        <w:left w:val="none" w:sz="0" w:space="0" w:color="auto"/>
        <w:bottom w:val="none" w:sz="0" w:space="0" w:color="auto"/>
        <w:right w:val="none" w:sz="0" w:space="0" w:color="auto"/>
      </w:divBdr>
    </w:div>
    <w:div w:id="1224173936">
      <w:bodyDiv w:val="1"/>
      <w:marLeft w:val="0"/>
      <w:marRight w:val="0"/>
      <w:marTop w:val="0"/>
      <w:marBottom w:val="0"/>
      <w:divBdr>
        <w:top w:val="none" w:sz="0" w:space="0" w:color="auto"/>
        <w:left w:val="none" w:sz="0" w:space="0" w:color="auto"/>
        <w:bottom w:val="none" w:sz="0" w:space="0" w:color="auto"/>
        <w:right w:val="none" w:sz="0" w:space="0" w:color="auto"/>
      </w:divBdr>
    </w:div>
    <w:div w:id="1224177916">
      <w:bodyDiv w:val="1"/>
      <w:marLeft w:val="0"/>
      <w:marRight w:val="0"/>
      <w:marTop w:val="0"/>
      <w:marBottom w:val="0"/>
      <w:divBdr>
        <w:top w:val="none" w:sz="0" w:space="0" w:color="auto"/>
        <w:left w:val="none" w:sz="0" w:space="0" w:color="auto"/>
        <w:bottom w:val="none" w:sz="0" w:space="0" w:color="auto"/>
        <w:right w:val="none" w:sz="0" w:space="0" w:color="auto"/>
      </w:divBdr>
    </w:div>
    <w:div w:id="1224294170">
      <w:bodyDiv w:val="1"/>
      <w:marLeft w:val="0"/>
      <w:marRight w:val="0"/>
      <w:marTop w:val="0"/>
      <w:marBottom w:val="0"/>
      <w:divBdr>
        <w:top w:val="none" w:sz="0" w:space="0" w:color="auto"/>
        <w:left w:val="none" w:sz="0" w:space="0" w:color="auto"/>
        <w:bottom w:val="none" w:sz="0" w:space="0" w:color="auto"/>
        <w:right w:val="none" w:sz="0" w:space="0" w:color="auto"/>
      </w:divBdr>
    </w:div>
    <w:div w:id="1224366325">
      <w:bodyDiv w:val="1"/>
      <w:marLeft w:val="0"/>
      <w:marRight w:val="0"/>
      <w:marTop w:val="0"/>
      <w:marBottom w:val="0"/>
      <w:divBdr>
        <w:top w:val="none" w:sz="0" w:space="0" w:color="auto"/>
        <w:left w:val="none" w:sz="0" w:space="0" w:color="auto"/>
        <w:bottom w:val="none" w:sz="0" w:space="0" w:color="auto"/>
        <w:right w:val="none" w:sz="0" w:space="0" w:color="auto"/>
      </w:divBdr>
    </w:div>
    <w:div w:id="1224368970">
      <w:bodyDiv w:val="1"/>
      <w:marLeft w:val="0"/>
      <w:marRight w:val="0"/>
      <w:marTop w:val="0"/>
      <w:marBottom w:val="0"/>
      <w:divBdr>
        <w:top w:val="none" w:sz="0" w:space="0" w:color="auto"/>
        <w:left w:val="none" w:sz="0" w:space="0" w:color="auto"/>
        <w:bottom w:val="none" w:sz="0" w:space="0" w:color="auto"/>
        <w:right w:val="none" w:sz="0" w:space="0" w:color="auto"/>
      </w:divBdr>
    </w:div>
    <w:div w:id="1224490778">
      <w:bodyDiv w:val="1"/>
      <w:marLeft w:val="0"/>
      <w:marRight w:val="0"/>
      <w:marTop w:val="0"/>
      <w:marBottom w:val="0"/>
      <w:divBdr>
        <w:top w:val="none" w:sz="0" w:space="0" w:color="auto"/>
        <w:left w:val="none" w:sz="0" w:space="0" w:color="auto"/>
        <w:bottom w:val="none" w:sz="0" w:space="0" w:color="auto"/>
        <w:right w:val="none" w:sz="0" w:space="0" w:color="auto"/>
      </w:divBdr>
    </w:div>
    <w:div w:id="1224560834">
      <w:bodyDiv w:val="1"/>
      <w:marLeft w:val="0"/>
      <w:marRight w:val="0"/>
      <w:marTop w:val="0"/>
      <w:marBottom w:val="0"/>
      <w:divBdr>
        <w:top w:val="none" w:sz="0" w:space="0" w:color="auto"/>
        <w:left w:val="none" w:sz="0" w:space="0" w:color="auto"/>
        <w:bottom w:val="none" w:sz="0" w:space="0" w:color="auto"/>
        <w:right w:val="none" w:sz="0" w:space="0" w:color="auto"/>
      </w:divBdr>
    </w:div>
    <w:div w:id="1224565688">
      <w:bodyDiv w:val="1"/>
      <w:marLeft w:val="0"/>
      <w:marRight w:val="0"/>
      <w:marTop w:val="0"/>
      <w:marBottom w:val="0"/>
      <w:divBdr>
        <w:top w:val="none" w:sz="0" w:space="0" w:color="auto"/>
        <w:left w:val="none" w:sz="0" w:space="0" w:color="auto"/>
        <w:bottom w:val="none" w:sz="0" w:space="0" w:color="auto"/>
        <w:right w:val="none" w:sz="0" w:space="0" w:color="auto"/>
      </w:divBdr>
    </w:div>
    <w:div w:id="1224634351">
      <w:bodyDiv w:val="1"/>
      <w:marLeft w:val="0"/>
      <w:marRight w:val="0"/>
      <w:marTop w:val="0"/>
      <w:marBottom w:val="0"/>
      <w:divBdr>
        <w:top w:val="none" w:sz="0" w:space="0" w:color="auto"/>
        <w:left w:val="none" w:sz="0" w:space="0" w:color="auto"/>
        <w:bottom w:val="none" w:sz="0" w:space="0" w:color="auto"/>
        <w:right w:val="none" w:sz="0" w:space="0" w:color="auto"/>
      </w:divBdr>
    </w:div>
    <w:div w:id="1224676884">
      <w:bodyDiv w:val="1"/>
      <w:marLeft w:val="0"/>
      <w:marRight w:val="0"/>
      <w:marTop w:val="0"/>
      <w:marBottom w:val="0"/>
      <w:divBdr>
        <w:top w:val="none" w:sz="0" w:space="0" w:color="auto"/>
        <w:left w:val="none" w:sz="0" w:space="0" w:color="auto"/>
        <w:bottom w:val="none" w:sz="0" w:space="0" w:color="auto"/>
        <w:right w:val="none" w:sz="0" w:space="0" w:color="auto"/>
      </w:divBdr>
    </w:div>
    <w:div w:id="1224677501">
      <w:bodyDiv w:val="1"/>
      <w:marLeft w:val="0"/>
      <w:marRight w:val="0"/>
      <w:marTop w:val="0"/>
      <w:marBottom w:val="0"/>
      <w:divBdr>
        <w:top w:val="none" w:sz="0" w:space="0" w:color="auto"/>
        <w:left w:val="none" w:sz="0" w:space="0" w:color="auto"/>
        <w:bottom w:val="none" w:sz="0" w:space="0" w:color="auto"/>
        <w:right w:val="none" w:sz="0" w:space="0" w:color="auto"/>
      </w:divBdr>
    </w:div>
    <w:div w:id="1224683322">
      <w:bodyDiv w:val="1"/>
      <w:marLeft w:val="0"/>
      <w:marRight w:val="0"/>
      <w:marTop w:val="0"/>
      <w:marBottom w:val="0"/>
      <w:divBdr>
        <w:top w:val="none" w:sz="0" w:space="0" w:color="auto"/>
        <w:left w:val="none" w:sz="0" w:space="0" w:color="auto"/>
        <w:bottom w:val="none" w:sz="0" w:space="0" w:color="auto"/>
        <w:right w:val="none" w:sz="0" w:space="0" w:color="auto"/>
      </w:divBdr>
    </w:div>
    <w:div w:id="1224683414">
      <w:bodyDiv w:val="1"/>
      <w:marLeft w:val="0"/>
      <w:marRight w:val="0"/>
      <w:marTop w:val="0"/>
      <w:marBottom w:val="0"/>
      <w:divBdr>
        <w:top w:val="none" w:sz="0" w:space="0" w:color="auto"/>
        <w:left w:val="none" w:sz="0" w:space="0" w:color="auto"/>
        <w:bottom w:val="none" w:sz="0" w:space="0" w:color="auto"/>
        <w:right w:val="none" w:sz="0" w:space="0" w:color="auto"/>
      </w:divBdr>
    </w:div>
    <w:div w:id="1224868605">
      <w:bodyDiv w:val="1"/>
      <w:marLeft w:val="0"/>
      <w:marRight w:val="0"/>
      <w:marTop w:val="0"/>
      <w:marBottom w:val="0"/>
      <w:divBdr>
        <w:top w:val="none" w:sz="0" w:space="0" w:color="auto"/>
        <w:left w:val="none" w:sz="0" w:space="0" w:color="auto"/>
        <w:bottom w:val="none" w:sz="0" w:space="0" w:color="auto"/>
        <w:right w:val="none" w:sz="0" w:space="0" w:color="auto"/>
      </w:divBdr>
    </w:div>
    <w:div w:id="1225023159">
      <w:bodyDiv w:val="1"/>
      <w:marLeft w:val="0"/>
      <w:marRight w:val="0"/>
      <w:marTop w:val="0"/>
      <w:marBottom w:val="0"/>
      <w:divBdr>
        <w:top w:val="none" w:sz="0" w:space="0" w:color="auto"/>
        <w:left w:val="none" w:sz="0" w:space="0" w:color="auto"/>
        <w:bottom w:val="none" w:sz="0" w:space="0" w:color="auto"/>
        <w:right w:val="none" w:sz="0" w:space="0" w:color="auto"/>
      </w:divBdr>
    </w:div>
    <w:div w:id="1225070688">
      <w:bodyDiv w:val="1"/>
      <w:marLeft w:val="0"/>
      <w:marRight w:val="0"/>
      <w:marTop w:val="0"/>
      <w:marBottom w:val="0"/>
      <w:divBdr>
        <w:top w:val="none" w:sz="0" w:space="0" w:color="auto"/>
        <w:left w:val="none" w:sz="0" w:space="0" w:color="auto"/>
        <w:bottom w:val="none" w:sz="0" w:space="0" w:color="auto"/>
        <w:right w:val="none" w:sz="0" w:space="0" w:color="auto"/>
      </w:divBdr>
    </w:div>
    <w:div w:id="1225146795">
      <w:bodyDiv w:val="1"/>
      <w:marLeft w:val="0"/>
      <w:marRight w:val="0"/>
      <w:marTop w:val="0"/>
      <w:marBottom w:val="0"/>
      <w:divBdr>
        <w:top w:val="none" w:sz="0" w:space="0" w:color="auto"/>
        <w:left w:val="none" w:sz="0" w:space="0" w:color="auto"/>
        <w:bottom w:val="none" w:sz="0" w:space="0" w:color="auto"/>
        <w:right w:val="none" w:sz="0" w:space="0" w:color="auto"/>
      </w:divBdr>
    </w:div>
    <w:div w:id="1225218897">
      <w:bodyDiv w:val="1"/>
      <w:marLeft w:val="0"/>
      <w:marRight w:val="0"/>
      <w:marTop w:val="0"/>
      <w:marBottom w:val="0"/>
      <w:divBdr>
        <w:top w:val="none" w:sz="0" w:space="0" w:color="auto"/>
        <w:left w:val="none" w:sz="0" w:space="0" w:color="auto"/>
        <w:bottom w:val="none" w:sz="0" w:space="0" w:color="auto"/>
        <w:right w:val="none" w:sz="0" w:space="0" w:color="auto"/>
      </w:divBdr>
    </w:div>
    <w:div w:id="1225330827">
      <w:bodyDiv w:val="1"/>
      <w:marLeft w:val="0"/>
      <w:marRight w:val="0"/>
      <w:marTop w:val="0"/>
      <w:marBottom w:val="0"/>
      <w:divBdr>
        <w:top w:val="none" w:sz="0" w:space="0" w:color="auto"/>
        <w:left w:val="none" w:sz="0" w:space="0" w:color="auto"/>
        <w:bottom w:val="none" w:sz="0" w:space="0" w:color="auto"/>
        <w:right w:val="none" w:sz="0" w:space="0" w:color="auto"/>
      </w:divBdr>
    </w:div>
    <w:div w:id="1225335996">
      <w:bodyDiv w:val="1"/>
      <w:marLeft w:val="0"/>
      <w:marRight w:val="0"/>
      <w:marTop w:val="0"/>
      <w:marBottom w:val="0"/>
      <w:divBdr>
        <w:top w:val="none" w:sz="0" w:space="0" w:color="auto"/>
        <w:left w:val="none" w:sz="0" w:space="0" w:color="auto"/>
        <w:bottom w:val="none" w:sz="0" w:space="0" w:color="auto"/>
        <w:right w:val="none" w:sz="0" w:space="0" w:color="auto"/>
      </w:divBdr>
    </w:div>
    <w:div w:id="1225339360">
      <w:bodyDiv w:val="1"/>
      <w:marLeft w:val="0"/>
      <w:marRight w:val="0"/>
      <w:marTop w:val="0"/>
      <w:marBottom w:val="0"/>
      <w:divBdr>
        <w:top w:val="none" w:sz="0" w:space="0" w:color="auto"/>
        <w:left w:val="none" w:sz="0" w:space="0" w:color="auto"/>
        <w:bottom w:val="none" w:sz="0" w:space="0" w:color="auto"/>
        <w:right w:val="none" w:sz="0" w:space="0" w:color="auto"/>
      </w:divBdr>
    </w:div>
    <w:div w:id="1225339574">
      <w:bodyDiv w:val="1"/>
      <w:marLeft w:val="0"/>
      <w:marRight w:val="0"/>
      <w:marTop w:val="0"/>
      <w:marBottom w:val="0"/>
      <w:divBdr>
        <w:top w:val="none" w:sz="0" w:space="0" w:color="auto"/>
        <w:left w:val="none" w:sz="0" w:space="0" w:color="auto"/>
        <w:bottom w:val="none" w:sz="0" w:space="0" w:color="auto"/>
        <w:right w:val="none" w:sz="0" w:space="0" w:color="auto"/>
      </w:divBdr>
    </w:div>
    <w:div w:id="1225408617">
      <w:bodyDiv w:val="1"/>
      <w:marLeft w:val="0"/>
      <w:marRight w:val="0"/>
      <w:marTop w:val="0"/>
      <w:marBottom w:val="0"/>
      <w:divBdr>
        <w:top w:val="none" w:sz="0" w:space="0" w:color="auto"/>
        <w:left w:val="none" w:sz="0" w:space="0" w:color="auto"/>
        <w:bottom w:val="none" w:sz="0" w:space="0" w:color="auto"/>
        <w:right w:val="none" w:sz="0" w:space="0" w:color="auto"/>
      </w:divBdr>
    </w:div>
    <w:div w:id="1225483634">
      <w:bodyDiv w:val="1"/>
      <w:marLeft w:val="0"/>
      <w:marRight w:val="0"/>
      <w:marTop w:val="0"/>
      <w:marBottom w:val="0"/>
      <w:divBdr>
        <w:top w:val="none" w:sz="0" w:space="0" w:color="auto"/>
        <w:left w:val="none" w:sz="0" w:space="0" w:color="auto"/>
        <w:bottom w:val="none" w:sz="0" w:space="0" w:color="auto"/>
        <w:right w:val="none" w:sz="0" w:space="0" w:color="auto"/>
      </w:divBdr>
    </w:div>
    <w:div w:id="1225484307">
      <w:bodyDiv w:val="1"/>
      <w:marLeft w:val="0"/>
      <w:marRight w:val="0"/>
      <w:marTop w:val="0"/>
      <w:marBottom w:val="0"/>
      <w:divBdr>
        <w:top w:val="none" w:sz="0" w:space="0" w:color="auto"/>
        <w:left w:val="none" w:sz="0" w:space="0" w:color="auto"/>
        <w:bottom w:val="none" w:sz="0" w:space="0" w:color="auto"/>
        <w:right w:val="none" w:sz="0" w:space="0" w:color="auto"/>
      </w:divBdr>
    </w:div>
    <w:div w:id="1225486259">
      <w:bodyDiv w:val="1"/>
      <w:marLeft w:val="0"/>
      <w:marRight w:val="0"/>
      <w:marTop w:val="0"/>
      <w:marBottom w:val="0"/>
      <w:divBdr>
        <w:top w:val="none" w:sz="0" w:space="0" w:color="auto"/>
        <w:left w:val="none" w:sz="0" w:space="0" w:color="auto"/>
        <w:bottom w:val="none" w:sz="0" w:space="0" w:color="auto"/>
        <w:right w:val="none" w:sz="0" w:space="0" w:color="auto"/>
      </w:divBdr>
    </w:div>
    <w:div w:id="1225527848">
      <w:bodyDiv w:val="1"/>
      <w:marLeft w:val="0"/>
      <w:marRight w:val="0"/>
      <w:marTop w:val="0"/>
      <w:marBottom w:val="0"/>
      <w:divBdr>
        <w:top w:val="none" w:sz="0" w:space="0" w:color="auto"/>
        <w:left w:val="none" w:sz="0" w:space="0" w:color="auto"/>
        <w:bottom w:val="none" w:sz="0" w:space="0" w:color="auto"/>
        <w:right w:val="none" w:sz="0" w:space="0" w:color="auto"/>
      </w:divBdr>
    </w:div>
    <w:div w:id="1225608512">
      <w:bodyDiv w:val="1"/>
      <w:marLeft w:val="0"/>
      <w:marRight w:val="0"/>
      <w:marTop w:val="0"/>
      <w:marBottom w:val="0"/>
      <w:divBdr>
        <w:top w:val="none" w:sz="0" w:space="0" w:color="auto"/>
        <w:left w:val="none" w:sz="0" w:space="0" w:color="auto"/>
        <w:bottom w:val="none" w:sz="0" w:space="0" w:color="auto"/>
        <w:right w:val="none" w:sz="0" w:space="0" w:color="auto"/>
      </w:divBdr>
    </w:div>
    <w:div w:id="1225868247">
      <w:bodyDiv w:val="1"/>
      <w:marLeft w:val="0"/>
      <w:marRight w:val="0"/>
      <w:marTop w:val="0"/>
      <w:marBottom w:val="0"/>
      <w:divBdr>
        <w:top w:val="none" w:sz="0" w:space="0" w:color="auto"/>
        <w:left w:val="none" w:sz="0" w:space="0" w:color="auto"/>
        <w:bottom w:val="none" w:sz="0" w:space="0" w:color="auto"/>
        <w:right w:val="none" w:sz="0" w:space="0" w:color="auto"/>
      </w:divBdr>
    </w:div>
    <w:div w:id="1225868675">
      <w:bodyDiv w:val="1"/>
      <w:marLeft w:val="0"/>
      <w:marRight w:val="0"/>
      <w:marTop w:val="0"/>
      <w:marBottom w:val="0"/>
      <w:divBdr>
        <w:top w:val="none" w:sz="0" w:space="0" w:color="auto"/>
        <w:left w:val="none" w:sz="0" w:space="0" w:color="auto"/>
        <w:bottom w:val="none" w:sz="0" w:space="0" w:color="auto"/>
        <w:right w:val="none" w:sz="0" w:space="0" w:color="auto"/>
      </w:divBdr>
    </w:div>
    <w:div w:id="1225872299">
      <w:bodyDiv w:val="1"/>
      <w:marLeft w:val="0"/>
      <w:marRight w:val="0"/>
      <w:marTop w:val="0"/>
      <w:marBottom w:val="0"/>
      <w:divBdr>
        <w:top w:val="none" w:sz="0" w:space="0" w:color="auto"/>
        <w:left w:val="none" w:sz="0" w:space="0" w:color="auto"/>
        <w:bottom w:val="none" w:sz="0" w:space="0" w:color="auto"/>
        <w:right w:val="none" w:sz="0" w:space="0" w:color="auto"/>
      </w:divBdr>
    </w:div>
    <w:div w:id="1225875572">
      <w:bodyDiv w:val="1"/>
      <w:marLeft w:val="0"/>
      <w:marRight w:val="0"/>
      <w:marTop w:val="0"/>
      <w:marBottom w:val="0"/>
      <w:divBdr>
        <w:top w:val="none" w:sz="0" w:space="0" w:color="auto"/>
        <w:left w:val="none" w:sz="0" w:space="0" w:color="auto"/>
        <w:bottom w:val="none" w:sz="0" w:space="0" w:color="auto"/>
        <w:right w:val="none" w:sz="0" w:space="0" w:color="auto"/>
      </w:divBdr>
    </w:div>
    <w:div w:id="1226070525">
      <w:bodyDiv w:val="1"/>
      <w:marLeft w:val="0"/>
      <w:marRight w:val="0"/>
      <w:marTop w:val="0"/>
      <w:marBottom w:val="0"/>
      <w:divBdr>
        <w:top w:val="none" w:sz="0" w:space="0" w:color="auto"/>
        <w:left w:val="none" w:sz="0" w:space="0" w:color="auto"/>
        <w:bottom w:val="none" w:sz="0" w:space="0" w:color="auto"/>
        <w:right w:val="none" w:sz="0" w:space="0" w:color="auto"/>
      </w:divBdr>
    </w:div>
    <w:div w:id="1226113264">
      <w:bodyDiv w:val="1"/>
      <w:marLeft w:val="0"/>
      <w:marRight w:val="0"/>
      <w:marTop w:val="0"/>
      <w:marBottom w:val="0"/>
      <w:divBdr>
        <w:top w:val="none" w:sz="0" w:space="0" w:color="auto"/>
        <w:left w:val="none" w:sz="0" w:space="0" w:color="auto"/>
        <w:bottom w:val="none" w:sz="0" w:space="0" w:color="auto"/>
        <w:right w:val="none" w:sz="0" w:space="0" w:color="auto"/>
      </w:divBdr>
    </w:div>
    <w:div w:id="1226137740">
      <w:bodyDiv w:val="1"/>
      <w:marLeft w:val="0"/>
      <w:marRight w:val="0"/>
      <w:marTop w:val="0"/>
      <w:marBottom w:val="0"/>
      <w:divBdr>
        <w:top w:val="none" w:sz="0" w:space="0" w:color="auto"/>
        <w:left w:val="none" w:sz="0" w:space="0" w:color="auto"/>
        <w:bottom w:val="none" w:sz="0" w:space="0" w:color="auto"/>
        <w:right w:val="none" w:sz="0" w:space="0" w:color="auto"/>
      </w:divBdr>
    </w:div>
    <w:div w:id="1226144006">
      <w:bodyDiv w:val="1"/>
      <w:marLeft w:val="0"/>
      <w:marRight w:val="0"/>
      <w:marTop w:val="0"/>
      <w:marBottom w:val="0"/>
      <w:divBdr>
        <w:top w:val="none" w:sz="0" w:space="0" w:color="auto"/>
        <w:left w:val="none" w:sz="0" w:space="0" w:color="auto"/>
        <w:bottom w:val="none" w:sz="0" w:space="0" w:color="auto"/>
        <w:right w:val="none" w:sz="0" w:space="0" w:color="auto"/>
      </w:divBdr>
    </w:div>
    <w:div w:id="1226380593">
      <w:bodyDiv w:val="1"/>
      <w:marLeft w:val="0"/>
      <w:marRight w:val="0"/>
      <w:marTop w:val="0"/>
      <w:marBottom w:val="0"/>
      <w:divBdr>
        <w:top w:val="none" w:sz="0" w:space="0" w:color="auto"/>
        <w:left w:val="none" w:sz="0" w:space="0" w:color="auto"/>
        <w:bottom w:val="none" w:sz="0" w:space="0" w:color="auto"/>
        <w:right w:val="none" w:sz="0" w:space="0" w:color="auto"/>
      </w:divBdr>
    </w:div>
    <w:div w:id="1226455145">
      <w:bodyDiv w:val="1"/>
      <w:marLeft w:val="0"/>
      <w:marRight w:val="0"/>
      <w:marTop w:val="0"/>
      <w:marBottom w:val="0"/>
      <w:divBdr>
        <w:top w:val="none" w:sz="0" w:space="0" w:color="auto"/>
        <w:left w:val="none" w:sz="0" w:space="0" w:color="auto"/>
        <w:bottom w:val="none" w:sz="0" w:space="0" w:color="auto"/>
        <w:right w:val="none" w:sz="0" w:space="0" w:color="auto"/>
      </w:divBdr>
    </w:div>
    <w:div w:id="1226572184">
      <w:bodyDiv w:val="1"/>
      <w:marLeft w:val="0"/>
      <w:marRight w:val="0"/>
      <w:marTop w:val="0"/>
      <w:marBottom w:val="0"/>
      <w:divBdr>
        <w:top w:val="none" w:sz="0" w:space="0" w:color="auto"/>
        <w:left w:val="none" w:sz="0" w:space="0" w:color="auto"/>
        <w:bottom w:val="none" w:sz="0" w:space="0" w:color="auto"/>
        <w:right w:val="none" w:sz="0" w:space="0" w:color="auto"/>
      </w:divBdr>
    </w:div>
    <w:div w:id="1226574202">
      <w:bodyDiv w:val="1"/>
      <w:marLeft w:val="0"/>
      <w:marRight w:val="0"/>
      <w:marTop w:val="0"/>
      <w:marBottom w:val="0"/>
      <w:divBdr>
        <w:top w:val="none" w:sz="0" w:space="0" w:color="auto"/>
        <w:left w:val="none" w:sz="0" w:space="0" w:color="auto"/>
        <w:bottom w:val="none" w:sz="0" w:space="0" w:color="auto"/>
        <w:right w:val="none" w:sz="0" w:space="0" w:color="auto"/>
      </w:divBdr>
    </w:div>
    <w:div w:id="1226641406">
      <w:bodyDiv w:val="1"/>
      <w:marLeft w:val="0"/>
      <w:marRight w:val="0"/>
      <w:marTop w:val="0"/>
      <w:marBottom w:val="0"/>
      <w:divBdr>
        <w:top w:val="none" w:sz="0" w:space="0" w:color="auto"/>
        <w:left w:val="none" w:sz="0" w:space="0" w:color="auto"/>
        <w:bottom w:val="none" w:sz="0" w:space="0" w:color="auto"/>
        <w:right w:val="none" w:sz="0" w:space="0" w:color="auto"/>
      </w:divBdr>
    </w:div>
    <w:div w:id="1226645967">
      <w:bodyDiv w:val="1"/>
      <w:marLeft w:val="0"/>
      <w:marRight w:val="0"/>
      <w:marTop w:val="0"/>
      <w:marBottom w:val="0"/>
      <w:divBdr>
        <w:top w:val="none" w:sz="0" w:space="0" w:color="auto"/>
        <w:left w:val="none" w:sz="0" w:space="0" w:color="auto"/>
        <w:bottom w:val="none" w:sz="0" w:space="0" w:color="auto"/>
        <w:right w:val="none" w:sz="0" w:space="0" w:color="auto"/>
      </w:divBdr>
    </w:div>
    <w:div w:id="1226650038">
      <w:bodyDiv w:val="1"/>
      <w:marLeft w:val="0"/>
      <w:marRight w:val="0"/>
      <w:marTop w:val="0"/>
      <w:marBottom w:val="0"/>
      <w:divBdr>
        <w:top w:val="none" w:sz="0" w:space="0" w:color="auto"/>
        <w:left w:val="none" w:sz="0" w:space="0" w:color="auto"/>
        <w:bottom w:val="none" w:sz="0" w:space="0" w:color="auto"/>
        <w:right w:val="none" w:sz="0" w:space="0" w:color="auto"/>
      </w:divBdr>
    </w:div>
    <w:div w:id="1226721986">
      <w:bodyDiv w:val="1"/>
      <w:marLeft w:val="0"/>
      <w:marRight w:val="0"/>
      <w:marTop w:val="0"/>
      <w:marBottom w:val="0"/>
      <w:divBdr>
        <w:top w:val="none" w:sz="0" w:space="0" w:color="auto"/>
        <w:left w:val="none" w:sz="0" w:space="0" w:color="auto"/>
        <w:bottom w:val="none" w:sz="0" w:space="0" w:color="auto"/>
        <w:right w:val="none" w:sz="0" w:space="0" w:color="auto"/>
      </w:divBdr>
    </w:div>
    <w:div w:id="1226724530">
      <w:bodyDiv w:val="1"/>
      <w:marLeft w:val="0"/>
      <w:marRight w:val="0"/>
      <w:marTop w:val="0"/>
      <w:marBottom w:val="0"/>
      <w:divBdr>
        <w:top w:val="none" w:sz="0" w:space="0" w:color="auto"/>
        <w:left w:val="none" w:sz="0" w:space="0" w:color="auto"/>
        <w:bottom w:val="none" w:sz="0" w:space="0" w:color="auto"/>
        <w:right w:val="none" w:sz="0" w:space="0" w:color="auto"/>
      </w:divBdr>
    </w:div>
    <w:div w:id="1226842649">
      <w:bodyDiv w:val="1"/>
      <w:marLeft w:val="0"/>
      <w:marRight w:val="0"/>
      <w:marTop w:val="0"/>
      <w:marBottom w:val="0"/>
      <w:divBdr>
        <w:top w:val="none" w:sz="0" w:space="0" w:color="auto"/>
        <w:left w:val="none" w:sz="0" w:space="0" w:color="auto"/>
        <w:bottom w:val="none" w:sz="0" w:space="0" w:color="auto"/>
        <w:right w:val="none" w:sz="0" w:space="0" w:color="auto"/>
      </w:divBdr>
    </w:div>
    <w:div w:id="1226843030">
      <w:bodyDiv w:val="1"/>
      <w:marLeft w:val="0"/>
      <w:marRight w:val="0"/>
      <w:marTop w:val="0"/>
      <w:marBottom w:val="0"/>
      <w:divBdr>
        <w:top w:val="none" w:sz="0" w:space="0" w:color="auto"/>
        <w:left w:val="none" w:sz="0" w:space="0" w:color="auto"/>
        <w:bottom w:val="none" w:sz="0" w:space="0" w:color="auto"/>
        <w:right w:val="none" w:sz="0" w:space="0" w:color="auto"/>
      </w:divBdr>
    </w:div>
    <w:div w:id="1226843209">
      <w:bodyDiv w:val="1"/>
      <w:marLeft w:val="0"/>
      <w:marRight w:val="0"/>
      <w:marTop w:val="0"/>
      <w:marBottom w:val="0"/>
      <w:divBdr>
        <w:top w:val="none" w:sz="0" w:space="0" w:color="auto"/>
        <w:left w:val="none" w:sz="0" w:space="0" w:color="auto"/>
        <w:bottom w:val="none" w:sz="0" w:space="0" w:color="auto"/>
        <w:right w:val="none" w:sz="0" w:space="0" w:color="auto"/>
      </w:divBdr>
    </w:div>
    <w:div w:id="1226914262">
      <w:bodyDiv w:val="1"/>
      <w:marLeft w:val="0"/>
      <w:marRight w:val="0"/>
      <w:marTop w:val="0"/>
      <w:marBottom w:val="0"/>
      <w:divBdr>
        <w:top w:val="none" w:sz="0" w:space="0" w:color="auto"/>
        <w:left w:val="none" w:sz="0" w:space="0" w:color="auto"/>
        <w:bottom w:val="none" w:sz="0" w:space="0" w:color="auto"/>
        <w:right w:val="none" w:sz="0" w:space="0" w:color="auto"/>
      </w:divBdr>
    </w:div>
    <w:div w:id="1227103264">
      <w:bodyDiv w:val="1"/>
      <w:marLeft w:val="0"/>
      <w:marRight w:val="0"/>
      <w:marTop w:val="0"/>
      <w:marBottom w:val="0"/>
      <w:divBdr>
        <w:top w:val="none" w:sz="0" w:space="0" w:color="auto"/>
        <w:left w:val="none" w:sz="0" w:space="0" w:color="auto"/>
        <w:bottom w:val="none" w:sz="0" w:space="0" w:color="auto"/>
        <w:right w:val="none" w:sz="0" w:space="0" w:color="auto"/>
      </w:divBdr>
    </w:div>
    <w:div w:id="1227109178">
      <w:bodyDiv w:val="1"/>
      <w:marLeft w:val="0"/>
      <w:marRight w:val="0"/>
      <w:marTop w:val="0"/>
      <w:marBottom w:val="0"/>
      <w:divBdr>
        <w:top w:val="none" w:sz="0" w:space="0" w:color="auto"/>
        <w:left w:val="none" w:sz="0" w:space="0" w:color="auto"/>
        <w:bottom w:val="none" w:sz="0" w:space="0" w:color="auto"/>
        <w:right w:val="none" w:sz="0" w:space="0" w:color="auto"/>
      </w:divBdr>
    </w:div>
    <w:div w:id="1227181105">
      <w:bodyDiv w:val="1"/>
      <w:marLeft w:val="0"/>
      <w:marRight w:val="0"/>
      <w:marTop w:val="0"/>
      <w:marBottom w:val="0"/>
      <w:divBdr>
        <w:top w:val="none" w:sz="0" w:space="0" w:color="auto"/>
        <w:left w:val="none" w:sz="0" w:space="0" w:color="auto"/>
        <w:bottom w:val="none" w:sz="0" w:space="0" w:color="auto"/>
        <w:right w:val="none" w:sz="0" w:space="0" w:color="auto"/>
      </w:divBdr>
    </w:div>
    <w:div w:id="1227183599">
      <w:bodyDiv w:val="1"/>
      <w:marLeft w:val="0"/>
      <w:marRight w:val="0"/>
      <w:marTop w:val="0"/>
      <w:marBottom w:val="0"/>
      <w:divBdr>
        <w:top w:val="none" w:sz="0" w:space="0" w:color="auto"/>
        <w:left w:val="none" w:sz="0" w:space="0" w:color="auto"/>
        <w:bottom w:val="none" w:sz="0" w:space="0" w:color="auto"/>
        <w:right w:val="none" w:sz="0" w:space="0" w:color="auto"/>
      </w:divBdr>
    </w:div>
    <w:div w:id="1227230531">
      <w:bodyDiv w:val="1"/>
      <w:marLeft w:val="0"/>
      <w:marRight w:val="0"/>
      <w:marTop w:val="0"/>
      <w:marBottom w:val="0"/>
      <w:divBdr>
        <w:top w:val="none" w:sz="0" w:space="0" w:color="auto"/>
        <w:left w:val="none" w:sz="0" w:space="0" w:color="auto"/>
        <w:bottom w:val="none" w:sz="0" w:space="0" w:color="auto"/>
        <w:right w:val="none" w:sz="0" w:space="0" w:color="auto"/>
      </w:divBdr>
    </w:div>
    <w:div w:id="1227256068">
      <w:bodyDiv w:val="1"/>
      <w:marLeft w:val="0"/>
      <w:marRight w:val="0"/>
      <w:marTop w:val="0"/>
      <w:marBottom w:val="0"/>
      <w:divBdr>
        <w:top w:val="none" w:sz="0" w:space="0" w:color="auto"/>
        <w:left w:val="none" w:sz="0" w:space="0" w:color="auto"/>
        <w:bottom w:val="none" w:sz="0" w:space="0" w:color="auto"/>
        <w:right w:val="none" w:sz="0" w:space="0" w:color="auto"/>
      </w:divBdr>
    </w:div>
    <w:div w:id="1227256093">
      <w:bodyDiv w:val="1"/>
      <w:marLeft w:val="0"/>
      <w:marRight w:val="0"/>
      <w:marTop w:val="0"/>
      <w:marBottom w:val="0"/>
      <w:divBdr>
        <w:top w:val="none" w:sz="0" w:space="0" w:color="auto"/>
        <w:left w:val="none" w:sz="0" w:space="0" w:color="auto"/>
        <w:bottom w:val="none" w:sz="0" w:space="0" w:color="auto"/>
        <w:right w:val="none" w:sz="0" w:space="0" w:color="auto"/>
      </w:divBdr>
    </w:div>
    <w:div w:id="1227259570">
      <w:bodyDiv w:val="1"/>
      <w:marLeft w:val="0"/>
      <w:marRight w:val="0"/>
      <w:marTop w:val="0"/>
      <w:marBottom w:val="0"/>
      <w:divBdr>
        <w:top w:val="none" w:sz="0" w:space="0" w:color="auto"/>
        <w:left w:val="none" w:sz="0" w:space="0" w:color="auto"/>
        <w:bottom w:val="none" w:sz="0" w:space="0" w:color="auto"/>
        <w:right w:val="none" w:sz="0" w:space="0" w:color="auto"/>
      </w:divBdr>
    </w:div>
    <w:div w:id="1227299676">
      <w:bodyDiv w:val="1"/>
      <w:marLeft w:val="0"/>
      <w:marRight w:val="0"/>
      <w:marTop w:val="0"/>
      <w:marBottom w:val="0"/>
      <w:divBdr>
        <w:top w:val="none" w:sz="0" w:space="0" w:color="auto"/>
        <w:left w:val="none" w:sz="0" w:space="0" w:color="auto"/>
        <w:bottom w:val="none" w:sz="0" w:space="0" w:color="auto"/>
        <w:right w:val="none" w:sz="0" w:space="0" w:color="auto"/>
      </w:divBdr>
    </w:div>
    <w:div w:id="1227299699">
      <w:bodyDiv w:val="1"/>
      <w:marLeft w:val="0"/>
      <w:marRight w:val="0"/>
      <w:marTop w:val="0"/>
      <w:marBottom w:val="0"/>
      <w:divBdr>
        <w:top w:val="none" w:sz="0" w:space="0" w:color="auto"/>
        <w:left w:val="none" w:sz="0" w:space="0" w:color="auto"/>
        <w:bottom w:val="none" w:sz="0" w:space="0" w:color="auto"/>
        <w:right w:val="none" w:sz="0" w:space="0" w:color="auto"/>
      </w:divBdr>
    </w:div>
    <w:div w:id="1227301538">
      <w:bodyDiv w:val="1"/>
      <w:marLeft w:val="0"/>
      <w:marRight w:val="0"/>
      <w:marTop w:val="0"/>
      <w:marBottom w:val="0"/>
      <w:divBdr>
        <w:top w:val="none" w:sz="0" w:space="0" w:color="auto"/>
        <w:left w:val="none" w:sz="0" w:space="0" w:color="auto"/>
        <w:bottom w:val="none" w:sz="0" w:space="0" w:color="auto"/>
        <w:right w:val="none" w:sz="0" w:space="0" w:color="auto"/>
      </w:divBdr>
    </w:div>
    <w:div w:id="1227304445">
      <w:bodyDiv w:val="1"/>
      <w:marLeft w:val="0"/>
      <w:marRight w:val="0"/>
      <w:marTop w:val="0"/>
      <w:marBottom w:val="0"/>
      <w:divBdr>
        <w:top w:val="none" w:sz="0" w:space="0" w:color="auto"/>
        <w:left w:val="none" w:sz="0" w:space="0" w:color="auto"/>
        <w:bottom w:val="none" w:sz="0" w:space="0" w:color="auto"/>
        <w:right w:val="none" w:sz="0" w:space="0" w:color="auto"/>
      </w:divBdr>
    </w:div>
    <w:div w:id="1227449724">
      <w:bodyDiv w:val="1"/>
      <w:marLeft w:val="0"/>
      <w:marRight w:val="0"/>
      <w:marTop w:val="0"/>
      <w:marBottom w:val="0"/>
      <w:divBdr>
        <w:top w:val="none" w:sz="0" w:space="0" w:color="auto"/>
        <w:left w:val="none" w:sz="0" w:space="0" w:color="auto"/>
        <w:bottom w:val="none" w:sz="0" w:space="0" w:color="auto"/>
        <w:right w:val="none" w:sz="0" w:space="0" w:color="auto"/>
      </w:divBdr>
    </w:div>
    <w:div w:id="1227492115">
      <w:bodyDiv w:val="1"/>
      <w:marLeft w:val="0"/>
      <w:marRight w:val="0"/>
      <w:marTop w:val="0"/>
      <w:marBottom w:val="0"/>
      <w:divBdr>
        <w:top w:val="none" w:sz="0" w:space="0" w:color="auto"/>
        <w:left w:val="none" w:sz="0" w:space="0" w:color="auto"/>
        <w:bottom w:val="none" w:sz="0" w:space="0" w:color="auto"/>
        <w:right w:val="none" w:sz="0" w:space="0" w:color="auto"/>
      </w:divBdr>
    </w:div>
    <w:div w:id="1227565594">
      <w:bodyDiv w:val="1"/>
      <w:marLeft w:val="0"/>
      <w:marRight w:val="0"/>
      <w:marTop w:val="0"/>
      <w:marBottom w:val="0"/>
      <w:divBdr>
        <w:top w:val="none" w:sz="0" w:space="0" w:color="auto"/>
        <w:left w:val="none" w:sz="0" w:space="0" w:color="auto"/>
        <w:bottom w:val="none" w:sz="0" w:space="0" w:color="auto"/>
        <w:right w:val="none" w:sz="0" w:space="0" w:color="auto"/>
      </w:divBdr>
    </w:div>
    <w:div w:id="1227717145">
      <w:bodyDiv w:val="1"/>
      <w:marLeft w:val="0"/>
      <w:marRight w:val="0"/>
      <w:marTop w:val="0"/>
      <w:marBottom w:val="0"/>
      <w:divBdr>
        <w:top w:val="none" w:sz="0" w:space="0" w:color="auto"/>
        <w:left w:val="none" w:sz="0" w:space="0" w:color="auto"/>
        <w:bottom w:val="none" w:sz="0" w:space="0" w:color="auto"/>
        <w:right w:val="none" w:sz="0" w:space="0" w:color="auto"/>
      </w:divBdr>
    </w:div>
    <w:div w:id="1227761012">
      <w:bodyDiv w:val="1"/>
      <w:marLeft w:val="0"/>
      <w:marRight w:val="0"/>
      <w:marTop w:val="0"/>
      <w:marBottom w:val="0"/>
      <w:divBdr>
        <w:top w:val="none" w:sz="0" w:space="0" w:color="auto"/>
        <w:left w:val="none" w:sz="0" w:space="0" w:color="auto"/>
        <w:bottom w:val="none" w:sz="0" w:space="0" w:color="auto"/>
        <w:right w:val="none" w:sz="0" w:space="0" w:color="auto"/>
      </w:divBdr>
    </w:div>
    <w:div w:id="1227885852">
      <w:bodyDiv w:val="1"/>
      <w:marLeft w:val="0"/>
      <w:marRight w:val="0"/>
      <w:marTop w:val="0"/>
      <w:marBottom w:val="0"/>
      <w:divBdr>
        <w:top w:val="none" w:sz="0" w:space="0" w:color="auto"/>
        <w:left w:val="none" w:sz="0" w:space="0" w:color="auto"/>
        <w:bottom w:val="none" w:sz="0" w:space="0" w:color="auto"/>
        <w:right w:val="none" w:sz="0" w:space="0" w:color="auto"/>
      </w:divBdr>
    </w:div>
    <w:div w:id="1227914699">
      <w:bodyDiv w:val="1"/>
      <w:marLeft w:val="0"/>
      <w:marRight w:val="0"/>
      <w:marTop w:val="0"/>
      <w:marBottom w:val="0"/>
      <w:divBdr>
        <w:top w:val="none" w:sz="0" w:space="0" w:color="auto"/>
        <w:left w:val="none" w:sz="0" w:space="0" w:color="auto"/>
        <w:bottom w:val="none" w:sz="0" w:space="0" w:color="auto"/>
        <w:right w:val="none" w:sz="0" w:space="0" w:color="auto"/>
      </w:divBdr>
    </w:div>
    <w:div w:id="1228108664">
      <w:bodyDiv w:val="1"/>
      <w:marLeft w:val="0"/>
      <w:marRight w:val="0"/>
      <w:marTop w:val="0"/>
      <w:marBottom w:val="0"/>
      <w:divBdr>
        <w:top w:val="none" w:sz="0" w:space="0" w:color="auto"/>
        <w:left w:val="none" w:sz="0" w:space="0" w:color="auto"/>
        <w:bottom w:val="none" w:sz="0" w:space="0" w:color="auto"/>
        <w:right w:val="none" w:sz="0" w:space="0" w:color="auto"/>
      </w:divBdr>
    </w:div>
    <w:div w:id="1228150517">
      <w:bodyDiv w:val="1"/>
      <w:marLeft w:val="0"/>
      <w:marRight w:val="0"/>
      <w:marTop w:val="0"/>
      <w:marBottom w:val="0"/>
      <w:divBdr>
        <w:top w:val="none" w:sz="0" w:space="0" w:color="auto"/>
        <w:left w:val="none" w:sz="0" w:space="0" w:color="auto"/>
        <w:bottom w:val="none" w:sz="0" w:space="0" w:color="auto"/>
        <w:right w:val="none" w:sz="0" w:space="0" w:color="auto"/>
      </w:divBdr>
    </w:div>
    <w:div w:id="1228300722">
      <w:bodyDiv w:val="1"/>
      <w:marLeft w:val="0"/>
      <w:marRight w:val="0"/>
      <w:marTop w:val="0"/>
      <w:marBottom w:val="0"/>
      <w:divBdr>
        <w:top w:val="none" w:sz="0" w:space="0" w:color="auto"/>
        <w:left w:val="none" w:sz="0" w:space="0" w:color="auto"/>
        <w:bottom w:val="none" w:sz="0" w:space="0" w:color="auto"/>
        <w:right w:val="none" w:sz="0" w:space="0" w:color="auto"/>
      </w:divBdr>
    </w:div>
    <w:div w:id="1228304710">
      <w:bodyDiv w:val="1"/>
      <w:marLeft w:val="0"/>
      <w:marRight w:val="0"/>
      <w:marTop w:val="0"/>
      <w:marBottom w:val="0"/>
      <w:divBdr>
        <w:top w:val="none" w:sz="0" w:space="0" w:color="auto"/>
        <w:left w:val="none" w:sz="0" w:space="0" w:color="auto"/>
        <w:bottom w:val="none" w:sz="0" w:space="0" w:color="auto"/>
        <w:right w:val="none" w:sz="0" w:space="0" w:color="auto"/>
      </w:divBdr>
    </w:div>
    <w:div w:id="1228421507">
      <w:bodyDiv w:val="1"/>
      <w:marLeft w:val="0"/>
      <w:marRight w:val="0"/>
      <w:marTop w:val="0"/>
      <w:marBottom w:val="0"/>
      <w:divBdr>
        <w:top w:val="none" w:sz="0" w:space="0" w:color="auto"/>
        <w:left w:val="none" w:sz="0" w:space="0" w:color="auto"/>
        <w:bottom w:val="none" w:sz="0" w:space="0" w:color="auto"/>
        <w:right w:val="none" w:sz="0" w:space="0" w:color="auto"/>
      </w:divBdr>
    </w:div>
    <w:div w:id="1229069227">
      <w:bodyDiv w:val="1"/>
      <w:marLeft w:val="0"/>
      <w:marRight w:val="0"/>
      <w:marTop w:val="0"/>
      <w:marBottom w:val="0"/>
      <w:divBdr>
        <w:top w:val="none" w:sz="0" w:space="0" w:color="auto"/>
        <w:left w:val="none" w:sz="0" w:space="0" w:color="auto"/>
        <w:bottom w:val="none" w:sz="0" w:space="0" w:color="auto"/>
        <w:right w:val="none" w:sz="0" w:space="0" w:color="auto"/>
      </w:divBdr>
    </w:div>
    <w:div w:id="1229076960">
      <w:bodyDiv w:val="1"/>
      <w:marLeft w:val="0"/>
      <w:marRight w:val="0"/>
      <w:marTop w:val="0"/>
      <w:marBottom w:val="0"/>
      <w:divBdr>
        <w:top w:val="none" w:sz="0" w:space="0" w:color="auto"/>
        <w:left w:val="none" w:sz="0" w:space="0" w:color="auto"/>
        <w:bottom w:val="none" w:sz="0" w:space="0" w:color="auto"/>
        <w:right w:val="none" w:sz="0" w:space="0" w:color="auto"/>
      </w:divBdr>
    </w:div>
    <w:div w:id="1229146356">
      <w:bodyDiv w:val="1"/>
      <w:marLeft w:val="0"/>
      <w:marRight w:val="0"/>
      <w:marTop w:val="0"/>
      <w:marBottom w:val="0"/>
      <w:divBdr>
        <w:top w:val="none" w:sz="0" w:space="0" w:color="auto"/>
        <w:left w:val="none" w:sz="0" w:space="0" w:color="auto"/>
        <w:bottom w:val="none" w:sz="0" w:space="0" w:color="auto"/>
        <w:right w:val="none" w:sz="0" w:space="0" w:color="auto"/>
      </w:divBdr>
    </w:div>
    <w:div w:id="1229149194">
      <w:bodyDiv w:val="1"/>
      <w:marLeft w:val="0"/>
      <w:marRight w:val="0"/>
      <w:marTop w:val="0"/>
      <w:marBottom w:val="0"/>
      <w:divBdr>
        <w:top w:val="none" w:sz="0" w:space="0" w:color="auto"/>
        <w:left w:val="none" w:sz="0" w:space="0" w:color="auto"/>
        <w:bottom w:val="none" w:sz="0" w:space="0" w:color="auto"/>
        <w:right w:val="none" w:sz="0" w:space="0" w:color="auto"/>
      </w:divBdr>
    </w:div>
    <w:div w:id="1229266007">
      <w:bodyDiv w:val="1"/>
      <w:marLeft w:val="0"/>
      <w:marRight w:val="0"/>
      <w:marTop w:val="0"/>
      <w:marBottom w:val="0"/>
      <w:divBdr>
        <w:top w:val="none" w:sz="0" w:space="0" w:color="auto"/>
        <w:left w:val="none" w:sz="0" w:space="0" w:color="auto"/>
        <w:bottom w:val="none" w:sz="0" w:space="0" w:color="auto"/>
        <w:right w:val="none" w:sz="0" w:space="0" w:color="auto"/>
      </w:divBdr>
    </w:div>
    <w:div w:id="1229341165">
      <w:bodyDiv w:val="1"/>
      <w:marLeft w:val="0"/>
      <w:marRight w:val="0"/>
      <w:marTop w:val="0"/>
      <w:marBottom w:val="0"/>
      <w:divBdr>
        <w:top w:val="none" w:sz="0" w:space="0" w:color="auto"/>
        <w:left w:val="none" w:sz="0" w:space="0" w:color="auto"/>
        <w:bottom w:val="none" w:sz="0" w:space="0" w:color="auto"/>
        <w:right w:val="none" w:sz="0" w:space="0" w:color="auto"/>
      </w:divBdr>
    </w:div>
    <w:div w:id="1229457199">
      <w:bodyDiv w:val="1"/>
      <w:marLeft w:val="0"/>
      <w:marRight w:val="0"/>
      <w:marTop w:val="0"/>
      <w:marBottom w:val="0"/>
      <w:divBdr>
        <w:top w:val="none" w:sz="0" w:space="0" w:color="auto"/>
        <w:left w:val="none" w:sz="0" w:space="0" w:color="auto"/>
        <w:bottom w:val="none" w:sz="0" w:space="0" w:color="auto"/>
        <w:right w:val="none" w:sz="0" w:space="0" w:color="auto"/>
      </w:divBdr>
    </w:div>
    <w:div w:id="1229459991">
      <w:bodyDiv w:val="1"/>
      <w:marLeft w:val="0"/>
      <w:marRight w:val="0"/>
      <w:marTop w:val="0"/>
      <w:marBottom w:val="0"/>
      <w:divBdr>
        <w:top w:val="none" w:sz="0" w:space="0" w:color="auto"/>
        <w:left w:val="none" w:sz="0" w:space="0" w:color="auto"/>
        <w:bottom w:val="none" w:sz="0" w:space="0" w:color="auto"/>
        <w:right w:val="none" w:sz="0" w:space="0" w:color="auto"/>
      </w:divBdr>
    </w:div>
    <w:div w:id="1229463366">
      <w:bodyDiv w:val="1"/>
      <w:marLeft w:val="0"/>
      <w:marRight w:val="0"/>
      <w:marTop w:val="0"/>
      <w:marBottom w:val="0"/>
      <w:divBdr>
        <w:top w:val="none" w:sz="0" w:space="0" w:color="auto"/>
        <w:left w:val="none" w:sz="0" w:space="0" w:color="auto"/>
        <w:bottom w:val="none" w:sz="0" w:space="0" w:color="auto"/>
        <w:right w:val="none" w:sz="0" w:space="0" w:color="auto"/>
      </w:divBdr>
    </w:div>
    <w:div w:id="1229608590">
      <w:bodyDiv w:val="1"/>
      <w:marLeft w:val="0"/>
      <w:marRight w:val="0"/>
      <w:marTop w:val="0"/>
      <w:marBottom w:val="0"/>
      <w:divBdr>
        <w:top w:val="none" w:sz="0" w:space="0" w:color="auto"/>
        <w:left w:val="none" w:sz="0" w:space="0" w:color="auto"/>
        <w:bottom w:val="none" w:sz="0" w:space="0" w:color="auto"/>
        <w:right w:val="none" w:sz="0" w:space="0" w:color="auto"/>
      </w:divBdr>
    </w:div>
    <w:div w:id="1229684734">
      <w:bodyDiv w:val="1"/>
      <w:marLeft w:val="0"/>
      <w:marRight w:val="0"/>
      <w:marTop w:val="0"/>
      <w:marBottom w:val="0"/>
      <w:divBdr>
        <w:top w:val="none" w:sz="0" w:space="0" w:color="auto"/>
        <w:left w:val="none" w:sz="0" w:space="0" w:color="auto"/>
        <w:bottom w:val="none" w:sz="0" w:space="0" w:color="auto"/>
        <w:right w:val="none" w:sz="0" w:space="0" w:color="auto"/>
      </w:divBdr>
    </w:div>
    <w:div w:id="1229725511">
      <w:bodyDiv w:val="1"/>
      <w:marLeft w:val="0"/>
      <w:marRight w:val="0"/>
      <w:marTop w:val="0"/>
      <w:marBottom w:val="0"/>
      <w:divBdr>
        <w:top w:val="none" w:sz="0" w:space="0" w:color="auto"/>
        <w:left w:val="none" w:sz="0" w:space="0" w:color="auto"/>
        <w:bottom w:val="none" w:sz="0" w:space="0" w:color="auto"/>
        <w:right w:val="none" w:sz="0" w:space="0" w:color="auto"/>
      </w:divBdr>
    </w:div>
    <w:div w:id="1229879254">
      <w:bodyDiv w:val="1"/>
      <w:marLeft w:val="0"/>
      <w:marRight w:val="0"/>
      <w:marTop w:val="0"/>
      <w:marBottom w:val="0"/>
      <w:divBdr>
        <w:top w:val="none" w:sz="0" w:space="0" w:color="auto"/>
        <w:left w:val="none" w:sz="0" w:space="0" w:color="auto"/>
        <w:bottom w:val="none" w:sz="0" w:space="0" w:color="auto"/>
        <w:right w:val="none" w:sz="0" w:space="0" w:color="auto"/>
      </w:divBdr>
    </w:div>
    <w:div w:id="1229924086">
      <w:bodyDiv w:val="1"/>
      <w:marLeft w:val="0"/>
      <w:marRight w:val="0"/>
      <w:marTop w:val="0"/>
      <w:marBottom w:val="0"/>
      <w:divBdr>
        <w:top w:val="none" w:sz="0" w:space="0" w:color="auto"/>
        <w:left w:val="none" w:sz="0" w:space="0" w:color="auto"/>
        <w:bottom w:val="none" w:sz="0" w:space="0" w:color="auto"/>
        <w:right w:val="none" w:sz="0" w:space="0" w:color="auto"/>
      </w:divBdr>
    </w:div>
    <w:div w:id="1229995235">
      <w:bodyDiv w:val="1"/>
      <w:marLeft w:val="0"/>
      <w:marRight w:val="0"/>
      <w:marTop w:val="0"/>
      <w:marBottom w:val="0"/>
      <w:divBdr>
        <w:top w:val="none" w:sz="0" w:space="0" w:color="auto"/>
        <w:left w:val="none" w:sz="0" w:space="0" w:color="auto"/>
        <w:bottom w:val="none" w:sz="0" w:space="0" w:color="auto"/>
        <w:right w:val="none" w:sz="0" w:space="0" w:color="auto"/>
      </w:divBdr>
    </w:div>
    <w:div w:id="1230002434">
      <w:bodyDiv w:val="1"/>
      <w:marLeft w:val="0"/>
      <w:marRight w:val="0"/>
      <w:marTop w:val="0"/>
      <w:marBottom w:val="0"/>
      <w:divBdr>
        <w:top w:val="none" w:sz="0" w:space="0" w:color="auto"/>
        <w:left w:val="none" w:sz="0" w:space="0" w:color="auto"/>
        <w:bottom w:val="none" w:sz="0" w:space="0" w:color="auto"/>
        <w:right w:val="none" w:sz="0" w:space="0" w:color="auto"/>
      </w:divBdr>
    </w:div>
    <w:div w:id="1230069393">
      <w:bodyDiv w:val="1"/>
      <w:marLeft w:val="0"/>
      <w:marRight w:val="0"/>
      <w:marTop w:val="0"/>
      <w:marBottom w:val="0"/>
      <w:divBdr>
        <w:top w:val="none" w:sz="0" w:space="0" w:color="auto"/>
        <w:left w:val="none" w:sz="0" w:space="0" w:color="auto"/>
        <w:bottom w:val="none" w:sz="0" w:space="0" w:color="auto"/>
        <w:right w:val="none" w:sz="0" w:space="0" w:color="auto"/>
      </w:divBdr>
    </w:div>
    <w:div w:id="1230070222">
      <w:bodyDiv w:val="1"/>
      <w:marLeft w:val="0"/>
      <w:marRight w:val="0"/>
      <w:marTop w:val="0"/>
      <w:marBottom w:val="0"/>
      <w:divBdr>
        <w:top w:val="none" w:sz="0" w:space="0" w:color="auto"/>
        <w:left w:val="none" w:sz="0" w:space="0" w:color="auto"/>
        <w:bottom w:val="none" w:sz="0" w:space="0" w:color="auto"/>
        <w:right w:val="none" w:sz="0" w:space="0" w:color="auto"/>
      </w:divBdr>
    </w:div>
    <w:div w:id="1230119370">
      <w:bodyDiv w:val="1"/>
      <w:marLeft w:val="0"/>
      <w:marRight w:val="0"/>
      <w:marTop w:val="0"/>
      <w:marBottom w:val="0"/>
      <w:divBdr>
        <w:top w:val="none" w:sz="0" w:space="0" w:color="auto"/>
        <w:left w:val="none" w:sz="0" w:space="0" w:color="auto"/>
        <w:bottom w:val="none" w:sz="0" w:space="0" w:color="auto"/>
        <w:right w:val="none" w:sz="0" w:space="0" w:color="auto"/>
      </w:divBdr>
    </w:div>
    <w:div w:id="1230192181">
      <w:bodyDiv w:val="1"/>
      <w:marLeft w:val="0"/>
      <w:marRight w:val="0"/>
      <w:marTop w:val="0"/>
      <w:marBottom w:val="0"/>
      <w:divBdr>
        <w:top w:val="none" w:sz="0" w:space="0" w:color="auto"/>
        <w:left w:val="none" w:sz="0" w:space="0" w:color="auto"/>
        <w:bottom w:val="none" w:sz="0" w:space="0" w:color="auto"/>
        <w:right w:val="none" w:sz="0" w:space="0" w:color="auto"/>
      </w:divBdr>
    </w:div>
    <w:div w:id="1230192938">
      <w:bodyDiv w:val="1"/>
      <w:marLeft w:val="0"/>
      <w:marRight w:val="0"/>
      <w:marTop w:val="0"/>
      <w:marBottom w:val="0"/>
      <w:divBdr>
        <w:top w:val="none" w:sz="0" w:space="0" w:color="auto"/>
        <w:left w:val="none" w:sz="0" w:space="0" w:color="auto"/>
        <w:bottom w:val="none" w:sz="0" w:space="0" w:color="auto"/>
        <w:right w:val="none" w:sz="0" w:space="0" w:color="auto"/>
      </w:divBdr>
    </w:div>
    <w:div w:id="1230265452">
      <w:bodyDiv w:val="1"/>
      <w:marLeft w:val="0"/>
      <w:marRight w:val="0"/>
      <w:marTop w:val="0"/>
      <w:marBottom w:val="0"/>
      <w:divBdr>
        <w:top w:val="none" w:sz="0" w:space="0" w:color="auto"/>
        <w:left w:val="none" w:sz="0" w:space="0" w:color="auto"/>
        <w:bottom w:val="none" w:sz="0" w:space="0" w:color="auto"/>
        <w:right w:val="none" w:sz="0" w:space="0" w:color="auto"/>
      </w:divBdr>
    </w:div>
    <w:div w:id="1230458275">
      <w:bodyDiv w:val="1"/>
      <w:marLeft w:val="0"/>
      <w:marRight w:val="0"/>
      <w:marTop w:val="0"/>
      <w:marBottom w:val="0"/>
      <w:divBdr>
        <w:top w:val="none" w:sz="0" w:space="0" w:color="auto"/>
        <w:left w:val="none" w:sz="0" w:space="0" w:color="auto"/>
        <w:bottom w:val="none" w:sz="0" w:space="0" w:color="auto"/>
        <w:right w:val="none" w:sz="0" w:space="0" w:color="auto"/>
      </w:divBdr>
    </w:div>
    <w:div w:id="1230463270">
      <w:bodyDiv w:val="1"/>
      <w:marLeft w:val="0"/>
      <w:marRight w:val="0"/>
      <w:marTop w:val="0"/>
      <w:marBottom w:val="0"/>
      <w:divBdr>
        <w:top w:val="none" w:sz="0" w:space="0" w:color="auto"/>
        <w:left w:val="none" w:sz="0" w:space="0" w:color="auto"/>
        <w:bottom w:val="none" w:sz="0" w:space="0" w:color="auto"/>
        <w:right w:val="none" w:sz="0" w:space="0" w:color="auto"/>
      </w:divBdr>
    </w:div>
    <w:div w:id="1230573400">
      <w:bodyDiv w:val="1"/>
      <w:marLeft w:val="0"/>
      <w:marRight w:val="0"/>
      <w:marTop w:val="0"/>
      <w:marBottom w:val="0"/>
      <w:divBdr>
        <w:top w:val="none" w:sz="0" w:space="0" w:color="auto"/>
        <w:left w:val="none" w:sz="0" w:space="0" w:color="auto"/>
        <w:bottom w:val="none" w:sz="0" w:space="0" w:color="auto"/>
        <w:right w:val="none" w:sz="0" w:space="0" w:color="auto"/>
      </w:divBdr>
    </w:div>
    <w:div w:id="1230574375">
      <w:bodyDiv w:val="1"/>
      <w:marLeft w:val="0"/>
      <w:marRight w:val="0"/>
      <w:marTop w:val="0"/>
      <w:marBottom w:val="0"/>
      <w:divBdr>
        <w:top w:val="none" w:sz="0" w:space="0" w:color="auto"/>
        <w:left w:val="none" w:sz="0" w:space="0" w:color="auto"/>
        <w:bottom w:val="none" w:sz="0" w:space="0" w:color="auto"/>
        <w:right w:val="none" w:sz="0" w:space="0" w:color="auto"/>
      </w:divBdr>
    </w:div>
    <w:div w:id="1230576339">
      <w:bodyDiv w:val="1"/>
      <w:marLeft w:val="0"/>
      <w:marRight w:val="0"/>
      <w:marTop w:val="0"/>
      <w:marBottom w:val="0"/>
      <w:divBdr>
        <w:top w:val="none" w:sz="0" w:space="0" w:color="auto"/>
        <w:left w:val="none" w:sz="0" w:space="0" w:color="auto"/>
        <w:bottom w:val="none" w:sz="0" w:space="0" w:color="auto"/>
        <w:right w:val="none" w:sz="0" w:space="0" w:color="auto"/>
      </w:divBdr>
    </w:div>
    <w:div w:id="1230656865">
      <w:bodyDiv w:val="1"/>
      <w:marLeft w:val="0"/>
      <w:marRight w:val="0"/>
      <w:marTop w:val="0"/>
      <w:marBottom w:val="0"/>
      <w:divBdr>
        <w:top w:val="none" w:sz="0" w:space="0" w:color="auto"/>
        <w:left w:val="none" w:sz="0" w:space="0" w:color="auto"/>
        <w:bottom w:val="none" w:sz="0" w:space="0" w:color="auto"/>
        <w:right w:val="none" w:sz="0" w:space="0" w:color="auto"/>
      </w:divBdr>
    </w:div>
    <w:div w:id="1230657461">
      <w:bodyDiv w:val="1"/>
      <w:marLeft w:val="0"/>
      <w:marRight w:val="0"/>
      <w:marTop w:val="0"/>
      <w:marBottom w:val="0"/>
      <w:divBdr>
        <w:top w:val="none" w:sz="0" w:space="0" w:color="auto"/>
        <w:left w:val="none" w:sz="0" w:space="0" w:color="auto"/>
        <w:bottom w:val="none" w:sz="0" w:space="0" w:color="auto"/>
        <w:right w:val="none" w:sz="0" w:space="0" w:color="auto"/>
      </w:divBdr>
    </w:div>
    <w:div w:id="1230725445">
      <w:bodyDiv w:val="1"/>
      <w:marLeft w:val="0"/>
      <w:marRight w:val="0"/>
      <w:marTop w:val="0"/>
      <w:marBottom w:val="0"/>
      <w:divBdr>
        <w:top w:val="none" w:sz="0" w:space="0" w:color="auto"/>
        <w:left w:val="none" w:sz="0" w:space="0" w:color="auto"/>
        <w:bottom w:val="none" w:sz="0" w:space="0" w:color="auto"/>
        <w:right w:val="none" w:sz="0" w:space="0" w:color="auto"/>
      </w:divBdr>
    </w:div>
    <w:div w:id="1230844250">
      <w:bodyDiv w:val="1"/>
      <w:marLeft w:val="0"/>
      <w:marRight w:val="0"/>
      <w:marTop w:val="0"/>
      <w:marBottom w:val="0"/>
      <w:divBdr>
        <w:top w:val="none" w:sz="0" w:space="0" w:color="auto"/>
        <w:left w:val="none" w:sz="0" w:space="0" w:color="auto"/>
        <w:bottom w:val="none" w:sz="0" w:space="0" w:color="auto"/>
        <w:right w:val="none" w:sz="0" w:space="0" w:color="auto"/>
      </w:divBdr>
    </w:div>
    <w:div w:id="1230922510">
      <w:bodyDiv w:val="1"/>
      <w:marLeft w:val="0"/>
      <w:marRight w:val="0"/>
      <w:marTop w:val="0"/>
      <w:marBottom w:val="0"/>
      <w:divBdr>
        <w:top w:val="none" w:sz="0" w:space="0" w:color="auto"/>
        <w:left w:val="none" w:sz="0" w:space="0" w:color="auto"/>
        <w:bottom w:val="none" w:sz="0" w:space="0" w:color="auto"/>
        <w:right w:val="none" w:sz="0" w:space="0" w:color="auto"/>
      </w:divBdr>
    </w:div>
    <w:div w:id="1231114782">
      <w:bodyDiv w:val="1"/>
      <w:marLeft w:val="0"/>
      <w:marRight w:val="0"/>
      <w:marTop w:val="0"/>
      <w:marBottom w:val="0"/>
      <w:divBdr>
        <w:top w:val="none" w:sz="0" w:space="0" w:color="auto"/>
        <w:left w:val="none" w:sz="0" w:space="0" w:color="auto"/>
        <w:bottom w:val="none" w:sz="0" w:space="0" w:color="auto"/>
        <w:right w:val="none" w:sz="0" w:space="0" w:color="auto"/>
      </w:divBdr>
    </w:div>
    <w:div w:id="1231379698">
      <w:bodyDiv w:val="1"/>
      <w:marLeft w:val="0"/>
      <w:marRight w:val="0"/>
      <w:marTop w:val="0"/>
      <w:marBottom w:val="0"/>
      <w:divBdr>
        <w:top w:val="none" w:sz="0" w:space="0" w:color="auto"/>
        <w:left w:val="none" w:sz="0" w:space="0" w:color="auto"/>
        <w:bottom w:val="none" w:sz="0" w:space="0" w:color="auto"/>
        <w:right w:val="none" w:sz="0" w:space="0" w:color="auto"/>
      </w:divBdr>
    </w:div>
    <w:div w:id="1231382979">
      <w:bodyDiv w:val="1"/>
      <w:marLeft w:val="0"/>
      <w:marRight w:val="0"/>
      <w:marTop w:val="0"/>
      <w:marBottom w:val="0"/>
      <w:divBdr>
        <w:top w:val="none" w:sz="0" w:space="0" w:color="auto"/>
        <w:left w:val="none" w:sz="0" w:space="0" w:color="auto"/>
        <w:bottom w:val="none" w:sz="0" w:space="0" w:color="auto"/>
        <w:right w:val="none" w:sz="0" w:space="0" w:color="auto"/>
      </w:divBdr>
    </w:div>
    <w:div w:id="1231498854">
      <w:bodyDiv w:val="1"/>
      <w:marLeft w:val="0"/>
      <w:marRight w:val="0"/>
      <w:marTop w:val="0"/>
      <w:marBottom w:val="0"/>
      <w:divBdr>
        <w:top w:val="none" w:sz="0" w:space="0" w:color="auto"/>
        <w:left w:val="none" w:sz="0" w:space="0" w:color="auto"/>
        <w:bottom w:val="none" w:sz="0" w:space="0" w:color="auto"/>
        <w:right w:val="none" w:sz="0" w:space="0" w:color="auto"/>
      </w:divBdr>
    </w:div>
    <w:div w:id="1231499008">
      <w:bodyDiv w:val="1"/>
      <w:marLeft w:val="0"/>
      <w:marRight w:val="0"/>
      <w:marTop w:val="0"/>
      <w:marBottom w:val="0"/>
      <w:divBdr>
        <w:top w:val="none" w:sz="0" w:space="0" w:color="auto"/>
        <w:left w:val="none" w:sz="0" w:space="0" w:color="auto"/>
        <w:bottom w:val="none" w:sz="0" w:space="0" w:color="auto"/>
        <w:right w:val="none" w:sz="0" w:space="0" w:color="auto"/>
      </w:divBdr>
    </w:div>
    <w:div w:id="1231768182">
      <w:bodyDiv w:val="1"/>
      <w:marLeft w:val="0"/>
      <w:marRight w:val="0"/>
      <w:marTop w:val="0"/>
      <w:marBottom w:val="0"/>
      <w:divBdr>
        <w:top w:val="none" w:sz="0" w:space="0" w:color="auto"/>
        <w:left w:val="none" w:sz="0" w:space="0" w:color="auto"/>
        <w:bottom w:val="none" w:sz="0" w:space="0" w:color="auto"/>
        <w:right w:val="none" w:sz="0" w:space="0" w:color="auto"/>
      </w:divBdr>
    </w:div>
    <w:div w:id="1231772584">
      <w:bodyDiv w:val="1"/>
      <w:marLeft w:val="0"/>
      <w:marRight w:val="0"/>
      <w:marTop w:val="0"/>
      <w:marBottom w:val="0"/>
      <w:divBdr>
        <w:top w:val="none" w:sz="0" w:space="0" w:color="auto"/>
        <w:left w:val="none" w:sz="0" w:space="0" w:color="auto"/>
        <w:bottom w:val="none" w:sz="0" w:space="0" w:color="auto"/>
        <w:right w:val="none" w:sz="0" w:space="0" w:color="auto"/>
      </w:divBdr>
    </w:div>
    <w:div w:id="1231842145">
      <w:bodyDiv w:val="1"/>
      <w:marLeft w:val="0"/>
      <w:marRight w:val="0"/>
      <w:marTop w:val="0"/>
      <w:marBottom w:val="0"/>
      <w:divBdr>
        <w:top w:val="none" w:sz="0" w:space="0" w:color="auto"/>
        <w:left w:val="none" w:sz="0" w:space="0" w:color="auto"/>
        <w:bottom w:val="none" w:sz="0" w:space="0" w:color="auto"/>
        <w:right w:val="none" w:sz="0" w:space="0" w:color="auto"/>
      </w:divBdr>
    </w:div>
    <w:div w:id="1231844405">
      <w:bodyDiv w:val="1"/>
      <w:marLeft w:val="0"/>
      <w:marRight w:val="0"/>
      <w:marTop w:val="0"/>
      <w:marBottom w:val="0"/>
      <w:divBdr>
        <w:top w:val="none" w:sz="0" w:space="0" w:color="auto"/>
        <w:left w:val="none" w:sz="0" w:space="0" w:color="auto"/>
        <w:bottom w:val="none" w:sz="0" w:space="0" w:color="auto"/>
        <w:right w:val="none" w:sz="0" w:space="0" w:color="auto"/>
      </w:divBdr>
    </w:div>
    <w:div w:id="1231845144">
      <w:bodyDiv w:val="1"/>
      <w:marLeft w:val="0"/>
      <w:marRight w:val="0"/>
      <w:marTop w:val="0"/>
      <w:marBottom w:val="0"/>
      <w:divBdr>
        <w:top w:val="none" w:sz="0" w:space="0" w:color="auto"/>
        <w:left w:val="none" w:sz="0" w:space="0" w:color="auto"/>
        <w:bottom w:val="none" w:sz="0" w:space="0" w:color="auto"/>
        <w:right w:val="none" w:sz="0" w:space="0" w:color="auto"/>
      </w:divBdr>
    </w:div>
    <w:div w:id="1232085176">
      <w:bodyDiv w:val="1"/>
      <w:marLeft w:val="0"/>
      <w:marRight w:val="0"/>
      <w:marTop w:val="0"/>
      <w:marBottom w:val="0"/>
      <w:divBdr>
        <w:top w:val="none" w:sz="0" w:space="0" w:color="auto"/>
        <w:left w:val="none" w:sz="0" w:space="0" w:color="auto"/>
        <w:bottom w:val="none" w:sz="0" w:space="0" w:color="auto"/>
        <w:right w:val="none" w:sz="0" w:space="0" w:color="auto"/>
      </w:divBdr>
    </w:div>
    <w:div w:id="1232152683">
      <w:bodyDiv w:val="1"/>
      <w:marLeft w:val="0"/>
      <w:marRight w:val="0"/>
      <w:marTop w:val="0"/>
      <w:marBottom w:val="0"/>
      <w:divBdr>
        <w:top w:val="none" w:sz="0" w:space="0" w:color="auto"/>
        <w:left w:val="none" w:sz="0" w:space="0" w:color="auto"/>
        <w:bottom w:val="none" w:sz="0" w:space="0" w:color="auto"/>
        <w:right w:val="none" w:sz="0" w:space="0" w:color="auto"/>
      </w:divBdr>
    </w:div>
    <w:div w:id="1232228391">
      <w:bodyDiv w:val="1"/>
      <w:marLeft w:val="0"/>
      <w:marRight w:val="0"/>
      <w:marTop w:val="0"/>
      <w:marBottom w:val="0"/>
      <w:divBdr>
        <w:top w:val="none" w:sz="0" w:space="0" w:color="auto"/>
        <w:left w:val="none" w:sz="0" w:space="0" w:color="auto"/>
        <w:bottom w:val="none" w:sz="0" w:space="0" w:color="auto"/>
        <w:right w:val="none" w:sz="0" w:space="0" w:color="auto"/>
      </w:divBdr>
    </w:div>
    <w:div w:id="1232229918">
      <w:bodyDiv w:val="1"/>
      <w:marLeft w:val="0"/>
      <w:marRight w:val="0"/>
      <w:marTop w:val="0"/>
      <w:marBottom w:val="0"/>
      <w:divBdr>
        <w:top w:val="none" w:sz="0" w:space="0" w:color="auto"/>
        <w:left w:val="none" w:sz="0" w:space="0" w:color="auto"/>
        <w:bottom w:val="none" w:sz="0" w:space="0" w:color="auto"/>
        <w:right w:val="none" w:sz="0" w:space="0" w:color="auto"/>
      </w:divBdr>
    </w:div>
    <w:div w:id="1232235897">
      <w:bodyDiv w:val="1"/>
      <w:marLeft w:val="0"/>
      <w:marRight w:val="0"/>
      <w:marTop w:val="0"/>
      <w:marBottom w:val="0"/>
      <w:divBdr>
        <w:top w:val="none" w:sz="0" w:space="0" w:color="auto"/>
        <w:left w:val="none" w:sz="0" w:space="0" w:color="auto"/>
        <w:bottom w:val="none" w:sz="0" w:space="0" w:color="auto"/>
        <w:right w:val="none" w:sz="0" w:space="0" w:color="auto"/>
      </w:divBdr>
    </w:div>
    <w:div w:id="1232347259">
      <w:bodyDiv w:val="1"/>
      <w:marLeft w:val="0"/>
      <w:marRight w:val="0"/>
      <w:marTop w:val="0"/>
      <w:marBottom w:val="0"/>
      <w:divBdr>
        <w:top w:val="none" w:sz="0" w:space="0" w:color="auto"/>
        <w:left w:val="none" w:sz="0" w:space="0" w:color="auto"/>
        <w:bottom w:val="none" w:sz="0" w:space="0" w:color="auto"/>
        <w:right w:val="none" w:sz="0" w:space="0" w:color="auto"/>
      </w:divBdr>
    </w:div>
    <w:div w:id="1232354706">
      <w:bodyDiv w:val="1"/>
      <w:marLeft w:val="0"/>
      <w:marRight w:val="0"/>
      <w:marTop w:val="0"/>
      <w:marBottom w:val="0"/>
      <w:divBdr>
        <w:top w:val="none" w:sz="0" w:space="0" w:color="auto"/>
        <w:left w:val="none" w:sz="0" w:space="0" w:color="auto"/>
        <w:bottom w:val="none" w:sz="0" w:space="0" w:color="auto"/>
        <w:right w:val="none" w:sz="0" w:space="0" w:color="auto"/>
      </w:divBdr>
    </w:div>
    <w:div w:id="1232547363">
      <w:bodyDiv w:val="1"/>
      <w:marLeft w:val="0"/>
      <w:marRight w:val="0"/>
      <w:marTop w:val="0"/>
      <w:marBottom w:val="0"/>
      <w:divBdr>
        <w:top w:val="none" w:sz="0" w:space="0" w:color="auto"/>
        <w:left w:val="none" w:sz="0" w:space="0" w:color="auto"/>
        <w:bottom w:val="none" w:sz="0" w:space="0" w:color="auto"/>
        <w:right w:val="none" w:sz="0" w:space="0" w:color="auto"/>
      </w:divBdr>
    </w:div>
    <w:div w:id="1232733092">
      <w:bodyDiv w:val="1"/>
      <w:marLeft w:val="0"/>
      <w:marRight w:val="0"/>
      <w:marTop w:val="0"/>
      <w:marBottom w:val="0"/>
      <w:divBdr>
        <w:top w:val="none" w:sz="0" w:space="0" w:color="auto"/>
        <w:left w:val="none" w:sz="0" w:space="0" w:color="auto"/>
        <w:bottom w:val="none" w:sz="0" w:space="0" w:color="auto"/>
        <w:right w:val="none" w:sz="0" w:space="0" w:color="auto"/>
      </w:divBdr>
    </w:div>
    <w:div w:id="1232737493">
      <w:bodyDiv w:val="1"/>
      <w:marLeft w:val="0"/>
      <w:marRight w:val="0"/>
      <w:marTop w:val="0"/>
      <w:marBottom w:val="0"/>
      <w:divBdr>
        <w:top w:val="none" w:sz="0" w:space="0" w:color="auto"/>
        <w:left w:val="none" w:sz="0" w:space="0" w:color="auto"/>
        <w:bottom w:val="none" w:sz="0" w:space="0" w:color="auto"/>
        <w:right w:val="none" w:sz="0" w:space="0" w:color="auto"/>
      </w:divBdr>
    </w:div>
    <w:div w:id="1232928793">
      <w:bodyDiv w:val="1"/>
      <w:marLeft w:val="0"/>
      <w:marRight w:val="0"/>
      <w:marTop w:val="0"/>
      <w:marBottom w:val="0"/>
      <w:divBdr>
        <w:top w:val="none" w:sz="0" w:space="0" w:color="auto"/>
        <w:left w:val="none" w:sz="0" w:space="0" w:color="auto"/>
        <w:bottom w:val="none" w:sz="0" w:space="0" w:color="auto"/>
        <w:right w:val="none" w:sz="0" w:space="0" w:color="auto"/>
      </w:divBdr>
    </w:div>
    <w:div w:id="1233002582">
      <w:bodyDiv w:val="1"/>
      <w:marLeft w:val="0"/>
      <w:marRight w:val="0"/>
      <w:marTop w:val="0"/>
      <w:marBottom w:val="0"/>
      <w:divBdr>
        <w:top w:val="none" w:sz="0" w:space="0" w:color="auto"/>
        <w:left w:val="none" w:sz="0" w:space="0" w:color="auto"/>
        <w:bottom w:val="none" w:sz="0" w:space="0" w:color="auto"/>
        <w:right w:val="none" w:sz="0" w:space="0" w:color="auto"/>
      </w:divBdr>
    </w:div>
    <w:div w:id="1233008088">
      <w:bodyDiv w:val="1"/>
      <w:marLeft w:val="0"/>
      <w:marRight w:val="0"/>
      <w:marTop w:val="0"/>
      <w:marBottom w:val="0"/>
      <w:divBdr>
        <w:top w:val="none" w:sz="0" w:space="0" w:color="auto"/>
        <w:left w:val="none" w:sz="0" w:space="0" w:color="auto"/>
        <w:bottom w:val="none" w:sz="0" w:space="0" w:color="auto"/>
        <w:right w:val="none" w:sz="0" w:space="0" w:color="auto"/>
      </w:divBdr>
    </w:div>
    <w:div w:id="1233084958">
      <w:bodyDiv w:val="1"/>
      <w:marLeft w:val="0"/>
      <w:marRight w:val="0"/>
      <w:marTop w:val="0"/>
      <w:marBottom w:val="0"/>
      <w:divBdr>
        <w:top w:val="none" w:sz="0" w:space="0" w:color="auto"/>
        <w:left w:val="none" w:sz="0" w:space="0" w:color="auto"/>
        <w:bottom w:val="none" w:sz="0" w:space="0" w:color="auto"/>
        <w:right w:val="none" w:sz="0" w:space="0" w:color="auto"/>
      </w:divBdr>
    </w:div>
    <w:div w:id="1233155534">
      <w:bodyDiv w:val="1"/>
      <w:marLeft w:val="0"/>
      <w:marRight w:val="0"/>
      <w:marTop w:val="0"/>
      <w:marBottom w:val="0"/>
      <w:divBdr>
        <w:top w:val="none" w:sz="0" w:space="0" w:color="auto"/>
        <w:left w:val="none" w:sz="0" w:space="0" w:color="auto"/>
        <w:bottom w:val="none" w:sz="0" w:space="0" w:color="auto"/>
        <w:right w:val="none" w:sz="0" w:space="0" w:color="auto"/>
      </w:divBdr>
    </w:div>
    <w:div w:id="1233200604">
      <w:bodyDiv w:val="1"/>
      <w:marLeft w:val="0"/>
      <w:marRight w:val="0"/>
      <w:marTop w:val="0"/>
      <w:marBottom w:val="0"/>
      <w:divBdr>
        <w:top w:val="none" w:sz="0" w:space="0" w:color="auto"/>
        <w:left w:val="none" w:sz="0" w:space="0" w:color="auto"/>
        <w:bottom w:val="none" w:sz="0" w:space="0" w:color="auto"/>
        <w:right w:val="none" w:sz="0" w:space="0" w:color="auto"/>
      </w:divBdr>
    </w:div>
    <w:div w:id="1233203455">
      <w:bodyDiv w:val="1"/>
      <w:marLeft w:val="0"/>
      <w:marRight w:val="0"/>
      <w:marTop w:val="0"/>
      <w:marBottom w:val="0"/>
      <w:divBdr>
        <w:top w:val="none" w:sz="0" w:space="0" w:color="auto"/>
        <w:left w:val="none" w:sz="0" w:space="0" w:color="auto"/>
        <w:bottom w:val="none" w:sz="0" w:space="0" w:color="auto"/>
        <w:right w:val="none" w:sz="0" w:space="0" w:color="auto"/>
      </w:divBdr>
    </w:div>
    <w:div w:id="1233273302">
      <w:bodyDiv w:val="1"/>
      <w:marLeft w:val="0"/>
      <w:marRight w:val="0"/>
      <w:marTop w:val="0"/>
      <w:marBottom w:val="0"/>
      <w:divBdr>
        <w:top w:val="none" w:sz="0" w:space="0" w:color="auto"/>
        <w:left w:val="none" w:sz="0" w:space="0" w:color="auto"/>
        <w:bottom w:val="none" w:sz="0" w:space="0" w:color="auto"/>
        <w:right w:val="none" w:sz="0" w:space="0" w:color="auto"/>
      </w:divBdr>
    </w:div>
    <w:div w:id="1233353444">
      <w:bodyDiv w:val="1"/>
      <w:marLeft w:val="0"/>
      <w:marRight w:val="0"/>
      <w:marTop w:val="0"/>
      <w:marBottom w:val="0"/>
      <w:divBdr>
        <w:top w:val="none" w:sz="0" w:space="0" w:color="auto"/>
        <w:left w:val="none" w:sz="0" w:space="0" w:color="auto"/>
        <w:bottom w:val="none" w:sz="0" w:space="0" w:color="auto"/>
        <w:right w:val="none" w:sz="0" w:space="0" w:color="auto"/>
      </w:divBdr>
    </w:div>
    <w:div w:id="1233585163">
      <w:bodyDiv w:val="1"/>
      <w:marLeft w:val="0"/>
      <w:marRight w:val="0"/>
      <w:marTop w:val="0"/>
      <w:marBottom w:val="0"/>
      <w:divBdr>
        <w:top w:val="none" w:sz="0" w:space="0" w:color="auto"/>
        <w:left w:val="none" w:sz="0" w:space="0" w:color="auto"/>
        <w:bottom w:val="none" w:sz="0" w:space="0" w:color="auto"/>
        <w:right w:val="none" w:sz="0" w:space="0" w:color="auto"/>
      </w:divBdr>
    </w:div>
    <w:div w:id="1233657612">
      <w:bodyDiv w:val="1"/>
      <w:marLeft w:val="0"/>
      <w:marRight w:val="0"/>
      <w:marTop w:val="0"/>
      <w:marBottom w:val="0"/>
      <w:divBdr>
        <w:top w:val="none" w:sz="0" w:space="0" w:color="auto"/>
        <w:left w:val="none" w:sz="0" w:space="0" w:color="auto"/>
        <w:bottom w:val="none" w:sz="0" w:space="0" w:color="auto"/>
        <w:right w:val="none" w:sz="0" w:space="0" w:color="auto"/>
      </w:divBdr>
    </w:div>
    <w:div w:id="1233735447">
      <w:bodyDiv w:val="1"/>
      <w:marLeft w:val="0"/>
      <w:marRight w:val="0"/>
      <w:marTop w:val="0"/>
      <w:marBottom w:val="0"/>
      <w:divBdr>
        <w:top w:val="none" w:sz="0" w:space="0" w:color="auto"/>
        <w:left w:val="none" w:sz="0" w:space="0" w:color="auto"/>
        <w:bottom w:val="none" w:sz="0" w:space="0" w:color="auto"/>
        <w:right w:val="none" w:sz="0" w:space="0" w:color="auto"/>
      </w:divBdr>
    </w:div>
    <w:div w:id="1233927602">
      <w:bodyDiv w:val="1"/>
      <w:marLeft w:val="0"/>
      <w:marRight w:val="0"/>
      <w:marTop w:val="0"/>
      <w:marBottom w:val="0"/>
      <w:divBdr>
        <w:top w:val="none" w:sz="0" w:space="0" w:color="auto"/>
        <w:left w:val="none" w:sz="0" w:space="0" w:color="auto"/>
        <w:bottom w:val="none" w:sz="0" w:space="0" w:color="auto"/>
        <w:right w:val="none" w:sz="0" w:space="0" w:color="auto"/>
      </w:divBdr>
    </w:div>
    <w:div w:id="1234008770">
      <w:bodyDiv w:val="1"/>
      <w:marLeft w:val="0"/>
      <w:marRight w:val="0"/>
      <w:marTop w:val="0"/>
      <w:marBottom w:val="0"/>
      <w:divBdr>
        <w:top w:val="none" w:sz="0" w:space="0" w:color="auto"/>
        <w:left w:val="none" w:sz="0" w:space="0" w:color="auto"/>
        <w:bottom w:val="none" w:sz="0" w:space="0" w:color="auto"/>
        <w:right w:val="none" w:sz="0" w:space="0" w:color="auto"/>
      </w:divBdr>
    </w:div>
    <w:div w:id="1234199262">
      <w:bodyDiv w:val="1"/>
      <w:marLeft w:val="0"/>
      <w:marRight w:val="0"/>
      <w:marTop w:val="0"/>
      <w:marBottom w:val="0"/>
      <w:divBdr>
        <w:top w:val="none" w:sz="0" w:space="0" w:color="auto"/>
        <w:left w:val="none" w:sz="0" w:space="0" w:color="auto"/>
        <w:bottom w:val="none" w:sz="0" w:space="0" w:color="auto"/>
        <w:right w:val="none" w:sz="0" w:space="0" w:color="auto"/>
      </w:divBdr>
    </w:div>
    <w:div w:id="1234320374">
      <w:bodyDiv w:val="1"/>
      <w:marLeft w:val="0"/>
      <w:marRight w:val="0"/>
      <w:marTop w:val="0"/>
      <w:marBottom w:val="0"/>
      <w:divBdr>
        <w:top w:val="none" w:sz="0" w:space="0" w:color="auto"/>
        <w:left w:val="none" w:sz="0" w:space="0" w:color="auto"/>
        <w:bottom w:val="none" w:sz="0" w:space="0" w:color="auto"/>
        <w:right w:val="none" w:sz="0" w:space="0" w:color="auto"/>
      </w:divBdr>
    </w:div>
    <w:div w:id="1234387497">
      <w:bodyDiv w:val="1"/>
      <w:marLeft w:val="0"/>
      <w:marRight w:val="0"/>
      <w:marTop w:val="0"/>
      <w:marBottom w:val="0"/>
      <w:divBdr>
        <w:top w:val="none" w:sz="0" w:space="0" w:color="auto"/>
        <w:left w:val="none" w:sz="0" w:space="0" w:color="auto"/>
        <w:bottom w:val="none" w:sz="0" w:space="0" w:color="auto"/>
        <w:right w:val="none" w:sz="0" w:space="0" w:color="auto"/>
      </w:divBdr>
    </w:div>
    <w:div w:id="1234587453">
      <w:bodyDiv w:val="1"/>
      <w:marLeft w:val="0"/>
      <w:marRight w:val="0"/>
      <w:marTop w:val="0"/>
      <w:marBottom w:val="0"/>
      <w:divBdr>
        <w:top w:val="none" w:sz="0" w:space="0" w:color="auto"/>
        <w:left w:val="none" w:sz="0" w:space="0" w:color="auto"/>
        <w:bottom w:val="none" w:sz="0" w:space="0" w:color="auto"/>
        <w:right w:val="none" w:sz="0" w:space="0" w:color="auto"/>
      </w:divBdr>
    </w:div>
    <w:div w:id="1234698838">
      <w:bodyDiv w:val="1"/>
      <w:marLeft w:val="0"/>
      <w:marRight w:val="0"/>
      <w:marTop w:val="0"/>
      <w:marBottom w:val="0"/>
      <w:divBdr>
        <w:top w:val="none" w:sz="0" w:space="0" w:color="auto"/>
        <w:left w:val="none" w:sz="0" w:space="0" w:color="auto"/>
        <w:bottom w:val="none" w:sz="0" w:space="0" w:color="auto"/>
        <w:right w:val="none" w:sz="0" w:space="0" w:color="auto"/>
      </w:divBdr>
    </w:div>
    <w:div w:id="1234774710">
      <w:bodyDiv w:val="1"/>
      <w:marLeft w:val="0"/>
      <w:marRight w:val="0"/>
      <w:marTop w:val="0"/>
      <w:marBottom w:val="0"/>
      <w:divBdr>
        <w:top w:val="none" w:sz="0" w:space="0" w:color="auto"/>
        <w:left w:val="none" w:sz="0" w:space="0" w:color="auto"/>
        <w:bottom w:val="none" w:sz="0" w:space="0" w:color="auto"/>
        <w:right w:val="none" w:sz="0" w:space="0" w:color="auto"/>
      </w:divBdr>
    </w:div>
    <w:div w:id="1234968948">
      <w:bodyDiv w:val="1"/>
      <w:marLeft w:val="0"/>
      <w:marRight w:val="0"/>
      <w:marTop w:val="0"/>
      <w:marBottom w:val="0"/>
      <w:divBdr>
        <w:top w:val="none" w:sz="0" w:space="0" w:color="auto"/>
        <w:left w:val="none" w:sz="0" w:space="0" w:color="auto"/>
        <w:bottom w:val="none" w:sz="0" w:space="0" w:color="auto"/>
        <w:right w:val="none" w:sz="0" w:space="0" w:color="auto"/>
      </w:divBdr>
    </w:div>
    <w:div w:id="1234975684">
      <w:bodyDiv w:val="1"/>
      <w:marLeft w:val="0"/>
      <w:marRight w:val="0"/>
      <w:marTop w:val="0"/>
      <w:marBottom w:val="0"/>
      <w:divBdr>
        <w:top w:val="none" w:sz="0" w:space="0" w:color="auto"/>
        <w:left w:val="none" w:sz="0" w:space="0" w:color="auto"/>
        <w:bottom w:val="none" w:sz="0" w:space="0" w:color="auto"/>
        <w:right w:val="none" w:sz="0" w:space="0" w:color="auto"/>
      </w:divBdr>
    </w:div>
    <w:div w:id="1235118491">
      <w:bodyDiv w:val="1"/>
      <w:marLeft w:val="0"/>
      <w:marRight w:val="0"/>
      <w:marTop w:val="0"/>
      <w:marBottom w:val="0"/>
      <w:divBdr>
        <w:top w:val="none" w:sz="0" w:space="0" w:color="auto"/>
        <w:left w:val="none" w:sz="0" w:space="0" w:color="auto"/>
        <w:bottom w:val="none" w:sz="0" w:space="0" w:color="auto"/>
        <w:right w:val="none" w:sz="0" w:space="0" w:color="auto"/>
      </w:divBdr>
    </w:div>
    <w:div w:id="1235161725">
      <w:bodyDiv w:val="1"/>
      <w:marLeft w:val="0"/>
      <w:marRight w:val="0"/>
      <w:marTop w:val="0"/>
      <w:marBottom w:val="0"/>
      <w:divBdr>
        <w:top w:val="none" w:sz="0" w:space="0" w:color="auto"/>
        <w:left w:val="none" w:sz="0" w:space="0" w:color="auto"/>
        <w:bottom w:val="none" w:sz="0" w:space="0" w:color="auto"/>
        <w:right w:val="none" w:sz="0" w:space="0" w:color="auto"/>
      </w:divBdr>
    </w:div>
    <w:div w:id="1235241500">
      <w:bodyDiv w:val="1"/>
      <w:marLeft w:val="0"/>
      <w:marRight w:val="0"/>
      <w:marTop w:val="0"/>
      <w:marBottom w:val="0"/>
      <w:divBdr>
        <w:top w:val="none" w:sz="0" w:space="0" w:color="auto"/>
        <w:left w:val="none" w:sz="0" w:space="0" w:color="auto"/>
        <w:bottom w:val="none" w:sz="0" w:space="0" w:color="auto"/>
        <w:right w:val="none" w:sz="0" w:space="0" w:color="auto"/>
      </w:divBdr>
    </w:div>
    <w:div w:id="1235354314">
      <w:bodyDiv w:val="1"/>
      <w:marLeft w:val="0"/>
      <w:marRight w:val="0"/>
      <w:marTop w:val="0"/>
      <w:marBottom w:val="0"/>
      <w:divBdr>
        <w:top w:val="none" w:sz="0" w:space="0" w:color="auto"/>
        <w:left w:val="none" w:sz="0" w:space="0" w:color="auto"/>
        <w:bottom w:val="none" w:sz="0" w:space="0" w:color="auto"/>
        <w:right w:val="none" w:sz="0" w:space="0" w:color="auto"/>
      </w:divBdr>
    </w:div>
    <w:div w:id="1235361076">
      <w:bodyDiv w:val="1"/>
      <w:marLeft w:val="0"/>
      <w:marRight w:val="0"/>
      <w:marTop w:val="0"/>
      <w:marBottom w:val="0"/>
      <w:divBdr>
        <w:top w:val="none" w:sz="0" w:space="0" w:color="auto"/>
        <w:left w:val="none" w:sz="0" w:space="0" w:color="auto"/>
        <w:bottom w:val="none" w:sz="0" w:space="0" w:color="auto"/>
        <w:right w:val="none" w:sz="0" w:space="0" w:color="auto"/>
      </w:divBdr>
    </w:div>
    <w:div w:id="1235437438">
      <w:bodyDiv w:val="1"/>
      <w:marLeft w:val="0"/>
      <w:marRight w:val="0"/>
      <w:marTop w:val="0"/>
      <w:marBottom w:val="0"/>
      <w:divBdr>
        <w:top w:val="none" w:sz="0" w:space="0" w:color="auto"/>
        <w:left w:val="none" w:sz="0" w:space="0" w:color="auto"/>
        <w:bottom w:val="none" w:sz="0" w:space="0" w:color="auto"/>
        <w:right w:val="none" w:sz="0" w:space="0" w:color="auto"/>
      </w:divBdr>
    </w:div>
    <w:div w:id="1235504426">
      <w:bodyDiv w:val="1"/>
      <w:marLeft w:val="0"/>
      <w:marRight w:val="0"/>
      <w:marTop w:val="0"/>
      <w:marBottom w:val="0"/>
      <w:divBdr>
        <w:top w:val="none" w:sz="0" w:space="0" w:color="auto"/>
        <w:left w:val="none" w:sz="0" w:space="0" w:color="auto"/>
        <w:bottom w:val="none" w:sz="0" w:space="0" w:color="auto"/>
        <w:right w:val="none" w:sz="0" w:space="0" w:color="auto"/>
      </w:divBdr>
    </w:div>
    <w:div w:id="1235512896">
      <w:bodyDiv w:val="1"/>
      <w:marLeft w:val="0"/>
      <w:marRight w:val="0"/>
      <w:marTop w:val="0"/>
      <w:marBottom w:val="0"/>
      <w:divBdr>
        <w:top w:val="none" w:sz="0" w:space="0" w:color="auto"/>
        <w:left w:val="none" w:sz="0" w:space="0" w:color="auto"/>
        <w:bottom w:val="none" w:sz="0" w:space="0" w:color="auto"/>
        <w:right w:val="none" w:sz="0" w:space="0" w:color="auto"/>
      </w:divBdr>
    </w:div>
    <w:div w:id="1235552544">
      <w:bodyDiv w:val="1"/>
      <w:marLeft w:val="0"/>
      <w:marRight w:val="0"/>
      <w:marTop w:val="0"/>
      <w:marBottom w:val="0"/>
      <w:divBdr>
        <w:top w:val="none" w:sz="0" w:space="0" w:color="auto"/>
        <w:left w:val="none" w:sz="0" w:space="0" w:color="auto"/>
        <w:bottom w:val="none" w:sz="0" w:space="0" w:color="auto"/>
        <w:right w:val="none" w:sz="0" w:space="0" w:color="auto"/>
      </w:divBdr>
    </w:div>
    <w:div w:id="1235554600">
      <w:bodyDiv w:val="1"/>
      <w:marLeft w:val="0"/>
      <w:marRight w:val="0"/>
      <w:marTop w:val="0"/>
      <w:marBottom w:val="0"/>
      <w:divBdr>
        <w:top w:val="none" w:sz="0" w:space="0" w:color="auto"/>
        <w:left w:val="none" w:sz="0" w:space="0" w:color="auto"/>
        <w:bottom w:val="none" w:sz="0" w:space="0" w:color="auto"/>
        <w:right w:val="none" w:sz="0" w:space="0" w:color="auto"/>
      </w:divBdr>
    </w:div>
    <w:div w:id="1235578940">
      <w:bodyDiv w:val="1"/>
      <w:marLeft w:val="0"/>
      <w:marRight w:val="0"/>
      <w:marTop w:val="0"/>
      <w:marBottom w:val="0"/>
      <w:divBdr>
        <w:top w:val="none" w:sz="0" w:space="0" w:color="auto"/>
        <w:left w:val="none" w:sz="0" w:space="0" w:color="auto"/>
        <w:bottom w:val="none" w:sz="0" w:space="0" w:color="auto"/>
        <w:right w:val="none" w:sz="0" w:space="0" w:color="auto"/>
      </w:divBdr>
    </w:div>
    <w:div w:id="1235581490">
      <w:bodyDiv w:val="1"/>
      <w:marLeft w:val="0"/>
      <w:marRight w:val="0"/>
      <w:marTop w:val="0"/>
      <w:marBottom w:val="0"/>
      <w:divBdr>
        <w:top w:val="none" w:sz="0" w:space="0" w:color="auto"/>
        <w:left w:val="none" w:sz="0" w:space="0" w:color="auto"/>
        <w:bottom w:val="none" w:sz="0" w:space="0" w:color="auto"/>
        <w:right w:val="none" w:sz="0" w:space="0" w:color="auto"/>
      </w:divBdr>
    </w:div>
    <w:div w:id="1235706363">
      <w:bodyDiv w:val="1"/>
      <w:marLeft w:val="0"/>
      <w:marRight w:val="0"/>
      <w:marTop w:val="0"/>
      <w:marBottom w:val="0"/>
      <w:divBdr>
        <w:top w:val="none" w:sz="0" w:space="0" w:color="auto"/>
        <w:left w:val="none" w:sz="0" w:space="0" w:color="auto"/>
        <w:bottom w:val="none" w:sz="0" w:space="0" w:color="auto"/>
        <w:right w:val="none" w:sz="0" w:space="0" w:color="auto"/>
      </w:divBdr>
    </w:div>
    <w:div w:id="1235899956">
      <w:bodyDiv w:val="1"/>
      <w:marLeft w:val="0"/>
      <w:marRight w:val="0"/>
      <w:marTop w:val="0"/>
      <w:marBottom w:val="0"/>
      <w:divBdr>
        <w:top w:val="none" w:sz="0" w:space="0" w:color="auto"/>
        <w:left w:val="none" w:sz="0" w:space="0" w:color="auto"/>
        <w:bottom w:val="none" w:sz="0" w:space="0" w:color="auto"/>
        <w:right w:val="none" w:sz="0" w:space="0" w:color="auto"/>
      </w:divBdr>
    </w:div>
    <w:div w:id="1235968625">
      <w:bodyDiv w:val="1"/>
      <w:marLeft w:val="0"/>
      <w:marRight w:val="0"/>
      <w:marTop w:val="0"/>
      <w:marBottom w:val="0"/>
      <w:divBdr>
        <w:top w:val="none" w:sz="0" w:space="0" w:color="auto"/>
        <w:left w:val="none" w:sz="0" w:space="0" w:color="auto"/>
        <w:bottom w:val="none" w:sz="0" w:space="0" w:color="auto"/>
        <w:right w:val="none" w:sz="0" w:space="0" w:color="auto"/>
      </w:divBdr>
    </w:div>
    <w:div w:id="1236092717">
      <w:bodyDiv w:val="1"/>
      <w:marLeft w:val="0"/>
      <w:marRight w:val="0"/>
      <w:marTop w:val="0"/>
      <w:marBottom w:val="0"/>
      <w:divBdr>
        <w:top w:val="none" w:sz="0" w:space="0" w:color="auto"/>
        <w:left w:val="none" w:sz="0" w:space="0" w:color="auto"/>
        <w:bottom w:val="none" w:sz="0" w:space="0" w:color="auto"/>
        <w:right w:val="none" w:sz="0" w:space="0" w:color="auto"/>
      </w:divBdr>
    </w:div>
    <w:div w:id="1236164955">
      <w:bodyDiv w:val="1"/>
      <w:marLeft w:val="0"/>
      <w:marRight w:val="0"/>
      <w:marTop w:val="0"/>
      <w:marBottom w:val="0"/>
      <w:divBdr>
        <w:top w:val="none" w:sz="0" w:space="0" w:color="auto"/>
        <w:left w:val="none" w:sz="0" w:space="0" w:color="auto"/>
        <w:bottom w:val="none" w:sz="0" w:space="0" w:color="auto"/>
        <w:right w:val="none" w:sz="0" w:space="0" w:color="auto"/>
      </w:divBdr>
    </w:div>
    <w:div w:id="1236167526">
      <w:bodyDiv w:val="1"/>
      <w:marLeft w:val="0"/>
      <w:marRight w:val="0"/>
      <w:marTop w:val="0"/>
      <w:marBottom w:val="0"/>
      <w:divBdr>
        <w:top w:val="none" w:sz="0" w:space="0" w:color="auto"/>
        <w:left w:val="none" w:sz="0" w:space="0" w:color="auto"/>
        <w:bottom w:val="none" w:sz="0" w:space="0" w:color="auto"/>
        <w:right w:val="none" w:sz="0" w:space="0" w:color="auto"/>
      </w:divBdr>
    </w:div>
    <w:div w:id="1236209808">
      <w:bodyDiv w:val="1"/>
      <w:marLeft w:val="0"/>
      <w:marRight w:val="0"/>
      <w:marTop w:val="0"/>
      <w:marBottom w:val="0"/>
      <w:divBdr>
        <w:top w:val="none" w:sz="0" w:space="0" w:color="auto"/>
        <w:left w:val="none" w:sz="0" w:space="0" w:color="auto"/>
        <w:bottom w:val="none" w:sz="0" w:space="0" w:color="auto"/>
        <w:right w:val="none" w:sz="0" w:space="0" w:color="auto"/>
      </w:divBdr>
    </w:div>
    <w:div w:id="1236237493">
      <w:bodyDiv w:val="1"/>
      <w:marLeft w:val="0"/>
      <w:marRight w:val="0"/>
      <w:marTop w:val="0"/>
      <w:marBottom w:val="0"/>
      <w:divBdr>
        <w:top w:val="none" w:sz="0" w:space="0" w:color="auto"/>
        <w:left w:val="none" w:sz="0" w:space="0" w:color="auto"/>
        <w:bottom w:val="none" w:sz="0" w:space="0" w:color="auto"/>
        <w:right w:val="none" w:sz="0" w:space="0" w:color="auto"/>
      </w:divBdr>
    </w:div>
    <w:div w:id="1236474085">
      <w:bodyDiv w:val="1"/>
      <w:marLeft w:val="0"/>
      <w:marRight w:val="0"/>
      <w:marTop w:val="0"/>
      <w:marBottom w:val="0"/>
      <w:divBdr>
        <w:top w:val="none" w:sz="0" w:space="0" w:color="auto"/>
        <w:left w:val="none" w:sz="0" w:space="0" w:color="auto"/>
        <w:bottom w:val="none" w:sz="0" w:space="0" w:color="auto"/>
        <w:right w:val="none" w:sz="0" w:space="0" w:color="auto"/>
      </w:divBdr>
    </w:div>
    <w:div w:id="1236474400">
      <w:bodyDiv w:val="1"/>
      <w:marLeft w:val="0"/>
      <w:marRight w:val="0"/>
      <w:marTop w:val="0"/>
      <w:marBottom w:val="0"/>
      <w:divBdr>
        <w:top w:val="none" w:sz="0" w:space="0" w:color="auto"/>
        <w:left w:val="none" w:sz="0" w:space="0" w:color="auto"/>
        <w:bottom w:val="none" w:sz="0" w:space="0" w:color="auto"/>
        <w:right w:val="none" w:sz="0" w:space="0" w:color="auto"/>
      </w:divBdr>
    </w:div>
    <w:div w:id="1236550841">
      <w:bodyDiv w:val="1"/>
      <w:marLeft w:val="0"/>
      <w:marRight w:val="0"/>
      <w:marTop w:val="0"/>
      <w:marBottom w:val="0"/>
      <w:divBdr>
        <w:top w:val="none" w:sz="0" w:space="0" w:color="auto"/>
        <w:left w:val="none" w:sz="0" w:space="0" w:color="auto"/>
        <w:bottom w:val="none" w:sz="0" w:space="0" w:color="auto"/>
        <w:right w:val="none" w:sz="0" w:space="0" w:color="auto"/>
      </w:divBdr>
    </w:div>
    <w:div w:id="1236627774">
      <w:bodyDiv w:val="1"/>
      <w:marLeft w:val="0"/>
      <w:marRight w:val="0"/>
      <w:marTop w:val="0"/>
      <w:marBottom w:val="0"/>
      <w:divBdr>
        <w:top w:val="none" w:sz="0" w:space="0" w:color="auto"/>
        <w:left w:val="none" w:sz="0" w:space="0" w:color="auto"/>
        <w:bottom w:val="none" w:sz="0" w:space="0" w:color="auto"/>
        <w:right w:val="none" w:sz="0" w:space="0" w:color="auto"/>
      </w:divBdr>
    </w:div>
    <w:div w:id="1236742617">
      <w:bodyDiv w:val="1"/>
      <w:marLeft w:val="0"/>
      <w:marRight w:val="0"/>
      <w:marTop w:val="0"/>
      <w:marBottom w:val="0"/>
      <w:divBdr>
        <w:top w:val="none" w:sz="0" w:space="0" w:color="auto"/>
        <w:left w:val="none" w:sz="0" w:space="0" w:color="auto"/>
        <w:bottom w:val="none" w:sz="0" w:space="0" w:color="auto"/>
        <w:right w:val="none" w:sz="0" w:space="0" w:color="auto"/>
      </w:divBdr>
    </w:div>
    <w:div w:id="1236814887">
      <w:bodyDiv w:val="1"/>
      <w:marLeft w:val="0"/>
      <w:marRight w:val="0"/>
      <w:marTop w:val="0"/>
      <w:marBottom w:val="0"/>
      <w:divBdr>
        <w:top w:val="none" w:sz="0" w:space="0" w:color="auto"/>
        <w:left w:val="none" w:sz="0" w:space="0" w:color="auto"/>
        <w:bottom w:val="none" w:sz="0" w:space="0" w:color="auto"/>
        <w:right w:val="none" w:sz="0" w:space="0" w:color="auto"/>
      </w:divBdr>
    </w:div>
    <w:div w:id="1236822352">
      <w:bodyDiv w:val="1"/>
      <w:marLeft w:val="0"/>
      <w:marRight w:val="0"/>
      <w:marTop w:val="0"/>
      <w:marBottom w:val="0"/>
      <w:divBdr>
        <w:top w:val="none" w:sz="0" w:space="0" w:color="auto"/>
        <w:left w:val="none" w:sz="0" w:space="0" w:color="auto"/>
        <w:bottom w:val="none" w:sz="0" w:space="0" w:color="auto"/>
        <w:right w:val="none" w:sz="0" w:space="0" w:color="auto"/>
      </w:divBdr>
    </w:div>
    <w:div w:id="1236861768">
      <w:bodyDiv w:val="1"/>
      <w:marLeft w:val="0"/>
      <w:marRight w:val="0"/>
      <w:marTop w:val="0"/>
      <w:marBottom w:val="0"/>
      <w:divBdr>
        <w:top w:val="none" w:sz="0" w:space="0" w:color="auto"/>
        <w:left w:val="none" w:sz="0" w:space="0" w:color="auto"/>
        <w:bottom w:val="none" w:sz="0" w:space="0" w:color="auto"/>
        <w:right w:val="none" w:sz="0" w:space="0" w:color="auto"/>
      </w:divBdr>
    </w:div>
    <w:div w:id="1236862499">
      <w:bodyDiv w:val="1"/>
      <w:marLeft w:val="0"/>
      <w:marRight w:val="0"/>
      <w:marTop w:val="0"/>
      <w:marBottom w:val="0"/>
      <w:divBdr>
        <w:top w:val="none" w:sz="0" w:space="0" w:color="auto"/>
        <w:left w:val="none" w:sz="0" w:space="0" w:color="auto"/>
        <w:bottom w:val="none" w:sz="0" w:space="0" w:color="auto"/>
        <w:right w:val="none" w:sz="0" w:space="0" w:color="auto"/>
      </w:divBdr>
    </w:div>
    <w:div w:id="1236932476">
      <w:bodyDiv w:val="1"/>
      <w:marLeft w:val="0"/>
      <w:marRight w:val="0"/>
      <w:marTop w:val="0"/>
      <w:marBottom w:val="0"/>
      <w:divBdr>
        <w:top w:val="none" w:sz="0" w:space="0" w:color="auto"/>
        <w:left w:val="none" w:sz="0" w:space="0" w:color="auto"/>
        <w:bottom w:val="none" w:sz="0" w:space="0" w:color="auto"/>
        <w:right w:val="none" w:sz="0" w:space="0" w:color="auto"/>
      </w:divBdr>
    </w:div>
    <w:div w:id="1236941617">
      <w:bodyDiv w:val="1"/>
      <w:marLeft w:val="0"/>
      <w:marRight w:val="0"/>
      <w:marTop w:val="0"/>
      <w:marBottom w:val="0"/>
      <w:divBdr>
        <w:top w:val="none" w:sz="0" w:space="0" w:color="auto"/>
        <w:left w:val="none" w:sz="0" w:space="0" w:color="auto"/>
        <w:bottom w:val="none" w:sz="0" w:space="0" w:color="auto"/>
        <w:right w:val="none" w:sz="0" w:space="0" w:color="auto"/>
      </w:divBdr>
    </w:div>
    <w:div w:id="1237013856">
      <w:bodyDiv w:val="1"/>
      <w:marLeft w:val="0"/>
      <w:marRight w:val="0"/>
      <w:marTop w:val="0"/>
      <w:marBottom w:val="0"/>
      <w:divBdr>
        <w:top w:val="none" w:sz="0" w:space="0" w:color="auto"/>
        <w:left w:val="none" w:sz="0" w:space="0" w:color="auto"/>
        <w:bottom w:val="none" w:sz="0" w:space="0" w:color="auto"/>
        <w:right w:val="none" w:sz="0" w:space="0" w:color="auto"/>
      </w:divBdr>
    </w:div>
    <w:div w:id="1237016392">
      <w:bodyDiv w:val="1"/>
      <w:marLeft w:val="0"/>
      <w:marRight w:val="0"/>
      <w:marTop w:val="0"/>
      <w:marBottom w:val="0"/>
      <w:divBdr>
        <w:top w:val="none" w:sz="0" w:space="0" w:color="auto"/>
        <w:left w:val="none" w:sz="0" w:space="0" w:color="auto"/>
        <w:bottom w:val="none" w:sz="0" w:space="0" w:color="auto"/>
        <w:right w:val="none" w:sz="0" w:space="0" w:color="auto"/>
      </w:divBdr>
    </w:div>
    <w:div w:id="1237083146">
      <w:bodyDiv w:val="1"/>
      <w:marLeft w:val="0"/>
      <w:marRight w:val="0"/>
      <w:marTop w:val="0"/>
      <w:marBottom w:val="0"/>
      <w:divBdr>
        <w:top w:val="none" w:sz="0" w:space="0" w:color="auto"/>
        <w:left w:val="none" w:sz="0" w:space="0" w:color="auto"/>
        <w:bottom w:val="none" w:sz="0" w:space="0" w:color="auto"/>
        <w:right w:val="none" w:sz="0" w:space="0" w:color="auto"/>
      </w:divBdr>
    </w:div>
    <w:div w:id="1237089318">
      <w:bodyDiv w:val="1"/>
      <w:marLeft w:val="0"/>
      <w:marRight w:val="0"/>
      <w:marTop w:val="0"/>
      <w:marBottom w:val="0"/>
      <w:divBdr>
        <w:top w:val="none" w:sz="0" w:space="0" w:color="auto"/>
        <w:left w:val="none" w:sz="0" w:space="0" w:color="auto"/>
        <w:bottom w:val="none" w:sz="0" w:space="0" w:color="auto"/>
        <w:right w:val="none" w:sz="0" w:space="0" w:color="auto"/>
      </w:divBdr>
    </w:div>
    <w:div w:id="1237090160">
      <w:bodyDiv w:val="1"/>
      <w:marLeft w:val="0"/>
      <w:marRight w:val="0"/>
      <w:marTop w:val="0"/>
      <w:marBottom w:val="0"/>
      <w:divBdr>
        <w:top w:val="none" w:sz="0" w:space="0" w:color="auto"/>
        <w:left w:val="none" w:sz="0" w:space="0" w:color="auto"/>
        <w:bottom w:val="none" w:sz="0" w:space="0" w:color="auto"/>
        <w:right w:val="none" w:sz="0" w:space="0" w:color="auto"/>
      </w:divBdr>
    </w:div>
    <w:div w:id="1237320016">
      <w:bodyDiv w:val="1"/>
      <w:marLeft w:val="0"/>
      <w:marRight w:val="0"/>
      <w:marTop w:val="0"/>
      <w:marBottom w:val="0"/>
      <w:divBdr>
        <w:top w:val="none" w:sz="0" w:space="0" w:color="auto"/>
        <w:left w:val="none" w:sz="0" w:space="0" w:color="auto"/>
        <w:bottom w:val="none" w:sz="0" w:space="0" w:color="auto"/>
        <w:right w:val="none" w:sz="0" w:space="0" w:color="auto"/>
      </w:divBdr>
    </w:div>
    <w:div w:id="1237395994">
      <w:bodyDiv w:val="1"/>
      <w:marLeft w:val="0"/>
      <w:marRight w:val="0"/>
      <w:marTop w:val="0"/>
      <w:marBottom w:val="0"/>
      <w:divBdr>
        <w:top w:val="none" w:sz="0" w:space="0" w:color="auto"/>
        <w:left w:val="none" w:sz="0" w:space="0" w:color="auto"/>
        <w:bottom w:val="none" w:sz="0" w:space="0" w:color="auto"/>
        <w:right w:val="none" w:sz="0" w:space="0" w:color="auto"/>
      </w:divBdr>
    </w:div>
    <w:div w:id="1237401832">
      <w:bodyDiv w:val="1"/>
      <w:marLeft w:val="0"/>
      <w:marRight w:val="0"/>
      <w:marTop w:val="0"/>
      <w:marBottom w:val="0"/>
      <w:divBdr>
        <w:top w:val="none" w:sz="0" w:space="0" w:color="auto"/>
        <w:left w:val="none" w:sz="0" w:space="0" w:color="auto"/>
        <w:bottom w:val="none" w:sz="0" w:space="0" w:color="auto"/>
        <w:right w:val="none" w:sz="0" w:space="0" w:color="auto"/>
      </w:divBdr>
    </w:div>
    <w:div w:id="1237589010">
      <w:bodyDiv w:val="1"/>
      <w:marLeft w:val="0"/>
      <w:marRight w:val="0"/>
      <w:marTop w:val="0"/>
      <w:marBottom w:val="0"/>
      <w:divBdr>
        <w:top w:val="none" w:sz="0" w:space="0" w:color="auto"/>
        <w:left w:val="none" w:sz="0" w:space="0" w:color="auto"/>
        <w:bottom w:val="none" w:sz="0" w:space="0" w:color="auto"/>
        <w:right w:val="none" w:sz="0" w:space="0" w:color="auto"/>
      </w:divBdr>
    </w:div>
    <w:div w:id="1237591103">
      <w:bodyDiv w:val="1"/>
      <w:marLeft w:val="0"/>
      <w:marRight w:val="0"/>
      <w:marTop w:val="0"/>
      <w:marBottom w:val="0"/>
      <w:divBdr>
        <w:top w:val="none" w:sz="0" w:space="0" w:color="auto"/>
        <w:left w:val="none" w:sz="0" w:space="0" w:color="auto"/>
        <w:bottom w:val="none" w:sz="0" w:space="0" w:color="auto"/>
        <w:right w:val="none" w:sz="0" w:space="0" w:color="auto"/>
      </w:divBdr>
    </w:div>
    <w:div w:id="1237595306">
      <w:bodyDiv w:val="1"/>
      <w:marLeft w:val="0"/>
      <w:marRight w:val="0"/>
      <w:marTop w:val="0"/>
      <w:marBottom w:val="0"/>
      <w:divBdr>
        <w:top w:val="none" w:sz="0" w:space="0" w:color="auto"/>
        <w:left w:val="none" w:sz="0" w:space="0" w:color="auto"/>
        <w:bottom w:val="none" w:sz="0" w:space="0" w:color="auto"/>
        <w:right w:val="none" w:sz="0" w:space="0" w:color="auto"/>
      </w:divBdr>
    </w:div>
    <w:div w:id="1237596948">
      <w:bodyDiv w:val="1"/>
      <w:marLeft w:val="0"/>
      <w:marRight w:val="0"/>
      <w:marTop w:val="0"/>
      <w:marBottom w:val="0"/>
      <w:divBdr>
        <w:top w:val="none" w:sz="0" w:space="0" w:color="auto"/>
        <w:left w:val="none" w:sz="0" w:space="0" w:color="auto"/>
        <w:bottom w:val="none" w:sz="0" w:space="0" w:color="auto"/>
        <w:right w:val="none" w:sz="0" w:space="0" w:color="auto"/>
      </w:divBdr>
    </w:div>
    <w:div w:id="1237784063">
      <w:bodyDiv w:val="1"/>
      <w:marLeft w:val="0"/>
      <w:marRight w:val="0"/>
      <w:marTop w:val="0"/>
      <w:marBottom w:val="0"/>
      <w:divBdr>
        <w:top w:val="none" w:sz="0" w:space="0" w:color="auto"/>
        <w:left w:val="none" w:sz="0" w:space="0" w:color="auto"/>
        <w:bottom w:val="none" w:sz="0" w:space="0" w:color="auto"/>
        <w:right w:val="none" w:sz="0" w:space="0" w:color="auto"/>
      </w:divBdr>
    </w:div>
    <w:div w:id="1237859115">
      <w:bodyDiv w:val="1"/>
      <w:marLeft w:val="0"/>
      <w:marRight w:val="0"/>
      <w:marTop w:val="0"/>
      <w:marBottom w:val="0"/>
      <w:divBdr>
        <w:top w:val="none" w:sz="0" w:space="0" w:color="auto"/>
        <w:left w:val="none" w:sz="0" w:space="0" w:color="auto"/>
        <w:bottom w:val="none" w:sz="0" w:space="0" w:color="auto"/>
        <w:right w:val="none" w:sz="0" w:space="0" w:color="auto"/>
      </w:divBdr>
    </w:div>
    <w:div w:id="1237934233">
      <w:bodyDiv w:val="1"/>
      <w:marLeft w:val="0"/>
      <w:marRight w:val="0"/>
      <w:marTop w:val="0"/>
      <w:marBottom w:val="0"/>
      <w:divBdr>
        <w:top w:val="none" w:sz="0" w:space="0" w:color="auto"/>
        <w:left w:val="none" w:sz="0" w:space="0" w:color="auto"/>
        <w:bottom w:val="none" w:sz="0" w:space="0" w:color="auto"/>
        <w:right w:val="none" w:sz="0" w:space="0" w:color="auto"/>
      </w:divBdr>
    </w:div>
    <w:div w:id="1237937443">
      <w:bodyDiv w:val="1"/>
      <w:marLeft w:val="0"/>
      <w:marRight w:val="0"/>
      <w:marTop w:val="0"/>
      <w:marBottom w:val="0"/>
      <w:divBdr>
        <w:top w:val="none" w:sz="0" w:space="0" w:color="auto"/>
        <w:left w:val="none" w:sz="0" w:space="0" w:color="auto"/>
        <w:bottom w:val="none" w:sz="0" w:space="0" w:color="auto"/>
        <w:right w:val="none" w:sz="0" w:space="0" w:color="auto"/>
      </w:divBdr>
    </w:div>
    <w:div w:id="1237937761">
      <w:bodyDiv w:val="1"/>
      <w:marLeft w:val="0"/>
      <w:marRight w:val="0"/>
      <w:marTop w:val="0"/>
      <w:marBottom w:val="0"/>
      <w:divBdr>
        <w:top w:val="none" w:sz="0" w:space="0" w:color="auto"/>
        <w:left w:val="none" w:sz="0" w:space="0" w:color="auto"/>
        <w:bottom w:val="none" w:sz="0" w:space="0" w:color="auto"/>
        <w:right w:val="none" w:sz="0" w:space="0" w:color="auto"/>
      </w:divBdr>
    </w:div>
    <w:div w:id="1237982326">
      <w:bodyDiv w:val="1"/>
      <w:marLeft w:val="0"/>
      <w:marRight w:val="0"/>
      <w:marTop w:val="0"/>
      <w:marBottom w:val="0"/>
      <w:divBdr>
        <w:top w:val="none" w:sz="0" w:space="0" w:color="auto"/>
        <w:left w:val="none" w:sz="0" w:space="0" w:color="auto"/>
        <w:bottom w:val="none" w:sz="0" w:space="0" w:color="auto"/>
        <w:right w:val="none" w:sz="0" w:space="0" w:color="auto"/>
      </w:divBdr>
    </w:div>
    <w:div w:id="1238052852">
      <w:bodyDiv w:val="1"/>
      <w:marLeft w:val="0"/>
      <w:marRight w:val="0"/>
      <w:marTop w:val="0"/>
      <w:marBottom w:val="0"/>
      <w:divBdr>
        <w:top w:val="none" w:sz="0" w:space="0" w:color="auto"/>
        <w:left w:val="none" w:sz="0" w:space="0" w:color="auto"/>
        <w:bottom w:val="none" w:sz="0" w:space="0" w:color="auto"/>
        <w:right w:val="none" w:sz="0" w:space="0" w:color="auto"/>
      </w:divBdr>
    </w:div>
    <w:div w:id="1238130832">
      <w:bodyDiv w:val="1"/>
      <w:marLeft w:val="0"/>
      <w:marRight w:val="0"/>
      <w:marTop w:val="0"/>
      <w:marBottom w:val="0"/>
      <w:divBdr>
        <w:top w:val="none" w:sz="0" w:space="0" w:color="auto"/>
        <w:left w:val="none" w:sz="0" w:space="0" w:color="auto"/>
        <w:bottom w:val="none" w:sz="0" w:space="0" w:color="auto"/>
        <w:right w:val="none" w:sz="0" w:space="0" w:color="auto"/>
      </w:divBdr>
    </w:div>
    <w:div w:id="1238202575">
      <w:bodyDiv w:val="1"/>
      <w:marLeft w:val="0"/>
      <w:marRight w:val="0"/>
      <w:marTop w:val="0"/>
      <w:marBottom w:val="0"/>
      <w:divBdr>
        <w:top w:val="none" w:sz="0" w:space="0" w:color="auto"/>
        <w:left w:val="none" w:sz="0" w:space="0" w:color="auto"/>
        <w:bottom w:val="none" w:sz="0" w:space="0" w:color="auto"/>
        <w:right w:val="none" w:sz="0" w:space="0" w:color="auto"/>
      </w:divBdr>
    </w:div>
    <w:div w:id="1238244004">
      <w:bodyDiv w:val="1"/>
      <w:marLeft w:val="0"/>
      <w:marRight w:val="0"/>
      <w:marTop w:val="0"/>
      <w:marBottom w:val="0"/>
      <w:divBdr>
        <w:top w:val="none" w:sz="0" w:space="0" w:color="auto"/>
        <w:left w:val="none" w:sz="0" w:space="0" w:color="auto"/>
        <w:bottom w:val="none" w:sz="0" w:space="0" w:color="auto"/>
        <w:right w:val="none" w:sz="0" w:space="0" w:color="auto"/>
      </w:divBdr>
    </w:div>
    <w:div w:id="1238321840">
      <w:bodyDiv w:val="1"/>
      <w:marLeft w:val="0"/>
      <w:marRight w:val="0"/>
      <w:marTop w:val="0"/>
      <w:marBottom w:val="0"/>
      <w:divBdr>
        <w:top w:val="none" w:sz="0" w:space="0" w:color="auto"/>
        <w:left w:val="none" w:sz="0" w:space="0" w:color="auto"/>
        <w:bottom w:val="none" w:sz="0" w:space="0" w:color="auto"/>
        <w:right w:val="none" w:sz="0" w:space="0" w:color="auto"/>
      </w:divBdr>
    </w:div>
    <w:div w:id="1238323939">
      <w:bodyDiv w:val="1"/>
      <w:marLeft w:val="0"/>
      <w:marRight w:val="0"/>
      <w:marTop w:val="0"/>
      <w:marBottom w:val="0"/>
      <w:divBdr>
        <w:top w:val="none" w:sz="0" w:space="0" w:color="auto"/>
        <w:left w:val="none" w:sz="0" w:space="0" w:color="auto"/>
        <w:bottom w:val="none" w:sz="0" w:space="0" w:color="auto"/>
        <w:right w:val="none" w:sz="0" w:space="0" w:color="auto"/>
      </w:divBdr>
    </w:div>
    <w:div w:id="1238393735">
      <w:bodyDiv w:val="1"/>
      <w:marLeft w:val="0"/>
      <w:marRight w:val="0"/>
      <w:marTop w:val="0"/>
      <w:marBottom w:val="0"/>
      <w:divBdr>
        <w:top w:val="none" w:sz="0" w:space="0" w:color="auto"/>
        <w:left w:val="none" w:sz="0" w:space="0" w:color="auto"/>
        <w:bottom w:val="none" w:sz="0" w:space="0" w:color="auto"/>
        <w:right w:val="none" w:sz="0" w:space="0" w:color="auto"/>
      </w:divBdr>
    </w:div>
    <w:div w:id="1238439476">
      <w:bodyDiv w:val="1"/>
      <w:marLeft w:val="0"/>
      <w:marRight w:val="0"/>
      <w:marTop w:val="0"/>
      <w:marBottom w:val="0"/>
      <w:divBdr>
        <w:top w:val="none" w:sz="0" w:space="0" w:color="auto"/>
        <w:left w:val="none" w:sz="0" w:space="0" w:color="auto"/>
        <w:bottom w:val="none" w:sz="0" w:space="0" w:color="auto"/>
        <w:right w:val="none" w:sz="0" w:space="0" w:color="auto"/>
      </w:divBdr>
    </w:div>
    <w:div w:id="1238512310">
      <w:bodyDiv w:val="1"/>
      <w:marLeft w:val="0"/>
      <w:marRight w:val="0"/>
      <w:marTop w:val="0"/>
      <w:marBottom w:val="0"/>
      <w:divBdr>
        <w:top w:val="none" w:sz="0" w:space="0" w:color="auto"/>
        <w:left w:val="none" w:sz="0" w:space="0" w:color="auto"/>
        <w:bottom w:val="none" w:sz="0" w:space="0" w:color="auto"/>
        <w:right w:val="none" w:sz="0" w:space="0" w:color="auto"/>
      </w:divBdr>
    </w:div>
    <w:div w:id="1238631048">
      <w:bodyDiv w:val="1"/>
      <w:marLeft w:val="0"/>
      <w:marRight w:val="0"/>
      <w:marTop w:val="0"/>
      <w:marBottom w:val="0"/>
      <w:divBdr>
        <w:top w:val="none" w:sz="0" w:space="0" w:color="auto"/>
        <w:left w:val="none" w:sz="0" w:space="0" w:color="auto"/>
        <w:bottom w:val="none" w:sz="0" w:space="0" w:color="auto"/>
        <w:right w:val="none" w:sz="0" w:space="0" w:color="auto"/>
      </w:divBdr>
    </w:div>
    <w:div w:id="1238705008">
      <w:bodyDiv w:val="1"/>
      <w:marLeft w:val="0"/>
      <w:marRight w:val="0"/>
      <w:marTop w:val="0"/>
      <w:marBottom w:val="0"/>
      <w:divBdr>
        <w:top w:val="none" w:sz="0" w:space="0" w:color="auto"/>
        <w:left w:val="none" w:sz="0" w:space="0" w:color="auto"/>
        <w:bottom w:val="none" w:sz="0" w:space="0" w:color="auto"/>
        <w:right w:val="none" w:sz="0" w:space="0" w:color="auto"/>
      </w:divBdr>
    </w:div>
    <w:div w:id="1238857239">
      <w:bodyDiv w:val="1"/>
      <w:marLeft w:val="0"/>
      <w:marRight w:val="0"/>
      <w:marTop w:val="0"/>
      <w:marBottom w:val="0"/>
      <w:divBdr>
        <w:top w:val="none" w:sz="0" w:space="0" w:color="auto"/>
        <w:left w:val="none" w:sz="0" w:space="0" w:color="auto"/>
        <w:bottom w:val="none" w:sz="0" w:space="0" w:color="auto"/>
        <w:right w:val="none" w:sz="0" w:space="0" w:color="auto"/>
      </w:divBdr>
    </w:div>
    <w:div w:id="1238977627">
      <w:bodyDiv w:val="1"/>
      <w:marLeft w:val="0"/>
      <w:marRight w:val="0"/>
      <w:marTop w:val="0"/>
      <w:marBottom w:val="0"/>
      <w:divBdr>
        <w:top w:val="none" w:sz="0" w:space="0" w:color="auto"/>
        <w:left w:val="none" w:sz="0" w:space="0" w:color="auto"/>
        <w:bottom w:val="none" w:sz="0" w:space="0" w:color="auto"/>
        <w:right w:val="none" w:sz="0" w:space="0" w:color="auto"/>
      </w:divBdr>
    </w:div>
    <w:div w:id="1238981452">
      <w:bodyDiv w:val="1"/>
      <w:marLeft w:val="0"/>
      <w:marRight w:val="0"/>
      <w:marTop w:val="0"/>
      <w:marBottom w:val="0"/>
      <w:divBdr>
        <w:top w:val="none" w:sz="0" w:space="0" w:color="auto"/>
        <w:left w:val="none" w:sz="0" w:space="0" w:color="auto"/>
        <w:bottom w:val="none" w:sz="0" w:space="0" w:color="auto"/>
        <w:right w:val="none" w:sz="0" w:space="0" w:color="auto"/>
      </w:divBdr>
    </w:div>
    <w:div w:id="1239173040">
      <w:bodyDiv w:val="1"/>
      <w:marLeft w:val="0"/>
      <w:marRight w:val="0"/>
      <w:marTop w:val="0"/>
      <w:marBottom w:val="0"/>
      <w:divBdr>
        <w:top w:val="none" w:sz="0" w:space="0" w:color="auto"/>
        <w:left w:val="none" w:sz="0" w:space="0" w:color="auto"/>
        <w:bottom w:val="none" w:sz="0" w:space="0" w:color="auto"/>
        <w:right w:val="none" w:sz="0" w:space="0" w:color="auto"/>
      </w:divBdr>
    </w:div>
    <w:div w:id="1239247709">
      <w:bodyDiv w:val="1"/>
      <w:marLeft w:val="0"/>
      <w:marRight w:val="0"/>
      <w:marTop w:val="0"/>
      <w:marBottom w:val="0"/>
      <w:divBdr>
        <w:top w:val="none" w:sz="0" w:space="0" w:color="auto"/>
        <w:left w:val="none" w:sz="0" w:space="0" w:color="auto"/>
        <w:bottom w:val="none" w:sz="0" w:space="0" w:color="auto"/>
        <w:right w:val="none" w:sz="0" w:space="0" w:color="auto"/>
      </w:divBdr>
    </w:div>
    <w:div w:id="1239249359">
      <w:bodyDiv w:val="1"/>
      <w:marLeft w:val="0"/>
      <w:marRight w:val="0"/>
      <w:marTop w:val="0"/>
      <w:marBottom w:val="0"/>
      <w:divBdr>
        <w:top w:val="none" w:sz="0" w:space="0" w:color="auto"/>
        <w:left w:val="none" w:sz="0" w:space="0" w:color="auto"/>
        <w:bottom w:val="none" w:sz="0" w:space="0" w:color="auto"/>
        <w:right w:val="none" w:sz="0" w:space="0" w:color="auto"/>
      </w:divBdr>
    </w:div>
    <w:div w:id="1239286164">
      <w:bodyDiv w:val="1"/>
      <w:marLeft w:val="0"/>
      <w:marRight w:val="0"/>
      <w:marTop w:val="0"/>
      <w:marBottom w:val="0"/>
      <w:divBdr>
        <w:top w:val="none" w:sz="0" w:space="0" w:color="auto"/>
        <w:left w:val="none" w:sz="0" w:space="0" w:color="auto"/>
        <w:bottom w:val="none" w:sz="0" w:space="0" w:color="auto"/>
        <w:right w:val="none" w:sz="0" w:space="0" w:color="auto"/>
      </w:divBdr>
    </w:div>
    <w:div w:id="1239290044">
      <w:bodyDiv w:val="1"/>
      <w:marLeft w:val="0"/>
      <w:marRight w:val="0"/>
      <w:marTop w:val="0"/>
      <w:marBottom w:val="0"/>
      <w:divBdr>
        <w:top w:val="none" w:sz="0" w:space="0" w:color="auto"/>
        <w:left w:val="none" w:sz="0" w:space="0" w:color="auto"/>
        <w:bottom w:val="none" w:sz="0" w:space="0" w:color="auto"/>
        <w:right w:val="none" w:sz="0" w:space="0" w:color="auto"/>
      </w:divBdr>
    </w:div>
    <w:div w:id="1239438820">
      <w:bodyDiv w:val="1"/>
      <w:marLeft w:val="0"/>
      <w:marRight w:val="0"/>
      <w:marTop w:val="0"/>
      <w:marBottom w:val="0"/>
      <w:divBdr>
        <w:top w:val="none" w:sz="0" w:space="0" w:color="auto"/>
        <w:left w:val="none" w:sz="0" w:space="0" w:color="auto"/>
        <w:bottom w:val="none" w:sz="0" w:space="0" w:color="auto"/>
        <w:right w:val="none" w:sz="0" w:space="0" w:color="auto"/>
      </w:divBdr>
    </w:div>
    <w:div w:id="1239438970">
      <w:bodyDiv w:val="1"/>
      <w:marLeft w:val="0"/>
      <w:marRight w:val="0"/>
      <w:marTop w:val="0"/>
      <w:marBottom w:val="0"/>
      <w:divBdr>
        <w:top w:val="none" w:sz="0" w:space="0" w:color="auto"/>
        <w:left w:val="none" w:sz="0" w:space="0" w:color="auto"/>
        <w:bottom w:val="none" w:sz="0" w:space="0" w:color="auto"/>
        <w:right w:val="none" w:sz="0" w:space="0" w:color="auto"/>
      </w:divBdr>
    </w:div>
    <w:div w:id="1239512657">
      <w:bodyDiv w:val="1"/>
      <w:marLeft w:val="0"/>
      <w:marRight w:val="0"/>
      <w:marTop w:val="0"/>
      <w:marBottom w:val="0"/>
      <w:divBdr>
        <w:top w:val="none" w:sz="0" w:space="0" w:color="auto"/>
        <w:left w:val="none" w:sz="0" w:space="0" w:color="auto"/>
        <w:bottom w:val="none" w:sz="0" w:space="0" w:color="auto"/>
        <w:right w:val="none" w:sz="0" w:space="0" w:color="auto"/>
      </w:divBdr>
    </w:div>
    <w:div w:id="1239513907">
      <w:bodyDiv w:val="1"/>
      <w:marLeft w:val="0"/>
      <w:marRight w:val="0"/>
      <w:marTop w:val="0"/>
      <w:marBottom w:val="0"/>
      <w:divBdr>
        <w:top w:val="none" w:sz="0" w:space="0" w:color="auto"/>
        <w:left w:val="none" w:sz="0" w:space="0" w:color="auto"/>
        <w:bottom w:val="none" w:sz="0" w:space="0" w:color="auto"/>
        <w:right w:val="none" w:sz="0" w:space="0" w:color="auto"/>
      </w:divBdr>
    </w:div>
    <w:div w:id="1239560556">
      <w:bodyDiv w:val="1"/>
      <w:marLeft w:val="0"/>
      <w:marRight w:val="0"/>
      <w:marTop w:val="0"/>
      <w:marBottom w:val="0"/>
      <w:divBdr>
        <w:top w:val="none" w:sz="0" w:space="0" w:color="auto"/>
        <w:left w:val="none" w:sz="0" w:space="0" w:color="auto"/>
        <w:bottom w:val="none" w:sz="0" w:space="0" w:color="auto"/>
        <w:right w:val="none" w:sz="0" w:space="0" w:color="auto"/>
      </w:divBdr>
    </w:div>
    <w:div w:id="1239562403">
      <w:bodyDiv w:val="1"/>
      <w:marLeft w:val="0"/>
      <w:marRight w:val="0"/>
      <w:marTop w:val="0"/>
      <w:marBottom w:val="0"/>
      <w:divBdr>
        <w:top w:val="none" w:sz="0" w:space="0" w:color="auto"/>
        <w:left w:val="none" w:sz="0" w:space="0" w:color="auto"/>
        <w:bottom w:val="none" w:sz="0" w:space="0" w:color="auto"/>
        <w:right w:val="none" w:sz="0" w:space="0" w:color="auto"/>
      </w:divBdr>
    </w:div>
    <w:div w:id="1239710125">
      <w:bodyDiv w:val="1"/>
      <w:marLeft w:val="0"/>
      <w:marRight w:val="0"/>
      <w:marTop w:val="0"/>
      <w:marBottom w:val="0"/>
      <w:divBdr>
        <w:top w:val="none" w:sz="0" w:space="0" w:color="auto"/>
        <w:left w:val="none" w:sz="0" w:space="0" w:color="auto"/>
        <w:bottom w:val="none" w:sz="0" w:space="0" w:color="auto"/>
        <w:right w:val="none" w:sz="0" w:space="0" w:color="auto"/>
      </w:divBdr>
    </w:div>
    <w:div w:id="1239747489">
      <w:bodyDiv w:val="1"/>
      <w:marLeft w:val="0"/>
      <w:marRight w:val="0"/>
      <w:marTop w:val="0"/>
      <w:marBottom w:val="0"/>
      <w:divBdr>
        <w:top w:val="none" w:sz="0" w:space="0" w:color="auto"/>
        <w:left w:val="none" w:sz="0" w:space="0" w:color="auto"/>
        <w:bottom w:val="none" w:sz="0" w:space="0" w:color="auto"/>
        <w:right w:val="none" w:sz="0" w:space="0" w:color="auto"/>
      </w:divBdr>
    </w:div>
    <w:div w:id="1239750397">
      <w:bodyDiv w:val="1"/>
      <w:marLeft w:val="0"/>
      <w:marRight w:val="0"/>
      <w:marTop w:val="0"/>
      <w:marBottom w:val="0"/>
      <w:divBdr>
        <w:top w:val="none" w:sz="0" w:space="0" w:color="auto"/>
        <w:left w:val="none" w:sz="0" w:space="0" w:color="auto"/>
        <w:bottom w:val="none" w:sz="0" w:space="0" w:color="auto"/>
        <w:right w:val="none" w:sz="0" w:space="0" w:color="auto"/>
      </w:divBdr>
    </w:div>
    <w:div w:id="1239825597">
      <w:bodyDiv w:val="1"/>
      <w:marLeft w:val="0"/>
      <w:marRight w:val="0"/>
      <w:marTop w:val="0"/>
      <w:marBottom w:val="0"/>
      <w:divBdr>
        <w:top w:val="none" w:sz="0" w:space="0" w:color="auto"/>
        <w:left w:val="none" w:sz="0" w:space="0" w:color="auto"/>
        <w:bottom w:val="none" w:sz="0" w:space="0" w:color="auto"/>
        <w:right w:val="none" w:sz="0" w:space="0" w:color="auto"/>
      </w:divBdr>
    </w:div>
    <w:div w:id="1239828882">
      <w:bodyDiv w:val="1"/>
      <w:marLeft w:val="0"/>
      <w:marRight w:val="0"/>
      <w:marTop w:val="0"/>
      <w:marBottom w:val="0"/>
      <w:divBdr>
        <w:top w:val="none" w:sz="0" w:space="0" w:color="auto"/>
        <w:left w:val="none" w:sz="0" w:space="0" w:color="auto"/>
        <w:bottom w:val="none" w:sz="0" w:space="0" w:color="auto"/>
        <w:right w:val="none" w:sz="0" w:space="0" w:color="auto"/>
      </w:divBdr>
    </w:div>
    <w:div w:id="1239904447">
      <w:bodyDiv w:val="1"/>
      <w:marLeft w:val="0"/>
      <w:marRight w:val="0"/>
      <w:marTop w:val="0"/>
      <w:marBottom w:val="0"/>
      <w:divBdr>
        <w:top w:val="none" w:sz="0" w:space="0" w:color="auto"/>
        <w:left w:val="none" w:sz="0" w:space="0" w:color="auto"/>
        <w:bottom w:val="none" w:sz="0" w:space="0" w:color="auto"/>
        <w:right w:val="none" w:sz="0" w:space="0" w:color="auto"/>
      </w:divBdr>
    </w:div>
    <w:div w:id="1240016570">
      <w:bodyDiv w:val="1"/>
      <w:marLeft w:val="0"/>
      <w:marRight w:val="0"/>
      <w:marTop w:val="0"/>
      <w:marBottom w:val="0"/>
      <w:divBdr>
        <w:top w:val="none" w:sz="0" w:space="0" w:color="auto"/>
        <w:left w:val="none" w:sz="0" w:space="0" w:color="auto"/>
        <w:bottom w:val="none" w:sz="0" w:space="0" w:color="auto"/>
        <w:right w:val="none" w:sz="0" w:space="0" w:color="auto"/>
      </w:divBdr>
    </w:div>
    <w:div w:id="1240097965">
      <w:bodyDiv w:val="1"/>
      <w:marLeft w:val="0"/>
      <w:marRight w:val="0"/>
      <w:marTop w:val="0"/>
      <w:marBottom w:val="0"/>
      <w:divBdr>
        <w:top w:val="none" w:sz="0" w:space="0" w:color="auto"/>
        <w:left w:val="none" w:sz="0" w:space="0" w:color="auto"/>
        <w:bottom w:val="none" w:sz="0" w:space="0" w:color="auto"/>
        <w:right w:val="none" w:sz="0" w:space="0" w:color="auto"/>
      </w:divBdr>
    </w:div>
    <w:div w:id="1240141264">
      <w:bodyDiv w:val="1"/>
      <w:marLeft w:val="0"/>
      <w:marRight w:val="0"/>
      <w:marTop w:val="0"/>
      <w:marBottom w:val="0"/>
      <w:divBdr>
        <w:top w:val="none" w:sz="0" w:space="0" w:color="auto"/>
        <w:left w:val="none" w:sz="0" w:space="0" w:color="auto"/>
        <w:bottom w:val="none" w:sz="0" w:space="0" w:color="auto"/>
        <w:right w:val="none" w:sz="0" w:space="0" w:color="auto"/>
      </w:divBdr>
    </w:div>
    <w:div w:id="1240168560">
      <w:bodyDiv w:val="1"/>
      <w:marLeft w:val="0"/>
      <w:marRight w:val="0"/>
      <w:marTop w:val="0"/>
      <w:marBottom w:val="0"/>
      <w:divBdr>
        <w:top w:val="none" w:sz="0" w:space="0" w:color="auto"/>
        <w:left w:val="none" w:sz="0" w:space="0" w:color="auto"/>
        <w:bottom w:val="none" w:sz="0" w:space="0" w:color="auto"/>
        <w:right w:val="none" w:sz="0" w:space="0" w:color="auto"/>
      </w:divBdr>
    </w:div>
    <w:div w:id="1240214537">
      <w:bodyDiv w:val="1"/>
      <w:marLeft w:val="0"/>
      <w:marRight w:val="0"/>
      <w:marTop w:val="0"/>
      <w:marBottom w:val="0"/>
      <w:divBdr>
        <w:top w:val="none" w:sz="0" w:space="0" w:color="auto"/>
        <w:left w:val="none" w:sz="0" w:space="0" w:color="auto"/>
        <w:bottom w:val="none" w:sz="0" w:space="0" w:color="auto"/>
        <w:right w:val="none" w:sz="0" w:space="0" w:color="auto"/>
      </w:divBdr>
    </w:div>
    <w:div w:id="1240359602">
      <w:bodyDiv w:val="1"/>
      <w:marLeft w:val="0"/>
      <w:marRight w:val="0"/>
      <w:marTop w:val="0"/>
      <w:marBottom w:val="0"/>
      <w:divBdr>
        <w:top w:val="none" w:sz="0" w:space="0" w:color="auto"/>
        <w:left w:val="none" w:sz="0" w:space="0" w:color="auto"/>
        <w:bottom w:val="none" w:sz="0" w:space="0" w:color="auto"/>
        <w:right w:val="none" w:sz="0" w:space="0" w:color="auto"/>
      </w:divBdr>
    </w:div>
    <w:div w:id="1240553628">
      <w:bodyDiv w:val="1"/>
      <w:marLeft w:val="0"/>
      <w:marRight w:val="0"/>
      <w:marTop w:val="0"/>
      <w:marBottom w:val="0"/>
      <w:divBdr>
        <w:top w:val="none" w:sz="0" w:space="0" w:color="auto"/>
        <w:left w:val="none" w:sz="0" w:space="0" w:color="auto"/>
        <w:bottom w:val="none" w:sz="0" w:space="0" w:color="auto"/>
        <w:right w:val="none" w:sz="0" w:space="0" w:color="auto"/>
      </w:divBdr>
    </w:div>
    <w:div w:id="1240747744">
      <w:bodyDiv w:val="1"/>
      <w:marLeft w:val="0"/>
      <w:marRight w:val="0"/>
      <w:marTop w:val="0"/>
      <w:marBottom w:val="0"/>
      <w:divBdr>
        <w:top w:val="none" w:sz="0" w:space="0" w:color="auto"/>
        <w:left w:val="none" w:sz="0" w:space="0" w:color="auto"/>
        <w:bottom w:val="none" w:sz="0" w:space="0" w:color="auto"/>
        <w:right w:val="none" w:sz="0" w:space="0" w:color="auto"/>
      </w:divBdr>
    </w:div>
    <w:div w:id="1240750756">
      <w:bodyDiv w:val="1"/>
      <w:marLeft w:val="0"/>
      <w:marRight w:val="0"/>
      <w:marTop w:val="0"/>
      <w:marBottom w:val="0"/>
      <w:divBdr>
        <w:top w:val="none" w:sz="0" w:space="0" w:color="auto"/>
        <w:left w:val="none" w:sz="0" w:space="0" w:color="auto"/>
        <w:bottom w:val="none" w:sz="0" w:space="0" w:color="auto"/>
        <w:right w:val="none" w:sz="0" w:space="0" w:color="auto"/>
      </w:divBdr>
    </w:div>
    <w:div w:id="1240751253">
      <w:bodyDiv w:val="1"/>
      <w:marLeft w:val="0"/>
      <w:marRight w:val="0"/>
      <w:marTop w:val="0"/>
      <w:marBottom w:val="0"/>
      <w:divBdr>
        <w:top w:val="none" w:sz="0" w:space="0" w:color="auto"/>
        <w:left w:val="none" w:sz="0" w:space="0" w:color="auto"/>
        <w:bottom w:val="none" w:sz="0" w:space="0" w:color="auto"/>
        <w:right w:val="none" w:sz="0" w:space="0" w:color="auto"/>
      </w:divBdr>
    </w:div>
    <w:div w:id="1240821983">
      <w:bodyDiv w:val="1"/>
      <w:marLeft w:val="0"/>
      <w:marRight w:val="0"/>
      <w:marTop w:val="0"/>
      <w:marBottom w:val="0"/>
      <w:divBdr>
        <w:top w:val="none" w:sz="0" w:space="0" w:color="auto"/>
        <w:left w:val="none" w:sz="0" w:space="0" w:color="auto"/>
        <w:bottom w:val="none" w:sz="0" w:space="0" w:color="auto"/>
        <w:right w:val="none" w:sz="0" w:space="0" w:color="auto"/>
      </w:divBdr>
    </w:div>
    <w:div w:id="1240865687">
      <w:bodyDiv w:val="1"/>
      <w:marLeft w:val="0"/>
      <w:marRight w:val="0"/>
      <w:marTop w:val="0"/>
      <w:marBottom w:val="0"/>
      <w:divBdr>
        <w:top w:val="none" w:sz="0" w:space="0" w:color="auto"/>
        <w:left w:val="none" w:sz="0" w:space="0" w:color="auto"/>
        <w:bottom w:val="none" w:sz="0" w:space="0" w:color="auto"/>
        <w:right w:val="none" w:sz="0" w:space="0" w:color="auto"/>
      </w:divBdr>
    </w:div>
    <w:div w:id="1240943536">
      <w:bodyDiv w:val="1"/>
      <w:marLeft w:val="0"/>
      <w:marRight w:val="0"/>
      <w:marTop w:val="0"/>
      <w:marBottom w:val="0"/>
      <w:divBdr>
        <w:top w:val="none" w:sz="0" w:space="0" w:color="auto"/>
        <w:left w:val="none" w:sz="0" w:space="0" w:color="auto"/>
        <w:bottom w:val="none" w:sz="0" w:space="0" w:color="auto"/>
        <w:right w:val="none" w:sz="0" w:space="0" w:color="auto"/>
      </w:divBdr>
    </w:div>
    <w:div w:id="1240990867">
      <w:bodyDiv w:val="1"/>
      <w:marLeft w:val="0"/>
      <w:marRight w:val="0"/>
      <w:marTop w:val="0"/>
      <w:marBottom w:val="0"/>
      <w:divBdr>
        <w:top w:val="none" w:sz="0" w:space="0" w:color="auto"/>
        <w:left w:val="none" w:sz="0" w:space="0" w:color="auto"/>
        <w:bottom w:val="none" w:sz="0" w:space="0" w:color="auto"/>
        <w:right w:val="none" w:sz="0" w:space="0" w:color="auto"/>
      </w:divBdr>
    </w:div>
    <w:div w:id="1241021184">
      <w:bodyDiv w:val="1"/>
      <w:marLeft w:val="0"/>
      <w:marRight w:val="0"/>
      <w:marTop w:val="0"/>
      <w:marBottom w:val="0"/>
      <w:divBdr>
        <w:top w:val="none" w:sz="0" w:space="0" w:color="auto"/>
        <w:left w:val="none" w:sz="0" w:space="0" w:color="auto"/>
        <w:bottom w:val="none" w:sz="0" w:space="0" w:color="auto"/>
        <w:right w:val="none" w:sz="0" w:space="0" w:color="auto"/>
      </w:divBdr>
    </w:div>
    <w:div w:id="1241022188">
      <w:bodyDiv w:val="1"/>
      <w:marLeft w:val="0"/>
      <w:marRight w:val="0"/>
      <w:marTop w:val="0"/>
      <w:marBottom w:val="0"/>
      <w:divBdr>
        <w:top w:val="none" w:sz="0" w:space="0" w:color="auto"/>
        <w:left w:val="none" w:sz="0" w:space="0" w:color="auto"/>
        <w:bottom w:val="none" w:sz="0" w:space="0" w:color="auto"/>
        <w:right w:val="none" w:sz="0" w:space="0" w:color="auto"/>
      </w:divBdr>
    </w:div>
    <w:div w:id="1241062938">
      <w:bodyDiv w:val="1"/>
      <w:marLeft w:val="0"/>
      <w:marRight w:val="0"/>
      <w:marTop w:val="0"/>
      <w:marBottom w:val="0"/>
      <w:divBdr>
        <w:top w:val="none" w:sz="0" w:space="0" w:color="auto"/>
        <w:left w:val="none" w:sz="0" w:space="0" w:color="auto"/>
        <w:bottom w:val="none" w:sz="0" w:space="0" w:color="auto"/>
        <w:right w:val="none" w:sz="0" w:space="0" w:color="auto"/>
      </w:divBdr>
    </w:div>
    <w:div w:id="1241063042">
      <w:bodyDiv w:val="1"/>
      <w:marLeft w:val="0"/>
      <w:marRight w:val="0"/>
      <w:marTop w:val="0"/>
      <w:marBottom w:val="0"/>
      <w:divBdr>
        <w:top w:val="none" w:sz="0" w:space="0" w:color="auto"/>
        <w:left w:val="none" w:sz="0" w:space="0" w:color="auto"/>
        <w:bottom w:val="none" w:sz="0" w:space="0" w:color="auto"/>
        <w:right w:val="none" w:sz="0" w:space="0" w:color="auto"/>
      </w:divBdr>
    </w:div>
    <w:div w:id="1241063792">
      <w:bodyDiv w:val="1"/>
      <w:marLeft w:val="0"/>
      <w:marRight w:val="0"/>
      <w:marTop w:val="0"/>
      <w:marBottom w:val="0"/>
      <w:divBdr>
        <w:top w:val="none" w:sz="0" w:space="0" w:color="auto"/>
        <w:left w:val="none" w:sz="0" w:space="0" w:color="auto"/>
        <w:bottom w:val="none" w:sz="0" w:space="0" w:color="auto"/>
        <w:right w:val="none" w:sz="0" w:space="0" w:color="auto"/>
      </w:divBdr>
    </w:div>
    <w:div w:id="1241135076">
      <w:bodyDiv w:val="1"/>
      <w:marLeft w:val="0"/>
      <w:marRight w:val="0"/>
      <w:marTop w:val="0"/>
      <w:marBottom w:val="0"/>
      <w:divBdr>
        <w:top w:val="none" w:sz="0" w:space="0" w:color="auto"/>
        <w:left w:val="none" w:sz="0" w:space="0" w:color="auto"/>
        <w:bottom w:val="none" w:sz="0" w:space="0" w:color="auto"/>
        <w:right w:val="none" w:sz="0" w:space="0" w:color="auto"/>
      </w:divBdr>
    </w:div>
    <w:div w:id="1241138941">
      <w:bodyDiv w:val="1"/>
      <w:marLeft w:val="0"/>
      <w:marRight w:val="0"/>
      <w:marTop w:val="0"/>
      <w:marBottom w:val="0"/>
      <w:divBdr>
        <w:top w:val="none" w:sz="0" w:space="0" w:color="auto"/>
        <w:left w:val="none" w:sz="0" w:space="0" w:color="auto"/>
        <w:bottom w:val="none" w:sz="0" w:space="0" w:color="auto"/>
        <w:right w:val="none" w:sz="0" w:space="0" w:color="auto"/>
      </w:divBdr>
    </w:div>
    <w:div w:id="1241217421">
      <w:bodyDiv w:val="1"/>
      <w:marLeft w:val="0"/>
      <w:marRight w:val="0"/>
      <w:marTop w:val="0"/>
      <w:marBottom w:val="0"/>
      <w:divBdr>
        <w:top w:val="none" w:sz="0" w:space="0" w:color="auto"/>
        <w:left w:val="none" w:sz="0" w:space="0" w:color="auto"/>
        <w:bottom w:val="none" w:sz="0" w:space="0" w:color="auto"/>
        <w:right w:val="none" w:sz="0" w:space="0" w:color="auto"/>
      </w:divBdr>
    </w:div>
    <w:div w:id="1241254609">
      <w:bodyDiv w:val="1"/>
      <w:marLeft w:val="0"/>
      <w:marRight w:val="0"/>
      <w:marTop w:val="0"/>
      <w:marBottom w:val="0"/>
      <w:divBdr>
        <w:top w:val="none" w:sz="0" w:space="0" w:color="auto"/>
        <w:left w:val="none" w:sz="0" w:space="0" w:color="auto"/>
        <w:bottom w:val="none" w:sz="0" w:space="0" w:color="auto"/>
        <w:right w:val="none" w:sz="0" w:space="0" w:color="auto"/>
      </w:divBdr>
    </w:div>
    <w:div w:id="1241451592">
      <w:bodyDiv w:val="1"/>
      <w:marLeft w:val="0"/>
      <w:marRight w:val="0"/>
      <w:marTop w:val="0"/>
      <w:marBottom w:val="0"/>
      <w:divBdr>
        <w:top w:val="none" w:sz="0" w:space="0" w:color="auto"/>
        <w:left w:val="none" w:sz="0" w:space="0" w:color="auto"/>
        <w:bottom w:val="none" w:sz="0" w:space="0" w:color="auto"/>
        <w:right w:val="none" w:sz="0" w:space="0" w:color="auto"/>
      </w:divBdr>
    </w:div>
    <w:div w:id="1241525408">
      <w:bodyDiv w:val="1"/>
      <w:marLeft w:val="0"/>
      <w:marRight w:val="0"/>
      <w:marTop w:val="0"/>
      <w:marBottom w:val="0"/>
      <w:divBdr>
        <w:top w:val="none" w:sz="0" w:space="0" w:color="auto"/>
        <w:left w:val="none" w:sz="0" w:space="0" w:color="auto"/>
        <w:bottom w:val="none" w:sz="0" w:space="0" w:color="auto"/>
        <w:right w:val="none" w:sz="0" w:space="0" w:color="auto"/>
      </w:divBdr>
    </w:div>
    <w:div w:id="1241603794">
      <w:bodyDiv w:val="1"/>
      <w:marLeft w:val="0"/>
      <w:marRight w:val="0"/>
      <w:marTop w:val="0"/>
      <w:marBottom w:val="0"/>
      <w:divBdr>
        <w:top w:val="none" w:sz="0" w:space="0" w:color="auto"/>
        <w:left w:val="none" w:sz="0" w:space="0" w:color="auto"/>
        <w:bottom w:val="none" w:sz="0" w:space="0" w:color="auto"/>
        <w:right w:val="none" w:sz="0" w:space="0" w:color="auto"/>
      </w:divBdr>
    </w:div>
    <w:div w:id="1241646397">
      <w:bodyDiv w:val="1"/>
      <w:marLeft w:val="0"/>
      <w:marRight w:val="0"/>
      <w:marTop w:val="0"/>
      <w:marBottom w:val="0"/>
      <w:divBdr>
        <w:top w:val="none" w:sz="0" w:space="0" w:color="auto"/>
        <w:left w:val="none" w:sz="0" w:space="0" w:color="auto"/>
        <w:bottom w:val="none" w:sz="0" w:space="0" w:color="auto"/>
        <w:right w:val="none" w:sz="0" w:space="0" w:color="auto"/>
      </w:divBdr>
    </w:div>
    <w:div w:id="1241672238">
      <w:bodyDiv w:val="1"/>
      <w:marLeft w:val="0"/>
      <w:marRight w:val="0"/>
      <w:marTop w:val="0"/>
      <w:marBottom w:val="0"/>
      <w:divBdr>
        <w:top w:val="none" w:sz="0" w:space="0" w:color="auto"/>
        <w:left w:val="none" w:sz="0" w:space="0" w:color="auto"/>
        <w:bottom w:val="none" w:sz="0" w:space="0" w:color="auto"/>
        <w:right w:val="none" w:sz="0" w:space="0" w:color="auto"/>
      </w:divBdr>
    </w:div>
    <w:div w:id="1241714374">
      <w:bodyDiv w:val="1"/>
      <w:marLeft w:val="0"/>
      <w:marRight w:val="0"/>
      <w:marTop w:val="0"/>
      <w:marBottom w:val="0"/>
      <w:divBdr>
        <w:top w:val="none" w:sz="0" w:space="0" w:color="auto"/>
        <w:left w:val="none" w:sz="0" w:space="0" w:color="auto"/>
        <w:bottom w:val="none" w:sz="0" w:space="0" w:color="auto"/>
        <w:right w:val="none" w:sz="0" w:space="0" w:color="auto"/>
      </w:divBdr>
    </w:div>
    <w:div w:id="1241792570">
      <w:bodyDiv w:val="1"/>
      <w:marLeft w:val="0"/>
      <w:marRight w:val="0"/>
      <w:marTop w:val="0"/>
      <w:marBottom w:val="0"/>
      <w:divBdr>
        <w:top w:val="none" w:sz="0" w:space="0" w:color="auto"/>
        <w:left w:val="none" w:sz="0" w:space="0" w:color="auto"/>
        <w:bottom w:val="none" w:sz="0" w:space="0" w:color="auto"/>
        <w:right w:val="none" w:sz="0" w:space="0" w:color="auto"/>
      </w:divBdr>
    </w:div>
    <w:div w:id="1241870461">
      <w:bodyDiv w:val="1"/>
      <w:marLeft w:val="0"/>
      <w:marRight w:val="0"/>
      <w:marTop w:val="0"/>
      <w:marBottom w:val="0"/>
      <w:divBdr>
        <w:top w:val="none" w:sz="0" w:space="0" w:color="auto"/>
        <w:left w:val="none" w:sz="0" w:space="0" w:color="auto"/>
        <w:bottom w:val="none" w:sz="0" w:space="0" w:color="auto"/>
        <w:right w:val="none" w:sz="0" w:space="0" w:color="auto"/>
      </w:divBdr>
    </w:div>
    <w:div w:id="1241870619">
      <w:bodyDiv w:val="1"/>
      <w:marLeft w:val="0"/>
      <w:marRight w:val="0"/>
      <w:marTop w:val="0"/>
      <w:marBottom w:val="0"/>
      <w:divBdr>
        <w:top w:val="none" w:sz="0" w:space="0" w:color="auto"/>
        <w:left w:val="none" w:sz="0" w:space="0" w:color="auto"/>
        <w:bottom w:val="none" w:sz="0" w:space="0" w:color="auto"/>
        <w:right w:val="none" w:sz="0" w:space="0" w:color="auto"/>
      </w:divBdr>
    </w:div>
    <w:div w:id="1241912547">
      <w:bodyDiv w:val="1"/>
      <w:marLeft w:val="0"/>
      <w:marRight w:val="0"/>
      <w:marTop w:val="0"/>
      <w:marBottom w:val="0"/>
      <w:divBdr>
        <w:top w:val="none" w:sz="0" w:space="0" w:color="auto"/>
        <w:left w:val="none" w:sz="0" w:space="0" w:color="auto"/>
        <w:bottom w:val="none" w:sz="0" w:space="0" w:color="auto"/>
        <w:right w:val="none" w:sz="0" w:space="0" w:color="auto"/>
      </w:divBdr>
    </w:div>
    <w:div w:id="1241984082">
      <w:bodyDiv w:val="1"/>
      <w:marLeft w:val="0"/>
      <w:marRight w:val="0"/>
      <w:marTop w:val="0"/>
      <w:marBottom w:val="0"/>
      <w:divBdr>
        <w:top w:val="none" w:sz="0" w:space="0" w:color="auto"/>
        <w:left w:val="none" w:sz="0" w:space="0" w:color="auto"/>
        <w:bottom w:val="none" w:sz="0" w:space="0" w:color="auto"/>
        <w:right w:val="none" w:sz="0" w:space="0" w:color="auto"/>
      </w:divBdr>
    </w:div>
    <w:div w:id="1242059163">
      <w:bodyDiv w:val="1"/>
      <w:marLeft w:val="0"/>
      <w:marRight w:val="0"/>
      <w:marTop w:val="0"/>
      <w:marBottom w:val="0"/>
      <w:divBdr>
        <w:top w:val="none" w:sz="0" w:space="0" w:color="auto"/>
        <w:left w:val="none" w:sz="0" w:space="0" w:color="auto"/>
        <w:bottom w:val="none" w:sz="0" w:space="0" w:color="auto"/>
        <w:right w:val="none" w:sz="0" w:space="0" w:color="auto"/>
      </w:divBdr>
    </w:div>
    <w:div w:id="1242443388">
      <w:bodyDiv w:val="1"/>
      <w:marLeft w:val="0"/>
      <w:marRight w:val="0"/>
      <w:marTop w:val="0"/>
      <w:marBottom w:val="0"/>
      <w:divBdr>
        <w:top w:val="none" w:sz="0" w:space="0" w:color="auto"/>
        <w:left w:val="none" w:sz="0" w:space="0" w:color="auto"/>
        <w:bottom w:val="none" w:sz="0" w:space="0" w:color="auto"/>
        <w:right w:val="none" w:sz="0" w:space="0" w:color="auto"/>
      </w:divBdr>
    </w:div>
    <w:div w:id="1242452498">
      <w:bodyDiv w:val="1"/>
      <w:marLeft w:val="0"/>
      <w:marRight w:val="0"/>
      <w:marTop w:val="0"/>
      <w:marBottom w:val="0"/>
      <w:divBdr>
        <w:top w:val="none" w:sz="0" w:space="0" w:color="auto"/>
        <w:left w:val="none" w:sz="0" w:space="0" w:color="auto"/>
        <w:bottom w:val="none" w:sz="0" w:space="0" w:color="auto"/>
        <w:right w:val="none" w:sz="0" w:space="0" w:color="auto"/>
      </w:divBdr>
    </w:div>
    <w:div w:id="1242519784">
      <w:bodyDiv w:val="1"/>
      <w:marLeft w:val="0"/>
      <w:marRight w:val="0"/>
      <w:marTop w:val="0"/>
      <w:marBottom w:val="0"/>
      <w:divBdr>
        <w:top w:val="none" w:sz="0" w:space="0" w:color="auto"/>
        <w:left w:val="none" w:sz="0" w:space="0" w:color="auto"/>
        <w:bottom w:val="none" w:sz="0" w:space="0" w:color="auto"/>
        <w:right w:val="none" w:sz="0" w:space="0" w:color="auto"/>
      </w:divBdr>
    </w:div>
    <w:div w:id="1242566711">
      <w:bodyDiv w:val="1"/>
      <w:marLeft w:val="0"/>
      <w:marRight w:val="0"/>
      <w:marTop w:val="0"/>
      <w:marBottom w:val="0"/>
      <w:divBdr>
        <w:top w:val="none" w:sz="0" w:space="0" w:color="auto"/>
        <w:left w:val="none" w:sz="0" w:space="0" w:color="auto"/>
        <w:bottom w:val="none" w:sz="0" w:space="0" w:color="auto"/>
        <w:right w:val="none" w:sz="0" w:space="0" w:color="auto"/>
      </w:divBdr>
    </w:div>
    <w:div w:id="1242567643">
      <w:bodyDiv w:val="1"/>
      <w:marLeft w:val="0"/>
      <w:marRight w:val="0"/>
      <w:marTop w:val="0"/>
      <w:marBottom w:val="0"/>
      <w:divBdr>
        <w:top w:val="none" w:sz="0" w:space="0" w:color="auto"/>
        <w:left w:val="none" w:sz="0" w:space="0" w:color="auto"/>
        <w:bottom w:val="none" w:sz="0" w:space="0" w:color="auto"/>
        <w:right w:val="none" w:sz="0" w:space="0" w:color="auto"/>
      </w:divBdr>
    </w:div>
    <w:div w:id="1242567838">
      <w:bodyDiv w:val="1"/>
      <w:marLeft w:val="0"/>
      <w:marRight w:val="0"/>
      <w:marTop w:val="0"/>
      <w:marBottom w:val="0"/>
      <w:divBdr>
        <w:top w:val="none" w:sz="0" w:space="0" w:color="auto"/>
        <w:left w:val="none" w:sz="0" w:space="0" w:color="auto"/>
        <w:bottom w:val="none" w:sz="0" w:space="0" w:color="auto"/>
        <w:right w:val="none" w:sz="0" w:space="0" w:color="auto"/>
      </w:divBdr>
    </w:div>
    <w:div w:id="1242716068">
      <w:bodyDiv w:val="1"/>
      <w:marLeft w:val="0"/>
      <w:marRight w:val="0"/>
      <w:marTop w:val="0"/>
      <w:marBottom w:val="0"/>
      <w:divBdr>
        <w:top w:val="none" w:sz="0" w:space="0" w:color="auto"/>
        <w:left w:val="none" w:sz="0" w:space="0" w:color="auto"/>
        <w:bottom w:val="none" w:sz="0" w:space="0" w:color="auto"/>
        <w:right w:val="none" w:sz="0" w:space="0" w:color="auto"/>
      </w:divBdr>
    </w:div>
    <w:div w:id="1242761280">
      <w:bodyDiv w:val="1"/>
      <w:marLeft w:val="0"/>
      <w:marRight w:val="0"/>
      <w:marTop w:val="0"/>
      <w:marBottom w:val="0"/>
      <w:divBdr>
        <w:top w:val="none" w:sz="0" w:space="0" w:color="auto"/>
        <w:left w:val="none" w:sz="0" w:space="0" w:color="auto"/>
        <w:bottom w:val="none" w:sz="0" w:space="0" w:color="auto"/>
        <w:right w:val="none" w:sz="0" w:space="0" w:color="auto"/>
      </w:divBdr>
    </w:div>
    <w:div w:id="1242905555">
      <w:bodyDiv w:val="1"/>
      <w:marLeft w:val="0"/>
      <w:marRight w:val="0"/>
      <w:marTop w:val="0"/>
      <w:marBottom w:val="0"/>
      <w:divBdr>
        <w:top w:val="none" w:sz="0" w:space="0" w:color="auto"/>
        <w:left w:val="none" w:sz="0" w:space="0" w:color="auto"/>
        <w:bottom w:val="none" w:sz="0" w:space="0" w:color="auto"/>
        <w:right w:val="none" w:sz="0" w:space="0" w:color="auto"/>
      </w:divBdr>
    </w:div>
    <w:div w:id="1242913696">
      <w:bodyDiv w:val="1"/>
      <w:marLeft w:val="0"/>
      <w:marRight w:val="0"/>
      <w:marTop w:val="0"/>
      <w:marBottom w:val="0"/>
      <w:divBdr>
        <w:top w:val="none" w:sz="0" w:space="0" w:color="auto"/>
        <w:left w:val="none" w:sz="0" w:space="0" w:color="auto"/>
        <w:bottom w:val="none" w:sz="0" w:space="0" w:color="auto"/>
        <w:right w:val="none" w:sz="0" w:space="0" w:color="auto"/>
      </w:divBdr>
    </w:div>
    <w:div w:id="1242987034">
      <w:bodyDiv w:val="1"/>
      <w:marLeft w:val="0"/>
      <w:marRight w:val="0"/>
      <w:marTop w:val="0"/>
      <w:marBottom w:val="0"/>
      <w:divBdr>
        <w:top w:val="none" w:sz="0" w:space="0" w:color="auto"/>
        <w:left w:val="none" w:sz="0" w:space="0" w:color="auto"/>
        <w:bottom w:val="none" w:sz="0" w:space="0" w:color="auto"/>
        <w:right w:val="none" w:sz="0" w:space="0" w:color="auto"/>
      </w:divBdr>
    </w:div>
    <w:div w:id="1243103303">
      <w:bodyDiv w:val="1"/>
      <w:marLeft w:val="0"/>
      <w:marRight w:val="0"/>
      <w:marTop w:val="0"/>
      <w:marBottom w:val="0"/>
      <w:divBdr>
        <w:top w:val="none" w:sz="0" w:space="0" w:color="auto"/>
        <w:left w:val="none" w:sz="0" w:space="0" w:color="auto"/>
        <w:bottom w:val="none" w:sz="0" w:space="0" w:color="auto"/>
        <w:right w:val="none" w:sz="0" w:space="0" w:color="auto"/>
      </w:divBdr>
    </w:div>
    <w:div w:id="1243415863">
      <w:bodyDiv w:val="1"/>
      <w:marLeft w:val="0"/>
      <w:marRight w:val="0"/>
      <w:marTop w:val="0"/>
      <w:marBottom w:val="0"/>
      <w:divBdr>
        <w:top w:val="none" w:sz="0" w:space="0" w:color="auto"/>
        <w:left w:val="none" w:sz="0" w:space="0" w:color="auto"/>
        <w:bottom w:val="none" w:sz="0" w:space="0" w:color="auto"/>
        <w:right w:val="none" w:sz="0" w:space="0" w:color="auto"/>
      </w:divBdr>
    </w:div>
    <w:div w:id="1243417513">
      <w:bodyDiv w:val="1"/>
      <w:marLeft w:val="0"/>
      <w:marRight w:val="0"/>
      <w:marTop w:val="0"/>
      <w:marBottom w:val="0"/>
      <w:divBdr>
        <w:top w:val="none" w:sz="0" w:space="0" w:color="auto"/>
        <w:left w:val="none" w:sz="0" w:space="0" w:color="auto"/>
        <w:bottom w:val="none" w:sz="0" w:space="0" w:color="auto"/>
        <w:right w:val="none" w:sz="0" w:space="0" w:color="auto"/>
      </w:divBdr>
    </w:div>
    <w:div w:id="1243491470">
      <w:bodyDiv w:val="1"/>
      <w:marLeft w:val="0"/>
      <w:marRight w:val="0"/>
      <w:marTop w:val="0"/>
      <w:marBottom w:val="0"/>
      <w:divBdr>
        <w:top w:val="none" w:sz="0" w:space="0" w:color="auto"/>
        <w:left w:val="none" w:sz="0" w:space="0" w:color="auto"/>
        <w:bottom w:val="none" w:sz="0" w:space="0" w:color="auto"/>
        <w:right w:val="none" w:sz="0" w:space="0" w:color="auto"/>
      </w:divBdr>
    </w:div>
    <w:div w:id="1243494460">
      <w:bodyDiv w:val="1"/>
      <w:marLeft w:val="0"/>
      <w:marRight w:val="0"/>
      <w:marTop w:val="0"/>
      <w:marBottom w:val="0"/>
      <w:divBdr>
        <w:top w:val="none" w:sz="0" w:space="0" w:color="auto"/>
        <w:left w:val="none" w:sz="0" w:space="0" w:color="auto"/>
        <w:bottom w:val="none" w:sz="0" w:space="0" w:color="auto"/>
        <w:right w:val="none" w:sz="0" w:space="0" w:color="auto"/>
      </w:divBdr>
    </w:div>
    <w:div w:id="1243564507">
      <w:bodyDiv w:val="1"/>
      <w:marLeft w:val="0"/>
      <w:marRight w:val="0"/>
      <w:marTop w:val="0"/>
      <w:marBottom w:val="0"/>
      <w:divBdr>
        <w:top w:val="none" w:sz="0" w:space="0" w:color="auto"/>
        <w:left w:val="none" w:sz="0" w:space="0" w:color="auto"/>
        <w:bottom w:val="none" w:sz="0" w:space="0" w:color="auto"/>
        <w:right w:val="none" w:sz="0" w:space="0" w:color="auto"/>
      </w:divBdr>
    </w:div>
    <w:div w:id="1244023308">
      <w:bodyDiv w:val="1"/>
      <w:marLeft w:val="0"/>
      <w:marRight w:val="0"/>
      <w:marTop w:val="0"/>
      <w:marBottom w:val="0"/>
      <w:divBdr>
        <w:top w:val="none" w:sz="0" w:space="0" w:color="auto"/>
        <w:left w:val="none" w:sz="0" w:space="0" w:color="auto"/>
        <w:bottom w:val="none" w:sz="0" w:space="0" w:color="auto"/>
        <w:right w:val="none" w:sz="0" w:space="0" w:color="auto"/>
      </w:divBdr>
    </w:div>
    <w:div w:id="1244148864">
      <w:bodyDiv w:val="1"/>
      <w:marLeft w:val="0"/>
      <w:marRight w:val="0"/>
      <w:marTop w:val="0"/>
      <w:marBottom w:val="0"/>
      <w:divBdr>
        <w:top w:val="none" w:sz="0" w:space="0" w:color="auto"/>
        <w:left w:val="none" w:sz="0" w:space="0" w:color="auto"/>
        <w:bottom w:val="none" w:sz="0" w:space="0" w:color="auto"/>
        <w:right w:val="none" w:sz="0" w:space="0" w:color="auto"/>
      </w:divBdr>
    </w:div>
    <w:div w:id="1244336382">
      <w:bodyDiv w:val="1"/>
      <w:marLeft w:val="0"/>
      <w:marRight w:val="0"/>
      <w:marTop w:val="0"/>
      <w:marBottom w:val="0"/>
      <w:divBdr>
        <w:top w:val="none" w:sz="0" w:space="0" w:color="auto"/>
        <w:left w:val="none" w:sz="0" w:space="0" w:color="auto"/>
        <w:bottom w:val="none" w:sz="0" w:space="0" w:color="auto"/>
        <w:right w:val="none" w:sz="0" w:space="0" w:color="auto"/>
      </w:divBdr>
    </w:div>
    <w:div w:id="1244339906">
      <w:bodyDiv w:val="1"/>
      <w:marLeft w:val="0"/>
      <w:marRight w:val="0"/>
      <w:marTop w:val="0"/>
      <w:marBottom w:val="0"/>
      <w:divBdr>
        <w:top w:val="none" w:sz="0" w:space="0" w:color="auto"/>
        <w:left w:val="none" w:sz="0" w:space="0" w:color="auto"/>
        <w:bottom w:val="none" w:sz="0" w:space="0" w:color="auto"/>
        <w:right w:val="none" w:sz="0" w:space="0" w:color="auto"/>
      </w:divBdr>
    </w:div>
    <w:div w:id="1244491704">
      <w:bodyDiv w:val="1"/>
      <w:marLeft w:val="0"/>
      <w:marRight w:val="0"/>
      <w:marTop w:val="0"/>
      <w:marBottom w:val="0"/>
      <w:divBdr>
        <w:top w:val="none" w:sz="0" w:space="0" w:color="auto"/>
        <w:left w:val="none" w:sz="0" w:space="0" w:color="auto"/>
        <w:bottom w:val="none" w:sz="0" w:space="0" w:color="auto"/>
        <w:right w:val="none" w:sz="0" w:space="0" w:color="auto"/>
      </w:divBdr>
    </w:div>
    <w:div w:id="1244531280">
      <w:bodyDiv w:val="1"/>
      <w:marLeft w:val="0"/>
      <w:marRight w:val="0"/>
      <w:marTop w:val="0"/>
      <w:marBottom w:val="0"/>
      <w:divBdr>
        <w:top w:val="none" w:sz="0" w:space="0" w:color="auto"/>
        <w:left w:val="none" w:sz="0" w:space="0" w:color="auto"/>
        <w:bottom w:val="none" w:sz="0" w:space="0" w:color="auto"/>
        <w:right w:val="none" w:sz="0" w:space="0" w:color="auto"/>
      </w:divBdr>
    </w:div>
    <w:div w:id="1244606560">
      <w:bodyDiv w:val="1"/>
      <w:marLeft w:val="0"/>
      <w:marRight w:val="0"/>
      <w:marTop w:val="0"/>
      <w:marBottom w:val="0"/>
      <w:divBdr>
        <w:top w:val="none" w:sz="0" w:space="0" w:color="auto"/>
        <w:left w:val="none" w:sz="0" w:space="0" w:color="auto"/>
        <w:bottom w:val="none" w:sz="0" w:space="0" w:color="auto"/>
        <w:right w:val="none" w:sz="0" w:space="0" w:color="auto"/>
      </w:divBdr>
    </w:div>
    <w:div w:id="1244683230">
      <w:bodyDiv w:val="1"/>
      <w:marLeft w:val="0"/>
      <w:marRight w:val="0"/>
      <w:marTop w:val="0"/>
      <w:marBottom w:val="0"/>
      <w:divBdr>
        <w:top w:val="none" w:sz="0" w:space="0" w:color="auto"/>
        <w:left w:val="none" w:sz="0" w:space="0" w:color="auto"/>
        <w:bottom w:val="none" w:sz="0" w:space="0" w:color="auto"/>
        <w:right w:val="none" w:sz="0" w:space="0" w:color="auto"/>
      </w:divBdr>
    </w:div>
    <w:div w:id="1244726409">
      <w:bodyDiv w:val="1"/>
      <w:marLeft w:val="0"/>
      <w:marRight w:val="0"/>
      <w:marTop w:val="0"/>
      <w:marBottom w:val="0"/>
      <w:divBdr>
        <w:top w:val="none" w:sz="0" w:space="0" w:color="auto"/>
        <w:left w:val="none" w:sz="0" w:space="0" w:color="auto"/>
        <w:bottom w:val="none" w:sz="0" w:space="0" w:color="auto"/>
        <w:right w:val="none" w:sz="0" w:space="0" w:color="auto"/>
      </w:divBdr>
    </w:div>
    <w:div w:id="1244801600">
      <w:bodyDiv w:val="1"/>
      <w:marLeft w:val="0"/>
      <w:marRight w:val="0"/>
      <w:marTop w:val="0"/>
      <w:marBottom w:val="0"/>
      <w:divBdr>
        <w:top w:val="none" w:sz="0" w:space="0" w:color="auto"/>
        <w:left w:val="none" w:sz="0" w:space="0" w:color="auto"/>
        <w:bottom w:val="none" w:sz="0" w:space="0" w:color="auto"/>
        <w:right w:val="none" w:sz="0" w:space="0" w:color="auto"/>
      </w:divBdr>
    </w:div>
    <w:div w:id="1244873208">
      <w:bodyDiv w:val="1"/>
      <w:marLeft w:val="0"/>
      <w:marRight w:val="0"/>
      <w:marTop w:val="0"/>
      <w:marBottom w:val="0"/>
      <w:divBdr>
        <w:top w:val="none" w:sz="0" w:space="0" w:color="auto"/>
        <w:left w:val="none" w:sz="0" w:space="0" w:color="auto"/>
        <w:bottom w:val="none" w:sz="0" w:space="0" w:color="auto"/>
        <w:right w:val="none" w:sz="0" w:space="0" w:color="auto"/>
      </w:divBdr>
    </w:div>
    <w:div w:id="1244877758">
      <w:bodyDiv w:val="1"/>
      <w:marLeft w:val="0"/>
      <w:marRight w:val="0"/>
      <w:marTop w:val="0"/>
      <w:marBottom w:val="0"/>
      <w:divBdr>
        <w:top w:val="none" w:sz="0" w:space="0" w:color="auto"/>
        <w:left w:val="none" w:sz="0" w:space="0" w:color="auto"/>
        <w:bottom w:val="none" w:sz="0" w:space="0" w:color="auto"/>
        <w:right w:val="none" w:sz="0" w:space="0" w:color="auto"/>
      </w:divBdr>
    </w:div>
    <w:div w:id="1244990332">
      <w:bodyDiv w:val="1"/>
      <w:marLeft w:val="0"/>
      <w:marRight w:val="0"/>
      <w:marTop w:val="0"/>
      <w:marBottom w:val="0"/>
      <w:divBdr>
        <w:top w:val="none" w:sz="0" w:space="0" w:color="auto"/>
        <w:left w:val="none" w:sz="0" w:space="0" w:color="auto"/>
        <w:bottom w:val="none" w:sz="0" w:space="0" w:color="auto"/>
        <w:right w:val="none" w:sz="0" w:space="0" w:color="auto"/>
      </w:divBdr>
    </w:div>
    <w:div w:id="1244992662">
      <w:bodyDiv w:val="1"/>
      <w:marLeft w:val="0"/>
      <w:marRight w:val="0"/>
      <w:marTop w:val="0"/>
      <w:marBottom w:val="0"/>
      <w:divBdr>
        <w:top w:val="none" w:sz="0" w:space="0" w:color="auto"/>
        <w:left w:val="none" w:sz="0" w:space="0" w:color="auto"/>
        <w:bottom w:val="none" w:sz="0" w:space="0" w:color="auto"/>
        <w:right w:val="none" w:sz="0" w:space="0" w:color="auto"/>
      </w:divBdr>
    </w:div>
    <w:div w:id="1244994708">
      <w:bodyDiv w:val="1"/>
      <w:marLeft w:val="0"/>
      <w:marRight w:val="0"/>
      <w:marTop w:val="0"/>
      <w:marBottom w:val="0"/>
      <w:divBdr>
        <w:top w:val="none" w:sz="0" w:space="0" w:color="auto"/>
        <w:left w:val="none" w:sz="0" w:space="0" w:color="auto"/>
        <w:bottom w:val="none" w:sz="0" w:space="0" w:color="auto"/>
        <w:right w:val="none" w:sz="0" w:space="0" w:color="auto"/>
      </w:divBdr>
    </w:div>
    <w:div w:id="1245070727">
      <w:bodyDiv w:val="1"/>
      <w:marLeft w:val="0"/>
      <w:marRight w:val="0"/>
      <w:marTop w:val="0"/>
      <w:marBottom w:val="0"/>
      <w:divBdr>
        <w:top w:val="none" w:sz="0" w:space="0" w:color="auto"/>
        <w:left w:val="none" w:sz="0" w:space="0" w:color="auto"/>
        <w:bottom w:val="none" w:sz="0" w:space="0" w:color="auto"/>
        <w:right w:val="none" w:sz="0" w:space="0" w:color="auto"/>
      </w:divBdr>
    </w:div>
    <w:div w:id="1245071397">
      <w:bodyDiv w:val="1"/>
      <w:marLeft w:val="0"/>
      <w:marRight w:val="0"/>
      <w:marTop w:val="0"/>
      <w:marBottom w:val="0"/>
      <w:divBdr>
        <w:top w:val="none" w:sz="0" w:space="0" w:color="auto"/>
        <w:left w:val="none" w:sz="0" w:space="0" w:color="auto"/>
        <w:bottom w:val="none" w:sz="0" w:space="0" w:color="auto"/>
        <w:right w:val="none" w:sz="0" w:space="0" w:color="auto"/>
      </w:divBdr>
    </w:div>
    <w:div w:id="1245142854">
      <w:bodyDiv w:val="1"/>
      <w:marLeft w:val="0"/>
      <w:marRight w:val="0"/>
      <w:marTop w:val="0"/>
      <w:marBottom w:val="0"/>
      <w:divBdr>
        <w:top w:val="none" w:sz="0" w:space="0" w:color="auto"/>
        <w:left w:val="none" w:sz="0" w:space="0" w:color="auto"/>
        <w:bottom w:val="none" w:sz="0" w:space="0" w:color="auto"/>
        <w:right w:val="none" w:sz="0" w:space="0" w:color="auto"/>
      </w:divBdr>
    </w:div>
    <w:div w:id="1245258991">
      <w:bodyDiv w:val="1"/>
      <w:marLeft w:val="0"/>
      <w:marRight w:val="0"/>
      <w:marTop w:val="0"/>
      <w:marBottom w:val="0"/>
      <w:divBdr>
        <w:top w:val="none" w:sz="0" w:space="0" w:color="auto"/>
        <w:left w:val="none" w:sz="0" w:space="0" w:color="auto"/>
        <w:bottom w:val="none" w:sz="0" w:space="0" w:color="auto"/>
        <w:right w:val="none" w:sz="0" w:space="0" w:color="auto"/>
      </w:divBdr>
    </w:div>
    <w:div w:id="1245336011">
      <w:bodyDiv w:val="1"/>
      <w:marLeft w:val="0"/>
      <w:marRight w:val="0"/>
      <w:marTop w:val="0"/>
      <w:marBottom w:val="0"/>
      <w:divBdr>
        <w:top w:val="none" w:sz="0" w:space="0" w:color="auto"/>
        <w:left w:val="none" w:sz="0" w:space="0" w:color="auto"/>
        <w:bottom w:val="none" w:sz="0" w:space="0" w:color="auto"/>
        <w:right w:val="none" w:sz="0" w:space="0" w:color="auto"/>
      </w:divBdr>
    </w:div>
    <w:div w:id="1245410139">
      <w:bodyDiv w:val="1"/>
      <w:marLeft w:val="0"/>
      <w:marRight w:val="0"/>
      <w:marTop w:val="0"/>
      <w:marBottom w:val="0"/>
      <w:divBdr>
        <w:top w:val="none" w:sz="0" w:space="0" w:color="auto"/>
        <w:left w:val="none" w:sz="0" w:space="0" w:color="auto"/>
        <w:bottom w:val="none" w:sz="0" w:space="0" w:color="auto"/>
        <w:right w:val="none" w:sz="0" w:space="0" w:color="auto"/>
      </w:divBdr>
    </w:div>
    <w:div w:id="1245413341">
      <w:bodyDiv w:val="1"/>
      <w:marLeft w:val="0"/>
      <w:marRight w:val="0"/>
      <w:marTop w:val="0"/>
      <w:marBottom w:val="0"/>
      <w:divBdr>
        <w:top w:val="none" w:sz="0" w:space="0" w:color="auto"/>
        <w:left w:val="none" w:sz="0" w:space="0" w:color="auto"/>
        <w:bottom w:val="none" w:sz="0" w:space="0" w:color="auto"/>
        <w:right w:val="none" w:sz="0" w:space="0" w:color="auto"/>
      </w:divBdr>
    </w:div>
    <w:div w:id="1245528661">
      <w:bodyDiv w:val="1"/>
      <w:marLeft w:val="0"/>
      <w:marRight w:val="0"/>
      <w:marTop w:val="0"/>
      <w:marBottom w:val="0"/>
      <w:divBdr>
        <w:top w:val="none" w:sz="0" w:space="0" w:color="auto"/>
        <w:left w:val="none" w:sz="0" w:space="0" w:color="auto"/>
        <w:bottom w:val="none" w:sz="0" w:space="0" w:color="auto"/>
        <w:right w:val="none" w:sz="0" w:space="0" w:color="auto"/>
      </w:divBdr>
    </w:div>
    <w:div w:id="1245577653">
      <w:bodyDiv w:val="1"/>
      <w:marLeft w:val="0"/>
      <w:marRight w:val="0"/>
      <w:marTop w:val="0"/>
      <w:marBottom w:val="0"/>
      <w:divBdr>
        <w:top w:val="none" w:sz="0" w:space="0" w:color="auto"/>
        <w:left w:val="none" w:sz="0" w:space="0" w:color="auto"/>
        <w:bottom w:val="none" w:sz="0" w:space="0" w:color="auto"/>
        <w:right w:val="none" w:sz="0" w:space="0" w:color="auto"/>
      </w:divBdr>
    </w:div>
    <w:div w:id="1245647011">
      <w:bodyDiv w:val="1"/>
      <w:marLeft w:val="0"/>
      <w:marRight w:val="0"/>
      <w:marTop w:val="0"/>
      <w:marBottom w:val="0"/>
      <w:divBdr>
        <w:top w:val="none" w:sz="0" w:space="0" w:color="auto"/>
        <w:left w:val="none" w:sz="0" w:space="0" w:color="auto"/>
        <w:bottom w:val="none" w:sz="0" w:space="0" w:color="auto"/>
        <w:right w:val="none" w:sz="0" w:space="0" w:color="auto"/>
      </w:divBdr>
    </w:div>
    <w:div w:id="1245650639">
      <w:bodyDiv w:val="1"/>
      <w:marLeft w:val="0"/>
      <w:marRight w:val="0"/>
      <w:marTop w:val="0"/>
      <w:marBottom w:val="0"/>
      <w:divBdr>
        <w:top w:val="none" w:sz="0" w:space="0" w:color="auto"/>
        <w:left w:val="none" w:sz="0" w:space="0" w:color="auto"/>
        <w:bottom w:val="none" w:sz="0" w:space="0" w:color="auto"/>
        <w:right w:val="none" w:sz="0" w:space="0" w:color="auto"/>
      </w:divBdr>
    </w:div>
    <w:div w:id="1245651870">
      <w:bodyDiv w:val="1"/>
      <w:marLeft w:val="0"/>
      <w:marRight w:val="0"/>
      <w:marTop w:val="0"/>
      <w:marBottom w:val="0"/>
      <w:divBdr>
        <w:top w:val="none" w:sz="0" w:space="0" w:color="auto"/>
        <w:left w:val="none" w:sz="0" w:space="0" w:color="auto"/>
        <w:bottom w:val="none" w:sz="0" w:space="0" w:color="auto"/>
        <w:right w:val="none" w:sz="0" w:space="0" w:color="auto"/>
      </w:divBdr>
    </w:div>
    <w:div w:id="1245722889">
      <w:bodyDiv w:val="1"/>
      <w:marLeft w:val="0"/>
      <w:marRight w:val="0"/>
      <w:marTop w:val="0"/>
      <w:marBottom w:val="0"/>
      <w:divBdr>
        <w:top w:val="none" w:sz="0" w:space="0" w:color="auto"/>
        <w:left w:val="none" w:sz="0" w:space="0" w:color="auto"/>
        <w:bottom w:val="none" w:sz="0" w:space="0" w:color="auto"/>
        <w:right w:val="none" w:sz="0" w:space="0" w:color="auto"/>
      </w:divBdr>
    </w:div>
    <w:div w:id="1245726337">
      <w:bodyDiv w:val="1"/>
      <w:marLeft w:val="0"/>
      <w:marRight w:val="0"/>
      <w:marTop w:val="0"/>
      <w:marBottom w:val="0"/>
      <w:divBdr>
        <w:top w:val="none" w:sz="0" w:space="0" w:color="auto"/>
        <w:left w:val="none" w:sz="0" w:space="0" w:color="auto"/>
        <w:bottom w:val="none" w:sz="0" w:space="0" w:color="auto"/>
        <w:right w:val="none" w:sz="0" w:space="0" w:color="auto"/>
      </w:divBdr>
    </w:div>
    <w:div w:id="1245727329">
      <w:bodyDiv w:val="1"/>
      <w:marLeft w:val="0"/>
      <w:marRight w:val="0"/>
      <w:marTop w:val="0"/>
      <w:marBottom w:val="0"/>
      <w:divBdr>
        <w:top w:val="none" w:sz="0" w:space="0" w:color="auto"/>
        <w:left w:val="none" w:sz="0" w:space="0" w:color="auto"/>
        <w:bottom w:val="none" w:sz="0" w:space="0" w:color="auto"/>
        <w:right w:val="none" w:sz="0" w:space="0" w:color="auto"/>
      </w:divBdr>
    </w:div>
    <w:div w:id="1245797992">
      <w:bodyDiv w:val="1"/>
      <w:marLeft w:val="0"/>
      <w:marRight w:val="0"/>
      <w:marTop w:val="0"/>
      <w:marBottom w:val="0"/>
      <w:divBdr>
        <w:top w:val="none" w:sz="0" w:space="0" w:color="auto"/>
        <w:left w:val="none" w:sz="0" w:space="0" w:color="auto"/>
        <w:bottom w:val="none" w:sz="0" w:space="0" w:color="auto"/>
        <w:right w:val="none" w:sz="0" w:space="0" w:color="auto"/>
      </w:divBdr>
    </w:div>
    <w:div w:id="1245843182">
      <w:bodyDiv w:val="1"/>
      <w:marLeft w:val="0"/>
      <w:marRight w:val="0"/>
      <w:marTop w:val="0"/>
      <w:marBottom w:val="0"/>
      <w:divBdr>
        <w:top w:val="none" w:sz="0" w:space="0" w:color="auto"/>
        <w:left w:val="none" w:sz="0" w:space="0" w:color="auto"/>
        <w:bottom w:val="none" w:sz="0" w:space="0" w:color="auto"/>
        <w:right w:val="none" w:sz="0" w:space="0" w:color="auto"/>
      </w:divBdr>
    </w:div>
    <w:div w:id="1245870518">
      <w:bodyDiv w:val="1"/>
      <w:marLeft w:val="0"/>
      <w:marRight w:val="0"/>
      <w:marTop w:val="0"/>
      <w:marBottom w:val="0"/>
      <w:divBdr>
        <w:top w:val="none" w:sz="0" w:space="0" w:color="auto"/>
        <w:left w:val="none" w:sz="0" w:space="0" w:color="auto"/>
        <w:bottom w:val="none" w:sz="0" w:space="0" w:color="auto"/>
        <w:right w:val="none" w:sz="0" w:space="0" w:color="auto"/>
      </w:divBdr>
    </w:div>
    <w:div w:id="1245872021">
      <w:bodyDiv w:val="1"/>
      <w:marLeft w:val="0"/>
      <w:marRight w:val="0"/>
      <w:marTop w:val="0"/>
      <w:marBottom w:val="0"/>
      <w:divBdr>
        <w:top w:val="none" w:sz="0" w:space="0" w:color="auto"/>
        <w:left w:val="none" w:sz="0" w:space="0" w:color="auto"/>
        <w:bottom w:val="none" w:sz="0" w:space="0" w:color="auto"/>
        <w:right w:val="none" w:sz="0" w:space="0" w:color="auto"/>
      </w:divBdr>
    </w:div>
    <w:div w:id="1245993322">
      <w:bodyDiv w:val="1"/>
      <w:marLeft w:val="0"/>
      <w:marRight w:val="0"/>
      <w:marTop w:val="0"/>
      <w:marBottom w:val="0"/>
      <w:divBdr>
        <w:top w:val="none" w:sz="0" w:space="0" w:color="auto"/>
        <w:left w:val="none" w:sz="0" w:space="0" w:color="auto"/>
        <w:bottom w:val="none" w:sz="0" w:space="0" w:color="auto"/>
        <w:right w:val="none" w:sz="0" w:space="0" w:color="auto"/>
      </w:divBdr>
    </w:div>
    <w:div w:id="1246068305">
      <w:bodyDiv w:val="1"/>
      <w:marLeft w:val="0"/>
      <w:marRight w:val="0"/>
      <w:marTop w:val="0"/>
      <w:marBottom w:val="0"/>
      <w:divBdr>
        <w:top w:val="none" w:sz="0" w:space="0" w:color="auto"/>
        <w:left w:val="none" w:sz="0" w:space="0" w:color="auto"/>
        <w:bottom w:val="none" w:sz="0" w:space="0" w:color="auto"/>
        <w:right w:val="none" w:sz="0" w:space="0" w:color="auto"/>
      </w:divBdr>
    </w:div>
    <w:div w:id="1246106183">
      <w:bodyDiv w:val="1"/>
      <w:marLeft w:val="0"/>
      <w:marRight w:val="0"/>
      <w:marTop w:val="0"/>
      <w:marBottom w:val="0"/>
      <w:divBdr>
        <w:top w:val="none" w:sz="0" w:space="0" w:color="auto"/>
        <w:left w:val="none" w:sz="0" w:space="0" w:color="auto"/>
        <w:bottom w:val="none" w:sz="0" w:space="0" w:color="auto"/>
        <w:right w:val="none" w:sz="0" w:space="0" w:color="auto"/>
      </w:divBdr>
    </w:div>
    <w:div w:id="1246264726">
      <w:bodyDiv w:val="1"/>
      <w:marLeft w:val="0"/>
      <w:marRight w:val="0"/>
      <w:marTop w:val="0"/>
      <w:marBottom w:val="0"/>
      <w:divBdr>
        <w:top w:val="none" w:sz="0" w:space="0" w:color="auto"/>
        <w:left w:val="none" w:sz="0" w:space="0" w:color="auto"/>
        <w:bottom w:val="none" w:sz="0" w:space="0" w:color="auto"/>
        <w:right w:val="none" w:sz="0" w:space="0" w:color="auto"/>
      </w:divBdr>
    </w:div>
    <w:div w:id="1246265157">
      <w:bodyDiv w:val="1"/>
      <w:marLeft w:val="0"/>
      <w:marRight w:val="0"/>
      <w:marTop w:val="0"/>
      <w:marBottom w:val="0"/>
      <w:divBdr>
        <w:top w:val="none" w:sz="0" w:space="0" w:color="auto"/>
        <w:left w:val="none" w:sz="0" w:space="0" w:color="auto"/>
        <w:bottom w:val="none" w:sz="0" w:space="0" w:color="auto"/>
        <w:right w:val="none" w:sz="0" w:space="0" w:color="auto"/>
      </w:divBdr>
    </w:div>
    <w:div w:id="1246303506">
      <w:bodyDiv w:val="1"/>
      <w:marLeft w:val="0"/>
      <w:marRight w:val="0"/>
      <w:marTop w:val="0"/>
      <w:marBottom w:val="0"/>
      <w:divBdr>
        <w:top w:val="none" w:sz="0" w:space="0" w:color="auto"/>
        <w:left w:val="none" w:sz="0" w:space="0" w:color="auto"/>
        <w:bottom w:val="none" w:sz="0" w:space="0" w:color="auto"/>
        <w:right w:val="none" w:sz="0" w:space="0" w:color="auto"/>
      </w:divBdr>
    </w:div>
    <w:div w:id="1246306212">
      <w:bodyDiv w:val="1"/>
      <w:marLeft w:val="0"/>
      <w:marRight w:val="0"/>
      <w:marTop w:val="0"/>
      <w:marBottom w:val="0"/>
      <w:divBdr>
        <w:top w:val="none" w:sz="0" w:space="0" w:color="auto"/>
        <w:left w:val="none" w:sz="0" w:space="0" w:color="auto"/>
        <w:bottom w:val="none" w:sz="0" w:space="0" w:color="auto"/>
        <w:right w:val="none" w:sz="0" w:space="0" w:color="auto"/>
      </w:divBdr>
    </w:div>
    <w:div w:id="1246379986">
      <w:bodyDiv w:val="1"/>
      <w:marLeft w:val="0"/>
      <w:marRight w:val="0"/>
      <w:marTop w:val="0"/>
      <w:marBottom w:val="0"/>
      <w:divBdr>
        <w:top w:val="none" w:sz="0" w:space="0" w:color="auto"/>
        <w:left w:val="none" w:sz="0" w:space="0" w:color="auto"/>
        <w:bottom w:val="none" w:sz="0" w:space="0" w:color="auto"/>
        <w:right w:val="none" w:sz="0" w:space="0" w:color="auto"/>
      </w:divBdr>
    </w:div>
    <w:div w:id="1246570388">
      <w:bodyDiv w:val="1"/>
      <w:marLeft w:val="0"/>
      <w:marRight w:val="0"/>
      <w:marTop w:val="0"/>
      <w:marBottom w:val="0"/>
      <w:divBdr>
        <w:top w:val="none" w:sz="0" w:space="0" w:color="auto"/>
        <w:left w:val="none" w:sz="0" w:space="0" w:color="auto"/>
        <w:bottom w:val="none" w:sz="0" w:space="0" w:color="auto"/>
        <w:right w:val="none" w:sz="0" w:space="0" w:color="auto"/>
      </w:divBdr>
    </w:div>
    <w:div w:id="1246571540">
      <w:bodyDiv w:val="1"/>
      <w:marLeft w:val="0"/>
      <w:marRight w:val="0"/>
      <w:marTop w:val="0"/>
      <w:marBottom w:val="0"/>
      <w:divBdr>
        <w:top w:val="none" w:sz="0" w:space="0" w:color="auto"/>
        <w:left w:val="none" w:sz="0" w:space="0" w:color="auto"/>
        <w:bottom w:val="none" w:sz="0" w:space="0" w:color="auto"/>
        <w:right w:val="none" w:sz="0" w:space="0" w:color="auto"/>
      </w:divBdr>
    </w:div>
    <w:div w:id="1246573225">
      <w:bodyDiv w:val="1"/>
      <w:marLeft w:val="0"/>
      <w:marRight w:val="0"/>
      <w:marTop w:val="0"/>
      <w:marBottom w:val="0"/>
      <w:divBdr>
        <w:top w:val="none" w:sz="0" w:space="0" w:color="auto"/>
        <w:left w:val="none" w:sz="0" w:space="0" w:color="auto"/>
        <w:bottom w:val="none" w:sz="0" w:space="0" w:color="auto"/>
        <w:right w:val="none" w:sz="0" w:space="0" w:color="auto"/>
      </w:divBdr>
    </w:div>
    <w:div w:id="1246651066">
      <w:bodyDiv w:val="1"/>
      <w:marLeft w:val="0"/>
      <w:marRight w:val="0"/>
      <w:marTop w:val="0"/>
      <w:marBottom w:val="0"/>
      <w:divBdr>
        <w:top w:val="none" w:sz="0" w:space="0" w:color="auto"/>
        <w:left w:val="none" w:sz="0" w:space="0" w:color="auto"/>
        <w:bottom w:val="none" w:sz="0" w:space="0" w:color="auto"/>
        <w:right w:val="none" w:sz="0" w:space="0" w:color="auto"/>
      </w:divBdr>
    </w:div>
    <w:div w:id="1246836720">
      <w:bodyDiv w:val="1"/>
      <w:marLeft w:val="0"/>
      <w:marRight w:val="0"/>
      <w:marTop w:val="0"/>
      <w:marBottom w:val="0"/>
      <w:divBdr>
        <w:top w:val="none" w:sz="0" w:space="0" w:color="auto"/>
        <w:left w:val="none" w:sz="0" w:space="0" w:color="auto"/>
        <w:bottom w:val="none" w:sz="0" w:space="0" w:color="auto"/>
        <w:right w:val="none" w:sz="0" w:space="0" w:color="auto"/>
      </w:divBdr>
    </w:div>
    <w:div w:id="1247105488">
      <w:bodyDiv w:val="1"/>
      <w:marLeft w:val="0"/>
      <w:marRight w:val="0"/>
      <w:marTop w:val="0"/>
      <w:marBottom w:val="0"/>
      <w:divBdr>
        <w:top w:val="none" w:sz="0" w:space="0" w:color="auto"/>
        <w:left w:val="none" w:sz="0" w:space="0" w:color="auto"/>
        <w:bottom w:val="none" w:sz="0" w:space="0" w:color="auto"/>
        <w:right w:val="none" w:sz="0" w:space="0" w:color="auto"/>
      </w:divBdr>
    </w:div>
    <w:div w:id="1247301834">
      <w:bodyDiv w:val="1"/>
      <w:marLeft w:val="0"/>
      <w:marRight w:val="0"/>
      <w:marTop w:val="0"/>
      <w:marBottom w:val="0"/>
      <w:divBdr>
        <w:top w:val="none" w:sz="0" w:space="0" w:color="auto"/>
        <w:left w:val="none" w:sz="0" w:space="0" w:color="auto"/>
        <w:bottom w:val="none" w:sz="0" w:space="0" w:color="auto"/>
        <w:right w:val="none" w:sz="0" w:space="0" w:color="auto"/>
      </w:divBdr>
    </w:div>
    <w:div w:id="1247350755">
      <w:bodyDiv w:val="1"/>
      <w:marLeft w:val="0"/>
      <w:marRight w:val="0"/>
      <w:marTop w:val="0"/>
      <w:marBottom w:val="0"/>
      <w:divBdr>
        <w:top w:val="none" w:sz="0" w:space="0" w:color="auto"/>
        <w:left w:val="none" w:sz="0" w:space="0" w:color="auto"/>
        <w:bottom w:val="none" w:sz="0" w:space="0" w:color="auto"/>
        <w:right w:val="none" w:sz="0" w:space="0" w:color="auto"/>
      </w:divBdr>
    </w:div>
    <w:div w:id="1247379170">
      <w:bodyDiv w:val="1"/>
      <w:marLeft w:val="0"/>
      <w:marRight w:val="0"/>
      <w:marTop w:val="0"/>
      <w:marBottom w:val="0"/>
      <w:divBdr>
        <w:top w:val="none" w:sz="0" w:space="0" w:color="auto"/>
        <w:left w:val="none" w:sz="0" w:space="0" w:color="auto"/>
        <w:bottom w:val="none" w:sz="0" w:space="0" w:color="auto"/>
        <w:right w:val="none" w:sz="0" w:space="0" w:color="auto"/>
      </w:divBdr>
    </w:div>
    <w:div w:id="1247497691">
      <w:bodyDiv w:val="1"/>
      <w:marLeft w:val="0"/>
      <w:marRight w:val="0"/>
      <w:marTop w:val="0"/>
      <w:marBottom w:val="0"/>
      <w:divBdr>
        <w:top w:val="none" w:sz="0" w:space="0" w:color="auto"/>
        <w:left w:val="none" w:sz="0" w:space="0" w:color="auto"/>
        <w:bottom w:val="none" w:sz="0" w:space="0" w:color="auto"/>
        <w:right w:val="none" w:sz="0" w:space="0" w:color="auto"/>
      </w:divBdr>
    </w:div>
    <w:div w:id="1247572506">
      <w:bodyDiv w:val="1"/>
      <w:marLeft w:val="0"/>
      <w:marRight w:val="0"/>
      <w:marTop w:val="0"/>
      <w:marBottom w:val="0"/>
      <w:divBdr>
        <w:top w:val="none" w:sz="0" w:space="0" w:color="auto"/>
        <w:left w:val="none" w:sz="0" w:space="0" w:color="auto"/>
        <w:bottom w:val="none" w:sz="0" w:space="0" w:color="auto"/>
        <w:right w:val="none" w:sz="0" w:space="0" w:color="auto"/>
      </w:divBdr>
    </w:div>
    <w:div w:id="1247614090">
      <w:bodyDiv w:val="1"/>
      <w:marLeft w:val="0"/>
      <w:marRight w:val="0"/>
      <w:marTop w:val="0"/>
      <w:marBottom w:val="0"/>
      <w:divBdr>
        <w:top w:val="none" w:sz="0" w:space="0" w:color="auto"/>
        <w:left w:val="none" w:sz="0" w:space="0" w:color="auto"/>
        <w:bottom w:val="none" w:sz="0" w:space="0" w:color="auto"/>
        <w:right w:val="none" w:sz="0" w:space="0" w:color="auto"/>
      </w:divBdr>
    </w:div>
    <w:div w:id="1247614742">
      <w:bodyDiv w:val="1"/>
      <w:marLeft w:val="0"/>
      <w:marRight w:val="0"/>
      <w:marTop w:val="0"/>
      <w:marBottom w:val="0"/>
      <w:divBdr>
        <w:top w:val="none" w:sz="0" w:space="0" w:color="auto"/>
        <w:left w:val="none" w:sz="0" w:space="0" w:color="auto"/>
        <w:bottom w:val="none" w:sz="0" w:space="0" w:color="auto"/>
        <w:right w:val="none" w:sz="0" w:space="0" w:color="auto"/>
      </w:divBdr>
    </w:div>
    <w:div w:id="1247691285">
      <w:bodyDiv w:val="1"/>
      <w:marLeft w:val="0"/>
      <w:marRight w:val="0"/>
      <w:marTop w:val="0"/>
      <w:marBottom w:val="0"/>
      <w:divBdr>
        <w:top w:val="none" w:sz="0" w:space="0" w:color="auto"/>
        <w:left w:val="none" w:sz="0" w:space="0" w:color="auto"/>
        <w:bottom w:val="none" w:sz="0" w:space="0" w:color="auto"/>
        <w:right w:val="none" w:sz="0" w:space="0" w:color="auto"/>
      </w:divBdr>
    </w:div>
    <w:div w:id="1247692735">
      <w:bodyDiv w:val="1"/>
      <w:marLeft w:val="0"/>
      <w:marRight w:val="0"/>
      <w:marTop w:val="0"/>
      <w:marBottom w:val="0"/>
      <w:divBdr>
        <w:top w:val="none" w:sz="0" w:space="0" w:color="auto"/>
        <w:left w:val="none" w:sz="0" w:space="0" w:color="auto"/>
        <w:bottom w:val="none" w:sz="0" w:space="0" w:color="auto"/>
        <w:right w:val="none" w:sz="0" w:space="0" w:color="auto"/>
      </w:divBdr>
    </w:div>
    <w:div w:id="1247762638">
      <w:bodyDiv w:val="1"/>
      <w:marLeft w:val="0"/>
      <w:marRight w:val="0"/>
      <w:marTop w:val="0"/>
      <w:marBottom w:val="0"/>
      <w:divBdr>
        <w:top w:val="none" w:sz="0" w:space="0" w:color="auto"/>
        <w:left w:val="none" w:sz="0" w:space="0" w:color="auto"/>
        <w:bottom w:val="none" w:sz="0" w:space="0" w:color="auto"/>
        <w:right w:val="none" w:sz="0" w:space="0" w:color="auto"/>
      </w:divBdr>
    </w:div>
    <w:div w:id="1247765200">
      <w:bodyDiv w:val="1"/>
      <w:marLeft w:val="0"/>
      <w:marRight w:val="0"/>
      <w:marTop w:val="0"/>
      <w:marBottom w:val="0"/>
      <w:divBdr>
        <w:top w:val="none" w:sz="0" w:space="0" w:color="auto"/>
        <w:left w:val="none" w:sz="0" w:space="0" w:color="auto"/>
        <w:bottom w:val="none" w:sz="0" w:space="0" w:color="auto"/>
        <w:right w:val="none" w:sz="0" w:space="0" w:color="auto"/>
      </w:divBdr>
    </w:div>
    <w:div w:id="1247769207">
      <w:bodyDiv w:val="1"/>
      <w:marLeft w:val="0"/>
      <w:marRight w:val="0"/>
      <w:marTop w:val="0"/>
      <w:marBottom w:val="0"/>
      <w:divBdr>
        <w:top w:val="none" w:sz="0" w:space="0" w:color="auto"/>
        <w:left w:val="none" w:sz="0" w:space="0" w:color="auto"/>
        <w:bottom w:val="none" w:sz="0" w:space="0" w:color="auto"/>
        <w:right w:val="none" w:sz="0" w:space="0" w:color="auto"/>
      </w:divBdr>
    </w:div>
    <w:div w:id="1248151256">
      <w:bodyDiv w:val="1"/>
      <w:marLeft w:val="0"/>
      <w:marRight w:val="0"/>
      <w:marTop w:val="0"/>
      <w:marBottom w:val="0"/>
      <w:divBdr>
        <w:top w:val="none" w:sz="0" w:space="0" w:color="auto"/>
        <w:left w:val="none" w:sz="0" w:space="0" w:color="auto"/>
        <w:bottom w:val="none" w:sz="0" w:space="0" w:color="auto"/>
        <w:right w:val="none" w:sz="0" w:space="0" w:color="auto"/>
      </w:divBdr>
    </w:div>
    <w:div w:id="1248153528">
      <w:bodyDiv w:val="1"/>
      <w:marLeft w:val="0"/>
      <w:marRight w:val="0"/>
      <w:marTop w:val="0"/>
      <w:marBottom w:val="0"/>
      <w:divBdr>
        <w:top w:val="none" w:sz="0" w:space="0" w:color="auto"/>
        <w:left w:val="none" w:sz="0" w:space="0" w:color="auto"/>
        <w:bottom w:val="none" w:sz="0" w:space="0" w:color="auto"/>
        <w:right w:val="none" w:sz="0" w:space="0" w:color="auto"/>
      </w:divBdr>
    </w:div>
    <w:div w:id="1248266038">
      <w:bodyDiv w:val="1"/>
      <w:marLeft w:val="0"/>
      <w:marRight w:val="0"/>
      <w:marTop w:val="0"/>
      <w:marBottom w:val="0"/>
      <w:divBdr>
        <w:top w:val="none" w:sz="0" w:space="0" w:color="auto"/>
        <w:left w:val="none" w:sz="0" w:space="0" w:color="auto"/>
        <w:bottom w:val="none" w:sz="0" w:space="0" w:color="auto"/>
        <w:right w:val="none" w:sz="0" w:space="0" w:color="auto"/>
      </w:divBdr>
    </w:div>
    <w:div w:id="1248271406">
      <w:bodyDiv w:val="1"/>
      <w:marLeft w:val="0"/>
      <w:marRight w:val="0"/>
      <w:marTop w:val="0"/>
      <w:marBottom w:val="0"/>
      <w:divBdr>
        <w:top w:val="none" w:sz="0" w:space="0" w:color="auto"/>
        <w:left w:val="none" w:sz="0" w:space="0" w:color="auto"/>
        <w:bottom w:val="none" w:sz="0" w:space="0" w:color="auto"/>
        <w:right w:val="none" w:sz="0" w:space="0" w:color="auto"/>
      </w:divBdr>
    </w:div>
    <w:div w:id="1248342476">
      <w:bodyDiv w:val="1"/>
      <w:marLeft w:val="0"/>
      <w:marRight w:val="0"/>
      <w:marTop w:val="0"/>
      <w:marBottom w:val="0"/>
      <w:divBdr>
        <w:top w:val="none" w:sz="0" w:space="0" w:color="auto"/>
        <w:left w:val="none" w:sz="0" w:space="0" w:color="auto"/>
        <w:bottom w:val="none" w:sz="0" w:space="0" w:color="auto"/>
        <w:right w:val="none" w:sz="0" w:space="0" w:color="auto"/>
      </w:divBdr>
    </w:div>
    <w:div w:id="1248425272">
      <w:bodyDiv w:val="1"/>
      <w:marLeft w:val="0"/>
      <w:marRight w:val="0"/>
      <w:marTop w:val="0"/>
      <w:marBottom w:val="0"/>
      <w:divBdr>
        <w:top w:val="none" w:sz="0" w:space="0" w:color="auto"/>
        <w:left w:val="none" w:sz="0" w:space="0" w:color="auto"/>
        <w:bottom w:val="none" w:sz="0" w:space="0" w:color="auto"/>
        <w:right w:val="none" w:sz="0" w:space="0" w:color="auto"/>
      </w:divBdr>
    </w:div>
    <w:div w:id="1248685430">
      <w:bodyDiv w:val="1"/>
      <w:marLeft w:val="0"/>
      <w:marRight w:val="0"/>
      <w:marTop w:val="0"/>
      <w:marBottom w:val="0"/>
      <w:divBdr>
        <w:top w:val="none" w:sz="0" w:space="0" w:color="auto"/>
        <w:left w:val="none" w:sz="0" w:space="0" w:color="auto"/>
        <w:bottom w:val="none" w:sz="0" w:space="0" w:color="auto"/>
        <w:right w:val="none" w:sz="0" w:space="0" w:color="auto"/>
      </w:divBdr>
    </w:div>
    <w:div w:id="1248803678">
      <w:bodyDiv w:val="1"/>
      <w:marLeft w:val="0"/>
      <w:marRight w:val="0"/>
      <w:marTop w:val="0"/>
      <w:marBottom w:val="0"/>
      <w:divBdr>
        <w:top w:val="none" w:sz="0" w:space="0" w:color="auto"/>
        <w:left w:val="none" w:sz="0" w:space="0" w:color="auto"/>
        <w:bottom w:val="none" w:sz="0" w:space="0" w:color="auto"/>
        <w:right w:val="none" w:sz="0" w:space="0" w:color="auto"/>
      </w:divBdr>
    </w:div>
    <w:div w:id="1248923957">
      <w:bodyDiv w:val="1"/>
      <w:marLeft w:val="0"/>
      <w:marRight w:val="0"/>
      <w:marTop w:val="0"/>
      <w:marBottom w:val="0"/>
      <w:divBdr>
        <w:top w:val="none" w:sz="0" w:space="0" w:color="auto"/>
        <w:left w:val="none" w:sz="0" w:space="0" w:color="auto"/>
        <w:bottom w:val="none" w:sz="0" w:space="0" w:color="auto"/>
        <w:right w:val="none" w:sz="0" w:space="0" w:color="auto"/>
      </w:divBdr>
    </w:div>
    <w:div w:id="1249002790">
      <w:bodyDiv w:val="1"/>
      <w:marLeft w:val="0"/>
      <w:marRight w:val="0"/>
      <w:marTop w:val="0"/>
      <w:marBottom w:val="0"/>
      <w:divBdr>
        <w:top w:val="none" w:sz="0" w:space="0" w:color="auto"/>
        <w:left w:val="none" w:sz="0" w:space="0" w:color="auto"/>
        <w:bottom w:val="none" w:sz="0" w:space="0" w:color="auto"/>
        <w:right w:val="none" w:sz="0" w:space="0" w:color="auto"/>
      </w:divBdr>
    </w:div>
    <w:div w:id="1249073263">
      <w:bodyDiv w:val="1"/>
      <w:marLeft w:val="0"/>
      <w:marRight w:val="0"/>
      <w:marTop w:val="0"/>
      <w:marBottom w:val="0"/>
      <w:divBdr>
        <w:top w:val="none" w:sz="0" w:space="0" w:color="auto"/>
        <w:left w:val="none" w:sz="0" w:space="0" w:color="auto"/>
        <w:bottom w:val="none" w:sz="0" w:space="0" w:color="auto"/>
        <w:right w:val="none" w:sz="0" w:space="0" w:color="auto"/>
      </w:divBdr>
    </w:div>
    <w:div w:id="1249121228">
      <w:bodyDiv w:val="1"/>
      <w:marLeft w:val="0"/>
      <w:marRight w:val="0"/>
      <w:marTop w:val="0"/>
      <w:marBottom w:val="0"/>
      <w:divBdr>
        <w:top w:val="none" w:sz="0" w:space="0" w:color="auto"/>
        <w:left w:val="none" w:sz="0" w:space="0" w:color="auto"/>
        <w:bottom w:val="none" w:sz="0" w:space="0" w:color="auto"/>
        <w:right w:val="none" w:sz="0" w:space="0" w:color="auto"/>
      </w:divBdr>
    </w:div>
    <w:div w:id="1249190556">
      <w:bodyDiv w:val="1"/>
      <w:marLeft w:val="0"/>
      <w:marRight w:val="0"/>
      <w:marTop w:val="0"/>
      <w:marBottom w:val="0"/>
      <w:divBdr>
        <w:top w:val="none" w:sz="0" w:space="0" w:color="auto"/>
        <w:left w:val="none" w:sz="0" w:space="0" w:color="auto"/>
        <w:bottom w:val="none" w:sz="0" w:space="0" w:color="auto"/>
        <w:right w:val="none" w:sz="0" w:space="0" w:color="auto"/>
      </w:divBdr>
    </w:div>
    <w:div w:id="1249196255">
      <w:bodyDiv w:val="1"/>
      <w:marLeft w:val="0"/>
      <w:marRight w:val="0"/>
      <w:marTop w:val="0"/>
      <w:marBottom w:val="0"/>
      <w:divBdr>
        <w:top w:val="none" w:sz="0" w:space="0" w:color="auto"/>
        <w:left w:val="none" w:sz="0" w:space="0" w:color="auto"/>
        <w:bottom w:val="none" w:sz="0" w:space="0" w:color="auto"/>
        <w:right w:val="none" w:sz="0" w:space="0" w:color="auto"/>
      </w:divBdr>
    </w:div>
    <w:div w:id="1249267728">
      <w:bodyDiv w:val="1"/>
      <w:marLeft w:val="0"/>
      <w:marRight w:val="0"/>
      <w:marTop w:val="0"/>
      <w:marBottom w:val="0"/>
      <w:divBdr>
        <w:top w:val="none" w:sz="0" w:space="0" w:color="auto"/>
        <w:left w:val="none" w:sz="0" w:space="0" w:color="auto"/>
        <w:bottom w:val="none" w:sz="0" w:space="0" w:color="auto"/>
        <w:right w:val="none" w:sz="0" w:space="0" w:color="auto"/>
      </w:divBdr>
    </w:div>
    <w:div w:id="1249269892">
      <w:bodyDiv w:val="1"/>
      <w:marLeft w:val="0"/>
      <w:marRight w:val="0"/>
      <w:marTop w:val="0"/>
      <w:marBottom w:val="0"/>
      <w:divBdr>
        <w:top w:val="none" w:sz="0" w:space="0" w:color="auto"/>
        <w:left w:val="none" w:sz="0" w:space="0" w:color="auto"/>
        <w:bottom w:val="none" w:sz="0" w:space="0" w:color="auto"/>
        <w:right w:val="none" w:sz="0" w:space="0" w:color="auto"/>
      </w:divBdr>
    </w:div>
    <w:div w:id="1249316460">
      <w:bodyDiv w:val="1"/>
      <w:marLeft w:val="0"/>
      <w:marRight w:val="0"/>
      <w:marTop w:val="0"/>
      <w:marBottom w:val="0"/>
      <w:divBdr>
        <w:top w:val="none" w:sz="0" w:space="0" w:color="auto"/>
        <w:left w:val="none" w:sz="0" w:space="0" w:color="auto"/>
        <w:bottom w:val="none" w:sz="0" w:space="0" w:color="auto"/>
        <w:right w:val="none" w:sz="0" w:space="0" w:color="auto"/>
      </w:divBdr>
    </w:div>
    <w:div w:id="1249459834">
      <w:bodyDiv w:val="1"/>
      <w:marLeft w:val="0"/>
      <w:marRight w:val="0"/>
      <w:marTop w:val="0"/>
      <w:marBottom w:val="0"/>
      <w:divBdr>
        <w:top w:val="none" w:sz="0" w:space="0" w:color="auto"/>
        <w:left w:val="none" w:sz="0" w:space="0" w:color="auto"/>
        <w:bottom w:val="none" w:sz="0" w:space="0" w:color="auto"/>
        <w:right w:val="none" w:sz="0" w:space="0" w:color="auto"/>
      </w:divBdr>
    </w:div>
    <w:div w:id="1249652849">
      <w:bodyDiv w:val="1"/>
      <w:marLeft w:val="0"/>
      <w:marRight w:val="0"/>
      <w:marTop w:val="0"/>
      <w:marBottom w:val="0"/>
      <w:divBdr>
        <w:top w:val="none" w:sz="0" w:space="0" w:color="auto"/>
        <w:left w:val="none" w:sz="0" w:space="0" w:color="auto"/>
        <w:bottom w:val="none" w:sz="0" w:space="0" w:color="auto"/>
        <w:right w:val="none" w:sz="0" w:space="0" w:color="auto"/>
      </w:divBdr>
    </w:div>
    <w:div w:id="1249653120">
      <w:bodyDiv w:val="1"/>
      <w:marLeft w:val="0"/>
      <w:marRight w:val="0"/>
      <w:marTop w:val="0"/>
      <w:marBottom w:val="0"/>
      <w:divBdr>
        <w:top w:val="none" w:sz="0" w:space="0" w:color="auto"/>
        <w:left w:val="none" w:sz="0" w:space="0" w:color="auto"/>
        <w:bottom w:val="none" w:sz="0" w:space="0" w:color="auto"/>
        <w:right w:val="none" w:sz="0" w:space="0" w:color="auto"/>
      </w:divBdr>
    </w:div>
    <w:div w:id="1249998707">
      <w:bodyDiv w:val="1"/>
      <w:marLeft w:val="0"/>
      <w:marRight w:val="0"/>
      <w:marTop w:val="0"/>
      <w:marBottom w:val="0"/>
      <w:divBdr>
        <w:top w:val="none" w:sz="0" w:space="0" w:color="auto"/>
        <w:left w:val="none" w:sz="0" w:space="0" w:color="auto"/>
        <w:bottom w:val="none" w:sz="0" w:space="0" w:color="auto"/>
        <w:right w:val="none" w:sz="0" w:space="0" w:color="auto"/>
      </w:divBdr>
    </w:div>
    <w:div w:id="1249999951">
      <w:bodyDiv w:val="1"/>
      <w:marLeft w:val="0"/>
      <w:marRight w:val="0"/>
      <w:marTop w:val="0"/>
      <w:marBottom w:val="0"/>
      <w:divBdr>
        <w:top w:val="none" w:sz="0" w:space="0" w:color="auto"/>
        <w:left w:val="none" w:sz="0" w:space="0" w:color="auto"/>
        <w:bottom w:val="none" w:sz="0" w:space="0" w:color="auto"/>
        <w:right w:val="none" w:sz="0" w:space="0" w:color="auto"/>
      </w:divBdr>
    </w:div>
    <w:div w:id="1250113481">
      <w:bodyDiv w:val="1"/>
      <w:marLeft w:val="0"/>
      <w:marRight w:val="0"/>
      <w:marTop w:val="0"/>
      <w:marBottom w:val="0"/>
      <w:divBdr>
        <w:top w:val="none" w:sz="0" w:space="0" w:color="auto"/>
        <w:left w:val="none" w:sz="0" w:space="0" w:color="auto"/>
        <w:bottom w:val="none" w:sz="0" w:space="0" w:color="auto"/>
        <w:right w:val="none" w:sz="0" w:space="0" w:color="auto"/>
      </w:divBdr>
    </w:div>
    <w:div w:id="1250118893">
      <w:bodyDiv w:val="1"/>
      <w:marLeft w:val="0"/>
      <w:marRight w:val="0"/>
      <w:marTop w:val="0"/>
      <w:marBottom w:val="0"/>
      <w:divBdr>
        <w:top w:val="none" w:sz="0" w:space="0" w:color="auto"/>
        <w:left w:val="none" w:sz="0" w:space="0" w:color="auto"/>
        <w:bottom w:val="none" w:sz="0" w:space="0" w:color="auto"/>
        <w:right w:val="none" w:sz="0" w:space="0" w:color="auto"/>
      </w:divBdr>
    </w:div>
    <w:div w:id="1250307175">
      <w:bodyDiv w:val="1"/>
      <w:marLeft w:val="0"/>
      <w:marRight w:val="0"/>
      <w:marTop w:val="0"/>
      <w:marBottom w:val="0"/>
      <w:divBdr>
        <w:top w:val="none" w:sz="0" w:space="0" w:color="auto"/>
        <w:left w:val="none" w:sz="0" w:space="0" w:color="auto"/>
        <w:bottom w:val="none" w:sz="0" w:space="0" w:color="auto"/>
        <w:right w:val="none" w:sz="0" w:space="0" w:color="auto"/>
      </w:divBdr>
    </w:div>
    <w:div w:id="1250387175">
      <w:bodyDiv w:val="1"/>
      <w:marLeft w:val="0"/>
      <w:marRight w:val="0"/>
      <w:marTop w:val="0"/>
      <w:marBottom w:val="0"/>
      <w:divBdr>
        <w:top w:val="none" w:sz="0" w:space="0" w:color="auto"/>
        <w:left w:val="none" w:sz="0" w:space="0" w:color="auto"/>
        <w:bottom w:val="none" w:sz="0" w:space="0" w:color="auto"/>
        <w:right w:val="none" w:sz="0" w:space="0" w:color="auto"/>
      </w:divBdr>
    </w:div>
    <w:div w:id="1250429360">
      <w:bodyDiv w:val="1"/>
      <w:marLeft w:val="0"/>
      <w:marRight w:val="0"/>
      <w:marTop w:val="0"/>
      <w:marBottom w:val="0"/>
      <w:divBdr>
        <w:top w:val="none" w:sz="0" w:space="0" w:color="auto"/>
        <w:left w:val="none" w:sz="0" w:space="0" w:color="auto"/>
        <w:bottom w:val="none" w:sz="0" w:space="0" w:color="auto"/>
        <w:right w:val="none" w:sz="0" w:space="0" w:color="auto"/>
      </w:divBdr>
    </w:div>
    <w:div w:id="1250503770">
      <w:bodyDiv w:val="1"/>
      <w:marLeft w:val="0"/>
      <w:marRight w:val="0"/>
      <w:marTop w:val="0"/>
      <w:marBottom w:val="0"/>
      <w:divBdr>
        <w:top w:val="none" w:sz="0" w:space="0" w:color="auto"/>
        <w:left w:val="none" w:sz="0" w:space="0" w:color="auto"/>
        <w:bottom w:val="none" w:sz="0" w:space="0" w:color="auto"/>
        <w:right w:val="none" w:sz="0" w:space="0" w:color="auto"/>
      </w:divBdr>
    </w:div>
    <w:div w:id="1250508885">
      <w:bodyDiv w:val="1"/>
      <w:marLeft w:val="0"/>
      <w:marRight w:val="0"/>
      <w:marTop w:val="0"/>
      <w:marBottom w:val="0"/>
      <w:divBdr>
        <w:top w:val="none" w:sz="0" w:space="0" w:color="auto"/>
        <w:left w:val="none" w:sz="0" w:space="0" w:color="auto"/>
        <w:bottom w:val="none" w:sz="0" w:space="0" w:color="auto"/>
        <w:right w:val="none" w:sz="0" w:space="0" w:color="auto"/>
      </w:divBdr>
    </w:div>
    <w:div w:id="1250576455">
      <w:bodyDiv w:val="1"/>
      <w:marLeft w:val="0"/>
      <w:marRight w:val="0"/>
      <w:marTop w:val="0"/>
      <w:marBottom w:val="0"/>
      <w:divBdr>
        <w:top w:val="none" w:sz="0" w:space="0" w:color="auto"/>
        <w:left w:val="none" w:sz="0" w:space="0" w:color="auto"/>
        <w:bottom w:val="none" w:sz="0" w:space="0" w:color="auto"/>
        <w:right w:val="none" w:sz="0" w:space="0" w:color="auto"/>
      </w:divBdr>
    </w:div>
    <w:div w:id="1250844825">
      <w:bodyDiv w:val="1"/>
      <w:marLeft w:val="0"/>
      <w:marRight w:val="0"/>
      <w:marTop w:val="0"/>
      <w:marBottom w:val="0"/>
      <w:divBdr>
        <w:top w:val="none" w:sz="0" w:space="0" w:color="auto"/>
        <w:left w:val="none" w:sz="0" w:space="0" w:color="auto"/>
        <w:bottom w:val="none" w:sz="0" w:space="0" w:color="auto"/>
        <w:right w:val="none" w:sz="0" w:space="0" w:color="auto"/>
      </w:divBdr>
    </w:div>
    <w:div w:id="1250849119">
      <w:bodyDiv w:val="1"/>
      <w:marLeft w:val="0"/>
      <w:marRight w:val="0"/>
      <w:marTop w:val="0"/>
      <w:marBottom w:val="0"/>
      <w:divBdr>
        <w:top w:val="none" w:sz="0" w:space="0" w:color="auto"/>
        <w:left w:val="none" w:sz="0" w:space="0" w:color="auto"/>
        <w:bottom w:val="none" w:sz="0" w:space="0" w:color="auto"/>
        <w:right w:val="none" w:sz="0" w:space="0" w:color="auto"/>
      </w:divBdr>
    </w:div>
    <w:div w:id="1250893914">
      <w:bodyDiv w:val="1"/>
      <w:marLeft w:val="0"/>
      <w:marRight w:val="0"/>
      <w:marTop w:val="0"/>
      <w:marBottom w:val="0"/>
      <w:divBdr>
        <w:top w:val="none" w:sz="0" w:space="0" w:color="auto"/>
        <w:left w:val="none" w:sz="0" w:space="0" w:color="auto"/>
        <w:bottom w:val="none" w:sz="0" w:space="0" w:color="auto"/>
        <w:right w:val="none" w:sz="0" w:space="0" w:color="auto"/>
      </w:divBdr>
    </w:div>
    <w:div w:id="1250962575">
      <w:bodyDiv w:val="1"/>
      <w:marLeft w:val="0"/>
      <w:marRight w:val="0"/>
      <w:marTop w:val="0"/>
      <w:marBottom w:val="0"/>
      <w:divBdr>
        <w:top w:val="none" w:sz="0" w:space="0" w:color="auto"/>
        <w:left w:val="none" w:sz="0" w:space="0" w:color="auto"/>
        <w:bottom w:val="none" w:sz="0" w:space="0" w:color="auto"/>
        <w:right w:val="none" w:sz="0" w:space="0" w:color="auto"/>
      </w:divBdr>
    </w:div>
    <w:div w:id="1250966043">
      <w:bodyDiv w:val="1"/>
      <w:marLeft w:val="0"/>
      <w:marRight w:val="0"/>
      <w:marTop w:val="0"/>
      <w:marBottom w:val="0"/>
      <w:divBdr>
        <w:top w:val="none" w:sz="0" w:space="0" w:color="auto"/>
        <w:left w:val="none" w:sz="0" w:space="0" w:color="auto"/>
        <w:bottom w:val="none" w:sz="0" w:space="0" w:color="auto"/>
        <w:right w:val="none" w:sz="0" w:space="0" w:color="auto"/>
      </w:divBdr>
    </w:div>
    <w:div w:id="1251088366">
      <w:bodyDiv w:val="1"/>
      <w:marLeft w:val="0"/>
      <w:marRight w:val="0"/>
      <w:marTop w:val="0"/>
      <w:marBottom w:val="0"/>
      <w:divBdr>
        <w:top w:val="none" w:sz="0" w:space="0" w:color="auto"/>
        <w:left w:val="none" w:sz="0" w:space="0" w:color="auto"/>
        <w:bottom w:val="none" w:sz="0" w:space="0" w:color="auto"/>
        <w:right w:val="none" w:sz="0" w:space="0" w:color="auto"/>
      </w:divBdr>
    </w:div>
    <w:div w:id="1251162001">
      <w:bodyDiv w:val="1"/>
      <w:marLeft w:val="0"/>
      <w:marRight w:val="0"/>
      <w:marTop w:val="0"/>
      <w:marBottom w:val="0"/>
      <w:divBdr>
        <w:top w:val="none" w:sz="0" w:space="0" w:color="auto"/>
        <w:left w:val="none" w:sz="0" w:space="0" w:color="auto"/>
        <w:bottom w:val="none" w:sz="0" w:space="0" w:color="auto"/>
        <w:right w:val="none" w:sz="0" w:space="0" w:color="auto"/>
      </w:divBdr>
    </w:div>
    <w:div w:id="1251352896">
      <w:bodyDiv w:val="1"/>
      <w:marLeft w:val="0"/>
      <w:marRight w:val="0"/>
      <w:marTop w:val="0"/>
      <w:marBottom w:val="0"/>
      <w:divBdr>
        <w:top w:val="none" w:sz="0" w:space="0" w:color="auto"/>
        <w:left w:val="none" w:sz="0" w:space="0" w:color="auto"/>
        <w:bottom w:val="none" w:sz="0" w:space="0" w:color="auto"/>
        <w:right w:val="none" w:sz="0" w:space="0" w:color="auto"/>
      </w:divBdr>
    </w:div>
    <w:div w:id="1251430385">
      <w:bodyDiv w:val="1"/>
      <w:marLeft w:val="0"/>
      <w:marRight w:val="0"/>
      <w:marTop w:val="0"/>
      <w:marBottom w:val="0"/>
      <w:divBdr>
        <w:top w:val="none" w:sz="0" w:space="0" w:color="auto"/>
        <w:left w:val="none" w:sz="0" w:space="0" w:color="auto"/>
        <w:bottom w:val="none" w:sz="0" w:space="0" w:color="auto"/>
        <w:right w:val="none" w:sz="0" w:space="0" w:color="auto"/>
      </w:divBdr>
    </w:div>
    <w:div w:id="1251548170">
      <w:bodyDiv w:val="1"/>
      <w:marLeft w:val="0"/>
      <w:marRight w:val="0"/>
      <w:marTop w:val="0"/>
      <w:marBottom w:val="0"/>
      <w:divBdr>
        <w:top w:val="none" w:sz="0" w:space="0" w:color="auto"/>
        <w:left w:val="none" w:sz="0" w:space="0" w:color="auto"/>
        <w:bottom w:val="none" w:sz="0" w:space="0" w:color="auto"/>
        <w:right w:val="none" w:sz="0" w:space="0" w:color="auto"/>
      </w:divBdr>
    </w:div>
    <w:div w:id="1251618769">
      <w:bodyDiv w:val="1"/>
      <w:marLeft w:val="0"/>
      <w:marRight w:val="0"/>
      <w:marTop w:val="0"/>
      <w:marBottom w:val="0"/>
      <w:divBdr>
        <w:top w:val="none" w:sz="0" w:space="0" w:color="auto"/>
        <w:left w:val="none" w:sz="0" w:space="0" w:color="auto"/>
        <w:bottom w:val="none" w:sz="0" w:space="0" w:color="auto"/>
        <w:right w:val="none" w:sz="0" w:space="0" w:color="auto"/>
      </w:divBdr>
    </w:div>
    <w:div w:id="1251620132">
      <w:bodyDiv w:val="1"/>
      <w:marLeft w:val="0"/>
      <w:marRight w:val="0"/>
      <w:marTop w:val="0"/>
      <w:marBottom w:val="0"/>
      <w:divBdr>
        <w:top w:val="none" w:sz="0" w:space="0" w:color="auto"/>
        <w:left w:val="none" w:sz="0" w:space="0" w:color="auto"/>
        <w:bottom w:val="none" w:sz="0" w:space="0" w:color="auto"/>
        <w:right w:val="none" w:sz="0" w:space="0" w:color="auto"/>
      </w:divBdr>
    </w:div>
    <w:div w:id="1251623798">
      <w:bodyDiv w:val="1"/>
      <w:marLeft w:val="0"/>
      <w:marRight w:val="0"/>
      <w:marTop w:val="0"/>
      <w:marBottom w:val="0"/>
      <w:divBdr>
        <w:top w:val="none" w:sz="0" w:space="0" w:color="auto"/>
        <w:left w:val="none" w:sz="0" w:space="0" w:color="auto"/>
        <w:bottom w:val="none" w:sz="0" w:space="0" w:color="auto"/>
        <w:right w:val="none" w:sz="0" w:space="0" w:color="auto"/>
      </w:divBdr>
    </w:div>
    <w:div w:id="1251810521">
      <w:bodyDiv w:val="1"/>
      <w:marLeft w:val="0"/>
      <w:marRight w:val="0"/>
      <w:marTop w:val="0"/>
      <w:marBottom w:val="0"/>
      <w:divBdr>
        <w:top w:val="none" w:sz="0" w:space="0" w:color="auto"/>
        <w:left w:val="none" w:sz="0" w:space="0" w:color="auto"/>
        <w:bottom w:val="none" w:sz="0" w:space="0" w:color="auto"/>
        <w:right w:val="none" w:sz="0" w:space="0" w:color="auto"/>
      </w:divBdr>
    </w:div>
    <w:div w:id="1251889831">
      <w:bodyDiv w:val="1"/>
      <w:marLeft w:val="0"/>
      <w:marRight w:val="0"/>
      <w:marTop w:val="0"/>
      <w:marBottom w:val="0"/>
      <w:divBdr>
        <w:top w:val="none" w:sz="0" w:space="0" w:color="auto"/>
        <w:left w:val="none" w:sz="0" w:space="0" w:color="auto"/>
        <w:bottom w:val="none" w:sz="0" w:space="0" w:color="auto"/>
        <w:right w:val="none" w:sz="0" w:space="0" w:color="auto"/>
      </w:divBdr>
    </w:div>
    <w:div w:id="1251934233">
      <w:bodyDiv w:val="1"/>
      <w:marLeft w:val="0"/>
      <w:marRight w:val="0"/>
      <w:marTop w:val="0"/>
      <w:marBottom w:val="0"/>
      <w:divBdr>
        <w:top w:val="none" w:sz="0" w:space="0" w:color="auto"/>
        <w:left w:val="none" w:sz="0" w:space="0" w:color="auto"/>
        <w:bottom w:val="none" w:sz="0" w:space="0" w:color="auto"/>
        <w:right w:val="none" w:sz="0" w:space="0" w:color="auto"/>
      </w:divBdr>
    </w:div>
    <w:div w:id="1251937350">
      <w:bodyDiv w:val="1"/>
      <w:marLeft w:val="0"/>
      <w:marRight w:val="0"/>
      <w:marTop w:val="0"/>
      <w:marBottom w:val="0"/>
      <w:divBdr>
        <w:top w:val="none" w:sz="0" w:space="0" w:color="auto"/>
        <w:left w:val="none" w:sz="0" w:space="0" w:color="auto"/>
        <w:bottom w:val="none" w:sz="0" w:space="0" w:color="auto"/>
        <w:right w:val="none" w:sz="0" w:space="0" w:color="auto"/>
      </w:divBdr>
    </w:div>
    <w:div w:id="1252083842">
      <w:bodyDiv w:val="1"/>
      <w:marLeft w:val="0"/>
      <w:marRight w:val="0"/>
      <w:marTop w:val="0"/>
      <w:marBottom w:val="0"/>
      <w:divBdr>
        <w:top w:val="none" w:sz="0" w:space="0" w:color="auto"/>
        <w:left w:val="none" w:sz="0" w:space="0" w:color="auto"/>
        <w:bottom w:val="none" w:sz="0" w:space="0" w:color="auto"/>
        <w:right w:val="none" w:sz="0" w:space="0" w:color="auto"/>
      </w:divBdr>
    </w:div>
    <w:div w:id="1252162292">
      <w:bodyDiv w:val="1"/>
      <w:marLeft w:val="0"/>
      <w:marRight w:val="0"/>
      <w:marTop w:val="0"/>
      <w:marBottom w:val="0"/>
      <w:divBdr>
        <w:top w:val="none" w:sz="0" w:space="0" w:color="auto"/>
        <w:left w:val="none" w:sz="0" w:space="0" w:color="auto"/>
        <w:bottom w:val="none" w:sz="0" w:space="0" w:color="auto"/>
        <w:right w:val="none" w:sz="0" w:space="0" w:color="auto"/>
      </w:divBdr>
    </w:div>
    <w:div w:id="1252272878">
      <w:bodyDiv w:val="1"/>
      <w:marLeft w:val="0"/>
      <w:marRight w:val="0"/>
      <w:marTop w:val="0"/>
      <w:marBottom w:val="0"/>
      <w:divBdr>
        <w:top w:val="none" w:sz="0" w:space="0" w:color="auto"/>
        <w:left w:val="none" w:sz="0" w:space="0" w:color="auto"/>
        <w:bottom w:val="none" w:sz="0" w:space="0" w:color="auto"/>
        <w:right w:val="none" w:sz="0" w:space="0" w:color="auto"/>
      </w:divBdr>
    </w:div>
    <w:div w:id="1252352877">
      <w:bodyDiv w:val="1"/>
      <w:marLeft w:val="0"/>
      <w:marRight w:val="0"/>
      <w:marTop w:val="0"/>
      <w:marBottom w:val="0"/>
      <w:divBdr>
        <w:top w:val="none" w:sz="0" w:space="0" w:color="auto"/>
        <w:left w:val="none" w:sz="0" w:space="0" w:color="auto"/>
        <w:bottom w:val="none" w:sz="0" w:space="0" w:color="auto"/>
        <w:right w:val="none" w:sz="0" w:space="0" w:color="auto"/>
      </w:divBdr>
    </w:div>
    <w:div w:id="1252393281">
      <w:bodyDiv w:val="1"/>
      <w:marLeft w:val="0"/>
      <w:marRight w:val="0"/>
      <w:marTop w:val="0"/>
      <w:marBottom w:val="0"/>
      <w:divBdr>
        <w:top w:val="none" w:sz="0" w:space="0" w:color="auto"/>
        <w:left w:val="none" w:sz="0" w:space="0" w:color="auto"/>
        <w:bottom w:val="none" w:sz="0" w:space="0" w:color="auto"/>
        <w:right w:val="none" w:sz="0" w:space="0" w:color="auto"/>
      </w:divBdr>
    </w:div>
    <w:div w:id="1252591060">
      <w:bodyDiv w:val="1"/>
      <w:marLeft w:val="0"/>
      <w:marRight w:val="0"/>
      <w:marTop w:val="0"/>
      <w:marBottom w:val="0"/>
      <w:divBdr>
        <w:top w:val="none" w:sz="0" w:space="0" w:color="auto"/>
        <w:left w:val="none" w:sz="0" w:space="0" w:color="auto"/>
        <w:bottom w:val="none" w:sz="0" w:space="0" w:color="auto"/>
        <w:right w:val="none" w:sz="0" w:space="0" w:color="auto"/>
      </w:divBdr>
    </w:div>
    <w:div w:id="1252591138">
      <w:bodyDiv w:val="1"/>
      <w:marLeft w:val="0"/>
      <w:marRight w:val="0"/>
      <w:marTop w:val="0"/>
      <w:marBottom w:val="0"/>
      <w:divBdr>
        <w:top w:val="none" w:sz="0" w:space="0" w:color="auto"/>
        <w:left w:val="none" w:sz="0" w:space="0" w:color="auto"/>
        <w:bottom w:val="none" w:sz="0" w:space="0" w:color="auto"/>
        <w:right w:val="none" w:sz="0" w:space="0" w:color="auto"/>
      </w:divBdr>
    </w:div>
    <w:div w:id="1252618187">
      <w:bodyDiv w:val="1"/>
      <w:marLeft w:val="0"/>
      <w:marRight w:val="0"/>
      <w:marTop w:val="0"/>
      <w:marBottom w:val="0"/>
      <w:divBdr>
        <w:top w:val="none" w:sz="0" w:space="0" w:color="auto"/>
        <w:left w:val="none" w:sz="0" w:space="0" w:color="auto"/>
        <w:bottom w:val="none" w:sz="0" w:space="0" w:color="auto"/>
        <w:right w:val="none" w:sz="0" w:space="0" w:color="auto"/>
      </w:divBdr>
    </w:div>
    <w:div w:id="1252618731">
      <w:bodyDiv w:val="1"/>
      <w:marLeft w:val="0"/>
      <w:marRight w:val="0"/>
      <w:marTop w:val="0"/>
      <w:marBottom w:val="0"/>
      <w:divBdr>
        <w:top w:val="none" w:sz="0" w:space="0" w:color="auto"/>
        <w:left w:val="none" w:sz="0" w:space="0" w:color="auto"/>
        <w:bottom w:val="none" w:sz="0" w:space="0" w:color="auto"/>
        <w:right w:val="none" w:sz="0" w:space="0" w:color="auto"/>
      </w:divBdr>
    </w:div>
    <w:div w:id="1252663946">
      <w:bodyDiv w:val="1"/>
      <w:marLeft w:val="0"/>
      <w:marRight w:val="0"/>
      <w:marTop w:val="0"/>
      <w:marBottom w:val="0"/>
      <w:divBdr>
        <w:top w:val="none" w:sz="0" w:space="0" w:color="auto"/>
        <w:left w:val="none" w:sz="0" w:space="0" w:color="auto"/>
        <w:bottom w:val="none" w:sz="0" w:space="0" w:color="auto"/>
        <w:right w:val="none" w:sz="0" w:space="0" w:color="auto"/>
      </w:divBdr>
    </w:div>
    <w:div w:id="1252738682">
      <w:bodyDiv w:val="1"/>
      <w:marLeft w:val="0"/>
      <w:marRight w:val="0"/>
      <w:marTop w:val="0"/>
      <w:marBottom w:val="0"/>
      <w:divBdr>
        <w:top w:val="none" w:sz="0" w:space="0" w:color="auto"/>
        <w:left w:val="none" w:sz="0" w:space="0" w:color="auto"/>
        <w:bottom w:val="none" w:sz="0" w:space="0" w:color="auto"/>
        <w:right w:val="none" w:sz="0" w:space="0" w:color="auto"/>
      </w:divBdr>
    </w:div>
    <w:div w:id="1252738973">
      <w:bodyDiv w:val="1"/>
      <w:marLeft w:val="0"/>
      <w:marRight w:val="0"/>
      <w:marTop w:val="0"/>
      <w:marBottom w:val="0"/>
      <w:divBdr>
        <w:top w:val="none" w:sz="0" w:space="0" w:color="auto"/>
        <w:left w:val="none" w:sz="0" w:space="0" w:color="auto"/>
        <w:bottom w:val="none" w:sz="0" w:space="0" w:color="auto"/>
        <w:right w:val="none" w:sz="0" w:space="0" w:color="auto"/>
      </w:divBdr>
    </w:div>
    <w:div w:id="1252810574">
      <w:bodyDiv w:val="1"/>
      <w:marLeft w:val="0"/>
      <w:marRight w:val="0"/>
      <w:marTop w:val="0"/>
      <w:marBottom w:val="0"/>
      <w:divBdr>
        <w:top w:val="none" w:sz="0" w:space="0" w:color="auto"/>
        <w:left w:val="none" w:sz="0" w:space="0" w:color="auto"/>
        <w:bottom w:val="none" w:sz="0" w:space="0" w:color="auto"/>
        <w:right w:val="none" w:sz="0" w:space="0" w:color="auto"/>
      </w:divBdr>
    </w:div>
    <w:div w:id="1252855827">
      <w:bodyDiv w:val="1"/>
      <w:marLeft w:val="0"/>
      <w:marRight w:val="0"/>
      <w:marTop w:val="0"/>
      <w:marBottom w:val="0"/>
      <w:divBdr>
        <w:top w:val="none" w:sz="0" w:space="0" w:color="auto"/>
        <w:left w:val="none" w:sz="0" w:space="0" w:color="auto"/>
        <w:bottom w:val="none" w:sz="0" w:space="0" w:color="auto"/>
        <w:right w:val="none" w:sz="0" w:space="0" w:color="auto"/>
      </w:divBdr>
    </w:div>
    <w:div w:id="1253010574">
      <w:bodyDiv w:val="1"/>
      <w:marLeft w:val="0"/>
      <w:marRight w:val="0"/>
      <w:marTop w:val="0"/>
      <w:marBottom w:val="0"/>
      <w:divBdr>
        <w:top w:val="none" w:sz="0" w:space="0" w:color="auto"/>
        <w:left w:val="none" w:sz="0" w:space="0" w:color="auto"/>
        <w:bottom w:val="none" w:sz="0" w:space="0" w:color="auto"/>
        <w:right w:val="none" w:sz="0" w:space="0" w:color="auto"/>
      </w:divBdr>
    </w:div>
    <w:div w:id="1253054412">
      <w:bodyDiv w:val="1"/>
      <w:marLeft w:val="0"/>
      <w:marRight w:val="0"/>
      <w:marTop w:val="0"/>
      <w:marBottom w:val="0"/>
      <w:divBdr>
        <w:top w:val="none" w:sz="0" w:space="0" w:color="auto"/>
        <w:left w:val="none" w:sz="0" w:space="0" w:color="auto"/>
        <w:bottom w:val="none" w:sz="0" w:space="0" w:color="auto"/>
        <w:right w:val="none" w:sz="0" w:space="0" w:color="auto"/>
      </w:divBdr>
    </w:div>
    <w:div w:id="1253078037">
      <w:bodyDiv w:val="1"/>
      <w:marLeft w:val="0"/>
      <w:marRight w:val="0"/>
      <w:marTop w:val="0"/>
      <w:marBottom w:val="0"/>
      <w:divBdr>
        <w:top w:val="none" w:sz="0" w:space="0" w:color="auto"/>
        <w:left w:val="none" w:sz="0" w:space="0" w:color="auto"/>
        <w:bottom w:val="none" w:sz="0" w:space="0" w:color="auto"/>
        <w:right w:val="none" w:sz="0" w:space="0" w:color="auto"/>
      </w:divBdr>
    </w:div>
    <w:div w:id="1253079815">
      <w:bodyDiv w:val="1"/>
      <w:marLeft w:val="0"/>
      <w:marRight w:val="0"/>
      <w:marTop w:val="0"/>
      <w:marBottom w:val="0"/>
      <w:divBdr>
        <w:top w:val="none" w:sz="0" w:space="0" w:color="auto"/>
        <w:left w:val="none" w:sz="0" w:space="0" w:color="auto"/>
        <w:bottom w:val="none" w:sz="0" w:space="0" w:color="auto"/>
        <w:right w:val="none" w:sz="0" w:space="0" w:color="auto"/>
      </w:divBdr>
    </w:div>
    <w:div w:id="1253273814">
      <w:bodyDiv w:val="1"/>
      <w:marLeft w:val="0"/>
      <w:marRight w:val="0"/>
      <w:marTop w:val="0"/>
      <w:marBottom w:val="0"/>
      <w:divBdr>
        <w:top w:val="none" w:sz="0" w:space="0" w:color="auto"/>
        <w:left w:val="none" w:sz="0" w:space="0" w:color="auto"/>
        <w:bottom w:val="none" w:sz="0" w:space="0" w:color="auto"/>
        <w:right w:val="none" w:sz="0" w:space="0" w:color="auto"/>
      </w:divBdr>
    </w:div>
    <w:div w:id="1253320675">
      <w:bodyDiv w:val="1"/>
      <w:marLeft w:val="0"/>
      <w:marRight w:val="0"/>
      <w:marTop w:val="0"/>
      <w:marBottom w:val="0"/>
      <w:divBdr>
        <w:top w:val="none" w:sz="0" w:space="0" w:color="auto"/>
        <w:left w:val="none" w:sz="0" w:space="0" w:color="auto"/>
        <w:bottom w:val="none" w:sz="0" w:space="0" w:color="auto"/>
        <w:right w:val="none" w:sz="0" w:space="0" w:color="auto"/>
      </w:divBdr>
    </w:div>
    <w:div w:id="1253398751">
      <w:bodyDiv w:val="1"/>
      <w:marLeft w:val="0"/>
      <w:marRight w:val="0"/>
      <w:marTop w:val="0"/>
      <w:marBottom w:val="0"/>
      <w:divBdr>
        <w:top w:val="none" w:sz="0" w:space="0" w:color="auto"/>
        <w:left w:val="none" w:sz="0" w:space="0" w:color="auto"/>
        <w:bottom w:val="none" w:sz="0" w:space="0" w:color="auto"/>
        <w:right w:val="none" w:sz="0" w:space="0" w:color="auto"/>
      </w:divBdr>
    </w:div>
    <w:div w:id="1253465022">
      <w:bodyDiv w:val="1"/>
      <w:marLeft w:val="0"/>
      <w:marRight w:val="0"/>
      <w:marTop w:val="0"/>
      <w:marBottom w:val="0"/>
      <w:divBdr>
        <w:top w:val="none" w:sz="0" w:space="0" w:color="auto"/>
        <w:left w:val="none" w:sz="0" w:space="0" w:color="auto"/>
        <w:bottom w:val="none" w:sz="0" w:space="0" w:color="auto"/>
        <w:right w:val="none" w:sz="0" w:space="0" w:color="auto"/>
      </w:divBdr>
    </w:div>
    <w:div w:id="1253472701">
      <w:bodyDiv w:val="1"/>
      <w:marLeft w:val="0"/>
      <w:marRight w:val="0"/>
      <w:marTop w:val="0"/>
      <w:marBottom w:val="0"/>
      <w:divBdr>
        <w:top w:val="none" w:sz="0" w:space="0" w:color="auto"/>
        <w:left w:val="none" w:sz="0" w:space="0" w:color="auto"/>
        <w:bottom w:val="none" w:sz="0" w:space="0" w:color="auto"/>
        <w:right w:val="none" w:sz="0" w:space="0" w:color="auto"/>
      </w:divBdr>
    </w:div>
    <w:div w:id="1253585376">
      <w:bodyDiv w:val="1"/>
      <w:marLeft w:val="0"/>
      <w:marRight w:val="0"/>
      <w:marTop w:val="0"/>
      <w:marBottom w:val="0"/>
      <w:divBdr>
        <w:top w:val="none" w:sz="0" w:space="0" w:color="auto"/>
        <w:left w:val="none" w:sz="0" w:space="0" w:color="auto"/>
        <w:bottom w:val="none" w:sz="0" w:space="0" w:color="auto"/>
        <w:right w:val="none" w:sz="0" w:space="0" w:color="auto"/>
      </w:divBdr>
    </w:div>
    <w:div w:id="1253664877">
      <w:bodyDiv w:val="1"/>
      <w:marLeft w:val="0"/>
      <w:marRight w:val="0"/>
      <w:marTop w:val="0"/>
      <w:marBottom w:val="0"/>
      <w:divBdr>
        <w:top w:val="none" w:sz="0" w:space="0" w:color="auto"/>
        <w:left w:val="none" w:sz="0" w:space="0" w:color="auto"/>
        <w:bottom w:val="none" w:sz="0" w:space="0" w:color="auto"/>
        <w:right w:val="none" w:sz="0" w:space="0" w:color="auto"/>
      </w:divBdr>
    </w:div>
    <w:div w:id="1253779669">
      <w:bodyDiv w:val="1"/>
      <w:marLeft w:val="0"/>
      <w:marRight w:val="0"/>
      <w:marTop w:val="0"/>
      <w:marBottom w:val="0"/>
      <w:divBdr>
        <w:top w:val="none" w:sz="0" w:space="0" w:color="auto"/>
        <w:left w:val="none" w:sz="0" w:space="0" w:color="auto"/>
        <w:bottom w:val="none" w:sz="0" w:space="0" w:color="auto"/>
        <w:right w:val="none" w:sz="0" w:space="0" w:color="auto"/>
      </w:divBdr>
    </w:div>
    <w:div w:id="1253780163">
      <w:bodyDiv w:val="1"/>
      <w:marLeft w:val="0"/>
      <w:marRight w:val="0"/>
      <w:marTop w:val="0"/>
      <w:marBottom w:val="0"/>
      <w:divBdr>
        <w:top w:val="none" w:sz="0" w:space="0" w:color="auto"/>
        <w:left w:val="none" w:sz="0" w:space="0" w:color="auto"/>
        <w:bottom w:val="none" w:sz="0" w:space="0" w:color="auto"/>
        <w:right w:val="none" w:sz="0" w:space="0" w:color="auto"/>
      </w:divBdr>
    </w:div>
    <w:div w:id="1253969469">
      <w:bodyDiv w:val="1"/>
      <w:marLeft w:val="0"/>
      <w:marRight w:val="0"/>
      <w:marTop w:val="0"/>
      <w:marBottom w:val="0"/>
      <w:divBdr>
        <w:top w:val="none" w:sz="0" w:space="0" w:color="auto"/>
        <w:left w:val="none" w:sz="0" w:space="0" w:color="auto"/>
        <w:bottom w:val="none" w:sz="0" w:space="0" w:color="auto"/>
        <w:right w:val="none" w:sz="0" w:space="0" w:color="auto"/>
      </w:divBdr>
    </w:div>
    <w:div w:id="1254048356">
      <w:bodyDiv w:val="1"/>
      <w:marLeft w:val="0"/>
      <w:marRight w:val="0"/>
      <w:marTop w:val="0"/>
      <w:marBottom w:val="0"/>
      <w:divBdr>
        <w:top w:val="none" w:sz="0" w:space="0" w:color="auto"/>
        <w:left w:val="none" w:sz="0" w:space="0" w:color="auto"/>
        <w:bottom w:val="none" w:sz="0" w:space="0" w:color="auto"/>
        <w:right w:val="none" w:sz="0" w:space="0" w:color="auto"/>
      </w:divBdr>
    </w:div>
    <w:div w:id="1254164139">
      <w:bodyDiv w:val="1"/>
      <w:marLeft w:val="0"/>
      <w:marRight w:val="0"/>
      <w:marTop w:val="0"/>
      <w:marBottom w:val="0"/>
      <w:divBdr>
        <w:top w:val="none" w:sz="0" w:space="0" w:color="auto"/>
        <w:left w:val="none" w:sz="0" w:space="0" w:color="auto"/>
        <w:bottom w:val="none" w:sz="0" w:space="0" w:color="auto"/>
        <w:right w:val="none" w:sz="0" w:space="0" w:color="auto"/>
      </w:divBdr>
    </w:div>
    <w:div w:id="1254319700">
      <w:bodyDiv w:val="1"/>
      <w:marLeft w:val="0"/>
      <w:marRight w:val="0"/>
      <w:marTop w:val="0"/>
      <w:marBottom w:val="0"/>
      <w:divBdr>
        <w:top w:val="none" w:sz="0" w:space="0" w:color="auto"/>
        <w:left w:val="none" w:sz="0" w:space="0" w:color="auto"/>
        <w:bottom w:val="none" w:sz="0" w:space="0" w:color="auto"/>
        <w:right w:val="none" w:sz="0" w:space="0" w:color="auto"/>
      </w:divBdr>
    </w:div>
    <w:div w:id="1254506729">
      <w:bodyDiv w:val="1"/>
      <w:marLeft w:val="0"/>
      <w:marRight w:val="0"/>
      <w:marTop w:val="0"/>
      <w:marBottom w:val="0"/>
      <w:divBdr>
        <w:top w:val="none" w:sz="0" w:space="0" w:color="auto"/>
        <w:left w:val="none" w:sz="0" w:space="0" w:color="auto"/>
        <w:bottom w:val="none" w:sz="0" w:space="0" w:color="auto"/>
        <w:right w:val="none" w:sz="0" w:space="0" w:color="auto"/>
      </w:divBdr>
    </w:div>
    <w:div w:id="1254586462">
      <w:bodyDiv w:val="1"/>
      <w:marLeft w:val="0"/>
      <w:marRight w:val="0"/>
      <w:marTop w:val="0"/>
      <w:marBottom w:val="0"/>
      <w:divBdr>
        <w:top w:val="none" w:sz="0" w:space="0" w:color="auto"/>
        <w:left w:val="none" w:sz="0" w:space="0" w:color="auto"/>
        <w:bottom w:val="none" w:sz="0" w:space="0" w:color="auto"/>
        <w:right w:val="none" w:sz="0" w:space="0" w:color="auto"/>
      </w:divBdr>
    </w:div>
    <w:div w:id="1254778878">
      <w:bodyDiv w:val="1"/>
      <w:marLeft w:val="0"/>
      <w:marRight w:val="0"/>
      <w:marTop w:val="0"/>
      <w:marBottom w:val="0"/>
      <w:divBdr>
        <w:top w:val="none" w:sz="0" w:space="0" w:color="auto"/>
        <w:left w:val="none" w:sz="0" w:space="0" w:color="auto"/>
        <w:bottom w:val="none" w:sz="0" w:space="0" w:color="auto"/>
        <w:right w:val="none" w:sz="0" w:space="0" w:color="auto"/>
      </w:divBdr>
    </w:div>
    <w:div w:id="1254894789">
      <w:bodyDiv w:val="1"/>
      <w:marLeft w:val="0"/>
      <w:marRight w:val="0"/>
      <w:marTop w:val="0"/>
      <w:marBottom w:val="0"/>
      <w:divBdr>
        <w:top w:val="none" w:sz="0" w:space="0" w:color="auto"/>
        <w:left w:val="none" w:sz="0" w:space="0" w:color="auto"/>
        <w:bottom w:val="none" w:sz="0" w:space="0" w:color="auto"/>
        <w:right w:val="none" w:sz="0" w:space="0" w:color="auto"/>
      </w:divBdr>
    </w:div>
    <w:div w:id="1254970854">
      <w:bodyDiv w:val="1"/>
      <w:marLeft w:val="0"/>
      <w:marRight w:val="0"/>
      <w:marTop w:val="0"/>
      <w:marBottom w:val="0"/>
      <w:divBdr>
        <w:top w:val="none" w:sz="0" w:space="0" w:color="auto"/>
        <w:left w:val="none" w:sz="0" w:space="0" w:color="auto"/>
        <w:bottom w:val="none" w:sz="0" w:space="0" w:color="auto"/>
        <w:right w:val="none" w:sz="0" w:space="0" w:color="auto"/>
      </w:divBdr>
    </w:div>
    <w:div w:id="1254971066">
      <w:bodyDiv w:val="1"/>
      <w:marLeft w:val="0"/>
      <w:marRight w:val="0"/>
      <w:marTop w:val="0"/>
      <w:marBottom w:val="0"/>
      <w:divBdr>
        <w:top w:val="none" w:sz="0" w:space="0" w:color="auto"/>
        <w:left w:val="none" w:sz="0" w:space="0" w:color="auto"/>
        <w:bottom w:val="none" w:sz="0" w:space="0" w:color="auto"/>
        <w:right w:val="none" w:sz="0" w:space="0" w:color="auto"/>
      </w:divBdr>
    </w:div>
    <w:div w:id="1254971447">
      <w:bodyDiv w:val="1"/>
      <w:marLeft w:val="0"/>
      <w:marRight w:val="0"/>
      <w:marTop w:val="0"/>
      <w:marBottom w:val="0"/>
      <w:divBdr>
        <w:top w:val="none" w:sz="0" w:space="0" w:color="auto"/>
        <w:left w:val="none" w:sz="0" w:space="0" w:color="auto"/>
        <w:bottom w:val="none" w:sz="0" w:space="0" w:color="auto"/>
        <w:right w:val="none" w:sz="0" w:space="0" w:color="auto"/>
      </w:divBdr>
    </w:div>
    <w:div w:id="1254975045">
      <w:bodyDiv w:val="1"/>
      <w:marLeft w:val="0"/>
      <w:marRight w:val="0"/>
      <w:marTop w:val="0"/>
      <w:marBottom w:val="0"/>
      <w:divBdr>
        <w:top w:val="none" w:sz="0" w:space="0" w:color="auto"/>
        <w:left w:val="none" w:sz="0" w:space="0" w:color="auto"/>
        <w:bottom w:val="none" w:sz="0" w:space="0" w:color="auto"/>
        <w:right w:val="none" w:sz="0" w:space="0" w:color="auto"/>
      </w:divBdr>
    </w:div>
    <w:div w:id="1254975853">
      <w:bodyDiv w:val="1"/>
      <w:marLeft w:val="0"/>
      <w:marRight w:val="0"/>
      <w:marTop w:val="0"/>
      <w:marBottom w:val="0"/>
      <w:divBdr>
        <w:top w:val="none" w:sz="0" w:space="0" w:color="auto"/>
        <w:left w:val="none" w:sz="0" w:space="0" w:color="auto"/>
        <w:bottom w:val="none" w:sz="0" w:space="0" w:color="auto"/>
        <w:right w:val="none" w:sz="0" w:space="0" w:color="auto"/>
      </w:divBdr>
    </w:div>
    <w:div w:id="1255015228">
      <w:bodyDiv w:val="1"/>
      <w:marLeft w:val="0"/>
      <w:marRight w:val="0"/>
      <w:marTop w:val="0"/>
      <w:marBottom w:val="0"/>
      <w:divBdr>
        <w:top w:val="none" w:sz="0" w:space="0" w:color="auto"/>
        <w:left w:val="none" w:sz="0" w:space="0" w:color="auto"/>
        <w:bottom w:val="none" w:sz="0" w:space="0" w:color="auto"/>
        <w:right w:val="none" w:sz="0" w:space="0" w:color="auto"/>
      </w:divBdr>
    </w:div>
    <w:div w:id="1255091834">
      <w:bodyDiv w:val="1"/>
      <w:marLeft w:val="0"/>
      <w:marRight w:val="0"/>
      <w:marTop w:val="0"/>
      <w:marBottom w:val="0"/>
      <w:divBdr>
        <w:top w:val="none" w:sz="0" w:space="0" w:color="auto"/>
        <w:left w:val="none" w:sz="0" w:space="0" w:color="auto"/>
        <w:bottom w:val="none" w:sz="0" w:space="0" w:color="auto"/>
        <w:right w:val="none" w:sz="0" w:space="0" w:color="auto"/>
      </w:divBdr>
    </w:div>
    <w:div w:id="1255211490">
      <w:bodyDiv w:val="1"/>
      <w:marLeft w:val="0"/>
      <w:marRight w:val="0"/>
      <w:marTop w:val="0"/>
      <w:marBottom w:val="0"/>
      <w:divBdr>
        <w:top w:val="none" w:sz="0" w:space="0" w:color="auto"/>
        <w:left w:val="none" w:sz="0" w:space="0" w:color="auto"/>
        <w:bottom w:val="none" w:sz="0" w:space="0" w:color="auto"/>
        <w:right w:val="none" w:sz="0" w:space="0" w:color="auto"/>
      </w:divBdr>
    </w:div>
    <w:div w:id="1255358977">
      <w:bodyDiv w:val="1"/>
      <w:marLeft w:val="0"/>
      <w:marRight w:val="0"/>
      <w:marTop w:val="0"/>
      <w:marBottom w:val="0"/>
      <w:divBdr>
        <w:top w:val="none" w:sz="0" w:space="0" w:color="auto"/>
        <w:left w:val="none" w:sz="0" w:space="0" w:color="auto"/>
        <w:bottom w:val="none" w:sz="0" w:space="0" w:color="auto"/>
        <w:right w:val="none" w:sz="0" w:space="0" w:color="auto"/>
      </w:divBdr>
    </w:div>
    <w:div w:id="1255477898">
      <w:bodyDiv w:val="1"/>
      <w:marLeft w:val="0"/>
      <w:marRight w:val="0"/>
      <w:marTop w:val="0"/>
      <w:marBottom w:val="0"/>
      <w:divBdr>
        <w:top w:val="none" w:sz="0" w:space="0" w:color="auto"/>
        <w:left w:val="none" w:sz="0" w:space="0" w:color="auto"/>
        <w:bottom w:val="none" w:sz="0" w:space="0" w:color="auto"/>
        <w:right w:val="none" w:sz="0" w:space="0" w:color="auto"/>
      </w:divBdr>
    </w:div>
    <w:div w:id="1255478603">
      <w:bodyDiv w:val="1"/>
      <w:marLeft w:val="0"/>
      <w:marRight w:val="0"/>
      <w:marTop w:val="0"/>
      <w:marBottom w:val="0"/>
      <w:divBdr>
        <w:top w:val="none" w:sz="0" w:space="0" w:color="auto"/>
        <w:left w:val="none" w:sz="0" w:space="0" w:color="auto"/>
        <w:bottom w:val="none" w:sz="0" w:space="0" w:color="auto"/>
        <w:right w:val="none" w:sz="0" w:space="0" w:color="auto"/>
      </w:divBdr>
    </w:div>
    <w:div w:id="1255481746">
      <w:bodyDiv w:val="1"/>
      <w:marLeft w:val="0"/>
      <w:marRight w:val="0"/>
      <w:marTop w:val="0"/>
      <w:marBottom w:val="0"/>
      <w:divBdr>
        <w:top w:val="none" w:sz="0" w:space="0" w:color="auto"/>
        <w:left w:val="none" w:sz="0" w:space="0" w:color="auto"/>
        <w:bottom w:val="none" w:sz="0" w:space="0" w:color="auto"/>
        <w:right w:val="none" w:sz="0" w:space="0" w:color="auto"/>
      </w:divBdr>
    </w:div>
    <w:div w:id="1255549991">
      <w:bodyDiv w:val="1"/>
      <w:marLeft w:val="0"/>
      <w:marRight w:val="0"/>
      <w:marTop w:val="0"/>
      <w:marBottom w:val="0"/>
      <w:divBdr>
        <w:top w:val="none" w:sz="0" w:space="0" w:color="auto"/>
        <w:left w:val="none" w:sz="0" w:space="0" w:color="auto"/>
        <w:bottom w:val="none" w:sz="0" w:space="0" w:color="auto"/>
        <w:right w:val="none" w:sz="0" w:space="0" w:color="auto"/>
      </w:divBdr>
    </w:div>
    <w:div w:id="1255553542">
      <w:bodyDiv w:val="1"/>
      <w:marLeft w:val="0"/>
      <w:marRight w:val="0"/>
      <w:marTop w:val="0"/>
      <w:marBottom w:val="0"/>
      <w:divBdr>
        <w:top w:val="none" w:sz="0" w:space="0" w:color="auto"/>
        <w:left w:val="none" w:sz="0" w:space="0" w:color="auto"/>
        <w:bottom w:val="none" w:sz="0" w:space="0" w:color="auto"/>
        <w:right w:val="none" w:sz="0" w:space="0" w:color="auto"/>
      </w:divBdr>
    </w:div>
    <w:div w:id="1255627271">
      <w:bodyDiv w:val="1"/>
      <w:marLeft w:val="0"/>
      <w:marRight w:val="0"/>
      <w:marTop w:val="0"/>
      <w:marBottom w:val="0"/>
      <w:divBdr>
        <w:top w:val="none" w:sz="0" w:space="0" w:color="auto"/>
        <w:left w:val="none" w:sz="0" w:space="0" w:color="auto"/>
        <w:bottom w:val="none" w:sz="0" w:space="0" w:color="auto"/>
        <w:right w:val="none" w:sz="0" w:space="0" w:color="auto"/>
      </w:divBdr>
    </w:div>
    <w:div w:id="1255699854">
      <w:bodyDiv w:val="1"/>
      <w:marLeft w:val="0"/>
      <w:marRight w:val="0"/>
      <w:marTop w:val="0"/>
      <w:marBottom w:val="0"/>
      <w:divBdr>
        <w:top w:val="none" w:sz="0" w:space="0" w:color="auto"/>
        <w:left w:val="none" w:sz="0" w:space="0" w:color="auto"/>
        <w:bottom w:val="none" w:sz="0" w:space="0" w:color="auto"/>
        <w:right w:val="none" w:sz="0" w:space="0" w:color="auto"/>
      </w:divBdr>
    </w:div>
    <w:div w:id="1255817900">
      <w:bodyDiv w:val="1"/>
      <w:marLeft w:val="0"/>
      <w:marRight w:val="0"/>
      <w:marTop w:val="0"/>
      <w:marBottom w:val="0"/>
      <w:divBdr>
        <w:top w:val="none" w:sz="0" w:space="0" w:color="auto"/>
        <w:left w:val="none" w:sz="0" w:space="0" w:color="auto"/>
        <w:bottom w:val="none" w:sz="0" w:space="0" w:color="auto"/>
        <w:right w:val="none" w:sz="0" w:space="0" w:color="auto"/>
      </w:divBdr>
    </w:div>
    <w:div w:id="1255821720">
      <w:bodyDiv w:val="1"/>
      <w:marLeft w:val="0"/>
      <w:marRight w:val="0"/>
      <w:marTop w:val="0"/>
      <w:marBottom w:val="0"/>
      <w:divBdr>
        <w:top w:val="none" w:sz="0" w:space="0" w:color="auto"/>
        <w:left w:val="none" w:sz="0" w:space="0" w:color="auto"/>
        <w:bottom w:val="none" w:sz="0" w:space="0" w:color="auto"/>
        <w:right w:val="none" w:sz="0" w:space="0" w:color="auto"/>
      </w:divBdr>
    </w:div>
    <w:div w:id="1255893956">
      <w:bodyDiv w:val="1"/>
      <w:marLeft w:val="0"/>
      <w:marRight w:val="0"/>
      <w:marTop w:val="0"/>
      <w:marBottom w:val="0"/>
      <w:divBdr>
        <w:top w:val="none" w:sz="0" w:space="0" w:color="auto"/>
        <w:left w:val="none" w:sz="0" w:space="0" w:color="auto"/>
        <w:bottom w:val="none" w:sz="0" w:space="0" w:color="auto"/>
        <w:right w:val="none" w:sz="0" w:space="0" w:color="auto"/>
      </w:divBdr>
    </w:div>
    <w:div w:id="1255935939">
      <w:bodyDiv w:val="1"/>
      <w:marLeft w:val="0"/>
      <w:marRight w:val="0"/>
      <w:marTop w:val="0"/>
      <w:marBottom w:val="0"/>
      <w:divBdr>
        <w:top w:val="none" w:sz="0" w:space="0" w:color="auto"/>
        <w:left w:val="none" w:sz="0" w:space="0" w:color="auto"/>
        <w:bottom w:val="none" w:sz="0" w:space="0" w:color="auto"/>
        <w:right w:val="none" w:sz="0" w:space="0" w:color="auto"/>
      </w:divBdr>
    </w:div>
    <w:div w:id="1255938474">
      <w:bodyDiv w:val="1"/>
      <w:marLeft w:val="0"/>
      <w:marRight w:val="0"/>
      <w:marTop w:val="0"/>
      <w:marBottom w:val="0"/>
      <w:divBdr>
        <w:top w:val="none" w:sz="0" w:space="0" w:color="auto"/>
        <w:left w:val="none" w:sz="0" w:space="0" w:color="auto"/>
        <w:bottom w:val="none" w:sz="0" w:space="0" w:color="auto"/>
        <w:right w:val="none" w:sz="0" w:space="0" w:color="auto"/>
      </w:divBdr>
    </w:div>
    <w:div w:id="1255943050">
      <w:bodyDiv w:val="1"/>
      <w:marLeft w:val="0"/>
      <w:marRight w:val="0"/>
      <w:marTop w:val="0"/>
      <w:marBottom w:val="0"/>
      <w:divBdr>
        <w:top w:val="none" w:sz="0" w:space="0" w:color="auto"/>
        <w:left w:val="none" w:sz="0" w:space="0" w:color="auto"/>
        <w:bottom w:val="none" w:sz="0" w:space="0" w:color="auto"/>
        <w:right w:val="none" w:sz="0" w:space="0" w:color="auto"/>
      </w:divBdr>
    </w:div>
    <w:div w:id="1256011372">
      <w:bodyDiv w:val="1"/>
      <w:marLeft w:val="0"/>
      <w:marRight w:val="0"/>
      <w:marTop w:val="0"/>
      <w:marBottom w:val="0"/>
      <w:divBdr>
        <w:top w:val="none" w:sz="0" w:space="0" w:color="auto"/>
        <w:left w:val="none" w:sz="0" w:space="0" w:color="auto"/>
        <w:bottom w:val="none" w:sz="0" w:space="0" w:color="auto"/>
        <w:right w:val="none" w:sz="0" w:space="0" w:color="auto"/>
      </w:divBdr>
    </w:div>
    <w:div w:id="1256088189">
      <w:bodyDiv w:val="1"/>
      <w:marLeft w:val="0"/>
      <w:marRight w:val="0"/>
      <w:marTop w:val="0"/>
      <w:marBottom w:val="0"/>
      <w:divBdr>
        <w:top w:val="none" w:sz="0" w:space="0" w:color="auto"/>
        <w:left w:val="none" w:sz="0" w:space="0" w:color="auto"/>
        <w:bottom w:val="none" w:sz="0" w:space="0" w:color="auto"/>
        <w:right w:val="none" w:sz="0" w:space="0" w:color="auto"/>
      </w:divBdr>
    </w:div>
    <w:div w:id="1256133618">
      <w:bodyDiv w:val="1"/>
      <w:marLeft w:val="0"/>
      <w:marRight w:val="0"/>
      <w:marTop w:val="0"/>
      <w:marBottom w:val="0"/>
      <w:divBdr>
        <w:top w:val="none" w:sz="0" w:space="0" w:color="auto"/>
        <w:left w:val="none" w:sz="0" w:space="0" w:color="auto"/>
        <w:bottom w:val="none" w:sz="0" w:space="0" w:color="auto"/>
        <w:right w:val="none" w:sz="0" w:space="0" w:color="auto"/>
      </w:divBdr>
    </w:div>
    <w:div w:id="1256207406">
      <w:bodyDiv w:val="1"/>
      <w:marLeft w:val="0"/>
      <w:marRight w:val="0"/>
      <w:marTop w:val="0"/>
      <w:marBottom w:val="0"/>
      <w:divBdr>
        <w:top w:val="none" w:sz="0" w:space="0" w:color="auto"/>
        <w:left w:val="none" w:sz="0" w:space="0" w:color="auto"/>
        <w:bottom w:val="none" w:sz="0" w:space="0" w:color="auto"/>
        <w:right w:val="none" w:sz="0" w:space="0" w:color="auto"/>
      </w:divBdr>
    </w:div>
    <w:div w:id="1256209924">
      <w:bodyDiv w:val="1"/>
      <w:marLeft w:val="0"/>
      <w:marRight w:val="0"/>
      <w:marTop w:val="0"/>
      <w:marBottom w:val="0"/>
      <w:divBdr>
        <w:top w:val="none" w:sz="0" w:space="0" w:color="auto"/>
        <w:left w:val="none" w:sz="0" w:space="0" w:color="auto"/>
        <w:bottom w:val="none" w:sz="0" w:space="0" w:color="auto"/>
        <w:right w:val="none" w:sz="0" w:space="0" w:color="auto"/>
      </w:divBdr>
    </w:div>
    <w:div w:id="1256329522">
      <w:bodyDiv w:val="1"/>
      <w:marLeft w:val="0"/>
      <w:marRight w:val="0"/>
      <w:marTop w:val="0"/>
      <w:marBottom w:val="0"/>
      <w:divBdr>
        <w:top w:val="none" w:sz="0" w:space="0" w:color="auto"/>
        <w:left w:val="none" w:sz="0" w:space="0" w:color="auto"/>
        <w:bottom w:val="none" w:sz="0" w:space="0" w:color="auto"/>
        <w:right w:val="none" w:sz="0" w:space="0" w:color="auto"/>
      </w:divBdr>
    </w:div>
    <w:div w:id="1256354337">
      <w:bodyDiv w:val="1"/>
      <w:marLeft w:val="0"/>
      <w:marRight w:val="0"/>
      <w:marTop w:val="0"/>
      <w:marBottom w:val="0"/>
      <w:divBdr>
        <w:top w:val="none" w:sz="0" w:space="0" w:color="auto"/>
        <w:left w:val="none" w:sz="0" w:space="0" w:color="auto"/>
        <w:bottom w:val="none" w:sz="0" w:space="0" w:color="auto"/>
        <w:right w:val="none" w:sz="0" w:space="0" w:color="auto"/>
      </w:divBdr>
    </w:div>
    <w:div w:id="1256355013">
      <w:bodyDiv w:val="1"/>
      <w:marLeft w:val="0"/>
      <w:marRight w:val="0"/>
      <w:marTop w:val="0"/>
      <w:marBottom w:val="0"/>
      <w:divBdr>
        <w:top w:val="none" w:sz="0" w:space="0" w:color="auto"/>
        <w:left w:val="none" w:sz="0" w:space="0" w:color="auto"/>
        <w:bottom w:val="none" w:sz="0" w:space="0" w:color="auto"/>
        <w:right w:val="none" w:sz="0" w:space="0" w:color="auto"/>
      </w:divBdr>
    </w:div>
    <w:div w:id="1256401892">
      <w:bodyDiv w:val="1"/>
      <w:marLeft w:val="0"/>
      <w:marRight w:val="0"/>
      <w:marTop w:val="0"/>
      <w:marBottom w:val="0"/>
      <w:divBdr>
        <w:top w:val="none" w:sz="0" w:space="0" w:color="auto"/>
        <w:left w:val="none" w:sz="0" w:space="0" w:color="auto"/>
        <w:bottom w:val="none" w:sz="0" w:space="0" w:color="auto"/>
        <w:right w:val="none" w:sz="0" w:space="0" w:color="auto"/>
      </w:divBdr>
    </w:div>
    <w:div w:id="1256595534">
      <w:bodyDiv w:val="1"/>
      <w:marLeft w:val="0"/>
      <w:marRight w:val="0"/>
      <w:marTop w:val="0"/>
      <w:marBottom w:val="0"/>
      <w:divBdr>
        <w:top w:val="none" w:sz="0" w:space="0" w:color="auto"/>
        <w:left w:val="none" w:sz="0" w:space="0" w:color="auto"/>
        <w:bottom w:val="none" w:sz="0" w:space="0" w:color="auto"/>
        <w:right w:val="none" w:sz="0" w:space="0" w:color="auto"/>
      </w:divBdr>
    </w:div>
    <w:div w:id="1256666461">
      <w:bodyDiv w:val="1"/>
      <w:marLeft w:val="0"/>
      <w:marRight w:val="0"/>
      <w:marTop w:val="0"/>
      <w:marBottom w:val="0"/>
      <w:divBdr>
        <w:top w:val="none" w:sz="0" w:space="0" w:color="auto"/>
        <w:left w:val="none" w:sz="0" w:space="0" w:color="auto"/>
        <w:bottom w:val="none" w:sz="0" w:space="0" w:color="auto"/>
        <w:right w:val="none" w:sz="0" w:space="0" w:color="auto"/>
      </w:divBdr>
    </w:div>
    <w:div w:id="1256669827">
      <w:bodyDiv w:val="1"/>
      <w:marLeft w:val="0"/>
      <w:marRight w:val="0"/>
      <w:marTop w:val="0"/>
      <w:marBottom w:val="0"/>
      <w:divBdr>
        <w:top w:val="none" w:sz="0" w:space="0" w:color="auto"/>
        <w:left w:val="none" w:sz="0" w:space="0" w:color="auto"/>
        <w:bottom w:val="none" w:sz="0" w:space="0" w:color="auto"/>
        <w:right w:val="none" w:sz="0" w:space="0" w:color="auto"/>
      </w:divBdr>
    </w:div>
    <w:div w:id="1256672043">
      <w:bodyDiv w:val="1"/>
      <w:marLeft w:val="0"/>
      <w:marRight w:val="0"/>
      <w:marTop w:val="0"/>
      <w:marBottom w:val="0"/>
      <w:divBdr>
        <w:top w:val="none" w:sz="0" w:space="0" w:color="auto"/>
        <w:left w:val="none" w:sz="0" w:space="0" w:color="auto"/>
        <w:bottom w:val="none" w:sz="0" w:space="0" w:color="auto"/>
        <w:right w:val="none" w:sz="0" w:space="0" w:color="auto"/>
      </w:divBdr>
    </w:div>
    <w:div w:id="1256741050">
      <w:bodyDiv w:val="1"/>
      <w:marLeft w:val="0"/>
      <w:marRight w:val="0"/>
      <w:marTop w:val="0"/>
      <w:marBottom w:val="0"/>
      <w:divBdr>
        <w:top w:val="none" w:sz="0" w:space="0" w:color="auto"/>
        <w:left w:val="none" w:sz="0" w:space="0" w:color="auto"/>
        <w:bottom w:val="none" w:sz="0" w:space="0" w:color="auto"/>
        <w:right w:val="none" w:sz="0" w:space="0" w:color="auto"/>
      </w:divBdr>
    </w:div>
    <w:div w:id="1256743372">
      <w:bodyDiv w:val="1"/>
      <w:marLeft w:val="0"/>
      <w:marRight w:val="0"/>
      <w:marTop w:val="0"/>
      <w:marBottom w:val="0"/>
      <w:divBdr>
        <w:top w:val="none" w:sz="0" w:space="0" w:color="auto"/>
        <w:left w:val="none" w:sz="0" w:space="0" w:color="auto"/>
        <w:bottom w:val="none" w:sz="0" w:space="0" w:color="auto"/>
        <w:right w:val="none" w:sz="0" w:space="0" w:color="auto"/>
      </w:divBdr>
    </w:div>
    <w:div w:id="1256744612">
      <w:bodyDiv w:val="1"/>
      <w:marLeft w:val="0"/>
      <w:marRight w:val="0"/>
      <w:marTop w:val="0"/>
      <w:marBottom w:val="0"/>
      <w:divBdr>
        <w:top w:val="none" w:sz="0" w:space="0" w:color="auto"/>
        <w:left w:val="none" w:sz="0" w:space="0" w:color="auto"/>
        <w:bottom w:val="none" w:sz="0" w:space="0" w:color="auto"/>
        <w:right w:val="none" w:sz="0" w:space="0" w:color="auto"/>
      </w:divBdr>
    </w:div>
    <w:div w:id="1256785637">
      <w:bodyDiv w:val="1"/>
      <w:marLeft w:val="0"/>
      <w:marRight w:val="0"/>
      <w:marTop w:val="0"/>
      <w:marBottom w:val="0"/>
      <w:divBdr>
        <w:top w:val="none" w:sz="0" w:space="0" w:color="auto"/>
        <w:left w:val="none" w:sz="0" w:space="0" w:color="auto"/>
        <w:bottom w:val="none" w:sz="0" w:space="0" w:color="auto"/>
        <w:right w:val="none" w:sz="0" w:space="0" w:color="auto"/>
      </w:divBdr>
    </w:div>
    <w:div w:id="1256934527">
      <w:bodyDiv w:val="1"/>
      <w:marLeft w:val="0"/>
      <w:marRight w:val="0"/>
      <w:marTop w:val="0"/>
      <w:marBottom w:val="0"/>
      <w:divBdr>
        <w:top w:val="none" w:sz="0" w:space="0" w:color="auto"/>
        <w:left w:val="none" w:sz="0" w:space="0" w:color="auto"/>
        <w:bottom w:val="none" w:sz="0" w:space="0" w:color="auto"/>
        <w:right w:val="none" w:sz="0" w:space="0" w:color="auto"/>
      </w:divBdr>
    </w:div>
    <w:div w:id="1256982786">
      <w:bodyDiv w:val="1"/>
      <w:marLeft w:val="0"/>
      <w:marRight w:val="0"/>
      <w:marTop w:val="0"/>
      <w:marBottom w:val="0"/>
      <w:divBdr>
        <w:top w:val="none" w:sz="0" w:space="0" w:color="auto"/>
        <w:left w:val="none" w:sz="0" w:space="0" w:color="auto"/>
        <w:bottom w:val="none" w:sz="0" w:space="0" w:color="auto"/>
        <w:right w:val="none" w:sz="0" w:space="0" w:color="auto"/>
      </w:divBdr>
    </w:div>
    <w:div w:id="1256983293">
      <w:bodyDiv w:val="1"/>
      <w:marLeft w:val="0"/>
      <w:marRight w:val="0"/>
      <w:marTop w:val="0"/>
      <w:marBottom w:val="0"/>
      <w:divBdr>
        <w:top w:val="none" w:sz="0" w:space="0" w:color="auto"/>
        <w:left w:val="none" w:sz="0" w:space="0" w:color="auto"/>
        <w:bottom w:val="none" w:sz="0" w:space="0" w:color="auto"/>
        <w:right w:val="none" w:sz="0" w:space="0" w:color="auto"/>
      </w:divBdr>
    </w:div>
    <w:div w:id="1257009822">
      <w:bodyDiv w:val="1"/>
      <w:marLeft w:val="0"/>
      <w:marRight w:val="0"/>
      <w:marTop w:val="0"/>
      <w:marBottom w:val="0"/>
      <w:divBdr>
        <w:top w:val="none" w:sz="0" w:space="0" w:color="auto"/>
        <w:left w:val="none" w:sz="0" w:space="0" w:color="auto"/>
        <w:bottom w:val="none" w:sz="0" w:space="0" w:color="auto"/>
        <w:right w:val="none" w:sz="0" w:space="0" w:color="auto"/>
      </w:divBdr>
    </w:div>
    <w:div w:id="1257010298">
      <w:bodyDiv w:val="1"/>
      <w:marLeft w:val="0"/>
      <w:marRight w:val="0"/>
      <w:marTop w:val="0"/>
      <w:marBottom w:val="0"/>
      <w:divBdr>
        <w:top w:val="none" w:sz="0" w:space="0" w:color="auto"/>
        <w:left w:val="none" w:sz="0" w:space="0" w:color="auto"/>
        <w:bottom w:val="none" w:sz="0" w:space="0" w:color="auto"/>
        <w:right w:val="none" w:sz="0" w:space="0" w:color="auto"/>
      </w:divBdr>
    </w:div>
    <w:div w:id="1257011640">
      <w:bodyDiv w:val="1"/>
      <w:marLeft w:val="0"/>
      <w:marRight w:val="0"/>
      <w:marTop w:val="0"/>
      <w:marBottom w:val="0"/>
      <w:divBdr>
        <w:top w:val="none" w:sz="0" w:space="0" w:color="auto"/>
        <w:left w:val="none" w:sz="0" w:space="0" w:color="auto"/>
        <w:bottom w:val="none" w:sz="0" w:space="0" w:color="auto"/>
        <w:right w:val="none" w:sz="0" w:space="0" w:color="auto"/>
      </w:divBdr>
    </w:div>
    <w:div w:id="1257056395">
      <w:bodyDiv w:val="1"/>
      <w:marLeft w:val="0"/>
      <w:marRight w:val="0"/>
      <w:marTop w:val="0"/>
      <w:marBottom w:val="0"/>
      <w:divBdr>
        <w:top w:val="none" w:sz="0" w:space="0" w:color="auto"/>
        <w:left w:val="none" w:sz="0" w:space="0" w:color="auto"/>
        <w:bottom w:val="none" w:sz="0" w:space="0" w:color="auto"/>
        <w:right w:val="none" w:sz="0" w:space="0" w:color="auto"/>
      </w:divBdr>
    </w:div>
    <w:div w:id="1257207703">
      <w:bodyDiv w:val="1"/>
      <w:marLeft w:val="0"/>
      <w:marRight w:val="0"/>
      <w:marTop w:val="0"/>
      <w:marBottom w:val="0"/>
      <w:divBdr>
        <w:top w:val="none" w:sz="0" w:space="0" w:color="auto"/>
        <w:left w:val="none" w:sz="0" w:space="0" w:color="auto"/>
        <w:bottom w:val="none" w:sz="0" w:space="0" w:color="auto"/>
        <w:right w:val="none" w:sz="0" w:space="0" w:color="auto"/>
      </w:divBdr>
    </w:div>
    <w:div w:id="1257247550">
      <w:bodyDiv w:val="1"/>
      <w:marLeft w:val="0"/>
      <w:marRight w:val="0"/>
      <w:marTop w:val="0"/>
      <w:marBottom w:val="0"/>
      <w:divBdr>
        <w:top w:val="none" w:sz="0" w:space="0" w:color="auto"/>
        <w:left w:val="none" w:sz="0" w:space="0" w:color="auto"/>
        <w:bottom w:val="none" w:sz="0" w:space="0" w:color="auto"/>
        <w:right w:val="none" w:sz="0" w:space="0" w:color="auto"/>
      </w:divBdr>
    </w:div>
    <w:div w:id="1257321623">
      <w:bodyDiv w:val="1"/>
      <w:marLeft w:val="0"/>
      <w:marRight w:val="0"/>
      <w:marTop w:val="0"/>
      <w:marBottom w:val="0"/>
      <w:divBdr>
        <w:top w:val="none" w:sz="0" w:space="0" w:color="auto"/>
        <w:left w:val="none" w:sz="0" w:space="0" w:color="auto"/>
        <w:bottom w:val="none" w:sz="0" w:space="0" w:color="auto"/>
        <w:right w:val="none" w:sz="0" w:space="0" w:color="auto"/>
      </w:divBdr>
    </w:div>
    <w:div w:id="1257322970">
      <w:bodyDiv w:val="1"/>
      <w:marLeft w:val="0"/>
      <w:marRight w:val="0"/>
      <w:marTop w:val="0"/>
      <w:marBottom w:val="0"/>
      <w:divBdr>
        <w:top w:val="none" w:sz="0" w:space="0" w:color="auto"/>
        <w:left w:val="none" w:sz="0" w:space="0" w:color="auto"/>
        <w:bottom w:val="none" w:sz="0" w:space="0" w:color="auto"/>
        <w:right w:val="none" w:sz="0" w:space="0" w:color="auto"/>
      </w:divBdr>
    </w:div>
    <w:div w:id="1257326609">
      <w:bodyDiv w:val="1"/>
      <w:marLeft w:val="0"/>
      <w:marRight w:val="0"/>
      <w:marTop w:val="0"/>
      <w:marBottom w:val="0"/>
      <w:divBdr>
        <w:top w:val="none" w:sz="0" w:space="0" w:color="auto"/>
        <w:left w:val="none" w:sz="0" w:space="0" w:color="auto"/>
        <w:bottom w:val="none" w:sz="0" w:space="0" w:color="auto"/>
        <w:right w:val="none" w:sz="0" w:space="0" w:color="auto"/>
      </w:divBdr>
    </w:div>
    <w:div w:id="1257327138">
      <w:bodyDiv w:val="1"/>
      <w:marLeft w:val="0"/>
      <w:marRight w:val="0"/>
      <w:marTop w:val="0"/>
      <w:marBottom w:val="0"/>
      <w:divBdr>
        <w:top w:val="none" w:sz="0" w:space="0" w:color="auto"/>
        <w:left w:val="none" w:sz="0" w:space="0" w:color="auto"/>
        <w:bottom w:val="none" w:sz="0" w:space="0" w:color="auto"/>
        <w:right w:val="none" w:sz="0" w:space="0" w:color="auto"/>
      </w:divBdr>
    </w:div>
    <w:div w:id="1257398104">
      <w:bodyDiv w:val="1"/>
      <w:marLeft w:val="0"/>
      <w:marRight w:val="0"/>
      <w:marTop w:val="0"/>
      <w:marBottom w:val="0"/>
      <w:divBdr>
        <w:top w:val="none" w:sz="0" w:space="0" w:color="auto"/>
        <w:left w:val="none" w:sz="0" w:space="0" w:color="auto"/>
        <w:bottom w:val="none" w:sz="0" w:space="0" w:color="auto"/>
        <w:right w:val="none" w:sz="0" w:space="0" w:color="auto"/>
      </w:divBdr>
    </w:div>
    <w:div w:id="1257402789">
      <w:bodyDiv w:val="1"/>
      <w:marLeft w:val="0"/>
      <w:marRight w:val="0"/>
      <w:marTop w:val="0"/>
      <w:marBottom w:val="0"/>
      <w:divBdr>
        <w:top w:val="none" w:sz="0" w:space="0" w:color="auto"/>
        <w:left w:val="none" w:sz="0" w:space="0" w:color="auto"/>
        <w:bottom w:val="none" w:sz="0" w:space="0" w:color="auto"/>
        <w:right w:val="none" w:sz="0" w:space="0" w:color="auto"/>
      </w:divBdr>
    </w:div>
    <w:div w:id="1257521613">
      <w:bodyDiv w:val="1"/>
      <w:marLeft w:val="0"/>
      <w:marRight w:val="0"/>
      <w:marTop w:val="0"/>
      <w:marBottom w:val="0"/>
      <w:divBdr>
        <w:top w:val="none" w:sz="0" w:space="0" w:color="auto"/>
        <w:left w:val="none" w:sz="0" w:space="0" w:color="auto"/>
        <w:bottom w:val="none" w:sz="0" w:space="0" w:color="auto"/>
        <w:right w:val="none" w:sz="0" w:space="0" w:color="auto"/>
      </w:divBdr>
    </w:div>
    <w:div w:id="1257590961">
      <w:bodyDiv w:val="1"/>
      <w:marLeft w:val="0"/>
      <w:marRight w:val="0"/>
      <w:marTop w:val="0"/>
      <w:marBottom w:val="0"/>
      <w:divBdr>
        <w:top w:val="none" w:sz="0" w:space="0" w:color="auto"/>
        <w:left w:val="none" w:sz="0" w:space="0" w:color="auto"/>
        <w:bottom w:val="none" w:sz="0" w:space="0" w:color="auto"/>
        <w:right w:val="none" w:sz="0" w:space="0" w:color="auto"/>
      </w:divBdr>
    </w:div>
    <w:div w:id="1257593798">
      <w:bodyDiv w:val="1"/>
      <w:marLeft w:val="0"/>
      <w:marRight w:val="0"/>
      <w:marTop w:val="0"/>
      <w:marBottom w:val="0"/>
      <w:divBdr>
        <w:top w:val="none" w:sz="0" w:space="0" w:color="auto"/>
        <w:left w:val="none" w:sz="0" w:space="0" w:color="auto"/>
        <w:bottom w:val="none" w:sz="0" w:space="0" w:color="auto"/>
        <w:right w:val="none" w:sz="0" w:space="0" w:color="auto"/>
      </w:divBdr>
    </w:div>
    <w:div w:id="1257716643">
      <w:bodyDiv w:val="1"/>
      <w:marLeft w:val="0"/>
      <w:marRight w:val="0"/>
      <w:marTop w:val="0"/>
      <w:marBottom w:val="0"/>
      <w:divBdr>
        <w:top w:val="none" w:sz="0" w:space="0" w:color="auto"/>
        <w:left w:val="none" w:sz="0" w:space="0" w:color="auto"/>
        <w:bottom w:val="none" w:sz="0" w:space="0" w:color="auto"/>
        <w:right w:val="none" w:sz="0" w:space="0" w:color="auto"/>
      </w:divBdr>
    </w:div>
    <w:div w:id="1257863346">
      <w:bodyDiv w:val="1"/>
      <w:marLeft w:val="0"/>
      <w:marRight w:val="0"/>
      <w:marTop w:val="0"/>
      <w:marBottom w:val="0"/>
      <w:divBdr>
        <w:top w:val="none" w:sz="0" w:space="0" w:color="auto"/>
        <w:left w:val="none" w:sz="0" w:space="0" w:color="auto"/>
        <w:bottom w:val="none" w:sz="0" w:space="0" w:color="auto"/>
        <w:right w:val="none" w:sz="0" w:space="0" w:color="auto"/>
      </w:divBdr>
    </w:div>
    <w:div w:id="1257900876">
      <w:bodyDiv w:val="1"/>
      <w:marLeft w:val="0"/>
      <w:marRight w:val="0"/>
      <w:marTop w:val="0"/>
      <w:marBottom w:val="0"/>
      <w:divBdr>
        <w:top w:val="none" w:sz="0" w:space="0" w:color="auto"/>
        <w:left w:val="none" w:sz="0" w:space="0" w:color="auto"/>
        <w:bottom w:val="none" w:sz="0" w:space="0" w:color="auto"/>
        <w:right w:val="none" w:sz="0" w:space="0" w:color="auto"/>
      </w:divBdr>
    </w:div>
    <w:div w:id="1257905926">
      <w:bodyDiv w:val="1"/>
      <w:marLeft w:val="0"/>
      <w:marRight w:val="0"/>
      <w:marTop w:val="0"/>
      <w:marBottom w:val="0"/>
      <w:divBdr>
        <w:top w:val="none" w:sz="0" w:space="0" w:color="auto"/>
        <w:left w:val="none" w:sz="0" w:space="0" w:color="auto"/>
        <w:bottom w:val="none" w:sz="0" w:space="0" w:color="auto"/>
        <w:right w:val="none" w:sz="0" w:space="0" w:color="auto"/>
      </w:divBdr>
    </w:div>
    <w:div w:id="1258051516">
      <w:bodyDiv w:val="1"/>
      <w:marLeft w:val="0"/>
      <w:marRight w:val="0"/>
      <w:marTop w:val="0"/>
      <w:marBottom w:val="0"/>
      <w:divBdr>
        <w:top w:val="none" w:sz="0" w:space="0" w:color="auto"/>
        <w:left w:val="none" w:sz="0" w:space="0" w:color="auto"/>
        <w:bottom w:val="none" w:sz="0" w:space="0" w:color="auto"/>
        <w:right w:val="none" w:sz="0" w:space="0" w:color="auto"/>
      </w:divBdr>
    </w:div>
    <w:div w:id="1258055121">
      <w:bodyDiv w:val="1"/>
      <w:marLeft w:val="0"/>
      <w:marRight w:val="0"/>
      <w:marTop w:val="0"/>
      <w:marBottom w:val="0"/>
      <w:divBdr>
        <w:top w:val="none" w:sz="0" w:space="0" w:color="auto"/>
        <w:left w:val="none" w:sz="0" w:space="0" w:color="auto"/>
        <w:bottom w:val="none" w:sz="0" w:space="0" w:color="auto"/>
        <w:right w:val="none" w:sz="0" w:space="0" w:color="auto"/>
      </w:divBdr>
    </w:div>
    <w:div w:id="1258056711">
      <w:bodyDiv w:val="1"/>
      <w:marLeft w:val="0"/>
      <w:marRight w:val="0"/>
      <w:marTop w:val="0"/>
      <w:marBottom w:val="0"/>
      <w:divBdr>
        <w:top w:val="none" w:sz="0" w:space="0" w:color="auto"/>
        <w:left w:val="none" w:sz="0" w:space="0" w:color="auto"/>
        <w:bottom w:val="none" w:sz="0" w:space="0" w:color="auto"/>
        <w:right w:val="none" w:sz="0" w:space="0" w:color="auto"/>
      </w:divBdr>
    </w:div>
    <w:div w:id="1258097616">
      <w:bodyDiv w:val="1"/>
      <w:marLeft w:val="0"/>
      <w:marRight w:val="0"/>
      <w:marTop w:val="0"/>
      <w:marBottom w:val="0"/>
      <w:divBdr>
        <w:top w:val="none" w:sz="0" w:space="0" w:color="auto"/>
        <w:left w:val="none" w:sz="0" w:space="0" w:color="auto"/>
        <w:bottom w:val="none" w:sz="0" w:space="0" w:color="auto"/>
        <w:right w:val="none" w:sz="0" w:space="0" w:color="auto"/>
      </w:divBdr>
    </w:div>
    <w:div w:id="1258172691">
      <w:bodyDiv w:val="1"/>
      <w:marLeft w:val="0"/>
      <w:marRight w:val="0"/>
      <w:marTop w:val="0"/>
      <w:marBottom w:val="0"/>
      <w:divBdr>
        <w:top w:val="none" w:sz="0" w:space="0" w:color="auto"/>
        <w:left w:val="none" w:sz="0" w:space="0" w:color="auto"/>
        <w:bottom w:val="none" w:sz="0" w:space="0" w:color="auto"/>
        <w:right w:val="none" w:sz="0" w:space="0" w:color="auto"/>
      </w:divBdr>
    </w:div>
    <w:div w:id="1258178582">
      <w:bodyDiv w:val="1"/>
      <w:marLeft w:val="0"/>
      <w:marRight w:val="0"/>
      <w:marTop w:val="0"/>
      <w:marBottom w:val="0"/>
      <w:divBdr>
        <w:top w:val="none" w:sz="0" w:space="0" w:color="auto"/>
        <w:left w:val="none" w:sz="0" w:space="0" w:color="auto"/>
        <w:bottom w:val="none" w:sz="0" w:space="0" w:color="auto"/>
        <w:right w:val="none" w:sz="0" w:space="0" w:color="auto"/>
      </w:divBdr>
    </w:div>
    <w:div w:id="1258248507">
      <w:bodyDiv w:val="1"/>
      <w:marLeft w:val="0"/>
      <w:marRight w:val="0"/>
      <w:marTop w:val="0"/>
      <w:marBottom w:val="0"/>
      <w:divBdr>
        <w:top w:val="none" w:sz="0" w:space="0" w:color="auto"/>
        <w:left w:val="none" w:sz="0" w:space="0" w:color="auto"/>
        <w:bottom w:val="none" w:sz="0" w:space="0" w:color="auto"/>
        <w:right w:val="none" w:sz="0" w:space="0" w:color="auto"/>
      </w:divBdr>
    </w:div>
    <w:div w:id="1258320307">
      <w:bodyDiv w:val="1"/>
      <w:marLeft w:val="0"/>
      <w:marRight w:val="0"/>
      <w:marTop w:val="0"/>
      <w:marBottom w:val="0"/>
      <w:divBdr>
        <w:top w:val="none" w:sz="0" w:space="0" w:color="auto"/>
        <w:left w:val="none" w:sz="0" w:space="0" w:color="auto"/>
        <w:bottom w:val="none" w:sz="0" w:space="0" w:color="auto"/>
        <w:right w:val="none" w:sz="0" w:space="0" w:color="auto"/>
      </w:divBdr>
    </w:div>
    <w:div w:id="1258368677">
      <w:bodyDiv w:val="1"/>
      <w:marLeft w:val="0"/>
      <w:marRight w:val="0"/>
      <w:marTop w:val="0"/>
      <w:marBottom w:val="0"/>
      <w:divBdr>
        <w:top w:val="none" w:sz="0" w:space="0" w:color="auto"/>
        <w:left w:val="none" w:sz="0" w:space="0" w:color="auto"/>
        <w:bottom w:val="none" w:sz="0" w:space="0" w:color="auto"/>
        <w:right w:val="none" w:sz="0" w:space="0" w:color="auto"/>
      </w:divBdr>
    </w:div>
    <w:div w:id="1258446196">
      <w:bodyDiv w:val="1"/>
      <w:marLeft w:val="0"/>
      <w:marRight w:val="0"/>
      <w:marTop w:val="0"/>
      <w:marBottom w:val="0"/>
      <w:divBdr>
        <w:top w:val="none" w:sz="0" w:space="0" w:color="auto"/>
        <w:left w:val="none" w:sz="0" w:space="0" w:color="auto"/>
        <w:bottom w:val="none" w:sz="0" w:space="0" w:color="auto"/>
        <w:right w:val="none" w:sz="0" w:space="0" w:color="auto"/>
      </w:divBdr>
    </w:div>
    <w:div w:id="1258487901">
      <w:bodyDiv w:val="1"/>
      <w:marLeft w:val="0"/>
      <w:marRight w:val="0"/>
      <w:marTop w:val="0"/>
      <w:marBottom w:val="0"/>
      <w:divBdr>
        <w:top w:val="none" w:sz="0" w:space="0" w:color="auto"/>
        <w:left w:val="none" w:sz="0" w:space="0" w:color="auto"/>
        <w:bottom w:val="none" w:sz="0" w:space="0" w:color="auto"/>
        <w:right w:val="none" w:sz="0" w:space="0" w:color="auto"/>
      </w:divBdr>
    </w:div>
    <w:div w:id="1258488365">
      <w:bodyDiv w:val="1"/>
      <w:marLeft w:val="0"/>
      <w:marRight w:val="0"/>
      <w:marTop w:val="0"/>
      <w:marBottom w:val="0"/>
      <w:divBdr>
        <w:top w:val="none" w:sz="0" w:space="0" w:color="auto"/>
        <w:left w:val="none" w:sz="0" w:space="0" w:color="auto"/>
        <w:bottom w:val="none" w:sz="0" w:space="0" w:color="auto"/>
        <w:right w:val="none" w:sz="0" w:space="0" w:color="auto"/>
      </w:divBdr>
    </w:div>
    <w:div w:id="1258515757">
      <w:bodyDiv w:val="1"/>
      <w:marLeft w:val="0"/>
      <w:marRight w:val="0"/>
      <w:marTop w:val="0"/>
      <w:marBottom w:val="0"/>
      <w:divBdr>
        <w:top w:val="none" w:sz="0" w:space="0" w:color="auto"/>
        <w:left w:val="none" w:sz="0" w:space="0" w:color="auto"/>
        <w:bottom w:val="none" w:sz="0" w:space="0" w:color="auto"/>
        <w:right w:val="none" w:sz="0" w:space="0" w:color="auto"/>
      </w:divBdr>
    </w:div>
    <w:div w:id="1258560516">
      <w:bodyDiv w:val="1"/>
      <w:marLeft w:val="0"/>
      <w:marRight w:val="0"/>
      <w:marTop w:val="0"/>
      <w:marBottom w:val="0"/>
      <w:divBdr>
        <w:top w:val="none" w:sz="0" w:space="0" w:color="auto"/>
        <w:left w:val="none" w:sz="0" w:space="0" w:color="auto"/>
        <w:bottom w:val="none" w:sz="0" w:space="0" w:color="auto"/>
        <w:right w:val="none" w:sz="0" w:space="0" w:color="auto"/>
      </w:divBdr>
    </w:div>
    <w:div w:id="1258560838">
      <w:bodyDiv w:val="1"/>
      <w:marLeft w:val="0"/>
      <w:marRight w:val="0"/>
      <w:marTop w:val="0"/>
      <w:marBottom w:val="0"/>
      <w:divBdr>
        <w:top w:val="none" w:sz="0" w:space="0" w:color="auto"/>
        <w:left w:val="none" w:sz="0" w:space="0" w:color="auto"/>
        <w:bottom w:val="none" w:sz="0" w:space="0" w:color="auto"/>
        <w:right w:val="none" w:sz="0" w:space="0" w:color="auto"/>
      </w:divBdr>
    </w:div>
    <w:div w:id="1258639532">
      <w:bodyDiv w:val="1"/>
      <w:marLeft w:val="0"/>
      <w:marRight w:val="0"/>
      <w:marTop w:val="0"/>
      <w:marBottom w:val="0"/>
      <w:divBdr>
        <w:top w:val="none" w:sz="0" w:space="0" w:color="auto"/>
        <w:left w:val="none" w:sz="0" w:space="0" w:color="auto"/>
        <w:bottom w:val="none" w:sz="0" w:space="0" w:color="auto"/>
        <w:right w:val="none" w:sz="0" w:space="0" w:color="auto"/>
      </w:divBdr>
    </w:div>
    <w:div w:id="1258707723">
      <w:bodyDiv w:val="1"/>
      <w:marLeft w:val="0"/>
      <w:marRight w:val="0"/>
      <w:marTop w:val="0"/>
      <w:marBottom w:val="0"/>
      <w:divBdr>
        <w:top w:val="none" w:sz="0" w:space="0" w:color="auto"/>
        <w:left w:val="none" w:sz="0" w:space="0" w:color="auto"/>
        <w:bottom w:val="none" w:sz="0" w:space="0" w:color="auto"/>
        <w:right w:val="none" w:sz="0" w:space="0" w:color="auto"/>
      </w:divBdr>
    </w:div>
    <w:div w:id="1258711071">
      <w:bodyDiv w:val="1"/>
      <w:marLeft w:val="0"/>
      <w:marRight w:val="0"/>
      <w:marTop w:val="0"/>
      <w:marBottom w:val="0"/>
      <w:divBdr>
        <w:top w:val="none" w:sz="0" w:space="0" w:color="auto"/>
        <w:left w:val="none" w:sz="0" w:space="0" w:color="auto"/>
        <w:bottom w:val="none" w:sz="0" w:space="0" w:color="auto"/>
        <w:right w:val="none" w:sz="0" w:space="0" w:color="auto"/>
      </w:divBdr>
    </w:div>
    <w:div w:id="1258750653">
      <w:bodyDiv w:val="1"/>
      <w:marLeft w:val="0"/>
      <w:marRight w:val="0"/>
      <w:marTop w:val="0"/>
      <w:marBottom w:val="0"/>
      <w:divBdr>
        <w:top w:val="none" w:sz="0" w:space="0" w:color="auto"/>
        <w:left w:val="none" w:sz="0" w:space="0" w:color="auto"/>
        <w:bottom w:val="none" w:sz="0" w:space="0" w:color="auto"/>
        <w:right w:val="none" w:sz="0" w:space="0" w:color="auto"/>
      </w:divBdr>
    </w:div>
    <w:div w:id="1259026915">
      <w:bodyDiv w:val="1"/>
      <w:marLeft w:val="0"/>
      <w:marRight w:val="0"/>
      <w:marTop w:val="0"/>
      <w:marBottom w:val="0"/>
      <w:divBdr>
        <w:top w:val="none" w:sz="0" w:space="0" w:color="auto"/>
        <w:left w:val="none" w:sz="0" w:space="0" w:color="auto"/>
        <w:bottom w:val="none" w:sz="0" w:space="0" w:color="auto"/>
        <w:right w:val="none" w:sz="0" w:space="0" w:color="auto"/>
      </w:divBdr>
    </w:div>
    <w:div w:id="1259213958">
      <w:bodyDiv w:val="1"/>
      <w:marLeft w:val="0"/>
      <w:marRight w:val="0"/>
      <w:marTop w:val="0"/>
      <w:marBottom w:val="0"/>
      <w:divBdr>
        <w:top w:val="none" w:sz="0" w:space="0" w:color="auto"/>
        <w:left w:val="none" w:sz="0" w:space="0" w:color="auto"/>
        <w:bottom w:val="none" w:sz="0" w:space="0" w:color="auto"/>
        <w:right w:val="none" w:sz="0" w:space="0" w:color="auto"/>
      </w:divBdr>
    </w:div>
    <w:div w:id="1259288093">
      <w:bodyDiv w:val="1"/>
      <w:marLeft w:val="0"/>
      <w:marRight w:val="0"/>
      <w:marTop w:val="0"/>
      <w:marBottom w:val="0"/>
      <w:divBdr>
        <w:top w:val="none" w:sz="0" w:space="0" w:color="auto"/>
        <w:left w:val="none" w:sz="0" w:space="0" w:color="auto"/>
        <w:bottom w:val="none" w:sz="0" w:space="0" w:color="auto"/>
        <w:right w:val="none" w:sz="0" w:space="0" w:color="auto"/>
      </w:divBdr>
    </w:div>
    <w:div w:id="1259292845">
      <w:bodyDiv w:val="1"/>
      <w:marLeft w:val="0"/>
      <w:marRight w:val="0"/>
      <w:marTop w:val="0"/>
      <w:marBottom w:val="0"/>
      <w:divBdr>
        <w:top w:val="none" w:sz="0" w:space="0" w:color="auto"/>
        <w:left w:val="none" w:sz="0" w:space="0" w:color="auto"/>
        <w:bottom w:val="none" w:sz="0" w:space="0" w:color="auto"/>
        <w:right w:val="none" w:sz="0" w:space="0" w:color="auto"/>
      </w:divBdr>
    </w:div>
    <w:div w:id="1259363482">
      <w:bodyDiv w:val="1"/>
      <w:marLeft w:val="0"/>
      <w:marRight w:val="0"/>
      <w:marTop w:val="0"/>
      <w:marBottom w:val="0"/>
      <w:divBdr>
        <w:top w:val="none" w:sz="0" w:space="0" w:color="auto"/>
        <w:left w:val="none" w:sz="0" w:space="0" w:color="auto"/>
        <w:bottom w:val="none" w:sz="0" w:space="0" w:color="auto"/>
        <w:right w:val="none" w:sz="0" w:space="0" w:color="auto"/>
      </w:divBdr>
    </w:div>
    <w:div w:id="1259479973">
      <w:bodyDiv w:val="1"/>
      <w:marLeft w:val="0"/>
      <w:marRight w:val="0"/>
      <w:marTop w:val="0"/>
      <w:marBottom w:val="0"/>
      <w:divBdr>
        <w:top w:val="none" w:sz="0" w:space="0" w:color="auto"/>
        <w:left w:val="none" w:sz="0" w:space="0" w:color="auto"/>
        <w:bottom w:val="none" w:sz="0" w:space="0" w:color="auto"/>
        <w:right w:val="none" w:sz="0" w:space="0" w:color="auto"/>
      </w:divBdr>
    </w:div>
    <w:div w:id="1259489200">
      <w:bodyDiv w:val="1"/>
      <w:marLeft w:val="0"/>
      <w:marRight w:val="0"/>
      <w:marTop w:val="0"/>
      <w:marBottom w:val="0"/>
      <w:divBdr>
        <w:top w:val="none" w:sz="0" w:space="0" w:color="auto"/>
        <w:left w:val="none" w:sz="0" w:space="0" w:color="auto"/>
        <w:bottom w:val="none" w:sz="0" w:space="0" w:color="auto"/>
        <w:right w:val="none" w:sz="0" w:space="0" w:color="auto"/>
      </w:divBdr>
    </w:div>
    <w:div w:id="1259632585">
      <w:bodyDiv w:val="1"/>
      <w:marLeft w:val="0"/>
      <w:marRight w:val="0"/>
      <w:marTop w:val="0"/>
      <w:marBottom w:val="0"/>
      <w:divBdr>
        <w:top w:val="none" w:sz="0" w:space="0" w:color="auto"/>
        <w:left w:val="none" w:sz="0" w:space="0" w:color="auto"/>
        <w:bottom w:val="none" w:sz="0" w:space="0" w:color="auto"/>
        <w:right w:val="none" w:sz="0" w:space="0" w:color="auto"/>
      </w:divBdr>
    </w:div>
    <w:div w:id="1259941809">
      <w:bodyDiv w:val="1"/>
      <w:marLeft w:val="0"/>
      <w:marRight w:val="0"/>
      <w:marTop w:val="0"/>
      <w:marBottom w:val="0"/>
      <w:divBdr>
        <w:top w:val="none" w:sz="0" w:space="0" w:color="auto"/>
        <w:left w:val="none" w:sz="0" w:space="0" w:color="auto"/>
        <w:bottom w:val="none" w:sz="0" w:space="0" w:color="auto"/>
        <w:right w:val="none" w:sz="0" w:space="0" w:color="auto"/>
      </w:divBdr>
    </w:div>
    <w:div w:id="1260022086">
      <w:bodyDiv w:val="1"/>
      <w:marLeft w:val="0"/>
      <w:marRight w:val="0"/>
      <w:marTop w:val="0"/>
      <w:marBottom w:val="0"/>
      <w:divBdr>
        <w:top w:val="none" w:sz="0" w:space="0" w:color="auto"/>
        <w:left w:val="none" w:sz="0" w:space="0" w:color="auto"/>
        <w:bottom w:val="none" w:sz="0" w:space="0" w:color="auto"/>
        <w:right w:val="none" w:sz="0" w:space="0" w:color="auto"/>
      </w:divBdr>
    </w:div>
    <w:div w:id="1260022877">
      <w:bodyDiv w:val="1"/>
      <w:marLeft w:val="0"/>
      <w:marRight w:val="0"/>
      <w:marTop w:val="0"/>
      <w:marBottom w:val="0"/>
      <w:divBdr>
        <w:top w:val="none" w:sz="0" w:space="0" w:color="auto"/>
        <w:left w:val="none" w:sz="0" w:space="0" w:color="auto"/>
        <w:bottom w:val="none" w:sz="0" w:space="0" w:color="auto"/>
        <w:right w:val="none" w:sz="0" w:space="0" w:color="auto"/>
      </w:divBdr>
    </w:div>
    <w:div w:id="1260144909">
      <w:bodyDiv w:val="1"/>
      <w:marLeft w:val="0"/>
      <w:marRight w:val="0"/>
      <w:marTop w:val="0"/>
      <w:marBottom w:val="0"/>
      <w:divBdr>
        <w:top w:val="none" w:sz="0" w:space="0" w:color="auto"/>
        <w:left w:val="none" w:sz="0" w:space="0" w:color="auto"/>
        <w:bottom w:val="none" w:sz="0" w:space="0" w:color="auto"/>
        <w:right w:val="none" w:sz="0" w:space="0" w:color="auto"/>
      </w:divBdr>
    </w:div>
    <w:div w:id="1260211035">
      <w:bodyDiv w:val="1"/>
      <w:marLeft w:val="0"/>
      <w:marRight w:val="0"/>
      <w:marTop w:val="0"/>
      <w:marBottom w:val="0"/>
      <w:divBdr>
        <w:top w:val="none" w:sz="0" w:space="0" w:color="auto"/>
        <w:left w:val="none" w:sz="0" w:space="0" w:color="auto"/>
        <w:bottom w:val="none" w:sz="0" w:space="0" w:color="auto"/>
        <w:right w:val="none" w:sz="0" w:space="0" w:color="auto"/>
      </w:divBdr>
    </w:div>
    <w:div w:id="1260258499">
      <w:bodyDiv w:val="1"/>
      <w:marLeft w:val="0"/>
      <w:marRight w:val="0"/>
      <w:marTop w:val="0"/>
      <w:marBottom w:val="0"/>
      <w:divBdr>
        <w:top w:val="none" w:sz="0" w:space="0" w:color="auto"/>
        <w:left w:val="none" w:sz="0" w:space="0" w:color="auto"/>
        <w:bottom w:val="none" w:sz="0" w:space="0" w:color="auto"/>
        <w:right w:val="none" w:sz="0" w:space="0" w:color="auto"/>
      </w:divBdr>
    </w:div>
    <w:div w:id="1260286053">
      <w:bodyDiv w:val="1"/>
      <w:marLeft w:val="0"/>
      <w:marRight w:val="0"/>
      <w:marTop w:val="0"/>
      <w:marBottom w:val="0"/>
      <w:divBdr>
        <w:top w:val="none" w:sz="0" w:space="0" w:color="auto"/>
        <w:left w:val="none" w:sz="0" w:space="0" w:color="auto"/>
        <w:bottom w:val="none" w:sz="0" w:space="0" w:color="auto"/>
        <w:right w:val="none" w:sz="0" w:space="0" w:color="auto"/>
      </w:divBdr>
    </w:div>
    <w:div w:id="1260286737">
      <w:bodyDiv w:val="1"/>
      <w:marLeft w:val="0"/>
      <w:marRight w:val="0"/>
      <w:marTop w:val="0"/>
      <w:marBottom w:val="0"/>
      <w:divBdr>
        <w:top w:val="none" w:sz="0" w:space="0" w:color="auto"/>
        <w:left w:val="none" w:sz="0" w:space="0" w:color="auto"/>
        <w:bottom w:val="none" w:sz="0" w:space="0" w:color="auto"/>
        <w:right w:val="none" w:sz="0" w:space="0" w:color="auto"/>
      </w:divBdr>
    </w:div>
    <w:div w:id="1260333386">
      <w:bodyDiv w:val="1"/>
      <w:marLeft w:val="0"/>
      <w:marRight w:val="0"/>
      <w:marTop w:val="0"/>
      <w:marBottom w:val="0"/>
      <w:divBdr>
        <w:top w:val="none" w:sz="0" w:space="0" w:color="auto"/>
        <w:left w:val="none" w:sz="0" w:space="0" w:color="auto"/>
        <w:bottom w:val="none" w:sz="0" w:space="0" w:color="auto"/>
        <w:right w:val="none" w:sz="0" w:space="0" w:color="auto"/>
      </w:divBdr>
    </w:div>
    <w:div w:id="1260408281">
      <w:bodyDiv w:val="1"/>
      <w:marLeft w:val="0"/>
      <w:marRight w:val="0"/>
      <w:marTop w:val="0"/>
      <w:marBottom w:val="0"/>
      <w:divBdr>
        <w:top w:val="none" w:sz="0" w:space="0" w:color="auto"/>
        <w:left w:val="none" w:sz="0" w:space="0" w:color="auto"/>
        <w:bottom w:val="none" w:sz="0" w:space="0" w:color="auto"/>
        <w:right w:val="none" w:sz="0" w:space="0" w:color="auto"/>
      </w:divBdr>
    </w:div>
    <w:div w:id="1260480121">
      <w:bodyDiv w:val="1"/>
      <w:marLeft w:val="0"/>
      <w:marRight w:val="0"/>
      <w:marTop w:val="0"/>
      <w:marBottom w:val="0"/>
      <w:divBdr>
        <w:top w:val="none" w:sz="0" w:space="0" w:color="auto"/>
        <w:left w:val="none" w:sz="0" w:space="0" w:color="auto"/>
        <w:bottom w:val="none" w:sz="0" w:space="0" w:color="auto"/>
        <w:right w:val="none" w:sz="0" w:space="0" w:color="auto"/>
      </w:divBdr>
    </w:div>
    <w:div w:id="1260482720">
      <w:bodyDiv w:val="1"/>
      <w:marLeft w:val="0"/>
      <w:marRight w:val="0"/>
      <w:marTop w:val="0"/>
      <w:marBottom w:val="0"/>
      <w:divBdr>
        <w:top w:val="none" w:sz="0" w:space="0" w:color="auto"/>
        <w:left w:val="none" w:sz="0" w:space="0" w:color="auto"/>
        <w:bottom w:val="none" w:sz="0" w:space="0" w:color="auto"/>
        <w:right w:val="none" w:sz="0" w:space="0" w:color="auto"/>
      </w:divBdr>
    </w:div>
    <w:div w:id="1260673534">
      <w:bodyDiv w:val="1"/>
      <w:marLeft w:val="0"/>
      <w:marRight w:val="0"/>
      <w:marTop w:val="0"/>
      <w:marBottom w:val="0"/>
      <w:divBdr>
        <w:top w:val="none" w:sz="0" w:space="0" w:color="auto"/>
        <w:left w:val="none" w:sz="0" w:space="0" w:color="auto"/>
        <w:bottom w:val="none" w:sz="0" w:space="0" w:color="auto"/>
        <w:right w:val="none" w:sz="0" w:space="0" w:color="auto"/>
      </w:divBdr>
    </w:div>
    <w:div w:id="1260673940">
      <w:bodyDiv w:val="1"/>
      <w:marLeft w:val="0"/>
      <w:marRight w:val="0"/>
      <w:marTop w:val="0"/>
      <w:marBottom w:val="0"/>
      <w:divBdr>
        <w:top w:val="none" w:sz="0" w:space="0" w:color="auto"/>
        <w:left w:val="none" w:sz="0" w:space="0" w:color="auto"/>
        <w:bottom w:val="none" w:sz="0" w:space="0" w:color="auto"/>
        <w:right w:val="none" w:sz="0" w:space="0" w:color="auto"/>
      </w:divBdr>
    </w:div>
    <w:div w:id="1260723520">
      <w:bodyDiv w:val="1"/>
      <w:marLeft w:val="0"/>
      <w:marRight w:val="0"/>
      <w:marTop w:val="0"/>
      <w:marBottom w:val="0"/>
      <w:divBdr>
        <w:top w:val="none" w:sz="0" w:space="0" w:color="auto"/>
        <w:left w:val="none" w:sz="0" w:space="0" w:color="auto"/>
        <w:bottom w:val="none" w:sz="0" w:space="0" w:color="auto"/>
        <w:right w:val="none" w:sz="0" w:space="0" w:color="auto"/>
      </w:divBdr>
    </w:div>
    <w:div w:id="1260724235">
      <w:bodyDiv w:val="1"/>
      <w:marLeft w:val="0"/>
      <w:marRight w:val="0"/>
      <w:marTop w:val="0"/>
      <w:marBottom w:val="0"/>
      <w:divBdr>
        <w:top w:val="none" w:sz="0" w:space="0" w:color="auto"/>
        <w:left w:val="none" w:sz="0" w:space="0" w:color="auto"/>
        <w:bottom w:val="none" w:sz="0" w:space="0" w:color="auto"/>
        <w:right w:val="none" w:sz="0" w:space="0" w:color="auto"/>
      </w:divBdr>
    </w:div>
    <w:div w:id="1260913076">
      <w:bodyDiv w:val="1"/>
      <w:marLeft w:val="0"/>
      <w:marRight w:val="0"/>
      <w:marTop w:val="0"/>
      <w:marBottom w:val="0"/>
      <w:divBdr>
        <w:top w:val="none" w:sz="0" w:space="0" w:color="auto"/>
        <w:left w:val="none" w:sz="0" w:space="0" w:color="auto"/>
        <w:bottom w:val="none" w:sz="0" w:space="0" w:color="auto"/>
        <w:right w:val="none" w:sz="0" w:space="0" w:color="auto"/>
      </w:divBdr>
    </w:div>
    <w:div w:id="1261064476">
      <w:bodyDiv w:val="1"/>
      <w:marLeft w:val="0"/>
      <w:marRight w:val="0"/>
      <w:marTop w:val="0"/>
      <w:marBottom w:val="0"/>
      <w:divBdr>
        <w:top w:val="none" w:sz="0" w:space="0" w:color="auto"/>
        <w:left w:val="none" w:sz="0" w:space="0" w:color="auto"/>
        <w:bottom w:val="none" w:sz="0" w:space="0" w:color="auto"/>
        <w:right w:val="none" w:sz="0" w:space="0" w:color="auto"/>
      </w:divBdr>
    </w:div>
    <w:div w:id="1261257315">
      <w:bodyDiv w:val="1"/>
      <w:marLeft w:val="0"/>
      <w:marRight w:val="0"/>
      <w:marTop w:val="0"/>
      <w:marBottom w:val="0"/>
      <w:divBdr>
        <w:top w:val="none" w:sz="0" w:space="0" w:color="auto"/>
        <w:left w:val="none" w:sz="0" w:space="0" w:color="auto"/>
        <w:bottom w:val="none" w:sz="0" w:space="0" w:color="auto"/>
        <w:right w:val="none" w:sz="0" w:space="0" w:color="auto"/>
      </w:divBdr>
    </w:div>
    <w:div w:id="1261260243">
      <w:bodyDiv w:val="1"/>
      <w:marLeft w:val="0"/>
      <w:marRight w:val="0"/>
      <w:marTop w:val="0"/>
      <w:marBottom w:val="0"/>
      <w:divBdr>
        <w:top w:val="none" w:sz="0" w:space="0" w:color="auto"/>
        <w:left w:val="none" w:sz="0" w:space="0" w:color="auto"/>
        <w:bottom w:val="none" w:sz="0" w:space="0" w:color="auto"/>
        <w:right w:val="none" w:sz="0" w:space="0" w:color="auto"/>
      </w:divBdr>
    </w:div>
    <w:div w:id="1261330226">
      <w:bodyDiv w:val="1"/>
      <w:marLeft w:val="0"/>
      <w:marRight w:val="0"/>
      <w:marTop w:val="0"/>
      <w:marBottom w:val="0"/>
      <w:divBdr>
        <w:top w:val="none" w:sz="0" w:space="0" w:color="auto"/>
        <w:left w:val="none" w:sz="0" w:space="0" w:color="auto"/>
        <w:bottom w:val="none" w:sz="0" w:space="0" w:color="auto"/>
        <w:right w:val="none" w:sz="0" w:space="0" w:color="auto"/>
      </w:divBdr>
    </w:div>
    <w:div w:id="1261331401">
      <w:bodyDiv w:val="1"/>
      <w:marLeft w:val="0"/>
      <w:marRight w:val="0"/>
      <w:marTop w:val="0"/>
      <w:marBottom w:val="0"/>
      <w:divBdr>
        <w:top w:val="none" w:sz="0" w:space="0" w:color="auto"/>
        <w:left w:val="none" w:sz="0" w:space="0" w:color="auto"/>
        <w:bottom w:val="none" w:sz="0" w:space="0" w:color="auto"/>
        <w:right w:val="none" w:sz="0" w:space="0" w:color="auto"/>
      </w:divBdr>
    </w:div>
    <w:div w:id="1261453919">
      <w:bodyDiv w:val="1"/>
      <w:marLeft w:val="0"/>
      <w:marRight w:val="0"/>
      <w:marTop w:val="0"/>
      <w:marBottom w:val="0"/>
      <w:divBdr>
        <w:top w:val="none" w:sz="0" w:space="0" w:color="auto"/>
        <w:left w:val="none" w:sz="0" w:space="0" w:color="auto"/>
        <w:bottom w:val="none" w:sz="0" w:space="0" w:color="auto"/>
        <w:right w:val="none" w:sz="0" w:space="0" w:color="auto"/>
      </w:divBdr>
    </w:div>
    <w:div w:id="1261523234">
      <w:bodyDiv w:val="1"/>
      <w:marLeft w:val="0"/>
      <w:marRight w:val="0"/>
      <w:marTop w:val="0"/>
      <w:marBottom w:val="0"/>
      <w:divBdr>
        <w:top w:val="none" w:sz="0" w:space="0" w:color="auto"/>
        <w:left w:val="none" w:sz="0" w:space="0" w:color="auto"/>
        <w:bottom w:val="none" w:sz="0" w:space="0" w:color="auto"/>
        <w:right w:val="none" w:sz="0" w:space="0" w:color="auto"/>
      </w:divBdr>
    </w:div>
    <w:div w:id="1261640570">
      <w:bodyDiv w:val="1"/>
      <w:marLeft w:val="0"/>
      <w:marRight w:val="0"/>
      <w:marTop w:val="0"/>
      <w:marBottom w:val="0"/>
      <w:divBdr>
        <w:top w:val="none" w:sz="0" w:space="0" w:color="auto"/>
        <w:left w:val="none" w:sz="0" w:space="0" w:color="auto"/>
        <w:bottom w:val="none" w:sz="0" w:space="0" w:color="auto"/>
        <w:right w:val="none" w:sz="0" w:space="0" w:color="auto"/>
      </w:divBdr>
    </w:div>
    <w:div w:id="1261645137">
      <w:bodyDiv w:val="1"/>
      <w:marLeft w:val="0"/>
      <w:marRight w:val="0"/>
      <w:marTop w:val="0"/>
      <w:marBottom w:val="0"/>
      <w:divBdr>
        <w:top w:val="none" w:sz="0" w:space="0" w:color="auto"/>
        <w:left w:val="none" w:sz="0" w:space="0" w:color="auto"/>
        <w:bottom w:val="none" w:sz="0" w:space="0" w:color="auto"/>
        <w:right w:val="none" w:sz="0" w:space="0" w:color="auto"/>
      </w:divBdr>
    </w:div>
    <w:div w:id="1261645858">
      <w:bodyDiv w:val="1"/>
      <w:marLeft w:val="0"/>
      <w:marRight w:val="0"/>
      <w:marTop w:val="0"/>
      <w:marBottom w:val="0"/>
      <w:divBdr>
        <w:top w:val="none" w:sz="0" w:space="0" w:color="auto"/>
        <w:left w:val="none" w:sz="0" w:space="0" w:color="auto"/>
        <w:bottom w:val="none" w:sz="0" w:space="0" w:color="auto"/>
        <w:right w:val="none" w:sz="0" w:space="0" w:color="auto"/>
      </w:divBdr>
    </w:div>
    <w:div w:id="1261646381">
      <w:bodyDiv w:val="1"/>
      <w:marLeft w:val="0"/>
      <w:marRight w:val="0"/>
      <w:marTop w:val="0"/>
      <w:marBottom w:val="0"/>
      <w:divBdr>
        <w:top w:val="none" w:sz="0" w:space="0" w:color="auto"/>
        <w:left w:val="none" w:sz="0" w:space="0" w:color="auto"/>
        <w:bottom w:val="none" w:sz="0" w:space="0" w:color="auto"/>
        <w:right w:val="none" w:sz="0" w:space="0" w:color="auto"/>
      </w:divBdr>
    </w:div>
    <w:div w:id="1261717096">
      <w:bodyDiv w:val="1"/>
      <w:marLeft w:val="0"/>
      <w:marRight w:val="0"/>
      <w:marTop w:val="0"/>
      <w:marBottom w:val="0"/>
      <w:divBdr>
        <w:top w:val="none" w:sz="0" w:space="0" w:color="auto"/>
        <w:left w:val="none" w:sz="0" w:space="0" w:color="auto"/>
        <w:bottom w:val="none" w:sz="0" w:space="0" w:color="auto"/>
        <w:right w:val="none" w:sz="0" w:space="0" w:color="auto"/>
      </w:divBdr>
    </w:div>
    <w:div w:id="1261720543">
      <w:bodyDiv w:val="1"/>
      <w:marLeft w:val="0"/>
      <w:marRight w:val="0"/>
      <w:marTop w:val="0"/>
      <w:marBottom w:val="0"/>
      <w:divBdr>
        <w:top w:val="none" w:sz="0" w:space="0" w:color="auto"/>
        <w:left w:val="none" w:sz="0" w:space="0" w:color="auto"/>
        <w:bottom w:val="none" w:sz="0" w:space="0" w:color="auto"/>
        <w:right w:val="none" w:sz="0" w:space="0" w:color="auto"/>
      </w:divBdr>
    </w:div>
    <w:div w:id="1261912210">
      <w:bodyDiv w:val="1"/>
      <w:marLeft w:val="0"/>
      <w:marRight w:val="0"/>
      <w:marTop w:val="0"/>
      <w:marBottom w:val="0"/>
      <w:divBdr>
        <w:top w:val="none" w:sz="0" w:space="0" w:color="auto"/>
        <w:left w:val="none" w:sz="0" w:space="0" w:color="auto"/>
        <w:bottom w:val="none" w:sz="0" w:space="0" w:color="auto"/>
        <w:right w:val="none" w:sz="0" w:space="0" w:color="auto"/>
      </w:divBdr>
    </w:div>
    <w:div w:id="1261984367">
      <w:bodyDiv w:val="1"/>
      <w:marLeft w:val="0"/>
      <w:marRight w:val="0"/>
      <w:marTop w:val="0"/>
      <w:marBottom w:val="0"/>
      <w:divBdr>
        <w:top w:val="none" w:sz="0" w:space="0" w:color="auto"/>
        <w:left w:val="none" w:sz="0" w:space="0" w:color="auto"/>
        <w:bottom w:val="none" w:sz="0" w:space="0" w:color="auto"/>
        <w:right w:val="none" w:sz="0" w:space="0" w:color="auto"/>
      </w:divBdr>
    </w:div>
    <w:div w:id="1261989119">
      <w:bodyDiv w:val="1"/>
      <w:marLeft w:val="0"/>
      <w:marRight w:val="0"/>
      <w:marTop w:val="0"/>
      <w:marBottom w:val="0"/>
      <w:divBdr>
        <w:top w:val="none" w:sz="0" w:space="0" w:color="auto"/>
        <w:left w:val="none" w:sz="0" w:space="0" w:color="auto"/>
        <w:bottom w:val="none" w:sz="0" w:space="0" w:color="auto"/>
        <w:right w:val="none" w:sz="0" w:space="0" w:color="auto"/>
      </w:divBdr>
    </w:div>
    <w:div w:id="1262109761">
      <w:bodyDiv w:val="1"/>
      <w:marLeft w:val="0"/>
      <w:marRight w:val="0"/>
      <w:marTop w:val="0"/>
      <w:marBottom w:val="0"/>
      <w:divBdr>
        <w:top w:val="none" w:sz="0" w:space="0" w:color="auto"/>
        <w:left w:val="none" w:sz="0" w:space="0" w:color="auto"/>
        <w:bottom w:val="none" w:sz="0" w:space="0" w:color="auto"/>
        <w:right w:val="none" w:sz="0" w:space="0" w:color="auto"/>
      </w:divBdr>
    </w:div>
    <w:div w:id="1262178872">
      <w:bodyDiv w:val="1"/>
      <w:marLeft w:val="0"/>
      <w:marRight w:val="0"/>
      <w:marTop w:val="0"/>
      <w:marBottom w:val="0"/>
      <w:divBdr>
        <w:top w:val="none" w:sz="0" w:space="0" w:color="auto"/>
        <w:left w:val="none" w:sz="0" w:space="0" w:color="auto"/>
        <w:bottom w:val="none" w:sz="0" w:space="0" w:color="auto"/>
        <w:right w:val="none" w:sz="0" w:space="0" w:color="auto"/>
      </w:divBdr>
    </w:div>
    <w:div w:id="1262182247">
      <w:bodyDiv w:val="1"/>
      <w:marLeft w:val="0"/>
      <w:marRight w:val="0"/>
      <w:marTop w:val="0"/>
      <w:marBottom w:val="0"/>
      <w:divBdr>
        <w:top w:val="none" w:sz="0" w:space="0" w:color="auto"/>
        <w:left w:val="none" w:sz="0" w:space="0" w:color="auto"/>
        <w:bottom w:val="none" w:sz="0" w:space="0" w:color="auto"/>
        <w:right w:val="none" w:sz="0" w:space="0" w:color="auto"/>
      </w:divBdr>
    </w:div>
    <w:div w:id="1262184114">
      <w:bodyDiv w:val="1"/>
      <w:marLeft w:val="0"/>
      <w:marRight w:val="0"/>
      <w:marTop w:val="0"/>
      <w:marBottom w:val="0"/>
      <w:divBdr>
        <w:top w:val="none" w:sz="0" w:space="0" w:color="auto"/>
        <w:left w:val="none" w:sz="0" w:space="0" w:color="auto"/>
        <w:bottom w:val="none" w:sz="0" w:space="0" w:color="auto"/>
        <w:right w:val="none" w:sz="0" w:space="0" w:color="auto"/>
      </w:divBdr>
    </w:div>
    <w:div w:id="1262252976">
      <w:bodyDiv w:val="1"/>
      <w:marLeft w:val="0"/>
      <w:marRight w:val="0"/>
      <w:marTop w:val="0"/>
      <w:marBottom w:val="0"/>
      <w:divBdr>
        <w:top w:val="none" w:sz="0" w:space="0" w:color="auto"/>
        <w:left w:val="none" w:sz="0" w:space="0" w:color="auto"/>
        <w:bottom w:val="none" w:sz="0" w:space="0" w:color="auto"/>
        <w:right w:val="none" w:sz="0" w:space="0" w:color="auto"/>
      </w:divBdr>
    </w:div>
    <w:div w:id="1262371254">
      <w:bodyDiv w:val="1"/>
      <w:marLeft w:val="0"/>
      <w:marRight w:val="0"/>
      <w:marTop w:val="0"/>
      <w:marBottom w:val="0"/>
      <w:divBdr>
        <w:top w:val="none" w:sz="0" w:space="0" w:color="auto"/>
        <w:left w:val="none" w:sz="0" w:space="0" w:color="auto"/>
        <w:bottom w:val="none" w:sz="0" w:space="0" w:color="auto"/>
        <w:right w:val="none" w:sz="0" w:space="0" w:color="auto"/>
      </w:divBdr>
    </w:div>
    <w:div w:id="1262373249">
      <w:bodyDiv w:val="1"/>
      <w:marLeft w:val="0"/>
      <w:marRight w:val="0"/>
      <w:marTop w:val="0"/>
      <w:marBottom w:val="0"/>
      <w:divBdr>
        <w:top w:val="none" w:sz="0" w:space="0" w:color="auto"/>
        <w:left w:val="none" w:sz="0" w:space="0" w:color="auto"/>
        <w:bottom w:val="none" w:sz="0" w:space="0" w:color="auto"/>
        <w:right w:val="none" w:sz="0" w:space="0" w:color="auto"/>
      </w:divBdr>
    </w:div>
    <w:div w:id="1262448077">
      <w:bodyDiv w:val="1"/>
      <w:marLeft w:val="0"/>
      <w:marRight w:val="0"/>
      <w:marTop w:val="0"/>
      <w:marBottom w:val="0"/>
      <w:divBdr>
        <w:top w:val="none" w:sz="0" w:space="0" w:color="auto"/>
        <w:left w:val="none" w:sz="0" w:space="0" w:color="auto"/>
        <w:bottom w:val="none" w:sz="0" w:space="0" w:color="auto"/>
        <w:right w:val="none" w:sz="0" w:space="0" w:color="auto"/>
      </w:divBdr>
    </w:div>
    <w:div w:id="1262493174">
      <w:bodyDiv w:val="1"/>
      <w:marLeft w:val="0"/>
      <w:marRight w:val="0"/>
      <w:marTop w:val="0"/>
      <w:marBottom w:val="0"/>
      <w:divBdr>
        <w:top w:val="none" w:sz="0" w:space="0" w:color="auto"/>
        <w:left w:val="none" w:sz="0" w:space="0" w:color="auto"/>
        <w:bottom w:val="none" w:sz="0" w:space="0" w:color="auto"/>
        <w:right w:val="none" w:sz="0" w:space="0" w:color="auto"/>
      </w:divBdr>
    </w:div>
    <w:div w:id="1262566526">
      <w:bodyDiv w:val="1"/>
      <w:marLeft w:val="0"/>
      <w:marRight w:val="0"/>
      <w:marTop w:val="0"/>
      <w:marBottom w:val="0"/>
      <w:divBdr>
        <w:top w:val="none" w:sz="0" w:space="0" w:color="auto"/>
        <w:left w:val="none" w:sz="0" w:space="0" w:color="auto"/>
        <w:bottom w:val="none" w:sz="0" w:space="0" w:color="auto"/>
        <w:right w:val="none" w:sz="0" w:space="0" w:color="auto"/>
      </w:divBdr>
    </w:div>
    <w:div w:id="1262570973">
      <w:bodyDiv w:val="1"/>
      <w:marLeft w:val="0"/>
      <w:marRight w:val="0"/>
      <w:marTop w:val="0"/>
      <w:marBottom w:val="0"/>
      <w:divBdr>
        <w:top w:val="none" w:sz="0" w:space="0" w:color="auto"/>
        <w:left w:val="none" w:sz="0" w:space="0" w:color="auto"/>
        <w:bottom w:val="none" w:sz="0" w:space="0" w:color="auto"/>
        <w:right w:val="none" w:sz="0" w:space="0" w:color="auto"/>
      </w:divBdr>
    </w:div>
    <w:div w:id="1262765606">
      <w:bodyDiv w:val="1"/>
      <w:marLeft w:val="0"/>
      <w:marRight w:val="0"/>
      <w:marTop w:val="0"/>
      <w:marBottom w:val="0"/>
      <w:divBdr>
        <w:top w:val="none" w:sz="0" w:space="0" w:color="auto"/>
        <w:left w:val="none" w:sz="0" w:space="0" w:color="auto"/>
        <w:bottom w:val="none" w:sz="0" w:space="0" w:color="auto"/>
        <w:right w:val="none" w:sz="0" w:space="0" w:color="auto"/>
      </w:divBdr>
    </w:div>
    <w:div w:id="1262837001">
      <w:bodyDiv w:val="1"/>
      <w:marLeft w:val="0"/>
      <w:marRight w:val="0"/>
      <w:marTop w:val="0"/>
      <w:marBottom w:val="0"/>
      <w:divBdr>
        <w:top w:val="none" w:sz="0" w:space="0" w:color="auto"/>
        <w:left w:val="none" w:sz="0" w:space="0" w:color="auto"/>
        <w:bottom w:val="none" w:sz="0" w:space="0" w:color="auto"/>
        <w:right w:val="none" w:sz="0" w:space="0" w:color="auto"/>
      </w:divBdr>
    </w:div>
    <w:div w:id="1262839787">
      <w:bodyDiv w:val="1"/>
      <w:marLeft w:val="0"/>
      <w:marRight w:val="0"/>
      <w:marTop w:val="0"/>
      <w:marBottom w:val="0"/>
      <w:divBdr>
        <w:top w:val="none" w:sz="0" w:space="0" w:color="auto"/>
        <w:left w:val="none" w:sz="0" w:space="0" w:color="auto"/>
        <w:bottom w:val="none" w:sz="0" w:space="0" w:color="auto"/>
        <w:right w:val="none" w:sz="0" w:space="0" w:color="auto"/>
      </w:divBdr>
    </w:div>
    <w:div w:id="1262841269">
      <w:bodyDiv w:val="1"/>
      <w:marLeft w:val="0"/>
      <w:marRight w:val="0"/>
      <w:marTop w:val="0"/>
      <w:marBottom w:val="0"/>
      <w:divBdr>
        <w:top w:val="none" w:sz="0" w:space="0" w:color="auto"/>
        <w:left w:val="none" w:sz="0" w:space="0" w:color="auto"/>
        <w:bottom w:val="none" w:sz="0" w:space="0" w:color="auto"/>
        <w:right w:val="none" w:sz="0" w:space="0" w:color="auto"/>
      </w:divBdr>
    </w:div>
    <w:div w:id="1263034617">
      <w:bodyDiv w:val="1"/>
      <w:marLeft w:val="0"/>
      <w:marRight w:val="0"/>
      <w:marTop w:val="0"/>
      <w:marBottom w:val="0"/>
      <w:divBdr>
        <w:top w:val="none" w:sz="0" w:space="0" w:color="auto"/>
        <w:left w:val="none" w:sz="0" w:space="0" w:color="auto"/>
        <w:bottom w:val="none" w:sz="0" w:space="0" w:color="auto"/>
        <w:right w:val="none" w:sz="0" w:space="0" w:color="auto"/>
      </w:divBdr>
    </w:div>
    <w:div w:id="1263147961">
      <w:bodyDiv w:val="1"/>
      <w:marLeft w:val="0"/>
      <w:marRight w:val="0"/>
      <w:marTop w:val="0"/>
      <w:marBottom w:val="0"/>
      <w:divBdr>
        <w:top w:val="none" w:sz="0" w:space="0" w:color="auto"/>
        <w:left w:val="none" w:sz="0" w:space="0" w:color="auto"/>
        <w:bottom w:val="none" w:sz="0" w:space="0" w:color="auto"/>
        <w:right w:val="none" w:sz="0" w:space="0" w:color="auto"/>
      </w:divBdr>
    </w:div>
    <w:div w:id="1263300986">
      <w:bodyDiv w:val="1"/>
      <w:marLeft w:val="0"/>
      <w:marRight w:val="0"/>
      <w:marTop w:val="0"/>
      <w:marBottom w:val="0"/>
      <w:divBdr>
        <w:top w:val="none" w:sz="0" w:space="0" w:color="auto"/>
        <w:left w:val="none" w:sz="0" w:space="0" w:color="auto"/>
        <w:bottom w:val="none" w:sz="0" w:space="0" w:color="auto"/>
        <w:right w:val="none" w:sz="0" w:space="0" w:color="auto"/>
      </w:divBdr>
    </w:div>
    <w:div w:id="1263342081">
      <w:bodyDiv w:val="1"/>
      <w:marLeft w:val="0"/>
      <w:marRight w:val="0"/>
      <w:marTop w:val="0"/>
      <w:marBottom w:val="0"/>
      <w:divBdr>
        <w:top w:val="none" w:sz="0" w:space="0" w:color="auto"/>
        <w:left w:val="none" w:sz="0" w:space="0" w:color="auto"/>
        <w:bottom w:val="none" w:sz="0" w:space="0" w:color="auto"/>
        <w:right w:val="none" w:sz="0" w:space="0" w:color="auto"/>
      </w:divBdr>
    </w:div>
    <w:div w:id="1263412922">
      <w:bodyDiv w:val="1"/>
      <w:marLeft w:val="0"/>
      <w:marRight w:val="0"/>
      <w:marTop w:val="0"/>
      <w:marBottom w:val="0"/>
      <w:divBdr>
        <w:top w:val="none" w:sz="0" w:space="0" w:color="auto"/>
        <w:left w:val="none" w:sz="0" w:space="0" w:color="auto"/>
        <w:bottom w:val="none" w:sz="0" w:space="0" w:color="auto"/>
        <w:right w:val="none" w:sz="0" w:space="0" w:color="auto"/>
      </w:divBdr>
    </w:div>
    <w:div w:id="1263491435">
      <w:bodyDiv w:val="1"/>
      <w:marLeft w:val="0"/>
      <w:marRight w:val="0"/>
      <w:marTop w:val="0"/>
      <w:marBottom w:val="0"/>
      <w:divBdr>
        <w:top w:val="none" w:sz="0" w:space="0" w:color="auto"/>
        <w:left w:val="none" w:sz="0" w:space="0" w:color="auto"/>
        <w:bottom w:val="none" w:sz="0" w:space="0" w:color="auto"/>
        <w:right w:val="none" w:sz="0" w:space="0" w:color="auto"/>
      </w:divBdr>
    </w:div>
    <w:div w:id="1263539098">
      <w:bodyDiv w:val="1"/>
      <w:marLeft w:val="0"/>
      <w:marRight w:val="0"/>
      <w:marTop w:val="0"/>
      <w:marBottom w:val="0"/>
      <w:divBdr>
        <w:top w:val="none" w:sz="0" w:space="0" w:color="auto"/>
        <w:left w:val="none" w:sz="0" w:space="0" w:color="auto"/>
        <w:bottom w:val="none" w:sz="0" w:space="0" w:color="auto"/>
        <w:right w:val="none" w:sz="0" w:space="0" w:color="auto"/>
      </w:divBdr>
    </w:div>
    <w:div w:id="1263608271">
      <w:bodyDiv w:val="1"/>
      <w:marLeft w:val="0"/>
      <w:marRight w:val="0"/>
      <w:marTop w:val="0"/>
      <w:marBottom w:val="0"/>
      <w:divBdr>
        <w:top w:val="none" w:sz="0" w:space="0" w:color="auto"/>
        <w:left w:val="none" w:sz="0" w:space="0" w:color="auto"/>
        <w:bottom w:val="none" w:sz="0" w:space="0" w:color="auto"/>
        <w:right w:val="none" w:sz="0" w:space="0" w:color="auto"/>
      </w:divBdr>
    </w:div>
    <w:div w:id="1263682588">
      <w:bodyDiv w:val="1"/>
      <w:marLeft w:val="0"/>
      <w:marRight w:val="0"/>
      <w:marTop w:val="0"/>
      <w:marBottom w:val="0"/>
      <w:divBdr>
        <w:top w:val="none" w:sz="0" w:space="0" w:color="auto"/>
        <w:left w:val="none" w:sz="0" w:space="0" w:color="auto"/>
        <w:bottom w:val="none" w:sz="0" w:space="0" w:color="auto"/>
        <w:right w:val="none" w:sz="0" w:space="0" w:color="auto"/>
      </w:divBdr>
    </w:div>
    <w:div w:id="1263688861">
      <w:bodyDiv w:val="1"/>
      <w:marLeft w:val="0"/>
      <w:marRight w:val="0"/>
      <w:marTop w:val="0"/>
      <w:marBottom w:val="0"/>
      <w:divBdr>
        <w:top w:val="none" w:sz="0" w:space="0" w:color="auto"/>
        <w:left w:val="none" w:sz="0" w:space="0" w:color="auto"/>
        <w:bottom w:val="none" w:sz="0" w:space="0" w:color="auto"/>
        <w:right w:val="none" w:sz="0" w:space="0" w:color="auto"/>
      </w:divBdr>
    </w:div>
    <w:div w:id="1263689557">
      <w:bodyDiv w:val="1"/>
      <w:marLeft w:val="0"/>
      <w:marRight w:val="0"/>
      <w:marTop w:val="0"/>
      <w:marBottom w:val="0"/>
      <w:divBdr>
        <w:top w:val="none" w:sz="0" w:space="0" w:color="auto"/>
        <w:left w:val="none" w:sz="0" w:space="0" w:color="auto"/>
        <w:bottom w:val="none" w:sz="0" w:space="0" w:color="auto"/>
        <w:right w:val="none" w:sz="0" w:space="0" w:color="auto"/>
      </w:divBdr>
    </w:div>
    <w:div w:id="1263758715">
      <w:bodyDiv w:val="1"/>
      <w:marLeft w:val="0"/>
      <w:marRight w:val="0"/>
      <w:marTop w:val="0"/>
      <w:marBottom w:val="0"/>
      <w:divBdr>
        <w:top w:val="none" w:sz="0" w:space="0" w:color="auto"/>
        <w:left w:val="none" w:sz="0" w:space="0" w:color="auto"/>
        <w:bottom w:val="none" w:sz="0" w:space="0" w:color="auto"/>
        <w:right w:val="none" w:sz="0" w:space="0" w:color="auto"/>
      </w:divBdr>
    </w:div>
    <w:div w:id="1264070622">
      <w:bodyDiv w:val="1"/>
      <w:marLeft w:val="0"/>
      <w:marRight w:val="0"/>
      <w:marTop w:val="0"/>
      <w:marBottom w:val="0"/>
      <w:divBdr>
        <w:top w:val="none" w:sz="0" w:space="0" w:color="auto"/>
        <w:left w:val="none" w:sz="0" w:space="0" w:color="auto"/>
        <w:bottom w:val="none" w:sz="0" w:space="0" w:color="auto"/>
        <w:right w:val="none" w:sz="0" w:space="0" w:color="auto"/>
      </w:divBdr>
    </w:div>
    <w:div w:id="1264072597">
      <w:bodyDiv w:val="1"/>
      <w:marLeft w:val="0"/>
      <w:marRight w:val="0"/>
      <w:marTop w:val="0"/>
      <w:marBottom w:val="0"/>
      <w:divBdr>
        <w:top w:val="none" w:sz="0" w:space="0" w:color="auto"/>
        <w:left w:val="none" w:sz="0" w:space="0" w:color="auto"/>
        <w:bottom w:val="none" w:sz="0" w:space="0" w:color="auto"/>
        <w:right w:val="none" w:sz="0" w:space="0" w:color="auto"/>
      </w:divBdr>
    </w:div>
    <w:div w:id="1264269688">
      <w:bodyDiv w:val="1"/>
      <w:marLeft w:val="0"/>
      <w:marRight w:val="0"/>
      <w:marTop w:val="0"/>
      <w:marBottom w:val="0"/>
      <w:divBdr>
        <w:top w:val="none" w:sz="0" w:space="0" w:color="auto"/>
        <w:left w:val="none" w:sz="0" w:space="0" w:color="auto"/>
        <w:bottom w:val="none" w:sz="0" w:space="0" w:color="auto"/>
        <w:right w:val="none" w:sz="0" w:space="0" w:color="auto"/>
      </w:divBdr>
    </w:div>
    <w:div w:id="1264454763">
      <w:bodyDiv w:val="1"/>
      <w:marLeft w:val="0"/>
      <w:marRight w:val="0"/>
      <w:marTop w:val="0"/>
      <w:marBottom w:val="0"/>
      <w:divBdr>
        <w:top w:val="none" w:sz="0" w:space="0" w:color="auto"/>
        <w:left w:val="none" w:sz="0" w:space="0" w:color="auto"/>
        <w:bottom w:val="none" w:sz="0" w:space="0" w:color="auto"/>
        <w:right w:val="none" w:sz="0" w:space="0" w:color="auto"/>
      </w:divBdr>
    </w:div>
    <w:div w:id="1264533362">
      <w:bodyDiv w:val="1"/>
      <w:marLeft w:val="0"/>
      <w:marRight w:val="0"/>
      <w:marTop w:val="0"/>
      <w:marBottom w:val="0"/>
      <w:divBdr>
        <w:top w:val="none" w:sz="0" w:space="0" w:color="auto"/>
        <w:left w:val="none" w:sz="0" w:space="0" w:color="auto"/>
        <w:bottom w:val="none" w:sz="0" w:space="0" w:color="auto"/>
        <w:right w:val="none" w:sz="0" w:space="0" w:color="auto"/>
      </w:divBdr>
    </w:div>
    <w:div w:id="1264612334">
      <w:bodyDiv w:val="1"/>
      <w:marLeft w:val="0"/>
      <w:marRight w:val="0"/>
      <w:marTop w:val="0"/>
      <w:marBottom w:val="0"/>
      <w:divBdr>
        <w:top w:val="none" w:sz="0" w:space="0" w:color="auto"/>
        <w:left w:val="none" w:sz="0" w:space="0" w:color="auto"/>
        <w:bottom w:val="none" w:sz="0" w:space="0" w:color="auto"/>
        <w:right w:val="none" w:sz="0" w:space="0" w:color="auto"/>
      </w:divBdr>
    </w:div>
    <w:div w:id="1264648687">
      <w:bodyDiv w:val="1"/>
      <w:marLeft w:val="0"/>
      <w:marRight w:val="0"/>
      <w:marTop w:val="0"/>
      <w:marBottom w:val="0"/>
      <w:divBdr>
        <w:top w:val="none" w:sz="0" w:space="0" w:color="auto"/>
        <w:left w:val="none" w:sz="0" w:space="0" w:color="auto"/>
        <w:bottom w:val="none" w:sz="0" w:space="0" w:color="auto"/>
        <w:right w:val="none" w:sz="0" w:space="0" w:color="auto"/>
      </w:divBdr>
    </w:div>
    <w:div w:id="1264651027">
      <w:bodyDiv w:val="1"/>
      <w:marLeft w:val="0"/>
      <w:marRight w:val="0"/>
      <w:marTop w:val="0"/>
      <w:marBottom w:val="0"/>
      <w:divBdr>
        <w:top w:val="none" w:sz="0" w:space="0" w:color="auto"/>
        <w:left w:val="none" w:sz="0" w:space="0" w:color="auto"/>
        <w:bottom w:val="none" w:sz="0" w:space="0" w:color="auto"/>
        <w:right w:val="none" w:sz="0" w:space="0" w:color="auto"/>
      </w:divBdr>
    </w:div>
    <w:div w:id="1264653027">
      <w:bodyDiv w:val="1"/>
      <w:marLeft w:val="0"/>
      <w:marRight w:val="0"/>
      <w:marTop w:val="0"/>
      <w:marBottom w:val="0"/>
      <w:divBdr>
        <w:top w:val="none" w:sz="0" w:space="0" w:color="auto"/>
        <w:left w:val="none" w:sz="0" w:space="0" w:color="auto"/>
        <w:bottom w:val="none" w:sz="0" w:space="0" w:color="auto"/>
        <w:right w:val="none" w:sz="0" w:space="0" w:color="auto"/>
      </w:divBdr>
    </w:div>
    <w:div w:id="1264722188">
      <w:bodyDiv w:val="1"/>
      <w:marLeft w:val="0"/>
      <w:marRight w:val="0"/>
      <w:marTop w:val="0"/>
      <w:marBottom w:val="0"/>
      <w:divBdr>
        <w:top w:val="none" w:sz="0" w:space="0" w:color="auto"/>
        <w:left w:val="none" w:sz="0" w:space="0" w:color="auto"/>
        <w:bottom w:val="none" w:sz="0" w:space="0" w:color="auto"/>
        <w:right w:val="none" w:sz="0" w:space="0" w:color="auto"/>
      </w:divBdr>
    </w:div>
    <w:div w:id="1264730578">
      <w:bodyDiv w:val="1"/>
      <w:marLeft w:val="0"/>
      <w:marRight w:val="0"/>
      <w:marTop w:val="0"/>
      <w:marBottom w:val="0"/>
      <w:divBdr>
        <w:top w:val="none" w:sz="0" w:space="0" w:color="auto"/>
        <w:left w:val="none" w:sz="0" w:space="0" w:color="auto"/>
        <w:bottom w:val="none" w:sz="0" w:space="0" w:color="auto"/>
        <w:right w:val="none" w:sz="0" w:space="0" w:color="auto"/>
      </w:divBdr>
    </w:div>
    <w:div w:id="1264731578">
      <w:bodyDiv w:val="1"/>
      <w:marLeft w:val="0"/>
      <w:marRight w:val="0"/>
      <w:marTop w:val="0"/>
      <w:marBottom w:val="0"/>
      <w:divBdr>
        <w:top w:val="none" w:sz="0" w:space="0" w:color="auto"/>
        <w:left w:val="none" w:sz="0" w:space="0" w:color="auto"/>
        <w:bottom w:val="none" w:sz="0" w:space="0" w:color="auto"/>
        <w:right w:val="none" w:sz="0" w:space="0" w:color="auto"/>
      </w:divBdr>
    </w:div>
    <w:div w:id="1264798620">
      <w:bodyDiv w:val="1"/>
      <w:marLeft w:val="0"/>
      <w:marRight w:val="0"/>
      <w:marTop w:val="0"/>
      <w:marBottom w:val="0"/>
      <w:divBdr>
        <w:top w:val="none" w:sz="0" w:space="0" w:color="auto"/>
        <w:left w:val="none" w:sz="0" w:space="0" w:color="auto"/>
        <w:bottom w:val="none" w:sz="0" w:space="0" w:color="auto"/>
        <w:right w:val="none" w:sz="0" w:space="0" w:color="auto"/>
      </w:divBdr>
    </w:div>
    <w:div w:id="1264845657">
      <w:bodyDiv w:val="1"/>
      <w:marLeft w:val="0"/>
      <w:marRight w:val="0"/>
      <w:marTop w:val="0"/>
      <w:marBottom w:val="0"/>
      <w:divBdr>
        <w:top w:val="none" w:sz="0" w:space="0" w:color="auto"/>
        <w:left w:val="none" w:sz="0" w:space="0" w:color="auto"/>
        <w:bottom w:val="none" w:sz="0" w:space="0" w:color="auto"/>
        <w:right w:val="none" w:sz="0" w:space="0" w:color="auto"/>
      </w:divBdr>
    </w:div>
    <w:div w:id="1264847163">
      <w:bodyDiv w:val="1"/>
      <w:marLeft w:val="0"/>
      <w:marRight w:val="0"/>
      <w:marTop w:val="0"/>
      <w:marBottom w:val="0"/>
      <w:divBdr>
        <w:top w:val="none" w:sz="0" w:space="0" w:color="auto"/>
        <w:left w:val="none" w:sz="0" w:space="0" w:color="auto"/>
        <w:bottom w:val="none" w:sz="0" w:space="0" w:color="auto"/>
        <w:right w:val="none" w:sz="0" w:space="0" w:color="auto"/>
      </w:divBdr>
    </w:div>
    <w:div w:id="1264875180">
      <w:bodyDiv w:val="1"/>
      <w:marLeft w:val="0"/>
      <w:marRight w:val="0"/>
      <w:marTop w:val="0"/>
      <w:marBottom w:val="0"/>
      <w:divBdr>
        <w:top w:val="none" w:sz="0" w:space="0" w:color="auto"/>
        <w:left w:val="none" w:sz="0" w:space="0" w:color="auto"/>
        <w:bottom w:val="none" w:sz="0" w:space="0" w:color="auto"/>
        <w:right w:val="none" w:sz="0" w:space="0" w:color="auto"/>
      </w:divBdr>
    </w:div>
    <w:div w:id="1264917212">
      <w:bodyDiv w:val="1"/>
      <w:marLeft w:val="0"/>
      <w:marRight w:val="0"/>
      <w:marTop w:val="0"/>
      <w:marBottom w:val="0"/>
      <w:divBdr>
        <w:top w:val="none" w:sz="0" w:space="0" w:color="auto"/>
        <w:left w:val="none" w:sz="0" w:space="0" w:color="auto"/>
        <w:bottom w:val="none" w:sz="0" w:space="0" w:color="auto"/>
        <w:right w:val="none" w:sz="0" w:space="0" w:color="auto"/>
      </w:divBdr>
    </w:div>
    <w:div w:id="1264991828">
      <w:bodyDiv w:val="1"/>
      <w:marLeft w:val="0"/>
      <w:marRight w:val="0"/>
      <w:marTop w:val="0"/>
      <w:marBottom w:val="0"/>
      <w:divBdr>
        <w:top w:val="none" w:sz="0" w:space="0" w:color="auto"/>
        <w:left w:val="none" w:sz="0" w:space="0" w:color="auto"/>
        <w:bottom w:val="none" w:sz="0" w:space="0" w:color="auto"/>
        <w:right w:val="none" w:sz="0" w:space="0" w:color="auto"/>
      </w:divBdr>
    </w:div>
    <w:div w:id="1264999125">
      <w:bodyDiv w:val="1"/>
      <w:marLeft w:val="0"/>
      <w:marRight w:val="0"/>
      <w:marTop w:val="0"/>
      <w:marBottom w:val="0"/>
      <w:divBdr>
        <w:top w:val="none" w:sz="0" w:space="0" w:color="auto"/>
        <w:left w:val="none" w:sz="0" w:space="0" w:color="auto"/>
        <w:bottom w:val="none" w:sz="0" w:space="0" w:color="auto"/>
        <w:right w:val="none" w:sz="0" w:space="0" w:color="auto"/>
      </w:divBdr>
    </w:div>
    <w:div w:id="1265072572">
      <w:bodyDiv w:val="1"/>
      <w:marLeft w:val="0"/>
      <w:marRight w:val="0"/>
      <w:marTop w:val="0"/>
      <w:marBottom w:val="0"/>
      <w:divBdr>
        <w:top w:val="none" w:sz="0" w:space="0" w:color="auto"/>
        <w:left w:val="none" w:sz="0" w:space="0" w:color="auto"/>
        <w:bottom w:val="none" w:sz="0" w:space="0" w:color="auto"/>
        <w:right w:val="none" w:sz="0" w:space="0" w:color="auto"/>
      </w:divBdr>
    </w:div>
    <w:div w:id="1265184930">
      <w:bodyDiv w:val="1"/>
      <w:marLeft w:val="0"/>
      <w:marRight w:val="0"/>
      <w:marTop w:val="0"/>
      <w:marBottom w:val="0"/>
      <w:divBdr>
        <w:top w:val="none" w:sz="0" w:space="0" w:color="auto"/>
        <w:left w:val="none" w:sz="0" w:space="0" w:color="auto"/>
        <w:bottom w:val="none" w:sz="0" w:space="0" w:color="auto"/>
        <w:right w:val="none" w:sz="0" w:space="0" w:color="auto"/>
      </w:divBdr>
    </w:div>
    <w:div w:id="1265186551">
      <w:bodyDiv w:val="1"/>
      <w:marLeft w:val="0"/>
      <w:marRight w:val="0"/>
      <w:marTop w:val="0"/>
      <w:marBottom w:val="0"/>
      <w:divBdr>
        <w:top w:val="none" w:sz="0" w:space="0" w:color="auto"/>
        <w:left w:val="none" w:sz="0" w:space="0" w:color="auto"/>
        <w:bottom w:val="none" w:sz="0" w:space="0" w:color="auto"/>
        <w:right w:val="none" w:sz="0" w:space="0" w:color="auto"/>
      </w:divBdr>
    </w:div>
    <w:div w:id="1265266640">
      <w:bodyDiv w:val="1"/>
      <w:marLeft w:val="0"/>
      <w:marRight w:val="0"/>
      <w:marTop w:val="0"/>
      <w:marBottom w:val="0"/>
      <w:divBdr>
        <w:top w:val="none" w:sz="0" w:space="0" w:color="auto"/>
        <w:left w:val="none" w:sz="0" w:space="0" w:color="auto"/>
        <w:bottom w:val="none" w:sz="0" w:space="0" w:color="auto"/>
        <w:right w:val="none" w:sz="0" w:space="0" w:color="auto"/>
      </w:divBdr>
    </w:div>
    <w:div w:id="1265453427">
      <w:bodyDiv w:val="1"/>
      <w:marLeft w:val="0"/>
      <w:marRight w:val="0"/>
      <w:marTop w:val="0"/>
      <w:marBottom w:val="0"/>
      <w:divBdr>
        <w:top w:val="none" w:sz="0" w:space="0" w:color="auto"/>
        <w:left w:val="none" w:sz="0" w:space="0" w:color="auto"/>
        <w:bottom w:val="none" w:sz="0" w:space="0" w:color="auto"/>
        <w:right w:val="none" w:sz="0" w:space="0" w:color="auto"/>
      </w:divBdr>
    </w:div>
    <w:div w:id="1265455965">
      <w:bodyDiv w:val="1"/>
      <w:marLeft w:val="0"/>
      <w:marRight w:val="0"/>
      <w:marTop w:val="0"/>
      <w:marBottom w:val="0"/>
      <w:divBdr>
        <w:top w:val="none" w:sz="0" w:space="0" w:color="auto"/>
        <w:left w:val="none" w:sz="0" w:space="0" w:color="auto"/>
        <w:bottom w:val="none" w:sz="0" w:space="0" w:color="auto"/>
        <w:right w:val="none" w:sz="0" w:space="0" w:color="auto"/>
      </w:divBdr>
    </w:div>
    <w:div w:id="1265721980">
      <w:bodyDiv w:val="1"/>
      <w:marLeft w:val="0"/>
      <w:marRight w:val="0"/>
      <w:marTop w:val="0"/>
      <w:marBottom w:val="0"/>
      <w:divBdr>
        <w:top w:val="none" w:sz="0" w:space="0" w:color="auto"/>
        <w:left w:val="none" w:sz="0" w:space="0" w:color="auto"/>
        <w:bottom w:val="none" w:sz="0" w:space="0" w:color="auto"/>
        <w:right w:val="none" w:sz="0" w:space="0" w:color="auto"/>
      </w:divBdr>
    </w:div>
    <w:div w:id="1265763949">
      <w:bodyDiv w:val="1"/>
      <w:marLeft w:val="0"/>
      <w:marRight w:val="0"/>
      <w:marTop w:val="0"/>
      <w:marBottom w:val="0"/>
      <w:divBdr>
        <w:top w:val="none" w:sz="0" w:space="0" w:color="auto"/>
        <w:left w:val="none" w:sz="0" w:space="0" w:color="auto"/>
        <w:bottom w:val="none" w:sz="0" w:space="0" w:color="auto"/>
        <w:right w:val="none" w:sz="0" w:space="0" w:color="auto"/>
      </w:divBdr>
    </w:div>
    <w:div w:id="1265839605">
      <w:bodyDiv w:val="1"/>
      <w:marLeft w:val="0"/>
      <w:marRight w:val="0"/>
      <w:marTop w:val="0"/>
      <w:marBottom w:val="0"/>
      <w:divBdr>
        <w:top w:val="none" w:sz="0" w:space="0" w:color="auto"/>
        <w:left w:val="none" w:sz="0" w:space="0" w:color="auto"/>
        <w:bottom w:val="none" w:sz="0" w:space="0" w:color="auto"/>
        <w:right w:val="none" w:sz="0" w:space="0" w:color="auto"/>
      </w:divBdr>
    </w:div>
    <w:div w:id="1265845859">
      <w:bodyDiv w:val="1"/>
      <w:marLeft w:val="0"/>
      <w:marRight w:val="0"/>
      <w:marTop w:val="0"/>
      <w:marBottom w:val="0"/>
      <w:divBdr>
        <w:top w:val="none" w:sz="0" w:space="0" w:color="auto"/>
        <w:left w:val="none" w:sz="0" w:space="0" w:color="auto"/>
        <w:bottom w:val="none" w:sz="0" w:space="0" w:color="auto"/>
        <w:right w:val="none" w:sz="0" w:space="0" w:color="auto"/>
      </w:divBdr>
    </w:div>
    <w:div w:id="1265966444">
      <w:bodyDiv w:val="1"/>
      <w:marLeft w:val="0"/>
      <w:marRight w:val="0"/>
      <w:marTop w:val="0"/>
      <w:marBottom w:val="0"/>
      <w:divBdr>
        <w:top w:val="none" w:sz="0" w:space="0" w:color="auto"/>
        <w:left w:val="none" w:sz="0" w:space="0" w:color="auto"/>
        <w:bottom w:val="none" w:sz="0" w:space="0" w:color="auto"/>
        <w:right w:val="none" w:sz="0" w:space="0" w:color="auto"/>
      </w:divBdr>
    </w:div>
    <w:div w:id="1265990895">
      <w:bodyDiv w:val="1"/>
      <w:marLeft w:val="0"/>
      <w:marRight w:val="0"/>
      <w:marTop w:val="0"/>
      <w:marBottom w:val="0"/>
      <w:divBdr>
        <w:top w:val="none" w:sz="0" w:space="0" w:color="auto"/>
        <w:left w:val="none" w:sz="0" w:space="0" w:color="auto"/>
        <w:bottom w:val="none" w:sz="0" w:space="0" w:color="auto"/>
        <w:right w:val="none" w:sz="0" w:space="0" w:color="auto"/>
      </w:divBdr>
    </w:div>
    <w:div w:id="1266110032">
      <w:bodyDiv w:val="1"/>
      <w:marLeft w:val="0"/>
      <w:marRight w:val="0"/>
      <w:marTop w:val="0"/>
      <w:marBottom w:val="0"/>
      <w:divBdr>
        <w:top w:val="none" w:sz="0" w:space="0" w:color="auto"/>
        <w:left w:val="none" w:sz="0" w:space="0" w:color="auto"/>
        <w:bottom w:val="none" w:sz="0" w:space="0" w:color="auto"/>
        <w:right w:val="none" w:sz="0" w:space="0" w:color="auto"/>
      </w:divBdr>
    </w:div>
    <w:div w:id="1266110566">
      <w:bodyDiv w:val="1"/>
      <w:marLeft w:val="0"/>
      <w:marRight w:val="0"/>
      <w:marTop w:val="0"/>
      <w:marBottom w:val="0"/>
      <w:divBdr>
        <w:top w:val="none" w:sz="0" w:space="0" w:color="auto"/>
        <w:left w:val="none" w:sz="0" w:space="0" w:color="auto"/>
        <w:bottom w:val="none" w:sz="0" w:space="0" w:color="auto"/>
        <w:right w:val="none" w:sz="0" w:space="0" w:color="auto"/>
      </w:divBdr>
    </w:div>
    <w:div w:id="1266115401">
      <w:bodyDiv w:val="1"/>
      <w:marLeft w:val="0"/>
      <w:marRight w:val="0"/>
      <w:marTop w:val="0"/>
      <w:marBottom w:val="0"/>
      <w:divBdr>
        <w:top w:val="none" w:sz="0" w:space="0" w:color="auto"/>
        <w:left w:val="none" w:sz="0" w:space="0" w:color="auto"/>
        <w:bottom w:val="none" w:sz="0" w:space="0" w:color="auto"/>
        <w:right w:val="none" w:sz="0" w:space="0" w:color="auto"/>
      </w:divBdr>
    </w:div>
    <w:div w:id="1266157246">
      <w:bodyDiv w:val="1"/>
      <w:marLeft w:val="0"/>
      <w:marRight w:val="0"/>
      <w:marTop w:val="0"/>
      <w:marBottom w:val="0"/>
      <w:divBdr>
        <w:top w:val="none" w:sz="0" w:space="0" w:color="auto"/>
        <w:left w:val="none" w:sz="0" w:space="0" w:color="auto"/>
        <w:bottom w:val="none" w:sz="0" w:space="0" w:color="auto"/>
        <w:right w:val="none" w:sz="0" w:space="0" w:color="auto"/>
      </w:divBdr>
    </w:div>
    <w:div w:id="1266226895">
      <w:bodyDiv w:val="1"/>
      <w:marLeft w:val="0"/>
      <w:marRight w:val="0"/>
      <w:marTop w:val="0"/>
      <w:marBottom w:val="0"/>
      <w:divBdr>
        <w:top w:val="none" w:sz="0" w:space="0" w:color="auto"/>
        <w:left w:val="none" w:sz="0" w:space="0" w:color="auto"/>
        <w:bottom w:val="none" w:sz="0" w:space="0" w:color="auto"/>
        <w:right w:val="none" w:sz="0" w:space="0" w:color="auto"/>
      </w:divBdr>
    </w:div>
    <w:div w:id="1266229411">
      <w:bodyDiv w:val="1"/>
      <w:marLeft w:val="0"/>
      <w:marRight w:val="0"/>
      <w:marTop w:val="0"/>
      <w:marBottom w:val="0"/>
      <w:divBdr>
        <w:top w:val="none" w:sz="0" w:space="0" w:color="auto"/>
        <w:left w:val="none" w:sz="0" w:space="0" w:color="auto"/>
        <w:bottom w:val="none" w:sz="0" w:space="0" w:color="auto"/>
        <w:right w:val="none" w:sz="0" w:space="0" w:color="auto"/>
      </w:divBdr>
    </w:div>
    <w:div w:id="1266231580">
      <w:bodyDiv w:val="1"/>
      <w:marLeft w:val="0"/>
      <w:marRight w:val="0"/>
      <w:marTop w:val="0"/>
      <w:marBottom w:val="0"/>
      <w:divBdr>
        <w:top w:val="none" w:sz="0" w:space="0" w:color="auto"/>
        <w:left w:val="none" w:sz="0" w:space="0" w:color="auto"/>
        <w:bottom w:val="none" w:sz="0" w:space="0" w:color="auto"/>
        <w:right w:val="none" w:sz="0" w:space="0" w:color="auto"/>
      </w:divBdr>
    </w:div>
    <w:div w:id="1266309675">
      <w:bodyDiv w:val="1"/>
      <w:marLeft w:val="0"/>
      <w:marRight w:val="0"/>
      <w:marTop w:val="0"/>
      <w:marBottom w:val="0"/>
      <w:divBdr>
        <w:top w:val="none" w:sz="0" w:space="0" w:color="auto"/>
        <w:left w:val="none" w:sz="0" w:space="0" w:color="auto"/>
        <w:bottom w:val="none" w:sz="0" w:space="0" w:color="auto"/>
        <w:right w:val="none" w:sz="0" w:space="0" w:color="auto"/>
      </w:divBdr>
    </w:div>
    <w:div w:id="1266378276">
      <w:bodyDiv w:val="1"/>
      <w:marLeft w:val="0"/>
      <w:marRight w:val="0"/>
      <w:marTop w:val="0"/>
      <w:marBottom w:val="0"/>
      <w:divBdr>
        <w:top w:val="none" w:sz="0" w:space="0" w:color="auto"/>
        <w:left w:val="none" w:sz="0" w:space="0" w:color="auto"/>
        <w:bottom w:val="none" w:sz="0" w:space="0" w:color="auto"/>
        <w:right w:val="none" w:sz="0" w:space="0" w:color="auto"/>
      </w:divBdr>
    </w:div>
    <w:div w:id="1266426208">
      <w:bodyDiv w:val="1"/>
      <w:marLeft w:val="0"/>
      <w:marRight w:val="0"/>
      <w:marTop w:val="0"/>
      <w:marBottom w:val="0"/>
      <w:divBdr>
        <w:top w:val="none" w:sz="0" w:space="0" w:color="auto"/>
        <w:left w:val="none" w:sz="0" w:space="0" w:color="auto"/>
        <w:bottom w:val="none" w:sz="0" w:space="0" w:color="auto"/>
        <w:right w:val="none" w:sz="0" w:space="0" w:color="auto"/>
      </w:divBdr>
    </w:div>
    <w:div w:id="1266496514">
      <w:bodyDiv w:val="1"/>
      <w:marLeft w:val="0"/>
      <w:marRight w:val="0"/>
      <w:marTop w:val="0"/>
      <w:marBottom w:val="0"/>
      <w:divBdr>
        <w:top w:val="none" w:sz="0" w:space="0" w:color="auto"/>
        <w:left w:val="none" w:sz="0" w:space="0" w:color="auto"/>
        <w:bottom w:val="none" w:sz="0" w:space="0" w:color="auto"/>
        <w:right w:val="none" w:sz="0" w:space="0" w:color="auto"/>
      </w:divBdr>
    </w:div>
    <w:div w:id="1266502776">
      <w:bodyDiv w:val="1"/>
      <w:marLeft w:val="0"/>
      <w:marRight w:val="0"/>
      <w:marTop w:val="0"/>
      <w:marBottom w:val="0"/>
      <w:divBdr>
        <w:top w:val="none" w:sz="0" w:space="0" w:color="auto"/>
        <w:left w:val="none" w:sz="0" w:space="0" w:color="auto"/>
        <w:bottom w:val="none" w:sz="0" w:space="0" w:color="auto"/>
        <w:right w:val="none" w:sz="0" w:space="0" w:color="auto"/>
      </w:divBdr>
    </w:div>
    <w:div w:id="1266645994">
      <w:bodyDiv w:val="1"/>
      <w:marLeft w:val="0"/>
      <w:marRight w:val="0"/>
      <w:marTop w:val="0"/>
      <w:marBottom w:val="0"/>
      <w:divBdr>
        <w:top w:val="none" w:sz="0" w:space="0" w:color="auto"/>
        <w:left w:val="none" w:sz="0" w:space="0" w:color="auto"/>
        <w:bottom w:val="none" w:sz="0" w:space="0" w:color="auto"/>
        <w:right w:val="none" w:sz="0" w:space="0" w:color="auto"/>
      </w:divBdr>
    </w:div>
    <w:div w:id="1266689597">
      <w:bodyDiv w:val="1"/>
      <w:marLeft w:val="0"/>
      <w:marRight w:val="0"/>
      <w:marTop w:val="0"/>
      <w:marBottom w:val="0"/>
      <w:divBdr>
        <w:top w:val="none" w:sz="0" w:space="0" w:color="auto"/>
        <w:left w:val="none" w:sz="0" w:space="0" w:color="auto"/>
        <w:bottom w:val="none" w:sz="0" w:space="0" w:color="auto"/>
        <w:right w:val="none" w:sz="0" w:space="0" w:color="auto"/>
      </w:divBdr>
    </w:div>
    <w:div w:id="1266691355">
      <w:bodyDiv w:val="1"/>
      <w:marLeft w:val="0"/>
      <w:marRight w:val="0"/>
      <w:marTop w:val="0"/>
      <w:marBottom w:val="0"/>
      <w:divBdr>
        <w:top w:val="none" w:sz="0" w:space="0" w:color="auto"/>
        <w:left w:val="none" w:sz="0" w:space="0" w:color="auto"/>
        <w:bottom w:val="none" w:sz="0" w:space="0" w:color="auto"/>
        <w:right w:val="none" w:sz="0" w:space="0" w:color="auto"/>
      </w:divBdr>
    </w:div>
    <w:div w:id="1266769321">
      <w:bodyDiv w:val="1"/>
      <w:marLeft w:val="0"/>
      <w:marRight w:val="0"/>
      <w:marTop w:val="0"/>
      <w:marBottom w:val="0"/>
      <w:divBdr>
        <w:top w:val="none" w:sz="0" w:space="0" w:color="auto"/>
        <w:left w:val="none" w:sz="0" w:space="0" w:color="auto"/>
        <w:bottom w:val="none" w:sz="0" w:space="0" w:color="auto"/>
        <w:right w:val="none" w:sz="0" w:space="0" w:color="auto"/>
      </w:divBdr>
    </w:div>
    <w:div w:id="1266770129">
      <w:bodyDiv w:val="1"/>
      <w:marLeft w:val="0"/>
      <w:marRight w:val="0"/>
      <w:marTop w:val="0"/>
      <w:marBottom w:val="0"/>
      <w:divBdr>
        <w:top w:val="none" w:sz="0" w:space="0" w:color="auto"/>
        <w:left w:val="none" w:sz="0" w:space="0" w:color="auto"/>
        <w:bottom w:val="none" w:sz="0" w:space="0" w:color="auto"/>
        <w:right w:val="none" w:sz="0" w:space="0" w:color="auto"/>
      </w:divBdr>
    </w:div>
    <w:div w:id="1266842331">
      <w:bodyDiv w:val="1"/>
      <w:marLeft w:val="0"/>
      <w:marRight w:val="0"/>
      <w:marTop w:val="0"/>
      <w:marBottom w:val="0"/>
      <w:divBdr>
        <w:top w:val="none" w:sz="0" w:space="0" w:color="auto"/>
        <w:left w:val="none" w:sz="0" w:space="0" w:color="auto"/>
        <w:bottom w:val="none" w:sz="0" w:space="0" w:color="auto"/>
        <w:right w:val="none" w:sz="0" w:space="0" w:color="auto"/>
      </w:divBdr>
    </w:div>
    <w:div w:id="1266886428">
      <w:bodyDiv w:val="1"/>
      <w:marLeft w:val="0"/>
      <w:marRight w:val="0"/>
      <w:marTop w:val="0"/>
      <w:marBottom w:val="0"/>
      <w:divBdr>
        <w:top w:val="none" w:sz="0" w:space="0" w:color="auto"/>
        <w:left w:val="none" w:sz="0" w:space="0" w:color="auto"/>
        <w:bottom w:val="none" w:sz="0" w:space="0" w:color="auto"/>
        <w:right w:val="none" w:sz="0" w:space="0" w:color="auto"/>
      </w:divBdr>
    </w:div>
    <w:div w:id="1266890534">
      <w:bodyDiv w:val="1"/>
      <w:marLeft w:val="0"/>
      <w:marRight w:val="0"/>
      <w:marTop w:val="0"/>
      <w:marBottom w:val="0"/>
      <w:divBdr>
        <w:top w:val="none" w:sz="0" w:space="0" w:color="auto"/>
        <w:left w:val="none" w:sz="0" w:space="0" w:color="auto"/>
        <w:bottom w:val="none" w:sz="0" w:space="0" w:color="auto"/>
        <w:right w:val="none" w:sz="0" w:space="0" w:color="auto"/>
      </w:divBdr>
    </w:div>
    <w:div w:id="1266965081">
      <w:bodyDiv w:val="1"/>
      <w:marLeft w:val="0"/>
      <w:marRight w:val="0"/>
      <w:marTop w:val="0"/>
      <w:marBottom w:val="0"/>
      <w:divBdr>
        <w:top w:val="none" w:sz="0" w:space="0" w:color="auto"/>
        <w:left w:val="none" w:sz="0" w:space="0" w:color="auto"/>
        <w:bottom w:val="none" w:sz="0" w:space="0" w:color="auto"/>
        <w:right w:val="none" w:sz="0" w:space="0" w:color="auto"/>
      </w:divBdr>
    </w:div>
    <w:div w:id="1267079551">
      <w:bodyDiv w:val="1"/>
      <w:marLeft w:val="0"/>
      <w:marRight w:val="0"/>
      <w:marTop w:val="0"/>
      <w:marBottom w:val="0"/>
      <w:divBdr>
        <w:top w:val="none" w:sz="0" w:space="0" w:color="auto"/>
        <w:left w:val="none" w:sz="0" w:space="0" w:color="auto"/>
        <w:bottom w:val="none" w:sz="0" w:space="0" w:color="auto"/>
        <w:right w:val="none" w:sz="0" w:space="0" w:color="auto"/>
      </w:divBdr>
    </w:div>
    <w:div w:id="1267150912">
      <w:bodyDiv w:val="1"/>
      <w:marLeft w:val="0"/>
      <w:marRight w:val="0"/>
      <w:marTop w:val="0"/>
      <w:marBottom w:val="0"/>
      <w:divBdr>
        <w:top w:val="none" w:sz="0" w:space="0" w:color="auto"/>
        <w:left w:val="none" w:sz="0" w:space="0" w:color="auto"/>
        <w:bottom w:val="none" w:sz="0" w:space="0" w:color="auto"/>
        <w:right w:val="none" w:sz="0" w:space="0" w:color="auto"/>
      </w:divBdr>
    </w:div>
    <w:div w:id="1267158495">
      <w:bodyDiv w:val="1"/>
      <w:marLeft w:val="0"/>
      <w:marRight w:val="0"/>
      <w:marTop w:val="0"/>
      <w:marBottom w:val="0"/>
      <w:divBdr>
        <w:top w:val="none" w:sz="0" w:space="0" w:color="auto"/>
        <w:left w:val="none" w:sz="0" w:space="0" w:color="auto"/>
        <w:bottom w:val="none" w:sz="0" w:space="0" w:color="auto"/>
        <w:right w:val="none" w:sz="0" w:space="0" w:color="auto"/>
      </w:divBdr>
    </w:div>
    <w:div w:id="1267231080">
      <w:bodyDiv w:val="1"/>
      <w:marLeft w:val="0"/>
      <w:marRight w:val="0"/>
      <w:marTop w:val="0"/>
      <w:marBottom w:val="0"/>
      <w:divBdr>
        <w:top w:val="none" w:sz="0" w:space="0" w:color="auto"/>
        <w:left w:val="none" w:sz="0" w:space="0" w:color="auto"/>
        <w:bottom w:val="none" w:sz="0" w:space="0" w:color="auto"/>
        <w:right w:val="none" w:sz="0" w:space="0" w:color="auto"/>
      </w:divBdr>
    </w:div>
    <w:div w:id="1267272559">
      <w:bodyDiv w:val="1"/>
      <w:marLeft w:val="0"/>
      <w:marRight w:val="0"/>
      <w:marTop w:val="0"/>
      <w:marBottom w:val="0"/>
      <w:divBdr>
        <w:top w:val="none" w:sz="0" w:space="0" w:color="auto"/>
        <w:left w:val="none" w:sz="0" w:space="0" w:color="auto"/>
        <w:bottom w:val="none" w:sz="0" w:space="0" w:color="auto"/>
        <w:right w:val="none" w:sz="0" w:space="0" w:color="auto"/>
      </w:divBdr>
    </w:div>
    <w:div w:id="1267276687">
      <w:bodyDiv w:val="1"/>
      <w:marLeft w:val="0"/>
      <w:marRight w:val="0"/>
      <w:marTop w:val="0"/>
      <w:marBottom w:val="0"/>
      <w:divBdr>
        <w:top w:val="none" w:sz="0" w:space="0" w:color="auto"/>
        <w:left w:val="none" w:sz="0" w:space="0" w:color="auto"/>
        <w:bottom w:val="none" w:sz="0" w:space="0" w:color="auto"/>
        <w:right w:val="none" w:sz="0" w:space="0" w:color="auto"/>
      </w:divBdr>
    </w:div>
    <w:div w:id="1267343370">
      <w:bodyDiv w:val="1"/>
      <w:marLeft w:val="0"/>
      <w:marRight w:val="0"/>
      <w:marTop w:val="0"/>
      <w:marBottom w:val="0"/>
      <w:divBdr>
        <w:top w:val="none" w:sz="0" w:space="0" w:color="auto"/>
        <w:left w:val="none" w:sz="0" w:space="0" w:color="auto"/>
        <w:bottom w:val="none" w:sz="0" w:space="0" w:color="auto"/>
        <w:right w:val="none" w:sz="0" w:space="0" w:color="auto"/>
      </w:divBdr>
    </w:div>
    <w:div w:id="1267344244">
      <w:bodyDiv w:val="1"/>
      <w:marLeft w:val="0"/>
      <w:marRight w:val="0"/>
      <w:marTop w:val="0"/>
      <w:marBottom w:val="0"/>
      <w:divBdr>
        <w:top w:val="none" w:sz="0" w:space="0" w:color="auto"/>
        <w:left w:val="none" w:sz="0" w:space="0" w:color="auto"/>
        <w:bottom w:val="none" w:sz="0" w:space="0" w:color="auto"/>
        <w:right w:val="none" w:sz="0" w:space="0" w:color="auto"/>
      </w:divBdr>
    </w:div>
    <w:div w:id="1267467392">
      <w:bodyDiv w:val="1"/>
      <w:marLeft w:val="0"/>
      <w:marRight w:val="0"/>
      <w:marTop w:val="0"/>
      <w:marBottom w:val="0"/>
      <w:divBdr>
        <w:top w:val="none" w:sz="0" w:space="0" w:color="auto"/>
        <w:left w:val="none" w:sz="0" w:space="0" w:color="auto"/>
        <w:bottom w:val="none" w:sz="0" w:space="0" w:color="auto"/>
        <w:right w:val="none" w:sz="0" w:space="0" w:color="auto"/>
      </w:divBdr>
    </w:div>
    <w:div w:id="1267544172">
      <w:bodyDiv w:val="1"/>
      <w:marLeft w:val="0"/>
      <w:marRight w:val="0"/>
      <w:marTop w:val="0"/>
      <w:marBottom w:val="0"/>
      <w:divBdr>
        <w:top w:val="none" w:sz="0" w:space="0" w:color="auto"/>
        <w:left w:val="none" w:sz="0" w:space="0" w:color="auto"/>
        <w:bottom w:val="none" w:sz="0" w:space="0" w:color="auto"/>
        <w:right w:val="none" w:sz="0" w:space="0" w:color="auto"/>
      </w:divBdr>
    </w:div>
    <w:div w:id="1267544420">
      <w:bodyDiv w:val="1"/>
      <w:marLeft w:val="0"/>
      <w:marRight w:val="0"/>
      <w:marTop w:val="0"/>
      <w:marBottom w:val="0"/>
      <w:divBdr>
        <w:top w:val="none" w:sz="0" w:space="0" w:color="auto"/>
        <w:left w:val="none" w:sz="0" w:space="0" w:color="auto"/>
        <w:bottom w:val="none" w:sz="0" w:space="0" w:color="auto"/>
        <w:right w:val="none" w:sz="0" w:space="0" w:color="auto"/>
      </w:divBdr>
    </w:div>
    <w:div w:id="1267546071">
      <w:bodyDiv w:val="1"/>
      <w:marLeft w:val="0"/>
      <w:marRight w:val="0"/>
      <w:marTop w:val="0"/>
      <w:marBottom w:val="0"/>
      <w:divBdr>
        <w:top w:val="none" w:sz="0" w:space="0" w:color="auto"/>
        <w:left w:val="none" w:sz="0" w:space="0" w:color="auto"/>
        <w:bottom w:val="none" w:sz="0" w:space="0" w:color="auto"/>
        <w:right w:val="none" w:sz="0" w:space="0" w:color="auto"/>
      </w:divBdr>
    </w:div>
    <w:div w:id="1267663262">
      <w:bodyDiv w:val="1"/>
      <w:marLeft w:val="0"/>
      <w:marRight w:val="0"/>
      <w:marTop w:val="0"/>
      <w:marBottom w:val="0"/>
      <w:divBdr>
        <w:top w:val="none" w:sz="0" w:space="0" w:color="auto"/>
        <w:left w:val="none" w:sz="0" w:space="0" w:color="auto"/>
        <w:bottom w:val="none" w:sz="0" w:space="0" w:color="auto"/>
        <w:right w:val="none" w:sz="0" w:space="0" w:color="auto"/>
      </w:divBdr>
    </w:div>
    <w:div w:id="1267736114">
      <w:bodyDiv w:val="1"/>
      <w:marLeft w:val="0"/>
      <w:marRight w:val="0"/>
      <w:marTop w:val="0"/>
      <w:marBottom w:val="0"/>
      <w:divBdr>
        <w:top w:val="none" w:sz="0" w:space="0" w:color="auto"/>
        <w:left w:val="none" w:sz="0" w:space="0" w:color="auto"/>
        <w:bottom w:val="none" w:sz="0" w:space="0" w:color="auto"/>
        <w:right w:val="none" w:sz="0" w:space="0" w:color="auto"/>
      </w:divBdr>
    </w:div>
    <w:div w:id="1267737044">
      <w:bodyDiv w:val="1"/>
      <w:marLeft w:val="0"/>
      <w:marRight w:val="0"/>
      <w:marTop w:val="0"/>
      <w:marBottom w:val="0"/>
      <w:divBdr>
        <w:top w:val="none" w:sz="0" w:space="0" w:color="auto"/>
        <w:left w:val="none" w:sz="0" w:space="0" w:color="auto"/>
        <w:bottom w:val="none" w:sz="0" w:space="0" w:color="auto"/>
        <w:right w:val="none" w:sz="0" w:space="0" w:color="auto"/>
      </w:divBdr>
    </w:div>
    <w:div w:id="1267888646">
      <w:bodyDiv w:val="1"/>
      <w:marLeft w:val="0"/>
      <w:marRight w:val="0"/>
      <w:marTop w:val="0"/>
      <w:marBottom w:val="0"/>
      <w:divBdr>
        <w:top w:val="none" w:sz="0" w:space="0" w:color="auto"/>
        <w:left w:val="none" w:sz="0" w:space="0" w:color="auto"/>
        <w:bottom w:val="none" w:sz="0" w:space="0" w:color="auto"/>
        <w:right w:val="none" w:sz="0" w:space="0" w:color="auto"/>
      </w:divBdr>
    </w:div>
    <w:div w:id="1267929056">
      <w:bodyDiv w:val="1"/>
      <w:marLeft w:val="0"/>
      <w:marRight w:val="0"/>
      <w:marTop w:val="0"/>
      <w:marBottom w:val="0"/>
      <w:divBdr>
        <w:top w:val="none" w:sz="0" w:space="0" w:color="auto"/>
        <w:left w:val="none" w:sz="0" w:space="0" w:color="auto"/>
        <w:bottom w:val="none" w:sz="0" w:space="0" w:color="auto"/>
        <w:right w:val="none" w:sz="0" w:space="0" w:color="auto"/>
      </w:divBdr>
    </w:div>
    <w:div w:id="1268000077">
      <w:bodyDiv w:val="1"/>
      <w:marLeft w:val="0"/>
      <w:marRight w:val="0"/>
      <w:marTop w:val="0"/>
      <w:marBottom w:val="0"/>
      <w:divBdr>
        <w:top w:val="none" w:sz="0" w:space="0" w:color="auto"/>
        <w:left w:val="none" w:sz="0" w:space="0" w:color="auto"/>
        <w:bottom w:val="none" w:sz="0" w:space="0" w:color="auto"/>
        <w:right w:val="none" w:sz="0" w:space="0" w:color="auto"/>
      </w:divBdr>
    </w:div>
    <w:div w:id="1268005882">
      <w:bodyDiv w:val="1"/>
      <w:marLeft w:val="0"/>
      <w:marRight w:val="0"/>
      <w:marTop w:val="0"/>
      <w:marBottom w:val="0"/>
      <w:divBdr>
        <w:top w:val="none" w:sz="0" w:space="0" w:color="auto"/>
        <w:left w:val="none" w:sz="0" w:space="0" w:color="auto"/>
        <w:bottom w:val="none" w:sz="0" w:space="0" w:color="auto"/>
        <w:right w:val="none" w:sz="0" w:space="0" w:color="auto"/>
      </w:divBdr>
    </w:div>
    <w:div w:id="1268124793">
      <w:bodyDiv w:val="1"/>
      <w:marLeft w:val="0"/>
      <w:marRight w:val="0"/>
      <w:marTop w:val="0"/>
      <w:marBottom w:val="0"/>
      <w:divBdr>
        <w:top w:val="none" w:sz="0" w:space="0" w:color="auto"/>
        <w:left w:val="none" w:sz="0" w:space="0" w:color="auto"/>
        <w:bottom w:val="none" w:sz="0" w:space="0" w:color="auto"/>
        <w:right w:val="none" w:sz="0" w:space="0" w:color="auto"/>
      </w:divBdr>
    </w:div>
    <w:div w:id="1268151007">
      <w:bodyDiv w:val="1"/>
      <w:marLeft w:val="0"/>
      <w:marRight w:val="0"/>
      <w:marTop w:val="0"/>
      <w:marBottom w:val="0"/>
      <w:divBdr>
        <w:top w:val="none" w:sz="0" w:space="0" w:color="auto"/>
        <w:left w:val="none" w:sz="0" w:space="0" w:color="auto"/>
        <w:bottom w:val="none" w:sz="0" w:space="0" w:color="auto"/>
        <w:right w:val="none" w:sz="0" w:space="0" w:color="auto"/>
      </w:divBdr>
    </w:div>
    <w:div w:id="1268153890">
      <w:bodyDiv w:val="1"/>
      <w:marLeft w:val="0"/>
      <w:marRight w:val="0"/>
      <w:marTop w:val="0"/>
      <w:marBottom w:val="0"/>
      <w:divBdr>
        <w:top w:val="none" w:sz="0" w:space="0" w:color="auto"/>
        <w:left w:val="none" w:sz="0" w:space="0" w:color="auto"/>
        <w:bottom w:val="none" w:sz="0" w:space="0" w:color="auto"/>
        <w:right w:val="none" w:sz="0" w:space="0" w:color="auto"/>
      </w:divBdr>
    </w:div>
    <w:div w:id="1268198582">
      <w:bodyDiv w:val="1"/>
      <w:marLeft w:val="0"/>
      <w:marRight w:val="0"/>
      <w:marTop w:val="0"/>
      <w:marBottom w:val="0"/>
      <w:divBdr>
        <w:top w:val="none" w:sz="0" w:space="0" w:color="auto"/>
        <w:left w:val="none" w:sz="0" w:space="0" w:color="auto"/>
        <w:bottom w:val="none" w:sz="0" w:space="0" w:color="auto"/>
        <w:right w:val="none" w:sz="0" w:space="0" w:color="auto"/>
      </w:divBdr>
    </w:div>
    <w:div w:id="1268349395">
      <w:bodyDiv w:val="1"/>
      <w:marLeft w:val="0"/>
      <w:marRight w:val="0"/>
      <w:marTop w:val="0"/>
      <w:marBottom w:val="0"/>
      <w:divBdr>
        <w:top w:val="none" w:sz="0" w:space="0" w:color="auto"/>
        <w:left w:val="none" w:sz="0" w:space="0" w:color="auto"/>
        <w:bottom w:val="none" w:sz="0" w:space="0" w:color="auto"/>
        <w:right w:val="none" w:sz="0" w:space="0" w:color="auto"/>
      </w:divBdr>
    </w:div>
    <w:div w:id="1268460649">
      <w:bodyDiv w:val="1"/>
      <w:marLeft w:val="0"/>
      <w:marRight w:val="0"/>
      <w:marTop w:val="0"/>
      <w:marBottom w:val="0"/>
      <w:divBdr>
        <w:top w:val="none" w:sz="0" w:space="0" w:color="auto"/>
        <w:left w:val="none" w:sz="0" w:space="0" w:color="auto"/>
        <w:bottom w:val="none" w:sz="0" w:space="0" w:color="auto"/>
        <w:right w:val="none" w:sz="0" w:space="0" w:color="auto"/>
      </w:divBdr>
    </w:div>
    <w:div w:id="1268460723">
      <w:bodyDiv w:val="1"/>
      <w:marLeft w:val="0"/>
      <w:marRight w:val="0"/>
      <w:marTop w:val="0"/>
      <w:marBottom w:val="0"/>
      <w:divBdr>
        <w:top w:val="none" w:sz="0" w:space="0" w:color="auto"/>
        <w:left w:val="none" w:sz="0" w:space="0" w:color="auto"/>
        <w:bottom w:val="none" w:sz="0" w:space="0" w:color="auto"/>
        <w:right w:val="none" w:sz="0" w:space="0" w:color="auto"/>
      </w:divBdr>
    </w:div>
    <w:div w:id="1268535833">
      <w:bodyDiv w:val="1"/>
      <w:marLeft w:val="0"/>
      <w:marRight w:val="0"/>
      <w:marTop w:val="0"/>
      <w:marBottom w:val="0"/>
      <w:divBdr>
        <w:top w:val="none" w:sz="0" w:space="0" w:color="auto"/>
        <w:left w:val="none" w:sz="0" w:space="0" w:color="auto"/>
        <w:bottom w:val="none" w:sz="0" w:space="0" w:color="auto"/>
        <w:right w:val="none" w:sz="0" w:space="0" w:color="auto"/>
      </w:divBdr>
    </w:div>
    <w:div w:id="1268539162">
      <w:bodyDiv w:val="1"/>
      <w:marLeft w:val="0"/>
      <w:marRight w:val="0"/>
      <w:marTop w:val="0"/>
      <w:marBottom w:val="0"/>
      <w:divBdr>
        <w:top w:val="none" w:sz="0" w:space="0" w:color="auto"/>
        <w:left w:val="none" w:sz="0" w:space="0" w:color="auto"/>
        <w:bottom w:val="none" w:sz="0" w:space="0" w:color="auto"/>
        <w:right w:val="none" w:sz="0" w:space="0" w:color="auto"/>
      </w:divBdr>
    </w:div>
    <w:div w:id="1268806417">
      <w:bodyDiv w:val="1"/>
      <w:marLeft w:val="0"/>
      <w:marRight w:val="0"/>
      <w:marTop w:val="0"/>
      <w:marBottom w:val="0"/>
      <w:divBdr>
        <w:top w:val="none" w:sz="0" w:space="0" w:color="auto"/>
        <w:left w:val="none" w:sz="0" w:space="0" w:color="auto"/>
        <w:bottom w:val="none" w:sz="0" w:space="0" w:color="auto"/>
        <w:right w:val="none" w:sz="0" w:space="0" w:color="auto"/>
      </w:divBdr>
    </w:div>
    <w:div w:id="1268849111">
      <w:bodyDiv w:val="1"/>
      <w:marLeft w:val="0"/>
      <w:marRight w:val="0"/>
      <w:marTop w:val="0"/>
      <w:marBottom w:val="0"/>
      <w:divBdr>
        <w:top w:val="none" w:sz="0" w:space="0" w:color="auto"/>
        <w:left w:val="none" w:sz="0" w:space="0" w:color="auto"/>
        <w:bottom w:val="none" w:sz="0" w:space="0" w:color="auto"/>
        <w:right w:val="none" w:sz="0" w:space="0" w:color="auto"/>
      </w:divBdr>
    </w:div>
    <w:div w:id="1268925885">
      <w:bodyDiv w:val="1"/>
      <w:marLeft w:val="0"/>
      <w:marRight w:val="0"/>
      <w:marTop w:val="0"/>
      <w:marBottom w:val="0"/>
      <w:divBdr>
        <w:top w:val="none" w:sz="0" w:space="0" w:color="auto"/>
        <w:left w:val="none" w:sz="0" w:space="0" w:color="auto"/>
        <w:bottom w:val="none" w:sz="0" w:space="0" w:color="auto"/>
        <w:right w:val="none" w:sz="0" w:space="0" w:color="auto"/>
      </w:divBdr>
    </w:div>
    <w:div w:id="1269000355">
      <w:bodyDiv w:val="1"/>
      <w:marLeft w:val="0"/>
      <w:marRight w:val="0"/>
      <w:marTop w:val="0"/>
      <w:marBottom w:val="0"/>
      <w:divBdr>
        <w:top w:val="none" w:sz="0" w:space="0" w:color="auto"/>
        <w:left w:val="none" w:sz="0" w:space="0" w:color="auto"/>
        <w:bottom w:val="none" w:sz="0" w:space="0" w:color="auto"/>
        <w:right w:val="none" w:sz="0" w:space="0" w:color="auto"/>
      </w:divBdr>
    </w:div>
    <w:div w:id="1269000581">
      <w:bodyDiv w:val="1"/>
      <w:marLeft w:val="0"/>
      <w:marRight w:val="0"/>
      <w:marTop w:val="0"/>
      <w:marBottom w:val="0"/>
      <w:divBdr>
        <w:top w:val="none" w:sz="0" w:space="0" w:color="auto"/>
        <w:left w:val="none" w:sz="0" w:space="0" w:color="auto"/>
        <w:bottom w:val="none" w:sz="0" w:space="0" w:color="auto"/>
        <w:right w:val="none" w:sz="0" w:space="0" w:color="auto"/>
      </w:divBdr>
    </w:div>
    <w:div w:id="1269006082">
      <w:bodyDiv w:val="1"/>
      <w:marLeft w:val="0"/>
      <w:marRight w:val="0"/>
      <w:marTop w:val="0"/>
      <w:marBottom w:val="0"/>
      <w:divBdr>
        <w:top w:val="none" w:sz="0" w:space="0" w:color="auto"/>
        <w:left w:val="none" w:sz="0" w:space="0" w:color="auto"/>
        <w:bottom w:val="none" w:sz="0" w:space="0" w:color="auto"/>
        <w:right w:val="none" w:sz="0" w:space="0" w:color="auto"/>
      </w:divBdr>
    </w:div>
    <w:div w:id="1269121358">
      <w:bodyDiv w:val="1"/>
      <w:marLeft w:val="0"/>
      <w:marRight w:val="0"/>
      <w:marTop w:val="0"/>
      <w:marBottom w:val="0"/>
      <w:divBdr>
        <w:top w:val="none" w:sz="0" w:space="0" w:color="auto"/>
        <w:left w:val="none" w:sz="0" w:space="0" w:color="auto"/>
        <w:bottom w:val="none" w:sz="0" w:space="0" w:color="auto"/>
        <w:right w:val="none" w:sz="0" w:space="0" w:color="auto"/>
      </w:divBdr>
    </w:div>
    <w:div w:id="1269124815">
      <w:bodyDiv w:val="1"/>
      <w:marLeft w:val="0"/>
      <w:marRight w:val="0"/>
      <w:marTop w:val="0"/>
      <w:marBottom w:val="0"/>
      <w:divBdr>
        <w:top w:val="none" w:sz="0" w:space="0" w:color="auto"/>
        <w:left w:val="none" w:sz="0" w:space="0" w:color="auto"/>
        <w:bottom w:val="none" w:sz="0" w:space="0" w:color="auto"/>
        <w:right w:val="none" w:sz="0" w:space="0" w:color="auto"/>
      </w:divBdr>
    </w:div>
    <w:div w:id="1269124976">
      <w:bodyDiv w:val="1"/>
      <w:marLeft w:val="0"/>
      <w:marRight w:val="0"/>
      <w:marTop w:val="0"/>
      <w:marBottom w:val="0"/>
      <w:divBdr>
        <w:top w:val="none" w:sz="0" w:space="0" w:color="auto"/>
        <w:left w:val="none" w:sz="0" w:space="0" w:color="auto"/>
        <w:bottom w:val="none" w:sz="0" w:space="0" w:color="auto"/>
        <w:right w:val="none" w:sz="0" w:space="0" w:color="auto"/>
      </w:divBdr>
    </w:div>
    <w:div w:id="1269243054">
      <w:bodyDiv w:val="1"/>
      <w:marLeft w:val="0"/>
      <w:marRight w:val="0"/>
      <w:marTop w:val="0"/>
      <w:marBottom w:val="0"/>
      <w:divBdr>
        <w:top w:val="none" w:sz="0" w:space="0" w:color="auto"/>
        <w:left w:val="none" w:sz="0" w:space="0" w:color="auto"/>
        <w:bottom w:val="none" w:sz="0" w:space="0" w:color="auto"/>
        <w:right w:val="none" w:sz="0" w:space="0" w:color="auto"/>
      </w:divBdr>
    </w:div>
    <w:div w:id="1269385952">
      <w:bodyDiv w:val="1"/>
      <w:marLeft w:val="0"/>
      <w:marRight w:val="0"/>
      <w:marTop w:val="0"/>
      <w:marBottom w:val="0"/>
      <w:divBdr>
        <w:top w:val="none" w:sz="0" w:space="0" w:color="auto"/>
        <w:left w:val="none" w:sz="0" w:space="0" w:color="auto"/>
        <w:bottom w:val="none" w:sz="0" w:space="0" w:color="auto"/>
        <w:right w:val="none" w:sz="0" w:space="0" w:color="auto"/>
      </w:divBdr>
    </w:div>
    <w:div w:id="1269390680">
      <w:bodyDiv w:val="1"/>
      <w:marLeft w:val="0"/>
      <w:marRight w:val="0"/>
      <w:marTop w:val="0"/>
      <w:marBottom w:val="0"/>
      <w:divBdr>
        <w:top w:val="none" w:sz="0" w:space="0" w:color="auto"/>
        <w:left w:val="none" w:sz="0" w:space="0" w:color="auto"/>
        <w:bottom w:val="none" w:sz="0" w:space="0" w:color="auto"/>
        <w:right w:val="none" w:sz="0" w:space="0" w:color="auto"/>
      </w:divBdr>
    </w:div>
    <w:div w:id="1269578906">
      <w:bodyDiv w:val="1"/>
      <w:marLeft w:val="0"/>
      <w:marRight w:val="0"/>
      <w:marTop w:val="0"/>
      <w:marBottom w:val="0"/>
      <w:divBdr>
        <w:top w:val="none" w:sz="0" w:space="0" w:color="auto"/>
        <w:left w:val="none" w:sz="0" w:space="0" w:color="auto"/>
        <w:bottom w:val="none" w:sz="0" w:space="0" w:color="auto"/>
        <w:right w:val="none" w:sz="0" w:space="0" w:color="auto"/>
      </w:divBdr>
    </w:div>
    <w:div w:id="1269579707">
      <w:bodyDiv w:val="1"/>
      <w:marLeft w:val="0"/>
      <w:marRight w:val="0"/>
      <w:marTop w:val="0"/>
      <w:marBottom w:val="0"/>
      <w:divBdr>
        <w:top w:val="none" w:sz="0" w:space="0" w:color="auto"/>
        <w:left w:val="none" w:sz="0" w:space="0" w:color="auto"/>
        <w:bottom w:val="none" w:sz="0" w:space="0" w:color="auto"/>
        <w:right w:val="none" w:sz="0" w:space="0" w:color="auto"/>
      </w:divBdr>
    </w:div>
    <w:div w:id="1269659421">
      <w:bodyDiv w:val="1"/>
      <w:marLeft w:val="0"/>
      <w:marRight w:val="0"/>
      <w:marTop w:val="0"/>
      <w:marBottom w:val="0"/>
      <w:divBdr>
        <w:top w:val="none" w:sz="0" w:space="0" w:color="auto"/>
        <w:left w:val="none" w:sz="0" w:space="0" w:color="auto"/>
        <w:bottom w:val="none" w:sz="0" w:space="0" w:color="auto"/>
        <w:right w:val="none" w:sz="0" w:space="0" w:color="auto"/>
      </w:divBdr>
    </w:div>
    <w:div w:id="1269697829">
      <w:bodyDiv w:val="1"/>
      <w:marLeft w:val="0"/>
      <w:marRight w:val="0"/>
      <w:marTop w:val="0"/>
      <w:marBottom w:val="0"/>
      <w:divBdr>
        <w:top w:val="none" w:sz="0" w:space="0" w:color="auto"/>
        <w:left w:val="none" w:sz="0" w:space="0" w:color="auto"/>
        <w:bottom w:val="none" w:sz="0" w:space="0" w:color="auto"/>
        <w:right w:val="none" w:sz="0" w:space="0" w:color="auto"/>
      </w:divBdr>
    </w:div>
    <w:div w:id="1269699690">
      <w:bodyDiv w:val="1"/>
      <w:marLeft w:val="0"/>
      <w:marRight w:val="0"/>
      <w:marTop w:val="0"/>
      <w:marBottom w:val="0"/>
      <w:divBdr>
        <w:top w:val="none" w:sz="0" w:space="0" w:color="auto"/>
        <w:left w:val="none" w:sz="0" w:space="0" w:color="auto"/>
        <w:bottom w:val="none" w:sz="0" w:space="0" w:color="auto"/>
        <w:right w:val="none" w:sz="0" w:space="0" w:color="auto"/>
      </w:divBdr>
    </w:div>
    <w:div w:id="1269774566">
      <w:bodyDiv w:val="1"/>
      <w:marLeft w:val="0"/>
      <w:marRight w:val="0"/>
      <w:marTop w:val="0"/>
      <w:marBottom w:val="0"/>
      <w:divBdr>
        <w:top w:val="none" w:sz="0" w:space="0" w:color="auto"/>
        <w:left w:val="none" w:sz="0" w:space="0" w:color="auto"/>
        <w:bottom w:val="none" w:sz="0" w:space="0" w:color="auto"/>
        <w:right w:val="none" w:sz="0" w:space="0" w:color="auto"/>
      </w:divBdr>
    </w:div>
    <w:div w:id="1269774787">
      <w:bodyDiv w:val="1"/>
      <w:marLeft w:val="0"/>
      <w:marRight w:val="0"/>
      <w:marTop w:val="0"/>
      <w:marBottom w:val="0"/>
      <w:divBdr>
        <w:top w:val="none" w:sz="0" w:space="0" w:color="auto"/>
        <w:left w:val="none" w:sz="0" w:space="0" w:color="auto"/>
        <w:bottom w:val="none" w:sz="0" w:space="0" w:color="auto"/>
        <w:right w:val="none" w:sz="0" w:space="0" w:color="auto"/>
      </w:divBdr>
    </w:div>
    <w:div w:id="1269850006">
      <w:bodyDiv w:val="1"/>
      <w:marLeft w:val="0"/>
      <w:marRight w:val="0"/>
      <w:marTop w:val="0"/>
      <w:marBottom w:val="0"/>
      <w:divBdr>
        <w:top w:val="none" w:sz="0" w:space="0" w:color="auto"/>
        <w:left w:val="none" w:sz="0" w:space="0" w:color="auto"/>
        <w:bottom w:val="none" w:sz="0" w:space="0" w:color="auto"/>
        <w:right w:val="none" w:sz="0" w:space="0" w:color="auto"/>
      </w:divBdr>
    </w:div>
    <w:div w:id="1269921871">
      <w:bodyDiv w:val="1"/>
      <w:marLeft w:val="0"/>
      <w:marRight w:val="0"/>
      <w:marTop w:val="0"/>
      <w:marBottom w:val="0"/>
      <w:divBdr>
        <w:top w:val="none" w:sz="0" w:space="0" w:color="auto"/>
        <w:left w:val="none" w:sz="0" w:space="0" w:color="auto"/>
        <w:bottom w:val="none" w:sz="0" w:space="0" w:color="auto"/>
        <w:right w:val="none" w:sz="0" w:space="0" w:color="auto"/>
      </w:divBdr>
    </w:div>
    <w:div w:id="1270048320">
      <w:bodyDiv w:val="1"/>
      <w:marLeft w:val="0"/>
      <w:marRight w:val="0"/>
      <w:marTop w:val="0"/>
      <w:marBottom w:val="0"/>
      <w:divBdr>
        <w:top w:val="none" w:sz="0" w:space="0" w:color="auto"/>
        <w:left w:val="none" w:sz="0" w:space="0" w:color="auto"/>
        <w:bottom w:val="none" w:sz="0" w:space="0" w:color="auto"/>
        <w:right w:val="none" w:sz="0" w:space="0" w:color="auto"/>
      </w:divBdr>
    </w:div>
    <w:div w:id="1270236268">
      <w:bodyDiv w:val="1"/>
      <w:marLeft w:val="0"/>
      <w:marRight w:val="0"/>
      <w:marTop w:val="0"/>
      <w:marBottom w:val="0"/>
      <w:divBdr>
        <w:top w:val="none" w:sz="0" w:space="0" w:color="auto"/>
        <w:left w:val="none" w:sz="0" w:space="0" w:color="auto"/>
        <w:bottom w:val="none" w:sz="0" w:space="0" w:color="auto"/>
        <w:right w:val="none" w:sz="0" w:space="0" w:color="auto"/>
      </w:divBdr>
    </w:div>
    <w:div w:id="1270426459">
      <w:bodyDiv w:val="1"/>
      <w:marLeft w:val="0"/>
      <w:marRight w:val="0"/>
      <w:marTop w:val="0"/>
      <w:marBottom w:val="0"/>
      <w:divBdr>
        <w:top w:val="none" w:sz="0" w:space="0" w:color="auto"/>
        <w:left w:val="none" w:sz="0" w:space="0" w:color="auto"/>
        <w:bottom w:val="none" w:sz="0" w:space="0" w:color="auto"/>
        <w:right w:val="none" w:sz="0" w:space="0" w:color="auto"/>
      </w:divBdr>
    </w:div>
    <w:div w:id="1270549077">
      <w:bodyDiv w:val="1"/>
      <w:marLeft w:val="0"/>
      <w:marRight w:val="0"/>
      <w:marTop w:val="0"/>
      <w:marBottom w:val="0"/>
      <w:divBdr>
        <w:top w:val="none" w:sz="0" w:space="0" w:color="auto"/>
        <w:left w:val="none" w:sz="0" w:space="0" w:color="auto"/>
        <w:bottom w:val="none" w:sz="0" w:space="0" w:color="auto"/>
        <w:right w:val="none" w:sz="0" w:space="0" w:color="auto"/>
      </w:divBdr>
    </w:div>
    <w:div w:id="1270549993">
      <w:bodyDiv w:val="1"/>
      <w:marLeft w:val="0"/>
      <w:marRight w:val="0"/>
      <w:marTop w:val="0"/>
      <w:marBottom w:val="0"/>
      <w:divBdr>
        <w:top w:val="none" w:sz="0" w:space="0" w:color="auto"/>
        <w:left w:val="none" w:sz="0" w:space="0" w:color="auto"/>
        <w:bottom w:val="none" w:sz="0" w:space="0" w:color="auto"/>
        <w:right w:val="none" w:sz="0" w:space="0" w:color="auto"/>
      </w:divBdr>
    </w:div>
    <w:div w:id="1270550379">
      <w:bodyDiv w:val="1"/>
      <w:marLeft w:val="0"/>
      <w:marRight w:val="0"/>
      <w:marTop w:val="0"/>
      <w:marBottom w:val="0"/>
      <w:divBdr>
        <w:top w:val="none" w:sz="0" w:space="0" w:color="auto"/>
        <w:left w:val="none" w:sz="0" w:space="0" w:color="auto"/>
        <w:bottom w:val="none" w:sz="0" w:space="0" w:color="auto"/>
        <w:right w:val="none" w:sz="0" w:space="0" w:color="auto"/>
      </w:divBdr>
    </w:div>
    <w:div w:id="1270623513">
      <w:bodyDiv w:val="1"/>
      <w:marLeft w:val="0"/>
      <w:marRight w:val="0"/>
      <w:marTop w:val="0"/>
      <w:marBottom w:val="0"/>
      <w:divBdr>
        <w:top w:val="none" w:sz="0" w:space="0" w:color="auto"/>
        <w:left w:val="none" w:sz="0" w:space="0" w:color="auto"/>
        <w:bottom w:val="none" w:sz="0" w:space="0" w:color="auto"/>
        <w:right w:val="none" w:sz="0" w:space="0" w:color="auto"/>
      </w:divBdr>
    </w:div>
    <w:div w:id="1270696769">
      <w:bodyDiv w:val="1"/>
      <w:marLeft w:val="0"/>
      <w:marRight w:val="0"/>
      <w:marTop w:val="0"/>
      <w:marBottom w:val="0"/>
      <w:divBdr>
        <w:top w:val="none" w:sz="0" w:space="0" w:color="auto"/>
        <w:left w:val="none" w:sz="0" w:space="0" w:color="auto"/>
        <w:bottom w:val="none" w:sz="0" w:space="0" w:color="auto"/>
        <w:right w:val="none" w:sz="0" w:space="0" w:color="auto"/>
      </w:divBdr>
    </w:div>
    <w:div w:id="1270746731">
      <w:bodyDiv w:val="1"/>
      <w:marLeft w:val="0"/>
      <w:marRight w:val="0"/>
      <w:marTop w:val="0"/>
      <w:marBottom w:val="0"/>
      <w:divBdr>
        <w:top w:val="none" w:sz="0" w:space="0" w:color="auto"/>
        <w:left w:val="none" w:sz="0" w:space="0" w:color="auto"/>
        <w:bottom w:val="none" w:sz="0" w:space="0" w:color="auto"/>
        <w:right w:val="none" w:sz="0" w:space="0" w:color="auto"/>
      </w:divBdr>
    </w:div>
    <w:div w:id="1270813109">
      <w:bodyDiv w:val="1"/>
      <w:marLeft w:val="0"/>
      <w:marRight w:val="0"/>
      <w:marTop w:val="0"/>
      <w:marBottom w:val="0"/>
      <w:divBdr>
        <w:top w:val="none" w:sz="0" w:space="0" w:color="auto"/>
        <w:left w:val="none" w:sz="0" w:space="0" w:color="auto"/>
        <w:bottom w:val="none" w:sz="0" w:space="0" w:color="auto"/>
        <w:right w:val="none" w:sz="0" w:space="0" w:color="auto"/>
      </w:divBdr>
    </w:div>
    <w:div w:id="1270817981">
      <w:bodyDiv w:val="1"/>
      <w:marLeft w:val="0"/>
      <w:marRight w:val="0"/>
      <w:marTop w:val="0"/>
      <w:marBottom w:val="0"/>
      <w:divBdr>
        <w:top w:val="none" w:sz="0" w:space="0" w:color="auto"/>
        <w:left w:val="none" w:sz="0" w:space="0" w:color="auto"/>
        <w:bottom w:val="none" w:sz="0" w:space="0" w:color="auto"/>
        <w:right w:val="none" w:sz="0" w:space="0" w:color="auto"/>
      </w:divBdr>
    </w:div>
    <w:div w:id="1270895067">
      <w:bodyDiv w:val="1"/>
      <w:marLeft w:val="0"/>
      <w:marRight w:val="0"/>
      <w:marTop w:val="0"/>
      <w:marBottom w:val="0"/>
      <w:divBdr>
        <w:top w:val="none" w:sz="0" w:space="0" w:color="auto"/>
        <w:left w:val="none" w:sz="0" w:space="0" w:color="auto"/>
        <w:bottom w:val="none" w:sz="0" w:space="0" w:color="auto"/>
        <w:right w:val="none" w:sz="0" w:space="0" w:color="auto"/>
      </w:divBdr>
    </w:div>
    <w:div w:id="1271089453">
      <w:bodyDiv w:val="1"/>
      <w:marLeft w:val="0"/>
      <w:marRight w:val="0"/>
      <w:marTop w:val="0"/>
      <w:marBottom w:val="0"/>
      <w:divBdr>
        <w:top w:val="none" w:sz="0" w:space="0" w:color="auto"/>
        <w:left w:val="none" w:sz="0" w:space="0" w:color="auto"/>
        <w:bottom w:val="none" w:sz="0" w:space="0" w:color="auto"/>
        <w:right w:val="none" w:sz="0" w:space="0" w:color="auto"/>
      </w:divBdr>
    </w:div>
    <w:div w:id="1271157048">
      <w:bodyDiv w:val="1"/>
      <w:marLeft w:val="0"/>
      <w:marRight w:val="0"/>
      <w:marTop w:val="0"/>
      <w:marBottom w:val="0"/>
      <w:divBdr>
        <w:top w:val="none" w:sz="0" w:space="0" w:color="auto"/>
        <w:left w:val="none" w:sz="0" w:space="0" w:color="auto"/>
        <w:bottom w:val="none" w:sz="0" w:space="0" w:color="auto"/>
        <w:right w:val="none" w:sz="0" w:space="0" w:color="auto"/>
      </w:divBdr>
    </w:div>
    <w:div w:id="1271159709">
      <w:bodyDiv w:val="1"/>
      <w:marLeft w:val="0"/>
      <w:marRight w:val="0"/>
      <w:marTop w:val="0"/>
      <w:marBottom w:val="0"/>
      <w:divBdr>
        <w:top w:val="none" w:sz="0" w:space="0" w:color="auto"/>
        <w:left w:val="none" w:sz="0" w:space="0" w:color="auto"/>
        <w:bottom w:val="none" w:sz="0" w:space="0" w:color="auto"/>
        <w:right w:val="none" w:sz="0" w:space="0" w:color="auto"/>
      </w:divBdr>
    </w:div>
    <w:div w:id="1271428585">
      <w:bodyDiv w:val="1"/>
      <w:marLeft w:val="0"/>
      <w:marRight w:val="0"/>
      <w:marTop w:val="0"/>
      <w:marBottom w:val="0"/>
      <w:divBdr>
        <w:top w:val="none" w:sz="0" w:space="0" w:color="auto"/>
        <w:left w:val="none" w:sz="0" w:space="0" w:color="auto"/>
        <w:bottom w:val="none" w:sz="0" w:space="0" w:color="auto"/>
        <w:right w:val="none" w:sz="0" w:space="0" w:color="auto"/>
      </w:divBdr>
    </w:div>
    <w:div w:id="1271472789">
      <w:bodyDiv w:val="1"/>
      <w:marLeft w:val="0"/>
      <w:marRight w:val="0"/>
      <w:marTop w:val="0"/>
      <w:marBottom w:val="0"/>
      <w:divBdr>
        <w:top w:val="none" w:sz="0" w:space="0" w:color="auto"/>
        <w:left w:val="none" w:sz="0" w:space="0" w:color="auto"/>
        <w:bottom w:val="none" w:sz="0" w:space="0" w:color="auto"/>
        <w:right w:val="none" w:sz="0" w:space="0" w:color="auto"/>
      </w:divBdr>
    </w:div>
    <w:div w:id="1271546938">
      <w:bodyDiv w:val="1"/>
      <w:marLeft w:val="0"/>
      <w:marRight w:val="0"/>
      <w:marTop w:val="0"/>
      <w:marBottom w:val="0"/>
      <w:divBdr>
        <w:top w:val="none" w:sz="0" w:space="0" w:color="auto"/>
        <w:left w:val="none" w:sz="0" w:space="0" w:color="auto"/>
        <w:bottom w:val="none" w:sz="0" w:space="0" w:color="auto"/>
        <w:right w:val="none" w:sz="0" w:space="0" w:color="auto"/>
      </w:divBdr>
    </w:div>
    <w:div w:id="1271547503">
      <w:bodyDiv w:val="1"/>
      <w:marLeft w:val="0"/>
      <w:marRight w:val="0"/>
      <w:marTop w:val="0"/>
      <w:marBottom w:val="0"/>
      <w:divBdr>
        <w:top w:val="none" w:sz="0" w:space="0" w:color="auto"/>
        <w:left w:val="none" w:sz="0" w:space="0" w:color="auto"/>
        <w:bottom w:val="none" w:sz="0" w:space="0" w:color="auto"/>
        <w:right w:val="none" w:sz="0" w:space="0" w:color="auto"/>
      </w:divBdr>
    </w:div>
    <w:div w:id="1271547915">
      <w:bodyDiv w:val="1"/>
      <w:marLeft w:val="0"/>
      <w:marRight w:val="0"/>
      <w:marTop w:val="0"/>
      <w:marBottom w:val="0"/>
      <w:divBdr>
        <w:top w:val="none" w:sz="0" w:space="0" w:color="auto"/>
        <w:left w:val="none" w:sz="0" w:space="0" w:color="auto"/>
        <w:bottom w:val="none" w:sz="0" w:space="0" w:color="auto"/>
        <w:right w:val="none" w:sz="0" w:space="0" w:color="auto"/>
      </w:divBdr>
    </w:div>
    <w:div w:id="1271552394">
      <w:bodyDiv w:val="1"/>
      <w:marLeft w:val="0"/>
      <w:marRight w:val="0"/>
      <w:marTop w:val="0"/>
      <w:marBottom w:val="0"/>
      <w:divBdr>
        <w:top w:val="none" w:sz="0" w:space="0" w:color="auto"/>
        <w:left w:val="none" w:sz="0" w:space="0" w:color="auto"/>
        <w:bottom w:val="none" w:sz="0" w:space="0" w:color="auto"/>
        <w:right w:val="none" w:sz="0" w:space="0" w:color="auto"/>
      </w:divBdr>
    </w:div>
    <w:div w:id="1271664188">
      <w:bodyDiv w:val="1"/>
      <w:marLeft w:val="0"/>
      <w:marRight w:val="0"/>
      <w:marTop w:val="0"/>
      <w:marBottom w:val="0"/>
      <w:divBdr>
        <w:top w:val="none" w:sz="0" w:space="0" w:color="auto"/>
        <w:left w:val="none" w:sz="0" w:space="0" w:color="auto"/>
        <w:bottom w:val="none" w:sz="0" w:space="0" w:color="auto"/>
        <w:right w:val="none" w:sz="0" w:space="0" w:color="auto"/>
      </w:divBdr>
    </w:div>
    <w:div w:id="1271664392">
      <w:bodyDiv w:val="1"/>
      <w:marLeft w:val="0"/>
      <w:marRight w:val="0"/>
      <w:marTop w:val="0"/>
      <w:marBottom w:val="0"/>
      <w:divBdr>
        <w:top w:val="none" w:sz="0" w:space="0" w:color="auto"/>
        <w:left w:val="none" w:sz="0" w:space="0" w:color="auto"/>
        <w:bottom w:val="none" w:sz="0" w:space="0" w:color="auto"/>
        <w:right w:val="none" w:sz="0" w:space="0" w:color="auto"/>
      </w:divBdr>
    </w:div>
    <w:div w:id="1271738073">
      <w:bodyDiv w:val="1"/>
      <w:marLeft w:val="0"/>
      <w:marRight w:val="0"/>
      <w:marTop w:val="0"/>
      <w:marBottom w:val="0"/>
      <w:divBdr>
        <w:top w:val="none" w:sz="0" w:space="0" w:color="auto"/>
        <w:left w:val="none" w:sz="0" w:space="0" w:color="auto"/>
        <w:bottom w:val="none" w:sz="0" w:space="0" w:color="auto"/>
        <w:right w:val="none" w:sz="0" w:space="0" w:color="auto"/>
      </w:divBdr>
    </w:div>
    <w:div w:id="1271746344">
      <w:bodyDiv w:val="1"/>
      <w:marLeft w:val="0"/>
      <w:marRight w:val="0"/>
      <w:marTop w:val="0"/>
      <w:marBottom w:val="0"/>
      <w:divBdr>
        <w:top w:val="none" w:sz="0" w:space="0" w:color="auto"/>
        <w:left w:val="none" w:sz="0" w:space="0" w:color="auto"/>
        <w:bottom w:val="none" w:sz="0" w:space="0" w:color="auto"/>
        <w:right w:val="none" w:sz="0" w:space="0" w:color="auto"/>
      </w:divBdr>
    </w:div>
    <w:div w:id="1271936509">
      <w:bodyDiv w:val="1"/>
      <w:marLeft w:val="0"/>
      <w:marRight w:val="0"/>
      <w:marTop w:val="0"/>
      <w:marBottom w:val="0"/>
      <w:divBdr>
        <w:top w:val="none" w:sz="0" w:space="0" w:color="auto"/>
        <w:left w:val="none" w:sz="0" w:space="0" w:color="auto"/>
        <w:bottom w:val="none" w:sz="0" w:space="0" w:color="auto"/>
        <w:right w:val="none" w:sz="0" w:space="0" w:color="auto"/>
      </w:divBdr>
    </w:div>
    <w:div w:id="1272011047">
      <w:bodyDiv w:val="1"/>
      <w:marLeft w:val="0"/>
      <w:marRight w:val="0"/>
      <w:marTop w:val="0"/>
      <w:marBottom w:val="0"/>
      <w:divBdr>
        <w:top w:val="none" w:sz="0" w:space="0" w:color="auto"/>
        <w:left w:val="none" w:sz="0" w:space="0" w:color="auto"/>
        <w:bottom w:val="none" w:sz="0" w:space="0" w:color="auto"/>
        <w:right w:val="none" w:sz="0" w:space="0" w:color="auto"/>
      </w:divBdr>
    </w:div>
    <w:div w:id="1272053995">
      <w:bodyDiv w:val="1"/>
      <w:marLeft w:val="0"/>
      <w:marRight w:val="0"/>
      <w:marTop w:val="0"/>
      <w:marBottom w:val="0"/>
      <w:divBdr>
        <w:top w:val="none" w:sz="0" w:space="0" w:color="auto"/>
        <w:left w:val="none" w:sz="0" w:space="0" w:color="auto"/>
        <w:bottom w:val="none" w:sz="0" w:space="0" w:color="auto"/>
        <w:right w:val="none" w:sz="0" w:space="0" w:color="auto"/>
      </w:divBdr>
    </w:div>
    <w:div w:id="1272082618">
      <w:bodyDiv w:val="1"/>
      <w:marLeft w:val="0"/>
      <w:marRight w:val="0"/>
      <w:marTop w:val="0"/>
      <w:marBottom w:val="0"/>
      <w:divBdr>
        <w:top w:val="none" w:sz="0" w:space="0" w:color="auto"/>
        <w:left w:val="none" w:sz="0" w:space="0" w:color="auto"/>
        <w:bottom w:val="none" w:sz="0" w:space="0" w:color="auto"/>
        <w:right w:val="none" w:sz="0" w:space="0" w:color="auto"/>
      </w:divBdr>
    </w:div>
    <w:div w:id="1272085827">
      <w:bodyDiv w:val="1"/>
      <w:marLeft w:val="0"/>
      <w:marRight w:val="0"/>
      <w:marTop w:val="0"/>
      <w:marBottom w:val="0"/>
      <w:divBdr>
        <w:top w:val="none" w:sz="0" w:space="0" w:color="auto"/>
        <w:left w:val="none" w:sz="0" w:space="0" w:color="auto"/>
        <w:bottom w:val="none" w:sz="0" w:space="0" w:color="auto"/>
        <w:right w:val="none" w:sz="0" w:space="0" w:color="auto"/>
      </w:divBdr>
    </w:div>
    <w:div w:id="1272123546">
      <w:bodyDiv w:val="1"/>
      <w:marLeft w:val="0"/>
      <w:marRight w:val="0"/>
      <w:marTop w:val="0"/>
      <w:marBottom w:val="0"/>
      <w:divBdr>
        <w:top w:val="none" w:sz="0" w:space="0" w:color="auto"/>
        <w:left w:val="none" w:sz="0" w:space="0" w:color="auto"/>
        <w:bottom w:val="none" w:sz="0" w:space="0" w:color="auto"/>
        <w:right w:val="none" w:sz="0" w:space="0" w:color="auto"/>
      </w:divBdr>
    </w:div>
    <w:div w:id="1272124926">
      <w:bodyDiv w:val="1"/>
      <w:marLeft w:val="0"/>
      <w:marRight w:val="0"/>
      <w:marTop w:val="0"/>
      <w:marBottom w:val="0"/>
      <w:divBdr>
        <w:top w:val="none" w:sz="0" w:space="0" w:color="auto"/>
        <w:left w:val="none" w:sz="0" w:space="0" w:color="auto"/>
        <w:bottom w:val="none" w:sz="0" w:space="0" w:color="auto"/>
        <w:right w:val="none" w:sz="0" w:space="0" w:color="auto"/>
      </w:divBdr>
    </w:div>
    <w:div w:id="1272132820">
      <w:bodyDiv w:val="1"/>
      <w:marLeft w:val="0"/>
      <w:marRight w:val="0"/>
      <w:marTop w:val="0"/>
      <w:marBottom w:val="0"/>
      <w:divBdr>
        <w:top w:val="none" w:sz="0" w:space="0" w:color="auto"/>
        <w:left w:val="none" w:sz="0" w:space="0" w:color="auto"/>
        <w:bottom w:val="none" w:sz="0" w:space="0" w:color="auto"/>
        <w:right w:val="none" w:sz="0" w:space="0" w:color="auto"/>
      </w:divBdr>
    </w:div>
    <w:div w:id="1272200992">
      <w:bodyDiv w:val="1"/>
      <w:marLeft w:val="0"/>
      <w:marRight w:val="0"/>
      <w:marTop w:val="0"/>
      <w:marBottom w:val="0"/>
      <w:divBdr>
        <w:top w:val="none" w:sz="0" w:space="0" w:color="auto"/>
        <w:left w:val="none" w:sz="0" w:space="0" w:color="auto"/>
        <w:bottom w:val="none" w:sz="0" w:space="0" w:color="auto"/>
        <w:right w:val="none" w:sz="0" w:space="0" w:color="auto"/>
      </w:divBdr>
    </w:div>
    <w:div w:id="1272280170">
      <w:bodyDiv w:val="1"/>
      <w:marLeft w:val="0"/>
      <w:marRight w:val="0"/>
      <w:marTop w:val="0"/>
      <w:marBottom w:val="0"/>
      <w:divBdr>
        <w:top w:val="none" w:sz="0" w:space="0" w:color="auto"/>
        <w:left w:val="none" w:sz="0" w:space="0" w:color="auto"/>
        <w:bottom w:val="none" w:sz="0" w:space="0" w:color="auto"/>
        <w:right w:val="none" w:sz="0" w:space="0" w:color="auto"/>
      </w:divBdr>
    </w:div>
    <w:div w:id="1272392541">
      <w:bodyDiv w:val="1"/>
      <w:marLeft w:val="0"/>
      <w:marRight w:val="0"/>
      <w:marTop w:val="0"/>
      <w:marBottom w:val="0"/>
      <w:divBdr>
        <w:top w:val="none" w:sz="0" w:space="0" w:color="auto"/>
        <w:left w:val="none" w:sz="0" w:space="0" w:color="auto"/>
        <w:bottom w:val="none" w:sz="0" w:space="0" w:color="auto"/>
        <w:right w:val="none" w:sz="0" w:space="0" w:color="auto"/>
      </w:divBdr>
    </w:div>
    <w:div w:id="1272400743">
      <w:bodyDiv w:val="1"/>
      <w:marLeft w:val="0"/>
      <w:marRight w:val="0"/>
      <w:marTop w:val="0"/>
      <w:marBottom w:val="0"/>
      <w:divBdr>
        <w:top w:val="none" w:sz="0" w:space="0" w:color="auto"/>
        <w:left w:val="none" w:sz="0" w:space="0" w:color="auto"/>
        <w:bottom w:val="none" w:sz="0" w:space="0" w:color="auto"/>
        <w:right w:val="none" w:sz="0" w:space="0" w:color="auto"/>
      </w:divBdr>
    </w:div>
    <w:div w:id="1272401567">
      <w:bodyDiv w:val="1"/>
      <w:marLeft w:val="0"/>
      <w:marRight w:val="0"/>
      <w:marTop w:val="0"/>
      <w:marBottom w:val="0"/>
      <w:divBdr>
        <w:top w:val="none" w:sz="0" w:space="0" w:color="auto"/>
        <w:left w:val="none" w:sz="0" w:space="0" w:color="auto"/>
        <w:bottom w:val="none" w:sz="0" w:space="0" w:color="auto"/>
        <w:right w:val="none" w:sz="0" w:space="0" w:color="auto"/>
      </w:divBdr>
    </w:div>
    <w:div w:id="1272513410">
      <w:bodyDiv w:val="1"/>
      <w:marLeft w:val="0"/>
      <w:marRight w:val="0"/>
      <w:marTop w:val="0"/>
      <w:marBottom w:val="0"/>
      <w:divBdr>
        <w:top w:val="none" w:sz="0" w:space="0" w:color="auto"/>
        <w:left w:val="none" w:sz="0" w:space="0" w:color="auto"/>
        <w:bottom w:val="none" w:sz="0" w:space="0" w:color="auto"/>
        <w:right w:val="none" w:sz="0" w:space="0" w:color="auto"/>
      </w:divBdr>
    </w:div>
    <w:div w:id="1272514623">
      <w:bodyDiv w:val="1"/>
      <w:marLeft w:val="0"/>
      <w:marRight w:val="0"/>
      <w:marTop w:val="0"/>
      <w:marBottom w:val="0"/>
      <w:divBdr>
        <w:top w:val="none" w:sz="0" w:space="0" w:color="auto"/>
        <w:left w:val="none" w:sz="0" w:space="0" w:color="auto"/>
        <w:bottom w:val="none" w:sz="0" w:space="0" w:color="auto"/>
        <w:right w:val="none" w:sz="0" w:space="0" w:color="auto"/>
      </w:divBdr>
    </w:div>
    <w:div w:id="1272516156">
      <w:bodyDiv w:val="1"/>
      <w:marLeft w:val="0"/>
      <w:marRight w:val="0"/>
      <w:marTop w:val="0"/>
      <w:marBottom w:val="0"/>
      <w:divBdr>
        <w:top w:val="none" w:sz="0" w:space="0" w:color="auto"/>
        <w:left w:val="none" w:sz="0" w:space="0" w:color="auto"/>
        <w:bottom w:val="none" w:sz="0" w:space="0" w:color="auto"/>
        <w:right w:val="none" w:sz="0" w:space="0" w:color="auto"/>
      </w:divBdr>
    </w:div>
    <w:div w:id="1272518610">
      <w:bodyDiv w:val="1"/>
      <w:marLeft w:val="0"/>
      <w:marRight w:val="0"/>
      <w:marTop w:val="0"/>
      <w:marBottom w:val="0"/>
      <w:divBdr>
        <w:top w:val="none" w:sz="0" w:space="0" w:color="auto"/>
        <w:left w:val="none" w:sz="0" w:space="0" w:color="auto"/>
        <w:bottom w:val="none" w:sz="0" w:space="0" w:color="auto"/>
        <w:right w:val="none" w:sz="0" w:space="0" w:color="auto"/>
      </w:divBdr>
    </w:div>
    <w:div w:id="1272585437">
      <w:bodyDiv w:val="1"/>
      <w:marLeft w:val="0"/>
      <w:marRight w:val="0"/>
      <w:marTop w:val="0"/>
      <w:marBottom w:val="0"/>
      <w:divBdr>
        <w:top w:val="none" w:sz="0" w:space="0" w:color="auto"/>
        <w:left w:val="none" w:sz="0" w:space="0" w:color="auto"/>
        <w:bottom w:val="none" w:sz="0" w:space="0" w:color="auto"/>
        <w:right w:val="none" w:sz="0" w:space="0" w:color="auto"/>
      </w:divBdr>
    </w:div>
    <w:div w:id="1272594818">
      <w:bodyDiv w:val="1"/>
      <w:marLeft w:val="0"/>
      <w:marRight w:val="0"/>
      <w:marTop w:val="0"/>
      <w:marBottom w:val="0"/>
      <w:divBdr>
        <w:top w:val="none" w:sz="0" w:space="0" w:color="auto"/>
        <w:left w:val="none" w:sz="0" w:space="0" w:color="auto"/>
        <w:bottom w:val="none" w:sz="0" w:space="0" w:color="auto"/>
        <w:right w:val="none" w:sz="0" w:space="0" w:color="auto"/>
      </w:divBdr>
    </w:div>
    <w:div w:id="1272738596">
      <w:bodyDiv w:val="1"/>
      <w:marLeft w:val="0"/>
      <w:marRight w:val="0"/>
      <w:marTop w:val="0"/>
      <w:marBottom w:val="0"/>
      <w:divBdr>
        <w:top w:val="none" w:sz="0" w:space="0" w:color="auto"/>
        <w:left w:val="none" w:sz="0" w:space="0" w:color="auto"/>
        <w:bottom w:val="none" w:sz="0" w:space="0" w:color="auto"/>
        <w:right w:val="none" w:sz="0" w:space="0" w:color="auto"/>
      </w:divBdr>
    </w:div>
    <w:div w:id="1272783575">
      <w:bodyDiv w:val="1"/>
      <w:marLeft w:val="0"/>
      <w:marRight w:val="0"/>
      <w:marTop w:val="0"/>
      <w:marBottom w:val="0"/>
      <w:divBdr>
        <w:top w:val="none" w:sz="0" w:space="0" w:color="auto"/>
        <w:left w:val="none" w:sz="0" w:space="0" w:color="auto"/>
        <w:bottom w:val="none" w:sz="0" w:space="0" w:color="auto"/>
        <w:right w:val="none" w:sz="0" w:space="0" w:color="auto"/>
      </w:divBdr>
    </w:div>
    <w:div w:id="1272787159">
      <w:bodyDiv w:val="1"/>
      <w:marLeft w:val="0"/>
      <w:marRight w:val="0"/>
      <w:marTop w:val="0"/>
      <w:marBottom w:val="0"/>
      <w:divBdr>
        <w:top w:val="none" w:sz="0" w:space="0" w:color="auto"/>
        <w:left w:val="none" w:sz="0" w:space="0" w:color="auto"/>
        <w:bottom w:val="none" w:sz="0" w:space="0" w:color="auto"/>
        <w:right w:val="none" w:sz="0" w:space="0" w:color="auto"/>
      </w:divBdr>
    </w:div>
    <w:div w:id="1272934154">
      <w:bodyDiv w:val="1"/>
      <w:marLeft w:val="0"/>
      <w:marRight w:val="0"/>
      <w:marTop w:val="0"/>
      <w:marBottom w:val="0"/>
      <w:divBdr>
        <w:top w:val="none" w:sz="0" w:space="0" w:color="auto"/>
        <w:left w:val="none" w:sz="0" w:space="0" w:color="auto"/>
        <w:bottom w:val="none" w:sz="0" w:space="0" w:color="auto"/>
        <w:right w:val="none" w:sz="0" w:space="0" w:color="auto"/>
      </w:divBdr>
    </w:div>
    <w:div w:id="1272936883">
      <w:bodyDiv w:val="1"/>
      <w:marLeft w:val="0"/>
      <w:marRight w:val="0"/>
      <w:marTop w:val="0"/>
      <w:marBottom w:val="0"/>
      <w:divBdr>
        <w:top w:val="none" w:sz="0" w:space="0" w:color="auto"/>
        <w:left w:val="none" w:sz="0" w:space="0" w:color="auto"/>
        <w:bottom w:val="none" w:sz="0" w:space="0" w:color="auto"/>
        <w:right w:val="none" w:sz="0" w:space="0" w:color="auto"/>
      </w:divBdr>
    </w:div>
    <w:div w:id="1273051366">
      <w:bodyDiv w:val="1"/>
      <w:marLeft w:val="0"/>
      <w:marRight w:val="0"/>
      <w:marTop w:val="0"/>
      <w:marBottom w:val="0"/>
      <w:divBdr>
        <w:top w:val="none" w:sz="0" w:space="0" w:color="auto"/>
        <w:left w:val="none" w:sz="0" w:space="0" w:color="auto"/>
        <w:bottom w:val="none" w:sz="0" w:space="0" w:color="auto"/>
        <w:right w:val="none" w:sz="0" w:space="0" w:color="auto"/>
      </w:divBdr>
    </w:div>
    <w:div w:id="1273172438">
      <w:bodyDiv w:val="1"/>
      <w:marLeft w:val="0"/>
      <w:marRight w:val="0"/>
      <w:marTop w:val="0"/>
      <w:marBottom w:val="0"/>
      <w:divBdr>
        <w:top w:val="none" w:sz="0" w:space="0" w:color="auto"/>
        <w:left w:val="none" w:sz="0" w:space="0" w:color="auto"/>
        <w:bottom w:val="none" w:sz="0" w:space="0" w:color="auto"/>
        <w:right w:val="none" w:sz="0" w:space="0" w:color="auto"/>
      </w:divBdr>
    </w:div>
    <w:div w:id="1273322041">
      <w:bodyDiv w:val="1"/>
      <w:marLeft w:val="0"/>
      <w:marRight w:val="0"/>
      <w:marTop w:val="0"/>
      <w:marBottom w:val="0"/>
      <w:divBdr>
        <w:top w:val="none" w:sz="0" w:space="0" w:color="auto"/>
        <w:left w:val="none" w:sz="0" w:space="0" w:color="auto"/>
        <w:bottom w:val="none" w:sz="0" w:space="0" w:color="auto"/>
        <w:right w:val="none" w:sz="0" w:space="0" w:color="auto"/>
      </w:divBdr>
    </w:div>
    <w:div w:id="1273509998">
      <w:bodyDiv w:val="1"/>
      <w:marLeft w:val="0"/>
      <w:marRight w:val="0"/>
      <w:marTop w:val="0"/>
      <w:marBottom w:val="0"/>
      <w:divBdr>
        <w:top w:val="none" w:sz="0" w:space="0" w:color="auto"/>
        <w:left w:val="none" w:sz="0" w:space="0" w:color="auto"/>
        <w:bottom w:val="none" w:sz="0" w:space="0" w:color="auto"/>
        <w:right w:val="none" w:sz="0" w:space="0" w:color="auto"/>
      </w:divBdr>
    </w:div>
    <w:div w:id="1273515218">
      <w:bodyDiv w:val="1"/>
      <w:marLeft w:val="0"/>
      <w:marRight w:val="0"/>
      <w:marTop w:val="0"/>
      <w:marBottom w:val="0"/>
      <w:divBdr>
        <w:top w:val="none" w:sz="0" w:space="0" w:color="auto"/>
        <w:left w:val="none" w:sz="0" w:space="0" w:color="auto"/>
        <w:bottom w:val="none" w:sz="0" w:space="0" w:color="auto"/>
        <w:right w:val="none" w:sz="0" w:space="0" w:color="auto"/>
      </w:divBdr>
    </w:div>
    <w:div w:id="1273631142">
      <w:bodyDiv w:val="1"/>
      <w:marLeft w:val="0"/>
      <w:marRight w:val="0"/>
      <w:marTop w:val="0"/>
      <w:marBottom w:val="0"/>
      <w:divBdr>
        <w:top w:val="none" w:sz="0" w:space="0" w:color="auto"/>
        <w:left w:val="none" w:sz="0" w:space="0" w:color="auto"/>
        <w:bottom w:val="none" w:sz="0" w:space="0" w:color="auto"/>
        <w:right w:val="none" w:sz="0" w:space="0" w:color="auto"/>
      </w:divBdr>
    </w:div>
    <w:div w:id="1273702959">
      <w:bodyDiv w:val="1"/>
      <w:marLeft w:val="0"/>
      <w:marRight w:val="0"/>
      <w:marTop w:val="0"/>
      <w:marBottom w:val="0"/>
      <w:divBdr>
        <w:top w:val="none" w:sz="0" w:space="0" w:color="auto"/>
        <w:left w:val="none" w:sz="0" w:space="0" w:color="auto"/>
        <w:bottom w:val="none" w:sz="0" w:space="0" w:color="auto"/>
        <w:right w:val="none" w:sz="0" w:space="0" w:color="auto"/>
      </w:divBdr>
    </w:div>
    <w:div w:id="1273707315">
      <w:bodyDiv w:val="1"/>
      <w:marLeft w:val="0"/>
      <w:marRight w:val="0"/>
      <w:marTop w:val="0"/>
      <w:marBottom w:val="0"/>
      <w:divBdr>
        <w:top w:val="none" w:sz="0" w:space="0" w:color="auto"/>
        <w:left w:val="none" w:sz="0" w:space="0" w:color="auto"/>
        <w:bottom w:val="none" w:sz="0" w:space="0" w:color="auto"/>
        <w:right w:val="none" w:sz="0" w:space="0" w:color="auto"/>
      </w:divBdr>
    </w:div>
    <w:div w:id="1273781447">
      <w:bodyDiv w:val="1"/>
      <w:marLeft w:val="0"/>
      <w:marRight w:val="0"/>
      <w:marTop w:val="0"/>
      <w:marBottom w:val="0"/>
      <w:divBdr>
        <w:top w:val="none" w:sz="0" w:space="0" w:color="auto"/>
        <w:left w:val="none" w:sz="0" w:space="0" w:color="auto"/>
        <w:bottom w:val="none" w:sz="0" w:space="0" w:color="auto"/>
        <w:right w:val="none" w:sz="0" w:space="0" w:color="auto"/>
      </w:divBdr>
    </w:div>
    <w:div w:id="1273825767">
      <w:bodyDiv w:val="1"/>
      <w:marLeft w:val="0"/>
      <w:marRight w:val="0"/>
      <w:marTop w:val="0"/>
      <w:marBottom w:val="0"/>
      <w:divBdr>
        <w:top w:val="none" w:sz="0" w:space="0" w:color="auto"/>
        <w:left w:val="none" w:sz="0" w:space="0" w:color="auto"/>
        <w:bottom w:val="none" w:sz="0" w:space="0" w:color="auto"/>
        <w:right w:val="none" w:sz="0" w:space="0" w:color="auto"/>
      </w:divBdr>
    </w:div>
    <w:div w:id="1273828753">
      <w:bodyDiv w:val="1"/>
      <w:marLeft w:val="0"/>
      <w:marRight w:val="0"/>
      <w:marTop w:val="0"/>
      <w:marBottom w:val="0"/>
      <w:divBdr>
        <w:top w:val="none" w:sz="0" w:space="0" w:color="auto"/>
        <w:left w:val="none" w:sz="0" w:space="0" w:color="auto"/>
        <w:bottom w:val="none" w:sz="0" w:space="0" w:color="auto"/>
        <w:right w:val="none" w:sz="0" w:space="0" w:color="auto"/>
      </w:divBdr>
    </w:div>
    <w:div w:id="1273898325">
      <w:bodyDiv w:val="1"/>
      <w:marLeft w:val="0"/>
      <w:marRight w:val="0"/>
      <w:marTop w:val="0"/>
      <w:marBottom w:val="0"/>
      <w:divBdr>
        <w:top w:val="none" w:sz="0" w:space="0" w:color="auto"/>
        <w:left w:val="none" w:sz="0" w:space="0" w:color="auto"/>
        <w:bottom w:val="none" w:sz="0" w:space="0" w:color="auto"/>
        <w:right w:val="none" w:sz="0" w:space="0" w:color="auto"/>
      </w:divBdr>
    </w:div>
    <w:div w:id="1273974601">
      <w:bodyDiv w:val="1"/>
      <w:marLeft w:val="0"/>
      <w:marRight w:val="0"/>
      <w:marTop w:val="0"/>
      <w:marBottom w:val="0"/>
      <w:divBdr>
        <w:top w:val="none" w:sz="0" w:space="0" w:color="auto"/>
        <w:left w:val="none" w:sz="0" w:space="0" w:color="auto"/>
        <w:bottom w:val="none" w:sz="0" w:space="0" w:color="auto"/>
        <w:right w:val="none" w:sz="0" w:space="0" w:color="auto"/>
      </w:divBdr>
    </w:div>
    <w:div w:id="1274020906">
      <w:bodyDiv w:val="1"/>
      <w:marLeft w:val="0"/>
      <w:marRight w:val="0"/>
      <w:marTop w:val="0"/>
      <w:marBottom w:val="0"/>
      <w:divBdr>
        <w:top w:val="none" w:sz="0" w:space="0" w:color="auto"/>
        <w:left w:val="none" w:sz="0" w:space="0" w:color="auto"/>
        <w:bottom w:val="none" w:sz="0" w:space="0" w:color="auto"/>
        <w:right w:val="none" w:sz="0" w:space="0" w:color="auto"/>
      </w:divBdr>
    </w:div>
    <w:div w:id="1274165807">
      <w:bodyDiv w:val="1"/>
      <w:marLeft w:val="0"/>
      <w:marRight w:val="0"/>
      <w:marTop w:val="0"/>
      <w:marBottom w:val="0"/>
      <w:divBdr>
        <w:top w:val="none" w:sz="0" w:space="0" w:color="auto"/>
        <w:left w:val="none" w:sz="0" w:space="0" w:color="auto"/>
        <w:bottom w:val="none" w:sz="0" w:space="0" w:color="auto"/>
        <w:right w:val="none" w:sz="0" w:space="0" w:color="auto"/>
      </w:divBdr>
    </w:div>
    <w:div w:id="1274169159">
      <w:bodyDiv w:val="1"/>
      <w:marLeft w:val="0"/>
      <w:marRight w:val="0"/>
      <w:marTop w:val="0"/>
      <w:marBottom w:val="0"/>
      <w:divBdr>
        <w:top w:val="none" w:sz="0" w:space="0" w:color="auto"/>
        <w:left w:val="none" w:sz="0" w:space="0" w:color="auto"/>
        <w:bottom w:val="none" w:sz="0" w:space="0" w:color="auto"/>
        <w:right w:val="none" w:sz="0" w:space="0" w:color="auto"/>
      </w:divBdr>
    </w:div>
    <w:div w:id="1274171223">
      <w:bodyDiv w:val="1"/>
      <w:marLeft w:val="0"/>
      <w:marRight w:val="0"/>
      <w:marTop w:val="0"/>
      <w:marBottom w:val="0"/>
      <w:divBdr>
        <w:top w:val="none" w:sz="0" w:space="0" w:color="auto"/>
        <w:left w:val="none" w:sz="0" w:space="0" w:color="auto"/>
        <w:bottom w:val="none" w:sz="0" w:space="0" w:color="auto"/>
        <w:right w:val="none" w:sz="0" w:space="0" w:color="auto"/>
      </w:divBdr>
    </w:div>
    <w:div w:id="1274171982">
      <w:bodyDiv w:val="1"/>
      <w:marLeft w:val="0"/>
      <w:marRight w:val="0"/>
      <w:marTop w:val="0"/>
      <w:marBottom w:val="0"/>
      <w:divBdr>
        <w:top w:val="none" w:sz="0" w:space="0" w:color="auto"/>
        <w:left w:val="none" w:sz="0" w:space="0" w:color="auto"/>
        <w:bottom w:val="none" w:sz="0" w:space="0" w:color="auto"/>
        <w:right w:val="none" w:sz="0" w:space="0" w:color="auto"/>
      </w:divBdr>
    </w:div>
    <w:div w:id="1274287489">
      <w:bodyDiv w:val="1"/>
      <w:marLeft w:val="0"/>
      <w:marRight w:val="0"/>
      <w:marTop w:val="0"/>
      <w:marBottom w:val="0"/>
      <w:divBdr>
        <w:top w:val="none" w:sz="0" w:space="0" w:color="auto"/>
        <w:left w:val="none" w:sz="0" w:space="0" w:color="auto"/>
        <w:bottom w:val="none" w:sz="0" w:space="0" w:color="auto"/>
        <w:right w:val="none" w:sz="0" w:space="0" w:color="auto"/>
      </w:divBdr>
    </w:div>
    <w:div w:id="1274433295">
      <w:bodyDiv w:val="1"/>
      <w:marLeft w:val="0"/>
      <w:marRight w:val="0"/>
      <w:marTop w:val="0"/>
      <w:marBottom w:val="0"/>
      <w:divBdr>
        <w:top w:val="none" w:sz="0" w:space="0" w:color="auto"/>
        <w:left w:val="none" w:sz="0" w:space="0" w:color="auto"/>
        <w:bottom w:val="none" w:sz="0" w:space="0" w:color="auto"/>
        <w:right w:val="none" w:sz="0" w:space="0" w:color="auto"/>
      </w:divBdr>
    </w:div>
    <w:div w:id="1274434092">
      <w:bodyDiv w:val="1"/>
      <w:marLeft w:val="0"/>
      <w:marRight w:val="0"/>
      <w:marTop w:val="0"/>
      <w:marBottom w:val="0"/>
      <w:divBdr>
        <w:top w:val="none" w:sz="0" w:space="0" w:color="auto"/>
        <w:left w:val="none" w:sz="0" w:space="0" w:color="auto"/>
        <w:bottom w:val="none" w:sz="0" w:space="0" w:color="auto"/>
        <w:right w:val="none" w:sz="0" w:space="0" w:color="auto"/>
      </w:divBdr>
    </w:div>
    <w:div w:id="1274439355">
      <w:bodyDiv w:val="1"/>
      <w:marLeft w:val="0"/>
      <w:marRight w:val="0"/>
      <w:marTop w:val="0"/>
      <w:marBottom w:val="0"/>
      <w:divBdr>
        <w:top w:val="none" w:sz="0" w:space="0" w:color="auto"/>
        <w:left w:val="none" w:sz="0" w:space="0" w:color="auto"/>
        <w:bottom w:val="none" w:sz="0" w:space="0" w:color="auto"/>
        <w:right w:val="none" w:sz="0" w:space="0" w:color="auto"/>
      </w:divBdr>
    </w:div>
    <w:div w:id="1274440163">
      <w:bodyDiv w:val="1"/>
      <w:marLeft w:val="0"/>
      <w:marRight w:val="0"/>
      <w:marTop w:val="0"/>
      <w:marBottom w:val="0"/>
      <w:divBdr>
        <w:top w:val="none" w:sz="0" w:space="0" w:color="auto"/>
        <w:left w:val="none" w:sz="0" w:space="0" w:color="auto"/>
        <w:bottom w:val="none" w:sz="0" w:space="0" w:color="auto"/>
        <w:right w:val="none" w:sz="0" w:space="0" w:color="auto"/>
      </w:divBdr>
    </w:div>
    <w:div w:id="1274483818">
      <w:bodyDiv w:val="1"/>
      <w:marLeft w:val="0"/>
      <w:marRight w:val="0"/>
      <w:marTop w:val="0"/>
      <w:marBottom w:val="0"/>
      <w:divBdr>
        <w:top w:val="none" w:sz="0" w:space="0" w:color="auto"/>
        <w:left w:val="none" w:sz="0" w:space="0" w:color="auto"/>
        <w:bottom w:val="none" w:sz="0" w:space="0" w:color="auto"/>
        <w:right w:val="none" w:sz="0" w:space="0" w:color="auto"/>
      </w:divBdr>
    </w:div>
    <w:div w:id="1274508576">
      <w:bodyDiv w:val="1"/>
      <w:marLeft w:val="0"/>
      <w:marRight w:val="0"/>
      <w:marTop w:val="0"/>
      <w:marBottom w:val="0"/>
      <w:divBdr>
        <w:top w:val="none" w:sz="0" w:space="0" w:color="auto"/>
        <w:left w:val="none" w:sz="0" w:space="0" w:color="auto"/>
        <w:bottom w:val="none" w:sz="0" w:space="0" w:color="auto"/>
        <w:right w:val="none" w:sz="0" w:space="0" w:color="auto"/>
      </w:divBdr>
    </w:div>
    <w:div w:id="1274633736">
      <w:bodyDiv w:val="1"/>
      <w:marLeft w:val="0"/>
      <w:marRight w:val="0"/>
      <w:marTop w:val="0"/>
      <w:marBottom w:val="0"/>
      <w:divBdr>
        <w:top w:val="none" w:sz="0" w:space="0" w:color="auto"/>
        <w:left w:val="none" w:sz="0" w:space="0" w:color="auto"/>
        <w:bottom w:val="none" w:sz="0" w:space="0" w:color="auto"/>
        <w:right w:val="none" w:sz="0" w:space="0" w:color="auto"/>
      </w:divBdr>
    </w:div>
    <w:div w:id="1274635202">
      <w:bodyDiv w:val="1"/>
      <w:marLeft w:val="0"/>
      <w:marRight w:val="0"/>
      <w:marTop w:val="0"/>
      <w:marBottom w:val="0"/>
      <w:divBdr>
        <w:top w:val="none" w:sz="0" w:space="0" w:color="auto"/>
        <w:left w:val="none" w:sz="0" w:space="0" w:color="auto"/>
        <w:bottom w:val="none" w:sz="0" w:space="0" w:color="auto"/>
        <w:right w:val="none" w:sz="0" w:space="0" w:color="auto"/>
      </w:divBdr>
    </w:div>
    <w:div w:id="1274704459">
      <w:bodyDiv w:val="1"/>
      <w:marLeft w:val="0"/>
      <w:marRight w:val="0"/>
      <w:marTop w:val="0"/>
      <w:marBottom w:val="0"/>
      <w:divBdr>
        <w:top w:val="none" w:sz="0" w:space="0" w:color="auto"/>
        <w:left w:val="none" w:sz="0" w:space="0" w:color="auto"/>
        <w:bottom w:val="none" w:sz="0" w:space="0" w:color="auto"/>
        <w:right w:val="none" w:sz="0" w:space="0" w:color="auto"/>
      </w:divBdr>
    </w:div>
    <w:div w:id="1274822707">
      <w:bodyDiv w:val="1"/>
      <w:marLeft w:val="0"/>
      <w:marRight w:val="0"/>
      <w:marTop w:val="0"/>
      <w:marBottom w:val="0"/>
      <w:divBdr>
        <w:top w:val="none" w:sz="0" w:space="0" w:color="auto"/>
        <w:left w:val="none" w:sz="0" w:space="0" w:color="auto"/>
        <w:bottom w:val="none" w:sz="0" w:space="0" w:color="auto"/>
        <w:right w:val="none" w:sz="0" w:space="0" w:color="auto"/>
      </w:divBdr>
    </w:div>
    <w:div w:id="1274824136">
      <w:bodyDiv w:val="1"/>
      <w:marLeft w:val="0"/>
      <w:marRight w:val="0"/>
      <w:marTop w:val="0"/>
      <w:marBottom w:val="0"/>
      <w:divBdr>
        <w:top w:val="none" w:sz="0" w:space="0" w:color="auto"/>
        <w:left w:val="none" w:sz="0" w:space="0" w:color="auto"/>
        <w:bottom w:val="none" w:sz="0" w:space="0" w:color="auto"/>
        <w:right w:val="none" w:sz="0" w:space="0" w:color="auto"/>
      </w:divBdr>
    </w:div>
    <w:div w:id="1274828058">
      <w:bodyDiv w:val="1"/>
      <w:marLeft w:val="0"/>
      <w:marRight w:val="0"/>
      <w:marTop w:val="0"/>
      <w:marBottom w:val="0"/>
      <w:divBdr>
        <w:top w:val="none" w:sz="0" w:space="0" w:color="auto"/>
        <w:left w:val="none" w:sz="0" w:space="0" w:color="auto"/>
        <w:bottom w:val="none" w:sz="0" w:space="0" w:color="auto"/>
        <w:right w:val="none" w:sz="0" w:space="0" w:color="auto"/>
      </w:divBdr>
    </w:div>
    <w:div w:id="1274871979">
      <w:bodyDiv w:val="1"/>
      <w:marLeft w:val="0"/>
      <w:marRight w:val="0"/>
      <w:marTop w:val="0"/>
      <w:marBottom w:val="0"/>
      <w:divBdr>
        <w:top w:val="none" w:sz="0" w:space="0" w:color="auto"/>
        <w:left w:val="none" w:sz="0" w:space="0" w:color="auto"/>
        <w:bottom w:val="none" w:sz="0" w:space="0" w:color="auto"/>
        <w:right w:val="none" w:sz="0" w:space="0" w:color="auto"/>
      </w:divBdr>
    </w:div>
    <w:div w:id="1274901510">
      <w:bodyDiv w:val="1"/>
      <w:marLeft w:val="0"/>
      <w:marRight w:val="0"/>
      <w:marTop w:val="0"/>
      <w:marBottom w:val="0"/>
      <w:divBdr>
        <w:top w:val="none" w:sz="0" w:space="0" w:color="auto"/>
        <w:left w:val="none" w:sz="0" w:space="0" w:color="auto"/>
        <w:bottom w:val="none" w:sz="0" w:space="0" w:color="auto"/>
        <w:right w:val="none" w:sz="0" w:space="0" w:color="auto"/>
      </w:divBdr>
    </w:div>
    <w:div w:id="1274946499">
      <w:bodyDiv w:val="1"/>
      <w:marLeft w:val="0"/>
      <w:marRight w:val="0"/>
      <w:marTop w:val="0"/>
      <w:marBottom w:val="0"/>
      <w:divBdr>
        <w:top w:val="none" w:sz="0" w:space="0" w:color="auto"/>
        <w:left w:val="none" w:sz="0" w:space="0" w:color="auto"/>
        <w:bottom w:val="none" w:sz="0" w:space="0" w:color="auto"/>
        <w:right w:val="none" w:sz="0" w:space="0" w:color="auto"/>
      </w:divBdr>
    </w:div>
    <w:div w:id="1275014302">
      <w:bodyDiv w:val="1"/>
      <w:marLeft w:val="0"/>
      <w:marRight w:val="0"/>
      <w:marTop w:val="0"/>
      <w:marBottom w:val="0"/>
      <w:divBdr>
        <w:top w:val="none" w:sz="0" w:space="0" w:color="auto"/>
        <w:left w:val="none" w:sz="0" w:space="0" w:color="auto"/>
        <w:bottom w:val="none" w:sz="0" w:space="0" w:color="auto"/>
        <w:right w:val="none" w:sz="0" w:space="0" w:color="auto"/>
      </w:divBdr>
    </w:div>
    <w:div w:id="1275022743">
      <w:bodyDiv w:val="1"/>
      <w:marLeft w:val="0"/>
      <w:marRight w:val="0"/>
      <w:marTop w:val="0"/>
      <w:marBottom w:val="0"/>
      <w:divBdr>
        <w:top w:val="none" w:sz="0" w:space="0" w:color="auto"/>
        <w:left w:val="none" w:sz="0" w:space="0" w:color="auto"/>
        <w:bottom w:val="none" w:sz="0" w:space="0" w:color="auto"/>
        <w:right w:val="none" w:sz="0" w:space="0" w:color="auto"/>
      </w:divBdr>
    </w:div>
    <w:div w:id="1275357791">
      <w:bodyDiv w:val="1"/>
      <w:marLeft w:val="0"/>
      <w:marRight w:val="0"/>
      <w:marTop w:val="0"/>
      <w:marBottom w:val="0"/>
      <w:divBdr>
        <w:top w:val="none" w:sz="0" w:space="0" w:color="auto"/>
        <w:left w:val="none" w:sz="0" w:space="0" w:color="auto"/>
        <w:bottom w:val="none" w:sz="0" w:space="0" w:color="auto"/>
        <w:right w:val="none" w:sz="0" w:space="0" w:color="auto"/>
      </w:divBdr>
    </w:div>
    <w:div w:id="1275357850">
      <w:bodyDiv w:val="1"/>
      <w:marLeft w:val="0"/>
      <w:marRight w:val="0"/>
      <w:marTop w:val="0"/>
      <w:marBottom w:val="0"/>
      <w:divBdr>
        <w:top w:val="none" w:sz="0" w:space="0" w:color="auto"/>
        <w:left w:val="none" w:sz="0" w:space="0" w:color="auto"/>
        <w:bottom w:val="none" w:sz="0" w:space="0" w:color="auto"/>
        <w:right w:val="none" w:sz="0" w:space="0" w:color="auto"/>
      </w:divBdr>
    </w:div>
    <w:div w:id="1275359251">
      <w:bodyDiv w:val="1"/>
      <w:marLeft w:val="0"/>
      <w:marRight w:val="0"/>
      <w:marTop w:val="0"/>
      <w:marBottom w:val="0"/>
      <w:divBdr>
        <w:top w:val="none" w:sz="0" w:space="0" w:color="auto"/>
        <w:left w:val="none" w:sz="0" w:space="0" w:color="auto"/>
        <w:bottom w:val="none" w:sz="0" w:space="0" w:color="auto"/>
        <w:right w:val="none" w:sz="0" w:space="0" w:color="auto"/>
      </w:divBdr>
    </w:div>
    <w:div w:id="1275482340">
      <w:bodyDiv w:val="1"/>
      <w:marLeft w:val="0"/>
      <w:marRight w:val="0"/>
      <w:marTop w:val="0"/>
      <w:marBottom w:val="0"/>
      <w:divBdr>
        <w:top w:val="none" w:sz="0" w:space="0" w:color="auto"/>
        <w:left w:val="none" w:sz="0" w:space="0" w:color="auto"/>
        <w:bottom w:val="none" w:sz="0" w:space="0" w:color="auto"/>
        <w:right w:val="none" w:sz="0" w:space="0" w:color="auto"/>
      </w:divBdr>
    </w:div>
    <w:div w:id="1275671112">
      <w:bodyDiv w:val="1"/>
      <w:marLeft w:val="0"/>
      <w:marRight w:val="0"/>
      <w:marTop w:val="0"/>
      <w:marBottom w:val="0"/>
      <w:divBdr>
        <w:top w:val="none" w:sz="0" w:space="0" w:color="auto"/>
        <w:left w:val="none" w:sz="0" w:space="0" w:color="auto"/>
        <w:bottom w:val="none" w:sz="0" w:space="0" w:color="auto"/>
        <w:right w:val="none" w:sz="0" w:space="0" w:color="auto"/>
      </w:divBdr>
    </w:div>
    <w:div w:id="1275745295">
      <w:bodyDiv w:val="1"/>
      <w:marLeft w:val="0"/>
      <w:marRight w:val="0"/>
      <w:marTop w:val="0"/>
      <w:marBottom w:val="0"/>
      <w:divBdr>
        <w:top w:val="none" w:sz="0" w:space="0" w:color="auto"/>
        <w:left w:val="none" w:sz="0" w:space="0" w:color="auto"/>
        <w:bottom w:val="none" w:sz="0" w:space="0" w:color="auto"/>
        <w:right w:val="none" w:sz="0" w:space="0" w:color="auto"/>
      </w:divBdr>
    </w:div>
    <w:div w:id="1275940739">
      <w:bodyDiv w:val="1"/>
      <w:marLeft w:val="0"/>
      <w:marRight w:val="0"/>
      <w:marTop w:val="0"/>
      <w:marBottom w:val="0"/>
      <w:divBdr>
        <w:top w:val="none" w:sz="0" w:space="0" w:color="auto"/>
        <w:left w:val="none" w:sz="0" w:space="0" w:color="auto"/>
        <w:bottom w:val="none" w:sz="0" w:space="0" w:color="auto"/>
        <w:right w:val="none" w:sz="0" w:space="0" w:color="auto"/>
      </w:divBdr>
    </w:div>
    <w:div w:id="1275942185">
      <w:bodyDiv w:val="1"/>
      <w:marLeft w:val="0"/>
      <w:marRight w:val="0"/>
      <w:marTop w:val="0"/>
      <w:marBottom w:val="0"/>
      <w:divBdr>
        <w:top w:val="none" w:sz="0" w:space="0" w:color="auto"/>
        <w:left w:val="none" w:sz="0" w:space="0" w:color="auto"/>
        <w:bottom w:val="none" w:sz="0" w:space="0" w:color="auto"/>
        <w:right w:val="none" w:sz="0" w:space="0" w:color="auto"/>
      </w:divBdr>
    </w:div>
    <w:div w:id="1275942347">
      <w:bodyDiv w:val="1"/>
      <w:marLeft w:val="0"/>
      <w:marRight w:val="0"/>
      <w:marTop w:val="0"/>
      <w:marBottom w:val="0"/>
      <w:divBdr>
        <w:top w:val="none" w:sz="0" w:space="0" w:color="auto"/>
        <w:left w:val="none" w:sz="0" w:space="0" w:color="auto"/>
        <w:bottom w:val="none" w:sz="0" w:space="0" w:color="auto"/>
        <w:right w:val="none" w:sz="0" w:space="0" w:color="auto"/>
      </w:divBdr>
    </w:div>
    <w:div w:id="1276215162">
      <w:bodyDiv w:val="1"/>
      <w:marLeft w:val="0"/>
      <w:marRight w:val="0"/>
      <w:marTop w:val="0"/>
      <w:marBottom w:val="0"/>
      <w:divBdr>
        <w:top w:val="none" w:sz="0" w:space="0" w:color="auto"/>
        <w:left w:val="none" w:sz="0" w:space="0" w:color="auto"/>
        <w:bottom w:val="none" w:sz="0" w:space="0" w:color="auto"/>
        <w:right w:val="none" w:sz="0" w:space="0" w:color="auto"/>
      </w:divBdr>
    </w:div>
    <w:div w:id="1276402881">
      <w:bodyDiv w:val="1"/>
      <w:marLeft w:val="0"/>
      <w:marRight w:val="0"/>
      <w:marTop w:val="0"/>
      <w:marBottom w:val="0"/>
      <w:divBdr>
        <w:top w:val="none" w:sz="0" w:space="0" w:color="auto"/>
        <w:left w:val="none" w:sz="0" w:space="0" w:color="auto"/>
        <w:bottom w:val="none" w:sz="0" w:space="0" w:color="auto"/>
        <w:right w:val="none" w:sz="0" w:space="0" w:color="auto"/>
      </w:divBdr>
    </w:div>
    <w:div w:id="1276407221">
      <w:bodyDiv w:val="1"/>
      <w:marLeft w:val="0"/>
      <w:marRight w:val="0"/>
      <w:marTop w:val="0"/>
      <w:marBottom w:val="0"/>
      <w:divBdr>
        <w:top w:val="none" w:sz="0" w:space="0" w:color="auto"/>
        <w:left w:val="none" w:sz="0" w:space="0" w:color="auto"/>
        <w:bottom w:val="none" w:sz="0" w:space="0" w:color="auto"/>
        <w:right w:val="none" w:sz="0" w:space="0" w:color="auto"/>
      </w:divBdr>
    </w:div>
    <w:div w:id="1276408265">
      <w:bodyDiv w:val="1"/>
      <w:marLeft w:val="0"/>
      <w:marRight w:val="0"/>
      <w:marTop w:val="0"/>
      <w:marBottom w:val="0"/>
      <w:divBdr>
        <w:top w:val="none" w:sz="0" w:space="0" w:color="auto"/>
        <w:left w:val="none" w:sz="0" w:space="0" w:color="auto"/>
        <w:bottom w:val="none" w:sz="0" w:space="0" w:color="auto"/>
        <w:right w:val="none" w:sz="0" w:space="0" w:color="auto"/>
      </w:divBdr>
    </w:div>
    <w:div w:id="1276450699">
      <w:bodyDiv w:val="1"/>
      <w:marLeft w:val="0"/>
      <w:marRight w:val="0"/>
      <w:marTop w:val="0"/>
      <w:marBottom w:val="0"/>
      <w:divBdr>
        <w:top w:val="none" w:sz="0" w:space="0" w:color="auto"/>
        <w:left w:val="none" w:sz="0" w:space="0" w:color="auto"/>
        <w:bottom w:val="none" w:sz="0" w:space="0" w:color="auto"/>
        <w:right w:val="none" w:sz="0" w:space="0" w:color="auto"/>
      </w:divBdr>
    </w:div>
    <w:div w:id="1276525276">
      <w:bodyDiv w:val="1"/>
      <w:marLeft w:val="0"/>
      <w:marRight w:val="0"/>
      <w:marTop w:val="0"/>
      <w:marBottom w:val="0"/>
      <w:divBdr>
        <w:top w:val="none" w:sz="0" w:space="0" w:color="auto"/>
        <w:left w:val="none" w:sz="0" w:space="0" w:color="auto"/>
        <w:bottom w:val="none" w:sz="0" w:space="0" w:color="auto"/>
        <w:right w:val="none" w:sz="0" w:space="0" w:color="auto"/>
      </w:divBdr>
    </w:div>
    <w:div w:id="1276598286">
      <w:bodyDiv w:val="1"/>
      <w:marLeft w:val="0"/>
      <w:marRight w:val="0"/>
      <w:marTop w:val="0"/>
      <w:marBottom w:val="0"/>
      <w:divBdr>
        <w:top w:val="none" w:sz="0" w:space="0" w:color="auto"/>
        <w:left w:val="none" w:sz="0" w:space="0" w:color="auto"/>
        <w:bottom w:val="none" w:sz="0" w:space="0" w:color="auto"/>
        <w:right w:val="none" w:sz="0" w:space="0" w:color="auto"/>
      </w:divBdr>
    </w:div>
    <w:div w:id="1276715511">
      <w:bodyDiv w:val="1"/>
      <w:marLeft w:val="0"/>
      <w:marRight w:val="0"/>
      <w:marTop w:val="0"/>
      <w:marBottom w:val="0"/>
      <w:divBdr>
        <w:top w:val="none" w:sz="0" w:space="0" w:color="auto"/>
        <w:left w:val="none" w:sz="0" w:space="0" w:color="auto"/>
        <w:bottom w:val="none" w:sz="0" w:space="0" w:color="auto"/>
        <w:right w:val="none" w:sz="0" w:space="0" w:color="auto"/>
      </w:divBdr>
    </w:div>
    <w:div w:id="1276717948">
      <w:bodyDiv w:val="1"/>
      <w:marLeft w:val="0"/>
      <w:marRight w:val="0"/>
      <w:marTop w:val="0"/>
      <w:marBottom w:val="0"/>
      <w:divBdr>
        <w:top w:val="none" w:sz="0" w:space="0" w:color="auto"/>
        <w:left w:val="none" w:sz="0" w:space="0" w:color="auto"/>
        <w:bottom w:val="none" w:sz="0" w:space="0" w:color="auto"/>
        <w:right w:val="none" w:sz="0" w:space="0" w:color="auto"/>
      </w:divBdr>
    </w:div>
    <w:div w:id="1276785939">
      <w:bodyDiv w:val="1"/>
      <w:marLeft w:val="0"/>
      <w:marRight w:val="0"/>
      <w:marTop w:val="0"/>
      <w:marBottom w:val="0"/>
      <w:divBdr>
        <w:top w:val="none" w:sz="0" w:space="0" w:color="auto"/>
        <w:left w:val="none" w:sz="0" w:space="0" w:color="auto"/>
        <w:bottom w:val="none" w:sz="0" w:space="0" w:color="auto"/>
        <w:right w:val="none" w:sz="0" w:space="0" w:color="auto"/>
      </w:divBdr>
    </w:div>
    <w:div w:id="1276793283">
      <w:bodyDiv w:val="1"/>
      <w:marLeft w:val="0"/>
      <w:marRight w:val="0"/>
      <w:marTop w:val="0"/>
      <w:marBottom w:val="0"/>
      <w:divBdr>
        <w:top w:val="none" w:sz="0" w:space="0" w:color="auto"/>
        <w:left w:val="none" w:sz="0" w:space="0" w:color="auto"/>
        <w:bottom w:val="none" w:sz="0" w:space="0" w:color="auto"/>
        <w:right w:val="none" w:sz="0" w:space="0" w:color="auto"/>
      </w:divBdr>
    </w:div>
    <w:div w:id="1276866904">
      <w:bodyDiv w:val="1"/>
      <w:marLeft w:val="0"/>
      <w:marRight w:val="0"/>
      <w:marTop w:val="0"/>
      <w:marBottom w:val="0"/>
      <w:divBdr>
        <w:top w:val="none" w:sz="0" w:space="0" w:color="auto"/>
        <w:left w:val="none" w:sz="0" w:space="0" w:color="auto"/>
        <w:bottom w:val="none" w:sz="0" w:space="0" w:color="auto"/>
        <w:right w:val="none" w:sz="0" w:space="0" w:color="auto"/>
      </w:divBdr>
    </w:div>
    <w:div w:id="1276870544">
      <w:bodyDiv w:val="1"/>
      <w:marLeft w:val="0"/>
      <w:marRight w:val="0"/>
      <w:marTop w:val="0"/>
      <w:marBottom w:val="0"/>
      <w:divBdr>
        <w:top w:val="none" w:sz="0" w:space="0" w:color="auto"/>
        <w:left w:val="none" w:sz="0" w:space="0" w:color="auto"/>
        <w:bottom w:val="none" w:sz="0" w:space="0" w:color="auto"/>
        <w:right w:val="none" w:sz="0" w:space="0" w:color="auto"/>
      </w:divBdr>
    </w:div>
    <w:div w:id="1276905911">
      <w:bodyDiv w:val="1"/>
      <w:marLeft w:val="0"/>
      <w:marRight w:val="0"/>
      <w:marTop w:val="0"/>
      <w:marBottom w:val="0"/>
      <w:divBdr>
        <w:top w:val="none" w:sz="0" w:space="0" w:color="auto"/>
        <w:left w:val="none" w:sz="0" w:space="0" w:color="auto"/>
        <w:bottom w:val="none" w:sz="0" w:space="0" w:color="auto"/>
        <w:right w:val="none" w:sz="0" w:space="0" w:color="auto"/>
      </w:divBdr>
    </w:div>
    <w:div w:id="1277100332">
      <w:bodyDiv w:val="1"/>
      <w:marLeft w:val="0"/>
      <w:marRight w:val="0"/>
      <w:marTop w:val="0"/>
      <w:marBottom w:val="0"/>
      <w:divBdr>
        <w:top w:val="none" w:sz="0" w:space="0" w:color="auto"/>
        <w:left w:val="none" w:sz="0" w:space="0" w:color="auto"/>
        <w:bottom w:val="none" w:sz="0" w:space="0" w:color="auto"/>
        <w:right w:val="none" w:sz="0" w:space="0" w:color="auto"/>
      </w:divBdr>
    </w:div>
    <w:div w:id="1277179163">
      <w:bodyDiv w:val="1"/>
      <w:marLeft w:val="0"/>
      <w:marRight w:val="0"/>
      <w:marTop w:val="0"/>
      <w:marBottom w:val="0"/>
      <w:divBdr>
        <w:top w:val="none" w:sz="0" w:space="0" w:color="auto"/>
        <w:left w:val="none" w:sz="0" w:space="0" w:color="auto"/>
        <w:bottom w:val="none" w:sz="0" w:space="0" w:color="auto"/>
        <w:right w:val="none" w:sz="0" w:space="0" w:color="auto"/>
      </w:divBdr>
    </w:div>
    <w:div w:id="1277326075">
      <w:bodyDiv w:val="1"/>
      <w:marLeft w:val="0"/>
      <w:marRight w:val="0"/>
      <w:marTop w:val="0"/>
      <w:marBottom w:val="0"/>
      <w:divBdr>
        <w:top w:val="none" w:sz="0" w:space="0" w:color="auto"/>
        <w:left w:val="none" w:sz="0" w:space="0" w:color="auto"/>
        <w:bottom w:val="none" w:sz="0" w:space="0" w:color="auto"/>
        <w:right w:val="none" w:sz="0" w:space="0" w:color="auto"/>
      </w:divBdr>
    </w:div>
    <w:div w:id="1277370678">
      <w:bodyDiv w:val="1"/>
      <w:marLeft w:val="0"/>
      <w:marRight w:val="0"/>
      <w:marTop w:val="0"/>
      <w:marBottom w:val="0"/>
      <w:divBdr>
        <w:top w:val="none" w:sz="0" w:space="0" w:color="auto"/>
        <w:left w:val="none" w:sz="0" w:space="0" w:color="auto"/>
        <w:bottom w:val="none" w:sz="0" w:space="0" w:color="auto"/>
        <w:right w:val="none" w:sz="0" w:space="0" w:color="auto"/>
      </w:divBdr>
    </w:div>
    <w:div w:id="1277560166">
      <w:bodyDiv w:val="1"/>
      <w:marLeft w:val="0"/>
      <w:marRight w:val="0"/>
      <w:marTop w:val="0"/>
      <w:marBottom w:val="0"/>
      <w:divBdr>
        <w:top w:val="none" w:sz="0" w:space="0" w:color="auto"/>
        <w:left w:val="none" w:sz="0" w:space="0" w:color="auto"/>
        <w:bottom w:val="none" w:sz="0" w:space="0" w:color="auto"/>
        <w:right w:val="none" w:sz="0" w:space="0" w:color="auto"/>
      </w:divBdr>
    </w:div>
    <w:div w:id="1277561608">
      <w:bodyDiv w:val="1"/>
      <w:marLeft w:val="0"/>
      <w:marRight w:val="0"/>
      <w:marTop w:val="0"/>
      <w:marBottom w:val="0"/>
      <w:divBdr>
        <w:top w:val="none" w:sz="0" w:space="0" w:color="auto"/>
        <w:left w:val="none" w:sz="0" w:space="0" w:color="auto"/>
        <w:bottom w:val="none" w:sz="0" w:space="0" w:color="auto"/>
        <w:right w:val="none" w:sz="0" w:space="0" w:color="auto"/>
      </w:divBdr>
    </w:div>
    <w:div w:id="1277637790">
      <w:bodyDiv w:val="1"/>
      <w:marLeft w:val="0"/>
      <w:marRight w:val="0"/>
      <w:marTop w:val="0"/>
      <w:marBottom w:val="0"/>
      <w:divBdr>
        <w:top w:val="none" w:sz="0" w:space="0" w:color="auto"/>
        <w:left w:val="none" w:sz="0" w:space="0" w:color="auto"/>
        <w:bottom w:val="none" w:sz="0" w:space="0" w:color="auto"/>
        <w:right w:val="none" w:sz="0" w:space="0" w:color="auto"/>
      </w:divBdr>
    </w:div>
    <w:div w:id="1277718995">
      <w:bodyDiv w:val="1"/>
      <w:marLeft w:val="0"/>
      <w:marRight w:val="0"/>
      <w:marTop w:val="0"/>
      <w:marBottom w:val="0"/>
      <w:divBdr>
        <w:top w:val="none" w:sz="0" w:space="0" w:color="auto"/>
        <w:left w:val="none" w:sz="0" w:space="0" w:color="auto"/>
        <w:bottom w:val="none" w:sz="0" w:space="0" w:color="auto"/>
        <w:right w:val="none" w:sz="0" w:space="0" w:color="auto"/>
      </w:divBdr>
    </w:div>
    <w:div w:id="1277757100">
      <w:bodyDiv w:val="1"/>
      <w:marLeft w:val="0"/>
      <w:marRight w:val="0"/>
      <w:marTop w:val="0"/>
      <w:marBottom w:val="0"/>
      <w:divBdr>
        <w:top w:val="none" w:sz="0" w:space="0" w:color="auto"/>
        <w:left w:val="none" w:sz="0" w:space="0" w:color="auto"/>
        <w:bottom w:val="none" w:sz="0" w:space="0" w:color="auto"/>
        <w:right w:val="none" w:sz="0" w:space="0" w:color="auto"/>
      </w:divBdr>
    </w:div>
    <w:div w:id="1277759146">
      <w:bodyDiv w:val="1"/>
      <w:marLeft w:val="0"/>
      <w:marRight w:val="0"/>
      <w:marTop w:val="0"/>
      <w:marBottom w:val="0"/>
      <w:divBdr>
        <w:top w:val="none" w:sz="0" w:space="0" w:color="auto"/>
        <w:left w:val="none" w:sz="0" w:space="0" w:color="auto"/>
        <w:bottom w:val="none" w:sz="0" w:space="0" w:color="auto"/>
        <w:right w:val="none" w:sz="0" w:space="0" w:color="auto"/>
      </w:divBdr>
    </w:div>
    <w:div w:id="1277761456">
      <w:bodyDiv w:val="1"/>
      <w:marLeft w:val="0"/>
      <w:marRight w:val="0"/>
      <w:marTop w:val="0"/>
      <w:marBottom w:val="0"/>
      <w:divBdr>
        <w:top w:val="none" w:sz="0" w:space="0" w:color="auto"/>
        <w:left w:val="none" w:sz="0" w:space="0" w:color="auto"/>
        <w:bottom w:val="none" w:sz="0" w:space="0" w:color="auto"/>
        <w:right w:val="none" w:sz="0" w:space="0" w:color="auto"/>
      </w:divBdr>
    </w:div>
    <w:div w:id="1277828999">
      <w:bodyDiv w:val="1"/>
      <w:marLeft w:val="0"/>
      <w:marRight w:val="0"/>
      <w:marTop w:val="0"/>
      <w:marBottom w:val="0"/>
      <w:divBdr>
        <w:top w:val="none" w:sz="0" w:space="0" w:color="auto"/>
        <w:left w:val="none" w:sz="0" w:space="0" w:color="auto"/>
        <w:bottom w:val="none" w:sz="0" w:space="0" w:color="auto"/>
        <w:right w:val="none" w:sz="0" w:space="0" w:color="auto"/>
      </w:divBdr>
    </w:div>
    <w:div w:id="1277906487">
      <w:bodyDiv w:val="1"/>
      <w:marLeft w:val="0"/>
      <w:marRight w:val="0"/>
      <w:marTop w:val="0"/>
      <w:marBottom w:val="0"/>
      <w:divBdr>
        <w:top w:val="none" w:sz="0" w:space="0" w:color="auto"/>
        <w:left w:val="none" w:sz="0" w:space="0" w:color="auto"/>
        <w:bottom w:val="none" w:sz="0" w:space="0" w:color="auto"/>
        <w:right w:val="none" w:sz="0" w:space="0" w:color="auto"/>
      </w:divBdr>
    </w:div>
    <w:div w:id="1277907390">
      <w:bodyDiv w:val="1"/>
      <w:marLeft w:val="0"/>
      <w:marRight w:val="0"/>
      <w:marTop w:val="0"/>
      <w:marBottom w:val="0"/>
      <w:divBdr>
        <w:top w:val="none" w:sz="0" w:space="0" w:color="auto"/>
        <w:left w:val="none" w:sz="0" w:space="0" w:color="auto"/>
        <w:bottom w:val="none" w:sz="0" w:space="0" w:color="auto"/>
        <w:right w:val="none" w:sz="0" w:space="0" w:color="auto"/>
      </w:divBdr>
    </w:div>
    <w:div w:id="1277910899">
      <w:bodyDiv w:val="1"/>
      <w:marLeft w:val="0"/>
      <w:marRight w:val="0"/>
      <w:marTop w:val="0"/>
      <w:marBottom w:val="0"/>
      <w:divBdr>
        <w:top w:val="none" w:sz="0" w:space="0" w:color="auto"/>
        <w:left w:val="none" w:sz="0" w:space="0" w:color="auto"/>
        <w:bottom w:val="none" w:sz="0" w:space="0" w:color="auto"/>
        <w:right w:val="none" w:sz="0" w:space="0" w:color="auto"/>
      </w:divBdr>
    </w:div>
    <w:div w:id="1277912105">
      <w:bodyDiv w:val="1"/>
      <w:marLeft w:val="0"/>
      <w:marRight w:val="0"/>
      <w:marTop w:val="0"/>
      <w:marBottom w:val="0"/>
      <w:divBdr>
        <w:top w:val="none" w:sz="0" w:space="0" w:color="auto"/>
        <w:left w:val="none" w:sz="0" w:space="0" w:color="auto"/>
        <w:bottom w:val="none" w:sz="0" w:space="0" w:color="auto"/>
        <w:right w:val="none" w:sz="0" w:space="0" w:color="auto"/>
      </w:divBdr>
    </w:div>
    <w:div w:id="1277978294">
      <w:bodyDiv w:val="1"/>
      <w:marLeft w:val="0"/>
      <w:marRight w:val="0"/>
      <w:marTop w:val="0"/>
      <w:marBottom w:val="0"/>
      <w:divBdr>
        <w:top w:val="none" w:sz="0" w:space="0" w:color="auto"/>
        <w:left w:val="none" w:sz="0" w:space="0" w:color="auto"/>
        <w:bottom w:val="none" w:sz="0" w:space="0" w:color="auto"/>
        <w:right w:val="none" w:sz="0" w:space="0" w:color="auto"/>
      </w:divBdr>
    </w:div>
    <w:div w:id="1278024482">
      <w:bodyDiv w:val="1"/>
      <w:marLeft w:val="0"/>
      <w:marRight w:val="0"/>
      <w:marTop w:val="0"/>
      <w:marBottom w:val="0"/>
      <w:divBdr>
        <w:top w:val="none" w:sz="0" w:space="0" w:color="auto"/>
        <w:left w:val="none" w:sz="0" w:space="0" w:color="auto"/>
        <w:bottom w:val="none" w:sz="0" w:space="0" w:color="auto"/>
        <w:right w:val="none" w:sz="0" w:space="0" w:color="auto"/>
      </w:divBdr>
    </w:div>
    <w:div w:id="1278028163">
      <w:bodyDiv w:val="1"/>
      <w:marLeft w:val="0"/>
      <w:marRight w:val="0"/>
      <w:marTop w:val="0"/>
      <w:marBottom w:val="0"/>
      <w:divBdr>
        <w:top w:val="none" w:sz="0" w:space="0" w:color="auto"/>
        <w:left w:val="none" w:sz="0" w:space="0" w:color="auto"/>
        <w:bottom w:val="none" w:sz="0" w:space="0" w:color="auto"/>
        <w:right w:val="none" w:sz="0" w:space="0" w:color="auto"/>
      </w:divBdr>
    </w:div>
    <w:div w:id="1278172820">
      <w:bodyDiv w:val="1"/>
      <w:marLeft w:val="0"/>
      <w:marRight w:val="0"/>
      <w:marTop w:val="0"/>
      <w:marBottom w:val="0"/>
      <w:divBdr>
        <w:top w:val="none" w:sz="0" w:space="0" w:color="auto"/>
        <w:left w:val="none" w:sz="0" w:space="0" w:color="auto"/>
        <w:bottom w:val="none" w:sz="0" w:space="0" w:color="auto"/>
        <w:right w:val="none" w:sz="0" w:space="0" w:color="auto"/>
      </w:divBdr>
    </w:div>
    <w:div w:id="1278292662">
      <w:bodyDiv w:val="1"/>
      <w:marLeft w:val="0"/>
      <w:marRight w:val="0"/>
      <w:marTop w:val="0"/>
      <w:marBottom w:val="0"/>
      <w:divBdr>
        <w:top w:val="none" w:sz="0" w:space="0" w:color="auto"/>
        <w:left w:val="none" w:sz="0" w:space="0" w:color="auto"/>
        <w:bottom w:val="none" w:sz="0" w:space="0" w:color="auto"/>
        <w:right w:val="none" w:sz="0" w:space="0" w:color="auto"/>
      </w:divBdr>
    </w:div>
    <w:div w:id="1278365379">
      <w:bodyDiv w:val="1"/>
      <w:marLeft w:val="0"/>
      <w:marRight w:val="0"/>
      <w:marTop w:val="0"/>
      <w:marBottom w:val="0"/>
      <w:divBdr>
        <w:top w:val="none" w:sz="0" w:space="0" w:color="auto"/>
        <w:left w:val="none" w:sz="0" w:space="0" w:color="auto"/>
        <w:bottom w:val="none" w:sz="0" w:space="0" w:color="auto"/>
        <w:right w:val="none" w:sz="0" w:space="0" w:color="auto"/>
      </w:divBdr>
    </w:div>
    <w:div w:id="1278372516">
      <w:bodyDiv w:val="1"/>
      <w:marLeft w:val="0"/>
      <w:marRight w:val="0"/>
      <w:marTop w:val="0"/>
      <w:marBottom w:val="0"/>
      <w:divBdr>
        <w:top w:val="none" w:sz="0" w:space="0" w:color="auto"/>
        <w:left w:val="none" w:sz="0" w:space="0" w:color="auto"/>
        <w:bottom w:val="none" w:sz="0" w:space="0" w:color="auto"/>
        <w:right w:val="none" w:sz="0" w:space="0" w:color="auto"/>
      </w:divBdr>
    </w:div>
    <w:div w:id="1278414627">
      <w:bodyDiv w:val="1"/>
      <w:marLeft w:val="0"/>
      <w:marRight w:val="0"/>
      <w:marTop w:val="0"/>
      <w:marBottom w:val="0"/>
      <w:divBdr>
        <w:top w:val="none" w:sz="0" w:space="0" w:color="auto"/>
        <w:left w:val="none" w:sz="0" w:space="0" w:color="auto"/>
        <w:bottom w:val="none" w:sz="0" w:space="0" w:color="auto"/>
        <w:right w:val="none" w:sz="0" w:space="0" w:color="auto"/>
      </w:divBdr>
    </w:div>
    <w:div w:id="1278415188">
      <w:bodyDiv w:val="1"/>
      <w:marLeft w:val="0"/>
      <w:marRight w:val="0"/>
      <w:marTop w:val="0"/>
      <w:marBottom w:val="0"/>
      <w:divBdr>
        <w:top w:val="none" w:sz="0" w:space="0" w:color="auto"/>
        <w:left w:val="none" w:sz="0" w:space="0" w:color="auto"/>
        <w:bottom w:val="none" w:sz="0" w:space="0" w:color="auto"/>
        <w:right w:val="none" w:sz="0" w:space="0" w:color="auto"/>
      </w:divBdr>
    </w:div>
    <w:div w:id="1278566871">
      <w:bodyDiv w:val="1"/>
      <w:marLeft w:val="0"/>
      <w:marRight w:val="0"/>
      <w:marTop w:val="0"/>
      <w:marBottom w:val="0"/>
      <w:divBdr>
        <w:top w:val="none" w:sz="0" w:space="0" w:color="auto"/>
        <w:left w:val="none" w:sz="0" w:space="0" w:color="auto"/>
        <w:bottom w:val="none" w:sz="0" w:space="0" w:color="auto"/>
        <w:right w:val="none" w:sz="0" w:space="0" w:color="auto"/>
      </w:divBdr>
    </w:div>
    <w:div w:id="1278566958">
      <w:bodyDiv w:val="1"/>
      <w:marLeft w:val="0"/>
      <w:marRight w:val="0"/>
      <w:marTop w:val="0"/>
      <w:marBottom w:val="0"/>
      <w:divBdr>
        <w:top w:val="none" w:sz="0" w:space="0" w:color="auto"/>
        <w:left w:val="none" w:sz="0" w:space="0" w:color="auto"/>
        <w:bottom w:val="none" w:sz="0" w:space="0" w:color="auto"/>
        <w:right w:val="none" w:sz="0" w:space="0" w:color="auto"/>
      </w:divBdr>
    </w:div>
    <w:div w:id="1278676524">
      <w:bodyDiv w:val="1"/>
      <w:marLeft w:val="0"/>
      <w:marRight w:val="0"/>
      <w:marTop w:val="0"/>
      <w:marBottom w:val="0"/>
      <w:divBdr>
        <w:top w:val="none" w:sz="0" w:space="0" w:color="auto"/>
        <w:left w:val="none" w:sz="0" w:space="0" w:color="auto"/>
        <w:bottom w:val="none" w:sz="0" w:space="0" w:color="auto"/>
        <w:right w:val="none" w:sz="0" w:space="0" w:color="auto"/>
      </w:divBdr>
    </w:div>
    <w:div w:id="1278826761">
      <w:bodyDiv w:val="1"/>
      <w:marLeft w:val="0"/>
      <w:marRight w:val="0"/>
      <w:marTop w:val="0"/>
      <w:marBottom w:val="0"/>
      <w:divBdr>
        <w:top w:val="none" w:sz="0" w:space="0" w:color="auto"/>
        <w:left w:val="none" w:sz="0" w:space="0" w:color="auto"/>
        <w:bottom w:val="none" w:sz="0" w:space="0" w:color="auto"/>
        <w:right w:val="none" w:sz="0" w:space="0" w:color="auto"/>
      </w:divBdr>
    </w:div>
    <w:div w:id="1279021321">
      <w:bodyDiv w:val="1"/>
      <w:marLeft w:val="0"/>
      <w:marRight w:val="0"/>
      <w:marTop w:val="0"/>
      <w:marBottom w:val="0"/>
      <w:divBdr>
        <w:top w:val="none" w:sz="0" w:space="0" w:color="auto"/>
        <w:left w:val="none" w:sz="0" w:space="0" w:color="auto"/>
        <w:bottom w:val="none" w:sz="0" w:space="0" w:color="auto"/>
        <w:right w:val="none" w:sz="0" w:space="0" w:color="auto"/>
      </w:divBdr>
    </w:div>
    <w:div w:id="1279029063">
      <w:bodyDiv w:val="1"/>
      <w:marLeft w:val="0"/>
      <w:marRight w:val="0"/>
      <w:marTop w:val="0"/>
      <w:marBottom w:val="0"/>
      <w:divBdr>
        <w:top w:val="none" w:sz="0" w:space="0" w:color="auto"/>
        <w:left w:val="none" w:sz="0" w:space="0" w:color="auto"/>
        <w:bottom w:val="none" w:sz="0" w:space="0" w:color="auto"/>
        <w:right w:val="none" w:sz="0" w:space="0" w:color="auto"/>
      </w:divBdr>
    </w:div>
    <w:div w:id="1279096979">
      <w:bodyDiv w:val="1"/>
      <w:marLeft w:val="0"/>
      <w:marRight w:val="0"/>
      <w:marTop w:val="0"/>
      <w:marBottom w:val="0"/>
      <w:divBdr>
        <w:top w:val="none" w:sz="0" w:space="0" w:color="auto"/>
        <w:left w:val="none" w:sz="0" w:space="0" w:color="auto"/>
        <w:bottom w:val="none" w:sz="0" w:space="0" w:color="auto"/>
        <w:right w:val="none" w:sz="0" w:space="0" w:color="auto"/>
      </w:divBdr>
    </w:div>
    <w:div w:id="1279140476">
      <w:bodyDiv w:val="1"/>
      <w:marLeft w:val="0"/>
      <w:marRight w:val="0"/>
      <w:marTop w:val="0"/>
      <w:marBottom w:val="0"/>
      <w:divBdr>
        <w:top w:val="none" w:sz="0" w:space="0" w:color="auto"/>
        <w:left w:val="none" w:sz="0" w:space="0" w:color="auto"/>
        <w:bottom w:val="none" w:sz="0" w:space="0" w:color="auto"/>
        <w:right w:val="none" w:sz="0" w:space="0" w:color="auto"/>
      </w:divBdr>
    </w:div>
    <w:div w:id="1279291696">
      <w:bodyDiv w:val="1"/>
      <w:marLeft w:val="0"/>
      <w:marRight w:val="0"/>
      <w:marTop w:val="0"/>
      <w:marBottom w:val="0"/>
      <w:divBdr>
        <w:top w:val="none" w:sz="0" w:space="0" w:color="auto"/>
        <w:left w:val="none" w:sz="0" w:space="0" w:color="auto"/>
        <w:bottom w:val="none" w:sz="0" w:space="0" w:color="auto"/>
        <w:right w:val="none" w:sz="0" w:space="0" w:color="auto"/>
      </w:divBdr>
    </w:div>
    <w:div w:id="1279484290">
      <w:bodyDiv w:val="1"/>
      <w:marLeft w:val="0"/>
      <w:marRight w:val="0"/>
      <w:marTop w:val="0"/>
      <w:marBottom w:val="0"/>
      <w:divBdr>
        <w:top w:val="none" w:sz="0" w:space="0" w:color="auto"/>
        <w:left w:val="none" w:sz="0" w:space="0" w:color="auto"/>
        <w:bottom w:val="none" w:sz="0" w:space="0" w:color="auto"/>
        <w:right w:val="none" w:sz="0" w:space="0" w:color="auto"/>
      </w:divBdr>
    </w:div>
    <w:div w:id="1279484340">
      <w:bodyDiv w:val="1"/>
      <w:marLeft w:val="0"/>
      <w:marRight w:val="0"/>
      <w:marTop w:val="0"/>
      <w:marBottom w:val="0"/>
      <w:divBdr>
        <w:top w:val="none" w:sz="0" w:space="0" w:color="auto"/>
        <w:left w:val="none" w:sz="0" w:space="0" w:color="auto"/>
        <w:bottom w:val="none" w:sz="0" w:space="0" w:color="auto"/>
        <w:right w:val="none" w:sz="0" w:space="0" w:color="auto"/>
      </w:divBdr>
    </w:div>
    <w:div w:id="1279684019">
      <w:bodyDiv w:val="1"/>
      <w:marLeft w:val="0"/>
      <w:marRight w:val="0"/>
      <w:marTop w:val="0"/>
      <w:marBottom w:val="0"/>
      <w:divBdr>
        <w:top w:val="none" w:sz="0" w:space="0" w:color="auto"/>
        <w:left w:val="none" w:sz="0" w:space="0" w:color="auto"/>
        <w:bottom w:val="none" w:sz="0" w:space="0" w:color="auto"/>
        <w:right w:val="none" w:sz="0" w:space="0" w:color="auto"/>
      </w:divBdr>
    </w:div>
    <w:div w:id="1279684443">
      <w:bodyDiv w:val="1"/>
      <w:marLeft w:val="0"/>
      <w:marRight w:val="0"/>
      <w:marTop w:val="0"/>
      <w:marBottom w:val="0"/>
      <w:divBdr>
        <w:top w:val="none" w:sz="0" w:space="0" w:color="auto"/>
        <w:left w:val="none" w:sz="0" w:space="0" w:color="auto"/>
        <w:bottom w:val="none" w:sz="0" w:space="0" w:color="auto"/>
        <w:right w:val="none" w:sz="0" w:space="0" w:color="auto"/>
      </w:divBdr>
    </w:div>
    <w:div w:id="1279873054">
      <w:bodyDiv w:val="1"/>
      <w:marLeft w:val="0"/>
      <w:marRight w:val="0"/>
      <w:marTop w:val="0"/>
      <w:marBottom w:val="0"/>
      <w:divBdr>
        <w:top w:val="none" w:sz="0" w:space="0" w:color="auto"/>
        <w:left w:val="none" w:sz="0" w:space="0" w:color="auto"/>
        <w:bottom w:val="none" w:sz="0" w:space="0" w:color="auto"/>
        <w:right w:val="none" w:sz="0" w:space="0" w:color="auto"/>
      </w:divBdr>
    </w:div>
    <w:div w:id="1280188622">
      <w:bodyDiv w:val="1"/>
      <w:marLeft w:val="0"/>
      <w:marRight w:val="0"/>
      <w:marTop w:val="0"/>
      <w:marBottom w:val="0"/>
      <w:divBdr>
        <w:top w:val="none" w:sz="0" w:space="0" w:color="auto"/>
        <w:left w:val="none" w:sz="0" w:space="0" w:color="auto"/>
        <w:bottom w:val="none" w:sz="0" w:space="0" w:color="auto"/>
        <w:right w:val="none" w:sz="0" w:space="0" w:color="auto"/>
      </w:divBdr>
    </w:div>
    <w:div w:id="1280256844">
      <w:bodyDiv w:val="1"/>
      <w:marLeft w:val="0"/>
      <w:marRight w:val="0"/>
      <w:marTop w:val="0"/>
      <w:marBottom w:val="0"/>
      <w:divBdr>
        <w:top w:val="none" w:sz="0" w:space="0" w:color="auto"/>
        <w:left w:val="none" w:sz="0" w:space="0" w:color="auto"/>
        <w:bottom w:val="none" w:sz="0" w:space="0" w:color="auto"/>
        <w:right w:val="none" w:sz="0" w:space="0" w:color="auto"/>
      </w:divBdr>
    </w:div>
    <w:div w:id="1280376947">
      <w:bodyDiv w:val="1"/>
      <w:marLeft w:val="0"/>
      <w:marRight w:val="0"/>
      <w:marTop w:val="0"/>
      <w:marBottom w:val="0"/>
      <w:divBdr>
        <w:top w:val="none" w:sz="0" w:space="0" w:color="auto"/>
        <w:left w:val="none" w:sz="0" w:space="0" w:color="auto"/>
        <w:bottom w:val="none" w:sz="0" w:space="0" w:color="auto"/>
        <w:right w:val="none" w:sz="0" w:space="0" w:color="auto"/>
      </w:divBdr>
    </w:div>
    <w:div w:id="1280379073">
      <w:bodyDiv w:val="1"/>
      <w:marLeft w:val="0"/>
      <w:marRight w:val="0"/>
      <w:marTop w:val="0"/>
      <w:marBottom w:val="0"/>
      <w:divBdr>
        <w:top w:val="none" w:sz="0" w:space="0" w:color="auto"/>
        <w:left w:val="none" w:sz="0" w:space="0" w:color="auto"/>
        <w:bottom w:val="none" w:sz="0" w:space="0" w:color="auto"/>
        <w:right w:val="none" w:sz="0" w:space="0" w:color="auto"/>
      </w:divBdr>
    </w:div>
    <w:div w:id="1280452553">
      <w:bodyDiv w:val="1"/>
      <w:marLeft w:val="0"/>
      <w:marRight w:val="0"/>
      <w:marTop w:val="0"/>
      <w:marBottom w:val="0"/>
      <w:divBdr>
        <w:top w:val="none" w:sz="0" w:space="0" w:color="auto"/>
        <w:left w:val="none" w:sz="0" w:space="0" w:color="auto"/>
        <w:bottom w:val="none" w:sz="0" w:space="0" w:color="auto"/>
        <w:right w:val="none" w:sz="0" w:space="0" w:color="auto"/>
      </w:divBdr>
    </w:div>
    <w:div w:id="1280458103">
      <w:bodyDiv w:val="1"/>
      <w:marLeft w:val="0"/>
      <w:marRight w:val="0"/>
      <w:marTop w:val="0"/>
      <w:marBottom w:val="0"/>
      <w:divBdr>
        <w:top w:val="none" w:sz="0" w:space="0" w:color="auto"/>
        <w:left w:val="none" w:sz="0" w:space="0" w:color="auto"/>
        <w:bottom w:val="none" w:sz="0" w:space="0" w:color="auto"/>
        <w:right w:val="none" w:sz="0" w:space="0" w:color="auto"/>
      </w:divBdr>
    </w:div>
    <w:div w:id="1280573858">
      <w:bodyDiv w:val="1"/>
      <w:marLeft w:val="0"/>
      <w:marRight w:val="0"/>
      <w:marTop w:val="0"/>
      <w:marBottom w:val="0"/>
      <w:divBdr>
        <w:top w:val="none" w:sz="0" w:space="0" w:color="auto"/>
        <w:left w:val="none" w:sz="0" w:space="0" w:color="auto"/>
        <w:bottom w:val="none" w:sz="0" w:space="0" w:color="auto"/>
        <w:right w:val="none" w:sz="0" w:space="0" w:color="auto"/>
      </w:divBdr>
    </w:div>
    <w:div w:id="1280600511">
      <w:bodyDiv w:val="1"/>
      <w:marLeft w:val="0"/>
      <w:marRight w:val="0"/>
      <w:marTop w:val="0"/>
      <w:marBottom w:val="0"/>
      <w:divBdr>
        <w:top w:val="none" w:sz="0" w:space="0" w:color="auto"/>
        <w:left w:val="none" w:sz="0" w:space="0" w:color="auto"/>
        <w:bottom w:val="none" w:sz="0" w:space="0" w:color="auto"/>
        <w:right w:val="none" w:sz="0" w:space="0" w:color="auto"/>
      </w:divBdr>
    </w:div>
    <w:div w:id="1280641946">
      <w:bodyDiv w:val="1"/>
      <w:marLeft w:val="0"/>
      <w:marRight w:val="0"/>
      <w:marTop w:val="0"/>
      <w:marBottom w:val="0"/>
      <w:divBdr>
        <w:top w:val="none" w:sz="0" w:space="0" w:color="auto"/>
        <w:left w:val="none" w:sz="0" w:space="0" w:color="auto"/>
        <w:bottom w:val="none" w:sz="0" w:space="0" w:color="auto"/>
        <w:right w:val="none" w:sz="0" w:space="0" w:color="auto"/>
      </w:divBdr>
    </w:div>
    <w:div w:id="1280645431">
      <w:bodyDiv w:val="1"/>
      <w:marLeft w:val="0"/>
      <w:marRight w:val="0"/>
      <w:marTop w:val="0"/>
      <w:marBottom w:val="0"/>
      <w:divBdr>
        <w:top w:val="none" w:sz="0" w:space="0" w:color="auto"/>
        <w:left w:val="none" w:sz="0" w:space="0" w:color="auto"/>
        <w:bottom w:val="none" w:sz="0" w:space="0" w:color="auto"/>
        <w:right w:val="none" w:sz="0" w:space="0" w:color="auto"/>
      </w:divBdr>
    </w:div>
    <w:div w:id="1280724833">
      <w:bodyDiv w:val="1"/>
      <w:marLeft w:val="0"/>
      <w:marRight w:val="0"/>
      <w:marTop w:val="0"/>
      <w:marBottom w:val="0"/>
      <w:divBdr>
        <w:top w:val="none" w:sz="0" w:space="0" w:color="auto"/>
        <w:left w:val="none" w:sz="0" w:space="0" w:color="auto"/>
        <w:bottom w:val="none" w:sz="0" w:space="0" w:color="auto"/>
        <w:right w:val="none" w:sz="0" w:space="0" w:color="auto"/>
      </w:divBdr>
    </w:div>
    <w:div w:id="1280793219">
      <w:bodyDiv w:val="1"/>
      <w:marLeft w:val="0"/>
      <w:marRight w:val="0"/>
      <w:marTop w:val="0"/>
      <w:marBottom w:val="0"/>
      <w:divBdr>
        <w:top w:val="none" w:sz="0" w:space="0" w:color="auto"/>
        <w:left w:val="none" w:sz="0" w:space="0" w:color="auto"/>
        <w:bottom w:val="none" w:sz="0" w:space="0" w:color="auto"/>
        <w:right w:val="none" w:sz="0" w:space="0" w:color="auto"/>
      </w:divBdr>
    </w:div>
    <w:div w:id="1280796545">
      <w:bodyDiv w:val="1"/>
      <w:marLeft w:val="0"/>
      <w:marRight w:val="0"/>
      <w:marTop w:val="0"/>
      <w:marBottom w:val="0"/>
      <w:divBdr>
        <w:top w:val="none" w:sz="0" w:space="0" w:color="auto"/>
        <w:left w:val="none" w:sz="0" w:space="0" w:color="auto"/>
        <w:bottom w:val="none" w:sz="0" w:space="0" w:color="auto"/>
        <w:right w:val="none" w:sz="0" w:space="0" w:color="auto"/>
      </w:divBdr>
    </w:div>
    <w:div w:id="1280801488">
      <w:bodyDiv w:val="1"/>
      <w:marLeft w:val="0"/>
      <w:marRight w:val="0"/>
      <w:marTop w:val="0"/>
      <w:marBottom w:val="0"/>
      <w:divBdr>
        <w:top w:val="none" w:sz="0" w:space="0" w:color="auto"/>
        <w:left w:val="none" w:sz="0" w:space="0" w:color="auto"/>
        <w:bottom w:val="none" w:sz="0" w:space="0" w:color="auto"/>
        <w:right w:val="none" w:sz="0" w:space="0" w:color="auto"/>
      </w:divBdr>
    </w:div>
    <w:div w:id="1280844236">
      <w:bodyDiv w:val="1"/>
      <w:marLeft w:val="0"/>
      <w:marRight w:val="0"/>
      <w:marTop w:val="0"/>
      <w:marBottom w:val="0"/>
      <w:divBdr>
        <w:top w:val="none" w:sz="0" w:space="0" w:color="auto"/>
        <w:left w:val="none" w:sz="0" w:space="0" w:color="auto"/>
        <w:bottom w:val="none" w:sz="0" w:space="0" w:color="auto"/>
        <w:right w:val="none" w:sz="0" w:space="0" w:color="auto"/>
      </w:divBdr>
    </w:div>
    <w:div w:id="1281035660">
      <w:bodyDiv w:val="1"/>
      <w:marLeft w:val="0"/>
      <w:marRight w:val="0"/>
      <w:marTop w:val="0"/>
      <w:marBottom w:val="0"/>
      <w:divBdr>
        <w:top w:val="none" w:sz="0" w:space="0" w:color="auto"/>
        <w:left w:val="none" w:sz="0" w:space="0" w:color="auto"/>
        <w:bottom w:val="none" w:sz="0" w:space="0" w:color="auto"/>
        <w:right w:val="none" w:sz="0" w:space="0" w:color="auto"/>
      </w:divBdr>
    </w:div>
    <w:div w:id="1281297131">
      <w:bodyDiv w:val="1"/>
      <w:marLeft w:val="0"/>
      <w:marRight w:val="0"/>
      <w:marTop w:val="0"/>
      <w:marBottom w:val="0"/>
      <w:divBdr>
        <w:top w:val="none" w:sz="0" w:space="0" w:color="auto"/>
        <w:left w:val="none" w:sz="0" w:space="0" w:color="auto"/>
        <w:bottom w:val="none" w:sz="0" w:space="0" w:color="auto"/>
        <w:right w:val="none" w:sz="0" w:space="0" w:color="auto"/>
      </w:divBdr>
    </w:div>
    <w:div w:id="1281378273">
      <w:bodyDiv w:val="1"/>
      <w:marLeft w:val="0"/>
      <w:marRight w:val="0"/>
      <w:marTop w:val="0"/>
      <w:marBottom w:val="0"/>
      <w:divBdr>
        <w:top w:val="none" w:sz="0" w:space="0" w:color="auto"/>
        <w:left w:val="none" w:sz="0" w:space="0" w:color="auto"/>
        <w:bottom w:val="none" w:sz="0" w:space="0" w:color="auto"/>
        <w:right w:val="none" w:sz="0" w:space="0" w:color="auto"/>
      </w:divBdr>
    </w:div>
    <w:div w:id="1281379568">
      <w:bodyDiv w:val="1"/>
      <w:marLeft w:val="0"/>
      <w:marRight w:val="0"/>
      <w:marTop w:val="0"/>
      <w:marBottom w:val="0"/>
      <w:divBdr>
        <w:top w:val="none" w:sz="0" w:space="0" w:color="auto"/>
        <w:left w:val="none" w:sz="0" w:space="0" w:color="auto"/>
        <w:bottom w:val="none" w:sz="0" w:space="0" w:color="auto"/>
        <w:right w:val="none" w:sz="0" w:space="0" w:color="auto"/>
      </w:divBdr>
    </w:div>
    <w:div w:id="1281380890">
      <w:bodyDiv w:val="1"/>
      <w:marLeft w:val="0"/>
      <w:marRight w:val="0"/>
      <w:marTop w:val="0"/>
      <w:marBottom w:val="0"/>
      <w:divBdr>
        <w:top w:val="none" w:sz="0" w:space="0" w:color="auto"/>
        <w:left w:val="none" w:sz="0" w:space="0" w:color="auto"/>
        <w:bottom w:val="none" w:sz="0" w:space="0" w:color="auto"/>
        <w:right w:val="none" w:sz="0" w:space="0" w:color="auto"/>
      </w:divBdr>
    </w:div>
    <w:div w:id="1281493527">
      <w:bodyDiv w:val="1"/>
      <w:marLeft w:val="0"/>
      <w:marRight w:val="0"/>
      <w:marTop w:val="0"/>
      <w:marBottom w:val="0"/>
      <w:divBdr>
        <w:top w:val="none" w:sz="0" w:space="0" w:color="auto"/>
        <w:left w:val="none" w:sz="0" w:space="0" w:color="auto"/>
        <w:bottom w:val="none" w:sz="0" w:space="0" w:color="auto"/>
        <w:right w:val="none" w:sz="0" w:space="0" w:color="auto"/>
      </w:divBdr>
    </w:div>
    <w:div w:id="1281716540">
      <w:bodyDiv w:val="1"/>
      <w:marLeft w:val="0"/>
      <w:marRight w:val="0"/>
      <w:marTop w:val="0"/>
      <w:marBottom w:val="0"/>
      <w:divBdr>
        <w:top w:val="none" w:sz="0" w:space="0" w:color="auto"/>
        <w:left w:val="none" w:sz="0" w:space="0" w:color="auto"/>
        <w:bottom w:val="none" w:sz="0" w:space="0" w:color="auto"/>
        <w:right w:val="none" w:sz="0" w:space="0" w:color="auto"/>
      </w:divBdr>
    </w:div>
    <w:div w:id="1281762704">
      <w:bodyDiv w:val="1"/>
      <w:marLeft w:val="0"/>
      <w:marRight w:val="0"/>
      <w:marTop w:val="0"/>
      <w:marBottom w:val="0"/>
      <w:divBdr>
        <w:top w:val="none" w:sz="0" w:space="0" w:color="auto"/>
        <w:left w:val="none" w:sz="0" w:space="0" w:color="auto"/>
        <w:bottom w:val="none" w:sz="0" w:space="0" w:color="auto"/>
        <w:right w:val="none" w:sz="0" w:space="0" w:color="auto"/>
      </w:divBdr>
    </w:div>
    <w:div w:id="1281840590">
      <w:bodyDiv w:val="1"/>
      <w:marLeft w:val="0"/>
      <w:marRight w:val="0"/>
      <w:marTop w:val="0"/>
      <w:marBottom w:val="0"/>
      <w:divBdr>
        <w:top w:val="none" w:sz="0" w:space="0" w:color="auto"/>
        <w:left w:val="none" w:sz="0" w:space="0" w:color="auto"/>
        <w:bottom w:val="none" w:sz="0" w:space="0" w:color="auto"/>
        <w:right w:val="none" w:sz="0" w:space="0" w:color="auto"/>
      </w:divBdr>
    </w:div>
    <w:div w:id="1281912106">
      <w:bodyDiv w:val="1"/>
      <w:marLeft w:val="0"/>
      <w:marRight w:val="0"/>
      <w:marTop w:val="0"/>
      <w:marBottom w:val="0"/>
      <w:divBdr>
        <w:top w:val="none" w:sz="0" w:space="0" w:color="auto"/>
        <w:left w:val="none" w:sz="0" w:space="0" w:color="auto"/>
        <w:bottom w:val="none" w:sz="0" w:space="0" w:color="auto"/>
        <w:right w:val="none" w:sz="0" w:space="0" w:color="auto"/>
      </w:divBdr>
    </w:div>
    <w:div w:id="1281914347">
      <w:bodyDiv w:val="1"/>
      <w:marLeft w:val="0"/>
      <w:marRight w:val="0"/>
      <w:marTop w:val="0"/>
      <w:marBottom w:val="0"/>
      <w:divBdr>
        <w:top w:val="none" w:sz="0" w:space="0" w:color="auto"/>
        <w:left w:val="none" w:sz="0" w:space="0" w:color="auto"/>
        <w:bottom w:val="none" w:sz="0" w:space="0" w:color="auto"/>
        <w:right w:val="none" w:sz="0" w:space="0" w:color="auto"/>
      </w:divBdr>
    </w:div>
    <w:div w:id="1282027971">
      <w:bodyDiv w:val="1"/>
      <w:marLeft w:val="0"/>
      <w:marRight w:val="0"/>
      <w:marTop w:val="0"/>
      <w:marBottom w:val="0"/>
      <w:divBdr>
        <w:top w:val="none" w:sz="0" w:space="0" w:color="auto"/>
        <w:left w:val="none" w:sz="0" w:space="0" w:color="auto"/>
        <w:bottom w:val="none" w:sz="0" w:space="0" w:color="auto"/>
        <w:right w:val="none" w:sz="0" w:space="0" w:color="auto"/>
      </w:divBdr>
    </w:div>
    <w:div w:id="1282147591">
      <w:bodyDiv w:val="1"/>
      <w:marLeft w:val="0"/>
      <w:marRight w:val="0"/>
      <w:marTop w:val="0"/>
      <w:marBottom w:val="0"/>
      <w:divBdr>
        <w:top w:val="none" w:sz="0" w:space="0" w:color="auto"/>
        <w:left w:val="none" w:sz="0" w:space="0" w:color="auto"/>
        <w:bottom w:val="none" w:sz="0" w:space="0" w:color="auto"/>
        <w:right w:val="none" w:sz="0" w:space="0" w:color="auto"/>
      </w:divBdr>
    </w:div>
    <w:div w:id="1282154427">
      <w:bodyDiv w:val="1"/>
      <w:marLeft w:val="0"/>
      <w:marRight w:val="0"/>
      <w:marTop w:val="0"/>
      <w:marBottom w:val="0"/>
      <w:divBdr>
        <w:top w:val="none" w:sz="0" w:space="0" w:color="auto"/>
        <w:left w:val="none" w:sz="0" w:space="0" w:color="auto"/>
        <w:bottom w:val="none" w:sz="0" w:space="0" w:color="auto"/>
        <w:right w:val="none" w:sz="0" w:space="0" w:color="auto"/>
      </w:divBdr>
    </w:div>
    <w:div w:id="1282178463">
      <w:bodyDiv w:val="1"/>
      <w:marLeft w:val="0"/>
      <w:marRight w:val="0"/>
      <w:marTop w:val="0"/>
      <w:marBottom w:val="0"/>
      <w:divBdr>
        <w:top w:val="none" w:sz="0" w:space="0" w:color="auto"/>
        <w:left w:val="none" w:sz="0" w:space="0" w:color="auto"/>
        <w:bottom w:val="none" w:sz="0" w:space="0" w:color="auto"/>
        <w:right w:val="none" w:sz="0" w:space="0" w:color="auto"/>
      </w:divBdr>
    </w:div>
    <w:div w:id="1282226353">
      <w:bodyDiv w:val="1"/>
      <w:marLeft w:val="0"/>
      <w:marRight w:val="0"/>
      <w:marTop w:val="0"/>
      <w:marBottom w:val="0"/>
      <w:divBdr>
        <w:top w:val="none" w:sz="0" w:space="0" w:color="auto"/>
        <w:left w:val="none" w:sz="0" w:space="0" w:color="auto"/>
        <w:bottom w:val="none" w:sz="0" w:space="0" w:color="auto"/>
        <w:right w:val="none" w:sz="0" w:space="0" w:color="auto"/>
      </w:divBdr>
    </w:div>
    <w:div w:id="1282228556">
      <w:bodyDiv w:val="1"/>
      <w:marLeft w:val="0"/>
      <w:marRight w:val="0"/>
      <w:marTop w:val="0"/>
      <w:marBottom w:val="0"/>
      <w:divBdr>
        <w:top w:val="none" w:sz="0" w:space="0" w:color="auto"/>
        <w:left w:val="none" w:sz="0" w:space="0" w:color="auto"/>
        <w:bottom w:val="none" w:sz="0" w:space="0" w:color="auto"/>
        <w:right w:val="none" w:sz="0" w:space="0" w:color="auto"/>
      </w:divBdr>
    </w:div>
    <w:div w:id="1282299464">
      <w:bodyDiv w:val="1"/>
      <w:marLeft w:val="0"/>
      <w:marRight w:val="0"/>
      <w:marTop w:val="0"/>
      <w:marBottom w:val="0"/>
      <w:divBdr>
        <w:top w:val="none" w:sz="0" w:space="0" w:color="auto"/>
        <w:left w:val="none" w:sz="0" w:space="0" w:color="auto"/>
        <w:bottom w:val="none" w:sz="0" w:space="0" w:color="auto"/>
        <w:right w:val="none" w:sz="0" w:space="0" w:color="auto"/>
      </w:divBdr>
    </w:div>
    <w:div w:id="1282567421">
      <w:bodyDiv w:val="1"/>
      <w:marLeft w:val="0"/>
      <w:marRight w:val="0"/>
      <w:marTop w:val="0"/>
      <w:marBottom w:val="0"/>
      <w:divBdr>
        <w:top w:val="none" w:sz="0" w:space="0" w:color="auto"/>
        <w:left w:val="none" w:sz="0" w:space="0" w:color="auto"/>
        <w:bottom w:val="none" w:sz="0" w:space="0" w:color="auto"/>
        <w:right w:val="none" w:sz="0" w:space="0" w:color="auto"/>
      </w:divBdr>
    </w:div>
    <w:div w:id="1282611200">
      <w:bodyDiv w:val="1"/>
      <w:marLeft w:val="0"/>
      <w:marRight w:val="0"/>
      <w:marTop w:val="0"/>
      <w:marBottom w:val="0"/>
      <w:divBdr>
        <w:top w:val="none" w:sz="0" w:space="0" w:color="auto"/>
        <w:left w:val="none" w:sz="0" w:space="0" w:color="auto"/>
        <w:bottom w:val="none" w:sz="0" w:space="0" w:color="auto"/>
        <w:right w:val="none" w:sz="0" w:space="0" w:color="auto"/>
      </w:divBdr>
    </w:div>
    <w:div w:id="1282685275">
      <w:bodyDiv w:val="1"/>
      <w:marLeft w:val="0"/>
      <w:marRight w:val="0"/>
      <w:marTop w:val="0"/>
      <w:marBottom w:val="0"/>
      <w:divBdr>
        <w:top w:val="none" w:sz="0" w:space="0" w:color="auto"/>
        <w:left w:val="none" w:sz="0" w:space="0" w:color="auto"/>
        <w:bottom w:val="none" w:sz="0" w:space="0" w:color="auto"/>
        <w:right w:val="none" w:sz="0" w:space="0" w:color="auto"/>
      </w:divBdr>
    </w:div>
    <w:div w:id="1282690354">
      <w:bodyDiv w:val="1"/>
      <w:marLeft w:val="0"/>
      <w:marRight w:val="0"/>
      <w:marTop w:val="0"/>
      <w:marBottom w:val="0"/>
      <w:divBdr>
        <w:top w:val="none" w:sz="0" w:space="0" w:color="auto"/>
        <w:left w:val="none" w:sz="0" w:space="0" w:color="auto"/>
        <w:bottom w:val="none" w:sz="0" w:space="0" w:color="auto"/>
        <w:right w:val="none" w:sz="0" w:space="0" w:color="auto"/>
      </w:divBdr>
    </w:div>
    <w:div w:id="1282763003">
      <w:bodyDiv w:val="1"/>
      <w:marLeft w:val="0"/>
      <w:marRight w:val="0"/>
      <w:marTop w:val="0"/>
      <w:marBottom w:val="0"/>
      <w:divBdr>
        <w:top w:val="none" w:sz="0" w:space="0" w:color="auto"/>
        <w:left w:val="none" w:sz="0" w:space="0" w:color="auto"/>
        <w:bottom w:val="none" w:sz="0" w:space="0" w:color="auto"/>
        <w:right w:val="none" w:sz="0" w:space="0" w:color="auto"/>
      </w:divBdr>
    </w:div>
    <w:div w:id="1282767886">
      <w:bodyDiv w:val="1"/>
      <w:marLeft w:val="0"/>
      <w:marRight w:val="0"/>
      <w:marTop w:val="0"/>
      <w:marBottom w:val="0"/>
      <w:divBdr>
        <w:top w:val="none" w:sz="0" w:space="0" w:color="auto"/>
        <w:left w:val="none" w:sz="0" w:space="0" w:color="auto"/>
        <w:bottom w:val="none" w:sz="0" w:space="0" w:color="auto"/>
        <w:right w:val="none" w:sz="0" w:space="0" w:color="auto"/>
      </w:divBdr>
    </w:div>
    <w:div w:id="1282834178">
      <w:bodyDiv w:val="1"/>
      <w:marLeft w:val="0"/>
      <w:marRight w:val="0"/>
      <w:marTop w:val="0"/>
      <w:marBottom w:val="0"/>
      <w:divBdr>
        <w:top w:val="none" w:sz="0" w:space="0" w:color="auto"/>
        <w:left w:val="none" w:sz="0" w:space="0" w:color="auto"/>
        <w:bottom w:val="none" w:sz="0" w:space="0" w:color="auto"/>
        <w:right w:val="none" w:sz="0" w:space="0" w:color="auto"/>
      </w:divBdr>
    </w:div>
    <w:div w:id="1282881911">
      <w:bodyDiv w:val="1"/>
      <w:marLeft w:val="0"/>
      <w:marRight w:val="0"/>
      <w:marTop w:val="0"/>
      <w:marBottom w:val="0"/>
      <w:divBdr>
        <w:top w:val="none" w:sz="0" w:space="0" w:color="auto"/>
        <w:left w:val="none" w:sz="0" w:space="0" w:color="auto"/>
        <w:bottom w:val="none" w:sz="0" w:space="0" w:color="auto"/>
        <w:right w:val="none" w:sz="0" w:space="0" w:color="auto"/>
      </w:divBdr>
    </w:div>
    <w:div w:id="1282953138">
      <w:bodyDiv w:val="1"/>
      <w:marLeft w:val="0"/>
      <w:marRight w:val="0"/>
      <w:marTop w:val="0"/>
      <w:marBottom w:val="0"/>
      <w:divBdr>
        <w:top w:val="none" w:sz="0" w:space="0" w:color="auto"/>
        <w:left w:val="none" w:sz="0" w:space="0" w:color="auto"/>
        <w:bottom w:val="none" w:sz="0" w:space="0" w:color="auto"/>
        <w:right w:val="none" w:sz="0" w:space="0" w:color="auto"/>
      </w:divBdr>
    </w:div>
    <w:div w:id="1282957605">
      <w:bodyDiv w:val="1"/>
      <w:marLeft w:val="0"/>
      <w:marRight w:val="0"/>
      <w:marTop w:val="0"/>
      <w:marBottom w:val="0"/>
      <w:divBdr>
        <w:top w:val="none" w:sz="0" w:space="0" w:color="auto"/>
        <w:left w:val="none" w:sz="0" w:space="0" w:color="auto"/>
        <w:bottom w:val="none" w:sz="0" w:space="0" w:color="auto"/>
        <w:right w:val="none" w:sz="0" w:space="0" w:color="auto"/>
      </w:divBdr>
    </w:div>
    <w:div w:id="1282958826">
      <w:bodyDiv w:val="1"/>
      <w:marLeft w:val="0"/>
      <w:marRight w:val="0"/>
      <w:marTop w:val="0"/>
      <w:marBottom w:val="0"/>
      <w:divBdr>
        <w:top w:val="none" w:sz="0" w:space="0" w:color="auto"/>
        <w:left w:val="none" w:sz="0" w:space="0" w:color="auto"/>
        <w:bottom w:val="none" w:sz="0" w:space="0" w:color="auto"/>
        <w:right w:val="none" w:sz="0" w:space="0" w:color="auto"/>
      </w:divBdr>
    </w:div>
    <w:div w:id="1282959071">
      <w:bodyDiv w:val="1"/>
      <w:marLeft w:val="0"/>
      <w:marRight w:val="0"/>
      <w:marTop w:val="0"/>
      <w:marBottom w:val="0"/>
      <w:divBdr>
        <w:top w:val="none" w:sz="0" w:space="0" w:color="auto"/>
        <w:left w:val="none" w:sz="0" w:space="0" w:color="auto"/>
        <w:bottom w:val="none" w:sz="0" w:space="0" w:color="auto"/>
        <w:right w:val="none" w:sz="0" w:space="0" w:color="auto"/>
      </w:divBdr>
    </w:div>
    <w:div w:id="1283003401">
      <w:bodyDiv w:val="1"/>
      <w:marLeft w:val="0"/>
      <w:marRight w:val="0"/>
      <w:marTop w:val="0"/>
      <w:marBottom w:val="0"/>
      <w:divBdr>
        <w:top w:val="none" w:sz="0" w:space="0" w:color="auto"/>
        <w:left w:val="none" w:sz="0" w:space="0" w:color="auto"/>
        <w:bottom w:val="none" w:sz="0" w:space="0" w:color="auto"/>
        <w:right w:val="none" w:sz="0" w:space="0" w:color="auto"/>
      </w:divBdr>
    </w:div>
    <w:div w:id="1283069649">
      <w:bodyDiv w:val="1"/>
      <w:marLeft w:val="0"/>
      <w:marRight w:val="0"/>
      <w:marTop w:val="0"/>
      <w:marBottom w:val="0"/>
      <w:divBdr>
        <w:top w:val="none" w:sz="0" w:space="0" w:color="auto"/>
        <w:left w:val="none" w:sz="0" w:space="0" w:color="auto"/>
        <w:bottom w:val="none" w:sz="0" w:space="0" w:color="auto"/>
        <w:right w:val="none" w:sz="0" w:space="0" w:color="auto"/>
      </w:divBdr>
    </w:div>
    <w:div w:id="1283460464">
      <w:bodyDiv w:val="1"/>
      <w:marLeft w:val="0"/>
      <w:marRight w:val="0"/>
      <w:marTop w:val="0"/>
      <w:marBottom w:val="0"/>
      <w:divBdr>
        <w:top w:val="none" w:sz="0" w:space="0" w:color="auto"/>
        <w:left w:val="none" w:sz="0" w:space="0" w:color="auto"/>
        <w:bottom w:val="none" w:sz="0" w:space="0" w:color="auto"/>
        <w:right w:val="none" w:sz="0" w:space="0" w:color="auto"/>
      </w:divBdr>
    </w:div>
    <w:div w:id="1283535642">
      <w:bodyDiv w:val="1"/>
      <w:marLeft w:val="0"/>
      <w:marRight w:val="0"/>
      <w:marTop w:val="0"/>
      <w:marBottom w:val="0"/>
      <w:divBdr>
        <w:top w:val="none" w:sz="0" w:space="0" w:color="auto"/>
        <w:left w:val="none" w:sz="0" w:space="0" w:color="auto"/>
        <w:bottom w:val="none" w:sz="0" w:space="0" w:color="auto"/>
        <w:right w:val="none" w:sz="0" w:space="0" w:color="auto"/>
      </w:divBdr>
    </w:div>
    <w:div w:id="1283538076">
      <w:bodyDiv w:val="1"/>
      <w:marLeft w:val="0"/>
      <w:marRight w:val="0"/>
      <w:marTop w:val="0"/>
      <w:marBottom w:val="0"/>
      <w:divBdr>
        <w:top w:val="none" w:sz="0" w:space="0" w:color="auto"/>
        <w:left w:val="none" w:sz="0" w:space="0" w:color="auto"/>
        <w:bottom w:val="none" w:sz="0" w:space="0" w:color="auto"/>
        <w:right w:val="none" w:sz="0" w:space="0" w:color="auto"/>
      </w:divBdr>
    </w:div>
    <w:div w:id="1283808454">
      <w:bodyDiv w:val="1"/>
      <w:marLeft w:val="0"/>
      <w:marRight w:val="0"/>
      <w:marTop w:val="0"/>
      <w:marBottom w:val="0"/>
      <w:divBdr>
        <w:top w:val="none" w:sz="0" w:space="0" w:color="auto"/>
        <w:left w:val="none" w:sz="0" w:space="0" w:color="auto"/>
        <w:bottom w:val="none" w:sz="0" w:space="0" w:color="auto"/>
        <w:right w:val="none" w:sz="0" w:space="0" w:color="auto"/>
      </w:divBdr>
    </w:div>
    <w:div w:id="1283878354">
      <w:bodyDiv w:val="1"/>
      <w:marLeft w:val="0"/>
      <w:marRight w:val="0"/>
      <w:marTop w:val="0"/>
      <w:marBottom w:val="0"/>
      <w:divBdr>
        <w:top w:val="none" w:sz="0" w:space="0" w:color="auto"/>
        <w:left w:val="none" w:sz="0" w:space="0" w:color="auto"/>
        <w:bottom w:val="none" w:sz="0" w:space="0" w:color="auto"/>
        <w:right w:val="none" w:sz="0" w:space="0" w:color="auto"/>
      </w:divBdr>
    </w:div>
    <w:div w:id="1283881047">
      <w:bodyDiv w:val="1"/>
      <w:marLeft w:val="0"/>
      <w:marRight w:val="0"/>
      <w:marTop w:val="0"/>
      <w:marBottom w:val="0"/>
      <w:divBdr>
        <w:top w:val="none" w:sz="0" w:space="0" w:color="auto"/>
        <w:left w:val="none" w:sz="0" w:space="0" w:color="auto"/>
        <w:bottom w:val="none" w:sz="0" w:space="0" w:color="auto"/>
        <w:right w:val="none" w:sz="0" w:space="0" w:color="auto"/>
      </w:divBdr>
    </w:div>
    <w:div w:id="1283922779">
      <w:bodyDiv w:val="1"/>
      <w:marLeft w:val="0"/>
      <w:marRight w:val="0"/>
      <w:marTop w:val="0"/>
      <w:marBottom w:val="0"/>
      <w:divBdr>
        <w:top w:val="none" w:sz="0" w:space="0" w:color="auto"/>
        <w:left w:val="none" w:sz="0" w:space="0" w:color="auto"/>
        <w:bottom w:val="none" w:sz="0" w:space="0" w:color="auto"/>
        <w:right w:val="none" w:sz="0" w:space="0" w:color="auto"/>
      </w:divBdr>
    </w:div>
    <w:div w:id="1283995868">
      <w:bodyDiv w:val="1"/>
      <w:marLeft w:val="0"/>
      <w:marRight w:val="0"/>
      <w:marTop w:val="0"/>
      <w:marBottom w:val="0"/>
      <w:divBdr>
        <w:top w:val="none" w:sz="0" w:space="0" w:color="auto"/>
        <w:left w:val="none" w:sz="0" w:space="0" w:color="auto"/>
        <w:bottom w:val="none" w:sz="0" w:space="0" w:color="auto"/>
        <w:right w:val="none" w:sz="0" w:space="0" w:color="auto"/>
      </w:divBdr>
    </w:div>
    <w:div w:id="1284000629">
      <w:bodyDiv w:val="1"/>
      <w:marLeft w:val="0"/>
      <w:marRight w:val="0"/>
      <w:marTop w:val="0"/>
      <w:marBottom w:val="0"/>
      <w:divBdr>
        <w:top w:val="none" w:sz="0" w:space="0" w:color="auto"/>
        <w:left w:val="none" w:sz="0" w:space="0" w:color="auto"/>
        <w:bottom w:val="none" w:sz="0" w:space="0" w:color="auto"/>
        <w:right w:val="none" w:sz="0" w:space="0" w:color="auto"/>
      </w:divBdr>
    </w:div>
    <w:div w:id="1284117176">
      <w:bodyDiv w:val="1"/>
      <w:marLeft w:val="0"/>
      <w:marRight w:val="0"/>
      <w:marTop w:val="0"/>
      <w:marBottom w:val="0"/>
      <w:divBdr>
        <w:top w:val="none" w:sz="0" w:space="0" w:color="auto"/>
        <w:left w:val="none" w:sz="0" w:space="0" w:color="auto"/>
        <w:bottom w:val="none" w:sz="0" w:space="0" w:color="auto"/>
        <w:right w:val="none" w:sz="0" w:space="0" w:color="auto"/>
      </w:divBdr>
    </w:div>
    <w:div w:id="1284189486">
      <w:bodyDiv w:val="1"/>
      <w:marLeft w:val="0"/>
      <w:marRight w:val="0"/>
      <w:marTop w:val="0"/>
      <w:marBottom w:val="0"/>
      <w:divBdr>
        <w:top w:val="none" w:sz="0" w:space="0" w:color="auto"/>
        <w:left w:val="none" w:sz="0" w:space="0" w:color="auto"/>
        <w:bottom w:val="none" w:sz="0" w:space="0" w:color="auto"/>
        <w:right w:val="none" w:sz="0" w:space="0" w:color="auto"/>
      </w:divBdr>
    </w:div>
    <w:div w:id="1284309782">
      <w:bodyDiv w:val="1"/>
      <w:marLeft w:val="0"/>
      <w:marRight w:val="0"/>
      <w:marTop w:val="0"/>
      <w:marBottom w:val="0"/>
      <w:divBdr>
        <w:top w:val="none" w:sz="0" w:space="0" w:color="auto"/>
        <w:left w:val="none" w:sz="0" w:space="0" w:color="auto"/>
        <w:bottom w:val="none" w:sz="0" w:space="0" w:color="auto"/>
        <w:right w:val="none" w:sz="0" w:space="0" w:color="auto"/>
      </w:divBdr>
    </w:div>
    <w:div w:id="1284385354">
      <w:bodyDiv w:val="1"/>
      <w:marLeft w:val="0"/>
      <w:marRight w:val="0"/>
      <w:marTop w:val="0"/>
      <w:marBottom w:val="0"/>
      <w:divBdr>
        <w:top w:val="none" w:sz="0" w:space="0" w:color="auto"/>
        <w:left w:val="none" w:sz="0" w:space="0" w:color="auto"/>
        <w:bottom w:val="none" w:sz="0" w:space="0" w:color="auto"/>
        <w:right w:val="none" w:sz="0" w:space="0" w:color="auto"/>
      </w:divBdr>
    </w:div>
    <w:div w:id="1284388369">
      <w:bodyDiv w:val="1"/>
      <w:marLeft w:val="0"/>
      <w:marRight w:val="0"/>
      <w:marTop w:val="0"/>
      <w:marBottom w:val="0"/>
      <w:divBdr>
        <w:top w:val="none" w:sz="0" w:space="0" w:color="auto"/>
        <w:left w:val="none" w:sz="0" w:space="0" w:color="auto"/>
        <w:bottom w:val="none" w:sz="0" w:space="0" w:color="auto"/>
        <w:right w:val="none" w:sz="0" w:space="0" w:color="auto"/>
      </w:divBdr>
    </w:div>
    <w:div w:id="1284506033">
      <w:bodyDiv w:val="1"/>
      <w:marLeft w:val="0"/>
      <w:marRight w:val="0"/>
      <w:marTop w:val="0"/>
      <w:marBottom w:val="0"/>
      <w:divBdr>
        <w:top w:val="none" w:sz="0" w:space="0" w:color="auto"/>
        <w:left w:val="none" w:sz="0" w:space="0" w:color="auto"/>
        <w:bottom w:val="none" w:sz="0" w:space="0" w:color="auto"/>
        <w:right w:val="none" w:sz="0" w:space="0" w:color="auto"/>
      </w:divBdr>
    </w:div>
    <w:div w:id="1284506201">
      <w:bodyDiv w:val="1"/>
      <w:marLeft w:val="0"/>
      <w:marRight w:val="0"/>
      <w:marTop w:val="0"/>
      <w:marBottom w:val="0"/>
      <w:divBdr>
        <w:top w:val="none" w:sz="0" w:space="0" w:color="auto"/>
        <w:left w:val="none" w:sz="0" w:space="0" w:color="auto"/>
        <w:bottom w:val="none" w:sz="0" w:space="0" w:color="auto"/>
        <w:right w:val="none" w:sz="0" w:space="0" w:color="auto"/>
      </w:divBdr>
    </w:div>
    <w:div w:id="1284843697">
      <w:bodyDiv w:val="1"/>
      <w:marLeft w:val="0"/>
      <w:marRight w:val="0"/>
      <w:marTop w:val="0"/>
      <w:marBottom w:val="0"/>
      <w:divBdr>
        <w:top w:val="none" w:sz="0" w:space="0" w:color="auto"/>
        <w:left w:val="none" w:sz="0" w:space="0" w:color="auto"/>
        <w:bottom w:val="none" w:sz="0" w:space="0" w:color="auto"/>
        <w:right w:val="none" w:sz="0" w:space="0" w:color="auto"/>
      </w:divBdr>
    </w:div>
    <w:div w:id="1284968392">
      <w:bodyDiv w:val="1"/>
      <w:marLeft w:val="0"/>
      <w:marRight w:val="0"/>
      <w:marTop w:val="0"/>
      <w:marBottom w:val="0"/>
      <w:divBdr>
        <w:top w:val="none" w:sz="0" w:space="0" w:color="auto"/>
        <w:left w:val="none" w:sz="0" w:space="0" w:color="auto"/>
        <w:bottom w:val="none" w:sz="0" w:space="0" w:color="auto"/>
        <w:right w:val="none" w:sz="0" w:space="0" w:color="auto"/>
      </w:divBdr>
    </w:div>
    <w:div w:id="1285036444">
      <w:bodyDiv w:val="1"/>
      <w:marLeft w:val="0"/>
      <w:marRight w:val="0"/>
      <w:marTop w:val="0"/>
      <w:marBottom w:val="0"/>
      <w:divBdr>
        <w:top w:val="none" w:sz="0" w:space="0" w:color="auto"/>
        <w:left w:val="none" w:sz="0" w:space="0" w:color="auto"/>
        <w:bottom w:val="none" w:sz="0" w:space="0" w:color="auto"/>
        <w:right w:val="none" w:sz="0" w:space="0" w:color="auto"/>
      </w:divBdr>
    </w:div>
    <w:div w:id="1285038260">
      <w:bodyDiv w:val="1"/>
      <w:marLeft w:val="0"/>
      <w:marRight w:val="0"/>
      <w:marTop w:val="0"/>
      <w:marBottom w:val="0"/>
      <w:divBdr>
        <w:top w:val="none" w:sz="0" w:space="0" w:color="auto"/>
        <w:left w:val="none" w:sz="0" w:space="0" w:color="auto"/>
        <w:bottom w:val="none" w:sz="0" w:space="0" w:color="auto"/>
        <w:right w:val="none" w:sz="0" w:space="0" w:color="auto"/>
      </w:divBdr>
    </w:div>
    <w:div w:id="1285042767">
      <w:bodyDiv w:val="1"/>
      <w:marLeft w:val="0"/>
      <w:marRight w:val="0"/>
      <w:marTop w:val="0"/>
      <w:marBottom w:val="0"/>
      <w:divBdr>
        <w:top w:val="none" w:sz="0" w:space="0" w:color="auto"/>
        <w:left w:val="none" w:sz="0" w:space="0" w:color="auto"/>
        <w:bottom w:val="none" w:sz="0" w:space="0" w:color="auto"/>
        <w:right w:val="none" w:sz="0" w:space="0" w:color="auto"/>
      </w:divBdr>
    </w:div>
    <w:div w:id="1285117045">
      <w:bodyDiv w:val="1"/>
      <w:marLeft w:val="0"/>
      <w:marRight w:val="0"/>
      <w:marTop w:val="0"/>
      <w:marBottom w:val="0"/>
      <w:divBdr>
        <w:top w:val="none" w:sz="0" w:space="0" w:color="auto"/>
        <w:left w:val="none" w:sz="0" w:space="0" w:color="auto"/>
        <w:bottom w:val="none" w:sz="0" w:space="0" w:color="auto"/>
        <w:right w:val="none" w:sz="0" w:space="0" w:color="auto"/>
      </w:divBdr>
    </w:div>
    <w:div w:id="1285189502">
      <w:bodyDiv w:val="1"/>
      <w:marLeft w:val="0"/>
      <w:marRight w:val="0"/>
      <w:marTop w:val="0"/>
      <w:marBottom w:val="0"/>
      <w:divBdr>
        <w:top w:val="none" w:sz="0" w:space="0" w:color="auto"/>
        <w:left w:val="none" w:sz="0" w:space="0" w:color="auto"/>
        <w:bottom w:val="none" w:sz="0" w:space="0" w:color="auto"/>
        <w:right w:val="none" w:sz="0" w:space="0" w:color="auto"/>
      </w:divBdr>
    </w:div>
    <w:div w:id="1285228655">
      <w:bodyDiv w:val="1"/>
      <w:marLeft w:val="0"/>
      <w:marRight w:val="0"/>
      <w:marTop w:val="0"/>
      <w:marBottom w:val="0"/>
      <w:divBdr>
        <w:top w:val="none" w:sz="0" w:space="0" w:color="auto"/>
        <w:left w:val="none" w:sz="0" w:space="0" w:color="auto"/>
        <w:bottom w:val="none" w:sz="0" w:space="0" w:color="auto"/>
        <w:right w:val="none" w:sz="0" w:space="0" w:color="auto"/>
      </w:divBdr>
    </w:div>
    <w:div w:id="1285233011">
      <w:bodyDiv w:val="1"/>
      <w:marLeft w:val="0"/>
      <w:marRight w:val="0"/>
      <w:marTop w:val="0"/>
      <w:marBottom w:val="0"/>
      <w:divBdr>
        <w:top w:val="none" w:sz="0" w:space="0" w:color="auto"/>
        <w:left w:val="none" w:sz="0" w:space="0" w:color="auto"/>
        <w:bottom w:val="none" w:sz="0" w:space="0" w:color="auto"/>
        <w:right w:val="none" w:sz="0" w:space="0" w:color="auto"/>
      </w:divBdr>
    </w:div>
    <w:div w:id="1285306372">
      <w:bodyDiv w:val="1"/>
      <w:marLeft w:val="0"/>
      <w:marRight w:val="0"/>
      <w:marTop w:val="0"/>
      <w:marBottom w:val="0"/>
      <w:divBdr>
        <w:top w:val="none" w:sz="0" w:space="0" w:color="auto"/>
        <w:left w:val="none" w:sz="0" w:space="0" w:color="auto"/>
        <w:bottom w:val="none" w:sz="0" w:space="0" w:color="auto"/>
        <w:right w:val="none" w:sz="0" w:space="0" w:color="auto"/>
      </w:divBdr>
    </w:div>
    <w:div w:id="1285382792">
      <w:bodyDiv w:val="1"/>
      <w:marLeft w:val="0"/>
      <w:marRight w:val="0"/>
      <w:marTop w:val="0"/>
      <w:marBottom w:val="0"/>
      <w:divBdr>
        <w:top w:val="none" w:sz="0" w:space="0" w:color="auto"/>
        <w:left w:val="none" w:sz="0" w:space="0" w:color="auto"/>
        <w:bottom w:val="none" w:sz="0" w:space="0" w:color="auto"/>
        <w:right w:val="none" w:sz="0" w:space="0" w:color="auto"/>
      </w:divBdr>
    </w:div>
    <w:div w:id="1285385546">
      <w:bodyDiv w:val="1"/>
      <w:marLeft w:val="0"/>
      <w:marRight w:val="0"/>
      <w:marTop w:val="0"/>
      <w:marBottom w:val="0"/>
      <w:divBdr>
        <w:top w:val="none" w:sz="0" w:space="0" w:color="auto"/>
        <w:left w:val="none" w:sz="0" w:space="0" w:color="auto"/>
        <w:bottom w:val="none" w:sz="0" w:space="0" w:color="auto"/>
        <w:right w:val="none" w:sz="0" w:space="0" w:color="auto"/>
      </w:divBdr>
    </w:div>
    <w:div w:id="1285574364">
      <w:bodyDiv w:val="1"/>
      <w:marLeft w:val="0"/>
      <w:marRight w:val="0"/>
      <w:marTop w:val="0"/>
      <w:marBottom w:val="0"/>
      <w:divBdr>
        <w:top w:val="none" w:sz="0" w:space="0" w:color="auto"/>
        <w:left w:val="none" w:sz="0" w:space="0" w:color="auto"/>
        <w:bottom w:val="none" w:sz="0" w:space="0" w:color="auto"/>
        <w:right w:val="none" w:sz="0" w:space="0" w:color="auto"/>
      </w:divBdr>
    </w:div>
    <w:div w:id="1285574365">
      <w:bodyDiv w:val="1"/>
      <w:marLeft w:val="0"/>
      <w:marRight w:val="0"/>
      <w:marTop w:val="0"/>
      <w:marBottom w:val="0"/>
      <w:divBdr>
        <w:top w:val="none" w:sz="0" w:space="0" w:color="auto"/>
        <w:left w:val="none" w:sz="0" w:space="0" w:color="auto"/>
        <w:bottom w:val="none" w:sz="0" w:space="0" w:color="auto"/>
        <w:right w:val="none" w:sz="0" w:space="0" w:color="auto"/>
      </w:divBdr>
    </w:div>
    <w:div w:id="1285581079">
      <w:bodyDiv w:val="1"/>
      <w:marLeft w:val="0"/>
      <w:marRight w:val="0"/>
      <w:marTop w:val="0"/>
      <w:marBottom w:val="0"/>
      <w:divBdr>
        <w:top w:val="none" w:sz="0" w:space="0" w:color="auto"/>
        <w:left w:val="none" w:sz="0" w:space="0" w:color="auto"/>
        <w:bottom w:val="none" w:sz="0" w:space="0" w:color="auto"/>
        <w:right w:val="none" w:sz="0" w:space="0" w:color="auto"/>
      </w:divBdr>
    </w:div>
    <w:div w:id="1285619782">
      <w:bodyDiv w:val="1"/>
      <w:marLeft w:val="0"/>
      <w:marRight w:val="0"/>
      <w:marTop w:val="0"/>
      <w:marBottom w:val="0"/>
      <w:divBdr>
        <w:top w:val="none" w:sz="0" w:space="0" w:color="auto"/>
        <w:left w:val="none" w:sz="0" w:space="0" w:color="auto"/>
        <w:bottom w:val="none" w:sz="0" w:space="0" w:color="auto"/>
        <w:right w:val="none" w:sz="0" w:space="0" w:color="auto"/>
      </w:divBdr>
    </w:div>
    <w:div w:id="1285622019">
      <w:bodyDiv w:val="1"/>
      <w:marLeft w:val="0"/>
      <w:marRight w:val="0"/>
      <w:marTop w:val="0"/>
      <w:marBottom w:val="0"/>
      <w:divBdr>
        <w:top w:val="none" w:sz="0" w:space="0" w:color="auto"/>
        <w:left w:val="none" w:sz="0" w:space="0" w:color="auto"/>
        <w:bottom w:val="none" w:sz="0" w:space="0" w:color="auto"/>
        <w:right w:val="none" w:sz="0" w:space="0" w:color="auto"/>
      </w:divBdr>
    </w:div>
    <w:div w:id="1285650215">
      <w:bodyDiv w:val="1"/>
      <w:marLeft w:val="0"/>
      <w:marRight w:val="0"/>
      <w:marTop w:val="0"/>
      <w:marBottom w:val="0"/>
      <w:divBdr>
        <w:top w:val="none" w:sz="0" w:space="0" w:color="auto"/>
        <w:left w:val="none" w:sz="0" w:space="0" w:color="auto"/>
        <w:bottom w:val="none" w:sz="0" w:space="0" w:color="auto"/>
        <w:right w:val="none" w:sz="0" w:space="0" w:color="auto"/>
      </w:divBdr>
    </w:div>
    <w:div w:id="1285652003">
      <w:bodyDiv w:val="1"/>
      <w:marLeft w:val="0"/>
      <w:marRight w:val="0"/>
      <w:marTop w:val="0"/>
      <w:marBottom w:val="0"/>
      <w:divBdr>
        <w:top w:val="none" w:sz="0" w:space="0" w:color="auto"/>
        <w:left w:val="none" w:sz="0" w:space="0" w:color="auto"/>
        <w:bottom w:val="none" w:sz="0" w:space="0" w:color="auto"/>
        <w:right w:val="none" w:sz="0" w:space="0" w:color="auto"/>
      </w:divBdr>
    </w:div>
    <w:div w:id="1285692100">
      <w:bodyDiv w:val="1"/>
      <w:marLeft w:val="0"/>
      <w:marRight w:val="0"/>
      <w:marTop w:val="0"/>
      <w:marBottom w:val="0"/>
      <w:divBdr>
        <w:top w:val="none" w:sz="0" w:space="0" w:color="auto"/>
        <w:left w:val="none" w:sz="0" w:space="0" w:color="auto"/>
        <w:bottom w:val="none" w:sz="0" w:space="0" w:color="auto"/>
        <w:right w:val="none" w:sz="0" w:space="0" w:color="auto"/>
      </w:divBdr>
    </w:div>
    <w:div w:id="1285959690">
      <w:bodyDiv w:val="1"/>
      <w:marLeft w:val="0"/>
      <w:marRight w:val="0"/>
      <w:marTop w:val="0"/>
      <w:marBottom w:val="0"/>
      <w:divBdr>
        <w:top w:val="none" w:sz="0" w:space="0" w:color="auto"/>
        <w:left w:val="none" w:sz="0" w:space="0" w:color="auto"/>
        <w:bottom w:val="none" w:sz="0" w:space="0" w:color="auto"/>
        <w:right w:val="none" w:sz="0" w:space="0" w:color="auto"/>
      </w:divBdr>
    </w:div>
    <w:div w:id="1286043621">
      <w:bodyDiv w:val="1"/>
      <w:marLeft w:val="0"/>
      <w:marRight w:val="0"/>
      <w:marTop w:val="0"/>
      <w:marBottom w:val="0"/>
      <w:divBdr>
        <w:top w:val="none" w:sz="0" w:space="0" w:color="auto"/>
        <w:left w:val="none" w:sz="0" w:space="0" w:color="auto"/>
        <w:bottom w:val="none" w:sz="0" w:space="0" w:color="auto"/>
        <w:right w:val="none" w:sz="0" w:space="0" w:color="auto"/>
      </w:divBdr>
    </w:div>
    <w:div w:id="1286153040">
      <w:bodyDiv w:val="1"/>
      <w:marLeft w:val="0"/>
      <w:marRight w:val="0"/>
      <w:marTop w:val="0"/>
      <w:marBottom w:val="0"/>
      <w:divBdr>
        <w:top w:val="none" w:sz="0" w:space="0" w:color="auto"/>
        <w:left w:val="none" w:sz="0" w:space="0" w:color="auto"/>
        <w:bottom w:val="none" w:sz="0" w:space="0" w:color="auto"/>
        <w:right w:val="none" w:sz="0" w:space="0" w:color="auto"/>
      </w:divBdr>
    </w:div>
    <w:div w:id="1286154283">
      <w:bodyDiv w:val="1"/>
      <w:marLeft w:val="0"/>
      <w:marRight w:val="0"/>
      <w:marTop w:val="0"/>
      <w:marBottom w:val="0"/>
      <w:divBdr>
        <w:top w:val="none" w:sz="0" w:space="0" w:color="auto"/>
        <w:left w:val="none" w:sz="0" w:space="0" w:color="auto"/>
        <w:bottom w:val="none" w:sz="0" w:space="0" w:color="auto"/>
        <w:right w:val="none" w:sz="0" w:space="0" w:color="auto"/>
      </w:divBdr>
    </w:div>
    <w:div w:id="1286155134">
      <w:bodyDiv w:val="1"/>
      <w:marLeft w:val="0"/>
      <w:marRight w:val="0"/>
      <w:marTop w:val="0"/>
      <w:marBottom w:val="0"/>
      <w:divBdr>
        <w:top w:val="none" w:sz="0" w:space="0" w:color="auto"/>
        <w:left w:val="none" w:sz="0" w:space="0" w:color="auto"/>
        <w:bottom w:val="none" w:sz="0" w:space="0" w:color="auto"/>
        <w:right w:val="none" w:sz="0" w:space="0" w:color="auto"/>
      </w:divBdr>
    </w:div>
    <w:div w:id="1286161709">
      <w:bodyDiv w:val="1"/>
      <w:marLeft w:val="0"/>
      <w:marRight w:val="0"/>
      <w:marTop w:val="0"/>
      <w:marBottom w:val="0"/>
      <w:divBdr>
        <w:top w:val="none" w:sz="0" w:space="0" w:color="auto"/>
        <w:left w:val="none" w:sz="0" w:space="0" w:color="auto"/>
        <w:bottom w:val="none" w:sz="0" w:space="0" w:color="auto"/>
        <w:right w:val="none" w:sz="0" w:space="0" w:color="auto"/>
      </w:divBdr>
    </w:div>
    <w:div w:id="1286307134">
      <w:bodyDiv w:val="1"/>
      <w:marLeft w:val="0"/>
      <w:marRight w:val="0"/>
      <w:marTop w:val="0"/>
      <w:marBottom w:val="0"/>
      <w:divBdr>
        <w:top w:val="none" w:sz="0" w:space="0" w:color="auto"/>
        <w:left w:val="none" w:sz="0" w:space="0" w:color="auto"/>
        <w:bottom w:val="none" w:sz="0" w:space="0" w:color="auto"/>
        <w:right w:val="none" w:sz="0" w:space="0" w:color="auto"/>
      </w:divBdr>
    </w:div>
    <w:div w:id="1286501566">
      <w:bodyDiv w:val="1"/>
      <w:marLeft w:val="0"/>
      <w:marRight w:val="0"/>
      <w:marTop w:val="0"/>
      <w:marBottom w:val="0"/>
      <w:divBdr>
        <w:top w:val="none" w:sz="0" w:space="0" w:color="auto"/>
        <w:left w:val="none" w:sz="0" w:space="0" w:color="auto"/>
        <w:bottom w:val="none" w:sz="0" w:space="0" w:color="auto"/>
        <w:right w:val="none" w:sz="0" w:space="0" w:color="auto"/>
      </w:divBdr>
    </w:div>
    <w:div w:id="1286504192">
      <w:bodyDiv w:val="1"/>
      <w:marLeft w:val="0"/>
      <w:marRight w:val="0"/>
      <w:marTop w:val="0"/>
      <w:marBottom w:val="0"/>
      <w:divBdr>
        <w:top w:val="none" w:sz="0" w:space="0" w:color="auto"/>
        <w:left w:val="none" w:sz="0" w:space="0" w:color="auto"/>
        <w:bottom w:val="none" w:sz="0" w:space="0" w:color="auto"/>
        <w:right w:val="none" w:sz="0" w:space="0" w:color="auto"/>
      </w:divBdr>
    </w:div>
    <w:div w:id="1286694267">
      <w:bodyDiv w:val="1"/>
      <w:marLeft w:val="0"/>
      <w:marRight w:val="0"/>
      <w:marTop w:val="0"/>
      <w:marBottom w:val="0"/>
      <w:divBdr>
        <w:top w:val="none" w:sz="0" w:space="0" w:color="auto"/>
        <w:left w:val="none" w:sz="0" w:space="0" w:color="auto"/>
        <w:bottom w:val="none" w:sz="0" w:space="0" w:color="auto"/>
        <w:right w:val="none" w:sz="0" w:space="0" w:color="auto"/>
      </w:divBdr>
    </w:div>
    <w:div w:id="1286698017">
      <w:bodyDiv w:val="1"/>
      <w:marLeft w:val="0"/>
      <w:marRight w:val="0"/>
      <w:marTop w:val="0"/>
      <w:marBottom w:val="0"/>
      <w:divBdr>
        <w:top w:val="none" w:sz="0" w:space="0" w:color="auto"/>
        <w:left w:val="none" w:sz="0" w:space="0" w:color="auto"/>
        <w:bottom w:val="none" w:sz="0" w:space="0" w:color="auto"/>
        <w:right w:val="none" w:sz="0" w:space="0" w:color="auto"/>
      </w:divBdr>
    </w:div>
    <w:div w:id="1286737152">
      <w:bodyDiv w:val="1"/>
      <w:marLeft w:val="0"/>
      <w:marRight w:val="0"/>
      <w:marTop w:val="0"/>
      <w:marBottom w:val="0"/>
      <w:divBdr>
        <w:top w:val="none" w:sz="0" w:space="0" w:color="auto"/>
        <w:left w:val="none" w:sz="0" w:space="0" w:color="auto"/>
        <w:bottom w:val="none" w:sz="0" w:space="0" w:color="auto"/>
        <w:right w:val="none" w:sz="0" w:space="0" w:color="auto"/>
      </w:divBdr>
    </w:div>
    <w:div w:id="1286889970">
      <w:bodyDiv w:val="1"/>
      <w:marLeft w:val="0"/>
      <w:marRight w:val="0"/>
      <w:marTop w:val="0"/>
      <w:marBottom w:val="0"/>
      <w:divBdr>
        <w:top w:val="none" w:sz="0" w:space="0" w:color="auto"/>
        <w:left w:val="none" w:sz="0" w:space="0" w:color="auto"/>
        <w:bottom w:val="none" w:sz="0" w:space="0" w:color="auto"/>
        <w:right w:val="none" w:sz="0" w:space="0" w:color="auto"/>
      </w:divBdr>
    </w:div>
    <w:div w:id="1286959385">
      <w:bodyDiv w:val="1"/>
      <w:marLeft w:val="0"/>
      <w:marRight w:val="0"/>
      <w:marTop w:val="0"/>
      <w:marBottom w:val="0"/>
      <w:divBdr>
        <w:top w:val="none" w:sz="0" w:space="0" w:color="auto"/>
        <w:left w:val="none" w:sz="0" w:space="0" w:color="auto"/>
        <w:bottom w:val="none" w:sz="0" w:space="0" w:color="auto"/>
        <w:right w:val="none" w:sz="0" w:space="0" w:color="auto"/>
      </w:divBdr>
    </w:div>
    <w:div w:id="1286962751">
      <w:bodyDiv w:val="1"/>
      <w:marLeft w:val="0"/>
      <w:marRight w:val="0"/>
      <w:marTop w:val="0"/>
      <w:marBottom w:val="0"/>
      <w:divBdr>
        <w:top w:val="none" w:sz="0" w:space="0" w:color="auto"/>
        <w:left w:val="none" w:sz="0" w:space="0" w:color="auto"/>
        <w:bottom w:val="none" w:sz="0" w:space="0" w:color="auto"/>
        <w:right w:val="none" w:sz="0" w:space="0" w:color="auto"/>
      </w:divBdr>
    </w:div>
    <w:div w:id="1287001849">
      <w:bodyDiv w:val="1"/>
      <w:marLeft w:val="0"/>
      <w:marRight w:val="0"/>
      <w:marTop w:val="0"/>
      <w:marBottom w:val="0"/>
      <w:divBdr>
        <w:top w:val="none" w:sz="0" w:space="0" w:color="auto"/>
        <w:left w:val="none" w:sz="0" w:space="0" w:color="auto"/>
        <w:bottom w:val="none" w:sz="0" w:space="0" w:color="auto"/>
        <w:right w:val="none" w:sz="0" w:space="0" w:color="auto"/>
      </w:divBdr>
    </w:div>
    <w:div w:id="1287128127">
      <w:bodyDiv w:val="1"/>
      <w:marLeft w:val="0"/>
      <w:marRight w:val="0"/>
      <w:marTop w:val="0"/>
      <w:marBottom w:val="0"/>
      <w:divBdr>
        <w:top w:val="none" w:sz="0" w:space="0" w:color="auto"/>
        <w:left w:val="none" w:sz="0" w:space="0" w:color="auto"/>
        <w:bottom w:val="none" w:sz="0" w:space="0" w:color="auto"/>
        <w:right w:val="none" w:sz="0" w:space="0" w:color="auto"/>
      </w:divBdr>
    </w:div>
    <w:div w:id="1287198294">
      <w:bodyDiv w:val="1"/>
      <w:marLeft w:val="0"/>
      <w:marRight w:val="0"/>
      <w:marTop w:val="0"/>
      <w:marBottom w:val="0"/>
      <w:divBdr>
        <w:top w:val="none" w:sz="0" w:space="0" w:color="auto"/>
        <w:left w:val="none" w:sz="0" w:space="0" w:color="auto"/>
        <w:bottom w:val="none" w:sz="0" w:space="0" w:color="auto"/>
        <w:right w:val="none" w:sz="0" w:space="0" w:color="auto"/>
      </w:divBdr>
    </w:div>
    <w:div w:id="1287271106">
      <w:bodyDiv w:val="1"/>
      <w:marLeft w:val="0"/>
      <w:marRight w:val="0"/>
      <w:marTop w:val="0"/>
      <w:marBottom w:val="0"/>
      <w:divBdr>
        <w:top w:val="none" w:sz="0" w:space="0" w:color="auto"/>
        <w:left w:val="none" w:sz="0" w:space="0" w:color="auto"/>
        <w:bottom w:val="none" w:sz="0" w:space="0" w:color="auto"/>
        <w:right w:val="none" w:sz="0" w:space="0" w:color="auto"/>
      </w:divBdr>
    </w:div>
    <w:div w:id="1287276365">
      <w:bodyDiv w:val="1"/>
      <w:marLeft w:val="0"/>
      <w:marRight w:val="0"/>
      <w:marTop w:val="0"/>
      <w:marBottom w:val="0"/>
      <w:divBdr>
        <w:top w:val="none" w:sz="0" w:space="0" w:color="auto"/>
        <w:left w:val="none" w:sz="0" w:space="0" w:color="auto"/>
        <w:bottom w:val="none" w:sz="0" w:space="0" w:color="auto"/>
        <w:right w:val="none" w:sz="0" w:space="0" w:color="auto"/>
      </w:divBdr>
    </w:div>
    <w:div w:id="1287390586">
      <w:bodyDiv w:val="1"/>
      <w:marLeft w:val="0"/>
      <w:marRight w:val="0"/>
      <w:marTop w:val="0"/>
      <w:marBottom w:val="0"/>
      <w:divBdr>
        <w:top w:val="none" w:sz="0" w:space="0" w:color="auto"/>
        <w:left w:val="none" w:sz="0" w:space="0" w:color="auto"/>
        <w:bottom w:val="none" w:sz="0" w:space="0" w:color="auto"/>
        <w:right w:val="none" w:sz="0" w:space="0" w:color="auto"/>
      </w:divBdr>
    </w:div>
    <w:div w:id="1287588029">
      <w:bodyDiv w:val="1"/>
      <w:marLeft w:val="0"/>
      <w:marRight w:val="0"/>
      <w:marTop w:val="0"/>
      <w:marBottom w:val="0"/>
      <w:divBdr>
        <w:top w:val="none" w:sz="0" w:space="0" w:color="auto"/>
        <w:left w:val="none" w:sz="0" w:space="0" w:color="auto"/>
        <w:bottom w:val="none" w:sz="0" w:space="0" w:color="auto"/>
        <w:right w:val="none" w:sz="0" w:space="0" w:color="auto"/>
      </w:divBdr>
    </w:div>
    <w:div w:id="1287617116">
      <w:bodyDiv w:val="1"/>
      <w:marLeft w:val="0"/>
      <w:marRight w:val="0"/>
      <w:marTop w:val="0"/>
      <w:marBottom w:val="0"/>
      <w:divBdr>
        <w:top w:val="none" w:sz="0" w:space="0" w:color="auto"/>
        <w:left w:val="none" w:sz="0" w:space="0" w:color="auto"/>
        <w:bottom w:val="none" w:sz="0" w:space="0" w:color="auto"/>
        <w:right w:val="none" w:sz="0" w:space="0" w:color="auto"/>
      </w:divBdr>
    </w:div>
    <w:div w:id="1287858232">
      <w:bodyDiv w:val="1"/>
      <w:marLeft w:val="0"/>
      <w:marRight w:val="0"/>
      <w:marTop w:val="0"/>
      <w:marBottom w:val="0"/>
      <w:divBdr>
        <w:top w:val="none" w:sz="0" w:space="0" w:color="auto"/>
        <w:left w:val="none" w:sz="0" w:space="0" w:color="auto"/>
        <w:bottom w:val="none" w:sz="0" w:space="0" w:color="auto"/>
        <w:right w:val="none" w:sz="0" w:space="0" w:color="auto"/>
      </w:divBdr>
    </w:div>
    <w:div w:id="1287926029">
      <w:bodyDiv w:val="1"/>
      <w:marLeft w:val="0"/>
      <w:marRight w:val="0"/>
      <w:marTop w:val="0"/>
      <w:marBottom w:val="0"/>
      <w:divBdr>
        <w:top w:val="none" w:sz="0" w:space="0" w:color="auto"/>
        <w:left w:val="none" w:sz="0" w:space="0" w:color="auto"/>
        <w:bottom w:val="none" w:sz="0" w:space="0" w:color="auto"/>
        <w:right w:val="none" w:sz="0" w:space="0" w:color="auto"/>
      </w:divBdr>
    </w:div>
    <w:div w:id="1287927084">
      <w:bodyDiv w:val="1"/>
      <w:marLeft w:val="0"/>
      <w:marRight w:val="0"/>
      <w:marTop w:val="0"/>
      <w:marBottom w:val="0"/>
      <w:divBdr>
        <w:top w:val="none" w:sz="0" w:space="0" w:color="auto"/>
        <w:left w:val="none" w:sz="0" w:space="0" w:color="auto"/>
        <w:bottom w:val="none" w:sz="0" w:space="0" w:color="auto"/>
        <w:right w:val="none" w:sz="0" w:space="0" w:color="auto"/>
      </w:divBdr>
    </w:div>
    <w:div w:id="1287930442">
      <w:bodyDiv w:val="1"/>
      <w:marLeft w:val="0"/>
      <w:marRight w:val="0"/>
      <w:marTop w:val="0"/>
      <w:marBottom w:val="0"/>
      <w:divBdr>
        <w:top w:val="none" w:sz="0" w:space="0" w:color="auto"/>
        <w:left w:val="none" w:sz="0" w:space="0" w:color="auto"/>
        <w:bottom w:val="none" w:sz="0" w:space="0" w:color="auto"/>
        <w:right w:val="none" w:sz="0" w:space="0" w:color="auto"/>
      </w:divBdr>
    </w:div>
    <w:div w:id="1288438026">
      <w:bodyDiv w:val="1"/>
      <w:marLeft w:val="0"/>
      <w:marRight w:val="0"/>
      <w:marTop w:val="0"/>
      <w:marBottom w:val="0"/>
      <w:divBdr>
        <w:top w:val="none" w:sz="0" w:space="0" w:color="auto"/>
        <w:left w:val="none" w:sz="0" w:space="0" w:color="auto"/>
        <w:bottom w:val="none" w:sz="0" w:space="0" w:color="auto"/>
        <w:right w:val="none" w:sz="0" w:space="0" w:color="auto"/>
      </w:divBdr>
    </w:div>
    <w:div w:id="1288468670">
      <w:bodyDiv w:val="1"/>
      <w:marLeft w:val="0"/>
      <w:marRight w:val="0"/>
      <w:marTop w:val="0"/>
      <w:marBottom w:val="0"/>
      <w:divBdr>
        <w:top w:val="none" w:sz="0" w:space="0" w:color="auto"/>
        <w:left w:val="none" w:sz="0" w:space="0" w:color="auto"/>
        <w:bottom w:val="none" w:sz="0" w:space="0" w:color="auto"/>
        <w:right w:val="none" w:sz="0" w:space="0" w:color="auto"/>
      </w:divBdr>
    </w:div>
    <w:div w:id="1288469012">
      <w:bodyDiv w:val="1"/>
      <w:marLeft w:val="0"/>
      <w:marRight w:val="0"/>
      <w:marTop w:val="0"/>
      <w:marBottom w:val="0"/>
      <w:divBdr>
        <w:top w:val="none" w:sz="0" w:space="0" w:color="auto"/>
        <w:left w:val="none" w:sz="0" w:space="0" w:color="auto"/>
        <w:bottom w:val="none" w:sz="0" w:space="0" w:color="auto"/>
        <w:right w:val="none" w:sz="0" w:space="0" w:color="auto"/>
      </w:divBdr>
    </w:div>
    <w:div w:id="1288506610">
      <w:bodyDiv w:val="1"/>
      <w:marLeft w:val="0"/>
      <w:marRight w:val="0"/>
      <w:marTop w:val="0"/>
      <w:marBottom w:val="0"/>
      <w:divBdr>
        <w:top w:val="none" w:sz="0" w:space="0" w:color="auto"/>
        <w:left w:val="none" w:sz="0" w:space="0" w:color="auto"/>
        <w:bottom w:val="none" w:sz="0" w:space="0" w:color="auto"/>
        <w:right w:val="none" w:sz="0" w:space="0" w:color="auto"/>
      </w:divBdr>
    </w:div>
    <w:div w:id="1288660107">
      <w:bodyDiv w:val="1"/>
      <w:marLeft w:val="0"/>
      <w:marRight w:val="0"/>
      <w:marTop w:val="0"/>
      <w:marBottom w:val="0"/>
      <w:divBdr>
        <w:top w:val="none" w:sz="0" w:space="0" w:color="auto"/>
        <w:left w:val="none" w:sz="0" w:space="0" w:color="auto"/>
        <w:bottom w:val="none" w:sz="0" w:space="0" w:color="auto"/>
        <w:right w:val="none" w:sz="0" w:space="0" w:color="auto"/>
      </w:divBdr>
    </w:div>
    <w:div w:id="1288852447">
      <w:bodyDiv w:val="1"/>
      <w:marLeft w:val="0"/>
      <w:marRight w:val="0"/>
      <w:marTop w:val="0"/>
      <w:marBottom w:val="0"/>
      <w:divBdr>
        <w:top w:val="none" w:sz="0" w:space="0" w:color="auto"/>
        <w:left w:val="none" w:sz="0" w:space="0" w:color="auto"/>
        <w:bottom w:val="none" w:sz="0" w:space="0" w:color="auto"/>
        <w:right w:val="none" w:sz="0" w:space="0" w:color="auto"/>
      </w:divBdr>
    </w:div>
    <w:div w:id="1288858097">
      <w:bodyDiv w:val="1"/>
      <w:marLeft w:val="0"/>
      <w:marRight w:val="0"/>
      <w:marTop w:val="0"/>
      <w:marBottom w:val="0"/>
      <w:divBdr>
        <w:top w:val="none" w:sz="0" w:space="0" w:color="auto"/>
        <w:left w:val="none" w:sz="0" w:space="0" w:color="auto"/>
        <w:bottom w:val="none" w:sz="0" w:space="0" w:color="auto"/>
        <w:right w:val="none" w:sz="0" w:space="0" w:color="auto"/>
      </w:divBdr>
    </w:div>
    <w:div w:id="1288926437">
      <w:bodyDiv w:val="1"/>
      <w:marLeft w:val="0"/>
      <w:marRight w:val="0"/>
      <w:marTop w:val="0"/>
      <w:marBottom w:val="0"/>
      <w:divBdr>
        <w:top w:val="none" w:sz="0" w:space="0" w:color="auto"/>
        <w:left w:val="none" w:sz="0" w:space="0" w:color="auto"/>
        <w:bottom w:val="none" w:sz="0" w:space="0" w:color="auto"/>
        <w:right w:val="none" w:sz="0" w:space="0" w:color="auto"/>
      </w:divBdr>
    </w:div>
    <w:div w:id="1289044243">
      <w:bodyDiv w:val="1"/>
      <w:marLeft w:val="0"/>
      <w:marRight w:val="0"/>
      <w:marTop w:val="0"/>
      <w:marBottom w:val="0"/>
      <w:divBdr>
        <w:top w:val="none" w:sz="0" w:space="0" w:color="auto"/>
        <w:left w:val="none" w:sz="0" w:space="0" w:color="auto"/>
        <w:bottom w:val="none" w:sz="0" w:space="0" w:color="auto"/>
        <w:right w:val="none" w:sz="0" w:space="0" w:color="auto"/>
      </w:divBdr>
    </w:div>
    <w:div w:id="1289163026">
      <w:bodyDiv w:val="1"/>
      <w:marLeft w:val="0"/>
      <w:marRight w:val="0"/>
      <w:marTop w:val="0"/>
      <w:marBottom w:val="0"/>
      <w:divBdr>
        <w:top w:val="none" w:sz="0" w:space="0" w:color="auto"/>
        <w:left w:val="none" w:sz="0" w:space="0" w:color="auto"/>
        <w:bottom w:val="none" w:sz="0" w:space="0" w:color="auto"/>
        <w:right w:val="none" w:sz="0" w:space="0" w:color="auto"/>
      </w:divBdr>
    </w:div>
    <w:div w:id="1289165742">
      <w:bodyDiv w:val="1"/>
      <w:marLeft w:val="0"/>
      <w:marRight w:val="0"/>
      <w:marTop w:val="0"/>
      <w:marBottom w:val="0"/>
      <w:divBdr>
        <w:top w:val="none" w:sz="0" w:space="0" w:color="auto"/>
        <w:left w:val="none" w:sz="0" w:space="0" w:color="auto"/>
        <w:bottom w:val="none" w:sz="0" w:space="0" w:color="auto"/>
        <w:right w:val="none" w:sz="0" w:space="0" w:color="auto"/>
      </w:divBdr>
    </w:div>
    <w:div w:id="1289239610">
      <w:bodyDiv w:val="1"/>
      <w:marLeft w:val="0"/>
      <w:marRight w:val="0"/>
      <w:marTop w:val="0"/>
      <w:marBottom w:val="0"/>
      <w:divBdr>
        <w:top w:val="none" w:sz="0" w:space="0" w:color="auto"/>
        <w:left w:val="none" w:sz="0" w:space="0" w:color="auto"/>
        <w:bottom w:val="none" w:sz="0" w:space="0" w:color="auto"/>
        <w:right w:val="none" w:sz="0" w:space="0" w:color="auto"/>
      </w:divBdr>
    </w:div>
    <w:div w:id="1289241106">
      <w:bodyDiv w:val="1"/>
      <w:marLeft w:val="0"/>
      <w:marRight w:val="0"/>
      <w:marTop w:val="0"/>
      <w:marBottom w:val="0"/>
      <w:divBdr>
        <w:top w:val="none" w:sz="0" w:space="0" w:color="auto"/>
        <w:left w:val="none" w:sz="0" w:space="0" w:color="auto"/>
        <w:bottom w:val="none" w:sz="0" w:space="0" w:color="auto"/>
        <w:right w:val="none" w:sz="0" w:space="0" w:color="auto"/>
      </w:divBdr>
    </w:div>
    <w:div w:id="1289312775">
      <w:bodyDiv w:val="1"/>
      <w:marLeft w:val="0"/>
      <w:marRight w:val="0"/>
      <w:marTop w:val="0"/>
      <w:marBottom w:val="0"/>
      <w:divBdr>
        <w:top w:val="none" w:sz="0" w:space="0" w:color="auto"/>
        <w:left w:val="none" w:sz="0" w:space="0" w:color="auto"/>
        <w:bottom w:val="none" w:sz="0" w:space="0" w:color="auto"/>
        <w:right w:val="none" w:sz="0" w:space="0" w:color="auto"/>
      </w:divBdr>
    </w:div>
    <w:div w:id="1289315322">
      <w:bodyDiv w:val="1"/>
      <w:marLeft w:val="0"/>
      <w:marRight w:val="0"/>
      <w:marTop w:val="0"/>
      <w:marBottom w:val="0"/>
      <w:divBdr>
        <w:top w:val="none" w:sz="0" w:space="0" w:color="auto"/>
        <w:left w:val="none" w:sz="0" w:space="0" w:color="auto"/>
        <w:bottom w:val="none" w:sz="0" w:space="0" w:color="auto"/>
        <w:right w:val="none" w:sz="0" w:space="0" w:color="auto"/>
      </w:divBdr>
    </w:div>
    <w:div w:id="1289358244">
      <w:bodyDiv w:val="1"/>
      <w:marLeft w:val="0"/>
      <w:marRight w:val="0"/>
      <w:marTop w:val="0"/>
      <w:marBottom w:val="0"/>
      <w:divBdr>
        <w:top w:val="none" w:sz="0" w:space="0" w:color="auto"/>
        <w:left w:val="none" w:sz="0" w:space="0" w:color="auto"/>
        <w:bottom w:val="none" w:sz="0" w:space="0" w:color="auto"/>
        <w:right w:val="none" w:sz="0" w:space="0" w:color="auto"/>
      </w:divBdr>
    </w:div>
    <w:div w:id="1289387220">
      <w:bodyDiv w:val="1"/>
      <w:marLeft w:val="0"/>
      <w:marRight w:val="0"/>
      <w:marTop w:val="0"/>
      <w:marBottom w:val="0"/>
      <w:divBdr>
        <w:top w:val="none" w:sz="0" w:space="0" w:color="auto"/>
        <w:left w:val="none" w:sz="0" w:space="0" w:color="auto"/>
        <w:bottom w:val="none" w:sz="0" w:space="0" w:color="auto"/>
        <w:right w:val="none" w:sz="0" w:space="0" w:color="auto"/>
      </w:divBdr>
    </w:div>
    <w:div w:id="1289433434">
      <w:bodyDiv w:val="1"/>
      <w:marLeft w:val="0"/>
      <w:marRight w:val="0"/>
      <w:marTop w:val="0"/>
      <w:marBottom w:val="0"/>
      <w:divBdr>
        <w:top w:val="none" w:sz="0" w:space="0" w:color="auto"/>
        <w:left w:val="none" w:sz="0" w:space="0" w:color="auto"/>
        <w:bottom w:val="none" w:sz="0" w:space="0" w:color="auto"/>
        <w:right w:val="none" w:sz="0" w:space="0" w:color="auto"/>
      </w:divBdr>
    </w:div>
    <w:div w:id="1289435478">
      <w:bodyDiv w:val="1"/>
      <w:marLeft w:val="0"/>
      <w:marRight w:val="0"/>
      <w:marTop w:val="0"/>
      <w:marBottom w:val="0"/>
      <w:divBdr>
        <w:top w:val="none" w:sz="0" w:space="0" w:color="auto"/>
        <w:left w:val="none" w:sz="0" w:space="0" w:color="auto"/>
        <w:bottom w:val="none" w:sz="0" w:space="0" w:color="auto"/>
        <w:right w:val="none" w:sz="0" w:space="0" w:color="auto"/>
      </w:divBdr>
    </w:div>
    <w:div w:id="1289623481">
      <w:bodyDiv w:val="1"/>
      <w:marLeft w:val="0"/>
      <w:marRight w:val="0"/>
      <w:marTop w:val="0"/>
      <w:marBottom w:val="0"/>
      <w:divBdr>
        <w:top w:val="none" w:sz="0" w:space="0" w:color="auto"/>
        <w:left w:val="none" w:sz="0" w:space="0" w:color="auto"/>
        <w:bottom w:val="none" w:sz="0" w:space="0" w:color="auto"/>
        <w:right w:val="none" w:sz="0" w:space="0" w:color="auto"/>
      </w:divBdr>
    </w:div>
    <w:div w:id="1289774092">
      <w:bodyDiv w:val="1"/>
      <w:marLeft w:val="0"/>
      <w:marRight w:val="0"/>
      <w:marTop w:val="0"/>
      <w:marBottom w:val="0"/>
      <w:divBdr>
        <w:top w:val="none" w:sz="0" w:space="0" w:color="auto"/>
        <w:left w:val="none" w:sz="0" w:space="0" w:color="auto"/>
        <w:bottom w:val="none" w:sz="0" w:space="0" w:color="auto"/>
        <w:right w:val="none" w:sz="0" w:space="0" w:color="auto"/>
      </w:divBdr>
    </w:div>
    <w:div w:id="1289821387">
      <w:bodyDiv w:val="1"/>
      <w:marLeft w:val="0"/>
      <w:marRight w:val="0"/>
      <w:marTop w:val="0"/>
      <w:marBottom w:val="0"/>
      <w:divBdr>
        <w:top w:val="none" w:sz="0" w:space="0" w:color="auto"/>
        <w:left w:val="none" w:sz="0" w:space="0" w:color="auto"/>
        <w:bottom w:val="none" w:sz="0" w:space="0" w:color="auto"/>
        <w:right w:val="none" w:sz="0" w:space="0" w:color="auto"/>
      </w:divBdr>
    </w:div>
    <w:div w:id="1289823901">
      <w:bodyDiv w:val="1"/>
      <w:marLeft w:val="0"/>
      <w:marRight w:val="0"/>
      <w:marTop w:val="0"/>
      <w:marBottom w:val="0"/>
      <w:divBdr>
        <w:top w:val="none" w:sz="0" w:space="0" w:color="auto"/>
        <w:left w:val="none" w:sz="0" w:space="0" w:color="auto"/>
        <w:bottom w:val="none" w:sz="0" w:space="0" w:color="auto"/>
        <w:right w:val="none" w:sz="0" w:space="0" w:color="auto"/>
      </w:divBdr>
    </w:div>
    <w:div w:id="1289894470">
      <w:bodyDiv w:val="1"/>
      <w:marLeft w:val="0"/>
      <w:marRight w:val="0"/>
      <w:marTop w:val="0"/>
      <w:marBottom w:val="0"/>
      <w:divBdr>
        <w:top w:val="none" w:sz="0" w:space="0" w:color="auto"/>
        <w:left w:val="none" w:sz="0" w:space="0" w:color="auto"/>
        <w:bottom w:val="none" w:sz="0" w:space="0" w:color="auto"/>
        <w:right w:val="none" w:sz="0" w:space="0" w:color="auto"/>
      </w:divBdr>
    </w:div>
    <w:div w:id="1289969670">
      <w:bodyDiv w:val="1"/>
      <w:marLeft w:val="0"/>
      <w:marRight w:val="0"/>
      <w:marTop w:val="0"/>
      <w:marBottom w:val="0"/>
      <w:divBdr>
        <w:top w:val="none" w:sz="0" w:space="0" w:color="auto"/>
        <w:left w:val="none" w:sz="0" w:space="0" w:color="auto"/>
        <w:bottom w:val="none" w:sz="0" w:space="0" w:color="auto"/>
        <w:right w:val="none" w:sz="0" w:space="0" w:color="auto"/>
      </w:divBdr>
    </w:div>
    <w:div w:id="1290012736">
      <w:bodyDiv w:val="1"/>
      <w:marLeft w:val="0"/>
      <w:marRight w:val="0"/>
      <w:marTop w:val="0"/>
      <w:marBottom w:val="0"/>
      <w:divBdr>
        <w:top w:val="none" w:sz="0" w:space="0" w:color="auto"/>
        <w:left w:val="none" w:sz="0" w:space="0" w:color="auto"/>
        <w:bottom w:val="none" w:sz="0" w:space="0" w:color="auto"/>
        <w:right w:val="none" w:sz="0" w:space="0" w:color="auto"/>
      </w:divBdr>
    </w:div>
    <w:div w:id="1290236591">
      <w:bodyDiv w:val="1"/>
      <w:marLeft w:val="0"/>
      <w:marRight w:val="0"/>
      <w:marTop w:val="0"/>
      <w:marBottom w:val="0"/>
      <w:divBdr>
        <w:top w:val="none" w:sz="0" w:space="0" w:color="auto"/>
        <w:left w:val="none" w:sz="0" w:space="0" w:color="auto"/>
        <w:bottom w:val="none" w:sz="0" w:space="0" w:color="auto"/>
        <w:right w:val="none" w:sz="0" w:space="0" w:color="auto"/>
      </w:divBdr>
    </w:div>
    <w:div w:id="1290237993">
      <w:bodyDiv w:val="1"/>
      <w:marLeft w:val="0"/>
      <w:marRight w:val="0"/>
      <w:marTop w:val="0"/>
      <w:marBottom w:val="0"/>
      <w:divBdr>
        <w:top w:val="none" w:sz="0" w:space="0" w:color="auto"/>
        <w:left w:val="none" w:sz="0" w:space="0" w:color="auto"/>
        <w:bottom w:val="none" w:sz="0" w:space="0" w:color="auto"/>
        <w:right w:val="none" w:sz="0" w:space="0" w:color="auto"/>
      </w:divBdr>
    </w:div>
    <w:div w:id="1290282018">
      <w:bodyDiv w:val="1"/>
      <w:marLeft w:val="0"/>
      <w:marRight w:val="0"/>
      <w:marTop w:val="0"/>
      <w:marBottom w:val="0"/>
      <w:divBdr>
        <w:top w:val="none" w:sz="0" w:space="0" w:color="auto"/>
        <w:left w:val="none" w:sz="0" w:space="0" w:color="auto"/>
        <w:bottom w:val="none" w:sz="0" w:space="0" w:color="auto"/>
        <w:right w:val="none" w:sz="0" w:space="0" w:color="auto"/>
      </w:divBdr>
    </w:div>
    <w:div w:id="1290436068">
      <w:bodyDiv w:val="1"/>
      <w:marLeft w:val="0"/>
      <w:marRight w:val="0"/>
      <w:marTop w:val="0"/>
      <w:marBottom w:val="0"/>
      <w:divBdr>
        <w:top w:val="none" w:sz="0" w:space="0" w:color="auto"/>
        <w:left w:val="none" w:sz="0" w:space="0" w:color="auto"/>
        <w:bottom w:val="none" w:sz="0" w:space="0" w:color="auto"/>
        <w:right w:val="none" w:sz="0" w:space="0" w:color="auto"/>
      </w:divBdr>
    </w:div>
    <w:div w:id="1290473293">
      <w:bodyDiv w:val="1"/>
      <w:marLeft w:val="0"/>
      <w:marRight w:val="0"/>
      <w:marTop w:val="0"/>
      <w:marBottom w:val="0"/>
      <w:divBdr>
        <w:top w:val="none" w:sz="0" w:space="0" w:color="auto"/>
        <w:left w:val="none" w:sz="0" w:space="0" w:color="auto"/>
        <w:bottom w:val="none" w:sz="0" w:space="0" w:color="auto"/>
        <w:right w:val="none" w:sz="0" w:space="0" w:color="auto"/>
      </w:divBdr>
    </w:div>
    <w:div w:id="1290623501">
      <w:bodyDiv w:val="1"/>
      <w:marLeft w:val="0"/>
      <w:marRight w:val="0"/>
      <w:marTop w:val="0"/>
      <w:marBottom w:val="0"/>
      <w:divBdr>
        <w:top w:val="none" w:sz="0" w:space="0" w:color="auto"/>
        <w:left w:val="none" w:sz="0" w:space="0" w:color="auto"/>
        <w:bottom w:val="none" w:sz="0" w:space="0" w:color="auto"/>
        <w:right w:val="none" w:sz="0" w:space="0" w:color="auto"/>
      </w:divBdr>
    </w:div>
    <w:div w:id="1290625415">
      <w:bodyDiv w:val="1"/>
      <w:marLeft w:val="0"/>
      <w:marRight w:val="0"/>
      <w:marTop w:val="0"/>
      <w:marBottom w:val="0"/>
      <w:divBdr>
        <w:top w:val="none" w:sz="0" w:space="0" w:color="auto"/>
        <w:left w:val="none" w:sz="0" w:space="0" w:color="auto"/>
        <w:bottom w:val="none" w:sz="0" w:space="0" w:color="auto"/>
        <w:right w:val="none" w:sz="0" w:space="0" w:color="auto"/>
      </w:divBdr>
    </w:div>
    <w:div w:id="1290668310">
      <w:bodyDiv w:val="1"/>
      <w:marLeft w:val="0"/>
      <w:marRight w:val="0"/>
      <w:marTop w:val="0"/>
      <w:marBottom w:val="0"/>
      <w:divBdr>
        <w:top w:val="none" w:sz="0" w:space="0" w:color="auto"/>
        <w:left w:val="none" w:sz="0" w:space="0" w:color="auto"/>
        <w:bottom w:val="none" w:sz="0" w:space="0" w:color="auto"/>
        <w:right w:val="none" w:sz="0" w:space="0" w:color="auto"/>
      </w:divBdr>
    </w:div>
    <w:div w:id="1290892334">
      <w:bodyDiv w:val="1"/>
      <w:marLeft w:val="0"/>
      <w:marRight w:val="0"/>
      <w:marTop w:val="0"/>
      <w:marBottom w:val="0"/>
      <w:divBdr>
        <w:top w:val="none" w:sz="0" w:space="0" w:color="auto"/>
        <w:left w:val="none" w:sz="0" w:space="0" w:color="auto"/>
        <w:bottom w:val="none" w:sz="0" w:space="0" w:color="auto"/>
        <w:right w:val="none" w:sz="0" w:space="0" w:color="auto"/>
      </w:divBdr>
    </w:div>
    <w:div w:id="1290894385">
      <w:bodyDiv w:val="1"/>
      <w:marLeft w:val="0"/>
      <w:marRight w:val="0"/>
      <w:marTop w:val="0"/>
      <w:marBottom w:val="0"/>
      <w:divBdr>
        <w:top w:val="none" w:sz="0" w:space="0" w:color="auto"/>
        <w:left w:val="none" w:sz="0" w:space="0" w:color="auto"/>
        <w:bottom w:val="none" w:sz="0" w:space="0" w:color="auto"/>
        <w:right w:val="none" w:sz="0" w:space="0" w:color="auto"/>
      </w:divBdr>
    </w:div>
    <w:div w:id="1290937503">
      <w:bodyDiv w:val="1"/>
      <w:marLeft w:val="0"/>
      <w:marRight w:val="0"/>
      <w:marTop w:val="0"/>
      <w:marBottom w:val="0"/>
      <w:divBdr>
        <w:top w:val="none" w:sz="0" w:space="0" w:color="auto"/>
        <w:left w:val="none" w:sz="0" w:space="0" w:color="auto"/>
        <w:bottom w:val="none" w:sz="0" w:space="0" w:color="auto"/>
        <w:right w:val="none" w:sz="0" w:space="0" w:color="auto"/>
      </w:divBdr>
    </w:div>
    <w:div w:id="1291088130">
      <w:bodyDiv w:val="1"/>
      <w:marLeft w:val="0"/>
      <w:marRight w:val="0"/>
      <w:marTop w:val="0"/>
      <w:marBottom w:val="0"/>
      <w:divBdr>
        <w:top w:val="none" w:sz="0" w:space="0" w:color="auto"/>
        <w:left w:val="none" w:sz="0" w:space="0" w:color="auto"/>
        <w:bottom w:val="none" w:sz="0" w:space="0" w:color="auto"/>
        <w:right w:val="none" w:sz="0" w:space="0" w:color="auto"/>
      </w:divBdr>
    </w:div>
    <w:div w:id="1291588148">
      <w:bodyDiv w:val="1"/>
      <w:marLeft w:val="0"/>
      <w:marRight w:val="0"/>
      <w:marTop w:val="0"/>
      <w:marBottom w:val="0"/>
      <w:divBdr>
        <w:top w:val="none" w:sz="0" w:space="0" w:color="auto"/>
        <w:left w:val="none" w:sz="0" w:space="0" w:color="auto"/>
        <w:bottom w:val="none" w:sz="0" w:space="0" w:color="auto"/>
        <w:right w:val="none" w:sz="0" w:space="0" w:color="auto"/>
      </w:divBdr>
    </w:div>
    <w:div w:id="1291588608">
      <w:bodyDiv w:val="1"/>
      <w:marLeft w:val="0"/>
      <w:marRight w:val="0"/>
      <w:marTop w:val="0"/>
      <w:marBottom w:val="0"/>
      <w:divBdr>
        <w:top w:val="none" w:sz="0" w:space="0" w:color="auto"/>
        <w:left w:val="none" w:sz="0" w:space="0" w:color="auto"/>
        <w:bottom w:val="none" w:sz="0" w:space="0" w:color="auto"/>
        <w:right w:val="none" w:sz="0" w:space="0" w:color="auto"/>
      </w:divBdr>
    </w:div>
    <w:div w:id="1291591585">
      <w:bodyDiv w:val="1"/>
      <w:marLeft w:val="0"/>
      <w:marRight w:val="0"/>
      <w:marTop w:val="0"/>
      <w:marBottom w:val="0"/>
      <w:divBdr>
        <w:top w:val="none" w:sz="0" w:space="0" w:color="auto"/>
        <w:left w:val="none" w:sz="0" w:space="0" w:color="auto"/>
        <w:bottom w:val="none" w:sz="0" w:space="0" w:color="auto"/>
        <w:right w:val="none" w:sz="0" w:space="0" w:color="auto"/>
      </w:divBdr>
    </w:div>
    <w:div w:id="1291592676">
      <w:bodyDiv w:val="1"/>
      <w:marLeft w:val="0"/>
      <w:marRight w:val="0"/>
      <w:marTop w:val="0"/>
      <w:marBottom w:val="0"/>
      <w:divBdr>
        <w:top w:val="none" w:sz="0" w:space="0" w:color="auto"/>
        <w:left w:val="none" w:sz="0" w:space="0" w:color="auto"/>
        <w:bottom w:val="none" w:sz="0" w:space="0" w:color="auto"/>
        <w:right w:val="none" w:sz="0" w:space="0" w:color="auto"/>
      </w:divBdr>
    </w:div>
    <w:div w:id="1291595038">
      <w:bodyDiv w:val="1"/>
      <w:marLeft w:val="0"/>
      <w:marRight w:val="0"/>
      <w:marTop w:val="0"/>
      <w:marBottom w:val="0"/>
      <w:divBdr>
        <w:top w:val="none" w:sz="0" w:space="0" w:color="auto"/>
        <w:left w:val="none" w:sz="0" w:space="0" w:color="auto"/>
        <w:bottom w:val="none" w:sz="0" w:space="0" w:color="auto"/>
        <w:right w:val="none" w:sz="0" w:space="0" w:color="auto"/>
      </w:divBdr>
    </w:div>
    <w:div w:id="1291747061">
      <w:bodyDiv w:val="1"/>
      <w:marLeft w:val="0"/>
      <w:marRight w:val="0"/>
      <w:marTop w:val="0"/>
      <w:marBottom w:val="0"/>
      <w:divBdr>
        <w:top w:val="none" w:sz="0" w:space="0" w:color="auto"/>
        <w:left w:val="none" w:sz="0" w:space="0" w:color="auto"/>
        <w:bottom w:val="none" w:sz="0" w:space="0" w:color="auto"/>
        <w:right w:val="none" w:sz="0" w:space="0" w:color="auto"/>
      </w:divBdr>
    </w:div>
    <w:div w:id="1291982336">
      <w:bodyDiv w:val="1"/>
      <w:marLeft w:val="0"/>
      <w:marRight w:val="0"/>
      <w:marTop w:val="0"/>
      <w:marBottom w:val="0"/>
      <w:divBdr>
        <w:top w:val="none" w:sz="0" w:space="0" w:color="auto"/>
        <w:left w:val="none" w:sz="0" w:space="0" w:color="auto"/>
        <w:bottom w:val="none" w:sz="0" w:space="0" w:color="auto"/>
        <w:right w:val="none" w:sz="0" w:space="0" w:color="auto"/>
      </w:divBdr>
    </w:div>
    <w:div w:id="1292245926">
      <w:bodyDiv w:val="1"/>
      <w:marLeft w:val="0"/>
      <w:marRight w:val="0"/>
      <w:marTop w:val="0"/>
      <w:marBottom w:val="0"/>
      <w:divBdr>
        <w:top w:val="none" w:sz="0" w:space="0" w:color="auto"/>
        <w:left w:val="none" w:sz="0" w:space="0" w:color="auto"/>
        <w:bottom w:val="none" w:sz="0" w:space="0" w:color="auto"/>
        <w:right w:val="none" w:sz="0" w:space="0" w:color="auto"/>
      </w:divBdr>
    </w:div>
    <w:div w:id="1292246292">
      <w:bodyDiv w:val="1"/>
      <w:marLeft w:val="0"/>
      <w:marRight w:val="0"/>
      <w:marTop w:val="0"/>
      <w:marBottom w:val="0"/>
      <w:divBdr>
        <w:top w:val="none" w:sz="0" w:space="0" w:color="auto"/>
        <w:left w:val="none" w:sz="0" w:space="0" w:color="auto"/>
        <w:bottom w:val="none" w:sz="0" w:space="0" w:color="auto"/>
        <w:right w:val="none" w:sz="0" w:space="0" w:color="auto"/>
      </w:divBdr>
    </w:div>
    <w:div w:id="1292246646">
      <w:bodyDiv w:val="1"/>
      <w:marLeft w:val="0"/>
      <w:marRight w:val="0"/>
      <w:marTop w:val="0"/>
      <w:marBottom w:val="0"/>
      <w:divBdr>
        <w:top w:val="none" w:sz="0" w:space="0" w:color="auto"/>
        <w:left w:val="none" w:sz="0" w:space="0" w:color="auto"/>
        <w:bottom w:val="none" w:sz="0" w:space="0" w:color="auto"/>
        <w:right w:val="none" w:sz="0" w:space="0" w:color="auto"/>
      </w:divBdr>
    </w:div>
    <w:div w:id="1292249228">
      <w:bodyDiv w:val="1"/>
      <w:marLeft w:val="0"/>
      <w:marRight w:val="0"/>
      <w:marTop w:val="0"/>
      <w:marBottom w:val="0"/>
      <w:divBdr>
        <w:top w:val="none" w:sz="0" w:space="0" w:color="auto"/>
        <w:left w:val="none" w:sz="0" w:space="0" w:color="auto"/>
        <w:bottom w:val="none" w:sz="0" w:space="0" w:color="auto"/>
        <w:right w:val="none" w:sz="0" w:space="0" w:color="auto"/>
      </w:divBdr>
    </w:div>
    <w:div w:id="1292249688">
      <w:bodyDiv w:val="1"/>
      <w:marLeft w:val="0"/>
      <w:marRight w:val="0"/>
      <w:marTop w:val="0"/>
      <w:marBottom w:val="0"/>
      <w:divBdr>
        <w:top w:val="none" w:sz="0" w:space="0" w:color="auto"/>
        <w:left w:val="none" w:sz="0" w:space="0" w:color="auto"/>
        <w:bottom w:val="none" w:sz="0" w:space="0" w:color="auto"/>
        <w:right w:val="none" w:sz="0" w:space="0" w:color="auto"/>
      </w:divBdr>
    </w:div>
    <w:div w:id="1292250837">
      <w:bodyDiv w:val="1"/>
      <w:marLeft w:val="0"/>
      <w:marRight w:val="0"/>
      <w:marTop w:val="0"/>
      <w:marBottom w:val="0"/>
      <w:divBdr>
        <w:top w:val="none" w:sz="0" w:space="0" w:color="auto"/>
        <w:left w:val="none" w:sz="0" w:space="0" w:color="auto"/>
        <w:bottom w:val="none" w:sz="0" w:space="0" w:color="auto"/>
        <w:right w:val="none" w:sz="0" w:space="0" w:color="auto"/>
      </w:divBdr>
    </w:div>
    <w:div w:id="1292370617">
      <w:bodyDiv w:val="1"/>
      <w:marLeft w:val="0"/>
      <w:marRight w:val="0"/>
      <w:marTop w:val="0"/>
      <w:marBottom w:val="0"/>
      <w:divBdr>
        <w:top w:val="none" w:sz="0" w:space="0" w:color="auto"/>
        <w:left w:val="none" w:sz="0" w:space="0" w:color="auto"/>
        <w:bottom w:val="none" w:sz="0" w:space="0" w:color="auto"/>
        <w:right w:val="none" w:sz="0" w:space="0" w:color="auto"/>
      </w:divBdr>
    </w:div>
    <w:div w:id="1292398882">
      <w:bodyDiv w:val="1"/>
      <w:marLeft w:val="0"/>
      <w:marRight w:val="0"/>
      <w:marTop w:val="0"/>
      <w:marBottom w:val="0"/>
      <w:divBdr>
        <w:top w:val="none" w:sz="0" w:space="0" w:color="auto"/>
        <w:left w:val="none" w:sz="0" w:space="0" w:color="auto"/>
        <w:bottom w:val="none" w:sz="0" w:space="0" w:color="auto"/>
        <w:right w:val="none" w:sz="0" w:space="0" w:color="auto"/>
      </w:divBdr>
    </w:div>
    <w:div w:id="1292401563">
      <w:bodyDiv w:val="1"/>
      <w:marLeft w:val="0"/>
      <w:marRight w:val="0"/>
      <w:marTop w:val="0"/>
      <w:marBottom w:val="0"/>
      <w:divBdr>
        <w:top w:val="none" w:sz="0" w:space="0" w:color="auto"/>
        <w:left w:val="none" w:sz="0" w:space="0" w:color="auto"/>
        <w:bottom w:val="none" w:sz="0" w:space="0" w:color="auto"/>
        <w:right w:val="none" w:sz="0" w:space="0" w:color="auto"/>
      </w:divBdr>
    </w:div>
    <w:div w:id="1292593519">
      <w:bodyDiv w:val="1"/>
      <w:marLeft w:val="0"/>
      <w:marRight w:val="0"/>
      <w:marTop w:val="0"/>
      <w:marBottom w:val="0"/>
      <w:divBdr>
        <w:top w:val="none" w:sz="0" w:space="0" w:color="auto"/>
        <w:left w:val="none" w:sz="0" w:space="0" w:color="auto"/>
        <w:bottom w:val="none" w:sz="0" w:space="0" w:color="auto"/>
        <w:right w:val="none" w:sz="0" w:space="0" w:color="auto"/>
      </w:divBdr>
    </w:div>
    <w:div w:id="1292707881">
      <w:bodyDiv w:val="1"/>
      <w:marLeft w:val="0"/>
      <w:marRight w:val="0"/>
      <w:marTop w:val="0"/>
      <w:marBottom w:val="0"/>
      <w:divBdr>
        <w:top w:val="none" w:sz="0" w:space="0" w:color="auto"/>
        <w:left w:val="none" w:sz="0" w:space="0" w:color="auto"/>
        <w:bottom w:val="none" w:sz="0" w:space="0" w:color="auto"/>
        <w:right w:val="none" w:sz="0" w:space="0" w:color="auto"/>
      </w:divBdr>
    </w:div>
    <w:div w:id="1292789357">
      <w:bodyDiv w:val="1"/>
      <w:marLeft w:val="0"/>
      <w:marRight w:val="0"/>
      <w:marTop w:val="0"/>
      <w:marBottom w:val="0"/>
      <w:divBdr>
        <w:top w:val="none" w:sz="0" w:space="0" w:color="auto"/>
        <w:left w:val="none" w:sz="0" w:space="0" w:color="auto"/>
        <w:bottom w:val="none" w:sz="0" w:space="0" w:color="auto"/>
        <w:right w:val="none" w:sz="0" w:space="0" w:color="auto"/>
      </w:divBdr>
    </w:div>
    <w:div w:id="1292859910">
      <w:bodyDiv w:val="1"/>
      <w:marLeft w:val="0"/>
      <w:marRight w:val="0"/>
      <w:marTop w:val="0"/>
      <w:marBottom w:val="0"/>
      <w:divBdr>
        <w:top w:val="none" w:sz="0" w:space="0" w:color="auto"/>
        <w:left w:val="none" w:sz="0" w:space="0" w:color="auto"/>
        <w:bottom w:val="none" w:sz="0" w:space="0" w:color="auto"/>
        <w:right w:val="none" w:sz="0" w:space="0" w:color="auto"/>
      </w:divBdr>
    </w:div>
    <w:div w:id="1293054728">
      <w:bodyDiv w:val="1"/>
      <w:marLeft w:val="0"/>
      <w:marRight w:val="0"/>
      <w:marTop w:val="0"/>
      <w:marBottom w:val="0"/>
      <w:divBdr>
        <w:top w:val="none" w:sz="0" w:space="0" w:color="auto"/>
        <w:left w:val="none" w:sz="0" w:space="0" w:color="auto"/>
        <w:bottom w:val="none" w:sz="0" w:space="0" w:color="auto"/>
        <w:right w:val="none" w:sz="0" w:space="0" w:color="auto"/>
      </w:divBdr>
    </w:div>
    <w:div w:id="1293168493">
      <w:bodyDiv w:val="1"/>
      <w:marLeft w:val="0"/>
      <w:marRight w:val="0"/>
      <w:marTop w:val="0"/>
      <w:marBottom w:val="0"/>
      <w:divBdr>
        <w:top w:val="none" w:sz="0" w:space="0" w:color="auto"/>
        <w:left w:val="none" w:sz="0" w:space="0" w:color="auto"/>
        <w:bottom w:val="none" w:sz="0" w:space="0" w:color="auto"/>
        <w:right w:val="none" w:sz="0" w:space="0" w:color="auto"/>
      </w:divBdr>
    </w:div>
    <w:div w:id="1293170338">
      <w:bodyDiv w:val="1"/>
      <w:marLeft w:val="0"/>
      <w:marRight w:val="0"/>
      <w:marTop w:val="0"/>
      <w:marBottom w:val="0"/>
      <w:divBdr>
        <w:top w:val="none" w:sz="0" w:space="0" w:color="auto"/>
        <w:left w:val="none" w:sz="0" w:space="0" w:color="auto"/>
        <w:bottom w:val="none" w:sz="0" w:space="0" w:color="auto"/>
        <w:right w:val="none" w:sz="0" w:space="0" w:color="auto"/>
      </w:divBdr>
    </w:div>
    <w:div w:id="1293244158">
      <w:bodyDiv w:val="1"/>
      <w:marLeft w:val="0"/>
      <w:marRight w:val="0"/>
      <w:marTop w:val="0"/>
      <w:marBottom w:val="0"/>
      <w:divBdr>
        <w:top w:val="none" w:sz="0" w:space="0" w:color="auto"/>
        <w:left w:val="none" w:sz="0" w:space="0" w:color="auto"/>
        <w:bottom w:val="none" w:sz="0" w:space="0" w:color="auto"/>
        <w:right w:val="none" w:sz="0" w:space="0" w:color="auto"/>
      </w:divBdr>
    </w:div>
    <w:div w:id="1293244971">
      <w:bodyDiv w:val="1"/>
      <w:marLeft w:val="0"/>
      <w:marRight w:val="0"/>
      <w:marTop w:val="0"/>
      <w:marBottom w:val="0"/>
      <w:divBdr>
        <w:top w:val="none" w:sz="0" w:space="0" w:color="auto"/>
        <w:left w:val="none" w:sz="0" w:space="0" w:color="auto"/>
        <w:bottom w:val="none" w:sz="0" w:space="0" w:color="auto"/>
        <w:right w:val="none" w:sz="0" w:space="0" w:color="auto"/>
      </w:divBdr>
    </w:div>
    <w:div w:id="1293363777">
      <w:bodyDiv w:val="1"/>
      <w:marLeft w:val="0"/>
      <w:marRight w:val="0"/>
      <w:marTop w:val="0"/>
      <w:marBottom w:val="0"/>
      <w:divBdr>
        <w:top w:val="none" w:sz="0" w:space="0" w:color="auto"/>
        <w:left w:val="none" w:sz="0" w:space="0" w:color="auto"/>
        <w:bottom w:val="none" w:sz="0" w:space="0" w:color="auto"/>
        <w:right w:val="none" w:sz="0" w:space="0" w:color="auto"/>
      </w:divBdr>
    </w:div>
    <w:div w:id="1293370169">
      <w:bodyDiv w:val="1"/>
      <w:marLeft w:val="0"/>
      <w:marRight w:val="0"/>
      <w:marTop w:val="0"/>
      <w:marBottom w:val="0"/>
      <w:divBdr>
        <w:top w:val="none" w:sz="0" w:space="0" w:color="auto"/>
        <w:left w:val="none" w:sz="0" w:space="0" w:color="auto"/>
        <w:bottom w:val="none" w:sz="0" w:space="0" w:color="auto"/>
        <w:right w:val="none" w:sz="0" w:space="0" w:color="auto"/>
      </w:divBdr>
    </w:div>
    <w:div w:id="1293440445">
      <w:bodyDiv w:val="1"/>
      <w:marLeft w:val="0"/>
      <w:marRight w:val="0"/>
      <w:marTop w:val="0"/>
      <w:marBottom w:val="0"/>
      <w:divBdr>
        <w:top w:val="none" w:sz="0" w:space="0" w:color="auto"/>
        <w:left w:val="none" w:sz="0" w:space="0" w:color="auto"/>
        <w:bottom w:val="none" w:sz="0" w:space="0" w:color="auto"/>
        <w:right w:val="none" w:sz="0" w:space="0" w:color="auto"/>
      </w:divBdr>
    </w:div>
    <w:div w:id="1293633652">
      <w:bodyDiv w:val="1"/>
      <w:marLeft w:val="0"/>
      <w:marRight w:val="0"/>
      <w:marTop w:val="0"/>
      <w:marBottom w:val="0"/>
      <w:divBdr>
        <w:top w:val="none" w:sz="0" w:space="0" w:color="auto"/>
        <w:left w:val="none" w:sz="0" w:space="0" w:color="auto"/>
        <w:bottom w:val="none" w:sz="0" w:space="0" w:color="auto"/>
        <w:right w:val="none" w:sz="0" w:space="0" w:color="auto"/>
      </w:divBdr>
    </w:div>
    <w:div w:id="1293711448">
      <w:bodyDiv w:val="1"/>
      <w:marLeft w:val="0"/>
      <w:marRight w:val="0"/>
      <w:marTop w:val="0"/>
      <w:marBottom w:val="0"/>
      <w:divBdr>
        <w:top w:val="none" w:sz="0" w:space="0" w:color="auto"/>
        <w:left w:val="none" w:sz="0" w:space="0" w:color="auto"/>
        <w:bottom w:val="none" w:sz="0" w:space="0" w:color="auto"/>
        <w:right w:val="none" w:sz="0" w:space="0" w:color="auto"/>
      </w:divBdr>
    </w:div>
    <w:div w:id="1293711989">
      <w:bodyDiv w:val="1"/>
      <w:marLeft w:val="0"/>
      <w:marRight w:val="0"/>
      <w:marTop w:val="0"/>
      <w:marBottom w:val="0"/>
      <w:divBdr>
        <w:top w:val="none" w:sz="0" w:space="0" w:color="auto"/>
        <w:left w:val="none" w:sz="0" w:space="0" w:color="auto"/>
        <w:bottom w:val="none" w:sz="0" w:space="0" w:color="auto"/>
        <w:right w:val="none" w:sz="0" w:space="0" w:color="auto"/>
      </w:divBdr>
    </w:div>
    <w:div w:id="1293756473">
      <w:bodyDiv w:val="1"/>
      <w:marLeft w:val="0"/>
      <w:marRight w:val="0"/>
      <w:marTop w:val="0"/>
      <w:marBottom w:val="0"/>
      <w:divBdr>
        <w:top w:val="none" w:sz="0" w:space="0" w:color="auto"/>
        <w:left w:val="none" w:sz="0" w:space="0" w:color="auto"/>
        <w:bottom w:val="none" w:sz="0" w:space="0" w:color="auto"/>
        <w:right w:val="none" w:sz="0" w:space="0" w:color="auto"/>
      </w:divBdr>
    </w:div>
    <w:div w:id="1293825980">
      <w:bodyDiv w:val="1"/>
      <w:marLeft w:val="0"/>
      <w:marRight w:val="0"/>
      <w:marTop w:val="0"/>
      <w:marBottom w:val="0"/>
      <w:divBdr>
        <w:top w:val="none" w:sz="0" w:space="0" w:color="auto"/>
        <w:left w:val="none" w:sz="0" w:space="0" w:color="auto"/>
        <w:bottom w:val="none" w:sz="0" w:space="0" w:color="auto"/>
        <w:right w:val="none" w:sz="0" w:space="0" w:color="auto"/>
      </w:divBdr>
    </w:div>
    <w:div w:id="1293826929">
      <w:bodyDiv w:val="1"/>
      <w:marLeft w:val="0"/>
      <w:marRight w:val="0"/>
      <w:marTop w:val="0"/>
      <w:marBottom w:val="0"/>
      <w:divBdr>
        <w:top w:val="none" w:sz="0" w:space="0" w:color="auto"/>
        <w:left w:val="none" w:sz="0" w:space="0" w:color="auto"/>
        <w:bottom w:val="none" w:sz="0" w:space="0" w:color="auto"/>
        <w:right w:val="none" w:sz="0" w:space="0" w:color="auto"/>
      </w:divBdr>
    </w:div>
    <w:div w:id="1293942811">
      <w:bodyDiv w:val="1"/>
      <w:marLeft w:val="0"/>
      <w:marRight w:val="0"/>
      <w:marTop w:val="0"/>
      <w:marBottom w:val="0"/>
      <w:divBdr>
        <w:top w:val="none" w:sz="0" w:space="0" w:color="auto"/>
        <w:left w:val="none" w:sz="0" w:space="0" w:color="auto"/>
        <w:bottom w:val="none" w:sz="0" w:space="0" w:color="auto"/>
        <w:right w:val="none" w:sz="0" w:space="0" w:color="auto"/>
      </w:divBdr>
    </w:div>
    <w:div w:id="1294020259">
      <w:bodyDiv w:val="1"/>
      <w:marLeft w:val="0"/>
      <w:marRight w:val="0"/>
      <w:marTop w:val="0"/>
      <w:marBottom w:val="0"/>
      <w:divBdr>
        <w:top w:val="none" w:sz="0" w:space="0" w:color="auto"/>
        <w:left w:val="none" w:sz="0" w:space="0" w:color="auto"/>
        <w:bottom w:val="none" w:sz="0" w:space="0" w:color="auto"/>
        <w:right w:val="none" w:sz="0" w:space="0" w:color="auto"/>
      </w:divBdr>
    </w:div>
    <w:div w:id="1294091142">
      <w:bodyDiv w:val="1"/>
      <w:marLeft w:val="0"/>
      <w:marRight w:val="0"/>
      <w:marTop w:val="0"/>
      <w:marBottom w:val="0"/>
      <w:divBdr>
        <w:top w:val="none" w:sz="0" w:space="0" w:color="auto"/>
        <w:left w:val="none" w:sz="0" w:space="0" w:color="auto"/>
        <w:bottom w:val="none" w:sz="0" w:space="0" w:color="auto"/>
        <w:right w:val="none" w:sz="0" w:space="0" w:color="auto"/>
      </w:divBdr>
    </w:div>
    <w:div w:id="1294091724">
      <w:bodyDiv w:val="1"/>
      <w:marLeft w:val="0"/>
      <w:marRight w:val="0"/>
      <w:marTop w:val="0"/>
      <w:marBottom w:val="0"/>
      <w:divBdr>
        <w:top w:val="none" w:sz="0" w:space="0" w:color="auto"/>
        <w:left w:val="none" w:sz="0" w:space="0" w:color="auto"/>
        <w:bottom w:val="none" w:sz="0" w:space="0" w:color="auto"/>
        <w:right w:val="none" w:sz="0" w:space="0" w:color="auto"/>
      </w:divBdr>
    </w:div>
    <w:div w:id="1294096036">
      <w:bodyDiv w:val="1"/>
      <w:marLeft w:val="0"/>
      <w:marRight w:val="0"/>
      <w:marTop w:val="0"/>
      <w:marBottom w:val="0"/>
      <w:divBdr>
        <w:top w:val="none" w:sz="0" w:space="0" w:color="auto"/>
        <w:left w:val="none" w:sz="0" w:space="0" w:color="auto"/>
        <w:bottom w:val="none" w:sz="0" w:space="0" w:color="auto"/>
        <w:right w:val="none" w:sz="0" w:space="0" w:color="auto"/>
      </w:divBdr>
    </w:div>
    <w:div w:id="1294168184">
      <w:bodyDiv w:val="1"/>
      <w:marLeft w:val="0"/>
      <w:marRight w:val="0"/>
      <w:marTop w:val="0"/>
      <w:marBottom w:val="0"/>
      <w:divBdr>
        <w:top w:val="none" w:sz="0" w:space="0" w:color="auto"/>
        <w:left w:val="none" w:sz="0" w:space="0" w:color="auto"/>
        <w:bottom w:val="none" w:sz="0" w:space="0" w:color="auto"/>
        <w:right w:val="none" w:sz="0" w:space="0" w:color="auto"/>
      </w:divBdr>
    </w:div>
    <w:div w:id="1294213363">
      <w:bodyDiv w:val="1"/>
      <w:marLeft w:val="0"/>
      <w:marRight w:val="0"/>
      <w:marTop w:val="0"/>
      <w:marBottom w:val="0"/>
      <w:divBdr>
        <w:top w:val="none" w:sz="0" w:space="0" w:color="auto"/>
        <w:left w:val="none" w:sz="0" w:space="0" w:color="auto"/>
        <w:bottom w:val="none" w:sz="0" w:space="0" w:color="auto"/>
        <w:right w:val="none" w:sz="0" w:space="0" w:color="auto"/>
      </w:divBdr>
    </w:div>
    <w:div w:id="1294290420">
      <w:bodyDiv w:val="1"/>
      <w:marLeft w:val="0"/>
      <w:marRight w:val="0"/>
      <w:marTop w:val="0"/>
      <w:marBottom w:val="0"/>
      <w:divBdr>
        <w:top w:val="none" w:sz="0" w:space="0" w:color="auto"/>
        <w:left w:val="none" w:sz="0" w:space="0" w:color="auto"/>
        <w:bottom w:val="none" w:sz="0" w:space="0" w:color="auto"/>
        <w:right w:val="none" w:sz="0" w:space="0" w:color="auto"/>
      </w:divBdr>
    </w:div>
    <w:div w:id="1294336166">
      <w:bodyDiv w:val="1"/>
      <w:marLeft w:val="0"/>
      <w:marRight w:val="0"/>
      <w:marTop w:val="0"/>
      <w:marBottom w:val="0"/>
      <w:divBdr>
        <w:top w:val="none" w:sz="0" w:space="0" w:color="auto"/>
        <w:left w:val="none" w:sz="0" w:space="0" w:color="auto"/>
        <w:bottom w:val="none" w:sz="0" w:space="0" w:color="auto"/>
        <w:right w:val="none" w:sz="0" w:space="0" w:color="auto"/>
      </w:divBdr>
    </w:div>
    <w:div w:id="1294361834">
      <w:bodyDiv w:val="1"/>
      <w:marLeft w:val="0"/>
      <w:marRight w:val="0"/>
      <w:marTop w:val="0"/>
      <w:marBottom w:val="0"/>
      <w:divBdr>
        <w:top w:val="none" w:sz="0" w:space="0" w:color="auto"/>
        <w:left w:val="none" w:sz="0" w:space="0" w:color="auto"/>
        <w:bottom w:val="none" w:sz="0" w:space="0" w:color="auto"/>
        <w:right w:val="none" w:sz="0" w:space="0" w:color="auto"/>
      </w:divBdr>
    </w:div>
    <w:div w:id="1294367109">
      <w:bodyDiv w:val="1"/>
      <w:marLeft w:val="0"/>
      <w:marRight w:val="0"/>
      <w:marTop w:val="0"/>
      <w:marBottom w:val="0"/>
      <w:divBdr>
        <w:top w:val="none" w:sz="0" w:space="0" w:color="auto"/>
        <w:left w:val="none" w:sz="0" w:space="0" w:color="auto"/>
        <w:bottom w:val="none" w:sz="0" w:space="0" w:color="auto"/>
        <w:right w:val="none" w:sz="0" w:space="0" w:color="auto"/>
      </w:divBdr>
    </w:div>
    <w:div w:id="1294410484">
      <w:bodyDiv w:val="1"/>
      <w:marLeft w:val="0"/>
      <w:marRight w:val="0"/>
      <w:marTop w:val="0"/>
      <w:marBottom w:val="0"/>
      <w:divBdr>
        <w:top w:val="none" w:sz="0" w:space="0" w:color="auto"/>
        <w:left w:val="none" w:sz="0" w:space="0" w:color="auto"/>
        <w:bottom w:val="none" w:sz="0" w:space="0" w:color="auto"/>
        <w:right w:val="none" w:sz="0" w:space="0" w:color="auto"/>
      </w:divBdr>
    </w:div>
    <w:div w:id="1294480962">
      <w:bodyDiv w:val="1"/>
      <w:marLeft w:val="0"/>
      <w:marRight w:val="0"/>
      <w:marTop w:val="0"/>
      <w:marBottom w:val="0"/>
      <w:divBdr>
        <w:top w:val="none" w:sz="0" w:space="0" w:color="auto"/>
        <w:left w:val="none" w:sz="0" w:space="0" w:color="auto"/>
        <w:bottom w:val="none" w:sz="0" w:space="0" w:color="auto"/>
        <w:right w:val="none" w:sz="0" w:space="0" w:color="auto"/>
      </w:divBdr>
    </w:div>
    <w:div w:id="1294555447">
      <w:bodyDiv w:val="1"/>
      <w:marLeft w:val="0"/>
      <w:marRight w:val="0"/>
      <w:marTop w:val="0"/>
      <w:marBottom w:val="0"/>
      <w:divBdr>
        <w:top w:val="none" w:sz="0" w:space="0" w:color="auto"/>
        <w:left w:val="none" w:sz="0" w:space="0" w:color="auto"/>
        <w:bottom w:val="none" w:sz="0" w:space="0" w:color="auto"/>
        <w:right w:val="none" w:sz="0" w:space="0" w:color="auto"/>
      </w:divBdr>
    </w:div>
    <w:div w:id="1294602270">
      <w:bodyDiv w:val="1"/>
      <w:marLeft w:val="0"/>
      <w:marRight w:val="0"/>
      <w:marTop w:val="0"/>
      <w:marBottom w:val="0"/>
      <w:divBdr>
        <w:top w:val="none" w:sz="0" w:space="0" w:color="auto"/>
        <w:left w:val="none" w:sz="0" w:space="0" w:color="auto"/>
        <w:bottom w:val="none" w:sz="0" w:space="0" w:color="auto"/>
        <w:right w:val="none" w:sz="0" w:space="0" w:color="auto"/>
      </w:divBdr>
    </w:div>
    <w:div w:id="1294825795">
      <w:bodyDiv w:val="1"/>
      <w:marLeft w:val="0"/>
      <w:marRight w:val="0"/>
      <w:marTop w:val="0"/>
      <w:marBottom w:val="0"/>
      <w:divBdr>
        <w:top w:val="none" w:sz="0" w:space="0" w:color="auto"/>
        <w:left w:val="none" w:sz="0" w:space="0" w:color="auto"/>
        <w:bottom w:val="none" w:sz="0" w:space="0" w:color="auto"/>
        <w:right w:val="none" w:sz="0" w:space="0" w:color="auto"/>
      </w:divBdr>
    </w:div>
    <w:div w:id="1294870117">
      <w:bodyDiv w:val="1"/>
      <w:marLeft w:val="0"/>
      <w:marRight w:val="0"/>
      <w:marTop w:val="0"/>
      <w:marBottom w:val="0"/>
      <w:divBdr>
        <w:top w:val="none" w:sz="0" w:space="0" w:color="auto"/>
        <w:left w:val="none" w:sz="0" w:space="0" w:color="auto"/>
        <w:bottom w:val="none" w:sz="0" w:space="0" w:color="auto"/>
        <w:right w:val="none" w:sz="0" w:space="0" w:color="auto"/>
      </w:divBdr>
    </w:div>
    <w:div w:id="1294872079">
      <w:bodyDiv w:val="1"/>
      <w:marLeft w:val="0"/>
      <w:marRight w:val="0"/>
      <w:marTop w:val="0"/>
      <w:marBottom w:val="0"/>
      <w:divBdr>
        <w:top w:val="none" w:sz="0" w:space="0" w:color="auto"/>
        <w:left w:val="none" w:sz="0" w:space="0" w:color="auto"/>
        <w:bottom w:val="none" w:sz="0" w:space="0" w:color="auto"/>
        <w:right w:val="none" w:sz="0" w:space="0" w:color="auto"/>
      </w:divBdr>
    </w:div>
    <w:div w:id="1294944956">
      <w:bodyDiv w:val="1"/>
      <w:marLeft w:val="0"/>
      <w:marRight w:val="0"/>
      <w:marTop w:val="0"/>
      <w:marBottom w:val="0"/>
      <w:divBdr>
        <w:top w:val="none" w:sz="0" w:space="0" w:color="auto"/>
        <w:left w:val="none" w:sz="0" w:space="0" w:color="auto"/>
        <w:bottom w:val="none" w:sz="0" w:space="0" w:color="auto"/>
        <w:right w:val="none" w:sz="0" w:space="0" w:color="auto"/>
      </w:divBdr>
    </w:div>
    <w:div w:id="1295018093">
      <w:bodyDiv w:val="1"/>
      <w:marLeft w:val="0"/>
      <w:marRight w:val="0"/>
      <w:marTop w:val="0"/>
      <w:marBottom w:val="0"/>
      <w:divBdr>
        <w:top w:val="none" w:sz="0" w:space="0" w:color="auto"/>
        <w:left w:val="none" w:sz="0" w:space="0" w:color="auto"/>
        <w:bottom w:val="none" w:sz="0" w:space="0" w:color="auto"/>
        <w:right w:val="none" w:sz="0" w:space="0" w:color="auto"/>
      </w:divBdr>
    </w:div>
    <w:div w:id="1295142210">
      <w:bodyDiv w:val="1"/>
      <w:marLeft w:val="0"/>
      <w:marRight w:val="0"/>
      <w:marTop w:val="0"/>
      <w:marBottom w:val="0"/>
      <w:divBdr>
        <w:top w:val="none" w:sz="0" w:space="0" w:color="auto"/>
        <w:left w:val="none" w:sz="0" w:space="0" w:color="auto"/>
        <w:bottom w:val="none" w:sz="0" w:space="0" w:color="auto"/>
        <w:right w:val="none" w:sz="0" w:space="0" w:color="auto"/>
      </w:divBdr>
    </w:div>
    <w:div w:id="1295329336">
      <w:bodyDiv w:val="1"/>
      <w:marLeft w:val="0"/>
      <w:marRight w:val="0"/>
      <w:marTop w:val="0"/>
      <w:marBottom w:val="0"/>
      <w:divBdr>
        <w:top w:val="none" w:sz="0" w:space="0" w:color="auto"/>
        <w:left w:val="none" w:sz="0" w:space="0" w:color="auto"/>
        <w:bottom w:val="none" w:sz="0" w:space="0" w:color="auto"/>
        <w:right w:val="none" w:sz="0" w:space="0" w:color="auto"/>
      </w:divBdr>
    </w:div>
    <w:div w:id="1295401735">
      <w:bodyDiv w:val="1"/>
      <w:marLeft w:val="0"/>
      <w:marRight w:val="0"/>
      <w:marTop w:val="0"/>
      <w:marBottom w:val="0"/>
      <w:divBdr>
        <w:top w:val="none" w:sz="0" w:space="0" w:color="auto"/>
        <w:left w:val="none" w:sz="0" w:space="0" w:color="auto"/>
        <w:bottom w:val="none" w:sz="0" w:space="0" w:color="auto"/>
        <w:right w:val="none" w:sz="0" w:space="0" w:color="auto"/>
      </w:divBdr>
    </w:div>
    <w:div w:id="1295478004">
      <w:bodyDiv w:val="1"/>
      <w:marLeft w:val="0"/>
      <w:marRight w:val="0"/>
      <w:marTop w:val="0"/>
      <w:marBottom w:val="0"/>
      <w:divBdr>
        <w:top w:val="none" w:sz="0" w:space="0" w:color="auto"/>
        <w:left w:val="none" w:sz="0" w:space="0" w:color="auto"/>
        <w:bottom w:val="none" w:sz="0" w:space="0" w:color="auto"/>
        <w:right w:val="none" w:sz="0" w:space="0" w:color="auto"/>
      </w:divBdr>
    </w:div>
    <w:div w:id="1295525218">
      <w:bodyDiv w:val="1"/>
      <w:marLeft w:val="0"/>
      <w:marRight w:val="0"/>
      <w:marTop w:val="0"/>
      <w:marBottom w:val="0"/>
      <w:divBdr>
        <w:top w:val="none" w:sz="0" w:space="0" w:color="auto"/>
        <w:left w:val="none" w:sz="0" w:space="0" w:color="auto"/>
        <w:bottom w:val="none" w:sz="0" w:space="0" w:color="auto"/>
        <w:right w:val="none" w:sz="0" w:space="0" w:color="auto"/>
      </w:divBdr>
    </w:div>
    <w:div w:id="1295526515">
      <w:bodyDiv w:val="1"/>
      <w:marLeft w:val="0"/>
      <w:marRight w:val="0"/>
      <w:marTop w:val="0"/>
      <w:marBottom w:val="0"/>
      <w:divBdr>
        <w:top w:val="none" w:sz="0" w:space="0" w:color="auto"/>
        <w:left w:val="none" w:sz="0" w:space="0" w:color="auto"/>
        <w:bottom w:val="none" w:sz="0" w:space="0" w:color="auto"/>
        <w:right w:val="none" w:sz="0" w:space="0" w:color="auto"/>
      </w:divBdr>
    </w:div>
    <w:div w:id="1295599071">
      <w:bodyDiv w:val="1"/>
      <w:marLeft w:val="0"/>
      <w:marRight w:val="0"/>
      <w:marTop w:val="0"/>
      <w:marBottom w:val="0"/>
      <w:divBdr>
        <w:top w:val="none" w:sz="0" w:space="0" w:color="auto"/>
        <w:left w:val="none" w:sz="0" w:space="0" w:color="auto"/>
        <w:bottom w:val="none" w:sz="0" w:space="0" w:color="auto"/>
        <w:right w:val="none" w:sz="0" w:space="0" w:color="auto"/>
      </w:divBdr>
    </w:div>
    <w:div w:id="1295602726">
      <w:bodyDiv w:val="1"/>
      <w:marLeft w:val="0"/>
      <w:marRight w:val="0"/>
      <w:marTop w:val="0"/>
      <w:marBottom w:val="0"/>
      <w:divBdr>
        <w:top w:val="none" w:sz="0" w:space="0" w:color="auto"/>
        <w:left w:val="none" w:sz="0" w:space="0" w:color="auto"/>
        <w:bottom w:val="none" w:sz="0" w:space="0" w:color="auto"/>
        <w:right w:val="none" w:sz="0" w:space="0" w:color="auto"/>
      </w:divBdr>
    </w:div>
    <w:div w:id="1295867543">
      <w:bodyDiv w:val="1"/>
      <w:marLeft w:val="0"/>
      <w:marRight w:val="0"/>
      <w:marTop w:val="0"/>
      <w:marBottom w:val="0"/>
      <w:divBdr>
        <w:top w:val="none" w:sz="0" w:space="0" w:color="auto"/>
        <w:left w:val="none" w:sz="0" w:space="0" w:color="auto"/>
        <w:bottom w:val="none" w:sz="0" w:space="0" w:color="auto"/>
        <w:right w:val="none" w:sz="0" w:space="0" w:color="auto"/>
      </w:divBdr>
    </w:div>
    <w:div w:id="1295868966">
      <w:bodyDiv w:val="1"/>
      <w:marLeft w:val="0"/>
      <w:marRight w:val="0"/>
      <w:marTop w:val="0"/>
      <w:marBottom w:val="0"/>
      <w:divBdr>
        <w:top w:val="none" w:sz="0" w:space="0" w:color="auto"/>
        <w:left w:val="none" w:sz="0" w:space="0" w:color="auto"/>
        <w:bottom w:val="none" w:sz="0" w:space="0" w:color="auto"/>
        <w:right w:val="none" w:sz="0" w:space="0" w:color="auto"/>
      </w:divBdr>
    </w:div>
    <w:div w:id="1295983970">
      <w:bodyDiv w:val="1"/>
      <w:marLeft w:val="0"/>
      <w:marRight w:val="0"/>
      <w:marTop w:val="0"/>
      <w:marBottom w:val="0"/>
      <w:divBdr>
        <w:top w:val="none" w:sz="0" w:space="0" w:color="auto"/>
        <w:left w:val="none" w:sz="0" w:space="0" w:color="auto"/>
        <w:bottom w:val="none" w:sz="0" w:space="0" w:color="auto"/>
        <w:right w:val="none" w:sz="0" w:space="0" w:color="auto"/>
      </w:divBdr>
    </w:div>
    <w:div w:id="1295984075">
      <w:bodyDiv w:val="1"/>
      <w:marLeft w:val="0"/>
      <w:marRight w:val="0"/>
      <w:marTop w:val="0"/>
      <w:marBottom w:val="0"/>
      <w:divBdr>
        <w:top w:val="none" w:sz="0" w:space="0" w:color="auto"/>
        <w:left w:val="none" w:sz="0" w:space="0" w:color="auto"/>
        <w:bottom w:val="none" w:sz="0" w:space="0" w:color="auto"/>
        <w:right w:val="none" w:sz="0" w:space="0" w:color="auto"/>
      </w:divBdr>
    </w:div>
    <w:div w:id="1296060153">
      <w:bodyDiv w:val="1"/>
      <w:marLeft w:val="0"/>
      <w:marRight w:val="0"/>
      <w:marTop w:val="0"/>
      <w:marBottom w:val="0"/>
      <w:divBdr>
        <w:top w:val="none" w:sz="0" w:space="0" w:color="auto"/>
        <w:left w:val="none" w:sz="0" w:space="0" w:color="auto"/>
        <w:bottom w:val="none" w:sz="0" w:space="0" w:color="auto"/>
        <w:right w:val="none" w:sz="0" w:space="0" w:color="auto"/>
      </w:divBdr>
    </w:div>
    <w:div w:id="1296061769">
      <w:bodyDiv w:val="1"/>
      <w:marLeft w:val="0"/>
      <w:marRight w:val="0"/>
      <w:marTop w:val="0"/>
      <w:marBottom w:val="0"/>
      <w:divBdr>
        <w:top w:val="none" w:sz="0" w:space="0" w:color="auto"/>
        <w:left w:val="none" w:sz="0" w:space="0" w:color="auto"/>
        <w:bottom w:val="none" w:sz="0" w:space="0" w:color="auto"/>
        <w:right w:val="none" w:sz="0" w:space="0" w:color="auto"/>
      </w:divBdr>
    </w:div>
    <w:div w:id="1296064930">
      <w:bodyDiv w:val="1"/>
      <w:marLeft w:val="0"/>
      <w:marRight w:val="0"/>
      <w:marTop w:val="0"/>
      <w:marBottom w:val="0"/>
      <w:divBdr>
        <w:top w:val="none" w:sz="0" w:space="0" w:color="auto"/>
        <w:left w:val="none" w:sz="0" w:space="0" w:color="auto"/>
        <w:bottom w:val="none" w:sz="0" w:space="0" w:color="auto"/>
        <w:right w:val="none" w:sz="0" w:space="0" w:color="auto"/>
      </w:divBdr>
    </w:div>
    <w:div w:id="1296132350">
      <w:bodyDiv w:val="1"/>
      <w:marLeft w:val="0"/>
      <w:marRight w:val="0"/>
      <w:marTop w:val="0"/>
      <w:marBottom w:val="0"/>
      <w:divBdr>
        <w:top w:val="none" w:sz="0" w:space="0" w:color="auto"/>
        <w:left w:val="none" w:sz="0" w:space="0" w:color="auto"/>
        <w:bottom w:val="none" w:sz="0" w:space="0" w:color="auto"/>
        <w:right w:val="none" w:sz="0" w:space="0" w:color="auto"/>
      </w:divBdr>
    </w:div>
    <w:div w:id="1296137294">
      <w:bodyDiv w:val="1"/>
      <w:marLeft w:val="0"/>
      <w:marRight w:val="0"/>
      <w:marTop w:val="0"/>
      <w:marBottom w:val="0"/>
      <w:divBdr>
        <w:top w:val="none" w:sz="0" w:space="0" w:color="auto"/>
        <w:left w:val="none" w:sz="0" w:space="0" w:color="auto"/>
        <w:bottom w:val="none" w:sz="0" w:space="0" w:color="auto"/>
        <w:right w:val="none" w:sz="0" w:space="0" w:color="auto"/>
      </w:divBdr>
    </w:div>
    <w:div w:id="1296179721">
      <w:bodyDiv w:val="1"/>
      <w:marLeft w:val="0"/>
      <w:marRight w:val="0"/>
      <w:marTop w:val="0"/>
      <w:marBottom w:val="0"/>
      <w:divBdr>
        <w:top w:val="none" w:sz="0" w:space="0" w:color="auto"/>
        <w:left w:val="none" w:sz="0" w:space="0" w:color="auto"/>
        <w:bottom w:val="none" w:sz="0" w:space="0" w:color="auto"/>
        <w:right w:val="none" w:sz="0" w:space="0" w:color="auto"/>
      </w:divBdr>
    </w:div>
    <w:div w:id="1296254041">
      <w:bodyDiv w:val="1"/>
      <w:marLeft w:val="0"/>
      <w:marRight w:val="0"/>
      <w:marTop w:val="0"/>
      <w:marBottom w:val="0"/>
      <w:divBdr>
        <w:top w:val="none" w:sz="0" w:space="0" w:color="auto"/>
        <w:left w:val="none" w:sz="0" w:space="0" w:color="auto"/>
        <w:bottom w:val="none" w:sz="0" w:space="0" w:color="auto"/>
        <w:right w:val="none" w:sz="0" w:space="0" w:color="auto"/>
      </w:divBdr>
    </w:div>
    <w:div w:id="1296258362">
      <w:bodyDiv w:val="1"/>
      <w:marLeft w:val="0"/>
      <w:marRight w:val="0"/>
      <w:marTop w:val="0"/>
      <w:marBottom w:val="0"/>
      <w:divBdr>
        <w:top w:val="none" w:sz="0" w:space="0" w:color="auto"/>
        <w:left w:val="none" w:sz="0" w:space="0" w:color="auto"/>
        <w:bottom w:val="none" w:sz="0" w:space="0" w:color="auto"/>
        <w:right w:val="none" w:sz="0" w:space="0" w:color="auto"/>
      </w:divBdr>
    </w:div>
    <w:div w:id="1296326708">
      <w:bodyDiv w:val="1"/>
      <w:marLeft w:val="0"/>
      <w:marRight w:val="0"/>
      <w:marTop w:val="0"/>
      <w:marBottom w:val="0"/>
      <w:divBdr>
        <w:top w:val="none" w:sz="0" w:space="0" w:color="auto"/>
        <w:left w:val="none" w:sz="0" w:space="0" w:color="auto"/>
        <w:bottom w:val="none" w:sz="0" w:space="0" w:color="auto"/>
        <w:right w:val="none" w:sz="0" w:space="0" w:color="auto"/>
      </w:divBdr>
    </w:div>
    <w:div w:id="1296327672">
      <w:bodyDiv w:val="1"/>
      <w:marLeft w:val="0"/>
      <w:marRight w:val="0"/>
      <w:marTop w:val="0"/>
      <w:marBottom w:val="0"/>
      <w:divBdr>
        <w:top w:val="none" w:sz="0" w:space="0" w:color="auto"/>
        <w:left w:val="none" w:sz="0" w:space="0" w:color="auto"/>
        <w:bottom w:val="none" w:sz="0" w:space="0" w:color="auto"/>
        <w:right w:val="none" w:sz="0" w:space="0" w:color="auto"/>
      </w:divBdr>
    </w:div>
    <w:div w:id="1296373465">
      <w:bodyDiv w:val="1"/>
      <w:marLeft w:val="0"/>
      <w:marRight w:val="0"/>
      <w:marTop w:val="0"/>
      <w:marBottom w:val="0"/>
      <w:divBdr>
        <w:top w:val="none" w:sz="0" w:space="0" w:color="auto"/>
        <w:left w:val="none" w:sz="0" w:space="0" w:color="auto"/>
        <w:bottom w:val="none" w:sz="0" w:space="0" w:color="auto"/>
        <w:right w:val="none" w:sz="0" w:space="0" w:color="auto"/>
      </w:divBdr>
    </w:div>
    <w:div w:id="1296596203">
      <w:bodyDiv w:val="1"/>
      <w:marLeft w:val="0"/>
      <w:marRight w:val="0"/>
      <w:marTop w:val="0"/>
      <w:marBottom w:val="0"/>
      <w:divBdr>
        <w:top w:val="none" w:sz="0" w:space="0" w:color="auto"/>
        <w:left w:val="none" w:sz="0" w:space="0" w:color="auto"/>
        <w:bottom w:val="none" w:sz="0" w:space="0" w:color="auto"/>
        <w:right w:val="none" w:sz="0" w:space="0" w:color="auto"/>
      </w:divBdr>
    </w:div>
    <w:div w:id="1296715535">
      <w:bodyDiv w:val="1"/>
      <w:marLeft w:val="0"/>
      <w:marRight w:val="0"/>
      <w:marTop w:val="0"/>
      <w:marBottom w:val="0"/>
      <w:divBdr>
        <w:top w:val="none" w:sz="0" w:space="0" w:color="auto"/>
        <w:left w:val="none" w:sz="0" w:space="0" w:color="auto"/>
        <w:bottom w:val="none" w:sz="0" w:space="0" w:color="auto"/>
        <w:right w:val="none" w:sz="0" w:space="0" w:color="auto"/>
      </w:divBdr>
    </w:div>
    <w:div w:id="1296910751">
      <w:bodyDiv w:val="1"/>
      <w:marLeft w:val="0"/>
      <w:marRight w:val="0"/>
      <w:marTop w:val="0"/>
      <w:marBottom w:val="0"/>
      <w:divBdr>
        <w:top w:val="none" w:sz="0" w:space="0" w:color="auto"/>
        <w:left w:val="none" w:sz="0" w:space="0" w:color="auto"/>
        <w:bottom w:val="none" w:sz="0" w:space="0" w:color="auto"/>
        <w:right w:val="none" w:sz="0" w:space="0" w:color="auto"/>
      </w:divBdr>
    </w:div>
    <w:div w:id="1296912158">
      <w:bodyDiv w:val="1"/>
      <w:marLeft w:val="0"/>
      <w:marRight w:val="0"/>
      <w:marTop w:val="0"/>
      <w:marBottom w:val="0"/>
      <w:divBdr>
        <w:top w:val="none" w:sz="0" w:space="0" w:color="auto"/>
        <w:left w:val="none" w:sz="0" w:space="0" w:color="auto"/>
        <w:bottom w:val="none" w:sz="0" w:space="0" w:color="auto"/>
        <w:right w:val="none" w:sz="0" w:space="0" w:color="auto"/>
      </w:divBdr>
    </w:div>
    <w:div w:id="1297101960">
      <w:bodyDiv w:val="1"/>
      <w:marLeft w:val="0"/>
      <w:marRight w:val="0"/>
      <w:marTop w:val="0"/>
      <w:marBottom w:val="0"/>
      <w:divBdr>
        <w:top w:val="none" w:sz="0" w:space="0" w:color="auto"/>
        <w:left w:val="none" w:sz="0" w:space="0" w:color="auto"/>
        <w:bottom w:val="none" w:sz="0" w:space="0" w:color="auto"/>
        <w:right w:val="none" w:sz="0" w:space="0" w:color="auto"/>
      </w:divBdr>
    </w:div>
    <w:div w:id="1297177668">
      <w:bodyDiv w:val="1"/>
      <w:marLeft w:val="0"/>
      <w:marRight w:val="0"/>
      <w:marTop w:val="0"/>
      <w:marBottom w:val="0"/>
      <w:divBdr>
        <w:top w:val="none" w:sz="0" w:space="0" w:color="auto"/>
        <w:left w:val="none" w:sz="0" w:space="0" w:color="auto"/>
        <w:bottom w:val="none" w:sz="0" w:space="0" w:color="auto"/>
        <w:right w:val="none" w:sz="0" w:space="0" w:color="auto"/>
      </w:divBdr>
    </w:div>
    <w:div w:id="1297180793">
      <w:bodyDiv w:val="1"/>
      <w:marLeft w:val="0"/>
      <w:marRight w:val="0"/>
      <w:marTop w:val="0"/>
      <w:marBottom w:val="0"/>
      <w:divBdr>
        <w:top w:val="none" w:sz="0" w:space="0" w:color="auto"/>
        <w:left w:val="none" w:sz="0" w:space="0" w:color="auto"/>
        <w:bottom w:val="none" w:sz="0" w:space="0" w:color="auto"/>
        <w:right w:val="none" w:sz="0" w:space="0" w:color="auto"/>
      </w:divBdr>
    </w:div>
    <w:div w:id="1297220384">
      <w:bodyDiv w:val="1"/>
      <w:marLeft w:val="0"/>
      <w:marRight w:val="0"/>
      <w:marTop w:val="0"/>
      <w:marBottom w:val="0"/>
      <w:divBdr>
        <w:top w:val="none" w:sz="0" w:space="0" w:color="auto"/>
        <w:left w:val="none" w:sz="0" w:space="0" w:color="auto"/>
        <w:bottom w:val="none" w:sz="0" w:space="0" w:color="auto"/>
        <w:right w:val="none" w:sz="0" w:space="0" w:color="auto"/>
      </w:divBdr>
    </w:div>
    <w:div w:id="1297222558">
      <w:bodyDiv w:val="1"/>
      <w:marLeft w:val="0"/>
      <w:marRight w:val="0"/>
      <w:marTop w:val="0"/>
      <w:marBottom w:val="0"/>
      <w:divBdr>
        <w:top w:val="none" w:sz="0" w:space="0" w:color="auto"/>
        <w:left w:val="none" w:sz="0" w:space="0" w:color="auto"/>
        <w:bottom w:val="none" w:sz="0" w:space="0" w:color="auto"/>
        <w:right w:val="none" w:sz="0" w:space="0" w:color="auto"/>
      </w:divBdr>
    </w:div>
    <w:div w:id="1297419266">
      <w:bodyDiv w:val="1"/>
      <w:marLeft w:val="0"/>
      <w:marRight w:val="0"/>
      <w:marTop w:val="0"/>
      <w:marBottom w:val="0"/>
      <w:divBdr>
        <w:top w:val="none" w:sz="0" w:space="0" w:color="auto"/>
        <w:left w:val="none" w:sz="0" w:space="0" w:color="auto"/>
        <w:bottom w:val="none" w:sz="0" w:space="0" w:color="auto"/>
        <w:right w:val="none" w:sz="0" w:space="0" w:color="auto"/>
      </w:divBdr>
    </w:div>
    <w:div w:id="1297443448">
      <w:bodyDiv w:val="1"/>
      <w:marLeft w:val="0"/>
      <w:marRight w:val="0"/>
      <w:marTop w:val="0"/>
      <w:marBottom w:val="0"/>
      <w:divBdr>
        <w:top w:val="none" w:sz="0" w:space="0" w:color="auto"/>
        <w:left w:val="none" w:sz="0" w:space="0" w:color="auto"/>
        <w:bottom w:val="none" w:sz="0" w:space="0" w:color="auto"/>
        <w:right w:val="none" w:sz="0" w:space="0" w:color="auto"/>
      </w:divBdr>
    </w:div>
    <w:div w:id="1297488264">
      <w:bodyDiv w:val="1"/>
      <w:marLeft w:val="0"/>
      <w:marRight w:val="0"/>
      <w:marTop w:val="0"/>
      <w:marBottom w:val="0"/>
      <w:divBdr>
        <w:top w:val="none" w:sz="0" w:space="0" w:color="auto"/>
        <w:left w:val="none" w:sz="0" w:space="0" w:color="auto"/>
        <w:bottom w:val="none" w:sz="0" w:space="0" w:color="auto"/>
        <w:right w:val="none" w:sz="0" w:space="0" w:color="auto"/>
      </w:divBdr>
    </w:div>
    <w:div w:id="1297568900">
      <w:bodyDiv w:val="1"/>
      <w:marLeft w:val="0"/>
      <w:marRight w:val="0"/>
      <w:marTop w:val="0"/>
      <w:marBottom w:val="0"/>
      <w:divBdr>
        <w:top w:val="none" w:sz="0" w:space="0" w:color="auto"/>
        <w:left w:val="none" w:sz="0" w:space="0" w:color="auto"/>
        <w:bottom w:val="none" w:sz="0" w:space="0" w:color="auto"/>
        <w:right w:val="none" w:sz="0" w:space="0" w:color="auto"/>
      </w:divBdr>
    </w:div>
    <w:div w:id="1297759406">
      <w:bodyDiv w:val="1"/>
      <w:marLeft w:val="0"/>
      <w:marRight w:val="0"/>
      <w:marTop w:val="0"/>
      <w:marBottom w:val="0"/>
      <w:divBdr>
        <w:top w:val="none" w:sz="0" w:space="0" w:color="auto"/>
        <w:left w:val="none" w:sz="0" w:space="0" w:color="auto"/>
        <w:bottom w:val="none" w:sz="0" w:space="0" w:color="auto"/>
        <w:right w:val="none" w:sz="0" w:space="0" w:color="auto"/>
      </w:divBdr>
    </w:div>
    <w:div w:id="1297837010">
      <w:bodyDiv w:val="1"/>
      <w:marLeft w:val="0"/>
      <w:marRight w:val="0"/>
      <w:marTop w:val="0"/>
      <w:marBottom w:val="0"/>
      <w:divBdr>
        <w:top w:val="none" w:sz="0" w:space="0" w:color="auto"/>
        <w:left w:val="none" w:sz="0" w:space="0" w:color="auto"/>
        <w:bottom w:val="none" w:sz="0" w:space="0" w:color="auto"/>
        <w:right w:val="none" w:sz="0" w:space="0" w:color="auto"/>
      </w:divBdr>
    </w:div>
    <w:div w:id="1298026587">
      <w:bodyDiv w:val="1"/>
      <w:marLeft w:val="0"/>
      <w:marRight w:val="0"/>
      <w:marTop w:val="0"/>
      <w:marBottom w:val="0"/>
      <w:divBdr>
        <w:top w:val="none" w:sz="0" w:space="0" w:color="auto"/>
        <w:left w:val="none" w:sz="0" w:space="0" w:color="auto"/>
        <w:bottom w:val="none" w:sz="0" w:space="0" w:color="auto"/>
        <w:right w:val="none" w:sz="0" w:space="0" w:color="auto"/>
      </w:divBdr>
    </w:div>
    <w:div w:id="1298220493">
      <w:bodyDiv w:val="1"/>
      <w:marLeft w:val="0"/>
      <w:marRight w:val="0"/>
      <w:marTop w:val="0"/>
      <w:marBottom w:val="0"/>
      <w:divBdr>
        <w:top w:val="none" w:sz="0" w:space="0" w:color="auto"/>
        <w:left w:val="none" w:sz="0" w:space="0" w:color="auto"/>
        <w:bottom w:val="none" w:sz="0" w:space="0" w:color="auto"/>
        <w:right w:val="none" w:sz="0" w:space="0" w:color="auto"/>
      </w:divBdr>
    </w:div>
    <w:div w:id="1298296743">
      <w:bodyDiv w:val="1"/>
      <w:marLeft w:val="0"/>
      <w:marRight w:val="0"/>
      <w:marTop w:val="0"/>
      <w:marBottom w:val="0"/>
      <w:divBdr>
        <w:top w:val="none" w:sz="0" w:space="0" w:color="auto"/>
        <w:left w:val="none" w:sz="0" w:space="0" w:color="auto"/>
        <w:bottom w:val="none" w:sz="0" w:space="0" w:color="auto"/>
        <w:right w:val="none" w:sz="0" w:space="0" w:color="auto"/>
      </w:divBdr>
    </w:div>
    <w:div w:id="1298298354">
      <w:bodyDiv w:val="1"/>
      <w:marLeft w:val="0"/>
      <w:marRight w:val="0"/>
      <w:marTop w:val="0"/>
      <w:marBottom w:val="0"/>
      <w:divBdr>
        <w:top w:val="none" w:sz="0" w:space="0" w:color="auto"/>
        <w:left w:val="none" w:sz="0" w:space="0" w:color="auto"/>
        <w:bottom w:val="none" w:sz="0" w:space="0" w:color="auto"/>
        <w:right w:val="none" w:sz="0" w:space="0" w:color="auto"/>
      </w:divBdr>
    </w:div>
    <w:div w:id="1298337907">
      <w:bodyDiv w:val="1"/>
      <w:marLeft w:val="0"/>
      <w:marRight w:val="0"/>
      <w:marTop w:val="0"/>
      <w:marBottom w:val="0"/>
      <w:divBdr>
        <w:top w:val="none" w:sz="0" w:space="0" w:color="auto"/>
        <w:left w:val="none" w:sz="0" w:space="0" w:color="auto"/>
        <w:bottom w:val="none" w:sz="0" w:space="0" w:color="auto"/>
        <w:right w:val="none" w:sz="0" w:space="0" w:color="auto"/>
      </w:divBdr>
    </w:div>
    <w:div w:id="1298531330">
      <w:bodyDiv w:val="1"/>
      <w:marLeft w:val="0"/>
      <w:marRight w:val="0"/>
      <w:marTop w:val="0"/>
      <w:marBottom w:val="0"/>
      <w:divBdr>
        <w:top w:val="none" w:sz="0" w:space="0" w:color="auto"/>
        <w:left w:val="none" w:sz="0" w:space="0" w:color="auto"/>
        <w:bottom w:val="none" w:sz="0" w:space="0" w:color="auto"/>
        <w:right w:val="none" w:sz="0" w:space="0" w:color="auto"/>
      </w:divBdr>
    </w:div>
    <w:div w:id="1298537021">
      <w:bodyDiv w:val="1"/>
      <w:marLeft w:val="0"/>
      <w:marRight w:val="0"/>
      <w:marTop w:val="0"/>
      <w:marBottom w:val="0"/>
      <w:divBdr>
        <w:top w:val="none" w:sz="0" w:space="0" w:color="auto"/>
        <w:left w:val="none" w:sz="0" w:space="0" w:color="auto"/>
        <w:bottom w:val="none" w:sz="0" w:space="0" w:color="auto"/>
        <w:right w:val="none" w:sz="0" w:space="0" w:color="auto"/>
      </w:divBdr>
    </w:div>
    <w:div w:id="1298537065">
      <w:bodyDiv w:val="1"/>
      <w:marLeft w:val="0"/>
      <w:marRight w:val="0"/>
      <w:marTop w:val="0"/>
      <w:marBottom w:val="0"/>
      <w:divBdr>
        <w:top w:val="none" w:sz="0" w:space="0" w:color="auto"/>
        <w:left w:val="none" w:sz="0" w:space="0" w:color="auto"/>
        <w:bottom w:val="none" w:sz="0" w:space="0" w:color="auto"/>
        <w:right w:val="none" w:sz="0" w:space="0" w:color="auto"/>
      </w:divBdr>
    </w:div>
    <w:div w:id="1298687471">
      <w:bodyDiv w:val="1"/>
      <w:marLeft w:val="0"/>
      <w:marRight w:val="0"/>
      <w:marTop w:val="0"/>
      <w:marBottom w:val="0"/>
      <w:divBdr>
        <w:top w:val="none" w:sz="0" w:space="0" w:color="auto"/>
        <w:left w:val="none" w:sz="0" w:space="0" w:color="auto"/>
        <w:bottom w:val="none" w:sz="0" w:space="0" w:color="auto"/>
        <w:right w:val="none" w:sz="0" w:space="0" w:color="auto"/>
      </w:divBdr>
    </w:div>
    <w:div w:id="1298728408">
      <w:bodyDiv w:val="1"/>
      <w:marLeft w:val="0"/>
      <w:marRight w:val="0"/>
      <w:marTop w:val="0"/>
      <w:marBottom w:val="0"/>
      <w:divBdr>
        <w:top w:val="none" w:sz="0" w:space="0" w:color="auto"/>
        <w:left w:val="none" w:sz="0" w:space="0" w:color="auto"/>
        <w:bottom w:val="none" w:sz="0" w:space="0" w:color="auto"/>
        <w:right w:val="none" w:sz="0" w:space="0" w:color="auto"/>
      </w:divBdr>
    </w:div>
    <w:div w:id="1298949533">
      <w:bodyDiv w:val="1"/>
      <w:marLeft w:val="0"/>
      <w:marRight w:val="0"/>
      <w:marTop w:val="0"/>
      <w:marBottom w:val="0"/>
      <w:divBdr>
        <w:top w:val="none" w:sz="0" w:space="0" w:color="auto"/>
        <w:left w:val="none" w:sz="0" w:space="0" w:color="auto"/>
        <w:bottom w:val="none" w:sz="0" w:space="0" w:color="auto"/>
        <w:right w:val="none" w:sz="0" w:space="0" w:color="auto"/>
      </w:divBdr>
    </w:div>
    <w:div w:id="1298990458">
      <w:bodyDiv w:val="1"/>
      <w:marLeft w:val="0"/>
      <w:marRight w:val="0"/>
      <w:marTop w:val="0"/>
      <w:marBottom w:val="0"/>
      <w:divBdr>
        <w:top w:val="none" w:sz="0" w:space="0" w:color="auto"/>
        <w:left w:val="none" w:sz="0" w:space="0" w:color="auto"/>
        <w:bottom w:val="none" w:sz="0" w:space="0" w:color="auto"/>
        <w:right w:val="none" w:sz="0" w:space="0" w:color="auto"/>
      </w:divBdr>
    </w:div>
    <w:div w:id="1298991770">
      <w:bodyDiv w:val="1"/>
      <w:marLeft w:val="0"/>
      <w:marRight w:val="0"/>
      <w:marTop w:val="0"/>
      <w:marBottom w:val="0"/>
      <w:divBdr>
        <w:top w:val="none" w:sz="0" w:space="0" w:color="auto"/>
        <w:left w:val="none" w:sz="0" w:space="0" w:color="auto"/>
        <w:bottom w:val="none" w:sz="0" w:space="0" w:color="auto"/>
        <w:right w:val="none" w:sz="0" w:space="0" w:color="auto"/>
      </w:divBdr>
    </w:div>
    <w:div w:id="1299073332">
      <w:bodyDiv w:val="1"/>
      <w:marLeft w:val="0"/>
      <w:marRight w:val="0"/>
      <w:marTop w:val="0"/>
      <w:marBottom w:val="0"/>
      <w:divBdr>
        <w:top w:val="none" w:sz="0" w:space="0" w:color="auto"/>
        <w:left w:val="none" w:sz="0" w:space="0" w:color="auto"/>
        <w:bottom w:val="none" w:sz="0" w:space="0" w:color="auto"/>
        <w:right w:val="none" w:sz="0" w:space="0" w:color="auto"/>
      </w:divBdr>
    </w:div>
    <w:div w:id="1299147560">
      <w:bodyDiv w:val="1"/>
      <w:marLeft w:val="0"/>
      <w:marRight w:val="0"/>
      <w:marTop w:val="0"/>
      <w:marBottom w:val="0"/>
      <w:divBdr>
        <w:top w:val="none" w:sz="0" w:space="0" w:color="auto"/>
        <w:left w:val="none" w:sz="0" w:space="0" w:color="auto"/>
        <w:bottom w:val="none" w:sz="0" w:space="0" w:color="auto"/>
        <w:right w:val="none" w:sz="0" w:space="0" w:color="auto"/>
      </w:divBdr>
    </w:div>
    <w:div w:id="1299187010">
      <w:bodyDiv w:val="1"/>
      <w:marLeft w:val="0"/>
      <w:marRight w:val="0"/>
      <w:marTop w:val="0"/>
      <w:marBottom w:val="0"/>
      <w:divBdr>
        <w:top w:val="none" w:sz="0" w:space="0" w:color="auto"/>
        <w:left w:val="none" w:sz="0" w:space="0" w:color="auto"/>
        <w:bottom w:val="none" w:sz="0" w:space="0" w:color="auto"/>
        <w:right w:val="none" w:sz="0" w:space="0" w:color="auto"/>
      </w:divBdr>
    </w:div>
    <w:div w:id="1299333602">
      <w:bodyDiv w:val="1"/>
      <w:marLeft w:val="0"/>
      <w:marRight w:val="0"/>
      <w:marTop w:val="0"/>
      <w:marBottom w:val="0"/>
      <w:divBdr>
        <w:top w:val="none" w:sz="0" w:space="0" w:color="auto"/>
        <w:left w:val="none" w:sz="0" w:space="0" w:color="auto"/>
        <w:bottom w:val="none" w:sz="0" w:space="0" w:color="auto"/>
        <w:right w:val="none" w:sz="0" w:space="0" w:color="auto"/>
      </w:divBdr>
    </w:div>
    <w:div w:id="1299334197">
      <w:bodyDiv w:val="1"/>
      <w:marLeft w:val="0"/>
      <w:marRight w:val="0"/>
      <w:marTop w:val="0"/>
      <w:marBottom w:val="0"/>
      <w:divBdr>
        <w:top w:val="none" w:sz="0" w:space="0" w:color="auto"/>
        <w:left w:val="none" w:sz="0" w:space="0" w:color="auto"/>
        <w:bottom w:val="none" w:sz="0" w:space="0" w:color="auto"/>
        <w:right w:val="none" w:sz="0" w:space="0" w:color="auto"/>
      </w:divBdr>
    </w:div>
    <w:div w:id="1299341213">
      <w:bodyDiv w:val="1"/>
      <w:marLeft w:val="0"/>
      <w:marRight w:val="0"/>
      <w:marTop w:val="0"/>
      <w:marBottom w:val="0"/>
      <w:divBdr>
        <w:top w:val="none" w:sz="0" w:space="0" w:color="auto"/>
        <w:left w:val="none" w:sz="0" w:space="0" w:color="auto"/>
        <w:bottom w:val="none" w:sz="0" w:space="0" w:color="auto"/>
        <w:right w:val="none" w:sz="0" w:space="0" w:color="auto"/>
      </w:divBdr>
    </w:div>
    <w:div w:id="1299341347">
      <w:bodyDiv w:val="1"/>
      <w:marLeft w:val="0"/>
      <w:marRight w:val="0"/>
      <w:marTop w:val="0"/>
      <w:marBottom w:val="0"/>
      <w:divBdr>
        <w:top w:val="none" w:sz="0" w:space="0" w:color="auto"/>
        <w:left w:val="none" w:sz="0" w:space="0" w:color="auto"/>
        <w:bottom w:val="none" w:sz="0" w:space="0" w:color="auto"/>
        <w:right w:val="none" w:sz="0" w:space="0" w:color="auto"/>
      </w:divBdr>
    </w:div>
    <w:div w:id="1299413710">
      <w:bodyDiv w:val="1"/>
      <w:marLeft w:val="0"/>
      <w:marRight w:val="0"/>
      <w:marTop w:val="0"/>
      <w:marBottom w:val="0"/>
      <w:divBdr>
        <w:top w:val="none" w:sz="0" w:space="0" w:color="auto"/>
        <w:left w:val="none" w:sz="0" w:space="0" w:color="auto"/>
        <w:bottom w:val="none" w:sz="0" w:space="0" w:color="auto"/>
        <w:right w:val="none" w:sz="0" w:space="0" w:color="auto"/>
      </w:divBdr>
    </w:div>
    <w:div w:id="1299531106">
      <w:bodyDiv w:val="1"/>
      <w:marLeft w:val="0"/>
      <w:marRight w:val="0"/>
      <w:marTop w:val="0"/>
      <w:marBottom w:val="0"/>
      <w:divBdr>
        <w:top w:val="none" w:sz="0" w:space="0" w:color="auto"/>
        <w:left w:val="none" w:sz="0" w:space="0" w:color="auto"/>
        <w:bottom w:val="none" w:sz="0" w:space="0" w:color="auto"/>
        <w:right w:val="none" w:sz="0" w:space="0" w:color="auto"/>
      </w:divBdr>
    </w:div>
    <w:div w:id="1299647967">
      <w:bodyDiv w:val="1"/>
      <w:marLeft w:val="0"/>
      <w:marRight w:val="0"/>
      <w:marTop w:val="0"/>
      <w:marBottom w:val="0"/>
      <w:divBdr>
        <w:top w:val="none" w:sz="0" w:space="0" w:color="auto"/>
        <w:left w:val="none" w:sz="0" w:space="0" w:color="auto"/>
        <w:bottom w:val="none" w:sz="0" w:space="0" w:color="auto"/>
        <w:right w:val="none" w:sz="0" w:space="0" w:color="auto"/>
      </w:divBdr>
    </w:div>
    <w:div w:id="1299648743">
      <w:bodyDiv w:val="1"/>
      <w:marLeft w:val="0"/>
      <w:marRight w:val="0"/>
      <w:marTop w:val="0"/>
      <w:marBottom w:val="0"/>
      <w:divBdr>
        <w:top w:val="none" w:sz="0" w:space="0" w:color="auto"/>
        <w:left w:val="none" w:sz="0" w:space="0" w:color="auto"/>
        <w:bottom w:val="none" w:sz="0" w:space="0" w:color="auto"/>
        <w:right w:val="none" w:sz="0" w:space="0" w:color="auto"/>
      </w:divBdr>
    </w:div>
    <w:div w:id="1299798568">
      <w:bodyDiv w:val="1"/>
      <w:marLeft w:val="0"/>
      <w:marRight w:val="0"/>
      <w:marTop w:val="0"/>
      <w:marBottom w:val="0"/>
      <w:divBdr>
        <w:top w:val="none" w:sz="0" w:space="0" w:color="auto"/>
        <w:left w:val="none" w:sz="0" w:space="0" w:color="auto"/>
        <w:bottom w:val="none" w:sz="0" w:space="0" w:color="auto"/>
        <w:right w:val="none" w:sz="0" w:space="0" w:color="auto"/>
      </w:divBdr>
    </w:div>
    <w:div w:id="1300069909">
      <w:bodyDiv w:val="1"/>
      <w:marLeft w:val="0"/>
      <w:marRight w:val="0"/>
      <w:marTop w:val="0"/>
      <w:marBottom w:val="0"/>
      <w:divBdr>
        <w:top w:val="none" w:sz="0" w:space="0" w:color="auto"/>
        <w:left w:val="none" w:sz="0" w:space="0" w:color="auto"/>
        <w:bottom w:val="none" w:sz="0" w:space="0" w:color="auto"/>
        <w:right w:val="none" w:sz="0" w:space="0" w:color="auto"/>
      </w:divBdr>
    </w:div>
    <w:div w:id="1300109865">
      <w:bodyDiv w:val="1"/>
      <w:marLeft w:val="0"/>
      <w:marRight w:val="0"/>
      <w:marTop w:val="0"/>
      <w:marBottom w:val="0"/>
      <w:divBdr>
        <w:top w:val="none" w:sz="0" w:space="0" w:color="auto"/>
        <w:left w:val="none" w:sz="0" w:space="0" w:color="auto"/>
        <w:bottom w:val="none" w:sz="0" w:space="0" w:color="auto"/>
        <w:right w:val="none" w:sz="0" w:space="0" w:color="auto"/>
      </w:divBdr>
    </w:div>
    <w:div w:id="1300110965">
      <w:bodyDiv w:val="1"/>
      <w:marLeft w:val="0"/>
      <w:marRight w:val="0"/>
      <w:marTop w:val="0"/>
      <w:marBottom w:val="0"/>
      <w:divBdr>
        <w:top w:val="none" w:sz="0" w:space="0" w:color="auto"/>
        <w:left w:val="none" w:sz="0" w:space="0" w:color="auto"/>
        <w:bottom w:val="none" w:sz="0" w:space="0" w:color="auto"/>
        <w:right w:val="none" w:sz="0" w:space="0" w:color="auto"/>
      </w:divBdr>
    </w:div>
    <w:div w:id="1300182187">
      <w:bodyDiv w:val="1"/>
      <w:marLeft w:val="0"/>
      <w:marRight w:val="0"/>
      <w:marTop w:val="0"/>
      <w:marBottom w:val="0"/>
      <w:divBdr>
        <w:top w:val="none" w:sz="0" w:space="0" w:color="auto"/>
        <w:left w:val="none" w:sz="0" w:space="0" w:color="auto"/>
        <w:bottom w:val="none" w:sz="0" w:space="0" w:color="auto"/>
        <w:right w:val="none" w:sz="0" w:space="0" w:color="auto"/>
      </w:divBdr>
    </w:div>
    <w:div w:id="1300305987">
      <w:bodyDiv w:val="1"/>
      <w:marLeft w:val="0"/>
      <w:marRight w:val="0"/>
      <w:marTop w:val="0"/>
      <w:marBottom w:val="0"/>
      <w:divBdr>
        <w:top w:val="none" w:sz="0" w:space="0" w:color="auto"/>
        <w:left w:val="none" w:sz="0" w:space="0" w:color="auto"/>
        <w:bottom w:val="none" w:sz="0" w:space="0" w:color="auto"/>
        <w:right w:val="none" w:sz="0" w:space="0" w:color="auto"/>
      </w:divBdr>
    </w:div>
    <w:div w:id="1300499497">
      <w:bodyDiv w:val="1"/>
      <w:marLeft w:val="0"/>
      <w:marRight w:val="0"/>
      <w:marTop w:val="0"/>
      <w:marBottom w:val="0"/>
      <w:divBdr>
        <w:top w:val="none" w:sz="0" w:space="0" w:color="auto"/>
        <w:left w:val="none" w:sz="0" w:space="0" w:color="auto"/>
        <w:bottom w:val="none" w:sz="0" w:space="0" w:color="auto"/>
        <w:right w:val="none" w:sz="0" w:space="0" w:color="auto"/>
      </w:divBdr>
    </w:div>
    <w:div w:id="1300528065">
      <w:bodyDiv w:val="1"/>
      <w:marLeft w:val="0"/>
      <w:marRight w:val="0"/>
      <w:marTop w:val="0"/>
      <w:marBottom w:val="0"/>
      <w:divBdr>
        <w:top w:val="none" w:sz="0" w:space="0" w:color="auto"/>
        <w:left w:val="none" w:sz="0" w:space="0" w:color="auto"/>
        <w:bottom w:val="none" w:sz="0" w:space="0" w:color="auto"/>
        <w:right w:val="none" w:sz="0" w:space="0" w:color="auto"/>
      </w:divBdr>
    </w:div>
    <w:div w:id="1300652599">
      <w:bodyDiv w:val="1"/>
      <w:marLeft w:val="0"/>
      <w:marRight w:val="0"/>
      <w:marTop w:val="0"/>
      <w:marBottom w:val="0"/>
      <w:divBdr>
        <w:top w:val="none" w:sz="0" w:space="0" w:color="auto"/>
        <w:left w:val="none" w:sz="0" w:space="0" w:color="auto"/>
        <w:bottom w:val="none" w:sz="0" w:space="0" w:color="auto"/>
        <w:right w:val="none" w:sz="0" w:space="0" w:color="auto"/>
      </w:divBdr>
    </w:div>
    <w:div w:id="1300693774">
      <w:bodyDiv w:val="1"/>
      <w:marLeft w:val="0"/>
      <w:marRight w:val="0"/>
      <w:marTop w:val="0"/>
      <w:marBottom w:val="0"/>
      <w:divBdr>
        <w:top w:val="none" w:sz="0" w:space="0" w:color="auto"/>
        <w:left w:val="none" w:sz="0" w:space="0" w:color="auto"/>
        <w:bottom w:val="none" w:sz="0" w:space="0" w:color="auto"/>
        <w:right w:val="none" w:sz="0" w:space="0" w:color="auto"/>
      </w:divBdr>
    </w:div>
    <w:div w:id="1300719382">
      <w:bodyDiv w:val="1"/>
      <w:marLeft w:val="0"/>
      <w:marRight w:val="0"/>
      <w:marTop w:val="0"/>
      <w:marBottom w:val="0"/>
      <w:divBdr>
        <w:top w:val="none" w:sz="0" w:space="0" w:color="auto"/>
        <w:left w:val="none" w:sz="0" w:space="0" w:color="auto"/>
        <w:bottom w:val="none" w:sz="0" w:space="0" w:color="auto"/>
        <w:right w:val="none" w:sz="0" w:space="0" w:color="auto"/>
      </w:divBdr>
    </w:div>
    <w:div w:id="1300724826">
      <w:bodyDiv w:val="1"/>
      <w:marLeft w:val="0"/>
      <w:marRight w:val="0"/>
      <w:marTop w:val="0"/>
      <w:marBottom w:val="0"/>
      <w:divBdr>
        <w:top w:val="none" w:sz="0" w:space="0" w:color="auto"/>
        <w:left w:val="none" w:sz="0" w:space="0" w:color="auto"/>
        <w:bottom w:val="none" w:sz="0" w:space="0" w:color="auto"/>
        <w:right w:val="none" w:sz="0" w:space="0" w:color="auto"/>
      </w:divBdr>
    </w:div>
    <w:div w:id="1300846947">
      <w:bodyDiv w:val="1"/>
      <w:marLeft w:val="0"/>
      <w:marRight w:val="0"/>
      <w:marTop w:val="0"/>
      <w:marBottom w:val="0"/>
      <w:divBdr>
        <w:top w:val="none" w:sz="0" w:space="0" w:color="auto"/>
        <w:left w:val="none" w:sz="0" w:space="0" w:color="auto"/>
        <w:bottom w:val="none" w:sz="0" w:space="0" w:color="auto"/>
        <w:right w:val="none" w:sz="0" w:space="0" w:color="auto"/>
      </w:divBdr>
    </w:div>
    <w:div w:id="1300914989">
      <w:bodyDiv w:val="1"/>
      <w:marLeft w:val="0"/>
      <w:marRight w:val="0"/>
      <w:marTop w:val="0"/>
      <w:marBottom w:val="0"/>
      <w:divBdr>
        <w:top w:val="none" w:sz="0" w:space="0" w:color="auto"/>
        <w:left w:val="none" w:sz="0" w:space="0" w:color="auto"/>
        <w:bottom w:val="none" w:sz="0" w:space="0" w:color="auto"/>
        <w:right w:val="none" w:sz="0" w:space="0" w:color="auto"/>
      </w:divBdr>
    </w:div>
    <w:div w:id="1300955993">
      <w:bodyDiv w:val="1"/>
      <w:marLeft w:val="0"/>
      <w:marRight w:val="0"/>
      <w:marTop w:val="0"/>
      <w:marBottom w:val="0"/>
      <w:divBdr>
        <w:top w:val="none" w:sz="0" w:space="0" w:color="auto"/>
        <w:left w:val="none" w:sz="0" w:space="0" w:color="auto"/>
        <w:bottom w:val="none" w:sz="0" w:space="0" w:color="auto"/>
        <w:right w:val="none" w:sz="0" w:space="0" w:color="auto"/>
      </w:divBdr>
    </w:div>
    <w:div w:id="1300957508">
      <w:bodyDiv w:val="1"/>
      <w:marLeft w:val="0"/>
      <w:marRight w:val="0"/>
      <w:marTop w:val="0"/>
      <w:marBottom w:val="0"/>
      <w:divBdr>
        <w:top w:val="none" w:sz="0" w:space="0" w:color="auto"/>
        <w:left w:val="none" w:sz="0" w:space="0" w:color="auto"/>
        <w:bottom w:val="none" w:sz="0" w:space="0" w:color="auto"/>
        <w:right w:val="none" w:sz="0" w:space="0" w:color="auto"/>
      </w:divBdr>
    </w:div>
    <w:div w:id="1301107264">
      <w:bodyDiv w:val="1"/>
      <w:marLeft w:val="0"/>
      <w:marRight w:val="0"/>
      <w:marTop w:val="0"/>
      <w:marBottom w:val="0"/>
      <w:divBdr>
        <w:top w:val="none" w:sz="0" w:space="0" w:color="auto"/>
        <w:left w:val="none" w:sz="0" w:space="0" w:color="auto"/>
        <w:bottom w:val="none" w:sz="0" w:space="0" w:color="auto"/>
        <w:right w:val="none" w:sz="0" w:space="0" w:color="auto"/>
      </w:divBdr>
    </w:div>
    <w:div w:id="1301115343">
      <w:bodyDiv w:val="1"/>
      <w:marLeft w:val="0"/>
      <w:marRight w:val="0"/>
      <w:marTop w:val="0"/>
      <w:marBottom w:val="0"/>
      <w:divBdr>
        <w:top w:val="none" w:sz="0" w:space="0" w:color="auto"/>
        <w:left w:val="none" w:sz="0" w:space="0" w:color="auto"/>
        <w:bottom w:val="none" w:sz="0" w:space="0" w:color="auto"/>
        <w:right w:val="none" w:sz="0" w:space="0" w:color="auto"/>
      </w:divBdr>
    </w:div>
    <w:div w:id="1301224912">
      <w:bodyDiv w:val="1"/>
      <w:marLeft w:val="0"/>
      <w:marRight w:val="0"/>
      <w:marTop w:val="0"/>
      <w:marBottom w:val="0"/>
      <w:divBdr>
        <w:top w:val="none" w:sz="0" w:space="0" w:color="auto"/>
        <w:left w:val="none" w:sz="0" w:space="0" w:color="auto"/>
        <w:bottom w:val="none" w:sz="0" w:space="0" w:color="auto"/>
        <w:right w:val="none" w:sz="0" w:space="0" w:color="auto"/>
      </w:divBdr>
    </w:div>
    <w:div w:id="1301572963">
      <w:bodyDiv w:val="1"/>
      <w:marLeft w:val="0"/>
      <w:marRight w:val="0"/>
      <w:marTop w:val="0"/>
      <w:marBottom w:val="0"/>
      <w:divBdr>
        <w:top w:val="none" w:sz="0" w:space="0" w:color="auto"/>
        <w:left w:val="none" w:sz="0" w:space="0" w:color="auto"/>
        <w:bottom w:val="none" w:sz="0" w:space="0" w:color="auto"/>
        <w:right w:val="none" w:sz="0" w:space="0" w:color="auto"/>
      </w:divBdr>
    </w:div>
    <w:div w:id="1301576990">
      <w:bodyDiv w:val="1"/>
      <w:marLeft w:val="0"/>
      <w:marRight w:val="0"/>
      <w:marTop w:val="0"/>
      <w:marBottom w:val="0"/>
      <w:divBdr>
        <w:top w:val="none" w:sz="0" w:space="0" w:color="auto"/>
        <w:left w:val="none" w:sz="0" w:space="0" w:color="auto"/>
        <w:bottom w:val="none" w:sz="0" w:space="0" w:color="auto"/>
        <w:right w:val="none" w:sz="0" w:space="0" w:color="auto"/>
      </w:divBdr>
    </w:div>
    <w:div w:id="1301613866">
      <w:bodyDiv w:val="1"/>
      <w:marLeft w:val="0"/>
      <w:marRight w:val="0"/>
      <w:marTop w:val="0"/>
      <w:marBottom w:val="0"/>
      <w:divBdr>
        <w:top w:val="none" w:sz="0" w:space="0" w:color="auto"/>
        <w:left w:val="none" w:sz="0" w:space="0" w:color="auto"/>
        <w:bottom w:val="none" w:sz="0" w:space="0" w:color="auto"/>
        <w:right w:val="none" w:sz="0" w:space="0" w:color="auto"/>
      </w:divBdr>
    </w:div>
    <w:div w:id="1301686094">
      <w:bodyDiv w:val="1"/>
      <w:marLeft w:val="0"/>
      <w:marRight w:val="0"/>
      <w:marTop w:val="0"/>
      <w:marBottom w:val="0"/>
      <w:divBdr>
        <w:top w:val="none" w:sz="0" w:space="0" w:color="auto"/>
        <w:left w:val="none" w:sz="0" w:space="0" w:color="auto"/>
        <w:bottom w:val="none" w:sz="0" w:space="0" w:color="auto"/>
        <w:right w:val="none" w:sz="0" w:space="0" w:color="auto"/>
      </w:divBdr>
    </w:div>
    <w:div w:id="1301689054">
      <w:bodyDiv w:val="1"/>
      <w:marLeft w:val="0"/>
      <w:marRight w:val="0"/>
      <w:marTop w:val="0"/>
      <w:marBottom w:val="0"/>
      <w:divBdr>
        <w:top w:val="none" w:sz="0" w:space="0" w:color="auto"/>
        <w:left w:val="none" w:sz="0" w:space="0" w:color="auto"/>
        <w:bottom w:val="none" w:sz="0" w:space="0" w:color="auto"/>
        <w:right w:val="none" w:sz="0" w:space="0" w:color="auto"/>
      </w:divBdr>
    </w:div>
    <w:div w:id="1301690404">
      <w:bodyDiv w:val="1"/>
      <w:marLeft w:val="0"/>
      <w:marRight w:val="0"/>
      <w:marTop w:val="0"/>
      <w:marBottom w:val="0"/>
      <w:divBdr>
        <w:top w:val="none" w:sz="0" w:space="0" w:color="auto"/>
        <w:left w:val="none" w:sz="0" w:space="0" w:color="auto"/>
        <w:bottom w:val="none" w:sz="0" w:space="0" w:color="auto"/>
        <w:right w:val="none" w:sz="0" w:space="0" w:color="auto"/>
      </w:divBdr>
    </w:div>
    <w:div w:id="1301961469">
      <w:bodyDiv w:val="1"/>
      <w:marLeft w:val="0"/>
      <w:marRight w:val="0"/>
      <w:marTop w:val="0"/>
      <w:marBottom w:val="0"/>
      <w:divBdr>
        <w:top w:val="none" w:sz="0" w:space="0" w:color="auto"/>
        <w:left w:val="none" w:sz="0" w:space="0" w:color="auto"/>
        <w:bottom w:val="none" w:sz="0" w:space="0" w:color="auto"/>
        <w:right w:val="none" w:sz="0" w:space="0" w:color="auto"/>
      </w:divBdr>
    </w:div>
    <w:div w:id="1301963700">
      <w:bodyDiv w:val="1"/>
      <w:marLeft w:val="0"/>
      <w:marRight w:val="0"/>
      <w:marTop w:val="0"/>
      <w:marBottom w:val="0"/>
      <w:divBdr>
        <w:top w:val="none" w:sz="0" w:space="0" w:color="auto"/>
        <w:left w:val="none" w:sz="0" w:space="0" w:color="auto"/>
        <w:bottom w:val="none" w:sz="0" w:space="0" w:color="auto"/>
        <w:right w:val="none" w:sz="0" w:space="0" w:color="auto"/>
      </w:divBdr>
    </w:div>
    <w:div w:id="1302030545">
      <w:bodyDiv w:val="1"/>
      <w:marLeft w:val="0"/>
      <w:marRight w:val="0"/>
      <w:marTop w:val="0"/>
      <w:marBottom w:val="0"/>
      <w:divBdr>
        <w:top w:val="none" w:sz="0" w:space="0" w:color="auto"/>
        <w:left w:val="none" w:sz="0" w:space="0" w:color="auto"/>
        <w:bottom w:val="none" w:sz="0" w:space="0" w:color="auto"/>
        <w:right w:val="none" w:sz="0" w:space="0" w:color="auto"/>
      </w:divBdr>
    </w:div>
    <w:div w:id="1302030721">
      <w:bodyDiv w:val="1"/>
      <w:marLeft w:val="0"/>
      <w:marRight w:val="0"/>
      <w:marTop w:val="0"/>
      <w:marBottom w:val="0"/>
      <w:divBdr>
        <w:top w:val="none" w:sz="0" w:space="0" w:color="auto"/>
        <w:left w:val="none" w:sz="0" w:space="0" w:color="auto"/>
        <w:bottom w:val="none" w:sz="0" w:space="0" w:color="auto"/>
        <w:right w:val="none" w:sz="0" w:space="0" w:color="auto"/>
      </w:divBdr>
    </w:div>
    <w:div w:id="1302073921">
      <w:bodyDiv w:val="1"/>
      <w:marLeft w:val="0"/>
      <w:marRight w:val="0"/>
      <w:marTop w:val="0"/>
      <w:marBottom w:val="0"/>
      <w:divBdr>
        <w:top w:val="none" w:sz="0" w:space="0" w:color="auto"/>
        <w:left w:val="none" w:sz="0" w:space="0" w:color="auto"/>
        <w:bottom w:val="none" w:sz="0" w:space="0" w:color="auto"/>
        <w:right w:val="none" w:sz="0" w:space="0" w:color="auto"/>
      </w:divBdr>
    </w:div>
    <w:div w:id="1302076558">
      <w:bodyDiv w:val="1"/>
      <w:marLeft w:val="0"/>
      <w:marRight w:val="0"/>
      <w:marTop w:val="0"/>
      <w:marBottom w:val="0"/>
      <w:divBdr>
        <w:top w:val="none" w:sz="0" w:space="0" w:color="auto"/>
        <w:left w:val="none" w:sz="0" w:space="0" w:color="auto"/>
        <w:bottom w:val="none" w:sz="0" w:space="0" w:color="auto"/>
        <w:right w:val="none" w:sz="0" w:space="0" w:color="auto"/>
      </w:divBdr>
    </w:div>
    <w:div w:id="1302077472">
      <w:bodyDiv w:val="1"/>
      <w:marLeft w:val="0"/>
      <w:marRight w:val="0"/>
      <w:marTop w:val="0"/>
      <w:marBottom w:val="0"/>
      <w:divBdr>
        <w:top w:val="none" w:sz="0" w:space="0" w:color="auto"/>
        <w:left w:val="none" w:sz="0" w:space="0" w:color="auto"/>
        <w:bottom w:val="none" w:sz="0" w:space="0" w:color="auto"/>
        <w:right w:val="none" w:sz="0" w:space="0" w:color="auto"/>
      </w:divBdr>
    </w:div>
    <w:div w:id="1302151651">
      <w:bodyDiv w:val="1"/>
      <w:marLeft w:val="0"/>
      <w:marRight w:val="0"/>
      <w:marTop w:val="0"/>
      <w:marBottom w:val="0"/>
      <w:divBdr>
        <w:top w:val="none" w:sz="0" w:space="0" w:color="auto"/>
        <w:left w:val="none" w:sz="0" w:space="0" w:color="auto"/>
        <w:bottom w:val="none" w:sz="0" w:space="0" w:color="auto"/>
        <w:right w:val="none" w:sz="0" w:space="0" w:color="auto"/>
      </w:divBdr>
    </w:div>
    <w:div w:id="1302153521">
      <w:bodyDiv w:val="1"/>
      <w:marLeft w:val="0"/>
      <w:marRight w:val="0"/>
      <w:marTop w:val="0"/>
      <w:marBottom w:val="0"/>
      <w:divBdr>
        <w:top w:val="none" w:sz="0" w:space="0" w:color="auto"/>
        <w:left w:val="none" w:sz="0" w:space="0" w:color="auto"/>
        <w:bottom w:val="none" w:sz="0" w:space="0" w:color="auto"/>
        <w:right w:val="none" w:sz="0" w:space="0" w:color="auto"/>
      </w:divBdr>
    </w:div>
    <w:div w:id="1302155541">
      <w:bodyDiv w:val="1"/>
      <w:marLeft w:val="0"/>
      <w:marRight w:val="0"/>
      <w:marTop w:val="0"/>
      <w:marBottom w:val="0"/>
      <w:divBdr>
        <w:top w:val="none" w:sz="0" w:space="0" w:color="auto"/>
        <w:left w:val="none" w:sz="0" w:space="0" w:color="auto"/>
        <w:bottom w:val="none" w:sz="0" w:space="0" w:color="auto"/>
        <w:right w:val="none" w:sz="0" w:space="0" w:color="auto"/>
      </w:divBdr>
    </w:div>
    <w:div w:id="1302231006">
      <w:bodyDiv w:val="1"/>
      <w:marLeft w:val="0"/>
      <w:marRight w:val="0"/>
      <w:marTop w:val="0"/>
      <w:marBottom w:val="0"/>
      <w:divBdr>
        <w:top w:val="none" w:sz="0" w:space="0" w:color="auto"/>
        <w:left w:val="none" w:sz="0" w:space="0" w:color="auto"/>
        <w:bottom w:val="none" w:sz="0" w:space="0" w:color="auto"/>
        <w:right w:val="none" w:sz="0" w:space="0" w:color="auto"/>
      </w:divBdr>
    </w:div>
    <w:div w:id="1302349180">
      <w:bodyDiv w:val="1"/>
      <w:marLeft w:val="0"/>
      <w:marRight w:val="0"/>
      <w:marTop w:val="0"/>
      <w:marBottom w:val="0"/>
      <w:divBdr>
        <w:top w:val="none" w:sz="0" w:space="0" w:color="auto"/>
        <w:left w:val="none" w:sz="0" w:space="0" w:color="auto"/>
        <w:bottom w:val="none" w:sz="0" w:space="0" w:color="auto"/>
        <w:right w:val="none" w:sz="0" w:space="0" w:color="auto"/>
      </w:divBdr>
    </w:div>
    <w:div w:id="1302464486">
      <w:bodyDiv w:val="1"/>
      <w:marLeft w:val="0"/>
      <w:marRight w:val="0"/>
      <w:marTop w:val="0"/>
      <w:marBottom w:val="0"/>
      <w:divBdr>
        <w:top w:val="none" w:sz="0" w:space="0" w:color="auto"/>
        <w:left w:val="none" w:sz="0" w:space="0" w:color="auto"/>
        <w:bottom w:val="none" w:sz="0" w:space="0" w:color="auto"/>
        <w:right w:val="none" w:sz="0" w:space="0" w:color="auto"/>
      </w:divBdr>
    </w:div>
    <w:div w:id="1302731007">
      <w:bodyDiv w:val="1"/>
      <w:marLeft w:val="0"/>
      <w:marRight w:val="0"/>
      <w:marTop w:val="0"/>
      <w:marBottom w:val="0"/>
      <w:divBdr>
        <w:top w:val="none" w:sz="0" w:space="0" w:color="auto"/>
        <w:left w:val="none" w:sz="0" w:space="0" w:color="auto"/>
        <w:bottom w:val="none" w:sz="0" w:space="0" w:color="auto"/>
        <w:right w:val="none" w:sz="0" w:space="0" w:color="auto"/>
      </w:divBdr>
    </w:div>
    <w:div w:id="1302734306">
      <w:bodyDiv w:val="1"/>
      <w:marLeft w:val="0"/>
      <w:marRight w:val="0"/>
      <w:marTop w:val="0"/>
      <w:marBottom w:val="0"/>
      <w:divBdr>
        <w:top w:val="none" w:sz="0" w:space="0" w:color="auto"/>
        <w:left w:val="none" w:sz="0" w:space="0" w:color="auto"/>
        <w:bottom w:val="none" w:sz="0" w:space="0" w:color="auto"/>
        <w:right w:val="none" w:sz="0" w:space="0" w:color="auto"/>
      </w:divBdr>
    </w:div>
    <w:div w:id="1302809437">
      <w:bodyDiv w:val="1"/>
      <w:marLeft w:val="0"/>
      <w:marRight w:val="0"/>
      <w:marTop w:val="0"/>
      <w:marBottom w:val="0"/>
      <w:divBdr>
        <w:top w:val="none" w:sz="0" w:space="0" w:color="auto"/>
        <w:left w:val="none" w:sz="0" w:space="0" w:color="auto"/>
        <w:bottom w:val="none" w:sz="0" w:space="0" w:color="auto"/>
        <w:right w:val="none" w:sz="0" w:space="0" w:color="auto"/>
      </w:divBdr>
    </w:div>
    <w:div w:id="1302881724">
      <w:bodyDiv w:val="1"/>
      <w:marLeft w:val="0"/>
      <w:marRight w:val="0"/>
      <w:marTop w:val="0"/>
      <w:marBottom w:val="0"/>
      <w:divBdr>
        <w:top w:val="none" w:sz="0" w:space="0" w:color="auto"/>
        <w:left w:val="none" w:sz="0" w:space="0" w:color="auto"/>
        <w:bottom w:val="none" w:sz="0" w:space="0" w:color="auto"/>
        <w:right w:val="none" w:sz="0" w:space="0" w:color="auto"/>
      </w:divBdr>
    </w:div>
    <w:div w:id="1302882502">
      <w:bodyDiv w:val="1"/>
      <w:marLeft w:val="0"/>
      <w:marRight w:val="0"/>
      <w:marTop w:val="0"/>
      <w:marBottom w:val="0"/>
      <w:divBdr>
        <w:top w:val="none" w:sz="0" w:space="0" w:color="auto"/>
        <w:left w:val="none" w:sz="0" w:space="0" w:color="auto"/>
        <w:bottom w:val="none" w:sz="0" w:space="0" w:color="auto"/>
        <w:right w:val="none" w:sz="0" w:space="0" w:color="auto"/>
      </w:divBdr>
    </w:div>
    <w:div w:id="1302883279">
      <w:bodyDiv w:val="1"/>
      <w:marLeft w:val="0"/>
      <w:marRight w:val="0"/>
      <w:marTop w:val="0"/>
      <w:marBottom w:val="0"/>
      <w:divBdr>
        <w:top w:val="none" w:sz="0" w:space="0" w:color="auto"/>
        <w:left w:val="none" w:sz="0" w:space="0" w:color="auto"/>
        <w:bottom w:val="none" w:sz="0" w:space="0" w:color="auto"/>
        <w:right w:val="none" w:sz="0" w:space="0" w:color="auto"/>
      </w:divBdr>
    </w:div>
    <w:div w:id="1303077907">
      <w:bodyDiv w:val="1"/>
      <w:marLeft w:val="0"/>
      <w:marRight w:val="0"/>
      <w:marTop w:val="0"/>
      <w:marBottom w:val="0"/>
      <w:divBdr>
        <w:top w:val="none" w:sz="0" w:space="0" w:color="auto"/>
        <w:left w:val="none" w:sz="0" w:space="0" w:color="auto"/>
        <w:bottom w:val="none" w:sz="0" w:space="0" w:color="auto"/>
        <w:right w:val="none" w:sz="0" w:space="0" w:color="auto"/>
      </w:divBdr>
    </w:div>
    <w:div w:id="1303118219">
      <w:bodyDiv w:val="1"/>
      <w:marLeft w:val="0"/>
      <w:marRight w:val="0"/>
      <w:marTop w:val="0"/>
      <w:marBottom w:val="0"/>
      <w:divBdr>
        <w:top w:val="none" w:sz="0" w:space="0" w:color="auto"/>
        <w:left w:val="none" w:sz="0" w:space="0" w:color="auto"/>
        <w:bottom w:val="none" w:sz="0" w:space="0" w:color="auto"/>
        <w:right w:val="none" w:sz="0" w:space="0" w:color="auto"/>
      </w:divBdr>
    </w:div>
    <w:div w:id="1303119197">
      <w:bodyDiv w:val="1"/>
      <w:marLeft w:val="0"/>
      <w:marRight w:val="0"/>
      <w:marTop w:val="0"/>
      <w:marBottom w:val="0"/>
      <w:divBdr>
        <w:top w:val="none" w:sz="0" w:space="0" w:color="auto"/>
        <w:left w:val="none" w:sz="0" w:space="0" w:color="auto"/>
        <w:bottom w:val="none" w:sz="0" w:space="0" w:color="auto"/>
        <w:right w:val="none" w:sz="0" w:space="0" w:color="auto"/>
      </w:divBdr>
    </w:div>
    <w:div w:id="1303317110">
      <w:bodyDiv w:val="1"/>
      <w:marLeft w:val="0"/>
      <w:marRight w:val="0"/>
      <w:marTop w:val="0"/>
      <w:marBottom w:val="0"/>
      <w:divBdr>
        <w:top w:val="none" w:sz="0" w:space="0" w:color="auto"/>
        <w:left w:val="none" w:sz="0" w:space="0" w:color="auto"/>
        <w:bottom w:val="none" w:sz="0" w:space="0" w:color="auto"/>
        <w:right w:val="none" w:sz="0" w:space="0" w:color="auto"/>
      </w:divBdr>
    </w:div>
    <w:div w:id="1303383330">
      <w:bodyDiv w:val="1"/>
      <w:marLeft w:val="0"/>
      <w:marRight w:val="0"/>
      <w:marTop w:val="0"/>
      <w:marBottom w:val="0"/>
      <w:divBdr>
        <w:top w:val="none" w:sz="0" w:space="0" w:color="auto"/>
        <w:left w:val="none" w:sz="0" w:space="0" w:color="auto"/>
        <w:bottom w:val="none" w:sz="0" w:space="0" w:color="auto"/>
        <w:right w:val="none" w:sz="0" w:space="0" w:color="auto"/>
      </w:divBdr>
    </w:div>
    <w:div w:id="1303386724">
      <w:bodyDiv w:val="1"/>
      <w:marLeft w:val="0"/>
      <w:marRight w:val="0"/>
      <w:marTop w:val="0"/>
      <w:marBottom w:val="0"/>
      <w:divBdr>
        <w:top w:val="none" w:sz="0" w:space="0" w:color="auto"/>
        <w:left w:val="none" w:sz="0" w:space="0" w:color="auto"/>
        <w:bottom w:val="none" w:sz="0" w:space="0" w:color="auto"/>
        <w:right w:val="none" w:sz="0" w:space="0" w:color="auto"/>
      </w:divBdr>
    </w:div>
    <w:div w:id="1303392304">
      <w:bodyDiv w:val="1"/>
      <w:marLeft w:val="0"/>
      <w:marRight w:val="0"/>
      <w:marTop w:val="0"/>
      <w:marBottom w:val="0"/>
      <w:divBdr>
        <w:top w:val="none" w:sz="0" w:space="0" w:color="auto"/>
        <w:left w:val="none" w:sz="0" w:space="0" w:color="auto"/>
        <w:bottom w:val="none" w:sz="0" w:space="0" w:color="auto"/>
        <w:right w:val="none" w:sz="0" w:space="0" w:color="auto"/>
      </w:divBdr>
    </w:div>
    <w:div w:id="1303539500">
      <w:bodyDiv w:val="1"/>
      <w:marLeft w:val="0"/>
      <w:marRight w:val="0"/>
      <w:marTop w:val="0"/>
      <w:marBottom w:val="0"/>
      <w:divBdr>
        <w:top w:val="none" w:sz="0" w:space="0" w:color="auto"/>
        <w:left w:val="none" w:sz="0" w:space="0" w:color="auto"/>
        <w:bottom w:val="none" w:sz="0" w:space="0" w:color="auto"/>
        <w:right w:val="none" w:sz="0" w:space="0" w:color="auto"/>
      </w:divBdr>
    </w:div>
    <w:div w:id="1303540876">
      <w:bodyDiv w:val="1"/>
      <w:marLeft w:val="0"/>
      <w:marRight w:val="0"/>
      <w:marTop w:val="0"/>
      <w:marBottom w:val="0"/>
      <w:divBdr>
        <w:top w:val="none" w:sz="0" w:space="0" w:color="auto"/>
        <w:left w:val="none" w:sz="0" w:space="0" w:color="auto"/>
        <w:bottom w:val="none" w:sz="0" w:space="0" w:color="auto"/>
        <w:right w:val="none" w:sz="0" w:space="0" w:color="auto"/>
      </w:divBdr>
    </w:div>
    <w:div w:id="1303581461">
      <w:bodyDiv w:val="1"/>
      <w:marLeft w:val="0"/>
      <w:marRight w:val="0"/>
      <w:marTop w:val="0"/>
      <w:marBottom w:val="0"/>
      <w:divBdr>
        <w:top w:val="none" w:sz="0" w:space="0" w:color="auto"/>
        <w:left w:val="none" w:sz="0" w:space="0" w:color="auto"/>
        <w:bottom w:val="none" w:sz="0" w:space="0" w:color="auto"/>
        <w:right w:val="none" w:sz="0" w:space="0" w:color="auto"/>
      </w:divBdr>
    </w:div>
    <w:div w:id="1303584361">
      <w:bodyDiv w:val="1"/>
      <w:marLeft w:val="0"/>
      <w:marRight w:val="0"/>
      <w:marTop w:val="0"/>
      <w:marBottom w:val="0"/>
      <w:divBdr>
        <w:top w:val="none" w:sz="0" w:space="0" w:color="auto"/>
        <w:left w:val="none" w:sz="0" w:space="0" w:color="auto"/>
        <w:bottom w:val="none" w:sz="0" w:space="0" w:color="auto"/>
        <w:right w:val="none" w:sz="0" w:space="0" w:color="auto"/>
      </w:divBdr>
    </w:div>
    <w:div w:id="1303727031">
      <w:bodyDiv w:val="1"/>
      <w:marLeft w:val="0"/>
      <w:marRight w:val="0"/>
      <w:marTop w:val="0"/>
      <w:marBottom w:val="0"/>
      <w:divBdr>
        <w:top w:val="none" w:sz="0" w:space="0" w:color="auto"/>
        <w:left w:val="none" w:sz="0" w:space="0" w:color="auto"/>
        <w:bottom w:val="none" w:sz="0" w:space="0" w:color="auto"/>
        <w:right w:val="none" w:sz="0" w:space="0" w:color="auto"/>
      </w:divBdr>
    </w:div>
    <w:div w:id="1303734839">
      <w:bodyDiv w:val="1"/>
      <w:marLeft w:val="0"/>
      <w:marRight w:val="0"/>
      <w:marTop w:val="0"/>
      <w:marBottom w:val="0"/>
      <w:divBdr>
        <w:top w:val="none" w:sz="0" w:space="0" w:color="auto"/>
        <w:left w:val="none" w:sz="0" w:space="0" w:color="auto"/>
        <w:bottom w:val="none" w:sz="0" w:space="0" w:color="auto"/>
        <w:right w:val="none" w:sz="0" w:space="0" w:color="auto"/>
      </w:divBdr>
    </w:div>
    <w:div w:id="1303775095">
      <w:bodyDiv w:val="1"/>
      <w:marLeft w:val="0"/>
      <w:marRight w:val="0"/>
      <w:marTop w:val="0"/>
      <w:marBottom w:val="0"/>
      <w:divBdr>
        <w:top w:val="none" w:sz="0" w:space="0" w:color="auto"/>
        <w:left w:val="none" w:sz="0" w:space="0" w:color="auto"/>
        <w:bottom w:val="none" w:sz="0" w:space="0" w:color="auto"/>
        <w:right w:val="none" w:sz="0" w:space="0" w:color="auto"/>
      </w:divBdr>
    </w:div>
    <w:div w:id="1303804291">
      <w:bodyDiv w:val="1"/>
      <w:marLeft w:val="0"/>
      <w:marRight w:val="0"/>
      <w:marTop w:val="0"/>
      <w:marBottom w:val="0"/>
      <w:divBdr>
        <w:top w:val="none" w:sz="0" w:space="0" w:color="auto"/>
        <w:left w:val="none" w:sz="0" w:space="0" w:color="auto"/>
        <w:bottom w:val="none" w:sz="0" w:space="0" w:color="auto"/>
        <w:right w:val="none" w:sz="0" w:space="0" w:color="auto"/>
      </w:divBdr>
    </w:div>
    <w:div w:id="1303845927">
      <w:bodyDiv w:val="1"/>
      <w:marLeft w:val="0"/>
      <w:marRight w:val="0"/>
      <w:marTop w:val="0"/>
      <w:marBottom w:val="0"/>
      <w:divBdr>
        <w:top w:val="none" w:sz="0" w:space="0" w:color="auto"/>
        <w:left w:val="none" w:sz="0" w:space="0" w:color="auto"/>
        <w:bottom w:val="none" w:sz="0" w:space="0" w:color="auto"/>
        <w:right w:val="none" w:sz="0" w:space="0" w:color="auto"/>
      </w:divBdr>
    </w:div>
    <w:div w:id="1303848941">
      <w:bodyDiv w:val="1"/>
      <w:marLeft w:val="0"/>
      <w:marRight w:val="0"/>
      <w:marTop w:val="0"/>
      <w:marBottom w:val="0"/>
      <w:divBdr>
        <w:top w:val="none" w:sz="0" w:space="0" w:color="auto"/>
        <w:left w:val="none" w:sz="0" w:space="0" w:color="auto"/>
        <w:bottom w:val="none" w:sz="0" w:space="0" w:color="auto"/>
        <w:right w:val="none" w:sz="0" w:space="0" w:color="auto"/>
      </w:divBdr>
    </w:div>
    <w:div w:id="1303853932">
      <w:bodyDiv w:val="1"/>
      <w:marLeft w:val="0"/>
      <w:marRight w:val="0"/>
      <w:marTop w:val="0"/>
      <w:marBottom w:val="0"/>
      <w:divBdr>
        <w:top w:val="none" w:sz="0" w:space="0" w:color="auto"/>
        <w:left w:val="none" w:sz="0" w:space="0" w:color="auto"/>
        <w:bottom w:val="none" w:sz="0" w:space="0" w:color="auto"/>
        <w:right w:val="none" w:sz="0" w:space="0" w:color="auto"/>
      </w:divBdr>
    </w:div>
    <w:div w:id="1304000399">
      <w:bodyDiv w:val="1"/>
      <w:marLeft w:val="0"/>
      <w:marRight w:val="0"/>
      <w:marTop w:val="0"/>
      <w:marBottom w:val="0"/>
      <w:divBdr>
        <w:top w:val="none" w:sz="0" w:space="0" w:color="auto"/>
        <w:left w:val="none" w:sz="0" w:space="0" w:color="auto"/>
        <w:bottom w:val="none" w:sz="0" w:space="0" w:color="auto"/>
        <w:right w:val="none" w:sz="0" w:space="0" w:color="auto"/>
      </w:divBdr>
    </w:div>
    <w:div w:id="1304047407">
      <w:bodyDiv w:val="1"/>
      <w:marLeft w:val="0"/>
      <w:marRight w:val="0"/>
      <w:marTop w:val="0"/>
      <w:marBottom w:val="0"/>
      <w:divBdr>
        <w:top w:val="none" w:sz="0" w:space="0" w:color="auto"/>
        <w:left w:val="none" w:sz="0" w:space="0" w:color="auto"/>
        <w:bottom w:val="none" w:sz="0" w:space="0" w:color="auto"/>
        <w:right w:val="none" w:sz="0" w:space="0" w:color="auto"/>
      </w:divBdr>
    </w:div>
    <w:div w:id="1304189310">
      <w:bodyDiv w:val="1"/>
      <w:marLeft w:val="0"/>
      <w:marRight w:val="0"/>
      <w:marTop w:val="0"/>
      <w:marBottom w:val="0"/>
      <w:divBdr>
        <w:top w:val="none" w:sz="0" w:space="0" w:color="auto"/>
        <w:left w:val="none" w:sz="0" w:space="0" w:color="auto"/>
        <w:bottom w:val="none" w:sz="0" w:space="0" w:color="auto"/>
        <w:right w:val="none" w:sz="0" w:space="0" w:color="auto"/>
      </w:divBdr>
    </w:div>
    <w:div w:id="1304195933">
      <w:bodyDiv w:val="1"/>
      <w:marLeft w:val="0"/>
      <w:marRight w:val="0"/>
      <w:marTop w:val="0"/>
      <w:marBottom w:val="0"/>
      <w:divBdr>
        <w:top w:val="none" w:sz="0" w:space="0" w:color="auto"/>
        <w:left w:val="none" w:sz="0" w:space="0" w:color="auto"/>
        <w:bottom w:val="none" w:sz="0" w:space="0" w:color="auto"/>
        <w:right w:val="none" w:sz="0" w:space="0" w:color="auto"/>
      </w:divBdr>
    </w:div>
    <w:div w:id="1304309373">
      <w:bodyDiv w:val="1"/>
      <w:marLeft w:val="0"/>
      <w:marRight w:val="0"/>
      <w:marTop w:val="0"/>
      <w:marBottom w:val="0"/>
      <w:divBdr>
        <w:top w:val="none" w:sz="0" w:space="0" w:color="auto"/>
        <w:left w:val="none" w:sz="0" w:space="0" w:color="auto"/>
        <w:bottom w:val="none" w:sz="0" w:space="0" w:color="auto"/>
        <w:right w:val="none" w:sz="0" w:space="0" w:color="auto"/>
      </w:divBdr>
    </w:div>
    <w:div w:id="1304385021">
      <w:bodyDiv w:val="1"/>
      <w:marLeft w:val="0"/>
      <w:marRight w:val="0"/>
      <w:marTop w:val="0"/>
      <w:marBottom w:val="0"/>
      <w:divBdr>
        <w:top w:val="none" w:sz="0" w:space="0" w:color="auto"/>
        <w:left w:val="none" w:sz="0" w:space="0" w:color="auto"/>
        <w:bottom w:val="none" w:sz="0" w:space="0" w:color="auto"/>
        <w:right w:val="none" w:sz="0" w:space="0" w:color="auto"/>
      </w:divBdr>
    </w:div>
    <w:div w:id="1304391296">
      <w:bodyDiv w:val="1"/>
      <w:marLeft w:val="0"/>
      <w:marRight w:val="0"/>
      <w:marTop w:val="0"/>
      <w:marBottom w:val="0"/>
      <w:divBdr>
        <w:top w:val="none" w:sz="0" w:space="0" w:color="auto"/>
        <w:left w:val="none" w:sz="0" w:space="0" w:color="auto"/>
        <w:bottom w:val="none" w:sz="0" w:space="0" w:color="auto"/>
        <w:right w:val="none" w:sz="0" w:space="0" w:color="auto"/>
      </w:divBdr>
    </w:div>
    <w:div w:id="1304458039">
      <w:bodyDiv w:val="1"/>
      <w:marLeft w:val="0"/>
      <w:marRight w:val="0"/>
      <w:marTop w:val="0"/>
      <w:marBottom w:val="0"/>
      <w:divBdr>
        <w:top w:val="none" w:sz="0" w:space="0" w:color="auto"/>
        <w:left w:val="none" w:sz="0" w:space="0" w:color="auto"/>
        <w:bottom w:val="none" w:sz="0" w:space="0" w:color="auto"/>
        <w:right w:val="none" w:sz="0" w:space="0" w:color="auto"/>
      </w:divBdr>
    </w:div>
    <w:div w:id="1304461273">
      <w:bodyDiv w:val="1"/>
      <w:marLeft w:val="0"/>
      <w:marRight w:val="0"/>
      <w:marTop w:val="0"/>
      <w:marBottom w:val="0"/>
      <w:divBdr>
        <w:top w:val="none" w:sz="0" w:space="0" w:color="auto"/>
        <w:left w:val="none" w:sz="0" w:space="0" w:color="auto"/>
        <w:bottom w:val="none" w:sz="0" w:space="0" w:color="auto"/>
        <w:right w:val="none" w:sz="0" w:space="0" w:color="auto"/>
      </w:divBdr>
    </w:div>
    <w:div w:id="1304576395">
      <w:bodyDiv w:val="1"/>
      <w:marLeft w:val="0"/>
      <w:marRight w:val="0"/>
      <w:marTop w:val="0"/>
      <w:marBottom w:val="0"/>
      <w:divBdr>
        <w:top w:val="none" w:sz="0" w:space="0" w:color="auto"/>
        <w:left w:val="none" w:sz="0" w:space="0" w:color="auto"/>
        <w:bottom w:val="none" w:sz="0" w:space="0" w:color="auto"/>
        <w:right w:val="none" w:sz="0" w:space="0" w:color="auto"/>
      </w:divBdr>
    </w:div>
    <w:div w:id="1304652473">
      <w:bodyDiv w:val="1"/>
      <w:marLeft w:val="0"/>
      <w:marRight w:val="0"/>
      <w:marTop w:val="0"/>
      <w:marBottom w:val="0"/>
      <w:divBdr>
        <w:top w:val="none" w:sz="0" w:space="0" w:color="auto"/>
        <w:left w:val="none" w:sz="0" w:space="0" w:color="auto"/>
        <w:bottom w:val="none" w:sz="0" w:space="0" w:color="auto"/>
        <w:right w:val="none" w:sz="0" w:space="0" w:color="auto"/>
      </w:divBdr>
    </w:div>
    <w:div w:id="1304656349">
      <w:bodyDiv w:val="1"/>
      <w:marLeft w:val="0"/>
      <w:marRight w:val="0"/>
      <w:marTop w:val="0"/>
      <w:marBottom w:val="0"/>
      <w:divBdr>
        <w:top w:val="none" w:sz="0" w:space="0" w:color="auto"/>
        <w:left w:val="none" w:sz="0" w:space="0" w:color="auto"/>
        <w:bottom w:val="none" w:sz="0" w:space="0" w:color="auto"/>
        <w:right w:val="none" w:sz="0" w:space="0" w:color="auto"/>
      </w:divBdr>
    </w:div>
    <w:div w:id="1304698253">
      <w:bodyDiv w:val="1"/>
      <w:marLeft w:val="0"/>
      <w:marRight w:val="0"/>
      <w:marTop w:val="0"/>
      <w:marBottom w:val="0"/>
      <w:divBdr>
        <w:top w:val="none" w:sz="0" w:space="0" w:color="auto"/>
        <w:left w:val="none" w:sz="0" w:space="0" w:color="auto"/>
        <w:bottom w:val="none" w:sz="0" w:space="0" w:color="auto"/>
        <w:right w:val="none" w:sz="0" w:space="0" w:color="auto"/>
      </w:divBdr>
    </w:div>
    <w:div w:id="1304852946">
      <w:bodyDiv w:val="1"/>
      <w:marLeft w:val="0"/>
      <w:marRight w:val="0"/>
      <w:marTop w:val="0"/>
      <w:marBottom w:val="0"/>
      <w:divBdr>
        <w:top w:val="none" w:sz="0" w:space="0" w:color="auto"/>
        <w:left w:val="none" w:sz="0" w:space="0" w:color="auto"/>
        <w:bottom w:val="none" w:sz="0" w:space="0" w:color="auto"/>
        <w:right w:val="none" w:sz="0" w:space="0" w:color="auto"/>
      </w:divBdr>
    </w:div>
    <w:div w:id="1304896493">
      <w:bodyDiv w:val="1"/>
      <w:marLeft w:val="0"/>
      <w:marRight w:val="0"/>
      <w:marTop w:val="0"/>
      <w:marBottom w:val="0"/>
      <w:divBdr>
        <w:top w:val="none" w:sz="0" w:space="0" w:color="auto"/>
        <w:left w:val="none" w:sz="0" w:space="0" w:color="auto"/>
        <w:bottom w:val="none" w:sz="0" w:space="0" w:color="auto"/>
        <w:right w:val="none" w:sz="0" w:space="0" w:color="auto"/>
      </w:divBdr>
    </w:div>
    <w:div w:id="1304964239">
      <w:bodyDiv w:val="1"/>
      <w:marLeft w:val="0"/>
      <w:marRight w:val="0"/>
      <w:marTop w:val="0"/>
      <w:marBottom w:val="0"/>
      <w:divBdr>
        <w:top w:val="none" w:sz="0" w:space="0" w:color="auto"/>
        <w:left w:val="none" w:sz="0" w:space="0" w:color="auto"/>
        <w:bottom w:val="none" w:sz="0" w:space="0" w:color="auto"/>
        <w:right w:val="none" w:sz="0" w:space="0" w:color="auto"/>
      </w:divBdr>
    </w:div>
    <w:div w:id="1304967758">
      <w:bodyDiv w:val="1"/>
      <w:marLeft w:val="0"/>
      <w:marRight w:val="0"/>
      <w:marTop w:val="0"/>
      <w:marBottom w:val="0"/>
      <w:divBdr>
        <w:top w:val="none" w:sz="0" w:space="0" w:color="auto"/>
        <w:left w:val="none" w:sz="0" w:space="0" w:color="auto"/>
        <w:bottom w:val="none" w:sz="0" w:space="0" w:color="auto"/>
        <w:right w:val="none" w:sz="0" w:space="0" w:color="auto"/>
      </w:divBdr>
    </w:div>
    <w:div w:id="1305087928">
      <w:bodyDiv w:val="1"/>
      <w:marLeft w:val="0"/>
      <w:marRight w:val="0"/>
      <w:marTop w:val="0"/>
      <w:marBottom w:val="0"/>
      <w:divBdr>
        <w:top w:val="none" w:sz="0" w:space="0" w:color="auto"/>
        <w:left w:val="none" w:sz="0" w:space="0" w:color="auto"/>
        <w:bottom w:val="none" w:sz="0" w:space="0" w:color="auto"/>
        <w:right w:val="none" w:sz="0" w:space="0" w:color="auto"/>
      </w:divBdr>
    </w:div>
    <w:div w:id="1305306142">
      <w:bodyDiv w:val="1"/>
      <w:marLeft w:val="0"/>
      <w:marRight w:val="0"/>
      <w:marTop w:val="0"/>
      <w:marBottom w:val="0"/>
      <w:divBdr>
        <w:top w:val="none" w:sz="0" w:space="0" w:color="auto"/>
        <w:left w:val="none" w:sz="0" w:space="0" w:color="auto"/>
        <w:bottom w:val="none" w:sz="0" w:space="0" w:color="auto"/>
        <w:right w:val="none" w:sz="0" w:space="0" w:color="auto"/>
      </w:divBdr>
    </w:div>
    <w:div w:id="1305312037">
      <w:bodyDiv w:val="1"/>
      <w:marLeft w:val="0"/>
      <w:marRight w:val="0"/>
      <w:marTop w:val="0"/>
      <w:marBottom w:val="0"/>
      <w:divBdr>
        <w:top w:val="none" w:sz="0" w:space="0" w:color="auto"/>
        <w:left w:val="none" w:sz="0" w:space="0" w:color="auto"/>
        <w:bottom w:val="none" w:sz="0" w:space="0" w:color="auto"/>
        <w:right w:val="none" w:sz="0" w:space="0" w:color="auto"/>
      </w:divBdr>
    </w:div>
    <w:div w:id="1305349467">
      <w:bodyDiv w:val="1"/>
      <w:marLeft w:val="0"/>
      <w:marRight w:val="0"/>
      <w:marTop w:val="0"/>
      <w:marBottom w:val="0"/>
      <w:divBdr>
        <w:top w:val="none" w:sz="0" w:space="0" w:color="auto"/>
        <w:left w:val="none" w:sz="0" w:space="0" w:color="auto"/>
        <w:bottom w:val="none" w:sz="0" w:space="0" w:color="auto"/>
        <w:right w:val="none" w:sz="0" w:space="0" w:color="auto"/>
      </w:divBdr>
    </w:div>
    <w:div w:id="1305349764">
      <w:bodyDiv w:val="1"/>
      <w:marLeft w:val="0"/>
      <w:marRight w:val="0"/>
      <w:marTop w:val="0"/>
      <w:marBottom w:val="0"/>
      <w:divBdr>
        <w:top w:val="none" w:sz="0" w:space="0" w:color="auto"/>
        <w:left w:val="none" w:sz="0" w:space="0" w:color="auto"/>
        <w:bottom w:val="none" w:sz="0" w:space="0" w:color="auto"/>
        <w:right w:val="none" w:sz="0" w:space="0" w:color="auto"/>
      </w:divBdr>
    </w:div>
    <w:div w:id="1305426722">
      <w:bodyDiv w:val="1"/>
      <w:marLeft w:val="0"/>
      <w:marRight w:val="0"/>
      <w:marTop w:val="0"/>
      <w:marBottom w:val="0"/>
      <w:divBdr>
        <w:top w:val="none" w:sz="0" w:space="0" w:color="auto"/>
        <w:left w:val="none" w:sz="0" w:space="0" w:color="auto"/>
        <w:bottom w:val="none" w:sz="0" w:space="0" w:color="auto"/>
        <w:right w:val="none" w:sz="0" w:space="0" w:color="auto"/>
      </w:divBdr>
    </w:div>
    <w:div w:id="1305430962">
      <w:bodyDiv w:val="1"/>
      <w:marLeft w:val="0"/>
      <w:marRight w:val="0"/>
      <w:marTop w:val="0"/>
      <w:marBottom w:val="0"/>
      <w:divBdr>
        <w:top w:val="none" w:sz="0" w:space="0" w:color="auto"/>
        <w:left w:val="none" w:sz="0" w:space="0" w:color="auto"/>
        <w:bottom w:val="none" w:sz="0" w:space="0" w:color="auto"/>
        <w:right w:val="none" w:sz="0" w:space="0" w:color="auto"/>
      </w:divBdr>
    </w:div>
    <w:div w:id="1305504944">
      <w:bodyDiv w:val="1"/>
      <w:marLeft w:val="0"/>
      <w:marRight w:val="0"/>
      <w:marTop w:val="0"/>
      <w:marBottom w:val="0"/>
      <w:divBdr>
        <w:top w:val="none" w:sz="0" w:space="0" w:color="auto"/>
        <w:left w:val="none" w:sz="0" w:space="0" w:color="auto"/>
        <w:bottom w:val="none" w:sz="0" w:space="0" w:color="auto"/>
        <w:right w:val="none" w:sz="0" w:space="0" w:color="auto"/>
      </w:divBdr>
    </w:div>
    <w:div w:id="1305506005">
      <w:bodyDiv w:val="1"/>
      <w:marLeft w:val="0"/>
      <w:marRight w:val="0"/>
      <w:marTop w:val="0"/>
      <w:marBottom w:val="0"/>
      <w:divBdr>
        <w:top w:val="none" w:sz="0" w:space="0" w:color="auto"/>
        <w:left w:val="none" w:sz="0" w:space="0" w:color="auto"/>
        <w:bottom w:val="none" w:sz="0" w:space="0" w:color="auto"/>
        <w:right w:val="none" w:sz="0" w:space="0" w:color="auto"/>
      </w:divBdr>
    </w:div>
    <w:div w:id="1305621492">
      <w:bodyDiv w:val="1"/>
      <w:marLeft w:val="0"/>
      <w:marRight w:val="0"/>
      <w:marTop w:val="0"/>
      <w:marBottom w:val="0"/>
      <w:divBdr>
        <w:top w:val="none" w:sz="0" w:space="0" w:color="auto"/>
        <w:left w:val="none" w:sz="0" w:space="0" w:color="auto"/>
        <w:bottom w:val="none" w:sz="0" w:space="0" w:color="auto"/>
        <w:right w:val="none" w:sz="0" w:space="0" w:color="auto"/>
      </w:divBdr>
    </w:div>
    <w:div w:id="1305696133">
      <w:bodyDiv w:val="1"/>
      <w:marLeft w:val="0"/>
      <w:marRight w:val="0"/>
      <w:marTop w:val="0"/>
      <w:marBottom w:val="0"/>
      <w:divBdr>
        <w:top w:val="none" w:sz="0" w:space="0" w:color="auto"/>
        <w:left w:val="none" w:sz="0" w:space="0" w:color="auto"/>
        <w:bottom w:val="none" w:sz="0" w:space="0" w:color="auto"/>
        <w:right w:val="none" w:sz="0" w:space="0" w:color="auto"/>
      </w:divBdr>
    </w:div>
    <w:div w:id="1305701567">
      <w:bodyDiv w:val="1"/>
      <w:marLeft w:val="0"/>
      <w:marRight w:val="0"/>
      <w:marTop w:val="0"/>
      <w:marBottom w:val="0"/>
      <w:divBdr>
        <w:top w:val="none" w:sz="0" w:space="0" w:color="auto"/>
        <w:left w:val="none" w:sz="0" w:space="0" w:color="auto"/>
        <w:bottom w:val="none" w:sz="0" w:space="0" w:color="auto"/>
        <w:right w:val="none" w:sz="0" w:space="0" w:color="auto"/>
      </w:divBdr>
    </w:div>
    <w:div w:id="1305744672">
      <w:bodyDiv w:val="1"/>
      <w:marLeft w:val="0"/>
      <w:marRight w:val="0"/>
      <w:marTop w:val="0"/>
      <w:marBottom w:val="0"/>
      <w:divBdr>
        <w:top w:val="none" w:sz="0" w:space="0" w:color="auto"/>
        <w:left w:val="none" w:sz="0" w:space="0" w:color="auto"/>
        <w:bottom w:val="none" w:sz="0" w:space="0" w:color="auto"/>
        <w:right w:val="none" w:sz="0" w:space="0" w:color="auto"/>
      </w:divBdr>
    </w:div>
    <w:div w:id="1305768470">
      <w:bodyDiv w:val="1"/>
      <w:marLeft w:val="0"/>
      <w:marRight w:val="0"/>
      <w:marTop w:val="0"/>
      <w:marBottom w:val="0"/>
      <w:divBdr>
        <w:top w:val="none" w:sz="0" w:space="0" w:color="auto"/>
        <w:left w:val="none" w:sz="0" w:space="0" w:color="auto"/>
        <w:bottom w:val="none" w:sz="0" w:space="0" w:color="auto"/>
        <w:right w:val="none" w:sz="0" w:space="0" w:color="auto"/>
      </w:divBdr>
    </w:div>
    <w:div w:id="1305961589">
      <w:bodyDiv w:val="1"/>
      <w:marLeft w:val="0"/>
      <w:marRight w:val="0"/>
      <w:marTop w:val="0"/>
      <w:marBottom w:val="0"/>
      <w:divBdr>
        <w:top w:val="none" w:sz="0" w:space="0" w:color="auto"/>
        <w:left w:val="none" w:sz="0" w:space="0" w:color="auto"/>
        <w:bottom w:val="none" w:sz="0" w:space="0" w:color="auto"/>
        <w:right w:val="none" w:sz="0" w:space="0" w:color="auto"/>
      </w:divBdr>
    </w:div>
    <w:div w:id="1305963870">
      <w:bodyDiv w:val="1"/>
      <w:marLeft w:val="0"/>
      <w:marRight w:val="0"/>
      <w:marTop w:val="0"/>
      <w:marBottom w:val="0"/>
      <w:divBdr>
        <w:top w:val="none" w:sz="0" w:space="0" w:color="auto"/>
        <w:left w:val="none" w:sz="0" w:space="0" w:color="auto"/>
        <w:bottom w:val="none" w:sz="0" w:space="0" w:color="auto"/>
        <w:right w:val="none" w:sz="0" w:space="0" w:color="auto"/>
      </w:divBdr>
    </w:div>
    <w:div w:id="1305965780">
      <w:bodyDiv w:val="1"/>
      <w:marLeft w:val="0"/>
      <w:marRight w:val="0"/>
      <w:marTop w:val="0"/>
      <w:marBottom w:val="0"/>
      <w:divBdr>
        <w:top w:val="none" w:sz="0" w:space="0" w:color="auto"/>
        <w:left w:val="none" w:sz="0" w:space="0" w:color="auto"/>
        <w:bottom w:val="none" w:sz="0" w:space="0" w:color="auto"/>
        <w:right w:val="none" w:sz="0" w:space="0" w:color="auto"/>
      </w:divBdr>
    </w:div>
    <w:div w:id="1306004395">
      <w:bodyDiv w:val="1"/>
      <w:marLeft w:val="0"/>
      <w:marRight w:val="0"/>
      <w:marTop w:val="0"/>
      <w:marBottom w:val="0"/>
      <w:divBdr>
        <w:top w:val="none" w:sz="0" w:space="0" w:color="auto"/>
        <w:left w:val="none" w:sz="0" w:space="0" w:color="auto"/>
        <w:bottom w:val="none" w:sz="0" w:space="0" w:color="auto"/>
        <w:right w:val="none" w:sz="0" w:space="0" w:color="auto"/>
      </w:divBdr>
    </w:div>
    <w:div w:id="1306010691">
      <w:bodyDiv w:val="1"/>
      <w:marLeft w:val="0"/>
      <w:marRight w:val="0"/>
      <w:marTop w:val="0"/>
      <w:marBottom w:val="0"/>
      <w:divBdr>
        <w:top w:val="none" w:sz="0" w:space="0" w:color="auto"/>
        <w:left w:val="none" w:sz="0" w:space="0" w:color="auto"/>
        <w:bottom w:val="none" w:sz="0" w:space="0" w:color="auto"/>
        <w:right w:val="none" w:sz="0" w:space="0" w:color="auto"/>
      </w:divBdr>
    </w:div>
    <w:div w:id="1306080936">
      <w:bodyDiv w:val="1"/>
      <w:marLeft w:val="0"/>
      <w:marRight w:val="0"/>
      <w:marTop w:val="0"/>
      <w:marBottom w:val="0"/>
      <w:divBdr>
        <w:top w:val="none" w:sz="0" w:space="0" w:color="auto"/>
        <w:left w:val="none" w:sz="0" w:space="0" w:color="auto"/>
        <w:bottom w:val="none" w:sz="0" w:space="0" w:color="auto"/>
        <w:right w:val="none" w:sz="0" w:space="0" w:color="auto"/>
      </w:divBdr>
    </w:div>
    <w:div w:id="1306156067">
      <w:bodyDiv w:val="1"/>
      <w:marLeft w:val="0"/>
      <w:marRight w:val="0"/>
      <w:marTop w:val="0"/>
      <w:marBottom w:val="0"/>
      <w:divBdr>
        <w:top w:val="none" w:sz="0" w:space="0" w:color="auto"/>
        <w:left w:val="none" w:sz="0" w:space="0" w:color="auto"/>
        <w:bottom w:val="none" w:sz="0" w:space="0" w:color="auto"/>
        <w:right w:val="none" w:sz="0" w:space="0" w:color="auto"/>
      </w:divBdr>
    </w:div>
    <w:div w:id="1306199517">
      <w:bodyDiv w:val="1"/>
      <w:marLeft w:val="0"/>
      <w:marRight w:val="0"/>
      <w:marTop w:val="0"/>
      <w:marBottom w:val="0"/>
      <w:divBdr>
        <w:top w:val="none" w:sz="0" w:space="0" w:color="auto"/>
        <w:left w:val="none" w:sz="0" w:space="0" w:color="auto"/>
        <w:bottom w:val="none" w:sz="0" w:space="0" w:color="auto"/>
        <w:right w:val="none" w:sz="0" w:space="0" w:color="auto"/>
      </w:divBdr>
    </w:div>
    <w:div w:id="1306202402">
      <w:bodyDiv w:val="1"/>
      <w:marLeft w:val="0"/>
      <w:marRight w:val="0"/>
      <w:marTop w:val="0"/>
      <w:marBottom w:val="0"/>
      <w:divBdr>
        <w:top w:val="none" w:sz="0" w:space="0" w:color="auto"/>
        <w:left w:val="none" w:sz="0" w:space="0" w:color="auto"/>
        <w:bottom w:val="none" w:sz="0" w:space="0" w:color="auto"/>
        <w:right w:val="none" w:sz="0" w:space="0" w:color="auto"/>
      </w:divBdr>
    </w:div>
    <w:div w:id="1306424690">
      <w:bodyDiv w:val="1"/>
      <w:marLeft w:val="0"/>
      <w:marRight w:val="0"/>
      <w:marTop w:val="0"/>
      <w:marBottom w:val="0"/>
      <w:divBdr>
        <w:top w:val="none" w:sz="0" w:space="0" w:color="auto"/>
        <w:left w:val="none" w:sz="0" w:space="0" w:color="auto"/>
        <w:bottom w:val="none" w:sz="0" w:space="0" w:color="auto"/>
        <w:right w:val="none" w:sz="0" w:space="0" w:color="auto"/>
      </w:divBdr>
    </w:div>
    <w:div w:id="1306425528">
      <w:bodyDiv w:val="1"/>
      <w:marLeft w:val="0"/>
      <w:marRight w:val="0"/>
      <w:marTop w:val="0"/>
      <w:marBottom w:val="0"/>
      <w:divBdr>
        <w:top w:val="none" w:sz="0" w:space="0" w:color="auto"/>
        <w:left w:val="none" w:sz="0" w:space="0" w:color="auto"/>
        <w:bottom w:val="none" w:sz="0" w:space="0" w:color="auto"/>
        <w:right w:val="none" w:sz="0" w:space="0" w:color="auto"/>
      </w:divBdr>
    </w:div>
    <w:div w:id="1306470639">
      <w:bodyDiv w:val="1"/>
      <w:marLeft w:val="0"/>
      <w:marRight w:val="0"/>
      <w:marTop w:val="0"/>
      <w:marBottom w:val="0"/>
      <w:divBdr>
        <w:top w:val="none" w:sz="0" w:space="0" w:color="auto"/>
        <w:left w:val="none" w:sz="0" w:space="0" w:color="auto"/>
        <w:bottom w:val="none" w:sz="0" w:space="0" w:color="auto"/>
        <w:right w:val="none" w:sz="0" w:space="0" w:color="auto"/>
      </w:divBdr>
    </w:div>
    <w:div w:id="1306543269">
      <w:bodyDiv w:val="1"/>
      <w:marLeft w:val="0"/>
      <w:marRight w:val="0"/>
      <w:marTop w:val="0"/>
      <w:marBottom w:val="0"/>
      <w:divBdr>
        <w:top w:val="none" w:sz="0" w:space="0" w:color="auto"/>
        <w:left w:val="none" w:sz="0" w:space="0" w:color="auto"/>
        <w:bottom w:val="none" w:sz="0" w:space="0" w:color="auto"/>
        <w:right w:val="none" w:sz="0" w:space="0" w:color="auto"/>
      </w:divBdr>
    </w:div>
    <w:div w:id="1306548547">
      <w:bodyDiv w:val="1"/>
      <w:marLeft w:val="0"/>
      <w:marRight w:val="0"/>
      <w:marTop w:val="0"/>
      <w:marBottom w:val="0"/>
      <w:divBdr>
        <w:top w:val="none" w:sz="0" w:space="0" w:color="auto"/>
        <w:left w:val="none" w:sz="0" w:space="0" w:color="auto"/>
        <w:bottom w:val="none" w:sz="0" w:space="0" w:color="auto"/>
        <w:right w:val="none" w:sz="0" w:space="0" w:color="auto"/>
      </w:divBdr>
    </w:div>
    <w:div w:id="1306593383">
      <w:bodyDiv w:val="1"/>
      <w:marLeft w:val="0"/>
      <w:marRight w:val="0"/>
      <w:marTop w:val="0"/>
      <w:marBottom w:val="0"/>
      <w:divBdr>
        <w:top w:val="none" w:sz="0" w:space="0" w:color="auto"/>
        <w:left w:val="none" w:sz="0" w:space="0" w:color="auto"/>
        <w:bottom w:val="none" w:sz="0" w:space="0" w:color="auto"/>
        <w:right w:val="none" w:sz="0" w:space="0" w:color="auto"/>
      </w:divBdr>
    </w:div>
    <w:div w:id="1306858842">
      <w:bodyDiv w:val="1"/>
      <w:marLeft w:val="0"/>
      <w:marRight w:val="0"/>
      <w:marTop w:val="0"/>
      <w:marBottom w:val="0"/>
      <w:divBdr>
        <w:top w:val="none" w:sz="0" w:space="0" w:color="auto"/>
        <w:left w:val="none" w:sz="0" w:space="0" w:color="auto"/>
        <w:bottom w:val="none" w:sz="0" w:space="0" w:color="auto"/>
        <w:right w:val="none" w:sz="0" w:space="0" w:color="auto"/>
      </w:divBdr>
    </w:div>
    <w:div w:id="1306860399">
      <w:bodyDiv w:val="1"/>
      <w:marLeft w:val="0"/>
      <w:marRight w:val="0"/>
      <w:marTop w:val="0"/>
      <w:marBottom w:val="0"/>
      <w:divBdr>
        <w:top w:val="none" w:sz="0" w:space="0" w:color="auto"/>
        <w:left w:val="none" w:sz="0" w:space="0" w:color="auto"/>
        <w:bottom w:val="none" w:sz="0" w:space="0" w:color="auto"/>
        <w:right w:val="none" w:sz="0" w:space="0" w:color="auto"/>
      </w:divBdr>
    </w:div>
    <w:div w:id="1306860849">
      <w:bodyDiv w:val="1"/>
      <w:marLeft w:val="0"/>
      <w:marRight w:val="0"/>
      <w:marTop w:val="0"/>
      <w:marBottom w:val="0"/>
      <w:divBdr>
        <w:top w:val="none" w:sz="0" w:space="0" w:color="auto"/>
        <w:left w:val="none" w:sz="0" w:space="0" w:color="auto"/>
        <w:bottom w:val="none" w:sz="0" w:space="0" w:color="auto"/>
        <w:right w:val="none" w:sz="0" w:space="0" w:color="auto"/>
      </w:divBdr>
    </w:div>
    <w:div w:id="1307004035">
      <w:bodyDiv w:val="1"/>
      <w:marLeft w:val="0"/>
      <w:marRight w:val="0"/>
      <w:marTop w:val="0"/>
      <w:marBottom w:val="0"/>
      <w:divBdr>
        <w:top w:val="none" w:sz="0" w:space="0" w:color="auto"/>
        <w:left w:val="none" w:sz="0" w:space="0" w:color="auto"/>
        <w:bottom w:val="none" w:sz="0" w:space="0" w:color="auto"/>
        <w:right w:val="none" w:sz="0" w:space="0" w:color="auto"/>
      </w:divBdr>
    </w:div>
    <w:div w:id="1307010646">
      <w:bodyDiv w:val="1"/>
      <w:marLeft w:val="0"/>
      <w:marRight w:val="0"/>
      <w:marTop w:val="0"/>
      <w:marBottom w:val="0"/>
      <w:divBdr>
        <w:top w:val="none" w:sz="0" w:space="0" w:color="auto"/>
        <w:left w:val="none" w:sz="0" w:space="0" w:color="auto"/>
        <w:bottom w:val="none" w:sz="0" w:space="0" w:color="auto"/>
        <w:right w:val="none" w:sz="0" w:space="0" w:color="auto"/>
      </w:divBdr>
    </w:div>
    <w:div w:id="1307050083">
      <w:bodyDiv w:val="1"/>
      <w:marLeft w:val="0"/>
      <w:marRight w:val="0"/>
      <w:marTop w:val="0"/>
      <w:marBottom w:val="0"/>
      <w:divBdr>
        <w:top w:val="none" w:sz="0" w:space="0" w:color="auto"/>
        <w:left w:val="none" w:sz="0" w:space="0" w:color="auto"/>
        <w:bottom w:val="none" w:sz="0" w:space="0" w:color="auto"/>
        <w:right w:val="none" w:sz="0" w:space="0" w:color="auto"/>
      </w:divBdr>
    </w:div>
    <w:div w:id="1307052726">
      <w:bodyDiv w:val="1"/>
      <w:marLeft w:val="0"/>
      <w:marRight w:val="0"/>
      <w:marTop w:val="0"/>
      <w:marBottom w:val="0"/>
      <w:divBdr>
        <w:top w:val="none" w:sz="0" w:space="0" w:color="auto"/>
        <w:left w:val="none" w:sz="0" w:space="0" w:color="auto"/>
        <w:bottom w:val="none" w:sz="0" w:space="0" w:color="auto"/>
        <w:right w:val="none" w:sz="0" w:space="0" w:color="auto"/>
      </w:divBdr>
    </w:div>
    <w:div w:id="1307124420">
      <w:bodyDiv w:val="1"/>
      <w:marLeft w:val="0"/>
      <w:marRight w:val="0"/>
      <w:marTop w:val="0"/>
      <w:marBottom w:val="0"/>
      <w:divBdr>
        <w:top w:val="none" w:sz="0" w:space="0" w:color="auto"/>
        <w:left w:val="none" w:sz="0" w:space="0" w:color="auto"/>
        <w:bottom w:val="none" w:sz="0" w:space="0" w:color="auto"/>
        <w:right w:val="none" w:sz="0" w:space="0" w:color="auto"/>
      </w:divBdr>
    </w:div>
    <w:div w:id="1307466973">
      <w:bodyDiv w:val="1"/>
      <w:marLeft w:val="0"/>
      <w:marRight w:val="0"/>
      <w:marTop w:val="0"/>
      <w:marBottom w:val="0"/>
      <w:divBdr>
        <w:top w:val="none" w:sz="0" w:space="0" w:color="auto"/>
        <w:left w:val="none" w:sz="0" w:space="0" w:color="auto"/>
        <w:bottom w:val="none" w:sz="0" w:space="0" w:color="auto"/>
        <w:right w:val="none" w:sz="0" w:space="0" w:color="auto"/>
      </w:divBdr>
    </w:div>
    <w:div w:id="1307584850">
      <w:bodyDiv w:val="1"/>
      <w:marLeft w:val="0"/>
      <w:marRight w:val="0"/>
      <w:marTop w:val="0"/>
      <w:marBottom w:val="0"/>
      <w:divBdr>
        <w:top w:val="none" w:sz="0" w:space="0" w:color="auto"/>
        <w:left w:val="none" w:sz="0" w:space="0" w:color="auto"/>
        <w:bottom w:val="none" w:sz="0" w:space="0" w:color="auto"/>
        <w:right w:val="none" w:sz="0" w:space="0" w:color="auto"/>
      </w:divBdr>
    </w:div>
    <w:div w:id="1307662037">
      <w:bodyDiv w:val="1"/>
      <w:marLeft w:val="0"/>
      <w:marRight w:val="0"/>
      <w:marTop w:val="0"/>
      <w:marBottom w:val="0"/>
      <w:divBdr>
        <w:top w:val="none" w:sz="0" w:space="0" w:color="auto"/>
        <w:left w:val="none" w:sz="0" w:space="0" w:color="auto"/>
        <w:bottom w:val="none" w:sz="0" w:space="0" w:color="auto"/>
        <w:right w:val="none" w:sz="0" w:space="0" w:color="auto"/>
      </w:divBdr>
    </w:div>
    <w:div w:id="1307781864">
      <w:bodyDiv w:val="1"/>
      <w:marLeft w:val="0"/>
      <w:marRight w:val="0"/>
      <w:marTop w:val="0"/>
      <w:marBottom w:val="0"/>
      <w:divBdr>
        <w:top w:val="none" w:sz="0" w:space="0" w:color="auto"/>
        <w:left w:val="none" w:sz="0" w:space="0" w:color="auto"/>
        <w:bottom w:val="none" w:sz="0" w:space="0" w:color="auto"/>
        <w:right w:val="none" w:sz="0" w:space="0" w:color="auto"/>
      </w:divBdr>
    </w:div>
    <w:div w:id="1307783763">
      <w:bodyDiv w:val="1"/>
      <w:marLeft w:val="0"/>
      <w:marRight w:val="0"/>
      <w:marTop w:val="0"/>
      <w:marBottom w:val="0"/>
      <w:divBdr>
        <w:top w:val="none" w:sz="0" w:space="0" w:color="auto"/>
        <w:left w:val="none" w:sz="0" w:space="0" w:color="auto"/>
        <w:bottom w:val="none" w:sz="0" w:space="0" w:color="auto"/>
        <w:right w:val="none" w:sz="0" w:space="0" w:color="auto"/>
      </w:divBdr>
    </w:div>
    <w:div w:id="1307927174">
      <w:bodyDiv w:val="1"/>
      <w:marLeft w:val="0"/>
      <w:marRight w:val="0"/>
      <w:marTop w:val="0"/>
      <w:marBottom w:val="0"/>
      <w:divBdr>
        <w:top w:val="none" w:sz="0" w:space="0" w:color="auto"/>
        <w:left w:val="none" w:sz="0" w:space="0" w:color="auto"/>
        <w:bottom w:val="none" w:sz="0" w:space="0" w:color="auto"/>
        <w:right w:val="none" w:sz="0" w:space="0" w:color="auto"/>
      </w:divBdr>
    </w:div>
    <w:div w:id="1307970959">
      <w:bodyDiv w:val="1"/>
      <w:marLeft w:val="0"/>
      <w:marRight w:val="0"/>
      <w:marTop w:val="0"/>
      <w:marBottom w:val="0"/>
      <w:divBdr>
        <w:top w:val="none" w:sz="0" w:space="0" w:color="auto"/>
        <w:left w:val="none" w:sz="0" w:space="0" w:color="auto"/>
        <w:bottom w:val="none" w:sz="0" w:space="0" w:color="auto"/>
        <w:right w:val="none" w:sz="0" w:space="0" w:color="auto"/>
      </w:divBdr>
    </w:div>
    <w:div w:id="1308121527">
      <w:bodyDiv w:val="1"/>
      <w:marLeft w:val="0"/>
      <w:marRight w:val="0"/>
      <w:marTop w:val="0"/>
      <w:marBottom w:val="0"/>
      <w:divBdr>
        <w:top w:val="none" w:sz="0" w:space="0" w:color="auto"/>
        <w:left w:val="none" w:sz="0" w:space="0" w:color="auto"/>
        <w:bottom w:val="none" w:sz="0" w:space="0" w:color="auto"/>
        <w:right w:val="none" w:sz="0" w:space="0" w:color="auto"/>
      </w:divBdr>
    </w:div>
    <w:div w:id="1308243968">
      <w:bodyDiv w:val="1"/>
      <w:marLeft w:val="0"/>
      <w:marRight w:val="0"/>
      <w:marTop w:val="0"/>
      <w:marBottom w:val="0"/>
      <w:divBdr>
        <w:top w:val="none" w:sz="0" w:space="0" w:color="auto"/>
        <w:left w:val="none" w:sz="0" w:space="0" w:color="auto"/>
        <w:bottom w:val="none" w:sz="0" w:space="0" w:color="auto"/>
        <w:right w:val="none" w:sz="0" w:space="0" w:color="auto"/>
      </w:divBdr>
    </w:div>
    <w:div w:id="1308362250">
      <w:bodyDiv w:val="1"/>
      <w:marLeft w:val="0"/>
      <w:marRight w:val="0"/>
      <w:marTop w:val="0"/>
      <w:marBottom w:val="0"/>
      <w:divBdr>
        <w:top w:val="none" w:sz="0" w:space="0" w:color="auto"/>
        <w:left w:val="none" w:sz="0" w:space="0" w:color="auto"/>
        <w:bottom w:val="none" w:sz="0" w:space="0" w:color="auto"/>
        <w:right w:val="none" w:sz="0" w:space="0" w:color="auto"/>
      </w:divBdr>
    </w:div>
    <w:div w:id="1308391821">
      <w:bodyDiv w:val="1"/>
      <w:marLeft w:val="0"/>
      <w:marRight w:val="0"/>
      <w:marTop w:val="0"/>
      <w:marBottom w:val="0"/>
      <w:divBdr>
        <w:top w:val="none" w:sz="0" w:space="0" w:color="auto"/>
        <w:left w:val="none" w:sz="0" w:space="0" w:color="auto"/>
        <w:bottom w:val="none" w:sz="0" w:space="0" w:color="auto"/>
        <w:right w:val="none" w:sz="0" w:space="0" w:color="auto"/>
      </w:divBdr>
    </w:div>
    <w:div w:id="1308431710">
      <w:bodyDiv w:val="1"/>
      <w:marLeft w:val="0"/>
      <w:marRight w:val="0"/>
      <w:marTop w:val="0"/>
      <w:marBottom w:val="0"/>
      <w:divBdr>
        <w:top w:val="none" w:sz="0" w:space="0" w:color="auto"/>
        <w:left w:val="none" w:sz="0" w:space="0" w:color="auto"/>
        <w:bottom w:val="none" w:sz="0" w:space="0" w:color="auto"/>
        <w:right w:val="none" w:sz="0" w:space="0" w:color="auto"/>
      </w:divBdr>
    </w:div>
    <w:div w:id="1308440478">
      <w:bodyDiv w:val="1"/>
      <w:marLeft w:val="0"/>
      <w:marRight w:val="0"/>
      <w:marTop w:val="0"/>
      <w:marBottom w:val="0"/>
      <w:divBdr>
        <w:top w:val="none" w:sz="0" w:space="0" w:color="auto"/>
        <w:left w:val="none" w:sz="0" w:space="0" w:color="auto"/>
        <w:bottom w:val="none" w:sz="0" w:space="0" w:color="auto"/>
        <w:right w:val="none" w:sz="0" w:space="0" w:color="auto"/>
      </w:divBdr>
    </w:div>
    <w:div w:id="1308559088">
      <w:bodyDiv w:val="1"/>
      <w:marLeft w:val="0"/>
      <w:marRight w:val="0"/>
      <w:marTop w:val="0"/>
      <w:marBottom w:val="0"/>
      <w:divBdr>
        <w:top w:val="none" w:sz="0" w:space="0" w:color="auto"/>
        <w:left w:val="none" w:sz="0" w:space="0" w:color="auto"/>
        <w:bottom w:val="none" w:sz="0" w:space="0" w:color="auto"/>
        <w:right w:val="none" w:sz="0" w:space="0" w:color="auto"/>
      </w:divBdr>
    </w:div>
    <w:div w:id="1308632643">
      <w:bodyDiv w:val="1"/>
      <w:marLeft w:val="0"/>
      <w:marRight w:val="0"/>
      <w:marTop w:val="0"/>
      <w:marBottom w:val="0"/>
      <w:divBdr>
        <w:top w:val="none" w:sz="0" w:space="0" w:color="auto"/>
        <w:left w:val="none" w:sz="0" w:space="0" w:color="auto"/>
        <w:bottom w:val="none" w:sz="0" w:space="0" w:color="auto"/>
        <w:right w:val="none" w:sz="0" w:space="0" w:color="auto"/>
      </w:divBdr>
    </w:div>
    <w:div w:id="1308709200">
      <w:bodyDiv w:val="1"/>
      <w:marLeft w:val="0"/>
      <w:marRight w:val="0"/>
      <w:marTop w:val="0"/>
      <w:marBottom w:val="0"/>
      <w:divBdr>
        <w:top w:val="none" w:sz="0" w:space="0" w:color="auto"/>
        <w:left w:val="none" w:sz="0" w:space="0" w:color="auto"/>
        <w:bottom w:val="none" w:sz="0" w:space="0" w:color="auto"/>
        <w:right w:val="none" w:sz="0" w:space="0" w:color="auto"/>
      </w:divBdr>
    </w:div>
    <w:div w:id="1308821034">
      <w:bodyDiv w:val="1"/>
      <w:marLeft w:val="0"/>
      <w:marRight w:val="0"/>
      <w:marTop w:val="0"/>
      <w:marBottom w:val="0"/>
      <w:divBdr>
        <w:top w:val="none" w:sz="0" w:space="0" w:color="auto"/>
        <w:left w:val="none" w:sz="0" w:space="0" w:color="auto"/>
        <w:bottom w:val="none" w:sz="0" w:space="0" w:color="auto"/>
        <w:right w:val="none" w:sz="0" w:space="0" w:color="auto"/>
      </w:divBdr>
    </w:div>
    <w:div w:id="1308893843">
      <w:bodyDiv w:val="1"/>
      <w:marLeft w:val="0"/>
      <w:marRight w:val="0"/>
      <w:marTop w:val="0"/>
      <w:marBottom w:val="0"/>
      <w:divBdr>
        <w:top w:val="none" w:sz="0" w:space="0" w:color="auto"/>
        <w:left w:val="none" w:sz="0" w:space="0" w:color="auto"/>
        <w:bottom w:val="none" w:sz="0" w:space="0" w:color="auto"/>
        <w:right w:val="none" w:sz="0" w:space="0" w:color="auto"/>
      </w:divBdr>
    </w:div>
    <w:div w:id="1309020017">
      <w:bodyDiv w:val="1"/>
      <w:marLeft w:val="0"/>
      <w:marRight w:val="0"/>
      <w:marTop w:val="0"/>
      <w:marBottom w:val="0"/>
      <w:divBdr>
        <w:top w:val="none" w:sz="0" w:space="0" w:color="auto"/>
        <w:left w:val="none" w:sz="0" w:space="0" w:color="auto"/>
        <w:bottom w:val="none" w:sz="0" w:space="0" w:color="auto"/>
        <w:right w:val="none" w:sz="0" w:space="0" w:color="auto"/>
      </w:divBdr>
    </w:div>
    <w:div w:id="1309048633">
      <w:bodyDiv w:val="1"/>
      <w:marLeft w:val="0"/>
      <w:marRight w:val="0"/>
      <w:marTop w:val="0"/>
      <w:marBottom w:val="0"/>
      <w:divBdr>
        <w:top w:val="none" w:sz="0" w:space="0" w:color="auto"/>
        <w:left w:val="none" w:sz="0" w:space="0" w:color="auto"/>
        <w:bottom w:val="none" w:sz="0" w:space="0" w:color="auto"/>
        <w:right w:val="none" w:sz="0" w:space="0" w:color="auto"/>
      </w:divBdr>
    </w:div>
    <w:div w:id="1309088372">
      <w:bodyDiv w:val="1"/>
      <w:marLeft w:val="0"/>
      <w:marRight w:val="0"/>
      <w:marTop w:val="0"/>
      <w:marBottom w:val="0"/>
      <w:divBdr>
        <w:top w:val="none" w:sz="0" w:space="0" w:color="auto"/>
        <w:left w:val="none" w:sz="0" w:space="0" w:color="auto"/>
        <w:bottom w:val="none" w:sz="0" w:space="0" w:color="auto"/>
        <w:right w:val="none" w:sz="0" w:space="0" w:color="auto"/>
      </w:divBdr>
    </w:div>
    <w:div w:id="1309096617">
      <w:bodyDiv w:val="1"/>
      <w:marLeft w:val="0"/>
      <w:marRight w:val="0"/>
      <w:marTop w:val="0"/>
      <w:marBottom w:val="0"/>
      <w:divBdr>
        <w:top w:val="none" w:sz="0" w:space="0" w:color="auto"/>
        <w:left w:val="none" w:sz="0" w:space="0" w:color="auto"/>
        <w:bottom w:val="none" w:sz="0" w:space="0" w:color="auto"/>
        <w:right w:val="none" w:sz="0" w:space="0" w:color="auto"/>
      </w:divBdr>
    </w:div>
    <w:div w:id="1309283199">
      <w:bodyDiv w:val="1"/>
      <w:marLeft w:val="0"/>
      <w:marRight w:val="0"/>
      <w:marTop w:val="0"/>
      <w:marBottom w:val="0"/>
      <w:divBdr>
        <w:top w:val="none" w:sz="0" w:space="0" w:color="auto"/>
        <w:left w:val="none" w:sz="0" w:space="0" w:color="auto"/>
        <w:bottom w:val="none" w:sz="0" w:space="0" w:color="auto"/>
        <w:right w:val="none" w:sz="0" w:space="0" w:color="auto"/>
      </w:divBdr>
    </w:div>
    <w:div w:id="1309285712">
      <w:bodyDiv w:val="1"/>
      <w:marLeft w:val="0"/>
      <w:marRight w:val="0"/>
      <w:marTop w:val="0"/>
      <w:marBottom w:val="0"/>
      <w:divBdr>
        <w:top w:val="none" w:sz="0" w:space="0" w:color="auto"/>
        <w:left w:val="none" w:sz="0" w:space="0" w:color="auto"/>
        <w:bottom w:val="none" w:sz="0" w:space="0" w:color="auto"/>
        <w:right w:val="none" w:sz="0" w:space="0" w:color="auto"/>
      </w:divBdr>
    </w:div>
    <w:div w:id="1309431966">
      <w:bodyDiv w:val="1"/>
      <w:marLeft w:val="0"/>
      <w:marRight w:val="0"/>
      <w:marTop w:val="0"/>
      <w:marBottom w:val="0"/>
      <w:divBdr>
        <w:top w:val="none" w:sz="0" w:space="0" w:color="auto"/>
        <w:left w:val="none" w:sz="0" w:space="0" w:color="auto"/>
        <w:bottom w:val="none" w:sz="0" w:space="0" w:color="auto"/>
        <w:right w:val="none" w:sz="0" w:space="0" w:color="auto"/>
      </w:divBdr>
    </w:div>
    <w:div w:id="1309479333">
      <w:bodyDiv w:val="1"/>
      <w:marLeft w:val="0"/>
      <w:marRight w:val="0"/>
      <w:marTop w:val="0"/>
      <w:marBottom w:val="0"/>
      <w:divBdr>
        <w:top w:val="none" w:sz="0" w:space="0" w:color="auto"/>
        <w:left w:val="none" w:sz="0" w:space="0" w:color="auto"/>
        <w:bottom w:val="none" w:sz="0" w:space="0" w:color="auto"/>
        <w:right w:val="none" w:sz="0" w:space="0" w:color="auto"/>
      </w:divBdr>
    </w:div>
    <w:div w:id="1309549153">
      <w:bodyDiv w:val="1"/>
      <w:marLeft w:val="0"/>
      <w:marRight w:val="0"/>
      <w:marTop w:val="0"/>
      <w:marBottom w:val="0"/>
      <w:divBdr>
        <w:top w:val="none" w:sz="0" w:space="0" w:color="auto"/>
        <w:left w:val="none" w:sz="0" w:space="0" w:color="auto"/>
        <w:bottom w:val="none" w:sz="0" w:space="0" w:color="auto"/>
        <w:right w:val="none" w:sz="0" w:space="0" w:color="auto"/>
      </w:divBdr>
    </w:div>
    <w:div w:id="1309675475">
      <w:bodyDiv w:val="1"/>
      <w:marLeft w:val="0"/>
      <w:marRight w:val="0"/>
      <w:marTop w:val="0"/>
      <w:marBottom w:val="0"/>
      <w:divBdr>
        <w:top w:val="none" w:sz="0" w:space="0" w:color="auto"/>
        <w:left w:val="none" w:sz="0" w:space="0" w:color="auto"/>
        <w:bottom w:val="none" w:sz="0" w:space="0" w:color="auto"/>
        <w:right w:val="none" w:sz="0" w:space="0" w:color="auto"/>
      </w:divBdr>
    </w:div>
    <w:div w:id="1309749917">
      <w:bodyDiv w:val="1"/>
      <w:marLeft w:val="0"/>
      <w:marRight w:val="0"/>
      <w:marTop w:val="0"/>
      <w:marBottom w:val="0"/>
      <w:divBdr>
        <w:top w:val="none" w:sz="0" w:space="0" w:color="auto"/>
        <w:left w:val="none" w:sz="0" w:space="0" w:color="auto"/>
        <w:bottom w:val="none" w:sz="0" w:space="0" w:color="auto"/>
        <w:right w:val="none" w:sz="0" w:space="0" w:color="auto"/>
      </w:divBdr>
    </w:div>
    <w:div w:id="1309818204">
      <w:bodyDiv w:val="1"/>
      <w:marLeft w:val="0"/>
      <w:marRight w:val="0"/>
      <w:marTop w:val="0"/>
      <w:marBottom w:val="0"/>
      <w:divBdr>
        <w:top w:val="none" w:sz="0" w:space="0" w:color="auto"/>
        <w:left w:val="none" w:sz="0" w:space="0" w:color="auto"/>
        <w:bottom w:val="none" w:sz="0" w:space="0" w:color="auto"/>
        <w:right w:val="none" w:sz="0" w:space="0" w:color="auto"/>
      </w:divBdr>
    </w:div>
    <w:div w:id="1309823665">
      <w:bodyDiv w:val="1"/>
      <w:marLeft w:val="0"/>
      <w:marRight w:val="0"/>
      <w:marTop w:val="0"/>
      <w:marBottom w:val="0"/>
      <w:divBdr>
        <w:top w:val="none" w:sz="0" w:space="0" w:color="auto"/>
        <w:left w:val="none" w:sz="0" w:space="0" w:color="auto"/>
        <w:bottom w:val="none" w:sz="0" w:space="0" w:color="auto"/>
        <w:right w:val="none" w:sz="0" w:space="0" w:color="auto"/>
      </w:divBdr>
    </w:div>
    <w:div w:id="1309895469">
      <w:bodyDiv w:val="1"/>
      <w:marLeft w:val="0"/>
      <w:marRight w:val="0"/>
      <w:marTop w:val="0"/>
      <w:marBottom w:val="0"/>
      <w:divBdr>
        <w:top w:val="none" w:sz="0" w:space="0" w:color="auto"/>
        <w:left w:val="none" w:sz="0" w:space="0" w:color="auto"/>
        <w:bottom w:val="none" w:sz="0" w:space="0" w:color="auto"/>
        <w:right w:val="none" w:sz="0" w:space="0" w:color="auto"/>
      </w:divBdr>
    </w:div>
    <w:div w:id="1309899552">
      <w:bodyDiv w:val="1"/>
      <w:marLeft w:val="0"/>
      <w:marRight w:val="0"/>
      <w:marTop w:val="0"/>
      <w:marBottom w:val="0"/>
      <w:divBdr>
        <w:top w:val="none" w:sz="0" w:space="0" w:color="auto"/>
        <w:left w:val="none" w:sz="0" w:space="0" w:color="auto"/>
        <w:bottom w:val="none" w:sz="0" w:space="0" w:color="auto"/>
        <w:right w:val="none" w:sz="0" w:space="0" w:color="auto"/>
      </w:divBdr>
    </w:div>
    <w:div w:id="1310016108">
      <w:bodyDiv w:val="1"/>
      <w:marLeft w:val="0"/>
      <w:marRight w:val="0"/>
      <w:marTop w:val="0"/>
      <w:marBottom w:val="0"/>
      <w:divBdr>
        <w:top w:val="none" w:sz="0" w:space="0" w:color="auto"/>
        <w:left w:val="none" w:sz="0" w:space="0" w:color="auto"/>
        <w:bottom w:val="none" w:sz="0" w:space="0" w:color="auto"/>
        <w:right w:val="none" w:sz="0" w:space="0" w:color="auto"/>
      </w:divBdr>
    </w:div>
    <w:div w:id="1310095408">
      <w:bodyDiv w:val="1"/>
      <w:marLeft w:val="0"/>
      <w:marRight w:val="0"/>
      <w:marTop w:val="0"/>
      <w:marBottom w:val="0"/>
      <w:divBdr>
        <w:top w:val="none" w:sz="0" w:space="0" w:color="auto"/>
        <w:left w:val="none" w:sz="0" w:space="0" w:color="auto"/>
        <w:bottom w:val="none" w:sz="0" w:space="0" w:color="auto"/>
        <w:right w:val="none" w:sz="0" w:space="0" w:color="auto"/>
      </w:divBdr>
    </w:div>
    <w:div w:id="1310136095">
      <w:bodyDiv w:val="1"/>
      <w:marLeft w:val="0"/>
      <w:marRight w:val="0"/>
      <w:marTop w:val="0"/>
      <w:marBottom w:val="0"/>
      <w:divBdr>
        <w:top w:val="none" w:sz="0" w:space="0" w:color="auto"/>
        <w:left w:val="none" w:sz="0" w:space="0" w:color="auto"/>
        <w:bottom w:val="none" w:sz="0" w:space="0" w:color="auto"/>
        <w:right w:val="none" w:sz="0" w:space="0" w:color="auto"/>
      </w:divBdr>
    </w:div>
    <w:div w:id="1310283797">
      <w:bodyDiv w:val="1"/>
      <w:marLeft w:val="0"/>
      <w:marRight w:val="0"/>
      <w:marTop w:val="0"/>
      <w:marBottom w:val="0"/>
      <w:divBdr>
        <w:top w:val="none" w:sz="0" w:space="0" w:color="auto"/>
        <w:left w:val="none" w:sz="0" w:space="0" w:color="auto"/>
        <w:bottom w:val="none" w:sz="0" w:space="0" w:color="auto"/>
        <w:right w:val="none" w:sz="0" w:space="0" w:color="auto"/>
      </w:divBdr>
    </w:div>
    <w:div w:id="1310284312">
      <w:bodyDiv w:val="1"/>
      <w:marLeft w:val="0"/>
      <w:marRight w:val="0"/>
      <w:marTop w:val="0"/>
      <w:marBottom w:val="0"/>
      <w:divBdr>
        <w:top w:val="none" w:sz="0" w:space="0" w:color="auto"/>
        <w:left w:val="none" w:sz="0" w:space="0" w:color="auto"/>
        <w:bottom w:val="none" w:sz="0" w:space="0" w:color="auto"/>
        <w:right w:val="none" w:sz="0" w:space="0" w:color="auto"/>
      </w:divBdr>
    </w:div>
    <w:div w:id="1310286844">
      <w:bodyDiv w:val="1"/>
      <w:marLeft w:val="0"/>
      <w:marRight w:val="0"/>
      <w:marTop w:val="0"/>
      <w:marBottom w:val="0"/>
      <w:divBdr>
        <w:top w:val="none" w:sz="0" w:space="0" w:color="auto"/>
        <w:left w:val="none" w:sz="0" w:space="0" w:color="auto"/>
        <w:bottom w:val="none" w:sz="0" w:space="0" w:color="auto"/>
        <w:right w:val="none" w:sz="0" w:space="0" w:color="auto"/>
      </w:divBdr>
    </w:div>
    <w:div w:id="1310359452">
      <w:bodyDiv w:val="1"/>
      <w:marLeft w:val="0"/>
      <w:marRight w:val="0"/>
      <w:marTop w:val="0"/>
      <w:marBottom w:val="0"/>
      <w:divBdr>
        <w:top w:val="none" w:sz="0" w:space="0" w:color="auto"/>
        <w:left w:val="none" w:sz="0" w:space="0" w:color="auto"/>
        <w:bottom w:val="none" w:sz="0" w:space="0" w:color="auto"/>
        <w:right w:val="none" w:sz="0" w:space="0" w:color="auto"/>
      </w:divBdr>
    </w:div>
    <w:div w:id="1310478904">
      <w:bodyDiv w:val="1"/>
      <w:marLeft w:val="0"/>
      <w:marRight w:val="0"/>
      <w:marTop w:val="0"/>
      <w:marBottom w:val="0"/>
      <w:divBdr>
        <w:top w:val="none" w:sz="0" w:space="0" w:color="auto"/>
        <w:left w:val="none" w:sz="0" w:space="0" w:color="auto"/>
        <w:bottom w:val="none" w:sz="0" w:space="0" w:color="auto"/>
        <w:right w:val="none" w:sz="0" w:space="0" w:color="auto"/>
      </w:divBdr>
    </w:div>
    <w:div w:id="1310523623">
      <w:bodyDiv w:val="1"/>
      <w:marLeft w:val="0"/>
      <w:marRight w:val="0"/>
      <w:marTop w:val="0"/>
      <w:marBottom w:val="0"/>
      <w:divBdr>
        <w:top w:val="none" w:sz="0" w:space="0" w:color="auto"/>
        <w:left w:val="none" w:sz="0" w:space="0" w:color="auto"/>
        <w:bottom w:val="none" w:sz="0" w:space="0" w:color="auto"/>
        <w:right w:val="none" w:sz="0" w:space="0" w:color="auto"/>
      </w:divBdr>
    </w:div>
    <w:div w:id="1310668731">
      <w:bodyDiv w:val="1"/>
      <w:marLeft w:val="0"/>
      <w:marRight w:val="0"/>
      <w:marTop w:val="0"/>
      <w:marBottom w:val="0"/>
      <w:divBdr>
        <w:top w:val="none" w:sz="0" w:space="0" w:color="auto"/>
        <w:left w:val="none" w:sz="0" w:space="0" w:color="auto"/>
        <w:bottom w:val="none" w:sz="0" w:space="0" w:color="auto"/>
        <w:right w:val="none" w:sz="0" w:space="0" w:color="auto"/>
      </w:divBdr>
    </w:div>
    <w:div w:id="1310670510">
      <w:bodyDiv w:val="1"/>
      <w:marLeft w:val="0"/>
      <w:marRight w:val="0"/>
      <w:marTop w:val="0"/>
      <w:marBottom w:val="0"/>
      <w:divBdr>
        <w:top w:val="none" w:sz="0" w:space="0" w:color="auto"/>
        <w:left w:val="none" w:sz="0" w:space="0" w:color="auto"/>
        <w:bottom w:val="none" w:sz="0" w:space="0" w:color="auto"/>
        <w:right w:val="none" w:sz="0" w:space="0" w:color="auto"/>
      </w:divBdr>
    </w:div>
    <w:div w:id="1310786461">
      <w:bodyDiv w:val="1"/>
      <w:marLeft w:val="0"/>
      <w:marRight w:val="0"/>
      <w:marTop w:val="0"/>
      <w:marBottom w:val="0"/>
      <w:divBdr>
        <w:top w:val="none" w:sz="0" w:space="0" w:color="auto"/>
        <w:left w:val="none" w:sz="0" w:space="0" w:color="auto"/>
        <w:bottom w:val="none" w:sz="0" w:space="0" w:color="auto"/>
        <w:right w:val="none" w:sz="0" w:space="0" w:color="auto"/>
      </w:divBdr>
    </w:div>
    <w:div w:id="1310791879">
      <w:bodyDiv w:val="1"/>
      <w:marLeft w:val="0"/>
      <w:marRight w:val="0"/>
      <w:marTop w:val="0"/>
      <w:marBottom w:val="0"/>
      <w:divBdr>
        <w:top w:val="none" w:sz="0" w:space="0" w:color="auto"/>
        <w:left w:val="none" w:sz="0" w:space="0" w:color="auto"/>
        <w:bottom w:val="none" w:sz="0" w:space="0" w:color="auto"/>
        <w:right w:val="none" w:sz="0" w:space="0" w:color="auto"/>
      </w:divBdr>
    </w:div>
    <w:div w:id="1310792227">
      <w:bodyDiv w:val="1"/>
      <w:marLeft w:val="0"/>
      <w:marRight w:val="0"/>
      <w:marTop w:val="0"/>
      <w:marBottom w:val="0"/>
      <w:divBdr>
        <w:top w:val="none" w:sz="0" w:space="0" w:color="auto"/>
        <w:left w:val="none" w:sz="0" w:space="0" w:color="auto"/>
        <w:bottom w:val="none" w:sz="0" w:space="0" w:color="auto"/>
        <w:right w:val="none" w:sz="0" w:space="0" w:color="auto"/>
      </w:divBdr>
    </w:div>
    <w:div w:id="1310861453">
      <w:bodyDiv w:val="1"/>
      <w:marLeft w:val="0"/>
      <w:marRight w:val="0"/>
      <w:marTop w:val="0"/>
      <w:marBottom w:val="0"/>
      <w:divBdr>
        <w:top w:val="none" w:sz="0" w:space="0" w:color="auto"/>
        <w:left w:val="none" w:sz="0" w:space="0" w:color="auto"/>
        <w:bottom w:val="none" w:sz="0" w:space="0" w:color="auto"/>
        <w:right w:val="none" w:sz="0" w:space="0" w:color="auto"/>
      </w:divBdr>
    </w:div>
    <w:div w:id="1310939909">
      <w:bodyDiv w:val="1"/>
      <w:marLeft w:val="0"/>
      <w:marRight w:val="0"/>
      <w:marTop w:val="0"/>
      <w:marBottom w:val="0"/>
      <w:divBdr>
        <w:top w:val="none" w:sz="0" w:space="0" w:color="auto"/>
        <w:left w:val="none" w:sz="0" w:space="0" w:color="auto"/>
        <w:bottom w:val="none" w:sz="0" w:space="0" w:color="auto"/>
        <w:right w:val="none" w:sz="0" w:space="0" w:color="auto"/>
      </w:divBdr>
    </w:div>
    <w:div w:id="1310940735">
      <w:bodyDiv w:val="1"/>
      <w:marLeft w:val="0"/>
      <w:marRight w:val="0"/>
      <w:marTop w:val="0"/>
      <w:marBottom w:val="0"/>
      <w:divBdr>
        <w:top w:val="none" w:sz="0" w:space="0" w:color="auto"/>
        <w:left w:val="none" w:sz="0" w:space="0" w:color="auto"/>
        <w:bottom w:val="none" w:sz="0" w:space="0" w:color="auto"/>
        <w:right w:val="none" w:sz="0" w:space="0" w:color="auto"/>
      </w:divBdr>
    </w:div>
    <w:div w:id="1310941900">
      <w:bodyDiv w:val="1"/>
      <w:marLeft w:val="0"/>
      <w:marRight w:val="0"/>
      <w:marTop w:val="0"/>
      <w:marBottom w:val="0"/>
      <w:divBdr>
        <w:top w:val="none" w:sz="0" w:space="0" w:color="auto"/>
        <w:left w:val="none" w:sz="0" w:space="0" w:color="auto"/>
        <w:bottom w:val="none" w:sz="0" w:space="0" w:color="auto"/>
        <w:right w:val="none" w:sz="0" w:space="0" w:color="auto"/>
      </w:divBdr>
    </w:div>
    <w:div w:id="1310983784">
      <w:bodyDiv w:val="1"/>
      <w:marLeft w:val="0"/>
      <w:marRight w:val="0"/>
      <w:marTop w:val="0"/>
      <w:marBottom w:val="0"/>
      <w:divBdr>
        <w:top w:val="none" w:sz="0" w:space="0" w:color="auto"/>
        <w:left w:val="none" w:sz="0" w:space="0" w:color="auto"/>
        <w:bottom w:val="none" w:sz="0" w:space="0" w:color="auto"/>
        <w:right w:val="none" w:sz="0" w:space="0" w:color="auto"/>
      </w:divBdr>
    </w:div>
    <w:div w:id="1311402101">
      <w:bodyDiv w:val="1"/>
      <w:marLeft w:val="0"/>
      <w:marRight w:val="0"/>
      <w:marTop w:val="0"/>
      <w:marBottom w:val="0"/>
      <w:divBdr>
        <w:top w:val="none" w:sz="0" w:space="0" w:color="auto"/>
        <w:left w:val="none" w:sz="0" w:space="0" w:color="auto"/>
        <w:bottom w:val="none" w:sz="0" w:space="0" w:color="auto"/>
        <w:right w:val="none" w:sz="0" w:space="0" w:color="auto"/>
      </w:divBdr>
    </w:div>
    <w:div w:id="1311514772">
      <w:bodyDiv w:val="1"/>
      <w:marLeft w:val="0"/>
      <w:marRight w:val="0"/>
      <w:marTop w:val="0"/>
      <w:marBottom w:val="0"/>
      <w:divBdr>
        <w:top w:val="none" w:sz="0" w:space="0" w:color="auto"/>
        <w:left w:val="none" w:sz="0" w:space="0" w:color="auto"/>
        <w:bottom w:val="none" w:sz="0" w:space="0" w:color="auto"/>
        <w:right w:val="none" w:sz="0" w:space="0" w:color="auto"/>
      </w:divBdr>
    </w:div>
    <w:div w:id="1311708097">
      <w:bodyDiv w:val="1"/>
      <w:marLeft w:val="0"/>
      <w:marRight w:val="0"/>
      <w:marTop w:val="0"/>
      <w:marBottom w:val="0"/>
      <w:divBdr>
        <w:top w:val="none" w:sz="0" w:space="0" w:color="auto"/>
        <w:left w:val="none" w:sz="0" w:space="0" w:color="auto"/>
        <w:bottom w:val="none" w:sz="0" w:space="0" w:color="auto"/>
        <w:right w:val="none" w:sz="0" w:space="0" w:color="auto"/>
      </w:divBdr>
    </w:div>
    <w:div w:id="1311783452">
      <w:bodyDiv w:val="1"/>
      <w:marLeft w:val="0"/>
      <w:marRight w:val="0"/>
      <w:marTop w:val="0"/>
      <w:marBottom w:val="0"/>
      <w:divBdr>
        <w:top w:val="none" w:sz="0" w:space="0" w:color="auto"/>
        <w:left w:val="none" w:sz="0" w:space="0" w:color="auto"/>
        <w:bottom w:val="none" w:sz="0" w:space="0" w:color="auto"/>
        <w:right w:val="none" w:sz="0" w:space="0" w:color="auto"/>
      </w:divBdr>
    </w:div>
    <w:div w:id="1311790032">
      <w:bodyDiv w:val="1"/>
      <w:marLeft w:val="0"/>
      <w:marRight w:val="0"/>
      <w:marTop w:val="0"/>
      <w:marBottom w:val="0"/>
      <w:divBdr>
        <w:top w:val="none" w:sz="0" w:space="0" w:color="auto"/>
        <w:left w:val="none" w:sz="0" w:space="0" w:color="auto"/>
        <w:bottom w:val="none" w:sz="0" w:space="0" w:color="auto"/>
        <w:right w:val="none" w:sz="0" w:space="0" w:color="auto"/>
      </w:divBdr>
    </w:div>
    <w:div w:id="1311902854">
      <w:bodyDiv w:val="1"/>
      <w:marLeft w:val="0"/>
      <w:marRight w:val="0"/>
      <w:marTop w:val="0"/>
      <w:marBottom w:val="0"/>
      <w:divBdr>
        <w:top w:val="none" w:sz="0" w:space="0" w:color="auto"/>
        <w:left w:val="none" w:sz="0" w:space="0" w:color="auto"/>
        <w:bottom w:val="none" w:sz="0" w:space="0" w:color="auto"/>
        <w:right w:val="none" w:sz="0" w:space="0" w:color="auto"/>
      </w:divBdr>
    </w:div>
    <w:div w:id="1311903365">
      <w:bodyDiv w:val="1"/>
      <w:marLeft w:val="0"/>
      <w:marRight w:val="0"/>
      <w:marTop w:val="0"/>
      <w:marBottom w:val="0"/>
      <w:divBdr>
        <w:top w:val="none" w:sz="0" w:space="0" w:color="auto"/>
        <w:left w:val="none" w:sz="0" w:space="0" w:color="auto"/>
        <w:bottom w:val="none" w:sz="0" w:space="0" w:color="auto"/>
        <w:right w:val="none" w:sz="0" w:space="0" w:color="auto"/>
      </w:divBdr>
    </w:div>
    <w:div w:id="1311906383">
      <w:bodyDiv w:val="1"/>
      <w:marLeft w:val="0"/>
      <w:marRight w:val="0"/>
      <w:marTop w:val="0"/>
      <w:marBottom w:val="0"/>
      <w:divBdr>
        <w:top w:val="none" w:sz="0" w:space="0" w:color="auto"/>
        <w:left w:val="none" w:sz="0" w:space="0" w:color="auto"/>
        <w:bottom w:val="none" w:sz="0" w:space="0" w:color="auto"/>
        <w:right w:val="none" w:sz="0" w:space="0" w:color="auto"/>
      </w:divBdr>
    </w:div>
    <w:div w:id="1311908898">
      <w:bodyDiv w:val="1"/>
      <w:marLeft w:val="0"/>
      <w:marRight w:val="0"/>
      <w:marTop w:val="0"/>
      <w:marBottom w:val="0"/>
      <w:divBdr>
        <w:top w:val="none" w:sz="0" w:space="0" w:color="auto"/>
        <w:left w:val="none" w:sz="0" w:space="0" w:color="auto"/>
        <w:bottom w:val="none" w:sz="0" w:space="0" w:color="auto"/>
        <w:right w:val="none" w:sz="0" w:space="0" w:color="auto"/>
      </w:divBdr>
    </w:div>
    <w:div w:id="1311910152">
      <w:bodyDiv w:val="1"/>
      <w:marLeft w:val="0"/>
      <w:marRight w:val="0"/>
      <w:marTop w:val="0"/>
      <w:marBottom w:val="0"/>
      <w:divBdr>
        <w:top w:val="none" w:sz="0" w:space="0" w:color="auto"/>
        <w:left w:val="none" w:sz="0" w:space="0" w:color="auto"/>
        <w:bottom w:val="none" w:sz="0" w:space="0" w:color="auto"/>
        <w:right w:val="none" w:sz="0" w:space="0" w:color="auto"/>
      </w:divBdr>
    </w:div>
    <w:div w:id="1311982510">
      <w:bodyDiv w:val="1"/>
      <w:marLeft w:val="0"/>
      <w:marRight w:val="0"/>
      <w:marTop w:val="0"/>
      <w:marBottom w:val="0"/>
      <w:divBdr>
        <w:top w:val="none" w:sz="0" w:space="0" w:color="auto"/>
        <w:left w:val="none" w:sz="0" w:space="0" w:color="auto"/>
        <w:bottom w:val="none" w:sz="0" w:space="0" w:color="auto"/>
        <w:right w:val="none" w:sz="0" w:space="0" w:color="auto"/>
      </w:divBdr>
    </w:div>
    <w:div w:id="1312097543">
      <w:bodyDiv w:val="1"/>
      <w:marLeft w:val="0"/>
      <w:marRight w:val="0"/>
      <w:marTop w:val="0"/>
      <w:marBottom w:val="0"/>
      <w:divBdr>
        <w:top w:val="none" w:sz="0" w:space="0" w:color="auto"/>
        <w:left w:val="none" w:sz="0" w:space="0" w:color="auto"/>
        <w:bottom w:val="none" w:sz="0" w:space="0" w:color="auto"/>
        <w:right w:val="none" w:sz="0" w:space="0" w:color="auto"/>
      </w:divBdr>
    </w:div>
    <w:div w:id="1312176711">
      <w:bodyDiv w:val="1"/>
      <w:marLeft w:val="0"/>
      <w:marRight w:val="0"/>
      <w:marTop w:val="0"/>
      <w:marBottom w:val="0"/>
      <w:divBdr>
        <w:top w:val="none" w:sz="0" w:space="0" w:color="auto"/>
        <w:left w:val="none" w:sz="0" w:space="0" w:color="auto"/>
        <w:bottom w:val="none" w:sz="0" w:space="0" w:color="auto"/>
        <w:right w:val="none" w:sz="0" w:space="0" w:color="auto"/>
      </w:divBdr>
    </w:div>
    <w:div w:id="1312325162">
      <w:bodyDiv w:val="1"/>
      <w:marLeft w:val="0"/>
      <w:marRight w:val="0"/>
      <w:marTop w:val="0"/>
      <w:marBottom w:val="0"/>
      <w:divBdr>
        <w:top w:val="none" w:sz="0" w:space="0" w:color="auto"/>
        <w:left w:val="none" w:sz="0" w:space="0" w:color="auto"/>
        <w:bottom w:val="none" w:sz="0" w:space="0" w:color="auto"/>
        <w:right w:val="none" w:sz="0" w:space="0" w:color="auto"/>
      </w:divBdr>
    </w:div>
    <w:div w:id="1312447972">
      <w:bodyDiv w:val="1"/>
      <w:marLeft w:val="0"/>
      <w:marRight w:val="0"/>
      <w:marTop w:val="0"/>
      <w:marBottom w:val="0"/>
      <w:divBdr>
        <w:top w:val="none" w:sz="0" w:space="0" w:color="auto"/>
        <w:left w:val="none" w:sz="0" w:space="0" w:color="auto"/>
        <w:bottom w:val="none" w:sz="0" w:space="0" w:color="auto"/>
        <w:right w:val="none" w:sz="0" w:space="0" w:color="auto"/>
      </w:divBdr>
    </w:div>
    <w:div w:id="1312707922">
      <w:bodyDiv w:val="1"/>
      <w:marLeft w:val="0"/>
      <w:marRight w:val="0"/>
      <w:marTop w:val="0"/>
      <w:marBottom w:val="0"/>
      <w:divBdr>
        <w:top w:val="none" w:sz="0" w:space="0" w:color="auto"/>
        <w:left w:val="none" w:sz="0" w:space="0" w:color="auto"/>
        <w:bottom w:val="none" w:sz="0" w:space="0" w:color="auto"/>
        <w:right w:val="none" w:sz="0" w:space="0" w:color="auto"/>
      </w:divBdr>
    </w:div>
    <w:div w:id="1312829612">
      <w:bodyDiv w:val="1"/>
      <w:marLeft w:val="0"/>
      <w:marRight w:val="0"/>
      <w:marTop w:val="0"/>
      <w:marBottom w:val="0"/>
      <w:divBdr>
        <w:top w:val="none" w:sz="0" w:space="0" w:color="auto"/>
        <w:left w:val="none" w:sz="0" w:space="0" w:color="auto"/>
        <w:bottom w:val="none" w:sz="0" w:space="0" w:color="auto"/>
        <w:right w:val="none" w:sz="0" w:space="0" w:color="auto"/>
      </w:divBdr>
    </w:div>
    <w:div w:id="1312833173">
      <w:bodyDiv w:val="1"/>
      <w:marLeft w:val="0"/>
      <w:marRight w:val="0"/>
      <w:marTop w:val="0"/>
      <w:marBottom w:val="0"/>
      <w:divBdr>
        <w:top w:val="none" w:sz="0" w:space="0" w:color="auto"/>
        <w:left w:val="none" w:sz="0" w:space="0" w:color="auto"/>
        <w:bottom w:val="none" w:sz="0" w:space="0" w:color="auto"/>
        <w:right w:val="none" w:sz="0" w:space="0" w:color="auto"/>
      </w:divBdr>
    </w:div>
    <w:div w:id="1313170111">
      <w:bodyDiv w:val="1"/>
      <w:marLeft w:val="0"/>
      <w:marRight w:val="0"/>
      <w:marTop w:val="0"/>
      <w:marBottom w:val="0"/>
      <w:divBdr>
        <w:top w:val="none" w:sz="0" w:space="0" w:color="auto"/>
        <w:left w:val="none" w:sz="0" w:space="0" w:color="auto"/>
        <w:bottom w:val="none" w:sz="0" w:space="0" w:color="auto"/>
        <w:right w:val="none" w:sz="0" w:space="0" w:color="auto"/>
      </w:divBdr>
    </w:div>
    <w:div w:id="1313218412">
      <w:bodyDiv w:val="1"/>
      <w:marLeft w:val="0"/>
      <w:marRight w:val="0"/>
      <w:marTop w:val="0"/>
      <w:marBottom w:val="0"/>
      <w:divBdr>
        <w:top w:val="none" w:sz="0" w:space="0" w:color="auto"/>
        <w:left w:val="none" w:sz="0" w:space="0" w:color="auto"/>
        <w:bottom w:val="none" w:sz="0" w:space="0" w:color="auto"/>
        <w:right w:val="none" w:sz="0" w:space="0" w:color="auto"/>
      </w:divBdr>
    </w:div>
    <w:div w:id="1313292342">
      <w:bodyDiv w:val="1"/>
      <w:marLeft w:val="0"/>
      <w:marRight w:val="0"/>
      <w:marTop w:val="0"/>
      <w:marBottom w:val="0"/>
      <w:divBdr>
        <w:top w:val="none" w:sz="0" w:space="0" w:color="auto"/>
        <w:left w:val="none" w:sz="0" w:space="0" w:color="auto"/>
        <w:bottom w:val="none" w:sz="0" w:space="0" w:color="auto"/>
        <w:right w:val="none" w:sz="0" w:space="0" w:color="auto"/>
      </w:divBdr>
    </w:div>
    <w:div w:id="1313486163">
      <w:bodyDiv w:val="1"/>
      <w:marLeft w:val="0"/>
      <w:marRight w:val="0"/>
      <w:marTop w:val="0"/>
      <w:marBottom w:val="0"/>
      <w:divBdr>
        <w:top w:val="none" w:sz="0" w:space="0" w:color="auto"/>
        <w:left w:val="none" w:sz="0" w:space="0" w:color="auto"/>
        <w:bottom w:val="none" w:sz="0" w:space="0" w:color="auto"/>
        <w:right w:val="none" w:sz="0" w:space="0" w:color="auto"/>
      </w:divBdr>
    </w:div>
    <w:div w:id="1313632926">
      <w:bodyDiv w:val="1"/>
      <w:marLeft w:val="0"/>
      <w:marRight w:val="0"/>
      <w:marTop w:val="0"/>
      <w:marBottom w:val="0"/>
      <w:divBdr>
        <w:top w:val="none" w:sz="0" w:space="0" w:color="auto"/>
        <w:left w:val="none" w:sz="0" w:space="0" w:color="auto"/>
        <w:bottom w:val="none" w:sz="0" w:space="0" w:color="auto"/>
        <w:right w:val="none" w:sz="0" w:space="0" w:color="auto"/>
      </w:divBdr>
    </w:div>
    <w:div w:id="1313681369">
      <w:bodyDiv w:val="1"/>
      <w:marLeft w:val="0"/>
      <w:marRight w:val="0"/>
      <w:marTop w:val="0"/>
      <w:marBottom w:val="0"/>
      <w:divBdr>
        <w:top w:val="none" w:sz="0" w:space="0" w:color="auto"/>
        <w:left w:val="none" w:sz="0" w:space="0" w:color="auto"/>
        <w:bottom w:val="none" w:sz="0" w:space="0" w:color="auto"/>
        <w:right w:val="none" w:sz="0" w:space="0" w:color="auto"/>
      </w:divBdr>
    </w:div>
    <w:div w:id="1313829684">
      <w:bodyDiv w:val="1"/>
      <w:marLeft w:val="0"/>
      <w:marRight w:val="0"/>
      <w:marTop w:val="0"/>
      <w:marBottom w:val="0"/>
      <w:divBdr>
        <w:top w:val="none" w:sz="0" w:space="0" w:color="auto"/>
        <w:left w:val="none" w:sz="0" w:space="0" w:color="auto"/>
        <w:bottom w:val="none" w:sz="0" w:space="0" w:color="auto"/>
        <w:right w:val="none" w:sz="0" w:space="0" w:color="auto"/>
      </w:divBdr>
    </w:div>
    <w:div w:id="1313831818">
      <w:bodyDiv w:val="1"/>
      <w:marLeft w:val="0"/>
      <w:marRight w:val="0"/>
      <w:marTop w:val="0"/>
      <w:marBottom w:val="0"/>
      <w:divBdr>
        <w:top w:val="none" w:sz="0" w:space="0" w:color="auto"/>
        <w:left w:val="none" w:sz="0" w:space="0" w:color="auto"/>
        <w:bottom w:val="none" w:sz="0" w:space="0" w:color="auto"/>
        <w:right w:val="none" w:sz="0" w:space="0" w:color="auto"/>
      </w:divBdr>
    </w:div>
    <w:div w:id="1313947627">
      <w:bodyDiv w:val="1"/>
      <w:marLeft w:val="0"/>
      <w:marRight w:val="0"/>
      <w:marTop w:val="0"/>
      <w:marBottom w:val="0"/>
      <w:divBdr>
        <w:top w:val="none" w:sz="0" w:space="0" w:color="auto"/>
        <w:left w:val="none" w:sz="0" w:space="0" w:color="auto"/>
        <w:bottom w:val="none" w:sz="0" w:space="0" w:color="auto"/>
        <w:right w:val="none" w:sz="0" w:space="0" w:color="auto"/>
      </w:divBdr>
    </w:div>
    <w:div w:id="1313947710">
      <w:bodyDiv w:val="1"/>
      <w:marLeft w:val="0"/>
      <w:marRight w:val="0"/>
      <w:marTop w:val="0"/>
      <w:marBottom w:val="0"/>
      <w:divBdr>
        <w:top w:val="none" w:sz="0" w:space="0" w:color="auto"/>
        <w:left w:val="none" w:sz="0" w:space="0" w:color="auto"/>
        <w:bottom w:val="none" w:sz="0" w:space="0" w:color="auto"/>
        <w:right w:val="none" w:sz="0" w:space="0" w:color="auto"/>
      </w:divBdr>
    </w:div>
    <w:div w:id="1314064409">
      <w:bodyDiv w:val="1"/>
      <w:marLeft w:val="0"/>
      <w:marRight w:val="0"/>
      <w:marTop w:val="0"/>
      <w:marBottom w:val="0"/>
      <w:divBdr>
        <w:top w:val="none" w:sz="0" w:space="0" w:color="auto"/>
        <w:left w:val="none" w:sz="0" w:space="0" w:color="auto"/>
        <w:bottom w:val="none" w:sz="0" w:space="0" w:color="auto"/>
        <w:right w:val="none" w:sz="0" w:space="0" w:color="auto"/>
      </w:divBdr>
    </w:div>
    <w:div w:id="1314137754">
      <w:bodyDiv w:val="1"/>
      <w:marLeft w:val="0"/>
      <w:marRight w:val="0"/>
      <w:marTop w:val="0"/>
      <w:marBottom w:val="0"/>
      <w:divBdr>
        <w:top w:val="none" w:sz="0" w:space="0" w:color="auto"/>
        <w:left w:val="none" w:sz="0" w:space="0" w:color="auto"/>
        <w:bottom w:val="none" w:sz="0" w:space="0" w:color="auto"/>
        <w:right w:val="none" w:sz="0" w:space="0" w:color="auto"/>
      </w:divBdr>
    </w:div>
    <w:div w:id="1314526518">
      <w:bodyDiv w:val="1"/>
      <w:marLeft w:val="0"/>
      <w:marRight w:val="0"/>
      <w:marTop w:val="0"/>
      <w:marBottom w:val="0"/>
      <w:divBdr>
        <w:top w:val="none" w:sz="0" w:space="0" w:color="auto"/>
        <w:left w:val="none" w:sz="0" w:space="0" w:color="auto"/>
        <w:bottom w:val="none" w:sz="0" w:space="0" w:color="auto"/>
        <w:right w:val="none" w:sz="0" w:space="0" w:color="auto"/>
      </w:divBdr>
    </w:div>
    <w:div w:id="1314674029">
      <w:bodyDiv w:val="1"/>
      <w:marLeft w:val="0"/>
      <w:marRight w:val="0"/>
      <w:marTop w:val="0"/>
      <w:marBottom w:val="0"/>
      <w:divBdr>
        <w:top w:val="none" w:sz="0" w:space="0" w:color="auto"/>
        <w:left w:val="none" w:sz="0" w:space="0" w:color="auto"/>
        <w:bottom w:val="none" w:sz="0" w:space="0" w:color="auto"/>
        <w:right w:val="none" w:sz="0" w:space="0" w:color="auto"/>
      </w:divBdr>
    </w:div>
    <w:div w:id="1314678786">
      <w:bodyDiv w:val="1"/>
      <w:marLeft w:val="0"/>
      <w:marRight w:val="0"/>
      <w:marTop w:val="0"/>
      <w:marBottom w:val="0"/>
      <w:divBdr>
        <w:top w:val="none" w:sz="0" w:space="0" w:color="auto"/>
        <w:left w:val="none" w:sz="0" w:space="0" w:color="auto"/>
        <w:bottom w:val="none" w:sz="0" w:space="0" w:color="auto"/>
        <w:right w:val="none" w:sz="0" w:space="0" w:color="auto"/>
      </w:divBdr>
    </w:div>
    <w:div w:id="1314749154">
      <w:bodyDiv w:val="1"/>
      <w:marLeft w:val="0"/>
      <w:marRight w:val="0"/>
      <w:marTop w:val="0"/>
      <w:marBottom w:val="0"/>
      <w:divBdr>
        <w:top w:val="none" w:sz="0" w:space="0" w:color="auto"/>
        <w:left w:val="none" w:sz="0" w:space="0" w:color="auto"/>
        <w:bottom w:val="none" w:sz="0" w:space="0" w:color="auto"/>
        <w:right w:val="none" w:sz="0" w:space="0" w:color="auto"/>
      </w:divBdr>
    </w:div>
    <w:div w:id="1314871766">
      <w:bodyDiv w:val="1"/>
      <w:marLeft w:val="0"/>
      <w:marRight w:val="0"/>
      <w:marTop w:val="0"/>
      <w:marBottom w:val="0"/>
      <w:divBdr>
        <w:top w:val="none" w:sz="0" w:space="0" w:color="auto"/>
        <w:left w:val="none" w:sz="0" w:space="0" w:color="auto"/>
        <w:bottom w:val="none" w:sz="0" w:space="0" w:color="auto"/>
        <w:right w:val="none" w:sz="0" w:space="0" w:color="auto"/>
      </w:divBdr>
    </w:div>
    <w:div w:id="1314914600">
      <w:bodyDiv w:val="1"/>
      <w:marLeft w:val="0"/>
      <w:marRight w:val="0"/>
      <w:marTop w:val="0"/>
      <w:marBottom w:val="0"/>
      <w:divBdr>
        <w:top w:val="none" w:sz="0" w:space="0" w:color="auto"/>
        <w:left w:val="none" w:sz="0" w:space="0" w:color="auto"/>
        <w:bottom w:val="none" w:sz="0" w:space="0" w:color="auto"/>
        <w:right w:val="none" w:sz="0" w:space="0" w:color="auto"/>
      </w:divBdr>
    </w:div>
    <w:div w:id="1314943620">
      <w:bodyDiv w:val="1"/>
      <w:marLeft w:val="0"/>
      <w:marRight w:val="0"/>
      <w:marTop w:val="0"/>
      <w:marBottom w:val="0"/>
      <w:divBdr>
        <w:top w:val="none" w:sz="0" w:space="0" w:color="auto"/>
        <w:left w:val="none" w:sz="0" w:space="0" w:color="auto"/>
        <w:bottom w:val="none" w:sz="0" w:space="0" w:color="auto"/>
        <w:right w:val="none" w:sz="0" w:space="0" w:color="auto"/>
      </w:divBdr>
    </w:div>
    <w:div w:id="1314944946">
      <w:bodyDiv w:val="1"/>
      <w:marLeft w:val="0"/>
      <w:marRight w:val="0"/>
      <w:marTop w:val="0"/>
      <w:marBottom w:val="0"/>
      <w:divBdr>
        <w:top w:val="none" w:sz="0" w:space="0" w:color="auto"/>
        <w:left w:val="none" w:sz="0" w:space="0" w:color="auto"/>
        <w:bottom w:val="none" w:sz="0" w:space="0" w:color="auto"/>
        <w:right w:val="none" w:sz="0" w:space="0" w:color="auto"/>
      </w:divBdr>
    </w:div>
    <w:div w:id="1315064928">
      <w:bodyDiv w:val="1"/>
      <w:marLeft w:val="0"/>
      <w:marRight w:val="0"/>
      <w:marTop w:val="0"/>
      <w:marBottom w:val="0"/>
      <w:divBdr>
        <w:top w:val="none" w:sz="0" w:space="0" w:color="auto"/>
        <w:left w:val="none" w:sz="0" w:space="0" w:color="auto"/>
        <w:bottom w:val="none" w:sz="0" w:space="0" w:color="auto"/>
        <w:right w:val="none" w:sz="0" w:space="0" w:color="auto"/>
      </w:divBdr>
    </w:div>
    <w:div w:id="1315135943">
      <w:bodyDiv w:val="1"/>
      <w:marLeft w:val="0"/>
      <w:marRight w:val="0"/>
      <w:marTop w:val="0"/>
      <w:marBottom w:val="0"/>
      <w:divBdr>
        <w:top w:val="none" w:sz="0" w:space="0" w:color="auto"/>
        <w:left w:val="none" w:sz="0" w:space="0" w:color="auto"/>
        <w:bottom w:val="none" w:sz="0" w:space="0" w:color="auto"/>
        <w:right w:val="none" w:sz="0" w:space="0" w:color="auto"/>
      </w:divBdr>
    </w:div>
    <w:div w:id="1315334964">
      <w:bodyDiv w:val="1"/>
      <w:marLeft w:val="0"/>
      <w:marRight w:val="0"/>
      <w:marTop w:val="0"/>
      <w:marBottom w:val="0"/>
      <w:divBdr>
        <w:top w:val="none" w:sz="0" w:space="0" w:color="auto"/>
        <w:left w:val="none" w:sz="0" w:space="0" w:color="auto"/>
        <w:bottom w:val="none" w:sz="0" w:space="0" w:color="auto"/>
        <w:right w:val="none" w:sz="0" w:space="0" w:color="auto"/>
      </w:divBdr>
    </w:div>
    <w:div w:id="1315335655">
      <w:bodyDiv w:val="1"/>
      <w:marLeft w:val="0"/>
      <w:marRight w:val="0"/>
      <w:marTop w:val="0"/>
      <w:marBottom w:val="0"/>
      <w:divBdr>
        <w:top w:val="none" w:sz="0" w:space="0" w:color="auto"/>
        <w:left w:val="none" w:sz="0" w:space="0" w:color="auto"/>
        <w:bottom w:val="none" w:sz="0" w:space="0" w:color="auto"/>
        <w:right w:val="none" w:sz="0" w:space="0" w:color="auto"/>
      </w:divBdr>
    </w:div>
    <w:div w:id="1315600851">
      <w:bodyDiv w:val="1"/>
      <w:marLeft w:val="0"/>
      <w:marRight w:val="0"/>
      <w:marTop w:val="0"/>
      <w:marBottom w:val="0"/>
      <w:divBdr>
        <w:top w:val="none" w:sz="0" w:space="0" w:color="auto"/>
        <w:left w:val="none" w:sz="0" w:space="0" w:color="auto"/>
        <w:bottom w:val="none" w:sz="0" w:space="0" w:color="auto"/>
        <w:right w:val="none" w:sz="0" w:space="0" w:color="auto"/>
      </w:divBdr>
    </w:div>
    <w:div w:id="1315647024">
      <w:bodyDiv w:val="1"/>
      <w:marLeft w:val="0"/>
      <w:marRight w:val="0"/>
      <w:marTop w:val="0"/>
      <w:marBottom w:val="0"/>
      <w:divBdr>
        <w:top w:val="none" w:sz="0" w:space="0" w:color="auto"/>
        <w:left w:val="none" w:sz="0" w:space="0" w:color="auto"/>
        <w:bottom w:val="none" w:sz="0" w:space="0" w:color="auto"/>
        <w:right w:val="none" w:sz="0" w:space="0" w:color="auto"/>
      </w:divBdr>
    </w:div>
    <w:div w:id="1315719886">
      <w:bodyDiv w:val="1"/>
      <w:marLeft w:val="0"/>
      <w:marRight w:val="0"/>
      <w:marTop w:val="0"/>
      <w:marBottom w:val="0"/>
      <w:divBdr>
        <w:top w:val="none" w:sz="0" w:space="0" w:color="auto"/>
        <w:left w:val="none" w:sz="0" w:space="0" w:color="auto"/>
        <w:bottom w:val="none" w:sz="0" w:space="0" w:color="auto"/>
        <w:right w:val="none" w:sz="0" w:space="0" w:color="auto"/>
      </w:divBdr>
    </w:div>
    <w:div w:id="1315842686">
      <w:bodyDiv w:val="1"/>
      <w:marLeft w:val="0"/>
      <w:marRight w:val="0"/>
      <w:marTop w:val="0"/>
      <w:marBottom w:val="0"/>
      <w:divBdr>
        <w:top w:val="none" w:sz="0" w:space="0" w:color="auto"/>
        <w:left w:val="none" w:sz="0" w:space="0" w:color="auto"/>
        <w:bottom w:val="none" w:sz="0" w:space="0" w:color="auto"/>
        <w:right w:val="none" w:sz="0" w:space="0" w:color="auto"/>
      </w:divBdr>
    </w:div>
    <w:div w:id="1315916421">
      <w:bodyDiv w:val="1"/>
      <w:marLeft w:val="0"/>
      <w:marRight w:val="0"/>
      <w:marTop w:val="0"/>
      <w:marBottom w:val="0"/>
      <w:divBdr>
        <w:top w:val="none" w:sz="0" w:space="0" w:color="auto"/>
        <w:left w:val="none" w:sz="0" w:space="0" w:color="auto"/>
        <w:bottom w:val="none" w:sz="0" w:space="0" w:color="auto"/>
        <w:right w:val="none" w:sz="0" w:space="0" w:color="auto"/>
      </w:divBdr>
    </w:div>
    <w:div w:id="1315992658">
      <w:bodyDiv w:val="1"/>
      <w:marLeft w:val="0"/>
      <w:marRight w:val="0"/>
      <w:marTop w:val="0"/>
      <w:marBottom w:val="0"/>
      <w:divBdr>
        <w:top w:val="none" w:sz="0" w:space="0" w:color="auto"/>
        <w:left w:val="none" w:sz="0" w:space="0" w:color="auto"/>
        <w:bottom w:val="none" w:sz="0" w:space="0" w:color="auto"/>
        <w:right w:val="none" w:sz="0" w:space="0" w:color="auto"/>
      </w:divBdr>
    </w:div>
    <w:div w:id="1316028462">
      <w:bodyDiv w:val="1"/>
      <w:marLeft w:val="0"/>
      <w:marRight w:val="0"/>
      <w:marTop w:val="0"/>
      <w:marBottom w:val="0"/>
      <w:divBdr>
        <w:top w:val="none" w:sz="0" w:space="0" w:color="auto"/>
        <w:left w:val="none" w:sz="0" w:space="0" w:color="auto"/>
        <w:bottom w:val="none" w:sz="0" w:space="0" w:color="auto"/>
        <w:right w:val="none" w:sz="0" w:space="0" w:color="auto"/>
      </w:divBdr>
    </w:div>
    <w:div w:id="1316107280">
      <w:bodyDiv w:val="1"/>
      <w:marLeft w:val="0"/>
      <w:marRight w:val="0"/>
      <w:marTop w:val="0"/>
      <w:marBottom w:val="0"/>
      <w:divBdr>
        <w:top w:val="none" w:sz="0" w:space="0" w:color="auto"/>
        <w:left w:val="none" w:sz="0" w:space="0" w:color="auto"/>
        <w:bottom w:val="none" w:sz="0" w:space="0" w:color="auto"/>
        <w:right w:val="none" w:sz="0" w:space="0" w:color="auto"/>
      </w:divBdr>
    </w:div>
    <w:div w:id="1316110036">
      <w:bodyDiv w:val="1"/>
      <w:marLeft w:val="0"/>
      <w:marRight w:val="0"/>
      <w:marTop w:val="0"/>
      <w:marBottom w:val="0"/>
      <w:divBdr>
        <w:top w:val="none" w:sz="0" w:space="0" w:color="auto"/>
        <w:left w:val="none" w:sz="0" w:space="0" w:color="auto"/>
        <w:bottom w:val="none" w:sz="0" w:space="0" w:color="auto"/>
        <w:right w:val="none" w:sz="0" w:space="0" w:color="auto"/>
      </w:divBdr>
    </w:div>
    <w:div w:id="1316111399">
      <w:bodyDiv w:val="1"/>
      <w:marLeft w:val="0"/>
      <w:marRight w:val="0"/>
      <w:marTop w:val="0"/>
      <w:marBottom w:val="0"/>
      <w:divBdr>
        <w:top w:val="none" w:sz="0" w:space="0" w:color="auto"/>
        <w:left w:val="none" w:sz="0" w:space="0" w:color="auto"/>
        <w:bottom w:val="none" w:sz="0" w:space="0" w:color="auto"/>
        <w:right w:val="none" w:sz="0" w:space="0" w:color="auto"/>
      </w:divBdr>
    </w:div>
    <w:div w:id="1316181271">
      <w:bodyDiv w:val="1"/>
      <w:marLeft w:val="0"/>
      <w:marRight w:val="0"/>
      <w:marTop w:val="0"/>
      <w:marBottom w:val="0"/>
      <w:divBdr>
        <w:top w:val="none" w:sz="0" w:space="0" w:color="auto"/>
        <w:left w:val="none" w:sz="0" w:space="0" w:color="auto"/>
        <w:bottom w:val="none" w:sz="0" w:space="0" w:color="auto"/>
        <w:right w:val="none" w:sz="0" w:space="0" w:color="auto"/>
      </w:divBdr>
    </w:div>
    <w:div w:id="1316182268">
      <w:bodyDiv w:val="1"/>
      <w:marLeft w:val="0"/>
      <w:marRight w:val="0"/>
      <w:marTop w:val="0"/>
      <w:marBottom w:val="0"/>
      <w:divBdr>
        <w:top w:val="none" w:sz="0" w:space="0" w:color="auto"/>
        <w:left w:val="none" w:sz="0" w:space="0" w:color="auto"/>
        <w:bottom w:val="none" w:sz="0" w:space="0" w:color="auto"/>
        <w:right w:val="none" w:sz="0" w:space="0" w:color="auto"/>
      </w:divBdr>
    </w:div>
    <w:div w:id="1316253178">
      <w:bodyDiv w:val="1"/>
      <w:marLeft w:val="0"/>
      <w:marRight w:val="0"/>
      <w:marTop w:val="0"/>
      <w:marBottom w:val="0"/>
      <w:divBdr>
        <w:top w:val="none" w:sz="0" w:space="0" w:color="auto"/>
        <w:left w:val="none" w:sz="0" w:space="0" w:color="auto"/>
        <w:bottom w:val="none" w:sz="0" w:space="0" w:color="auto"/>
        <w:right w:val="none" w:sz="0" w:space="0" w:color="auto"/>
      </w:divBdr>
    </w:div>
    <w:div w:id="1316304198">
      <w:bodyDiv w:val="1"/>
      <w:marLeft w:val="0"/>
      <w:marRight w:val="0"/>
      <w:marTop w:val="0"/>
      <w:marBottom w:val="0"/>
      <w:divBdr>
        <w:top w:val="none" w:sz="0" w:space="0" w:color="auto"/>
        <w:left w:val="none" w:sz="0" w:space="0" w:color="auto"/>
        <w:bottom w:val="none" w:sz="0" w:space="0" w:color="auto"/>
        <w:right w:val="none" w:sz="0" w:space="0" w:color="auto"/>
      </w:divBdr>
    </w:div>
    <w:div w:id="1316488862">
      <w:bodyDiv w:val="1"/>
      <w:marLeft w:val="0"/>
      <w:marRight w:val="0"/>
      <w:marTop w:val="0"/>
      <w:marBottom w:val="0"/>
      <w:divBdr>
        <w:top w:val="none" w:sz="0" w:space="0" w:color="auto"/>
        <w:left w:val="none" w:sz="0" w:space="0" w:color="auto"/>
        <w:bottom w:val="none" w:sz="0" w:space="0" w:color="auto"/>
        <w:right w:val="none" w:sz="0" w:space="0" w:color="auto"/>
      </w:divBdr>
    </w:div>
    <w:div w:id="1316645847">
      <w:bodyDiv w:val="1"/>
      <w:marLeft w:val="0"/>
      <w:marRight w:val="0"/>
      <w:marTop w:val="0"/>
      <w:marBottom w:val="0"/>
      <w:divBdr>
        <w:top w:val="none" w:sz="0" w:space="0" w:color="auto"/>
        <w:left w:val="none" w:sz="0" w:space="0" w:color="auto"/>
        <w:bottom w:val="none" w:sz="0" w:space="0" w:color="auto"/>
        <w:right w:val="none" w:sz="0" w:space="0" w:color="auto"/>
      </w:divBdr>
    </w:div>
    <w:div w:id="1316763589">
      <w:bodyDiv w:val="1"/>
      <w:marLeft w:val="0"/>
      <w:marRight w:val="0"/>
      <w:marTop w:val="0"/>
      <w:marBottom w:val="0"/>
      <w:divBdr>
        <w:top w:val="none" w:sz="0" w:space="0" w:color="auto"/>
        <w:left w:val="none" w:sz="0" w:space="0" w:color="auto"/>
        <w:bottom w:val="none" w:sz="0" w:space="0" w:color="auto"/>
        <w:right w:val="none" w:sz="0" w:space="0" w:color="auto"/>
      </w:divBdr>
    </w:div>
    <w:div w:id="1316837987">
      <w:bodyDiv w:val="1"/>
      <w:marLeft w:val="0"/>
      <w:marRight w:val="0"/>
      <w:marTop w:val="0"/>
      <w:marBottom w:val="0"/>
      <w:divBdr>
        <w:top w:val="none" w:sz="0" w:space="0" w:color="auto"/>
        <w:left w:val="none" w:sz="0" w:space="0" w:color="auto"/>
        <w:bottom w:val="none" w:sz="0" w:space="0" w:color="auto"/>
        <w:right w:val="none" w:sz="0" w:space="0" w:color="auto"/>
      </w:divBdr>
    </w:div>
    <w:div w:id="1316883946">
      <w:bodyDiv w:val="1"/>
      <w:marLeft w:val="0"/>
      <w:marRight w:val="0"/>
      <w:marTop w:val="0"/>
      <w:marBottom w:val="0"/>
      <w:divBdr>
        <w:top w:val="none" w:sz="0" w:space="0" w:color="auto"/>
        <w:left w:val="none" w:sz="0" w:space="0" w:color="auto"/>
        <w:bottom w:val="none" w:sz="0" w:space="0" w:color="auto"/>
        <w:right w:val="none" w:sz="0" w:space="0" w:color="auto"/>
      </w:divBdr>
    </w:div>
    <w:div w:id="1317025595">
      <w:bodyDiv w:val="1"/>
      <w:marLeft w:val="0"/>
      <w:marRight w:val="0"/>
      <w:marTop w:val="0"/>
      <w:marBottom w:val="0"/>
      <w:divBdr>
        <w:top w:val="none" w:sz="0" w:space="0" w:color="auto"/>
        <w:left w:val="none" w:sz="0" w:space="0" w:color="auto"/>
        <w:bottom w:val="none" w:sz="0" w:space="0" w:color="auto"/>
        <w:right w:val="none" w:sz="0" w:space="0" w:color="auto"/>
      </w:divBdr>
    </w:div>
    <w:div w:id="1317108271">
      <w:bodyDiv w:val="1"/>
      <w:marLeft w:val="0"/>
      <w:marRight w:val="0"/>
      <w:marTop w:val="0"/>
      <w:marBottom w:val="0"/>
      <w:divBdr>
        <w:top w:val="none" w:sz="0" w:space="0" w:color="auto"/>
        <w:left w:val="none" w:sz="0" w:space="0" w:color="auto"/>
        <w:bottom w:val="none" w:sz="0" w:space="0" w:color="auto"/>
        <w:right w:val="none" w:sz="0" w:space="0" w:color="auto"/>
      </w:divBdr>
    </w:div>
    <w:div w:id="1317301357">
      <w:bodyDiv w:val="1"/>
      <w:marLeft w:val="0"/>
      <w:marRight w:val="0"/>
      <w:marTop w:val="0"/>
      <w:marBottom w:val="0"/>
      <w:divBdr>
        <w:top w:val="none" w:sz="0" w:space="0" w:color="auto"/>
        <w:left w:val="none" w:sz="0" w:space="0" w:color="auto"/>
        <w:bottom w:val="none" w:sz="0" w:space="0" w:color="auto"/>
        <w:right w:val="none" w:sz="0" w:space="0" w:color="auto"/>
      </w:divBdr>
    </w:div>
    <w:div w:id="1317417055">
      <w:bodyDiv w:val="1"/>
      <w:marLeft w:val="0"/>
      <w:marRight w:val="0"/>
      <w:marTop w:val="0"/>
      <w:marBottom w:val="0"/>
      <w:divBdr>
        <w:top w:val="none" w:sz="0" w:space="0" w:color="auto"/>
        <w:left w:val="none" w:sz="0" w:space="0" w:color="auto"/>
        <w:bottom w:val="none" w:sz="0" w:space="0" w:color="auto"/>
        <w:right w:val="none" w:sz="0" w:space="0" w:color="auto"/>
      </w:divBdr>
    </w:div>
    <w:div w:id="1317420915">
      <w:bodyDiv w:val="1"/>
      <w:marLeft w:val="0"/>
      <w:marRight w:val="0"/>
      <w:marTop w:val="0"/>
      <w:marBottom w:val="0"/>
      <w:divBdr>
        <w:top w:val="none" w:sz="0" w:space="0" w:color="auto"/>
        <w:left w:val="none" w:sz="0" w:space="0" w:color="auto"/>
        <w:bottom w:val="none" w:sz="0" w:space="0" w:color="auto"/>
        <w:right w:val="none" w:sz="0" w:space="0" w:color="auto"/>
      </w:divBdr>
    </w:div>
    <w:div w:id="1317496415">
      <w:bodyDiv w:val="1"/>
      <w:marLeft w:val="0"/>
      <w:marRight w:val="0"/>
      <w:marTop w:val="0"/>
      <w:marBottom w:val="0"/>
      <w:divBdr>
        <w:top w:val="none" w:sz="0" w:space="0" w:color="auto"/>
        <w:left w:val="none" w:sz="0" w:space="0" w:color="auto"/>
        <w:bottom w:val="none" w:sz="0" w:space="0" w:color="auto"/>
        <w:right w:val="none" w:sz="0" w:space="0" w:color="auto"/>
      </w:divBdr>
    </w:div>
    <w:div w:id="1317612010">
      <w:bodyDiv w:val="1"/>
      <w:marLeft w:val="0"/>
      <w:marRight w:val="0"/>
      <w:marTop w:val="0"/>
      <w:marBottom w:val="0"/>
      <w:divBdr>
        <w:top w:val="none" w:sz="0" w:space="0" w:color="auto"/>
        <w:left w:val="none" w:sz="0" w:space="0" w:color="auto"/>
        <w:bottom w:val="none" w:sz="0" w:space="0" w:color="auto"/>
        <w:right w:val="none" w:sz="0" w:space="0" w:color="auto"/>
      </w:divBdr>
    </w:div>
    <w:div w:id="1317684830">
      <w:bodyDiv w:val="1"/>
      <w:marLeft w:val="0"/>
      <w:marRight w:val="0"/>
      <w:marTop w:val="0"/>
      <w:marBottom w:val="0"/>
      <w:divBdr>
        <w:top w:val="none" w:sz="0" w:space="0" w:color="auto"/>
        <w:left w:val="none" w:sz="0" w:space="0" w:color="auto"/>
        <w:bottom w:val="none" w:sz="0" w:space="0" w:color="auto"/>
        <w:right w:val="none" w:sz="0" w:space="0" w:color="auto"/>
      </w:divBdr>
    </w:div>
    <w:div w:id="1317689574">
      <w:bodyDiv w:val="1"/>
      <w:marLeft w:val="0"/>
      <w:marRight w:val="0"/>
      <w:marTop w:val="0"/>
      <w:marBottom w:val="0"/>
      <w:divBdr>
        <w:top w:val="none" w:sz="0" w:space="0" w:color="auto"/>
        <w:left w:val="none" w:sz="0" w:space="0" w:color="auto"/>
        <w:bottom w:val="none" w:sz="0" w:space="0" w:color="auto"/>
        <w:right w:val="none" w:sz="0" w:space="0" w:color="auto"/>
      </w:divBdr>
    </w:div>
    <w:div w:id="1317757820">
      <w:bodyDiv w:val="1"/>
      <w:marLeft w:val="0"/>
      <w:marRight w:val="0"/>
      <w:marTop w:val="0"/>
      <w:marBottom w:val="0"/>
      <w:divBdr>
        <w:top w:val="none" w:sz="0" w:space="0" w:color="auto"/>
        <w:left w:val="none" w:sz="0" w:space="0" w:color="auto"/>
        <w:bottom w:val="none" w:sz="0" w:space="0" w:color="auto"/>
        <w:right w:val="none" w:sz="0" w:space="0" w:color="auto"/>
      </w:divBdr>
    </w:div>
    <w:div w:id="1317801010">
      <w:bodyDiv w:val="1"/>
      <w:marLeft w:val="0"/>
      <w:marRight w:val="0"/>
      <w:marTop w:val="0"/>
      <w:marBottom w:val="0"/>
      <w:divBdr>
        <w:top w:val="none" w:sz="0" w:space="0" w:color="auto"/>
        <w:left w:val="none" w:sz="0" w:space="0" w:color="auto"/>
        <w:bottom w:val="none" w:sz="0" w:space="0" w:color="auto"/>
        <w:right w:val="none" w:sz="0" w:space="0" w:color="auto"/>
      </w:divBdr>
    </w:div>
    <w:div w:id="1318193122">
      <w:bodyDiv w:val="1"/>
      <w:marLeft w:val="0"/>
      <w:marRight w:val="0"/>
      <w:marTop w:val="0"/>
      <w:marBottom w:val="0"/>
      <w:divBdr>
        <w:top w:val="none" w:sz="0" w:space="0" w:color="auto"/>
        <w:left w:val="none" w:sz="0" w:space="0" w:color="auto"/>
        <w:bottom w:val="none" w:sz="0" w:space="0" w:color="auto"/>
        <w:right w:val="none" w:sz="0" w:space="0" w:color="auto"/>
      </w:divBdr>
    </w:div>
    <w:div w:id="1318219165">
      <w:bodyDiv w:val="1"/>
      <w:marLeft w:val="0"/>
      <w:marRight w:val="0"/>
      <w:marTop w:val="0"/>
      <w:marBottom w:val="0"/>
      <w:divBdr>
        <w:top w:val="none" w:sz="0" w:space="0" w:color="auto"/>
        <w:left w:val="none" w:sz="0" w:space="0" w:color="auto"/>
        <w:bottom w:val="none" w:sz="0" w:space="0" w:color="auto"/>
        <w:right w:val="none" w:sz="0" w:space="0" w:color="auto"/>
      </w:divBdr>
    </w:div>
    <w:div w:id="1318413025">
      <w:bodyDiv w:val="1"/>
      <w:marLeft w:val="0"/>
      <w:marRight w:val="0"/>
      <w:marTop w:val="0"/>
      <w:marBottom w:val="0"/>
      <w:divBdr>
        <w:top w:val="none" w:sz="0" w:space="0" w:color="auto"/>
        <w:left w:val="none" w:sz="0" w:space="0" w:color="auto"/>
        <w:bottom w:val="none" w:sz="0" w:space="0" w:color="auto"/>
        <w:right w:val="none" w:sz="0" w:space="0" w:color="auto"/>
      </w:divBdr>
    </w:div>
    <w:div w:id="1318413029">
      <w:bodyDiv w:val="1"/>
      <w:marLeft w:val="0"/>
      <w:marRight w:val="0"/>
      <w:marTop w:val="0"/>
      <w:marBottom w:val="0"/>
      <w:divBdr>
        <w:top w:val="none" w:sz="0" w:space="0" w:color="auto"/>
        <w:left w:val="none" w:sz="0" w:space="0" w:color="auto"/>
        <w:bottom w:val="none" w:sz="0" w:space="0" w:color="auto"/>
        <w:right w:val="none" w:sz="0" w:space="0" w:color="auto"/>
      </w:divBdr>
    </w:div>
    <w:div w:id="1318415667">
      <w:bodyDiv w:val="1"/>
      <w:marLeft w:val="0"/>
      <w:marRight w:val="0"/>
      <w:marTop w:val="0"/>
      <w:marBottom w:val="0"/>
      <w:divBdr>
        <w:top w:val="none" w:sz="0" w:space="0" w:color="auto"/>
        <w:left w:val="none" w:sz="0" w:space="0" w:color="auto"/>
        <w:bottom w:val="none" w:sz="0" w:space="0" w:color="auto"/>
        <w:right w:val="none" w:sz="0" w:space="0" w:color="auto"/>
      </w:divBdr>
    </w:div>
    <w:div w:id="1318461280">
      <w:bodyDiv w:val="1"/>
      <w:marLeft w:val="0"/>
      <w:marRight w:val="0"/>
      <w:marTop w:val="0"/>
      <w:marBottom w:val="0"/>
      <w:divBdr>
        <w:top w:val="none" w:sz="0" w:space="0" w:color="auto"/>
        <w:left w:val="none" w:sz="0" w:space="0" w:color="auto"/>
        <w:bottom w:val="none" w:sz="0" w:space="0" w:color="auto"/>
        <w:right w:val="none" w:sz="0" w:space="0" w:color="auto"/>
      </w:divBdr>
    </w:div>
    <w:div w:id="1318536446">
      <w:bodyDiv w:val="1"/>
      <w:marLeft w:val="0"/>
      <w:marRight w:val="0"/>
      <w:marTop w:val="0"/>
      <w:marBottom w:val="0"/>
      <w:divBdr>
        <w:top w:val="none" w:sz="0" w:space="0" w:color="auto"/>
        <w:left w:val="none" w:sz="0" w:space="0" w:color="auto"/>
        <w:bottom w:val="none" w:sz="0" w:space="0" w:color="auto"/>
        <w:right w:val="none" w:sz="0" w:space="0" w:color="auto"/>
      </w:divBdr>
    </w:div>
    <w:div w:id="1318612274">
      <w:bodyDiv w:val="1"/>
      <w:marLeft w:val="0"/>
      <w:marRight w:val="0"/>
      <w:marTop w:val="0"/>
      <w:marBottom w:val="0"/>
      <w:divBdr>
        <w:top w:val="none" w:sz="0" w:space="0" w:color="auto"/>
        <w:left w:val="none" w:sz="0" w:space="0" w:color="auto"/>
        <w:bottom w:val="none" w:sz="0" w:space="0" w:color="auto"/>
        <w:right w:val="none" w:sz="0" w:space="0" w:color="auto"/>
      </w:divBdr>
    </w:div>
    <w:div w:id="1318655098">
      <w:bodyDiv w:val="1"/>
      <w:marLeft w:val="0"/>
      <w:marRight w:val="0"/>
      <w:marTop w:val="0"/>
      <w:marBottom w:val="0"/>
      <w:divBdr>
        <w:top w:val="none" w:sz="0" w:space="0" w:color="auto"/>
        <w:left w:val="none" w:sz="0" w:space="0" w:color="auto"/>
        <w:bottom w:val="none" w:sz="0" w:space="0" w:color="auto"/>
        <w:right w:val="none" w:sz="0" w:space="0" w:color="auto"/>
      </w:divBdr>
    </w:div>
    <w:div w:id="1318727478">
      <w:bodyDiv w:val="1"/>
      <w:marLeft w:val="0"/>
      <w:marRight w:val="0"/>
      <w:marTop w:val="0"/>
      <w:marBottom w:val="0"/>
      <w:divBdr>
        <w:top w:val="none" w:sz="0" w:space="0" w:color="auto"/>
        <w:left w:val="none" w:sz="0" w:space="0" w:color="auto"/>
        <w:bottom w:val="none" w:sz="0" w:space="0" w:color="auto"/>
        <w:right w:val="none" w:sz="0" w:space="0" w:color="auto"/>
      </w:divBdr>
    </w:div>
    <w:div w:id="1318877283">
      <w:bodyDiv w:val="1"/>
      <w:marLeft w:val="0"/>
      <w:marRight w:val="0"/>
      <w:marTop w:val="0"/>
      <w:marBottom w:val="0"/>
      <w:divBdr>
        <w:top w:val="none" w:sz="0" w:space="0" w:color="auto"/>
        <w:left w:val="none" w:sz="0" w:space="0" w:color="auto"/>
        <w:bottom w:val="none" w:sz="0" w:space="0" w:color="auto"/>
        <w:right w:val="none" w:sz="0" w:space="0" w:color="auto"/>
      </w:divBdr>
    </w:div>
    <w:div w:id="1319115301">
      <w:bodyDiv w:val="1"/>
      <w:marLeft w:val="0"/>
      <w:marRight w:val="0"/>
      <w:marTop w:val="0"/>
      <w:marBottom w:val="0"/>
      <w:divBdr>
        <w:top w:val="none" w:sz="0" w:space="0" w:color="auto"/>
        <w:left w:val="none" w:sz="0" w:space="0" w:color="auto"/>
        <w:bottom w:val="none" w:sz="0" w:space="0" w:color="auto"/>
        <w:right w:val="none" w:sz="0" w:space="0" w:color="auto"/>
      </w:divBdr>
    </w:div>
    <w:div w:id="1319335594">
      <w:bodyDiv w:val="1"/>
      <w:marLeft w:val="0"/>
      <w:marRight w:val="0"/>
      <w:marTop w:val="0"/>
      <w:marBottom w:val="0"/>
      <w:divBdr>
        <w:top w:val="none" w:sz="0" w:space="0" w:color="auto"/>
        <w:left w:val="none" w:sz="0" w:space="0" w:color="auto"/>
        <w:bottom w:val="none" w:sz="0" w:space="0" w:color="auto"/>
        <w:right w:val="none" w:sz="0" w:space="0" w:color="auto"/>
      </w:divBdr>
    </w:div>
    <w:div w:id="1319336825">
      <w:bodyDiv w:val="1"/>
      <w:marLeft w:val="0"/>
      <w:marRight w:val="0"/>
      <w:marTop w:val="0"/>
      <w:marBottom w:val="0"/>
      <w:divBdr>
        <w:top w:val="none" w:sz="0" w:space="0" w:color="auto"/>
        <w:left w:val="none" w:sz="0" w:space="0" w:color="auto"/>
        <w:bottom w:val="none" w:sz="0" w:space="0" w:color="auto"/>
        <w:right w:val="none" w:sz="0" w:space="0" w:color="auto"/>
      </w:divBdr>
    </w:div>
    <w:div w:id="1319381037">
      <w:bodyDiv w:val="1"/>
      <w:marLeft w:val="0"/>
      <w:marRight w:val="0"/>
      <w:marTop w:val="0"/>
      <w:marBottom w:val="0"/>
      <w:divBdr>
        <w:top w:val="none" w:sz="0" w:space="0" w:color="auto"/>
        <w:left w:val="none" w:sz="0" w:space="0" w:color="auto"/>
        <w:bottom w:val="none" w:sz="0" w:space="0" w:color="auto"/>
        <w:right w:val="none" w:sz="0" w:space="0" w:color="auto"/>
      </w:divBdr>
    </w:div>
    <w:div w:id="1319729227">
      <w:bodyDiv w:val="1"/>
      <w:marLeft w:val="0"/>
      <w:marRight w:val="0"/>
      <w:marTop w:val="0"/>
      <w:marBottom w:val="0"/>
      <w:divBdr>
        <w:top w:val="none" w:sz="0" w:space="0" w:color="auto"/>
        <w:left w:val="none" w:sz="0" w:space="0" w:color="auto"/>
        <w:bottom w:val="none" w:sz="0" w:space="0" w:color="auto"/>
        <w:right w:val="none" w:sz="0" w:space="0" w:color="auto"/>
      </w:divBdr>
    </w:div>
    <w:div w:id="1319765928">
      <w:bodyDiv w:val="1"/>
      <w:marLeft w:val="0"/>
      <w:marRight w:val="0"/>
      <w:marTop w:val="0"/>
      <w:marBottom w:val="0"/>
      <w:divBdr>
        <w:top w:val="none" w:sz="0" w:space="0" w:color="auto"/>
        <w:left w:val="none" w:sz="0" w:space="0" w:color="auto"/>
        <w:bottom w:val="none" w:sz="0" w:space="0" w:color="auto"/>
        <w:right w:val="none" w:sz="0" w:space="0" w:color="auto"/>
      </w:divBdr>
    </w:div>
    <w:div w:id="1319766271">
      <w:bodyDiv w:val="1"/>
      <w:marLeft w:val="0"/>
      <w:marRight w:val="0"/>
      <w:marTop w:val="0"/>
      <w:marBottom w:val="0"/>
      <w:divBdr>
        <w:top w:val="none" w:sz="0" w:space="0" w:color="auto"/>
        <w:left w:val="none" w:sz="0" w:space="0" w:color="auto"/>
        <w:bottom w:val="none" w:sz="0" w:space="0" w:color="auto"/>
        <w:right w:val="none" w:sz="0" w:space="0" w:color="auto"/>
      </w:divBdr>
    </w:div>
    <w:div w:id="1319849440">
      <w:bodyDiv w:val="1"/>
      <w:marLeft w:val="0"/>
      <w:marRight w:val="0"/>
      <w:marTop w:val="0"/>
      <w:marBottom w:val="0"/>
      <w:divBdr>
        <w:top w:val="none" w:sz="0" w:space="0" w:color="auto"/>
        <w:left w:val="none" w:sz="0" w:space="0" w:color="auto"/>
        <w:bottom w:val="none" w:sz="0" w:space="0" w:color="auto"/>
        <w:right w:val="none" w:sz="0" w:space="0" w:color="auto"/>
      </w:divBdr>
    </w:div>
    <w:div w:id="1320227069">
      <w:bodyDiv w:val="1"/>
      <w:marLeft w:val="0"/>
      <w:marRight w:val="0"/>
      <w:marTop w:val="0"/>
      <w:marBottom w:val="0"/>
      <w:divBdr>
        <w:top w:val="none" w:sz="0" w:space="0" w:color="auto"/>
        <w:left w:val="none" w:sz="0" w:space="0" w:color="auto"/>
        <w:bottom w:val="none" w:sz="0" w:space="0" w:color="auto"/>
        <w:right w:val="none" w:sz="0" w:space="0" w:color="auto"/>
      </w:divBdr>
    </w:div>
    <w:div w:id="1320234458">
      <w:bodyDiv w:val="1"/>
      <w:marLeft w:val="0"/>
      <w:marRight w:val="0"/>
      <w:marTop w:val="0"/>
      <w:marBottom w:val="0"/>
      <w:divBdr>
        <w:top w:val="none" w:sz="0" w:space="0" w:color="auto"/>
        <w:left w:val="none" w:sz="0" w:space="0" w:color="auto"/>
        <w:bottom w:val="none" w:sz="0" w:space="0" w:color="auto"/>
        <w:right w:val="none" w:sz="0" w:space="0" w:color="auto"/>
      </w:divBdr>
    </w:div>
    <w:div w:id="1320379936">
      <w:bodyDiv w:val="1"/>
      <w:marLeft w:val="0"/>
      <w:marRight w:val="0"/>
      <w:marTop w:val="0"/>
      <w:marBottom w:val="0"/>
      <w:divBdr>
        <w:top w:val="none" w:sz="0" w:space="0" w:color="auto"/>
        <w:left w:val="none" w:sz="0" w:space="0" w:color="auto"/>
        <w:bottom w:val="none" w:sz="0" w:space="0" w:color="auto"/>
        <w:right w:val="none" w:sz="0" w:space="0" w:color="auto"/>
      </w:divBdr>
    </w:div>
    <w:div w:id="1320429541">
      <w:bodyDiv w:val="1"/>
      <w:marLeft w:val="0"/>
      <w:marRight w:val="0"/>
      <w:marTop w:val="0"/>
      <w:marBottom w:val="0"/>
      <w:divBdr>
        <w:top w:val="none" w:sz="0" w:space="0" w:color="auto"/>
        <w:left w:val="none" w:sz="0" w:space="0" w:color="auto"/>
        <w:bottom w:val="none" w:sz="0" w:space="0" w:color="auto"/>
        <w:right w:val="none" w:sz="0" w:space="0" w:color="auto"/>
      </w:divBdr>
    </w:div>
    <w:div w:id="1320579019">
      <w:bodyDiv w:val="1"/>
      <w:marLeft w:val="0"/>
      <w:marRight w:val="0"/>
      <w:marTop w:val="0"/>
      <w:marBottom w:val="0"/>
      <w:divBdr>
        <w:top w:val="none" w:sz="0" w:space="0" w:color="auto"/>
        <w:left w:val="none" w:sz="0" w:space="0" w:color="auto"/>
        <w:bottom w:val="none" w:sz="0" w:space="0" w:color="auto"/>
        <w:right w:val="none" w:sz="0" w:space="0" w:color="auto"/>
      </w:divBdr>
    </w:div>
    <w:div w:id="1320694112">
      <w:bodyDiv w:val="1"/>
      <w:marLeft w:val="0"/>
      <w:marRight w:val="0"/>
      <w:marTop w:val="0"/>
      <w:marBottom w:val="0"/>
      <w:divBdr>
        <w:top w:val="none" w:sz="0" w:space="0" w:color="auto"/>
        <w:left w:val="none" w:sz="0" w:space="0" w:color="auto"/>
        <w:bottom w:val="none" w:sz="0" w:space="0" w:color="auto"/>
        <w:right w:val="none" w:sz="0" w:space="0" w:color="auto"/>
      </w:divBdr>
    </w:div>
    <w:div w:id="1321078691">
      <w:bodyDiv w:val="1"/>
      <w:marLeft w:val="0"/>
      <w:marRight w:val="0"/>
      <w:marTop w:val="0"/>
      <w:marBottom w:val="0"/>
      <w:divBdr>
        <w:top w:val="none" w:sz="0" w:space="0" w:color="auto"/>
        <w:left w:val="none" w:sz="0" w:space="0" w:color="auto"/>
        <w:bottom w:val="none" w:sz="0" w:space="0" w:color="auto"/>
        <w:right w:val="none" w:sz="0" w:space="0" w:color="auto"/>
      </w:divBdr>
    </w:div>
    <w:div w:id="1321081811">
      <w:bodyDiv w:val="1"/>
      <w:marLeft w:val="0"/>
      <w:marRight w:val="0"/>
      <w:marTop w:val="0"/>
      <w:marBottom w:val="0"/>
      <w:divBdr>
        <w:top w:val="none" w:sz="0" w:space="0" w:color="auto"/>
        <w:left w:val="none" w:sz="0" w:space="0" w:color="auto"/>
        <w:bottom w:val="none" w:sz="0" w:space="0" w:color="auto"/>
        <w:right w:val="none" w:sz="0" w:space="0" w:color="auto"/>
      </w:divBdr>
    </w:div>
    <w:div w:id="1321084410">
      <w:bodyDiv w:val="1"/>
      <w:marLeft w:val="0"/>
      <w:marRight w:val="0"/>
      <w:marTop w:val="0"/>
      <w:marBottom w:val="0"/>
      <w:divBdr>
        <w:top w:val="none" w:sz="0" w:space="0" w:color="auto"/>
        <w:left w:val="none" w:sz="0" w:space="0" w:color="auto"/>
        <w:bottom w:val="none" w:sz="0" w:space="0" w:color="auto"/>
        <w:right w:val="none" w:sz="0" w:space="0" w:color="auto"/>
      </w:divBdr>
    </w:div>
    <w:div w:id="1321275444">
      <w:bodyDiv w:val="1"/>
      <w:marLeft w:val="0"/>
      <w:marRight w:val="0"/>
      <w:marTop w:val="0"/>
      <w:marBottom w:val="0"/>
      <w:divBdr>
        <w:top w:val="none" w:sz="0" w:space="0" w:color="auto"/>
        <w:left w:val="none" w:sz="0" w:space="0" w:color="auto"/>
        <w:bottom w:val="none" w:sz="0" w:space="0" w:color="auto"/>
        <w:right w:val="none" w:sz="0" w:space="0" w:color="auto"/>
      </w:divBdr>
    </w:div>
    <w:div w:id="1321347989">
      <w:bodyDiv w:val="1"/>
      <w:marLeft w:val="0"/>
      <w:marRight w:val="0"/>
      <w:marTop w:val="0"/>
      <w:marBottom w:val="0"/>
      <w:divBdr>
        <w:top w:val="none" w:sz="0" w:space="0" w:color="auto"/>
        <w:left w:val="none" w:sz="0" w:space="0" w:color="auto"/>
        <w:bottom w:val="none" w:sz="0" w:space="0" w:color="auto"/>
        <w:right w:val="none" w:sz="0" w:space="0" w:color="auto"/>
      </w:divBdr>
    </w:div>
    <w:div w:id="1321422970">
      <w:bodyDiv w:val="1"/>
      <w:marLeft w:val="0"/>
      <w:marRight w:val="0"/>
      <w:marTop w:val="0"/>
      <w:marBottom w:val="0"/>
      <w:divBdr>
        <w:top w:val="none" w:sz="0" w:space="0" w:color="auto"/>
        <w:left w:val="none" w:sz="0" w:space="0" w:color="auto"/>
        <w:bottom w:val="none" w:sz="0" w:space="0" w:color="auto"/>
        <w:right w:val="none" w:sz="0" w:space="0" w:color="auto"/>
      </w:divBdr>
    </w:div>
    <w:div w:id="1321427533">
      <w:bodyDiv w:val="1"/>
      <w:marLeft w:val="0"/>
      <w:marRight w:val="0"/>
      <w:marTop w:val="0"/>
      <w:marBottom w:val="0"/>
      <w:divBdr>
        <w:top w:val="none" w:sz="0" w:space="0" w:color="auto"/>
        <w:left w:val="none" w:sz="0" w:space="0" w:color="auto"/>
        <w:bottom w:val="none" w:sz="0" w:space="0" w:color="auto"/>
        <w:right w:val="none" w:sz="0" w:space="0" w:color="auto"/>
      </w:divBdr>
    </w:div>
    <w:div w:id="1321497467">
      <w:bodyDiv w:val="1"/>
      <w:marLeft w:val="0"/>
      <w:marRight w:val="0"/>
      <w:marTop w:val="0"/>
      <w:marBottom w:val="0"/>
      <w:divBdr>
        <w:top w:val="none" w:sz="0" w:space="0" w:color="auto"/>
        <w:left w:val="none" w:sz="0" w:space="0" w:color="auto"/>
        <w:bottom w:val="none" w:sz="0" w:space="0" w:color="auto"/>
        <w:right w:val="none" w:sz="0" w:space="0" w:color="auto"/>
      </w:divBdr>
    </w:div>
    <w:div w:id="1321499074">
      <w:bodyDiv w:val="1"/>
      <w:marLeft w:val="0"/>
      <w:marRight w:val="0"/>
      <w:marTop w:val="0"/>
      <w:marBottom w:val="0"/>
      <w:divBdr>
        <w:top w:val="none" w:sz="0" w:space="0" w:color="auto"/>
        <w:left w:val="none" w:sz="0" w:space="0" w:color="auto"/>
        <w:bottom w:val="none" w:sz="0" w:space="0" w:color="auto"/>
        <w:right w:val="none" w:sz="0" w:space="0" w:color="auto"/>
      </w:divBdr>
    </w:div>
    <w:div w:id="1321614720">
      <w:bodyDiv w:val="1"/>
      <w:marLeft w:val="0"/>
      <w:marRight w:val="0"/>
      <w:marTop w:val="0"/>
      <w:marBottom w:val="0"/>
      <w:divBdr>
        <w:top w:val="none" w:sz="0" w:space="0" w:color="auto"/>
        <w:left w:val="none" w:sz="0" w:space="0" w:color="auto"/>
        <w:bottom w:val="none" w:sz="0" w:space="0" w:color="auto"/>
        <w:right w:val="none" w:sz="0" w:space="0" w:color="auto"/>
      </w:divBdr>
    </w:div>
    <w:div w:id="1321890069">
      <w:bodyDiv w:val="1"/>
      <w:marLeft w:val="0"/>
      <w:marRight w:val="0"/>
      <w:marTop w:val="0"/>
      <w:marBottom w:val="0"/>
      <w:divBdr>
        <w:top w:val="none" w:sz="0" w:space="0" w:color="auto"/>
        <w:left w:val="none" w:sz="0" w:space="0" w:color="auto"/>
        <w:bottom w:val="none" w:sz="0" w:space="0" w:color="auto"/>
        <w:right w:val="none" w:sz="0" w:space="0" w:color="auto"/>
      </w:divBdr>
    </w:div>
    <w:div w:id="1321931020">
      <w:bodyDiv w:val="1"/>
      <w:marLeft w:val="0"/>
      <w:marRight w:val="0"/>
      <w:marTop w:val="0"/>
      <w:marBottom w:val="0"/>
      <w:divBdr>
        <w:top w:val="none" w:sz="0" w:space="0" w:color="auto"/>
        <w:left w:val="none" w:sz="0" w:space="0" w:color="auto"/>
        <w:bottom w:val="none" w:sz="0" w:space="0" w:color="auto"/>
        <w:right w:val="none" w:sz="0" w:space="0" w:color="auto"/>
      </w:divBdr>
    </w:div>
    <w:div w:id="1322005902">
      <w:bodyDiv w:val="1"/>
      <w:marLeft w:val="0"/>
      <w:marRight w:val="0"/>
      <w:marTop w:val="0"/>
      <w:marBottom w:val="0"/>
      <w:divBdr>
        <w:top w:val="none" w:sz="0" w:space="0" w:color="auto"/>
        <w:left w:val="none" w:sz="0" w:space="0" w:color="auto"/>
        <w:bottom w:val="none" w:sz="0" w:space="0" w:color="auto"/>
        <w:right w:val="none" w:sz="0" w:space="0" w:color="auto"/>
      </w:divBdr>
    </w:div>
    <w:div w:id="1322077883">
      <w:bodyDiv w:val="1"/>
      <w:marLeft w:val="0"/>
      <w:marRight w:val="0"/>
      <w:marTop w:val="0"/>
      <w:marBottom w:val="0"/>
      <w:divBdr>
        <w:top w:val="none" w:sz="0" w:space="0" w:color="auto"/>
        <w:left w:val="none" w:sz="0" w:space="0" w:color="auto"/>
        <w:bottom w:val="none" w:sz="0" w:space="0" w:color="auto"/>
        <w:right w:val="none" w:sz="0" w:space="0" w:color="auto"/>
      </w:divBdr>
    </w:div>
    <w:div w:id="1322543648">
      <w:bodyDiv w:val="1"/>
      <w:marLeft w:val="0"/>
      <w:marRight w:val="0"/>
      <w:marTop w:val="0"/>
      <w:marBottom w:val="0"/>
      <w:divBdr>
        <w:top w:val="none" w:sz="0" w:space="0" w:color="auto"/>
        <w:left w:val="none" w:sz="0" w:space="0" w:color="auto"/>
        <w:bottom w:val="none" w:sz="0" w:space="0" w:color="auto"/>
        <w:right w:val="none" w:sz="0" w:space="0" w:color="auto"/>
      </w:divBdr>
    </w:div>
    <w:div w:id="1322612675">
      <w:bodyDiv w:val="1"/>
      <w:marLeft w:val="0"/>
      <w:marRight w:val="0"/>
      <w:marTop w:val="0"/>
      <w:marBottom w:val="0"/>
      <w:divBdr>
        <w:top w:val="none" w:sz="0" w:space="0" w:color="auto"/>
        <w:left w:val="none" w:sz="0" w:space="0" w:color="auto"/>
        <w:bottom w:val="none" w:sz="0" w:space="0" w:color="auto"/>
        <w:right w:val="none" w:sz="0" w:space="0" w:color="auto"/>
      </w:divBdr>
    </w:div>
    <w:div w:id="1322661747">
      <w:bodyDiv w:val="1"/>
      <w:marLeft w:val="0"/>
      <w:marRight w:val="0"/>
      <w:marTop w:val="0"/>
      <w:marBottom w:val="0"/>
      <w:divBdr>
        <w:top w:val="none" w:sz="0" w:space="0" w:color="auto"/>
        <w:left w:val="none" w:sz="0" w:space="0" w:color="auto"/>
        <w:bottom w:val="none" w:sz="0" w:space="0" w:color="auto"/>
        <w:right w:val="none" w:sz="0" w:space="0" w:color="auto"/>
      </w:divBdr>
    </w:div>
    <w:div w:id="1322736815">
      <w:bodyDiv w:val="1"/>
      <w:marLeft w:val="0"/>
      <w:marRight w:val="0"/>
      <w:marTop w:val="0"/>
      <w:marBottom w:val="0"/>
      <w:divBdr>
        <w:top w:val="none" w:sz="0" w:space="0" w:color="auto"/>
        <w:left w:val="none" w:sz="0" w:space="0" w:color="auto"/>
        <w:bottom w:val="none" w:sz="0" w:space="0" w:color="auto"/>
        <w:right w:val="none" w:sz="0" w:space="0" w:color="auto"/>
      </w:divBdr>
    </w:div>
    <w:div w:id="1322779001">
      <w:bodyDiv w:val="1"/>
      <w:marLeft w:val="0"/>
      <w:marRight w:val="0"/>
      <w:marTop w:val="0"/>
      <w:marBottom w:val="0"/>
      <w:divBdr>
        <w:top w:val="none" w:sz="0" w:space="0" w:color="auto"/>
        <w:left w:val="none" w:sz="0" w:space="0" w:color="auto"/>
        <w:bottom w:val="none" w:sz="0" w:space="0" w:color="auto"/>
        <w:right w:val="none" w:sz="0" w:space="0" w:color="auto"/>
      </w:divBdr>
    </w:div>
    <w:div w:id="1322852439">
      <w:bodyDiv w:val="1"/>
      <w:marLeft w:val="0"/>
      <w:marRight w:val="0"/>
      <w:marTop w:val="0"/>
      <w:marBottom w:val="0"/>
      <w:divBdr>
        <w:top w:val="none" w:sz="0" w:space="0" w:color="auto"/>
        <w:left w:val="none" w:sz="0" w:space="0" w:color="auto"/>
        <w:bottom w:val="none" w:sz="0" w:space="0" w:color="auto"/>
        <w:right w:val="none" w:sz="0" w:space="0" w:color="auto"/>
      </w:divBdr>
    </w:div>
    <w:div w:id="1323238465">
      <w:bodyDiv w:val="1"/>
      <w:marLeft w:val="0"/>
      <w:marRight w:val="0"/>
      <w:marTop w:val="0"/>
      <w:marBottom w:val="0"/>
      <w:divBdr>
        <w:top w:val="none" w:sz="0" w:space="0" w:color="auto"/>
        <w:left w:val="none" w:sz="0" w:space="0" w:color="auto"/>
        <w:bottom w:val="none" w:sz="0" w:space="0" w:color="auto"/>
        <w:right w:val="none" w:sz="0" w:space="0" w:color="auto"/>
      </w:divBdr>
    </w:div>
    <w:div w:id="1323238805">
      <w:bodyDiv w:val="1"/>
      <w:marLeft w:val="0"/>
      <w:marRight w:val="0"/>
      <w:marTop w:val="0"/>
      <w:marBottom w:val="0"/>
      <w:divBdr>
        <w:top w:val="none" w:sz="0" w:space="0" w:color="auto"/>
        <w:left w:val="none" w:sz="0" w:space="0" w:color="auto"/>
        <w:bottom w:val="none" w:sz="0" w:space="0" w:color="auto"/>
        <w:right w:val="none" w:sz="0" w:space="0" w:color="auto"/>
      </w:divBdr>
    </w:div>
    <w:div w:id="1323240112">
      <w:bodyDiv w:val="1"/>
      <w:marLeft w:val="0"/>
      <w:marRight w:val="0"/>
      <w:marTop w:val="0"/>
      <w:marBottom w:val="0"/>
      <w:divBdr>
        <w:top w:val="none" w:sz="0" w:space="0" w:color="auto"/>
        <w:left w:val="none" w:sz="0" w:space="0" w:color="auto"/>
        <w:bottom w:val="none" w:sz="0" w:space="0" w:color="auto"/>
        <w:right w:val="none" w:sz="0" w:space="0" w:color="auto"/>
      </w:divBdr>
    </w:div>
    <w:div w:id="1323268046">
      <w:bodyDiv w:val="1"/>
      <w:marLeft w:val="0"/>
      <w:marRight w:val="0"/>
      <w:marTop w:val="0"/>
      <w:marBottom w:val="0"/>
      <w:divBdr>
        <w:top w:val="none" w:sz="0" w:space="0" w:color="auto"/>
        <w:left w:val="none" w:sz="0" w:space="0" w:color="auto"/>
        <w:bottom w:val="none" w:sz="0" w:space="0" w:color="auto"/>
        <w:right w:val="none" w:sz="0" w:space="0" w:color="auto"/>
      </w:divBdr>
    </w:div>
    <w:div w:id="1323391101">
      <w:bodyDiv w:val="1"/>
      <w:marLeft w:val="0"/>
      <w:marRight w:val="0"/>
      <w:marTop w:val="0"/>
      <w:marBottom w:val="0"/>
      <w:divBdr>
        <w:top w:val="none" w:sz="0" w:space="0" w:color="auto"/>
        <w:left w:val="none" w:sz="0" w:space="0" w:color="auto"/>
        <w:bottom w:val="none" w:sz="0" w:space="0" w:color="auto"/>
        <w:right w:val="none" w:sz="0" w:space="0" w:color="auto"/>
      </w:divBdr>
    </w:div>
    <w:div w:id="1323509705">
      <w:bodyDiv w:val="1"/>
      <w:marLeft w:val="0"/>
      <w:marRight w:val="0"/>
      <w:marTop w:val="0"/>
      <w:marBottom w:val="0"/>
      <w:divBdr>
        <w:top w:val="none" w:sz="0" w:space="0" w:color="auto"/>
        <w:left w:val="none" w:sz="0" w:space="0" w:color="auto"/>
        <w:bottom w:val="none" w:sz="0" w:space="0" w:color="auto"/>
        <w:right w:val="none" w:sz="0" w:space="0" w:color="auto"/>
      </w:divBdr>
    </w:div>
    <w:div w:id="1323656517">
      <w:bodyDiv w:val="1"/>
      <w:marLeft w:val="0"/>
      <w:marRight w:val="0"/>
      <w:marTop w:val="0"/>
      <w:marBottom w:val="0"/>
      <w:divBdr>
        <w:top w:val="none" w:sz="0" w:space="0" w:color="auto"/>
        <w:left w:val="none" w:sz="0" w:space="0" w:color="auto"/>
        <w:bottom w:val="none" w:sz="0" w:space="0" w:color="auto"/>
        <w:right w:val="none" w:sz="0" w:space="0" w:color="auto"/>
      </w:divBdr>
    </w:div>
    <w:div w:id="1323847638">
      <w:bodyDiv w:val="1"/>
      <w:marLeft w:val="0"/>
      <w:marRight w:val="0"/>
      <w:marTop w:val="0"/>
      <w:marBottom w:val="0"/>
      <w:divBdr>
        <w:top w:val="none" w:sz="0" w:space="0" w:color="auto"/>
        <w:left w:val="none" w:sz="0" w:space="0" w:color="auto"/>
        <w:bottom w:val="none" w:sz="0" w:space="0" w:color="auto"/>
        <w:right w:val="none" w:sz="0" w:space="0" w:color="auto"/>
      </w:divBdr>
    </w:div>
    <w:div w:id="1323894086">
      <w:bodyDiv w:val="1"/>
      <w:marLeft w:val="0"/>
      <w:marRight w:val="0"/>
      <w:marTop w:val="0"/>
      <w:marBottom w:val="0"/>
      <w:divBdr>
        <w:top w:val="none" w:sz="0" w:space="0" w:color="auto"/>
        <w:left w:val="none" w:sz="0" w:space="0" w:color="auto"/>
        <w:bottom w:val="none" w:sz="0" w:space="0" w:color="auto"/>
        <w:right w:val="none" w:sz="0" w:space="0" w:color="auto"/>
      </w:divBdr>
    </w:div>
    <w:div w:id="1323895460">
      <w:bodyDiv w:val="1"/>
      <w:marLeft w:val="0"/>
      <w:marRight w:val="0"/>
      <w:marTop w:val="0"/>
      <w:marBottom w:val="0"/>
      <w:divBdr>
        <w:top w:val="none" w:sz="0" w:space="0" w:color="auto"/>
        <w:left w:val="none" w:sz="0" w:space="0" w:color="auto"/>
        <w:bottom w:val="none" w:sz="0" w:space="0" w:color="auto"/>
        <w:right w:val="none" w:sz="0" w:space="0" w:color="auto"/>
      </w:divBdr>
    </w:div>
    <w:div w:id="1324041145">
      <w:bodyDiv w:val="1"/>
      <w:marLeft w:val="0"/>
      <w:marRight w:val="0"/>
      <w:marTop w:val="0"/>
      <w:marBottom w:val="0"/>
      <w:divBdr>
        <w:top w:val="none" w:sz="0" w:space="0" w:color="auto"/>
        <w:left w:val="none" w:sz="0" w:space="0" w:color="auto"/>
        <w:bottom w:val="none" w:sz="0" w:space="0" w:color="auto"/>
        <w:right w:val="none" w:sz="0" w:space="0" w:color="auto"/>
      </w:divBdr>
    </w:div>
    <w:div w:id="1324115872">
      <w:bodyDiv w:val="1"/>
      <w:marLeft w:val="0"/>
      <w:marRight w:val="0"/>
      <w:marTop w:val="0"/>
      <w:marBottom w:val="0"/>
      <w:divBdr>
        <w:top w:val="none" w:sz="0" w:space="0" w:color="auto"/>
        <w:left w:val="none" w:sz="0" w:space="0" w:color="auto"/>
        <w:bottom w:val="none" w:sz="0" w:space="0" w:color="auto"/>
        <w:right w:val="none" w:sz="0" w:space="0" w:color="auto"/>
      </w:divBdr>
    </w:div>
    <w:div w:id="1324165271">
      <w:bodyDiv w:val="1"/>
      <w:marLeft w:val="0"/>
      <w:marRight w:val="0"/>
      <w:marTop w:val="0"/>
      <w:marBottom w:val="0"/>
      <w:divBdr>
        <w:top w:val="none" w:sz="0" w:space="0" w:color="auto"/>
        <w:left w:val="none" w:sz="0" w:space="0" w:color="auto"/>
        <w:bottom w:val="none" w:sz="0" w:space="0" w:color="auto"/>
        <w:right w:val="none" w:sz="0" w:space="0" w:color="auto"/>
      </w:divBdr>
    </w:div>
    <w:div w:id="1324239509">
      <w:bodyDiv w:val="1"/>
      <w:marLeft w:val="0"/>
      <w:marRight w:val="0"/>
      <w:marTop w:val="0"/>
      <w:marBottom w:val="0"/>
      <w:divBdr>
        <w:top w:val="none" w:sz="0" w:space="0" w:color="auto"/>
        <w:left w:val="none" w:sz="0" w:space="0" w:color="auto"/>
        <w:bottom w:val="none" w:sz="0" w:space="0" w:color="auto"/>
        <w:right w:val="none" w:sz="0" w:space="0" w:color="auto"/>
      </w:divBdr>
    </w:div>
    <w:div w:id="1324318441">
      <w:bodyDiv w:val="1"/>
      <w:marLeft w:val="0"/>
      <w:marRight w:val="0"/>
      <w:marTop w:val="0"/>
      <w:marBottom w:val="0"/>
      <w:divBdr>
        <w:top w:val="none" w:sz="0" w:space="0" w:color="auto"/>
        <w:left w:val="none" w:sz="0" w:space="0" w:color="auto"/>
        <w:bottom w:val="none" w:sz="0" w:space="0" w:color="auto"/>
        <w:right w:val="none" w:sz="0" w:space="0" w:color="auto"/>
      </w:divBdr>
    </w:div>
    <w:div w:id="1324428049">
      <w:bodyDiv w:val="1"/>
      <w:marLeft w:val="0"/>
      <w:marRight w:val="0"/>
      <w:marTop w:val="0"/>
      <w:marBottom w:val="0"/>
      <w:divBdr>
        <w:top w:val="none" w:sz="0" w:space="0" w:color="auto"/>
        <w:left w:val="none" w:sz="0" w:space="0" w:color="auto"/>
        <w:bottom w:val="none" w:sz="0" w:space="0" w:color="auto"/>
        <w:right w:val="none" w:sz="0" w:space="0" w:color="auto"/>
      </w:divBdr>
    </w:div>
    <w:div w:id="1324549720">
      <w:bodyDiv w:val="1"/>
      <w:marLeft w:val="0"/>
      <w:marRight w:val="0"/>
      <w:marTop w:val="0"/>
      <w:marBottom w:val="0"/>
      <w:divBdr>
        <w:top w:val="none" w:sz="0" w:space="0" w:color="auto"/>
        <w:left w:val="none" w:sz="0" w:space="0" w:color="auto"/>
        <w:bottom w:val="none" w:sz="0" w:space="0" w:color="auto"/>
        <w:right w:val="none" w:sz="0" w:space="0" w:color="auto"/>
      </w:divBdr>
    </w:div>
    <w:div w:id="1324621372">
      <w:bodyDiv w:val="1"/>
      <w:marLeft w:val="0"/>
      <w:marRight w:val="0"/>
      <w:marTop w:val="0"/>
      <w:marBottom w:val="0"/>
      <w:divBdr>
        <w:top w:val="none" w:sz="0" w:space="0" w:color="auto"/>
        <w:left w:val="none" w:sz="0" w:space="0" w:color="auto"/>
        <w:bottom w:val="none" w:sz="0" w:space="0" w:color="auto"/>
        <w:right w:val="none" w:sz="0" w:space="0" w:color="auto"/>
      </w:divBdr>
    </w:div>
    <w:div w:id="1324695624">
      <w:bodyDiv w:val="1"/>
      <w:marLeft w:val="0"/>
      <w:marRight w:val="0"/>
      <w:marTop w:val="0"/>
      <w:marBottom w:val="0"/>
      <w:divBdr>
        <w:top w:val="none" w:sz="0" w:space="0" w:color="auto"/>
        <w:left w:val="none" w:sz="0" w:space="0" w:color="auto"/>
        <w:bottom w:val="none" w:sz="0" w:space="0" w:color="auto"/>
        <w:right w:val="none" w:sz="0" w:space="0" w:color="auto"/>
      </w:divBdr>
    </w:div>
    <w:div w:id="1324821770">
      <w:bodyDiv w:val="1"/>
      <w:marLeft w:val="0"/>
      <w:marRight w:val="0"/>
      <w:marTop w:val="0"/>
      <w:marBottom w:val="0"/>
      <w:divBdr>
        <w:top w:val="none" w:sz="0" w:space="0" w:color="auto"/>
        <w:left w:val="none" w:sz="0" w:space="0" w:color="auto"/>
        <w:bottom w:val="none" w:sz="0" w:space="0" w:color="auto"/>
        <w:right w:val="none" w:sz="0" w:space="0" w:color="auto"/>
      </w:divBdr>
    </w:div>
    <w:div w:id="1324892384">
      <w:bodyDiv w:val="1"/>
      <w:marLeft w:val="0"/>
      <w:marRight w:val="0"/>
      <w:marTop w:val="0"/>
      <w:marBottom w:val="0"/>
      <w:divBdr>
        <w:top w:val="none" w:sz="0" w:space="0" w:color="auto"/>
        <w:left w:val="none" w:sz="0" w:space="0" w:color="auto"/>
        <w:bottom w:val="none" w:sz="0" w:space="0" w:color="auto"/>
        <w:right w:val="none" w:sz="0" w:space="0" w:color="auto"/>
      </w:divBdr>
    </w:div>
    <w:div w:id="1324894451">
      <w:bodyDiv w:val="1"/>
      <w:marLeft w:val="0"/>
      <w:marRight w:val="0"/>
      <w:marTop w:val="0"/>
      <w:marBottom w:val="0"/>
      <w:divBdr>
        <w:top w:val="none" w:sz="0" w:space="0" w:color="auto"/>
        <w:left w:val="none" w:sz="0" w:space="0" w:color="auto"/>
        <w:bottom w:val="none" w:sz="0" w:space="0" w:color="auto"/>
        <w:right w:val="none" w:sz="0" w:space="0" w:color="auto"/>
      </w:divBdr>
    </w:div>
    <w:div w:id="1325083382">
      <w:bodyDiv w:val="1"/>
      <w:marLeft w:val="0"/>
      <w:marRight w:val="0"/>
      <w:marTop w:val="0"/>
      <w:marBottom w:val="0"/>
      <w:divBdr>
        <w:top w:val="none" w:sz="0" w:space="0" w:color="auto"/>
        <w:left w:val="none" w:sz="0" w:space="0" w:color="auto"/>
        <w:bottom w:val="none" w:sz="0" w:space="0" w:color="auto"/>
        <w:right w:val="none" w:sz="0" w:space="0" w:color="auto"/>
      </w:divBdr>
    </w:div>
    <w:div w:id="1325087488">
      <w:bodyDiv w:val="1"/>
      <w:marLeft w:val="0"/>
      <w:marRight w:val="0"/>
      <w:marTop w:val="0"/>
      <w:marBottom w:val="0"/>
      <w:divBdr>
        <w:top w:val="none" w:sz="0" w:space="0" w:color="auto"/>
        <w:left w:val="none" w:sz="0" w:space="0" w:color="auto"/>
        <w:bottom w:val="none" w:sz="0" w:space="0" w:color="auto"/>
        <w:right w:val="none" w:sz="0" w:space="0" w:color="auto"/>
      </w:divBdr>
    </w:div>
    <w:div w:id="1325204482">
      <w:bodyDiv w:val="1"/>
      <w:marLeft w:val="0"/>
      <w:marRight w:val="0"/>
      <w:marTop w:val="0"/>
      <w:marBottom w:val="0"/>
      <w:divBdr>
        <w:top w:val="none" w:sz="0" w:space="0" w:color="auto"/>
        <w:left w:val="none" w:sz="0" w:space="0" w:color="auto"/>
        <w:bottom w:val="none" w:sz="0" w:space="0" w:color="auto"/>
        <w:right w:val="none" w:sz="0" w:space="0" w:color="auto"/>
      </w:divBdr>
    </w:div>
    <w:div w:id="1325204497">
      <w:bodyDiv w:val="1"/>
      <w:marLeft w:val="0"/>
      <w:marRight w:val="0"/>
      <w:marTop w:val="0"/>
      <w:marBottom w:val="0"/>
      <w:divBdr>
        <w:top w:val="none" w:sz="0" w:space="0" w:color="auto"/>
        <w:left w:val="none" w:sz="0" w:space="0" w:color="auto"/>
        <w:bottom w:val="none" w:sz="0" w:space="0" w:color="auto"/>
        <w:right w:val="none" w:sz="0" w:space="0" w:color="auto"/>
      </w:divBdr>
    </w:div>
    <w:div w:id="1325275857">
      <w:bodyDiv w:val="1"/>
      <w:marLeft w:val="0"/>
      <w:marRight w:val="0"/>
      <w:marTop w:val="0"/>
      <w:marBottom w:val="0"/>
      <w:divBdr>
        <w:top w:val="none" w:sz="0" w:space="0" w:color="auto"/>
        <w:left w:val="none" w:sz="0" w:space="0" w:color="auto"/>
        <w:bottom w:val="none" w:sz="0" w:space="0" w:color="auto"/>
        <w:right w:val="none" w:sz="0" w:space="0" w:color="auto"/>
      </w:divBdr>
    </w:div>
    <w:div w:id="1325351406">
      <w:bodyDiv w:val="1"/>
      <w:marLeft w:val="0"/>
      <w:marRight w:val="0"/>
      <w:marTop w:val="0"/>
      <w:marBottom w:val="0"/>
      <w:divBdr>
        <w:top w:val="none" w:sz="0" w:space="0" w:color="auto"/>
        <w:left w:val="none" w:sz="0" w:space="0" w:color="auto"/>
        <w:bottom w:val="none" w:sz="0" w:space="0" w:color="auto"/>
        <w:right w:val="none" w:sz="0" w:space="0" w:color="auto"/>
      </w:divBdr>
    </w:div>
    <w:div w:id="1325356949">
      <w:bodyDiv w:val="1"/>
      <w:marLeft w:val="0"/>
      <w:marRight w:val="0"/>
      <w:marTop w:val="0"/>
      <w:marBottom w:val="0"/>
      <w:divBdr>
        <w:top w:val="none" w:sz="0" w:space="0" w:color="auto"/>
        <w:left w:val="none" w:sz="0" w:space="0" w:color="auto"/>
        <w:bottom w:val="none" w:sz="0" w:space="0" w:color="auto"/>
        <w:right w:val="none" w:sz="0" w:space="0" w:color="auto"/>
      </w:divBdr>
    </w:div>
    <w:div w:id="1325427156">
      <w:bodyDiv w:val="1"/>
      <w:marLeft w:val="0"/>
      <w:marRight w:val="0"/>
      <w:marTop w:val="0"/>
      <w:marBottom w:val="0"/>
      <w:divBdr>
        <w:top w:val="none" w:sz="0" w:space="0" w:color="auto"/>
        <w:left w:val="none" w:sz="0" w:space="0" w:color="auto"/>
        <w:bottom w:val="none" w:sz="0" w:space="0" w:color="auto"/>
        <w:right w:val="none" w:sz="0" w:space="0" w:color="auto"/>
      </w:divBdr>
    </w:div>
    <w:div w:id="1325431187">
      <w:bodyDiv w:val="1"/>
      <w:marLeft w:val="0"/>
      <w:marRight w:val="0"/>
      <w:marTop w:val="0"/>
      <w:marBottom w:val="0"/>
      <w:divBdr>
        <w:top w:val="none" w:sz="0" w:space="0" w:color="auto"/>
        <w:left w:val="none" w:sz="0" w:space="0" w:color="auto"/>
        <w:bottom w:val="none" w:sz="0" w:space="0" w:color="auto"/>
        <w:right w:val="none" w:sz="0" w:space="0" w:color="auto"/>
      </w:divBdr>
    </w:div>
    <w:div w:id="1325475374">
      <w:bodyDiv w:val="1"/>
      <w:marLeft w:val="0"/>
      <w:marRight w:val="0"/>
      <w:marTop w:val="0"/>
      <w:marBottom w:val="0"/>
      <w:divBdr>
        <w:top w:val="none" w:sz="0" w:space="0" w:color="auto"/>
        <w:left w:val="none" w:sz="0" w:space="0" w:color="auto"/>
        <w:bottom w:val="none" w:sz="0" w:space="0" w:color="auto"/>
        <w:right w:val="none" w:sz="0" w:space="0" w:color="auto"/>
      </w:divBdr>
    </w:div>
    <w:div w:id="1325544330">
      <w:bodyDiv w:val="1"/>
      <w:marLeft w:val="0"/>
      <w:marRight w:val="0"/>
      <w:marTop w:val="0"/>
      <w:marBottom w:val="0"/>
      <w:divBdr>
        <w:top w:val="none" w:sz="0" w:space="0" w:color="auto"/>
        <w:left w:val="none" w:sz="0" w:space="0" w:color="auto"/>
        <w:bottom w:val="none" w:sz="0" w:space="0" w:color="auto"/>
        <w:right w:val="none" w:sz="0" w:space="0" w:color="auto"/>
      </w:divBdr>
    </w:div>
    <w:div w:id="1325551455">
      <w:bodyDiv w:val="1"/>
      <w:marLeft w:val="0"/>
      <w:marRight w:val="0"/>
      <w:marTop w:val="0"/>
      <w:marBottom w:val="0"/>
      <w:divBdr>
        <w:top w:val="none" w:sz="0" w:space="0" w:color="auto"/>
        <w:left w:val="none" w:sz="0" w:space="0" w:color="auto"/>
        <w:bottom w:val="none" w:sz="0" w:space="0" w:color="auto"/>
        <w:right w:val="none" w:sz="0" w:space="0" w:color="auto"/>
      </w:divBdr>
    </w:div>
    <w:div w:id="1325551934">
      <w:bodyDiv w:val="1"/>
      <w:marLeft w:val="0"/>
      <w:marRight w:val="0"/>
      <w:marTop w:val="0"/>
      <w:marBottom w:val="0"/>
      <w:divBdr>
        <w:top w:val="none" w:sz="0" w:space="0" w:color="auto"/>
        <w:left w:val="none" w:sz="0" w:space="0" w:color="auto"/>
        <w:bottom w:val="none" w:sz="0" w:space="0" w:color="auto"/>
        <w:right w:val="none" w:sz="0" w:space="0" w:color="auto"/>
      </w:divBdr>
    </w:div>
    <w:div w:id="1325620882">
      <w:bodyDiv w:val="1"/>
      <w:marLeft w:val="0"/>
      <w:marRight w:val="0"/>
      <w:marTop w:val="0"/>
      <w:marBottom w:val="0"/>
      <w:divBdr>
        <w:top w:val="none" w:sz="0" w:space="0" w:color="auto"/>
        <w:left w:val="none" w:sz="0" w:space="0" w:color="auto"/>
        <w:bottom w:val="none" w:sz="0" w:space="0" w:color="auto"/>
        <w:right w:val="none" w:sz="0" w:space="0" w:color="auto"/>
      </w:divBdr>
    </w:div>
    <w:div w:id="1325622541">
      <w:bodyDiv w:val="1"/>
      <w:marLeft w:val="0"/>
      <w:marRight w:val="0"/>
      <w:marTop w:val="0"/>
      <w:marBottom w:val="0"/>
      <w:divBdr>
        <w:top w:val="none" w:sz="0" w:space="0" w:color="auto"/>
        <w:left w:val="none" w:sz="0" w:space="0" w:color="auto"/>
        <w:bottom w:val="none" w:sz="0" w:space="0" w:color="auto"/>
        <w:right w:val="none" w:sz="0" w:space="0" w:color="auto"/>
      </w:divBdr>
    </w:div>
    <w:div w:id="1325626456">
      <w:bodyDiv w:val="1"/>
      <w:marLeft w:val="0"/>
      <w:marRight w:val="0"/>
      <w:marTop w:val="0"/>
      <w:marBottom w:val="0"/>
      <w:divBdr>
        <w:top w:val="none" w:sz="0" w:space="0" w:color="auto"/>
        <w:left w:val="none" w:sz="0" w:space="0" w:color="auto"/>
        <w:bottom w:val="none" w:sz="0" w:space="0" w:color="auto"/>
        <w:right w:val="none" w:sz="0" w:space="0" w:color="auto"/>
      </w:divBdr>
    </w:div>
    <w:div w:id="1325737697">
      <w:bodyDiv w:val="1"/>
      <w:marLeft w:val="0"/>
      <w:marRight w:val="0"/>
      <w:marTop w:val="0"/>
      <w:marBottom w:val="0"/>
      <w:divBdr>
        <w:top w:val="none" w:sz="0" w:space="0" w:color="auto"/>
        <w:left w:val="none" w:sz="0" w:space="0" w:color="auto"/>
        <w:bottom w:val="none" w:sz="0" w:space="0" w:color="auto"/>
        <w:right w:val="none" w:sz="0" w:space="0" w:color="auto"/>
      </w:divBdr>
    </w:div>
    <w:div w:id="1325745567">
      <w:bodyDiv w:val="1"/>
      <w:marLeft w:val="0"/>
      <w:marRight w:val="0"/>
      <w:marTop w:val="0"/>
      <w:marBottom w:val="0"/>
      <w:divBdr>
        <w:top w:val="none" w:sz="0" w:space="0" w:color="auto"/>
        <w:left w:val="none" w:sz="0" w:space="0" w:color="auto"/>
        <w:bottom w:val="none" w:sz="0" w:space="0" w:color="auto"/>
        <w:right w:val="none" w:sz="0" w:space="0" w:color="auto"/>
      </w:divBdr>
    </w:div>
    <w:div w:id="1325816821">
      <w:bodyDiv w:val="1"/>
      <w:marLeft w:val="0"/>
      <w:marRight w:val="0"/>
      <w:marTop w:val="0"/>
      <w:marBottom w:val="0"/>
      <w:divBdr>
        <w:top w:val="none" w:sz="0" w:space="0" w:color="auto"/>
        <w:left w:val="none" w:sz="0" w:space="0" w:color="auto"/>
        <w:bottom w:val="none" w:sz="0" w:space="0" w:color="auto"/>
        <w:right w:val="none" w:sz="0" w:space="0" w:color="auto"/>
      </w:divBdr>
    </w:div>
    <w:div w:id="1325822296">
      <w:bodyDiv w:val="1"/>
      <w:marLeft w:val="0"/>
      <w:marRight w:val="0"/>
      <w:marTop w:val="0"/>
      <w:marBottom w:val="0"/>
      <w:divBdr>
        <w:top w:val="none" w:sz="0" w:space="0" w:color="auto"/>
        <w:left w:val="none" w:sz="0" w:space="0" w:color="auto"/>
        <w:bottom w:val="none" w:sz="0" w:space="0" w:color="auto"/>
        <w:right w:val="none" w:sz="0" w:space="0" w:color="auto"/>
      </w:divBdr>
    </w:div>
    <w:div w:id="1326275851">
      <w:bodyDiv w:val="1"/>
      <w:marLeft w:val="0"/>
      <w:marRight w:val="0"/>
      <w:marTop w:val="0"/>
      <w:marBottom w:val="0"/>
      <w:divBdr>
        <w:top w:val="none" w:sz="0" w:space="0" w:color="auto"/>
        <w:left w:val="none" w:sz="0" w:space="0" w:color="auto"/>
        <w:bottom w:val="none" w:sz="0" w:space="0" w:color="auto"/>
        <w:right w:val="none" w:sz="0" w:space="0" w:color="auto"/>
      </w:divBdr>
    </w:div>
    <w:div w:id="1326281201">
      <w:bodyDiv w:val="1"/>
      <w:marLeft w:val="0"/>
      <w:marRight w:val="0"/>
      <w:marTop w:val="0"/>
      <w:marBottom w:val="0"/>
      <w:divBdr>
        <w:top w:val="none" w:sz="0" w:space="0" w:color="auto"/>
        <w:left w:val="none" w:sz="0" w:space="0" w:color="auto"/>
        <w:bottom w:val="none" w:sz="0" w:space="0" w:color="auto"/>
        <w:right w:val="none" w:sz="0" w:space="0" w:color="auto"/>
      </w:divBdr>
    </w:div>
    <w:div w:id="1326317643">
      <w:bodyDiv w:val="1"/>
      <w:marLeft w:val="0"/>
      <w:marRight w:val="0"/>
      <w:marTop w:val="0"/>
      <w:marBottom w:val="0"/>
      <w:divBdr>
        <w:top w:val="none" w:sz="0" w:space="0" w:color="auto"/>
        <w:left w:val="none" w:sz="0" w:space="0" w:color="auto"/>
        <w:bottom w:val="none" w:sz="0" w:space="0" w:color="auto"/>
        <w:right w:val="none" w:sz="0" w:space="0" w:color="auto"/>
      </w:divBdr>
    </w:div>
    <w:div w:id="1326472127">
      <w:bodyDiv w:val="1"/>
      <w:marLeft w:val="0"/>
      <w:marRight w:val="0"/>
      <w:marTop w:val="0"/>
      <w:marBottom w:val="0"/>
      <w:divBdr>
        <w:top w:val="none" w:sz="0" w:space="0" w:color="auto"/>
        <w:left w:val="none" w:sz="0" w:space="0" w:color="auto"/>
        <w:bottom w:val="none" w:sz="0" w:space="0" w:color="auto"/>
        <w:right w:val="none" w:sz="0" w:space="0" w:color="auto"/>
      </w:divBdr>
    </w:div>
    <w:div w:id="1326589633">
      <w:bodyDiv w:val="1"/>
      <w:marLeft w:val="0"/>
      <w:marRight w:val="0"/>
      <w:marTop w:val="0"/>
      <w:marBottom w:val="0"/>
      <w:divBdr>
        <w:top w:val="none" w:sz="0" w:space="0" w:color="auto"/>
        <w:left w:val="none" w:sz="0" w:space="0" w:color="auto"/>
        <w:bottom w:val="none" w:sz="0" w:space="0" w:color="auto"/>
        <w:right w:val="none" w:sz="0" w:space="0" w:color="auto"/>
      </w:divBdr>
    </w:div>
    <w:div w:id="1326662439">
      <w:bodyDiv w:val="1"/>
      <w:marLeft w:val="0"/>
      <w:marRight w:val="0"/>
      <w:marTop w:val="0"/>
      <w:marBottom w:val="0"/>
      <w:divBdr>
        <w:top w:val="none" w:sz="0" w:space="0" w:color="auto"/>
        <w:left w:val="none" w:sz="0" w:space="0" w:color="auto"/>
        <w:bottom w:val="none" w:sz="0" w:space="0" w:color="auto"/>
        <w:right w:val="none" w:sz="0" w:space="0" w:color="auto"/>
      </w:divBdr>
    </w:div>
    <w:div w:id="1326669014">
      <w:bodyDiv w:val="1"/>
      <w:marLeft w:val="0"/>
      <w:marRight w:val="0"/>
      <w:marTop w:val="0"/>
      <w:marBottom w:val="0"/>
      <w:divBdr>
        <w:top w:val="none" w:sz="0" w:space="0" w:color="auto"/>
        <w:left w:val="none" w:sz="0" w:space="0" w:color="auto"/>
        <w:bottom w:val="none" w:sz="0" w:space="0" w:color="auto"/>
        <w:right w:val="none" w:sz="0" w:space="0" w:color="auto"/>
      </w:divBdr>
    </w:div>
    <w:div w:id="1326738493">
      <w:bodyDiv w:val="1"/>
      <w:marLeft w:val="0"/>
      <w:marRight w:val="0"/>
      <w:marTop w:val="0"/>
      <w:marBottom w:val="0"/>
      <w:divBdr>
        <w:top w:val="none" w:sz="0" w:space="0" w:color="auto"/>
        <w:left w:val="none" w:sz="0" w:space="0" w:color="auto"/>
        <w:bottom w:val="none" w:sz="0" w:space="0" w:color="auto"/>
        <w:right w:val="none" w:sz="0" w:space="0" w:color="auto"/>
      </w:divBdr>
    </w:div>
    <w:div w:id="1326739484">
      <w:bodyDiv w:val="1"/>
      <w:marLeft w:val="0"/>
      <w:marRight w:val="0"/>
      <w:marTop w:val="0"/>
      <w:marBottom w:val="0"/>
      <w:divBdr>
        <w:top w:val="none" w:sz="0" w:space="0" w:color="auto"/>
        <w:left w:val="none" w:sz="0" w:space="0" w:color="auto"/>
        <w:bottom w:val="none" w:sz="0" w:space="0" w:color="auto"/>
        <w:right w:val="none" w:sz="0" w:space="0" w:color="auto"/>
      </w:divBdr>
    </w:div>
    <w:div w:id="1326782335">
      <w:bodyDiv w:val="1"/>
      <w:marLeft w:val="0"/>
      <w:marRight w:val="0"/>
      <w:marTop w:val="0"/>
      <w:marBottom w:val="0"/>
      <w:divBdr>
        <w:top w:val="none" w:sz="0" w:space="0" w:color="auto"/>
        <w:left w:val="none" w:sz="0" w:space="0" w:color="auto"/>
        <w:bottom w:val="none" w:sz="0" w:space="0" w:color="auto"/>
        <w:right w:val="none" w:sz="0" w:space="0" w:color="auto"/>
      </w:divBdr>
    </w:div>
    <w:div w:id="1326856514">
      <w:bodyDiv w:val="1"/>
      <w:marLeft w:val="0"/>
      <w:marRight w:val="0"/>
      <w:marTop w:val="0"/>
      <w:marBottom w:val="0"/>
      <w:divBdr>
        <w:top w:val="none" w:sz="0" w:space="0" w:color="auto"/>
        <w:left w:val="none" w:sz="0" w:space="0" w:color="auto"/>
        <w:bottom w:val="none" w:sz="0" w:space="0" w:color="auto"/>
        <w:right w:val="none" w:sz="0" w:space="0" w:color="auto"/>
      </w:divBdr>
    </w:div>
    <w:div w:id="1326973997">
      <w:bodyDiv w:val="1"/>
      <w:marLeft w:val="0"/>
      <w:marRight w:val="0"/>
      <w:marTop w:val="0"/>
      <w:marBottom w:val="0"/>
      <w:divBdr>
        <w:top w:val="none" w:sz="0" w:space="0" w:color="auto"/>
        <w:left w:val="none" w:sz="0" w:space="0" w:color="auto"/>
        <w:bottom w:val="none" w:sz="0" w:space="0" w:color="auto"/>
        <w:right w:val="none" w:sz="0" w:space="0" w:color="auto"/>
      </w:divBdr>
    </w:div>
    <w:div w:id="1327049955">
      <w:bodyDiv w:val="1"/>
      <w:marLeft w:val="0"/>
      <w:marRight w:val="0"/>
      <w:marTop w:val="0"/>
      <w:marBottom w:val="0"/>
      <w:divBdr>
        <w:top w:val="none" w:sz="0" w:space="0" w:color="auto"/>
        <w:left w:val="none" w:sz="0" w:space="0" w:color="auto"/>
        <w:bottom w:val="none" w:sz="0" w:space="0" w:color="auto"/>
        <w:right w:val="none" w:sz="0" w:space="0" w:color="auto"/>
      </w:divBdr>
    </w:div>
    <w:div w:id="1327055304">
      <w:bodyDiv w:val="1"/>
      <w:marLeft w:val="0"/>
      <w:marRight w:val="0"/>
      <w:marTop w:val="0"/>
      <w:marBottom w:val="0"/>
      <w:divBdr>
        <w:top w:val="none" w:sz="0" w:space="0" w:color="auto"/>
        <w:left w:val="none" w:sz="0" w:space="0" w:color="auto"/>
        <w:bottom w:val="none" w:sz="0" w:space="0" w:color="auto"/>
        <w:right w:val="none" w:sz="0" w:space="0" w:color="auto"/>
      </w:divBdr>
    </w:div>
    <w:div w:id="1327172910">
      <w:bodyDiv w:val="1"/>
      <w:marLeft w:val="0"/>
      <w:marRight w:val="0"/>
      <w:marTop w:val="0"/>
      <w:marBottom w:val="0"/>
      <w:divBdr>
        <w:top w:val="none" w:sz="0" w:space="0" w:color="auto"/>
        <w:left w:val="none" w:sz="0" w:space="0" w:color="auto"/>
        <w:bottom w:val="none" w:sz="0" w:space="0" w:color="auto"/>
        <w:right w:val="none" w:sz="0" w:space="0" w:color="auto"/>
      </w:divBdr>
    </w:div>
    <w:div w:id="1327435936">
      <w:bodyDiv w:val="1"/>
      <w:marLeft w:val="0"/>
      <w:marRight w:val="0"/>
      <w:marTop w:val="0"/>
      <w:marBottom w:val="0"/>
      <w:divBdr>
        <w:top w:val="none" w:sz="0" w:space="0" w:color="auto"/>
        <w:left w:val="none" w:sz="0" w:space="0" w:color="auto"/>
        <w:bottom w:val="none" w:sz="0" w:space="0" w:color="auto"/>
        <w:right w:val="none" w:sz="0" w:space="0" w:color="auto"/>
      </w:divBdr>
    </w:div>
    <w:div w:id="1327441206">
      <w:bodyDiv w:val="1"/>
      <w:marLeft w:val="0"/>
      <w:marRight w:val="0"/>
      <w:marTop w:val="0"/>
      <w:marBottom w:val="0"/>
      <w:divBdr>
        <w:top w:val="none" w:sz="0" w:space="0" w:color="auto"/>
        <w:left w:val="none" w:sz="0" w:space="0" w:color="auto"/>
        <w:bottom w:val="none" w:sz="0" w:space="0" w:color="auto"/>
        <w:right w:val="none" w:sz="0" w:space="0" w:color="auto"/>
      </w:divBdr>
    </w:div>
    <w:div w:id="1327510745">
      <w:bodyDiv w:val="1"/>
      <w:marLeft w:val="0"/>
      <w:marRight w:val="0"/>
      <w:marTop w:val="0"/>
      <w:marBottom w:val="0"/>
      <w:divBdr>
        <w:top w:val="none" w:sz="0" w:space="0" w:color="auto"/>
        <w:left w:val="none" w:sz="0" w:space="0" w:color="auto"/>
        <w:bottom w:val="none" w:sz="0" w:space="0" w:color="auto"/>
        <w:right w:val="none" w:sz="0" w:space="0" w:color="auto"/>
      </w:divBdr>
    </w:div>
    <w:div w:id="1327513067">
      <w:bodyDiv w:val="1"/>
      <w:marLeft w:val="0"/>
      <w:marRight w:val="0"/>
      <w:marTop w:val="0"/>
      <w:marBottom w:val="0"/>
      <w:divBdr>
        <w:top w:val="none" w:sz="0" w:space="0" w:color="auto"/>
        <w:left w:val="none" w:sz="0" w:space="0" w:color="auto"/>
        <w:bottom w:val="none" w:sz="0" w:space="0" w:color="auto"/>
        <w:right w:val="none" w:sz="0" w:space="0" w:color="auto"/>
      </w:divBdr>
    </w:div>
    <w:div w:id="1327517914">
      <w:bodyDiv w:val="1"/>
      <w:marLeft w:val="0"/>
      <w:marRight w:val="0"/>
      <w:marTop w:val="0"/>
      <w:marBottom w:val="0"/>
      <w:divBdr>
        <w:top w:val="none" w:sz="0" w:space="0" w:color="auto"/>
        <w:left w:val="none" w:sz="0" w:space="0" w:color="auto"/>
        <w:bottom w:val="none" w:sz="0" w:space="0" w:color="auto"/>
        <w:right w:val="none" w:sz="0" w:space="0" w:color="auto"/>
      </w:divBdr>
    </w:div>
    <w:div w:id="1327592792">
      <w:bodyDiv w:val="1"/>
      <w:marLeft w:val="0"/>
      <w:marRight w:val="0"/>
      <w:marTop w:val="0"/>
      <w:marBottom w:val="0"/>
      <w:divBdr>
        <w:top w:val="none" w:sz="0" w:space="0" w:color="auto"/>
        <w:left w:val="none" w:sz="0" w:space="0" w:color="auto"/>
        <w:bottom w:val="none" w:sz="0" w:space="0" w:color="auto"/>
        <w:right w:val="none" w:sz="0" w:space="0" w:color="auto"/>
      </w:divBdr>
    </w:div>
    <w:div w:id="1327629094">
      <w:bodyDiv w:val="1"/>
      <w:marLeft w:val="0"/>
      <w:marRight w:val="0"/>
      <w:marTop w:val="0"/>
      <w:marBottom w:val="0"/>
      <w:divBdr>
        <w:top w:val="none" w:sz="0" w:space="0" w:color="auto"/>
        <w:left w:val="none" w:sz="0" w:space="0" w:color="auto"/>
        <w:bottom w:val="none" w:sz="0" w:space="0" w:color="auto"/>
        <w:right w:val="none" w:sz="0" w:space="0" w:color="auto"/>
      </w:divBdr>
    </w:div>
    <w:div w:id="1327633597">
      <w:bodyDiv w:val="1"/>
      <w:marLeft w:val="0"/>
      <w:marRight w:val="0"/>
      <w:marTop w:val="0"/>
      <w:marBottom w:val="0"/>
      <w:divBdr>
        <w:top w:val="none" w:sz="0" w:space="0" w:color="auto"/>
        <w:left w:val="none" w:sz="0" w:space="0" w:color="auto"/>
        <w:bottom w:val="none" w:sz="0" w:space="0" w:color="auto"/>
        <w:right w:val="none" w:sz="0" w:space="0" w:color="auto"/>
      </w:divBdr>
    </w:div>
    <w:div w:id="1327704774">
      <w:bodyDiv w:val="1"/>
      <w:marLeft w:val="0"/>
      <w:marRight w:val="0"/>
      <w:marTop w:val="0"/>
      <w:marBottom w:val="0"/>
      <w:divBdr>
        <w:top w:val="none" w:sz="0" w:space="0" w:color="auto"/>
        <w:left w:val="none" w:sz="0" w:space="0" w:color="auto"/>
        <w:bottom w:val="none" w:sz="0" w:space="0" w:color="auto"/>
        <w:right w:val="none" w:sz="0" w:space="0" w:color="auto"/>
      </w:divBdr>
    </w:div>
    <w:div w:id="1327709319">
      <w:bodyDiv w:val="1"/>
      <w:marLeft w:val="0"/>
      <w:marRight w:val="0"/>
      <w:marTop w:val="0"/>
      <w:marBottom w:val="0"/>
      <w:divBdr>
        <w:top w:val="none" w:sz="0" w:space="0" w:color="auto"/>
        <w:left w:val="none" w:sz="0" w:space="0" w:color="auto"/>
        <w:bottom w:val="none" w:sz="0" w:space="0" w:color="auto"/>
        <w:right w:val="none" w:sz="0" w:space="0" w:color="auto"/>
      </w:divBdr>
    </w:div>
    <w:div w:id="1327825718">
      <w:bodyDiv w:val="1"/>
      <w:marLeft w:val="0"/>
      <w:marRight w:val="0"/>
      <w:marTop w:val="0"/>
      <w:marBottom w:val="0"/>
      <w:divBdr>
        <w:top w:val="none" w:sz="0" w:space="0" w:color="auto"/>
        <w:left w:val="none" w:sz="0" w:space="0" w:color="auto"/>
        <w:bottom w:val="none" w:sz="0" w:space="0" w:color="auto"/>
        <w:right w:val="none" w:sz="0" w:space="0" w:color="auto"/>
      </w:divBdr>
    </w:div>
    <w:div w:id="1327900854">
      <w:bodyDiv w:val="1"/>
      <w:marLeft w:val="0"/>
      <w:marRight w:val="0"/>
      <w:marTop w:val="0"/>
      <w:marBottom w:val="0"/>
      <w:divBdr>
        <w:top w:val="none" w:sz="0" w:space="0" w:color="auto"/>
        <w:left w:val="none" w:sz="0" w:space="0" w:color="auto"/>
        <w:bottom w:val="none" w:sz="0" w:space="0" w:color="auto"/>
        <w:right w:val="none" w:sz="0" w:space="0" w:color="auto"/>
      </w:divBdr>
    </w:div>
    <w:div w:id="1327978412">
      <w:bodyDiv w:val="1"/>
      <w:marLeft w:val="0"/>
      <w:marRight w:val="0"/>
      <w:marTop w:val="0"/>
      <w:marBottom w:val="0"/>
      <w:divBdr>
        <w:top w:val="none" w:sz="0" w:space="0" w:color="auto"/>
        <w:left w:val="none" w:sz="0" w:space="0" w:color="auto"/>
        <w:bottom w:val="none" w:sz="0" w:space="0" w:color="auto"/>
        <w:right w:val="none" w:sz="0" w:space="0" w:color="auto"/>
      </w:divBdr>
    </w:div>
    <w:div w:id="1327980438">
      <w:bodyDiv w:val="1"/>
      <w:marLeft w:val="0"/>
      <w:marRight w:val="0"/>
      <w:marTop w:val="0"/>
      <w:marBottom w:val="0"/>
      <w:divBdr>
        <w:top w:val="none" w:sz="0" w:space="0" w:color="auto"/>
        <w:left w:val="none" w:sz="0" w:space="0" w:color="auto"/>
        <w:bottom w:val="none" w:sz="0" w:space="0" w:color="auto"/>
        <w:right w:val="none" w:sz="0" w:space="0" w:color="auto"/>
      </w:divBdr>
    </w:div>
    <w:div w:id="1327981050">
      <w:bodyDiv w:val="1"/>
      <w:marLeft w:val="0"/>
      <w:marRight w:val="0"/>
      <w:marTop w:val="0"/>
      <w:marBottom w:val="0"/>
      <w:divBdr>
        <w:top w:val="none" w:sz="0" w:space="0" w:color="auto"/>
        <w:left w:val="none" w:sz="0" w:space="0" w:color="auto"/>
        <w:bottom w:val="none" w:sz="0" w:space="0" w:color="auto"/>
        <w:right w:val="none" w:sz="0" w:space="0" w:color="auto"/>
      </w:divBdr>
    </w:div>
    <w:div w:id="1328051989">
      <w:bodyDiv w:val="1"/>
      <w:marLeft w:val="0"/>
      <w:marRight w:val="0"/>
      <w:marTop w:val="0"/>
      <w:marBottom w:val="0"/>
      <w:divBdr>
        <w:top w:val="none" w:sz="0" w:space="0" w:color="auto"/>
        <w:left w:val="none" w:sz="0" w:space="0" w:color="auto"/>
        <w:bottom w:val="none" w:sz="0" w:space="0" w:color="auto"/>
        <w:right w:val="none" w:sz="0" w:space="0" w:color="auto"/>
      </w:divBdr>
    </w:div>
    <w:div w:id="1328053477">
      <w:bodyDiv w:val="1"/>
      <w:marLeft w:val="0"/>
      <w:marRight w:val="0"/>
      <w:marTop w:val="0"/>
      <w:marBottom w:val="0"/>
      <w:divBdr>
        <w:top w:val="none" w:sz="0" w:space="0" w:color="auto"/>
        <w:left w:val="none" w:sz="0" w:space="0" w:color="auto"/>
        <w:bottom w:val="none" w:sz="0" w:space="0" w:color="auto"/>
        <w:right w:val="none" w:sz="0" w:space="0" w:color="auto"/>
      </w:divBdr>
    </w:div>
    <w:div w:id="1328292045">
      <w:bodyDiv w:val="1"/>
      <w:marLeft w:val="0"/>
      <w:marRight w:val="0"/>
      <w:marTop w:val="0"/>
      <w:marBottom w:val="0"/>
      <w:divBdr>
        <w:top w:val="none" w:sz="0" w:space="0" w:color="auto"/>
        <w:left w:val="none" w:sz="0" w:space="0" w:color="auto"/>
        <w:bottom w:val="none" w:sz="0" w:space="0" w:color="auto"/>
        <w:right w:val="none" w:sz="0" w:space="0" w:color="auto"/>
      </w:divBdr>
    </w:div>
    <w:div w:id="1328509407">
      <w:bodyDiv w:val="1"/>
      <w:marLeft w:val="0"/>
      <w:marRight w:val="0"/>
      <w:marTop w:val="0"/>
      <w:marBottom w:val="0"/>
      <w:divBdr>
        <w:top w:val="none" w:sz="0" w:space="0" w:color="auto"/>
        <w:left w:val="none" w:sz="0" w:space="0" w:color="auto"/>
        <w:bottom w:val="none" w:sz="0" w:space="0" w:color="auto"/>
        <w:right w:val="none" w:sz="0" w:space="0" w:color="auto"/>
      </w:divBdr>
    </w:div>
    <w:div w:id="1328552455">
      <w:bodyDiv w:val="1"/>
      <w:marLeft w:val="0"/>
      <w:marRight w:val="0"/>
      <w:marTop w:val="0"/>
      <w:marBottom w:val="0"/>
      <w:divBdr>
        <w:top w:val="none" w:sz="0" w:space="0" w:color="auto"/>
        <w:left w:val="none" w:sz="0" w:space="0" w:color="auto"/>
        <w:bottom w:val="none" w:sz="0" w:space="0" w:color="auto"/>
        <w:right w:val="none" w:sz="0" w:space="0" w:color="auto"/>
      </w:divBdr>
    </w:div>
    <w:div w:id="1328557982">
      <w:bodyDiv w:val="1"/>
      <w:marLeft w:val="0"/>
      <w:marRight w:val="0"/>
      <w:marTop w:val="0"/>
      <w:marBottom w:val="0"/>
      <w:divBdr>
        <w:top w:val="none" w:sz="0" w:space="0" w:color="auto"/>
        <w:left w:val="none" w:sz="0" w:space="0" w:color="auto"/>
        <w:bottom w:val="none" w:sz="0" w:space="0" w:color="auto"/>
        <w:right w:val="none" w:sz="0" w:space="0" w:color="auto"/>
      </w:divBdr>
    </w:div>
    <w:div w:id="1328632231">
      <w:bodyDiv w:val="1"/>
      <w:marLeft w:val="0"/>
      <w:marRight w:val="0"/>
      <w:marTop w:val="0"/>
      <w:marBottom w:val="0"/>
      <w:divBdr>
        <w:top w:val="none" w:sz="0" w:space="0" w:color="auto"/>
        <w:left w:val="none" w:sz="0" w:space="0" w:color="auto"/>
        <w:bottom w:val="none" w:sz="0" w:space="0" w:color="auto"/>
        <w:right w:val="none" w:sz="0" w:space="0" w:color="auto"/>
      </w:divBdr>
    </w:div>
    <w:div w:id="1328632927">
      <w:bodyDiv w:val="1"/>
      <w:marLeft w:val="0"/>
      <w:marRight w:val="0"/>
      <w:marTop w:val="0"/>
      <w:marBottom w:val="0"/>
      <w:divBdr>
        <w:top w:val="none" w:sz="0" w:space="0" w:color="auto"/>
        <w:left w:val="none" w:sz="0" w:space="0" w:color="auto"/>
        <w:bottom w:val="none" w:sz="0" w:space="0" w:color="auto"/>
        <w:right w:val="none" w:sz="0" w:space="0" w:color="auto"/>
      </w:divBdr>
    </w:div>
    <w:div w:id="1328677783">
      <w:bodyDiv w:val="1"/>
      <w:marLeft w:val="0"/>
      <w:marRight w:val="0"/>
      <w:marTop w:val="0"/>
      <w:marBottom w:val="0"/>
      <w:divBdr>
        <w:top w:val="none" w:sz="0" w:space="0" w:color="auto"/>
        <w:left w:val="none" w:sz="0" w:space="0" w:color="auto"/>
        <w:bottom w:val="none" w:sz="0" w:space="0" w:color="auto"/>
        <w:right w:val="none" w:sz="0" w:space="0" w:color="auto"/>
      </w:divBdr>
    </w:div>
    <w:div w:id="1328707978">
      <w:bodyDiv w:val="1"/>
      <w:marLeft w:val="0"/>
      <w:marRight w:val="0"/>
      <w:marTop w:val="0"/>
      <w:marBottom w:val="0"/>
      <w:divBdr>
        <w:top w:val="none" w:sz="0" w:space="0" w:color="auto"/>
        <w:left w:val="none" w:sz="0" w:space="0" w:color="auto"/>
        <w:bottom w:val="none" w:sz="0" w:space="0" w:color="auto"/>
        <w:right w:val="none" w:sz="0" w:space="0" w:color="auto"/>
      </w:divBdr>
    </w:div>
    <w:div w:id="1328750882">
      <w:bodyDiv w:val="1"/>
      <w:marLeft w:val="0"/>
      <w:marRight w:val="0"/>
      <w:marTop w:val="0"/>
      <w:marBottom w:val="0"/>
      <w:divBdr>
        <w:top w:val="none" w:sz="0" w:space="0" w:color="auto"/>
        <w:left w:val="none" w:sz="0" w:space="0" w:color="auto"/>
        <w:bottom w:val="none" w:sz="0" w:space="0" w:color="auto"/>
        <w:right w:val="none" w:sz="0" w:space="0" w:color="auto"/>
      </w:divBdr>
    </w:div>
    <w:div w:id="1328946961">
      <w:bodyDiv w:val="1"/>
      <w:marLeft w:val="0"/>
      <w:marRight w:val="0"/>
      <w:marTop w:val="0"/>
      <w:marBottom w:val="0"/>
      <w:divBdr>
        <w:top w:val="none" w:sz="0" w:space="0" w:color="auto"/>
        <w:left w:val="none" w:sz="0" w:space="0" w:color="auto"/>
        <w:bottom w:val="none" w:sz="0" w:space="0" w:color="auto"/>
        <w:right w:val="none" w:sz="0" w:space="0" w:color="auto"/>
      </w:divBdr>
    </w:div>
    <w:div w:id="1329137052">
      <w:bodyDiv w:val="1"/>
      <w:marLeft w:val="0"/>
      <w:marRight w:val="0"/>
      <w:marTop w:val="0"/>
      <w:marBottom w:val="0"/>
      <w:divBdr>
        <w:top w:val="none" w:sz="0" w:space="0" w:color="auto"/>
        <w:left w:val="none" w:sz="0" w:space="0" w:color="auto"/>
        <w:bottom w:val="none" w:sz="0" w:space="0" w:color="auto"/>
        <w:right w:val="none" w:sz="0" w:space="0" w:color="auto"/>
      </w:divBdr>
    </w:div>
    <w:div w:id="1329139422">
      <w:bodyDiv w:val="1"/>
      <w:marLeft w:val="0"/>
      <w:marRight w:val="0"/>
      <w:marTop w:val="0"/>
      <w:marBottom w:val="0"/>
      <w:divBdr>
        <w:top w:val="none" w:sz="0" w:space="0" w:color="auto"/>
        <w:left w:val="none" w:sz="0" w:space="0" w:color="auto"/>
        <w:bottom w:val="none" w:sz="0" w:space="0" w:color="auto"/>
        <w:right w:val="none" w:sz="0" w:space="0" w:color="auto"/>
      </w:divBdr>
    </w:div>
    <w:div w:id="1329164561">
      <w:bodyDiv w:val="1"/>
      <w:marLeft w:val="0"/>
      <w:marRight w:val="0"/>
      <w:marTop w:val="0"/>
      <w:marBottom w:val="0"/>
      <w:divBdr>
        <w:top w:val="none" w:sz="0" w:space="0" w:color="auto"/>
        <w:left w:val="none" w:sz="0" w:space="0" w:color="auto"/>
        <w:bottom w:val="none" w:sz="0" w:space="0" w:color="auto"/>
        <w:right w:val="none" w:sz="0" w:space="0" w:color="auto"/>
      </w:divBdr>
    </w:div>
    <w:div w:id="1329288681">
      <w:bodyDiv w:val="1"/>
      <w:marLeft w:val="0"/>
      <w:marRight w:val="0"/>
      <w:marTop w:val="0"/>
      <w:marBottom w:val="0"/>
      <w:divBdr>
        <w:top w:val="none" w:sz="0" w:space="0" w:color="auto"/>
        <w:left w:val="none" w:sz="0" w:space="0" w:color="auto"/>
        <w:bottom w:val="none" w:sz="0" w:space="0" w:color="auto"/>
        <w:right w:val="none" w:sz="0" w:space="0" w:color="auto"/>
      </w:divBdr>
    </w:div>
    <w:div w:id="1329358895">
      <w:bodyDiv w:val="1"/>
      <w:marLeft w:val="0"/>
      <w:marRight w:val="0"/>
      <w:marTop w:val="0"/>
      <w:marBottom w:val="0"/>
      <w:divBdr>
        <w:top w:val="none" w:sz="0" w:space="0" w:color="auto"/>
        <w:left w:val="none" w:sz="0" w:space="0" w:color="auto"/>
        <w:bottom w:val="none" w:sz="0" w:space="0" w:color="auto"/>
        <w:right w:val="none" w:sz="0" w:space="0" w:color="auto"/>
      </w:divBdr>
    </w:div>
    <w:div w:id="1329400848">
      <w:bodyDiv w:val="1"/>
      <w:marLeft w:val="0"/>
      <w:marRight w:val="0"/>
      <w:marTop w:val="0"/>
      <w:marBottom w:val="0"/>
      <w:divBdr>
        <w:top w:val="none" w:sz="0" w:space="0" w:color="auto"/>
        <w:left w:val="none" w:sz="0" w:space="0" w:color="auto"/>
        <w:bottom w:val="none" w:sz="0" w:space="0" w:color="auto"/>
        <w:right w:val="none" w:sz="0" w:space="0" w:color="auto"/>
      </w:divBdr>
    </w:div>
    <w:div w:id="1329406137">
      <w:bodyDiv w:val="1"/>
      <w:marLeft w:val="0"/>
      <w:marRight w:val="0"/>
      <w:marTop w:val="0"/>
      <w:marBottom w:val="0"/>
      <w:divBdr>
        <w:top w:val="none" w:sz="0" w:space="0" w:color="auto"/>
        <w:left w:val="none" w:sz="0" w:space="0" w:color="auto"/>
        <w:bottom w:val="none" w:sz="0" w:space="0" w:color="auto"/>
        <w:right w:val="none" w:sz="0" w:space="0" w:color="auto"/>
      </w:divBdr>
    </w:div>
    <w:div w:id="1329478019">
      <w:bodyDiv w:val="1"/>
      <w:marLeft w:val="0"/>
      <w:marRight w:val="0"/>
      <w:marTop w:val="0"/>
      <w:marBottom w:val="0"/>
      <w:divBdr>
        <w:top w:val="none" w:sz="0" w:space="0" w:color="auto"/>
        <w:left w:val="none" w:sz="0" w:space="0" w:color="auto"/>
        <w:bottom w:val="none" w:sz="0" w:space="0" w:color="auto"/>
        <w:right w:val="none" w:sz="0" w:space="0" w:color="auto"/>
      </w:divBdr>
    </w:div>
    <w:div w:id="1329752663">
      <w:bodyDiv w:val="1"/>
      <w:marLeft w:val="0"/>
      <w:marRight w:val="0"/>
      <w:marTop w:val="0"/>
      <w:marBottom w:val="0"/>
      <w:divBdr>
        <w:top w:val="none" w:sz="0" w:space="0" w:color="auto"/>
        <w:left w:val="none" w:sz="0" w:space="0" w:color="auto"/>
        <w:bottom w:val="none" w:sz="0" w:space="0" w:color="auto"/>
        <w:right w:val="none" w:sz="0" w:space="0" w:color="auto"/>
      </w:divBdr>
    </w:div>
    <w:div w:id="1329796436">
      <w:bodyDiv w:val="1"/>
      <w:marLeft w:val="0"/>
      <w:marRight w:val="0"/>
      <w:marTop w:val="0"/>
      <w:marBottom w:val="0"/>
      <w:divBdr>
        <w:top w:val="none" w:sz="0" w:space="0" w:color="auto"/>
        <w:left w:val="none" w:sz="0" w:space="0" w:color="auto"/>
        <w:bottom w:val="none" w:sz="0" w:space="0" w:color="auto"/>
        <w:right w:val="none" w:sz="0" w:space="0" w:color="auto"/>
      </w:divBdr>
    </w:div>
    <w:div w:id="1329939371">
      <w:bodyDiv w:val="1"/>
      <w:marLeft w:val="0"/>
      <w:marRight w:val="0"/>
      <w:marTop w:val="0"/>
      <w:marBottom w:val="0"/>
      <w:divBdr>
        <w:top w:val="none" w:sz="0" w:space="0" w:color="auto"/>
        <w:left w:val="none" w:sz="0" w:space="0" w:color="auto"/>
        <w:bottom w:val="none" w:sz="0" w:space="0" w:color="auto"/>
        <w:right w:val="none" w:sz="0" w:space="0" w:color="auto"/>
      </w:divBdr>
    </w:div>
    <w:div w:id="1329942007">
      <w:bodyDiv w:val="1"/>
      <w:marLeft w:val="0"/>
      <w:marRight w:val="0"/>
      <w:marTop w:val="0"/>
      <w:marBottom w:val="0"/>
      <w:divBdr>
        <w:top w:val="none" w:sz="0" w:space="0" w:color="auto"/>
        <w:left w:val="none" w:sz="0" w:space="0" w:color="auto"/>
        <w:bottom w:val="none" w:sz="0" w:space="0" w:color="auto"/>
        <w:right w:val="none" w:sz="0" w:space="0" w:color="auto"/>
      </w:divBdr>
    </w:div>
    <w:div w:id="1330405309">
      <w:bodyDiv w:val="1"/>
      <w:marLeft w:val="0"/>
      <w:marRight w:val="0"/>
      <w:marTop w:val="0"/>
      <w:marBottom w:val="0"/>
      <w:divBdr>
        <w:top w:val="none" w:sz="0" w:space="0" w:color="auto"/>
        <w:left w:val="none" w:sz="0" w:space="0" w:color="auto"/>
        <w:bottom w:val="none" w:sz="0" w:space="0" w:color="auto"/>
        <w:right w:val="none" w:sz="0" w:space="0" w:color="auto"/>
      </w:divBdr>
    </w:div>
    <w:div w:id="1330451541">
      <w:bodyDiv w:val="1"/>
      <w:marLeft w:val="0"/>
      <w:marRight w:val="0"/>
      <w:marTop w:val="0"/>
      <w:marBottom w:val="0"/>
      <w:divBdr>
        <w:top w:val="none" w:sz="0" w:space="0" w:color="auto"/>
        <w:left w:val="none" w:sz="0" w:space="0" w:color="auto"/>
        <w:bottom w:val="none" w:sz="0" w:space="0" w:color="auto"/>
        <w:right w:val="none" w:sz="0" w:space="0" w:color="auto"/>
      </w:divBdr>
    </w:div>
    <w:div w:id="1330475915">
      <w:bodyDiv w:val="1"/>
      <w:marLeft w:val="0"/>
      <w:marRight w:val="0"/>
      <w:marTop w:val="0"/>
      <w:marBottom w:val="0"/>
      <w:divBdr>
        <w:top w:val="none" w:sz="0" w:space="0" w:color="auto"/>
        <w:left w:val="none" w:sz="0" w:space="0" w:color="auto"/>
        <w:bottom w:val="none" w:sz="0" w:space="0" w:color="auto"/>
        <w:right w:val="none" w:sz="0" w:space="0" w:color="auto"/>
      </w:divBdr>
    </w:div>
    <w:div w:id="1330478681">
      <w:bodyDiv w:val="1"/>
      <w:marLeft w:val="0"/>
      <w:marRight w:val="0"/>
      <w:marTop w:val="0"/>
      <w:marBottom w:val="0"/>
      <w:divBdr>
        <w:top w:val="none" w:sz="0" w:space="0" w:color="auto"/>
        <w:left w:val="none" w:sz="0" w:space="0" w:color="auto"/>
        <w:bottom w:val="none" w:sz="0" w:space="0" w:color="auto"/>
        <w:right w:val="none" w:sz="0" w:space="0" w:color="auto"/>
      </w:divBdr>
    </w:div>
    <w:div w:id="1330523268">
      <w:bodyDiv w:val="1"/>
      <w:marLeft w:val="0"/>
      <w:marRight w:val="0"/>
      <w:marTop w:val="0"/>
      <w:marBottom w:val="0"/>
      <w:divBdr>
        <w:top w:val="none" w:sz="0" w:space="0" w:color="auto"/>
        <w:left w:val="none" w:sz="0" w:space="0" w:color="auto"/>
        <w:bottom w:val="none" w:sz="0" w:space="0" w:color="auto"/>
        <w:right w:val="none" w:sz="0" w:space="0" w:color="auto"/>
      </w:divBdr>
    </w:div>
    <w:div w:id="1330524757">
      <w:bodyDiv w:val="1"/>
      <w:marLeft w:val="0"/>
      <w:marRight w:val="0"/>
      <w:marTop w:val="0"/>
      <w:marBottom w:val="0"/>
      <w:divBdr>
        <w:top w:val="none" w:sz="0" w:space="0" w:color="auto"/>
        <w:left w:val="none" w:sz="0" w:space="0" w:color="auto"/>
        <w:bottom w:val="none" w:sz="0" w:space="0" w:color="auto"/>
        <w:right w:val="none" w:sz="0" w:space="0" w:color="auto"/>
      </w:divBdr>
    </w:div>
    <w:div w:id="1330601087">
      <w:bodyDiv w:val="1"/>
      <w:marLeft w:val="0"/>
      <w:marRight w:val="0"/>
      <w:marTop w:val="0"/>
      <w:marBottom w:val="0"/>
      <w:divBdr>
        <w:top w:val="none" w:sz="0" w:space="0" w:color="auto"/>
        <w:left w:val="none" w:sz="0" w:space="0" w:color="auto"/>
        <w:bottom w:val="none" w:sz="0" w:space="0" w:color="auto"/>
        <w:right w:val="none" w:sz="0" w:space="0" w:color="auto"/>
      </w:divBdr>
    </w:div>
    <w:div w:id="1330712029">
      <w:bodyDiv w:val="1"/>
      <w:marLeft w:val="0"/>
      <w:marRight w:val="0"/>
      <w:marTop w:val="0"/>
      <w:marBottom w:val="0"/>
      <w:divBdr>
        <w:top w:val="none" w:sz="0" w:space="0" w:color="auto"/>
        <w:left w:val="none" w:sz="0" w:space="0" w:color="auto"/>
        <w:bottom w:val="none" w:sz="0" w:space="0" w:color="auto"/>
        <w:right w:val="none" w:sz="0" w:space="0" w:color="auto"/>
      </w:divBdr>
    </w:div>
    <w:div w:id="1330713149">
      <w:bodyDiv w:val="1"/>
      <w:marLeft w:val="0"/>
      <w:marRight w:val="0"/>
      <w:marTop w:val="0"/>
      <w:marBottom w:val="0"/>
      <w:divBdr>
        <w:top w:val="none" w:sz="0" w:space="0" w:color="auto"/>
        <w:left w:val="none" w:sz="0" w:space="0" w:color="auto"/>
        <w:bottom w:val="none" w:sz="0" w:space="0" w:color="auto"/>
        <w:right w:val="none" w:sz="0" w:space="0" w:color="auto"/>
      </w:divBdr>
    </w:div>
    <w:div w:id="1330715861">
      <w:bodyDiv w:val="1"/>
      <w:marLeft w:val="0"/>
      <w:marRight w:val="0"/>
      <w:marTop w:val="0"/>
      <w:marBottom w:val="0"/>
      <w:divBdr>
        <w:top w:val="none" w:sz="0" w:space="0" w:color="auto"/>
        <w:left w:val="none" w:sz="0" w:space="0" w:color="auto"/>
        <w:bottom w:val="none" w:sz="0" w:space="0" w:color="auto"/>
        <w:right w:val="none" w:sz="0" w:space="0" w:color="auto"/>
      </w:divBdr>
    </w:div>
    <w:div w:id="1330716112">
      <w:bodyDiv w:val="1"/>
      <w:marLeft w:val="0"/>
      <w:marRight w:val="0"/>
      <w:marTop w:val="0"/>
      <w:marBottom w:val="0"/>
      <w:divBdr>
        <w:top w:val="none" w:sz="0" w:space="0" w:color="auto"/>
        <w:left w:val="none" w:sz="0" w:space="0" w:color="auto"/>
        <w:bottom w:val="none" w:sz="0" w:space="0" w:color="auto"/>
        <w:right w:val="none" w:sz="0" w:space="0" w:color="auto"/>
      </w:divBdr>
    </w:div>
    <w:div w:id="1330718180">
      <w:bodyDiv w:val="1"/>
      <w:marLeft w:val="0"/>
      <w:marRight w:val="0"/>
      <w:marTop w:val="0"/>
      <w:marBottom w:val="0"/>
      <w:divBdr>
        <w:top w:val="none" w:sz="0" w:space="0" w:color="auto"/>
        <w:left w:val="none" w:sz="0" w:space="0" w:color="auto"/>
        <w:bottom w:val="none" w:sz="0" w:space="0" w:color="auto"/>
        <w:right w:val="none" w:sz="0" w:space="0" w:color="auto"/>
      </w:divBdr>
    </w:div>
    <w:div w:id="1330866415">
      <w:bodyDiv w:val="1"/>
      <w:marLeft w:val="0"/>
      <w:marRight w:val="0"/>
      <w:marTop w:val="0"/>
      <w:marBottom w:val="0"/>
      <w:divBdr>
        <w:top w:val="none" w:sz="0" w:space="0" w:color="auto"/>
        <w:left w:val="none" w:sz="0" w:space="0" w:color="auto"/>
        <w:bottom w:val="none" w:sz="0" w:space="0" w:color="auto"/>
        <w:right w:val="none" w:sz="0" w:space="0" w:color="auto"/>
      </w:divBdr>
    </w:div>
    <w:div w:id="1330907148">
      <w:bodyDiv w:val="1"/>
      <w:marLeft w:val="0"/>
      <w:marRight w:val="0"/>
      <w:marTop w:val="0"/>
      <w:marBottom w:val="0"/>
      <w:divBdr>
        <w:top w:val="none" w:sz="0" w:space="0" w:color="auto"/>
        <w:left w:val="none" w:sz="0" w:space="0" w:color="auto"/>
        <w:bottom w:val="none" w:sz="0" w:space="0" w:color="auto"/>
        <w:right w:val="none" w:sz="0" w:space="0" w:color="auto"/>
      </w:divBdr>
    </w:div>
    <w:div w:id="1330909685">
      <w:bodyDiv w:val="1"/>
      <w:marLeft w:val="0"/>
      <w:marRight w:val="0"/>
      <w:marTop w:val="0"/>
      <w:marBottom w:val="0"/>
      <w:divBdr>
        <w:top w:val="none" w:sz="0" w:space="0" w:color="auto"/>
        <w:left w:val="none" w:sz="0" w:space="0" w:color="auto"/>
        <w:bottom w:val="none" w:sz="0" w:space="0" w:color="auto"/>
        <w:right w:val="none" w:sz="0" w:space="0" w:color="auto"/>
      </w:divBdr>
    </w:div>
    <w:div w:id="1330911534">
      <w:bodyDiv w:val="1"/>
      <w:marLeft w:val="0"/>
      <w:marRight w:val="0"/>
      <w:marTop w:val="0"/>
      <w:marBottom w:val="0"/>
      <w:divBdr>
        <w:top w:val="none" w:sz="0" w:space="0" w:color="auto"/>
        <w:left w:val="none" w:sz="0" w:space="0" w:color="auto"/>
        <w:bottom w:val="none" w:sz="0" w:space="0" w:color="auto"/>
        <w:right w:val="none" w:sz="0" w:space="0" w:color="auto"/>
      </w:divBdr>
    </w:div>
    <w:div w:id="1330982906">
      <w:bodyDiv w:val="1"/>
      <w:marLeft w:val="0"/>
      <w:marRight w:val="0"/>
      <w:marTop w:val="0"/>
      <w:marBottom w:val="0"/>
      <w:divBdr>
        <w:top w:val="none" w:sz="0" w:space="0" w:color="auto"/>
        <w:left w:val="none" w:sz="0" w:space="0" w:color="auto"/>
        <w:bottom w:val="none" w:sz="0" w:space="0" w:color="auto"/>
        <w:right w:val="none" w:sz="0" w:space="0" w:color="auto"/>
      </w:divBdr>
    </w:div>
    <w:div w:id="1330984340">
      <w:bodyDiv w:val="1"/>
      <w:marLeft w:val="0"/>
      <w:marRight w:val="0"/>
      <w:marTop w:val="0"/>
      <w:marBottom w:val="0"/>
      <w:divBdr>
        <w:top w:val="none" w:sz="0" w:space="0" w:color="auto"/>
        <w:left w:val="none" w:sz="0" w:space="0" w:color="auto"/>
        <w:bottom w:val="none" w:sz="0" w:space="0" w:color="auto"/>
        <w:right w:val="none" w:sz="0" w:space="0" w:color="auto"/>
      </w:divBdr>
    </w:div>
    <w:div w:id="1331061860">
      <w:bodyDiv w:val="1"/>
      <w:marLeft w:val="0"/>
      <w:marRight w:val="0"/>
      <w:marTop w:val="0"/>
      <w:marBottom w:val="0"/>
      <w:divBdr>
        <w:top w:val="none" w:sz="0" w:space="0" w:color="auto"/>
        <w:left w:val="none" w:sz="0" w:space="0" w:color="auto"/>
        <w:bottom w:val="none" w:sz="0" w:space="0" w:color="auto"/>
        <w:right w:val="none" w:sz="0" w:space="0" w:color="auto"/>
      </w:divBdr>
    </w:div>
    <w:div w:id="1331249344">
      <w:bodyDiv w:val="1"/>
      <w:marLeft w:val="0"/>
      <w:marRight w:val="0"/>
      <w:marTop w:val="0"/>
      <w:marBottom w:val="0"/>
      <w:divBdr>
        <w:top w:val="none" w:sz="0" w:space="0" w:color="auto"/>
        <w:left w:val="none" w:sz="0" w:space="0" w:color="auto"/>
        <w:bottom w:val="none" w:sz="0" w:space="0" w:color="auto"/>
        <w:right w:val="none" w:sz="0" w:space="0" w:color="auto"/>
      </w:divBdr>
    </w:div>
    <w:div w:id="1331298572">
      <w:bodyDiv w:val="1"/>
      <w:marLeft w:val="0"/>
      <w:marRight w:val="0"/>
      <w:marTop w:val="0"/>
      <w:marBottom w:val="0"/>
      <w:divBdr>
        <w:top w:val="none" w:sz="0" w:space="0" w:color="auto"/>
        <w:left w:val="none" w:sz="0" w:space="0" w:color="auto"/>
        <w:bottom w:val="none" w:sz="0" w:space="0" w:color="auto"/>
        <w:right w:val="none" w:sz="0" w:space="0" w:color="auto"/>
      </w:divBdr>
    </w:div>
    <w:div w:id="1331323860">
      <w:bodyDiv w:val="1"/>
      <w:marLeft w:val="0"/>
      <w:marRight w:val="0"/>
      <w:marTop w:val="0"/>
      <w:marBottom w:val="0"/>
      <w:divBdr>
        <w:top w:val="none" w:sz="0" w:space="0" w:color="auto"/>
        <w:left w:val="none" w:sz="0" w:space="0" w:color="auto"/>
        <w:bottom w:val="none" w:sz="0" w:space="0" w:color="auto"/>
        <w:right w:val="none" w:sz="0" w:space="0" w:color="auto"/>
      </w:divBdr>
    </w:div>
    <w:div w:id="1331566575">
      <w:bodyDiv w:val="1"/>
      <w:marLeft w:val="0"/>
      <w:marRight w:val="0"/>
      <w:marTop w:val="0"/>
      <w:marBottom w:val="0"/>
      <w:divBdr>
        <w:top w:val="none" w:sz="0" w:space="0" w:color="auto"/>
        <w:left w:val="none" w:sz="0" w:space="0" w:color="auto"/>
        <w:bottom w:val="none" w:sz="0" w:space="0" w:color="auto"/>
        <w:right w:val="none" w:sz="0" w:space="0" w:color="auto"/>
      </w:divBdr>
    </w:div>
    <w:div w:id="1331636767">
      <w:bodyDiv w:val="1"/>
      <w:marLeft w:val="0"/>
      <w:marRight w:val="0"/>
      <w:marTop w:val="0"/>
      <w:marBottom w:val="0"/>
      <w:divBdr>
        <w:top w:val="none" w:sz="0" w:space="0" w:color="auto"/>
        <w:left w:val="none" w:sz="0" w:space="0" w:color="auto"/>
        <w:bottom w:val="none" w:sz="0" w:space="0" w:color="auto"/>
        <w:right w:val="none" w:sz="0" w:space="0" w:color="auto"/>
      </w:divBdr>
    </w:div>
    <w:div w:id="1331637166">
      <w:bodyDiv w:val="1"/>
      <w:marLeft w:val="0"/>
      <w:marRight w:val="0"/>
      <w:marTop w:val="0"/>
      <w:marBottom w:val="0"/>
      <w:divBdr>
        <w:top w:val="none" w:sz="0" w:space="0" w:color="auto"/>
        <w:left w:val="none" w:sz="0" w:space="0" w:color="auto"/>
        <w:bottom w:val="none" w:sz="0" w:space="0" w:color="auto"/>
        <w:right w:val="none" w:sz="0" w:space="0" w:color="auto"/>
      </w:divBdr>
    </w:div>
    <w:div w:id="1331716019">
      <w:bodyDiv w:val="1"/>
      <w:marLeft w:val="0"/>
      <w:marRight w:val="0"/>
      <w:marTop w:val="0"/>
      <w:marBottom w:val="0"/>
      <w:divBdr>
        <w:top w:val="none" w:sz="0" w:space="0" w:color="auto"/>
        <w:left w:val="none" w:sz="0" w:space="0" w:color="auto"/>
        <w:bottom w:val="none" w:sz="0" w:space="0" w:color="auto"/>
        <w:right w:val="none" w:sz="0" w:space="0" w:color="auto"/>
      </w:divBdr>
    </w:div>
    <w:div w:id="1331760959">
      <w:bodyDiv w:val="1"/>
      <w:marLeft w:val="0"/>
      <w:marRight w:val="0"/>
      <w:marTop w:val="0"/>
      <w:marBottom w:val="0"/>
      <w:divBdr>
        <w:top w:val="none" w:sz="0" w:space="0" w:color="auto"/>
        <w:left w:val="none" w:sz="0" w:space="0" w:color="auto"/>
        <w:bottom w:val="none" w:sz="0" w:space="0" w:color="auto"/>
        <w:right w:val="none" w:sz="0" w:space="0" w:color="auto"/>
      </w:divBdr>
    </w:div>
    <w:div w:id="1331788485">
      <w:bodyDiv w:val="1"/>
      <w:marLeft w:val="0"/>
      <w:marRight w:val="0"/>
      <w:marTop w:val="0"/>
      <w:marBottom w:val="0"/>
      <w:divBdr>
        <w:top w:val="none" w:sz="0" w:space="0" w:color="auto"/>
        <w:left w:val="none" w:sz="0" w:space="0" w:color="auto"/>
        <w:bottom w:val="none" w:sz="0" w:space="0" w:color="auto"/>
        <w:right w:val="none" w:sz="0" w:space="0" w:color="auto"/>
      </w:divBdr>
    </w:div>
    <w:div w:id="1331910106">
      <w:bodyDiv w:val="1"/>
      <w:marLeft w:val="0"/>
      <w:marRight w:val="0"/>
      <w:marTop w:val="0"/>
      <w:marBottom w:val="0"/>
      <w:divBdr>
        <w:top w:val="none" w:sz="0" w:space="0" w:color="auto"/>
        <w:left w:val="none" w:sz="0" w:space="0" w:color="auto"/>
        <w:bottom w:val="none" w:sz="0" w:space="0" w:color="auto"/>
        <w:right w:val="none" w:sz="0" w:space="0" w:color="auto"/>
      </w:divBdr>
    </w:div>
    <w:div w:id="1331979444">
      <w:bodyDiv w:val="1"/>
      <w:marLeft w:val="0"/>
      <w:marRight w:val="0"/>
      <w:marTop w:val="0"/>
      <w:marBottom w:val="0"/>
      <w:divBdr>
        <w:top w:val="none" w:sz="0" w:space="0" w:color="auto"/>
        <w:left w:val="none" w:sz="0" w:space="0" w:color="auto"/>
        <w:bottom w:val="none" w:sz="0" w:space="0" w:color="auto"/>
        <w:right w:val="none" w:sz="0" w:space="0" w:color="auto"/>
      </w:divBdr>
    </w:div>
    <w:div w:id="1332175310">
      <w:bodyDiv w:val="1"/>
      <w:marLeft w:val="0"/>
      <w:marRight w:val="0"/>
      <w:marTop w:val="0"/>
      <w:marBottom w:val="0"/>
      <w:divBdr>
        <w:top w:val="none" w:sz="0" w:space="0" w:color="auto"/>
        <w:left w:val="none" w:sz="0" w:space="0" w:color="auto"/>
        <w:bottom w:val="none" w:sz="0" w:space="0" w:color="auto"/>
        <w:right w:val="none" w:sz="0" w:space="0" w:color="auto"/>
      </w:divBdr>
    </w:div>
    <w:div w:id="1332176370">
      <w:bodyDiv w:val="1"/>
      <w:marLeft w:val="0"/>
      <w:marRight w:val="0"/>
      <w:marTop w:val="0"/>
      <w:marBottom w:val="0"/>
      <w:divBdr>
        <w:top w:val="none" w:sz="0" w:space="0" w:color="auto"/>
        <w:left w:val="none" w:sz="0" w:space="0" w:color="auto"/>
        <w:bottom w:val="none" w:sz="0" w:space="0" w:color="auto"/>
        <w:right w:val="none" w:sz="0" w:space="0" w:color="auto"/>
      </w:divBdr>
    </w:div>
    <w:div w:id="1332181449">
      <w:bodyDiv w:val="1"/>
      <w:marLeft w:val="0"/>
      <w:marRight w:val="0"/>
      <w:marTop w:val="0"/>
      <w:marBottom w:val="0"/>
      <w:divBdr>
        <w:top w:val="none" w:sz="0" w:space="0" w:color="auto"/>
        <w:left w:val="none" w:sz="0" w:space="0" w:color="auto"/>
        <w:bottom w:val="none" w:sz="0" w:space="0" w:color="auto"/>
        <w:right w:val="none" w:sz="0" w:space="0" w:color="auto"/>
      </w:divBdr>
    </w:div>
    <w:div w:id="1332415699">
      <w:bodyDiv w:val="1"/>
      <w:marLeft w:val="0"/>
      <w:marRight w:val="0"/>
      <w:marTop w:val="0"/>
      <w:marBottom w:val="0"/>
      <w:divBdr>
        <w:top w:val="none" w:sz="0" w:space="0" w:color="auto"/>
        <w:left w:val="none" w:sz="0" w:space="0" w:color="auto"/>
        <w:bottom w:val="none" w:sz="0" w:space="0" w:color="auto"/>
        <w:right w:val="none" w:sz="0" w:space="0" w:color="auto"/>
      </w:divBdr>
    </w:div>
    <w:div w:id="1332417400">
      <w:bodyDiv w:val="1"/>
      <w:marLeft w:val="0"/>
      <w:marRight w:val="0"/>
      <w:marTop w:val="0"/>
      <w:marBottom w:val="0"/>
      <w:divBdr>
        <w:top w:val="none" w:sz="0" w:space="0" w:color="auto"/>
        <w:left w:val="none" w:sz="0" w:space="0" w:color="auto"/>
        <w:bottom w:val="none" w:sz="0" w:space="0" w:color="auto"/>
        <w:right w:val="none" w:sz="0" w:space="0" w:color="auto"/>
      </w:divBdr>
    </w:div>
    <w:div w:id="1332489116">
      <w:bodyDiv w:val="1"/>
      <w:marLeft w:val="0"/>
      <w:marRight w:val="0"/>
      <w:marTop w:val="0"/>
      <w:marBottom w:val="0"/>
      <w:divBdr>
        <w:top w:val="none" w:sz="0" w:space="0" w:color="auto"/>
        <w:left w:val="none" w:sz="0" w:space="0" w:color="auto"/>
        <w:bottom w:val="none" w:sz="0" w:space="0" w:color="auto"/>
        <w:right w:val="none" w:sz="0" w:space="0" w:color="auto"/>
      </w:divBdr>
    </w:div>
    <w:div w:id="1332560354">
      <w:bodyDiv w:val="1"/>
      <w:marLeft w:val="0"/>
      <w:marRight w:val="0"/>
      <w:marTop w:val="0"/>
      <w:marBottom w:val="0"/>
      <w:divBdr>
        <w:top w:val="none" w:sz="0" w:space="0" w:color="auto"/>
        <w:left w:val="none" w:sz="0" w:space="0" w:color="auto"/>
        <w:bottom w:val="none" w:sz="0" w:space="0" w:color="auto"/>
        <w:right w:val="none" w:sz="0" w:space="0" w:color="auto"/>
      </w:divBdr>
    </w:div>
    <w:div w:id="1332561061">
      <w:bodyDiv w:val="1"/>
      <w:marLeft w:val="0"/>
      <w:marRight w:val="0"/>
      <w:marTop w:val="0"/>
      <w:marBottom w:val="0"/>
      <w:divBdr>
        <w:top w:val="none" w:sz="0" w:space="0" w:color="auto"/>
        <w:left w:val="none" w:sz="0" w:space="0" w:color="auto"/>
        <w:bottom w:val="none" w:sz="0" w:space="0" w:color="auto"/>
        <w:right w:val="none" w:sz="0" w:space="0" w:color="auto"/>
      </w:divBdr>
    </w:div>
    <w:div w:id="1332639424">
      <w:bodyDiv w:val="1"/>
      <w:marLeft w:val="0"/>
      <w:marRight w:val="0"/>
      <w:marTop w:val="0"/>
      <w:marBottom w:val="0"/>
      <w:divBdr>
        <w:top w:val="none" w:sz="0" w:space="0" w:color="auto"/>
        <w:left w:val="none" w:sz="0" w:space="0" w:color="auto"/>
        <w:bottom w:val="none" w:sz="0" w:space="0" w:color="auto"/>
        <w:right w:val="none" w:sz="0" w:space="0" w:color="auto"/>
      </w:divBdr>
    </w:div>
    <w:div w:id="1332753060">
      <w:bodyDiv w:val="1"/>
      <w:marLeft w:val="0"/>
      <w:marRight w:val="0"/>
      <w:marTop w:val="0"/>
      <w:marBottom w:val="0"/>
      <w:divBdr>
        <w:top w:val="none" w:sz="0" w:space="0" w:color="auto"/>
        <w:left w:val="none" w:sz="0" w:space="0" w:color="auto"/>
        <w:bottom w:val="none" w:sz="0" w:space="0" w:color="auto"/>
        <w:right w:val="none" w:sz="0" w:space="0" w:color="auto"/>
      </w:divBdr>
    </w:div>
    <w:div w:id="1332754330">
      <w:bodyDiv w:val="1"/>
      <w:marLeft w:val="0"/>
      <w:marRight w:val="0"/>
      <w:marTop w:val="0"/>
      <w:marBottom w:val="0"/>
      <w:divBdr>
        <w:top w:val="none" w:sz="0" w:space="0" w:color="auto"/>
        <w:left w:val="none" w:sz="0" w:space="0" w:color="auto"/>
        <w:bottom w:val="none" w:sz="0" w:space="0" w:color="auto"/>
        <w:right w:val="none" w:sz="0" w:space="0" w:color="auto"/>
      </w:divBdr>
    </w:div>
    <w:div w:id="1332948255">
      <w:bodyDiv w:val="1"/>
      <w:marLeft w:val="0"/>
      <w:marRight w:val="0"/>
      <w:marTop w:val="0"/>
      <w:marBottom w:val="0"/>
      <w:divBdr>
        <w:top w:val="none" w:sz="0" w:space="0" w:color="auto"/>
        <w:left w:val="none" w:sz="0" w:space="0" w:color="auto"/>
        <w:bottom w:val="none" w:sz="0" w:space="0" w:color="auto"/>
        <w:right w:val="none" w:sz="0" w:space="0" w:color="auto"/>
      </w:divBdr>
    </w:div>
    <w:div w:id="1332949804">
      <w:bodyDiv w:val="1"/>
      <w:marLeft w:val="0"/>
      <w:marRight w:val="0"/>
      <w:marTop w:val="0"/>
      <w:marBottom w:val="0"/>
      <w:divBdr>
        <w:top w:val="none" w:sz="0" w:space="0" w:color="auto"/>
        <w:left w:val="none" w:sz="0" w:space="0" w:color="auto"/>
        <w:bottom w:val="none" w:sz="0" w:space="0" w:color="auto"/>
        <w:right w:val="none" w:sz="0" w:space="0" w:color="auto"/>
      </w:divBdr>
    </w:div>
    <w:div w:id="1332952546">
      <w:bodyDiv w:val="1"/>
      <w:marLeft w:val="0"/>
      <w:marRight w:val="0"/>
      <w:marTop w:val="0"/>
      <w:marBottom w:val="0"/>
      <w:divBdr>
        <w:top w:val="none" w:sz="0" w:space="0" w:color="auto"/>
        <w:left w:val="none" w:sz="0" w:space="0" w:color="auto"/>
        <w:bottom w:val="none" w:sz="0" w:space="0" w:color="auto"/>
        <w:right w:val="none" w:sz="0" w:space="0" w:color="auto"/>
      </w:divBdr>
    </w:div>
    <w:div w:id="1333026260">
      <w:bodyDiv w:val="1"/>
      <w:marLeft w:val="0"/>
      <w:marRight w:val="0"/>
      <w:marTop w:val="0"/>
      <w:marBottom w:val="0"/>
      <w:divBdr>
        <w:top w:val="none" w:sz="0" w:space="0" w:color="auto"/>
        <w:left w:val="none" w:sz="0" w:space="0" w:color="auto"/>
        <w:bottom w:val="none" w:sz="0" w:space="0" w:color="auto"/>
        <w:right w:val="none" w:sz="0" w:space="0" w:color="auto"/>
      </w:divBdr>
    </w:div>
    <w:div w:id="1333027523">
      <w:bodyDiv w:val="1"/>
      <w:marLeft w:val="0"/>
      <w:marRight w:val="0"/>
      <w:marTop w:val="0"/>
      <w:marBottom w:val="0"/>
      <w:divBdr>
        <w:top w:val="none" w:sz="0" w:space="0" w:color="auto"/>
        <w:left w:val="none" w:sz="0" w:space="0" w:color="auto"/>
        <w:bottom w:val="none" w:sz="0" w:space="0" w:color="auto"/>
        <w:right w:val="none" w:sz="0" w:space="0" w:color="auto"/>
      </w:divBdr>
    </w:div>
    <w:div w:id="1333072179">
      <w:bodyDiv w:val="1"/>
      <w:marLeft w:val="0"/>
      <w:marRight w:val="0"/>
      <w:marTop w:val="0"/>
      <w:marBottom w:val="0"/>
      <w:divBdr>
        <w:top w:val="none" w:sz="0" w:space="0" w:color="auto"/>
        <w:left w:val="none" w:sz="0" w:space="0" w:color="auto"/>
        <w:bottom w:val="none" w:sz="0" w:space="0" w:color="auto"/>
        <w:right w:val="none" w:sz="0" w:space="0" w:color="auto"/>
      </w:divBdr>
    </w:div>
    <w:div w:id="1333214183">
      <w:bodyDiv w:val="1"/>
      <w:marLeft w:val="0"/>
      <w:marRight w:val="0"/>
      <w:marTop w:val="0"/>
      <w:marBottom w:val="0"/>
      <w:divBdr>
        <w:top w:val="none" w:sz="0" w:space="0" w:color="auto"/>
        <w:left w:val="none" w:sz="0" w:space="0" w:color="auto"/>
        <w:bottom w:val="none" w:sz="0" w:space="0" w:color="auto"/>
        <w:right w:val="none" w:sz="0" w:space="0" w:color="auto"/>
      </w:divBdr>
    </w:div>
    <w:div w:id="1333290282">
      <w:bodyDiv w:val="1"/>
      <w:marLeft w:val="0"/>
      <w:marRight w:val="0"/>
      <w:marTop w:val="0"/>
      <w:marBottom w:val="0"/>
      <w:divBdr>
        <w:top w:val="none" w:sz="0" w:space="0" w:color="auto"/>
        <w:left w:val="none" w:sz="0" w:space="0" w:color="auto"/>
        <w:bottom w:val="none" w:sz="0" w:space="0" w:color="auto"/>
        <w:right w:val="none" w:sz="0" w:space="0" w:color="auto"/>
      </w:divBdr>
    </w:div>
    <w:div w:id="1333334406">
      <w:bodyDiv w:val="1"/>
      <w:marLeft w:val="0"/>
      <w:marRight w:val="0"/>
      <w:marTop w:val="0"/>
      <w:marBottom w:val="0"/>
      <w:divBdr>
        <w:top w:val="none" w:sz="0" w:space="0" w:color="auto"/>
        <w:left w:val="none" w:sz="0" w:space="0" w:color="auto"/>
        <w:bottom w:val="none" w:sz="0" w:space="0" w:color="auto"/>
        <w:right w:val="none" w:sz="0" w:space="0" w:color="auto"/>
      </w:divBdr>
    </w:div>
    <w:div w:id="1333415248">
      <w:bodyDiv w:val="1"/>
      <w:marLeft w:val="0"/>
      <w:marRight w:val="0"/>
      <w:marTop w:val="0"/>
      <w:marBottom w:val="0"/>
      <w:divBdr>
        <w:top w:val="none" w:sz="0" w:space="0" w:color="auto"/>
        <w:left w:val="none" w:sz="0" w:space="0" w:color="auto"/>
        <w:bottom w:val="none" w:sz="0" w:space="0" w:color="auto"/>
        <w:right w:val="none" w:sz="0" w:space="0" w:color="auto"/>
      </w:divBdr>
    </w:div>
    <w:div w:id="1333490479">
      <w:bodyDiv w:val="1"/>
      <w:marLeft w:val="0"/>
      <w:marRight w:val="0"/>
      <w:marTop w:val="0"/>
      <w:marBottom w:val="0"/>
      <w:divBdr>
        <w:top w:val="none" w:sz="0" w:space="0" w:color="auto"/>
        <w:left w:val="none" w:sz="0" w:space="0" w:color="auto"/>
        <w:bottom w:val="none" w:sz="0" w:space="0" w:color="auto"/>
        <w:right w:val="none" w:sz="0" w:space="0" w:color="auto"/>
      </w:divBdr>
    </w:div>
    <w:div w:id="1333603500">
      <w:bodyDiv w:val="1"/>
      <w:marLeft w:val="0"/>
      <w:marRight w:val="0"/>
      <w:marTop w:val="0"/>
      <w:marBottom w:val="0"/>
      <w:divBdr>
        <w:top w:val="none" w:sz="0" w:space="0" w:color="auto"/>
        <w:left w:val="none" w:sz="0" w:space="0" w:color="auto"/>
        <w:bottom w:val="none" w:sz="0" w:space="0" w:color="auto"/>
        <w:right w:val="none" w:sz="0" w:space="0" w:color="auto"/>
      </w:divBdr>
    </w:div>
    <w:div w:id="1333726082">
      <w:bodyDiv w:val="1"/>
      <w:marLeft w:val="0"/>
      <w:marRight w:val="0"/>
      <w:marTop w:val="0"/>
      <w:marBottom w:val="0"/>
      <w:divBdr>
        <w:top w:val="none" w:sz="0" w:space="0" w:color="auto"/>
        <w:left w:val="none" w:sz="0" w:space="0" w:color="auto"/>
        <w:bottom w:val="none" w:sz="0" w:space="0" w:color="auto"/>
        <w:right w:val="none" w:sz="0" w:space="0" w:color="auto"/>
      </w:divBdr>
    </w:div>
    <w:div w:id="1333755333">
      <w:bodyDiv w:val="1"/>
      <w:marLeft w:val="0"/>
      <w:marRight w:val="0"/>
      <w:marTop w:val="0"/>
      <w:marBottom w:val="0"/>
      <w:divBdr>
        <w:top w:val="none" w:sz="0" w:space="0" w:color="auto"/>
        <w:left w:val="none" w:sz="0" w:space="0" w:color="auto"/>
        <w:bottom w:val="none" w:sz="0" w:space="0" w:color="auto"/>
        <w:right w:val="none" w:sz="0" w:space="0" w:color="auto"/>
      </w:divBdr>
    </w:div>
    <w:div w:id="1333755511">
      <w:bodyDiv w:val="1"/>
      <w:marLeft w:val="0"/>
      <w:marRight w:val="0"/>
      <w:marTop w:val="0"/>
      <w:marBottom w:val="0"/>
      <w:divBdr>
        <w:top w:val="none" w:sz="0" w:space="0" w:color="auto"/>
        <w:left w:val="none" w:sz="0" w:space="0" w:color="auto"/>
        <w:bottom w:val="none" w:sz="0" w:space="0" w:color="auto"/>
        <w:right w:val="none" w:sz="0" w:space="0" w:color="auto"/>
      </w:divBdr>
    </w:div>
    <w:div w:id="1333795488">
      <w:bodyDiv w:val="1"/>
      <w:marLeft w:val="0"/>
      <w:marRight w:val="0"/>
      <w:marTop w:val="0"/>
      <w:marBottom w:val="0"/>
      <w:divBdr>
        <w:top w:val="none" w:sz="0" w:space="0" w:color="auto"/>
        <w:left w:val="none" w:sz="0" w:space="0" w:color="auto"/>
        <w:bottom w:val="none" w:sz="0" w:space="0" w:color="auto"/>
        <w:right w:val="none" w:sz="0" w:space="0" w:color="auto"/>
      </w:divBdr>
    </w:div>
    <w:div w:id="1333800540">
      <w:bodyDiv w:val="1"/>
      <w:marLeft w:val="0"/>
      <w:marRight w:val="0"/>
      <w:marTop w:val="0"/>
      <w:marBottom w:val="0"/>
      <w:divBdr>
        <w:top w:val="none" w:sz="0" w:space="0" w:color="auto"/>
        <w:left w:val="none" w:sz="0" w:space="0" w:color="auto"/>
        <w:bottom w:val="none" w:sz="0" w:space="0" w:color="auto"/>
        <w:right w:val="none" w:sz="0" w:space="0" w:color="auto"/>
      </w:divBdr>
    </w:div>
    <w:div w:id="1333871434">
      <w:bodyDiv w:val="1"/>
      <w:marLeft w:val="0"/>
      <w:marRight w:val="0"/>
      <w:marTop w:val="0"/>
      <w:marBottom w:val="0"/>
      <w:divBdr>
        <w:top w:val="none" w:sz="0" w:space="0" w:color="auto"/>
        <w:left w:val="none" w:sz="0" w:space="0" w:color="auto"/>
        <w:bottom w:val="none" w:sz="0" w:space="0" w:color="auto"/>
        <w:right w:val="none" w:sz="0" w:space="0" w:color="auto"/>
      </w:divBdr>
    </w:div>
    <w:div w:id="1333946541">
      <w:bodyDiv w:val="1"/>
      <w:marLeft w:val="0"/>
      <w:marRight w:val="0"/>
      <w:marTop w:val="0"/>
      <w:marBottom w:val="0"/>
      <w:divBdr>
        <w:top w:val="none" w:sz="0" w:space="0" w:color="auto"/>
        <w:left w:val="none" w:sz="0" w:space="0" w:color="auto"/>
        <w:bottom w:val="none" w:sz="0" w:space="0" w:color="auto"/>
        <w:right w:val="none" w:sz="0" w:space="0" w:color="auto"/>
      </w:divBdr>
    </w:div>
    <w:div w:id="1334145034">
      <w:bodyDiv w:val="1"/>
      <w:marLeft w:val="0"/>
      <w:marRight w:val="0"/>
      <w:marTop w:val="0"/>
      <w:marBottom w:val="0"/>
      <w:divBdr>
        <w:top w:val="none" w:sz="0" w:space="0" w:color="auto"/>
        <w:left w:val="none" w:sz="0" w:space="0" w:color="auto"/>
        <w:bottom w:val="none" w:sz="0" w:space="0" w:color="auto"/>
        <w:right w:val="none" w:sz="0" w:space="0" w:color="auto"/>
      </w:divBdr>
    </w:div>
    <w:div w:id="1334145889">
      <w:bodyDiv w:val="1"/>
      <w:marLeft w:val="0"/>
      <w:marRight w:val="0"/>
      <w:marTop w:val="0"/>
      <w:marBottom w:val="0"/>
      <w:divBdr>
        <w:top w:val="none" w:sz="0" w:space="0" w:color="auto"/>
        <w:left w:val="none" w:sz="0" w:space="0" w:color="auto"/>
        <w:bottom w:val="none" w:sz="0" w:space="0" w:color="auto"/>
        <w:right w:val="none" w:sz="0" w:space="0" w:color="auto"/>
      </w:divBdr>
    </w:div>
    <w:div w:id="1334339627">
      <w:bodyDiv w:val="1"/>
      <w:marLeft w:val="0"/>
      <w:marRight w:val="0"/>
      <w:marTop w:val="0"/>
      <w:marBottom w:val="0"/>
      <w:divBdr>
        <w:top w:val="none" w:sz="0" w:space="0" w:color="auto"/>
        <w:left w:val="none" w:sz="0" w:space="0" w:color="auto"/>
        <w:bottom w:val="none" w:sz="0" w:space="0" w:color="auto"/>
        <w:right w:val="none" w:sz="0" w:space="0" w:color="auto"/>
      </w:divBdr>
    </w:div>
    <w:div w:id="1334381938">
      <w:bodyDiv w:val="1"/>
      <w:marLeft w:val="0"/>
      <w:marRight w:val="0"/>
      <w:marTop w:val="0"/>
      <w:marBottom w:val="0"/>
      <w:divBdr>
        <w:top w:val="none" w:sz="0" w:space="0" w:color="auto"/>
        <w:left w:val="none" w:sz="0" w:space="0" w:color="auto"/>
        <w:bottom w:val="none" w:sz="0" w:space="0" w:color="auto"/>
        <w:right w:val="none" w:sz="0" w:space="0" w:color="auto"/>
      </w:divBdr>
    </w:div>
    <w:div w:id="1334407823">
      <w:bodyDiv w:val="1"/>
      <w:marLeft w:val="0"/>
      <w:marRight w:val="0"/>
      <w:marTop w:val="0"/>
      <w:marBottom w:val="0"/>
      <w:divBdr>
        <w:top w:val="none" w:sz="0" w:space="0" w:color="auto"/>
        <w:left w:val="none" w:sz="0" w:space="0" w:color="auto"/>
        <w:bottom w:val="none" w:sz="0" w:space="0" w:color="auto"/>
        <w:right w:val="none" w:sz="0" w:space="0" w:color="auto"/>
      </w:divBdr>
    </w:div>
    <w:div w:id="1334455025">
      <w:bodyDiv w:val="1"/>
      <w:marLeft w:val="0"/>
      <w:marRight w:val="0"/>
      <w:marTop w:val="0"/>
      <w:marBottom w:val="0"/>
      <w:divBdr>
        <w:top w:val="none" w:sz="0" w:space="0" w:color="auto"/>
        <w:left w:val="none" w:sz="0" w:space="0" w:color="auto"/>
        <w:bottom w:val="none" w:sz="0" w:space="0" w:color="auto"/>
        <w:right w:val="none" w:sz="0" w:space="0" w:color="auto"/>
      </w:divBdr>
    </w:div>
    <w:div w:id="1334604813">
      <w:bodyDiv w:val="1"/>
      <w:marLeft w:val="0"/>
      <w:marRight w:val="0"/>
      <w:marTop w:val="0"/>
      <w:marBottom w:val="0"/>
      <w:divBdr>
        <w:top w:val="none" w:sz="0" w:space="0" w:color="auto"/>
        <w:left w:val="none" w:sz="0" w:space="0" w:color="auto"/>
        <w:bottom w:val="none" w:sz="0" w:space="0" w:color="auto"/>
        <w:right w:val="none" w:sz="0" w:space="0" w:color="auto"/>
      </w:divBdr>
    </w:div>
    <w:div w:id="1334718517">
      <w:bodyDiv w:val="1"/>
      <w:marLeft w:val="0"/>
      <w:marRight w:val="0"/>
      <w:marTop w:val="0"/>
      <w:marBottom w:val="0"/>
      <w:divBdr>
        <w:top w:val="none" w:sz="0" w:space="0" w:color="auto"/>
        <w:left w:val="none" w:sz="0" w:space="0" w:color="auto"/>
        <w:bottom w:val="none" w:sz="0" w:space="0" w:color="auto"/>
        <w:right w:val="none" w:sz="0" w:space="0" w:color="auto"/>
      </w:divBdr>
    </w:div>
    <w:div w:id="1334723810">
      <w:bodyDiv w:val="1"/>
      <w:marLeft w:val="0"/>
      <w:marRight w:val="0"/>
      <w:marTop w:val="0"/>
      <w:marBottom w:val="0"/>
      <w:divBdr>
        <w:top w:val="none" w:sz="0" w:space="0" w:color="auto"/>
        <w:left w:val="none" w:sz="0" w:space="0" w:color="auto"/>
        <w:bottom w:val="none" w:sz="0" w:space="0" w:color="auto"/>
        <w:right w:val="none" w:sz="0" w:space="0" w:color="auto"/>
      </w:divBdr>
    </w:div>
    <w:div w:id="1334798047">
      <w:bodyDiv w:val="1"/>
      <w:marLeft w:val="0"/>
      <w:marRight w:val="0"/>
      <w:marTop w:val="0"/>
      <w:marBottom w:val="0"/>
      <w:divBdr>
        <w:top w:val="none" w:sz="0" w:space="0" w:color="auto"/>
        <w:left w:val="none" w:sz="0" w:space="0" w:color="auto"/>
        <w:bottom w:val="none" w:sz="0" w:space="0" w:color="auto"/>
        <w:right w:val="none" w:sz="0" w:space="0" w:color="auto"/>
      </w:divBdr>
    </w:div>
    <w:div w:id="1334802272">
      <w:bodyDiv w:val="1"/>
      <w:marLeft w:val="0"/>
      <w:marRight w:val="0"/>
      <w:marTop w:val="0"/>
      <w:marBottom w:val="0"/>
      <w:divBdr>
        <w:top w:val="none" w:sz="0" w:space="0" w:color="auto"/>
        <w:left w:val="none" w:sz="0" w:space="0" w:color="auto"/>
        <w:bottom w:val="none" w:sz="0" w:space="0" w:color="auto"/>
        <w:right w:val="none" w:sz="0" w:space="0" w:color="auto"/>
      </w:divBdr>
    </w:div>
    <w:div w:id="1334916743">
      <w:bodyDiv w:val="1"/>
      <w:marLeft w:val="0"/>
      <w:marRight w:val="0"/>
      <w:marTop w:val="0"/>
      <w:marBottom w:val="0"/>
      <w:divBdr>
        <w:top w:val="none" w:sz="0" w:space="0" w:color="auto"/>
        <w:left w:val="none" w:sz="0" w:space="0" w:color="auto"/>
        <w:bottom w:val="none" w:sz="0" w:space="0" w:color="auto"/>
        <w:right w:val="none" w:sz="0" w:space="0" w:color="auto"/>
      </w:divBdr>
    </w:div>
    <w:div w:id="1335105316">
      <w:bodyDiv w:val="1"/>
      <w:marLeft w:val="0"/>
      <w:marRight w:val="0"/>
      <w:marTop w:val="0"/>
      <w:marBottom w:val="0"/>
      <w:divBdr>
        <w:top w:val="none" w:sz="0" w:space="0" w:color="auto"/>
        <w:left w:val="none" w:sz="0" w:space="0" w:color="auto"/>
        <w:bottom w:val="none" w:sz="0" w:space="0" w:color="auto"/>
        <w:right w:val="none" w:sz="0" w:space="0" w:color="auto"/>
      </w:divBdr>
    </w:div>
    <w:div w:id="1335108122">
      <w:bodyDiv w:val="1"/>
      <w:marLeft w:val="0"/>
      <w:marRight w:val="0"/>
      <w:marTop w:val="0"/>
      <w:marBottom w:val="0"/>
      <w:divBdr>
        <w:top w:val="none" w:sz="0" w:space="0" w:color="auto"/>
        <w:left w:val="none" w:sz="0" w:space="0" w:color="auto"/>
        <w:bottom w:val="none" w:sz="0" w:space="0" w:color="auto"/>
        <w:right w:val="none" w:sz="0" w:space="0" w:color="auto"/>
      </w:divBdr>
    </w:div>
    <w:div w:id="1335231696">
      <w:bodyDiv w:val="1"/>
      <w:marLeft w:val="0"/>
      <w:marRight w:val="0"/>
      <w:marTop w:val="0"/>
      <w:marBottom w:val="0"/>
      <w:divBdr>
        <w:top w:val="none" w:sz="0" w:space="0" w:color="auto"/>
        <w:left w:val="none" w:sz="0" w:space="0" w:color="auto"/>
        <w:bottom w:val="none" w:sz="0" w:space="0" w:color="auto"/>
        <w:right w:val="none" w:sz="0" w:space="0" w:color="auto"/>
      </w:divBdr>
    </w:div>
    <w:div w:id="1335304468">
      <w:bodyDiv w:val="1"/>
      <w:marLeft w:val="0"/>
      <w:marRight w:val="0"/>
      <w:marTop w:val="0"/>
      <w:marBottom w:val="0"/>
      <w:divBdr>
        <w:top w:val="none" w:sz="0" w:space="0" w:color="auto"/>
        <w:left w:val="none" w:sz="0" w:space="0" w:color="auto"/>
        <w:bottom w:val="none" w:sz="0" w:space="0" w:color="auto"/>
        <w:right w:val="none" w:sz="0" w:space="0" w:color="auto"/>
      </w:divBdr>
    </w:div>
    <w:div w:id="1335453680">
      <w:bodyDiv w:val="1"/>
      <w:marLeft w:val="0"/>
      <w:marRight w:val="0"/>
      <w:marTop w:val="0"/>
      <w:marBottom w:val="0"/>
      <w:divBdr>
        <w:top w:val="none" w:sz="0" w:space="0" w:color="auto"/>
        <w:left w:val="none" w:sz="0" w:space="0" w:color="auto"/>
        <w:bottom w:val="none" w:sz="0" w:space="0" w:color="auto"/>
        <w:right w:val="none" w:sz="0" w:space="0" w:color="auto"/>
      </w:divBdr>
    </w:div>
    <w:div w:id="1335523984">
      <w:bodyDiv w:val="1"/>
      <w:marLeft w:val="0"/>
      <w:marRight w:val="0"/>
      <w:marTop w:val="0"/>
      <w:marBottom w:val="0"/>
      <w:divBdr>
        <w:top w:val="none" w:sz="0" w:space="0" w:color="auto"/>
        <w:left w:val="none" w:sz="0" w:space="0" w:color="auto"/>
        <w:bottom w:val="none" w:sz="0" w:space="0" w:color="auto"/>
        <w:right w:val="none" w:sz="0" w:space="0" w:color="auto"/>
      </w:divBdr>
    </w:div>
    <w:div w:id="1335650054">
      <w:bodyDiv w:val="1"/>
      <w:marLeft w:val="0"/>
      <w:marRight w:val="0"/>
      <w:marTop w:val="0"/>
      <w:marBottom w:val="0"/>
      <w:divBdr>
        <w:top w:val="none" w:sz="0" w:space="0" w:color="auto"/>
        <w:left w:val="none" w:sz="0" w:space="0" w:color="auto"/>
        <w:bottom w:val="none" w:sz="0" w:space="0" w:color="auto"/>
        <w:right w:val="none" w:sz="0" w:space="0" w:color="auto"/>
      </w:divBdr>
    </w:div>
    <w:div w:id="1336418283">
      <w:bodyDiv w:val="1"/>
      <w:marLeft w:val="0"/>
      <w:marRight w:val="0"/>
      <w:marTop w:val="0"/>
      <w:marBottom w:val="0"/>
      <w:divBdr>
        <w:top w:val="none" w:sz="0" w:space="0" w:color="auto"/>
        <w:left w:val="none" w:sz="0" w:space="0" w:color="auto"/>
        <w:bottom w:val="none" w:sz="0" w:space="0" w:color="auto"/>
        <w:right w:val="none" w:sz="0" w:space="0" w:color="auto"/>
      </w:divBdr>
    </w:div>
    <w:div w:id="1336421942">
      <w:bodyDiv w:val="1"/>
      <w:marLeft w:val="0"/>
      <w:marRight w:val="0"/>
      <w:marTop w:val="0"/>
      <w:marBottom w:val="0"/>
      <w:divBdr>
        <w:top w:val="none" w:sz="0" w:space="0" w:color="auto"/>
        <w:left w:val="none" w:sz="0" w:space="0" w:color="auto"/>
        <w:bottom w:val="none" w:sz="0" w:space="0" w:color="auto"/>
        <w:right w:val="none" w:sz="0" w:space="0" w:color="auto"/>
      </w:divBdr>
    </w:div>
    <w:div w:id="1336612668">
      <w:bodyDiv w:val="1"/>
      <w:marLeft w:val="0"/>
      <w:marRight w:val="0"/>
      <w:marTop w:val="0"/>
      <w:marBottom w:val="0"/>
      <w:divBdr>
        <w:top w:val="none" w:sz="0" w:space="0" w:color="auto"/>
        <w:left w:val="none" w:sz="0" w:space="0" w:color="auto"/>
        <w:bottom w:val="none" w:sz="0" w:space="0" w:color="auto"/>
        <w:right w:val="none" w:sz="0" w:space="0" w:color="auto"/>
      </w:divBdr>
    </w:div>
    <w:div w:id="1336759873">
      <w:bodyDiv w:val="1"/>
      <w:marLeft w:val="0"/>
      <w:marRight w:val="0"/>
      <w:marTop w:val="0"/>
      <w:marBottom w:val="0"/>
      <w:divBdr>
        <w:top w:val="none" w:sz="0" w:space="0" w:color="auto"/>
        <w:left w:val="none" w:sz="0" w:space="0" w:color="auto"/>
        <w:bottom w:val="none" w:sz="0" w:space="0" w:color="auto"/>
        <w:right w:val="none" w:sz="0" w:space="0" w:color="auto"/>
      </w:divBdr>
    </w:div>
    <w:div w:id="1336760381">
      <w:bodyDiv w:val="1"/>
      <w:marLeft w:val="0"/>
      <w:marRight w:val="0"/>
      <w:marTop w:val="0"/>
      <w:marBottom w:val="0"/>
      <w:divBdr>
        <w:top w:val="none" w:sz="0" w:space="0" w:color="auto"/>
        <w:left w:val="none" w:sz="0" w:space="0" w:color="auto"/>
        <w:bottom w:val="none" w:sz="0" w:space="0" w:color="auto"/>
        <w:right w:val="none" w:sz="0" w:space="0" w:color="auto"/>
      </w:divBdr>
    </w:div>
    <w:div w:id="1336761393">
      <w:bodyDiv w:val="1"/>
      <w:marLeft w:val="0"/>
      <w:marRight w:val="0"/>
      <w:marTop w:val="0"/>
      <w:marBottom w:val="0"/>
      <w:divBdr>
        <w:top w:val="none" w:sz="0" w:space="0" w:color="auto"/>
        <w:left w:val="none" w:sz="0" w:space="0" w:color="auto"/>
        <w:bottom w:val="none" w:sz="0" w:space="0" w:color="auto"/>
        <w:right w:val="none" w:sz="0" w:space="0" w:color="auto"/>
      </w:divBdr>
    </w:div>
    <w:div w:id="1336882868">
      <w:bodyDiv w:val="1"/>
      <w:marLeft w:val="0"/>
      <w:marRight w:val="0"/>
      <w:marTop w:val="0"/>
      <w:marBottom w:val="0"/>
      <w:divBdr>
        <w:top w:val="none" w:sz="0" w:space="0" w:color="auto"/>
        <w:left w:val="none" w:sz="0" w:space="0" w:color="auto"/>
        <w:bottom w:val="none" w:sz="0" w:space="0" w:color="auto"/>
        <w:right w:val="none" w:sz="0" w:space="0" w:color="auto"/>
      </w:divBdr>
    </w:div>
    <w:div w:id="1337265324">
      <w:bodyDiv w:val="1"/>
      <w:marLeft w:val="0"/>
      <w:marRight w:val="0"/>
      <w:marTop w:val="0"/>
      <w:marBottom w:val="0"/>
      <w:divBdr>
        <w:top w:val="none" w:sz="0" w:space="0" w:color="auto"/>
        <w:left w:val="none" w:sz="0" w:space="0" w:color="auto"/>
        <w:bottom w:val="none" w:sz="0" w:space="0" w:color="auto"/>
        <w:right w:val="none" w:sz="0" w:space="0" w:color="auto"/>
      </w:divBdr>
    </w:div>
    <w:div w:id="1337345546">
      <w:bodyDiv w:val="1"/>
      <w:marLeft w:val="0"/>
      <w:marRight w:val="0"/>
      <w:marTop w:val="0"/>
      <w:marBottom w:val="0"/>
      <w:divBdr>
        <w:top w:val="none" w:sz="0" w:space="0" w:color="auto"/>
        <w:left w:val="none" w:sz="0" w:space="0" w:color="auto"/>
        <w:bottom w:val="none" w:sz="0" w:space="0" w:color="auto"/>
        <w:right w:val="none" w:sz="0" w:space="0" w:color="auto"/>
      </w:divBdr>
    </w:div>
    <w:div w:id="1337414343">
      <w:bodyDiv w:val="1"/>
      <w:marLeft w:val="0"/>
      <w:marRight w:val="0"/>
      <w:marTop w:val="0"/>
      <w:marBottom w:val="0"/>
      <w:divBdr>
        <w:top w:val="none" w:sz="0" w:space="0" w:color="auto"/>
        <w:left w:val="none" w:sz="0" w:space="0" w:color="auto"/>
        <w:bottom w:val="none" w:sz="0" w:space="0" w:color="auto"/>
        <w:right w:val="none" w:sz="0" w:space="0" w:color="auto"/>
      </w:divBdr>
    </w:div>
    <w:div w:id="1337418239">
      <w:bodyDiv w:val="1"/>
      <w:marLeft w:val="0"/>
      <w:marRight w:val="0"/>
      <w:marTop w:val="0"/>
      <w:marBottom w:val="0"/>
      <w:divBdr>
        <w:top w:val="none" w:sz="0" w:space="0" w:color="auto"/>
        <w:left w:val="none" w:sz="0" w:space="0" w:color="auto"/>
        <w:bottom w:val="none" w:sz="0" w:space="0" w:color="auto"/>
        <w:right w:val="none" w:sz="0" w:space="0" w:color="auto"/>
      </w:divBdr>
    </w:div>
    <w:div w:id="1337420604">
      <w:bodyDiv w:val="1"/>
      <w:marLeft w:val="0"/>
      <w:marRight w:val="0"/>
      <w:marTop w:val="0"/>
      <w:marBottom w:val="0"/>
      <w:divBdr>
        <w:top w:val="none" w:sz="0" w:space="0" w:color="auto"/>
        <w:left w:val="none" w:sz="0" w:space="0" w:color="auto"/>
        <w:bottom w:val="none" w:sz="0" w:space="0" w:color="auto"/>
        <w:right w:val="none" w:sz="0" w:space="0" w:color="auto"/>
      </w:divBdr>
    </w:div>
    <w:div w:id="1337540352">
      <w:bodyDiv w:val="1"/>
      <w:marLeft w:val="0"/>
      <w:marRight w:val="0"/>
      <w:marTop w:val="0"/>
      <w:marBottom w:val="0"/>
      <w:divBdr>
        <w:top w:val="none" w:sz="0" w:space="0" w:color="auto"/>
        <w:left w:val="none" w:sz="0" w:space="0" w:color="auto"/>
        <w:bottom w:val="none" w:sz="0" w:space="0" w:color="auto"/>
        <w:right w:val="none" w:sz="0" w:space="0" w:color="auto"/>
      </w:divBdr>
    </w:div>
    <w:div w:id="1337607994">
      <w:bodyDiv w:val="1"/>
      <w:marLeft w:val="0"/>
      <w:marRight w:val="0"/>
      <w:marTop w:val="0"/>
      <w:marBottom w:val="0"/>
      <w:divBdr>
        <w:top w:val="none" w:sz="0" w:space="0" w:color="auto"/>
        <w:left w:val="none" w:sz="0" w:space="0" w:color="auto"/>
        <w:bottom w:val="none" w:sz="0" w:space="0" w:color="auto"/>
        <w:right w:val="none" w:sz="0" w:space="0" w:color="auto"/>
      </w:divBdr>
    </w:div>
    <w:div w:id="1337615449">
      <w:bodyDiv w:val="1"/>
      <w:marLeft w:val="0"/>
      <w:marRight w:val="0"/>
      <w:marTop w:val="0"/>
      <w:marBottom w:val="0"/>
      <w:divBdr>
        <w:top w:val="none" w:sz="0" w:space="0" w:color="auto"/>
        <w:left w:val="none" w:sz="0" w:space="0" w:color="auto"/>
        <w:bottom w:val="none" w:sz="0" w:space="0" w:color="auto"/>
        <w:right w:val="none" w:sz="0" w:space="0" w:color="auto"/>
      </w:divBdr>
    </w:div>
    <w:div w:id="1337686411">
      <w:bodyDiv w:val="1"/>
      <w:marLeft w:val="0"/>
      <w:marRight w:val="0"/>
      <w:marTop w:val="0"/>
      <w:marBottom w:val="0"/>
      <w:divBdr>
        <w:top w:val="none" w:sz="0" w:space="0" w:color="auto"/>
        <w:left w:val="none" w:sz="0" w:space="0" w:color="auto"/>
        <w:bottom w:val="none" w:sz="0" w:space="0" w:color="auto"/>
        <w:right w:val="none" w:sz="0" w:space="0" w:color="auto"/>
      </w:divBdr>
    </w:div>
    <w:div w:id="1337727127">
      <w:bodyDiv w:val="1"/>
      <w:marLeft w:val="0"/>
      <w:marRight w:val="0"/>
      <w:marTop w:val="0"/>
      <w:marBottom w:val="0"/>
      <w:divBdr>
        <w:top w:val="none" w:sz="0" w:space="0" w:color="auto"/>
        <w:left w:val="none" w:sz="0" w:space="0" w:color="auto"/>
        <w:bottom w:val="none" w:sz="0" w:space="0" w:color="auto"/>
        <w:right w:val="none" w:sz="0" w:space="0" w:color="auto"/>
      </w:divBdr>
    </w:div>
    <w:div w:id="1337728141">
      <w:bodyDiv w:val="1"/>
      <w:marLeft w:val="0"/>
      <w:marRight w:val="0"/>
      <w:marTop w:val="0"/>
      <w:marBottom w:val="0"/>
      <w:divBdr>
        <w:top w:val="none" w:sz="0" w:space="0" w:color="auto"/>
        <w:left w:val="none" w:sz="0" w:space="0" w:color="auto"/>
        <w:bottom w:val="none" w:sz="0" w:space="0" w:color="auto"/>
        <w:right w:val="none" w:sz="0" w:space="0" w:color="auto"/>
      </w:divBdr>
    </w:div>
    <w:div w:id="1337732296">
      <w:bodyDiv w:val="1"/>
      <w:marLeft w:val="0"/>
      <w:marRight w:val="0"/>
      <w:marTop w:val="0"/>
      <w:marBottom w:val="0"/>
      <w:divBdr>
        <w:top w:val="none" w:sz="0" w:space="0" w:color="auto"/>
        <w:left w:val="none" w:sz="0" w:space="0" w:color="auto"/>
        <w:bottom w:val="none" w:sz="0" w:space="0" w:color="auto"/>
        <w:right w:val="none" w:sz="0" w:space="0" w:color="auto"/>
      </w:divBdr>
    </w:div>
    <w:div w:id="1337923739">
      <w:bodyDiv w:val="1"/>
      <w:marLeft w:val="0"/>
      <w:marRight w:val="0"/>
      <w:marTop w:val="0"/>
      <w:marBottom w:val="0"/>
      <w:divBdr>
        <w:top w:val="none" w:sz="0" w:space="0" w:color="auto"/>
        <w:left w:val="none" w:sz="0" w:space="0" w:color="auto"/>
        <w:bottom w:val="none" w:sz="0" w:space="0" w:color="auto"/>
        <w:right w:val="none" w:sz="0" w:space="0" w:color="auto"/>
      </w:divBdr>
    </w:div>
    <w:div w:id="1337995331">
      <w:bodyDiv w:val="1"/>
      <w:marLeft w:val="0"/>
      <w:marRight w:val="0"/>
      <w:marTop w:val="0"/>
      <w:marBottom w:val="0"/>
      <w:divBdr>
        <w:top w:val="none" w:sz="0" w:space="0" w:color="auto"/>
        <w:left w:val="none" w:sz="0" w:space="0" w:color="auto"/>
        <w:bottom w:val="none" w:sz="0" w:space="0" w:color="auto"/>
        <w:right w:val="none" w:sz="0" w:space="0" w:color="auto"/>
      </w:divBdr>
    </w:div>
    <w:div w:id="1337998343">
      <w:bodyDiv w:val="1"/>
      <w:marLeft w:val="0"/>
      <w:marRight w:val="0"/>
      <w:marTop w:val="0"/>
      <w:marBottom w:val="0"/>
      <w:divBdr>
        <w:top w:val="none" w:sz="0" w:space="0" w:color="auto"/>
        <w:left w:val="none" w:sz="0" w:space="0" w:color="auto"/>
        <w:bottom w:val="none" w:sz="0" w:space="0" w:color="auto"/>
        <w:right w:val="none" w:sz="0" w:space="0" w:color="auto"/>
      </w:divBdr>
    </w:div>
    <w:div w:id="1338076207">
      <w:bodyDiv w:val="1"/>
      <w:marLeft w:val="0"/>
      <w:marRight w:val="0"/>
      <w:marTop w:val="0"/>
      <w:marBottom w:val="0"/>
      <w:divBdr>
        <w:top w:val="none" w:sz="0" w:space="0" w:color="auto"/>
        <w:left w:val="none" w:sz="0" w:space="0" w:color="auto"/>
        <w:bottom w:val="none" w:sz="0" w:space="0" w:color="auto"/>
        <w:right w:val="none" w:sz="0" w:space="0" w:color="auto"/>
      </w:divBdr>
    </w:div>
    <w:div w:id="1338117161">
      <w:bodyDiv w:val="1"/>
      <w:marLeft w:val="0"/>
      <w:marRight w:val="0"/>
      <w:marTop w:val="0"/>
      <w:marBottom w:val="0"/>
      <w:divBdr>
        <w:top w:val="none" w:sz="0" w:space="0" w:color="auto"/>
        <w:left w:val="none" w:sz="0" w:space="0" w:color="auto"/>
        <w:bottom w:val="none" w:sz="0" w:space="0" w:color="auto"/>
        <w:right w:val="none" w:sz="0" w:space="0" w:color="auto"/>
      </w:divBdr>
    </w:div>
    <w:div w:id="1338269294">
      <w:bodyDiv w:val="1"/>
      <w:marLeft w:val="0"/>
      <w:marRight w:val="0"/>
      <w:marTop w:val="0"/>
      <w:marBottom w:val="0"/>
      <w:divBdr>
        <w:top w:val="none" w:sz="0" w:space="0" w:color="auto"/>
        <w:left w:val="none" w:sz="0" w:space="0" w:color="auto"/>
        <w:bottom w:val="none" w:sz="0" w:space="0" w:color="auto"/>
        <w:right w:val="none" w:sz="0" w:space="0" w:color="auto"/>
      </w:divBdr>
    </w:div>
    <w:div w:id="1338313551">
      <w:bodyDiv w:val="1"/>
      <w:marLeft w:val="0"/>
      <w:marRight w:val="0"/>
      <w:marTop w:val="0"/>
      <w:marBottom w:val="0"/>
      <w:divBdr>
        <w:top w:val="none" w:sz="0" w:space="0" w:color="auto"/>
        <w:left w:val="none" w:sz="0" w:space="0" w:color="auto"/>
        <w:bottom w:val="none" w:sz="0" w:space="0" w:color="auto"/>
        <w:right w:val="none" w:sz="0" w:space="0" w:color="auto"/>
      </w:divBdr>
    </w:div>
    <w:div w:id="1338383460">
      <w:bodyDiv w:val="1"/>
      <w:marLeft w:val="0"/>
      <w:marRight w:val="0"/>
      <w:marTop w:val="0"/>
      <w:marBottom w:val="0"/>
      <w:divBdr>
        <w:top w:val="none" w:sz="0" w:space="0" w:color="auto"/>
        <w:left w:val="none" w:sz="0" w:space="0" w:color="auto"/>
        <w:bottom w:val="none" w:sz="0" w:space="0" w:color="auto"/>
        <w:right w:val="none" w:sz="0" w:space="0" w:color="auto"/>
      </w:divBdr>
    </w:div>
    <w:div w:id="1338388127">
      <w:bodyDiv w:val="1"/>
      <w:marLeft w:val="0"/>
      <w:marRight w:val="0"/>
      <w:marTop w:val="0"/>
      <w:marBottom w:val="0"/>
      <w:divBdr>
        <w:top w:val="none" w:sz="0" w:space="0" w:color="auto"/>
        <w:left w:val="none" w:sz="0" w:space="0" w:color="auto"/>
        <w:bottom w:val="none" w:sz="0" w:space="0" w:color="auto"/>
        <w:right w:val="none" w:sz="0" w:space="0" w:color="auto"/>
      </w:divBdr>
    </w:div>
    <w:div w:id="1338507649">
      <w:bodyDiv w:val="1"/>
      <w:marLeft w:val="0"/>
      <w:marRight w:val="0"/>
      <w:marTop w:val="0"/>
      <w:marBottom w:val="0"/>
      <w:divBdr>
        <w:top w:val="none" w:sz="0" w:space="0" w:color="auto"/>
        <w:left w:val="none" w:sz="0" w:space="0" w:color="auto"/>
        <w:bottom w:val="none" w:sz="0" w:space="0" w:color="auto"/>
        <w:right w:val="none" w:sz="0" w:space="0" w:color="auto"/>
      </w:divBdr>
    </w:div>
    <w:div w:id="1338538825">
      <w:bodyDiv w:val="1"/>
      <w:marLeft w:val="0"/>
      <w:marRight w:val="0"/>
      <w:marTop w:val="0"/>
      <w:marBottom w:val="0"/>
      <w:divBdr>
        <w:top w:val="none" w:sz="0" w:space="0" w:color="auto"/>
        <w:left w:val="none" w:sz="0" w:space="0" w:color="auto"/>
        <w:bottom w:val="none" w:sz="0" w:space="0" w:color="auto"/>
        <w:right w:val="none" w:sz="0" w:space="0" w:color="auto"/>
      </w:divBdr>
    </w:div>
    <w:div w:id="1338724981">
      <w:bodyDiv w:val="1"/>
      <w:marLeft w:val="0"/>
      <w:marRight w:val="0"/>
      <w:marTop w:val="0"/>
      <w:marBottom w:val="0"/>
      <w:divBdr>
        <w:top w:val="none" w:sz="0" w:space="0" w:color="auto"/>
        <w:left w:val="none" w:sz="0" w:space="0" w:color="auto"/>
        <w:bottom w:val="none" w:sz="0" w:space="0" w:color="auto"/>
        <w:right w:val="none" w:sz="0" w:space="0" w:color="auto"/>
      </w:divBdr>
    </w:div>
    <w:div w:id="1338731724">
      <w:bodyDiv w:val="1"/>
      <w:marLeft w:val="0"/>
      <w:marRight w:val="0"/>
      <w:marTop w:val="0"/>
      <w:marBottom w:val="0"/>
      <w:divBdr>
        <w:top w:val="none" w:sz="0" w:space="0" w:color="auto"/>
        <w:left w:val="none" w:sz="0" w:space="0" w:color="auto"/>
        <w:bottom w:val="none" w:sz="0" w:space="0" w:color="auto"/>
        <w:right w:val="none" w:sz="0" w:space="0" w:color="auto"/>
      </w:divBdr>
    </w:div>
    <w:div w:id="1338772598">
      <w:bodyDiv w:val="1"/>
      <w:marLeft w:val="0"/>
      <w:marRight w:val="0"/>
      <w:marTop w:val="0"/>
      <w:marBottom w:val="0"/>
      <w:divBdr>
        <w:top w:val="none" w:sz="0" w:space="0" w:color="auto"/>
        <w:left w:val="none" w:sz="0" w:space="0" w:color="auto"/>
        <w:bottom w:val="none" w:sz="0" w:space="0" w:color="auto"/>
        <w:right w:val="none" w:sz="0" w:space="0" w:color="auto"/>
      </w:divBdr>
    </w:div>
    <w:div w:id="1338801274">
      <w:bodyDiv w:val="1"/>
      <w:marLeft w:val="0"/>
      <w:marRight w:val="0"/>
      <w:marTop w:val="0"/>
      <w:marBottom w:val="0"/>
      <w:divBdr>
        <w:top w:val="none" w:sz="0" w:space="0" w:color="auto"/>
        <w:left w:val="none" w:sz="0" w:space="0" w:color="auto"/>
        <w:bottom w:val="none" w:sz="0" w:space="0" w:color="auto"/>
        <w:right w:val="none" w:sz="0" w:space="0" w:color="auto"/>
      </w:divBdr>
    </w:div>
    <w:div w:id="1338844091">
      <w:bodyDiv w:val="1"/>
      <w:marLeft w:val="0"/>
      <w:marRight w:val="0"/>
      <w:marTop w:val="0"/>
      <w:marBottom w:val="0"/>
      <w:divBdr>
        <w:top w:val="none" w:sz="0" w:space="0" w:color="auto"/>
        <w:left w:val="none" w:sz="0" w:space="0" w:color="auto"/>
        <w:bottom w:val="none" w:sz="0" w:space="0" w:color="auto"/>
        <w:right w:val="none" w:sz="0" w:space="0" w:color="auto"/>
      </w:divBdr>
    </w:div>
    <w:div w:id="1338968302">
      <w:bodyDiv w:val="1"/>
      <w:marLeft w:val="0"/>
      <w:marRight w:val="0"/>
      <w:marTop w:val="0"/>
      <w:marBottom w:val="0"/>
      <w:divBdr>
        <w:top w:val="none" w:sz="0" w:space="0" w:color="auto"/>
        <w:left w:val="none" w:sz="0" w:space="0" w:color="auto"/>
        <w:bottom w:val="none" w:sz="0" w:space="0" w:color="auto"/>
        <w:right w:val="none" w:sz="0" w:space="0" w:color="auto"/>
      </w:divBdr>
    </w:div>
    <w:div w:id="1339037475">
      <w:bodyDiv w:val="1"/>
      <w:marLeft w:val="0"/>
      <w:marRight w:val="0"/>
      <w:marTop w:val="0"/>
      <w:marBottom w:val="0"/>
      <w:divBdr>
        <w:top w:val="none" w:sz="0" w:space="0" w:color="auto"/>
        <w:left w:val="none" w:sz="0" w:space="0" w:color="auto"/>
        <w:bottom w:val="none" w:sz="0" w:space="0" w:color="auto"/>
        <w:right w:val="none" w:sz="0" w:space="0" w:color="auto"/>
      </w:divBdr>
    </w:div>
    <w:div w:id="1339112683">
      <w:bodyDiv w:val="1"/>
      <w:marLeft w:val="0"/>
      <w:marRight w:val="0"/>
      <w:marTop w:val="0"/>
      <w:marBottom w:val="0"/>
      <w:divBdr>
        <w:top w:val="none" w:sz="0" w:space="0" w:color="auto"/>
        <w:left w:val="none" w:sz="0" w:space="0" w:color="auto"/>
        <w:bottom w:val="none" w:sz="0" w:space="0" w:color="auto"/>
        <w:right w:val="none" w:sz="0" w:space="0" w:color="auto"/>
      </w:divBdr>
    </w:div>
    <w:div w:id="1339117759">
      <w:bodyDiv w:val="1"/>
      <w:marLeft w:val="0"/>
      <w:marRight w:val="0"/>
      <w:marTop w:val="0"/>
      <w:marBottom w:val="0"/>
      <w:divBdr>
        <w:top w:val="none" w:sz="0" w:space="0" w:color="auto"/>
        <w:left w:val="none" w:sz="0" w:space="0" w:color="auto"/>
        <w:bottom w:val="none" w:sz="0" w:space="0" w:color="auto"/>
        <w:right w:val="none" w:sz="0" w:space="0" w:color="auto"/>
      </w:divBdr>
    </w:div>
    <w:div w:id="1339187065">
      <w:bodyDiv w:val="1"/>
      <w:marLeft w:val="0"/>
      <w:marRight w:val="0"/>
      <w:marTop w:val="0"/>
      <w:marBottom w:val="0"/>
      <w:divBdr>
        <w:top w:val="none" w:sz="0" w:space="0" w:color="auto"/>
        <w:left w:val="none" w:sz="0" w:space="0" w:color="auto"/>
        <w:bottom w:val="none" w:sz="0" w:space="0" w:color="auto"/>
        <w:right w:val="none" w:sz="0" w:space="0" w:color="auto"/>
      </w:divBdr>
    </w:div>
    <w:div w:id="1339188499">
      <w:bodyDiv w:val="1"/>
      <w:marLeft w:val="0"/>
      <w:marRight w:val="0"/>
      <w:marTop w:val="0"/>
      <w:marBottom w:val="0"/>
      <w:divBdr>
        <w:top w:val="none" w:sz="0" w:space="0" w:color="auto"/>
        <w:left w:val="none" w:sz="0" w:space="0" w:color="auto"/>
        <w:bottom w:val="none" w:sz="0" w:space="0" w:color="auto"/>
        <w:right w:val="none" w:sz="0" w:space="0" w:color="auto"/>
      </w:divBdr>
    </w:div>
    <w:div w:id="1339426437">
      <w:bodyDiv w:val="1"/>
      <w:marLeft w:val="0"/>
      <w:marRight w:val="0"/>
      <w:marTop w:val="0"/>
      <w:marBottom w:val="0"/>
      <w:divBdr>
        <w:top w:val="none" w:sz="0" w:space="0" w:color="auto"/>
        <w:left w:val="none" w:sz="0" w:space="0" w:color="auto"/>
        <w:bottom w:val="none" w:sz="0" w:space="0" w:color="auto"/>
        <w:right w:val="none" w:sz="0" w:space="0" w:color="auto"/>
      </w:divBdr>
    </w:div>
    <w:div w:id="1339503735">
      <w:bodyDiv w:val="1"/>
      <w:marLeft w:val="0"/>
      <w:marRight w:val="0"/>
      <w:marTop w:val="0"/>
      <w:marBottom w:val="0"/>
      <w:divBdr>
        <w:top w:val="none" w:sz="0" w:space="0" w:color="auto"/>
        <w:left w:val="none" w:sz="0" w:space="0" w:color="auto"/>
        <w:bottom w:val="none" w:sz="0" w:space="0" w:color="auto"/>
        <w:right w:val="none" w:sz="0" w:space="0" w:color="auto"/>
      </w:divBdr>
    </w:div>
    <w:div w:id="1339506168">
      <w:bodyDiv w:val="1"/>
      <w:marLeft w:val="0"/>
      <w:marRight w:val="0"/>
      <w:marTop w:val="0"/>
      <w:marBottom w:val="0"/>
      <w:divBdr>
        <w:top w:val="none" w:sz="0" w:space="0" w:color="auto"/>
        <w:left w:val="none" w:sz="0" w:space="0" w:color="auto"/>
        <w:bottom w:val="none" w:sz="0" w:space="0" w:color="auto"/>
        <w:right w:val="none" w:sz="0" w:space="0" w:color="auto"/>
      </w:divBdr>
    </w:div>
    <w:div w:id="1339582059">
      <w:bodyDiv w:val="1"/>
      <w:marLeft w:val="0"/>
      <w:marRight w:val="0"/>
      <w:marTop w:val="0"/>
      <w:marBottom w:val="0"/>
      <w:divBdr>
        <w:top w:val="none" w:sz="0" w:space="0" w:color="auto"/>
        <w:left w:val="none" w:sz="0" w:space="0" w:color="auto"/>
        <w:bottom w:val="none" w:sz="0" w:space="0" w:color="auto"/>
        <w:right w:val="none" w:sz="0" w:space="0" w:color="auto"/>
      </w:divBdr>
    </w:div>
    <w:div w:id="1339623405">
      <w:bodyDiv w:val="1"/>
      <w:marLeft w:val="0"/>
      <w:marRight w:val="0"/>
      <w:marTop w:val="0"/>
      <w:marBottom w:val="0"/>
      <w:divBdr>
        <w:top w:val="none" w:sz="0" w:space="0" w:color="auto"/>
        <w:left w:val="none" w:sz="0" w:space="0" w:color="auto"/>
        <w:bottom w:val="none" w:sz="0" w:space="0" w:color="auto"/>
        <w:right w:val="none" w:sz="0" w:space="0" w:color="auto"/>
      </w:divBdr>
    </w:div>
    <w:div w:id="1339770054">
      <w:bodyDiv w:val="1"/>
      <w:marLeft w:val="0"/>
      <w:marRight w:val="0"/>
      <w:marTop w:val="0"/>
      <w:marBottom w:val="0"/>
      <w:divBdr>
        <w:top w:val="none" w:sz="0" w:space="0" w:color="auto"/>
        <w:left w:val="none" w:sz="0" w:space="0" w:color="auto"/>
        <w:bottom w:val="none" w:sz="0" w:space="0" w:color="auto"/>
        <w:right w:val="none" w:sz="0" w:space="0" w:color="auto"/>
      </w:divBdr>
    </w:div>
    <w:div w:id="1339770878">
      <w:bodyDiv w:val="1"/>
      <w:marLeft w:val="0"/>
      <w:marRight w:val="0"/>
      <w:marTop w:val="0"/>
      <w:marBottom w:val="0"/>
      <w:divBdr>
        <w:top w:val="none" w:sz="0" w:space="0" w:color="auto"/>
        <w:left w:val="none" w:sz="0" w:space="0" w:color="auto"/>
        <w:bottom w:val="none" w:sz="0" w:space="0" w:color="auto"/>
        <w:right w:val="none" w:sz="0" w:space="0" w:color="auto"/>
      </w:divBdr>
    </w:div>
    <w:div w:id="1339775391">
      <w:bodyDiv w:val="1"/>
      <w:marLeft w:val="0"/>
      <w:marRight w:val="0"/>
      <w:marTop w:val="0"/>
      <w:marBottom w:val="0"/>
      <w:divBdr>
        <w:top w:val="none" w:sz="0" w:space="0" w:color="auto"/>
        <w:left w:val="none" w:sz="0" w:space="0" w:color="auto"/>
        <w:bottom w:val="none" w:sz="0" w:space="0" w:color="auto"/>
        <w:right w:val="none" w:sz="0" w:space="0" w:color="auto"/>
      </w:divBdr>
    </w:div>
    <w:div w:id="1339893560">
      <w:bodyDiv w:val="1"/>
      <w:marLeft w:val="0"/>
      <w:marRight w:val="0"/>
      <w:marTop w:val="0"/>
      <w:marBottom w:val="0"/>
      <w:divBdr>
        <w:top w:val="none" w:sz="0" w:space="0" w:color="auto"/>
        <w:left w:val="none" w:sz="0" w:space="0" w:color="auto"/>
        <w:bottom w:val="none" w:sz="0" w:space="0" w:color="auto"/>
        <w:right w:val="none" w:sz="0" w:space="0" w:color="auto"/>
      </w:divBdr>
    </w:div>
    <w:div w:id="1340349433">
      <w:bodyDiv w:val="1"/>
      <w:marLeft w:val="0"/>
      <w:marRight w:val="0"/>
      <w:marTop w:val="0"/>
      <w:marBottom w:val="0"/>
      <w:divBdr>
        <w:top w:val="none" w:sz="0" w:space="0" w:color="auto"/>
        <w:left w:val="none" w:sz="0" w:space="0" w:color="auto"/>
        <w:bottom w:val="none" w:sz="0" w:space="0" w:color="auto"/>
        <w:right w:val="none" w:sz="0" w:space="0" w:color="auto"/>
      </w:divBdr>
    </w:div>
    <w:div w:id="1340353805">
      <w:bodyDiv w:val="1"/>
      <w:marLeft w:val="0"/>
      <w:marRight w:val="0"/>
      <w:marTop w:val="0"/>
      <w:marBottom w:val="0"/>
      <w:divBdr>
        <w:top w:val="none" w:sz="0" w:space="0" w:color="auto"/>
        <w:left w:val="none" w:sz="0" w:space="0" w:color="auto"/>
        <w:bottom w:val="none" w:sz="0" w:space="0" w:color="auto"/>
        <w:right w:val="none" w:sz="0" w:space="0" w:color="auto"/>
      </w:divBdr>
    </w:div>
    <w:div w:id="1340356112">
      <w:bodyDiv w:val="1"/>
      <w:marLeft w:val="0"/>
      <w:marRight w:val="0"/>
      <w:marTop w:val="0"/>
      <w:marBottom w:val="0"/>
      <w:divBdr>
        <w:top w:val="none" w:sz="0" w:space="0" w:color="auto"/>
        <w:left w:val="none" w:sz="0" w:space="0" w:color="auto"/>
        <w:bottom w:val="none" w:sz="0" w:space="0" w:color="auto"/>
        <w:right w:val="none" w:sz="0" w:space="0" w:color="auto"/>
      </w:divBdr>
    </w:div>
    <w:div w:id="1340498344">
      <w:bodyDiv w:val="1"/>
      <w:marLeft w:val="0"/>
      <w:marRight w:val="0"/>
      <w:marTop w:val="0"/>
      <w:marBottom w:val="0"/>
      <w:divBdr>
        <w:top w:val="none" w:sz="0" w:space="0" w:color="auto"/>
        <w:left w:val="none" w:sz="0" w:space="0" w:color="auto"/>
        <w:bottom w:val="none" w:sz="0" w:space="0" w:color="auto"/>
        <w:right w:val="none" w:sz="0" w:space="0" w:color="auto"/>
      </w:divBdr>
    </w:div>
    <w:div w:id="1340501264">
      <w:bodyDiv w:val="1"/>
      <w:marLeft w:val="0"/>
      <w:marRight w:val="0"/>
      <w:marTop w:val="0"/>
      <w:marBottom w:val="0"/>
      <w:divBdr>
        <w:top w:val="none" w:sz="0" w:space="0" w:color="auto"/>
        <w:left w:val="none" w:sz="0" w:space="0" w:color="auto"/>
        <w:bottom w:val="none" w:sz="0" w:space="0" w:color="auto"/>
        <w:right w:val="none" w:sz="0" w:space="0" w:color="auto"/>
      </w:divBdr>
    </w:div>
    <w:div w:id="1340616132">
      <w:bodyDiv w:val="1"/>
      <w:marLeft w:val="0"/>
      <w:marRight w:val="0"/>
      <w:marTop w:val="0"/>
      <w:marBottom w:val="0"/>
      <w:divBdr>
        <w:top w:val="none" w:sz="0" w:space="0" w:color="auto"/>
        <w:left w:val="none" w:sz="0" w:space="0" w:color="auto"/>
        <w:bottom w:val="none" w:sz="0" w:space="0" w:color="auto"/>
        <w:right w:val="none" w:sz="0" w:space="0" w:color="auto"/>
      </w:divBdr>
    </w:div>
    <w:div w:id="1340618137">
      <w:bodyDiv w:val="1"/>
      <w:marLeft w:val="0"/>
      <w:marRight w:val="0"/>
      <w:marTop w:val="0"/>
      <w:marBottom w:val="0"/>
      <w:divBdr>
        <w:top w:val="none" w:sz="0" w:space="0" w:color="auto"/>
        <w:left w:val="none" w:sz="0" w:space="0" w:color="auto"/>
        <w:bottom w:val="none" w:sz="0" w:space="0" w:color="auto"/>
        <w:right w:val="none" w:sz="0" w:space="0" w:color="auto"/>
      </w:divBdr>
    </w:div>
    <w:div w:id="1340620305">
      <w:bodyDiv w:val="1"/>
      <w:marLeft w:val="0"/>
      <w:marRight w:val="0"/>
      <w:marTop w:val="0"/>
      <w:marBottom w:val="0"/>
      <w:divBdr>
        <w:top w:val="none" w:sz="0" w:space="0" w:color="auto"/>
        <w:left w:val="none" w:sz="0" w:space="0" w:color="auto"/>
        <w:bottom w:val="none" w:sz="0" w:space="0" w:color="auto"/>
        <w:right w:val="none" w:sz="0" w:space="0" w:color="auto"/>
      </w:divBdr>
    </w:div>
    <w:div w:id="1340766676">
      <w:bodyDiv w:val="1"/>
      <w:marLeft w:val="0"/>
      <w:marRight w:val="0"/>
      <w:marTop w:val="0"/>
      <w:marBottom w:val="0"/>
      <w:divBdr>
        <w:top w:val="none" w:sz="0" w:space="0" w:color="auto"/>
        <w:left w:val="none" w:sz="0" w:space="0" w:color="auto"/>
        <w:bottom w:val="none" w:sz="0" w:space="0" w:color="auto"/>
        <w:right w:val="none" w:sz="0" w:space="0" w:color="auto"/>
      </w:divBdr>
    </w:div>
    <w:div w:id="1340815984">
      <w:bodyDiv w:val="1"/>
      <w:marLeft w:val="0"/>
      <w:marRight w:val="0"/>
      <w:marTop w:val="0"/>
      <w:marBottom w:val="0"/>
      <w:divBdr>
        <w:top w:val="none" w:sz="0" w:space="0" w:color="auto"/>
        <w:left w:val="none" w:sz="0" w:space="0" w:color="auto"/>
        <w:bottom w:val="none" w:sz="0" w:space="0" w:color="auto"/>
        <w:right w:val="none" w:sz="0" w:space="0" w:color="auto"/>
      </w:divBdr>
    </w:div>
    <w:div w:id="1340816189">
      <w:bodyDiv w:val="1"/>
      <w:marLeft w:val="0"/>
      <w:marRight w:val="0"/>
      <w:marTop w:val="0"/>
      <w:marBottom w:val="0"/>
      <w:divBdr>
        <w:top w:val="none" w:sz="0" w:space="0" w:color="auto"/>
        <w:left w:val="none" w:sz="0" w:space="0" w:color="auto"/>
        <w:bottom w:val="none" w:sz="0" w:space="0" w:color="auto"/>
        <w:right w:val="none" w:sz="0" w:space="0" w:color="auto"/>
      </w:divBdr>
    </w:div>
    <w:div w:id="1340818028">
      <w:bodyDiv w:val="1"/>
      <w:marLeft w:val="0"/>
      <w:marRight w:val="0"/>
      <w:marTop w:val="0"/>
      <w:marBottom w:val="0"/>
      <w:divBdr>
        <w:top w:val="none" w:sz="0" w:space="0" w:color="auto"/>
        <w:left w:val="none" w:sz="0" w:space="0" w:color="auto"/>
        <w:bottom w:val="none" w:sz="0" w:space="0" w:color="auto"/>
        <w:right w:val="none" w:sz="0" w:space="0" w:color="auto"/>
      </w:divBdr>
    </w:div>
    <w:div w:id="1340934464">
      <w:bodyDiv w:val="1"/>
      <w:marLeft w:val="0"/>
      <w:marRight w:val="0"/>
      <w:marTop w:val="0"/>
      <w:marBottom w:val="0"/>
      <w:divBdr>
        <w:top w:val="none" w:sz="0" w:space="0" w:color="auto"/>
        <w:left w:val="none" w:sz="0" w:space="0" w:color="auto"/>
        <w:bottom w:val="none" w:sz="0" w:space="0" w:color="auto"/>
        <w:right w:val="none" w:sz="0" w:space="0" w:color="auto"/>
      </w:divBdr>
    </w:div>
    <w:div w:id="1340934840">
      <w:bodyDiv w:val="1"/>
      <w:marLeft w:val="0"/>
      <w:marRight w:val="0"/>
      <w:marTop w:val="0"/>
      <w:marBottom w:val="0"/>
      <w:divBdr>
        <w:top w:val="none" w:sz="0" w:space="0" w:color="auto"/>
        <w:left w:val="none" w:sz="0" w:space="0" w:color="auto"/>
        <w:bottom w:val="none" w:sz="0" w:space="0" w:color="auto"/>
        <w:right w:val="none" w:sz="0" w:space="0" w:color="auto"/>
      </w:divBdr>
    </w:div>
    <w:div w:id="1341081836">
      <w:bodyDiv w:val="1"/>
      <w:marLeft w:val="0"/>
      <w:marRight w:val="0"/>
      <w:marTop w:val="0"/>
      <w:marBottom w:val="0"/>
      <w:divBdr>
        <w:top w:val="none" w:sz="0" w:space="0" w:color="auto"/>
        <w:left w:val="none" w:sz="0" w:space="0" w:color="auto"/>
        <w:bottom w:val="none" w:sz="0" w:space="0" w:color="auto"/>
        <w:right w:val="none" w:sz="0" w:space="0" w:color="auto"/>
      </w:divBdr>
    </w:div>
    <w:div w:id="1341158289">
      <w:bodyDiv w:val="1"/>
      <w:marLeft w:val="0"/>
      <w:marRight w:val="0"/>
      <w:marTop w:val="0"/>
      <w:marBottom w:val="0"/>
      <w:divBdr>
        <w:top w:val="none" w:sz="0" w:space="0" w:color="auto"/>
        <w:left w:val="none" w:sz="0" w:space="0" w:color="auto"/>
        <w:bottom w:val="none" w:sz="0" w:space="0" w:color="auto"/>
        <w:right w:val="none" w:sz="0" w:space="0" w:color="auto"/>
      </w:divBdr>
    </w:div>
    <w:div w:id="1341350671">
      <w:bodyDiv w:val="1"/>
      <w:marLeft w:val="0"/>
      <w:marRight w:val="0"/>
      <w:marTop w:val="0"/>
      <w:marBottom w:val="0"/>
      <w:divBdr>
        <w:top w:val="none" w:sz="0" w:space="0" w:color="auto"/>
        <w:left w:val="none" w:sz="0" w:space="0" w:color="auto"/>
        <w:bottom w:val="none" w:sz="0" w:space="0" w:color="auto"/>
        <w:right w:val="none" w:sz="0" w:space="0" w:color="auto"/>
      </w:divBdr>
    </w:div>
    <w:div w:id="1341354402">
      <w:bodyDiv w:val="1"/>
      <w:marLeft w:val="0"/>
      <w:marRight w:val="0"/>
      <w:marTop w:val="0"/>
      <w:marBottom w:val="0"/>
      <w:divBdr>
        <w:top w:val="none" w:sz="0" w:space="0" w:color="auto"/>
        <w:left w:val="none" w:sz="0" w:space="0" w:color="auto"/>
        <w:bottom w:val="none" w:sz="0" w:space="0" w:color="auto"/>
        <w:right w:val="none" w:sz="0" w:space="0" w:color="auto"/>
      </w:divBdr>
    </w:div>
    <w:div w:id="1341392404">
      <w:bodyDiv w:val="1"/>
      <w:marLeft w:val="0"/>
      <w:marRight w:val="0"/>
      <w:marTop w:val="0"/>
      <w:marBottom w:val="0"/>
      <w:divBdr>
        <w:top w:val="none" w:sz="0" w:space="0" w:color="auto"/>
        <w:left w:val="none" w:sz="0" w:space="0" w:color="auto"/>
        <w:bottom w:val="none" w:sz="0" w:space="0" w:color="auto"/>
        <w:right w:val="none" w:sz="0" w:space="0" w:color="auto"/>
      </w:divBdr>
    </w:div>
    <w:div w:id="1341421772">
      <w:bodyDiv w:val="1"/>
      <w:marLeft w:val="0"/>
      <w:marRight w:val="0"/>
      <w:marTop w:val="0"/>
      <w:marBottom w:val="0"/>
      <w:divBdr>
        <w:top w:val="none" w:sz="0" w:space="0" w:color="auto"/>
        <w:left w:val="none" w:sz="0" w:space="0" w:color="auto"/>
        <w:bottom w:val="none" w:sz="0" w:space="0" w:color="auto"/>
        <w:right w:val="none" w:sz="0" w:space="0" w:color="auto"/>
      </w:divBdr>
    </w:div>
    <w:div w:id="1341469797">
      <w:bodyDiv w:val="1"/>
      <w:marLeft w:val="0"/>
      <w:marRight w:val="0"/>
      <w:marTop w:val="0"/>
      <w:marBottom w:val="0"/>
      <w:divBdr>
        <w:top w:val="none" w:sz="0" w:space="0" w:color="auto"/>
        <w:left w:val="none" w:sz="0" w:space="0" w:color="auto"/>
        <w:bottom w:val="none" w:sz="0" w:space="0" w:color="auto"/>
        <w:right w:val="none" w:sz="0" w:space="0" w:color="auto"/>
      </w:divBdr>
    </w:div>
    <w:div w:id="1341547978">
      <w:bodyDiv w:val="1"/>
      <w:marLeft w:val="0"/>
      <w:marRight w:val="0"/>
      <w:marTop w:val="0"/>
      <w:marBottom w:val="0"/>
      <w:divBdr>
        <w:top w:val="none" w:sz="0" w:space="0" w:color="auto"/>
        <w:left w:val="none" w:sz="0" w:space="0" w:color="auto"/>
        <w:bottom w:val="none" w:sz="0" w:space="0" w:color="auto"/>
        <w:right w:val="none" w:sz="0" w:space="0" w:color="auto"/>
      </w:divBdr>
    </w:div>
    <w:div w:id="1341548221">
      <w:bodyDiv w:val="1"/>
      <w:marLeft w:val="0"/>
      <w:marRight w:val="0"/>
      <w:marTop w:val="0"/>
      <w:marBottom w:val="0"/>
      <w:divBdr>
        <w:top w:val="none" w:sz="0" w:space="0" w:color="auto"/>
        <w:left w:val="none" w:sz="0" w:space="0" w:color="auto"/>
        <w:bottom w:val="none" w:sz="0" w:space="0" w:color="auto"/>
        <w:right w:val="none" w:sz="0" w:space="0" w:color="auto"/>
      </w:divBdr>
    </w:div>
    <w:div w:id="1341618786">
      <w:bodyDiv w:val="1"/>
      <w:marLeft w:val="0"/>
      <w:marRight w:val="0"/>
      <w:marTop w:val="0"/>
      <w:marBottom w:val="0"/>
      <w:divBdr>
        <w:top w:val="none" w:sz="0" w:space="0" w:color="auto"/>
        <w:left w:val="none" w:sz="0" w:space="0" w:color="auto"/>
        <w:bottom w:val="none" w:sz="0" w:space="0" w:color="auto"/>
        <w:right w:val="none" w:sz="0" w:space="0" w:color="auto"/>
      </w:divBdr>
    </w:div>
    <w:div w:id="1341737003">
      <w:bodyDiv w:val="1"/>
      <w:marLeft w:val="0"/>
      <w:marRight w:val="0"/>
      <w:marTop w:val="0"/>
      <w:marBottom w:val="0"/>
      <w:divBdr>
        <w:top w:val="none" w:sz="0" w:space="0" w:color="auto"/>
        <w:left w:val="none" w:sz="0" w:space="0" w:color="auto"/>
        <w:bottom w:val="none" w:sz="0" w:space="0" w:color="auto"/>
        <w:right w:val="none" w:sz="0" w:space="0" w:color="auto"/>
      </w:divBdr>
    </w:div>
    <w:div w:id="1341815307">
      <w:bodyDiv w:val="1"/>
      <w:marLeft w:val="0"/>
      <w:marRight w:val="0"/>
      <w:marTop w:val="0"/>
      <w:marBottom w:val="0"/>
      <w:divBdr>
        <w:top w:val="none" w:sz="0" w:space="0" w:color="auto"/>
        <w:left w:val="none" w:sz="0" w:space="0" w:color="auto"/>
        <w:bottom w:val="none" w:sz="0" w:space="0" w:color="auto"/>
        <w:right w:val="none" w:sz="0" w:space="0" w:color="auto"/>
      </w:divBdr>
    </w:div>
    <w:div w:id="1341850853">
      <w:bodyDiv w:val="1"/>
      <w:marLeft w:val="0"/>
      <w:marRight w:val="0"/>
      <w:marTop w:val="0"/>
      <w:marBottom w:val="0"/>
      <w:divBdr>
        <w:top w:val="none" w:sz="0" w:space="0" w:color="auto"/>
        <w:left w:val="none" w:sz="0" w:space="0" w:color="auto"/>
        <w:bottom w:val="none" w:sz="0" w:space="0" w:color="auto"/>
        <w:right w:val="none" w:sz="0" w:space="0" w:color="auto"/>
      </w:divBdr>
    </w:div>
    <w:div w:id="1341855879">
      <w:bodyDiv w:val="1"/>
      <w:marLeft w:val="0"/>
      <w:marRight w:val="0"/>
      <w:marTop w:val="0"/>
      <w:marBottom w:val="0"/>
      <w:divBdr>
        <w:top w:val="none" w:sz="0" w:space="0" w:color="auto"/>
        <w:left w:val="none" w:sz="0" w:space="0" w:color="auto"/>
        <w:bottom w:val="none" w:sz="0" w:space="0" w:color="auto"/>
        <w:right w:val="none" w:sz="0" w:space="0" w:color="auto"/>
      </w:divBdr>
    </w:div>
    <w:div w:id="1341931453">
      <w:bodyDiv w:val="1"/>
      <w:marLeft w:val="0"/>
      <w:marRight w:val="0"/>
      <w:marTop w:val="0"/>
      <w:marBottom w:val="0"/>
      <w:divBdr>
        <w:top w:val="none" w:sz="0" w:space="0" w:color="auto"/>
        <w:left w:val="none" w:sz="0" w:space="0" w:color="auto"/>
        <w:bottom w:val="none" w:sz="0" w:space="0" w:color="auto"/>
        <w:right w:val="none" w:sz="0" w:space="0" w:color="auto"/>
      </w:divBdr>
    </w:div>
    <w:div w:id="1342051856">
      <w:bodyDiv w:val="1"/>
      <w:marLeft w:val="0"/>
      <w:marRight w:val="0"/>
      <w:marTop w:val="0"/>
      <w:marBottom w:val="0"/>
      <w:divBdr>
        <w:top w:val="none" w:sz="0" w:space="0" w:color="auto"/>
        <w:left w:val="none" w:sz="0" w:space="0" w:color="auto"/>
        <w:bottom w:val="none" w:sz="0" w:space="0" w:color="auto"/>
        <w:right w:val="none" w:sz="0" w:space="0" w:color="auto"/>
      </w:divBdr>
    </w:div>
    <w:div w:id="1342052425">
      <w:bodyDiv w:val="1"/>
      <w:marLeft w:val="0"/>
      <w:marRight w:val="0"/>
      <w:marTop w:val="0"/>
      <w:marBottom w:val="0"/>
      <w:divBdr>
        <w:top w:val="none" w:sz="0" w:space="0" w:color="auto"/>
        <w:left w:val="none" w:sz="0" w:space="0" w:color="auto"/>
        <w:bottom w:val="none" w:sz="0" w:space="0" w:color="auto"/>
        <w:right w:val="none" w:sz="0" w:space="0" w:color="auto"/>
      </w:divBdr>
    </w:div>
    <w:div w:id="1342123999">
      <w:bodyDiv w:val="1"/>
      <w:marLeft w:val="0"/>
      <w:marRight w:val="0"/>
      <w:marTop w:val="0"/>
      <w:marBottom w:val="0"/>
      <w:divBdr>
        <w:top w:val="none" w:sz="0" w:space="0" w:color="auto"/>
        <w:left w:val="none" w:sz="0" w:space="0" w:color="auto"/>
        <w:bottom w:val="none" w:sz="0" w:space="0" w:color="auto"/>
        <w:right w:val="none" w:sz="0" w:space="0" w:color="auto"/>
      </w:divBdr>
    </w:div>
    <w:div w:id="1342124417">
      <w:bodyDiv w:val="1"/>
      <w:marLeft w:val="0"/>
      <w:marRight w:val="0"/>
      <w:marTop w:val="0"/>
      <w:marBottom w:val="0"/>
      <w:divBdr>
        <w:top w:val="none" w:sz="0" w:space="0" w:color="auto"/>
        <w:left w:val="none" w:sz="0" w:space="0" w:color="auto"/>
        <w:bottom w:val="none" w:sz="0" w:space="0" w:color="auto"/>
        <w:right w:val="none" w:sz="0" w:space="0" w:color="auto"/>
      </w:divBdr>
    </w:div>
    <w:div w:id="1342194856">
      <w:bodyDiv w:val="1"/>
      <w:marLeft w:val="0"/>
      <w:marRight w:val="0"/>
      <w:marTop w:val="0"/>
      <w:marBottom w:val="0"/>
      <w:divBdr>
        <w:top w:val="none" w:sz="0" w:space="0" w:color="auto"/>
        <w:left w:val="none" w:sz="0" w:space="0" w:color="auto"/>
        <w:bottom w:val="none" w:sz="0" w:space="0" w:color="auto"/>
        <w:right w:val="none" w:sz="0" w:space="0" w:color="auto"/>
      </w:divBdr>
    </w:div>
    <w:div w:id="1342201890">
      <w:bodyDiv w:val="1"/>
      <w:marLeft w:val="0"/>
      <w:marRight w:val="0"/>
      <w:marTop w:val="0"/>
      <w:marBottom w:val="0"/>
      <w:divBdr>
        <w:top w:val="none" w:sz="0" w:space="0" w:color="auto"/>
        <w:left w:val="none" w:sz="0" w:space="0" w:color="auto"/>
        <w:bottom w:val="none" w:sz="0" w:space="0" w:color="auto"/>
        <w:right w:val="none" w:sz="0" w:space="0" w:color="auto"/>
      </w:divBdr>
    </w:div>
    <w:div w:id="1342312713">
      <w:bodyDiv w:val="1"/>
      <w:marLeft w:val="0"/>
      <w:marRight w:val="0"/>
      <w:marTop w:val="0"/>
      <w:marBottom w:val="0"/>
      <w:divBdr>
        <w:top w:val="none" w:sz="0" w:space="0" w:color="auto"/>
        <w:left w:val="none" w:sz="0" w:space="0" w:color="auto"/>
        <w:bottom w:val="none" w:sz="0" w:space="0" w:color="auto"/>
        <w:right w:val="none" w:sz="0" w:space="0" w:color="auto"/>
      </w:divBdr>
    </w:div>
    <w:div w:id="1342315538">
      <w:bodyDiv w:val="1"/>
      <w:marLeft w:val="0"/>
      <w:marRight w:val="0"/>
      <w:marTop w:val="0"/>
      <w:marBottom w:val="0"/>
      <w:divBdr>
        <w:top w:val="none" w:sz="0" w:space="0" w:color="auto"/>
        <w:left w:val="none" w:sz="0" w:space="0" w:color="auto"/>
        <w:bottom w:val="none" w:sz="0" w:space="0" w:color="auto"/>
        <w:right w:val="none" w:sz="0" w:space="0" w:color="auto"/>
      </w:divBdr>
    </w:div>
    <w:div w:id="1342321554">
      <w:bodyDiv w:val="1"/>
      <w:marLeft w:val="0"/>
      <w:marRight w:val="0"/>
      <w:marTop w:val="0"/>
      <w:marBottom w:val="0"/>
      <w:divBdr>
        <w:top w:val="none" w:sz="0" w:space="0" w:color="auto"/>
        <w:left w:val="none" w:sz="0" w:space="0" w:color="auto"/>
        <w:bottom w:val="none" w:sz="0" w:space="0" w:color="auto"/>
        <w:right w:val="none" w:sz="0" w:space="0" w:color="auto"/>
      </w:divBdr>
    </w:div>
    <w:div w:id="1342466732">
      <w:bodyDiv w:val="1"/>
      <w:marLeft w:val="0"/>
      <w:marRight w:val="0"/>
      <w:marTop w:val="0"/>
      <w:marBottom w:val="0"/>
      <w:divBdr>
        <w:top w:val="none" w:sz="0" w:space="0" w:color="auto"/>
        <w:left w:val="none" w:sz="0" w:space="0" w:color="auto"/>
        <w:bottom w:val="none" w:sz="0" w:space="0" w:color="auto"/>
        <w:right w:val="none" w:sz="0" w:space="0" w:color="auto"/>
      </w:divBdr>
    </w:div>
    <w:div w:id="1342469918">
      <w:bodyDiv w:val="1"/>
      <w:marLeft w:val="0"/>
      <w:marRight w:val="0"/>
      <w:marTop w:val="0"/>
      <w:marBottom w:val="0"/>
      <w:divBdr>
        <w:top w:val="none" w:sz="0" w:space="0" w:color="auto"/>
        <w:left w:val="none" w:sz="0" w:space="0" w:color="auto"/>
        <w:bottom w:val="none" w:sz="0" w:space="0" w:color="auto"/>
        <w:right w:val="none" w:sz="0" w:space="0" w:color="auto"/>
      </w:divBdr>
    </w:div>
    <w:div w:id="1342581108">
      <w:bodyDiv w:val="1"/>
      <w:marLeft w:val="0"/>
      <w:marRight w:val="0"/>
      <w:marTop w:val="0"/>
      <w:marBottom w:val="0"/>
      <w:divBdr>
        <w:top w:val="none" w:sz="0" w:space="0" w:color="auto"/>
        <w:left w:val="none" w:sz="0" w:space="0" w:color="auto"/>
        <w:bottom w:val="none" w:sz="0" w:space="0" w:color="auto"/>
        <w:right w:val="none" w:sz="0" w:space="0" w:color="auto"/>
      </w:divBdr>
    </w:div>
    <w:div w:id="1342588468">
      <w:bodyDiv w:val="1"/>
      <w:marLeft w:val="0"/>
      <w:marRight w:val="0"/>
      <w:marTop w:val="0"/>
      <w:marBottom w:val="0"/>
      <w:divBdr>
        <w:top w:val="none" w:sz="0" w:space="0" w:color="auto"/>
        <w:left w:val="none" w:sz="0" w:space="0" w:color="auto"/>
        <w:bottom w:val="none" w:sz="0" w:space="0" w:color="auto"/>
        <w:right w:val="none" w:sz="0" w:space="0" w:color="auto"/>
      </w:divBdr>
    </w:div>
    <w:div w:id="1342658037">
      <w:bodyDiv w:val="1"/>
      <w:marLeft w:val="0"/>
      <w:marRight w:val="0"/>
      <w:marTop w:val="0"/>
      <w:marBottom w:val="0"/>
      <w:divBdr>
        <w:top w:val="none" w:sz="0" w:space="0" w:color="auto"/>
        <w:left w:val="none" w:sz="0" w:space="0" w:color="auto"/>
        <w:bottom w:val="none" w:sz="0" w:space="0" w:color="auto"/>
        <w:right w:val="none" w:sz="0" w:space="0" w:color="auto"/>
      </w:divBdr>
    </w:div>
    <w:div w:id="1342782413">
      <w:bodyDiv w:val="1"/>
      <w:marLeft w:val="0"/>
      <w:marRight w:val="0"/>
      <w:marTop w:val="0"/>
      <w:marBottom w:val="0"/>
      <w:divBdr>
        <w:top w:val="none" w:sz="0" w:space="0" w:color="auto"/>
        <w:left w:val="none" w:sz="0" w:space="0" w:color="auto"/>
        <w:bottom w:val="none" w:sz="0" w:space="0" w:color="auto"/>
        <w:right w:val="none" w:sz="0" w:space="0" w:color="auto"/>
      </w:divBdr>
    </w:div>
    <w:div w:id="1342849882">
      <w:bodyDiv w:val="1"/>
      <w:marLeft w:val="0"/>
      <w:marRight w:val="0"/>
      <w:marTop w:val="0"/>
      <w:marBottom w:val="0"/>
      <w:divBdr>
        <w:top w:val="none" w:sz="0" w:space="0" w:color="auto"/>
        <w:left w:val="none" w:sz="0" w:space="0" w:color="auto"/>
        <w:bottom w:val="none" w:sz="0" w:space="0" w:color="auto"/>
        <w:right w:val="none" w:sz="0" w:space="0" w:color="auto"/>
      </w:divBdr>
    </w:div>
    <w:div w:id="1342853644">
      <w:bodyDiv w:val="1"/>
      <w:marLeft w:val="0"/>
      <w:marRight w:val="0"/>
      <w:marTop w:val="0"/>
      <w:marBottom w:val="0"/>
      <w:divBdr>
        <w:top w:val="none" w:sz="0" w:space="0" w:color="auto"/>
        <w:left w:val="none" w:sz="0" w:space="0" w:color="auto"/>
        <w:bottom w:val="none" w:sz="0" w:space="0" w:color="auto"/>
        <w:right w:val="none" w:sz="0" w:space="0" w:color="auto"/>
      </w:divBdr>
    </w:div>
    <w:div w:id="1342900809">
      <w:bodyDiv w:val="1"/>
      <w:marLeft w:val="0"/>
      <w:marRight w:val="0"/>
      <w:marTop w:val="0"/>
      <w:marBottom w:val="0"/>
      <w:divBdr>
        <w:top w:val="none" w:sz="0" w:space="0" w:color="auto"/>
        <w:left w:val="none" w:sz="0" w:space="0" w:color="auto"/>
        <w:bottom w:val="none" w:sz="0" w:space="0" w:color="auto"/>
        <w:right w:val="none" w:sz="0" w:space="0" w:color="auto"/>
      </w:divBdr>
    </w:div>
    <w:div w:id="1342971506">
      <w:bodyDiv w:val="1"/>
      <w:marLeft w:val="0"/>
      <w:marRight w:val="0"/>
      <w:marTop w:val="0"/>
      <w:marBottom w:val="0"/>
      <w:divBdr>
        <w:top w:val="none" w:sz="0" w:space="0" w:color="auto"/>
        <w:left w:val="none" w:sz="0" w:space="0" w:color="auto"/>
        <w:bottom w:val="none" w:sz="0" w:space="0" w:color="auto"/>
        <w:right w:val="none" w:sz="0" w:space="0" w:color="auto"/>
      </w:divBdr>
    </w:div>
    <w:div w:id="1342976156">
      <w:bodyDiv w:val="1"/>
      <w:marLeft w:val="0"/>
      <w:marRight w:val="0"/>
      <w:marTop w:val="0"/>
      <w:marBottom w:val="0"/>
      <w:divBdr>
        <w:top w:val="none" w:sz="0" w:space="0" w:color="auto"/>
        <w:left w:val="none" w:sz="0" w:space="0" w:color="auto"/>
        <w:bottom w:val="none" w:sz="0" w:space="0" w:color="auto"/>
        <w:right w:val="none" w:sz="0" w:space="0" w:color="auto"/>
      </w:divBdr>
    </w:div>
    <w:div w:id="1343044217">
      <w:bodyDiv w:val="1"/>
      <w:marLeft w:val="0"/>
      <w:marRight w:val="0"/>
      <w:marTop w:val="0"/>
      <w:marBottom w:val="0"/>
      <w:divBdr>
        <w:top w:val="none" w:sz="0" w:space="0" w:color="auto"/>
        <w:left w:val="none" w:sz="0" w:space="0" w:color="auto"/>
        <w:bottom w:val="none" w:sz="0" w:space="0" w:color="auto"/>
        <w:right w:val="none" w:sz="0" w:space="0" w:color="auto"/>
      </w:divBdr>
    </w:div>
    <w:div w:id="1343050698">
      <w:bodyDiv w:val="1"/>
      <w:marLeft w:val="0"/>
      <w:marRight w:val="0"/>
      <w:marTop w:val="0"/>
      <w:marBottom w:val="0"/>
      <w:divBdr>
        <w:top w:val="none" w:sz="0" w:space="0" w:color="auto"/>
        <w:left w:val="none" w:sz="0" w:space="0" w:color="auto"/>
        <w:bottom w:val="none" w:sz="0" w:space="0" w:color="auto"/>
        <w:right w:val="none" w:sz="0" w:space="0" w:color="auto"/>
      </w:divBdr>
    </w:div>
    <w:div w:id="1343095328">
      <w:bodyDiv w:val="1"/>
      <w:marLeft w:val="0"/>
      <w:marRight w:val="0"/>
      <w:marTop w:val="0"/>
      <w:marBottom w:val="0"/>
      <w:divBdr>
        <w:top w:val="none" w:sz="0" w:space="0" w:color="auto"/>
        <w:left w:val="none" w:sz="0" w:space="0" w:color="auto"/>
        <w:bottom w:val="none" w:sz="0" w:space="0" w:color="auto"/>
        <w:right w:val="none" w:sz="0" w:space="0" w:color="auto"/>
      </w:divBdr>
    </w:div>
    <w:div w:id="1343169315">
      <w:bodyDiv w:val="1"/>
      <w:marLeft w:val="0"/>
      <w:marRight w:val="0"/>
      <w:marTop w:val="0"/>
      <w:marBottom w:val="0"/>
      <w:divBdr>
        <w:top w:val="none" w:sz="0" w:space="0" w:color="auto"/>
        <w:left w:val="none" w:sz="0" w:space="0" w:color="auto"/>
        <w:bottom w:val="none" w:sz="0" w:space="0" w:color="auto"/>
        <w:right w:val="none" w:sz="0" w:space="0" w:color="auto"/>
      </w:divBdr>
    </w:div>
    <w:div w:id="1343241308">
      <w:bodyDiv w:val="1"/>
      <w:marLeft w:val="0"/>
      <w:marRight w:val="0"/>
      <w:marTop w:val="0"/>
      <w:marBottom w:val="0"/>
      <w:divBdr>
        <w:top w:val="none" w:sz="0" w:space="0" w:color="auto"/>
        <w:left w:val="none" w:sz="0" w:space="0" w:color="auto"/>
        <w:bottom w:val="none" w:sz="0" w:space="0" w:color="auto"/>
        <w:right w:val="none" w:sz="0" w:space="0" w:color="auto"/>
      </w:divBdr>
    </w:div>
    <w:div w:id="1343243085">
      <w:bodyDiv w:val="1"/>
      <w:marLeft w:val="0"/>
      <w:marRight w:val="0"/>
      <w:marTop w:val="0"/>
      <w:marBottom w:val="0"/>
      <w:divBdr>
        <w:top w:val="none" w:sz="0" w:space="0" w:color="auto"/>
        <w:left w:val="none" w:sz="0" w:space="0" w:color="auto"/>
        <w:bottom w:val="none" w:sz="0" w:space="0" w:color="auto"/>
        <w:right w:val="none" w:sz="0" w:space="0" w:color="auto"/>
      </w:divBdr>
    </w:div>
    <w:div w:id="1343244483">
      <w:bodyDiv w:val="1"/>
      <w:marLeft w:val="0"/>
      <w:marRight w:val="0"/>
      <w:marTop w:val="0"/>
      <w:marBottom w:val="0"/>
      <w:divBdr>
        <w:top w:val="none" w:sz="0" w:space="0" w:color="auto"/>
        <w:left w:val="none" w:sz="0" w:space="0" w:color="auto"/>
        <w:bottom w:val="none" w:sz="0" w:space="0" w:color="auto"/>
        <w:right w:val="none" w:sz="0" w:space="0" w:color="auto"/>
      </w:divBdr>
    </w:div>
    <w:div w:id="1343431345">
      <w:bodyDiv w:val="1"/>
      <w:marLeft w:val="0"/>
      <w:marRight w:val="0"/>
      <w:marTop w:val="0"/>
      <w:marBottom w:val="0"/>
      <w:divBdr>
        <w:top w:val="none" w:sz="0" w:space="0" w:color="auto"/>
        <w:left w:val="none" w:sz="0" w:space="0" w:color="auto"/>
        <w:bottom w:val="none" w:sz="0" w:space="0" w:color="auto"/>
        <w:right w:val="none" w:sz="0" w:space="0" w:color="auto"/>
      </w:divBdr>
    </w:div>
    <w:div w:id="1343509056">
      <w:bodyDiv w:val="1"/>
      <w:marLeft w:val="0"/>
      <w:marRight w:val="0"/>
      <w:marTop w:val="0"/>
      <w:marBottom w:val="0"/>
      <w:divBdr>
        <w:top w:val="none" w:sz="0" w:space="0" w:color="auto"/>
        <w:left w:val="none" w:sz="0" w:space="0" w:color="auto"/>
        <w:bottom w:val="none" w:sz="0" w:space="0" w:color="auto"/>
        <w:right w:val="none" w:sz="0" w:space="0" w:color="auto"/>
      </w:divBdr>
    </w:div>
    <w:div w:id="1343555435">
      <w:bodyDiv w:val="1"/>
      <w:marLeft w:val="0"/>
      <w:marRight w:val="0"/>
      <w:marTop w:val="0"/>
      <w:marBottom w:val="0"/>
      <w:divBdr>
        <w:top w:val="none" w:sz="0" w:space="0" w:color="auto"/>
        <w:left w:val="none" w:sz="0" w:space="0" w:color="auto"/>
        <w:bottom w:val="none" w:sz="0" w:space="0" w:color="auto"/>
        <w:right w:val="none" w:sz="0" w:space="0" w:color="auto"/>
      </w:divBdr>
    </w:div>
    <w:div w:id="1343583879">
      <w:bodyDiv w:val="1"/>
      <w:marLeft w:val="0"/>
      <w:marRight w:val="0"/>
      <w:marTop w:val="0"/>
      <w:marBottom w:val="0"/>
      <w:divBdr>
        <w:top w:val="none" w:sz="0" w:space="0" w:color="auto"/>
        <w:left w:val="none" w:sz="0" w:space="0" w:color="auto"/>
        <w:bottom w:val="none" w:sz="0" w:space="0" w:color="auto"/>
        <w:right w:val="none" w:sz="0" w:space="0" w:color="auto"/>
      </w:divBdr>
    </w:div>
    <w:div w:id="1343700242">
      <w:bodyDiv w:val="1"/>
      <w:marLeft w:val="0"/>
      <w:marRight w:val="0"/>
      <w:marTop w:val="0"/>
      <w:marBottom w:val="0"/>
      <w:divBdr>
        <w:top w:val="none" w:sz="0" w:space="0" w:color="auto"/>
        <w:left w:val="none" w:sz="0" w:space="0" w:color="auto"/>
        <w:bottom w:val="none" w:sz="0" w:space="0" w:color="auto"/>
        <w:right w:val="none" w:sz="0" w:space="0" w:color="auto"/>
      </w:divBdr>
    </w:div>
    <w:div w:id="1343821322">
      <w:bodyDiv w:val="1"/>
      <w:marLeft w:val="0"/>
      <w:marRight w:val="0"/>
      <w:marTop w:val="0"/>
      <w:marBottom w:val="0"/>
      <w:divBdr>
        <w:top w:val="none" w:sz="0" w:space="0" w:color="auto"/>
        <w:left w:val="none" w:sz="0" w:space="0" w:color="auto"/>
        <w:bottom w:val="none" w:sz="0" w:space="0" w:color="auto"/>
        <w:right w:val="none" w:sz="0" w:space="0" w:color="auto"/>
      </w:divBdr>
    </w:div>
    <w:div w:id="1343821877">
      <w:bodyDiv w:val="1"/>
      <w:marLeft w:val="0"/>
      <w:marRight w:val="0"/>
      <w:marTop w:val="0"/>
      <w:marBottom w:val="0"/>
      <w:divBdr>
        <w:top w:val="none" w:sz="0" w:space="0" w:color="auto"/>
        <w:left w:val="none" w:sz="0" w:space="0" w:color="auto"/>
        <w:bottom w:val="none" w:sz="0" w:space="0" w:color="auto"/>
        <w:right w:val="none" w:sz="0" w:space="0" w:color="auto"/>
      </w:divBdr>
    </w:div>
    <w:div w:id="1343824469">
      <w:bodyDiv w:val="1"/>
      <w:marLeft w:val="0"/>
      <w:marRight w:val="0"/>
      <w:marTop w:val="0"/>
      <w:marBottom w:val="0"/>
      <w:divBdr>
        <w:top w:val="none" w:sz="0" w:space="0" w:color="auto"/>
        <w:left w:val="none" w:sz="0" w:space="0" w:color="auto"/>
        <w:bottom w:val="none" w:sz="0" w:space="0" w:color="auto"/>
        <w:right w:val="none" w:sz="0" w:space="0" w:color="auto"/>
      </w:divBdr>
    </w:div>
    <w:div w:id="1344044436">
      <w:bodyDiv w:val="1"/>
      <w:marLeft w:val="0"/>
      <w:marRight w:val="0"/>
      <w:marTop w:val="0"/>
      <w:marBottom w:val="0"/>
      <w:divBdr>
        <w:top w:val="none" w:sz="0" w:space="0" w:color="auto"/>
        <w:left w:val="none" w:sz="0" w:space="0" w:color="auto"/>
        <w:bottom w:val="none" w:sz="0" w:space="0" w:color="auto"/>
        <w:right w:val="none" w:sz="0" w:space="0" w:color="auto"/>
      </w:divBdr>
    </w:div>
    <w:div w:id="1344089942">
      <w:bodyDiv w:val="1"/>
      <w:marLeft w:val="0"/>
      <w:marRight w:val="0"/>
      <w:marTop w:val="0"/>
      <w:marBottom w:val="0"/>
      <w:divBdr>
        <w:top w:val="none" w:sz="0" w:space="0" w:color="auto"/>
        <w:left w:val="none" w:sz="0" w:space="0" w:color="auto"/>
        <w:bottom w:val="none" w:sz="0" w:space="0" w:color="auto"/>
        <w:right w:val="none" w:sz="0" w:space="0" w:color="auto"/>
      </w:divBdr>
    </w:div>
    <w:div w:id="1344168295">
      <w:bodyDiv w:val="1"/>
      <w:marLeft w:val="0"/>
      <w:marRight w:val="0"/>
      <w:marTop w:val="0"/>
      <w:marBottom w:val="0"/>
      <w:divBdr>
        <w:top w:val="none" w:sz="0" w:space="0" w:color="auto"/>
        <w:left w:val="none" w:sz="0" w:space="0" w:color="auto"/>
        <w:bottom w:val="none" w:sz="0" w:space="0" w:color="auto"/>
        <w:right w:val="none" w:sz="0" w:space="0" w:color="auto"/>
      </w:divBdr>
    </w:div>
    <w:div w:id="1344211352">
      <w:bodyDiv w:val="1"/>
      <w:marLeft w:val="0"/>
      <w:marRight w:val="0"/>
      <w:marTop w:val="0"/>
      <w:marBottom w:val="0"/>
      <w:divBdr>
        <w:top w:val="none" w:sz="0" w:space="0" w:color="auto"/>
        <w:left w:val="none" w:sz="0" w:space="0" w:color="auto"/>
        <w:bottom w:val="none" w:sz="0" w:space="0" w:color="auto"/>
        <w:right w:val="none" w:sz="0" w:space="0" w:color="auto"/>
      </w:divBdr>
    </w:div>
    <w:div w:id="1344280997">
      <w:bodyDiv w:val="1"/>
      <w:marLeft w:val="0"/>
      <w:marRight w:val="0"/>
      <w:marTop w:val="0"/>
      <w:marBottom w:val="0"/>
      <w:divBdr>
        <w:top w:val="none" w:sz="0" w:space="0" w:color="auto"/>
        <w:left w:val="none" w:sz="0" w:space="0" w:color="auto"/>
        <w:bottom w:val="none" w:sz="0" w:space="0" w:color="auto"/>
        <w:right w:val="none" w:sz="0" w:space="0" w:color="auto"/>
      </w:divBdr>
    </w:div>
    <w:div w:id="1344284162">
      <w:bodyDiv w:val="1"/>
      <w:marLeft w:val="0"/>
      <w:marRight w:val="0"/>
      <w:marTop w:val="0"/>
      <w:marBottom w:val="0"/>
      <w:divBdr>
        <w:top w:val="none" w:sz="0" w:space="0" w:color="auto"/>
        <w:left w:val="none" w:sz="0" w:space="0" w:color="auto"/>
        <w:bottom w:val="none" w:sz="0" w:space="0" w:color="auto"/>
        <w:right w:val="none" w:sz="0" w:space="0" w:color="auto"/>
      </w:divBdr>
    </w:div>
    <w:div w:id="1344359630">
      <w:bodyDiv w:val="1"/>
      <w:marLeft w:val="0"/>
      <w:marRight w:val="0"/>
      <w:marTop w:val="0"/>
      <w:marBottom w:val="0"/>
      <w:divBdr>
        <w:top w:val="none" w:sz="0" w:space="0" w:color="auto"/>
        <w:left w:val="none" w:sz="0" w:space="0" w:color="auto"/>
        <w:bottom w:val="none" w:sz="0" w:space="0" w:color="auto"/>
        <w:right w:val="none" w:sz="0" w:space="0" w:color="auto"/>
      </w:divBdr>
    </w:div>
    <w:div w:id="1344432649">
      <w:bodyDiv w:val="1"/>
      <w:marLeft w:val="0"/>
      <w:marRight w:val="0"/>
      <w:marTop w:val="0"/>
      <w:marBottom w:val="0"/>
      <w:divBdr>
        <w:top w:val="none" w:sz="0" w:space="0" w:color="auto"/>
        <w:left w:val="none" w:sz="0" w:space="0" w:color="auto"/>
        <w:bottom w:val="none" w:sz="0" w:space="0" w:color="auto"/>
        <w:right w:val="none" w:sz="0" w:space="0" w:color="auto"/>
      </w:divBdr>
    </w:div>
    <w:div w:id="1344631974">
      <w:bodyDiv w:val="1"/>
      <w:marLeft w:val="0"/>
      <w:marRight w:val="0"/>
      <w:marTop w:val="0"/>
      <w:marBottom w:val="0"/>
      <w:divBdr>
        <w:top w:val="none" w:sz="0" w:space="0" w:color="auto"/>
        <w:left w:val="none" w:sz="0" w:space="0" w:color="auto"/>
        <w:bottom w:val="none" w:sz="0" w:space="0" w:color="auto"/>
        <w:right w:val="none" w:sz="0" w:space="0" w:color="auto"/>
      </w:divBdr>
    </w:div>
    <w:div w:id="1344672150">
      <w:bodyDiv w:val="1"/>
      <w:marLeft w:val="0"/>
      <w:marRight w:val="0"/>
      <w:marTop w:val="0"/>
      <w:marBottom w:val="0"/>
      <w:divBdr>
        <w:top w:val="none" w:sz="0" w:space="0" w:color="auto"/>
        <w:left w:val="none" w:sz="0" w:space="0" w:color="auto"/>
        <w:bottom w:val="none" w:sz="0" w:space="0" w:color="auto"/>
        <w:right w:val="none" w:sz="0" w:space="0" w:color="auto"/>
      </w:divBdr>
    </w:div>
    <w:div w:id="1344935606">
      <w:bodyDiv w:val="1"/>
      <w:marLeft w:val="0"/>
      <w:marRight w:val="0"/>
      <w:marTop w:val="0"/>
      <w:marBottom w:val="0"/>
      <w:divBdr>
        <w:top w:val="none" w:sz="0" w:space="0" w:color="auto"/>
        <w:left w:val="none" w:sz="0" w:space="0" w:color="auto"/>
        <w:bottom w:val="none" w:sz="0" w:space="0" w:color="auto"/>
        <w:right w:val="none" w:sz="0" w:space="0" w:color="auto"/>
      </w:divBdr>
    </w:div>
    <w:div w:id="1345205525">
      <w:bodyDiv w:val="1"/>
      <w:marLeft w:val="0"/>
      <w:marRight w:val="0"/>
      <w:marTop w:val="0"/>
      <w:marBottom w:val="0"/>
      <w:divBdr>
        <w:top w:val="none" w:sz="0" w:space="0" w:color="auto"/>
        <w:left w:val="none" w:sz="0" w:space="0" w:color="auto"/>
        <w:bottom w:val="none" w:sz="0" w:space="0" w:color="auto"/>
        <w:right w:val="none" w:sz="0" w:space="0" w:color="auto"/>
      </w:divBdr>
    </w:div>
    <w:div w:id="1345205807">
      <w:bodyDiv w:val="1"/>
      <w:marLeft w:val="0"/>
      <w:marRight w:val="0"/>
      <w:marTop w:val="0"/>
      <w:marBottom w:val="0"/>
      <w:divBdr>
        <w:top w:val="none" w:sz="0" w:space="0" w:color="auto"/>
        <w:left w:val="none" w:sz="0" w:space="0" w:color="auto"/>
        <w:bottom w:val="none" w:sz="0" w:space="0" w:color="auto"/>
        <w:right w:val="none" w:sz="0" w:space="0" w:color="auto"/>
      </w:divBdr>
    </w:div>
    <w:div w:id="1345209067">
      <w:bodyDiv w:val="1"/>
      <w:marLeft w:val="0"/>
      <w:marRight w:val="0"/>
      <w:marTop w:val="0"/>
      <w:marBottom w:val="0"/>
      <w:divBdr>
        <w:top w:val="none" w:sz="0" w:space="0" w:color="auto"/>
        <w:left w:val="none" w:sz="0" w:space="0" w:color="auto"/>
        <w:bottom w:val="none" w:sz="0" w:space="0" w:color="auto"/>
        <w:right w:val="none" w:sz="0" w:space="0" w:color="auto"/>
      </w:divBdr>
    </w:div>
    <w:div w:id="1345326364">
      <w:bodyDiv w:val="1"/>
      <w:marLeft w:val="0"/>
      <w:marRight w:val="0"/>
      <w:marTop w:val="0"/>
      <w:marBottom w:val="0"/>
      <w:divBdr>
        <w:top w:val="none" w:sz="0" w:space="0" w:color="auto"/>
        <w:left w:val="none" w:sz="0" w:space="0" w:color="auto"/>
        <w:bottom w:val="none" w:sz="0" w:space="0" w:color="auto"/>
        <w:right w:val="none" w:sz="0" w:space="0" w:color="auto"/>
      </w:divBdr>
    </w:div>
    <w:div w:id="1345400968">
      <w:bodyDiv w:val="1"/>
      <w:marLeft w:val="0"/>
      <w:marRight w:val="0"/>
      <w:marTop w:val="0"/>
      <w:marBottom w:val="0"/>
      <w:divBdr>
        <w:top w:val="none" w:sz="0" w:space="0" w:color="auto"/>
        <w:left w:val="none" w:sz="0" w:space="0" w:color="auto"/>
        <w:bottom w:val="none" w:sz="0" w:space="0" w:color="auto"/>
        <w:right w:val="none" w:sz="0" w:space="0" w:color="auto"/>
      </w:divBdr>
    </w:div>
    <w:div w:id="1345473268">
      <w:bodyDiv w:val="1"/>
      <w:marLeft w:val="0"/>
      <w:marRight w:val="0"/>
      <w:marTop w:val="0"/>
      <w:marBottom w:val="0"/>
      <w:divBdr>
        <w:top w:val="none" w:sz="0" w:space="0" w:color="auto"/>
        <w:left w:val="none" w:sz="0" w:space="0" w:color="auto"/>
        <w:bottom w:val="none" w:sz="0" w:space="0" w:color="auto"/>
        <w:right w:val="none" w:sz="0" w:space="0" w:color="auto"/>
      </w:divBdr>
    </w:div>
    <w:div w:id="1345546818">
      <w:bodyDiv w:val="1"/>
      <w:marLeft w:val="0"/>
      <w:marRight w:val="0"/>
      <w:marTop w:val="0"/>
      <w:marBottom w:val="0"/>
      <w:divBdr>
        <w:top w:val="none" w:sz="0" w:space="0" w:color="auto"/>
        <w:left w:val="none" w:sz="0" w:space="0" w:color="auto"/>
        <w:bottom w:val="none" w:sz="0" w:space="0" w:color="auto"/>
        <w:right w:val="none" w:sz="0" w:space="0" w:color="auto"/>
      </w:divBdr>
    </w:div>
    <w:div w:id="1345547543">
      <w:bodyDiv w:val="1"/>
      <w:marLeft w:val="0"/>
      <w:marRight w:val="0"/>
      <w:marTop w:val="0"/>
      <w:marBottom w:val="0"/>
      <w:divBdr>
        <w:top w:val="none" w:sz="0" w:space="0" w:color="auto"/>
        <w:left w:val="none" w:sz="0" w:space="0" w:color="auto"/>
        <w:bottom w:val="none" w:sz="0" w:space="0" w:color="auto"/>
        <w:right w:val="none" w:sz="0" w:space="0" w:color="auto"/>
      </w:divBdr>
    </w:div>
    <w:div w:id="1345548305">
      <w:bodyDiv w:val="1"/>
      <w:marLeft w:val="0"/>
      <w:marRight w:val="0"/>
      <w:marTop w:val="0"/>
      <w:marBottom w:val="0"/>
      <w:divBdr>
        <w:top w:val="none" w:sz="0" w:space="0" w:color="auto"/>
        <w:left w:val="none" w:sz="0" w:space="0" w:color="auto"/>
        <w:bottom w:val="none" w:sz="0" w:space="0" w:color="auto"/>
        <w:right w:val="none" w:sz="0" w:space="0" w:color="auto"/>
      </w:divBdr>
    </w:div>
    <w:div w:id="1345550366">
      <w:bodyDiv w:val="1"/>
      <w:marLeft w:val="0"/>
      <w:marRight w:val="0"/>
      <w:marTop w:val="0"/>
      <w:marBottom w:val="0"/>
      <w:divBdr>
        <w:top w:val="none" w:sz="0" w:space="0" w:color="auto"/>
        <w:left w:val="none" w:sz="0" w:space="0" w:color="auto"/>
        <w:bottom w:val="none" w:sz="0" w:space="0" w:color="auto"/>
        <w:right w:val="none" w:sz="0" w:space="0" w:color="auto"/>
      </w:divBdr>
    </w:div>
    <w:div w:id="1345589567">
      <w:bodyDiv w:val="1"/>
      <w:marLeft w:val="0"/>
      <w:marRight w:val="0"/>
      <w:marTop w:val="0"/>
      <w:marBottom w:val="0"/>
      <w:divBdr>
        <w:top w:val="none" w:sz="0" w:space="0" w:color="auto"/>
        <w:left w:val="none" w:sz="0" w:space="0" w:color="auto"/>
        <w:bottom w:val="none" w:sz="0" w:space="0" w:color="auto"/>
        <w:right w:val="none" w:sz="0" w:space="0" w:color="auto"/>
      </w:divBdr>
    </w:div>
    <w:div w:id="1345594627">
      <w:bodyDiv w:val="1"/>
      <w:marLeft w:val="0"/>
      <w:marRight w:val="0"/>
      <w:marTop w:val="0"/>
      <w:marBottom w:val="0"/>
      <w:divBdr>
        <w:top w:val="none" w:sz="0" w:space="0" w:color="auto"/>
        <w:left w:val="none" w:sz="0" w:space="0" w:color="auto"/>
        <w:bottom w:val="none" w:sz="0" w:space="0" w:color="auto"/>
        <w:right w:val="none" w:sz="0" w:space="0" w:color="auto"/>
      </w:divBdr>
    </w:div>
    <w:div w:id="1345748421">
      <w:bodyDiv w:val="1"/>
      <w:marLeft w:val="0"/>
      <w:marRight w:val="0"/>
      <w:marTop w:val="0"/>
      <w:marBottom w:val="0"/>
      <w:divBdr>
        <w:top w:val="none" w:sz="0" w:space="0" w:color="auto"/>
        <w:left w:val="none" w:sz="0" w:space="0" w:color="auto"/>
        <w:bottom w:val="none" w:sz="0" w:space="0" w:color="auto"/>
        <w:right w:val="none" w:sz="0" w:space="0" w:color="auto"/>
      </w:divBdr>
    </w:div>
    <w:div w:id="1345782449">
      <w:bodyDiv w:val="1"/>
      <w:marLeft w:val="0"/>
      <w:marRight w:val="0"/>
      <w:marTop w:val="0"/>
      <w:marBottom w:val="0"/>
      <w:divBdr>
        <w:top w:val="none" w:sz="0" w:space="0" w:color="auto"/>
        <w:left w:val="none" w:sz="0" w:space="0" w:color="auto"/>
        <w:bottom w:val="none" w:sz="0" w:space="0" w:color="auto"/>
        <w:right w:val="none" w:sz="0" w:space="0" w:color="auto"/>
      </w:divBdr>
    </w:div>
    <w:div w:id="1345789710">
      <w:bodyDiv w:val="1"/>
      <w:marLeft w:val="0"/>
      <w:marRight w:val="0"/>
      <w:marTop w:val="0"/>
      <w:marBottom w:val="0"/>
      <w:divBdr>
        <w:top w:val="none" w:sz="0" w:space="0" w:color="auto"/>
        <w:left w:val="none" w:sz="0" w:space="0" w:color="auto"/>
        <w:bottom w:val="none" w:sz="0" w:space="0" w:color="auto"/>
        <w:right w:val="none" w:sz="0" w:space="0" w:color="auto"/>
      </w:divBdr>
    </w:div>
    <w:div w:id="1345866113">
      <w:bodyDiv w:val="1"/>
      <w:marLeft w:val="0"/>
      <w:marRight w:val="0"/>
      <w:marTop w:val="0"/>
      <w:marBottom w:val="0"/>
      <w:divBdr>
        <w:top w:val="none" w:sz="0" w:space="0" w:color="auto"/>
        <w:left w:val="none" w:sz="0" w:space="0" w:color="auto"/>
        <w:bottom w:val="none" w:sz="0" w:space="0" w:color="auto"/>
        <w:right w:val="none" w:sz="0" w:space="0" w:color="auto"/>
      </w:divBdr>
    </w:div>
    <w:div w:id="1345942523">
      <w:bodyDiv w:val="1"/>
      <w:marLeft w:val="0"/>
      <w:marRight w:val="0"/>
      <w:marTop w:val="0"/>
      <w:marBottom w:val="0"/>
      <w:divBdr>
        <w:top w:val="none" w:sz="0" w:space="0" w:color="auto"/>
        <w:left w:val="none" w:sz="0" w:space="0" w:color="auto"/>
        <w:bottom w:val="none" w:sz="0" w:space="0" w:color="auto"/>
        <w:right w:val="none" w:sz="0" w:space="0" w:color="auto"/>
      </w:divBdr>
    </w:div>
    <w:div w:id="1345983046">
      <w:bodyDiv w:val="1"/>
      <w:marLeft w:val="0"/>
      <w:marRight w:val="0"/>
      <w:marTop w:val="0"/>
      <w:marBottom w:val="0"/>
      <w:divBdr>
        <w:top w:val="none" w:sz="0" w:space="0" w:color="auto"/>
        <w:left w:val="none" w:sz="0" w:space="0" w:color="auto"/>
        <w:bottom w:val="none" w:sz="0" w:space="0" w:color="auto"/>
        <w:right w:val="none" w:sz="0" w:space="0" w:color="auto"/>
      </w:divBdr>
    </w:div>
    <w:div w:id="1346053112">
      <w:bodyDiv w:val="1"/>
      <w:marLeft w:val="0"/>
      <w:marRight w:val="0"/>
      <w:marTop w:val="0"/>
      <w:marBottom w:val="0"/>
      <w:divBdr>
        <w:top w:val="none" w:sz="0" w:space="0" w:color="auto"/>
        <w:left w:val="none" w:sz="0" w:space="0" w:color="auto"/>
        <w:bottom w:val="none" w:sz="0" w:space="0" w:color="auto"/>
        <w:right w:val="none" w:sz="0" w:space="0" w:color="auto"/>
      </w:divBdr>
    </w:div>
    <w:div w:id="1346132086">
      <w:bodyDiv w:val="1"/>
      <w:marLeft w:val="0"/>
      <w:marRight w:val="0"/>
      <w:marTop w:val="0"/>
      <w:marBottom w:val="0"/>
      <w:divBdr>
        <w:top w:val="none" w:sz="0" w:space="0" w:color="auto"/>
        <w:left w:val="none" w:sz="0" w:space="0" w:color="auto"/>
        <w:bottom w:val="none" w:sz="0" w:space="0" w:color="auto"/>
        <w:right w:val="none" w:sz="0" w:space="0" w:color="auto"/>
      </w:divBdr>
    </w:div>
    <w:div w:id="1346205266">
      <w:bodyDiv w:val="1"/>
      <w:marLeft w:val="0"/>
      <w:marRight w:val="0"/>
      <w:marTop w:val="0"/>
      <w:marBottom w:val="0"/>
      <w:divBdr>
        <w:top w:val="none" w:sz="0" w:space="0" w:color="auto"/>
        <w:left w:val="none" w:sz="0" w:space="0" w:color="auto"/>
        <w:bottom w:val="none" w:sz="0" w:space="0" w:color="auto"/>
        <w:right w:val="none" w:sz="0" w:space="0" w:color="auto"/>
      </w:divBdr>
    </w:div>
    <w:div w:id="1346250413">
      <w:bodyDiv w:val="1"/>
      <w:marLeft w:val="0"/>
      <w:marRight w:val="0"/>
      <w:marTop w:val="0"/>
      <w:marBottom w:val="0"/>
      <w:divBdr>
        <w:top w:val="none" w:sz="0" w:space="0" w:color="auto"/>
        <w:left w:val="none" w:sz="0" w:space="0" w:color="auto"/>
        <w:bottom w:val="none" w:sz="0" w:space="0" w:color="auto"/>
        <w:right w:val="none" w:sz="0" w:space="0" w:color="auto"/>
      </w:divBdr>
    </w:div>
    <w:div w:id="1346252299">
      <w:bodyDiv w:val="1"/>
      <w:marLeft w:val="0"/>
      <w:marRight w:val="0"/>
      <w:marTop w:val="0"/>
      <w:marBottom w:val="0"/>
      <w:divBdr>
        <w:top w:val="none" w:sz="0" w:space="0" w:color="auto"/>
        <w:left w:val="none" w:sz="0" w:space="0" w:color="auto"/>
        <w:bottom w:val="none" w:sz="0" w:space="0" w:color="auto"/>
        <w:right w:val="none" w:sz="0" w:space="0" w:color="auto"/>
      </w:divBdr>
    </w:div>
    <w:div w:id="1346253623">
      <w:bodyDiv w:val="1"/>
      <w:marLeft w:val="0"/>
      <w:marRight w:val="0"/>
      <w:marTop w:val="0"/>
      <w:marBottom w:val="0"/>
      <w:divBdr>
        <w:top w:val="none" w:sz="0" w:space="0" w:color="auto"/>
        <w:left w:val="none" w:sz="0" w:space="0" w:color="auto"/>
        <w:bottom w:val="none" w:sz="0" w:space="0" w:color="auto"/>
        <w:right w:val="none" w:sz="0" w:space="0" w:color="auto"/>
      </w:divBdr>
    </w:div>
    <w:div w:id="1346320162">
      <w:bodyDiv w:val="1"/>
      <w:marLeft w:val="0"/>
      <w:marRight w:val="0"/>
      <w:marTop w:val="0"/>
      <w:marBottom w:val="0"/>
      <w:divBdr>
        <w:top w:val="none" w:sz="0" w:space="0" w:color="auto"/>
        <w:left w:val="none" w:sz="0" w:space="0" w:color="auto"/>
        <w:bottom w:val="none" w:sz="0" w:space="0" w:color="auto"/>
        <w:right w:val="none" w:sz="0" w:space="0" w:color="auto"/>
      </w:divBdr>
    </w:div>
    <w:div w:id="1346519092">
      <w:bodyDiv w:val="1"/>
      <w:marLeft w:val="0"/>
      <w:marRight w:val="0"/>
      <w:marTop w:val="0"/>
      <w:marBottom w:val="0"/>
      <w:divBdr>
        <w:top w:val="none" w:sz="0" w:space="0" w:color="auto"/>
        <w:left w:val="none" w:sz="0" w:space="0" w:color="auto"/>
        <w:bottom w:val="none" w:sz="0" w:space="0" w:color="auto"/>
        <w:right w:val="none" w:sz="0" w:space="0" w:color="auto"/>
      </w:divBdr>
    </w:div>
    <w:div w:id="1346706265">
      <w:bodyDiv w:val="1"/>
      <w:marLeft w:val="0"/>
      <w:marRight w:val="0"/>
      <w:marTop w:val="0"/>
      <w:marBottom w:val="0"/>
      <w:divBdr>
        <w:top w:val="none" w:sz="0" w:space="0" w:color="auto"/>
        <w:left w:val="none" w:sz="0" w:space="0" w:color="auto"/>
        <w:bottom w:val="none" w:sz="0" w:space="0" w:color="auto"/>
        <w:right w:val="none" w:sz="0" w:space="0" w:color="auto"/>
      </w:divBdr>
    </w:div>
    <w:div w:id="1346711862">
      <w:bodyDiv w:val="1"/>
      <w:marLeft w:val="0"/>
      <w:marRight w:val="0"/>
      <w:marTop w:val="0"/>
      <w:marBottom w:val="0"/>
      <w:divBdr>
        <w:top w:val="none" w:sz="0" w:space="0" w:color="auto"/>
        <w:left w:val="none" w:sz="0" w:space="0" w:color="auto"/>
        <w:bottom w:val="none" w:sz="0" w:space="0" w:color="auto"/>
        <w:right w:val="none" w:sz="0" w:space="0" w:color="auto"/>
      </w:divBdr>
    </w:div>
    <w:div w:id="1346859544">
      <w:bodyDiv w:val="1"/>
      <w:marLeft w:val="0"/>
      <w:marRight w:val="0"/>
      <w:marTop w:val="0"/>
      <w:marBottom w:val="0"/>
      <w:divBdr>
        <w:top w:val="none" w:sz="0" w:space="0" w:color="auto"/>
        <w:left w:val="none" w:sz="0" w:space="0" w:color="auto"/>
        <w:bottom w:val="none" w:sz="0" w:space="0" w:color="auto"/>
        <w:right w:val="none" w:sz="0" w:space="0" w:color="auto"/>
      </w:divBdr>
    </w:div>
    <w:div w:id="1347051090">
      <w:bodyDiv w:val="1"/>
      <w:marLeft w:val="0"/>
      <w:marRight w:val="0"/>
      <w:marTop w:val="0"/>
      <w:marBottom w:val="0"/>
      <w:divBdr>
        <w:top w:val="none" w:sz="0" w:space="0" w:color="auto"/>
        <w:left w:val="none" w:sz="0" w:space="0" w:color="auto"/>
        <w:bottom w:val="none" w:sz="0" w:space="0" w:color="auto"/>
        <w:right w:val="none" w:sz="0" w:space="0" w:color="auto"/>
      </w:divBdr>
    </w:div>
    <w:div w:id="1347243476">
      <w:bodyDiv w:val="1"/>
      <w:marLeft w:val="0"/>
      <w:marRight w:val="0"/>
      <w:marTop w:val="0"/>
      <w:marBottom w:val="0"/>
      <w:divBdr>
        <w:top w:val="none" w:sz="0" w:space="0" w:color="auto"/>
        <w:left w:val="none" w:sz="0" w:space="0" w:color="auto"/>
        <w:bottom w:val="none" w:sz="0" w:space="0" w:color="auto"/>
        <w:right w:val="none" w:sz="0" w:space="0" w:color="auto"/>
      </w:divBdr>
    </w:div>
    <w:div w:id="1347247390">
      <w:bodyDiv w:val="1"/>
      <w:marLeft w:val="0"/>
      <w:marRight w:val="0"/>
      <w:marTop w:val="0"/>
      <w:marBottom w:val="0"/>
      <w:divBdr>
        <w:top w:val="none" w:sz="0" w:space="0" w:color="auto"/>
        <w:left w:val="none" w:sz="0" w:space="0" w:color="auto"/>
        <w:bottom w:val="none" w:sz="0" w:space="0" w:color="auto"/>
        <w:right w:val="none" w:sz="0" w:space="0" w:color="auto"/>
      </w:divBdr>
    </w:div>
    <w:div w:id="1347247749">
      <w:bodyDiv w:val="1"/>
      <w:marLeft w:val="0"/>
      <w:marRight w:val="0"/>
      <w:marTop w:val="0"/>
      <w:marBottom w:val="0"/>
      <w:divBdr>
        <w:top w:val="none" w:sz="0" w:space="0" w:color="auto"/>
        <w:left w:val="none" w:sz="0" w:space="0" w:color="auto"/>
        <w:bottom w:val="none" w:sz="0" w:space="0" w:color="auto"/>
        <w:right w:val="none" w:sz="0" w:space="0" w:color="auto"/>
      </w:divBdr>
    </w:div>
    <w:div w:id="1347251260">
      <w:bodyDiv w:val="1"/>
      <w:marLeft w:val="0"/>
      <w:marRight w:val="0"/>
      <w:marTop w:val="0"/>
      <w:marBottom w:val="0"/>
      <w:divBdr>
        <w:top w:val="none" w:sz="0" w:space="0" w:color="auto"/>
        <w:left w:val="none" w:sz="0" w:space="0" w:color="auto"/>
        <w:bottom w:val="none" w:sz="0" w:space="0" w:color="auto"/>
        <w:right w:val="none" w:sz="0" w:space="0" w:color="auto"/>
      </w:divBdr>
    </w:div>
    <w:div w:id="1347252020">
      <w:bodyDiv w:val="1"/>
      <w:marLeft w:val="0"/>
      <w:marRight w:val="0"/>
      <w:marTop w:val="0"/>
      <w:marBottom w:val="0"/>
      <w:divBdr>
        <w:top w:val="none" w:sz="0" w:space="0" w:color="auto"/>
        <w:left w:val="none" w:sz="0" w:space="0" w:color="auto"/>
        <w:bottom w:val="none" w:sz="0" w:space="0" w:color="auto"/>
        <w:right w:val="none" w:sz="0" w:space="0" w:color="auto"/>
      </w:divBdr>
    </w:div>
    <w:div w:id="1347367434">
      <w:bodyDiv w:val="1"/>
      <w:marLeft w:val="0"/>
      <w:marRight w:val="0"/>
      <w:marTop w:val="0"/>
      <w:marBottom w:val="0"/>
      <w:divBdr>
        <w:top w:val="none" w:sz="0" w:space="0" w:color="auto"/>
        <w:left w:val="none" w:sz="0" w:space="0" w:color="auto"/>
        <w:bottom w:val="none" w:sz="0" w:space="0" w:color="auto"/>
        <w:right w:val="none" w:sz="0" w:space="0" w:color="auto"/>
      </w:divBdr>
    </w:div>
    <w:div w:id="1347443717">
      <w:bodyDiv w:val="1"/>
      <w:marLeft w:val="0"/>
      <w:marRight w:val="0"/>
      <w:marTop w:val="0"/>
      <w:marBottom w:val="0"/>
      <w:divBdr>
        <w:top w:val="none" w:sz="0" w:space="0" w:color="auto"/>
        <w:left w:val="none" w:sz="0" w:space="0" w:color="auto"/>
        <w:bottom w:val="none" w:sz="0" w:space="0" w:color="auto"/>
        <w:right w:val="none" w:sz="0" w:space="0" w:color="auto"/>
      </w:divBdr>
    </w:div>
    <w:div w:id="1347557000">
      <w:bodyDiv w:val="1"/>
      <w:marLeft w:val="0"/>
      <w:marRight w:val="0"/>
      <w:marTop w:val="0"/>
      <w:marBottom w:val="0"/>
      <w:divBdr>
        <w:top w:val="none" w:sz="0" w:space="0" w:color="auto"/>
        <w:left w:val="none" w:sz="0" w:space="0" w:color="auto"/>
        <w:bottom w:val="none" w:sz="0" w:space="0" w:color="auto"/>
        <w:right w:val="none" w:sz="0" w:space="0" w:color="auto"/>
      </w:divBdr>
    </w:div>
    <w:div w:id="1347711733">
      <w:bodyDiv w:val="1"/>
      <w:marLeft w:val="0"/>
      <w:marRight w:val="0"/>
      <w:marTop w:val="0"/>
      <w:marBottom w:val="0"/>
      <w:divBdr>
        <w:top w:val="none" w:sz="0" w:space="0" w:color="auto"/>
        <w:left w:val="none" w:sz="0" w:space="0" w:color="auto"/>
        <w:bottom w:val="none" w:sz="0" w:space="0" w:color="auto"/>
        <w:right w:val="none" w:sz="0" w:space="0" w:color="auto"/>
      </w:divBdr>
    </w:div>
    <w:div w:id="1347713215">
      <w:bodyDiv w:val="1"/>
      <w:marLeft w:val="0"/>
      <w:marRight w:val="0"/>
      <w:marTop w:val="0"/>
      <w:marBottom w:val="0"/>
      <w:divBdr>
        <w:top w:val="none" w:sz="0" w:space="0" w:color="auto"/>
        <w:left w:val="none" w:sz="0" w:space="0" w:color="auto"/>
        <w:bottom w:val="none" w:sz="0" w:space="0" w:color="auto"/>
        <w:right w:val="none" w:sz="0" w:space="0" w:color="auto"/>
      </w:divBdr>
    </w:div>
    <w:div w:id="1347755027">
      <w:bodyDiv w:val="1"/>
      <w:marLeft w:val="0"/>
      <w:marRight w:val="0"/>
      <w:marTop w:val="0"/>
      <w:marBottom w:val="0"/>
      <w:divBdr>
        <w:top w:val="none" w:sz="0" w:space="0" w:color="auto"/>
        <w:left w:val="none" w:sz="0" w:space="0" w:color="auto"/>
        <w:bottom w:val="none" w:sz="0" w:space="0" w:color="auto"/>
        <w:right w:val="none" w:sz="0" w:space="0" w:color="auto"/>
      </w:divBdr>
    </w:div>
    <w:div w:id="1347948872">
      <w:bodyDiv w:val="1"/>
      <w:marLeft w:val="0"/>
      <w:marRight w:val="0"/>
      <w:marTop w:val="0"/>
      <w:marBottom w:val="0"/>
      <w:divBdr>
        <w:top w:val="none" w:sz="0" w:space="0" w:color="auto"/>
        <w:left w:val="none" w:sz="0" w:space="0" w:color="auto"/>
        <w:bottom w:val="none" w:sz="0" w:space="0" w:color="auto"/>
        <w:right w:val="none" w:sz="0" w:space="0" w:color="auto"/>
      </w:divBdr>
    </w:div>
    <w:div w:id="1347976561">
      <w:bodyDiv w:val="1"/>
      <w:marLeft w:val="0"/>
      <w:marRight w:val="0"/>
      <w:marTop w:val="0"/>
      <w:marBottom w:val="0"/>
      <w:divBdr>
        <w:top w:val="none" w:sz="0" w:space="0" w:color="auto"/>
        <w:left w:val="none" w:sz="0" w:space="0" w:color="auto"/>
        <w:bottom w:val="none" w:sz="0" w:space="0" w:color="auto"/>
        <w:right w:val="none" w:sz="0" w:space="0" w:color="auto"/>
      </w:divBdr>
    </w:div>
    <w:div w:id="1348017034">
      <w:bodyDiv w:val="1"/>
      <w:marLeft w:val="0"/>
      <w:marRight w:val="0"/>
      <w:marTop w:val="0"/>
      <w:marBottom w:val="0"/>
      <w:divBdr>
        <w:top w:val="none" w:sz="0" w:space="0" w:color="auto"/>
        <w:left w:val="none" w:sz="0" w:space="0" w:color="auto"/>
        <w:bottom w:val="none" w:sz="0" w:space="0" w:color="auto"/>
        <w:right w:val="none" w:sz="0" w:space="0" w:color="auto"/>
      </w:divBdr>
    </w:div>
    <w:div w:id="1348172735">
      <w:bodyDiv w:val="1"/>
      <w:marLeft w:val="0"/>
      <w:marRight w:val="0"/>
      <w:marTop w:val="0"/>
      <w:marBottom w:val="0"/>
      <w:divBdr>
        <w:top w:val="none" w:sz="0" w:space="0" w:color="auto"/>
        <w:left w:val="none" w:sz="0" w:space="0" w:color="auto"/>
        <w:bottom w:val="none" w:sz="0" w:space="0" w:color="auto"/>
        <w:right w:val="none" w:sz="0" w:space="0" w:color="auto"/>
      </w:divBdr>
    </w:div>
    <w:div w:id="1348218798">
      <w:bodyDiv w:val="1"/>
      <w:marLeft w:val="0"/>
      <w:marRight w:val="0"/>
      <w:marTop w:val="0"/>
      <w:marBottom w:val="0"/>
      <w:divBdr>
        <w:top w:val="none" w:sz="0" w:space="0" w:color="auto"/>
        <w:left w:val="none" w:sz="0" w:space="0" w:color="auto"/>
        <w:bottom w:val="none" w:sz="0" w:space="0" w:color="auto"/>
        <w:right w:val="none" w:sz="0" w:space="0" w:color="auto"/>
      </w:divBdr>
    </w:div>
    <w:div w:id="1348290562">
      <w:bodyDiv w:val="1"/>
      <w:marLeft w:val="0"/>
      <w:marRight w:val="0"/>
      <w:marTop w:val="0"/>
      <w:marBottom w:val="0"/>
      <w:divBdr>
        <w:top w:val="none" w:sz="0" w:space="0" w:color="auto"/>
        <w:left w:val="none" w:sz="0" w:space="0" w:color="auto"/>
        <w:bottom w:val="none" w:sz="0" w:space="0" w:color="auto"/>
        <w:right w:val="none" w:sz="0" w:space="0" w:color="auto"/>
      </w:divBdr>
    </w:div>
    <w:div w:id="1348480171">
      <w:bodyDiv w:val="1"/>
      <w:marLeft w:val="0"/>
      <w:marRight w:val="0"/>
      <w:marTop w:val="0"/>
      <w:marBottom w:val="0"/>
      <w:divBdr>
        <w:top w:val="none" w:sz="0" w:space="0" w:color="auto"/>
        <w:left w:val="none" w:sz="0" w:space="0" w:color="auto"/>
        <w:bottom w:val="none" w:sz="0" w:space="0" w:color="auto"/>
        <w:right w:val="none" w:sz="0" w:space="0" w:color="auto"/>
      </w:divBdr>
    </w:div>
    <w:div w:id="1348560731">
      <w:bodyDiv w:val="1"/>
      <w:marLeft w:val="0"/>
      <w:marRight w:val="0"/>
      <w:marTop w:val="0"/>
      <w:marBottom w:val="0"/>
      <w:divBdr>
        <w:top w:val="none" w:sz="0" w:space="0" w:color="auto"/>
        <w:left w:val="none" w:sz="0" w:space="0" w:color="auto"/>
        <w:bottom w:val="none" w:sz="0" w:space="0" w:color="auto"/>
        <w:right w:val="none" w:sz="0" w:space="0" w:color="auto"/>
      </w:divBdr>
    </w:div>
    <w:div w:id="1348605103">
      <w:bodyDiv w:val="1"/>
      <w:marLeft w:val="0"/>
      <w:marRight w:val="0"/>
      <w:marTop w:val="0"/>
      <w:marBottom w:val="0"/>
      <w:divBdr>
        <w:top w:val="none" w:sz="0" w:space="0" w:color="auto"/>
        <w:left w:val="none" w:sz="0" w:space="0" w:color="auto"/>
        <w:bottom w:val="none" w:sz="0" w:space="0" w:color="auto"/>
        <w:right w:val="none" w:sz="0" w:space="0" w:color="auto"/>
      </w:divBdr>
    </w:div>
    <w:div w:id="1348680183">
      <w:bodyDiv w:val="1"/>
      <w:marLeft w:val="0"/>
      <w:marRight w:val="0"/>
      <w:marTop w:val="0"/>
      <w:marBottom w:val="0"/>
      <w:divBdr>
        <w:top w:val="none" w:sz="0" w:space="0" w:color="auto"/>
        <w:left w:val="none" w:sz="0" w:space="0" w:color="auto"/>
        <w:bottom w:val="none" w:sz="0" w:space="0" w:color="auto"/>
        <w:right w:val="none" w:sz="0" w:space="0" w:color="auto"/>
      </w:divBdr>
    </w:div>
    <w:div w:id="1348866327">
      <w:bodyDiv w:val="1"/>
      <w:marLeft w:val="0"/>
      <w:marRight w:val="0"/>
      <w:marTop w:val="0"/>
      <w:marBottom w:val="0"/>
      <w:divBdr>
        <w:top w:val="none" w:sz="0" w:space="0" w:color="auto"/>
        <w:left w:val="none" w:sz="0" w:space="0" w:color="auto"/>
        <w:bottom w:val="none" w:sz="0" w:space="0" w:color="auto"/>
        <w:right w:val="none" w:sz="0" w:space="0" w:color="auto"/>
      </w:divBdr>
    </w:div>
    <w:div w:id="1348870782">
      <w:bodyDiv w:val="1"/>
      <w:marLeft w:val="0"/>
      <w:marRight w:val="0"/>
      <w:marTop w:val="0"/>
      <w:marBottom w:val="0"/>
      <w:divBdr>
        <w:top w:val="none" w:sz="0" w:space="0" w:color="auto"/>
        <w:left w:val="none" w:sz="0" w:space="0" w:color="auto"/>
        <w:bottom w:val="none" w:sz="0" w:space="0" w:color="auto"/>
        <w:right w:val="none" w:sz="0" w:space="0" w:color="auto"/>
      </w:divBdr>
    </w:div>
    <w:div w:id="1349018854">
      <w:bodyDiv w:val="1"/>
      <w:marLeft w:val="0"/>
      <w:marRight w:val="0"/>
      <w:marTop w:val="0"/>
      <w:marBottom w:val="0"/>
      <w:divBdr>
        <w:top w:val="none" w:sz="0" w:space="0" w:color="auto"/>
        <w:left w:val="none" w:sz="0" w:space="0" w:color="auto"/>
        <w:bottom w:val="none" w:sz="0" w:space="0" w:color="auto"/>
        <w:right w:val="none" w:sz="0" w:space="0" w:color="auto"/>
      </w:divBdr>
    </w:div>
    <w:div w:id="1349020397">
      <w:bodyDiv w:val="1"/>
      <w:marLeft w:val="0"/>
      <w:marRight w:val="0"/>
      <w:marTop w:val="0"/>
      <w:marBottom w:val="0"/>
      <w:divBdr>
        <w:top w:val="none" w:sz="0" w:space="0" w:color="auto"/>
        <w:left w:val="none" w:sz="0" w:space="0" w:color="auto"/>
        <w:bottom w:val="none" w:sz="0" w:space="0" w:color="auto"/>
        <w:right w:val="none" w:sz="0" w:space="0" w:color="auto"/>
      </w:divBdr>
    </w:div>
    <w:div w:id="1349134819">
      <w:bodyDiv w:val="1"/>
      <w:marLeft w:val="0"/>
      <w:marRight w:val="0"/>
      <w:marTop w:val="0"/>
      <w:marBottom w:val="0"/>
      <w:divBdr>
        <w:top w:val="none" w:sz="0" w:space="0" w:color="auto"/>
        <w:left w:val="none" w:sz="0" w:space="0" w:color="auto"/>
        <w:bottom w:val="none" w:sz="0" w:space="0" w:color="auto"/>
        <w:right w:val="none" w:sz="0" w:space="0" w:color="auto"/>
      </w:divBdr>
    </w:div>
    <w:div w:id="1349135744">
      <w:bodyDiv w:val="1"/>
      <w:marLeft w:val="0"/>
      <w:marRight w:val="0"/>
      <w:marTop w:val="0"/>
      <w:marBottom w:val="0"/>
      <w:divBdr>
        <w:top w:val="none" w:sz="0" w:space="0" w:color="auto"/>
        <w:left w:val="none" w:sz="0" w:space="0" w:color="auto"/>
        <w:bottom w:val="none" w:sz="0" w:space="0" w:color="auto"/>
        <w:right w:val="none" w:sz="0" w:space="0" w:color="auto"/>
      </w:divBdr>
    </w:div>
    <w:div w:id="1349477900">
      <w:bodyDiv w:val="1"/>
      <w:marLeft w:val="0"/>
      <w:marRight w:val="0"/>
      <w:marTop w:val="0"/>
      <w:marBottom w:val="0"/>
      <w:divBdr>
        <w:top w:val="none" w:sz="0" w:space="0" w:color="auto"/>
        <w:left w:val="none" w:sz="0" w:space="0" w:color="auto"/>
        <w:bottom w:val="none" w:sz="0" w:space="0" w:color="auto"/>
        <w:right w:val="none" w:sz="0" w:space="0" w:color="auto"/>
      </w:divBdr>
    </w:div>
    <w:div w:id="1349527961">
      <w:bodyDiv w:val="1"/>
      <w:marLeft w:val="0"/>
      <w:marRight w:val="0"/>
      <w:marTop w:val="0"/>
      <w:marBottom w:val="0"/>
      <w:divBdr>
        <w:top w:val="none" w:sz="0" w:space="0" w:color="auto"/>
        <w:left w:val="none" w:sz="0" w:space="0" w:color="auto"/>
        <w:bottom w:val="none" w:sz="0" w:space="0" w:color="auto"/>
        <w:right w:val="none" w:sz="0" w:space="0" w:color="auto"/>
      </w:divBdr>
    </w:div>
    <w:div w:id="1349675618">
      <w:bodyDiv w:val="1"/>
      <w:marLeft w:val="0"/>
      <w:marRight w:val="0"/>
      <w:marTop w:val="0"/>
      <w:marBottom w:val="0"/>
      <w:divBdr>
        <w:top w:val="none" w:sz="0" w:space="0" w:color="auto"/>
        <w:left w:val="none" w:sz="0" w:space="0" w:color="auto"/>
        <w:bottom w:val="none" w:sz="0" w:space="0" w:color="auto"/>
        <w:right w:val="none" w:sz="0" w:space="0" w:color="auto"/>
      </w:divBdr>
    </w:div>
    <w:div w:id="1349678228">
      <w:bodyDiv w:val="1"/>
      <w:marLeft w:val="0"/>
      <w:marRight w:val="0"/>
      <w:marTop w:val="0"/>
      <w:marBottom w:val="0"/>
      <w:divBdr>
        <w:top w:val="none" w:sz="0" w:space="0" w:color="auto"/>
        <w:left w:val="none" w:sz="0" w:space="0" w:color="auto"/>
        <w:bottom w:val="none" w:sz="0" w:space="0" w:color="auto"/>
        <w:right w:val="none" w:sz="0" w:space="0" w:color="auto"/>
      </w:divBdr>
    </w:div>
    <w:div w:id="1349714911">
      <w:bodyDiv w:val="1"/>
      <w:marLeft w:val="0"/>
      <w:marRight w:val="0"/>
      <w:marTop w:val="0"/>
      <w:marBottom w:val="0"/>
      <w:divBdr>
        <w:top w:val="none" w:sz="0" w:space="0" w:color="auto"/>
        <w:left w:val="none" w:sz="0" w:space="0" w:color="auto"/>
        <w:bottom w:val="none" w:sz="0" w:space="0" w:color="auto"/>
        <w:right w:val="none" w:sz="0" w:space="0" w:color="auto"/>
      </w:divBdr>
    </w:div>
    <w:div w:id="1349719043">
      <w:bodyDiv w:val="1"/>
      <w:marLeft w:val="0"/>
      <w:marRight w:val="0"/>
      <w:marTop w:val="0"/>
      <w:marBottom w:val="0"/>
      <w:divBdr>
        <w:top w:val="none" w:sz="0" w:space="0" w:color="auto"/>
        <w:left w:val="none" w:sz="0" w:space="0" w:color="auto"/>
        <w:bottom w:val="none" w:sz="0" w:space="0" w:color="auto"/>
        <w:right w:val="none" w:sz="0" w:space="0" w:color="auto"/>
      </w:divBdr>
    </w:div>
    <w:div w:id="1349720141">
      <w:bodyDiv w:val="1"/>
      <w:marLeft w:val="0"/>
      <w:marRight w:val="0"/>
      <w:marTop w:val="0"/>
      <w:marBottom w:val="0"/>
      <w:divBdr>
        <w:top w:val="none" w:sz="0" w:space="0" w:color="auto"/>
        <w:left w:val="none" w:sz="0" w:space="0" w:color="auto"/>
        <w:bottom w:val="none" w:sz="0" w:space="0" w:color="auto"/>
        <w:right w:val="none" w:sz="0" w:space="0" w:color="auto"/>
      </w:divBdr>
    </w:div>
    <w:div w:id="1349872395">
      <w:bodyDiv w:val="1"/>
      <w:marLeft w:val="0"/>
      <w:marRight w:val="0"/>
      <w:marTop w:val="0"/>
      <w:marBottom w:val="0"/>
      <w:divBdr>
        <w:top w:val="none" w:sz="0" w:space="0" w:color="auto"/>
        <w:left w:val="none" w:sz="0" w:space="0" w:color="auto"/>
        <w:bottom w:val="none" w:sz="0" w:space="0" w:color="auto"/>
        <w:right w:val="none" w:sz="0" w:space="0" w:color="auto"/>
      </w:divBdr>
    </w:div>
    <w:div w:id="1349940648">
      <w:bodyDiv w:val="1"/>
      <w:marLeft w:val="0"/>
      <w:marRight w:val="0"/>
      <w:marTop w:val="0"/>
      <w:marBottom w:val="0"/>
      <w:divBdr>
        <w:top w:val="none" w:sz="0" w:space="0" w:color="auto"/>
        <w:left w:val="none" w:sz="0" w:space="0" w:color="auto"/>
        <w:bottom w:val="none" w:sz="0" w:space="0" w:color="auto"/>
        <w:right w:val="none" w:sz="0" w:space="0" w:color="auto"/>
      </w:divBdr>
    </w:div>
    <w:div w:id="1349940910">
      <w:bodyDiv w:val="1"/>
      <w:marLeft w:val="0"/>
      <w:marRight w:val="0"/>
      <w:marTop w:val="0"/>
      <w:marBottom w:val="0"/>
      <w:divBdr>
        <w:top w:val="none" w:sz="0" w:space="0" w:color="auto"/>
        <w:left w:val="none" w:sz="0" w:space="0" w:color="auto"/>
        <w:bottom w:val="none" w:sz="0" w:space="0" w:color="auto"/>
        <w:right w:val="none" w:sz="0" w:space="0" w:color="auto"/>
      </w:divBdr>
    </w:div>
    <w:div w:id="1349982909">
      <w:bodyDiv w:val="1"/>
      <w:marLeft w:val="0"/>
      <w:marRight w:val="0"/>
      <w:marTop w:val="0"/>
      <w:marBottom w:val="0"/>
      <w:divBdr>
        <w:top w:val="none" w:sz="0" w:space="0" w:color="auto"/>
        <w:left w:val="none" w:sz="0" w:space="0" w:color="auto"/>
        <w:bottom w:val="none" w:sz="0" w:space="0" w:color="auto"/>
        <w:right w:val="none" w:sz="0" w:space="0" w:color="auto"/>
      </w:divBdr>
    </w:div>
    <w:div w:id="1349986615">
      <w:bodyDiv w:val="1"/>
      <w:marLeft w:val="0"/>
      <w:marRight w:val="0"/>
      <w:marTop w:val="0"/>
      <w:marBottom w:val="0"/>
      <w:divBdr>
        <w:top w:val="none" w:sz="0" w:space="0" w:color="auto"/>
        <w:left w:val="none" w:sz="0" w:space="0" w:color="auto"/>
        <w:bottom w:val="none" w:sz="0" w:space="0" w:color="auto"/>
        <w:right w:val="none" w:sz="0" w:space="0" w:color="auto"/>
      </w:divBdr>
    </w:div>
    <w:div w:id="1350060049">
      <w:bodyDiv w:val="1"/>
      <w:marLeft w:val="0"/>
      <w:marRight w:val="0"/>
      <w:marTop w:val="0"/>
      <w:marBottom w:val="0"/>
      <w:divBdr>
        <w:top w:val="none" w:sz="0" w:space="0" w:color="auto"/>
        <w:left w:val="none" w:sz="0" w:space="0" w:color="auto"/>
        <w:bottom w:val="none" w:sz="0" w:space="0" w:color="auto"/>
        <w:right w:val="none" w:sz="0" w:space="0" w:color="auto"/>
      </w:divBdr>
    </w:div>
    <w:div w:id="1350065631">
      <w:bodyDiv w:val="1"/>
      <w:marLeft w:val="0"/>
      <w:marRight w:val="0"/>
      <w:marTop w:val="0"/>
      <w:marBottom w:val="0"/>
      <w:divBdr>
        <w:top w:val="none" w:sz="0" w:space="0" w:color="auto"/>
        <w:left w:val="none" w:sz="0" w:space="0" w:color="auto"/>
        <w:bottom w:val="none" w:sz="0" w:space="0" w:color="auto"/>
        <w:right w:val="none" w:sz="0" w:space="0" w:color="auto"/>
      </w:divBdr>
    </w:div>
    <w:div w:id="1350138219">
      <w:bodyDiv w:val="1"/>
      <w:marLeft w:val="0"/>
      <w:marRight w:val="0"/>
      <w:marTop w:val="0"/>
      <w:marBottom w:val="0"/>
      <w:divBdr>
        <w:top w:val="none" w:sz="0" w:space="0" w:color="auto"/>
        <w:left w:val="none" w:sz="0" w:space="0" w:color="auto"/>
        <w:bottom w:val="none" w:sz="0" w:space="0" w:color="auto"/>
        <w:right w:val="none" w:sz="0" w:space="0" w:color="auto"/>
      </w:divBdr>
    </w:div>
    <w:div w:id="1350377082">
      <w:bodyDiv w:val="1"/>
      <w:marLeft w:val="0"/>
      <w:marRight w:val="0"/>
      <w:marTop w:val="0"/>
      <w:marBottom w:val="0"/>
      <w:divBdr>
        <w:top w:val="none" w:sz="0" w:space="0" w:color="auto"/>
        <w:left w:val="none" w:sz="0" w:space="0" w:color="auto"/>
        <w:bottom w:val="none" w:sz="0" w:space="0" w:color="auto"/>
        <w:right w:val="none" w:sz="0" w:space="0" w:color="auto"/>
      </w:divBdr>
    </w:div>
    <w:div w:id="1350378105">
      <w:bodyDiv w:val="1"/>
      <w:marLeft w:val="0"/>
      <w:marRight w:val="0"/>
      <w:marTop w:val="0"/>
      <w:marBottom w:val="0"/>
      <w:divBdr>
        <w:top w:val="none" w:sz="0" w:space="0" w:color="auto"/>
        <w:left w:val="none" w:sz="0" w:space="0" w:color="auto"/>
        <w:bottom w:val="none" w:sz="0" w:space="0" w:color="auto"/>
        <w:right w:val="none" w:sz="0" w:space="0" w:color="auto"/>
      </w:divBdr>
    </w:div>
    <w:div w:id="1350452611">
      <w:bodyDiv w:val="1"/>
      <w:marLeft w:val="0"/>
      <w:marRight w:val="0"/>
      <w:marTop w:val="0"/>
      <w:marBottom w:val="0"/>
      <w:divBdr>
        <w:top w:val="none" w:sz="0" w:space="0" w:color="auto"/>
        <w:left w:val="none" w:sz="0" w:space="0" w:color="auto"/>
        <w:bottom w:val="none" w:sz="0" w:space="0" w:color="auto"/>
        <w:right w:val="none" w:sz="0" w:space="0" w:color="auto"/>
      </w:divBdr>
    </w:div>
    <w:div w:id="1350453355">
      <w:bodyDiv w:val="1"/>
      <w:marLeft w:val="0"/>
      <w:marRight w:val="0"/>
      <w:marTop w:val="0"/>
      <w:marBottom w:val="0"/>
      <w:divBdr>
        <w:top w:val="none" w:sz="0" w:space="0" w:color="auto"/>
        <w:left w:val="none" w:sz="0" w:space="0" w:color="auto"/>
        <w:bottom w:val="none" w:sz="0" w:space="0" w:color="auto"/>
        <w:right w:val="none" w:sz="0" w:space="0" w:color="auto"/>
      </w:divBdr>
    </w:div>
    <w:div w:id="1350566767">
      <w:bodyDiv w:val="1"/>
      <w:marLeft w:val="0"/>
      <w:marRight w:val="0"/>
      <w:marTop w:val="0"/>
      <w:marBottom w:val="0"/>
      <w:divBdr>
        <w:top w:val="none" w:sz="0" w:space="0" w:color="auto"/>
        <w:left w:val="none" w:sz="0" w:space="0" w:color="auto"/>
        <w:bottom w:val="none" w:sz="0" w:space="0" w:color="auto"/>
        <w:right w:val="none" w:sz="0" w:space="0" w:color="auto"/>
      </w:divBdr>
    </w:div>
    <w:div w:id="1350570534">
      <w:bodyDiv w:val="1"/>
      <w:marLeft w:val="0"/>
      <w:marRight w:val="0"/>
      <w:marTop w:val="0"/>
      <w:marBottom w:val="0"/>
      <w:divBdr>
        <w:top w:val="none" w:sz="0" w:space="0" w:color="auto"/>
        <w:left w:val="none" w:sz="0" w:space="0" w:color="auto"/>
        <w:bottom w:val="none" w:sz="0" w:space="0" w:color="auto"/>
        <w:right w:val="none" w:sz="0" w:space="0" w:color="auto"/>
      </w:divBdr>
    </w:div>
    <w:div w:id="1350570674">
      <w:bodyDiv w:val="1"/>
      <w:marLeft w:val="0"/>
      <w:marRight w:val="0"/>
      <w:marTop w:val="0"/>
      <w:marBottom w:val="0"/>
      <w:divBdr>
        <w:top w:val="none" w:sz="0" w:space="0" w:color="auto"/>
        <w:left w:val="none" w:sz="0" w:space="0" w:color="auto"/>
        <w:bottom w:val="none" w:sz="0" w:space="0" w:color="auto"/>
        <w:right w:val="none" w:sz="0" w:space="0" w:color="auto"/>
      </w:divBdr>
    </w:div>
    <w:div w:id="1350643465">
      <w:bodyDiv w:val="1"/>
      <w:marLeft w:val="0"/>
      <w:marRight w:val="0"/>
      <w:marTop w:val="0"/>
      <w:marBottom w:val="0"/>
      <w:divBdr>
        <w:top w:val="none" w:sz="0" w:space="0" w:color="auto"/>
        <w:left w:val="none" w:sz="0" w:space="0" w:color="auto"/>
        <w:bottom w:val="none" w:sz="0" w:space="0" w:color="auto"/>
        <w:right w:val="none" w:sz="0" w:space="0" w:color="auto"/>
      </w:divBdr>
    </w:div>
    <w:div w:id="1350714875">
      <w:bodyDiv w:val="1"/>
      <w:marLeft w:val="0"/>
      <w:marRight w:val="0"/>
      <w:marTop w:val="0"/>
      <w:marBottom w:val="0"/>
      <w:divBdr>
        <w:top w:val="none" w:sz="0" w:space="0" w:color="auto"/>
        <w:left w:val="none" w:sz="0" w:space="0" w:color="auto"/>
        <w:bottom w:val="none" w:sz="0" w:space="0" w:color="auto"/>
        <w:right w:val="none" w:sz="0" w:space="0" w:color="auto"/>
      </w:divBdr>
    </w:div>
    <w:div w:id="1350762620">
      <w:bodyDiv w:val="1"/>
      <w:marLeft w:val="0"/>
      <w:marRight w:val="0"/>
      <w:marTop w:val="0"/>
      <w:marBottom w:val="0"/>
      <w:divBdr>
        <w:top w:val="none" w:sz="0" w:space="0" w:color="auto"/>
        <w:left w:val="none" w:sz="0" w:space="0" w:color="auto"/>
        <w:bottom w:val="none" w:sz="0" w:space="0" w:color="auto"/>
        <w:right w:val="none" w:sz="0" w:space="0" w:color="auto"/>
      </w:divBdr>
    </w:div>
    <w:div w:id="1350794596">
      <w:bodyDiv w:val="1"/>
      <w:marLeft w:val="0"/>
      <w:marRight w:val="0"/>
      <w:marTop w:val="0"/>
      <w:marBottom w:val="0"/>
      <w:divBdr>
        <w:top w:val="none" w:sz="0" w:space="0" w:color="auto"/>
        <w:left w:val="none" w:sz="0" w:space="0" w:color="auto"/>
        <w:bottom w:val="none" w:sz="0" w:space="0" w:color="auto"/>
        <w:right w:val="none" w:sz="0" w:space="0" w:color="auto"/>
      </w:divBdr>
    </w:div>
    <w:div w:id="1350984870">
      <w:bodyDiv w:val="1"/>
      <w:marLeft w:val="0"/>
      <w:marRight w:val="0"/>
      <w:marTop w:val="0"/>
      <w:marBottom w:val="0"/>
      <w:divBdr>
        <w:top w:val="none" w:sz="0" w:space="0" w:color="auto"/>
        <w:left w:val="none" w:sz="0" w:space="0" w:color="auto"/>
        <w:bottom w:val="none" w:sz="0" w:space="0" w:color="auto"/>
        <w:right w:val="none" w:sz="0" w:space="0" w:color="auto"/>
      </w:divBdr>
    </w:div>
    <w:div w:id="1350987030">
      <w:bodyDiv w:val="1"/>
      <w:marLeft w:val="0"/>
      <w:marRight w:val="0"/>
      <w:marTop w:val="0"/>
      <w:marBottom w:val="0"/>
      <w:divBdr>
        <w:top w:val="none" w:sz="0" w:space="0" w:color="auto"/>
        <w:left w:val="none" w:sz="0" w:space="0" w:color="auto"/>
        <w:bottom w:val="none" w:sz="0" w:space="0" w:color="auto"/>
        <w:right w:val="none" w:sz="0" w:space="0" w:color="auto"/>
      </w:divBdr>
    </w:div>
    <w:div w:id="1351226561">
      <w:bodyDiv w:val="1"/>
      <w:marLeft w:val="0"/>
      <w:marRight w:val="0"/>
      <w:marTop w:val="0"/>
      <w:marBottom w:val="0"/>
      <w:divBdr>
        <w:top w:val="none" w:sz="0" w:space="0" w:color="auto"/>
        <w:left w:val="none" w:sz="0" w:space="0" w:color="auto"/>
        <w:bottom w:val="none" w:sz="0" w:space="0" w:color="auto"/>
        <w:right w:val="none" w:sz="0" w:space="0" w:color="auto"/>
      </w:divBdr>
    </w:div>
    <w:div w:id="1351296218">
      <w:bodyDiv w:val="1"/>
      <w:marLeft w:val="0"/>
      <w:marRight w:val="0"/>
      <w:marTop w:val="0"/>
      <w:marBottom w:val="0"/>
      <w:divBdr>
        <w:top w:val="none" w:sz="0" w:space="0" w:color="auto"/>
        <w:left w:val="none" w:sz="0" w:space="0" w:color="auto"/>
        <w:bottom w:val="none" w:sz="0" w:space="0" w:color="auto"/>
        <w:right w:val="none" w:sz="0" w:space="0" w:color="auto"/>
      </w:divBdr>
    </w:div>
    <w:div w:id="1351447746">
      <w:bodyDiv w:val="1"/>
      <w:marLeft w:val="0"/>
      <w:marRight w:val="0"/>
      <w:marTop w:val="0"/>
      <w:marBottom w:val="0"/>
      <w:divBdr>
        <w:top w:val="none" w:sz="0" w:space="0" w:color="auto"/>
        <w:left w:val="none" w:sz="0" w:space="0" w:color="auto"/>
        <w:bottom w:val="none" w:sz="0" w:space="0" w:color="auto"/>
        <w:right w:val="none" w:sz="0" w:space="0" w:color="auto"/>
      </w:divBdr>
    </w:div>
    <w:div w:id="1351491063">
      <w:bodyDiv w:val="1"/>
      <w:marLeft w:val="0"/>
      <w:marRight w:val="0"/>
      <w:marTop w:val="0"/>
      <w:marBottom w:val="0"/>
      <w:divBdr>
        <w:top w:val="none" w:sz="0" w:space="0" w:color="auto"/>
        <w:left w:val="none" w:sz="0" w:space="0" w:color="auto"/>
        <w:bottom w:val="none" w:sz="0" w:space="0" w:color="auto"/>
        <w:right w:val="none" w:sz="0" w:space="0" w:color="auto"/>
      </w:divBdr>
    </w:div>
    <w:div w:id="1351495042">
      <w:bodyDiv w:val="1"/>
      <w:marLeft w:val="0"/>
      <w:marRight w:val="0"/>
      <w:marTop w:val="0"/>
      <w:marBottom w:val="0"/>
      <w:divBdr>
        <w:top w:val="none" w:sz="0" w:space="0" w:color="auto"/>
        <w:left w:val="none" w:sz="0" w:space="0" w:color="auto"/>
        <w:bottom w:val="none" w:sz="0" w:space="0" w:color="auto"/>
        <w:right w:val="none" w:sz="0" w:space="0" w:color="auto"/>
      </w:divBdr>
    </w:div>
    <w:div w:id="1351567299">
      <w:bodyDiv w:val="1"/>
      <w:marLeft w:val="0"/>
      <w:marRight w:val="0"/>
      <w:marTop w:val="0"/>
      <w:marBottom w:val="0"/>
      <w:divBdr>
        <w:top w:val="none" w:sz="0" w:space="0" w:color="auto"/>
        <w:left w:val="none" w:sz="0" w:space="0" w:color="auto"/>
        <w:bottom w:val="none" w:sz="0" w:space="0" w:color="auto"/>
        <w:right w:val="none" w:sz="0" w:space="0" w:color="auto"/>
      </w:divBdr>
    </w:div>
    <w:div w:id="1351567306">
      <w:bodyDiv w:val="1"/>
      <w:marLeft w:val="0"/>
      <w:marRight w:val="0"/>
      <w:marTop w:val="0"/>
      <w:marBottom w:val="0"/>
      <w:divBdr>
        <w:top w:val="none" w:sz="0" w:space="0" w:color="auto"/>
        <w:left w:val="none" w:sz="0" w:space="0" w:color="auto"/>
        <w:bottom w:val="none" w:sz="0" w:space="0" w:color="auto"/>
        <w:right w:val="none" w:sz="0" w:space="0" w:color="auto"/>
      </w:divBdr>
    </w:div>
    <w:div w:id="1351570232">
      <w:bodyDiv w:val="1"/>
      <w:marLeft w:val="0"/>
      <w:marRight w:val="0"/>
      <w:marTop w:val="0"/>
      <w:marBottom w:val="0"/>
      <w:divBdr>
        <w:top w:val="none" w:sz="0" w:space="0" w:color="auto"/>
        <w:left w:val="none" w:sz="0" w:space="0" w:color="auto"/>
        <w:bottom w:val="none" w:sz="0" w:space="0" w:color="auto"/>
        <w:right w:val="none" w:sz="0" w:space="0" w:color="auto"/>
      </w:divBdr>
    </w:div>
    <w:div w:id="1351639753">
      <w:bodyDiv w:val="1"/>
      <w:marLeft w:val="0"/>
      <w:marRight w:val="0"/>
      <w:marTop w:val="0"/>
      <w:marBottom w:val="0"/>
      <w:divBdr>
        <w:top w:val="none" w:sz="0" w:space="0" w:color="auto"/>
        <w:left w:val="none" w:sz="0" w:space="0" w:color="auto"/>
        <w:bottom w:val="none" w:sz="0" w:space="0" w:color="auto"/>
        <w:right w:val="none" w:sz="0" w:space="0" w:color="auto"/>
      </w:divBdr>
    </w:div>
    <w:div w:id="1351642447">
      <w:bodyDiv w:val="1"/>
      <w:marLeft w:val="0"/>
      <w:marRight w:val="0"/>
      <w:marTop w:val="0"/>
      <w:marBottom w:val="0"/>
      <w:divBdr>
        <w:top w:val="none" w:sz="0" w:space="0" w:color="auto"/>
        <w:left w:val="none" w:sz="0" w:space="0" w:color="auto"/>
        <w:bottom w:val="none" w:sz="0" w:space="0" w:color="auto"/>
        <w:right w:val="none" w:sz="0" w:space="0" w:color="auto"/>
      </w:divBdr>
    </w:div>
    <w:div w:id="1351688265">
      <w:bodyDiv w:val="1"/>
      <w:marLeft w:val="0"/>
      <w:marRight w:val="0"/>
      <w:marTop w:val="0"/>
      <w:marBottom w:val="0"/>
      <w:divBdr>
        <w:top w:val="none" w:sz="0" w:space="0" w:color="auto"/>
        <w:left w:val="none" w:sz="0" w:space="0" w:color="auto"/>
        <w:bottom w:val="none" w:sz="0" w:space="0" w:color="auto"/>
        <w:right w:val="none" w:sz="0" w:space="0" w:color="auto"/>
      </w:divBdr>
    </w:div>
    <w:div w:id="1351688410">
      <w:bodyDiv w:val="1"/>
      <w:marLeft w:val="0"/>
      <w:marRight w:val="0"/>
      <w:marTop w:val="0"/>
      <w:marBottom w:val="0"/>
      <w:divBdr>
        <w:top w:val="none" w:sz="0" w:space="0" w:color="auto"/>
        <w:left w:val="none" w:sz="0" w:space="0" w:color="auto"/>
        <w:bottom w:val="none" w:sz="0" w:space="0" w:color="auto"/>
        <w:right w:val="none" w:sz="0" w:space="0" w:color="auto"/>
      </w:divBdr>
    </w:div>
    <w:div w:id="1351905590">
      <w:bodyDiv w:val="1"/>
      <w:marLeft w:val="0"/>
      <w:marRight w:val="0"/>
      <w:marTop w:val="0"/>
      <w:marBottom w:val="0"/>
      <w:divBdr>
        <w:top w:val="none" w:sz="0" w:space="0" w:color="auto"/>
        <w:left w:val="none" w:sz="0" w:space="0" w:color="auto"/>
        <w:bottom w:val="none" w:sz="0" w:space="0" w:color="auto"/>
        <w:right w:val="none" w:sz="0" w:space="0" w:color="auto"/>
      </w:divBdr>
    </w:div>
    <w:div w:id="1351907920">
      <w:bodyDiv w:val="1"/>
      <w:marLeft w:val="0"/>
      <w:marRight w:val="0"/>
      <w:marTop w:val="0"/>
      <w:marBottom w:val="0"/>
      <w:divBdr>
        <w:top w:val="none" w:sz="0" w:space="0" w:color="auto"/>
        <w:left w:val="none" w:sz="0" w:space="0" w:color="auto"/>
        <w:bottom w:val="none" w:sz="0" w:space="0" w:color="auto"/>
        <w:right w:val="none" w:sz="0" w:space="0" w:color="auto"/>
      </w:divBdr>
    </w:div>
    <w:div w:id="1351956088">
      <w:bodyDiv w:val="1"/>
      <w:marLeft w:val="0"/>
      <w:marRight w:val="0"/>
      <w:marTop w:val="0"/>
      <w:marBottom w:val="0"/>
      <w:divBdr>
        <w:top w:val="none" w:sz="0" w:space="0" w:color="auto"/>
        <w:left w:val="none" w:sz="0" w:space="0" w:color="auto"/>
        <w:bottom w:val="none" w:sz="0" w:space="0" w:color="auto"/>
        <w:right w:val="none" w:sz="0" w:space="0" w:color="auto"/>
      </w:divBdr>
    </w:div>
    <w:div w:id="1352101453">
      <w:bodyDiv w:val="1"/>
      <w:marLeft w:val="0"/>
      <w:marRight w:val="0"/>
      <w:marTop w:val="0"/>
      <w:marBottom w:val="0"/>
      <w:divBdr>
        <w:top w:val="none" w:sz="0" w:space="0" w:color="auto"/>
        <w:left w:val="none" w:sz="0" w:space="0" w:color="auto"/>
        <w:bottom w:val="none" w:sz="0" w:space="0" w:color="auto"/>
        <w:right w:val="none" w:sz="0" w:space="0" w:color="auto"/>
      </w:divBdr>
    </w:div>
    <w:div w:id="1352102510">
      <w:bodyDiv w:val="1"/>
      <w:marLeft w:val="0"/>
      <w:marRight w:val="0"/>
      <w:marTop w:val="0"/>
      <w:marBottom w:val="0"/>
      <w:divBdr>
        <w:top w:val="none" w:sz="0" w:space="0" w:color="auto"/>
        <w:left w:val="none" w:sz="0" w:space="0" w:color="auto"/>
        <w:bottom w:val="none" w:sz="0" w:space="0" w:color="auto"/>
        <w:right w:val="none" w:sz="0" w:space="0" w:color="auto"/>
      </w:divBdr>
    </w:div>
    <w:div w:id="1352145863">
      <w:bodyDiv w:val="1"/>
      <w:marLeft w:val="0"/>
      <w:marRight w:val="0"/>
      <w:marTop w:val="0"/>
      <w:marBottom w:val="0"/>
      <w:divBdr>
        <w:top w:val="none" w:sz="0" w:space="0" w:color="auto"/>
        <w:left w:val="none" w:sz="0" w:space="0" w:color="auto"/>
        <w:bottom w:val="none" w:sz="0" w:space="0" w:color="auto"/>
        <w:right w:val="none" w:sz="0" w:space="0" w:color="auto"/>
      </w:divBdr>
    </w:div>
    <w:div w:id="1352150566">
      <w:bodyDiv w:val="1"/>
      <w:marLeft w:val="0"/>
      <w:marRight w:val="0"/>
      <w:marTop w:val="0"/>
      <w:marBottom w:val="0"/>
      <w:divBdr>
        <w:top w:val="none" w:sz="0" w:space="0" w:color="auto"/>
        <w:left w:val="none" w:sz="0" w:space="0" w:color="auto"/>
        <w:bottom w:val="none" w:sz="0" w:space="0" w:color="auto"/>
        <w:right w:val="none" w:sz="0" w:space="0" w:color="auto"/>
      </w:divBdr>
    </w:div>
    <w:div w:id="1352219290">
      <w:bodyDiv w:val="1"/>
      <w:marLeft w:val="0"/>
      <w:marRight w:val="0"/>
      <w:marTop w:val="0"/>
      <w:marBottom w:val="0"/>
      <w:divBdr>
        <w:top w:val="none" w:sz="0" w:space="0" w:color="auto"/>
        <w:left w:val="none" w:sz="0" w:space="0" w:color="auto"/>
        <w:bottom w:val="none" w:sz="0" w:space="0" w:color="auto"/>
        <w:right w:val="none" w:sz="0" w:space="0" w:color="auto"/>
      </w:divBdr>
    </w:div>
    <w:div w:id="1352338743">
      <w:bodyDiv w:val="1"/>
      <w:marLeft w:val="0"/>
      <w:marRight w:val="0"/>
      <w:marTop w:val="0"/>
      <w:marBottom w:val="0"/>
      <w:divBdr>
        <w:top w:val="none" w:sz="0" w:space="0" w:color="auto"/>
        <w:left w:val="none" w:sz="0" w:space="0" w:color="auto"/>
        <w:bottom w:val="none" w:sz="0" w:space="0" w:color="auto"/>
        <w:right w:val="none" w:sz="0" w:space="0" w:color="auto"/>
      </w:divBdr>
    </w:div>
    <w:div w:id="1352412632">
      <w:bodyDiv w:val="1"/>
      <w:marLeft w:val="0"/>
      <w:marRight w:val="0"/>
      <w:marTop w:val="0"/>
      <w:marBottom w:val="0"/>
      <w:divBdr>
        <w:top w:val="none" w:sz="0" w:space="0" w:color="auto"/>
        <w:left w:val="none" w:sz="0" w:space="0" w:color="auto"/>
        <w:bottom w:val="none" w:sz="0" w:space="0" w:color="auto"/>
        <w:right w:val="none" w:sz="0" w:space="0" w:color="auto"/>
      </w:divBdr>
    </w:div>
    <w:div w:id="1352487131">
      <w:bodyDiv w:val="1"/>
      <w:marLeft w:val="0"/>
      <w:marRight w:val="0"/>
      <w:marTop w:val="0"/>
      <w:marBottom w:val="0"/>
      <w:divBdr>
        <w:top w:val="none" w:sz="0" w:space="0" w:color="auto"/>
        <w:left w:val="none" w:sz="0" w:space="0" w:color="auto"/>
        <w:bottom w:val="none" w:sz="0" w:space="0" w:color="auto"/>
        <w:right w:val="none" w:sz="0" w:space="0" w:color="auto"/>
      </w:divBdr>
    </w:div>
    <w:div w:id="1352532509">
      <w:bodyDiv w:val="1"/>
      <w:marLeft w:val="0"/>
      <w:marRight w:val="0"/>
      <w:marTop w:val="0"/>
      <w:marBottom w:val="0"/>
      <w:divBdr>
        <w:top w:val="none" w:sz="0" w:space="0" w:color="auto"/>
        <w:left w:val="none" w:sz="0" w:space="0" w:color="auto"/>
        <w:bottom w:val="none" w:sz="0" w:space="0" w:color="auto"/>
        <w:right w:val="none" w:sz="0" w:space="0" w:color="auto"/>
      </w:divBdr>
    </w:div>
    <w:div w:id="1352730673">
      <w:bodyDiv w:val="1"/>
      <w:marLeft w:val="0"/>
      <w:marRight w:val="0"/>
      <w:marTop w:val="0"/>
      <w:marBottom w:val="0"/>
      <w:divBdr>
        <w:top w:val="none" w:sz="0" w:space="0" w:color="auto"/>
        <w:left w:val="none" w:sz="0" w:space="0" w:color="auto"/>
        <w:bottom w:val="none" w:sz="0" w:space="0" w:color="auto"/>
        <w:right w:val="none" w:sz="0" w:space="0" w:color="auto"/>
      </w:divBdr>
    </w:div>
    <w:div w:id="1352730939">
      <w:bodyDiv w:val="1"/>
      <w:marLeft w:val="0"/>
      <w:marRight w:val="0"/>
      <w:marTop w:val="0"/>
      <w:marBottom w:val="0"/>
      <w:divBdr>
        <w:top w:val="none" w:sz="0" w:space="0" w:color="auto"/>
        <w:left w:val="none" w:sz="0" w:space="0" w:color="auto"/>
        <w:bottom w:val="none" w:sz="0" w:space="0" w:color="auto"/>
        <w:right w:val="none" w:sz="0" w:space="0" w:color="auto"/>
      </w:divBdr>
    </w:div>
    <w:div w:id="1352756236">
      <w:bodyDiv w:val="1"/>
      <w:marLeft w:val="0"/>
      <w:marRight w:val="0"/>
      <w:marTop w:val="0"/>
      <w:marBottom w:val="0"/>
      <w:divBdr>
        <w:top w:val="none" w:sz="0" w:space="0" w:color="auto"/>
        <w:left w:val="none" w:sz="0" w:space="0" w:color="auto"/>
        <w:bottom w:val="none" w:sz="0" w:space="0" w:color="auto"/>
        <w:right w:val="none" w:sz="0" w:space="0" w:color="auto"/>
      </w:divBdr>
    </w:div>
    <w:div w:id="1352760881">
      <w:bodyDiv w:val="1"/>
      <w:marLeft w:val="0"/>
      <w:marRight w:val="0"/>
      <w:marTop w:val="0"/>
      <w:marBottom w:val="0"/>
      <w:divBdr>
        <w:top w:val="none" w:sz="0" w:space="0" w:color="auto"/>
        <w:left w:val="none" w:sz="0" w:space="0" w:color="auto"/>
        <w:bottom w:val="none" w:sz="0" w:space="0" w:color="auto"/>
        <w:right w:val="none" w:sz="0" w:space="0" w:color="auto"/>
      </w:divBdr>
    </w:div>
    <w:div w:id="1352954767">
      <w:bodyDiv w:val="1"/>
      <w:marLeft w:val="0"/>
      <w:marRight w:val="0"/>
      <w:marTop w:val="0"/>
      <w:marBottom w:val="0"/>
      <w:divBdr>
        <w:top w:val="none" w:sz="0" w:space="0" w:color="auto"/>
        <w:left w:val="none" w:sz="0" w:space="0" w:color="auto"/>
        <w:bottom w:val="none" w:sz="0" w:space="0" w:color="auto"/>
        <w:right w:val="none" w:sz="0" w:space="0" w:color="auto"/>
      </w:divBdr>
    </w:div>
    <w:div w:id="1352995150">
      <w:bodyDiv w:val="1"/>
      <w:marLeft w:val="0"/>
      <w:marRight w:val="0"/>
      <w:marTop w:val="0"/>
      <w:marBottom w:val="0"/>
      <w:divBdr>
        <w:top w:val="none" w:sz="0" w:space="0" w:color="auto"/>
        <w:left w:val="none" w:sz="0" w:space="0" w:color="auto"/>
        <w:bottom w:val="none" w:sz="0" w:space="0" w:color="auto"/>
        <w:right w:val="none" w:sz="0" w:space="0" w:color="auto"/>
      </w:divBdr>
    </w:div>
    <w:div w:id="1352996863">
      <w:bodyDiv w:val="1"/>
      <w:marLeft w:val="0"/>
      <w:marRight w:val="0"/>
      <w:marTop w:val="0"/>
      <w:marBottom w:val="0"/>
      <w:divBdr>
        <w:top w:val="none" w:sz="0" w:space="0" w:color="auto"/>
        <w:left w:val="none" w:sz="0" w:space="0" w:color="auto"/>
        <w:bottom w:val="none" w:sz="0" w:space="0" w:color="auto"/>
        <w:right w:val="none" w:sz="0" w:space="0" w:color="auto"/>
      </w:divBdr>
    </w:div>
    <w:div w:id="1353069284">
      <w:bodyDiv w:val="1"/>
      <w:marLeft w:val="0"/>
      <w:marRight w:val="0"/>
      <w:marTop w:val="0"/>
      <w:marBottom w:val="0"/>
      <w:divBdr>
        <w:top w:val="none" w:sz="0" w:space="0" w:color="auto"/>
        <w:left w:val="none" w:sz="0" w:space="0" w:color="auto"/>
        <w:bottom w:val="none" w:sz="0" w:space="0" w:color="auto"/>
        <w:right w:val="none" w:sz="0" w:space="0" w:color="auto"/>
      </w:divBdr>
    </w:div>
    <w:div w:id="1353260460">
      <w:bodyDiv w:val="1"/>
      <w:marLeft w:val="0"/>
      <w:marRight w:val="0"/>
      <w:marTop w:val="0"/>
      <w:marBottom w:val="0"/>
      <w:divBdr>
        <w:top w:val="none" w:sz="0" w:space="0" w:color="auto"/>
        <w:left w:val="none" w:sz="0" w:space="0" w:color="auto"/>
        <w:bottom w:val="none" w:sz="0" w:space="0" w:color="auto"/>
        <w:right w:val="none" w:sz="0" w:space="0" w:color="auto"/>
      </w:divBdr>
    </w:div>
    <w:div w:id="1353416595">
      <w:bodyDiv w:val="1"/>
      <w:marLeft w:val="0"/>
      <w:marRight w:val="0"/>
      <w:marTop w:val="0"/>
      <w:marBottom w:val="0"/>
      <w:divBdr>
        <w:top w:val="none" w:sz="0" w:space="0" w:color="auto"/>
        <w:left w:val="none" w:sz="0" w:space="0" w:color="auto"/>
        <w:bottom w:val="none" w:sz="0" w:space="0" w:color="auto"/>
        <w:right w:val="none" w:sz="0" w:space="0" w:color="auto"/>
      </w:divBdr>
    </w:div>
    <w:div w:id="1353455556">
      <w:bodyDiv w:val="1"/>
      <w:marLeft w:val="0"/>
      <w:marRight w:val="0"/>
      <w:marTop w:val="0"/>
      <w:marBottom w:val="0"/>
      <w:divBdr>
        <w:top w:val="none" w:sz="0" w:space="0" w:color="auto"/>
        <w:left w:val="none" w:sz="0" w:space="0" w:color="auto"/>
        <w:bottom w:val="none" w:sz="0" w:space="0" w:color="auto"/>
        <w:right w:val="none" w:sz="0" w:space="0" w:color="auto"/>
      </w:divBdr>
    </w:div>
    <w:div w:id="1353534584">
      <w:bodyDiv w:val="1"/>
      <w:marLeft w:val="0"/>
      <w:marRight w:val="0"/>
      <w:marTop w:val="0"/>
      <w:marBottom w:val="0"/>
      <w:divBdr>
        <w:top w:val="none" w:sz="0" w:space="0" w:color="auto"/>
        <w:left w:val="none" w:sz="0" w:space="0" w:color="auto"/>
        <w:bottom w:val="none" w:sz="0" w:space="0" w:color="auto"/>
        <w:right w:val="none" w:sz="0" w:space="0" w:color="auto"/>
      </w:divBdr>
    </w:div>
    <w:div w:id="1353608989">
      <w:bodyDiv w:val="1"/>
      <w:marLeft w:val="0"/>
      <w:marRight w:val="0"/>
      <w:marTop w:val="0"/>
      <w:marBottom w:val="0"/>
      <w:divBdr>
        <w:top w:val="none" w:sz="0" w:space="0" w:color="auto"/>
        <w:left w:val="none" w:sz="0" w:space="0" w:color="auto"/>
        <w:bottom w:val="none" w:sz="0" w:space="0" w:color="auto"/>
        <w:right w:val="none" w:sz="0" w:space="0" w:color="auto"/>
      </w:divBdr>
    </w:div>
    <w:div w:id="1353653571">
      <w:bodyDiv w:val="1"/>
      <w:marLeft w:val="0"/>
      <w:marRight w:val="0"/>
      <w:marTop w:val="0"/>
      <w:marBottom w:val="0"/>
      <w:divBdr>
        <w:top w:val="none" w:sz="0" w:space="0" w:color="auto"/>
        <w:left w:val="none" w:sz="0" w:space="0" w:color="auto"/>
        <w:bottom w:val="none" w:sz="0" w:space="0" w:color="auto"/>
        <w:right w:val="none" w:sz="0" w:space="0" w:color="auto"/>
      </w:divBdr>
    </w:div>
    <w:div w:id="1353729881">
      <w:bodyDiv w:val="1"/>
      <w:marLeft w:val="0"/>
      <w:marRight w:val="0"/>
      <w:marTop w:val="0"/>
      <w:marBottom w:val="0"/>
      <w:divBdr>
        <w:top w:val="none" w:sz="0" w:space="0" w:color="auto"/>
        <w:left w:val="none" w:sz="0" w:space="0" w:color="auto"/>
        <w:bottom w:val="none" w:sz="0" w:space="0" w:color="auto"/>
        <w:right w:val="none" w:sz="0" w:space="0" w:color="auto"/>
      </w:divBdr>
    </w:div>
    <w:div w:id="1353917242">
      <w:bodyDiv w:val="1"/>
      <w:marLeft w:val="0"/>
      <w:marRight w:val="0"/>
      <w:marTop w:val="0"/>
      <w:marBottom w:val="0"/>
      <w:divBdr>
        <w:top w:val="none" w:sz="0" w:space="0" w:color="auto"/>
        <w:left w:val="none" w:sz="0" w:space="0" w:color="auto"/>
        <w:bottom w:val="none" w:sz="0" w:space="0" w:color="auto"/>
        <w:right w:val="none" w:sz="0" w:space="0" w:color="auto"/>
      </w:divBdr>
    </w:div>
    <w:div w:id="1353921432">
      <w:bodyDiv w:val="1"/>
      <w:marLeft w:val="0"/>
      <w:marRight w:val="0"/>
      <w:marTop w:val="0"/>
      <w:marBottom w:val="0"/>
      <w:divBdr>
        <w:top w:val="none" w:sz="0" w:space="0" w:color="auto"/>
        <w:left w:val="none" w:sz="0" w:space="0" w:color="auto"/>
        <w:bottom w:val="none" w:sz="0" w:space="0" w:color="auto"/>
        <w:right w:val="none" w:sz="0" w:space="0" w:color="auto"/>
      </w:divBdr>
    </w:div>
    <w:div w:id="1353993509">
      <w:bodyDiv w:val="1"/>
      <w:marLeft w:val="0"/>
      <w:marRight w:val="0"/>
      <w:marTop w:val="0"/>
      <w:marBottom w:val="0"/>
      <w:divBdr>
        <w:top w:val="none" w:sz="0" w:space="0" w:color="auto"/>
        <w:left w:val="none" w:sz="0" w:space="0" w:color="auto"/>
        <w:bottom w:val="none" w:sz="0" w:space="0" w:color="auto"/>
        <w:right w:val="none" w:sz="0" w:space="0" w:color="auto"/>
      </w:divBdr>
    </w:div>
    <w:div w:id="1353996960">
      <w:bodyDiv w:val="1"/>
      <w:marLeft w:val="0"/>
      <w:marRight w:val="0"/>
      <w:marTop w:val="0"/>
      <w:marBottom w:val="0"/>
      <w:divBdr>
        <w:top w:val="none" w:sz="0" w:space="0" w:color="auto"/>
        <w:left w:val="none" w:sz="0" w:space="0" w:color="auto"/>
        <w:bottom w:val="none" w:sz="0" w:space="0" w:color="auto"/>
        <w:right w:val="none" w:sz="0" w:space="0" w:color="auto"/>
      </w:divBdr>
    </w:div>
    <w:div w:id="1354070051">
      <w:bodyDiv w:val="1"/>
      <w:marLeft w:val="0"/>
      <w:marRight w:val="0"/>
      <w:marTop w:val="0"/>
      <w:marBottom w:val="0"/>
      <w:divBdr>
        <w:top w:val="none" w:sz="0" w:space="0" w:color="auto"/>
        <w:left w:val="none" w:sz="0" w:space="0" w:color="auto"/>
        <w:bottom w:val="none" w:sz="0" w:space="0" w:color="auto"/>
        <w:right w:val="none" w:sz="0" w:space="0" w:color="auto"/>
      </w:divBdr>
    </w:div>
    <w:div w:id="1354113076">
      <w:bodyDiv w:val="1"/>
      <w:marLeft w:val="0"/>
      <w:marRight w:val="0"/>
      <w:marTop w:val="0"/>
      <w:marBottom w:val="0"/>
      <w:divBdr>
        <w:top w:val="none" w:sz="0" w:space="0" w:color="auto"/>
        <w:left w:val="none" w:sz="0" w:space="0" w:color="auto"/>
        <w:bottom w:val="none" w:sz="0" w:space="0" w:color="auto"/>
        <w:right w:val="none" w:sz="0" w:space="0" w:color="auto"/>
      </w:divBdr>
    </w:div>
    <w:div w:id="1354188860">
      <w:bodyDiv w:val="1"/>
      <w:marLeft w:val="0"/>
      <w:marRight w:val="0"/>
      <w:marTop w:val="0"/>
      <w:marBottom w:val="0"/>
      <w:divBdr>
        <w:top w:val="none" w:sz="0" w:space="0" w:color="auto"/>
        <w:left w:val="none" w:sz="0" w:space="0" w:color="auto"/>
        <w:bottom w:val="none" w:sz="0" w:space="0" w:color="auto"/>
        <w:right w:val="none" w:sz="0" w:space="0" w:color="auto"/>
      </w:divBdr>
    </w:div>
    <w:div w:id="1354379771">
      <w:bodyDiv w:val="1"/>
      <w:marLeft w:val="0"/>
      <w:marRight w:val="0"/>
      <w:marTop w:val="0"/>
      <w:marBottom w:val="0"/>
      <w:divBdr>
        <w:top w:val="none" w:sz="0" w:space="0" w:color="auto"/>
        <w:left w:val="none" w:sz="0" w:space="0" w:color="auto"/>
        <w:bottom w:val="none" w:sz="0" w:space="0" w:color="auto"/>
        <w:right w:val="none" w:sz="0" w:space="0" w:color="auto"/>
      </w:divBdr>
    </w:div>
    <w:div w:id="1354455297">
      <w:bodyDiv w:val="1"/>
      <w:marLeft w:val="0"/>
      <w:marRight w:val="0"/>
      <w:marTop w:val="0"/>
      <w:marBottom w:val="0"/>
      <w:divBdr>
        <w:top w:val="none" w:sz="0" w:space="0" w:color="auto"/>
        <w:left w:val="none" w:sz="0" w:space="0" w:color="auto"/>
        <w:bottom w:val="none" w:sz="0" w:space="0" w:color="auto"/>
        <w:right w:val="none" w:sz="0" w:space="0" w:color="auto"/>
      </w:divBdr>
    </w:div>
    <w:div w:id="1354653271">
      <w:bodyDiv w:val="1"/>
      <w:marLeft w:val="0"/>
      <w:marRight w:val="0"/>
      <w:marTop w:val="0"/>
      <w:marBottom w:val="0"/>
      <w:divBdr>
        <w:top w:val="none" w:sz="0" w:space="0" w:color="auto"/>
        <w:left w:val="none" w:sz="0" w:space="0" w:color="auto"/>
        <w:bottom w:val="none" w:sz="0" w:space="0" w:color="auto"/>
        <w:right w:val="none" w:sz="0" w:space="0" w:color="auto"/>
      </w:divBdr>
    </w:div>
    <w:div w:id="1354654198">
      <w:bodyDiv w:val="1"/>
      <w:marLeft w:val="0"/>
      <w:marRight w:val="0"/>
      <w:marTop w:val="0"/>
      <w:marBottom w:val="0"/>
      <w:divBdr>
        <w:top w:val="none" w:sz="0" w:space="0" w:color="auto"/>
        <w:left w:val="none" w:sz="0" w:space="0" w:color="auto"/>
        <w:bottom w:val="none" w:sz="0" w:space="0" w:color="auto"/>
        <w:right w:val="none" w:sz="0" w:space="0" w:color="auto"/>
      </w:divBdr>
    </w:div>
    <w:div w:id="1354722276">
      <w:bodyDiv w:val="1"/>
      <w:marLeft w:val="0"/>
      <w:marRight w:val="0"/>
      <w:marTop w:val="0"/>
      <w:marBottom w:val="0"/>
      <w:divBdr>
        <w:top w:val="none" w:sz="0" w:space="0" w:color="auto"/>
        <w:left w:val="none" w:sz="0" w:space="0" w:color="auto"/>
        <w:bottom w:val="none" w:sz="0" w:space="0" w:color="auto"/>
        <w:right w:val="none" w:sz="0" w:space="0" w:color="auto"/>
      </w:divBdr>
    </w:div>
    <w:div w:id="1354725812">
      <w:bodyDiv w:val="1"/>
      <w:marLeft w:val="0"/>
      <w:marRight w:val="0"/>
      <w:marTop w:val="0"/>
      <w:marBottom w:val="0"/>
      <w:divBdr>
        <w:top w:val="none" w:sz="0" w:space="0" w:color="auto"/>
        <w:left w:val="none" w:sz="0" w:space="0" w:color="auto"/>
        <w:bottom w:val="none" w:sz="0" w:space="0" w:color="auto"/>
        <w:right w:val="none" w:sz="0" w:space="0" w:color="auto"/>
      </w:divBdr>
    </w:div>
    <w:div w:id="1354766116">
      <w:bodyDiv w:val="1"/>
      <w:marLeft w:val="0"/>
      <w:marRight w:val="0"/>
      <w:marTop w:val="0"/>
      <w:marBottom w:val="0"/>
      <w:divBdr>
        <w:top w:val="none" w:sz="0" w:space="0" w:color="auto"/>
        <w:left w:val="none" w:sz="0" w:space="0" w:color="auto"/>
        <w:bottom w:val="none" w:sz="0" w:space="0" w:color="auto"/>
        <w:right w:val="none" w:sz="0" w:space="0" w:color="auto"/>
      </w:divBdr>
    </w:div>
    <w:div w:id="1354771535">
      <w:bodyDiv w:val="1"/>
      <w:marLeft w:val="0"/>
      <w:marRight w:val="0"/>
      <w:marTop w:val="0"/>
      <w:marBottom w:val="0"/>
      <w:divBdr>
        <w:top w:val="none" w:sz="0" w:space="0" w:color="auto"/>
        <w:left w:val="none" w:sz="0" w:space="0" w:color="auto"/>
        <w:bottom w:val="none" w:sz="0" w:space="0" w:color="auto"/>
        <w:right w:val="none" w:sz="0" w:space="0" w:color="auto"/>
      </w:divBdr>
    </w:div>
    <w:div w:id="1354841608">
      <w:bodyDiv w:val="1"/>
      <w:marLeft w:val="0"/>
      <w:marRight w:val="0"/>
      <w:marTop w:val="0"/>
      <w:marBottom w:val="0"/>
      <w:divBdr>
        <w:top w:val="none" w:sz="0" w:space="0" w:color="auto"/>
        <w:left w:val="none" w:sz="0" w:space="0" w:color="auto"/>
        <w:bottom w:val="none" w:sz="0" w:space="0" w:color="auto"/>
        <w:right w:val="none" w:sz="0" w:space="0" w:color="auto"/>
      </w:divBdr>
    </w:div>
    <w:div w:id="1354958689">
      <w:bodyDiv w:val="1"/>
      <w:marLeft w:val="0"/>
      <w:marRight w:val="0"/>
      <w:marTop w:val="0"/>
      <w:marBottom w:val="0"/>
      <w:divBdr>
        <w:top w:val="none" w:sz="0" w:space="0" w:color="auto"/>
        <w:left w:val="none" w:sz="0" w:space="0" w:color="auto"/>
        <w:bottom w:val="none" w:sz="0" w:space="0" w:color="auto"/>
        <w:right w:val="none" w:sz="0" w:space="0" w:color="auto"/>
      </w:divBdr>
    </w:div>
    <w:div w:id="1355108540">
      <w:bodyDiv w:val="1"/>
      <w:marLeft w:val="0"/>
      <w:marRight w:val="0"/>
      <w:marTop w:val="0"/>
      <w:marBottom w:val="0"/>
      <w:divBdr>
        <w:top w:val="none" w:sz="0" w:space="0" w:color="auto"/>
        <w:left w:val="none" w:sz="0" w:space="0" w:color="auto"/>
        <w:bottom w:val="none" w:sz="0" w:space="0" w:color="auto"/>
        <w:right w:val="none" w:sz="0" w:space="0" w:color="auto"/>
      </w:divBdr>
    </w:div>
    <w:div w:id="1355424028">
      <w:bodyDiv w:val="1"/>
      <w:marLeft w:val="0"/>
      <w:marRight w:val="0"/>
      <w:marTop w:val="0"/>
      <w:marBottom w:val="0"/>
      <w:divBdr>
        <w:top w:val="none" w:sz="0" w:space="0" w:color="auto"/>
        <w:left w:val="none" w:sz="0" w:space="0" w:color="auto"/>
        <w:bottom w:val="none" w:sz="0" w:space="0" w:color="auto"/>
        <w:right w:val="none" w:sz="0" w:space="0" w:color="auto"/>
      </w:divBdr>
    </w:div>
    <w:div w:id="1355426775">
      <w:bodyDiv w:val="1"/>
      <w:marLeft w:val="0"/>
      <w:marRight w:val="0"/>
      <w:marTop w:val="0"/>
      <w:marBottom w:val="0"/>
      <w:divBdr>
        <w:top w:val="none" w:sz="0" w:space="0" w:color="auto"/>
        <w:left w:val="none" w:sz="0" w:space="0" w:color="auto"/>
        <w:bottom w:val="none" w:sz="0" w:space="0" w:color="auto"/>
        <w:right w:val="none" w:sz="0" w:space="0" w:color="auto"/>
      </w:divBdr>
    </w:div>
    <w:div w:id="1355494336">
      <w:bodyDiv w:val="1"/>
      <w:marLeft w:val="0"/>
      <w:marRight w:val="0"/>
      <w:marTop w:val="0"/>
      <w:marBottom w:val="0"/>
      <w:divBdr>
        <w:top w:val="none" w:sz="0" w:space="0" w:color="auto"/>
        <w:left w:val="none" w:sz="0" w:space="0" w:color="auto"/>
        <w:bottom w:val="none" w:sz="0" w:space="0" w:color="auto"/>
        <w:right w:val="none" w:sz="0" w:space="0" w:color="auto"/>
      </w:divBdr>
    </w:div>
    <w:div w:id="1355573114">
      <w:bodyDiv w:val="1"/>
      <w:marLeft w:val="0"/>
      <w:marRight w:val="0"/>
      <w:marTop w:val="0"/>
      <w:marBottom w:val="0"/>
      <w:divBdr>
        <w:top w:val="none" w:sz="0" w:space="0" w:color="auto"/>
        <w:left w:val="none" w:sz="0" w:space="0" w:color="auto"/>
        <w:bottom w:val="none" w:sz="0" w:space="0" w:color="auto"/>
        <w:right w:val="none" w:sz="0" w:space="0" w:color="auto"/>
      </w:divBdr>
    </w:div>
    <w:div w:id="1355574395">
      <w:bodyDiv w:val="1"/>
      <w:marLeft w:val="0"/>
      <w:marRight w:val="0"/>
      <w:marTop w:val="0"/>
      <w:marBottom w:val="0"/>
      <w:divBdr>
        <w:top w:val="none" w:sz="0" w:space="0" w:color="auto"/>
        <w:left w:val="none" w:sz="0" w:space="0" w:color="auto"/>
        <w:bottom w:val="none" w:sz="0" w:space="0" w:color="auto"/>
        <w:right w:val="none" w:sz="0" w:space="0" w:color="auto"/>
      </w:divBdr>
    </w:div>
    <w:div w:id="1355613787">
      <w:bodyDiv w:val="1"/>
      <w:marLeft w:val="0"/>
      <w:marRight w:val="0"/>
      <w:marTop w:val="0"/>
      <w:marBottom w:val="0"/>
      <w:divBdr>
        <w:top w:val="none" w:sz="0" w:space="0" w:color="auto"/>
        <w:left w:val="none" w:sz="0" w:space="0" w:color="auto"/>
        <w:bottom w:val="none" w:sz="0" w:space="0" w:color="auto"/>
        <w:right w:val="none" w:sz="0" w:space="0" w:color="auto"/>
      </w:divBdr>
    </w:div>
    <w:div w:id="1355695474">
      <w:bodyDiv w:val="1"/>
      <w:marLeft w:val="0"/>
      <w:marRight w:val="0"/>
      <w:marTop w:val="0"/>
      <w:marBottom w:val="0"/>
      <w:divBdr>
        <w:top w:val="none" w:sz="0" w:space="0" w:color="auto"/>
        <w:left w:val="none" w:sz="0" w:space="0" w:color="auto"/>
        <w:bottom w:val="none" w:sz="0" w:space="0" w:color="auto"/>
        <w:right w:val="none" w:sz="0" w:space="0" w:color="auto"/>
      </w:divBdr>
    </w:div>
    <w:div w:id="1355766103">
      <w:bodyDiv w:val="1"/>
      <w:marLeft w:val="0"/>
      <w:marRight w:val="0"/>
      <w:marTop w:val="0"/>
      <w:marBottom w:val="0"/>
      <w:divBdr>
        <w:top w:val="none" w:sz="0" w:space="0" w:color="auto"/>
        <w:left w:val="none" w:sz="0" w:space="0" w:color="auto"/>
        <w:bottom w:val="none" w:sz="0" w:space="0" w:color="auto"/>
        <w:right w:val="none" w:sz="0" w:space="0" w:color="auto"/>
      </w:divBdr>
    </w:div>
    <w:div w:id="1355769988">
      <w:bodyDiv w:val="1"/>
      <w:marLeft w:val="0"/>
      <w:marRight w:val="0"/>
      <w:marTop w:val="0"/>
      <w:marBottom w:val="0"/>
      <w:divBdr>
        <w:top w:val="none" w:sz="0" w:space="0" w:color="auto"/>
        <w:left w:val="none" w:sz="0" w:space="0" w:color="auto"/>
        <w:bottom w:val="none" w:sz="0" w:space="0" w:color="auto"/>
        <w:right w:val="none" w:sz="0" w:space="0" w:color="auto"/>
      </w:divBdr>
    </w:div>
    <w:div w:id="1355837965">
      <w:bodyDiv w:val="1"/>
      <w:marLeft w:val="0"/>
      <w:marRight w:val="0"/>
      <w:marTop w:val="0"/>
      <w:marBottom w:val="0"/>
      <w:divBdr>
        <w:top w:val="none" w:sz="0" w:space="0" w:color="auto"/>
        <w:left w:val="none" w:sz="0" w:space="0" w:color="auto"/>
        <w:bottom w:val="none" w:sz="0" w:space="0" w:color="auto"/>
        <w:right w:val="none" w:sz="0" w:space="0" w:color="auto"/>
      </w:divBdr>
    </w:div>
    <w:div w:id="1355838520">
      <w:bodyDiv w:val="1"/>
      <w:marLeft w:val="0"/>
      <w:marRight w:val="0"/>
      <w:marTop w:val="0"/>
      <w:marBottom w:val="0"/>
      <w:divBdr>
        <w:top w:val="none" w:sz="0" w:space="0" w:color="auto"/>
        <w:left w:val="none" w:sz="0" w:space="0" w:color="auto"/>
        <w:bottom w:val="none" w:sz="0" w:space="0" w:color="auto"/>
        <w:right w:val="none" w:sz="0" w:space="0" w:color="auto"/>
      </w:divBdr>
    </w:div>
    <w:div w:id="1355885559">
      <w:bodyDiv w:val="1"/>
      <w:marLeft w:val="0"/>
      <w:marRight w:val="0"/>
      <w:marTop w:val="0"/>
      <w:marBottom w:val="0"/>
      <w:divBdr>
        <w:top w:val="none" w:sz="0" w:space="0" w:color="auto"/>
        <w:left w:val="none" w:sz="0" w:space="0" w:color="auto"/>
        <w:bottom w:val="none" w:sz="0" w:space="0" w:color="auto"/>
        <w:right w:val="none" w:sz="0" w:space="0" w:color="auto"/>
      </w:divBdr>
    </w:div>
    <w:div w:id="1355888092">
      <w:bodyDiv w:val="1"/>
      <w:marLeft w:val="0"/>
      <w:marRight w:val="0"/>
      <w:marTop w:val="0"/>
      <w:marBottom w:val="0"/>
      <w:divBdr>
        <w:top w:val="none" w:sz="0" w:space="0" w:color="auto"/>
        <w:left w:val="none" w:sz="0" w:space="0" w:color="auto"/>
        <w:bottom w:val="none" w:sz="0" w:space="0" w:color="auto"/>
        <w:right w:val="none" w:sz="0" w:space="0" w:color="auto"/>
      </w:divBdr>
    </w:div>
    <w:div w:id="1356152763">
      <w:bodyDiv w:val="1"/>
      <w:marLeft w:val="0"/>
      <w:marRight w:val="0"/>
      <w:marTop w:val="0"/>
      <w:marBottom w:val="0"/>
      <w:divBdr>
        <w:top w:val="none" w:sz="0" w:space="0" w:color="auto"/>
        <w:left w:val="none" w:sz="0" w:space="0" w:color="auto"/>
        <w:bottom w:val="none" w:sz="0" w:space="0" w:color="auto"/>
        <w:right w:val="none" w:sz="0" w:space="0" w:color="auto"/>
      </w:divBdr>
    </w:div>
    <w:div w:id="1356230000">
      <w:bodyDiv w:val="1"/>
      <w:marLeft w:val="0"/>
      <w:marRight w:val="0"/>
      <w:marTop w:val="0"/>
      <w:marBottom w:val="0"/>
      <w:divBdr>
        <w:top w:val="none" w:sz="0" w:space="0" w:color="auto"/>
        <w:left w:val="none" w:sz="0" w:space="0" w:color="auto"/>
        <w:bottom w:val="none" w:sz="0" w:space="0" w:color="auto"/>
        <w:right w:val="none" w:sz="0" w:space="0" w:color="auto"/>
      </w:divBdr>
    </w:div>
    <w:div w:id="1356231769">
      <w:bodyDiv w:val="1"/>
      <w:marLeft w:val="0"/>
      <w:marRight w:val="0"/>
      <w:marTop w:val="0"/>
      <w:marBottom w:val="0"/>
      <w:divBdr>
        <w:top w:val="none" w:sz="0" w:space="0" w:color="auto"/>
        <w:left w:val="none" w:sz="0" w:space="0" w:color="auto"/>
        <w:bottom w:val="none" w:sz="0" w:space="0" w:color="auto"/>
        <w:right w:val="none" w:sz="0" w:space="0" w:color="auto"/>
      </w:divBdr>
    </w:div>
    <w:div w:id="1356299970">
      <w:bodyDiv w:val="1"/>
      <w:marLeft w:val="0"/>
      <w:marRight w:val="0"/>
      <w:marTop w:val="0"/>
      <w:marBottom w:val="0"/>
      <w:divBdr>
        <w:top w:val="none" w:sz="0" w:space="0" w:color="auto"/>
        <w:left w:val="none" w:sz="0" w:space="0" w:color="auto"/>
        <w:bottom w:val="none" w:sz="0" w:space="0" w:color="auto"/>
        <w:right w:val="none" w:sz="0" w:space="0" w:color="auto"/>
      </w:divBdr>
    </w:div>
    <w:div w:id="1356349265">
      <w:bodyDiv w:val="1"/>
      <w:marLeft w:val="0"/>
      <w:marRight w:val="0"/>
      <w:marTop w:val="0"/>
      <w:marBottom w:val="0"/>
      <w:divBdr>
        <w:top w:val="none" w:sz="0" w:space="0" w:color="auto"/>
        <w:left w:val="none" w:sz="0" w:space="0" w:color="auto"/>
        <w:bottom w:val="none" w:sz="0" w:space="0" w:color="auto"/>
        <w:right w:val="none" w:sz="0" w:space="0" w:color="auto"/>
      </w:divBdr>
    </w:div>
    <w:div w:id="1356349803">
      <w:bodyDiv w:val="1"/>
      <w:marLeft w:val="0"/>
      <w:marRight w:val="0"/>
      <w:marTop w:val="0"/>
      <w:marBottom w:val="0"/>
      <w:divBdr>
        <w:top w:val="none" w:sz="0" w:space="0" w:color="auto"/>
        <w:left w:val="none" w:sz="0" w:space="0" w:color="auto"/>
        <w:bottom w:val="none" w:sz="0" w:space="0" w:color="auto"/>
        <w:right w:val="none" w:sz="0" w:space="0" w:color="auto"/>
      </w:divBdr>
    </w:div>
    <w:div w:id="1356420712">
      <w:bodyDiv w:val="1"/>
      <w:marLeft w:val="0"/>
      <w:marRight w:val="0"/>
      <w:marTop w:val="0"/>
      <w:marBottom w:val="0"/>
      <w:divBdr>
        <w:top w:val="none" w:sz="0" w:space="0" w:color="auto"/>
        <w:left w:val="none" w:sz="0" w:space="0" w:color="auto"/>
        <w:bottom w:val="none" w:sz="0" w:space="0" w:color="auto"/>
        <w:right w:val="none" w:sz="0" w:space="0" w:color="auto"/>
      </w:divBdr>
    </w:div>
    <w:div w:id="1356420743">
      <w:bodyDiv w:val="1"/>
      <w:marLeft w:val="0"/>
      <w:marRight w:val="0"/>
      <w:marTop w:val="0"/>
      <w:marBottom w:val="0"/>
      <w:divBdr>
        <w:top w:val="none" w:sz="0" w:space="0" w:color="auto"/>
        <w:left w:val="none" w:sz="0" w:space="0" w:color="auto"/>
        <w:bottom w:val="none" w:sz="0" w:space="0" w:color="auto"/>
        <w:right w:val="none" w:sz="0" w:space="0" w:color="auto"/>
      </w:divBdr>
    </w:div>
    <w:div w:id="1356466107">
      <w:bodyDiv w:val="1"/>
      <w:marLeft w:val="0"/>
      <w:marRight w:val="0"/>
      <w:marTop w:val="0"/>
      <w:marBottom w:val="0"/>
      <w:divBdr>
        <w:top w:val="none" w:sz="0" w:space="0" w:color="auto"/>
        <w:left w:val="none" w:sz="0" w:space="0" w:color="auto"/>
        <w:bottom w:val="none" w:sz="0" w:space="0" w:color="auto"/>
        <w:right w:val="none" w:sz="0" w:space="0" w:color="auto"/>
      </w:divBdr>
    </w:div>
    <w:div w:id="1356494406">
      <w:bodyDiv w:val="1"/>
      <w:marLeft w:val="0"/>
      <w:marRight w:val="0"/>
      <w:marTop w:val="0"/>
      <w:marBottom w:val="0"/>
      <w:divBdr>
        <w:top w:val="none" w:sz="0" w:space="0" w:color="auto"/>
        <w:left w:val="none" w:sz="0" w:space="0" w:color="auto"/>
        <w:bottom w:val="none" w:sz="0" w:space="0" w:color="auto"/>
        <w:right w:val="none" w:sz="0" w:space="0" w:color="auto"/>
      </w:divBdr>
    </w:div>
    <w:div w:id="1356539749">
      <w:bodyDiv w:val="1"/>
      <w:marLeft w:val="0"/>
      <w:marRight w:val="0"/>
      <w:marTop w:val="0"/>
      <w:marBottom w:val="0"/>
      <w:divBdr>
        <w:top w:val="none" w:sz="0" w:space="0" w:color="auto"/>
        <w:left w:val="none" w:sz="0" w:space="0" w:color="auto"/>
        <w:bottom w:val="none" w:sz="0" w:space="0" w:color="auto"/>
        <w:right w:val="none" w:sz="0" w:space="0" w:color="auto"/>
      </w:divBdr>
    </w:div>
    <w:div w:id="1356619165">
      <w:bodyDiv w:val="1"/>
      <w:marLeft w:val="0"/>
      <w:marRight w:val="0"/>
      <w:marTop w:val="0"/>
      <w:marBottom w:val="0"/>
      <w:divBdr>
        <w:top w:val="none" w:sz="0" w:space="0" w:color="auto"/>
        <w:left w:val="none" w:sz="0" w:space="0" w:color="auto"/>
        <w:bottom w:val="none" w:sz="0" w:space="0" w:color="auto"/>
        <w:right w:val="none" w:sz="0" w:space="0" w:color="auto"/>
      </w:divBdr>
    </w:div>
    <w:div w:id="1356730328">
      <w:bodyDiv w:val="1"/>
      <w:marLeft w:val="0"/>
      <w:marRight w:val="0"/>
      <w:marTop w:val="0"/>
      <w:marBottom w:val="0"/>
      <w:divBdr>
        <w:top w:val="none" w:sz="0" w:space="0" w:color="auto"/>
        <w:left w:val="none" w:sz="0" w:space="0" w:color="auto"/>
        <w:bottom w:val="none" w:sz="0" w:space="0" w:color="auto"/>
        <w:right w:val="none" w:sz="0" w:space="0" w:color="auto"/>
      </w:divBdr>
    </w:div>
    <w:div w:id="1356737986">
      <w:bodyDiv w:val="1"/>
      <w:marLeft w:val="0"/>
      <w:marRight w:val="0"/>
      <w:marTop w:val="0"/>
      <w:marBottom w:val="0"/>
      <w:divBdr>
        <w:top w:val="none" w:sz="0" w:space="0" w:color="auto"/>
        <w:left w:val="none" w:sz="0" w:space="0" w:color="auto"/>
        <w:bottom w:val="none" w:sz="0" w:space="0" w:color="auto"/>
        <w:right w:val="none" w:sz="0" w:space="0" w:color="auto"/>
      </w:divBdr>
    </w:div>
    <w:div w:id="1356885498">
      <w:bodyDiv w:val="1"/>
      <w:marLeft w:val="0"/>
      <w:marRight w:val="0"/>
      <w:marTop w:val="0"/>
      <w:marBottom w:val="0"/>
      <w:divBdr>
        <w:top w:val="none" w:sz="0" w:space="0" w:color="auto"/>
        <w:left w:val="none" w:sz="0" w:space="0" w:color="auto"/>
        <w:bottom w:val="none" w:sz="0" w:space="0" w:color="auto"/>
        <w:right w:val="none" w:sz="0" w:space="0" w:color="auto"/>
      </w:divBdr>
    </w:div>
    <w:div w:id="1356925064">
      <w:bodyDiv w:val="1"/>
      <w:marLeft w:val="0"/>
      <w:marRight w:val="0"/>
      <w:marTop w:val="0"/>
      <w:marBottom w:val="0"/>
      <w:divBdr>
        <w:top w:val="none" w:sz="0" w:space="0" w:color="auto"/>
        <w:left w:val="none" w:sz="0" w:space="0" w:color="auto"/>
        <w:bottom w:val="none" w:sz="0" w:space="0" w:color="auto"/>
        <w:right w:val="none" w:sz="0" w:space="0" w:color="auto"/>
      </w:divBdr>
    </w:div>
    <w:div w:id="1356927385">
      <w:bodyDiv w:val="1"/>
      <w:marLeft w:val="0"/>
      <w:marRight w:val="0"/>
      <w:marTop w:val="0"/>
      <w:marBottom w:val="0"/>
      <w:divBdr>
        <w:top w:val="none" w:sz="0" w:space="0" w:color="auto"/>
        <w:left w:val="none" w:sz="0" w:space="0" w:color="auto"/>
        <w:bottom w:val="none" w:sz="0" w:space="0" w:color="auto"/>
        <w:right w:val="none" w:sz="0" w:space="0" w:color="auto"/>
      </w:divBdr>
    </w:div>
    <w:div w:id="1356954880">
      <w:bodyDiv w:val="1"/>
      <w:marLeft w:val="0"/>
      <w:marRight w:val="0"/>
      <w:marTop w:val="0"/>
      <w:marBottom w:val="0"/>
      <w:divBdr>
        <w:top w:val="none" w:sz="0" w:space="0" w:color="auto"/>
        <w:left w:val="none" w:sz="0" w:space="0" w:color="auto"/>
        <w:bottom w:val="none" w:sz="0" w:space="0" w:color="auto"/>
        <w:right w:val="none" w:sz="0" w:space="0" w:color="auto"/>
      </w:divBdr>
    </w:div>
    <w:div w:id="1356996992">
      <w:bodyDiv w:val="1"/>
      <w:marLeft w:val="0"/>
      <w:marRight w:val="0"/>
      <w:marTop w:val="0"/>
      <w:marBottom w:val="0"/>
      <w:divBdr>
        <w:top w:val="none" w:sz="0" w:space="0" w:color="auto"/>
        <w:left w:val="none" w:sz="0" w:space="0" w:color="auto"/>
        <w:bottom w:val="none" w:sz="0" w:space="0" w:color="auto"/>
        <w:right w:val="none" w:sz="0" w:space="0" w:color="auto"/>
      </w:divBdr>
    </w:div>
    <w:div w:id="1357005820">
      <w:bodyDiv w:val="1"/>
      <w:marLeft w:val="0"/>
      <w:marRight w:val="0"/>
      <w:marTop w:val="0"/>
      <w:marBottom w:val="0"/>
      <w:divBdr>
        <w:top w:val="none" w:sz="0" w:space="0" w:color="auto"/>
        <w:left w:val="none" w:sz="0" w:space="0" w:color="auto"/>
        <w:bottom w:val="none" w:sz="0" w:space="0" w:color="auto"/>
        <w:right w:val="none" w:sz="0" w:space="0" w:color="auto"/>
      </w:divBdr>
    </w:div>
    <w:div w:id="1357195356">
      <w:bodyDiv w:val="1"/>
      <w:marLeft w:val="0"/>
      <w:marRight w:val="0"/>
      <w:marTop w:val="0"/>
      <w:marBottom w:val="0"/>
      <w:divBdr>
        <w:top w:val="none" w:sz="0" w:space="0" w:color="auto"/>
        <w:left w:val="none" w:sz="0" w:space="0" w:color="auto"/>
        <w:bottom w:val="none" w:sz="0" w:space="0" w:color="auto"/>
        <w:right w:val="none" w:sz="0" w:space="0" w:color="auto"/>
      </w:divBdr>
    </w:div>
    <w:div w:id="1357268084">
      <w:bodyDiv w:val="1"/>
      <w:marLeft w:val="0"/>
      <w:marRight w:val="0"/>
      <w:marTop w:val="0"/>
      <w:marBottom w:val="0"/>
      <w:divBdr>
        <w:top w:val="none" w:sz="0" w:space="0" w:color="auto"/>
        <w:left w:val="none" w:sz="0" w:space="0" w:color="auto"/>
        <w:bottom w:val="none" w:sz="0" w:space="0" w:color="auto"/>
        <w:right w:val="none" w:sz="0" w:space="0" w:color="auto"/>
      </w:divBdr>
    </w:div>
    <w:div w:id="1357268218">
      <w:bodyDiv w:val="1"/>
      <w:marLeft w:val="0"/>
      <w:marRight w:val="0"/>
      <w:marTop w:val="0"/>
      <w:marBottom w:val="0"/>
      <w:divBdr>
        <w:top w:val="none" w:sz="0" w:space="0" w:color="auto"/>
        <w:left w:val="none" w:sz="0" w:space="0" w:color="auto"/>
        <w:bottom w:val="none" w:sz="0" w:space="0" w:color="auto"/>
        <w:right w:val="none" w:sz="0" w:space="0" w:color="auto"/>
      </w:divBdr>
    </w:div>
    <w:div w:id="1357389316">
      <w:bodyDiv w:val="1"/>
      <w:marLeft w:val="0"/>
      <w:marRight w:val="0"/>
      <w:marTop w:val="0"/>
      <w:marBottom w:val="0"/>
      <w:divBdr>
        <w:top w:val="none" w:sz="0" w:space="0" w:color="auto"/>
        <w:left w:val="none" w:sz="0" w:space="0" w:color="auto"/>
        <w:bottom w:val="none" w:sz="0" w:space="0" w:color="auto"/>
        <w:right w:val="none" w:sz="0" w:space="0" w:color="auto"/>
      </w:divBdr>
    </w:div>
    <w:div w:id="1357459745">
      <w:bodyDiv w:val="1"/>
      <w:marLeft w:val="0"/>
      <w:marRight w:val="0"/>
      <w:marTop w:val="0"/>
      <w:marBottom w:val="0"/>
      <w:divBdr>
        <w:top w:val="none" w:sz="0" w:space="0" w:color="auto"/>
        <w:left w:val="none" w:sz="0" w:space="0" w:color="auto"/>
        <w:bottom w:val="none" w:sz="0" w:space="0" w:color="auto"/>
        <w:right w:val="none" w:sz="0" w:space="0" w:color="auto"/>
      </w:divBdr>
    </w:div>
    <w:div w:id="1357731018">
      <w:bodyDiv w:val="1"/>
      <w:marLeft w:val="0"/>
      <w:marRight w:val="0"/>
      <w:marTop w:val="0"/>
      <w:marBottom w:val="0"/>
      <w:divBdr>
        <w:top w:val="none" w:sz="0" w:space="0" w:color="auto"/>
        <w:left w:val="none" w:sz="0" w:space="0" w:color="auto"/>
        <w:bottom w:val="none" w:sz="0" w:space="0" w:color="auto"/>
        <w:right w:val="none" w:sz="0" w:space="0" w:color="auto"/>
      </w:divBdr>
    </w:div>
    <w:div w:id="1357778262">
      <w:bodyDiv w:val="1"/>
      <w:marLeft w:val="0"/>
      <w:marRight w:val="0"/>
      <w:marTop w:val="0"/>
      <w:marBottom w:val="0"/>
      <w:divBdr>
        <w:top w:val="none" w:sz="0" w:space="0" w:color="auto"/>
        <w:left w:val="none" w:sz="0" w:space="0" w:color="auto"/>
        <w:bottom w:val="none" w:sz="0" w:space="0" w:color="auto"/>
        <w:right w:val="none" w:sz="0" w:space="0" w:color="auto"/>
      </w:divBdr>
    </w:div>
    <w:div w:id="1357924334">
      <w:bodyDiv w:val="1"/>
      <w:marLeft w:val="0"/>
      <w:marRight w:val="0"/>
      <w:marTop w:val="0"/>
      <w:marBottom w:val="0"/>
      <w:divBdr>
        <w:top w:val="none" w:sz="0" w:space="0" w:color="auto"/>
        <w:left w:val="none" w:sz="0" w:space="0" w:color="auto"/>
        <w:bottom w:val="none" w:sz="0" w:space="0" w:color="auto"/>
        <w:right w:val="none" w:sz="0" w:space="0" w:color="auto"/>
      </w:divBdr>
    </w:div>
    <w:div w:id="1357924637">
      <w:bodyDiv w:val="1"/>
      <w:marLeft w:val="0"/>
      <w:marRight w:val="0"/>
      <w:marTop w:val="0"/>
      <w:marBottom w:val="0"/>
      <w:divBdr>
        <w:top w:val="none" w:sz="0" w:space="0" w:color="auto"/>
        <w:left w:val="none" w:sz="0" w:space="0" w:color="auto"/>
        <w:bottom w:val="none" w:sz="0" w:space="0" w:color="auto"/>
        <w:right w:val="none" w:sz="0" w:space="0" w:color="auto"/>
      </w:divBdr>
    </w:div>
    <w:div w:id="1357996768">
      <w:bodyDiv w:val="1"/>
      <w:marLeft w:val="0"/>
      <w:marRight w:val="0"/>
      <w:marTop w:val="0"/>
      <w:marBottom w:val="0"/>
      <w:divBdr>
        <w:top w:val="none" w:sz="0" w:space="0" w:color="auto"/>
        <w:left w:val="none" w:sz="0" w:space="0" w:color="auto"/>
        <w:bottom w:val="none" w:sz="0" w:space="0" w:color="auto"/>
        <w:right w:val="none" w:sz="0" w:space="0" w:color="auto"/>
      </w:divBdr>
    </w:div>
    <w:div w:id="1357996972">
      <w:bodyDiv w:val="1"/>
      <w:marLeft w:val="0"/>
      <w:marRight w:val="0"/>
      <w:marTop w:val="0"/>
      <w:marBottom w:val="0"/>
      <w:divBdr>
        <w:top w:val="none" w:sz="0" w:space="0" w:color="auto"/>
        <w:left w:val="none" w:sz="0" w:space="0" w:color="auto"/>
        <w:bottom w:val="none" w:sz="0" w:space="0" w:color="auto"/>
        <w:right w:val="none" w:sz="0" w:space="0" w:color="auto"/>
      </w:divBdr>
    </w:div>
    <w:div w:id="1357999028">
      <w:bodyDiv w:val="1"/>
      <w:marLeft w:val="0"/>
      <w:marRight w:val="0"/>
      <w:marTop w:val="0"/>
      <w:marBottom w:val="0"/>
      <w:divBdr>
        <w:top w:val="none" w:sz="0" w:space="0" w:color="auto"/>
        <w:left w:val="none" w:sz="0" w:space="0" w:color="auto"/>
        <w:bottom w:val="none" w:sz="0" w:space="0" w:color="auto"/>
        <w:right w:val="none" w:sz="0" w:space="0" w:color="auto"/>
      </w:divBdr>
    </w:div>
    <w:div w:id="1358121894">
      <w:bodyDiv w:val="1"/>
      <w:marLeft w:val="0"/>
      <w:marRight w:val="0"/>
      <w:marTop w:val="0"/>
      <w:marBottom w:val="0"/>
      <w:divBdr>
        <w:top w:val="none" w:sz="0" w:space="0" w:color="auto"/>
        <w:left w:val="none" w:sz="0" w:space="0" w:color="auto"/>
        <w:bottom w:val="none" w:sz="0" w:space="0" w:color="auto"/>
        <w:right w:val="none" w:sz="0" w:space="0" w:color="auto"/>
      </w:divBdr>
    </w:div>
    <w:div w:id="1358195381">
      <w:bodyDiv w:val="1"/>
      <w:marLeft w:val="0"/>
      <w:marRight w:val="0"/>
      <w:marTop w:val="0"/>
      <w:marBottom w:val="0"/>
      <w:divBdr>
        <w:top w:val="none" w:sz="0" w:space="0" w:color="auto"/>
        <w:left w:val="none" w:sz="0" w:space="0" w:color="auto"/>
        <w:bottom w:val="none" w:sz="0" w:space="0" w:color="auto"/>
        <w:right w:val="none" w:sz="0" w:space="0" w:color="auto"/>
      </w:divBdr>
    </w:div>
    <w:div w:id="1358240359">
      <w:bodyDiv w:val="1"/>
      <w:marLeft w:val="0"/>
      <w:marRight w:val="0"/>
      <w:marTop w:val="0"/>
      <w:marBottom w:val="0"/>
      <w:divBdr>
        <w:top w:val="none" w:sz="0" w:space="0" w:color="auto"/>
        <w:left w:val="none" w:sz="0" w:space="0" w:color="auto"/>
        <w:bottom w:val="none" w:sz="0" w:space="0" w:color="auto"/>
        <w:right w:val="none" w:sz="0" w:space="0" w:color="auto"/>
      </w:divBdr>
    </w:div>
    <w:div w:id="1358387129">
      <w:bodyDiv w:val="1"/>
      <w:marLeft w:val="0"/>
      <w:marRight w:val="0"/>
      <w:marTop w:val="0"/>
      <w:marBottom w:val="0"/>
      <w:divBdr>
        <w:top w:val="none" w:sz="0" w:space="0" w:color="auto"/>
        <w:left w:val="none" w:sz="0" w:space="0" w:color="auto"/>
        <w:bottom w:val="none" w:sz="0" w:space="0" w:color="auto"/>
        <w:right w:val="none" w:sz="0" w:space="0" w:color="auto"/>
      </w:divBdr>
    </w:div>
    <w:div w:id="1358392157">
      <w:bodyDiv w:val="1"/>
      <w:marLeft w:val="0"/>
      <w:marRight w:val="0"/>
      <w:marTop w:val="0"/>
      <w:marBottom w:val="0"/>
      <w:divBdr>
        <w:top w:val="none" w:sz="0" w:space="0" w:color="auto"/>
        <w:left w:val="none" w:sz="0" w:space="0" w:color="auto"/>
        <w:bottom w:val="none" w:sz="0" w:space="0" w:color="auto"/>
        <w:right w:val="none" w:sz="0" w:space="0" w:color="auto"/>
      </w:divBdr>
    </w:div>
    <w:div w:id="1358501173">
      <w:bodyDiv w:val="1"/>
      <w:marLeft w:val="0"/>
      <w:marRight w:val="0"/>
      <w:marTop w:val="0"/>
      <w:marBottom w:val="0"/>
      <w:divBdr>
        <w:top w:val="none" w:sz="0" w:space="0" w:color="auto"/>
        <w:left w:val="none" w:sz="0" w:space="0" w:color="auto"/>
        <w:bottom w:val="none" w:sz="0" w:space="0" w:color="auto"/>
        <w:right w:val="none" w:sz="0" w:space="0" w:color="auto"/>
      </w:divBdr>
    </w:div>
    <w:div w:id="1358504549">
      <w:bodyDiv w:val="1"/>
      <w:marLeft w:val="0"/>
      <w:marRight w:val="0"/>
      <w:marTop w:val="0"/>
      <w:marBottom w:val="0"/>
      <w:divBdr>
        <w:top w:val="none" w:sz="0" w:space="0" w:color="auto"/>
        <w:left w:val="none" w:sz="0" w:space="0" w:color="auto"/>
        <w:bottom w:val="none" w:sz="0" w:space="0" w:color="auto"/>
        <w:right w:val="none" w:sz="0" w:space="0" w:color="auto"/>
      </w:divBdr>
    </w:div>
    <w:div w:id="1358652949">
      <w:bodyDiv w:val="1"/>
      <w:marLeft w:val="0"/>
      <w:marRight w:val="0"/>
      <w:marTop w:val="0"/>
      <w:marBottom w:val="0"/>
      <w:divBdr>
        <w:top w:val="none" w:sz="0" w:space="0" w:color="auto"/>
        <w:left w:val="none" w:sz="0" w:space="0" w:color="auto"/>
        <w:bottom w:val="none" w:sz="0" w:space="0" w:color="auto"/>
        <w:right w:val="none" w:sz="0" w:space="0" w:color="auto"/>
      </w:divBdr>
    </w:div>
    <w:div w:id="1358656069">
      <w:bodyDiv w:val="1"/>
      <w:marLeft w:val="0"/>
      <w:marRight w:val="0"/>
      <w:marTop w:val="0"/>
      <w:marBottom w:val="0"/>
      <w:divBdr>
        <w:top w:val="none" w:sz="0" w:space="0" w:color="auto"/>
        <w:left w:val="none" w:sz="0" w:space="0" w:color="auto"/>
        <w:bottom w:val="none" w:sz="0" w:space="0" w:color="auto"/>
        <w:right w:val="none" w:sz="0" w:space="0" w:color="auto"/>
      </w:divBdr>
    </w:div>
    <w:div w:id="1358658359">
      <w:bodyDiv w:val="1"/>
      <w:marLeft w:val="0"/>
      <w:marRight w:val="0"/>
      <w:marTop w:val="0"/>
      <w:marBottom w:val="0"/>
      <w:divBdr>
        <w:top w:val="none" w:sz="0" w:space="0" w:color="auto"/>
        <w:left w:val="none" w:sz="0" w:space="0" w:color="auto"/>
        <w:bottom w:val="none" w:sz="0" w:space="0" w:color="auto"/>
        <w:right w:val="none" w:sz="0" w:space="0" w:color="auto"/>
      </w:divBdr>
    </w:div>
    <w:div w:id="1358777586">
      <w:bodyDiv w:val="1"/>
      <w:marLeft w:val="0"/>
      <w:marRight w:val="0"/>
      <w:marTop w:val="0"/>
      <w:marBottom w:val="0"/>
      <w:divBdr>
        <w:top w:val="none" w:sz="0" w:space="0" w:color="auto"/>
        <w:left w:val="none" w:sz="0" w:space="0" w:color="auto"/>
        <w:bottom w:val="none" w:sz="0" w:space="0" w:color="auto"/>
        <w:right w:val="none" w:sz="0" w:space="0" w:color="auto"/>
      </w:divBdr>
    </w:div>
    <w:div w:id="1358849209">
      <w:bodyDiv w:val="1"/>
      <w:marLeft w:val="0"/>
      <w:marRight w:val="0"/>
      <w:marTop w:val="0"/>
      <w:marBottom w:val="0"/>
      <w:divBdr>
        <w:top w:val="none" w:sz="0" w:space="0" w:color="auto"/>
        <w:left w:val="none" w:sz="0" w:space="0" w:color="auto"/>
        <w:bottom w:val="none" w:sz="0" w:space="0" w:color="auto"/>
        <w:right w:val="none" w:sz="0" w:space="0" w:color="auto"/>
      </w:divBdr>
    </w:div>
    <w:div w:id="1358889252">
      <w:bodyDiv w:val="1"/>
      <w:marLeft w:val="0"/>
      <w:marRight w:val="0"/>
      <w:marTop w:val="0"/>
      <w:marBottom w:val="0"/>
      <w:divBdr>
        <w:top w:val="none" w:sz="0" w:space="0" w:color="auto"/>
        <w:left w:val="none" w:sz="0" w:space="0" w:color="auto"/>
        <w:bottom w:val="none" w:sz="0" w:space="0" w:color="auto"/>
        <w:right w:val="none" w:sz="0" w:space="0" w:color="auto"/>
      </w:divBdr>
    </w:div>
    <w:div w:id="1358969158">
      <w:bodyDiv w:val="1"/>
      <w:marLeft w:val="0"/>
      <w:marRight w:val="0"/>
      <w:marTop w:val="0"/>
      <w:marBottom w:val="0"/>
      <w:divBdr>
        <w:top w:val="none" w:sz="0" w:space="0" w:color="auto"/>
        <w:left w:val="none" w:sz="0" w:space="0" w:color="auto"/>
        <w:bottom w:val="none" w:sz="0" w:space="0" w:color="auto"/>
        <w:right w:val="none" w:sz="0" w:space="0" w:color="auto"/>
      </w:divBdr>
    </w:div>
    <w:div w:id="1359041601">
      <w:bodyDiv w:val="1"/>
      <w:marLeft w:val="0"/>
      <w:marRight w:val="0"/>
      <w:marTop w:val="0"/>
      <w:marBottom w:val="0"/>
      <w:divBdr>
        <w:top w:val="none" w:sz="0" w:space="0" w:color="auto"/>
        <w:left w:val="none" w:sz="0" w:space="0" w:color="auto"/>
        <w:bottom w:val="none" w:sz="0" w:space="0" w:color="auto"/>
        <w:right w:val="none" w:sz="0" w:space="0" w:color="auto"/>
      </w:divBdr>
    </w:div>
    <w:div w:id="1359088300">
      <w:bodyDiv w:val="1"/>
      <w:marLeft w:val="0"/>
      <w:marRight w:val="0"/>
      <w:marTop w:val="0"/>
      <w:marBottom w:val="0"/>
      <w:divBdr>
        <w:top w:val="none" w:sz="0" w:space="0" w:color="auto"/>
        <w:left w:val="none" w:sz="0" w:space="0" w:color="auto"/>
        <w:bottom w:val="none" w:sz="0" w:space="0" w:color="auto"/>
        <w:right w:val="none" w:sz="0" w:space="0" w:color="auto"/>
      </w:divBdr>
    </w:div>
    <w:div w:id="1359239463">
      <w:bodyDiv w:val="1"/>
      <w:marLeft w:val="0"/>
      <w:marRight w:val="0"/>
      <w:marTop w:val="0"/>
      <w:marBottom w:val="0"/>
      <w:divBdr>
        <w:top w:val="none" w:sz="0" w:space="0" w:color="auto"/>
        <w:left w:val="none" w:sz="0" w:space="0" w:color="auto"/>
        <w:bottom w:val="none" w:sz="0" w:space="0" w:color="auto"/>
        <w:right w:val="none" w:sz="0" w:space="0" w:color="auto"/>
      </w:divBdr>
    </w:div>
    <w:div w:id="1359357807">
      <w:bodyDiv w:val="1"/>
      <w:marLeft w:val="0"/>
      <w:marRight w:val="0"/>
      <w:marTop w:val="0"/>
      <w:marBottom w:val="0"/>
      <w:divBdr>
        <w:top w:val="none" w:sz="0" w:space="0" w:color="auto"/>
        <w:left w:val="none" w:sz="0" w:space="0" w:color="auto"/>
        <w:bottom w:val="none" w:sz="0" w:space="0" w:color="auto"/>
        <w:right w:val="none" w:sz="0" w:space="0" w:color="auto"/>
      </w:divBdr>
    </w:div>
    <w:div w:id="1359434378">
      <w:bodyDiv w:val="1"/>
      <w:marLeft w:val="0"/>
      <w:marRight w:val="0"/>
      <w:marTop w:val="0"/>
      <w:marBottom w:val="0"/>
      <w:divBdr>
        <w:top w:val="none" w:sz="0" w:space="0" w:color="auto"/>
        <w:left w:val="none" w:sz="0" w:space="0" w:color="auto"/>
        <w:bottom w:val="none" w:sz="0" w:space="0" w:color="auto"/>
        <w:right w:val="none" w:sz="0" w:space="0" w:color="auto"/>
      </w:divBdr>
    </w:div>
    <w:div w:id="1359509667">
      <w:bodyDiv w:val="1"/>
      <w:marLeft w:val="0"/>
      <w:marRight w:val="0"/>
      <w:marTop w:val="0"/>
      <w:marBottom w:val="0"/>
      <w:divBdr>
        <w:top w:val="none" w:sz="0" w:space="0" w:color="auto"/>
        <w:left w:val="none" w:sz="0" w:space="0" w:color="auto"/>
        <w:bottom w:val="none" w:sz="0" w:space="0" w:color="auto"/>
        <w:right w:val="none" w:sz="0" w:space="0" w:color="auto"/>
      </w:divBdr>
    </w:div>
    <w:div w:id="1359575976">
      <w:bodyDiv w:val="1"/>
      <w:marLeft w:val="0"/>
      <w:marRight w:val="0"/>
      <w:marTop w:val="0"/>
      <w:marBottom w:val="0"/>
      <w:divBdr>
        <w:top w:val="none" w:sz="0" w:space="0" w:color="auto"/>
        <w:left w:val="none" w:sz="0" w:space="0" w:color="auto"/>
        <w:bottom w:val="none" w:sz="0" w:space="0" w:color="auto"/>
        <w:right w:val="none" w:sz="0" w:space="0" w:color="auto"/>
      </w:divBdr>
    </w:div>
    <w:div w:id="1359621850">
      <w:bodyDiv w:val="1"/>
      <w:marLeft w:val="0"/>
      <w:marRight w:val="0"/>
      <w:marTop w:val="0"/>
      <w:marBottom w:val="0"/>
      <w:divBdr>
        <w:top w:val="none" w:sz="0" w:space="0" w:color="auto"/>
        <w:left w:val="none" w:sz="0" w:space="0" w:color="auto"/>
        <w:bottom w:val="none" w:sz="0" w:space="0" w:color="auto"/>
        <w:right w:val="none" w:sz="0" w:space="0" w:color="auto"/>
      </w:divBdr>
    </w:div>
    <w:div w:id="1359624034">
      <w:bodyDiv w:val="1"/>
      <w:marLeft w:val="0"/>
      <w:marRight w:val="0"/>
      <w:marTop w:val="0"/>
      <w:marBottom w:val="0"/>
      <w:divBdr>
        <w:top w:val="none" w:sz="0" w:space="0" w:color="auto"/>
        <w:left w:val="none" w:sz="0" w:space="0" w:color="auto"/>
        <w:bottom w:val="none" w:sz="0" w:space="0" w:color="auto"/>
        <w:right w:val="none" w:sz="0" w:space="0" w:color="auto"/>
      </w:divBdr>
    </w:div>
    <w:div w:id="1359813507">
      <w:bodyDiv w:val="1"/>
      <w:marLeft w:val="0"/>
      <w:marRight w:val="0"/>
      <w:marTop w:val="0"/>
      <w:marBottom w:val="0"/>
      <w:divBdr>
        <w:top w:val="none" w:sz="0" w:space="0" w:color="auto"/>
        <w:left w:val="none" w:sz="0" w:space="0" w:color="auto"/>
        <w:bottom w:val="none" w:sz="0" w:space="0" w:color="auto"/>
        <w:right w:val="none" w:sz="0" w:space="0" w:color="auto"/>
      </w:divBdr>
    </w:div>
    <w:div w:id="1359963131">
      <w:bodyDiv w:val="1"/>
      <w:marLeft w:val="0"/>
      <w:marRight w:val="0"/>
      <w:marTop w:val="0"/>
      <w:marBottom w:val="0"/>
      <w:divBdr>
        <w:top w:val="none" w:sz="0" w:space="0" w:color="auto"/>
        <w:left w:val="none" w:sz="0" w:space="0" w:color="auto"/>
        <w:bottom w:val="none" w:sz="0" w:space="0" w:color="auto"/>
        <w:right w:val="none" w:sz="0" w:space="0" w:color="auto"/>
      </w:divBdr>
    </w:div>
    <w:div w:id="1359964063">
      <w:bodyDiv w:val="1"/>
      <w:marLeft w:val="0"/>
      <w:marRight w:val="0"/>
      <w:marTop w:val="0"/>
      <w:marBottom w:val="0"/>
      <w:divBdr>
        <w:top w:val="none" w:sz="0" w:space="0" w:color="auto"/>
        <w:left w:val="none" w:sz="0" w:space="0" w:color="auto"/>
        <w:bottom w:val="none" w:sz="0" w:space="0" w:color="auto"/>
        <w:right w:val="none" w:sz="0" w:space="0" w:color="auto"/>
      </w:divBdr>
    </w:div>
    <w:div w:id="1360081288">
      <w:bodyDiv w:val="1"/>
      <w:marLeft w:val="0"/>
      <w:marRight w:val="0"/>
      <w:marTop w:val="0"/>
      <w:marBottom w:val="0"/>
      <w:divBdr>
        <w:top w:val="none" w:sz="0" w:space="0" w:color="auto"/>
        <w:left w:val="none" w:sz="0" w:space="0" w:color="auto"/>
        <w:bottom w:val="none" w:sz="0" w:space="0" w:color="auto"/>
        <w:right w:val="none" w:sz="0" w:space="0" w:color="auto"/>
      </w:divBdr>
    </w:div>
    <w:div w:id="1360089608">
      <w:bodyDiv w:val="1"/>
      <w:marLeft w:val="0"/>
      <w:marRight w:val="0"/>
      <w:marTop w:val="0"/>
      <w:marBottom w:val="0"/>
      <w:divBdr>
        <w:top w:val="none" w:sz="0" w:space="0" w:color="auto"/>
        <w:left w:val="none" w:sz="0" w:space="0" w:color="auto"/>
        <w:bottom w:val="none" w:sz="0" w:space="0" w:color="auto"/>
        <w:right w:val="none" w:sz="0" w:space="0" w:color="auto"/>
      </w:divBdr>
    </w:div>
    <w:div w:id="1360161513">
      <w:bodyDiv w:val="1"/>
      <w:marLeft w:val="0"/>
      <w:marRight w:val="0"/>
      <w:marTop w:val="0"/>
      <w:marBottom w:val="0"/>
      <w:divBdr>
        <w:top w:val="none" w:sz="0" w:space="0" w:color="auto"/>
        <w:left w:val="none" w:sz="0" w:space="0" w:color="auto"/>
        <w:bottom w:val="none" w:sz="0" w:space="0" w:color="auto"/>
        <w:right w:val="none" w:sz="0" w:space="0" w:color="auto"/>
      </w:divBdr>
    </w:div>
    <w:div w:id="1360200014">
      <w:bodyDiv w:val="1"/>
      <w:marLeft w:val="0"/>
      <w:marRight w:val="0"/>
      <w:marTop w:val="0"/>
      <w:marBottom w:val="0"/>
      <w:divBdr>
        <w:top w:val="none" w:sz="0" w:space="0" w:color="auto"/>
        <w:left w:val="none" w:sz="0" w:space="0" w:color="auto"/>
        <w:bottom w:val="none" w:sz="0" w:space="0" w:color="auto"/>
        <w:right w:val="none" w:sz="0" w:space="0" w:color="auto"/>
      </w:divBdr>
    </w:div>
    <w:div w:id="1360206962">
      <w:bodyDiv w:val="1"/>
      <w:marLeft w:val="0"/>
      <w:marRight w:val="0"/>
      <w:marTop w:val="0"/>
      <w:marBottom w:val="0"/>
      <w:divBdr>
        <w:top w:val="none" w:sz="0" w:space="0" w:color="auto"/>
        <w:left w:val="none" w:sz="0" w:space="0" w:color="auto"/>
        <w:bottom w:val="none" w:sz="0" w:space="0" w:color="auto"/>
        <w:right w:val="none" w:sz="0" w:space="0" w:color="auto"/>
      </w:divBdr>
    </w:div>
    <w:div w:id="1360398778">
      <w:bodyDiv w:val="1"/>
      <w:marLeft w:val="0"/>
      <w:marRight w:val="0"/>
      <w:marTop w:val="0"/>
      <w:marBottom w:val="0"/>
      <w:divBdr>
        <w:top w:val="none" w:sz="0" w:space="0" w:color="auto"/>
        <w:left w:val="none" w:sz="0" w:space="0" w:color="auto"/>
        <w:bottom w:val="none" w:sz="0" w:space="0" w:color="auto"/>
        <w:right w:val="none" w:sz="0" w:space="0" w:color="auto"/>
      </w:divBdr>
    </w:div>
    <w:div w:id="1360425725">
      <w:bodyDiv w:val="1"/>
      <w:marLeft w:val="0"/>
      <w:marRight w:val="0"/>
      <w:marTop w:val="0"/>
      <w:marBottom w:val="0"/>
      <w:divBdr>
        <w:top w:val="none" w:sz="0" w:space="0" w:color="auto"/>
        <w:left w:val="none" w:sz="0" w:space="0" w:color="auto"/>
        <w:bottom w:val="none" w:sz="0" w:space="0" w:color="auto"/>
        <w:right w:val="none" w:sz="0" w:space="0" w:color="auto"/>
      </w:divBdr>
    </w:div>
    <w:div w:id="1360426424">
      <w:bodyDiv w:val="1"/>
      <w:marLeft w:val="0"/>
      <w:marRight w:val="0"/>
      <w:marTop w:val="0"/>
      <w:marBottom w:val="0"/>
      <w:divBdr>
        <w:top w:val="none" w:sz="0" w:space="0" w:color="auto"/>
        <w:left w:val="none" w:sz="0" w:space="0" w:color="auto"/>
        <w:bottom w:val="none" w:sz="0" w:space="0" w:color="auto"/>
        <w:right w:val="none" w:sz="0" w:space="0" w:color="auto"/>
      </w:divBdr>
    </w:div>
    <w:div w:id="1360428417">
      <w:bodyDiv w:val="1"/>
      <w:marLeft w:val="0"/>
      <w:marRight w:val="0"/>
      <w:marTop w:val="0"/>
      <w:marBottom w:val="0"/>
      <w:divBdr>
        <w:top w:val="none" w:sz="0" w:space="0" w:color="auto"/>
        <w:left w:val="none" w:sz="0" w:space="0" w:color="auto"/>
        <w:bottom w:val="none" w:sz="0" w:space="0" w:color="auto"/>
        <w:right w:val="none" w:sz="0" w:space="0" w:color="auto"/>
      </w:divBdr>
    </w:div>
    <w:div w:id="1360474700">
      <w:bodyDiv w:val="1"/>
      <w:marLeft w:val="0"/>
      <w:marRight w:val="0"/>
      <w:marTop w:val="0"/>
      <w:marBottom w:val="0"/>
      <w:divBdr>
        <w:top w:val="none" w:sz="0" w:space="0" w:color="auto"/>
        <w:left w:val="none" w:sz="0" w:space="0" w:color="auto"/>
        <w:bottom w:val="none" w:sz="0" w:space="0" w:color="auto"/>
        <w:right w:val="none" w:sz="0" w:space="0" w:color="auto"/>
      </w:divBdr>
    </w:div>
    <w:div w:id="1360546849">
      <w:bodyDiv w:val="1"/>
      <w:marLeft w:val="0"/>
      <w:marRight w:val="0"/>
      <w:marTop w:val="0"/>
      <w:marBottom w:val="0"/>
      <w:divBdr>
        <w:top w:val="none" w:sz="0" w:space="0" w:color="auto"/>
        <w:left w:val="none" w:sz="0" w:space="0" w:color="auto"/>
        <w:bottom w:val="none" w:sz="0" w:space="0" w:color="auto"/>
        <w:right w:val="none" w:sz="0" w:space="0" w:color="auto"/>
      </w:divBdr>
    </w:div>
    <w:div w:id="1360623576">
      <w:bodyDiv w:val="1"/>
      <w:marLeft w:val="0"/>
      <w:marRight w:val="0"/>
      <w:marTop w:val="0"/>
      <w:marBottom w:val="0"/>
      <w:divBdr>
        <w:top w:val="none" w:sz="0" w:space="0" w:color="auto"/>
        <w:left w:val="none" w:sz="0" w:space="0" w:color="auto"/>
        <w:bottom w:val="none" w:sz="0" w:space="0" w:color="auto"/>
        <w:right w:val="none" w:sz="0" w:space="0" w:color="auto"/>
      </w:divBdr>
    </w:div>
    <w:div w:id="1360663623">
      <w:bodyDiv w:val="1"/>
      <w:marLeft w:val="0"/>
      <w:marRight w:val="0"/>
      <w:marTop w:val="0"/>
      <w:marBottom w:val="0"/>
      <w:divBdr>
        <w:top w:val="none" w:sz="0" w:space="0" w:color="auto"/>
        <w:left w:val="none" w:sz="0" w:space="0" w:color="auto"/>
        <w:bottom w:val="none" w:sz="0" w:space="0" w:color="auto"/>
        <w:right w:val="none" w:sz="0" w:space="0" w:color="auto"/>
      </w:divBdr>
    </w:div>
    <w:div w:id="1360666847">
      <w:bodyDiv w:val="1"/>
      <w:marLeft w:val="0"/>
      <w:marRight w:val="0"/>
      <w:marTop w:val="0"/>
      <w:marBottom w:val="0"/>
      <w:divBdr>
        <w:top w:val="none" w:sz="0" w:space="0" w:color="auto"/>
        <w:left w:val="none" w:sz="0" w:space="0" w:color="auto"/>
        <w:bottom w:val="none" w:sz="0" w:space="0" w:color="auto"/>
        <w:right w:val="none" w:sz="0" w:space="0" w:color="auto"/>
      </w:divBdr>
    </w:div>
    <w:div w:id="1360815088">
      <w:bodyDiv w:val="1"/>
      <w:marLeft w:val="0"/>
      <w:marRight w:val="0"/>
      <w:marTop w:val="0"/>
      <w:marBottom w:val="0"/>
      <w:divBdr>
        <w:top w:val="none" w:sz="0" w:space="0" w:color="auto"/>
        <w:left w:val="none" w:sz="0" w:space="0" w:color="auto"/>
        <w:bottom w:val="none" w:sz="0" w:space="0" w:color="auto"/>
        <w:right w:val="none" w:sz="0" w:space="0" w:color="auto"/>
      </w:divBdr>
    </w:div>
    <w:div w:id="1360816825">
      <w:bodyDiv w:val="1"/>
      <w:marLeft w:val="0"/>
      <w:marRight w:val="0"/>
      <w:marTop w:val="0"/>
      <w:marBottom w:val="0"/>
      <w:divBdr>
        <w:top w:val="none" w:sz="0" w:space="0" w:color="auto"/>
        <w:left w:val="none" w:sz="0" w:space="0" w:color="auto"/>
        <w:bottom w:val="none" w:sz="0" w:space="0" w:color="auto"/>
        <w:right w:val="none" w:sz="0" w:space="0" w:color="auto"/>
      </w:divBdr>
    </w:div>
    <w:div w:id="1360859467">
      <w:bodyDiv w:val="1"/>
      <w:marLeft w:val="0"/>
      <w:marRight w:val="0"/>
      <w:marTop w:val="0"/>
      <w:marBottom w:val="0"/>
      <w:divBdr>
        <w:top w:val="none" w:sz="0" w:space="0" w:color="auto"/>
        <w:left w:val="none" w:sz="0" w:space="0" w:color="auto"/>
        <w:bottom w:val="none" w:sz="0" w:space="0" w:color="auto"/>
        <w:right w:val="none" w:sz="0" w:space="0" w:color="auto"/>
      </w:divBdr>
    </w:div>
    <w:div w:id="1360862450">
      <w:bodyDiv w:val="1"/>
      <w:marLeft w:val="0"/>
      <w:marRight w:val="0"/>
      <w:marTop w:val="0"/>
      <w:marBottom w:val="0"/>
      <w:divBdr>
        <w:top w:val="none" w:sz="0" w:space="0" w:color="auto"/>
        <w:left w:val="none" w:sz="0" w:space="0" w:color="auto"/>
        <w:bottom w:val="none" w:sz="0" w:space="0" w:color="auto"/>
        <w:right w:val="none" w:sz="0" w:space="0" w:color="auto"/>
      </w:divBdr>
    </w:div>
    <w:div w:id="1361248846">
      <w:bodyDiv w:val="1"/>
      <w:marLeft w:val="0"/>
      <w:marRight w:val="0"/>
      <w:marTop w:val="0"/>
      <w:marBottom w:val="0"/>
      <w:divBdr>
        <w:top w:val="none" w:sz="0" w:space="0" w:color="auto"/>
        <w:left w:val="none" w:sz="0" w:space="0" w:color="auto"/>
        <w:bottom w:val="none" w:sz="0" w:space="0" w:color="auto"/>
        <w:right w:val="none" w:sz="0" w:space="0" w:color="auto"/>
      </w:divBdr>
    </w:div>
    <w:div w:id="1361277420">
      <w:bodyDiv w:val="1"/>
      <w:marLeft w:val="0"/>
      <w:marRight w:val="0"/>
      <w:marTop w:val="0"/>
      <w:marBottom w:val="0"/>
      <w:divBdr>
        <w:top w:val="none" w:sz="0" w:space="0" w:color="auto"/>
        <w:left w:val="none" w:sz="0" w:space="0" w:color="auto"/>
        <w:bottom w:val="none" w:sz="0" w:space="0" w:color="auto"/>
        <w:right w:val="none" w:sz="0" w:space="0" w:color="auto"/>
      </w:divBdr>
    </w:div>
    <w:div w:id="1361278270">
      <w:bodyDiv w:val="1"/>
      <w:marLeft w:val="0"/>
      <w:marRight w:val="0"/>
      <w:marTop w:val="0"/>
      <w:marBottom w:val="0"/>
      <w:divBdr>
        <w:top w:val="none" w:sz="0" w:space="0" w:color="auto"/>
        <w:left w:val="none" w:sz="0" w:space="0" w:color="auto"/>
        <w:bottom w:val="none" w:sz="0" w:space="0" w:color="auto"/>
        <w:right w:val="none" w:sz="0" w:space="0" w:color="auto"/>
      </w:divBdr>
    </w:div>
    <w:div w:id="1361466755">
      <w:bodyDiv w:val="1"/>
      <w:marLeft w:val="0"/>
      <w:marRight w:val="0"/>
      <w:marTop w:val="0"/>
      <w:marBottom w:val="0"/>
      <w:divBdr>
        <w:top w:val="none" w:sz="0" w:space="0" w:color="auto"/>
        <w:left w:val="none" w:sz="0" w:space="0" w:color="auto"/>
        <w:bottom w:val="none" w:sz="0" w:space="0" w:color="auto"/>
        <w:right w:val="none" w:sz="0" w:space="0" w:color="auto"/>
      </w:divBdr>
    </w:div>
    <w:div w:id="1361467220">
      <w:bodyDiv w:val="1"/>
      <w:marLeft w:val="0"/>
      <w:marRight w:val="0"/>
      <w:marTop w:val="0"/>
      <w:marBottom w:val="0"/>
      <w:divBdr>
        <w:top w:val="none" w:sz="0" w:space="0" w:color="auto"/>
        <w:left w:val="none" w:sz="0" w:space="0" w:color="auto"/>
        <w:bottom w:val="none" w:sz="0" w:space="0" w:color="auto"/>
        <w:right w:val="none" w:sz="0" w:space="0" w:color="auto"/>
      </w:divBdr>
    </w:div>
    <w:div w:id="1361515172">
      <w:bodyDiv w:val="1"/>
      <w:marLeft w:val="0"/>
      <w:marRight w:val="0"/>
      <w:marTop w:val="0"/>
      <w:marBottom w:val="0"/>
      <w:divBdr>
        <w:top w:val="none" w:sz="0" w:space="0" w:color="auto"/>
        <w:left w:val="none" w:sz="0" w:space="0" w:color="auto"/>
        <w:bottom w:val="none" w:sz="0" w:space="0" w:color="auto"/>
        <w:right w:val="none" w:sz="0" w:space="0" w:color="auto"/>
      </w:divBdr>
    </w:div>
    <w:div w:id="1361659473">
      <w:bodyDiv w:val="1"/>
      <w:marLeft w:val="0"/>
      <w:marRight w:val="0"/>
      <w:marTop w:val="0"/>
      <w:marBottom w:val="0"/>
      <w:divBdr>
        <w:top w:val="none" w:sz="0" w:space="0" w:color="auto"/>
        <w:left w:val="none" w:sz="0" w:space="0" w:color="auto"/>
        <w:bottom w:val="none" w:sz="0" w:space="0" w:color="auto"/>
        <w:right w:val="none" w:sz="0" w:space="0" w:color="auto"/>
      </w:divBdr>
    </w:div>
    <w:div w:id="1361777525">
      <w:bodyDiv w:val="1"/>
      <w:marLeft w:val="0"/>
      <w:marRight w:val="0"/>
      <w:marTop w:val="0"/>
      <w:marBottom w:val="0"/>
      <w:divBdr>
        <w:top w:val="none" w:sz="0" w:space="0" w:color="auto"/>
        <w:left w:val="none" w:sz="0" w:space="0" w:color="auto"/>
        <w:bottom w:val="none" w:sz="0" w:space="0" w:color="auto"/>
        <w:right w:val="none" w:sz="0" w:space="0" w:color="auto"/>
      </w:divBdr>
    </w:div>
    <w:div w:id="1361856798">
      <w:bodyDiv w:val="1"/>
      <w:marLeft w:val="0"/>
      <w:marRight w:val="0"/>
      <w:marTop w:val="0"/>
      <w:marBottom w:val="0"/>
      <w:divBdr>
        <w:top w:val="none" w:sz="0" w:space="0" w:color="auto"/>
        <w:left w:val="none" w:sz="0" w:space="0" w:color="auto"/>
        <w:bottom w:val="none" w:sz="0" w:space="0" w:color="auto"/>
        <w:right w:val="none" w:sz="0" w:space="0" w:color="auto"/>
      </w:divBdr>
    </w:div>
    <w:div w:id="1361858387">
      <w:bodyDiv w:val="1"/>
      <w:marLeft w:val="0"/>
      <w:marRight w:val="0"/>
      <w:marTop w:val="0"/>
      <w:marBottom w:val="0"/>
      <w:divBdr>
        <w:top w:val="none" w:sz="0" w:space="0" w:color="auto"/>
        <w:left w:val="none" w:sz="0" w:space="0" w:color="auto"/>
        <w:bottom w:val="none" w:sz="0" w:space="0" w:color="auto"/>
        <w:right w:val="none" w:sz="0" w:space="0" w:color="auto"/>
      </w:divBdr>
    </w:div>
    <w:div w:id="1361932461">
      <w:bodyDiv w:val="1"/>
      <w:marLeft w:val="0"/>
      <w:marRight w:val="0"/>
      <w:marTop w:val="0"/>
      <w:marBottom w:val="0"/>
      <w:divBdr>
        <w:top w:val="none" w:sz="0" w:space="0" w:color="auto"/>
        <w:left w:val="none" w:sz="0" w:space="0" w:color="auto"/>
        <w:bottom w:val="none" w:sz="0" w:space="0" w:color="auto"/>
        <w:right w:val="none" w:sz="0" w:space="0" w:color="auto"/>
      </w:divBdr>
    </w:div>
    <w:div w:id="1361935992">
      <w:bodyDiv w:val="1"/>
      <w:marLeft w:val="0"/>
      <w:marRight w:val="0"/>
      <w:marTop w:val="0"/>
      <w:marBottom w:val="0"/>
      <w:divBdr>
        <w:top w:val="none" w:sz="0" w:space="0" w:color="auto"/>
        <w:left w:val="none" w:sz="0" w:space="0" w:color="auto"/>
        <w:bottom w:val="none" w:sz="0" w:space="0" w:color="auto"/>
        <w:right w:val="none" w:sz="0" w:space="0" w:color="auto"/>
      </w:divBdr>
    </w:div>
    <w:div w:id="1362122271">
      <w:bodyDiv w:val="1"/>
      <w:marLeft w:val="0"/>
      <w:marRight w:val="0"/>
      <w:marTop w:val="0"/>
      <w:marBottom w:val="0"/>
      <w:divBdr>
        <w:top w:val="none" w:sz="0" w:space="0" w:color="auto"/>
        <w:left w:val="none" w:sz="0" w:space="0" w:color="auto"/>
        <w:bottom w:val="none" w:sz="0" w:space="0" w:color="auto"/>
        <w:right w:val="none" w:sz="0" w:space="0" w:color="auto"/>
      </w:divBdr>
    </w:div>
    <w:div w:id="1362128932">
      <w:bodyDiv w:val="1"/>
      <w:marLeft w:val="0"/>
      <w:marRight w:val="0"/>
      <w:marTop w:val="0"/>
      <w:marBottom w:val="0"/>
      <w:divBdr>
        <w:top w:val="none" w:sz="0" w:space="0" w:color="auto"/>
        <w:left w:val="none" w:sz="0" w:space="0" w:color="auto"/>
        <w:bottom w:val="none" w:sz="0" w:space="0" w:color="auto"/>
        <w:right w:val="none" w:sz="0" w:space="0" w:color="auto"/>
      </w:divBdr>
    </w:div>
    <w:div w:id="1362169164">
      <w:bodyDiv w:val="1"/>
      <w:marLeft w:val="0"/>
      <w:marRight w:val="0"/>
      <w:marTop w:val="0"/>
      <w:marBottom w:val="0"/>
      <w:divBdr>
        <w:top w:val="none" w:sz="0" w:space="0" w:color="auto"/>
        <w:left w:val="none" w:sz="0" w:space="0" w:color="auto"/>
        <w:bottom w:val="none" w:sz="0" w:space="0" w:color="auto"/>
        <w:right w:val="none" w:sz="0" w:space="0" w:color="auto"/>
      </w:divBdr>
    </w:div>
    <w:div w:id="1362246656">
      <w:bodyDiv w:val="1"/>
      <w:marLeft w:val="0"/>
      <w:marRight w:val="0"/>
      <w:marTop w:val="0"/>
      <w:marBottom w:val="0"/>
      <w:divBdr>
        <w:top w:val="none" w:sz="0" w:space="0" w:color="auto"/>
        <w:left w:val="none" w:sz="0" w:space="0" w:color="auto"/>
        <w:bottom w:val="none" w:sz="0" w:space="0" w:color="auto"/>
        <w:right w:val="none" w:sz="0" w:space="0" w:color="auto"/>
      </w:divBdr>
    </w:div>
    <w:div w:id="1362320387">
      <w:bodyDiv w:val="1"/>
      <w:marLeft w:val="0"/>
      <w:marRight w:val="0"/>
      <w:marTop w:val="0"/>
      <w:marBottom w:val="0"/>
      <w:divBdr>
        <w:top w:val="none" w:sz="0" w:space="0" w:color="auto"/>
        <w:left w:val="none" w:sz="0" w:space="0" w:color="auto"/>
        <w:bottom w:val="none" w:sz="0" w:space="0" w:color="auto"/>
        <w:right w:val="none" w:sz="0" w:space="0" w:color="auto"/>
      </w:divBdr>
    </w:div>
    <w:div w:id="1362323497">
      <w:bodyDiv w:val="1"/>
      <w:marLeft w:val="0"/>
      <w:marRight w:val="0"/>
      <w:marTop w:val="0"/>
      <w:marBottom w:val="0"/>
      <w:divBdr>
        <w:top w:val="none" w:sz="0" w:space="0" w:color="auto"/>
        <w:left w:val="none" w:sz="0" w:space="0" w:color="auto"/>
        <w:bottom w:val="none" w:sz="0" w:space="0" w:color="auto"/>
        <w:right w:val="none" w:sz="0" w:space="0" w:color="auto"/>
      </w:divBdr>
    </w:div>
    <w:div w:id="1362391615">
      <w:bodyDiv w:val="1"/>
      <w:marLeft w:val="0"/>
      <w:marRight w:val="0"/>
      <w:marTop w:val="0"/>
      <w:marBottom w:val="0"/>
      <w:divBdr>
        <w:top w:val="none" w:sz="0" w:space="0" w:color="auto"/>
        <w:left w:val="none" w:sz="0" w:space="0" w:color="auto"/>
        <w:bottom w:val="none" w:sz="0" w:space="0" w:color="auto"/>
        <w:right w:val="none" w:sz="0" w:space="0" w:color="auto"/>
      </w:divBdr>
    </w:div>
    <w:div w:id="1362509949">
      <w:bodyDiv w:val="1"/>
      <w:marLeft w:val="0"/>
      <w:marRight w:val="0"/>
      <w:marTop w:val="0"/>
      <w:marBottom w:val="0"/>
      <w:divBdr>
        <w:top w:val="none" w:sz="0" w:space="0" w:color="auto"/>
        <w:left w:val="none" w:sz="0" w:space="0" w:color="auto"/>
        <w:bottom w:val="none" w:sz="0" w:space="0" w:color="auto"/>
        <w:right w:val="none" w:sz="0" w:space="0" w:color="auto"/>
      </w:divBdr>
    </w:div>
    <w:div w:id="1362513129">
      <w:bodyDiv w:val="1"/>
      <w:marLeft w:val="0"/>
      <w:marRight w:val="0"/>
      <w:marTop w:val="0"/>
      <w:marBottom w:val="0"/>
      <w:divBdr>
        <w:top w:val="none" w:sz="0" w:space="0" w:color="auto"/>
        <w:left w:val="none" w:sz="0" w:space="0" w:color="auto"/>
        <w:bottom w:val="none" w:sz="0" w:space="0" w:color="auto"/>
        <w:right w:val="none" w:sz="0" w:space="0" w:color="auto"/>
      </w:divBdr>
    </w:div>
    <w:div w:id="1362586905">
      <w:bodyDiv w:val="1"/>
      <w:marLeft w:val="0"/>
      <w:marRight w:val="0"/>
      <w:marTop w:val="0"/>
      <w:marBottom w:val="0"/>
      <w:divBdr>
        <w:top w:val="none" w:sz="0" w:space="0" w:color="auto"/>
        <w:left w:val="none" w:sz="0" w:space="0" w:color="auto"/>
        <w:bottom w:val="none" w:sz="0" w:space="0" w:color="auto"/>
        <w:right w:val="none" w:sz="0" w:space="0" w:color="auto"/>
      </w:divBdr>
    </w:div>
    <w:div w:id="1362588510">
      <w:bodyDiv w:val="1"/>
      <w:marLeft w:val="0"/>
      <w:marRight w:val="0"/>
      <w:marTop w:val="0"/>
      <w:marBottom w:val="0"/>
      <w:divBdr>
        <w:top w:val="none" w:sz="0" w:space="0" w:color="auto"/>
        <w:left w:val="none" w:sz="0" w:space="0" w:color="auto"/>
        <w:bottom w:val="none" w:sz="0" w:space="0" w:color="auto"/>
        <w:right w:val="none" w:sz="0" w:space="0" w:color="auto"/>
      </w:divBdr>
    </w:div>
    <w:div w:id="1362625908">
      <w:bodyDiv w:val="1"/>
      <w:marLeft w:val="0"/>
      <w:marRight w:val="0"/>
      <w:marTop w:val="0"/>
      <w:marBottom w:val="0"/>
      <w:divBdr>
        <w:top w:val="none" w:sz="0" w:space="0" w:color="auto"/>
        <w:left w:val="none" w:sz="0" w:space="0" w:color="auto"/>
        <w:bottom w:val="none" w:sz="0" w:space="0" w:color="auto"/>
        <w:right w:val="none" w:sz="0" w:space="0" w:color="auto"/>
      </w:divBdr>
    </w:div>
    <w:div w:id="1362628289">
      <w:bodyDiv w:val="1"/>
      <w:marLeft w:val="0"/>
      <w:marRight w:val="0"/>
      <w:marTop w:val="0"/>
      <w:marBottom w:val="0"/>
      <w:divBdr>
        <w:top w:val="none" w:sz="0" w:space="0" w:color="auto"/>
        <w:left w:val="none" w:sz="0" w:space="0" w:color="auto"/>
        <w:bottom w:val="none" w:sz="0" w:space="0" w:color="auto"/>
        <w:right w:val="none" w:sz="0" w:space="0" w:color="auto"/>
      </w:divBdr>
    </w:div>
    <w:div w:id="1362776906">
      <w:bodyDiv w:val="1"/>
      <w:marLeft w:val="0"/>
      <w:marRight w:val="0"/>
      <w:marTop w:val="0"/>
      <w:marBottom w:val="0"/>
      <w:divBdr>
        <w:top w:val="none" w:sz="0" w:space="0" w:color="auto"/>
        <w:left w:val="none" w:sz="0" w:space="0" w:color="auto"/>
        <w:bottom w:val="none" w:sz="0" w:space="0" w:color="auto"/>
        <w:right w:val="none" w:sz="0" w:space="0" w:color="auto"/>
      </w:divBdr>
    </w:div>
    <w:div w:id="1362822891">
      <w:bodyDiv w:val="1"/>
      <w:marLeft w:val="0"/>
      <w:marRight w:val="0"/>
      <w:marTop w:val="0"/>
      <w:marBottom w:val="0"/>
      <w:divBdr>
        <w:top w:val="none" w:sz="0" w:space="0" w:color="auto"/>
        <w:left w:val="none" w:sz="0" w:space="0" w:color="auto"/>
        <w:bottom w:val="none" w:sz="0" w:space="0" w:color="auto"/>
        <w:right w:val="none" w:sz="0" w:space="0" w:color="auto"/>
      </w:divBdr>
    </w:div>
    <w:div w:id="1362900571">
      <w:bodyDiv w:val="1"/>
      <w:marLeft w:val="0"/>
      <w:marRight w:val="0"/>
      <w:marTop w:val="0"/>
      <w:marBottom w:val="0"/>
      <w:divBdr>
        <w:top w:val="none" w:sz="0" w:space="0" w:color="auto"/>
        <w:left w:val="none" w:sz="0" w:space="0" w:color="auto"/>
        <w:bottom w:val="none" w:sz="0" w:space="0" w:color="auto"/>
        <w:right w:val="none" w:sz="0" w:space="0" w:color="auto"/>
      </w:divBdr>
    </w:div>
    <w:div w:id="1363018008">
      <w:bodyDiv w:val="1"/>
      <w:marLeft w:val="0"/>
      <w:marRight w:val="0"/>
      <w:marTop w:val="0"/>
      <w:marBottom w:val="0"/>
      <w:divBdr>
        <w:top w:val="none" w:sz="0" w:space="0" w:color="auto"/>
        <w:left w:val="none" w:sz="0" w:space="0" w:color="auto"/>
        <w:bottom w:val="none" w:sz="0" w:space="0" w:color="auto"/>
        <w:right w:val="none" w:sz="0" w:space="0" w:color="auto"/>
      </w:divBdr>
    </w:div>
    <w:div w:id="1363020748">
      <w:bodyDiv w:val="1"/>
      <w:marLeft w:val="0"/>
      <w:marRight w:val="0"/>
      <w:marTop w:val="0"/>
      <w:marBottom w:val="0"/>
      <w:divBdr>
        <w:top w:val="none" w:sz="0" w:space="0" w:color="auto"/>
        <w:left w:val="none" w:sz="0" w:space="0" w:color="auto"/>
        <w:bottom w:val="none" w:sz="0" w:space="0" w:color="auto"/>
        <w:right w:val="none" w:sz="0" w:space="0" w:color="auto"/>
      </w:divBdr>
    </w:div>
    <w:div w:id="1363087790">
      <w:bodyDiv w:val="1"/>
      <w:marLeft w:val="0"/>
      <w:marRight w:val="0"/>
      <w:marTop w:val="0"/>
      <w:marBottom w:val="0"/>
      <w:divBdr>
        <w:top w:val="none" w:sz="0" w:space="0" w:color="auto"/>
        <w:left w:val="none" w:sz="0" w:space="0" w:color="auto"/>
        <w:bottom w:val="none" w:sz="0" w:space="0" w:color="auto"/>
        <w:right w:val="none" w:sz="0" w:space="0" w:color="auto"/>
      </w:divBdr>
    </w:div>
    <w:div w:id="1363171801">
      <w:bodyDiv w:val="1"/>
      <w:marLeft w:val="0"/>
      <w:marRight w:val="0"/>
      <w:marTop w:val="0"/>
      <w:marBottom w:val="0"/>
      <w:divBdr>
        <w:top w:val="none" w:sz="0" w:space="0" w:color="auto"/>
        <w:left w:val="none" w:sz="0" w:space="0" w:color="auto"/>
        <w:bottom w:val="none" w:sz="0" w:space="0" w:color="auto"/>
        <w:right w:val="none" w:sz="0" w:space="0" w:color="auto"/>
      </w:divBdr>
    </w:div>
    <w:div w:id="1363172857">
      <w:bodyDiv w:val="1"/>
      <w:marLeft w:val="0"/>
      <w:marRight w:val="0"/>
      <w:marTop w:val="0"/>
      <w:marBottom w:val="0"/>
      <w:divBdr>
        <w:top w:val="none" w:sz="0" w:space="0" w:color="auto"/>
        <w:left w:val="none" w:sz="0" w:space="0" w:color="auto"/>
        <w:bottom w:val="none" w:sz="0" w:space="0" w:color="auto"/>
        <w:right w:val="none" w:sz="0" w:space="0" w:color="auto"/>
      </w:divBdr>
    </w:div>
    <w:div w:id="1363241979">
      <w:bodyDiv w:val="1"/>
      <w:marLeft w:val="0"/>
      <w:marRight w:val="0"/>
      <w:marTop w:val="0"/>
      <w:marBottom w:val="0"/>
      <w:divBdr>
        <w:top w:val="none" w:sz="0" w:space="0" w:color="auto"/>
        <w:left w:val="none" w:sz="0" w:space="0" w:color="auto"/>
        <w:bottom w:val="none" w:sz="0" w:space="0" w:color="auto"/>
        <w:right w:val="none" w:sz="0" w:space="0" w:color="auto"/>
      </w:divBdr>
    </w:div>
    <w:div w:id="1363360477">
      <w:bodyDiv w:val="1"/>
      <w:marLeft w:val="0"/>
      <w:marRight w:val="0"/>
      <w:marTop w:val="0"/>
      <w:marBottom w:val="0"/>
      <w:divBdr>
        <w:top w:val="none" w:sz="0" w:space="0" w:color="auto"/>
        <w:left w:val="none" w:sz="0" w:space="0" w:color="auto"/>
        <w:bottom w:val="none" w:sz="0" w:space="0" w:color="auto"/>
        <w:right w:val="none" w:sz="0" w:space="0" w:color="auto"/>
      </w:divBdr>
    </w:div>
    <w:div w:id="1363364439">
      <w:bodyDiv w:val="1"/>
      <w:marLeft w:val="0"/>
      <w:marRight w:val="0"/>
      <w:marTop w:val="0"/>
      <w:marBottom w:val="0"/>
      <w:divBdr>
        <w:top w:val="none" w:sz="0" w:space="0" w:color="auto"/>
        <w:left w:val="none" w:sz="0" w:space="0" w:color="auto"/>
        <w:bottom w:val="none" w:sz="0" w:space="0" w:color="auto"/>
        <w:right w:val="none" w:sz="0" w:space="0" w:color="auto"/>
      </w:divBdr>
    </w:div>
    <w:div w:id="1363364708">
      <w:bodyDiv w:val="1"/>
      <w:marLeft w:val="0"/>
      <w:marRight w:val="0"/>
      <w:marTop w:val="0"/>
      <w:marBottom w:val="0"/>
      <w:divBdr>
        <w:top w:val="none" w:sz="0" w:space="0" w:color="auto"/>
        <w:left w:val="none" w:sz="0" w:space="0" w:color="auto"/>
        <w:bottom w:val="none" w:sz="0" w:space="0" w:color="auto"/>
        <w:right w:val="none" w:sz="0" w:space="0" w:color="auto"/>
      </w:divBdr>
    </w:div>
    <w:div w:id="1363434232">
      <w:bodyDiv w:val="1"/>
      <w:marLeft w:val="0"/>
      <w:marRight w:val="0"/>
      <w:marTop w:val="0"/>
      <w:marBottom w:val="0"/>
      <w:divBdr>
        <w:top w:val="none" w:sz="0" w:space="0" w:color="auto"/>
        <w:left w:val="none" w:sz="0" w:space="0" w:color="auto"/>
        <w:bottom w:val="none" w:sz="0" w:space="0" w:color="auto"/>
        <w:right w:val="none" w:sz="0" w:space="0" w:color="auto"/>
      </w:divBdr>
    </w:div>
    <w:div w:id="1363439513">
      <w:bodyDiv w:val="1"/>
      <w:marLeft w:val="0"/>
      <w:marRight w:val="0"/>
      <w:marTop w:val="0"/>
      <w:marBottom w:val="0"/>
      <w:divBdr>
        <w:top w:val="none" w:sz="0" w:space="0" w:color="auto"/>
        <w:left w:val="none" w:sz="0" w:space="0" w:color="auto"/>
        <w:bottom w:val="none" w:sz="0" w:space="0" w:color="auto"/>
        <w:right w:val="none" w:sz="0" w:space="0" w:color="auto"/>
      </w:divBdr>
    </w:div>
    <w:div w:id="1363481787">
      <w:bodyDiv w:val="1"/>
      <w:marLeft w:val="0"/>
      <w:marRight w:val="0"/>
      <w:marTop w:val="0"/>
      <w:marBottom w:val="0"/>
      <w:divBdr>
        <w:top w:val="none" w:sz="0" w:space="0" w:color="auto"/>
        <w:left w:val="none" w:sz="0" w:space="0" w:color="auto"/>
        <w:bottom w:val="none" w:sz="0" w:space="0" w:color="auto"/>
        <w:right w:val="none" w:sz="0" w:space="0" w:color="auto"/>
      </w:divBdr>
    </w:div>
    <w:div w:id="1363702063">
      <w:bodyDiv w:val="1"/>
      <w:marLeft w:val="0"/>
      <w:marRight w:val="0"/>
      <w:marTop w:val="0"/>
      <w:marBottom w:val="0"/>
      <w:divBdr>
        <w:top w:val="none" w:sz="0" w:space="0" w:color="auto"/>
        <w:left w:val="none" w:sz="0" w:space="0" w:color="auto"/>
        <w:bottom w:val="none" w:sz="0" w:space="0" w:color="auto"/>
        <w:right w:val="none" w:sz="0" w:space="0" w:color="auto"/>
      </w:divBdr>
    </w:div>
    <w:div w:id="1363824074">
      <w:bodyDiv w:val="1"/>
      <w:marLeft w:val="0"/>
      <w:marRight w:val="0"/>
      <w:marTop w:val="0"/>
      <w:marBottom w:val="0"/>
      <w:divBdr>
        <w:top w:val="none" w:sz="0" w:space="0" w:color="auto"/>
        <w:left w:val="none" w:sz="0" w:space="0" w:color="auto"/>
        <w:bottom w:val="none" w:sz="0" w:space="0" w:color="auto"/>
        <w:right w:val="none" w:sz="0" w:space="0" w:color="auto"/>
      </w:divBdr>
    </w:div>
    <w:div w:id="1363825800">
      <w:bodyDiv w:val="1"/>
      <w:marLeft w:val="0"/>
      <w:marRight w:val="0"/>
      <w:marTop w:val="0"/>
      <w:marBottom w:val="0"/>
      <w:divBdr>
        <w:top w:val="none" w:sz="0" w:space="0" w:color="auto"/>
        <w:left w:val="none" w:sz="0" w:space="0" w:color="auto"/>
        <w:bottom w:val="none" w:sz="0" w:space="0" w:color="auto"/>
        <w:right w:val="none" w:sz="0" w:space="0" w:color="auto"/>
      </w:divBdr>
    </w:div>
    <w:div w:id="1363893675">
      <w:bodyDiv w:val="1"/>
      <w:marLeft w:val="0"/>
      <w:marRight w:val="0"/>
      <w:marTop w:val="0"/>
      <w:marBottom w:val="0"/>
      <w:divBdr>
        <w:top w:val="none" w:sz="0" w:space="0" w:color="auto"/>
        <w:left w:val="none" w:sz="0" w:space="0" w:color="auto"/>
        <w:bottom w:val="none" w:sz="0" w:space="0" w:color="auto"/>
        <w:right w:val="none" w:sz="0" w:space="0" w:color="auto"/>
      </w:divBdr>
    </w:div>
    <w:div w:id="1364092377">
      <w:bodyDiv w:val="1"/>
      <w:marLeft w:val="0"/>
      <w:marRight w:val="0"/>
      <w:marTop w:val="0"/>
      <w:marBottom w:val="0"/>
      <w:divBdr>
        <w:top w:val="none" w:sz="0" w:space="0" w:color="auto"/>
        <w:left w:val="none" w:sz="0" w:space="0" w:color="auto"/>
        <w:bottom w:val="none" w:sz="0" w:space="0" w:color="auto"/>
        <w:right w:val="none" w:sz="0" w:space="0" w:color="auto"/>
      </w:divBdr>
    </w:div>
    <w:div w:id="1364135574">
      <w:bodyDiv w:val="1"/>
      <w:marLeft w:val="0"/>
      <w:marRight w:val="0"/>
      <w:marTop w:val="0"/>
      <w:marBottom w:val="0"/>
      <w:divBdr>
        <w:top w:val="none" w:sz="0" w:space="0" w:color="auto"/>
        <w:left w:val="none" w:sz="0" w:space="0" w:color="auto"/>
        <w:bottom w:val="none" w:sz="0" w:space="0" w:color="auto"/>
        <w:right w:val="none" w:sz="0" w:space="0" w:color="auto"/>
      </w:divBdr>
    </w:div>
    <w:div w:id="1364282667">
      <w:bodyDiv w:val="1"/>
      <w:marLeft w:val="0"/>
      <w:marRight w:val="0"/>
      <w:marTop w:val="0"/>
      <w:marBottom w:val="0"/>
      <w:divBdr>
        <w:top w:val="none" w:sz="0" w:space="0" w:color="auto"/>
        <w:left w:val="none" w:sz="0" w:space="0" w:color="auto"/>
        <w:bottom w:val="none" w:sz="0" w:space="0" w:color="auto"/>
        <w:right w:val="none" w:sz="0" w:space="0" w:color="auto"/>
      </w:divBdr>
    </w:div>
    <w:div w:id="1364286535">
      <w:bodyDiv w:val="1"/>
      <w:marLeft w:val="0"/>
      <w:marRight w:val="0"/>
      <w:marTop w:val="0"/>
      <w:marBottom w:val="0"/>
      <w:divBdr>
        <w:top w:val="none" w:sz="0" w:space="0" w:color="auto"/>
        <w:left w:val="none" w:sz="0" w:space="0" w:color="auto"/>
        <w:bottom w:val="none" w:sz="0" w:space="0" w:color="auto"/>
        <w:right w:val="none" w:sz="0" w:space="0" w:color="auto"/>
      </w:divBdr>
    </w:div>
    <w:div w:id="1364400057">
      <w:bodyDiv w:val="1"/>
      <w:marLeft w:val="0"/>
      <w:marRight w:val="0"/>
      <w:marTop w:val="0"/>
      <w:marBottom w:val="0"/>
      <w:divBdr>
        <w:top w:val="none" w:sz="0" w:space="0" w:color="auto"/>
        <w:left w:val="none" w:sz="0" w:space="0" w:color="auto"/>
        <w:bottom w:val="none" w:sz="0" w:space="0" w:color="auto"/>
        <w:right w:val="none" w:sz="0" w:space="0" w:color="auto"/>
      </w:divBdr>
    </w:div>
    <w:div w:id="1364401299">
      <w:bodyDiv w:val="1"/>
      <w:marLeft w:val="0"/>
      <w:marRight w:val="0"/>
      <w:marTop w:val="0"/>
      <w:marBottom w:val="0"/>
      <w:divBdr>
        <w:top w:val="none" w:sz="0" w:space="0" w:color="auto"/>
        <w:left w:val="none" w:sz="0" w:space="0" w:color="auto"/>
        <w:bottom w:val="none" w:sz="0" w:space="0" w:color="auto"/>
        <w:right w:val="none" w:sz="0" w:space="0" w:color="auto"/>
      </w:divBdr>
    </w:div>
    <w:div w:id="1364403313">
      <w:bodyDiv w:val="1"/>
      <w:marLeft w:val="0"/>
      <w:marRight w:val="0"/>
      <w:marTop w:val="0"/>
      <w:marBottom w:val="0"/>
      <w:divBdr>
        <w:top w:val="none" w:sz="0" w:space="0" w:color="auto"/>
        <w:left w:val="none" w:sz="0" w:space="0" w:color="auto"/>
        <w:bottom w:val="none" w:sz="0" w:space="0" w:color="auto"/>
        <w:right w:val="none" w:sz="0" w:space="0" w:color="auto"/>
      </w:divBdr>
    </w:div>
    <w:div w:id="1364405691">
      <w:bodyDiv w:val="1"/>
      <w:marLeft w:val="0"/>
      <w:marRight w:val="0"/>
      <w:marTop w:val="0"/>
      <w:marBottom w:val="0"/>
      <w:divBdr>
        <w:top w:val="none" w:sz="0" w:space="0" w:color="auto"/>
        <w:left w:val="none" w:sz="0" w:space="0" w:color="auto"/>
        <w:bottom w:val="none" w:sz="0" w:space="0" w:color="auto"/>
        <w:right w:val="none" w:sz="0" w:space="0" w:color="auto"/>
      </w:divBdr>
    </w:div>
    <w:div w:id="1364551758">
      <w:bodyDiv w:val="1"/>
      <w:marLeft w:val="0"/>
      <w:marRight w:val="0"/>
      <w:marTop w:val="0"/>
      <w:marBottom w:val="0"/>
      <w:divBdr>
        <w:top w:val="none" w:sz="0" w:space="0" w:color="auto"/>
        <w:left w:val="none" w:sz="0" w:space="0" w:color="auto"/>
        <w:bottom w:val="none" w:sz="0" w:space="0" w:color="auto"/>
        <w:right w:val="none" w:sz="0" w:space="0" w:color="auto"/>
      </w:divBdr>
    </w:div>
    <w:div w:id="1364552311">
      <w:bodyDiv w:val="1"/>
      <w:marLeft w:val="0"/>
      <w:marRight w:val="0"/>
      <w:marTop w:val="0"/>
      <w:marBottom w:val="0"/>
      <w:divBdr>
        <w:top w:val="none" w:sz="0" w:space="0" w:color="auto"/>
        <w:left w:val="none" w:sz="0" w:space="0" w:color="auto"/>
        <w:bottom w:val="none" w:sz="0" w:space="0" w:color="auto"/>
        <w:right w:val="none" w:sz="0" w:space="0" w:color="auto"/>
      </w:divBdr>
    </w:div>
    <w:div w:id="1364552715">
      <w:bodyDiv w:val="1"/>
      <w:marLeft w:val="0"/>
      <w:marRight w:val="0"/>
      <w:marTop w:val="0"/>
      <w:marBottom w:val="0"/>
      <w:divBdr>
        <w:top w:val="none" w:sz="0" w:space="0" w:color="auto"/>
        <w:left w:val="none" w:sz="0" w:space="0" w:color="auto"/>
        <w:bottom w:val="none" w:sz="0" w:space="0" w:color="auto"/>
        <w:right w:val="none" w:sz="0" w:space="0" w:color="auto"/>
      </w:divBdr>
    </w:div>
    <w:div w:id="1364601029">
      <w:bodyDiv w:val="1"/>
      <w:marLeft w:val="0"/>
      <w:marRight w:val="0"/>
      <w:marTop w:val="0"/>
      <w:marBottom w:val="0"/>
      <w:divBdr>
        <w:top w:val="none" w:sz="0" w:space="0" w:color="auto"/>
        <w:left w:val="none" w:sz="0" w:space="0" w:color="auto"/>
        <w:bottom w:val="none" w:sz="0" w:space="0" w:color="auto"/>
        <w:right w:val="none" w:sz="0" w:space="0" w:color="auto"/>
      </w:divBdr>
    </w:div>
    <w:div w:id="1364672546">
      <w:bodyDiv w:val="1"/>
      <w:marLeft w:val="0"/>
      <w:marRight w:val="0"/>
      <w:marTop w:val="0"/>
      <w:marBottom w:val="0"/>
      <w:divBdr>
        <w:top w:val="none" w:sz="0" w:space="0" w:color="auto"/>
        <w:left w:val="none" w:sz="0" w:space="0" w:color="auto"/>
        <w:bottom w:val="none" w:sz="0" w:space="0" w:color="auto"/>
        <w:right w:val="none" w:sz="0" w:space="0" w:color="auto"/>
      </w:divBdr>
    </w:div>
    <w:div w:id="1364987173">
      <w:bodyDiv w:val="1"/>
      <w:marLeft w:val="0"/>
      <w:marRight w:val="0"/>
      <w:marTop w:val="0"/>
      <w:marBottom w:val="0"/>
      <w:divBdr>
        <w:top w:val="none" w:sz="0" w:space="0" w:color="auto"/>
        <w:left w:val="none" w:sz="0" w:space="0" w:color="auto"/>
        <w:bottom w:val="none" w:sz="0" w:space="0" w:color="auto"/>
        <w:right w:val="none" w:sz="0" w:space="0" w:color="auto"/>
      </w:divBdr>
    </w:div>
    <w:div w:id="1365015307">
      <w:bodyDiv w:val="1"/>
      <w:marLeft w:val="0"/>
      <w:marRight w:val="0"/>
      <w:marTop w:val="0"/>
      <w:marBottom w:val="0"/>
      <w:divBdr>
        <w:top w:val="none" w:sz="0" w:space="0" w:color="auto"/>
        <w:left w:val="none" w:sz="0" w:space="0" w:color="auto"/>
        <w:bottom w:val="none" w:sz="0" w:space="0" w:color="auto"/>
        <w:right w:val="none" w:sz="0" w:space="0" w:color="auto"/>
      </w:divBdr>
    </w:div>
    <w:div w:id="1365015441">
      <w:bodyDiv w:val="1"/>
      <w:marLeft w:val="0"/>
      <w:marRight w:val="0"/>
      <w:marTop w:val="0"/>
      <w:marBottom w:val="0"/>
      <w:divBdr>
        <w:top w:val="none" w:sz="0" w:space="0" w:color="auto"/>
        <w:left w:val="none" w:sz="0" w:space="0" w:color="auto"/>
        <w:bottom w:val="none" w:sz="0" w:space="0" w:color="auto"/>
        <w:right w:val="none" w:sz="0" w:space="0" w:color="auto"/>
      </w:divBdr>
    </w:div>
    <w:div w:id="1365055937">
      <w:bodyDiv w:val="1"/>
      <w:marLeft w:val="0"/>
      <w:marRight w:val="0"/>
      <w:marTop w:val="0"/>
      <w:marBottom w:val="0"/>
      <w:divBdr>
        <w:top w:val="none" w:sz="0" w:space="0" w:color="auto"/>
        <w:left w:val="none" w:sz="0" w:space="0" w:color="auto"/>
        <w:bottom w:val="none" w:sz="0" w:space="0" w:color="auto"/>
        <w:right w:val="none" w:sz="0" w:space="0" w:color="auto"/>
      </w:divBdr>
    </w:div>
    <w:div w:id="1365129631">
      <w:bodyDiv w:val="1"/>
      <w:marLeft w:val="0"/>
      <w:marRight w:val="0"/>
      <w:marTop w:val="0"/>
      <w:marBottom w:val="0"/>
      <w:divBdr>
        <w:top w:val="none" w:sz="0" w:space="0" w:color="auto"/>
        <w:left w:val="none" w:sz="0" w:space="0" w:color="auto"/>
        <w:bottom w:val="none" w:sz="0" w:space="0" w:color="auto"/>
        <w:right w:val="none" w:sz="0" w:space="0" w:color="auto"/>
      </w:divBdr>
    </w:div>
    <w:div w:id="1365212917">
      <w:bodyDiv w:val="1"/>
      <w:marLeft w:val="0"/>
      <w:marRight w:val="0"/>
      <w:marTop w:val="0"/>
      <w:marBottom w:val="0"/>
      <w:divBdr>
        <w:top w:val="none" w:sz="0" w:space="0" w:color="auto"/>
        <w:left w:val="none" w:sz="0" w:space="0" w:color="auto"/>
        <w:bottom w:val="none" w:sz="0" w:space="0" w:color="auto"/>
        <w:right w:val="none" w:sz="0" w:space="0" w:color="auto"/>
      </w:divBdr>
    </w:div>
    <w:div w:id="1365596025">
      <w:bodyDiv w:val="1"/>
      <w:marLeft w:val="0"/>
      <w:marRight w:val="0"/>
      <w:marTop w:val="0"/>
      <w:marBottom w:val="0"/>
      <w:divBdr>
        <w:top w:val="none" w:sz="0" w:space="0" w:color="auto"/>
        <w:left w:val="none" w:sz="0" w:space="0" w:color="auto"/>
        <w:bottom w:val="none" w:sz="0" w:space="0" w:color="auto"/>
        <w:right w:val="none" w:sz="0" w:space="0" w:color="auto"/>
      </w:divBdr>
    </w:div>
    <w:div w:id="1365669601">
      <w:bodyDiv w:val="1"/>
      <w:marLeft w:val="0"/>
      <w:marRight w:val="0"/>
      <w:marTop w:val="0"/>
      <w:marBottom w:val="0"/>
      <w:divBdr>
        <w:top w:val="none" w:sz="0" w:space="0" w:color="auto"/>
        <w:left w:val="none" w:sz="0" w:space="0" w:color="auto"/>
        <w:bottom w:val="none" w:sz="0" w:space="0" w:color="auto"/>
        <w:right w:val="none" w:sz="0" w:space="0" w:color="auto"/>
      </w:divBdr>
    </w:div>
    <w:div w:id="1365709455">
      <w:bodyDiv w:val="1"/>
      <w:marLeft w:val="0"/>
      <w:marRight w:val="0"/>
      <w:marTop w:val="0"/>
      <w:marBottom w:val="0"/>
      <w:divBdr>
        <w:top w:val="none" w:sz="0" w:space="0" w:color="auto"/>
        <w:left w:val="none" w:sz="0" w:space="0" w:color="auto"/>
        <w:bottom w:val="none" w:sz="0" w:space="0" w:color="auto"/>
        <w:right w:val="none" w:sz="0" w:space="0" w:color="auto"/>
      </w:divBdr>
    </w:div>
    <w:div w:id="1365710292">
      <w:bodyDiv w:val="1"/>
      <w:marLeft w:val="0"/>
      <w:marRight w:val="0"/>
      <w:marTop w:val="0"/>
      <w:marBottom w:val="0"/>
      <w:divBdr>
        <w:top w:val="none" w:sz="0" w:space="0" w:color="auto"/>
        <w:left w:val="none" w:sz="0" w:space="0" w:color="auto"/>
        <w:bottom w:val="none" w:sz="0" w:space="0" w:color="auto"/>
        <w:right w:val="none" w:sz="0" w:space="0" w:color="auto"/>
      </w:divBdr>
    </w:div>
    <w:div w:id="1365710343">
      <w:bodyDiv w:val="1"/>
      <w:marLeft w:val="0"/>
      <w:marRight w:val="0"/>
      <w:marTop w:val="0"/>
      <w:marBottom w:val="0"/>
      <w:divBdr>
        <w:top w:val="none" w:sz="0" w:space="0" w:color="auto"/>
        <w:left w:val="none" w:sz="0" w:space="0" w:color="auto"/>
        <w:bottom w:val="none" w:sz="0" w:space="0" w:color="auto"/>
        <w:right w:val="none" w:sz="0" w:space="0" w:color="auto"/>
      </w:divBdr>
    </w:div>
    <w:div w:id="1365712280">
      <w:bodyDiv w:val="1"/>
      <w:marLeft w:val="0"/>
      <w:marRight w:val="0"/>
      <w:marTop w:val="0"/>
      <w:marBottom w:val="0"/>
      <w:divBdr>
        <w:top w:val="none" w:sz="0" w:space="0" w:color="auto"/>
        <w:left w:val="none" w:sz="0" w:space="0" w:color="auto"/>
        <w:bottom w:val="none" w:sz="0" w:space="0" w:color="auto"/>
        <w:right w:val="none" w:sz="0" w:space="0" w:color="auto"/>
      </w:divBdr>
    </w:div>
    <w:div w:id="1365786838">
      <w:bodyDiv w:val="1"/>
      <w:marLeft w:val="0"/>
      <w:marRight w:val="0"/>
      <w:marTop w:val="0"/>
      <w:marBottom w:val="0"/>
      <w:divBdr>
        <w:top w:val="none" w:sz="0" w:space="0" w:color="auto"/>
        <w:left w:val="none" w:sz="0" w:space="0" w:color="auto"/>
        <w:bottom w:val="none" w:sz="0" w:space="0" w:color="auto"/>
        <w:right w:val="none" w:sz="0" w:space="0" w:color="auto"/>
      </w:divBdr>
    </w:div>
    <w:div w:id="1365787240">
      <w:bodyDiv w:val="1"/>
      <w:marLeft w:val="0"/>
      <w:marRight w:val="0"/>
      <w:marTop w:val="0"/>
      <w:marBottom w:val="0"/>
      <w:divBdr>
        <w:top w:val="none" w:sz="0" w:space="0" w:color="auto"/>
        <w:left w:val="none" w:sz="0" w:space="0" w:color="auto"/>
        <w:bottom w:val="none" w:sz="0" w:space="0" w:color="auto"/>
        <w:right w:val="none" w:sz="0" w:space="0" w:color="auto"/>
      </w:divBdr>
    </w:div>
    <w:div w:id="1365859618">
      <w:bodyDiv w:val="1"/>
      <w:marLeft w:val="0"/>
      <w:marRight w:val="0"/>
      <w:marTop w:val="0"/>
      <w:marBottom w:val="0"/>
      <w:divBdr>
        <w:top w:val="none" w:sz="0" w:space="0" w:color="auto"/>
        <w:left w:val="none" w:sz="0" w:space="0" w:color="auto"/>
        <w:bottom w:val="none" w:sz="0" w:space="0" w:color="auto"/>
        <w:right w:val="none" w:sz="0" w:space="0" w:color="auto"/>
      </w:divBdr>
    </w:div>
    <w:div w:id="1365909375">
      <w:bodyDiv w:val="1"/>
      <w:marLeft w:val="0"/>
      <w:marRight w:val="0"/>
      <w:marTop w:val="0"/>
      <w:marBottom w:val="0"/>
      <w:divBdr>
        <w:top w:val="none" w:sz="0" w:space="0" w:color="auto"/>
        <w:left w:val="none" w:sz="0" w:space="0" w:color="auto"/>
        <w:bottom w:val="none" w:sz="0" w:space="0" w:color="auto"/>
        <w:right w:val="none" w:sz="0" w:space="0" w:color="auto"/>
      </w:divBdr>
    </w:div>
    <w:div w:id="1366100640">
      <w:bodyDiv w:val="1"/>
      <w:marLeft w:val="0"/>
      <w:marRight w:val="0"/>
      <w:marTop w:val="0"/>
      <w:marBottom w:val="0"/>
      <w:divBdr>
        <w:top w:val="none" w:sz="0" w:space="0" w:color="auto"/>
        <w:left w:val="none" w:sz="0" w:space="0" w:color="auto"/>
        <w:bottom w:val="none" w:sz="0" w:space="0" w:color="auto"/>
        <w:right w:val="none" w:sz="0" w:space="0" w:color="auto"/>
      </w:divBdr>
    </w:div>
    <w:div w:id="1366104240">
      <w:bodyDiv w:val="1"/>
      <w:marLeft w:val="0"/>
      <w:marRight w:val="0"/>
      <w:marTop w:val="0"/>
      <w:marBottom w:val="0"/>
      <w:divBdr>
        <w:top w:val="none" w:sz="0" w:space="0" w:color="auto"/>
        <w:left w:val="none" w:sz="0" w:space="0" w:color="auto"/>
        <w:bottom w:val="none" w:sz="0" w:space="0" w:color="auto"/>
        <w:right w:val="none" w:sz="0" w:space="0" w:color="auto"/>
      </w:divBdr>
    </w:div>
    <w:div w:id="1366175595">
      <w:bodyDiv w:val="1"/>
      <w:marLeft w:val="0"/>
      <w:marRight w:val="0"/>
      <w:marTop w:val="0"/>
      <w:marBottom w:val="0"/>
      <w:divBdr>
        <w:top w:val="none" w:sz="0" w:space="0" w:color="auto"/>
        <w:left w:val="none" w:sz="0" w:space="0" w:color="auto"/>
        <w:bottom w:val="none" w:sz="0" w:space="0" w:color="auto"/>
        <w:right w:val="none" w:sz="0" w:space="0" w:color="auto"/>
      </w:divBdr>
    </w:div>
    <w:div w:id="1366246580">
      <w:bodyDiv w:val="1"/>
      <w:marLeft w:val="0"/>
      <w:marRight w:val="0"/>
      <w:marTop w:val="0"/>
      <w:marBottom w:val="0"/>
      <w:divBdr>
        <w:top w:val="none" w:sz="0" w:space="0" w:color="auto"/>
        <w:left w:val="none" w:sz="0" w:space="0" w:color="auto"/>
        <w:bottom w:val="none" w:sz="0" w:space="0" w:color="auto"/>
        <w:right w:val="none" w:sz="0" w:space="0" w:color="auto"/>
      </w:divBdr>
    </w:div>
    <w:div w:id="1366296717">
      <w:bodyDiv w:val="1"/>
      <w:marLeft w:val="0"/>
      <w:marRight w:val="0"/>
      <w:marTop w:val="0"/>
      <w:marBottom w:val="0"/>
      <w:divBdr>
        <w:top w:val="none" w:sz="0" w:space="0" w:color="auto"/>
        <w:left w:val="none" w:sz="0" w:space="0" w:color="auto"/>
        <w:bottom w:val="none" w:sz="0" w:space="0" w:color="auto"/>
        <w:right w:val="none" w:sz="0" w:space="0" w:color="auto"/>
      </w:divBdr>
    </w:div>
    <w:div w:id="1366448183">
      <w:bodyDiv w:val="1"/>
      <w:marLeft w:val="0"/>
      <w:marRight w:val="0"/>
      <w:marTop w:val="0"/>
      <w:marBottom w:val="0"/>
      <w:divBdr>
        <w:top w:val="none" w:sz="0" w:space="0" w:color="auto"/>
        <w:left w:val="none" w:sz="0" w:space="0" w:color="auto"/>
        <w:bottom w:val="none" w:sz="0" w:space="0" w:color="auto"/>
        <w:right w:val="none" w:sz="0" w:space="0" w:color="auto"/>
      </w:divBdr>
    </w:div>
    <w:div w:id="1366516956">
      <w:bodyDiv w:val="1"/>
      <w:marLeft w:val="0"/>
      <w:marRight w:val="0"/>
      <w:marTop w:val="0"/>
      <w:marBottom w:val="0"/>
      <w:divBdr>
        <w:top w:val="none" w:sz="0" w:space="0" w:color="auto"/>
        <w:left w:val="none" w:sz="0" w:space="0" w:color="auto"/>
        <w:bottom w:val="none" w:sz="0" w:space="0" w:color="auto"/>
        <w:right w:val="none" w:sz="0" w:space="0" w:color="auto"/>
      </w:divBdr>
    </w:div>
    <w:div w:id="1366519723">
      <w:bodyDiv w:val="1"/>
      <w:marLeft w:val="0"/>
      <w:marRight w:val="0"/>
      <w:marTop w:val="0"/>
      <w:marBottom w:val="0"/>
      <w:divBdr>
        <w:top w:val="none" w:sz="0" w:space="0" w:color="auto"/>
        <w:left w:val="none" w:sz="0" w:space="0" w:color="auto"/>
        <w:bottom w:val="none" w:sz="0" w:space="0" w:color="auto"/>
        <w:right w:val="none" w:sz="0" w:space="0" w:color="auto"/>
      </w:divBdr>
    </w:div>
    <w:div w:id="1366636784">
      <w:bodyDiv w:val="1"/>
      <w:marLeft w:val="0"/>
      <w:marRight w:val="0"/>
      <w:marTop w:val="0"/>
      <w:marBottom w:val="0"/>
      <w:divBdr>
        <w:top w:val="none" w:sz="0" w:space="0" w:color="auto"/>
        <w:left w:val="none" w:sz="0" w:space="0" w:color="auto"/>
        <w:bottom w:val="none" w:sz="0" w:space="0" w:color="auto"/>
        <w:right w:val="none" w:sz="0" w:space="0" w:color="auto"/>
      </w:divBdr>
    </w:div>
    <w:div w:id="1366714764">
      <w:bodyDiv w:val="1"/>
      <w:marLeft w:val="0"/>
      <w:marRight w:val="0"/>
      <w:marTop w:val="0"/>
      <w:marBottom w:val="0"/>
      <w:divBdr>
        <w:top w:val="none" w:sz="0" w:space="0" w:color="auto"/>
        <w:left w:val="none" w:sz="0" w:space="0" w:color="auto"/>
        <w:bottom w:val="none" w:sz="0" w:space="0" w:color="auto"/>
        <w:right w:val="none" w:sz="0" w:space="0" w:color="auto"/>
      </w:divBdr>
    </w:div>
    <w:div w:id="1366756964">
      <w:bodyDiv w:val="1"/>
      <w:marLeft w:val="0"/>
      <w:marRight w:val="0"/>
      <w:marTop w:val="0"/>
      <w:marBottom w:val="0"/>
      <w:divBdr>
        <w:top w:val="none" w:sz="0" w:space="0" w:color="auto"/>
        <w:left w:val="none" w:sz="0" w:space="0" w:color="auto"/>
        <w:bottom w:val="none" w:sz="0" w:space="0" w:color="auto"/>
        <w:right w:val="none" w:sz="0" w:space="0" w:color="auto"/>
      </w:divBdr>
    </w:div>
    <w:div w:id="1367021452">
      <w:bodyDiv w:val="1"/>
      <w:marLeft w:val="0"/>
      <w:marRight w:val="0"/>
      <w:marTop w:val="0"/>
      <w:marBottom w:val="0"/>
      <w:divBdr>
        <w:top w:val="none" w:sz="0" w:space="0" w:color="auto"/>
        <w:left w:val="none" w:sz="0" w:space="0" w:color="auto"/>
        <w:bottom w:val="none" w:sz="0" w:space="0" w:color="auto"/>
        <w:right w:val="none" w:sz="0" w:space="0" w:color="auto"/>
      </w:divBdr>
    </w:div>
    <w:div w:id="1367103016">
      <w:bodyDiv w:val="1"/>
      <w:marLeft w:val="0"/>
      <w:marRight w:val="0"/>
      <w:marTop w:val="0"/>
      <w:marBottom w:val="0"/>
      <w:divBdr>
        <w:top w:val="none" w:sz="0" w:space="0" w:color="auto"/>
        <w:left w:val="none" w:sz="0" w:space="0" w:color="auto"/>
        <w:bottom w:val="none" w:sz="0" w:space="0" w:color="auto"/>
        <w:right w:val="none" w:sz="0" w:space="0" w:color="auto"/>
      </w:divBdr>
    </w:div>
    <w:div w:id="1367293955">
      <w:bodyDiv w:val="1"/>
      <w:marLeft w:val="0"/>
      <w:marRight w:val="0"/>
      <w:marTop w:val="0"/>
      <w:marBottom w:val="0"/>
      <w:divBdr>
        <w:top w:val="none" w:sz="0" w:space="0" w:color="auto"/>
        <w:left w:val="none" w:sz="0" w:space="0" w:color="auto"/>
        <w:bottom w:val="none" w:sz="0" w:space="0" w:color="auto"/>
        <w:right w:val="none" w:sz="0" w:space="0" w:color="auto"/>
      </w:divBdr>
    </w:div>
    <w:div w:id="1367371131">
      <w:bodyDiv w:val="1"/>
      <w:marLeft w:val="0"/>
      <w:marRight w:val="0"/>
      <w:marTop w:val="0"/>
      <w:marBottom w:val="0"/>
      <w:divBdr>
        <w:top w:val="none" w:sz="0" w:space="0" w:color="auto"/>
        <w:left w:val="none" w:sz="0" w:space="0" w:color="auto"/>
        <w:bottom w:val="none" w:sz="0" w:space="0" w:color="auto"/>
        <w:right w:val="none" w:sz="0" w:space="0" w:color="auto"/>
      </w:divBdr>
    </w:div>
    <w:div w:id="1367825294">
      <w:bodyDiv w:val="1"/>
      <w:marLeft w:val="0"/>
      <w:marRight w:val="0"/>
      <w:marTop w:val="0"/>
      <w:marBottom w:val="0"/>
      <w:divBdr>
        <w:top w:val="none" w:sz="0" w:space="0" w:color="auto"/>
        <w:left w:val="none" w:sz="0" w:space="0" w:color="auto"/>
        <w:bottom w:val="none" w:sz="0" w:space="0" w:color="auto"/>
        <w:right w:val="none" w:sz="0" w:space="0" w:color="auto"/>
      </w:divBdr>
    </w:div>
    <w:div w:id="1367869901">
      <w:bodyDiv w:val="1"/>
      <w:marLeft w:val="0"/>
      <w:marRight w:val="0"/>
      <w:marTop w:val="0"/>
      <w:marBottom w:val="0"/>
      <w:divBdr>
        <w:top w:val="none" w:sz="0" w:space="0" w:color="auto"/>
        <w:left w:val="none" w:sz="0" w:space="0" w:color="auto"/>
        <w:bottom w:val="none" w:sz="0" w:space="0" w:color="auto"/>
        <w:right w:val="none" w:sz="0" w:space="0" w:color="auto"/>
      </w:divBdr>
    </w:div>
    <w:div w:id="1367953045">
      <w:bodyDiv w:val="1"/>
      <w:marLeft w:val="0"/>
      <w:marRight w:val="0"/>
      <w:marTop w:val="0"/>
      <w:marBottom w:val="0"/>
      <w:divBdr>
        <w:top w:val="none" w:sz="0" w:space="0" w:color="auto"/>
        <w:left w:val="none" w:sz="0" w:space="0" w:color="auto"/>
        <w:bottom w:val="none" w:sz="0" w:space="0" w:color="auto"/>
        <w:right w:val="none" w:sz="0" w:space="0" w:color="auto"/>
      </w:divBdr>
    </w:div>
    <w:div w:id="1368022773">
      <w:bodyDiv w:val="1"/>
      <w:marLeft w:val="0"/>
      <w:marRight w:val="0"/>
      <w:marTop w:val="0"/>
      <w:marBottom w:val="0"/>
      <w:divBdr>
        <w:top w:val="none" w:sz="0" w:space="0" w:color="auto"/>
        <w:left w:val="none" w:sz="0" w:space="0" w:color="auto"/>
        <w:bottom w:val="none" w:sz="0" w:space="0" w:color="auto"/>
        <w:right w:val="none" w:sz="0" w:space="0" w:color="auto"/>
      </w:divBdr>
    </w:div>
    <w:div w:id="1368026997">
      <w:bodyDiv w:val="1"/>
      <w:marLeft w:val="0"/>
      <w:marRight w:val="0"/>
      <w:marTop w:val="0"/>
      <w:marBottom w:val="0"/>
      <w:divBdr>
        <w:top w:val="none" w:sz="0" w:space="0" w:color="auto"/>
        <w:left w:val="none" w:sz="0" w:space="0" w:color="auto"/>
        <w:bottom w:val="none" w:sz="0" w:space="0" w:color="auto"/>
        <w:right w:val="none" w:sz="0" w:space="0" w:color="auto"/>
      </w:divBdr>
    </w:div>
    <w:div w:id="1368219038">
      <w:bodyDiv w:val="1"/>
      <w:marLeft w:val="0"/>
      <w:marRight w:val="0"/>
      <w:marTop w:val="0"/>
      <w:marBottom w:val="0"/>
      <w:divBdr>
        <w:top w:val="none" w:sz="0" w:space="0" w:color="auto"/>
        <w:left w:val="none" w:sz="0" w:space="0" w:color="auto"/>
        <w:bottom w:val="none" w:sz="0" w:space="0" w:color="auto"/>
        <w:right w:val="none" w:sz="0" w:space="0" w:color="auto"/>
      </w:divBdr>
    </w:div>
    <w:div w:id="1368289639">
      <w:bodyDiv w:val="1"/>
      <w:marLeft w:val="0"/>
      <w:marRight w:val="0"/>
      <w:marTop w:val="0"/>
      <w:marBottom w:val="0"/>
      <w:divBdr>
        <w:top w:val="none" w:sz="0" w:space="0" w:color="auto"/>
        <w:left w:val="none" w:sz="0" w:space="0" w:color="auto"/>
        <w:bottom w:val="none" w:sz="0" w:space="0" w:color="auto"/>
        <w:right w:val="none" w:sz="0" w:space="0" w:color="auto"/>
      </w:divBdr>
    </w:div>
    <w:div w:id="1368290460">
      <w:bodyDiv w:val="1"/>
      <w:marLeft w:val="0"/>
      <w:marRight w:val="0"/>
      <w:marTop w:val="0"/>
      <w:marBottom w:val="0"/>
      <w:divBdr>
        <w:top w:val="none" w:sz="0" w:space="0" w:color="auto"/>
        <w:left w:val="none" w:sz="0" w:space="0" w:color="auto"/>
        <w:bottom w:val="none" w:sz="0" w:space="0" w:color="auto"/>
        <w:right w:val="none" w:sz="0" w:space="0" w:color="auto"/>
      </w:divBdr>
    </w:div>
    <w:div w:id="1368335974">
      <w:bodyDiv w:val="1"/>
      <w:marLeft w:val="0"/>
      <w:marRight w:val="0"/>
      <w:marTop w:val="0"/>
      <w:marBottom w:val="0"/>
      <w:divBdr>
        <w:top w:val="none" w:sz="0" w:space="0" w:color="auto"/>
        <w:left w:val="none" w:sz="0" w:space="0" w:color="auto"/>
        <w:bottom w:val="none" w:sz="0" w:space="0" w:color="auto"/>
        <w:right w:val="none" w:sz="0" w:space="0" w:color="auto"/>
      </w:divBdr>
    </w:div>
    <w:div w:id="1368337720">
      <w:bodyDiv w:val="1"/>
      <w:marLeft w:val="0"/>
      <w:marRight w:val="0"/>
      <w:marTop w:val="0"/>
      <w:marBottom w:val="0"/>
      <w:divBdr>
        <w:top w:val="none" w:sz="0" w:space="0" w:color="auto"/>
        <w:left w:val="none" w:sz="0" w:space="0" w:color="auto"/>
        <w:bottom w:val="none" w:sz="0" w:space="0" w:color="auto"/>
        <w:right w:val="none" w:sz="0" w:space="0" w:color="auto"/>
      </w:divBdr>
    </w:div>
    <w:div w:id="1368415018">
      <w:bodyDiv w:val="1"/>
      <w:marLeft w:val="0"/>
      <w:marRight w:val="0"/>
      <w:marTop w:val="0"/>
      <w:marBottom w:val="0"/>
      <w:divBdr>
        <w:top w:val="none" w:sz="0" w:space="0" w:color="auto"/>
        <w:left w:val="none" w:sz="0" w:space="0" w:color="auto"/>
        <w:bottom w:val="none" w:sz="0" w:space="0" w:color="auto"/>
        <w:right w:val="none" w:sz="0" w:space="0" w:color="auto"/>
      </w:divBdr>
    </w:div>
    <w:div w:id="1368599576">
      <w:bodyDiv w:val="1"/>
      <w:marLeft w:val="0"/>
      <w:marRight w:val="0"/>
      <w:marTop w:val="0"/>
      <w:marBottom w:val="0"/>
      <w:divBdr>
        <w:top w:val="none" w:sz="0" w:space="0" w:color="auto"/>
        <w:left w:val="none" w:sz="0" w:space="0" w:color="auto"/>
        <w:bottom w:val="none" w:sz="0" w:space="0" w:color="auto"/>
        <w:right w:val="none" w:sz="0" w:space="0" w:color="auto"/>
      </w:divBdr>
    </w:div>
    <w:div w:id="1368602036">
      <w:bodyDiv w:val="1"/>
      <w:marLeft w:val="0"/>
      <w:marRight w:val="0"/>
      <w:marTop w:val="0"/>
      <w:marBottom w:val="0"/>
      <w:divBdr>
        <w:top w:val="none" w:sz="0" w:space="0" w:color="auto"/>
        <w:left w:val="none" w:sz="0" w:space="0" w:color="auto"/>
        <w:bottom w:val="none" w:sz="0" w:space="0" w:color="auto"/>
        <w:right w:val="none" w:sz="0" w:space="0" w:color="auto"/>
      </w:divBdr>
    </w:div>
    <w:div w:id="1368602847">
      <w:bodyDiv w:val="1"/>
      <w:marLeft w:val="0"/>
      <w:marRight w:val="0"/>
      <w:marTop w:val="0"/>
      <w:marBottom w:val="0"/>
      <w:divBdr>
        <w:top w:val="none" w:sz="0" w:space="0" w:color="auto"/>
        <w:left w:val="none" w:sz="0" w:space="0" w:color="auto"/>
        <w:bottom w:val="none" w:sz="0" w:space="0" w:color="auto"/>
        <w:right w:val="none" w:sz="0" w:space="0" w:color="auto"/>
      </w:divBdr>
    </w:div>
    <w:div w:id="1368608259">
      <w:bodyDiv w:val="1"/>
      <w:marLeft w:val="0"/>
      <w:marRight w:val="0"/>
      <w:marTop w:val="0"/>
      <w:marBottom w:val="0"/>
      <w:divBdr>
        <w:top w:val="none" w:sz="0" w:space="0" w:color="auto"/>
        <w:left w:val="none" w:sz="0" w:space="0" w:color="auto"/>
        <w:bottom w:val="none" w:sz="0" w:space="0" w:color="auto"/>
        <w:right w:val="none" w:sz="0" w:space="0" w:color="auto"/>
      </w:divBdr>
    </w:div>
    <w:div w:id="1368681921">
      <w:bodyDiv w:val="1"/>
      <w:marLeft w:val="0"/>
      <w:marRight w:val="0"/>
      <w:marTop w:val="0"/>
      <w:marBottom w:val="0"/>
      <w:divBdr>
        <w:top w:val="none" w:sz="0" w:space="0" w:color="auto"/>
        <w:left w:val="none" w:sz="0" w:space="0" w:color="auto"/>
        <w:bottom w:val="none" w:sz="0" w:space="0" w:color="auto"/>
        <w:right w:val="none" w:sz="0" w:space="0" w:color="auto"/>
      </w:divBdr>
    </w:div>
    <w:div w:id="1368723433">
      <w:bodyDiv w:val="1"/>
      <w:marLeft w:val="0"/>
      <w:marRight w:val="0"/>
      <w:marTop w:val="0"/>
      <w:marBottom w:val="0"/>
      <w:divBdr>
        <w:top w:val="none" w:sz="0" w:space="0" w:color="auto"/>
        <w:left w:val="none" w:sz="0" w:space="0" w:color="auto"/>
        <w:bottom w:val="none" w:sz="0" w:space="0" w:color="auto"/>
        <w:right w:val="none" w:sz="0" w:space="0" w:color="auto"/>
      </w:divBdr>
    </w:div>
    <w:div w:id="1368751890">
      <w:bodyDiv w:val="1"/>
      <w:marLeft w:val="0"/>
      <w:marRight w:val="0"/>
      <w:marTop w:val="0"/>
      <w:marBottom w:val="0"/>
      <w:divBdr>
        <w:top w:val="none" w:sz="0" w:space="0" w:color="auto"/>
        <w:left w:val="none" w:sz="0" w:space="0" w:color="auto"/>
        <w:bottom w:val="none" w:sz="0" w:space="0" w:color="auto"/>
        <w:right w:val="none" w:sz="0" w:space="0" w:color="auto"/>
      </w:divBdr>
    </w:div>
    <w:div w:id="1368795998">
      <w:bodyDiv w:val="1"/>
      <w:marLeft w:val="0"/>
      <w:marRight w:val="0"/>
      <w:marTop w:val="0"/>
      <w:marBottom w:val="0"/>
      <w:divBdr>
        <w:top w:val="none" w:sz="0" w:space="0" w:color="auto"/>
        <w:left w:val="none" w:sz="0" w:space="0" w:color="auto"/>
        <w:bottom w:val="none" w:sz="0" w:space="0" w:color="auto"/>
        <w:right w:val="none" w:sz="0" w:space="0" w:color="auto"/>
      </w:divBdr>
    </w:div>
    <w:div w:id="1368798409">
      <w:bodyDiv w:val="1"/>
      <w:marLeft w:val="0"/>
      <w:marRight w:val="0"/>
      <w:marTop w:val="0"/>
      <w:marBottom w:val="0"/>
      <w:divBdr>
        <w:top w:val="none" w:sz="0" w:space="0" w:color="auto"/>
        <w:left w:val="none" w:sz="0" w:space="0" w:color="auto"/>
        <w:bottom w:val="none" w:sz="0" w:space="0" w:color="auto"/>
        <w:right w:val="none" w:sz="0" w:space="0" w:color="auto"/>
      </w:divBdr>
    </w:div>
    <w:div w:id="1368869988">
      <w:bodyDiv w:val="1"/>
      <w:marLeft w:val="0"/>
      <w:marRight w:val="0"/>
      <w:marTop w:val="0"/>
      <w:marBottom w:val="0"/>
      <w:divBdr>
        <w:top w:val="none" w:sz="0" w:space="0" w:color="auto"/>
        <w:left w:val="none" w:sz="0" w:space="0" w:color="auto"/>
        <w:bottom w:val="none" w:sz="0" w:space="0" w:color="auto"/>
        <w:right w:val="none" w:sz="0" w:space="0" w:color="auto"/>
      </w:divBdr>
    </w:div>
    <w:div w:id="1368986152">
      <w:bodyDiv w:val="1"/>
      <w:marLeft w:val="0"/>
      <w:marRight w:val="0"/>
      <w:marTop w:val="0"/>
      <w:marBottom w:val="0"/>
      <w:divBdr>
        <w:top w:val="none" w:sz="0" w:space="0" w:color="auto"/>
        <w:left w:val="none" w:sz="0" w:space="0" w:color="auto"/>
        <w:bottom w:val="none" w:sz="0" w:space="0" w:color="auto"/>
        <w:right w:val="none" w:sz="0" w:space="0" w:color="auto"/>
      </w:divBdr>
    </w:div>
    <w:div w:id="1369069905">
      <w:bodyDiv w:val="1"/>
      <w:marLeft w:val="0"/>
      <w:marRight w:val="0"/>
      <w:marTop w:val="0"/>
      <w:marBottom w:val="0"/>
      <w:divBdr>
        <w:top w:val="none" w:sz="0" w:space="0" w:color="auto"/>
        <w:left w:val="none" w:sz="0" w:space="0" w:color="auto"/>
        <w:bottom w:val="none" w:sz="0" w:space="0" w:color="auto"/>
        <w:right w:val="none" w:sz="0" w:space="0" w:color="auto"/>
      </w:divBdr>
    </w:div>
    <w:div w:id="1369256615">
      <w:bodyDiv w:val="1"/>
      <w:marLeft w:val="0"/>
      <w:marRight w:val="0"/>
      <w:marTop w:val="0"/>
      <w:marBottom w:val="0"/>
      <w:divBdr>
        <w:top w:val="none" w:sz="0" w:space="0" w:color="auto"/>
        <w:left w:val="none" w:sz="0" w:space="0" w:color="auto"/>
        <w:bottom w:val="none" w:sz="0" w:space="0" w:color="auto"/>
        <w:right w:val="none" w:sz="0" w:space="0" w:color="auto"/>
      </w:divBdr>
    </w:div>
    <w:div w:id="1369333636">
      <w:bodyDiv w:val="1"/>
      <w:marLeft w:val="0"/>
      <w:marRight w:val="0"/>
      <w:marTop w:val="0"/>
      <w:marBottom w:val="0"/>
      <w:divBdr>
        <w:top w:val="none" w:sz="0" w:space="0" w:color="auto"/>
        <w:left w:val="none" w:sz="0" w:space="0" w:color="auto"/>
        <w:bottom w:val="none" w:sz="0" w:space="0" w:color="auto"/>
        <w:right w:val="none" w:sz="0" w:space="0" w:color="auto"/>
      </w:divBdr>
    </w:div>
    <w:div w:id="1369336408">
      <w:bodyDiv w:val="1"/>
      <w:marLeft w:val="0"/>
      <w:marRight w:val="0"/>
      <w:marTop w:val="0"/>
      <w:marBottom w:val="0"/>
      <w:divBdr>
        <w:top w:val="none" w:sz="0" w:space="0" w:color="auto"/>
        <w:left w:val="none" w:sz="0" w:space="0" w:color="auto"/>
        <w:bottom w:val="none" w:sz="0" w:space="0" w:color="auto"/>
        <w:right w:val="none" w:sz="0" w:space="0" w:color="auto"/>
      </w:divBdr>
    </w:div>
    <w:div w:id="1369378616">
      <w:bodyDiv w:val="1"/>
      <w:marLeft w:val="0"/>
      <w:marRight w:val="0"/>
      <w:marTop w:val="0"/>
      <w:marBottom w:val="0"/>
      <w:divBdr>
        <w:top w:val="none" w:sz="0" w:space="0" w:color="auto"/>
        <w:left w:val="none" w:sz="0" w:space="0" w:color="auto"/>
        <w:bottom w:val="none" w:sz="0" w:space="0" w:color="auto"/>
        <w:right w:val="none" w:sz="0" w:space="0" w:color="auto"/>
      </w:divBdr>
    </w:div>
    <w:div w:id="1369451348">
      <w:bodyDiv w:val="1"/>
      <w:marLeft w:val="0"/>
      <w:marRight w:val="0"/>
      <w:marTop w:val="0"/>
      <w:marBottom w:val="0"/>
      <w:divBdr>
        <w:top w:val="none" w:sz="0" w:space="0" w:color="auto"/>
        <w:left w:val="none" w:sz="0" w:space="0" w:color="auto"/>
        <w:bottom w:val="none" w:sz="0" w:space="0" w:color="auto"/>
        <w:right w:val="none" w:sz="0" w:space="0" w:color="auto"/>
      </w:divBdr>
    </w:div>
    <w:div w:id="1369452899">
      <w:bodyDiv w:val="1"/>
      <w:marLeft w:val="0"/>
      <w:marRight w:val="0"/>
      <w:marTop w:val="0"/>
      <w:marBottom w:val="0"/>
      <w:divBdr>
        <w:top w:val="none" w:sz="0" w:space="0" w:color="auto"/>
        <w:left w:val="none" w:sz="0" w:space="0" w:color="auto"/>
        <w:bottom w:val="none" w:sz="0" w:space="0" w:color="auto"/>
        <w:right w:val="none" w:sz="0" w:space="0" w:color="auto"/>
      </w:divBdr>
    </w:div>
    <w:div w:id="1369530869">
      <w:bodyDiv w:val="1"/>
      <w:marLeft w:val="0"/>
      <w:marRight w:val="0"/>
      <w:marTop w:val="0"/>
      <w:marBottom w:val="0"/>
      <w:divBdr>
        <w:top w:val="none" w:sz="0" w:space="0" w:color="auto"/>
        <w:left w:val="none" w:sz="0" w:space="0" w:color="auto"/>
        <w:bottom w:val="none" w:sz="0" w:space="0" w:color="auto"/>
        <w:right w:val="none" w:sz="0" w:space="0" w:color="auto"/>
      </w:divBdr>
    </w:div>
    <w:div w:id="1369641224">
      <w:bodyDiv w:val="1"/>
      <w:marLeft w:val="0"/>
      <w:marRight w:val="0"/>
      <w:marTop w:val="0"/>
      <w:marBottom w:val="0"/>
      <w:divBdr>
        <w:top w:val="none" w:sz="0" w:space="0" w:color="auto"/>
        <w:left w:val="none" w:sz="0" w:space="0" w:color="auto"/>
        <w:bottom w:val="none" w:sz="0" w:space="0" w:color="auto"/>
        <w:right w:val="none" w:sz="0" w:space="0" w:color="auto"/>
      </w:divBdr>
    </w:div>
    <w:div w:id="1369718692">
      <w:bodyDiv w:val="1"/>
      <w:marLeft w:val="0"/>
      <w:marRight w:val="0"/>
      <w:marTop w:val="0"/>
      <w:marBottom w:val="0"/>
      <w:divBdr>
        <w:top w:val="none" w:sz="0" w:space="0" w:color="auto"/>
        <w:left w:val="none" w:sz="0" w:space="0" w:color="auto"/>
        <w:bottom w:val="none" w:sz="0" w:space="0" w:color="auto"/>
        <w:right w:val="none" w:sz="0" w:space="0" w:color="auto"/>
      </w:divBdr>
    </w:div>
    <w:div w:id="1369720510">
      <w:bodyDiv w:val="1"/>
      <w:marLeft w:val="0"/>
      <w:marRight w:val="0"/>
      <w:marTop w:val="0"/>
      <w:marBottom w:val="0"/>
      <w:divBdr>
        <w:top w:val="none" w:sz="0" w:space="0" w:color="auto"/>
        <w:left w:val="none" w:sz="0" w:space="0" w:color="auto"/>
        <w:bottom w:val="none" w:sz="0" w:space="0" w:color="auto"/>
        <w:right w:val="none" w:sz="0" w:space="0" w:color="auto"/>
      </w:divBdr>
    </w:div>
    <w:div w:id="1369795216">
      <w:bodyDiv w:val="1"/>
      <w:marLeft w:val="0"/>
      <w:marRight w:val="0"/>
      <w:marTop w:val="0"/>
      <w:marBottom w:val="0"/>
      <w:divBdr>
        <w:top w:val="none" w:sz="0" w:space="0" w:color="auto"/>
        <w:left w:val="none" w:sz="0" w:space="0" w:color="auto"/>
        <w:bottom w:val="none" w:sz="0" w:space="0" w:color="auto"/>
        <w:right w:val="none" w:sz="0" w:space="0" w:color="auto"/>
      </w:divBdr>
    </w:div>
    <w:div w:id="1369795667">
      <w:bodyDiv w:val="1"/>
      <w:marLeft w:val="0"/>
      <w:marRight w:val="0"/>
      <w:marTop w:val="0"/>
      <w:marBottom w:val="0"/>
      <w:divBdr>
        <w:top w:val="none" w:sz="0" w:space="0" w:color="auto"/>
        <w:left w:val="none" w:sz="0" w:space="0" w:color="auto"/>
        <w:bottom w:val="none" w:sz="0" w:space="0" w:color="auto"/>
        <w:right w:val="none" w:sz="0" w:space="0" w:color="auto"/>
      </w:divBdr>
    </w:div>
    <w:div w:id="1369909756">
      <w:bodyDiv w:val="1"/>
      <w:marLeft w:val="0"/>
      <w:marRight w:val="0"/>
      <w:marTop w:val="0"/>
      <w:marBottom w:val="0"/>
      <w:divBdr>
        <w:top w:val="none" w:sz="0" w:space="0" w:color="auto"/>
        <w:left w:val="none" w:sz="0" w:space="0" w:color="auto"/>
        <w:bottom w:val="none" w:sz="0" w:space="0" w:color="auto"/>
        <w:right w:val="none" w:sz="0" w:space="0" w:color="auto"/>
      </w:divBdr>
    </w:div>
    <w:div w:id="1370109506">
      <w:bodyDiv w:val="1"/>
      <w:marLeft w:val="0"/>
      <w:marRight w:val="0"/>
      <w:marTop w:val="0"/>
      <w:marBottom w:val="0"/>
      <w:divBdr>
        <w:top w:val="none" w:sz="0" w:space="0" w:color="auto"/>
        <w:left w:val="none" w:sz="0" w:space="0" w:color="auto"/>
        <w:bottom w:val="none" w:sz="0" w:space="0" w:color="auto"/>
        <w:right w:val="none" w:sz="0" w:space="0" w:color="auto"/>
      </w:divBdr>
    </w:div>
    <w:div w:id="1370110388">
      <w:bodyDiv w:val="1"/>
      <w:marLeft w:val="0"/>
      <w:marRight w:val="0"/>
      <w:marTop w:val="0"/>
      <w:marBottom w:val="0"/>
      <w:divBdr>
        <w:top w:val="none" w:sz="0" w:space="0" w:color="auto"/>
        <w:left w:val="none" w:sz="0" w:space="0" w:color="auto"/>
        <w:bottom w:val="none" w:sz="0" w:space="0" w:color="auto"/>
        <w:right w:val="none" w:sz="0" w:space="0" w:color="auto"/>
      </w:divBdr>
    </w:div>
    <w:div w:id="1370110976">
      <w:bodyDiv w:val="1"/>
      <w:marLeft w:val="0"/>
      <w:marRight w:val="0"/>
      <w:marTop w:val="0"/>
      <w:marBottom w:val="0"/>
      <w:divBdr>
        <w:top w:val="none" w:sz="0" w:space="0" w:color="auto"/>
        <w:left w:val="none" w:sz="0" w:space="0" w:color="auto"/>
        <w:bottom w:val="none" w:sz="0" w:space="0" w:color="auto"/>
        <w:right w:val="none" w:sz="0" w:space="0" w:color="auto"/>
      </w:divBdr>
    </w:div>
    <w:div w:id="1370186902">
      <w:bodyDiv w:val="1"/>
      <w:marLeft w:val="0"/>
      <w:marRight w:val="0"/>
      <w:marTop w:val="0"/>
      <w:marBottom w:val="0"/>
      <w:divBdr>
        <w:top w:val="none" w:sz="0" w:space="0" w:color="auto"/>
        <w:left w:val="none" w:sz="0" w:space="0" w:color="auto"/>
        <w:bottom w:val="none" w:sz="0" w:space="0" w:color="auto"/>
        <w:right w:val="none" w:sz="0" w:space="0" w:color="auto"/>
      </w:divBdr>
    </w:div>
    <w:div w:id="1370299450">
      <w:bodyDiv w:val="1"/>
      <w:marLeft w:val="0"/>
      <w:marRight w:val="0"/>
      <w:marTop w:val="0"/>
      <w:marBottom w:val="0"/>
      <w:divBdr>
        <w:top w:val="none" w:sz="0" w:space="0" w:color="auto"/>
        <w:left w:val="none" w:sz="0" w:space="0" w:color="auto"/>
        <w:bottom w:val="none" w:sz="0" w:space="0" w:color="auto"/>
        <w:right w:val="none" w:sz="0" w:space="0" w:color="auto"/>
      </w:divBdr>
    </w:div>
    <w:div w:id="1370423407">
      <w:bodyDiv w:val="1"/>
      <w:marLeft w:val="0"/>
      <w:marRight w:val="0"/>
      <w:marTop w:val="0"/>
      <w:marBottom w:val="0"/>
      <w:divBdr>
        <w:top w:val="none" w:sz="0" w:space="0" w:color="auto"/>
        <w:left w:val="none" w:sz="0" w:space="0" w:color="auto"/>
        <w:bottom w:val="none" w:sz="0" w:space="0" w:color="auto"/>
        <w:right w:val="none" w:sz="0" w:space="0" w:color="auto"/>
      </w:divBdr>
    </w:div>
    <w:div w:id="1370567337">
      <w:bodyDiv w:val="1"/>
      <w:marLeft w:val="0"/>
      <w:marRight w:val="0"/>
      <w:marTop w:val="0"/>
      <w:marBottom w:val="0"/>
      <w:divBdr>
        <w:top w:val="none" w:sz="0" w:space="0" w:color="auto"/>
        <w:left w:val="none" w:sz="0" w:space="0" w:color="auto"/>
        <w:bottom w:val="none" w:sz="0" w:space="0" w:color="auto"/>
        <w:right w:val="none" w:sz="0" w:space="0" w:color="auto"/>
      </w:divBdr>
    </w:div>
    <w:div w:id="1370572338">
      <w:bodyDiv w:val="1"/>
      <w:marLeft w:val="0"/>
      <w:marRight w:val="0"/>
      <w:marTop w:val="0"/>
      <w:marBottom w:val="0"/>
      <w:divBdr>
        <w:top w:val="none" w:sz="0" w:space="0" w:color="auto"/>
        <w:left w:val="none" w:sz="0" w:space="0" w:color="auto"/>
        <w:bottom w:val="none" w:sz="0" w:space="0" w:color="auto"/>
        <w:right w:val="none" w:sz="0" w:space="0" w:color="auto"/>
      </w:divBdr>
    </w:div>
    <w:div w:id="1370640505">
      <w:bodyDiv w:val="1"/>
      <w:marLeft w:val="0"/>
      <w:marRight w:val="0"/>
      <w:marTop w:val="0"/>
      <w:marBottom w:val="0"/>
      <w:divBdr>
        <w:top w:val="none" w:sz="0" w:space="0" w:color="auto"/>
        <w:left w:val="none" w:sz="0" w:space="0" w:color="auto"/>
        <w:bottom w:val="none" w:sz="0" w:space="0" w:color="auto"/>
        <w:right w:val="none" w:sz="0" w:space="0" w:color="auto"/>
      </w:divBdr>
    </w:div>
    <w:div w:id="1370640766">
      <w:bodyDiv w:val="1"/>
      <w:marLeft w:val="0"/>
      <w:marRight w:val="0"/>
      <w:marTop w:val="0"/>
      <w:marBottom w:val="0"/>
      <w:divBdr>
        <w:top w:val="none" w:sz="0" w:space="0" w:color="auto"/>
        <w:left w:val="none" w:sz="0" w:space="0" w:color="auto"/>
        <w:bottom w:val="none" w:sz="0" w:space="0" w:color="auto"/>
        <w:right w:val="none" w:sz="0" w:space="0" w:color="auto"/>
      </w:divBdr>
    </w:div>
    <w:div w:id="1370690262">
      <w:bodyDiv w:val="1"/>
      <w:marLeft w:val="0"/>
      <w:marRight w:val="0"/>
      <w:marTop w:val="0"/>
      <w:marBottom w:val="0"/>
      <w:divBdr>
        <w:top w:val="none" w:sz="0" w:space="0" w:color="auto"/>
        <w:left w:val="none" w:sz="0" w:space="0" w:color="auto"/>
        <w:bottom w:val="none" w:sz="0" w:space="0" w:color="auto"/>
        <w:right w:val="none" w:sz="0" w:space="0" w:color="auto"/>
      </w:divBdr>
    </w:div>
    <w:div w:id="1370690823">
      <w:bodyDiv w:val="1"/>
      <w:marLeft w:val="0"/>
      <w:marRight w:val="0"/>
      <w:marTop w:val="0"/>
      <w:marBottom w:val="0"/>
      <w:divBdr>
        <w:top w:val="none" w:sz="0" w:space="0" w:color="auto"/>
        <w:left w:val="none" w:sz="0" w:space="0" w:color="auto"/>
        <w:bottom w:val="none" w:sz="0" w:space="0" w:color="auto"/>
        <w:right w:val="none" w:sz="0" w:space="0" w:color="auto"/>
      </w:divBdr>
    </w:div>
    <w:div w:id="1370761271">
      <w:bodyDiv w:val="1"/>
      <w:marLeft w:val="0"/>
      <w:marRight w:val="0"/>
      <w:marTop w:val="0"/>
      <w:marBottom w:val="0"/>
      <w:divBdr>
        <w:top w:val="none" w:sz="0" w:space="0" w:color="auto"/>
        <w:left w:val="none" w:sz="0" w:space="0" w:color="auto"/>
        <w:bottom w:val="none" w:sz="0" w:space="0" w:color="auto"/>
        <w:right w:val="none" w:sz="0" w:space="0" w:color="auto"/>
      </w:divBdr>
    </w:div>
    <w:div w:id="1371029273">
      <w:bodyDiv w:val="1"/>
      <w:marLeft w:val="0"/>
      <w:marRight w:val="0"/>
      <w:marTop w:val="0"/>
      <w:marBottom w:val="0"/>
      <w:divBdr>
        <w:top w:val="none" w:sz="0" w:space="0" w:color="auto"/>
        <w:left w:val="none" w:sz="0" w:space="0" w:color="auto"/>
        <w:bottom w:val="none" w:sz="0" w:space="0" w:color="auto"/>
        <w:right w:val="none" w:sz="0" w:space="0" w:color="auto"/>
      </w:divBdr>
    </w:div>
    <w:div w:id="1371031587">
      <w:bodyDiv w:val="1"/>
      <w:marLeft w:val="0"/>
      <w:marRight w:val="0"/>
      <w:marTop w:val="0"/>
      <w:marBottom w:val="0"/>
      <w:divBdr>
        <w:top w:val="none" w:sz="0" w:space="0" w:color="auto"/>
        <w:left w:val="none" w:sz="0" w:space="0" w:color="auto"/>
        <w:bottom w:val="none" w:sz="0" w:space="0" w:color="auto"/>
        <w:right w:val="none" w:sz="0" w:space="0" w:color="auto"/>
      </w:divBdr>
    </w:div>
    <w:div w:id="1371103018">
      <w:bodyDiv w:val="1"/>
      <w:marLeft w:val="0"/>
      <w:marRight w:val="0"/>
      <w:marTop w:val="0"/>
      <w:marBottom w:val="0"/>
      <w:divBdr>
        <w:top w:val="none" w:sz="0" w:space="0" w:color="auto"/>
        <w:left w:val="none" w:sz="0" w:space="0" w:color="auto"/>
        <w:bottom w:val="none" w:sz="0" w:space="0" w:color="auto"/>
        <w:right w:val="none" w:sz="0" w:space="0" w:color="auto"/>
      </w:divBdr>
    </w:div>
    <w:div w:id="1371151458">
      <w:bodyDiv w:val="1"/>
      <w:marLeft w:val="0"/>
      <w:marRight w:val="0"/>
      <w:marTop w:val="0"/>
      <w:marBottom w:val="0"/>
      <w:divBdr>
        <w:top w:val="none" w:sz="0" w:space="0" w:color="auto"/>
        <w:left w:val="none" w:sz="0" w:space="0" w:color="auto"/>
        <w:bottom w:val="none" w:sz="0" w:space="0" w:color="auto"/>
        <w:right w:val="none" w:sz="0" w:space="0" w:color="auto"/>
      </w:divBdr>
    </w:div>
    <w:div w:id="1371304612">
      <w:bodyDiv w:val="1"/>
      <w:marLeft w:val="0"/>
      <w:marRight w:val="0"/>
      <w:marTop w:val="0"/>
      <w:marBottom w:val="0"/>
      <w:divBdr>
        <w:top w:val="none" w:sz="0" w:space="0" w:color="auto"/>
        <w:left w:val="none" w:sz="0" w:space="0" w:color="auto"/>
        <w:bottom w:val="none" w:sz="0" w:space="0" w:color="auto"/>
        <w:right w:val="none" w:sz="0" w:space="0" w:color="auto"/>
      </w:divBdr>
    </w:div>
    <w:div w:id="1371687559">
      <w:bodyDiv w:val="1"/>
      <w:marLeft w:val="0"/>
      <w:marRight w:val="0"/>
      <w:marTop w:val="0"/>
      <w:marBottom w:val="0"/>
      <w:divBdr>
        <w:top w:val="none" w:sz="0" w:space="0" w:color="auto"/>
        <w:left w:val="none" w:sz="0" w:space="0" w:color="auto"/>
        <w:bottom w:val="none" w:sz="0" w:space="0" w:color="auto"/>
        <w:right w:val="none" w:sz="0" w:space="0" w:color="auto"/>
      </w:divBdr>
    </w:div>
    <w:div w:id="1371688902">
      <w:bodyDiv w:val="1"/>
      <w:marLeft w:val="0"/>
      <w:marRight w:val="0"/>
      <w:marTop w:val="0"/>
      <w:marBottom w:val="0"/>
      <w:divBdr>
        <w:top w:val="none" w:sz="0" w:space="0" w:color="auto"/>
        <w:left w:val="none" w:sz="0" w:space="0" w:color="auto"/>
        <w:bottom w:val="none" w:sz="0" w:space="0" w:color="auto"/>
        <w:right w:val="none" w:sz="0" w:space="0" w:color="auto"/>
      </w:divBdr>
    </w:div>
    <w:div w:id="1371807107">
      <w:bodyDiv w:val="1"/>
      <w:marLeft w:val="0"/>
      <w:marRight w:val="0"/>
      <w:marTop w:val="0"/>
      <w:marBottom w:val="0"/>
      <w:divBdr>
        <w:top w:val="none" w:sz="0" w:space="0" w:color="auto"/>
        <w:left w:val="none" w:sz="0" w:space="0" w:color="auto"/>
        <w:bottom w:val="none" w:sz="0" w:space="0" w:color="auto"/>
        <w:right w:val="none" w:sz="0" w:space="0" w:color="auto"/>
      </w:divBdr>
    </w:div>
    <w:div w:id="1371807503">
      <w:bodyDiv w:val="1"/>
      <w:marLeft w:val="0"/>
      <w:marRight w:val="0"/>
      <w:marTop w:val="0"/>
      <w:marBottom w:val="0"/>
      <w:divBdr>
        <w:top w:val="none" w:sz="0" w:space="0" w:color="auto"/>
        <w:left w:val="none" w:sz="0" w:space="0" w:color="auto"/>
        <w:bottom w:val="none" w:sz="0" w:space="0" w:color="auto"/>
        <w:right w:val="none" w:sz="0" w:space="0" w:color="auto"/>
      </w:divBdr>
    </w:div>
    <w:div w:id="1372143591">
      <w:bodyDiv w:val="1"/>
      <w:marLeft w:val="0"/>
      <w:marRight w:val="0"/>
      <w:marTop w:val="0"/>
      <w:marBottom w:val="0"/>
      <w:divBdr>
        <w:top w:val="none" w:sz="0" w:space="0" w:color="auto"/>
        <w:left w:val="none" w:sz="0" w:space="0" w:color="auto"/>
        <w:bottom w:val="none" w:sz="0" w:space="0" w:color="auto"/>
        <w:right w:val="none" w:sz="0" w:space="0" w:color="auto"/>
      </w:divBdr>
    </w:div>
    <w:div w:id="1372143647">
      <w:bodyDiv w:val="1"/>
      <w:marLeft w:val="0"/>
      <w:marRight w:val="0"/>
      <w:marTop w:val="0"/>
      <w:marBottom w:val="0"/>
      <w:divBdr>
        <w:top w:val="none" w:sz="0" w:space="0" w:color="auto"/>
        <w:left w:val="none" w:sz="0" w:space="0" w:color="auto"/>
        <w:bottom w:val="none" w:sz="0" w:space="0" w:color="auto"/>
        <w:right w:val="none" w:sz="0" w:space="0" w:color="auto"/>
      </w:divBdr>
    </w:div>
    <w:div w:id="1372269977">
      <w:bodyDiv w:val="1"/>
      <w:marLeft w:val="0"/>
      <w:marRight w:val="0"/>
      <w:marTop w:val="0"/>
      <w:marBottom w:val="0"/>
      <w:divBdr>
        <w:top w:val="none" w:sz="0" w:space="0" w:color="auto"/>
        <w:left w:val="none" w:sz="0" w:space="0" w:color="auto"/>
        <w:bottom w:val="none" w:sz="0" w:space="0" w:color="auto"/>
        <w:right w:val="none" w:sz="0" w:space="0" w:color="auto"/>
      </w:divBdr>
    </w:div>
    <w:div w:id="1372270057">
      <w:bodyDiv w:val="1"/>
      <w:marLeft w:val="0"/>
      <w:marRight w:val="0"/>
      <w:marTop w:val="0"/>
      <w:marBottom w:val="0"/>
      <w:divBdr>
        <w:top w:val="none" w:sz="0" w:space="0" w:color="auto"/>
        <w:left w:val="none" w:sz="0" w:space="0" w:color="auto"/>
        <w:bottom w:val="none" w:sz="0" w:space="0" w:color="auto"/>
        <w:right w:val="none" w:sz="0" w:space="0" w:color="auto"/>
      </w:divBdr>
    </w:div>
    <w:div w:id="1372342491">
      <w:bodyDiv w:val="1"/>
      <w:marLeft w:val="0"/>
      <w:marRight w:val="0"/>
      <w:marTop w:val="0"/>
      <w:marBottom w:val="0"/>
      <w:divBdr>
        <w:top w:val="none" w:sz="0" w:space="0" w:color="auto"/>
        <w:left w:val="none" w:sz="0" w:space="0" w:color="auto"/>
        <w:bottom w:val="none" w:sz="0" w:space="0" w:color="auto"/>
        <w:right w:val="none" w:sz="0" w:space="0" w:color="auto"/>
      </w:divBdr>
    </w:div>
    <w:div w:id="1372415594">
      <w:bodyDiv w:val="1"/>
      <w:marLeft w:val="0"/>
      <w:marRight w:val="0"/>
      <w:marTop w:val="0"/>
      <w:marBottom w:val="0"/>
      <w:divBdr>
        <w:top w:val="none" w:sz="0" w:space="0" w:color="auto"/>
        <w:left w:val="none" w:sz="0" w:space="0" w:color="auto"/>
        <w:bottom w:val="none" w:sz="0" w:space="0" w:color="auto"/>
        <w:right w:val="none" w:sz="0" w:space="0" w:color="auto"/>
      </w:divBdr>
    </w:div>
    <w:div w:id="1372457544">
      <w:bodyDiv w:val="1"/>
      <w:marLeft w:val="0"/>
      <w:marRight w:val="0"/>
      <w:marTop w:val="0"/>
      <w:marBottom w:val="0"/>
      <w:divBdr>
        <w:top w:val="none" w:sz="0" w:space="0" w:color="auto"/>
        <w:left w:val="none" w:sz="0" w:space="0" w:color="auto"/>
        <w:bottom w:val="none" w:sz="0" w:space="0" w:color="auto"/>
        <w:right w:val="none" w:sz="0" w:space="0" w:color="auto"/>
      </w:divBdr>
    </w:div>
    <w:div w:id="1372459233">
      <w:bodyDiv w:val="1"/>
      <w:marLeft w:val="0"/>
      <w:marRight w:val="0"/>
      <w:marTop w:val="0"/>
      <w:marBottom w:val="0"/>
      <w:divBdr>
        <w:top w:val="none" w:sz="0" w:space="0" w:color="auto"/>
        <w:left w:val="none" w:sz="0" w:space="0" w:color="auto"/>
        <w:bottom w:val="none" w:sz="0" w:space="0" w:color="auto"/>
        <w:right w:val="none" w:sz="0" w:space="0" w:color="auto"/>
      </w:divBdr>
    </w:div>
    <w:div w:id="1372459495">
      <w:bodyDiv w:val="1"/>
      <w:marLeft w:val="0"/>
      <w:marRight w:val="0"/>
      <w:marTop w:val="0"/>
      <w:marBottom w:val="0"/>
      <w:divBdr>
        <w:top w:val="none" w:sz="0" w:space="0" w:color="auto"/>
        <w:left w:val="none" w:sz="0" w:space="0" w:color="auto"/>
        <w:bottom w:val="none" w:sz="0" w:space="0" w:color="auto"/>
        <w:right w:val="none" w:sz="0" w:space="0" w:color="auto"/>
      </w:divBdr>
    </w:div>
    <w:div w:id="1372460900">
      <w:bodyDiv w:val="1"/>
      <w:marLeft w:val="0"/>
      <w:marRight w:val="0"/>
      <w:marTop w:val="0"/>
      <w:marBottom w:val="0"/>
      <w:divBdr>
        <w:top w:val="none" w:sz="0" w:space="0" w:color="auto"/>
        <w:left w:val="none" w:sz="0" w:space="0" w:color="auto"/>
        <w:bottom w:val="none" w:sz="0" w:space="0" w:color="auto"/>
        <w:right w:val="none" w:sz="0" w:space="0" w:color="auto"/>
      </w:divBdr>
    </w:div>
    <w:div w:id="1372535185">
      <w:bodyDiv w:val="1"/>
      <w:marLeft w:val="0"/>
      <w:marRight w:val="0"/>
      <w:marTop w:val="0"/>
      <w:marBottom w:val="0"/>
      <w:divBdr>
        <w:top w:val="none" w:sz="0" w:space="0" w:color="auto"/>
        <w:left w:val="none" w:sz="0" w:space="0" w:color="auto"/>
        <w:bottom w:val="none" w:sz="0" w:space="0" w:color="auto"/>
        <w:right w:val="none" w:sz="0" w:space="0" w:color="auto"/>
      </w:divBdr>
    </w:div>
    <w:div w:id="1372654548">
      <w:bodyDiv w:val="1"/>
      <w:marLeft w:val="0"/>
      <w:marRight w:val="0"/>
      <w:marTop w:val="0"/>
      <w:marBottom w:val="0"/>
      <w:divBdr>
        <w:top w:val="none" w:sz="0" w:space="0" w:color="auto"/>
        <w:left w:val="none" w:sz="0" w:space="0" w:color="auto"/>
        <w:bottom w:val="none" w:sz="0" w:space="0" w:color="auto"/>
        <w:right w:val="none" w:sz="0" w:space="0" w:color="auto"/>
      </w:divBdr>
    </w:div>
    <w:div w:id="1373067748">
      <w:bodyDiv w:val="1"/>
      <w:marLeft w:val="0"/>
      <w:marRight w:val="0"/>
      <w:marTop w:val="0"/>
      <w:marBottom w:val="0"/>
      <w:divBdr>
        <w:top w:val="none" w:sz="0" w:space="0" w:color="auto"/>
        <w:left w:val="none" w:sz="0" w:space="0" w:color="auto"/>
        <w:bottom w:val="none" w:sz="0" w:space="0" w:color="auto"/>
        <w:right w:val="none" w:sz="0" w:space="0" w:color="auto"/>
      </w:divBdr>
    </w:div>
    <w:div w:id="1373068703">
      <w:bodyDiv w:val="1"/>
      <w:marLeft w:val="0"/>
      <w:marRight w:val="0"/>
      <w:marTop w:val="0"/>
      <w:marBottom w:val="0"/>
      <w:divBdr>
        <w:top w:val="none" w:sz="0" w:space="0" w:color="auto"/>
        <w:left w:val="none" w:sz="0" w:space="0" w:color="auto"/>
        <w:bottom w:val="none" w:sz="0" w:space="0" w:color="auto"/>
        <w:right w:val="none" w:sz="0" w:space="0" w:color="auto"/>
      </w:divBdr>
    </w:div>
    <w:div w:id="1373071913">
      <w:bodyDiv w:val="1"/>
      <w:marLeft w:val="0"/>
      <w:marRight w:val="0"/>
      <w:marTop w:val="0"/>
      <w:marBottom w:val="0"/>
      <w:divBdr>
        <w:top w:val="none" w:sz="0" w:space="0" w:color="auto"/>
        <w:left w:val="none" w:sz="0" w:space="0" w:color="auto"/>
        <w:bottom w:val="none" w:sz="0" w:space="0" w:color="auto"/>
        <w:right w:val="none" w:sz="0" w:space="0" w:color="auto"/>
      </w:divBdr>
    </w:div>
    <w:div w:id="1373075547">
      <w:bodyDiv w:val="1"/>
      <w:marLeft w:val="0"/>
      <w:marRight w:val="0"/>
      <w:marTop w:val="0"/>
      <w:marBottom w:val="0"/>
      <w:divBdr>
        <w:top w:val="none" w:sz="0" w:space="0" w:color="auto"/>
        <w:left w:val="none" w:sz="0" w:space="0" w:color="auto"/>
        <w:bottom w:val="none" w:sz="0" w:space="0" w:color="auto"/>
        <w:right w:val="none" w:sz="0" w:space="0" w:color="auto"/>
      </w:divBdr>
    </w:div>
    <w:div w:id="1373187116">
      <w:bodyDiv w:val="1"/>
      <w:marLeft w:val="0"/>
      <w:marRight w:val="0"/>
      <w:marTop w:val="0"/>
      <w:marBottom w:val="0"/>
      <w:divBdr>
        <w:top w:val="none" w:sz="0" w:space="0" w:color="auto"/>
        <w:left w:val="none" w:sz="0" w:space="0" w:color="auto"/>
        <w:bottom w:val="none" w:sz="0" w:space="0" w:color="auto"/>
        <w:right w:val="none" w:sz="0" w:space="0" w:color="auto"/>
      </w:divBdr>
    </w:div>
    <w:div w:id="1373264132">
      <w:bodyDiv w:val="1"/>
      <w:marLeft w:val="0"/>
      <w:marRight w:val="0"/>
      <w:marTop w:val="0"/>
      <w:marBottom w:val="0"/>
      <w:divBdr>
        <w:top w:val="none" w:sz="0" w:space="0" w:color="auto"/>
        <w:left w:val="none" w:sz="0" w:space="0" w:color="auto"/>
        <w:bottom w:val="none" w:sz="0" w:space="0" w:color="auto"/>
        <w:right w:val="none" w:sz="0" w:space="0" w:color="auto"/>
      </w:divBdr>
    </w:div>
    <w:div w:id="1373338350">
      <w:bodyDiv w:val="1"/>
      <w:marLeft w:val="0"/>
      <w:marRight w:val="0"/>
      <w:marTop w:val="0"/>
      <w:marBottom w:val="0"/>
      <w:divBdr>
        <w:top w:val="none" w:sz="0" w:space="0" w:color="auto"/>
        <w:left w:val="none" w:sz="0" w:space="0" w:color="auto"/>
        <w:bottom w:val="none" w:sz="0" w:space="0" w:color="auto"/>
        <w:right w:val="none" w:sz="0" w:space="0" w:color="auto"/>
      </w:divBdr>
    </w:div>
    <w:div w:id="1373461169">
      <w:bodyDiv w:val="1"/>
      <w:marLeft w:val="0"/>
      <w:marRight w:val="0"/>
      <w:marTop w:val="0"/>
      <w:marBottom w:val="0"/>
      <w:divBdr>
        <w:top w:val="none" w:sz="0" w:space="0" w:color="auto"/>
        <w:left w:val="none" w:sz="0" w:space="0" w:color="auto"/>
        <w:bottom w:val="none" w:sz="0" w:space="0" w:color="auto"/>
        <w:right w:val="none" w:sz="0" w:space="0" w:color="auto"/>
      </w:divBdr>
    </w:div>
    <w:div w:id="1373577383">
      <w:bodyDiv w:val="1"/>
      <w:marLeft w:val="0"/>
      <w:marRight w:val="0"/>
      <w:marTop w:val="0"/>
      <w:marBottom w:val="0"/>
      <w:divBdr>
        <w:top w:val="none" w:sz="0" w:space="0" w:color="auto"/>
        <w:left w:val="none" w:sz="0" w:space="0" w:color="auto"/>
        <w:bottom w:val="none" w:sz="0" w:space="0" w:color="auto"/>
        <w:right w:val="none" w:sz="0" w:space="0" w:color="auto"/>
      </w:divBdr>
    </w:div>
    <w:div w:id="1373728259">
      <w:bodyDiv w:val="1"/>
      <w:marLeft w:val="0"/>
      <w:marRight w:val="0"/>
      <w:marTop w:val="0"/>
      <w:marBottom w:val="0"/>
      <w:divBdr>
        <w:top w:val="none" w:sz="0" w:space="0" w:color="auto"/>
        <w:left w:val="none" w:sz="0" w:space="0" w:color="auto"/>
        <w:bottom w:val="none" w:sz="0" w:space="0" w:color="auto"/>
        <w:right w:val="none" w:sz="0" w:space="0" w:color="auto"/>
      </w:divBdr>
    </w:div>
    <w:div w:id="1373767112">
      <w:bodyDiv w:val="1"/>
      <w:marLeft w:val="0"/>
      <w:marRight w:val="0"/>
      <w:marTop w:val="0"/>
      <w:marBottom w:val="0"/>
      <w:divBdr>
        <w:top w:val="none" w:sz="0" w:space="0" w:color="auto"/>
        <w:left w:val="none" w:sz="0" w:space="0" w:color="auto"/>
        <w:bottom w:val="none" w:sz="0" w:space="0" w:color="auto"/>
        <w:right w:val="none" w:sz="0" w:space="0" w:color="auto"/>
      </w:divBdr>
    </w:div>
    <w:div w:id="1373848443">
      <w:bodyDiv w:val="1"/>
      <w:marLeft w:val="0"/>
      <w:marRight w:val="0"/>
      <w:marTop w:val="0"/>
      <w:marBottom w:val="0"/>
      <w:divBdr>
        <w:top w:val="none" w:sz="0" w:space="0" w:color="auto"/>
        <w:left w:val="none" w:sz="0" w:space="0" w:color="auto"/>
        <w:bottom w:val="none" w:sz="0" w:space="0" w:color="auto"/>
        <w:right w:val="none" w:sz="0" w:space="0" w:color="auto"/>
      </w:divBdr>
    </w:div>
    <w:div w:id="1373993467">
      <w:bodyDiv w:val="1"/>
      <w:marLeft w:val="0"/>
      <w:marRight w:val="0"/>
      <w:marTop w:val="0"/>
      <w:marBottom w:val="0"/>
      <w:divBdr>
        <w:top w:val="none" w:sz="0" w:space="0" w:color="auto"/>
        <w:left w:val="none" w:sz="0" w:space="0" w:color="auto"/>
        <w:bottom w:val="none" w:sz="0" w:space="0" w:color="auto"/>
        <w:right w:val="none" w:sz="0" w:space="0" w:color="auto"/>
      </w:divBdr>
    </w:div>
    <w:div w:id="1374036940">
      <w:bodyDiv w:val="1"/>
      <w:marLeft w:val="0"/>
      <w:marRight w:val="0"/>
      <w:marTop w:val="0"/>
      <w:marBottom w:val="0"/>
      <w:divBdr>
        <w:top w:val="none" w:sz="0" w:space="0" w:color="auto"/>
        <w:left w:val="none" w:sz="0" w:space="0" w:color="auto"/>
        <w:bottom w:val="none" w:sz="0" w:space="0" w:color="auto"/>
        <w:right w:val="none" w:sz="0" w:space="0" w:color="auto"/>
      </w:divBdr>
    </w:div>
    <w:div w:id="1374038752">
      <w:bodyDiv w:val="1"/>
      <w:marLeft w:val="0"/>
      <w:marRight w:val="0"/>
      <w:marTop w:val="0"/>
      <w:marBottom w:val="0"/>
      <w:divBdr>
        <w:top w:val="none" w:sz="0" w:space="0" w:color="auto"/>
        <w:left w:val="none" w:sz="0" w:space="0" w:color="auto"/>
        <w:bottom w:val="none" w:sz="0" w:space="0" w:color="auto"/>
        <w:right w:val="none" w:sz="0" w:space="0" w:color="auto"/>
      </w:divBdr>
    </w:div>
    <w:div w:id="1374041226">
      <w:bodyDiv w:val="1"/>
      <w:marLeft w:val="0"/>
      <w:marRight w:val="0"/>
      <w:marTop w:val="0"/>
      <w:marBottom w:val="0"/>
      <w:divBdr>
        <w:top w:val="none" w:sz="0" w:space="0" w:color="auto"/>
        <w:left w:val="none" w:sz="0" w:space="0" w:color="auto"/>
        <w:bottom w:val="none" w:sz="0" w:space="0" w:color="auto"/>
        <w:right w:val="none" w:sz="0" w:space="0" w:color="auto"/>
      </w:divBdr>
    </w:div>
    <w:div w:id="1374042894">
      <w:bodyDiv w:val="1"/>
      <w:marLeft w:val="0"/>
      <w:marRight w:val="0"/>
      <w:marTop w:val="0"/>
      <w:marBottom w:val="0"/>
      <w:divBdr>
        <w:top w:val="none" w:sz="0" w:space="0" w:color="auto"/>
        <w:left w:val="none" w:sz="0" w:space="0" w:color="auto"/>
        <w:bottom w:val="none" w:sz="0" w:space="0" w:color="auto"/>
        <w:right w:val="none" w:sz="0" w:space="0" w:color="auto"/>
      </w:divBdr>
    </w:div>
    <w:div w:id="1374306162">
      <w:bodyDiv w:val="1"/>
      <w:marLeft w:val="0"/>
      <w:marRight w:val="0"/>
      <w:marTop w:val="0"/>
      <w:marBottom w:val="0"/>
      <w:divBdr>
        <w:top w:val="none" w:sz="0" w:space="0" w:color="auto"/>
        <w:left w:val="none" w:sz="0" w:space="0" w:color="auto"/>
        <w:bottom w:val="none" w:sz="0" w:space="0" w:color="auto"/>
        <w:right w:val="none" w:sz="0" w:space="0" w:color="auto"/>
      </w:divBdr>
    </w:div>
    <w:div w:id="1374311816">
      <w:bodyDiv w:val="1"/>
      <w:marLeft w:val="0"/>
      <w:marRight w:val="0"/>
      <w:marTop w:val="0"/>
      <w:marBottom w:val="0"/>
      <w:divBdr>
        <w:top w:val="none" w:sz="0" w:space="0" w:color="auto"/>
        <w:left w:val="none" w:sz="0" w:space="0" w:color="auto"/>
        <w:bottom w:val="none" w:sz="0" w:space="0" w:color="auto"/>
        <w:right w:val="none" w:sz="0" w:space="0" w:color="auto"/>
      </w:divBdr>
    </w:div>
    <w:div w:id="1374425674">
      <w:bodyDiv w:val="1"/>
      <w:marLeft w:val="0"/>
      <w:marRight w:val="0"/>
      <w:marTop w:val="0"/>
      <w:marBottom w:val="0"/>
      <w:divBdr>
        <w:top w:val="none" w:sz="0" w:space="0" w:color="auto"/>
        <w:left w:val="none" w:sz="0" w:space="0" w:color="auto"/>
        <w:bottom w:val="none" w:sz="0" w:space="0" w:color="auto"/>
        <w:right w:val="none" w:sz="0" w:space="0" w:color="auto"/>
      </w:divBdr>
    </w:div>
    <w:div w:id="1374574940">
      <w:bodyDiv w:val="1"/>
      <w:marLeft w:val="0"/>
      <w:marRight w:val="0"/>
      <w:marTop w:val="0"/>
      <w:marBottom w:val="0"/>
      <w:divBdr>
        <w:top w:val="none" w:sz="0" w:space="0" w:color="auto"/>
        <w:left w:val="none" w:sz="0" w:space="0" w:color="auto"/>
        <w:bottom w:val="none" w:sz="0" w:space="0" w:color="auto"/>
        <w:right w:val="none" w:sz="0" w:space="0" w:color="auto"/>
      </w:divBdr>
    </w:div>
    <w:div w:id="1374695867">
      <w:bodyDiv w:val="1"/>
      <w:marLeft w:val="0"/>
      <w:marRight w:val="0"/>
      <w:marTop w:val="0"/>
      <w:marBottom w:val="0"/>
      <w:divBdr>
        <w:top w:val="none" w:sz="0" w:space="0" w:color="auto"/>
        <w:left w:val="none" w:sz="0" w:space="0" w:color="auto"/>
        <w:bottom w:val="none" w:sz="0" w:space="0" w:color="auto"/>
        <w:right w:val="none" w:sz="0" w:space="0" w:color="auto"/>
      </w:divBdr>
    </w:div>
    <w:div w:id="1374843314">
      <w:bodyDiv w:val="1"/>
      <w:marLeft w:val="0"/>
      <w:marRight w:val="0"/>
      <w:marTop w:val="0"/>
      <w:marBottom w:val="0"/>
      <w:divBdr>
        <w:top w:val="none" w:sz="0" w:space="0" w:color="auto"/>
        <w:left w:val="none" w:sz="0" w:space="0" w:color="auto"/>
        <w:bottom w:val="none" w:sz="0" w:space="0" w:color="auto"/>
        <w:right w:val="none" w:sz="0" w:space="0" w:color="auto"/>
      </w:divBdr>
    </w:div>
    <w:div w:id="1374885160">
      <w:bodyDiv w:val="1"/>
      <w:marLeft w:val="0"/>
      <w:marRight w:val="0"/>
      <w:marTop w:val="0"/>
      <w:marBottom w:val="0"/>
      <w:divBdr>
        <w:top w:val="none" w:sz="0" w:space="0" w:color="auto"/>
        <w:left w:val="none" w:sz="0" w:space="0" w:color="auto"/>
        <w:bottom w:val="none" w:sz="0" w:space="0" w:color="auto"/>
        <w:right w:val="none" w:sz="0" w:space="0" w:color="auto"/>
      </w:divBdr>
    </w:div>
    <w:div w:id="1374888463">
      <w:bodyDiv w:val="1"/>
      <w:marLeft w:val="0"/>
      <w:marRight w:val="0"/>
      <w:marTop w:val="0"/>
      <w:marBottom w:val="0"/>
      <w:divBdr>
        <w:top w:val="none" w:sz="0" w:space="0" w:color="auto"/>
        <w:left w:val="none" w:sz="0" w:space="0" w:color="auto"/>
        <w:bottom w:val="none" w:sz="0" w:space="0" w:color="auto"/>
        <w:right w:val="none" w:sz="0" w:space="0" w:color="auto"/>
      </w:divBdr>
    </w:div>
    <w:div w:id="1374964559">
      <w:bodyDiv w:val="1"/>
      <w:marLeft w:val="0"/>
      <w:marRight w:val="0"/>
      <w:marTop w:val="0"/>
      <w:marBottom w:val="0"/>
      <w:divBdr>
        <w:top w:val="none" w:sz="0" w:space="0" w:color="auto"/>
        <w:left w:val="none" w:sz="0" w:space="0" w:color="auto"/>
        <w:bottom w:val="none" w:sz="0" w:space="0" w:color="auto"/>
        <w:right w:val="none" w:sz="0" w:space="0" w:color="auto"/>
      </w:divBdr>
    </w:div>
    <w:div w:id="1374967285">
      <w:bodyDiv w:val="1"/>
      <w:marLeft w:val="0"/>
      <w:marRight w:val="0"/>
      <w:marTop w:val="0"/>
      <w:marBottom w:val="0"/>
      <w:divBdr>
        <w:top w:val="none" w:sz="0" w:space="0" w:color="auto"/>
        <w:left w:val="none" w:sz="0" w:space="0" w:color="auto"/>
        <w:bottom w:val="none" w:sz="0" w:space="0" w:color="auto"/>
        <w:right w:val="none" w:sz="0" w:space="0" w:color="auto"/>
      </w:divBdr>
    </w:div>
    <w:div w:id="1375151894">
      <w:bodyDiv w:val="1"/>
      <w:marLeft w:val="0"/>
      <w:marRight w:val="0"/>
      <w:marTop w:val="0"/>
      <w:marBottom w:val="0"/>
      <w:divBdr>
        <w:top w:val="none" w:sz="0" w:space="0" w:color="auto"/>
        <w:left w:val="none" w:sz="0" w:space="0" w:color="auto"/>
        <w:bottom w:val="none" w:sz="0" w:space="0" w:color="auto"/>
        <w:right w:val="none" w:sz="0" w:space="0" w:color="auto"/>
      </w:divBdr>
    </w:div>
    <w:div w:id="1375153454">
      <w:bodyDiv w:val="1"/>
      <w:marLeft w:val="0"/>
      <w:marRight w:val="0"/>
      <w:marTop w:val="0"/>
      <w:marBottom w:val="0"/>
      <w:divBdr>
        <w:top w:val="none" w:sz="0" w:space="0" w:color="auto"/>
        <w:left w:val="none" w:sz="0" w:space="0" w:color="auto"/>
        <w:bottom w:val="none" w:sz="0" w:space="0" w:color="auto"/>
        <w:right w:val="none" w:sz="0" w:space="0" w:color="auto"/>
      </w:divBdr>
    </w:div>
    <w:div w:id="1375154468">
      <w:bodyDiv w:val="1"/>
      <w:marLeft w:val="0"/>
      <w:marRight w:val="0"/>
      <w:marTop w:val="0"/>
      <w:marBottom w:val="0"/>
      <w:divBdr>
        <w:top w:val="none" w:sz="0" w:space="0" w:color="auto"/>
        <w:left w:val="none" w:sz="0" w:space="0" w:color="auto"/>
        <w:bottom w:val="none" w:sz="0" w:space="0" w:color="auto"/>
        <w:right w:val="none" w:sz="0" w:space="0" w:color="auto"/>
      </w:divBdr>
    </w:div>
    <w:div w:id="1375231384">
      <w:bodyDiv w:val="1"/>
      <w:marLeft w:val="0"/>
      <w:marRight w:val="0"/>
      <w:marTop w:val="0"/>
      <w:marBottom w:val="0"/>
      <w:divBdr>
        <w:top w:val="none" w:sz="0" w:space="0" w:color="auto"/>
        <w:left w:val="none" w:sz="0" w:space="0" w:color="auto"/>
        <w:bottom w:val="none" w:sz="0" w:space="0" w:color="auto"/>
        <w:right w:val="none" w:sz="0" w:space="0" w:color="auto"/>
      </w:divBdr>
    </w:div>
    <w:div w:id="1375348482">
      <w:bodyDiv w:val="1"/>
      <w:marLeft w:val="0"/>
      <w:marRight w:val="0"/>
      <w:marTop w:val="0"/>
      <w:marBottom w:val="0"/>
      <w:divBdr>
        <w:top w:val="none" w:sz="0" w:space="0" w:color="auto"/>
        <w:left w:val="none" w:sz="0" w:space="0" w:color="auto"/>
        <w:bottom w:val="none" w:sz="0" w:space="0" w:color="auto"/>
        <w:right w:val="none" w:sz="0" w:space="0" w:color="auto"/>
      </w:divBdr>
    </w:div>
    <w:div w:id="1375427353">
      <w:bodyDiv w:val="1"/>
      <w:marLeft w:val="0"/>
      <w:marRight w:val="0"/>
      <w:marTop w:val="0"/>
      <w:marBottom w:val="0"/>
      <w:divBdr>
        <w:top w:val="none" w:sz="0" w:space="0" w:color="auto"/>
        <w:left w:val="none" w:sz="0" w:space="0" w:color="auto"/>
        <w:bottom w:val="none" w:sz="0" w:space="0" w:color="auto"/>
        <w:right w:val="none" w:sz="0" w:space="0" w:color="auto"/>
      </w:divBdr>
    </w:div>
    <w:div w:id="1375497064">
      <w:bodyDiv w:val="1"/>
      <w:marLeft w:val="0"/>
      <w:marRight w:val="0"/>
      <w:marTop w:val="0"/>
      <w:marBottom w:val="0"/>
      <w:divBdr>
        <w:top w:val="none" w:sz="0" w:space="0" w:color="auto"/>
        <w:left w:val="none" w:sz="0" w:space="0" w:color="auto"/>
        <w:bottom w:val="none" w:sz="0" w:space="0" w:color="auto"/>
        <w:right w:val="none" w:sz="0" w:space="0" w:color="auto"/>
      </w:divBdr>
    </w:div>
    <w:div w:id="1375545220">
      <w:bodyDiv w:val="1"/>
      <w:marLeft w:val="0"/>
      <w:marRight w:val="0"/>
      <w:marTop w:val="0"/>
      <w:marBottom w:val="0"/>
      <w:divBdr>
        <w:top w:val="none" w:sz="0" w:space="0" w:color="auto"/>
        <w:left w:val="none" w:sz="0" w:space="0" w:color="auto"/>
        <w:bottom w:val="none" w:sz="0" w:space="0" w:color="auto"/>
        <w:right w:val="none" w:sz="0" w:space="0" w:color="auto"/>
      </w:divBdr>
    </w:div>
    <w:div w:id="1375545420">
      <w:bodyDiv w:val="1"/>
      <w:marLeft w:val="0"/>
      <w:marRight w:val="0"/>
      <w:marTop w:val="0"/>
      <w:marBottom w:val="0"/>
      <w:divBdr>
        <w:top w:val="none" w:sz="0" w:space="0" w:color="auto"/>
        <w:left w:val="none" w:sz="0" w:space="0" w:color="auto"/>
        <w:bottom w:val="none" w:sz="0" w:space="0" w:color="auto"/>
        <w:right w:val="none" w:sz="0" w:space="0" w:color="auto"/>
      </w:divBdr>
    </w:div>
    <w:div w:id="1375696245">
      <w:bodyDiv w:val="1"/>
      <w:marLeft w:val="0"/>
      <w:marRight w:val="0"/>
      <w:marTop w:val="0"/>
      <w:marBottom w:val="0"/>
      <w:divBdr>
        <w:top w:val="none" w:sz="0" w:space="0" w:color="auto"/>
        <w:left w:val="none" w:sz="0" w:space="0" w:color="auto"/>
        <w:bottom w:val="none" w:sz="0" w:space="0" w:color="auto"/>
        <w:right w:val="none" w:sz="0" w:space="0" w:color="auto"/>
      </w:divBdr>
    </w:div>
    <w:div w:id="1375810822">
      <w:bodyDiv w:val="1"/>
      <w:marLeft w:val="0"/>
      <w:marRight w:val="0"/>
      <w:marTop w:val="0"/>
      <w:marBottom w:val="0"/>
      <w:divBdr>
        <w:top w:val="none" w:sz="0" w:space="0" w:color="auto"/>
        <w:left w:val="none" w:sz="0" w:space="0" w:color="auto"/>
        <w:bottom w:val="none" w:sz="0" w:space="0" w:color="auto"/>
        <w:right w:val="none" w:sz="0" w:space="0" w:color="auto"/>
      </w:divBdr>
    </w:div>
    <w:div w:id="1375883938">
      <w:bodyDiv w:val="1"/>
      <w:marLeft w:val="0"/>
      <w:marRight w:val="0"/>
      <w:marTop w:val="0"/>
      <w:marBottom w:val="0"/>
      <w:divBdr>
        <w:top w:val="none" w:sz="0" w:space="0" w:color="auto"/>
        <w:left w:val="none" w:sz="0" w:space="0" w:color="auto"/>
        <w:bottom w:val="none" w:sz="0" w:space="0" w:color="auto"/>
        <w:right w:val="none" w:sz="0" w:space="0" w:color="auto"/>
      </w:divBdr>
    </w:div>
    <w:div w:id="1375959166">
      <w:bodyDiv w:val="1"/>
      <w:marLeft w:val="0"/>
      <w:marRight w:val="0"/>
      <w:marTop w:val="0"/>
      <w:marBottom w:val="0"/>
      <w:divBdr>
        <w:top w:val="none" w:sz="0" w:space="0" w:color="auto"/>
        <w:left w:val="none" w:sz="0" w:space="0" w:color="auto"/>
        <w:bottom w:val="none" w:sz="0" w:space="0" w:color="auto"/>
        <w:right w:val="none" w:sz="0" w:space="0" w:color="auto"/>
      </w:divBdr>
    </w:div>
    <w:div w:id="1375960248">
      <w:bodyDiv w:val="1"/>
      <w:marLeft w:val="0"/>
      <w:marRight w:val="0"/>
      <w:marTop w:val="0"/>
      <w:marBottom w:val="0"/>
      <w:divBdr>
        <w:top w:val="none" w:sz="0" w:space="0" w:color="auto"/>
        <w:left w:val="none" w:sz="0" w:space="0" w:color="auto"/>
        <w:bottom w:val="none" w:sz="0" w:space="0" w:color="auto"/>
        <w:right w:val="none" w:sz="0" w:space="0" w:color="auto"/>
      </w:divBdr>
    </w:div>
    <w:div w:id="1376001184">
      <w:bodyDiv w:val="1"/>
      <w:marLeft w:val="0"/>
      <w:marRight w:val="0"/>
      <w:marTop w:val="0"/>
      <w:marBottom w:val="0"/>
      <w:divBdr>
        <w:top w:val="none" w:sz="0" w:space="0" w:color="auto"/>
        <w:left w:val="none" w:sz="0" w:space="0" w:color="auto"/>
        <w:bottom w:val="none" w:sz="0" w:space="0" w:color="auto"/>
        <w:right w:val="none" w:sz="0" w:space="0" w:color="auto"/>
      </w:divBdr>
    </w:div>
    <w:div w:id="1376002539">
      <w:bodyDiv w:val="1"/>
      <w:marLeft w:val="0"/>
      <w:marRight w:val="0"/>
      <w:marTop w:val="0"/>
      <w:marBottom w:val="0"/>
      <w:divBdr>
        <w:top w:val="none" w:sz="0" w:space="0" w:color="auto"/>
        <w:left w:val="none" w:sz="0" w:space="0" w:color="auto"/>
        <w:bottom w:val="none" w:sz="0" w:space="0" w:color="auto"/>
        <w:right w:val="none" w:sz="0" w:space="0" w:color="auto"/>
      </w:divBdr>
    </w:div>
    <w:div w:id="1376081529">
      <w:bodyDiv w:val="1"/>
      <w:marLeft w:val="0"/>
      <w:marRight w:val="0"/>
      <w:marTop w:val="0"/>
      <w:marBottom w:val="0"/>
      <w:divBdr>
        <w:top w:val="none" w:sz="0" w:space="0" w:color="auto"/>
        <w:left w:val="none" w:sz="0" w:space="0" w:color="auto"/>
        <w:bottom w:val="none" w:sz="0" w:space="0" w:color="auto"/>
        <w:right w:val="none" w:sz="0" w:space="0" w:color="auto"/>
      </w:divBdr>
    </w:div>
    <w:div w:id="1376157248">
      <w:bodyDiv w:val="1"/>
      <w:marLeft w:val="0"/>
      <w:marRight w:val="0"/>
      <w:marTop w:val="0"/>
      <w:marBottom w:val="0"/>
      <w:divBdr>
        <w:top w:val="none" w:sz="0" w:space="0" w:color="auto"/>
        <w:left w:val="none" w:sz="0" w:space="0" w:color="auto"/>
        <w:bottom w:val="none" w:sz="0" w:space="0" w:color="auto"/>
        <w:right w:val="none" w:sz="0" w:space="0" w:color="auto"/>
      </w:divBdr>
    </w:div>
    <w:div w:id="1376194013">
      <w:bodyDiv w:val="1"/>
      <w:marLeft w:val="0"/>
      <w:marRight w:val="0"/>
      <w:marTop w:val="0"/>
      <w:marBottom w:val="0"/>
      <w:divBdr>
        <w:top w:val="none" w:sz="0" w:space="0" w:color="auto"/>
        <w:left w:val="none" w:sz="0" w:space="0" w:color="auto"/>
        <w:bottom w:val="none" w:sz="0" w:space="0" w:color="auto"/>
        <w:right w:val="none" w:sz="0" w:space="0" w:color="auto"/>
      </w:divBdr>
    </w:div>
    <w:div w:id="1376201805">
      <w:bodyDiv w:val="1"/>
      <w:marLeft w:val="0"/>
      <w:marRight w:val="0"/>
      <w:marTop w:val="0"/>
      <w:marBottom w:val="0"/>
      <w:divBdr>
        <w:top w:val="none" w:sz="0" w:space="0" w:color="auto"/>
        <w:left w:val="none" w:sz="0" w:space="0" w:color="auto"/>
        <w:bottom w:val="none" w:sz="0" w:space="0" w:color="auto"/>
        <w:right w:val="none" w:sz="0" w:space="0" w:color="auto"/>
      </w:divBdr>
    </w:div>
    <w:div w:id="1376350006">
      <w:bodyDiv w:val="1"/>
      <w:marLeft w:val="0"/>
      <w:marRight w:val="0"/>
      <w:marTop w:val="0"/>
      <w:marBottom w:val="0"/>
      <w:divBdr>
        <w:top w:val="none" w:sz="0" w:space="0" w:color="auto"/>
        <w:left w:val="none" w:sz="0" w:space="0" w:color="auto"/>
        <w:bottom w:val="none" w:sz="0" w:space="0" w:color="auto"/>
        <w:right w:val="none" w:sz="0" w:space="0" w:color="auto"/>
      </w:divBdr>
    </w:div>
    <w:div w:id="1376353588">
      <w:bodyDiv w:val="1"/>
      <w:marLeft w:val="0"/>
      <w:marRight w:val="0"/>
      <w:marTop w:val="0"/>
      <w:marBottom w:val="0"/>
      <w:divBdr>
        <w:top w:val="none" w:sz="0" w:space="0" w:color="auto"/>
        <w:left w:val="none" w:sz="0" w:space="0" w:color="auto"/>
        <w:bottom w:val="none" w:sz="0" w:space="0" w:color="auto"/>
        <w:right w:val="none" w:sz="0" w:space="0" w:color="auto"/>
      </w:divBdr>
    </w:div>
    <w:div w:id="1376467007">
      <w:bodyDiv w:val="1"/>
      <w:marLeft w:val="0"/>
      <w:marRight w:val="0"/>
      <w:marTop w:val="0"/>
      <w:marBottom w:val="0"/>
      <w:divBdr>
        <w:top w:val="none" w:sz="0" w:space="0" w:color="auto"/>
        <w:left w:val="none" w:sz="0" w:space="0" w:color="auto"/>
        <w:bottom w:val="none" w:sz="0" w:space="0" w:color="auto"/>
        <w:right w:val="none" w:sz="0" w:space="0" w:color="auto"/>
      </w:divBdr>
    </w:div>
    <w:div w:id="1376537553">
      <w:bodyDiv w:val="1"/>
      <w:marLeft w:val="0"/>
      <w:marRight w:val="0"/>
      <w:marTop w:val="0"/>
      <w:marBottom w:val="0"/>
      <w:divBdr>
        <w:top w:val="none" w:sz="0" w:space="0" w:color="auto"/>
        <w:left w:val="none" w:sz="0" w:space="0" w:color="auto"/>
        <w:bottom w:val="none" w:sz="0" w:space="0" w:color="auto"/>
        <w:right w:val="none" w:sz="0" w:space="0" w:color="auto"/>
      </w:divBdr>
    </w:div>
    <w:div w:id="1376661941">
      <w:bodyDiv w:val="1"/>
      <w:marLeft w:val="0"/>
      <w:marRight w:val="0"/>
      <w:marTop w:val="0"/>
      <w:marBottom w:val="0"/>
      <w:divBdr>
        <w:top w:val="none" w:sz="0" w:space="0" w:color="auto"/>
        <w:left w:val="none" w:sz="0" w:space="0" w:color="auto"/>
        <w:bottom w:val="none" w:sz="0" w:space="0" w:color="auto"/>
        <w:right w:val="none" w:sz="0" w:space="0" w:color="auto"/>
      </w:divBdr>
    </w:div>
    <w:div w:id="1376732623">
      <w:bodyDiv w:val="1"/>
      <w:marLeft w:val="0"/>
      <w:marRight w:val="0"/>
      <w:marTop w:val="0"/>
      <w:marBottom w:val="0"/>
      <w:divBdr>
        <w:top w:val="none" w:sz="0" w:space="0" w:color="auto"/>
        <w:left w:val="none" w:sz="0" w:space="0" w:color="auto"/>
        <w:bottom w:val="none" w:sz="0" w:space="0" w:color="auto"/>
        <w:right w:val="none" w:sz="0" w:space="0" w:color="auto"/>
      </w:divBdr>
    </w:div>
    <w:div w:id="1376810042">
      <w:bodyDiv w:val="1"/>
      <w:marLeft w:val="0"/>
      <w:marRight w:val="0"/>
      <w:marTop w:val="0"/>
      <w:marBottom w:val="0"/>
      <w:divBdr>
        <w:top w:val="none" w:sz="0" w:space="0" w:color="auto"/>
        <w:left w:val="none" w:sz="0" w:space="0" w:color="auto"/>
        <w:bottom w:val="none" w:sz="0" w:space="0" w:color="auto"/>
        <w:right w:val="none" w:sz="0" w:space="0" w:color="auto"/>
      </w:divBdr>
    </w:div>
    <w:div w:id="1376855864">
      <w:bodyDiv w:val="1"/>
      <w:marLeft w:val="0"/>
      <w:marRight w:val="0"/>
      <w:marTop w:val="0"/>
      <w:marBottom w:val="0"/>
      <w:divBdr>
        <w:top w:val="none" w:sz="0" w:space="0" w:color="auto"/>
        <w:left w:val="none" w:sz="0" w:space="0" w:color="auto"/>
        <w:bottom w:val="none" w:sz="0" w:space="0" w:color="auto"/>
        <w:right w:val="none" w:sz="0" w:space="0" w:color="auto"/>
      </w:divBdr>
    </w:div>
    <w:div w:id="1376926054">
      <w:bodyDiv w:val="1"/>
      <w:marLeft w:val="0"/>
      <w:marRight w:val="0"/>
      <w:marTop w:val="0"/>
      <w:marBottom w:val="0"/>
      <w:divBdr>
        <w:top w:val="none" w:sz="0" w:space="0" w:color="auto"/>
        <w:left w:val="none" w:sz="0" w:space="0" w:color="auto"/>
        <w:bottom w:val="none" w:sz="0" w:space="0" w:color="auto"/>
        <w:right w:val="none" w:sz="0" w:space="0" w:color="auto"/>
      </w:divBdr>
    </w:div>
    <w:div w:id="1376932041">
      <w:bodyDiv w:val="1"/>
      <w:marLeft w:val="0"/>
      <w:marRight w:val="0"/>
      <w:marTop w:val="0"/>
      <w:marBottom w:val="0"/>
      <w:divBdr>
        <w:top w:val="none" w:sz="0" w:space="0" w:color="auto"/>
        <w:left w:val="none" w:sz="0" w:space="0" w:color="auto"/>
        <w:bottom w:val="none" w:sz="0" w:space="0" w:color="auto"/>
        <w:right w:val="none" w:sz="0" w:space="0" w:color="auto"/>
      </w:divBdr>
    </w:div>
    <w:div w:id="1377122237">
      <w:bodyDiv w:val="1"/>
      <w:marLeft w:val="0"/>
      <w:marRight w:val="0"/>
      <w:marTop w:val="0"/>
      <w:marBottom w:val="0"/>
      <w:divBdr>
        <w:top w:val="none" w:sz="0" w:space="0" w:color="auto"/>
        <w:left w:val="none" w:sz="0" w:space="0" w:color="auto"/>
        <w:bottom w:val="none" w:sz="0" w:space="0" w:color="auto"/>
        <w:right w:val="none" w:sz="0" w:space="0" w:color="auto"/>
      </w:divBdr>
    </w:div>
    <w:div w:id="1377122276">
      <w:bodyDiv w:val="1"/>
      <w:marLeft w:val="0"/>
      <w:marRight w:val="0"/>
      <w:marTop w:val="0"/>
      <w:marBottom w:val="0"/>
      <w:divBdr>
        <w:top w:val="none" w:sz="0" w:space="0" w:color="auto"/>
        <w:left w:val="none" w:sz="0" w:space="0" w:color="auto"/>
        <w:bottom w:val="none" w:sz="0" w:space="0" w:color="auto"/>
        <w:right w:val="none" w:sz="0" w:space="0" w:color="auto"/>
      </w:divBdr>
    </w:div>
    <w:div w:id="1377124467">
      <w:bodyDiv w:val="1"/>
      <w:marLeft w:val="0"/>
      <w:marRight w:val="0"/>
      <w:marTop w:val="0"/>
      <w:marBottom w:val="0"/>
      <w:divBdr>
        <w:top w:val="none" w:sz="0" w:space="0" w:color="auto"/>
        <w:left w:val="none" w:sz="0" w:space="0" w:color="auto"/>
        <w:bottom w:val="none" w:sz="0" w:space="0" w:color="auto"/>
        <w:right w:val="none" w:sz="0" w:space="0" w:color="auto"/>
      </w:divBdr>
    </w:div>
    <w:div w:id="1377466763">
      <w:bodyDiv w:val="1"/>
      <w:marLeft w:val="0"/>
      <w:marRight w:val="0"/>
      <w:marTop w:val="0"/>
      <w:marBottom w:val="0"/>
      <w:divBdr>
        <w:top w:val="none" w:sz="0" w:space="0" w:color="auto"/>
        <w:left w:val="none" w:sz="0" w:space="0" w:color="auto"/>
        <w:bottom w:val="none" w:sz="0" w:space="0" w:color="auto"/>
        <w:right w:val="none" w:sz="0" w:space="0" w:color="auto"/>
      </w:divBdr>
    </w:div>
    <w:div w:id="1377504329">
      <w:bodyDiv w:val="1"/>
      <w:marLeft w:val="0"/>
      <w:marRight w:val="0"/>
      <w:marTop w:val="0"/>
      <w:marBottom w:val="0"/>
      <w:divBdr>
        <w:top w:val="none" w:sz="0" w:space="0" w:color="auto"/>
        <w:left w:val="none" w:sz="0" w:space="0" w:color="auto"/>
        <w:bottom w:val="none" w:sz="0" w:space="0" w:color="auto"/>
        <w:right w:val="none" w:sz="0" w:space="0" w:color="auto"/>
      </w:divBdr>
    </w:div>
    <w:div w:id="1377580293">
      <w:bodyDiv w:val="1"/>
      <w:marLeft w:val="0"/>
      <w:marRight w:val="0"/>
      <w:marTop w:val="0"/>
      <w:marBottom w:val="0"/>
      <w:divBdr>
        <w:top w:val="none" w:sz="0" w:space="0" w:color="auto"/>
        <w:left w:val="none" w:sz="0" w:space="0" w:color="auto"/>
        <w:bottom w:val="none" w:sz="0" w:space="0" w:color="auto"/>
        <w:right w:val="none" w:sz="0" w:space="0" w:color="auto"/>
      </w:divBdr>
    </w:div>
    <w:div w:id="1377586538">
      <w:bodyDiv w:val="1"/>
      <w:marLeft w:val="0"/>
      <w:marRight w:val="0"/>
      <w:marTop w:val="0"/>
      <w:marBottom w:val="0"/>
      <w:divBdr>
        <w:top w:val="none" w:sz="0" w:space="0" w:color="auto"/>
        <w:left w:val="none" w:sz="0" w:space="0" w:color="auto"/>
        <w:bottom w:val="none" w:sz="0" w:space="0" w:color="auto"/>
        <w:right w:val="none" w:sz="0" w:space="0" w:color="auto"/>
      </w:divBdr>
    </w:div>
    <w:div w:id="1377662870">
      <w:bodyDiv w:val="1"/>
      <w:marLeft w:val="0"/>
      <w:marRight w:val="0"/>
      <w:marTop w:val="0"/>
      <w:marBottom w:val="0"/>
      <w:divBdr>
        <w:top w:val="none" w:sz="0" w:space="0" w:color="auto"/>
        <w:left w:val="none" w:sz="0" w:space="0" w:color="auto"/>
        <w:bottom w:val="none" w:sz="0" w:space="0" w:color="auto"/>
        <w:right w:val="none" w:sz="0" w:space="0" w:color="auto"/>
      </w:divBdr>
    </w:div>
    <w:div w:id="1377699600">
      <w:bodyDiv w:val="1"/>
      <w:marLeft w:val="0"/>
      <w:marRight w:val="0"/>
      <w:marTop w:val="0"/>
      <w:marBottom w:val="0"/>
      <w:divBdr>
        <w:top w:val="none" w:sz="0" w:space="0" w:color="auto"/>
        <w:left w:val="none" w:sz="0" w:space="0" w:color="auto"/>
        <w:bottom w:val="none" w:sz="0" w:space="0" w:color="auto"/>
        <w:right w:val="none" w:sz="0" w:space="0" w:color="auto"/>
      </w:divBdr>
    </w:div>
    <w:div w:id="1377775066">
      <w:bodyDiv w:val="1"/>
      <w:marLeft w:val="0"/>
      <w:marRight w:val="0"/>
      <w:marTop w:val="0"/>
      <w:marBottom w:val="0"/>
      <w:divBdr>
        <w:top w:val="none" w:sz="0" w:space="0" w:color="auto"/>
        <w:left w:val="none" w:sz="0" w:space="0" w:color="auto"/>
        <w:bottom w:val="none" w:sz="0" w:space="0" w:color="auto"/>
        <w:right w:val="none" w:sz="0" w:space="0" w:color="auto"/>
      </w:divBdr>
    </w:div>
    <w:div w:id="1377849204">
      <w:bodyDiv w:val="1"/>
      <w:marLeft w:val="0"/>
      <w:marRight w:val="0"/>
      <w:marTop w:val="0"/>
      <w:marBottom w:val="0"/>
      <w:divBdr>
        <w:top w:val="none" w:sz="0" w:space="0" w:color="auto"/>
        <w:left w:val="none" w:sz="0" w:space="0" w:color="auto"/>
        <w:bottom w:val="none" w:sz="0" w:space="0" w:color="auto"/>
        <w:right w:val="none" w:sz="0" w:space="0" w:color="auto"/>
      </w:divBdr>
    </w:div>
    <w:div w:id="1377854643">
      <w:bodyDiv w:val="1"/>
      <w:marLeft w:val="0"/>
      <w:marRight w:val="0"/>
      <w:marTop w:val="0"/>
      <w:marBottom w:val="0"/>
      <w:divBdr>
        <w:top w:val="none" w:sz="0" w:space="0" w:color="auto"/>
        <w:left w:val="none" w:sz="0" w:space="0" w:color="auto"/>
        <w:bottom w:val="none" w:sz="0" w:space="0" w:color="auto"/>
        <w:right w:val="none" w:sz="0" w:space="0" w:color="auto"/>
      </w:divBdr>
    </w:div>
    <w:div w:id="1377855743">
      <w:bodyDiv w:val="1"/>
      <w:marLeft w:val="0"/>
      <w:marRight w:val="0"/>
      <w:marTop w:val="0"/>
      <w:marBottom w:val="0"/>
      <w:divBdr>
        <w:top w:val="none" w:sz="0" w:space="0" w:color="auto"/>
        <w:left w:val="none" w:sz="0" w:space="0" w:color="auto"/>
        <w:bottom w:val="none" w:sz="0" w:space="0" w:color="auto"/>
        <w:right w:val="none" w:sz="0" w:space="0" w:color="auto"/>
      </w:divBdr>
    </w:div>
    <w:div w:id="1377894431">
      <w:bodyDiv w:val="1"/>
      <w:marLeft w:val="0"/>
      <w:marRight w:val="0"/>
      <w:marTop w:val="0"/>
      <w:marBottom w:val="0"/>
      <w:divBdr>
        <w:top w:val="none" w:sz="0" w:space="0" w:color="auto"/>
        <w:left w:val="none" w:sz="0" w:space="0" w:color="auto"/>
        <w:bottom w:val="none" w:sz="0" w:space="0" w:color="auto"/>
        <w:right w:val="none" w:sz="0" w:space="0" w:color="auto"/>
      </w:divBdr>
    </w:div>
    <w:div w:id="1377895813">
      <w:bodyDiv w:val="1"/>
      <w:marLeft w:val="0"/>
      <w:marRight w:val="0"/>
      <w:marTop w:val="0"/>
      <w:marBottom w:val="0"/>
      <w:divBdr>
        <w:top w:val="none" w:sz="0" w:space="0" w:color="auto"/>
        <w:left w:val="none" w:sz="0" w:space="0" w:color="auto"/>
        <w:bottom w:val="none" w:sz="0" w:space="0" w:color="auto"/>
        <w:right w:val="none" w:sz="0" w:space="0" w:color="auto"/>
      </w:divBdr>
    </w:div>
    <w:div w:id="1377895882">
      <w:bodyDiv w:val="1"/>
      <w:marLeft w:val="0"/>
      <w:marRight w:val="0"/>
      <w:marTop w:val="0"/>
      <w:marBottom w:val="0"/>
      <w:divBdr>
        <w:top w:val="none" w:sz="0" w:space="0" w:color="auto"/>
        <w:left w:val="none" w:sz="0" w:space="0" w:color="auto"/>
        <w:bottom w:val="none" w:sz="0" w:space="0" w:color="auto"/>
        <w:right w:val="none" w:sz="0" w:space="0" w:color="auto"/>
      </w:divBdr>
    </w:div>
    <w:div w:id="1377896700">
      <w:bodyDiv w:val="1"/>
      <w:marLeft w:val="0"/>
      <w:marRight w:val="0"/>
      <w:marTop w:val="0"/>
      <w:marBottom w:val="0"/>
      <w:divBdr>
        <w:top w:val="none" w:sz="0" w:space="0" w:color="auto"/>
        <w:left w:val="none" w:sz="0" w:space="0" w:color="auto"/>
        <w:bottom w:val="none" w:sz="0" w:space="0" w:color="auto"/>
        <w:right w:val="none" w:sz="0" w:space="0" w:color="auto"/>
      </w:divBdr>
    </w:div>
    <w:div w:id="1378048387">
      <w:bodyDiv w:val="1"/>
      <w:marLeft w:val="0"/>
      <w:marRight w:val="0"/>
      <w:marTop w:val="0"/>
      <w:marBottom w:val="0"/>
      <w:divBdr>
        <w:top w:val="none" w:sz="0" w:space="0" w:color="auto"/>
        <w:left w:val="none" w:sz="0" w:space="0" w:color="auto"/>
        <w:bottom w:val="none" w:sz="0" w:space="0" w:color="auto"/>
        <w:right w:val="none" w:sz="0" w:space="0" w:color="auto"/>
      </w:divBdr>
    </w:div>
    <w:div w:id="1378162029">
      <w:bodyDiv w:val="1"/>
      <w:marLeft w:val="0"/>
      <w:marRight w:val="0"/>
      <w:marTop w:val="0"/>
      <w:marBottom w:val="0"/>
      <w:divBdr>
        <w:top w:val="none" w:sz="0" w:space="0" w:color="auto"/>
        <w:left w:val="none" w:sz="0" w:space="0" w:color="auto"/>
        <w:bottom w:val="none" w:sz="0" w:space="0" w:color="auto"/>
        <w:right w:val="none" w:sz="0" w:space="0" w:color="auto"/>
      </w:divBdr>
    </w:div>
    <w:div w:id="1378316759">
      <w:bodyDiv w:val="1"/>
      <w:marLeft w:val="0"/>
      <w:marRight w:val="0"/>
      <w:marTop w:val="0"/>
      <w:marBottom w:val="0"/>
      <w:divBdr>
        <w:top w:val="none" w:sz="0" w:space="0" w:color="auto"/>
        <w:left w:val="none" w:sz="0" w:space="0" w:color="auto"/>
        <w:bottom w:val="none" w:sz="0" w:space="0" w:color="auto"/>
        <w:right w:val="none" w:sz="0" w:space="0" w:color="auto"/>
      </w:divBdr>
    </w:div>
    <w:div w:id="1378317357">
      <w:bodyDiv w:val="1"/>
      <w:marLeft w:val="0"/>
      <w:marRight w:val="0"/>
      <w:marTop w:val="0"/>
      <w:marBottom w:val="0"/>
      <w:divBdr>
        <w:top w:val="none" w:sz="0" w:space="0" w:color="auto"/>
        <w:left w:val="none" w:sz="0" w:space="0" w:color="auto"/>
        <w:bottom w:val="none" w:sz="0" w:space="0" w:color="auto"/>
        <w:right w:val="none" w:sz="0" w:space="0" w:color="auto"/>
      </w:divBdr>
    </w:div>
    <w:div w:id="1378430291">
      <w:bodyDiv w:val="1"/>
      <w:marLeft w:val="0"/>
      <w:marRight w:val="0"/>
      <w:marTop w:val="0"/>
      <w:marBottom w:val="0"/>
      <w:divBdr>
        <w:top w:val="none" w:sz="0" w:space="0" w:color="auto"/>
        <w:left w:val="none" w:sz="0" w:space="0" w:color="auto"/>
        <w:bottom w:val="none" w:sz="0" w:space="0" w:color="auto"/>
        <w:right w:val="none" w:sz="0" w:space="0" w:color="auto"/>
      </w:divBdr>
    </w:div>
    <w:div w:id="1378509326">
      <w:bodyDiv w:val="1"/>
      <w:marLeft w:val="0"/>
      <w:marRight w:val="0"/>
      <w:marTop w:val="0"/>
      <w:marBottom w:val="0"/>
      <w:divBdr>
        <w:top w:val="none" w:sz="0" w:space="0" w:color="auto"/>
        <w:left w:val="none" w:sz="0" w:space="0" w:color="auto"/>
        <w:bottom w:val="none" w:sz="0" w:space="0" w:color="auto"/>
        <w:right w:val="none" w:sz="0" w:space="0" w:color="auto"/>
      </w:divBdr>
    </w:div>
    <w:div w:id="1378555166">
      <w:bodyDiv w:val="1"/>
      <w:marLeft w:val="0"/>
      <w:marRight w:val="0"/>
      <w:marTop w:val="0"/>
      <w:marBottom w:val="0"/>
      <w:divBdr>
        <w:top w:val="none" w:sz="0" w:space="0" w:color="auto"/>
        <w:left w:val="none" w:sz="0" w:space="0" w:color="auto"/>
        <w:bottom w:val="none" w:sz="0" w:space="0" w:color="auto"/>
        <w:right w:val="none" w:sz="0" w:space="0" w:color="auto"/>
      </w:divBdr>
    </w:div>
    <w:div w:id="1378621498">
      <w:bodyDiv w:val="1"/>
      <w:marLeft w:val="0"/>
      <w:marRight w:val="0"/>
      <w:marTop w:val="0"/>
      <w:marBottom w:val="0"/>
      <w:divBdr>
        <w:top w:val="none" w:sz="0" w:space="0" w:color="auto"/>
        <w:left w:val="none" w:sz="0" w:space="0" w:color="auto"/>
        <w:bottom w:val="none" w:sz="0" w:space="0" w:color="auto"/>
        <w:right w:val="none" w:sz="0" w:space="0" w:color="auto"/>
      </w:divBdr>
    </w:div>
    <w:div w:id="1378630499">
      <w:bodyDiv w:val="1"/>
      <w:marLeft w:val="0"/>
      <w:marRight w:val="0"/>
      <w:marTop w:val="0"/>
      <w:marBottom w:val="0"/>
      <w:divBdr>
        <w:top w:val="none" w:sz="0" w:space="0" w:color="auto"/>
        <w:left w:val="none" w:sz="0" w:space="0" w:color="auto"/>
        <w:bottom w:val="none" w:sz="0" w:space="0" w:color="auto"/>
        <w:right w:val="none" w:sz="0" w:space="0" w:color="auto"/>
      </w:divBdr>
    </w:div>
    <w:div w:id="1378698486">
      <w:bodyDiv w:val="1"/>
      <w:marLeft w:val="0"/>
      <w:marRight w:val="0"/>
      <w:marTop w:val="0"/>
      <w:marBottom w:val="0"/>
      <w:divBdr>
        <w:top w:val="none" w:sz="0" w:space="0" w:color="auto"/>
        <w:left w:val="none" w:sz="0" w:space="0" w:color="auto"/>
        <w:bottom w:val="none" w:sz="0" w:space="0" w:color="auto"/>
        <w:right w:val="none" w:sz="0" w:space="0" w:color="auto"/>
      </w:divBdr>
    </w:div>
    <w:div w:id="1378772608">
      <w:bodyDiv w:val="1"/>
      <w:marLeft w:val="0"/>
      <w:marRight w:val="0"/>
      <w:marTop w:val="0"/>
      <w:marBottom w:val="0"/>
      <w:divBdr>
        <w:top w:val="none" w:sz="0" w:space="0" w:color="auto"/>
        <w:left w:val="none" w:sz="0" w:space="0" w:color="auto"/>
        <w:bottom w:val="none" w:sz="0" w:space="0" w:color="auto"/>
        <w:right w:val="none" w:sz="0" w:space="0" w:color="auto"/>
      </w:divBdr>
    </w:div>
    <w:div w:id="1378969303">
      <w:bodyDiv w:val="1"/>
      <w:marLeft w:val="0"/>
      <w:marRight w:val="0"/>
      <w:marTop w:val="0"/>
      <w:marBottom w:val="0"/>
      <w:divBdr>
        <w:top w:val="none" w:sz="0" w:space="0" w:color="auto"/>
        <w:left w:val="none" w:sz="0" w:space="0" w:color="auto"/>
        <w:bottom w:val="none" w:sz="0" w:space="0" w:color="auto"/>
        <w:right w:val="none" w:sz="0" w:space="0" w:color="auto"/>
      </w:divBdr>
    </w:div>
    <w:div w:id="1379010784">
      <w:bodyDiv w:val="1"/>
      <w:marLeft w:val="0"/>
      <w:marRight w:val="0"/>
      <w:marTop w:val="0"/>
      <w:marBottom w:val="0"/>
      <w:divBdr>
        <w:top w:val="none" w:sz="0" w:space="0" w:color="auto"/>
        <w:left w:val="none" w:sz="0" w:space="0" w:color="auto"/>
        <w:bottom w:val="none" w:sz="0" w:space="0" w:color="auto"/>
        <w:right w:val="none" w:sz="0" w:space="0" w:color="auto"/>
      </w:divBdr>
    </w:div>
    <w:div w:id="1379088489">
      <w:bodyDiv w:val="1"/>
      <w:marLeft w:val="0"/>
      <w:marRight w:val="0"/>
      <w:marTop w:val="0"/>
      <w:marBottom w:val="0"/>
      <w:divBdr>
        <w:top w:val="none" w:sz="0" w:space="0" w:color="auto"/>
        <w:left w:val="none" w:sz="0" w:space="0" w:color="auto"/>
        <w:bottom w:val="none" w:sz="0" w:space="0" w:color="auto"/>
        <w:right w:val="none" w:sz="0" w:space="0" w:color="auto"/>
      </w:divBdr>
    </w:div>
    <w:div w:id="1379089354">
      <w:bodyDiv w:val="1"/>
      <w:marLeft w:val="0"/>
      <w:marRight w:val="0"/>
      <w:marTop w:val="0"/>
      <w:marBottom w:val="0"/>
      <w:divBdr>
        <w:top w:val="none" w:sz="0" w:space="0" w:color="auto"/>
        <w:left w:val="none" w:sz="0" w:space="0" w:color="auto"/>
        <w:bottom w:val="none" w:sz="0" w:space="0" w:color="auto"/>
        <w:right w:val="none" w:sz="0" w:space="0" w:color="auto"/>
      </w:divBdr>
    </w:div>
    <w:div w:id="1379092624">
      <w:bodyDiv w:val="1"/>
      <w:marLeft w:val="0"/>
      <w:marRight w:val="0"/>
      <w:marTop w:val="0"/>
      <w:marBottom w:val="0"/>
      <w:divBdr>
        <w:top w:val="none" w:sz="0" w:space="0" w:color="auto"/>
        <w:left w:val="none" w:sz="0" w:space="0" w:color="auto"/>
        <w:bottom w:val="none" w:sz="0" w:space="0" w:color="auto"/>
        <w:right w:val="none" w:sz="0" w:space="0" w:color="auto"/>
      </w:divBdr>
    </w:div>
    <w:div w:id="1379357658">
      <w:bodyDiv w:val="1"/>
      <w:marLeft w:val="0"/>
      <w:marRight w:val="0"/>
      <w:marTop w:val="0"/>
      <w:marBottom w:val="0"/>
      <w:divBdr>
        <w:top w:val="none" w:sz="0" w:space="0" w:color="auto"/>
        <w:left w:val="none" w:sz="0" w:space="0" w:color="auto"/>
        <w:bottom w:val="none" w:sz="0" w:space="0" w:color="auto"/>
        <w:right w:val="none" w:sz="0" w:space="0" w:color="auto"/>
      </w:divBdr>
    </w:div>
    <w:div w:id="1379431885">
      <w:bodyDiv w:val="1"/>
      <w:marLeft w:val="0"/>
      <w:marRight w:val="0"/>
      <w:marTop w:val="0"/>
      <w:marBottom w:val="0"/>
      <w:divBdr>
        <w:top w:val="none" w:sz="0" w:space="0" w:color="auto"/>
        <w:left w:val="none" w:sz="0" w:space="0" w:color="auto"/>
        <w:bottom w:val="none" w:sz="0" w:space="0" w:color="auto"/>
        <w:right w:val="none" w:sz="0" w:space="0" w:color="auto"/>
      </w:divBdr>
    </w:div>
    <w:div w:id="1379432559">
      <w:bodyDiv w:val="1"/>
      <w:marLeft w:val="0"/>
      <w:marRight w:val="0"/>
      <w:marTop w:val="0"/>
      <w:marBottom w:val="0"/>
      <w:divBdr>
        <w:top w:val="none" w:sz="0" w:space="0" w:color="auto"/>
        <w:left w:val="none" w:sz="0" w:space="0" w:color="auto"/>
        <w:bottom w:val="none" w:sz="0" w:space="0" w:color="auto"/>
        <w:right w:val="none" w:sz="0" w:space="0" w:color="auto"/>
      </w:divBdr>
    </w:div>
    <w:div w:id="1379544935">
      <w:bodyDiv w:val="1"/>
      <w:marLeft w:val="0"/>
      <w:marRight w:val="0"/>
      <w:marTop w:val="0"/>
      <w:marBottom w:val="0"/>
      <w:divBdr>
        <w:top w:val="none" w:sz="0" w:space="0" w:color="auto"/>
        <w:left w:val="none" w:sz="0" w:space="0" w:color="auto"/>
        <w:bottom w:val="none" w:sz="0" w:space="0" w:color="auto"/>
        <w:right w:val="none" w:sz="0" w:space="0" w:color="auto"/>
      </w:divBdr>
    </w:div>
    <w:div w:id="1379545605">
      <w:bodyDiv w:val="1"/>
      <w:marLeft w:val="0"/>
      <w:marRight w:val="0"/>
      <w:marTop w:val="0"/>
      <w:marBottom w:val="0"/>
      <w:divBdr>
        <w:top w:val="none" w:sz="0" w:space="0" w:color="auto"/>
        <w:left w:val="none" w:sz="0" w:space="0" w:color="auto"/>
        <w:bottom w:val="none" w:sz="0" w:space="0" w:color="auto"/>
        <w:right w:val="none" w:sz="0" w:space="0" w:color="auto"/>
      </w:divBdr>
    </w:div>
    <w:div w:id="1379552953">
      <w:bodyDiv w:val="1"/>
      <w:marLeft w:val="0"/>
      <w:marRight w:val="0"/>
      <w:marTop w:val="0"/>
      <w:marBottom w:val="0"/>
      <w:divBdr>
        <w:top w:val="none" w:sz="0" w:space="0" w:color="auto"/>
        <w:left w:val="none" w:sz="0" w:space="0" w:color="auto"/>
        <w:bottom w:val="none" w:sz="0" w:space="0" w:color="auto"/>
        <w:right w:val="none" w:sz="0" w:space="0" w:color="auto"/>
      </w:divBdr>
    </w:div>
    <w:div w:id="1379669286">
      <w:bodyDiv w:val="1"/>
      <w:marLeft w:val="0"/>
      <w:marRight w:val="0"/>
      <w:marTop w:val="0"/>
      <w:marBottom w:val="0"/>
      <w:divBdr>
        <w:top w:val="none" w:sz="0" w:space="0" w:color="auto"/>
        <w:left w:val="none" w:sz="0" w:space="0" w:color="auto"/>
        <w:bottom w:val="none" w:sz="0" w:space="0" w:color="auto"/>
        <w:right w:val="none" w:sz="0" w:space="0" w:color="auto"/>
      </w:divBdr>
    </w:div>
    <w:div w:id="1379742687">
      <w:bodyDiv w:val="1"/>
      <w:marLeft w:val="0"/>
      <w:marRight w:val="0"/>
      <w:marTop w:val="0"/>
      <w:marBottom w:val="0"/>
      <w:divBdr>
        <w:top w:val="none" w:sz="0" w:space="0" w:color="auto"/>
        <w:left w:val="none" w:sz="0" w:space="0" w:color="auto"/>
        <w:bottom w:val="none" w:sz="0" w:space="0" w:color="auto"/>
        <w:right w:val="none" w:sz="0" w:space="0" w:color="auto"/>
      </w:divBdr>
    </w:div>
    <w:div w:id="1379746661">
      <w:bodyDiv w:val="1"/>
      <w:marLeft w:val="0"/>
      <w:marRight w:val="0"/>
      <w:marTop w:val="0"/>
      <w:marBottom w:val="0"/>
      <w:divBdr>
        <w:top w:val="none" w:sz="0" w:space="0" w:color="auto"/>
        <w:left w:val="none" w:sz="0" w:space="0" w:color="auto"/>
        <w:bottom w:val="none" w:sz="0" w:space="0" w:color="auto"/>
        <w:right w:val="none" w:sz="0" w:space="0" w:color="auto"/>
      </w:divBdr>
    </w:div>
    <w:div w:id="1379746915">
      <w:bodyDiv w:val="1"/>
      <w:marLeft w:val="0"/>
      <w:marRight w:val="0"/>
      <w:marTop w:val="0"/>
      <w:marBottom w:val="0"/>
      <w:divBdr>
        <w:top w:val="none" w:sz="0" w:space="0" w:color="auto"/>
        <w:left w:val="none" w:sz="0" w:space="0" w:color="auto"/>
        <w:bottom w:val="none" w:sz="0" w:space="0" w:color="auto"/>
        <w:right w:val="none" w:sz="0" w:space="0" w:color="auto"/>
      </w:divBdr>
    </w:div>
    <w:div w:id="1379813824">
      <w:bodyDiv w:val="1"/>
      <w:marLeft w:val="0"/>
      <w:marRight w:val="0"/>
      <w:marTop w:val="0"/>
      <w:marBottom w:val="0"/>
      <w:divBdr>
        <w:top w:val="none" w:sz="0" w:space="0" w:color="auto"/>
        <w:left w:val="none" w:sz="0" w:space="0" w:color="auto"/>
        <w:bottom w:val="none" w:sz="0" w:space="0" w:color="auto"/>
        <w:right w:val="none" w:sz="0" w:space="0" w:color="auto"/>
      </w:divBdr>
    </w:div>
    <w:div w:id="1379933529">
      <w:bodyDiv w:val="1"/>
      <w:marLeft w:val="0"/>
      <w:marRight w:val="0"/>
      <w:marTop w:val="0"/>
      <w:marBottom w:val="0"/>
      <w:divBdr>
        <w:top w:val="none" w:sz="0" w:space="0" w:color="auto"/>
        <w:left w:val="none" w:sz="0" w:space="0" w:color="auto"/>
        <w:bottom w:val="none" w:sz="0" w:space="0" w:color="auto"/>
        <w:right w:val="none" w:sz="0" w:space="0" w:color="auto"/>
      </w:divBdr>
    </w:div>
    <w:div w:id="1379933707">
      <w:bodyDiv w:val="1"/>
      <w:marLeft w:val="0"/>
      <w:marRight w:val="0"/>
      <w:marTop w:val="0"/>
      <w:marBottom w:val="0"/>
      <w:divBdr>
        <w:top w:val="none" w:sz="0" w:space="0" w:color="auto"/>
        <w:left w:val="none" w:sz="0" w:space="0" w:color="auto"/>
        <w:bottom w:val="none" w:sz="0" w:space="0" w:color="auto"/>
        <w:right w:val="none" w:sz="0" w:space="0" w:color="auto"/>
      </w:divBdr>
    </w:div>
    <w:div w:id="1380007658">
      <w:bodyDiv w:val="1"/>
      <w:marLeft w:val="0"/>
      <w:marRight w:val="0"/>
      <w:marTop w:val="0"/>
      <w:marBottom w:val="0"/>
      <w:divBdr>
        <w:top w:val="none" w:sz="0" w:space="0" w:color="auto"/>
        <w:left w:val="none" w:sz="0" w:space="0" w:color="auto"/>
        <w:bottom w:val="none" w:sz="0" w:space="0" w:color="auto"/>
        <w:right w:val="none" w:sz="0" w:space="0" w:color="auto"/>
      </w:divBdr>
    </w:div>
    <w:div w:id="1380201230">
      <w:bodyDiv w:val="1"/>
      <w:marLeft w:val="0"/>
      <w:marRight w:val="0"/>
      <w:marTop w:val="0"/>
      <w:marBottom w:val="0"/>
      <w:divBdr>
        <w:top w:val="none" w:sz="0" w:space="0" w:color="auto"/>
        <w:left w:val="none" w:sz="0" w:space="0" w:color="auto"/>
        <w:bottom w:val="none" w:sz="0" w:space="0" w:color="auto"/>
        <w:right w:val="none" w:sz="0" w:space="0" w:color="auto"/>
      </w:divBdr>
    </w:div>
    <w:div w:id="1380281293">
      <w:bodyDiv w:val="1"/>
      <w:marLeft w:val="0"/>
      <w:marRight w:val="0"/>
      <w:marTop w:val="0"/>
      <w:marBottom w:val="0"/>
      <w:divBdr>
        <w:top w:val="none" w:sz="0" w:space="0" w:color="auto"/>
        <w:left w:val="none" w:sz="0" w:space="0" w:color="auto"/>
        <w:bottom w:val="none" w:sz="0" w:space="0" w:color="auto"/>
        <w:right w:val="none" w:sz="0" w:space="0" w:color="auto"/>
      </w:divBdr>
    </w:div>
    <w:div w:id="1380282570">
      <w:bodyDiv w:val="1"/>
      <w:marLeft w:val="0"/>
      <w:marRight w:val="0"/>
      <w:marTop w:val="0"/>
      <w:marBottom w:val="0"/>
      <w:divBdr>
        <w:top w:val="none" w:sz="0" w:space="0" w:color="auto"/>
        <w:left w:val="none" w:sz="0" w:space="0" w:color="auto"/>
        <w:bottom w:val="none" w:sz="0" w:space="0" w:color="auto"/>
        <w:right w:val="none" w:sz="0" w:space="0" w:color="auto"/>
      </w:divBdr>
    </w:div>
    <w:div w:id="1380397990">
      <w:bodyDiv w:val="1"/>
      <w:marLeft w:val="0"/>
      <w:marRight w:val="0"/>
      <w:marTop w:val="0"/>
      <w:marBottom w:val="0"/>
      <w:divBdr>
        <w:top w:val="none" w:sz="0" w:space="0" w:color="auto"/>
        <w:left w:val="none" w:sz="0" w:space="0" w:color="auto"/>
        <w:bottom w:val="none" w:sz="0" w:space="0" w:color="auto"/>
        <w:right w:val="none" w:sz="0" w:space="0" w:color="auto"/>
      </w:divBdr>
    </w:div>
    <w:div w:id="1380470814">
      <w:bodyDiv w:val="1"/>
      <w:marLeft w:val="0"/>
      <w:marRight w:val="0"/>
      <w:marTop w:val="0"/>
      <w:marBottom w:val="0"/>
      <w:divBdr>
        <w:top w:val="none" w:sz="0" w:space="0" w:color="auto"/>
        <w:left w:val="none" w:sz="0" w:space="0" w:color="auto"/>
        <w:bottom w:val="none" w:sz="0" w:space="0" w:color="auto"/>
        <w:right w:val="none" w:sz="0" w:space="0" w:color="auto"/>
      </w:divBdr>
    </w:div>
    <w:div w:id="1380471739">
      <w:bodyDiv w:val="1"/>
      <w:marLeft w:val="0"/>
      <w:marRight w:val="0"/>
      <w:marTop w:val="0"/>
      <w:marBottom w:val="0"/>
      <w:divBdr>
        <w:top w:val="none" w:sz="0" w:space="0" w:color="auto"/>
        <w:left w:val="none" w:sz="0" w:space="0" w:color="auto"/>
        <w:bottom w:val="none" w:sz="0" w:space="0" w:color="auto"/>
        <w:right w:val="none" w:sz="0" w:space="0" w:color="auto"/>
      </w:divBdr>
    </w:div>
    <w:div w:id="1380471809">
      <w:bodyDiv w:val="1"/>
      <w:marLeft w:val="0"/>
      <w:marRight w:val="0"/>
      <w:marTop w:val="0"/>
      <w:marBottom w:val="0"/>
      <w:divBdr>
        <w:top w:val="none" w:sz="0" w:space="0" w:color="auto"/>
        <w:left w:val="none" w:sz="0" w:space="0" w:color="auto"/>
        <w:bottom w:val="none" w:sz="0" w:space="0" w:color="auto"/>
        <w:right w:val="none" w:sz="0" w:space="0" w:color="auto"/>
      </w:divBdr>
    </w:div>
    <w:div w:id="1380476237">
      <w:bodyDiv w:val="1"/>
      <w:marLeft w:val="0"/>
      <w:marRight w:val="0"/>
      <w:marTop w:val="0"/>
      <w:marBottom w:val="0"/>
      <w:divBdr>
        <w:top w:val="none" w:sz="0" w:space="0" w:color="auto"/>
        <w:left w:val="none" w:sz="0" w:space="0" w:color="auto"/>
        <w:bottom w:val="none" w:sz="0" w:space="0" w:color="auto"/>
        <w:right w:val="none" w:sz="0" w:space="0" w:color="auto"/>
      </w:divBdr>
    </w:div>
    <w:div w:id="1380516359">
      <w:bodyDiv w:val="1"/>
      <w:marLeft w:val="0"/>
      <w:marRight w:val="0"/>
      <w:marTop w:val="0"/>
      <w:marBottom w:val="0"/>
      <w:divBdr>
        <w:top w:val="none" w:sz="0" w:space="0" w:color="auto"/>
        <w:left w:val="none" w:sz="0" w:space="0" w:color="auto"/>
        <w:bottom w:val="none" w:sz="0" w:space="0" w:color="auto"/>
        <w:right w:val="none" w:sz="0" w:space="0" w:color="auto"/>
      </w:divBdr>
    </w:div>
    <w:div w:id="1380860001">
      <w:bodyDiv w:val="1"/>
      <w:marLeft w:val="0"/>
      <w:marRight w:val="0"/>
      <w:marTop w:val="0"/>
      <w:marBottom w:val="0"/>
      <w:divBdr>
        <w:top w:val="none" w:sz="0" w:space="0" w:color="auto"/>
        <w:left w:val="none" w:sz="0" w:space="0" w:color="auto"/>
        <w:bottom w:val="none" w:sz="0" w:space="0" w:color="auto"/>
        <w:right w:val="none" w:sz="0" w:space="0" w:color="auto"/>
      </w:divBdr>
    </w:div>
    <w:div w:id="1380861240">
      <w:bodyDiv w:val="1"/>
      <w:marLeft w:val="0"/>
      <w:marRight w:val="0"/>
      <w:marTop w:val="0"/>
      <w:marBottom w:val="0"/>
      <w:divBdr>
        <w:top w:val="none" w:sz="0" w:space="0" w:color="auto"/>
        <w:left w:val="none" w:sz="0" w:space="0" w:color="auto"/>
        <w:bottom w:val="none" w:sz="0" w:space="0" w:color="auto"/>
        <w:right w:val="none" w:sz="0" w:space="0" w:color="auto"/>
      </w:divBdr>
    </w:div>
    <w:div w:id="1380862686">
      <w:bodyDiv w:val="1"/>
      <w:marLeft w:val="0"/>
      <w:marRight w:val="0"/>
      <w:marTop w:val="0"/>
      <w:marBottom w:val="0"/>
      <w:divBdr>
        <w:top w:val="none" w:sz="0" w:space="0" w:color="auto"/>
        <w:left w:val="none" w:sz="0" w:space="0" w:color="auto"/>
        <w:bottom w:val="none" w:sz="0" w:space="0" w:color="auto"/>
        <w:right w:val="none" w:sz="0" w:space="0" w:color="auto"/>
      </w:divBdr>
    </w:div>
    <w:div w:id="1381176272">
      <w:bodyDiv w:val="1"/>
      <w:marLeft w:val="0"/>
      <w:marRight w:val="0"/>
      <w:marTop w:val="0"/>
      <w:marBottom w:val="0"/>
      <w:divBdr>
        <w:top w:val="none" w:sz="0" w:space="0" w:color="auto"/>
        <w:left w:val="none" w:sz="0" w:space="0" w:color="auto"/>
        <w:bottom w:val="none" w:sz="0" w:space="0" w:color="auto"/>
        <w:right w:val="none" w:sz="0" w:space="0" w:color="auto"/>
      </w:divBdr>
    </w:div>
    <w:div w:id="1381324569">
      <w:bodyDiv w:val="1"/>
      <w:marLeft w:val="0"/>
      <w:marRight w:val="0"/>
      <w:marTop w:val="0"/>
      <w:marBottom w:val="0"/>
      <w:divBdr>
        <w:top w:val="none" w:sz="0" w:space="0" w:color="auto"/>
        <w:left w:val="none" w:sz="0" w:space="0" w:color="auto"/>
        <w:bottom w:val="none" w:sz="0" w:space="0" w:color="auto"/>
        <w:right w:val="none" w:sz="0" w:space="0" w:color="auto"/>
      </w:divBdr>
    </w:div>
    <w:div w:id="1381325816">
      <w:bodyDiv w:val="1"/>
      <w:marLeft w:val="0"/>
      <w:marRight w:val="0"/>
      <w:marTop w:val="0"/>
      <w:marBottom w:val="0"/>
      <w:divBdr>
        <w:top w:val="none" w:sz="0" w:space="0" w:color="auto"/>
        <w:left w:val="none" w:sz="0" w:space="0" w:color="auto"/>
        <w:bottom w:val="none" w:sz="0" w:space="0" w:color="auto"/>
        <w:right w:val="none" w:sz="0" w:space="0" w:color="auto"/>
      </w:divBdr>
    </w:div>
    <w:div w:id="1381395282">
      <w:bodyDiv w:val="1"/>
      <w:marLeft w:val="0"/>
      <w:marRight w:val="0"/>
      <w:marTop w:val="0"/>
      <w:marBottom w:val="0"/>
      <w:divBdr>
        <w:top w:val="none" w:sz="0" w:space="0" w:color="auto"/>
        <w:left w:val="none" w:sz="0" w:space="0" w:color="auto"/>
        <w:bottom w:val="none" w:sz="0" w:space="0" w:color="auto"/>
        <w:right w:val="none" w:sz="0" w:space="0" w:color="auto"/>
      </w:divBdr>
    </w:div>
    <w:div w:id="1381396090">
      <w:bodyDiv w:val="1"/>
      <w:marLeft w:val="0"/>
      <w:marRight w:val="0"/>
      <w:marTop w:val="0"/>
      <w:marBottom w:val="0"/>
      <w:divBdr>
        <w:top w:val="none" w:sz="0" w:space="0" w:color="auto"/>
        <w:left w:val="none" w:sz="0" w:space="0" w:color="auto"/>
        <w:bottom w:val="none" w:sz="0" w:space="0" w:color="auto"/>
        <w:right w:val="none" w:sz="0" w:space="0" w:color="auto"/>
      </w:divBdr>
    </w:div>
    <w:div w:id="1381514467">
      <w:bodyDiv w:val="1"/>
      <w:marLeft w:val="0"/>
      <w:marRight w:val="0"/>
      <w:marTop w:val="0"/>
      <w:marBottom w:val="0"/>
      <w:divBdr>
        <w:top w:val="none" w:sz="0" w:space="0" w:color="auto"/>
        <w:left w:val="none" w:sz="0" w:space="0" w:color="auto"/>
        <w:bottom w:val="none" w:sz="0" w:space="0" w:color="auto"/>
        <w:right w:val="none" w:sz="0" w:space="0" w:color="auto"/>
      </w:divBdr>
    </w:div>
    <w:div w:id="1381517284">
      <w:bodyDiv w:val="1"/>
      <w:marLeft w:val="0"/>
      <w:marRight w:val="0"/>
      <w:marTop w:val="0"/>
      <w:marBottom w:val="0"/>
      <w:divBdr>
        <w:top w:val="none" w:sz="0" w:space="0" w:color="auto"/>
        <w:left w:val="none" w:sz="0" w:space="0" w:color="auto"/>
        <w:bottom w:val="none" w:sz="0" w:space="0" w:color="auto"/>
        <w:right w:val="none" w:sz="0" w:space="0" w:color="auto"/>
      </w:divBdr>
    </w:div>
    <w:div w:id="1381630156">
      <w:bodyDiv w:val="1"/>
      <w:marLeft w:val="0"/>
      <w:marRight w:val="0"/>
      <w:marTop w:val="0"/>
      <w:marBottom w:val="0"/>
      <w:divBdr>
        <w:top w:val="none" w:sz="0" w:space="0" w:color="auto"/>
        <w:left w:val="none" w:sz="0" w:space="0" w:color="auto"/>
        <w:bottom w:val="none" w:sz="0" w:space="0" w:color="auto"/>
        <w:right w:val="none" w:sz="0" w:space="0" w:color="auto"/>
      </w:divBdr>
    </w:div>
    <w:div w:id="1381632758">
      <w:bodyDiv w:val="1"/>
      <w:marLeft w:val="0"/>
      <w:marRight w:val="0"/>
      <w:marTop w:val="0"/>
      <w:marBottom w:val="0"/>
      <w:divBdr>
        <w:top w:val="none" w:sz="0" w:space="0" w:color="auto"/>
        <w:left w:val="none" w:sz="0" w:space="0" w:color="auto"/>
        <w:bottom w:val="none" w:sz="0" w:space="0" w:color="auto"/>
        <w:right w:val="none" w:sz="0" w:space="0" w:color="auto"/>
      </w:divBdr>
    </w:div>
    <w:div w:id="1381633308">
      <w:bodyDiv w:val="1"/>
      <w:marLeft w:val="0"/>
      <w:marRight w:val="0"/>
      <w:marTop w:val="0"/>
      <w:marBottom w:val="0"/>
      <w:divBdr>
        <w:top w:val="none" w:sz="0" w:space="0" w:color="auto"/>
        <w:left w:val="none" w:sz="0" w:space="0" w:color="auto"/>
        <w:bottom w:val="none" w:sz="0" w:space="0" w:color="auto"/>
        <w:right w:val="none" w:sz="0" w:space="0" w:color="auto"/>
      </w:divBdr>
    </w:div>
    <w:div w:id="1381634714">
      <w:bodyDiv w:val="1"/>
      <w:marLeft w:val="0"/>
      <w:marRight w:val="0"/>
      <w:marTop w:val="0"/>
      <w:marBottom w:val="0"/>
      <w:divBdr>
        <w:top w:val="none" w:sz="0" w:space="0" w:color="auto"/>
        <w:left w:val="none" w:sz="0" w:space="0" w:color="auto"/>
        <w:bottom w:val="none" w:sz="0" w:space="0" w:color="auto"/>
        <w:right w:val="none" w:sz="0" w:space="0" w:color="auto"/>
      </w:divBdr>
    </w:div>
    <w:div w:id="1381857705">
      <w:bodyDiv w:val="1"/>
      <w:marLeft w:val="0"/>
      <w:marRight w:val="0"/>
      <w:marTop w:val="0"/>
      <w:marBottom w:val="0"/>
      <w:divBdr>
        <w:top w:val="none" w:sz="0" w:space="0" w:color="auto"/>
        <w:left w:val="none" w:sz="0" w:space="0" w:color="auto"/>
        <w:bottom w:val="none" w:sz="0" w:space="0" w:color="auto"/>
        <w:right w:val="none" w:sz="0" w:space="0" w:color="auto"/>
      </w:divBdr>
    </w:div>
    <w:div w:id="1381974969">
      <w:bodyDiv w:val="1"/>
      <w:marLeft w:val="0"/>
      <w:marRight w:val="0"/>
      <w:marTop w:val="0"/>
      <w:marBottom w:val="0"/>
      <w:divBdr>
        <w:top w:val="none" w:sz="0" w:space="0" w:color="auto"/>
        <w:left w:val="none" w:sz="0" w:space="0" w:color="auto"/>
        <w:bottom w:val="none" w:sz="0" w:space="0" w:color="auto"/>
        <w:right w:val="none" w:sz="0" w:space="0" w:color="auto"/>
      </w:divBdr>
    </w:div>
    <w:div w:id="1381979030">
      <w:bodyDiv w:val="1"/>
      <w:marLeft w:val="0"/>
      <w:marRight w:val="0"/>
      <w:marTop w:val="0"/>
      <w:marBottom w:val="0"/>
      <w:divBdr>
        <w:top w:val="none" w:sz="0" w:space="0" w:color="auto"/>
        <w:left w:val="none" w:sz="0" w:space="0" w:color="auto"/>
        <w:bottom w:val="none" w:sz="0" w:space="0" w:color="auto"/>
        <w:right w:val="none" w:sz="0" w:space="0" w:color="auto"/>
      </w:divBdr>
    </w:div>
    <w:div w:id="1382052392">
      <w:bodyDiv w:val="1"/>
      <w:marLeft w:val="0"/>
      <w:marRight w:val="0"/>
      <w:marTop w:val="0"/>
      <w:marBottom w:val="0"/>
      <w:divBdr>
        <w:top w:val="none" w:sz="0" w:space="0" w:color="auto"/>
        <w:left w:val="none" w:sz="0" w:space="0" w:color="auto"/>
        <w:bottom w:val="none" w:sz="0" w:space="0" w:color="auto"/>
        <w:right w:val="none" w:sz="0" w:space="0" w:color="auto"/>
      </w:divBdr>
    </w:div>
    <w:div w:id="1382091620">
      <w:bodyDiv w:val="1"/>
      <w:marLeft w:val="0"/>
      <w:marRight w:val="0"/>
      <w:marTop w:val="0"/>
      <w:marBottom w:val="0"/>
      <w:divBdr>
        <w:top w:val="none" w:sz="0" w:space="0" w:color="auto"/>
        <w:left w:val="none" w:sz="0" w:space="0" w:color="auto"/>
        <w:bottom w:val="none" w:sz="0" w:space="0" w:color="auto"/>
        <w:right w:val="none" w:sz="0" w:space="0" w:color="auto"/>
      </w:divBdr>
    </w:div>
    <w:div w:id="1382169390">
      <w:bodyDiv w:val="1"/>
      <w:marLeft w:val="0"/>
      <w:marRight w:val="0"/>
      <w:marTop w:val="0"/>
      <w:marBottom w:val="0"/>
      <w:divBdr>
        <w:top w:val="none" w:sz="0" w:space="0" w:color="auto"/>
        <w:left w:val="none" w:sz="0" w:space="0" w:color="auto"/>
        <w:bottom w:val="none" w:sz="0" w:space="0" w:color="auto"/>
        <w:right w:val="none" w:sz="0" w:space="0" w:color="auto"/>
      </w:divBdr>
    </w:div>
    <w:div w:id="1382248532">
      <w:bodyDiv w:val="1"/>
      <w:marLeft w:val="0"/>
      <w:marRight w:val="0"/>
      <w:marTop w:val="0"/>
      <w:marBottom w:val="0"/>
      <w:divBdr>
        <w:top w:val="none" w:sz="0" w:space="0" w:color="auto"/>
        <w:left w:val="none" w:sz="0" w:space="0" w:color="auto"/>
        <w:bottom w:val="none" w:sz="0" w:space="0" w:color="auto"/>
        <w:right w:val="none" w:sz="0" w:space="0" w:color="auto"/>
      </w:divBdr>
    </w:div>
    <w:div w:id="1382291307">
      <w:bodyDiv w:val="1"/>
      <w:marLeft w:val="0"/>
      <w:marRight w:val="0"/>
      <w:marTop w:val="0"/>
      <w:marBottom w:val="0"/>
      <w:divBdr>
        <w:top w:val="none" w:sz="0" w:space="0" w:color="auto"/>
        <w:left w:val="none" w:sz="0" w:space="0" w:color="auto"/>
        <w:bottom w:val="none" w:sz="0" w:space="0" w:color="auto"/>
        <w:right w:val="none" w:sz="0" w:space="0" w:color="auto"/>
      </w:divBdr>
    </w:div>
    <w:div w:id="1382367230">
      <w:bodyDiv w:val="1"/>
      <w:marLeft w:val="0"/>
      <w:marRight w:val="0"/>
      <w:marTop w:val="0"/>
      <w:marBottom w:val="0"/>
      <w:divBdr>
        <w:top w:val="none" w:sz="0" w:space="0" w:color="auto"/>
        <w:left w:val="none" w:sz="0" w:space="0" w:color="auto"/>
        <w:bottom w:val="none" w:sz="0" w:space="0" w:color="auto"/>
        <w:right w:val="none" w:sz="0" w:space="0" w:color="auto"/>
      </w:divBdr>
    </w:div>
    <w:div w:id="1382510428">
      <w:bodyDiv w:val="1"/>
      <w:marLeft w:val="0"/>
      <w:marRight w:val="0"/>
      <w:marTop w:val="0"/>
      <w:marBottom w:val="0"/>
      <w:divBdr>
        <w:top w:val="none" w:sz="0" w:space="0" w:color="auto"/>
        <w:left w:val="none" w:sz="0" w:space="0" w:color="auto"/>
        <w:bottom w:val="none" w:sz="0" w:space="0" w:color="auto"/>
        <w:right w:val="none" w:sz="0" w:space="0" w:color="auto"/>
      </w:divBdr>
    </w:div>
    <w:div w:id="1382513252">
      <w:bodyDiv w:val="1"/>
      <w:marLeft w:val="0"/>
      <w:marRight w:val="0"/>
      <w:marTop w:val="0"/>
      <w:marBottom w:val="0"/>
      <w:divBdr>
        <w:top w:val="none" w:sz="0" w:space="0" w:color="auto"/>
        <w:left w:val="none" w:sz="0" w:space="0" w:color="auto"/>
        <w:bottom w:val="none" w:sz="0" w:space="0" w:color="auto"/>
        <w:right w:val="none" w:sz="0" w:space="0" w:color="auto"/>
      </w:divBdr>
    </w:div>
    <w:div w:id="1382705047">
      <w:bodyDiv w:val="1"/>
      <w:marLeft w:val="0"/>
      <w:marRight w:val="0"/>
      <w:marTop w:val="0"/>
      <w:marBottom w:val="0"/>
      <w:divBdr>
        <w:top w:val="none" w:sz="0" w:space="0" w:color="auto"/>
        <w:left w:val="none" w:sz="0" w:space="0" w:color="auto"/>
        <w:bottom w:val="none" w:sz="0" w:space="0" w:color="auto"/>
        <w:right w:val="none" w:sz="0" w:space="0" w:color="auto"/>
      </w:divBdr>
    </w:div>
    <w:div w:id="1382708160">
      <w:bodyDiv w:val="1"/>
      <w:marLeft w:val="0"/>
      <w:marRight w:val="0"/>
      <w:marTop w:val="0"/>
      <w:marBottom w:val="0"/>
      <w:divBdr>
        <w:top w:val="none" w:sz="0" w:space="0" w:color="auto"/>
        <w:left w:val="none" w:sz="0" w:space="0" w:color="auto"/>
        <w:bottom w:val="none" w:sz="0" w:space="0" w:color="auto"/>
        <w:right w:val="none" w:sz="0" w:space="0" w:color="auto"/>
      </w:divBdr>
    </w:div>
    <w:div w:id="1382747734">
      <w:bodyDiv w:val="1"/>
      <w:marLeft w:val="0"/>
      <w:marRight w:val="0"/>
      <w:marTop w:val="0"/>
      <w:marBottom w:val="0"/>
      <w:divBdr>
        <w:top w:val="none" w:sz="0" w:space="0" w:color="auto"/>
        <w:left w:val="none" w:sz="0" w:space="0" w:color="auto"/>
        <w:bottom w:val="none" w:sz="0" w:space="0" w:color="auto"/>
        <w:right w:val="none" w:sz="0" w:space="0" w:color="auto"/>
      </w:divBdr>
    </w:div>
    <w:div w:id="1382749915">
      <w:bodyDiv w:val="1"/>
      <w:marLeft w:val="0"/>
      <w:marRight w:val="0"/>
      <w:marTop w:val="0"/>
      <w:marBottom w:val="0"/>
      <w:divBdr>
        <w:top w:val="none" w:sz="0" w:space="0" w:color="auto"/>
        <w:left w:val="none" w:sz="0" w:space="0" w:color="auto"/>
        <w:bottom w:val="none" w:sz="0" w:space="0" w:color="auto"/>
        <w:right w:val="none" w:sz="0" w:space="0" w:color="auto"/>
      </w:divBdr>
    </w:div>
    <w:div w:id="1382829484">
      <w:bodyDiv w:val="1"/>
      <w:marLeft w:val="0"/>
      <w:marRight w:val="0"/>
      <w:marTop w:val="0"/>
      <w:marBottom w:val="0"/>
      <w:divBdr>
        <w:top w:val="none" w:sz="0" w:space="0" w:color="auto"/>
        <w:left w:val="none" w:sz="0" w:space="0" w:color="auto"/>
        <w:bottom w:val="none" w:sz="0" w:space="0" w:color="auto"/>
        <w:right w:val="none" w:sz="0" w:space="0" w:color="auto"/>
      </w:divBdr>
    </w:div>
    <w:div w:id="1382897721">
      <w:bodyDiv w:val="1"/>
      <w:marLeft w:val="0"/>
      <w:marRight w:val="0"/>
      <w:marTop w:val="0"/>
      <w:marBottom w:val="0"/>
      <w:divBdr>
        <w:top w:val="none" w:sz="0" w:space="0" w:color="auto"/>
        <w:left w:val="none" w:sz="0" w:space="0" w:color="auto"/>
        <w:bottom w:val="none" w:sz="0" w:space="0" w:color="auto"/>
        <w:right w:val="none" w:sz="0" w:space="0" w:color="auto"/>
      </w:divBdr>
    </w:div>
    <w:div w:id="1382899035">
      <w:bodyDiv w:val="1"/>
      <w:marLeft w:val="0"/>
      <w:marRight w:val="0"/>
      <w:marTop w:val="0"/>
      <w:marBottom w:val="0"/>
      <w:divBdr>
        <w:top w:val="none" w:sz="0" w:space="0" w:color="auto"/>
        <w:left w:val="none" w:sz="0" w:space="0" w:color="auto"/>
        <w:bottom w:val="none" w:sz="0" w:space="0" w:color="auto"/>
        <w:right w:val="none" w:sz="0" w:space="0" w:color="auto"/>
      </w:divBdr>
    </w:div>
    <w:div w:id="1382899828">
      <w:bodyDiv w:val="1"/>
      <w:marLeft w:val="0"/>
      <w:marRight w:val="0"/>
      <w:marTop w:val="0"/>
      <w:marBottom w:val="0"/>
      <w:divBdr>
        <w:top w:val="none" w:sz="0" w:space="0" w:color="auto"/>
        <w:left w:val="none" w:sz="0" w:space="0" w:color="auto"/>
        <w:bottom w:val="none" w:sz="0" w:space="0" w:color="auto"/>
        <w:right w:val="none" w:sz="0" w:space="0" w:color="auto"/>
      </w:divBdr>
    </w:div>
    <w:div w:id="1382902179">
      <w:bodyDiv w:val="1"/>
      <w:marLeft w:val="0"/>
      <w:marRight w:val="0"/>
      <w:marTop w:val="0"/>
      <w:marBottom w:val="0"/>
      <w:divBdr>
        <w:top w:val="none" w:sz="0" w:space="0" w:color="auto"/>
        <w:left w:val="none" w:sz="0" w:space="0" w:color="auto"/>
        <w:bottom w:val="none" w:sz="0" w:space="0" w:color="auto"/>
        <w:right w:val="none" w:sz="0" w:space="0" w:color="auto"/>
      </w:divBdr>
    </w:div>
    <w:div w:id="1382945719">
      <w:bodyDiv w:val="1"/>
      <w:marLeft w:val="0"/>
      <w:marRight w:val="0"/>
      <w:marTop w:val="0"/>
      <w:marBottom w:val="0"/>
      <w:divBdr>
        <w:top w:val="none" w:sz="0" w:space="0" w:color="auto"/>
        <w:left w:val="none" w:sz="0" w:space="0" w:color="auto"/>
        <w:bottom w:val="none" w:sz="0" w:space="0" w:color="auto"/>
        <w:right w:val="none" w:sz="0" w:space="0" w:color="auto"/>
      </w:divBdr>
    </w:div>
    <w:div w:id="1383023911">
      <w:bodyDiv w:val="1"/>
      <w:marLeft w:val="0"/>
      <w:marRight w:val="0"/>
      <w:marTop w:val="0"/>
      <w:marBottom w:val="0"/>
      <w:divBdr>
        <w:top w:val="none" w:sz="0" w:space="0" w:color="auto"/>
        <w:left w:val="none" w:sz="0" w:space="0" w:color="auto"/>
        <w:bottom w:val="none" w:sz="0" w:space="0" w:color="auto"/>
        <w:right w:val="none" w:sz="0" w:space="0" w:color="auto"/>
      </w:divBdr>
    </w:div>
    <w:div w:id="1383090556">
      <w:bodyDiv w:val="1"/>
      <w:marLeft w:val="0"/>
      <w:marRight w:val="0"/>
      <w:marTop w:val="0"/>
      <w:marBottom w:val="0"/>
      <w:divBdr>
        <w:top w:val="none" w:sz="0" w:space="0" w:color="auto"/>
        <w:left w:val="none" w:sz="0" w:space="0" w:color="auto"/>
        <w:bottom w:val="none" w:sz="0" w:space="0" w:color="auto"/>
        <w:right w:val="none" w:sz="0" w:space="0" w:color="auto"/>
      </w:divBdr>
    </w:div>
    <w:div w:id="1383092613">
      <w:bodyDiv w:val="1"/>
      <w:marLeft w:val="0"/>
      <w:marRight w:val="0"/>
      <w:marTop w:val="0"/>
      <w:marBottom w:val="0"/>
      <w:divBdr>
        <w:top w:val="none" w:sz="0" w:space="0" w:color="auto"/>
        <w:left w:val="none" w:sz="0" w:space="0" w:color="auto"/>
        <w:bottom w:val="none" w:sz="0" w:space="0" w:color="auto"/>
        <w:right w:val="none" w:sz="0" w:space="0" w:color="auto"/>
      </w:divBdr>
    </w:div>
    <w:div w:id="1383167467">
      <w:bodyDiv w:val="1"/>
      <w:marLeft w:val="0"/>
      <w:marRight w:val="0"/>
      <w:marTop w:val="0"/>
      <w:marBottom w:val="0"/>
      <w:divBdr>
        <w:top w:val="none" w:sz="0" w:space="0" w:color="auto"/>
        <w:left w:val="none" w:sz="0" w:space="0" w:color="auto"/>
        <w:bottom w:val="none" w:sz="0" w:space="0" w:color="auto"/>
        <w:right w:val="none" w:sz="0" w:space="0" w:color="auto"/>
      </w:divBdr>
    </w:div>
    <w:div w:id="1383168427">
      <w:bodyDiv w:val="1"/>
      <w:marLeft w:val="0"/>
      <w:marRight w:val="0"/>
      <w:marTop w:val="0"/>
      <w:marBottom w:val="0"/>
      <w:divBdr>
        <w:top w:val="none" w:sz="0" w:space="0" w:color="auto"/>
        <w:left w:val="none" w:sz="0" w:space="0" w:color="auto"/>
        <w:bottom w:val="none" w:sz="0" w:space="0" w:color="auto"/>
        <w:right w:val="none" w:sz="0" w:space="0" w:color="auto"/>
      </w:divBdr>
    </w:div>
    <w:div w:id="1383208079">
      <w:bodyDiv w:val="1"/>
      <w:marLeft w:val="0"/>
      <w:marRight w:val="0"/>
      <w:marTop w:val="0"/>
      <w:marBottom w:val="0"/>
      <w:divBdr>
        <w:top w:val="none" w:sz="0" w:space="0" w:color="auto"/>
        <w:left w:val="none" w:sz="0" w:space="0" w:color="auto"/>
        <w:bottom w:val="none" w:sz="0" w:space="0" w:color="auto"/>
        <w:right w:val="none" w:sz="0" w:space="0" w:color="auto"/>
      </w:divBdr>
    </w:div>
    <w:div w:id="1383214123">
      <w:bodyDiv w:val="1"/>
      <w:marLeft w:val="0"/>
      <w:marRight w:val="0"/>
      <w:marTop w:val="0"/>
      <w:marBottom w:val="0"/>
      <w:divBdr>
        <w:top w:val="none" w:sz="0" w:space="0" w:color="auto"/>
        <w:left w:val="none" w:sz="0" w:space="0" w:color="auto"/>
        <w:bottom w:val="none" w:sz="0" w:space="0" w:color="auto"/>
        <w:right w:val="none" w:sz="0" w:space="0" w:color="auto"/>
      </w:divBdr>
    </w:div>
    <w:div w:id="1383334017">
      <w:bodyDiv w:val="1"/>
      <w:marLeft w:val="0"/>
      <w:marRight w:val="0"/>
      <w:marTop w:val="0"/>
      <w:marBottom w:val="0"/>
      <w:divBdr>
        <w:top w:val="none" w:sz="0" w:space="0" w:color="auto"/>
        <w:left w:val="none" w:sz="0" w:space="0" w:color="auto"/>
        <w:bottom w:val="none" w:sz="0" w:space="0" w:color="auto"/>
        <w:right w:val="none" w:sz="0" w:space="0" w:color="auto"/>
      </w:divBdr>
    </w:div>
    <w:div w:id="1383359867">
      <w:bodyDiv w:val="1"/>
      <w:marLeft w:val="0"/>
      <w:marRight w:val="0"/>
      <w:marTop w:val="0"/>
      <w:marBottom w:val="0"/>
      <w:divBdr>
        <w:top w:val="none" w:sz="0" w:space="0" w:color="auto"/>
        <w:left w:val="none" w:sz="0" w:space="0" w:color="auto"/>
        <w:bottom w:val="none" w:sz="0" w:space="0" w:color="auto"/>
        <w:right w:val="none" w:sz="0" w:space="0" w:color="auto"/>
      </w:divBdr>
    </w:div>
    <w:div w:id="1383597214">
      <w:bodyDiv w:val="1"/>
      <w:marLeft w:val="0"/>
      <w:marRight w:val="0"/>
      <w:marTop w:val="0"/>
      <w:marBottom w:val="0"/>
      <w:divBdr>
        <w:top w:val="none" w:sz="0" w:space="0" w:color="auto"/>
        <w:left w:val="none" w:sz="0" w:space="0" w:color="auto"/>
        <w:bottom w:val="none" w:sz="0" w:space="0" w:color="auto"/>
        <w:right w:val="none" w:sz="0" w:space="0" w:color="auto"/>
      </w:divBdr>
    </w:div>
    <w:div w:id="1383599722">
      <w:bodyDiv w:val="1"/>
      <w:marLeft w:val="0"/>
      <w:marRight w:val="0"/>
      <w:marTop w:val="0"/>
      <w:marBottom w:val="0"/>
      <w:divBdr>
        <w:top w:val="none" w:sz="0" w:space="0" w:color="auto"/>
        <w:left w:val="none" w:sz="0" w:space="0" w:color="auto"/>
        <w:bottom w:val="none" w:sz="0" w:space="0" w:color="auto"/>
        <w:right w:val="none" w:sz="0" w:space="0" w:color="auto"/>
      </w:divBdr>
    </w:div>
    <w:div w:id="1383674961">
      <w:bodyDiv w:val="1"/>
      <w:marLeft w:val="0"/>
      <w:marRight w:val="0"/>
      <w:marTop w:val="0"/>
      <w:marBottom w:val="0"/>
      <w:divBdr>
        <w:top w:val="none" w:sz="0" w:space="0" w:color="auto"/>
        <w:left w:val="none" w:sz="0" w:space="0" w:color="auto"/>
        <w:bottom w:val="none" w:sz="0" w:space="0" w:color="auto"/>
        <w:right w:val="none" w:sz="0" w:space="0" w:color="auto"/>
      </w:divBdr>
    </w:div>
    <w:div w:id="1383794117">
      <w:bodyDiv w:val="1"/>
      <w:marLeft w:val="0"/>
      <w:marRight w:val="0"/>
      <w:marTop w:val="0"/>
      <w:marBottom w:val="0"/>
      <w:divBdr>
        <w:top w:val="none" w:sz="0" w:space="0" w:color="auto"/>
        <w:left w:val="none" w:sz="0" w:space="0" w:color="auto"/>
        <w:bottom w:val="none" w:sz="0" w:space="0" w:color="auto"/>
        <w:right w:val="none" w:sz="0" w:space="0" w:color="auto"/>
      </w:divBdr>
    </w:div>
    <w:div w:id="1383794654">
      <w:bodyDiv w:val="1"/>
      <w:marLeft w:val="0"/>
      <w:marRight w:val="0"/>
      <w:marTop w:val="0"/>
      <w:marBottom w:val="0"/>
      <w:divBdr>
        <w:top w:val="none" w:sz="0" w:space="0" w:color="auto"/>
        <w:left w:val="none" w:sz="0" w:space="0" w:color="auto"/>
        <w:bottom w:val="none" w:sz="0" w:space="0" w:color="auto"/>
        <w:right w:val="none" w:sz="0" w:space="0" w:color="auto"/>
      </w:divBdr>
    </w:div>
    <w:div w:id="1383795646">
      <w:bodyDiv w:val="1"/>
      <w:marLeft w:val="0"/>
      <w:marRight w:val="0"/>
      <w:marTop w:val="0"/>
      <w:marBottom w:val="0"/>
      <w:divBdr>
        <w:top w:val="none" w:sz="0" w:space="0" w:color="auto"/>
        <w:left w:val="none" w:sz="0" w:space="0" w:color="auto"/>
        <w:bottom w:val="none" w:sz="0" w:space="0" w:color="auto"/>
        <w:right w:val="none" w:sz="0" w:space="0" w:color="auto"/>
      </w:divBdr>
    </w:div>
    <w:div w:id="1383824104">
      <w:bodyDiv w:val="1"/>
      <w:marLeft w:val="0"/>
      <w:marRight w:val="0"/>
      <w:marTop w:val="0"/>
      <w:marBottom w:val="0"/>
      <w:divBdr>
        <w:top w:val="none" w:sz="0" w:space="0" w:color="auto"/>
        <w:left w:val="none" w:sz="0" w:space="0" w:color="auto"/>
        <w:bottom w:val="none" w:sz="0" w:space="0" w:color="auto"/>
        <w:right w:val="none" w:sz="0" w:space="0" w:color="auto"/>
      </w:divBdr>
    </w:div>
    <w:div w:id="1383866603">
      <w:bodyDiv w:val="1"/>
      <w:marLeft w:val="0"/>
      <w:marRight w:val="0"/>
      <w:marTop w:val="0"/>
      <w:marBottom w:val="0"/>
      <w:divBdr>
        <w:top w:val="none" w:sz="0" w:space="0" w:color="auto"/>
        <w:left w:val="none" w:sz="0" w:space="0" w:color="auto"/>
        <w:bottom w:val="none" w:sz="0" w:space="0" w:color="auto"/>
        <w:right w:val="none" w:sz="0" w:space="0" w:color="auto"/>
      </w:divBdr>
    </w:div>
    <w:div w:id="1383868025">
      <w:bodyDiv w:val="1"/>
      <w:marLeft w:val="0"/>
      <w:marRight w:val="0"/>
      <w:marTop w:val="0"/>
      <w:marBottom w:val="0"/>
      <w:divBdr>
        <w:top w:val="none" w:sz="0" w:space="0" w:color="auto"/>
        <w:left w:val="none" w:sz="0" w:space="0" w:color="auto"/>
        <w:bottom w:val="none" w:sz="0" w:space="0" w:color="auto"/>
        <w:right w:val="none" w:sz="0" w:space="0" w:color="auto"/>
      </w:divBdr>
    </w:div>
    <w:div w:id="1383945813">
      <w:bodyDiv w:val="1"/>
      <w:marLeft w:val="0"/>
      <w:marRight w:val="0"/>
      <w:marTop w:val="0"/>
      <w:marBottom w:val="0"/>
      <w:divBdr>
        <w:top w:val="none" w:sz="0" w:space="0" w:color="auto"/>
        <w:left w:val="none" w:sz="0" w:space="0" w:color="auto"/>
        <w:bottom w:val="none" w:sz="0" w:space="0" w:color="auto"/>
        <w:right w:val="none" w:sz="0" w:space="0" w:color="auto"/>
      </w:divBdr>
    </w:div>
    <w:div w:id="1384216362">
      <w:bodyDiv w:val="1"/>
      <w:marLeft w:val="0"/>
      <w:marRight w:val="0"/>
      <w:marTop w:val="0"/>
      <w:marBottom w:val="0"/>
      <w:divBdr>
        <w:top w:val="none" w:sz="0" w:space="0" w:color="auto"/>
        <w:left w:val="none" w:sz="0" w:space="0" w:color="auto"/>
        <w:bottom w:val="none" w:sz="0" w:space="0" w:color="auto"/>
        <w:right w:val="none" w:sz="0" w:space="0" w:color="auto"/>
      </w:divBdr>
    </w:div>
    <w:div w:id="1384253811">
      <w:bodyDiv w:val="1"/>
      <w:marLeft w:val="0"/>
      <w:marRight w:val="0"/>
      <w:marTop w:val="0"/>
      <w:marBottom w:val="0"/>
      <w:divBdr>
        <w:top w:val="none" w:sz="0" w:space="0" w:color="auto"/>
        <w:left w:val="none" w:sz="0" w:space="0" w:color="auto"/>
        <w:bottom w:val="none" w:sz="0" w:space="0" w:color="auto"/>
        <w:right w:val="none" w:sz="0" w:space="0" w:color="auto"/>
      </w:divBdr>
    </w:div>
    <w:div w:id="1384328030">
      <w:bodyDiv w:val="1"/>
      <w:marLeft w:val="0"/>
      <w:marRight w:val="0"/>
      <w:marTop w:val="0"/>
      <w:marBottom w:val="0"/>
      <w:divBdr>
        <w:top w:val="none" w:sz="0" w:space="0" w:color="auto"/>
        <w:left w:val="none" w:sz="0" w:space="0" w:color="auto"/>
        <w:bottom w:val="none" w:sz="0" w:space="0" w:color="auto"/>
        <w:right w:val="none" w:sz="0" w:space="0" w:color="auto"/>
      </w:divBdr>
    </w:div>
    <w:div w:id="1384408487">
      <w:bodyDiv w:val="1"/>
      <w:marLeft w:val="0"/>
      <w:marRight w:val="0"/>
      <w:marTop w:val="0"/>
      <w:marBottom w:val="0"/>
      <w:divBdr>
        <w:top w:val="none" w:sz="0" w:space="0" w:color="auto"/>
        <w:left w:val="none" w:sz="0" w:space="0" w:color="auto"/>
        <w:bottom w:val="none" w:sz="0" w:space="0" w:color="auto"/>
        <w:right w:val="none" w:sz="0" w:space="0" w:color="auto"/>
      </w:divBdr>
    </w:div>
    <w:div w:id="1384408579">
      <w:bodyDiv w:val="1"/>
      <w:marLeft w:val="0"/>
      <w:marRight w:val="0"/>
      <w:marTop w:val="0"/>
      <w:marBottom w:val="0"/>
      <w:divBdr>
        <w:top w:val="none" w:sz="0" w:space="0" w:color="auto"/>
        <w:left w:val="none" w:sz="0" w:space="0" w:color="auto"/>
        <w:bottom w:val="none" w:sz="0" w:space="0" w:color="auto"/>
        <w:right w:val="none" w:sz="0" w:space="0" w:color="auto"/>
      </w:divBdr>
    </w:div>
    <w:div w:id="1384480686">
      <w:bodyDiv w:val="1"/>
      <w:marLeft w:val="0"/>
      <w:marRight w:val="0"/>
      <w:marTop w:val="0"/>
      <w:marBottom w:val="0"/>
      <w:divBdr>
        <w:top w:val="none" w:sz="0" w:space="0" w:color="auto"/>
        <w:left w:val="none" w:sz="0" w:space="0" w:color="auto"/>
        <w:bottom w:val="none" w:sz="0" w:space="0" w:color="auto"/>
        <w:right w:val="none" w:sz="0" w:space="0" w:color="auto"/>
      </w:divBdr>
    </w:div>
    <w:div w:id="1384521365">
      <w:bodyDiv w:val="1"/>
      <w:marLeft w:val="0"/>
      <w:marRight w:val="0"/>
      <w:marTop w:val="0"/>
      <w:marBottom w:val="0"/>
      <w:divBdr>
        <w:top w:val="none" w:sz="0" w:space="0" w:color="auto"/>
        <w:left w:val="none" w:sz="0" w:space="0" w:color="auto"/>
        <w:bottom w:val="none" w:sz="0" w:space="0" w:color="auto"/>
        <w:right w:val="none" w:sz="0" w:space="0" w:color="auto"/>
      </w:divBdr>
    </w:div>
    <w:div w:id="1384600679">
      <w:bodyDiv w:val="1"/>
      <w:marLeft w:val="0"/>
      <w:marRight w:val="0"/>
      <w:marTop w:val="0"/>
      <w:marBottom w:val="0"/>
      <w:divBdr>
        <w:top w:val="none" w:sz="0" w:space="0" w:color="auto"/>
        <w:left w:val="none" w:sz="0" w:space="0" w:color="auto"/>
        <w:bottom w:val="none" w:sz="0" w:space="0" w:color="auto"/>
        <w:right w:val="none" w:sz="0" w:space="0" w:color="auto"/>
      </w:divBdr>
    </w:div>
    <w:div w:id="1384669295">
      <w:bodyDiv w:val="1"/>
      <w:marLeft w:val="0"/>
      <w:marRight w:val="0"/>
      <w:marTop w:val="0"/>
      <w:marBottom w:val="0"/>
      <w:divBdr>
        <w:top w:val="none" w:sz="0" w:space="0" w:color="auto"/>
        <w:left w:val="none" w:sz="0" w:space="0" w:color="auto"/>
        <w:bottom w:val="none" w:sz="0" w:space="0" w:color="auto"/>
        <w:right w:val="none" w:sz="0" w:space="0" w:color="auto"/>
      </w:divBdr>
    </w:div>
    <w:div w:id="1384673669">
      <w:bodyDiv w:val="1"/>
      <w:marLeft w:val="0"/>
      <w:marRight w:val="0"/>
      <w:marTop w:val="0"/>
      <w:marBottom w:val="0"/>
      <w:divBdr>
        <w:top w:val="none" w:sz="0" w:space="0" w:color="auto"/>
        <w:left w:val="none" w:sz="0" w:space="0" w:color="auto"/>
        <w:bottom w:val="none" w:sz="0" w:space="0" w:color="auto"/>
        <w:right w:val="none" w:sz="0" w:space="0" w:color="auto"/>
      </w:divBdr>
    </w:div>
    <w:div w:id="1384795780">
      <w:bodyDiv w:val="1"/>
      <w:marLeft w:val="0"/>
      <w:marRight w:val="0"/>
      <w:marTop w:val="0"/>
      <w:marBottom w:val="0"/>
      <w:divBdr>
        <w:top w:val="none" w:sz="0" w:space="0" w:color="auto"/>
        <w:left w:val="none" w:sz="0" w:space="0" w:color="auto"/>
        <w:bottom w:val="none" w:sz="0" w:space="0" w:color="auto"/>
        <w:right w:val="none" w:sz="0" w:space="0" w:color="auto"/>
      </w:divBdr>
    </w:div>
    <w:div w:id="1384796275">
      <w:bodyDiv w:val="1"/>
      <w:marLeft w:val="0"/>
      <w:marRight w:val="0"/>
      <w:marTop w:val="0"/>
      <w:marBottom w:val="0"/>
      <w:divBdr>
        <w:top w:val="none" w:sz="0" w:space="0" w:color="auto"/>
        <w:left w:val="none" w:sz="0" w:space="0" w:color="auto"/>
        <w:bottom w:val="none" w:sz="0" w:space="0" w:color="auto"/>
        <w:right w:val="none" w:sz="0" w:space="0" w:color="auto"/>
      </w:divBdr>
    </w:div>
    <w:div w:id="1384911547">
      <w:bodyDiv w:val="1"/>
      <w:marLeft w:val="0"/>
      <w:marRight w:val="0"/>
      <w:marTop w:val="0"/>
      <w:marBottom w:val="0"/>
      <w:divBdr>
        <w:top w:val="none" w:sz="0" w:space="0" w:color="auto"/>
        <w:left w:val="none" w:sz="0" w:space="0" w:color="auto"/>
        <w:bottom w:val="none" w:sz="0" w:space="0" w:color="auto"/>
        <w:right w:val="none" w:sz="0" w:space="0" w:color="auto"/>
      </w:divBdr>
    </w:div>
    <w:div w:id="1384980553">
      <w:bodyDiv w:val="1"/>
      <w:marLeft w:val="0"/>
      <w:marRight w:val="0"/>
      <w:marTop w:val="0"/>
      <w:marBottom w:val="0"/>
      <w:divBdr>
        <w:top w:val="none" w:sz="0" w:space="0" w:color="auto"/>
        <w:left w:val="none" w:sz="0" w:space="0" w:color="auto"/>
        <w:bottom w:val="none" w:sz="0" w:space="0" w:color="auto"/>
        <w:right w:val="none" w:sz="0" w:space="0" w:color="auto"/>
      </w:divBdr>
    </w:div>
    <w:div w:id="1385104057">
      <w:bodyDiv w:val="1"/>
      <w:marLeft w:val="0"/>
      <w:marRight w:val="0"/>
      <w:marTop w:val="0"/>
      <w:marBottom w:val="0"/>
      <w:divBdr>
        <w:top w:val="none" w:sz="0" w:space="0" w:color="auto"/>
        <w:left w:val="none" w:sz="0" w:space="0" w:color="auto"/>
        <w:bottom w:val="none" w:sz="0" w:space="0" w:color="auto"/>
        <w:right w:val="none" w:sz="0" w:space="0" w:color="auto"/>
      </w:divBdr>
    </w:div>
    <w:div w:id="1385107282">
      <w:bodyDiv w:val="1"/>
      <w:marLeft w:val="0"/>
      <w:marRight w:val="0"/>
      <w:marTop w:val="0"/>
      <w:marBottom w:val="0"/>
      <w:divBdr>
        <w:top w:val="none" w:sz="0" w:space="0" w:color="auto"/>
        <w:left w:val="none" w:sz="0" w:space="0" w:color="auto"/>
        <w:bottom w:val="none" w:sz="0" w:space="0" w:color="auto"/>
        <w:right w:val="none" w:sz="0" w:space="0" w:color="auto"/>
      </w:divBdr>
    </w:div>
    <w:div w:id="1385135809">
      <w:bodyDiv w:val="1"/>
      <w:marLeft w:val="0"/>
      <w:marRight w:val="0"/>
      <w:marTop w:val="0"/>
      <w:marBottom w:val="0"/>
      <w:divBdr>
        <w:top w:val="none" w:sz="0" w:space="0" w:color="auto"/>
        <w:left w:val="none" w:sz="0" w:space="0" w:color="auto"/>
        <w:bottom w:val="none" w:sz="0" w:space="0" w:color="auto"/>
        <w:right w:val="none" w:sz="0" w:space="0" w:color="auto"/>
      </w:divBdr>
    </w:div>
    <w:div w:id="1385251230">
      <w:bodyDiv w:val="1"/>
      <w:marLeft w:val="0"/>
      <w:marRight w:val="0"/>
      <w:marTop w:val="0"/>
      <w:marBottom w:val="0"/>
      <w:divBdr>
        <w:top w:val="none" w:sz="0" w:space="0" w:color="auto"/>
        <w:left w:val="none" w:sz="0" w:space="0" w:color="auto"/>
        <w:bottom w:val="none" w:sz="0" w:space="0" w:color="auto"/>
        <w:right w:val="none" w:sz="0" w:space="0" w:color="auto"/>
      </w:divBdr>
    </w:div>
    <w:div w:id="1385325114">
      <w:bodyDiv w:val="1"/>
      <w:marLeft w:val="0"/>
      <w:marRight w:val="0"/>
      <w:marTop w:val="0"/>
      <w:marBottom w:val="0"/>
      <w:divBdr>
        <w:top w:val="none" w:sz="0" w:space="0" w:color="auto"/>
        <w:left w:val="none" w:sz="0" w:space="0" w:color="auto"/>
        <w:bottom w:val="none" w:sz="0" w:space="0" w:color="auto"/>
        <w:right w:val="none" w:sz="0" w:space="0" w:color="auto"/>
      </w:divBdr>
    </w:div>
    <w:div w:id="1385370598">
      <w:bodyDiv w:val="1"/>
      <w:marLeft w:val="0"/>
      <w:marRight w:val="0"/>
      <w:marTop w:val="0"/>
      <w:marBottom w:val="0"/>
      <w:divBdr>
        <w:top w:val="none" w:sz="0" w:space="0" w:color="auto"/>
        <w:left w:val="none" w:sz="0" w:space="0" w:color="auto"/>
        <w:bottom w:val="none" w:sz="0" w:space="0" w:color="auto"/>
        <w:right w:val="none" w:sz="0" w:space="0" w:color="auto"/>
      </w:divBdr>
    </w:div>
    <w:div w:id="1385371079">
      <w:bodyDiv w:val="1"/>
      <w:marLeft w:val="0"/>
      <w:marRight w:val="0"/>
      <w:marTop w:val="0"/>
      <w:marBottom w:val="0"/>
      <w:divBdr>
        <w:top w:val="none" w:sz="0" w:space="0" w:color="auto"/>
        <w:left w:val="none" w:sz="0" w:space="0" w:color="auto"/>
        <w:bottom w:val="none" w:sz="0" w:space="0" w:color="auto"/>
        <w:right w:val="none" w:sz="0" w:space="0" w:color="auto"/>
      </w:divBdr>
    </w:div>
    <w:div w:id="1385443243">
      <w:bodyDiv w:val="1"/>
      <w:marLeft w:val="0"/>
      <w:marRight w:val="0"/>
      <w:marTop w:val="0"/>
      <w:marBottom w:val="0"/>
      <w:divBdr>
        <w:top w:val="none" w:sz="0" w:space="0" w:color="auto"/>
        <w:left w:val="none" w:sz="0" w:space="0" w:color="auto"/>
        <w:bottom w:val="none" w:sz="0" w:space="0" w:color="auto"/>
        <w:right w:val="none" w:sz="0" w:space="0" w:color="auto"/>
      </w:divBdr>
    </w:div>
    <w:div w:id="1385449065">
      <w:bodyDiv w:val="1"/>
      <w:marLeft w:val="0"/>
      <w:marRight w:val="0"/>
      <w:marTop w:val="0"/>
      <w:marBottom w:val="0"/>
      <w:divBdr>
        <w:top w:val="none" w:sz="0" w:space="0" w:color="auto"/>
        <w:left w:val="none" w:sz="0" w:space="0" w:color="auto"/>
        <w:bottom w:val="none" w:sz="0" w:space="0" w:color="auto"/>
        <w:right w:val="none" w:sz="0" w:space="0" w:color="auto"/>
      </w:divBdr>
    </w:div>
    <w:div w:id="1385518224">
      <w:bodyDiv w:val="1"/>
      <w:marLeft w:val="0"/>
      <w:marRight w:val="0"/>
      <w:marTop w:val="0"/>
      <w:marBottom w:val="0"/>
      <w:divBdr>
        <w:top w:val="none" w:sz="0" w:space="0" w:color="auto"/>
        <w:left w:val="none" w:sz="0" w:space="0" w:color="auto"/>
        <w:bottom w:val="none" w:sz="0" w:space="0" w:color="auto"/>
        <w:right w:val="none" w:sz="0" w:space="0" w:color="auto"/>
      </w:divBdr>
    </w:div>
    <w:div w:id="1385521831">
      <w:bodyDiv w:val="1"/>
      <w:marLeft w:val="0"/>
      <w:marRight w:val="0"/>
      <w:marTop w:val="0"/>
      <w:marBottom w:val="0"/>
      <w:divBdr>
        <w:top w:val="none" w:sz="0" w:space="0" w:color="auto"/>
        <w:left w:val="none" w:sz="0" w:space="0" w:color="auto"/>
        <w:bottom w:val="none" w:sz="0" w:space="0" w:color="auto"/>
        <w:right w:val="none" w:sz="0" w:space="0" w:color="auto"/>
      </w:divBdr>
    </w:div>
    <w:div w:id="1385526844">
      <w:bodyDiv w:val="1"/>
      <w:marLeft w:val="0"/>
      <w:marRight w:val="0"/>
      <w:marTop w:val="0"/>
      <w:marBottom w:val="0"/>
      <w:divBdr>
        <w:top w:val="none" w:sz="0" w:space="0" w:color="auto"/>
        <w:left w:val="none" w:sz="0" w:space="0" w:color="auto"/>
        <w:bottom w:val="none" w:sz="0" w:space="0" w:color="auto"/>
        <w:right w:val="none" w:sz="0" w:space="0" w:color="auto"/>
      </w:divBdr>
    </w:div>
    <w:div w:id="1385644755">
      <w:bodyDiv w:val="1"/>
      <w:marLeft w:val="0"/>
      <w:marRight w:val="0"/>
      <w:marTop w:val="0"/>
      <w:marBottom w:val="0"/>
      <w:divBdr>
        <w:top w:val="none" w:sz="0" w:space="0" w:color="auto"/>
        <w:left w:val="none" w:sz="0" w:space="0" w:color="auto"/>
        <w:bottom w:val="none" w:sz="0" w:space="0" w:color="auto"/>
        <w:right w:val="none" w:sz="0" w:space="0" w:color="auto"/>
      </w:divBdr>
    </w:div>
    <w:div w:id="1385645091">
      <w:bodyDiv w:val="1"/>
      <w:marLeft w:val="0"/>
      <w:marRight w:val="0"/>
      <w:marTop w:val="0"/>
      <w:marBottom w:val="0"/>
      <w:divBdr>
        <w:top w:val="none" w:sz="0" w:space="0" w:color="auto"/>
        <w:left w:val="none" w:sz="0" w:space="0" w:color="auto"/>
        <w:bottom w:val="none" w:sz="0" w:space="0" w:color="auto"/>
        <w:right w:val="none" w:sz="0" w:space="0" w:color="auto"/>
      </w:divBdr>
    </w:div>
    <w:div w:id="1385712402">
      <w:bodyDiv w:val="1"/>
      <w:marLeft w:val="0"/>
      <w:marRight w:val="0"/>
      <w:marTop w:val="0"/>
      <w:marBottom w:val="0"/>
      <w:divBdr>
        <w:top w:val="none" w:sz="0" w:space="0" w:color="auto"/>
        <w:left w:val="none" w:sz="0" w:space="0" w:color="auto"/>
        <w:bottom w:val="none" w:sz="0" w:space="0" w:color="auto"/>
        <w:right w:val="none" w:sz="0" w:space="0" w:color="auto"/>
      </w:divBdr>
    </w:div>
    <w:div w:id="1385789622">
      <w:bodyDiv w:val="1"/>
      <w:marLeft w:val="0"/>
      <w:marRight w:val="0"/>
      <w:marTop w:val="0"/>
      <w:marBottom w:val="0"/>
      <w:divBdr>
        <w:top w:val="none" w:sz="0" w:space="0" w:color="auto"/>
        <w:left w:val="none" w:sz="0" w:space="0" w:color="auto"/>
        <w:bottom w:val="none" w:sz="0" w:space="0" w:color="auto"/>
        <w:right w:val="none" w:sz="0" w:space="0" w:color="auto"/>
      </w:divBdr>
    </w:div>
    <w:div w:id="1385837983">
      <w:bodyDiv w:val="1"/>
      <w:marLeft w:val="0"/>
      <w:marRight w:val="0"/>
      <w:marTop w:val="0"/>
      <w:marBottom w:val="0"/>
      <w:divBdr>
        <w:top w:val="none" w:sz="0" w:space="0" w:color="auto"/>
        <w:left w:val="none" w:sz="0" w:space="0" w:color="auto"/>
        <w:bottom w:val="none" w:sz="0" w:space="0" w:color="auto"/>
        <w:right w:val="none" w:sz="0" w:space="0" w:color="auto"/>
      </w:divBdr>
    </w:div>
    <w:div w:id="1385981267">
      <w:bodyDiv w:val="1"/>
      <w:marLeft w:val="0"/>
      <w:marRight w:val="0"/>
      <w:marTop w:val="0"/>
      <w:marBottom w:val="0"/>
      <w:divBdr>
        <w:top w:val="none" w:sz="0" w:space="0" w:color="auto"/>
        <w:left w:val="none" w:sz="0" w:space="0" w:color="auto"/>
        <w:bottom w:val="none" w:sz="0" w:space="0" w:color="auto"/>
        <w:right w:val="none" w:sz="0" w:space="0" w:color="auto"/>
      </w:divBdr>
    </w:div>
    <w:div w:id="1386029060">
      <w:bodyDiv w:val="1"/>
      <w:marLeft w:val="0"/>
      <w:marRight w:val="0"/>
      <w:marTop w:val="0"/>
      <w:marBottom w:val="0"/>
      <w:divBdr>
        <w:top w:val="none" w:sz="0" w:space="0" w:color="auto"/>
        <w:left w:val="none" w:sz="0" w:space="0" w:color="auto"/>
        <w:bottom w:val="none" w:sz="0" w:space="0" w:color="auto"/>
        <w:right w:val="none" w:sz="0" w:space="0" w:color="auto"/>
      </w:divBdr>
    </w:div>
    <w:div w:id="1386098332">
      <w:bodyDiv w:val="1"/>
      <w:marLeft w:val="0"/>
      <w:marRight w:val="0"/>
      <w:marTop w:val="0"/>
      <w:marBottom w:val="0"/>
      <w:divBdr>
        <w:top w:val="none" w:sz="0" w:space="0" w:color="auto"/>
        <w:left w:val="none" w:sz="0" w:space="0" w:color="auto"/>
        <w:bottom w:val="none" w:sz="0" w:space="0" w:color="auto"/>
        <w:right w:val="none" w:sz="0" w:space="0" w:color="auto"/>
      </w:divBdr>
    </w:div>
    <w:div w:id="1386175332">
      <w:bodyDiv w:val="1"/>
      <w:marLeft w:val="0"/>
      <w:marRight w:val="0"/>
      <w:marTop w:val="0"/>
      <w:marBottom w:val="0"/>
      <w:divBdr>
        <w:top w:val="none" w:sz="0" w:space="0" w:color="auto"/>
        <w:left w:val="none" w:sz="0" w:space="0" w:color="auto"/>
        <w:bottom w:val="none" w:sz="0" w:space="0" w:color="auto"/>
        <w:right w:val="none" w:sz="0" w:space="0" w:color="auto"/>
      </w:divBdr>
    </w:div>
    <w:div w:id="1386181363">
      <w:bodyDiv w:val="1"/>
      <w:marLeft w:val="0"/>
      <w:marRight w:val="0"/>
      <w:marTop w:val="0"/>
      <w:marBottom w:val="0"/>
      <w:divBdr>
        <w:top w:val="none" w:sz="0" w:space="0" w:color="auto"/>
        <w:left w:val="none" w:sz="0" w:space="0" w:color="auto"/>
        <w:bottom w:val="none" w:sz="0" w:space="0" w:color="auto"/>
        <w:right w:val="none" w:sz="0" w:space="0" w:color="auto"/>
      </w:divBdr>
    </w:div>
    <w:div w:id="1386292037">
      <w:bodyDiv w:val="1"/>
      <w:marLeft w:val="0"/>
      <w:marRight w:val="0"/>
      <w:marTop w:val="0"/>
      <w:marBottom w:val="0"/>
      <w:divBdr>
        <w:top w:val="none" w:sz="0" w:space="0" w:color="auto"/>
        <w:left w:val="none" w:sz="0" w:space="0" w:color="auto"/>
        <w:bottom w:val="none" w:sz="0" w:space="0" w:color="auto"/>
        <w:right w:val="none" w:sz="0" w:space="0" w:color="auto"/>
      </w:divBdr>
    </w:div>
    <w:div w:id="1386297332">
      <w:bodyDiv w:val="1"/>
      <w:marLeft w:val="0"/>
      <w:marRight w:val="0"/>
      <w:marTop w:val="0"/>
      <w:marBottom w:val="0"/>
      <w:divBdr>
        <w:top w:val="none" w:sz="0" w:space="0" w:color="auto"/>
        <w:left w:val="none" w:sz="0" w:space="0" w:color="auto"/>
        <w:bottom w:val="none" w:sz="0" w:space="0" w:color="auto"/>
        <w:right w:val="none" w:sz="0" w:space="0" w:color="auto"/>
      </w:divBdr>
    </w:div>
    <w:div w:id="1386367634">
      <w:bodyDiv w:val="1"/>
      <w:marLeft w:val="0"/>
      <w:marRight w:val="0"/>
      <w:marTop w:val="0"/>
      <w:marBottom w:val="0"/>
      <w:divBdr>
        <w:top w:val="none" w:sz="0" w:space="0" w:color="auto"/>
        <w:left w:val="none" w:sz="0" w:space="0" w:color="auto"/>
        <w:bottom w:val="none" w:sz="0" w:space="0" w:color="auto"/>
        <w:right w:val="none" w:sz="0" w:space="0" w:color="auto"/>
      </w:divBdr>
    </w:div>
    <w:div w:id="1386567395">
      <w:bodyDiv w:val="1"/>
      <w:marLeft w:val="0"/>
      <w:marRight w:val="0"/>
      <w:marTop w:val="0"/>
      <w:marBottom w:val="0"/>
      <w:divBdr>
        <w:top w:val="none" w:sz="0" w:space="0" w:color="auto"/>
        <w:left w:val="none" w:sz="0" w:space="0" w:color="auto"/>
        <w:bottom w:val="none" w:sz="0" w:space="0" w:color="auto"/>
        <w:right w:val="none" w:sz="0" w:space="0" w:color="auto"/>
      </w:divBdr>
    </w:div>
    <w:div w:id="1386635919">
      <w:bodyDiv w:val="1"/>
      <w:marLeft w:val="0"/>
      <w:marRight w:val="0"/>
      <w:marTop w:val="0"/>
      <w:marBottom w:val="0"/>
      <w:divBdr>
        <w:top w:val="none" w:sz="0" w:space="0" w:color="auto"/>
        <w:left w:val="none" w:sz="0" w:space="0" w:color="auto"/>
        <w:bottom w:val="none" w:sz="0" w:space="0" w:color="auto"/>
        <w:right w:val="none" w:sz="0" w:space="0" w:color="auto"/>
      </w:divBdr>
    </w:div>
    <w:div w:id="1386755258">
      <w:bodyDiv w:val="1"/>
      <w:marLeft w:val="0"/>
      <w:marRight w:val="0"/>
      <w:marTop w:val="0"/>
      <w:marBottom w:val="0"/>
      <w:divBdr>
        <w:top w:val="none" w:sz="0" w:space="0" w:color="auto"/>
        <w:left w:val="none" w:sz="0" w:space="0" w:color="auto"/>
        <w:bottom w:val="none" w:sz="0" w:space="0" w:color="auto"/>
        <w:right w:val="none" w:sz="0" w:space="0" w:color="auto"/>
      </w:divBdr>
    </w:div>
    <w:div w:id="1386756744">
      <w:bodyDiv w:val="1"/>
      <w:marLeft w:val="0"/>
      <w:marRight w:val="0"/>
      <w:marTop w:val="0"/>
      <w:marBottom w:val="0"/>
      <w:divBdr>
        <w:top w:val="none" w:sz="0" w:space="0" w:color="auto"/>
        <w:left w:val="none" w:sz="0" w:space="0" w:color="auto"/>
        <w:bottom w:val="none" w:sz="0" w:space="0" w:color="auto"/>
        <w:right w:val="none" w:sz="0" w:space="0" w:color="auto"/>
      </w:divBdr>
    </w:div>
    <w:div w:id="1386833094">
      <w:bodyDiv w:val="1"/>
      <w:marLeft w:val="0"/>
      <w:marRight w:val="0"/>
      <w:marTop w:val="0"/>
      <w:marBottom w:val="0"/>
      <w:divBdr>
        <w:top w:val="none" w:sz="0" w:space="0" w:color="auto"/>
        <w:left w:val="none" w:sz="0" w:space="0" w:color="auto"/>
        <w:bottom w:val="none" w:sz="0" w:space="0" w:color="auto"/>
        <w:right w:val="none" w:sz="0" w:space="0" w:color="auto"/>
      </w:divBdr>
    </w:div>
    <w:div w:id="1386833868">
      <w:bodyDiv w:val="1"/>
      <w:marLeft w:val="0"/>
      <w:marRight w:val="0"/>
      <w:marTop w:val="0"/>
      <w:marBottom w:val="0"/>
      <w:divBdr>
        <w:top w:val="none" w:sz="0" w:space="0" w:color="auto"/>
        <w:left w:val="none" w:sz="0" w:space="0" w:color="auto"/>
        <w:bottom w:val="none" w:sz="0" w:space="0" w:color="auto"/>
        <w:right w:val="none" w:sz="0" w:space="0" w:color="auto"/>
      </w:divBdr>
    </w:div>
    <w:div w:id="1386952386">
      <w:bodyDiv w:val="1"/>
      <w:marLeft w:val="0"/>
      <w:marRight w:val="0"/>
      <w:marTop w:val="0"/>
      <w:marBottom w:val="0"/>
      <w:divBdr>
        <w:top w:val="none" w:sz="0" w:space="0" w:color="auto"/>
        <w:left w:val="none" w:sz="0" w:space="0" w:color="auto"/>
        <w:bottom w:val="none" w:sz="0" w:space="0" w:color="auto"/>
        <w:right w:val="none" w:sz="0" w:space="0" w:color="auto"/>
      </w:divBdr>
    </w:div>
    <w:div w:id="1387029130">
      <w:bodyDiv w:val="1"/>
      <w:marLeft w:val="0"/>
      <w:marRight w:val="0"/>
      <w:marTop w:val="0"/>
      <w:marBottom w:val="0"/>
      <w:divBdr>
        <w:top w:val="none" w:sz="0" w:space="0" w:color="auto"/>
        <w:left w:val="none" w:sz="0" w:space="0" w:color="auto"/>
        <w:bottom w:val="none" w:sz="0" w:space="0" w:color="auto"/>
        <w:right w:val="none" w:sz="0" w:space="0" w:color="auto"/>
      </w:divBdr>
    </w:div>
    <w:div w:id="1387100007">
      <w:bodyDiv w:val="1"/>
      <w:marLeft w:val="0"/>
      <w:marRight w:val="0"/>
      <w:marTop w:val="0"/>
      <w:marBottom w:val="0"/>
      <w:divBdr>
        <w:top w:val="none" w:sz="0" w:space="0" w:color="auto"/>
        <w:left w:val="none" w:sz="0" w:space="0" w:color="auto"/>
        <w:bottom w:val="none" w:sz="0" w:space="0" w:color="auto"/>
        <w:right w:val="none" w:sz="0" w:space="0" w:color="auto"/>
      </w:divBdr>
    </w:div>
    <w:div w:id="1387142603">
      <w:bodyDiv w:val="1"/>
      <w:marLeft w:val="0"/>
      <w:marRight w:val="0"/>
      <w:marTop w:val="0"/>
      <w:marBottom w:val="0"/>
      <w:divBdr>
        <w:top w:val="none" w:sz="0" w:space="0" w:color="auto"/>
        <w:left w:val="none" w:sz="0" w:space="0" w:color="auto"/>
        <w:bottom w:val="none" w:sz="0" w:space="0" w:color="auto"/>
        <w:right w:val="none" w:sz="0" w:space="0" w:color="auto"/>
      </w:divBdr>
    </w:div>
    <w:div w:id="1387337295">
      <w:bodyDiv w:val="1"/>
      <w:marLeft w:val="0"/>
      <w:marRight w:val="0"/>
      <w:marTop w:val="0"/>
      <w:marBottom w:val="0"/>
      <w:divBdr>
        <w:top w:val="none" w:sz="0" w:space="0" w:color="auto"/>
        <w:left w:val="none" w:sz="0" w:space="0" w:color="auto"/>
        <w:bottom w:val="none" w:sz="0" w:space="0" w:color="auto"/>
        <w:right w:val="none" w:sz="0" w:space="0" w:color="auto"/>
      </w:divBdr>
    </w:div>
    <w:div w:id="1387340412">
      <w:bodyDiv w:val="1"/>
      <w:marLeft w:val="0"/>
      <w:marRight w:val="0"/>
      <w:marTop w:val="0"/>
      <w:marBottom w:val="0"/>
      <w:divBdr>
        <w:top w:val="none" w:sz="0" w:space="0" w:color="auto"/>
        <w:left w:val="none" w:sz="0" w:space="0" w:color="auto"/>
        <w:bottom w:val="none" w:sz="0" w:space="0" w:color="auto"/>
        <w:right w:val="none" w:sz="0" w:space="0" w:color="auto"/>
      </w:divBdr>
    </w:div>
    <w:div w:id="1387416825">
      <w:bodyDiv w:val="1"/>
      <w:marLeft w:val="0"/>
      <w:marRight w:val="0"/>
      <w:marTop w:val="0"/>
      <w:marBottom w:val="0"/>
      <w:divBdr>
        <w:top w:val="none" w:sz="0" w:space="0" w:color="auto"/>
        <w:left w:val="none" w:sz="0" w:space="0" w:color="auto"/>
        <w:bottom w:val="none" w:sz="0" w:space="0" w:color="auto"/>
        <w:right w:val="none" w:sz="0" w:space="0" w:color="auto"/>
      </w:divBdr>
    </w:div>
    <w:div w:id="1387530851">
      <w:bodyDiv w:val="1"/>
      <w:marLeft w:val="0"/>
      <w:marRight w:val="0"/>
      <w:marTop w:val="0"/>
      <w:marBottom w:val="0"/>
      <w:divBdr>
        <w:top w:val="none" w:sz="0" w:space="0" w:color="auto"/>
        <w:left w:val="none" w:sz="0" w:space="0" w:color="auto"/>
        <w:bottom w:val="none" w:sz="0" w:space="0" w:color="auto"/>
        <w:right w:val="none" w:sz="0" w:space="0" w:color="auto"/>
      </w:divBdr>
    </w:div>
    <w:div w:id="1387533719">
      <w:bodyDiv w:val="1"/>
      <w:marLeft w:val="0"/>
      <w:marRight w:val="0"/>
      <w:marTop w:val="0"/>
      <w:marBottom w:val="0"/>
      <w:divBdr>
        <w:top w:val="none" w:sz="0" w:space="0" w:color="auto"/>
        <w:left w:val="none" w:sz="0" w:space="0" w:color="auto"/>
        <w:bottom w:val="none" w:sz="0" w:space="0" w:color="auto"/>
        <w:right w:val="none" w:sz="0" w:space="0" w:color="auto"/>
      </w:divBdr>
    </w:div>
    <w:div w:id="1387607518">
      <w:bodyDiv w:val="1"/>
      <w:marLeft w:val="0"/>
      <w:marRight w:val="0"/>
      <w:marTop w:val="0"/>
      <w:marBottom w:val="0"/>
      <w:divBdr>
        <w:top w:val="none" w:sz="0" w:space="0" w:color="auto"/>
        <w:left w:val="none" w:sz="0" w:space="0" w:color="auto"/>
        <w:bottom w:val="none" w:sz="0" w:space="0" w:color="auto"/>
        <w:right w:val="none" w:sz="0" w:space="0" w:color="auto"/>
      </w:divBdr>
    </w:div>
    <w:div w:id="1387608586">
      <w:bodyDiv w:val="1"/>
      <w:marLeft w:val="0"/>
      <w:marRight w:val="0"/>
      <w:marTop w:val="0"/>
      <w:marBottom w:val="0"/>
      <w:divBdr>
        <w:top w:val="none" w:sz="0" w:space="0" w:color="auto"/>
        <w:left w:val="none" w:sz="0" w:space="0" w:color="auto"/>
        <w:bottom w:val="none" w:sz="0" w:space="0" w:color="auto"/>
        <w:right w:val="none" w:sz="0" w:space="0" w:color="auto"/>
      </w:divBdr>
    </w:div>
    <w:div w:id="1387756887">
      <w:bodyDiv w:val="1"/>
      <w:marLeft w:val="0"/>
      <w:marRight w:val="0"/>
      <w:marTop w:val="0"/>
      <w:marBottom w:val="0"/>
      <w:divBdr>
        <w:top w:val="none" w:sz="0" w:space="0" w:color="auto"/>
        <w:left w:val="none" w:sz="0" w:space="0" w:color="auto"/>
        <w:bottom w:val="none" w:sz="0" w:space="0" w:color="auto"/>
        <w:right w:val="none" w:sz="0" w:space="0" w:color="auto"/>
      </w:divBdr>
    </w:div>
    <w:div w:id="1387951295">
      <w:bodyDiv w:val="1"/>
      <w:marLeft w:val="0"/>
      <w:marRight w:val="0"/>
      <w:marTop w:val="0"/>
      <w:marBottom w:val="0"/>
      <w:divBdr>
        <w:top w:val="none" w:sz="0" w:space="0" w:color="auto"/>
        <w:left w:val="none" w:sz="0" w:space="0" w:color="auto"/>
        <w:bottom w:val="none" w:sz="0" w:space="0" w:color="auto"/>
        <w:right w:val="none" w:sz="0" w:space="0" w:color="auto"/>
      </w:divBdr>
    </w:div>
    <w:div w:id="1387990077">
      <w:bodyDiv w:val="1"/>
      <w:marLeft w:val="0"/>
      <w:marRight w:val="0"/>
      <w:marTop w:val="0"/>
      <w:marBottom w:val="0"/>
      <w:divBdr>
        <w:top w:val="none" w:sz="0" w:space="0" w:color="auto"/>
        <w:left w:val="none" w:sz="0" w:space="0" w:color="auto"/>
        <w:bottom w:val="none" w:sz="0" w:space="0" w:color="auto"/>
        <w:right w:val="none" w:sz="0" w:space="0" w:color="auto"/>
      </w:divBdr>
    </w:div>
    <w:div w:id="1388070755">
      <w:bodyDiv w:val="1"/>
      <w:marLeft w:val="0"/>
      <w:marRight w:val="0"/>
      <w:marTop w:val="0"/>
      <w:marBottom w:val="0"/>
      <w:divBdr>
        <w:top w:val="none" w:sz="0" w:space="0" w:color="auto"/>
        <w:left w:val="none" w:sz="0" w:space="0" w:color="auto"/>
        <w:bottom w:val="none" w:sz="0" w:space="0" w:color="auto"/>
        <w:right w:val="none" w:sz="0" w:space="0" w:color="auto"/>
      </w:divBdr>
    </w:div>
    <w:div w:id="1388185841">
      <w:bodyDiv w:val="1"/>
      <w:marLeft w:val="0"/>
      <w:marRight w:val="0"/>
      <w:marTop w:val="0"/>
      <w:marBottom w:val="0"/>
      <w:divBdr>
        <w:top w:val="none" w:sz="0" w:space="0" w:color="auto"/>
        <w:left w:val="none" w:sz="0" w:space="0" w:color="auto"/>
        <w:bottom w:val="none" w:sz="0" w:space="0" w:color="auto"/>
        <w:right w:val="none" w:sz="0" w:space="0" w:color="auto"/>
      </w:divBdr>
    </w:div>
    <w:div w:id="1388258196">
      <w:bodyDiv w:val="1"/>
      <w:marLeft w:val="0"/>
      <w:marRight w:val="0"/>
      <w:marTop w:val="0"/>
      <w:marBottom w:val="0"/>
      <w:divBdr>
        <w:top w:val="none" w:sz="0" w:space="0" w:color="auto"/>
        <w:left w:val="none" w:sz="0" w:space="0" w:color="auto"/>
        <w:bottom w:val="none" w:sz="0" w:space="0" w:color="auto"/>
        <w:right w:val="none" w:sz="0" w:space="0" w:color="auto"/>
      </w:divBdr>
    </w:div>
    <w:div w:id="1388263994">
      <w:bodyDiv w:val="1"/>
      <w:marLeft w:val="0"/>
      <w:marRight w:val="0"/>
      <w:marTop w:val="0"/>
      <w:marBottom w:val="0"/>
      <w:divBdr>
        <w:top w:val="none" w:sz="0" w:space="0" w:color="auto"/>
        <w:left w:val="none" w:sz="0" w:space="0" w:color="auto"/>
        <w:bottom w:val="none" w:sz="0" w:space="0" w:color="auto"/>
        <w:right w:val="none" w:sz="0" w:space="0" w:color="auto"/>
      </w:divBdr>
    </w:div>
    <w:div w:id="1388338660">
      <w:bodyDiv w:val="1"/>
      <w:marLeft w:val="0"/>
      <w:marRight w:val="0"/>
      <w:marTop w:val="0"/>
      <w:marBottom w:val="0"/>
      <w:divBdr>
        <w:top w:val="none" w:sz="0" w:space="0" w:color="auto"/>
        <w:left w:val="none" w:sz="0" w:space="0" w:color="auto"/>
        <w:bottom w:val="none" w:sz="0" w:space="0" w:color="auto"/>
        <w:right w:val="none" w:sz="0" w:space="0" w:color="auto"/>
      </w:divBdr>
    </w:div>
    <w:div w:id="1388528783">
      <w:bodyDiv w:val="1"/>
      <w:marLeft w:val="0"/>
      <w:marRight w:val="0"/>
      <w:marTop w:val="0"/>
      <w:marBottom w:val="0"/>
      <w:divBdr>
        <w:top w:val="none" w:sz="0" w:space="0" w:color="auto"/>
        <w:left w:val="none" w:sz="0" w:space="0" w:color="auto"/>
        <w:bottom w:val="none" w:sz="0" w:space="0" w:color="auto"/>
        <w:right w:val="none" w:sz="0" w:space="0" w:color="auto"/>
      </w:divBdr>
    </w:div>
    <w:div w:id="1388530279">
      <w:bodyDiv w:val="1"/>
      <w:marLeft w:val="0"/>
      <w:marRight w:val="0"/>
      <w:marTop w:val="0"/>
      <w:marBottom w:val="0"/>
      <w:divBdr>
        <w:top w:val="none" w:sz="0" w:space="0" w:color="auto"/>
        <w:left w:val="none" w:sz="0" w:space="0" w:color="auto"/>
        <w:bottom w:val="none" w:sz="0" w:space="0" w:color="auto"/>
        <w:right w:val="none" w:sz="0" w:space="0" w:color="auto"/>
      </w:divBdr>
    </w:div>
    <w:div w:id="1388532950">
      <w:bodyDiv w:val="1"/>
      <w:marLeft w:val="0"/>
      <w:marRight w:val="0"/>
      <w:marTop w:val="0"/>
      <w:marBottom w:val="0"/>
      <w:divBdr>
        <w:top w:val="none" w:sz="0" w:space="0" w:color="auto"/>
        <w:left w:val="none" w:sz="0" w:space="0" w:color="auto"/>
        <w:bottom w:val="none" w:sz="0" w:space="0" w:color="auto"/>
        <w:right w:val="none" w:sz="0" w:space="0" w:color="auto"/>
      </w:divBdr>
    </w:div>
    <w:div w:id="1388602299">
      <w:bodyDiv w:val="1"/>
      <w:marLeft w:val="0"/>
      <w:marRight w:val="0"/>
      <w:marTop w:val="0"/>
      <w:marBottom w:val="0"/>
      <w:divBdr>
        <w:top w:val="none" w:sz="0" w:space="0" w:color="auto"/>
        <w:left w:val="none" w:sz="0" w:space="0" w:color="auto"/>
        <w:bottom w:val="none" w:sz="0" w:space="0" w:color="auto"/>
        <w:right w:val="none" w:sz="0" w:space="0" w:color="auto"/>
      </w:divBdr>
    </w:div>
    <w:div w:id="1388605594">
      <w:bodyDiv w:val="1"/>
      <w:marLeft w:val="0"/>
      <w:marRight w:val="0"/>
      <w:marTop w:val="0"/>
      <w:marBottom w:val="0"/>
      <w:divBdr>
        <w:top w:val="none" w:sz="0" w:space="0" w:color="auto"/>
        <w:left w:val="none" w:sz="0" w:space="0" w:color="auto"/>
        <w:bottom w:val="none" w:sz="0" w:space="0" w:color="auto"/>
        <w:right w:val="none" w:sz="0" w:space="0" w:color="auto"/>
      </w:divBdr>
    </w:div>
    <w:div w:id="1388648823">
      <w:bodyDiv w:val="1"/>
      <w:marLeft w:val="0"/>
      <w:marRight w:val="0"/>
      <w:marTop w:val="0"/>
      <w:marBottom w:val="0"/>
      <w:divBdr>
        <w:top w:val="none" w:sz="0" w:space="0" w:color="auto"/>
        <w:left w:val="none" w:sz="0" w:space="0" w:color="auto"/>
        <w:bottom w:val="none" w:sz="0" w:space="0" w:color="auto"/>
        <w:right w:val="none" w:sz="0" w:space="0" w:color="auto"/>
      </w:divBdr>
    </w:div>
    <w:div w:id="1388723818">
      <w:bodyDiv w:val="1"/>
      <w:marLeft w:val="0"/>
      <w:marRight w:val="0"/>
      <w:marTop w:val="0"/>
      <w:marBottom w:val="0"/>
      <w:divBdr>
        <w:top w:val="none" w:sz="0" w:space="0" w:color="auto"/>
        <w:left w:val="none" w:sz="0" w:space="0" w:color="auto"/>
        <w:bottom w:val="none" w:sz="0" w:space="0" w:color="auto"/>
        <w:right w:val="none" w:sz="0" w:space="0" w:color="auto"/>
      </w:divBdr>
    </w:div>
    <w:div w:id="1388794529">
      <w:bodyDiv w:val="1"/>
      <w:marLeft w:val="0"/>
      <w:marRight w:val="0"/>
      <w:marTop w:val="0"/>
      <w:marBottom w:val="0"/>
      <w:divBdr>
        <w:top w:val="none" w:sz="0" w:space="0" w:color="auto"/>
        <w:left w:val="none" w:sz="0" w:space="0" w:color="auto"/>
        <w:bottom w:val="none" w:sz="0" w:space="0" w:color="auto"/>
        <w:right w:val="none" w:sz="0" w:space="0" w:color="auto"/>
      </w:divBdr>
    </w:div>
    <w:div w:id="1388870931">
      <w:bodyDiv w:val="1"/>
      <w:marLeft w:val="0"/>
      <w:marRight w:val="0"/>
      <w:marTop w:val="0"/>
      <w:marBottom w:val="0"/>
      <w:divBdr>
        <w:top w:val="none" w:sz="0" w:space="0" w:color="auto"/>
        <w:left w:val="none" w:sz="0" w:space="0" w:color="auto"/>
        <w:bottom w:val="none" w:sz="0" w:space="0" w:color="auto"/>
        <w:right w:val="none" w:sz="0" w:space="0" w:color="auto"/>
      </w:divBdr>
    </w:div>
    <w:div w:id="1389035564">
      <w:bodyDiv w:val="1"/>
      <w:marLeft w:val="0"/>
      <w:marRight w:val="0"/>
      <w:marTop w:val="0"/>
      <w:marBottom w:val="0"/>
      <w:divBdr>
        <w:top w:val="none" w:sz="0" w:space="0" w:color="auto"/>
        <w:left w:val="none" w:sz="0" w:space="0" w:color="auto"/>
        <w:bottom w:val="none" w:sz="0" w:space="0" w:color="auto"/>
        <w:right w:val="none" w:sz="0" w:space="0" w:color="auto"/>
      </w:divBdr>
    </w:div>
    <w:div w:id="1389111350">
      <w:bodyDiv w:val="1"/>
      <w:marLeft w:val="0"/>
      <w:marRight w:val="0"/>
      <w:marTop w:val="0"/>
      <w:marBottom w:val="0"/>
      <w:divBdr>
        <w:top w:val="none" w:sz="0" w:space="0" w:color="auto"/>
        <w:left w:val="none" w:sz="0" w:space="0" w:color="auto"/>
        <w:bottom w:val="none" w:sz="0" w:space="0" w:color="auto"/>
        <w:right w:val="none" w:sz="0" w:space="0" w:color="auto"/>
      </w:divBdr>
    </w:div>
    <w:div w:id="1389256139">
      <w:bodyDiv w:val="1"/>
      <w:marLeft w:val="0"/>
      <w:marRight w:val="0"/>
      <w:marTop w:val="0"/>
      <w:marBottom w:val="0"/>
      <w:divBdr>
        <w:top w:val="none" w:sz="0" w:space="0" w:color="auto"/>
        <w:left w:val="none" w:sz="0" w:space="0" w:color="auto"/>
        <w:bottom w:val="none" w:sz="0" w:space="0" w:color="auto"/>
        <w:right w:val="none" w:sz="0" w:space="0" w:color="auto"/>
      </w:divBdr>
    </w:div>
    <w:div w:id="1389306906">
      <w:bodyDiv w:val="1"/>
      <w:marLeft w:val="0"/>
      <w:marRight w:val="0"/>
      <w:marTop w:val="0"/>
      <w:marBottom w:val="0"/>
      <w:divBdr>
        <w:top w:val="none" w:sz="0" w:space="0" w:color="auto"/>
        <w:left w:val="none" w:sz="0" w:space="0" w:color="auto"/>
        <w:bottom w:val="none" w:sz="0" w:space="0" w:color="auto"/>
        <w:right w:val="none" w:sz="0" w:space="0" w:color="auto"/>
      </w:divBdr>
    </w:div>
    <w:div w:id="1389499707">
      <w:bodyDiv w:val="1"/>
      <w:marLeft w:val="0"/>
      <w:marRight w:val="0"/>
      <w:marTop w:val="0"/>
      <w:marBottom w:val="0"/>
      <w:divBdr>
        <w:top w:val="none" w:sz="0" w:space="0" w:color="auto"/>
        <w:left w:val="none" w:sz="0" w:space="0" w:color="auto"/>
        <w:bottom w:val="none" w:sz="0" w:space="0" w:color="auto"/>
        <w:right w:val="none" w:sz="0" w:space="0" w:color="auto"/>
      </w:divBdr>
    </w:div>
    <w:div w:id="1389574594">
      <w:bodyDiv w:val="1"/>
      <w:marLeft w:val="0"/>
      <w:marRight w:val="0"/>
      <w:marTop w:val="0"/>
      <w:marBottom w:val="0"/>
      <w:divBdr>
        <w:top w:val="none" w:sz="0" w:space="0" w:color="auto"/>
        <w:left w:val="none" w:sz="0" w:space="0" w:color="auto"/>
        <w:bottom w:val="none" w:sz="0" w:space="0" w:color="auto"/>
        <w:right w:val="none" w:sz="0" w:space="0" w:color="auto"/>
      </w:divBdr>
    </w:div>
    <w:div w:id="1389647705">
      <w:bodyDiv w:val="1"/>
      <w:marLeft w:val="0"/>
      <w:marRight w:val="0"/>
      <w:marTop w:val="0"/>
      <w:marBottom w:val="0"/>
      <w:divBdr>
        <w:top w:val="none" w:sz="0" w:space="0" w:color="auto"/>
        <w:left w:val="none" w:sz="0" w:space="0" w:color="auto"/>
        <w:bottom w:val="none" w:sz="0" w:space="0" w:color="auto"/>
        <w:right w:val="none" w:sz="0" w:space="0" w:color="auto"/>
      </w:divBdr>
    </w:div>
    <w:div w:id="1389694283">
      <w:bodyDiv w:val="1"/>
      <w:marLeft w:val="0"/>
      <w:marRight w:val="0"/>
      <w:marTop w:val="0"/>
      <w:marBottom w:val="0"/>
      <w:divBdr>
        <w:top w:val="none" w:sz="0" w:space="0" w:color="auto"/>
        <w:left w:val="none" w:sz="0" w:space="0" w:color="auto"/>
        <w:bottom w:val="none" w:sz="0" w:space="0" w:color="auto"/>
        <w:right w:val="none" w:sz="0" w:space="0" w:color="auto"/>
      </w:divBdr>
    </w:div>
    <w:div w:id="1389721812">
      <w:bodyDiv w:val="1"/>
      <w:marLeft w:val="0"/>
      <w:marRight w:val="0"/>
      <w:marTop w:val="0"/>
      <w:marBottom w:val="0"/>
      <w:divBdr>
        <w:top w:val="none" w:sz="0" w:space="0" w:color="auto"/>
        <w:left w:val="none" w:sz="0" w:space="0" w:color="auto"/>
        <w:bottom w:val="none" w:sz="0" w:space="0" w:color="auto"/>
        <w:right w:val="none" w:sz="0" w:space="0" w:color="auto"/>
      </w:divBdr>
    </w:div>
    <w:div w:id="1389767018">
      <w:bodyDiv w:val="1"/>
      <w:marLeft w:val="0"/>
      <w:marRight w:val="0"/>
      <w:marTop w:val="0"/>
      <w:marBottom w:val="0"/>
      <w:divBdr>
        <w:top w:val="none" w:sz="0" w:space="0" w:color="auto"/>
        <w:left w:val="none" w:sz="0" w:space="0" w:color="auto"/>
        <w:bottom w:val="none" w:sz="0" w:space="0" w:color="auto"/>
        <w:right w:val="none" w:sz="0" w:space="0" w:color="auto"/>
      </w:divBdr>
    </w:div>
    <w:div w:id="1389768879">
      <w:bodyDiv w:val="1"/>
      <w:marLeft w:val="0"/>
      <w:marRight w:val="0"/>
      <w:marTop w:val="0"/>
      <w:marBottom w:val="0"/>
      <w:divBdr>
        <w:top w:val="none" w:sz="0" w:space="0" w:color="auto"/>
        <w:left w:val="none" w:sz="0" w:space="0" w:color="auto"/>
        <w:bottom w:val="none" w:sz="0" w:space="0" w:color="auto"/>
        <w:right w:val="none" w:sz="0" w:space="0" w:color="auto"/>
      </w:divBdr>
    </w:div>
    <w:div w:id="1389837693">
      <w:bodyDiv w:val="1"/>
      <w:marLeft w:val="0"/>
      <w:marRight w:val="0"/>
      <w:marTop w:val="0"/>
      <w:marBottom w:val="0"/>
      <w:divBdr>
        <w:top w:val="none" w:sz="0" w:space="0" w:color="auto"/>
        <w:left w:val="none" w:sz="0" w:space="0" w:color="auto"/>
        <w:bottom w:val="none" w:sz="0" w:space="0" w:color="auto"/>
        <w:right w:val="none" w:sz="0" w:space="0" w:color="auto"/>
      </w:divBdr>
    </w:div>
    <w:div w:id="1389959404">
      <w:bodyDiv w:val="1"/>
      <w:marLeft w:val="0"/>
      <w:marRight w:val="0"/>
      <w:marTop w:val="0"/>
      <w:marBottom w:val="0"/>
      <w:divBdr>
        <w:top w:val="none" w:sz="0" w:space="0" w:color="auto"/>
        <w:left w:val="none" w:sz="0" w:space="0" w:color="auto"/>
        <w:bottom w:val="none" w:sz="0" w:space="0" w:color="auto"/>
        <w:right w:val="none" w:sz="0" w:space="0" w:color="auto"/>
      </w:divBdr>
    </w:div>
    <w:div w:id="1390029843">
      <w:bodyDiv w:val="1"/>
      <w:marLeft w:val="0"/>
      <w:marRight w:val="0"/>
      <w:marTop w:val="0"/>
      <w:marBottom w:val="0"/>
      <w:divBdr>
        <w:top w:val="none" w:sz="0" w:space="0" w:color="auto"/>
        <w:left w:val="none" w:sz="0" w:space="0" w:color="auto"/>
        <w:bottom w:val="none" w:sz="0" w:space="0" w:color="auto"/>
        <w:right w:val="none" w:sz="0" w:space="0" w:color="auto"/>
      </w:divBdr>
    </w:div>
    <w:div w:id="1390033701">
      <w:bodyDiv w:val="1"/>
      <w:marLeft w:val="0"/>
      <w:marRight w:val="0"/>
      <w:marTop w:val="0"/>
      <w:marBottom w:val="0"/>
      <w:divBdr>
        <w:top w:val="none" w:sz="0" w:space="0" w:color="auto"/>
        <w:left w:val="none" w:sz="0" w:space="0" w:color="auto"/>
        <w:bottom w:val="none" w:sz="0" w:space="0" w:color="auto"/>
        <w:right w:val="none" w:sz="0" w:space="0" w:color="auto"/>
      </w:divBdr>
    </w:div>
    <w:div w:id="1390033937">
      <w:bodyDiv w:val="1"/>
      <w:marLeft w:val="0"/>
      <w:marRight w:val="0"/>
      <w:marTop w:val="0"/>
      <w:marBottom w:val="0"/>
      <w:divBdr>
        <w:top w:val="none" w:sz="0" w:space="0" w:color="auto"/>
        <w:left w:val="none" w:sz="0" w:space="0" w:color="auto"/>
        <w:bottom w:val="none" w:sz="0" w:space="0" w:color="auto"/>
        <w:right w:val="none" w:sz="0" w:space="0" w:color="auto"/>
      </w:divBdr>
    </w:div>
    <w:div w:id="1390111586">
      <w:bodyDiv w:val="1"/>
      <w:marLeft w:val="0"/>
      <w:marRight w:val="0"/>
      <w:marTop w:val="0"/>
      <w:marBottom w:val="0"/>
      <w:divBdr>
        <w:top w:val="none" w:sz="0" w:space="0" w:color="auto"/>
        <w:left w:val="none" w:sz="0" w:space="0" w:color="auto"/>
        <w:bottom w:val="none" w:sz="0" w:space="0" w:color="auto"/>
        <w:right w:val="none" w:sz="0" w:space="0" w:color="auto"/>
      </w:divBdr>
    </w:div>
    <w:div w:id="1390301556">
      <w:bodyDiv w:val="1"/>
      <w:marLeft w:val="0"/>
      <w:marRight w:val="0"/>
      <w:marTop w:val="0"/>
      <w:marBottom w:val="0"/>
      <w:divBdr>
        <w:top w:val="none" w:sz="0" w:space="0" w:color="auto"/>
        <w:left w:val="none" w:sz="0" w:space="0" w:color="auto"/>
        <w:bottom w:val="none" w:sz="0" w:space="0" w:color="auto"/>
        <w:right w:val="none" w:sz="0" w:space="0" w:color="auto"/>
      </w:divBdr>
    </w:div>
    <w:div w:id="1390421652">
      <w:bodyDiv w:val="1"/>
      <w:marLeft w:val="0"/>
      <w:marRight w:val="0"/>
      <w:marTop w:val="0"/>
      <w:marBottom w:val="0"/>
      <w:divBdr>
        <w:top w:val="none" w:sz="0" w:space="0" w:color="auto"/>
        <w:left w:val="none" w:sz="0" w:space="0" w:color="auto"/>
        <w:bottom w:val="none" w:sz="0" w:space="0" w:color="auto"/>
        <w:right w:val="none" w:sz="0" w:space="0" w:color="auto"/>
      </w:divBdr>
    </w:div>
    <w:div w:id="1390422213">
      <w:bodyDiv w:val="1"/>
      <w:marLeft w:val="0"/>
      <w:marRight w:val="0"/>
      <w:marTop w:val="0"/>
      <w:marBottom w:val="0"/>
      <w:divBdr>
        <w:top w:val="none" w:sz="0" w:space="0" w:color="auto"/>
        <w:left w:val="none" w:sz="0" w:space="0" w:color="auto"/>
        <w:bottom w:val="none" w:sz="0" w:space="0" w:color="auto"/>
        <w:right w:val="none" w:sz="0" w:space="0" w:color="auto"/>
      </w:divBdr>
    </w:div>
    <w:div w:id="1390611363">
      <w:bodyDiv w:val="1"/>
      <w:marLeft w:val="0"/>
      <w:marRight w:val="0"/>
      <w:marTop w:val="0"/>
      <w:marBottom w:val="0"/>
      <w:divBdr>
        <w:top w:val="none" w:sz="0" w:space="0" w:color="auto"/>
        <w:left w:val="none" w:sz="0" w:space="0" w:color="auto"/>
        <w:bottom w:val="none" w:sz="0" w:space="0" w:color="auto"/>
        <w:right w:val="none" w:sz="0" w:space="0" w:color="auto"/>
      </w:divBdr>
    </w:div>
    <w:div w:id="1390766380">
      <w:bodyDiv w:val="1"/>
      <w:marLeft w:val="0"/>
      <w:marRight w:val="0"/>
      <w:marTop w:val="0"/>
      <w:marBottom w:val="0"/>
      <w:divBdr>
        <w:top w:val="none" w:sz="0" w:space="0" w:color="auto"/>
        <w:left w:val="none" w:sz="0" w:space="0" w:color="auto"/>
        <w:bottom w:val="none" w:sz="0" w:space="0" w:color="auto"/>
        <w:right w:val="none" w:sz="0" w:space="0" w:color="auto"/>
      </w:divBdr>
    </w:div>
    <w:div w:id="1390806068">
      <w:bodyDiv w:val="1"/>
      <w:marLeft w:val="0"/>
      <w:marRight w:val="0"/>
      <w:marTop w:val="0"/>
      <w:marBottom w:val="0"/>
      <w:divBdr>
        <w:top w:val="none" w:sz="0" w:space="0" w:color="auto"/>
        <w:left w:val="none" w:sz="0" w:space="0" w:color="auto"/>
        <w:bottom w:val="none" w:sz="0" w:space="0" w:color="auto"/>
        <w:right w:val="none" w:sz="0" w:space="0" w:color="auto"/>
      </w:divBdr>
    </w:div>
    <w:div w:id="1390878988">
      <w:bodyDiv w:val="1"/>
      <w:marLeft w:val="0"/>
      <w:marRight w:val="0"/>
      <w:marTop w:val="0"/>
      <w:marBottom w:val="0"/>
      <w:divBdr>
        <w:top w:val="none" w:sz="0" w:space="0" w:color="auto"/>
        <w:left w:val="none" w:sz="0" w:space="0" w:color="auto"/>
        <w:bottom w:val="none" w:sz="0" w:space="0" w:color="auto"/>
        <w:right w:val="none" w:sz="0" w:space="0" w:color="auto"/>
      </w:divBdr>
    </w:div>
    <w:div w:id="1390884871">
      <w:bodyDiv w:val="1"/>
      <w:marLeft w:val="0"/>
      <w:marRight w:val="0"/>
      <w:marTop w:val="0"/>
      <w:marBottom w:val="0"/>
      <w:divBdr>
        <w:top w:val="none" w:sz="0" w:space="0" w:color="auto"/>
        <w:left w:val="none" w:sz="0" w:space="0" w:color="auto"/>
        <w:bottom w:val="none" w:sz="0" w:space="0" w:color="auto"/>
        <w:right w:val="none" w:sz="0" w:space="0" w:color="auto"/>
      </w:divBdr>
    </w:div>
    <w:div w:id="1391075219">
      <w:bodyDiv w:val="1"/>
      <w:marLeft w:val="0"/>
      <w:marRight w:val="0"/>
      <w:marTop w:val="0"/>
      <w:marBottom w:val="0"/>
      <w:divBdr>
        <w:top w:val="none" w:sz="0" w:space="0" w:color="auto"/>
        <w:left w:val="none" w:sz="0" w:space="0" w:color="auto"/>
        <w:bottom w:val="none" w:sz="0" w:space="0" w:color="auto"/>
        <w:right w:val="none" w:sz="0" w:space="0" w:color="auto"/>
      </w:divBdr>
    </w:div>
    <w:div w:id="1391152593">
      <w:bodyDiv w:val="1"/>
      <w:marLeft w:val="0"/>
      <w:marRight w:val="0"/>
      <w:marTop w:val="0"/>
      <w:marBottom w:val="0"/>
      <w:divBdr>
        <w:top w:val="none" w:sz="0" w:space="0" w:color="auto"/>
        <w:left w:val="none" w:sz="0" w:space="0" w:color="auto"/>
        <w:bottom w:val="none" w:sz="0" w:space="0" w:color="auto"/>
        <w:right w:val="none" w:sz="0" w:space="0" w:color="auto"/>
      </w:divBdr>
    </w:div>
    <w:div w:id="1391269811">
      <w:bodyDiv w:val="1"/>
      <w:marLeft w:val="0"/>
      <w:marRight w:val="0"/>
      <w:marTop w:val="0"/>
      <w:marBottom w:val="0"/>
      <w:divBdr>
        <w:top w:val="none" w:sz="0" w:space="0" w:color="auto"/>
        <w:left w:val="none" w:sz="0" w:space="0" w:color="auto"/>
        <w:bottom w:val="none" w:sz="0" w:space="0" w:color="auto"/>
        <w:right w:val="none" w:sz="0" w:space="0" w:color="auto"/>
      </w:divBdr>
    </w:div>
    <w:div w:id="1391341125">
      <w:bodyDiv w:val="1"/>
      <w:marLeft w:val="0"/>
      <w:marRight w:val="0"/>
      <w:marTop w:val="0"/>
      <w:marBottom w:val="0"/>
      <w:divBdr>
        <w:top w:val="none" w:sz="0" w:space="0" w:color="auto"/>
        <w:left w:val="none" w:sz="0" w:space="0" w:color="auto"/>
        <w:bottom w:val="none" w:sz="0" w:space="0" w:color="auto"/>
        <w:right w:val="none" w:sz="0" w:space="0" w:color="auto"/>
      </w:divBdr>
    </w:div>
    <w:div w:id="1391612793">
      <w:bodyDiv w:val="1"/>
      <w:marLeft w:val="0"/>
      <w:marRight w:val="0"/>
      <w:marTop w:val="0"/>
      <w:marBottom w:val="0"/>
      <w:divBdr>
        <w:top w:val="none" w:sz="0" w:space="0" w:color="auto"/>
        <w:left w:val="none" w:sz="0" w:space="0" w:color="auto"/>
        <w:bottom w:val="none" w:sz="0" w:space="0" w:color="auto"/>
        <w:right w:val="none" w:sz="0" w:space="0" w:color="auto"/>
      </w:divBdr>
    </w:div>
    <w:div w:id="1391613895">
      <w:bodyDiv w:val="1"/>
      <w:marLeft w:val="0"/>
      <w:marRight w:val="0"/>
      <w:marTop w:val="0"/>
      <w:marBottom w:val="0"/>
      <w:divBdr>
        <w:top w:val="none" w:sz="0" w:space="0" w:color="auto"/>
        <w:left w:val="none" w:sz="0" w:space="0" w:color="auto"/>
        <w:bottom w:val="none" w:sz="0" w:space="0" w:color="auto"/>
        <w:right w:val="none" w:sz="0" w:space="0" w:color="auto"/>
      </w:divBdr>
    </w:div>
    <w:div w:id="1391615808">
      <w:bodyDiv w:val="1"/>
      <w:marLeft w:val="0"/>
      <w:marRight w:val="0"/>
      <w:marTop w:val="0"/>
      <w:marBottom w:val="0"/>
      <w:divBdr>
        <w:top w:val="none" w:sz="0" w:space="0" w:color="auto"/>
        <w:left w:val="none" w:sz="0" w:space="0" w:color="auto"/>
        <w:bottom w:val="none" w:sz="0" w:space="0" w:color="auto"/>
        <w:right w:val="none" w:sz="0" w:space="0" w:color="auto"/>
      </w:divBdr>
    </w:div>
    <w:div w:id="1391658813">
      <w:bodyDiv w:val="1"/>
      <w:marLeft w:val="0"/>
      <w:marRight w:val="0"/>
      <w:marTop w:val="0"/>
      <w:marBottom w:val="0"/>
      <w:divBdr>
        <w:top w:val="none" w:sz="0" w:space="0" w:color="auto"/>
        <w:left w:val="none" w:sz="0" w:space="0" w:color="auto"/>
        <w:bottom w:val="none" w:sz="0" w:space="0" w:color="auto"/>
        <w:right w:val="none" w:sz="0" w:space="0" w:color="auto"/>
      </w:divBdr>
    </w:div>
    <w:div w:id="1391659960">
      <w:bodyDiv w:val="1"/>
      <w:marLeft w:val="0"/>
      <w:marRight w:val="0"/>
      <w:marTop w:val="0"/>
      <w:marBottom w:val="0"/>
      <w:divBdr>
        <w:top w:val="none" w:sz="0" w:space="0" w:color="auto"/>
        <w:left w:val="none" w:sz="0" w:space="0" w:color="auto"/>
        <w:bottom w:val="none" w:sz="0" w:space="0" w:color="auto"/>
        <w:right w:val="none" w:sz="0" w:space="0" w:color="auto"/>
      </w:divBdr>
    </w:div>
    <w:div w:id="1391731389">
      <w:bodyDiv w:val="1"/>
      <w:marLeft w:val="0"/>
      <w:marRight w:val="0"/>
      <w:marTop w:val="0"/>
      <w:marBottom w:val="0"/>
      <w:divBdr>
        <w:top w:val="none" w:sz="0" w:space="0" w:color="auto"/>
        <w:left w:val="none" w:sz="0" w:space="0" w:color="auto"/>
        <w:bottom w:val="none" w:sz="0" w:space="0" w:color="auto"/>
        <w:right w:val="none" w:sz="0" w:space="0" w:color="auto"/>
      </w:divBdr>
    </w:div>
    <w:div w:id="1391808559">
      <w:bodyDiv w:val="1"/>
      <w:marLeft w:val="0"/>
      <w:marRight w:val="0"/>
      <w:marTop w:val="0"/>
      <w:marBottom w:val="0"/>
      <w:divBdr>
        <w:top w:val="none" w:sz="0" w:space="0" w:color="auto"/>
        <w:left w:val="none" w:sz="0" w:space="0" w:color="auto"/>
        <w:bottom w:val="none" w:sz="0" w:space="0" w:color="auto"/>
        <w:right w:val="none" w:sz="0" w:space="0" w:color="auto"/>
      </w:divBdr>
    </w:div>
    <w:div w:id="1391853905">
      <w:bodyDiv w:val="1"/>
      <w:marLeft w:val="0"/>
      <w:marRight w:val="0"/>
      <w:marTop w:val="0"/>
      <w:marBottom w:val="0"/>
      <w:divBdr>
        <w:top w:val="none" w:sz="0" w:space="0" w:color="auto"/>
        <w:left w:val="none" w:sz="0" w:space="0" w:color="auto"/>
        <w:bottom w:val="none" w:sz="0" w:space="0" w:color="auto"/>
        <w:right w:val="none" w:sz="0" w:space="0" w:color="auto"/>
      </w:divBdr>
    </w:div>
    <w:div w:id="1391878135">
      <w:bodyDiv w:val="1"/>
      <w:marLeft w:val="0"/>
      <w:marRight w:val="0"/>
      <w:marTop w:val="0"/>
      <w:marBottom w:val="0"/>
      <w:divBdr>
        <w:top w:val="none" w:sz="0" w:space="0" w:color="auto"/>
        <w:left w:val="none" w:sz="0" w:space="0" w:color="auto"/>
        <w:bottom w:val="none" w:sz="0" w:space="0" w:color="auto"/>
        <w:right w:val="none" w:sz="0" w:space="0" w:color="auto"/>
      </w:divBdr>
    </w:div>
    <w:div w:id="1391924722">
      <w:bodyDiv w:val="1"/>
      <w:marLeft w:val="0"/>
      <w:marRight w:val="0"/>
      <w:marTop w:val="0"/>
      <w:marBottom w:val="0"/>
      <w:divBdr>
        <w:top w:val="none" w:sz="0" w:space="0" w:color="auto"/>
        <w:left w:val="none" w:sz="0" w:space="0" w:color="auto"/>
        <w:bottom w:val="none" w:sz="0" w:space="0" w:color="auto"/>
        <w:right w:val="none" w:sz="0" w:space="0" w:color="auto"/>
      </w:divBdr>
    </w:div>
    <w:div w:id="1391928466">
      <w:bodyDiv w:val="1"/>
      <w:marLeft w:val="0"/>
      <w:marRight w:val="0"/>
      <w:marTop w:val="0"/>
      <w:marBottom w:val="0"/>
      <w:divBdr>
        <w:top w:val="none" w:sz="0" w:space="0" w:color="auto"/>
        <w:left w:val="none" w:sz="0" w:space="0" w:color="auto"/>
        <w:bottom w:val="none" w:sz="0" w:space="0" w:color="auto"/>
        <w:right w:val="none" w:sz="0" w:space="0" w:color="auto"/>
      </w:divBdr>
    </w:div>
    <w:div w:id="1391998896">
      <w:bodyDiv w:val="1"/>
      <w:marLeft w:val="0"/>
      <w:marRight w:val="0"/>
      <w:marTop w:val="0"/>
      <w:marBottom w:val="0"/>
      <w:divBdr>
        <w:top w:val="none" w:sz="0" w:space="0" w:color="auto"/>
        <w:left w:val="none" w:sz="0" w:space="0" w:color="auto"/>
        <w:bottom w:val="none" w:sz="0" w:space="0" w:color="auto"/>
        <w:right w:val="none" w:sz="0" w:space="0" w:color="auto"/>
      </w:divBdr>
    </w:div>
    <w:div w:id="1392004131">
      <w:bodyDiv w:val="1"/>
      <w:marLeft w:val="0"/>
      <w:marRight w:val="0"/>
      <w:marTop w:val="0"/>
      <w:marBottom w:val="0"/>
      <w:divBdr>
        <w:top w:val="none" w:sz="0" w:space="0" w:color="auto"/>
        <w:left w:val="none" w:sz="0" w:space="0" w:color="auto"/>
        <w:bottom w:val="none" w:sz="0" w:space="0" w:color="auto"/>
        <w:right w:val="none" w:sz="0" w:space="0" w:color="auto"/>
      </w:divBdr>
    </w:div>
    <w:div w:id="1392115779">
      <w:bodyDiv w:val="1"/>
      <w:marLeft w:val="0"/>
      <w:marRight w:val="0"/>
      <w:marTop w:val="0"/>
      <w:marBottom w:val="0"/>
      <w:divBdr>
        <w:top w:val="none" w:sz="0" w:space="0" w:color="auto"/>
        <w:left w:val="none" w:sz="0" w:space="0" w:color="auto"/>
        <w:bottom w:val="none" w:sz="0" w:space="0" w:color="auto"/>
        <w:right w:val="none" w:sz="0" w:space="0" w:color="auto"/>
      </w:divBdr>
    </w:div>
    <w:div w:id="1392121931">
      <w:bodyDiv w:val="1"/>
      <w:marLeft w:val="0"/>
      <w:marRight w:val="0"/>
      <w:marTop w:val="0"/>
      <w:marBottom w:val="0"/>
      <w:divBdr>
        <w:top w:val="none" w:sz="0" w:space="0" w:color="auto"/>
        <w:left w:val="none" w:sz="0" w:space="0" w:color="auto"/>
        <w:bottom w:val="none" w:sz="0" w:space="0" w:color="auto"/>
        <w:right w:val="none" w:sz="0" w:space="0" w:color="auto"/>
      </w:divBdr>
    </w:div>
    <w:div w:id="1392146668">
      <w:bodyDiv w:val="1"/>
      <w:marLeft w:val="0"/>
      <w:marRight w:val="0"/>
      <w:marTop w:val="0"/>
      <w:marBottom w:val="0"/>
      <w:divBdr>
        <w:top w:val="none" w:sz="0" w:space="0" w:color="auto"/>
        <w:left w:val="none" w:sz="0" w:space="0" w:color="auto"/>
        <w:bottom w:val="none" w:sz="0" w:space="0" w:color="auto"/>
        <w:right w:val="none" w:sz="0" w:space="0" w:color="auto"/>
      </w:divBdr>
    </w:div>
    <w:div w:id="1392188882">
      <w:bodyDiv w:val="1"/>
      <w:marLeft w:val="0"/>
      <w:marRight w:val="0"/>
      <w:marTop w:val="0"/>
      <w:marBottom w:val="0"/>
      <w:divBdr>
        <w:top w:val="none" w:sz="0" w:space="0" w:color="auto"/>
        <w:left w:val="none" w:sz="0" w:space="0" w:color="auto"/>
        <w:bottom w:val="none" w:sz="0" w:space="0" w:color="auto"/>
        <w:right w:val="none" w:sz="0" w:space="0" w:color="auto"/>
      </w:divBdr>
    </w:div>
    <w:div w:id="1392386589">
      <w:bodyDiv w:val="1"/>
      <w:marLeft w:val="0"/>
      <w:marRight w:val="0"/>
      <w:marTop w:val="0"/>
      <w:marBottom w:val="0"/>
      <w:divBdr>
        <w:top w:val="none" w:sz="0" w:space="0" w:color="auto"/>
        <w:left w:val="none" w:sz="0" w:space="0" w:color="auto"/>
        <w:bottom w:val="none" w:sz="0" w:space="0" w:color="auto"/>
        <w:right w:val="none" w:sz="0" w:space="0" w:color="auto"/>
      </w:divBdr>
    </w:div>
    <w:div w:id="1392387263">
      <w:bodyDiv w:val="1"/>
      <w:marLeft w:val="0"/>
      <w:marRight w:val="0"/>
      <w:marTop w:val="0"/>
      <w:marBottom w:val="0"/>
      <w:divBdr>
        <w:top w:val="none" w:sz="0" w:space="0" w:color="auto"/>
        <w:left w:val="none" w:sz="0" w:space="0" w:color="auto"/>
        <w:bottom w:val="none" w:sz="0" w:space="0" w:color="auto"/>
        <w:right w:val="none" w:sz="0" w:space="0" w:color="auto"/>
      </w:divBdr>
    </w:div>
    <w:div w:id="1392579452">
      <w:bodyDiv w:val="1"/>
      <w:marLeft w:val="0"/>
      <w:marRight w:val="0"/>
      <w:marTop w:val="0"/>
      <w:marBottom w:val="0"/>
      <w:divBdr>
        <w:top w:val="none" w:sz="0" w:space="0" w:color="auto"/>
        <w:left w:val="none" w:sz="0" w:space="0" w:color="auto"/>
        <w:bottom w:val="none" w:sz="0" w:space="0" w:color="auto"/>
        <w:right w:val="none" w:sz="0" w:space="0" w:color="auto"/>
      </w:divBdr>
    </w:div>
    <w:div w:id="1392844890">
      <w:bodyDiv w:val="1"/>
      <w:marLeft w:val="0"/>
      <w:marRight w:val="0"/>
      <w:marTop w:val="0"/>
      <w:marBottom w:val="0"/>
      <w:divBdr>
        <w:top w:val="none" w:sz="0" w:space="0" w:color="auto"/>
        <w:left w:val="none" w:sz="0" w:space="0" w:color="auto"/>
        <w:bottom w:val="none" w:sz="0" w:space="0" w:color="auto"/>
        <w:right w:val="none" w:sz="0" w:space="0" w:color="auto"/>
      </w:divBdr>
    </w:div>
    <w:div w:id="1392847509">
      <w:bodyDiv w:val="1"/>
      <w:marLeft w:val="0"/>
      <w:marRight w:val="0"/>
      <w:marTop w:val="0"/>
      <w:marBottom w:val="0"/>
      <w:divBdr>
        <w:top w:val="none" w:sz="0" w:space="0" w:color="auto"/>
        <w:left w:val="none" w:sz="0" w:space="0" w:color="auto"/>
        <w:bottom w:val="none" w:sz="0" w:space="0" w:color="auto"/>
        <w:right w:val="none" w:sz="0" w:space="0" w:color="auto"/>
      </w:divBdr>
    </w:div>
    <w:div w:id="1392970370">
      <w:bodyDiv w:val="1"/>
      <w:marLeft w:val="0"/>
      <w:marRight w:val="0"/>
      <w:marTop w:val="0"/>
      <w:marBottom w:val="0"/>
      <w:divBdr>
        <w:top w:val="none" w:sz="0" w:space="0" w:color="auto"/>
        <w:left w:val="none" w:sz="0" w:space="0" w:color="auto"/>
        <w:bottom w:val="none" w:sz="0" w:space="0" w:color="auto"/>
        <w:right w:val="none" w:sz="0" w:space="0" w:color="auto"/>
      </w:divBdr>
    </w:div>
    <w:div w:id="1393039635">
      <w:bodyDiv w:val="1"/>
      <w:marLeft w:val="0"/>
      <w:marRight w:val="0"/>
      <w:marTop w:val="0"/>
      <w:marBottom w:val="0"/>
      <w:divBdr>
        <w:top w:val="none" w:sz="0" w:space="0" w:color="auto"/>
        <w:left w:val="none" w:sz="0" w:space="0" w:color="auto"/>
        <w:bottom w:val="none" w:sz="0" w:space="0" w:color="auto"/>
        <w:right w:val="none" w:sz="0" w:space="0" w:color="auto"/>
      </w:divBdr>
    </w:div>
    <w:div w:id="1393118112">
      <w:bodyDiv w:val="1"/>
      <w:marLeft w:val="0"/>
      <w:marRight w:val="0"/>
      <w:marTop w:val="0"/>
      <w:marBottom w:val="0"/>
      <w:divBdr>
        <w:top w:val="none" w:sz="0" w:space="0" w:color="auto"/>
        <w:left w:val="none" w:sz="0" w:space="0" w:color="auto"/>
        <w:bottom w:val="none" w:sz="0" w:space="0" w:color="auto"/>
        <w:right w:val="none" w:sz="0" w:space="0" w:color="auto"/>
      </w:divBdr>
    </w:div>
    <w:div w:id="1393311715">
      <w:bodyDiv w:val="1"/>
      <w:marLeft w:val="0"/>
      <w:marRight w:val="0"/>
      <w:marTop w:val="0"/>
      <w:marBottom w:val="0"/>
      <w:divBdr>
        <w:top w:val="none" w:sz="0" w:space="0" w:color="auto"/>
        <w:left w:val="none" w:sz="0" w:space="0" w:color="auto"/>
        <w:bottom w:val="none" w:sz="0" w:space="0" w:color="auto"/>
        <w:right w:val="none" w:sz="0" w:space="0" w:color="auto"/>
      </w:divBdr>
    </w:div>
    <w:div w:id="1393428986">
      <w:bodyDiv w:val="1"/>
      <w:marLeft w:val="0"/>
      <w:marRight w:val="0"/>
      <w:marTop w:val="0"/>
      <w:marBottom w:val="0"/>
      <w:divBdr>
        <w:top w:val="none" w:sz="0" w:space="0" w:color="auto"/>
        <w:left w:val="none" w:sz="0" w:space="0" w:color="auto"/>
        <w:bottom w:val="none" w:sz="0" w:space="0" w:color="auto"/>
        <w:right w:val="none" w:sz="0" w:space="0" w:color="auto"/>
      </w:divBdr>
    </w:div>
    <w:div w:id="1393429142">
      <w:bodyDiv w:val="1"/>
      <w:marLeft w:val="0"/>
      <w:marRight w:val="0"/>
      <w:marTop w:val="0"/>
      <w:marBottom w:val="0"/>
      <w:divBdr>
        <w:top w:val="none" w:sz="0" w:space="0" w:color="auto"/>
        <w:left w:val="none" w:sz="0" w:space="0" w:color="auto"/>
        <w:bottom w:val="none" w:sz="0" w:space="0" w:color="auto"/>
        <w:right w:val="none" w:sz="0" w:space="0" w:color="auto"/>
      </w:divBdr>
    </w:div>
    <w:div w:id="1393501581">
      <w:bodyDiv w:val="1"/>
      <w:marLeft w:val="0"/>
      <w:marRight w:val="0"/>
      <w:marTop w:val="0"/>
      <w:marBottom w:val="0"/>
      <w:divBdr>
        <w:top w:val="none" w:sz="0" w:space="0" w:color="auto"/>
        <w:left w:val="none" w:sz="0" w:space="0" w:color="auto"/>
        <w:bottom w:val="none" w:sz="0" w:space="0" w:color="auto"/>
        <w:right w:val="none" w:sz="0" w:space="0" w:color="auto"/>
      </w:divBdr>
    </w:div>
    <w:div w:id="1393581461">
      <w:bodyDiv w:val="1"/>
      <w:marLeft w:val="0"/>
      <w:marRight w:val="0"/>
      <w:marTop w:val="0"/>
      <w:marBottom w:val="0"/>
      <w:divBdr>
        <w:top w:val="none" w:sz="0" w:space="0" w:color="auto"/>
        <w:left w:val="none" w:sz="0" w:space="0" w:color="auto"/>
        <w:bottom w:val="none" w:sz="0" w:space="0" w:color="auto"/>
        <w:right w:val="none" w:sz="0" w:space="0" w:color="auto"/>
      </w:divBdr>
    </w:div>
    <w:div w:id="1393582136">
      <w:bodyDiv w:val="1"/>
      <w:marLeft w:val="0"/>
      <w:marRight w:val="0"/>
      <w:marTop w:val="0"/>
      <w:marBottom w:val="0"/>
      <w:divBdr>
        <w:top w:val="none" w:sz="0" w:space="0" w:color="auto"/>
        <w:left w:val="none" w:sz="0" w:space="0" w:color="auto"/>
        <w:bottom w:val="none" w:sz="0" w:space="0" w:color="auto"/>
        <w:right w:val="none" w:sz="0" w:space="0" w:color="auto"/>
      </w:divBdr>
    </w:div>
    <w:div w:id="1393651204">
      <w:bodyDiv w:val="1"/>
      <w:marLeft w:val="0"/>
      <w:marRight w:val="0"/>
      <w:marTop w:val="0"/>
      <w:marBottom w:val="0"/>
      <w:divBdr>
        <w:top w:val="none" w:sz="0" w:space="0" w:color="auto"/>
        <w:left w:val="none" w:sz="0" w:space="0" w:color="auto"/>
        <w:bottom w:val="none" w:sz="0" w:space="0" w:color="auto"/>
        <w:right w:val="none" w:sz="0" w:space="0" w:color="auto"/>
      </w:divBdr>
    </w:div>
    <w:div w:id="1393652161">
      <w:bodyDiv w:val="1"/>
      <w:marLeft w:val="0"/>
      <w:marRight w:val="0"/>
      <w:marTop w:val="0"/>
      <w:marBottom w:val="0"/>
      <w:divBdr>
        <w:top w:val="none" w:sz="0" w:space="0" w:color="auto"/>
        <w:left w:val="none" w:sz="0" w:space="0" w:color="auto"/>
        <w:bottom w:val="none" w:sz="0" w:space="0" w:color="auto"/>
        <w:right w:val="none" w:sz="0" w:space="0" w:color="auto"/>
      </w:divBdr>
    </w:div>
    <w:div w:id="1393654119">
      <w:bodyDiv w:val="1"/>
      <w:marLeft w:val="0"/>
      <w:marRight w:val="0"/>
      <w:marTop w:val="0"/>
      <w:marBottom w:val="0"/>
      <w:divBdr>
        <w:top w:val="none" w:sz="0" w:space="0" w:color="auto"/>
        <w:left w:val="none" w:sz="0" w:space="0" w:color="auto"/>
        <w:bottom w:val="none" w:sz="0" w:space="0" w:color="auto"/>
        <w:right w:val="none" w:sz="0" w:space="0" w:color="auto"/>
      </w:divBdr>
    </w:div>
    <w:div w:id="1393851412">
      <w:bodyDiv w:val="1"/>
      <w:marLeft w:val="0"/>
      <w:marRight w:val="0"/>
      <w:marTop w:val="0"/>
      <w:marBottom w:val="0"/>
      <w:divBdr>
        <w:top w:val="none" w:sz="0" w:space="0" w:color="auto"/>
        <w:left w:val="none" w:sz="0" w:space="0" w:color="auto"/>
        <w:bottom w:val="none" w:sz="0" w:space="0" w:color="auto"/>
        <w:right w:val="none" w:sz="0" w:space="0" w:color="auto"/>
      </w:divBdr>
    </w:div>
    <w:div w:id="1393967512">
      <w:bodyDiv w:val="1"/>
      <w:marLeft w:val="0"/>
      <w:marRight w:val="0"/>
      <w:marTop w:val="0"/>
      <w:marBottom w:val="0"/>
      <w:divBdr>
        <w:top w:val="none" w:sz="0" w:space="0" w:color="auto"/>
        <w:left w:val="none" w:sz="0" w:space="0" w:color="auto"/>
        <w:bottom w:val="none" w:sz="0" w:space="0" w:color="auto"/>
        <w:right w:val="none" w:sz="0" w:space="0" w:color="auto"/>
      </w:divBdr>
    </w:div>
    <w:div w:id="1394113588">
      <w:bodyDiv w:val="1"/>
      <w:marLeft w:val="0"/>
      <w:marRight w:val="0"/>
      <w:marTop w:val="0"/>
      <w:marBottom w:val="0"/>
      <w:divBdr>
        <w:top w:val="none" w:sz="0" w:space="0" w:color="auto"/>
        <w:left w:val="none" w:sz="0" w:space="0" w:color="auto"/>
        <w:bottom w:val="none" w:sz="0" w:space="0" w:color="auto"/>
        <w:right w:val="none" w:sz="0" w:space="0" w:color="auto"/>
      </w:divBdr>
    </w:div>
    <w:div w:id="1394155079">
      <w:bodyDiv w:val="1"/>
      <w:marLeft w:val="0"/>
      <w:marRight w:val="0"/>
      <w:marTop w:val="0"/>
      <w:marBottom w:val="0"/>
      <w:divBdr>
        <w:top w:val="none" w:sz="0" w:space="0" w:color="auto"/>
        <w:left w:val="none" w:sz="0" w:space="0" w:color="auto"/>
        <w:bottom w:val="none" w:sz="0" w:space="0" w:color="auto"/>
        <w:right w:val="none" w:sz="0" w:space="0" w:color="auto"/>
      </w:divBdr>
    </w:div>
    <w:div w:id="1394279634">
      <w:bodyDiv w:val="1"/>
      <w:marLeft w:val="0"/>
      <w:marRight w:val="0"/>
      <w:marTop w:val="0"/>
      <w:marBottom w:val="0"/>
      <w:divBdr>
        <w:top w:val="none" w:sz="0" w:space="0" w:color="auto"/>
        <w:left w:val="none" w:sz="0" w:space="0" w:color="auto"/>
        <w:bottom w:val="none" w:sz="0" w:space="0" w:color="auto"/>
        <w:right w:val="none" w:sz="0" w:space="0" w:color="auto"/>
      </w:divBdr>
    </w:div>
    <w:div w:id="1394428290">
      <w:bodyDiv w:val="1"/>
      <w:marLeft w:val="0"/>
      <w:marRight w:val="0"/>
      <w:marTop w:val="0"/>
      <w:marBottom w:val="0"/>
      <w:divBdr>
        <w:top w:val="none" w:sz="0" w:space="0" w:color="auto"/>
        <w:left w:val="none" w:sz="0" w:space="0" w:color="auto"/>
        <w:bottom w:val="none" w:sz="0" w:space="0" w:color="auto"/>
        <w:right w:val="none" w:sz="0" w:space="0" w:color="auto"/>
      </w:divBdr>
    </w:div>
    <w:div w:id="1394503994">
      <w:bodyDiv w:val="1"/>
      <w:marLeft w:val="0"/>
      <w:marRight w:val="0"/>
      <w:marTop w:val="0"/>
      <w:marBottom w:val="0"/>
      <w:divBdr>
        <w:top w:val="none" w:sz="0" w:space="0" w:color="auto"/>
        <w:left w:val="none" w:sz="0" w:space="0" w:color="auto"/>
        <w:bottom w:val="none" w:sz="0" w:space="0" w:color="auto"/>
        <w:right w:val="none" w:sz="0" w:space="0" w:color="auto"/>
      </w:divBdr>
    </w:div>
    <w:div w:id="1394505016">
      <w:bodyDiv w:val="1"/>
      <w:marLeft w:val="0"/>
      <w:marRight w:val="0"/>
      <w:marTop w:val="0"/>
      <w:marBottom w:val="0"/>
      <w:divBdr>
        <w:top w:val="none" w:sz="0" w:space="0" w:color="auto"/>
        <w:left w:val="none" w:sz="0" w:space="0" w:color="auto"/>
        <w:bottom w:val="none" w:sz="0" w:space="0" w:color="auto"/>
        <w:right w:val="none" w:sz="0" w:space="0" w:color="auto"/>
      </w:divBdr>
    </w:div>
    <w:div w:id="1394545172">
      <w:bodyDiv w:val="1"/>
      <w:marLeft w:val="0"/>
      <w:marRight w:val="0"/>
      <w:marTop w:val="0"/>
      <w:marBottom w:val="0"/>
      <w:divBdr>
        <w:top w:val="none" w:sz="0" w:space="0" w:color="auto"/>
        <w:left w:val="none" w:sz="0" w:space="0" w:color="auto"/>
        <w:bottom w:val="none" w:sz="0" w:space="0" w:color="auto"/>
        <w:right w:val="none" w:sz="0" w:space="0" w:color="auto"/>
      </w:divBdr>
    </w:div>
    <w:div w:id="1394621265">
      <w:bodyDiv w:val="1"/>
      <w:marLeft w:val="0"/>
      <w:marRight w:val="0"/>
      <w:marTop w:val="0"/>
      <w:marBottom w:val="0"/>
      <w:divBdr>
        <w:top w:val="none" w:sz="0" w:space="0" w:color="auto"/>
        <w:left w:val="none" w:sz="0" w:space="0" w:color="auto"/>
        <w:bottom w:val="none" w:sz="0" w:space="0" w:color="auto"/>
        <w:right w:val="none" w:sz="0" w:space="0" w:color="auto"/>
      </w:divBdr>
    </w:div>
    <w:div w:id="1394743185">
      <w:bodyDiv w:val="1"/>
      <w:marLeft w:val="0"/>
      <w:marRight w:val="0"/>
      <w:marTop w:val="0"/>
      <w:marBottom w:val="0"/>
      <w:divBdr>
        <w:top w:val="none" w:sz="0" w:space="0" w:color="auto"/>
        <w:left w:val="none" w:sz="0" w:space="0" w:color="auto"/>
        <w:bottom w:val="none" w:sz="0" w:space="0" w:color="auto"/>
        <w:right w:val="none" w:sz="0" w:space="0" w:color="auto"/>
      </w:divBdr>
    </w:div>
    <w:div w:id="1394810919">
      <w:bodyDiv w:val="1"/>
      <w:marLeft w:val="0"/>
      <w:marRight w:val="0"/>
      <w:marTop w:val="0"/>
      <w:marBottom w:val="0"/>
      <w:divBdr>
        <w:top w:val="none" w:sz="0" w:space="0" w:color="auto"/>
        <w:left w:val="none" w:sz="0" w:space="0" w:color="auto"/>
        <w:bottom w:val="none" w:sz="0" w:space="0" w:color="auto"/>
        <w:right w:val="none" w:sz="0" w:space="0" w:color="auto"/>
      </w:divBdr>
    </w:div>
    <w:div w:id="1394812186">
      <w:bodyDiv w:val="1"/>
      <w:marLeft w:val="0"/>
      <w:marRight w:val="0"/>
      <w:marTop w:val="0"/>
      <w:marBottom w:val="0"/>
      <w:divBdr>
        <w:top w:val="none" w:sz="0" w:space="0" w:color="auto"/>
        <w:left w:val="none" w:sz="0" w:space="0" w:color="auto"/>
        <w:bottom w:val="none" w:sz="0" w:space="0" w:color="auto"/>
        <w:right w:val="none" w:sz="0" w:space="0" w:color="auto"/>
      </w:divBdr>
    </w:div>
    <w:div w:id="1394961248">
      <w:bodyDiv w:val="1"/>
      <w:marLeft w:val="0"/>
      <w:marRight w:val="0"/>
      <w:marTop w:val="0"/>
      <w:marBottom w:val="0"/>
      <w:divBdr>
        <w:top w:val="none" w:sz="0" w:space="0" w:color="auto"/>
        <w:left w:val="none" w:sz="0" w:space="0" w:color="auto"/>
        <w:bottom w:val="none" w:sz="0" w:space="0" w:color="auto"/>
        <w:right w:val="none" w:sz="0" w:space="0" w:color="auto"/>
      </w:divBdr>
    </w:div>
    <w:div w:id="1395002984">
      <w:bodyDiv w:val="1"/>
      <w:marLeft w:val="0"/>
      <w:marRight w:val="0"/>
      <w:marTop w:val="0"/>
      <w:marBottom w:val="0"/>
      <w:divBdr>
        <w:top w:val="none" w:sz="0" w:space="0" w:color="auto"/>
        <w:left w:val="none" w:sz="0" w:space="0" w:color="auto"/>
        <w:bottom w:val="none" w:sz="0" w:space="0" w:color="auto"/>
        <w:right w:val="none" w:sz="0" w:space="0" w:color="auto"/>
      </w:divBdr>
    </w:div>
    <w:div w:id="1395005964">
      <w:bodyDiv w:val="1"/>
      <w:marLeft w:val="0"/>
      <w:marRight w:val="0"/>
      <w:marTop w:val="0"/>
      <w:marBottom w:val="0"/>
      <w:divBdr>
        <w:top w:val="none" w:sz="0" w:space="0" w:color="auto"/>
        <w:left w:val="none" w:sz="0" w:space="0" w:color="auto"/>
        <w:bottom w:val="none" w:sz="0" w:space="0" w:color="auto"/>
        <w:right w:val="none" w:sz="0" w:space="0" w:color="auto"/>
      </w:divBdr>
    </w:div>
    <w:div w:id="1395198297">
      <w:bodyDiv w:val="1"/>
      <w:marLeft w:val="0"/>
      <w:marRight w:val="0"/>
      <w:marTop w:val="0"/>
      <w:marBottom w:val="0"/>
      <w:divBdr>
        <w:top w:val="none" w:sz="0" w:space="0" w:color="auto"/>
        <w:left w:val="none" w:sz="0" w:space="0" w:color="auto"/>
        <w:bottom w:val="none" w:sz="0" w:space="0" w:color="auto"/>
        <w:right w:val="none" w:sz="0" w:space="0" w:color="auto"/>
      </w:divBdr>
    </w:div>
    <w:div w:id="1395203982">
      <w:bodyDiv w:val="1"/>
      <w:marLeft w:val="0"/>
      <w:marRight w:val="0"/>
      <w:marTop w:val="0"/>
      <w:marBottom w:val="0"/>
      <w:divBdr>
        <w:top w:val="none" w:sz="0" w:space="0" w:color="auto"/>
        <w:left w:val="none" w:sz="0" w:space="0" w:color="auto"/>
        <w:bottom w:val="none" w:sz="0" w:space="0" w:color="auto"/>
        <w:right w:val="none" w:sz="0" w:space="0" w:color="auto"/>
      </w:divBdr>
    </w:div>
    <w:div w:id="1395205284">
      <w:bodyDiv w:val="1"/>
      <w:marLeft w:val="0"/>
      <w:marRight w:val="0"/>
      <w:marTop w:val="0"/>
      <w:marBottom w:val="0"/>
      <w:divBdr>
        <w:top w:val="none" w:sz="0" w:space="0" w:color="auto"/>
        <w:left w:val="none" w:sz="0" w:space="0" w:color="auto"/>
        <w:bottom w:val="none" w:sz="0" w:space="0" w:color="auto"/>
        <w:right w:val="none" w:sz="0" w:space="0" w:color="auto"/>
      </w:divBdr>
    </w:div>
    <w:div w:id="1395396479">
      <w:bodyDiv w:val="1"/>
      <w:marLeft w:val="0"/>
      <w:marRight w:val="0"/>
      <w:marTop w:val="0"/>
      <w:marBottom w:val="0"/>
      <w:divBdr>
        <w:top w:val="none" w:sz="0" w:space="0" w:color="auto"/>
        <w:left w:val="none" w:sz="0" w:space="0" w:color="auto"/>
        <w:bottom w:val="none" w:sz="0" w:space="0" w:color="auto"/>
        <w:right w:val="none" w:sz="0" w:space="0" w:color="auto"/>
      </w:divBdr>
    </w:div>
    <w:div w:id="1395396951">
      <w:bodyDiv w:val="1"/>
      <w:marLeft w:val="0"/>
      <w:marRight w:val="0"/>
      <w:marTop w:val="0"/>
      <w:marBottom w:val="0"/>
      <w:divBdr>
        <w:top w:val="none" w:sz="0" w:space="0" w:color="auto"/>
        <w:left w:val="none" w:sz="0" w:space="0" w:color="auto"/>
        <w:bottom w:val="none" w:sz="0" w:space="0" w:color="auto"/>
        <w:right w:val="none" w:sz="0" w:space="0" w:color="auto"/>
      </w:divBdr>
    </w:div>
    <w:div w:id="1395545503">
      <w:bodyDiv w:val="1"/>
      <w:marLeft w:val="0"/>
      <w:marRight w:val="0"/>
      <w:marTop w:val="0"/>
      <w:marBottom w:val="0"/>
      <w:divBdr>
        <w:top w:val="none" w:sz="0" w:space="0" w:color="auto"/>
        <w:left w:val="none" w:sz="0" w:space="0" w:color="auto"/>
        <w:bottom w:val="none" w:sz="0" w:space="0" w:color="auto"/>
        <w:right w:val="none" w:sz="0" w:space="0" w:color="auto"/>
      </w:divBdr>
    </w:div>
    <w:div w:id="1395659662">
      <w:bodyDiv w:val="1"/>
      <w:marLeft w:val="0"/>
      <w:marRight w:val="0"/>
      <w:marTop w:val="0"/>
      <w:marBottom w:val="0"/>
      <w:divBdr>
        <w:top w:val="none" w:sz="0" w:space="0" w:color="auto"/>
        <w:left w:val="none" w:sz="0" w:space="0" w:color="auto"/>
        <w:bottom w:val="none" w:sz="0" w:space="0" w:color="auto"/>
        <w:right w:val="none" w:sz="0" w:space="0" w:color="auto"/>
      </w:divBdr>
    </w:div>
    <w:div w:id="1395664235">
      <w:bodyDiv w:val="1"/>
      <w:marLeft w:val="0"/>
      <w:marRight w:val="0"/>
      <w:marTop w:val="0"/>
      <w:marBottom w:val="0"/>
      <w:divBdr>
        <w:top w:val="none" w:sz="0" w:space="0" w:color="auto"/>
        <w:left w:val="none" w:sz="0" w:space="0" w:color="auto"/>
        <w:bottom w:val="none" w:sz="0" w:space="0" w:color="auto"/>
        <w:right w:val="none" w:sz="0" w:space="0" w:color="auto"/>
      </w:divBdr>
    </w:div>
    <w:div w:id="1395665230">
      <w:bodyDiv w:val="1"/>
      <w:marLeft w:val="0"/>
      <w:marRight w:val="0"/>
      <w:marTop w:val="0"/>
      <w:marBottom w:val="0"/>
      <w:divBdr>
        <w:top w:val="none" w:sz="0" w:space="0" w:color="auto"/>
        <w:left w:val="none" w:sz="0" w:space="0" w:color="auto"/>
        <w:bottom w:val="none" w:sz="0" w:space="0" w:color="auto"/>
        <w:right w:val="none" w:sz="0" w:space="0" w:color="auto"/>
      </w:divBdr>
    </w:div>
    <w:div w:id="1395736308">
      <w:bodyDiv w:val="1"/>
      <w:marLeft w:val="0"/>
      <w:marRight w:val="0"/>
      <w:marTop w:val="0"/>
      <w:marBottom w:val="0"/>
      <w:divBdr>
        <w:top w:val="none" w:sz="0" w:space="0" w:color="auto"/>
        <w:left w:val="none" w:sz="0" w:space="0" w:color="auto"/>
        <w:bottom w:val="none" w:sz="0" w:space="0" w:color="auto"/>
        <w:right w:val="none" w:sz="0" w:space="0" w:color="auto"/>
      </w:divBdr>
    </w:div>
    <w:div w:id="1395814563">
      <w:bodyDiv w:val="1"/>
      <w:marLeft w:val="0"/>
      <w:marRight w:val="0"/>
      <w:marTop w:val="0"/>
      <w:marBottom w:val="0"/>
      <w:divBdr>
        <w:top w:val="none" w:sz="0" w:space="0" w:color="auto"/>
        <w:left w:val="none" w:sz="0" w:space="0" w:color="auto"/>
        <w:bottom w:val="none" w:sz="0" w:space="0" w:color="auto"/>
        <w:right w:val="none" w:sz="0" w:space="0" w:color="auto"/>
      </w:divBdr>
    </w:div>
    <w:div w:id="1395816914">
      <w:bodyDiv w:val="1"/>
      <w:marLeft w:val="0"/>
      <w:marRight w:val="0"/>
      <w:marTop w:val="0"/>
      <w:marBottom w:val="0"/>
      <w:divBdr>
        <w:top w:val="none" w:sz="0" w:space="0" w:color="auto"/>
        <w:left w:val="none" w:sz="0" w:space="0" w:color="auto"/>
        <w:bottom w:val="none" w:sz="0" w:space="0" w:color="auto"/>
        <w:right w:val="none" w:sz="0" w:space="0" w:color="auto"/>
      </w:divBdr>
    </w:div>
    <w:div w:id="1395858112">
      <w:bodyDiv w:val="1"/>
      <w:marLeft w:val="0"/>
      <w:marRight w:val="0"/>
      <w:marTop w:val="0"/>
      <w:marBottom w:val="0"/>
      <w:divBdr>
        <w:top w:val="none" w:sz="0" w:space="0" w:color="auto"/>
        <w:left w:val="none" w:sz="0" w:space="0" w:color="auto"/>
        <w:bottom w:val="none" w:sz="0" w:space="0" w:color="auto"/>
        <w:right w:val="none" w:sz="0" w:space="0" w:color="auto"/>
      </w:divBdr>
    </w:div>
    <w:div w:id="1395931695">
      <w:bodyDiv w:val="1"/>
      <w:marLeft w:val="0"/>
      <w:marRight w:val="0"/>
      <w:marTop w:val="0"/>
      <w:marBottom w:val="0"/>
      <w:divBdr>
        <w:top w:val="none" w:sz="0" w:space="0" w:color="auto"/>
        <w:left w:val="none" w:sz="0" w:space="0" w:color="auto"/>
        <w:bottom w:val="none" w:sz="0" w:space="0" w:color="auto"/>
        <w:right w:val="none" w:sz="0" w:space="0" w:color="auto"/>
      </w:divBdr>
    </w:div>
    <w:div w:id="1396003966">
      <w:bodyDiv w:val="1"/>
      <w:marLeft w:val="0"/>
      <w:marRight w:val="0"/>
      <w:marTop w:val="0"/>
      <w:marBottom w:val="0"/>
      <w:divBdr>
        <w:top w:val="none" w:sz="0" w:space="0" w:color="auto"/>
        <w:left w:val="none" w:sz="0" w:space="0" w:color="auto"/>
        <w:bottom w:val="none" w:sz="0" w:space="0" w:color="auto"/>
        <w:right w:val="none" w:sz="0" w:space="0" w:color="auto"/>
      </w:divBdr>
    </w:div>
    <w:div w:id="1396006144">
      <w:bodyDiv w:val="1"/>
      <w:marLeft w:val="0"/>
      <w:marRight w:val="0"/>
      <w:marTop w:val="0"/>
      <w:marBottom w:val="0"/>
      <w:divBdr>
        <w:top w:val="none" w:sz="0" w:space="0" w:color="auto"/>
        <w:left w:val="none" w:sz="0" w:space="0" w:color="auto"/>
        <w:bottom w:val="none" w:sz="0" w:space="0" w:color="auto"/>
        <w:right w:val="none" w:sz="0" w:space="0" w:color="auto"/>
      </w:divBdr>
    </w:div>
    <w:div w:id="1396010699">
      <w:bodyDiv w:val="1"/>
      <w:marLeft w:val="0"/>
      <w:marRight w:val="0"/>
      <w:marTop w:val="0"/>
      <w:marBottom w:val="0"/>
      <w:divBdr>
        <w:top w:val="none" w:sz="0" w:space="0" w:color="auto"/>
        <w:left w:val="none" w:sz="0" w:space="0" w:color="auto"/>
        <w:bottom w:val="none" w:sz="0" w:space="0" w:color="auto"/>
        <w:right w:val="none" w:sz="0" w:space="0" w:color="auto"/>
      </w:divBdr>
    </w:div>
    <w:div w:id="1396010810">
      <w:bodyDiv w:val="1"/>
      <w:marLeft w:val="0"/>
      <w:marRight w:val="0"/>
      <w:marTop w:val="0"/>
      <w:marBottom w:val="0"/>
      <w:divBdr>
        <w:top w:val="none" w:sz="0" w:space="0" w:color="auto"/>
        <w:left w:val="none" w:sz="0" w:space="0" w:color="auto"/>
        <w:bottom w:val="none" w:sz="0" w:space="0" w:color="auto"/>
        <w:right w:val="none" w:sz="0" w:space="0" w:color="auto"/>
      </w:divBdr>
    </w:div>
    <w:div w:id="1396079933">
      <w:bodyDiv w:val="1"/>
      <w:marLeft w:val="0"/>
      <w:marRight w:val="0"/>
      <w:marTop w:val="0"/>
      <w:marBottom w:val="0"/>
      <w:divBdr>
        <w:top w:val="none" w:sz="0" w:space="0" w:color="auto"/>
        <w:left w:val="none" w:sz="0" w:space="0" w:color="auto"/>
        <w:bottom w:val="none" w:sz="0" w:space="0" w:color="auto"/>
        <w:right w:val="none" w:sz="0" w:space="0" w:color="auto"/>
      </w:divBdr>
    </w:div>
    <w:div w:id="1396120755">
      <w:bodyDiv w:val="1"/>
      <w:marLeft w:val="0"/>
      <w:marRight w:val="0"/>
      <w:marTop w:val="0"/>
      <w:marBottom w:val="0"/>
      <w:divBdr>
        <w:top w:val="none" w:sz="0" w:space="0" w:color="auto"/>
        <w:left w:val="none" w:sz="0" w:space="0" w:color="auto"/>
        <w:bottom w:val="none" w:sz="0" w:space="0" w:color="auto"/>
        <w:right w:val="none" w:sz="0" w:space="0" w:color="auto"/>
      </w:divBdr>
    </w:div>
    <w:div w:id="1396120824">
      <w:bodyDiv w:val="1"/>
      <w:marLeft w:val="0"/>
      <w:marRight w:val="0"/>
      <w:marTop w:val="0"/>
      <w:marBottom w:val="0"/>
      <w:divBdr>
        <w:top w:val="none" w:sz="0" w:space="0" w:color="auto"/>
        <w:left w:val="none" w:sz="0" w:space="0" w:color="auto"/>
        <w:bottom w:val="none" w:sz="0" w:space="0" w:color="auto"/>
        <w:right w:val="none" w:sz="0" w:space="0" w:color="auto"/>
      </w:divBdr>
    </w:div>
    <w:div w:id="1396127767">
      <w:bodyDiv w:val="1"/>
      <w:marLeft w:val="0"/>
      <w:marRight w:val="0"/>
      <w:marTop w:val="0"/>
      <w:marBottom w:val="0"/>
      <w:divBdr>
        <w:top w:val="none" w:sz="0" w:space="0" w:color="auto"/>
        <w:left w:val="none" w:sz="0" w:space="0" w:color="auto"/>
        <w:bottom w:val="none" w:sz="0" w:space="0" w:color="auto"/>
        <w:right w:val="none" w:sz="0" w:space="0" w:color="auto"/>
      </w:divBdr>
    </w:div>
    <w:div w:id="1396271511">
      <w:bodyDiv w:val="1"/>
      <w:marLeft w:val="0"/>
      <w:marRight w:val="0"/>
      <w:marTop w:val="0"/>
      <w:marBottom w:val="0"/>
      <w:divBdr>
        <w:top w:val="none" w:sz="0" w:space="0" w:color="auto"/>
        <w:left w:val="none" w:sz="0" w:space="0" w:color="auto"/>
        <w:bottom w:val="none" w:sz="0" w:space="0" w:color="auto"/>
        <w:right w:val="none" w:sz="0" w:space="0" w:color="auto"/>
      </w:divBdr>
    </w:div>
    <w:div w:id="1396395621">
      <w:bodyDiv w:val="1"/>
      <w:marLeft w:val="0"/>
      <w:marRight w:val="0"/>
      <w:marTop w:val="0"/>
      <w:marBottom w:val="0"/>
      <w:divBdr>
        <w:top w:val="none" w:sz="0" w:space="0" w:color="auto"/>
        <w:left w:val="none" w:sz="0" w:space="0" w:color="auto"/>
        <w:bottom w:val="none" w:sz="0" w:space="0" w:color="auto"/>
        <w:right w:val="none" w:sz="0" w:space="0" w:color="auto"/>
      </w:divBdr>
    </w:div>
    <w:div w:id="1396662678">
      <w:bodyDiv w:val="1"/>
      <w:marLeft w:val="0"/>
      <w:marRight w:val="0"/>
      <w:marTop w:val="0"/>
      <w:marBottom w:val="0"/>
      <w:divBdr>
        <w:top w:val="none" w:sz="0" w:space="0" w:color="auto"/>
        <w:left w:val="none" w:sz="0" w:space="0" w:color="auto"/>
        <w:bottom w:val="none" w:sz="0" w:space="0" w:color="auto"/>
        <w:right w:val="none" w:sz="0" w:space="0" w:color="auto"/>
      </w:divBdr>
    </w:div>
    <w:div w:id="1396776504">
      <w:bodyDiv w:val="1"/>
      <w:marLeft w:val="0"/>
      <w:marRight w:val="0"/>
      <w:marTop w:val="0"/>
      <w:marBottom w:val="0"/>
      <w:divBdr>
        <w:top w:val="none" w:sz="0" w:space="0" w:color="auto"/>
        <w:left w:val="none" w:sz="0" w:space="0" w:color="auto"/>
        <w:bottom w:val="none" w:sz="0" w:space="0" w:color="auto"/>
        <w:right w:val="none" w:sz="0" w:space="0" w:color="auto"/>
      </w:divBdr>
    </w:div>
    <w:div w:id="1396855435">
      <w:bodyDiv w:val="1"/>
      <w:marLeft w:val="0"/>
      <w:marRight w:val="0"/>
      <w:marTop w:val="0"/>
      <w:marBottom w:val="0"/>
      <w:divBdr>
        <w:top w:val="none" w:sz="0" w:space="0" w:color="auto"/>
        <w:left w:val="none" w:sz="0" w:space="0" w:color="auto"/>
        <w:bottom w:val="none" w:sz="0" w:space="0" w:color="auto"/>
        <w:right w:val="none" w:sz="0" w:space="0" w:color="auto"/>
      </w:divBdr>
    </w:div>
    <w:div w:id="1396859091">
      <w:bodyDiv w:val="1"/>
      <w:marLeft w:val="0"/>
      <w:marRight w:val="0"/>
      <w:marTop w:val="0"/>
      <w:marBottom w:val="0"/>
      <w:divBdr>
        <w:top w:val="none" w:sz="0" w:space="0" w:color="auto"/>
        <w:left w:val="none" w:sz="0" w:space="0" w:color="auto"/>
        <w:bottom w:val="none" w:sz="0" w:space="0" w:color="auto"/>
        <w:right w:val="none" w:sz="0" w:space="0" w:color="auto"/>
      </w:divBdr>
    </w:div>
    <w:div w:id="1396902189">
      <w:bodyDiv w:val="1"/>
      <w:marLeft w:val="0"/>
      <w:marRight w:val="0"/>
      <w:marTop w:val="0"/>
      <w:marBottom w:val="0"/>
      <w:divBdr>
        <w:top w:val="none" w:sz="0" w:space="0" w:color="auto"/>
        <w:left w:val="none" w:sz="0" w:space="0" w:color="auto"/>
        <w:bottom w:val="none" w:sz="0" w:space="0" w:color="auto"/>
        <w:right w:val="none" w:sz="0" w:space="0" w:color="auto"/>
      </w:divBdr>
    </w:div>
    <w:div w:id="1396925940">
      <w:bodyDiv w:val="1"/>
      <w:marLeft w:val="0"/>
      <w:marRight w:val="0"/>
      <w:marTop w:val="0"/>
      <w:marBottom w:val="0"/>
      <w:divBdr>
        <w:top w:val="none" w:sz="0" w:space="0" w:color="auto"/>
        <w:left w:val="none" w:sz="0" w:space="0" w:color="auto"/>
        <w:bottom w:val="none" w:sz="0" w:space="0" w:color="auto"/>
        <w:right w:val="none" w:sz="0" w:space="0" w:color="auto"/>
      </w:divBdr>
    </w:div>
    <w:div w:id="1396973667">
      <w:bodyDiv w:val="1"/>
      <w:marLeft w:val="0"/>
      <w:marRight w:val="0"/>
      <w:marTop w:val="0"/>
      <w:marBottom w:val="0"/>
      <w:divBdr>
        <w:top w:val="none" w:sz="0" w:space="0" w:color="auto"/>
        <w:left w:val="none" w:sz="0" w:space="0" w:color="auto"/>
        <w:bottom w:val="none" w:sz="0" w:space="0" w:color="auto"/>
        <w:right w:val="none" w:sz="0" w:space="0" w:color="auto"/>
      </w:divBdr>
    </w:div>
    <w:div w:id="1397240159">
      <w:bodyDiv w:val="1"/>
      <w:marLeft w:val="0"/>
      <w:marRight w:val="0"/>
      <w:marTop w:val="0"/>
      <w:marBottom w:val="0"/>
      <w:divBdr>
        <w:top w:val="none" w:sz="0" w:space="0" w:color="auto"/>
        <w:left w:val="none" w:sz="0" w:space="0" w:color="auto"/>
        <w:bottom w:val="none" w:sz="0" w:space="0" w:color="auto"/>
        <w:right w:val="none" w:sz="0" w:space="0" w:color="auto"/>
      </w:divBdr>
    </w:div>
    <w:div w:id="1397361198">
      <w:bodyDiv w:val="1"/>
      <w:marLeft w:val="0"/>
      <w:marRight w:val="0"/>
      <w:marTop w:val="0"/>
      <w:marBottom w:val="0"/>
      <w:divBdr>
        <w:top w:val="none" w:sz="0" w:space="0" w:color="auto"/>
        <w:left w:val="none" w:sz="0" w:space="0" w:color="auto"/>
        <w:bottom w:val="none" w:sz="0" w:space="0" w:color="auto"/>
        <w:right w:val="none" w:sz="0" w:space="0" w:color="auto"/>
      </w:divBdr>
    </w:div>
    <w:div w:id="1397390288">
      <w:bodyDiv w:val="1"/>
      <w:marLeft w:val="0"/>
      <w:marRight w:val="0"/>
      <w:marTop w:val="0"/>
      <w:marBottom w:val="0"/>
      <w:divBdr>
        <w:top w:val="none" w:sz="0" w:space="0" w:color="auto"/>
        <w:left w:val="none" w:sz="0" w:space="0" w:color="auto"/>
        <w:bottom w:val="none" w:sz="0" w:space="0" w:color="auto"/>
        <w:right w:val="none" w:sz="0" w:space="0" w:color="auto"/>
      </w:divBdr>
    </w:div>
    <w:div w:id="1397436941">
      <w:bodyDiv w:val="1"/>
      <w:marLeft w:val="0"/>
      <w:marRight w:val="0"/>
      <w:marTop w:val="0"/>
      <w:marBottom w:val="0"/>
      <w:divBdr>
        <w:top w:val="none" w:sz="0" w:space="0" w:color="auto"/>
        <w:left w:val="none" w:sz="0" w:space="0" w:color="auto"/>
        <w:bottom w:val="none" w:sz="0" w:space="0" w:color="auto"/>
        <w:right w:val="none" w:sz="0" w:space="0" w:color="auto"/>
      </w:divBdr>
    </w:div>
    <w:div w:id="1397438607">
      <w:bodyDiv w:val="1"/>
      <w:marLeft w:val="0"/>
      <w:marRight w:val="0"/>
      <w:marTop w:val="0"/>
      <w:marBottom w:val="0"/>
      <w:divBdr>
        <w:top w:val="none" w:sz="0" w:space="0" w:color="auto"/>
        <w:left w:val="none" w:sz="0" w:space="0" w:color="auto"/>
        <w:bottom w:val="none" w:sz="0" w:space="0" w:color="auto"/>
        <w:right w:val="none" w:sz="0" w:space="0" w:color="auto"/>
      </w:divBdr>
    </w:div>
    <w:div w:id="1397582098">
      <w:bodyDiv w:val="1"/>
      <w:marLeft w:val="0"/>
      <w:marRight w:val="0"/>
      <w:marTop w:val="0"/>
      <w:marBottom w:val="0"/>
      <w:divBdr>
        <w:top w:val="none" w:sz="0" w:space="0" w:color="auto"/>
        <w:left w:val="none" w:sz="0" w:space="0" w:color="auto"/>
        <w:bottom w:val="none" w:sz="0" w:space="0" w:color="auto"/>
        <w:right w:val="none" w:sz="0" w:space="0" w:color="auto"/>
      </w:divBdr>
    </w:div>
    <w:div w:id="1397586978">
      <w:bodyDiv w:val="1"/>
      <w:marLeft w:val="0"/>
      <w:marRight w:val="0"/>
      <w:marTop w:val="0"/>
      <w:marBottom w:val="0"/>
      <w:divBdr>
        <w:top w:val="none" w:sz="0" w:space="0" w:color="auto"/>
        <w:left w:val="none" w:sz="0" w:space="0" w:color="auto"/>
        <w:bottom w:val="none" w:sz="0" w:space="0" w:color="auto"/>
        <w:right w:val="none" w:sz="0" w:space="0" w:color="auto"/>
      </w:divBdr>
    </w:div>
    <w:div w:id="1397628124">
      <w:bodyDiv w:val="1"/>
      <w:marLeft w:val="0"/>
      <w:marRight w:val="0"/>
      <w:marTop w:val="0"/>
      <w:marBottom w:val="0"/>
      <w:divBdr>
        <w:top w:val="none" w:sz="0" w:space="0" w:color="auto"/>
        <w:left w:val="none" w:sz="0" w:space="0" w:color="auto"/>
        <w:bottom w:val="none" w:sz="0" w:space="0" w:color="auto"/>
        <w:right w:val="none" w:sz="0" w:space="0" w:color="auto"/>
      </w:divBdr>
    </w:div>
    <w:div w:id="1397776349">
      <w:bodyDiv w:val="1"/>
      <w:marLeft w:val="0"/>
      <w:marRight w:val="0"/>
      <w:marTop w:val="0"/>
      <w:marBottom w:val="0"/>
      <w:divBdr>
        <w:top w:val="none" w:sz="0" w:space="0" w:color="auto"/>
        <w:left w:val="none" w:sz="0" w:space="0" w:color="auto"/>
        <w:bottom w:val="none" w:sz="0" w:space="0" w:color="auto"/>
        <w:right w:val="none" w:sz="0" w:space="0" w:color="auto"/>
      </w:divBdr>
    </w:div>
    <w:div w:id="1397893920">
      <w:bodyDiv w:val="1"/>
      <w:marLeft w:val="0"/>
      <w:marRight w:val="0"/>
      <w:marTop w:val="0"/>
      <w:marBottom w:val="0"/>
      <w:divBdr>
        <w:top w:val="none" w:sz="0" w:space="0" w:color="auto"/>
        <w:left w:val="none" w:sz="0" w:space="0" w:color="auto"/>
        <w:bottom w:val="none" w:sz="0" w:space="0" w:color="auto"/>
        <w:right w:val="none" w:sz="0" w:space="0" w:color="auto"/>
      </w:divBdr>
    </w:div>
    <w:div w:id="1397894089">
      <w:bodyDiv w:val="1"/>
      <w:marLeft w:val="0"/>
      <w:marRight w:val="0"/>
      <w:marTop w:val="0"/>
      <w:marBottom w:val="0"/>
      <w:divBdr>
        <w:top w:val="none" w:sz="0" w:space="0" w:color="auto"/>
        <w:left w:val="none" w:sz="0" w:space="0" w:color="auto"/>
        <w:bottom w:val="none" w:sz="0" w:space="0" w:color="auto"/>
        <w:right w:val="none" w:sz="0" w:space="0" w:color="auto"/>
      </w:divBdr>
    </w:div>
    <w:div w:id="1398014646">
      <w:bodyDiv w:val="1"/>
      <w:marLeft w:val="0"/>
      <w:marRight w:val="0"/>
      <w:marTop w:val="0"/>
      <w:marBottom w:val="0"/>
      <w:divBdr>
        <w:top w:val="none" w:sz="0" w:space="0" w:color="auto"/>
        <w:left w:val="none" w:sz="0" w:space="0" w:color="auto"/>
        <w:bottom w:val="none" w:sz="0" w:space="0" w:color="auto"/>
        <w:right w:val="none" w:sz="0" w:space="0" w:color="auto"/>
      </w:divBdr>
    </w:div>
    <w:div w:id="1398089078">
      <w:bodyDiv w:val="1"/>
      <w:marLeft w:val="0"/>
      <w:marRight w:val="0"/>
      <w:marTop w:val="0"/>
      <w:marBottom w:val="0"/>
      <w:divBdr>
        <w:top w:val="none" w:sz="0" w:space="0" w:color="auto"/>
        <w:left w:val="none" w:sz="0" w:space="0" w:color="auto"/>
        <w:bottom w:val="none" w:sz="0" w:space="0" w:color="auto"/>
        <w:right w:val="none" w:sz="0" w:space="0" w:color="auto"/>
      </w:divBdr>
    </w:div>
    <w:div w:id="1398164976">
      <w:bodyDiv w:val="1"/>
      <w:marLeft w:val="0"/>
      <w:marRight w:val="0"/>
      <w:marTop w:val="0"/>
      <w:marBottom w:val="0"/>
      <w:divBdr>
        <w:top w:val="none" w:sz="0" w:space="0" w:color="auto"/>
        <w:left w:val="none" w:sz="0" w:space="0" w:color="auto"/>
        <w:bottom w:val="none" w:sz="0" w:space="0" w:color="auto"/>
        <w:right w:val="none" w:sz="0" w:space="0" w:color="auto"/>
      </w:divBdr>
    </w:div>
    <w:div w:id="1398288216">
      <w:bodyDiv w:val="1"/>
      <w:marLeft w:val="0"/>
      <w:marRight w:val="0"/>
      <w:marTop w:val="0"/>
      <w:marBottom w:val="0"/>
      <w:divBdr>
        <w:top w:val="none" w:sz="0" w:space="0" w:color="auto"/>
        <w:left w:val="none" w:sz="0" w:space="0" w:color="auto"/>
        <w:bottom w:val="none" w:sz="0" w:space="0" w:color="auto"/>
        <w:right w:val="none" w:sz="0" w:space="0" w:color="auto"/>
      </w:divBdr>
    </w:div>
    <w:div w:id="1398356860">
      <w:bodyDiv w:val="1"/>
      <w:marLeft w:val="0"/>
      <w:marRight w:val="0"/>
      <w:marTop w:val="0"/>
      <w:marBottom w:val="0"/>
      <w:divBdr>
        <w:top w:val="none" w:sz="0" w:space="0" w:color="auto"/>
        <w:left w:val="none" w:sz="0" w:space="0" w:color="auto"/>
        <w:bottom w:val="none" w:sz="0" w:space="0" w:color="auto"/>
        <w:right w:val="none" w:sz="0" w:space="0" w:color="auto"/>
      </w:divBdr>
    </w:div>
    <w:div w:id="1398360409">
      <w:bodyDiv w:val="1"/>
      <w:marLeft w:val="0"/>
      <w:marRight w:val="0"/>
      <w:marTop w:val="0"/>
      <w:marBottom w:val="0"/>
      <w:divBdr>
        <w:top w:val="none" w:sz="0" w:space="0" w:color="auto"/>
        <w:left w:val="none" w:sz="0" w:space="0" w:color="auto"/>
        <w:bottom w:val="none" w:sz="0" w:space="0" w:color="auto"/>
        <w:right w:val="none" w:sz="0" w:space="0" w:color="auto"/>
      </w:divBdr>
    </w:div>
    <w:div w:id="1398363760">
      <w:bodyDiv w:val="1"/>
      <w:marLeft w:val="0"/>
      <w:marRight w:val="0"/>
      <w:marTop w:val="0"/>
      <w:marBottom w:val="0"/>
      <w:divBdr>
        <w:top w:val="none" w:sz="0" w:space="0" w:color="auto"/>
        <w:left w:val="none" w:sz="0" w:space="0" w:color="auto"/>
        <w:bottom w:val="none" w:sz="0" w:space="0" w:color="auto"/>
        <w:right w:val="none" w:sz="0" w:space="0" w:color="auto"/>
      </w:divBdr>
    </w:div>
    <w:div w:id="1398433936">
      <w:bodyDiv w:val="1"/>
      <w:marLeft w:val="0"/>
      <w:marRight w:val="0"/>
      <w:marTop w:val="0"/>
      <w:marBottom w:val="0"/>
      <w:divBdr>
        <w:top w:val="none" w:sz="0" w:space="0" w:color="auto"/>
        <w:left w:val="none" w:sz="0" w:space="0" w:color="auto"/>
        <w:bottom w:val="none" w:sz="0" w:space="0" w:color="auto"/>
        <w:right w:val="none" w:sz="0" w:space="0" w:color="auto"/>
      </w:divBdr>
    </w:div>
    <w:div w:id="1398472957">
      <w:bodyDiv w:val="1"/>
      <w:marLeft w:val="0"/>
      <w:marRight w:val="0"/>
      <w:marTop w:val="0"/>
      <w:marBottom w:val="0"/>
      <w:divBdr>
        <w:top w:val="none" w:sz="0" w:space="0" w:color="auto"/>
        <w:left w:val="none" w:sz="0" w:space="0" w:color="auto"/>
        <w:bottom w:val="none" w:sz="0" w:space="0" w:color="auto"/>
        <w:right w:val="none" w:sz="0" w:space="0" w:color="auto"/>
      </w:divBdr>
    </w:div>
    <w:div w:id="1398626816">
      <w:bodyDiv w:val="1"/>
      <w:marLeft w:val="0"/>
      <w:marRight w:val="0"/>
      <w:marTop w:val="0"/>
      <w:marBottom w:val="0"/>
      <w:divBdr>
        <w:top w:val="none" w:sz="0" w:space="0" w:color="auto"/>
        <w:left w:val="none" w:sz="0" w:space="0" w:color="auto"/>
        <w:bottom w:val="none" w:sz="0" w:space="0" w:color="auto"/>
        <w:right w:val="none" w:sz="0" w:space="0" w:color="auto"/>
      </w:divBdr>
    </w:div>
    <w:div w:id="1398631639">
      <w:bodyDiv w:val="1"/>
      <w:marLeft w:val="0"/>
      <w:marRight w:val="0"/>
      <w:marTop w:val="0"/>
      <w:marBottom w:val="0"/>
      <w:divBdr>
        <w:top w:val="none" w:sz="0" w:space="0" w:color="auto"/>
        <w:left w:val="none" w:sz="0" w:space="0" w:color="auto"/>
        <w:bottom w:val="none" w:sz="0" w:space="0" w:color="auto"/>
        <w:right w:val="none" w:sz="0" w:space="0" w:color="auto"/>
      </w:divBdr>
    </w:div>
    <w:div w:id="1398744586">
      <w:bodyDiv w:val="1"/>
      <w:marLeft w:val="0"/>
      <w:marRight w:val="0"/>
      <w:marTop w:val="0"/>
      <w:marBottom w:val="0"/>
      <w:divBdr>
        <w:top w:val="none" w:sz="0" w:space="0" w:color="auto"/>
        <w:left w:val="none" w:sz="0" w:space="0" w:color="auto"/>
        <w:bottom w:val="none" w:sz="0" w:space="0" w:color="auto"/>
        <w:right w:val="none" w:sz="0" w:space="0" w:color="auto"/>
      </w:divBdr>
    </w:div>
    <w:div w:id="1398747390">
      <w:bodyDiv w:val="1"/>
      <w:marLeft w:val="0"/>
      <w:marRight w:val="0"/>
      <w:marTop w:val="0"/>
      <w:marBottom w:val="0"/>
      <w:divBdr>
        <w:top w:val="none" w:sz="0" w:space="0" w:color="auto"/>
        <w:left w:val="none" w:sz="0" w:space="0" w:color="auto"/>
        <w:bottom w:val="none" w:sz="0" w:space="0" w:color="auto"/>
        <w:right w:val="none" w:sz="0" w:space="0" w:color="auto"/>
      </w:divBdr>
    </w:div>
    <w:div w:id="1398823497">
      <w:bodyDiv w:val="1"/>
      <w:marLeft w:val="0"/>
      <w:marRight w:val="0"/>
      <w:marTop w:val="0"/>
      <w:marBottom w:val="0"/>
      <w:divBdr>
        <w:top w:val="none" w:sz="0" w:space="0" w:color="auto"/>
        <w:left w:val="none" w:sz="0" w:space="0" w:color="auto"/>
        <w:bottom w:val="none" w:sz="0" w:space="0" w:color="auto"/>
        <w:right w:val="none" w:sz="0" w:space="0" w:color="auto"/>
      </w:divBdr>
    </w:div>
    <w:div w:id="1399017434">
      <w:bodyDiv w:val="1"/>
      <w:marLeft w:val="0"/>
      <w:marRight w:val="0"/>
      <w:marTop w:val="0"/>
      <w:marBottom w:val="0"/>
      <w:divBdr>
        <w:top w:val="none" w:sz="0" w:space="0" w:color="auto"/>
        <w:left w:val="none" w:sz="0" w:space="0" w:color="auto"/>
        <w:bottom w:val="none" w:sz="0" w:space="0" w:color="auto"/>
        <w:right w:val="none" w:sz="0" w:space="0" w:color="auto"/>
      </w:divBdr>
    </w:div>
    <w:div w:id="1399087965">
      <w:bodyDiv w:val="1"/>
      <w:marLeft w:val="0"/>
      <w:marRight w:val="0"/>
      <w:marTop w:val="0"/>
      <w:marBottom w:val="0"/>
      <w:divBdr>
        <w:top w:val="none" w:sz="0" w:space="0" w:color="auto"/>
        <w:left w:val="none" w:sz="0" w:space="0" w:color="auto"/>
        <w:bottom w:val="none" w:sz="0" w:space="0" w:color="auto"/>
        <w:right w:val="none" w:sz="0" w:space="0" w:color="auto"/>
      </w:divBdr>
    </w:div>
    <w:div w:id="1399205005">
      <w:bodyDiv w:val="1"/>
      <w:marLeft w:val="0"/>
      <w:marRight w:val="0"/>
      <w:marTop w:val="0"/>
      <w:marBottom w:val="0"/>
      <w:divBdr>
        <w:top w:val="none" w:sz="0" w:space="0" w:color="auto"/>
        <w:left w:val="none" w:sz="0" w:space="0" w:color="auto"/>
        <w:bottom w:val="none" w:sz="0" w:space="0" w:color="auto"/>
        <w:right w:val="none" w:sz="0" w:space="0" w:color="auto"/>
      </w:divBdr>
    </w:div>
    <w:div w:id="1399356995">
      <w:bodyDiv w:val="1"/>
      <w:marLeft w:val="0"/>
      <w:marRight w:val="0"/>
      <w:marTop w:val="0"/>
      <w:marBottom w:val="0"/>
      <w:divBdr>
        <w:top w:val="none" w:sz="0" w:space="0" w:color="auto"/>
        <w:left w:val="none" w:sz="0" w:space="0" w:color="auto"/>
        <w:bottom w:val="none" w:sz="0" w:space="0" w:color="auto"/>
        <w:right w:val="none" w:sz="0" w:space="0" w:color="auto"/>
      </w:divBdr>
    </w:div>
    <w:div w:id="1399549113">
      <w:bodyDiv w:val="1"/>
      <w:marLeft w:val="0"/>
      <w:marRight w:val="0"/>
      <w:marTop w:val="0"/>
      <w:marBottom w:val="0"/>
      <w:divBdr>
        <w:top w:val="none" w:sz="0" w:space="0" w:color="auto"/>
        <w:left w:val="none" w:sz="0" w:space="0" w:color="auto"/>
        <w:bottom w:val="none" w:sz="0" w:space="0" w:color="auto"/>
        <w:right w:val="none" w:sz="0" w:space="0" w:color="auto"/>
      </w:divBdr>
    </w:div>
    <w:div w:id="1399552091">
      <w:bodyDiv w:val="1"/>
      <w:marLeft w:val="0"/>
      <w:marRight w:val="0"/>
      <w:marTop w:val="0"/>
      <w:marBottom w:val="0"/>
      <w:divBdr>
        <w:top w:val="none" w:sz="0" w:space="0" w:color="auto"/>
        <w:left w:val="none" w:sz="0" w:space="0" w:color="auto"/>
        <w:bottom w:val="none" w:sz="0" w:space="0" w:color="auto"/>
        <w:right w:val="none" w:sz="0" w:space="0" w:color="auto"/>
      </w:divBdr>
    </w:div>
    <w:div w:id="1399553409">
      <w:bodyDiv w:val="1"/>
      <w:marLeft w:val="0"/>
      <w:marRight w:val="0"/>
      <w:marTop w:val="0"/>
      <w:marBottom w:val="0"/>
      <w:divBdr>
        <w:top w:val="none" w:sz="0" w:space="0" w:color="auto"/>
        <w:left w:val="none" w:sz="0" w:space="0" w:color="auto"/>
        <w:bottom w:val="none" w:sz="0" w:space="0" w:color="auto"/>
        <w:right w:val="none" w:sz="0" w:space="0" w:color="auto"/>
      </w:divBdr>
    </w:div>
    <w:div w:id="1399665707">
      <w:bodyDiv w:val="1"/>
      <w:marLeft w:val="0"/>
      <w:marRight w:val="0"/>
      <w:marTop w:val="0"/>
      <w:marBottom w:val="0"/>
      <w:divBdr>
        <w:top w:val="none" w:sz="0" w:space="0" w:color="auto"/>
        <w:left w:val="none" w:sz="0" w:space="0" w:color="auto"/>
        <w:bottom w:val="none" w:sz="0" w:space="0" w:color="auto"/>
        <w:right w:val="none" w:sz="0" w:space="0" w:color="auto"/>
      </w:divBdr>
    </w:div>
    <w:div w:id="1399671317">
      <w:bodyDiv w:val="1"/>
      <w:marLeft w:val="0"/>
      <w:marRight w:val="0"/>
      <w:marTop w:val="0"/>
      <w:marBottom w:val="0"/>
      <w:divBdr>
        <w:top w:val="none" w:sz="0" w:space="0" w:color="auto"/>
        <w:left w:val="none" w:sz="0" w:space="0" w:color="auto"/>
        <w:bottom w:val="none" w:sz="0" w:space="0" w:color="auto"/>
        <w:right w:val="none" w:sz="0" w:space="0" w:color="auto"/>
      </w:divBdr>
    </w:div>
    <w:div w:id="1399671354">
      <w:bodyDiv w:val="1"/>
      <w:marLeft w:val="0"/>
      <w:marRight w:val="0"/>
      <w:marTop w:val="0"/>
      <w:marBottom w:val="0"/>
      <w:divBdr>
        <w:top w:val="none" w:sz="0" w:space="0" w:color="auto"/>
        <w:left w:val="none" w:sz="0" w:space="0" w:color="auto"/>
        <w:bottom w:val="none" w:sz="0" w:space="0" w:color="auto"/>
        <w:right w:val="none" w:sz="0" w:space="0" w:color="auto"/>
      </w:divBdr>
    </w:div>
    <w:div w:id="1400060653">
      <w:bodyDiv w:val="1"/>
      <w:marLeft w:val="0"/>
      <w:marRight w:val="0"/>
      <w:marTop w:val="0"/>
      <w:marBottom w:val="0"/>
      <w:divBdr>
        <w:top w:val="none" w:sz="0" w:space="0" w:color="auto"/>
        <w:left w:val="none" w:sz="0" w:space="0" w:color="auto"/>
        <w:bottom w:val="none" w:sz="0" w:space="0" w:color="auto"/>
        <w:right w:val="none" w:sz="0" w:space="0" w:color="auto"/>
      </w:divBdr>
    </w:div>
    <w:div w:id="1400127030">
      <w:bodyDiv w:val="1"/>
      <w:marLeft w:val="0"/>
      <w:marRight w:val="0"/>
      <w:marTop w:val="0"/>
      <w:marBottom w:val="0"/>
      <w:divBdr>
        <w:top w:val="none" w:sz="0" w:space="0" w:color="auto"/>
        <w:left w:val="none" w:sz="0" w:space="0" w:color="auto"/>
        <w:bottom w:val="none" w:sz="0" w:space="0" w:color="auto"/>
        <w:right w:val="none" w:sz="0" w:space="0" w:color="auto"/>
      </w:divBdr>
    </w:div>
    <w:div w:id="1400133827">
      <w:bodyDiv w:val="1"/>
      <w:marLeft w:val="0"/>
      <w:marRight w:val="0"/>
      <w:marTop w:val="0"/>
      <w:marBottom w:val="0"/>
      <w:divBdr>
        <w:top w:val="none" w:sz="0" w:space="0" w:color="auto"/>
        <w:left w:val="none" w:sz="0" w:space="0" w:color="auto"/>
        <w:bottom w:val="none" w:sz="0" w:space="0" w:color="auto"/>
        <w:right w:val="none" w:sz="0" w:space="0" w:color="auto"/>
      </w:divBdr>
    </w:div>
    <w:div w:id="1400134549">
      <w:bodyDiv w:val="1"/>
      <w:marLeft w:val="0"/>
      <w:marRight w:val="0"/>
      <w:marTop w:val="0"/>
      <w:marBottom w:val="0"/>
      <w:divBdr>
        <w:top w:val="none" w:sz="0" w:space="0" w:color="auto"/>
        <w:left w:val="none" w:sz="0" w:space="0" w:color="auto"/>
        <w:bottom w:val="none" w:sz="0" w:space="0" w:color="auto"/>
        <w:right w:val="none" w:sz="0" w:space="0" w:color="auto"/>
      </w:divBdr>
    </w:div>
    <w:div w:id="1400178194">
      <w:bodyDiv w:val="1"/>
      <w:marLeft w:val="0"/>
      <w:marRight w:val="0"/>
      <w:marTop w:val="0"/>
      <w:marBottom w:val="0"/>
      <w:divBdr>
        <w:top w:val="none" w:sz="0" w:space="0" w:color="auto"/>
        <w:left w:val="none" w:sz="0" w:space="0" w:color="auto"/>
        <w:bottom w:val="none" w:sz="0" w:space="0" w:color="auto"/>
        <w:right w:val="none" w:sz="0" w:space="0" w:color="auto"/>
      </w:divBdr>
    </w:div>
    <w:div w:id="1400208205">
      <w:bodyDiv w:val="1"/>
      <w:marLeft w:val="0"/>
      <w:marRight w:val="0"/>
      <w:marTop w:val="0"/>
      <w:marBottom w:val="0"/>
      <w:divBdr>
        <w:top w:val="none" w:sz="0" w:space="0" w:color="auto"/>
        <w:left w:val="none" w:sz="0" w:space="0" w:color="auto"/>
        <w:bottom w:val="none" w:sz="0" w:space="0" w:color="auto"/>
        <w:right w:val="none" w:sz="0" w:space="0" w:color="auto"/>
      </w:divBdr>
    </w:div>
    <w:div w:id="1400251518">
      <w:bodyDiv w:val="1"/>
      <w:marLeft w:val="0"/>
      <w:marRight w:val="0"/>
      <w:marTop w:val="0"/>
      <w:marBottom w:val="0"/>
      <w:divBdr>
        <w:top w:val="none" w:sz="0" w:space="0" w:color="auto"/>
        <w:left w:val="none" w:sz="0" w:space="0" w:color="auto"/>
        <w:bottom w:val="none" w:sz="0" w:space="0" w:color="auto"/>
        <w:right w:val="none" w:sz="0" w:space="0" w:color="auto"/>
      </w:divBdr>
    </w:div>
    <w:div w:id="1400252266">
      <w:bodyDiv w:val="1"/>
      <w:marLeft w:val="0"/>
      <w:marRight w:val="0"/>
      <w:marTop w:val="0"/>
      <w:marBottom w:val="0"/>
      <w:divBdr>
        <w:top w:val="none" w:sz="0" w:space="0" w:color="auto"/>
        <w:left w:val="none" w:sz="0" w:space="0" w:color="auto"/>
        <w:bottom w:val="none" w:sz="0" w:space="0" w:color="auto"/>
        <w:right w:val="none" w:sz="0" w:space="0" w:color="auto"/>
      </w:divBdr>
    </w:div>
    <w:div w:id="1400320564">
      <w:bodyDiv w:val="1"/>
      <w:marLeft w:val="0"/>
      <w:marRight w:val="0"/>
      <w:marTop w:val="0"/>
      <w:marBottom w:val="0"/>
      <w:divBdr>
        <w:top w:val="none" w:sz="0" w:space="0" w:color="auto"/>
        <w:left w:val="none" w:sz="0" w:space="0" w:color="auto"/>
        <w:bottom w:val="none" w:sz="0" w:space="0" w:color="auto"/>
        <w:right w:val="none" w:sz="0" w:space="0" w:color="auto"/>
      </w:divBdr>
    </w:div>
    <w:div w:id="1400401795">
      <w:bodyDiv w:val="1"/>
      <w:marLeft w:val="0"/>
      <w:marRight w:val="0"/>
      <w:marTop w:val="0"/>
      <w:marBottom w:val="0"/>
      <w:divBdr>
        <w:top w:val="none" w:sz="0" w:space="0" w:color="auto"/>
        <w:left w:val="none" w:sz="0" w:space="0" w:color="auto"/>
        <w:bottom w:val="none" w:sz="0" w:space="0" w:color="auto"/>
        <w:right w:val="none" w:sz="0" w:space="0" w:color="auto"/>
      </w:divBdr>
    </w:div>
    <w:div w:id="1400593887">
      <w:bodyDiv w:val="1"/>
      <w:marLeft w:val="0"/>
      <w:marRight w:val="0"/>
      <w:marTop w:val="0"/>
      <w:marBottom w:val="0"/>
      <w:divBdr>
        <w:top w:val="none" w:sz="0" w:space="0" w:color="auto"/>
        <w:left w:val="none" w:sz="0" w:space="0" w:color="auto"/>
        <w:bottom w:val="none" w:sz="0" w:space="0" w:color="auto"/>
        <w:right w:val="none" w:sz="0" w:space="0" w:color="auto"/>
      </w:divBdr>
    </w:div>
    <w:div w:id="1400664690">
      <w:bodyDiv w:val="1"/>
      <w:marLeft w:val="0"/>
      <w:marRight w:val="0"/>
      <w:marTop w:val="0"/>
      <w:marBottom w:val="0"/>
      <w:divBdr>
        <w:top w:val="none" w:sz="0" w:space="0" w:color="auto"/>
        <w:left w:val="none" w:sz="0" w:space="0" w:color="auto"/>
        <w:bottom w:val="none" w:sz="0" w:space="0" w:color="auto"/>
        <w:right w:val="none" w:sz="0" w:space="0" w:color="auto"/>
      </w:divBdr>
    </w:div>
    <w:div w:id="1400791490">
      <w:bodyDiv w:val="1"/>
      <w:marLeft w:val="0"/>
      <w:marRight w:val="0"/>
      <w:marTop w:val="0"/>
      <w:marBottom w:val="0"/>
      <w:divBdr>
        <w:top w:val="none" w:sz="0" w:space="0" w:color="auto"/>
        <w:left w:val="none" w:sz="0" w:space="0" w:color="auto"/>
        <w:bottom w:val="none" w:sz="0" w:space="0" w:color="auto"/>
        <w:right w:val="none" w:sz="0" w:space="0" w:color="auto"/>
      </w:divBdr>
    </w:div>
    <w:div w:id="1400900327">
      <w:bodyDiv w:val="1"/>
      <w:marLeft w:val="0"/>
      <w:marRight w:val="0"/>
      <w:marTop w:val="0"/>
      <w:marBottom w:val="0"/>
      <w:divBdr>
        <w:top w:val="none" w:sz="0" w:space="0" w:color="auto"/>
        <w:left w:val="none" w:sz="0" w:space="0" w:color="auto"/>
        <w:bottom w:val="none" w:sz="0" w:space="0" w:color="auto"/>
        <w:right w:val="none" w:sz="0" w:space="0" w:color="auto"/>
      </w:divBdr>
    </w:div>
    <w:div w:id="1400976555">
      <w:bodyDiv w:val="1"/>
      <w:marLeft w:val="0"/>
      <w:marRight w:val="0"/>
      <w:marTop w:val="0"/>
      <w:marBottom w:val="0"/>
      <w:divBdr>
        <w:top w:val="none" w:sz="0" w:space="0" w:color="auto"/>
        <w:left w:val="none" w:sz="0" w:space="0" w:color="auto"/>
        <w:bottom w:val="none" w:sz="0" w:space="0" w:color="auto"/>
        <w:right w:val="none" w:sz="0" w:space="0" w:color="auto"/>
      </w:divBdr>
    </w:div>
    <w:div w:id="1400983189">
      <w:bodyDiv w:val="1"/>
      <w:marLeft w:val="0"/>
      <w:marRight w:val="0"/>
      <w:marTop w:val="0"/>
      <w:marBottom w:val="0"/>
      <w:divBdr>
        <w:top w:val="none" w:sz="0" w:space="0" w:color="auto"/>
        <w:left w:val="none" w:sz="0" w:space="0" w:color="auto"/>
        <w:bottom w:val="none" w:sz="0" w:space="0" w:color="auto"/>
        <w:right w:val="none" w:sz="0" w:space="0" w:color="auto"/>
      </w:divBdr>
    </w:div>
    <w:div w:id="1401054369">
      <w:bodyDiv w:val="1"/>
      <w:marLeft w:val="0"/>
      <w:marRight w:val="0"/>
      <w:marTop w:val="0"/>
      <w:marBottom w:val="0"/>
      <w:divBdr>
        <w:top w:val="none" w:sz="0" w:space="0" w:color="auto"/>
        <w:left w:val="none" w:sz="0" w:space="0" w:color="auto"/>
        <w:bottom w:val="none" w:sz="0" w:space="0" w:color="auto"/>
        <w:right w:val="none" w:sz="0" w:space="0" w:color="auto"/>
      </w:divBdr>
    </w:div>
    <w:div w:id="1401055471">
      <w:bodyDiv w:val="1"/>
      <w:marLeft w:val="0"/>
      <w:marRight w:val="0"/>
      <w:marTop w:val="0"/>
      <w:marBottom w:val="0"/>
      <w:divBdr>
        <w:top w:val="none" w:sz="0" w:space="0" w:color="auto"/>
        <w:left w:val="none" w:sz="0" w:space="0" w:color="auto"/>
        <w:bottom w:val="none" w:sz="0" w:space="0" w:color="auto"/>
        <w:right w:val="none" w:sz="0" w:space="0" w:color="auto"/>
      </w:divBdr>
    </w:div>
    <w:div w:id="1401098383">
      <w:bodyDiv w:val="1"/>
      <w:marLeft w:val="0"/>
      <w:marRight w:val="0"/>
      <w:marTop w:val="0"/>
      <w:marBottom w:val="0"/>
      <w:divBdr>
        <w:top w:val="none" w:sz="0" w:space="0" w:color="auto"/>
        <w:left w:val="none" w:sz="0" w:space="0" w:color="auto"/>
        <w:bottom w:val="none" w:sz="0" w:space="0" w:color="auto"/>
        <w:right w:val="none" w:sz="0" w:space="0" w:color="auto"/>
      </w:divBdr>
    </w:div>
    <w:div w:id="1401098732">
      <w:bodyDiv w:val="1"/>
      <w:marLeft w:val="0"/>
      <w:marRight w:val="0"/>
      <w:marTop w:val="0"/>
      <w:marBottom w:val="0"/>
      <w:divBdr>
        <w:top w:val="none" w:sz="0" w:space="0" w:color="auto"/>
        <w:left w:val="none" w:sz="0" w:space="0" w:color="auto"/>
        <w:bottom w:val="none" w:sz="0" w:space="0" w:color="auto"/>
        <w:right w:val="none" w:sz="0" w:space="0" w:color="auto"/>
      </w:divBdr>
    </w:div>
    <w:div w:id="1401169158">
      <w:bodyDiv w:val="1"/>
      <w:marLeft w:val="0"/>
      <w:marRight w:val="0"/>
      <w:marTop w:val="0"/>
      <w:marBottom w:val="0"/>
      <w:divBdr>
        <w:top w:val="none" w:sz="0" w:space="0" w:color="auto"/>
        <w:left w:val="none" w:sz="0" w:space="0" w:color="auto"/>
        <w:bottom w:val="none" w:sz="0" w:space="0" w:color="auto"/>
        <w:right w:val="none" w:sz="0" w:space="0" w:color="auto"/>
      </w:divBdr>
    </w:div>
    <w:div w:id="1401176131">
      <w:bodyDiv w:val="1"/>
      <w:marLeft w:val="0"/>
      <w:marRight w:val="0"/>
      <w:marTop w:val="0"/>
      <w:marBottom w:val="0"/>
      <w:divBdr>
        <w:top w:val="none" w:sz="0" w:space="0" w:color="auto"/>
        <w:left w:val="none" w:sz="0" w:space="0" w:color="auto"/>
        <w:bottom w:val="none" w:sz="0" w:space="0" w:color="auto"/>
        <w:right w:val="none" w:sz="0" w:space="0" w:color="auto"/>
      </w:divBdr>
    </w:div>
    <w:div w:id="1401246368">
      <w:bodyDiv w:val="1"/>
      <w:marLeft w:val="0"/>
      <w:marRight w:val="0"/>
      <w:marTop w:val="0"/>
      <w:marBottom w:val="0"/>
      <w:divBdr>
        <w:top w:val="none" w:sz="0" w:space="0" w:color="auto"/>
        <w:left w:val="none" w:sz="0" w:space="0" w:color="auto"/>
        <w:bottom w:val="none" w:sz="0" w:space="0" w:color="auto"/>
        <w:right w:val="none" w:sz="0" w:space="0" w:color="auto"/>
      </w:divBdr>
    </w:div>
    <w:div w:id="1401251340">
      <w:bodyDiv w:val="1"/>
      <w:marLeft w:val="0"/>
      <w:marRight w:val="0"/>
      <w:marTop w:val="0"/>
      <w:marBottom w:val="0"/>
      <w:divBdr>
        <w:top w:val="none" w:sz="0" w:space="0" w:color="auto"/>
        <w:left w:val="none" w:sz="0" w:space="0" w:color="auto"/>
        <w:bottom w:val="none" w:sz="0" w:space="0" w:color="auto"/>
        <w:right w:val="none" w:sz="0" w:space="0" w:color="auto"/>
      </w:divBdr>
    </w:div>
    <w:div w:id="1401291157">
      <w:bodyDiv w:val="1"/>
      <w:marLeft w:val="0"/>
      <w:marRight w:val="0"/>
      <w:marTop w:val="0"/>
      <w:marBottom w:val="0"/>
      <w:divBdr>
        <w:top w:val="none" w:sz="0" w:space="0" w:color="auto"/>
        <w:left w:val="none" w:sz="0" w:space="0" w:color="auto"/>
        <w:bottom w:val="none" w:sz="0" w:space="0" w:color="auto"/>
        <w:right w:val="none" w:sz="0" w:space="0" w:color="auto"/>
      </w:divBdr>
    </w:div>
    <w:div w:id="1401636527">
      <w:bodyDiv w:val="1"/>
      <w:marLeft w:val="0"/>
      <w:marRight w:val="0"/>
      <w:marTop w:val="0"/>
      <w:marBottom w:val="0"/>
      <w:divBdr>
        <w:top w:val="none" w:sz="0" w:space="0" w:color="auto"/>
        <w:left w:val="none" w:sz="0" w:space="0" w:color="auto"/>
        <w:bottom w:val="none" w:sz="0" w:space="0" w:color="auto"/>
        <w:right w:val="none" w:sz="0" w:space="0" w:color="auto"/>
      </w:divBdr>
    </w:div>
    <w:div w:id="1401637751">
      <w:bodyDiv w:val="1"/>
      <w:marLeft w:val="0"/>
      <w:marRight w:val="0"/>
      <w:marTop w:val="0"/>
      <w:marBottom w:val="0"/>
      <w:divBdr>
        <w:top w:val="none" w:sz="0" w:space="0" w:color="auto"/>
        <w:left w:val="none" w:sz="0" w:space="0" w:color="auto"/>
        <w:bottom w:val="none" w:sz="0" w:space="0" w:color="auto"/>
        <w:right w:val="none" w:sz="0" w:space="0" w:color="auto"/>
      </w:divBdr>
    </w:div>
    <w:div w:id="1401713670">
      <w:bodyDiv w:val="1"/>
      <w:marLeft w:val="0"/>
      <w:marRight w:val="0"/>
      <w:marTop w:val="0"/>
      <w:marBottom w:val="0"/>
      <w:divBdr>
        <w:top w:val="none" w:sz="0" w:space="0" w:color="auto"/>
        <w:left w:val="none" w:sz="0" w:space="0" w:color="auto"/>
        <w:bottom w:val="none" w:sz="0" w:space="0" w:color="auto"/>
        <w:right w:val="none" w:sz="0" w:space="0" w:color="auto"/>
      </w:divBdr>
    </w:div>
    <w:div w:id="1401714029">
      <w:bodyDiv w:val="1"/>
      <w:marLeft w:val="0"/>
      <w:marRight w:val="0"/>
      <w:marTop w:val="0"/>
      <w:marBottom w:val="0"/>
      <w:divBdr>
        <w:top w:val="none" w:sz="0" w:space="0" w:color="auto"/>
        <w:left w:val="none" w:sz="0" w:space="0" w:color="auto"/>
        <w:bottom w:val="none" w:sz="0" w:space="0" w:color="auto"/>
        <w:right w:val="none" w:sz="0" w:space="0" w:color="auto"/>
      </w:divBdr>
    </w:div>
    <w:div w:id="1401751358">
      <w:bodyDiv w:val="1"/>
      <w:marLeft w:val="0"/>
      <w:marRight w:val="0"/>
      <w:marTop w:val="0"/>
      <w:marBottom w:val="0"/>
      <w:divBdr>
        <w:top w:val="none" w:sz="0" w:space="0" w:color="auto"/>
        <w:left w:val="none" w:sz="0" w:space="0" w:color="auto"/>
        <w:bottom w:val="none" w:sz="0" w:space="0" w:color="auto"/>
        <w:right w:val="none" w:sz="0" w:space="0" w:color="auto"/>
      </w:divBdr>
    </w:div>
    <w:div w:id="1401753340">
      <w:bodyDiv w:val="1"/>
      <w:marLeft w:val="0"/>
      <w:marRight w:val="0"/>
      <w:marTop w:val="0"/>
      <w:marBottom w:val="0"/>
      <w:divBdr>
        <w:top w:val="none" w:sz="0" w:space="0" w:color="auto"/>
        <w:left w:val="none" w:sz="0" w:space="0" w:color="auto"/>
        <w:bottom w:val="none" w:sz="0" w:space="0" w:color="auto"/>
        <w:right w:val="none" w:sz="0" w:space="0" w:color="auto"/>
      </w:divBdr>
    </w:div>
    <w:div w:id="1401903018">
      <w:bodyDiv w:val="1"/>
      <w:marLeft w:val="0"/>
      <w:marRight w:val="0"/>
      <w:marTop w:val="0"/>
      <w:marBottom w:val="0"/>
      <w:divBdr>
        <w:top w:val="none" w:sz="0" w:space="0" w:color="auto"/>
        <w:left w:val="none" w:sz="0" w:space="0" w:color="auto"/>
        <w:bottom w:val="none" w:sz="0" w:space="0" w:color="auto"/>
        <w:right w:val="none" w:sz="0" w:space="0" w:color="auto"/>
      </w:divBdr>
    </w:div>
    <w:div w:id="1401948110">
      <w:bodyDiv w:val="1"/>
      <w:marLeft w:val="0"/>
      <w:marRight w:val="0"/>
      <w:marTop w:val="0"/>
      <w:marBottom w:val="0"/>
      <w:divBdr>
        <w:top w:val="none" w:sz="0" w:space="0" w:color="auto"/>
        <w:left w:val="none" w:sz="0" w:space="0" w:color="auto"/>
        <w:bottom w:val="none" w:sz="0" w:space="0" w:color="auto"/>
        <w:right w:val="none" w:sz="0" w:space="0" w:color="auto"/>
      </w:divBdr>
    </w:div>
    <w:div w:id="1401976493">
      <w:bodyDiv w:val="1"/>
      <w:marLeft w:val="0"/>
      <w:marRight w:val="0"/>
      <w:marTop w:val="0"/>
      <w:marBottom w:val="0"/>
      <w:divBdr>
        <w:top w:val="none" w:sz="0" w:space="0" w:color="auto"/>
        <w:left w:val="none" w:sz="0" w:space="0" w:color="auto"/>
        <w:bottom w:val="none" w:sz="0" w:space="0" w:color="auto"/>
        <w:right w:val="none" w:sz="0" w:space="0" w:color="auto"/>
      </w:divBdr>
    </w:div>
    <w:div w:id="1401977868">
      <w:bodyDiv w:val="1"/>
      <w:marLeft w:val="0"/>
      <w:marRight w:val="0"/>
      <w:marTop w:val="0"/>
      <w:marBottom w:val="0"/>
      <w:divBdr>
        <w:top w:val="none" w:sz="0" w:space="0" w:color="auto"/>
        <w:left w:val="none" w:sz="0" w:space="0" w:color="auto"/>
        <w:bottom w:val="none" w:sz="0" w:space="0" w:color="auto"/>
        <w:right w:val="none" w:sz="0" w:space="0" w:color="auto"/>
      </w:divBdr>
    </w:div>
    <w:div w:id="1402017938">
      <w:bodyDiv w:val="1"/>
      <w:marLeft w:val="0"/>
      <w:marRight w:val="0"/>
      <w:marTop w:val="0"/>
      <w:marBottom w:val="0"/>
      <w:divBdr>
        <w:top w:val="none" w:sz="0" w:space="0" w:color="auto"/>
        <w:left w:val="none" w:sz="0" w:space="0" w:color="auto"/>
        <w:bottom w:val="none" w:sz="0" w:space="0" w:color="auto"/>
        <w:right w:val="none" w:sz="0" w:space="0" w:color="auto"/>
      </w:divBdr>
    </w:div>
    <w:div w:id="1402019744">
      <w:bodyDiv w:val="1"/>
      <w:marLeft w:val="0"/>
      <w:marRight w:val="0"/>
      <w:marTop w:val="0"/>
      <w:marBottom w:val="0"/>
      <w:divBdr>
        <w:top w:val="none" w:sz="0" w:space="0" w:color="auto"/>
        <w:left w:val="none" w:sz="0" w:space="0" w:color="auto"/>
        <w:bottom w:val="none" w:sz="0" w:space="0" w:color="auto"/>
        <w:right w:val="none" w:sz="0" w:space="0" w:color="auto"/>
      </w:divBdr>
    </w:div>
    <w:div w:id="1402099081">
      <w:bodyDiv w:val="1"/>
      <w:marLeft w:val="0"/>
      <w:marRight w:val="0"/>
      <w:marTop w:val="0"/>
      <w:marBottom w:val="0"/>
      <w:divBdr>
        <w:top w:val="none" w:sz="0" w:space="0" w:color="auto"/>
        <w:left w:val="none" w:sz="0" w:space="0" w:color="auto"/>
        <w:bottom w:val="none" w:sz="0" w:space="0" w:color="auto"/>
        <w:right w:val="none" w:sz="0" w:space="0" w:color="auto"/>
      </w:divBdr>
    </w:div>
    <w:div w:id="1402168319">
      <w:bodyDiv w:val="1"/>
      <w:marLeft w:val="0"/>
      <w:marRight w:val="0"/>
      <w:marTop w:val="0"/>
      <w:marBottom w:val="0"/>
      <w:divBdr>
        <w:top w:val="none" w:sz="0" w:space="0" w:color="auto"/>
        <w:left w:val="none" w:sz="0" w:space="0" w:color="auto"/>
        <w:bottom w:val="none" w:sz="0" w:space="0" w:color="auto"/>
        <w:right w:val="none" w:sz="0" w:space="0" w:color="auto"/>
      </w:divBdr>
    </w:div>
    <w:div w:id="1402292046">
      <w:bodyDiv w:val="1"/>
      <w:marLeft w:val="0"/>
      <w:marRight w:val="0"/>
      <w:marTop w:val="0"/>
      <w:marBottom w:val="0"/>
      <w:divBdr>
        <w:top w:val="none" w:sz="0" w:space="0" w:color="auto"/>
        <w:left w:val="none" w:sz="0" w:space="0" w:color="auto"/>
        <w:bottom w:val="none" w:sz="0" w:space="0" w:color="auto"/>
        <w:right w:val="none" w:sz="0" w:space="0" w:color="auto"/>
      </w:divBdr>
    </w:div>
    <w:div w:id="1402363507">
      <w:bodyDiv w:val="1"/>
      <w:marLeft w:val="0"/>
      <w:marRight w:val="0"/>
      <w:marTop w:val="0"/>
      <w:marBottom w:val="0"/>
      <w:divBdr>
        <w:top w:val="none" w:sz="0" w:space="0" w:color="auto"/>
        <w:left w:val="none" w:sz="0" w:space="0" w:color="auto"/>
        <w:bottom w:val="none" w:sz="0" w:space="0" w:color="auto"/>
        <w:right w:val="none" w:sz="0" w:space="0" w:color="auto"/>
      </w:divBdr>
    </w:div>
    <w:div w:id="1402366905">
      <w:bodyDiv w:val="1"/>
      <w:marLeft w:val="0"/>
      <w:marRight w:val="0"/>
      <w:marTop w:val="0"/>
      <w:marBottom w:val="0"/>
      <w:divBdr>
        <w:top w:val="none" w:sz="0" w:space="0" w:color="auto"/>
        <w:left w:val="none" w:sz="0" w:space="0" w:color="auto"/>
        <w:bottom w:val="none" w:sz="0" w:space="0" w:color="auto"/>
        <w:right w:val="none" w:sz="0" w:space="0" w:color="auto"/>
      </w:divBdr>
    </w:div>
    <w:div w:id="1402481456">
      <w:bodyDiv w:val="1"/>
      <w:marLeft w:val="0"/>
      <w:marRight w:val="0"/>
      <w:marTop w:val="0"/>
      <w:marBottom w:val="0"/>
      <w:divBdr>
        <w:top w:val="none" w:sz="0" w:space="0" w:color="auto"/>
        <w:left w:val="none" w:sz="0" w:space="0" w:color="auto"/>
        <w:bottom w:val="none" w:sz="0" w:space="0" w:color="auto"/>
        <w:right w:val="none" w:sz="0" w:space="0" w:color="auto"/>
      </w:divBdr>
    </w:div>
    <w:div w:id="1402482024">
      <w:bodyDiv w:val="1"/>
      <w:marLeft w:val="0"/>
      <w:marRight w:val="0"/>
      <w:marTop w:val="0"/>
      <w:marBottom w:val="0"/>
      <w:divBdr>
        <w:top w:val="none" w:sz="0" w:space="0" w:color="auto"/>
        <w:left w:val="none" w:sz="0" w:space="0" w:color="auto"/>
        <w:bottom w:val="none" w:sz="0" w:space="0" w:color="auto"/>
        <w:right w:val="none" w:sz="0" w:space="0" w:color="auto"/>
      </w:divBdr>
    </w:div>
    <w:div w:id="1402483889">
      <w:bodyDiv w:val="1"/>
      <w:marLeft w:val="0"/>
      <w:marRight w:val="0"/>
      <w:marTop w:val="0"/>
      <w:marBottom w:val="0"/>
      <w:divBdr>
        <w:top w:val="none" w:sz="0" w:space="0" w:color="auto"/>
        <w:left w:val="none" w:sz="0" w:space="0" w:color="auto"/>
        <w:bottom w:val="none" w:sz="0" w:space="0" w:color="auto"/>
        <w:right w:val="none" w:sz="0" w:space="0" w:color="auto"/>
      </w:divBdr>
    </w:div>
    <w:div w:id="1402488701">
      <w:bodyDiv w:val="1"/>
      <w:marLeft w:val="0"/>
      <w:marRight w:val="0"/>
      <w:marTop w:val="0"/>
      <w:marBottom w:val="0"/>
      <w:divBdr>
        <w:top w:val="none" w:sz="0" w:space="0" w:color="auto"/>
        <w:left w:val="none" w:sz="0" w:space="0" w:color="auto"/>
        <w:bottom w:val="none" w:sz="0" w:space="0" w:color="auto"/>
        <w:right w:val="none" w:sz="0" w:space="0" w:color="auto"/>
      </w:divBdr>
    </w:div>
    <w:div w:id="1402633350">
      <w:bodyDiv w:val="1"/>
      <w:marLeft w:val="0"/>
      <w:marRight w:val="0"/>
      <w:marTop w:val="0"/>
      <w:marBottom w:val="0"/>
      <w:divBdr>
        <w:top w:val="none" w:sz="0" w:space="0" w:color="auto"/>
        <w:left w:val="none" w:sz="0" w:space="0" w:color="auto"/>
        <w:bottom w:val="none" w:sz="0" w:space="0" w:color="auto"/>
        <w:right w:val="none" w:sz="0" w:space="0" w:color="auto"/>
      </w:divBdr>
    </w:div>
    <w:div w:id="1402757368">
      <w:bodyDiv w:val="1"/>
      <w:marLeft w:val="0"/>
      <w:marRight w:val="0"/>
      <w:marTop w:val="0"/>
      <w:marBottom w:val="0"/>
      <w:divBdr>
        <w:top w:val="none" w:sz="0" w:space="0" w:color="auto"/>
        <w:left w:val="none" w:sz="0" w:space="0" w:color="auto"/>
        <w:bottom w:val="none" w:sz="0" w:space="0" w:color="auto"/>
        <w:right w:val="none" w:sz="0" w:space="0" w:color="auto"/>
      </w:divBdr>
    </w:div>
    <w:div w:id="1402828655">
      <w:bodyDiv w:val="1"/>
      <w:marLeft w:val="0"/>
      <w:marRight w:val="0"/>
      <w:marTop w:val="0"/>
      <w:marBottom w:val="0"/>
      <w:divBdr>
        <w:top w:val="none" w:sz="0" w:space="0" w:color="auto"/>
        <w:left w:val="none" w:sz="0" w:space="0" w:color="auto"/>
        <w:bottom w:val="none" w:sz="0" w:space="0" w:color="auto"/>
        <w:right w:val="none" w:sz="0" w:space="0" w:color="auto"/>
      </w:divBdr>
    </w:div>
    <w:div w:id="1402866255">
      <w:bodyDiv w:val="1"/>
      <w:marLeft w:val="0"/>
      <w:marRight w:val="0"/>
      <w:marTop w:val="0"/>
      <w:marBottom w:val="0"/>
      <w:divBdr>
        <w:top w:val="none" w:sz="0" w:space="0" w:color="auto"/>
        <w:left w:val="none" w:sz="0" w:space="0" w:color="auto"/>
        <w:bottom w:val="none" w:sz="0" w:space="0" w:color="auto"/>
        <w:right w:val="none" w:sz="0" w:space="0" w:color="auto"/>
      </w:divBdr>
    </w:div>
    <w:div w:id="1402949198">
      <w:bodyDiv w:val="1"/>
      <w:marLeft w:val="0"/>
      <w:marRight w:val="0"/>
      <w:marTop w:val="0"/>
      <w:marBottom w:val="0"/>
      <w:divBdr>
        <w:top w:val="none" w:sz="0" w:space="0" w:color="auto"/>
        <w:left w:val="none" w:sz="0" w:space="0" w:color="auto"/>
        <w:bottom w:val="none" w:sz="0" w:space="0" w:color="auto"/>
        <w:right w:val="none" w:sz="0" w:space="0" w:color="auto"/>
      </w:divBdr>
    </w:div>
    <w:div w:id="1403020627">
      <w:bodyDiv w:val="1"/>
      <w:marLeft w:val="0"/>
      <w:marRight w:val="0"/>
      <w:marTop w:val="0"/>
      <w:marBottom w:val="0"/>
      <w:divBdr>
        <w:top w:val="none" w:sz="0" w:space="0" w:color="auto"/>
        <w:left w:val="none" w:sz="0" w:space="0" w:color="auto"/>
        <w:bottom w:val="none" w:sz="0" w:space="0" w:color="auto"/>
        <w:right w:val="none" w:sz="0" w:space="0" w:color="auto"/>
      </w:divBdr>
    </w:div>
    <w:div w:id="1403022882">
      <w:bodyDiv w:val="1"/>
      <w:marLeft w:val="0"/>
      <w:marRight w:val="0"/>
      <w:marTop w:val="0"/>
      <w:marBottom w:val="0"/>
      <w:divBdr>
        <w:top w:val="none" w:sz="0" w:space="0" w:color="auto"/>
        <w:left w:val="none" w:sz="0" w:space="0" w:color="auto"/>
        <w:bottom w:val="none" w:sz="0" w:space="0" w:color="auto"/>
        <w:right w:val="none" w:sz="0" w:space="0" w:color="auto"/>
      </w:divBdr>
    </w:div>
    <w:div w:id="1403061585">
      <w:bodyDiv w:val="1"/>
      <w:marLeft w:val="0"/>
      <w:marRight w:val="0"/>
      <w:marTop w:val="0"/>
      <w:marBottom w:val="0"/>
      <w:divBdr>
        <w:top w:val="none" w:sz="0" w:space="0" w:color="auto"/>
        <w:left w:val="none" w:sz="0" w:space="0" w:color="auto"/>
        <w:bottom w:val="none" w:sz="0" w:space="0" w:color="auto"/>
        <w:right w:val="none" w:sz="0" w:space="0" w:color="auto"/>
      </w:divBdr>
    </w:div>
    <w:div w:id="1403062215">
      <w:bodyDiv w:val="1"/>
      <w:marLeft w:val="0"/>
      <w:marRight w:val="0"/>
      <w:marTop w:val="0"/>
      <w:marBottom w:val="0"/>
      <w:divBdr>
        <w:top w:val="none" w:sz="0" w:space="0" w:color="auto"/>
        <w:left w:val="none" w:sz="0" w:space="0" w:color="auto"/>
        <w:bottom w:val="none" w:sz="0" w:space="0" w:color="auto"/>
        <w:right w:val="none" w:sz="0" w:space="0" w:color="auto"/>
      </w:divBdr>
    </w:div>
    <w:div w:id="1403064418">
      <w:bodyDiv w:val="1"/>
      <w:marLeft w:val="0"/>
      <w:marRight w:val="0"/>
      <w:marTop w:val="0"/>
      <w:marBottom w:val="0"/>
      <w:divBdr>
        <w:top w:val="none" w:sz="0" w:space="0" w:color="auto"/>
        <w:left w:val="none" w:sz="0" w:space="0" w:color="auto"/>
        <w:bottom w:val="none" w:sz="0" w:space="0" w:color="auto"/>
        <w:right w:val="none" w:sz="0" w:space="0" w:color="auto"/>
      </w:divBdr>
    </w:div>
    <w:div w:id="1403140858">
      <w:bodyDiv w:val="1"/>
      <w:marLeft w:val="0"/>
      <w:marRight w:val="0"/>
      <w:marTop w:val="0"/>
      <w:marBottom w:val="0"/>
      <w:divBdr>
        <w:top w:val="none" w:sz="0" w:space="0" w:color="auto"/>
        <w:left w:val="none" w:sz="0" w:space="0" w:color="auto"/>
        <w:bottom w:val="none" w:sz="0" w:space="0" w:color="auto"/>
        <w:right w:val="none" w:sz="0" w:space="0" w:color="auto"/>
      </w:divBdr>
    </w:div>
    <w:div w:id="1403213983">
      <w:bodyDiv w:val="1"/>
      <w:marLeft w:val="0"/>
      <w:marRight w:val="0"/>
      <w:marTop w:val="0"/>
      <w:marBottom w:val="0"/>
      <w:divBdr>
        <w:top w:val="none" w:sz="0" w:space="0" w:color="auto"/>
        <w:left w:val="none" w:sz="0" w:space="0" w:color="auto"/>
        <w:bottom w:val="none" w:sz="0" w:space="0" w:color="auto"/>
        <w:right w:val="none" w:sz="0" w:space="0" w:color="auto"/>
      </w:divBdr>
    </w:div>
    <w:div w:id="1403412067">
      <w:bodyDiv w:val="1"/>
      <w:marLeft w:val="0"/>
      <w:marRight w:val="0"/>
      <w:marTop w:val="0"/>
      <w:marBottom w:val="0"/>
      <w:divBdr>
        <w:top w:val="none" w:sz="0" w:space="0" w:color="auto"/>
        <w:left w:val="none" w:sz="0" w:space="0" w:color="auto"/>
        <w:bottom w:val="none" w:sz="0" w:space="0" w:color="auto"/>
        <w:right w:val="none" w:sz="0" w:space="0" w:color="auto"/>
      </w:divBdr>
    </w:div>
    <w:div w:id="1403479542">
      <w:bodyDiv w:val="1"/>
      <w:marLeft w:val="0"/>
      <w:marRight w:val="0"/>
      <w:marTop w:val="0"/>
      <w:marBottom w:val="0"/>
      <w:divBdr>
        <w:top w:val="none" w:sz="0" w:space="0" w:color="auto"/>
        <w:left w:val="none" w:sz="0" w:space="0" w:color="auto"/>
        <w:bottom w:val="none" w:sz="0" w:space="0" w:color="auto"/>
        <w:right w:val="none" w:sz="0" w:space="0" w:color="auto"/>
      </w:divBdr>
    </w:div>
    <w:div w:id="1403480168">
      <w:bodyDiv w:val="1"/>
      <w:marLeft w:val="0"/>
      <w:marRight w:val="0"/>
      <w:marTop w:val="0"/>
      <w:marBottom w:val="0"/>
      <w:divBdr>
        <w:top w:val="none" w:sz="0" w:space="0" w:color="auto"/>
        <w:left w:val="none" w:sz="0" w:space="0" w:color="auto"/>
        <w:bottom w:val="none" w:sz="0" w:space="0" w:color="auto"/>
        <w:right w:val="none" w:sz="0" w:space="0" w:color="auto"/>
      </w:divBdr>
    </w:div>
    <w:div w:id="1403872036">
      <w:bodyDiv w:val="1"/>
      <w:marLeft w:val="0"/>
      <w:marRight w:val="0"/>
      <w:marTop w:val="0"/>
      <w:marBottom w:val="0"/>
      <w:divBdr>
        <w:top w:val="none" w:sz="0" w:space="0" w:color="auto"/>
        <w:left w:val="none" w:sz="0" w:space="0" w:color="auto"/>
        <w:bottom w:val="none" w:sz="0" w:space="0" w:color="auto"/>
        <w:right w:val="none" w:sz="0" w:space="0" w:color="auto"/>
      </w:divBdr>
    </w:div>
    <w:div w:id="1404062985">
      <w:bodyDiv w:val="1"/>
      <w:marLeft w:val="0"/>
      <w:marRight w:val="0"/>
      <w:marTop w:val="0"/>
      <w:marBottom w:val="0"/>
      <w:divBdr>
        <w:top w:val="none" w:sz="0" w:space="0" w:color="auto"/>
        <w:left w:val="none" w:sz="0" w:space="0" w:color="auto"/>
        <w:bottom w:val="none" w:sz="0" w:space="0" w:color="auto"/>
        <w:right w:val="none" w:sz="0" w:space="0" w:color="auto"/>
      </w:divBdr>
    </w:div>
    <w:div w:id="1404063412">
      <w:bodyDiv w:val="1"/>
      <w:marLeft w:val="0"/>
      <w:marRight w:val="0"/>
      <w:marTop w:val="0"/>
      <w:marBottom w:val="0"/>
      <w:divBdr>
        <w:top w:val="none" w:sz="0" w:space="0" w:color="auto"/>
        <w:left w:val="none" w:sz="0" w:space="0" w:color="auto"/>
        <w:bottom w:val="none" w:sz="0" w:space="0" w:color="auto"/>
        <w:right w:val="none" w:sz="0" w:space="0" w:color="auto"/>
      </w:divBdr>
    </w:div>
    <w:div w:id="1404183224">
      <w:bodyDiv w:val="1"/>
      <w:marLeft w:val="0"/>
      <w:marRight w:val="0"/>
      <w:marTop w:val="0"/>
      <w:marBottom w:val="0"/>
      <w:divBdr>
        <w:top w:val="none" w:sz="0" w:space="0" w:color="auto"/>
        <w:left w:val="none" w:sz="0" w:space="0" w:color="auto"/>
        <w:bottom w:val="none" w:sz="0" w:space="0" w:color="auto"/>
        <w:right w:val="none" w:sz="0" w:space="0" w:color="auto"/>
      </w:divBdr>
    </w:div>
    <w:div w:id="1404256131">
      <w:bodyDiv w:val="1"/>
      <w:marLeft w:val="0"/>
      <w:marRight w:val="0"/>
      <w:marTop w:val="0"/>
      <w:marBottom w:val="0"/>
      <w:divBdr>
        <w:top w:val="none" w:sz="0" w:space="0" w:color="auto"/>
        <w:left w:val="none" w:sz="0" w:space="0" w:color="auto"/>
        <w:bottom w:val="none" w:sz="0" w:space="0" w:color="auto"/>
        <w:right w:val="none" w:sz="0" w:space="0" w:color="auto"/>
      </w:divBdr>
    </w:div>
    <w:div w:id="1404259262">
      <w:bodyDiv w:val="1"/>
      <w:marLeft w:val="0"/>
      <w:marRight w:val="0"/>
      <w:marTop w:val="0"/>
      <w:marBottom w:val="0"/>
      <w:divBdr>
        <w:top w:val="none" w:sz="0" w:space="0" w:color="auto"/>
        <w:left w:val="none" w:sz="0" w:space="0" w:color="auto"/>
        <w:bottom w:val="none" w:sz="0" w:space="0" w:color="auto"/>
        <w:right w:val="none" w:sz="0" w:space="0" w:color="auto"/>
      </w:divBdr>
    </w:div>
    <w:div w:id="1404259559">
      <w:bodyDiv w:val="1"/>
      <w:marLeft w:val="0"/>
      <w:marRight w:val="0"/>
      <w:marTop w:val="0"/>
      <w:marBottom w:val="0"/>
      <w:divBdr>
        <w:top w:val="none" w:sz="0" w:space="0" w:color="auto"/>
        <w:left w:val="none" w:sz="0" w:space="0" w:color="auto"/>
        <w:bottom w:val="none" w:sz="0" w:space="0" w:color="auto"/>
        <w:right w:val="none" w:sz="0" w:space="0" w:color="auto"/>
      </w:divBdr>
    </w:div>
    <w:div w:id="1404259682">
      <w:bodyDiv w:val="1"/>
      <w:marLeft w:val="0"/>
      <w:marRight w:val="0"/>
      <w:marTop w:val="0"/>
      <w:marBottom w:val="0"/>
      <w:divBdr>
        <w:top w:val="none" w:sz="0" w:space="0" w:color="auto"/>
        <w:left w:val="none" w:sz="0" w:space="0" w:color="auto"/>
        <w:bottom w:val="none" w:sz="0" w:space="0" w:color="auto"/>
        <w:right w:val="none" w:sz="0" w:space="0" w:color="auto"/>
      </w:divBdr>
    </w:div>
    <w:div w:id="1404374131">
      <w:bodyDiv w:val="1"/>
      <w:marLeft w:val="0"/>
      <w:marRight w:val="0"/>
      <w:marTop w:val="0"/>
      <w:marBottom w:val="0"/>
      <w:divBdr>
        <w:top w:val="none" w:sz="0" w:space="0" w:color="auto"/>
        <w:left w:val="none" w:sz="0" w:space="0" w:color="auto"/>
        <w:bottom w:val="none" w:sz="0" w:space="0" w:color="auto"/>
        <w:right w:val="none" w:sz="0" w:space="0" w:color="auto"/>
      </w:divBdr>
    </w:div>
    <w:div w:id="1404376336">
      <w:bodyDiv w:val="1"/>
      <w:marLeft w:val="0"/>
      <w:marRight w:val="0"/>
      <w:marTop w:val="0"/>
      <w:marBottom w:val="0"/>
      <w:divBdr>
        <w:top w:val="none" w:sz="0" w:space="0" w:color="auto"/>
        <w:left w:val="none" w:sz="0" w:space="0" w:color="auto"/>
        <w:bottom w:val="none" w:sz="0" w:space="0" w:color="auto"/>
        <w:right w:val="none" w:sz="0" w:space="0" w:color="auto"/>
      </w:divBdr>
    </w:div>
    <w:div w:id="1404449742">
      <w:bodyDiv w:val="1"/>
      <w:marLeft w:val="0"/>
      <w:marRight w:val="0"/>
      <w:marTop w:val="0"/>
      <w:marBottom w:val="0"/>
      <w:divBdr>
        <w:top w:val="none" w:sz="0" w:space="0" w:color="auto"/>
        <w:left w:val="none" w:sz="0" w:space="0" w:color="auto"/>
        <w:bottom w:val="none" w:sz="0" w:space="0" w:color="auto"/>
        <w:right w:val="none" w:sz="0" w:space="0" w:color="auto"/>
      </w:divBdr>
    </w:div>
    <w:div w:id="1404450799">
      <w:bodyDiv w:val="1"/>
      <w:marLeft w:val="0"/>
      <w:marRight w:val="0"/>
      <w:marTop w:val="0"/>
      <w:marBottom w:val="0"/>
      <w:divBdr>
        <w:top w:val="none" w:sz="0" w:space="0" w:color="auto"/>
        <w:left w:val="none" w:sz="0" w:space="0" w:color="auto"/>
        <w:bottom w:val="none" w:sz="0" w:space="0" w:color="auto"/>
        <w:right w:val="none" w:sz="0" w:space="0" w:color="auto"/>
      </w:divBdr>
    </w:div>
    <w:div w:id="1404789618">
      <w:bodyDiv w:val="1"/>
      <w:marLeft w:val="0"/>
      <w:marRight w:val="0"/>
      <w:marTop w:val="0"/>
      <w:marBottom w:val="0"/>
      <w:divBdr>
        <w:top w:val="none" w:sz="0" w:space="0" w:color="auto"/>
        <w:left w:val="none" w:sz="0" w:space="0" w:color="auto"/>
        <w:bottom w:val="none" w:sz="0" w:space="0" w:color="auto"/>
        <w:right w:val="none" w:sz="0" w:space="0" w:color="auto"/>
      </w:divBdr>
    </w:div>
    <w:div w:id="1404911612">
      <w:bodyDiv w:val="1"/>
      <w:marLeft w:val="0"/>
      <w:marRight w:val="0"/>
      <w:marTop w:val="0"/>
      <w:marBottom w:val="0"/>
      <w:divBdr>
        <w:top w:val="none" w:sz="0" w:space="0" w:color="auto"/>
        <w:left w:val="none" w:sz="0" w:space="0" w:color="auto"/>
        <w:bottom w:val="none" w:sz="0" w:space="0" w:color="auto"/>
        <w:right w:val="none" w:sz="0" w:space="0" w:color="auto"/>
      </w:divBdr>
    </w:div>
    <w:div w:id="1404985120">
      <w:bodyDiv w:val="1"/>
      <w:marLeft w:val="0"/>
      <w:marRight w:val="0"/>
      <w:marTop w:val="0"/>
      <w:marBottom w:val="0"/>
      <w:divBdr>
        <w:top w:val="none" w:sz="0" w:space="0" w:color="auto"/>
        <w:left w:val="none" w:sz="0" w:space="0" w:color="auto"/>
        <w:bottom w:val="none" w:sz="0" w:space="0" w:color="auto"/>
        <w:right w:val="none" w:sz="0" w:space="0" w:color="auto"/>
      </w:divBdr>
    </w:div>
    <w:div w:id="1404990638">
      <w:bodyDiv w:val="1"/>
      <w:marLeft w:val="0"/>
      <w:marRight w:val="0"/>
      <w:marTop w:val="0"/>
      <w:marBottom w:val="0"/>
      <w:divBdr>
        <w:top w:val="none" w:sz="0" w:space="0" w:color="auto"/>
        <w:left w:val="none" w:sz="0" w:space="0" w:color="auto"/>
        <w:bottom w:val="none" w:sz="0" w:space="0" w:color="auto"/>
        <w:right w:val="none" w:sz="0" w:space="0" w:color="auto"/>
      </w:divBdr>
    </w:div>
    <w:div w:id="1405101202">
      <w:bodyDiv w:val="1"/>
      <w:marLeft w:val="0"/>
      <w:marRight w:val="0"/>
      <w:marTop w:val="0"/>
      <w:marBottom w:val="0"/>
      <w:divBdr>
        <w:top w:val="none" w:sz="0" w:space="0" w:color="auto"/>
        <w:left w:val="none" w:sz="0" w:space="0" w:color="auto"/>
        <w:bottom w:val="none" w:sz="0" w:space="0" w:color="auto"/>
        <w:right w:val="none" w:sz="0" w:space="0" w:color="auto"/>
      </w:divBdr>
    </w:div>
    <w:div w:id="1405103492">
      <w:bodyDiv w:val="1"/>
      <w:marLeft w:val="0"/>
      <w:marRight w:val="0"/>
      <w:marTop w:val="0"/>
      <w:marBottom w:val="0"/>
      <w:divBdr>
        <w:top w:val="none" w:sz="0" w:space="0" w:color="auto"/>
        <w:left w:val="none" w:sz="0" w:space="0" w:color="auto"/>
        <w:bottom w:val="none" w:sz="0" w:space="0" w:color="auto"/>
        <w:right w:val="none" w:sz="0" w:space="0" w:color="auto"/>
      </w:divBdr>
    </w:div>
    <w:div w:id="1405105407">
      <w:bodyDiv w:val="1"/>
      <w:marLeft w:val="0"/>
      <w:marRight w:val="0"/>
      <w:marTop w:val="0"/>
      <w:marBottom w:val="0"/>
      <w:divBdr>
        <w:top w:val="none" w:sz="0" w:space="0" w:color="auto"/>
        <w:left w:val="none" w:sz="0" w:space="0" w:color="auto"/>
        <w:bottom w:val="none" w:sz="0" w:space="0" w:color="auto"/>
        <w:right w:val="none" w:sz="0" w:space="0" w:color="auto"/>
      </w:divBdr>
    </w:div>
    <w:div w:id="1405184069">
      <w:bodyDiv w:val="1"/>
      <w:marLeft w:val="0"/>
      <w:marRight w:val="0"/>
      <w:marTop w:val="0"/>
      <w:marBottom w:val="0"/>
      <w:divBdr>
        <w:top w:val="none" w:sz="0" w:space="0" w:color="auto"/>
        <w:left w:val="none" w:sz="0" w:space="0" w:color="auto"/>
        <w:bottom w:val="none" w:sz="0" w:space="0" w:color="auto"/>
        <w:right w:val="none" w:sz="0" w:space="0" w:color="auto"/>
      </w:divBdr>
    </w:div>
    <w:div w:id="1405295585">
      <w:bodyDiv w:val="1"/>
      <w:marLeft w:val="0"/>
      <w:marRight w:val="0"/>
      <w:marTop w:val="0"/>
      <w:marBottom w:val="0"/>
      <w:divBdr>
        <w:top w:val="none" w:sz="0" w:space="0" w:color="auto"/>
        <w:left w:val="none" w:sz="0" w:space="0" w:color="auto"/>
        <w:bottom w:val="none" w:sz="0" w:space="0" w:color="auto"/>
        <w:right w:val="none" w:sz="0" w:space="0" w:color="auto"/>
      </w:divBdr>
    </w:div>
    <w:div w:id="1405373260">
      <w:bodyDiv w:val="1"/>
      <w:marLeft w:val="0"/>
      <w:marRight w:val="0"/>
      <w:marTop w:val="0"/>
      <w:marBottom w:val="0"/>
      <w:divBdr>
        <w:top w:val="none" w:sz="0" w:space="0" w:color="auto"/>
        <w:left w:val="none" w:sz="0" w:space="0" w:color="auto"/>
        <w:bottom w:val="none" w:sz="0" w:space="0" w:color="auto"/>
        <w:right w:val="none" w:sz="0" w:space="0" w:color="auto"/>
      </w:divBdr>
    </w:div>
    <w:div w:id="1405377457">
      <w:bodyDiv w:val="1"/>
      <w:marLeft w:val="0"/>
      <w:marRight w:val="0"/>
      <w:marTop w:val="0"/>
      <w:marBottom w:val="0"/>
      <w:divBdr>
        <w:top w:val="none" w:sz="0" w:space="0" w:color="auto"/>
        <w:left w:val="none" w:sz="0" w:space="0" w:color="auto"/>
        <w:bottom w:val="none" w:sz="0" w:space="0" w:color="auto"/>
        <w:right w:val="none" w:sz="0" w:space="0" w:color="auto"/>
      </w:divBdr>
    </w:div>
    <w:div w:id="1405421081">
      <w:bodyDiv w:val="1"/>
      <w:marLeft w:val="0"/>
      <w:marRight w:val="0"/>
      <w:marTop w:val="0"/>
      <w:marBottom w:val="0"/>
      <w:divBdr>
        <w:top w:val="none" w:sz="0" w:space="0" w:color="auto"/>
        <w:left w:val="none" w:sz="0" w:space="0" w:color="auto"/>
        <w:bottom w:val="none" w:sz="0" w:space="0" w:color="auto"/>
        <w:right w:val="none" w:sz="0" w:space="0" w:color="auto"/>
      </w:divBdr>
    </w:div>
    <w:div w:id="1405684658">
      <w:bodyDiv w:val="1"/>
      <w:marLeft w:val="0"/>
      <w:marRight w:val="0"/>
      <w:marTop w:val="0"/>
      <w:marBottom w:val="0"/>
      <w:divBdr>
        <w:top w:val="none" w:sz="0" w:space="0" w:color="auto"/>
        <w:left w:val="none" w:sz="0" w:space="0" w:color="auto"/>
        <w:bottom w:val="none" w:sz="0" w:space="0" w:color="auto"/>
        <w:right w:val="none" w:sz="0" w:space="0" w:color="auto"/>
      </w:divBdr>
    </w:div>
    <w:div w:id="1405763108">
      <w:bodyDiv w:val="1"/>
      <w:marLeft w:val="0"/>
      <w:marRight w:val="0"/>
      <w:marTop w:val="0"/>
      <w:marBottom w:val="0"/>
      <w:divBdr>
        <w:top w:val="none" w:sz="0" w:space="0" w:color="auto"/>
        <w:left w:val="none" w:sz="0" w:space="0" w:color="auto"/>
        <w:bottom w:val="none" w:sz="0" w:space="0" w:color="auto"/>
        <w:right w:val="none" w:sz="0" w:space="0" w:color="auto"/>
      </w:divBdr>
    </w:div>
    <w:div w:id="1405832257">
      <w:bodyDiv w:val="1"/>
      <w:marLeft w:val="0"/>
      <w:marRight w:val="0"/>
      <w:marTop w:val="0"/>
      <w:marBottom w:val="0"/>
      <w:divBdr>
        <w:top w:val="none" w:sz="0" w:space="0" w:color="auto"/>
        <w:left w:val="none" w:sz="0" w:space="0" w:color="auto"/>
        <w:bottom w:val="none" w:sz="0" w:space="0" w:color="auto"/>
        <w:right w:val="none" w:sz="0" w:space="0" w:color="auto"/>
      </w:divBdr>
    </w:div>
    <w:div w:id="1405832338">
      <w:bodyDiv w:val="1"/>
      <w:marLeft w:val="0"/>
      <w:marRight w:val="0"/>
      <w:marTop w:val="0"/>
      <w:marBottom w:val="0"/>
      <w:divBdr>
        <w:top w:val="none" w:sz="0" w:space="0" w:color="auto"/>
        <w:left w:val="none" w:sz="0" w:space="0" w:color="auto"/>
        <w:bottom w:val="none" w:sz="0" w:space="0" w:color="auto"/>
        <w:right w:val="none" w:sz="0" w:space="0" w:color="auto"/>
      </w:divBdr>
    </w:div>
    <w:div w:id="1406026546">
      <w:bodyDiv w:val="1"/>
      <w:marLeft w:val="0"/>
      <w:marRight w:val="0"/>
      <w:marTop w:val="0"/>
      <w:marBottom w:val="0"/>
      <w:divBdr>
        <w:top w:val="none" w:sz="0" w:space="0" w:color="auto"/>
        <w:left w:val="none" w:sz="0" w:space="0" w:color="auto"/>
        <w:bottom w:val="none" w:sz="0" w:space="0" w:color="auto"/>
        <w:right w:val="none" w:sz="0" w:space="0" w:color="auto"/>
      </w:divBdr>
    </w:div>
    <w:div w:id="1406029090">
      <w:bodyDiv w:val="1"/>
      <w:marLeft w:val="0"/>
      <w:marRight w:val="0"/>
      <w:marTop w:val="0"/>
      <w:marBottom w:val="0"/>
      <w:divBdr>
        <w:top w:val="none" w:sz="0" w:space="0" w:color="auto"/>
        <w:left w:val="none" w:sz="0" w:space="0" w:color="auto"/>
        <w:bottom w:val="none" w:sz="0" w:space="0" w:color="auto"/>
        <w:right w:val="none" w:sz="0" w:space="0" w:color="auto"/>
      </w:divBdr>
    </w:div>
    <w:div w:id="1406101823">
      <w:bodyDiv w:val="1"/>
      <w:marLeft w:val="0"/>
      <w:marRight w:val="0"/>
      <w:marTop w:val="0"/>
      <w:marBottom w:val="0"/>
      <w:divBdr>
        <w:top w:val="none" w:sz="0" w:space="0" w:color="auto"/>
        <w:left w:val="none" w:sz="0" w:space="0" w:color="auto"/>
        <w:bottom w:val="none" w:sz="0" w:space="0" w:color="auto"/>
        <w:right w:val="none" w:sz="0" w:space="0" w:color="auto"/>
      </w:divBdr>
    </w:div>
    <w:div w:id="1406145919">
      <w:bodyDiv w:val="1"/>
      <w:marLeft w:val="0"/>
      <w:marRight w:val="0"/>
      <w:marTop w:val="0"/>
      <w:marBottom w:val="0"/>
      <w:divBdr>
        <w:top w:val="none" w:sz="0" w:space="0" w:color="auto"/>
        <w:left w:val="none" w:sz="0" w:space="0" w:color="auto"/>
        <w:bottom w:val="none" w:sz="0" w:space="0" w:color="auto"/>
        <w:right w:val="none" w:sz="0" w:space="0" w:color="auto"/>
      </w:divBdr>
    </w:div>
    <w:div w:id="1406146061">
      <w:bodyDiv w:val="1"/>
      <w:marLeft w:val="0"/>
      <w:marRight w:val="0"/>
      <w:marTop w:val="0"/>
      <w:marBottom w:val="0"/>
      <w:divBdr>
        <w:top w:val="none" w:sz="0" w:space="0" w:color="auto"/>
        <w:left w:val="none" w:sz="0" w:space="0" w:color="auto"/>
        <w:bottom w:val="none" w:sz="0" w:space="0" w:color="auto"/>
        <w:right w:val="none" w:sz="0" w:space="0" w:color="auto"/>
      </w:divBdr>
    </w:div>
    <w:div w:id="1406147331">
      <w:bodyDiv w:val="1"/>
      <w:marLeft w:val="0"/>
      <w:marRight w:val="0"/>
      <w:marTop w:val="0"/>
      <w:marBottom w:val="0"/>
      <w:divBdr>
        <w:top w:val="none" w:sz="0" w:space="0" w:color="auto"/>
        <w:left w:val="none" w:sz="0" w:space="0" w:color="auto"/>
        <w:bottom w:val="none" w:sz="0" w:space="0" w:color="auto"/>
        <w:right w:val="none" w:sz="0" w:space="0" w:color="auto"/>
      </w:divBdr>
    </w:div>
    <w:div w:id="1406151883">
      <w:bodyDiv w:val="1"/>
      <w:marLeft w:val="0"/>
      <w:marRight w:val="0"/>
      <w:marTop w:val="0"/>
      <w:marBottom w:val="0"/>
      <w:divBdr>
        <w:top w:val="none" w:sz="0" w:space="0" w:color="auto"/>
        <w:left w:val="none" w:sz="0" w:space="0" w:color="auto"/>
        <w:bottom w:val="none" w:sz="0" w:space="0" w:color="auto"/>
        <w:right w:val="none" w:sz="0" w:space="0" w:color="auto"/>
      </w:divBdr>
    </w:div>
    <w:div w:id="1406219836">
      <w:bodyDiv w:val="1"/>
      <w:marLeft w:val="0"/>
      <w:marRight w:val="0"/>
      <w:marTop w:val="0"/>
      <w:marBottom w:val="0"/>
      <w:divBdr>
        <w:top w:val="none" w:sz="0" w:space="0" w:color="auto"/>
        <w:left w:val="none" w:sz="0" w:space="0" w:color="auto"/>
        <w:bottom w:val="none" w:sz="0" w:space="0" w:color="auto"/>
        <w:right w:val="none" w:sz="0" w:space="0" w:color="auto"/>
      </w:divBdr>
    </w:div>
    <w:div w:id="1406294171">
      <w:bodyDiv w:val="1"/>
      <w:marLeft w:val="0"/>
      <w:marRight w:val="0"/>
      <w:marTop w:val="0"/>
      <w:marBottom w:val="0"/>
      <w:divBdr>
        <w:top w:val="none" w:sz="0" w:space="0" w:color="auto"/>
        <w:left w:val="none" w:sz="0" w:space="0" w:color="auto"/>
        <w:bottom w:val="none" w:sz="0" w:space="0" w:color="auto"/>
        <w:right w:val="none" w:sz="0" w:space="0" w:color="auto"/>
      </w:divBdr>
    </w:div>
    <w:div w:id="1406337918">
      <w:bodyDiv w:val="1"/>
      <w:marLeft w:val="0"/>
      <w:marRight w:val="0"/>
      <w:marTop w:val="0"/>
      <w:marBottom w:val="0"/>
      <w:divBdr>
        <w:top w:val="none" w:sz="0" w:space="0" w:color="auto"/>
        <w:left w:val="none" w:sz="0" w:space="0" w:color="auto"/>
        <w:bottom w:val="none" w:sz="0" w:space="0" w:color="auto"/>
        <w:right w:val="none" w:sz="0" w:space="0" w:color="auto"/>
      </w:divBdr>
    </w:div>
    <w:div w:id="1406420245">
      <w:bodyDiv w:val="1"/>
      <w:marLeft w:val="0"/>
      <w:marRight w:val="0"/>
      <w:marTop w:val="0"/>
      <w:marBottom w:val="0"/>
      <w:divBdr>
        <w:top w:val="none" w:sz="0" w:space="0" w:color="auto"/>
        <w:left w:val="none" w:sz="0" w:space="0" w:color="auto"/>
        <w:bottom w:val="none" w:sz="0" w:space="0" w:color="auto"/>
        <w:right w:val="none" w:sz="0" w:space="0" w:color="auto"/>
      </w:divBdr>
    </w:div>
    <w:div w:id="1406537466">
      <w:bodyDiv w:val="1"/>
      <w:marLeft w:val="0"/>
      <w:marRight w:val="0"/>
      <w:marTop w:val="0"/>
      <w:marBottom w:val="0"/>
      <w:divBdr>
        <w:top w:val="none" w:sz="0" w:space="0" w:color="auto"/>
        <w:left w:val="none" w:sz="0" w:space="0" w:color="auto"/>
        <w:bottom w:val="none" w:sz="0" w:space="0" w:color="auto"/>
        <w:right w:val="none" w:sz="0" w:space="0" w:color="auto"/>
      </w:divBdr>
    </w:div>
    <w:div w:id="1406608150">
      <w:bodyDiv w:val="1"/>
      <w:marLeft w:val="0"/>
      <w:marRight w:val="0"/>
      <w:marTop w:val="0"/>
      <w:marBottom w:val="0"/>
      <w:divBdr>
        <w:top w:val="none" w:sz="0" w:space="0" w:color="auto"/>
        <w:left w:val="none" w:sz="0" w:space="0" w:color="auto"/>
        <w:bottom w:val="none" w:sz="0" w:space="0" w:color="auto"/>
        <w:right w:val="none" w:sz="0" w:space="0" w:color="auto"/>
      </w:divBdr>
    </w:div>
    <w:div w:id="1406761544">
      <w:bodyDiv w:val="1"/>
      <w:marLeft w:val="0"/>
      <w:marRight w:val="0"/>
      <w:marTop w:val="0"/>
      <w:marBottom w:val="0"/>
      <w:divBdr>
        <w:top w:val="none" w:sz="0" w:space="0" w:color="auto"/>
        <w:left w:val="none" w:sz="0" w:space="0" w:color="auto"/>
        <w:bottom w:val="none" w:sz="0" w:space="0" w:color="auto"/>
        <w:right w:val="none" w:sz="0" w:space="0" w:color="auto"/>
      </w:divBdr>
    </w:div>
    <w:div w:id="1406798305">
      <w:bodyDiv w:val="1"/>
      <w:marLeft w:val="0"/>
      <w:marRight w:val="0"/>
      <w:marTop w:val="0"/>
      <w:marBottom w:val="0"/>
      <w:divBdr>
        <w:top w:val="none" w:sz="0" w:space="0" w:color="auto"/>
        <w:left w:val="none" w:sz="0" w:space="0" w:color="auto"/>
        <w:bottom w:val="none" w:sz="0" w:space="0" w:color="auto"/>
        <w:right w:val="none" w:sz="0" w:space="0" w:color="auto"/>
      </w:divBdr>
    </w:div>
    <w:div w:id="1406799813">
      <w:bodyDiv w:val="1"/>
      <w:marLeft w:val="0"/>
      <w:marRight w:val="0"/>
      <w:marTop w:val="0"/>
      <w:marBottom w:val="0"/>
      <w:divBdr>
        <w:top w:val="none" w:sz="0" w:space="0" w:color="auto"/>
        <w:left w:val="none" w:sz="0" w:space="0" w:color="auto"/>
        <w:bottom w:val="none" w:sz="0" w:space="0" w:color="auto"/>
        <w:right w:val="none" w:sz="0" w:space="0" w:color="auto"/>
      </w:divBdr>
    </w:div>
    <w:div w:id="1407073143">
      <w:bodyDiv w:val="1"/>
      <w:marLeft w:val="0"/>
      <w:marRight w:val="0"/>
      <w:marTop w:val="0"/>
      <w:marBottom w:val="0"/>
      <w:divBdr>
        <w:top w:val="none" w:sz="0" w:space="0" w:color="auto"/>
        <w:left w:val="none" w:sz="0" w:space="0" w:color="auto"/>
        <w:bottom w:val="none" w:sz="0" w:space="0" w:color="auto"/>
        <w:right w:val="none" w:sz="0" w:space="0" w:color="auto"/>
      </w:divBdr>
    </w:div>
    <w:div w:id="1407074065">
      <w:bodyDiv w:val="1"/>
      <w:marLeft w:val="0"/>
      <w:marRight w:val="0"/>
      <w:marTop w:val="0"/>
      <w:marBottom w:val="0"/>
      <w:divBdr>
        <w:top w:val="none" w:sz="0" w:space="0" w:color="auto"/>
        <w:left w:val="none" w:sz="0" w:space="0" w:color="auto"/>
        <w:bottom w:val="none" w:sz="0" w:space="0" w:color="auto"/>
        <w:right w:val="none" w:sz="0" w:space="0" w:color="auto"/>
      </w:divBdr>
    </w:div>
    <w:div w:id="1407148046">
      <w:bodyDiv w:val="1"/>
      <w:marLeft w:val="0"/>
      <w:marRight w:val="0"/>
      <w:marTop w:val="0"/>
      <w:marBottom w:val="0"/>
      <w:divBdr>
        <w:top w:val="none" w:sz="0" w:space="0" w:color="auto"/>
        <w:left w:val="none" w:sz="0" w:space="0" w:color="auto"/>
        <w:bottom w:val="none" w:sz="0" w:space="0" w:color="auto"/>
        <w:right w:val="none" w:sz="0" w:space="0" w:color="auto"/>
      </w:divBdr>
    </w:div>
    <w:div w:id="1407148929">
      <w:bodyDiv w:val="1"/>
      <w:marLeft w:val="0"/>
      <w:marRight w:val="0"/>
      <w:marTop w:val="0"/>
      <w:marBottom w:val="0"/>
      <w:divBdr>
        <w:top w:val="none" w:sz="0" w:space="0" w:color="auto"/>
        <w:left w:val="none" w:sz="0" w:space="0" w:color="auto"/>
        <w:bottom w:val="none" w:sz="0" w:space="0" w:color="auto"/>
        <w:right w:val="none" w:sz="0" w:space="0" w:color="auto"/>
      </w:divBdr>
    </w:div>
    <w:div w:id="1407221068">
      <w:bodyDiv w:val="1"/>
      <w:marLeft w:val="0"/>
      <w:marRight w:val="0"/>
      <w:marTop w:val="0"/>
      <w:marBottom w:val="0"/>
      <w:divBdr>
        <w:top w:val="none" w:sz="0" w:space="0" w:color="auto"/>
        <w:left w:val="none" w:sz="0" w:space="0" w:color="auto"/>
        <w:bottom w:val="none" w:sz="0" w:space="0" w:color="auto"/>
        <w:right w:val="none" w:sz="0" w:space="0" w:color="auto"/>
      </w:divBdr>
    </w:div>
    <w:div w:id="1407263857">
      <w:bodyDiv w:val="1"/>
      <w:marLeft w:val="0"/>
      <w:marRight w:val="0"/>
      <w:marTop w:val="0"/>
      <w:marBottom w:val="0"/>
      <w:divBdr>
        <w:top w:val="none" w:sz="0" w:space="0" w:color="auto"/>
        <w:left w:val="none" w:sz="0" w:space="0" w:color="auto"/>
        <w:bottom w:val="none" w:sz="0" w:space="0" w:color="auto"/>
        <w:right w:val="none" w:sz="0" w:space="0" w:color="auto"/>
      </w:divBdr>
    </w:div>
    <w:div w:id="1407413353">
      <w:bodyDiv w:val="1"/>
      <w:marLeft w:val="0"/>
      <w:marRight w:val="0"/>
      <w:marTop w:val="0"/>
      <w:marBottom w:val="0"/>
      <w:divBdr>
        <w:top w:val="none" w:sz="0" w:space="0" w:color="auto"/>
        <w:left w:val="none" w:sz="0" w:space="0" w:color="auto"/>
        <w:bottom w:val="none" w:sz="0" w:space="0" w:color="auto"/>
        <w:right w:val="none" w:sz="0" w:space="0" w:color="auto"/>
      </w:divBdr>
    </w:div>
    <w:div w:id="1407460808">
      <w:bodyDiv w:val="1"/>
      <w:marLeft w:val="0"/>
      <w:marRight w:val="0"/>
      <w:marTop w:val="0"/>
      <w:marBottom w:val="0"/>
      <w:divBdr>
        <w:top w:val="none" w:sz="0" w:space="0" w:color="auto"/>
        <w:left w:val="none" w:sz="0" w:space="0" w:color="auto"/>
        <w:bottom w:val="none" w:sz="0" w:space="0" w:color="auto"/>
        <w:right w:val="none" w:sz="0" w:space="0" w:color="auto"/>
      </w:divBdr>
    </w:div>
    <w:div w:id="1407530919">
      <w:bodyDiv w:val="1"/>
      <w:marLeft w:val="0"/>
      <w:marRight w:val="0"/>
      <w:marTop w:val="0"/>
      <w:marBottom w:val="0"/>
      <w:divBdr>
        <w:top w:val="none" w:sz="0" w:space="0" w:color="auto"/>
        <w:left w:val="none" w:sz="0" w:space="0" w:color="auto"/>
        <w:bottom w:val="none" w:sz="0" w:space="0" w:color="auto"/>
        <w:right w:val="none" w:sz="0" w:space="0" w:color="auto"/>
      </w:divBdr>
    </w:div>
    <w:div w:id="1407604765">
      <w:bodyDiv w:val="1"/>
      <w:marLeft w:val="0"/>
      <w:marRight w:val="0"/>
      <w:marTop w:val="0"/>
      <w:marBottom w:val="0"/>
      <w:divBdr>
        <w:top w:val="none" w:sz="0" w:space="0" w:color="auto"/>
        <w:left w:val="none" w:sz="0" w:space="0" w:color="auto"/>
        <w:bottom w:val="none" w:sz="0" w:space="0" w:color="auto"/>
        <w:right w:val="none" w:sz="0" w:space="0" w:color="auto"/>
      </w:divBdr>
    </w:div>
    <w:div w:id="1407606335">
      <w:bodyDiv w:val="1"/>
      <w:marLeft w:val="0"/>
      <w:marRight w:val="0"/>
      <w:marTop w:val="0"/>
      <w:marBottom w:val="0"/>
      <w:divBdr>
        <w:top w:val="none" w:sz="0" w:space="0" w:color="auto"/>
        <w:left w:val="none" w:sz="0" w:space="0" w:color="auto"/>
        <w:bottom w:val="none" w:sz="0" w:space="0" w:color="auto"/>
        <w:right w:val="none" w:sz="0" w:space="0" w:color="auto"/>
      </w:divBdr>
    </w:div>
    <w:div w:id="1407611664">
      <w:bodyDiv w:val="1"/>
      <w:marLeft w:val="0"/>
      <w:marRight w:val="0"/>
      <w:marTop w:val="0"/>
      <w:marBottom w:val="0"/>
      <w:divBdr>
        <w:top w:val="none" w:sz="0" w:space="0" w:color="auto"/>
        <w:left w:val="none" w:sz="0" w:space="0" w:color="auto"/>
        <w:bottom w:val="none" w:sz="0" w:space="0" w:color="auto"/>
        <w:right w:val="none" w:sz="0" w:space="0" w:color="auto"/>
      </w:divBdr>
    </w:div>
    <w:div w:id="1407723322">
      <w:bodyDiv w:val="1"/>
      <w:marLeft w:val="0"/>
      <w:marRight w:val="0"/>
      <w:marTop w:val="0"/>
      <w:marBottom w:val="0"/>
      <w:divBdr>
        <w:top w:val="none" w:sz="0" w:space="0" w:color="auto"/>
        <w:left w:val="none" w:sz="0" w:space="0" w:color="auto"/>
        <w:bottom w:val="none" w:sz="0" w:space="0" w:color="auto"/>
        <w:right w:val="none" w:sz="0" w:space="0" w:color="auto"/>
      </w:divBdr>
    </w:div>
    <w:div w:id="1407990015">
      <w:bodyDiv w:val="1"/>
      <w:marLeft w:val="0"/>
      <w:marRight w:val="0"/>
      <w:marTop w:val="0"/>
      <w:marBottom w:val="0"/>
      <w:divBdr>
        <w:top w:val="none" w:sz="0" w:space="0" w:color="auto"/>
        <w:left w:val="none" w:sz="0" w:space="0" w:color="auto"/>
        <w:bottom w:val="none" w:sz="0" w:space="0" w:color="auto"/>
        <w:right w:val="none" w:sz="0" w:space="0" w:color="auto"/>
      </w:divBdr>
    </w:div>
    <w:div w:id="1408069020">
      <w:bodyDiv w:val="1"/>
      <w:marLeft w:val="0"/>
      <w:marRight w:val="0"/>
      <w:marTop w:val="0"/>
      <w:marBottom w:val="0"/>
      <w:divBdr>
        <w:top w:val="none" w:sz="0" w:space="0" w:color="auto"/>
        <w:left w:val="none" w:sz="0" w:space="0" w:color="auto"/>
        <w:bottom w:val="none" w:sz="0" w:space="0" w:color="auto"/>
        <w:right w:val="none" w:sz="0" w:space="0" w:color="auto"/>
      </w:divBdr>
    </w:div>
    <w:div w:id="1408071009">
      <w:bodyDiv w:val="1"/>
      <w:marLeft w:val="0"/>
      <w:marRight w:val="0"/>
      <w:marTop w:val="0"/>
      <w:marBottom w:val="0"/>
      <w:divBdr>
        <w:top w:val="none" w:sz="0" w:space="0" w:color="auto"/>
        <w:left w:val="none" w:sz="0" w:space="0" w:color="auto"/>
        <w:bottom w:val="none" w:sz="0" w:space="0" w:color="auto"/>
        <w:right w:val="none" w:sz="0" w:space="0" w:color="auto"/>
      </w:divBdr>
    </w:div>
    <w:div w:id="1408184535">
      <w:bodyDiv w:val="1"/>
      <w:marLeft w:val="0"/>
      <w:marRight w:val="0"/>
      <w:marTop w:val="0"/>
      <w:marBottom w:val="0"/>
      <w:divBdr>
        <w:top w:val="none" w:sz="0" w:space="0" w:color="auto"/>
        <w:left w:val="none" w:sz="0" w:space="0" w:color="auto"/>
        <w:bottom w:val="none" w:sz="0" w:space="0" w:color="auto"/>
        <w:right w:val="none" w:sz="0" w:space="0" w:color="auto"/>
      </w:divBdr>
    </w:div>
    <w:div w:id="1408188503">
      <w:bodyDiv w:val="1"/>
      <w:marLeft w:val="0"/>
      <w:marRight w:val="0"/>
      <w:marTop w:val="0"/>
      <w:marBottom w:val="0"/>
      <w:divBdr>
        <w:top w:val="none" w:sz="0" w:space="0" w:color="auto"/>
        <w:left w:val="none" w:sz="0" w:space="0" w:color="auto"/>
        <w:bottom w:val="none" w:sz="0" w:space="0" w:color="auto"/>
        <w:right w:val="none" w:sz="0" w:space="0" w:color="auto"/>
      </w:divBdr>
    </w:div>
    <w:div w:id="1408843466">
      <w:bodyDiv w:val="1"/>
      <w:marLeft w:val="0"/>
      <w:marRight w:val="0"/>
      <w:marTop w:val="0"/>
      <w:marBottom w:val="0"/>
      <w:divBdr>
        <w:top w:val="none" w:sz="0" w:space="0" w:color="auto"/>
        <w:left w:val="none" w:sz="0" w:space="0" w:color="auto"/>
        <w:bottom w:val="none" w:sz="0" w:space="0" w:color="auto"/>
        <w:right w:val="none" w:sz="0" w:space="0" w:color="auto"/>
      </w:divBdr>
    </w:div>
    <w:div w:id="1408919859">
      <w:bodyDiv w:val="1"/>
      <w:marLeft w:val="0"/>
      <w:marRight w:val="0"/>
      <w:marTop w:val="0"/>
      <w:marBottom w:val="0"/>
      <w:divBdr>
        <w:top w:val="none" w:sz="0" w:space="0" w:color="auto"/>
        <w:left w:val="none" w:sz="0" w:space="0" w:color="auto"/>
        <w:bottom w:val="none" w:sz="0" w:space="0" w:color="auto"/>
        <w:right w:val="none" w:sz="0" w:space="0" w:color="auto"/>
      </w:divBdr>
    </w:div>
    <w:div w:id="1409109670">
      <w:bodyDiv w:val="1"/>
      <w:marLeft w:val="0"/>
      <w:marRight w:val="0"/>
      <w:marTop w:val="0"/>
      <w:marBottom w:val="0"/>
      <w:divBdr>
        <w:top w:val="none" w:sz="0" w:space="0" w:color="auto"/>
        <w:left w:val="none" w:sz="0" w:space="0" w:color="auto"/>
        <w:bottom w:val="none" w:sz="0" w:space="0" w:color="auto"/>
        <w:right w:val="none" w:sz="0" w:space="0" w:color="auto"/>
      </w:divBdr>
    </w:div>
    <w:div w:id="1409114523">
      <w:bodyDiv w:val="1"/>
      <w:marLeft w:val="0"/>
      <w:marRight w:val="0"/>
      <w:marTop w:val="0"/>
      <w:marBottom w:val="0"/>
      <w:divBdr>
        <w:top w:val="none" w:sz="0" w:space="0" w:color="auto"/>
        <w:left w:val="none" w:sz="0" w:space="0" w:color="auto"/>
        <w:bottom w:val="none" w:sz="0" w:space="0" w:color="auto"/>
        <w:right w:val="none" w:sz="0" w:space="0" w:color="auto"/>
      </w:divBdr>
    </w:div>
    <w:div w:id="1409114609">
      <w:bodyDiv w:val="1"/>
      <w:marLeft w:val="0"/>
      <w:marRight w:val="0"/>
      <w:marTop w:val="0"/>
      <w:marBottom w:val="0"/>
      <w:divBdr>
        <w:top w:val="none" w:sz="0" w:space="0" w:color="auto"/>
        <w:left w:val="none" w:sz="0" w:space="0" w:color="auto"/>
        <w:bottom w:val="none" w:sz="0" w:space="0" w:color="auto"/>
        <w:right w:val="none" w:sz="0" w:space="0" w:color="auto"/>
      </w:divBdr>
    </w:div>
    <w:div w:id="1409230315">
      <w:bodyDiv w:val="1"/>
      <w:marLeft w:val="0"/>
      <w:marRight w:val="0"/>
      <w:marTop w:val="0"/>
      <w:marBottom w:val="0"/>
      <w:divBdr>
        <w:top w:val="none" w:sz="0" w:space="0" w:color="auto"/>
        <w:left w:val="none" w:sz="0" w:space="0" w:color="auto"/>
        <w:bottom w:val="none" w:sz="0" w:space="0" w:color="auto"/>
        <w:right w:val="none" w:sz="0" w:space="0" w:color="auto"/>
      </w:divBdr>
    </w:div>
    <w:div w:id="1409234483">
      <w:bodyDiv w:val="1"/>
      <w:marLeft w:val="0"/>
      <w:marRight w:val="0"/>
      <w:marTop w:val="0"/>
      <w:marBottom w:val="0"/>
      <w:divBdr>
        <w:top w:val="none" w:sz="0" w:space="0" w:color="auto"/>
        <w:left w:val="none" w:sz="0" w:space="0" w:color="auto"/>
        <w:bottom w:val="none" w:sz="0" w:space="0" w:color="auto"/>
        <w:right w:val="none" w:sz="0" w:space="0" w:color="auto"/>
      </w:divBdr>
    </w:div>
    <w:div w:id="1409302026">
      <w:bodyDiv w:val="1"/>
      <w:marLeft w:val="0"/>
      <w:marRight w:val="0"/>
      <w:marTop w:val="0"/>
      <w:marBottom w:val="0"/>
      <w:divBdr>
        <w:top w:val="none" w:sz="0" w:space="0" w:color="auto"/>
        <w:left w:val="none" w:sz="0" w:space="0" w:color="auto"/>
        <w:bottom w:val="none" w:sz="0" w:space="0" w:color="auto"/>
        <w:right w:val="none" w:sz="0" w:space="0" w:color="auto"/>
      </w:divBdr>
    </w:div>
    <w:div w:id="1409307400">
      <w:bodyDiv w:val="1"/>
      <w:marLeft w:val="0"/>
      <w:marRight w:val="0"/>
      <w:marTop w:val="0"/>
      <w:marBottom w:val="0"/>
      <w:divBdr>
        <w:top w:val="none" w:sz="0" w:space="0" w:color="auto"/>
        <w:left w:val="none" w:sz="0" w:space="0" w:color="auto"/>
        <w:bottom w:val="none" w:sz="0" w:space="0" w:color="auto"/>
        <w:right w:val="none" w:sz="0" w:space="0" w:color="auto"/>
      </w:divBdr>
    </w:div>
    <w:div w:id="1409309042">
      <w:bodyDiv w:val="1"/>
      <w:marLeft w:val="0"/>
      <w:marRight w:val="0"/>
      <w:marTop w:val="0"/>
      <w:marBottom w:val="0"/>
      <w:divBdr>
        <w:top w:val="none" w:sz="0" w:space="0" w:color="auto"/>
        <w:left w:val="none" w:sz="0" w:space="0" w:color="auto"/>
        <w:bottom w:val="none" w:sz="0" w:space="0" w:color="auto"/>
        <w:right w:val="none" w:sz="0" w:space="0" w:color="auto"/>
      </w:divBdr>
    </w:div>
    <w:div w:id="1409352161">
      <w:bodyDiv w:val="1"/>
      <w:marLeft w:val="0"/>
      <w:marRight w:val="0"/>
      <w:marTop w:val="0"/>
      <w:marBottom w:val="0"/>
      <w:divBdr>
        <w:top w:val="none" w:sz="0" w:space="0" w:color="auto"/>
        <w:left w:val="none" w:sz="0" w:space="0" w:color="auto"/>
        <w:bottom w:val="none" w:sz="0" w:space="0" w:color="auto"/>
        <w:right w:val="none" w:sz="0" w:space="0" w:color="auto"/>
      </w:divBdr>
    </w:div>
    <w:div w:id="1409423825">
      <w:bodyDiv w:val="1"/>
      <w:marLeft w:val="0"/>
      <w:marRight w:val="0"/>
      <w:marTop w:val="0"/>
      <w:marBottom w:val="0"/>
      <w:divBdr>
        <w:top w:val="none" w:sz="0" w:space="0" w:color="auto"/>
        <w:left w:val="none" w:sz="0" w:space="0" w:color="auto"/>
        <w:bottom w:val="none" w:sz="0" w:space="0" w:color="auto"/>
        <w:right w:val="none" w:sz="0" w:space="0" w:color="auto"/>
      </w:divBdr>
    </w:div>
    <w:div w:id="1409425149">
      <w:bodyDiv w:val="1"/>
      <w:marLeft w:val="0"/>
      <w:marRight w:val="0"/>
      <w:marTop w:val="0"/>
      <w:marBottom w:val="0"/>
      <w:divBdr>
        <w:top w:val="none" w:sz="0" w:space="0" w:color="auto"/>
        <w:left w:val="none" w:sz="0" w:space="0" w:color="auto"/>
        <w:bottom w:val="none" w:sz="0" w:space="0" w:color="auto"/>
        <w:right w:val="none" w:sz="0" w:space="0" w:color="auto"/>
      </w:divBdr>
    </w:div>
    <w:div w:id="1409569292">
      <w:bodyDiv w:val="1"/>
      <w:marLeft w:val="0"/>
      <w:marRight w:val="0"/>
      <w:marTop w:val="0"/>
      <w:marBottom w:val="0"/>
      <w:divBdr>
        <w:top w:val="none" w:sz="0" w:space="0" w:color="auto"/>
        <w:left w:val="none" w:sz="0" w:space="0" w:color="auto"/>
        <w:bottom w:val="none" w:sz="0" w:space="0" w:color="auto"/>
        <w:right w:val="none" w:sz="0" w:space="0" w:color="auto"/>
      </w:divBdr>
    </w:div>
    <w:div w:id="1409572642">
      <w:bodyDiv w:val="1"/>
      <w:marLeft w:val="0"/>
      <w:marRight w:val="0"/>
      <w:marTop w:val="0"/>
      <w:marBottom w:val="0"/>
      <w:divBdr>
        <w:top w:val="none" w:sz="0" w:space="0" w:color="auto"/>
        <w:left w:val="none" w:sz="0" w:space="0" w:color="auto"/>
        <w:bottom w:val="none" w:sz="0" w:space="0" w:color="auto"/>
        <w:right w:val="none" w:sz="0" w:space="0" w:color="auto"/>
      </w:divBdr>
    </w:div>
    <w:div w:id="1409572999">
      <w:bodyDiv w:val="1"/>
      <w:marLeft w:val="0"/>
      <w:marRight w:val="0"/>
      <w:marTop w:val="0"/>
      <w:marBottom w:val="0"/>
      <w:divBdr>
        <w:top w:val="none" w:sz="0" w:space="0" w:color="auto"/>
        <w:left w:val="none" w:sz="0" w:space="0" w:color="auto"/>
        <w:bottom w:val="none" w:sz="0" w:space="0" w:color="auto"/>
        <w:right w:val="none" w:sz="0" w:space="0" w:color="auto"/>
      </w:divBdr>
    </w:div>
    <w:div w:id="1409575022">
      <w:bodyDiv w:val="1"/>
      <w:marLeft w:val="0"/>
      <w:marRight w:val="0"/>
      <w:marTop w:val="0"/>
      <w:marBottom w:val="0"/>
      <w:divBdr>
        <w:top w:val="none" w:sz="0" w:space="0" w:color="auto"/>
        <w:left w:val="none" w:sz="0" w:space="0" w:color="auto"/>
        <w:bottom w:val="none" w:sz="0" w:space="0" w:color="auto"/>
        <w:right w:val="none" w:sz="0" w:space="0" w:color="auto"/>
      </w:divBdr>
    </w:div>
    <w:div w:id="1409619949">
      <w:bodyDiv w:val="1"/>
      <w:marLeft w:val="0"/>
      <w:marRight w:val="0"/>
      <w:marTop w:val="0"/>
      <w:marBottom w:val="0"/>
      <w:divBdr>
        <w:top w:val="none" w:sz="0" w:space="0" w:color="auto"/>
        <w:left w:val="none" w:sz="0" w:space="0" w:color="auto"/>
        <w:bottom w:val="none" w:sz="0" w:space="0" w:color="auto"/>
        <w:right w:val="none" w:sz="0" w:space="0" w:color="auto"/>
      </w:divBdr>
    </w:div>
    <w:div w:id="1409769011">
      <w:bodyDiv w:val="1"/>
      <w:marLeft w:val="0"/>
      <w:marRight w:val="0"/>
      <w:marTop w:val="0"/>
      <w:marBottom w:val="0"/>
      <w:divBdr>
        <w:top w:val="none" w:sz="0" w:space="0" w:color="auto"/>
        <w:left w:val="none" w:sz="0" w:space="0" w:color="auto"/>
        <w:bottom w:val="none" w:sz="0" w:space="0" w:color="auto"/>
        <w:right w:val="none" w:sz="0" w:space="0" w:color="auto"/>
      </w:divBdr>
    </w:div>
    <w:div w:id="1409841198">
      <w:bodyDiv w:val="1"/>
      <w:marLeft w:val="0"/>
      <w:marRight w:val="0"/>
      <w:marTop w:val="0"/>
      <w:marBottom w:val="0"/>
      <w:divBdr>
        <w:top w:val="none" w:sz="0" w:space="0" w:color="auto"/>
        <w:left w:val="none" w:sz="0" w:space="0" w:color="auto"/>
        <w:bottom w:val="none" w:sz="0" w:space="0" w:color="auto"/>
        <w:right w:val="none" w:sz="0" w:space="0" w:color="auto"/>
      </w:divBdr>
    </w:div>
    <w:div w:id="1409885989">
      <w:bodyDiv w:val="1"/>
      <w:marLeft w:val="0"/>
      <w:marRight w:val="0"/>
      <w:marTop w:val="0"/>
      <w:marBottom w:val="0"/>
      <w:divBdr>
        <w:top w:val="none" w:sz="0" w:space="0" w:color="auto"/>
        <w:left w:val="none" w:sz="0" w:space="0" w:color="auto"/>
        <w:bottom w:val="none" w:sz="0" w:space="0" w:color="auto"/>
        <w:right w:val="none" w:sz="0" w:space="0" w:color="auto"/>
      </w:divBdr>
    </w:div>
    <w:div w:id="1409962147">
      <w:bodyDiv w:val="1"/>
      <w:marLeft w:val="0"/>
      <w:marRight w:val="0"/>
      <w:marTop w:val="0"/>
      <w:marBottom w:val="0"/>
      <w:divBdr>
        <w:top w:val="none" w:sz="0" w:space="0" w:color="auto"/>
        <w:left w:val="none" w:sz="0" w:space="0" w:color="auto"/>
        <w:bottom w:val="none" w:sz="0" w:space="0" w:color="auto"/>
        <w:right w:val="none" w:sz="0" w:space="0" w:color="auto"/>
      </w:divBdr>
    </w:div>
    <w:div w:id="1410154320">
      <w:bodyDiv w:val="1"/>
      <w:marLeft w:val="0"/>
      <w:marRight w:val="0"/>
      <w:marTop w:val="0"/>
      <w:marBottom w:val="0"/>
      <w:divBdr>
        <w:top w:val="none" w:sz="0" w:space="0" w:color="auto"/>
        <w:left w:val="none" w:sz="0" w:space="0" w:color="auto"/>
        <w:bottom w:val="none" w:sz="0" w:space="0" w:color="auto"/>
        <w:right w:val="none" w:sz="0" w:space="0" w:color="auto"/>
      </w:divBdr>
    </w:div>
    <w:div w:id="1410231084">
      <w:bodyDiv w:val="1"/>
      <w:marLeft w:val="0"/>
      <w:marRight w:val="0"/>
      <w:marTop w:val="0"/>
      <w:marBottom w:val="0"/>
      <w:divBdr>
        <w:top w:val="none" w:sz="0" w:space="0" w:color="auto"/>
        <w:left w:val="none" w:sz="0" w:space="0" w:color="auto"/>
        <w:bottom w:val="none" w:sz="0" w:space="0" w:color="auto"/>
        <w:right w:val="none" w:sz="0" w:space="0" w:color="auto"/>
      </w:divBdr>
    </w:div>
    <w:div w:id="1410231856">
      <w:bodyDiv w:val="1"/>
      <w:marLeft w:val="0"/>
      <w:marRight w:val="0"/>
      <w:marTop w:val="0"/>
      <w:marBottom w:val="0"/>
      <w:divBdr>
        <w:top w:val="none" w:sz="0" w:space="0" w:color="auto"/>
        <w:left w:val="none" w:sz="0" w:space="0" w:color="auto"/>
        <w:bottom w:val="none" w:sz="0" w:space="0" w:color="auto"/>
        <w:right w:val="none" w:sz="0" w:space="0" w:color="auto"/>
      </w:divBdr>
    </w:div>
    <w:div w:id="1410269329">
      <w:bodyDiv w:val="1"/>
      <w:marLeft w:val="0"/>
      <w:marRight w:val="0"/>
      <w:marTop w:val="0"/>
      <w:marBottom w:val="0"/>
      <w:divBdr>
        <w:top w:val="none" w:sz="0" w:space="0" w:color="auto"/>
        <w:left w:val="none" w:sz="0" w:space="0" w:color="auto"/>
        <w:bottom w:val="none" w:sz="0" w:space="0" w:color="auto"/>
        <w:right w:val="none" w:sz="0" w:space="0" w:color="auto"/>
      </w:divBdr>
    </w:div>
    <w:div w:id="1410346982">
      <w:bodyDiv w:val="1"/>
      <w:marLeft w:val="0"/>
      <w:marRight w:val="0"/>
      <w:marTop w:val="0"/>
      <w:marBottom w:val="0"/>
      <w:divBdr>
        <w:top w:val="none" w:sz="0" w:space="0" w:color="auto"/>
        <w:left w:val="none" w:sz="0" w:space="0" w:color="auto"/>
        <w:bottom w:val="none" w:sz="0" w:space="0" w:color="auto"/>
        <w:right w:val="none" w:sz="0" w:space="0" w:color="auto"/>
      </w:divBdr>
    </w:div>
    <w:div w:id="1410347189">
      <w:bodyDiv w:val="1"/>
      <w:marLeft w:val="0"/>
      <w:marRight w:val="0"/>
      <w:marTop w:val="0"/>
      <w:marBottom w:val="0"/>
      <w:divBdr>
        <w:top w:val="none" w:sz="0" w:space="0" w:color="auto"/>
        <w:left w:val="none" w:sz="0" w:space="0" w:color="auto"/>
        <w:bottom w:val="none" w:sz="0" w:space="0" w:color="auto"/>
        <w:right w:val="none" w:sz="0" w:space="0" w:color="auto"/>
      </w:divBdr>
    </w:div>
    <w:div w:id="1410542054">
      <w:bodyDiv w:val="1"/>
      <w:marLeft w:val="0"/>
      <w:marRight w:val="0"/>
      <w:marTop w:val="0"/>
      <w:marBottom w:val="0"/>
      <w:divBdr>
        <w:top w:val="none" w:sz="0" w:space="0" w:color="auto"/>
        <w:left w:val="none" w:sz="0" w:space="0" w:color="auto"/>
        <w:bottom w:val="none" w:sz="0" w:space="0" w:color="auto"/>
        <w:right w:val="none" w:sz="0" w:space="0" w:color="auto"/>
      </w:divBdr>
    </w:div>
    <w:div w:id="1410542597">
      <w:bodyDiv w:val="1"/>
      <w:marLeft w:val="0"/>
      <w:marRight w:val="0"/>
      <w:marTop w:val="0"/>
      <w:marBottom w:val="0"/>
      <w:divBdr>
        <w:top w:val="none" w:sz="0" w:space="0" w:color="auto"/>
        <w:left w:val="none" w:sz="0" w:space="0" w:color="auto"/>
        <w:bottom w:val="none" w:sz="0" w:space="0" w:color="auto"/>
        <w:right w:val="none" w:sz="0" w:space="0" w:color="auto"/>
      </w:divBdr>
    </w:div>
    <w:div w:id="1410542900">
      <w:bodyDiv w:val="1"/>
      <w:marLeft w:val="0"/>
      <w:marRight w:val="0"/>
      <w:marTop w:val="0"/>
      <w:marBottom w:val="0"/>
      <w:divBdr>
        <w:top w:val="none" w:sz="0" w:space="0" w:color="auto"/>
        <w:left w:val="none" w:sz="0" w:space="0" w:color="auto"/>
        <w:bottom w:val="none" w:sz="0" w:space="0" w:color="auto"/>
        <w:right w:val="none" w:sz="0" w:space="0" w:color="auto"/>
      </w:divBdr>
    </w:div>
    <w:div w:id="1410543216">
      <w:bodyDiv w:val="1"/>
      <w:marLeft w:val="0"/>
      <w:marRight w:val="0"/>
      <w:marTop w:val="0"/>
      <w:marBottom w:val="0"/>
      <w:divBdr>
        <w:top w:val="none" w:sz="0" w:space="0" w:color="auto"/>
        <w:left w:val="none" w:sz="0" w:space="0" w:color="auto"/>
        <w:bottom w:val="none" w:sz="0" w:space="0" w:color="auto"/>
        <w:right w:val="none" w:sz="0" w:space="0" w:color="auto"/>
      </w:divBdr>
    </w:div>
    <w:div w:id="1410617782">
      <w:bodyDiv w:val="1"/>
      <w:marLeft w:val="0"/>
      <w:marRight w:val="0"/>
      <w:marTop w:val="0"/>
      <w:marBottom w:val="0"/>
      <w:divBdr>
        <w:top w:val="none" w:sz="0" w:space="0" w:color="auto"/>
        <w:left w:val="none" w:sz="0" w:space="0" w:color="auto"/>
        <w:bottom w:val="none" w:sz="0" w:space="0" w:color="auto"/>
        <w:right w:val="none" w:sz="0" w:space="0" w:color="auto"/>
      </w:divBdr>
    </w:div>
    <w:div w:id="1410617868">
      <w:bodyDiv w:val="1"/>
      <w:marLeft w:val="0"/>
      <w:marRight w:val="0"/>
      <w:marTop w:val="0"/>
      <w:marBottom w:val="0"/>
      <w:divBdr>
        <w:top w:val="none" w:sz="0" w:space="0" w:color="auto"/>
        <w:left w:val="none" w:sz="0" w:space="0" w:color="auto"/>
        <w:bottom w:val="none" w:sz="0" w:space="0" w:color="auto"/>
        <w:right w:val="none" w:sz="0" w:space="0" w:color="auto"/>
      </w:divBdr>
    </w:div>
    <w:div w:id="1410928427">
      <w:bodyDiv w:val="1"/>
      <w:marLeft w:val="0"/>
      <w:marRight w:val="0"/>
      <w:marTop w:val="0"/>
      <w:marBottom w:val="0"/>
      <w:divBdr>
        <w:top w:val="none" w:sz="0" w:space="0" w:color="auto"/>
        <w:left w:val="none" w:sz="0" w:space="0" w:color="auto"/>
        <w:bottom w:val="none" w:sz="0" w:space="0" w:color="auto"/>
        <w:right w:val="none" w:sz="0" w:space="0" w:color="auto"/>
      </w:divBdr>
    </w:div>
    <w:div w:id="1411003582">
      <w:bodyDiv w:val="1"/>
      <w:marLeft w:val="0"/>
      <w:marRight w:val="0"/>
      <w:marTop w:val="0"/>
      <w:marBottom w:val="0"/>
      <w:divBdr>
        <w:top w:val="none" w:sz="0" w:space="0" w:color="auto"/>
        <w:left w:val="none" w:sz="0" w:space="0" w:color="auto"/>
        <w:bottom w:val="none" w:sz="0" w:space="0" w:color="auto"/>
        <w:right w:val="none" w:sz="0" w:space="0" w:color="auto"/>
      </w:divBdr>
    </w:div>
    <w:div w:id="1411005478">
      <w:bodyDiv w:val="1"/>
      <w:marLeft w:val="0"/>
      <w:marRight w:val="0"/>
      <w:marTop w:val="0"/>
      <w:marBottom w:val="0"/>
      <w:divBdr>
        <w:top w:val="none" w:sz="0" w:space="0" w:color="auto"/>
        <w:left w:val="none" w:sz="0" w:space="0" w:color="auto"/>
        <w:bottom w:val="none" w:sz="0" w:space="0" w:color="auto"/>
        <w:right w:val="none" w:sz="0" w:space="0" w:color="auto"/>
      </w:divBdr>
    </w:div>
    <w:div w:id="1411074749">
      <w:bodyDiv w:val="1"/>
      <w:marLeft w:val="0"/>
      <w:marRight w:val="0"/>
      <w:marTop w:val="0"/>
      <w:marBottom w:val="0"/>
      <w:divBdr>
        <w:top w:val="none" w:sz="0" w:space="0" w:color="auto"/>
        <w:left w:val="none" w:sz="0" w:space="0" w:color="auto"/>
        <w:bottom w:val="none" w:sz="0" w:space="0" w:color="auto"/>
        <w:right w:val="none" w:sz="0" w:space="0" w:color="auto"/>
      </w:divBdr>
    </w:div>
    <w:div w:id="1411194439">
      <w:bodyDiv w:val="1"/>
      <w:marLeft w:val="0"/>
      <w:marRight w:val="0"/>
      <w:marTop w:val="0"/>
      <w:marBottom w:val="0"/>
      <w:divBdr>
        <w:top w:val="none" w:sz="0" w:space="0" w:color="auto"/>
        <w:left w:val="none" w:sz="0" w:space="0" w:color="auto"/>
        <w:bottom w:val="none" w:sz="0" w:space="0" w:color="auto"/>
        <w:right w:val="none" w:sz="0" w:space="0" w:color="auto"/>
      </w:divBdr>
    </w:div>
    <w:div w:id="1411200070">
      <w:bodyDiv w:val="1"/>
      <w:marLeft w:val="0"/>
      <w:marRight w:val="0"/>
      <w:marTop w:val="0"/>
      <w:marBottom w:val="0"/>
      <w:divBdr>
        <w:top w:val="none" w:sz="0" w:space="0" w:color="auto"/>
        <w:left w:val="none" w:sz="0" w:space="0" w:color="auto"/>
        <w:bottom w:val="none" w:sz="0" w:space="0" w:color="auto"/>
        <w:right w:val="none" w:sz="0" w:space="0" w:color="auto"/>
      </w:divBdr>
    </w:div>
    <w:div w:id="1411272936">
      <w:bodyDiv w:val="1"/>
      <w:marLeft w:val="0"/>
      <w:marRight w:val="0"/>
      <w:marTop w:val="0"/>
      <w:marBottom w:val="0"/>
      <w:divBdr>
        <w:top w:val="none" w:sz="0" w:space="0" w:color="auto"/>
        <w:left w:val="none" w:sz="0" w:space="0" w:color="auto"/>
        <w:bottom w:val="none" w:sz="0" w:space="0" w:color="auto"/>
        <w:right w:val="none" w:sz="0" w:space="0" w:color="auto"/>
      </w:divBdr>
    </w:div>
    <w:div w:id="1411275529">
      <w:bodyDiv w:val="1"/>
      <w:marLeft w:val="0"/>
      <w:marRight w:val="0"/>
      <w:marTop w:val="0"/>
      <w:marBottom w:val="0"/>
      <w:divBdr>
        <w:top w:val="none" w:sz="0" w:space="0" w:color="auto"/>
        <w:left w:val="none" w:sz="0" w:space="0" w:color="auto"/>
        <w:bottom w:val="none" w:sz="0" w:space="0" w:color="auto"/>
        <w:right w:val="none" w:sz="0" w:space="0" w:color="auto"/>
      </w:divBdr>
    </w:div>
    <w:div w:id="1411391565">
      <w:bodyDiv w:val="1"/>
      <w:marLeft w:val="0"/>
      <w:marRight w:val="0"/>
      <w:marTop w:val="0"/>
      <w:marBottom w:val="0"/>
      <w:divBdr>
        <w:top w:val="none" w:sz="0" w:space="0" w:color="auto"/>
        <w:left w:val="none" w:sz="0" w:space="0" w:color="auto"/>
        <w:bottom w:val="none" w:sz="0" w:space="0" w:color="auto"/>
        <w:right w:val="none" w:sz="0" w:space="0" w:color="auto"/>
      </w:divBdr>
    </w:div>
    <w:div w:id="1411464178">
      <w:bodyDiv w:val="1"/>
      <w:marLeft w:val="0"/>
      <w:marRight w:val="0"/>
      <w:marTop w:val="0"/>
      <w:marBottom w:val="0"/>
      <w:divBdr>
        <w:top w:val="none" w:sz="0" w:space="0" w:color="auto"/>
        <w:left w:val="none" w:sz="0" w:space="0" w:color="auto"/>
        <w:bottom w:val="none" w:sz="0" w:space="0" w:color="auto"/>
        <w:right w:val="none" w:sz="0" w:space="0" w:color="auto"/>
      </w:divBdr>
    </w:div>
    <w:div w:id="1411658189">
      <w:bodyDiv w:val="1"/>
      <w:marLeft w:val="0"/>
      <w:marRight w:val="0"/>
      <w:marTop w:val="0"/>
      <w:marBottom w:val="0"/>
      <w:divBdr>
        <w:top w:val="none" w:sz="0" w:space="0" w:color="auto"/>
        <w:left w:val="none" w:sz="0" w:space="0" w:color="auto"/>
        <w:bottom w:val="none" w:sz="0" w:space="0" w:color="auto"/>
        <w:right w:val="none" w:sz="0" w:space="0" w:color="auto"/>
      </w:divBdr>
    </w:div>
    <w:div w:id="1411728713">
      <w:bodyDiv w:val="1"/>
      <w:marLeft w:val="0"/>
      <w:marRight w:val="0"/>
      <w:marTop w:val="0"/>
      <w:marBottom w:val="0"/>
      <w:divBdr>
        <w:top w:val="none" w:sz="0" w:space="0" w:color="auto"/>
        <w:left w:val="none" w:sz="0" w:space="0" w:color="auto"/>
        <w:bottom w:val="none" w:sz="0" w:space="0" w:color="auto"/>
        <w:right w:val="none" w:sz="0" w:space="0" w:color="auto"/>
      </w:divBdr>
    </w:div>
    <w:div w:id="1411733599">
      <w:bodyDiv w:val="1"/>
      <w:marLeft w:val="0"/>
      <w:marRight w:val="0"/>
      <w:marTop w:val="0"/>
      <w:marBottom w:val="0"/>
      <w:divBdr>
        <w:top w:val="none" w:sz="0" w:space="0" w:color="auto"/>
        <w:left w:val="none" w:sz="0" w:space="0" w:color="auto"/>
        <w:bottom w:val="none" w:sz="0" w:space="0" w:color="auto"/>
        <w:right w:val="none" w:sz="0" w:space="0" w:color="auto"/>
      </w:divBdr>
    </w:div>
    <w:div w:id="1411734443">
      <w:bodyDiv w:val="1"/>
      <w:marLeft w:val="0"/>
      <w:marRight w:val="0"/>
      <w:marTop w:val="0"/>
      <w:marBottom w:val="0"/>
      <w:divBdr>
        <w:top w:val="none" w:sz="0" w:space="0" w:color="auto"/>
        <w:left w:val="none" w:sz="0" w:space="0" w:color="auto"/>
        <w:bottom w:val="none" w:sz="0" w:space="0" w:color="auto"/>
        <w:right w:val="none" w:sz="0" w:space="0" w:color="auto"/>
      </w:divBdr>
    </w:div>
    <w:div w:id="1411973188">
      <w:bodyDiv w:val="1"/>
      <w:marLeft w:val="0"/>
      <w:marRight w:val="0"/>
      <w:marTop w:val="0"/>
      <w:marBottom w:val="0"/>
      <w:divBdr>
        <w:top w:val="none" w:sz="0" w:space="0" w:color="auto"/>
        <w:left w:val="none" w:sz="0" w:space="0" w:color="auto"/>
        <w:bottom w:val="none" w:sz="0" w:space="0" w:color="auto"/>
        <w:right w:val="none" w:sz="0" w:space="0" w:color="auto"/>
      </w:divBdr>
    </w:div>
    <w:div w:id="1411997819">
      <w:bodyDiv w:val="1"/>
      <w:marLeft w:val="0"/>
      <w:marRight w:val="0"/>
      <w:marTop w:val="0"/>
      <w:marBottom w:val="0"/>
      <w:divBdr>
        <w:top w:val="none" w:sz="0" w:space="0" w:color="auto"/>
        <w:left w:val="none" w:sz="0" w:space="0" w:color="auto"/>
        <w:bottom w:val="none" w:sz="0" w:space="0" w:color="auto"/>
        <w:right w:val="none" w:sz="0" w:space="0" w:color="auto"/>
      </w:divBdr>
    </w:div>
    <w:div w:id="1412193151">
      <w:bodyDiv w:val="1"/>
      <w:marLeft w:val="0"/>
      <w:marRight w:val="0"/>
      <w:marTop w:val="0"/>
      <w:marBottom w:val="0"/>
      <w:divBdr>
        <w:top w:val="none" w:sz="0" w:space="0" w:color="auto"/>
        <w:left w:val="none" w:sz="0" w:space="0" w:color="auto"/>
        <w:bottom w:val="none" w:sz="0" w:space="0" w:color="auto"/>
        <w:right w:val="none" w:sz="0" w:space="0" w:color="auto"/>
      </w:divBdr>
    </w:div>
    <w:div w:id="1412198061">
      <w:bodyDiv w:val="1"/>
      <w:marLeft w:val="0"/>
      <w:marRight w:val="0"/>
      <w:marTop w:val="0"/>
      <w:marBottom w:val="0"/>
      <w:divBdr>
        <w:top w:val="none" w:sz="0" w:space="0" w:color="auto"/>
        <w:left w:val="none" w:sz="0" w:space="0" w:color="auto"/>
        <w:bottom w:val="none" w:sz="0" w:space="0" w:color="auto"/>
        <w:right w:val="none" w:sz="0" w:space="0" w:color="auto"/>
      </w:divBdr>
    </w:div>
    <w:div w:id="1412198964">
      <w:bodyDiv w:val="1"/>
      <w:marLeft w:val="0"/>
      <w:marRight w:val="0"/>
      <w:marTop w:val="0"/>
      <w:marBottom w:val="0"/>
      <w:divBdr>
        <w:top w:val="none" w:sz="0" w:space="0" w:color="auto"/>
        <w:left w:val="none" w:sz="0" w:space="0" w:color="auto"/>
        <w:bottom w:val="none" w:sz="0" w:space="0" w:color="auto"/>
        <w:right w:val="none" w:sz="0" w:space="0" w:color="auto"/>
      </w:divBdr>
    </w:div>
    <w:div w:id="1412235555">
      <w:bodyDiv w:val="1"/>
      <w:marLeft w:val="0"/>
      <w:marRight w:val="0"/>
      <w:marTop w:val="0"/>
      <w:marBottom w:val="0"/>
      <w:divBdr>
        <w:top w:val="none" w:sz="0" w:space="0" w:color="auto"/>
        <w:left w:val="none" w:sz="0" w:space="0" w:color="auto"/>
        <w:bottom w:val="none" w:sz="0" w:space="0" w:color="auto"/>
        <w:right w:val="none" w:sz="0" w:space="0" w:color="auto"/>
      </w:divBdr>
    </w:div>
    <w:div w:id="1412240894">
      <w:bodyDiv w:val="1"/>
      <w:marLeft w:val="0"/>
      <w:marRight w:val="0"/>
      <w:marTop w:val="0"/>
      <w:marBottom w:val="0"/>
      <w:divBdr>
        <w:top w:val="none" w:sz="0" w:space="0" w:color="auto"/>
        <w:left w:val="none" w:sz="0" w:space="0" w:color="auto"/>
        <w:bottom w:val="none" w:sz="0" w:space="0" w:color="auto"/>
        <w:right w:val="none" w:sz="0" w:space="0" w:color="auto"/>
      </w:divBdr>
    </w:div>
    <w:div w:id="1412433140">
      <w:bodyDiv w:val="1"/>
      <w:marLeft w:val="0"/>
      <w:marRight w:val="0"/>
      <w:marTop w:val="0"/>
      <w:marBottom w:val="0"/>
      <w:divBdr>
        <w:top w:val="none" w:sz="0" w:space="0" w:color="auto"/>
        <w:left w:val="none" w:sz="0" w:space="0" w:color="auto"/>
        <w:bottom w:val="none" w:sz="0" w:space="0" w:color="auto"/>
        <w:right w:val="none" w:sz="0" w:space="0" w:color="auto"/>
      </w:divBdr>
    </w:div>
    <w:div w:id="1412434569">
      <w:bodyDiv w:val="1"/>
      <w:marLeft w:val="0"/>
      <w:marRight w:val="0"/>
      <w:marTop w:val="0"/>
      <w:marBottom w:val="0"/>
      <w:divBdr>
        <w:top w:val="none" w:sz="0" w:space="0" w:color="auto"/>
        <w:left w:val="none" w:sz="0" w:space="0" w:color="auto"/>
        <w:bottom w:val="none" w:sz="0" w:space="0" w:color="auto"/>
        <w:right w:val="none" w:sz="0" w:space="0" w:color="auto"/>
      </w:divBdr>
    </w:div>
    <w:div w:id="1412462835">
      <w:bodyDiv w:val="1"/>
      <w:marLeft w:val="0"/>
      <w:marRight w:val="0"/>
      <w:marTop w:val="0"/>
      <w:marBottom w:val="0"/>
      <w:divBdr>
        <w:top w:val="none" w:sz="0" w:space="0" w:color="auto"/>
        <w:left w:val="none" w:sz="0" w:space="0" w:color="auto"/>
        <w:bottom w:val="none" w:sz="0" w:space="0" w:color="auto"/>
        <w:right w:val="none" w:sz="0" w:space="0" w:color="auto"/>
      </w:divBdr>
    </w:div>
    <w:div w:id="1412580737">
      <w:bodyDiv w:val="1"/>
      <w:marLeft w:val="0"/>
      <w:marRight w:val="0"/>
      <w:marTop w:val="0"/>
      <w:marBottom w:val="0"/>
      <w:divBdr>
        <w:top w:val="none" w:sz="0" w:space="0" w:color="auto"/>
        <w:left w:val="none" w:sz="0" w:space="0" w:color="auto"/>
        <w:bottom w:val="none" w:sz="0" w:space="0" w:color="auto"/>
        <w:right w:val="none" w:sz="0" w:space="0" w:color="auto"/>
      </w:divBdr>
    </w:div>
    <w:div w:id="1412581918">
      <w:bodyDiv w:val="1"/>
      <w:marLeft w:val="0"/>
      <w:marRight w:val="0"/>
      <w:marTop w:val="0"/>
      <w:marBottom w:val="0"/>
      <w:divBdr>
        <w:top w:val="none" w:sz="0" w:space="0" w:color="auto"/>
        <w:left w:val="none" w:sz="0" w:space="0" w:color="auto"/>
        <w:bottom w:val="none" w:sz="0" w:space="0" w:color="auto"/>
        <w:right w:val="none" w:sz="0" w:space="0" w:color="auto"/>
      </w:divBdr>
    </w:div>
    <w:div w:id="1412701279">
      <w:bodyDiv w:val="1"/>
      <w:marLeft w:val="0"/>
      <w:marRight w:val="0"/>
      <w:marTop w:val="0"/>
      <w:marBottom w:val="0"/>
      <w:divBdr>
        <w:top w:val="none" w:sz="0" w:space="0" w:color="auto"/>
        <w:left w:val="none" w:sz="0" w:space="0" w:color="auto"/>
        <w:bottom w:val="none" w:sz="0" w:space="0" w:color="auto"/>
        <w:right w:val="none" w:sz="0" w:space="0" w:color="auto"/>
      </w:divBdr>
    </w:div>
    <w:div w:id="1412850553">
      <w:bodyDiv w:val="1"/>
      <w:marLeft w:val="0"/>
      <w:marRight w:val="0"/>
      <w:marTop w:val="0"/>
      <w:marBottom w:val="0"/>
      <w:divBdr>
        <w:top w:val="none" w:sz="0" w:space="0" w:color="auto"/>
        <w:left w:val="none" w:sz="0" w:space="0" w:color="auto"/>
        <w:bottom w:val="none" w:sz="0" w:space="0" w:color="auto"/>
        <w:right w:val="none" w:sz="0" w:space="0" w:color="auto"/>
      </w:divBdr>
    </w:div>
    <w:div w:id="1413091083">
      <w:bodyDiv w:val="1"/>
      <w:marLeft w:val="0"/>
      <w:marRight w:val="0"/>
      <w:marTop w:val="0"/>
      <w:marBottom w:val="0"/>
      <w:divBdr>
        <w:top w:val="none" w:sz="0" w:space="0" w:color="auto"/>
        <w:left w:val="none" w:sz="0" w:space="0" w:color="auto"/>
        <w:bottom w:val="none" w:sz="0" w:space="0" w:color="auto"/>
        <w:right w:val="none" w:sz="0" w:space="0" w:color="auto"/>
      </w:divBdr>
    </w:div>
    <w:div w:id="1413115989">
      <w:bodyDiv w:val="1"/>
      <w:marLeft w:val="0"/>
      <w:marRight w:val="0"/>
      <w:marTop w:val="0"/>
      <w:marBottom w:val="0"/>
      <w:divBdr>
        <w:top w:val="none" w:sz="0" w:space="0" w:color="auto"/>
        <w:left w:val="none" w:sz="0" w:space="0" w:color="auto"/>
        <w:bottom w:val="none" w:sz="0" w:space="0" w:color="auto"/>
        <w:right w:val="none" w:sz="0" w:space="0" w:color="auto"/>
      </w:divBdr>
    </w:div>
    <w:div w:id="1413312425">
      <w:bodyDiv w:val="1"/>
      <w:marLeft w:val="0"/>
      <w:marRight w:val="0"/>
      <w:marTop w:val="0"/>
      <w:marBottom w:val="0"/>
      <w:divBdr>
        <w:top w:val="none" w:sz="0" w:space="0" w:color="auto"/>
        <w:left w:val="none" w:sz="0" w:space="0" w:color="auto"/>
        <w:bottom w:val="none" w:sz="0" w:space="0" w:color="auto"/>
        <w:right w:val="none" w:sz="0" w:space="0" w:color="auto"/>
      </w:divBdr>
    </w:div>
    <w:div w:id="1413312949">
      <w:bodyDiv w:val="1"/>
      <w:marLeft w:val="0"/>
      <w:marRight w:val="0"/>
      <w:marTop w:val="0"/>
      <w:marBottom w:val="0"/>
      <w:divBdr>
        <w:top w:val="none" w:sz="0" w:space="0" w:color="auto"/>
        <w:left w:val="none" w:sz="0" w:space="0" w:color="auto"/>
        <w:bottom w:val="none" w:sz="0" w:space="0" w:color="auto"/>
        <w:right w:val="none" w:sz="0" w:space="0" w:color="auto"/>
      </w:divBdr>
    </w:div>
    <w:div w:id="1413505093">
      <w:bodyDiv w:val="1"/>
      <w:marLeft w:val="0"/>
      <w:marRight w:val="0"/>
      <w:marTop w:val="0"/>
      <w:marBottom w:val="0"/>
      <w:divBdr>
        <w:top w:val="none" w:sz="0" w:space="0" w:color="auto"/>
        <w:left w:val="none" w:sz="0" w:space="0" w:color="auto"/>
        <w:bottom w:val="none" w:sz="0" w:space="0" w:color="auto"/>
        <w:right w:val="none" w:sz="0" w:space="0" w:color="auto"/>
      </w:divBdr>
    </w:div>
    <w:div w:id="1413505946">
      <w:bodyDiv w:val="1"/>
      <w:marLeft w:val="0"/>
      <w:marRight w:val="0"/>
      <w:marTop w:val="0"/>
      <w:marBottom w:val="0"/>
      <w:divBdr>
        <w:top w:val="none" w:sz="0" w:space="0" w:color="auto"/>
        <w:left w:val="none" w:sz="0" w:space="0" w:color="auto"/>
        <w:bottom w:val="none" w:sz="0" w:space="0" w:color="auto"/>
        <w:right w:val="none" w:sz="0" w:space="0" w:color="auto"/>
      </w:divBdr>
    </w:div>
    <w:div w:id="1413551941">
      <w:bodyDiv w:val="1"/>
      <w:marLeft w:val="0"/>
      <w:marRight w:val="0"/>
      <w:marTop w:val="0"/>
      <w:marBottom w:val="0"/>
      <w:divBdr>
        <w:top w:val="none" w:sz="0" w:space="0" w:color="auto"/>
        <w:left w:val="none" w:sz="0" w:space="0" w:color="auto"/>
        <w:bottom w:val="none" w:sz="0" w:space="0" w:color="auto"/>
        <w:right w:val="none" w:sz="0" w:space="0" w:color="auto"/>
      </w:divBdr>
    </w:div>
    <w:div w:id="1413625757">
      <w:bodyDiv w:val="1"/>
      <w:marLeft w:val="0"/>
      <w:marRight w:val="0"/>
      <w:marTop w:val="0"/>
      <w:marBottom w:val="0"/>
      <w:divBdr>
        <w:top w:val="none" w:sz="0" w:space="0" w:color="auto"/>
        <w:left w:val="none" w:sz="0" w:space="0" w:color="auto"/>
        <w:bottom w:val="none" w:sz="0" w:space="0" w:color="auto"/>
        <w:right w:val="none" w:sz="0" w:space="0" w:color="auto"/>
      </w:divBdr>
    </w:div>
    <w:div w:id="1413626201">
      <w:bodyDiv w:val="1"/>
      <w:marLeft w:val="0"/>
      <w:marRight w:val="0"/>
      <w:marTop w:val="0"/>
      <w:marBottom w:val="0"/>
      <w:divBdr>
        <w:top w:val="none" w:sz="0" w:space="0" w:color="auto"/>
        <w:left w:val="none" w:sz="0" w:space="0" w:color="auto"/>
        <w:bottom w:val="none" w:sz="0" w:space="0" w:color="auto"/>
        <w:right w:val="none" w:sz="0" w:space="0" w:color="auto"/>
      </w:divBdr>
    </w:div>
    <w:div w:id="1413694387">
      <w:bodyDiv w:val="1"/>
      <w:marLeft w:val="0"/>
      <w:marRight w:val="0"/>
      <w:marTop w:val="0"/>
      <w:marBottom w:val="0"/>
      <w:divBdr>
        <w:top w:val="none" w:sz="0" w:space="0" w:color="auto"/>
        <w:left w:val="none" w:sz="0" w:space="0" w:color="auto"/>
        <w:bottom w:val="none" w:sz="0" w:space="0" w:color="auto"/>
        <w:right w:val="none" w:sz="0" w:space="0" w:color="auto"/>
      </w:divBdr>
    </w:div>
    <w:div w:id="1413696665">
      <w:bodyDiv w:val="1"/>
      <w:marLeft w:val="0"/>
      <w:marRight w:val="0"/>
      <w:marTop w:val="0"/>
      <w:marBottom w:val="0"/>
      <w:divBdr>
        <w:top w:val="none" w:sz="0" w:space="0" w:color="auto"/>
        <w:left w:val="none" w:sz="0" w:space="0" w:color="auto"/>
        <w:bottom w:val="none" w:sz="0" w:space="0" w:color="auto"/>
        <w:right w:val="none" w:sz="0" w:space="0" w:color="auto"/>
      </w:divBdr>
    </w:div>
    <w:div w:id="1413697914">
      <w:bodyDiv w:val="1"/>
      <w:marLeft w:val="0"/>
      <w:marRight w:val="0"/>
      <w:marTop w:val="0"/>
      <w:marBottom w:val="0"/>
      <w:divBdr>
        <w:top w:val="none" w:sz="0" w:space="0" w:color="auto"/>
        <w:left w:val="none" w:sz="0" w:space="0" w:color="auto"/>
        <w:bottom w:val="none" w:sz="0" w:space="0" w:color="auto"/>
        <w:right w:val="none" w:sz="0" w:space="0" w:color="auto"/>
      </w:divBdr>
    </w:div>
    <w:div w:id="1413744105">
      <w:bodyDiv w:val="1"/>
      <w:marLeft w:val="0"/>
      <w:marRight w:val="0"/>
      <w:marTop w:val="0"/>
      <w:marBottom w:val="0"/>
      <w:divBdr>
        <w:top w:val="none" w:sz="0" w:space="0" w:color="auto"/>
        <w:left w:val="none" w:sz="0" w:space="0" w:color="auto"/>
        <w:bottom w:val="none" w:sz="0" w:space="0" w:color="auto"/>
        <w:right w:val="none" w:sz="0" w:space="0" w:color="auto"/>
      </w:divBdr>
    </w:div>
    <w:div w:id="1413775158">
      <w:bodyDiv w:val="1"/>
      <w:marLeft w:val="0"/>
      <w:marRight w:val="0"/>
      <w:marTop w:val="0"/>
      <w:marBottom w:val="0"/>
      <w:divBdr>
        <w:top w:val="none" w:sz="0" w:space="0" w:color="auto"/>
        <w:left w:val="none" w:sz="0" w:space="0" w:color="auto"/>
        <w:bottom w:val="none" w:sz="0" w:space="0" w:color="auto"/>
        <w:right w:val="none" w:sz="0" w:space="0" w:color="auto"/>
      </w:divBdr>
    </w:div>
    <w:div w:id="1413965419">
      <w:bodyDiv w:val="1"/>
      <w:marLeft w:val="0"/>
      <w:marRight w:val="0"/>
      <w:marTop w:val="0"/>
      <w:marBottom w:val="0"/>
      <w:divBdr>
        <w:top w:val="none" w:sz="0" w:space="0" w:color="auto"/>
        <w:left w:val="none" w:sz="0" w:space="0" w:color="auto"/>
        <w:bottom w:val="none" w:sz="0" w:space="0" w:color="auto"/>
        <w:right w:val="none" w:sz="0" w:space="0" w:color="auto"/>
      </w:divBdr>
    </w:div>
    <w:div w:id="1414010686">
      <w:bodyDiv w:val="1"/>
      <w:marLeft w:val="0"/>
      <w:marRight w:val="0"/>
      <w:marTop w:val="0"/>
      <w:marBottom w:val="0"/>
      <w:divBdr>
        <w:top w:val="none" w:sz="0" w:space="0" w:color="auto"/>
        <w:left w:val="none" w:sz="0" w:space="0" w:color="auto"/>
        <w:bottom w:val="none" w:sz="0" w:space="0" w:color="auto"/>
        <w:right w:val="none" w:sz="0" w:space="0" w:color="auto"/>
      </w:divBdr>
    </w:div>
    <w:div w:id="1414084688">
      <w:bodyDiv w:val="1"/>
      <w:marLeft w:val="0"/>
      <w:marRight w:val="0"/>
      <w:marTop w:val="0"/>
      <w:marBottom w:val="0"/>
      <w:divBdr>
        <w:top w:val="none" w:sz="0" w:space="0" w:color="auto"/>
        <w:left w:val="none" w:sz="0" w:space="0" w:color="auto"/>
        <w:bottom w:val="none" w:sz="0" w:space="0" w:color="auto"/>
        <w:right w:val="none" w:sz="0" w:space="0" w:color="auto"/>
      </w:divBdr>
    </w:div>
    <w:div w:id="1414086548">
      <w:bodyDiv w:val="1"/>
      <w:marLeft w:val="0"/>
      <w:marRight w:val="0"/>
      <w:marTop w:val="0"/>
      <w:marBottom w:val="0"/>
      <w:divBdr>
        <w:top w:val="none" w:sz="0" w:space="0" w:color="auto"/>
        <w:left w:val="none" w:sz="0" w:space="0" w:color="auto"/>
        <w:bottom w:val="none" w:sz="0" w:space="0" w:color="auto"/>
        <w:right w:val="none" w:sz="0" w:space="0" w:color="auto"/>
      </w:divBdr>
    </w:div>
    <w:div w:id="1414162255">
      <w:bodyDiv w:val="1"/>
      <w:marLeft w:val="0"/>
      <w:marRight w:val="0"/>
      <w:marTop w:val="0"/>
      <w:marBottom w:val="0"/>
      <w:divBdr>
        <w:top w:val="none" w:sz="0" w:space="0" w:color="auto"/>
        <w:left w:val="none" w:sz="0" w:space="0" w:color="auto"/>
        <w:bottom w:val="none" w:sz="0" w:space="0" w:color="auto"/>
        <w:right w:val="none" w:sz="0" w:space="0" w:color="auto"/>
      </w:divBdr>
    </w:div>
    <w:div w:id="1414164632">
      <w:bodyDiv w:val="1"/>
      <w:marLeft w:val="0"/>
      <w:marRight w:val="0"/>
      <w:marTop w:val="0"/>
      <w:marBottom w:val="0"/>
      <w:divBdr>
        <w:top w:val="none" w:sz="0" w:space="0" w:color="auto"/>
        <w:left w:val="none" w:sz="0" w:space="0" w:color="auto"/>
        <w:bottom w:val="none" w:sz="0" w:space="0" w:color="auto"/>
        <w:right w:val="none" w:sz="0" w:space="0" w:color="auto"/>
      </w:divBdr>
    </w:div>
    <w:div w:id="1414165174">
      <w:bodyDiv w:val="1"/>
      <w:marLeft w:val="0"/>
      <w:marRight w:val="0"/>
      <w:marTop w:val="0"/>
      <w:marBottom w:val="0"/>
      <w:divBdr>
        <w:top w:val="none" w:sz="0" w:space="0" w:color="auto"/>
        <w:left w:val="none" w:sz="0" w:space="0" w:color="auto"/>
        <w:bottom w:val="none" w:sz="0" w:space="0" w:color="auto"/>
        <w:right w:val="none" w:sz="0" w:space="0" w:color="auto"/>
      </w:divBdr>
    </w:div>
    <w:div w:id="1414231924">
      <w:bodyDiv w:val="1"/>
      <w:marLeft w:val="0"/>
      <w:marRight w:val="0"/>
      <w:marTop w:val="0"/>
      <w:marBottom w:val="0"/>
      <w:divBdr>
        <w:top w:val="none" w:sz="0" w:space="0" w:color="auto"/>
        <w:left w:val="none" w:sz="0" w:space="0" w:color="auto"/>
        <w:bottom w:val="none" w:sz="0" w:space="0" w:color="auto"/>
        <w:right w:val="none" w:sz="0" w:space="0" w:color="auto"/>
      </w:divBdr>
    </w:div>
    <w:div w:id="1414276678">
      <w:bodyDiv w:val="1"/>
      <w:marLeft w:val="0"/>
      <w:marRight w:val="0"/>
      <w:marTop w:val="0"/>
      <w:marBottom w:val="0"/>
      <w:divBdr>
        <w:top w:val="none" w:sz="0" w:space="0" w:color="auto"/>
        <w:left w:val="none" w:sz="0" w:space="0" w:color="auto"/>
        <w:bottom w:val="none" w:sz="0" w:space="0" w:color="auto"/>
        <w:right w:val="none" w:sz="0" w:space="0" w:color="auto"/>
      </w:divBdr>
    </w:div>
    <w:div w:id="1414352447">
      <w:bodyDiv w:val="1"/>
      <w:marLeft w:val="0"/>
      <w:marRight w:val="0"/>
      <w:marTop w:val="0"/>
      <w:marBottom w:val="0"/>
      <w:divBdr>
        <w:top w:val="none" w:sz="0" w:space="0" w:color="auto"/>
        <w:left w:val="none" w:sz="0" w:space="0" w:color="auto"/>
        <w:bottom w:val="none" w:sz="0" w:space="0" w:color="auto"/>
        <w:right w:val="none" w:sz="0" w:space="0" w:color="auto"/>
      </w:divBdr>
    </w:div>
    <w:div w:id="1414429047">
      <w:bodyDiv w:val="1"/>
      <w:marLeft w:val="0"/>
      <w:marRight w:val="0"/>
      <w:marTop w:val="0"/>
      <w:marBottom w:val="0"/>
      <w:divBdr>
        <w:top w:val="none" w:sz="0" w:space="0" w:color="auto"/>
        <w:left w:val="none" w:sz="0" w:space="0" w:color="auto"/>
        <w:bottom w:val="none" w:sz="0" w:space="0" w:color="auto"/>
        <w:right w:val="none" w:sz="0" w:space="0" w:color="auto"/>
      </w:divBdr>
    </w:div>
    <w:div w:id="1414547716">
      <w:bodyDiv w:val="1"/>
      <w:marLeft w:val="0"/>
      <w:marRight w:val="0"/>
      <w:marTop w:val="0"/>
      <w:marBottom w:val="0"/>
      <w:divBdr>
        <w:top w:val="none" w:sz="0" w:space="0" w:color="auto"/>
        <w:left w:val="none" w:sz="0" w:space="0" w:color="auto"/>
        <w:bottom w:val="none" w:sz="0" w:space="0" w:color="auto"/>
        <w:right w:val="none" w:sz="0" w:space="0" w:color="auto"/>
      </w:divBdr>
    </w:div>
    <w:div w:id="1414744846">
      <w:bodyDiv w:val="1"/>
      <w:marLeft w:val="0"/>
      <w:marRight w:val="0"/>
      <w:marTop w:val="0"/>
      <w:marBottom w:val="0"/>
      <w:divBdr>
        <w:top w:val="none" w:sz="0" w:space="0" w:color="auto"/>
        <w:left w:val="none" w:sz="0" w:space="0" w:color="auto"/>
        <w:bottom w:val="none" w:sz="0" w:space="0" w:color="auto"/>
        <w:right w:val="none" w:sz="0" w:space="0" w:color="auto"/>
      </w:divBdr>
    </w:div>
    <w:div w:id="1414813284">
      <w:bodyDiv w:val="1"/>
      <w:marLeft w:val="0"/>
      <w:marRight w:val="0"/>
      <w:marTop w:val="0"/>
      <w:marBottom w:val="0"/>
      <w:divBdr>
        <w:top w:val="none" w:sz="0" w:space="0" w:color="auto"/>
        <w:left w:val="none" w:sz="0" w:space="0" w:color="auto"/>
        <w:bottom w:val="none" w:sz="0" w:space="0" w:color="auto"/>
        <w:right w:val="none" w:sz="0" w:space="0" w:color="auto"/>
      </w:divBdr>
    </w:div>
    <w:div w:id="1414862175">
      <w:bodyDiv w:val="1"/>
      <w:marLeft w:val="0"/>
      <w:marRight w:val="0"/>
      <w:marTop w:val="0"/>
      <w:marBottom w:val="0"/>
      <w:divBdr>
        <w:top w:val="none" w:sz="0" w:space="0" w:color="auto"/>
        <w:left w:val="none" w:sz="0" w:space="0" w:color="auto"/>
        <w:bottom w:val="none" w:sz="0" w:space="0" w:color="auto"/>
        <w:right w:val="none" w:sz="0" w:space="0" w:color="auto"/>
      </w:divBdr>
    </w:div>
    <w:div w:id="1414937924">
      <w:bodyDiv w:val="1"/>
      <w:marLeft w:val="0"/>
      <w:marRight w:val="0"/>
      <w:marTop w:val="0"/>
      <w:marBottom w:val="0"/>
      <w:divBdr>
        <w:top w:val="none" w:sz="0" w:space="0" w:color="auto"/>
        <w:left w:val="none" w:sz="0" w:space="0" w:color="auto"/>
        <w:bottom w:val="none" w:sz="0" w:space="0" w:color="auto"/>
        <w:right w:val="none" w:sz="0" w:space="0" w:color="auto"/>
      </w:divBdr>
    </w:div>
    <w:div w:id="1415006483">
      <w:bodyDiv w:val="1"/>
      <w:marLeft w:val="0"/>
      <w:marRight w:val="0"/>
      <w:marTop w:val="0"/>
      <w:marBottom w:val="0"/>
      <w:divBdr>
        <w:top w:val="none" w:sz="0" w:space="0" w:color="auto"/>
        <w:left w:val="none" w:sz="0" w:space="0" w:color="auto"/>
        <w:bottom w:val="none" w:sz="0" w:space="0" w:color="auto"/>
        <w:right w:val="none" w:sz="0" w:space="0" w:color="auto"/>
      </w:divBdr>
    </w:div>
    <w:div w:id="1415129399">
      <w:bodyDiv w:val="1"/>
      <w:marLeft w:val="0"/>
      <w:marRight w:val="0"/>
      <w:marTop w:val="0"/>
      <w:marBottom w:val="0"/>
      <w:divBdr>
        <w:top w:val="none" w:sz="0" w:space="0" w:color="auto"/>
        <w:left w:val="none" w:sz="0" w:space="0" w:color="auto"/>
        <w:bottom w:val="none" w:sz="0" w:space="0" w:color="auto"/>
        <w:right w:val="none" w:sz="0" w:space="0" w:color="auto"/>
      </w:divBdr>
    </w:div>
    <w:div w:id="1415201215">
      <w:bodyDiv w:val="1"/>
      <w:marLeft w:val="0"/>
      <w:marRight w:val="0"/>
      <w:marTop w:val="0"/>
      <w:marBottom w:val="0"/>
      <w:divBdr>
        <w:top w:val="none" w:sz="0" w:space="0" w:color="auto"/>
        <w:left w:val="none" w:sz="0" w:space="0" w:color="auto"/>
        <w:bottom w:val="none" w:sz="0" w:space="0" w:color="auto"/>
        <w:right w:val="none" w:sz="0" w:space="0" w:color="auto"/>
      </w:divBdr>
    </w:div>
    <w:div w:id="1415206159">
      <w:bodyDiv w:val="1"/>
      <w:marLeft w:val="0"/>
      <w:marRight w:val="0"/>
      <w:marTop w:val="0"/>
      <w:marBottom w:val="0"/>
      <w:divBdr>
        <w:top w:val="none" w:sz="0" w:space="0" w:color="auto"/>
        <w:left w:val="none" w:sz="0" w:space="0" w:color="auto"/>
        <w:bottom w:val="none" w:sz="0" w:space="0" w:color="auto"/>
        <w:right w:val="none" w:sz="0" w:space="0" w:color="auto"/>
      </w:divBdr>
    </w:div>
    <w:div w:id="1415399134">
      <w:bodyDiv w:val="1"/>
      <w:marLeft w:val="0"/>
      <w:marRight w:val="0"/>
      <w:marTop w:val="0"/>
      <w:marBottom w:val="0"/>
      <w:divBdr>
        <w:top w:val="none" w:sz="0" w:space="0" w:color="auto"/>
        <w:left w:val="none" w:sz="0" w:space="0" w:color="auto"/>
        <w:bottom w:val="none" w:sz="0" w:space="0" w:color="auto"/>
        <w:right w:val="none" w:sz="0" w:space="0" w:color="auto"/>
      </w:divBdr>
    </w:div>
    <w:div w:id="1415399990">
      <w:bodyDiv w:val="1"/>
      <w:marLeft w:val="0"/>
      <w:marRight w:val="0"/>
      <w:marTop w:val="0"/>
      <w:marBottom w:val="0"/>
      <w:divBdr>
        <w:top w:val="none" w:sz="0" w:space="0" w:color="auto"/>
        <w:left w:val="none" w:sz="0" w:space="0" w:color="auto"/>
        <w:bottom w:val="none" w:sz="0" w:space="0" w:color="auto"/>
        <w:right w:val="none" w:sz="0" w:space="0" w:color="auto"/>
      </w:divBdr>
    </w:div>
    <w:div w:id="1415518539">
      <w:bodyDiv w:val="1"/>
      <w:marLeft w:val="0"/>
      <w:marRight w:val="0"/>
      <w:marTop w:val="0"/>
      <w:marBottom w:val="0"/>
      <w:divBdr>
        <w:top w:val="none" w:sz="0" w:space="0" w:color="auto"/>
        <w:left w:val="none" w:sz="0" w:space="0" w:color="auto"/>
        <w:bottom w:val="none" w:sz="0" w:space="0" w:color="auto"/>
        <w:right w:val="none" w:sz="0" w:space="0" w:color="auto"/>
      </w:divBdr>
    </w:div>
    <w:div w:id="1415544513">
      <w:bodyDiv w:val="1"/>
      <w:marLeft w:val="0"/>
      <w:marRight w:val="0"/>
      <w:marTop w:val="0"/>
      <w:marBottom w:val="0"/>
      <w:divBdr>
        <w:top w:val="none" w:sz="0" w:space="0" w:color="auto"/>
        <w:left w:val="none" w:sz="0" w:space="0" w:color="auto"/>
        <w:bottom w:val="none" w:sz="0" w:space="0" w:color="auto"/>
        <w:right w:val="none" w:sz="0" w:space="0" w:color="auto"/>
      </w:divBdr>
    </w:div>
    <w:div w:id="1415587461">
      <w:bodyDiv w:val="1"/>
      <w:marLeft w:val="0"/>
      <w:marRight w:val="0"/>
      <w:marTop w:val="0"/>
      <w:marBottom w:val="0"/>
      <w:divBdr>
        <w:top w:val="none" w:sz="0" w:space="0" w:color="auto"/>
        <w:left w:val="none" w:sz="0" w:space="0" w:color="auto"/>
        <w:bottom w:val="none" w:sz="0" w:space="0" w:color="auto"/>
        <w:right w:val="none" w:sz="0" w:space="0" w:color="auto"/>
      </w:divBdr>
    </w:div>
    <w:div w:id="1415593739">
      <w:bodyDiv w:val="1"/>
      <w:marLeft w:val="0"/>
      <w:marRight w:val="0"/>
      <w:marTop w:val="0"/>
      <w:marBottom w:val="0"/>
      <w:divBdr>
        <w:top w:val="none" w:sz="0" w:space="0" w:color="auto"/>
        <w:left w:val="none" w:sz="0" w:space="0" w:color="auto"/>
        <w:bottom w:val="none" w:sz="0" w:space="0" w:color="auto"/>
        <w:right w:val="none" w:sz="0" w:space="0" w:color="auto"/>
      </w:divBdr>
    </w:div>
    <w:div w:id="1415663744">
      <w:bodyDiv w:val="1"/>
      <w:marLeft w:val="0"/>
      <w:marRight w:val="0"/>
      <w:marTop w:val="0"/>
      <w:marBottom w:val="0"/>
      <w:divBdr>
        <w:top w:val="none" w:sz="0" w:space="0" w:color="auto"/>
        <w:left w:val="none" w:sz="0" w:space="0" w:color="auto"/>
        <w:bottom w:val="none" w:sz="0" w:space="0" w:color="auto"/>
        <w:right w:val="none" w:sz="0" w:space="0" w:color="auto"/>
      </w:divBdr>
    </w:div>
    <w:div w:id="1415668368">
      <w:bodyDiv w:val="1"/>
      <w:marLeft w:val="0"/>
      <w:marRight w:val="0"/>
      <w:marTop w:val="0"/>
      <w:marBottom w:val="0"/>
      <w:divBdr>
        <w:top w:val="none" w:sz="0" w:space="0" w:color="auto"/>
        <w:left w:val="none" w:sz="0" w:space="0" w:color="auto"/>
        <w:bottom w:val="none" w:sz="0" w:space="0" w:color="auto"/>
        <w:right w:val="none" w:sz="0" w:space="0" w:color="auto"/>
      </w:divBdr>
    </w:div>
    <w:div w:id="1415668894">
      <w:bodyDiv w:val="1"/>
      <w:marLeft w:val="0"/>
      <w:marRight w:val="0"/>
      <w:marTop w:val="0"/>
      <w:marBottom w:val="0"/>
      <w:divBdr>
        <w:top w:val="none" w:sz="0" w:space="0" w:color="auto"/>
        <w:left w:val="none" w:sz="0" w:space="0" w:color="auto"/>
        <w:bottom w:val="none" w:sz="0" w:space="0" w:color="auto"/>
        <w:right w:val="none" w:sz="0" w:space="0" w:color="auto"/>
      </w:divBdr>
    </w:div>
    <w:div w:id="1415712250">
      <w:bodyDiv w:val="1"/>
      <w:marLeft w:val="0"/>
      <w:marRight w:val="0"/>
      <w:marTop w:val="0"/>
      <w:marBottom w:val="0"/>
      <w:divBdr>
        <w:top w:val="none" w:sz="0" w:space="0" w:color="auto"/>
        <w:left w:val="none" w:sz="0" w:space="0" w:color="auto"/>
        <w:bottom w:val="none" w:sz="0" w:space="0" w:color="auto"/>
        <w:right w:val="none" w:sz="0" w:space="0" w:color="auto"/>
      </w:divBdr>
    </w:div>
    <w:div w:id="1415741357">
      <w:bodyDiv w:val="1"/>
      <w:marLeft w:val="0"/>
      <w:marRight w:val="0"/>
      <w:marTop w:val="0"/>
      <w:marBottom w:val="0"/>
      <w:divBdr>
        <w:top w:val="none" w:sz="0" w:space="0" w:color="auto"/>
        <w:left w:val="none" w:sz="0" w:space="0" w:color="auto"/>
        <w:bottom w:val="none" w:sz="0" w:space="0" w:color="auto"/>
        <w:right w:val="none" w:sz="0" w:space="0" w:color="auto"/>
      </w:divBdr>
    </w:div>
    <w:div w:id="1415854614">
      <w:bodyDiv w:val="1"/>
      <w:marLeft w:val="0"/>
      <w:marRight w:val="0"/>
      <w:marTop w:val="0"/>
      <w:marBottom w:val="0"/>
      <w:divBdr>
        <w:top w:val="none" w:sz="0" w:space="0" w:color="auto"/>
        <w:left w:val="none" w:sz="0" w:space="0" w:color="auto"/>
        <w:bottom w:val="none" w:sz="0" w:space="0" w:color="auto"/>
        <w:right w:val="none" w:sz="0" w:space="0" w:color="auto"/>
      </w:divBdr>
    </w:div>
    <w:div w:id="1416047926">
      <w:bodyDiv w:val="1"/>
      <w:marLeft w:val="0"/>
      <w:marRight w:val="0"/>
      <w:marTop w:val="0"/>
      <w:marBottom w:val="0"/>
      <w:divBdr>
        <w:top w:val="none" w:sz="0" w:space="0" w:color="auto"/>
        <w:left w:val="none" w:sz="0" w:space="0" w:color="auto"/>
        <w:bottom w:val="none" w:sz="0" w:space="0" w:color="auto"/>
        <w:right w:val="none" w:sz="0" w:space="0" w:color="auto"/>
      </w:divBdr>
    </w:div>
    <w:div w:id="1416129073">
      <w:bodyDiv w:val="1"/>
      <w:marLeft w:val="0"/>
      <w:marRight w:val="0"/>
      <w:marTop w:val="0"/>
      <w:marBottom w:val="0"/>
      <w:divBdr>
        <w:top w:val="none" w:sz="0" w:space="0" w:color="auto"/>
        <w:left w:val="none" w:sz="0" w:space="0" w:color="auto"/>
        <w:bottom w:val="none" w:sz="0" w:space="0" w:color="auto"/>
        <w:right w:val="none" w:sz="0" w:space="0" w:color="auto"/>
      </w:divBdr>
    </w:div>
    <w:div w:id="1416246854">
      <w:bodyDiv w:val="1"/>
      <w:marLeft w:val="0"/>
      <w:marRight w:val="0"/>
      <w:marTop w:val="0"/>
      <w:marBottom w:val="0"/>
      <w:divBdr>
        <w:top w:val="none" w:sz="0" w:space="0" w:color="auto"/>
        <w:left w:val="none" w:sz="0" w:space="0" w:color="auto"/>
        <w:bottom w:val="none" w:sz="0" w:space="0" w:color="auto"/>
        <w:right w:val="none" w:sz="0" w:space="0" w:color="auto"/>
      </w:divBdr>
    </w:div>
    <w:div w:id="1416320767">
      <w:bodyDiv w:val="1"/>
      <w:marLeft w:val="0"/>
      <w:marRight w:val="0"/>
      <w:marTop w:val="0"/>
      <w:marBottom w:val="0"/>
      <w:divBdr>
        <w:top w:val="none" w:sz="0" w:space="0" w:color="auto"/>
        <w:left w:val="none" w:sz="0" w:space="0" w:color="auto"/>
        <w:bottom w:val="none" w:sz="0" w:space="0" w:color="auto"/>
        <w:right w:val="none" w:sz="0" w:space="0" w:color="auto"/>
      </w:divBdr>
    </w:div>
    <w:div w:id="1416392927">
      <w:bodyDiv w:val="1"/>
      <w:marLeft w:val="0"/>
      <w:marRight w:val="0"/>
      <w:marTop w:val="0"/>
      <w:marBottom w:val="0"/>
      <w:divBdr>
        <w:top w:val="none" w:sz="0" w:space="0" w:color="auto"/>
        <w:left w:val="none" w:sz="0" w:space="0" w:color="auto"/>
        <w:bottom w:val="none" w:sz="0" w:space="0" w:color="auto"/>
        <w:right w:val="none" w:sz="0" w:space="0" w:color="auto"/>
      </w:divBdr>
    </w:div>
    <w:div w:id="1416560827">
      <w:bodyDiv w:val="1"/>
      <w:marLeft w:val="0"/>
      <w:marRight w:val="0"/>
      <w:marTop w:val="0"/>
      <w:marBottom w:val="0"/>
      <w:divBdr>
        <w:top w:val="none" w:sz="0" w:space="0" w:color="auto"/>
        <w:left w:val="none" w:sz="0" w:space="0" w:color="auto"/>
        <w:bottom w:val="none" w:sz="0" w:space="0" w:color="auto"/>
        <w:right w:val="none" w:sz="0" w:space="0" w:color="auto"/>
      </w:divBdr>
    </w:div>
    <w:div w:id="1416588963">
      <w:bodyDiv w:val="1"/>
      <w:marLeft w:val="0"/>
      <w:marRight w:val="0"/>
      <w:marTop w:val="0"/>
      <w:marBottom w:val="0"/>
      <w:divBdr>
        <w:top w:val="none" w:sz="0" w:space="0" w:color="auto"/>
        <w:left w:val="none" w:sz="0" w:space="0" w:color="auto"/>
        <w:bottom w:val="none" w:sz="0" w:space="0" w:color="auto"/>
        <w:right w:val="none" w:sz="0" w:space="0" w:color="auto"/>
      </w:divBdr>
    </w:div>
    <w:div w:id="1416899379">
      <w:bodyDiv w:val="1"/>
      <w:marLeft w:val="0"/>
      <w:marRight w:val="0"/>
      <w:marTop w:val="0"/>
      <w:marBottom w:val="0"/>
      <w:divBdr>
        <w:top w:val="none" w:sz="0" w:space="0" w:color="auto"/>
        <w:left w:val="none" w:sz="0" w:space="0" w:color="auto"/>
        <w:bottom w:val="none" w:sz="0" w:space="0" w:color="auto"/>
        <w:right w:val="none" w:sz="0" w:space="0" w:color="auto"/>
      </w:divBdr>
    </w:div>
    <w:div w:id="1416900904">
      <w:bodyDiv w:val="1"/>
      <w:marLeft w:val="0"/>
      <w:marRight w:val="0"/>
      <w:marTop w:val="0"/>
      <w:marBottom w:val="0"/>
      <w:divBdr>
        <w:top w:val="none" w:sz="0" w:space="0" w:color="auto"/>
        <w:left w:val="none" w:sz="0" w:space="0" w:color="auto"/>
        <w:bottom w:val="none" w:sz="0" w:space="0" w:color="auto"/>
        <w:right w:val="none" w:sz="0" w:space="0" w:color="auto"/>
      </w:divBdr>
    </w:div>
    <w:div w:id="1416971638">
      <w:bodyDiv w:val="1"/>
      <w:marLeft w:val="0"/>
      <w:marRight w:val="0"/>
      <w:marTop w:val="0"/>
      <w:marBottom w:val="0"/>
      <w:divBdr>
        <w:top w:val="none" w:sz="0" w:space="0" w:color="auto"/>
        <w:left w:val="none" w:sz="0" w:space="0" w:color="auto"/>
        <w:bottom w:val="none" w:sz="0" w:space="0" w:color="auto"/>
        <w:right w:val="none" w:sz="0" w:space="0" w:color="auto"/>
      </w:divBdr>
    </w:div>
    <w:div w:id="1417020218">
      <w:bodyDiv w:val="1"/>
      <w:marLeft w:val="0"/>
      <w:marRight w:val="0"/>
      <w:marTop w:val="0"/>
      <w:marBottom w:val="0"/>
      <w:divBdr>
        <w:top w:val="none" w:sz="0" w:space="0" w:color="auto"/>
        <w:left w:val="none" w:sz="0" w:space="0" w:color="auto"/>
        <w:bottom w:val="none" w:sz="0" w:space="0" w:color="auto"/>
        <w:right w:val="none" w:sz="0" w:space="0" w:color="auto"/>
      </w:divBdr>
    </w:div>
    <w:div w:id="1417089373">
      <w:bodyDiv w:val="1"/>
      <w:marLeft w:val="0"/>
      <w:marRight w:val="0"/>
      <w:marTop w:val="0"/>
      <w:marBottom w:val="0"/>
      <w:divBdr>
        <w:top w:val="none" w:sz="0" w:space="0" w:color="auto"/>
        <w:left w:val="none" w:sz="0" w:space="0" w:color="auto"/>
        <w:bottom w:val="none" w:sz="0" w:space="0" w:color="auto"/>
        <w:right w:val="none" w:sz="0" w:space="0" w:color="auto"/>
      </w:divBdr>
    </w:div>
    <w:div w:id="1417091176">
      <w:bodyDiv w:val="1"/>
      <w:marLeft w:val="0"/>
      <w:marRight w:val="0"/>
      <w:marTop w:val="0"/>
      <w:marBottom w:val="0"/>
      <w:divBdr>
        <w:top w:val="none" w:sz="0" w:space="0" w:color="auto"/>
        <w:left w:val="none" w:sz="0" w:space="0" w:color="auto"/>
        <w:bottom w:val="none" w:sz="0" w:space="0" w:color="auto"/>
        <w:right w:val="none" w:sz="0" w:space="0" w:color="auto"/>
      </w:divBdr>
    </w:div>
    <w:div w:id="1417364204">
      <w:bodyDiv w:val="1"/>
      <w:marLeft w:val="0"/>
      <w:marRight w:val="0"/>
      <w:marTop w:val="0"/>
      <w:marBottom w:val="0"/>
      <w:divBdr>
        <w:top w:val="none" w:sz="0" w:space="0" w:color="auto"/>
        <w:left w:val="none" w:sz="0" w:space="0" w:color="auto"/>
        <w:bottom w:val="none" w:sz="0" w:space="0" w:color="auto"/>
        <w:right w:val="none" w:sz="0" w:space="0" w:color="auto"/>
      </w:divBdr>
    </w:div>
    <w:div w:id="1417364334">
      <w:bodyDiv w:val="1"/>
      <w:marLeft w:val="0"/>
      <w:marRight w:val="0"/>
      <w:marTop w:val="0"/>
      <w:marBottom w:val="0"/>
      <w:divBdr>
        <w:top w:val="none" w:sz="0" w:space="0" w:color="auto"/>
        <w:left w:val="none" w:sz="0" w:space="0" w:color="auto"/>
        <w:bottom w:val="none" w:sz="0" w:space="0" w:color="auto"/>
        <w:right w:val="none" w:sz="0" w:space="0" w:color="auto"/>
      </w:divBdr>
    </w:div>
    <w:div w:id="1417434767">
      <w:bodyDiv w:val="1"/>
      <w:marLeft w:val="0"/>
      <w:marRight w:val="0"/>
      <w:marTop w:val="0"/>
      <w:marBottom w:val="0"/>
      <w:divBdr>
        <w:top w:val="none" w:sz="0" w:space="0" w:color="auto"/>
        <w:left w:val="none" w:sz="0" w:space="0" w:color="auto"/>
        <w:bottom w:val="none" w:sz="0" w:space="0" w:color="auto"/>
        <w:right w:val="none" w:sz="0" w:space="0" w:color="auto"/>
      </w:divBdr>
    </w:div>
    <w:div w:id="1417480919">
      <w:bodyDiv w:val="1"/>
      <w:marLeft w:val="0"/>
      <w:marRight w:val="0"/>
      <w:marTop w:val="0"/>
      <w:marBottom w:val="0"/>
      <w:divBdr>
        <w:top w:val="none" w:sz="0" w:space="0" w:color="auto"/>
        <w:left w:val="none" w:sz="0" w:space="0" w:color="auto"/>
        <w:bottom w:val="none" w:sz="0" w:space="0" w:color="auto"/>
        <w:right w:val="none" w:sz="0" w:space="0" w:color="auto"/>
      </w:divBdr>
    </w:div>
    <w:div w:id="1417484021">
      <w:bodyDiv w:val="1"/>
      <w:marLeft w:val="0"/>
      <w:marRight w:val="0"/>
      <w:marTop w:val="0"/>
      <w:marBottom w:val="0"/>
      <w:divBdr>
        <w:top w:val="none" w:sz="0" w:space="0" w:color="auto"/>
        <w:left w:val="none" w:sz="0" w:space="0" w:color="auto"/>
        <w:bottom w:val="none" w:sz="0" w:space="0" w:color="auto"/>
        <w:right w:val="none" w:sz="0" w:space="0" w:color="auto"/>
      </w:divBdr>
    </w:div>
    <w:div w:id="1417550959">
      <w:bodyDiv w:val="1"/>
      <w:marLeft w:val="0"/>
      <w:marRight w:val="0"/>
      <w:marTop w:val="0"/>
      <w:marBottom w:val="0"/>
      <w:divBdr>
        <w:top w:val="none" w:sz="0" w:space="0" w:color="auto"/>
        <w:left w:val="none" w:sz="0" w:space="0" w:color="auto"/>
        <w:bottom w:val="none" w:sz="0" w:space="0" w:color="auto"/>
        <w:right w:val="none" w:sz="0" w:space="0" w:color="auto"/>
      </w:divBdr>
    </w:div>
    <w:div w:id="1417627733">
      <w:bodyDiv w:val="1"/>
      <w:marLeft w:val="0"/>
      <w:marRight w:val="0"/>
      <w:marTop w:val="0"/>
      <w:marBottom w:val="0"/>
      <w:divBdr>
        <w:top w:val="none" w:sz="0" w:space="0" w:color="auto"/>
        <w:left w:val="none" w:sz="0" w:space="0" w:color="auto"/>
        <w:bottom w:val="none" w:sz="0" w:space="0" w:color="auto"/>
        <w:right w:val="none" w:sz="0" w:space="0" w:color="auto"/>
      </w:divBdr>
    </w:div>
    <w:div w:id="1417677286">
      <w:bodyDiv w:val="1"/>
      <w:marLeft w:val="0"/>
      <w:marRight w:val="0"/>
      <w:marTop w:val="0"/>
      <w:marBottom w:val="0"/>
      <w:divBdr>
        <w:top w:val="none" w:sz="0" w:space="0" w:color="auto"/>
        <w:left w:val="none" w:sz="0" w:space="0" w:color="auto"/>
        <w:bottom w:val="none" w:sz="0" w:space="0" w:color="auto"/>
        <w:right w:val="none" w:sz="0" w:space="0" w:color="auto"/>
      </w:divBdr>
    </w:div>
    <w:div w:id="1417702501">
      <w:bodyDiv w:val="1"/>
      <w:marLeft w:val="0"/>
      <w:marRight w:val="0"/>
      <w:marTop w:val="0"/>
      <w:marBottom w:val="0"/>
      <w:divBdr>
        <w:top w:val="none" w:sz="0" w:space="0" w:color="auto"/>
        <w:left w:val="none" w:sz="0" w:space="0" w:color="auto"/>
        <w:bottom w:val="none" w:sz="0" w:space="0" w:color="auto"/>
        <w:right w:val="none" w:sz="0" w:space="0" w:color="auto"/>
      </w:divBdr>
    </w:div>
    <w:div w:id="1417703416">
      <w:bodyDiv w:val="1"/>
      <w:marLeft w:val="0"/>
      <w:marRight w:val="0"/>
      <w:marTop w:val="0"/>
      <w:marBottom w:val="0"/>
      <w:divBdr>
        <w:top w:val="none" w:sz="0" w:space="0" w:color="auto"/>
        <w:left w:val="none" w:sz="0" w:space="0" w:color="auto"/>
        <w:bottom w:val="none" w:sz="0" w:space="0" w:color="auto"/>
        <w:right w:val="none" w:sz="0" w:space="0" w:color="auto"/>
      </w:divBdr>
    </w:div>
    <w:div w:id="1417826113">
      <w:bodyDiv w:val="1"/>
      <w:marLeft w:val="0"/>
      <w:marRight w:val="0"/>
      <w:marTop w:val="0"/>
      <w:marBottom w:val="0"/>
      <w:divBdr>
        <w:top w:val="none" w:sz="0" w:space="0" w:color="auto"/>
        <w:left w:val="none" w:sz="0" w:space="0" w:color="auto"/>
        <w:bottom w:val="none" w:sz="0" w:space="0" w:color="auto"/>
        <w:right w:val="none" w:sz="0" w:space="0" w:color="auto"/>
      </w:divBdr>
    </w:div>
    <w:div w:id="1417942418">
      <w:bodyDiv w:val="1"/>
      <w:marLeft w:val="0"/>
      <w:marRight w:val="0"/>
      <w:marTop w:val="0"/>
      <w:marBottom w:val="0"/>
      <w:divBdr>
        <w:top w:val="none" w:sz="0" w:space="0" w:color="auto"/>
        <w:left w:val="none" w:sz="0" w:space="0" w:color="auto"/>
        <w:bottom w:val="none" w:sz="0" w:space="0" w:color="auto"/>
        <w:right w:val="none" w:sz="0" w:space="0" w:color="auto"/>
      </w:divBdr>
    </w:div>
    <w:div w:id="1418013686">
      <w:bodyDiv w:val="1"/>
      <w:marLeft w:val="0"/>
      <w:marRight w:val="0"/>
      <w:marTop w:val="0"/>
      <w:marBottom w:val="0"/>
      <w:divBdr>
        <w:top w:val="none" w:sz="0" w:space="0" w:color="auto"/>
        <w:left w:val="none" w:sz="0" w:space="0" w:color="auto"/>
        <w:bottom w:val="none" w:sz="0" w:space="0" w:color="auto"/>
        <w:right w:val="none" w:sz="0" w:space="0" w:color="auto"/>
      </w:divBdr>
    </w:div>
    <w:div w:id="1418094817">
      <w:bodyDiv w:val="1"/>
      <w:marLeft w:val="0"/>
      <w:marRight w:val="0"/>
      <w:marTop w:val="0"/>
      <w:marBottom w:val="0"/>
      <w:divBdr>
        <w:top w:val="none" w:sz="0" w:space="0" w:color="auto"/>
        <w:left w:val="none" w:sz="0" w:space="0" w:color="auto"/>
        <w:bottom w:val="none" w:sz="0" w:space="0" w:color="auto"/>
        <w:right w:val="none" w:sz="0" w:space="0" w:color="auto"/>
      </w:divBdr>
    </w:div>
    <w:div w:id="1418163567">
      <w:bodyDiv w:val="1"/>
      <w:marLeft w:val="0"/>
      <w:marRight w:val="0"/>
      <w:marTop w:val="0"/>
      <w:marBottom w:val="0"/>
      <w:divBdr>
        <w:top w:val="none" w:sz="0" w:space="0" w:color="auto"/>
        <w:left w:val="none" w:sz="0" w:space="0" w:color="auto"/>
        <w:bottom w:val="none" w:sz="0" w:space="0" w:color="auto"/>
        <w:right w:val="none" w:sz="0" w:space="0" w:color="auto"/>
      </w:divBdr>
    </w:div>
    <w:div w:id="1418206977">
      <w:bodyDiv w:val="1"/>
      <w:marLeft w:val="0"/>
      <w:marRight w:val="0"/>
      <w:marTop w:val="0"/>
      <w:marBottom w:val="0"/>
      <w:divBdr>
        <w:top w:val="none" w:sz="0" w:space="0" w:color="auto"/>
        <w:left w:val="none" w:sz="0" w:space="0" w:color="auto"/>
        <w:bottom w:val="none" w:sz="0" w:space="0" w:color="auto"/>
        <w:right w:val="none" w:sz="0" w:space="0" w:color="auto"/>
      </w:divBdr>
    </w:div>
    <w:div w:id="1418207026">
      <w:bodyDiv w:val="1"/>
      <w:marLeft w:val="0"/>
      <w:marRight w:val="0"/>
      <w:marTop w:val="0"/>
      <w:marBottom w:val="0"/>
      <w:divBdr>
        <w:top w:val="none" w:sz="0" w:space="0" w:color="auto"/>
        <w:left w:val="none" w:sz="0" w:space="0" w:color="auto"/>
        <w:bottom w:val="none" w:sz="0" w:space="0" w:color="auto"/>
        <w:right w:val="none" w:sz="0" w:space="0" w:color="auto"/>
      </w:divBdr>
    </w:div>
    <w:div w:id="1418330744">
      <w:bodyDiv w:val="1"/>
      <w:marLeft w:val="0"/>
      <w:marRight w:val="0"/>
      <w:marTop w:val="0"/>
      <w:marBottom w:val="0"/>
      <w:divBdr>
        <w:top w:val="none" w:sz="0" w:space="0" w:color="auto"/>
        <w:left w:val="none" w:sz="0" w:space="0" w:color="auto"/>
        <w:bottom w:val="none" w:sz="0" w:space="0" w:color="auto"/>
        <w:right w:val="none" w:sz="0" w:space="0" w:color="auto"/>
      </w:divBdr>
    </w:div>
    <w:div w:id="1418400773">
      <w:bodyDiv w:val="1"/>
      <w:marLeft w:val="0"/>
      <w:marRight w:val="0"/>
      <w:marTop w:val="0"/>
      <w:marBottom w:val="0"/>
      <w:divBdr>
        <w:top w:val="none" w:sz="0" w:space="0" w:color="auto"/>
        <w:left w:val="none" w:sz="0" w:space="0" w:color="auto"/>
        <w:bottom w:val="none" w:sz="0" w:space="0" w:color="auto"/>
        <w:right w:val="none" w:sz="0" w:space="0" w:color="auto"/>
      </w:divBdr>
    </w:div>
    <w:div w:id="1418407053">
      <w:bodyDiv w:val="1"/>
      <w:marLeft w:val="0"/>
      <w:marRight w:val="0"/>
      <w:marTop w:val="0"/>
      <w:marBottom w:val="0"/>
      <w:divBdr>
        <w:top w:val="none" w:sz="0" w:space="0" w:color="auto"/>
        <w:left w:val="none" w:sz="0" w:space="0" w:color="auto"/>
        <w:bottom w:val="none" w:sz="0" w:space="0" w:color="auto"/>
        <w:right w:val="none" w:sz="0" w:space="0" w:color="auto"/>
      </w:divBdr>
    </w:div>
    <w:div w:id="1418481077">
      <w:bodyDiv w:val="1"/>
      <w:marLeft w:val="0"/>
      <w:marRight w:val="0"/>
      <w:marTop w:val="0"/>
      <w:marBottom w:val="0"/>
      <w:divBdr>
        <w:top w:val="none" w:sz="0" w:space="0" w:color="auto"/>
        <w:left w:val="none" w:sz="0" w:space="0" w:color="auto"/>
        <w:bottom w:val="none" w:sz="0" w:space="0" w:color="auto"/>
        <w:right w:val="none" w:sz="0" w:space="0" w:color="auto"/>
      </w:divBdr>
    </w:div>
    <w:div w:id="1418553806">
      <w:bodyDiv w:val="1"/>
      <w:marLeft w:val="0"/>
      <w:marRight w:val="0"/>
      <w:marTop w:val="0"/>
      <w:marBottom w:val="0"/>
      <w:divBdr>
        <w:top w:val="none" w:sz="0" w:space="0" w:color="auto"/>
        <w:left w:val="none" w:sz="0" w:space="0" w:color="auto"/>
        <w:bottom w:val="none" w:sz="0" w:space="0" w:color="auto"/>
        <w:right w:val="none" w:sz="0" w:space="0" w:color="auto"/>
      </w:divBdr>
    </w:div>
    <w:div w:id="1418593177">
      <w:bodyDiv w:val="1"/>
      <w:marLeft w:val="0"/>
      <w:marRight w:val="0"/>
      <w:marTop w:val="0"/>
      <w:marBottom w:val="0"/>
      <w:divBdr>
        <w:top w:val="none" w:sz="0" w:space="0" w:color="auto"/>
        <w:left w:val="none" w:sz="0" w:space="0" w:color="auto"/>
        <w:bottom w:val="none" w:sz="0" w:space="0" w:color="auto"/>
        <w:right w:val="none" w:sz="0" w:space="0" w:color="auto"/>
      </w:divBdr>
    </w:div>
    <w:div w:id="1418596294">
      <w:bodyDiv w:val="1"/>
      <w:marLeft w:val="0"/>
      <w:marRight w:val="0"/>
      <w:marTop w:val="0"/>
      <w:marBottom w:val="0"/>
      <w:divBdr>
        <w:top w:val="none" w:sz="0" w:space="0" w:color="auto"/>
        <w:left w:val="none" w:sz="0" w:space="0" w:color="auto"/>
        <w:bottom w:val="none" w:sz="0" w:space="0" w:color="auto"/>
        <w:right w:val="none" w:sz="0" w:space="0" w:color="auto"/>
      </w:divBdr>
    </w:div>
    <w:div w:id="1418598082">
      <w:bodyDiv w:val="1"/>
      <w:marLeft w:val="0"/>
      <w:marRight w:val="0"/>
      <w:marTop w:val="0"/>
      <w:marBottom w:val="0"/>
      <w:divBdr>
        <w:top w:val="none" w:sz="0" w:space="0" w:color="auto"/>
        <w:left w:val="none" w:sz="0" w:space="0" w:color="auto"/>
        <w:bottom w:val="none" w:sz="0" w:space="0" w:color="auto"/>
        <w:right w:val="none" w:sz="0" w:space="0" w:color="auto"/>
      </w:divBdr>
    </w:div>
    <w:div w:id="1418794141">
      <w:bodyDiv w:val="1"/>
      <w:marLeft w:val="0"/>
      <w:marRight w:val="0"/>
      <w:marTop w:val="0"/>
      <w:marBottom w:val="0"/>
      <w:divBdr>
        <w:top w:val="none" w:sz="0" w:space="0" w:color="auto"/>
        <w:left w:val="none" w:sz="0" w:space="0" w:color="auto"/>
        <w:bottom w:val="none" w:sz="0" w:space="0" w:color="auto"/>
        <w:right w:val="none" w:sz="0" w:space="0" w:color="auto"/>
      </w:divBdr>
    </w:div>
    <w:div w:id="1418868547">
      <w:bodyDiv w:val="1"/>
      <w:marLeft w:val="0"/>
      <w:marRight w:val="0"/>
      <w:marTop w:val="0"/>
      <w:marBottom w:val="0"/>
      <w:divBdr>
        <w:top w:val="none" w:sz="0" w:space="0" w:color="auto"/>
        <w:left w:val="none" w:sz="0" w:space="0" w:color="auto"/>
        <w:bottom w:val="none" w:sz="0" w:space="0" w:color="auto"/>
        <w:right w:val="none" w:sz="0" w:space="0" w:color="auto"/>
      </w:divBdr>
    </w:div>
    <w:div w:id="1419059539">
      <w:bodyDiv w:val="1"/>
      <w:marLeft w:val="0"/>
      <w:marRight w:val="0"/>
      <w:marTop w:val="0"/>
      <w:marBottom w:val="0"/>
      <w:divBdr>
        <w:top w:val="none" w:sz="0" w:space="0" w:color="auto"/>
        <w:left w:val="none" w:sz="0" w:space="0" w:color="auto"/>
        <w:bottom w:val="none" w:sz="0" w:space="0" w:color="auto"/>
        <w:right w:val="none" w:sz="0" w:space="0" w:color="auto"/>
      </w:divBdr>
    </w:div>
    <w:div w:id="1419061721">
      <w:bodyDiv w:val="1"/>
      <w:marLeft w:val="0"/>
      <w:marRight w:val="0"/>
      <w:marTop w:val="0"/>
      <w:marBottom w:val="0"/>
      <w:divBdr>
        <w:top w:val="none" w:sz="0" w:space="0" w:color="auto"/>
        <w:left w:val="none" w:sz="0" w:space="0" w:color="auto"/>
        <w:bottom w:val="none" w:sz="0" w:space="0" w:color="auto"/>
        <w:right w:val="none" w:sz="0" w:space="0" w:color="auto"/>
      </w:divBdr>
    </w:div>
    <w:div w:id="1419132036">
      <w:bodyDiv w:val="1"/>
      <w:marLeft w:val="0"/>
      <w:marRight w:val="0"/>
      <w:marTop w:val="0"/>
      <w:marBottom w:val="0"/>
      <w:divBdr>
        <w:top w:val="none" w:sz="0" w:space="0" w:color="auto"/>
        <w:left w:val="none" w:sz="0" w:space="0" w:color="auto"/>
        <w:bottom w:val="none" w:sz="0" w:space="0" w:color="auto"/>
        <w:right w:val="none" w:sz="0" w:space="0" w:color="auto"/>
      </w:divBdr>
    </w:div>
    <w:div w:id="1419134815">
      <w:bodyDiv w:val="1"/>
      <w:marLeft w:val="0"/>
      <w:marRight w:val="0"/>
      <w:marTop w:val="0"/>
      <w:marBottom w:val="0"/>
      <w:divBdr>
        <w:top w:val="none" w:sz="0" w:space="0" w:color="auto"/>
        <w:left w:val="none" w:sz="0" w:space="0" w:color="auto"/>
        <w:bottom w:val="none" w:sz="0" w:space="0" w:color="auto"/>
        <w:right w:val="none" w:sz="0" w:space="0" w:color="auto"/>
      </w:divBdr>
    </w:div>
    <w:div w:id="1419250053">
      <w:bodyDiv w:val="1"/>
      <w:marLeft w:val="0"/>
      <w:marRight w:val="0"/>
      <w:marTop w:val="0"/>
      <w:marBottom w:val="0"/>
      <w:divBdr>
        <w:top w:val="none" w:sz="0" w:space="0" w:color="auto"/>
        <w:left w:val="none" w:sz="0" w:space="0" w:color="auto"/>
        <w:bottom w:val="none" w:sz="0" w:space="0" w:color="auto"/>
        <w:right w:val="none" w:sz="0" w:space="0" w:color="auto"/>
      </w:divBdr>
    </w:div>
    <w:div w:id="1419447942">
      <w:bodyDiv w:val="1"/>
      <w:marLeft w:val="0"/>
      <w:marRight w:val="0"/>
      <w:marTop w:val="0"/>
      <w:marBottom w:val="0"/>
      <w:divBdr>
        <w:top w:val="none" w:sz="0" w:space="0" w:color="auto"/>
        <w:left w:val="none" w:sz="0" w:space="0" w:color="auto"/>
        <w:bottom w:val="none" w:sz="0" w:space="0" w:color="auto"/>
        <w:right w:val="none" w:sz="0" w:space="0" w:color="auto"/>
      </w:divBdr>
    </w:div>
    <w:div w:id="1419448697">
      <w:bodyDiv w:val="1"/>
      <w:marLeft w:val="0"/>
      <w:marRight w:val="0"/>
      <w:marTop w:val="0"/>
      <w:marBottom w:val="0"/>
      <w:divBdr>
        <w:top w:val="none" w:sz="0" w:space="0" w:color="auto"/>
        <w:left w:val="none" w:sz="0" w:space="0" w:color="auto"/>
        <w:bottom w:val="none" w:sz="0" w:space="0" w:color="auto"/>
        <w:right w:val="none" w:sz="0" w:space="0" w:color="auto"/>
      </w:divBdr>
    </w:div>
    <w:div w:id="1419449562">
      <w:bodyDiv w:val="1"/>
      <w:marLeft w:val="0"/>
      <w:marRight w:val="0"/>
      <w:marTop w:val="0"/>
      <w:marBottom w:val="0"/>
      <w:divBdr>
        <w:top w:val="none" w:sz="0" w:space="0" w:color="auto"/>
        <w:left w:val="none" w:sz="0" w:space="0" w:color="auto"/>
        <w:bottom w:val="none" w:sz="0" w:space="0" w:color="auto"/>
        <w:right w:val="none" w:sz="0" w:space="0" w:color="auto"/>
      </w:divBdr>
    </w:div>
    <w:div w:id="1419476822">
      <w:bodyDiv w:val="1"/>
      <w:marLeft w:val="0"/>
      <w:marRight w:val="0"/>
      <w:marTop w:val="0"/>
      <w:marBottom w:val="0"/>
      <w:divBdr>
        <w:top w:val="none" w:sz="0" w:space="0" w:color="auto"/>
        <w:left w:val="none" w:sz="0" w:space="0" w:color="auto"/>
        <w:bottom w:val="none" w:sz="0" w:space="0" w:color="auto"/>
        <w:right w:val="none" w:sz="0" w:space="0" w:color="auto"/>
      </w:divBdr>
    </w:div>
    <w:div w:id="1419520306">
      <w:bodyDiv w:val="1"/>
      <w:marLeft w:val="0"/>
      <w:marRight w:val="0"/>
      <w:marTop w:val="0"/>
      <w:marBottom w:val="0"/>
      <w:divBdr>
        <w:top w:val="none" w:sz="0" w:space="0" w:color="auto"/>
        <w:left w:val="none" w:sz="0" w:space="0" w:color="auto"/>
        <w:bottom w:val="none" w:sz="0" w:space="0" w:color="auto"/>
        <w:right w:val="none" w:sz="0" w:space="0" w:color="auto"/>
      </w:divBdr>
    </w:div>
    <w:div w:id="1419593857">
      <w:bodyDiv w:val="1"/>
      <w:marLeft w:val="0"/>
      <w:marRight w:val="0"/>
      <w:marTop w:val="0"/>
      <w:marBottom w:val="0"/>
      <w:divBdr>
        <w:top w:val="none" w:sz="0" w:space="0" w:color="auto"/>
        <w:left w:val="none" w:sz="0" w:space="0" w:color="auto"/>
        <w:bottom w:val="none" w:sz="0" w:space="0" w:color="auto"/>
        <w:right w:val="none" w:sz="0" w:space="0" w:color="auto"/>
      </w:divBdr>
    </w:div>
    <w:div w:id="1419643187">
      <w:bodyDiv w:val="1"/>
      <w:marLeft w:val="0"/>
      <w:marRight w:val="0"/>
      <w:marTop w:val="0"/>
      <w:marBottom w:val="0"/>
      <w:divBdr>
        <w:top w:val="none" w:sz="0" w:space="0" w:color="auto"/>
        <w:left w:val="none" w:sz="0" w:space="0" w:color="auto"/>
        <w:bottom w:val="none" w:sz="0" w:space="0" w:color="auto"/>
        <w:right w:val="none" w:sz="0" w:space="0" w:color="auto"/>
      </w:divBdr>
    </w:div>
    <w:div w:id="1419788405">
      <w:bodyDiv w:val="1"/>
      <w:marLeft w:val="0"/>
      <w:marRight w:val="0"/>
      <w:marTop w:val="0"/>
      <w:marBottom w:val="0"/>
      <w:divBdr>
        <w:top w:val="none" w:sz="0" w:space="0" w:color="auto"/>
        <w:left w:val="none" w:sz="0" w:space="0" w:color="auto"/>
        <w:bottom w:val="none" w:sz="0" w:space="0" w:color="auto"/>
        <w:right w:val="none" w:sz="0" w:space="0" w:color="auto"/>
      </w:divBdr>
    </w:div>
    <w:div w:id="1419909213">
      <w:bodyDiv w:val="1"/>
      <w:marLeft w:val="0"/>
      <w:marRight w:val="0"/>
      <w:marTop w:val="0"/>
      <w:marBottom w:val="0"/>
      <w:divBdr>
        <w:top w:val="none" w:sz="0" w:space="0" w:color="auto"/>
        <w:left w:val="none" w:sz="0" w:space="0" w:color="auto"/>
        <w:bottom w:val="none" w:sz="0" w:space="0" w:color="auto"/>
        <w:right w:val="none" w:sz="0" w:space="0" w:color="auto"/>
      </w:divBdr>
    </w:div>
    <w:div w:id="1419985473">
      <w:bodyDiv w:val="1"/>
      <w:marLeft w:val="0"/>
      <w:marRight w:val="0"/>
      <w:marTop w:val="0"/>
      <w:marBottom w:val="0"/>
      <w:divBdr>
        <w:top w:val="none" w:sz="0" w:space="0" w:color="auto"/>
        <w:left w:val="none" w:sz="0" w:space="0" w:color="auto"/>
        <w:bottom w:val="none" w:sz="0" w:space="0" w:color="auto"/>
        <w:right w:val="none" w:sz="0" w:space="0" w:color="auto"/>
      </w:divBdr>
    </w:div>
    <w:div w:id="1420059705">
      <w:bodyDiv w:val="1"/>
      <w:marLeft w:val="0"/>
      <w:marRight w:val="0"/>
      <w:marTop w:val="0"/>
      <w:marBottom w:val="0"/>
      <w:divBdr>
        <w:top w:val="none" w:sz="0" w:space="0" w:color="auto"/>
        <w:left w:val="none" w:sz="0" w:space="0" w:color="auto"/>
        <w:bottom w:val="none" w:sz="0" w:space="0" w:color="auto"/>
        <w:right w:val="none" w:sz="0" w:space="0" w:color="auto"/>
      </w:divBdr>
    </w:div>
    <w:div w:id="1420102277">
      <w:bodyDiv w:val="1"/>
      <w:marLeft w:val="0"/>
      <w:marRight w:val="0"/>
      <w:marTop w:val="0"/>
      <w:marBottom w:val="0"/>
      <w:divBdr>
        <w:top w:val="none" w:sz="0" w:space="0" w:color="auto"/>
        <w:left w:val="none" w:sz="0" w:space="0" w:color="auto"/>
        <w:bottom w:val="none" w:sz="0" w:space="0" w:color="auto"/>
        <w:right w:val="none" w:sz="0" w:space="0" w:color="auto"/>
      </w:divBdr>
    </w:div>
    <w:div w:id="1420129130">
      <w:bodyDiv w:val="1"/>
      <w:marLeft w:val="0"/>
      <w:marRight w:val="0"/>
      <w:marTop w:val="0"/>
      <w:marBottom w:val="0"/>
      <w:divBdr>
        <w:top w:val="none" w:sz="0" w:space="0" w:color="auto"/>
        <w:left w:val="none" w:sz="0" w:space="0" w:color="auto"/>
        <w:bottom w:val="none" w:sz="0" w:space="0" w:color="auto"/>
        <w:right w:val="none" w:sz="0" w:space="0" w:color="auto"/>
      </w:divBdr>
    </w:div>
    <w:div w:id="1420174893">
      <w:bodyDiv w:val="1"/>
      <w:marLeft w:val="0"/>
      <w:marRight w:val="0"/>
      <w:marTop w:val="0"/>
      <w:marBottom w:val="0"/>
      <w:divBdr>
        <w:top w:val="none" w:sz="0" w:space="0" w:color="auto"/>
        <w:left w:val="none" w:sz="0" w:space="0" w:color="auto"/>
        <w:bottom w:val="none" w:sz="0" w:space="0" w:color="auto"/>
        <w:right w:val="none" w:sz="0" w:space="0" w:color="auto"/>
      </w:divBdr>
    </w:div>
    <w:div w:id="1420248386">
      <w:bodyDiv w:val="1"/>
      <w:marLeft w:val="0"/>
      <w:marRight w:val="0"/>
      <w:marTop w:val="0"/>
      <w:marBottom w:val="0"/>
      <w:divBdr>
        <w:top w:val="none" w:sz="0" w:space="0" w:color="auto"/>
        <w:left w:val="none" w:sz="0" w:space="0" w:color="auto"/>
        <w:bottom w:val="none" w:sz="0" w:space="0" w:color="auto"/>
        <w:right w:val="none" w:sz="0" w:space="0" w:color="auto"/>
      </w:divBdr>
    </w:div>
    <w:div w:id="1420250375">
      <w:bodyDiv w:val="1"/>
      <w:marLeft w:val="0"/>
      <w:marRight w:val="0"/>
      <w:marTop w:val="0"/>
      <w:marBottom w:val="0"/>
      <w:divBdr>
        <w:top w:val="none" w:sz="0" w:space="0" w:color="auto"/>
        <w:left w:val="none" w:sz="0" w:space="0" w:color="auto"/>
        <w:bottom w:val="none" w:sz="0" w:space="0" w:color="auto"/>
        <w:right w:val="none" w:sz="0" w:space="0" w:color="auto"/>
      </w:divBdr>
    </w:div>
    <w:div w:id="1420250828">
      <w:bodyDiv w:val="1"/>
      <w:marLeft w:val="0"/>
      <w:marRight w:val="0"/>
      <w:marTop w:val="0"/>
      <w:marBottom w:val="0"/>
      <w:divBdr>
        <w:top w:val="none" w:sz="0" w:space="0" w:color="auto"/>
        <w:left w:val="none" w:sz="0" w:space="0" w:color="auto"/>
        <w:bottom w:val="none" w:sz="0" w:space="0" w:color="auto"/>
        <w:right w:val="none" w:sz="0" w:space="0" w:color="auto"/>
      </w:divBdr>
    </w:div>
    <w:div w:id="1420255440">
      <w:bodyDiv w:val="1"/>
      <w:marLeft w:val="0"/>
      <w:marRight w:val="0"/>
      <w:marTop w:val="0"/>
      <w:marBottom w:val="0"/>
      <w:divBdr>
        <w:top w:val="none" w:sz="0" w:space="0" w:color="auto"/>
        <w:left w:val="none" w:sz="0" w:space="0" w:color="auto"/>
        <w:bottom w:val="none" w:sz="0" w:space="0" w:color="auto"/>
        <w:right w:val="none" w:sz="0" w:space="0" w:color="auto"/>
      </w:divBdr>
    </w:div>
    <w:div w:id="1420323192">
      <w:bodyDiv w:val="1"/>
      <w:marLeft w:val="0"/>
      <w:marRight w:val="0"/>
      <w:marTop w:val="0"/>
      <w:marBottom w:val="0"/>
      <w:divBdr>
        <w:top w:val="none" w:sz="0" w:space="0" w:color="auto"/>
        <w:left w:val="none" w:sz="0" w:space="0" w:color="auto"/>
        <w:bottom w:val="none" w:sz="0" w:space="0" w:color="auto"/>
        <w:right w:val="none" w:sz="0" w:space="0" w:color="auto"/>
      </w:divBdr>
    </w:div>
    <w:div w:id="1420323997">
      <w:bodyDiv w:val="1"/>
      <w:marLeft w:val="0"/>
      <w:marRight w:val="0"/>
      <w:marTop w:val="0"/>
      <w:marBottom w:val="0"/>
      <w:divBdr>
        <w:top w:val="none" w:sz="0" w:space="0" w:color="auto"/>
        <w:left w:val="none" w:sz="0" w:space="0" w:color="auto"/>
        <w:bottom w:val="none" w:sz="0" w:space="0" w:color="auto"/>
        <w:right w:val="none" w:sz="0" w:space="0" w:color="auto"/>
      </w:divBdr>
    </w:div>
    <w:div w:id="1420373820">
      <w:bodyDiv w:val="1"/>
      <w:marLeft w:val="0"/>
      <w:marRight w:val="0"/>
      <w:marTop w:val="0"/>
      <w:marBottom w:val="0"/>
      <w:divBdr>
        <w:top w:val="none" w:sz="0" w:space="0" w:color="auto"/>
        <w:left w:val="none" w:sz="0" w:space="0" w:color="auto"/>
        <w:bottom w:val="none" w:sz="0" w:space="0" w:color="auto"/>
        <w:right w:val="none" w:sz="0" w:space="0" w:color="auto"/>
      </w:divBdr>
    </w:div>
    <w:div w:id="1420518360">
      <w:bodyDiv w:val="1"/>
      <w:marLeft w:val="0"/>
      <w:marRight w:val="0"/>
      <w:marTop w:val="0"/>
      <w:marBottom w:val="0"/>
      <w:divBdr>
        <w:top w:val="none" w:sz="0" w:space="0" w:color="auto"/>
        <w:left w:val="none" w:sz="0" w:space="0" w:color="auto"/>
        <w:bottom w:val="none" w:sz="0" w:space="0" w:color="auto"/>
        <w:right w:val="none" w:sz="0" w:space="0" w:color="auto"/>
      </w:divBdr>
    </w:div>
    <w:div w:id="1420563562">
      <w:bodyDiv w:val="1"/>
      <w:marLeft w:val="0"/>
      <w:marRight w:val="0"/>
      <w:marTop w:val="0"/>
      <w:marBottom w:val="0"/>
      <w:divBdr>
        <w:top w:val="none" w:sz="0" w:space="0" w:color="auto"/>
        <w:left w:val="none" w:sz="0" w:space="0" w:color="auto"/>
        <w:bottom w:val="none" w:sz="0" w:space="0" w:color="auto"/>
        <w:right w:val="none" w:sz="0" w:space="0" w:color="auto"/>
      </w:divBdr>
    </w:div>
    <w:div w:id="1420635170">
      <w:bodyDiv w:val="1"/>
      <w:marLeft w:val="0"/>
      <w:marRight w:val="0"/>
      <w:marTop w:val="0"/>
      <w:marBottom w:val="0"/>
      <w:divBdr>
        <w:top w:val="none" w:sz="0" w:space="0" w:color="auto"/>
        <w:left w:val="none" w:sz="0" w:space="0" w:color="auto"/>
        <w:bottom w:val="none" w:sz="0" w:space="0" w:color="auto"/>
        <w:right w:val="none" w:sz="0" w:space="0" w:color="auto"/>
      </w:divBdr>
    </w:div>
    <w:div w:id="1420639344">
      <w:bodyDiv w:val="1"/>
      <w:marLeft w:val="0"/>
      <w:marRight w:val="0"/>
      <w:marTop w:val="0"/>
      <w:marBottom w:val="0"/>
      <w:divBdr>
        <w:top w:val="none" w:sz="0" w:space="0" w:color="auto"/>
        <w:left w:val="none" w:sz="0" w:space="0" w:color="auto"/>
        <w:bottom w:val="none" w:sz="0" w:space="0" w:color="auto"/>
        <w:right w:val="none" w:sz="0" w:space="0" w:color="auto"/>
      </w:divBdr>
    </w:div>
    <w:div w:id="1420711868">
      <w:bodyDiv w:val="1"/>
      <w:marLeft w:val="0"/>
      <w:marRight w:val="0"/>
      <w:marTop w:val="0"/>
      <w:marBottom w:val="0"/>
      <w:divBdr>
        <w:top w:val="none" w:sz="0" w:space="0" w:color="auto"/>
        <w:left w:val="none" w:sz="0" w:space="0" w:color="auto"/>
        <w:bottom w:val="none" w:sz="0" w:space="0" w:color="auto"/>
        <w:right w:val="none" w:sz="0" w:space="0" w:color="auto"/>
      </w:divBdr>
    </w:div>
    <w:div w:id="1420758196">
      <w:bodyDiv w:val="1"/>
      <w:marLeft w:val="0"/>
      <w:marRight w:val="0"/>
      <w:marTop w:val="0"/>
      <w:marBottom w:val="0"/>
      <w:divBdr>
        <w:top w:val="none" w:sz="0" w:space="0" w:color="auto"/>
        <w:left w:val="none" w:sz="0" w:space="0" w:color="auto"/>
        <w:bottom w:val="none" w:sz="0" w:space="0" w:color="auto"/>
        <w:right w:val="none" w:sz="0" w:space="0" w:color="auto"/>
      </w:divBdr>
    </w:div>
    <w:div w:id="1420760820">
      <w:bodyDiv w:val="1"/>
      <w:marLeft w:val="0"/>
      <w:marRight w:val="0"/>
      <w:marTop w:val="0"/>
      <w:marBottom w:val="0"/>
      <w:divBdr>
        <w:top w:val="none" w:sz="0" w:space="0" w:color="auto"/>
        <w:left w:val="none" w:sz="0" w:space="0" w:color="auto"/>
        <w:bottom w:val="none" w:sz="0" w:space="0" w:color="auto"/>
        <w:right w:val="none" w:sz="0" w:space="0" w:color="auto"/>
      </w:divBdr>
    </w:div>
    <w:div w:id="1420835031">
      <w:bodyDiv w:val="1"/>
      <w:marLeft w:val="0"/>
      <w:marRight w:val="0"/>
      <w:marTop w:val="0"/>
      <w:marBottom w:val="0"/>
      <w:divBdr>
        <w:top w:val="none" w:sz="0" w:space="0" w:color="auto"/>
        <w:left w:val="none" w:sz="0" w:space="0" w:color="auto"/>
        <w:bottom w:val="none" w:sz="0" w:space="0" w:color="auto"/>
        <w:right w:val="none" w:sz="0" w:space="0" w:color="auto"/>
      </w:divBdr>
    </w:div>
    <w:div w:id="1420903527">
      <w:bodyDiv w:val="1"/>
      <w:marLeft w:val="0"/>
      <w:marRight w:val="0"/>
      <w:marTop w:val="0"/>
      <w:marBottom w:val="0"/>
      <w:divBdr>
        <w:top w:val="none" w:sz="0" w:space="0" w:color="auto"/>
        <w:left w:val="none" w:sz="0" w:space="0" w:color="auto"/>
        <w:bottom w:val="none" w:sz="0" w:space="0" w:color="auto"/>
        <w:right w:val="none" w:sz="0" w:space="0" w:color="auto"/>
      </w:divBdr>
    </w:div>
    <w:div w:id="1420980719">
      <w:bodyDiv w:val="1"/>
      <w:marLeft w:val="0"/>
      <w:marRight w:val="0"/>
      <w:marTop w:val="0"/>
      <w:marBottom w:val="0"/>
      <w:divBdr>
        <w:top w:val="none" w:sz="0" w:space="0" w:color="auto"/>
        <w:left w:val="none" w:sz="0" w:space="0" w:color="auto"/>
        <w:bottom w:val="none" w:sz="0" w:space="0" w:color="auto"/>
        <w:right w:val="none" w:sz="0" w:space="0" w:color="auto"/>
      </w:divBdr>
    </w:div>
    <w:div w:id="1421020810">
      <w:bodyDiv w:val="1"/>
      <w:marLeft w:val="0"/>
      <w:marRight w:val="0"/>
      <w:marTop w:val="0"/>
      <w:marBottom w:val="0"/>
      <w:divBdr>
        <w:top w:val="none" w:sz="0" w:space="0" w:color="auto"/>
        <w:left w:val="none" w:sz="0" w:space="0" w:color="auto"/>
        <w:bottom w:val="none" w:sz="0" w:space="0" w:color="auto"/>
        <w:right w:val="none" w:sz="0" w:space="0" w:color="auto"/>
      </w:divBdr>
    </w:div>
    <w:div w:id="1421023814">
      <w:bodyDiv w:val="1"/>
      <w:marLeft w:val="0"/>
      <w:marRight w:val="0"/>
      <w:marTop w:val="0"/>
      <w:marBottom w:val="0"/>
      <w:divBdr>
        <w:top w:val="none" w:sz="0" w:space="0" w:color="auto"/>
        <w:left w:val="none" w:sz="0" w:space="0" w:color="auto"/>
        <w:bottom w:val="none" w:sz="0" w:space="0" w:color="auto"/>
        <w:right w:val="none" w:sz="0" w:space="0" w:color="auto"/>
      </w:divBdr>
    </w:div>
    <w:div w:id="1421096648">
      <w:bodyDiv w:val="1"/>
      <w:marLeft w:val="0"/>
      <w:marRight w:val="0"/>
      <w:marTop w:val="0"/>
      <w:marBottom w:val="0"/>
      <w:divBdr>
        <w:top w:val="none" w:sz="0" w:space="0" w:color="auto"/>
        <w:left w:val="none" w:sz="0" w:space="0" w:color="auto"/>
        <w:bottom w:val="none" w:sz="0" w:space="0" w:color="auto"/>
        <w:right w:val="none" w:sz="0" w:space="0" w:color="auto"/>
      </w:divBdr>
    </w:div>
    <w:div w:id="1421102197">
      <w:bodyDiv w:val="1"/>
      <w:marLeft w:val="0"/>
      <w:marRight w:val="0"/>
      <w:marTop w:val="0"/>
      <w:marBottom w:val="0"/>
      <w:divBdr>
        <w:top w:val="none" w:sz="0" w:space="0" w:color="auto"/>
        <w:left w:val="none" w:sz="0" w:space="0" w:color="auto"/>
        <w:bottom w:val="none" w:sz="0" w:space="0" w:color="auto"/>
        <w:right w:val="none" w:sz="0" w:space="0" w:color="auto"/>
      </w:divBdr>
    </w:div>
    <w:div w:id="1421294875">
      <w:bodyDiv w:val="1"/>
      <w:marLeft w:val="0"/>
      <w:marRight w:val="0"/>
      <w:marTop w:val="0"/>
      <w:marBottom w:val="0"/>
      <w:divBdr>
        <w:top w:val="none" w:sz="0" w:space="0" w:color="auto"/>
        <w:left w:val="none" w:sz="0" w:space="0" w:color="auto"/>
        <w:bottom w:val="none" w:sz="0" w:space="0" w:color="auto"/>
        <w:right w:val="none" w:sz="0" w:space="0" w:color="auto"/>
      </w:divBdr>
    </w:div>
    <w:div w:id="1421366259">
      <w:bodyDiv w:val="1"/>
      <w:marLeft w:val="0"/>
      <w:marRight w:val="0"/>
      <w:marTop w:val="0"/>
      <w:marBottom w:val="0"/>
      <w:divBdr>
        <w:top w:val="none" w:sz="0" w:space="0" w:color="auto"/>
        <w:left w:val="none" w:sz="0" w:space="0" w:color="auto"/>
        <w:bottom w:val="none" w:sz="0" w:space="0" w:color="auto"/>
        <w:right w:val="none" w:sz="0" w:space="0" w:color="auto"/>
      </w:divBdr>
    </w:div>
    <w:div w:id="1421414703">
      <w:bodyDiv w:val="1"/>
      <w:marLeft w:val="0"/>
      <w:marRight w:val="0"/>
      <w:marTop w:val="0"/>
      <w:marBottom w:val="0"/>
      <w:divBdr>
        <w:top w:val="none" w:sz="0" w:space="0" w:color="auto"/>
        <w:left w:val="none" w:sz="0" w:space="0" w:color="auto"/>
        <w:bottom w:val="none" w:sz="0" w:space="0" w:color="auto"/>
        <w:right w:val="none" w:sz="0" w:space="0" w:color="auto"/>
      </w:divBdr>
    </w:div>
    <w:div w:id="1421608698">
      <w:bodyDiv w:val="1"/>
      <w:marLeft w:val="0"/>
      <w:marRight w:val="0"/>
      <w:marTop w:val="0"/>
      <w:marBottom w:val="0"/>
      <w:divBdr>
        <w:top w:val="none" w:sz="0" w:space="0" w:color="auto"/>
        <w:left w:val="none" w:sz="0" w:space="0" w:color="auto"/>
        <w:bottom w:val="none" w:sz="0" w:space="0" w:color="auto"/>
        <w:right w:val="none" w:sz="0" w:space="0" w:color="auto"/>
      </w:divBdr>
    </w:div>
    <w:div w:id="1421832367">
      <w:bodyDiv w:val="1"/>
      <w:marLeft w:val="0"/>
      <w:marRight w:val="0"/>
      <w:marTop w:val="0"/>
      <w:marBottom w:val="0"/>
      <w:divBdr>
        <w:top w:val="none" w:sz="0" w:space="0" w:color="auto"/>
        <w:left w:val="none" w:sz="0" w:space="0" w:color="auto"/>
        <w:bottom w:val="none" w:sz="0" w:space="0" w:color="auto"/>
        <w:right w:val="none" w:sz="0" w:space="0" w:color="auto"/>
      </w:divBdr>
    </w:div>
    <w:div w:id="1421832859">
      <w:bodyDiv w:val="1"/>
      <w:marLeft w:val="0"/>
      <w:marRight w:val="0"/>
      <w:marTop w:val="0"/>
      <w:marBottom w:val="0"/>
      <w:divBdr>
        <w:top w:val="none" w:sz="0" w:space="0" w:color="auto"/>
        <w:left w:val="none" w:sz="0" w:space="0" w:color="auto"/>
        <w:bottom w:val="none" w:sz="0" w:space="0" w:color="auto"/>
        <w:right w:val="none" w:sz="0" w:space="0" w:color="auto"/>
      </w:divBdr>
    </w:div>
    <w:div w:id="1421950641">
      <w:bodyDiv w:val="1"/>
      <w:marLeft w:val="0"/>
      <w:marRight w:val="0"/>
      <w:marTop w:val="0"/>
      <w:marBottom w:val="0"/>
      <w:divBdr>
        <w:top w:val="none" w:sz="0" w:space="0" w:color="auto"/>
        <w:left w:val="none" w:sz="0" w:space="0" w:color="auto"/>
        <w:bottom w:val="none" w:sz="0" w:space="0" w:color="auto"/>
        <w:right w:val="none" w:sz="0" w:space="0" w:color="auto"/>
      </w:divBdr>
    </w:div>
    <w:div w:id="1422026278">
      <w:bodyDiv w:val="1"/>
      <w:marLeft w:val="0"/>
      <w:marRight w:val="0"/>
      <w:marTop w:val="0"/>
      <w:marBottom w:val="0"/>
      <w:divBdr>
        <w:top w:val="none" w:sz="0" w:space="0" w:color="auto"/>
        <w:left w:val="none" w:sz="0" w:space="0" w:color="auto"/>
        <w:bottom w:val="none" w:sz="0" w:space="0" w:color="auto"/>
        <w:right w:val="none" w:sz="0" w:space="0" w:color="auto"/>
      </w:divBdr>
    </w:div>
    <w:div w:id="1422096217">
      <w:bodyDiv w:val="1"/>
      <w:marLeft w:val="0"/>
      <w:marRight w:val="0"/>
      <w:marTop w:val="0"/>
      <w:marBottom w:val="0"/>
      <w:divBdr>
        <w:top w:val="none" w:sz="0" w:space="0" w:color="auto"/>
        <w:left w:val="none" w:sz="0" w:space="0" w:color="auto"/>
        <w:bottom w:val="none" w:sz="0" w:space="0" w:color="auto"/>
        <w:right w:val="none" w:sz="0" w:space="0" w:color="auto"/>
      </w:divBdr>
    </w:div>
    <w:div w:id="1422213915">
      <w:bodyDiv w:val="1"/>
      <w:marLeft w:val="0"/>
      <w:marRight w:val="0"/>
      <w:marTop w:val="0"/>
      <w:marBottom w:val="0"/>
      <w:divBdr>
        <w:top w:val="none" w:sz="0" w:space="0" w:color="auto"/>
        <w:left w:val="none" w:sz="0" w:space="0" w:color="auto"/>
        <w:bottom w:val="none" w:sz="0" w:space="0" w:color="auto"/>
        <w:right w:val="none" w:sz="0" w:space="0" w:color="auto"/>
      </w:divBdr>
    </w:div>
    <w:div w:id="1422339841">
      <w:bodyDiv w:val="1"/>
      <w:marLeft w:val="0"/>
      <w:marRight w:val="0"/>
      <w:marTop w:val="0"/>
      <w:marBottom w:val="0"/>
      <w:divBdr>
        <w:top w:val="none" w:sz="0" w:space="0" w:color="auto"/>
        <w:left w:val="none" w:sz="0" w:space="0" w:color="auto"/>
        <w:bottom w:val="none" w:sz="0" w:space="0" w:color="auto"/>
        <w:right w:val="none" w:sz="0" w:space="0" w:color="auto"/>
      </w:divBdr>
    </w:div>
    <w:div w:id="1422409049">
      <w:bodyDiv w:val="1"/>
      <w:marLeft w:val="0"/>
      <w:marRight w:val="0"/>
      <w:marTop w:val="0"/>
      <w:marBottom w:val="0"/>
      <w:divBdr>
        <w:top w:val="none" w:sz="0" w:space="0" w:color="auto"/>
        <w:left w:val="none" w:sz="0" w:space="0" w:color="auto"/>
        <w:bottom w:val="none" w:sz="0" w:space="0" w:color="auto"/>
        <w:right w:val="none" w:sz="0" w:space="0" w:color="auto"/>
      </w:divBdr>
    </w:div>
    <w:div w:id="1422482747">
      <w:bodyDiv w:val="1"/>
      <w:marLeft w:val="0"/>
      <w:marRight w:val="0"/>
      <w:marTop w:val="0"/>
      <w:marBottom w:val="0"/>
      <w:divBdr>
        <w:top w:val="none" w:sz="0" w:space="0" w:color="auto"/>
        <w:left w:val="none" w:sz="0" w:space="0" w:color="auto"/>
        <w:bottom w:val="none" w:sz="0" w:space="0" w:color="auto"/>
        <w:right w:val="none" w:sz="0" w:space="0" w:color="auto"/>
      </w:divBdr>
    </w:div>
    <w:div w:id="1422529639">
      <w:bodyDiv w:val="1"/>
      <w:marLeft w:val="0"/>
      <w:marRight w:val="0"/>
      <w:marTop w:val="0"/>
      <w:marBottom w:val="0"/>
      <w:divBdr>
        <w:top w:val="none" w:sz="0" w:space="0" w:color="auto"/>
        <w:left w:val="none" w:sz="0" w:space="0" w:color="auto"/>
        <w:bottom w:val="none" w:sz="0" w:space="0" w:color="auto"/>
        <w:right w:val="none" w:sz="0" w:space="0" w:color="auto"/>
      </w:divBdr>
    </w:div>
    <w:div w:id="1422676504">
      <w:bodyDiv w:val="1"/>
      <w:marLeft w:val="0"/>
      <w:marRight w:val="0"/>
      <w:marTop w:val="0"/>
      <w:marBottom w:val="0"/>
      <w:divBdr>
        <w:top w:val="none" w:sz="0" w:space="0" w:color="auto"/>
        <w:left w:val="none" w:sz="0" w:space="0" w:color="auto"/>
        <w:bottom w:val="none" w:sz="0" w:space="0" w:color="auto"/>
        <w:right w:val="none" w:sz="0" w:space="0" w:color="auto"/>
      </w:divBdr>
    </w:div>
    <w:div w:id="1422677547">
      <w:bodyDiv w:val="1"/>
      <w:marLeft w:val="0"/>
      <w:marRight w:val="0"/>
      <w:marTop w:val="0"/>
      <w:marBottom w:val="0"/>
      <w:divBdr>
        <w:top w:val="none" w:sz="0" w:space="0" w:color="auto"/>
        <w:left w:val="none" w:sz="0" w:space="0" w:color="auto"/>
        <w:bottom w:val="none" w:sz="0" w:space="0" w:color="auto"/>
        <w:right w:val="none" w:sz="0" w:space="0" w:color="auto"/>
      </w:divBdr>
    </w:div>
    <w:div w:id="1422679296">
      <w:bodyDiv w:val="1"/>
      <w:marLeft w:val="0"/>
      <w:marRight w:val="0"/>
      <w:marTop w:val="0"/>
      <w:marBottom w:val="0"/>
      <w:divBdr>
        <w:top w:val="none" w:sz="0" w:space="0" w:color="auto"/>
        <w:left w:val="none" w:sz="0" w:space="0" w:color="auto"/>
        <w:bottom w:val="none" w:sz="0" w:space="0" w:color="auto"/>
        <w:right w:val="none" w:sz="0" w:space="0" w:color="auto"/>
      </w:divBdr>
    </w:div>
    <w:div w:id="1422792559">
      <w:bodyDiv w:val="1"/>
      <w:marLeft w:val="0"/>
      <w:marRight w:val="0"/>
      <w:marTop w:val="0"/>
      <w:marBottom w:val="0"/>
      <w:divBdr>
        <w:top w:val="none" w:sz="0" w:space="0" w:color="auto"/>
        <w:left w:val="none" w:sz="0" w:space="0" w:color="auto"/>
        <w:bottom w:val="none" w:sz="0" w:space="0" w:color="auto"/>
        <w:right w:val="none" w:sz="0" w:space="0" w:color="auto"/>
      </w:divBdr>
    </w:div>
    <w:div w:id="1422794940">
      <w:bodyDiv w:val="1"/>
      <w:marLeft w:val="0"/>
      <w:marRight w:val="0"/>
      <w:marTop w:val="0"/>
      <w:marBottom w:val="0"/>
      <w:divBdr>
        <w:top w:val="none" w:sz="0" w:space="0" w:color="auto"/>
        <w:left w:val="none" w:sz="0" w:space="0" w:color="auto"/>
        <w:bottom w:val="none" w:sz="0" w:space="0" w:color="auto"/>
        <w:right w:val="none" w:sz="0" w:space="0" w:color="auto"/>
      </w:divBdr>
    </w:div>
    <w:div w:id="1422801033">
      <w:bodyDiv w:val="1"/>
      <w:marLeft w:val="0"/>
      <w:marRight w:val="0"/>
      <w:marTop w:val="0"/>
      <w:marBottom w:val="0"/>
      <w:divBdr>
        <w:top w:val="none" w:sz="0" w:space="0" w:color="auto"/>
        <w:left w:val="none" w:sz="0" w:space="0" w:color="auto"/>
        <w:bottom w:val="none" w:sz="0" w:space="0" w:color="auto"/>
        <w:right w:val="none" w:sz="0" w:space="0" w:color="auto"/>
      </w:divBdr>
    </w:div>
    <w:div w:id="1422988133">
      <w:bodyDiv w:val="1"/>
      <w:marLeft w:val="0"/>
      <w:marRight w:val="0"/>
      <w:marTop w:val="0"/>
      <w:marBottom w:val="0"/>
      <w:divBdr>
        <w:top w:val="none" w:sz="0" w:space="0" w:color="auto"/>
        <w:left w:val="none" w:sz="0" w:space="0" w:color="auto"/>
        <w:bottom w:val="none" w:sz="0" w:space="0" w:color="auto"/>
        <w:right w:val="none" w:sz="0" w:space="0" w:color="auto"/>
      </w:divBdr>
    </w:div>
    <w:div w:id="1422992404">
      <w:bodyDiv w:val="1"/>
      <w:marLeft w:val="0"/>
      <w:marRight w:val="0"/>
      <w:marTop w:val="0"/>
      <w:marBottom w:val="0"/>
      <w:divBdr>
        <w:top w:val="none" w:sz="0" w:space="0" w:color="auto"/>
        <w:left w:val="none" w:sz="0" w:space="0" w:color="auto"/>
        <w:bottom w:val="none" w:sz="0" w:space="0" w:color="auto"/>
        <w:right w:val="none" w:sz="0" w:space="0" w:color="auto"/>
      </w:divBdr>
    </w:div>
    <w:div w:id="1422994597">
      <w:bodyDiv w:val="1"/>
      <w:marLeft w:val="0"/>
      <w:marRight w:val="0"/>
      <w:marTop w:val="0"/>
      <w:marBottom w:val="0"/>
      <w:divBdr>
        <w:top w:val="none" w:sz="0" w:space="0" w:color="auto"/>
        <w:left w:val="none" w:sz="0" w:space="0" w:color="auto"/>
        <w:bottom w:val="none" w:sz="0" w:space="0" w:color="auto"/>
        <w:right w:val="none" w:sz="0" w:space="0" w:color="auto"/>
      </w:divBdr>
    </w:div>
    <w:div w:id="1423179876">
      <w:bodyDiv w:val="1"/>
      <w:marLeft w:val="0"/>
      <w:marRight w:val="0"/>
      <w:marTop w:val="0"/>
      <w:marBottom w:val="0"/>
      <w:divBdr>
        <w:top w:val="none" w:sz="0" w:space="0" w:color="auto"/>
        <w:left w:val="none" w:sz="0" w:space="0" w:color="auto"/>
        <w:bottom w:val="none" w:sz="0" w:space="0" w:color="auto"/>
        <w:right w:val="none" w:sz="0" w:space="0" w:color="auto"/>
      </w:divBdr>
    </w:div>
    <w:div w:id="1423183841">
      <w:bodyDiv w:val="1"/>
      <w:marLeft w:val="0"/>
      <w:marRight w:val="0"/>
      <w:marTop w:val="0"/>
      <w:marBottom w:val="0"/>
      <w:divBdr>
        <w:top w:val="none" w:sz="0" w:space="0" w:color="auto"/>
        <w:left w:val="none" w:sz="0" w:space="0" w:color="auto"/>
        <w:bottom w:val="none" w:sz="0" w:space="0" w:color="auto"/>
        <w:right w:val="none" w:sz="0" w:space="0" w:color="auto"/>
      </w:divBdr>
    </w:div>
    <w:div w:id="1423380338">
      <w:bodyDiv w:val="1"/>
      <w:marLeft w:val="0"/>
      <w:marRight w:val="0"/>
      <w:marTop w:val="0"/>
      <w:marBottom w:val="0"/>
      <w:divBdr>
        <w:top w:val="none" w:sz="0" w:space="0" w:color="auto"/>
        <w:left w:val="none" w:sz="0" w:space="0" w:color="auto"/>
        <w:bottom w:val="none" w:sz="0" w:space="0" w:color="auto"/>
        <w:right w:val="none" w:sz="0" w:space="0" w:color="auto"/>
      </w:divBdr>
    </w:div>
    <w:div w:id="1423573155">
      <w:bodyDiv w:val="1"/>
      <w:marLeft w:val="0"/>
      <w:marRight w:val="0"/>
      <w:marTop w:val="0"/>
      <w:marBottom w:val="0"/>
      <w:divBdr>
        <w:top w:val="none" w:sz="0" w:space="0" w:color="auto"/>
        <w:left w:val="none" w:sz="0" w:space="0" w:color="auto"/>
        <w:bottom w:val="none" w:sz="0" w:space="0" w:color="auto"/>
        <w:right w:val="none" w:sz="0" w:space="0" w:color="auto"/>
      </w:divBdr>
    </w:div>
    <w:div w:id="1423602760">
      <w:bodyDiv w:val="1"/>
      <w:marLeft w:val="0"/>
      <w:marRight w:val="0"/>
      <w:marTop w:val="0"/>
      <w:marBottom w:val="0"/>
      <w:divBdr>
        <w:top w:val="none" w:sz="0" w:space="0" w:color="auto"/>
        <w:left w:val="none" w:sz="0" w:space="0" w:color="auto"/>
        <w:bottom w:val="none" w:sz="0" w:space="0" w:color="auto"/>
        <w:right w:val="none" w:sz="0" w:space="0" w:color="auto"/>
      </w:divBdr>
    </w:div>
    <w:div w:id="1423641249">
      <w:bodyDiv w:val="1"/>
      <w:marLeft w:val="0"/>
      <w:marRight w:val="0"/>
      <w:marTop w:val="0"/>
      <w:marBottom w:val="0"/>
      <w:divBdr>
        <w:top w:val="none" w:sz="0" w:space="0" w:color="auto"/>
        <w:left w:val="none" w:sz="0" w:space="0" w:color="auto"/>
        <w:bottom w:val="none" w:sz="0" w:space="0" w:color="auto"/>
        <w:right w:val="none" w:sz="0" w:space="0" w:color="auto"/>
      </w:divBdr>
    </w:div>
    <w:div w:id="1423792060">
      <w:bodyDiv w:val="1"/>
      <w:marLeft w:val="0"/>
      <w:marRight w:val="0"/>
      <w:marTop w:val="0"/>
      <w:marBottom w:val="0"/>
      <w:divBdr>
        <w:top w:val="none" w:sz="0" w:space="0" w:color="auto"/>
        <w:left w:val="none" w:sz="0" w:space="0" w:color="auto"/>
        <w:bottom w:val="none" w:sz="0" w:space="0" w:color="auto"/>
        <w:right w:val="none" w:sz="0" w:space="0" w:color="auto"/>
      </w:divBdr>
    </w:div>
    <w:div w:id="1423837276">
      <w:bodyDiv w:val="1"/>
      <w:marLeft w:val="0"/>
      <w:marRight w:val="0"/>
      <w:marTop w:val="0"/>
      <w:marBottom w:val="0"/>
      <w:divBdr>
        <w:top w:val="none" w:sz="0" w:space="0" w:color="auto"/>
        <w:left w:val="none" w:sz="0" w:space="0" w:color="auto"/>
        <w:bottom w:val="none" w:sz="0" w:space="0" w:color="auto"/>
        <w:right w:val="none" w:sz="0" w:space="0" w:color="auto"/>
      </w:divBdr>
    </w:div>
    <w:div w:id="1424228679">
      <w:bodyDiv w:val="1"/>
      <w:marLeft w:val="0"/>
      <w:marRight w:val="0"/>
      <w:marTop w:val="0"/>
      <w:marBottom w:val="0"/>
      <w:divBdr>
        <w:top w:val="none" w:sz="0" w:space="0" w:color="auto"/>
        <w:left w:val="none" w:sz="0" w:space="0" w:color="auto"/>
        <w:bottom w:val="none" w:sz="0" w:space="0" w:color="auto"/>
        <w:right w:val="none" w:sz="0" w:space="0" w:color="auto"/>
      </w:divBdr>
    </w:div>
    <w:div w:id="1424299775">
      <w:bodyDiv w:val="1"/>
      <w:marLeft w:val="0"/>
      <w:marRight w:val="0"/>
      <w:marTop w:val="0"/>
      <w:marBottom w:val="0"/>
      <w:divBdr>
        <w:top w:val="none" w:sz="0" w:space="0" w:color="auto"/>
        <w:left w:val="none" w:sz="0" w:space="0" w:color="auto"/>
        <w:bottom w:val="none" w:sz="0" w:space="0" w:color="auto"/>
        <w:right w:val="none" w:sz="0" w:space="0" w:color="auto"/>
      </w:divBdr>
    </w:div>
    <w:div w:id="1424301478">
      <w:bodyDiv w:val="1"/>
      <w:marLeft w:val="0"/>
      <w:marRight w:val="0"/>
      <w:marTop w:val="0"/>
      <w:marBottom w:val="0"/>
      <w:divBdr>
        <w:top w:val="none" w:sz="0" w:space="0" w:color="auto"/>
        <w:left w:val="none" w:sz="0" w:space="0" w:color="auto"/>
        <w:bottom w:val="none" w:sz="0" w:space="0" w:color="auto"/>
        <w:right w:val="none" w:sz="0" w:space="0" w:color="auto"/>
      </w:divBdr>
    </w:div>
    <w:div w:id="1424378467">
      <w:bodyDiv w:val="1"/>
      <w:marLeft w:val="0"/>
      <w:marRight w:val="0"/>
      <w:marTop w:val="0"/>
      <w:marBottom w:val="0"/>
      <w:divBdr>
        <w:top w:val="none" w:sz="0" w:space="0" w:color="auto"/>
        <w:left w:val="none" w:sz="0" w:space="0" w:color="auto"/>
        <w:bottom w:val="none" w:sz="0" w:space="0" w:color="auto"/>
        <w:right w:val="none" w:sz="0" w:space="0" w:color="auto"/>
      </w:divBdr>
    </w:div>
    <w:div w:id="1424451675">
      <w:bodyDiv w:val="1"/>
      <w:marLeft w:val="0"/>
      <w:marRight w:val="0"/>
      <w:marTop w:val="0"/>
      <w:marBottom w:val="0"/>
      <w:divBdr>
        <w:top w:val="none" w:sz="0" w:space="0" w:color="auto"/>
        <w:left w:val="none" w:sz="0" w:space="0" w:color="auto"/>
        <w:bottom w:val="none" w:sz="0" w:space="0" w:color="auto"/>
        <w:right w:val="none" w:sz="0" w:space="0" w:color="auto"/>
      </w:divBdr>
    </w:div>
    <w:div w:id="1424499134">
      <w:bodyDiv w:val="1"/>
      <w:marLeft w:val="0"/>
      <w:marRight w:val="0"/>
      <w:marTop w:val="0"/>
      <w:marBottom w:val="0"/>
      <w:divBdr>
        <w:top w:val="none" w:sz="0" w:space="0" w:color="auto"/>
        <w:left w:val="none" w:sz="0" w:space="0" w:color="auto"/>
        <w:bottom w:val="none" w:sz="0" w:space="0" w:color="auto"/>
        <w:right w:val="none" w:sz="0" w:space="0" w:color="auto"/>
      </w:divBdr>
    </w:div>
    <w:div w:id="1424568734">
      <w:bodyDiv w:val="1"/>
      <w:marLeft w:val="0"/>
      <w:marRight w:val="0"/>
      <w:marTop w:val="0"/>
      <w:marBottom w:val="0"/>
      <w:divBdr>
        <w:top w:val="none" w:sz="0" w:space="0" w:color="auto"/>
        <w:left w:val="none" w:sz="0" w:space="0" w:color="auto"/>
        <w:bottom w:val="none" w:sz="0" w:space="0" w:color="auto"/>
        <w:right w:val="none" w:sz="0" w:space="0" w:color="auto"/>
      </w:divBdr>
    </w:div>
    <w:div w:id="1424568985">
      <w:bodyDiv w:val="1"/>
      <w:marLeft w:val="0"/>
      <w:marRight w:val="0"/>
      <w:marTop w:val="0"/>
      <w:marBottom w:val="0"/>
      <w:divBdr>
        <w:top w:val="none" w:sz="0" w:space="0" w:color="auto"/>
        <w:left w:val="none" w:sz="0" w:space="0" w:color="auto"/>
        <w:bottom w:val="none" w:sz="0" w:space="0" w:color="auto"/>
        <w:right w:val="none" w:sz="0" w:space="0" w:color="auto"/>
      </w:divBdr>
    </w:div>
    <w:div w:id="1424573030">
      <w:bodyDiv w:val="1"/>
      <w:marLeft w:val="0"/>
      <w:marRight w:val="0"/>
      <w:marTop w:val="0"/>
      <w:marBottom w:val="0"/>
      <w:divBdr>
        <w:top w:val="none" w:sz="0" w:space="0" w:color="auto"/>
        <w:left w:val="none" w:sz="0" w:space="0" w:color="auto"/>
        <w:bottom w:val="none" w:sz="0" w:space="0" w:color="auto"/>
        <w:right w:val="none" w:sz="0" w:space="0" w:color="auto"/>
      </w:divBdr>
    </w:div>
    <w:div w:id="1424688094">
      <w:bodyDiv w:val="1"/>
      <w:marLeft w:val="0"/>
      <w:marRight w:val="0"/>
      <w:marTop w:val="0"/>
      <w:marBottom w:val="0"/>
      <w:divBdr>
        <w:top w:val="none" w:sz="0" w:space="0" w:color="auto"/>
        <w:left w:val="none" w:sz="0" w:space="0" w:color="auto"/>
        <w:bottom w:val="none" w:sz="0" w:space="0" w:color="auto"/>
        <w:right w:val="none" w:sz="0" w:space="0" w:color="auto"/>
      </w:divBdr>
    </w:div>
    <w:div w:id="1424688652">
      <w:bodyDiv w:val="1"/>
      <w:marLeft w:val="0"/>
      <w:marRight w:val="0"/>
      <w:marTop w:val="0"/>
      <w:marBottom w:val="0"/>
      <w:divBdr>
        <w:top w:val="none" w:sz="0" w:space="0" w:color="auto"/>
        <w:left w:val="none" w:sz="0" w:space="0" w:color="auto"/>
        <w:bottom w:val="none" w:sz="0" w:space="0" w:color="auto"/>
        <w:right w:val="none" w:sz="0" w:space="0" w:color="auto"/>
      </w:divBdr>
    </w:div>
    <w:div w:id="1425033602">
      <w:bodyDiv w:val="1"/>
      <w:marLeft w:val="0"/>
      <w:marRight w:val="0"/>
      <w:marTop w:val="0"/>
      <w:marBottom w:val="0"/>
      <w:divBdr>
        <w:top w:val="none" w:sz="0" w:space="0" w:color="auto"/>
        <w:left w:val="none" w:sz="0" w:space="0" w:color="auto"/>
        <w:bottom w:val="none" w:sz="0" w:space="0" w:color="auto"/>
        <w:right w:val="none" w:sz="0" w:space="0" w:color="auto"/>
      </w:divBdr>
    </w:div>
    <w:div w:id="1425109799">
      <w:bodyDiv w:val="1"/>
      <w:marLeft w:val="0"/>
      <w:marRight w:val="0"/>
      <w:marTop w:val="0"/>
      <w:marBottom w:val="0"/>
      <w:divBdr>
        <w:top w:val="none" w:sz="0" w:space="0" w:color="auto"/>
        <w:left w:val="none" w:sz="0" w:space="0" w:color="auto"/>
        <w:bottom w:val="none" w:sz="0" w:space="0" w:color="auto"/>
        <w:right w:val="none" w:sz="0" w:space="0" w:color="auto"/>
      </w:divBdr>
    </w:div>
    <w:div w:id="1425151012">
      <w:bodyDiv w:val="1"/>
      <w:marLeft w:val="0"/>
      <w:marRight w:val="0"/>
      <w:marTop w:val="0"/>
      <w:marBottom w:val="0"/>
      <w:divBdr>
        <w:top w:val="none" w:sz="0" w:space="0" w:color="auto"/>
        <w:left w:val="none" w:sz="0" w:space="0" w:color="auto"/>
        <w:bottom w:val="none" w:sz="0" w:space="0" w:color="auto"/>
        <w:right w:val="none" w:sz="0" w:space="0" w:color="auto"/>
      </w:divBdr>
    </w:div>
    <w:div w:id="1425228368">
      <w:bodyDiv w:val="1"/>
      <w:marLeft w:val="0"/>
      <w:marRight w:val="0"/>
      <w:marTop w:val="0"/>
      <w:marBottom w:val="0"/>
      <w:divBdr>
        <w:top w:val="none" w:sz="0" w:space="0" w:color="auto"/>
        <w:left w:val="none" w:sz="0" w:space="0" w:color="auto"/>
        <w:bottom w:val="none" w:sz="0" w:space="0" w:color="auto"/>
        <w:right w:val="none" w:sz="0" w:space="0" w:color="auto"/>
      </w:divBdr>
    </w:div>
    <w:div w:id="1425295666">
      <w:bodyDiv w:val="1"/>
      <w:marLeft w:val="0"/>
      <w:marRight w:val="0"/>
      <w:marTop w:val="0"/>
      <w:marBottom w:val="0"/>
      <w:divBdr>
        <w:top w:val="none" w:sz="0" w:space="0" w:color="auto"/>
        <w:left w:val="none" w:sz="0" w:space="0" w:color="auto"/>
        <w:bottom w:val="none" w:sz="0" w:space="0" w:color="auto"/>
        <w:right w:val="none" w:sz="0" w:space="0" w:color="auto"/>
      </w:divBdr>
    </w:div>
    <w:div w:id="1425347873">
      <w:bodyDiv w:val="1"/>
      <w:marLeft w:val="0"/>
      <w:marRight w:val="0"/>
      <w:marTop w:val="0"/>
      <w:marBottom w:val="0"/>
      <w:divBdr>
        <w:top w:val="none" w:sz="0" w:space="0" w:color="auto"/>
        <w:left w:val="none" w:sz="0" w:space="0" w:color="auto"/>
        <w:bottom w:val="none" w:sz="0" w:space="0" w:color="auto"/>
        <w:right w:val="none" w:sz="0" w:space="0" w:color="auto"/>
      </w:divBdr>
    </w:div>
    <w:div w:id="1425372948">
      <w:bodyDiv w:val="1"/>
      <w:marLeft w:val="0"/>
      <w:marRight w:val="0"/>
      <w:marTop w:val="0"/>
      <w:marBottom w:val="0"/>
      <w:divBdr>
        <w:top w:val="none" w:sz="0" w:space="0" w:color="auto"/>
        <w:left w:val="none" w:sz="0" w:space="0" w:color="auto"/>
        <w:bottom w:val="none" w:sz="0" w:space="0" w:color="auto"/>
        <w:right w:val="none" w:sz="0" w:space="0" w:color="auto"/>
      </w:divBdr>
    </w:div>
    <w:div w:id="1425413987">
      <w:bodyDiv w:val="1"/>
      <w:marLeft w:val="0"/>
      <w:marRight w:val="0"/>
      <w:marTop w:val="0"/>
      <w:marBottom w:val="0"/>
      <w:divBdr>
        <w:top w:val="none" w:sz="0" w:space="0" w:color="auto"/>
        <w:left w:val="none" w:sz="0" w:space="0" w:color="auto"/>
        <w:bottom w:val="none" w:sz="0" w:space="0" w:color="auto"/>
        <w:right w:val="none" w:sz="0" w:space="0" w:color="auto"/>
      </w:divBdr>
    </w:div>
    <w:div w:id="1425494279">
      <w:bodyDiv w:val="1"/>
      <w:marLeft w:val="0"/>
      <w:marRight w:val="0"/>
      <w:marTop w:val="0"/>
      <w:marBottom w:val="0"/>
      <w:divBdr>
        <w:top w:val="none" w:sz="0" w:space="0" w:color="auto"/>
        <w:left w:val="none" w:sz="0" w:space="0" w:color="auto"/>
        <w:bottom w:val="none" w:sz="0" w:space="0" w:color="auto"/>
        <w:right w:val="none" w:sz="0" w:space="0" w:color="auto"/>
      </w:divBdr>
    </w:div>
    <w:div w:id="1425565573">
      <w:bodyDiv w:val="1"/>
      <w:marLeft w:val="0"/>
      <w:marRight w:val="0"/>
      <w:marTop w:val="0"/>
      <w:marBottom w:val="0"/>
      <w:divBdr>
        <w:top w:val="none" w:sz="0" w:space="0" w:color="auto"/>
        <w:left w:val="none" w:sz="0" w:space="0" w:color="auto"/>
        <w:bottom w:val="none" w:sz="0" w:space="0" w:color="auto"/>
        <w:right w:val="none" w:sz="0" w:space="0" w:color="auto"/>
      </w:divBdr>
    </w:div>
    <w:div w:id="1425615239">
      <w:bodyDiv w:val="1"/>
      <w:marLeft w:val="0"/>
      <w:marRight w:val="0"/>
      <w:marTop w:val="0"/>
      <w:marBottom w:val="0"/>
      <w:divBdr>
        <w:top w:val="none" w:sz="0" w:space="0" w:color="auto"/>
        <w:left w:val="none" w:sz="0" w:space="0" w:color="auto"/>
        <w:bottom w:val="none" w:sz="0" w:space="0" w:color="auto"/>
        <w:right w:val="none" w:sz="0" w:space="0" w:color="auto"/>
      </w:divBdr>
    </w:div>
    <w:div w:id="1425691827">
      <w:bodyDiv w:val="1"/>
      <w:marLeft w:val="0"/>
      <w:marRight w:val="0"/>
      <w:marTop w:val="0"/>
      <w:marBottom w:val="0"/>
      <w:divBdr>
        <w:top w:val="none" w:sz="0" w:space="0" w:color="auto"/>
        <w:left w:val="none" w:sz="0" w:space="0" w:color="auto"/>
        <w:bottom w:val="none" w:sz="0" w:space="0" w:color="auto"/>
        <w:right w:val="none" w:sz="0" w:space="0" w:color="auto"/>
      </w:divBdr>
    </w:div>
    <w:div w:id="1425884906">
      <w:bodyDiv w:val="1"/>
      <w:marLeft w:val="0"/>
      <w:marRight w:val="0"/>
      <w:marTop w:val="0"/>
      <w:marBottom w:val="0"/>
      <w:divBdr>
        <w:top w:val="none" w:sz="0" w:space="0" w:color="auto"/>
        <w:left w:val="none" w:sz="0" w:space="0" w:color="auto"/>
        <w:bottom w:val="none" w:sz="0" w:space="0" w:color="auto"/>
        <w:right w:val="none" w:sz="0" w:space="0" w:color="auto"/>
      </w:divBdr>
    </w:div>
    <w:div w:id="1425952725">
      <w:bodyDiv w:val="1"/>
      <w:marLeft w:val="0"/>
      <w:marRight w:val="0"/>
      <w:marTop w:val="0"/>
      <w:marBottom w:val="0"/>
      <w:divBdr>
        <w:top w:val="none" w:sz="0" w:space="0" w:color="auto"/>
        <w:left w:val="none" w:sz="0" w:space="0" w:color="auto"/>
        <w:bottom w:val="none" w:sz="0" w:space="0" w:color="auto"/>
        <w:right w:val="none" w:sz="0" w:space="0" w:color="auto"/>
      </w:divBdr>
    </w:div>
    <w:div w:id="1426026560">
      <w:bodyDiv w:val="1"/>
      <w:marLeft w:val="0"/>
      <w:marRight w:val="0"/>
      <w:marTop w:val="0"/>
      <w:marBottom w:val="0"/>
      <w:divBdr>
        <w:top w:val="none" w:sz="0" w:space="0" w:color="auto"/>
        <w:left w:val="none" w:sz="0" w:space="0" w:color="auto"/>
        <w:bottom w:val="none" w:sz="0" w:space="0" w:color="auto"/>
        <w:right w:val="none" w:sz="0" w:space="0" w:color="auto"/>
      </w:divBdr>
    </w:div>
    <w:div w:id="1426072273">
      <w:bodyDiv w:val="1"/>
      <w:marLeft w:val="0"/>
      <w:marRight w:val="0"/>
      <w:marTop w:val="0"/>
      <w:marBottom w:val="0"/>
      <w:divBdr>
        <w:top w:val="none" w:sz="0" w:space="0" w:color="auto"/>
        <w:left w:val="none" w:sz="0" w:space="0" w:color="auto"/>
        <w:bottom w:val="none" w:sz="0" w:space="0" w:color="auto"/>
        <w:right w:val="none" w:sz="0" w:space="0" w:color="auto"/>
      </w:divBdr>
    </w:div>
    <w:div w:id="1426144422">
      <w:bodyDiv w:val="1"/>
      <w:marLeft w:val="0"/>
      <w:marRight w:val="0"/>
      <w:marTop w:val="0"/>
      <w:marBottom w:val="0"/>
      <w:divBdr>
        <w:top w:val="none" w:sz="0" w:space="0" w:color="auto"/>
        <w:left w:val="none" w:sz="0" w:space="0" w:color="auto"/>
        <w:bottom w:val="none" w:sz="0" w:space="0" w:color="auto"/>
        <w:right w:val="none" w:sz="0" w:space="0" w:color="auto"/>
      </w:divBdr>
    </w:div>
    <w:div w:id="1426153631">
      <w:bodyDiv w:val="1"/>
      <w:marLeft w:val="0"/>
      <w:marRight w:val="0"/>
      <w:marTop w:val="0"/>
      <w:marBottom w:val="0"/>
      <w:divBdr>
        <w:top w:val="none" w:sz="0" w:space="0" w:color="auto"/>
        <w:left w:val="none" w:sz="0" w:space="0" w:color="auto"/>
        <w:bottom w:val="none" w:sz="0" w:space="0" w:color="auto"/>
        <w:right w:val="none" w:sz="0" w:space="0" w:color="auto"/>
      </w:divBdr>
    </w:div>
    <w:div w:id="1426265779">
      <w:bodyDiv w:val="1"/>
      <w:marLeft w:val="0"/>
      <w:marRight w:val="0"/>
      <w:marTop w:val="0"/>
      <w:marBottom w:val="0"/>
      <w:divBdr>
        <w:top w:val="none" w:sz="0" w:space="0" w:color="auto"/>
        <w:left w:val="none" w:sz="0" w:space="0" w:color="auto"/>
        <w:bottom w:val="none" w:sz="0" w:space="0" w:color="auto"/>
        <w:right w:val="none" w:sz="0" w:space="0" w:color="auto"/>
      </w:divBdr>
    </w:div>
    <w:div w:id="1426344288">
      <w:bodyDiv w:val="1"/>
      <w:marLeft w:val="0"/>
      <w:marRight w:val="0"/>
      <w:marTop w:val="0"/>
      <w:marBottom w:val="0"/>
      <w:divBdr>
        <w:top w:val="none" w:sz="0" w:space="0" w:color="auto"/>
        <w:left w:val="none" w:sz="0" w:space="0" w:color="auto"/>
        <w:bottom w:val="none" w:sz="0" w:space="0" w:color="auto"/>
        <w:right w:val="none" w:sz="0" w:space="0" w:color="auto"/>
      </w:divBdr>
    </w:div>
    <w:div w:id="1426422589">
      <w:bodyDiv w:val="1"/>
      <w:marLeft w:val="0"/>
      <w:marRight w:val="0"/>
      <w:marTop w:val="0"/>
      <w:marBottom w:val="0"/>
      <w:divBdr>
        <w:top w:val="none" w:sz="0" w:space="0" w:color="auto"/>
        <w:left w:val="none" w:sz="0" w:space="0" w:color="auto"/>
        <w:bottom w:val="none" w:sz="0" w:space="0" w:color="auto"/>
        <w:right w:val="none" w:sz="0" w:space="0" w:color="auto"/>
      </w:divBdr>
    </w:div>
    <w:div w:id="1426532845">
      <w:bodyDiv w:val="1"/>
      <w:marLeft w:val="0"/>
      <w:marRight w:val="0"/>
      <w:marTop w:val="0"/>
      <w:marBottom w:val="0"/>
      <w:divBdr>
        <w:top w:val="none" w:sz="0" w:space="0" w:color="auto"/>
        <w:left w:val="none" w:sz="0" w:space="0" w:color="auto"/>
        <w:bottom w:val="none" w:sz="0" w:space="0" w:color="auto"/>
        <w:right w:val="none" w:sz="0" w:space="0" w:color="auto"/>
      </w:divBdr>
    </w:div>
    <w:div w:id="1426539057">
      <w:bodyDiv w:val="1"/>
      <w:marLeft w:val="0"/>
      <w:marRight w:val="0"/>
      <w:marTop w:val="0"/>
      <w:marBottom w:val="0"/>
      <w:divBdr>
        <w:top w:val="none" w:sz="0" w:space="0" w:color="auto"/>
        <w:left w:val="none" w:sz="0" w:space="0" w:color="auto"/>
        <w:bottom w:val="none" w:sz="0" w:space="0" w:color="auto"/>
        <w:right w:val="none" w:sz="0" w:space="0" w:color="auto"/>
      </w:divBdr>
    </w:div>
    <w:div w:id="1426682520">
      <w:bodyDiv w:val="1"/>
      <w:marLeft w:val="0"/>
      <w:marRight w:val="0"/>
      <w:marTop w:val="0"/>
      <w:marBottom w:val="0"/>
      <w:divBdr>
        <w:top w:val="none" w:sz="0" w:space="0" w:color="auto"/>
        <w:left w:val="none" w:sz="0" w:space="0" w:color="auto"/>
        <w:bottom w:val="none" w:sz="0" w:space="0" w:color="auto"/>
        <w:right w:val="none" w:sz="0" w:space="0" w:color="auto"/>
      </w:divBdr>
    </w:div>
    <w:div w:id="1426851075">
      <w:bodyDiv w:val="1"/>
      <w:marLeft w:val="0"/>
      <w:marRight w:val="0"/>
      <w:marTop w:val="0"/>
      <w:marBottom w:val="0"/>
      <w:divBdr>
        <w:top w:val="none" w:sz="0" w:space="0" w:color="auto"/>
        <w:left w:val="none" w:sz="0" w:space="0" w:color="auto"/>
        <w:bottom w:val="none" w:sz="0" w:space="0" w:color="auto"/>
        <w:right w:val="none" w:sz="0" w:space="0" w:color="auto"/>
      </w:divBdr>
    </w:div>
    <w:div w:id="1426851118">
      <w:bodyDiv w:val="1"/>
      <w:marLeft w:val="0"/>
      <w:marRight w:val="0"/>
      <w:marTop w:val="0"/>
      <w:marBottom w:val="0"/>
      <w:divBdr>
        <w:top w:val="none" w:sz="0" w:space="0" w:color="auto"/>
        <w:left w:val="none" w:sz="0" w:space="0" w:color="auto"/>
        <w:bottom w:val="none" w:sz="0" w:space="0" w:color="auto"/>
        <w:right w:val="none" w:sz="0" w:space="0" w:color="auto"/>
      </w:divBdr>
    </w:div>
    <w:div w:id="1426851883">
      <w:bodyDiv w:val="1"/>
      <w:marLeft w:val="0"/>
      <w:marRight w:val="0"/>
      <w:marTop w:val="0"/>
      <w:marBottom w:val="0"/>
      <w:divBdr>
        <w:top w:val="none" w:sz="0" w:space="0" w:color="auto"/>
        <w:left w:val="none" w:sz="0" w:space="0" w:color="auto"/>
        <w:bottom w:val="none" w:sz="0" w:space="0" w:color="auto"/>
        <w:right w:val="none" w:sz="0" w:space="0" w:color="auto"/>
      </w:divBdr>
    </w:div>
    <w:div w:id="1426919529">
      <w:bodyDiv w:val="1"/>
      <w:marLeft w:val="0"/>
      <w:marRight w:val="0"/>
      <w:marTop w:val="0"/>
      <w:marBottom w:val="0"/>
      <w:divBdr>
        <w:top w:val="none" w:sz="0" w:space="0" w:color="auto"/>
        <w:left w:val="none" w:sz="0" w:space="0" w:color="auto"/>
        <w:bottom w:val="none" w:sz="0" w:space="0" w:color="auto"/>
        <w:right w:val="none" w:sz="0" w:space="0" w:color="auto"/>
      </w:divBdr>
    </w:div>
    <w:div w:id="1426996853">
      <w:bodyDiv w:val="1"/>
      <w:marLeft w:val="0"/>
      <w:marRight w:val="0"/>
      <w:marTop w:val="0"/>
      <w:marBottom w:val="0"/>
      <w:divBdr>
        <w:top w:val="none" w:sz="0" w:space="0" w:color="auto"/>
        <w:left w:val="none" w:sz="0" w:space="0" w:color="auto"/>
        <w:bottom w:val="none" w:sz="0" w:space="0" w:color="auto"/>
        <w:right w:val="none" w:sz="0" w:space="0" w:color="auto"/>
      </w:divBdr>
    </w:div>
    <w:div w:id="1426999250">
      <w:bodyDiv w:val="1"/>
      <w:marLeft w:val="0"/>
      <w:marRight w:val="0"/>
      <w:marTop w:val="0"/>
      <w:marBottom w:val="0"/>
      <w:divBdr>
        <w:top w:val="none" w:sz="0" w:space="0" w:color="auto"/>
        <w:left w:val="none" w:sz="0" w:space="0" w:color="auto"/>
        <w:bottom w:val="none" w:sz="0" w:space="0" w:color="auto"/>
        <w:right w:val="none" w:sz="0" w:space="0" w:color="auto"/>
      </w:divBdr>
    </w:div>
    <w:div w:id="1426999861">
      <w:bodyDiv w:val="1"/>
      <w:marLeft w:val="0"/>
      <w:marRight w:val="0"/>
      <w:marTop w:val="0"/>
      <w:marBottom w:val="0"/>
      <w:divBdr>
        <w:top w:val="none" w:sz="0" w:space="0" w:color="auto"/>
        <w:left w:val="none" w:sz="0" w:space="0" w:color="auto"/>
        <w:bottom w:val="none" w:sz="0" w:space="0" w:color="auto"/>
        <w:right w:val="none" w:sz="0" w:space="0" w:color="auto"/>
      </w:divBdr>
    </w:div>
    <w:div w:id="1427186531">
      <w:bodyDiv w:val="1"/>
      <w:marLeft w:val="0"/>
      <w:marRight w:val="0"/>
      <w:marTop w:val="0"/>
      <w:marBottom w:val="0"/>
      <w:divBdr>
        <w:top w:val="none" w:sz="0" w:space="0" w:color="auto"/>
        <w:left w:val="none" w:sz="0" w:space="0" w:color="auto"/>
        <w:bottom w:val="none" w:sz="0" w:space="0" w:color="auto"/>
        <w:right w:val="none" w:sz="0" w:space="0" w:color="auto"/>
      </w:divBdr>
    </w:div>
    <w:div w:id="1427266037">
      <w:bodyDiv w:val="1"/>
      <w:marLeft w:val="0"/>
      <w:marRight w:val="0"/>
      <w:marTop w:val="0"/>
      <w:marBottom w:val="0"/>
      <w:divBdr>
        <w:top w:val="none" w:sz="0" w:space="0" w:color="auto"/>
        <w:left w:val="none" w:sz="0" w:space="0" w:color="auto"/>
        <w:bottom w:val="none" w:sz="0" w:space="0" w:color="auto"/>
        <w:right w:val="none" w:sz="0" w:space="0" w:color="auto"/>
      </w:divBdr>
    </w:div>
    <w:div w:id="1427534944">
      <w:bodyDiv w:val="1"/>
      <w:marLeft w:val="0"/>
      <w:marRight w:val="0"/>
      <w:marTop w:val="0"/>
      <w:marBottom w:val="0"/>
      <w:divBdr>
        <w:top w:val="none" w:sz="0" w:space="0" w:color="auto"/>
        <w:left w:val="none" w:sz="0" w:space="0" w:color="auto"/>
        <w:bottom w:val="none" w:sz="0" w:space="0" w:color="auto"/>
        <w:right w:val="none" w:sz="0" w:space="0" w:color="auto"/>
      </w:divBdr>
    </w:div>
    <w:div w:id="1427582231">
      <w:bodyDiv w:val="1"/>
      <w:marLeft w:val="0"/>
      <w:marRight w:val="0"/>
      <w:marTop w:val="0"/>
      <w:marBottom w:val="0"/>
      <w:divBdr>
        <w:top w:val="none" w:sz="0" w:space="0" w:color="auto"/>
        <w:left w:val="none" w:sz="0" w:space="0" w:color="auto"/>
        <w:bottom w:val="none" w:sz="0" w:space="0" w:color="auto"/>
        <w:right w:val="none" w:sz="0" w:space="0" w:color="auto"/>
      </w:divBdr>
    </w:div>
    <w:div w:id="1427650426">
      <w:bodyDiv w:val="1"/>
      <w:marLeft w:val="0"/>
      <w:marRight w:val="0"/>
      <w:marTop w:val="0"/>
      <w:marBottom w:val="0"/>
      <w:divBdr>
        <w:top w:val="none" w:sz="0" w:space="0" w:color="auto"/>
        <w:left w:val="none" w:sz="0" w:space="0" w:color="auto"/>
        <w:bottom w:val="none" w:sz="0" w:space="0" w:color="auto"/>
        <w:right w:val="none" w:sz="0" w:space="0" w:color="auto"/>
      </w:divBdr>
    </w:div>
    <w:div w:id="1427653199">
      <w:bodyDiv w:val="1"/>
      <w:marLeft w:val="0"/>
      <w:marRight w:val="0"/>
      <w:marTop w:val="0"/>
      <w:marBottom w:val="0"/>
      <w:divBdr>
        <w:top w:val="none" w:sz="0" w:space="0" w:color="auto"/>
        <w:left w:val="none" w:sz="0" w:space="0" w:color="auto"/>
        <w:bottom w:val="none" w:sz="0" w:space="0" w:color="auto"/>
        <w:right w:val="none" w:sz="0" w:space="0" w:color="auto"/>
      </w:divBdr>
    </w:div>
    <w:div w:id="1427723637">
      <w:bodyDiv w:val="1"/>
      <w:marLeft w:val="0"/>
      <w:marRight w:val="0"/>
      <w:marTop w:val="0"/>
      <w:marBottom w:val="0"/>
      <w:divBdr>
        <w:top w:val="none" w:sz="0" w:space="0" w:color="auto"/>
        <w:left w:val="none" w:sz="0" w:space="0" w:color="auto"/>
        <w:bottom w:val="none" w:sz="0" w:space="0" w:color="auto"/>
        <w:right w:val="none" w:sz="0" w:space="0" w:color="auto"/>
      </w:divBdr>
    </w:div>
    <w:div w:id="1427773546">
      <w:bodyDiv w:val="1"/>
      <w:marLeft w:val="0"/>
      <w:marRight w:val="0"/>
      <w:marTop w:val="0"/>
      <w:marBottom w:val="0"/>
      <w:divBdr>
        <w:top w:val="none" w:sz="0" w:space="0" w:color="auto"/>
        <w:left w:val="none" w:sz="0" w:space="0" w:color="auto"/>
        <w:bottom w:val="none" w:sz="0" w:space="0" w:color="auto"/>
        <w:right w:val="none" w:sz="0" w:space="0" w:color="auto"/>
      </w:divBdr>
    </w:div>
    <w:div w:id="1427798823">
      <w:bodyDiv w:val="1"/>
      <w:marLeft w:val="0"/>
      <w:marRight w:val="0"/>
      <w:marTop w:val="0"/>
      <w:marBottom w:val="0"/>
      <w:divBdr>
        <w:top w:val="none" w:sz="0" w:space="0" w:color="auto"/>
        <w:left w:val="none" w:sz="0" w:space="0" w:color="auto"/>
        <w:bottom w:val="none" w:sz="0" w:space="0" w:color="auto"/>
        <w:right w:val="none" w:sz="0" w:space="0" w:color="auto"/>
      </w:divBdr>
    </w:div>
    <w:div w:id="1427966397">
      <w:bodyDiv w:val="1"/>
      <w:marLeft w:val="0"/>
      <w:marRight w:val="0"/>
      <w:marTop w:val="0"/>
      <w:marBottom w:val="0"/>
      <w:divBdr>
        <w:top w:val="none" w:sz="0" w:space="0" w:color="auto"/>
        <w:left w:val="none" w:sz="0" w:space="0" w:color="auto"/>
        <w:bottom w:val="none" w:sz="0" w:space="0" w:color="auto"/>
        <w:right w:val="none" w:sz="0" w:space="0" w:color="auto"/>
      </w:divBdr>
    </w:div>
    <w:div w:id="1427992418">
      <w:bodyDiv w:val="1"/>
      <w:marLeft w:val="0"/>
      <w:marRight w:val="0"/>
      <w:marTop w:val="0"/>
      <w:marBottom w:val="0"/>
      <w:divBdr>
        <w:top w:val="none" w:sz="0" w:space="0" w:color="auto"/>
        <w:left w:val="none" w:sz="0" w:space="0" w:color="auto"/>
        <w:bottom w:val="none" w:sz="0" w:space="0" w:color="auto"/>
        <w:right w:val="none" w:sz="0" w:space="0" w:color="auto"/>
      </w:divBdr>
    </w:div>
    <w:div w:id="1427993972">
      <w:bodyDiv w:val="1"/>
      <w:marLeft w:val="0"/>
      <w:marRight w:val="0"/>
      <w:marTop w:val="0"/>
      <w:marBottom w:val="0"/>
      <w:divBdr>
        <w:top w:val="none" w:sz="0" w:space="0" w:color="auto"/>
        <w:left w:val="none" w:sz="0" w:space="0" w:color="auto"/>
        <w:bottom w:val="none" w:sz="0" w:space="0" w:color="auto"/>
        <w:right w:val="none" w:sz="0" w:space="0" w:color="auto"/>
      </w:divBdr>
    </w:div>
    <w:div w:id="1428041705">
      <w:bodyDiv w:val="1"/>
      <w:marLeft w:val="0"/>
      <w:marRight w:val="0"/>
      <w:marTop w:val="0"/>
      <w:marBottom w:val="0"/>
      <w:divBdr>
        <w:top w:val="none" w:sz="0" w:space="0" w:color="auto"/>
        <w:left w:val="none" w:sz="0" w:space="0" w:color="auto"/>
        <w:bottom w:val="none" w:sz="0" w:space="0" w:color="auto"/>
        <w:right w:val="none" w:sz="0" w:space="0" w:color="auto"/>
      </w:divBdr>
    </w:div>
    <w:div w:id="1428160730">
      <w:bodyDiv w:val="1"/>
      <w:marLeft w:val="0"/>
      <w:marRight w:val="0"/>
      <w:marTop w:val="0"/>
      <w:marBottom w:val="0"/>
      <w:divBdr>
        <w:top w:val="none" w:sz="0" w:space="0" w:color="auto"/>
        <w:left w:val="none" w:sz="0" w:space="0" w:color="auto"/>
        <w:bottom w:val="none" w:sz="0" w:space="0" w:color="auto"/>
        <w:right w:val="none" w:sz="0" w:space="0" w:color="auto"/>
      </w:divBdr>
    </w:div>
    <w:div w:id="1428190206">
      <w:bodyDiv w:val="1"/>
      <w:marLeft w:val="0"/>
      <w:marRight w:val="0"/>
      <w:marTop w:val="0"/>
      <w:marBottom w:val="0"/>
      <w:divBdr>
        <w:top w:val="none" w:sz="0" w:space="0" w:color="auto"/>
        <w:left w:val="none" w:sz="0" w:space="0" w:color="auto"/>
        <w:bottom w:val="none" w:sz="0" w:space="0" w:color="auto"/>
        <w:right w:val="none" w:sz="0" w:space="0" w:color="auto"/>
      </w:divBdr>
    </w:div>
    <w:div w:id="1428306199">
      <w:bodyDiv w:val="1"/>
      <w:marLeft w:val="0"/>
      <w:marRight w:val="0"/>
      <w:marTop w:val="0"/>
      <w:marBottom w:val="0"/>
      <w:divBdr>
        <w:top w:val="none" w:sz="0" w:space="0" w:color="auto"/>
        <w:left w:val="none" w:sz="0" w:space="0" w:color="auto"/>
        <w:bottom w:val="none" w:sz="0" w:space="0" w:color="auto"/>
        <w:right w:val="none" w:sz="0" w:space="0" w:color="auto"/>
      </w:divBdr>
    </w:div>
    <w:div w:id="1428380430">
      <w:bodyDiv w:val="1"/>
      <w:marLeft w:val="0"/>
      <w:marRight w:val="0"/>
      <w:marTop w:val="0"/>
      <w:marBottom w:val="0"/>
      <w:divBdr>
        <w:top w:val="none" w:sz="0" w:space="0" w:color="auto"/>
        <w:left w:val="none" w:sz="0" w:space="0" w:color="auto"/>
        <w:bottom w:val="none" w:sz="0" w:space="0" w:color="auto"/>
        <w:right w:val="none" w:sz="0" w:space="0" w:color="auto"/>
      </w:divBdr>
    </w:div>
    <w:div w:id="1428430335">
      <w:bodyDiv w:val="1"/>
      <w:marLeft w:val="0"/>
      <w:marRight w:val="0"/>
      <w:marTop w:val="0"/>
      <w:marBottom w:val="0"/>
      <w:divBdr>
        <w:top w:val="none" w:sz="0" w:space="0" w:color="auto"/>
        <w:left w:val="none" w:sz="0" w:space="0" w:color="auto"/>
        <w:bottom w:val="none" w:sz="0" w:space="0" w:color="auto"/>
        <w:right w:val="none" w:sz="0" w:space="0" w:color="auto"/>
      </w:divBdr>
    </w:div>
    <w:div w:id="1428500361">
      <w:bodyDiv w:val="1"/>
      <w:marLeft w:val="0"/>
      <w:marRight w:val="0"/>
      <w:marTop w:val="0"/>
      <w:marBottom w:val="0"/>
      <w:divBdr>
        <w:top w:val="none" w:sz="0" w:space="0" w:color="auto"/>
        <w:left w:val="none" w:sz="0" w:space="0" w:color="auto"/>
        <w:bottom w:val="none" w:sz="0" w:space="0" w:color="auto"/>
        <w:right w:val="none" w:sz="0" w:space="0" w:color="auto"/>
      </w:divBdr>
    </w:div>
    <w:div w:id="1428577323">
      <w:bodyDiv w:val="1"/>
      <w:marLeft w:val="0"/>
      <w:marRight w:val="0"/>
      <w:marTop w:val="0"/>
      <w:marBottom w:val="0"/>
      <w:divBdr>
        <w:top w:val="none" w:sz="0" w:space="0" w:color="auto"/>
        <w:left w:val="none" w:sz="0" w:space="0" w:color="auto"/>
        <w:bottom w:val="none" w:sz="0" w:space="0" w:color="auto"/>
        <w:right w:val="none" w:sz="0" w:space="0" w:color="auto"/>
      </w:divBdr>
    </w:div>
    <w:div w:id="1428692524">
      <w:bodyDiv w:val="1"/>
      <w:marLeft w:val="0"/>
      <w:marRight w:val="0"/>
      <w:marTop w:val="0"/>
      <w:marBottom w:val="0"/>
      <w:divBdr>
        <w:top w:val="none" w:sz="0" w:space="0" w:color="auto"/>
        <w:left w:val="none" w:sz="0" w:space="0" w:color="auto"/>
        <w:bottom w:val="none" w:sz="0" w:space="0" w:color="auto"/>
        <w:right w:val="none" w:sz="0" w:space="0" w:color="auto"/>
      </w:divBdr>
    </w:div>
    <w:div w:id="1428770080">
      <w:bodyDiv w:val="1"/>
      <w:marLeft w:val="0"/>
      <w:marRight w:val="0"/>
      <w:marTop w:val="0"/>
      <w:marBottom w:val="0"/>
      <w:divBdr>
        <w:top w:val="none" w:sz="0" w:space="0" w:color="auto"/>
        <w:left w:val="none" w:sz="0" w:space="0" w:color="auto"/>
        <w:bottom w:val="none" w:sz="0" w:space="0" w:color="auto"/>
        <w:right w:val="none" w:sz="0" w:space="0" w:color="auto"/>
      </w:divBdr>
    </w:div>
    <w:div w:id="1428845162">
      <w:bodyDiv w:val="1"/>
      <w:marLeft w:val="0"/>
      <w:marRight w:val="0"/>
      <w:marTop w:val="0"/>
      <w:marBottom w:val="0"/>
      <w:divBdr>
        <w:top w:val="none" w:sz="0" w:space="0" w:color="auto"/>
        <w:left w:val="none" w:sz="0" w:space="0" w:color="auto"/>
        <w:bottom w:val="none" w:sz="0" w:space="0" w:color="auto"/>
        <w:right w:val="none" w:sz="0" w:space="0" w:color="auto"/>
      </w:divBdr>
    </w:div>
    <w:div w:id="1428883718">
      <w:bodyDiv w:val="1"/>
      <w:marLeft w:val="0"/>
      <w:marRight w:val="0"/>
      <w:marTop w:val="0"/>
      <w:marBottom w:val="0"/>
      <w:divBdr>
        <w:top w:val="none" w:sz="0" w:space="0" w:color="auto"/>
        <w:left w:val="none" w:sz="0" w:space="0" w:color="auto"/>
        <w:bottom w:val="none" w:sz="0" w:space="0" w:color="auto"/>
        <w:right w:val="none" w:sz="0" w:space="0" w:color="auto"/>
      </w:divBdr>
    </w:div>
    <w:div w:id="1428889020">
      <w:bodyDiv w:val="1"/>
      <w:marLeft w:val="0"/>
      <w:marRight w:val="0"/>
      <w:marTop w:val="0"/>
      <w:marBottom w:val="0"/>
      <w:divBdr>
        <w:top w:val="none" w:sz="0" w:space="0" w:color="auto"/>
        <w:left w:val="none" w:sz="0" w:space="0" w:color="auto"/>
        <w:bottom w:val="none" w:sz="0" w:space="0" w:color="auto"/>
        <w:right w:val="none" w:sz="0" w:space="0" w:color="auto"/>
      </w:divBdr>
    </w:div>
    <w:div w:id="1428968083">
      <w:bodyDiv w:val="1"/>
      <w:marLeft w:val="0"/>
      <w:marRight w:val="0"/>
      <w:marTop w:val="0"/>
      <w:marBottom w:val="0"/>
      <w:divBdr>
        <w:top w:val="none" w:sz="0" w:space="0" w:color="auto"/>
        <w:left w:val="none" w:sz="0" w:space="0" w:color="auto"/>
        <w:bottom w:val="none" w:sz="0" w:space="0" w:color="auto"/>
        <w:right w:val="none" w:sz="0" w:space="0" w:color="auto"/>
      </w:divBdr>
    </w:div>
    <w:div w:id="1429110731">
      <w:bodyDiv w:val="1"/>
      <w:marLeft w:val="0"/>
      <w:marRight w:val="0"/>
      <w:marTop w:val="0"/>
      <w:marBottom w:val="0"/>
      <w:divBdr>
        <w:top w:val="none" w:sz="0" w:space="0" w:color="auto"/>
        <w:left w:val="none" w:sz="0" w:space="0" w:color="auto"/>
        <w:bottom w:val="none" w:sz="0" w:space="0" w:color="auto"/>
        <w:right w:val="none" w:sz="0" w:space="0" w:color="auto"/>
      </w:divBdr>
    </w:div>
    <w:div w:id="1429155687">
      <w:bodyDiv w:val="1"/>
      <w:marLeft w:val="0"/>
      <w:marRight w:val="0"/>
      <w:marTop w:val="0"/>
      <w:marBottom w:val="0"/>
      <w:divBdr>
        <w:top w:val="none" w:sz="0" w:space="0" w:color="auto"/>
        <w:left w:val="none" w:sz="0" w:space="0" w:color="auto"/>
        <w:bottom w:val="none" w:sz="0" w:space="0" w:color="auto"/>
        <w:right w:val="none" w:sz="0" w:space="0" w:color="auto"/>
      </w:divBdr>
    </w:div>
    <w:div w:id="1429161678">
      <w:bodyDiv w:val="1"/>
      <w:marLeft w:val="0"/>
      <w:marRight w:val="0"/>
      <w:marTop w:val="0"/>
      <w:marBottom w:val="0"/>
      <w:divBdr>
        <w:top w:val="none" w:sz="0" w:space="0" w:color="auto"/>
        <w:left w:val="none" w:sz="0" w:space="0" w:color="auto"/>
        <w:bottom w:val="none" w:sz="0" w:space="0" w:color="auto"/>
        <w:right w:val="none" w:sz="0" w:space="0" w:color="auto"/>
      </w:divBdr>
    </w:div>
    <w:div w:id="1429276756">
      <w:bodyDiv w:val="1"/>
      <w:marLeft w:val="0"/>
      <w:marRight w:val="0"/>
      <w:marTop w:val="0"/>
      <w:marBottom w:val="0"/>
      <w:divBdr>
        <w:top w:val="none" w:sz="0" w:space="0" w:color="auto"/>
        <w:left w:val="none" w:sz="0" w:space="0" w:color="auto"/>
        <w:bottom w:val="none" w:sz="0" w:space="0" w:color="auto"/>
        <w:right w:val="none" w:sz="0" w:space="0" w:color="auto"/>
      </w:divBdr>
    </w:div>
    <w:div w:id="1429351919">
      <w:bodyDiv w:val="1"/>
      <w:marLeft w:val="0"/>
      <w:marRight w:val="0"/>
      <w:marTop w:val="0"/>
      <w:marBottom w:val="0"/>
      <w:divBdr>
        <w:top w:val="none" w:sz="0" w:space="0" w:color="auto"/>
        <w:left w:val="none" w:sz="0" w:space="0" w:color="auto"/>
        <w:bottom w:val="none" w:sz="0" w:space="0" w:color="auto"/>
        <w:right w:val="none" w:sz="0" w:space="0" w:color="auto"/>
      </w:divBdr>
    </w:div>
    <w:div w:id="1429354234">
      <w:bodyDiv w:val="1"/>
      <w:marLeft w:val="0"/>
      <w:marRight w:val="0"/>
      <w:marTop w:val="0"/>
      <w:marBottom w:val="0"/>
      <w:divBdr>
        <w:top w:val="none" w:sz="0" w:space="0" w:color="auto"/>
        <w:left w:val="none" w:sz="0" w:space="0" w:color="auto"/>
        <w:bottom w:val="none" w:sz="0" w:space="0" w:color="auto"/>
        <w:right w:val="none" w:sz="0" w:space="0" w:color="auto"/>
      </w:divBdr>
    </w:div>
    <w:div w:id="1429497015">
      <w:bodyDiv w:val="1"/>
      <w:marLeft w:val="0"/>
      <w:marRight w:val="0"/>
      <w:marTop w:val="0"/>
      <w:marBottom w:val="0"/>
      <w:divBdr>
        <w:top w:val="none" w:sz="0" w:space="0" w:color="auto"/>
        <w:left w:val="none" w:sz="0" w:space="0" w:color="auto"/>
        <w:bottom w:val="none" w:sz="0" w:space="0" w:color="auto"/>
        <w:right w:val="none" w:sz="0" w:space="0" w:color="auto"/>
      </w:divBdr>
    </w:div>
    <w:div w:id="1429615551">
      <w:bodyDiv w:val="1"/>
      <w:marLeft w:val="0"/>
      <w:marRight w:val="0"/>
      <w:marTop w:val="0"/>
      <w:marBottom w:val="0"/>
      <w:divBdr>
        <w:top w:val="none" w:sz="0" w:space="0" w:color="auto"/>
        <w:left w:val="none" w:sz="0" w:space="0" w:color="auto"/>
        <w:bottom w:val="none" w:sz="0" w:space="0" w:color="auto"/>
        <w:right w:val="none" w:sz="0" w:space="0" w:color="auto"/>
      </w:divBdr>
    </w:div>
    <w:div w:id="1429692924">
      <w:bodyDiv w:val="1"/>
      <w:marLeft w:val="0"/>
      <w:marRight w:val="0"/>
      <w:marTop w:val="0"/>
      <w:marBottom w:val="0"/>
      <w:divBdr>
        <w:top w:val="none" w:sz="0" w:space="0" w:color="auto"/>
        <w:left w:val="none" w:sz="0" w:space="0" w:color="auto"/>
        <w:bottom w:val="none" w:sz="0" w:space="0" w:color="auto"/>
        <w:right w:val="none" w:sz="0" w:space="0" w:color="auto"/>
      </w:divBdr>
    </w:div>
    <w:div w:id="1429734507">
      <w:bodyDiv w:val="1"/>
      <w:marLeft w:val="0"/>
      <w:marRight w:val="0"/>
      <w:marTop w:val="0"/>
      <w:marBottom w:val="0"/>
      <w:divBdr>
        <w:top w:val="none" w:sz="0" w:space="0" w:color="auto"/>
        <w:left w:val="none" w:sz="0" w:space="0" w:color="auto"/>
        <w:bottom w:val="none" w:sz="0" w:space="0" w:color="auto"/>
        <w:right w:val="none" w:sz="0" w:space="0" w:color="auto"/>
      </w:divBdr>
    </w:div>
    <w:div w:id="1429883914">
      <w:bodyDiv w:val="1"/>
      <w:marLeft w:val="0"/>
      <w:marRight w:val="0"/>
      <w:marTop w:val="0"/>
      <w:marBottom w:val="0"/>
      <w:divBdr>
        <w:top w:val="none" w:sz="0" w:space="0" w:color="auto"/>
        <w:left w:val="none" w:sz="0" w:space="0" w:color="auto"/>
        <w:bottom w:val="none" w:sz="0" w:space="0" w:color="auto"/>
        <w:right w:val="none" w:sz="0" w:space="0" w:color="auto"/>
      </w:divBdr>
    </w:div>
    <w:div w:id="1429930181">
      <w:bodyDiv w:val="1"/>
      <w:marLeft w:val="0"/>
      <w:marRight w:val="0"/>
      <w:marTop w:val="0"/>
      <w:marBottom w:val="0"/>
      <w:divBdr>
        <w:top w:val="none" w:sz="0" w:space="0" w:color="auto"/>
        <w:left w:val="none" w:sz="0" w:space="0" w:color="auto"/>
        <w:bottom w:val="none" w:sz="0" w:space="0" w:color="auto"/>
        <w:right w:val="none" w:sz="0" w:space="0" w:color="auto"/>
      </w:divBdr>
    </w:div>
    <w:div w:id="1429932612">
      <w:bodyDiv w:val="1"/>
      <w:marLeft w:val="0"/>
      <w:marRight w:val="0"/>
      <w:marTop w:val="0"/>
      <w:marBottom w:val="0"/>
      <w:divBdr>
        <w:top w:val="none" w:sz="0" w:space="0" w:color="auto"/>
        <w:left w:val="none" w:sz="0" w:space="0" w:color="auto"/>
        <w:bottom w:val="none" w:sz="0" w:space="0" w:color="auto"/>
        <w:right w:val="none" w:sz="0" w:space="0" w:color="auto"/>
      </w:divBdr>
    </w:div>
    <w:div w:id="1430009321">
      <w:bodyDiv w:val="1"/>
      <w:marLeft w:val="0"/>
      <w:marRight w:val="0"/>
      <w:marTop w:val="0"/>
      <w:marBottom w:val="0"/>
      <w:divBdr>
        <w:top w:val="none" w:sz="0" w:space="0" w:color="auto"/>
        <w:left w:val="none" w:sz="0" w:space="0" w:color="auto"/>
        <w:bottom w:val="none" w:sz="0" w:space="0" w:color="auto"/>
        <w:right w:val="none" w:sz="0" w:space="0" w:color="auto"/>
      </w:divBdr>
    </w:div>
    <w:div w:id="1430079496">
      <w:bodyDiv w:val="1"/>
      <w:marLeft w:val="0"/>
      <w:marRight w:val="0"/>
      <w:marTop w:val="0"/>
      <w:marBottom w:val="0"/>
      <w:divBdr>
        <w:top w:val="none" w:sz="0" w:space="0" w:color="auto"/>
        <w:left w:val="none" w:sz="0" w:space="0" w:color="auto"/>
        <w:bottom w:val="none" w:sz="0" w:space="0" w:color="auto"/>
        <w:right w:val="none" w:sz="0" w:space="0" w:color="auto"/>
      </w:divBdr>
    </w:div>
    <w:div w:id="1430080218">
      <w:bodyDiv w:val="1"/>
      <w:marLeft w:val="0"/>
      <w:marRight w:val="0"/>
      <w:marTop w:val="0"/>
      <w:marBottom w:val="0"/>
      <w:divBdr>
        <w:top w:val="none" w:sz="0" w:space="0" w:color="auto"/>
        <w:left w:val="none" w:sz="0" w:space="0" w:color="auto"/>
        <w:bottom w:val="none" w:sz="0" w:space="0" w:color="auto"/>
        <w:right w:val="none" w:sz="0" w:space="0" w:color="auto"/>
      </w:divBdr>
    </w:div>
    <w:div w:id="1430152915">
      <w:bodyDiv w:val="1"/>
      <w:marLeft w:val="0"/>
      <w:marRight w:val="0"/>
      <w:marTop w:val="0"/>
      <w:marBottom w:val="0"/>
      <w:divBdr>
        <w:top w:val="none" w:sz="0" w:space="0" w:color="auto"/>
        <w:left w:val="none" w:sz="0" w:space="0" w:color="auto"/>
        <w:bottom w:val="none" w:sz="0" w:space="0" w:color="auto"/>
        <w:right w:val="none" w:sz="0" w:space="0" w:color="auto"/>
      </w:divBdr>
    </w:div>
    <w:div w:id="1430196409">
      <w:bodyDiv w:val="1"/>
      <w:marLeft w:val="0"/>
      <w:marRight w:val="0"/>
      <w:marTop w:val="0"/>
      <w:marBottom w:val="0"/>
      <w:divBdr>
        <w:top w:val="none" w:sz="0" w:space="0" w:color="auto"/>
        <w:left w:val="none" w:sz="0" w:space="0" w:color="auto"/>
        <w:bottom w:val="none" w:sz="0" w:space="0" w:color="auto"/>
        <w:right w:val="none" w:sz="0" w:space="0" w:color="auto"/>
      </w:divBdr>
    </w:div>
    <w:div w:id="1430198847">
      <w:bodyDiv w:val="1"/>
      <w:marLeft w:val="0"/>
      <w:marRight w:val="0"/>
      <w:marTop w:val="0"/>
      <w:marBottom w:val="0"/>
      <w:divBdr>
        <w:top w:val="none" w:sz="0" w:space="0" w:color="auto"/>
        <w:left w:val="none" w:sz="0" w:space="0" w:color="auto"/>
        <w:bottom w:val="none" w:sz="0" w:space="0" w:color="auto"/>
        <w:right w:val="none" w:sz="0" w:space="0" w:color="auto"/>
      </w:divBdr>
    </w:div>
    <w:div w:id="1430346361">
      <w:bodyDiv w:val="1"/>
      <w:marLeft w:val="0"/>
      <w:marRight w:val="0"/>
      <w:marTop w:val="0"/>
      <w:marBottom w:val="0"/>
      <w:divBdr>
        <w:top w:val="none" w:sz="0" w:space="0" w:color="auto"/>
        <w:left w:val="none" w:sz="0" w:space="0" w:color="auto"/>
        <w:bottom w:val="none" w:sz="0" w:space="0" w:color="auto"/>
        <w:right w:val="none" w:sz="0" w:space="0" w:color="auto"/>
      </w:divBdr>
    </w:div>
    <w:div w:id="1430352407">
      <w:bodyDiv w:val="1"/>
      <w:marLeft w:val="0"/>
      <w:marRight w:val="0"/>
      <w:marTop w:val="0"/>
      <w:marBottom w:val="0"/>
      <w:divBdr>
        <w:top w:val="none" w:sz="0" w:space="0" w:color="auto"/>
        <w:left w:val="none" w:sz="0" w:space="0" w:color="auto"/>
        <w:bottom w:val="none" w:sz="0" w:space="0" w:color="auto"/>
        <w:right w:val="none" w:sz="0" w:space="0" w:color="auto"/>
      </w:divBdr>
    </w:div>
    <w:div w:id="1430353861">
      <w:bodyDiv w:val="1"/>
      <w:marLeft w:val="0"/>
      <w:marRight w:val="0"/>
      <w:marTop w:val="0"/>
      <w:marBottom w:val="0"/>
      <w:divBdr>
        <w:top w:val="none" w:sz="0" w:space="0" w:color="auto"/>
        <w:left w:val="none" w:sz="0" w:space="0" w:color="auto"/>
        <w:bottom w:val="none" w:sz="0" w:space="0" w:color="auto"/>
        <w:right w:val="none" w:sz="0" w:space="0" w:color="auto"/>
      </w:divBdr>
    </w:div>
    <w:div w:id="1430420021">
      <w:bodyDiv w:val="1"/>
      <w:marLeft w:val="0"/>
      <w:marRight w:val="0"/>
      <w:marTop w:val="0"/>
      <w:marBottom w:val="0"/>
      <w:divBdr>
        <w:top w:val="none" w:sz="0" w:space="0" w:color="auto"/>
        <w:left w:val="none" w:sz="0" w:space="0" w:color="auto"/>
        <w:bottom w:val="none" w:sz="0" w:space="0" w:color="auto"/>
        <w:right w:val="none" w:sz="0" w:space="0" w:color="auto"/>
      </w:divBdr>
    </w:div>
    <w:div w:id="1430420673">
      <w:bodyDiv w:val="1"/>
      <w:marLeft w:val="0"/>
      <w:marRight w:val="0"/>
      <w:marTop w:val="0"/>
      <w:marBottom w:val="0"/>
      <w:divBdr>
        <w:top w:val="none" w:sz="0" w:space="0" w:color="auto"/>
        <w:left w:val="none" w:sz="0" w:space="0" w:color="auto"/>
        <w:bottom w:val="none" w:sz="0" w:space="0" w:color="auto"/>
        <w:right w:val="none" w:sz="0" w:space="0" w:color="auto"/>
      </w:divBdr>
    </w:div>
    <w:div w:id="1430470499">
      <w:bodyDiv w:val="1"/>
      <w:marLeft w:val="0"/>
      <w:marRight w:val="0"/>
      <w:marTop w:val="0"/>
      <w:marBottom w:val="0"/>
      <w:divBdr>
        <w:top w:val="none" w:sz="0" w:space="0" w:color="auto"/>
        <w:left w:val="none" w:sz="0" w:space="0" w:color="auto"/>
        <w:bottom w:val="none" w:sz="0" w:space="0" w:color="auto"/>
        <w:right w:val="none" w:sz="0" w:space="0" w:color="auto"/>
      </w:divBdr>
    </w:div>
    <w:div w:id="1430537882">
      <w:bodyDiv w:val="1"/>
      <w:marLeft w:val="0"/>
      <w:marRight w:val="0"/>
      <w:marTop w:val="0"/>
      <w:marBottom w:val="0"/>
      <w:divBdr>
        <w:top w:val="none" w:sz="0" w:space="0" w:color="auto"/>
        <w:left w:val="none" w:sz="0" w:space="0" w:color="auto"/>
        <w:bottom w:val="none" w:sz="0" w:space="0" w:color="auto"/>
        <w:right w:val="none" w:sz="0" w:space="0" w:color="auto"/>
      </w:divBdr>
    </w:div>
    <w:div w:id="1430541683">
      <w:bodyDiv w:val="1"/>
      <w:marLeft w:val="0"/>
      <w:marRight w:val="0"/>
      <w:marTop w:val="0"/>
      <w:marBottom w:val="0"/>
      <w:divBdr>
        <w:top w:val="none" w:sz="0" w:space="0" w:color="auto"/>
        <w:left w:val="none" w:sz="0" w:space="0" w:color="auto"/>
        <w:bottom w:val="none" w:sz="0" w:space="0" w:color="auto"/>
        <w:right w:val="none" w:sz="0" w:space="0" w:color="auto"/>
      </w:divBdr>
    </w:div>
    <w:div w:id="1430542280">
      <w:bodyDiv w:val="1"/>
      <w:marLeft w:val="0"/>
      <w:marRight w:val="0"/>
      <w:marTop w:val="0"/>
      <w:marBottom w:val="0"/>
      <w:divBdr>
        <w:top w:val="none" w:sz="0" w:space="0" w:color="auto"/>
        <w:left w:val="none" w:sz="0" w:space="0" w:color="auto"/>
        <w:bottom w:val="none" w:sz="0" w:space="0" w:color="auto"/>
        <w:right w:val="none" w:sz="0" w:space="0" w:color="auto"/>
      </w:divBdr>
    </w:div>
    <w:div w:id="1430662177">
      <w:bodyDiv w:val="1"/>
      <w:marLeft w:val="0"/>
      <w:marRight w:val="0"/>
      <w:marTop w:val="0"/>
      <w:marBottom w:val="0"/>
      <w:divBdr>
        <w:top w:val="none" w:sz="0" w:space="0" w:color="auto"/>
        <w:left w:val="none" w:sz="0" w:space="0" w:color="auto"/>
        <w:bottom w:val="none" w:sz="0" w:space="0" w:color="auto"/>
        <w:right w:val="none" w:sz="0" w:space="0" w:color="auto"/>
      </w:divBdr>
    </w:div>
    <w:div w:id="1430810231">
      <w:bodyDiv w:val="1"/>
      <w:marLeft w:val="0"/>
      <w:marRight w:val="0"/>
      <w:marTop w:val="0"/>
      <w:marBottom w:val="0"/>
      <w:divBdr>
        <w:top w:val="none" w:sz="0" w:space="0" w:color="auto"/>
        <w:left w:val="none" w:sz="0" w:space="0" w:color="auto"/>
        <w:bottom w:val="none" w:sz="0" w:space="0" w:color="auto"/>
        <w:right w:val="none" w:sz="0" w:space="0" w:color="auto"/>
      </w:divBdr>
    </w:div>
    <w:div w:id="1430852262">
      <w:bodyDiv w:val="1"/>
      <w:marLeft w:val="0"/>
      <w:marRight w:val="0"/>
      <w:marTop w:val="0"/>
      <w:marBottom w:val="0"/>
      <w:divBdr>
        <w:top w:val="none" w:sz="0" w:space="0" w:color="auto"/>
        <w:left w:val="none" w:sz="0" w:space="0" w:color="auto"/>
        <w:bottom w:val="none" w:sz="0" w:space="0" w:color="auto"/>
        <w:right w:val="none" w:sz="0" w:space="0" w:color="auto"/>
      </w:divBdr>
    </w:div>
    <w:div w:id="1430853969">
      <w:bodyDiv w:val="1"/>
      <w:marLeft w:val="0"/>
      <w:marRight w:val="0"/>
      <w:marTop w:val="0"/>
      <w:marBottom w:val="0"/>
      <w:divBdr>
        <w:top w:val="none" w:sz="0" w:space="0" w:color="auto"/>
        <w:left w:val="none" w:sz="0" w:space="0" w:color="auto"/>
        <w:bottom w:val="none" w:sz="0" w:space="0" w:color="auto"/>
        <w:right w:val="none" w:sz="0" w:space="0" w:color="auto"/>
      </w:divBdr>
    </w:div>
    <w:div w:id="1430855535">
      <w:bodyDiv w:val="1"/>
      <w:marLeft w:val="0"/>
      <w:marRight w:val="0"/>
      <w:marTop w:val="0"/>
      <w:marBottom w:val="0"/>
      <w:divBdr>
        <w:top w:val="none" w:sz="0" w:space="0" w:color="auto"/>
        <w:left w:val="none" w:sz="0" w:space="0" w:color="auto"/>
        <w:bottom w:val="none" w:sz="0" w:space="0" w:color="auto"/>
        <w:right w:val="none" w:sz="0" w:space="0" w:color="auto"/>
      </w:divBdr>
    </w:div>
    <w:div w:id="1431001322">
      <w:bodyDiv w:val="1"/>
      <w:marLeft w:val="0"/>
      <w:marRight w:val="0"/>
      <w:marTop w:val="0"/>
      <w:marBottom w:val="0"/>
      <w:divBdr>
        <w:top w:val="none" w:sz="0" w:space="0" w:color="auto"/>
        <w:left w:val="none" w:sz="0" w:space="0" w:color="auto"/>
        <w:bottom w:val="none" w:sz="0" w:space="0" w:color="auto"/>
        <w:right w:val="none" w:sz="0" w:space="0" w:color="auto"/>
      </w:divBdr>
    </w:div>
    <w:div w:id="1431050631">
      <w:bodyDiv w:val="1"/>
      <w:marLeft w:val="0"/>
      <w:marRight w:val="0"/>
      <w:marTop w:val="0"/>
      <w:marBottom w:val="0"/>
      <w:divBdr>
        <w:top w:val="none" w:sz="0" w:space="0" w:color="auto"/>
        <w:left w:val="none" w:sz="0" w:space="0" w:color="auto"/>
        <w:bottom w:val="none" w:sz="0" w:space="0" w:color="auto"/>
        <w:right w:val="none" w:sz="0" w:space="0" w:color="auto"/>
      </w:divBdr>
    </w:div>
    <w:div w:id="1431050859">
      <w:bodyDiv w:val="1"/>
      <w:marLeft w:val="0"/>
      <w:marRight w:val="0"/>
      <w:marTop w:val="0"/>
      <w:marBottom w:val="0"/>
      <w:divBdr>
        <w:top w:val="none" w:sz="0" w:space="0" w:color="auto"/>
        <w:left w:val="none" w:sz="0" w:space="0" w:color="auto"/>
        <w:bottom w:val="none" w:sz="0" w:space="0" w:color="auto"/>
        <w:right w:val="none" w:sz="0" w:space="0" w:color="auto"/>
      </w:divBdr>
    </w:div>
    <w:div w:id="1431076138">
      <w:bodyDiv w:val="1"/>
      <w:marLeft w:val="0"/>
      <w:marRight w:val="0"/>
      <w:marTop w:val="0"/>
      <w:marBottom w:val="0"/>
      <w:divBdr>
        <w:top w:val="none" w:sz="0" w:space="0" w:color="auto"/>
        <w:left w:val="none" w:sz="0" w:space="0" w:color="auto"/>
        <w:bottom w:val="none" w:sz="0" w:space="0" w:color="auto"/>
        <w:right w:val="none" w:sz="0" w:space="0" w:color="auto"/>
      </w:divBdr>
    </w:div>
    <w:div w:id="1431119547">
      <w:bodyDiv w:val="1"/>
      <w:marLeft w:val="0"/>
      <w:marRight w:val="0"/>
      <w:marTop w:val="0"/>
      <w:marBottom w:val="0"/>
      <w:divBdr>
        <w:top w:val="none" w:sz="0" w:space="0" w:color="auto"/>
        <w:left w:val="none" w:sz="0" w:space="0" w:color="auto"/>
        <w:bottom w:val="none" w:sz="0" w:space="0" w:color="auto"/>
        <w:right w:val="none" w:sz="0" w:space="0" w:color="auto"/>
      </w:divBdr>
    </w:div>
    <w:div w:id="1431126142">
      <w:bodyDiv w:val="1"/>
      <w:marLeft w:val="0"/>
      <w:marRight w:val="0"/>
      <w:marTop w:val="0"/>
      <w:marBottom w:val="0"/>
      <w:divBdr>
        <w:top w:val="none" w:sz="0" w:space="0" w:color="auto"/>
        <w:left w:val="none" w:sz="0" w:space="0" w:color="auto"/>
        <w:bottom w:val="none" w:sz="0" w:space="0" w:color="auto"/>
        <w:right w:val="none" w:sz="0" w:space="0" w:color="auto"/>
      </w:divBdr>
    </w:div>
    <w:div w:id="1431196555">
      <w:bodyDiv w:val="1"/>
      <w:marLeft w:val="0"/>
      <w:marRight w:val="0"/>
      <w:marTop w:val="0"/>
      <w:marBottom w:val="0"/>
      <w:divBdr>
        <w:top w:val="none" w:sz="0" w:space="0" w:color="auto"/>
        <w:left w:val="none" w:sz="0" w:space="0" w:color="auto"/>
        <w:bottom w:val="none" w:sz="0" w:space="0" w:color="auto"/>
        <w:right w:val="none" w:sz="0" w:space="0" w:color="auto"/>
      </w:divBdr>
    </w:div>
    <w:div w:id="1431201660">
      <w:bodyDiv w:val="1"/>
      <w:marLeft w:val="0"/>
      <w:marRight w:val="0"/>
      <w:marTop w:val="0"/>
      <w:marBottom w:val="0"/>
      <w:divBdr>
        <w:top w:val="none" w:sz="0" w:space="0" w:color="auto"/>
        <w:left w:val="none" w:sz="0" w:space="0" w:color="auto"/>
        <w:bottom w:val="none" w:sz="0" w:space="0" w:color="auto"/>
        <w:right w:val="none" w:sz="0" w:space="0" w:color="auto"/>
      </w:divBdr>
    </w:div>
    <w:div w:id="1431242217">
      <w:bodyDiv w:val="1"/>
      <w:marLeft w:val="0"/>
      <w:marRight w:val="0"/>
      <w:marTop w:val="0"/>
      <w:marBottom w:val="0"/>
      <w:divBdr>
        <w:top w:val="none" w:sz="0" w:space="0" w:color="auto"/>
        <w:left w:val="none" w:sz="0" w:space="0" w:color="auto"/>
        <w:bottom w:val="none" w:sz="0" w:space="0" w:color="auto"/>
        <w:right w:val="none" w:sz="0" w:space="0" w:color="auto"/>
      </w:divBdr>
    </w:div>
    <w:div w:id="1431243578">
      <w:bodyDiv w:val="1"/>
      <w:marLeft w:val="0"/>
      <w:marRight w:val="0"/>
      <w:marTop w:val="0"/>
      <w:marBottom w:val="0"/>
      <w:divBdr>
        <w:top w:val="none" w:sz="0" w:space="0" w:color="auto"/>
        <w:left w:val="none" w:sz="0" w:space="0" w:color="auto"/>
        <w:bottom w:val="none" w:sz="0" w:space="0" w:color="auto"/>
        <w:right w:val="none" w:sz="0" w:space="0" w:color="auto"/>
      </w:divBdr>
    </w:div>
    <w:div w:id="1431318428">
      <w:bodyDiv w:val="1"/>
      <w:marLeft w:val="0"/>
      <w:marRight w:val="0"/>
      <w:marTop w:val="0"/>
      <w:marBottom w:val="0"/>
      <w:divBdr>
        <w:top w:val="none" w:sz="0" w:space="0" w:color="auto"/>
        <w:left w:val="none" w:sz="0" w:space="0" w:color="auto"/>
        <w:bottom w:val="none" w:sz="0" w:space="0" w:color="auto"/>
        <w:right w:val="none" w:sz="0" w:space="0" w:color="auto"/>
      </w:divBdr>
    </w:div>
    <w:div w:id="1431391969">
      <w:bodyDiv w:val="1"/>
      <w:marLeft w:val="0"/>
      <w:marRight w:val="0"/>
      <w:marTop w:val="0"/>
      <w:marBottom w:val="0"/>
      <w:divBdr>
        <w:top w:val="none" w:sz="0" w:space="0" w:color="auto"/>
        <w:left w:val="none" w:sz="0" w:space="0" w:color="auto"/>
        <w:bottom w:val="none" w:sz="0" w:space="0" w:color="auto"/>
        <w:right w:val="none" w:sz="0" w:space="0" w:color="auto"/>
      </w:divBdr>
    </w:div>
    <w:div w:id="1431462257">
      <w:bodyDiv w:val="1"/>
      <w:marLeft w:val="0"/>
      <w:marRight w:val="0"/>
      <w:marTop w:val="0"/>
      <w:marBottom w:val="0"/>
      <w:divBdr>
        <w:top w:val="none" w:sz="0" w:space="0" w:color="auto"/>
        <w:left w:val="none" w:sz="0" w:space="0" w:color="auto"/>
        <w:bottom w:val="none" w:sz="0" w:space="0" w:color="auto"/>
        <w:right w:val="none" w:sz="0" w:space="0" w:color="auto"/>
      </w:divBdr>
    </w:div>
    <w:div w:id="1431466349">
      <w:bodyDiv w:val="1"/>
      <w:marLeft w:val="0"/>
      <w:marRight w:val="0"/>
      <w:marTop w:val="0"/>
      <w:marBottom w:val="0"/>
      <w:divBdr>
        <w:top w:val="none" w:sz="0" w:space="0" w:color="auto"/>
        <w:left w:val="none" w:sz="0" w:space="0" w:color="auto"/>
        <w:bottom w:val="none" w:sz="0" w:space="0" w:color="auto"/>
        <w:right w:val="none" w:sz="0" w:space="0" w:color="auto"/>
      </w:divBdr>
    </w:div>
    <w:div w:id="1431508594">
      <w:bodyDiv w:val="1"/>
      <w:marLeft w:val="0"/>
      <w:marRight w:val="0"/>
      <w:marTop w:val="0"/>
      <w:marBottom w:val="0"/>
      <w:divBdr>
        <w:top w:val="none" w:sz="0" w:space="0" w:color="auto"/>
        <w:left w:val="none" w:sz="0" w:space="0" w:color="auto"/>
        <w:bottom w:val="none" w:sz="0" w:space="0" w:color="auto"/>
        <w:right w:val="none" w:sz="0" w:space="0" w:color="auto"/>
      </w:divBdr>
    </w:div>
    <w:div w:id="1431584975">
      <w:bodyDiv w:val="1"/>
      <w:marLeft w:val="0"/>
      <w:marRight w:val="0"/>
      <w:marTop w:val="0"/>
      <w:marBottom w:val="0"/>
      <w:divBdr>
        <w:top w:val="none" w:sz="0" w:space="0" w:color="auto"/>
        <w:left w:val="none" w:sz="0" w:space="0" w:color="auto"/>
        <w:bottom w:val="none" w:sz="0" w:space="0" w:color="auto"/>
        <w:right w:val="none" w:sz="0" w:space="0" w:color="auto"/>
      </w:divBdr>
    </w:div>
    <w:div w:id="1431588134">
      <w:bodyDiv w:val="1"/>
      <w:marLeft w:val="0"/>
      <w:marRight w:val="0"/>
      <w:marTop w:val="0"/>
      <w:marBottom w:val="0"/>
      <w:divBdr>
        <w:top w:val="none" w:sz="0" w:space="0" w:color="auto"/>
        <w:left w:val="none" w:sz="0" w:space="0" w:color="auto"/>
        <w:bottom w:val="none" w:sz="0" w:space="0" w:color="auto"/>
        <w:right w:val="none" w:sz="0" w:space="0" w:color="auto"/>
      </w:divBdr>
    </w:div>
    <w:div w:id="1431699930">
      <w:bodyDiv w:val="1"/>
      <w:marLeft w:val="0"/>
      <w:marRight w:val="0"/>
      <w:marTop w:val="0"/>
      <w:marBottom w:val="0"/>
      <w:divBdr>
        <w:top w:val="none" w:sz="0" w:space="0" w:color="auto"/>
        <w:left w:val="none" w:sz="0" w:space="0" w:color="auto"/>
        <w:bottom w:val="none" w:sz="0" w:space="0" w:color="auto"/>
        <w:right w:val="none" w:sz="0" w:space="0" w:color="auto"/>
      </w:divBdr>
    </w:div>
    <w:div w:id="1431774746">
      <w:bodyDiv w:val="1"/>
      <w:marLeft w:val="0"/>
      <w:marRight w:val="0"/>
      <w:marTop w:val="0"/>
      <w:marBottom w:val="0"/>
      <w:divBdr>
        <w:top w:val="none" w:sz="0" w:space="0" w:color="auto"/>
        <w:left w:val="none" w:sz="0" w:space="0" w:color="auto"/>
        <w:bottom w:val="none" w:sz="0" w:space="0" w:color="auto"/>
        <w:right w:val="none" w:sz="0" w:space="0" w:color="auto"/>
      </w:divBdr>
    </w:div>
    <w:div w:id="1431779326">
      <w:bodyDiv w:val="1"/>
      <w:marLeft w:val="0"/>
      <w:marRight w:val="0"/>
      <w:marTop w:val="0"/>
      <w:marBottom w:val="0"/>
      <w:divBdr>
        <w:top w:val="none" w:sz="0" w:space="0" w:color="auto"/>
        <w:left w:val="none" w:sz="0" w:space="0" w:color="auto"/>
        <w:bottom w:val="none" w:sz="0" w:space="0" w:color="auto"/>
        <w:right w:val="none" w:sz="0" w:space="0" w:color="auto"/>
      </w:divBdr>
    </w:div>
    <w:div w:id="1431899097">
      <w:bodyDiv w:val="1"/>
      <w:marLeft w:val="0"/>
      <w:marRight w:val="0"/>
      <w:marTop w:val="0"/>
      <w:marBottom w:val="0"/>
      <w:divBdr>
        <w:top w:val="none" w:sz="0" w:space="0" w:color="auto"/>
        <w:left w:val="none" w:sz="0" w:space="0" w:color="auto"/>
        <w:bottom w:val="none" w:sz="0" w:space="0" w:color="auto"/>
        <w:right w:val="none" w:sz="0" w:space="0" w:color="auto"/>
      </w:divBdr>
    </w:div>
    <w:div w:id="1431968284">
      <w:bodyDiv w:val="1"/>
      <w:marLeft w:val="0"/>
      <w:marRight w:val="0"/>
      <w:marTop w:val="0"/>
      <w:marBottom w:val="0"/>
      <w:divBdr>
        <w:top w:val="none" w:sz="0" w:space="0" w:color="auto"/>
        <w:left w:val="none" w:sz="0" w:space="0" w:color="auto"/>
        <w:bottom w:val="none" w:sz="0" w:space="0" w:color="auto"/>
        <w:right w:val="none" w:sz="0" w:space="0" w:color="auto"/>
      </w:divBdr>
    </w:div>
    <w:div w:id="1432041933">
      <w:bodyDiv w:val="1"/>
      <w:marLeft w:val="0"/>
      <w:marRight w:val="0"/>
      <w:marTop w:val="0"/>
      <w:marBottom w:val="0"/>
      <w:divBdr>
        <w:top w:val="none" w:sz="0" w:space="0" w:color="auto"/>
        <w:left w:val="none" w:sz="0" w:space="0" w:color="auto"/>
        <w:bottom w:val="none" w:sz="0" w:space="0" w:color="auto"/>
        <w:right w:val="none" w:sz="0" w:space="0" w:color="auto"/>
      </w:divBdr>
    </w:div>
    <w:div w:id="1432048963">
      <w:bodyDiv w:val="1"/>
      <w:marLeft w:val="0"/>
      <w:marRight w:val="0"/>
      <w:marTop w:val="0"/>
      <w:marBottom w:val="0"/>
      <w:divBdr>
        <w:top w:val="none" w:sz="0" w:space="0" w:color="auto"/>
        <w:left w:val="none" w:sz="0" w:space="0" w:color="auto"/>
        <w:bottom w:val="none" w:sz="0" w:space="0" w:color="auto"/>
        <w:right w:val="none" w:sz="0" w:space="0" w:color="auto"/>
      </w:divBdr>
    </w:div>
    <w:div w:id="1432118356">
      <w:bodyDiv w:val="1"/>
      <w:marLeft w:val="0"/>
      <w:marRight w:val="0"/>
      <w:marTop w:val="0"/>
      <w:marBottom w:val="0"/>
      <w:divBdr>
        <w:top w:val="none" w:sz="0" w:space="0" w:color="auto"/>
        <w:left w:val="none" w:sz="0" w:space="0" w:color="auto"/>
        <w:bottom w:val="none" w:sz="0" w:space="0" w:color="auto"/>
        <w:right w:val="none" w:sz="0" w:space="0" w:color="auto"/>
      </w:divBdr>
    </w:div>
    <w:div w:id="1432160536">
      <w:bodyDiv w:val="1"/>
      <w:marLeft w:val="0"/>
      <w:marRight w:val="0"/>
      <w:marTop w:val="0"/>
      <w:marBottom w:val="0"/>
      <w:divBdr>
        <w:top w:val="none" w:sz="0" w:space="0" w:color="auto"/>
        <w:left w:val="none" w:sz="0" w:space="0" w:color="auto"/>
        <w:bottom w:val="none" w:sz="0" w:space="0" w:color="auto"/>
        <w:right w:val="none" w:sz="0" w:space="0" w:color="auto"/>
      </w:divBdr>
    </w:div>
    <w:div w:id="1432165516">
      <w:bodyDiv w:val="1"/>
      <w:marLeft w:val="0"/>
      <w:marRight w:val="0"/>
      <w:marTop w:val="0"/>
      <w:marBottom w:val="0"/>
      <w:divBdr>
        <w:top w:val="none" w:sz="0" w:space="0" w:color="auto"/>
        <w:left w:val="none" w:sz="0" w:space="0" w:color="auto"/>
        <w:bottom w:val="none" w:sz="0" w:space="0" w:color="auto"/>
        <w:right w:val="none" w:sz="0" w:space="0" w:color="auto"/>
      </w:divBdr>
    </w:div>
    <w:div w:id="1432236864">
      <w:bodyDiv w:val="1"/>
      <w:marLeft w:val="0"/>
      <w:marRight w:val="0"/>
      <w:marTop w:val="0"/>
      <w:marBottom w:val="0"/>
      <w:divBdr>
        <w:top w:val="none" w:sz="0" w:space="0" w:color="auto"/>
        <w:left w:val="none" w:sz="0" w:space="0" w:color="auto"/>
        <w:bottom w:val="none" w:sz="0" w:space="0" w:color="auto"/>
        <w:right w:val="none" w:sz="0" w:space="0" w:color="auto"/>
      </w:divBdr>
    </w:div>
    <w:div w:id="1432242289">
      <w:bodyDiv w:val="1"/>
      <w:marLeft w:val="0"/>
      <w:marRight w:val="0"/>
      <w:marTop w:val="0"/>
      <w:marBottom w:val="0"/>
      <w:divBdr>
        <w:top w:val="none" w:sz="0" w:space="0" w:color="auto"/>
        <w:left w:val="none" w:sz="0" w:space="0" w:color="auto"/>
        <w:bottom w:val="none" w:sz="0" w:space="0" w:color="auto"/>
        <w:right w:val="none" w:sz="0" w:space="0" w:color="auto"/>
      </w:divBdr>
    </w:div>
    <w:div w:id="1432243029">
      <w:bodyDiv w:val="1"/>
      <w:marLeft w:val="0"/>
      <w:marRight w:val="0"/>
      <w:marTop w:val="0"/>
      <w:marBottom w:val="0"/>
      <w:divBdr>
        <w:top w:val="none" w:sz="0" w:space="0" w:color="auto"/>
        <w:left w:val="none" w:sz="0" w:space="0" w:color="auto"/>
        <w:bottom w:val="none" w:sz="0" w:space="0" w:color="auto"/>
        <w:right w:val="none" w:sz="0" w:space="0" w:color="auto"/>
      </w:divBdr>
    </w:div>
    <w:div w:id="1432243077">
      <w:bodyDiv w:val="1"/>
      <w:marLeft w:val="0"/>
      <w:marRight w:val="0"/>
      <w:marTop w:val="0"/>
      <w:marBottom w:val="0"/>
      <w:divBdr>
        <w:top w:val="none" w:sz="0" w:space="0" w:color="auto"/>
        <w:left w:val="none" w:sz="0" w:space="0" w:color="auto"/>
        <w:bottom w:val="none" w:sz="0" w:space="0" w:color="auto"/>
        <w:right w:val="none" w:sz="0" w:space="0" w:color="auto"/>
      </w:divBdr>
    </w:div>
    <w:div w:id="1432318273">
      <w:bodyDiv w:val="1"/>
      <w:marLeft w:val="0"/>
      <w:marRight w:val="0"/>
      <w:marTop w:val="0"/>
      <w:marBottom w:val="0"/>
      <w:divBdr>
        <w:top w:val="none" w:sz="0" w:space="0" w:color="auto"/>
        <w:left w:val="none" w:sz="0" w:space="0" w:color="auto"/>
        <w:bottom w:val="none" w:sz="0" w:space="0" w:color="auto"/>
        <w:right w:val="none" w:sz="0" w:space="0" w:color="auto"/>
      </w:divBdr>
    </w:div>
    <w:div w:id="1432319037">
      <w:bodyDiv w:val="1"/>
      <w:marLeft w:val="0"/>
      <w:marRight w:val="0"/>
      <w:marTop w:val="0"/>
      <w:marBottom w:val="0"/>
      <w:divBdr>
        <w:top w:val="none" w:sz="0" w:space="0" w:color="auto"/>
        <w:left w:val="none" w:sz="0" w:space="0" w:color="auto"/>
        <w:bottom w:val="none" w:sz="0" w:space="0" w:color="auto"/>
        <w:right w:val="none" w:sz="0" w:space="0" w:color="auto"/>
      </w:divBdr>
    </w:div>
    <w:div w:id="1432355045">
      <w:bodyDiv w:val="1"/>
      <w:marLeft w:val="0"/>
      <w:marRight w:val="0"/>
      <w:marTop w:val="0"/>
      <w:marBottom w:val="0"/>
      <w:divBdr>
        <w:top w:val="none" w:sz="0" w:space="0" w:color="auto"/>
        <w:left w:val="none" w:sz="0" w:space="0" w:color="auto"/>
        <w:bottom w:val="none" w:sz="0" w:space="0" w:color="auto"/>
        <w:right w:val="none" w:sz="0" w:space="0" w:color="auto"/>
      </w:divBdr>
    </w:div>
    <w:div w:id="1432385912">
      <w:bodyDiv w:val="1"/>
      <w:marLeft w:val="0"/>
      <w:marRight w:val="0"/>
      <w:marTop w:val="0"/>
      <w:marBottom w:val="0"/>
      <w:divBdr>
        <w:top w:val="none" w:sz="0" w:space="0" w:color="auto"/>
        <w:left w:val="none" w:sz="0" w:space="0" w:color="auto"/>
        <w:bottom w:val="none" w:sz="0" w:space="0" w:color="auto"/>
        <w:right w:val="none" w:sz="0" w:space="0" w:color="auto"/>
      </w:divBdr>
    </w:div>
    <w:div w:id="1432583730">
      <w:bodyDiv w:val="1"/>
      <w:marLeft w:val="0"/>
      <w:marRight w:val="0"/>
      <w:marTop w:val="0"/>
      <w:marBottom w:val="0"/>
      <w:divBdr>
        <w:top w:val="none" w:sz="0" w:space="0" w:color="auto"/>
        <w:left w:val="none" w:sz="0" w:space="0" w:color="auto"/>
        <w:bottom w:val="none" w:sz="0" w:space="0" w:color="auto"/>
        <w:right w:val="none" w:sz="0" w:space="0" w:color="auto"/>
      </w:divBdr>
    </w:div>
    <w:div w:id="1432624017">
      <w:bodyDiv w:val="1"/>
      <w:marLeft w:val="0"/>
      <w:marRight w:val="0"/>
      <w:marTop w:val="0"/>
      <w:marBottom w:val="0"/>
      <w:divBdr>
        <w:top w:val="none" w:sz="0" w:space="0" w:color="auto"/>
        <w:left w:val="none" w:sz="0" w:space="0" w:color="auto"/>
        <w:bottom w:val="none" w:sz="0" w:space="0" w:color="auto"/>
        <w:right w:val="none" w:sz="0" w:space="0" w:color="auto"/>
      </w:divBdr>
    </w:div>
    <w:div w:id="1432624345">
      <w:bodyDiv w:val="1"/>
      <w:marLeft w:val="0"/>
      <w:marRight w:val="0"/>
      <w:marTop w:val="0"/>
      <w:marBottom w:val="0"/>
      <w:divBdr>
        <w:top w:val="none" w:sz="0" w:space="0" w:color="auto"/>
        <w:left w:val="none" w:sz="0" w:space="0" w:color="auto"/>
        <w:bottom w:val="none" w:sz="0" w:space="0" w:color="auto"/>
        <w:right w:val="none" w:sz="0" w:space="0" w:color="auto"/>
      </w:divBdr>
    </w:div>
    <w:div w:id="1432700643">
      <w:bodyDiv w:val="1"/>
      <w:marLeft w:val="0"/>
      <w:marRight w:val="0"/>
      <w:marTop w:val="0"/>
      <w:marBottom w:val="0"/>
      <w:divBdr>
        <w:top w:val="none" w:sz="0" w:space="0" w:color="auto"/>
        <w:left w:val="none" w:sz="0" w:space="0" w:color="auto"/>
        <w:bottom w:val="none" w:sz="0" w:space="0" w:color="auto"/>
        <w:right w:val="none" w:sz="0" w:space="0" w:color="auto"/>
      </w:divBdr>
    </w:div>
    <w:div w:id="1432821942">
      <w:bodyDiv w:val="1"/>
      <w:marLeft w:val="0"/>
      <w:marRight w:val="0"/>
      <w:marTop w:val="0"/>
      <w:marBottom w:val="0"/>
      <w:divBdr>
        <w:top w:val="none" w:sz="0" w:space="0" w:color="auto"/>
        <w:left w:val="none" w:sz="0" w:space="0" w:color="auto"/>
        <w:bottom w:val="none" w:sz="0" w:space="0" w:color="auto"/>
        <w:right w:val="none" w:sz="0" w:space="0" w:color="auto"/>
      </w:divBdr>
    </w:div>
    <w:div w:id="1432971608">
      <w:bodyDiv w:val="1"/>
      <w:marLeft w:val="0"/>
      <w:marRight w:val="0"/>
      <w:marTop w:val="0"/>
      <w:marBottom w:val="0"/>
      <w:divBdr>
        <w:top w:val="none" w:sz="0" w:space="0" w:color="auto"/>
        <w:left w:val="none" w:sz="0" w:space="0" w:color="auto"/>
        <w:bottom w:val="none" w:sz="0" w:space="0" w:color="auto"/>
        <w:right w:val="none" w:sz="0" w:space="0" w:color="auto"/>
      </w:divBdr>
    </w:div>
    <w:div w:id="1433013534">
      <w:bodyDiv w:val="1"/>
      <w:marLeft w:val="0"/>
      <w:marRight w:val="0"/>
      <w:marTop w:val="0"/>
      <w:marBottom w:val="0"/>
      <w:divBdr>
        <w:top w:val="none" w:sz="0" w:space="0" w:color="auto"/>
        <w:left w:val="none" w:sz="0" w:space="0" w:color="auto"/>
        <w:bottom w:val="none" w:sz="0" w:space="0" w:color="auto"/>
        <w:right w:val="none" w:sz="0" w:space="0" w:color="auto"/>
      </w:divBdr>
    </w:div>
    <w:div w:id="1433040983">
      <w:bodyDiv w:val="1"/>
      <w:marLeft w:val="0"/>
      <w:marRight w:val="0"/>
      <w:marTop w:val="0"/>
      <w:marBottom w:val="0"/>
      <w:divBdr>
        <w:top w:val="none" w:sz="0" w:space="0" w:color="auto"/>
        <w:left w:val="none" w:sz="0" w:space="0" w:color="auto"/>
        <w:bottom w:val="none" w:sz="0" w:space="0" w:color="auto"/>
        <w:right w:val="none" w:sz="0" w:space="0" w:color="auto"/>
      </w:divBdr>
    </w:div>
    <w:div w:id="1433161645">
      <w:bodyDiv w:val="1"/>
      <w:marLeft w:val="0"/>
      <w:marRight w:val="0"/>
      <w:marTop w:val="0"/>
      <w:marBottom w:val="0"/>
      <w:divBdr>
        <w:top w:val="none" w:sz="0" w:space="0" w:color="auto"/>
        <w:left w:val="none" w:sz="0" w:space="0" w:color="auto"/>
        <w:bottom w:val="none" w:sz="0" w:space="0" w:color="auto"/>
        <w:right w:val="none" w:sz="0" w:space="0" w:color="auto"/>
      </w:divBdr>
    </w:div>
    <w:div w:id="1433162667">
      <w:bodyDiv w:val="1"/>
      <w:marLeft w:val="0"/>
      <w:marRight w:val="0"/>
      <w:marTop w:val="0"/>
      <w:marBottom w:val="0"/>
      <w:divBdr>
        <w:top w:val="none" w:sz="0" w:space="0" w:color="auto"/>
        <w:left w:val="none" w:sz="0" w:space="0" w:color="auto"/>
        <w:bottom w:val="none" w:sz="0" w:space="0" w:color="auto"/>
        <w:right w:val="none" w:sz="0" w:space="0" w:color="auto"/>
      </w:divBdr>
    </w:div>
    <w:div w:id="1433164264">
      <w:bodyDiv w:val="1"/>
      <w:marLeft w:val="0"/>
      <w:marRight w:val="0"/>
      <w:marTop w:val="0"/>
      <w:marBottom w:val="0"/>
      <w:divBdr>
        <w:top w:val="none" w:sz="0" w:space="0" w:color="auto"/>
        <w:left w:val="none" w:sz="0" w:space="0" w:color="auto"/>
        <w:bottom w:val="none" w:sz="0" w:space="0" w:color="auto"/>
        <w:right w:val="none" w:sz="0" w:space="0" w:color="auto"/>
      </w:divBdr>
    </w:div>
    <w:div w:id="1433168483">
      <w:bodyDiv w:val="1"/>
      <w:marLeft w:val="0"/>
      <w:marRight w:val="0"/>
      <w:marTop w:val="0"/>
      <w:marBottom w:val="0"/>
      <w:divBdr>
        <w:top w:val="none" w:sz="0" w:space="0" w:color="auto"/>
        <w:left w:val="none" w:sz="0" w:space="0" w:color="auto"/>
        <w:bottom w:val="none" w:sz="0" w:space="0" w:color="auto"/>
        <w:right w:val="none" w:sz="0" w:space="0" w:color="auto"/>
      </w:divBdr>
    </w:div>
    <w:div w:id="1433286029">
      <w:bodyDiv w:val="1"/>
      <w:marLeft w:val="0"/>
      <w:marRight w:val="0"/>
      <w:marTop w:val="0"/>
      <w:marBottom w:val="0"/>
      <w:divBdr>
        <w:top w:val="none" w:sz="0" w:space="0" w:color="auto"/>
        <w:left w:val="none" w:sz="0" w:space="0" w:color="auto"/>
        <w:bottom w:val="none" w:sz="0" w:space="0" w:color="auto"/>
        <w:right w:val="none" w:sz="0" w:space="0" w:color="auto"/>
      </w:divBdr>
    </w:div>
    <w:div w:id="1433477149">
      <w:bodyDiv w:val="1"/>
      <w:marLeft w:val="0"/>
      <w:marRight w:val="0"/>
      <w:marTop w:val="0"/>
      <w:marBottom w:val="0"/>
      <w:divBdr>
        <w:top w:val="none" w:sz="0" w:space="0" w:color="auto"/>
        <w:left w:val="none" w:sz="0" w:space="0" w:color="auto"/>
        <w:bottom w:val="none" w:sz="0" w:space="0" w:color="auto"/>
        <w:right w:val="none" w:sz="0" w:space="0" w:color="auto"/>
      </w:divBdr>
    </w:div>
    <w:div w:id="1433548616">
      <w:bodyDiv w:val="1"/>
      <w:marLeft w:val="0"/>
      <w:marRight w:val="0"/>
      <w:marTop w:val="0"/>
      <w:marBottom w:val="0"/>
      <w:divBdr>
        <w:top w:val="none" w:sz="0" w:space="0" w:color="auto"/>
        <w:left w:val="none" w:sz="0" w:space="0" w:color="auto"/>
        <w:bottom w:val="none" w:sz="0" w:space="0" w:color="auto"/>
        <w:right w:val="none" w:sz="0" w:space="0" w:color="auto"/>
      </w:divBdr>
    </w:div>
    <w:div w:id="1433626511">
      <w:bodyDiv w:val="1"/>
      <w:marLeft w:val="0"/>
      <w:marRight w:val="0"/>
      <w:marTop w:val="0"/>
      <w:marBottom w:val="0"/>
      <w:divBdr>
        <w:top w:val="none" w:sz="0" w:space="0" w:color="auto"/>
        <w:left w:val="none" w:sz="0" w:space="0" w:color="auto"/>
        <w:bottom w:val="none" w:sz="0" w:space="0" w:color="auto"/>
        <w:right w:val="none" w:sz="0" w:space="0" w:color="auto"/>
      </w:divBdr>
    </w:div>
    <w:div w:id="1433816483">
      <w:bodyDiv w:val="1"/>
      <w:marLeft w:val="0"/>
      <w:marRight w:val="0"/>
      <w:marTop w:val="0"/>
      <w:marBottom w:val="0"/>
      <w:divBdr>
        <w:top w:val="none" w:sz="0" w:space="0" w:color="auto"/>
        <w:left w:val="none" w:sz="0" w:space="0" w:color="auto"/>
        <w:bottom w:val="none" w:sz="0" w:space="0" w:color="auto"/>
        <w:right w:val="none" w:sz="0" w:space="0" w:color="auto"/>
      </w:divBdr>
    </w:div>
    <w:div w:id="1433819106">
      <w:bodyDiv w:val="1"/>
      <w:marLeft w:val="0"/>
      <w:marRight w:val="0"/>
      <w:marTop w:val="0"/>
      <w:marBottom w:val="0"/>
      <w:divBdr>
        <w:top w:val="none" w:sz="0" w:space="0" w:color="auto"/>
        <w:left w:val="none" w:sz="0" w:space="0" w:color="auto"/>
        <w:bottom w:val="none" w:sz="0" w:space="0" w:color="auto"/>
        <w:right w:val="none" w:sz="0" w:space="0" w:color="auto"/>
      </w:divBdr>
    </w:div>
    <w:div w:id="1433932658">
      <w:bodyDiv w:val="1"/>
      <w:marLeft w:val="0"/>
      <w:marRight w:val="0"/>
      <w:marTop w:val="0"/>
      <w:marBottom w:val="0"/>
      <w:divBdr>
        <w:top w:val="none" w:sz="0" w:space="0" w:color="auto"/>
        <w:left w:val="none" w:sz="0" w:space="0" w:color="auto"/>
        <w:bottom w:val="none" w:sz="0" w:space="0" w:color="auto"/>
        <w:right w:val="none" w:sz="0" w:space="0" w:color="auto"/>
      </w:divBdr>
    </w:div>
    <w:div w:id="1434276772">
      <w:bodyDiv w:val="1"/>
      <w:marLeft w:val="0"/>
      <w:marRight w:val="0"/>
      <w:marTop w:val="0"/>
      <w:marBottom w:val="0"/>
      <w:divBdr>
        <w:top w:val="none" w:sz="0" w:space="0" w:color="auto"/>
        <w:left w:val="none" w:sz="0" w:space="0" w:color="auto"/>
        <w:bottom w:val="none" w:sz="0" w:space="0" w:color="auto"/>
        <w:right w:val="none" w:sz="0" w:space="0" w:color="auto"/>
      </w:divBdr>
    </w:div>
    <w:div w:id="1434276929">
      <w:bodyDiv w:val="1"/>
      <w:marLeft w:val="0"/>
      <w:marRight w:val="0"/>
      <w:marTop w:val="0"/>
      <w:marBottom w:val="0"/>
      <w:divBdr>
        <w:top w:val="none" w:sz="0" w:space="0" w:color="auto"/>
        <w:left w:val="none" w:sz="0" w:space="0" w:color="auto"/>
        <w:bottom w:val="none" w:sz="0" w:space="0" w:color="auto"/>
        <w:right w:val="none" w:sz="0" w:space="0" w:color="auto"/>
      </w:divBdr>
    </w:div>
    <w:div w:id="1434279609">
      <w:bodyDiv w:val="1"/>
      <w:marLeft w:val="0"/>
      <w:marRight w:val="0"/>
      <w:marTop w:val="0"/>
      <w:marBottom w:val="0"/>
      <w:divBdr>
        <w:top w:val="none" w:sz="0" w:space="0" w:color="auto"/>
        <w:left w:val="none" w:sz="0" w:space="0" w:color="auto"/>
        <w:bottom w:val="none" w:sz="0" w:space="0" w:color="auto"/>
        <w:right w:val="none" w:sz="0" w:space="0" w:color="auto"/>
      </w:divBdr>
    </w:div>
    <w:div w:id="1434353164">
      <w:bodyDiv w:val="1"/>
      <w:marLeft w:val="0"/>
      <w:marRight w:val="0"/>
      <w:marTop w:val="0"/>
      <w:marBottom w:val="0"/>
      <w:divBdr>
        <w:top w:val="none" w:sz="0" w:space="0" w:color="auto"/>
        <w:left w:val="none" w:sz="0" w:space="0" w:color="auto"/>
        <w:bottom w:val="none" w:sz="0" w:space="0" w:color="auto"/>
        <w:right w:val="none" w:sz="0" w:space="0" w:color="auto"/>
      </w:divBdr>
    </w:div>
    <w:div w:id="1434397969">
      <w:bodyDiv w:val="1"/>
      <w:marLeft w:val="0"/>
      <w:marRight w:val="0"/>
      <w:marTop w:val="0"/>
      <w:marBottom w:val="0"/>
      <w:divBdr>
        <w:top w:val="none" w:sz="0" w:space="0" w:color="auto"/>
        <w:left w:val="none" w:sz="0" w:space="0" w:color="auto"/>
        <w:bottom w:val="none" w:sz="0" w:space="0" w:color="auto"/>
        <w:right w:val="none" w:sz="0" w:space="0" w:color="auto"/>
      </w:divBdr>
    </w:div>
    <w:div w:id="1434400408">
      <w:bodyDiv w:val="1"/>
      <w:marLeft w:val="0"/>
      <w:marRight w:val="0"/>
      <w:marTop w:val="0"/>
      <w:marBottom w:val="0"/>
      <w:divBdr>
        <w:top w:val="none" w:sz="0" w:space="0" w:color="auto"/>
        <w:left w:val="none" w:sz="0" w:space="0" w:color="auto"/>
        <w:bottom w:val="none" w:sz="0" w:space="0" w:color="auto"/>
        <w:right w:val="none" w:sz="0" w:space="0" w:color="auto"/>
      </w:divBdr>
    </w:div>
    <w:div w:id="1434472374">
      <w:bodyDiv w:val="1"/>
      <w:marLeft w:val="0"/>
      <w:marRight w:val="0"/>
      <w:marTop w:val="0"/>
      <w:marBottom w:val="0"/>
      <w:divBdr>
        <w:top w:val="none" w:sz="0" w:space="0" w:color="auto"/>
        <w:left w:val="none" w:sz="0" w:space="0" w:color="auto"/>
        <w:bottom w:val="none" w:sz="0" w:space="0" w:color="auto"/>
        <w:right w:val="none" w:sz="0" w:space="0" w:color="auto"/>
      </w:divBdr>
    </w:div>
    <w:div w:id="1434472878">
      <w:bodyDiv w:val="1"/>
      <w:marLeft w:val="0"/>
      <w:marRight w:val="0"/>
      <w:marTop w:val="0"/>
      <w:marBottom w:val="0"/>
      <w:divBdr>
        <w:top w:val="none" w:sz="0" w:space="0" w:color="auto"/>
        <w:left w:val="none" w:sz="0" w:space="0" w:color="auto"/>
        <w:bottom w:val="none" w:sz="0" w:space="0" w:color="auto"/>
        <w:right w:val="none" w:sz="0" w:space="0" w:color="auto"/>
      </w:divBdr>
    </w:div>
    <w:div w:id="1434518348">
      <w:bodyDiv w:val="1"/>
      <w:marLeft w:val="0"/>
      <w:marRight w:val="0"/>
      <w:marTop w:val="0"/>
      <w:marBottom w:val="0"/>
      <w:divBdr>
        <w:top w:val="none" w:sz="0" w:space="0" w:color="auto"/>
        <w:left w:val="none" w:sz="0" w:space="0" w:color="auto"/>
        <w:bottom w:val="none" w:sz="0" w:space="0" w:color="auto"/>
        <w:right w:val="none" w:sz="0" w:space="0" w:color="auto"/>
      </w:divBdr>
    </w:div>
    <w:div w:id="1434547805">
      <w:bodyDiv w:val="1"/>
      <w:marLeft w:val="0"/>
      <w:marRight w:val="0"/>
      <w:marTop w:val="0"/>
      <w:marBottom w:val="0"/>
      <w:divBdr>
        <w:top w:val="none" w:sz="0" w:space="0" w:color="auto"/>
        <w:left w:val="none" w:sz="0" w:space="0" w:color="auto"/>
        <w:bottom w:val="none" w:sz="0" w:space="0" w:color="auto"/>
        <w:right w:val="none" w:sz="0" w:space="0" w:color="auto"/>
      </w:divBdr>
    </w:div>
    <w:div w:id="1434591277">
      <w:bodyDiv w:val="1"/>
      <w:marLeft w:val="0"/>
      <w:marRight w:val="0"/>
      <w:marTop w:val="0"/>
      <w:marBottom w:val="0"/>
      <w:divBdr>
        <w:top w:val="none" w:sz="0" w:space="0" w:color="auto"/>
        <w:left w:val="none" w:sz="0" w:space="0" w:color="auto"/>
        <w:bottom w:val="none" w:sz="0" w:space="0" w:color="auto"/>
        <w:right w:val="none" w:sz="0" w:space="0" w:color="auto"/>
      </w:divBdr>
    </w:div>
    <w:div w:id="1434591305">
      <w:bodyDiv w:val="1"/>
      <w:marLeft w:val="0"/>
      <w:marRight w:val="0"/>
      <w:marTop w:val="0"/>
      <w:marBottom w:val="0"/>
      <w:divBdr>
        <w:top w:val="none" w:sz="0" w:space="0" w:color="auto"/>
        <w:left w:val="none" w:sz="0" w:space="0" w:color="auto"/>
        <w:bottom w:val="none" w:sz="0" w:space="0" w:color="auto"/>
        <w:right w:val="none" w:sz="0" w:space="0" w:color="auto"/>
      </w:divBdr>
    </w:div>
    <w:div w:id="1434670116">
      <w:bodyDiv w:val="1"/>
      <w:marLeft w:val="0"/>
      <w:marRight w:val="0"/>
      <w:marTop w:val="0"/>
      <w:marBottom w:val="0"/>
      <w:divBdr>
        <w:top w:val="none" w:sz="0" w:space="0" w:color="auto"/>
        <w:left w:val="none" w:sz="0" w:space="0" w:color="auto"/>
        <w:bottom w:val="none" w:sz="0" w:space="0" w:color="auto"/>
        <w:right w:val="none" w:sz="0" w:space="0" w:color="auto"/>
      </w:divBdr>
    </w:div>
    <w:div w:id="1434670760">
      <w:bodyDiv w:val="1"/>
      <w:marLeft w:val="0"/>
      <w:marRight w:val="0"/>
      <w:marTop w:val="0"/>
      <w:marBottom w:val="0"/>
      <w:divBdr>
        <w:top w:val="none" w:sz="0" w:space="0" w:color="auto"/>
        <w:left w:val="none" w:sz="0" w:space="0" w:color="auto"/>
        <w:bottom w:val="none" w:sz="0" w:space="0" w:color="auto"/>
        <w:right w:val="none" w:sz="0" w:space="0" w:color="auto"/>
      </w:divBdr>
    </w:div>
    <w:div w:id="1434671184">
      <w:bodyDiv w:val="1"/>
      <w:marLeft w:val="0"/>
      <w:marRight w:val="0"/>
      <w:marTop w:val="0"/>
      <w:marBottom w:val="0"/>
      <w:divBdr>
        <w:top w:val="none" w:sz="0" w:space="0" w:color="auto"/>
        <w:left w:val="none" w:sz="0" w:space="0" w:color="auto"/>
        <w:bottom w:val="none" w:sz="0" w:space="0" w:color="auto"/>
        <w:right w:val="none" w:sz="0" w:space="0" w:color="auto"/>
      </w:divBdr>
    </w:div>
    <w:div w:id="1434739453">
      <w:bodyDiv w:val="1"/>
      <w:marLeft w:val="0"/>
      <w:marRight w:val="0"/>
      <w:marTop w:val="0"/>
      <w:marBottom w:val="0"/>
      <w:divBdr>
        <w:top w:val="none" w:sz="0" w:space="0" w:color="auto"/>
        <w:left w:val="none" w:sz="0" w:space="0" w:color="auto"/>
        <w:bottom w:val="none" w:sz="0" w:space="0" w:color="auto"/>
        <w:right w:val="none" w:sz="0" w:space="0" w:color="auto"/>
      </w:divBdr>
    </w:div>
    <w:div w:id="1434781312">
      <w:bodyDiv w:val="1"/>
      <w:marLeft w:val="0"/>
      <w:marRight w:val="0"/>
      <w:marTop w:val="0"/>
      <w:marBottom w:val="0"/>
      <w:divBdr>
        <w:top w:val="none" w:sz="0" w:space="0" w:color="auto"/>
        <w:left w:val="none" w:sz="0" w:space="0" w:color="auto"/>
        <w:bottom w:val="none" w:sz="0" w:space="0" w:color="auto"/>
        <w:right w:val="none" w:sz="0" w:space="0" w:color="auto"/>
      </w:divBdr>
    </w:div>
    <w:div w:id="1434863449">
      <w:bodyDiv w:val="1"/>
      <w:marLeft w:val="0"/>
      <w:marRight w:val="0"/>
      <w:marTop w:val="0"/>
      <w:marBottom w:val="0"/>
      <w:divBdr>
        <w:top w:val="none" w:sz="0" w:space="0" w:color="auto"/>
        <w:left w:val="none" w:sz="0" w:space="0" w:color="auto"/>
        <w:bottom w:val="none" w:sz="0" w:space="0" w:color="auto"/>
        <w:right w:val="none" w:sz="0" w:space="0" w:color="auto"/>
      </w:divBdr>
    </w:div>
    <w:div w:id="1434976827">
      <w:bodyDiv w:val="1"/>
      <w:marLeft w:val="0"/>
      <w:marRight w:val="0"/>
      <w:marTop w:val="0"/>
      <w:marBottom w:val="0"/>
      <w:divBdr>
        <w:top w:val="none" w:sz="0" w:space="0" w:color="auto"/>
        <w:left w:val="none" w:sz="0" w:space="0" w:color="auto"/>
        <w:bottom w:val="none" w:sz="0" w:space="0" w:color="auto"/>
        <w:right w:val="none" w:sz="0" w:space="0" w:color="auto"/>
      </w:divBdr>
    </w:div>
    <w:div w:id="1435176745">
      <w:bodyDiv w:val="1"/>
      <w:marLeft w:val="0"/>
      <w:marRight w:val="0"/>
      <w:marTop w:val="0"/>
      <w:marBottom w:val="0"/>
      <w:divBdr>
        <w:top w:val="none" w:sz="0" w:space="0" w:color="auto"/>
        <w:left w:val="none" w:sz="0" w:space="0" w:color="auto"/>
        <w:bottom w:val="none" w:sz="0" w:space="0" w:color="auto"/>
        <w:right w:val="none" w:sz="0" w:space="0" w:color="auto"/>
      </w:divBdr>
    </w:div>
    <w:div w:id="1435436568">
      <w:bodyDiv w:val="1"/>
      <w:marLeft w:val="0"/>
      <w:marRight w:val="0"/>
      <w:marTop w:val="0"/>
      <w:marBottom w:val="0"/>
      <w:divBdr>
        <w:top w:val="none" w:sz="0" w:space="0" w:color="auto"/>
        <w:left w:val="none" w:sz="0" w:space="0" w:color="auto"/>
        <w:bottom w:val="none" w:sz="0" w:space="0" w:color="auto"/>
        <w:right w:val="none" w:sz="0" w:space="0" w:color="auto"/>
      </w:divBdr>
    </w:div>
    <w:div w:id="1435440578">
      <w:bodyDiv w:val="1"/>
      <w:marLeft w:val="0"/>
      <w:marRight w:val="0"/>
      <w:marTop w:val="0"/>
      <w:marBottom w:val="0"/>
      <w:divBdr>
        <w:top w:val="none" w:sz="0" w:space="0" w:color="auto"/>
        <w:left w:val="none" w:sz="0" w:space="0" w:color="auto"/>
        <w:bottom w:val="none" w:sz="0" w:space="0" w:color="auto"/>
        <w:right w:val="none" w:sz="0" w:space="0" w:color="auto"/>
      </w:divBdr>
    </w:div>
    <w:div w:id="1435595218">
      <w:bodyDiv w:val="1"/>
      <w:marLeft w:val="0"/>
      <w:marRight w:val="0"/>
      <w:marTop w:val="0"/>
      <w:marBottom w:val="0"/>
      <w:divBdr>
        <w:top w:val="none" w:sz="0" w:space="0" w:color="auto"/>
        <w:left w:val="none" w:sz="0" w:space="0" w:color="auto"/>
        <w:bottom w:val="none" w:sz="0" w:space="0" w:color="auto"/>
        <w:right w:val="none" w:sz="0" w:space="0" w:color="auto"/>
      </w:divBdr>
    </w:div>
    <w:div w:id="1435906930">
      <w:bodyDiv w:val="1"/>
      <w:marLeft w:val="0"/>
      <w:marRight w:val="0"/>
      <w:marTop w:val="0"/>
      <w:marBottom w:val="0"/>
      <w:divBdr>
        <w:top w:val="none" w:sz="0" w:space="0" w:color="auto"/>
        <w:left w:val="none" w:sz="0" w:space="0" w:color="auto"/>
        <w:bottom w:val="none" w:sz="0" w:space="0" w:color="auto"/>
        <w:right w:val="none" w:sz="0" w:space="0" w:color="auto"/>
      </w:divBdr>
    </w:div>
    <w:div w:id="1435907047">
      <w:bodyDiv w:val="1"/>
      <w:marLeft w:val="0"/>
      <w:marRight w:val="0"/>
      <w:marTop w:val="0"/>
      <w:marBottom w:val="0"/>
      <w:divBdr>
        <w:top w:val="none" w:sz="0" w:space="0" w:color="auto"/>
        <w:left w:val="none" w:sz="0" w:space="0" w:color="auto"/>
        <w:bottom w:val="none" w:sz="0" w:space="0" w:color="auto"/>
        <w:right w:val="none" w:sz="0" w:space="0" w:color="auto"/>
      </w:divBdr>
    </w:div>
    <w:div w:id="1435978745">
      <w:bodyDiv w:val="1"/>
      <w:marLeft w:val="0"/>
      <w:marRight w:val="0"/>
      <w:marTop w:val="0"/>
      <w:marBottom w:val="0"/>
      <w:divBdr>
        <w:top w:val="none" w:sz="0" w:space="0" w:color="auto"/>
        <w:left w:val="none" w:sz="0" w:space="0" w:color="auto"/>
        <w:bottom w:val="none" w:sz="0" w:space="0" w:color="auto"/>
        <w:right w:val="none" w:sz="0" w:space="0" w:color="auto"/>
      </w:divBdr>
    </w:div>
    <w:div w:id="1436052739">
      <w:bodyDiv w:val="1"/>
      <w:marLeft w:val="0"/>
      <w:marRight w:val="0"/>
      <w:marTop w:val="0"/>
      <w:marBottom w:val="0"/>
      <w:divBdr>
        <w:top w:val="none" w:sz="0" w:space="0" w:color="auto"/>
        <w:left w:val="none" w:sz="0" w:space="0" w:color="auto"/>
        <w:bottom w:val="none" w:sz="0" w:space="0" w:color="auto"/>
        <w:right w:val="none" w:sz="0" w:space="0" w:color="auto"/>
      </w:divBdr>
    </w:div>
    <w:div w:id="1436093530">
      <w:bodyDiv w:val="1"/>
      <w:marLeft w:val="0"/>
      <w:marRight w:val="0"/>
      <w:marTop w:val="0"/>
      <w:marBottom w:val="0"/>
      <w:divBdr>
        <w:top w:val="none" w:sz="0" w:space="0" w:color="auto"/>
        <w:left w:val="none" w:sz="0" w:space="0" w:color="auto"/>
        <w:bottom w:val="none" w:sz="0" w:space="0" w:color="auto"/>
        <w:right w:val="none" w:sz="0" w:space="0" w:color="auto"/>
      </w:divBdr>
    </w:div>
    <w:div w:id="1436172442">
      <w:bodyDiv w:val="1"/>
      <w:marLeft w:val="0"/>
      <w:marRight w:val="0"/>
      <w:marTop w:val="0"/>
      <w:marBottom w:val="0"/>
      <w:divBdr>
        <w:top w:val="none" w:sz="0" w:space="0" w:color="auto"/>
        <w:left w:val="none" w:sz="0" w:space="0" w:color="auto"/>
        <w:bottom w:val="none" w:sz="0" w:space="0" w:color="auto"/>
        <w:right w:val="none" w:sz="0" w:space="0" w:color="auto"/>
      </w:divBdr>
    </w:div>
    <w:div w:id="1436243252">
      <w:bodyDiv w:val="1"/>
      <w:marLeft w:val="0"/>
      <w:marRight w:val="0"/>
      <w:marTop w:val="0"/>
      <w:marBottom w:val="0"/>
      <w:divBdr>
        <w:top w:val="none" w:sz="0" w:space="0" w:color="auto"/>
        <w:left w:val="none" w:sz="0" w:space="0" w:color="auto"/>
        <w:bottom w:val="none" w:sz="0" w:space="0" w:color="auto"/>
        <w:right w:val="none" w:sz="0" w:space="0" w:color="auto"/>
      </w:divBdr>
    </w:div>
    <w:div w:id="1436246315">
      <w:bodyDiv w:val="1"/>
      <w:marLeft w:val="0"/>
      <w:marRight w:val="0"/>
      <w:marTop w:val="0"/>
      <w:marBottom w:val="0"/>
      <w:divBdr>
        <w:top w:val="none" w:sz="0" w:space="0" w:color="auto"/>
        <w:left w:val="none" w:sz="0" w:space="0" w:color="auto"/>
        <w:bottom w:val="none" w:sz="0" w:space="0" w:color="auto"/>
        <w:right w:val="none" w:sz="0" w:space="0" w:color="auto"/>
      </w:divBdr>
    </w:div>
    <w:div w:id="1436368013">
      <w:bodyDiv w:val="1"/>
      <w:marLeft w:val="0"/>
      <w:marRight w:val="0"/>
      <w:marTop w:val="0"/>
      <w:marBottom w:val="0"/>
      <w:divBdr>
        <w:top w:val="none" w:sz="0" w:space="0" w:color="auto"/>
        <w:left w:val="none" w:sz="0" w:space="0" w:color="auto"/>
        <w:bottom w:val="none" w:sz="0" w:space="0" w:color="auto"/>
        <w:right w:val="none" w:sz="0" w:space="0" w:color="auto"/>
      </w:divBdr>
    </w:div>
    <w:div w:id="1436368812">
      <w:bodyDiv w:val="1"/>
      <w:marLeft w:val="0"/>
      <w:marRight w:val="0"/>
      <w:marTop w:val="0"/>
      <w:marBottom w:val="0"/>
      <w:divBdr>
        <w:top w:val="none" w:sz="0" w:space="0" w:color="auto"/>
        <w:left w:val="none" w:sz="0" w:space="0" w:color="auto"/>
        <w:bottom w:val="none" w:sz="0" w:space="0" w:color="auto"/>
        <w:right w:val="none" w:sz="0" w:space="0" w:color="auto"/>
      </w:divBdr>
    </w:div>
    <w:div w:id="1436484448">
      <w:bodyDiv w:val="1"/>
      <w:marLeft w:val="0"/>
      <w:marRight w:val="0"/>
      <w:marTop w:val="0"/>
      <w:marBottom w:val="0"/>
      <w:divBdr>
        <w:top w:val="none" w:sz="0" w:space="0" w:color="auto"/>
        <w:left w:val="none" w:sz="0" w:space="0" w:color="auto"/>
        <w:bottom w:val="none" w:sz="0" w:space="0" w:color="auto"/>
        <w:right w:val="none" w:sz="0" w:space="0" w:color="auto"/>
      </w:divBdr>
    </w:div>
    <w:div w:id="1436513804">
      <w:bodyDiv w:val="1"/>
      <w:marLeft w:val="0"/>
      <w:marRight w:val="0"/>
      <w:marTop w:val="0"/>
      <w:marBottom w:val="0"/>
      <w:divBdr>
        <w:top w:val="none" w:sz="0" w:space="0" w:color="auto"/>
        <w:left w:val="none" w:sz="0" w:space="0" w:color="auto"/>
        <w:bottom w:val="none" w:sz="0" w:space="0" w:color="auto"/>
        <w:right w:val="none" w:sz="0" w:space="0" w:color="auto"/>
      </w:divBdr>
    </w:div>
    <w:div w:id="1436629044">
      <w:bodyDiv w:val="1"/>
      <w:marLeft w:val="0"/>
      <w:marRight w:val="0"/>
      <w:marTop w:val="0"/>
      <w:marBottom w:val="0"/>
      <w:divBdr>
        <w:top w:val="none" w:sz="0" w:space="0" w:color="auto"/>
        <w:left w:val="none" w:sz="0" w:space="0" w:color="auto"/>
        <w:bottom w:val="none" w:sz="0" w:space="0" w:color="auto"/>
        <w:right w:val="none" w:sz="0" w:space="0" w:color="auto"/>
      </w:divBdr>
    </w:div>
    <w:div w:id="1436637072">
      <w:bodyDiv w:val="1"/>
      <w:marLeft w:val="0"/>
      <w:marRight w:val="0"/>
      <w:marTop w:val="0"/>
      <w:marBottom w:val="0"/>
      <w:divBdr>
        <w:top w:val="none" w:sz="0" w:space="0" w:color="auto"/>
        <w:left w:val="none" w:sz="0" w:space="0" w:color="auto"/>
        <w:bottom w:val="none" w:sz="0" w:space="0" w:color="auto"/>
        <w:right w:val="none" w:sz="0" w:space="0" w:color="auto"/>
      </w:divBdr>
    </w:div>
    <w:div w:id="1436753397">
      <w:bodyDiv w:val="1"/>
      <w:marLeft w:val="0"/>
      <w:marRight w:val="0"/>
      <w:marTop w:val="0"/>
      <w:marBottom w:val="0"/>
      <w:divBdr>
        <w:top w:val="none" w:sz="0" w:space="0" w:color="auto"/>
        <w:left w:val="none" w:sz="0" w:space="0" w:color="auto"/>
        <w:bottom w:val="none" w:sz="0" w:space="0" w:color="auto"/>
        <w:right w:val="none" w:sz="0" w:space="0" w:color="auto"/>
      </w:divBdr>
    </w:div>
    <w:div w:id="1436823240">
      <w:bodyDiv w:val="1"/>
      <w:marLeft w:val="0"/>
      <w:marRight w:val="0"/>
      <w:marTop w:val="0"/>
      <w:marBottom w:val="0"/>
      <w:divBdr>
        <w:top w:val="none" w:sz="0" w:space="0" w:color="auto"/>
        <w:left w:val="none" w:sz="0" w:space="0" w:color="auto"/>
        <w:bottom w:val="none" w:sz="0" w:space="0" w:color="auto"/>
        <w:right w:val="none" w:sz="0" w:space="0" w:color="auto"/>
      </w:divBdr>
    </w:div>
    <w:div w:id="1436827577">
      <w:bodyDiv w:val="1"/>
      <w:marLeft w:val="0"/>
      <w:marRight w:val="0"/>
      <w:marTop w:val="0"/>
      <w:marBottom w:val="0"/>
      <w:divBdr>
        <w:top w:val="none" w:sz="0" w:space="0" w:color="auto"/>
        <w:left w:val="none" w:sz="0" w:space="0" w:color="auto"/>
        <w:bottom w:val="none" w:sz="0" w:space="0" w:color="auto"/>
        <w:right w:val="none" w:sz="0" w:space="0" w:color="auto"/>
      </w:divBdr>
    </w:div>
    <w:div w:id="1436830355">
      <w:bodyDiv w:val="1"/>
      <w:marLeft w:val="0"/>
      <w:marRight w:val="0"/>
      <w:marTop w:val="0"/>
      <w:marBottom w:val="0"/>
      <w:divBdr>
        <w:top w:val="none" w:sz="0" w:space="0" w:color="auto"/>
        <w:left w:val="none" w:sz="0" w:space="0" w:color="auto"/>
        <w:bottom w:val="none" w:sz="0" w:space="0" w:color="auto"/>
        <w:right w:val="none" w:sz="0" w:space="0" w:color="auto"/>
      </w:divBdr>
    </w:div>
    <w:div w:id="1436901678">
      <w:bodyDiv w:val="1"/>
      <w:marLeft w:val="0"/>
      <w:marRight w:val="0"/>
      <w:marTop w:val="0"/>
      <w:marBottom w:val="0"/>
      <w:divBdr>
        <w:top w:val="none" w:sz="0" w:space="0" w:color="auto"/>
        <w:left w:val="none" w:sz="0" w:space="0" w:color="auto"/>
        <w:bottom w:val="none" w:sz="0" w:space="0" w:color="auto"/>
        <w:right w:val="none" w:sz="0" w:space="0" w:color="auto"/>
      </w:divBdr>
    </w:div>
    <w:div w:id="1437017567">
      <w:bodyDiv w:val="1"/>
      <w:marLeft w:val="0"/>
      <w:marRight w:val="0"/>
      <w:marTop w:val="0"/>
      <w:marBottom w:val="0"/>
      <w:divBdr>
        <w:top w:val="none" w:sz="0" w:space="0" w:color="auto"/>
        <w:left w:val="none" w:sz="0" w:space="0" w:color="auto"/>
        <w:bottom w:val="none" w:sz="0" w:space="0" w:color="auto"/>
        <w:right w:val="none" w:sz="0" w:space="0" w:color="auto"/>
      </w:divBdr>
    </w:div>
    <w:div w:id="1437018388">
      <w:bodyDiv w:val="1"/>
      <w:marLeft w:val="0"/>
      <w:marRight w:val="0"/>
      <w:marTop w:val="0"/>
      <w:marBottom w:val="0"/>
      <w:divBdr>
        <w:top w:val="none" w:sz="0" w:space="0" w:color="auto"/>
        <w:left w:val="none" w:sz="0" w:space="0" w:color="auto"/>
        <w:bottom w:val="none" w:sz="0" w:space="0" w:color="auto"/>
        <w:right w:val="none" w:sz="0" w:space="0" w:color="auto"/>
      </w:divBdr>
    </w:div>
    <w:div w:id="1437024525">
      <w:bodyDiv w:val="1"/>
      <w:marLeft w:val="0"/>
      <w:marRight w:val="0"/>
      <w:marTop w:val="0"/>
      <w:marBottom w:val="0"/>
      <w:divBdr>
        <w:top w:val="none" w:sz="0" w:space="0" w:color="auto"/>
        <w:left w:val="none" w:sz="0" w:space="0" w:color="auto"/>
        <w:bottom w:val="none" w:sz="0" w:space="0" w:color="auto"/>
        <w:right w:val="none" w:sz="0" w:space="0" w:color="auto"/>
      </w:divBdr>
    </w:div>
    <w:div w:id="1437098727">
      <w:bodyDiv w:val="1"/>
      <w:marLeft w:val="0"/>
      <w:marRight w:val="0"/>
      <w:marTop w:val="0"/>
      <w:marBottom w:val="0"/>
      <w:divBdr>
        <w:top w:val="none" w:sz="0" w:space="0" w:color="auto"/>
        <w:left w:val="none" w:sz="0" w:space="0" w:color="auto"/>
        <w:bottom w:val="none" w:sz="0" w:space="0" w:color="auto"/>
        <w:right w:val="none" w:sz="0" w:space="0" w:color="auto"/>
      </w:divBdr>
    </w:div>
    <w:div w:id="1437140760">
      <w:bodyDiv w:val="1"/>
      <w:marLeft w:val="0"/>
      <w:marRight w:val="0"/>
      <w:marTop w:val="0"/>
      <w:marBottom w:val="0"/>
      <w:divBdr>
        <w:top w:val="none" w:sz="0" w:space="0" w:color="auto"/>
        <w:left w:val="none" w:sz="0" w:space="0" w:color="auto"/>
        <w:bottom w:val="none" w:sz="0" w:space="0" w:color="auto"/>
        <w:right w:val="none" w:sz="0" w:space="0" w:color="auto"/>
      </w:divBdr>
    </w:div>
    <w:div w:id="1437215147">
      <w:bodyDiv w:val="1"/>
      <w:marLeft w:val="0"/>
      <w:marRight w:val="0"/>
      <w:marTop w:val="0"/>
      <w:marBottom w:val="0"/>
      <w:divBdr>
        <w:top w:val="none" w:sz="0" w:space="0" w:color="auto"/>
        <w:left w:val="none" w:sz="0" w:space="0" w:color="auto"/>
        <w:bottom w:val="none" w:sz="0" w:space="0" w:color="auto"/>
        <w:right w:val="none" w:sz="0" w:space="0" w:color="auto"/>
      </w:divBdr>
    </w:div>
    <w:div w:id="1437287287">
      <w:bodyDiv w:val="1"/>
      <w:marLeft w:val="0"/>
      <w:marRight w:val="0"/>
      <w:marTop w:val="0"/>
      <w:marBottom w:val="0"/>
      <w:divBdr>
        <w:top w:val="none" w:sz="0" w:space="0" w:color="auto"/>
        <w:left w:val="none" w:sz="0" w:space="0" w:color="auto"/>
        <w:bottom w:val="none" w:sz="0" w:space="0" w:color="auto"/>
        <w:right w:val="none" w:sz="0" w:space="0" w:color="auto"/>
      </w:divBdr>
    </w:div>
    <w:div w:id="1437293066">
      <w:bodyDiv w:val="1"/>
      <w:marLeft w:val="0"/>
      <w:marRight w:val="0"/>
      <w:marTop w:val="0"/>
      <w:marBottom w:val="0"/>
      <w:divBdr>
        <w:top w:val="none" w:sz="0" w:space="0" w:color="auto"/>
        <w:left w:val="none" w:sz="0" w:space="0" w:color="auto"/>
        <w:bottom w:val="none" w:sz="0" w:space="0" w:color="auto"/>
        <w:right w:val="none" w:sz="0" w:space="0" w:color="auto"/>
      </w:divBdr>
    </w:div>
    <w:div w:id="1437362389">
      <w:bodyDiv w:val="1"/>
      <w:marLeft w:val="0"/>
      <w:marRight w:val="0"/>
      <w:marTop w:val="0"/>
      <w:marBottom w:val="0"/>
      <w:divBdr>
        <w:top w:val="none" w:sz="0" w:space="0" w:color="auto"/>
        <w:left w:val="none" w:sz="0" w:space="0" w:color="auto"/>
        <w:bottom w:val="none" w:sz="0" w:space="0" w:color="auto"/>
        <w:right w:val="none" w:sz="0" w:space="0" w:color="auto"/>
      </w:divBdr>
    </w:div>
    <w:div w:id="1437365531">
      <w:bodyDiv w:val="1"/>
      <w:marLeft w:val="0"/>
      <w:marRight w:val="0"/>
      <w:marTop w:val="0"/>
      <w:marBottom w:val="0"/>
      <w:divBdr>
        <w:top w:val="none" w:sz="0" w:space="0" w:color="auto"/>
        <w:left w:val="none" w:sz="0" w:space="0" w:color="auto"/>
        <w:bottom w:val="none" w:sz="0" w:space="0" w:color="auto"/>
        <w:right w:val="none" w:sz="0" w:space="0" w:color="auto"/>
      </w:divBdr>
    </w:div>
    <w:div w:id="1437483628">
      <w:bodyDiv w:val="1"/>
      <w:marLeft w:val="0"/>
      <w:marRight w:val="0"/>
      <w:marTop w:val="0"/>
      <w:marBottom w:val="0"/>
      <w:divBdr>
        <w:top w:val="none" w:sz="0" w:space="0" w:color="auto"/>
        <w:left w:val="none" w:sz="0" w:space="0" w:color="auto"/>
        <w:bottom w:val="none" w:sz="0" w:space="0" w:color="auto"/>
        <w:right w:val="none" w:sz="0" w:space="0" w:color="auto"/>
      </w:divBdr>
    </w:div>
    <w:div w:id="1437553103">
      <w:bodyDiv w:val="1"/>
      <w:marLeft w:val="0"/>
      <w:marRight w:val="0"/>
      <w:marTop w:val="0"/>
      <w:marBottom w:val="0"/>
      <w:divBdr>
        <w:top w:val="none" w:sz="0" w:space="0" w:color="auto"/>
        <w:left w:val="none" w:sz="0" w:space="0" w:color="auto"/>
        <w:bottom w:val="none" w:sz="0" w:space="0" w:color="auto"/>
        <w:right w:val="none" w:sz="0" w:space="0" w:color="auto"/>
      </w:divBdr>
    </w:div>
    <w:div w:id="1437679258">
      <w:bodyDiv w:val="1"/>
      <w:marLeft w:val="0"/>
      <w:marRight w:val="0"/>
      <w:marTop w:val="0"/>
      <w:marBottom w:val="0"/>
      <w:divBdr>
        <w:top w:val="none" w:sz="0" w:space="0" w:color="auto"/>
        <w:left w:val="none" w:sz="0" w:space="0" w:color="auto"/>
        <w:bottom w:val="none" w:sz="0" w:space="0" w:color="auto"/>
        <w:right w:val="none" w:sz="0" w:space="0" w:color="auto"/>
      </w:divBdr>
    </w:div>
    <w:div w:id="1437753318">
      <w:bodyDiv w:val="1"/>
      <w:marLeft w:val="0"/>
      <w:marRight w:val="0"/>
      <w:marTop w:val="0"/>
      <w:marBottom w:val="0"/>
      <w:divBdr>
        <w:top w:val="none" w:sz="0" w:space="0" w:color="auto"/>
        <w:left w:val="none" w:sz="0" w:space="0" w:color="auto"/>
        <w:bottom w:val="none" w:sz="0" w:space="0" w:color="auto"/>
        <w:right w:val="none" w:sz="0" w:space="0" w:color="auto"/>
      </w:divBdr>
    </w:div>
    <w:div w:id="1437795825">
      <w:bodyDiv w:val="1"/>
      <w:marLeft w:val="0"/>
      <w:marRight w:val="0"/>
      <w:marTop w:val="0"/>
      <w:marBottom w:val="0"/>
      <w:divBdr>
        <w:top w:val="none" w:sz="0" w:space="0" w:color="auto"/>
        <w:left w:val="none" w:sz="0" w:space="0" w:color="auto"/>
        <w:bottom w:val="none" w:sz="0" w:space="0" w:color="auto"/>
        <w:right w:val="none" w:sz="0" w:space="0" w:color="auto"/>
      </w:divBdr>
    </w:div>
    <w:div w:id="1437870045">
      <w:bodyDiv w:val="1"/>
      <w:marLeft w:val="0"/>
      <w:marRight w:val="0"/>
      <w:marTop w:val="0"/>
      <w:marBottom w:val="0"/>
      <w:divBdr>
        <w:top w:val="none" w:sz="0" w:space="0" w:color="auto"/>
        <w:left w:val="none" w:sz="0" w:space="0" w:color="auto"/>
        <w:bottom w:val="none" w:sz="0" w:space="0" w:color="auto"/>
        <w:right w:val="none" w:sz="0" w:space="0" w:color="auto"/>
      </w:divBdr>
    </w:div>
    <w:div w:id="1437939358">
      <w:bodyDiv w:val="1"/>
      <w:marLeft w:val="0"/>
      <w:marRight w:val="0"/>
      <w:marTop w:val="0"/>
      <w:marBottom w:val="0"/>
      <w:divBdr>
        <w:top w:val="none" w:sz="0" w:space="0" w:color="auto"/>
        <w:left w:val="none" w:sz="0" w:space="0" w:color="auto"/>
        <w:bottom w:val="none" w:sz="0" w:space="0" w:color="auto"/>
        <w:right w:val="none" w:sz="0" w:space="0" w:color="auto"/>
      </w:divBdr>
    </w:div>
    <w:div w:id="1437940840">
      <w:bodyDiv w:val="1"/>
      <w:marLeft w:val="0"/>
      <w:marRight w:val="0"/>
      <w:marTop w:val="0"/>
      <w:marBottom w:val="0"/>
      <w:divBdr>
        <w:top w:val="none" w:sz="0" w:space="0" w:color="auto"/>
        <w:left w:val="none" w:sz="0" w:space="0" w:color="auto"/>
        <w:bottom w:val="none" w:sz="0" w:space="0" w:color="auto"/>
        <w:right w:val="none" w:sz="0" w:space="0" w:color="auto"/>
      </w:divBdr>
    </w:div>
    <w:div w:id="1438018196">
      <w:bodyDiv w:val="1"/>
      <w:marLeft w:val="0"/>
      <w:marRight w:val="0"/>
      <w:marTop w:val="0"/>
      <w:marBottom w:val="0"/>
      <w:divBdr>
        <w:top w:val="none" w:sz="0" w:space="0" w:color="auto"/>
        <w:left w:val="none" w:sz="0" w:space="0" w:color="auto"/>
        <w:bottom w:val="none" w:sz="0" w:space="0" w:color="auto"/>
        <w:right w:val="none" w:sz="0" w:space="0" w:color="auto"/>
      </w:divBdr>
    </w:div>
    <w:div w:id="1438065468">
      <w:bodyDiv w:val="1"/>
      <w:marLeft w:val="0"/>
      <w:marRight w:val="0"/>
      <w:marTop w:val="0"/>
      <w:marBottom w:val="0"/>
      <w:divBdr>
        <w:top w:val="none" w:sz="0" w:space="0" w:color="auto"/>
        <w:left w:val="none" w:sz="0" w:space="0" w:color="auto"/>
        <w:bottom w:val="none" w:sz="0" w:space="0" w:color="auto"/>
        <w:right w:val="none" w:sz="0" w:space="0" w:color="auto"/>
      </w:divBdr>
    </w:div>
    <w:div w:id="1438066392">
      <w:bodyDiv w:val="1"/>
      <w:marLeft w:val="0"/>
      <w:marRight w:val="0"/>
      <w:marTop w:val="0"/>
      <w:marBottom w:val="0"/>
      <w:divBdr>
        <w:top w:val="none" w:sz="0" w:space="0" w:color="auto"/>
        <w:left w:val="none" w:sz="0" w:space="0" w:color="auto"/>
        <w:bottom w:val="none" w:sz="0" w:space="0" w:color="auto"/>
        <w:right w:val="none" w:sz="0" w:space="0" w:color="auto"/>
      </w:divBdr>
    </w:div>
    <w:div w:id="1438329001">
      <w:bodyDiv w:val="1"/>
      <w:marLeft w:val="0"/>
      <w:marRight w:val="0"/>
      <w:marTop w:val="0"/>
      <w:marBottom w:val="0"/>
      <w:divBdr>
        <w:top w:val="none" w:sz="0" w:space="0" w:color="auto"/>
        <w:left w:val="none" w:sz="0" w:space="0" w:color="auto"/>
        <w:bottom w:val="none" w:sz="0" w:space="0" w:color="auto"/>
        <w:right w:val="none" w:sz="0" w:space="0" w:color="auto"/>
      </w:divBdr>
    </w:div>
    <w:div w:id="1438478520">
      <w:bodyDiv w:val="1"/>
      <w:marLeft w:val="0"/>
      <w:marRight w:val="0"/>
      <w:marTop w:val="0"/>
      <w:marBottom w:val="0"/>
      <w:divBdr>
        <w:top w:val="none" w:sz="0" w:space="0" w:color="auto"/>
        <w:left w:val="none" w:sz="0" w:space="0" w:color="auto"/>
        <w:bottom w:val="none" w:sz="0" w:space="0" w:color="auto"/>
        <w:right w:val="none" w:sz="0" w:space="0" w:color="auto"/>
      </w:divBdr>
    </w:div>
    <w:div w:id="1438478646">
      <w:bodyDiv w:val="1"/>
      <w:marLeft w:val="0"/>
      <w:marRight w:val="0"/>
      <w:marTop w:val="0"/>
      <w:marBottom w:val="0"/>
      <w:divBdr>
        <w:top w:val="none" w:sz="0" w:space="0" w:color="auto"/>
        <w:left w:val="none" w:sz="0" w:space="0" w:color="auto"/>
        <w:bottom w:val="none" w:sz="0" w:space="0" w:color="auto"/>
        <w:right w:val="none" w:sz="0" w:space="0" w:color="auto"/>
      </w:divBdr>
    </w:div>
    <w:div w:id="1438480438">
      <w:bodyDiv w:val="1"/>
      <w:marLeft w:val="0"/>
      <w:marRight w:val="0"/>
      <w:marTop w:val="0"/>
      <w:marBottom w:val="0"/>
      <w:divBdr>
        <w:top w:val="none" w:sz="0" w:space="0" w:color="auto"/>
        <w:left w:val="none" w:sz="0" w:space="0" w:color="auto"/>
        <w:bottom w:val="none" w:sz="0" w:space="0" w:color="auto"/>
        <w:right w:val="none" w:sz="0" w:space="0" w:color="auto"/>
      </w:divBdr>
    </w:div>
    <w:div w:id="1438787911">
      <w:bodyDiv w:val="1"/>
      <w:marLeft w:val="0"/>
      <w:marRight w:val="0"/>
      <w:marTop w:val="0"/>
      <w:marBottom w:val="0"/>
      <w:divBdr>
        <w:top w:val="none" w:sz="0" w:space="0" w:color="auto"/>
        <w:left w:val="none" w:sz="0" w:space="0" w:color="auto"/>
        <w:bottom w:val="none" w:sz="0" w:space="0" w:color="auto"/>
        <w:right w:val="none" w:sz="0" w:space="0" w:color="auto"/>
      </w:divBdr>
    </w:div>
    <w:div w:id="1438865094">
      <w:bodyDiv w:val="1"/>
      <w:marLeft w:val="0"/>
      <w:marRight w:val="0"/>
      <w:marTop w:val="0"/>
      <w:marBottom w:val="0"/>
      <w:divBdr>
        <w:top w:val="none" w:sz="0" w:space="0" w:color="auto"/>
        <w:left w:val="none" w:sz="0" w:space="0" w:color="auto"/>
        <w:bottom w:val="none" w:sz="0" w:space="0" w:color="auto"/>
        <w:right w:val="none" w:sz="0" w:space="0" w:color="auto"/>
      </w:divBdr>
    </w:div>
    <w:div w:id="1438914571">
      <w:bodyDiv w:val="1"/>
      <w:marLeft w:val="0"/>
      <w:marRight w:val="0"/>
      <w:marTop w:val="0"/>
      <w:marBottom w:val="0"/>
      <w:divBdr>
        <w:top w:val="none" w:sz="0" w:space="0" w:color="auto"/>
        <w:left w:val="none" w:sz="0" w:space="0" w:color="auto"/>
        <w:bottom w:val="none" w:sz="0" w:space="0" w:color="auto"/>
        <w:right w:val="none" w:sz="0" w:space="0" w:color="auto"/>
      </w:divBdr>
    </w:div>
    <w:div w:id="1438982625">
      <w:bodyDiv w:val="1"/>
      <w:marLeft w:val="0"/>
      <w:marRight w:val="0"/>
      <w:marTop w:val="0"/>
      <w:marBottom w:val="0"/>
      <w:divBdr>
        <w:top w:val="none" w:sz="0" w:space="0" w:color="auto"/>
        <w:left w:val="none" w:sz="0" w:space="0" w:color="auto"/>
        <w:bottom w:val="none" w:sz="0" w:space="0" w:color="auto"/>
        <w:right w:val="none" w:sz="0" w:space="0" w:color="auto"/>
      </w:divBdr>
    </w:div>
    <w:div w:id="1439180095">
      <w:bodyDiv w:val="1"/>
      <w:marLeft w:val="0"/>
      <w:marRight w:val="0"/>
      <w:marTop w:val="0"/>
      <w:marBottom w:val="0"/>
      <w:divBdr>
        <w:top w:val="none" w:sz="0" w:space="0" w:color="auto"/>
        <w:left w:val="none" w:sz="0" w:space="0" w:color="auto"/>
        <w:bottom w:val="none" w:sz="0" w:space="0" w:color="auto"/>
        <w:right w:val="none" w:sz="0" w:space="0" w:color="auto"/>
      </w:divBdr>
    </w:div>
    <w:div w:id="1439326594">
      <w:bodyDiv w:val="1"/>
      <w:marLeft w:val="0"/>
      <w:marRight w:val="0"/>
      <w:marTop w:val="0"/>
      <w:marBottom w:val="0"/>
      <w:divBdr>
        <w:top w:val="none" w:sz="0" w:space="0" w:color="auto"/>
        <w:left w:val="none" w:sz="0" w:space="0" w:color="auto"/>
        <w:bottom w:val="none" w:sz="0" w:space="0" w:color="auto"/>
        <w:right w:val="none" w:sz="0" w:space="0" w:color="auto"/>
      </w:divBdr>
    </w:div>
    <w:div w:id="1439372488">
      <w:bodyDiv w:val="1"/>
      <w:marLeft w:val="0"/>
      <w:marRight w:val="0"/>
      <w:marTop w:val="0"/>
      <w:marBottom w:val="0"/>
      <w:divBdr>
        <w:top w:val="none" w:sz="0" w:space="0" w:color="auto"/>
        <w:left w:val="none" w:sz="0" w:space="0" w:color="auto"/>
        <w:bottom w:val="none" w:sz="0" w:space="0" w:color="auto"/>
        <w:right w:val="none" w:sz="0" w:space="0" w:color="auto"/>
      </w:divBdr>
    </w:div>
    <w:div w:id="1439376814">
      <w:bodyDiv w:val="1"/>
      <w:marLeft w:val="0"/>
      <w:marRight w:val="0"/>
      <w:marTop w:val="0"/>
      <w:marBottom w:val="0"/>
      <w:divBdr>
        <w:top w:val="none" w:sz="0" w:space="0" w:color="auto"/>
        <w:left w:val="none" w:sz="0" w:space="0" w:color="auto"/>
        <w:bottom w:val="none" w:sz="0" w:space="0" w:color="auto"/>
        <w:right w:val="none" w:sz="0" w:space="0" w:color="auto"/>
      </w:divBdr>
    </w:div>
    <w:div w:id="1439523688">
      <w:bodyDiv w:val="1"/>
      <w:marLeft w:val="0"/>
      <w:marRight w:val="0"/>
      <w:marTop w:val="0"/>
      <w:marBottom w:val="0"/>
      <w:divBdr>
        <w:top w:val="none" w:sz="0" w:space="0" w:color="auto"/>
        <w:left w:val="none" w:sz="0" w:space="0" w:color="auto"/>
        <w:bottom w:val="none" w:sz="0" w:space="0" w:color="auto"/>
        <w:right w:val="none" w:sz="0" w:space="0" w:color="auto"/>
      </w:divBdr>
    </w:div>
    <w:div w:id="1439717192">
      <w:bodyDiv w:val="1"/>
      <w:marLeft w:val="0"/>
      <w:marRight w:val="0"/>
      <w:marTop w:val="0"/>
      <w:marBottom w:val="0"/>
      <w:divBdr>
        <w:top w:val="none" w:sz="0" w:space="0" w:color="auto"/>
        <w:left w:val="none" w:sz="0" w:space="0" w:color="auto"/>
        <w:bottom w:val="none" w:sz="0" w:space="0" w:color="auto"/>
        <w:right w:val="none" w:sz="0" w:space="0" w:color="auto"/>
      </w:divBdr>
    </w:div>
    <w:div w:id="1439718656">
      <w:bodyDiv w:val="1"/>
      <w:marLeft w:val="0"/>
      <w:marRight w:val="0"/>
      <w:marTop w:val="0"/>
      <w:marBottom w:val="0"/>
      <w:divBdr>
        <w:top w:val="none" w:sz="0" w:space="0" w:color="auto"/>
        <w:left w:val="none" w:sz="0" w:space="0" w:color="auto"/>
        <w:bottom w:val="none" w:sz="0" w:space="0" w:color="auto"/>
        <w:right w:val="none" w:sz="0" w:space="0" w:color="auto"/>
      </w:divBdr>
    </w:div>
    <w:div w:id="1439718697">
      <w:bodyDiv w:val="1"/>
      <w:marLeft w:val="0"/>
      <w:marRight w:val="0"/>
      <w:marTop w:val="0"/>
      <w:marBottom w:val="0"/>
      <w:divBdr>
        <w:top w:val="none" w:sz="0" w:space="0" w:color="auto"/>
        <w:left w:val="none" w:sz="0" w:space="0" w:color="auto"/>
        <w:bottom w:val="none" w:sz="0" w:space="0" w:color="auto"/>
        <w:right w:val="none" w:sz="0" w:space="0" w:color="auto"/>
      </w:divBdr>
    </w:div>
    <w:div w:id="1439719839">
      <w:bodyDiv w:val="1"/>
      <w:marLeft w:val="0"/>
      <w:marRight w:val="0"/>
      <w:marTop w:val="0"/>
      <w:marBottom w:val="0"/>
      <w:divBdr>
        <w:top w:val="none" w:sz="0" w:space="0" w:color="auto"/>
        <w:left w:val="none" w:sz="0" w:space="0" w:color="auto"/>
        <w:bottom w:val="none" w:sz="0" w:space="0" w:color="auto"/>
        <w:right w:val="none" w:sz="0" w:space="0" w:color="auto"/>
      </w:divBdr>
    </w:div>
    <w:div w:id="1439789742">
      <w:bodyDiv w:val="1"/>
      <w:marLeft w:val="0"/>
      <w:marRight w:val="0"/>
      <w:marTop w:val="0"/>
      <w:marBottom w:val="0"/>
      <w:divBdr>
        <w:top w:val="none" w:sz="0" w:space="0" w:color="auto"/>
        <w:left w:val="none" w:sz="0" w:space="0" w:color="auto"/>
        <w:bottom w:val="none" w:sz="0" w:space="0" w:color="auto"/>
        <w:right w:val="none" w:sz="0" w:space="0" w:color="auto"/>
      </w:divBdr>
    </w:div>
    <w:div w:id="1439832488">
      <w:bodyDiv w:val="1"/>
      <w:marLeft w:val="0"/>
      <w:marRight w:val="0"/>
      <w:marTop w:val="0"/>
      <w:marBottom w:val="0"/>
      <w:divBdr>
        <w:top w:val="none" w:sz="0" w:space="0" w:color="auto"/>
        <w:left w:val="none" w:sz="0" w:space="0" w:color="auto"/>
        <w:bottom w:val="none" w:sz="0" w:space="0" w:color="auto"/>
        <w:right w:val="none" w:sz="0" w:space="0" w:color="auto"/>
      </w:divBdr>
    </w:div>
    <w:div w:id="1439835030">
      <w:bodyDiv w:val="1"/>
      <w:marLeft w:val="0"/>
      <w:marRight w:val="0"/>
      <w:marTop w:val="0"/>
      <w:marBottom w:val="0"/>
      <w:divBdr>
        <w:top w:val="none" w:sz="0" w:space="0" w:color="auto"/>
        <w:left w:val="none" w:sz="0" w:space="0" w:color="auto"/>
        <w:bottom w:val="none" w:sz="0" w:space="0" w:color="auto"/>
        <w:right w:val="none" w:sz="0" w:space="0" w:color="auto"/>
      </w:divBdr>
    </w:div>
    <w:div w:id="1439836575">
      <w:bodyDiv w:val="1"/>
      <w:marLeft w:val="0"/>
      <w:marRight w:val="0"/>
      <w:marTop w:val="0"/>
      <w:marBottom w:val="0"/>
      <w:divBdr>
        <w:top w:val="none" w:sz="0" w:space="0" w:color="auto"/>
        <w:left w:val="none" w:sz="0" w:space="0" w:color="auto"/>
        <w:bottom w:val="none" w:sz="0" w:space="0" w:color="auto"/>
        <w:right w:val="none" w:sz="0" w:space="0" w:color="auto"/>
      </w:divBdr>
    </w:div>
    <w:div w:id="1439909414">
      <w:bodyDiv w:val="1"/>
      <w:marLeft w:val="0"/>
      <w:marRight w:val="0"/>
      <w:marTop w:val="0"/>
      <w:marBottom w:val="0"/>
      <w:divBdr>
        <w:top w:val="none" w:sz="0" w:space="0" w:color="auto"/>
        <w:left w:val="none" w:sz="0" w:space="0" w:color="auto"/>
        <w:bottom w:val="none" w:sz="0" w:space="0" w:color="auto"/>
        <w:right w:val="none" w:sz="0" w:space="0" w:color="auto"/>
      </w:divBdr>
    </w:div>
    <w:div w:id="1440027502">
      <w:bodyDiv w:val="1"/>
      <w:marLeft w:val="0"/>
      <w:marRight w:val="0"/>
      <w:marTop w:val="0"/>
      <w:marBottom w:val="0"/>
      <w:divBdr>
        <w:top w:val="none" w:sz="0" w:space="0" w:color="auto"/>
        <w:left w:val="none" w:sz="0" w:space="0" w:color="auto"/>
        <w:bottom w:val="none" w:sz="0" w:space="0" w:color="auto"/>
        <w:right w:val="none" w:sz="0" w:space="0" w:color="auto"/>
      </w:divBdr>
    </w:div>
    <w:div w:id="1440031592">
      <w:bodyDiv w:val="1"/>
      <w:marLeft w:val="0"/>
      <w:marRight w:val="0"/>
      <w:marTop w:val="0"/>
      <w:marBottom w:val="0"/>
      <w:divBdr>
        <w:top w:val="none" w:sz="0" w:space="0" w:color="auto"/>
        <w:left w:val="none" w:sz="0" w:space="0" w:color="auto"/>
        <w:bottom w:val="none" w:sz="0" w:space="0" w:color="auto"/>
        <w:right w:val="none" w:sz="0" w:space="0" w:color="auto"/>
      </w:divBdr>
    </w:div>
    <w:div w:id="1440100108">
      <w:bodyDiv w:val="1"/>
      <w:marLeft w:val="0"/>
      <w:marRight w:val="0"/>
      <w:marTop w:val="0"/>
      <w:marBottom w:val="0"/>
      <w:divBdr>
        <w:top w:val="none" w:sz="0" w:space="0" w:color="auto"/>
        <w:left w:val="none" w:sz="0" w:space="0" w:color="auto"/>
        <w:bottom w:val="none" w:sz="0" w:space="0" w:color="auto"/>
        <w:right w:val="none" w:sz="0" w:space="0" w:color="auto"/>
      </w:divBdr>
    </w:div>
    <w:div w:id="1440106908">
      <w:bodyDiv w:val="1"/>
      <w:marLeft w:val="0"/>
      <w:marRight w:val="0"/>
      <w:marTop w:val="0"/>
      <w:marBottom w:val="0"/>
      <w:divBdr>
        <w:top w:val="none" w:sz="0" w:space="0" w:color="auto"/>
        <w:left w:val="none" w:sz="0" w:space="0" w:color="auto"/>
        <w:bottom w:val="none" w:sz="0" w:space="0" w:color="auto"/>
        <w:right w:val="none" w:sz="0" w:space="0" w:color="auto"/>
      </w:divBdr>
    </w:div>
    <w:div w:id="1440180624">
      <w:bodyDiv w:val="1"/>
      <w:marLeft w:val="0"/>
      <w:marRight w:val="0"/>
      <w:marTop w:val="0"/>
      <w:marBottom w:val="0"/>
      <w:divBdr>
        <w:top w:val="none" w:sz="0" w:space="0" w:color="auto"/>
        <w:left w:val="none" w:sz="0" w:space="0" w:color="auto"/>
        <w:bottom w:val="none" w:sz="0" w:space="0" w:color="auto"/>
        <w:right w:val="none" w:sz="0" w:space="0" w:color="auto"/>
      </w:divBdr>
    </w:div>
    <w:div w:id="1440220136">
      <w:bodyDiv w:val="1"/>
      <w:marLeft w:val="0"/>
      <w:marRight w:val="0"/>
      <w:marTop w:val="0"/>
      <w:marBottom w:val="0"/>
      <w:divBdr>
        <w:top w:val="none" w:sz="0" w:space="0" w:color="auto"/>
        <w:left w:val="none" w:sz="0" w:space="0" w:color="auto"/>
        <w:bottom w:val="none" w:sz="0" w:space="0" w:color="auto"/>
        <w:right w:val="none" w:sz="0" w:space="0" w:color="auto"/>
      </w:divBdr>
    </w:div>
    <w:div w:id="1440300332">
      <w:bodyDiv w:val="1"/>
      <w:marLeft w:val="0"/>
      <w:marRight w:val="0"/>
      <w:marTop w:val="0"/>
      <w:marBottom w:val="0"/>
      <w:divBdr>
        <w:top w:val="none" w:sz="0" w:space="0" w:color="auto"/>
        <w:left w:val="none" w:sz="0" w:space="0" w:color="auto"/>
        <w:bottom w:val="none" w:sz="0" w:space="0" w:color="auto"/>
        <w:right w:val="none" w:sz="0" w:space="0" w:color="auto"/>
      </w:divBdr>
    </w:div>
    <w:div w:id="1440300877">
      <w:bodyDiv w:val="1"/>
      <w:marLeft w:val="0"/>
      <w:marRight w:val="0"/>
      <w:marTop w:val="0"/>
      <w:marBottom w:val="0"/>
      <w:divBdr>
        <w:top w:val="none" w:sz="0" w:space="0" w:color="auto"/>
        <w:left w:val="none" w:sz="0" w:space="0" w:color="auto"/>
        <w:bottom w:val="none" w:sz="0" w:space="0" w:color="auto"/>
        <w:right w:val="none" w:sz="0" w:space="0" w:color="auto"/>
      </w:divBdr>
    </w:div>
    <w:div w:id="1440370080">
      <w:bodyDiv w:val="1"/>
      <w:marLeft w:val="0"/>
      <w:marRight w:val="0"/>
      <w:marTop w:val="0"/>
      <w:marBottom w:val="0"/>
      <w:divBdr>
        <w:top w:val="none" w:sz="0" w:space="0" w:color="auto"/>
        <w:left w:val="none" w:sz="0" w:space="0" w:color="auto"/>
        <w:bottom w:val="none" w:sz="0" w:space="0" w:color="auto"/>
        <w:right w:val="none" w:sz="0" w:space="0" w:color="auto"/>
      </w:divBdr>
    </w:div>
    <w:div w:id="1440563388">
      <w:bodyDiv w:val="1"/>
      <w:marLeft w:val="0"/>
      <w:marRight w:val="0"/>
      <w:marTop w:val="0"/>
      <w:marBottom w:val="0"/>
      <w:divBdr>
        <w:top w:val="none" w:sz="0" w:space="0" w:color="auto"/>
        <w:left w:val="none" w:sz="0" w:space="0" w:color="auto"/>
        <w:bottom w:val="none" w:sz="0" w:space="0" w:color="auto"/>
        <w:right w:val="none" w:sz="0" w:space="0" w:color="auto"/>
      </w:divBdr>
    </w:div>
    <w:div w:id="1440681585">
      <w:bodyDiv w:val="1"/>
      <w:marLeft w:val="0"/>
      <w:marRight w:val="0"/>
      <w:marTop w:val="0"/>
      <w:marBottom w:val="0"/>
      <w:divBdr>
        <w:top w:val="none" w:sz="0" w:space="0" w:color="auto"/>
        <w:left w:val="none" w:sz="0" w:space="0" w:color="auto"/>
        <w:bottom w:val="none" w:sz="0" w:space="0" w:color="auto"/>
        <w:right w:val="none" w:sz="0" w:space="0" w:color="auto"/>
      </w:divBdr>
    </w:div>
    <w:div w:id="1440686595">
      <w:bodyDiv w:val="1"/>
      <w:marLeft w:val="0"/>
      <w:marRight w:val="0"/>
      <w:marTop w:val="0"/>
      <w:marBottom w:val="0"/>
      <w:divBdr>
        <w:top w:val="none" w:sz="0" w:space="0" w:color="auto"/>
        <w:left w:val="none" w:sz="0" w:space="0" w:color="auto"/>
        <w:bottom w:val="none" w:sz="0" w:space="0" w:color="auto"/>
        <w:right w:val="none" w:sz="0" w:space="0" w:color="auto"/>
      </w:divBdr>
    </w:div>
    <w:div w:id="1440756761">
      <w:bodyDiv w:val="1"/>
      <w:marLeft w:val="0"/>
      <w:marRight w:val="0"/>
      <w:marTop w:val="0"/>
      <w:marBottom w:val="0"/>
      <w:divBdr>
        <w:top w:val="none" w:sz="0" w:space="0" w:color="auto"/>
        <w:left w:val="none" w:sz="0" w:space="0" w:color="auto"/>
        <w:bottom w:val="none" w:sz="0" w:space="0" w:color="auto"/>
        <w:right w:val="none" w:sz="0" w:space="0" w:color="auto"/>
      </w:divBdr>
    </w:div>
    <w:div w:id="1440763214">
      <w:bodyDiv w:val="1"/>
      <w:marLeft w:val="0"/>
      <w:marRight w:val="0"/>
      <w:marTop w:val="0"/>
      <w:marBottom w:val="0"/>
      <w:divBdr>
        <w:top w:val="none" w:sz="0" w:space="0" w:color="auto"/>
        <w:left w:val="none" w:sz="0" w:space="0" w:color="auto"/>
        <w:bottom w:val="none" w:sz="0" w:space="0" w:color="auto"/>
        <w:right w:val="none" w:sz="0" w:space="0" w:color="auto"/>
      </w:divBdr>
    </w:div>
    <w:div w:id="1440830435">
      <w:bodyDiv w:val="1"/>
      <w:marLeft w:val="0"/>
      <w:marRight w:val="0"/>
      <w:marTop w:val="0"/>
      <w:marBottom w:val="0"/>
      <w:divBdr>
        <w:top w:val="none" w:sz="0" w:space="0" w:color="auto"/>
        <w:left w:val="none" w:sz="0" w:space="0" w:color="auto"/>
        <w:bottom w:val="none" w:sz="0" w:space="0" w:color="auto"/>
        <w:right w:val="none" w:sz="0" w:space="0" w:color="auto"/>
      </w:divBdr>
    </w:div>
    <w:div w:id="1440832448">
      <w:bodyDiv w:val="1"/>
      <w:marLeft w:val="0"/>
      <w:marRight w:val="0"/>
      <w:marTop w:val="0"/>
      <w:marBottom w:val="0"/>
      <w:divBdr>
        <w:top w:val="none" w:sz="0" w:space="0" w:color="auto"/>
        <w:left w:val="none" w:sz="0" w:space="0" w:color="auto"/>
        <w:bottom w:val="none" w:sz="0" w:space="0" w:color="auto"/>
        <w:right w:val="none" w:sz="0" w:space="0" w:color="auto"/>
      </w:divBdr>
    </w:div>
    <w:div w:id="1440905078">
      <w:bodyDiv w:val="1"/>
      <w:marLeft w:val="0"/>
      <w:marRight w:val="0"/>
      <w:marTop w:val="0"/>
      <w:marBottom w:val="0"/>
      <w:divBdr>
        <w:top w:val="none" w:sz="0" w:space="0" w:color="auto"/>
        <w:left w:val="none" w:sz="0" w:space="0" w:color="auto"/>
        <w:bottom w:val="none" w:sz="0" w:space="0" w:color="auto"/>
        <w:right w:val="none" w:sz="0" w:space="0" w:color="auto"/>
      </w:divBdr>
    </w:div>
    <w:div w:id="1441022113">
      <w:bodyDiv w:val="1"/>
      <w:marLeft w:val="0"/>
      <w:marRight w:val="0"/>
      <w:marTop w:val="0"/>
      <w:marBottom w:val="0"/>
      <w:divBdr>
        <w:top w:val="none" w:sz="0" w:space="0" w:color="auto"/>
        <w:left w:val="none" w:sz="0" w:space="0" w:color="auto"/>
        <w:bottom w:val="none" w:sz="0" w:space="0" w:color="auto"/>
        <w:right w:val="none" w:sz="0" w:space="0" w:color="auto"/>
      </w:divBdr>
    </w:div>
    <w:div w:id="1441224376">
      <w:bodyDiv w:val="1"/>
      <w:marLeft w:val="0"/>
      <w:marRight w:val="0"/>
      <w:marTop w:val="0"/>
      <w:marBottom w:val="0"/>
      <w:divBdr>
        <w:top w:val="none" w:sz="0" w:space="0" w:color="auto"/>
        <w:left w:val="none" w:sz="0" w:space="0" w:color="auto"/>
        <w:bottom w:val="none" w:sz="0" w:space="0" w:color="auto"/>
        <w:right w:val="none" w:sz="0" w:space="0" w:color="auto"/>
      </w:divBdr>
    </w:div>
    <w:div w:id="1441293770">
      <w:bodyDiv w:val="1"/>
      <w:marLeft w:val="0"/>
      <w:marRight w:val="0"/>
      <w:marTop w:val="0"/>
      <w:marBottom w:val="0"/>
      <w:divBdr>
        <w:top w:val="none" w:sz="0" w:space="0" w:color="auto"/>
        <w:left w:val="none" w:sz="0" w:space="0" w:color="auto"/>
        <w:bottom w:val="none" w:sz="0" w:space="0" w:color="auto"/>
        <w:right w:val="none" w:sz="0" w:space="0" w:color="auto"/>
      </w:divBdr>
    </w:div>
    <w:div w:id="1441293993">
      <w:bodyDiv w:val="1"/>
      <w:marLeft w:val="0"/>
      <w:marRight w:val="0"/>
      <w:marTop w:val="0"/>
      <w:marBottom w:val="0"/>
      <w:divBdr>
        <w:top w:val="none" w:sz="0" w:space="0" w:color="auto"/>
        <w:left w:val="none" w:sz="0" w:space="0" w:color="auto"/>
        <w:bottom w:val="none" w:sz="0" w:space="0" w:color="auto"/>
        <w:right w:val="none" w:sz="0" w:space="0" w:color="auto"/>
      </w:divBdr>
    </w:div>
    <w:div w:id="1441338432">
      <w:bodyDiv w:val="1"/>
      <w:marLeft w:val="0"/>
      <w:marRight w:val="0"/>
      <w:marTop w:val="0"/>
      <w:marBottom w:val="0"/>
      <w:divBdr>
        <w:top w:val="none" w:sz="0" w:space="0" w:color="auto"/>
        <w:left w:val="none" w:sz="0" w:space="0" w:color="auto"/>
        <w:bottom w:val="none" w:sz="0" w:space="0" w:color="auto"/>
        <w:right w:val="none" w:sz="0" w:space="0" w:color="auto"/>
      </w:divBdr>
    </w:div>
    <w:div w:id="1441412256">
      <w:bodyDiv w:val="1"/>
      <w:marLeft w:val="0"/>
      <w:marRight w:val="0"/>
      <w:marTop w:val="0"/>
      <w:marBottom w:val="0"/>
      <w:divBdr>
        <w:top w:val="none" w:sz="0" w:space="0" w:color="auto"/>
        <w:left w:val="none" w:sz="0" w:space="0" w:color="auto"/>
        <w:bottom w:val="none" w:sz="0" w:space="0" w:color="auto"/>
        <w:right w:val="none" w:sz="0" w:space="0" w:color="auto"/>
      </w:divBdr>
    </w:div>
    <w:div w:id="1441484257">
      <w:bodyDiv w:val="1"/>
      <w:marLeft w:val="0"/>
      <w:marRight w:val="0"/>
      <w:marTop w:val="0"/>
      <w:marBottom w:val="0"/>
      <w:divBdr>
        <w:top w:val="none" w:sz="0" w:space="0" w:color="auto"/>
        <w:left w:val="none" w:sz="0" w:space="0" w:color="auto"/>
        <w:bottom w:val="none" w:sz="0" w:space="0" w:color="auto"/>
        <w:right w:val="none" w:sz="0" w:space="0" w:color="auto"/>
      </w:divBdr>
    </w:div>
    <w:div w:id="1441727923">
      <w:bodyDiv w:val="1"/>
      <w:marLeft w:val="0"/>
      <w:marRight w:val="0"/>
      <w:marTop w:val="0"/>
      <w:marBottom w:val="0"/>
      <w:divBdr>
        <w:top w:val="none" w:sz="0" w:space="0" w:color="auto"/>
        <w:left w:val="none" w:sz="0" w:space="0" w:color="auto"/>
        <w:bottom w:val="none" w:sz="0" w:space="0" w:color="auto"/>
        <w:right w:val="none" w:sz="0" w:space="0" w:color="auto"/>
      </w:divBdr>
    </w:div>
    <w:div w:id="1441728281">
      <w:bodyDiv w:val="1"/>
      <w:marLeft w:val="0"/>
      <w:marRight w:val="0"/>
      <w:marTop w:val="0"/>
      <w:marBottom w:val="0"/>
      <w:divBdr>
        <w:top w:val="none" w:sz="0" w:space="0" w:color="auto"/>
        <w:left w:val="none" w:sz="0" w:space="0" w:color="auto"/>
        <w:bottom w:val="none" w:sz="0" w:space="0" w:color="auto"/>
        <w:right w:val="none" w:sz="0" w:space="0" w:color="auto"/>
      </w:divBdr>
    </w:div>
    <w:div w:id="1441802159">
      <w:bodyDiv w:val="1"/>
      <w:marLeft w:val="0"/>
      <w:marRight w:val="0"/>
      <w:marTop w:val="0"/>
      <w:marBottom w:val="0"/>
      <w:divBdr>
        <w:top w:val="none" w:sz="0" w:space="0" w:color="auto"/>
        <w:left w:val="none" w:sz="0" w:space="0" w:color="auto"/>
        <w:bottom w:val="none" w:sz="0" w:space="0" w:color="auto"/>
        <w:right w:val="none" w:sz="0" w:space="0" w:color="auto"/>
      </w:divBdr>
    </w:div>
    <w:div w:id="1441879562">
      <w:bodyDiv w:val="1"/>
      <w:marLeft w:val="0"/>
      <w:marRight w:val="0"/>
      <w:marTop w:val="0"/>
      <w:marBottom w:val="0"/>
      <w:divBdr>
        <w:top w:val="none" w:sz="0" w:space="0" w:color="auto"/>
        <w:left w:val="none" w:sz="0" w:space="0" w:color="auto"/>
        <w:bottom w:val="none" w:sz="0" w:space="0" w:color="auto"/>
        <w:right w:val="none" w:sz="0" w:space="0" w:color="auto"/>
      </w:divBdr>
    </w:div>
    <w:div w:id="1441991049">
      <w:bodyDiv w:val="1"/>
      <w:marLeft w:val="0"/>
      <w:marRight w:val="0"/>
      <w:marTop w:val="0"/>
      <w:marBottom w:val="0"/>
      <w:divBdr>
        <w:top w:val="none" w:sz="0" w:space="0" w:color="auto"/>
        <w:left w:val="none" w:sz="0" w:space="0" w:color="auto"/>
        <w:bottom w:val="none" w:sz="0" w:space="0" w:color="auto"/>
        <w:right w:val="none" w:sz="0" w:space="0" w:color="auto"/>
      </w:divBdr>
    </w:div>
    <w:div w:id="1441996884">
      <w:bodyDiv w:val="1"/>
      <w:marLeft w:val="0"/>
      <w:marRight w:val="0"/>
      <w:marTop w:val="0"/>
      <w:marBottom w:val="0"/>
      <w:divBdr>
        <w:top w:val="none" w:sz="0" w:space="0" w:color="auto"/>
        <w:left w:val="none" w:sz="0" w:space="0" w:color="auto"/>
        <w:bottom w:val="none" w:sz="0" w:space="0" w:color="auto"/>
        <w:right w:val="none" w:sz="0" w:space="0" w:color="auto"/>
      </w:divBdr>
    </w:div>
    <w:div w:id="1442063999">
      <w:bodyDiv w:val="1"/>
      <w:marLeft w:val="0"/>
      <w:marRight w:val="0"/>
      <w:marTop w:val="0"/>
      <w:marBottom w:val="0"/>
      <w:divBdr>
        <w:top w:val="none" w:sz="0" w:space="0" w:color="auto"/>
        <w:left w:val="none" w:sz="0" w:space="0" w:color="auto"/>
        <w:bottom w:val="none" w:sz="0" w:space="0" w:color="auto"/>
        <w:right w:val="none" w:sz="0" w:space="0" w:color="auto"/>
      </w:divBdr>
    </w:div>
    <w:div w:id="1442065068">
      <w:bodyDiv w:val="1"/>
      <w:marLeft w:val="0"/>
      <w:marRight w:val="0"/>
      <w:marTop w:val="0"/>
      <w:marBottom w:val="0"/>
      <w:divBdr>
        <w:top w:val="none" w:sz="0" w:space="0" w:color="auto"/>
        <w:left w:val="none" w:sz="0" w:space="0" w:color="auto"/>
        <w:bottom w:val="none" w:sz="0" w:space="0" w:color="auto"/>
        <w:right w:val="none" w:sz="0" w:space="0" w:color="auto"/>
      </w:divBdr>
    </w:div>
    <w:div w:id="1442191065">
      <w:bodyDiv w:val="1"/>
      <w:marLeft w:val="0"/>
      <w:marRight w:val="0"/>
      <w:marTop w:val="0"/>
      <w:marBottom w:val="0"/>
      <w:divBdr>
        <w:top w:val="none" w:sz="0" w:space="0" w:color="auto"/>
        <w:left w:val="none" w:sz="0" w:space="0" w:color="auto"/>
        <w:bottom w:val="none" w:sz="0" w:space="0" w:color="auto"/>
        <w:right w:val="none" w:sz="0" w:space="0" w:color="auto"/>
      </w:divBdr>
    </w:div>
    <w:div w:id="1442336521">
      <w:bodyDiv w:val="1"/>
      <w:marLeft w:val="0"/>
      <w:marRight w:val="0"/>
      <w:marTop w:val="0"/>
      <w:marBottom w:val="0"/>
      <w:divBdr>
        <w:top w:val="none" w:sz="0" w:space="0" w:color="auto"/>
        <w:left w:val="none" w:sz="0" w:space="0" w:color="auto"/>
        <w:bottom w:val="none" w:sz="0" w:space="0" w:color="auto"/>
        <w:right w:val="none" w:sz="0" w:space="0" w:color="auto"/>
      </w:divBdr>
    </w:div>
    <w:div w:id="1442338219">
      <w:bodyDiv w:val="1"/>
      <w:marLeft w:val="0"/>
      <w:marRight w:val="0"/>
      <w:marTop w:val="0"/>
      <w:marBottom w:val="0"/>
      <w:divBdr>
        <w:top w:val="none" w:sz="0" w:space="0" w:color="auto"/>
        <w:left w:val="none" w:sz="0" w:space="0" w:color="auto"/>
        <w:bottom w:val="none" w:sz="0" w:space="0" w:color="auto"/>
        <w:right w:val="none" w:sz="0" w:space="0" w:color="auto"/>
      </w:divBdr>
    </w:div>
    <w:div w:id="1442451369">
      <w:bodyDiv w:val="1"/>
      <w:marLeft w:val="0"/>
      <w:marRight w:val="0"/>
      <w:marTop w:val="0"/>
      <w:marBottom w:val="0"/>
      <w:divBdr>
        <w:top w:val="none" w:sz="0" w:space="0" w:color="auto"/>
        <w:left w:val="none" w:sz="0" w:space="0" w:color="auto"/>
        <w:bottom w:val="none" w:sz="0" w:space="0" w:color="auto"/>
        <w:right w:val="none" w:sz="0" w:space="0" w:color="auto"/>
      </w:divBdr>
    </w:div>
    <w:div w:id="1442452170">
      <w:bodyDiv w:val="1"/>
      <w:marLeft w:val="0"/>
      <w:marRight w:val="0"/>
      <w:marTop w:val="0"/>
      <w:marBottom w:val="0"/>
      <w:divBdr>
        <w:top w:val="none" w:sz="0" w:space="0" w:color="auto"/>
        <w:left w:val="none" w:sz="0" w:space="0" w:color="auto"/>
        <w:bottom w:val="none" w:sz="0" w:space="0" w:color="auto"/>
        <w:right w:val="none" w:sz="0" w:space="0" w:color="auto"/>
      </w:divBdr>
    </w:div>
    <w:div w:id="1442452254">
      <w:bodyDiv w:val="1"/>
      <w:marLeft w:val="0"/>
      <w:marRight w:val="0"/>
      <w:marTop w:val="0"/>
      <w:marBottom w:val="0"/>
      <w:divBdr>
        <w:top w:val="none" w:sz="0" w:space="0" w:color="auto"/>
        <w:left w:val="none" w:sz="0" w:space="0" w:color="auto"/>
        <w:bottom w:val="none" w:sz="0" w:space="0" w:color="auto"/>
        <w:right w:val="none" w:sz="0" w:space="0" w:color="auto"/>
      </w:divBdr>
    </w:div>
    <w:div w:id="1442534723">
      <w:bodyDiv w:val="1"/>
      <w:marLeft w:val="0"/>
      <w:marRight w:val="0"/>
      <w:marTop w:val="0"/>
      <w:marBottom w:val="0"/>
      <w:divBdr>
        <w:top w:val="none" w:sz="0" w:space="0" w:color="auto"/>
        <w:left w:val="none" w:sz="0" w:space="0" w:color="auto"/>
        <w:bottom w:val="none" w:sz="0" w:space="0" w:color="auto"/>
        <w:right w:val="none" w:sz="0" w:space="0" w:color="auto"/>
      </w:divBdr>
    </w:div>
    <w:div w:id="1442604425">
      <w:bodyDiv w:val="1"/>
      <w:marLeft w:val="0"/>
      <w:marRight w:val="0"/>
      <w:marTop w:val="0"/>
      <w:marBottom w:val="0"/>
      <w:divBdr>
        <w:top w:val="none" w:sz="0" w:space="0" w:color="auto"/>
        <w:left w:val="none" w:sz="0" w:space="0" w:color="auto"/>
        <w:bottom w:val="none" w:sz="0" w:space="0" w:color="auto"/>
        <w:right w:val="none" w:sz="0" w:space="0" w:color="auto"/>
      </w:divBdr>
    </w:div>
    <w:div w:id="1442609732">
      <w:bodyDiv w:val="1"/>
      <w:marLeft w:val="0"/>
      <w:marRight w:val="0"/>
      <w:marTop w:val="0"/>
      <w:marBottom w:val="0"/>
      <w:divBdr>
        <w:top w:val="none" w:sz="0" w:space="0" w:color="auto"/>
        <w:left w:val="none" w:sz="0" w:space="0" w:color="auto"/>
        <w:bottom w:val="none" w:sz="0" w:space="0" w:color="auto"/>
        <w:right w:val="none" w:sz="0" w:space="0" w:color="auto"/>
      </w:divBdr>
    </w:div>
    <w:div w:id="1442726555">
      <w:bodyDiv w:val="1"/>
      <w:marLeft w:val="0"/>
      <w:marRight w:val="0"/>
      <w:marTop w:val="0"/>
      <w:marBottom w:val="0"/>
      <w:divBdr>
        <w:top w:val="none" w:sz="0" w:space="0" w:color="auto"/>
        <w:left w:val="none" w:sz="0" w:space="0" w:color="auto"/>
        <w:bottom w:val="none" w:sz="0" w:space="0" w:color="auto"/>
        <w:right w:val="none" w:sz="0" w:space="0" w:color="auto"/>
      </w:divBdr>
    </w:div>
    <w:div w:id="1442870364">
      <w:bodyDiv w:val="1"/>
      <w:marLeft w:val="0"/>
      <w:marRight w:val="0"/>
      <w:marTop w:val="0"/>
      <w:marBottom w:val="0"/>
      <w:divBdr>
        <w:top w:val="none" w:sz="0" w:space="0" w:color="auto"/>
        <w:left w:val="none" w:sz="0" w:space="0" w:color="auto"/>
        <w:bottom w:val="none" w:sz="0" w:space="0" w:color="auto"/>
        <w:right w:val="none" w:sz="0" w:space="0" w:color="auto"/>
      </w:divBdr>
    </w:div>
    <w:div w:id="1442918218">
      <w:bodyDiv w:val="1"/>
      <w:marLeft w:val="0"/>
      <w:marRight w:val="0"/>
      <w:marTop w:val="0"/>
      <w:marBottom w:val="0"/>
      <w:divBdr>
        <w:top w:val="none" w:sz="0" w:space="0" w:color="auto"/>
        <w:left w:val="none" w:sz="0" w:space="0" w:color="auto"/>
        <w:bottom w:val="none" w:sz="0" w:space="0" w:color="auto"/>
        <w:right w:val="none" w:sz="0" w:space="0" w:color="auto"/>
      </w:divBdr>
    </w:div>
    <w:div w:id="1442996832">
      <w:bodyDiv w:val="1"/>
      <w:marLeft w:val="0"/>
      <w:marRight w:val="0"/>
      <w:marTop w:val="0"/>
      <w:marBottom w:val="0"/>
      <w:divBdr>
        <w:top w:val="none" w:sz="0" w:space="0" w:color="auto"/>
        <w:left w:val="none" w:sz="0" w:space="0" w:color="auto"/>
        <w:bottom w:val="none" w:sz="0" w:space="0" w:color="auto"/>
        <w:right w:val="none" w:sz="0" w:space="0" w:color="auto"/>
      </w:divBdr>
    </w:div>
    <w:div w:id="1443182964">
      <w:bodyDiv w:val="1"/>
      <w:marLeft w:val="0"/>
      <w:marRight w:val="0"/>
      <w:marTop w:val="0"/>
      <w:marBottom w:val="0"/>
      <w:divBdr>
        <w:top w:val="none" w:sz="0" w:space="0" w:color="auto"/>
        <w:left w:val="none" w:sz="0" w:space="0" w:color="auto"/>
        <w:bottom w:val="none" w:sz="0" w:space="0" w:color="auto"/>
        <w:right w:val="none" w:sz="0" w:space="0" w:color="auto"/>
      </w:divBdr>
    </w:div>
    <w:div w:id="1443188684">
      <w:bodyDiv w:val="1"/>
      <w:marLeft w:val="0"/>
      <w:marRight w:val="0"/>
      <w:marTop w:val="0"/>
      <w:marBottom w:val="0"/>
      <w:divBdr>
        <w:top w:val="none" w:sz="0" w:space="0" w:color="auto"/>
        <w:left w:val="none" w:sz="0" w:space="0" w:color="auto"/>
        <w:bottom w:val="none" w:sz="0" w:space="0" w:color="auto"/>
        <w:right w:val="none" w:sz="0" w:space="0" w:color="auto"/>
      </w:divBdr>
    </w:div>
    <w:div w:id="1443189468">
      <w:bodyDiv w:val="1"/>
      <w:marLeft w:val="0"/>
      <w:marRight w:val="0"/>
      <w:marTop w:val="0"/>
      <w:marBottom w:val="0"/>
      <w:divBdr>
        <w:top w:val="none" w:sz="0" w:space="0" w:color="auto"/>
        <w:left w:val="none" w:sz="0" w:space="0" w:color="auto"/>
        <w:bottom w:val="none" w:sz="0" w:space="0" w:color="auto"/>
        <w:right w:val="none" w:sz="0" w:space="0" w:color="auto"/>
      </w:divBdr>
    </w:div>
    <w:div w:id="1443377764">
      <w:bodyDiv w:val="1"/>
      <w:marLeft w:val="0"/>
      <w:marRight w:val="0"/>
      <w:marTop w:val="0"/>
      <w:marBottom w:val="0"/>
      <w:divBdr>
        <w:top w:val="none" w:sz="0" w:space="0" w:color="auto"/>
        <w:left w:val="none" w:sz="0" w:space="0" w:color="auto"/>
        <w:bottom w:val="none" w:sz="0" w:space="0" w:color="auto"/>
        <w:right w:val="none" w:sz="0" w:space="0" w:color="auto"/>
      </w:divBdr>
    </w:div>
    <w:div w:id="1443382077">
      <w:bodyDiv w:val="1"/>
      <w:marLeft w:val="0"/>
      <w:marRight w:val="0"/>
      <w:marTop w:val="0"/>
      <w:marBottom w:val="0"/>
      <w:divBdr>
        <w:top w:val="none" w:sz="0" w:space="0" w:color="auto"/>
        <w:left w:val="none" w:sz="0" w:space="0" w:color="auto"/>
        <w:bottom w:val="none" w:sz="0" w:space="0" w:color="auto"/>
        <w:right w:val="none" w:sz="0" w:space="0" w:color="auto"/>
      </w:divBdr>
    </w:div>
    <w:div w:id="1443459331">
      <w:bodyDiv w:val="1"/>
      <w:marLeft w:val="0"/>
      <w:marRight w:val="0"/>
      <w:marTop w:val="0"/>
      <w:marBottom w:val="0"/>
      <w:divBdr>
        <w:top w:val="none" w:sz="0" w:space="0" w:color="auto"/>
        <w:left w:val="none" w:sz="0" w:space="0" w:color="auto"/>
        <w:bottom w:val="none" w:sz="0" w:space="0" w:color="auto"/>
        <w:right w:val="none" w:sz="0" w:space="0" w:color="auto"/>
      </w:divBdr>
    </w:div>
    <w:div w:id="1443527953">
      <w:bodyDiv w:val="1"/>
      <w:marLeft w:val="0"/>
      <w:marRight w:val="0"/>
      <w:marTop w:val="0"/>
      <w:marBottom w:val="0"/>
      <w:divBdr>
        <w:top w:val="none" w:sz="0" w:space="0" w:color="auto"/>
        <w:left w:val="none" w:sz="0" w:space="0" w:color="auto"/>
        <w:bottom w:val="none" w:sz="0" w:space="0" w:color="auto"/>
        <w:right w:val="none" w:sz="0" w:space="0" w:color="auto"/>
      </w:divBdr>
    </w:div>
    <w:div w:id="1443646547">
      <w:bodyDiv w:val="1"/>
      <w:marLeft w:val="0"/>
      <w:marRight w:val="0"/>
      <w:marTop w:val="0"/>
      <w:marBottom w:val="0"/>
      <w:divBdr>
        <w:top w:val="none" w:sz="0" w:space="0" w:color="auto"/>
        <w:left w:val="none" w:sz="0" w:space="0" w:color="auto"/>
        <w:bottom w:val="none" w:sz="0" w:space="0" w:color="auto"/>
        <w:right w:val="none" w:sz="0" w:space="0" w:color="auto"/>
      </w:divBdr>
    </w:div>
    <w:div w:id="1443724254">
      <w:bodyDiv w:val="1"/>
      <w:marLeft w:val="0"/>
      <w:marRight w:val="0"/>
      <w:marTop w:val="0"/>
      <w:marBottom w:val="0"/>
      <w:divBdr>
        <w:top w:val="none" w:sz="0" w:space="0" w:color="auto"/>
        <w:left w:val="none" w:sz="0" w:space="0" w:color="auto"/>
        <w:bottom w:val="none" w:sz="0" w:space="0" w:color="auto"/>
        <w:right w:val="none" w:sz="0" w:space="0" w:color="auto"/>
      </w:divBdr>
    </w:div>
    <w:div w:id="1443836974">
      <w:bodyDiv w:val="1"/>
      <w:marLeft w:val="0"/>
      <w:marRight w:val="0"/>
      <w:marTop w:val="0"/>
      <w:marBottom w:val="0"/>
      <w:divBdr>
        <w:top w:val="none" w:sz="0" w:space="0" w:color="auto"/>
        <w:left w:val="none" w:sz="0" w:space="0" w:color="auto"/>
        <w:bottom w:val="none" w:sz="0" w:space="0" w:color="auto"/>
        <w:right w:val="none" w:sz="0" w:space="0" w:color="auto"/>
      </w:divBdr>
    </w:div>
    <w:div w:id="1443841504">
      <w:bodyDiv w:val="1"/>
      <w:marLeft w:val="0"/>
      <w:marRight w:val="0"/>
      <w:marTop w:val="0"/>
      <w:marBottom w:val="0"/>
      <w:divBdr>
        <w:top w:val="none" w:sz="0" w:space="0" w:color="auto"/>
        <w:left w:val="none" w:sz="0" w:space="0" w:color="auto"/>
        <w:bottom w:val="none" w:sz="0" w:space="0" w:color="auto"/>
        <w:right w:val="none" w:sz="0" w:space="0" w:color="auto"/>
      </w:divBdr>
    </w:div>
    <w:div w:id="1443841656">
      <w:bodyDiv w:val="1"/>
      <w:marLeft w:val="0"/>
      <w:marRight w:val="0"/>
      <w:marTop w:val="0"/>
      <w:marBottom w:val="0"/>
      <w:divBdr>
        <w:top w:val="none" w:sz="0" w:space="0" w:color="auto"/>
        <w:left w:val="none" w:sz="0" w:space="0" w:color="auto"/>
        <w:bottom w:val="none" w:sz="0" w:space="0" w:color="auto"/>
        <w:right w:val="none" w:sz="0" w:space="0" w:color="auto"/>
      </w:divBdr>
    </w:div>
    <w:div w:id="1443919131">
      <w:bodyDiv w:val="1"/>
      <w:marLeft w:val="0"/>
      <w:marRight w:val="0"/>
      <w:marTop w:val="0"/>
      <w:marBottom w:val="0"/>
      <w:divBdr>
        <w:top w:val="none" w:sz="0" w:space="0" w:color="auto"/>
        <w:left w:val="none" w:sz="0" w:space="0" w:color="auto"/>
        <w:bottom w:val="none" w:sz="0" w:space="0" w:color="auto"/>
        <w:right w:val="none" w:sz="0" w:space="0" w:color="auto"/>
      </w:divBdr>
    </w:div>
    <w:div w:id="1443919300">
      <w:bodyDiv w:val="1"/>
      <w:marLeft w:val="0"/>
      <w:marRight w:val="0"/>
      <w:marTop w:val="0"/>
      <w:marBottom w:val="0"/>
      <w:divBdr>
        <w:top w:val="none" w:sz="0" w:space="0" w:color="auto"/>
        <w:left w:val="none" w:sz="0" w:space="0" w:color="auto"/>
        <w:bottom w:val="none" w:sz="0" w:space="0" w:color="auto"/>
        <w:right w:val="none" w:sz="0" w:space="0" w:color="auto"/>
      </w:divBdr>
    </w:div>
    <w:div w:id="1443962185">
      <w:bodyDiv w:val="1"/>
      <w:marLeft w:val="0"/>
      <w:marRight w:val="0"/>
      <w:marTop w:val="0"/>
      <w:marBottom w:val="0"/>
      <w:divBdr>
        <w:top w:val="none" w:sz="0" w:space="0" w:color="auto"/>
        <w:left w:val="none" w:sz="0" w:space="0" w:color="auto"/>
        <w:bottom w:val="none" w:sz="0" w:space="0" w:color="auto"/>
        <w:right w:val="none" w:sz="0" w:space="0" w:color="auto"/>
      </w:divBdr>
    </w:div>
    <w:div w:id="1444032213">
      <w:bodyDiv w:val="1"/>
      <w:marLeft w:val="0"/>
      <w:marRight w:val="0"/>
      <w:marTop w:val="0"/>
      <w:marBottom w:val="0"/>
      <w:divBdr>
        <w:top w:val="none" w:sz="0" w:space="0" w:color="auto"/>
        <w:left w:val="none" w:sz="0" w:space="0" w:color="auto"/>
        <w:bottom w:val="none" w:sz="0" w:space="0" w:color="auto"/>
        <w:right w:val="none" w:sz="0" w:space="0" w:color="auto"/>
      </w:divBdr>
    </w:div>
    <w:div w:id="1444039159">
      <w:bodyDiv w:val="1"/>
      <w:marLeft w:val="0"/>
      <w:marRight w:val="0"/>
      <w:marTop w:val="0"/>
      <w:marBottom w:val="0"/>
      <w:divBdr>
        <w:top w:val="none" w:sz="0" w:space="0" w:color="auto"/>
        <w:left w:val="none" w:sz="0" w:space="0" w:color="auto"/>
        <w:bottom w:val="none" w:sz="0" w:space="0" w:color="auto"/>
        <w:right w:val="none" w:sz="0" w:space="0" w:color="auto"/>
      </w:divBdr>
    </w:div>
    <w:div w:id="1444226204">
      <w:bodyDiv w:val="1"/>
      <w:marLeft w:val="0"/>
      <w:marRight w:val="0"/>
      <w:marTop w:val="0"/>
      <w:marBottom w:val="0"/>
      <w:divBdr>
        <w:top w:val="none" w:sz="0" w:space="0" w:color="auto"/>
        <w:left w:val="none" w:sz="0" w:space="0" w:color="auto"/>
        <w:bottom w:val="none" w:sz="0" w:space="0" w:color="auto"/>
        <w:right w:val="none" w:sz="0" w:space="0" w:color="auto"/>
      </w:divBdr>
    </w:div>
    <w:div w:id="1444349353">
      <w:bodyDiv w:val="1"/>
      <w:marLeft w:val="0"/>
      <w:marRight w:val="0"/>
      <w:marTop w:val="0"/>
      <w:marBottom w:val="0"/>
      <w:divBdr>
        <w:top w:val="none" w:sz="0" w:space="0" w:color="auto"/>
        <w:left w:val="none" w:sz="0" w:space="0" w:color="auto"/>
        <w:bottom w:val="none" w:sz="0" w:space="0" w:color="auto"/>
        <w:right w:val="none" w:sz="0" w:space="0" w:color="auto"/>
      </w:divBdr>
    </w:div>
    <w:div w:id="1444374575">
      <w:bodyDiv w:val="1"/>
      <w:marLeft w:val="0"/>
      <w:marRight w:val="0"/>
      <w:marTop w:val="0"/>
      <w:marBottom w:val="0"/>
      <w:divBdr>
        <w:top w:val="none" w:sz="0" w:space="0" w:color="auto"/>
        <w:left w:val="none" w:sz="0" w:space="0" w:color="auto"/>
        <w:bottom w:val="none" w:sz="0" w:space="0" w:color="auto"/>
        <w:right w:val="none" w:sz="0" w:space="0" w:color="auto"/>
      </w:divBdr>
    </w:div>
    <w:div w:id="1444423554">
      <w:bodyDiv w:val="1"/>
      <w:marLeft w:val="0"/>
      <w:marRight w:val="0"/>
      <w:marTop w:val="0"/>
      <w:marBottom w:val="0"/>
      <w:divBdr>
        <w:top w:val="none" w:sz="0" w:space="0" w:color="auto"/>
        <w:left w:val="none" w:sz="0" w:space="0" w:color="auto"/>
        <w:bottom w:val="none" w:sz="0" w:space="0" w:color="auto"/>
        <w:right w:val="none" w:sz="0" w:space="0" w:color="auto"/>
      </w:divBdr>
    </w:div>
    <w:div w:id="1444572037">
      <w:bodyDiv w:val="1"/>
      <w:marLeft w:val="0"/>
      <w:marRight w:val="0"/>
      <w:marTop w:val="0"/>
      <w:marBottom w:val="0"/>
      <w:divBdr>
        <w:top w:val="none" w:sz="0" w:space="0" w:color="auto"/>
        <w:left w:val="none" w:sz="0" w:space="0" w:color="auto"/>
        <w:bottom w:val="none" w:sz="0" w:space="0" w:color="auto"/>
        <w:right w:val="none" w:sz="0" w:space="0" w:color="auto"/>
      </w:divBdr>
    </w:div>
    <w:div w:id="1444576602">
      <w:bodyDiv w:val="1"/>
      <w:marLeft w:val="0"/>
      <w:marRight w:val="0"/>
      <w:marTop w:val="0"/>
      <w:marBottom w:val="0"/>
      <w:divBdr>
        <w:top w:val="none" w:sz="0" w:space="0" w:color="auto"/>
        <w:left w:val="none" w:sz="0" w:space="0" w:color="auto"/>
        <w:bottom w:val="none" w:sz="0" w:space="0" w:color="auto"/>
        <w:right w:val="none" w:sz="0" w:space="0" w:color="auto"/>
      </w:divBdr>
    </w:div>
    <w:div w:id="1444763539">
      <w:bodyDiv w:val="1"/>
      <w:marLeft w:val="0"/>
      <w:marRight w:val="0"/>
      <w:marTop w:val="0"/>
      <w:marBottom w:val="0"/>
      <w:divBdr>
        <w:top w:val="none" w:sz="0" w:space="0" w:color="auto"/>
        <w:left w:val="none" w:sz="0" w:space="0" w:color="auto"/>
        <w:bottom w:val="none" w:sz="0" w:space="0" w:color="auto"/>
        <w:right w:val="none" w:sz="0" w:space="0" w:color="auto"/>
      </w:divBdr>
    </w:div>
    <w:div w:id="1444806900">
      <w:bodyDiv w:val="1"/>
      <w:marLeft w:val="0"/>
      <w:marRight w:val="0"/>
      <w:marTop w:val="0"/>
      <w:marBottom w:val="0"/>
      <w:divBdr>
        <w:top w:val="none" w:sz="0" w:space="0" w:color="auto"/>
        <w:left w:val="none" w:sz="0" w:space="0" w:color="auto"/>
        <w:bottom w:val="none" w:sz="0" w:space="0" w:color="auto"/>
        <w:right w:val="none" w:sz="0" w:space="0" w:color="auto"/>
      </w:divBdr>
    </w:div>
    <w:div w:id="1444811249">
      <w:bodyDiv w:val="1"/>
      <w:marLeft w:val="0"/>
      <w:marRight w:val="0"/>
      <w:marTop w:val="0"/>
      <w:marBottom w:val="0"/>
      <w:divBdr>
        <w:top w:val="none" w:sz="0" w:space="0" w:color="auto"/>
        <w:left w:val="none" w:sz="0" w:space="0" w:color="auto"/>
        <w:bottom w:val="none" w:sz="0" w:space="0" w:color="auto"/>
        <w:right w:val="none" w:sz="0" w:space="0" w:color="auto"/>
      </w:divBdr>
    </w:div>
    <w:div w:id="1444882706">
      <w:bodyDiv w:val="1"/>
      <w:marLeft w:val="0"/>
      <w:marRight w:val="0"/>
      <w:marTop w:val="0"/>
      <w:marBottom w:val="0"/>
      <w:divBdr>
        <w:top w:val="none" w:sz="0" w:space="0" w:color="auto"/>
        <w:left w:val="none" w:sz="0" w:space="0" w:color="auto"/>
        <w:bottom w:val="none" w:sz="0" w:space="0" w:color="auto"/>
        <w:right w:val="none" w:sz="0" w:space="0" w:color="auto"/>
      </w:divBdr>
    </w:div>
    <w:div w:id="1445075743">
      <w:bodyDiv w:val="1"/>
      <w:marLeft w:val="0"/>
      <w:marRight w:val="0"/>
      <w:marTop w:val="0"/>
      <w:marBottom w:val="0"/>
      <w:divBdr>
        <w:top w:val="none" w:sz="0" w:space="0" w:color="auto"/>
        <w:left w:val="none" w:sz="0" w:space="0" w:color="auto"/>
        <w:bottom w:val="none" w:sz="0" w:space="0" w:color="auto"/>
        <w:right w:val="none" w:sz="0" w:space="0" w:color="auto"/>
      </w:divBdr>
    </w:div>
    <w:div w:id="1445149951">
      <w:bodyDiv w:val="1"/>
      <w:marLeft w:val="0"/>
      <w:marRight w:val="0"/>
      <w:marTop w:val="0"/>
      <w:marBottom w:val="0"/>
      <w:divBdr>
        <w:top w:val="none" w:sz="0" w:space="0" w:color="auto"/>
        <w:left w:val="none" w:sz="0" w:space="0" w:color="auto"/>
        <w:bottom w:val="none" w:sz="0" w:space="0" w:color="auto"/>
        <w:right w:val="none" w:sz="0" w:space="0" w:color="auto"/>
      </w:divBdr>
    </w:div>
    <w:div w:id="1445152262">
      <w:bodyDiv w:val="1"/>
      <w:marLeft w:val="0"/>
      <w:marRight w:val="0"/>
      <w:marTop w:val="0"/>
      <w:marBottom w:val="0"/>
      <w:divBdr>
        <w:top w:val="none" w:sz="0" w:space="0" w:color="auto"/>
        <w:left w:val="none" w:sz="0" w:space="0" w:color="auto"/>
        <w:bottom w:val="none" w:sz="0" w:space="0" w:color="auto"/>
        <w:right w:val="none" w:sz="0" w:space="0" w:color="auto"/>
      </w:divBdr>
    </w:div>
    <w:div w:id="1445227247">
      <w:bodyDiv w:val="1"/>
      <w:marLeft w:val="0"/>
      <w:marRight w:val="0"/>
      <w:marTop w:val="0"/>
      <w:marBottom w:val="0"/>
      <w:divBdr>
        <w:top w:val="none" w:sz="0" w:space="0" w:color="auto"/>
        <w:left w:val="none" w:sz="0" w:space="0" w:color="auto"/>
        <w:bottom w:val="none" w:sz="0" w:space="0" w:color="auto"/>
        <w:right w:val="none" w:sz="0" w:space="0" w:color="auto"/>
      </w:divBdr>
    </w:div>
    <w:div w:id="1445269689">
      <w:bodyDiv w:val="1"/>
      <w:marLeft w:val="0"/>
      <w:marRight w:val="0"/>
      <w:marTop w:val="0"/>
      <w:marBottom w:val="0"/>
      <w:divBdr>
        <w:top w:val="none" w:sz="0" w:space="0" w:color="auto"/>
        <w:left w:val="none" w:sz="0" w:space="0" w:color="auto"/>
        <w:bottom w:val="none" w:sz="0" w:space="0" w:color="auto"/>
        <w:right w:val="none" w:sz="0" w:space="0" w:color="auto"/>
      </w:divBdr>
    </w:div>
    <w:div w:id="1445492433">
      <w:bodyDiv w:val="1"/>
      <w:marLeft w:val="0"/>
      <w:marRight w:val="0"/>
      <w:marTop w:val="0"/>
      <w:marBottom w:val="0"/>
      <w:divBdr>
        <w:top w:val="none" w:sz="0" w:space="0" w:color="auto"/>
        <w:left w:val="none" w:sz="0" w:space="0" w:color="auto"/>
        <w:bottom w:val="none" w:sz="0" w:space="0" w:color="auto"/>
        <w:right w:val="none" w:sz="0" w:space="0" w:color="auto"/>
      </w:divBdr>
    </w:div>
    <w:div w:id="1445609067">
      <w:bodyDiv w:val="1"/>
      <w:marLeft w:val="0"/>
      <w:marRight w:val="0"/>
      <w:marTop w:val="0"/>
      <w:marBottom w:val="0"/>
      <w:divBdr>
        <w:top w:val="none" w:sz="0" w:space="0" w:color="auto"/>
        <w:left w:val="none" w:sz="0" w:space="0" w:color="auto"/>
        <w:bottom w:val="none" w:sz="0" w:space="0" w:color="auto"/>
        <w:right w:val="none" w:sz="0" w:space="0" w:color="auto"/>
      </w:divBdr>
    </w:div>
    <w:div w:id="1445612419">
      <w:bodyDiv w:val="1"/>
      <w:marLeft w:val="0"/>
      <w:marRight w:val="0"/>
      <w:marTop w:val="0"/>
      <w:marBottom w:val="0"/>
      <w:divBdr>
        <w:top w:val="none" w:sz="0" w:space="0" w:color="auto"/>
        <w:left w:val="none" w:sz="0" w:space="0" w:color="auto"/>
        <w:bottom w:val="none" w:sz="0" w:space="0" w:color="auto"/>
        <w:right w:val="none" w:sz="0" w:space="0" w:color="auto"/>
      </w:divBdr>
    </w:div>
    <w:div w:id="1445618695">
      <w:bodyDiv w:val="1"/>
      <w:marLeft w:val="0"/>
      <w:marRight w:val="0"/>
      <w:marTop w:val="0"/>
      <w:marBottom w:val="0"/>
      <w:divBdr>
        <w:top w:val="none" w:sz="0" w:space="0" w:color="auto"/>
        <w:left w:val="none" w:sz="0" w:space="0" w:color="auto"/>
        <w:bottom w:val="none" w:sz="0" w:space="0" w:color="auto"/>
        <w:right w:val="none" w:sz="0" w:space="0" w:color="auto"/>
      </w:divBdr>
    </w:div>
    <w:div w:id="1445686350">
      <w:bodyDiv w:val="1"/>
      <w:marLeft w:val="0"/>
      <w:marRight w:val="0"/>
      <w:marTop w:val="0"/>
      <w:marBottom w:val="0"/>
      <w:divBdr>
        <w:top w:val="none" w:sz="0" w:space="0" w:color="auto"/>
        <w:left w:val="none" w:sz="0" w:space="0" w:color="auto"/>
        <w:bottom w:val="none" w:sz="0" w:space="0" w:color="auto"/>
        <w:right w:val="none" w:sz="0" w:space="0" w:color="auto"/>
      </w:divBdr>
    </w:div>
    <w:div w:id="1445689329">
      <w:bodyDiv w:val="1"/>
      <w:marLeft w:val="0"/>
      <w:marRight w:val="0"/>
      <w:marTop w:val="0"/>
      <w:marBottom w:val="0"/>
      <w:divBdr>
        <w:top w:val="none" w:sz="0" w:space="0" w:color="auto"/>
        <w:left w:val="none" w:sz="0" w:space="0" w:color="auto"/>
        <w:bottom w:val="none" w:sz="0" w:space="0" w:color="auto"/>
        <w:right w:val="none" w:sz="0" w:space="0" w:color="auto"/>
      </w:divBdr>
    </w:div>
    <w:div w:id="1445805223">
      <w:bodyDiv w:val="1"/>
      <w:marLeft w:val="0"/>
      <w:marRight w:val="0"/>
      <w:marTop w:val="0"/>
      <w:marBottom w:val="0"/>
      <w:divBdr>
        <w:top w:val="none" w:sz="0" w:space="0" w:color="auto"/>
        <w:left w:val="none" w:sz="0" w:space="0" w:color="auto"/>
        <w:bottom w:val="none" w:sz="0" w:space="0" w:color="auto"/>
        <w:right w:val="none" w:sz="0" w:space="0" w:color="auto"/>
      </w:divBdr>
    </w:div>
    <w:div w:id="1445998910">
      <w:bodyDiv w:val="1"/>
      <w:marLeft w:val="0"/>
      <w:marRight w:val="0"/>
      <w:marTop w:val="0"/>
      <w:marBottom w:val="0"/>
      <w:divBdr>
        <w:top w:val="none" w:sz="0" w:space="0" w:color="auto"/>
        <w:left w:val="none" w:sz="0" w:space="0" w:color="auto"/>
        <w:bottom w:val="none" w:sz="0" w:space="0" w:color="auto"/>
        <w:right w:val="none" w:sz="0" w:space="0" w:color="auto"/>
      </w:divBdr>
    </w:div>
    <w:div w:id="1446000822">
      <w:bodyDiv w:val="1"/>
      <w:marLeft w:val="0"/>
      <w:marRight w:val="0"/>
      <w:marTop w:val="0"/>
      <w:marBottom w:val="0"/>
      <w:divBdr>
        <w:top w:val="none" w:sz="0" w:space="0" w:color="auto"/>
        <w:left w:val="none" w:sz="0" w:space="0" w:color="auto"/>
        <w:bottom w:val="none" w:sz="0" w:space="0" w:color="auto"/>
        <w:right w:val="none" w:sz="0" w:space="0" w:color="auto"/>
      </w:divBdr>
    </w:div>
    <w:div w:id="1446003056">
      <w:bodyDiv w:val="1"/>
      <w:marLeft w:val="0"/>
      <w:marRight w:val="0"/>
      <w:marTop w:val="0"/>
      <w:marBottom w:val="0"/>
      <w:divBdr>
        <w:top w:val="none" w:sz="0" w:space="0" w:color="auto"/>
        <w:left w:val="none" w:sz="0" w:space="0" w:color="auto"/>
        <w:bottom w:val="none" w:sz="0" w:space="0" w:color="auto"/>
        <w:right w:val="none" w:sz="0" w:space="0" w:color="auto"/>
      </w:divBdr>
    </w:div>
    <w:div w:id="1446341667">
      <w:bodyDiv w:val="1"/>
      <w:marLeft w:val="0"/>
      <w:marRight w:val="0"/>
      <w:marTop w:val="0"/>
      <w:marBottom w:val="0"/>
      <w:divBdr>
        <w:top w:val="none" w:sz="0" w:space="0" w:color="auto"/>
        <w:left w:val="none" w:sz="0" w:space="0" w:color="auto"/>
        <w:bottom w:val="none" w:sz="0" w:space="0" w:color="auto"/>
        <w:right w:val="none" w:sz="0" w:space="0" w:color="auto"/>
      </w:divBdr>
    </w:div>
    <w:div w:id="1446384515">
      <w:bodyDiv w:val="1"/>
      <w:marLeft w:val="0"/>
      <w:marRight w:val="0"/>
      <w:marTop w:val="0"/>
      <w:marBottom w:val="0"/>
      <w:divBdr>
        <w:top w:val="none" w:sz="0" w:space="0" w:color="auto"/>
        <w:left w:val="none" w:sz="0" w:space="0" w:color="auto"/>
        <w:bottom w:val="none" w:sz="0" w:space="0" w:color="auto"/>
        <w:right w:val="none" w:sz="0" w:space="0" w:color="auto"/>
      </w:divBdr>
    </w:div>
    <w:div w:id="1446576443">
      <w:bodyDiv w:val="1"/>
      <w:marLeft w:val="0"/>
      <w:marRight w:val="0"/>
      <w:marTop w:val="0"/>
      <w:marBottom w:val="0"/>
      <w:divBdr>
        <w:top w:val="none" w:sz="0" w:space="0" w:color="auto"/>
        <w:left w:val="none" w:sz="0" w:space="0" w:color="auto"/>
        <w:bottom w:val="none" w:sz="0" w:space="0" w:color="auto"/>
        <w:right w:val="none" w:sz="0" w:space="0" w:color="auto"/>
      </w:divBdr>
    </w:div>
    <w:div w:id="1446584331">
      <w:bodyDiv w:val="1"/>
      <w:marLeft w:val="0"/>
      <w:marRight w:val="0"/>
      <w:marTop w:val="0"/>
      <w:marBottom w:val="0"/>
      <w:divBdr>
        <w:top w:val="none" w:sz="0" w:space="0" w:color="auto"/>
        <w:left w:val="none" w:sz="0" w:space="0" w:color="auto"/>
        <w:bottom w:val="none" w:sz="0" w:space="0" w:color="auto"/>
        <w:right w:val="none" w:sz="0" w:space="0" w:color="auto"/>
      </w:divBdr>
    </w:div>
    <w:div w:id="1446729603">
      <w:bodyDiv w:val="1"/>
      <w:marLeft w:val="0"/>
      <w:marRight w:val="0"/>
      <w:marTop w:val="0"/>
      <w:marBottom w:val="0"/>
      <w:divBdr>
        <w:top w:val="none" w:sz="0" w:space="0" w:color="auto"/>
        <w:left w:val="none" w:sz="0" w:space="0" w:color="auto"/>
        <w:bottom w:val="none" w:sz="0" w:space="0" w:color="auto"/>
        <w:right w:val="none" w:sz="0" w:space="0" w:color="auto"/>
      </w:divBdr>
    </w:div>
    <w:div w:id="1446776273">
      <w:bodyDiv w:val="1"/>
      <w:marLeft w:val="0"/>
      <w:marRight w:val="0"/>
      <w:marTop w:val="0"/>
      <w:marBottom w:val="0"/>
      <w:divBdr>
        <w:top w:val="none" w:sz="0" w:space="0" w:color="auto"/>
        <w:left w:val="none" w:sz="0" w:space="0" w:color="auto"/>
        <w:bottom w:val="none" w:sz="0" w:space="0" w:color="auto"/>
        <w:right w:val="none" w:sz="0" w:space="0" w:color="auto"/>
      </w:divBdr>
    </w:div>
    <w:div w:id="1446848697">
      <w:bodyDiv w:val="1"/>
      <w:marLeft w:val="0"/>
      <w:marRight w:val="0"/>
      <w:marTop w:val="0"/>
      <w:marBottom w:val="0"/>
      <w:divBdr>
        <w:top w:val="none" w:sz="0" w:space="0" w:color="auto"/>
        <w:left w:val="none" w:sz="0" w:space="0" w:color="auto"/>
        <w:bottom w:val="none" w:sz="0" w:space="0" w:color="auto"/>
        <w:right w:val="none" w:sz="0" w:space="0" w:color="auto"/>
      </w:divBdr>
    </w:div>
    <w:div w:id="1446921773">
      <w:bodyDiv w:val="1"/>
      <w:marLeft w:val="0"/>
      <w:marRight w:val="0"/>
      <w:marTop w:val="0"/>
      <w:marBottom w:val="0"/>
      <w:divBdr>
        <w:top w:val="none" w:sz="0" w:space="0" w:color="auto"/>
        <w:left w:val="none" w:sz="0" w:space="0" w:color="auto"/>
        <w:bottom w:val="none" w:sz="0" w:space="0" w:color="auto"/>
        <w:right w:val="none" w:sz="0" w:space="0" w:color="auto"/>
      </w:divBdr>
    </w:div>
    <w:div w:id="1446922214">
      <w:bodyDiv w:val="1"/>
      <w:marLeft w:val="0"/>
      <w:marRight w:val="0"/>
      <w:marTop w:val="0"/>
      <w:marBottom w:val="0"/>
      <w:divBdr>
        <w:top w:val="none" w:sz="0" w:space="0" w:color="auto"/>
        <w:left w:val="none" w:sz="0" w:space="0" w:color="auto"/>
        <w:bottom w:val="none" w:sz="0" w:space="0" w:color="auto"/>
        <w:right w:val="none" w:sz="0" w:space="0" w:color="auto"/>
      </w:divBdr>
    </w:div>
    <w:div w:id="1446923222">
      <w:bodyDiv w:val="1"/>
      <w:marLeft w:val="0"/>
      <w:marRight w:val="0"/>
      <w:marTop w:val="0"/>
      <w:marBottom w:val="0"/>
      <w:divBdr>
        <w:top w:val="none" w:sz="0" w:space="0" w:color="auto"/>
        <w:left w:val="none" w:sz="0" w:space="0" w:color="auto"/>
        <w:bottom w:val="none" w:sz="0" w:space="0" w:color="auto"/>
        <w:right w:val="none" w:sz="0" w:space="0" w:color="auto"/>
      </w:divBdr>
    </w:div>
    <w:div w:id="1446998431">
      <w:bodyDiv w:val="1"/>
      <w:marLeft w:val="0"/>
      <w:marRight w:val="0"/>
      <w:marTop w:val="0"/>
      <w:marBottom w:val="0"/>
      <w:divBdr>
        <w:top w:val="none" w:sz="0" w:space="0" w:color="auto"/>
        <w:left w:val="none" w:sz="0" w:space="0" w:color="auto"/>
        <w:bottom w:val="none" w:sz="0" w:space="0" w:color="auto"/>
        <w:right w:val="none" w:sz="0" w:space="0" w:color="auto"/>
      </w:divBdr>
    </w:div>
    <w:div w:id="1446999841">
      <w:bodyDiv w:val="1"/>
      <w:marLeft w:val="0"/>
      <w:marRight w:val="0"/>
      <w:marTop w:val="0"/>
      <w:marBottom w:val="0"/>
      <w:divBdr>
        <w:top w:val="none" w:sz="0" w:space="0" w:color="auto"/>
        <w:left w:val="none" w:sz="0" w:space="0" w:color="auto"/>
        <w:bottom w:val="none" w:sz="0" w:space="0" w:color="auto"/>
        <w:right w:val="none" w:sz="0" w:space="0" w:color="auto"/>
      </w:divBdr>
    </w:div>
    <w:div w:id="1447198007">
      <w:bodyDiv w:val="1"/>
      <w:marLeft w:val="0"/>
      <w:marRight w:val="0"/>
      <w:marTop w:val="0"/>
      <w:marBottom w:val="0"/>
      <w:divBdr>
        <w:top w:val="none" w:sz="0" w:space="0" w:color="auto"/>
        <w:left w:val="none" w:sz="0" w:space="0" w:color="auto"/>
        <w:bottom w:val="none" w:sz="0" w:space="0" w:color="auto"/>
        <w:right w:val="none" w:sz="0" w:space="0" w:color="auto"/>
      </w:divBdr>
    </w:div>
    <w:div w:id="1447233565">
      <w:bodyDiv w:val="1"/>
      <w:marLeft w:val="0"/>
      <w:marRight w:val="0"/>
      <w:marTop w:val="0"/>
      <w:marBottom w:val="0"/>
      <w:divBdr>
        <w:top w:val="none" w:sz="0" w:space="0" w:color="auto"/>
        <w:left w:val="none" w:sz="0" w:space="0" w:color="auto"/>
        <w:bottom w:val="none" w:sz="0" w:space="0" w:color="auto"/>
        <w:right w:val="none" w:sz="0" w:space="0" w:color="auto"/>
      </w:divBdr>
    </w:div>
    <w:div w:id="1447235675">
      <w:bodyDiv w:val="1"/>
      <w:marLeft w:val="0"/>
      <w:marRight w:val="0"/>
      <w:marTop w:val="0"/>
      <w:marBottom w:val="0"/>
      <w:divBdr>
        <w:top w:val="none" w:sz="0" w:space="0" w:color="auto"/>
        <w:left w:val="none" w:sz="0" w:space="0" w:color="auto"/>
        <w:bottom w:val="none" w:sz="0" w:space="0" w:color="auto"/>
        <w:right w:val="none" w:sz="0" w:space="0" w:color="auto"/>
      </w:divBdr>
    </w:div>
    <w:div w:id="1447237121">
      <w:bodyDiv w:val="1"/>
      <w:marLeft w:val="0"/>
      <w:marRight w:val="0"/>
      <w:marTop w:val="0"/>
      <w:marBottom w:val="0"/>
      <w:divBdr>
        <w:top w:val="none" w:sz="0" w:space="0" w:color="auto"/>
        <w:left w:val="none" w:sz="0" w:space="0" w:color="auto"/>
        <w:bottom w:val="none" w:sz="0" w:space="0" w:color="auto"/>
        <w:right w:val="none" w:sz="0" w:space="0" w:color="auto"/>
      </w:divBdr>
    </w:div>
    <w:div w:id="1447238019">
      <w:bodyDiv w:val="1"/>
      <w:marLeft w:val="0"/>
      <w:marRight w:val="0"/>
      <w:marTop w:val="0"/>
      <w:marBottom w:val="0"/>
      <w:divBdr>
        <w:top w:val="none" w:sz="0" w:space="0" w:color="auto"/>
        <w:left w:val="none" w:sz="0" w:space="0" w:color="auto"/>
        <w:bottom w:val="none" w:sz="0" w:space="0" w:color="auto"/>
        <w:right w:val="none" w:sz="0" w:space="0" w:color="auto"/>
      </w:divBdr>
    </w:div>
    <w:div w:id="1447306880">
      <w:bodyDiv w:val="1"/>
      <w:marLeft w:val="0"/>
      <w:marRight w:val="0"/>
      <w:marTop w:val="0"/>
      <w:marBottom w:val="0"/>
      <w:divBdr>
        <w:top w:val="none" w:sz="0" w:space="0" w:color="auto"/>
        <w:left w:val="none" w:sz="0" w:space="0" w:color="auto"/>
        <w:bottom w:val="none" w:sz="0" w:space="0" w:color="auto"/>
        <w:right w:val="none" w:sz="0" w:space="0" w:color="auto"/>
      </w:divBdr>
    </w:div>
    <w:div w:id="1447309728">
      <w:bodyDiv w:val="1"/>
      <w:marLeft w:val="0"/>
      <w:marRight w:val="0"/>
      <w:marTop w:val="0"/>
      <w:marBottom w:val="0"/>
      <w:divBdr>
        <w:top w:val="none" w:sz="0" w:space="0" w:color="auto"/>
        <w:left w:val="none" w:sz="0" w:space="0" w:color="auto"/>
        <w:bottom w:val="none" w:sz="0" w:space="0" w:color="auto"/>
        <w:right w:val="none" w:sz="0" w:space="0" w:color="auto"/>
      </w:divBdr>
    </w:div>
    <w:div w:id="1447385226">
      <w:bodyDiv w:val="1"/>
      <w:marLeft w:val="0"/>
      <w:marRight w:val="0"/>
      <w:marTop w:val="0"/>
      <w:marBottom w:val="0"/>
      <w:divBdr>
        <w:top w:val="none" w:sz="0" w:space="0" w:color="auto"/>
        <w:left w:val="none" w:sz="0" w:space="0" w:color="auto"/>
        <w:bottom w:val="none" w:sz="0" w:space="0" w:color="auto"/>
        <w:right w:val="none" w:sz="0" w:space="0" w:color="auto"/>
      </w:divBdr>
    </w:div>
    <w:div w:id="1447387987">
      <w:bodyDiv w:val="1"/>
      <w:marLeft w:val="0"/>
      <w:marRight w:val="0"/>
      <w:marTop w:val="0"/>
      <w:marBottom w:val="0"/>
      <w:divBdr>
        <w:top w:val="none" w:sz="0" w:space="0" w:color="auto"/>
        <w:left w:val="none" w:sz="0" w:space="0" w:color="auto"/>
        <w:bottom w:val="none" w:sz="0" w:space="0" w:color="auto"/>
        <w:right w:val="none" w:sz="0" w:space="0" w:color="auto"/>
      </w:divBdr>
    </w:div>
    <w:div w:id="1447390322">
      <w:bodyDiv w:val="1"/>
      <w:marLeft w:val="0"/>
      <w:marRight w:val="0"/>
      <w:marTop w:val="0"/>
      <w:marBottom w:val="0"/>
      <w:divBdr>
        <w:top w:val="none" w:sz="0" w:space="0" w:color="auto"/>
        <w:left w:val="none" w:sz="0" w:space="0" w:color="auto"/>
        <w:bottom w:val="none" w:sz="0" w:space="0" w:color="auto"/>
        <w:right w:val="none" w:sz="0" w:space="0" w:color="auto"/>
      </w:divBdr>
    </w:div>
    <w:div w:id="1447431961">
      <w:bodyDiv w:val="1"/>
      <w:marLeft w:val="0"/>
      <w:marRight w:val="0"/>
      <w:marTop w:val="0"/>
      <w:marBottom w:val="0"/>
      <w:divBdr>
        <w:top w:val="none" w:sz="0" w:space="0" w:color="auto"/>
        <w:left w:val="none" w:sz="0" w:space="0" w:color="auto"/>
        <w:bottom w:val="none" w:sz="0" w:space="0" w:color="auto"/>
        <w:right w:val="none" w:sz="0" w:space="0" w:color="auto"/>
      </w:divBdr>
    </w:div>
    <w:div w:id="1447457637">
      <w:bodyDiv w:val="1"/>
      <w:marLeft w:val="0"/>
      <w:marRight w:val="0"/>
      <w:marTop w:val="0"/>
      <w:marBottom w:val="0"/>
      <w:divBdr>
        <w:top w:val="none" w:sz="0" w:space="0" w:color="auto"/>
        <w:left w:val="none" w:sz="0" w:space="0" w:color="auto"/>
        <w:bottom w:val="none" w:sz="0" w:space="0" w:color="auto"/>
        <w:right w:val="none" w:sz="0" w:space="0" w:color="auto"/>
      </w:divBdr>
    </w:div>
    <w:div w:id="1447458517">
      <w:bodyDiv w:val="1"/>
      <w:marLeft w:val="0"/>
      <w:marRight w:val="0"/>
      <w:marTop w:val="0"/>
      <w:marBottom w:val="0"/>
      <w:divBdr>
        <w:top w:val="none" w:sz="0" w:space="0" w:color="auto"/>
        <w:left w:val="none" w:sz="0" w:space="0" w:color="auto"/>
        <w:bottom w:val="none" w:sz="0" w:space="0" w:color="auto"/>
        <w:right w:val="none" w:sz="0" w:space="0" w:color="auto"/>
      </w:divBdr>
    </w:div>
    <w:div w:id="1447656003">
      <w:bodyDiv w:val="1"/>
      <w:marLeft w:val="0"/>
      <w:marRight w:val="0"/>
      <w:marTop w:val="0"/>
      <w:marBottom w:val="0"/>
      <w:divBdr>
        <w:top w:val="none" w:sz="0" w:space="0" w:color="auto"/>
        <w:left w:val="none" w:sz="0" w:space="0" w:color="auto"/>
        <w:bottom w:val="none" w:sz="0" w:space="0" w:color="auto"/>
        <w:right w:val="none" w:sz="0" w:space="0" w:color="auto"/>
      </w:divBdr>
    </w:div>
    <w:div w:id="1447701580">
      <w:bodyDiv w:val="1"/>
      <w:marLeft w:val="0"/>
      <w:marRight w:val="0"/>
      <w:marTop w:val="0"/>
      <w:marBottom w:val="0"/>
      <w:divBdr>
        <w:top w:val="none" w:sz="0" w:space="0" w:color="auto"/>
        <w:left w:val="none" w:sz="0" w:space="0" w:color="auto"/>
        <w:bottom w:val="none" w:sz="0" w:space="0" w:color="auto"/>
        <w:right w:val="none" w:sz="0" w:space="0" w:color="auto"/>
      </w:divBdr>
    </w:div>
    <w:div w:id="1447769212">
      <w:bodyDiv w:val="1"/>
      <w:marLeft w:val="0"/>
      <w:marRight w:val="0"/>
      <w:marTop w:val="0"/>
      <w:marBottom w:val="0"/>
      <w:divBdr>
        <w:top w:val="none" w:sz="0" w:space="0" w:color="auto"/>
        <w:left w:val="none" w:sz="0" w:space="0" w:color="auto"/>
        <w:bottom w:val="none" w:sz="0" w:space="0" w:color="auto"/>
        <w:right w:val="none" w:sz="0" w:space="0" w:color="auto"/>
      </w:divBdr>
    </w:div>
    <w:div w:id="1447773547">
      <w:bodyDiv w:val="1"/>
      <w:marLeft w:val="0"/>
      <w:marRight w:val="0"/>
      <w:marTop w:val="0"/>
      <w:marBottom w:val="0"/>
      <w:divBdr>
        <w:top w:val="none" w:sz="0" w:space="0" w:color="auto"/>
        <w:left w:val="none" w:sz="0" w:space="0" w:color="auto"/>
        <w:bottom w:val="none" w:sz="0" w:space="0" w:color="auto"/>
        <w:right w:val="none" w:sz="0" w:space="0" w:color="auto"/>
      </w:divBdr>
    </w:div>
    <w:div w:id="1447849841">
      <w:bodyDiv w:val="1"/>
      <w:marLeft w:val="0"/>
      <w:marRight w:val="0"/>
      <w:marTop w:val="0"/>
      <w:marBottom w:val="0"/>
      <w:divBdr>
        <w:top w:val="none" w:sz="0" w:space="0" w:color="auto"/>
        <w:left w:val="none" w:sz="0" w:space="0" w:color="auto"/>
        <w:bottom w:val="none" w:sz="0" w:space="0" w:color="auto"/>
        <w:right w:val="none" w:sz="0" w:space="0" w:color="auto"/>
      </w:divBdr>
    </w:div>
    <w:div w:id="1447895649">
      <w:bodyDiv w:val="1"/>
      <w:marLeft w:val="0"/>
      <w:marRight w:val="0"/>
      <w:marTop w:val="0"/>
      <w:marBottom w:val="0"/>
      <w:divBdr>
        <w:top w:val="none" w:sz="0" w:space="0" w:color="auto"/>
        <w:left w:val="none" w:sz="0" w:space="0" w:color="auto"/>
        <w:bottom w:val="none" w:sz="0" w:space="0" w:color="auto"/>
        <w:right w:val="none" w:sz="0" w:space="0" w:color="auto"/>
      </w:divBdr>
    </w:div>
    <w:div w:id="1447969805">
      <w:bodyDiv w:val="1"/>
      <w:marLeft w:val="0"/>
      <w:marRight w:val="0"/>
      <w:marTop w:val="0"/>
      <w:marBottom w:val="0"/>
      <w:divBdr>
        <w:top w:val="none" w:sz="0" w:space="0" w:color="auto"/>
        <w:left w:val="none" w:sz="0" w:space="0" w:color="auto"/>
        <w:bottom w:val="none" w:sz="0" w:space="0" w:color="auto"/>
        <w:right w:val="none" w:sz="0" w:space="0" w:color="auto"/>
      </w:divBdr>
    </w:div>
    <w:div w:id="1448043288">
      <w:bodyDiv w:val="1"/>
      <w:marLeft w:val="0"/>
      <w:marRight w:val="0"/>
      <w:marTop w:val="0"/>
      <w:marBottom w:val="0"/>
      <w:divBdr>
        <w:top w:val="none" w:sz="0" w:space="0" w:color="auto"/>
        <w:left w:val="none" w:sz="0" w:space="0" w:color="auto"/>
        <w:bottom w:val="none" w:sz="0" w:space="0" w:color="auto"/>
        <w:right w:val="none" w:sz="0" w:space="0" w:color="auto"/>
      </w:divBdr>
    </w:div>
    <w:div w:id="1448162691">
      <w:bodyDiv w:val="1"/>
      <w:marLeft w:val="0"/>
      <w:marRight w:val="0"/>
      <w:marTop w:val="0"/>
      <w:marBottom w:val="0"/>
      <w:divBdr>
        <w:top w:val="none" w:sz="0" w:space="0" w:color="auto"/>
        <w:left w:val="none" w:sz="0" w:space="0" w:color="auto"/>
        <w:bottom w:val="none" w:sz="0" w:space="0" w:color="auto"/>
        <w:right w:val="none" w:sz="0" w:space="0" w:color="auto"/>
      </w:divBdr>
    </w:div>
    <w:div w:id="1448349073">
      <w:bodyDiv w:val="1"/>
      <w:marLeft w:val="0"/>
      <w:marRight w:val="0"/>
      <w:marTop w:val="0"/>
      <w:marBottom w:val="0"/>
      <w:divBdr>
        <w:top w:val="none" w:sz="0" w:space="0" w:color="auto"/>
        <w:left w:val="none" w:sz="0" w:space="0" w:color="auto"/>
        <w:bottom w:val="none" w:sz="0" w:space="0" w:color="auto"/>
        <w:right w:val="none" w:sz="0" w:space="0" w:color="auto"/>
      </w:divBdr>
    </w:div>
    <w:div w:id="1448432962">
      <w:bodyDiv w:val="1"/>
      <w:marLeft w:val="0"/>
      <w:marRight w:val="0"/>
      <w:marTop w:val="0"/>
      <w:marBottom w:val="0"/>
      <w:divBdr>
        <w:top w:val="none" w:sz="0" w:space="0" w:color="auto"/>
        <w:left w:val="none" w:sz="0" w:space="0" w:color="auto"/>
        <w:bottom w:val="none" w:sz="0" w:space="0" w:color="auto"/>
        <w:right w:val="none" w:sz="0" w:space="0" w:color="auto"/>
      </w:divBdr>
    </w:div>
    <w:div w:id="1448500587">
      <w:bodyDiv w:val="1"/>
      <w:marLeft w:val="0"/>
      <w:marRight w:val="0"/>
      <w:marTop w:val="0"/>
      <w:marBottom w:val="0"/>
      <w:divBdr>
        <w:top w:val="none" w:sz="0" w:space="0" w:color="auto"/>
        <w:left w:val="none" w:sz="0" w:space="0" w:color="auto"/>
        <w:bottom w:val="none" w:sz="0" w:space="0" w:color="auto"/>
        <w:right w:val="none" w:sz="0" w:space="0" w:color="auto"/>
      </w:divBdr>
    </w:div>
    <w:div w:id="1448505336">
      <w:bodyDiv w:val="1"/>
      <w:marLeft w:val="0"/>
      <w:marRight w:val="0"/>
      <w:marTop w:val="0"/>
      <w:marBottom w:val="0"/>
      <w:divBdr>
        <w:top w:val="none" w:sz="0" w:space="0" w:color="auto"/>
        <w:left w:val="none" w:sz="0" w:space="0" w:color="auto"/>
        <w:bottom w:val="none" w:sz="0" w:space="0" w:color="auto"/>
        <w:right w:val="none" w:sz="0" w:space="0" w:color="auto"/>
      </w:divBdr>
    </w:div>
    <w:div w:id="1448617087">
      <w:bodyDiv w:val="1"/>
      <w:marLeft w:val="0"/>
      <w:marRight w:val="0"/>
      <w:marTop w:val="0"/>
      <w:marBottom w:val="0"/>
      <w:divBdr>
        <w:top w:val="none" w:sz="0" w:space="0" w:color="auto"/>
        <w:left w:val="none" w:sz="0" w:space="0" w:color="auto"/>
        <w:bottom w:val="none" w:sz="0" w:space="0" w:color="auto"/>
        <w:right w:val="none" w:sz="0" w:space="0" w:color="auto"/>
      </w:divBdr>
    </w:div>
    <w:div w:id="1448623783">
      <w:bodyDiv w:val="1"/>
      <w:marLeft w:val="0"/>
      <w:marRight w:val="0"/>
      <w:marTop w:val="0"/>
      <w:marBottom w:val="0"/>
      <w:divBdr>
        <w:top w:val="none" w:sz="0" w:space="0" w:color="auto"/>
        <w:left w:val="none" w:sz="0" w:space="0" w:color="auto"/>
        <w:bottom w:val="none" w:sz="0" w:space="0" w:color="auto"/>
        <w:right w:val="none" w:sz="0" w:space="0" w:color="auto"/>
      </w:divBdr>
    </w:div>
    <w:div w:id="1448695065">
      <w:bodyDiv w:val="1"/>
      <w:marLeft w:val="0"/>
      <w:marRight w:val="0"/>
      <w:marTop w:val="0"/>
      <w:marBottom w:val="0"/>
      <w:divBdr>
        <w:top w:val="none" w:sz="0" w:space="0" w:color="auto"/>
        <w:left w:val="none" w:sz="0" w:space="0" w:color="auto"/>
        <w:bottom w:val="none" w:sz="0" w:space="0" w:color="auto"/>
        <w:right w:val="none" w:sz="0" w:space="0" w:color="auto"/>
      </w:divBdr>
    </w:div>
    <w:div w:id="1448699307">
      <w:bodyDiv w:val="1"/>
      <w:marLeft w:val="0"/>
      <w:marRight w:val="0"/>
      <w:marTop w:val="0"/>
      <w:marBottom w:val="0"/>
      <w:divBdr>
        <w:top w:val="none" w:sz="0" w:space="0" w:color="auto"/>
        <w:left w:val="none" w:sz="0" w:space="0" w:color="auto"/>
        <w:bottom w:val="none" w:sz="0" w:space="0" w:color="auto"/>
        <w:right w:val="none" w:sz="0" w:space="0" w:color="auto"/>
      </w:divBdr>
    </w:div>
    <w:div w:id="1448888869">
      <w:bodyDiv w:val="1"/>
      <w:marLeft w:val="0"/>
      <w:marRight w:val="0"/>
      <w:marTop w:val="0"/>
      <w:marBottom w:val="0"/>
      <w:divBdr>
        <w:top w:val="none" w:sz="0" w:space="0" w:color="auto"/>
        <w:left w:val="none" w:sz="0" w:space="0" w:color="auto"/>
        <w:bottom w:val="none" w:sz="0" w:space="0" w:color="auto"/>
        <w:right w:val="none" w:sz="0" w:space="0" w:color="auto"/>
      </w:divBdr>
    </w:div>
    <w:div w:id="1448937300">
      <w:bodyDiv w:val="1"/>
      <w:marLeft w:val="0"/>
      <w:marRight w:val="0"/>
      <w:marTop w:val="0"/>
      <w:marBottom w:val="0"/>
      <w:divBdr>
        <w:top w:val="none" w:sz="0" w:space="0" w:color="auto"/>
        <w:left w:val="none" w:sz="0" w:space="0" w:color="auto"/>
        <w:bottom w:val="none" w:sz="0" w:space="0" w:color="auto"/>
        <w:right w:val="none" w:sz="0" w:space="0" w:color="auto"/>
      </w:divBdr>
    </w:div>
    <w:div w:id="1449004368">
      <w:bodyDiv w:val="1"/>
      <w:marLeft w:val="0"/>
      <w:marRight w:val="0"/>
      <w:marTop w:val="0"/>
      <w:marBottom w:val="0"/>
      <w:divBdr>
        <w:top w:val="none" w:sz="0" w:space="0" w:color="auto"/>
        <w:left w:val="none" w:sz="0" w:space="0" w:color="auto"/>
        <w:bottom w:val="none" w:sz="0" w:space="0" w:color="auto"/>
        <w:right w:val="none" w:sz="0" w:space="0" w:color="auto"/>
      </w:divBdr>
    </w:div>
    <w:div w:id="1449079519">
      <w:bodyDiv w:val="1"/>
      <w:marLeft w:val="0"/>
      <w:marRight w:val="0"/>
      <w:marTop w:val="0"/>
      <w:marBottom w:val="0"/>
      <w:divBdr>
        <w:top w:val="none" w:sz="0" w:space="0" w:color="auto"/>
        <w:left w:val="none" w:sz="0" w:space="0" w:color="auto"/>
        <w:bottom w:val="none" w:sz="0" w:space="0" w:color="auto"/>
        <w:right w:val="none" w:sz="0" w:space="0" w:color="auto"/>
      </w:divBdr>
    </w:div>
    <w:div w:id="1449082075">
      <w:bodyDiv w:val="1"/>
      <w:marLeft w:val="0"/>
      <w:marRight w:val="0"/>
      <w:marTop w:val="0"/>
      <w:marBottom w:val="0"/>
      <w:divBdr>
        <w:top w:val="none" w:sz="0" w:space="0" w:color="auto"/>
        <w:left w:val="none" w:sz="0" w:space="0" w:color="auto"/>
        <w:bottom w:val="none" w:sz="0" w:space="0" w:color="auto"/>
        <w:right w:val="none" w:sz="0" w:space="0" w:color="auto"/>
      </w:divBdr>
    </w:div>
    <w:div w:id="1449082226">
      <w:bodyDiv w:val="1"/>
      <w:marLeft w:val="0"/>
      <w:marRight w:val="0"/>
      <w:marTop w:val="0"/>
      <w:marBottom w:val="0"/>
      <w:divBdr>
        <w:top w:val="none" w:sz="0" w:space="0" w:color="auto"/>
        <w:left w:val="none" w:sz="0" w:space="0" w:color="auto"/>
        <w:bottom w:val="none" w:sz="0" w:space="0" w:color="auto"/>
        <w:right w:val="none" w:sz="0" w:space="0" w:color="auto"/>
      </w:divBdr>
    </w:div>
    <w:div w:id="1449088169">
      <w:bodyDiv w:val="1"/>
      <w:marLeft w:val="0"/>
      <w:marRight w:val="0"/>
      <w:marTop w:val="0"/>
      <w:marBottom w:val="0"/>
      <w:divBdr>
        <w:top w:val="none" w:sz="0" w:space="0" w:color="auto"/>
        <w:left w:val="none" w:sz="0" w:space="0" w:color="auto"/>
        <w:bottom w:val="none" w:sz="0" w:space="0" w:color="auto"/>
        <w:right w:val="none" w:sz="0" w:space="0" w:color="auto"/>
      </w:divBdr>
    </w:div>
    <w:div w:id="1449163610">
      <w:bodyDiv w:val="1"/>
      <w:marLeft w:val="0"/>
      <w:marRight w:val="0"/>
      <w:marTop w:val="0"/>
      <w:marBottom w:val="0"/>
      <w:divBdr>
        <w:top w:val="none" w:sz="0" w:space="0" w:color="auto"/>
        <w:left w:val="none" w:sz="0" w:space="0" w:color="auto"/>
        <w:bottom w:val="none" w:sz="0" w:space="0" w:color="auto"/>
        <w:right w:val="none" w:sz="0" w:space="0" w:color="auto"/>
      </w:divBdr>
    </w:div>
    <w:div w:id="1449199694">
      <w:bodyDiv w:val="1"/>
      <w:marLeft w:val="0"/>
      <w:marRight w:val="0"/>
      <w:marTop w:val="0"/>
      <w:marBottom w:val="0"/>
      <w:divBdr>
        <w:top w:val="none" w:sz="0" w:space="0" w:color="auto"/>
        <w:left w:val="none" w:sz="0" w:space="0" w:color="auto"/>
        <w:bottom w:val="none" w:sz="0" w:space="0" w:color="auto"/>
        <w:right w:val="none" w:sz="0" w:space="0" w:color="auto"/>
      </w:divBdr>
    </w:div>
    <w:div w:id="1449279862">
      <w:bodyDiv w:val="1"/>
      <w:marLeft w:val="0"/>
      <w:marRight w:val="0"/>
      <w:marTop w:val="0"/>
      <w:marBottom w:val="0"/>
      <w:divBdr>
        <w:top w:val="none" w:sz="0" w:space="0" w:color="auto"/>
        <w:left w:val="none" w:sz="0" w:space="0" w:color="auto"/>
        <w:bottom w:val="none" w:sz="0" w:space="0" w:color="auto"/>
        <w:right w:val="none" w:sz="0" w:space="0" w:color="auto"/>
      </w:divBdr>
    </w:div>
    <w:div w:id="1449354387">
      <w:bodyDiv w:val="1"/>
      <w:marLeft w:val="0"/>
      <w:marRight w:val="0"/>
      <w:marTop w:val="0"/>
      <w:marBottom w:val="0"/>
      <w:divBdr>
        <w:top w:val="none" w:sz="0" w:space="0" w:color="auto"/>
        <w:left w:val="none" w:sz="0" w:space="0" w:color="auto"/>
        <w:bottom w:val="none" w:sz="0" w:space="0" w:color="auto"/>
        <w:right w:val="none" w:sz="0" w:space="0" w:color="auto"/>
      </w:divBdr>
    </w:div>
    <w:div w:id="1449398934">
      <w:bodyDiv w:val="1"/>
      <w:marLeft w:val="0"/>
      <w:marRight w:val="0"/>
      <w:marTop w:val="0"/>
      <w:marBottom w:val="0"/>
      <w:divBdr>
        <w:top w:val="none" w:sz="0" w:space="0" w:color="auto"/>
        <w:left w:val="none" w:sz="0" w:space="0" w:color="auto"/>
        <w:bottom w:val="none" w:sz="0" w:space="0" w:color="auto"/>
        <w:right w:val="none" w:sz="0" w:space="0" w:color="auto"/>
      </w:divBdr>
    </w:div>
    <w:div w:id="1449473243">
      <w:bodyDiv w:val="1"/>
      <w:marLeft w:val="0"/>
      <w:marRight w:val="0"/>
      <w:marTop w:val="0"/>
      <w:marBottom w:val="0"/>
      <w:divBdr>
        <w:top w:val="none" w:sz="0" w:space="0" w:color="auto"/>
        <w:left w:val="none" w:sz="0" w:space="0" w:color="auto"/>
        <w:bottom w:val="none" w:sz="0" w:space="0" w:color="auto"/>
        <w:right w:val="none" w:sz="0" w:space="0" w:color="auto"/>
      </w:divBdr>
    </w:div>
    <w:div w:id="1449474231">
      <w:bodyDiv w:val="1"/>
      <w:marLeft w:val="0"/>
      <w:marRight w:val="0"/>
      <w:marTop w:val="0"/>
      <w:marBottom w:val="0"/>
      <w:divBdr>
        <w:top w:val="none" w:sz="0" w:space="0" w:color="auto"/>
        <w:left w:val="none" w:sz="0" w:space="0" w:color="auto"/>
        <w:bottom w:val="none" w:sz="0" w:space="0" w:color="auto"/>
        <w:right w:val="none" w:sz="0" w:space="0" w:color="auto"/>
      </w:divBdr>
    </w:div>
    <w:div w:id="1449544625">
      <w:bodyDiv w:val="1"/>
      <w:marLeft w:val="0"/>
      <w:marRight w:val="0"/>
      <w:marTop w:val="0"/>
      <w:marBottom w:val="0"/>
      <w:divBdr>
        <w:top w:val="none" w:sz="0" w:space="0" w:color="auto"/>
        <w:left w:val="none" w:sz="0" w:space="0" w:color="auto"/>
        <w:bottom w:val="none" w:sz="0" w:space="0" w:color="auto"/>
        <w:right w:val="none" w:sz="0" w:space="0" w:color="auto"/>
      </w:divBdr>
    </w:div>
    <w:div w:id="1449618834">
      <w:bodyDiv w:val="1"/>
      <w:marLeft w:val="0"/>
      <w:marRight w:val="0"/>
      <w:marTop w:val="0"/>
      <w:marBottom w:val="0"/>
      <w:divBdr>
        <w:top w:val="none" w:sz="0" w:space="0" w:color="auto"/>
        <w:left w:val="none" w:sz="0" w:space="0" w:color="auto"/>
        <w:bottom w:val="none" w:sz="0" w:space="0" w:color="auto"/>
        <w:right w:val="none" w:sz="0" w:space="0" w:color="auto"/>
      </w:divBdr>
    </w:div>
    <w:div w:id="1449854833">
      <w:bodyDiv w:val="1"/>
      <w:marLeft w:val="0"/>
      <w:marRight w:val="0"/>
      <w:marTop w:val="0"/>
      <w:marBottom w:val="0"/>
      <w:divBdr>
        <w:top w:val="none" w:sz="0" w:space="0" w:color="auto"/>
        <w:left w:val="none" w:sz="0" w:space="0" w:color="auto"/>
        <w:bottom w:val="none" w:sz="0" w:space="0" w:color="auto"/>
        <w:right w:val="none" w:sz="0" w:space="0" w:color="auto"/>
      </w:divBdr>
    </w:div>
    <w:div w:id="1449855755">
      <w:bodyDiv w:val="1"/>
      <w:marLeft w:val="0"/>
      <w:marRight w:val="0"/>
      <w:marTop w:val="0"/>
      <w:marBottom w:val="0"/>
      <w:divBdr>
        <w:top w:val="none" w:sz="0" w:space="0" w:color="auto"/>
        <w:left w:val="none" w:sz="0" w:space="0" w:color="auto"/>
        <w:bottom w:val="none" w:sz="0" w:space="0" w:color="auto"/>
        <w:right w:val="none" w:sz="0" w:space="0" w:color="auto"/>
      </w:divBdr>
    </w:div>
    <w:div w:id="1449861156">
      <w:bodyDiv w:val="1"/>
      <w:marLeft w:val="0"/>
      <w:marRight w:val="0"/>
      <w:marTop w:val="0"/>
      <w:marBottom w:val="0"/>
      <w:divBdr>
        <w:top w:val="none" w:sz="0" w:space="0" w:color="auto"/>
        <w:left w:val="none" w:sz="0" w:space="0" w:color="auto"/>
        <w:bottom w:val="none" w:sz="0" w:space="0" w:color="auto"/>
        <w:right w:val="none" w:sz="0" w:space="0" w:color="auto"/>
      </w:divBdr>
    </w:div>
    <w:div w:id="1449885063">
      <w:bodyDiv w:val="1"/>
      <w:marLeft w:val="0"/>
      <w:marRight w:val="0"/>
      <w:marTop w:val="0"/>
      <w:marBottom w:val="0"/>
      <w:divBdr>
        <w:top w:val="none" w:sz="0" w:space="0" w:color="auto"/>
        <w:left w:val="none" w:sz="0" w:space="0" w:color="auto"/>
        <w:bottom w:val="none" w:sz="0" w:space="0" w:color="auto"/>
        <w:right w:val="none" w:sz="0" w:space="0" w:color="auto"/>
      </w:divBdr>
    </w:div>
    <w:div w:id="1450008263">
      <w:bodyDiv w:val="1"/>
      <w:marLeft w:val="0"/>
      <w:marRight w:val="0"/>
      <w:marTop w:val="0"/>
      <w:marBottom w:val="0"/>
      <w:divBdr>
        <w:top w:val="none" w:sz="0" w:space="0" w:color="auto"/>
        <w:left w:val="none" w:sz="0" w:space="0" w:color="auto"/>
        <w:bottom w:val="none" w:sz="0" w:space="0" w:color="auto"/>
        <w:right w:val="none" w:sz="0" w:space="0" w:color="auto"/>
      </w:divBdr>
    </w:div>
    <w:div w:id="1450009617">
      <w:bodyDiv w:val="1"/>
      <w:marLeft w:val="0"/>
      <w:marRight w:val="0"/>
      <w:marTop w:val="0"/>
      <w:marBottom w:val="0"/>
      <w:divBdr>
        <w:top w:val="none" w:sz="0" w:space="0" w:color="auto"/>
        <w:left w:val="none" w:sz="0" w:space="0" w:color="auto"/>
        <w:bottom w:val="none" w:sz="0" w:space="0" w:color="auto"/>
        <w:right w:val="none" w:sz="0" w:space="0" w:color="auto"/>
      </w:divBdr>
    </w:div>
    <w:div w:id="1450120779">
      <w:bodyDiv w:val="1"/>
      <w:marLeft w:val="0"/>
      <w:marRight w:val="0"/>
      <w:marTop w:val="0"/>
      <w:marBottom w:val="0"/>
      <w:divBdr>
        <w:top w:val="none" w:sz="0" w:space="0" w:color="auto"/>
        <w:left w:val="none" w:sz="0" w:space="0" w:color="auto"/>
        <w:bottom w:val="none" w:sz="0" w:space="0" w:color="auto"/>
        <w:right w:val="none" w:sz="0" w:space="0" w:color="auto"/>
      </w:divBdr>
    </w:div>
    <w:div w:id="1450205034">
      <w:bodyDiv w:val="1"/>
      <w:marLeft w:val="0"/>
      <w:marRight w:val="0"/>
      <w:marTop w:val="0"/>
      <w:marBottom w:val="0"/>
      <w:divBdr>
        <w:top w:val="none" w:sz="0" w:space="0" w:color="auto"/>
        <w:left w:val="none" w:sz="0" w:space="0" w:color="auto"/>
        <w:bottom w:val="none" w:sz="0" w:space="0" w:color="auto"/>
        <w:right w:val="none" w:sz="0" w:space="0" w:color="auto"/>
      </w:divBdr>
    </w:div>
    <w:div w:id="1450275258">
      <w:bodyDiv w:val="1"/>
      <w:marLeft w:val="0"/>
      <w:marRight w:val="0"/>
      <w:marTop w:val="0"/>
      <w:marBottom w:val="0"/>
      <w:divBdr>
        <w:top w:val="none" w:sz="0" w:space="0" w:color="auto"/>
        <w:left w:val="none" w:sz="0" w:space="0" w:color="auto"/>
        <w:bottom w:val="none" w:sz="0" w:space="0" w:color="auto"/>
        <w:right w:val="none" w:sz="0" w:space="0" w:color="auto"/>
      </w:divBdr>
    </w:div>
    <w:div w:id="1450465889">
      <w:bodyDiv w:val="1"/>
      <w:marLeft w:val="0"/>
      <w:marRight w:val="0"/>
      <w:marTop w:val="0"/>
      <w:marBottom w:val="0"/>
      <w:divBdr>
        <w:top w:val="none" w:sz="0" w:space="0" w:color="auto"/>
        <w:left w:val="none" w:sz="0" w:space="0" w:color="auto"/>
        <w:bottom w:val="none" w:sz="0" w:space="0" w:color="auto"/>
        <w:right w:val="none" w:sz="0" w:space="0" w:color="auto"/>
      </w:divBdr>
    </w:div>
    <w:div w:id="1450468892">
      <w:bodyDiv w:val="1"/>
      <w:marLeft w:val="0"/>
      <w:marRight w:val="0"/>
      <w:marTop w:val="0"/>
      <w:marBottom w:val="0"/>
      <w:divBdr>
        <w:top w:val="none" w:sz="0" w:space="0" w:color="auto"/>
        <w:left w:val="none" w:sz="0" w:space="0" w:color="auto"/>
        <w:bottom w:val="none" w:sz="0" w:space="0" w:color="auto"/>
        <w:right w:val="none" w:sz="0" w:space="0" w:color="auto"/>
      </w:divBdr>
    </w:div>
    <w:div w:id="1450779905">
      <w:bodyDiv w:val="1"/>
      <w:marLeft w:val="0"/>
      <w:marRight w:val="0"/>
      <w:marTop w:val="0"/>
      <w:marBottom w:val="0"/>
      <w:divBdr>
        <w:top w:val="none" w:sz="0" w:space="0" w:color="auto"/>
        <w:left w:val="none" w:sz="0" w:space="0" w:color="auto"/>
        <w:bottom w:val="none" w:sz="0" w:space="0" w:color="auto"/>
        <w:right w:val="none" w:sz="0" w:space="0" w:color="auto"/>
      </w:divBdr>
    </w:div>
    <w:div w:id="1450928249">
      <w:bodyDiv w:val="1"/>
      <w:marLeft w:val="0"/>
      <w:marRight w:val="0"/>
      <w:marTop w:val="0"/>
      <w:marBottom w:val="0"/>
      <w:divBdr>
        <w:top w:val="none" w:sz="0" w:space="0" w:color="auto"/>
        <w:left w:val="none" w:sz="0" w:space="0" w:color="auto"/>
        <w:bottom w:val="none" w:sz="0" w:space="0" w:color="auto"/>
        <w:right w:val="none" w:sz="0" w:space="0" w:color="auto"/>
      </w:divBdr>
    </w:div>
    <w:div w:id="1450969516">
      <w:bodyDiv w:val="1"/>
      <w:marLeft w:val="0"/>
      <w:marRight w:val="0"/>
      <w:marTop w:val="0"/>
      <w:marBottom w:val="0"/>
      <w:divBdr>
        <w:top w:val="none" w:sz="0" w:space="0" w:color="auto"/>
        <w:left w:val="none" w:sz="0" w:space="0" w:color="auto"/>
        <w:bottom w:val="none" w:sz="0" w:space="0" w:color="auto"/>
        <w:right w:val="none" w:sz="0" w:space="0" w:color="auto"/>
      </w:divBdr>
    </w:div>
    <w:div w:id="1450971106">
      <w:bodyDiv w:val="1"/>
      <w:marLeft w:val="0"/>
      <w:marRight w:val="0"/>
      <w:marTop w:val="0"/>
      <w:marBottom w:val="0"/>
      <w:divBdr>
        <w:top w:val="none" w:sz="0" w:space="0" w:color="auto"/>
        <w:left w:val="none" w:sz="0" w:space="0" w:color="auto"/>
        <w:bottom w:val="none" w:sz="0" w:space="0" w:color="auto"/>
        <w:right w:val="none" w:sz="0" w:space="0" w:color="auto"/>
      </w:divBdr>
    </w:div>
    <w:div w:id="1450978601">
      <w:bodyDiv w:val="1"/>
      <w:marLeft w:val="0"/>
      <w:marRight w:val="0"/>
      <w:marTop w:val="0"/>
      <w:marBottom w:val="0"/>
      <w:divBdr>
        <w:top w:val="none" w:sz="0" w:space="0" w:color="auto"/>
        <w:left w:val="none" w:sz="0" w:space="0" w:color="auto"/>
        <w:bottom w:val="none" w:sz="0" w:space="0" w:color="auto"/>
        <w:right w:val="none" w:sz="0" w:space="0" w:color="auto"/>
      </w:divBdr>
    </w:div>
    <w:div w:id="1451120273">
      <w:bodyDiv w:val="1"/>
      <w:marLeft w:val="0"/>
      <w:marRight w:val="0"/>
      <w:marTop w:val="0"/>
      <w:marBottom w:val="0"/>
      <w:divBdr>
        <w:top w:val="none" w:sz="0" w:space="0" w:color="auto"/>
        <w:left w:val="none" w:sz="0" w:space="0" w:color="auto"/>
        <w:bottom w:val="none" w:sz="0" w:space="0" w:color="auto"/>
        <w:right w:val="none" w:sz="0" w:space="0" w:color="auto"/>
      </w:divBdr>
    </w:div>
    <w:div w:id="1451163905">
      <w:bodyDiv w:val="1"/>
      <w:marLeft w:val="0"/>
      <w:marRight w:val="0"/>
      <w:marTop w:val="0"/>
      <w:marBottom w:val="0"/>
      <w:divBdr>
        <w:top w:val="none" w:sz="0" w:space="0" w:color="auto"/>
        <w:left w:val="none" w:sz="0" w:space="0" w:color="auto"/>
        <w:bottom w:val="none" w:sz="0" w:space="0" w:color="auto"/>
        <w:right w:val="none" w:sz="0" w:space="0" w:color="auto"/>
      </w:divBdr>
    </w:div>
    <w:div w:id="1451314334">
      <w:bodyDiv w:val="1"/>
      <w:marLeft w:val="0"/>
      <w:marRight w:val="0"/>
      <w:marTop w:val="0"/>
      <w:marBottom w:val="0"/>
      <w:divBdr>
        <w:top w:val="none" w:sz="0" w:space="0" w:color="auto"/>
        <w:left w:val="none" w:sz="0" w:space="0" w:color="auto"/>
        <w:bottom w:val="none" w:sz="0" w:space="0" w:color="auto"/>
        <w:right w:val="none" w:sz="0" w:space="0" w:color="auto"/>
      </w:divBdr>
    </w:div>
    <w:div w:id="1451388932">
      <w:bodyDiv w:val="1"/>
      <w:marLeft w:val="0"/>
      <w:marRight w:val="0"/>
      <w:marTop w:val="0"/>
      <w:marBottom w:val="0"/>
      <w:divBdr>
        <w:top w:val="none" w:sz="0" w:space="0" w:color="auto"/>
        <w:left w:val="none" w:sz="0" w:space="0" w:color="auto"/>
        <w:bottom w:val="none" w:sz="0" w:space="0" w:color="auto"/>
        <w:right w:val="none" w:sz="0" w:space="0" w:color="auto"/>
      </w:divBdr>
    </w:div>
    <w:div w:id="1451391307">
      <w:bodyDiv w:val="1"/>
      <w:marLeft w:val="0"/>
      <w:marRight w:val="0"/>
      <w:marTop w:val="0"/>
      <w:marBottom w:val="0"/>
      <w:divBdr>
        <w:top w:val="none" w:sz="0" w:space="0" w:color="auto"/>
        <w:left w:val="none" w:sz="0" w:space="0" w:color="auto"/>
        <w:bottom w:val="none" w:sz="0" w:space="0" w:color="auto"/>
        <w:right w:val="none" w:sz="0" w:space="0" w:color="auto"/>
      </w:divBdr>
    </w:div>
    <w:div w:id="1451432438">
      <w:bodyDiv w:val="1"/>
      <w:marLeft w:val="0"/>
      <w:marRight w:val="0"/>
      <w:marTop w:val="0"/>
      <w:marBottom w:val="0"/>
      <w:divBdr>
        <w:top w:val="none" w:sz="0" w:space="0" w:color="auto"/>
        <w:left w:val="none" w:sz="0" w:space="0" w:color="auto"/>
        <w:bottom w:val="none" w:sz="0" w:space="0" w:color="auto"/>
        <w:right w:val="none" w:sz="0" w:space="0" w:color="auto"/>
      </w:divBdr>
    </w:div>
    <w:div w:id="1451435058">
      <w:bodyDiv w:val="1"/>
      <w:marLeft w:val="0"/>
      <w:marRight w:val="0"/>
      <w:marTop w:val="0"/>
      <w:marBottom w:val="0"/>
      <w:divBdr>
        <w:top w:val="none" w:sz="0" w:space="0" w:color="auto"/>
        <w:left w:val="none" w:sz="0" w:space="0" w:color="auto"/>
        <w:bottom w:val="none" w:sz="0" w:space="0" w:color="auto"/>
        <w:right w:val="none" w:sz="0" w:space="0" w:color="auto"/>
      </w:divBdr>
    </w:div>
    <w:div w:id="1451436906">
      <w:bodyDiv w:val="1"/>
      <w:marLeft w:val="0"/>
      <w:marRight w:val="0"/>
      <w:marTop w:val="0"/>
      <w:marBottom w:val="0"/>
      <w:divBdr>
        <w:top w:val="none" w:sz="0" w:space="0" w:color="auto"/>
        <w:left w:val="none" w:sz="0" w:space="0" w:color="auto"/>
        <w:bottom w:val="none" w:sz="0" w:space="0" w:color="auto"/>
        <w:right w:val="none" w:sz="0" w:space="0" w:color="auto"/>
      </w:divBdr>
    </w:div>
    <w:div w:id="1451587582">
      <w:bodyDiv w:val="1"/>
      <w:marLeft w:val="0"/>
      <w:marRight w:val="0"/>
      <w:marTop w:val="0"/>
      <w:marBottom w:val="0"/>
      <w:divBdr>
        <w:top w:val="none" w:sz="0" w:space="0" w:color="auto"/>
        <w:left w:val="none" w:sz="0" w:space="0" w:color="auto"/>
        <w:bottom w:val="none" w:sz="0" w:space="0" w:color="auto"/>
        <w:right w:val="none" w:sz="0" w:space="0" w:color="auto"/>
      </w:divBdr>
    </w:div>
    <w:div w:id="1451702984">
      <w:bodyDiv w:val="1"/>
      <w:marLeft w:val="0"/>
      <w:marRight w:val="0"/>
      <w:marTop w:val="0"/>
      <w:marBottom w:val="0"/>
      <w:divBdr>
        <w:top w:val="none" w:sz="0" w:space="0" w:color="auto"/>
        <w:left w:val="none" w:sz="0" w:space="0" w:color="auto"/>
        <w:bottom w:val="none" w:sz="0" w:space="0" w:color="auto"/>
        <w:right w:val="none" w:sz="0" w:space="0" w:color="auto"/>
      </w:divBdr>
    </w:div>
    <w:div w:id="1451779444">
      <w:bodyDiv w:val="1"/>
      <w:marLeft w:val="0"/>
      <w:marRight w:val="0"/>
      <w:marTop w:val="0"/>
      <w:marBottom w:val="0"/>
      <w:divBdr>
        <w:top w:val="none" w:sz="0" w:space="0" w:color="auto"/>
        <w:left w:val="none" w:sz="0" w:space="0" w:color="auto"/>
        <w:bottom w:val="none" w:sz="0" w:space="0" w:color="auto"/>
        <w:right w:val="none" w:sz="0" w:space="0" w:color="auto"/>
      </w:divBdr>
    </w:div>
    <w:div w:id="1451825600">
      <w:bodyDiv w:val="1"/>
      <w:marLeft w:val="0"/>
      <w:marRight w:val="0"/>
      <w:marTop w:val="0"/>
      <w:marBottom w:val="0"/>
      <w:divBdr>
        <w:top w:val="none" w:sz="0" w:space="0" w:color="auto"/>
        <w:left w:val="none" w:sz="0" w:space="0" w:color="auto"/>
        <w:bottom w:val="none" w:sz="0" w:space="0" w:color="auto"/>
        <w:right w:val="none" w:sz="0" w:space="0" w:color="auto"/>
      </w:divBdr>
    </w:div>
    <w:div w:id="1451893955">
      <w:bodyDiv w:val="1"/>
      <w:marLeft w:val="0"/>
      <w:marRight w:val="0"/>
      <w:marTop w:val="0"/>
      <w:marBottom w:val="0"/>
      <w:divBdr>
        <w:top w:val="none" w:sz="0" w:space="0" w:color="auto"/>
        <w:left w:val="none" w:sz="0" w:space="0" w:color="auto"/>
        <w:bottom w:val="none" w:sz="0" w:space="0" w:color="auto"/>
        <w:right w:val="none" w:sz="0" w:space="0" w:color="auto"/>
      </w:divBdr>
    </w:div>
    <w:div w:id="1451900621">
      <w:bodyDiv w:val="1"/>
      <w:marLeft w:val="0"/>
      <w:marRight w:val="0"/>
      <w:marTop w:val="0"/>
      <w:marBottom w:val="0"/>
      <w:divBdr>
        <w:top w:val="none" w:sz="0" w:space="0" w:color="auto"/>
        <w:left w:val="none" w:sz="0" w:space="0" w:color="auto"/>
        <w:bottom w:val="none" w:sz="0" w:space="0" w:color="auto"/>
        <w:right w:val="none" w:sz="0" w:space="0" w:color="auto"/>
      </w:divBdr>
    </w:div>
    <w:div w:id="1451971086">
      <w:bodyDiv w:val="1"/>
      <w:marLeft w:val="0"/>
      <w:marRight w:val="0"/>
      <w:marTop w:val="0"/>
      <w:marBottom w:val="0"/>
      <w:divBdr>
        <w:top w:val="none" w:sz="0" w:space="0" w:color="auto"/>
        <w:left w:val="none" w:sz="0" w:space="0" w:color="auto"/>
        <w:bottom w:val="none" w:sz="0" w:space="0" w:color="auto"/>
        <w:right w:val="none" w:sz="0" w:space="0" w:color="auto"/>
      </w:divBdr>
    </w:div>
    <w:div w:id="1451972881">
      <w:bodyDiv w:val="1"/>
      <w:marLeft w:val="0"/>
      <w:marRight w:val="0"/>
      <w:marTop w:val="0"/>
      <w:marBottom w:val="0"/>
      <w:divBdr>
        <w:top w:val="none" w:sz="0" w:space="0" w:color="auto"/>
        <w:left w:val="none" w:sz="0" w:space="0" w:color="auto"/>
        <w:bottom w:val="none" w:sz="0" w:space="0" w:color="auto"/>
        <w:right w:val="none" w:sz="0" w:space="0" w:color="auto"/>
      </w:divBdr>
    </w:div>
    <w:div w:id="1451976591">
      <w:bodyDiv w:val="1"/>
      <w:marLeft w:val="0"/>
      <w:marRight w:val="0"/>
      <w:marTop w:val="0"/>
      <w:marBottom w:val="0"/>
      <w:divBdr>
        <w:top w:val="none" w:sz="0" w:space="0" w:color="auto"/>
        <w:left w:val="none" w:sz="0" w:space="0" w:color="auto"/>
        <w:bottom w:val="none" w:sz="0" w:space="0" w:color="auto"/>
        <w:right w:val="none" w:sz="0" w:space="0" w:color="auto"/>
      </w:divBdr>
    </w:div>
    <w:div w:id="1452092738">
      <w:bodyDiv w:val="1"/>
      <w:marLeft w:val="0"/>
      <w:marRight w:val="0"/>
      <w:marTop w:val="0"/>
      <w:marBottom w:val="0"/>
      <w:divBdr>
        <w:top w:val="none" w:sz="0" w:space="0" w:color="auto"/>
        <w:left w:val="none" w:sz="0" w:space="0" w:color="auto"/>
        <w:bottom w:val="none" w:sz="0" w:space="0" w:color="auto"/>
        <w:right w:val="none" w:sz="0" w:space="0" w:color="auto"/>
      </w:divBdr>
    </w:div>
    <w:div w:id="1452430414">
      <w:bodyDiv w:val="1"/>
      <w:marLeft w:val="0"/>
      <w:marRight w:val="0"/>
      <w:marTop w:val="0"/>
      <w:marBottom w:val="0"/>
      <w:divBdr>
        <w:top w:val="none" w:sz="0" w:space="0" w:color="auto"/>
        <w:left w:val="none" w:sz="0" w:space="0" w:color="auto"/>
        <w:bottom w:val="none" w:sz="0" w:space="0" w:color="auto"/>
        <w:right w:val="none" w:sz="0" w:space="0" w:color="auto"/>
      </w:divBdr>
    </w:div>
    <w:div w:id="1452435671">
      <w:bodyDiv w:val="1"/>
      <w:marLeft w:val="0"/>
      <w:marRight w:val="0"/>
      <w:marTop w:val="0"/>
      <w:marBottom w:val="0"/>
      <w:divBdr>
        <w:top w:val="none" w:sz="0" w:space="0" w:color="auto"/>
        <w:left w:val="none" w:sz="0" w:space="0" w:color="auto"/>
        <w:bottom w:val="none" w:sz="0" w:space="0" w:color="auto"/>
        <w:right w:val="none" w:sz="0" w:space="0" w:color="auto"/>
      </w:divBdr>
    </w:div>
    <w:div w:id="1452439483">
      <w:bodyDiv w:val="1"/>
      <w:marLeft w:val="0"/>
      <w:marRight w:val="0"/>
      <w:marTop w:val="0"/>
      <w:marBottom w:val="0"/>
      <w:divBdr>
        <w:top w:val="none" w:sz="0" w:space="0" w:color="auto"/>
        <w:left w:val="none" w:sz="0" w:space="0" w:color="auto"/>
        <w:bottom w:val="none" w:sz="0" w:space="0" w:color="auto"/>
        <w:right w:val="none" w:sz="0" w:space="0" w:color="auto"/>
      </w:divBdr>
    </w:div>
    <w:div w:id="1452479860">
      <w:bodyDiv w:val="1"/>
      <w:marLeft w:val="0"/>
      <w:marRight w:val="0"/>
      <w:marTop w:val="0"/>
      <w:marBottom w:val="0"/>
      <w:divBdr>
        <w:top w:val="none" w:sz="0" w:space="0" w:color="auto"/>
        <w:left w:val="none" w:sz="0" w:space="0" w:color="auto"/>
        <w:bottom w:val="none" w:sz="0" w:space="0" w:color="auto"/>
        <w:right w:val="none" w:sz="0" w:space="0" w:color="auto"/>
      </w:divBdr>
    </w:div>
    <w:div w:id="1452555948">
      <w:bodyDiv w:val="1"/>
      <w:marLeft w:val="0"/>
      <w:marRight w:val="0"/>
      <w:marTop w:val="0"/>
      <w:marBottom w:val="0"/>
      <w:divBdr>
        <w:top w:val="none" w:sz="0" w:space="0" w:color="auto"/>
        <w:left w:val="none" w:sz="0" w:space="0" w:color="auto"/>
        <w:bottom w:val="none" w:sz="0" w:space="0" w:color="auto"/>
        <w:right w:val="none" w:sz="0" w:space="0" w:color="auto"/>
      </w:divBdr>
    </w:div>
    <w:div w:id="1452627561">
      <w:bodyDiv w:val="1"/>
      <w:marLeft w:val="0"/>
      <w:marRight w:val="0"/>
      <w:marTop w:val="0"/>
      <w:marBottom w:val="0"/>
      <w:divBdr>
        <w:top w:val="none" w:sz="0" w:space="0" w:color="auto"/>
        <w:left w:val="none" w:sz="0" w:space="0" w:color="auto"/>
        <w:bottom w:val="none" w:sz="0" w:space="0" w:color="auto"/>
        <w:right w:val="none" w:sz="0" w:space="0" w:color="auto"/>
      </w:divBdr>
    </w:div>
    <w:div w:id="1452699635">
      <w:bodyDiv w:val="1"/>
      <w:marLeft w:val="0"/>
      <w:marRight w:val="0"/>
      <w:marTop w:val="0"/>
      <w:marBottom w:val="0"/>
      <w:divBdr>
        <w:top w:val="none" w:sz="0" w:space="0" w:color="auto"/>
        <w:left w:val="none" w:sz="0" w:space="0" w:color="auto"/>
        <w:bottom w:val="none" w:sz="0" w:space="0" w:color="auto"/>
        <w:right w:val="none" w:sz="0" w:space="0" w:color="auto"/>
      </w:divBdr>
    </w:div>
    <w:div w:id="1452701021">
      <w:bodyDiv w:val="1"/>
      <w:marLeft w:val="0"/>
      <w:marRight w:val="0"/>
      <w:marTop w:val="0"/>
      <w:marBottom w:val="0"/>
      <w:divBdr>
        <w:top w:val="none" w:sz="0" w:space="0" w:color="auto"/>
        <w:left w:val="none" w:sz="0" w:space="0" w:color="auto"/>
        <w:bottom w:val="none" w:sz="0" w:space="0" w:color="auto"/>
        <w:right w:val="none" w:sz="0" w:space="0" w:color="auto"/>
      </w:divBdr>
    </w:div>
    <w:div w:id="1452817077">
      <w:bodyDiv w:val="1"/>
      <w:marLeft w:val="0"/>
      <w:marRight w:val="0"/>
      <w:marTop w:val="0"/>
      <w:marBottom w:val="0"/>
      <w:divBdr>
        <w:top w:val="none" w:sz="0" w:space="0" w:color="auto"/>
        <w:left w:val="none" w:sz="0" w:space="0" w:color="auto"/>
        <w:bottom w:val="none" w:sz="0" w:space="0" w:color="auto"/>
        <w:right w:val="none" w:sz="0" w:space="0" w:color="auto"/>
      </w:divBdr>
    </w:div>
    <w:div w:id="1452868170">
      <w:bodyDiv w:val="1"/>
      <w:marLeft w:val="0"/>
      <w:marRight w:val="0"/>
      <w:marTop w:val="0"/>
      <w:marBottom w:val="0"/>
      <w:divBdr>
        <w:top w:val="none" w:sz="0" w:space="0" w:color="auto"/>
        <w:left w:val="none" w:sz="0" w:space="0" w:color="auto"/>
        <w:bottom w:val="none" w:sz="0" w:space="0" w:color="auto"/>
        <w:right w:val="none" w:sz="0" w:space="0" w:color="auto"/>
      </w:divBdr>
    </w:div>
    <w:div w:id="1452937553">
      <w:bodyDiv w:val="1"/>
      <w:marLeft w:val="0"/>
      <w:marRight w:val="0"/>
      <w:marTop w:val="0"/>
      <w:marBottom w:val="0"/>
      <w:divBdr>
        <w:top w:val="none" w:sz="0" w:space="0" w:color="auto"/>
        <w:left w:val="none" w:sz="0" w:space="0" w:color="auto"/>
        <w:bottom w:val="none" w:sz="0" w:space="0" w:color="auto"/>
        <w:right w:val="none" w:sz="0" w:space="0" w:color="auto"/>
      </w:divBdr>
    </w:div>
    <w:div w:id="1453019620">
      <w:bodyDiv w:val="1"/>
      <w:marLeft w:val="0"/>
      <w:marRight w:val="0"/>
      <w:marTop w:val="0"/>
      <w:marBottom w:val="0"/>
      <w:divBdr>
        <w:top w:val="none" w:sz="0" w:space="0" w:color="auto"/>
        <w:left w:val="none" w:sz="0" w:space="0" w:color="auto"/>
        <w:bottom w:val="none" w:sz="0" w:space="0" w:color="auto"/>
        <w:right w:val="none" w:sz="0" w:space="0" w:color="auto"/>
      </w:divBdr>
    </w:div>
    <w:div w:id="1453086541">
      <w:bodyDiv w:val="1"/>
      <w:marLeft w:val="0"/>
      <w:marRight w:val="0"/>
      <w:marTop w:val="0"/>
      <w:marBottom w:val="0"/>
      <w:divBdr>
        <w:top w:val="none" w:sz="0" w:space="0" w:color="auto"/>
        <w:left w:val="none" w:sz="0" w:space="0" w:color="auto"/>
        <w:bottom w:val="none" w:sz="0" w:space="0" w:color="auto"/>
        <w:right w:val="none" w:sz="0" w:space="0" w:color="auto"/>
      </w:divBdr>
    </w:div>
    <w:div w:id="1453091601">
      <w:bodyDiv w:val="1"/>
      <w:marLeft w:val="0"/>
      <w:marRight w:val="0"/>
      <w:marTop w:val="0"/>
      <w:marBottom w:val="0"/>
      <w:divBdr>
        <w:top w:val="none" w:sz="0" w:space="0" w:color="auto"/>
        <w:left w:val="none" w:sz="0" w:space="0" w:color="auto"/>
        <w:bottom w:val="none" w:sz="0" w:space="0" w:color="auto"/>
        <w:right w:val="none" w:sz="0" w:space="0" w:color="auto"/>
      </w:divBdr>
    </w:div>
    <w:div w:id="1453131235">
      <w:bodyDiv w:val="1"/>
      <w:marLeft w:val="0"/>
      <w:marRight w:val="0"/>
      <w:marTop w:val="0"/>
      <w:marBottom w:val="0"/>
      <w:divBdr>
        <w:top w:val="none" w:sz="0" w:space="0" w:color="auto"/>
        <w:left w:val="none" w:sz="0" w:space="0" w:color="auto"/>
        <w:bottom w:val="none" w:sz="0" w:space="0" w:color="auto"/>
        <w:right w:val="none" w:sz="0" w:space="0" w:color="auto"/>
      </w:divBdr>
    </w:div>
    <w:div w:id="1453211378">
      <w:bodyDiv w:val="1"/>
      <w:marLeft w:val="0"/>
      <w:marRight w:val="0"/>
      <w:marTop w:val="0"/>
      <w:marBottom w:val="0"/>
      <w:divBdr>
        <w:top w:val="none" w:sz="0" w:space="0" w:color="auto"/>
        <w:left w:val="none" w:sz="0" w:space="0" w:color="auto"/>
        <w:bottom w:val="none" w:sz="0" w:space="0" w:color="auto"/>
        <w:right w:val="none" w:sz="0" w:space="0" w:color="auto"/>
      </w:divBdr>
    </w:div>
    <w:div w:id="1453402517">
      <w:bodyDiv w:val="1"/>
      <w:marLeft w:val="0"/>
      <w:marRight w:val="0"/>
      <w:marTop w:val="0"/>
      <w:marBottom w:val="0"/>
      <w:divBdr>
        <w:top w:val="none" w:sz="0" w:space="0" w:color="auto"/>
        <w:left w:val="none" w:sz="0" w:space="0" w:color="auto"/>
        <w:bottom w:val="none" w:sz="0" w:space="0" w:color="auto"/>
        <w:right w:val="none" w:sz="0" w:space="0" w:color="auto"/>
      </w:divBdr>
    </w:div>
    <w:div w:id="1453552457">
      <w:bodyDiv w:val="1"/>
      <w:marLeft w:val="0"/>
      <w:marRight w:val="0"/>
      <w:marTop w:val="0"/>
      <w:marBottom w:val="0"/>
      <w:divBdr>
        <w:top w:val="none" w:sz="0" w:space="0" w:color="auto"/>
        <w:left w:val="none" w:sz="0" w:space="0" w:color="auto"/>
        <w:bottom w:val="none" w:sz="0" w:space="0" w:color="auto"/>
        <w:right w:val="none" w:sz="0" w:space="0" w:color="auto"/>
      </w:divBdr>
    </w:div>
    <w:div w:id="1453596808">
      <w:bodyDiv w:val="1"/>
      <w:marLeft w:val="0"/>
      <w:marRight w:val="0"/>
      <w:marTop w:val="0"/>
      <w:marBottom w:val="0"/>
      <w:divBdr>
        <w:top w:val="none" w:sz="0" w:space="0" w:color="auto"/>
        <w:left w:val="none" w:sz="0" w:space="0" w:color="auto"/>
        <w:bottom w:val="none" w:sz="0" w:space="0" w:color="auto"/>
        <w:right w:val="none" w:sz="0" w:space="0" w:color="auto"/>
      </w:divBdr>
    </w:div>
    <w:div w:id="1453599223">
      <w:bodyDiv w:val="1"/>
      <w:marLeft w:val="0"/>
      <w:marRight w:val="0"/>
      <w:marTop w:val="0"/>
      <w:marBottom w:val="0"/>
      <w:divBdr>
        <w:top w:val="none" w:sz="0" w:space="0" w:color="auto"/>
        <w:left w:val="none" w:sz="0" w:space="0" w:color="auto"/>
        <w:bottom w:val="none" w:sz="0" w:space="0" w:color="auto"/>
        <w:right w:val="none" w:sz="0" w:space="0" w:color="auto"/>
      </w:divBdr>
    </w:div>
    <w:div w:id="1453672920">
      <w:bodyDiv w:val="1"/>
      <w:marLeft w:val="0"/>
      <w:marRight w:val="0"/>
      <w:marTop w:val="0"/>
      <w:marBottom w:val="0"/>
      <w:divBdr>
        <w:top w:val="none" w:sz="0" w:space="0" w:color="auto"/>
        <w:left w:val="none" w:sz="0" w:space="0" w:color="auto"/>
        <w:bottom w:val="none" w:sz="0" w:space="0" w:color="auto"/>
        <w:right w:val="none" w:sz="0" w:space="0" w:color="auto"/>
      </w:divBdr>
    </w:div>
    <w:div w:id="1453673494">
      <w:bodyDiv w:val="1"/>
      <w:marLeft w:val="0"/>
      <w:marRight w:val="0"/>
      <w:marTop w:val="0"/>
      <w:marBottom w:val="0"/>
      <w:divBdr>
        <w:top w:val="none" w:sz="0" w:space="0" w:color="auto"/>
        <w:left w:val="none" w:sz="0" w:space="0" w:color="auto"/>
        <w:bottom w:val="none" w:sz="0" w:space="0" w:color="auto"/>
        <w:right w:val="none" w:sz="0" w:space="0" w:color="auto"/>
      </w:divBdr>
    </w:div>
    <w:div w:id="1453741353">
      <w:bodyDiv w:val="1"/>
      <w:marLeft w:val="0"/>
      <w:marRight w:val="0"/>
      <w:marTop w:val="0"/>
      <w:marBottom w:val="0"/>
      <w:divBdr>
        <w:top w:val="none" w:sz="0" w:space="0" w:color="auto"/>
        <w:left w:val="none" w:sz="0" w:space="0" w:color="auto"/>
        <w:bottom w:val="none" w:sz="0" w:space="0" w:color="auto"/>
        <w:right w:val="none" w:sz="0" w:space="0" w:color="auto"/>
      </w:divBdr>
    </w:div>
    <w:div w:id="1453750123">
      <w:bodyDiv w:val="1"/>
      <w:marLeft w:val="0"/>
      <w:marRight w:val="0"/>
      <w:marTop w:val="0"/>
      <w:marBottom w:val="0"/>
      <w:divBdr>
        <w:top w:val="none" w:sz="0" w:space="0" w:color="auto"/>
        <w:left w:val="none" w:sz="0" w:space="0" w:color="auto"/>
        <w:bottom w:val="none" w:sz="0" w:space="0" w:color="auto"/>
        <w:right w:val="none" w:sz="0" w:space="0" w:color="auto"/>
      </w:divBdr>
    </w:div>
    <w:div w:id="1453859457">
      <w:bodyDiv w:val="1"/>
      <w:marLeft w:val="0"/>
      <w:marRight w:val="0"/>
      <w:marTop w:val="0"/>
      <w:marBottom w:val="0"/>
      <w:divBdr>
        <w:top w:val="none" w:sz="0" w:space="0" w:color="auto"/>
        <w:left w:val="none" w:sz="0" w:space="0" w:color="auto"/>
        <w:bottom w:val="none" w:sz="0" w:space="0" w:color="auto"/>
        <w:right w:val="none" w:sz="0" w:space="0" w:color="auto"/>
      </w:divBdr>
    </w:div>
    <w:div w:id="1453862415">
      <w:bodyDiv w:val="1"/>
      <w:marLeft w:val="0"/>
      <w:marRight w:val="0"/>
      <w:marTop w:val="0"/>
      <w:marBottom w:val="0"/>
      <w:divBdr>
        <w:top w:val="none" w:sz="0" w:space="0" w:color="auto"/>
        <w:left w:val="none" w:sz="0" w:space="0" w:color="auto"/>
        <w:bottom w:val="none" w:sz="0" w:space="0" w:color="auto"/>
        <w:right w:val="none" w:sz="0" w:space="0" w:color="auto"/>
      </w:divBdr>
    </w:div>
    <w:div w:id="1453864341">
      <w:bodyDiv w:val="1"/>
      <w:marLeft w:val="0"/>
      <w:marRight w:val="0"/>
      <w:marTop w:val="0"/>
      <w:marBottom w:val="0"/>
      <w:divBdr>
        <w:top w:val="none" w:sz="0" w:space="0" w:color="auto"/>
        <w:left w:val="none" w:sz="0" w:space="0" w:color="auto"/>
        <w:bottom w:val="none" w:sz="0" w:space="0" w:color="auto"/>
        <w:right w:val="none" w:sz="0" w:space="0" w:color="auto"/>
      </w:divBdr>
    </w:div>
    <w:div w:id="1453943303">
      <w:bodyDiv w:val="1"/>
      <w:marLeft w:val="0"/>
      <w:marRight w:val="0"/>
      <w:marTop w:val="0"/>
      <w:marBottom w:val="0"/>
      <w:divBdr>
        <w:top w:val="none" w:sz="0" w:space="0" w:color="auto"/>
        <w:left w:val="none" w:sz="0" w:space="0" w:color="auto"/>
        <w:bottom w:val="none" w:sz="0" w:space="0" w:color="auto"/>
        <w:right w:val="none" w:sz="0" w:space="0" w:color="auto"/>
      </w:divBdr>
    </w:div>
    <w:div w:id="1453982660">
      <w:bodyDiv w:val="1"/>
      <w:marLeft w:val="0"/>
      <w:marRight w:val="0"/>
      <w:marTop w:val="0"/>
      <w:marBottom w:val="0"/>
      <w:divBdr>
        <w:top w:val="none" w:sz="0" w:space="0" w:color="auto"/>
        <w:left w:val="none" w:sz="0" w:space="0" w:color="auto"/>
        <w:bottom w:val="none" w:sz="0" w:space="0" w:color="auto"/>
        <w:right w:val="none" w:sz="0" w:space="0" w:color="auto"/>
      </w:divBdr>
    </w:div>
    <w:div w:id="1453982956">
      <w:bodyDiv w:val="1"/>
      <w:marLeft w:val="0"/>
      <w:marRight w:val="0"/>
      <w:marTop w:val="0"/>
      <w:marBottom w:val="0"/>
      <w:divBdr>
        <w:top w:val="none" w:sz="0" w:space="0" w:color="auto"/>
        <w:left w:val="none" w:sz="0" w:space="0" w:color="auto"/>
        <w:bottom w:val="none" w:sz="0" w:space="0" w:color="auto"/>
        <w:right w:val="none" w:sz="0" w:space="0" w:color="auto"/>
      </w:divBdr>
    </w:div>
    <w:div w:id="1453984395">
      <w:bodyDiv w:val="1"/>
      <w:marLeft w:val="0"/>
      <w:marRight w:val="0"/>
      <w:marTop w:val="0"/>
      <w:marBottom w:val="0"/>
      <w:divBdr>
        <w:top w:val="none" w:sz="0" w:space="0" w:color="auto"/>
        <w:left w:val="none" w:sz="0" w:space="0" w:color="auto"/>
        <w:bottom w:val="none" w:sz="0" w:space="0" w:color="auto"/>
        <w:right w:val="none" w:sz="0" w:space="0" w:color="auto"/>
      </w:divBdr>
    </w:div>
    <w:div w:id="1454011415">
      <w:bodyDiv w:val="1"/>
      <w:marLeft w:val="0"/>
      <w:marRight w:val="0"/>
      <w:marTop w:val="0"/>
      <w:marBottom w:val="0"/>
      <w:divBdr>
        <w:top w:val="none" w:sz="0" w:space="0" w:color="auto"/>
        <w:left w:val="none" w:sz="0" w:space="0" w:color="auto"/>
        <w:bottom w:val="none" w:sz="0" w:space="0" w:color="auto"/>
        <w:right w:val="none" w:sz="0" w:space="0" w:color="auto"/>
      </w:divBdr>
    </w:div>
    <w:div w:id="1454206837">
      <w:bodyDiv w:val="1"/>
      <w:marLeft w:val="0"/>
      <w:marRight w:val="0"/>
      <w:marTop w:val="0"/>
      <w:marBottom w:val="0"/>
      <w:divBdr>
        <w:top w:val="none" w:sz="0" w:space="0" w:color="auto"/>
        <w:left w:val="none" w:sz="0" w:space="0" w:color="auto"/>
        <w:bottom w:val="none" w:sz="0" w:space="0" w:color="auto"/>
        <w:right w:val="none" w:sz="0" w:space="0" w:color="auto"/>
      </w:divBdr>
    </w:div>
    <w:div w:id="1454209064">
      <w:bodyDiv w:val="1"/>
      <w:marLeft w:val="0"/>
      <w:marRight w:val="0"/>
      <w:marTop w:val="0"/>
      <w:marBottom w:val="0"/>
      <w:divBdr>
        <w:top w:val="none" w:sz="0" w:space="0" w:color="auto"/>
        <w:left w:val="none" w:sz="0" w:space="0" w:color="auto"/>
        <w:bottom w:val="none" w:sz="0" w:space="0" w:color="auto"/>
        <w:right w:val="none" w:sz="0" w:space="0" w:color="auto"/>
      </w:divBdr>
    </w:div>
    <w:div w:id="1454250883">
      <w:bodyDiv w:val="1"/>
      <w:marLeft w:val="0"/>
      <w:marRight w:val="0"/>
      <w:marTop w:val="0"/>
      <w:marBottom w:val="0"/>
      <w:divBdr>
        <w:top w:val="none" w:sz="0" w:space="0" w:color="auto"/>
        <w:left w:val="none" w:sz="0" w:space="0" w:color="auto"/>
        <w:bottom w:val="none" w:sz="0" w:space="0" w:color="auto"/>
        <w:right w:val="none" w:sz="0" w:space="0" w:color="auto"/>
      </w:divBdr>
    </w:div>
    <w:div w:id="1454444150">
      <w:bodyDiv w:val="1"/>
      <w:marLeft w:val="0"/>
      <w:marRight w:val="0"/>
      <w:marTop w:val="0"/>
      <w:marBottom w:val="0"/>
      <w:divBdr>
        <w:top w:val="none" w:sz="0" w:space="0" w:color="auto"/>
        <w:left w:val="none" w:sz="0" w:space="0" w:color="auto"/>
        <w:bottom w:val="none" w:sz="0" w:space="0" w:color="auto"/>
        <w:right w:val="none" w:sz="0" w:space="0" w:color="auto"/>
      </w:divBdr>
    </w:div>
    <w:div w:id="1454444903">
      <w:bodyDiv w:val="1"/>
      <w:marLeft w:val="0"/>
      <w:marRight w:val="0"/>
      <w:marTop w:val="0"/>
      <w:marBottom w:val="0"/>
      <w:divBdr>
        <w:top w:val="none" w:sz="0" w:space="0" w:color="auto"/>
        <w:left w:val="none" w:sz="0" w:space="0" w:color="auto"/>
        <w:bottom w:val="none" w:sz="0" w:space="0" w:color="auto"/>
        <w:right w:val="none" w:sz="0" w:space="0" w:color="auto"/>
      </w:divBdr>
    </w:div>
    <w:div w:id="1454523914">
      <w:bodyDiv w:val="1"/>
      <w:marLeft w:val="0"/>
      <w:marRight w:val="0"/>
      <w:marTop w:val="0"/>
      <w:marBottom w:val="0"/>
      <w:divBdr>
        <w:top w:val="none" w:sz="0" w:space="0" w:color="auto"/>
        <w:left w:val="none" w:sz="0" w:space="0" w:color="auto"/>
        <w:bottom w:val="none" w:sz="0" w:space="0" w:color="auto"/>
        <w:right w:val="none" w:sz="0" w:space="0" w:color="auto"/>
      </w:divBdr>
    </w:div>
    <w:div w:id="1454665197">
      <w:bodyDiv w:val="1"/>
      <w:marLeft w:val="0"/>
      <w:marRight w:val="0"/>
      <w:marTop w:val="0"/>
      <w:marBottom w:val="0"/>
      <w:divBdr>
        <w:top w:val="none" w:sz="0" w:space="0" w:color="auto"/>
        <w:left w:val="none" w:sz="0" w:space="0" w:color="auto"/>
        <w:bottom w:val="none" w:sz="0" w:space="0" w:color="auto"/>
        <w:right w:val="none" w:sz="0" w:space="0" w:color="auto"/>
      </w:divBdr>
    </w:div>
    <w:div w:id="1454709030">
      <w:bodyDiv w:val="1"/>
      <w:marLeft w:val="0"/>
      <w:marRight w:val="0"/>
      <w:marTop w:val="0"/>
      <w:marBottom w:val="0"/>
      <w:divBdr>
        <w:top w:val="none" w:sz="0" w:space="0" w:color="auto"/>
        <w:left w:val="none" w:sz="0" w:space="0" w:color="auto"/>
        <w:bottom w:val="none" w:sz="0" w:space="0" w:color="auto"/>
        <w:right w:val="none" w:sz="0" w:space="0" w:color="auto"/>
      </w:divBdr>
    </w:div>
    <w:div w:id="1454714877">
      <w:bodyDiv w:val="1"/>
      <w:marLeft w:val="0"/>
      <w:marRight w:val="0"/>
      <w:marTop w:val="0"/>
      <w:marBottom w:val="0"/>
      <w:divBdr>
        <w:top w:val="none" w:sz="0" w:space="0" w:color="auto"/>
        <w:left w:val="none" w:sz="0" w:space="0" w:color="auto"/>
        <w:bottom w:val="none" w:sz="0" w:space="0" w:color="auto"/>
        <w:right w:val="none" w:sz="0" w:space="0" w:color="auto"/>
      </w:divBdr>
    </w:div>
    <w:div w:id="1454783317">
      <w:bodyDiv w:val="1"/>
      <w:marLeft w:val="0"/>
      <w:marRight w:val="0"/>
      <w:marTop w:val="0"/>
      <w:marBottom w:val="0"/>
      <w:divBdr>
        <w:top w:val="none" w:sz="0" w:space="0" w:color="auto"/>
        <w:left w:val="none" w:sz="0" w:space="0" w:color="auto"/>
        <w:bottom w:val="none" w:sz="0" w:space="0" w:color="auto"/>
        <w:right w:val="none" w:sz="0" w:space="0" w:color="auto"/>
      </w:divBdr>
    </w:div>
    <w:div w:id="1454790868">
      <w:bodyDiv w:val="1"/>
      <w:marLeft w:val="0"/>
      <w:marRight w:val="0"/>
      <w:marTop w:val="0"/>
      <w:marBottom w:val="0"/>
      <w:divBdr>
        <w:top w:val="none" w:sz="0" w:space="0" w:color="auto"/>
        <w:left w:val="none" w:sz="0" w:space="0" w:color="auto"/>
        <w:bottom w:val="none" w:sz="0" w:space="0" w:color="auto"/>
        <w:right w:val="none" w:sz="0" w:space="0" w:color="auto"/>
      </w:divBdr>
    </w:div>
    <w:div w:id="1454860853">
      <w:bodyDiv w:val="1"/>
      <w:marLeft w:val="0"/>
      <w:marRight w:val="0"/>
      <w:marTop w:val="0"/>
      <w:marBottom w:val="0"/>
      <w:divBdr>
        <w:top w:val="none" w:sz="0" w:space="0" w:color="auto"/>
        <w:left w:val="none" w:sz="0" w:space="0" w:color="auto"/>
        <w:bottom w:val="none" w:sz="0" w:space="0" w:color="auto"/>
        <w:right w:val="none" w:sz="0" w:space="0" w:color="auto"/>
      </w:divBdr>
    </w:div>
    <w:div w:id="1454864970">
      <w:bodyDiv w:val="1"/>
      <w:marLeft w:val="0"/>
      <w:marRight w:val="0"/>
      <w:marTop w:val="0"/>
      <w:marBottom w:val="0"/>
      <w:divBdr>
        <w:top w:val="none" w:sz="0" w:space="0" w:color="auto"/>
        <w:left w:val="none" w:sz="0" w:space="0" w:color="auto"/>
        <w:bottom w:val="none" w:sz="0" w:space="0" w:color="auto"/>
        <w:right w:val="none" w:sz="0" w:space="0" w:color="auto"/>
      </w:divBdr>
    </w:div>
    <w:div w:id="1454983867">
      <w:bodyDiv w:val="1"/>
      <w:marLeft w:val="0"/>
      <w:marRight w:val="0"/>
      <w:marTop w:val="0"/>
      <w:marBottom w:val="0"/>
      <w:divBdr>
        <w:top w:val="none" w:sz="0" w:space="0" w:color="auto"/>
        <w:left w:val="none" w:sz="0" w:space="0" w:color="auto"/>
        <w:bottom w:val="none" w:sz="0" w:space="0" w:color="auto"/>
        <w:right w:val="none" w:sz="0" w:space="0" w:color="auto"/>
      </w:divBdr>
    </w:div>
    <w:div w:id="1455057452">
      <w:bodyDiv w:val="1"/>
      <w:marLeft w:val="0"/>
      <w:marRight w:val="0"/>
      <w:marTop w:val="0"/>
      <w:marBottom w:val="0"/>
      <w:divBdr>
        <w:top w:val="none" w:sz="0" w:space="0" w:color="auto"/>
        <w:left w:val="none" w:sz="0" w:space="0" w:color="auto"/>
        <w:bottom w:val="none" w:sz="0" w:space="0" w:color="auto"/>
        <w:right w:val="none" w:sz="0" w:space="0" w:color="auto"/>
      </w:divBdr>
    </w:div>
    <w:div w:id="1455096367">
      <w:bodyDiv w:val="1"/>
      <w:marLeft w:val="0"/>
      <w:marRight w:val="0"/>
      <w:marTop w:val="0"/>
      <w:marBottom w:val="0"/>
      <w:divBdr>
        <w:top w:val="none" w:sz="0" w:space="0" w:color="auto"/>
        <w:left w:val="none" w:sz="0" w:space="0" w:color="auto"/>
        <w:bottom w:val="none" w:sz="0" w:space="0" w:color="auto"/>
        <w:right w:val="none" w:sz="0" w:space="0" w:color="auto"/>
      </w:divBdr>
    </w:div>
    <w:div w:id="1455103052">
      <w:bodyDiv w:val="1"/>
      <w:marLeft w:val="0"/>
      <w:marRight w:val="0"/>
      <w:marTop w:val="0"/>
      <w:marBottom w:val="0"/>
      <w:divBdr>
        <w:top w:val="none" w:sz="0" w:space="0" w:color="auto"/>
        <w:left w:val="none" w:sz="0" w:space="0" w:color="auto"/>
        <w:bottom w:val="none" w:sz="0" w:space="0" w:color="auto"/>
        <w:right w:val="none" w:sz="0" w:space="0" w:color="auto"/>
      </w:divBdr>
    </w:div>
    <w:div w:id="1455173811">
      <w:bodyDiv w:val="1"/>
      <w:marLeft w:val="0"/>
      <w:marRight w:val="0"/>
      <w:marTop w:val="0"/>
      <w:marBottom w:val="0"/>
      <w:divBdr>
        <w:top w:val="none" w:sz="0" w:space="0" w:color="auto"/>
        <w:left w:val="none" w:sz="0" w:space="0" w:color="auto"/>
        <w:bottom w:val="none" w:sz="0" w:space="0" w:color="auto"/>
        <w:right w:val="none" w:sz="0" w:space="0" w:color="auto"/>
      </w:divBdr>
    </w:div>
    <w:div w:id="1455175321">
      <w:bodyDiv w:val="1"/>
      <w:marLeft w:val="0"/>
      <w:marRight w:val="0"/>
      <w:marTop w:val="0"/>
      <w:marBottom w:val="0"/>
      <w:divBdr>
        <w:top w:val="none" w:sz="0" w:space="0" w:color="auto"/>
        <w:left w:val="none" w:sz="0" w:space="0" w:color="auto"/>
        <w:bottom w:val="none" w:sz="0" w:space="0" w:color="auto"/>
        <w:right w:val="none" w:sz="0" w:space="0" w:color="auto"/>
      </w:divBdr>
    </w:div>
    <w:div w:id="1455325182">
      <w:bodyDiv w:val="1"/>
      <w:marLeft w:val="0"/>
      <w:marRight w:val="0"/>
      <w:marTop w:val="0"/>
      <w:marBottom w:val="0"/>
      <w:divBdr>
        <w:top w:val="none" w:sz="0" w:space="0" w:color="auto"/>
        <w:left w:val="none" w:sz="0" w:space="0" w:color="auto"/>
        <w:bottom w:val="none" w:sz="0" w:space="0" w:color="auto"/>
        <w:right w:val="none" w:sz="0" w:space="0" w:color="auto"/>
      </w:divBdr>
    </w:div>
    <w:div w:id="1455369570">
      <w:bodyDiv w:val="1"/>
      <w:marLeft w:val="0"/>
      <w:marRight w:val="0"/>
      <w:marTop w:val="0"/>
      <w:marBottom w:val="0"/>
      <w:divBdr>
        <w:top w:val="none" w:sz="0" w:space="0" w:color="auto"/>
        <w:left w:val="none" w:sz="0" w:space="0" w:color="auto"/>
        <w:bottom w:val="none" w:sz="0" w:space="0" w:color="auto"/>
        <w:right w:val="none" w:sz="0" w:space="0" w:color="auto"/>
      </w:divBdr>
    </w:div>
    <w:div w:id="1455371547">
      <w:bodyDiv w:val="1"/>
      <w:marLeft w:val="0"/>
      <w:marRight w:val="0"/>
      <w:marTop w:val="0"/>
      <w:marBottom w:val="0"/>
      <w:divBdr>
        <w:top w:val="none" w:sz="0" w:space="0" w:color="auto"/>
        <w:left w:val="none" w:sz="0" w:space="0" w:color="auto"/>
        <w:bottom w:val="none" w:sz="0" w:space="0" w:color="auto"/>
        <w:right w:val="none" w:sz="0" w:space="0" w:color="auto"/>
      </w:divBdr>
    </w:div>
    <w:div w:id="1455631470">
      <w:bodyDiv w:val="1"/>
      <w:marLeft w:val="0"/>
      <w:marRight w:val="0"/>
      <w:marTop w:val="0"/>
      <w:marBottom w:val="0"/>
      <w:divBdr>
        <w:top w:val="none" w:sz="0" w:space="0" w:color="auto"/>
        <w:left w:val="none" w:sz="0" w:space="0" w:color="auto"/>
        <w:bottom w:val="none" w:sz="0" w:space="0" w:color="auto"/>
        <w:right w:val="none" w:sz="0" w:space="0" w:color="auto"/>
      </w:divBdr>
    </w:div>
    <w:div w:id="1455639199">
      <w:bodyDiv w:val="1"/>
      <w:marLeft w:val="0"/>
      <w:marRight w:val="0"/>
      <w:marTop w:val="0"/>
      <w:marBottom w:val="0"/>
      <w:divBdr>
        <w:top w:val="none" w:sz="0" w:space="0" w:color="auto"/>
        <w:left w:val="none" w:sz="0" w:space="0" w:color="auto"/>
        <w:bottom w:val="none" w:sz="0" w:space="0" w:color="auto"/>
        <w:right w:val="none" w:sz="0" w:space="0" w:color="auto"/>
      </w:divBdr>
    </w:div>
    <w:div w:id="1455707935">
      <w:bodyDiv w:val="1"/>
      <w:marLeft w:val="0"/>
      <w:marRight w:val="0"/>
      <w:marTop w:val="0"/>
      <w:marBottom w:val="0"/>
      <w:divBdr>
        <w:top w:val="none" w:sz="0" w:space="0" w:color="auto"/>
        <w:left w:val="none" w:sz="0" w:space="0" w:color="auto"/>
        <w:bottom w:val="none" w:sz="0" w:space="0" w:color="auto"/>
        <w:right w:val="none" w:sz="0" w:space="0" w:color="auto"/>
      </w:divBdr>
    </w:div>
    <w:div w:id="1455711626">
      <w:bodyDiv w:val="1"/>
      <w:marLeft w:val="0"/>
      <w:marRight w:val="0"/>
      <w:marTop w:val="0"/>
      <w:marBottom w:val="0"/>
      <w:divBdr>
        <w:top w:val="none" w:sz="0" w:space="0" w:color="auto"/>
        <w:left w:val="none" w:sz="0" w:space="0" w:color="auto"/>
        <w:bottom w:val="none" w:sz="0" w:space="0" w:color="auto"/>
        <w:right w:val="none" w:sz="0" w:space="0" w:color="auto"/>
      </w:divBdr>
    </w:div>
    <w:div w:id="1455900379">
      <w:bodyDiv w:val="1"/>
      <w:marLeft w:val="0"/>
      <w:marRight w:val="0"/>
      <w:marTop w:val="0"/>
      <w:marBottom w:val="0"/>
      <w:divBdr>
        <w:top w:val="none" w:sz="0" w:space="0" w:color="auto"/>
        <w:left w:val="none" w:sz="0" w:space="0" w:color="auto"/>
        <w:bottom w:val="none" w:sz="0" w:space="0" w:color="auto"/>
        <w:right w:val="none" w:sz="0" w:space="0" w:color="auto"/>
      </w:divBdr>
    </w:div>
    <w:div w:id="1456024023">
      <w:bodyDiv w:val="1"/>
      <w:marLeft w:val="0"/>
      <w:marRight w:val="0"/>
      <w:marTop w:val="0"/>
      <w:marBottom w:val="0"/>
      <w:divBdr>
        <w:top w:val="none" w:sz="0" w:space="0" w:color="auto"/>
        <w:left w:val="none" w:sz="0" w:space="0" w:color="auto"/>
        <w:bottom w:val="none" w:sz="0" w:space="0" w:color="auto"/>
        <w:right w:val="none" w:sz="0" w:space="0" w:color="auto"/>
      </w:divBdr>
    </w:div>
    <w:div w:id="1456096165">
      <w:bodyDiv w:val="1"/>
      <w:marLeft w:val="0"/>
      <w:marRight w:val="0"/>
      <w:marTop w:val="0"/>
      <w:marBottom w:val="0"/>
      <w:divBdr>
        <w:top w:val="none" w:sz="0" w:space="0" w:color="auto"/>
        <w:left w:val="none" w:sz="0" w:space="0" w:color="auto"/>
        <w:bottom w:val="none" w:sz="0" w:space="0" w:color="auto"/>
        <w:right w:val="none" w:sz="0" w:space="0" w:color="auto"/>
      </w:divBdr>
    </w:div>
    <w:div w:id="1456292102">
      <w:bodyDiv w:val="1"/>
      <w:marLeft w:val="0"/>
      <w:marRight w:val="0"/>
      <w:marTop w:val="0"/>
      <w:marBottom w:val="0"/>
      <w:divBdr>
        <w:top w:val="none" w:sz="0" w:space="0" w:color="auto"/>
        <w:left w:val="none" w:sz="0" w:space="0" w:color="auto"/>
        <w:bottom w:val="none" w:sz="0" w:space="0" w:color="auto"/>
        <w:right w:val="none" w:sz="0" w:space="0" w:color="auto"/>
      </w:divBdr>
    </w:div>
    <w:div w:id="1456293573">
      <w:bodyDiv w:val="1"/>
      <w:marLeft w:val="0"/>
      <w:marRight w:val="0"/>
      <w:marTop w:val="0"/>
      <w:marBottom w:val="0"/>
      <w:divBdr>
        <w:top w:val="none" w:sz="0" w:space="0" w:color="auto"/>
        <w:left w:val="none" w:sz="0" w:space="0" w:color="auto"/>
        <w:bottom w:val="none" w:sz="0" w:space="0" w:color="auto"/>
        <w:right w:val="none" w:sz="0" w:space="0" w:color="auto"/>
      </w:divBdr>
    </w:div>
    <w:div w:id="1456484737">
      <w:bodyDiv w:val="1"/>
      <w:marLeft w:val="0"/>
      <w:marRight w:val="0"/>
      <w:marTop w:val="0"/>
      <w:marBottom w:val="0"/>
      <w:divBdr>
        <w:top w:val="none" w:sz="0" w:space="0" w:color="auto"/>
        <w:left w:val="none" w:sz="0" w:space="0" w:color="auto"/>
        <w:bottom w:val="none" w:sz="0" w:space="0" w:color="auto"/>
        <w:right w:val="none" w:sz="0" w:space="0" w:color="auto"/>
      </w:divBdr>
    </w:div>
    <w:div w:id="1456488350">
      <w:bodyDiv w:val="1"/>
      <w:marLeft w:val="0"/>
      <w:marRight w:val="0"/>
      <w:marTop w:val="0"/>
      <w:marBottom w:val="0"/>
      <w:divBdr>
        <w:top w:val="none" w:sz="0" w:space="0" w:color="auto"/>
        <w:left w:val="none" w:sz="0" w:space="0" w:color="auto"/>
        <w:bottom w:val="none" w:sz="0" w:space="0" w:color="auto"/>
        <w:right w:val="none" w:sz="0" w:space="0" w:color="auto"/>
      </w:divBdr>
    </w:div>
    <w:div w:id="1456633638">
      <w:bodyDiv w:val="1"/>
      <w:marLeft w:val="0"/>
      <w:marRight w:val="0"/>
      <w:marTop w:val="0"/>
      <w:marBottom w:val="0"/>
      <w:divBdr>
        <w:top w:val="none" w:sz="0" w:space="0" w:color="auto"/>
        <w:left w:val="none" w:sz="0" w:space="0" w:color="auto"/>
        <w:bottom w:val="none" w:sz="0" w:space="0" w:color="auto"/>
        <w:right w:val="none" w:sz="0" w:space="0" w:color="auto"/>
      </w:divBdr>
    </w:div>
    <w:div w:id="1456873437">
      <w:bodyDiv w:val="1"/>
      <w:marLeft w:val="0"/>
      <w:marRight w:val="0"/>
      <w:marTop w:val="0"/>
      <w:marBottom w:val="0"/>
      <w:divBdr>
        <w:top w:val="none" w:sz="0" w:space="0" w:color="auto"/>
        <w:left w:val="none" w:sz="0" w:space="0" w:color="auto"/>
        <w:bottom w:val="none" w:sz="0" w:space="0" w:color="auto"/>
        <w:right w:val="none" w:sz="0" w:space="0" w:color="auto"/>
      </w:divBdr>
    </w:div>
    <w:div w:id="1457020542">
      <w:bodyDiv w:val="1"/>
      <w:marLeft w:val="0"/>
      <w:marRight w:val="0"/>
      <w:marTop w:val="0"/>
      <w:marBottom w:val="0"/>
      <w:divBdr>
        <w:top w:val="none" w:sz="0" w:space="0" w:color="auto"/>
        <w:left w:val="none" w:sz="0" w:space="0" w:color="auto"/>
        <w:bottom w:val="none" w:sz="0" w:space="0" w:color="auto"/>
        <w:right w:val="none" w:sz="0" w:space="0" w:color="auto"/>
      </w:divBdr>
    </w:div>
    <w:div w:id="1457021371">
      <w:bodyDiv w:val="1"/>
      <w:marLeft w:val="0"/>
      <w:marRight w:val="0"/>
      <w:marTop w:val="0"/>
      <w:marBottom w:val="0"/>
      <w:divBdr>
        <w:top w:val="none" w:sz="0" w:space="0" w:color="auto"/>
        <w:left w:val="none" w:sz="0" w:space="0" w:color="auto"/>
        <w:bottom w:val="none" w:sz="0" w:space="0" w:color="auto"/>
        <w:right w:val="none" w:sz="0" w:space="0" w:color="auto"/>
      </w:divBdr>
    </w:div>
    <w:div w:id="1457023564">
      <w:bodyDiv w:val="1"/>
      <w:marLeft w:val="0"/>
      <w:marRight w:val="0"/>
      <w:marTop w:val="0"/>
      <w:marBottom w:val="0"/>
      <w:divBdr>
        <w:top w:val="none" w:sz="0" w:space="0" w:color="auto"/>
        <w:left w:val="none" w:sz="0" w:space="0" w:color="auto"/>
        <w:bottom w:val="none" w:sz="0" w:space="0" w:color="auto"/>
        <w:right w:val="none" w:sz="0" w:space="0" w:color="auto"/>
      </w:divBdr>
    </w:div>
    <w:div w:id="1457024204">
      <w:bodyDiv w:val="1"/>
      <w:marLeft w:val="0"/>
      <w:marRight w:val="0"/>
      <w:marTop w:val="0"/>
      <w:marBottom w:val="0"/>
      <w:divBdr>
        <w:top w:val="none" w:sz="0" w:space="0" w:color="auto"/>
        <w:left w:val="none" w:sz="0" w:space="0" w:color="auto"/>
        <w:bottom w:val="none" w:sz="0" w:space="0" w:color="auto"/>
        <w:right w:val="none" w:sz="0" w:space="0" w:color="auto"/>
      </w:divBdr>
    </w:div>
    <w:div w:id="1457138832">
      <w:bodyDiv w:val="1"/>
      <w:marLeft w:val="0"/>
      <w:marRight w:val="0"/>
      <w:marTop w:val="0"/>
      <w:marBottom w:val="0"/>
      <w:divBdr>
        <w:top w:val="none" w:sz="0" w:space="0" w:color="auto"/>
        <w:left w:val="none" w:sz="0" w:space="0" w:color="auto"/>
        <w:bottom w:val="none" w:sz="0" w:space="0" w:color="auto"/>
        <w:right w:val="none" w:sz="0" w:space="0" w:color="auto"/>
      </w:divBdr>
    </w:div>
    <w:div w:id="1457262045">
      <w:bodyDiv w:val="1"/>
      <w:marLeft w:val="0"/>
      <w:marRight w:val="0"/>
      <w:marTop w:val="0"/>
      <w:marBottom w:val="0"/>
      <w:divBdr>
        <w:top w:val="none" w:sz="0" w:space="0" w:color="auto"/>
        <w:left w:val="none" w:sz="0" w:space="0" w:color="auto"/>
        <w:bottom w:val="none" w:sz="0" w:space="0" w:color="auto"/>
        <w:right w:val="none" w:sz="0" w:space="0" w:color="auto"/>
      </w:divBdr>
    </w:div>
    <w:div w:id="1457335317">
      <w:bodyDiv w:val="1"/>
      <w:marLeft w:val="0"/>
      <w:marRight w:val="0"/>
      <w:marTop w:val="0"/>
      <w:marBottom w:val="0"/>
      <w:divBdr>
        <w:top w:val="none" w:sz="0" w:space="0" w:color="auto"/>
        <w:left w:val="none" w:sz="0" w:space="0" w:color="auto"/>
        <w:bottom w:val="none" w:sz="0" w:space="0" w:color="auto"/>
        <w:right w:val="none" w:sz="0" w:space="0" w:color="auto"/>
      </w:divBdr>
    </w:div>
    <w:div w:id="1457336479">
      <w:bodyDiv w:val="1"/>
      <w:marLeft w:val="0"/>
      <w:marRight w:val="0"/>
      <w:marTop w:val="0"/>
      <w:marBottom w:val="0"/>
      <w:divBdr>
        <w:top w:val="none" w:sz="0" w:space="0" w:color="auto"/>
        <w:left w:val="none" w:sz="0" w:space="0" w:color="auto"/>
        <w:bottom w:val="none" w:sz="0" w:space="0" w:color="auto"/>
        <w:right w:val="none" w:sz="0" w:space="0" w:color="auto"/>
      </w:divBdr>
    </w:div>
    <w:div w:id="1457526873">
      <w:bodyDiv w:val="1"/>
      <w:marLeft w:val="0"/>
      <w:marRight w:val="0"/>
      <w:marTop w:val="0"/>
      <w:marBottom w:val="0"/>
      <w:divBdr>
        <w:top w:val="none" w:sz="0" w:space="0" w:color="auto"/>
        <w:left w:val="none" w:sz="0" w:space="0" w:color="auto"/>
        <w:bottom w:val="none" w:sz="0" w:space="0" w:color="auto"/>
        <w:right w:val="none" w:sz="0" w:space="0" w:color="auto"/>
      </w:divBdr>
    </w:div>
    <w:div w:id="1457527556">
      <w:bodyDiv w:val="1"/>
      <w:marLeft w:val="0"/>
      <w:marRight w:val="0"/>
      <w:marTop w:val="0"/>
      <w:marBottom w:val="0"/>
      <w:divBdr>
        <w:top w:val="none" w:sz="0" w:space="0" w:color="auto"/>
        <w:left w:val="none" w:sz="0" w:space="0" w:color="auto"/>
        <w:bottom w:val="none" w:sz="0" w:space="0" w:color="auto"/>
        <w:right w:val="none" w:sz="0" w:space="0" w:color="auto"/>
      </w:divBdr>
    </w:div>
    <w:div w:id="1457527993">
      <w:bodyDiv w:val="1"/>
      <w:marLeft w:val="0"/>
      <w:marRight w:val="0"/>
      <w:marTop w:val="0"/>
      <w:marBottom w:val="0"/>
      <w:divBdr>
        <w:top w:val="none" w:sz="0" w:space="0" w:color="auto"/>
        <w:left w:val="none" w:sz="0" w:space="0" w:color="auto"/>
        <w:bottom w:val="none" w:sz="0" w:space="0" w:color="auto"/>
        <w:right w:val="none" w:sz="0" w:space="0" w:color="auto"/>
      </w:divBdr>
    </w:div>
    <w:div w:id="1457719229">
      <w:bodyDiv w:val="1"/>
      <w:marLeft w:val="0"/>
      <w:marRight w:val="0"/>
      <w:marTop w:val="0"/>
      <w:marBottom w:val="0"/>
      <w:divBdr>
        <w:top w:val="none" w:sz="0" w:space="0" w:color="auto"/>
        <w:left w:val="none" w:sz="0" w:space="0" w:color="auto"/>
        <w:bottom w:val="none" w:sz="0" w:space="0" w:color="auto"/>
        <w:right w:val="none" w:sz="0" w:space="0" w:color="auto"/>
      </w:divBdr>
    </w:div>
    <w:div w:id="1457791779">
      <w:bodyDiv w:val="1"/>
      <w:marLeft w:val="0"/>
      <w:marRight w:val="0"/>
      <w:marTop w:val="0"/>
      <w:marBottom w:val="0"/>
      <w:divBdr>
        <w:top w:val="none" w:sz="0" w:space="0" w:color="auto"/>
        <w:left w:val="none" w:sz="0" w:space="0" w:color="auto"/>
        <w:bottom w:val="none" w:sz="0" w:space="0" w:color="auto"/>
        <w:right w:val="none" w:sz="0" w:space="0" w:color="auto"/>
      </w:divBdr>
    </w:div>
    <w:div w:id="1457867086">
      <w:bodyDiv w:val="1"/>
      <w:marLeft w:val="0"/>
      <w:marRight w:val="0"/>
      <w:marTop w:val="0"/>
      <w:marBottom w:val="0"/>
      <w:divBdr>
        <w:top w:val="none" w:sz="0" w:space="0" w:color="auto"/>
        <w:left w:val="none" w:sz="0" w:space="0" w:color="auto"/>
        <w:bottom w:val="none" w:sz="0" w:space="0" w:color="auto"/>
        <w:right w:val="none" w:sz="0" w:space="0" w:color="auto"/>
      </w:divBdr>
    </w:div>
    <w:div w:id="1457872493">
      <w:bodyDiv w:val="1"/>
      <w:marLeft w:val="0"/>
      <w:marRight w:val="0"/>
      <w:marTop w:val="0"/>
      <w:marBottom w:val="0"/>
      <w:divBdr>
        <w:top w:val="none" w:sz="0" w:space="0" w:color="auto"/>
        <w:left w:val="none" w:sz="0" w:space="0" w:color="auto"/>
        <w:bottom w:val="none" w:sz="0" w:space="0" w:color="auto"/>
        <w:right w:val="none" w:sz="0" w:space="0" w:color="auto"/>
      </w:divBdr>
    </w:div>
    <w:div w:id="1457914732">
      <w:bodyDiv w:val="1"/>
      <w:marLeft w:val="0"/>
      <w:marRight w:val="0"/>
      <w:marTop w:val="0"/>
      <w:marBottom w:val="0"/>
      <w:divBdr>
        <w:top w:val="none" w:sz="0" w:space="0" w:color="auto"/>
        <w:left w:val="none" w:sz="0" w:space="0" w:color="auto"/>
        <w:bottom w:val="none" w:sz="0" w:space="0" w:color="auto"/>
        <w:right w:val="none" w:sz="0" w:space="0" w:color="auto"/>
      </w:divBdr>
    </w:div>
    <w:div w:id="1457918193">
      <w:bodyDiv w:val="1"/>
      <w:marLeft w:val="0"/>
      <w:marRight w:val="0"/>
      <w:marTop w:val="0"/>
      <w:marBottom w:val="0"/>
      <w:divBdr>
        <w:top w:val="none" w:sz="0" w:space="0" w:color="auto"/>
        <w:left w:val="none" w:sz="0" w:space="0" w:color="auto"/>
        <w:bottom w:val="none" w:sz="0" w:space="0" w:color="auto"/>
        <w:right w:val="none" w:sz="0" w:space="0" w:color="auto"/>
      </w:divBdr>
    </w:div>
    <w:div w:id="1457988891">
      <w:bodyDiv w:val="1"/>
      <w:marLeft w:val="0"/>
      <w:marRight w:val="0"/>
      <w:marTop w:val="0"/>
      <w:marBottom w:val="0"/>
      <w:divBdr>
        <w:top w:val="none" w:sz="0" w:space="0" w:color="auto"/>
        <w:left w:val="none" w:sz="0" w:space="0" w:color="auto"/>
        <w:bottom w:val="none" w:sz="0" w:space="0" w:color="auto"/>
        <w:right w:val="none" w:sz="0" w:space="0" w:color="auto"/>
      </w:divBdr>
    </w:div>
    <w:div w:id="1457990538">
      <w:bodyDiv w:val="1"/>
      <w:marLeft w:val="0"/>
      <w:marRight w:val="0"/>
      <w:marTop w:val="0"/>
      <w:marBottom w:val="0"/>
      <w:divBdr>
        <w:top w:val="none" w:sz="0" w:space="0" w:color="auto"/>
        <w:left w:val="none" w:sz="0" w:space="0" w:color="auto"/>
        <w:bottom w:val="none" w:sz="0" w:space="0" w:color="auto"/>
        <w:right w:val="none" w:sz="0" w:space="0" w:color="auto"/>
      </w:divBdr>
    </w:div>
    <w:div w:id="1458060802">
      <w:bodyDiv w:val="1"/>
      <w:marLeft w:val="0"/>
      <w:marRight w:val="0"/>
      <w:marTop w:val="0"/>
      <w:marBottom w:val="0"/>
      <w:divBdr>
        <w:top w:val="none" w:sz="0" w:space="0" w:color="auto"/>
        <w:left w:val="none" w:sz="0" w:space="0" w:color="auto"/>
        <w:bottom w:val="none" w:sz="0" w:space="0" w:color="auto"/>
        <w:right w:val="none" w:sz="0" w:space="0" w:color="auto"/>
      </w:divBdr>
    </w:div>
    <w:div w:id="1458068596">
      <w:bodyDiv w:val="1"/>
      <w:marLeft w:val="0"/>
      <w:marRight w:val="0"/>
      <w:marTop w:val="0"/>
      <w:marBottom w:val="0"/>
      <w:divBdr>
        <w:top w:val="none" w:sz="0" w:space="0" w:color="auto"/>
        <w:left w:val="none" w:sz="0" w:space="0" w:color="auto"/>
        <w:bottom w:val="none" w:sz="0" w:space="0" w:color="auto"/>
        <w:right w:val="none" w:sz="0" w:space="0" w:color="auto"/>
      </w:divBdr>
    </w:div>
    <w:div w:id="1458110985">
      <w:bodyDiv w:val="1"/>
      <w:marLeft w:val="0"/>
      <w:marRight w:val="0"/>
      <w:marTop w:val="0"/>
      <w:marBottom w:val="0"/>
      <w:divBdr>
        <w:top w:val="none" w:sz="0" w:space="0" w:color="auto"/>
        <w:left w:val="none" w:sz="0" w:space="0" w:color="auto"/>
        <w:bottom w:val="none" w:sz="0" w:space="0" w:color="auto"/>
        <w:right w:val="none" w:sz="0" w:space="0" w:color="auto"/>
      </w:divBdr>
    </w:div>
    <w:div w:id="1458378707">
      <w:bodyDiv w:val="1"/>
      <w:marLeft w:val="0"/>
      <w:marRight w:val="0"/>
      <w:marTop w:val="0"/>
      <w:marBottom w:val="0"/>
      <w:divBdr>
        <w:top w:val="none" w:sz="0" w:space="0" w:color="auto"/>
        <w:left w:val="none" w:sz="0" w:space="0" w:color="auto"/>
        <w:bottom w:val="none" w:sz="0" w:space="0" w:color="auto"/>
        <w:right w:val="none" w:sz="0" w:space="0" w:color="auto"/>
      </w:divBdr>
    </w:div>
    <w:div w:id="1458451478">
      <w:bodyDiv w:val="1"/>
      <w:marLeft w:val="0"/>
      <w:marRight w:val="0"/>
      <w:marTop w:val="0"/>
      <w:marBottom w:val="0"/>
      <w:divBdr>
        <w:top w:val="none" w:sz="0" w:space="0" w:color="auto"/>
        <w:left w:val="none" w:sz="0" w:space="0" w:color="auto"/>
        <w:bottom w:val="none" w:sz="0" w:space="0" w:color="auto"/>
        <w:right w:val="none" w:sz="0" w:space="0" w:color="auto"/>
      </w:divBdr>
    </w:div>
    <w:div w:id="1458524078">
      <w:bodyDiv w:val="1"/>
      <w:marLeft w:val="0"/>
      <w:marRight w:val="0"/>
      <w:marTop w:val="0"/>
      <w:marBottom w:val="0"/>
      <w:divBdr>
        <w:top w:val="none" w:sz="0" w:space="0" w:color="auto"/>
        <w:left w:val="none" w:sz="0" w:space="0" w:color="auto"/>
        <w:bottom w:val="none" w:sz="0" w:space="0" w:color="auto"/>
        <w:right w:val="none" w:sz="0" w:space="0" w:color="auto"/>
      </w:divBdr>
    </w:div>
    <w:div w:id="1458722008">
      <w:bodyDiv w:val="1"/>
      <w:marLeft w:val="0"/>
      <w:marRight w:val="0"/>
      <w:marTop w:val="0"/>
      <w:marBottom w:val="0"/>
      <w:divBdr>
        <w:top w:val="none" w:sz="0" w:space="0" w:color="auto"/>
        <w:left w:val="none" w:sz="0" w:space="0" w:color="auto"/>
        <w:bottom w:val="none" w:sz="0" w:space="0" w:color="auto"/>
        <w:right w:val="none" w:sz="0" w:space="0" w:color="auto"/>
      </w:divBdr>
    </w:div>
    <w:div w:id="1458790647">
      <w:bodyDiv w:val="1"/>
      <w:marLeft w:val="0"/>
      <w:marRight w:val="0"/>
      <w:marTop w:val="0"/>
      <w:marBottom w:val="0"/>
      <w:divBdr>
        <w:top w:val="none" w:sz="0" w:space="0" w:color="auto"/>
        <w:left w:val="none" w:sz="0" w:space="0" w:color="auto"/>
        <w:bottom w:val="none" w:sz="0" w:space="0" w:color="auto"/>
        <w:right w:val="none" w:sz="0" w:space="0" w:color="auto"/>
      </w:divBdr>
    </w:div>
    <w:div w:id="1458797385">
      <w:bodyDiv w:val="1"/>
      <w:marLeft w:val="0"/>
      <w:marRight w:val="0"/>
      <w:marTop w:val="0"/>
      <w:marBottom w:val="0"/>
      <w:divBdr>
        <w:top w:val="none" w:sz="0" w:space="0" w:color="auto"/>
        <w:left w:val="none" w:sz="0" w:space="0" w:color="auto"/>
        <w:bottom w:val="none" w:sz="0" w:space="0" w:color="auto"/>
        <w:right w:val="none" w:sz="0" w:space="0" w:color="auto"/>
      </w:divBdr>
    </w:div>
    <w:div w:id="1458835092">
      <w:bodyDiv w:val="1"/>
      <w:marLeft w:val="0"/>
      <w:marRight w:val="0"/>
      <w:marTop w:val="0"/>
      <w:marBottom w:val="0"/>
      <w:divBdr>
        <w:top w:val="none" w:sz="0" w:space="0" w:color="auto"/>
        <w:left w:val="none" w:sz="0" w:space="0" w:color="auto"/>
        <w:bottom w:val="none" w:sz="0" w:space="0" w:color="auto"/>
        <w:right w:val="none" w:sz="0" w:space="0" w:color="auto"/>
      </w:divBdr>
    </w:div>
    <w:div w:id="1458907896">
      <w:bodyDiv w:val="1"/>
      <w:marLeft w:val="0"/>
      <w:marRight w:val="0"/>
      <w:marTop w:val="0"/>
      <w:marBottom w:val="0"/>
      <w:divBdr>
        <w:top w:val="none" w:sz="0" w:space="0" w:color="auto"/>
        <w:left w:val="none" w:sz="0" w:space="0" w:color="auto"/>
        <w:bottom w:val="none" w:sz="0" w:space="0" w:color="auto"/>
        <w:right w:val="none" w:sz="0" w:space="0" w:color="auto"/>
      </w:divBdr>
    </w:div>
    <w:div w:id="1459031310">
      <w:bodyDiv w:val="1"/>
      <w:marLeft w:val="0"/>
      <w:marRight w:val="0"/>
      <w:marTop w:val="0"/>
      <w:marBottom w:val="0"/>
      <w:divBdr>
        <w:top w:val="none" w:sz="0" w:space="0" w:color="auto"/>
        <w:left w:val="none" w:sz="0" w:space="0" w:color="auto"/>
        <w:bottom w:val="none" w:sz="0" w:space="0" w:color="auto"/>
        <w:right w:val="none" w:sz="0" w:space="0" w:color="auto"/>
      </w:divBdr>
    </w:div>
    <w:div w:id="1459059542">
      <w:bodyDiv w:val="1"/>
      <w:marLeft w:val="0"/>
      <w:marRight w:val="0"/>
      <w:marTop w:val="0"/>
      <w:marBottom w:val="0"/>
      <w:divBdr>
        <w:top w:val="none" w:sz="0" w:space="0" w:color="auto"/>
        <w:left w:val="none" w:sz="0" w:space="0" w:color="auto"/>
        <w:bottom w:val="none" w:sz="0" w:space="0" w:color="auto"/>
        <w:right w:val="none" w:sz="0" w:space="0" w:color="auto"/>
      </w:divBdr>
    </w:div>
    <w:div w:id="1459181595">
      <w:bodyDiv w:val="1"/>
      <w:marLeft w:val="0"/>
      <w:marRight w:val="0"/>
      <w:marTop w:val="0"/>
      <w:marBottom w:val="0"/>
      <w:divBdr>
        <w:top w:val="none" w:sz="0" w:space="0" w:color="auto"/>
        <w:left w:val="none" w:sz="0" w:space="0" w:color="auto"/>
        <w:bottom w:val="none" w:sz="0" w:space="0" w:color="auto"/>
        <w:right w:val="none" w:sz="0" w:space="0" w:color="auto"/>
      </w:divBdr>
    </w:div>
    <w:div w:id="1459228040">
      <w:bodyDiv w:val="1"/>
      <w:marLeft w:val="0"/>
      <w:marRight w:val="0"/>
      <w:marTop w:val="0"/>
      <w:marBottom w:val="0"/>
      <w:divBdr>
        <w:top w:val="none" w:sz="0" w:space="0" w:color="auto"/>
        <w:left w:val="none" w:sz="0" w:space="0" w:color="auto"/>
        <w:bottom w:val="none" w:sz="0" w:space="0" w:color="auto"/>
        <w:right w:val="none" w:sz="0" w:space="0" w:color="auto"/>
      </w:divBdr>
    </w:div>
    <w:div w:id="1459373685">
      <w:bodyDiv w:val="1"/>
      <w:marLeft w:val="0"/>
      <w:marRight w:val="0"/>
      <w:marTop w:val="0"/>
      <w:marBottom w:val="0"/>
      <w:divBdr>
        <w:top w:val="none" w:sz="0" w:space="0" w:color="auto"/>
        <w:left w:val="none" w:sz="0" w:space="0" w:color="auto"/>
        <w:bottom w:val="none" w:sz="0" w:space="0" w:color="auto"/>
        <w:right w:val="none" w:sz="0" w:space="0" w:color="auto"/>
      </w:divBdr>
    </w:div>
    <w:div w:id="1459449781">
      <w:bodyDiv w:val="1"/>
      <w:marLeft w:val="0"/>
      <w:marRight w:val="0"/>
      <w:marTop w:val="0"/>
      <w:marBottom w:val="0"/>
      <w:divBdr>
        <w:top w:val="none" w:sz="0" w:space="0" w:color="auto"/>
        <w:left w:val="none" w:sz="0" w:space="0" w:color="auto"/>
        <w:bottom w:val="none" w:sz="0" w:space="0" w:color="auto"/>
        <w:right w:val="none" w:sz="0" w:space="0" w:color="auto"/>
      </w:divBdr>
    </w:div>
    <w:div w:id="1459563326">
      <w:bodyDiv w:val="1"/>
      <w:marLeft w:val="0"/>
      <w:marRight w:val="0"/>
      <w:marTop w:val="0"/>
      <w:marBottom w:val="0"/>
      <w:divBdr>
        <w:top w:val="none" w:sz="0" w:space="0" w:color="auto"/>
        <w:left w:val="none" w:sz="0" w:space="0" w:color="auto"/>
        <w:bottom w:val="none" w:sz="0" w:space="0" w:color="auto"/>
        <w:right w:val="none" w:sz="0" w:space="0" w:color="auto"/>
      </w:divBdr>
    </w:div>
    <w:div w:id="1459642490">
      <w:bodyDiv w:val="1"/>
      <w:marLeft w:val="0"/>
      <w:marRight w:val="0"/>
      <w:marTop w:val="0"/>
      <w:marBottom w:val="0"/>
      <w:divBdr>
        <w:top w:val="none" w:sz="0" w:space="0" w:color="auto"/>
        <w:left w:val="none" w:sz="0" w:space="0" w:color="auto"/>
        <w:bottom w:val="none" w:sz="0" w:space="0" w:color="auto"/>
        <w:right w:val="none" w:sz="0" w:space="0" w:color="auto"/>
      </w:divBdr>
    </w:div>
    <w:div w:id="1459832099">
      <w:bodyDiv w:val="1"/>
      <w:marLeft w:val="0"/>
      <w:marRight w:val="0"/>
      <w:marTop w:val="0"/>
      <w:marBottom w:val="0"/>
      <w:divBdr>
        <w:top w:val="none" w:sz="0" w:space="0" w:color="auto"/>
        <w:left w:val="none" w:sz="0" w:space="0" w:color="auto"/>
        <w:bottom w:val="none" w:sz="0" w:space="0" w:color="auto"/>
        <w:right w:val="none" w:sz="0" w:space="0" w:color="auto"/>
      </w:divBdr>
    </w:div>
    <w:div w:id="1459950494">
      <w:bodyDiv w:val="1"/>
      <w:marLeft w:val="0"/>
      <w:marRight w:val="0"/>
      <w:marTop w:val="0"/>
      <w:marBottom w:val="0"/>
      <w:divBdr>
        <w:top w:val="none" w:sz="0" w:space="0" w:color="auto"/>
        <w:left w:val="none" w:sz="0" w:space="0" w:color="auto"/>
        <w:bottom w:val="none" w:sz="0" w:space="0" w:color="auto"/>
        <w:right w:val="none" w:sz="0" w:space="0" w:color="auto"/>
      </w:divBdr>
    </w:div>
    <w:div w:id="1460030705">
      <w:bodyDiv w:val="1"/>
      <w:marLeft w:val="0"/>
      <w:marRight w:val="0"/>
      <w:marTop w:val="0"/>
      <w:marBottom w:val="0"/>
      <w:divBdr>
        <w:top w:val="none" w:sz="0" w:space="0" w:color="auto"/>
        <w:left w:val="none" w:sz="0" w:space="0" w:color="auto"/>
        <w:bottom w:val="none" w:sz="0" w:space="0" w:color="auto"/>
        <w:right w:val="none" w:sz="0" w:space="0" w:color="auto"/>
      </w:divBdr>
    </w:div>
    <w:div w:id="1460101073">
      <w:bodyDiv w:val="1"/>
      <w:marLeft w:val="0"/>
      <w:marRight w:val="0"/>
      <w:marTop w:val="0"/>
      <w:marBottom w:val="0"/>
      <w:divBdr>
        <w:top w:val="none" w:sz="0" w:space="0" w:color="auto"/>
        <w:left w:val="none" w:sz="0" w:space="0" w:color="auto"/>
        <w:bottom w:val="none" w:sz="0" w:space="0" w:color="auto"/>
        <w:right w:val="none" w:sz="0" w:space="0" w:color="auto"/>
      </w:divBdr>
    </w:div>
    <w:div w:id="1460101525">
      <w:bodyDiv w:val="1"/>
      <w:marLeft w:val="0"/>
      <w:marRight w:val="0"/>
      <w:marTop w:val="0"/>
      <w:marBottom w:val="0"/>
      <w:divBdr>
        <w:top w:val="none" w:sz="0" w:space="0" w:color="auto"/>
        <w:left w:val="none" w:sz="0" w:space="0" w:color="auto"/>
        <w:bottom w:val="none" w:sz="0" w:space="0" w:color="auto"/>
        <w:right w:val="none" w:sz="0" w:space="0" w:color="auto"/>
      </w:divBdr>
    </w:div>
    <w:div w:id="1460106883">
      <w:bodyDiv w:val="1"/>
      <w:marLeft w:val="0"/>
      <w:marRight w:val="0"/>
      <w:marTop w:val="0"/>
      <w:marBottom w:val="0"/>
      <w:divBdr>
        <w:top w:val="none" w:sz="0" w:space="0" w:color="auto"/>
        <w:left w:val="none" w:sz="0" w:space="0" w:color="auto"/>
        <w:bottom w:val="none" w:sz="0" w:space="0" w:color="auto"/>
        <w:right w:val="none" w:sz="0" w:space="0" w:color="auto"/>
      </w:divBdr>
    </w:div>
    <w:div w:id="1460143024">
      <w:bodyDiv w:val="1"/>
      <w:marLeft w:val="0"/>
      <w:marRight w:val="0"/>
      <w:marTop w:val="0"/>
      <w:marBottom w:val="0"/>
      <w:divBdr>
        <w:top w:val="none" w:sz="0" w:space="0" w:color="auto"/>
        <w:left w:val="none" w:sz="0" w:space="0" w:color="auto"/>
        <w:bottom w:val="none" w:sz="0" w:space="0" w:color="auto"/>
        <w:right w:val="none" w:sz="0" w:space="0" w:color="auto"/>
      </w:divBdr>
    </w:div>
    <w:div w:id="1460218661">
      <w:bodyDiv w:val="1"/>
      <w:marLeft w:val="0"/>
      <w:marRight w:val="0"/>
      <w:marTop w:val="0"/>
      <w:marBottom w:val="0"/>
      <w:divBdr>
        <w:top w:val="none" w:sz="0" w:space="0" w:color="auto"/>
        <w:left w:val="none" w:sz="0" w:space="0" w:color="auto"/>
        <w:bottom w:val="none" w:sz="0" w:space="0" w:color="auto"/>
        <w:right w:val="none" w:sz="0" w:space="0" w:color="auto"/>
      </w:divBdr>
    </w:div>
    <w:div w:id="1460225343">
      <w:bodyDiv w:val="1"/>
      <w:marLeft w:val="0"/>
      <w:marRight w:val="0"/>
      <w:marTop w:val="0"/>
      <w:marBottom w:val="0"/>
      <w:divBdr>
        <w:top w:val="none" w:sz="0" w:space="0" w:color="auto"/>
        <w:left w:val="none" w:sz="0" w:space="0" w:color="auto"/>
        <w:bottom w:val="none" w:sz="0" w:space="0" w:color="auto"/>
        <w:right w:val="none" w:sz="0" w:space="0" w:color="auto"/>
      </w:divBdr>
    </w:div>
    <w:div w:id="1460341099">
      <w:bodyDiv w:val="1"/>
      <w:marLeft w:val="0"/>
      <w:marRight w:val="0"/>
      <w:marTop w:val="0"/>
      <w:marBottom w:val="0"/>
      <w:divBdr>
        <w:top w:val="none" w:sz="0" w:space="0" w:color="auto"/>
        <w:left w:val="none" w:sz="0" w:space="0" w:color="auto"/>
        <w:bottom w:val="none" w:sz="0" w:space="0" w:color="auto"/>
        <w:right w:val="none" w:sz="0" w:space="0" w:color="auto"/>
      </w:divBdr>
    </w:div>
    <w:div w:id="1460344276">
      <w:bodyDiv w:val="1"/>
      <w:marLeft w:val="0"/>
      <w:marRight w:val="0"/>
      <w:marTop w:val="0"/>
      <w:marBottom w:val="0"/>
      <w:divBdr>
        <w:top w:val="none" w:sz="0" w:space="0" w:color="auto"/>
        <w:left w:val="none" w:sz="0" w:space="0" w:color="auto"/>
        <w:bottom w:val="none" w:sz="0" w:space="0" w:color="auto"/>
        <w:right w:val="none" w:sz="0" w:space="0" w:color="auto"/>
      </w:divBdr>
    </w:div>
    <w:div w:id="1460414282">
      <w:bodyDiv w:val="1"/>
      <w:marLeft w:val="0"/>
      <w:marRight w:val="0"/>
      <w:marTop w:val="0"/>
      <w:marBottom w:val="0"/>
      <w:divBdr>
        <w:top w:val="none" w:sz="0" w:space="0" w:color="auto"/>
        <w:left w:val="none" w:sz="0" w:space="0" w:color="auto"/>
        <w:bottom w:val="none" w:sz="0" w:space="0" w:color="auto"/>
        <w:right w:val="none" w:sz="0" w:space="0" w:color="auto"/>
      </w:divBdr>
    </w:div>
    <w:div w:id="1460419150">
      <w:bodyDiv w:val="1"/>
      <w:marLeft w:val="0"/>
      <w:marRight w:val="0"/>
      <w:marTop w:val="0"/>
      <w:marBottom w:val="0"/>
      <w:divBdr>
        <w:top w:val="none" w:sz="0" w:space="0" w:color="auto"/>
        <w:left w:val="none" w:sz="0" w:space="0" w:color="auto"/>
        <w:bottom w:val="none" w:sz="0" w:space="0" w:color="auto"/>
        <w:right w:val="none" w:sz="0" w:space="0" w:color="auto"/>
      </w:divBdr>
    </w:div>
    <w:div w:id="1460420575">
      <w:bodyDiv w:val="1"/>
      <w:marLeft w:val="0"/>
      <w:marRight w:val="0"/>
      <w:marTop w:val="0"/>
      <w:marBottom w:val="0"/>
      <w:divBdr>
        <w:top w:val="none" w:sz="0" w:space="0" w:color="auto"/>
        <w:left w:val="none" w:sz="0" w:space="0" w:color="auto"/>
        <w:bottom w:val="none" w:sz="0" w:space="0" w:color="auto"/>
        <w:right w:val="none" w:sz="0" w:space="0" w:color="auto"/>
      </w:divBdr>
    </w:div>
    <w:div w:id="1460420848">
      <w:bodyDiv w:val="1"/>
      <w:marLeft w:val="0"/>
      <w:marRight w:val="0"/>
      <w:marTop w:val="0"/>
      <w:marBottom w:val="0"/>
      <w:divBdr>
        <w:top w:val="none" w:sz="0" w:space="0" w:color="auto"/>
        <w:left w:val="none" w:sz="0" w:space="0" w:color="auto"/>
        <w:bottom w:val="none" w:sz="0" w:space="0" w:color="auto"/>
        <w:right w:val="none" w:sz="0" w:space="0" w:color="auto"/>
      </w:divBdr>
    </w:div>
    <w:div w:id="1460609288">
      <w:bodyDiv w:val="1"/>
      <w:marLeft w:val="0"/>
      <w:marRight w:val="0"/>
      <w:marTop w:val="0"/>
      <w:marBottom w:val="0"/>
      <w:divBdr>
        <w:top w:val="none" w:sz="0" w:space="0" w:color="auto"/>
        <w:left w:val="none" w:sz="0" w:space="0" w:color="auto"/>
        <w:bottom w:val="none" w:sz="0" w:space="0" w:color="auto"/>
        <w:right w:val="none" w:sz="0" w:space="0" w:color="auto"/>
      </w:divBdr>
    </w:div>
    <w:div w:id="1460756312">
      <w:bodyDiv w:val="1"/>
      <w:marLeft w:val="0"/>
      <w:marRight w:val="0"/>
      <w:marTop w:val="0"/>
      <w:marBottom w:val="0"/>
      <w:divBdr>
        <w:top w:val="none" w:sz="0" w:space="0" w:color="auto"/>
        <w:left w:val="none" w:sz="0" w:space="0" w:color="auto"/>
        <w:bottom w:val="none" w:sz="0" w:space="0" w:color="auto"/>
        <w:right w:val="none" w:sz="0" w:space="0" w:color="auto"/>
      </w:divBdr>
    </w:div>
    <w:div w:id="1460803126">
      <w:bodyDiv w:val="1"/>
      <w:marLeft w:val="0"/>
      <w:marRight w:val="0"/>
      <w:marTop w:val="0"/>
      <w:marBottom w:val="0"/>
      <w:divBdr>
        <w:top w:val="none" w:sz="0" w:space="0" w:color="auto"/>
        <w:left w:val="none" w:sz="0" w:space="0" w:color="auto"/>
        <w:bottom w:val="none" w:sz="0" w:space="0" w:color="auto"/>
        <w:right w:val="none" w:sz="0" w:space="0" w:color="auto"/>
      </w:divBdr>
    </w:div>
    <w:div w:id="1460882917">
      <w:bodyDiv w:val="1"/>
      <w:marLeft w:val="0"/>
      <w:marRight w:val="0"/>
      <w:marTop w:val="0"/>
      <w:marBottom w:val="0"/>
      <w:divBdr>
        <w:top w:val="none" w:sz="0" w:space="0" w:color="auto"/>
        <w:left w:val="none" w:sz="0" w:space="0" w:color="auto"/>
        <w:bottom w:val="none" w:sz="0" w:space="0" w:color="auto"/>
        <w:right w:val="none" w:sz="0" w:space="0" w:color="auto"/>
      </w:divBdr>
    </w:div>
    <w:div w:id="1460883068">
      <w:bodyDiv w:val="1"/>
      <w:marLeft w:val="0"/>
      <w:marRight w:val="0"/>
      <w:marTop w:val="0"/>
      <w:marBottom w:val="0"/>
      <w:divBdr>
        <w:top w:val="none" w:sz="0" w:space="0" w:color="auto"/>
        <w:left w:val="none" w:sz="0" w:space="0" w:color="auto"/>
        <w:bottom w:val="none" w:sz="0" w:space="0" w:color="auto"/>
        <w:right w:val="none" w:sz="0" w:space="0" w:color="auto"/>
      </w:divBdr>
    </w:div>
    <w:div w:id="1460953612">
      <w:bodyDiv w:val="1"/>
      <w:marLeft w:val="0"/>
      <w:marRight w:val="0"/>
      <w:marTop w:val="0"/>
      <w:marBottom w:val="0"/>
      <w:divBdr>
        <w:top w:val="none" w:sz="0" w:space="0" w:color="auto"/>
        <w:left w:val="none" w:sz="0" w:space="0" w:color="auto"/>
        <w:bottom w:val="none" w:sz="0" w:space="0" w:color="auto"/>
        <w:right w:val="none" w:sz="0" w:space="0" w:color="auto"/>
      </w:divBdr>
    </w:div>
    <w:div w:id="1460956716">
      <w:bodyDiv w:val="1"/>
      <w:marLeft w:val="0"/>
      <w:marRight w:val="0"/>
      <w:marTop w:val="0"/>
      <w:marBottom w:val="0"/>
      <w:divBdr>
        <w:top w:val="none" w:sz="0" w:space="0" w:color="auto"/>
        <w:left w:val="none" w:sz="0" w:space="0" w:color="auto"/>
        <w:bottom w:val="none" w:sz="0" w:space="0" w:color="auto"/>
        <w:right w:val="none" w:sz="0" w:space="0" w:color="auto"/>
      </w:divBdr>
    </w:div>
    <w:div w:id="1460956771">
      <w:bodyDiv w:val="1"/>
      <w:marLeft w:val="0"/>
      <w:marRight w:val="0"/>
      <w:marTop w:val="0"/>
      <w:marBottom w:val="0"/>
      <w:divBdr>
        <w:top w:val="none" w:sz="0" w:space="0" w:color="auto"/>
        <w:left w:val="none" w:sz="0" w:space="0" w:color="auto"/>
        <w:bottom w:val="none" w:sz="0" w:space="0" w:color="auto"/>
        <w:right w:val="none" w:sz="0" w:space="0" w:color="auto"/>
      </w:divBdr>
    </w:div>
    <w:div w:id="1460957522">
      <w:bodyDiv w:val="1"/>
      <w:marLeft w:val="0"/>
      <w:marRight w:val="0"/>
      <w:marTop w:val="0"/>
      <w:marBottom w:val="0"/>
      <w:divBdr>
        <w:top w:val="none" w:sz="0" w:space="0" w:color="auto"/>
        <w:left w:val="none" w:sz="0" w:space="0" w:color="auto"/>
        <w:bottom w:val="none" w:sz="0" w:space="0" w:color="auto"/>
        <w:right w:val="none" w:sz="0" w:space="0" w:color="auto"/>
      </w:divBdr>
    </w:div>
    <w:div w:id="1461069508">
      <w:bodyDiv w:val="1"/>
      <w:marLeft w:val="0"/>
      <w:marRight w:val="0"/>
      <w:marTop w:val="0"/>
      <w:marBottom w:val="0"/>
      <w:divBdr>
        <w:top w:val="none" w:sz="0" w:space="0" w:color="auto"/>
        <w:left w:val="none" w:sz="0" w:space="0" w:color="auto"/>
        <w:bottom w:val="none" w:sz="0" w:space="0" w:color="auto"/>
        <w:right w:val="none" w:sz="0" w:space="0" w:color="auto"/>
      </w:divBdr>
    </w:div>
    <w:div w:id="1461075736">
      <w:bodyDiv w:val="1"/>
      <w:marLeft w:val="0"/>
      <w:marRight w:val="0"/>
      <w:marTop w:val="0"/>
      <w:marBottom w:val="0"/>
      <w:divBdr>
        <w:top w:val="none" w:sz="0" w:space="0" w:color="auto"/>
        <w:left w:val="none" w:sz="0" w:space="0" w:color="auto"/>
        <w:bottom w:val="none" w:sz="0" w:space="0" w:color="auto"/>
        <w:right w:val="none" w:sz="0" w:space="0" w:color="auto"/>
      </w:divBdr>
    </w:div>
    <w:div w:id="1461146984">
      <w:bodyDiv w:val="1"/>
      <w:marLeft w:val="0"/>
      <w:marRight w:val="0"/>
      <w:marTop w:val="0"/>
      <w:marBottom w:val="0"/>
      <w:divBdr>
        <w:top w:val="none" w:sz="0" w:space="0" w:color="auto"/>
        <w:left w:val="none" w:sz="0" w:space="0" w:color="auto"/>
        <w:bottom w:val="none" w:sz="0" w:space="0" w:color="auto"/>
        <w:right w:val="none" w:sz="0" w:space="0" w:color="auto"/>
      </w:divBdr>
    </w:div>
    <w:div w:id="1461265528">
      <w:bodyDiv w:val="1"/>
      <w:marLeft w:val="0"/>
      <w:marRight w:val="0"/>
      <w:marTop w:val="0"/>
      <w:marBottom w:val="0"/>
      <w:divBdr>
        <w:top w:val="none" w:sz="0" w:space="0" w:color="auto"/>
        <w:left w:val="none" w:sz="0" w:space="0" w:color="auto"/>
        <w:bottom w:val="none" w:sz="0" w:space="0" w:color="auto"/>
        <w:right w:val="none" w:sz="0" w:space="0" w:color="auto"/>
      </w:divBdr>
    </w:div>
    <w:div w:id="1461415057">
      <w:bodyDiv w:val="1"/>
      <w:marLeft w:val="0"/>
      <w:marRight w:val="0"/>
      <w:marTop w:val="0"/>
      <w:marBottom w:val="0"/>
      <w:divBdr>
        <w:top w:val="none" w:sz="0" w:space="0" w:color="auto"/>
        <w:left w:val="none" w:sz="0" w:space="0" w:color="auto"/>
        <w:bottom w:val="none" w:sz="0" w:space="0" w:color="auto"/>
        <w:right w:val="none" w:sz="0" w:space="0" w:color="auto"/>
      </w:divBdr>
    </w:div>
    <w:div w:id="1461455503">
      <w:bodyDiv w:val="1"/>
      <w:marLeft w:val="0"/>
      <w:marRight w:val="0"/>
      <w:marTop w:val="0"/>
      <w:marBottom w:val="0"/>
      <w:divBdr>
        <w:top w:val="none" w:sz="0" w:space="0" w:color="auto"/>
        <w:left w:val="none" w:sz="0" w:space="0" w:color="auto"/>
        <w:bottom w:val="none" w:sz="0" w:space="0" w:color="auto"/>
        <w:right w:val="none" w:sz="0" w:space="0" w:color="auto"/>
      </w:divBdr>
    </w:div>
    <w:div w:id="1461455847">
      <w:bodyDiv w:val="1"/>
      <w:marLeft w:val="0"/>
      <w:marRight w:val="0"/>
      <w:marTop w:val="0"/>
      <w:marBottom w:val="0"/>
      <w:divBdr>
        <w:top w:val="none" w:sz="0" w:space="0" w:color="auto"/>
        <w:left w:val="none" w:sz="0" w:space="0" w:color="auto"/>
        <w:bottom w:val="none" w:sz="0" w:space="0" w:color="auto"/>
        <w:right w:val="none" w:sz="0" w:space="0" w:color="auto"/>
      </w:divBdr>
    </w:div>
    <w:div w:id="1461532786">
      <w:bodyDiv w:val="1"/>
      <w:marLeft w:val="0"/>
      <w:marRight w:val="0"/>
      <w:marTop w:val="0"/>
      <w:marBottom w:val="0"/>
      <w:divBdr>
        <w:top w:val="none" w:sz="0" w:space="0" w:color="auto"/>
        <w:left w:val="none" w:sz="0" w:space="0" w:color="auto"/>
        <w:bottom w:val="none" w:sz="0" w:space="0" w:color="auto"/>
        <w:right w:val="none" w:sz="0" w:space="0" w:color="auto"/>
      </w:divBdr>
    </w:div>
    <w:div w:id="1461537312">
      <w:bodyDiv w:val="1"/>
      <w:marLeft w:val="0"/>
      <w:marRight w:val="0"/>
      <w:marTop w:val="0"/>
      <w:marBottom w:val="0"/>
      <w:divBdr>
        <w:top w:val="none" w:sz="0" w:space="0" w:color="auto"/>
        <w:left w:val="none" w:sz="0" w:space="0" w:color="auto"/>
        <w:bottom w:val="none" w:sz="0" w:space="0" w:color="auto"/>
        <w:right w:val="none" w:sz="0" w:space="0" w:color="auto"/>
      </w:divBdr>
    </w:div>
    <w:div w:id="1461613884">
      <w:bodyDiv w:val="1"/>
      <w:marLeft w:val="0"/>
      <w:marRight w:val="0"/>
      <w:marTop w:val="0"/>
      <w:marBottom w:val="0"/>
      <w:divBdr>
        <w:top w:val="none" w:sz="0" w:space="0" w:color="auto"/>
        <w:left w:val="none" w:sz="0" w:space="0" w:color="auto"/>
        <w:bottom w:val="none" w:sz="0" w:space="0" w:color="auto"/>
        <w:right w:val="none" w:sz="0" w:space="0" w:color="auto"/>
      </w:divBdr>
    </w:div>
    <w:div w:id="1461650824">
      <w:bodyDiv w:val="1"/>
      <w:marLeft w:val="0"/>
      <w:marRight w:val="0"/>
      <w:marTop w:val="0"/>
      <w:marBottom w:val="0"/>
      <w:divBdr>
        <w:top w:val="none" w:sz="0" w:space="0" w:color="auto"/>
        <w:left w:val="none" w:sz="0" w:space="0" w:color="auto"/>
        <w:bottom w:val="none" w:sz="0" w:space="0" w:color="auto"/>
        <w:right w:val="none" w:sz="0" w:space="0" w:color="auto"/>
      </w:divBdr>
    </w:div>
    <w:div w:id="1461653262">
      <w:bodyDiv w:val="1"/>
      <w:marLeft w:val="0"/>
      <w:marRight w:val="0"/>
      <w:marTop w:val="0"/>
      <w:marBottom w:val="0"/>
      <w:divBdr>
        <w:top w:val="none" w:sz="0" w:space="0" w:color="auto"/>
        <w:left w:val="none" w:sz="0" w:space="0" w:color="auto"/>
        <w:bottom w:val="none" w:sz="0" w:space="0" w:color="auto"/>
        <w:right w:val="none" w:sz="0" w:space="0" w:color="auto"/>
      </w:divBdr>
    </w:div>
    <w:div w:id="1461722965">
      <w:bodyDiv w:val="1"/>
      <w:marLeft w:val="0"/>
      <w:marRight w:val="0"/>
      <w:marTop w:val="0"/>
      <w:marBottom w:val="0"/>
      <w:divBdr>
        <w:top w:val="none" w:sz="0" w:space="0" w:color="auto"/>
        <w:left w:val="none" w:sz="0" w:space="0" w:color="auto"/>
        <w:bottom w:val="none" w:sz="0" w:space="0" w:color="auto"/>
        <w:right w:val="none" w:sz="0" w:space="0" w:color="auto"/>
      </w:divBdr>
    </w:div>
    <w:div w:id="1461728897">
      <w:bodyDiv w:val="1"/>
      <w:marLeft w:val="0"/>
      <w:marRight w:val="0"/>
      <w:marTop w:val="0"/>
      <w:marBottom w:val="0"/>
      <w:divBdr>
        <w:top w:val="none" w:sz="0" w:space="0" w:color="auto"/>
        <w:left w:val="none" w:sz="0" w:space="0" w:color="auto"/>
        <w:bottom w:val="none" w:sz="0" w:space="0" w:color="auto"/>
        <w:right w:val="none" w:sz="0" w:space="0" w:color="auto"/>
      </w:divBdr>
    </w:div>
    <w:div w:id="1461873920">
      <w:bodyDiv w:val="1"/>
      <w:marLeft w:val="0"/>
      <w:marRight w:val="0"/>
      <w:marTop w:val="0"/>
      <w:marBottom w:val="0"/>
      <w:divBdr>
        <w:top w:val="none" w:sz="0" w:space="0" w:color="auto"/>
        <w:left w:val="none" w:sz="0" w:space="0" w:color="auto"/>
        <w:bottom w:val="none" w:sz="0" w:space="0" w:color="auto"/>
        <w:right w:val="none" w:sz="0" w:space="0" w:color="auto"/>
      </w:divBdr>
    </w:div>
    <w:div w:id="1461920611">
      <w:bodyDiv w:val="1"/>
      <w:marLeft w:val="0"/>
      <w:marRight w:val="0"/>
      <w:marTop w:val="0"/>
      <w:marBottom w:val="0"/>
      <w:divBdr>
        <w:top w:val="none" w:sz="0" w:space="0" w:color="auto"/>
        <w:left w:val="none" w:sz="0" w:space="0" w:color="auto"/>
        <w:bottom w:val="none" w:sz="0" w:space="0" w:color="auto"/>
        <w:right w:val="none" w:sz="0" w:space="0" w:color="auto"/>
      </w:divBdr>
    </w:div>
    <w:div w:id="1461923608">
      <w:bodyDiv w:val="1"/>
      <w:marLeft w:val="0"/>
      <w:marRight w:val="0"/>
      <w:marTop w:val="0"/>
      <w:marBottom w:val="0"/>
      <w:divBdr>
        <w:top w:val="none" w:sz="0" w:space="0" w:color="auto"/>
        <w:left w:val="none" w:sz="0" w:space="0" w:color="auto"/>
        <w:bottom w:val="none" w:sz="0" w:space="0" w:color="auto"/>
        <w:right w:val="none" w:sz="0" w:space="0" w:color="auto"/>
      </w:divBdr>
    </w:div>
    <w:div w:id="1461999079">
      <w:bodyDiv w:val="1"/>
      <w:marLeft w:val="0"/>
      <w:marRight w:val="0"/>
      <w:marTop w:val="0"/>
      <w:marBottom w:val="0"/>
      <w:divBdr>
        <w:top w:val="none" w:sz="0" w:space="0" w:color="auto"/>
        <w:left w:val="none" w:sz="0" w:space="0" w:color="auto"/>
        <w:bottom w:val="none" w:sz="0" w:space="0" w:color="auto"/>
        <w:right w:val="none" w:sz="0" w:space="0" w:color="auto"/>
      </w:divBdr>
    </w:div>
    <w:div w:id="1462067931">
      <w:bodyDiv w:val="1"/>
      <w:marLeft w:val="0"/>
      <w:marRight w:val="0"/>
      <w:marTop w:val="0"/>
      <w:marBottom w:val="0"/>
      <w:divBdr>
        <w:top w:val="none" w:sz="0" w:space="0" w:color="auto"/>
        <w:left w:val="none" w:sz="0" w:space="0" w:color="auto"/>
        <w:bottom w:val="none" w:sz="0" w:space="0" w:color="auto"/>
        <w:right w:val="none" w:sz="0" w:space="0" w:color="auto"/>
      </w:divBdr>
    </w:div>
    <w:div w:id="1462074566">
      <w:bodyDiv w:val="1"/>
      <w:marLeft w:val="0"/>
      <w:marRight w:val="0"/>
      <w:marTop w:val="0"/>
      <w:marBottom w:val="0"/>
      <w:divBdr>
        <w:top w:val="none" w:sz="0" w:space="0" w:color="auto"/>
        <w:left w:val="none" w:sz="0" w:space="0" w:color="auto"/>
        <w:bottom w:val="none" w:sz="0" w:space="0" w:color="auto"/>
        <w:right w:val="none" w:sz="0" w:space="0" w:color="auto"/>
      </w:divBdr>
    </w:div>
    <w:div w:id="1462113468">
      <w:bodyDiv w:val="1"/>
      <w:marLeft w:val="0"/>
      <w:marRight w:val="0"/>
      <w:marTop w:val="0"/>
      <w:marBottom w:val="0"/>
      <w:divBdr>
        <w:top w:val="none" w:sz="0" w:space="0" w:color="auto"/>
        <w:left w:val="none" w:sz="0" w:space="0" w:color="auto"/>
        <w:bottom w:val="none" w:sz="0" w:space="0" w:color="auto"/>
        <w:right w:val="none" w:sz="0" w:space="0" w:color="auto"/>
      </w:divBdr>
    </w:div>
    <w:div w:id="1462259720">
      <w:bodyDiv w:val="1"/>
      <w:marLeft w:val="0"/>
      <w:marRight w:val="0"/>
      <w:marTop w:val="0"/>
      <w:marBottom w:val="0"/>
      <w:divBdr>
        <w:top w:val="none" w:sz="0" w:space="0" w:color="auto"/>
        <w:left w:val="none" w:sz="0" w:space="0" w:color="auto"/>
        <w:bottom w:val="none" w:sz="0" w:space="0" w:color="auto"/>
        <w:right w:val="none" w:sz="0" w:space="0" w:color="auto"/>
      </w:divBdr>
    </w:div>
    <w:div w:id="1462262809">
      <w:bodyDiv w:val="1"/>
      <w:marLeft w:val="0"/>
      <w:marRight w:val="0"/>
      <w:marTop w:val="0"/>
      <w:marBottom w:val="0"/>
      <w:divBdr>
        <w:top w:val="none" w:sz="0" w:space="0" w:color="auto"/>
        <w:left w:val="none" w:sz="0" w:space="0" w:color="auto"/>
        <w:bottom w:val="none" w:sz="0" w:space="0" w:color="auto"/>
        <w:right w:val="none" w:sz="0" w:space="0" w:color="auto"/>
      </w:divBdr>
    </w:div>
    <w:div w:id="1462454994">
      <w:bodyDiv w:val="1"/>
      <w:marLeft w:val="0"/>
      <w:marRight w:val="0"/>
      <w:marTop w:val="0"/>
      <w:marBottom w:val="0"/>
      <w:divBdr>
        <w:top w:val="none" w:sz="0" w:space="0" w:color="auto"/>
        <w:left w:val="none" w:sz="0" w:space="0" w:color="auto"/>
        <w:bottom w:val="none" w:sz="0" w:space="0" w:color="auto"/>
        <w:right w:val="none" w:sz="0" w:space="0" w:color="auto"/>
      </w:divBdr>
    </w:div>
    <w:div w:id="1462575848">
      <w:bodyDiv w:val="1"/>
      <w:marLeft w:val="0"/>
      <w:marRight w:val="0"/>
      <w:marTop w:val="0"/>
      <w:marBottom w:val="0"/>
      <w:divBdr>
        <w:top w:val="none" w:sz="0" w:space="0" w:color="auto"/>
        <w:left w:val="none" w:sz="0" w:space="0" w:color="auto"/>
        <w:bottom w:val="none" w:sz="0" w:space="0" w:color="auto"/>
        <w:right w:val="none" w:sz="0" w:space="0" w:color="auto"/>
      </w:divBdr>
    </w:div>
    <w:div w:id="1462722510">
      <w:bodyDiv w:val="1"/>
      <w:marLeft w:val="0"/>
      <w:marRight w:val="0"/>
      <w:marTop w:val="0"/>
      <w:marBottom w:val="0"/>
      <w:divBdr>
        <w:top w:val="none" w:sz="0" w:space="0" w:color="auto"/>
        <w:left w:val="none" w:sz="0" w:space="0" w:color="auto"/>
        <w:bottom w:val="none" w:sz="0" w:space="0" w:color="auto"/>
        <w:right w:val="none" w:sz="0" w:space="0" w:color="auto"/>
      </w:divBdr>
    </w:div>
    <w:div w:id="1462728385">
      <w:bodyDiv w:val="1"/>
      <w:marLeft w:val="0"/>
      <w:marRight w:val="0"/>
      <w:marTop w:val="0"/>
      <w:marBottom w:val="0"/>
      <w:divBdr>
        <w:top w:val="none" w:sz="0" w:space="0" w:color="auto"/>
        <w:left w:val="none" w:sz="0" w:space="0" w:color="auto"/>
        <w:bottom w:val="none" w:sz="0" w:space="0" w:color="auto"/>
        <w:right w:val="none" w:sz="0" w:space="0" w:color="auto"/>
      </w:divBdr>
    </w:div>
    <w:div w:id="1462841525">
      <w:bodyDiv w:val="1"/>
      <w:marLeft w:val="0"/>
      <w:marRight w:val="0"/>
      <w:marTop w:val="0"/>
      <w:marBottom w:val="0"/>
      <w:divBdr>
        <w:top w:val="none" w:sz="0" w:space="0" w:color="auto"/>
        <w:left w:val="none" w:sz="0" w:space="0" w:color="auto"/>
        <w:bottom w:val="none" w:sz="0" w:space="0" w:color="auto"/>
        <w:right w:val="none" w:sz="0" w:space="0" w:color="auto"/>
      </w:divBdr>
    </w:div>
    <w:div w:id="1462920584">
      <w:bodyDiv w:val="1"/>
      <w:marLeft w:val="0"/>
      <w:marRight w:val="0"/>
      <w:marTop w:val="0"/>
      <w:marBottom w:val="0"/>
      <w:divBdr>
        <w:top w:val="none" w:sz="0" w:space="0" w:color="auto"/>
        <w:left w:val="none" w:sz="0" w:space="0" w:color="auto"/>
        <w:bottom w:val="none" w:sz="0" w:space="0" w:color="auto"/>
        <w:right w:val="none" w:sz="0" w:space="0" w:color="auto"/>
      </w:divBdr>
    </w:div>
    <w:div w:id="1462965265">
      <w:bodyDiv w:val="1"/>
      <w:marLeft w:val="0"/>
      <w:marRight w:val="0"/>
      <w:marTop w:val="0"/>
      <w:marBottom w:val="0"/>
      <w:divBdr>
        <w:top w:val="none" w:sz="0" w:space="0" w:color="auto"/>
        <w:left w:val="none" w:sz="0" w:space="0" w:color="auto"/>
        <w:bottom w:val="none" w:sz="0" w:space="0" w:color="auto"/>
        <w:right w:val="none" w:sz="0" w:space="0" w:color="auto"/>
      </w:divBdr>
    </w:div>
    <w:div w:id="1463038373">
      <w:bodyDiv w:val="1"/>
      <w:marLeft w:val="0"/>
      <w:marRight w:val="0"/>
      <w:marTop w:val="0"/>
      <w:marBottom w:val="0"/>
      <w:divBdr>
        <w:top w:val="none" w:sz="0" w:space="0" w:color="auto"/>
        <w:left w:val="none" w:sz="0" w:space="0" w:color="auto"/>
        <w:bottom w:val="none" w:sz="0" w:space="0" w:color="auto"/>
        <w:right w:val="none" w:sz="0" w:space="0" w:color="auto"/>
      </w:divBdr>
    </w:div>
    <w:div w:id="1463114898">
      <w:bodyDiv w:val="1"/>
      <w:marLeft w:val="0"/>
      <w:marRight w:val="0"/>
      <w:marTop w:val="0"/>
      <w:marBottom w:val="0"/>
      <w:divBdr>
        <w:top w:val="none" w:sz="0" w:space="0" w:color="auto"/>
        <w:left w:val="none" w:sz="0" w:space="0" w:color="auto"/>
        <w:bottom w:val="none" w:sz="0" w:space="0" w:color="auto"/>
        <w:right w:val="none" w:sz="0" w:space="0" w:color="auto"/>
      </w:divBdr>
    </w:div>
    <w:div w:id="1463185495">
      <w:bodyDiv w:val="1"/>
      <w:marLeft w:val="0"/>
      <w:marRight w:val="0"/>
      <w:marTop w:val="0"/>
      <w:marBottom w:val="0"/>
      <w:divBdr>
        <w:top w:val="none" w:sz="0" w:space="0" w:color="auto"/>
        <w:left w:val="none" w:sz="0" w:space="0" w:color="auto"/>
        <w:bottom w:val="none" w:sz="0" w:space="0" w:color="auto"/>
        <w:right w:val="none" w:sz="0" w:space="0" w:color="auto"/>
      </w:divBdr>
    </w:div>
    <w:div w:id="1463186921">
      <w:bodyDiv w:val="1"/>
      <w:marLeft w:val="0"/>
      <w:marRight w:val="0"/>
      <w:marTop w:val="0"/>
      <w:marBottom w:val="0"/>
      <w:divBdr>
        <w:top w:val="none" w:sz="0" w:space="0" w:color="auto"/>
        <w:left w:val="none" w:sz="0" w:space="0" w:color="auto"/>
        <w:bottom w:val="none" w:sz="0" w:space="0" w:color="auto"/>
        <w:right w:val="none" w:sz="0" w:space="0" w:color="auto"/>
      </w:divBdr>
    </w:div>
    <w:div w:id="1463189467">
      <w:bodyDiv w:val="1"/>
      <w:marLeft w:val="0"/>
      <w:marRight w:val="0"/>
      <w:marTop w:val="0"/>
      <w:marBottom w:val="0"/>
      <w:divBdr>
        <w:top w:val="none" w:sz="0" w:space="0" w:color="auto"/>
        <w:left w:val="none" w:sz="0" w:space="0" w:color="auto"/>
        <w:bottom w:val="none" w:sz="0" w:space="0" w:color="auto"/>
        <w:right w:val="none" w:sz="0" w:space="0" w:color="auto"/>
      </w:divBdr>
    </w:div>
    <w:div w:id="1463229477">
      <w:bodyDiv w:val="1"/>
      <w:marLeft w:val="0"/>
      <w:marRight w:val="0"/>
      <w:marTop w:val="0"/>
      <w:marBottom w:val="0"/>
      <w:divBdr>
        <w:top w:val="none" w:sz="0" w:space="0" w:color="auto"/>
        <w:left w:val="none" w:sz="0" w:space="0" w:color="auto"/>
        <w:bottom w:val="none" w:sz="0" w:space="0" w:color="auto"/>
        <w:right w:val="none" w:sz="0" w:space="0" w:color="auto"/>
      </w:divBdr>
    </w:div>
    <w:div w:id="1463301736">
      <w:bodyDiv w:val="1"/>
      <w:marLeft w:val="0"/>
      <w:marRight w:val="0"/>
      <w:marTop w:val="0"/>
      <w:marBottom w:val="0"/>
      <w:divBdr>
        <w:top w:val="none" w:sz="0" w:space="0" w:color="auto"/>
        <w:left w:val="none" w:sz="0" w:space="0" w:color="auto"/>
        <w:bottom w:val="none" w:sz="0" w:space="0" w:color="auto"/>
        <w:right w:val="none" w:sz="0" w:space="0" w:color="auto"/>
      </w:divBdr>
    </w:div>
    <w:div w:id="1463308131">
      <w:bodyDiv w:val="1"/>
      <w:marLeft w:val="0"/>
      <w:marRight w:val="0"/>
      <w:marTop w:val="0"/>
      <w:marBottom w:val="0"/>
      <w:divBdr>
        <w:top w:val="none" w:sz="0" w:space="0" w:color="auto"/>
        <w:left w:val="none" w:sz="0" w:space="0" w:color="auto"/>
        <w:bottom w:val="none" w:sz="0" w:space="0" w:color="auto"/>
        <w:right w:val="none" w:sz="0" w:space="0" w:color="auto"/>
      </w:divBdr>
    </w:div>
    <w:div w:id="1463376921">
      <w:bodyDiv w:val="1"/>
      <w:marLeft w:val="0"/>
      <w:marRight w:val="0"/>
      <w:marTop w:val="0"/>
      <w:marBottom w:val="0"/>
      <w:divBdr>
        <w:top w:val="none" w:sz="0" w:space="0" w:color="auto"/>
        <w:left w:val="none" w:sz="0" w:space="0" w:color="auto"/>
        <w:bottom w:val="none" w:sz="0" w:space="0" w:color="auto"/>
        <w:right w:val="none" w:sz="0" w:space="0" w:color="auto"/>
      </w:divBdr>
    </w:div>
    <w:div w:id="1463381470">
      <w:bodyDiv w:val="1"/>
      <w:marLeft w:val="0"/>
      <w:marRight w:val="0"/>
      <w:marTop w:val="0"/>
      <w:marBottom w:val="0"/>
      <w:divBdr>
        <w:top w:val="none" w:sz="0" w:space="0" w:color="auto"/>
        <w:left w:val="none" w:sz="0" w:space="0" w:color="auto"/>
        <w:bottom w:val="none" w:sz="0" w:space="0" w:color="auto"/>
        <w:right w:val="none" w:sz="0" w:space="0" w:color="auto"/>
      </w:divBdr>
    </w:div>
    <w:div w:id="1463424814">
      <w:bodyDiv w:val="1"/>
      <w:marLeft w:val="0"/>
      <w:marRight w:val="0"/>
      <w:marTop w:val="0"/>
      <w:marBottom w:val="0"/>
      <w:divBdr>
        <w:top w:val="none" w:sz="0" w:space="0" w:color="auto"/>
        <w:left w:val="none" w:sz="0" w:space="0" w:color="auto"/>
        <w:bottom w:val="none" w:sz="0" w:space="0" w:color="auto"/>
        <w:right w:val="none" w:sz="0" w:space="0" w:color="auto"/>
      </w:divBdr>
    </w:div>
    <w:div w:id="1463426698">
      <w:bodyDiv w:val="1"/>
      <w:marLeft w:val="0"/>
      <w:marRight w:val="0"/>
      <w:marTop w:val="0"/>
      <w:marBottom w:val="0"/>
      <w:divBdr>
        <w:top w:val="none" w:sz="0" w:space="0" w:color="auto"/>
        <w:left w:val="none" w:sz="0" w:space="0" w:color="auto"/>
        <w:bottom w:val="none" w:sz="0" w:space="0" w:color="auto"/>
        <w:right w:val="none" w:sz="0" w:space="0" w:color="auto"/>
      </w:divBdr>
    </w:div>
    <w:div w:id="1463502539">
      <w:bodyDiv w:val="1"/>
      <w:marLeft w:val="0"/>
      <w:marRight w:val="0"/>
      <w:marTop w:val="0"/>
      <w:marBottom w:val="0"/>
      <w:divBdr>
        <w:top w:val="none" w:sz="0" w:space="0" w:color="auto"/>
        <w:left w:val="none" w:sz="0" w:space="0" w:color="auto"/>
        <w:bottom w:val="none" w:sz="0" w:space="0" w:color="auto"/>
        <w:right w:val="none" w:sz="0" w:space="0" w:color="auto"/>
      </w:divBdr>
    </w:div>
    <w:div w:id="1463688924">
      <w:bodyDiv w:val="1"/>
      <w:marLeft w:val="0"/>
      <w:marRight w:val="0"/>
      <w:marTop w:val="0"/>
      <w:marBottom w:val="0"/>
      <w:divBdr>
        <w:top w:val="none" w:sz="0" w:space="0" w:color="auto"/>
        <w:left w:val="none" w:sz="0" w:space="0" w:color="auto"/>
        <w:bottom w:val="none" w:sz="0" w:space="0" w:color="auto"/>
        <w:right w:val="none" w:sz="0" w:space="0" w:color="auto"/>
      </w:divBdr>
    </w:div>
    <w:div w:id="1463813429">
      <w:bodyDiv w:val="1"/>
      <w:marLeft w:val="0"/>
      <w:marRight w:val="0"/>
      <w:marTop w:val="0"/>
      <w:marBottom w:val="0"/>
      <w:divBdr>
        <w:top w:val="none" w:sz="0" w:space="0" w:color="auto"/>
        <w:left w:val="none" w:sz="0" w:space="0" w:color="auto"/>
        <w:bottom w:val="none" w:sz="0" w:space="0" w:color="auto"/>
        <w:right w:val="none" w:sz="0" w:space="0" w:color="auto"/>
      </w:divBdr>
    </w:div>
    <w:div w:id="1463886932">
      <w:bodyDiv w:val="1"/>
      <w:marLeft w:val="0"/>
      <w:marRight w:val="0"/>
      <w:marTop w:val="0"/>
      <w:marBottom w:val="0"/>
      <w:divBdr>
        <w:top w:val="none" w:sz="0" w:space="0" w:color="auto"/>
        <w:left w:val="none" w:sz="0" w:space="0" w:color="auto"/>
        <w:bottom w:val="none" w:sz="0" w:space="0" w:color="auto"/>
        <w:right w:val="none" w:sz="0" w:space="0" w:color="auto"/>
      </w:divBdr>
    </w:div>
    <w:div w:id="1464234937">
      <w:bodyDiv w:val="1"/>
      <w:marLeft w:val="0"/>
      <w:marRight w:val="0"/>
      <w:marTop w:val="0"/>
      <w:marBottom w:val="0"/>
      <w:divBdr>
        <w:top w:val="none" w:sz="0" w:space="0" w:color="auto"/>
        <w:left w:val="none" w:sz="0" w:space="0" w:color="auto"/>
        <w:bottom w:val="none" w:sz="0" w:space="0" w:color="auto"/>
        <w:right w:val="none" w:sz="0" w:space="0" w:color="auto"/>
      </w:divBdr>
    </w:div>
    <w:div w:id="1464300930">
      <w:bodyDiv w:val="1"/>
      <w:marLeft w:val="0"/>
      <w:marRight w:val="0"/>
      <w:marTop w:val="0"/>
      <w:marBottom w:val="0"/>
      <w:divBdr>
        <w:top w:val="none" w:sz="0" w:space="0" w:color="auto"/>
        <w:left w:val="none" w:sz="0" w:space="0" w:color="auto"/>
        <w:bottom w:val="none" w:sz="0" w:space="0" w:color="auto"/>
        <w:right w:val="none" w:sz="0" w:space="0" w:color="auto"/>
      </w:divBdr>
    </w:div>
    <w:div w:id="1464301730">
      <w:bodyDiv w:val="1"/>
      <w:marLeft w:val="0"/>
      <w:marRight w:val="0"/>
      <w:marTop w:val="0"/>
      <w:marBottom w:val="0"/>
      <w:divBdr>
        <w:top w:val="none" w:sz="0" w:space="0" w:color="auto"/>
        <w:left w:val="none" w:sz="0" w:space="0" w:color="auto"/>
        <w:bottom w:val="none" w:sz="0" w:space="0" w:color="auto"/>
        <w:right w:val="none" w:sz="0" w:space="0" w:color="auto"/>
      </w:divBdr>
    </w:div>
    <w:div w:id="1464427696">
      <w:bodyDiv w:val="1"/>
      <w:marLeft w:val="0"/>
      <w:marRight w:val="0"/>
      <w:marTop w:val="0"/>
      <w:marBottom w:val="0"/>
      <w:divBdr>
        <w:top w:val="none" w:sz="0" w:space="0" w:color="auto"/>
        <w:left w:val="none" w:sz="0" w:space="0" w:color="auto"/>
        <w:bottom w:val="none" w:sz="0" w:space="0" w:color="auto"/>
        <w:right w:val="none" w:sz="0" w:space="0" w:color="auto"/>
      </w:divBdr>
    </w:div>
    <w:div w:id="1464495578">
      <w:bodyDiv w:val="1"/>
      <w:marLeft w:val="0"/>
      <w:marRight w:val="0"/>
      <w:marTop w:val="0"/>
      <w:marBottom w:val="0"/>
      <w:divBdr>
        <w:top w:val="none" w:sz="0" w:space="0" w:color="auto"/>
        <w:left w:val="none" w:sz="0" w:space="0" w:color="auto"/>
        <w:bottom w:val="none" w:sz="0" w:space="0" w:color="auto"/>
        <w:right w:val="none" w:sz="0" w:space="0" w:color="auto"/>
      </w:divBdr>
    </w:div>
    <w:div w:id="1464537127">
      <w:bodyDiv w:val="1"/>
      <w:marLeft w:val="0"/>
      <w:marRight w:val="0"/>
      <w:marTop w:val="0"/>
      <w:marBottom w:val="0"/>
      <w:divBdr>
        <w:top w:val="none" w:sz="0" w:space="0" w:color="auto"/>
        <w:left w:val="none" w:sz="0" w:space="0" w:color="auto"/>
        <w:bottom w:val="none" w:sz="0" w:space="0" w:color="auto"/>
        <w:right w:val="none" w:sz="0" w:space="0" w:color="auto"/>
      </w:divBdr>
    </w:div>
    <w:div w:id="1464540917">
      <w:bodyDiv w:val="1"/>
      <w:marLeft w:val="0"/>
      <w:marRight w:val="0"/>
      <w:marTop w:val="0"/>
      <w:marBottom w:val="0"/>
      <w:divBdr>
        <w:top w:val="none" w:sz="0" w:space="0" w:color="auto"/>
        <w:left w:val="none" w:sz="0" w:space="0" w:color="auto"/>
        <w:bottom w:val="none" w:sz="0" w:space="0" w:color="auto"/>
        <w:right w:val="none" w:sz="0" w:space="0" w:color="auto"/>
      </w:divBdr>
    </w:div>
    <w:div w:id="1464614080">
      <w:bodyDiv w:val="1"/>
      <w:marLeft w:val="0"/>
      <w:marRight w:val="0"/>
      <w:marTop w:val="0"/>
      <w:marBottom w:val="0"/>
      <w:divBdr>
        <w:top w:val="none" w:sz="0" w:space="0" w:color="auto"/>
        <w:left w:val="none" w:sz="0" w:space="0" w:color="auto"/>
        <w:bottom w:val="none" w:sz="0" w:space="0" w:color="auto"/>
        <w:right w:val="none" w:sz="0" w:space="0" w:color="auto"/>
      </w:divBdr>
    </w:div>
    <w:div w:id="1464694028">
      <w:bodyDiv w:val="1"/>
      <w:marLeft w:val="0"/>
      <w:marRight w:val="0"/>
      <w:marTop w:val="0"/>
      <w:marBottom w:val="0"/>
      <w:divBdr>
        <w:top w:val="none" w:sz="0" w:space="0" w:color="auto"/>
        <w:left w:val="none" w:sz="0" w:space="0" w:color="auto"/>
        <w:bottom w:val="none" w:sz="0" w:space="0" w:color="auto"/>
        <w:right w:val="none" w:sz="0" w:space="0" w:color="auto"/>
      </w:divBdr>
    </w:div>
    <w:div w:id="1464696079">
      <w:bodyDiv w:val="1"/>
      <w:marLeft w:val="0"/>
      <w:marRight w:val="0"/>
      <w:marTop w:val="0"/>
      <w:marBottom w:val="0"/>
      <w:divBdr>
        <w:top w:val="none" w:sz="0" w:space="0" w:color="auto"/>
        <w:left w:val="none" w:sz="0" w:space="0" w:color="auto"/>
        <w:bottom w:val="none" w:sz="0" w:space="0" w:color="auto"/>
        <w:right w:val="none" w:sz="0" w:space="0" w:color="auto"/>
      </w:divBdr>
    </w:div>
    <w:div w:id="1464734930">
      <w:bodyDiv w:val="1"/>
      <w:marLeft w:val="0"/>
      <w:marRight w:val="0"/>
      <w:marTop w:val="0"/>
      <w:marBottom w:val="0"/>
      <w:divBdr>
        <w:top w:val="none" w:sz="0" w:space="0" w:color="auto"/>
        <w:left w:val="none" w:sz="0" w:space="0" w:color="auto"/>
        <w:bottom w:val="none" w:sz="0" w:space="0" w:color="auto"/>
        <w:right w:val="none" w:sz="0" w:space="0" w:color="auto"/>
      </w:divBdr>
    </w:div>
    <w:div w:id="1464739155">
      <w:bodyDiv w:val="1"/>
      <w:marLeft w:val="0"/>
      <w:marRight w:val="0"/>
      <w:marTop w:val="0"/>
      <w:marBottom w:val="0"/>
      <w:divBdr>
        <w:top w:val="none" w:sz="0" w:space="0" w:color="auto"/>
        <w:left w:val="none" w:sz="0" w:space="0" w:color="auto"/>
        <w:bottom w:val="none" w:sz="0" w:space="0" w:color="auto"/>
        <w:right w:val="none" w:sz="0" w:space="0" w:color="auto"/>
      </w:divBdr>
    </w:div>
    <w:div w:id="1464806975">
      <w:bodyDiv w:val="1"/>
      <w:marLeft w:val="0"/>
      <w:marRight w:val="0"/>
      <w:marTop w:val="0"/>
      <w:marBottom w:val="0"/>
      <w:divBdr>
        <w:top w:val="none" w:sz="0" w:space="0" w:color="auto"/>
        <w:left w:val="none" w:sz="0" w:space="0" w:color="auto"/>
        <w:bottom w:val="none" w:sz="0" w:space="0" w:color="auto"/>
        <w:right w:val="none" w:sz="0" w:space="0" w:color="auto"/>
      </w:divBdr>
    </w:div>
    <w:div w:id="1464808684">
      <w:bodyDiv w:val="1"/>
      <w:marLeft w:val="0"/>
      <w:marRight w:val="0"/>
      <w:marTop w:val="0"/>
      <w:marBottom w:val="0"/>
      <w:divBdr>
        <w:top w:val="none" w:sz="0" w:space="0" w:color="auto"/>
        <w:left w:val="none" w:sz="0" w:space="0" w:color="auto"/>
        <w:bottom w:val="none" w:sz="0" w:space="0" w:color="auto"/>
        <w:right w:val="none" w:sz="0" w:space="0" w:color="auto"/>
      </w:divBdr>
    </w:div>
    <w:div w:id="1465123138">
      <w:bodyDiv w:val="1"/>
      <w:marLeft w:val="0"/>
      <w:marRight w:val="0"/>
      <w:marTop w:val="0"/>
      <w:marBottom w:val="0"/>
      <w:divBdr>
        <w:top w:val="none" w:sz="0" w:space="0" w:color="auto"/>
        <w:left w:val="none" w:sz="0" w:space="0" w:color="auto"/>
        <w:bottom w:val="none" w:sz="0" w:space="0" w:color="auto"/>
        <w:right w:val="none" w:sz="0" w:space="0" w:color="auto"/>
      </w:divBdr>
    </w:div>
    <w:div w:id="1465124847">
      <w:bodyDiv w:val="1"/>
      <w:marLeft w:val="0"/>
      <w:marRight w:val="0"/>
      <w:marTop w:val="0"/>
      <w:marBottom w:val="0"/>
      <w:divBdr>
        <w:top w:val="none" w:sz="0" w:space="0" w:color="auto"/>
        <w:left w:val="none" w:sz="0" w:space="0" w:color="auto"/>
        <w:bottom w:val="none" w:sz="0" w:space="0" w:color="auto"/>
        <w:right w:val="none" w:sz="0" w:space="0" w:color="auto"/>
      </w:divBdr>
    </w:div>
    <w:div w:id="1465151375">
      <w:bodyDiv w:val="1"/>
      <w:marLeft w:val="0"/>
      <w:marRight w:val="0"/>
      <w:marTop w:val="0"/>
      <w:marBottom w:val="0"/>
      <w:divBdr>
        <w:top w:val="none" w:sz="0" w:space="0" w:color="auto"/>
        <w:left w:val="none" w:sz="0" w:space="0" w:color="auto"/>
        <w:bottom w:val="none" w:sz="0" w:space="0" w:color="auto"/>
        <w:right w:val="none" w:sz="0" w:space="0" w:color="auto"/>
      </w:divBdr>
    </w:div>
    <w:div w:id="1465194571">
      <w:bodyDiv w:val="1"/>
      <w:marLeft w:val="0"/>
      <w:marRight w:val="0"/>
      <w:marTop w:val="0"/>
      <w:marBottom w:val="0"/>
      <w:divBdr>
        <w:top w:val="none" w:sz="0" w:space="0" w:color="auto"/>
        <w:left w:val="none" w:sz="0" w:space="0" w:color="auto"/>
        <w:bottom w:val="none" w:sz="0" w:space="0" w:color="auto"/>
        <w:right w:val="none" w:sz="0" w:space="0" w:color="auto"/>
      </w:divBdr>
    </w:div>
    <w:div w:id="1465197747">
      <w:bodyDiv w:val="1"/>
      <w:marLeft w:val="0"/>
      <w:marRight w:val="0"/>
      <w:marTop w:val="0"/>
      <w:marBottom w:val="0"/>
      <w:divBdr>
        <w:top w:val="none" w:sz="0" w:space="0" w:color="auto"/>
        <w:left w:val="none" w:sz="0" w:space="0" w:color="auto"/>
        <w:bottom w:val="none" w:sz="0" w:space="0" w:color="auto"/>
        <w:right w:val="none" w:sz="0" w:space="0" w:color="auto"/>
      </w:divBdr>
    </w:div>
    <w:div w:id="1465467663">
      <w:bodyDiv w:val="1"/>
      <w:marLeft w:val="0"/>
      <w:marRight w:val="0"/>
      <w:marTop w:val="0"/>
      <w:marBottom w:val="0"/>
      <w:divBdr>
        <w:top w:val="none" w:sz="0" w:space="0" w:color="auto"/>
        <w:left w:val="none" w:sz="0" w:space="0" w:color="auto"/>
        <w:bottom w:val="none" w:sz="0" w:space="0" w:color="auto"/>
        <w:right w:val="none" w:sz="0" w:space="0" w:color="auto"/>
      </w:divBdr>
    </w:div>
    <w:div w:id="1465537755">
      <w:bodyDiv w:val="1"/>
      <w:marLeft w:val="0"/>
      <w:marRight w:val="0"/>
      <w:marTop w:val="0"/>
      <w:marBottom w:val="0"/>
      <w:divBdr>
        <w:top w:val="none" w:sz="0" w:space="0" w:color="auto"/>
        <w:left w:val="none" w:sz="0" w:space="0" w:color="auto"/>
        <w:bottom w:val="none" w:sz="0" w:space="0" w:color="auto"/>
        <w:right w:val="none" w:sz="0" w:space="0" w:color="auto"/>
      </w:divBdr>
    </w:div>
    <w:div w:id="1465538094">
      <w:bodyDiv w:val="1"/>
      <w:marLeft w:val="0"/>
      <w:marRight w:val="0"/>
      <w:marTop w:val="0"/>
      <w:marBottom w:val="0"/>
      <w:divBdr>
        <w:top w:val="none" w:sz="0" w:space="0" w:color="auto"/>
        <w:left w:val="none" w:sz="0" w:space="0" w:color="auto"/>
        <w:bottom w:val="none" w:sz="0" w:space="0" w:color="auto"/>
        <w:right w:val="none" w:sz="0" w:space="0" w:color="auto"/>
      </w:divBdr>
    </w:div>
    <w:div w:id="1465613371">
      <w:bodyDiv w:val="1"/>
      <w:marLeft w:val="0"/>
      <w:marRight w:val="0"/>
      <w:marTop w:val="0"/>
      <w:marBottom w:val="0"/>
      <w:divBdr>
        <w:top w:val="none" w:sz="0" w:space="0" w:color="auto"/>
        <w:left w:val="none" w:sz="0" w:space="0" w:color="auto"/>
        <w:bottom w:val="none" w:sz="0" w:space="0" w:color="auto"/>
        <w:right w:val="none" w:sz="0" w:space="0" w:color="auto"/>
      </w:divBdr>
    </w:div>
    <w:div w:id="1465659790">
      <w:bodyDiv w:val="1"/>
      <w:marLeft w:val="0"/>
      <w:marRight w:val="0"/>
      <w:marTop w:val="0"/>
      <w:marBottom w:val="0"/>
      <w:divBdr>
        <w:top w:val="none" w:sz="0" w:space="0" w:color="auto"/>
        <w:left w:val="none" w:sz="0" w:space="0" w:color="auto"/>
        <w:bottom w:val="none" w:sz="0" w:space="0" w:color="auto"/>
        <w:right w:val="none" w:sz="0" w:space="0" w:color="auto"/>
      </w:divBdr>
    </w:div>
    <w:div w:id="1465807269">
      <w:bodyDiv w:val="1"/>
      <w:marLeft w:val="0"/>
      <w:marRight w:val="0"/>
      <w:marTop w:val="0"/>
      <w:marBottom w:val="0"/>
      <w:divBdr>
        <w:top w:val="none" w:sz="0" w:space="0" w:color="auto"/>
        <w:left w:val="none" w:sz="0" w:space="0" w:color="auto"/>
        <w:bottom w:val="none" w:sz="0" w:space="0" w:color="auto"/>
        <w:right w:val="none" w:sz="0" w:space="0" w:color="auto"/>
      </w:divBdr>
    </w:div>
    <w:div w:id="1465810118">
      <w:bodyDiv w:val="1"/>
      <w:marLeft w:val="0"/>
      <w:marRight w:val="0"/>
      <w:marTop w:val="0"/>
      <w:marBottom w:val="0"/>
      <w:divBdr>
        <w:top w:val="none" w:sz="0" w:space="0" w:color="auto"/>
        <w:left w:val="none" w:sz="0" w:space="0" w:color="auto"/>
        <w:bottom w:val="none" w:sz="0" w:space="0" w:color="auto"/>
        <w:right w:val="none" w:sz="0" w:space="0" w:color="auto"/>
      </w:divBdr>
    </w:div>
    <w:div w:id="1465924007">
      <w:bodyDiv w:val="1"/>
      <w:marLeft w:val="0"/>
      <w:marRight w:val="0"/>
      <w:marTop w:val="0"/>
      <w:marBottom w:val="0"/>
      <w:divBdr>
        <w:top w:val="none" w:sz="0" w:space="0" w:color="auto"/>
        <w:left w:val="none" w:sz="0" w:space="0" w:color="auto"/>
        <w:bottom w:val="none" w:sz="0" w:space="0" w:color="auto"/>
        <w:right w:val="none" w:sz="0" w:space="0" w:color="auto"/>
      </w:divBdr>
    </w:div>
    <w:div w:id="1466384419">
      <w:bodyDiv w:val="1"/>
      <w:marLeft w:val="0"/>
      <w:marRight w:val="0"/>
      <w:marTop w:val="0"/>
      <w:marBottom w:val="0"/>
      <w:divBdr>
        <w:top w:val="none" w:sz="0" w:space="0" w:color="auto"/>
        <w:left w:val="none" w:sz="0" w:space="0" w:color="auto"/>
        <w:bottom w:val="none" w:sz="0" w:space="0" w:color="auto"/>
        <w:right w:val="none" w:sz="0" w:space="0" w:color="auto"/>
      </w:divBdr>
    </w:div>
    <w:div w:id="1466387082">
      <w:bodyDiv w:val="1"/>
      <w:marLeft w:val="0"/>
      <w:marRight w:val="0"/>
      <w:marTop w:val="0"/>
      <w:marBottom w:val="0"/>
      <w:divBdr>
        <w:top w:val="none" w:sz="0" w:space="0" w:color="auto"/>
        <w:left w:val="none" w:sz="0" w:space="0" w:color="auto"/>
        <w:bottom w:val="none" w:sz="0" w:space="0" w:color="auto"/>
        <w:right w:val="none" w:sz="0" w:space="0" w:color="auto"/>
      </w:divBdr>
    </w:div>
    <w:div w:id="1466387559">
      <w:bodyDiv w:val="1"/>
      <w:marLeft w:val="0"/>
      <w:marRight w:val="0"/>
      <w:marTop w:val="0"/>
      <w:marBottom w:val="0"/>
      <w:divBdr>
        <w:top w:val="none" w:sz="0" w:space="0" w:color="auto"/>
        <w:left w:val="none" w:sz="0" w:space="0" w:color="auto"/>
        <w:bottom w:val="none" w:sz="0" w:space="0" w:color="auto"/>
        <w:right w:val="none" w:sz="0" w:space="0" w:color="auto"/>
      </w:divBdr>
    </w:div>
    <w:div w:id="1466462144">
      <w:bodyDiv w:val="1"/>
      <w:marLeft w:val="0"/>
      <w:marRight w:val="0"/>
      <w:marTop w:val="0"/>
      <w:marBottom w:val="0"/>
      <w:divBdr>
        <w:top w:val="none" w:sz="0" w:space="0" w:color="auto"/>
        <w:left w:val="none" w:sz="0" w:space="0" w:color="auto"/>
        <w:bottom w:val="none" w:sz="0" w:space="0" w:color="auto"/>
        <w:right w:val="none" w:sz="0" w:space="0" w:color="auto"/>
      </w:divBdr>
    </w:div>
    <w:div w:id="1466502508">
      <w:bodyDiv w:val="1"/>
      <w:marLeft w:val="0"/>
      <w:marRight w:val="0"/>
      <w:marTop w:val="0"/>
      <w:marBottom w:val="0"/>
      <w:divBdr>
        <w:top w:val="none" w:sz="0" w:space="0" w:color="auto"/>
        <w:left w:val="none" w:sz="0" w:space="0" w:color="auto"/>
        <w:bottom w:val="none" w:sz="0" w:space="0" w:color="auto"/>
        <w:right w:val="none" w:sz="0" w:space="0" w:color="auto"/>
      </w:divBdr>
    </w:div>
    <w:div w:id="1466508091">
      <w:bodyDiv w:val="1"/>
      <w:marLeft w:val="0"/>
      <w:marRight w:val="0"/>
      <w:marTop w:val="0"/>
      <w:marBottom w:val="0"/>
      <w:divBdr>
        <w:top w:val="none" w:sz="0" w:space="0" w:color="auto"/>
        <w:left w:val="none" w:sz="0" w:space="0" w:color="auto"/>
        <w:bottom w:val="none" w:sz="0" w:space="0" w:color="auto"/>
        <w:right w:val="none" w:sz="0" w:space="0" w:color="auto"/>
      </w:divBdr>
    </w:div>
    <w:div w:id="1466509623">
      <w:bodyDiv w:val="1"/>
      <w:marLeft w:val="0"/>
      <w:marRight w:val="0"/>
      <w:marTop w:val="0"/>
      <w:marBottom w:val="0"/>
      <w:divBdr>
        <w:top w:val="none" w:sz="0" w:space="0" w:color="auto"/>
        <w:left w:val="none" w:sz="0" w:space="0" w:color="auto"/>
        <w:bottom w:val="none" w:sz="0" w:space="0" w:color="auto"/>
        <w:right w:val="none" w:sz="0" w:space="0" w:color="auto"/>
      </w:divBdr>
    </w:div>
    <w:div w:id="1466509883">
      <w:bodyDiv w:val="1"/>
      <w:marLeft w:val="0"/>
      <w:marRight w:val="0"/>
      <w:marTop w:val="0"/>
      <w:marBottom w:val="0"/>
      <w:divBdr>
        <w:top w:val="none" w:sz="0" w:space="0" w:color="auto"/>
        <w:left w:val="none" w:sz="0" w:space="0" w:color="auto"/>
        <w:bottom w:val="none" w:sz="0" w:space="0" w:color="auto"/>
        <w:right w:val="none" w:sz="0" w:space="0" w:color="auto"/>
      </w:divBdr>
    </w:div>
    <w:div w:id="1466700584">
      <w:bodyDiv w:val="1"/>
      <w:marLeft w:val="0"/>
      <w:marRight w:val="0"/>
      <w:marTop w:val="0"/>
      <w:marBottom w:val="0"/>
      <w:divBdr>
        <w:top w:val="none" w:sz="0" w:space="0" w:color="auto"/>
        <w:left w:val="none" w:sz="0" w:space="0" w:color="auto"/>
        <w:bottom w:val="none" w:sz="0" w:space="0" w:color="auto"/>
        <w:right w:val="none" w:sz="0" w:space="0" w:color="auto"/>
      </w:divBdr>
    </w:div>
    <w:div w:id="1466701468">
      <w:bodyDiv w:val="1"/>
      <w:marLeft w:val="0"/>
      <w:marRight w:val="0"/>
      <w:marTop w:val="0"/>
      <w:marBottom w:val="0"/>
      <w:divBdr>
        <w:top w:val="none" w:sz="0" w:space="0" w:color="auto"/>
        <w:left w:val="none" w:sz="0" w:space="0" w:color="auto"/>
        <w:bottom w:val="none" w:sz="0" w:space="0" w:color="auto"/>
        <w:right w:val="none" w:sz="0" w:space="0" w:color="auto"/>
      </w:divBdr>
    </w:div>
    <w:div w:id="1466778394">
      <w:bodyDiv w:val="1"/>
      <w:marLeft w:val="0"/>
      <w:marRight w:val="0"/>
      <w:marTop w:val="0"/>
      <w:marBottom w:val="0"/>
      <w:divBdr>
        <w:top w:val="none" w:sz="0" w:space="0" w:color="auto"/>
        <w:left w:val="none" w:sz="0" w:space="0" w:color="auto"/>
        <w:bottom w:val="none" w:sz="0" w:space="0" w:color="auto"/>
        <w:right w:val="none" w:sz="0" w:space="0" w:color="auto"/>
      </w:divBdr>
    </w:div>
    <w:div w:id="1466849216">
      <w:bodyDiv w:val="1"/>
      <w:marLeft w:val="0"/>
      <w:marRight w:val="0"/>
      <w:marTop w:val="0"/>
      <w:marBottom w:val="0"/>
      <w:divBdr>
        <w:top w:val="none" w:sz="0" w:space="0" w:color="auto"/>
        <w:left w:val="none" w:sz="0" w:space="0" w:color="auto"/>
        <w:bottom w:val="none" w:sz="0" w:space="0" w:color="auto"/>
        <w:right w:val="none" w:sz="0" w:space="0" w:color="auto"/>
      </w:divBdr>
    </w:div>
    <w:div w:id="1466895587">
      <w:bodyDiv w:val="1"/>
      <w:marLeft w:val="0"/>
      <w:marRight w:val="0"/>
      <w:marTop w:val="0"/>
      <w:marBottom w:val="0"/>
      <w:divBdr>
        <w:top w:val="none" w:sz="0" w:space="0" w:color="auto"/>
        <w:left w:val="none" w:sz="0" w:space="0" w:color="auto"/>
        <w:bottom w:val="none" w:sz="0" w:space="0" w:color="auto"/>
        <w:right w:val="none" w:sz="0" w:space="0" w:color="auto"/>
      </w:divBdr>
    </w:div>
    <w:div w:id="1466924682">
      <w:bodyDiv w:val="1"/>
      <w:marLeft w:val="0"/>
      <w:marRight w:val="0"/>
      <w:marTop w:val="0"/>
      <w:marBottom w:val="0"/>
      <w:divBdr>
        <w:top w:val="none" w:sz="0" w:space="0" w:color="auto"/>
        <w:left w:val="none" w:sz="0" w:space="0" w:color="auto"/>
        <w:bottom w:val="none" w:sz="0" w:space="0" w:color="auto"/>
        <w:right w:val="none" w:sz="0" w:space="0" w:color="auto"/>
      </w:divBdr>
    </w:div>
    <w:div w:id="1467041098">
      <w:bodyDiv w:val="1"/>
      <w:marLeft w:val="0"/>
      <w:marRight w:val="0"/>
      <w:marTop w:val="0"/>
      <w:marBottom w:val="0"/>
      <w:divBdr>
        <w:top w:val="none" w:sz="0" w:space="0" w:color="auto"/>
        <w:left w:val="none" w:sz="0" w:space="0" w:color="auto"/>
        <w:bottom w:val="none" w:sz="0" w:space="0" w:color="auto"/>
        <w:right w:val="none" w:sz="0" w:space="0" w:color="auto"/>
      </w:divBdr>
    </w:div>
    <w:div w:id="1467043240">
      <w:bodyDiv w:val="1"/>
      <w:marLeft w:val="0"/>
      <w:marRight w:val="0"/>
      <w:marTop w:val="0"/>
      <w:marBottom w:val="0"/>
      <w:divBdr>
        <w:top w:val="none" w:sz="0" w:space="0" w:color="auto"/>
        <w:left w:val="none" w:sz="0" w:space="0" w:color="auto"/>
        <w:bottom w:val="none" w:sz="0" w:space="0" w:color="auto"/>
        <w:right w:val="none" w:sz="0" w:space="0" w:color="auto"/>
      </w:divBdr>
    </w:div>
    <w:div w:id="1467046452">
      <w:bodyDiv w:val="1"/>
      <w:marLeft w:val="0"/>
      <w:marRight w:val="0"/>
      <w:marTop w:val="0"/>
      <w:marBottom w:val="0"/>
      <w:divBdr>
        <w:top w:val="none" w:sz="0" w:space="0" w:color="auto"/>
        <w:left w:val="none" w:sz="0" w:space="0" w:color="auto"/>
        <w:bottom w:val="none" w:sz="0" w:space="0" w:color="auto"/>
        <w:right w:val="none" w:sz="0" w:space="0" w:color="auto"/>
      </w:divBdr>
    </w:div>
    <w:div w:id="1467236101">
      <w:bodyDiv w:val="1"/>
      <w:marLeft w:val="0"/>
      <w:marRight w:val="0"/>
      <w:marTop w:val="0"/>
      <w:marBottom w:val="0"/>
      <w:divBdr>
        <w:top w:val="none" w:sz="0" w:space="0" w:color="auto"/>
        <w:left w:val="none" w:sz="0" w:space="0" w:color="auto"/>
        <w:bottom w:val="none" w:sz="0" w:space="0" w:color="auto"/>
        <w:right w:val="none" w:sz="0" w:space="0" w:color="auto"/>
      </w:divBdr>
    </w:div>
    <w:div w:id="1467310921">
      <w:bodyDiv w:val="1"/>
      <w:marLeft w:val="0"/>
      <w:marRight w:val="0"/>
      <w:marTop w:val="0"/>
      <w:marBottom w:val="0"/>
      <w:divBdr>
        <w:top w:val="none" w:sz="0" w:space="0" w:color="auto"/>
        <w:left w:val="none" w:sz="0" w:space="0" w:color="auto"/>
        <w:bottom w:val="none" w:sz="0" w:space="0" w:color="auto"/>
        <w:right w:val="none" w:sz="0" w:space="0" w:color="auto"/>
      </w:divBdr>
    </w:div>
    <w:div w:id="1467353667">
      <w:bodyDiv w:val="1"/>
      <w:marLeft w:val="0"/>
      <w:marRight w:val="0"/>
      <w:marTop w:val="0"/>
      <w:marBottom w:val="0"/>
      <w:divBdr>
        <w:top w:val="none" w:sz="0" w:space="0" w:color="auto"/>
        <w:left w:val="none" w:sz="0" w:space="0" w:color="auto"/>
        <w:bottom w:val="none" w:sz="0" w:space="0" w:color="auto"/>
        <w:right w:val="none" w:sz="0" w:space="0" w:color="auto"/>
      </w:divBdr>
    </w:div>
    <w:div w:id="1467509322">
      <w:bodyDiv w:val="1"/>
      <w:marLeft w:val="0"/>
      <w:marRight w:val="0"/>
      <w:marTop w:val="0"/>
      <w:marBottom w:val="0"/>
      <w:divBdr>
        <w:top w:val="none" w:sz="0" w:space="0" w:color="auto"/>
        <w:left w:val="none" w:sz="0" w:space="0" w:color="auto"/>
        <w:bottom w:val="none" w:sz="0" w:space="0" w:color="auto"/>
        <w:right w:val="none" w:sz="0" w:space="0" w:color="auto"/>
      </w:divBdr>
    </w:div>
    <w:div w:id="1467577210">
      <w:bodyDiv w:val="1"/>
      <w:marLeft w:val="0"/>
      <w:marRight w:val="0"/>
      <w:marTop w:val="0"/>
      <w:marBottom w:val="0"/>
      <w:divBdr>
        <w:top w:val="none" w:sz="0" w:space="0" w:color="auto"/>
        <w:left w:val="none" w:sz="0" w:space="0" w:color="auto"/>
        <w:bottom w:val="none" w:sz="0" w:space="0" w:color="auto"/>
        <w:right w:val="none" w:sz="0" w:space="0" w:color="auto"/>
      </w:divBdr>
    </w:div>
    <w:div w:id="1467696571">
      <w:bodyDiv w:val="1"/>
      <w:marLeft w:val="0"/>
      <w:marRight w:val="0"/>
      <w:marTop w:val="0"/>
      <w:marBottom w:val="0"/>
      <w:divBdr>
        <w:top w:val="none" w:sz="0" w:space="0" w:color="auto"/>
        <w:left w:val="none" w:sz="0" w:space="0" w:color="auto"/>
        <w:bottom w:val="none" w:sz="0" w:space="0" w:color="auto"/>
        <w:right w:val="none" w:sz="0" w:space="0" w:color="auto"/>
      </w:divBdr>
    </w:div>
    <w:div w:id="1467702081">
      <w:bodyDiv w:val="1"/>
      <w:marLeft w:val="0"/>
      <w:marRight w:val="0"/>
      <w:marTop w:val="0"/>
      <w:marBottom w:val="0"/>
      <w:divBdr>
        <w:top w:val="none" w:sz="0" w:space="0" w:color="auto"/>
        <w:left w:val="none" w:sz="0" w:space="0" w:color="auto"/>
        <w:bottom w:val="none" w:sz="0" w:space="0" w:color="auto"/>
        <w:right w:val="none" w:sz="0" w:space="0" w:color="auto"/>
      </w:divBdr>
    </w:div>
    <w:div w:id="1467703357">
      <w:bodyDiv w:val="1"/>
      <w:marLeft w:val="0"/>
      <w:marRight w:val="0"/>
      <w:marTop w:val="0"/>
      <w:marBottom w:val="0"/>
      <w:divBdr>
        <w:top w:val="none" w:sz="0" w:space="0" w:color="auto"/>
        <w:left w:val="none" w:sz="0" w:space="0" w:color="auto"/>
        <w:bottom w:val="none" w:sz="0" w:space="0" w:color="auto"/>
        <w:right w:val="none" w:sz="0" w:space="0" w:color="auto"/>
      </w:divBdr>
    </w:div>
    <w:div w:id="1467889622">
      <w:bodyDiv w:val="1"/>
      <w:marLeft w:val="0"/>
      <w:marRight w:val="0"/>
      <w:marTop w:val="0"/>
      <w:marBottom w:val="0"/>
      <w:divBdr>
        <w:top w:val="none" w:sz="0" w:space="0" w:color="auto"/>
        <w:left w:val="none" w:sz="0" w:space="0" w:color="auto"/>
        <w:bottom w:val="none" w:sz="0" w:space="0" w:color="auto"/>
        <w:right w:val="none" w:sz="0" w:space="0" w:color="auto"/>
      </w:divBdr>
    </w:div>
    <w:div w:id="1467897024">
      <w:bodyDiv w:val="1"/>
      <w:marLeft w:val="0"/>
      <w:marRight w:val="0"/>
      <w:marTop w:val="0"/>
      <w:marBottom w:val="0"/>
      <w:divBdr>
        <w:top w:val="none" w:sz="0" w:space="0" w:color="auto"/>
        <w:left w:val="none" w:sz="0" w:space="0" w:color="auto"/>
        <w:bottom w:val="none" w:sz="0" w:space="0" w:color="auto"/>
        <w:right w:val="none" w:sz="0" w:space="0" w:color="auto"/>
      </w:divBdr>
    </w:div>
    <w:div w:id="1467965250">
      <w:bodyDiv w:val="1"/>
      <w:marLeft w:val="0"/>
      <w:marRight w:val="0"/>
      <w:marTop w:val="0"/>
      <w:marBottom w:val="0"/>
      <w:divBdr>
        <w:top w:val="none" w:sz="0" w:space="0" w:color="auto"/>
        <w:left w:val="none" w:sz="0" w:space="0" w:color="auto"/>
        <w:bottom w:val="none" w:sz="0" w:space="0" w:color="auto"/>
        <w:right w:val="none" w:sz="0" w:space="0" w:color="auto"/>
      </w:divBdr>
    </w:div>
    <w:div w:id="1468015489">
      <w:bodyDiv w:val="1"/>
      <w:marLeft w:val="0"/>
      <w:marRight w:val="0"/>
      <w:marTop w:val="0"/>
      <w:marBottom w:val="0"/>
      <w:divBdr>
        <w:top w:val="none" w:sz="0" w:space="0" w:color="auto"/>
        <w:left w:val="none" w:sz="0" w:space="0" w:color="auto"/>
        <w:bottom w:val="none" w:sz="0" w:space="0" w:color="auto"/>
        <w:right w:val="none" w:sz="0" w:space="0" w:color="auto"/>
      </w:divBdr>
    </w:div>
    <w:div w:id="1468087105">
      <w:bodyDiv w:val="1"/>
      <w:marLeft w:val="0"/>
      <w:marRight w:val="0"/>
      <w:marTop w:val="0"/>
      <w:marBottom w:val="0"/>
      <w:divBdr>
        <w:top w:val="none" w:sz="0" w:space="0" w:color="auto"/>
        <w:left w:val="none" w:sz="0" w:space="0" w:color="auto"/>
        <w:bottom w:val="none" w:sz="0" w:space="0" w:color="auto"/>
        <w:right w:val="none" w:sz="0" w:space="0" w:color="auto"/>
      </w:divBdr>
    </w:div>
    <w:div w:id="1468090389">
      <w:bodyDiv w:val="1"/>
      <w:marLeft w:val="0"/>
      <w:marRight w:val="0"/>
      <w:marTop w:val="0"/>
      <w:marBottom w:val="0"/>
      <w:divBdr>
        <w:top w:val="none" w:sz="0" w:space="0" w:color="auto"/>
        <w:left w:val="none" w:sz="0" w:space="0" w:color="auto"/>
        <w:bottom w:val="none" w:sz="0" w:space="0" w:color="auto"/>
        <w:right w:val="none" w:sz="0" w:space="0" w:color="auto"/>
      </w:divBdr>
    </w:div>
    <w:div w:id="1468165971">
      <w:bodyDiv w:val="1"/>
      <w:marLeft w:val="0"/>
      <w:marRight w:val="0"/>
      <w:marTop w:val="0"/>
      <w:marBottom w:val="0"/>
      <w:divBdr>
        <w:top w:val="none" w:sz="0" w:space="0" w:color="auto"/>
        <w:left w:val="none" w:sz="0" w:space="0" w:color="auto"/>
        <w:bottom w:val="none" w:sz="0" w:space="0" w:color="auto"/>
        <w:right w:val="none" w:sz="0" w:space="0" w:color="auto"/>
      </w:divBdr>
    </w:div>
    <w:div w:id="1468205674">
      <w:bodyDiv w:val="1"/>
      <w:marLeft w:val="0"/>
      <w:marRight w:val="0"/>
      <w:marTop w:val="0"/>
      <w:marBottom w:val="0"/>
      <w:divBdr>
        <w:top w:val="none" w:sz="0" w:space="0" w:color="auto"/>
        <w:left w:val="none" w:sz="0" w:space="0" w:color="auto"/>
        <w:bottom w:val="none" w:sz="0" w:space="0" w:color="auto"/>
        <w:right w:val="none" w:sz="0" w:space="0" w:color="auto"/>
      </w:divBdr>
    </w:div>
    <w:div w:id="1468350451">
      <w:bodyDiv w:val="1"/>
      <w:marLeft w:val="0"/>
      <w:marRight w:val="0"/>
      <w:marTop w:val="0"/>
      <w:marBottom w:val="0"/>
      <w:divBdr>
        <w:top w:val="none" w:sz="0" w:space="0" w:color="auto"/>
        <w:left w:val="none" w:sz="0" w:space="0" w:color="auto"/>
        <w:bottom w:val="none" w:sz="0" w:space="0" w:color="auto"/>
        <w:right w:val="none" w:sz="0" w:space="0" w:color="auto"/>
      </w:divBdr>
    </w:div>
    <w:div w:id="1468357494">
      <w:bodyDiv w:val="1"/>
      <w:marLeft w:val="0"/>
      <w:marRight w:val="0"/>
      <w:marTop w:val="0"/>
      <w:marBottom w:val="0"/>
      <w:divBdr>
        <w:top w:val="none" w:sz="0" w:space="0" w:color="auto"/>
        <w:left w:val="none" w:sz="0" w:space="0" w:color="auto"/>
        <w:bottom w:val="none" w:sz="0" w:space="0" w:color="auto"/>
        <w:right w:val="none" w:sz="0" w:space="0" w:color="auto"/>
      </w:divBdr>
    </w:div>
    <w:div w:id="1468358694">
      <w:bodyDiv w:val="1"/>
      <w:marLeft w:val="0"/>
      <w:marRight w:val="0"/>
      <w:marTop w:val="0"/>
      <w:marBottom w:val="0"/>
      <w:divBdr>
        <w:top w:val="none" w:sz="0" w:space="0" w:color="auto"/>
        <w:left w:val="none" w:sz="0" w:space="0" w:color="auto"/>
        <w:bottom w:val="none" w:sz="0" w:space="0" w:color="auto"/>
        <w:right w:val="none" w:sz="0" w:space="0" w:color="auto"/>
      </w:divBdr>
    </w:div>
    <w:div w:id="1468359181">
      <w:bodyDiv w:val="1"/>
      <w:marLeft w:val="0"/>
      <w:marRight w:val="0"/>
      <w:marTop w:val="0"/>
      <w:marBottom w:val="0"/>
      <w:divBdr>
        <w:top w:val="none" w:sz="0" w:space="0" w:color="auto"/>
        <w:left w:val="none" w:sz="0" w:space="0" w:color="auto"/>
        <w:bottom w:val="none" w:sz="0" w:space="0" w:color="auto"/>
        <w:right w:val="none" w:sz="0" w:space="0" w:color="auto"/>
      </w:divBdr>
    </w:div>
    <w:div w:id="1468431136">
      <w:bodyDiv w:val="1"/>
      <w:marLeft w:val="0"/>
      <w:marRight w:val="0"/>
      <w:marTop w:val="0"/>
      <w:marBottom w:val="0"/>
      <w:divBdr>
        <w:top w:val="none" w:sz="0" w:space="0" w:color="auto"/>
        <w:left w:val="none" w:sz="0" w:space="0" w:color="auto"/>
        <w:bottom w:val="none" w:sz="0" w:space="0" w:color="auto"/>
        <w:right w:val="none" w:sz="0" w:space="0" w:color="auto"/>
      </w:divBdr>
    </w:div>
    <w:div w:id="1468475994">
      <w:bodyDiv w:val="1"/>
      <w:marLeft w:val="0"/>
      <w:marRight w:val="0"/>
      <w:marTop w:val="0"/>
      <w:marBottom w:val="0"/>
      <w:divBdr>
        <w:top w:val="none" w:sz="0" w:space="0" w:color="auto"/>
        <w:left w:val="none" w:sz="0" w:space="0" w:color="auto"/>
        <w:bottom w:val="none" w:sz="0" w:space="0" w:color="auto"/>
        <w:right w:val="none" w:sz="0" w:space="0" w:color="auto"/>
      </w:divBdr>
    </w:div>
    <w:div w:id="1468477159">
      <w:bodyDiv w:val="1"/>
      <w:marLeft w:val="0"/>
      <w:marRight w:val="0"/>
      <w:marTop w:val="0"/>
      <w:marBottom w:val="0"/>
      <w:divBdr>
        <w:top w:val="none" w:sz="0" w:space="0" w:color="auto"/>
        <w:left w:val="none" w:sz="0" w:space="0" w:color="auto"/>
        <w:bottom w:val="none" w:sz="0" w:space="0" w:color="auto"/>
        <w:right w:val="none" w:sz="0" w:space="0" w:color="auto"/>
      </w:divBdr>
    </w:div>
    <w:div w:id="1468623216">
      <w:bodyDiv w:val="1"/>
      <w:marLeft w:val="0"/>
      <w:marRight w:val="0"/>
      <w:marTop w:val="0"/>
      <w:marBottom w:val="0"/>
      <w:divBdr>
        <w:top w:val="none" w:sz="0" w:space="0" w:color="auto"/>
        <w:left w:val="none" w:sz="0" w:space="0" w:color="auto"/>
        <w:bottom w:val="none" w:sz="0" w:space="0" w:color="auto"/>
        <w:right w:val="none" w:sz="0" w:space="0" w:color="auto"/>
      </w:divBdr>
    </w:div>
    <w:div w:id="1468666210">
      <w:bodyDiv w:val="1"/>
      <w:marLeft w:val="0"/>
      <w:marRight w:val="0"/>
      <w:marTop w:val="0"/>
      <w:marBottom w:val="0"/>
      <w:divBdr>
        <w:top w:val="none" w:sz="0" w:space="0" w:color="auto"/>
        <w:left w:val="none" w:sz="0" w:space="0" w:color="auto"/>
        <w:bottom w:val="none" w:sz="0" w:space="0" w:color="auto"/>
        <w:right w:val="none" w:sz="0" w:space="0" w:color="auto"/>
      </w:divBdr>
    </w:div>
    <w:div w:id="1468742142">
      <w:bodyDiv w:val="1"/>
      <w:marLeft w:val="0"/>
      <w:marRight w:val="0"/>
      <w:marTop w:val="0"/>
      <w:marBottom w:val="0"/>
      <w:divBdr>
        <w:top w:val="none" w:sz="0" w:space="0" w:color="auto"/>
        <w:left w:val="none" w:sz="0" w:space="0" w:color="auto"/>
        <w:bottom w:val="none" w:sz="0" w:space="0" w:color="auto"/>
        <w:right w:val="none" w:sz="0" w:space="0" w:color="auto"/>
      </w:divBdr>
    </w:div>
    <w:div w:id="1468814851">
      <w:bodyDiv w:val="1"/>
      <w:marLeft w:val="0"/>
      <w:marRight w:val="0"/>
      <w:marTop w:val="0"/>
      <w:marBottom w:val="0"/>
      <w:divBdr>
        <w:top w:val="none" w:sz="0" w:space="0" w:color="auto"/>
        <w:left w:val="none" w:sz="0" w:space="0" w:color="auto"/>
        <w:bottom w:val="none" w:sz="0" w:space="0" w:color="auto"/>
        <w:right w:val="none" w:sz="0" w:space="0" w:color="auto"/>
      </w:divBdr>
    </w:div>
    <w:div w:id="1468820309">
      <w:bodyDiv w:val="1"/>
      <w:marLeft w:val="0"/>
      <w:marRight w:val="0"/>
      <w:marTop w:val="0"/>
      <w:marBottom w:val="0"/>
      <w:divBdr>
        <w:top w:val="none" w:sz="0" w:space="0" w:color="auto"/>
        <w:left w:val="none" w:sz="0" w:space="0" w:color="auto"/>
        <w:bottom w:val="none" w:sz="0" w:space="0" w:color="auto"/>
        <w:right w:val="none" w:sz="0" w:space="0" w:color="auto"/>
      </w:divBdr>
    </w:div>
    <w:div w:id="1468859593">
      <w:bodyDiv w:val="1"/>
      <w:marLeft w:val="0"/>
      <w:marRight w:val="0"/>
      <w:marTop w:val="0"/>
      <w:marBottom w:val="0"/>
      <w:divBdr>
        <w:top w:val="none" w:sz="0" w:space="0" w:color="auto"/>
        <w:left w:val="none" w:sz="0" w:space="0" w:color="auto"/>
        <w:bottom w:val="none" w:sz="0" w:space="0" w:color="auto"/>
        <w:right w:val="none" w:sz="0" w:space="0" w:color="auto"/>
      </w:divBdr>
    </w:div>
    <w:div w:id="1468863548">
      <w:bodyDiv w:val="1"/>
      <w:marLeft w:val="0"/>
      <w:marRight w:val="0"/>
      <w:marTop w:val="0"/>
      <w:marBottom w:val="0"/>
      <w:divBdr>
        <w:top w:val="none" w:sz="0" w:space="0" w:color="auto"/>
        <w:left w:val="none" w:sz="0" w:space="0" w:color="auto"/>
        <w:bottom w:val="none" w:sz="0" w:space="0" w:color="auto"/>
        <w:right w:val="none" w:sz="0" w:space="0" w:color="auto"/>
      </w:divBdr>
    </w:div>
    <w:div w:id="1468933783">
      <w:bodyDiv w:val="1"/>
      <w:marLeft w:val="0"/>
      <w:marRight w:val="0"/>
      <w:marTop w:val="0"/>
      <w:marBottom w:val="0"/>
      <w:divBdr>
        <w:top w:val="none" w:sz="0" w:space="0" w:color="auto"/>
        <w:left w:val="none" w:sz="0" w:space="0" w:color="auto"/>
        <w:bottom w:val="none" w:sz="0" w:space="0" w:color="auto"/>
        <w:right w:val="none" w:sz="0" w:space="0" w:color="auto"/>
      </w:divBdr>
    </w:div>
    <w:div w:id="1468939402">
      <w:bodyDiv w:val="1"/>
      <w:marLeft w:val="0"/>
      <w:marRight w:val="0"/>
      <w:marTop w:val="0"/>
      <w:marBottom w:val="0"/>
      <w:divBdr>
        <w:top w:val="none" w:sz="0" w:space="0" w:color="auto"/>
        <w:left w:val="none" w:sz="0" w:space="0" w:color="auto"/>
        <w:bottom w:val="none" w:sz="0" w:space="0" w:color="auto"/>
        <w:right w:val="none" w:sz="0" w:space="0" w:color="auto"/>
      </w:divBdr>
    </w:div>
    <w:div w:id="1469013067">
      <w:bodyDiv w:val="1"/>
      <w:marLeft w:val="0"/>
      <w:marRight w:val="0"/>
      <w:marTop w:val="0"/>
      <w:marBottom w:val="0"/>
      <w:divBdr>
        <w:top w:val="none" w:sz="0" w:space="0" w:color="auto"/>
        <w:left w:val="none" w:sz="0" w:space="0" w:color="auto"/>
        <w:bottom w:val="none" w:sz="0" w:space="0" w:color="auto"/>
        <w:right w:val="none" w:sz="0" w:space="0" w:color="auto"/>
      </w:divBdr>
    </w:div>
    <w:div w:id="1469055470">
      <w:bodyDiv w:val="1"/>
      <w:marLeft w:val="0"/>
      <w:marRight w:val="0"/>
      <w:marTop w:val="0"/>
      <w:marBottom w:val="0"/>
      <w:divBdr>
        <w:top w:val="none" w:sz="0" w:space="0" w:color="auto"/>
        <w:left w:val="none" w:sz="0" w:space="0" w:color="auto"/>
        <w:bottom w:val="none" w:sz="0" w:space="0" w:color="auto"/>
        <w:right w:val="none" w:sz="0" w:space="0" w:color="auto"/>
      </w:divBdr>
    </w:div>
    <w:div w:id="1469057355">
      <w:bodyDiv w:val="1"/>
      <w:marLeft w:val="0"/>
      <w:marRight w:val="0"/>
      <w:marTop w:val="0"/>
      <w:marBottom w:val="0"/>
      <w:divBdr>
        <w:top w:val="none" w:sz="0" w:space="0" w:color="auto"/>
        <w:left w:val="none" w:sz="0" w:space="0" w:color="auto"/>
        <w:bottom w:val="none" w:sz="0" w:space="0" w:color="auto"/>
        <w:right w:val="none" w:sz="0" w:space="0" w:color="auto"/>
      </w:divBdr>
    </w:div>
    <w:div w:id="1469085297">
      <w:bodyDiv w:val="1"/>
      <w:marLeft w:val="0"/>
      <w:marRight w:val="0"/>
      <w:marTop w:val="0"/>
      <w:marBottom w:val="0"/>
      <w:divBdr>
        <w:top w:val="none" w:sz="0" w:space="0" w:color="auto"/>
        <w:left w:val="none" w:sz="0" w:space="0" w:color="auto"/>
        <w:bottom w:val="none" w:sz="0" w:space="0" w:color="auto"/>
        <w:right w:val="none" w:sz="0" w:space="0" w:color="auto"/>
      </w:divBdr>
    </w:div>
    <w:div w:id="1469203583">
      <w:bodyDiv w:val="1"/>
      <w:marLeft w:val="0"/>
      <w:marRight w:val="0"/>
      <w:marTop w:val="0"/>
      <w:marBottom w:val="0"/>
      <w:divBdr>
        <w:top w:val="none" w:sz="0" w:space="0" w:color="auto"/>
        <w:left w:val="none" w:sz="0" w:space="0" w:color="auto"/>
        <w:bottom w:val="none" w:sz="0" w:space="0" w:color="auto"/>
        <w:right w:val="none" w:sz="0" w:space="0" w:color="auto"/>
      </w:divBdr>
    </w:div>
    <w:div w:id="1469322023">
      <w:bodyDiv w:val="1"/>
      <w:marLeft w:val="0"/>
      <w:marRight w:val="0"/>
      <w:marTop w:val="0"/>
      <w:marBottom w:val="0"/>
      <w:divBdr>
        <w:top w:val="none" w:sz="0" w:space="0" w:color="auto"/>
        <w:left w:val="none" w:sz="0" w:space="0" w:color="auto"/>
        <w:bottom w:val="none" w:sz="0" w:space="0" w:color="auto"/>
        <w:right w:val="none" w:sz="0" w:space="0" w:color="auto"/>
      </w:divBdr>
    </w:div>
    <w:div w:id="1469323433">
      <w:bodyDiv w:val="1"/>
      <w:marLeft w:val="0"/>
      <w:marRight w:val="0"/>
      <w:marTop w:val="0"/>
      <w:marBottom w:val="0"/>
      <w:divBdr>
        <w:top w:val="none" w:sz="0" w:space="0" w:color="auto"/>
        <w:left w:val="none" w:sz="0" w:space="0" w:color="auto"/>
        <w:bottom w:val="none" w:sz="0" w:space="0" w:color="auto"/>
        <w:right w:val="none" w:sz="0" w:space="0" w:color="auto"/>
      </w:divBdr>
    </w:div>
    <w:div w:id="1469397625">
      <w:bodyDiv w:val="1"/>
      <w:marLeft w:val="0"/>
      <w:marRight w:val="0"/>
      <w:marTop w:val="0"/>
      <w:marBottom w:val="0"/>
      <w:divBdr>
        <w:top w:val="none" w:sz="0" w:space="0" w:color="auto"/>
        <w:left w:val="none" w:sz="0" w:space="0" w:color="auto"/>
        <w:bottom w:val="none" w:sz="0" w:space="0" w:color="auto"/>
        <w:right w:val="none" w:sz="0" w:space="0" w:color="auto"/>
      </w:divBdr>
    </w:div>
    <w:div w:id="1469586921">
      <w:bodyDiv w:val="1"/>
      <w:marLeft w:val="0"/>
      <w:marRight w:val="0"/>
      <w:marTop w:val="0"/>
      <w:marBottom w:val="0"/>
      <w:divBdr>
        <w:top w:val="none" w:sz="0" w:space="0" w:color="auto"/>
        <w:left w:val="none" w:sz="0" w:space="0" w:color="auto"/>
        <w:bottom w:val="none" w:sz="0" w:space="0" w:color="auto"/>
        <w:right w:val="none" w:sz="0" w:space="0" w:color="auto"/>
      </w:divBdr>
    </w:div>
    <w:div w:id="1469589533">
      <w:bodyDiv w:val="1"/>
      <w:marLeft w:val="0"/>
      <w:marRight w:val="0"/>
      <w:marTop w:val="0"/>
      <w:marBottom w:val="0"/>
      <w:divBdr>
        <w:top w:val="none" w:sz="0" w:space="0" w:color="auto"/>
        <w:left w:val="none" w:sz="0" w:space="0" w:color="auto"/>
        <w:bottom w:val="none" w:sz="0" w:space="0" w:color="auto"/>
        <w:right w:val="none" w:sz="0" w:space="0" w:color="auto"/>
      </w:divBdr>
    </w:div>
    <w:div w:id="1469590352">
      <w:bodyDiv w:val="1"/>
      <w:marLeft w:val="0"/>
      <w:marRight w:val="0"/>
      <w:marTop w:val="0"/>
      <w:marBottom w:val="0"/>
      <w:divBdr>
        <w:top w:val="none" w:sz="0" w:space="0" w:color="auto"/>
        <w:left w:val="none" w:sz="0" w:space="0" w:color="auto"/>
        <w:bottom w:val="none" w:sz="0" w:space="0" w:color="auto"/>
        <w:right w:val="none" w:sz="0" w:space="0" w:color="auto"/>
      </w:divBdr>
    </w:div>
    <w:div w:id="1469590970">
      <w:bodyDiv w:val="1"/>
      <w:marLeft w:val="0"/>
      <w:marRight w:val="0"/>
      <w:marTop w:val="0"/>
      <w:marBottom w:val="0"/>
      <w:divBdr>
        <w:top w:val="none" w:sz="0" w:space="0" w:color="auto"/>
        <w:left w:val="none" w:sz="0" w:space="0" w:color="auto"/>
        <w:bottom w:val="none" w:sz="0" w:space="0" w:color="auto"/>
        <w:right w:val="none" w:sz="0" w:space="0" w:color="auto"/>
      </w:divBdr>
    </w:div>
    <w:div w:id="1469594034">
      <w:bodyDiv w:val="1"/>
      <w:marLeft w:val="0"/>
      <w:marRight w:val="0"/>
      <w:marTop w:val="0"/>
      <w:marBottom w:val="0"/>
      <w:divBdr>
        <w:top w:val="none" w:sz="0" w:space="0" w:color="auto"/>
        <w:left w:val="none" w:sz="0" w:space="0" w:color="auto"/>
        <w:bottom w:val="none" w:sz="0" w:space="0" w:color="auto"/>
        <w:right w:val="none" w:sz="0" w:space="0" w:color="auto"/>
      </w:divBdr>
    </w:div>
    <w:div w:id="1469668282">
      <w:bodyDiv w:val="1"/>
      <w:marLeft w:val="0"/>
      <w:marRight w:val="0"/>
      <w:marTop w:val="0"/>
      <w:marBottom w:val="0"/>
      <w:divBdr>
        <w:top w:val="none" w:sz="0" w:space="0" w:color="auto"/>
        <w:left w:val="none" w:sz="0" w:space="0" w:color="auto"/>
        <w:bottom w:val="none" w:sz="0" w:space="0" w:color="auto"/>
        <w:right w:val="none" w:sz="0" w:space="0" w:color="auto"/>
      </w:divBdr>
    </w:div>
    <w:div w:id="1469778918">
      <w:bodyDiv w:val="1"/>
      <w:marLeft w:val="0"/>
      <w:marRight w:val="0"/>
      <w:marTop w:val="0"/>
      <w:marBottom w:val="0"/>
      <w:divBdr>
        <w:top w:val="none" w:sz="0" w:space="0" w:color="auto"/>
        <w:left w:val="none" w:sz="0" w:space="0" w:color="auto"/>
        <w:bottom w:val="none" w:sz="0" w:space="0" w:color="auto"/>
        <w:right w:val="none" w:sz="0" w:space="0" w:color="auto"/>
      </w:divBdr>
    </w:div>
    <w:div w:id="1469785559">
      <w:bodyDiv w:val="1"/>
      <w:marLeft w:val="0"/>
      <w:marRight w:val="0"/>
      <w:marTop w:val="0"/>
      <w:marBottom w:val="0"/>
      <w:divBdr>
        <w:top w:val="none" w:sz="0" w:space="0" w:color="auto"/>
        <w:left w:val="none" w:sz="0" w:space="0" w:color="auto"/>
        <w:bottom w:val="none" w:sz="0" w:space="0" w:color="auto"/>
        <w:right w:val="none" w:sz="0" w:space="0" w:color="auto"/>
      </w:divBdr>
    </w:div>
    <w:div w:id="1469857902">
      <w:bodyDiv w:val="1"/>
      <w:marLeft w:val="0"/>
      <w:marRight w:val="0"/>
      <w:marTop w:val="0"/>
      <w:marBottom w:val="0"/>
      <w:divBdr>
        <w:top w:val="none" w:sz="0" w:space="0" w:color="auto"/>
        <w:left w:val="none" w:sz="0" w:space="0" w:color="auto"/>
        <w:bottom w:val="none" w:sz="0" w:space="0" w:color="auto"/>
        <w:right w:val="none" w:sz="0" w:space="0" w:color="auto"/>
      </w:divBdr>
    </w:div>
    <w:div w:id="1469935226">
      <w:bodyDiv w:val="1"/>
      <w:marLeft w:val="0"/>
      <w:marRight w:val="0"/>
      <w:marTop w:val="0"/>
      <w:marBottom w:val="0"/>
      <w:divBdr>
        <w:top w:val="none" w:sz="0" w:space="0" w:color="auto"/>
        <w:left w:val="none" w:sz="0" w:space="0" w:color="auto"/>
        <w:bottom w:val="none" w:sz="0" w:space="0" w:color="auto"/>
        <w:right w:val="none" w:sz="0" w:space="0" w:color="auto"/>
      </w:divBdr>
    </w:div>
    <w:div w:id="1469936114">
      <w:bodyDiv w:val="1"/>
      <w:marLeft w:val="0"/>
      <w:marRight w:val="0"/>
      <w:marTop w:val="0"/>
      <w:marBottom w:val="0"/>
      <w:divBdr>
        <w:top w:val="none" w:sz="0" w:space="0" w:color="auto"/>
        <w:left w:val="none" w:sz="0" w:space="0" w:color="auto"/>
        <w:bottom w:val="none" w:sz="0" w:space="0" w:color="auto"/>
        <w:right w:val="none" w:sz="0" w:space="0" w:color="auto"/>
      </w:divBdr>
    </w:div>
    <w:div w:id="1470199133">
      <w:bodyDiv w:val="1"/>
      <w:marLeft w:val="0"/>
      <w:marRight w:val="0"/>
      <w:marTop w:val="0"/>
      <w:marBottom w:val="0"/>
      <w:divBdr>
        <w:top w:val="none" w:sz="0" w:space="0" w:color="auto"/>
        <w:left w:val="none" w:sz="0" w:space="0" w:color="auto"/>
        <w:bottom w:val="none" w:sz="0" w:space="0" w:color="auto"/>
        <w:right w:val="none" w:sz="0" w:space="0" w:color="auto"/>
      </w:divBdr>
    </w:div>
    <w:div w:id="1470323212">
      <w:bodyDiv w:val="1"/>
      <w:marLeft w:val="0"/>
      <w:marRight w:val="0"/>
      <w:marTop w:val="0"/>
      <w:marBottom w:val="0"/>
      <w:divBdr>
        <w:top w:val="none" w:sz="0" w:space="0" w:color="auto"/>
        <w:left w:val="none" w:sz="0" w:space="0" w:color="auto"/>
        <w:bottom w:val="none" w:sz="0" w:space="0" w:color="auto"/>
        <w:right w:val="none" w:sz="0" w:space="0" w:color="auto"/>
      </w:divBdr>
    </w:div>
    <w:div w:id="1470391645">
      <w:bodyDiv w:val="1"/>
      <w:marLeft w:val="0"/>
      <w:marRight w:val="0"/>
      <w:marTop w:val="0"/>
      <w:marBottom w:val="0"/>
      <w:divBdr>
        <w:top w:val="none" w:sz="0" w:space="0" w:color="auto"/>
        <w:left w:val="none" w:sz="0" w:space="0" w:color="auto"/>
        <w:bottom w:val="none" w:sz="0" w:space="0" w:color="auto"/>
        <w:right w:val="none" w:sz="0" w:space="0" w:color="auto"/>
      </w:divBdr>
    </w:div>
    <w:div w:id="1470441134">
      <w:bodyDiv w:val="1"/>
      <w:marLeft w:val="0"/>
      <w:marRight w:val="0"/>
      <w:marTop w:val="0"/>
      <w:marBottom w:val="0"/>
      <w:divBdr>
        <w:top w:val="none" w:sz="0" w:space="0" w:color="auto"/>
        <w:left w:val="none" w:sz="0" w:space="0" w:color="auto"/>
        <w:bottom w:val="none" w:sz="0" w:space="0" w:color="auto"/>
        <w:right w:val="none" w:sz="0" w:space="0" w:color="auto"/>
      </w:divBdr>
    </w:div>
    <w:div w:id="1470591261">
      <w:bodyDiv w:val="1"/>
      <w:marLeft w:val="0"/>
      <w:marRight w:val="0"/>
      <w:marTop w:val="0"/>
      <w:marBottom w:val="0"/>
      <w:divBdr>
        <w:top w:val="none" w:sz="0" w:space="0" w:color="auto"/>
        <w:left w:val="none" w:sz="0" w:space="0" w:color="auto"/>
        <w:bottom w:val="none" w:sz="0" w:space="0" w:color="auto"/>
        <w:right w:val="none" w:sz="0" w:space="0" w:color="auto"/>
      </w:divBdr>
    </w:div>
    <w:div w:id="1470629014">
      <w:bodyDiv w:val="1"/>
      <w:marLeft w:val="0"/>
      <w:marRight w:val="0"/>
      <w:marTop w:val="0"/>
      <w:marBottom w:val="0"/>
      <w:divBdr>
        <w:top w:val="none" w:sz="0" w:space="0" w:color="auto"/>
        <w:left w:val="none" w:sz="0" w:space="0" w:color="auto"/>
        <w:bottom w:val="none" w:sz="0" w:space="0" w:color="auto"/>
        <w:right w:val="none" w:sz="0" w:space="0" w:color="auto"/>
      </w:divBdr>
    </w:div>
    <w:div w:id="1470633304">
      <w:bodyDiv w:val="1"/>
      <w:marLeft w:val="0"/>
      <w:marRight w:val="0"/>
      <w:marTop w:val="0"/>
      <w:marBottom w:val="0"/>
      <w:divBdr>
        <w:top w:val="none" w:sz="0" w:space="0" w:color="auto"/>
        <w:left w:val="none" w:sz="0" w:space="0" w:color="auto"/>
        <w:bottom w:val="none" w:sz="0" w:space="0" w:color="auto"/>
        <w:right w:val="none" w:sz="0" w:space="0" w:color="auto"/>
      </w:divBdr>
    </w:div>
    <w:div w:id="1470707574">
      <w:bodyDiv w:val="1"/>
      <w:marLeft w:val="0"/>
      <w:marRight w:val="0"/>
      <w:marTop w:val="0"/>
      <w:marBottom w:val="0"/>
      <w:divBdr>
        <w:top w:val="none" w:sz="0" w:space="0" w:color="auto"/>
        <w:left w:val="none" w:sz="0" w:space="0" w:color="auto"/>
        <w:bottom w:val="none" w:sz="0" w:space="0" w:color="auto"/>
        <w:right w:val="none" w:sz="0" w:space="0" w:color="auto"/>
      </w:divBdr>
    </w:div>
    <w:div w:id="1470708764">
      <w:bodyDiv w:val="1"/>
      <w:marLeft w:val="0"/>
      <w:marRight w:val="0"/>
      <w:marTop w:val="0"/>
      <w:marBottom w:val="0"/>
      <w:divBdr>
        <w:top w:val="none" w:sz="0" w:space="0" w:color="auto"/>
        <w:left w:val="none" w:sz="0" w:space="0" w:color="auto"/>
        <w:bottom w:val="none" w:sz="0" w:space="0" w:color="auto"/>
        <w:right w:val="none" w:sz="0" w:space="0" w:color="auto"/>
      </w:divBdr>
    </w:div>
    <w:div w:id="1470711173">
      <w:bodyDiv w:val="1"/>
      <w:marLeft w:val="0"/>
      <w:marRight w:val="0"/>
      <w:marTop w:val="0"/>
      <w:marBottom w:val="0"/>
      <w:divBdr>
        <w:top w:val="none" w:sz="0" w:space="0" w:color="auto"/>
        <w:left w:val="none" w:sz="0" w:space="0" w:color="auto"/>
        <w:bottom w:val="none" w:sz="0" w:space="0" w:color="auto"/>
        <w:right w:val="none" w:sz="0" w:space="0" w:color="auto"/>
      </w:divBdr>
    </w:div>
    <w:div w:id="1470781875">
      <w:bodyDiv w:val="1"/>
      <w:marLeft w:val="0"/>
      <w:marRight w:val="0"/>
      <w:marTop w:val="0"/>
      <w:marBottom w:val="0"/>
      <w:divBdr>
        <w:top w:val="none" w:sz="0" w:space="0" w:color="auto"/>
        <w:left w:val="none" w:sz="0" w:space="0" w:color="auto"/>
        <w:bottom w:val="none" w:sz="0" w:space="0" w:color="auto"/>
        <w:right w:val="none" w:sz="0" w:space="0" w:color="auto"/>
      </w:divBdr>
    </w:div>
    <w:div w:id="1470783811">
      <w:bodyDiv w:val="1"/>
      <w:marLeft w:val="0"/>
      <w:marRight w:val="0"/>
      <w:marTop w:val="0"/>
      <w:marBottom w:val="0"/>
      <w:divBdr>
        <w:top w:val="none" w:sz="0" w:space="0" w:color="auto"/>
        <w:left w:val="none" w:sz="0" w:space="0" w:color="auto"/>
        <w:bottom w:val="none" w:sz="0" w:space="0" w:color="auto"/>
        <w:right w:val="none" w:sz="0" w:space="0" w:color="auto"/>
      </w:divBdr>
    </w:div>
    <w:div w:id="1470972540">
      <w:bodyDiv w:val="1"/>
      <w:marLeft w:val="0"/>
      <w:marRight w:val="0"/>
      <w:marTop w:val="0"/>
      <w:marBottom w:val="0"/>
      <w:divBdr>
        <w:top w:val="none" w:sz="0" w:space="0" w:color="auto"/>
        <w:left w:val="none" w:sz="0" w:space="0" w:color="auto"/>
        <w:bottom w:val="none" w:sz="0" w:space="0" w:color="auto"/>
        <w:right w:val="none" w:sz="0" w:space="0" w:color="auto"/>
      </w:divBdr>
    </w:div>
    <w:div w:id="1470975630">
      <w:bodyDiv w:val="1"/>
      <w:marLeft w:val="0"/>
      <w:marRight w:val="0"/>
      <w:marTop w:val="0"/>
      <w:marBottom w:val="0"/>
      <w:divBdr>
        <w:top w:val="none" w:sz="0" w:space="0" w:color="auto"/>
        <w:left w:val="none" w:sz="0" w:space="0" w:color="auto"/>
        <w:bottom w:val="none" w:sz="0" w:space="0" w:color="auto"/>
        <w:right w:val="none" w:sz="0" w:space="0" w:color="auto"/>
      </w:divBdr>
    </w:div>
    <w:div w:id="1471021138">
      <w:bodyDiv w:val="1"/>
      <w:marLeft w:val="0"/>
      <w:marRight w:val="0"/>
      <w:marTop w:val="0"/>
      <w:marBottom w:val="0"/>
      <w:divBdr>
        <w:top w:val="none" w:sz="0" w:space="0" w:color="auto"/>
        <w:left w:val="none" w:sz="0" w:space="0" w:color="auto"/>
        <w:bottom w:val="none" w:sz="0" w:space="0" w:color="auto"/>
        <w:right w:val="none" w:sz="0" w:space="0" w:color="auto"/>
      </w:divBdr>
    </w:div>
    <w:div w:id="1471050359">
      <w:bodyDiv w:val="1"/>
      <w:marLeft w:val="0"/>
      <w:marRight w:val="0"/>
      <w:marTop w:val="0"/>
      <w:marBottom w:val="0"/>
      <w:divBdr>
        <w:top w:val="none" w:sz="0" w:space="0" w:color="auto"/>
        <w:left w:val="none" w:sz="0" w:space="0" w:color="auto"/>
        <w:bottom w:val="none" w:sz="0" w:space="0" w:color="auto"/>
        <w:right w:val="none" w:sz="0" w:space="0" w:color="auto"/>
      </w:divBdr>
    </w:div>
    <w:div w:id="1471051708">
      <w:bodyDiv w:val="1"/>
      <w:marLeft w:val="0"/>
      <w:marRight w:val="0"/>
      <w:marTop w:val="0"/>
      <w:marBottom w:val="0"/>
      <w:divBdr>
        <w:top w:val="none" w:sz="0" w:space="0" w:color="auto"/>
        <w:left w:val="none" w:sz="0" w:space="0" w:color="auto"/>
        <w:bottom w:val="none" w:sz="0" w:space="0" w:color="auto"/>
        <w:right w:val="none" w:sz="0" w:space="0" w:color="auto"/>
      </w:divBdr>
    </w:div>
    <w:div w:id="1471242066">
      <w:bodyDiv w:val="1"/>
      <w:marLeft w:val="0"/>
      <w:marRight w:val="0"/>
      <w:marTop w:val="0"/>
      <w:marBottom w:val="0"/>
      <w:divBdr>
        <w:top w:val="none" w:sz="0" w:space="0" w:color="auto"/>
        <w:left w:val="none" w:sz="0" w:space="0" w:color="auto"/>
        <w:bottom w:val="none" w:sz="0" w:space="0" w:color="auto"/>
        <w:right w:val="none" w:sz="0" w:space="0" w:color="auto"/>
      </w:divBdr>
    </w:div>
    <w:div w:id="1471244346">
      <w:bodyDiv w:val="1"/>
      <w:marLeft w:val="0"/>
      <w:marRight w:val="0"/>
      <w:marTop w:val="0"/>
      <w:marBottom w:val="0"/>
      <w:divBdr>
        <w:top w:val="none" w:sz="0" w:space="0" w:color="auto"/>
        <w:left w:val="none" w:sz="0" w:space="0" w:color="auto"/>
        <w:bottom w:val="none" w:sz="0" w:space="0" w:color="auto"/>
        <w:right w:val="none" w:sz="0" w:space="0" w:color="auto"/>
      </w:divBdr>
    </w:div>
    <w:div w:id="1471284414">
      <w:bodyDiv w:val="1"/>
      <w:marLeft w:val="0"/>
      <w:marRight w:val="0"/>
      <w:marTop w:val="0"/>
      <w:marBottom w:val="0"/>
      <w:divBdr>
        <w:top w:val="none" w:sz="0" w:space="0" w:color="auto"/>
        <w:left w:val="none" w:sz="0" w:space="0" w:color="auto"/>
        <w:bottom w:val="none" w:sz="0" w:space="0" w:color="auto"/>
        <w:right w:val="none" w:sz="0" w:space="0" w:color="auto"/>
      </w:divBdr>
    </w:div>
    <w:div w:id="1471289205">
      <w:bodyDiv w:val="1"/>
      <w:marLeft w:val="0"/>
      <w:marRight w:val="0"/>
      <w:marTop w:val="0"/>
      <w:marBottom w:val="0"/>
      <w:divBdr>
        <w:top w:val="none" w:sz="0" w:space="0" w:color="auto"/>
        <w:left w:val="none" w:sz="0" w:space="0" w:color="auto"/>
        <w:bottom w:val="none" w:sz="0" w:space="0" w:color="auto"/>
        <w:right w:val="none" w:sz="0" w:space="0" w:color="auto"/>
      </w:divBdr>
    </w:div>
    <w:div w:id="1471359026">
      <w:bodyDiv w:val="1"/>
      <w:marLeft w:val="0"/>
      <w:marRight w:val="0"/>
      <w:marTop w:val="0"/>
      <w:marBottom w:val="0"/>
      <w:divBdr>
        <w:top w:val="none" w:sz="0" w:space="0" w:color="auto"/>
        <w:left w:val="none" w:sz="0" w:space="0" w:color="auto"/>
        <w:bottom w:val="none" w:sz="0" w:space="0" w:color="auto"/>
        <w:right w:val="none" w:sz="0" w:space="0" w:color="auto"/>
      </w:divBdr>
    </w:div>
    <w:div w:id="1471364628">
      <w:bodyDiv w:val="1"/>
      <w:marLeft w:val="0"/>
      <w:marRight w:val="0"/>
      <w:marTop w:val="0"/>
      <w:marBottom w:val="0"/>
      <w:divBdr>
        <w:top w:val="none" w:sz="0" w:space="0" w:color="auto"/>
        <w:left w:val="none" w:sz="0" w:space="0" w:color="auto"/>
        <w:bottom w:val="none" w:sz="0" w:space="0" w:color="auto"/>
        <w:right w:val="none" w:sz="0" w:space="0" w:color="auto"/>
      </w:divBdr>
    </w:div>
    <w:div w:id="1471366553">
      <w:bodyDiv w:val="1"/>
      <w:marLeft w:val="0"/>
      <w:marRight w:val="0"/>
      <w:marTop w:val="0"/>
      <w:marBottom w:val="0"/>
      <w:divBdr>
        <w:top w:val="none" w:sz="0" w:space="0" w:color="auto"/>
        <w:left w:val="none" w:sz="0" w:space="0" w:color="auto"/>
        <w:bottom w:val="none" w:sz="0" w:space="0" w:color="auto"/>
        <w:right w:val="none" w:sz="0" w:space="0" w:color="auto"/>
      </w:divBdr>
    </w:div>
    <w:div w:id="1471439485">
      <w:bodyDiv w:val="1"/>
      <w:marLeft w:val="0"/>
      <w:marRight w:val="0"/>
      <w:marTop w:val="0"/>
      <w:marBottom w:val="0"/>
      <w:divBdr>
        <w:top w:val="none" w:sz="0" w:space="0" w:color="auto"/>
        <w:left w:val="none" w:sz="0" w:space="0" w:color="auto"/>
        <w:bottom w:val="none" w:sz="0" w:space="0" w:color="auto"/>
        <w:right w:val="none" w:sz="0" w:space="0" w:color="auto"/>
      </w:divBdr>
    </w:div>
    <w:div w:id="1471480537">
      <w:bodyDiv w:val="1"/>
      <w:marLeft w:val="0"/>
      <w:marRight w:val="0"/>
      <w:marTop w:val="0"/>
      <w:marBottom w:val="0"/>
      <w:divBdr>
        <w:top w:val="none" w:sz="0" w:space="0" w:color="auto"/>
        <w:left w:val="none" w:sz="0" w:space="0" w:color="auto"/>
        <w:bottom w:val="none" w:sz="0" w:space="0" w:color="auto"/>
        <w:right w:val="none" w:sz="0" w:space="0" w:color="auto"/>
      </w:divBdr>
    </w:div>
    <w:div w:id="1471482891">
      <w:bodyDiv w:val="1"/>
      <w:marLeft w:val="0"/>
      <w:marRight w:val="0"/>
      <w:marTop w:val="0"/>
      <w:marBottom w:val="0"/>
      <w:divBdr>
        <w:top w:val="none" w:sz="0" w:space="0" w:color="auto"/>
        <w:left w:val="none" w:sz="0" w:space="0" w:color="auto"/>
        <w:bottom w:val="none" w:sz="0" w:space="0" w:color="auto"/>
        <w:right w:val="none" w:sz="0" w:space="0" w:color="auto"/>
      </w:divBdr>
    </w:div>
    <w:div w:id="1471559029">
      <w:bodyDiv w:val="1"/>
      <w:marLeft w:val="0"/>
      <w:marRight w:val="0"/>
      <w:marTop w:val="0"/>
      <w:marBottom w:val="0"/>
      <w:divBdr>
        <w:top w:val="none" w:sz="0" w:space="0" w:color="auto"/>
        <w:left w:val="none" w:sz="0" w:space="0" w:color="auto"/>
        <w:bottom w:val="none" w:sz="0" w:space="0" w:color="auto"/>
        <w:right w:val="none" w:sz="0" w:space="0" w:color="auto"/>
      </w:divBdr>
    </w:div>
    <w:div w:id="1471635653">
      <w:bodyDiv w:val="1"/>
      <w:marLeft w:val="0"/>
      <w:marRight w:val="0"/>
      <w:marTop w:val="0"/>
      <w:marBottom w:val="0"/>
      <w:divBdr>
        <w:top w:val="none" w:sz="0" w:space="0" w:color="auto"/>
        <w:left w:val="none" w:sz="0" w:space="0" w:color="auto"/>
        <w:bottom w:val="none" w:sz="0" w:space="0" w:color="auto"/>
        <w:right w:val="none" w:sz="0" w:space="0" w:color="auto"/>
      </w:divBdr>
    </w:div>
    <w:div w:id="1471636185">
      <w:bodyDiv w:val="1"/>
      <w:marLeft w:val="0"/>
      <w:marRight w:val="0"/>
      <w:marTop w:val="0"/>
      <w:marBottom w:val="0"/>
      <w:divBdr>
        <w:top w:val="none" w:sz="0" w:space="0" w:color="auto"/>
        <w:left w:val="none" w:sz="0" w:space="0" w:color="auto"/>
        <w:bottom w:val="none" w:sz="0" w:space="0" w:color="auto"/>
        <w:right w:val="none" w:sz="0" w:space="0" w:color="auto"/>
      </w:divBdr>
    </w:div>
    <w:div w:id="1471677334">
      <w:bodyDiv w:val="1"/>
      <w:marLeft w:val="0"/>
      <w:marRight w:val="0"/>
      <w:marTop w:val="0"/>
      <w:marBottom w:val="0"/>
      <w:divBdr>
        <w:top w:val="none" w:sz="0" w:space="0" w:color="auto"/>
        <w:left w:val="none" w:sz="0" w:space="0" w:color="auto"/>
        <w:bottom w:val="none" w:sz="0" w:space="0" w:color="auto"/>
        <w:right w:val="none" w:sz="0" w:space="0" w:color="auto"/>
      </w:divBdr>
    </w:div>
    <w:div w:id="1471753818">
      <w:bodyDiv w:val="1"/>
      <w:marLeft w:val="0"/>
      <w:marRight w:val="0"/>
      <w:marTop w:val="0"/>
      <w:marBottom w:val="0"/>
      <w:divBdr>
        <w:top w:val="none" w:sz="0" w:space="0" w:color="auto"/>
        <w:left w:val="none" w:sz="0" w:space="0" w:color="auto"/>
        <w:bottom w:val="none" w:sz="0" w:space="0" w:color="auto"/>
        <w:right w:val="none" w:sz="0" w:space="0" w:color="auto"/>
      </w:divBdr>
    </w:div>
    <w:div w:id="1471819907">
      <w:bodyDiv w:val="1"/>
      <w:marLeft w:val="0"/>
      <w:marRight w:val="0"/>
      <w:marTop w:val="0"/>
      <w:marBottom w:val="0"/>
      <w:divBdr>
        <w:top w:val="none" w:sz="0" w:space="0" w:color="auto"/>
        <w:left w:val="none" w:sz="0" w:space="0" w:color="auto"/>
        <w:bottom w:val="none" w:sz="0" w:space="0" w:color="auto"/>
        <w:right w:val="none" w:sz="0" w:space="0" w:color="auto"/>
      </w:divBdr>
    </w:div>
    <w:div w:id="1471897255">
      <w:bodyDiv w:val="1"/>
      <w:marLeft w:val="0"/>
      <w:marRight w:val="0"/>
      <w:marTop w:val="0"/>
      <w:marBottom w:val="0"/>
      <w:divBdr>
        <w:top w:val="none" w:sz="0" w:space="0" w:color="auto"/>
        <w:left w:val="none" w:sz="0" w:space="0" w:color="auto"/>
        <w:bottom w:val="none" w:sz="0" w:space="0" w:color="auto"/>
        <w:right w:val="none" w:sz="0" w:space="0" w:color="auto"/>
      </w:divBdr>
    </w:div>
    <w:div w:id="1471901232">
      <w:bodyDiv w:val="1"/>
      <w:marLeft w:val="0"/>
      <w:marRight w:val="0"/>
      <w:marTop w:val="0"/>
      <w:marBottom w:val="0"/>
      <w:divBdr>
        <w:top w:val="none" w:sz="0" w:space="0" w:color="auto"/>
        <w:left w:val="none" w:sz="0" w:space="0" w:color="auto"/>
        <w:bottom w:val="none" w:sz="0" w:space="0" w:color="auto"/>
        <w:right w:val="none" w:sz="0" w:space="0" w:color="auto"/>
      </w:divBdr>
    </w:div>
    <w:div w:id="1471901877">
      <w:bodyDiv w:val="1"/>
      <w:marLeft w:val="0"/>
      <w:marRight w:val="0"/>
      <w:marTop w:val="0"/>
      <w:marBottom w:val="0"/>
      <w:divBdr>
        <w:top w:val="none" w:sz="0" w:space="0" w:color="auto"/>
        <w:left w:val="none" w:sz="0" w:space="0" w:color="auto"/>
        <w:bottom w:val="none" w:sz="0" w:space="0" w:color="auto"/>
        <w:right w:val="none" w:sz="0" w:space="0" w:color="auto"/>
      </w:divBdr>
    </w:div>
    <w:div w:id="1471946320">
      <w:bodyDiv w:val="1"/>
      <w:marLeft w:val="0"/>
      <w:marRight w:val="0"/>
      <w:marTop w:val="0"/>
      <w:marBottom w:val="0"/>
      <w:divBdr>
        <w:top w:val="none" w:sz="0" w:space="0" w:color="auto"/>
        <w:left w:val="none" w:sz="0" w:space="0" w:color="auto"/>
        <w:bottom w:val="none" w:sz="0" w:space="0" w:color="auto"/>
        <w:right w:val="none" w:sz="0" w:space="0" w:color="auto"/>
      </w:divBdr>
    </w:div>
    <w:div w:id="1472165954">
      <w:bodyDiv w:val="1"/>
      <w:marLeft w:val="0"/>
      <w:marRight w:val="0"/>
      <w:marTop w:val="0"/>
      <w:marBottom w:val="0"/>
      <w:divBdr>
        <w:top w:val="none" w:sz="0" w:space="0" w:color="auto"/>
        <w:left w:val="none" w:sz="0" w:space="0" w:color="auto"/>
        <w:bottom w:val="none" w:sz="0" w:space="0" w:color="auto"/>
        <w:right w:val="none" w:sz="0" w:space="0" w:color="auto"/>
      </w:divBdr>
    </w:div>
    <w:div w:id="1472210531">
      <w:bodyDiv w:val="1"/>
      <w:marLeft w:val="0"/>
      <w:marRight w:val="0"/>
      <w:marTop w:val="0"/>
      <w:marBottom w:val="0"/>
      <w:divBdr>
        <w:top w:val="none" w:sz="0" w:space="0" w:color="auto"/>
        <w:left w:val="none" w:sz="0" w:space="0" w:color="auto"/>
        <w:bottom w:val="none" w:sz="0" w:space="0" w:color="auto"/>
        <w:right w:val="none" w:sz="0" w:space="0" w:color="auto"/>
      </w:divBdr>
    </w:div>
    <w:div w:id="1472333526">
      <w:bodyDiv w:val="1"/>
      <w:marLeft w:val="0"/>
      <w:marRight w:val="0"/>
      <w:marTop w:val="0"/>
      <w:marBottom w:val="0"/>
      <w:divBdr>
        <w:top w:val="none" w:sz="0" w:space="0" w:color="auto"/>
        <w:left w:val="none" w:sz="0" w:space="0" w:color="auto"/>
        <w:bottom w:val="none" w:sz="0" w:space="0" w:color="auto"/>
        <w:right w:val="none" w:sz="0" w:space="0" w:color="auto"/>
      </w:divBdr>
    </w:div>
    <w:div w:id="1472399796">
      <w:bodyDiv w:val="1"/>
      <w:marLeft w:val="0"/>
      <w:marRight w:val="0"/>
      <w:marTop w:val="0"/>
      <w:marBottom w:val="0"/>
      <w:divBdr>
        <w:top w:val="none" w:sz="0" w:space="0" w:color="auto"/>
        <w:left w:val="none" w:sz="0" w:space="0" w:color="auto"/>
        <w:bottom w:val="none" w:sz="0" w:space="0" w:color="auto"/>
        <w:right w:val="none" w:sz="0" w:space="0" w:color="auto"/>
      </w:divBdr>
    </w:div>
    <w:div w:id="1472477733">
      <w:bodyDiv w:val="1"/>
      <w:marLeft w:val="0"/>
      <w:marRight w:val="0"/>
      <w:marTop w:val="0"/>
      <w:marBottom w:val="0"/>
      <w:divBdr>
        <w:top w:val="none" w:sz="0" w:space="0" w:color="auto"/>
        <w:left w:val="none" w:sz="0" w:space="0" w:color="auto"/>
        <w:bottom w:val="none" w:sz="0" w:space="0" w:color="auto"/>
        <w:right w:val="none" w:sz="0" w:space="0" w:color="auto"/>
      </w:divBdr>
    </w:div>
    <w:div w:id="1472480824">
      <w:bodyDiv w:val="1"/>
      <w:marLeft w:val="0"/>
      <w:marRight w:val="0"/>
      <w:marTop w:val="0"/>
      <w:marBottom w:val="0"/>
      <w:divBdr>
        <w:top w:val="none" w:sz="0" w:space="0" w:color="auto"/>
        <w:left w:val="none" w:sz="0" w:space="0" w:color="auto"/>
        <w:bottom w:val="none" w:sz="0" w:space="0" w:color="auto"/>
        <w:right w:val="none" w:sz="0" w:space="0" w:color="auto"/>
      </w:divBdr>
    </w:div>
    <w:div w:id="1472554062">
      <w:bodyDiv w:val="1"/>
      <w:marLeft w:val="0"/>
      <w:marRight w:val="0"/>
      <w:marTop w:val="0"/>
      <w:marBottom w:val="0"/>
      <w:divBdr>
        <w:top w:val="none" w:sz="0" w:space="0" w:color="auto"/>
        <w:left w:val="none" w:sz="0" w:space="0" w:color="auto"/>
        <w:bottom w:val="none" w:sz="0" w:space="0" w:color="auto"/>
        <w:right w:val="none" w:sz="0" w:space="0" w:color="auto"/>
      </w:divBdr>
    </w:div>
    <w:div w:id="1472557512">
      <w:bodyDiv w:val="1"/>
      <w:marLeft w:val="0"/>
      <w:marRight w:val="0"/>
      <w:marTop w:val="0"/>
      <w:marBottom w:val="0"/>
      <w:divBdr>
        <w:top w:val="none" w:sz="0" w:space="0" w:color="auto"/>
        <w:left w:val="none" w:sz="0" w:space="0" w:color="auto"/>
        <w:bottom w:val="none" w:sz="0" w:space="0" w:color="auto"/>
        <w:right w:val="none" w:sz="0" w:space="0" w:color="auto"/>
      </w:divBdr>
    </w:div>
    <w:div w:id="1472675462">
      <w:bodyDiv w:val="1"/>
      <w:marLeft w:val="0"/>
      <w:marRight w:val="0"/>
      <w:marTop w:val="0"/>
      <w:marBottom w:val="0"/>
      <w:divBdr>
        <w:top w:val="none" w:sz="0" w:space="0" w:color="auto"/>
        <w:left w:val="none" w:sz="0" w:space="0" w:color="auto"/>
        <w:bottom w:val="none" w:sz="0" w:space="0" w:color="auto"/>
        <w:right w:val="none" w:sz="0" w:space="0" w:color="auto"/>
      </w:divBdr>
    </w:div>
    <w:div w:id="1472677061">
      <w:bodyDiv w:val="1"/>
      <w:marLeft w:val="0"/>
      <w:marRight w:val="0"/>
      <w:marTop w:val="0"/>
      <w:marBottom w:val="0"/>
      <w:divBdr>
        <w:top w:val="none" w:sz="0" w:space="0" w:color="auto"/>
        <w:left w:val="none" w:sz="0" w:space="0" w:color="auto"/>
        <w:bottom w:val="none" w:sz="0" w:space="0" w:color="auto"/>
        <w:right w:val="none" w:sz="0" w:space="0" w:color="auto"/>
      </w:divBdr>
    </w:div>
    <w:div w:id="1472746537">
      <w:bodyDiv w:val="1"/>
      <w:marLeft w:val="0"/>
      <w:marRight w:val="0"/>
      <w:marTop w:val="0"/>
      <w:marBottom w:val="0"/>
      <w:divBdr>
        <w:top w:val="none" w:sz="0" w:space="0" w:color="auto"/>
        <w:left w:val="none" w:sz="0" w:space="0" w:color="auto"/>
        <w:bottom w:val="none" w:sz="0" w:space="0" w:color="auto"/>
        <w:right w:val="none" w:sz="0" w:space="0" w:color="auto"/>
      </w:divBdr>
    </w:div>
    <w:div w:id="1472790857">
      <w:bodyDiv w:val="1"/>
      <w:marLeft w:val="0"/>
      <w:marRight w:val="0"/>
      <w:marTop w:val="0"/>
      <w:marBottom w:val="0"/>
      <w:divBdr>
        <w:top w:val="none" w:sz="0" w:space="0" w:color="auto"/>
        <w:left w:val="none" w:sz="0" w:space="0" w:color="auto"/>
        <w:bottom w:val="none" w:sz="0" w:space="0" w:color="auto"/>
        <w:right w:val="none" w:sz="0" w:space="0" w:color="auto"/>
      </w:divBdr>
    </w:div>
    <w:div w:id="1472795495">
      <w:bodyDiv w:val="1"/>
      <w:marLeft w:val="0"/>
      <w:marRight w:val="0"/>
      <w:marTop w:val="0"/>
      <w:marBottom w:val="0"/>
      <w:divBdr>
        <w:top w:val="none" w:sz="0" w:space="0" w:color="auto"/>
        <w:left w:val="none" w:sz="0" w:space="0" w:color="auto"/>
        <w:bottom w:val="none" w:sz="0" w:space="0" w:color="auto"/>
        <w:right w:val="none" w:sz="0" w:space="0" w:color="auto"/>
      </w:divBdr>
    </w:div>
    <w:div w:id="1472819619">
      <w:bodyDiv w:val="1"/>
      <w:marLeft w:val="0"/>
      <w:marRight w:val="0"/>
      <w:marTop w:val="0"/>
      <w:marBottom w:val="0"/>
      <w:divBdr>
        <w:top w:val="none" w:sz="0" w:space="0" w:color="auto"/>
        <w:left w:val="none" w:sz="0" w:space="0" w:color="auto"/>
        <w:bottom w:val="none" w:sz="0" w:space="0" w:color="auto"/>
        <w:right w:val="none" w:sz="0" w:space="0" w:color="auto"/>
      </w:divBdr>
    </w:div>
    <w:div w:id="1472821749">
      <w:bodyDiv w:val="1"/>
      <w:marLeft w:val="0"/>
      <w:marRight w:val="0"/>
      <w:marTop w:val="0"/>
      <w:marBottom w:val="0"/>
      <w:divBdr>
        <w:top w:val="none" w:sz="0" w:space="0" w:color="auto"/>
        <w:left w:val="none" w:sz="0" w:space="0" w:color="auto"/>
        <w:bottom w:val="none" w:sz="0" w:space="0" w:color="auto"/>
        <w:right w:val="none" w:sz="0" w:space="0" w:color="auto"/>
      </w:divBdr>
    </w:div>
    <w:div w:id="1472865238">
      <w:bodyDiv w:val="1"/>
      <w:marLeft w:val="0"/>
      <w:marRight w:val="0"/>
      <w:marTop w:val="0"/>
      <w:marBottom w:val="0"/>
      <w:divBdr>
        <w:top w:val="none" w:sz="0" w:space="0" w:color="auto"/>
        <w:left w:val="none" w:sz="0" w:space="0" w:color="auto"/>
        <w:bottom w:val="none" w:sz="0" w:space="0" w:color="auto"/>
        <w:right w:val="none" w:sz="0" w:space="0" w:color="auto"/>
      </w:divBdr>
    </w:div>
    <w:div w:id="1472867971">
      <w:bodyDiv w:val="1"/>
      <w:marLeft w:val="0"/>
      <w:marRight w:val="0"/>
      <w:marTop w:val="0"/>
      <w:marBottom w:val="0"/>
      <w:divBdr>
        <w:top w:val="none" w:sz="0" w:space="0" w:color="auto"/>
        <w:left w:val="none" w:sz="0" w:space="0" w:color="auto"/>
        <w:bottom w:val="none" w:sz="0" w:space="0" w:color="auto"/>
        <w:right w:val="none" w:sz="0" w:space="0" w:color="auto"/>
      </w:divBdr>
    </w:div>
    <w:div w:id="1472942704">
      <w:bodyDiv w:val="1"/>
      <w:marLeft w:val="0"/>
      <w:marRight w:val="0"/>
      <w:marTop w:val="0"/>
      <w:marBottom w:val="0"/>
      <w:divBdr>
        <w:top w:val="none" w:sz="0" w:space="0" w:color="auto"/>
        <w:left w:val="none" w:sz="0" w:space="0" w:color="auto"/>
        <w:bottom w:val="none" w:sz="0" w:space="0" w:color="auto"/>
        <w:right w:val="none" w:sz="0" w:space="0" w:color="auto"/>
      </w:divBdr>
    </w:div>
    <w:div w:id="1473064010">
      <w:bodyDiv w:val="1"/>
      <w:marLeft w:val="0"/>
      <w:marRight w:val="0"/>
      <w:marTop w:val="0"/>
      <w:marBottom w:val="0"/>
      <w:divBdr>
        <w:top w:val="none" w:sz="0" w:space="0" w:color="auto"/>
        <w:left w:val="none" w:sz="0" w:space="0" w:color="auto"/>
        <w:bottom w:val="none" w:sz="0" w:space="0" w:color="auto"/>
        <w:right w:val="none" w:sz="0" w:space="0" w:color="auto"/>
      </w:divBdr>
    </w:div>
    <w:div w:id="1473133111">
      <w:bodyDiv w:val="1"/>
      <w:marLeft w:val="0"/>
      <w:marRight w:val="0"/>
      <w:marTop w:val="0"/>
      <w:marBottom w:val="0"/>
      <w:divBdr>
        <w:top w:val="none" w:sz="0" w:space="0" w:color="auto"/>
        <w:left w:val="none" w:sz="0" w:space="0" w:color="auto"/>
        <w:bottom w:val="none" w:sz="0" w:space="0" w:color="auto"/>
        <w:right w:val="none" w:sz="0" w:space="0" w:color="auto"/>
      </w:divBdr>
    </w:div>
    <w:div w:id="1473212959">
      <w:bodyDiv w:val="1"/>
      <w:marLeft w:val="0"/>
      <w:marRight w:val="0"/>
      <w:marTop w:val="0"/>
      <w:marBottom w:val="0"/>
      <w:divBdr>
        <w:top w:val="none" w:sz="0" w:space="0" w:color="auto"/>
        <w:left w:val="none" w:sz="0" w:space="0" w:color="auto"/>
        <w:bottom w:val="none" w:sz="0" w:space="0" w:color="auto"/>
        <w:right w:val="none" w:sz="0" w:space="0" w:color="auto"/>
      </w:divBdr>
    </w:div>
    <w:div w:id="1473214738">
      <w:bodyDiv w:val="1"/>
      <w:marLeft w:val="0"/>
      <w:marRight w:val="0"/>
      <w:marTop w:val="0"/>
      <w:marBottom w:val="0"/>
      <w:divBdr>
        <w:top w:val="none" w:sz="0" w:space="0" w:color="auto"/>
        <w:left w:val="none" w:sz="0" w:space="0" w:color="auto"/>
        <w:bottom w:val="none" w:sz="0" w:space="0" w:color="auto"/>
        <w:right w:val="none" w:sz="0" w:space="0" w:color="auto"/>
      </w:divBdr>
    </w:div>
    <w:div w:id="1473252765">
      <w:bodyDiv w:val="1"/>
      <w:marLeft w:val="0"/>
      <w:marRight w:val="0"/>
      <w:marTop w:val="0"/>
      <w:marBottom w:val="0"/>
      <w:divBdr>
        <w:top w:val="none" w:sz="0" w:space="0" w:color="auto"/>
        <w:left w:val="none" w:sz="0" w:space="0" w:color="auto"/>
        <w:bottom w:val="none" w:sz="0" w:space="0" w:color="auto"/>
        <w:right w:val="none" w:sz="0" w:space="0" w:color="auto"/>
      </w:divBdr>
    </w:div>
    <w:div w:id="1473324705">
      <w:bodyDiv w:val="1"/>
      <w:marLeft w:val="0"/>
      <w:marRight w:val="0"/>
      <w:marTop w:val="0"/>
      <w:marBottom w:val="0"/>
      <w:divBdr>
        <w:top w:val="none" w:sz="0" w:space="0" w:color="auto"/>
        <w:left w:val="none" w:sz="0" w:space="0" w:color="auto"/>
        <w:bottom w:val="none" w:sz="0" w:space="0" w:color="auto"/>
        <w:right w:val="none" w:sz="0" w:space="0" w:color="auto"/>
      </w:divBdr>
    </w:div>
    <w:div w:id="1473324710">
      <w:bodyDiv w:val="1"/>
      <w:marLeft w:val="0"/>
      <w:marRight w:val="0"/>
      <w:marTop w:val="0"/>
      <w:marBottom w:val="0"/>
      <w:divBdr>
        <w:top w:val="none" w:sz="0" w:space="0" w:color="auto"/>
        <w:left w:val="none" w:sz="0" w:space="0" w:color="auto"/>
        <w:bottom w:val="none" w:sz="0" w:space="0" w:color="auto"/>
        <w:right w:val="none" w:sz="0" w:space="0" w:color="auto"/>
      </w:divBdr>
    </w:div>
    <w:div w:id="1473330352">
      <w:bodyDiv w:val="1"/>
      <w:marLeft w:val="0"/>
      <w:marRight w:val="0"/>
      <w:marTop w:val="0"/>
      <w:marBottom w:val="0"/>
      <w:divBdr>
        <w:top w:val="none" w:sz="0" w:space="0" w:color="auto"/>
        <w:left w:val="none" w:sz="0" w:space="0" w:color="auto"/>
        <w:bottom w:val="none" w:sz="0" w:space="0" w:color="auto"/>
        <w:right w:val="none" w:sz="0" w:space="0" w:color="auto"/>
      </w:divBdr>
    </w:div>
    <w:div w:id="1473331674">
      <w:bodyDiv w:val="1"/>
      <w:marLeft w:val="0"/>
      <w:marRight w:val="0"/>
      <w:marTop w:val="0"/>
      <w:marBottom w:val="0"/>
      <w:divBdr>
        <w:top w:val="none" w:sz="0" w:space="0" w:color="auto"/>
        <w:left w:val="none" w:sz="0" w:space="0" w:color="auto"/>
        <w:bottom w:val="none" w:sz="0" w:space="0" w:color="auto"/>
        <w:right w:val="none" w:sz="0" w:space="0" w:color="auto"/>
      </w:divBdr>
    </w:div>
    <w:div w:id="1473404059">
      <w:bodyDiv w:val="1"/>
      <w:marLeft w:val="0"/>
      <w:marRight w:val="0"/>
      <w:marTop w:val="0"/>
      <w:marBottom w:val="0"/>
      <w:divBdr>
        <w:top w:val="none" w:sz="0" w:space="0" w:color="auto"/>
        <w:left w:val="none" w:sz="0" w:space="0" w:color="auto"/>
        <w:bottom w:val="none" w:sz="0" w:space="0" w:color="auto"/>
        <w:right w:val="none" w:sz="0" w:space="0" w:color="auto"/>
      </w:divBdr>
    </w:div>
    <w:div w:id="1473525007">
      <w:bodyDiv w:val="1"/>
      <w:marLeft w:val="0"/>
      <w:marRight w:val="0"/>
      <w:marTop w:val="0"/>
      <w:marBottom w:val="0"/>
      <w:divBdr>
        <w:top w:val="none" w:sz="0" w:space="0" w:color="auto"/>
        <w:left w:val="none" w:sz="0" w:space="0" w:color="auto"/>
        <w:bottom w:val="none" w:sz="0" w:space="0" w:color="auto"/>
        <w:right w:val="none" w:sz="0" w:space="0" w:color="auto"/>
      </w:divBdr>
    </w:div>
    <w:div w:id="1473593450">
      <w:bodyDiv w:val="1"/>
      <w:marLeft w:val="0"/>
      <w:marRight w:val="0"/>
      <w:marTop w:val="0"/>
      <w:marBottom w:val="0"/>
      <w:divBdr>
        <w:top w:val="none" w:sz="0" w:space="0" w:color="auto"/>
        <w:left w:val="none" w:sz="0" w:space="0" w:color="auto"/>
        <w:bottom w:val="none" w:sz="0" w:space="0" w:color="auto"/>
        <w:right w:val="none" w:sz="0" w:space="0" w:color="auto"/>
      </w:divBdr>
    </w:div>
    <w:div w:id="1473673335">
      <w:bodyDiv w:val="1"/>
      <w:marLeft w:val="0"/>
      <w:marRight w:val="0"/>
      <w:marTop w:val="0"/>
      <w:marBottom w:val="0"/>
      <w:divBdr>
        <w:top w:val="none" w:sz="0" w:space="0" w:color="auto"/>
        <w:left w:val="none" w:sz="0" w:space="0" w:color="auto"/>
        <w:bottom w:val="none" w:sz="0" w:space="0" w:color="auto"/>
        <w:right w:val="none" w:sz="0" w:space="0" w:color="auto"/>
      </w:divBdr>
    </w:div>
    <w:div w:id="1473710827">
      <w:bodyDiv w:val="1"/>
      <w:marLeft w:val="0"/>
      <w:marRight w:val="0"/>
      <w:marTop w:val="0"/>
      <w:marBottom w:val="0"/>
      <w:divBdr>
        <w:top w:val="none" w:sz="0" w:space="0" w:color="auto"/>
        <w:left w:val="none" w:sz="0" w:space="0" w:color="auto"/>
        <w:bottom w:val="none" w:sz="0" w:space="0" w:color="auto"/>
        <w:right w:val="none" w:sz="0" w:space="0" w:color="auto"/>
      </w:divBdr>
    </w:div>
    <w:div w:id="1473718079">
      <w:bodyDiv w:val="1"/>
      <w:marLeft w:val="0"/>
      <w:marRight w:val="0"/>
      <w:marTop w:val="0"/>
      <w:marBottom w:val="0"/>
      <w:divBdr>
        <w:top w:val="none" w:sz="0" w:space="0" w:color="auto"/>
        <w:left w:val="none" w:sz="0" w:space="0" w:color="auto"/>
        <w:bottom w:val="none" w:sz="0" w:space="0" w:color="auto"/>
        <w:right w:val="none" w:sz="0" w:space="0" w:color="auto"/>
      </w:divBdr>
    </w:div>
    <w:div w:id="1473718477">
      <w:bodyDiv w:val="1"/>
      <w:marLeft w:val="0"/>
      <w:marRight w:val="0"/>
      <w:marTop w:val="0"/>
      <w:marBottom w:val="0"/>
      <w:divBdr>
        <w:top w:val="none" w:sz="0" w:space="0" w:color="auto"/>
        <w:left w:val="none" w:sz="0" w:space="0" w:color="auto"/>
        <w:bottom w:val="none" w:sz="0" w:space="0" w:color="auto"/>
        <w:right w:val="none" w:sz="0" w:space="0" w:color="auto"/>
      </w:divBdr>
    </w:div>
    <w:div w:id="1473865461">
      <w:bodyDiv w:val="1"/>
      <w:marLeft w:val="0"/>
      <w:marRight w:val="0"/>
      <w:marTop w:val="0"/>
      <w:marBottom w:val="0"/>
      <w:divBdr>
        <w:top w:val="none" w:sz="0" w:space="0" w:color="auto"/>
        <w:left w:val="none" w:sz="0" w:space="0" w:color="auto"/>
        <w:bottom w:val="none" w:sz="0" w:space="0" w:color="auto"/>
        <w:right w:val="none" w:sz="0" w:space="0" w:color="auto"/>
      </w:divBdr>
    </w:div>
    <w:div w:id="1473869419">
      <w:bodyDiv w:val="1"/>
      <w:marLeft w:val="0"/>
      <w:marRight w:val="0"/>
      <w:marTop w:val="0"/>
      <w:marBottom w:val="0"/>
      <w:divBdr>
        <w:top w:val="none" w:sz="0" w:space="0" w:color="auto"/>
        <w:left w:val="none" w:sz="0" w:space="0" w:color="auto"/>
        <w:bottom w:val="none" w:sz="0" w:space="0" w:color="auto"/>
        <w:right w:val="none" w:sz="0" w:space="0" w:color="auto"/>
      </w:divBdr>
    </w:div>
    <w:div w:id="1473984359">
      <w:bodyDiv w:val="1"/>
      <w:marLeft w:val="0"/>
      <w:marRight w:val="0"/>
      <w:marTop w:val="0"/>
      <w:marBottom w:val="0"/>
      <w:divBdr>
        <w:top w:val="none" w:sz="0" w:space="0" w:color="auto"/>
        <w:left w:val="none" w:sz="0" w:space="0" w:color="auto"/>
        <w:bottom w:val="none" w:sz="0" w:space="0" w:color="auto"/>
        <w:right w:val="none" w:sz="0" w:space="0" w:color="auto"/>
      </w:divBdr>
    </w:div>
    <w:div w:id="1474105763">
      <w:bodyDiv w:val="1"/>
      <w:marLeft w:val="0"/>
      <w:marRight w:val="0"/>
      <w:marTop w:val="0"/>
      <w:marBottom w:val="0"/>
      <w:divBdr>
        <w:top w:val="none" w:sz="0" w:space="0" w:color="auto"/>
        <w:left w:val="none" w:sz="0" w:space="0" w:color="auto"/>
        <w:bottom w:val="none" w:sz="0" w:space="0" w:color="auto"/>
        <w:right w:val="none" w:sz="0" w:space="0" w:color="auto"/>
      </w:divBdr>
    </w:div>
    <w:div w:id="1474132931">
      <w:bodyDiv w:val="1"/>
      <w:marLeft w:val="0"/>
      <w:marRight w:val="0"/>
      <w:marTop w:val="0"/>
      <w:marBottom w:val="0"/>
      <w:divBdr>
        <w:top w:val="none" w:sz="0" w:space="0" w:color="auto"/>
        <w:left w:val="none" w:sz="0" w:space="0" w:color="auto"/>
        <w:bottom w:val="none" w:sz="0" w:space="0" w:color="auto"/>
        <w:right w:val="none" w:sz="0" w:space="0" w:color="auto"/>
      </w:divBdr>
    </w:div>
    <w:div w:id="1474255201">
      <w:bodyDiv w:val="1"/>
      <w:marLeft w:val="0"/>
      <w:marRight w:val="0"/>
      <w:marTop w:val="0"/>
      <w:marBottom w:val="0"/>
      <w:divBdr>
        <w:top w:val="none" w:sz="0" w:space="0" w:color="auto"/>
        <w:left w:val="none" w:sz="0" w:space="0" w:color="auto"/>
        <w:bottom w:val="none" w:sz="0" w:space="0" w:color="auto"/>
        <w:right w:val="none" w:sz="0" w:space="0" w:color="auto"/>
      </w:divBdr>
    </w:div>
    <w:div w:id="1474325272">
      <w:bodyDiv w:val="1"/>
      <w:marLeft w:val="0"/>
      <w:marRight w:val="0"/>
      <w:marTop w:val="0"/>
      <w:marBottom w:val="0"/>
      <w:divBdr>
        <w:top w:val="none" w:sz="0" w:space="0" w:color="auto"/>
        <w:left w:val="none" w:sz="0" w:space="0" w:color="auto"/>
        <w:bottom w:val="none" w:sz="0" w:space="0" w:color="auto"/>
        <w:right w:val="none" w:sz="0" w:space="0" w:color="auto"/>
      </w:divBdr>
    </w:div>
    <w:div w:id="1474373118">
      <w:bodyDiv w:val="1"/>
      <w:marLeft w:val="0"/>
      <w:marRight w:val="0"/>
      <w:marTop w:val="0"/>
      <w:marBottom w:val="0"/>
      <w:divBdr>
        <w:top w:val="none" w:sz="0" w:space="0" w:color="auto"/>
        <w:left w:val="none" w:sz="0" w:space="0" w:color="auto"/>
        <w:bottom w:val="none" w:sz="0" w:space="0" w:color="auto"/>
        <w:right w:val="none" w:sz="0" w:space="0" w:color="auto"/>
      </w:divBdr>
    </w:div>
    <w:div w:id="1474443048">
      <w:bodyDiv w:val="1"/>
      <w:marLeft w:val="0"/>
      <w:marRight w:val="0"/>
      <w:marTop w:val="0"/>
      <w:marBottom w:val="0"/>
      <w:divBdr>
        <w:top w:val="none" w:sz="0" w:space="0" w:color="auto"/>
        <w:left w:val="none" w:sz="0" w:space="0" w:color="auto"/>
        <w:bottom w:val="none" w:sz="0" w:space="0" w:color="auto"/>
        <w:right w:val="none" w:sz="0" w:space="0" w:color="auto"/>
      </w:divBdr>
    </w:div>
    <w:div w:id="1474448909">
      <w:bodyDiv w:val="1"/>
      <w:marLeft w:val="0"/>
      <w:marRight w:val="0"/>
      <w:marTop w:val="0"/>
      <w:marBottom w:val="0"/>
      <w:divBdr>
        <w:top w:val="none" w:sz="0" w:space="0" w:color="auto"/>
        <w:left w:val="none" w:sz="0" w:space="0" w:color="auto"/>
        <w:bottom w:val="none" w:sz="0" w:space="0" w:color="auto"/>
        <w:right w:val="none" w:sz="0" w:space="0" w:color="auto"/>
      </w:divBdr>
    </w:div>
    <w:div w:id="1474641259">
      <w:bodyDiv w:val="1"/>
      <w:marLeft w:val="0"/>
      <w:marRight w:val="0"/>
      <w:marTop w:val="0"/>
      <w:marBottom w:val="0"/>
      <w:divBdr>
        <w:top w:val="none" w:sz="0" w:space="0" w:color="auto"/>
        <w:left w:val="none" w:sz="0" w:space="0" w:color="auto"/>
        <w:bottom w:val="none" w:sz="0" w:space="0" w:color="auto"/>
        <w:right w:val="none" w:sz="0" w:space="0" w:color="auto"/>
      </w:divBdr>
    </w:div>
    <w:div w:id="1474711870">
      <w:bodyDiv w:val="1"/>
      <w:marLeft w:val="0"/>
      <w:marRight w:val="0"/>
      <w:marTop w:val="0"/>
      <w:marBottom w:val="0"/>
      <w:divBdr>
        <w:top w:val="none" w:sz="0" w:space="0" w:color="auto"/>
        <w:left w:val="none" w:sz="0" w:space="0" w:color="auto"/>
        <w:bottom w:val="none" w:sz="0" w:space="0" w:color="auto"/>
        <w:right w:val="none" w:sz="0" w:space="0" w:color="auto"/>
      </w:divBdr>
    </w:div>
    <w:div w:id="1474760586">
      <w:bodyDiv w:val="1"/>
      <w:marLeft w:val="0"/>
      <w:marRight w:val="0"/>
      <w:marTop w:val="0"/>
      <w:marBottom w:val="0"/>
      <w:divBdr>
        <w:top w:val="none" w:sz="0" w:space="0" w:color="auto"/>
        <w:left w:val="none" w:sz="0" w:space="0" w:color="auto"/>
        <w:bottom w:val="none" w:sz="0" w:space="0" w:color="auto"/>
        <w:right w:val="none" w:sz="0" w:space="0" w:color="auto"/>
      </w:divBdr>
    </w:div>
    <w:div w:id="1474786994">
      <w:bodyDiv w:val="1"/>
      <w:marLeft w:val="0"/>
      <w:marRight w:val="0"/>
      <w:marTop w:val="0"/>
      <w:marBottom w:val="0"/>
      <w:divBdr>
        <w:top w:val="none" w:sz="0" w:space="0" w:color="auto"/>
        <w:left w:val="none" w:sz="0" w:space="0" w:color="auto"/>
        <w:bottom w:val="none" w:sz="0" w:space="0" w:color="auto"/>
        <w:right w:val="none" w:sz="0" w:space="0" w:color="auto"/>
      </w:divBdr>
    </w:div>
    <w:div w:id="1474978276">
      <w:bodyDiv w:val="1"/>
      <w:marLeft w:val="0"/>
      <w:marRight w:val="0"/>
      <w:marTop w:val="0"/>
      <w:marBottom w:val="0"/>
      <w:divBdr>
        <w:top w:val="none" w:sz="0" w:space="0" w:color="auto"/>
        <w:left w:val="none" w:sz="0" w:space="0" w:color="auto"/>
        <w:bottom w:val="none" w:sz="0" w:space="0" w:color="auto"/>
        <w:right w:val="none" w:sz="0" w:space="0" w:color="auto"/>
      </w:divBdr>
    </w:div>
    <w:div w:id="1475100747">
      <w:bodyDiv w:val="1"/>
      <w:marLeft w:val="0"/>
      <w:marRight w:val="0"/>
      <w:marTop w:val="0"/>
      <w:marBottom w:val="0"/>
      <w:divBdr>
        <w:top w:val="none" w:sz="0" w:space="0" w:color="auto"/>
        <w:left w:val="none" w:sz="0" w:space="0" w:color="auto"/>
        <w:bottom w:val="none" w:sz="0" w:space="0" w:color="auto"/>
        <w:right w:val="none" w:sz="0" w:space="0" w:color="auto"/>
      </w:divBdr>
    </w:div>
    <w:div w:id="1475217882">
      <w:bodyDiv w:val="1"/>
      <w:marLeft w:val="0"/>
      <w:marRight w:val="0"/>
      <w:marTop w:val="0"/>
      <w:marBottom w:val="0"/>
      <w:divBdr>
        <w:top w:val="none" w:sz="0" w:space="0" w:color="auto"/>
        <w:left w:val="none" w:sz="0" w:space="0" w:color="auto"/>
        <w:bottom w:val="none" w:sz="0" w:space="0" w:color="auto"/>
        <w:right w:val="none" w:sz="0" w:space="0" w:color="auto"/>
      </w:divBdr>
    </w:div>
    <w:div w:id="1475221620">
      <w:bodyDiv w:val="1"/>
      <w:marLeft w:val="0"/>
      <w:marRight w:val="0"/>
      <w:marTop w:val="0"/>
      <w:marBottom w:val="0"/>
      <w:divBdr>
        <w:top w:val="none" w:sz="0" w:space="0" w:color="auto"/>
        <w:left w:val="none" w:sz="0" w:space="0" w:color="auto"/>
        <w:bottom w:val="none" w:sz="0" w:space="0" w:color="auto"/>
        <w:right w:val="none" w:sz="0" w:space="0" w:color="auto"/>
      </w:divBdr>
    </w:div>
    <w:div w:id="1475365985">
      <w:bodyDiv w:val="1"/>
      <w:marLeft w:val="0"/>
      <w:marRight w:val="0"/>
      <w:marTop w:val="0"/>
      <w:marBottom w:val="0"/>
      <w:divBdr>
        <w:top w:val="none" w:sz="0" w:space="0" w:color="auto"/>
        <w:left w:val="none" w:sz="0" w:space="0" w:color="auto"/>
        <w:bottom w:val="none" w:sz="0" w:space="0" w:color="auto"/>
        <w:right w:val="none" w:sz="0" w:space="0" w:color="auto"/>
      </w:divBdr>
    </w:div>
    <w:div w:id="1475486852">
      <w:bodyDiv w:val="1"/>
      <w:marLeft w:val="0"/>
      <w:marRight w:val="0"/>
      <w:marTop w:val="0"/>
      <w:marBottom w:val="0"/>
      <w:divBdr>
        <w:top w:val="none" w:sz="0" w:space="0" w:color="auto"/>
        <w:left w:val="none" w:sz="0" w:space="0" w:color="auto"/>
        <w:bottom w:val="none" w:sz="0" w:space="0" w:color="auto"/>
        <w:right w:val="none" w:sz="0" w:space="0" w:color="auto"/>
      </w:divBdr>
    </w:div>
    <w:div w:id="1475487033">
      <w:bodyDiv w:val="1"/>
      <w:marLeft w:val="0"/>
      <w:marRight w:val="0"/>
      <w:marTop w:val="0"/>
      <w:marBottom w:val="0"/>
      <w:divBdr>
        <w:top w:val="none" w:sz="0" w:space="0" w:color="auto"/>
        <w:left w:val="none" w:sz="0" w:space="0" w:color="auto"/>
        <w:bottom w:val="none" w:sz="0" w:space="0" w:color="auto"/>
        <w:right w:val="none" w:sz="0" w:space="0" w:color="auto"/>
      </w:divBdr>
    </w:div>
    <w:div w:id="1475559026">
      <w:bodyDiv w:val="1"/>
      <w:marLeft w:val="0"/>
      <w:marRight w:val="0"/>
      <w:marTop w:val="0"/>
      <w:marBottom w:val="0"/>
      <w:divBdr>
        <w:top w:val="none" w:sz="0" w:space="0" w:color="auto"/>
        <w:left w:val="none" w:sz="0" w:space="0" w:color="auto"/>
        <w:bottom w:val="none" w:sz="0" w:space="0" w:color="auto"/>
        <w:right w:val="none" w:sz="0" w:space="0" w:color="auto"/>
      </w:divBdr>
    </w:div>
    <w:div w:id="1475560620">
      <w:bodyDiv w:val="1"/>
      <w:marLeft w:val="0"/>
      <w:marRight w:val="0"/>
      <w:marTop w:val="0"/>
      <w:marBottom w:val="0"/>
      <w:divBdr>
        <w:top w:val="none" w:sz="0" w:space="0" w:color="auto"/>
        <w:left w:val="none" w:sz="0" w:space="0" w:color="auto"/>
        <w:bottom w:val="none" w:sz="0" w:space="0" w:color="auto"/>
        <w:right w:val="none" w:sz="0" w:space="0" w:color="auto"/>
      </w:divBdr>
    </w:div>
    <w:div w:id="1475563417">
      <w:bodyDiv w:val="1"/>
      <w:marLeft w:val="0"/>
      <w:marRight w:val="0"/>
      <w:marTop w:val="0"/>
      <w:marBottom w:val="0"/>
      <w:divBdr>
        <w:top w:val="none" w:sz="0" w:space="0" w:color="auto"/>
        <w:left w:val="none" w:sz="0" w:space="0" w:color="auto"/>
        <w:bottom w:val="none" w:sz="0" w:space="0" w:color="auto"/>
        <w:right w:val="none" w:sz="0" w:space="0" w:color="auto"/>
      </w:divBdr>
    </w:div>
    <w:div w:id="1475639224">
      <w:bodyDiv w:val="1"/>
      <w:marLeft w:val="0"/>
      <w:marRight w:val="0"/>
      <w:marTop w:val="0"/>
      <w:marBottom w:val="0"/>
      <w:divBdr>
        <w:top w:val="none" w:sz="0" w:space="0" w:color="auto"/>
        <w:left w:val="none" w:sz="0" w:space="0" w:color="auto"/>
        <w:bottom w:val="none" w:sz="0" w:space="0" w:color="auto"/>
        <w:right w:val="none" w:sz="0" w:space="0" w:color="auto"/>
      </w:divBdr>
    </w:div>
    <w:div w:id="1475684464">
      <w:bodyDiv w:val="1"/>
      <w:marLeft w:val="0"/>
      <w:marRight w:val="0"/>
      <w:marTop w:val="0"/>
      <w:marBottom w:val="0"/>
      <w:divBdr>
        <w:top w:val="none" w:sz="0" w:space="0" w:color="auto"/>
        <w:left w:val="none" w:sz="0" w:space="0" w:color="auto"/>
        <w:bottom w:val="none" w:sz="0" w:space="0" w:color="auto"/>
        <w:right w:val="none" w:sz="0" w:space="0" w:color="auto"/>
      </w:divBdr>
    </w:div>
    <w:div w:id="1475753914">
      <w:bodyDiv w:val="1"/>
      <w:marLeft w:val="0"/>
      <w:marRight w:val="0"/>
      <w:marTop w:val="0"/>
      <w:marBottom w:val="0"/>
      <w:divBdr>
        <w:top w:val="none" w:sz="0" w:space="0" w:color="auto"/>
        <w:left w:val="none" w:sz="0" w:space="0" w:color="auto"/>
        <w:bottom w:val="none" w:sz="0" w:space="0" w:color="auto"/>
        <w:right w:val="none" w:sz="0" w:space="0" w:color="auto"/>
      </w:divBdr>
    </w:div>
    <w:div w:id="1475758656">
      <w:bodyDiv w:val="1"/>
      <w:marLeft w:val="0"/>
      <w:marRight w:val="0"/>
      <w:marTop w:val="0"/>
      <w:marBottom w:val="0"/>
      <w:divBdr>
        <w:top w:val="none" w:sz="0" w:space="0" w:color="auto"/>
        <w:left w:val="none" w:sz="0" w:space="0" w:color="auto"/>
        <w:bottom w:val="none" w:sz="0" w:space="0" w:color="auto"/>
        <w:right w:val="none" w:sz="0" w:space="0" w:color="auto"/>
      </w:divBdr>
    </w:div>
    <w:div w:id="1475830741">
      <w:bodyDiv w:val="1"/>
      <w:marLeft w:val="0"/>
      <w:marRight w:val="0"/>
      <w:marTop w:val="0"/>
      <w:marBottom w:val="0"/>
      <w:divBdr>
        <w:top w:val="none" w:sz="0" w:space="0" w:color="auto"/>
        <w:left w:val="none" w:sz="0" w:space="0" w:color="auto"/>
        <w:bottom w:val="none" w:sz="0" w:space="0" w:color="auto"/>
        <w:right w:val="none" w:sz="0" w:space="0" w:color="auto"/>
      </w:divBdr>
    </w:div>
    <w:div w:id="1475832006">
      <w:bodyDiv w:val="1"/>
      <w:marLeft w:val="0"/>
      <w:marRight w:val="0"/>
      <w:marTop w:val="0"/>
      <w:marBottom w:val="0"/>
      <w:divBdr>
        <w:top w:val="none" w:sz="0" w:space="0" w:color="auto"/>
        <w:left w:val="none" w:sz="0" w:space="0" w:color="auto"/>
        <w:bottom w:val="none" w:sz="0" w:space="0" w:color="auto"/>
        <w:right w:val="none" w:sz="0" w:space="0" w:color="auto"/>
      </w:divBdr>
    </w:div>
    <w:div w:id="1475873299">
      <w:bodyDiv w:val="1"/>
      <w:marLeft w:val="0"/>
      <w:marRight w:val="0"/>
      <w:marTop w:val="0"/>
      <w:marBottom w:val="0"/>
      <w:divBdr>
        <w:top w:val="none" w:sz="0" w:space="0" w:color="auto"/>
        <w:left w:val="none" w:sz="0" w:space="0" w:color="auto"/>
        <w:bottom w:val="none" w:sz="0" w:space="0" w:color="auto"/>
        <w:right w:val="none" w:sz="0" w:space="0" w:color="auto"/>
      </w:divBdr>
    </w:div>
    <w:div w:id="1476071710">
      <w:bodyDiv w:val="1"/>
      <w:marLeft w:val="0"/>
      <w:marRight w:val="0"/>
      <w:marTop w:val="0"/>
      <w:marBottom w:val="0"/>
      <w:divBdr>
        <w:top w:val="none" w:sz="0" w:space="0" w:color="auto"/>
        <w:left w:val="none" w:sz="0" w:space="0" w:color="auto"/>
        <w:bottom w:val="none" w:sz="0" w:space="0" w:color="auto"/>
        <w:right w:val="none" w:sz="0" w:space="0" w:color="auto"/>
      </w:divBdr>
    </w:div>
    <w:div w:id="1476216404">
      <w:bodyDiv w:val="1"/>
      <w:marLeft w:val="0"/>
      <w:marRight w:val="0"/>
      <w:marTop w:val="0"/>
      <w:marBottom w:val="0"/>
      <w:divBdr>
        <w:top w:val="none" w:sz="0" w:space="0" w:color="auto"/>
        <w:left w:val="none" w:sz="0" w:space="0" w:color="auto"/>
        <w:bottom w:val="none" w:sz="0" w:space="0" w:color="auto"/>
        <w:right w:val="none" w:sz="0" w:space="0" w:color="auto"/>
      </w:divBdr>
    </w:div>
    <w:div w:id="1476407368">
      <w:bodyDiv w:val="1"/>
      <w:marLeft w:val="0"/>
      <w:marRight w:val="0"/>
      <w:marTop w:val="0"/>
      <w:marBottom w:val="0"/>
      <w:divBdr>
        <w:top w:val="none" w:sz="0" w:space="0" w:color="auto"/>
        <w:left w:val="none" w:sz="0" w:space="0" w:color="auto"/>
        <w:bottom w:val="none" w:sz="0" w:space="0" w:color="auto"/>
        <w:right w:val="none" w:sz="0" w:space="0" w:color="auto"/>
      </w:divBdr>
    </w:div>
    <w:div w:id="1476485201">
      <w:bodyDiv w:val="1"/>
      <w:marLeft w:val="0"/>
      <w:marRight w:val="0"/>
      <w:marTop w:val="0"/>
      <w:marBottom w:val="0"/>
      <w:divBdr>
        <w:top w:val="none" w:sz="0" w:space="0" w:color="auto"/>
        <w:left w:val="none" w:sz="0" w:space="0" w:color="auto"/>
        <w:bottom w:val="none" w:sz="0" w:space="0" w:color="auto"/>
        <w:right w:val="none" w:sz="0" w:space="0" w:color="auto"/>
      </w:divBdr>
    </w:div>
    <w:div w:id="1476488396">
      <w:bodyDiv w:val="1"/>
      <w:marLeft w:val="0"/>
      <w:marRight w:val="0"/>
      <w:marTop w:val="0"/>
      <w:marBottom w:val="0"/>
      <w:divBdr>
        <w:top w:val="none" w:sz="0" w:space="0" w:color="auto"/>
        <w:left w:val="none" w:sz="0" w:space="0" w:color="auto"/>
        <w:bottom w:val="none" w:sz="0" w:space="0" w:color="auto"/>
        <w:right w:val="none" w:sz="0" w:space="0" w:color="auto"/>
      </w:divBdr>
    </w:div>
    <w:div w:id="1476530023">
      <w:bodyDiv w:val="1"/>
      <w:marLeft w:val="0"/>
      <w:marRight w:val="0"/>
      <w:marTop w:val="0"/>
      <w:marBottom w:val="0"/>
      <w:divBdr>
        <w:top w:val="none" w:sz="0" w:space="0" w:color="auto"/>
        <w:left w:val="none" w:sz="0" w:space="0" w:color="auto"/>
        <w:bottom w:val="none" w:sz="0" w:space="0" w:color="auto"/>
        <w:right w:val="none" w:sz="0" w:space="0" w:color="auto"/>
      </w:divBdr>
    </w:div>
    <w:div w:id="1476531751">
      <w:bodyDiv w:val="1"/>
      <w:marLeft w:val="0"/>
      <w:marRight w:val="0"/>
      <w:marTop w:val="0"/>
      <w:marBottom w:val="0"/>
      <w:divBdr>
        <w:top w:val="none" w:sz="0" w:space="0" w:color="auto"/>
        <w:left w:val="none" w:sz="0" w:space="0" w:color="auto"/>
        <w:bottom w:val="none" w:sz="0" w:space="0" w:color="auto"/>
        <w:right w:val="none" w:sz="0" w:space="0" w:color="auto"/>
      </w:divBdr>
    </w:div>
    <w:div w:id="1476682866">
      <w:bodyDiv w:val="1"/>
      <w:marLeft w:val="0"/>
      <w:marRight w:val="0"/>
      <w:marTop w:val="0"/>
      <w:marBottom w:val="0"/>
      <w:divBdr>
        <w:top w:val="none" w:sz="0" w:space="0" w:color="auto"/>
        <w:left w:val="none" w:sz="0" w:space="0" w:color="auto"/>
        <w:bottom w:val="none" w:sz="0" w:space="0" w:color="auto"/>
        <w:right w:val="none" w:sz="0" w:space="0" w:color="auto"/>
      </w:divBdr>
    </w:div>
    <w:div w:id="1476870882">
      <w:bodyDiv w:val="1"/>
      <w:marLeft w:val="0"/>
      <w:marRight w:val="0"/>
      <w:marTop w:val="0"/>
      <w:marBottom w:val="0"/>
      <w:divBdr>
        <w:top w:val="none" w:sz="0" w:space="0" w:color="auto"/>
        <w:left w:val="none" w:sz="0" w:space="0" w:color="auto"/>
        <w:bottom w:val="none" w:sz="0" w:space="0" w:color="auto"/>
        <w:right w:val="none" w:sz="0" w:space="0" w:color="auto"/>
      </w:divBdr>
    </w:div>
    <w:div w:id="1476875918">
      <w:bodyDiv w:val="1"/>
      <w:marLeft w:val="0"/>
      <w:marRight w:val="0"/>
      <w:marTop w:val="0"/>
      <w:marBottom w:val="0"/>
      <w:divBdr>
        <w:top w:val="none" w:sz="0" w:space="0" w:color="auto"/>
        <w:left w:val="none" w:sz="0" w:space="0" w:color="auto"/>
        <w:bottom w:val="none" w:sz="0" w:space="0" w:color="auto"/>
        <w:right w:val="none" w:sz="0" w:space="0" w:color="auto"/>
      </w:divBdr>
    </w:div>
    <w:div w:id="1477064737">
      <w:bodyDiv w:val="1"/>
      <w:marLeft w:val="0"/>
      <w:marRight w:val="0"/>
      <w:marTop w:val="0"/>
      <w:marBottom w:val="0"/>
      <w:divBdr>
        <w:top w:val="none" w:sz="0" w:space="0" w:color="auto"/>
        <w:left w:val="none" w:sz="0" w:space="0" w:color="auto"/>
        <w:bottom w:val="none" w:sz="0" w:space="0" w:color="auto"/>
        <w:right w:val="none" w:sz="0" w:space="0" w:color="auto"/>
      </w:divBdr>
    </w:div>
    <w:div w:id="1477070850">
      <w:bodyDiv w:val="1"/>
      <w:marLeft w:val="0"/>
      <w:marRight w:val="0"/>
      <w:marTop w:val="0"/>
      <w:marBottom w:val="0"/>
      <w:divBdr>
        <w:top w:val="none" w:sz="0" w:space="0" w:color="auto"/>
        <w:left w:val="none" w:sz="0" w:space="0" w:color="auto"/>
        <w:bottom w:val="none" w:sz="0" w:space="0" w:color="auto"/>
        <w:right w:val="none" w:sz="0" w:space="0" w:color="auto"/>
      </w:divBdr>
    </w:div>
    <w:div w:id="1477183095">
      <w:bodyDiv w:val="1"/>
      <w:marLeft w:val="0"/>
      <w:marRight w:val="0"/>
      <w:marTop w:val="0"/>
      <w:marBottom w:val="0"/>
      <w:divBdr>
        <w:top w:val="none" w:sz="0" w:space="0" w:color="auto"/>
        <w:left w:val="none" w:sz="0" w:space="0" w:color="auto"/>
        <w:bottom w:val="none" w:sz="0" w:space="0" w:color="auto"/>
        <w:right w:val="none" w:sz="0" w:space="0" w:color="auto"/>
      </w:divBdr>
    </w:div>
    <w:div w:id="1477256284">
      <w:bodyDiv w:val="1"/>
      <w:marLeft w:val="0"/>
      <w:marRight w:val="0"/>
      <w:marTop w:val="0"/>
      <w:marBottom w:val="0"/>
      <w:divBdr>
        <w:top w:val="none" w:sz="0" w:space="0" w:color="auto"/>
        <w:left w:val="none" w:sz="0" w:space="0" w:color="auto"/>
        <w:bottom w:val="none" w:sz="0" w:space="0" w:color="auto"/>
        <w:right w:val="none" w:sz="0" w:space="0" w:color="auto"/>
      </w:divBdr>
    </w:div>
    <w:div w:id="1477334574">
      <w:bodyDiv w:val="1"/>
      <w:marLeft w:val="0"/>
      <w:marRight w:val="0"/>
      <w:marTop w:val="0"/>
      <w:marBottom w:val="0"/>
      <w:divBdr>
        <w:top w:val="none" w:sz="0" w:space="0" w:color="auto"/>
        <w:left w:val="none" w:sz="0" w:space="0" w:color="auto"/>
        <w:bottom w:val="none" w:sz="0" w:space="0" w:color="auto"/>
        <w:right w:val="none" w:sz="0" w:space="0" w:color="auto"/>
      </w:divBdr>
    </w:div>
    <w:div w:id="1477334891">
      <w:bodyDiv w:val="1"/>
      <w:marLeft w:val="0"/>
      <w:marRight w:val="0"/>
      <w:marTop w:val="0"/>
      <w:marBottom w:val="0"/>
      <w:divBdr>
        <w:top w:val="none" w:sz="0" w:space="0" w:color="auto"/>
        <w:left w:val="none" w:sz="0" w:space="0" w:color="auto"/>
        <w:bottom w:val="none" w:sz="0" w:space="0" w:color="auto"/>
        <w:right w:val="none" w:sz="0" w:space="0" w:color="auto"/>
      </w:divBdr>
    </w:div>
    <w:div w:id="1477407269">
      <w:bodyDiv w:val="1"/>
      <w:marLeft w:val="0"/>
      <w:marRight w:val="0"/>
      <w:marTop w:val="0"/>
      <w:marBottom w:val="0"/>
      <w:divBdr>
        <w:top w:val="none" w:sz="0" w:space="0" w:color="auto"/>
        <w:left w:val="none" w:sz="0" w:space="0" w:color="auto"/>
        <w:bottom w:val="none" w:sz="0" w:space="0" w:color="auto"/>
        <w:right w:val="none" w:sz="0" w:space="0" w:color="auto"/>
      </w:divBdr>
    </w:div>
    <w:div w:id="1477603829">
      <w:bodyDiv w:val="1"/>
      <w:marLeft w:val="0"/>
      <w:marRight w:val="0"/>
      <w:marTop w:val="0"/>
      <w:marBottom w:val="0"/>
      <w:divBdr>
        <w:top w:val="none" w:sz="0" w:space="0" w:color="auto"/>
        <w:left w:val="none" w:sz="0" w:space="0" w:color="auto"/>
        <w:bottom w:val="none" w:sz="0" w:space="0" w:color="auto"/>
        <w:right w:val="none" w:sz="0" w:space="0" w:color="auto"/>
      </w:divBdr>
    </w:div>
    <w:div w:id="1477719967">
      <w:bodyDiv w:val="1"/>
      <w:marLeft w:val="0"/>
      <w:marRight w:val="0"/>
      <w:marTop w:val="0"/>
      <w:marBottom w:val="0"/>
      <w:divBdr>
        <w:top w:val="none" w:sz="0" w:space="0" w:color="auto"/>
        <w:left w:val="none" w:sz="0" w:space="0" w:color="auto"/>
        <w:bottom w:val="none" w:sz="0" w:space="0" w:color="auto"/>
        <w:right w:val="none" w:sz="0" w:space="0" w:color="auto"/>
      </w:divBdr>
    </w:div>
    <w:div w:id="1477795163">
      <w:bodyDiv w:val="1"/>
      <w:marLeft w:val="0"/>
      <w:marRight w:val="0"/>
      <w:marTop w:val="0"/>
      <w:marBottom w:val="0"/>
      <w:divBdr>
        <w:top w:val="none" w:sz="0" w:space="0" w:color="auto"/>
        <w:left w:val="none" w:sz="0" w:space="0" w:color="auto"/>
        <w:bottom w:val="none" w:sz="0" w:space="0" w:color="auto"/>
        <w:right w:val="none" w:sz="0" w:space="0" w:color="auto"/>
      </w:divBdr>
    </w:div>
    <w:div w:id="1477800653">
      <w:bodyDiv w:val="1"/>
      <w:marLeft w:val="0"/>
      <w:marRight w:val="0"/>
      <w:marTop w:val="0"/>
      <w:marBottom w:val="0"/>
      <w:divBdr>
        <w:top w:val="none" w:sz="0" w:space="0" w:color="auto"/>
        <w:left w:val="none" w:sz="0" w:space="0" w:color="auto"/>
        <w:bottom w:val="none" w:sz="0" w:space="0" w:color="auto"/>
        <w:right w:val="none" w:sz="0" w:space="0" w:color="auto"/>
      </w:divBdr>
    </w:div>
    <w:div w:id="1477842467">
      <w:bodyDiv w:val="1"/>
      <w:marLeft w:val="0"/>
      <w:marRight w:val="0"/>
      <w:marTop w:val="0"/>
      <w:marBottom w:val="0"/>
      <w:divBdr>
        <w:top w:val="none" w:sz="0" w:space="0" w:color="auto"/>
        <w:left w:val="none" w:sz="0" w:space="0" w:color="auto"/>
        <w:bottom w:val="none" w:sz="0" w:space="0" w:color="auto"/>
        <w:right w:val="none" w:sz="0" w:space="0" w:color="auto"/>
      </w:divBdr>
    </w:div>
    <w:div w:id="1477991589">
      <w:bodyDiv w:val="1"/>
      <w:marLeft w:val="0"/>
      <w:marRight w:val="0"/>
      <w:marTop w:val="0"/>
      <w:marBottom w:val="0"/>
      <w:divBdr>
        <w:top w:val="none" w:sz="0" w:space="0" w:color="auto"/>
        <w:left w:val="none" w:sz="0" w:space="0" w:color="auto"/>
        <w:bottom w:val="none" w:sz="0" w:space="0" w:color="auto"/>
        <w:right w:val="none" w:sz="0" w:space="0" w:color="auto"/>
      </w:divBdr>
    </w:div>
    <w:div w:id="1478063600">
      <w:bodyDiv w:val="1"/>
      <w:marLeft w:val="0"/>
      <w:marRight w:val="0"/>
      <w:marTop w:val="0"/>
      <w:marBottom w:val="0"/>
      <w:divBdr>
        <w:top w:val="none" w:sz="0" w:space="0" w:color="auto"/>
        <w:left w:val="none" w:sz="0" w:space="0" w:color="auto"/>
        <w:bottom w:val="none" w:sz="0" w:space="0" w:color="auto"/>
        <w:right w:val="none" w:sz="0" w:space="0" w:color="auto"/>
      </w:divBdr>
    </w:div>
    <w:div w:id="1478111636">
      <w:bodyDiv w:val="1"/>
      <w:marLeft w:val="0"/>
      <w:marRight w:val="0"/>
      <w:marTop w:val="0"/>
      <w:marBottom w:val="0"/>
      <w:divBdr>
        <w:top w:val="none" w:sz="0" w:space="0" w:color="auto"/>
        <w:left w:val="none" w:sz="0" w:space="0" w:color="auto"/>
        <w:bottom w:val="none" w:sz="0" w:space="0" w:color="auto"/>
        <w:right w:val="none" w:sz="0" w:space="0" w:color="auto"/>
      </w:divBdr>
    </w:div>
    <w:div w:id="1478179937">
      <w:bodyDiv w:val="1"/>
      <w:marLeft w:val="0"/>
      <w:marRight w:val="0"/>
      <w:marTop w:val="0"/>
      <w:marBottom w:val="0"/>
      <w:divBdr>
        <w:top w:val="none" w:sz="0" w:space="0" w:color="auto"/>
        <w:left w:val="none" w:sz="0" w:space="0" w:color="auto"/>
        <w:bottom w:val="none" w:sz="0" w:space="0" w:color="auto"/>
        <w:right w:val="none" w:sz="0" w:space="0" w:color="auto"/>
      </w:divBdr>
    </w:div>
    <w:div w:id="1478179956">
      <w:bodyDiv w:val="1"/>
      <w:marLeft w:val="0"/>
      <w:marRight w:val="0"/>
      <w:marTop w:val="0"/>
      <w:marBottom w:val="0"/>
      <w:divBdr>
        <w:top w:val="none" w:sz="0" w:space="0" w:color="auto"/>
        <w:left w:val="none" w:sz="0" w:space="0" w:color="auto"/>
        <w:bottom w:val="none" w:sz="0" w:space="0" w:color="auto"/>
        <w:right w:val="none" w:sz="0" w:space="0" w:color="auto"/>
      </w:divBdr>
    </w:div>
    <w:div w:id="1478183268">
      <w:bodyDiv w:val="1"/>
      <w:marLeft w:val="0"/>
      <w:marRight w:val="0"/>
      <w:marTop w:val="0"/>
      <w:marBottom w:val="0"/>
      <w:divBdr>
        <w:top w:val="none" w:sz="0" w:space="0" w:color="auto"/>
        <w:left w:val="none" w:sz="0" w:space="0" w:color="auto"/>
        <w:bottom w:val="none" w:sz="0" w:space="0" w:color="auto"/>
        <w:right w:val="none" w:sz="0" w:space="0" w:color="auto"/>
      </w:divBdr>
    </w:div>
    <w:div w:id="1478255530">
      <w:bodyDiv w:val="1"/>
      <w:marLeft w:val="0"/>
      <w:marRight w:val="0"/>
      <w:marTop w:val="0"/>
      <w:marBottom w:val="0"/>
      <w:divBdr>
        <w:top w:val="none" w:sz="0" w:space="0" w:color="auto"/>
        <w:left w:val="none" w:sz="0" w:space="0" w:color="auto"/>
        <w:bottom w:val="none" w:sz="0" w:space="0" w:color="auto"/>
        <w:right w:val="none" w:sz="0" w:space="0" w:color="auto"/>
      </w:divBdr>
    </w:div>
    <w:div w:id="1478299327">
      <w:bodyDiv w:val="1"/>
      <w:marLeft w:val="0"/>
      <w:marRight w:val="0"/>
      <w:marTop w:val="0"/>
      <w:marBottom w:val="0"/>
      <w:divBdr>
        <w:top w:val="none" w:sz="0" w:space="0" w:color="auto"/>
        <w:left w:val="none" w:sz="0" w:space="0" w:color="auto"/>
        <w:bottom w:val="none" w:sz="0" w:space="0" w:color="auto"/>
        <w:right w:val="none" w:sz="0" w:space="0" w:color="auto"/>
      </w:divBdr>
    </w:div>
    <w:div w:id="1478301478">
      <w:bodyDiv w:val="1"/>
      <w:marLeft w:val="0"/>
      <w:marRight w:val="0"/>
      <w:marTop w:val="0"/>
      <w:marBottom w:val="0"/>
      <w:divBdr>
        <w:top w:val="none" w:sz="0" w:space="0" w:color="auto"/>
        <w:left w:val="none" w:sz="0" w:space="0" w:color="auto"/>
        <w:bottom w:val="none" w:sz="0" w:space="0" w:color="auto"/>
        <w:right w:val="none" w:sz="0" w:space="0" w:color="auto"/>
      </w:divBdr>
    </w:div>
    <w:div w:id="1478642024">
      <w:bodyDiv w:val="1"/>
      <w:marLeft w:val="0"/>
      <w:marRight w:val="0"/>
      <w:marTop w:val="0"/>
      <w:marBottom w:val="0"/>
      <w:divBdr>
        <w:top w:val="none" w:sz="0" w:space="0" w:color="auto"/>
        <w:left w:val="none" w:sz="0" w:space="0" w:color="auto"/>
        <w:bottom w:val="none" w:sz="0" w:space="0" w:color="auto"/>
        <w:right w:val="none" w:sz="0" w:space="0" w:color="auto"/>
      </w:divBdr>
    </w:div>
    <w:div w:id="1478643142">
      <w:bodyDiv w:val="1"/>
      <w:marLeft w:val="0"/>
      <w:marRight w:val="0"/>
      <w:marTop w:val="0"/>
      <w:marBottom w:val="0"/>
      <w:divBdr>
        <w:top w:val="none" w:sz="0" w:space="0" w:color="auto"/>
        <w:left w:val="none" w:sz="0" w:space="0" w:color="auto"/>
        <w:bottom w:val="none" w:sz="0" w:space="0" w:color="auto"/>
        <w:right w:val="none" w:sz="0" w:space="0" w:color="auto"/>
      </w:divBdr>
    </w:div>
    <w:div w:id="1478718081">
      <w:bodyDiv w:val="1"/>
      <w:marLeft w:val="0"/>
      <w:marRight w:val="0"/>
      <w:marTop w:val="0"/>
      <w:marBottom w:val="0"/>
      <w:divBdr>
        <w:top w:val="none" w:sz="0" w:space="0" w:color="auto"/>
        <w:left w:val="none" w:sz="0" w:space="0" w:color="auto"/>
        <w:bottom w:val="none" w:sz="0" w:space="0" w:color="auto"/>
        <w:right w:val="none" w:sz="0" w:space="0" w:color="auto"/>
      </w:divBdr>
    </w:div>
    <w:div w:id="1478760987">
      <w:bodyDiv w:val="1"/>
      <w:marLeft w:val="0"/>
      <w:marRight w:val="0"/>
      <w:marTop w:val="0"/>
      <w:marBottom w:val="0"/>
      <w:divBdr>
        <w:top w:val="none" w:sz="0" w:space="0" w:color="auto"/>
        <w:left w:val="none" w:sz="0" w:space="0" w:color="auto"/>
        <w:bottom w:val="none" w:sz="0" w:space="0" w:color="auto"/>
        <w:right w:val="none" w:sz="0" w:space="0" w:color="auto"/>
      </w:divBdr>
    </w:div>
    <w:div w:id="1478840542">
      <w:bodyDiv w:val="1"/>
      <w:marLeft w:val="0"/>
      <w:marRight w:val="0"/>
      <w:marTop w:val="0"/>
      <w:marBottom w:val="0"/>
      <w:divBdr>
        <w:top w:val="none" w:sz="0" w:space="0" w:color="auto"/>
        <w:left w:val="none" w:sz="0" w:space="0" w:color="auto"/>
        <w:bottom w:val="none" w:sz="0" w:space="0" w:color="auto"/>
        <w:right w:val="none" w:sz="0" w:space="0" w:color="auto"/>
      </w:divBdr>
    </w:div>
    <w:div w:id="1478960362">
      <w:bodyDiv w:val="1"/>
      <w:marLeft w:val="0"/>
      <w:marRight w:val="0"/>
      <w:marTop w:val="0"/>
      <w:marBottom w:val="0"/>
      <w:divBdr>
        <w:top w:val="none" w:sz="0" w:space="0" w:color="auto"/>
        <w:left w:val="none" w:sz="0" w:space="0" w:color="auto"/>
        <w:bottom w:val="none" w:sz="0" w:space="0" w:color="auto"/>
        <w:right w:val="none" w:sz="0" w:space="0" w:color="auto"/>
      </w:divBdr>
    </w:div>
    <w:div w:id="1479030727">
      <w:bodyDiv w:val="1"/>
      <w:marLeft w:val="0"/>
      <w:marRight w:val="0"/>
      <w:marTop w:val="0"/>
      <w:marBottom w:val="0"/>
      <w:divBdr>
        <w:top w:val="none" w:sz="0" w:space="0" w:color="auto"/>
        <w:left w:val="none" w:sz="0" w:space="0" w:color="auto"/>
        <w:bottom w:val="none" w:sz="0" w:space="0" w:color="auto"/>
        <w:right w:val="none" w:sz="0" w:space="0" w:color="auto"/>
      </w:divBdr>
    </w:div>
    <w:div w:id="1479111807">
      <w:bodyDiv w:val="1"/>
      <w:marLeft w:val="0"/>
      <w:marRight w:val="0"/>
      <w:marTop w:val="0"/>
      <w:marBottom w:val="0"/>
      <w:divBdr>
        <w:top w:val="none" w:sz="0" w:space="0" w:color="auto"/>
        <w:left w:val="none" w:sz="0" w:space="0" w:color="auto"/>
        <w:bottom w:val="none" w:sz="0" w:space="0" w:color="auto"/>
        <w:right w:val="none" w:sz="0" w:space="0" w:color="auto"/>
      </w:divBdr>
    </w:div>
    <w:div w:id="1479149384">
      <w:bodyDiv w:val="1"/>
      <w:marLeft w:val="0"/>
      <w:marRight w:val="0"/>
      <w:marTop w:val="0"/>
      <w:marBottom w:val="0"/>
      <w:divBdr>
        <w:top w:val="none" w:sz="0" w:space="0" w:color="auto"/>
        <w:left w:val="none" w:sz="0" w:space="0" w:color="auto"/>
        <w:bottom w:val="none" w:sz="0" w:space="0" w:color="auto"/>
        <w:right w:val="none" w:sz="0" w:space="0" w:color="auto"/>
      </w:divBdr>
    </w:div>
    <w:div w:id="1479152953">
      <w:bodyDiv w:val="1"/>
      <w:marLeft w:val="0"/>
      <w:marRight w:val="0"/>
      <w:marTop w:val="0"/>
      <w:marBottom w:val="0"/>
      <w:divBdr>
        <w:top w:val="none" w:sz="0" w:space="0" w:color="auto"/>
        <w:left w:val="none" w:sz="0" w:space="0" w:color="auto"/>
        <w:bottom w:val="none" w:sz="0" w:space="0" w:color="auto"/>
        <w:right w:val="none" w:sz="0" w:space="0" w:color="auto"/>
      </w:divBdr>
    </w:div>
    <w:div w:id="1479179937">
      <w:bodyDiv w:val="1"/>
      <w:marLeft w:val="0"/>
      <w:marRight w:val="0"/>
      <w:marTop w:val="0"/>
      <w:marBottom w:val="0"/>
      <w:divBdr>
        <w:top w:val="none" w:sz="0" w:space="0" w:color="auto"/>
        <w:left w:val="none" w:sz="0" w:space="0" w:color="auto"/>
        <w:bottom w:val="none" w:sz="0" w:space="0" w:color="auto"/>
        <w:right w:val="none" w:sz="0" w:space="0" w:color="auto"/>
      </w:divBdr>
    </w:div>
    <w:div w:id="1479221338">
      <w:bodyDiv w:val="1"/>
      <w:marLeft w:val="0"/>
      <w:marRight w:val="0"/>
      <w:marTop w:val="0"/>
      <w:marBottom w:val="0"/>
      <w:divBdr>
        <w:top w:val="none" w:sz="0" w:space="0" w:color="auto"/>
        <w:left w:val="none" w:sz="0" w:space="0" w:color="auto"/>
        <w:bottom w:val="none" w:sz="0" w:space="0" w:color="auto"/>
        <w:right w:val="none" w:sz="0" w:space="0" w:color="auto"/>
      </w:divBdr>
    </w:div>
    <w:div w:id="1479221944">
      <w:bodyDiv w:val="1"/>
      <w:marLeft w:val="0"/>
      <w:marRight w:val="0"/>
      <w:marTop w:val="0"/>
      <w:marBottom w:val="0"/>
      <w:divBdr>
        <w:top w:val="none" w:sz="0" w:space="0" w:color="auto"/>
        <w:left w:val="none" w:sz="0" w:space="0" w:color="auto"/>
        <w:bottom w:val="none" w:sz="0" w:space="0" w:color="auto"/>
        <w:right w:val="none" w:sz="0" w:space="0" w:color="auto"/>
      </w:divBdr>
    </w:div>
    <w:div w:id="1479230745">
      <w:bodyDiv w:val="1"/>
      <w:marLeft w:val="0"/>
      <w:marRight w:val="0"/>
      <w:marTop w:val="0"/>
      <w:marBottom w:val="0"/>
      <w:divBdr>
        <w:top w:val="none" w:sz="0" w:space="0" w:color="auto"/>
        <w:left w:val="none" w:sz="0" w:space="0" w:color="auto"/>
        <w:bottom w:val="none" w:sz="0" w:space="0" w:color="auto"/>
        <w:right w:val="none" w:sz="0" w:space="0" w:color="auto"/>
      </w:divBdr>
    </w:div>
    <w:div w:id="1479300806">
      <w:bodyDiv w:val="1"/>
      <w:marLeft w:val="0"/>
      <w:marRight w:val="0"/>
      <w:marTop w:val="0"/>
      <w:marBottom w:val="0"/>
      <w:divBdr>
        <w:top w:val="none" w:sz="0" w:space="0" w:color="auto"/>
        <w:left w:val="none" w:sz="0" w:space="0" w:color="auto"/>
        <w:bottom w:val="none" w:sz="0" w:space="0" w:color="auto"/>
        <w:right w:val="none" w:sz="0" w:space="0" w:color="auto"/>
      </w:divBdr>
    </w:div>
    <w:div w:id="1479497722">
      <w:bodyDiv w:val="1"/>
      <w:marLeft w:val="0"/>
      <w:marRight w:val="0"/>
      <w:marTop w:val="0"/>
      <w:marBottom w:val="0"/>
      <w:divBdr>
        <w:top w:val="none" w:sz="0" w:space="0" w:color="auto"/>
        <w:left w:val="none" w:sz="0" w:space="0" w:color="auto"/>
        <w:bottom w:val="none" w:sz="0" w:space="0" w:color="auto"/>
        <w:right w:val="none" w:sz="0" w:space="0" w:color="auto"/>
      </w:divBdr>
    </w:div>
    <w:div w:id="1479570141">
      <w:bodyDiv w:val="1"/>
      <w:marLeft w:val="0"/>
      <w:marRight w:val="0"/>
      <w:marTop w:val="0"/>
      <w:marBottom w:val="0"/>
      <w:divBdr>
        <w:top w:val="none" w:sz="0" w:space="0" w:color="auto"/>
        <w:left w:val="none" w:sz="0" w:space="0" w:color="auto"/>
        <w:bottom w:val="none" w:sz="0" w:space="0" w:color="auto"/>
        <w:right w:val="none" w:sz="0" w:space="0" w:color="auto"/>
      </w:divBdr>
    </w:div>
    <w:div w:id="1479609087">
      <w:bodyDiv w:val="1"/>
      <w:marLeft w:val="0"/>
      <w:marRight w:val="0"/>
      <w:marTop w:val="0"/>
      <w:marBottom w:val="0"/>
      <w:divBdr>
        <w:top w:val="none" w:sz="0" w:space="0" w:color="auto"/>
        <w:left w:val="none" w:sz="0" w:space="0" w:color="auto"/>
        <w:bottom w:val="none" w:sz="0" w:space="0" w:color="auto"/>
        <w:right w:val="none" w:sz="0" w:space="0" w:color="auto"/>
      </w:divBdr>
    </w:div>
    <w:div w:id="1479764243">
      <w:bodyDiv w:val="1"/>
      <w:marLeft w:val="0"/>
      <w:marRight w:val="0"/>
      <w:marTop w:val="0"/>
      <w:marBottom w:val="0"/>
      <w:divBdr>
        <w:top w:val="none" w:sz="0" w:space="0" w:color="auto"/>
        <w:left w:val="none" w:sz="0" w:space="0" w:color="auto"/>
        <w:bottom w:val="none" w:sz="0" w:space="0" w:color="auto"/>
        <w:right w:val="none" w:sz="0" w:space="0" w:color="auto"/>
      </w:divBdr>
    </w:div>
    <w:div w:id="1479885872">
      <w:bodyDiv w:val="1"/>
      <w:marLeft w:val="0"/>
      <w:marRight w:val="0"/>
      <w:marTop w:val="0"/>
      <w:marBottom w:val="0"/>
      <w:divBdr>
        <w:top w:val="none" w:sz="0" w:space="0" w:color="auto"/>
        <w:left w:val="none" w:sz="0" w:space="0" w:color="auto"/>
        <w:bottom w:val="none" w:sz="0" w:space="0" w:color="auto"/>
        <w:right w:val="none" w:sz="0" w:space="0" w:color="auto"/>
      </w:divBdr>
    </w:div>
    <w:div w:id="1480027252">
      <w:bodyDiv w:val="1"/>
      <w:marLeft w:val="0"/>
      <w:marRight w:val="0"/>
      <w:marTop w:val="0"/>
      <w:marBottom w:val="0"/>
      <w:divBdr>
        <w:top w:val="none" w:sz="0" w:space="0" w:color="auto"/>
        <w:left w:val="none" w:sz="0" w:space="0" w:color="auto"/>
        <w:bottom w:val="none" w:sz="0" w:space="0" w:color="auto"/>
        <w:right w:val="none" w:sz="0" w:space="0" w:color="auto"/>
      </w:divBdr>
    </w:div>
    <w:div w:id="1480076891">
      <w:bodyDiv w:val="1"/>
      <w:marLeft w:val="0"/>
      <w:marRight w:val="0"/>
      <w:marTop w:val="0"/>
      <w:marBottom w:val="0"/>
      <w:divBdr>
        <w:top w:val="none" w:sz="0" w:space="0" w:color="auto"/>
        <w:left w:val="none" w:sz="0" w:space="0" w:color="auto"/>
        <w:bottom w:val="none" w:sz="0" w:space="0" w:color="auto"/>
        <w:right w:val="none" w:sz="0" w:space="0" w:color="auto"/>
      </w:divBdr>
    </w:div>
    <w:div w:id="1480145755">
      <w:bodyDiv w:val="1"/>
      <w:marLeft w:val="0"/>
      <w:marRight w:val="0"/>
      <w:marTop w:val="0"/>
      <w:marBottom w:val="0"/>
      <w:divBdr>
        <w:top w:val="none" w:sz="0" w:space="0" w:color="auto"/>
        <w:left w:val="none" w:sz="0" w:space="0" w:color="auto"/>
        <w:bottom w:val="none" w:sz="0" w:space="0" w:color="auto"/>
        <w:right w:val="none" w:sz="0" w:space="0" w:color="auto"/>
      </w:divBdr>
    </w:div>
    <w:div w:id="1480153982">
      <w:bodyDiv w:val="1"/>
      <w:marLeft w:val="0"/>
      <w:marRight w:val="0"/>
      <w:marTop w:val="0"/>
      <w:marBottom w:val="0"/>
      <w:divBdr>
        <w:top w:val="none" w:sz="0" w:space="0" w:color="auto"/>
        <w:left w:val="none" w:sz="0" w:space="0" w:color="auto"/>
        <w:bottom w:val="none" w:sz="0" w:space="0" w:color="auto"/>
        <w:right w:val="none" w:sz="0" w:space="0" w:color="auto"/>
      </w:divBdr>
    </w:div>
    <w:div w:id="1480224074">
      <w:bodyDiv w:val="1"/>
      <w:marLeft w:val="0"/>
      <w:marRight w:val="0"/>
      <w:marTop w:val="0"/>
      <w:marBottom w:val="0"/>
      <w:divBdr>
        <w:top w:val="none" w:sz="0" w:space="0" w:color="auto"/>
        <w:left w:val="none" w:sz="0" w:space="0" w:color="auto"/>
        <w:bottom w:val="none" w:sz="0" w:space="0" w:color="auto"/>
        <w:right w:val="none" w:sz="0" w:space="0" w:color="auto"/>
      </w:divBdr>
    </w:div>
    <w:div w:id="1480226724">
      <w:bodyDiv w:val="1"/>
      <w:marLeft w:val="0"/>
      <w:marRight w:val="0"/>
      <w:marTop w:val="0"/>
      <w:marBottom w:val="0"/>
      <w:divBdr>
        <w:top w:val="none" w:sz="0" w:space="0" w:color="auto"/>
        <w:left w:val="none" w:sz="0" w:space="0" w:color="auto"/>
        <w:bottom w:val="none" w:sz="0" w:space="0" w:color="auto"/>
        <w:right w:val="none" w:sz="0" w:space="0" w:color="auto"/>
      </w:divBdr>
    </w:div>
    <w:div w:id="1480342936">
      <w:bodyDiv w:val="1"/>
      <w:marLeft w:val="0"/>
      <w:marRight w:val="0"/>
      <w:marTop w:val="0"/>
      <w:marBottom w:val="0"/>
      <w:divBdr>
        <w:top w:val="none" w:sz="0" w:space="0" w:color="auto"/>
        <w:left w:val="none" w:sz="0" w:space="0" w:color="auto"/>
        <w:bottom w:val="none" w:sz="0" w:space="0" w:color="auto"/>
        <w:right w:val="none" w:sz="0" w:space="0" w:color="auto"/>
      </w:divBdr>
    </w:div>
    <w:div w:id="1480344693">
      <w:bodyDiv w:val="1"/>
      <w:marLeft w:val="0"/>
      <w:marRight w:val="0"/>
      <w:marTop w:val="0"/>
      <w:marBottom w:val="0"/>
      <w:divBdr>
        <w:top w:val="none" w:sz="0" w:space="0" w:color="auto"/>
        <w:left w:val="none" w:sz="0" w:space="0" w:color="auto"/>
        <w:bottom w:val="none" w:sz="0" w:space="0" w:color="auto"/>
        <w:right w:val="none" w:sz="0" w:space="0" w:color="auto"/>
      </w:divBdr>
    </w:div>
    <w:div w:id="1480463016">
      <w:bodyDiv w:val="1"/>
      <w:marLeft w:val="0"/>
      <w:marRight w:val="0"/>
      <w:marTop w:val="0"/>
      <w:marBottom w:val="0"/>
      <w:divBdr>
        <w:top w:val="none" w:sz="0" w:space="0" w:color="auto"/>
        <w:left w:val="none" w:sz="0" w:space="0" w:color="auto"/>
        <w:bottom w:val="none" w:sz="0" w:space="0" w:color="auto"/>
        <w:right w:val="none" w:sz="0" w:space="0" w:color="auto"/>
      </w:divBdr>
    </w:div>
    <w:div w:id="1480532928">
      <w:bodyDiv w:val="1"/>
      <w:marLeft w:val="0"/>
      <w:marRight w:val="0"/>
      <w:marTop w:val="0"/>
      <w:marBottom w:val="0"/>
      <w:divBdr>
        <w:top w:val="none" w:sz="0" w:space="0" w:color="auto"/>
        <w:left w:val="none" w:sz="0" w:space="0" w:color="auto"/>
        <w:bottom w:val="none" w:sz="0" w:space="0" w:color="auto"/>
        <w:right w:val="none" w:sz="0" w:space="0" w:color="auto"/>
      </w:divBdr>
    </w:div>
    <w:div w:id="1480533189">
      <w:bodyDiv w:val="1"/>
      <w:marLeft w:val="0"/>
      <w:marRight w:val="0"/>
      <w:marTop w:val="0"/>
      <w:marBottom w:val="0"/>
      <w:divBdr>
        <w:top w:val="none" w:sz="0" w:space="0" w:color="auto"/>
        <w:left w:val="none" w:sz="0" w:space="0" w:color="auto"/>
        <w:bottom w:val="none" w:sz="0" w:space="0" w:color="auto"/>
        <w:right w:val="none" w:sz="0" w:space="0" w:color="auto"/>
      </w:divBdr>
    </w:div>
    <w:div w:id="1480654941">
      <w:bodyDiv w:val="1"/>
      <w:marLeft w:val="0"/>
      <w:marRight w:val="0"/>
      <w:marTop w:val="0"/>
      <w:marBottom w:val="0"/>
      <w:divBdr>
        <w:top w:val="none" w:sz="0" w:space="0" w:color="auto"/>
        <w:left w:val="none" w:sz="0" w:space="0" w:color="auto"/>
        <w:bottom w:val="none" w:sz="0" w:space="0" w:color="auto"/>
        <w:right w:val="none" w:sz="0" w:space="0" w:color="auto"/>
      </w:divBdr>
    </w:div>
    <w:div w:id="1480731422">
      <w:bodyDiv w:val="1"/>
      <w:marLeft w:val="0"/>
      <w:marRight w:val="0"/>
      <w:marTop w:val="0"/>
      <w:marBottom w:val="0"/>
      <w:divBdr>
        <w:top w:val="none" w:sz="0" w:space="0" w:color="auto"/>
        <w:left w:val="none" w:sz="0" w:space="0" w:color="auto"/>
        <w:bottom w:val="none" w:sz="0" w:space="0" w:color="auto"/>
        <w:right w:val="none" w:sz="0" w:space="0" w:color="auto"/>
      </w:divBdr>
    </w:div>
    <w:div w:id="1480800401">
      <w:bodyDiv w:val="1"/>
      <w:marLeft w:val="0"/>
      <w:marRight w:val="0"/>
      <w:marTop w:val="0"/>
      <w:marBottom w:val="0"/>
      <w:divBdr>
        <w:top w:val="none" w:sz="0" w:space="0" w:color="auto"/>
        <w:left w:val="none" w:sz="0" w:space="0" w:color="auto"/>
        <w:bottom w:val="none" w:sz="0" w:space="0" w:color="auto"/>
        <w:right w:val="none" w:sz="0" w:space="0" w:color="auto"/>
      </w:divBdr>
    </w:div>
    <w:div w:id="1480802320">
      <w:bodyDiv w:val="1"/>
      <w:marLeft w:val="0"/>
      <w:marRight w:val="0"/>
      <w:marTop w:val="0"/>
      <w:marBottom w:val="0"/>
      <w:divBdr>
        <w:top w:val="none" w:sz="0" w:space="0" w:color="auto"/>
        <w:left w:val="none" w:sz="0" w:space="0" w:color="auto"/>
        <w:bottom w:val="none" w:sz="0" w:space="0" w:color="auto"/>
        <w:right w:val="none" w:sz="0" w:space="0" w:color="auto"/>
      </w:divBdr>
    </w:div>
    <w:div w:id="1480877744">
      <w:bodyDiv w:val="1"/>
      <w:marLeft w:val="0"/>
      <w:marRight w:val="0"/>
      <w:marTop w:val="0"/>
      <w:marBottom w:val="0"/>
      <w:divBdr>
        <w:top w:val="none" w:sz="0" w:space="0" w:color="auto"/>
        <w:left w:val="none" w:sz="0" w:space="0" w:color="auto"/>
        <w:bottom w:val="none" w:sz="0" w:space="0" w:color="auto"/>
        <w:right w:val="none" w:sz="0" w:space="0" w:color="auto"/>
      </w:divBdr>
    </w:div>
    <w:div w:id="1480881471">
      <w:bodyDiv w:val="1"/>
      <w:marLeft w:val="0"/>
      <w:marRight w:val="0"/>
      <w:marTop w:val="0"/>
      <w:marBottom w:val="0"/>
      <w:divBdr>
        <w:top w:val="none" w:sz="0" w:space="0" w:color="auto"/>
        <w:left w:val="none" w:sz="0" w:space="0" w:color="auto"/>
        <w:bottom w:val="none" w:sz="0" w:space="0" w:color="auto"/>
        <w:right w:val="none" w:sz="0" w:space="0" w:color="auto"/>
      </w:divBdr>
    </w:div>
    <w:div w:id="1480998612">
      <w:bodyDiv w:val="1"/>
      <w:marLeft w:val="0"/>
      <w:marRight w:val="0"/>
      <w:marTop w:val="0"/>
      <w:marBottom w:val="0"/>
      <w:divBdr>
        <w:top w:val="none" w:sz="0" w:space="0" w:color="auto"/>
        <w:left w:val="none" w:sz="0" w:space="0" w:color="auto"/>
        <w:bottom w:val="none" w:sz="0" w:space="0" w:color="auto"/>
        <w:right w:val="none" w:sz="0" w:space="0" w:color="auto"/>
      </w:divBdr>
    </w:div>
    <w:div w:id="1481071331">
      <w:bodyDiv w:val="1"/>
      <w:marLeft w:val="0"/>
      <w:marRight w:val="0"/>
      <w:marTop w:val="0"/>
      <w:marBottom w:val="0"/>
      <w:divBdr>
        <w:top w:val="none" w:sz="0" w:space="0" w:color="auto"/>
        <w:left w:val="none" w:sz="0" w:space="0" w:color="auto"/>
        <w:bottom w:val="none" w:sz="0" w:space="0" w:color="auto"/>
        <w:right w:val="none" w:sz="0" w:space="0" w:color="auto"/>
      </w:divBdr>
    </w:div>
    <w:div w:id="1481075320">
      <w:bodyDiv w:val="1"/>
      <w:marLeft w:val="0"/>
      <w:marRight w:val="0"/>
      <w:marTop w:val="0"/>
      <w:marBottom w:val="0"/>
      <w:divBdr>
        <w:top w:val="none" w:sz="0" w:space="0" w:color="auto"/>
        <w:left w:val="none" w:sz="0" w:space="0" w:color="auto"/>
        <w:bottom w:val="none" w:sz="0" w:space="0" w:color="auto"/>
        <w:right w:val="none" w:sz="0" w:space="0" w:color="auto"/>
      </w:divBdr>
    </w:div>
    <w:div w:id="1481268196">
      <w:bodyDiv w:val="1"/>
      <w:marLeft w:val="0"/>
      <w:marRight w:val="0"/>
      <w:marTop w:val="0"/>
      <w:marBottom w:val="0"/>
      <w:divBdr>
        <w:top w:val="none" w:sz="0" w:space="0" w:color="auto"/>
        <w:left w:val="none" w:sz="0" w:space="0" w:color="auto"/>
        <w:bottom w:val="none" w:sz="0" w:space="0" w:color="auto"/>
        <w:right w:val="none" w:sz="0" w:space="0" w:color="auto"/>
      </w:divBdr>
    </w:div>
    <w:div w:id="1481384144">
      <w:bodyDiv w:val="1"/>
      <w:marLeft w:val="0"/>
      <w:marRight w:val="0"/>
      <w:marTop w:val="0"/>
      <w:marBottom w:val="0"/>
      <w:divBdr>
        <w:top w:val="none" w:sz="0" w:space="0" w:color="auto"/>
        <w:left w:val="none" w:sz="0" w:space="0" w:color="auto"/>
        <w:bottom w:val="none" w:sz="0" w:space="0" w:color="auto"/>
        <w:right w:val="none" w:sz="0" w:space="0" w:color="auto"/>
      </w:divBdr>
    </w:div>
    <w:div w:id="1481458904">
      <w:bodyDiv w:val="1"/>
      <w:marLeft w:val="0"/>
      <w:marRight w:val="0"/>
      <w:marTop w:val="0"/>
      <w:marBottom w:val="0"/>
      <w:divBdr>
        <w:top w:val="none" w:sz="0" w:space="0" w:color="auto"/>
        <w:left w:val="none" w:sz="0" w:space="0" w:color="auto"/>
        <w:bottom w:val="none" w:sz="0" w:space="0" w:color="auto"/>
        <w:right w:val="none" w:sz="0" w:space="0" w:color="auto"/>
      </w:divBdr>
    </w:div>
    <w:div w:id="1481458933">
      <w:bodyDiv w:val="1"/>
      <w:marLeft w:val="0"/>
      <w:marRight w:val="0"/>
      <w:marTop w:val="0"/>
      <w:marBottom w:val="0"/>
      <w:divBdr>
        <w:top w:val="none" w:sz="0" w:space="0" w:color="auto"/>
        <w:left w:val="none" w:sz="0" w:space="0" w:color="auto"/>
        <w:bottom w:val="none" w:sz="0" w:space="0" w:color="auto"/>
        <w:right w:val="none" w:sz="0" w:space="0" w:color="auto"/>
      </w:divBdr>
    </w:div>
    <w:div w:id="1481460739">
      <w:bodyDiv w:val="1"/>
      <w:marLeft w:val="0"/>
      <w:marRight w:val="0"/>
      <w:marTop w:val="0"/>
      <w:marBottom w:val="0"/>
      <w:divBdr>
        <w:top w:val="none" w:sz="0" w:space="0" w:color="auto"/>
        <w:left w:val="none" w:sz="0" w:space="0" w:color="auto"/>
        <w:bottom w:val="none" w:sz="0" w:space="0" w:color="auto"/>
        <w:right w:val="none" w:sz="0" w:space="0" w:color="auto"/>
      </w:divBdr>
    </w:div>
    <w:div w:id="1481574187">
      <w:bodyDiv w:val="1"/>
      <w:marLeft w:val="0"/>
      <w:marRight w:val="0"/>
      <w:marTop w:val="0"/>
      <w:marBottom w:val="0"/>
      <w:divBdr>
        <w:top w:val="none" w:sz="0" w:space="0" w:color="auto"/>
        <w:left w:val="none" w:sz="0" w:space="0" w:color="auto"/>
        <w:bottom w:val="none" w:sz="0" w:space="0" w:color="auto"/>
        <w:right w:val="none" w:sz="0" w:space="0" w:color="auto"/>
      </w:divBdr>
    </w:div>
    <w:div w:id="1481649813">
      <w:bodyDiv w:val="1"/>
      <w:marLeft w:val="0"/>
      <w:marRight w:val="0"/>
      <w:marTop w:val="0"/>
      <w:marBottom w:val="0"/>
      <w:divBdr>
        <w:top w:val="none" w:sz="0" w:space="0" w:color="auto"/>
        <w:left w:val="none" w:sz="0" w:space="0" w:color="auto"/>
        <w:bottom w:val="none" w:sz="0" w:space="0" w:color="auto"/>
        <w:right w:val="none" w:sz="0" w:space="0" w:color="auto"/>
      </w:divBdr>
    </w:div>
    <w:div w:id="1481651406">
      <w:bodyDiv w:val="1"/>
      <w:marLeft w:val="0"/>
      <w:marRight w:val="0"/>
      <w:marTop w:val="0"/>
      <w:marBottom w:val="0"/>
      <w:divBdr>
        <w:top w:val="none" w:sz="0" w:space="0" w:color="auto"/>
        <w:left w:val="none" w:sz="0" w:space="0" w:color="auto"/>
        <w:bottom w:val="none" w:sz="0" w:space="0" w:color="auto"/>
        <w:right w:val="none" w:sz="0" w:space="0" w:color="auto"/>
      </w:divBdr>
    </w:div>
    <w:div w:id="1481656752">
      <w:bodyDiv w:val="1"/>
      <w:marLeft w:val="0"/>
      <w:marRight w:val="0"/>
      <w:marTop w:val="0"/>
      <w:marBottom w:val="0"/>
      <w:divBdr>
        <w:top w:val="none" w:sz="0" w:space="0" w:color="auto"/>
        <w:left w:val="none" w:sz="0" w:space="0" w:color="auto"/>
        <w:bottom w:val="none" w:sz="0" w:space="0" w:color="auto"/>
        <w:right w:val="none" w:sz="0" w:space="0" w:color="auto"/>
      </w:divBdr>
    </w:div>
    <w:div w:id="1481801567">
      <w:bodyDiv w:val="1"/>
      <w:marLeft w:val="0"/>
      <w:marRight w:val="0"/>
      <w:marTop w:val="0"/>
      <w:marBottom w:val="0"/>
      <w:divBdr>
        <w:top w:val="none" w:sz="0" w:space="0" w:color="auto"/>
        <w:left w:val="none" w:sz="0" w:space="0" w:color="auto"/>
        <w:bottom w:val="none" w:sz="0" w:space="0" w:color="auto"/>
        <w:right w:val="none" w:sz="0" w:space="0" w:color="auto"/>
      </w:divBdr>
    </w:div>
    <w:div w:id="1481851086">
      <w:bodyDiv w:val="1"/>
      <w:marLeft w:val="0"/>
      <w:marRight w:val="0"/>
      <w:marTop w:val="0"/>
      <w:marBottom w:val="0"/>
      <w:divBdr>
        <w:top w:val="none" w:sz="0" w:space="0" w:color="auto"/>
        <w:left w:val="none" w:sz="0" w:space="0" w:color="auto"/>
        <w:bottom w:val="none" w:sz="0" w:space="0" w:color="auto"/>
        <w:right w:val="none" w:sz="0" w:space="0" w:color="auto"/>
      </w:divBdr>
    </w:div>
    <w:div w:id="1481968244">
      <w:bodyDiv w:val="1"/>
      <w:marLeft w:val="0"/>
      <w:marRight w:val="0"/>
      <w:marTop w:val="0"/>
      <w:marBottom w:val="0"/>
      <w:divBdr>
        <w:top w:val="none" w:sz="0" w:space="0" w:color="auto"/>
        <w:left w:val="none" w:sz="0" w:space="0" w:color="auto"/>
        <w:bottom w:val="none" w:sz="0" w:space="0" w:color="auto"/>
        <w:right w:val="none" w:sz="0" w:space="0" w:color="auto"/>
      </w:divBdr>
    </w:div>
    <w:div w:id="1481996925">
      <w:bodyDiv w:val="1"/>
      <w:marLeft w:val="0"/>
      <w:marRight w:val="0"/>
      <w:marTop w:val="0"/>
      <w:marBottom w:val="0"/>
      <w:divBdr>
        <w:top w:val="none" w:sz="0" w:space="0" w:color="auto"/>
        <w:left w:val="none" w:sz="0" w:space="0" w:color="auto"/>
        <w:bottom w:val="none" w:sz="0" w:space="0" w:color="auto"/>
        <w:right w:val="none" w:sz="0" w:space="0" w:color="auto"/>
      </w:divBdr>
    </w:div>
    <w:div w:id="1482192035">
      <w:bodyDiv w:val="1"/>
      <w:marLeft w:val="0"/>
      <w:marRight w:val="0"/>
      <w:marTop w:val="0"/>
      <w:marBottom w:val="0"/>
      <w:divBdr>
        <w:top w:val="none" w:sz="0" w:space="0" w:color="auto"/>
        <w:left w:val="none" w:sz="0" w:space="0" w:color="auto"/>
        <w:bottom w:val="none" w:sz="0" w:space="0" w:color="auto"/>
        <w:right w:val="none" w:sz="0" w:space="0" w:color="auto"/>
      </w:divBdr>
    </w:div>
    <w:div w:id="1482231073">
      <w:bodyDiv w:val="1"/>
      <w:marLeft w:val="0"/>
      <w:marRight w:val="0"/>
      <w:marTop w:val="0"/>
      <w:marBottom w:val="0"/>
      <w:divBdr>
        <w:top w:val="none" w:sz="0" w:space="0" w:color="auto"/>
        <w:left w:val="none" w:sz="0" w:space="0" w:color="auto"/>
        <w:bottom w:val="none" w:sz="0" w:space="0" w:color="auto"/>
        <w:right w:val="none" w:sz="0" w:space="0" w:color="auto"/>
      </w:divBdr>
    </w:div>
    <w:div w:id="1482232041">
      <w:bodyDiv w:val="1"/>
      <w:marLeft w:val="0"/>
      <w:marRight w:val="0"/>
      <w:marTop w:val="0"/>
      <w:marBottom w:val="0"/>
      <w:divBdr>
        <w:top w:val="none" w:sz="0" w:space="0" w:color="auto"/>
        <w:left w:val="none" w:sz="0" w:space="0" w:color="auto"/>
        <w:bottom w:val="none" w:sz="0" w:space="0" w:color="auto"/>
        <w:right w:val="none" w:sz="0" w:space="0" w:color="auto"/>
      </w:divBdr>
    </w:div>
    <w:div w:id="1482309682">
      <w:bodyDiv w:val="1"/>
      <w:marLeft w:val="0"/>
      <w:marRight w:val="0"/>
      <w:marTop w:val="0"/>
      <w:marBottom w:val="0"/>
      <w:divBdr>
        <w:top w:val="none" w:sz="0" w:space="0" w:color="auto"/>
        <w:left w:val="none" w:sz="0" w:space="0" w:color="auto"/>
        <w:bottom w:val="none" w:sz="0" w:space="0" w:color="auto"/>
        <w:right w:val="none" w:sz="0" w:space="0" w:color="auto"/>
      </w:divBdr>
    </w:div>
    <w:div w:id="1482428644">
      <w:bodyDiv w:val="1"/>
      <w:marLeft w:val="0"/>
      <w:marRight w:val="0"/>
      <w:marTop w:val="0"/>
      <w:marBottom w:val="0"/>
      <w:divBdr>
        <w:top w:val="none" w:sz="0" w:space="0" w:color="auto"/>
        <w:left w:val="none" w:sz="0" w:space="0" w:color="auto"/>
        <w:bottom w:val="none" w:sz="0" w:space="0" w:color="auto"/>
        <w:right w:val="none" w:sz="0" w:space="0" w:color="auto"/>
      </w:divBdr>
    </w:div>
    <w:div w:id="1482429712">
      <w:bodyDiv w:val="1"/>
      <w:marLeft w:val="0"/>
      <w:marRight w:val="0"/>
      <w:marTop w:val="0"/>
      <w:marBottom w:val="0"/>
      <w:divBdr>
        <w:top w:val="none" w:sz="0" w:space="0" w:color="auto"/>
        <w:left w:val="none" w:sz="0" w:space="0" w:color="auto"/>
        <w:bottom w:val="none" w:sz="0" w:space="0" w:color="auto"/>
        <w:right w:val="none" w:sz="0" w:space="0" w:color="auto"/>
      </w:divBdr>
    </w:div>
    <w:div w:id="1482500848">
      <w:bodyDiv w:val="1"/>
      <w:marLeft w:val="0"/>
      <w:marRight w:val="0"/>
      <w:marTop w:val="0"/>
      <w:marBottom w:val="0"/>
      <w:divBdr>
        <w:top w:val="none" w:sz="0" w:space="0" w:color="auto"/>
        <w:left w:val="none" w:sz="0" w:space="0" w:color="auto"/>
        <w:bottom w:val="none" w:sz="0" w:space="0" w:color="auto"/>
        <w:right w:val="none" w:sz="0" w:space="0" w:color="auto"/>
      </w:divBdr>
    </w:div>
    <w:div w:id="1482577353">
      <w:bodyDiv w:val="1"/>
      <w:marLeft w:val="0"/>
      <w:marRight w:val="0"/>
      <w:marTop w:val="0"/>
      <w:marBottom w:val="0"/>
      <w:divBdr>
        <w:top w:val="none" w:sz="0" w:space="0" w:color="auto"/>
        <w:left w:val="none" w:sz="0" w:space="0" w:color="auto"/>
        <w:bottom w:val="none" w:sz="0" w:space="0" w:color="auto"/>
        <w:right w:val="none" w:sz="0" w:space="0" w:color="auto"/>
      </w:divBdr>
    </w:div>
    <w:div w:id="1482691041">
      <w:bodyDiv w:val="1"/>
      <w:marLeft w:val="0"/>
      <w:marRight w:val="0"/>
      <w:marTop w:val="0"/>
      <w:marBottom w:val="0"/>
      <w:divBdr>
        <w:top w:val="none" w:sz="0" w:space="0" w:color="auto"/>
        <w:left w:val="none" w:sz="0" w:space="0" w:color="auto"/>
        <w:bottom w:val="none" w:sz="0" w:space="0" w:color="auto"/>
        <w:right w:val="none" w:sz="0" w:space="0" w:color="auto"/>
      </w:divBdr>
    </w:div>
    <w:div w:id="1482817559">
      <w:bodyDiv w:val="1"/>
      <w:marLeft w:val="0"/>
      <w:marRight w:val="0"/>
      <w:marTop w:val="0"/>
      <w:marBottom w:val="0"/>
      <w:divBdr>
        <w:top w:val="none" w:sz="0" w:space="0" w:color="auto"/>
        <w:left w:val="none" w:sz="0" w:space="0" w:color="auto"/>
        <w:bottom w:val="none" w:sz="0" w:space="0" w:color="auto"/>
        <w:right w:val="none" w:sz="0" w:space="0" w:color="auto"/>
      </w:divBdr>
    </w:div>
    <w:div w:id="1482818295">
      <w:bodyDiv w:val="1"/>
      <w:marLeft w:val="0"/>
      <w:marRight w:val="0"/>
      <w:marTop w:val="0"/>
      <w:marBottom w:val="0"/>
      <w:divBdr>
        <w:top w:val="none" w:sz="0" w:space="0" w:color="auto"/>
        <w:left w:val="none" w:sz="0" w:space="0" w:color="auto"/>
        <w:bottom w:val="none" w:sz="0" w:space="0" w:color="auto"/>
        <w:right w:val="none" w:sz="0" w:space="0" w:color="auto"/>
      </w:divBdr>
    </w:div>
    <w:div w:id="1482960653">
      <w:bodyDiv w:val="1"/>
      <w:marLeft w:val="0"/>
      <w:marRight w:val="0"/>
      <w:marTop w:val="0"/>
      <w:marBottom w:val="0"/>
      <w:divBdr>
        <w:top w:val="none" w:sz="0" w:space="0" w:color="auto"/>
        <w:left w:val="none" w:sz="0" w:space="0" w:color="auto"/>
        <w:bottom w:val="none" w:sz="0" w:space="0" w:color="auto"/>
        <w:right w:val="none" w:sz="0" w:space="0" w:color="auto"/>
      </w:divBdr>
    </w:div>
    <w:div w:id="1482961036">
      <w:bodyDiv w:val="1"/>
      <w:marLeft w:val="0"/>
      <w:marRight w:val="0"/>
      <w:marTop w:val="0"/>
      <w:marBottom w:val="0"/>
      <w:divBdr>
        <w:top w:val="none" w:sz="0" w:space="0" w:color="auto"/>
        <w:left w:val="none" w:sz="0" w:space="0" w:color="auto"/>
        <w:bottom w:val="none" w:sz="0" w:space="0" w:color="auto"/>
        <w:right w:val="none" w:sz="0" w:space="0" w:color="auto"/>
      </w:divBdr>
    </w:div>
    <w:div w:id="1483348194">
      <w:bodyDiv w:val="1"/>
      <w:marLeft w:val="0"/>
      <w:marRight w:val="0"/>
      <w:marTop w:val="0"/>
      <w:marBottom w:val="0"/>
      <w:divBdr>
        <w:top w:val="none" w:sz="0" w:space="0" w:color="auto"/>
        <w:left w:val="none" w:sz="0" w:space="0" w:color="auto"/>
        <w:bottom w:val="none" w:sz="0" w:space="0" w:color="auto"/>
        <w:right w:val="none" w:sz="0" w:space="0" w:color="auto"/>
      </w:divBdr>
    </w:div>
    <w:div w:id="1483423565">
      <w:bodyDiv w:val="1"/>
      <w:marLeft w:val="0"/>
      <w:marRight w:val="0"/>
      <w:marTop w:val="0"/>
      <w:marBottom w:val="0"/>
      <w:divBdr>
        <w:top w:val="none" w:sz="0" w:space="0" w:color="auto"/>
        <w:left w:val="none" w:sz="0" w:space="0" w:color="auto"/>
        <w:bottom w:val="none" w:sz="0" w:space="0" w:color="auto"/>
        <w:right w:val="none" w:sz="0" w:space="0" w:color="auto"/>
      </w:divBdr>
    </w:div>
    <w:div w:id="1483498768">
      <w:bodyDiv w:val="1"/>
      <w:marLeft w:val="0"/>
      <w:marRight w:val="0"/>
      <w:marTop w:val="0"/>
      <w:marBottom w:val="0"/>
      <w:divBdr>
        <w:top w:val="none" w:sz="0" w:space="0" w:color="auto"/>
        <w:left w:val="none" w:sz="0" w:space="0" w:color="auto"/>
        <w:bottom w:val="none" w:sz="0" w:space="0" w:color="auto"/>
        <w:right w:val="none" w:sz="0" w:space="0" w:color="auto"/>
      </w:divBdr>
    </w:div>
    <w:div w:id="1483502863">
      <w:bodyDiv w:val="1"/>
      <w:marLeft w:val="0"/>
      <w:marRight w:val="0"/>
      <w:marTop w:val="0"/>
      <w:marBottom w:val="0"/>
      <w:divBdr>
        <w:top w:val="none" w:sz="0" w:space="0" w:color="auto"/>
        <w:left w:val="none" w:sz="0" w:space="0" w:color="auto"/>
        <w:bottom w:val="none" w:sz="0" w:space="0" w:color="auto"/>
        <w:right w:val="none" w:sz="0" w:space="0" w:color="auto"/>
      </w:divBdr>
    </w:div>
    <w:div w:id="1483539620">
      <w:bodyDiv w:val="1"/>
      <w:marLeft w:val="0"/>
      <w:marRight w:val="0"/>
      <w:marTop w:val="0"/>
      <w:marBottom w:val="0"/>
      <w:divBdr>
        <w:top w:val="none" w:sz="0" w:space="0" w:color="auto"/>
        <w:left w:val="none" w:sz="0" w:space="0" w:color="auto"/>
        <w:bottom w:val="none" w:sz="0" w:space="0" w:color="auto"/>
        <w:right w:val="none" w:sz="0" w:space="0" w:color="auto"/>
      </w:divBdr>
    </w:div>
    <w:div w:id="1483545087">
      <w:bodyDiv w:val="1"/>
      <w:marLeft w:val="0"/>
      <w:marRight w:val="0"/>
      <w:marTop w:val="0"/>
      <w:marBottom w:val="0"/>
      <w:divBdr>
        <w:top w:val="none" w:sz="0" w:space="0" w:color="auto"/>
        <w:left w:val="none" w:sz="0" w:space="0" w:color="auto"/>
        <w:bottom w:val="none" w:sz="0" w:space="0" w:color="auto"/>
        <w:right w:val="none" w:sz="0" w:space="0" w:color="auto"/>
      </w:divBdr>
    </w:div>
    <w:div w:id="1483547734">
      <w:bodyDiv w:val="1"/>
      <w:marLeft w:val="0"/>
      <w:marRight w:val="0"/>
      <w:marTop w:val="0"/>
      <w:marBottom w:val="0"/>
      <w:divBdr>
        <w:top w:val="none" w:sz="0" w:space="0" w:color="auto"/>
        <w:left w:val="none" w:sz="0" w:space="0" w:color="auto"/>
        <w:bottom w:val="none" w:sz="0" w:space="0" w:color="auto"/>
        <w:right w:val="none" w:sz="0" w:space="0" w:color="auto"/>
      </w:divBdr>
    </w:div>
    <w:div w:id="1483621769">
      <w:bodyDiv w:val="1"/>
      <w:marLeft w:val="0"/>
      <w:marRight w:val="0"/>
      <w:marTop w:val="0"/>
      <w:marBottom w:val="0"/>
      <w:divBdr>
        <w:top w:val="none" w:sz="0" w:space="0" w:color="auto"/>
        <w:left w:val="none" w:sz="0" w:space="0" w:color="auto"/>
        <w:bottom w:val="none" w:sz="0" w:space="0" w:color="auto"/>
        <w:right w:val="none" w:sz="0" w:space="0" w:color="auto"/>
      </w:divBdr>
    </w:div>
    <w:div w:id="1483623423">
      <w:bodyDiv w:val="1"/>
      <w:marLeft w:val="0"/>
      <w:marRight w:val="0"/>
      <w:marTop w:val="0"/>
      <w:marBottom w:val="0"/>
      <w:divBdr>
        <w:top w:val="none" w:sz="0" w:space="0" w:color="auto"/>
        <w:left w:val="none" w:sz="0" w:space="0" w:color="auto"/>
        <w:bottom w:val="none" w:sz="0" w:space="0" w:color="auto"/>
        <w:right w:val="none" w:sz="0" w:space="0" w:color="auto"/>
      </w:divBdr>
    </w:div>
    <w:div w:id="1483690236">
      <w:bodyDiv w:val="1"/>
      <w:marLeft w:val="0"/>
      <w:marRight w:val="0"/>
      <w:marTop w:val="0"/>
      <w:marBottom w:val="0"/>
      <w:divBdr>
        <w:top w:val="none" w:sz="0" w:space="0" w:color="auto"/>
        <w:left w:val="none" w:sz="0" w:space="0" w:color="auto"/>
        <w:bottom w:val="none" w:sz="0" w:space="0" w:color="auto"/>
        <w:right w:val="none" w:sz="0" w:space="0" w:color="auto"/>
      </w:divBdr>
    </w:div>
    <w:div w:id="1483696332">
      <w:bodyDiv w:val="1"/>
      <w:marLeft w:val="0"/>
      <w:marRight w:val="0"/>
      <w:marTop w:val="0"/>
      <w:marBottom w:val="0"/>
      <w:divBdr>
        <w:top w:val="none" w:sz="0" w:space="0" w:color="auto"/>
        <w:left w:val="none" w:sz="0" w:space="0" w:color="auto"/>
        <w:bottom w:val="none" w:sz="0" w:space="0" w:color="auto"/>
        <w:right w:val="none" w:sz="0" w:space="0" w:color="auto"/>
      </w:divBdr>
    </w:div>
    <w:div w:id="1483888720">
      <w:bodyDiv w:val="1"/>
      <w:marLeft w:val="0"/>
      <w:marRight w:val="0"/>
      <w:marTop w:val="0"/>
      <w:marBottom w:val="0"/>
      <w:divBdr>
        <w:top w:val="none" w:sz="0" w:space="0" w:color="auto"/>
        <w:left w:val="none" w:sz="0" w:space="0" w:color="auto"/>
        <w:bottom w:val="none" w:sz="0" w:space="0" w:color="auto"/>
        <w:right w:val="none" w:sz="0" w:space="0" w:color="auto"/>
      </w:divBdr>
    </w:div>
    <w:div w:id="1483890105">
      <w:bodyDiv w:val="1"/>
      <w:marLeft w:val="0"/>
      <w:marRight w:val="0"/>
      <w:marTop w:val="0"/>
      <w:marBottom w:val="0"/>
      <w:divBdr>
        <w:top w:val="none" w:sz="0" w:space="0" w:color="auto"/>
        <w:left w:val="none" w:sz="0" w:space="0" w:color="auto"/>
        <w:bottom w:val="none" w:sz="0" w:space="0" w:color="auto"/>
        <w:right w:val="none" w:sz="0" w:space="0" w:color="auto"/>
      </w:divBdr>
    </w:div>
    <w:div w:id="1484003532">
      <w:bodyDiv w:val="1"/>
      <w:marLeft w:val="0"/>
      <w:marRight w:val="0"/>
      <w:marTop w:val="0"/>
      <w:marBottom w:val="0"/>
      <w:divBdr>
        <w:top w:val="none" w:sz="0" w:space="0" w:color="auto"/>
        <w:left w:val="none" w:sz="0" w:space="0" w:color="auto"/>
        <w:bottom w:val="none" w:sz="0" w:space="0" w:color="auto"/>
        <w:right w:val="none" w:sz="0" w:space="0" w:color="auto"/>
      </w:divBdr>
    </w:div>
    <w:div w:id="1484077870">
      <w:bodyDiv w:val="1"/>
      <w:marLeft w:val="0"/>
      <w:marRight w:val="0"/>
      <w:marTop w:val="0"/>
      <w:marBottom w:val="0"/>
      <w:divBdr>
        <w:top w:val="none" w:sz="0" w:space="0" w:color="auto"/>
        <w:left w:val="none" w:sz="0" w:space="0" w:color="auto"/>
        <w:bottom w:val="none" w:sz="0" w:space="0" w:color="auto"/>
        <w:right w:val="none" w:sz="0" w:space="0" w:color="auto"/>
      </w:divBdr>
    </w:div>
    <w:div w:id="1484275496">
      <w:bodyDiv w:val="1"/>
      <w:marLeft w:val="0"/>
      <w:marRight w:val="0"/>
      <w:marTop w:val="0"/>
      <w:marBottom w:val="0"/>
      <w:divBdr>
        <w:top w:val="none" w:sz="0" w:space="0" w:color="auto"/>
        <w:left w:val="none" w:sz="0" w:space="0" w:color="auto"/>
        <w:bottom w:val="none" w:sz="0" w:space="0" w:color="auto"/>
        <w:right w:val="none" w:sz="0" w:space="0" w:color="auto"/>
      </w:divBdr>
    </w:div>
    <w:div w:id="1484345497">
      <w:bodyDiv w:val="1"/>
      <w:marLeft w:val="0"/>
      <w:marRight w:val="0"/>
      <w:marTop w:val="0"/>
      <w:marBottom w:val="0"/>
      <w:divBdr>
        <w:top w:val="none" w:sz="0" w:space="0" w:color="auto"/>
        <w:left w:val="none" w:sz="0" w:space="0" w:color="auto"/>
        <w:bottom w:val="none" w:sz="0" w:space="0" w:color="auto"/>
        <w:right w:val="none" w:sz="0" w:space="0" w:color="auto"/>
      </w:divBdr>
    </w:div>
    <w:div w:id="1484345690">
      <w:bodyDiv w:val="1"/>
      <w:marLeft w:val="0"/>
      <w:marRight w:val="0"/>
      <w:marTop w:val="0"/>
      <w:marBottom w:val="0"/>
      <w:divBdr>
        <w:top w:val="none" w:sz="0" w:space="0" w:color="auto"/>
        <w:left w:val="none" w:sz="0" w:space="0" w:color="auto"/>
        <w:bottom w:val="none" w:sz="0" w:space="0" w:color="auto"/>
        <w:right w:val="none" w:sz="0" w:space="0" w:color="auto"/>
      </w:divBdr>
    </w:div>
    <w:div w:id="1484353789">
      <w:bodyDiv w:val="1"/>
      <w:marLeft w:val="0"/>
      <w:marRight w:val="0"/>
      <w:marTop w:val="0"/>
      <w:marBottom w:val="0"/>
      <w:divBdr>
        <w:top w:val="none" w:sz="0" w:space="0" w:color="auto"/>
        <w:left w:val="none" w:sz="0" w:space="0" w:color="auto"/>
        <w:bottom w:val="none" w:sz="0" w:space="0" w:color="auto"/>
        <w:right w:val="none" w:sz="0" w:space="0" w:color="auto"/>
      </w:divBdr>
    </w:div>
    <w:div w:id="1484390633">
      <w:bodyDiv w:val="1"/>
      <w:marLeft w:val="0"/>
      <w:marRight w:val="0"/>
      <w:marTop w:val="0"/>
      <w:marBottom w:val="0"/>
      <w:divBdr>
        <w:top w:val="none" w:sz="0" w:space="0" w:color="auto"/>
        <w:left w:val="none" w:sz="0" w:space="0" w:color="auto"/>
        <w:bottom w:val="none" w:sz="0" w:space="0" w:color="auto"/>
        <w:right w:val="none" w:sz="0" w:space="0" w:color="auto"/>
      </w:divBdr>
    </w:div>
    <w:div w:id="1484392461">
      <w:bodyDiv w:val="1"/>
      <w:marLeft w:val="0"/>
      <w:marRight w:val="0"/>
      <w:marTop w:val="0"/>
      <w:marBottom w:val="0"/>
      <w:divBdr>
        <w:top w:val="none" w:sz="0" w:space="0" w:color="auto"/>
        <w:left w:val="none" w:sz="0" w:space="0" w:color="auto"/>
        <w:bottom w:val="none" w:sz="0" w:space="0" w:color="auto"/>
        <w:right w:val="none" w:sz="0" w:space="0" w:color="auto"/>
      </w:divBdr>
    </w:div>
    <w:div w:id="1484393287">
      <w:bodyDiv w:val="1"/>
      <w:marLeft w:val="0"/>
      <w:marRight w:val="0"/>
      <w:marTop w:val="0"/>
      <w:marBottom w:val="0"/>
      <w:divBdr>
        <w:top w:val="none" w:sz="0" w:space="0" w:color="auto"/>
        <w:left w:val="none" w:sz="0" w:space="0" w:color="auto"/>
        <w:bottom w:val="none" w:sz="0" w:space="0" w:color="auto"/>
        <w:right w:val="none" w:sz="0" w:space="0" w:color="auto"/>
      </w:divBdr>
    </w:div>
    <w:div w:id="1484469238">
      <w:bodyDiv w:val="1"/>
      <w:marLeft w:val="0"/>
      <w:marRight w:val="0"/>
      <w:marTop w:val="0"/>
      <w:marBottom w:val="0"/>
      <w:divBdr>
        <w:top w:val="none" w:sz="0" w:space="0" w:color="auto"/>
        <w:left w:val="none" w:sz="0" w:space="0" w:color="auto"/>
        <w:bottom w:val="none" w:sz="0" w:space="0" w:color="auto"/>
        <w:right w:val="none" w:sz="0" w:space="0" w:color="auto"/>
      </w:divBdr>
    </w:div>
    <w:div w:id="1484472394">
      <w:bodyDiv w:val="1"/>
      <w:marLeft w:val="0"/>
      <w:marRight w:val="0"/>
      <w:marTop w:val="0"/>
      <w:marBottom w:val="0"/>
      <w:divBdr>
        <w:top w:val="none" w:sz="0" w:space="0" w:color="auto"/>
        <w:left w:val="none" w:sz="0" w:space="0" w:color="auto"/>
        <w:bottom w:val="none" w:sz="0" w:space="0" w:color="auto"/>
        <w:right w:val="none" w:sz="0" w:space="0" w:color="auto"/>
      </w:divBdr>
    </w:div>
    <w:div w:id="1484541886">
      <w:bodyDiv w:val="1"/>
      <w:marLeft w:val="0"/>
      <w:marRight w:val="0"/>
      <w:marTop w:val="0"/>
      <w:marBottom w:val="0"/>
      <w:divBdr>
        <w:top w:val="none" w:sz="0" w:space="0" w:color="auto"/>
        <w:left w:val="none" w:sz="0" w:space="0" w:color="auto"/>
        <w:bottom w:val="none" w:sz="0" w:space="0" w:color="auto"/>
        <w:right w:val="none" w:sz="0" w:space="0" w:color="auto"/>
      </w:divBdr>
    </w:div>
    <w:div w:id="1484589589">
      <w:bodyDiv w:val="1"/>
      <w:marLeft w:val="0"/>
      <w:marRight w:val="0"/>
      <w:marTop w:val="0"/>
      <w:marBottom w:val="0"/>
      <w:divBdr>
        <w:top w:val="none" w:sz="0" w:space="0" w:color="auto"/>
        <w:left w:val="none" w:sz="0" w:space="0" w:color="auto"/>
        <w:bottom w:val="none" w:sz="0" w:space="0" w:color="auto"/>
        <w:right w:val="none" w:sz="0" w:space="0" w:color="auto"/>
      </w:divBdr>
    </w:div>
    <w:div w:id="1484615185">
      <w:bodyDiv w:val="1"/>
      <w:marLeft w:val="0"/>
      <w:marRight w:val="0"/>
      <w:marTop w:val="0"/>
      <w:marBottom w:val="0"/>
      <w:divBdr>
        <w:top w:val="none" w:sz="0" w:space="0" w:color="auto"/>
        <w:left w:val="none" w:sz="0" w:space="0" w:color="auto"/>
        <w:bottom w:val="none" w:sz="0" w:space="0" w:color="auto"/>
        <w:right w:val="none" w:sz="0" w:space="0" w:color="auto"/>
      </w:divBdr>
    </w:div>
    <w:div w:id="1484657617">
      <w:bodyDiv w:val="1"/>
      <w:marLeft w:val="0"/>
      <w:marRight w:val="0"/>
      <w:marTop w:val="0"/>
      <w:marBottom w:val="0"/>
      <w:divBdr>
        <w:top w:val="none" w:sz="0" w:space="0" w:color="auto"/>
        <w:left w:val="none" w:sz="0" w:space="0" w:color="auto"/>
        <w:bottom w:val="none" w:sz="0" w:space="0" w:color="auto"/>
        <w:right w:val="none" w:sz="0" w:space="0" w:color="auto"/>
      </w:divBdr>
    </w:div>
    <w:div w:id="1484808699">
      <w:bodyDiv w:val="1"/>
      <w:marLeft w:val="0"/>
      <w:marRight w:val="0"/>
      <w:marTop w:val="0"/>
      <w:marBottom w:val="0"/>
      <w:divBdr>
        <w:top w:val="none" w:sz="0" w:space="0" w:color="auto"/>
        <w:left w:val="none" w:sz="0" w:space="0" w:color="auto"/>
        <w:bottom w:val="none" w:sz="0" w:space="0" w:color="auto"/>
        <w:right w:val="none" w:sz="0" w:space="0" w:color="auto"/>
      </w:divBdr>
    </w:div>
    <w:div w:id="1484809136">
      <w:bodyDiv w:val="1"/>
      <w:marLeft w:val="0"/>
      <w:marRight w:val="0"/>
      <w:marTop w:val="0"/>
      <w:marBottom w:val="0"/>
      <w:divBdr>
        <w:top w:val="none" w:sz="0" w:space="0" w:color="auto"/>
        <w:left w:val="none" w:sz="0" w:space="0" w:color="auto"/>
        <w:bottom w:val="none" w:sz="0" w:space="0" w:color="auto"/>
        <w:right w:val="none" w:sz="0" w:space="0" w:color="auto"/>
      </w:divBdr>
    </w:div>
    <w:div w:id="1484810591">
      <w:bodyDiv w:val="1"/>
      <w:marLeft w:val="0"/>
      <w:marRight w:val="0"/>
      <w:marTop w:val="0"/>
      <w:marBottom w:val="0"/>
      <w:divBdr>
        <w:top w:val="none" w:sz="0" w:space="0" w:color="auto"/>
        <w:left w:val="none" w:sz="0" w:space="0" w:color="auto"/>
        <w:bottom w:val="none" w:sz="0" w:space="0" w:color="auto"/>
        <w:right w:val="none" w:sz="0" w:space="0" w:color="auto"/>
      </w:divBdr>
    </w:div>
    <w:div w:id="1484816023">
      <w:bodyDiv w:val="1"/>
      <w:marLeft w:val="0"/>
      <w:marRight w:val="0"/>
      <w:marTop w:val="0"/>
      <w:marBottom w:val="0"/>
      <w:divBdr>
        <w:top w:val="none" w:sz="0" w:space="0" w:color="auto"/>
        <w:left w:val="none" w:sz="0" w:space="0" w:color="auto"/>
        <w:bottom w:val="none" w:sz="0" w:space="0" w:color="auto"/>
        <w:right w:val="none" w:sz="0" w:space="0" w:color="auto"/>
      </w:divBdr>
    </w:div>
    <w:div w:id="1484856837">
      <w:bodyDiv w:val="1"/>
      <w:marLeft w:val="0"/>
      <w:marRight w:val="0"/>
      <w:marTop w:val="0"/>
      <w:marBottom w:val="0"/>
      <w:divBdr>
        <w:top w:val="none" w:sz="0" w:space="0" w:color="auto"/>
        <w:left w:val="none" w:sz="0" w:space="0" w:color="auto"/>
        <w:bottom w:val="none" w:sz="0" w:space="0" w:color="auto"/>
        <w:right w:val="none" w:sz="0" w:space="0" w:color="auto"/>
      </w:divBdr>
    </w:div>
    <w:div w:id="1485002810">
      <w:bodyDiv w:val="1"/>
      <w:marLeft w:val="0"/>
      <w:marRight w:val="0"/>
      <w:marTop w:val="0"/>
      <w:marBottom w:val="0"/>
      <w:divBdr>
        <w:top w:val="none" w:sz="0" w:space="0" w:color="auto"/>
        <w:left w:val="none" w:sz="0" w:space="0" w:color="auto"/>
        <w:bottom w:val="none" w:sz="0" w:space="0" w:color="auto"/>
        <w:right w:val="none" w:sz="0" w:space="0" w:color="auto"/>
      </w:divBdr>
    </w:div>
    <w:div w:id="1485120306">
      <w:bodyDiv w:val="1"/>
      <w:marLeft w:val="0"/>
      <w:marRight w:val="0"/>
      <w:marTop w:val="0"/>
      <w:marBottom w:val="0"/>
      <w:divBdr>
        <w:top w:val="none" w:sz="0" w:space="0" w:color="auto"/>
        <w:left w:val="none" w:sz="0" w:space="0" w:color="auto"/>
        <w:bottom w:val="none" w:sz="0" w:space="0" w:color="auto"/>
        <w:right w:val="none" w:sz="0" w:space="0" w:color="auto"/>
      </w:divBdr>
    </w:div>
    <w:div w:id="1485200809">
      <w:bodyDiv w:val="1"/>
      <w:marLeft w:val="0"/>
      <w:marRight w:val="0"/>
      <w:marTop w:val="0"/>
      <w:marBottom w:val="0"/>
      <w:divBdr>
        <w:top w:val="none" w:sz="0" w:space="0" w:color="auto"/>
        <w:left w:val="none" w:sz="0" w:space="0" w:color="auto"/>
        <w:bottom w:val="none" w:sz="0" w:space="0" w:color="auto"/>
        <w:right w:val="none" w:sz="0" w:space="0" w:color="auto"/>
      </w:divBdr>
    </w:div>
    <w:div w:id="1485312393">
      <w:bodyDiv w:val="1"/>
      <w:marLeft w:val="0"/>
      <w:marRight w:val="0"/>
      <w:marTop w:val="0"/>
      <w:marBottom w:val="0"/>
      <w:divBdr>
        <w:top w:val="none" w:sz="0" w:space="0" w:color="auto"/>
        <w:left w:val="none" w:sz="0" w:space="0" w:color="auto"/>
        <w:bottom w:val="none" w:sz="0" w:space="0" w:color="auto"/>
        <w:right w:val="none" w:sz="0" w:space="0" w:color="auto"/>
      </w:divBdr>
    </w:div>
    <w:div w:id="1485313192">
      <w:bodyDiv w:val="1"/>
      <w:marLeft w:val="0"/>
      <w:marRight w:val="0"/>
      <w:marTop w:val="0"/>
      <w:marBottom w:val="0"/>
      <w:divBdr>
        <w:top w:val="none" w:sz="0" w:space="0" w:color="auto"/>
        <w:left w:val="none" w:sz="0" w:space="0" w:color="auto"/>
        <w:bottom w:val="none" w:sz="0" w:space="0" w:color="auto"/>
        <w:right w:val="none" w:sz="0" w:space="0" w:color="auto"/>
      </w:divBdr>
    </w:div>
    <w:div w:id="1485392734">
      <w:bodyDiv w:val="1"/>
      <w:marLeft w:val="0"/>
      <w:marRight w:val="0"/>
      <w:marTop w:val="0"/>
      <w:marBottom w:val="0"/>
      <w:divBdr>
        <w:top w:val="none" w:sz="0" w:space="0" w:color="auto"/>
        <w:left w:val="none" w:sz="0" w:space="0" w:color="auto"/>
        <w:bottom w:val="none" w:sz="0" w:space="0" w:color="auto"/>
        <w:right w:val="none" w:sz="0" w:space="0" w:color="auto"/>
      </w:divBdr>
    </w:div>
    <w:div w:id="1485777107">
      <w:bodyDiv w:val="1"/>
      <w:marLeft w:val="0"/>
      <w:marRight w:val="0"/>
      <w:marTop w:val="0"/>
      <w:marBottom w:val="0"/>
      <w:divBdr>
        <w:top w:val="none" w:sz="0" w:space="0" w:color="auto"/>
        <w:left w:val="none" w:sz="0" w:space="0" w:color="auto"/>
        <w:bottom w:val="none" w:sz="0" w:space="0" w:color="auto"/>
        <w:right w:val="none" w:sz="0" w:space="0" w:color="auto"/>
      </w:divBdr>
    </w:div>
    <w:div w:id="1485777988">
      <w:bodyDiv w:val="1"/>
      <w:marLeft w:val="0"/>
      <w:marRight w:val="0"/>
      <w:marTop w:val="0"/>
      <w:marBottom w:val="0"/>
      <w:divBdr>
        <w:top w:val="none" w:sz="0" w:space="0" w:color="auto"/>
        <w:left w:val="none" w:sz="0" w:space="0" w:color="auto"/>
        <w:bottom w:val="none" w:sz="0" w:space="0" w:color="auto"/>
        <w:right w:val="none" w:sz="0" w:space="0" w:color="auto"/>
      </w:divBdr>
    </w:div>
    <w:div w:id="1485782153">
      <w:bodyDiv w:val="1"/>
      <w:marLeft w:val="0"/>
      <w:marRight w:val="0"/>
      <w:marTop w:val="0"/>
      <w:marBottom w:val="0"/>
      <w:divBdr>
        <w:top w:val="none" w:sz="0" w:space="0" w:color="auto"/>
        <w:left w:val="none" w:sz="0" w:space="0" w:color="auto"/>
        <w:bottom w:val="none" w:sz="0" w:space="0" w:color="auto"/>
        <w:right w:val="none" w:sz="0" w:space="0" w:color="auto"/>
      </w:divBdr>
    </w:div>
    <w:div w:id="1485849485">
      <w:bodyDiv w:val="1"/>
      <w:marLeft w:val="0"/>
      <w:marRight w:val="0"/>
      <w:marTop w:val="0"/>
      <w:marBottom w:val="0"/>
      <w:divBdr>
        <w:top w:val="none" w:sz="0" w:space="0" w:color="auto"/>
        <w:left w:val="none" w:sz="0" w:space="0" w:color="auto"/>
        <w:bottom w:val="none" w:sz="0" w:space="0" w:color="auto"/>
        <w:right w:val="none" w:sz="0" w:space="0" w:color="auto"/>
      </w:divBdr>
    </w:div>
    <w:div w:id="1485925081">
      <w:bodyDiv w:val="1"/>
      <w:marLeft w:val="0"/>
      <w:marRight w:val="0"/>
      <w:marTop w:val="0"/>
      <w:marBottom w:val="0"/>
      <w:divBdr>
        <w:top w:val="none" w:sz="0" w:space="0" w:color="auto"/>
        <w:left w:val="none" w:sz="0" w:space="0" w:color="auto"/>
        <w:bottom w:val="none" w:sz="0" w:space="0" w:color="auto"/>
        <w:right w:val="none" w:sz="0" w:space="0" w:color="auto"/>
      </w:divBdr>
    </w:div>
    <w:div w:id="1485975834">
      <w:bodyDiv w:val="1"/>
      <w:marLeft w:val="0"/>
      <w:marRight w:val="0"/>
      <w:marTop w:val="0"/>
      <w:marBottom w:val="0"/>
      <w:divBdr>
        <w:top w:val="none" w:sz="0" w:space="0" w:color="auto"/>
        <w:left w:val="none" w:sz="0" w:space="0" w:color="auto"/>
        <w:bottom w:val="none" w:sz="0" w:space="0" w:color="auto"/>
        <w:right w:val="none" w:sz="0" w:space="0" w:color="auto"/>
      </w:divBdr>
    </w:div>
    <w:div w:id="1486125321">
      <w:bodyDiv w:val="1"/>
      <w:marLeft w:val="0"/>
      <w:marRight w:val="0"/>
      <w:marTop w:val="0"/>
      <w:marBottom w:val="0"/>
      <w:divBdr>
        <w:top w:val="none" w:sz="0" w:space="0" w:color="auto"/>
        <w:left w:val="none" w:sz="0" w:space="0" w:color="auto"/>
        <w:bottom w:val="none" w:sz="0" w:space="0" w:color="auto"/>
        <w:right w:val="none" w:sz="0" w:space="0" w:color="auto"/>
      </w:divBdr>
    </w:div>
    <w:div w:id="1486166509">
      <w:bodyDiv w:val="1"/>
      <w:marLeft w:val="0"/>
      <w:marRight w:val="0"/>
      <w:marTop w:val="0"/>
      <w:marBottom w:val="0"/>
      <w:divBdr>
        <w:top w:val="none" w:sz="0" w:space="0" w:color="auto"/>
        <w:left w:val="none" w:sz="0" w:space="0" w:color="auto"/>
        <w:bottom w:val="none" w:sz="0" w:space="0" w:color="auto"/>
        <w:right w:val="none" w:sz="0" w:space="0" w:color="auto"/>
      </w:divBdr>
    </w:div>
    <w:div w:id="1486169835">
      <w:bodyDiv w:val="1"/>
      <w:marLeft w:val="0"/>
      <w:marRight w:val="0"/>
      <w:marTop w:val="0"/>
      <w:marBottom w:val="0"/>
      <w:divBdr>
        <w:top w:val="none" w:sz="0" w:space="0" w:color="auto"/>
        <w:left w:val="none" w:sz="0" w:space="0" w:color="auto"/>
        <w:bottom w:val="none" w:sz="0" w:space="0" w:color="auto"/>
        <w:right w:val="none" w:sz="0" w:space="0" w:color="auto"/>
      </w:divBdr>
    </w:div>
    <w:div w:id="1486313836">
      <w:bodyDiv w:val="1"/>
      <w:marLeft w:val="0"/>
      <w:marRight w:val="0"/>
      <w:marTop w:val="0"/>
      <w:marBottom w:val="0"/>
      <w:divBdr>
        <w:top w:val="none" w:sz="0" w:space="0" w:color="auto"/>
        <w:left w:val="none" w:sz="0" w:space="0" w:color="auto"/>
        <w:bottom w:val="none" w:sz="0" w:space="0" w:color="auto"/>
        <w:right w:val="none" w:sz="0" w:space="0" w:color="auto"/>
      </w:divBdr>
    </w:div>
    <w:div w:id="1486357557">
      <w:bodyDiv w:val="1"/>
      <w:marLeft w:val="0"/>
      <w:marRight w:val="0"/>
      <w:marTop w:val="0"/>
      <w:marBottom w:val="0"/>
      <w:divBdr>
        <w:top w:val="none" w:sz="0" w:space="0" w:color="auto"/>
        <w:left w:val="none" w:sz="0" w:space="0" w:color="auto"/>
        <w:bottom w:val="none" w:sz="0" w:space="0" w:color="auto"/>
        <w:right w:val="none" w:sz="0" w:space="0" w:color="auto"/>
      </w:divBdr>
    </w:div>
    <w:div w:id="1486387610">
      <w:bodyDiv w:val="1"/>
      <w:marLeft w:val="0"/>
      <w:marRight w:val="0"/>
      <w:marTop w:val="0"/>
      <w:marBottom w:val="0"/>
      <w:divBdr>
        <w:top w:val="none" w:sz="0" w:space="0" w:color="auto"/>
        <w:left w:val="none" w:sz="0" w:space="0" w:color="auto"/>
        <w:bottom w:val="none" w:sz="0" w:space="0" w:color="auto"/>
        <w:right w:val="none" w:sz="0" w:space="0" w:color="auto"/>
      </w:divBdr>
    </w:div>
    <w:div w:id="1486438355">
      <w:bodyDiv w:val="1"/>
      <w:marLeft w:val="0"/>
      <w:marRight w:val="0"/>
      <w:marTop w:val="0"/>
      <w:marBottom w:val="0"/>
      <w:divBdr>
        <w:top w:val="none" w:sz="0" w:space="0" w:color="auto"/>
        <w:left w:val="none" w:sz="0" w:space="0" w:color="auto"/>
        <w:bottom w:val="none" w:sz="0" w:space="0" w:color="auto"/>
        <w:right w:val="none" w:sz="0" w:space="0" w:color="auto"/>
      </w:divBdr>
    </w:div>
    <w:div w:id="1486509663">
      <w:bodyDiv w:val="1"/>
      <w:marLeft w:val="0"/>
      <w:marRight w:val="0"/>
      <w:marTop w:val="0"/>
      <w:marBottom w:val="0"/>
      <w:divBdr>
        <w:top w:val="none" w:sz="0" w:space="0" w:color="auto"/>
        <w:left w:val="none" w:sz="0" w:space="0" w:color="auto"/>
        <w:bottom w:val="none" w:sz="0" w:space="0" w:color="auto"/>
        <w:right w:val="none" w:sz="0" w:space="0" w:color="auto"/>
      </w:divBdr>
    </w:div>
    <w:div w:id="1486581818">
      <w:bodyDiv w:val="1"/>
      <w:marLeft w:val="0"/>
      <w:marRight w:val="0"/>
      <w:marTop w:val="0"/>
      <w:marBottom w:val="0"/>
      <w:divBdr>
        <w:top w:val="none" w:sz="0" w:space="0" w:color="auto"/>
        <w:left w:val="none" w:sz="0" w:space="0" w:color="auto"/>
        <w:bottom w:val="none" w:sz="0" w:space="0" w:color="auto"/>
        <w:right w:val="none" w:sz="0" w:space="0" w:color="auto"/>
      </w:divBdr>
    </w:div>
    <w:div w:id="1486626119">
      <w:bodyDiv w:val="1"/>
      <w:marLeft w:val="0"/>
      <w:marRight w:val="0"/>
      <w:marTop w:val="0"/>
      <w:marBottom w:val="0"/>
      <w:divBdr>
        <w:top w:val="none" w:sz="0" w:space="0" w:color="auto"/>
        <w:left w:val="none" w:sz="0" w:space="0" w:color="auto"/>
        <w:bottom w:val="none" w:sz="0" w:space="0" w:color="auto"/>
        <w:right w:val="none" w:sz="0" w:space="0" w:color="auto"/>
      </w:divBdr>
    </w:div>
    <w:div w:id="1486627489">
      <w:bodyDiv w:val="1"/>
      <w:marLeft w:val="0"/>
      <w:marRight w:val="0"/>
      <w:marTop w:val="0"/>
      <w:marBottom w:val="0"/>
      <w:divBdr>
        <w:top w:val="none" w:sz="0" w:space="0" w:color="auto"/>
        <w:left w:val="none" w:sz="0" w:space="0" w:color="auto"/>
        <w:bottom w:val="none" w:sz="0" w:space="0" w:color="auto"/>
        <w:right w:val="none" w:sz="0" w:space="0" w:color="auto"/>
      </w:divBdr>
    </w:div>
    <w:div w:id="1486700004">
      <w:bodyDiv w:val="1"/>
      <w:marLeft w:val="0"/>
      <w:marRight w:val="0"/>
      <w:marTop w:val="0"/>
      <w:marBottom w:val="0"/>
      <w:divBdr>
        <w:top w:val="none" w:sz="0" w:space="0" w:color="auto"/>
        <w:left w:val="none" w:sz="0" w:space="0" w:color="auto"/>
        <w:bottom w:val="none" w:sz="0" w:space="0" w:color="auto"/>
        <w:right w:val="none" w:sz="0" w:space="0" w:color="auto"/>
      </w:divBdr>
    </w:div>
    <w:div w:id="1486703868">
      <w:bodyDiv w:val="1"/>
      <w:marLeft w:val="0"/>
      <w:marRight w:val="0"/>
      <w:marTop w:val="0"/>
      <w:marBottom w:val="0"/>
      <w:divBdr>
        <w:top w:val="none" w:sz="0" w:space="0" w:color="auto"/>
        <w:left w:val="none" w:sz="0" w:space="0" w:color="auto"/>
        <w:bottom w:val="none" w:sz="0" w:space="0" w:color="auto"/>
        <w:right w:val="none" w:sz="0" w:space="0" w:color="auto"/>
      </w:divBdr>
    </w:div>
    <w:div w:id="1486775653">
      <w:bodyDiv w:val="1"/>
      <w:marLeft w:val="0"/>
      <w:marRight w:val="0"/>
      <w:marTop w:val="0"/>
      <w:marBottom w:val="0"/>
      <w:divBdr>
        <w:top w:val="none" w:sz="0" w:space="0" w:color="auto"/>
        <w:left w:val="none" w:sz="0" w:space="0" w:color="auto"/>
        <w:bottom w:val="none" w:sz="0" w:space="0" w:color="auto"/>
        <w:right w:val="none" w:sz="0" w:space="0" w:color="auto"/>
      </w:divBdr>
    </w:div>
    <w:div w:id="1486823009">
      <w:bodyDiv w:val="1"/>
      <w:marLeft w:val="0"/>
      <w:marRight w:val="0"/>
      <w:marTop w:val="0"/>
      <w:marBottom w:val="0"/>
      <w:divBdr>
        <w:top w:val="none" w:sz="0" w:space="0" w:color="auto"/>
        <w:left w:val="none" w:sz="0" w:space="0" w:color="auto"/>
        <w:bottom w:val="none" w:sz="0" w:space="0" w:color="auto"/>
        <w:right w:val="none" w:sz="0" w:space="0" w:color="auto"/>
      </w:divBdr>
    </w:div>
    <w:div w:id="1486971049">
      <w:bodyDiv w:val="1"/>
      <w:marLeft w:val="0"/>
      <w:marRight w:val="0"/>
      <w:marTop w:val="0"/>
      <w:marBottom w:val="0"/>
      <w:divBdr>
        <w:top w:val="none" w:sz="0" w:space="0" w:color="auto"/>
        <w:left w:val="none" w:sz="0" w:space="0" w:color="auto"/>
        <w:bottom w:val="none" w:sz="0" w:space="0" w:color="auto"/>
        <w:right w:val="none" w:sz="0" w:space="0" w:color="auto"/>
      </w:divBdr>
    </w:div>
    <w:div w:id="1487014695">
      <w:bodyDiv w:val="1"/>
      <w:marLeft w:val="0"/>
      <w:marRight w:val="0"/>
      <w:marTop w:val="0"/>
      <w:marBottom w:val="0"/>
      <w:divBdr>
        <w:top w:val="none" w:sz="0" w:space="0" w:color="auto"/>
        <w:left w:val="none" w:sz="0" w:space="0" w:color="auto"/>
        <w:bottom w:val="none" w:sz="0" w:space="0" w:color="auto"/>
        <w:right w:val="none" w:sz="0" w:space="0" w:color="auto"/>
      </w:divBdr>
    </w:div>
    <w:div w:id="1487017881">
      <w:bodyDiv w:val="1"/>
      <w:marLeft w:val="0"/>
      <w:marRight w:val="0"/>
      <w:marTop w:val="0"/>
      <w:marBottom w:val="0"/>
      <w:divBdr>
        <w:top w:val="none" w:sz="0" w:space="0" w:color="auto"/>
        <w:left w:val="none" w:sz="0" w:space="0" w:color="auto"/>
        <w:bottom w:val="none" w:sz="0" w:space="0" w:color="auto"/>
        <w:right w:val="none" w:sz="0" w:space="0" w:color="auto"/>
      </w:divBdr>
    </w:div>
    <w:div w:id="1487161077">
      <w:bodyDiv w:val="1"/>
      <w:marLeft w:val="0"/>
      <w:marRight w:val="0"/>
      <w:marTop w:val="0"/>
      <w:marBottom w:val="0"/>
      <w:divBdr>
        <w:top w:val="none" w:sz="0" w:space="0" w:color="auto"/>
        <w:left w:val="none" w:sz="0" w:space="0" w:color="auto"/>
        <w:bottom w:val="none" w:sz="0" w:space="0" w:color="auto"/>
        <w:right w:val="none" w:sz="0" w:space="0" w:color="auto"/>
      </w:divBdr>
    </w:div>
    <w:div w:id="1487162800">
      <w:bodyDiv w:val="1"/>
      <w:marLeft w:val="0"/>
      <w:marRight w:val="0"/>
      <w:marTop w:val="0"/>
      <w:marBottom w:val="0"/>
      <w:divBdr>
        <w:top w:val="none" w:sz="0" w:space="0" w:color="auto"/>
        <w:left w:val="none" w:sz="0" w:space="0" w:color="auto"/>
        <w:bottom w:val="none" w:sz="0" w:space="0" w:color="auto"/>
        <w:right w:val="none" w:sz="0" w:space="0" w:color="auto"/>
      </w:divBdr>
    </w:div>
    <w:div w:id="1487236725">
      <w:bodyDiv w:val="1"/>
      <w:marLeft w:val="0"/>
      <w:marRight w:val="0"/>
      <w:marTop w:val="0"/>
      <w:marBottom w:val="0"/>
      <w:divBdr>
        <w:top w:val="none" w:sz="0" w:space="0" w:color="auto"/>
        <w:left w:val="none" w:sz="0" w:space="0" w:color="auto"/>
        <w:bottom w:val="none" w:sz="0" w:space="0" w:color="auto"/>
        <w:right w:val="none" w:sz="0" w:space="0" w:color="auto"/>
      </w:divBdr>
    </w:div>
    <w:div w:id="1487236966">
      <w:bodyDiv w:val="1"/>
      <w:marLeft w:val="0"/>
      <w:marRight w:val="0"/>
      <w:marTop w:val="0"/>
      <w:marBottom w:val="0"/>
      <w:divBdr>
        <w:top w:val="none" w:sz="0" w:space="0" w:color="auto"/>
        <w:left w:val="none" w:sz="0" w:space="0" w:color="auto"/>
        <w:bottom w:val="none" w:sz="0" w:space="0" w:color="auto"/>
        <w:right w:val="none" w:sz="0" w:space="0" w:color="auto"/>
      </w:divBdr>
    </w:div>
    <w:div w:id="1487278476">
      <w:bodyDiv w:val="1"/>
      <w:marLeft w:val="0"/>
      <w:marRight w:val="0"/>
      <w:marTop w:val="0"/>
      <w:marBottom w:val="0"/>
      <w:divBdr>
        <w:top w:val="none" w:sz="0" w:space="0" w:color="auto"/>
        <w:left w:val="none" w:sz="0" w:space="0" w:color="auto"/>
        <w:bottom w:val="none" w:sz="0" w:space="0" w:color="auto"/>
        <w:right w:val="none" w:sz="0" w:space="0" w:color="auto"/>
      </w:divBdr>
    </w:div>
    <w:div w:id="1487281811">
      <w:bodyDiv w:val="1"/>
      <w:marLeft w:val="0"/>
      <w:marRight w:val="0"/>
      <w:marTop w:val="0"/>
      <w:marBottom w:val="0"/>
      <w:divBdr>
        <w:top w:val="none" w:sz="0" w:space="0" w:color="auto"/>
        <w:left w:val="none" w:sz="0" w:space="0" w:color="auto"/>
        <w:bottom w:val="none" w:sz="0" w:space="0" w:color="auto"/>
        <w:right w:val="none" w:sz="0" w:space="0" w:color="auto"/>
      </w:divBdr>
    </w:div>
    <w:div w:id="1487284146">
      <w:bodyDiv w:val="1"/>
      <w:marLeft w:val="0"/>
      <w:marRight w:val="0"/>
      <w:marTop w:val="0"/>
      <w:marBottom w:val="0"/>
      <w:divBdr>
        <w:top w:val="none" w:sz="0" w:space="0" w:color="auto"/>
        <w:left w:val="none" w:sz="0" w:space="0" w:color="auto"/>
        <w:bottom w:val="none" w:sz="0" w:space="0" w:color="auto"/>
        <w:right w:val="none" w:sz="0" w:space="0" w:color="auto"/>
      </w:divBdr>
    </w:div>
    <w:div w:id="1487353870">
      <w:bodyDiv w:val="1"/>
      <w:marLeft w:val="0"/>
      <w:marRight w:val="0"/>
      <w:marTop w:val="0"/>
      <w:marBottom w:val="0"/>
      <w:divBdr>
        <w:top w:val="none" w:sz="0" w:space="0" w:color="auto"/>
        <w:left w:val="none" w:sz="0" w:space="0" w:color="auto"/>
        <w:bottom w:val="none" w:sz="0" w:space="0" w:color="auto"/>
        <w:right w:val="none" w:sz="0" w:space="0" w:color="auto"/>
      </w:divBdr>
    </w:div>
    <w:div w:id="1487355020">
      <w:bodyDiv w:val="1"/>
      <w:marLeft w:val="0"/>
      <w:marRight w:val="0"/>
      <w:marTop w:val="0"/>
      <w:marBottom w:val="0"/>
      <w:divBdr>
        <w:top w:val="none" w:sz="0" w:space="0" w:color="auto"/>
        <w:left w:val="none" w:sz="0" w:space="0" w:color="auto"/>
        <w:bottom w:val="none" w:sz="0" w:space="0" w:color="auto"/>
        <w:right w:val="none" w:sz="0" w:space="0" w:color="auto"/>
      </w:divBdr>
    </w:div>
    <w:div w:id="1487428635">
      <w:bodyDiv w:val="1"/>
      <w:marLeft w:val="0"/>
      <w:marRight w:val="0"/>
      <w:marTop w:val="0"/>
      <w:marBottom w:val="0"/>
      <w:divBdr>
        <w:top w:val="none" w:sz="0" w:space="0" w:color="auto"/>
        <w:left w:val="none" w:sz="0" w:space="0" w:color="auto"/>
        <w:bottom w:val="none" w:sz="0" w:space="0" w:color="auto"/>
        <w:right w:val="none" w:sz="0" w:space="0" w:color="auto"/>
      </w:divBdr>
    </w:div>
    <w:div w:id="1487433912">
      <w:bodyDiv w:val="1"/>
      <w:marLeft w:val="0"/>
      <w:marRight w:val="0"/>
      <w:marTop w:val="0"/>
      <w:marBottom w:val="0"/>
      <w:divBdr>
        <w:top w:val="none" w:sz="0" w:space="0" w:color="auto"/>
        <w:left w:val="none" w:sz="0" w:space="0" w:color="auto"/>
        <w:bottom w:val="none" w:sz="0" w:space="0" w:color="auto"/>
        <w:right w:val="none" w:sz="0" w:space="0" w:color="auto"/>
      </w:divBdr>
    </w:div>
    <w:div w:id="1487623495">
      <w:bodyDiv w:val="1"/>
      <w:marLeft w:val="0"/>
      <w:marRight w:val="0"/>
      <w:marTop w:val="0"/>
      <w:marBottom w:val="0"/>
      <w:divBdr>
        <w:top w:val="none" w:sz="0" w:space="0" w:color="auto"/>
        <w:left w:val="none" w:sz="0" w:space="0" w:color="auto"/>
        <w:bottom w:val="none" w:sz="0" w:space="0" w:color="auto"/>
        <w:right w:val="none" w:sz="0" w:space="0" w:color="auto"/>
      </w:divBdr>
    </w:div>
    <w:div w:id="1487624980">
      <w:bodyDiv w:val="1"/>
      <w:marLeft w:val="0"/>
      <w:marRight w:val="0"/>
      <w:marTop w:val="0"/>
      <w:marBottom w:val="0"/>
      <w:divBdr>
        <w:top w:val="none" w:sz="0" w:space="0" w:color="auto"/>
        <w:left w:val="none" w:sz="0" w:space="0" w:color="auto"/>
        <w:bottom w:val="none" w:sz="0" w:space="0" w:color="auto"/>
        <w:right w:val="none" w:sz="0" w:space="0" w:color="auto"/>
      </w:divBdr>
    </w:div>
    <w:div w:id="1487627462">
      <w:bodyDiv w:val="1"/>
      <w:marLeft w:val="0"/>
      <w:marRight w:val="0"/>
      <w:marTop w:val="0"/>
      <w:marBottom w:val="0"/>
      <w:divBdr>
        <w:top w:val="none" w:sz="0" w:space="0" w:color="auto"/>
        <w:left w:val="none" w:sz="0" w:space="0" w:color="auto"/>
        <w:bottom w:val="none" w:sz="0" w:space="0" w:color="auto"/>
        <w:right w:val="none" w:sz="0" w:space="0" w:color="auto"/>
      </w:divBdr>
    </w:div>
    <w:div w:id="1487699849">
      <w:bodyDiv w:val="1"/>
      <w:marLeft w:val="0"/>
      <w:marRight w:val="0"/>
      <w:marTop w:val="0"/>
      <w:marBottom w:val="0"/>
      <w:divBdr>
        <w:top w:val="none" w:sz="0" w:space="0" w:color="auto"/>
        <w:left w:val="none" w:sz="0" w:space="0" w:color="auto"/>
        <w:bottom w:val="none" w:sz="0" w:space="0" w:color="auto"/>
        <w:right w:val="none" w:sz="0" w:space="0" w:color="auto"/>
      </w:divBdr>
    </w:div>
    <w:div w:id="1487748934">
      <w:bodyDiv w:val="1"/>
      <w:marLeft w:val="0"/>
      <w:marRight w:val="0"/>
      <w:marTop w:val="0"/>
      <w:marBottom w:val="0"/>
      <w:divBdr>
        <w:top w:val="none" w:sz="0" w:space="0" w:color="auto"/>
        <w:left w:val="none" w:sz="0" w:space="0" w:color="auto"/>
        <w:bottom w:val="none" w:sz="0" w:space="0" w:color="auto"/>
        <w:right w:val="none" w:sz="0" w:space="0" w:color="auto"/>
      </w:divBdr>
    </w:div>
    <w:div w:id="1487815487">
      <w:bodyDiv w:val="1"/>
      <w:marLeft w:val="0"/>
      <w:marRight w:val="0"/>
      <w:marTop w:val="0"/>
      <w:marBottom w:val="0"/>
      <w:divBdr>
        <w:top w:val="none" w:sz="0" w:space="0" w:color="auto"/>
        <w:left w:val="none" w:sz="0" w:space="0" w:color="auto"/>
        <w:bottom w:val="none" w:sz="0" w:space="0" w:color="auto"/>
        <w:right w:val="none" w:sz="0" w:space="0" w:color="auto"/>
      </w:divBdr>
    </w:div>
    <w:div w:id="1488093182">
      <w:bodyDiv w:val="1"/>
      <w:marLeft w:val="0"/>
      <w:marRight w:val="0"/>
      <w:marTop w:val="0"/>
      <w:marBottom w:val="0"/>
      <w:divBdr>
        <w:top w:val="none" w:sz="0" w:space="0" w:color="auto"/>
        <w:left w:val="none" w:sz="0" w:space="0" w:color="auto"/>
        <w:bottom w:val="none" w:sz="0" w:space="0" w:color="auto"/>
        <w:right w:val="none" w:sz="0" w:space="0" w:color="auto"/>
      </w:divBdr>
    </w:div>
    <w:div w:id="1488209180">
      <w:bodyDiv w:val="1"/>
      <w:marLeft w:val="0"/>
      <w:marRight w:val="0"/>
      <w:marTop w:val="0"/>
      <w:marBottom w:val="0"/>
      <w:divBdr>
        <w:top w:val="none" w:sz="0" w:space="0" w:color="auto"/>
        <w:left w:val="none" w:sz="0" w:space="0" w:color="auto"/>
        <w:bottom w:val="none" w:sz="0" w:space="0" w:color="auto"/>
        <w:right w:val="none" w:sz="0" w:space="0" w:color="auto"/>
      </w:divBdr>
    </w:div>
    <w:div w:id="1488210596">
      <w:bodyDiv w:val="1"/>
      <w:marLeft w:val="0"/>
      <w:marRight w:val="0"/>
      <w:marTop w:val="0"/>
      <w:marBottom w:val="0"/>
      <w:divBdr>
        <w:top w:val="none" w:sz="0" w:space="0" w:color="auto"/>
        <w:left w:val="none" w:sz="0" w:space="0" w:color="auto"/>
        <w:bottom w:val="none" w:sz="0" w:space="0" w:color="auto"/>
        <w:right w:val="none" w:sz="0" w:space="0" w:color="auto"/>
      </w:divBdr>
    </w:div>
    <w:div w:id="1488478111">
      <w:bodyDiv w:val="1"/>
      <w:marLeft w:val="0"/>
      <w:marRight w:val="0"/>
      <w:marTop w:val="0"/>
      <w:marBottom w:val="0"/>
      <w:divBdr>
        <w:top w:val="none" w:sz="0" w:space="0" w:color="auto"/>
        <w:left w:val="none" w:sz="0" w:space="0" w:color="auto"/>
        <w:bottom w:val="none" w:sz="0" w:space="0" w:color="auto"/>
        <w:right w:val="none" w:sz="0" w:space="0" w:color="auto"/>
      </w:divBdr>
    </w:div>
    <w:div w:id="1488479309">
      <w:bodyDiv w:val="1"/>
      <w:marLeft w:val="0"/>
      <w:marRight w:val="0"/>
      <w:marTop w:val="0"/>
      <w:marBottom w:val="0"/>
      <w:divBdr>
        <w:top w:val="none" w:sz="0" w:space="0" w:color="auto"/>
        <w:left w:val="none" w:sz="0" w:space="0" w:color="auto"/>
        <w:bottom w:val="none" w:sz="0" w:space="0" w:color="auto"/>
        <w:right w:val="none" w:sz="0" w:space="0" w:color="auto"/>
      </w:divBdr>
    </w:div>
    <w:div w:id="1488520564">
      <w:bodyDiv w:val="1"/>
      <w:marLeft w:val="0"/>
      <w:marRight w:val="0"/>
      <w:marTop w:val="0"/>
      <w:marBottom w:val="0"/>
      <w:divBdr>
        <w:top w:val="none" w:sz="0" w:space="0" w:color="auto"/>
        <w:left w:val="none" w:sz="0" w:space="0" w:color="auto"/>
        <w:bottom w:val="none" w:sz="0" w:space="0" w:color="auto"/>
        <w:right w:val="none" w:sz="0" w:space="0" w:color="auto"/>
      </w:divBdr>
    </w:div>
    <w:div w:id="1488594348">
      <w:bodyDiv w:val="1"/>
      <w:marLeft w:val="0"/>
      <w:marRight w:val="0"/>
      <w:marTop w:val="0"/>
      <w:marBottom w:val="0"/>
      <w:divBdr>
        <w:top w:val="none" w:sz="0" w:space="0" w:color="auto"/>
        <w:left w:val="none" w:sz="0" w:space="0" w:color="auto"/>
        <w:bottom w:val="none" w:sz="0" w:space="0" w:color="auto"/>
        <w:right w:val="none" w:sz="0" w:space="0" w:color="auto"/>
      </w:divBdr>
    </w:div>
    <w:div w:id="1488595719">
      <w:bodyDiv w:val="1"/>
      <w:marLeft w:val="0"/>
      <w:marRight w:val="0"/>
      <w:marTop w:val="0"/>
      <w:marBottom w:val="0"/>
      <w:divBdr>
        <w:top w:val="none" w:sz="0" w:space="0" w:color="auto"/>
        <w:left w:val="none" w:sz="0" w:space="0" w:color="auto"/>
        <w:bottom w:val="none" w:sz="0" w:space="0" w:color="auto"/>
        <w:right w:val="none" w:sz="0" w:space="0" w:color="auto"/>
      </w:divBdr>
    </w:div>
    <w:div w:id="1488597544">
      <w:bodyDiv w:val="1"/>
      <w:marLeft w:val="0"/>
      <w:marRight w:val="0"/>
      <w:marTop w:val="0"/>
      <w:marBottom w:val="0"/>
      <w:divBdr>
        <w:top w:val="none" w:sz="0" w:space="0" w:color="auto"/>
        <w:left w:val="none" w:sz="0" w:space="0" w:color="auto"/>
        <w:bottom w:val="none" w:sz="0" w:space="0" w:color="auto"/>
        <w:right w:val="none" w:sz="0" w:space="0" w:color="auto"/>
      </w:divBdr>
    </w:div>
    <w:div w:id="1488664849">
      <w:bodyDiv w:val="1"/>
      <w:marLeft w:val="0"/>
      <w:marRight w:val="0"/>
      <w:marTop w:val="0"/>
      <w:marBottom w:val="0"/>
      <w:divBdr>
        <w:top w:val="none" w:sz="0" w:space="0" w:color="auto"/>
        <w:left w:val="none" w:sz="0" w:space="0" w:color="auto"/>
        <w:bottom w:val="none" w:sz="0" w:space="0" w:color="auto"/>
        <w:right w:val="none" w:sz="0" w:space="0" w:color="auto"/>
      </w:divBdr>
    </w:div>
    <w:div w:id="1488666191">
      <w:bodyDiv w:val="1"/>
      <w:marLeft w:val="0"/>
      <w:marRight w:val="0"/>
      <w:marTop w:val="0"/>
      <w:marBottom w:val="0"/>
      <w:divBdr>
        <w:top w:val="none" w:sz="0" w:space="0" w:color="auto"/>
        <w:left w:val="none" w:sz="0" w:space="0" w:color="auto"/>
        <w:bottom w:val="none" w:sz="0" w:space="0" w:color="auto"/>
        <w:right w:val="none" w:sz="0" w:space="0" w:color="auto"/>
      </w:divBdr>
    </w:div>
    <w:div w:id="1488748311">
      <w:bodyDiv w:val="1"/>
      <w:marLeft w:val="0"/>
      <w:marRight w:val="0"/>
      <w:marTop w:val="0"/>
      <w:marBottom w:val="0"/>
      <w:divBdr>
        <w:top w:val="none" w:sz="0" w:space="0" w:color="auto"/>
        <w:left w:val="none" w:sz="0" w:space="0" w:color="auto"/>
        <w:bottom w:val="none" w:sz="0" w:space="0" w:color="auto"/>
        <w:right w:val="none" w:sz="0" w:space="0" w:color="auto"/>
      </w:divBdr>
    </w:div>
    <w:div w:id="1488863302">
      <w:bodyDiv w:val="1"/>
      <w:marLeft w:val="0"/>
      <w:marRight w:val="0"/>
      <w:marTop w:val="0"/>
      <w:marBottom w:val="0"/>
      <w:divBdr>
        <w:top w:val="none" w:sz="0" w:space="0" w:color="auto"/>
        <w:left w:val="none" w:sz="0" w:space="0" w:color="auto"/>
        <w:bottom w:val="none" w:sz="0" w:space="0" w:color="auto"/>
        <w:right w:val="none" w:sz="0" w:space="0" w:color="auto"/>
      </w:divBdr>
    </w:div>
    <w:div w:id="1488932302">
      <w:bodyDiv w:val="1"/>
      <w:marLeft w:val="0"/>
      <w:marRight w:val="0"/>
      <w:marTop w:val="0"/>
      <w:marBottom w:val="0"/>
      <w:divBdr>
        <w:top w:val="none" w:sz="0" w:space="0" w:color="auto"/>
        <w:left w:val="none" w:sz="0" w:space="0" w:color="auto"/>
        <w:bottom w:val="none" w:sz="0" w:space="0" w:color="auto"/>
        <w:right w:val="none" w:sz="0" w:space="0" w:color="auto"/>
      </w:divBdr>
    </w:div>
    <w:div w:id="1488933790">
      <w:bodyDiv w:val="1"/>
      <w:marLeft w:val="0"/>
      <w:marRight w:val="0"/>
      <w:marTop w:val="0"/>
      <w:marBottom w:val="0"/>
      <w:divBdr>
        <w:top w:val="none" w:sz="0" w:space="0" w:color="auto"/>
        <w:left w:val="none" w:sz="0" w:space="0" w:color="auto"/>
        <w:bottom w:val="none" w:sz="0" w:space="0" w:color="auto"/>
        <w:right w:val="none" w:sz="0" w:space="0" w:color="auto"/>
      </w:divBdr>
    </w:div>
    <w:div w:id="1489052126">
      <w:bodyDiv w:val="1"/>
      <w:marLeft w:val="0"/>
      <w:marRight w:val="0"/>
      <w:marTop w:val="0"/>
      <w:marBottom w:val="0"/>
      <w:divBdr>
        <w:top w:val="none" w:sz="0" w:space="0" w:color="auto"/>
        <w:left w:val="none" w:sz="0" w:space="0" w:color="auto"/>
        <w:bottom w:val="none" w:sz="0" w:space="0" w:color="auto"/>
        <w:right w:val="none" w:sz="0" w:space="0" w:color="auto"/>
      </w:divBdr>
    </w:div>
    <w:div w:id="1489134182">
      <w:bodyDiv w:val="1"/>
      <w:marLeft w:val="0"/>
      <w:marRight w:val="0"/>
      <w:marTop w:val="0"/>
      <w:marBottom w:val="0"/>
      <w:divBdr>
        <w:top w:val="none" w:sz="0" w:space="0" w:color="auto"/>
        <w:left w:val="none" w:sz="0" w:space="0" w:color="auto"/>
        <w:bottom w:val="none" w:sz="0" w:space="0" w:color="auto"/>
        <w:right w:val="none" w:sz="0" w:space="0" w:color="auto"/>
      </w:divBdr>
    </w:div>
    <w:div w:id="1489207293">
      <w:bodyDiv w:val="1"/>
      <w:marLeft w:val="0"/>
      <w:marRight w:val="0"/>
      <w:marTop w:val="0"/>
      <w:marBottom w:val="0"/>
      <w:divBdr>
        <w:top w:val="none" w:sz="0" w:space="0" w:color="auto"/>
        <w:left w:val="none" w:sz="0" w:space="0" w:color="auto"/>
        <w:bottom w:val="none" w:sz="0" w:space="0" w:color="auto"/>
        <w:right w:val="none" w:sz="0" w:space="0" w:color="auto"/>
      </w:divBdr>
    </w:div>
    <w:div w:id="1489246786">
      <w:bodyDiv w:val="1"/>
      <w:marLeft w:val="0"/>
      <w:marRight w:val="0"/>
      <w:marTop w:val="0"/>
      <w:marBottom w:val="0"/>
      <w:divBdr>
        <w:top w:val="none" w:sz="0" w:space="0" w:color="auto"/>
        <w:left w:val="none" w:sz="0" w:space="0" w:color="auto"/>
        <w:bottom w:val="none" w:sz="0" w:space="0" w:color="auto"/>
        <w:right w:val="none" w:sz="0" w:space="0" w:color="auto"/>
      </w:divBdr>
    </w:div>
    <w:div w:id="1489249735">
      <w:bodyDiv w:val="1"/>
      <w:marLeft w:val="0"/>
      <w:marRight w:val="0"/>
      <w:marTop w:val="0"/>
      <w:marBottom w:val="0"/>
      <w:divBdr>
        <w:top w:val="none" w:sz="0" w:space="0" w:color="auto"/>
        <w:left w:val="none" w:sz="0" w:space="0" w:color="auto"/>
        <w:bottom w:val="none" w:sz="0" w:space="0" w:color="auto"/>
        <w:right w:val="none" w:sz="0" w:space="0" w:color="auto"/>
      </w:divBdr>
    </w:div>
    <w:div w:id="1489402512">
      <w:bodyDiv w:val="1"/>
      <w:marLeft w:val="0"/>
      <w:marRight w:val="0"/>
      <w:marTop w:val="0"/>
      <w:marBottom w:val="0"/>
      <w:divBdr>
        <w:top w:val="none" w:sz="0" w:space="0" w:color="auto"/>
        <w:left w:val="none" w:sz="0" w:space="0" w:color="auto"/>
        <w:bottom w:val="none" w:sz="0" w:space="0" w:color="auto"/>
        <w:right w:val="none" w:sz="0" w:space="0" w:color="auto"/>
      </w:divBdr>
    </w:div>
    <w:div w:id="1489592520">
      <w:bodyDiv w:val="1"/>
      <w:marLeft w:val="0"/>
      <w:marRight w:val="0"/>
      <w:marTop w:val="0"/>
      <w:marBottom w:val="0"/>
      <w:divBdr>
        <w:top w:val="none" w:sz="0" w:space="0" w:color="auto"/>
        <w:left w:val="none" w:sz="0" w:space="0" w:color="auto"/>
        <w:bottom w:val="none" w:sz="0" w:space="0" w:color="auto"/>
        <w:right w:val="none" w:sz="0" w:space="0" w:color="auto"/>
      </w:divBdr>
    </w:div>
    <w:div w:id="1489636917">
      <w:bodyDiv w:val="1"/>
      <w:marLeft w:val="0"/>
      <w:marRight w:val="0"/>
      <w:marTop w:val="0"/>
      <w:marBottom w:val="0"/>
      <w:divBdr>
        <w:top w:val="none" w:sz="0" w:space="0" w:color="auto"/>
        <w:left w:val="none" w:sz="0" w:space="0" w:color="auto"/>
        <w:bottom w:val="none" w:sz="0" w:space="0" w:color="auto"/>
        <w:right w:val="none" w:sz="0" w:space="0" w:color="auto"/>
      </w:divBdr>
    </w:div>
    <w:div w:id="1489637779">
      <w:bodyDiv w:val="1"/>
      <w:marLeft w:val="0"/>
      <w:marRight w:val="0"/>
      <w:marTop w:val="0"/>
      <w:marBottom w:val="0"/>
      <w:divBdr>
        <w:top w:val="none" w:sz="0" w:space="0" w:color="auto"/>
        <w:left w:val="none" w:sz="0" w:space="0" w:color="auto"/>
        <w:bottom w:val="none" w:sz="0" w:space="0" w:color="auto"/>
        <w:right w:val="none" w:sz="0" w:space="0" w:color="auto"/>
      </w:divBdr>
    </w:div>
    <w:div w:id="1489705321">
      <w:bodyDiv w:val="1"/>
      <w:marLeft w:val="0"/>
      <w:marRight w:val="0"/>
      <w:marTop w:val="0"/>
      <w:marBottom w:val="0"/>
      <w:divBdr>
        <w:top w:val="none" w:sz="0" w:space="0" w:color="auto"/>
        <w:left w:val="none" w:sz="0" w:space="0" w:color="auto"/>
        <w:bottom w:val="none" w:sz="0" w:space="0" w:color="auto"/>
        <w:right w:val="none" w:sz="0" w:space="0" w:color="auto"/>
      </w:divBdr>
    </w:div>
    <w:div w:id="1489706615">
      <w:bodyDiv w:val="1"/>
      <w:marLeft w:val="0"/>
      <w:marRight w:val="0"/>
      <w:marTop w:val="0"/>
      <w:marBottom w:val="0"/>
      <w:divBdr>
        <w:top w:val="none" w:sz="0" w:space="0" w:color="auto"/>
        <w:left w:val="none" w:sz="0" w:space="0" w:color="auto"/>
        <w:bottom w:val="none" w:sz="0" w:space="0" w:color="auto"/>
        <w:right w:val="none" w:sz="0" w:space="0" w:color="auto"/>
      </w:divBdr>
    </w:div>
    <w:div w:id="1489787122">
      <w:bodyDiv w:val="1"/>
      <w:marLeft w:val="0"/>
      <w:marRight w:val="0"/>
      <w:marTop w:val="0"/>
      <w:marBottom w:val="0"/>
      <w:divBdr>
        <w:top w:val="none" w:sz="0" w:space="0" w:color="auto"/>
        <w:left w:val="none" w:sz="0" w:space="0" w:color="auto"/>
        <w:bottom w:val="none" w:sz="0" w:space="0" w:color="auto"/>
        <w:right w:val="none" w:sz="0" w:space="0" w:color="auto"/>
      </w:divBdr>
    </w:div>
    <w:div w:id="1489905666">
      <w:bodyDiv w:val="1"/>
      <w:marLeft w:val="0"/>
      <w:marRight w:val="0"/>
      <w:marTop w:val="0"/>
      <w:marBottom w:val="0"/>
      <w:divBdr>
        <w:top w:val="none" w:sz="0" w:space="0" w:color="auto"/>
        <w:left w:val="none" w:sz="0" w:space="0" w:color="auto"/>
        <w:bottom w:val="none" w:sz="0" w:space="0" w:color="auto"/>
        <w:right w:val="none" w:sz="0" w:space="0" w:color="auto"/>
      </w:divBdr>
    </w:div>
    <w:div w:id="1489978640">
      <w:bodyDiv w:val="1"/>
      <w:marLeft w:val="0"/>
      <w:marRight w:val="0"/>
      <w:marTop w:val="0"/>
      <w:marBottom w:val="0"/>
      <w:divBdr>
        <w:top w:val="none" w:sz="0" w:space="0" w:color="auto"/>
        <w:left w:val="none" w:sz="0" w:space="0" w:color="auto"/>
        <w:bottom w:val="none" w:sz="0" w:space="0" w:color="auto"/>
        <w:right w:val="none" w:sz="0" w:space="0" w:color="auto"/>
      </w:divBdr>
    </w:div>
    <w:div w:id="1490169183">
      <w:bodyDiv w:val="1"/>
      <w:marLeft w:val="0"/>
      <w:marRight w:val="0"/>
      <w:marTop w:val="0"/>
      <w:marBottom w:val="0"/>
      <w:divBdr>
        <w:top w:val="none" w:sz="0" w:space="0" w:color="auto"/>
        <w:left w:val="none" w:sz="0" w:space="0" w:color="auto"/>
        <w:bottom w:val="none" w:sz="0" w:space="0" w:color="auto"/>
        <w:right w:val="none" w:sz="0" w:space="0" w:color="auto"/>
      </w:divBdr>
    </w:div>
    <w:div w:id="1490291703">
      <w:bodyDiv w:val="1"/>
      <w:marLeft w:val="0"/>
      <w:marRight w:val="0"/>
      <w:marTop w:val="0"/>
      <w:marBottom w:val="0"/>
      <w:divBdr>
        <w:top w:val="none" w:sz="0" w:space="0" w:color="auto"/>
        <w:left w:val="none" w:sz="0" w:space="0" w:color="auto"/>
        <w:bottom w:val="none" w:sz="0" w:space="0" w:color="auto"/>
        <w:right w:val="none" w:sz="0" w:space="0" w:color="auto"/>
      </w:divBdr>
    </w:div>
    <w:div w:id="1490319170">
      <w:bodyDiv w:val="1"/>
      <w:marLeft w:val="0"/>
      <w:marRight w:val="0"/>
      <w:marTop w:val="0"/>
      <w:marBottom w:val="0"/>
      <w:divBdr>
        <w:top w:val="none" w:sz="0" w:space="0" w:color="auto"/>
        <w:left w:val="none" w:sz="0" w:space="0" w:color="auto"/>
        <w:bottom w:val="none" w:sz="0" w:space="0" w:color="auto"/>
        <w:right w:val="none" w:sz="0" w:space="0" w:color="auto"/>
      </w:divBdr>
    </w:div>
    <w:div w:id="1490437996">
      <w:bodyDiv w:val="1"/>
      <w:marLeft w:val="0"/>
      <w:marRight w:val="0"/>
      <w:marTop w:val="0"/>
      <w:marBottom w:val="0"/>
      <w:divBdr>
        <w:top w:val="none" w:sz="0" w:space="0" w:color="auto"/>
        <w:left w:val="none" w:sz="0" w:space="0" w:color="auto"/>
        <w:bottom w:val="none" w:sz="0" w:space="0" w:color="auto"/>
        <w:right w:val="none" w:sz="0" w:space="0" w:color="auto"/>
      </w:divBdr>
    </w:div>
    <w:div w:id="1490485934">
      <w:bodyDiv w:val="1"/>
      <w:marLeft w:val="0"/>
      <w:marRight w:val="0"/>
      <w:marTop w:val="0"/>
      <w:marBottom w:val="0"/>
      <w:divBdr>
        <w:top w:val="none" w:sz="0" w:space="0" w:color="auto"/>
        <w:left w:val="none" w:sz="0" w:space="0" w:color="auto"/>
        <w:bottom w:val="none" w:sz="0" w:space="0" w:color="auto"/>
        <w:right w:val="none" w:sz="0" w:space="0" w:color="auto"/>
      </w:divBdr>
    </w:div>
    <w:div w:id="1490486506">
      <w:bodyDiv w:val="1"/>
      <w:marLeft w:val="0"/>
      <w:marRight w:val="0"/>
      <w:marTop w:val="0"/>
      <w:marBottom w:val="0"/>
      <w:divBdr>
        <w:top w:val="none" w:sz="0" w:space="0" w:color="auto"/>
        <w:left w:val="none" w:sz="0" w:space="0" w:color="auto"/>
        <w:bottom w:val="none" w:sz="0" w:space="0" w:color="auto"/>
        <w:right w:val="none" w:sz="0" w:space="0" w:color="auto"/>
      </w:divBdr>
    </w:div>
    <w:div w:id="1490559364">
      <w:bodyDiv w:val="1"/>
      <w:marLeft w:val="0"/>
      <w:marRight w:val="0"/>
      <w:marTop w:val="0"/>
      <w:marBottom w:val="0"/>
      <w:divBdr>
        <w:top w:val="none" w:sz="0" w:space="0" w:color="auto"/>
        <w:left w:val="none" w:sz="0" w:space="0" w:color="auto"/>
        <w:bottom w:val="none" w:sz="0" w:space="0" w:color="auto"/>
        <w:right w:val="none" w:sz="0" w:space="0" w:color="auto"/>
      </w:divBdr>
    </w:div>
    <w:div w:id="1490635721">
      <w:bodyDiv w:val="1"/>
      <w:marLeft w:val="0"/>
      <w:marRight w:val="0"/>
      <w:marTop w:val="0"/>
      <w:marBottom w:val="0"/>
      <w:divBdr>
        <w:top w:val="none" w:sz="0" w:space="0" w:color="auto"/>
        <w:left w:val="none" w:sz="0" w:space="0" w:color="auto"/>
        <w:bottom w:val="none" w:sz="0" w:space="0" w:color="auto"/>
        <w:right w:val="none" w:sz="0" w:space="0" w:color="auto"/>
      </w:divBdr>
    </w:div>
    <w:div w:id="1490710845">
      <w:bodyDiv w:val="1"/>
      <w:marLeft w:val="0"/>
      <w:marRight w:val="0"/>
      <w:marTop w:val="0"/>
      <w:marBottom w:val="0"/>
      <w:divBdr>
        <w:top w:val="none" w:sz="0" w:space="0" w:color="auto"/>
        <w:left w:val="none" w:sz="0" w:space="0" w:color="auto"/>
        <w:bottom w:val="none" w:sz="0" w:space="0" w:color="auto"/>
        <w:right w:val="none" w:sz="0" w:space="0" w:color="auto"/>
      </w:divBdr>
    </w:div>
    <w:div w:id="1490827920">
      <w:bodyDiv w:val="1"/>
      <w:marLeft w:val="0"/>
      <w:marRight w:val="0"/>
      <w:marTop w:val="0"/>
      <w:marBottom w:val="0"/>
      <w:divBdr>
        <w:top w:val="none" w:sz="0" w:space="0" w:color="auto"/>
        <w:left w:val="none" w:sz="0" w:space="0" w:color="auto"/>
        <w:bottom w:val="none" w:sz="0" w:space="0" w:color="auto"/>
        <w:right w:val="none" w:sz="0" w:space="0" w:color="auto"/>
      </w:divBdr>
    </w:div>
    <w:div w:id="1490945699">
      <w:bodyDiv w:val="1"/>
      <w:marLeft w:val="0"/>
      <w:marRight w:val="0"/>
      <w:marTop w:val="0"/>
      <w:marBottom w:val="0"/>
      <w:divBdr>
        <w:top w:val="none" w:sz="0" w:space="0" w:color="auto"/>
        <w:left w:val="none" w:sz="0" w:space="0" w:color="auto"/>
        <w:bottom w:val="none" w:sz="0" w:space="0" w:color="auto"/>
        <w:right w:val="none" w:sz="0" w:space="0" w:color="auto"/>
      </w:divBdr>
    </w:div>
    <w:div w:id="1491091931">
      <w:bodyDiv w:val="1"/>
      <w:marLeft w:val="0"/>
      <w:marRight w:val="0"/>
      <w:marTop w:val="0"/>
      <w:marBottom w:val="0"/>
      <w:divBdr>
        <w:top w:val="none" w:sz="0" w:space="0" w:color="auto"/>
        <w:left w:val="none" w:sz="0" w:space="0" w:color="auto"/>
        <w:bottom w:val="none" w:sz="0" w:space="0" w:color="auto"/>
        <w:right w:val="none" w:sz="0" w:space="0" w:color="auto"/>
      </w:divBdr>
    </w:div>
    <w:div w:id="1491097590">
      <w:bodyDiv w:val="1"/>
      <w:marLeft w:val="0"/>
      <w:marRight w:val="0"/>
      <w:marTop w:val="0"/>
      <w:marBottom w:val="0"/>
      <w:divBdr>
        <w:top w:val="none" w:sz="0" w:space="0" w:color="auto"/>
        <w:left w:val="none" w:sz="0" w:space="0" w:color="auto"/>
        <w:bottom w:val="none" w:sz="0" w:space="0" w:color="auto"/>
        <w:right w:val="none" w:sz="0" w:space="0" w:color="auto"/>
      </w:divBdr>
    </w:div>
    <w:div w:id="1491141539">
      <w:bodyDiv w:val="1"/>
      <w:marLeft w:val="0"/>
      <w:marRight w:val="0"/>
      <w:marTop w:val="0"/>
      <w:marBottom w:val="0"/>
      <w:divBdr>
        <w:top w:val="none" w:sz="0" w:space="0" w:color="auto"/>
        <w:left w:val="none" w:sz="0" w:space="0" w:color="auto"/>
        <w:bottom w:val="none" w:sz="0" w:space="0" w:color="auto"/>
        <w:right w:val="none" w:sz="0" w:space="0" w:color="auto"/>
      </w:divBdr>
    </w:div>
    <w:div w:id="1491142766">
      <w:bodyDiv w:val="1"/>
      <w:marLeft w:val="0"/>
      <w:marRight w:val="0"/>
      <w:marTop w:val="0"/>
      <w:marBottom w:val="0"/>
      <w:divBdr>
        <w:top w:val="none" w:sz="0" w:space="0" w:color="auto"/>
        <w:left w:val="none" w:sz="0" w:space="0" w:color="auto"/>
        <w:bottom w:val="none" w:sz="0" w:space="0" w:color="auto"/>
        <w:right w:val="none" w:sz="0" w:space="0" w:color="auto"/>
      </w:divBdr>
    </w:div>
    <w:div w:id="1491167009">
      <w:bodyDiv w:val="1"/>
      <w:marLeft w:val="0"/>
      <w:marRight w:val="0"/>
      <w:marTop w:val="0"/>
      <w:marBottom w:val="0"/>
      <w:divBdr>
        <w:top w:val="none" w:sz="0" w:space="0" w:color="auto"/>
        <w:left w:val="none" w:sz="0" w:space="0" w:color="auto"/>
        <w:bottom w:val="none" w:sz="0" w:space="0" w:color="auto"/>
        <w:right w:val="none" w:sz="0" w:space="0" w:color="auto"/>
      </w:divBdr>
    </w:div>
    <w:div w:id="1491364921">
      <w:bodyDiv w:val="1"/>
      <w:marLeft w:val="0"/>
      <w:marRight w:val="0"/>
      <w:marTop w:val="0"/>
      <w:marBottom w:val="0"/>
      <w:divBdr>
        <w:top w:val="none" w:sz="0" w:space="0" w:color="auto"/>
        <w:left w:val="none" w:sz="0" w:space="0" w:color="auto"/>
        <w:bottom w:val="none" w:sz="0" w:space="0" w:color="auto"/>
        <w:right w:val="none" w:sz="0" w:space="0" w:color="auto"/>
      </w:divBdr>
    </w:div>
    <w:div w:id="1491481387">
      <w:bodyDiv w:val="1"/>
      <w:marLeft w:val="0"/>
      <w:marRight w:val="0"/>
      <w:marTop w:val="0"/>
      <w:marBottom w:val="0"/>
      <w:divBdr>
        <w:top w:val="none" w:sz="0" w:space="0" w:color="auto"/>
        <w:left w:val="none" w:sz="0" w:space="0" w:color="auto"/>
        <w:bottom w:val="none" w:sz="0" w:space="0" w:color="auto"/>
        <w:right w:val="none" w:sz="0" w:space="0" w:color="auto"/>
      </w:divBdr>
    </w:div>
    <w:div w:id="1491484065">
      <w:bodyDiv w:val="1"/>
      <w:marLeft w:val="0"/>
      <w:marRight w:val="0"/>
      <w:marTop w:val="0"/>
      <w:marBottom w:val="0"/>
      <w:divBdr>
        <w:top w:val="none" w:sz="0" w:space="0" w:color="auto"/>
        <w:left w:val="none" w:sz="0" w:space="0" w:color="auto"/>
        <w:bottom w:val="none" w:sz="0" w:space="0" w:color="auto"/>
        <w:right w:val="none" w:sz="0" w:space="0" w:color="auto"/>
      </w:divBdr>
    </w:div>
    <w:div w:id="1491605527">
      <w:bodyDiv w:val="1"/>
      <w:marLeft w:val="0"/>
      <w:marRight w:val="0"/>
      <w:marTop w:val="0"/>
      <w:marBottom w:val="0"/>
      <w:divBdr>
        <w:top w:val="none" w:sz="0" w:space="0" w:color="auto"/>
        <w:left w:val="none" w:sz="0" w:space="0" w:color="auto"/>
        <w:bottom w:val="none" w:sz="0" w:space="0" w:color="auto"/>
        <w:right w:val="none" w:sz="0" w:space="0" w:color="auto"/>
      </w:divBdr>
    </w:div>
    <w:div w:id="1491671365">
      <w:bodyDiv w:val="1"/>
      <w:marLeft w:val="0"/>
      <w:marRight w:val="0"/>
      <w:marTop w:val="0"/>
      <w:marBottom w:val="0"/>
      <w:divBdr>
        <w:top w:val="none" w:sz="0" w:space="0" w:color="auto"/>
        <w:left w:val="none" w:sz="0" w:space="0" w:color="auto"/>
        <w:bottom w:val="none" w:sz="0" w:space="0" w:color="auto"/>
        <w:right w:val="none" w:sz="0" w:space="0" w:color="auto"/>
      </w:divBdr>
    </w:div>
    <w:div w:id="1491677569">
      <w:bodyDiv w:val="1"/>
      <w:marLeft w:val="0"/>
      <w:marRight w:val="0"/>
      <w:marTop w:val="0"/>
      <w:marBottom w:val="0"/>
      <w:divBdr>
        <w:top w:val="none" w:sz="0" w:space="0" w:color="auto"/>
        <w:left w:val="none" w:sz="0" w:space="0" w:color="auto"/>
        <w:bottom w:val="none" w:sz="0" w:space="0" w:color="auto"/>
        <w:right w:val="none" w:sz="0" w:space="0" w:color="auto"/>
      </w:divBdr>
    </w:div>
    <w:div w:id="1491678076">
      <w:bodyDiv w:val="1"/>
      <w:marLeft w:val="0"/>
      <w:marRight w:val="0"/>
      <w:marTop w:val="0"/>
      <w:marBottom w:val="0"/>
      <w:divBdr>
        <w:top w:val="none" w:sz="0" w:space="0" w:color="auto"/>
        <w:left w:val="none" w:sz="0" w:space="0" w:color="auto"/>
        <w:bottom w:val="none" w:sz="0" w:space="0" w:color="auto"/>
        <w:right w:val="none" w:sz="0" w:space="0" w:color="auto"/>
      </w:divBdr>
    </w:div>
    <w:div w:id="1491747081">
      <w:bodyDiv w:val="1"/>
      <w:marLeft w:val="0"/>
      <w:marRight w:val="0"/>
      <w:marTop w:val="0"/>
      <w:marBottom w:val="0"/>
      <w:divBdr>
        <w:top w:val="none" w:sz="0" w:space="0" w:color="auto"/>
        <w:left w:val="none" w:sz="0" w:space="0" w:color="auto"/>
        <w:bottom w:val="none" w:sz="0" w:space="0" w:color="auto"/>
        <w:right w:val="none" w:sz="0" w:space="0" w:color="auto"/>
      </w:divBdr>
    </w:div>
    <w:div w:id="1491752572">
      <w:bodyDiv w:val="1"/>
      <w:marLeft w:val="0"/>
      <w:marRight w:val="0"/>
      <w:marTop w:val="0"/>
      <w:marBottom w:val="0"/>
      <w:divBdr>
        <w:top w:val="none" w:sz="0" w:space="0" w:color="auto"/>
        <w:left w:val="none" w:sz="0" w:space="0" w:color="auto"/>
        <w:bottom w:val="none" w:sz="0" w:space="0" w:color="auto"/>
        <w:right w:val="none" w:sz="0" w:space="0" w:color="auto"/>
      </w:divBdr>
    </w:div>
    <w:div w:id="1491798114">
      <w:bodyDiv w:val="1"/>
      <w:marLeft w:val="0"/>
      <w:marRight w:val="0"/>
      <w:marTop w:val="0"/>
      <w:marBottom w:val="0"/>
      <w:divBdr>
        <w:top w:val="none" w:sz="0" w:space="0" w:color="auto"/>
        <w:left w:val="none" w:sz="0" w:space="0" w:color="auto"/>
        <w:bottom w:val="none" w:sz="0" w:space="0" w:color="auto"/>
        <w:right w:val="none" w:sz="0" w:space="0" w:color="auto"/>
      </w:divBdr>
    </w:div>
    <w:div w:id="1491824871">
      <w:bodyDiv w:val="1"/>
      <w:marLeft w:val="0"/>
      <w:marRight w:val="0"/>
      <w:marTop w:val="0"/>
      <w:marBottom w:val="0"/>
      <w:divBdr>
        <w:top w:val="none" w:sz="0" w:space="0" w:color="auto"/>
        <w:left w:val="none" w:sz="0" w:space="0" w:color="auto"/>
        <w:bottom w:val="none" w:sz="0" w:space="0" w:color="auto"/>
        <w:right w:val="none" w:sz="0" w:space="0" w:color="auto"/>
      </w:divBdr>
    </w:div>
    <w:div w:id="1491828469">
      <w:bodyDiv w:val="1"/>
      <w:marLeft w:val="0"/>
      <w:marRight w:val="0"/>
      <w:marTop w:val="0"/>
      <w:marBottom w:val="0"/>
      <w:divBdr>
        <w:top w:val="none" w:sz="0" w:space="0" w:color="auto"/>
        <w:left w:val="none" w:sz="0" w:space="0" w:color="auto"/>
        <w:bottom w:val="none" w:sz="0" w:space="0" w:color="auto"/>
        <w:right w:val="none" w:sz="0" w:space="0" w:color="auto"/>
      </w:divBdr>
    </w:div>
    <w:div w:id="1491942302">
      <w:bodyDiv w:val="1"/>
      <w:marLeft w:val="0"/>
      <w:marRight w:val="0"/>
      <w:marTop w:val="0"/>
      <w:marBottom w:val="0"/>
      <w:divBdr>
        <w:top w:val="none" w:sz="0" w:space="0" w:color="auto"/>
        <w:left w:val="none" w:sz="0" w:space="0" w:color="auto"/>
        <w:bottom w:val="none" w:sz="0" w:space="0" w:color="auto"/>
        <w:right w:val="none" w:sz="0" w:space="0" w:color="auto"/>
      </w:divBdr>
    </w:div>
    <w:div w:id="1492065673">
      <w:bodyDiv w:val="1"/>
      <w:marLeft w:val="0"/>
      <w:marRight w:val="0"/>
      <w:marTop w:val="0"/>
      <w:marBottom w:val="0"/>
      <w:divBdr>
        <w:top w:val="none" w:sz="0" w:space="0" w:color="auto"/>
        <w:left w:val="none" w:sz="0" w:space="0" w:color="auto"/>
        <w:bottom w:val="none" w:sz="0" w:space="0" w:color="auto"/>
        <w:right w:val="none" w:sz="0" w:space="0" w:color="auto"/>
      </w:divBdr>
    </w:div>
    <w:div w:id="1492065871">
      <w:bodyDiv w:val="1"/>
      <w:marLeft w:val="0"/>
      <w:marRight w:val="0"/>
      <w:marTop w:val="0"/>
      <w:marBottom w:val="0"/>
      <w:divBdr>
        <w:top w:val="none" w:sz="0" w:space="0" w:color="auto"/>
        <w:left w:val="none" w:sz="0" w:space="0" w:color="auto"/>
        <w:bottom w:val="none" w:sz="0" w:space="0" w:color="auto"/>
        <w:right w:val="none" w:sz="0" w:space="0" w:color="auto"/>
      </w:divBdr>
    </w:div>
    <w:div w:id="1492066486">
      <w:bodyDiv w:val="1"/>
      <w:marLeft w:val="0"/>
      <w:marRight w:val="0"/>
      <w:marTop w:val="0"/>
      <w:marBottom w:val="0"/>
      <w:divBdr>
        <w:top w:val="none" w:sz="0" w:space="0" w:color="auto"/>
        <w:left w:val="none" w:sz="0" w:space="0" w:color="auto"/>
        <w:bottom w:val="none" w:sz="0" w:space="0" w:color="auto"/>
        <w:right w:val="none" w:sz="0" w:space="0" w:color="auto"/>
      </w:divBdr>
    </w:div>
    <w:div w:id="1492136865">
      <w:bodyDiv w:val="1"/>
      <w:marLeft w:val="0"/>
      <w:marRight w:val="0"/>
      <w:marTop w:val="0"/>
      <w:marBottom w:val="0"/>
      <w:divBdr>
        <w:top w:val="none" w:sz="0" w:space="0" w:color="auto"/>
        <w:left w:val="none" w:sz="0" w:space="0" w:color="auto"/>
        <w:bottom w:val="none" w:sz="0" w:space="0" w:color="auto"/>
        <w:right w:val="none" w:sz="0" w:space="0" w:color="auto"/>
      </w:divBdr>
    </w:div>
    <w:div w:id="1492285241">
      <w:bodyDiv w:val="1"/>
      <w:marLeft w:val="0"/>
      <w:marRight w:val="0"/>
      <w:marTop w:val="0"/>
      <w:marBottom w:val="0"/>
      <w:divBdr>
        <w:top w:val="none" w:sz="0" w:space="0" w:color="auto"/>
        <w:left w:val="none" w:sz="0" w:space="0" w:color="auto"/>
        <w:bottom w:val="none" w:sz="0" w:space="0" w:color="auto"/>
        <w:right w:val="none" w:sz="0" w:space="0" w:color="auto"/>
      </w:divBdr>
    </w:div>
    <w:div w:id="1492285360">
      <w:bodyDiv w:val="1"/>
      <w:marLeft w:val="0"/>
      <w:marRight w:val="0"/>
      <w:marTop w:val="0"/>
      <w:marBottom w:val="0"/>
      <w:divBdr>
        <w:top w:val="none" w:sz="0" w:space="0" w:color="auto"/>
        <w:left w:val="none" w:sz="0" w:space="0" w:color="auto"/>
        <w:bottom w:val="none" w:sz="0" w:space="0" w:color="auto"/>
        <w:right w:val="none" w:sz="0" w:space="0" w:color="auto"/>
      </w:divBdr>
    </w:div>
    <w:div w:id="1492528806">
      <w:bodyDiv w:val="1"/>
      <w:marLeft w:val="0"/>
      <w:marRight w:val="0"/>
      <w:marTop w:val="0"/>
      <w:marBottom w:val="0"/>
      <w:divBdr>
        <w:top w:val="none" w:sz="0" w:space="0" w:color="auto"/>
        <w:left w:val="none" w:sz="0" w:space="0" w:color="auto"/>
        <w:bottom w:val="none" w:sz="0" w:space="0" w:color="auto"/>
        <w:right w:val="none" w:sz="0" w:space="0" w:color="auto"/>
      </w:divBdr>
    </w:div>
    <w:div w:id="1492603764">
      <w:bodyDiv w:val="1"/>
      <w:marLeft w:val="0"/>
      <w:marRight w:val="0"/>
      <w:marTop w:val="0"/>
      <w:marBottom w:val="0"/>
      <w:divBdr>
        <w:top w:val="none" w:sz="0" w:space="0" w:color="auto"/>
        <w:left w:val="none" w:sz="0" w:space="0" w:color="auto"/>
        <w:bottom w:val="none" w:sz="0" w:space="0" w:color="auto"/>
        <w:right w:val="none" w:sz="0" w:space="0" w:color="auto"/>
      </w:divBdr>
    </w:div>
    <w:div w:id="1492677274">
      <w:bodyDiv w:val="1"/>
      <w:marLeft w:val="0"/>
      <w:marRight w:val="0"/>
      <w:marTop w:val="0"/>
      <w:marBottom w:val="0"/>
      <w:divBdr>
        <w:top w:val="none" w:sz="0" w:space="0" w:color="auto"/>
        <w:left w:val="none" w:sz="0" w:space="0" w:color="auto"/>
        <w:bottom w:val="none" w:sz="0" w:space="0" w:color="auto"/>
        <w:right w:val="none" w:sz="0" w:space="0" w:color="auto"/>
      </w:divBdr>
    </w:div>
    <w:div w:id="1492678083">
      <w:bodyDiv w:val="1"/>
      <w:marLeft w:val="0"/>
      <w:marRight w:val="0"/>
      <w:marTop w:val="0"/>
      <w:marBottom w:val="0"/>
      <w:divBdr>
        <w:top w:val="none" w:sz="0" w:space="0" w:color="auto"/>
        <w:left w:val="none" w:sz="0" w:space="0" w:color="auto"/>
        <w:bottom w:val="none" w:sz="0" w:space="0" w:color="auto"/>
        <w:right w:val="none" w:sz="0" w:space="0" w:color="auto"/>
      </w:divBdr>
    </w:div>
    <w:div w:id="1492679252">
      <w:bodyDiv w:val="1"/>
      <w:marLeft w:val="0"/>
      <w:marRight w:val="0"/>
      <w:marTop w:val="0"/>
      <w:marBottom w:val="0"/>
      <w:divBdr>
        <w:top w:val="none" w:sz="0" w:space="0" w:color="auto"/>
        <w:left w:val="none" w:sz="0" w:space="0" w:color="auto"/>
        <w:bottom w:val="none" w:sz="0" w:space="0" w:color="auto"/>
        <w:right w:val="none" w:sz="0" w:space="0" w:color="auto"/>
      </w:divBdr>
    </w:div>
    <w:div w:id="1492721013">
      <w:bodyDiv w:val="1"/>
      <w:marLeft w:val="0"/>
      <w:marRight w:val="0"/>
      <w:marTop w:val="0"/>
      <w:marBottom w:val="0"/>
      <w:divBdr>
        <w:top w:val="none" w:sz="0" w:space="0" w:color="auto"/>
        <w:left w:val="none" w:sz="0" w:space="0" w:color="auto"/>
        <w:bottom w:val="none" w:sz="0" w:space="0" w:color="auto"/>
        <w:right w:val="none" w:sz="0" w:space="0" w:color="auto"/>
      </w:divBdr>
    </w:div>
    <w:div w:id="1492910110">
      <w:bodyDiv w:val="1"/>
      <w:marLeft w:val="0"/>
      <w:marRight w:val="0"/>
      <w:marTop w:val="0"/>
      <w:marBottom w:val="0"/>
      <w:divBdr>
        <w:top w:val="none" w:sz="0" w:space="0" w:color="auto"/>
        <w:left w:val="none" w:sz="0" w:space="0" w:color="auto"/>
        <w:bottom w:val="none" w:sz="0" w:space="0" w:color="auto"/>
        <w:right w:val="none" w:sz="0" w:space="0" w:color="auto"/>
      </w:divBdr>
    </w:div>
    <w:div w:id="1492913752">
      <w:bodyDiv w:val="1"/>
      <w:marLeft w:val="0"/>
      <w:marRight w:val="0"/>
      <w:marTop w:val="0"/>
      <w:marBottom w:val="0"/>
      <w:divBdr>
        <w:top w:val="none" w:sz="0" w:space="0" w:color="auto"/>
        <w:left w:val="none" w:sz="0" w:space="0" w:color="auto"/>
        <w:bottom w:val="none" w:sz="0" w:space="0" w:color="auto"/>
        <w:right w:val="none" w:sz="0" w:space="0" w:color="auto"/>
      </w:divBdr>
    </w:div>
    <w:div w:id="1493258767">
      <w:bodyDiv w:val="1"/>
      <w:marLeft w:val="0"/>
      <w:marRight w:val="0"/>
      <w:marTop w:val="0"/>
      <w:marBottom w:val="0"/>
      <w:divBdr>
        <w:top w:val="none" w:sz="0" w:space="0" w:color="auto"/>
        <w:left w:val="none" w:sz="0" w:space="0" w:color="auto"/>
        <w:bottom w:val="none" w:sz="0" w:space="0" w:color="auto"/>
        <w:right w:val="none" w:sz="0" w:space="0" w:color="auto"/>
      </w:divBdr>
    </w:div>
    <w:div w:id="1493326975">
      <w:bodyDiv w:val="1"/>
      <w:marLeft w:val="0"/>
      <w:marRight w:val="0"/>
      <w:marTop w:val="0"/>
      <w:marBottom w:val="0"/>
      <w:divBdr>
        <w:top w:val="none" w:sz="0" w:space="0" w:color="auto"/>
        <w:left w:val="none" w:sz="0" w:space="0" w:color="auto"/>
        <w:bottom w:val="none" w:sz="0" w:space="0" w:color="auto"/>
        <w:right w:val="none" w:sz="0" w:space="0" w:color="auto"/>
      </w:divBdr>
    </w:div>
    <w:div w:id="1493520141">
      <w:bodyDiv w:val="1"/>
      <w:marLeft w:val="0"/>
      <w:marRight w:val="0"/>
      <w:marTop w:val="0"/>
      <w:marBottom w:val="0"/>
      <w:divBdr>
        <w:top w:val="none" w:sz="0" w:space="0" w:color="auto"/>
        <w:left w:val="none" w:sz="0" w:space="0" w:color="auto"/>
        <w:bottom w:val="none" w:sz="0" w:space="0" w:color="auto"/>
        <w:right w:val="none" w:sz="0" w:space="0" w:color="auto"/>
      </w:divBdr>
    </w:div>
    <w:div w:id="1493567771">
      <w:bodyDiv w:val="1"/>
      <w:marLeft w:val="0"/>
      <w:marRight w:val="0"/>
      <w:marTop w:val="0"/>
      <w:marBottom w:val="0"/>
      <w:divBdr>
        <w:top w:val="none" w:sz="0" w:space="0" w:color="auto"/>
        <w:left w:val="none" w:sz="0" w:space="0" w:color="auto"/>
        <w:bottom w:val="none" w:sz="0" w:space="0" w:color="auto"/>
        <w:right w:val="none" w:sz="0" w:space="0" w:color="auto"/>
      </w:divBdr>
    </w:div>
    <w:div w:id="1493570431">
      <w:bodyDiv w:val="1"/>
      <w:marLeft w:val="0"/>
      <w:marRight w:val="0"/>
      <w:marTop w:val="0"/>
      <w:marBottom w:val="0"/>
      <w:divBdr>
        <w:top w:val="none" w:sz="0" w:space="0" w:color="auto"/>
        <w:left w:val="none" w:sz="0" w:space="0" w:color="auto"/>
        <w:bottom w:val="none" w:sz="0" w:space="0" w:color="auto"/>
        <w:right w:val="none" w:sz="0" w:space="0" w:color="auto"/>
      </w:divBdr>
    </w:div>
    <w:div w:id="1493712469">
      <w:bodyDiv w:val="1"/>
      <w:marLeft w:val="0"/>
      <w:marRight w:val="0"/>
      <w:marTop w:val="0"/>
      <w:marBottom w:val="0"/>
      <w:divBdr>
        <w:top w:val="none" w:sz="0" w:space="0" w:color="auto"/>
        <w:left w:val="none" w:sz="0" w:space="0" w:color="auto"/>
        <w:bottom w:val="none" w:sz="0" w:space="0" w:color="auto"/>
        <w:right w:val="none" w:sz="0" w:space="0" w:color="auto"/>
      </w:divBdr>
    </w:div>
    <w:div w:id="1493763517">
      <w:bodyDiv w:val="1"/>
      <w:marLeft w:val="0"/>
      <w:marRight w:val="0"/>
      <w:marTop w:val="0"/>
      <w:marBottom w:val="0"/>
      <w:divBdr>
        <w:top w:val="none" w:sz="0" w:space="0" w:color="auto"/>
        <w:left w:val="none" w:sz="0" w:space="0" w:color="auto"/>
        <w:bottom w:val="none" w:sz="0" w:space="0" w:color="auto"/>
        <w:right w:val="none" w:sz="0" w:space="0" w:color="auto"/>
      </w:divBdr>
    </w:div>
    <w:div w:id="1493835252">
      <w:bodyDiv w:val="1"/>
      <w:marLeft w:val="0"/>
      <w:marRight w:val="0"/>
      <w:marTop w:val="0"/>
      <w:marBottom w:val="0"/>
      <w:divBdr>
        <w:top w:val="none" w:sz="0" w:space="0" w:color="auto"/>
        <w:left w:val="none" w:sz="0" w:space="0" w:color="auto"/>
        <w:bottom w:val="none" w:sz="0" w:space="0" w:color="auto"/>
        <w:right w:val="none" w:sz="0" w:space="0" w:color="auto"/>
      </w:divBdr>
    </w:div>
    <w:div w:id="1493835650">
      <w:bodyDiv w:val="1"/>
      <w:marLeft w:val="0"/>
      <w:marRight w:val="0"/>
      <w:marTop w:val="0"/>
      <w:marBottom w:val="0"/>
      <w:divBdr>
        <w:top w:val="none" w:sz="0" w:space="0" w:color="auto"/>
        <w:left w:val="none" w:sz="0" w:space="0" w:color="auto"/>
        <w:bottom w:val="none" w:sz="0" w:space="0" w:color="auto"/>
        <w:right w:val="none" w:sz="0" w:space="0" w:color="auto"/>
      </w:divBdr>
    </w:div>
    <w:div w:id="1493906322">
      <w:bodyDiv w:val="1"/>
      <w:marLeft w:val="0"/>
      <w:marRight w:val="0"/>
      <w:marTop w:val="0"/>
      <w:marBottom w:val="0"/>
      <w:divBdr>
        <w:top w:val="none" w:sz="0" w:space="0" w:color="auto"/>
        <w:left w:val="none" w:sz="0" w:space="0" w:color="auto"/>
        <w:bottom w:val="none" w:sz="0" w:space="0" w:color="auto"/>
        <w:right w:val="none" w:sz="0" w:space="0" w:color="auto"/>
      </w:divBdr>
    </w:div>
    <w:div w:id="1493906539">
      <w:bodyDiv w:val="1"/>
      <w:marLeft w:val="0"/>
      <w:marRight w:val="0"/>
      <w:marTop w:val="0"/>
      <w:marBottom w:val="0"/>
      <w:divBdr>
        <w:top w:val="none" w:sz="0" w:space="0" w:color="auto"/>
        <w:left w:val="none" w:sz="0" w:space="0" w:color="auto"/>
        <w:bottom w:val="none" w:sz="0" w:space="0" w:color="auto"/>
        <w:right w:val="none" w:sz="0" w:space="0" w:color="auto"/>
      </w:divBdr>
    </w:div>
    <w:div w:id="1493986070">
      <w:bodyDiv w:val="1"/>
      <w:marLeft w:val="0"/>
      <w:marRight w:val="0"/>
      <w:marTop w:val="0"/>
      <w:marBottom w:val="0"/>
      <w:divBdr>
        <w:top w:val="none" w:sz="0" w:space="0" w:color="auto"/>
        <w:left w:val="none" w:sz="0" w:space="0" w:color="auto"/>
        <w:bottom w:val="none" w:sz="0" w:space="0" w:color="auto"/>
        <w:right w:val="none" w:sz="0" w:space="0" w:color="auto"/>
      </w:divBdr>
    </w:div>
    <w:div w:id="1494030281">
      <w:bodyDiv w:val="1"/>
      <w:marLeft w:val="0"/>
      <w:marRight w:val="0"/>
      <w:marTop w:val="0"/>
      <w:marBottom w:val="0"/>
      <w:divBdr>
        <w:top w:val="none" w:sz="0" w:space="0" w:color="auto"/>
        <w:left w:val="none" w:sz="0" w:space="0" w:color="auto"/>
        <w:bottom w:val="none" w:sz="0" w:space="0" w:color="auto"/>
        <w:right w:val="none" w:sz="0" w:space="0" w:color="auto"/>
      </w:divBdr>
    </w:div>
    <w:div w:id="1494249931">
      <w:bodyDiv w:val="1"/>
      <w:marLeft w:val="0"/>
      <w:marRight w:val="0"/>
      <w:marTop w:val="0"/>
      <w:marBottom w:val="0"/>
      <w:divBdr>
        <w:top w:val="none" w:sz="0" w:space="0" w:color="auto"/>
        <w:left w:val="none" w:sz="0" w:space="0" w:color="auto"/>
        <w:bottom w:val="none" w:sz="0" w:space="0" w:color="auto"/>
        <w:right w:val="none" w:sz="0" w:space="0" w:color="auto"/>
      </w:divBdr>
    </w:div>
    <w:div w:id="1494292632">
      <w:bodyDiv w:val="1"/>
      <w:marLeft w:val="0"/>
      <w:marRight w:val="0"/>
      <w:marTop w:val="0"/>
      <w:marBottom w:val="0"/>
      <w:divBdr>
        <w:top w:val="none" w:sz="0" w:space="0" w:color="auto"/>
        <w:left w:val="none" w:sz="0" w:space="0" w:color="auto"/>
        <w:bottom w:val="none" w:sz="0" w:space="0" w:color="auto"/>
        <w:right w:val="none" w:sz="0" w:space="0" w:color="auto"/>
      </w:divBdr>
    </w:div>
    <w:div w:id="1494374374">
      <w:bodyDiv w:val="1"/>
      <w:marLeft w:val="0"/>
      <w:marRight w:val="0"/>
      <w:marTop w:val="0"/>
      <w:marBottom w:val="0"/>
      <w:divBdr>
        <w:top w:val="none" w:sz="0" w:space="0" w:color="auto"/>
        <w:left w:val="none" w:sz="0" w:space="0" w:color="auto"/>
        <w:bottom w:val="none" w:sz="0" w:space="0" w:color="auto"/>
        <w:right w:val="none" w:sz="0" w:space="0" w:color="auto"/>
      </w:divBdr>
    </w:div>
    <w:div w:id="1494418674">
      <w:bodyDiv w:val="1"/>
      <w:marLeft w:val="0"/>
      <w:marRight w:val="0"/>
      <w:marTop w:val="0"/>
      <w:marBottom w:val="0"/>
      <w:divBdr>
        <w:top w:val="none" w:sz="0" w:space="0" w:color="auto"/>
        <w:left w:val="none" w:sz="0" w:space="0" w:color="auto"/>
        <w:bottom w:val="none" w:sz="0" w:space="0" w:color="auto"/>
        <w:right w:val="none" w:sz="0" w:space="0" w:color="auto"/>
      </w:divBdr>
    </w:div>
    <w:div w:id="1494562792">
      <w:bodyDiv w:val="1"/>
      <w:marLeft w:val="0"/>
      <w:marRight w:val="0"/>
      <w:marTop w:val="0"/>
      <w:marBottom w:val="0"/>
      <w:divBdr>
        <w:top w:val="none" w:sz="0" w:space="0" w:color="auto"/>
        <w:left w:val="none" w:sz="0" w:space="0" w:color="auto"/>
        <w:bottom w:val="none" w:sz="0" w:space="0" w:color="auto"/>
        <w:right w:val="none" w:sz="0" w:space="0" w:color="auto"/>
      </w:divBdr>
    </w:div>
    <w:div w:id="1494638538">
      <w:bodyDiv w:val="1"/>
      <w:marLeft w:val="0"/>
      <w:marRight w:val="0"/>
      <w:marTop w:val="0"/>
      <w:marBottom w:val="0"/>
      <w:divBdr>
        <w:top w:val="none" w:sz="0" w:space="0" w:color="auto"/>
        <w:left w:val="none" w:sz="0" w:space="0" w:color="auto"/>
        <w:bottom w:val="none" w:sz="0" w:space="0" w:color="auto"/>
        <w:right w:val="none" w:sz="0" w:space="0" w:color="auto"/>
      </w:divBdr>
    </w:div>
    <w:div w:id="1494640007">
      <w:bodyDiv w:val="1"/>
      <w:marLeft w:val="0"/>
      <w:marRight w:val="0"/>
      <w:marTop w:val="0"/>
      <w:marBottom w:val="0"/>
      <w:divBdr>
        <w:top w:val="none" w:sz="0" w:space="0" w:color="auto"/>
        <w:left w:val="none" w:sz="0" w:space="0" w:color="auto"/>
        <w:bottom w:val="none" w:sz="0" w:space="0" w:color="auto"/>
        <w:right w:val="none" w:sz="0" w:space="0" w:color="auto"/>
      </w:divBdr>
    </w:div>
    <w:div w:id="1494644903">
      <w:bodyDiv w:val="1"/>
      <w:marLeft w:val="0"/>
      <w:marRight w:val="0"/>
      <w:marTop w:val="0"/>
      <w:marBottom w:val="0"/>
      <w:divBdr>
        <w:top w:val="none" w:sz="0" w:space="0" w:color="auto"/>
        <w:left w:val="none" w:sz="0" w:space="0" w:color="auto"/>
        <w:bottom w:val="none" w:sz="0" w:space="0" w:color="auto"/>
        <w:right w:val="none" w:sz="0" w:space="0" w:color="auto"/>
      </w:divBdr>
    </w:div>
    <w:div w:id="1494680128">
      <w:bodyDiv w:val="1"/>
      <w:marLeft w:val="0"/>
      <w:marRight w:val="0"/>
      <w:marTop w:val="0"/>
      <w:marBottom w:val="0"/>
      <w:divBdr>
        <w:top w:val="none" w:sz="0" w:space="0" w:color="auto"/>
        <w:left w:val="none" w:sz="0" w:space="0" w:color="auto"/>
        <w:bottom w:val="none" w:sz="0" w:space="0" w:color="auto"/>
        <w:right w:val="none" w:sz="0" w:space="0" w:color="auto"/>
      </w:divBdr>
    </w:div>
    <w:div w:id="1494712211">
      <w:bodyDiv w:val="1"/>
      <w:marLeft w:val="0"/>
      <w:marRight w:val="0"/>
      <w:marTop w:val="0"/>
      <w:marBottom w:val="0"/>
      <w:divBdr>
        <w:top w:val="none" w:sz="0" w:space="0" w:color="auto"/>
        <w:left w:val="none" w:sz="0" w:space="0" w:color="auto"/>
        <w:bottom w:val="none" w:sz="0" w:space="0" w:color="auto"/>
        <w:right w:val="none" w:sz="0" w:space="0" w:color="auto"/>
      </w:divBdr>
    </w:div>
    <w:div w:id="1494948084">
      <w:bodyDiv w:val="1"/>
      <w:marLeft w:val="0"/>
      <w:marRight w:val="0"/>
      <w:marTop w:val="0"/>
      <w:marBottom w:val="0"/>
      <w:divBdr>
        <w:top w:val="none" w:sz="0" w:space="0" w:color="auto"/>
        <w:left w:val="none" w:sz="0" w:space="0" w:color="auto"/>
        <w:bottom w:val="none" w:sz="0" w:space="0" w:color="auto"/>
        <w:right w:val="none" w:sz="0" w:space="0" w:color="auto"/>
      </w:divBdr>
    </w:div>
    <w:div w:id="1495031849">
      <w:bodyDiv w:val="1"/>
      <w:marLeft w:val="0"/>
      <w:marRight w:val="0"/>
      <w:marTop w:val="0"/>
      <w:marBottom w:val="0"/>
      <w:divBdr>
        <w:top w:val="none" w:sz="0" w:space="0" w:color="auto"/>
        <w:left w:val="none" w:sz="0" w:space="0" w:color="auto"/>
        <w:bottom w:val="none" w:sz="0" w:space="0" w:color="auto"/>
        <w:right w:val="none" w:sz="0" w:space="0" w:color="auto"/>
      </w:divBdr>
    </w:div>
    <w:div w:id="1495032229">
      <w:bodyDiv w:val="1"/>
      <w:marLeft w:val="0"/>
      <w:marRight w:val="0"/>
      <w:marTop w:val="0"/>
      <w:marBottom w:val="0"/>
      <w:divBdr>
        <w:top w:val="none" w:sz="0" w:space="0" w:color="auto"/>
        <w:left w:val="none" w:sz="0" w:space="0" w:color="auto"/>
        <w:bottom w:val="none" w:sz="0" w:space="0" w:color="auto"/>
        <w:right w:val="none" w:sz="0" w:space="0" w:color="auto"/>
      </w:divBdr>
    </w:div>
    <w:div w:id="1495100987">
      <w:bodyDiv w:val="1"/>
      <w:marLeft w:val="0"/>
      <w:marRight w:val="0"/>
      <w:marTop w:val="0"/>
      <w:marBottom w:val="0"/>
      <w:divBdr>
        <w:top w:val="none" w:sz="0" w:space="0" w:color="auto"/>
        <w:left w:val="none" w:sz="0" w:space="0" w:color="auto"/>
        <w:bottom w:val="none" w:sz="0" w:space="0" w:color="auto"/>
        <w:right w:val="none" w:sz="0" w:space="0" w:color="auto"/>
      </w:divBdr>
    </w:div>
    <w:div w:id="1495101572">
      <w:bodyDiv w:val="1"/>
      <w:marLeft w:val="0"/>
      <w:marRight w:val="0"/>
      <w:marTop w:val="0"/>
      <w:marBottom w:val="0"/>
      <w:divBdr>
        <w:top w:val="none" w:sz="0" w:space="0" w:color="auto"/>
        <w:left w:val="none" w:sz="0" w:space="0" w:color="auto"/>
        <w:bottom w:val="none" w:sz="0" w:space="0" w:color="auto"/>
        <w:right w:val="none" w:sz="0" w:space="0" w:color="auto"/>
      </w:divBdr>
    </w:div>
    <w:div w:id="1495147464">
      <w:bodyDiv w:val="1"/>
      <w:marLeft w:val="0"/>
      <w:marRight w:val="0"/>
      <w:marTop w:val="0"/>
      <w:marBottom w:val="0"/>
      <w:divBdr>
        <w:top w:val="none" w:sz="0" w:space="0" w:color="auto"/>
        <w:left w:val="none" w:sz="0" w:space="0" w:color="auto"/>
        <w:bottom w:val="none" w:sz="0" w:space="0" w:color="auto"/>
        <w:right w:val="none" w:sz="0" w:space="0" w:color="auto"/>
      </w:divBdr>
    </w:div>
    <w:div w:id="1495294131">
      <w:bodyDiv w:val="1"/>
      <w:marLeft w:val="0"/>
      <w:marRight w:val="0"/>
      <w:marTop w:val="0"/>
      <w:marBottom w:val="0"/>
      <w:divBdr>
        <w:top w:val="none" w:sz="0" w:space="0" w:color="auto"/>
        <w:left w:val="none" w:sz="0" w:space="0" w:color="auto"/>
        <w:bottom w:val="none" w:sz="0" w:space="0" w:color="auto"/>
        <w:right w:val="none" w:sz="0" w:space="0" w:color="auto"/>
      </w:divBdr>
    </w:div>
    <w:div w:id="1495492179">
      <w:bodyDiv w:val="1"/>
      <w:marLeft w:val="0"/>
      <w:marRight w:val="0"/>
      <w:marTop w:val="0"/>
      <w:marBottom w:val="0"/>
      <w:divBdr>
        <w:top w:val="none" w:sz="0" w:space="0" w:color="auto"/>
        <w:left w:val="none" w:sz="0" w:space="0" w:color="auto"/>
        <w:bottom w:val="none" w:sz="0" w:space="0" w:color="auto"/>
        <w:right w:val="none" w:sz="0" w:space="0" w:color="auto"/>
      </w:divBdr>
    </w:div>
    <w:div w:id="1495494585">
      <w:bodyDiv w:val="1"/>
      <w:marLeft w:val="0"/>
      <w:marRight w:val="0"/>
      <w:marTop w:val="0"/>
      <w:marBottom w:val="0"/>
      <w:divBdr>
        <w:top w:val="none" w:sz="0" w:space="0" w:color="auto"/>
        <w:left w:val="none" w:sz="0" w:space="0" w:color="auto"/>
        <w:bottom w:val="none" w:sz="0" w:space="0" w:color="auto"/>
        <w:right w:val="none" w:sz="0" w:space="0" w:color="auto"/>
      </w:divBdr>
    </w:div>
    <w:div w:id="1495561670">
      <w:bodyDiv w:val="1"/>
      <w:marLeft w:val="0"/>
      <w:marRight w:val="0"/>
      <w:marTop w:val="0"/>
      <w:marBottom w:val="0"/>
      <w:divBdr>
        <w:top w:val="none" w:sz="0" w:space="0" w:color="auto"/>
        <w:left w:val="none" w:sz="0" w:space="0" w:color="auto"/>
        <w:bottom w:val="none" w:sz="0" w:space="0" w:color="auto"/>
        <w:right w:val="none" w:sz="0" w:space="0" w:color="auto"/>
      </w:divBdr>
    </w:div>
    <w:div w:id="1495611457">
      <w:bodyDiv w:val="1"/>
      <w:marLeft w:val="0"/>
      <w:marRight w:val="0"/>
      <w:marTop w:val="0"/>
      <w:marBottom w:val="0"/>
      <w:divBdr>
        <w:top w:val="none" w:sz="0" w:space="0" w:color="auto"/>
        <w:left w:val="none" w:sz="0" w:space="0" w:color="auto"/>
        <w:bottom w:val="none" w:sz="0" w:space="0" w:color="auto"/>
        <w:right w:val="none" w:sz="0" w:space="0" w:color="auto"/>
      </w:divBdr>
    </w:div>
    <w:div w:id="1495800704">
      <w:bodyDiv w:val="1"/>
      <w:marLeft w:val="0"/>
      <w:marRight w:val="0"/>
      <w:marTop w:val="0"/>
      <w:marBottom w:val="0"/>
      <w:divBdr>
        <w:top w:val="none" w:sz="0" w:space="0" w:color="auto"/>
        <w:left w:val="none" w:sz="0" w:space="0" w:color="auto"/>
        <w:bottom w:val="none" w:sz="0" w:space="0" w:color="auto"/>
        <w:right w:val="none" w:sz="0" w:space="0" w:color="auto"/>
      </w:divBdr>
    </w:div>
    <w:div w:id="1495875181">
      <w:bodyDiv w:val="1"/>
      <w:marLeft w:val="0"/>
      <w:marRight w:val="0"/>
      <w:marTop w:val="0"/>
      <w:marBottom w:val="0"/>
      <w:divBdr>
        <w:top w:val="none" w:sz="0" w:space="0" w:color="auto"/>
        <w:left w:val="none" w:sz="0" w:space="0" w:color="auto"/>
        <w:bottom w:val="none" w:sz="0" w:space="0" w:color="auto"/>
        <w:right w:val="none" w:sz="0" w:space="0" w:color="auto"/>
      </w:divBdr>
    </w:div>
    <w:div w:id="1495949974">
      <w:bodyDiv w:val="1"/>
      <w:marLeft w:val="0"/>
      <w:marRight w:val="0"/>
      <w:marTop w:val="0"/>
      <w:marBottom w:val="0"/>
      <w:divBdr>
        <w:top w:val="none" w:sz="0" w:space="0" w:color="auto"/>
        <w:left w:val="none" w:sz="0" w:space="0" w:color="auto"/>
        <w:bottom w:val="none" w:sz="0" w:space="0" w:color="auto"/>
        <w:right w:val="none" w:sz="0" w:space="0" w:color="auto"/>
      </w:divBdr>
    </w:div>
    <w:div w:id="1495996188">
      <w:bodyDiv w:val="1"/>
      <w:marLeft w:val="0"/>
      <w:marRight w:val="0"/>
      <w:marTop w:val="0"/>
      <w:marBottom w:val="0"/>
      <w:divBdr>
        <w:top w:val="none" w:sz="0" w:space="0" w:color="auto"/>
        <w:left w:val="none" w:sz="0" w:space="0" w:color="auto"/>
        <w:bottom w:val="none" w:sz="0" w:space="0" w:color="auto"/>
        <w:right w:val="none" w:sz="0" w:space="0" w:color="auto"/>
      </w:divBdr>
    </w:div>
    <w:div w:id="1496070210">
      <w:bodyDiv w:val="1"/>
      <w:marLeft w:val="0"/>
      <w:marRight w:val="0"/>
      <w:marTop w:val="0"/>
      <w:marBottom w:val="0"/>
      <w:divBdr>
        <w:top w:val="none" w:sz="0" w:space="0" w:color="auto"/>
        <w:left w:val="none" w:sz="0" w:space="0" w:color="auto"/>
        <w:bottom w:val="none" w:sz="0" w:space="0" w:color="auto"/>
        <w:right w:val="none" w:sz="0" w:space="0" w:color="auto"/>
      </w:divBdr>
    </w:div>
    <w:div w:id="1496147478">
      <w:bodyDiv w:val="1"/>
      <w:marLeft w:val="0"/>
      <w:marRight w:val="0"/>
      <w:marTop w:val="0"/>
      <w:marBottom w:val="0"/>
      <w:divBdr>
        <w:top w:val="none" w:sz="0" w:space="0" w:color="auto"/>
        <w:left w:val="none" w:sz="0" w:space="0" w:color="auto"/>
        <w:bottom w:val="none" w:sz="0" w:space="0" w:color="auto"/>
        <w:right w:val="none" w:sz="0" w:space="0" w:color="auto"/>
      </w:divBdr>
    </w:div>
    <w:div w:id="1496527562">
      <w:bodyDiv w:val="1"/>
      <w:marLeft w:val="0"/>
      <w:marRight w:val="0"/>
      <w:marTop w:val="0"/>
      <w:marBottom w:val="0"/>
      <w:divBdr>
        <w:top w:val="none" w:sz="0" w:space="0" w:color="auto"/>
        <w:left w:val="none" w:sz="0" w:space="0" w:color="auto"/>
        <w:bottom w:val="none" w:sz="0" w:space="0" w:color="auto"/>
        <w:right w:val="none" w:sz="0" w:space="0" w:color="auto"/>
      </w:divBdr>
    </w:div>
    <w:div w:id="1496720403">
      <w:bodyDiv w:val="1"/>
      <w:marLeft w:val="0"/>
      <w:marRight w:val="0"/>
      <w:marTop w:val="0"/>
      <w:marBottom w:val="0"/>
      <w:divBdr>
        <w:top w:val="none" w:sz="0" w:space="0" w:color="auto"/>
        <w:left w:val="none" w:sz="0" w:space="0" w:color="auto"/>
        <w:bottom w:val="none" w:sz="0" w:space="0" w:color="auto"/>
        <w:right w:val="none" w:sz="0" w:space="0" w:color="auto"/>
      </w:divBdr>
    </w:div>
    <w:div w:id="1496720568">
      <w:bodyDiv w:val="1"/>
      <w:marLeft w:val="0"/>
      <w:marRight w:val="0"/>
      <w:marTop w:val="0"/>
      <w:marBottom w:val="0"/>
      <w:divBdr>
        <w:top w:val="none" w:sz="0" w:space="0" w:color="auto"/>
        <w:left w:val="none" w:sz="0" w:space="0" w:color="auto"/>
        <w:bottom w:val="none" w:sz="0" w:space="0" w:color="auto"/>
        <w:right w:val="none" w:sz="0" w:space="0" w:color="auto"/>
      </w:divBdr>
    </w:div>
    <w:div w:id="1496798686">
      <w:bodyDiv w:val="1"/>
      <w:marLeft w:val="0"/>
      <w:marRight w:val="0"/>
      <w:marTop w:val="0"/>
      <w:marBottom w:val="0"/>
      <w:divBdr>
        <w:top w:val="none" w:sz="0" w:space="0" w:color="auto"/>
        <w:left w:val="none" w:sz="0" w:space="0" w:color="auto"/>
        <w:bottom w:val="none" w:sz="0" w:space="0" w:color="auto"/>
        <w:right w:val="none" w:sz="0" w:space="0" w:color="auto"/>
      </w:divBdr>
    </w:div>
    <w:div w:id="1496801614">
      <w:bodyDiv w:val="1"/>
      <w:marLeft w:val="0"/>
      <w:marRight w:val="0"/>
      <w:marTop w:val="0"/>
      <w:marBottom w:val="0"/>
      <w:divBdr>
        <w:top w:val="none" w:sz="0" w:space="0" w:color="auto"/>
        <w:left w:val="none" w:sz="0" w:space="0" w:color="auto"/>
        <w:bottom w:val="none" w:sz="0" w:space="0" w:color="auto"/>
        <w:right w:val="none" w:sz="0" w:space="0" w:color="auto"/>
      </w:divBdr>
    </w:div>
    <w:div w:id="1496873525">
      <w:bodyDiv w:val="1"/>
      <w:marLeft w:val="0"/>
      <w:marRight w:val="0"/>
      <w:marTop w:val="0"/>
      <w:marBottom w:val="0"/>
      <w:divBdr>
        <w:top w:val="none" w:sz="0" w:space="0" w:color="auto"/>
        <w:left w:val="none" w:sz="0" w:space="0" w:color="auto"/>
        <w:bottom w:val="none" w:sz="0" w:space="0" w:color="auto"/>
        <w:right w:val="none" w:sz="0" w:space="0" w:color="auto"/>
      </w:divBdr>
    </w:div>
    <w:div w:id="1496913785">
      <w:bodyDiv w:val="1"/>
      <w:marLeft w:val="0"/>
      <w:marRight w:val="0"/>
      <w:marTop w:val="0"/>
      <w:marBottom w:val="0"/>
      <w:divBdr>
        <w:top w:val="none" w:sz="0" w:space="0" w:color="auto"/>
        <w:left w:val="none" w:sz="0" w:space="0" w:color="auto"/>
        <w:bottom w:val="none" w:sz="0" w:space="0" w:color="auto"/>
        <w:right w:val="none" w:sz="0" w:space="0" w:color="auto"/>
      </w:divBdr>
    </w:div>
    <w:div w:id="1496917587">
      <w:bodyDiv w:val="1"/>
      <w:marLeft w:val="0"/>
      <w:marRight w:val="0"/>
      <w:marTop w:val="0"/>
      <w:marBottom w:val="0"/>
      <w:divBdr>
        <w:top w:val="none" w:sz="0" w:space="0" w:color="auto"/>
        <w:left w:val="none" w:sz="0" w:space="0" w:color="auto"/>
        <w:bottom w:val="none" w:sz="0" w:space="0" w:color="auto"/>
        <w:right w:val="none" w:sz="0" w:space="0" w:color="auto"/>
      </w:divBdr>
    </w:div>
    <w:div w:id="1497066867">
      <w:bodyDiv w:val="1"/>
      <w:marLeft w:val="0"/>
      <w:marRight w:val="0"/>
      <w:marTop w:val="0"/>
      <w:marBottom w:val="0"/>
      <w:divBdr>
        <w:top w:val="none" w:sz="0" w:space="0" w:color="auto"/>
        <w:left w:val="none" w:sz="0" w:space="0" w:color="auto"/>
        <w:bottom w:val="none" w:sz="0" w:space="0" w:color="auto"/>
        <w:right w:val="none" w:sz="0" w:space="0" w:color="auto"/>
      </w:divBdr>
    </w:div>
    <w:div w:id="1497264639">
      <w:bodyDiv w:val="1"/>
      <w:marLeft w:val="0"/>
      <w:marRight w:val="0"/>
      <w:marTop w:val="0"/>
      <w:marBottom w:val="0"/>
      <w:divBdr>
        <w:top w:val="none" w:sz="0" w:space="0" w:color="auto"/>
        <w:left w:val="none" w:sz="0" w:space="0" w:color="auto"/>
        <w:bottom w:val="none" w:sz="0" w:space="0" w:color="auto"/>
        <w:right w:val="none" w:sz="0" w:space="0" w:color="auto"/>
      </w:divBdr>
    </w:div>
    <w:div w:id="1497308492">
      <w:bodyDiv w:val="1"/>
      <w:marLeft w:val="0"/>
      <w:marRight w:val="0"/>
      <w:marTop w:val="0"/>
      <w:marBottom w:val="0"/>
      <w:divBdr>
        <w:top w:val="none" w:sz="0" w:space="0" w:color="auto"/>
        <w:left w:val="none" w:sz="0" w:space="0" w:color="auto"/>
        <w:bottom w:val="none" w:sz="0" w:space="0" w:color="auto"/>
        <w:right w:val="none" w:sz="0" w:space="0" w:color="auto"/>
      </w:divBdr>
    </w:div>
    <w:div w:id="1497384078">
      <w:bodyDiv w:val="1"/>
      <w:marLeft w:val="0"/>
      <w:marRight w:val="0"/>
      <w:marTop w:val="0"/>
      <w:marBottom w:val="0"/>
      <w:divBdr>
        <w:top w:val="none" w:sz="0" w:space="0" w:color="auto"/>
        <w:left w:val="none" w:sz="0" w:space="0" w:color="auto"/>
        <w:bottom w:val="none" w:sz="0" w:space="0" w:color="auto"/>
        <w:right w:val="none" w:sz="0" w:space="0" w:color="auto"/>
      </w:divBdr>
    </w:div>
    <w:div w:id="1497498103">
      <w:bodyDiv w:val="1"/>
      <w:marLeft w:val="0"/>
      <w:marRight w:val="0"/>
      <w:marTop w:val="0"/>
      <w:marBottom w:val="0"/>
      <w:divBdr>
        <w:top w:val="none" w:sz="0" w:space="0" w:color="auto"/>
        <w:left w:val="none" w:sz="0" w:space="0" w:color="auto"/>
        <w:bottom w:val="none" w:sz="0" w:space="0" w:color="auto"/>
        <w:right w:val="none" w:sz="0" w:space="0" w:color="auto"/>
      </w:divBdr>
    </w:div>
    <w:div w:id="1497576583">
      <w:bodyDiv w:val="1"/>
      <w:marLeft w:val="0"/>
      <w:marRight w:val="0"/>
      <w:marTop w:val="0"/>
      <w:marBottom w:val="0"/>
      <w:divBdr>
        <w:top w:val="none" w:sz="0" w:space="0" w:color="auto"/>
        <w:left w:val="none" w:sz="0" w:space="0" w:color="auto"/>
        <w:bottom w:val="none" w:sz="0" w:space="0" w:color="auto"/>
        <w:right w:val="none" w:sz="0" w:space="0" w:color="auto"/>
      </w:divBdr>
    </w:div>
    <w:div w:id="1497645470">
      <w:bodyDiv w:val="1"/>
      <w:marLeft w:val="0"/>
      <w:marRight w:val="0"/>
      <w:marTop w:val="0"/>
      <w:marBottom w:val="0"/>
      <w:divBdr>
        <w:top w:val="none" w:sz="0" w:space="0" w:color="auto"/>
        <w:left w:val="none" w:sz="0" w:space="0" w:color="auto"/>
        <w:bottom w:val="none" w:sz="0" w:space="0" w:color="auto"/>
        <w:right w:val="none" w:sz="0" w:space="0" w:color="auto"/>
      </w:divBdr>
    </w:div>
    <w:div w:id="1497646164">
      <w:bodyDiv w:val="1"/>
      <w:marLeft w:val="0"/>
      <w:marRight w:val="0"/>
      <w:marTop w:val="0"/>
      <w:marBottom w:val="0"/>
      <w:divBdr>
        <w:top w:val="none" w:sz="0" w:space="0" w:color="auto"/>
        <w:left w:val="none" w:sz="0" w:space="0" w:color="auto"/>
        <w:bottom w:val="none" w:sz="0" w:space="0" w:color="auto"/>
        <w:right w:val="none" w:sz="0" w:space="0" w:color="auto"/>
      </w:divBdr>
    </w:div>
    <w:div w:id="1497651999">
      <w:bodyDiv w:val="1"/>
      <w:marLeft w:val="0"/>
      <w:marRight w:val="0"/>
      <w:marTop w:val="0"/>
      <w:marBottom w:val="0"/>
      <w:divBdr>
        <w:top w:val="none" w:sz="0" w:space="0" w:color="auto"/>
        <w:left w:val="none" w:sz="0" w:space="0" w:color="auto"/>
        <w:bottom w:val="none" w:sz="0" w:space="0" w:color="auto"/>
        <w:right w:val="none" w:sz="0" w:space="0" w:color="auto"/>
      </w:divBdr>
    </w:div>
    <w:div w:id="1497721192">
      <w:bodyDiv w:val="1"/>
      <w:marLeft w:val="0"/>
      <w:marRight w:val="0"/>
      <w:marTop w:val="0"/>
      <w:marBottom w:val="0"/>
      <w:divBdr>
        <w:top w:val="none" w:sz="0" w:space="0" w:color="auto"/>
        <w:left w:val="none" w:sz="0" w:space="0" w:color="auto"/>
        <w:bottom w:val="none" w:sz="0" w:space="0" w:color="auto"/>
        <w:right w:val="none" w:sz="0" w:space="0" w:color="auto"/>
      </w:divBdr>
    </w:div>
    <w:div w:id="1497723625">
      <w:bodyDiv w:val="1"/>
      <w:marLeft w:val="0"/>
      <w:marRight w:val="0"/>
      <w:marTop w:val="0"/>
      <w:marBottom w:val="0"/>
      <w:divBdr>
        <w:top w:val="none" w:sz="0" w:space="0" w:color="auto"/>
        <w:left w:val="none" w:sz="0" w:space="0" w:color="auto"/>
        <w:bottom w:val="none" w:sz="0" w:space="0" w:color="auto"/>
        <w:right w:val="none" w:sz="0" w:space="0" w:color="auto"/>
      </w:divBdr>
    </w:div>
    <w:div w:id="1497724322">
      <w:bodyDiv w:val="1"/>
      <w:marLeft w:val="0"/>
      <w:marRight w:val="0"/>
      <w:marTop w:val="0"/>
      <w:marBottom w:val="0"/>
      <w:divBdr>
        <w:top w:val="none" w:sz="0" w:space="0" w:color="auto"/>
        <w:left w:val="none" w:sz="0" w:space="0" w:color="auto"/>
        <w:bottom w:val="none" w:sz="0" w:space="0" w:color="auto"/>
        <w:right w:val="none" w:sz="0" w:space="0" w:color="auto"/>
      </w:divBdr>
    </w:div>
    <w:div w:id="1497762784">
      <w:bodyDiv w:val="1"/>
      <w:marLeft w:val="0"/>
      <w:marRight w:val="0"/>
      <w:marTop w:val="0"/>
      <w:marBottom w:val="0"/>
      <w:divBdr>
        <w:top w:val="none" w:sz="0" w:space="0" w:color="auto"/>
        <w:left w:val="none" w:sz="0" w:space="0" w:color="auto"/>
        <w:bottom w:val="none" w:sz="0" w:space="0" w:color="auto"/>
        <w:right w:val="none" w:sz="0" w:space="0" w:color="auto"/>
      </w:divBdr>
    </w:div>
    <w:div w:id="1497842899">
      <w:bodyDiv w:val="1"/>
      <w:marLeft w:val="0"/>
      <w:marRight w:val="0"/>
      <w:marTop w:val="0"/>
      <w:marBottom w:val="0"/>
      <w:divBdr>
        <w:top w:val="none" w:sz="0" w:space="0" w:color="auto"/>
        <w:left w:val="none" w:sz="0" w:space="0" w:color="auto"/>
        <w:bottom w:val="none" w:sz="0" w:space="0" w:color="auto"/>
        <w:right w:val="none" w:sz="0" w:space="0" w:color="auto"/>
      </w:divBdr>
    </w:div>
    <w:div w:id="1497957996">
      <w:bodyDiv w:val="1"/>
      <w:marLeft w:val="0"/>
      <w:marRight w:val="0"/>
      <w:marTop w:val="0"/>
      <w:marBottom w:val="0"/>
      <w:divBdr>
        <w:top w:val="none" w:sz="0" w:space="0" w:color="auto"/>
        <w:left w:val="none" w:sz="0" w:space="0" w:color="auto"/>
        <w:bottom w:val="none" w:sz="0" w:space="0" w:color="auto"/>
        <w:right w:val="none" w:sz="0" w:space="0" w:color="auto"/>
      </w:divBdr>
    </w:div>
    <w:div w:id="1498183863">
      <w:bodyDiv w:val="1"/>
      <w:marLeft w:val="0"/>
      <w:marRight w:val="0"/>
      <w:marTop w:val="0"/>
      <w:marBottom w:val="0"/>
      <w:divBdr>
        <w:top w:val="none" w:sz="0" w:space="0" w:color="auto"/>
        <w:left w:val="none" w:sz="0" w:space="0" w:color="auto"/>
        <w:bottom w:val="none" w:sz="0" w:space="0" w:color="auto"/>
        <w:right w:val="none" w:sz="0" w:space="0" w:color="auto"/>
      </w:divBdr>
    </w:div>
    <w:div w:id="1498231684">
      <w:bodyDiv w:val="1"/>
      <w:marLeft w:val="0"/>
      <w:marRight w:val="0"/>
      <w:marTop w:val="0"/>
      <w:marBottom w:val="0"/>
      <w:divBdr>
        <w:top w:val="none" w:sz="0" w:space="0" w:color="auto"/>
        <w:left w:val="none" w:sz="0" w:space="0" w:color="auto"/>
        <w:bottom w:val="none" w:sz="0" w:space="0" w:color="auto"/>
        <w:right w:val="none" w:sz="0" w:space="0" w:color="auto"/>
      </w:divBdr>
    </w:div>
    <w:div w:id="1498306510">
      <w:bodyDiv w:val="1"/>
      <w:marLeft w:val="0"/>
      <w:marRight w:val="0"/>
      <w:marTop w:val="0"/>
      <w:marBottom w:val="0"/>
      <w:divBdr>
        <w:top w:val="none" w:sz="0" w:space="0" w:color="auto"/>
        <w:left w:val="none" w:sz="0" w:space="0" w:color="auto"/>
        <w:bottom w:val="none" w:sz="0" w:space="0" w:color="auto"/>
        <w:right w:val="none" w:sz="0" w:space="0" w:color="auto"/>
      </w:divBdr>
    </w:div>
    <w:div w:id="1498764692">
      <w:bodyDiv w:val="1"/>
      <w:marLeft w:val="0"/>
      <w:marRight w:val="0"/>
      <w:marTop w:val="0"/>
      <w:marBottom w:val="0"/>
      <w:divBdr>
        <w:top w:val="none" w:sz="0" w:space="0" w:color="auto"/>
        <w:left w:val="none" w:sz="0" w:space="0" w:color="auto"/>
        <w:bottom w:val="none" w:sz="0" w:space="0" w:color="auto"/>
        <w:right w:val="none" w:sz="0" w:space="0" w:color="auto"/>
      </w:divBdr>
    </w:div>
    <w:div w:id="1498769158">
      <w:bodyDiv w:val="1"/>
      <w:marLeft w:val="0"/>
      <w:marRight w:val="0"/>
      <w:marTop w:val="0"/>
      <w:marBottom w:val="0"/>
      <w:divBdr>
        <w:top w:val="none" w:sz="0" w:space="0" w:color="auto"/>
        <w:left w:val="none" w:sz="0" w:space="0" w:color="auto"/>
        <w:bottom w:val="none" w:sz="0" w:space="0" w:color="auto"/>
        <w:right w:val="none" w:sz="0" w:space="0" w:color="auto"/>
      </w:divBdr>
    </w:div>
    <w:div w:id="1498837193">
      <w:bodyDiv w:val="1"/>
      <w:marLeft w:val="0"/>
      <w:marRight w:val="0"/>
      <w:marTop w:val="0"/>
      <w:marBottom w:val="0"/>
      <w:divBdr>
        <w:top w:val="none" w:sz="0" w:space="0" w:color="auto"/>
        <w:left w:val="none" w:sz="0" w:space="0" w:color="auto"/>
        <w:bottom w:val="none" w:sz="0" w:space="0" w:color="auto"/>
        <w:right w:val="none" w:sz="0" w:space="0" w:color="auto"/>
      </w:divBdr>
    </w:div>
    <w:div w:id="1498839466">
      <w:bodyDiv w:val="1"/>
      <w:marLeft w:val="0"/>
      <w:marRight w:val="0"/>
      <w:marTop w:val="0"/>
      <w:marBottom w:val="0"/>
      <w:divBdr>
        <w:top w:val="none" w:sz="0" w:space="0" w:color="auto"/>
        <w:left w:val="none" w:sz="0" w:space="0" w:color="auto"/>
        <w:bottom w:val="none" w:sz="0" w:space="0" w:color="auto"/>
        <w:right w:val="none" w:sz="0" w:space="0" w:color="auto"/>
      </w:divBdr>
    </w:div>
    <w:div w:id="1498958617">
      <w:bodyDiv w:val="1"/>
      <w:marLeft w:val="0"/>
      <w:marRight w:val="0"/>
      <w:marTop w:val="0"/>
      <w:marBottom w:val="0"/>
      <w:divBdr>
        <w:top w:val="none" w:sz="0" w:space="0" w:color="auto"/>
        <w:left w:val="none" w:sz="0" w:space="0" w:color="auto"/>
        <w:bottom w:val="none" w:sz="0" w:space="0" w:color="auto"/>
        <w:right w:val="none" w:sz="0" w:space="0" w:color="auto"/>
      </w:divBdr>
    </w:div>
    <w:div w:id="1499037031">
      <w:bodyDiv w:val="1"/>
      <w:marLeft w:val="0"/>
      <w:marRight w:val="0"/>
      <w:marTop w:val="0"/>
      <w:marBottom w:val="0"/>
      <w:divBdr>
        <w:top w:val="none" w:sz="0" w:space="0" w:color="auto"/>
        <w:left w:val="none" w:sz="0" w:space="0" w:color="auto"/>
        <w:bottom w:val="none" w:sz="0" w:space="0" w:color="auto"/>
        <w:right w:val="none" w:sz="0" w:space="0" w:color="auto"/>
      </w:divBdr>
    </w:div>
    <w:div w:id="1499225021">
      <w:bodyDiv w:val="1"/>
      <w:marLeft w:val="0"/>
      <w:marRight w:val="0"/>
      <w:marTop w:val="0"/>
      <w:marBottom w:val="0"/>
      <w:divBdr>
        <w:top w:val="none" w:sz="0" w:space="0" w:color="auto"/>
        <w:left w:val="none" w:sz="0" w:space="0" w:color="auto"/>
        <w:bottom w:val="none" w:sz="0" w:space="0" w:color="auto"/>
        <w:right w:val="none" w:sz="0" w:space="0" w:color="auto"/>
      </w:divBdr>
    </w:div>
    <w:div w:id="1499225496">
      <w:bodyDiv w:val="1"/>
      <w:marLeft w:val="0"/>
      <w:marRight w:val="0"/>
      <w:marTop w:val="0"/>
      <w:marBottom w:val="0"/>
      <w:divBdr>
        <w:top w:val="none" w:sz="0" w:space="0" w:color="auto"/>
        <w:left w:val="none" w:sz="0" w:space="0" w:color="auto"/>
        <w:bottom w:val="none" w:sz="0" w:space="0" w:color="auto"/>
        <w:right w:val="none" w:sz="0" w:space="0" w:color="auto"/>
      </w:divBdr>
    </w:div>
    <w:div w:id="1499228322">
      <w:bodyDiv w:val="1"/>
      <w:marLeft w:val="0"/>
      <w:marRight w:val="0"/>
      <w:marTop w:val="0"/>
      <w:marBottom w:val="0"/>
      <w:divBdr>
        <w:top w:val="none" w:sz="0" w:space="0" w:color="auto"/>
        <w:left w:val="none" w:sz="0" w:space="0" w:color="auto"/>
        <w:bottom w:val="none" w:sz="0" w:space="0" w:color="auto"/>
        <w:right w:val="none" w:sz="0" w:space="0" w:color="auto"/>
      </w:divBdr>
    </w:div>
    <w:div w:id="1499229863">
      <w:bodyDiv w:val="1"/>
      <w:marLeft w:val="0"/>
      <w:marRight w:val="0"/>
      <w:marTop w:val="0"/>
      <w:marBottom w:val="0"/>
      <w:divBdr>
        <w:top w:val="none" w:sz="0" w:space="0" w:color="auto"/>
        <w:left w:val="none" w:sz="0" w:space="0" w:color="auto"/>
        <w:bottom w:val="none" w:sz="0" w:space="0" w:color="auto"/>
        <w:right w:val="none" w:sz="0" w:space="0" w:color="auto"/>
      </w:divBdr>
    </w:div>
    <w:div w:id="1499494224">
      <w:bodyDiv w:val="1"/>
      <w:marLeft w:val="0"/>
      <w:marRight w:val="0"/>
      <w:marTop w:val="0"/>
      <w:marBottom w:val="0"/>
      <w:divBdr>
        <w:top w:val="none" w:sz="0" w:space="0" w:color="auto"/>
        <w:left w:val="none" w:sz="0" w:space="0" w:color="auto"/>
        <w:bottom w:val="none" w:sz="0" w:space="0" w:color="auto"/>
        <w:right w:val="none" w:sz="0" w:space="0" w:color="auto"/>
      </w:divBdr>
    </w:div>
    <w:div w:id="1499534980">
      <w:bodyDiv w:val="1"/>
      <w:marLeft w:val="0"/>
      <w:marRight w:val="0"/>
      <w:marTop w:val="0"/>
      <w:marBottom w:val="0"/>
      <w:divBdr>
        <w:top w:val="none" w:sz="0" w:space="0" w:color="auto"/>
        <w:left w:val="none" w:sz="0" w:space="0" w:color="auto"/>
        <w:bottom w:val="none" w:sz="0" w:space="0" w:color="auto"/>
        <w:right w:val="none" w:sz="0" w:space="0" w:color="auto"/>
      </w:divBdr>
    </w:div>
    <w:div w:id="1499537511">
      <w:bodyDiv w:val="1"/>
      <w:marLeft w:val="0"/>
      <w:marRight w:val="0"/>
      <w:marTop w:val="0"/>
      <w:marBottom w:val="0"/>
      <w:divBdr>
        <w:top w:val="none" w:sz="0" w:space="0" w:color="auto"/>
        <w:left w:val="none" w:sz="0" w:space="0" w:color="auto"/>
        <w:bottom w:val="none" w:sz="0" w:space="0" w:color="auto"/>
        <w:right w:val="none" w:sz="0" w:space="0" w:color="auto"/>
      </w:divBdr>
    </w:div>
    <w:div w:id="1499541427">
      <w:bodyDiv w:val="1"/>
      <w:marLeft w:val="0"/>
      <w:marRight w:val="0"/>
      <w:marTop w:val="0"/>
      <w:marBottom w:val="0"/>
      <w:divBdr>
        <w:top w:val="none" w:sz="0" w:space="0" w:color="auto"/>
        <w:left w:val="none" w:sz="0" w:space="0" w:color="auto"/>
        <w:bottom w:val="none" w:sz="0" w:space="0" w:color="auto"/>
        <w:right w:val="none" w:sz="0" w:space="0" w:color="auto"/>
      </w:divBdr>
    </w:div>
    <w:div w:id="1499543864">
      <w:bodyDiv w:val="1"/>
      <w:marLeft w:val="0"/>
      <w:marRight w:val="0"/>
      <w:marTop w:val="0"/>
      <w:marBottom w:val="0"/>
      <w:divBdr>
        <w:top w:val="none" w:sz="0" w:space="0" w:color="auto"/>
        <w:left w:val="none" w:sz="0" w:space="0" w:color="auto"/>
        <w:bottom w:val="none" w:sz="0" w:space="0" w:color="auto"/>
        <w:right w:val="none" w:sz="0" w:space="0" w:color="auto"/>
      </w:divBdr>
    </w:div>
    <w:div w:id="1499614309">
      <w:bodyDiv w:val="1"/>
      <w:marLeft w:val="0"/>
      <w:marRight w:val="0"/>
      <w:marTop w:val="0"/>
      <w:marBottom w:val="0"/>
      <w:divBdr>
        <w:top w:val="none" w:sz="0" w:space="0" w:color="auto"/>
        <w:left w:val="none" w:sz="0" w:space="0" w:color="auto"/>
        <w:bottom w:val="none" w:sz="0" w:space="0" w:color="auto"/>
        <w:right w:val="none" w:sz="0" w:space="0" w:color="auto"/>
      </w:divBdr>
    </w:div>
    <w:div w:id="1499691251">
      <w:bodyDiv w:val="1"/>
      <w:marLeft w:val="0"/>
      <w:marRight w:val="0"/>
      <w:marTop w:val="0"/>
      <w:marBottom w:val="0"/>
      <w:divBdr>
        <w:top w:val="none" w:sz="0" w:space="0" w:color="auto"/>
        <w:left w:val="none" w:sz="0" w:space="0" w:color="auto"/>
        <w:bottom w:val="none" w:sz="0" w:space="0" w:color="auto"/>
        <w:right w:val="none" w:sz="0" w:space="0" w:color="auto"/>
      </w:divBdr>
    </w:div>
    <w:div w:id="1499803667">
      <w:bodyDiv w:val="1"/>
      <w:marLeft w:val="0"/>
      <w:marRight w:val="0"/>
      <w:marTop w:val="0"/>
      <w:marBottom w:val="0"/>
      <w:divBdr>
        <w:top w:val="none" w:sz="0" w:space="0" w:color="auto"/>
        <w:left w:val="none" w:sz="0" w:space="0" w:color="auto"/>
        <w:bottom w:val="none" w:sz="0" w:space="0" w:color="auto"/>
        <w:right w:val="none" w:sz="0" w:space="0" w:color="auto"/>
      </w:divBdr>
    </w:div>
    <w:div w:id="1499880366">
      <w:bodyDiv w:val="1"/>
      <w:marLeft w:val="0"/>
      <w:marRight w:val="0"/>
      <w:marTop w:val="0"/>
      <w:marBottom w:val="0"/>
      <w:divBdr>
        <w:top w:val="none" w:sz="0" w:space="0" w:color="auto"/>
        <w:left w:val="none" w:sz="0" w:space="0" w:color="auto"/>
        <w:bottom w:val="none" w:sz="0" w:space="0" w:color="auto"/>
        <w:right w:val="none" w:sz="0" w:space="0" w:color="auto"/>
      </w:divBdr>
    </w:div>
    <w:div w:id="1499881339">
      <w:bodyDiv w:val="1"/>
      <w:marLeft w:val="0"/>
      <w:marRight w:val="0"/>
      <w:marTop w:val="0"/>
      <w:marBottom w:val="0"/>
      <w:divBdr>
        <w:top w:val="none" w:sz="0" w:space="0" w:color="auto"/>
        <w:left w:val="none" w:sz="0" w:space="0" w:color="auto"/>
        <w:bottom w:val="none" w:sz="0" w:space="0" w:color="auto"/>
        <w:right w:val="none" w:sz="0" w:space="0" w:color="auto"/>
      </w:divBdr>
    </w:div>
    <w:div w:id="1499887366">
      <w:bodyDiv w:val="1"/>
      <w:marLeft w:val="0"/>
      <w:marRight w:val="0"/>
      <w:marTop w:val="0"/>
      <w:marBottom w:val="0"/>
      <w:divBdr>
        <w:top w:val="none" w:sz="0" w:space="0" w:color="auto"/>
        <w:left w:val="none" w:sz="0" w:space="0" w:color="auto"/>
        <w:bottom w:val="none" w:sz="0" w:space="0" w:color="auto"/>
        <w:right w:val="none" w:sz="0" w:space="0" w:color="auto"/>
      </w:divBdr>
    </w:div>
    <w:div w:id="1499922705">
      <w:bodyDiv w:val="1"/>
      <w:marLeft w:val="0"/>
      <w:marRight w:val="0"/>
      <w:marTop w:val="0"/>
      <w:marBottom w:val="0"/>
      <w:divBdr>
        <w:top w:val="none" w:sz="0" w:space="0" w:color="auto"/>
        <w:left w:val="none" w:sz="0" w:space="0" w:color="auto"/>
        <w:bottom w:val="none" w:sz="0" w:space="0" w:color="auto"/>
        <w:right w:val="none" w:sz="0" w:space="0" w:color="auto"/>
      </w:divBdr>
    </w:div>
    <w:div w:id="1499922810">
      <w:bodyDiv w:val="1"/>
      <w:marLeft w:val="0"/>
      <w:marRight w:val="0"/>
      <w:marTop w:val="0"/>
      <w:marBottom w:val="0"/>
      <w:divBdr>
        <w:top w:val="none" w:sz="0" w:space="0" w:color="auto"/>
        <w:left w:val="none" w:sz="0" w:space="0" w:color="auto"/>
        <w:bottom w:val="none" w:sz="0" w:space="0" w:color="auto"/>
        <w:right w:val="none" w:sz="0" w:space="0" w:color="auto"/>
      </w:divBdr>
    </w:div>
    <w:div w:id="1499997025">
      <w:bodyDiv w:val="1"/>
      <w:marLeft w:val="0"/>
      <w:marRight w:val="0"/>
      <w:marTop w:val="0"/>
      <w:marBottom w:val="0"/>
      <w:divBdr>
        <w:top w:val="none" w:sz="0" w:space="0" w:color="auto"/>
        <w:left w:val="none" w:sz="0" w:space="0" w:color="auto"/>
        <w:bottom w:val="none" w:sz="0" w:space="0" w:color="auto"/>
        <w:right w:val="none" w:sz="0" w:space="0" w:color="auto"/>
      </w:divBdr>
    </w:div>
    <w:div w:id="1500078568">
      <w:bodyDiv w:val="1"/>
      <w:marLeft w:val="0"/>
      <w:marRight w:val="0"/>
      <w:marTop w:val="0"/>
      <w:marBottom w:val="0"/>
      <w:divBdr>
        <w:top w:val="none" w:sz="0" w:space="0" w:color="auto"/>
        <w:left w:val="none" w:sz="0" w:space="0" w:color="auto"/>
        <w:bottom w:val="none" w:sz="0" w:space="0" w:color="auto"/>
        <w:right w:val="none" w:sz="0" w:space="0" w:color="auto"/>
      </w:divBdr>
    </w:div>
    <w:div w:id="1500151160">
      <w:bodyDiv w:val="1"/>
      <w:marLeft w:val="0"/>
      <w:marRight w:val="0"/>
      <w:marTop w:val="0"/>
      <w:marBottom w:val="0"/>
      <w:divBdr>
        <w:top w:val="none" w:sz="0" w:space="0" w:color="auto"/>
        <w:left w:val="none" w:sz="0" w:space="0" w:color="auto"/>
        <w:bottom w:val="none" w:sz="0" w:space="0" w:color="auto"/>
        <w:right w:val="none" w:sz="0" w:space="0" w:color="auto"/>
      </w:divBdr>
    </w:div>
    <w:div w:id="1500196524">
      <w:bodyDiv w:val="1"/>
      <w:marLeft w:val="0"/>
      <w:marRight w:val="0"/>
      <w:marTop w:val="0"/>
      <w:marBottom w:val="0"/>
      <w:divBdr>
        <w:top w:val="none" w:sz="0" w:space="0" w:color="auto"/>
        <w:left w:val="none" w:sz="0" w:space="0" w:color="auto"/>
        <w:bottom w:val="none" w:sz="0" w:space="0" w:color="auto"/>
        <w:right w:val="none" w:sz="0" w:space="0" w:color="auto"/>
      </w:divBdr>
    </w:div>
    <w:div w:id="1500540729">
      <w:bodyDiv w:val="1"/>
      <w:marLeft w:val="0"/>
      <w:marRight w:val="0"/>
      <w:marTop w:val="0"/>
      <w:marBottom w:val="0"/>
      <w:divBdr>
        <w:top w:val="none" w:sz="0" w:space="0" w:color="auto"/>
        <w:left w:val="none" w:sz="0" w:space="0" w:color="auto"/>
        <w:bottom w:val="none" w:sz="0" w:space="0" w:color="auto"/>
        <w:right w:val="none" w:sz="0" w:space="0" w:color="auto"/>
      </w:divBdr>
    </w:div>
    <w:div w:id="1500654113">
      <w:bodyDiv w:val="1"/>
      <w:marLeft w:val="0"/>
      <w:marRight w:val="0"/>
      <w:marTop w:val="0"/>
      <w:marBottom w:val="0"/>
      <w:divBdr>
        <w:top w:val="none" w:sz="0" w:space="0" w:color="auto"/>
        <w:left w:val="none" w:sz="0" w:space="0" w:color="auto"/>
        <w:bottom w:val="none" w:sz="0" w:space="0" w:color="auto"/>
        <w:right w:val="none" w:sz="0" w:space="0" w:color="auto"/>
      </w:divBdr>
    </w:div>
    <w:div w:id="1500658178">
      <w:bodyDiv w:val="1"/>
      <w:marLeft w:val="0"/>
      <w:marRight w:val="0"/>
      <w:marTop w:val="0"/>
      <w:marBottom w:val="0"/>
      <w:divBdr>
        <w:top w:val="none" w:sz="0" w:space="0" w:color="auto"/>
        <w:left w:val="none" w:sz="0" w:space="0" w:color="auto"/>
        <w:bottom w:val="none" w:sz="0" w:space="0" w:color="auto"/>
        <w:right w:val="none" w:sz="0" w:space="0" w:color="auto"/>
      </w:divBdr>
    </w:div>
    <w:div w:id="1500736352">
      <w:bodyDiv w:val="1"/>
      <w:marLeft w:val="0"/>
      <w:marRight w:val="0"/>
      <w:marTop w:val="0"/>
      <w:marBottom w:val="0"/>
      <w:divBdr>
        <w:top w:val="none" w:sz="0" w:space="0" w:color="auto"/>
        <w:left w:val="none" w:sz="0" w:space="0" w:color="auto"/>
        <w:bottom w:val="none" w:sz="0" w:space="0" w:color="auto"/>
        <w:right w:val="none" w:sz="0" w:space="0" w:color="auto"/>
      </w:divBdr>
    </w:div>
    <w:div w:id="1500803376">
      <w:bodyDiv w:val="1"/>
      <w:marLeft w:val="0"/>
      <w:marRight w:val="0"/>
      <w:marTop w:val="0"/>
      <w:marBottom w:val="0"/>
      <w:divBdr>
        <w:top w:val="none" w:sz="0" w:space="0" w:color="auto"/>
        <w:left w:val="none" w:sz="0" w:space="0" w:color="auto"/>
        <w:bottom w:val="none" w:sz="0" w:space="0" w:color="auto"/>
        <w:right w:val="none" w:sz="0" w:space="0" w:color="auto"/>
      </w:divBdr>
    </w:div>
    <w:div w:id="1500803543">
      <w:bodyDiv w:val="1"/>
      <w:marLeft w:val="0"/>
      <w:marRight w:val="0"/>
      <w:marTop w:val="0"/>
      <w:marBottom w:val="0"/>
      <w:divBdr>
        <w:top w:val="none" w:sz="0" w:space="0" w:color="auto"/>
        <w:left w:val="none" w:sz="0" w:space="0" w:color="auto"/>
        <w:bottom w:val="none" w:sz="0" w:space="0" w:color="auto"/>
        <w:right w:val="none" w:sz="0" w:space="0" w:color="auto"/>
      </w:divBdr>
    </w:div>
    <w:div w:id="1500922806">
      <w:bodyDiv w:val="1"/>
      <w:marLeft w:val="0"/>
      <w:marRight w:val="0"/>
      <w:marTop w:val="0"/>
      <w:marBottom w:val="0"/>
      <w:divBdr>
        <w:top w:val="none" w:sz="0" w:space="0" w:color="auto"/>
        <w:left w:val="none" w:sz="0" w:space="0" w:color="auto"/>
        <w:bottom w:val="none" w:sz="0" w:space="0" w:color="auto"/>
        <w:right w:val="none" w:sz="0" w:space="0" w:color="auto"/>
      </w:divBdr>
    </w:div>
    <w:div w:id="1500923190">
      <w:bodyDiv w:val="1"/>
      <w:marLeft w:val="0"/>
      <w:marRight w:val="0"/>
      <w:marTop w:val="0"/>
      <w:marBottom w:val="0"/>
      <w:divBdr>
        <w:top w:val="none" w:sz="0" w:space="0" w:color="auto"/>
        <w:left w:val="none" w:sz="0" w:space="0" w:color="auto"/>
        <w:bottom w:val="none" w:sz="0" w:space="0" w:color="auto"/>
        <w:right w:val="none" w:sz="0" w:space="0" w:color="auto"/>
      </w:divBdr>
    </w:div>
    <w:div w:id="1501002762">
      <w:bodyDiv w:val="1"/>
      <w:marLeft w:val="0"/>
      <w:marRight w:val="0"/>
      <w:marTop w:val="0"/>
      <w:marBottom w:val="0"/>
      <w:divBdr>
        <w:top w:val="none" w:sz="0" w:space="0" w:color="auto"/>
        <w:left w:val="none" w:sz="0" w:space="0" w:color="auto"/>
        <w:bottom w:val="none" w:sz="0" w:space="0" w:color="auto"/>
        <w:right w:val="none" w:sz="0" w:space="0" w:color="auto"/>
      </w:divBdr>
    </w:div>
    <w:div w:id="1501043410">
      <w:bodyDiv w:val="1"/>
      <w:marLeft w:val="0"/>
      <w:marRight w:val="0"/>
      <w:marTop w:val="0"/>
      <w:marBottom w:val="0"/>
      <w:divBdr>
        <w:top w:val="none" w:sz="0" w:space="0" w:color="auto"/>
        <w:left w:val="none" w:sz="0" w:space="0" w:color="auto"/>
        <w:bottom w:val="none" w:sz="0" w:space="0" w:color="auto"/>
        <w:right w:val="none" w:sz="0" w:space="0" w:color="auto"/>
      </w:divBdr>
    </w:div>
    <w:div w:id="1501190174">
      <w:bodyDiv w:val="1"/>
      <w:marLeft w:val="0"/>
      <w:marRight w:val="0"/>
      <w:marTop w:val="0"/>
      <w:marBottom w:val="0"/>
      <w:divBdr>
        <w:top w:val="none" w:sz="0" w:space="0" w:color="auto"/>
        <w:left w:val="none" w:sz="0" w:space="0" w:color="auto"/>
        <w:bottom w:val="none" w:sz="0" w:space="0" w:color="auto"/>
        <w:right w:val="none" w:sz="0" w:space="0" w:color="auto"/>
      </w:divBdr>
    </w:div>
    <w:div w:id="1501197436">
      <w:bodyDiv w:val="1"/>
      <w:marLeft w:val="0"/>
      <w:marRight w:val="0"/>
      <w:marTop w:val="0"/>
      <w:marBottom w:val="0"/>
      <w:divBdr>
        <w:top w:val="none" w:sz="0" w:space="0" w:color="auto"/>
        <w:left w:val="none" w:sz="0" w:space="0" w:color="auto"/>
        <w:bottom w:val="none" w:sz="0" w:space="0" w:color="auto"/>
        <w:right w:val="none" w:sz="0" w:space="0" w:color="auto"/>
      </w:divBdr>
    </w:div>
    <w:div w:id="1501237544">
      <w:bodyDiv w:val="1"/>
      <w:marLeft w:val="0"/>
      <w:marRight w:val="0"/>
      <w:marTop w:val="0"/>
      <w:marBottom w:val="0"/>
      <w:divBdr>
        <w:top w:val="none" w:sz="0" w:space="0" w:color="auto"/>
        <w:left w:val="none" w:sz="0" w:space="0" w:color="auto"/>
        <w:bottom w:val="none" w:sz="0" w:space="0" w:color="auto"/>
        <w:right w:val="none" w:sz="0" w:space="0" w:color="auto"/>
      </w:divBdr>
    </w:div>
    <w:div w:id="1501385891">
      <w:bodyDiv w:val="1"/>
      <w:marLeft w:val="0"/>
      <w:marRight w:val="0"/>
      <w:marTop w:val="0"/>
      <w:marBottom w:val="0"/>
      <w:divBdr>
        <w:top w:val="none" w:sz="0" w:space="0" w:color="auto"/>
        <w:left w:val="none" w:sz="0" w:space="0" w:color="auto"/>
        <w:bottom w:val="none" w:sz="0" w:space="0" w:color="auto"/>
        <w:right w:val="none" w:sz="0" w:space="0" w:color="auto"/>
      </w:divBdr>
    </w:div>
    <w:div w:id="1501385975">
      <w:bodyDiv w:val="1"/>
      <w:marLeft w:val="0"/>
      <w:marRight w:val="0"/>
      <w:marTop w:val="0"/>
      <w:marBottom w:val="0"/>
      <w:divBdr>
        <w:top w:val="none" w:sz="0" w:space="0" w:color="auto"/>
        <w:left w:val="none" w:sz="0" w:space="0" w:color="auto"/>
        <w:bottom w:val="none" w:sz="0" w:space="0" w:color="auto"/>
        <w:right w:val="none" w:sz="0" w:space="0" w:color="auto"/>
      </w:divBdr>
    </w:div>
    <w:div w:id="1501389781">
      <w:bodyDiv w:val="1"/>
      <w:marLeft w:val="0"/>
      <w:marRight w:val="0"/>
      <w:marTop w:val="0"/>
      <w:marBottom w:val="0"/>
      <w:divBdr>
        <w:top w:val="none" w:sz="0" w:space="0" w:color="auto"/>
        <w:left w:val="none" w:sz="0" w:space="0" w:color="auto"/>
        <w:bottom w:val="none" w:sz="0" w:space="0" w:color="auto"/>
        <w:right w:val="none" w:sz="0" w:space="0" w:color="auto"/>
      </w:divBdr>
    </w:div>
    <w:div w:id="1501430473">
      <w:bodyDiv w:val="1"/>
      <w:marLeft w:val="0"/>
      <w:marRight w:val="0"/>
      <w:marTop w:val="0"/>
      <w:marBottom w:val="0"/>
      <w:divBdr>
        <w:top w:val="none" w:sz="0" w:space="0" w:color="auto"/>
        <w:left w:val="none" w:sz="0" w:space="0" w:color="auto"/>
        <w:bottom w:val="none" w:sz="0" w:space="0" w:color="auto"/>
        <w:right w:val="none" w:sz="0" w:space="0" w:color="auto"/>
      </w:divBdr>
    </w:div>
    <w:div w:id="1501506765">
      <w:bodyDiv w:val="1"/>
      <w:marLeft w:val="0"/>
      <w:marRight w:val="0"/>
      <w:marTop w:val="0"/>
      <w:marBottom w:val="0"/>
      <w:divBdr>
        <w:top w:val="none" w:sz="0" w:space="0" w:color="auto"/>
        <w:left w:val="none" w:sz="0" w:space="0" w:color="auto"/>
        <w:bottom w:val="none" w:sz="0" w:space="0" w:color="auto"/>
        <w:right w:val="none" w:sz="0" w:space="0" w:color="auto"/>
      </w:divBdr>
    </w:div>
    <w:div w:id="1501850885">
      <w:bodyDiv w:val="1"/>
      <w:marLeft w:val="0"/>
      <w:marRight w:val="0"/>
      <w:marTop w:val="0"/>
      <w:marBottom w:val="0"/>
      <w:divBdr>
        <w:top w:val="none" w:sz="0" w:space="0" w:color="auto"/>
        <w:left w:val="none" w:sz="0" w:space="0" w:color="auto"/>
        <w:bottom w:val="none" w:sz="0" w:space="0" w:color="auto"/>
        <w:right w:val="none" w:sz="0" w:space="0" w:color="auto"/>
      </w:divBdr>
    </w:div>
    <w:div w:id="1501896439">
      <w:bodyDiv w:val="1"/>
      <w:marLeft w:val="0"/>
      <w:marRight w:val="0"/>
      <w:marTop w:val="0"/>
      <w:marBottom w:val="0"/>
      <w:divBdr>
        <w:top w:val="none" w:sz="0" w:space="0" w:color="auto"/>
        <w:left w:val="none" w:sz="0" w:space="0" w:color="auto"/>
        <w:bottom w:val="none" w:sz="0" w:space="0" w:color="auto"/>
        <w:right w:val="none" w:sz="0" w:space="0" w:color="auto"/>
      </w:divBdr>
    </w:div>
    <w:div w:id="1501965558">
      <w:bodyDiv w:val="1"/>
      <w:marLeft w:val="0"/>
      <w:marRight w:val="0"/>
      <w:marTop w:val="0"/>
      <w:marBottom w:val="0"/>
      <w:divBdr>
        <w:top w:val="none" w:sz="0" w:space="0" w:color="auto"/>
        <w:left w:val="none" w:sz="0" w:space="0" w:color="auto"/>
        <w:bottom w:val="none" w:sz="0" w:space="0" w:color="auto"/>
        <w:right w:val="none" w:sz="0" w:space="0" w:color="auto"/>
      </w:divBdr>
    </w:div>
    <w:div w:id="1501971148">
      <w:bodyDiv w:val="1"/>
      <w:marLeft w:val="0"/>
      <w:marRight w:val="0"/>
      <w:marTop w:val="0"/>
      <w:marBottom w:val="0"/>
      <w:divBdr>
        <w:top w:val="none" w:sz="0" w:space="0" w:color="auto"/>
        <w:left w:val="none" w:sz="0" w:space="0" w:color="auto"/>
        <w:bottom w:val="none" w:sz="0" w:space="0" w:color="auto"/>
        <w:right w:val="none" w:sz="0" w:space="0" w:color="auto"/>
      </w:divBdr>
    </w:div>
    <w:div w:id="1502045463">
      <w:bodyDiv w:val="1"/>
      <w:marLeft w:val="0"/>
      <w:marRight w:val="0"/>
      <w:marTop w:val="0"/>
      <w:marBottom w:val="0"/>
      <w:divBdr>
        <w:top w:val="none" w:sz="0" w:space="0" w:color="auto"/>
        <w:left w:val="none" w:sz="0" w:space="0" w:color="auto"/>
        <w:bottom w:val="none" w:sz="0" w:space="0" w:color="auto"/>
        <w:right w:val="none" w:sz="0" w:space="0" w:color="auto"/>
      </w:divBdr>
    </w:div>
    <w:div w:id="1502162580">
      <w:bodyDiv w:val="1"/>
      <w:marLeft w:val="0"/>
      <w:marRight w:val="0"/>
      <w:marTop w:val="0"/>
      <w:marBottom w:val="0"/>
      <w:divBdr>
        <w:top w:val="none" w:sz="0" w:space="0" w:color="auto"/>
        <w:left w:val="none" w:sz="0" w:space="0" w:color="auto"/>
        <w:bottom w:val="none" w:sz="0" w:space="0" w:color="auto"/>
        <w:right w:val="none" w:sz="0" w:space="0" w:color="auto"/>
      </w:divBdr>
    </w:div>
    <w:div w:id="1502232072">
      <w:bodyDiv w:val="1"/>
      <w:marLeft w:val="0"/>
      <w:marRight w:val="0"/>
      <w:marTop w:val="0"/>
      <w:marBottom w:val="0"/>
      <w:divBdr>
        <w:top w:val="none" w:sz="0" w:space="0" w:color="auto"/>
        <w:left w:val="none" w:sz="0" w:space="0" w:color="auto"/>
        <w:bottom w:val="none" w:sz="0" w:space="0" w:color="auto"/>
        <w:right w:val="none" w:sz="0" w:space="0" w:color="auto"/>
      </w:divBdr>
    </w:div>
    <w:div w:id="1502235318">
      <w:bodyDiv w:val="1"/>
      <w:marLeft w:val="0"/>
      <w:marRight w:val="0"/>
      <w:marTop w:val="0"/>
      <w:marBottom w:val="0"/>
      <w:divBdr>
        <w:top w:val="none" w:sz="0" w:space="0" w:color="auto"/>
        <w:left w:val="none" w:sz="0" w:space="0" w:color="auto"/>
        <w:bottom w:val="none" w:sz="0" w:space="0" w:color="auto"/>
        <w:right w:val="none" w:sz="0" w:space="0" w:color="auto"/>
      </w:divBdr>
    </w:div>
    <w:div w:id="1502312710">
      <w:bodyDiv w:val="1"/>
      <w:marLeft w:val="0"/>
      <w:marRight w:val="0"/>
      <w:marTop w:val="0"/>
      <w:marBottom w:val="0"/>
      <w:divBdr>
        <w:top w:val="none" w:sz="0" w:space="0" w:color="auto"/>
        <w:left w:val="none" w:sz="0" w:space="0" w:color="auto"/>
        <w:bottom w:val="none" w:sz="0" w:space="0" w:color="auto"/>
        <w:right w:val="none" w:sz="0" w:space="0" w:color="auto"/>
      </w:divBdr>
    </w:div>
    <w:div w:id="1502425271">
      <w:bodyDiv w:val="1"/>
      <w:marLeft w:val="0"/>
      <w:marRight w:val="0"/>
      <w:marTop w:val="0"/>
      <w:marBottom w:val="0"/>
      <w:divBdr>
        <w:top w:val="none" w:sz="0" w:space="0" w:color="auto"/>
        <w:left w:val="none" w:sz="0" w:space="0" w:color="auto"/>
        <w:bottom w:val="none" w:sz="0" w:space="0" w:color="auto"/>
        <w:right w:val="none" w:sz="0" w:space="0" w:color="auto"/>
      </w:divBdr>
    </w:div>
    <w:div w:id="1502433913">
      <w:bodyDiv w:val="1"/>
      <w:marLeft w:val="0"/>
      <w:marRight w:val="0"/>
      <w:marTop w:val="0"/>
      <w:marBottom w:val="0"/>
      <w:divBdr>
        <w:top w:val="none" w:sz="0" w:space="0" w:color="auto"/>
        <w:left w:val="none" w:sz="0" w:space="0" w:color="auto"/>
        <w:bottom w:val="none" w:sz="0" w:space="0" w:color="auto"/>
        <w:right w:val="none" w:sz="0" w:space="0" w:color="auto"/>
      </w:divBdr>
    </w:div>
    <w:div w:id="1502500954">
      <w:bodyDiv w:val="1"/>
      <w:marLeft w:val="0"/>
      <w:marRight w:val="0"/>
      <w:marTop w:val="0"/>
      <w:marBottom w:val="0"/>
      <w:divBdr>
        <w:top w:val="none" w:sz="0" w:space="0" w:color="auto"/>
        <w:left w:val="none" w:sz="0" w:space="0" w:color="auto"/>
        <w:bottom w:val="none" w:sz="0" w:space="0" w:color="auto"/>
        <w:right w:val="none" w:sz="0" w:space="0" w:color="auto"/>
      </w:divBdr>
    </w:div>
    <w:div w:id="1502508515">
      <w:bodyDiv w:val="1"/>
      <w:marLeft w:val="0"/>
      <w:marRight w:val="0"/>
      <w:marTop w:val="0"/>
      <w:marBottom w:val="0"/>
      <w:divBdr>
        <w:top w:val="none" w:sz="0" w:space="0" w:color="auto"/>
        <w:left w:val="none" w:sz="0" w:space="0" w:color="auto"/>
        <w:bottom w:val="none" w:sz="0" w:space="0" w:color="auto"/>
        <w:right w:val="none" w:sz="0" w:space="0" w:color="auto"/>
      </w:divBdr>
    </w:div>
    <w:div w:id="1502692771">
      <w:bodyDiv w:val="1"/>
      <w:marLeft w:val="0"/>
      <w:marRight w:val="0"/>
      <w:marTop w:val="0"/>
      <w:marBottom w:val="0"/>
      <w:divBdr>
        <w:top w:val="none" w:sz="0" w:space="0" w:color="auto"/>
        <w:left w:val="none" w:sz="0" w:space="0" w:color="auto"/>
        <w:bottom w:val="none" w:sz="0" w:space="0" w:color="auto"/>
        <w:right w:val="none" w:sz="0" w:space="0" w:color="auto"/>
      </w:divBdr>
    </w:div>
    <w:div w:id="1502698898">
      <w:bodyDiv w:val="1"/>
      <w:marLeft w:val="0"/>
      <w:marRight w:val="0"/>
      <w:marTop w:val="0"/>
      <w:marBottom w:val="0"/>
      <w:divBdr>
        <w:top w:val="none" w:sz="0" w:space="0" w:color="auto"/>
        <w:left w:val="none" w:sz="0" w:space="0" w:color="auto"/>
        <w:bottom w:val="none" w:sz="0" w:space="0" w:color="auto"/>
        <w:right w:val="none" w:sz="0" w:space="0" w:color="auto"/>
      </w:divBdr>
    </w:div>
    <w:div w:id="1502702094">
      <w:bodyDiv w:val="1"/>
      <w:marLeft w:val="0"/>
      <w:marRight w:val="0"/>
      <w:marTop w:val="0"/>
      <w:marBottom w:val="0"/>
      <w:divBdr>
        <w:top w:val="none" w:sz="0" w:space="0" w:color="auto"/>
        <w:left w:val="none" w:sz="0" w:space="0" w:color="auto"/>
        <w:bottom w:val="none" w:sz="0" w:space="0" w:color="auto"/>
        <w:right w:val="none" w:sz="0" w:space="0" w:color="auto"/>
      </w:divBdr>
    </w:div>
    <w:div w:id="1502895011">
      <w:bodyDiv w:val="1"/>
      <w:marLeft w:val="0"/>
      <w:marRight w:val="0"/>
      <w:marTop w:val="0"/>
      <w:marBottom w:val="0"/>
      <w:divBdr>
        <w:top w:val="none" w:sz="0" w:space="0" w:color="auto"/>
        <w:left w:val="none" w:sz="0" w:space="0" w:color="auto"/>
        <w:bottom w:val="none" w:sz="0" w:space="0" w:color="auto"/>
        <w:right w:val="none" w:sz="0" w:space="0" w:color="auto"/>
      </w:divBdr>
    </w:div>
    <w:div w:id="1503087023">
      <w:bodyDiv w:val="1"/>
      <w:marLeft w:val="0"/>
      <w:marRight w:val="0"/>
      <w:marTop w:val="0"/>
      <w:marBottom w:val="0"/>
      <w:divBdr>
        <w:top w:val="none" w:sz="0" w:space="0" w:color="auto"/>
        <w:left w:val="none" w:sz="0" w:space="0" w:color="auto"/>
        <w:bottom w:val="none" w:sz="0" w:space="0" w:color="auto"/>
        <w:right w:val="none" w:sz="0" w:space="0" w:color="auto"/>
      </w:divBdr>
    </w:div>
    <w:div w:id="1503159795">
      <w:bodyDiv w:val="1"/>
      <w:marLeft w:val="0"/>
      <w:marRight w:val="0"/>
      <w:marTop w:val="0"/>
      <w:marBottom w:val="0"/>
      <w:divBdr>
        <w:top w:val="none" w:sz="0" w:space="0" w:color="auto"/>
        <w:left w:val="none" w:sz="0" w:space="0" w:color="auto"/>
        <w:bottom w:val="none" w:sz="0" w:space="0" w:color="auto"/>
        <w:right w:val="none" w:sz="0" w:space="0" w:color="auto"/>
      </w:divBdr>
    </w:div>
    <w:div w:id="1503354466">
      <w:bodyDiv w:val="1"/>
      <w:marLeft w:val="0"/>
      <w:marRight w:val="0"/>
      <w:marTop w:val="0"/>
      <w:marBottom w:val="0"/>
      <w:divBdr>
        <w:top w:val="none" w:sz="0" w:space="0" w:color="auto"/>
        <w:left w:val="none" w:sz="0" w:space="0" w:color="auto"/>
        <w:bottom w:val="none" w:sz="0" w:space="0" w:color="auto"/>
        <w:right w:val="none" w:sz="0" w:space="0" w:color="auto"/>
      </w:divBdr>
    </w:div>
    <w:div w:id="1503357242">
      <w:bodyDiv w:val="1"/>
      <w:marLeft w:val="0"/>
      <w:marRight w:val="0"/>
      <w:marTop w:val="0"/>
      <w:marBottom w:val="0"/>
      <w:divBdr>
        <w:top w:val="none" w:sz="0" w:space="0" w:color="auto"/>
        <w:left w:val="none" w:sz="0" w:space="0" w:color="auto"/>
        <w:bottom w:val="none" w:sz="0" w:space="0" w:color="auto"/>
        <w:right w:val="none" w:sz="0" w:space="0" w:color="auto"/>
      </w:divBdr>
    </w:div>
    <w:div w:id="1503396756">
      <w:bodyDiv w:val="1"/>
      <w:marLeft w:val="0"/>
      <w:marRight w:val="0"/>
      <w:marTop w:val="0"/>
      <w:marBottom w:val="0"/>
      <w:divBdr>
        <w:top w:val="none" w:sz="0" w:space="0" w:color="auto"/>
        <w:left w:val="none" w:sz="0" w:space="0" w:color="auto"/>
        <w:bottom w:val="none" w:sz="0" w:space="0" w:color="auto"/>
        <w:right w:val="none" w:sz="0" w:space="0" w:color="auto"/>
      </w:divBdr>
    </w:div>
    <w:div w:id="1503398689">
      <w:bodyDiv w:val="1"/>
      <w:marLeft w:val="0"/>
      <w:marRight w:val="0"/>
      <w:marTop w:val="0"/>
      <w:marBottom w:val="0"/>
      <w:divBdr>
        <w:top w:val="none" w:sz="0" w:space="0" w:color="auto"/>
        <w:left w:val="none" w:sz="0" w:space="0" w:color="auto"/>
        <w:bottom w:val="none" w:sz="0" w:space="0" w:color="auto"/>
        <w:right w:val="none" w:sz="0" w:space="0" w:color="auto"/>
      </w:divBdr>
    </w:div>
    <w:div w:id="1503426845">
      <w:bodyDiv w:val="1"/>
      <w:marLeft w:val="0"/>
      <w:marRight w:val="0"/>
      <w:marTop w:val="0"/>
      <w:marBottom w:val="0"/>
      <w:divBdr>
        <w:top w:val="none" w:sz="0" w:space="0" w:color="auto"/>
        <w:left w:val="none" w:sz="0" w:space="0" w:color="auto"/>
        <w:bottom w:val="none" w:sz="0" w:space="0" w:color="auto"/>
        <w:right w:val="none" w:sz="0" w:space="0" w:color="auto"/>
      </w:divBdr>
    </w:div>
    <w:div w:id="1503741949">
      <w:bodyDiv w:val="1"/>
      <w:marLeft w:val="0"/>
      <w:marRight w:val="0"/>
      <w:marTop w:val="0"/>
      <w:marBottom w:val="0"/>
      <w:divBdr>
        <w:top w:val="none" w:sz="0" w:space="0" w:color="auto"/>
        <w:left w:val="none" w:sz="0" w:space="0" w:color="auto"/>
        <w:bottom w:val="none" w:sz="0" w:space="0" w:color="auto"/>
        <w:right w:val="none" w:sz="0" w:space="0" w:color="auto"/>
      </w:divBdr>
    </w:div>
    <w:div w:id="1503886009">
      <w:bodyDiv w:val="1"/>
      <w:marLeft w:val="0"/>
      <w:marRight w:val="0"/>
      <w:marTop w:val="0"/>
      <w:marBottom w:val="0"/>
      <w:divBdr>
        <w:top w:val="none" w:sz="0" w:space="0" w:color="auto"/>
        <w:left w:val="none" w:sz="0" w:space="0" w:color="auto"/>
        <w:bottom w:val="none" w:sz="0" w:space="0" w:color="auto"/>
        <w:right w:val="none" w:sz="0" w:space="0" w:color="auto"/>
      </w:divBdr>
    </w:div>
    <w:div w:id="1503886835">
      <w:bodyDiv w:val="1"/>
      <w:marLeft w:val="0"/>
      <w:marRight w:val="0"/>
      <w:marTop w:val="0"/>
      <w:marBottom w:val="0"/>
      <w:divBdr>
        <w:top w:val="none" w:sz="0" w:space="0" w:color="auto"/>
        <w:left w:val="none" w:sz="0" w:space="0" w:color="auto"/>
        <w:bottom w:val="none" w:sz="0" w:space="0" w:color="auto"/>
        <w:right w:val="none" w:sz="0" w:space="0" w:color="auto"/>
      </w:divBdr>
    </w:div>
    <w:div w:id="1503929667">
      <w:bodyDiv w:val="1"/>
      <w:marLeft w:val="0"/>
      <w:marRight w:val="0"/>
      <w:marTop w:val="0"/>
      <w:marBottom w:val="0"/>
      <w:divBdr>
        <w:top w:val="none" w:sz="0" w:space="0" w:color="auto"/>
        <w:left w:val="none" w:sz="0" w:space="0" w:color="auto"/>
        <w:bottom w:val="none" w:sz="0" w:space="0" w:color="auto"/>
        <w:right w:val="none" w:sz="0" w:space="0" w:color="auto"/>
      </w:divBdr>
    </w:div>
    <w:div w:id="1503933437">
      <w:bodyDiv w:val="1"/>
      <w:marLeft w:val="0"/>
      <w:marRight w:val="0"/>
      <w:marTop w:val="0"/>
      <w:marBottom w:val="0"/>
      <w:divBdr>
        <w:top w:val="none" w:sz="0" w:space="0" w:color="auto"/>
        <w:left w:val="none" w:sz="0" w:space="0" w:color="auto"/>
        <w:bottom w:val="none" w:sz="0" w:space="0" w:color="auto"/>
        <w:right w:val="none" w:sz="0" w:space="0" w:color="auto"/>
      </w:divBdr>
    </w:div>
    <w:div w:id="1504007174">
      <w:bodyDiv w:val="1"/>
      <w:marLeft w:val="0"/>
      <w:marRight w:val="0"/>
      <w:marTop w:val="0"/>
      <w:marBottom w:val="0"/>
      <w:divBdr>
        <w:top w:val="none" w:sz="0" w:space="0" w:color="auto"/>
        <w:left w:val="none" w:sz="0" w:space="0" w:color="auto"/>
        <w:bottom w:val="none" w:sz="0" w:space="0" w:color="auto"/>
        <w:right w:val="none" w:sz="0" w:space="0" w:color="auto"/>
      </w:divBdr>
    </w:div>
    <w:div w:id="1504008378">
      <w:bodyDiv w:val="1"/>
      <w:marLeft w:val="0"/>
      <w:marRight w:val="0"/>
      <w:marTop w:val="0"/>
      <w:marBottom w:val="0"/>
      <w:divBdr>
        <w:top w:val="none" w:sz="0" w:space="0" w:color="auto"/>
        <w:left w:val="none" w:sz="0" w:space="0" w:color="auto"/>
        <w:bottom w:val="none" w:sz="0" w:space="0" w:color="auto"/>
        <w:right w:val="none" w:sz="0" w:space="0" w:color="auto"/>
      </w:divBdr>
    </w:div>
    <w:div w:id="1504080138">
      <w:bodyDiv w:val="1"/>
      <w:marLeft w:val="0"/>
      <w:marRight w:val="0"/>
      <w:marTop w:val="0"/>
      <w:marBottom w:val="0"/>
      <w:divBdr>
        <w:top w:val="none" w:sz="0" w:space="0" w:color="auto"/>
        <w:left w:val="none" w:sz="0" w:space="0" w:color="auto"/>
        <w:bottom w:val="none" w:sz="0" w:space="0" w:color="auto"/>
        <w:right w:val="none" w:sz="0" w:space="0" w:color="auto"/>
      </w:divBdr>
    </w:div>
    <w:div w:id="1504205071">
      <w:bodyDiv w:val="1"/>
      <w:marLeft w:val="0"/>
      <w:marRight w:val="0"/>
      <w:marTop w:val="0"/>
      <w:marBottom w:val="0"/>
      <w:divBdr>
        <w:top w:val="none" w:sz="0" w:space="0" w:color="auto"/>
        <w:left w:val="none" w:sz="0" w:space="0" w:color="auto"/>
        <w:bottom w:val="none" w:sz="0" w:space="0" w:color="auto"/>
        <w:right w:val="none" w:sz="0" w:space="0" w:color="auto"/>
      </w:divBdr>
    </w:div>
    <w:div w:id="1504390776">
      <w:bodyDiv w:val="1"/>
      <w:marLeft w:val="0"/>
      <w:marRight w:val="0"/>
      <w:marTop w:val="0"/>
      <w:marBottom w:val="0"/>
      <w:divBdr>
        <w:top w:val="none" w:sz="0" w:space="0" w:color="auto"/>
        <w:left w:val="none" w:sz="0" w:space="0" w:color="auto"/>
        <w:bottom w:val="none" w:sz="0" w:space="0" w:color="auto"/>
        <w:right w:val="none" w:sz="0" w:space="0" w:color="auto"/>
      </w:divBdr>
    </w:div>
    <w:div w:id="1504466684">
      <w:bodyDiv w:val="1"/>
      <w:marLeft w:val="0"/>
      <w:marRight w:val="0"/>
      <w:marTop w:val="0"/>
      <w:marBottom w:val="0"/>
      <w:divBdr>
        <w:top w:val="none" w:sz="0" w:space="0" w:color="auto"/>
        <w:left w:val="none" w:sz="0" w:space="0" w:color="auto"/>
        <w:bottom w:val="none" w:sz="0" w:space="0" w:color="auto"/>
        <w:right w:val="none" w:sz="0" w:space="0" w:color="auto"/>
      </w:divBdr>
    </w:div>
    <w:div w:id="1504468958">
      <w:bodyDiv w:val="1"/>
      <w:marLeft w:val="0"/>
      <w:marRight w:val="0"/>
      <w:marTop w:val="0"/>
      <w:marBottom w:val="0"/>
      <w:divBdr>
        <w:top w:val="none" w:sz="0" w:space="0" w:color="auto"/>
        <w:left w:val="none" w:sz="0" w:space="0" w:color="auto"/>
        <w:bottom w:val="none" w:sz="0" w:space="0" w:color="auto"/>
        <w:right w:val="none" w:sz="0" w:space="0" w:color="auto"/>
      </w:divBdr>
    </w:div>
    <w:div w:id="1504471301">
      <w:bodyDiv w:val="1"/>
      <w:marLeft w:val="0"/>
      <w:marRight w:val="0"/>
      <w:marTop w:val="0"/>
      <w:marBottom w:val="0"/>
      <w:divBdr>
        <w:top w:val="none" w:sz="0" w:space="0" w:color="auto"/>
        <w:left w:val="none" w:sz="0" w:space="0" w:color="auto"/>
        <w:bottom w:val="none" w:sz="0" w:space="0" w:color="auto"/>
        <w:right w:val="none" w:sz="0" w:space="0" w:color="auto"/>
      </w:divBdr>
    </w:div>
    <w:div w:id="1504510173">
      <w:bodyDiv w:val="1"/>
      <w:marLeft w:val="0"/>
      <w:marRight w:val="0"/>
      <w:marTop w:val="0"/>
      <w:marBottom w:val="0"/>
      <w:divBdr>
        <w:top w:val="none" w:sz="0" w:space="0" w:color="auto"/>
        <w:left w:val="none" w:sz="0" w:space="0" w:color="auto"/>
        <w:bottom w:val="none" w:sz="0" w:space="0" w:color="auto"/>
        <w:right w:val="none" w:sz="0" w:space="0" w:color="auto"/>
      </w:divBdr>
    </w:div>
    <w:div w:id="1504511035">
      <w:bodyDiv w:val="1"/>
      <w:marLeft w:val="0"/>
      <w:marRight w:val="0"/>
      <w:marTop w:val="0"/>
      <w:marBottom w:val="0"/>
      <w:divBdr>
        <w:top w:val="none" w:sz="0" w:space="0" w:color="auto"/>
        <w:left w:val="none" w:sz="0" w:space="0" w:color="auto"/>
        <w:bottom w:val="none" w:sz="0" w:space="0" w:color="auto"/>
        <w:right w:val="none" w:sz="0" w:space="0" w:color="auto"/>
      </w:divBdr>
    </w:div>
    <w:div w:id="1504514197">
      <w:bodyDiv w:val="1"/>
      <w:marLeft w:val="0"/>
      <w:marRight w:val="0"/>
      <w:marTop w:val="0"/>
      <w:marBottom w:val="0"/>
      <w:divBdr>
        <w:top w:val="none" w:sz="0" w:space="0" w:color="auto"/>
        <w:left w:val="none" w:sz="0" w:space="0" w:color="auto"/>
        <w:bottom w:val="none" w:sz="0" w:space="0" w:color="auto"/>
        <w:right w:val="none" w:sz="0" w:space="0" w:color="auto"/>
      </w:divBdr>
    </w:div>
    <w:div w:id="1504585681">
      <w:bodyDiv w:val="1"/>
      <w:marLeft w:val="0"/>
      <w:marRight w:val="0"/>
      <w:marTop w:val="0"/>
      <w:marBottom w:val="0"/>
      <w:divBdr>
        <w:top w:val="none" w:sz="0" w:space="0" w:color="auto"/>
        <w:left w:val="none" w:sz="0" w:space="0" w:color="auto"/>
        <w:bottom w:val="none" w:sz="0" w:space="0" w:color="auto"/>
        <w:right w:val="none" w:sz="0" w:space="0" w:color="auto"/>
      </w:divBdr>
    </w:div>
    <w:div w:id="1504660571">
      <w:bodyDiv w:val="1"/>
      <w:marLeft w:val="0"/>
      <w:marRight w:val="0"/>
      <w:marTop w:val="0"/>
      <w:marBottom w:val="0"/>
      <w:divBdr>
        <w:top w:val="none" w:sz="0" w:space="0" w:color="auto"/>
        <w:left w:val="none" w:sz="0" w:space="0" w:color="auto"/>
        <w:bottom w:val="none" w:sz="0" w:space="0" w:color="auto"/>
        <w:right w:val="none" w:sz="0" w:space="0" w:color="auto"/>
      </w:divBdr>
    </w:div>
    <w:div w:id="1504662605">
      <w:bodyDiv w:val="1"/>
      <w:marLeft w:val="0"/>
      <w:marRight w:val="0"/>
      <w:marTop w:val="0"/>
      <w:marBottom w:val="0"/>
      <w:divBdr>
        <w:top w:val="none" w:sz="0" w:space="0" w:color="auto"/>
        <w:left w:val="none" w:sz="0" w:space="0" w:color="auto"/>
        <w:bottom w:val="none" w:sz="0" w:space="0" w:color="auto"/>
        <w:right w:val="none" w:sz="0" w:space="0" w:color="auto"/>
      </w:divBdr>
    </w:div>
    <w:div w:id="1504665534">
      <w:bodyDiv w:val="1"/>
      <w:marLeft w:val="0"/>
      <w:marRight w:val="0"/>
      <w:marTop w:val="0"/>
      <w:marBottom w:val="0"/>
      <w:divBdr>
        <w:top w:val="none" w:sz="0" w:space="0" w:color="auto"/>
        <w:left w:val="none" w:sz="0" w:space="0" w:color="auto"/>
        <w:bottom w:val="none" w:sz="0" w:space="0" w:color="auto"/>
        <w:right w:val="none" w:sz="0" w:space="0" w:color="auto"/>
      </w:divBdr>
    </w:div>
    <w:div w:id="1504707094">
      <w:bodyDiv w:val="1"/>
      <w:marLeft w:val="0"/>
      <w:marRight w:val="0"/>
      <w:marTop w:val="0"/>
      <w:marBottom w:val="0"/>
      <w:divBdr>
        <w:top w:val="none" w:sz="0" w:space="0" w:color="auto"/>
        <w:left w:val="none" w:sz="0" w:space="0" w:color="auto"/>
        <w:bottom w:val="none" w:sz="0" w:space="0" w:color="auto"/>
        <w:right w:val="none" w:sz="0" w:space="0" w:color="auto"/>
      </w:divBdr>
    </w:div>
    <w:div w:id="1504781615">
      <w:bodyDiv w:val="1"/>
      <w:marLeft w:val="0"/>
      <w:marRight w:val="0"/>
      <w:marTop w:val="0"/>
      <w:marBottom w:val="0"/>
      <w:divBdr>
        <w:top w:val="none" w:sz="0" w:space="0" w:color="auto"/>
        <w:left w:val="none" w:sz="0" w:space="0" w:color="auto"/>
        <w:bottom w:val="none" w:sz="0" w:space="0" w:color="auto"/>
        <w:right w:val="none" w:sz="0" w:space="0" w:color="auto"/>
      </w:divBdr>
    </w:div>
    <w:div w:id="1504857480">
      <w:bodyDiv w:val="1"/>
      <w:marLeft w:val="0"/>
      <w:marRight w:val="0"/>
      <w:marTop w:val="0"/>
      <w:marBottom w:val="0"/>
      <w:divBdr>
        <w:top w:val="none" w:sz="0" w:space="0" w:color="auto"/>
        <w:left w:val="none" w:sz="0" w:space="0" w:color="auto"/>
        <w:bottom w:val="none" w:sz="0" w:space="0" w:color="auto"/>
        <w:right w:val="none" w:sz="0" w:space="0" w:color="auto"/>
      </w:divBdr>
    </w:div>
    <w:div w:id="1505126935">
      <w:bodyDiv w:val="1"/>
      <w:marLeft w:val="0"/>
      <w:marRight w:val="0"/>
      <w:marTop w:val="0"/>
      <w:marBottom w:val="0"/>
      <w:divBdr>
        <w:top w:val="none" w:sz="0" w:space="0" w:color="auto"/>
        <w:left w:val="none" w:sz="0" w:space="0" w:color="auto"/>
        <w:bottom w:val="none" w:sz="0" w:space="0" w:color="auto"/>
        <w:right w:val="none" w:sz="0" w:space="0" w:color="auto"/>
      </w:divBdr>
    </w:div>
    <w:div w:id="1505170464">
      <w:bodyDiv w:val="1"/>
      <w:marLeft w:val="0"/>
      <w:marRight w:val="0"/>
      <w:marTop w:val="0"/>
      <w:marBottom w:val="0"/>
      <w:divBdr>
        <w:top w:val="none" w:sz="0" w:space="0" w:color="auto"/>
        <w:left w:val="none" w:sz="0" w:space="0" w:color="auto"/>
        <w:bottom w:val="none" w:sz="0" w:space="0" w:color="auto"/>
        <w:right w:val="none" w:sz="0" w:space="0" w:color="auto"/>
      </w:divBdr>
    </w:div>
    <w:div w:id="1505314536">
      <w:bodyDiv w:val="1"/>
      <w:marLeft w:val="0"/>
      <w:marRight w:val="0"/>
      <w:marTop w:val="0"/>
      <w:marBottom w:val="0"/>
      <w:divBdr>
        <w:top w:val="none" w:sz="0" w:space="0" w:color="auto"/>
        <w:left w:val="none" w:sz="0" w:space="0" w:color="auto"/>
        <w:bottom w:val="none" w:sz="0" w:space="0" w:color="auto"/>
        <w:right w:val="none" w:sz="0" w:space="0" w:color="auto"/>
      </w:divBdr>
    </w:div>
    <w:div w:id="1505316660">
      <w:bodyDiv w:val="1"/>
      <w:marLeft w:val="0"/>
      <w:marRight w:val="0"/>
      <w:marTop w:val="0"/>
      <w:marBottom w:val="0"/>
      <w:divBdr>
        <w:top w:val="none" w:sz="0" w:space="0" w:color="auto"/>
        <w:left w:val="none" w:sz="0" w:space="0" w:color="auto"/>
        <w:bottom w:val="none" w:sz="0" w:space="0" w:color="auto"/>
        <w:right w:val="none" w:sz="0" w:space="0" w:color="auto"/>
      </w:divBdr>
    </w:div>
    <w:div w:id="1505321324">
      <w:bodyDiv w:val="1"/>
      <w:marLeft w:val="0"/>
      <w:marRight w:val="0"/>
      <w:marTop w:val="0"/>
      <w:marBottom w:val="0"/>
      <w:divBdr>
        <w:top w:val="none" w:sz="0" w:space="0" w:color="auto"/>
        <w:left w:val="none" w:sz="0" w:space="0" w:color="auto"/>
        <w:bottom w:val="none" w:sz="0" w:space="0" w:color="auto"/>
        <w:right w:val="none" w:sz="0" w:space="0" w:color="auto"/>
      </w:divBdr>
    </w:div>
    <w:div w:id="1505390450">
      <w:bodyDiv w:val="1"/>
      <w:marLeft w:val="0"/>
      <w:marRight w:val="0"/>
      <w:marTop w:val="0"/>
      <w:marBottom w:val="0"/>
      <w:divBdr>
        <w:top w:val="none" w:sz="0" w:space="0" w:color="auto"/>
        <w:left w:val="none" w:sz="0" w:space="0" w:color="auto"/>
        <w:bottom w:val="none" w:sz="0" w:space="0" w:color="auto"/>
        <w:right w:val="none" w:sz="0" w:space="0" w:color="auto"/>
      </w:divBdr>
    </w:div>
    <w:div w:id="1505392238">
      <w:bodyDiv w:val="1"/>
      <w:marLeft w:val="0"/>
      <w:marRight w:val="0"/>
      <w:marTop w:val="0"/>
      <w:marBottom w:val="0"/>
      <w:divBdr>
        <w:top w:val="none" w:sz="0" w:space="0" w:color="auto"/>
        <w:left w:val="none" w:sz="0" w:space="0" w:color="auto"/>
        <w:bottom w:val="none" w:sz="0" w:space="0" w:color="auto"/>
        <w:right w:val="none" w:sz="0" w:space="0" w:color="auto"/>
      </w:divBdr>
    </w:div>
    <w:div w:id="1505628107">
      <w:bodyDiv w:val="1"/>
      <w:marLeft w:val="0"/>
      <w:marRight w:val="0"/>
      <w:marTop w:val="0"/>
      <w:marBottom w:val="0"/>
      <w:divBdr>
        <w:top w:val="none" w:sz="0" w:space="0" w:color="auto"/>
        <w:left w:val="none" w:sz="0" w:space="0" w:color="auto"/>
        <w:bottom w:val="none" w:sz="0" w:space="0" w:color="auto"/>
        <w:right w:val="none" w:sz="0" w:space="0" w:color="auto"/>
      </w:divBdr>
    </w:div>
    <w:div w:id="1505628948">
      <w:bodyDiv w:val="1"/>
      <w:marLeft w:val="0"/>
      <w:marRight w:val="0"/>
      <w:marTop w:val="0"/>
      <w:marBottom w:val="0"/>
      <w:divBdr>
        <w:top w:val="none" w:sz="0" w:space="0" w:color="auto"/>
        <w:left w:val="none" w:sz="0" w:space="0" w:color="auto"/>
        <w:bottom w:val="none" w:sz="0" w:space="0" w:color="auto"/>
        <w:right w:val="none" w:sz="0" w:space="0" w:color="auto"/>
      </w:divBdr>
    </w:div>
    <w:div w:id="1505634632">
      <w:bodyDiv w:val="1"/>
      <w:marLeft w:val="0"/>
      <w:marRight w:val="0"/>
      <w:marTop w:val="0"/>
      <w:marBottom w:val="0"/>
      <w:divBdr>
        <w:top w:val="none" w:sz="0" w:space="0" w:color="auto"/>
        <w:left w:val="none" w:sz="0" w:space="0" w:color="auto"/>
        <w:bottom w:val="none" w:sz="0" w:space="0" w:color="auto"/>
        <w:right w:val="none" w:sz="0" w:space="0" w:color="auto"/>
      </w:divBdr>
    </w:div>
    <w:div w:id="1505781964">
      <w:bodyDiv w:val="1"/>
      <w:marLeft w:val="0"/>
      <w:marRight w:val="0"/>
      <w:marTop w:val="0"/>
      <w:marBottom w:val="0"/>
      <w:divBdr>
        <w:top w:val="none" w:sz="0" w:space="0" w:color="auto"/>
        <w:left w:val="none" w:sz="0" w:space="0" w:color="auto"/>
        <w:bottom w:val="none" w:sz="0" w:space="0" w:color="auto"/>
        <w:right w:val="none" w:sz="0" w:space="0" w:color="auto"/>
      </w:divBdr>
    </w:div>
    <w:div w:id="1505851263">
      <w:bodyDiv w:val="1"/>
      <w:marLeft w:val="0"/>
      <w:marRight w:val="0"/>
      <w:marTop w:val="0"/>
      <w:marBottom w:val="0"/>
      <w:divBdr>
        <w:top w:val="none" w:sz="0" w:space="0" w:color="auto"/>
        <w:left w:val="none" w:sz="0" w:space="0" w:color="auto"/>
        <w:bottom w:val="none" w:sz="0" w:space="0" w:color="auto"/>
        <w:right w:val="none" w:sz="0" w:space="0" w:color="auto"/>
      </w:divBdr>
    </w:div>
    <w:div w:id="1505852071">
      <w:bodyDiv w:val="1"/>
      <w:marLeft w:val="0"/>
      <w:marRight w:val="0"/>
      <w:marTop w:val="0"/>
      <w:marBottom w:val="0"/>
      <w:divBdr>
        <w:top w:val="none" w:sz="0" w:space="0" w:color="auto"/>
        <w:left w:val="none" w:sz="0" w:space="0" w:color="auto"/>
        <w:bottom w:val="none" w:sz="0" w:space="0" w:color="auto"/>
        <w:right w:val="none" w:sz="0" w:space="0" w:color="auto"/>
      </w:divBdr>
    </w:div>
    <w:div w:id="1505969832">
      <w:bodyDiv w:val="1"/>
      <w:marLeft w:val="0"/>
      <w:marRight w:val="0"/>
      <w:marTop w:val="0"/>
      <w:marBottom w:val="0"/>
      <w:divBdr>
        <w:top w:val="none" w:sz="0" w:space="0" w:color="auto"/>
        <w:left w:val="none" w:sz="0" w:space="0" w:color="auto"/>
        <w:bottom w:val="none" w:sz="0" w:space="0" w:color="auto"/>
        <w:right w:val="none" w:sz="0" w:space="0" w:color="auto"/>
      </w:divBdr>
    </w:div>
    <w:div w:id="1506049357">
      <w:bodyDiv w:val="1"/>
      <w:marLeft w:val="0"/>
      <w:marRight w:val="0"/>
      <w:marTop w:val="0"/>
      <w:marBottom w:val="0"/>
      <w:divBdr>
        <w:top w:val="none" w:sz="0" w:space="0" w:color="auto"/>
        <w:left w:val="none" w:sz="0" w:space="0" w:color="auto"/>
        <w:bottom w:val="none" w:sz="0" w:space="0" w:color="auto"/>
        <w:right w:val="none" w:sz="0" w:space="0" w:color="auto"/>
      </w:divBdr>
    </w:div>
    <w:div w:id="1506093559">
      <w:bodyDiv w:val="1"/>
      <w:marLeft w:val="0"/>
      <w:marRight w:val="0"/>
      <w:marTop w:val="0"/>
      <w:marBottom w:val="0"/>
      <w:divBdr>
        <w:top w:val="none" w:sz="0" w:space="0" w:color="auto"/>
        <w:left w:val="none" w:sz="0" w:space="0" w:color="auto"/>
        <w:bottom w:val="none" w:sz="0" w:space="0" w:color="auto"/>
        <w:right w:val="none" w:sz="0" w:space="0" w:color="auto"/>
      </w:divBdr>
    </w:div>
    <w:div w:id="1506093800">
      <w:bodyDiv w:val="1"/>
      <w:marLeft w:val="0"/>
      <w:marRight w:val="0"/>
      <w:marTop w:val="0"/>
      <w:marBottom w:val="0"/>
      <w:divBdr>
        <w:top w:val="none" w:sz="0" w:space="0" w:color="auto"/>
        <w:left w:val="none" w:sz="0" w:space="0" w:color="auto"/>
        <w:bottom w:val="none" w:sz="0" w:space="0" w:color="auto"/>
        <w:right w:val="none" w:sz="0" w:space="0" w:color="auto"/>
      </w:divBdr>
    </w:div>
    <w:div w:id="1506096331">
      <w:bodyDiv w:val="1"/>
      <w:marLeft w:val="0"/>
      <w:marRight w:val="0"/>
      <w:marTop w:val="0"/>
      <w:marBottom w:val="0"/>
      <w:divBdr>
        <w:top w:val="none" w:sz="0" w:space="0" w:color="auto"/>
        <w:left w:val="none" w:sz="0" w:space="0" w:color="auto"/>
        <w:bottom w:val="none" w:sz="0" w:space="0" w:color="auto"/>
        <w:right w:val="none" w:sz="0" w:space="0" w:color="auto"/>
      </w:divBdr>
    </w:div>
    <w:div w:id="1506168556">
      <w:bodyDiv w:val="1"/>
      <w:marLeft w:val="0"/>
      <w:marRight w:val="0"/>
      <w:marTop w:val="0"/>
      <w:marBottom w:val="0"/>
      <w:divBdr>
        <w:top w:val="none" w:sz="0" w:space="0" w:color="auto"/>
        <w:left w:val="none" w:sz="0" w:space="0" w:color="auto"/>
        <w:bottom w:val="none" w:sz="0" w:space="0" w:color="auto"/>
        <w:right w:val="none" w:sz="0" w:space="0" w:color="auto"/>
      </w:divBdr>
    </w:div>
    <w:div w:id="1506239268">
      <w:bodyDiv w:val="1"/>
      <w:marLeft w:val="0"/>
      <w:marRight w:val="0"/>
      <w:marTop w:val="0"/>
      <w:marBottom w:val="0"/>
      <w:divBdr>
        <w:top w:val="none" w:sz="0" w:space="0" w:color="auto"/>
        <w:left w:val="none" w:sz="0" w:space="0" w:color="auto"/>
        <w:bottom w:val="none" w:sz="0" w:space="0" w:color="auto"/>
        <w:right w:val="none" w:sz="0" w:space="0" w:color="auto"/>
      </w:divBdr>
    </w:div>
    <w:div w:id="1506245133">
      <w:bodyDiv w:val="1"/>
      <w:marLeft w:val="0"/>
      <w:marRight w:val="0"/>
      <w:marTop w:val="0"/>
      <w:marBottom w:val="0"/>
      <w:divBdr>
        <w:top w:val="none" w:sz="0" w:space="0" w:color="auto"/>
        <w:left w:val="none" w:sz="0" w:space="0" w:color="auto"/>
        <w:bottom w:val="none" w:sz="0" w:space="0" w:color="auto"/>
        <w:right w:val="none" w:sz="0" w:space="0" w:color="auto"/>
      </w:divBdr>
    </w:div>
    <w:div w:id="1506281108">
      <w:bodyDiv w:val="1"/>
      <w:marLeft w:val="0"/>
      <w:marRight w:val="0"/>
      <w:marTop w:val="0"/>
      <w:marBottom w:val="0"/>
      <w:divBdr>
        <w:top w:val="none" w:sz="0" w:space="0" w:color="auto"/>
        <w:left w:val="none" w:sz="0" w:space="0" w:color="auto"/>
        <w:bottom w:val="none" w:sz="0" w:space="0" w:color="auto"/>
        <w:right w:val="none" w:sz="0" w:space="0" w:color="auto"/>
      </w:divBdr>
    </w:div>
    <w:div w:id="1506438225">
      <w:bodyDiv w:val="1"/>
      <w:marLeft w:val="0"/>
      <w:marRight w:val="0"/>
      <w:marTop w:val="0"/>
      <w:marBottom w:val="0"/>
      <w:divBdr>
        <w:top w:val="none" w:sz="0" w:space="0" w:color="auto"/>
        <w:left w:val="none" w:sz="0" w:space="0" w:color="auto"/>
        <w:bottom w:val="none" w:sz="0" w:space="0" w:color="auto"/>
        <w:right w:val="none" w:sz="0" w:space="0" w:color="auto"/>
      </w:divBdr>
    </w:div>
    <w:div w:id="1506550721">
      <w:bodyDiv w:val="1"/>
      <w:marLeft w:val="0"/>
      <w:marRight w:val="0"/>
      <w:marTop w:val="0"/>
      <w:marBottom w:val="0"/>
      <w:divBdr>
        <w:top w:val="none" w:sz="0" w:space="0" w:color="auto"/>
        <w:left w:val="none" w:sz="0" w:space="0" w:color="auto"/>
        <w:bottom w:val="none" w:sz="0" w:space="0" w:color="auto"/>
        <w:right w:val="none" w:sz="0" w:space="0" w:color="auto"/>
      </w:divBdr>
    </w:div>
    <w:div w:id="1506551553">
      <w:bodyDiv w:val="1"/>
      <w:marLeft w:val="0"/>
      <w:marRight w:val="0"/>
      <w:marTop w:val="0"/>
      <w:marBottom w:val="0"/>
      <w:divBdr>
        <w:top w:val="none" w:sz="0" w:space="0" w:color="auto"/>
        <w:left w:val="none" w:sz="0" w:space="0" w:color="auto"/>
        <w:bottom w:val="none" w:sz="0" w:space="0" w:color="auto"/>
        <w:right w:val="none" w:sz="0" w:space="0" w:color="auto"/>
      </w:divBdr>
    </w:div>
    <w:div w:id="1506743091">
      <w:bodyDiv w:val="1"/>
      <w:marLeft w:val="0"/>
      <w:marRight w:val="0"/>
      <w:marTop w:val="0"/>
      <w:marBottom w:val="0"/>
      <w:divBdr>
        <w:top w:val="none" w:sz="0" w:space="0" w:color="auto"/>
        <w:left w:val="none" w:sz="0" w:space="0" w:color="auto"/>
        <w:bottom w:val="none" w:sz="0" w:space="0" w:color="auto"/>
        <w:right w:val="none" w:sz="0" w:space="0" w:color="auto"/>
      </w:divBdr>
    </w:div>
    <w:div w:id="1506818231">
      <w:bodyDiv w:val="1"/>
      <w:marLeft w:val="0"/>
      <w:marRight w:val="0"/>
      <w:marTop w:val="0"/>
      <w:marBottom w:val="0"/>
      <w:divBdr>
        <w:top w:val="none" w:sz="0" w:space="0" w:color="auto"/>
        <w:left w:val="none" w:sz="0" w:space="0" w:color="auto"/>
        <w:bottom w:val="none" w:sz="0" w:space="0" w:color="auto"/>
        <w:right w:val="none" w:sz="0" w:space="0" w:color="auto"/>
      </w:divBdr>
    </w:div>
    <w:div w:id="1506820343">
      <w:bodyDiv w:val="1"/>
      <w:marLeft w:val="0"/>
      <w:marRight w:val="0"/>
      <w:marTop w:val="0"/>
      <w:marBottom w:val="0"/>
      <w:divBdr>
        <w:top w:val="none" w:sz="0" w:space="0" w:color="auto"/>
        <w:left w:val="none" w:sz="0" w:space="0" w:color="auto"/>
        <w:bottom w:val="none" w:sz="0" w:space="0" w:color="auto"/>
        <w:right w:val="none" w:sz="0" w:space="0" w:color="auto"/>
      </w:divBdr>
    </w:div>
    <w:div w:id="1506869634">
      <w:bodyDiv w:val="1"/>
      <w:marLeft w:val="0"/>
      <w:marRight w:val="0"/>
      <w:marTop w:val="0"/>
      <w:marBottom w:val="0"/>
      <w:divBdr>
        <w:top w:val="none" w:sz="0" w:space="0" w:color="auto"/>
        <w:left w:val="none" w:sz="0" w:space="0" w:color="auto"/>
        <w:bottom w:val="none" w:sz="0" w:space="0" w:color="auto"/>
        <w:right w:val="none" w:sz="0" w:space="0" w:color="auto"/>
      </w:divBdr>
    </w:div>
    <w:div w:id="1507212547">
      <w:bodyDiv w:val="1"/>
      <w:marLeft w:val="0"/>
      <w:marRight w:val="0"/>
      <w:marTop w:val="0"/>
      <w:marBottom w:val="0"/>
      <w:divBdr>
        <w:top w:val="none" w:sz="0" w:space="0" w:color="auto"/>
        <w:left w:val="none" w:sz="0" w:space="0" w:color="auto"/>
        <w:bottom w:val="none" w:sz="0" w:space="0" w:color="auto"/>
        <w:right w:val="none" w:sz="0" w:space="0" w:color="auto"/>
      </w:divBdr>
    </w:div>
    <w:div w:id="1507403706">
      <w:bodyDiv w:val="1"/>
      <w:marLeft w:val="0"/>
      <w:marRight w:val="0"/>
      <w:marTop w:val="0"/>
      <w:marBottom w:val="0"/>
      <w:divBdr>
        <w:top w:val="none" w:sz="0" w:space="0" w:color="auto"/>
        <w:left w:val="none" w:sz="0" w:space="0" w:color="auto"/>
        <w:bottom w:val="none" w:sz="0" w:space="0" w:color="auto"/>
        <w:right w:val="none" w:sz="0" w:space="0" w:color="auto"/>
      </w:divBdr>
    </w:div>
    <w:div w:id="1507592263">
      <w:bodyDiv w:val="1"/>
      <w:marLeft w:val="0"/>
      <w:marRight w:val="0"/>
      <w:marTop w:val="0"/>
      <w:marBottom w:val="0"/>
      <w:divBdr>
        <w:top w:val="none" w:sz="0" w:space="0" w:color="auto"/>
        <w:left w:val="none" w:sz="0" w:space="0" w:color="auto"/>
        <w:bottom w:val="none" w:sz="0" w:space="0" w:color="auto"/>
        <w:right w:val="none" w:sz="0" w:space="0" w:color="auto"/>
      </w:divBdr>
    </w:div>
    <w:div w:id="1507593747">
      <w:bodyDiv w:val="1"/>
      <w:marLeft w:val="0"/>
      <w:marRight w:val="0"/>
      <w:marTop w:val="0"/>
      <w:marBottom w:val="0"/>
      <w:divBdr>
        <w:top w:val="none" w:sz="0" w:space="0" w:color="auto"/>
        <w:left w:val="none" w:sz="0" w:space="0" w:color="auto"/>
        <w:bottom w:val="none" w:sz="0" w:space="0" w:color="auto"/>
        <w:right w:val="none" w:sz="0" w:space="0" w:color="auto"/>
      </w:divBdr>
    </w:div>
    <w:div w:id="1507594016">
      <w:bodyDiv w:val="1"/>
      <w:marLeft w:val="0"/>
      <w:marRight w:val="0"/>
      <w:marTop w:val="0"/>
      <w:marBottom w:val="0"/>
      <w:divBdr>
        <w:top w:val="none" w:sz="0" w:space="0" w:color="auto"/>
        <w:left w:val="none" w:sz="0" w:space="0" w:color="auto"/>
        <w:bottom w:val="none" w:sz="0" w:space="0" w:color="auto"/>
        <w:right w:val="none" w:sz="0" w:space="0" w:color="auto"/>
      </w:divBdr>
    </w:div>
    <w:div w:id="1507596664">
      <w:bodyDiv w:val="1"/>
      <w:marLeft w:val="0"/>
      <w:marRight w:val="0"/>
      <w:marTop w:val="0"/>
      <w:marBottom w:val="0"/>
      <w:divBdr>
        <w:top w:val="none" w:sz="0" w:space="0" w:color="auto"/>
        <w:left w:val="none" w:sz="0" w:space="0" w:color="auto"/>
        <w:bottom w:val="none" w:sz="0" w:space="0" w:color="auto"/>
        <w:right w:val="none" w:sz="0" w:space="0" w:color="auto"/>
      </w:divBdr>
    </w:div>
    <w:div w:id="1507747266">
      <w:bodyDiv w:val="1"/>
      <w:marLeft w:val="0"/>
      <w:marRight w:val="0"/>
      <w:marTop w:val="0"/>
      <w:marBottom w:val="0"/>
      <w:divBdr>
        <w:top w:val="none" w:sz="0" w:space="0" w:color="auto"/>
        <w:left w:val="none" w:sz="0" w:space="0" w:color="auto"/>
        <w:bottom w:val="none" w:sz="0" w:space="0" w:color="auto"/>
        <w:right w:val="none" w:sz="0" w:space="0" w:color="auto"/>
      </w:divBdr>
    </w:div>
    <w:div w:id="1507867255">
      <w:bodyDiv w:val="1"/>
      <w:marLeft w:val="0"/>
      <w:marRight w:val="0"/>
      <w:marTop w:val="0"/>
      <w:marBottom w:val="0"/>
      <w:divBdr>
        <w:top w:val="none" w:sz="0" w:space="0" w:color="auto"/>
        <w:left w:val="none" w:sz="0" w:space="0" w:color="auto"/>
        <w:bottom w:val="none" w:sz="0" w:space="0" w:color="auto"/>
        <w:right w:val="none" w:sz="0" w:space="0" w:color="auto"/>
      </w:divBdr>
    </w:div>
    <w:div w:id="1507868314">
      <w:bodyDiv w:val="1"/>
      <w:marLeft w:val="0"/>
      <w:marRight w:val="0"/>
      <w:marTop w:val="0"/>
      <w:marBottom w:val="0"/>
      <w:divBdr>
        <w:top w:val="none" w:sz="0" w:space="0" w:color="auto"/>
        <w:left w:val="none" w:sz="0" w:space="0" w:color="auto"/>
        <w:bottom w:val="none" w:sz="0" w:space="0" w:color="auto"/>
        <w:right w:val="none" w:sz="0" w:space="0" w:color="auto"/>
      </w:divBdr>
    </w:div>
    <w:div w:id="1507935807">
      <w:bodyDiv w:val="1"/>
      <w:marLeft w:val="0"/>
      <w:marRight w:val="0"/>
      <w:marTop w:val="0"/>
      <w:marBottom w:val="0"/>
      <w:divBdr>
        <w:top w:val="none" w:sz="0" w:space="0" w:color="auto"/>
        <w:left w:val="none" w:sz="0" w:space="0" w:color="auto"/>
        <w:bottom w:val="none" w:sz="0" w:space="0" w:color="auto"/>
        <w:right w:val="none" w:sz="0" w:space="0" w:color="auto"/>
      </w:divBdr>
    </w:div>
    <w:div w:id="1507938335">
      <w:bodyDiv w:val="1"/>
      <w:marLeft w:val="0"/>
      <w:marRight w:val="0"/>
      <w:marTop w:val="0"/>
      <w:marBottom w:val="0"/>
      <w:divBdr>
        <w:top w:val="none" w:sz="0" w:space="0" w:color="auto"/>
        <w:left w:val="none" w:sz="0" w:space="0" w:color="auto"/>
        <w:bottom w:val="none" w:sz="0" w:space="0" w:color="auto"/>
        <w:right w:val="none" w:sz="0" w:space="0" w:color="auto"/>
      </w:divBdr>
    </w:div>
    <w:div w:id="1507939168">
      <w:bodyDiv w:val="1"/>
      <w:marLeft w:val="0"/>
      <w:marRight w:val="0"/>
      <w:marTop w:val="0"/>
      <w:marBottom w:val="0"/>
      <w:divBdr>
        <w:top w:val="none" w:sz="0" w:space="0" w:color="auto"/>
        <w:left w:val="none" w:sz="0" w:space="0" w:color="auto"/>
        <w:bottom w:val="none" w:sz="0" w:space="0" w:color="auto"/>
        <w:right w:val="none" w:sz="0" w:space="0" w:color="auto"/>
      </w:divBdr>
    </w:div>
    <w:div w:id="1507941889">
      <w:bodyDiv w:val="1"/>
      <w:marLeft w:val="0"/>
      <w:marRight w:val="0"/>
      <w:marTop w:val="0"/>
      <w:marBottom w:val="0"/>
      <w:divBdr>
        <w:top w:val="none" w:sz="0" w:space="0" w:color="auto"/>
        <w:left w:val="none" w:sz="0" w:space="0" w:color="auto"/>
        <w:bottom w:val="none" w:sz="0" w:space="0" w:color="auto"/>
        <w:right w:val="none" w:sz="0" w:space="0" w:color="auto"/>
      </w:divBdr>
    </w:div>
    <w:div w:id="1508054881">
      <w:bodyDiv w:val="1"/>
      <w:marLeft w:val="0"/>
      <w:marRight w:val="0"/>
      <w:marTop w:val="0"/>
      <w:marBottom w:val="0"/>
      <w:divBdr>
        <w:top w:val="none" w:sz="0" w:space="0" w:color="auto"/>
        <w:left w:val="none" w:sz="0" w:space="0" w:color="auto"/>
        <w:bottom w:val="none" w:sz="0" w:space="0" w:color="auto"/>
        <w:right w:val="none" w:sz="0" w:space="0" w:color="auto"/>
      </w:divBdr>
    </w:div>
    <w:div w:id="1508058310">
      <w:bodyDiv w:val="1"/>
      <w:marLeft w:val="0"/>
      <w:marRight w:val="0"/>
      <w:marTop w:val="0"/>
      <w:marBottom w:val="0"/>
      <w:divBdr>
        <w:top w:val="none" w:sz="0" w:space="0" w:color="auto"/>
        <w:left w:val="none" w:sz="0" w:space="0" w:color="auto"/>
        <w:bottom w:val="none" w:sz="0" w:space="0" w:color="auto"/>
        <w:right w:val="none" w:sz="0" w:space="0" w:color="auto"/>
      </w:divBdr>
    </w:div>
    <w:div w:id="1508248080">
      <w:bodyDiv w:val="1"/>
      <w:marLeft w:val="0"/>
      <w:marRight w:val="0"/>
      <w:marTop w:val="0"/>
      <w:marBottom w:val="0"/>
      <w:divBdr>
        <w:top w:val="none" w:sz="0" w:space="0" w:color="auto"/>
        <w:left w:val="none" w:sz="0" w:space="0" w:color="auto"/>
        <w:bottom w:val="none" w:sz="0" w:space="0" w:color="auto"/>
        <w:right w:val="none" w:sz="0" w:space="0" w:color="auto"/>
      </w:divBdr>
    </w:div>
    <w:div w:id="1508251994">
      <w:bodyDiv w:val="1"/>
      <w:marLeft w:val="0"/>
      <w:marRight w:val="0"/>
      <w:marTop w:val="0"/>
      <w:marBottom w:val="0"/>
      <w:divBdr>
        <w:top w:val="none" w:sz="0" w:space="0" w:color="auto"/>
        <w:left w:val="none" w:sz="0" w:space="0" w:color="auto"/>
        <w:bottom w:val="none" w:sz="0" w:space="0" w:color="auto"/>
        <w:right w:val="none" w:sz="0" w:space="0" w:color="auto"/>
      </w:divBdr>
    </w:div>
    <w:div w:id="1508592072">
      <w:bodyDiv w:val="1"/>
      <w:marLeft w:val="0"/>
      <w:marRight w:val="0"/>
      <w:marTop w:val="0"/>
      <w:marBottom w:val="0"/>
      <w:divBdr>
        <w:top w:val="none" w:sz="0" w:space="0" w:color="auto"/>
        <w:left w:val="none" w:sz="0" w:space="0" w:color="auto"/>
        <w:bottom w:val="none" w:sz="0" w:space="0" w:color="auto"/>
        <w:right w:val="none" w:sz="0" w:space="0" w:color="auto"/>
      </w:divBdr>
    </w:div>
    <w:div w:id="1508597278">
      <w:bodyDiv w:val="1"/>
      <w:marLeft w:val="0"/>
      <w:marRight w:val="0"/>
      <w:marTop w:val="0"/>
      <w:marBottom w:val="0"/>
      <w:divBdr>
        <w:top w:val="none" w:sz="0" w:space="0" w:color="auto"/>
        <w:left w:val="none" w:sz="0" w:space="0" w:color="auto"/>
        <w:bottom w:val="none" w:sz="0" w:space="0" w:color="auto"/>
        <w:right w:val="none" w:sz="0" w:space="0" w:color="auto"/>
      </w:divBdr>
    </w:div>
    <w:div w:id="1508668075">
      <w:bodyDiv w:val="1"/>
      <w:marLeft w:val="0"/>
      <w:marRight w:val="0"/>
      <w:marTop w:val="0"/>
      <w:marBottom w:val="0"/>
      <w:divBdr>
        <w:top w:val="none" w:sz="0" w:space="0" w:color="auto"/>
        <w:left w:val="none" w:sz="0" w:space="0" w:color="auto"/>
        <w:bottom w:val="none" w:sz="0" w:space="0" w:color="auto"/>
        <w:right w:val="none" w:sz="0" w:space="0" w:color="auto"/>
      </w:divBdr>
    </w:div>
    <w:div w:id="1508713463">
      <w:bodyDiv w:val="1"/>
      <w:marLeft w:val="0"/>
      <w:marRight w:val="0"/>
      <w:marTop w:val="0"/>
      <w:marBottom w:val="0"/>
      <w:divBdr>
        <w:top w:val="none" w:sz="0" w:space="0" w:color="auto"/>
        <w:left w:val="none" w:sz="0" w:space="0" w:color="auto"/>
        <w:bottom w:val="none" w:sz="0" w:space="0" w:color="auto"/>
        <w:right w:val="none" w:sz="0" w:space="0" w:color="auto"/>
      </w:divBdr>
    </w:div>
    <w:div w:id="1508787211">
      <w:bodyDiv w:val="1"/>
      <w:marLeft w:val="0"/>
      <w:marRight w:val="0"/>
      <w:marTop w:val="0"/>
      <w:marBottom w:val="0"/>
      <w:divBdr>
        <w:top w:val="none" w:sz="0" w:space="0" w:color="auto"/>
        <w:left w:val="none" w:sz="0" w:space="0" w:color="auto"/>
        <w:bottom w:val="none" w:sz="0" w:space="0" w:color="auto"/>
        <w:right w:val="none" w:sz="0" w:space="0" w:color="auto"/>
      </w:divBdr>
    </w:div>
    <w:div w:id="1508789013">
      <w:bodyDiv w:val="1"/>
      <w:marLeft w:val="0"/>
      <w:marRight w:val="0"/>
      <w:marTop w:val="0"/>
      <w:marBottom w:val="0"/>
      <w:divBdr>
        <w:top w:val="none" w:sz="0" w:space="0" w:color="auto"/>
        <w:left w:val="none" w:sz="0" w:space="0" w:color="auto"/>
        <w:bottom w:val="none" w:sz="0" w:space="0" w:color="auto"/>
        <w:right w:val="none" w:sz="0" w:space="0" w:color="auto"/>
      </w:divBdr>
    </w:div>
    <w:div w:id="1508907721">
      <w:bodyDiv w:val="1"/>
      <w:marLeft w:val="0"/>
      <w:marRight w:val="0"/>
      <w:marTop w:val="0"/>
      <w:marBottom w:val="0"/>
      <w:divBdr>
        <w:top w:val="none" w:sz="0" w:space="0" w:color="auto"/>
        <w:left w:val="none" w:sz="0" w:space="0" w:color="auto"/>
        <w:bottom w:val="none" w:sz="0" w:space="0" w:color="auto"/>
        <w:right w:val="none" w:sz="0" w:space="0" w:color="auto"/>
      </w:divBdr>
    </w:div>
    <w:div w:id="1508981174">
      <w:bodyDiv w:val="1"/>
      <w:marLeft w:val="0"/>
      <w:marRight w:val="0"/>
      <w:marTop w:val="0"/>
      <w:marBottom w:val="0"/>
      <w:divBdr>
        <w:top w:val="none" w:sz="0" w:space="0" w:color="auto"/>
        <w:left w:val="none" w:sz="0" w:space="0" w:color="auto"/>
        <w:bottom w:val="none" w:sz="0" w:space="0" w:color="auto"/>
        <w:right w:val="none" w:sz="0" w:space="0" w:color="auto"/>
      </w:divBdr>
    </w:div>
    <w:div w:id="1509056564">
      <w:bodyDiv w:val="1"/>
      <w:marLeft w:val="0"/>
      <w:marRight w:val="0"/>
      <w:marTop w:val="0"/>
      <w:marBottom w:val="0"/>
      <w:divBdr>
        <w:top w:val="none" w:sz="0" w:space="0" w:color="auto"/>
        <w:left w:val="none" w:sz="0" w:space="0" w:color="auto"/>
        <w:bottom w:val="none" w:sz="0" w:space="0" w:color="auto"/>
        <w:right w:val="none" w:sz="0" w:space="0" w:color="auto"/>
      </w:divBdr>
    </w:div>
    <w:div w:id="1509101226">
      <w:bodyDiv w:val="1"/>
      <w:marLeft w:val="0"/>
      <w:marRight w:val="0"/>
      <w:marTop w:val="0"/>
      <w:marBottom w:val="0"/>
      <w:divBdr>
        <w:top w:val="none" w:sz="0" w:space="0" w:color="auto"/>
        <w:left w:val="none" w:sz="0" w:space="0" w:color="auto"/>
        <w:bottom w:val="none" w:sz="0" w:space="0" w:color="auto"/>
        <w:right w:val="none" w:sz="0" w:space="0" w:color="auto"/>
      </w:divBdr>
    </w:div>
    <w:div w:id="1509249025">
      <w:bodyDiv w:val="1"/>
      <w:marLeft w:val="0"/>
      <w:marRight w:val="0"/>
      <w:marTop w:val="0"/>
      <w:marBottom w:val="0"/>
      <w:divBdr>
        <w:top w:val="none" w:sz="0" w:space="0" w:color="auto"/>
        <w:left w:val="none" w:sz="0" w:space="0" w:color="auto"/>
        <w:bottom w:val="none" w:sz="0" w:space="0" w:color="auto"/>
        <w:right w:val="none" w:sz="0" w:space="0" w:color="auto"/>
      </w:divBdr>
    </w:div>
    <w:div w:id="1509254859">
      <w:bodyDiv w:val="1"/>
      <w:marLeft w:val="0"/>
      <w:marRight w:val="0"/>
      <w:marTop w:val="0"/>
      <w:marBottom w:val="0"/>
      <w:divBdr>
        <w:top w:val="none" w:sz="0" w:space="0" w:color="auto"/>
        <w:left w:val="none" w:sz="0" w:space="0" w:color="auto"/>
        <w:bottom w:val="none" w:sz="0" w:space="0" w:color="auto"/>
        <w:right w:val="none" w:sz="0" w:space="0" w:color="auto"/>
      </w:divBdr>
    </w:div>
    <w:div w:id="1509366809">
      <w:bodyDiv w:val="1"/>
      <w:marLeft w:val="0"/>
      <w:marRight w:val="0"/>
      <w:marTop w:val="0"/>
      <w:marBottom w:val="0"/>
      <w:divBdr>
        <w:top w:val="none" w:sz="0" w:space="0" w:color="auto"/>
        <w:left w:val="none" w:sz="0" w:space="0" w:color="auto"/>
        <w:bottom w:val="none" w:sz="0" w:space="0" w:color="auto"/>
        <w:right w:val="none" w:sz="0" w:space="0" w:color="auto"/>
      </w:divBdr>
    </w:div>
    <w:div w:id="1509370964">
      <w:bodyDiv w:val="1"/>
      <w:marLeft w:val="0"/>
      <w:marRight w:val="0"/>
      <w:marTop w:val="0"/>
      <w:marBottom w:val="0"/>
      <w:divBdr>
        <w:top w:val="none" w:sz="0" w:space="0" w:color="auto"/>
        <w:left w:val="none" w:sz="0" w:space="0" w:color="auto"/>
        <w:bottom w:val="none" w:sz="0" w:space="0" w:color="auto"/>
        <w:right w:val="none" w:sz="0" w:space="0" w:color="auto"/>
      </w:divBdr>
    </w:div>
    <w:div w:id="1509372079">
      <w:bodyDiv w:val="1"/>
      <w:marLeft w:val="0"/>
      <w:marRight w:val="0"/>
      <w:marTop w:val="0"/>
      <w:marBottom w:val="0"/>
      <w:divBdr>
        <w:top w:val="none" w:sz="0" w:space="0" w:color="auto"/>
        <w:left w:val="none" w:sz="0" w:space="0" w:color="auto"/>
        <w:bottom w:val="none" w:sz="0" w:space="0" w:color="auto"/>
        <w:right w:val="none" w:sz="0" w:space="0" w:color="auto"/>
      </w:divBdr>
    </w:div>
    <w:div w:id="1509521061">
      <w:bodyDiv w:val="1"/>
      <w:marLeft w:val="0"/>
      <w:marRight w:val="0"/>
      <w:marTop w:val="0"/>
      <w:marBottom w:val="0"/>
      <w:divBdr>
        <w:top w:val="none" w:sz="0" w:space="0" w:color="auto"/>
        <w:left w:val="none" w:sz="0" w:space="0" w:color="auto"/>
        <w:bottom w:val="none" w:sz="0" w:space="0" w:color="auto"/>
        <w:right w:val="none" w:sz="0" w:space="0" w:color="auto"/>
      </w:divBdr>
    </w:div>
    <w:div w:id="1509562016">
      <w:bodyDiv w:val="1"/>
      <w:marLeft w:val="0"/>
      <w:marRight w:val="0"/>
      <w:marTop w:val="0"/>
      <w:marBottom w:val="0"/>
      <w:divBdr>
        <w:top w:val="none" w:sz="0" w:space="0" w:color="auto"/>
        <w:left w:val="none" w:sz="0" w:space="0" w:color="auto"/>
        <w:bottom w:val="none" w:sz="0" w:space="0" w:color="auto"/>
        <w:right w:val="none" w:sz="0" w:space="0" w:color="auto"/>
      </w:divBdr>
    </w:div>
    <w:div w:id="1509564080">
      <w:bodyDiv w:val="1"/>
      <w:marLeft w:val="0"/>
      <w:marRight w:val="0"/>
      <w:marTop w:val="0"/>
      <w:marBottom w:val="0"/>
      <w:divBdr>
        <w:top w:val="none" w:sz="0" w:space="0" w:color="auto"/>
        <w:left w:val="none" w:sz="0" w:space="0" w:color="auto"/>
        <w:bottom w:val="none" w:sz="0" w:space="0" w:color="auto"/>
        <w:right w:val="none" w:sz="0" w:space="0" w:color="auto"/>
      </w:divBdr>
    </w:div>
    <w:div w:id="1509636528">
      <w:bodyDiv w:val="1"/>
      <w:marLeft w:val="0"/>
      <w:marRight w:val="0"/>
      <w:marTop w:val="0"/>
      <w:marBottom w:val="0"/>
      <w:divBdr>
        <w:top w:val="none" w:sz="0" w:space="0" w:color="auto"/>
        <w:left w:val="none" w:sz="0" w:space="0" w:color="auto"/>
        <w:bottom w:val="none" w:sz="0" w:space="0" w:color="auto"/>
        <w:right w:val="none" w:sz="0" w:space="0" w:color="auto"/>
      </w:divBdr>
    </w:div>
    <w:div w:id="1509712172">
      <w:bodyDiv w:val="1"/>
      <w:marLeft w:val="0"/>
      <w:marRight w:val="0"/>
      <w:marTop w:val="0"/>
      <w:marBottom w:val="0"/>
      <w:divBdr>
        <w:top w:val="none" w:sz="0" w:space="0" w:color="auto"/>
        <w:left w:val="none" w:sz="0" w:space="0" w:color="auto"/>
        <w:bottom w:val="none" w:sz="0" w:space="0" w:color="auto"/>
        <w:right w:val="none" w:sz="0" w:space="0" w:color="auto"/>
      </w:divBdr>
    </w:div>
    <w:div w:id="1509756133">
      <w:bodyDiv w:val="1"/>
      <w:marLeft w:val="0"/>
      <w:marRight w:val="0"/>
      <w:marTop w:val="0"/>
      <w:marBottom w:val="0"/>
      <w:divBdr>
        <w:top w:val="none" w:sz="0" w:space="0" w:color="auto"/>
        <w:left w:val="none" w:sz="0" w:space="0" w:color="auto"/>
        <w:bottom w:val="none" w:sz="0" w:space="0" w:color="auto"/>
        <w:right w:val="none" w:sz="0" w:space="0" w:color="auto"/>
      </w:divBdr>
    </w:div>
    <w:div w:id="1509757595">
      <w:bodyDiv w:val="1"/>
      <w:marLeft w:val="0"/>
      <w:marRight w:val="0"/>
      <w:marTop w:val="0"/>
      <w:marBottom w:val="0"/>
      <w:divBdr>
        <w:top w:val="none" w:sz="0" w:space="0" w:color="auto"/>
        <w:left w:val="none" w:sz="0" w:space="0" w:color="auto"/>
        <w:bottom w:val="none" w:sz="0" w:space="0" w:color="auto"/>
        <w:right w:val="none" w:sz="0" w:space="0" w:color="auto"/>
      </w:divBdr>
    </w:div>
    <w:div w:id="1509759362">
      <w:bodyDiv w:val="1"/>
      <w:marLeft w:val="0"/>
      <w:marRight w:val="0"/>
      <w:marTop w:val="0"/>
      <w:marBottom w:val="0"/>
      <w:divBdr>
        <w:top w:val="none" w:sz="0" w:space="0" w:color="auto"/>
        <w:left w:val="none" w:sz="0" w:space="0" w:color="auto"/>
        <w:bottom w:val="none" w:sz="0" w:space="0" w:color="auto"/>
        <w:right w:val="none" w:sz="0" w:space="0" w:color="auto"/>
      </w:divBdr>
    </w:div>
    <w:div w:id="1509825830">
      <w:bodyDiv w:val="1"/>
      <w:marLeft w:val="0"/>
      <w:marRight w:val="0"/>
      <w:marTop w:val="0"/>
      <w:marBottom w:val="0"/>
      <w:divBdr>
        <w:top w:val="none" w:sz="0" w:space="0" w:color="auto"/>
        <w:left w:val="none" w:sz="0" w:space="0" w:color="auto"/>
        <w:bottom w:val="none" w:sz="0" w:space="0" w:color="auto"/>
        <w:right w:val="none" w:sz="0" w:space="0" w:color="auto"/>
      </w:divBdr>
    </w:div>
    <w:div w:id="1509827611">
      <w:bodyDiv w:val="1"/>
      <w:marLeft w:val="0"/>
      <w:marRight w:val="0"/>
      <w:marTop w:val="0"/>
      <w:marBottom w:val="0"/>
      <w:divBdr>
        <w:top w:val="none" w:sz="0" w:space="0" w:color="auto"/>
        <w:left w:val="none" w:sz="0" w:space="0" w:color="auto"/>
        <w:bottom w:val="none" w:sz="0" w:space="0" w:color="auto"/>
        <w:right w:val="none" w:sz="0" w:space="0" w:color="auto"/>
      </w:divBdr>
    </w:div>
    <w:div w:id="1509828878">
      <w:bodyDiv w:val="1"/>
      <w:marLeft w:val="0"/>
      <w:marRight w:val="0"/>
      <w:marTop w:val="0"/>
      <w:marBottom w:val="0"/>
      <w:divBdr>
        <w:top w:val="none" w:sz="0" w:space="0" w:color="auto"/>
        <w:left w:val="none" w:sz="0" w:space="0" w:color="auto"/>
        <w:bottom w:val="none" w:sz="0" w:space="0" w:color="auto"/>
        <w:right w:val="none" w:sz="0" w:space="0" w:color="auto"/>
      </w:divBdr>
    </w:div>
    <w:div w:id="1509907148">
      <w:bodyDiv w:val="1"/>
      <w:marLeft w:val="0"/>
      <w:marRight w:val="0"/>
      <w:marTop w:val="0"/>
      <w:marBottom w:val="0"/>
      <w:divBdr>
        <w:top w:val="none" w:sz="0" w:space="0" w:color="auto"/>
        <w:left w:val="none" w:sz="0" w:space="0" w:color="auto"/>
        <w:bottom w:val="none" w:sz="0" w:space="0" w:color="auto"/>
        <w:right w:val="none" w:sz="0" w:space="0" w:color="auto"/>
      </w:divBdr>
    </w:div>
    <w:div w:id="1509951304">
      <w:bodyDiv w:val="1"/>
      <w:marLeft w:val="0"/>
      <w:marRight w:val="0"/>
      <w:marTop w:val="0"/>
      <w:marBottom w:val="0"/>
      <w:divBdr>
        <w:top w:val="none" w:sz="0" w:space="0" w:color="auto"/>
        <w:left w:val="none" w:sz="0" w:space="0" w:color="auto"/>
        <w:bottom w:val="none" w:sz="0" w:space="0" w:color="auto"/>
        <w:right w:val="none" w:sz="0" w:space="0" w:color="auto"/>
      </w:divBdr>
    </w:div>
    <w:div w:id="1510097943">
      <w:bodyDiv w:val="1"/>
      <w:marLeft w:val="0"/>
      <w:marRight w:val="0"/>
      <w:marTop w:val="0"/>
      <w:marBottom w:val="0"/>
      <w:divBdr>
        <w:top w:val="none" w:sz="0" w:space="0" w:color="auto"/>
        <w:left w:val="none" w:sz="0" w:space="0" w:color="auto"/>
        <w:bottom w:val="none" w:sz="0" w:space="0" w:color="auto"/>
        <w:right w:val="none" w:sz="0" w:space="0" w:color="auto"/>
      </w:divBdr>
    </w:div>
    <w:div w:id="1510212353">
      <w:bodyDiv w:val="1"/>
      <w:marLeft w:val="0"/>
      <w:marRight w:val="0"/>
      <w:marTop w:val="0"/>
      <w:marBottom w:val="0"/>
      <w:divBdr>
        <w:top w:val="none" w:sz="0" w:space="0" w:color="auto"/>
        <w:left w:val="none" w:sz="0" w:space="0" w:color="auto"/>
        <w:bottom w:val="none" w:sz="0" w:space="0" w:color="auto"/>
        <w:right w:val="none" w:sz="0" w:space="0" w:color="auto"/>
      </w:divBdr>
    </w:div>
    <w:div w:id="1510411087">
      <w:bodyDiv w:val="1"/>
      <w:marLeft w:val="0"/>
      <w:marRight w:val="0"/>
      <w:marTop w:val="0"/>
      <w:marBottom w:val="0"/>
      <w:divBdr>
        <w:top w:val="none" w:sz="0" w:space="0" w:color="auto"/>
        <w:left w:val="none" w:sz="0" w:space="0" w:color="auto"/>
        <w:bottom w:val="none" w:sz="0" w:space="0" w:color="auto"/>
        <w:right w:val="none" w:sz="0" w:space="0" w:color="auto"/>
      </w:divBdr>
    </w:div>
    <w:div w:id="1510413043">
      <w:bodyDiv w:val="1"/>
      <w:marLeft w:val="0"/>
      <w:marRight w:val="0"/>
      <w:marTop w:val="0"/>
      <w:marBottom w:val="0"/>
      <w:divBdr>
        <w:top w:val="none" w:sz="0" w:space="0" w:color="auto"/>
        <w:left w:val="none" w:sz="0" w:space="0" w:color="auto"/>
        <w:bottom w:val="none" w:sz="0" w:space="0" w:color="auto"/>
        <w:right w:val="none" w:sz="0" w:space="0" w:color="auto"/>
      </w:divBdr>
    </w:div>
    <w:div w:id="1510489649">
      <w:bodyDiv w:val="1"/>
      <w:marLeft w:val="0"/>
      <w:marRight w:val="0"/>
      <w:marTop w:val="0"/>
      <w:marBottom w:val="0"/>
      <w:divBdr>
        <w:top w:val="none" w:sz="0" w:space="0" w:color="auto"/>
        <w:left w:val="none" w:sz="0" w:space="0" w:color="auto"/>
        <w:bottom w:val="none" w:sz="0" w:space="0" w:color="auto"/>
        <w:right w:val="none" w:sz="0" w:space="0" w:color="auto"/>
      </w:divBdr>
    </w:div>
    <w:div w:id="1510564781">
      <w:bodyDiv w:val="1"/>
      <w:marLeft w:val="0"/>
      <w:marRight w:val="0"/>
      <w:marTop w:val="0"/>
      <w:marBottom w:val="0"/>
      <w:divBdr>
        <w:top w:val="none" w:sz="0" w:space="0" w:color="auto"/>
        <w:left w:val="none" w:sz="0" w:space="0" w:color="auto"/>
        <w:bottom w:val="none" w:sz="0" w:space="0" w:color="auto"/>
        <w:right w:val="none" w:sz="0" w:space="0" w:color="auto"/>
      </w:divBdr>
    </w:div>
    <w:div w:id="1510679013">
      <w:bodyDiv w:val="1"/>
      <w:marLeft w:val="0"/>
      <w:marRight w:val="0"/>
      <w:marTop w:val="0"/>
      <w:marBottom w:val="0"/>
      <w:divBdr>
        <w:top w:val="none" w:sz="0" w:space="0" w:color="auto"/>
        <w:left w:val="none" w:sz="0" w:space="0" w:color="auto"/>
        <w:bottom w:val="none" w:sz="0" w:space="0" w:color="auto"/>
        <w:right w:val="none" w:sz="0" w:space="0" w:color="auto"/>
      </w:divBdr>
    </w:div>
    <w:div w:id="1510756853">
      <w:bodyDiv w:val="1"/>
      <w:marLeft w:val="0"/>
      <w:marRight w:val="0"/>
      <w:marTop w:val="0"/>
      <w:marBottom w:val="0"/>
      <w:divBdr>
        <w:top w:val="none" w:sz="0" w:space="0" w:color="auto"/>
        <w:left w:val="none" w:sz="0" w:space="0" w:color="auto"/>
        <w:bottom w:val="none" w:sz="0" w:space="0" w:color="auto"/>
        <w:right w:val="none" w:sz="0" w:space="0" w:color="auto"/>
      </w:divBdr>
    </w:div>
    <w:div w:id="1510827671">
      <w:bodyDiv w:val="1"/>
      <w:marLeft w:val="0"/>
      <w:marRight w:val="0"/>
      <w:marTop w:val="0"/>
      <w:marBottom w:val="0"/>
      <w:divBdr>
        <w:top w:val="none" w:sz="0" w:space="0" w:color="auto"/>
        <w:left w:val="none" w:sz="0" w:space="0" w:color="auto"/>
        <w:bottom w:val="none" w:sz="0" w:space="0" w:color="auto"/>
        <w:right w:val="none" w:sz="0" w:space="0" w:color="auto"/>
      </w:divBdr>
    </w:div>
    <w:div w:id="1510946352">
      <w:bodyDiv w:val="1"/>
      <w:marLeft w:val="0"/>
      <w:marRight w:val="0"/>
      <w:marTop w:val="0"/>
      <w:marBottom w:val="0"/>
      <w:divBdr>
        <w:top w:val="none" w:sz="0" w:space="0" w:color="auto"/>
        <w:left w:val="none" w:sz="0" w:space="0" w:color="auto"/>
        <w:bottom w:val="none" w:sz="0" w:space="0" w:color="auto"/>
        <w:right w:val="none" w:sz="0" w:space="0" w:color="auto"/>
      </w:divBdr>
    </w:div>
    <w:div w:id="1511025755">
      <w:bodyDiv w:val="1"/>
      <w:marLeft w:val="0"/>
      <w:marRight w:val="0"/>
      <w:marTop w:val="0"/>
      <w:marBottom w:val="0"/>
      <w:divBdr>
        <w:top w:val="none" w:sz="0" w:space="0" w:color="auto"/>
        <w:left w:val="none" w:sz="0" w:space="0" w:color="auto"/>
        <w:bottom w:val="none" w:sz="0" w:space="0" w:color="auto"/>
        <w:right w:val="none" w:sz="0" w:space="0" w:color="auto"/>
      </w:divBdr>
    </w:div>
    <w:div w:id="1511026465">
      <w:bodyDiv w:val="1"/>
      <w:marLeft w:val="0"/>
      <w:marRight w:val="0"/>
      <w:marTop w:val="0"/>
      <w:marBottom w:val="0"/>
      <w:divBdr>
        <w:top w:val="none" w:sz="0" w:space="0" w:color="auto"/>
        <w:left w:val="none" w:sz="0" w:space="0" w:color="auto"/>
        <w:bottom w:val="none" w:sz="0" w:space="0" w:color="auto"/>
        <w:right w:val="none" w:sz="0" w:space="0" w:color="auto"/>
      </w:divBdr>
    </w:div>
    <w:div w:id="1511069558">
      <w:bodyDiv w:val="1"/>
      <w:marLeft w:val="0"/>
      <w:marRight w:val="0"/>
      <w:marTop w:val="0"/>
      <w:marBottom w:val="0"/>
      <w:divBdr>
        <w:top w:val="none" w:sz="0" w:space="0" w:color="auto"/>
        <w:left w:val="none" w:sz="0" w:space="0" w:color="auto"/>
        <w:bottom w:val="none" w:sz="0" w:space="0" w:color="auto"/>
        <w:right w:val="none" w:sz="0" w:space="0" w:color="auto"/>
      </w:divBdr>
    </w:div>
    <w:div w:id="1511095440">
      <w:bodyDiv w:val="1"/>
      <w:marLeft w:val="0"/>
      <w:marRight w:val="0"/>
      <w:marTop w:val="0"/>
      <w:marBottom w:val="0"/>
      <w:divBdr>
        <w:top w:val="none" w:sz="0" w:space="0" w:color="auto"/>
        <w:left w:val="none" w:sz="0" w:space="0" w:color="auto"/>
        <w:bottom w:val="none" w:sz="0" w:space="0" w:color="auto"/>
        <w:right w:val="none" w:sz="0" w:space="0" w:color="auto"/>
      </w:divBdr>
    </w:div>
    <w:div w:id="1511138930">
      <w:bodyDiv w:val="1"/>
      <w:marLeft w:val="0"/>
      <w:marRight w:val="0"/>
      <w:marTop w:val="0"/>
      <w:marBottom w:val="0"/>
      <w:divBdr>
        <w:top w:val="none" w:sz="0" w:space="0" w:color="auto"/>
        <w:left w:val="none" w:sz="0" w:space="0" w:color="auto"/>
        <w:bottom w:val="none" w:sz="0" w:space="0" w:color="auto"/>
        <w:right w:val="none" w:sz="0" w:space="0" w:color="auto"/>
      </w:divBdr>
    </w:div>
    <w:div w:id="1511263321">
      <w:bodyDiv w:val="1"/>
      <w:marLeft w:val="0"/>
      <w:marRight w:val="0"/>
      <w:marTop w:val="0"/>
      <w:marBottom w:val="0"/>
      <w:divBdr>
        <w:top w:val="none" w:sz="0" w:space="0" w:color="auto"/>
        <w:left w:val="none" w:sz="0" w:space="0" w:color="auto"/>
        <w:bottom w:val="none" w:sz="0" w:space="0" w:color="auto"/>
        <w:right w:val="none" w:sz="0" w:space="0" w:color="auto"/>
      </w:divBdr>
    </w:div>
    <w:div w:id="1511290289">
      <w:bodyDiv w:val="1"/>
      <w:marLeft w:val="0"/>
      <w:marRight w:val="0"/>
      <w:marTop w:val="0"/>
      <w:marBottom w:val="0"/>
      <w:divBdr>
        <w:top w:val="none" w:sz="0" w:space="0" w:color="auto"/>
        <w:left w:val="none" w:sz="0" w:space="0" w:color="auto"/>
        <w:bottom w:val="none" w:sz="0" w:space="0" w:color="auto"/>
        <w:right w:val="none" w:sz="0" w:space="0" w:color="auto"/>
      </w:divBdr>
    </w:div>
    <w:div w:id="1511408507">
      <w:bodyDiv w:val="1"/>
      <w:marLeft w:val="0"/>
      <w:marRight w:val="0"/>
      <w:marTop w:val="0"/>
      <w:marBottom w:val="0"/>
      <w:divBdr>
        <w:top w:val="none" w:sz="0" w:space="0" w:color="auto"/>
        <w:left w:val="none" w:sz="0" w:space="0" w:color="auto"/>
        <w:bottom w:val="none" w:sz="0" w:space="0" w:color="auto"/>
        <w:right w:val="none" w:sz="0" w:space="0" w:color="auto"/>
      </w:divBdr>
    </w:div>
    <w:div w:id="1511412019">
      <w:bodyDiv w:val="1"/>
      <w:marLeft w:val="0"/>
      <w:marRight w:val="0"/>
      <w:marTop w:val="0"/>
      <w:marBottom w:val="0"/>
      <w:divBdr>
        <w:top w:val="none" w:sz="0" w:space="0" w:color="auto"/>
        <w:left w:val="none" w:sz="0" w:space="0" w:color="auto"/>
        <w:bottom w:val="none" w:sz="0" w:space="0" w:color="auto"/>
        <w:right w:val="none" w:sz="0" w:space="0" w:color="auto"/>
      </w:divBdr>
    </w:div>
    <w:div w:id="1511483845">
      <w:bodyDiv w:val="1"/>
      <w:marLeft w:val="0"/>
      <w:marRight w:val="0"/>
      <w:marTop w:val="0"/>
      <w:marBottom w:val="0"/>
      <w:divBdr>
        <w:top w:val="none" w:sz="0" w:space="0" w:color="auto"/>
        <w:left w:val="none" w:sz="0" w:space="0" w:color="auto"/>
        <w:bottom w:val="none" w:sz="0" w:space="0" w:color="auto"/>
        <w:right w:val="none" w:sz="0" w:space="0" w:color="auto"/>
      </w:divBdr>
    </w:div>
    <w:div w:id="1511526032">
      <w:bodyDiv w:val="1"/>
      <w:marLeft w:val="0"/>
      <w:marRight w:val="0"/>
      <w:marTop w:val="0"/>
      <w:marBottom w:val="0"/>
      <w:divBdr>
        <w:top w:val="none" w:sz="0" w:space="0" w:color="auto"/>
        <w:left w:val="none" w:sz="0" w:space="0" w:color="auto"/>
        <w:bottom w:val="none" w:sz="0" w:space="0" w:color="auto"/>
        <w:right w:val="none" w:sz="0" w:space="0" w:color="auto"/>
      </w:divBdr>
    </w:div>
    <w:div w:id="1511679347">
      <w:bodyDiv w:val="1"/>
      <w:marLeft w:val="0"/>
      <w:marRight w:val="0"/>
      <w:marTop w:val="0"/>
      <w:marBottom w:val="0"/>
      <w:divBdr>
        <w:top w:val="none" w:sz="0" w:space="0" w:color="auto"/>
        <w:left w:val="none" w:sz="0" w:space="0" w:color="auto"/>
        <w:bottom w:val="none" w:sz="0" w:space="0" w:color="auto"/>
        <w:right w:val="none" w:sz="0" w:space="0" w:color="auto"/>
      </w:divBdr>
    </w:div>
    <w:div w:id="1511723782">
      <w:bodyDiv w:val="1"/>
      <w:marLeft w:val="0"/>
      <w:marRight w:val="0"/>
      <w:marTop w:val="0"/>
      <w:marBottom w:val="0"/>
      <w:divBdr>
        <w:top w:val="none" w:sz="0" w:space="0" w:color="auto"/>
        <w:left w:val="none" w:sz="0" w:space="0" w:color="auto"/>
        <w:bottom w:val="none" w:sz="0" w:space="0" w:color="auto"/>
        <w:right w:val="none" w:sz="0" w:space="0" w:color="auto"/>
      </w:divBdr>
    </w:div>
    <w:div w:id="1511749058">
      <w:bodyDiv w:val="1"/>
      <w:marLeft w:val="0"/>
      <w:marRight w:val="0"/>
      <w:marTop w:val="0"/>
      <w:marBottom w:val="0"/>
      <w:divBdr>
        <w:top w:val="none" w:sz="0" w:space="0" w:color="auto"/>
        <w:left w:val="none" w:sz="0" w:space="0" w:color="auto"/>
        <w:bottom w:val="none" w:sz="0" w:space="0" w:color="auto"/>
        <w:right w:val="none" w:sz="0" w:space="0" w:color="auto"/>
      </w:divBdr>
    </w:div>
    <w:div w:id="1511751551">
      <w:bodyDiv w:val="1"/>
      <w:marLeft w:val="0"/>
      <w:marRight w:val="0"/>
      <w:marTop w:val="0"/>
      <w:marBottom w:val="0"/>
      <w:divBdr>
        <w:top w:val="none" w:sz="0" w:space="0" w:color="auto"/>
        <w:left w:val="none" w:sz="0" w:space="0" w:color="auto"/>
        <w:bottom w:val="none" w:sz="0" w:space="0" w:color="auto"/>
        <w:right w:val="none" w:sz="0" w:space="0" w:color="auto"/>
      </w:divBdr>
    </w:div>
    <w:div w:id="1511794903">
      <w:bodyDiv w:val="1"/>
      <w:marLeft w:val="0"/>
      <w:marRight w:val="0"/>
      <w:marTop w:val="0"/>
      <w:marBottom w:val="0"/>
      <w:divBdr>
        <w:top w:val="none" w:sz="0" w:space="0" w:color="auto"/>
        <w:left w:val="none" w:sz="0" w:space="0" w:color="auto"/>
        <w:bottom w:val="none" w:sz="0" w:space="0" w:color="auto"/>
        <w:right w:val="none" w:sz="0" w:space="0" w:color="auto"/>
      </w:divBdr>
    </w:div>
    <w:div w:id="1511992005">
      <w:bodyDiv w:val="1"/>
      <w:marLeft w:val="0"/>
      <w:marRight w:val="0"/>
      <w:marTop w:val="0"/>
      <w:marBottom w:val="0"/>
      <w:divBdr>
        <w:top w:val="none" w:sz="0" w:space="0" w:color="auto"/>
        <w:left w:val="none" w:sz="0" w:space="0" w:color="auto"/>
        <w:bottom w:val="none" w:sz="0" w:space="0" w:color="auto"/>
        <w:right w:val="none" w:sz="0" w:space="0" w:color="auto"/>
      </w:divBdr>
    </w:div>
    <w:div w:id="1512064271">
      <w:bodyDiv w:val="1"/>
      <w:marLeft w:val="0"/>
      <w:marRight w:val="0"/>
      <w:marTop w:val="0"/>
      <w:marBottom w:val="0"/>
      <w:divBdr>
        <w:top w:val="none" w:sz="0" w:space="0" w:color="auto"/>
        <w:left w:val="none" w:sz="0" w:space="0" w:color="auto"/>
        <w:bottom w:val="none" w:sz="0" w:space="0" w:color="auto"/>
        <w:right w:val="none" w:sz="0" w:space="0" w:color="auto"/>
      </w:divBdr>
    </w:div>
    <w:div w:id="1512065488">
      <w:bodyDiv w:val="1"/>
      <w:marLeft w:val="0"/>
      <w:marRight w:val="0"/>
      <w:marTop w:val="0"/>
      <w:marBottom w:val="0"/>
      <w:divBdr>
        <w:top w:val="none" w:sz="0" w:space="0" w:color="auto"/>
        <w:left w:val="none" w:sz="0" w:space="0" w:color="auto"/>
        <w:bottom w:val="none" w:sz="0" w:space="0" w:color="auto"/>
        <w:right w:val="none" w:sz="0" w:space="0" w:color="auto"/>
      </w:divBdr>
    </w:div>
    <w:div w:id="1512253985">
      <w:bodyDiv w:val="1"/>
      <w:marLeft w:val="0"/>
      <w:marRight w:val="0"/>
      <w:marTop w:val="0"/>
      <w:marBottom w:val="0"/>
      <w:divBdr>
        <w:top w:val="none" w:sz="0" w:space="0" w:color="auto"/>
        <w:left w:val="none" w:sz="0" w:space="0" w:color="auto"/>
        <w:bottom w:val="none" w:sz="0" w:space="0" w:color="auto"/>
        <w:right w:val="none" w:sz="0" w:space="0" w:color="auto"/>
      </w:divBdr>
    </w:div>
    <w:div w:id="1512328721">
      <w:bodyDiv w:val="1"/>
      <w:marLeft w:val="0"/>
      <w:marRight w:val="0"/>
      <w:marTop w:val="0"/>
      <w:marBottom w:val="0"/>
      <w:divBdr>
        <w:top w:val="none" w:sz="0" w:space="0" w:color="auto"/>
        <w:left w:val="none" w:sz="0" w:space="0" w:color="auto"/>
        <w:bottom w:val="none" w:sz="0" w:space="0" w:color="auto"/>
        <w:right w:val="none" w:sz="0" w:space="0" w:color="auto"/>
      </w:divBdr>
    </w:div>
    <w:div w:id="1512597531">
      <w:bodyDiv w:val="1"/>
      <w:marLeft w:val="0"/>
      <w:marRight w:val="0"/>
      <w:marTop w:val="0"/>
      <w:marBottom w:val="0"/>
      <w:divBdr>
        <w:top w:val="none" w:sz="0" w:space="0" w:color="auto"/>
        <w:left w:val="none" w:sz="0" w:space="0" w:color="auto"/>
        <w:bottom w:val="none" w:sz="0" w:space="0" w:color="auto"/>
        <w:right w:val="none" w:sz="0" w:space="0" w:color="auto"/>
      </w:divBdr>
    </w:div>
    <w:div w:id="1512641385">
      <w:bodyDiv w:val="1"/>
      <w:marLeft w:val="0"/>
      <w:marRight w:val="0"/>
      <w:marTop w:val="0"/>
      <w:marBottom w:val="0"/>
      <w:divBdr>
        <w:top w:val="none" w:sz="0" w:space="0" w:color="auto"/>
        <w:left w:val="none" w:sz="0" w:space="0" w:color="auto"/>
        <w:bottom w:val="none" w:sz="0" w:space="0" w:color="auto"/>
        <w:right w:val="none" w:sz="0" w:space="0" w:color="auto"/>
      </w:divBdr>
    </w:div>
    <w:div w:id="1512646337">
      <w:bodyDiv w:val="1"/>
      <w:marLeft w:val="0"/>
      <w:marRight w:val="0"/>
      <w:marTop w:val="0"/>
      <w:marBottom w:val="0"/>
      <w:divBdr>
        <w:top w:val="none" w:sz="0" w:space="0" w:color="auto"/>
        <w:left w:val="none" w:sz="0" w:space="0" w:color="auto"/>
        <w:bottom w:val="none" w:sz="0" w:space="0" w:color="auto"/>
        <w:right w:val="none" w:sz="0" w:space="0" w:color="auto"/>
      </w:divBdr>
    </w:div>
    <w:div w:id="1512794860">
      <w:bodyDiv w:val="1"/>
      <w:marLeft w:val="0"/>
      <w:marRight w:val="0"/>
      <w:marTop w:val="0"/>
      <w:marBottom w:val="0"/>
      <w:divBdr>
        <w:top w:val="none" w:sz="0" w:space="0" w:color="auto"/>
        <w:left w:val="none" w:sz="0" w:space="0" w:color="auto"/>
        <w:bottom w:val="none" w:sz="0" w:space="0" w:color="auto"/>
        <w:right w:val="none" w:sz="0" w:space="0" w:color="auto"/>
      </w:divBdr>
    </w:div>
    <w:div w:id="1512833453">
      <w:bodyDiv w:val="1"/>
      <w:marLeft w:val="0"/>
      <w:marRight w:val="0"/>
      <w:marTop w:val="0"/>
      <w:marBottom w:val="0"/>
      <w:divBdr>
        <w:top w:val="none" w:sz="0" w:space="0" w:color="auto"/>
        <w:left w:val="none" w:sz="0" w:space="0" w:color="auto"/>
        <w:bottom w:val="none" w:sz="0" w:space="0" w:color="auto"/>
        <w:right w:val="none" w:sz="0" w:space="0" w:color="auto"/>
      </w:divBdr>
    </w:div>
    <w:div w:id="1512835075">
      <w:bodyDiv w:val="1"/>
      <w:marLeft w:val="0"/>
      <w:marRight w:val="0"/>
      <w:marTop w:val="0"/>
      <w:marBottom w:val="0"/>
      <w:divBdr>
        <w:top w:val="none" w:sz="0" w:space="0" w:color="auto"/>
        <w:left w:val="none" w:sz="0" w:space="0" w:color="auto"/>
        <w:bottom w:val="none" w:sz="0" w:space="0" w:color="auto"/>
        <w:right w:val="none" w:sz="0" w:space="0" w:color="auto"/>
      </w:divBdr>
    </w:div>
    <w:div w:id="1512986841">
      <w:bodyDiv w:val="1"/>
      <w:marLeft w:val="0"/>
      <w:marRight w:val="0"/>
      <w:marTop w:val="0"/>
      <w:marBottom w:val="0"/>
      <w:divBdr>
        <w:top w:val="none" w:sz="0" w:space="0" w:color="auto"/>
        <w:left w:val="none" w:sz="0" w:space="0" w:color="auto"/>
        <w:bottom w:val="none" w:sz="0" w:space="0" w:color="auto"/>
        <w:right w:val="none" w:sz="0" w:space="0" w:color="auto"/>
      </w:divBdr>
    </w:div>
    <w:div w:id="1513035955">
      <w:bodyDiv w:val="1"/>
      <w:marLeft w:val="0"/>
      <w:marRight w:val="0"/>
      <w:marTop w:val="0"/>
      <w:marBottom w:val="0"/>
      <w:divBdr>
        <w:top w:val="none" w:sz="0" w:space="0" w:color="auto"/>
        <w:left w:val="none" w:sz="0" w:space="0" w:color="auto"/>
        <w:bottom w:val="none" w:sz="0" w:space="0" w:color="auto"/>
        <w:right w:val="none" w:sz="0" w:space="0" w:color="auto"/>
      </w:divBdr>
    </w:div>
    <w:div w:id="1513101921">
      <w:bodyDiv w:val="1"/>
      <w:marLeft w:val="0"/>
      <w:marRight w:val="0"/>
      <w:marTop w:val="0"/>
      <w:marBottom w:val="0"/>
      <w:divBdr>
        <w:top w:val="none" w:sz="0" w:space="0" w:color="auto"/>
        <w:left w:val="none" w:sz="0" w:space="0" w:color="auto"/>
        <w:bottom w:val="none" w:sz="0" w:space="0" w:color="auto"/>
        <w:right w:val="none" w:sz="0" w:space="0" w:color="auto"/>
      </w:divBdr>
    </w:div>
    <w:div w:id="1513295918">
      <w:bodyDiv w:val="1"/>
      <w:marLeft w:val="0"/>
      <w:marRight w:val="0"/>
      <w:marTop w:val="0"/>
      <w:marBottom w:val="0"/>
      <w:divBdr>
        <w:top w:val="none" w:sz="0" w:space="0" w:color="auto"/>
        <w:left w:val="none" w:sz="0" w:space="0" w:color="auto"/>
        <w:bottom w:val="none" w:sz="0" w:space="0" w:color="auto"/>
        <w:right w:val="none" w:sz="0" w:space="0" w:color="auto"/>
      </w:divBdr>
    </w:div>
    <w:div w:id="1513303052">
      <w:bodyDiv w:val="1"/>
      <w:marLeft w:val="0"/>
      <w:marRight w:val="0"/>
      <w:marTop w:val="0"/>
      <w:marBottom w:val="0"/>
      <w:divBdr>
        <w:top w:val="none" w:sz="0" w:space="0" w:color="auto"/>
        <w:left w:val="none" w:sz="0" w:space="0" w:color="auto"/>
        <w:bottom w:val="none" w:sz="0" w:space="0" w:color="auto"/>
        <w:right w:val="none" w:sz="0" w:space="0" w:color="auto"/>
      </w:divBdr>
    </w:div>
    <w:div w:id="1513448009">
      <w:bodyDiv w:val="1"/>
      <w:marLeft w:val="0"/>
      <w:marRight w:val="0"/>
      <w:marTop w:val="0"/>
      <w:marBottom w:val="0"/>
      <w:divBdr>
        <w:top w:val="none" w:sz="0" w:space="0" w:color="auto"/>
        <w:left w:val="none" w:sz="0" w:space="0" w:color="auto"/>
        <w:bottom w:val="none" w:sz="0" w:space="0" w:color="auto"/>
        <w:right w:val="none" w:sz="0" w:space="0" w:color="auto"/>
      </w:divBdr>
    </w:div>
    <w:div w:id="1513448493">
      <w:bodyDiv w:val="1"/>
      <w:marLeft w:val="0"/>
      <w:marRight w:val="0"/>
      <w:marTop w:val="0"/>
      <w:marBottom w:val="0"/>
      <w:divBdr>
        <w:top w:val="none" w:sz="0" w:space="0" w:color="auto"/>
        <w:left w:val="none" w:sz="0" w:space="0" w:color="auto"/>
        <w:bottom w:val="none" w:sz="0" w:space="0" w:color="auto"/>
        <w:right w:val="none" w:sz="0" w:space="0" w:color="auto"/>
      </w:divBdr>
    </w:div>
    <w:div w:id="1513451097">
      <w:bodyDiv w:val="1"/>
      <w:marLeft w:val="0"/>
      <w:marRight w:val="0"/>
      <w:marTop w:val="0"/>
      <w:marBottom w:val="0"/>
      <w:divBdr>
        <w:top w:val="none" w:sz="0" w:space="0" w:color="auto"/>
        <w:left w:val="none" w:sz="0" w:space="0" w:color="auto"/>
        <w:bottom w:val="none" w:sz="0" w:space="0" w:color="auto"/>
        <w:right w:val="none" w:sz="0" w:space="0" w:color="auto"/>
      </w:divBdr>
    </w:div>
    <w:div w:id="1513490579">
      <w:bodyDiv w:val="1"/>
      <w:marLeft w:val="0"/>
      <w:marRight w:val="0"/>
      <w:marTop w:val="0"/>
      <w:marBottom w:val="0"/>
      <w:divBdr>
        <w:top w:val="none" w:sz="0" w:space="0" w:color="auto"/>
        <w:left w:val="none" w:sz="0" w:space="0" w:color="auto"/>
        <w:bottom w:val="none" w:sz="0" w:space="0" w:color="auto"/>
        <w:right w:val="none" w:sz="0" w:space="0" w:color="auto"/>
      </w:divBdr>
    </w:div>
    <w:div w:id="1513567225">
      <w:bodyDiv w:val="1"/>
      <w:marLeft w:val="0"/>
      <w:marRight w:val="0"/>
      <w:marTop w:val="0"/>
      <w:marBottom w:val="0"/>
      <w:divBdr>
        <w:top w:val="none" w:sz="0" w:space="0" w:color="auto"/>
        <w:left w:val="none" w:sz="0" w:space="0" w:color="auto"/>
        <w:bottom w:val="none" w:sz="0" w:space="0" w:color="auto"/>
        <w:right w:val="none" w:sz="0" w:space="0" w:color="auto"/>
      </w:divBdr>
    </w:div>
    <w:div w:id="1513642072">
      <w:bodyDiv w:val="1"/>
      <w:marLeft w:val="0"/>
      <w:marRight w:val="0"/>
      <w:marTop w:val="0"/>
      <w:marBottom w:val="0"/>
      <w:divBdr>
        <w:top w:val="none" w:sz="0" w:space="0" w:color="auto"/>
        <w:left w:val="none" w:sz="0" w:space="0" w:color="auto"/>
        <w:bottom w:val="none" w:sz="0" w:space="0" w:color="auto"/>
        <w:right w:val="none" w:sz="0" w:space="0" w:color="auto"/>
      </w:divBdr>
    </w:div>
    <w:div w:id="1513832476">
      <w:bodyDiv w:val="1"/>
      <w:marLeft w:val="0"/>
      <w:marRight w:val="0"/>
      <w:marTop w:val="0"/>
      <w:marBottom w:val="0"/>
      <w:divBdr>
        <w:top w:val="none" w:sz="0" w:space="0" w:color="auto"/>
        <w:left w:val="none" w:sz="0" w:space="0" w:color="auto"/>
        <w:bottom w:val="none" w:sz="0" w:space="0" w:color="auto"/>
        <w:right w:val="none" w:sz="0" w:space="0" w:color="auto"/>
      </w:divBdr>
    </w:div>
    <w:div w:id="1513836196">
      <w:bodyDiv w:val="1"/>
      <w:marLeft w:val="0"/>
      <w:marRight w:val="0"/>
      <w:marTop w:val="0"/>
      <w:marBottom w:val="0"/>
      <w:divBdr>
        <w:top w:val="none" w:sz="0" w:space="0" w:color="auto"/>
        <w:left w:val="none" w:sz="0" w:space="0" w:color="auto"/>
        <w:bottom w:val="none" w:sz="0" w:space="0" w:color="auto"/>
        <w:right w:val="none" w:sz="0" w:space="0" w:color="auto"/>
      </w:divBdr>
    </w:div>
    <w:div w:id="1513836672">
      <w:bodyDiv w:val="1"/>
      <w:marLeft w:val="0"/>
      <w:marRight w:val="0"/>
      <w:marTop w:val="0"/>
      <w:marBottom w:val="0"/>
      <w:divBdr>
        <w:top w:val="none" w:sz="0" w:space="0" w:color="auto"/>
        <w:left w:val="none" w:sz="0" w:space="0" w:color="auto"/>
        <w:bottom w:val="none" w:sz="0" w:space="0" w:color="auto"/>
        <w:right w:val="none" w:sz="0" w:space="0" w:color="auto"/>
      </w:divBdr>
    </w:div>
    <w:div w:id="1513883652">
      <w:bodyDiv w:val="1"/>
      <w:marLeft w:val="0"/>
      <w:marRight w:val="0"/>
      <w:marTop w:val="0"/>
      <w:marBottom w:val="0"/>
      <w:divBdr>
        <w:top w:val="none" w:sz="0" w:space="0" w:color="auto"/>
        <w:left w:val="none" w:sz="0" w:space="0" w:color="auto"/>
        <w:bottom w:val="none" w:sz="0" w:space="0" w:color="auto"/>
        <w:right w:val="none" w:sz="0" w:space="0" w:color="auto"/>
      </w:divBdr>
    </w:div>
    <w:div w:id="1514029068">
      <w:bodyDiv w:val="1"/>
      <w:marLeft w:val="0"/>
      <w:marRight w:val="0"/>
      <w:marTop w:val="0"/>
      <w:marBottom w:val="0"/>
      <w:divBdr>
        <w:top w:val="none" w:sz="0" w:space="0" w:color="auto"/>
        <w:left w:val="none" w:sz="0" w:space="0" w:color="auto"/>
        <w:bottom w:val="none" w:sz="0" w:space="0" w:color="auto"/>
        <w:right w:val="none" w:sz="0" w:space="0" w:color="auto"/>
      </w:divBdr>
    </w:div>
    <w:div w:id="1514032282">
      <w:bodyDiv w:val="1"/>
      <w:marLeft w:val="0"/>
      <w:marRight w:val="0"/>
      <w:marTop w:val="0"/>
      <w:marBottom w:val="0"/>
      <w:divBdr>
        <w:top w:val="none" w:sz="0" w:space="0" w:color="auto"/>
        <w:left w:val="none" w:sz="0" w:space="0" w:color="auto"/>
        <w:bottom w:val="none" w:sz="0" w:space="0" w:color="auto"/>
        <w:right w:val="none" w:sz="0" w:space="0" w:color="auto"/>
      </w:divBdr>
    </w:div>
    <w:div w:id="1514103045">
      <w:bodyDiv w:val="1"/>
      <w:marLeft w:val="0"/>
      <w:marRight w:val="0"/>
      <w:marTop w:val="0"/>
      <w:marBottom w:val="0"/>
      <w:divBdr>
        <w:top w:val="none" w:sz="0" w:space="0" w:color="auto"/>
        <w:left w:val="none" w:sz="0" w:space="0" w:color="auto"/>
        <w:bottom w:val="none" w:sz="0" w:space="0" w:color="auto"/>
        <w:right w:val="none" w:sz="0" w:space="0" w:color="auto"/>
      </w:divBdr>
    </w:div>
    <w:div w:id="1514146539">
      <w:bodyDiv w:val="1"/>
      <w:marLeft w:val="0"/>
      <w:marRight w:val="0"/>
      <w:marTop w:val="0"/>
      <w:marBottom w:val="0"/>
      <w:divBdr>
        <w:top w:val="none" w:sz="0" w:space="0" w:color="auto"/>
        <w:left w:val="none" w:sz="0" w:space="0" w:color="auto"/>
        <w:bottom w:val="none" w:sz="0" w:space="0" w:color="auto"/>
        <w:right w:val="none" w:sz="0" w:space="0" w:color="auto"/>
      </w:divBdr>
    </w:div>
    <w:div w:id="1514219076">
      <w:bodyDiv w:val="1"/>
      <w:marLeft w:val="0"/>
      <w:marRight w:val="0"/>
      <w:marTop w:val="0"/>
      <w:marBottom w:val="0"/>
      <w:divBdr>
        <w:top w:val="none" w:sz="0" w:space="0" w:color="auto"/>
        <w:left w:val="none" w:sz="0" w:space="0" w:color="auto"/>
        <w:bottom w:val="none" w:sz="0" w:space="0" w:color="auto"/>
        <w:right w:val="none" w:sz="0" w:space="0" w:color="auto"/>
      </w:divBdr>
    </w:div>
    <w:div w:id="1514226266">
      <w:bodyDiv w:val="1"/>
      <w:marLeft w:val="0"/>
      <w:marRight w:val="0"/>
      <w:marTop w:val="0"/>
      <w:marBottom w:val="0"/>
      <w:divBdr>
        <w:top w:val="none" w:sz="0" w:space="0" w:color="auto"/>
        <w:left w:val="none" w:sz="0" w:space="0" w:color="auto"/>
        <w:bottom w:val="none" w:sz="0" w:space="0" w:color="auto"/>
        <w:right w:val="none" w:sz="0" w:space="0" w:color="auto"/>
      </w:divBdr>
    </w:div>
    <w:div w:id="1514296036">
      <w:bodyDiv w:val="1"/>
      <w:marLeft w:val="0"/>
      <w:marRight w:val="0"/>
      <w:marTop w:val="0"/>
      <w:marBottom w:val="0"/>
      <w:divBdr>
        <w:top w:val="none" w:sz="0" w:space="0" w:color="auto"/>
        <w:left w:val="none" w:sz="0" w:space="0" w:color="auto"/>
        <w:bottom w:val="none" w:sz="0" w:space="0" w:color="auto"/>
        <w:right w:val="none" w:sz="0" w:space="0" w:color="auto"/>
      </w:divBdr>
    </w:div>
    <w:div w:id="1514302209">
      <w:bodyDiv w:val="1"/>
      <w:marLeft w:val="0"/>
      <w:marRight w:val="0"/>
      <w:marTop w:val="0"/>
      <w:marBottom w:val="0"/>
      <w:divBdr>
        <w:top w:val="none" w:sz="0" w:space="0" w:color="auto"/>
        <w:left w:val="none" w:sz="0" w:space="0" w:color="auto"/>
        <w:bottom w:val="none" w:sz="0" w:space="0" w:color="auto"/>
        <w:right w:val="none" w:sz="0" w:space="0" w:color="auto"/>
      </w:divBdr>
    </w:div>
    <w:div w:id="1514340508">
      <w:bodyDiv w:val="1"/>
      <w:marLeft w:val="0"/>
      <w:marRight w:val="0"/>
      <w:marTop w:val="0"/>
      <w:marBottom w:val="0"/>
      <w:divBdr>
        <w:top w:val="none" w:sz="0" w:space="0" w:color="auto"/>
        <w:left w:val="none" w:sz="0" w:space="0" w:color="auto"/>
        <w:bottom w:val="none" w:sz="0" w:space="0" w:color="auto"/>
        <w:right w:val="none" w:sz="0" w:space="0" w:color="auto"/>
      </w:divBdr>
    </w:div>
    <w:div w:id="1514371827">
      <w:bodyDiv w:val="1"/>
      <w:marLeft w:val="0"/>
      <w:marRight w:val="0"/>
      <w:marTop w:val="0"/>
      <w:marBottom w:val="0"/>
      <w:divBdr>
        <w:top w:val="none" w:sz="0" w:space="0" w:color="auto"/>
        <w:left w:val="none" w:sz="0" w:space="0" w:color="auto"/>
        <w:bottom w:val="none" w:sz="0" w:space="0" w:color="auto"/>
        <w:right w:val="none" w:sz="0" w:space="0" w:color="auto"/>
      </w:divBdr>
    </w:div>
    <w:div w:id="1514418738">
      <w:bodyDiv w:val="1"/>
      <w:marLeft w:val="0"/>
      <w:marRight w:val="0"/>
      <w:marTop w:val="0"/>
      <w:marBottom w:val="0"/>
      <w:divBdr>
        <w:top w:val="none" w:sz="0" w:space="0" w:color="auto"/>
        <w:left w:val="none" w:sz="0" w:space="0" w:color="auto"/>
        <w:bottom w:val="none" w:sz="0" w:space="0" w:color="auto"/>
        <w:right w:val="none" w:sz="0" w:space="0" w:color="auto"/>
      </w:divBdr>
    </w:div>
    <w:div w:id="1514497063">
      <w:bodyDiv w:val="1"/>
      <w:marLeft w:val="0"/>
      <w:marRight w:val="0"/>
      <w:marTop w:val="0"/>
      <w:marBottom w:val="0"/>
      <w:divBdr>
        <w:top w:val="none" w:sz="0" w:space="0" w:color="auto"/>
        <w:left w:val="none" w:sz="0" w:space="0" w:color="auto"/>
        <w:bottom w:val="none" w:sz="0" w:space="0" w:color="auto"/>
        <w:right w:val="none" w:sz="0" w:space="0" w:color="auto"/>
      </w:divBdr>
    </w:div>
    <w:div w:id="1514606780">
      <w:bodyDiv w:val="1"/>
      <w:marLeft w:val="0"/>
      <w:marRight w:val="0"/>
      <w:marTop w:val="0"/>
      <w:marBottom w:val="0"/>
      <w:divBdr>
        <w:top w:val="none" w:sz="0" w:space="0" w:color="auto"/>
        <w:left w:val="none" w:sz="0" w:space="0" w:color="auto"/>
        <w:bottom w:val="none" w:sz="0" w:space="0" w:color="auto"/>
        <w:right w:val="none" w:sz="0" w:space="0" w:color="auto"/>
      </w:divBdr>
    </w:div>
    <w:div w:id="1514681599">
      <w:bodyDiv w:val="1"/>
      <w:marLeft w:val="0"/>
      <w:marRight w:val="0"/>
      <w:marTop w:val="0"/>
      <w:marBottom w:val="0"/>
      <w:divBdr>
        <w:top w:val="none" w:sz="0" w:space="0" w:color="auto"/>
        <w:left w:val="none" w:sz="0" w:space="0" w:color="auto"/>
        <w:bottom w:val="none" w:sz="0" w:space="0" w:color="auto"/>
        <w:right w:val="none" w:sz="0" w:space="0" w:color="auto"/>
      </w:divBdr>
    </w:div>
    <w:div w:id="1514804695">
      <w:bodyDiv w:val="1"/>
      <w:marLeft w:val="0"/>
      <w:marRight w:val="0"/>
      <w:marTop w:val="0"/>
      <w:marBottom w:val="0"/>
      <w:divBdr>
        <w:top w:val="none" w:sz="0" w:space="0" w:color="auto"/>
        <w:left w:val="none" w:sz="0" w:space="0" w:color="auto"/>
        <w:bottom w:val="none" w:sz="0" w:space="0" w:color="auto"/>
        <w:right w:val="none" w:sz="0" w:space="0" w:color="auto"/>
      </w:divBdr>
    </w:div>
    <w:div w:id="1514805464">
      <w:bodyDiv w:val="1"/>
      <w:marLeft w:val="0"/>
      <w:marRight w:val="0"/>
      <w:marTop w:val="0"/>
      <w:marBottom w:val="0"/>
      <w:divBdr>
        <w:top w:val="none" w:sz="0" w:space="0" w:color="auto"/>
        <w:left w:val="none" w:sz="0" w:space="0" w:color="auto"/>
        <w:bottom w:val="none" w:sz="0" w:space="0" w:color="auto"/>
        <w:right w:val="none" w:sz="0" w:space="0" w:color="auto"/>
      </w:divBdr>
    </w:div>
    <w:div w:id="1514950201">
      <w:bodyDiv w:val="1"/>
      <w:marLeft w:val="0"/>
      <w:marRight w:val="0"/>
      <w:marTop w:val="0"/>
      <w:marBottom w:val="0"/>
      <w:divBdr>
        <w:top w:val="none" w:sz="0" w:space="0" w:color="auto"/>
        <w:left w:val="none" w:sz="0" w:space="0" w:color="auto"/>
        <w:bottom w:val="none" w:sz="0" w:space="0" w:color="auto"/>
        <w:right w:val="none" w:sz="0" w:space="0" w:color="auto"/>
      </w:divBdr>
    </w:div>
    <w:div w:id="1515144900">
      <w:bodyDiv w:val="1"/>
      <w:marLeft w:val="0"/>
      <w:marRight w:val="0"/>
      <w:marTop w:val="0"/>
      <w:marBottom w:val="0"/>
      <w:divBdr>
        <w:top w:val="none" w:sz="0" w:space="0" w:color="auto"/>
        <w:left w:val="none" w:sz="0" w:space="0" w:color="auto"/>
        <w:bottom w:val="none" w:sz="0" w:space="0" w:color="auto"/>
        <w:right w:val="none" w:sz="0" w:space="0" w:color="auto"/>
      </w:divBdr>
    </w:div>
    <w:div w:id="1515265973">
      <w:bodyDiv w:val="1"/>
      <w:marLeft w:val="0"/>
      <w:marRight w:val="0"/>
      <w:marTop w:val="0"/>
      <w:marBottom w:val="0"/>
      <w:divBdr>
        <w:top w:val="none" w:sz="0" w:space="0" w:color="auto"/>
        <w:left w:val="none" w:sz="0" w:space="0" w:color="auto"/>
        <w:bottom w:val="none" w:sz="0" w:space="0" w:color="auto"/>
        <w:right w:val="none" w:sz="0" w:space="0" w:color="auto"/>
      </w:divBdr>
    </w:div>
    <w:div w:id="1515344593">
      <w:bodyDiv w:val="1"/>
      <w:marLeft w:val="0"/>
      <w:marRight w:val="0"/>
      <w:marTop w:val="0"/>
      <w:marBottom w:val="0"/>
      <w:divBdr>
        <w:top w:val="none" w:sz="0" w:space="0" w:color="auto"/>
        <w:left w:val="none" w:sz="0" w:space="0" w:color="auto"/>
        <w:bottom w:val="none" w:sz="0" w:space="0" w:color="auto"/>
        <w:right w:val="none" w:sz="0" w:space="0" w:color="auto"/>
      </w:divBdr>
    </w:div>
    <w:div w:id="1515462295">
      <w:bodyDiv w:val="1"/>
      <w:marLeft w:val="0"/>
      <w:marRight w:val="0"/>
      <w:marTop w:val="0"/>
      <w:marBottom w:val="0"/>
      <w:divBdr>
        <w:top w:val="none" w:sz="0" w:space="0" w:color="auto"/>
        <w:left w:val="none" w:sz="0" w:space="0" w:color="auto"/>
        <w:bottom w:val="none" w:sz="0" w:space="0" w:color="auto"/>
        <w:right w:val="none" w:sz="0" w:space="0" w:color="auto"/>
      </w:divBdr>
    </w:div>
    <w:div w:id="1515538945">
      <w:bodyDiv w:val="1"/>
      <w:marLeft w:val="0"/>
      <w:marRight w:val="0"/>
      <w:marTop w:val="0"/>
      <w:marBottom w:val="0"/>
      <w:divBdr>
        <w:top w:val="none" w:sz="0" w:space="0" w:color="auto"/>
        <w:left w:val="none" w:sz="0" w:space="0" w:color="auto"/>
        <w:bottom w:val="none" w:sz="0" w:space="0" w:color="auto"/>
        <w:right w:val="none" w:sz="0" w:space="0" w:color="auto"/>
      </w:divBdr>
    </w:div>
    <w:div w:id="1515653801">
      <w:bodyDiv w:val="1"/>
      <w:marLeft w:val="0"/>
      <w:marRight w:val="0"/>
      <w:marTop w:val="0"/>
      <w:marBottom w:val="0"/>
      <w:divBdr>
        <w:top w:val="none" w:sz="0" w:space="0" w:color="auto"/>
        <w:left w:val="none" w:sz="0" w:space="0" w:color="auto"/>
        <w:bottom w:val="none" w:sz="0" w:space="0" w:color="auto"/>
        <w:right w:val="none" w:sz="0" w:space="0" w:color="auto"/>
      </w:divBdr>
    </w:div>
    <w:div w:id="1515728217">
      <w:bodyDiv w:val="1"/>
      <w:marLeft w:val="0"/>
      <w:marRight w:val="0"/>
      <w:marTop w:val="0"/>
      <w:marBottom w:val="0"/>
      <w:divBdr>
        <w:top w:val="none" w:sz="0" w:space="0" w:color="auto"/>
        <w:left w:val="none" w:sz="0" w:space="0" w:color="auto"/>
        <w:bottom w:val="none" w:sz="0" w:space="0" w:color="auto"/>
        <w:right w:val="none" w:sz="0" w:space="0" w:color="auto"/>
      </w:divBdr>
    </w:div>
    <w:div w:id="1515729924">
      <w:bodyDiv w:val="1"/>
      <w:marLeft w:val="0"/>
      <w:marRight w:val="0"/>
      <w:marTop w:val="0"/>
      <w:marBottom w:val="0"/>
      <w:divBdr>
        <w:top w:val="none" w:sz="0" w:space="0" w:color="auto"/>
        <w:left w:val="none" w:sz="0" w:space="0" w:color="auto"/>
        <w:bottom w:val="none" w:sz="0" w:space="0" w:color="auto"/>
        <w:right w:val="none" w:sz="0" w:space="0" w:color="auto"/>
      </w:divBdr>
    </w:div>
    <w:div w:id="1515804169">
      <w:bodyDiv w:val="1"/>
      <w:marLeft w:val="0"/>
      <w:marRight w:val="0"/>
      <w:marTop w:val="0"/>
      <w:marBottom w:val="0"/>
      <w:divBdr>
        <w:top w:val="none" w:sz="0" w:space="0" w:color="auto"/>
        <w:left w:val="none" w:sz="0" w:space="0" w:color="auto"/>
        <w:bottom w:val="none" w:sz="0" w:space="0" w:color="auto"/>
        <w:right w:val="none" w:sz="0" w:space="0" w:color="auto"/>
      </w:divBdr>
    </w:div>
    <w:div w:id="1515917423">
      <w:bodyDiv w:val="1"/>
      <w:marLeft w:val="0"/>
      <w:marRight w:val="0"/>
      <w:marTop w:val="0"/>
      <w:marBottom w:val="0"/>
      <w:divBdr>
        <w:top w:val="none" w:sz="0" w:space="0" w:color="auto"/>
        <w:left w:val="none" w:sz="0" w:space="0" w:color="auto"/>
        <w:bottom w:val="none" w:sz="0" w:space="0" w:color="auto"/>
        <w:right w:val="none" w:sz="0" w:space="0" w:color="auto"/>
      </w:divBdr>
    </w:div>
    <w:div w:id="1515922247">
      <w:bodyDiv w:val="1"/>
      <w:marLeft w:val="0"/>
      <w:marRight w:val="0"/>
      <w:marTop w:val="0"/>
      <w:marBottom w:val="0"/>
      <w:divBdr>
        <w:top w:val="none" w:sz="0" w:space="0" w:color="auto"/>
        <w:left w:val="none" w:sz="0" w:space="0" w:color="auto"/>
        <w:bottom w:val="none" w:sz="0" w:space="0" w:color="auto"/>
        <w:right w:val="none" w:sz="0" w:space="0" w:color="auto"/>
      </w:divBdr>
    </w:div>
    <w:div w:id="1515922568">
      <w:bodyDiv w:val="1"/>
      <w:marLeft w:val="0"/>
      <w:marRight w:val="0"/>
      <w:marTop w:val="0"/>
      <w:marBottom w:val="0"/>
      <w:divBdr>
        <w:top w:val="none" w:sz="0" w:space="0" w:color="auto"/>
        <w:left w:val="none" w:sz="0" w:space="0" w:color="auto"/>
        <w:bottom w:val="none" w:sz="0" w:space="0" w:color="auto"/>
        <w:right w:val="none" w:sz="0" w:space="0" w:color="auto"/>
      </w:divBdr>
    </w:div>
    <w:div w:id="1515925452">
      <w:bodyDiv w:val="1"/>
      <w:marLeft w:val="0"/>
      <w:marRight w:val="0"/>
      <w:marTop w:val="0"/>
      <w:marBottom w:val="0"/>
      <w:divBdr>
        <w:top w:val="none" w:sz="0" w:space="0" w:color="auto"/>
        <w:left w:val="none" w:sz="0" w:space="0" w:color="auto"/>
        <w:bottom w:val="none" w:sz="0" w:space="0" w:color="auto"/>
        <w:right w:val="none" w:sz="0" w:space="0" w:color="auto"/>
      </w:divBdr>
    </w:div>
    <w:div w:id="1516000619">
      <w:bodyDiv w:val="1"/>
      <w:marLeft w:val="0"/>
      <w:marRight w:val="0"/>
      <w:marTop w:val="0"/>
      <w:marBottom w:val="0"/>
      <w:divBdr>
        <w:top w:val="none" w:sz="0" w:space="0" w:color="auto"/>
        <w:left w:val="none" w:sz="0" w:space="0" w:color="auto"/>
        <w:bottom w:val="none" w:sz="0" w:space="0" w:color="auto"/>
        <w:right w:val="none" w:sz="0" w:space="0" w:color="auto"/>
      </w:divBdr>
    </w:div>
    <w:div w:id="1516071113">
      <w:bodyDiv w:val="1"/>
      <w:marLeft w:val="0"/>
      <w:marRight w:val="0"/>
      <w:marTop w:val="0"/>
      <w:marBottom w:val="0"/>
      <w:divBdr>
        <w:top w:val="none" w:sz="0" w:space="0" w:color="auto"/>
        <w:left w:val="none" w:sz="0" w:space="0" w:color="auto"/>
        <w:bottom w:val="none" w:sz="0" w:space="0" w:color="auto"/>
        <w:right w:val="none" w:sz="0" w:space="0" w:color="auto"/>
      </w:divBdr>
    </w:div>
    <w:div w:id="1516114165">
      <w:bodyDiv w:val="1"/>
      <w:marLeft w:val="0"/>
      <w:marRight w:val="0"/>
      <w:marTop w:val="0"/>
      <w:marBottom w:val="0"/>
      <w:divBdr>
        <w:top w:val="none" w:sz="0" w:space="0" w:color="auto"/>
        <w:left w:val="none" w:sz="0" w:space="0" w:color="auto"/>
        <w:bottom w:val="none" w:sz="0" w:space="0" w:color="auto"/>
        <w:right w:val="none" w:sz="0" w:space="0" w:color="auto"/>
      </w:divBdr>
    </w:div>
    <w:div w:id="1516118559">
      <w:bodyDiv w:val="1"/>
      <w:marLeft w:val="0"/>
      <w:marRight w:val="0"/>
      <w:marTop w:val="0"/>
      <w:marBottom w:val="0"/>
      <w:divBdr>
        <w:top w:val="none" w:sz="0" w:space="0" w:color="auto"/>
        <w:left w:val="none" w:sz="0" w:space="0" w:color="auto"/>
        <w:bottom w:val="none" w:sz="0" w:space="0" w:color="auto"/>
        <w:right w:val="none" w:sz="0" w:space="0" w:color="auto"/>
      </w:divBdr>
    </w:div>
    <w:div w:id="1516311220">
      <w:bodyDiv w:val="1"/>
      <w:marLeft w:val="0"/>
      <w:marRight w:val="0"/>
      <w:marTop w:val="0"/>
      <w:marBottom w:val="0"/>
      <w:divBdr>
        <w:top w:val="none" w:sz="0" w:space="0" w:color="auto"/>
        <w:left w:val="none" w:sz="0" w:space="0" w:color="auto"/>
        <w:bottom w:val="none" w:sz="0" w:space="0" w:color="auto"/>
        <w:right w:val="none" w:sz="0" w:space="0" w:color="auto"/>
      </w:divBdr>
    </w:div>
    <w:div w:id="1516336055">
      <w:bodyDiv w:val="1"/>
      <w:marLeft w:val="0"/>
      <w:marRight w:val="0"/>
      <w:marTop w:val="0"/>
      <w:marBottom w:val="0"/>
      <w:divBdr>
        <w:top w:val="none" w:sz="0" w:space="0" w:color="auto"/>
        <w:left w:val="none" w:sz="0" w:space="0" w:color="auto"/>
        <w:bottom w:val="none" w:sz="0" w:space="0" w:color="auto"/>
        <w:right w:val="none" w:sz="0" w:space="0" w:color="auto"/>
      </w:divBdr>
    </w:div>
    <w:div w:id="1516572419">
      <w:bodyDiv w:val="1"/>
      <w:marLeft w:val="0"/>
      <w:marRight w:val="0"/>
      <w:marTop w:val="0"/>
      <w:marBottom w:val="0"/>
      <w:divBdr>
        <w:top w:val="none" w:sz="0" w:space="0" w:color="auto"/>
        <w:left w:val="none" w:sz="0" w:space="0" w:color="auto"/>
        <w:bottom w:val="none" w:sz="0" w:space="0" w:color="auto"/>
        <w:right w:val="none" w:sz="0" w:space="0" w:color="auto"/>
      </w:divBdr>
    </w:div>
    <w:div w:id="1516574723">
      <w:bodyDiv w:val="1"/>
      <w:marLeft w:val="0"/>
      <w:marRight w:val="0"/>
      <w:marTop w:val="0"/>
      <w:marBottom w:val="0"/>
      <w:divBdr>
        <w:top w:val="none" w:sz="0" w:space="0" w:color="auto"/>
        <w:left w:val="none" w:sz="0" w:space="0" w:color="auto"/>
        <w:bottom w:val="none" w:sz="0" w:space="0" w:color="auto"/>
        <w:right w:val="none" w:sz="0" w:space="0" w:color="auto"/>
      </w:divBdr>
    </w:div>
    <w:div w:id="1516724161">
      <w:bodyDiv w:val="1"/>
      <w:marLeft w:val="0"/>
      <w:marRight w:val="0"/>
      <w:marTop w:val="0"/>
      <w:marBottom w:val="0"/>
      <w:divBdr>
        <w:top w:val="none" w:sz="0" w:space="0" w:color="auto"/>
        <w:left w:val="none" w:sz="0" w:space="0" w:color="auto"/>
        <w:bottom w:val="none" w:sz="0" w:space="0" w:color="auto"/>
        <w:right w:val="none" w:sz="0" w:space="0" w:color="auto"/>
      </w:divBdr>
    </w:div>
    <w:div w:id="1516845718">
      <w:bodyDiv w:val="1"/>
      <w:marLeft w:val="0"/>
      <w:marRight w:val="0"/>
      <w:marTop w:val="0"/>
      <w:marBottom w:val="0"/>
      <w:divBdr>
        <w:top w:val="none" w:sz="0" w:space="0" w:color="auto"/>
        <w:left w:val="none" w:sz="0" w:space="0" w:color="auto"/>
        <w:bottom w:val="none" w:sz="0" w:space="0" w:color="auto"/>
        <w:right w:val="none" w:sz="0" w:space="0" w:color="auto"/>
      </w:divBdr>
    </w:div>
    <w:div w:id="1516915738">
      <w:bodyDiv w:val="1"/>
      <w:marLeft w:val="0"/>
      <w:marRight w:val="0"/>
      <w:marTop w:val="0"/>
      <w:marBottom w:val="0"/>
      <w:divBdr>
        <w:top w:val="none" w:sz="0" w:space="0" w:color="auto"/>
        <w:left w:val="none" w:sz="0" w:space="0" w:color="auto"/>
        <w:bottom w:val="none" w:sz="0" w:space="0" w:color="auto"/>
        <w:right w:val="none" w:sz="0" w:space="0" w:color="auto"/>
      </w:divBdr>
    </w:div>
    <w:div w:id="1516916821">
      <w:bodyDiv w:val="1"/>
      <w:marLeft w:val="0"/>
      <w:marRight w:val="0"/>
      <w:marTop w:val="0"/>
      <w:marBottom w:val="0"/>
      <w:divBdr>
        <w:top w:val="none" w:sz="0" w:space="0" w:color="auto"/>
        <w:left w:val="none" w:sz="0" w:space="0" w:color="auto"/>
        <w:bottom w:val="none" w:sz="0" w:space="0" w:color="auto"/>
        <w:right w:val="none" w:sz="0" w:space="0" w:color="auto"/>
      </w:divBdr>
    </w:div>
    <w:div w:id="1516966030">
      <w:bodyDiv w:val="1"/>
      <w:marLeft w:val="0"/>
      <w:marRight w:val="0"/>
      <w:marTop w:val="0"/>
      <w:marBottom w:val="0"/>
      <w:divBdr>
        <w:top w:val="none" w:sz="0" w:space="0" w:color="auto"/>
        <w:left w:val="none" w:sz="0" w:space="0" w:color="auto"/>
        <w:bottom w:val="none" w:sz="0" w:space="0" w:color="auto"/>
        <w:right w:val="none" w:sz="0" w:space="0" w:color="auto"/>
      </w:divBdr>
    </w:div>
    <w:div w:id="1516966396">
      <w:bodyDiv w:val="1"/>
      <w:marLeft w:val="0"/>
      <w:marRight w:val="0"/>
      <w:marTop w:val="0"/>
      <w:marBottom w:val="0"/>
      <w:divBdr>
        <w:top w:val="none" w:sz="0" w:space="0" w:color="auto"/>
        <w:left w:val="none" w:sz="0" w:space="0" w:color="auto"/>
        <w:bottom w:val="none" w:sz="0" w:space="0" w:color="auto"/>
        <w:right w:val="none" w:sz="0" w:space="0" w:color="auto"/>
      </w:divBdr>
    </w:div>
    <w:div w:id="1517039815">
      <w:bodyDiv w:val="1"/>
      <w:marLeft w:val="0"/>
      <w:marRight w:val="0"/>
      <w:marTop w:val="0"/>
      <w:marBottom w:val="0"/>
      <w:divBdr>
        <w:top w:val="none" w:sz="0" w:space="0" w:color="auto"/>
        <w:left w:val="none" w:sz="0" w:space="0" w:color="auto"/>
        <w:bottom w:val="none" w:sz="0" w:space="0" w:color="auto"/>
        <w:right w:val="none" w:sz="0" w:space="0" w:color="auto"/>
      </w:divBdr>
    </w:div>
    <w:div w:id="1517109641">
      <w:bodyDiv w:val="1"/>
      <w:marLeft w:val="0"/>
      <w:marRight w:val="0"/>
      <w:marTop w:val="0"/>
      <w:marBottom w:val="0"/>
      <w:divBdr>
        <w:top w:val="none" w:sz="0" w:space="0" w:color="auto"/>
        <w:left w:val="none" w:sz="0" w:space="0" w:color="auto"/>
        <w:bottom w:val="none" w:sz="0" w:space="0" w:color="auto"/>
        <w:right w:val="none" w:sz="0" w:space="0" w:color="auto"/>
      </w:divBdr>
    </w:div>
    <w:div w:id="1517113725">
      <w:bodyDiv w:val="1"/>
      <w:marLeft w:val="0"/>
      <w:marRight w:val="0"/>
      <w:marTop w:val="0"/>
      <w:marBottom w:val="0"/>
      <w:divBdr>
        <w:top w:val="none" w:sz="0" w:space="0" w:color="auto"/>
        <w:left w:val="none" w:sz="0" w:space="0" w:color="auto"/>
        <w:bottom w:val="none" w:sz="0" w:space="0" w:color="auto"/>
        <w:right w:val="none" w:sz="0" w:space="0" w:color="auto"/>
      </w:divBdr>
    </w:div>
    <w:div w:id="1517233922">
      <w:bodyDiv w:val="1"/>
      <w:marLeft w:val="0"/>
      <w:marRight w:val="0"/>
      <w:marTop w:val="0"/>
      <w:marBottom w:val="0"/>
      <w:divBdr>
        <w:top w:val="none" w:sz="0" w:space="0" w:color="auto"/>
        <w:left w:val="none" w:sz="0" w:space="0" w:color="auto"/>
        <w:bottom w:val="none" w:sz="0" w:space="0" w:color="auto"/>
        <w:right w:val="none" w:sz="0" w:space="0" w:color="auto"/>
      </w:divBdr>
    </w:div>
    <w:div w:id="1517305083">
      <w:bodyDiv w:val="1"/>
      <w:marLeft w:val="0"/>
      <w:marRight w:val="0"/>
      <w:marTop w:val="0"/>
      <w:marBottom w:val="0"/>
      <w:divBdr>
        <w:top w:val="none" w:sz="0" w:space="0" w:color="auto"/>
        <w:left w:val="none" w:sz="0" w:space="0" w:color="auto"/>
        <w:bottom w:val="none" w:sz="0" w:space="0" w:color="auto"/>
        <w:right w:val="none" w:sz="0" w:space="0" w:color="auto"/>
      </w:divBdr>
    </w:div>
    <w:div w:id="1517308249">
      <w:bodyDiv w:val="1"/>
      <w:marLeft w:val="0"/>
      <w:marRight w:val="0"/>
      <w:marTop w:val="0"/>
      <w:marBottom w:val="0"/>
      <w:divBdr>
        <w:top w:val="none" w:sz="0" w:space="0" w:color="auto"/>
        <w:left w:val="none" w:sz="0" w:space="0" w:color="auto"/>
        <w:bottom w:val="none" w:sz="0" w:space="0" w:color="auto"/>
        <w:right w:val="none" w:sz="0" w:space="0" w:color="auto"/>
      </w:divBdr>
    </w:div>
    <w:div w:id="1517379585">
      <w:bodyDiv w:val="1"/>
      <w:marLeft w:val="0"/>
      <w:marRight w:val="0"/>
      <w:marTop w:val="0"/>
      <w:marBottom w:val="0"/>
      <w:divBdr>
        <w:top w:val="none" w:sz="0" w:space="0" w:color="auto"/>
        <w:left w:val="none" w:sz="0" w:space="0" w:color="auto"/>
        <w:bottom w:val="none" w:sz="0" w:space="0" w:color="auto"/>
        <w:right w:val="none" w:sz="0" w:space="0" w:color="auto"/>
      </w:divBdr>
    </w:div>
    <w:div w:id="1517504175">
      <w:bodyDiv w:val="1"/>
      <w:marLeft w:val="0"/>
      <w:marRight w:val="0"/>
      <w:marTop w:val="0"/>
      <w:marBottom w:val="0"/>
      <w:divBdr>
        <w:top w:val="none" w:sz="0" w:space="0" w:color="auto"/>
        <w:left w:val="none" w:sz="0" w:space="0" w:color="auto"/>
        <w:bottom w:val="none" w:sz="0" w:space="0" w:color="auto"/>
        <w:right w:val="none" w:sz="0" w:space="0" w:color="auto"/>
      </w:divBdr>
    </w:div>
    <w:div w:id="1517695949">
      <w:bodyDiv w:val="1"/>
      <w:marLeft w:val="0"/>
      <w:marRight w:val="0"/>
      <w:marTop w:val="0"/>
      <w:marBottom w:val="0"/>
      <w:divBdr>
        <w:top w:val="none" w:sz="0" w:space="0" w:color="auto"/>
        <w:left w:val="none" w:sz="0" w:space="0" w:color="auto"/>
        <w:bottom w:val="none" w:sz="0" w:space="0" w:color="auto"/>
        <w:right w:val="none" w:sz="0" w:space="0" w:color="auto"/>
      </w:divBdr>
    </w:div>
    <w:div w:id="1517885988">
      <w:bodyDiv w:val="1"/>
      <w:marLeft w:val="0"/>
      <w:marRight w:val="0"/>
      <w:marTop w:val="0"/>
      <w:marBottom w:val="0"/>
      <w:divBdr>
        <w:top w:val="none" w:sz="0" w:space="0" w:color="auto"/>
        <w:left w:val="none" w:sz="0" w:space="0" w:color="auto"/>
        <w:bottom w:val="none" w:sz="0" w:space="0" w:color="auto"/>
        <w:right w:val="none" w:sz="0" w:space="0" w:color="auto"/>
      </w:divBdr>
    </w:div>
    <w:div w:id="1517960984">
      <w:bodyDiv w:val="1"/>
      <w:marLeft w:val="0"/>
      <w:marRight w:val="0"/>
      <w:marTop w:val="0"/>
      <w:marBottom w:val="0"/>
      <w:divBdr>
        <w:top w:val="none" w:sz="0" w:space="0" w:color="auto"/>
        <w:left w:val="none" w:sz="0" w:space="0" w:color="auto"/>
        <w:bottom w:val="none" w:sz="0" w:space="0" w:color="auto"/>
        <w:right w:val="none" w:sz="0" w:space="0" w:color="auto"/>
      </w:divBdr>
    </w:div>
    <w:div w:id="1518034739">
      <w:bodyDiv w:val="1"/>
      <w:marLeft w:val="0"/>
      <w:marRight w:val="0"/>
      <w:marTop w:val="0"/>
      <w:marBottom w:val="0"/>
      <w:divBdr>
        <w:top w:val="none" w:sz="0" w:space="0" w:color="auto"/>
        <w:left w:val="none" w:sz="0" w:space="0" w:color="auto"/>
        <w:bottom w:val="none" w:sz="0" w:space="0" w:color="auto"/>
        <w:right w:val="none" w:sz="0" w:space="0" w:color="auto"/>
      </w:divBdr>
    </w:div>
    <w:div w:id="1518040354">
      <w:bodyDiv w:val="1"/>
      <w:marLeft w:val="0"/>
      <w:marRight w:val="0"/>
      <w:marTop w:val="0"/>
      <w:marBottom w:val="0"/>
      <w:divBdr>
        <w:top w:val="none" w:sz="0" w:space="0" w:color="auto"/>
        <w:left w:val="none" w:sz="0" w:space="0" w:color="auto"/>
        <w:bottom w:val="none" w:sz="0" w:space="0" w:color="auto"/>
        <w:right w:val="none" w:sz="0" w:space="0" w:color="auto"/>
      </w:divBdr>
    </w:div>
    <w:div w:id="1518042127">
      <w:bodyDiv w:val="1"/>
      <w:marLeft w:val="0"/>
      <w:marRight w:val="0"/>
      <w:marTop w:val="0"/>
      <w:marBottom w:val="0"/>
      <w:divBdr>
        <w:top w:val="none" w:sz="0" w:space="0" w:color="auto"/>
        <w:left w:val="none" w:sz="0" w:space="0" w:color="auto"/>
        <w:bottom w:val="none" w:sz="0" w:space="0" w:color="auto"/>
        <w:right w:val="none" w:sz="0" w:space="0" w:color="auto"/>
      </w:divBdr>
    </w:div>
    <w:div w:id="1518081336">
      <w:bodyDiv w:val="1"/>
      <w:marLeft w:val="0"/>
      <w:marRight w:val="0"/>
      <w:marTop w:val="0"/>
      <w:marBottom w:val="0"/>
      <w:divBdr>
        <w:top w:val="none" w:sz="0" w:space="0" w:color="auto"/>
        <w:left w:val="none" w:sz="0" w:space="0" w:color="auto"/>
        <w:bottom w:val="none" w:sz="0" w:space="0" w:color="auto"/>
        <w:right w:val="none" w:sz="0" w:space="0" w:color="auto"/>
      </w:divBdr>
    </w:div>
    <w:div w:id="1518151427">
      <w:bodyDiv w:val="1"/>
      <w:marLeft w:val="0"/>
      <w:marRight w:val="0"/>
      <w:marTop w:val="0"/>
      <w:marBottom w:val="0"/>
      <w:divBdr>
        <w:top w:val="none" w:sz="0" w:space="0" w:color="auto"/>
        <w:left w:val="none" w:sz="0" w:space="0" w:color="auto"/>
        <w:bottom w:val="none" w:sz="0" w:space="0" w:color="auto"/>
        <w:right w:val="none" w:sz="0" w:space="0" w:color="auto"/>
      </w:divBdr>
    </w:div>
    <w:div w:id="1518151609">
      <w:bodyDiv w:val="1"/>
      <w:marLeft w:val="0"/>
      <w:marRight w:val="0"/>
      <w:marTop w:val="0"/>
      <w:marBottom w:val="0"/>
      <w:divBdr>
        <w:top w:val="none" w:sz="0" w:space="0" w:color="auto"/>
        <w:left w:val="none" w:sz="0" w:space="0" w:color="auto"/>
        <w:bottom w:val="none" w:sz="0" w:space="0" w:color="auto"/>
        <w:right w:val="none" w:sz="0" w:space="0" w:color="auto"/>
      </w:divBdr>
    </w:div>
    <w:div w:id="1518226376">
      <w:bodyDiv w:val="1"/>
      <w:marLeft w:val="0"/>
      <w:marRight w:val="0"/>
      <w:marTop w:val="0"/>
      <w:marBottom w:val="0"/>
      <w:divBdr>
        <w:top w:val="none" w:sz="0" w:space="0" w:color="auto"/>
        <w:left w:val="none" w:sz="0" w:space="0" w:color="auto"/>
        <w:bottom w:val="none" w:sz="0" w:space="0" w:color="auto"/>
        <w:right w:val="none" w:sz="0" w:space="0" w:color="auto"/>
      </w:divBdr>
    </w:div>
    <w:div w:id="1518228865">
      <w:bodyDiv w:val="1"/>
      <w:marLeft w:val="0"/>
      <w:marRight w:val="0"/>
      <w:marTop w:val="0"/>
      <w:marBottom w:val="0"/>
      <w:divBdr>
        <w:top w:val="none" w:sz="0" w:space="0" w:color="auto"/>
        <w:left w:val="none" w:sz="0" w:space="0" w:color="auto"/>
        <w:bottom w:val="none" w:sz="0" w:space="0" w:color="auto"/>
        <w:right w:val="none" w:sz="0" w:space="0" w:color="auto"/>
      </w:divBdr>
    </w:div>
    <w:div w:id="1518233963">
      <w:bodyDiv w:val="1"/>
      <w:marLeft w:val="0"/>
      <w:marRight w:val="0"/>
      <w:marTop w:val="0"/>
      <w:marBottom w:val="0"/>
      <w:divBdr>
        <w:top w:val="none" w:sz="0" w:space="0" w:color="auto"/>
        <w:left w:val="none" w:sz="0" w:space="0" w:color="auto"/>
        <w:bottom w:val="none" w:sz="0" w:space="0" w:color="auto"/>
        <w:right w:val="none" w:sz="0" w:space="0" w:color="auto"/>
      </w:divBdr>
    </w:div>
    <w:div w:id="1518276448">
      <w:bodyDiv w:val="1"/>
      <w:marLeft w:val="0"/>
      <w:marRight w:val="0"/>
      <w:marTop w:val="0"/>
      <w:marBottom w:val="0"/>
      <w:divBdr>
        <w:top w:val="none" w:sz="0" w:space="0" w:color="auto"/>
        <w:left w:val="none" w:sz="0" w:space="0" w:color="auto"/>
        <w:bottom w:val="none" w:sz="0" w:space="0" w:color="auto"/>
        <w:right w:val="none" w:sz="0" w:space="0" w:color="auto"/>
      </w:divBdr>
    </w:div>
    <w:div w:id="1518346135">
      <w:bodyDiv w:val="1"/>
      <w:marLeft w:val="0"/>
      <w:marRight w:val="0"/>
      <w:marTop w:val="0"/>
      <w:marBottom w:val="0"/>
      <w:divBdr>
        <w:top w:val="none" w:sz="0" w:space="0" w:color="auto"/>
        <w:left w:val="none" w:sz="0" w:space="0" w:color="auto"/>
        <w:bottom w:val="none" w:sz="0" w:space="0" w:color="auto"/>
        <w:right w:val="none" w:sz="0" w:space="0" w:color="auto"/>
      </w:divBdr>
    </w:div>
    <w:div w:id="1518426787">
      <w:bodyDiv w:val="1"/>
      <w:marLeft w:val="0"/>
      <w:marRight w:val="0"/>
      <w:marTop w:val="0"/>
      <w:marBottom w:val="0"/>
      <w:divBdr>
        <w:top w:val="none" w:sz="0" w:space="0" w:color="auto"/>
        <w:left w:val="none" w:sz="0" w:space="0" w:color="auto"/>
        <w:bottom w:val="none" w:sz="0" w:space="0" w:color="auto"/>
        <w:right w:val="none" w:sz="0" w:space="0" w:color="auto"/>
      </w:divBdr>
    </w:div>
    <w:div w:id="1518495083">
      <w:bodyDiv w:val="1"/>
      <w:marLeft w:val="0"/>
      <w:marRight w:val="0"/>
      <w:marTop w:val="0"/>
      <w:marBottom w:val="0"/>
      <w:divBdr>
        <w:top w:val="none" w:sz="0" w:space="0" w:color="auto"/>
        <w:left w:val="none" w:sz="0" w:space="0" w:color="auto"/>
        <w:bottom w:val="none" w:sz="0" w:space="0" w:color="auto"/>
        <w:right w:val="none" w:sz="0" w:space="0" w:color="auto"/>
      </w:divBdr>
    </w:div>
    <w:div w:id="1518498261">
      <w:bodyDiv w:val="1"/>
      <w:marLeft w:val="0"/>
      <w:marRight w:val="0"/>
      <w:marTop w:val="0"/>
      <w:marBottom w:val="0"/>
      <w:divBdr>
        <w:top w:val="none" w:sz="0" w:space="0" w:color="auto"/>
        <w:left w:val="none" w:sz="0" w:space="0" w:color="auto"/>
        <w:bottom w:val="none" w:sz="0" w:space="0" w:color="auto"/>
        <w:right w:val="none" w:sz="0" w:space="0" w:color="auto"/>
      </w:divBdr>
    </w:div>
    <w:div w:id="1518546384">
      <w:bodyDiv w:val="1"/>
      <w:marLeft w:val="0"/>
      <w:marRight w:val="0"/>
      <w:marTop w:val="0"/>
      <w:marBottom w:val="0"/>
      <w:divBdr>
        <w:top w:val="none" w:sz="0" w:space="0" w:color="auto"/>
        <w:left w:val="none" w:sz="0" w:space="0" w:color="auto"/>
        <w:bottom w:val="none" w:sz="0" w:space="0" w:color="auto"/>
        <w:right w:val="none" w:sz="0" w:space="0" w:color="auto"/>
      </w:divBdr>
    </w:div>
    <w:div w:id="1518613321">
      <w:bodyDiv w:val="1"/>
      <w:marLeft w:val="0"/>
      <w:marRight w:val="0"/>
      <w:marTop w:val="0"/>
      <w:marBottom w:val="0"/>
      <w:divBdr>
        <w:top w:val="none" w:sz="0" w:space="0" w:color="auto"/>
        <w:left w:val="none" w:sz="0" w:space="0" w:color="auto"/>
        <w:bottom w:val="none" w:sz="0" w:space="0" w:color="auto"/>
        <w:right w:val="none" w:sz="0" w:space="0" w:color="auto"/>
      </w:divBdr>
    </w:div>
    <w:div w:id="1518615222">
      <w:bodyDiv w:val="1"/>
      <w:marLeft w:val="0"/>
      <w:marRight w:val="0"/>
      <w:marTop w:val="0"/>
      <w:marBottom w:val="0"/>
      <w:divBdr>
        <w:top w:val="none" w:sz="0" w:space="0" w:color="auto"/>
        <w:left w:val="none" w:sz="0" w:space="0" w:color="auto"/>
        <w:bottom w:val="none" w:sz="0" w:space="0" w:color="auto"/>
        <w:right w:val="none" w:sz="0" w:space="0" w:color="auto"/>
      </w:divBdr>
    </w:div>
    <w:div w:id="1518616246">
      <w:bodyDiv w:val="1"/>
      <w:marLeft w:val="0"/>
      <w:marRight w:val="0"/>
      <w:marTop w:val="0"/>
      <w:marBottom w:val="0"/>
      <w:divBdr>
        <w:top w:val="none" w:sz="0" w:space="0" w:color="auto"/>
        <w:left w:val="none" w:sz="0" w:space="0" w:color="auto"/>
        <w:bottom w:val="none" w:sz="0" w:space="0" w:color="auto"/>
        <w:right w:val="none" w:sz="0" w:space="0" w:color="auto"/>
      </w:divBdr>
    </w:div>
    <w:div w:id="1518622163">
      <w:bodyDiv w:val="1"/>
      <w:marLeft w:val="0"/>
      <w:marRight w:val="0"/>
      <w:marTop w:val="0"/>
      <w:marBottom w:val="0"/>
      <w:divBdr>
        <w:top w:val="none" w:sz="0" w:space="0" w:color="auto"/>
        <w:left w:val="none" w:sz="0" w:space="0" w:color="auto"/>
        <w:bottom w:val="none" w:sz="0" w:space="0" w:color="auto"/>
        <w:right w:val="none" w:sz="0" w:space="0" w:color="auto"/>
      </w:divBdr>
    </w:div>
    <w:div w:id="1518733712">
      <w:bodyDiv w:val="1"/>
      <w:marLeft w:val="0"/>
      <w:marRight w:val="0"/>
      <w:marTop w:val="0"/>
      <w:marBottom w:val="0"/>
      <w:divBdr>
        <w:top w:val="none" w:sz="0" w:space="0" w:color="auto"/>
        <w:left w:val="none" w:sz="0" w:space="0" w:color="auto"/>
        <w:bottom w:val="none" w:sz="0" w:space="0" w:color="auto"/>
        <w:right w:val="none" w:sz="0" w:space="0" w:color="auto"/>
      </w:divBdr>
    </w:div>
    <w:div w:id="1518807987">
      <w:bodyDiv w:val="1"/>
      <w:marLeft w:val="0"/>
      <w:marRight w:val="0"/>
      <w:marTop w:val="0"/>
      <w:marBottom w:val="0"/>
      <w:divBdr>
        <w:top w:val="none" w:sz="0" w:space="0" w:color="auto"/>
        <w:left w:val="none" w:sz="0" w:space="0" w:color="auto"/>
        <w:bottom w:val="none" w:sz="0" w:space="0" w:color="auto"/>
        <w:right w:val="none" w:sz="0" w:space="0" w:color="auto"/>
      </w:divBdr>
    </w:div>
    <w:div w:id="1518813124">
      <w:bodyDiv w:val="1"/>
      <w:marLeft w:val="0"/>
      <w:marRight w:val="0"/>
      <w:marTop w:val="0"/>
      <w:marBottom w:val="0"/>
      <w:divBdr>
        <w:top w:val="none" w:sz="0" w:space="0" w:color="auto"/>
        <w:left w:val="none" w:sz="0" w:space="0" w:color="auto"/>
        <w:bottom w:val="none" w:sz="0" w:space="0" w:color="auto"/>
        <w:right w:val="none" w:sz="0" w:space="0" w:color="auto"/>
      </w:divBdr>
    </w:div>
    <w:div w:id="1518890940">
      <w:bodyDiv w:val="1"/>
      <w:marLeft w:val="0"/>
      <w:marRight w:val="0"/>
      <w:marTop w:val="0"/>
      <w:marBottom w:val="0"/>
      <w:divBdr>
        <w:top w:val="none" w:sz="0" w:space="0" w:color="auto"/>
        <w:left w:val="none" w:sz="0" w:space="0" w:color="auto"/>
        <w:bottom w:val="none" w:sz="0" w:space="0" w:color="auto"/>
        <w:right w:val="none" w:sz="0" w:space="0" w:color="auto"/>
      </w:divBdr>
    </w:div>
    <w:div w:id="1519151241">
      <w:bodyDiv w:val="1"/>
      <w:marLeft w:val="0"/>
      <w:marRight w:val="0"/>
      <w:marTop w:val="0"/>
      <w:marBottom w:val="0"/>
      <w:divBdr>
        <w:top w:val="none" w:sz="0" w:space="0" w:color="auto"/>
        <w:left w:val="none" w:sz="0" w:space="0" w:color="auto"/>
        <w:bottom w:val="none" w:sz="0" w:space="0" w:color="auto"/>
        <w:right w:val="none" w:sz="0" w:space="0" w:color="auto"/>
      </w:divBdr>
    </w:div>
    <w:div w:id="1519276320">
      <w:bodyDiv w:val="1"/>
      <w:marLeft w:val="0"/>
      <w:marRight w:val="0"/>
      <w:marTop w:val="0"/>
      <w:marBottom w:val="0"/>
      <w:divBdr>
        <w:top w:val="none" w:sz="0" w:space="0" w:color="auto"/>
        <w:left w:val="none" w:sz="0" w:space="0" w:color="auto"/>
        <w:bottom w:val="none" w:sz="0" w:space="0" w:color="auto"/>
        <w:right w:val="none" w:sz="0" w:space="0" w:color="auto"/>
      </w:divBdr>
    </w:div>
    <w:div w:id="1519345144">
      <w:bodyDiv w:val="1"/>
      <w:marLeft w:val="0"/>
      <w:marRight w:val="0"/>
      <w:marTop w:val="0"/>
      <w:marBottom w:val="0"/>
      <w:divBdr>
        <w:top w:val="none" w:sz="0" w:space="0" w:color="auto"/>
        <w:left w:val="none" w:sz="0" w:space="0" w:color="auto"/>
        <w:bottom w:val="none" w:sz="0" w:space="0" w:color="auto"/>
        <w:right w:val="none" w:sz="0" w:space="0" w:color="auto"/>
      </w:divBdr>
    </w:div>
    <w:div w:id="1519349659">
      <w:bodyDiv w:val="1"/>
      <w:marLeft w:val="0"/>
      <w:marRight w:val="0"/>
      <w:marTop w:val="0"/>
      <w:marBottom w:val="0"/>
      <w:divBdr>
        <w:top w:val="none" w:sz="0" w:space="0" w:color="auto"/>
        <w:left w:val="none" w:sz="0" w:space="0" w:color="auto"/>
        <w:bottom w:val="none" w:sz="0" w:space="0" w:color="auto"/>
        <w:right w:val="none" w:sz="0" w:space="0" w:color="auto"/>
      </w:divBdr>
    </w:div>
    <w:div w:id="1519463914">
      <w:bodyDiv w:val="1"/>
      <w:marLeft w:val="0"/>
      <w:marRight w:val="0"/>
      <w:marTop w:val="0"/>
      <w:marBottom w:val="0"/>
      <w:divBdr>
        <w:top w:val="none" w:sz="0" w:space="0" w:color="auto"/>
        <w:left w:val="none" w:sz="0" w:space="0" w:color="auto"/>
        <w:bottom w:val="none" w:sz="0" w:space="0" w:color="auto"/>
        <w:right w:val="none" w:sz="0" w:space="0" w:color="auto"/>
      </w:divBdr>
    </w:div>
    <w:div w:id="1519541268">
      <w:bodyDiv w:val="1"/>
      <w:marLeft w:val="0"/>
      <w:marRight w:val="0"/>
      <w:marTop w:val="0"/>
      <w:marBottom w:val="0"/>
      <w:divBdr>
        <w:top w:val="none" w:sz="0" w:space="0" w:color="auto"/>
        <w:left w:val="none" w:sz="0" w:space="0" w:color="auto"/>
        <w:bottom w:val="none" w:sz="0" w:space="0" w:color="auto"/>
        <w:right w:val="none" w:sz="0" w:space="0" w:color="auto"/>
      </w:divBdr>
    </w:div>
    <w:div w:id="1519587901">
      <w:bodyDiv w:val="1"/>
      <w:marLeft w:val="0"/>
      <w:marRight w:val="0"/>
      <w:marTop w:val="0"/>
      <w:marBottom w:val="0"/>
      <w:divBdr>
        <w:top w:val="none" w:sz="0" w:space="0" w:color="auto"/>
        <w:left w:val="none" w:sz="0" w:space="0" w:color="auto"/>
        <w:bottom w:val="none" w:sz="0" w:space="0" w:color="auto"/>
        <w:right w:val="none" w:sz="0" w:space="0" w:color="auto"/>
      </w:divBdr>
    </w:div>
    <w:div w:id="1519733861">
      <w:bodyDiv w:val="1"/>
      <w:marLeft w:val="0"/>
      <w:marRight w:val="0"/>
      <w:marTop w:val="0"/>
      <w:marBottom w:val="0"/>
      <w:divBdr>
        <w:top w:val="none" w:sz="0" w:space="0" w:color="auto"/>
        <w:left w:val="none" w:sz="0" w:space="0" w:color="auto"/>
        <w:bottom w:val="none" w:sz="0" w:space="0" w:color="auto"/>
        <w:right w:val="none" w:sz="0" w:space="0" w:color="auto"/>
      </w:divBdr>
    </w:div>
    <w:div w:id="1519738888">
      <w:bodyDiv w:val="1"/>
      <w:marLeft w:val="0"/>
      <w:marRight w:val="0"/>
      <w:marTop w:val="0"/>
      <w:marBottom w:val="0"/>
      <w:divBdr>
        <w:top w:val="none" w:sz="0" w:space="0" w:color="auto"/>
        <w:left w:val="none" w:sz="0" w:space="0" w:color="auto"/>
        <w:bottom w:val="none" w:sz="0" w:space="0" w:color="auto"/>
        <w:right w:val="none" w:sz="0" w:space="0" w:color="auto"/>
      </w:divBdr>
    </w:div>
    <w:div w:id="1519739287">
      <w:bodyDiv w:val="1"/>
      <w:marLeft w:val="0"/>
      <w:marRight w:val="0"/>
      <w:marTop w:val="0"/>
      <w:marBottom w:val="0"/>
      <w:divBdr>
        <w:top w:val="none" w:sz="0" w:space="0" w:color="auto"/>
        <w:left w:val="none" w:sz="0" w:space="0" w:color="auto"/>
        <w:bottom w:val="none" w:sz="0" w:space="0" w:color="auto"/>
        <w:right w:val="none" w:sz="0" w:space="0" w:color="auto"/>
      </w:divBdr>
    </w:div>
    <w:div w:id="1519806619">
      <w:bodyDiv w:val="1"/>
      <w:marLeft w:val="0"/>
      <w:marRight w:val="0"/>
      <w:marTop w:val="0"/>
      <w:marBottom w:val="0"/>
      <w:divBdr>
        <w:top w:val="none" w:sz="0" w:space="0" w:color="auto"/>
        <w:left w:val="none" w:sz="0" w:space="0" w:color="auto"/>
        <w:bottom w:val="none" w:sz="0" w:space="0" w:color="auto"/>
        <w:right w:val="none" w:sz="0" w:space="0" w:color="auto"/>
      </w:divBdr>
    </w:div>
    <w:div w:id="1519854286">
      <w:bodyDiv w:val="1"/>
      <w:marLeft w:val="0"/>
      <w:marRight w:val="0"/>
      <w:marTop w:val="0"/>
      <w:marBottom w:val="0"/>
      <w:divBdr>
        <w:top w:val="none" w:sz="0" w:space="0" w:color="auto"/>
        <w:left w:val="none" w:sz="0" w:space="0" w:color="auto"/>
        <w:bottom w:val="none" w:sz="0" w:space="0" w:color="auto"/>
        <w:right w:val="none" w:sz="0" w:space="0" w:color="auto"/>
      </w:divBdr>
    </w:div>
    <w:div w:id="1519999447">
      <w:bodyDiv w:val="1"/>
      <w:marLeft w:val="0"/>
      <w:marRight w:val="0"/>
      <w:marTop w:val="0"/>
      <w:marBottom w:val="0"/>
      <w:divBdr>
        <w:top w:val="none" w:sz="0" w:space="0" w:color="auto"/>
        <w:left w:val="none" w:sz="0" w:space="0" w:color="auto"/>
        <w:bottom w:val="none" w:sz="0" w:space="0" w:color="auto"/>
        <w:right w:val="none" w:sz="0" w:space="0" w:color="auto"/>
      </w:divBdr>
    </w:div>
    <w:div w:id="1519999784">
      <w:bodyDiv w:val="1"/>
      <w:marLeft w:val="0"/>
      <w:marRight w:val="0"/>
      <w:marTop w:val="0"/>
      <w:marBottom w:val="0"/>
      <w:divBdr>
        <w:top w:val="none" w:sz="0" w:space="0" w:color="auto"/>
        <w:left w:val="none" w:sz="0" w:space="0" w:color="auto"/>
        <w:bottom w:val="none" w:sz="0" w:space="0" w:color="auto"/>
        <w:right w:val="none" w:sz="0" w:space="0" w:color="auto"/>
      </w:divBdr>
    </w:div>
    <w:div w:id="1520042035">
      <w:bodyDiv w:val="1"/>
      <w:marLeft w:val="0"/>
      <w:marRight w:val="0"/>
      <w:marTop w:val="0"/>
      <w:marBottom w:val="0"/>
      <w:divBdr>
        <w:top w:val="none" w:sz="0" w:space="0" w:color="auto"/>
        <w:left w:val="none" w:sz="0" w:space="0" w:color="auto"/>
        <w:bottom w:val="none" w:sz="0" w:space="0" w:color="auto"/>
        <w:right w:val="none" w:sz="0" w:space="0" w:color="auto"/>
      </w:divBdr>
    </w:div>
    <w:div w:id="1520046067">
      <w:bodyDiv w:val="1"/>
      <w:marLeft w:val="0"/>
      <w:marRight w:val="0"/>
      <w:marTop w:val="0"/>
      <w:marBottom w:val="0"/>
      <w:divBdr>
        <w:top w:val="none" w:sz="0" w:space="0" w:color="auto"/>
        <w:left w:val="none" w:sz="0" w:space="0" w:color="auto"/>
        <w:bottom w:val="none" w:sz="0" w:space="0" w:color="auto"/>
        <w:right w:val="none" w:sz="0" w:space="0" w:color="auto"/>
      </w:divBdr>
    </w:div>
    <w:div w:id="1520241923">
      <w:bodyDiv w:val="1"/>
      <w:marLeft w:val="0"/>
      <w:marRight w:val="0"/>
      <w:marTop w:val="0"/>
      <w:marBottom w:val="0"/>
      <w:divBdr>
        <w:top w:val="none" w:sz="0" w:space="0" w:color="auto"/>
        <w:left w:val="none" w:sz="0" w:space="0" w:color="auto"/>
        <w:bottom w:val="none" w:sz="0" w:space="0" w:color="auto"/>
        <w:right w:val="none" w:sz="0" w:space="0" w:color="auto"/>
      </w:divBdr>
    </w:div>
    <w:div w:id="1520267980">
      <w:bodyDiv w:val="1"/>
      <w:marLeft w:val="0"/>
      <w:marRight w:val="0"/>
      <w:marTop w:val="0"/>
      <w:marBottom w:val="0"/>
      <w:divBdr>
        <w:top w:val="none" w:sz="0" w:space="0" w:color="auto"/>
        <w:left w:val="none" w:sz="0" w:space="0" w:color="auto"/>
        <w:bottom w:val="none" w:sz="0" w:space="0" w:color="auto"/>
        <w:right w:val="none" w:sz="0" w:space="0" w:color="auto"/>
      </w:divBdr>
    </w:div>
    <w:div w:id="1520466642">
      <w:bodyDiv w:val="1"/>
      <w:marLeft w:val="0"/>
      <w:marRight w:val="0"/>
      <w:marTop w:val="0"/>
      <w:marBottom w:val="0"/>
      <w:divBdr>
        <w:top w:val="none" w:sz="0" w:space="0" w:color="auto"/>
        <w:left w:val="none" w:sz="0" w:space="0" w:color="auto"/>
        <w:bottom w:val="none" w:sz="0" w:space="0" w:color="auto"/>
        <w:right w:val="none" w:sz="0" w:space="0" w:color="auto"/>
      </w:divBdr>
    </w:div>
    <w:div w:id="1520504850">
      <w:bodyDiv w:val="1"/>
      <w:marLeft w:val="0"/>
      <w:marRight w:val="0"/>
      <w:marTop w:val="0"/>
      <w:marBottom w:val="0"/>
      <w:divBdr>
        <w:top w:val="none" w:sz="0" w:space="0" w:color="auto"/>
        <w:left w:val="none" w:sz="0" w:space="0" w:color="auto"/>
        <w:bottom w:val="none" w:sz="0" w:space="0" w:color="auto"/>
        <w:right w:val="none" w:sz="0" w:space="0" w:color="auto"/>
      </w:divBdr>
    </w:div>
    <w:div w:id="1520507846">
      <w:bodyDiv w:val="1"/>
      <w:marLeft w:val="0"/>
      <w:marRight w:val="0"/>
      <w:marTop w:val="0"/>
      <w:marBottom w:val="0"/>
      <w:divBdr>
        <w:top w:val="none" w:sz="0" w:space="0" w:color="auto"/>
        <w:left w:val="none" w:sz="0" w:space="0" w:color="auto"/>
        <w:bottom w:val="none" w:sz="0" w:space="0" w:color="auto"/>
        <w:right w:val="none" w:sz="0" w:space="0" w:color="auto"/>
      </w:divBdr>
    </w:div>
    <w:div w:id="1520654952">
      <w:bodyDiv w:val="1"/>
      <w:marLeft w:val="0"/>
      <w:marRight w:val="0"/>
      <w:marTop w:val="0"/>
      <w:marBottom w:val="0"/>
      <w:divBdr>
        <w:top w:val="none" w:sz="0" w:space="0" w:color="auto"/>
        <w:left w:val="none" w:sz="0" w:space="0" w:color="auto"/>
        <w:bottom w:val="none" w:sz="0" w:space="0" w:color="auto"/>
        <w:right w:val="none" w:sz="0" w:space="0" w:color="auto"/>
      </w:divBdr>
    </w:div>
    <w:div w:id="1520655815">
      <w:bodyDiv w:val="1"/>
      <w:marLeft w:val="0"/>
      <w:marRight w:val="0"/>
      <w:marTop w:val="0"/>
      <w:marBottom w:val="0"/>
      <w:divBdr>
        <w:top w:val="none" w:sz="0" w:space="0" w:color="auto"/>
        <w:left w:val="none" w:sz="0" w:space="0" w:color="auto"/>
        <w:bottom w:val="none" w:sz="0" w:space="0" w:color="auto"/>
        <w:right w:val="none" w:sz="0" w:space="0" w:color="auto"/>
      </w:divBdr>
    </w:div>
    <w:div w:id="1520660237">
      <w:bodyDiv w:val="1"/>
      <w:marLeft w:val="0"/>
      <w:marRight w:val="0"/>
      <w:marTop w:val="0"/>
      <w:marBottom w:val="0"/>
      <w:divBdr>
        <w:top w:val="none" w:sz="0" w:space="0" w:color="auto"/>
        <w:left w:val="none" w:sz="0" w:space="0" w:color="auto"/>
        <w:bottom w:val="none" w:sz="0" w:space="0" w:color="auto"/>
        <w:right w:val="none" w:sz="0" w:space="0" w:color="auto"/>
      </w:divBdr>
    </w:div>
    <w:div w:id="1520660808">
      <w:bodyDiv w:val="1"/>
      <w:marLeft w:val="0"/>
      <w:marRight w:val="0"/>
      <w:marTop w:val="0"/>
      <w:marBottom w:val="0"/>
      <w:divBdr>
        <w:top w:val="none" w:sz="0" w:space="0" w:color="auto"/>
        <w:left w:val="none" w:sz="0" w:space="0" w:color="auto"/>
        <w:bottom w:val="none" w:sz="0" w:space="0" w:color="auto"/>
        <w:right w:val="none" w:sz="0" w:space="0" w:color="auto"/>
      </w:divBdr>
    </w:div>
    <w:div w:id="1520661447">
      <w:bodyDiv w:val="1"/>
      <w:marLeft w:val="0"/>
      <w:marRight w:val="0"/>
      <w:marTop w:val="0"/>
      <w:marBottom w:val="0"/>
      <w:divBdr>
        <w:top w:val="none" w:sz="0" w:space="0" w:color="auto"/>
        <w:left w:val="none" w:sz="0" w:space="0" w:color="auto"/>
        <w:bottom w:val="none" w:sz="0" w:space="0" w:color="auto"/>
        <w:right w:val="none" w:sz="0" w:space="0" w:color="auto"/>
      </w:divBdr>
    </w:div>
    <w:div w:id="1520661469">
      <w:bodyDiv w:val="1"/>
      <w:marLeft w:val="0"/>
      <w:marRight w:val="0"/>
      <w:marTop w:val="0"/>
      <w:marBottom w:val="0"/>
      <w:divBdr>
        <w:top w:val="none" w:sz="0" w:space="0" w:color="auto"/>
        <w:left w:val="none" w:sz="0" w:space="0" w:color="auto"/>
        <w:bottom w:val="none" w:sz="0" w:space="0" w:color="auto"/>
        <w:right w:val="none" w:sz="0" w:space="0" w:color="auto"/>
      </w:divBdr>
    </w:div>
    <w:div w:id="1520703355">
      <w:bodyDiv w:val="1"/>
      <w:marLeft w:val="0"/>
      <w:marRight w:val="0"/>
      <w:marTop w:val="0"/>
      <w:marBottom w:val="0"/>
      <w:divBdr>
        <w:top w:val="none" w:sz="0" w:space="0" w:color="auto"/>
        <w:left w:val="none" w:sz="0" w:space="0" w:color="auto"/>
        <w:bottom w:val="none" w:sz="0" w:space="0" w:color="auto"/>
        <w:right w:val="none" w:sz="0" w:space="0" w:color="auto"/>
      </w:divBdr>
    </w:div>
    <w:div w:id="1521237872">
      <w:bodyDiv w:val="1"/>
      <w:marLeft w:val="0"/>
      <w:marRight w:val="0"/>
      <w:marTop w:val="0"/>
      <w:marBottom w:val="0"/>
      <w:divBdr>
        <w:top w:val="none" w:sz="0" w:space="0" w:color="auto"/>
        <w:left w:val="none" w:sz="0" w:space="0" w:color="auto"/>
        <w:bottom w:val="none" w:sz="0" w:space="0" w:color="auto"/>
        <w:right w:val="none" w:sz="0" w:space="0" w:color="auto"/>
      </w:divBdr>
    </w:div>
    <w:div w:id="1521315983">
      <w:bodyDiv w:val="1"/>
      <w:marLeft w:val="0"/>
      <w:marRight w:val="0"/>
      <w:marTop w:val="0"/>
      <w:marBottom w:val="0"/>
      <w:divBdr>
        <w:top w:val="none" w:sz="0" w:space="0" w:color="auto"/>
        <w:left w:val="none" w:sz="0" w:space="0" w:color="auto"/>
        <w:bottom w:val="none" w:sz="0" w:space="0" w:color="auto"/>
        <w:right w:val="none" w:sz="0" w:space="0" w:color="auto"/>
      </w:divBdr>
    </w:div>
    <w:div w:id="1521354076">
      <w:bodyDiv w:val="1"/>
      <w:marLeft w:val="0"/>
      <w:marRight w:val="0"/>
      <w:marTop w:val="0"/>
      <w:marBottom w:val="0"/>
      <w:divBdr>
        <w:top w:val="none" w:sz="0" w:space="0" w:color="auto"/>
        <w:left w:val="none" w:sz="0" w:space="0" w:color="auto"/>
        <w:bottom w:val="none" w:sz="0" w:space="0" w:color="auto"/>
        <w:right w:val="none" w:sz="0" w:space="0" w:color="auto"/>
      </w:divBdr>
    </w:div>
    <w:div w:id="1521504974">
      <w:bodyDiv w:val="1"/>
      <w:marLeft w:val="0"/>
      <w:marRight w:val="0"/>
      <w:marTop w:val="0"/>
      <w:marBottom w:val="0"/>
      <w:divBdr>
        <w:top w:val="none" w:sz="0" w:space="0" w:color="auto"/>
        <w:left w:val="none" w:sz="0" w:space="0" w:color="auto"/>
        <w:bottom w:val="none" w:sz="0" w:space="0" w:color="auto"/>
        <w:right w:val="none" w:sz="0" w:space="0" w:color="auto"/>
      </w:divBdr>
    </w:div>
    <w:div w:id="1521510292">
      <w:bodyDiv w:val="1"/>
      <w:marLeft w:val="0"/>
      <w:marRight w:val="0"/>
      <w:marTop w:val="0"/>
      <w:marBottom w:val="0"/>
      <w:divBdr>
        <w:top w:val="none" w:sz="0" w:space="0" w:color="auto"/>
        <w:left w:val="none" w:sz="0" w:space="0" w:color="auto"/>
        <w:bottom w:val="none" w:sz="0" w:space="0" w:color="auto"/>
        <w:right w:val="none" w:sz="0" w:space="0" w:color="auto"/>
      </w:divBdr>
    </w:div>
    <w:div w:id="1521551937">
      <w:bodyDiv w:val="1"/>
      <w:marLeft w:val="0"/>
      <w:marRight w:val="0"/>
      <w:marTop w:val="0"/>
      <w:marBottom w:val="0"/>
      <w:divBdr>
        <w:top w:val="none" w:sz="0" w:space="0" w:color="auto"/>
        <w:left w:val="none" w:sz="0" w:space="0" w:color="auto"/>
        <w:bottom w:val="none" w:sz="0" w:space="0" w:color="auto"/>
        <w:right w:val="none" w:sz="0" w:space="0" w:color="auto"/>
      </w:divBdr>
    </w:div>
    <w:div w:id="1521625313">
      <w:bodyDiv w:val="1"/>
      <w:marLeft w:val="0"/>
      <w:marRight w:val="0"/>
      <w:marTop w:val="0"/>
      <w:marBottom w:val="0"/>
      <w:divBdr>
        <w:top w:val="none" w:sz="0" w:space="0" w:color="auto"/>
        <w:left w:val="none" w:sz="0" w:space="0" w:color="auto"/>
        <w:bottom w:val="none" w:sz="0" w:space="0" w:color="auto"/>
        <w:right w:val="none" w:sz="0" w:space="0" w:color="auto"/>
      </w:divBdr>
    </w:div>
    <w:div w:id="1521695790">
      <w:bodyDiv w:val="1"/>
      <w:marLeft w:val="0"/>
      <w:marRight w:val="0"/>
      <w:marTop w:val="0"/>
      <w:marBottom w:val="0"/>
      <w:divBdr>
        <w:top w:val="none" w:sz="0" w:space="0" w:color="auto"/>
        <w:left w:val="none" w:sz="0" w:space="0" w:color="auto"/>
        <w:bottom w:val="none" w:sz="0" w:space="0" w:color="auto"/>
        <w:right w:val="none" w:sz="0" w:space="0" w:color="auto"/>
      </w:divBdr>
    </w:div>
    <w:div w:id="1521771636">
      <w:bodyDiv w:val="1"/>
      <w:marLeft w:val="0"/>
      <w:marRight w:val="0"/>
      <w:marTop w:val="0"/>
      <w:marBottom w:val="0"/>
      <w:divBdr>
        <w:top w:val="none" w:sz="0" w:space="0" w:color="auto"/>
        <w:left w:val="none" w:sz="0" w:space="0" w:color="auto"/>
        <w:bottom w:val="none" w:sz="0" w:space="0" w:color="auto"/>
        <w:right w:val="none" w:sz="0" w:space="0" w:color="auto"/>
      </w:divBdr>
    </w:div>
    <w:div w:id="1521819495">
      <w:bodyDiv w:val="1"/>
      <w:marLeft w:val="0"/>
      <w:marRight w:val="0"/>
      <w:marTop w:val="0"/>
      <w:marBottom w:val="0"/>
      <w:divBdr>
        <w:top w:val="none" w:sz="0" w:space="0" w:color="auto"/>
        <w:left w:val="none" w:sz="0" w:space="0" w:color="auto"/>
        <w:bottom w:val="none" w:sz="0" w:space="0" w:color="auto"/>
        <w:right w:val="none" w:sz="0" w:space="0" w:color="auto"/>
      </w:divBdr>
    </w:div>
    <w:div w:id="1521893300">
      <w:bodyDiv w:val="1"/>
      <w:marLeft w:val="0"/>
      <w:marRight w:val="0"/>
      <w:marTop w:val="0"/>
      <w:marBottom w:val="0"/>
      <w:divBdr>
        <w:top w:val="none" w:sz="0" w:space="0" w:color="auto"/>
        <w:left w:val="none" w:sz="0" w:space="0" w:color="auto"/>
        <w:bottom w:val="none" w:sz="0" w:space="0" w:color="auto"/>
        <w:right w:val="none" w:sz="0" w:space="0" w:color="auto"/>
      </w:divBdr>
    </w:div>
    <w:div w:id="1521971483">
      <w:bodyDiv w:val="1"/>
      <w:marLeft w:val="0"/>
      <w:marRight w:val="0"/>
      <w:marTop w:val="0"/>
      <w:marBottom w:val="0"/>
      <w:divBdr>
        <w:top w:val="none" w:sz="0" w:space="0" w:color="auto"/>
        <w:left w:val="none" w:sz="0" w:space="0" w:color="auto"/>
        <w:bottom w:val="none" w:sz="0" w:space="0" w:color="auto"/>
        <w:right w:val="none" w:sz="0" w:space="0" w:color="auto"/>
      </w:divBdr>
    </w:div>
    <w:div w:id="1521972199">
      <w:bodyDiv w:val="1"/>
      <w:marLeft w:val="0"/>
      <w:marRight w:val="0"/>
      <w:marTop w:val="0"/>
      <w:marBottom w:val="0"/>
      <w:divBdr>
        <w:top w:val="none" w:sz="0" w:space="0" w:color="auto"/>
        <w:left w:val="none" w:sz="0" w:space="0" w:color="auto"/>
        <w:bottom w:val="none" w:sz="0" w:space="0" w:color="auto"/>
        <w:right w:val="none" w:sz="0" w:space="0" w:color="auto"/>
      </w:divBdr>
    </w:div>
    <w:div w:id="1521974019">
      <w:bodyDiv w:val="1"/>
      <w:marLeft w:val="0"/>
      <w:marRight w:val="0"/>
      <w:marTop w:val="0"/>
      <w:marBottom w:val="0"/>
      <w:divBdr>
        <w:top w:val="none" w:sz="0" w:space="0" w:color="auto"/>
        <w:left w:val="none" w:sz="0" w:space="0" w:color="auto"/>
        <w:bottom w:val="none" w:sz="0" w:space="0" w:color="auto"/>
        <w:right w:val="none" w:sz="0" w:space="0" w:color="auto"/>
      </w:divBdr>
    </w:div>
    <w:div w:id="1522010376">
      <w:bodyDiv w:val="1"/>
      <w:marLeft w:val="0"/>
      <w:marRight w:val="0"/>
      <w:marTop w:val="0"/>
      <w:marBottom w:val="0"/>
      <w:divBdr>
        <w:top w:val="none" w:sz="0" w:space="0" w:color="auto"/>
        <w:left w:val="none" w:sz="0" w:space="0" w:color="auto"/>
        <w:bottom w:val="none" w:sz="0" w:space="0" w:color="auto"/>
        <w:right w:val="none" w:sz="0" w:space="0" w:color="auto"/>
      </w:divBdr>
    </w:div>
    <w:div w:id="1522276192">
      <w:bodyDiv w:val="1"/>
      <w:marLeft w:val="0"/>
      <w:marRight w:val="0"/>
      <w:marTop w:val="0"/>
      <w:marBottom w:val="0"/>
      <w:divBdr>
        <w:top w:val="none" w:sz="0" w:space="0" w:color="auto"/>
        <w:left w:val="none" w:sz="0" w:space="0" w:color="auto"/>
        <w:bottom w:val="none" w:sz="0" w:space="0" w:color="auto"/>
        <w:right w:val="none" w:sz="0" w:space="0" w:color="auto"/>
      </w:divBdr>
    </w:div>
    <w:div w:id="1522477413">
      <w:bodyDiv w:val="1"/>
      <w:marLeft w:val="0"/>
      <w:marRight w:val="0"/>
      <w:marTop w:val="0"/>
      <w:marBottom w:val="0"/>
      <w:divBdr>
        <w:top w:val="none" w:sz="0" w:space="0" w:color="auto"/>
        <w:left w:val="none" w:sz="0" w:space="0" w:color="auto"/>
        <w:bottom w:val="none" w:sz="0" w:space="0" w:color="auto"/>
        <w:right w:val="none" w:sz="0" w:space="0" w:color="auto"/>
      </w:divBdr>
    </w:div>
    <w:div w:id="1522628143">
      <w:bodyDiv w:val="1"/>
      <w:marLeft w:val="0"/>
      <w:marRight w:val="0"/>
      <w:marTop w:val="0"/>
      <w:marBottom w:val="0"/>
      <w:divBdr>
        <w:top w:val="none" w:sz="0" w:space="0" w:color="auto"/>
        <w:left w:val="none" w:sz="0" w:space="0" w:color="auto"/>
        <w:bottom w:val="none" w:sz="0" w:space="0" w:color="auto"/>
        <w:right w:val="none" w:sz="0" w:space="0" w:color="auto"/>
      </w:divBdr>
    </w:div>
    <w:div w:id="1522745533">
      <w:bodyDiv w:val="1"/>
      <w:marLeft w:val="0"/>
      <w:marRight w:val="0"/>
      <w:marTop w:val="0"/>
      <w:marBottom w:val="0"/>
      <w:divBdr>
        <w:top w:val="none" w:sz="0" w:space="0" w:color="auto"/>
        <w:left w:val="none" w:sz="0" w:space="0" w:color="auto"/>
        <w:bottom w:val="none" w:sz="0" w:space="0" w:color="auto"/>
        <w:right w:val="none" w:sz="0" w:space="0" w:color="auto"/>
      </w:divBdr>
    </w:div>
    <w:div w:id="1522813708">
      <w:bodyDiv w:val="1"/>
      <w:marLeft w:val="0"/>
      <w:marRight w:val="0"/>
      <w:marTop w:val="0"/>
      <w:marBottom w:val="0"/>
      <w:divBdr>
        <w:top w:val="none" w:sz="0" w:space="0" w:color="auto"/>
        <w:left w:val="none" w:sz="0" w:space="0" w:color="auto"/>
        <w:bottom w:val="none" w:sz="0" w:space="0" w:color="auto"/>
        <w:right w:val="none" w:sz="0" w:space="0" w:color="auto"/>
      </w:divBdr>
    </w:div>
    <w:div w:id="1522816731">
      <w:bodyDiv w:val="1"/>
      <w:marLeft w:val="0"/>
      <w:marRight w:val="0"/>
      <w:marTop w:val="0"/>
      <w:marBottom w:val="0"/>
      <w:divBdr>
        <w:top w:val="none" w:sz="0" w:space="0" w:color="auto"/>
        <w:left w:val="none" w:sz="0" w:space="0" w:color="auto"/>
        <w:bottom w:val="none" w:sz="0" w:space="0" w:color="auto"/>
        <w:right w:val="none" w:sz="0" w:space="0" w:color="auto"/>
      </w:divBdr>
    </w:div>
    <w:div w:id="1522864212">
      <w:bodyDiv w:val="1"/>
      <w:marLeft w:val="0"/>
      <w:marRight w:val="0"/>
      <w:marTop w:val="0"/>
      <w:marBottom w:val="0"/>
      <w:divBdr>
        <w:top w:val="none" w:sz="0" w:space="0" w:color="auto"/>
        <w:left w:val="none" w:sz="0" w:space="0" w:color="auto"/>
        <w:bottom w:val="none" w:sz="0" w:space="0" w:color="auto"/>
        <w:right w:val="none" w:sz="0" w:space="0" w:color="auto"/>
      </w:divBdr>
    </w:div>
    <w:div w:id="1523008501">
      <w:bodyDiv w:val="1"/>
      <w:marLeft w:val="0"/>
      <w:marRight w:val="0"/>
      <w:marTop w:val="0"/>
      <w:marBottom w:val="0"/>
      <w:divBdr>
        <w:top w:val="none" w:sz="0" w:space="0" w:color="auto"/>
        <w:left w:val="none" w:sz="0" w:space="0" w:color="auto"/>
        <w:bottom w:val="none" w:sz="0" w:space="0" w:color="auto"/>
        <w:right w:val="none" w:sz="0" w:space="0" w:color="auto"/>
      </w:divBdr>
    </w:div>
    <w:div w:id="1523084155">
      <w:bodyDiv w:val="1"/>
      <w:marLeft w:val="0"/>
      <w:marRight w:val="0"/>
      <w:marTop w:val="0"/>
      <w:marBottom w:val="0"/>
      <w:divBdr>
        <w:top w:val="none" w:sz="0" w:space="0" w:color="auto"/>
        <w:left w:val="none" w:sz="0" w:space="0" w:color="auto"/>
        <w:bottom w:val="none" w:sz="0" w:space="0" w:color="auto"/>
        <w:right w:val="none" w:sz="0" w:space="0" w:color="auto"/>
      </w:divBdr>
    </w:div>
    <w:div w:id="1523132597">
      <w:bodyDiv w:val="1"/>
      <w:marLeft w:val="0"/>
      <w:marRight w:val="0"/>
      <w:marTop w:val="0"/>
      <w:marBottom w:val="0"/>
      <w:divBdr>
        <w:top w:val="none" w:sz="0" w:space="0" w:color="auto"/>
        <w:left w:val="none" w:sz="0" w:space="0" w:color="auto"/>
        <w:bottom w:val="none" w:sz="0" w:space="0" w:color="auto"/>
        <w:right w:val="none" w:sz="0" w:space="0" w:color="auto"/>
      </w:divBdr>
    </w:div>
    <w:div w:id="1523132679">
      <w:bodyDiv w:val="1"/>
      <w:marLeft w:val="0"/>
      <w:marRight w:val="0"/>
      <w:marTop w:val="0"/>
      <w:marBottom w:val="0"/>
      <w:divBdr>
        <w:top w:val="none" w:sz="0" w:space="0" w:color="auto"/>
        <w:left w:val="none" w:sz="0" w:space="0" w:color="auto"/>
        <w:bottom w:val="none" w:sz="0" w:space="0" w:color="auto"/>
        <w:right w:val="none" w:sz="0" w:space="0" w:color="auto"/>
      </w:divBdr>
    </w:div>
    <w:div w:id="1523207301">
      <w:bodyDiv w:val="1"/>
      <w:marLeft w:val="0"/>
      <w:marRight w:val="0"/>
      <w:marTop w:val="0"/>
      <w:marBottom w:val="0"/>
      <w:divBdr>
        <w:top w:val="none" w:sz="0" w:space="0" w:color="auto"/>
        <w:left w:val="none" w:sz="0" w:space="0" w:color="auto"/>
        <w:bottom w:val="none" w:sz="0" w:space="0" w:color="auto"/>
        <w:right w:val="none" w:sz="0" w:space="0" w:color="auto"/>
      </w:divBdr>
    </w:div>
    <w:div w:id="1523278862">
      <w:bodyDiv w:val="1"/>
      <w:marLeft w:val="0"/>
      <w:marRight w:val="0"/>
      <w:marTop w:val="0"/>
      <w:marBottom w:val="0"/>
      <w:divBdr>
        <w:top w:val="none" w:sz="0" w:space="0" w:color="auto"/>
        <w:left w:val="none" w:sz="0" w:space="0" w:color="auto"/>
        <w:bottom w:val="none" w:sz="0" w:space="0" w:color="auto"/>
        <w:right w:val="none" w:sz="0" w:space="0" w:color="auto"/>
      </w:divBdr>
    </w:div>
    <w:div w:id="1523400564">
      <w:bodyDiv w:val="1"/>
      <w:marLeft w:val="0"/>
      <w:marRight w:val="0"/>
      <w:marTop w:val="0"/>
      <w:marBottom w:val="0"/>
      <w:divBdr>
        <w:top w:val="none" w:sz="0" w:space="0" w:color="auto"/>
        <w:left w:val="none" w:sz="0" w:space="0" w:color="auto"/>
        <w:bottom w:val="none" w:sz="0" w:space="0" w:color="auto"/>
        <w:right w:val="none" w:sz="0" w:space="0" w:color="auto"/>
      </w:divBdr>
    </w:div>
    <w:div w:id="1523469714">
      <w:bodyDiv w:val="1"/>
      <w:marLeft w:val="0"/>
      <w:marRight w:val="0"/>
      <w:marTop w:val="0"/>
      <w:marBottom w:val="0"/>
      <w:divBdr>
        <w:top w:val="none" w:sz="0" w:space="0" w:color="auto"/>
        <w:left w:val="none" w:sz="0" w:space="0" w:color="auto"/>
        <w:bottom w:val="none" w:sz="0" w:space="0" w:color="auto"/>
        <w:right w:val="none" w:sz="0" w:space="0" w:color="auto"/>
      </w:divBdr>
    </w:div>
    <w:div w:id="1523471669">
      <w:bodyDiv w:val="1"/>
      <w:marLeft w:val="0"/>
      <w:marRight w:val="0"/>
      <w:marTop w:val="0"/>
      <w:marBottom w:val="0"/>
      <w:divBdr>
        <w:top w:val="none" w:sz="0" w:space="0" w:color="auto"/>
        <w:left w:val="none" w:sz="0" w:space="0" w:color="auto"/>
        <w:bottom w:val="none" w:sz="0" w:space="0" w:color="auto"/>
        <w:right w:val="none" w:sz="0" w:space="0" w:color="auto"/>
      </w:divBdr>
    </w:div>
    <w:div w:id="1523595074">
      <w:bodyDiv w:val="1"/>
      <w:marLeft w:val="0"/>
      <w:marRight w:val="0"/>
      <w:marTop w:val="0"/>
      <w:marBottom w:val="0"/>
      <w:divBdr>
        <w:top w:val="none" w:sz="0" w:space="0" w:color="auto"/>
        <w:left w:val="none" w:sz="0" w:space="0" w:color="auto"/>
        <w:bottom w:val="none" w:sz="0" w:space="0" w:color="auto"/>
        <w:right w:val="none" w:sz="0" w:space="0" w:color="auto"/>
      </w:divBdr>
    </w:div>
    <w:div w:id="1523859837">
      <w:bodyDiv w:val="1"/>
      <w:marLeft w:val="0"/>
      <w:marRight w:val="0"/>
      <w:marTop w:val="0"/>
      <w:marBottom w:val="0"/>
      <w:divBdr>
        <w:top w:val="none" w:sz="0" w:space="0" w:color="auto"/>
        <w:left w:val="none" w:sz="0" w:space="0" w:color="auto"/>
        <w:bottom w:val="none" w:sz="0" w:space="0" w:color="auto"/>
        <w:right w:val="none" w:sz="0" w:space="0" w:color="auto"/>
      </w:divBdr>
    </w:div>
    <w:div w:id="1523934673">
      <w:bodyDiv w:val="1"/>
      <w:marLeft w:val="0"/>
      <w:marRight w:val="0"/>
      <w:marTop w:val="0"/>
      <w:marBottom w:val="0"/>
      <w:divBdr>
        <w:top w:val="none" w:sz="0" w:space="0" w:color="auto"/>
        <w:left w:val="none" w:sz="0" w:space="0" w:color="auto"/>
        <w:bottom w:val="none" w:sz="0" w:space="0" w:color="auto"/>
        <w:right w:val="none" w:sz="0" w:space="0" w:color="auto"/>
      </w:divBdr>
    </w:div>
    <w:div w:id="1524322188">
      <w:bodyDiv w:val="1"/>
      <w:marLeft w:val="0"/>
      <w:marRight w:val="0"/>
      <w:marTop w:val="0"/>
      <w:marBottom w:val="0"/>
      <w:divBdr>
        <w:top w:val="none" w:sz="0" w:space="0" w:color="auto"/>
        <w:left w:val="none" w:sz="0" w:space="0" w:color="auto"/>
        <w:bottom w:val="none" w:sz="0" w:space="0" w:color="auto"/>
        <w:right w:val="none" w:sz="0" w:space="0" w:color="auto"/>
      </w:divBdr>
    </w:div>
    <w:div w:id="1524436658">
      <w:bodyDiv w:val="1"/>
      <w:marLeft w:val="0"/>
      <w:marRight w:val="0"/>
      <w:marTop w:val="0"/>
      <w:marBottom w:val="0"/>
      <w:divBdr>
        <w:top w:val="none" w:sz="0" w:space="0" w:color="auto"/>
        <w:left w:val="none" w:sz="0" w:space="0" w:color="auto"/>
        <w:bottom w:val="none" w:sz="0" w:space="0" w:color="auto"/>
        <w:right w:val="none" w:sz="0" w:space="0" w:color="auto"/>
      </w:divBdr>
    </w:div>
    <w:div w:id="1524587845">
      <w:bodyDiv w:val="1"/>
      <w:marLeft w:val="0"/>
      <w:marRight w:val="0"/>
      <w:marTop w:val="0"/>
      <w:marBottom w:val="0"/>
      <w:divBdr>
        <w:top w:val="none" w:sz="0" w:space="0" w:color="auto"/>
        <w:left w:val="none" w:sz="0" w:space="0" w:color="auto"/>
        <w:bottom w:val="none" w:sz="0" w:space="0" w:color="auto"/>
        <w:right w:val="none" w:sz="0" w:space="0" w:color="auto"/>
      </w:divBdr>
    </w:div>
    <w:div w:id="1524785948">
      <w:bodyDiv w:val="1"/>
      <w:marLeft w:val="0"/>
      <w:marRight w:val="0"/>
      <w:marTop w:val="0"/>
      <w:marBottom w:val="0"/>
      <w:divBdr>
        <w:top w:val="none" w:sz="0" w:space="0" w:color="auto"/>
        <w:left w:val="none" w:sz="0" w:space="0" w:color="auto"/>
        <w:bottom w:val="none" w:sz="0" w:space="0" w:color="auto"/>
        <w:right w:val="none" w:sz="0" w:space="0" w:color="auto"/>
      </w:divBdr>
    </w:div>
    <w:div w:id="1524899845">
      <w:bodyDiv w:val="1"/>
      <w:marLeft w:val="0"/>
      <w:marRight w:val="0"/>
      <w:marTop w:val="0"/>
      <w:marBottom w:val="0"/>
      <w:divBdr>
        <w:top w:val="none" w:sz="0" w:space="0" w:color="auto"/>
        <w:left w:val="none" w:sz="0" w:space="0" w:color="auto"/>
        <w:bottom w:val="none" w:sz="0" w:space="0" w:color="auto"/>
        <w:right w:val="none" w:sz="0" w:space="0" w:color="auto"/>
      </w:divBdr>
    </w:div>
    <w:div w:id="1524973577">
      <w:bodyDiv w:val="1"/>
      <w:marLeft w:val="0"/>
      <w:marRight w:val="0"/>
      <w:marTop w:val="0"/>
      <w:marBottom w:val="0"/>
      <w:divBdr>
        <w:top w:val="none" w:sz="0" w:space="0" w:color="auto"/>
        <w:left w:val="none" w:sz="0" w:space="0" w:color="auto"/>
        <w:bottom w:val="none" w:sz="0" w:space="0" w:color="auto"/>
        <w:right w:val="none" w:sz="0" w:space="0" w:color="auto"/>
      </w:divBdr>
    </w:div>
    <w:div w:id="1525052860">
      <w:bodyDiv w:val="1"/>
      <w:marLeft w:val="0"/>
      <w:marRight w:val="0"/>
      <w:marTop w:val="0"/>
      <w:marBottom w:val="0"/>
      <w:divBdr>
        <w:top w:val="none" w:sz="0" w:space="0" w:color="auto"/>
        <w:left w:val="none" w:sz="0" w:space="0" w:color="auto"/>
        <w:bottom w:val="none" w:sz="0" w:space="0" w:color="auto"/>
        <w:right w:val="none" w:sz="0" w:space="0" w:color="auto"/>
      </w:divBdr>
    </w:div>
    <w:div w:id="1525245575">
      <w:bodyDiv w:val="1"/>
      <w:marLeft w:val="0"/>
      <w:marRight w:val="0"/>
      <w:marTop w:val="0"/>
      <w:marBottom w:val="0"/>
      <w:divBdr>
        <w:top w:val="none" w:sz="0" w:space="0" w:color="auto"/>
        <w:left w:val="none" w:sz="0" w:space="0" w:color="auto"/>
        <w:bottom w:val="none" w:sz="0" w:space="0" w:color="auto"/>
        <w:right w:val="none" w:sz="0" w:space="0" w:color="auto"/>
      </w:divBdr>
    </w:div>
    <w:div w:id="1525292726">
      <w:bodyDiv w:val="1"/>
      <w:marLeft w:val="0"/>
      <w:marRight w:val="0"/>
      <w:marTop w:val="0"/>
      <w:marBottom w:val="0"/>
      <w:divBdr>
        <w:top w:val="none" w:sz="0" w:space="0" w:color="auto"/>
        <w:left w:val="none" w:sz="0" w:space="0" w:color="auto"/>
        <w:bottom w:val="none" w:sz="0" w:space="0" w:color="auto"/>
        <w:right w:val="none" w:sz="0" w:space="0" w:color="auto"/>
      </w:divBdr>
    </w:div>
    <w:div w:id="1525364798">
      <w:bodyDiv w:val="1"/>
      <w:marLeft w:val="0"/>
      <w:marRight w:val="0"/>
      <w:marTop w:val="0"/>
      <w:marBottom w:val="0"/>
      <w:divBdr>
        <w:top w:val="none" w:sz="0" w:space="0" w:color="auto"/>
        <w:left w:val="none" w:sz="0" w:space="0" w:color="auto"/>
        <w:bottom w:val="none" w:sz="0" w:space="0" w:color="auto"/>
        <w:right w:val="none" w:sz="0" w:space="0" w:color="auto"/>
      </w:divBdr>
    </w:div>
    <w:div w:id="1525441908">
      <w:bodyDiv w:val="1"/>
      <w:marLeft w:val="0"/>
      <w:marRight w:val="0"/>
      <w:marTop w:val="0"/>
      <w:marBottom w:val="0"/>
      <w:divBdr>
        <w:top w:val="none" w:sz="0" w:space="0" w:color="auto"/>
        <w:left w:val="none" w:sz="0" w:space="0" w:color="auto"/>
        <w:bottom w:val="none" w:sz="0" w:space="0" w:color="auto"/>
        <w:right w:val="none" w:sz="0" w:space="0" w:color="auto"/>
      </w:divBdr>
    </w:div>
    <w:div w:id="1525485412">
      <w:bodyDiv w:val="1"/>
      <w:marLeft w:val="0"/>
      <w:marRight w:val="0"/>
      <w:marTop w:val="0"/>
      <w:marBottom w:val="0"/>
      <w:divBdr>
        <w:top w:val="none" w:sz="0" w:space="0" w:color="auto"/>
        <w:left w:val="none" w:sz="0" w:space="0" w:color="auto"/>
        <w:bottom w:val="none" w:sz="0" w:space="0" w:color="auto"/>
        <w:right w:val="none" w:sz="0" w:space="0" w:color="auto"/>
      </w:divBdr>
    </w:div>
    <w:div w:id="1525636376">
      <w:bodyDiv w:val="1"/>
      <w:marLeft w:val="0"/>
      <w:marRight w:val="0"/>
      <w:marTop w:val="0"/>
      <w:marBottom w:val="0"/>
      <w:divBdr>
        <w:top w:val="none" w:sz="0" w:space="0" w:color="auto"/>
        <w:left w:val="none" w:sz="0" w:space="0" w:color="auto"/>
        <w:bottom w:val="none" w:sz="0" w:space="0" w:color="auto"/>
        <w:right w:val="none" w:sz="0" w:space="0" w:color="auto"/>
      </w:divBdr>
    </w:div>
    <w:div w:id="1525705873">
      <w:bodyDiv w:val="1"/>
      <w:marLeft w:val="0"/>
      <w:marRight w:val="0"/>
      <w:marTop w:val="0"/>
      <w:marBottom w:val="0"/>
      <w:divBdr>
        <w:top w:val="none" w:sz="0" w:space="0" w:color="auto"/>
        <w:left w:val="none" w:sz="0" w:space="0" w:color="auto"/>
        <w:bottom w:val="none" w:sz="0" w:space="0" w:color="auto"/>
        <w:right w:val="none" w:sz="0" w:space="0" w:color="auto"/>
      </w:divBdr>
    </w:div>
    <w:div w:id="1525706944">
      <w:bodyDiv w:val="1"/>
      <w:marLeft w:val="0"/>
      <w:marRight w:val="0"/>
      <w:marTop w:val="0"/>
      <w:marBottom w:val="0"/>
      <w:divBdr>
        <w:top w:val="none" w:sz="0" w:space="0" w:color="auto"/>
        <w:left w:val="none" w:sz="0" w:space="0" w:color="auto"/>
        <w:bottom w:val="none" w:sz="0" w:space="0" w:color="auto"/>
        <w:right w:val="none" w:sz="0" w:space="0" w:color="auto"/>
      </w:divBdr>
    </w:div>
    <w:div w:id="1525749604">
      <w:bodyDiv w:val="1"/>
      <w:marLeft w:val="0"/>
      <w:marRight w:val="0"/>
      <w:marTop w:val="0"/>
      <w:marBottom w:val="0"/>
      <w:divBdr>
        <w:top w:val="none" w:sz="0" w:space="0" w:color="auto"/>
        <w:left w:val="none" w:sz="0" w:space="0" w:color="auto"/>
        <w:bottom w:val="none" w:sz="0" w:space="0" w:color="auto"/>
        <w:right w:val="none" w:sz="0" w:space="0" w:color="auto"/>
      </w:divBdr>
    </w:div>
    <w:div w:id="1525821654">
      <w:bodyDiv w:val="1"/>
      <w:marLeft w:val="0"/>
      <w:marRight w:val="0"/>
      <w:marTop w:val="0"/>
      <w:marBottom w:val="0"/>
      <w:divBdr>
        <w:top w:val="none" w:sz="0" w:space="0" w:color="auto"/>
        <w:left w:val="none" w:sz="0" w:space="0" w:color="auto"/>
        <w:bottom w:val="none" w:sz="0" w:space="0" w:color="auto"/>
        <w:right w:val="none" w:sz="0" w:space="0" w:color="auto"/>
      </w:divBdr>
    </w:div>
    <w:div w:id="1525945385">
      <w:bodyDiv w:val="1"/>
      <w:marLeft w:val="0"/>
      <w:marRight w:val="0"/>
      <w:marTop w:val="0"/>
      <w:marBottom w:val="0"/>
      <w:divBdr>
        <w:top w:val="none" w:sz="0" w:space="0" w:color="auto"/>
        <w:left w:val="none" w:sz="0" w:space="0" w:color="auto"/>
        <w:bottom w:val="none" w:sz="0" w:space="0" w:color="auto"/>
        <w:right w:val="none" w:sz="0" w:space="0" w:color="auto"/>
      </w:divBdr>
    </w:div>
    <w:div w:id="1526017922">
      <w:bodyDiv w:val="1"/>
      <w:marLeft w:val="0"/>
      <w:marRight w:val="0"/>
      <w:marTop w:val="0"/>
      <w:marBottom w:val="0"/>
      <w:divBdr>
        <w:top w:val="none" w:sz="0" w:space="0" w:color="auto"/>
        <w:left w:val="none" w:sz="0" w:space="0" w:color="auto"/>
        <w:bottom w:val="none" w:sz="0" w:space="0" w:color="auto"/>
        <w:right w:val="none" w:sz="0" w:space="0" w:color="auto"/>
      </w:divBdr>
    </w:div>
    <w:div w:id="1526137605">
      <w:bodyDiv w:val="1"/>
      <w:marLeft w:val="0"/>
      <w:marRight w:val="0"/>
      <w:marTop w:val="0"/>
      <w:marBottom w:val="0"/>
      <w:divBdr>
        <w:top w:val="none" w:sz="0" w:space="0" w:color="auto"/>
        <w:left w:val="none" w:sz="0" w:space="0" w:color="auto"/>
        <w:bottom w:val="none" w:sz="0" w:space="0" w:color="auto"/>
        <w:right w:val="none" w:sz="0" w:space="0" w:color="auto"/>
      </w:divBdr>
    </w:div>
    <w:div w:id="1526213077">
      <w:bodyDiv w:val="1"/>
      <w:marLeft w:val="0"/>
      <w:marRight w:val="0"/>
      <w:marTop w:val="0"/>
      <w:marBottom w:val="0"/>
      <w:divBdr>
        <w:top w:val="none" w:sz="0" w:space="0" w:color="auto"/>
        <w:left w:val="none" w:sz="0" w:space="0" w:color="auto"/>
        <w:bottom w:val="none" w:sz="0" w:space="0" w:color="auto"/>
        <w:right w:val="none" w:sz="0" w:space="0" w:color="auto"/>
      </w:divBdr>
    </w:div>
    <w:div w:id="1526287900">
      <w:bodyDiv w:val="1"/>
      <w:marLeft w:val="0"/>
      <w:marRight w:val="0"/>
      <w:marTop w:val="0"/>
      <w:marBottom w:val="0"/>
      <w:divBdr>
        <w:top w:val="none" w:sz="0" w:space="0" w:color="auto"/>
        <w:left w:val="none" w:sz="0" w:space="0" w:color="auto"/>
        <w:bottom w:val="none" w:sz="0" w:space="0" w:color="auto"/>
        <w:right w:val="none" w:sz="0" w:space="0" w:color="auto"/>
      </w:divBdr>
    </w:div>
    <w:div w:id="1526291344">
      <w:bodyDiv w:val="1"/>
      <w:marLeft w:val="0"/>
      <w:marRight w:val="0"/>
      <w:marTop w:val="0"/>
      <w:marBottom w:val="0"/>
      <w:divBdr>
        <w:top w:val="none" w:sz="0" w:space="0" w:color="auto"/>
        <w:left w:val="none" w:sz="0" w:space="0" w:color="auto"/>
        <w:bottom w:val="none" w:sz="0" w:space="0" w:color="auto"/>
        <w:right w:val="none" w:sz="0" w:space="0" w:color="auto"/>
      </w:divBdr>
    </w:div>
    <w:div w:id="1526364285">
      <w:bodyDiv w:val="1"/>
      <w:marLeft w:val="0"/>
      <w:marRight w:val="0"/>
      <w:marTop w:val="0"/>
      <w:marBottom w:val="0"/>
      <w:divBdr>
        <w:top w:val="none" w:sz="0" w:space="0" w:color="auto"/>
        <w:left w:val="none" w:sz="0" w:space="0" w:color="auto"/>
        <w:bottom w:val="none" w:sz="0" w:space="0" w:color="auto"/>
        <w:right w:val="none" w:sz="0" w:space="0" w:color="auto"/>
      </w:divBdr>
    </w:div>
    <w:div w:id="1526408484">
      <w:bodyDiv w:val="1"/>
      <w:marLeft w:val="0"/>
      <w:marRight w:val="0"/>
      <w:marTop w:val="0"/>
      <w:marBottom w:val="0"/>
      <w:divBdr>
        <w:top w:val="none" w:sz="0" w:space="0" w:color="auto"/>
        <w:left w:val="none" w:sz="0" w:space="0" w:color="auto"/>
        <w:bottom w:val="none" w:sz="0" w:space="0" w:color="auto"/>
        <w:right w:val="none" w:sz="0" w:space="0" w:color="auto"/>
      </w:divBdr>
    </w:div>
    <w:div w:id="1526477772">
      <w:bodyDiv w:val="1"/>
      <w:marLeft w:val="0"/>
      <w:marRight w:val="0"/>
      <w:marTop w:val="0"/>
      <w:marBottom w:val="0"/>
      <w:divBdr>
        <w:top w:val="none" w:sz="0" w:space="0" w:color="auto"/>
        <w:left w:val="none" w:sz="0" w:space="0" w:color="auto"/>
        <w:bottom w:val="none" w:sz="0" w:space="0" w:color="auto"/>
        <w:right w:val="none" w:sz="0" w:space="0" w:color="auto"/>
      </w:divBdr>
    </w:div>
    <w:div w:id="1526477984">
      <w:bodyDiv w:val="1"/>
      <w:marLeft w:val="0"/>
      <w:marRight w:val="0"/>
      <w:marTop w:val="0"/>
      <w:marBottom w:val="0"/>
      <w:divBdr>
        <w:top w:val="none" w:sz="0" w:space="0" w:color="auto"/>
        <w:left w:val="none" w:sz="0" w:space="0" w:color="auto"/>
        <w:bottom w:val="none" w:sz="0" w:space="0" w:color="auto"/>
        <w:right w:val="none" w:sz="0" w:space="0" w:color="auto"/>
      </w:divBdr>
    </w:div>
    <w:div w:id="1526480302">
      <w:bodyDiv w:val="1"/>
      <w:marLeft w:val="0"/>
      <w:marRight w:val="0"/>
      <w:marTop w:val="0"/>
      <w:marBottom w:val="0"/>
      <w:divBdr>
        <w:top w:val="none" w:sz="0" w:space="0" w:color="auto"/>
        <w:left w:val="none" w:sz="0" w:space="0" w:color="auto"/>
        <w:bottom w:val="none" w:sz="0" w:space="0" w:color="auto"/>
        <w:right w:val="none" w:sz="0" w:space="0" w:color="auto"/>
      </w:divBdr>
    </w:div>
    <w:div w:id="1526482880">
      <w:bodyDiv w:val="1"/>
      <w:marLeft w:val="0"/>
      <w:marRight w:val="0"/>
      <w:marTop w:val="0"/>
      <w:marBottom w:val="0"/>
      <w:divBdr>
        <w:top w:val="none" w:sz="0" w:space="0" w:color="auto"/>
        <w:left w:val="none" w:sz="0" w:space="0" w:color="auto"/>
        <w:bottom w:val="none" w:sz="0" w:space="0" w:color="auto"/>
        <w:right w:val="none" w:sz="0" w:space="0" w:color="auto"/>
      </w:divBdr>
    </w:div>
    <w:div w:id="1526552442">
      <w:bodyDiv w:val="1"/>
      <w:marLeft w:val="0"/>
      <w:marRight w:val="0"/>
      <w:marTop w:val="0"/>
      <w:marBottom w:val="0"/>
      <w:divBdr>
        <w:top w:val="none" w:sz="0" w:space="0" w:color="auto"/>
        <w:left w:val="none" w:sz="0" w:space="0" w:color="auto"/>
        <w:bottom w:val="none" w:sz="0" w:space="0" w:color="auto"/>
        <w:right w:val="none" w:sz="0" w:space="0" w:color="auto"/>
      </w:divBdr>
    </w:div>
    <w:div w:id="1526554812">
      <w:bodyDiv w:val="1"/>
      <w:marLeft w:val="0"/>
      <w:marRight w:val="0"/>
      <w:marTop w:val="0"/>
      <w:marBottom w:val="0"/>
      <w:divBdr>
        <w:top w:val="none" w:sz="0" w:space="0" w:color="auto"/>
        <w:left w:val="none" w:sz="0" w:space="0" w:color="auto"/>
        <w:bottom w:val="none" w:sz="0" w:space="0" w:color="auto"/>
        <w:right w:val="none" w:sz="0" w:space="0" w:color="auto"/>
      </w:divBdr>
    </w:div>
    <w:div w:id="1526560020">
      <w:bodyDiv w:val="1"/>
      <w:marLeft w:val="0"/>
      <w:marRight w:val="0"/>
      <w:marTop w:val="0"/>
      <w:marBottom w:val="0"/>
      <w:divBdr>
        <w:top w:val="none" w:sz="0" w:space="0" w:color="auto"/>
        <w:left w:val="none" w:sz="0" w:space="0" w:color="auto"/>
        <w:bottom w:val="none" w:sz="0" w:space="0" w:color="auto"/>
        <w:right w:val="none" w:sz="0" w:space="0" w:color="auto"/>
      </w:divBdr>
    </w:div>
    <w:div w:id="1526627633">
      <w:bodyDiv w:val="1"/>
      <w:marLeft w:val="0"/>
      <w:marRight w:val="0"/>
      <w:marTop w:val="0"/>
      <w:marBottom w:val="0"/>
      <w:divBdr>
        <w:top w:val="none" w:sz="0" w:space="0" w:color="auto"/>
        <w:left w:val="none" w:sz="0" w:space="0" w:color="auto"/>
        <w:bottom w:val="none" w:sz="0" w:space="0" w:color="auto"/>
        <w:right w:val="none" w:sz="0" w:space="0" w:color="auto"/>
      </w:divBdr>
    </w:div>
    <w:div w:id="1526677057">
      <w:bodyDiv w:val="1"/>
      <w:marLeft w:val="0"/>
      <w:marRight w:val="0"/>
      <w:marTop w:val="0"/>
      <w:marBottom w:val="0"/>
      <w:divBdr>
        <w:top w:val="none" w:sz="0" w:space="0" w:color="auto"/>
        <w:left w:val="none" w:sz="0" w:space="0" w:color="auto"/>
        <w:bottom w:val="none" w:sz="0" w:space="0" w:color="auto"/>
        <w:right w:val="none" w:sz="0" w:space="0" w:color="auto"/>
      </w:divBdr>
    </w:div>
    <w:div w:id="1526747315">
      <w:bodyDiv w:val="1"/>
      <w:marLeft w:val="0"/>
      <w:marRight w:val="0"/>
      <w:marTop w:val="0"/>
      <w:marBottom w:val="0"/>
      <w:divBdr>
        <w:top w:val="none" w:sz="0" w:space="0" w:color="auto"/>
        <w:left w:val="none" w:sz="0" w:space="0" w:color="auto"/>
        <w:bottom w:val="none" w:sz="0" w:space="0" w:color="auto"/>
        <w:right w:val="none" w:sz="0" w:space="0" w:color="auto"/>
      </w:divBdr>
    </w:div>
    <w:div w:id="1526748967">
      <w:bodyDiv w:val="1"/>
      <w:marLeft w:val="0"/>
      <w:marRight w:val="0"/>
      <w:marTop w:val="0"/>
      <w:marBottom w:val="0"/>
      <w:divBdr>
        <w:top w:val="none" w:sz="0" w:space="0" w:color="auto"/>
        <w:left w:val="none" w:sz="0" w:space="0" w:color="auto"/>
        <w:bottom w:val="none" w:sz="0" w:space="0" w:color="auto"/>
        <w:right w:val="none" w:sz="0" w:space="0" w:color="auto"/>
      </w:divBdr>
    </w:div>
    <w:div w:id="1526795450">
      <w:bodyDiv w:val="1"/>
      <w:marLeft w:val="0"/>
      <w:marRight w:val="0"/>
      <w:marTop w:val="0"/>
      <w:marBottom w:val="0"/>
      <w:divBdr>
        <w:top w:val="none" w:sz="0" w:space="0" w:color="auto"/>
        <w:left w:val="none" w:sz="0" w:space="0" w:color="auto"/>
        <w:bottom w:val="none" w:sz="0" w:space="0" w:color="auto"/>
        <w:right w:val="none" w:sz="0" w:space="0" w:color="auto"/>
      </w:divBdr>
    </w:div>
    <w:div w:id="1526863740">
      <w:bodyDiv w:val="1"/>
      <w:marLeft w:val="0"/>
      <w:marRight w:val="0"/>
      <w:marTop w:val="0"/>
      <w:marBottom w:val="0"/>
      <w:divBdr>
        <w:top w:val="none" w:sz="0" w:space="0" w:color="auto"/>
        <w:left w:val="none" w:sz="0" w:space="0" w:color="auto"/>
        <w:bottom w:val="none" w:sz="0" w:space="0" w:color="auto"/>
        <w:right w:val="none" w:sz="0" w:space="0" w:color="auto"/>
      </w:divBdr>
    </w:div>
    <w:div w:id="1526868636">
      <w:bodyDiv w:val="1"/>
      <w:marLeft w:val="0"/>
      <w:marRight w:val="0"/>
      <w:marTop w:val="0"/>
      <w:marBottom w:val="0"/>
      <w:divBdr>
        <w:top w:val="none" w:sz="0" w:space="0" w:color="auto"/>
        <w:left w:val="none" w:sz="0" w:space="0" w:color="auto"/>
        <w:bottom w:val="none" w:sz="0" w:space="0" w:color="auto"/>
        <w:right w:val="none" w:sz="0" w:space="0" w:color="auto"/>
      </w:divBdr>
    </w:div>
    <w:div w:id="1526937751">
      <w:bodyDiv w:val="1"/>
      <w:marLeft w:val="0"/>
      <w:marRight w:val="0"/>
      <w:marTop w:val="0"/>
      <w:marBottom w:val="0"/>
      <w:divBdr>
        <w:top w:val="none" w:sz="0" w:space="0" w:color="auto"/>
        <w:left w:val="none" w:sz="0" w:space="0" w:color="auto"/>
        <w:bottom w:val="none" w:sz="0" w:space="0" w:color="auto"/>
        <w:right w:val="none" w:sz="0" w:space="0" w:color="auto"/>
      </w:divBdr>
    </w:div>
    <w:div w:id="1526989395">
      <w:bodyDiv w:val="1"/>
      <w:marLeft w:val="0"/>
      <w:marRight w:val="0"/>
      <w:marTop w:val="0"/>
      <w:marBottom w:val="0"/>
      <w:divBdr>
        <w:top w:val="none" w:sz="0" w:space="0" w:color="auto"/>
        <w:left w:val="none" w:sz="0" w:space="0" w:color="auto"/>
        <w:bottom w:val="none" w:sz="0" w:space="0" w:color="auto"/>
        <w:right w:val="none" w:sz="0" w:space="0" w:color="auto"/>
      </w:divBdr>
    </w:div>
    <w:div w:id="1527062784">
      <w:bodyDiv w:val="1"/>
      <w:marLeft w:val="0"/>
      <w:marRight w:val="0"/>
      <w:marTop w:val="0"/>
      <w:marBottom w:val="0"/>
      <w:divBdr>
        <w:top w:val="none" w:sz="0" w:space="0" w:color="auto"/>
        <w:left w:val="none" w:sz="0" w:space="0" w:color="auto"/>
        <w:bottom w:val="none" w:sz="0" w:space="0" w:color="auto"/>
        <w:right w:val="none" w:sz="0" w:space="0" w:color="auto"/>
      </w:divBdr>
    </w:div>
    <w:div w:id="1527139594">
      <w:bodyDiv w:val="1"/>
      <w:marLeft w:val="0"/>
      <w:marRight w:val="0"/>
      <w:marTop w:val="0"/>
      <w:marBottom w:val="0"/>
      <w:divBdr>
        <w:top w:val="none" w:sz="0" w:space="0" w:color="auto"/>
        <w:left w:val="none" w:sz="0" w:space="0" w:color="auto"/>
        <w:bottom w:val="none" w:sz="0" w:space="0" w:color="auto"/>
        <w:right w:val="none" w:sz="0" w:space="0" w:color="auto"/>
      </w:divBdr>
    </w:div>
    <w:div w:id="1527206956">
      <w:bodyDiv w:val="1"/>
      <w:marLeft w:val="0"/>
      <w:marRight w:val="0"/>
      <w:marTop w:val="0"/>
      <w:marBottom w:val="0"/>
      <w:divBdr>
        <w:top w:val="none" w:sz="0" w:space="0" w:color="auto"/>
        <w:left w:val="none" w:sz="0" w:space="0" w:color="auto"/>
        <w:bottom w:val="none" w:sz="0" w:space="0" w:color="auto"/>
        <w:right w:val="none" w:sz="0" w:space="0" w:color="auto"/>
      </w:divBdr>
    </w:div>
    <w:div w:id="1527208956">
      <w:bodyDiv w:val="1"/>
      <w:marLeft w:val="0"/>
      <w:marRight w:val="0"/>
      <w:marTop w:val="0"/>
      <w:marBottom w:val="0"/>
      <w:divBdr>
        <w:top w:val="none" w:sz="0" w:space="0" w:color="auto"/>
        <w:left w:val="none" w:sz="0" w:space="0" w:color="auto"/>
        <w:bottom w:val="none" w:sz="0" w:space="0" w:color="auto"/>
        <w:right w:val="none" w:sz="0" w:space="0" w:color="auto"/>
      </w:divBdr>
    </w:div>
    <w:div w:id="1527211177">
      <w:bodyDiv w:val="1"/>
      <w:marLeft w:val="0"/>
      <w:marRight w:val="0"/>
      <w:marTop w:val="0"/>
      <w:marBottom w:val="0"/>
      <w:divBdr>
        <w:top w:val="none" w:sz="0" w:space="0" w:color="auto"/>
        <w:left w:val="none" w:sz="0" w:space="0" w:color="auto"/>
        <w:bottom w:val="none" w:sz="0" w:space="0" w:color="auto"/>
        <w:right w:val="none" w:sz="0" w:space="0" w:color="auto"/>
      </w:divBdr>
    </w:div>
    <w:div w:id="1527406260">
      <w:bodyDiv w:val="1"/>
      <w:marLeft w:val="0"/>
      <w:marRight w:val="0"/>
      <w:marTop w:val="0"/>
      <w:marBottom w:val="0"/>
      <w:divBdr>
        <w:top w:val="none" w:sz="0" w:space="0" w:color="auto"/>
        <w:left w:val="none" w:sz="0" w:space="0" w:color="auto"/>
        <w:bottom w:val="none" w:sz="0" w:space="0" w:color="auto"/>
        <w:right w:val="none" w:sz="0" w:space="0" w:color="auto"/>
      </w:divBdr>
    </w:div>
    <w:div w:id="1527520997">
      <w:bodyDiv w:val="1"/>
      <w:marLeft w:val="0"/>
      <w:marRight w:val="0"/>
      <w:marTop w:val="0"/>
      <w:marBottom w:val="0"/>
      <w:divBdr>
        <w:top w:val="none" w:sz="0" w:space="0" w:color="auto"/>
        <w:left w:val="none" w:sz="0" w:space="0" w:color="auto"/>
        <w:bottom w:val="none" w:sz="0" w:space="0" w:color="auto"/>
        <w:right w:val="none" w:sz="0" w:space="0" w:color="auto"/>
      </w:divBdr>
    </w:div>
    <w:div w:id="1527525802">
      <w:bodyDiv w:val="1"/>
      <w:marLeft w:val="0"/>
      <w:marRight w:val="0"/>
      <w:marTop w:val="0"/>
      <w:marBottom w:val="0"/>
      <w:divBdr>
        <w:top w:val="none" w:sz="0" w:space="0" w:color="auto"/>
        <w:left w:val="none" w:sz="0" w:space="0" w:color="auto"/>
        <w:bottom w:val="none" w:sz="0" w:space="0" w:color="auto"/>
        <w:right w:val="none" w:sz="0" w:space="0" w:color="auto"/>
      </w:divBdr>
    </w:div>
    <w:div w:id="1527674093">
      <w:bodyDiv w:val="1"/>
      <w:marLeft w:val="0"/>
      <w:marRight w:val="0"/>
      <w:marTop w:val="0"/>
      <w:marBottom w:val="0"/>
      <w:divBdr>
        <w:top w:val="none" w:sz="0" w:space="0" w:color="auto"/>
        <w:left w:val="none" w:sz="0" w:space="0" w:color="auto"/>
        <w:bottom w:val="none" w:sz="0" w:space="0" w:color="auto"/>
        <w:right w:val="none" w:sz="0" w:space="0" w:color="auto"/>
      </w:divBdr>
    </w:div>
    <w:div w:id="1527714030">
      <w:bodyDiv w:val="1"/>
      <w:marLeft w:val="0"/>
      <w:marRight w:val="0"/>
      <w:marTop w:val="0"/>
      <w:marBottom w:val="0"/>
      <w:divBdr>
        <w:top w:val="none" w:sz="0" w:space="0" w:color="auto"/>
        <w:left w:val="none" w:sz="0" w:space="0" w:color="auto"/>
        <w:bottom w:val="none" w:sz="0" w:space="0" w:color="auto"/>
        <w:right w:val="none" w:sz="0" w:space="0" w:color="auto"/>
      </w:divBdr>
    </w:div>
    <w:div w:id="1527720032">
      <w:bodyDiv w:val="1"/>
      <w:marLeft w:val="0"/>
      <w:marRight w:val="0"/>
      <w:marTop w:val="0"/>
      <w:marBottom w:val="0"/>
      <w:divBdr>
        <w:top w:val="none" w:sz="0" w:space="0" w:color="auto"/>
        <w:left w:val="none" w:sz="0" w:space="0" w:color="auto"/>
        <w:bottom w:val="none" w:sz="0" w:space="0" w:color="auto"/>
        <w:right w:val="none" w:sz="0" w:space="0" w:color="auto"/>
      </w:divBdr>
    </w:div>
    <w:div w:id="1527868874">
      <w:bodyDiv w:val="1"/>
      <w:marLeft w:val="0"/>
      <w:marRight w:val="0"/>
      <w:marTop w:val="0"/>
      <w:marBottom w:val="0"/>
      <w:divBdr>
        <w:top w:val="none" w:sz="0" w:space="0" w:color="auto"/>
        <w:left w:val="none" w:sz="0" w:space="0" w:color="auto"/>
        <w:bottom w:val="none" w:sz="0" w:space="0" w:color="auto"/>
        <w:right w:val="none" w:sz="0" w:space="0" w:color="auto"/>
      </w:divBdr>
    </w:div>
    <w:div w:id="1527980379">
      <w:bodyDiv w:val="1"/>
      <w:marLeft w:val="0"/>
      <w:marRight w:val="0"/>
      <w:marTop w:val="0"/>
      <w:marBottom w:val="0"/>
      <w:divBdr>
        <w:top w:val="none" w:sz="0" w:space="0" w:color="auto"/>
        <w:left w:val="none" w:sz="0" w:space="0" w:color="auto"/>
        <w:bottom w:val="none" w:sz="0" w:space="0" w:color="auto"/>
        <w:right w:val="none" w:sz="0" w:space="0" w:color="auto"/>
      </w:divBdr>
    </w:div>
    <w:div w:id="1527982414">
      <w:bodyDiv w:val="1"/>
      <w:marLeft w:val="0"/>
      <w:marRight w:val="0"/>
      <w:marTop w:val="0"/>
      <w:marBottom w:val="0"/>
      <w:divBdr>
        <w:top w:val="none" w:sz="0" w:space="0" w:color="auto"/>
        <w:left w:val="none" w:sz="0" w:space="0" w:color="auto"/>
        <w:bottom w:val="none" w:sz="0" w:space="0" w:color="auto"/>
        <w:right w:val="none" w:sz="0" w:space="0" w:color="auto"/>
      </w:divBdr>
    </w:div>
    <w:div w:id="1528060407">
      <w:bodyDiv w:val="1"/>
      <w:marLeft w:val="0"/>
      <w:marRight w:val="0"/>
      <w:marTop w:val="0"/>
      <w:marBottom w:val="0"/>
      <w:divBdr>
        <w:top w:val="none" w:sz="0" w:space="0" w:color="auto"/>
        <w:left w:val="none" w:sz="0" w:space="0" w:color="auto"/>
        <w:bottom w:val="none" w:sz="0" w:space="0" w:color="auto"/>
        <w:right w:val="none" w:sz="0" w:space="0" w:color="auto"/>
      </w:divBdr>
    </w:div>
    <w:div w:id="1528106029">
      <w:bodyDiv w:val="1"/>
      <w:marLeft w:val="0"/>
      <w:marRight w:val="0"/>
      <w:marTop w:val="0"/>
      <w:marBottom w:val="0"/>
      <w:divBdr>
        <w:top w:val="none" w:sz="0" w:space="0" w:color="auto"/>
        <w:left w:val="none" w:sz="0" w:space="0" w:color="auto"/>
        <w:bottom w:val="none" w:sz="0" w:space="0" w:color="auto"/>
        <w:right w:val="none" w:sz="0" w:space="0" w:color="auto"/>
      </w:divBdr>
    </w:div>
    <w:div w:id="1528173504">
      <w:bodyDiv w:val="1"/>
      <w:marLeft w:val="0"/>
      <w:marRight w:val="0"/>
      <w:marTop w:val="0"/>
      <w:marBottom w:val="0"/>
      <w:divBdr>
        <w:top w:val="none" w:sz="0" w:space="0" w:color="auto"/>
        <w:left w:val="none" w:sz="0" w:space="0" w:color="auto"/>
        <w:bottom w:val="none" w:sz="0" w:space="0" w:color="auto"/>
        <w:right w:val="none" w:sz="0" w:space="0" w:color="auto"/>
      </w:divBdr>
    </w:div>
    <w:div w:id="1528253340">
      <w:bodyDiv w:val="1"/>
      <w:marLeft w:val="0"/>
      <w:marRight w:val="0"/>
      <w:marTop w:val="0"/>
      <w:marBottom w:val="0"/>
      <w:divBdr>
        <w:top w:val="none" w:sz="0" w:space="0" w:color="auto"/>
        <w:left w:val="none" w:sz="0" w:space="0" w:color="auto"/>
        <w:bottom w:val="none" w:sz="0" w:space="0" w:color="auto"/>
        <w:right w:val="none" w:sz="0" w:space="0" w:color="auto"/>
      </w:divBdr>
    </w:div>
    <w:div w:id="1528326976">
      <w:bodyDiv w:val="1"/>
      <w:marLeft w:val="0"/>
      <w:marRight w:val="0"/>
      <w:marTop w:val="0"/>
      <w:marBottom w:val="0"/>
      <w:divBdr>
        <w:top w:val="none" w:sz="0" w:space="0" w:color="auto"/>
        <w:left w:val="none" w:sz="0" w:space="0" w:color="auto"/>
        <w:bottom w:val="none" w:sz="0" w:space="0" w:color="auto"/>
        <w:right w:val="none" w:sz="0" w:space="0" w:color="auto"/>
      </w:divBdr>
    </w:div>
    <w:div w:id="1528441928">
      <w:bodyDiv w:val="1"/>
      <w:marLeft w:val="0"/>
      <w:marRight w:val="0"/>
      <w:marTop w:val="0"/>
      <w:marBottom w:val="0"/>
      <w:divBdr>
        <w:top w:val="none" w:sz="0" w:space="0" w:color="auto"/>
        <w:left w:val="none" w:sz="0" w:space="0" w:color="auto"/>
        <w:bottom w:val="none" w:sz="0" w:space="0" w:color="auto"/>
        <w:right w:val="none" w:sz="0" w:space="0" w:color="auto"/>
      </w:divBdr>
    </w:div>
    <w:div w:id="1528516951">
      <w:bodyDiv w:val="1"/>
      <w:marLeft w:val="0"/>
      <w:marRight w:val="0"/>
      <w:marTop w:val="0"/>
      <w:marBottom w:val="0"/>
      <w:divBdr>
        <w:top w:val="none" w:sz="0" w:space="0" w:color="auto"/>
        <w:left w:val="none" w:sz="0" w:space="0" w:color="auto"/>
        <w:bottom w:val="none" w:sz="0" w:space="0" w:color="auto"/>
        <w:right w:val="none" w:sz="0" w:space="0" w:color="auto"/>
      </w:divBdr>
    </w:div>
    <w:div w:id="1528525481">
      <w:bodyDiv w:val="1"/>
      <w:marLeft w:val="0"/>
      <w:marRight w:val="0"/>
      <w:marTop w:val="0"/>
      <w:marBottom w:val="0"/>
      <w:divBdr>
        <w:top w:val="none" w:sz="0" w:space="0" w:color="auto"/>
        <w:left w:val="none" w:sz="0" w:space="0" w:color="auto"/>
        <w:bottom w:val="none" w:sz="0" w:space="0" w:color="auto"/>
        <w:right w:val="none" w:sz="0" w:space="0" w:color="auto"/>
      </w:divBdr>
    </w:div>
    <w:div w:id="1528593961">
      <w:bodyDiv w:val="1"/>
      <w:marLeft w:val="0"/>
      <w:marRight w:val="0"/>
      <w:marTop w:val="0"/>
      <w:marBottom w:val="0"/>
      <w:divBdr>
        <w:top w:val="none" w:sz="0" w:space="0" w:color="auto"/>
        <w:left w:val="none" w:sz="0" w:space="0" w:color="auto"/>
        <w:bottom w:val="none" w:sz="0" w:space="0" w:color="auto"/>
        <w:right w:val="none" w:sz="0" w:space="0" w:color="auto"/>
      </w:divBdr>
    </w:div>
    <w:div w:id="1528637450">
      <w:bodyDiv w:val="1"/>
      <w:marLeft w:val="0"/>
      <w:marRight w:val="0"/>
      <w:marTop w:val="0"/>
      <w:marBottom w:val="0"/>
      <w:divBdr>
        <w:top w:val="none" w:sz="0" w:space="0" w:color="auto"/>
        <w:left w:val="none" w:sz="0" w:space="0" w:color="auto"/>
        <w:bottom w:val="none" w:sz="0" w:space="0" w:color="auto"/>
        <w:right w:val="none" w:sz="0" w:space="0" w:color="auto"/>
      </w:divBdr>
    </w:div>
    <w:div w:id="1528640267">
      <w:bodyDiv w:val="1"/>
      <w:marLeft w:val="0"/>
      <w:marRight w:val="0"/>
      <w:marTop w:val="0"/>
      <w:marBottom w:val="0"/>
      <w:divBdr>
        <w:top w:val="none" w:sz="0" w:space="0" w:color="auto"/>
        <w:left w:val="none" w:sz="0" w:space="0" w:color="auto"/>
        <w:bottom w:val="none" w:sz="0" w:space="0" w:color="auto"/>
        <w:right w:val="none" w:sz="0" w:space="0" w:color="auto"/>
      </w:divBdr>
    </w:div>
    <w:div w:id="1528641398">
      <w:bodyDiv w:val="1"/>
      <w:marLeft w:val="0"/>
      <w:marRight w:val="0"/>
      <w:marTop w:val="0"/>
      <w:marBottom w:val="0"/>
      <w:divBdr>
        <w:top w:val="none" w:sz="0" w:space="0" w:color="auto"/>
        <w:left w:val="none" w:sz="0" w:space="0" w:color="auto"/>
        <w:bottom w:val="none" w:sz="0" w:space="0" w:color="auto"/>
        <w:right w:val="none" w:sz="0" w:space="0" w:color="auto"/>
      </w:divBdr>
    </w:div>
    <w:div w:id="1529026285">
      <w:bodyDiv w:val="1"/>
      <w:marLeft w:val="0"/>
      <w:marRight w:val="0"/>
      <w:marTop w:val="0"/>
      <w:marBottom w:val="0"/>
      <w:divBdr>
        <w:top w:val="none" w:sz="0" w:space="0" w:color="auto"/>
        <w:left w:val="none" w:sz="0" w:space="0" w:color="auto"/>
        <w:bottom w:val="none" w:sz="0" w:space="0" w:color="auto"/>
        <w:right w:val="none" w:sz="0" w:space="0" w:color="auto"/>
      </w:divBdr>
    </w:div>
    <w:div w:id="1529028886">
      <w:bodyDiv w:val="1"/>
      <w:marLeft w:val="0"/>
      <w:marRight w:val="0"/>
      <w:marTop w:val="0"/>
      <w:marBottom w:val="0"/>
      <w:divBdr>
        <w:top w:val="none" w:sz="0" w:space="0" w:color="auto"/>
        <w:left w:val="none" w:sz="0" w:space="0" w:color="auto"/>
        <w:bottom w:val="none" w:sz="0" w:space="0" w:color="auto"/>
        <w:right w:val="none" w:sz="0" w:space="0" w:color="auto"/>
      </w:divBdr>
    </w:div>
    <w:div w:id="1529102417">
      <w:bodyDiv w:val="1"/>
      <w:marLeft w:val="0"/>
      <w:marRight w:val="0"/>
      <w:marTop w:val="0"/>
      <w:marBottom w:val="0"/>
      <w:divBdr>
        <w:top w:val="none" w:sz="0" w:space="0" w:color="auto"/>
        <w:left w:val="none" w:sz="0" w:space="0" w:color="auto"/>
        <w:bottom w:val="none" w:sz="0" w:space="0" w:color="auto"/>
        <w:right w:val="none" w:sz="0" w:space="0" w:color="auto"/>
      </w:divBdr>
    </w:div>
    <w:div w:id="1529106603">
      <w:bodyDiv w:val="1"/>
      <w:marLeft w:val="0"/>
      <w:marRight w:val="0"/>
      <w:marTop w:val="0"/>
      <w:marBottom w:val="0"/>
      <w:divBdr>
        <w:top w:val="none" w:sz="0" w:space="0" w:color="auto"/>
        <w:left w:val="none" w:sz="0" w:space="0" w:color="auto"/>
        <w:bottom w:val="none" w:sz="0" w:space="0" w:color="auto"/>
        <w:right w:val="none" w:sz="0" w:space="0" w:color="auto"/>
      </w:divBdr>
    </w:div>
    <w:div w:id="1529173773">
      <w:bodyDiv w:val="1"/>
      <w:marLeft w:val="0"/>
      <w:marRight w:val="0"/>
      <w:marTop w:val="0"/>
      <w:marBottom w:val="0"/>
      <w:divBdr>
        <w:top w:val="none" w:sz="0" w:space="0" w:color="auto"/>
        <w:left w:val="none" w:sz="0" w:space="0" w:color="auto"/>
        <w:bottom w:val="none" w:sz="0" w:space="0" w:color="auto"/>
        <w:right w:val="none" w:sz="0" w:space="0" w:color="auto"/>
      </w:divBdr>
    </w:div>
    <w:div w:id="1529178665">
      <w:bodyDiv w:val="1"/>
      <w:marLeft w:val="0"/>
      <w:marRight w:val="0"/>
      <w:marTop w:val="0"/>
      <w:marBottom w:val="0"/>
      <w:divBdr>
        <w:top w:val="none" w:sz="0" w:space="0" w:color="auto"/>
        <w:left w:val="none" w:sz="0" w:space="0" w:color="auto"/>
        <w:bottom w:val="none" w:sz="0" w:space="0" w:color="auto"/>
        <w:right w:val="none" w:sz="0" w:space="0" w:color="auto"/>
      </w:divBdr>
    </w:div>
    <w:div w:id="1529219087">
      <w:bodyDiv w:val="1"/>
      <w:marLeft w:val="0"/>
      <w:marRight w:val="0"/>
      <w:marTop w:val="0"/>
      <w:marBottom w:val="0"/>
      <w:divBdr>
        <w:top w:val="none" w:sz="0" w:space="0" w:color="auto"/>
        <w:left w:val="none" w:sz="0" w:space="0" w:color="auto"/>
        <w:bottom w:val="none" w:sz="0" w:space="0" w:color="auto"/>
        <w:right w:val="none" w:sz="0" w:space="0" w:color="auto"/>
      </w:divBdr>
    </w:div>
    <w:div w:id="1529219995">
      <w:bodyDiv w:val="1"/>
      <w:marLeft w:val="0"/>
      <w:marRight w:val="0"/>
      <w:marTop w:val="0"/>
      <w:marBottom w:val="0"/>
      <w:divBdr>
        <w:top w:val="none" w:sz="0" w:space="0" w:color="auto"/>
        <w:left w:val="none" w:sz="0" w:space="0" w:color="auto"/>
        <w:bottom w:val="none" w:sz="0" w:space="0" w:color="auto"/>
        <w:right w:val="none" w:sz="0" w:space="0" w:color="auto"/>
      </w:divBdr>
    </w:div>
    <w:div w:id="1529299635">
      <w:bodyDiv w:val="1"/>
      <w:marLeft w:val="0"/>
      <w:marRight w:val="0"/>
      <w:marTop w:val="0"/>
      <w:marBottom w:val="0"/>
      <w:divBdr>
        <w:top w:val="none" w:sz="0" w:space="0" w:color="auto"/>
        <w:left w:val="none" w:sz="0" w:space="0" w:color="auto"/>
        <w:bottom w:val="none" w:sz="0" w:space="0" w:color="auto"/>
        <w:right w:val="none" w:sz="0" w:space="0" w:color="auto"/>
      </w:divBdr>
    </w:div>
    <w:div w:id="1529366984">
      <w:bodyDiv w:val="1"/>
      <w:marLeft w:val="0"/>
      <w:marRight w:val="0"/>
      <w:marTop w:val="0"/>
      <w:marBottom w:val="0"/>
      <w:divBdr>
        <w:top w:val="none" w:sz="0" w:space="0" w:color="auto"/>
        <w:left w:val="none" w:sz="0" w:space="0" w:color="auto"/>
        <w:bottom w:val="none" w:sz="0" w:space="0" w:color="auto"/>
        <w:right w:val="none" w:sz="0" w:space="0" w:color="auto"/>
      </w:divBdr>
    </w:div>
    <w:div w:id="1529371598">
      <w:bodyDiv w:val="1"/>
      <w:marLeft w:val="0"/>
      <w:marRight w:val="0"/>
      <w:marTop w:val="0"/>
      <w:marBottom w:val="0"/>
      <w:divBdr>
        <w:top w:val="none" w:sz="0" w:space="0" w:color="auto"/>
        <w:left w:val="none" w:sz="0" w:space="0" w:color="auto"/>
        <w:bottom w:val="none" w:sz="0" w:space="0" w:color="auto"/>
        <w:right w:val="none" w:sz="0" w:space="0" w:color="auto"/>
      </w:divBdr>
    </w:div>
    <w:div w:id="1529483723">
      <w:bodyDiv w:val="1"/>
      <w:marLeft w:val="0"/>
      <w:marRight w:val="0"/>
      <w:marTop w:val="0"/>
      <w:marBottom w:val="0"/>
      <w:divBdr>
        <w:top w:val="none" w:sz="0" w:space="0" w:color="auto"/>
        <w:left w:val="none" w:sz="0" w:space="0" w:color="auto"/>
        <w:bottom w:val="none" w:sz="0" w:space="0" w:color="auto"/>
        <w:right w:val="none" w:sz="0" w:space="0" w:color="auto"/>
      </w:divBdr>
    </w:div>
    <w:div w:id="1529486519">
      <w:bodyDiv w:val="1"/>
      <w:marLeft w:val="0"/>
      <w:marRight w:val="0"/>
      <w:marTop w:val="0"/>
      <w:marBottom w:val="0"/>
      <w:divBdr>
        <w:top w:val="none" w:sz="0" w:space="0" w:color="auto"/>
        <w:left w:val="none" w:sz="0" w:space="0" w:color="auto"/>
        <w:bottom w:val="none" w:sz="0" w:space="0" w:color="auto"/>
        <w:right w:val="none" w:sz="0" w:space="0" w:color="auto"/>
      </w:divBdr>
    </w:div>
    <w:div w:id="1529487074">
      <w:bodyDiv w:val="1"/>
      <w:marLeft w:val="0"/>
      <w:marRight w:val="0"/>
      <w:marTop w:val="0"/>
      <w:marBottom w:val="0"/>
      <w:divBdr>
        <w:top w:val="none" w:sz="0" w:space="0" w:color="auto"/>
        <w:left w:val="none" w:sz="0" w:space="0" w:color="auto"/>
        <w:bottom w:val="none" w:sz="0" w:space="0" w:color="auto"/>
        <w:right w:val="none" w:sz="0" w:space="0" w:color="auto"/>
      </w:divBdr>
    </w:div>
    <w:div w:id="1529488462">
      <w:bodyDiv w:val="1"/>
      <w:marLeft w:val="0"/>
      <w:marRight w:val="0"/>
      <w:marTop w:val="0"/>
      <w:marBottom w:val="0"/>
      <w:divBdr>
        <w:top w:val="none" w:sz="0" w:space="0" w:color="auto"/>
        <w:left w:val="none" w:sz="0" w:space="0" w:color="auto"/>
        <w:bottom w:val="none" w:sz="0" w:space="0" w:color="auto"/>
        <w:right w:val="none" w:sz="0" w:space="0" w:color="auto"/>
      </w:divBdr>
    </w:div>
    <w:div w:id="1529491046">
      <w:bodyDiv w:val="1"/>
      <w:marLeft w:val="0"/>
      <w:marRight w:val="0"/>
      <w:marTop w:val="0"/>
      <w:marBottom w:val="0"/>
      <w:divBdr>
        <w:top w:val="none" w:sz="0" w:space="0" w:color="auto"/>
        <w:left w:val="none" w:sz="0" w:space="0" w:color="auto"/>
        <w:bottom w:val="none" w:sz="0" w:space="0" w:color="auto"/>
        <w:right w:val="none" w:sz="0" w:space="0" w:color="auto"/>
      </w:divBdr>
    </w:div>
    <w:div w:id="1529564229">
      <w:bodyDiv w:val="1"/>
      <w:marLeft w:val="0"/>
      <w:marRight w:val="0"/>
      <w:marTop w:val="0"/>
      <w:marBottom w:val="0"/>
      <w:divBdr>
        <w:top w:val="none" w:sz="0" w:space="0" w:color="auto"/>
        <w:left w:val="none" w:sz="0" w:space="0" w:color="auto"/>
        <w:bottom w:val="none" w:sz="0" w:space="0" w:color="auto"/>
        <w:right w:val="none" w:sz="0" w:space="0" w:color="auto"/>
      </w:divBdr>
    </w:div>
    <w:div w:id="1529642580">
      <w:bodyDiv w:val="1"/>
      <w:marLeft w:val="0"/>
      <w:marRight w:val="0"/>
      <w:marTop w:val="0"/>
      <w:marBottom w:val="0"/>
      <w:divBdr>
        <w:top w:val="none" w:sz="0" w:space="0" w:color="auto"/>
        <w:left w:val="none" w:sz="0" w:space="0" w:color="auto"/>
        <w:bottom w:val="none" w:sz="0" w:space="0" w:color="auto"/>
        <w:right w:val="none" w:sz="0" w:space="0" w:color="auto"/>
      </w:divBdr>
    </w:div>
    <w:div w:id="1529948157">
      <w:bodyDiv w:val="1"/>
      <w:marLeft w:val="0"/>
      <w:marRight w:val="0"/>
      <w:marTop w:val="0"/>
      <w:marBottom w:val="0"/>
      <w:divBdr>
        <w:top w:val="none" w:sz="0" w:space="0" w:color="auto"/>
        <w:left w:val="none" w:sz="0" w:space="0" w:color="auto"/>
        <w:bottom w:val="none" w:sz="0" w:space="0" w:color="auto"/>
        <w:right w:val="none" w:sz="0" w:space="0" w:color="auto"/>
      </w:divBdr>
    </w:div>
    <w:div w:id="1530139569">
      <w:bodyDiv w:val="1"/>
      <w:marLeft w:val="0"/>
      <w:marRight w:val="0"/>
      <w:marTop w:val="0"/>
      <w:marBottom w:val="0"/>
      <w:divBdr>
        <w:top w:val="none" w:sz="0" w:space="0" w:color="auto"/>
        <w:left w:val="none" w:sz="0" w:space="0" w:color="auto"/>
        <w:bottom w:val="none" w:sz="0" w:space="0" w:color="auto"/>
        <w:right w:val="none" w:sz="0" w:space="0" w:color="auto"/>
      </w:divBdr>
    </w:div>
    <w:div w:id="1530143655">
      <w:bodyDiv w:val="1"/>
      <w:marLeft w:val="0"/>
      <w:marRight w:val="0"/>
      <w:marTop w:val="0"/>
      <w:marBottom w:val="0"/>
      <w:divBdr>
        <w:top w:val="none" w:sz="0" w:space="0" w:color="auto"/>
        <w:left w:val="none" w:sz="0" w:space="0" w:color="auto"/>
        <w:bottom w:val="none" w:sz="0" w:space="0" w:color="auto"/>
        <w:right w:val="none" w:sz="0" w:space="0" w:color="auto"/>
      </w:divBdr>
    </w:div>
    <w:div w:id="1530217905">
      <w:bodyDiv w:val="1"/>
      <w:marLeft w:val="0"/>
      <w:marRight w:val="0"/>
      <w:marTop w:val="0"/>
      <w:marBottom w:val="0"/>
      <w:divBdr>
        <w:top w:val="none" w:sz="0" w:space="0" w:color="auto"/>
        <w:left w:val="none" w:sz="0" w:space="0" w:color="auto"/>
        <w:bottom w:val="none" w:sz="0" w:space="0" w:color="auto"/>
        <w:right w:val="none" w:sz="0" w:space="0" w:color="auto"/>
      </w:divBdr>
    </w:div>
    <w:div w:id="1530223664">
      <w:bodyDiv w:val="1"/>
      <w:marLeft w:val="0"/>
      <w:marRight w:val="0"/>
      <w:marTop w:val="0"/>
      <w:marBottom w:val="0"/>
      <w:divBdr>
        <w:top w:val="none" w:sz="0" w:space="0" w:color="auto"/>
        <w:left w:val="none" w:sz="0" w:space="0" w:color="auto"/>
        <w:bottom w:val="none" w:sz="0" w:space="0" w:color="auto"/>
        <w:right w:val="none" w:sz="0" w:space="0" w:color="auto"/>
      </w:divBdr>
    </w:div>
    <w:div w:id="1530416280">
      <w:bodyDiv w:val="1"/>
      <w:marLeft w:val="0"/>
      <w:marRight w:val="0"/>
      <w:marTop w:val="0"/>
      <w:marBottom w:val="0"/>
      <w:divBdr>
        <w:top w:val="none" w:sz="0" w:space="0" w:color="auto"/>
        <w:left w:val="none" w:sz="0" w:space="0" w:color="auto"/>
        <w:bottom w:val="none" w:sz="0" w:space="0" w:color="auto"/>
        <w:right w:val="none" w:sz="0" w:space="0" w:color="auto"/>
      </w:divBdr>
    </w:div>
    <w:div w:id="1530603577">
      <w:bodyDiv w:val="1"/>
      <w:marLeft w:val="0"/>
      <w:marRight w:val="0"/>
      <w:marTop w:val="0"/>
      <w:marBottom w:val="0"/>
      <w:divBdr>
        <w:top w:val="none" w:sz="0" w:space="0" w:color="auto"/>
        <w:left w:val="none" w:sz="0" w:space="0" w:color="auto"/>
        <w:bottom w:val="none" w:sz="0" w:space="0" w:color="auto"/>
        <w:right w:val="none" w:sz="0" w:space="0" w:color="auto"/>
      </w:divBdr>
    </w:div>
    <w:div w:id="1530605371">
      <w:bodyDiv w:val="1"/>
      <w:marLeft w:val="0"/>
      <w:marRight w:val="0"/>
      <w:marTop w:val="0"/>
      <w:marBottom w:val="0"/>
      <w:divBdr>
        <w:top w:val="none" w:sz="0" w:space="0" w:color="auto"/>
        <w:left w:val="none" w:sz="0" w:space="0" w:color="auto"/>
        <w:bottom w:val="none" w:sz="0" w:space="0" w:color="auto"/>
        <w:right w:val="none" w:sz="0" w:space="0" w:color="auto"/>
      </w:divBdr>
    </w:div>
    <w:div w:id="1530754458">
      <w:bodyDiv w:val="1"/>
      <w:marLeft w:val="0"/>
      <w:marRight w:val="0"/>
      <w:marTop w:val="0"/>
      <w:marBottom w:val="0"/>
      <w:divBdr>
        <w:top w:val="none" w:sz="0" w:space="0" w:color="auto"/>
        <w:left w:val="none" w:sz="0" w:space="0" w:color="auto"/>
        <w:bottom w:val="none" w:sz="0" w:space="0" w:color="auto"/>
        <w:right w:val="none" w:sz="0" w:space="0" w:color="auto"/>
      </w:divBdr>
    </w:div>
    <w:div w:id="1530871028">
      <w:bodyDiv w:val="1"/>
      <w:marLeft w:val="0"/>
      <w:marRight w:val="0"/>
      <w:marTop w:val="0"/>
      <w:marBottom w:val="0"/>
      <w:divBdr>
        <w:top w:val="none" w:sz="0" w:space="0" w:color="auto"/>
        <w:left w:val="none" w:sz="0" w:space="0" w:color="auto"/>
        <w:bottom w:val="none" w:sz="0" w:space="0" w:color="auto"/>
        <w:right w:val="none" w:sz="0" w:space="0" w:color="auto"/>
      </w:divBdr>
    </w:div>
    <w:div w:id="1531070419">
      <w:bodyDiv w:val="1"/>
      <w:marLeft w:val="0"/>
      <w:marRight w:val="0"/>
      <w:marTop w:val="0"/>
      <w:marBottom w:val="0"/>
      <w:divBdr>
        <w:top w:val="none" w:sz="0" w:space="0" w:color="auto"/>
        <w:left w:val="none" w:sz="0" w:space="0" w:color="auto"/>
        <w:bottom w:val="none" w:sz="0" w:space="0" w:color="auto"/>
        <w:right w:val="none" w:sz="0" w:space="0" w:color="auto"/>
      </w:divBdr>
    </w:div>
    <w:div w:id="1531142275">
      <w:bodyDiv w:val="1"/>
      <w:marLeft w:val="0"/>
      <w:marRight w:val="0"/>
      <w:marTop w:val="0"/>
      <w:marBottom w:val="0"/>
      <w:divBdr>
        <w:top w:val="none" w:sz="0" w:space="0" w:color="auto"/>
        <w:left w:val="none" w:sz="0" w:space="0" w:color="auto"/>
        <w:bottom w:val="none" w:sz="0" w:space="0" w:color="auto"/>
        <w:right w:val="none" w:sz="0" w:space="0" w:color="auto"/>
      </w:divBdr>
    </w:div>
    <w:div w:id="1531184721">
      <w:bodyDiv w:val="1"/>
      <w:marLeft w:val="0"/>
      <w:marRight w:val="0"/>
      <w:marTop w:val="0"/>
      <w:marBottom w:val="0"/>
      <w:divBdr>
        <w:top w:val="none" w:sz="0" w:space="0" w:color="auto"/>
        <w:left w:val="none" w:sz="0" w:space="0" w:color="auto"/>
        <w:bottom w:val="none" w:sz="0" w:space="0" w:color="auto"/>
        <w:right w:val="none" w:sz="0" w:space="0" w:color="auto"/>
      </w:divBdr>
    </w:div>
    <w:div w:id="1531408809">
      <w:bodyDiv w:val="1"/>
      <w:marLeft w:val="0"/>
      <w:marRight w:val="0"/>
      <w:marTop w:val="0"/>
      <w:marBottom w:val="0"/>
      <w:divBdr>
        <w:top w:val="none" w:sz="0" w:space="0" w:color="auto"/>
        <w:left w:val="none" w:sz="0" w:space="0" w:color="auto"/>
        <w:bottom w:val="none" w:sz="0" w:space="0" w:color="auto"/>
        <w:right w:val="none" w:sz="0" w:space="0" w:color="auto"/>
      </w:divBdr>
    </w:div>
    <w:div w:id="1531412100">
      <w:bodyDiv w:val="1"/>
      <w:marLeft w:val="0"/>
      <w:marRight w:val="0"/>
      <w:marTop w:val="0"/>
      <w:marBottom w:val="0"/>
      <w:divBdr>
        <w:top w:val="none" w:sz="0" w:space="0" w:color="auto"/>
        <w:left w:val="none" w:sz="0" w:space="0" w:color="auto"/>
        <w:bottom w:val="none" w:sz="0" w:space="0" w:color="auto"/>
        <w:right w:val="none" w:sz="0" w:space="0" w:color="auto"/>
      </w:divBdr>
    </w:div>
    <w:div w:id="1531534311">
      <w:bodyDiv w:val="1"/>
      <w:marLeft w:val="0"/>
      <w:marRight w:val="0"/>
      <w:marTop w:val="0"/>
      <w:marBottom w:val="0"/>
      <w:divBdr>
        <w:top w:val="none" w:sz="0" w:space="0" w:color="auto"/>
        <w:left w:val="none" w:sz="0" w:space="0" w:color="auto"/>
        <w:bottom w:val="none" w:sz="0" w:space="0" w:color="auto"/>
        <w:right w:val="none" w:sz="0" w:space="0" w:color="auto"/>
      </w:divBdr>
    </w:div>
    <w:div w:id="1531600591">
      <w:bodyDiv w:val="1"/>
      <w:marLeft w:val="0"/>
      <w:marRight w:val="0"/>
      <w:marTop w:val="0"/>
      <w:marBottom w:val="0"/>
      <w:divBdr>
        <w:top w:val="none" w:sz="0" w:space="0" w:color="auto"/>
        <w:left w:val="none" w:sz="0" w:space="0" w:color="auto"/>
        <w:bottom w:val="none" w:sz="0" w:space="0" w:color="auto"/>
        <w:right w:val="none" w:sz="0" w:space="0" w:color="auto"/>
      </w:divBdr>
    </w:div>
    <w:div w:id="1531643912">
      <w:bodyDiv w:val="1"/>
      <w:marLeft w:val="0"/>
      <w:marRight w:val="0"/>
      <w:marTop w:val="0"/>
      <w:marBottom w:val="0"/>
      <w:divBdr>
        <w:top w:val="none" w:sz="0" w:space="0" w:color="auto"/>
        <w:left w:val="none" w:sz="0" w:space="0" w:color="auto"/>
        <w:bottom w:val="none" w:sz="0" w:space="0" w:color="auto"/>
        <w:right w:val="none" w:sz="0" w:space="0" w:color="auto"/>
      </w:divBdr>
    </w:div>
    <w:div w:id="1531645431">
      <w:bodyDiv w:val="1"/>
      <w:marLeft w:val="0"/>
      <w:marRight w:val="0"/>
      <w:marTop w:val="0"/>
      <w:marBottom w:val="0"/>
      <w:divBdr>
        <w:top w:val="none" w:sz="0" w:space="0" w:color="auto"/>
        <w:left w:val="none" w:sz="0" w:space="0" w:color="auto"/>
        <w:bottom w:val="none" w:sz="0" w:space="0" w:color="auto"/>
        <w:right w:val="none" w:sz="0" w:space="0" w:color="auto"/>
      </w:divBdr>
    </w:div>
    <w:div w:id="1531645994">
      <w:bodyDiv w:val="1"/>
      <w:marLeft w:val="0"/>
      <w:marRight w:val="0"/>
      <w:marTop w:val="0"/>
      <w:marBottom w:val="0"/>
      <w:divBdr>
        <w:top w:val="none" w:sz="0" w:space="0" w:color="auto"/>
        <w:left w:val="none" w:sz="0" w:space="0" w:color="auto"/>
        <w:bottom w:val="none" w:sz="0" w:space="0" w:color="auto"/>
        <w:right w:val="none" w:sz="0" w:space="0" w:color="auto"/>
      </w:divBdr>
    </w:div>
    <w:div w:id="1531648239">
      <w:bodyDiv w:val="1"/>
      <w:marLeft w:val="0"/>
      <w:marRight w:val="0"/>
      <w:marTop w:val="0"/>
      <w:marBottom w:val="0"/>
      <w:divBdr>
        <w:top w:val="none" w:sz="0" w:space="0" w:color="auto"/>
        <w:left w:val="none" w:sz="0" w:space="0" w:color="auto"/>
        <w:bottom w:val="none" w:sz="0" w:space="0" w:color="auto"/>
        <w:right w:val="none" w:sz="0" w:space="0" w:color="auto"/>
      </w:divBdr>
    </w:div>
    <w:div w:id="1531721898">
      <w:bodyDiv w:val="1"/>
      <w:marLeft w:val="0"/>
      <w:marRight w:val="0"/>
      <w:marTop w:val="0"/>
      <w:marBottom w:val="0"/>
      <w:divBdr>
        <w:top w:val="none" w:sz="0" w:space="0" w:color="auto"/>
        <w:left w:val="none" w:sz="0" w:space="0" w:color="auto"/>
        <w:bottom w:val="none" w:sz="0" w:space="0" w:color="auto"/>
        <w:right w:val="none" w:sz="0" w:space="0" w:color="auto"/>
      </w:divBdr>
    </w:div>
    <w:div w:id="1531797195">
      <w:bodyDiv w:val="1"/>
      <w:marLeft w:val="0"/>
      <w:marRight w:val="0"/>
      <w:marTop w:val="0"/>
      <w:marBottom w:val="0"/>
      <w:divBdr>
        <w:top w:val="none" w:sz="0" w:space="0" w:color="auto"/>
        <w:left w:val="none" w:sz="0" w:space="0" w:color="auto"/>
        <w:bottom w:val="none" w:sz="0" w:space="0" w:color="auto"/>
        <w:right w:val="none" w:sz="0" w:space="0" w:color="auto"/>
      </w:divBdr>
    </w:div>
    <w:div w:id="1531800560">
      <w:bodyDiv w:val="1"/>
      <w:marLeft w:val="0"/>
      <w:marRight w:val="0"/>
      <w:marTop w:val="0"/>
      <w:marBottom w:val="0"/>
      <w:divBdr>
        <w:top w:val="none" w:sz="0" w:space="0" w:color="auto"/>
        <w:left w:val="none" w:sz="0" w:space="0" w:color="auto"/>
        <w:bottom w:val="none" w:sz="0" w:space="0" w:color="auto"/>
        <w:right w:val="none" w:sz="0" w:space="0" w:color="auto"/>
      </w:divBdr>
    </w:div>
    <w:div w:id="1531915825">
      <w:bodyDiv w:val="1"/>
      <w:marLeft w:val="0"/>
      <w:marRight w:val="0"/>
      <w:marTop w:val="0"/>
      <w:marBottom w:val="0"/>
      <w:divBdr>
        <w:top w:val="none" w:sz="0" w:space="0" w:color="auto"/>
        <w:left w:val="none" w:sz="0" w:space="0" w:color="auto"/>
        <w:bottom w:val="none" w:sz="0" w:space="0" w:color="auto"/>
        <w:right w:val="none" w:sz="0" w:space="0" w:color="auto"/>
      </w:divBdr>
    </w:div>
    <w:div w:id="1532037256">
      <w:bodyDiv w:val="1"/>
      <w:marLeft w:val="0"/>
      <w:marRight w:val="0"/>
      <w:marTop w:val="0"/>
      <w:marBottom w:val="0"/>
      <w:divBdr>
        <w:top w:val="none" w:sz="0" w:space="0" w:color="auto"/>
        <w:left w:val="none" w:sz="0" w:space="0" w:color="auto"/>
        <w:bottom w:val="none" w:sz="0" w:space="0" w:color="auto"/>
        <w:right w:val="none" w:sz="0" w:space="0" w:color="auto"/>
      </w:divBdr>
    </w:div>
    <w:div w:id="1532062605">
      <w:bodyDiv w:val="1"/>
      <w:marLeft w:val="0"/>
      <w:marRight w:val="0"/>
      <w:marTop w:val="0"/>
      <w:marBottom w:val="0"/>
      <w:divBdr>
        <w:top w:val="none" w:sz="0" w:space="0" w:color="auto"/>
        <w:left w:val="none" w:sz="0" w:space="0" w:color="auto"/>
        <w:bottom w:val="none" w:sz="0" w:space="0" w:color="auto"/>
        <w:right w:val="none" w:sz="0" w:space="0" w:color="auto"/>
      </w:divBdr>
    </w:div>
    <w:div w:id="1532106056">
      <w:bodyDiv w:val="1"/>
      <w:marLeft w:val="0"/>
      <w:marRight w:val="0"/>
      <w:marTop w:val="0"/>
      <w:marBottom w:val="0"/>
      <w:divBdr>
        <w:top w:val="none" w:sz="0" w:space="0" w:color="auto"/>
        <w:left w:val="none" w:sz="0" w:space="0" w:color="auto"/>
        <w:bottom w:val="none" w:sz="0" w:space="0" w:color="auto"/>
        <w:right w:val="none" w:sz="0" w:space="0" w:color="auto"/>
      </w:divBdr>
    </w:div>
    <w:div w:id="1532184162">
      <w:bodyDiv w:val="1"/>
      <w:marLeft w:val="0"/>
      <w:marRight w:val="0"/>
      <w:marTop w:val="0"/>
      <w:marBottom w:val="0"/>
      <w:divBdr>
        <w:top w:val="none" w:sz="0" w:space="0" w:color="auto"/>
        <w:left w:val="none" w:sz="0" w:space="0" w:color="auto"/>
        <w:bottom w:val="none" w:sz="0" w:space="0" w:color="auto"/>
        <w:right w:val="none" w:sz="0" w:space="0" w:color="auto"/>
      </w:divBdr>
    </w:div>
    <w:div w:id="1532260985">
      <w:bodyDiv w:val="1"/>
      <w:marLeft w:val="0"/>
      <w:marRight w:val="0"/>
      <w:marTop w:val="0"/>
      <w:marBottom w:val="0"/>
      <w:divBdr>
        <w:top w:val="none" w:sz="0" w:space="0" w:color="auto"/>
        <w:left w:val="none" w:sz="0" w:space="0" w:color="auto"/>
        <w:bottom w:val="none" w:sz="0" w:space="0" w:color="auto"/>
        <w:right w:val="none" w:sz="0" w:space="0" w:color="auto"/>
      </w:divBdr>
    </w:div>
    <w:div w:id="1532305698">
      <w:bodyDiv w:val="1"/>
      <w:marLeft w:val="0"/>
      <w:marRight w:val="0"/>
      <w:marTop w:val="0"/>
      <w:marBottom w:val="0"/>
      <w:divBdr>
        <w:top w:val="none" w:sz="0" w:space="0" w:color="auto"/>
        <w:left w:val="none" w:sz="0" w:space="0" w:color="auto"/>
        <w:bottom w:val="none" w:sz="0" w:space="0" w:color="auto"/>
        <w:right w:val="none" w:sz="0" w:space="0" w:color="auto"/>
      </w:divBdr>
    </w:div>
    <w:div w:id="1532380786">
      <w:bodyDiv w:val="1"/>
      <w:marLeft w:val="0"/>
      <w:marRight w:val="0"/>
      <w:marTop w:val="0"/>
      <w:marBottom w:val="0"/>
      <w:divBdr>
        <w:top w:val="none" w:sz="0" w:space="0" w:color="auto"/>
        <w:left w:val="none" w:sz="0" w:space="0" w:color="auto"/>
        <w:bottom w:val="none" w:sz="0" w:space="0" w:color="auto"/>
        <w:right w:val="none" w:sz="0" w:space="0" w:color="auto"/>
      </w:divBdr>
    </w:div>
    <w:div w:id="1532453617">
      <w:bodyDiv w:val="1"/>
      <w:marLeft w:val="0"/>
      <w:marRight w:val="0"/>
      <w:marTop w:val="0"/>
      <w:marBottom w:val="0"/>
      <w:divBdr>
        <w:top w:val="none" w:sz="0" w:space="0" w:color="auto"/>
        <w:left w:val="none" w:sz="0" w:space="0" w:color="auto"/>
        <w:bottom w:val="none" w:sz="0" w:space="0" w:color="auto"/>
        <w:right w:val="none" w:sz="0" w:space="0" w:color="auto"/>
      </w:divBdr>
    </w:div>
    <w:div w:id="1532572891">
      <w:bodyDiv w:val="1"/>
      <w:marLeft w:val="0"/>
      <w:marRight w:val="0"/>
      <w:marTop w:val="0"/>
      <w:marBottom w:val="0"/>
      <w:divBdr>
        <w:top w:val="none" w:sz="0" w:space="0" w:color="auto"/>
        <w:left w:val="none" w:sz="0" w:space="0" w:color="auto"/>
        <w:bottom w:val="none" w:sz="0" w:space="0" w:color="auto"/>
        <w:right w:val="none" w:sz="0" w:space="0" w:color="auto"/>
      </w:divBdr>
    </w:div>
    <w:div w:id="1532648688">
      <w:bodyDiv w:val="1"/>
      <w:marLeft w:val="0"/>
      <w:marRight w:val="0"/>
      <w:marTop w:val="0"/>
      <w:marBottom w:val="0"/>
      <w:divBdr>
        <w:top w:val="none" w:sz="0" w:space="0" w:color="auto"/>
        <w:left w:val="none" w:sz="0" w:space="0" w:color="auto"/>
        <w:bottom w:val="none" w:sz="0" w:space="0" w:color="auto"/>
        <w:right w:val="none" w:sz="0" w:space="0" w:color="auto"/>
      </w:divBdr>
    </w:div>
    <w:div w:id="1532649699">
      <w:bodyDiv w:val="1"/>
      <w:marLeft w:val="0"/>
      <w:marRight w:val="0"/>
      <w:marTop w:val="0"/>
      <w:marBottom w:val="0"/>
      <w:divBdr>
        <w:top w:val="none" w:sz="0" w:space="0" w:color="auto"/>
        <w:left w:val="none" w:sz="0" w:space="0" w:color="auto"/>
        <w:bottom w:val="none" w:sz="0" w:space="0" w:color="auto"/>
        <w:right w:val="none" w:sz="0" w:space="0" w:color="auto"/>
      </w:divBdr>
    </w:div>
    <w:div w:id="1532691741">
      <w:bodyDiv w:val="1"/>
      <w:marLeft w:val="0"/>
      <w:marRight w:val="0"/>
      <w:marTop w:val="0"/>
      <w:marBottom w:val="0"/>
      <w:divBdr>
        <w:top w:val="none" w:sz="0" w:space="0" w:color="auto"/>
        <w:left w:val="none" w:sz="0" w:space="0" w:color="auto"/>
        <w:bottom w:val="none" w:sz="0" w:space="0" w:color="auto"/>
        <w:right w:val="none" w:sz="0" w:space="0" w:color="auto"/>
      </w:divBdr>
    </w:div>
    <w:div w:id="1532768751">
      <w:bodyDiv w:val="1"/>
      <w:marLeft w:val="0"/>
      <w:marRight w:val="0"/>
      <w:marTop w:val="0"/>
      <w:marBottom w:val="0"/>
      <w:divBdr>
        <w:top w:val="none" w:sz="0" w:space="0" w:color="auto"/>
        <w:left w:val="none" w:sz="0" w:space="0" w:color="auto"/>
        <w:bottom w:val="none" w:sz="0" w:space="0" w:color="auto"/>
        <w:right w:val="none" w:sz="0" w:space="0" w:color="auto"/>
      </w:divBdr>
    </w:div>
    <w:div w:id="1532768911">
      <w:bodyDiv w:val="1"/>
      <w:marLeft w:val="0"/>
      <w:marRight w:val="0"/>
      <w:marTop w:val="0"/>
      <w:marBottom w:val="0"/>
      <w:divBdr>
        <w:top w:val="none" w:sz="0" w:space="0" w:color="auto"/>
        <w:left w:val="none" w:sz="0" w:space="0" w:color="auto"/>
        <w:bottom w:val="none" w:sz="0" w:space="0" w:color="auto"/>
        <w:right w:val="none" w:sz="0" w:space="0" w:color="auto"/>
      </w:divBdr>
    </w:div>
    <w:div w:id="1532838896">
      <w:bodyDiv w:val="1"/>
      <w:marLeft w:val="0"/>
      <w:marRight w:val="0"/>
      <w:marTop w:val="0"/>
      <w:marBottom w:val="0"/>
      <w:divBdr>
        <w:top w:val="none" w:sz="0" w:space="0" w:color="auto"/>
        <w:left w:val="none" w:sz="0" w:space="0" w:color="auto"/>
        <w:bottom w:val="none" w:sz="0" w:space="0" w:color="auto"/>
        <w:right w:val="none" w:sz="0" w:space="0" w:color="auto"/>
      </w:divBdr>
    </w:div>
    <w:div w:id="1532916493">
      <w:bodyDiv w:val="1"/>
      <w:marLeft w:val="0"/>
      <w:marRight w:val="0"/>
      <w:marTop w:val="0"/>
      <w:marBottom w:val="0"/>
      <w:divBdr>
        <w:top w:val="none" w:sz="0" w:space="0" w:color="auto"/>
        <w:left w:val="none" w:sz="0" w:space="0" w:color="auto"/>
        <w:bottom w:val="none" w:sz="0" w:space="0" w:color="auto"/>
        <w:right w:val="none" w:sz="0" w:space="0" w:color="auto"/>
      </w:divBdr>
    </w:div>
    <w:div w:id="1532918128">
      <w:bodyDiv w:val="1"/>
      <w:marLeft w:val="0"/>
      <w:marRight w:val="0"/>
      <w:marTop w:val="0"/>
      <w:marBottom w:val="0"/>
      <w:divBdr>
        <w:top w:val="none" w:sz="0" w:space="0" w:color="auto"/>
        <w:left w:val="none" w:sz="0" w:space="0" w:color="auto"/>
        <w:bottom w:val="none" w:sz="0" w:space="0" w:color="auto"/>
        <w:right w:val="none" w:sz="0" w:space="0" w:color="auto"/>
      </w:divBdr>
    </w:div>
    <w:div w:id="1532957913">
      <w:bodyDiv w:val="1"/>
      <w:marLeft w:val="0"/>
      <w:marRight w:val="0"/>
      <w:marTop w:val="0"/>
      <w:marBottom w:val="0"/>
      <w:divBdr>
        <w:top w:val="none" w:sz="0" w:space="0" w:color="auto"/>
        <w:left w:val="none" w:sz="0" w:space="0" w:color="auto"/>
        <w:bottom w:val="none" w:sz="0" w:space="0" w:color="auto"/>
        <w:right w:val="none" w:sz="0" w:space="0" w:color="auto"/>
      </w:divBdr>
    </w:div>
    <w:div w:id="1532959715">
      <w:bodyDiv w:val="1"/>
      <w:marLeft w:val="0"/>
      <w:marRight w:val="0"/>
      <w:marTop w:val="0"/>
      <w:marBottom w:val="0"/>
      <w:divBdr>
        <w:top w:val="none" w:sz="0" w:space="0" w:color="auto"/>
        <w:left w:val="none" w:sz="0" w:space="0" w:color="auto"/>
        <w:bottom w:val="none" w:sz="0" w:space="0" w:color="auto"/>
        <w:right w:val="none" w:sz="0" w:space="0" w:color="auto"/>
      </w:divBdr>
    </w:div>
    <w:div w:id="1533418792">
      <w:bodyDiv w:val="1"/>
      <w:marLeft w:val="0"/>
      <w:marRight w:val="0"/>
      <w:marTop w:val="0"/>
      <w:marBottom w:val="0"/>
      <w:divBdr>
        <w:top w:val="none" w:sz="0" w:space="0" w:color="auto"/>
        <w:left w:val="none" w:sz="0" w:space="0" w:color="auto"/>
        <w:bottom w:val="none" w:sz="0" w:space="0" w:color="auto"/>
        <w:right w:val="none" w:sz="0" w:space="0" w:color="auto"/>
      </w:divBdr>
    </w:div>
    <w:div w:id="1533497898">
      <w:bodyDiv w:val="1"/>
      <w:marLeft w:val="0"/>
      <w:marRight w:val="0"/>
      <w:marTop w:val="0"/>
      <w:marBottom w:val="0"/>
      <w:divBdr>
        <w:top w:val="none" w:sz="0" w:space="0" w:color="auto"/>
        <w:left w:val="none" w:sz="0" w:space="0" w:color="auto"/>
        <w:bottom w:val="none" w:sz="0" w:space="0" w:color="auto"/>
        <w:right w:val="none" w:sz="0" w:space="0" w:color="auto"/>
      </w:divBdr>
    </w:div>
    <w:div w:id="1533570364">
      <w:bodyDiv w:val="1"/>
      <w:marLeft w:val="0"/>
      <w:marRight w:val="0"/>
      <w:marTop w:val="0"/>
      <w:marBottom w:val="0"/>
      <w:divBdr>
        <w:top w:val="none" w:sz="0" w:space="0" w:color="auto"/>
        <w:left w:val="none" w:sz="0" w:space="0" w:color="auto"/>
        <w:bottom w:val="none" w:sz="0" w:space="0" w:color="auto"/>
        <w:right w:val="none" w:sz="0" w:space="0" w:color="auto"/>
      </w:divBdr>
    </w:div>
    <w:div w:id="1533762863">
      <w:bodyDiv w:val="1"/>
      <w:marLeft w:val="0"/>
      <w:marRight w:val="0"/>
      <w:marTop w:val="0"/>
      <w:marBottom w:val="0"/>
      <w:divBdr>
        <w:top w:val="none" w:sz="0" w:space="0" w:color="auto"/>
        <w:left w:val="none" w:sz="0" w:space="0" w:color="auto"/>
        <w:bottom w:val="none" w:sz="0" w:space="0" w:color="auto"/>
        <w:right w:val="none" w:sz="0" w:space="0" w:color="auto"/>
      </w:divBdr>
    </w:div>
    <w:div w:id="1533768369">
      <w:bodyDiv w:val="1"/>
      <w:marLeft w:val="0"/>
      <w:marRight w:val="0"/>
      <w:marTop w:val="0"/>
      <w:marBottom w:val="0"/>
      <w:divBdr>
        <w:top w:val="none" w:sz="0" w:space="0" w:color="auto"/>
        <w:left w:val="none" w:sz="0" w:space="0" w:color="auto"/>
        <w:bottom w:val="none" w:sz="0" w:space="0" w:color="auto"/>
        <w:right w:val="none" w:sz="0" w:space="0" w:color="auto"/>
      </w:divBdr>
    </w:div>
    <w:div w:id="1533835528">
      <w:bodyDiv w:val="1"/>
      <w:marLeft w:val="0"/>
      <w:marRight w:val="0"/>
      <w:marTop w:val="0"/>
      <w:marBottom w:val="0"/>
      <w:divBdr>
        <w:top w:val="none" w:sz="0" w:space="0" w:color="auto"/>
        <w:left w:val="none" w:sz="0" w:space="0" w:color="auto"/>
        <w:bottom w:val="none" w:sz="0" w:space="0" w:color="auto"/>
        <w:right w:val="none" w:sz="0" w:space="0" w:color="auto"/>
      </w:divBdr>
    </w:div>
    <w:div w:id="1533836889">
      <w:bodyDiv w:val="1"/>
      <w:marLeft w:val="0"/>
      <w:marRight w:val="0"/>
      <w:marTop w:val="0"/>
      <w:marBottom w:val="0"/>
      <w:divBdr>
        <w:top w:val="none" w:sz="0" w:space="0" w:color="auto"/>
        <w:left w:val="none" w:sz="0" w:space="0" w:color="auto"/>
        <w:bottom w:val="none" w:sz="0" w:space="0" w:color="auto"/>
        <w:right w:val="none" w:sz="0" w:space="0" w:color="auto"/>
      </w:divBdr>
    </w:div>
    <w:div w:id="1533837118">
      <w:bodyDiv w:val="1"/>
      <w:marLeft w:val="0"/>
      <w:marRight w:val="0"/>
      <w:marTop w:val="0"/>
      <w:marBottom w:val="0"/>
      <w:divBdr>
        <w:top w:val="none" w:sz="0" w:space="0" w:color="auto"/>
        <w:left w:val="none" w:sz="0" w:space="0" w:color="auto"/>
        <w:bottom w:val="none" w:sz="0" w:space="0" w:color="auto"/>
        <w:right w:val="none" w:sz="0" w:space="0" w:color="auto"/>
      </w:divBdr>
    </w:div>
    <w:div w:id="1533957806">
      <w:bodyDiv w:val="1"/>
      <w:marLeft w:val="0"/>
      <w:marRight w:val="0"/>
      <w:marTop w:val="0"/>
      <w:marBottom w:val="0"/>
      <w:divBdr>
        <w:top w:val="none" w:sz="0" w:space="0" w:color="auto"/>
        <w:left w:val="none" w:sz="0" w:space="0" w:color="auto"/>
        <w:bottom w:val="none" w:sz="0" w:space="0" w:color="auto"/>
        <w:right w:val="none" w:sz="0" w:space="0" w:color="auto"/>
      </w:divBdr>
    </w:div>
    <w:div w:id="1534001571">
      <w:bodyDiv w:val="1"/>
      <w:marLeft w:val="0"/>
      <w:marRight w:val="0"/>
      <w:marTop w:val="0"/>
      <w:marBottom w:val="0"/>
      <w:divBdr>
        <w:top w:val="none" w:sz="0" w:space="0" w:color="auto"/>
        <w:left w:val="none" w:sz="0" w:space="0" w:color="auto"/>
        <w:bottom w:val="none" w:sz="0" w:space="0" w:color="auto"/>
        <w:right w:val="none" w:sz="0" w:space="0" w:color="auto"/>
      </w:divBdr>
    </w:div>
    <w:div w:id="1534004565">
      <w:bodyDiv w:val="1"/>
      <w:marLeft w:val="0"/>
      <w:marRight w:val="0"/>
      <w:marTop w:val="0"/>
      <w:marBottom w:val="0"/>
      <w:divBdr>
        <w:top w:val="none" w:sz="0" w:space="0" w:color="auto"/>
        <w:left w:val="none" w:sz="0" w:space="0" w:color="auto"/>
        <w:bottom w:val="none" w:sz="0" w:space="0" w:color="auto"/>
        <w:right w:val="none" w:sz="0" w:space="0" w:color="auto"/>
      </w:divBdr>
    </w:div>
    <w:div w:id="1534029744">
      <w:bodyDiv w:val="1"/>
      <w:marLeft w:val="0"/>
      <w:marRight w:val="0"/>
      <w:marTop w:val="0"/>
      <w:marBottom w:val="0"/>
      <w:divBdr>
        <w:top w:val="none" w:sz="0" w:space="0" w:color="auto"/>
        <w:left w:val="none" w:sz="0" w:space="0" w:color="auto"/>
        <w:bottom w:val="none" w:sz="0" w:space="0" w:color="auto"/>
        <w:right w:val="none" w:sz="0" w:space="0" w:color="auto"/>
      </w:divBdr>
    </w:div>
    <w:div w:id="1534146023">
      <w:bodyDiv w:val="1"/>
      <w:marLeft w:val="0"/>
      <w:marRight w:val="0"/>
      <w:marTop w:val="0"/>
      <w:marBottom w:val="0"/>
      <w:divBdr>
        <w:top w:val="none" w:sz="0" w:space="0" w:color="auto"/>
        <w:left w:val="none" w:sz="0" w:space="0" w:color="auto"/>
        <w:bottom w:val="none" w:sz="0" w:space="0" w:color="auto"/>
        <w:right w:val="none" w:sz="0" w:space="0" w:color="auto"/>
      </w:divBdr>
    </w:div>
    <w:div w:id="1534266550">
      <w:bodyDiv w:val="1"/>
      <w:marLeft w:val="0"/>
      <w:marRight w:val="0"/>
      <w:marTop w:val="0"/>
      <w:marBottom w:val="0"/>
      <w:divBdr>
        <w:top w:val="none" w:sz="0" w:space="0" w:color="auto"/>
        <w:left w:val="none" w:sz="0" w:space="0" w:color="auto"/>
        <w:bottom w:val="none" w:sz="0" w:space="0" w:color="auto"/>
        <w:right w:val="none" w:sz="0" w:space="0" w:color="auto"/>
      </w:divBdr>
    </w:div>
    <w:div w:id="1534340698">
      <w:bodyDiv w:val="1"/>
      <w:marLeft w:val="0"/>
      <w:marRight w:val="0"/>
      <w:marTop w:val="0"/>
      <w:marBottom w:val="0"/>
      <w:divBdr>
        <w:top w:val="none" w:sz="0" w:space="0" w:color="auto"/>
        <w:left w:val="none" w:sz="0" w:space="0" w:color="auto"/>
        <w:bottom w:val="none" w:sz="0" w:space="0" w:color="auto"/>
        <w:right w:val="none" w:sz="0" w:space="0" w:color="auto"/>
      </w:divBdr>
    </w:div>
    <w:div w:id="1534348038">
      <w:bodyDiv w:val="1"/>
      <w:marLeft w:val="0"/>
      <w:marRight w:val="0"/>
      <w:marTop w:val="0"/>
      <w:marBottom w:val="0"/>
      <w:divBdr>
        <w:top w:val="none" w:sz="0" w:space="0" w:color="auto"/>
        <w:left w:val="none" w:sz="0" w:space="0" w:color="auto"/>
        <w:bottom w:val="none" w:sz="0" w:space="0" w:color="auto"/>
        <w:right w:val="none" w:sz="0" w:space="0" w:color="auto"/>
      </w:divBdr>
    </w:div>
    <w:div w:id="1534414397">
      <w:bodyDiv w:val="1"/>
      <w:marLeft w:val="0"/>
      <w:marRight w:val="0"/>
      <w:marTop w:val="0"/>
      <w:marBottom w:val="0"/>
      <w:divBdr>
        <w:top w:val="none" w:sz="0" w:space="0" w:color="auto"/>
        <w:left w:val="none" w:sz="0" w:space="0" w:color="auto"/>
        <w:bottom w:val="none" w:sz="0" w:space="0" w:color="auto"/>
        <w:right w:val="none" w:sz="0" w:space="0" w:color="auto"/>
      </w:divBdr>
    </w:div>
    <w:div w:id="1534421901">
      <w:bodyDiv w:val="1"/>
      <w:marLeft w:val="0"/>
      <w:marRight w:val="0"/>
      <w:marTop w:val="0"/>
      <w:marBottom w:val="0"/>
      <w:divBdr>
        <w:top w:val="none" w:sz="0" w:space="0" w:color="auto"/>
        <w:left w:val="none" w:sz="0" w:space="0" w:color="auto"/>
        <w:bottom w:val="none" w:sz="0" w:space="0" w:color="auto"/>
        <w:right w:val="none" w:sz="0" w:space="0" w:color="auto"/>
      </w:divBdr>
    </w:div>
    <w:div w:id="1534538688">
      <w:bodyDiv w:val="1"/>
      <w:marLeft w:val="0"/>
      <w:marRight w:val="0"/>
      <w:marTop w:val="0"/>
      <w:marBottom w:val="0"/>
      <w:divBdr>
        <w:top w:val="none" w:sz="0" w:space="0" w:color="auto"/>
        <w:left w:val="none" w:sz="0" w:space="0" w:color="auto"/>
        <w:bottom w:val="none" w:sz="0" w:space="0" w:color="auto"/>
        <w:right w:val="none" w:sz="0" w:space="0" w:color="auto"/>
      </w:divBdr>
    </w:div>
    <w:div w:id="1534882818">
      <w:bodyDiv w:val="1"/>
      <w:marLeft w:val="0"/>
      <w:marRight w:val="0"/>
      <w:marTop w:val="0"/>
      <w:marBottom w:val="0"/>
      <w:divBdr>
        <w:top w:val="none" w:sz="0" w:space="0" w:color="auto"/>
        <w:left w:val="none" w:sz="0" w:space="0" w:color="auto"/>
        <w:bottom w:val="none" w:sz="0" w:space="0" w:color="auto"/>
        <w:right w:val="none" w:sz="0" w:space="0" w:color="auto"/>
      </w:divBdr>
    </w:div>
    <w:div w:id="1535188056">
      <w:bodyDiv w:val="1"/>
      <w:marLeft w:val="0"/>
      <w:marRight w:val="0"/>
      <w:marTop w:val="0"/>
      <w:marBottom w:val="0"/>
      <w:divBdr>
        <w:top w:val="none" w:sz="0" w:space="0" w:color="auto"/>
        <w:left w:val="none" w:sz="0" w:space="0" w:color="auto"/>
        <w:bottom w:val="none" w:sz="0" w:space="0" w:color="auto"/>
        <w:right w:val="none" w:sz="0" w:space="0" w:color="auto"/>
      </w:divBdr>
    </w:div>
    <w:div w:id="1535189067">
      <w:bodyDiv w:val="1"/>
      <w:marLeft w:val="0"/>
      <w:marRight w:val="0"/>
      <w:marTop w:val="0"/>
      <w:marBottom w:val="0"/>
      <w:divBdr>
        <w:top w:val="none" w:sz="0" w:space="0" w:color="auto"/>
        <w:left w:val="none" w:sz="0" w:space="0" w:color="auto"/>
        <w:bottom w:val="none" w:sz="0" w:space="0" w:color="auto"/>
        <w:right w:val="none" w:sz="0" w:space="0" w:color="auto"/>
      </w:divBdr>
    </w:div>
    <w:div w:id="1535192757">
      <w:bodyDiv w:val="1"/>
      <w:marLeft w:val="0"/>
      <w:marRight w:val="0"/>
      <w:marTop w:val="0"/>
      <w:marBottom w:val="0"/>
      <w:divBdr>
        <w:top w:val="none" w:sz="0" w:space="0" w:color="auto"/>
        <w:left w:val="none" w:sz="0" w:space="0" w:color="auto"/>
        <w:bottom w:val="none" w:sz="0" w:space="0" w:color="auto"/>
        <w:right w:val="none" w:sz="0" w:space="0" w:color="auto"/>
      </w:divBdr>
    </w:div>
    <w:div w:id="1535265475">
      <w:bodyDiv w:val="1"/>
      <w:marLeft w:val="0"/>
      <w:marRight w:val="0"/>
      <w:marTop w:val="0"/>
      <w:marBottom w:val="0"/>
      <w:divBdr>
        <w:top w:val="none" w:sz="0" w:space="0" w:color="auto"/>
        <w:left w:val="none" w:sz="0" w:space="0" w:color="auto"/>
        <w:bottom w:val="none" w:sz="0" w:space="0" w:color="auto"/>
        <w:right w:val="none" w:sz="0" w:space="0" w:color="auto"/>
      </w:divBdr>
    </w:div>
    <w:div w:id="1535314204">
      <w:bodyDiv w:val="1"/>
      <w:marLeft w:val="0"/>
      <w:marRight w:val="0"/>
      <w:marTop w:val="0"/>
      <w:marBottom w:val="0"/>
      <w:divBdr>
        <w:top w:val="none" w:sz="0" w:space="0" w:color="auto"/>
        <w:left w:val="none" w:sz="0" w:space="0" w:color="auto"/>
        <w:bottom w:val="none" w:sz="0" w:space="0" w:color="auto"/>
        <w:right w:val="none" w:sz="0" w:space="0" w:color="auto"/>
      </w:divBdr>
    </w:div>
    <w:div w:id="1535389147">
      <w:bodyDiv w:val="1"/>
      <w:marLeft w:val="0"/>
      <w:marRight w:val="0"/>
      <w:marTop w:val="0"/>
      <w:marBottom w:val="0"/>
      <w:divBdr>
        <w:top w:val="none" w:sz="0" w:space="0" w:color="auto"/>
        <w:left w:val="none" w:sz="0" w:space="0" w:color="auto"/>
        <w:bottom w:val="none" w:sz="0" w:space="0" w:color="auto"/>
        <w:right w:val="none" w:sz="0" w:space="0" w:color="auto"/>
      </w:divBdr>
    </w:div>
    <w:div w:id="1535733865">
      <w:bodyDiv w:val="1"/>
      <w:marLeft w:val="0"/>
      <w:marRight w:val="0"/>
      <w:marTop w:val="0"/>
      <w:marBottom w:val="0"/>
      <w:divBdr>
        <w:top w:val="none" w:sz="0" w:space="0" w:color="auto"/>
        <w:left w:val="none" w:sz="0" w:space="0" w:color="auto"/>
        <w:bottom w:val="none" w:sz="0" w:space="0" w:color="auto"/>
        <w:right w:val="none" w:sz="0" w:space="0" w:color="auto"/>
      </w:divBdr>
    </w:div>
    <w:div w:id="1535773568">
      <w:bodyDiv w:val="1"/>
      <w:marLeft w:val="0"/>
      <w:marRight w:val="0"/>
      <w:marTop w:val="0"/>
      <w:marBottom w:val="0"/>
      <w:divBdr>
        <w:top w:val="none" w:sz="0" w:space="0" w:color="auto"/>
        <w:left w:val="none" w:sz="0" w:space="0" w:color="auto"/>
        <w:bottom w:val="none" w:sz="0" w:space="0" w:color="auto"/>
        <w:right w:val="none" w:sz="0" w:space="0" w:color="auto"/>
      </w:divBdr>
    </w:div>
    <w:div w:id="1535773628">
      <w:bodyDiv w:val="1"/>
      <w:marLeft w:val="0"/>
      <w:marRight w:val="0"/>
      <w:marTop w:val="0"/>
      <w:marBottom w:val="0"/>
      <w:divBdr>
        <w:top w:val="none" w:sz="0" w:space="0" w:color="auto"/>
        <w:left w:val="none" w:sz="0" w:space="0" w:color="auto"/>
        <w:bottom w:val="none" w:sz="0" w:space="0" w:color="auto"/>
        <w:right w:val="none" w:sz="0" w:space="0" w:color="auto"/>
      </w:divBdr>
    </w:div>
    <w:div w:id="1536042685">
      <w:bodyDiv w:val="1"/>
      <w:marLeft w:val="0"/>
      <w:marRight w:val="0"/>
      <w:marTop w:val="0"/>
      <w:marBottom w:val="0"/>
      <w:divBdr>
        <w:top w:val="none" w:sz="0" w:space="0" w:color="auto"/>
        <w:left w:val="none" w:sz="0" w:space="0" w:color="auto"/>
        <w:bottom w:val="none" w:sz="0" w:space="0" w:color="auto"/>
        <w:right w:val="none" w:sz="0" w:space="0" w:color="auto"/>
      </w:divBdr>
    </w:div>
    <w:div w:id="1536232944">
      <w:bodyDiv w:val="1"/>
      <w:marLeft w:val="0"/>
      <w:marRight w:val="0"/>
      <w:marTop w:val="0"/>
      <w:marBottom w:val="0"/>
      <w:divBdr>
        <w:top w:val="none" w:sz="0" w:space="0" w:color="auto"/>
        <w:left w:val="none" w:sz="0" w:space="0" w:color="auto"/>
        <w:bottom w:val="none" w:sz="0" w:space="0" w:color="auto"/>
        <w:right w:val="none" w:sz="0" w:space="0" w:color="auto"/>
      </w:divBdr>
    </w:div>
    <w:div w:id="1536238387">
      <w:bodyDiv w:val="1"/>
      <w:marLeft w:val="0"/>
      <w:marRight w:val="0"/>
      <w:marTop w:val="0"/>
      <w:marBottom w:val="0"/>
      <w:divBdr>
        <w:top w:val="none" w:sz="0" w:space="0" w:color="auto"/>
        <w:left w:val="none" w:sz="0" w:space="0" w:color="auto"/>
        <w:bottom w:val="none" w:sz="0" w:space="0" w:color="auto"/>
        <w:right w:val="none" w:sz="0" w:space="0" w:color="auto"/>
      </w:divBdr>
    </w:div>
    <w:div w:id="1536307486">
      <w:bodyDiv w:val="1"/>
      <w:marLeft w:val="0"/>
      <w:marRight w:val="0"/>
      <w:marTop w:val="0"/>
      <w:marBottom w:val="0"/>
      <w:divBdr>
        <w:top w:val="none" w:sz="0" w:space="0" w:color="auto"/>
        <w:left w:val="none" w:sz="0" w:space="0" w:color="auto"/>
        <w:bottom w:val="none" w:sz="0" w:space="0" w:color="auto"/>
        <w:right w:val="none" w:sz="0" w:space="0" w:color="auto"/>
      </w:divBdr>
    </w:div>
    <w:div w:id="1536386479">
      <w:bodyDiv w:val="1"/>
      <w:marLeft w:val="0"/>
      <w:marRight w:val="0"/>
      <w:marTop w:val="0"/>
      <w:marBottom w:val="0"/>
      <w:divBdr>
        <w:top w:val="none" w:sz="0" w:space="0" w:color="auto"/>
        <w:left w:val="none" w:sz="0" w:space="0" w:color="auto"/>
        <w:bottom w:val="none" w:sz="0" w:space="0" w:color="auto"/>
        <w:right w:val="none" w:sz="0" w:space="0" w:color="auto"/>
      </w:divBdr>
    </w:div>
    <w:div w:id="1536501337">
      <w:bodyDiv w:val="1"/>
      <w:marLeft w:val="0"/>
      <w:marRight w:val="0"/>
      <w:marTop w:val="0"/>
      <w:marBottom w:val="0"/>
      <w:divBdr>
        <w:top w:val="none" w:sz="0" w:space="0" w:color="auto"/>
        <w:left w:val="none" w:sz="0" w:space="0" w:color="auto"/>
        <w:bottom w:val="none" w:sz="0" w:space="0" w:color="auto"/>
        <w:right w:val="none" w:sz="0" w:space="0" w:color="auto"/>
      </w:divBdr>
    </w:div>
    <w:div w:id="1536502170">
      <w:bodyDiv w:val="1"/>
      <w:marLeft w:val="0"/>
      <w:marRight w:val="0"/>
      <w:marTop w:val="0"/>
      <w:marBottom w:val="0"/>
      <w:divBdr>
        <w:top w:val="none" w:sz="0" w:space="0" w:color="auto"/>
        <w:left w:val="none" w:sz="0" w:space="0" w:color="auto"/>
        <w:bottom w:val="none" w:sz="0" w:space="0" w:color="auto"/>
        <w:right w:val="none" w:sz="0" w:space="0" w:color="auto"/>
      </w:divBdr>
    </w:div>
    <w:div w:id="1536624091">
      <w:bodyDiv w:val="1"/>
      <w:marLeft w:val="0"/>
      <w:marRight w:val="0"/>
      <w:marTop w:val="0"/>
      <w:marBottom w:val="0"/>
      <w:divBdr>
        <w:top w:val="none" w:sz="0" w:space="0" w:color="auto"/>
        <w:left w:val="none" w:sz="0" w:space="0" w:color="auto"/>
        <w:bottom w:val="none" w:sz="0" w:space="0" w:color="auto"/>
        <w:right w:val="none" w:sz="0" w:space="0" w:color="auto"/>
      </w:divBdr>
    </w:div>
    <w:div w:id="1536693505">
      <w:bodyDiv w:val="1"/>
      <w:marLeft w:val="0"/>
      <w:marRight w:val="0"/>
      <w:marTop w:val="0"/>
      <w:marBottom w:val="0"/>
      <w:divBdr>
        <w:top w:val="none" w:sz="0" w:space="0" w:color="auto"/>
        <w:left w:val="none" w:sz="0" w:space="0" w:color="auto"/>
        <w:bottom w:val="none" w:sz="0" w:space="0" w:color="auto"/>
        <w:right w:val="none" w:sz="0" w:space="0" w:color="auto"/>
      </w:divBdr>
    </w:div>
    <w:div w:id="1536842312">
      <w:bodyDiv w:val="1"/>
      <w:marLeft w:val="0"/>
      <w:marRight w:val="0"/>
      <w:marTop w:val="0"/>
      <w:marBottom w:val="0"/>
      <w:divBdr>
        <w:top w:val="none" w:sz="0" w:space="0" w:color="auto"/>
        <w:left w:val="none" w:sz="0" w:space="0" w:color="auto"/>
        <w:bottom w:val="none" w:sz="0" w:space="0" w:color="auto"/>
        <w:right w:val="none" w:sz="0" w:space="0" w:color="auto"/>
      </w:divBdr>
    </w:div>
    <w:div w:id="1536850499">
      <w:bodyDiv w:val="1"/>
      <w:marLeft w:val="0"/>
      <w:marRight w:val="0"/>
      <w:marTop w:val="0"/>
      <w:marBottom w:val="0"/>
      <w:divBdr>
        <w:top w:val="none" w:sz="0" w:space="0" w:color="auto"/>
        <w:left w:val="none" w:sz="0" w:space="0" w:color="auto"/>
        <w:bottom w:val="none" w:sz="0" w:space="0" w:color="auto"/>
        <w:right w:val="none" w:sz="0" w:space="0" w:color="auto"/>
      </w:divBdr>
    </w:div>
    <w:div w:id="1536962164">
      <w:bodyDiv w:val="1"/>
      <w:marLeft w:val="0"/>
      <w:marRight w:val="0"/>
      <w:marTop w:val="0"/>
      <w:marBottom w:val="0"/>
      <w:divBdr>
        <w:top w:val="none" w:sz="0" w:space="0" w:color="auto"/>
        <w:left w:val="none" w:sz="0" w:space="0" w:color="auto"/>
        <w:bottom w:val="none" w:sz="0" w:space="0" w:color="auto"/>
        <w:right w:val="none" w:sz="0" w:space="0" w:color="auto"/>
      </w:divBdr>
    </w:div>
    <w:div w:id="1536967547">
      <w:bodyDiv w:val="1"/>
      <w:marLeft w:val="0"/>
      <w:marRight w:val="0"/>
      <w:marTop w:val="0"/>
      <w:marBottom w:val="0"/>
      <w:divBdr>
        <w:top w:val="none" w:sz="0" w:space="0" w:color="auto"/>
        <w:left w:val="none" w:sz="0" w:space="0" w:color="auto"/>
        <w:bottom w:val="none" w:sz="0" w:space="0" w:color="auto"/>
        <w:right w:val="none" w:sz="0" w:space="0" w:color="auto"/>
      </w:divBdr>
    </w:div>
    <w:div w:id="1536967723">
      <w:bodyDiv w:val="1"/>
      <w:marLeft w:val="0"/>
      <w:marRight w:val="0"/>
      <w:marTop w:val="0"/>
      <w:marBottom w:val="0"/>
      <w:divBdr>
        <w:top w:val="none" w:sz="0" w:space="0" w:color="auto"/>
        <w:left w:val="none" w:sz="0" w:space="0" w:color="auto"/>
        <w:bottom w:val="none" w:sz="0" w:space="0" w:color="auto"/>
        <w:right w:val="none" w:sz="0" w:space="0" w:color="auto"/>
      </w:divBdr>
    </w:div>
    <w:div w:id="1537035630">
      <w:bodyDiv w:val="1"/>
      <w:marLeft w:val="0"/>
      <w:marRight w:val="0"/>
      <w:marTop w:val="0"/>
      <w:marBottom w:val="0"/>
      <w:divBdr>
        <w:top w:val="none" w:sz="0" w:space="0" w:color="auto"/>
        <w:left w:val="none" w:sz="0" w:space="0" w:color="auto"/>
        <w:bottom w:val="none" w:sz="0" w:space="0" w:color="auto"/>
        <w:right w:val="none" w:sz="0" w:space="0" w:color="auto"/>
      </w:divBdr>
    </w:div>
    <w:div w:id="1537038309">
      <w:bodyDiv w:val="1"/>
      <w:marLeft w:val="0"/>
      <w:marRight w:val="0"/>
      <w:marTop w:val="0"/>
      <w:marBottom w:val="0"/>
      <w:divBdr>
        <w:top w:val="none" w:sz="0" w:space="0" w:color="auto"/>
        <w:left w:val="none" w:sz="0" w:space="0" w:color="auto"/>
        <w:bottom w:val="none" w:sz="0" w:space="0" w:color="auto"/>
        <w:right w:val="none" w:sz="0" w:space="0" w:color="auto"/>
      </w:divBdr>
    </w:div>
    <w:div w:id="1537087223">
      <w:bodyDiv w:val="1"/>
      <w:marLeft w:val="0"/>
      <w:marRight w:val="0"/>
      <w:marTop w:val="0"/>
      <w:marBottom w:val="0"/>
      <w:divBdr>
        <w:top w:val="none" w:sz="0" w:space="0" w:color="auto"/>
        <w:left w:val="none" w:sz="0" w:space="0" w:color="auto"/>
        <w:bottom w:val="none" w:sz="0" w:space="0" w:color="auto"/>
        <w:right w:val="none" w:sz="0" w:space="0" w:color="auto"/>
      </w:divBdr>
    </w:div>
    <w:div w:id="1537233838">
      <w:bodyDiv w:val="1"/>
      <w:marLeft w:val="0"/>
      <w:marRight w:val="0"/>
      <w:marTop w:val="0"/>
      <w:marBottom w:val="0"/>
      <w:divBdr>
        <w:top w:val="none" w:sz="0" w:space="0" w:color="auto"/>
        <w:left w:val="none" w:sz="0" w:space="0" w:color="auto"/>
        <w:bottom w:val="none" w:sz="0" w:space="0" w:color="auto"/>
        <w:right w:val="none" w:sz="0" w:space="0" w:color="auto"/>
      </w:divBdr>
    </w:div>
    <w:div w:id="1537304578">
      <w:bodyDiv w:val="1"/>
      <w:marLeft w:val="0"/>
      <w:marRight w:val="0"/>
      <w:marTop w:val="0"/>
      <w:marBottom w:val="0"/>
      <w:divBdr>
        <w:top w:val="none" w:sz="0" w:space="0" w:color="auto"/>
        <w:left w:val="none" w:sz="0" w:space="0" w:color="auto"/>
        <w:bottom w:val="none" w:sz="0" w:space="0" w:color="auto"/>
        <w:right w:val="none" w:sz="0" w:space="0" w:color="auto"/>
      </w:divBdr>
    </w:div>
    <w:div w:id="1537304951">
      <w:bodyDiv w:val="1"/>
      <w:marLeft w:val="0"/>
      <w:marRight w:val="0"/>
      <w:marTop w:val="0"/>
      <w:marBottom w:val="0"/>
      <w:divBdr>
        <w:top w:val="none" w:sz="0" w:space="0" w:color="auto"/>
        <w:left w:val="none" w:sz="0" w:space="0" w:color="auto"/>
        <w:bottom w:val="none" w:sz="0" w:space="0" w:color="auto"/>
        <w:right w:val="none" w:sz="0" w:space="0" w:color="auto"/>
      </w:divBdr>
    </w:div>
    <w:div w:id="1537308003">
      <w:bodyDiv w:val="1"/>
      <w:marLeft w:val="0"/>
      <w:marRight w:val="0"/>
      <w:marTop w:val="0"/>
      <w:marBottom w:val="0"/>
      <w:divBdr>
        <w:top w:val="none" w:sz="0" w:space="0" w:color="auto"/>
        <w:left w:val="none" w:sz="0" w:space="0" w:color="auto"/>
        <w:bottom w:val="none" w:sz="0" w:space="0" w:color="auto"/>
        <w:right w:val="none" w:sz="0" w:space="0" w:color="auto"/>
      </w:divBdr>
    </w:div>
    <w:div w:id="1537308544">
      <w:bodyDiv w:val="1"/>
      <w:marLeft w:val="0"/>
      <w:marRight w:val="0"/>
      <w:marTop w:val="0"/>
      <w:marBottom w:val="0"/>
      <w:divBdr>
        <w:top w:val="none" w:sz="0" w:space="0" w:color="auto"/>
        <w:left w:val="none" w:sz="0" w:space="0" w:color="auto"/>
        <w:bottom w:val="none" w:sz="0" w:space="0" w:color="auto"/>
        <w:right w:val="none" w:sz="0" w:space="0" w:color="auto"/>
      </w:divBdr>
    </w:div>
    <w:div w:id="1537503547">
      <w:bodyDiv w:val="1"/>
      <w:marLeft w:val="0"/>
      <w:marRight w:val="0"/>
      <w:marTop w:val="0"/>
      <w:marBottom w:val="0"/>
      <w:divBdr>
        <w:top w:val="none" w:sz="0" w:space="0" w:color="auto"/>
        <w:left w:val="none" w:sz="0" w:space="0" w:color="auto"/>
        <w:bottom w:val="none" w:sz="0" w:space="0" w:color="auto"/>
        <w:right w:val="none" w:sz="0" w:space="0" w:color="auto"/>
      </w:divBdr>
    </w:div>
    <w:div w:id="1537543681">
      <w:bodyDiv w:val="1"/>
      <w:marLeft w:val="0"/>
      <w:marRight w:val="0"/>
      <w:marTop w:val="0"/>
      <w:marBottom w:val="0"/>
      <w:divBdr>
        <w:top w:val="none" w:sz="0" w:space="0" w:color="auto"/>
        <w:left w:val="none" w:sz="0" w:space="0" w:color="auto"/>
        <w:bottom w:val="none" w:sz="0" w:space="0" w:color="auto"/>
        <w:right w:val="none" w:sz="0" w:space="0" w:color="auto"/>
      </w:divBdr>
    </w:div>
    <w:div w:id="1537618046">
      <w:bodyDiv w:val="1"/>
      <w:marLeft w:val="0"/>
      <w:marRight w:val="0"/>
      <w:marTop w:val="0"/>
      <w:marBottom w:val="0"/>
      <w:divBdr>
        <w:top w:val="none" w:sz="0" w:space="0" w:color="auto"/>
        <w:left w:val="none" w:sz="0" w:space="0" w:color="auto"/>
        <w:bottom w:val="none" w:sz="0" w:space="0" w:color="auto"/>
        <w:right w:val="none" w:sz="0" w:space="0" w:color="auto"/>
      </w:divBdr>
    </w:div>
    <w:div w:id="1537619790">
      <w:bodyDiv w:val="1"/>
      <w:marLeft w:val="0"/>
      <w:marRight w:val="0"/>
      <w:marTop w:val="0"/>
      <w:marBottom w:val="0"/>
      <w:divBdr>
        <w:top w:val="none" w:sz="0" w:space="0" w:color="auto"/>
        <w:left w:val="none" w:sz="0" w:space="0" w:color="auto"/>
        <w:bottom w:val="none" w:sz="0" w:space="0" w:color="auto"/>
        <w:right w:val="none" w:sz="0" w:space="0" w:color="auto"/>
      </w:divBdr>
    </w:div>
    <w:div w:id="1537620882">
      <w:bodyDiv w:val="1"/>
      <w:marLeft w:val="0"/>
      <w:marRight w:val="0"/>
      <w:marTop w:val="0"/>
      <w:marBottom w:val="0"/>
      <w:divBdr>
        <w:top w:val="none" w:sz="0" w:space="0" w:color="auto"/>
        <w:left w:val="none" w:sz="0" w:space="0" w:color="auto"/>
        <w:bottom w:val="none" w:sz="0" w:space="0" w:color="auto"/>
        <w:right w:val="none" w:sz="0" w:space="0" w:color="auto"/>
      </w:divBdr>
    </w:div>
    <w:div w:id="1537621074">
      <w:bodyDiv w:val="1"/>
      <w:marLeft w:val="0"/>
      <w:marRight w:val="0"/>
      <w:marTop w:val="0"/>
      <w:marBottom w:val="0"/>
      <w:divBdr>
        <w:top w:val="none" w:sz="0" w:space="0" w:color="auto"/>
        <w:left w:val="none" w:sz="0" w:space="0" w:color="auto"/>
        <w:bottom w:val="none" w:sz="0" w:space="0" w:color="auto"/>
        <w:right w:val="none" w:sz="0" w:space="0" w:color="auto"/>
      </w:divBdr>
    </w:div>
    <w:div w:id="1537693286">
      <w:bodyDiv w:val="1"/>
      <w:marLeft w:val="0"/>
      <w:marRight w:val="0"/>
      <w:marTop w:val="0"/>
      <w:marBottom w:val="0"/>
      <w:divBdr>
        <w:top w:val="none" w:sz="0" w:space="0" w:color="auto"/>
        <w:left w:val="none" w:sz="0" w:space="0" w:color="auto"/>
        <w:bottom w:val="none" w:sz="0" w:space="0" w:color="auto"/>
        <w:right w:val="none" w:sz="0" w:space="0" w:color="auto"/>
      </w:divBdr>
    </w:div>
    <w:div w:id="1537695272">
      <w:bodyDiv w:val="1"/>
      <w:marLeft w:val="0"/>
      <w:marRight w:val="0"/>
      <w:marTop w:val="0"/>
      <w:marBottom w:val="0"/>
      <w:divBdr>
        <w:top w:val="none" w:sz="0" w:space="0" w:color="auto"/>
        <w:left w:val="none" w:sz="0" w:space="0" w:color="auto"/>
        <w:bottom w:val="none" w:sz="0" w:space="0" w:color="auto"/>
        <w:right w:val="none" w:sz="0" w:space="0" w:color="auto"/>
      </w:divBdr>
    </w:div>
    <w:div w:id="1537697103">
      <w:bodyDiv w:val="1"/>
      <w:marLeft w:val="0"/>
      <w:marRight w:val="0"/>
      <w:marTop w:val="0"/>
      <w:marBottom w:val="0"/>
      <w:divBdr>
        <w:top w:val="none" w:sz="0" w:space="0" w:color="auto"/>
        <w:left w:val="none" w:sz="0" w:space="0" w:color="auto"/>
        <w:bottom w:val="none" w:sz="0" w:space="0" w:color="auto"/>
        <w:right w:val="none" w:sz="0" w:space="0" w:color="auto"/>
      </w:divBdr>
    </w:div>
    <w:div w:id="1537888734">
      <w:bodyDiv w:val="1"/>
      <w:marLeft w:val="0"/>
      <w:marRight w:val="0"/>
      <w:marTop w:val="0"/>
      <w:marBottom w:val="0"/>
      <w:divBdr>
        <w:top w:val="none" w:sz="0" w:space="0" w:color="auto"/>
        <w:left w:val="none" w:sz="0" w:space="0" w:color="auto"/>
        <w:bottom w:val="none" w:sz="0" w:space="0" w:color="auto"/>
        <w:right w:val="none" w:sz="0" w:space="0" w:color="auto"/>
      </w:divBdr>
    </w:div>
    <w:div w:id="1537936361">
      <w:bodyDiv w:val="1"/>
      <w:marLeft w:val="0"/>
      <w:marRight w:val="0"/>
      <w:marTop w:val="0"/>
      <w:marBottom w:val="0"/>
      <w:divBdr>
        <w:top w:val="none" w:sz="0" w:space="0" w:color="auto"/>
        <w:left w:val="none" w:sz="0" w:space="0" w:color="auto"/>
        <w:bottom w:val="none" w:sz="0" w:space="0" w:color="auto"/>
        <w:right w:val="none" w:sz="0" w:space="0" w:color="auto"/>
      </w:divBdr>
    </w:div>
    <w:div w:id="1537965430">
      <w:bodyDiv w:val="1"/>
      <w:marLeft w:val="0"/>
      <w:marRight w:val="0"/>
      <w:marTop w:val="0"/>
      <w:marBottom w:val="0"/>
      <w:divBdr>
        <w:top w:val="none" w:sz="0" w:space="0" w:color="auto"/>
        <w:left w:val="none" w:sz="0" w:space="0" w:color="auto"/>
        <w:bottom w:val="none" w:sz="0" w:space="0" w:color="auto"/>
        <w:right w:val="none" w:sz="0" w:space="0" w:color="auto"/>
      </w:divBdr>
    </w:div>
    <w:div w:id="1538007549">
      <w:bodyDiv w:val="1"/>
      <w:marLeft w:val="0"/>
      <w:marRight w:val="0"/>
      <w:marTop w:val="0"/>
      <w:marBottom w:val="0"/>
      <w:divBdr>
        <w:top w:val="none" w:sz="0" w:space="0" w:color="auto"/>
        <w:left w:val="none" w:sz="0" w:space="0" w:color="auto"/>
        <w:bottom w:val="none" w:sz="0" w:space="0" w:color="auto"/>
        <w:right w:val="none" w:sz="0" w:space="0" w:color="auto"/>
      </w:divBdr>
    </w:div>
    <w:div w:id="1538153305">
      <w:bodyDiv w:val="1"/>
      <w:marLeft w:val="0"/>
      <w:marRight w:val="0"/>
      <w:marTop w:val="0"/>
      <w:marBottom w:val="0"/>
      <w:divBdr>
        <w:top w:val="none" w:sz="0" w:space="0" w:color="auto"/>
        <w:left w:val="none" w:sz="0" w:space="0" w:color="auto"/>
        <w:bottom w:val="none" w:sz="0" w:space="0" w:color="auto"/>
        <w:right w:val="none" w:sz="0" w:space="0" w:color="auto"/>
      </w:divBdr>
    </w:div>
    <w:div w:id="1538157439">
      <w:bodyDiv w:val="1"/>
      <w:marLeft w:val="0"/>
      <w:marRight w:val="0"/>
      <w:marTop w:val="0"/>
      <w:marBottom w:val="0"/>
      <w:divBdr>
        <w:top w:val="none" w:sz="0" w:space="0" w:color="auto"/>
        <w:left w:val="none" w:sz="0" w:space="0" w:color="auto"/>
        <w:bottom w:val="none" w:sz="0" w:space="0" w:color="auto"/>
        <w:right w:val="none" w:sz="0" w:space="0" w:color="auto"/>
      </w:divBdr>
    </w:div>
    <w:div w:id="1538272508">
      <w:bodyDiv w:val="1"/>
      <w:marLeft w:val="0"/>
      <w:marRight w:val="0"/>
      <w:marTop w:val="0"/>
      <w:marBottom w:val="0"/>
      <w:divBdr>
        <w:top w:val="none" w:sz="0" w:space="0" w:color="auto"/>
        <w:left w:val="none" w:sz="0" w:space="0" w:color="auto"/>
        <w:bottom w:val="none" w:sz="0" w:space="0" w:color="auto"/>
        <w:right w:val="none" w:sz="0" w:space="0" w:color="auto"/>
      </w:divBdr>
    </w:div>
    <w:div w:id="1538349134">
      <w:bodyDiv w:val="1"/>
      <w:marLeft w:val="0"/>
      <w:marRight w:val="0"/>
      <w:marTop w:val="0"/>
      <w:marBottom w:val="0"/>
      <w:divBdr>
        <w:top w:val="none" w:sz="0" w:space="0" w:color="auto"/>
        <w:left w:val="none" w:sz="0" w:space="0" w:color="auto"/>
        <w:bottom w:val="none" w:sz="0" w:space="0" w:color="auto"/>
        <w:right w:val="none" w:sz="0" w:space="0" w:color="auto"/>
      </w:divBdr>
    </w:div>
    <w:div w:id="1538352920">
      <w:bodyDiv w:val="1"/>
      <w:marLeft w:val="0"/>
      <w:marRight w:val="0"/>
      <w:marTop w:val="0"/>
      <w:marBottom w:val="0"/>
      <w:divBdr>
        <w:top w:val="none" w:sz="0" w:space="0" w:color="auto"/>
        <w:left w:val="none" w:sz="0" w:space="0" w:color="auto"/>
        <w:bottom w:val="none" w:sz="0" w:space="0" w:color="auto"/>
        <w:right w:val="none" w:sz="0" w:space="0" w:color="auto"/>
      </w:divBdr>
    </w:div>
    <w:div w:id="1538355322">
      <w:bodyDiv w:val="1"/>
      <w:marLeft w:val="0"/>
      <w:marRight w:val="0"/>
      <w:marTop w:val="0"/>
      <w:marBottom w:val="0"/>
      <w:divBdr>
        <w:top w:val="none" w:sz="0" w:space="0" w:color="auto"/>
        <w:left w:val="none" w:sz="0" w:space="0" w:color="auto"/>
        <w:bottom w:val="none" w:sz="0" w:space="0" w:color="auto"/>
        <w:right w:val="none" w:sz="0" w:space="0" w:color="auto"/>
      </w:divBdr>
    </w:div>
    <w:div w:id="1538423560">
      <w:bodyDiv w:val="1"/>
      <w:marLeft w:val="0"/>
      <w:marRight w:val="0"/>
      <w:marTop w:val="0"/>
      <w:marBottom w:val="0"/>
      <w:divBdr>
        <w:top w:val="none" w:sz="0" w:space="0" w:color="auto"/>
        <w:left w:val="none" w:sz="0" w:space="0" w:color="auto"/>
        <w:bottom w:val="none" w:sz="0" w:space="0" w:color="auto"/>
        <w:right w:val="none" w:sz="0" w:space="0" w:color="auto"/>
      </w:divBdr>
    </w:div>
    <w:div w:id="1538619246">
      <w:bodyDiv w:val="1"/>
      <w:marLeft w:val="0"/>
      <w:marRight w:val="0"/>
      <w:marTop w:val="0"/>
      <w:marBottom w:val="0"/>
      <w:divBdr>
        <w:top w:val="none" w:sz="0" w:space="0" w:color="auto"/>
        <w:left w:val="none" w:sz="0" w:space="0" w:color="auto"/>
        <w:bottom w:val="none" w:sz="0" w:space="0" w:color="auto"/>
        <w:right w:val="none" w:sz="0" w:space="0" w:color="auto"/>
      </w:divBdr>
    </w:div>
    <w:div w:id="1538658671">
      <w:bodyDiv w:val="1"/>
      <w:marLeft w:val="0"/>
      <w:marRight w:val="0"/>
      <w:marTop w:val="0"/>
      <w:marBottom w:val="0"/>
      <w:divBdr>
        <w:top w:val="none" w:sz="0" w:space="0" w:color="auto"/>
        <w:left w:val="none" w:sz="0" w:space="0" w:color="auto"/>
        <w:bottom w:val="none" w:sz="0" w:space="0" w:color="auto"/>
        <w:right w:val="none" w:sz="0" w:space="0" w:color="auto"/>
      </w:divBdr>
    </w:div>
    <w:div w:id="1538736485">
      <w:bodyDiv w:val="1"/>
      <w:marLeft w:val="0"/>
      <w:marRight w:val="0"/>
      <w:marTop w:val="0"/>
      <w:marBottom w:val="0"/>
      <w:divBdr>
        <w:top w:val="none" w:sz="0" w:space="0" w:color="auto"/>
        <w:left w:val="none" w:sz="0" w:space="0" w:color="auto"/>
        <w:bottom w:val="none" w:sz="0" w:space="0" w:color="auto"/>
        <w:right w:val="none" w:sz="0" w:space="0" w:color="auto"/>
      </w:divBdr>
    </w:div>
    <w:div w:id="1538739141">
      <w:bodyDiv w:val="1"/>
      <w:marLeft w:val="0"/>
      <w:marRight w:val="0"/>
      <w:marTop w:val="0"/>
      <w:marBottom w:val="0"/>
      <w:divBdr>
        <w:top w:val="none" w:sz="0" w:space="0" w:color="auto"/>
        <w:left w:val="none" w:sz="0" w:space="0" w:color="auto"/>
        <w:bottom w:val="none" w:sz="0" w:space="0" w:color="auto"/>
        <w:right w:val="none" w:sz="0" w:space="0" w:color="auto"/>
      </w:divBdr>
    </w:div>
    <w:div w:id="1539003503">
      <w:bodyDiv w:val="1"/>
      <w:marLeft w:val="0"/>
      <w:marRight w:val="0"/>
      <w:marTop w:val="0"/>
      <w:marBottom w:val="0"/>
      <w:divBdr>
        <w:top w:val="none" w:sz="0" w:space="0" w:color="auto"/>
        <w:left w:val="none" w:sz="0" w:space="0" w:color="auto"/>
        <w:bottom w:val="none" w:sz="0" w:space="0" w:color="auto"/>
        <w:right w:val="none" w:sz="0" w:space="0" w:color="auto"/>
      </w:divBdr>
    </w:div>
    <w:div w:id="1539077178">
      <w:bodyDiv w:val="1"/>
      <w:marLeft w:val="0"/>
      <w:marRight w:val="0"/>
      <w:marTop w:val="0"/>
      <w:marBottom w:val="0"/>
      <w:divBdr>
        <w:top w:val="none" w:sz="0" w:space="0" w:color="auto"/>
        <w:left w:val="none" w:sz="0" w:space="0" w:color="auto"/>
        <w:bottom w:val="none" w:sz="0" w:space="0" w:color="auto"/>
        <w:right w:val="none" w:sz="0" w:space="0" w:color="auto"/>
      </w:divBdr>
    </w:div>
    <w:div w:id="1539119657">
      <w:bodyDiv w:val="1"/>
      <w:marLeft w:val="0"/>
      <w:marRight w:val="0"/>
      <w:marTop w:val="0"/>
      <w:marBottom w:val="0"/>
      <w:divBdr>
        <w:top w:val="none" w:sz="0" w:space="0" w:color="auto"/>
        <w:left w:val="none" w:sz="0" w:space="0" w:color="auto"/>
        <w:bottom w:val="none" w:sz="0" w:space="0" w:color="auto"/>
        <w:right w:val="none" w:sz="0" w:space="0" w:color="auto"/>
      </w:divBdr>
    </w:div>
    <w:div w:id="1539202033">
      <w:bodyDiv w:val="1"/>
      <w:marLeft w:val="0"/>
      <w:marRight w:val="0"/>
      <w:marTop w:val="0"/>
      <w:marBottom w:val="0"/>
      <w:divBdr>
        <w:top w:val="none" w:sz="0" w:space="0" w:color="auto"/>
        <w:left w:val="none" w:sz="0" w:space="0" w:color="auto"/>
        <w:bottom w:val="none" w:sz="0" w:space="0" w:color="auto"/>
        <w:right w:val="none" w:sz="0" w:space="0" w:color="auto"/>
      </w:divBdr>
    </w:div>
    <w:div w:id="1539271456">
      <w:bodyDiv w:val="1"/>
      <w:marLeft w:val="0"/>
      <w:marRight w:val="0"/>
      <w:marTop w:val="0"/>
      <w:marBottom w:val="0"/>
      <w:divBdr>
        <w:top w:val="none" w:sz="0" w:space="0" w:color="auto"/>
        <w:left w:val="none" w:sz="0" w:space="0" w:color="auto"/>
        <w:bottom w:val="none" w:sz="0" w:space="0" w:color="auto"/>
        <w:right w:val="none" w:sz="0" w:space="0" w:color="auto"/>
      </w:divBdr>
    </w:div>
    <w:div w:id="1539314923">
      <w:bodyDiv w:val="1"/>
      <w:marLeft w:val="0"/>
      <w:marRight w:val="0"/>
      <w:marTop w:val="0"/>
      <w:marBottom w:val="0"/>
      <w:divBdr>
        <w:top w:val="none" w:sz="0" w:space="0" w:color="auto"/>
        <w:left w:val="none" w:sz="0" w:space="0" w:color="auto"/>
        <w:bottom w:val="none" w:sz="0" w:space="0" w:color="auto"/>
        <w:right w:val="none" w:sz="0" w:space="0" w:color="auto"/>
      </w:divBdr>
    </w:div>
    <w:div w:id="1539318128">
      <w:bodyDiv w:val="1"/>
      <w:marLeft w:val="0"/>
      <w:marRight w:val="0"/>
      <w:marTop w:val="0"/>
      <w:marBottom w:val="0"/>
      <w:divBdr>
        <w:top w:val="none" w:sz="0" w:space="0" w:color="auto"/>
        <w:left w:val="none" w:sz="0" w:space="0" w:color="auto"/>
        <w:bottom w:val="none" w:sz="0" w:space="0" w:color="auto"/>
        <w:right w:val="none" w:sz="0" w:space="0" w:color="auto"/>
      </w:divBdr>
    </w:div>
    <w:div w:id="1539320744">
      <w:bodyDiv w:val="1"/>
      <w:marLeft w:val="0"/>
      <w:marRight w:val="0"/>
      <w:marTop w:val="0"/>
      <w:marBottom w:val="0"/>
      <w:divBdr>
        <w:top w:val="none" w:sz="0" w:space="0" w:color="auto"/>
        <w:left w:val="none" w:sz="0" w:space="0" w:color="auto"/>
        <w:bottom w:val="none" w:sz="0" w:space="0" w:color="auto"/>
        <w:right w:val="none" w:sz="0" w:space="0" w:color="auto"/>
      </w:divBdr>
    </w:div>
    <w:div w:id="1539320858">
      <w:bodyDiv w:val="1"/>
      <w:marLeft w:val="0"/>
      <w:marRight w:val="0"/>
      <w:marTop w:val="0"/>
      <w:marBottom w:val="0"/>
      <w:divBdr>
        <w:top w:val="none" w:sz="0" w:space="0" w:color="auto"/>
        <w:left w:val="none" w:sz="0" w:space="0" w:color="auto"/>
        <w:bottom w:val="none" w:sz="0" w:space="0" w:color="auto"/>
        <w:right w:val="none" w:sz="0" w:space="0" w:color="auto"/>
      </w:divBdr>
    </w:div>
    <w:div w:id="1539395617">
      <w:bodyDiv w:val="1"/>
      <w:marLeft w:val="0"/>
      <w:marRight w:val="0"/>
      <w:marTop w:val="0"/>
      <w:marBottom w:val="0"/>
      <w:divBdr>
        <w:top w:val="none" w:sz="0" w:space="0" w:color="auto"/>
        <w:left w:val="none" w:sz="0" w:space="0" w:color="auto"/>
        <w:bottom w:val="none" w:sz="0" w:space="0" w:color="auto"/>
        <w:right w:val="none" w:sz="0" w:space="0" w:color="auto"/>
      </w:divBdr>
    </w:div>
    <w:div w:id="1539465669">
      <w:bodyDiv w:val="1"/>
      <w:marLeft w:val="0"/>
      <w:marRight w:val="0"/>
      <w:marTop w:val="0"/>
      <w:marBottom w:val="0"/>
      <w:divBdr>
        <w:top w:val="none" w:sz="0" w:space="0" w:color="auto"/>
        <w:left w:val="none" w:sz="0" w:space="0" w:color="auto"/>
        <w:bottom w:val="none" w:sz="0" w:space="0" w:color="auto"/>
        <w:right w:val="none" w:sz="0" w:space="0" w:color="auto"/>
      </w:divBdr>
    </w:div>
    <w:div w:id="1539468864">
      <w:bodyDiv w:val="1"/>
      <w:marLeft w:val="0"/>
      <w:marRight w:val="0"/>
      <w:marTop w:val="0"/>
      <w:marBottom w:val="0"/>
      <w:divBdr>
        <w:top w:val="none" w:sz="0" w:space="0" w:color="auto"/>
        <w:left w:val="none" w:sz="0" w:space="0" w:color="auto"/>
        <w:bottom w:val="none" w:sz="0" w:space="0" w:color="auto"/>
        <w:right w:val="none" w:sz="0" w:space="0" w:color="auto"/>
      </w:divBdr>
    </w:div>
    <w:div w:id="1539470292">
      <w:bodyDiv w:val="1"/>
      <w:marLeft w:val="0"/>
      <w:marRight w:val="0"/>
      <w:marTop w:val="0"/>
      <w:marBottom w:val="0"/>
      <w:divBdr>
        <w:top w:val="none" w:sz="0" w:space="0" w:color="auto"/>
        <w:left w:val="none" w:sz="0" w:space="0" w:color="auto"/>
        <w:bottom w:val="none" w:sz="0" w:space="0" w:color="auto"/>
        <w:right w:val="none" w:sz="0" w:space="0" w:color="auto"/>
      </w:divBdr>
    </w:div>
    <w:div w:id="1539509800">
      <w:bodyDiv w:val="1"/>
      <w:marLeft w:val="0"/>
      <w:marRight w:val="0"/>
      <w:marTop w:val="0"/>
      <w:marBottom w:val="0"/>
      <w:divBdr>
        <w:top w:val="none" w:sz="0" w:space="0" w:color="auto"/>
        <w:left w:val="none" w:sz="0" w:space="0" w:color="auto"/>
        <w:bottom w:val="none" w:sz="0" w:space="0" w:color="auto"/>
        <w:right w:val="none" w:sz="0" w:space="0" w:color="auto"/>
      </w:divBdr>
    </w:div>
    <w:div w:id="1539583329">
      <w:bodyDiv w:val="1"/>
      <w:marLeft w:val="0"/>
      <w:marRight w:val="0"/>
      <w:marTop w:val="0"/>
      <w:marBottom w:val="0"/>
      <w:divBdr>
        <w:top w:val="none" w:sz="0" w:space="0" w:color="auto"/>
        <w:left w:val="none" w:sz="0" w:space="0" w:color="auto"/>
        <w:bottom w:val="none" w:sz="0" w:space="0" w:color="auto"/>
        <w:right w:val="none" w:sz="0" w:space="0" w:color="auto"/>
      </w:divBdr>
    </w:div>
    <w:div w:id="1539660004">
      <w:bodyDiv w:val="1"/>
      <w:marLeft w:val="0"/>
      <w:marRight w:val="0"/>
      <w:marTop w:val="0"/>
      <w:marBottom w:val="0"/>
      <w:divBdr>
        <w:top w:val="none" w:sz="0" w:space="0" w:color="auto"/>
        <w:left w:val="none" w:sz="0" w:space="0" w:color="auto"/>
        <w:bottom w:val="none" w:sz="0" w:space="0" w:color="auto"/>
        <w:right w:val="none" w:sz="0" w:space="0" w:color="auto"/>
      </w:divBdr>
    </w:div>
    <w:div w:id="1539663146">
      <w:bodyDiv w:val="1"/>
      <w:marLeft w:val="0"/>
      <w:marRight w:val="0"/>
      <w:marTop w:val="0"/>
      <w:marBottom w:val="0"/>
      <w:divBdr>
        <w:top w:val="none" w:sz="0" w:space="0" w:color="auto"/>
        <w:left w:val="none" w:sz="0" w:space="0" w:color="auto"/>
        <w:bottom w:val="none" w:sz="0" w:space="0" w:color="auto"/>
        <w:right w:val="none" w:sz="0" w:space="0" w:color="auto"/>
      </w:divBdr>
    </w:div>
    <w:div w:id="1539665335">
      <w:bodyDiv w:val="1"/>
      <w:marLeft w:val="0"/>
      <w:marRight w:val="0"/>
      <w:marTop w:val="0"/>
      <w:marBottom w:val="0"/>
      <w:divBdr>
        <w:top w:val="none" w:sz="0" w:space="0" w:color="auto"/>
        <w:left w:val="none" w:sz="0" w:space="0" w:color="auto"/>
        <w:bottom w:val="none" w:sz="0" w:space="0" w:color="auto"/>
        <w:right w:val="none" w:sz="0" w:space="0" w:color="auto"/>
      </w:divBdr>
    </w:div>
    <w:div w:id="1539777684">
      <w:bodyDiv w:val="1"/>
      <w:marLeft w:val="0"/>
      <w:marRight w:val="0"/>
      <w:marTop w:val="0"/>
      <w:marBottom w:val="0"/>
      <w:divBdr>
        <w:top w:val="none" w:sz="0" w:space="0" w:color="auto"/>
        <w:left w:val="none" w:sz="0" w:space="0" w:color="auto"/>
        <w:bottom w:val="none" w:sz="0" w:space="0" w:color="auto"/>
        <w:right w:val="none" w:sz="0" w:space="0" w:color="auto"/>
      </w:divBdr>
    </w:div>
    <w:div w:id="1539850612">
      <w:bodyDiv w:val="1"/>
      <w:marLeft w:val="0"/>
      <w:marRight w:val="0"/>
      <w:marTop w:val="0"/>
      <w:marBottom w:val="0"/>
      <w:divBdr>
        <w:top w:val="none" w:sz="0" w:space="0" w:color="auto"/>
        <w:left w:val="none" w:sz="0" w:space="0" w:color="auto"/>
        <w:bottom w:val="none" w:sz="0" w:space="0" w:color="auto"/>
        <w:right w:val="none" w:sz="0" w:space="0" w:color="auto"/>
      </w:divBdr>
    </w:div>
    <w:div w:id="1539856956">
      <w:bodyDiv w:val="1"/>
      <w:marLeft w:val="0"/>
      <w:marRight w:val="0"/>
      <w:marTop w:val="0"/>
      <w:marBottom w:val="0"/>
      <w:divBdr>
        <w:top w:val="none" w:sz="0" w:space="0" w:color="auto"/>
        <w:left w:val="none" w:sz="0" w:space="0" w:color="auto"/>
        <w:bottom w:val="none" w:sz="0" w:space="0" w:color="auto"/>
        <w:right w:val="none" w:sz="0" w:space="0" w:color="auto"/>
      </w:divBdr>
    </w:div>
    <w:div w:id="1539900746">
      <w:bodyDiv w:val="1"/>
      <w:marLeft w:val="0"/>
      <w:marRight w:val="0"/>
      <w:marTop w:val="0"/>
      <w:marBottom w:val="0"/>
      <w:divBdr>
        <w:top w:val="none" w:sz="0" w:space="0" w:color="auto"/>
        <w:left w:val="none" w:sz="0" w:space="0" w:color="auto"/>
        <w:bottom w:val="none" w:sz="0" w:space="0" w:color="auto"/>
        <w:right w:val="none" w:sz="0" w:space="0" w:color="auto"/>
      </w:divBdr>
    </w:div>
    <w:div w:id="1539973290">
      <w:bodyDiv w:val="1"/>
      <w:marLeft w:val="0"/>
      <w:marRight w:val="0"/>
      <w:marTop w:val="0"/>
      <w:marBottom w:val="0"/>
      <w:divBdr>
        <w:top w:val="none" w:sz="0" w:space="0" w:color="auto"/>
        <w:left w:val="none" w:sz="0" w:space="0" w:color="auto"/>
        <w:bottom w:val="none" w:sz="0" w:space="0" w:color="auto"/>
        <w:right w:val="none" w:sz="0" w:space="0" w:color="auto"/>
      </w:divBdr>
    </w:div>
    <w:div w:id="1539975443">
      <w:bodyDiv w:val="1"/>
      <w:marLeft w:val="0"/>
      <w:marRight w:val="0"/>
      <w:marTop w:val="0"/>
      <w:marBottom w:val="0"/>
      <w:divBdr>
        <w:top w:val="none" w:sz="0" w:space="0" w:color="auto"/>
        <w:left w:val="none" w:sz="0" w:space="0" w:color="auto"/>
        <w:bottom w:val="none" w:sz="0" w:space="0" w:color="auto"/>
        <w:right w:val="none" w:sz="0" w:space="0" w:color="auto"/>
      </w:divBdr>
    </w:div>
    <w:div w:id="1540044227">
      <w:bodyDiv w:val="1"/>
      <w:marLeft w:val="0"/>
      <w:marRight w:val="0"/>
      <w:marTop w:val="0"/>
      <w:marBottom w:val="0"/>
      <w:divBdr>
        <w:top w:val="none" w:sz="0" w:space="0" w:color="auto"/>
        <w:left w:val="none" w:sz="0" w:space="0" w:color="auto"/>
        <w:bottom w:val="none" w:sz="0" w:space="0" w:color="auto"/>
        <w:right w:val="none" w:sz="0" w:space="0" w:color="auto"/>
      </w:divBdr>
    </w:div>
    <w:div w:id="1540047784">
      <w:bodyDiv w:val="1"/>
      <w:marLeft w:val="0"/>
      <w:marRight w:val="0"/>
      <w:marTop w:val="0"/>
      <w:marBottom w:val="0"/>
      <w:divBdr>
        <w:top w:val="none" w:sz="0" w:space="0" w:color="auto"/>
        <w:left w:val="none" w:sz="0" w:space="0" w:color="auto"/>
        <w:bottom w:val="none" w:sz="0" w:space="0" w:color="auto"/>
        <w:right w:val="none" w:sz="0" w:space="0" w:color="auto"/>
      </w:divBdr>
    </w:div>
    <w:div w:id="1540119385">
      <w:bodyDiv w:val="1"/>
      <w:marLeft w:val="0"/>
      <w:marRight w:val="0"/>
      <w:marTop w:val="0"/>
      <w:marBottom w:val="0"/>
      <w:divBdr>
        <w:top w:val="none" w:sz="0" w:space="0" w:color="auto"/>
        <w:left w:val="none" w:sz="0" w:space="0" w:color="auto"/>
        <w:bottom w:val="none" w:sz="0" w:space="0" w:color="auto"/>
        <w:right w:val="none" w:sz="0" w:space="0" w:color="auto"/>
      </w:divBdr>
    </w:div>
    <w:div w:id="1540123948">
      <w:bodyDiv w:val="1"/>
      <w:marLeft w:val="0"/>
      <w:marRight w:val="0"/>
      <w:marTop w:val="0"/>
      <w:marBottom w:val="0"/>
      <w:divBdr>
        <w:top w:val="none" w:sz="0" w:space="0" w:color="auto"/>
        <w:left w:val="none" w:sz="0" w:space="0" w:color="auto"/>
        <w:bottom w:val="none" w:sz="0" w:space="0" w:color="auto"/>
        <w:right w:val="none" w:sz="0" w:space="0" w:color="auto"/>
      </w:divBdr>
    </w:div>
    <w:div w:id="1540170185">
      <w:bodyDiv w:val="1"/>
      <w:marLeft w:val="0"/>
      <w:marRight w:val="0"/>
      <w:marTop w:val="0"/>
      <w:marBottom w:val="0"/>
      <w:divBdr>
        <w:top w:val="none" w:sz="0" w:space="0" w:color="auto"/>
        <w:left w:val="none" w:sz="0" w:space="0" w:color="auto"/>
        <w:bottom w:val="none" w:sz="0" w:space="0" w:color="auto"/>
        <w:right w:val="none" w:sz="0" w:space="0" w:color="auto"/>
      </w:divBdr>
    </w:div>
    <w:div w:id="1540584158">
      <w:bodyDiv w:val="1"/>
      <w:marLeft w:val="0"/>
      <w:marRight w:val="0"/>
      <w:marTop w:val="0"/>
      <w:marBottom w:val="0"/>
      <w:divBdr>
        <w:top w:val="none" w:sz="0" w:space="0" w:color="auto"/>
        <w:left w:val="none" w:sz="0" w:space="0" w:color="auto"/>
        <w:bottom w:val="none" w:sz="0" w:space="0" w:color="auto"/>
        <w:right w:val="none" w:sz="0" w:space="0" w:color="auto"/>
      </w:divBdr>
    </w:div>
    <w:div w:id="1540631069">
      <w:bodyDiv w:val="1"/>
      <w:marLeft w:val="0"/>
      <w:marRight w:val="0"/>
      <w:marTop w:val="0"/>
      <w:marBottom w:val="0"/>
      <w:divBdr>
        <w:top w:val="none" w:sz="0" w:space="0" w:color="auto"/>
        <w:left w:val="none" w:sz="0" w:space="0" w:color="auto"/>
        <w:bottom w:val="none" w:sz="0" w:space="0" w:color="auto"/>
        <w:right w:val="none" w:sz="0" w:space="0" w:color="auto"/>
      </w:divBdr>
    </w:div>
    <w:div w:id="1540705652">
      <w:bodyDiv w:val="1"/>
      <w:marLeft w:val="0"/>
      <w:marRight w:val="0"/>
      <w:marTop w:val="0"/>
      <w:marBottom w:val="0"/>
      <w:divBdr>
        <w:top w:val="none" w:sz="0" w:space="0" w:color="auto"/>
        <w:left w:val="none" w:sz="0" w:space="0" w:color="auto"/>
        <w:bottom w:val="none" w:sz="0" w:space="0" w:color="auto"/>
        <w:right w:val="none" w:sz="0" w:space="0" w:color="auto"/>
      </w:divBdr>
    </w:div>
    <w:div w:id="1540777281">
      <w:bodyDiv w:val="1"/>
      <w:marLeft w:val="0"/>
      <w:marRight w:val="0"/>
      <w:marTop w:val="0"/>
      <w:marBottom w:val="0"/>
      <w:divBdr>
        <w:top w:val="none" w:sz="0" w:space="0" w:color="auto"/>
        <w:left w:val="none" w:sz="0" w:space="0" w:color="auto"/>
        <w:bottom w:val="none" w:sz="0" w:space="0" w:color="auto"/>
        <w:right w:val="none" w:sz="0" w:space="0" w:color="auto"/>
      </w:divBdr>
    </w:div>
    <w:div w:id="1540781989">
      <w:bodyDiv w:val="1"/>
      <w:marLeft w:val="0"/>
      <w:marRight w:val="0"/>
      <w:marTop w:val="0"/>
      <w:marBottom w:val="0"/>
      <w:divBdr>
        <w:top w:val="none" w:sz="0" w:space="0" w:color="auto"/>
        <w:left w:val="none" w:sz="0" w:space="0" w:color="auto"/>
        <w:bottom w:val="none" w:sz="0" w:space="0" w:color="auto"/>
        <w:right w:val="none" w:sz="0" w:space="0" w:color="auto"/>
      </w:divBdr>
    </w:div>
    <w:div w:id="1540820538">
      <w:bodyDiv w:val="1"/>
      <w:marLeft w:val="0"/>
      <w:marRight w:val="0"/>
      <w:marTop w:val="0"/>
      <w:marBottom w:val="0"/>
      <w:divBdr>
        <w:top w:val="none" w:sz="0" w:space="0" w:color="auto"/>
        <w:left w:val="none" w:sz="0" w:space="0" w:color="auto"/>
        <w:bottom w:val="none" w:sz="0" w:space="0" w:color="auto"/>
        <w:right w:val="none" w:sz="0" w:space="0" w:color="auto"/>
      </w:divBdr>
    </w:div>
    <w:div w:id="1540896145">
      <w:bodyDiv w:val="1"/>
      <w:marLeft w:val="0"/>
      <w:marRight w:val="0"/>
      <w:marTop w:val="0"/>
      <w:marBottom w:val="0"/>
      <w:divBdr>
        <w:top w:val="none" w:sz="0" w:space="0" w:color="auto"/>
        <w:left w:val="none" w:sz="0" w:space="0" w:color="auto"/>
        <w:bottom w:val="none" w:sz="0" w:space="0" w:color="auto"/>
        <w:right w:val="none" w:sz="0" w:space="0" w:color="auto"/>
      </w:divBdr>
    </w:div>
    <w:div w:id="1540899241">
      <w:bodyDiv w:val="1"/>
      <w:marLeft w:val="0"/>
      <w:marRight w:val="0"/>
      <w:marTop w:val="0"/>
      <w:marBottom w:val="0"/>
      <w:divBdr>
        <w:top w:val="none" w:sz="0" w:space="0" w:color="auto"/>
        <w:left w:val="none" w:sz="0" w:space="0" w:color="auto"/>
        <w:bottom w:val="none" w:sz="0" w:space="0" w:color="auto"/>
        <w:right w:val="none" w:sz="0" w:space="0" w:color="auto"/>
      </w:divBdr>
    </w:div>
    <w:div w:id="1541014363">
      <w:bodyDiv w:val="1"/>
      <w:marLeft w:val="0"/>
      <w:marRight w:val="0"/>
      <w:marTop w:val="0"/>
      <w:marBottom w:val="0"/>
      <w:divBdr>
        <w:top w:val="none" w:sz="0" w:space="0" w:color="auto"/>
        <w:left w:val="none" w:sz="0" w:space="0" w:color="auto"/>
        <w:bottom w:val="none" w:sz="0" w:space="0" w:color="auto"/>
        <w:right w:val="none" w:sz="0" w:space="0" w:color="auto"/>
      </w:divBdr>
    </w:div>
    <w:div w:id="1541045386">
      <w:bodyDiv w:val="1"/>
      <w:marLeft w:val="0"/>
      <w:marRight w:val="0"/>
      <w:marTop w:val="0"/>
      <w:marBottom w:val="0"/>
      <w:divBdr>
        <w:top w:val="none" w:sz="0" w:space="0" w:color="auto"/>
        <w:left w:val="none" w:sz="0" w:space="0" w:color="auto"/>
        <w:bottom w:val="none" w:sz="0" w:space="0" w:color="auto"/>
        <w:right w:val="none" w:sz="0" w:space="0" w:color="auto"/>
      </w:divBdr>
    </w:div>
    <w:div w:id="1541165521">
      <w:bodyDiv w:val="1"/>
      <w:marLeft w:val="0"/>
      <w:marRight w:val="0"/>
      <w:marTop w:val="0"/>
      <w:marBottom w:val="0"/>
      <w:divBdr>
        <w:top w:val="none" w:sz="0" w:space="0" w:color="auto"/>
        <w:left w:val="none" w:sz="0" w:space="0" w:color="auto"/>
        <w:bottom w:val="none" w:sz="0" w:space="0" w:color="auto"/>
        <w:right w:val="none" w:sz="0" w:space="0" w:color="auto"/>
      </w:divBdr>
    </w:div>
    <w:div w:id="1541169217">
      <w:bodyDiv w:val="1"/>
      <w:marLeft w:val="0"/>
      <w:marRight w:val="0"/>
      <w:marTop w:val="0"/>
      <w:marBottom w:val="0"/>
      <w:divBdr>
        <w:top w:val="none" w:sz="0" w:space="0" w:color="auto"/>
        <w:left w:val="none" w:sz="0" w:space="0" w:color="auto"/>
        <w:bottom w:val="none" w:sz="0" w:space="0" w:color="auto"/>
        <w:right w:val="none" w:sz="0" w:space="0" w:color="auto"/>
      </w:divBdr>
    </w:div>
    <w:div w:id="1541238913">
      <w:bodyDiv w:val="1"/>
      <w:marLeft w:val="0"/>
      <w:marRight w:val="0"/>
      <w:marTop w:val="0"/>
      <w:marBottom w:val="0"/>
      <w:divBdr>
        <w:top w:val="none" w:sz="0" w:space="0" w:color="auto"/>
        <w:left w:val="none" w:sz="0" w:space="0" w:color="auto"/>
        <w:bottom w:val="none" w:sz="0" w:space="0" w:color="auto"/>
        <w:right w:val="none" w:sz="0" w:space="0" w:color="auto"/>
      </w:divBdr>
    </w:div>
    <w:div w:id="1541239829">
      <w:bodyDiv w:val="1"/>
      <w:marLeft w:val="0"/>
      <w:marRight w:val="0"/>
      <w:marTop w:val="0"/>
      <w:marBottom w:val="0"/>
      <w:divBdr>
        <w:top w:val="none" w:sz="0" w:space="0" w:color="auto"/>
        <w:left w:val="none" w:sz="0" w:space="0" w:color="auto"/>
        <w:bottom w:val="none" w:sz="0" w:space="0" w:color="auto"/>
        <w:right w:val="none" w:sz="0" w:space="0" w:color="auto"/>
      </w:divBdr>
    </w:div>
    <w:div w:id="1541284577">
      <w:bodyDiv w:val="1"/>
      <w:marLeft w:val="0"/>
      <w:marRight w:val="0"/>
      <w:marTop w:val="0"/>
      <w:marBottom w:val="0"/>
      <w:divBdr>
        <w:top w:val="none" w:sz="0" w:space="0" w:color="auto"/>
        <w:left w:val="none" w:sz="0" w:space="0" w:color="auto"/>
        <w:bottom w:val="none" w:sz="0" w:space="0" w:color="auto"/>
        <w:right w:val="none" w:sz="0" w:space="0" w:color="auto"/>
      </w:divBdr>
    </w:div>
    <w:div w:id="1541354772">
      <w:bodyDiv w:val="1"/>
      <w:marLeft w:val="0"/>
      <w:marRight w:val="0"/>
      <w:marTop w:val="0"/>
      <w:marBottom w:val="0"/>
      <w:divBdr>
        <w:top w:val="none" w:sz="0" w:space="0" w:color="auto"/>
        <w:left w:val="none" w:sz="0" w:space="0" w:color="auto"/>
        <w:bottom w:val="none" w:sz="0" w:space="0" w:color="auto"/>
        <w:right w:val="none" w:sz="0" w:space="0" w:color="auto"/>
      </w:divBdr>
    </w:div>
    <w:div w:id="1541358010">
      <w:bodyDiv w:val="1"/>
      <w:marLeft w:val="0"/>
      <w:marRight w:val="0"/>
      <w:marTop w:val="0"/>
      <w:marBottom w:val="0"/>
      <w:divBdr>
        <w:top w:val="none" w:sz="0" w:space="0" w:color="auto"/>
        <w:left w:val="none" w:sz="0" w:space="0" w:color="auto"/>
        <w:bottom w:val="none" w:sz="0" w:space="0" w:color="auto"/>
        <w:right w:val="none" w:sz="0" w:space="0" w:color="auto"/>
      </w:divBdr>
    </w:div>
    <w:div w:id="1541362923">
      <w:bodyDiv w:val="1"/>
      <w:marLeft w:val="0"/>
      <w:marRight w:val="0"/>
      <w:marTop w:val="0"/>
      <w:marBottom w:val="0"/>
      <w:divBdr>
        <w:top w:val="none" w:sz="0" w:space="0" w:color="auto"/>
        <w:left w:val="none" w:sz="0" w:space="0" w:color="auto"/>
        <w:bottom w:val="none" w:sz="0" w:space="0" w:color="auto"/>
        <w:right w:val="none" w:sz="0" w:space="0" w:color="auto"/>
      </w:divBdr>
    </w:div>
    <w:div w:id="1541472509">
      <w:bodyDiv w:val="1"/>
      <w:marLeft w:val="0"/>
      <w:marRight w:val="0"/>
      <w:marTop w:val="0"/>
      <w:marBottom w:val="0"/>
      <w:divBdr>
        <w:top w:val="none" w:sz="0" w:space="0" w:color="auto"/>
        <w:left w:val="none" w:sz="0" w:space="0" w:color="auto"/>
        <w:bottom w:val="none" w:sz="0" w:space="0" w:color="auto"/>
        <w:right w:val="none" w:sz="0" w:space="0" w:color="auto"/>
      </w:divBdr>
    </w:div>
    <w:div w:id="1541478401">
      <w:bodyDiv w:val="1"/>
      <w:marLeft w:val="0"/>
      <w:marRight w:val="0"/>
      <w:marTop w:val="0"/>
      <w:marBottom w:val="0"/>
      <w:divBdr>
        <w:top w:val="none" w:sz="0" w:space="0" w:color="auto"/>
        <w:left w:val="none" w:sz="0" w:space="0" w:color="auto"/>
        <w:bottom w:val="none" w:sz="0" w:space="0" w:color="auto"/>
        <w:right w:val="none" w:sz="0" w:space="0" w:color="auto"/>
      </w:divBdr>
    </w:div>
    <w:div w:id="1541480539">
      <w:bodyDiv w:val="1"/>
      <w:marLeft w:val="0"/>
      <w:marRight w:val="0"/>
      <w:marTop w:val="0"/>
      <w:marBottom w:val="0"/>
      <w:divBdr>
        <w:top w:val="none" w:sz="0" w:space="0" w:color="auto"/>
        <w:left w:val="none" w:sz="0" w:space="0" w:color="auto"/>
        <w:bottom w:val="none" w:sz="0" w:space="0" w:color="auto"/>
        <w:right w:val="none" w:sz="0" w:space="0" w:color="auto"/>
      </w:divBdr>
    </w:div>
    <w:div w:id="1541699630">
      <w:bodyDiv w:val="1"/>
      <w:marLeft w:val="0"/>
      <w:marRight w:val="0"/>
      <w:marTop w:val="0"/>
      <w:marBottom w:val="0"/>
      <w:divBdr>
        <w:top w:val="none" w:sz="0" w:space="0" w:color="auto"/>
        <w:left w:val="none" w:sz="0" w:space="0" w:color="auto"/>
        <w:bottom w:val="none" w:sz="0" w:space="0" w:color="auto"/>
        <w:right w:val="none" w:sz="0" w:space="0" w:color="auto"/>
      </w:divBdr>
    </w:div>
    <w:div w:id="1541743971">
      <w:bodyDiv w:val="1"/>
      <w:marLeft w:val="0"/>
      <w:marRight w:val="0"/>
      <w:marTop w:val="0"/>
      <w:marBottom w:val="0"/>
      <w:divBdr>
        <w:top w:val="none" w:sz="0" w:space="0" w:color="auto"/>
        <w:left w:val="none" w:sz="0" w:space="0" w:color="auto"/>
        <w:bottom w:val="none" w:sz="0" w:space="0" w:color="auto"/>
        <w:right w:val="none" w:sz="0" w:space="0" w:color="auto"/>
      </w:divBdr>
    </w:div>
    <w:div w:id="1541820918">
      <w:bodyDiv w:val="1"/>
      <w:marLeft w:val="0"/>
      <w:marRight w:val="0"/>
      <w:marTop w:val="0"/>
      <w:marBottom w:val="0"/>
      <w:divBdr>
        <w:top w:val="none" w:sz="0" w:space="0" w:color="auto"/>
        <w:left w:val="none" w:sz="0" w:space="0" w:color="auto"/>
        <w:bottom w:val="none" w:sz="0" w:space="0" w:color="auto"/>
        <w:right w:val="none" w:sz="0" w:space="0" w:color="auto"/>
      </w:divBdr>
    </w:div>
    <w:div w:id="1541897781">
      <w:bodyDiv w:val="1"/>
      <w:marLeft w:val="0"/>
      <w:marRight w:val="0"/>
      <w:marTop w:val="0"/>
      <w:marBottom w:val="0"/>
      <w:divBdr>
        <w:top w:val="none" w:sz="0" w:space="0" w:color="auto"/>
        <w:left w:val="none" w:sz="0" w:space="0" w:color="auto"/>
        <w:bottom w:val="none" w:sz="0" w:space="0" w:color="auto"/>
        <w:right w:val="none" w:sz="0" w:space="0" w:color="auto"/>
      </w:divBdr>
    </w:div>
    <w:div w:id="1542127666">
      <w:bodyDiv w:val="1"/>
      <w:marLeft w:val="0"/>
      <w:marRight w:val="0"/>
      <w:marTop w:val="0"/>
      <w:marBottom w:val="0"/>
      <w:divBdr>
        <w:top w:val="none" w:sz="0" w:space="0" w:color="auto"/>
        <w:left w:val="none" w:sz="0" w:space="0" w:color="auto"/>
        <w:bottom w:val="none" w:sz="0" w:space="0" w:color="auto"/>
        <w:right w:val="none" w:sz="0" w:space="0" w:color="auto"/>
      </w:divBdr>
    </w:div>
    <w:div w:id="1542203594">
      <w:bodyDiv w:val="1"/>
      <w:marLeft w:val="0"/>
      <w:marRight w:val="0"/>
      <w:marTop w:val="0"/>
      <w:marBottom w:val="0"/>
      <w:divBdr>
        <w:top w:val="none" w:sz="0" w:space="0" w:color="auto"/>
        <w:left w:val="none" w:sz="0" w:space="0" w:color="auto"/>
        <w:bottom w:val="none" w:sz="0" w:space="0" w:color="auto"/>
        <w:right w:val="none" w:sz="0" w:space="0" w:color="auto"/>
      </w:divBdr>
    </w:div>
    <w:div w:id="1542278751">
      <w:bodyDiv w:val="1"/>
      <w:marLeft w:val="0"/>
      <w:marRight w:val="0"/>
      <w:marTop w:val="0"/>
      <w:marBottom w:val="0"/>
      <w:divBdr>
        <w:top w:val="none" w:sz="0" w:space="0" w:color="auto"/>
        <w:left w:val="none" w:sz="0" w:space="0" w:color="auto"/>
        <w:bottom w:val="none" w:sz="0" w:space="0" w:color="auto"/>
        <w:right w:val="none" w:sz="0" w:space="0" w:color="auto"/>
      </w:divBdr>
    </w:div>
    <w:div w:id="1542279363">
      <w:bodyDiv w:val="1"/>
      <w:marLeft w:val="0"/>
      <w:marRight w:val="0"/>
      <w:marTop w:val="0"/>
      <w:marBottom w:val="0"/>
      <w:divBdr>
        <w:top w:val="none" w:sz="0" w:space="0" w:color="auto"/>
        <w:left w:val="none" w:sz="0" w:space="0" w:color="auto"/>
        <w:bottom w:val="none" w:sz="0" w:space="0" w:color="auto"/>
        <w:right w:val="none" w:sz="0" w:space="0" w:color="auto"/>
      </w:divBdr>
    </w:div>
    <w:div w:id="1542403073">
      <w:bodyDiv w:val="1"/>
      <w:marLeft w:val="0"/>
      <w:marRight w:val="0"/>
      <w:marTop w:val="0"/>
      <w:marBottom w:val="0"/>
      <w:divBdr>
        <w:top w:val="none" w:sz="0" w:space="0" w:color="auto"/>
        <w:left w:val="none" w:sz="0" w:space="0" w:color="auto"/>
        <w:bottom w:val="none" w:sz="0" w:space="0" w:color="auto"/>
        <w:right w:val="none" w:sz="0" w:space="0" w:color="auto"/>
      </w:divBdr>
    </w:div>
    <w:div w:id="1542550434">
      <w:bodyDiv w:val="1"/>
      <w:marLeft w:val="0"/>
      <w:marRight w:val="0"/>
      <w:marTop w:val="0"/>
      <w:marBottom w:val="0"/>
      <w:divBdr>
        <w:top w:val="none" w:sz="0" w:space="0" w:color="auto"/>
        <w:left w:val="none" w:sz="0" w:space="0" w:color="auto"/>
        <w:bottom w:val="none" w:sz="0" w:space="0" w:color="auto"/>
        <w:right w:val="none" w:sz="0" w:space="0" w:color="auto"/>
      </w:divBdr>
    </w:div>
    <w:div w:id="1542550445">
      <w:bodyDiv w:val="1"/>
      <w:marLeft w:val="0"/>
      <w:marRight w:val="0"/>
      <w:marTop w:val="0"/>
      <w:marBottom w:val="0"/>
      <w:divBdr>
        <w:top w:val="none" w:sz="0" w:space="0" w:color="auto"/>
        <w:left w:val="none" w:sz="0" w:space="0" w:color="auto"/>
        <w:bottom w:val="none" w:sz="0" w:space="0" w:color="auto"/>
        <w:right w:val="none" w:sz="0" w:space="0" w:color="auto"/>
      </w:divBdr>
    </w:div>
    <w:div w:id="1542664594">
      <w:bodyDiv w:val="1"/>
      <w:marLeft w:val="0"/>
      <w:marRight w:val="0"/>
      <w:marTop w:val="0"/>
      <w:marBottom w:val="0"/>
      <w:divBdr>
        <w:top w:val="none" w:sz="0" w:space="0" w:color="auto"/>
        <w:left w:val="none" w:sz="0" w:space="0" w:color="auto"/>
        <w:bottom w:val="none" w:sz="0" w:space="0" w:color="auto"/>
        <w:right w:val="none" w:sz="0" w:space="0" w:color="auto"/>
      </w:divBdr>
    </w:div>
    <w:div w:id="1542668555">
      <w:bodyDiv w:val="1"/>
      <w:marLeft w:val="0"/>
      <w:marRight w:val="0"/>
      <w:marTop w:val="0"/>
      <w:marBottom w:val="0"/>
      <w:divBdr>
        <w:top w:val="none" w:sz="0" w:space="0" w:color="auto"/>
        <w:left w:val="none" w:sz="0" w:space="0" w:color="auto"/>
        <w:bottom w:val="none" w:sz="0" w:space="0" w:color="auto"/>
        <w:right w:val="none" w:sz="0" w:space="0" w:color="auto"/>
      </w:divBdr>
    </w:div>
    <w:div w:id="1542857837">
      <w:bodyDiv w:val="1"/>
      <w:marLeft w:val="0"/>
      <w:marRight w:val="0"/>
      <w:marTop w:val="0"/>
      <w:marBottom w:val="0"/>
      <w:divBdr>
        <w:top w:val="none" w:sz="0" w:space="0" w:color="auto"/>
        <w:left w:val="none" w:sz="0" w:space="0" w:color="auto"/>
        <w:bottom w:val="none" w:sz="0" w:space="0" w:color="auto"/>
        <w:right w:val="none" w:sz="0" w:space="0" w:color="auto"/>
      </w:divBdr>
    </w:div>
    <w:div w:id="1542861009">
      <w:bodyDiv w:val="1"/>
      <w:marLeft w:val="0"/>
      <w:marRight w:val="0"/>
      <w:marTop w:val="0"/>
      <w:marBottom w:val="0"/>
      <w:divBdr>
        <w:top w:val="none" w:sz="0" w:space="0" w:color="auto"/>
        <w:left w:val="none" w:sz="0" w:space="0" w:color="auto"/>
        <w:bottom w:val="none" w:sz="0" w:space="0" w:color="auto"/>
        <w:right w:val="none" w:sz="0" w:space="0" w:color="auto"/>
      </w:divBdr>
    </w:div>
    <w:div w:id="1542862489">
      <w:bodyDiv w:val="1"/>
      <w:marLeft w:val="0"/>
      <w:marRight w:val="0"/>
      <w:marTop w:val="0"/>
      <w:marBottom w:val="0"/>
      <w:divBdr>
        <w:top w:val="none" w:sz="0" w:space="0" w:color="auto"/>
        <w:left w:val="none" w:sz="0" w:space="0" w:color="auto"/>
        <w:bottom w:val="none" w:sz="0" w:space="0" w:color="auto"/>
        <w:right w:val="none" w:sz="0" w:space="0" w:color="auto"/>
      </w:divBdr>
    </w:div>
    <w:div w:id="1542864170">
      <w:bodyDiv w:val="1"/>
      <w:marLeft w:val="0"/>
      <w:marRight w:val="0"/>
      <w:marTop w:val="0"/>
      <w:marBottom w:val="0"/>
      <w:divBdr>
        <w:top w:val="none" w:sz="0" w:space="0" w:color="auto"/>
        <w:left w:val="none" w:sz="0" w:space="0" w:color="auto"/>
        <w:bottom w:val="none" w:sz="0" w:space="0" w:color="auto"/>
        <w:right w:val="none" w:sz="0" w:space="0" w:color="auto"/>
      </w:divBdr>
    </w:div>
    <w:div w:id="1542864791">
      <w:bodyDiv w:val="1"/>
      <w:marLeft w:val="0"/>
      <w:marRight w:val="0"/>
      <w:marTop w:val="0"/>
      <w:marBottom w:val="0"/>
      <w:divBdr>
        <w:top w:val="none" w:sz="0" w:space="0" w:color="auto"/>
        <w:left w:val="none" w:sz="0" w:space="0" w:color="auto"/>
        <w:bottom w:val="none" w:sz="0" w:space="0" w:color="auto"/>
        <w:right w:val="none" w:sz="0" w:space="0" w:color="auto"/>
      </w:divBdr>
    </w:div>
    <w:div w:id="1543246793">
      <w:bodyDiv w:val="1"/>
      <w:marLeft w:val="0"/>
      <w:marRight w:val="0"/>
      <w:marTop w:val="0"/>
      <w:marBottom w:val="0"/>
      <w:divBdr>
        <w:top w:val="none" w:sz="0" w:space="0" w:color="auto"/>
        <w:left w:val="none" w:sz="0" w:space="0" w:color="auto"/>
        <w:bottom w:val="none" w:sz="0" w:space="0" w:color="auto"/>
        <w:right w:val="none" w:sz="0" w:space="0" w:color="auto"/>
      </w:divBdr>
    </w:div>
    <w:div w:id="1543395588">
      <w:bodyDiv w:val="1"/>
      <w:marLeft w:val="0"/>
      <w:marRight w:val="0"/>
      <w:marTop w:val="0"/>
      <w:marBottom w:val="0"/>
      <w:divBdr>
        <w:top w:val="none" w:sz="0" w:space="0" w:color="auto"/>
        <w:left w:val="none" w:sz="0" w:space="0" w:color="auto"/>
        <w:bottom w:val="none" w:sz="0" w:space="0" w:color="auto"/>
        <w:right w:val="none" w:sz="0" w:space="0" w:color="auto"/>
      </w:divBdr>
    </w:div>
    <w:div w:id="1543470529">
      <w:bodyDiv w:val="1"/>
      <w:marLeft w:val="0"/>
      <w:marRight w:val="0"/>
      <w:marTop w:val="0"/>
      <w:marBottom w:val="0"/>
      <w:divBdr>
        <w:top w:val="none" w:sz="0" w:space="0" w:color="auto"/>
        <w:left w:val="none" w:sz="0" w:space="0" w:color="auto"/>
        <w:bottom w:val="none" w:sz="0" w:space="0" w:color="auto"/>
        <w:right w:val="none" w:sz="0" w:space="0" w:color="auto"/>
      </w:divBdr>
    </w:div>
    <w:div w:id="1543638727">
      <w:bodyDiv w:val="1"/>
      <w:marLeft w:val="0"/>
      <w:marRight w:val="0"/>
      <w:marTop w:val="0"/>
      <w:marBottom w:val="0"/>
      <w:divBdr>
        <w:top w:val="none" w:sz="0" w:space="0" w:color="auto"/>
        <w:left w:val="none" w:sz="0" w:space="0" w:color="auto"/>
        <w:bottom w:val="none" w:sz="0" w:space="0" w:color="auto"/>
        <w:right w:val="none" w:sz="0" w:space="0" w:color="auto"/>
      </w:divBdr>
    </w:div>
    <w:div w:id="1543667555">
      <w:bodyDiv w:val="1"/>
      <w:marLeft w:val="0"/>
      <w:marRight w:val="0"/>
      <w:marTop w:val="0"/>
      <w:marBottom w:val="0"/>
      <w:divBdr>
        <w:top w:val="none" w:sz="0" w:space="0" w:color="auto"/>
        <w:left w:val="none" w:sz="0" w:space="0" w:color="auto"/>
        <w:bottom w:val="none" w:sz="0" w:space="0" w:color="auto"/>
        <w:right w:val="none" w:sz="0" w:space="0" w:color="auto"/>
      </w:divBdr>
    </w:div>
    <w:div w:id="1543706939">
      <w:bodyDiv w:val="1"/>
      <w:marLeft w:val="0"/>
      <w:marRight w:val="0"/>
      <w:marTop w:val="0"/>
      <w:marBottom w:val="0"/>
      <w:divBdr>
        <w:top w:val="none" w:sz="0" w:space="0" w:color="auto"/>
        <w:left w:val="none" w:sz="0" w:space="0" w:color="auto"/>
        <w:bottom w:val="none" w:sz="0" w:space="0" w:color="auto"/>
        <w:right w:val="none" w:sz="0" w:space="0" w:color="auto"/>
      </w:divBdr>
    </w:div>
    <w:div w:id="1543715076">
      <w:bodyDiv w:val="1"/>
      <w:marLeft w:val="0"/>
      <w:marRight w:val="0"/>
      <w:marTop w:val="0"/>
      <w:marBottom w:val="0"/>
      <w:divBdr>
        <w:top w:val="none" w:sz="0" w:space="0" w:color="auto"/>
        <w:left w:val="none" w:sz="0" w:space="0" w:color="auto"/>
        <w:bottom w:val="none" w:sz="0" w:space="0" w:color="auto"/>
        <w:right w:val="none" w:sz="0" w:space="0" w:color="auto"/>
      </w:divBdr>
    </w:div>
    <w:div w:id="1543787144">
      <w:bodyDiv w:val="1"/>
      <w:marLeft w:val="0"/>
      <w:marRight w:val="0"/>
      <w:marTop w:val="0"/>
      <w:marBottom w:val="0"/>
      <w:divBdr>
        <w:top w:val="none" w:sz="0" w:space="0" w:color="auto"/>
        <w:left w:val="none" w:sz="0" w:space="0" w:color="auto"/>
        <w:bottom w:val="none" w:sz="0" w:space="0" w:color="auto"/>
        <w:right w:val="none" w:sz="0" w:space="0" w:color="auto"/>
      </w:divBdr>
    </w:div>
    <w:div w:id="1543788496">
      <w:bodyDiv w:val="1"/>
      <w:marLeft w:val="0"/>
      <w:marRight w:val="0"/>
      <w:marTop w:val="0"/>
      <w:marBottom w:val="0"/>
      <w:divBdr>
        <w:top w:val="none" w:sz="0" w:space="0" w:color="auto"/>
        <w:left w:val="none" w:sz="0" w:space="0" w:color="auto"/>
        <w:bottom w:val="none" w:sz="0" w:space="0" w:color="auto"/>
        <w:right w:val="none" w:sz="0" w:space="0" w:color="auto"/>
      </w:divBdr>
    </w:div>
    <w:div w:id="1543858843">
      <w:bodyDiv w:val="1"/>
      <w:marLeft w:val="0"/>
      <w:marRight w:val="0"/>
      <w:marTop w:val="0"/>
      <w:marBottom w:val="0"/>
      <w:divBdr>
        <w:top w:val="none" w:sz="0" w:space="0" w:color="auto"/>
        <w:left w:val="none" w:sz="0" w:space="0" w:color="auto"/>
        <w:bottom w:val="none" w:sz="0" w:space="0" w:color="auto"/>
        <w:right w:val="none" w:sz="0" w:space="0" w:color="auto"/>
      </w:divBdr>
    </w:div>
    <w:div w:id="1543861943">
      <w:bodyDiv w:val="1"/>
      <w:marLeft w:val="0"/>
      <w:marRight w:val="0"/>
      <w:marTop w:val="0"/>
      <w:marBottom w:val="0"/>
      <w:divBdr>
        <w:top w:val="none" w:sz="0" w:space="0" w:color="auto"/>
        <w:left w:val="none" w:sz="0" w:space="0" w:color="auto"/>
        <w:bottom w:val="none" w:sz="0" w:space="0" w:color="auto"/>
        <w:right w:val="none" w:sz="0" w:space="0" w:color="auto"/>
      </w:divBdr>
    </w:div>
    <w:div w:id="1543863300">
      <w:bodyDiv w:val="1"/>
      <w:marLeft w:val="0"/>
      <w:marRight w:val="0"/>
      <w:marTop w:val="0"/>
      <w:marBottom w:val="0"/>
      <w:divBdr>
        <w:top w:val="none" w:sz="0" w:space="0" w:color="auto"/>
        <w:left w:val="none" w:sz="0" w:space="0" w:color="auto"/>
        <w:bottom w:val="none" w:sz="0" w:space="0" w:color="auto"/>
        <w:right w:val="none" w:sz="0" w:space="0" w:color="auto"/>
      </w:divBdr>
    </w:div>
    <w:div w:id="1543902156">
      <w:bodyDiv w:val="1"/>
      <w:marLeft w:val="0"/>
      <w:marRight w:val="0"/>
      <w:marTop w:val="0"/>
      <w:marBottom w:val="0"/>
      <w:divBdr>
        <w:top w:val="none" w:sz="0" w:space="0" w:color="auto"/>
        <w:left w:val="none" w:sz="0" w:space="0" w:color="auto"/>
        <w:bottom w:val="none" w:sz="0" w:space="0" w:color="auto"/>
        <w:right w:val="none" w:sz="0" w:space="0" w:color="auto"/>
      </w:divBdr>
    </w:div>
    <w:div w:id="1543904273">
      <w:bodyDiv w:val="1"/>
      <w:marLeft w:val="0"/>
      <w:marRight w:val="0"/>
      <w:marTop w:val="0"/>
      <w:marBottom w:val="0"/>
      <w:divBdr>
        <w:top w:val="none" w:sz="0" w:space="0" w:color="auto"/>
        <w:left w:val="none" w:sz="0" w:space="0" w:color="auto"/>
        <w:bottom w:val="none" w:sz="0" w:space="0" w:color="auto"/>
        <w:right w:val="none" w:sz="0" w:space="0" w:color="auto"/>
      </w:divBdr>
    </w:div>
    <w:div w:id="1543980467">
      <w:bodyDiv w:val="1"/>
      <w:marLeft w:val="0"/>
      <w:marRight w:val="0"/>
      <w:marTop w:val="0"/>
      <w:marBottom w:val="0"/>
      <w:divBdr>
        <w:top w:val="none" w:sz="0" w:space="0" w:color="auto"/>
        <w:left w:val="none" w:sz="0" w:space="0" w:color="auto"/>
        <w:bottom w:val="none" w:sz="0" w:space="0" w:color="auto"/>
        <w:right w:val="none" w:sz="0" w:space="0" w:color="auto"/>
      </w:divBdr>
    </w:div>
    <w:div w:id="1543980872">
      <w:bodyDiv w:val="1"/>
      <w:marLeft w:val="0"/>
      <w:marRight w:val="0"/>
      <w:marTop w:val="0"/>
      <w:marBottom w:val="0"/>
      <w:divBdr>
        <w:top w:val="none" w:sz="0" w:space="0" w:color="auto"/>
        <w:left w:val="none" w:sz="0" w:space="0" w:color="auto"/>
        <w:bottom w:val="none" w:sz="0" w:space="0" w:color="auto"/>
        <w:right w:val="none" w:sz="0" w:space="0" w:color="auto"/>
      </w:divBdr>
    </w:div>
    <w:div w:id="1543983735">
      <w:bodyDiv w:val="1"/>
      <w:marLeft w:val="0"/>
      <w:marRight w:val="0"/>
      <w:marTop w:val="0"/>
      <w:marBottom w:val="0"/>
      <w:divBdr>
        <w:top w:val="none" w:sz="0" w:space="0" w:color="auto"/>
        <w:left w:val="none" w:sz="0" w:space="0" w:color="auto"/>
        <w:bottom w:val="none" w:sz="0" w:space="0" w:color="auto"/>
        <w:right w:val="none" w:sz="0" w:space="0" w:color="auto"/>
      </w:divBdr>
    </w:div>
    <w:div w:id="1544093871">
      <w:bodyDiv w:val="1"/>
      <w:marLeft w:val="0"/>
      <w:marRight w:val="0"/>
      <w:marTop w:val="0"/>
      <w:marBottom w:val="0"/>
      <w:divBdr>
        <w:top w:val="none" w:sz="0" w:space="0" w:color="auto"/>
        <w:left w:val="none" w:sz="0" w:space="0" w:color="auto"/>
        <w:bottom w:val="none" w:sz="0" w:space="0" w:color="auto"/>
        <w:right w:val="none" w:sz="0" w:space="0" w:color="auto"/>
      </w:divBdr>
    </w:div>
    <w:div w:id="1544099315">
      <w:bodyDiv w:val="1"/>
      <w:marLeft w:val="0"/>
      <w:marRight w:val="0"/>
      <w:marTop w:val="0"/>
      <w:marBottom w:val="0"/>
      <w:divBdr>
        <w:top w:val="none" w:sz="0" w:space="0" w:color="auto"/>
        <w:left w:val="none" w:sz="0" w:space="0" w:color="auto"/>
        <w:bottom w:val="none" w:sz="0" w:space="0" w:color="auto"/>
        <w:right w:val="none" w:sz="0" w:space="0" w:color="auto"/>
      </w:divBdr>
    </w:div>
    <w:div w:id="1544101087">
      <w:bodyDiv w:val="1"/>
      <w:marLeft w:val="0"/>
      <w:marRight w:val="0"/>
      <w:marTop w:val="0"/>
      <w:marBottom w:val="0"/>
      <w:divBdr>
        <w:top w:val="none" w:sz="0" w:space="0" w:color="auto"/>
        <w:left w:val="none" w:sz="0" w:space="0" w:color="auto"/>
        <w:bottom w:val="none" w:sz="0" w:space="0" w:color="auto"/>
        <w:right w:val="none" w:sz="0" w:space="0" w:color="auto"/>
      </w:divBdr>
    </w:div>
    <w:div w:id="1544102222">
      <w:bodyDiv w:val="1"/>
      <w:marLeft w:val="0"/>
      <w:marRight w:val="0"/>
      <w:marTop w:val="0"/>
      <w:marBottom w:val="0"/>
      <w:divBdr>
        <w:top w:val="none" w:sz="0" w:space="0" w:color="auto"/>
        <w:left w:val="none" w:sz="0" w:space="0" w:color="auto"/>
        <w:bottom w:val="none" w:sz="0" w:space="0" w:color="auto"/>
        <w:right w:val="none" w:sz="0" w:space="0" w:color="auto"/>
      </w:divBdr>
    </w:div>
    <w:div w:id="1544126000">
      <w:bodyDiv w:val="1"/>
      <w:marLeft w:val="0"/>
      <w:marRight w:val="0"/>
      <w:marTop w:val="0"/>
      <w:marBottom w:val="0"/>
      <w:divBdr>
        <w:top w:val="none" w:sz="0" w:space="0" w:color="auto"/>
        <w:left w:val="none" w:sz="0" w:space="0" w:color="auto"/>
        <w:bottom w:val="none" w:sz="0" w:space="0" w:color="auto"/>
        <w:right w:val="none" w:sz="0" w:space="0" w:color="auto"/>
      </w:divBdr>
    </w:div>
    <w:div w:id="1544168296">
      <w:bodyDiv w:val="1"/>
      <w:marLeft w:val="0"/>
      <w:marRight w:val="0"/>
      <w:marTop w:val="0"/>
      <w:marBottom w:val="0"/>
      <w:divBdr>
        <w:top w:val="none" w:sz="0" w:space="0" w:color="auto"/>
        <w:left w:val="none" w:sz="0" w:space="0" w:color="auto"/>
        <w:bottom w:val="none" w:sz="0" w:space="0" w:color="auto"/>
        <w:right w:val="none" w:sz="0" w:space="0" w:color="auto"/>
      </w:divBdr>
    </w:div>
    <w:div w:id="1544320741">
      <w:bodyDiv w:val="1"/>
      <w:marLeft w:val="0"/>
      <w:marRight w:val="0"/>
      <w:marTop w:val="0"/>
      <w:marBottom w:val="0"/>
      <w:divBdr>
        <w:top w:val="none" w:sz="0" w:space="0" w:color="auto"/>
        <w:left w:val="none" w:sz="0" w:space="0" w:color="auto"/>
        <w:bottom w:val="none" w:sz="0" w:space="0" w:color="auto"/>
        <w:right w:val="none" w:sz="0" w:space="0" w:color="auto"/>
      </w:divBdr>
    </w:div>
    <w:div w:id="1544367979">
      <w:bodyDiv w:val="1"/>
      <w:marLeft w:val="0"/>
      <w:marRight w:val="0"/>
      <w:marTop w:val="0"/>
      <w:marBottom w:val="0"/>
      <w:divBdr>
        <w:top w:val="none" w:sz="0" w:space="0" w:color="auto"/>
        <w:left w:val="none" w:sz="0" w:space="0" w:color="auto"/>
        <w:bottom w:val="none" w:sz="0" w:space="0" w:color="auto"/>
        <w:right w:val="none" w:sz="0" w:space="0" w:color="auto"/>
      </w:divBdr>
    </w:div>
    <w:div w:id="1544441541">
      <w:bodyDiv w:val="1"/>
      <w:marLeft w:val="0"/>
      <w:marRight w:val="0"/>
      <w:marTop w:val="0"/>
      <w:marBottom w:val="0"/>
      <w:divBdr>
        <w:top w:val="none" w:sz="0" w:space="0" w:color="auto"/>
        <w:left w:val="none" w:sz="0" w:space="0" w:color="auto"/>
        <w:bottom w:val="none" w:sz="0" w:space="0" w:color="auto"/>
        <w:right w:val="none" w:sz="0" w:space="0" w:color="auto"/>
      </w:divBdr>
    </w:div>
    <w:div w:id="1544514062">
      <w:bodyDiv w:val="1"/>
      <w:marLeft w:val="0"/>
      <w:marRight w:val="0"/>
      <w:marTop w:val="0"/>
      <w:marBottom w:val="0"/>
      <w:divBdr>
        <w:top w:val="none" w:sz="0" w:space="0" w:color="auto"/>
        <w:left w:val="none" w:sz="0" w:space="0" w:color="auto"/>
        <w:bottom w:val="none" w:sz="0" w:space="0" w:color="auto"/>
        <w:right w:val="none" w:sz="0" w:space="0" w:color="auto"/>
      </w:divBdr>
    </w:div>
    <w:div w:id="1544555192">
      <w:bodyDiv w:val="1"/>
      <w:marLeft w:val="0"/>
      <w:marRight w:val="0"/>
      <w:marTop w:val="0"/>
      <w:marBottom w:val="0"/>
      <w:divBdr>
        <w:top w:val="none" w:sz="0" w:space="0" w:color="auto"/>
        <w:left w:val="none" w:sz="0" w:space="0" w:color="auto"/>
        <w:bottom w:val="none" w:sz="0" w:space="0" w:color="auto"/>
        <w:right w:val="none" w:sz="0" w:space="0" w:color="auto"/>
      </w:divBdr>
    </w:div>
    <w:div w:id="1544561193">
      <w:bodyDiv w:val="1"/>
      <w:marLeft w:val="0"/>
      <w:marRight w:val="0"/>
      <w:marTop w:val="0"/>
      <w:marBottom w:val="0"/>
      <w:divBdr>
        <w:top w:val="none" w:sz="0" w:space="0" w:color="auto"/>
        <w:left w:val="none" w:sz="0" w:space="0" w:color="auto"/>
        <w:bottom w:val="none" w:sz="0" w:space="0" w:color="auto"/>
        <w:right w:val="none" w:sz="0" w:space="0" w:color="auto"/>
      </w:divBdr>
    </w:div>
    <w:div w:id="1544562006">
      <w:bodyDiv w:val="1"/>
      <w:marLeft w:val="0"/>
      <w:marRight w:val="0"/>
      <w:marTop w:val="0"/>
      <w:marBottom w:val="0"/>
      <w:divBdr>
        <w:top w:val="none" w:sz="0" w:space="0" w:color="auto"/>
        <w:left w:val="none" w:sz="0" w:space="0" w:color="auto"/>
        <w:bottom w:val="none" w:sz="0" w:space="0" w:color="auto"/>
        <w:right w:val="none" w:sz="0" w:space="0" w:color="auto"/>
      </w:divBdr>
    </w:div>
    <w:div w:id="1544749681">
      <w:bodyDiv w:val="1"/>
      <w:marLeft w:val="0"/>
      <w:marRight w:val="0"/>
      <w:marTop w:val="0"/>
      <w:marBottom w:val="0"/>
      <w:divBdr>
        <w:top w:val="none" w:sz="0" w:space="0" w:color="auto"/>
        <w:left w:val="none" w:sz="0" w:space="0" w:color="auto"/>
        <w:bottom w:val="none" w:sz="0" w:space="0" w:color="auto"/>
        <w:right w:val="none" w:sz="0" w:space="0" w:color="auto"/>
      </w:divBdr>
    </w:div>
    <w:div w:id="1544750506">
      <w:bodyDiv w:val="1"/>
      <w:marLeft w:val="0"/>
      <w:marRight w:val="0"/>
      <w:marTop w:val="0"/>
      <w:marBottom w:val="0"/>
      <w:divBdr>
        <w:top w:val="none" w:sz="0" w:space="0" w:color="auto"/>
        <w:left w:val="none" w:sz="0" w:space="0" w:color="auto"/>
        <w:bottom w:val="none" w:sz="0" w:space="0" w:color="auto"/>
        <w:right w:val="none" w:sz="0" w:space="0" w:color="auto"/>
      </w:divBdr>
    </w:div>
    <w:div w:id="1544753282">
      <w:bodyDiv w:val="1"/>
      <w:marLeft w:val="0"/>
      <w:marRight w:val="0"/>
      <w:marTop w:val="0"/>
      <w:marBottom w:val="0"/>
      <w:divBdr>
        <w:top w:val="none" w:sz="0" w:space="0" w:color="auto"/>
        <w:left w:val="none" w:sz="0" w:space="0" w:color="auto"/>
        <w:bottom w:val="none" w:sz="0" w:space="0" w:color="auto"/>
        <w:right w:val="none" w:sz="0" w:space="0" w:color="auto"/>
      </w:divBdr>
    </w:div>
    <w:div w:id="1544904220">
      <w:bodyDiv w:val="1"/>
      <w:marLeft w:val="0"/>
      <w:marRight w:val="0"/>
      <w:marTop w:val="0"/>
      <w:marBottom w:val="0"/>
      <w:divBdr>
        <w:top w:val="none" w:sz="0" w:space="0" w:color="auto"/>
        <w:left w:val="none" w:sz="0" w:space="0" w:color="auto"/>
        <w:bottom w:val="none" w:sz="0" w:space="0" w:color="auto"/>
        <w:right w:val="none" w:sz="0" w:space="0" w:color="auto"/>
      </w:divBdr>
    </w:div>
    <w:div w:id="1544946067">
      <w:bodyDiv w:val="1"/>
      <w:marLeft w:val="0"/>
      <w:marRight w:val="0"/>
      <w:marTop w:val="0"/>
      <w:marBottom w:val="0"/>
      <w:divBdr>
        <w:top w:val="none" w:sz="0" w:space="0" w:color="auto"/>
        <w:left w:val="none" w:sz="0" w:space="0" w:color="auto"/>
        <w:bottom w:val="none" w:sz="0" w:space="0" w:color="auto"/>
        <w:right w:val="none" w:sz="0" w:space="0" w:color="auto"/>
      </w:divBdr>
    </w:div>
    <w:div w:id="1544949801">
      <w:bodyDiv w:val="1"/>
      <w:marLeft w:val="0"/>
      <w:marRight w:val="0"/>
      <w:marTop w:val="0"/>
      <w:marBottom w:val="0"/>
      <w:divBdr>
        <w:top w:val="none" w:sz="0" w:space="0" w:color="auto"/>
        <w:left w:val="none" w:sz="0" w:space="0" w:color="auto"/>
        <w:bottom w:val="none" w:sz="0" w:space="0" w:color="auto"/>
        <w:right w:val="none" w:sz="0" w:space="0" w:color="auto"/>
      </w:divBdr>
    </w:div>
    <w:div w:id="1545018488">
      <w:bodyDiv w:val="1"/>
      <w:marLeft w:val="0"/>
      <w:marRight w:val="0"/>
      <w:marTop w:val="0"/>
      <w:marBottom w:val="0"/>
      <w:divBdr>
        <w:top w:val="none" w:sz="0" w:space="0" w:color="auto"/>
        <w:left w:val="none" w:sz="0" w:space="0" w:color="auto"/>
        <w:bottom w:val="none" w:sz="0" w:space="0" w:color="auto"/>
        <w:right w:val="none" w:sz="0" w:space="0" w:color="auto"/>
      </w:divBdr>
    </w:div>
    <w:div w:id="1545293005">
      <w:bodyDiv w:val="1"/>
      <w:marLeft w:val="0"/>
      <w:marRight w:val="0"/>
      <w:marTop w:val="0"/>
      <w:marBottom w:val="0"/>
      <w:divBdr>
        <w:top w:val="none" w:sz="0" w:space="0" w:color="auto"/>
        <w:left w:val="none" w:sz="0" w:space="0" w:color="auto"/>
        <w:bottom w:val="none" w:sz="0" w:space="0" w:color="auto"/>
        <w:right w:val="none" w:sz="0" w:space="0" w:color="auto"/>
      </w:divBdr>
    </w:div>
    <w:div w:id="1545362172">
      <w:bodyDiv w:val="1"/>
      <w:marLeft w:val="0"/>
      <w:marRight w:val="0"/>
      <w:marTop w:val="0"/>
      <w:marBottom w:val="0"/>
      <w:divBdr>
        <w:top w:val="none" w:sz="0" w:space="0" w:color="auto"/>
        <w:left w:val="none" w:sz="0" w:space="0" w:color="auto"/>
        <w:bottom w:val="none" w:sz="0" w:space="0" w:color="auto"/>
        <w:right w:val="none" w:sz="0" w:space="0" w:color="auto"/>
      </w:divBdr>
    </w:div>
    <w:div w:id="1545369664">
      <w:bodyDiv w:val="1"/>
      <w:marLeft w:val="0"/>
      <w:marRight w:val="0"/>
      <w:marTop w:val="0"/>
      <w:marBottom w:val="0"/>
      <w:divBdr>
        <w:top w:val="none" w:sz="0" w:space="0" w:color="auto"/>
        <w:left w:val="none" w:sz="0" w:space="0" w:color="auto"/>
        <w:bottom w:val="none" w:sz="0" w:space="0" w:color="auto"/>
        <w:right w:val="none" w:sz="0" w:space="0" w:color="auto"/>
      </w:divBdr>
    </w:div>
    <w:div w:id="1545407710">
      <w:bodyDiv w:val="1"/>
      <w:marLeft w:val="0"/>
      <w:marRight w:val="0"/>
      <w:marTop w:val="0"/>
      <w:marBottom w:val="0"/>
      <w:divBdr>
        <w:top w:val="none" w:sz="0" w:space="0" w:color="auto"/>
        <w:left w:val="none" w:sz="0" w:space="0" w:color="auto"/>
        <w:bottom w:val="none" w:sz="0" w:space="0" w:color="auto"/>
        <w:right w:val="none" w:sz="0" w:space="0" w:color="auto"/>
      </w:divBdr>
    </w:div>
    <w:div w:id="1545408822">
      <w:bodyDiv w:val="1"/>
      <w:marLeft w:val="0"/>
      <w:marRight w:val="0"/>
      <w:marTop w:val="0"/>
      <w:marBottom w:val="0"/>
      <w:divBdr>
        <w:top w:val="none" w:sz="0" w:space="0" w:color="auto"/>
        <w:left w:val="none" w:sz="0" w:space="0" w:color="auto"/>
        <w:bottom w:val="none" w:sz="0" w:space="0" w:color="auto"/>
        <w:right w:val="none" w:sz="0" w:space="0" w:color="auto"/>
      </w:divBdr>
    </w:div>
    <w:div w:id="1545410359">
      <w:bodyDiv w:val="1"/>
      <w:marLeft w:val="0"/>
      <w:marRight w:val="0"/>
      <w:marTop w:val="0"/>
      <w:marBottom w:val="0"/>
      <w:divBdr>
        <w:top w:val="none" w:sz="0" w:space="0" w:color="auto"/>
        <w:left w:val="none" w:sz="0" w:space="0" w:color="auto"/>
        <w:bottom w:val="none" w:sz="0" w:space="0" w:color="auto"/>
        <w:right w:val="none" w:sz="0" w:space="0" w:color="auto"/>
      </w:divBdr>
    </w:div>
    <w:div w:id="1545603941">
      <w:bodyDiv w:val="1"/>
      <w:marLeft w:val="0"/>
      <w:marRight w:val="0"/>
      <w:marTop w:val="0"/>
      <w:marBottom w:val="0"/>
      <w:divBdr>
        <w:top w:val="none" w:sz="0" w:space="0" w:color="auto"/>
        <w:left w:val="none" w:sz="0" w:space="0" w:color="auto"/>
        <w:bottom w:val="none" w:sz="0" w:space="0" w:color="auto"/>
        <w:right w:val="none" w:sz="0" w:space="0" w:color="auto"/>
      </w:divBdr>
    </w:div>
    <w:div w:id="1545630224">
      <w:bodyDiv w:val="1"/>
      <w:marLeft w:val="0"/>
      <w:marRight w:val="0"/>
      <w:marTop w:val="0"/>
      <w:marBottom w:val="0"/>
      <w:divBdr>
        <w:top w:val="none" w:sz="0" w:space="0" w:color="auto"/>
        <w:left w:val="none" w:sz="0" w:space="0" w:color="auto"/>
        <w:bottom w:val="none" w:sz="0" w:space="0" w:color="auto"/>
        <w:right w:val="none" w:sz="0" w:space="0" w:color="auto"/>
      </w:divBdr>
    </w:div>
    <w:div w:id="1545681227">
      <w:bodyDiv w:val="1"/>
      <w:marLeft w:val="0"/>
      <w:marRight w:val="0"/>
      <w:marTop w:val="0"/>
      <w:marBottom w:val="0"/>
      <w:divBdr>
        <w:top w:val="none" w:sz="0" w:space="0" w:color="auto"/>
        <w:left w:val="none" w:sz="0" w:space="0" w:color="auto"/>
        <w:bottom w:val="none" w:sz="0" w:space="0" w:color="auto"/>
        <w:right w:val="none" w:sz="0" w:space="0" w:color="auto"/>
      </w:divBdr>
    </w:div>
    <w:div w:id="1545823935">
      <w:bodyDiv w:val="1"/>
      <w:marLeft w:val="0"/>
      <w:marRight w:val="0"/>
      <w:marTop w:val="0"/>
      <w:marBottom w:val="0"/>
      <w:divBdr>
        <w:top w:val="none" w:sz="0" w:space="0" w:color="auto"/>
        <w:left w:val="none" w:sz="0" w:space="0" w:color="auto"/>
        <w:bottom w:val="none" w:sz="0" w:space="0" w:color="auto"/>
        <w:right w:val="none" w:sz="0" w:space="0" w:color="auto"/>
      </w:divBdr>
    </w:div>
    <w:div w:id="1545865538">
      <w:bodyDiv w:val="1"/>
      <w:marLeft w:val="0"/>
      <w:marRight w:val="0"/>
      <w:marTop w:val="0"/>
      <w:marBottom w:val="0"/>
      <w:divBdr>
        <w:top w:val="none" w:sz="0" w:space="0" w:color="auto"/>
        <w:left w:val="none" w:sz="0" w:space="0" w:color="auto"/>
        <w:bottom w:val="none" w:sz="0" w:space="0" w:color="auto"/>
        <w:right w:val="none" w:sz="0" w:space="0" w:color="auto"/>
      </w:divBdr>
    </w:div>
    <w:div w:id="1545944149">
      <w:bodyDiv w:val="1"/>
      <w:marLeft w:val="0"/>
      <w:marRight w:val="0"/>
      <w:marTop w:val="0"/>
      <w:marBottom w:val="0"/>
      <w:divBdr>
        <w:top w:val="none" w:sz="0" w:space="0" w:color="auto"/>
        <w:left w:val="none" w:sz="0" w:space="0" w:color="auto"/>
        <w:bottom w:val="none" w:sz="0" w:space="0" w:color="auto"/>
        <w:right w:val="none" w:sz="0" w:space="0" w:color="auto"/>
      </w:divBdr>
    </w:div>
    <w:div w:id="1546065403">
      <w:bodyDiv w:val="1"/>
      <w:marLeft w:val="0"/>
      <w:marRight w:val="0"/>
      <w:marTop w:val="0"/>
      <w:marBottom w:val="0"/>
      <w:divBdr>
        <w:top w:val="none" w:sz="0" w:space="0" w:color="auto"/>
        <w:left w:val="none" w:sz="0" w:space="0" w:color="auto"/>
        <w:bottom w:val="none" w:sz="0" w:space="0" w:color="auto"/>
        <w:right w:val="none" w:sz="0" w:space="0" w:color="auto"/>
      </w:divBdr>
    </w:div>
    <w:div w:id="1546065905">
      <w:bodyDiv w:val="1"/>
      <w:marLeft w:val="0"/>
      <w:marRight w:val="0"/>
      <w:marTop w:val="0"/>
      <w:marBottom w:val="0"/>
      <w:divBdr>
        <w:top w:val="none" w:sz="0" w:space="0" w:color="auto"/>
        <w:left w:val="none" w:sz="0" w:space="0" w:color="auto"/>
        <w:bottom w:val="none" w:sz="0" w:space="0" w:color="auto"/>
        <w:right w:val="none" w:sz="0" w:space="0" w:color="auto"/>
      </w:divBdr>
    </w:div>
    <w:div w:id="1546066644">
      <w:bodyDiv w:val="1"/>
      <w:marLeft w:val="0"/>
      <w:marRight w:val="0"/>
      <w:marTop w:val="0"/>
      <w:marBottom w:val="0"/>
      <w:divBdr>
        <w:top w:val="none" w:sz="0" w:space="0" w:color="auto"/>
        <w:left w:val="none" w:sz="0" w:space="0" w:color="auto"/>
        <w:bottom w:val="none" w:sz="0" w:space="0" w:color="auto"/>
        <w:right w:val="none" w:sz="0" w:space="0" w:color="auto"/>
      </w:divBdr>
    </w:div>
    <w:div w:id="1546287934">
      <w:bodyDiv w:val="1"/>
      <w:marLeft w:val="0"/>
      <w:marRight w:val="0"/>
      <w:marTop w:val="0"/>
      <w:marBottom w:val="0"/>
      <w:divBdr>
        <w:top w:val="none" w:sz="0" w:space="0" w:color="auto"/>
        <w:left w:val="none" w:sz="0" w:space="0" w:color="auto"/>
        <w:bottom w:val="none" w:sz="0" w:space="0" w:color="auto"/>
        <w:right w:val="none" w:sz="0" w:space="0" w:color="auto"/>
      </w:divBdr>
    </w:div>
    <w:div w:id="1546477955">
      <w:bodyDiv w:val="1"/>
      <w:marLeft w:val="0"/>
      <w:marRight w:val="0"/>
      <w:marTop w:val="0"/>
      <w:marBottom w:val="0"/>
      <w:divBdr>
        <w:top w:val="none" w:sz="0" w:space="0" w:color="auto"/>
        <w:left w:val="none" w:sz="0" w:space="0" w:color="auto"/>
        <w:bottom w:val="none" w:sz="0" w:space="0" w:color="auto"/>
        <w:right w:val="none" w:sz="0" w:space="0" w:color="auto"/>
      </w:divBdr>
    </w:div>
    <w:div w:id="1546527131">
      <w:bodyDiv w:val="1"/>
      <w:marLeft w:val="0"/>
      <w:marRight w:val="0"/>
      <w:marTop w:val="0"/>
      <w:marBottom w:val="0"/>
      <w:divBdr>
        <w:top w:val="none" w:sz="0" w:space="0" w:color="auto"/>
        <w:left w:val="none" w:sz="0" w:space="0" w:color="auto"/>
        <w:bottom w:val="none" w:sz="0" w:space="0" w:color="auto"/>
        <w:right w:val="none" w:sz="0" w:space="0" w:color="auto"/>
      </w:divBdr>
    </w:div>
    <w:div w:id="1546940601">
      <w:bodyDiv w:val="1"/>
      <w:marLeft w:val="0"/>
      <w:marRight w:val="0"/>
      <w:marTop w:val="0"/>
      <w:marBottom w:val="0"/>
      <w:divBdr>
        <w:top w:val="none" w:sz="0" w:space="0" w:color="auto"/>
        <w:left w:val="none" w:sz="0" w:space="0" w:color="auto"/>
        <w:bottom w:val="none" w:sz="0" w:space="0" w:color="auto"/>
        <w:right w:val="none" w:sz="0" w:space="0" w:color="auto"/>
      </w:divBdr>
    </w:div>
    <w:div w:id="1546943691">
      <w:bodyDiv w:val="1"/>
      <w:marLeft w:val="0"/>
      <w:marRight w:val="0"/>
      <w:marTop w:val="0"/>
      <w:marBottom w:val="0"/>
      <w:divBdr>
        <w:top w:val="none" w:sz="0" w:space="0" w:color="auto"/>
        <w:left w:val="none" w:sz="0" w:space="0" w:color="auto"/>
        <w:bottom w:val="none" w:sz="0" w:space="0" w:color="auto"/>
        <w:right w:val="none" w:sz="0" w:space="0" w:color="auto"/>
      </w:divBdr>
    </w:div>
    <w:div w:id="1546987515">
      <w:bodyDiv w:val="1"/>
      <w:marLeft w:val="0"/>
      <w:marRight w:val="0"/>
      <w:marTop w:val="0"/>
      <w:marBottom w:val="0"/>
      <w:divBdr>
        <w:top w:val="none" w:sz="0" w:space="0" w:color="auto"/>
        <w:left w:val="none" w:sz="0" w:space="0" w:color="auto"/>
        <w:bottom w:val="none" w:sz="0" w:space="0" w:color="auto"/>
        <w:right w:val="none" w:sz="0" w:space="0" w:color="auto"/>
      </w:divBdr>
    </w:div>
    <w:div w:id="1547175896">
      <w:bodyDiv w:val="1"/>
      <w:marLeft w:val="0"/>
      <w:marRight w:val="0"/>
      <w:marTop w:val="0"/>
      <w:marBottom w:val="0"/>
      <w:divBdr>
        <w:top w:val="none" w:sz="0" w:space="0" w:color="auto"/>
        <w:left w:val="none" w:sz="0" w:space="0" w:color="auto"/>
        <w:bottom w:val="none" w:sz="0" w:space="0" w:color="auto"/>
        <w:right w:val="none" w:sz="0" w:space="0" w:color="auto"/>
      </w:divBdr>
    </w:div>
    <w:div w:id="1547177127">
      <w:bodyDiv w:val="1"/>
      <w:marLeft w:val="0"/>
      <w:marRight w:val="0"/>
      <w:marTop w:val="0"/>
      <w:marBottom w:val="0"/>
      <w:divBdr>
        <w:top w:val="none" w:sz="0" w:space="0" w:color="auto"/>
        <w:left w:val="none" w:sz="0" w:space="0" w:color="auto"/>
        <w:bottom w:val="none" w:sz="0" w:space="0" w:color="auto"/>
        <w:right w:val="none" w:sz="0" w:space="0" w:color="auto"/>
      </w:divBdr>
    </w:div>
    <w:div w:id="1547332124">
      <w:bodyDiv w:val="1"/>
      <w:marLeft w:val="0"/>
      <w:marRight w:val="0"/>
      <w:marTop w:val="0"/>
      <w:marBottom w:val="0"/>
      <w:divBdr>
        <w:top w:val="none" w:sz="0" w:space="0" w:color="auto"/>
        <w:left w:val="none" w:sz="0" w:space="0" w:color="auto"/>
        <w:bottom w:val="none" w:sz="0" w:space="0" w:color="auto"/>
        <w:right w:val="none" w:sz="0" w:space="0" w:color="auto"/>
      </w:divBdr>
    </w:div>
    <w:div w:id="1547332685">
      <w:bodyDiv w:val="1"/>
      <w:marLeft w:val="0"/>
      <w:marRight w:val="0"/>
      <w:marTop w:val="0"/>
      <w:marBottom w:val="0"/>
      <w:divBdr>
        <w:top w:val="none" w:sz="0" w:space="0" w:color="auto"/>
        <w:left w:val="none" w:sz="0" w:space="0" w:color="auto"/>
        <w:bottom w:val="none" w:sz="0" w:space="0" w:color="auto"/>
        <w:right w:val="none" w:sz="0" w:space="0" w:color="auto"/>
      </w:divBdr>
    </w:div>
    <w:div w:id="1547525983">
      <w:bodyDiv w:val="1"/>
      <w:marLeft w:val="0"/>
      <w:marRight w:val="0"/>
      <w:marTop w:val="0"/>
      <w:marBottom w:val="0"/>
      <w:divBdr>
        <w:top w:val="none" w:sz="0" w:space="0" w:color="auto"/>
        <w:left w:val="none" w:sz="0" w:space="0" w:color="auto"/>
        <w:bottom w:val="none" w:sz="0" w:space="0" w:color="auto"/>
        <w:right w:val="none" w:sz="0" w:space="0" w:color="auto"/>
      </w:divBdr>
    </w:div>
    <w:div w:id="1547598715">
      <w:bodyDiv w:val="1"/>
      <w:marLeft w:val="0"/>
      <w:marRight w:val="0"/>
      <w:marTop w:val="0"/>
      <w:marBottom w:val="0"/>
      <w:divBdr>
        <w:top w:val="none" w:sz="0" w:space="0" w:color="auto"/>
        <w:left w:val="none" w:sz="0" w:space="0" w:color="auto"/>
        <w:bottom w:val="none" w:sz="0" w:space="0" w:color="auto"/>
        <w:right w:val="none" w:sz="0" w:space="0" w:color="auto"/>
      </w:divBdr>
    </w:div>
    <w:div w:id="1547717813">
      <w:bodyDiv w:val="1"/>
      <w:marLeft w:val="0"/>
      <w:marRight w:val="0"/>
      <w:marTop w:val="0"/>
      <w:marBottom w:val="0"/>
      <w:divBdr>
        <w:top w:val="none" w:sz="0" w:space="0" w:color="auto"/>
        <w:left w:val="none" w:sz="0" w:space="0" w:color="auto"/>
        <w:bottom w:val="none" w:sz="0" w:space="0" w:color="auto"/>
        <w:right w:val="none" w:sz="0" w:space="0" w:color="auto"/>
      </w:divBdr>
    </w:div>
    <w:div w:id="1547794608">
      <w:bodyDiv w:val="1"/>
      <w:marLeft w:val="0"/>
      <w:marRight w:val="0"/>
      <w:marTop w:val="0"/>
      <w:marBottom w:val="0"/>
      <w:divBdr>
        <w:top w:val="none" w:sz="0" w:space="0" w:color="auto"/>
        <w:left w:val="none" w:sz="0" w:space="0" w:color="auto"/>
        <w:bottom w:val="none" w:sz="0" w:space="0" w:color="auto"/>
        <w:right w:val="none" w:sz="0" w:space="0" w:color="auto"/>
      </w:divBdr>
    </w:div>
    <w:div w:id="1547837662">
      <w:bodyDiv w:val="1"/>
      <w:marLeft w:val="0"/>
      <w:marRight w:val="0"/>
      <w:marTop w:val="0"/>
      <w:marBottom w:val="0"/>
      <w:divBdr>
        <w:top w:val="none" w:sz="0" w:space="0" w:color="auto"/>
        <w:left w:val="none" w:sz="0" w:space="0" w:color="auto"/>
        <w:bottom w:val="none" w:sz="0" w:space="0" w:color="auto"/>
        <w:right w:val="none" w:sz="0" w:space="0" w:color="auto"/>
      </w:divBdr>
    </w:div>
    <w:div w:id="1547838846">
      <w:bodyDiv w:val="1"/>
      <w:marLeft w:val="0"/>
      <w:marRight w:val="0"/>
      <w:marTop w:val="0"/>
      <w:marBottom w:val="0"/>
      <w:divBdr>
        <w:top w:val="none" w:sz="0" w:space="0" w:color="auto"/>
        <w:left w:val="none" w:sz="0" w:space="0" w:color="auto"/>
        <w:bottom w:val="none" w:sz="0" w:space="0" w:color="auto"/>
        <w:right w:val="none" w:sz="0" w:space="0" w:color="auto"/>
      </w:divBdr>
    </w:div>
    <w:div w:id="1547982957">
      <w:bodyDiv w:val="1"/>
      <w:marLeft w:val="0"/>
      <w:marRight w:val="0"/>
      <w:marTop w:val="0"/>
      <w:marBottom w:val="0"/>
      <w:divBdr>
        <w:top w:val="none" w:sz="0" w:space="0" w:color="auto"/>
        <w:left w:val="none" w:sz="0" w:space="0" w:color="auto"/>
        <w:bottom w:val="none" w:sz="0" w:space="0" w:color="auto"/>
        <w:right w:val="none" w:sz="0" w:space="0" w:color="auto"/>
      </w:divBdr>
    </w:div>
    <w:div w:id="1547985472">
      <w:bodyDiv w:val="1"/>
      <w:marLeft w:val="0"/>
      <w:marRight w:val="0"/>
      <w:marTop w:val="0"/>
      <w:marBottom w:val="0"/>
      <w:divBdr>
        <w:top w:val="none" w:sz="0" w:space="0" w:color="auto"/>
        <w:left w:val="none" w:sz="0" w:space="0" w:color="auto"/>
        <w:bottom w:val="none" w:sz="0" w:space="0" w:color="auto"/>
        <w:right w:val="none" w:sz="0" w:space="0" w:color="auto"/>
      </w:divBdr>
    </w:div>
    <w:div w:id="1548031225">
      <w:bodyDiv w:val="1"/>
      <w:marLeft w:val="0"/>
      <w:marRight w:val="0"/>
      <w:marTop w:val="0"/>
      <w:marBottom w:val="0"/>
      <w:divBdr>
        <w:top w:val="none" w:sz="0" w:space="0" w:color="auto"/>
        <w:left w:val="none" w:sz="0" w:space="0" w:color="auto"/>
        <w:bottom w:val="none" w:sz="0" w:space="0" w:color="auto"/>
        <w:right w:val="none" w:sz="0" w:space="0" w:color="auto"/>
      </w:divBdr>
    </w:div>
    <w:div w:id="1548034026">
      <w:bodyDiv w:val="1"/>
      <w:marLeft w:val="0"/>
      <w:marRight w:val="0"/>
      <w:marTop w:val="0"/>
      <w:marBottom w:val="0"/>
      <w:divBdr>
        <w:top w:val="none" w:sz="0" w:space="0" w:color="auto"/>
        <w:left w:val="none" w:sz="0" w:space="0" w:color="auto"/>
        <w:bottom w:val="none" w:sz="0" w:space="0" w:color="auto"/>
        <w:right w:val="none" w:sz="0" w:space="0" w:color="auto"/>
      </w:divBdr>
    </w:div>
    <w:div w:id="1548102440">
      <w:bodyDiv w:val="1"/>
      <w:marLeft w:val="0"/>
      <w:marRight w:val="0"/>
      <w:marTop w:val="0"/>
      <w:marBottom w:val="0"/>
      <w:divBdr>
        <w:top w:val="none" w:sz="0" w:space="0" w:color="auto"/>
        <w:left w:val="none" w:sz="0" w:space="0" w:color="auto"/>
        <w:bottom w:val="none" w:sz="0" w:space="0" w:color="auto"/>
        <w:right w:val="none" w:sz="0" w:space="0" w:color="auto"/>
      </w:divBdr>
    </w:div>
    <w:div w:id="1548108754">
      <w:bodyDiv w:val="1"/>
      <w:marLeft w:val="0"/>
      <w:marRight w:val="0"/>
      <w:marTop w:val="0"/>
      <w:marBottom w:val="0"/>
      <w:divBdr>
        <w:top w:val="none" w:sz="0" w:space="0" w:color="auto"/>
        <w:left w:val="none" w:sz="0" w:space="0" w:color="auto"/>
        <w:bottom w:val="none" w:sz="0" w:space="0" w:color="auto"/>
        <w:right w:val="none" w:sz="0" w:space="0" w:color="auto"/>
      </w:divBdr>
    </w:div>
    <w:div w:id="1548178411">
      <w:bodyDiv w:val="1"/>
      <w:marLeft w:val="0"/>
      <w:marRight w:val="0"/>
      <w:marTop w:val="0"/>
      <w:marBottom w:val="0"/>
      <w:divBdr>
        <w:top w:val="none" w:sz="0" w:space="0" w:color="auto"/>
        <w:left w:val="none" w:sz="0" w:space="0" w:color="auto"/>
        <w:bottom w:val="none" w:sz="0" w:space="0" w:color="auto"/>
        <w:right w:val="none" w:sz="0" w:space="0" w:color="auto"/>
      </w:divBdr>
    </w:div>
    <w:div w:id="1548181827">
      <w:bodyDiv w:val="1"/>
      <w:marLeft w:val="0"/>
      <w:marRight w:val="0"/>
      <w:marTop w:val="0"/>
      <w:marBottom w:val="0"/>
      <w:divBdr>
        <w:top w:val="none" w:sz="0" w:space="0" w:color="auto"/>
        <w:left w:val="none" w:sz="0" w:space="0" w:color="auto"/>
        <w:bottom w:val="none" w:sz="0" w:space="0" w:color="auto"/>
        <w:right w:val="none" w:sz="0" w:space="0" w:color="auto"/>
      </w:divBdr>
    </w:div>
    <w:div w:id="1548224197">
      <w:bodyDiv w:val="1"/>
      <w:marLeft w:val="0"/>
      <w:marRight w:val="0"/>
      <w:marTop w:val="0"/>
      <w:marBottom w:val="0"/>
      <w:divBdr>
        <w:top w:val="none" w:sz="0" w:space="0" w:color="auto"/>
        <w:left w:val="none" w:sz="0" w:space="0" w:color="auto"/>
        <w:bottom w:val="none" w:sz="0" w:space="0" w:color="auto"/>
        <w:right w:val="none" w:sz="0" w:space="0" w:color="auto"/>
      </w:divBdr>
    </w:div>
    <w:div w:id="1548252613">
      <w:bodyDiv w:val="1"/>
      <w:marLeft w:val="0"/>
      <w:marRight w:val="0"/>
      <w:marTop w:val="0"/>
      <w:marBottom w:val="0"/>
      <w:divBdr>
        <w:top w:val="none" w:sz="0" w:space="0" w:color="auto"/>
        <w:left w:val="none" w:sz="0" w:space="0" w:color="auto"/>
        <w:bottom w:val="none" w:sz="0" w:space="0" w:color="auto"/>
        <w:right w:val="none" w:sz="0" w:space="0" w:color="auto"/>
      </w:divBdr>
    </w:div>
    <w:div w:id="1548295676">
      <w:bodyDiv w:val="1"/>
      <w:marLeft w:val="0"/>
      <w:marRight w:val="0"/>
      <w:marTop w:val="0"/>
      <w:marBottom w:val="0"/>
      <w:divBdr>
        <w:top w:val="none" w:sz="0" w:space="0" w:color="auto"/>
        <w:left w:val="none" w:sz="0" w:space="0" w:color="auto"/>
        <w:bottom w:val="none" w:sz="0" w:space="0" w:color="auto"/>
        <w:right w:val="none" w:sz="0" w:space="0" w:color="auto"/>
      </w:divBdr>
    </w:div>
    <w:div w:id="1548370352">
      <w:bodyDiv w:val="1"/>
      <w:marLeft w:val="0"/>
      <w:marRight w:val="0"/>
      <w:marTop w:val="0"/>
      <w:marBottom w:val="0"/>
      <w:divBdr>
        <w:top w:val="none" w:sz="0" w:space="0" w:color="auto"/>
        <w:left w:val="none" w:sz="0" w:space="0" w:color="auto"/>
        <w:bottom w:val="none" w:sz="0" w:space="0" w:color="auto"/>
        <w:right w:val="none" w:sz="0" w:space="0" w:color="auto"/>
      </w:divBdr>
    </w:div>
    <w:div w:id="1548486235">
      <w:bodyDiv w:val="1"/>
      <w:marLeft w:val="0"/>
      <w:marRight w:val="0"/>
      <w:marTop w:val="0"/>
      <w:marBottom w:val="0"/>
      <w:divBdr>
        <w:top w:val="none" w:sz="0" w:space="0" w:color="auto"/>
        <w:left w:val="none" w:sz="0" w:space="0" w:color="auto"/>
        <w:bottom w:val="none" w:sz="0" w:space="0" w:color="auto"/>
        <w:right w:val="none" w:sz="0" w:space="0" w:color="auto"/>
      </w:divBdr>
    </w:div>
    <w:div w:id="1548565583">
      <w:bodyDiv w:val="1"/>
      <w:marLeft w:val="0"/>
      <w:marRight w:val="0"/>
      <w:marTop w:val="0"/>
      <w:marBottom w:val="0"/>
      <w:divBdr>
        <w:top w:val="none" w:sz="0" w:space="0" w:color="auto"/>
        <w:left w:val="none" w:sz="0" w:space="0" w:color="auto"/>
        <w:bottom w:val="none" w:sz="0" w:space="0" w:color="auto"/>
        <w:right w:val="none" w:sz="0" w:space="0" w:color="auto"/>
      </w:divBdr>
    </w:div>
    <w:div w:id="1548639694">
      <w:bodyDiv w:val="1"/>
      <w:marLeft w:val="0"/>
      <w:marRight w:val="0"/>
      <w:marTop w:val="0"/>
      <w:marBottom w:val="0"/>
      <w:divBdr>
        <w:top w:val="none" w:sz="0" w:space="0" w:color="auto"/>
        <w:left w:val="none" w:sz="0" w:space="0" w:color="auto"/>
        <w:bottom w:val="none" w:sz="0" w:space="0" w:color="auto"/>
        <w:right w:val="none" w:sz="0" w:space="0" w:color="auto"/>
      </w:divBdr>
    </w:div>
    <w:div w:id="1548643344">
      <w:bodyDiv w:val="1"/>
      <w:marLeft w:val="0"/>
      <w:marRight w:val="0"/>
      <w:marTop w:val="0"/>
      <w:marBottom w:val="0"/>
      <w:divBdr>
        <w:top w:val="none" w:sz="0" w:space="0" w:color="auto"/>
        <w:left w:val="none" w:sz="0" w:space="0" w:color="auto"/>
        <w:bottom w:val="none" w:sz="0" w:space="0" w:color="auto"/>
        <w:right w:val="none" w:sz="0" w:space="0" w:color="auto"/>
      </w:divBdr>
    </w:div>
    <w:div w:id="1548644366">
      <w:bodyDiv w:val="1"/>
      <w:marLeft w:val="0"/>
      <w:marRight w:val="0"/>
      <w:marTop w:val="0"/>
      <w:marBottom w:val="0"/>
      <w:divBdr>
        <w:top w:val="none" w:sz="0" w:space="0" w:color="auto"/>
        <w:left w:val="none" w:sz="0" w:space="0" w:color="auto"/>
        <w:bottom w:val="none" w:sz="0" w:space="0" w:color="auto"/>
        <w:right w:val="none" w:sz="0" w:space="0" w:color="auto"/>
      </w:divBdr>
    </w:div>
    <w:div w:id="1548682709">
      <w:bodyDiv w:val="1"/>
      <w:marLeft w:val="0"/>
      <w:marRight w:val="0"/>
      <w:marTop w:val="0"/>
      <w:marBottom w:val="0"/>
      <w:divBdr>
        <w:top w:val="none" w:sz="0" w:space="0" w:color="auto"/>
        <w:left w:val="none" w:sz="0" w:space="0" w:color="auto"/>
        <w:bottom w:val="none" w:sz="0" w:space="0" w:color="auto"/>
        <w:right w:val="none" w:sz="0" w:space="0" w:color="auto"/>
      </w:divBdr>
    </w:div>
    <w:div w:id="1548834722">
      <w:bodyDiv w:val="1"/>
      <w:marLeft w:val="0"/>
      <w:marRight w:val="0"/>
      <w:marTop w:val="0"/>
      <w:marBottom w:val="0"/>
      <w:divBdr>
        <w:top w:val="none" w:sz="0" w:space="0" w:color="auto"/>
        <w:left w:val="none" w:sz="0" w:space="0" w:color="auto"/>
        <w:bottom w:val="none" w:sz="0" w:space="0" w:color="auto"/>
        <w:right w:val="none" w:sz="0" w:space="0" w:color="auto"/>
      </w:divBdr>
    </w:div>
    <w:div w:id="1549026691">
      <w:bodyDiv w:val="1"/>
      <w:marLeft w:val="0"/>
      <w:marRight w:val="0"/>
      <w:marTop w:val="0"/>
      <w:marBottom w:val="0"/>
      <w:divBdr>
        <w:top w:val="none" w:sz="0" w:space="0" w:color="auto"/>
        <w:left w:val="none" w:sz="0" w:space="0" w:color="auto"/>
        <w:bottom w:val="none" w:sz="0" w:space="0" w:color="auto"/>
        <w:right w:val="none" w:sz="0" w:space="0" w:color="auto"/>
      </w:divBdr>
    </w:div>
    <w:div w:id="1549029823">
      <w:bodyDiv w:val="1"/>
      <w:marLeft w:val="0"/>
      <w:marRight w:val="0"/>
      <w:marTop w:val="0"/>
      <w:marBottom w:val="0"/>
      <w:divBdr>
        <w:top w:val="none" w:sz="0" w:space="0" w:color="auto"/>
        <w:left w:val="none" w:sz="0" w:space="0" w:color="auto"/>
        <w:bottom w:val="none" w:sz="0" w:space="0" w:color="auto"/>
        <w:right w:val="none" w:sz="0" w:space="0" w:color="auto"/>
      </w:divBdr>
    </w:div>
    <w:div w:id="1549298309">
      <w:bodyDiv w:val="1"/>
      <w:marLeft w:val="0"/>
      <w:marRight w:val="0"/>
      <w:marTop w:val="0"/>
      <w:marBottom w:val="0"/>
      <w:divBdr>
        <w:top w:val="none" w:sz="0" w:space="0" w:color="auto"/>
        <w:left w:val="none" w:sz="0" w:space="0" w:color="auto"/>
        <w:bottom w:val="none" w:sz="0" w:space="0" w:color="auto"/>
        <w:right w:val="none" w:sz="0" w:space="0" w:color="auto"/>
      </w:divBdr>
    </w:div>
    <w:div w:id="1549338521">
      <w:bodyDiv w:val="1"/>
      <w:marLeft w:val="0"/>
      <w:marRight w:val="0"/>
      <w:marTop w:val="0"/>
      <w:marBottom w:val="0"/>
      <w:divBdr>
        <w:top w:val="none" w:sz="0" w:space="0" w:color="auto"/>
        <w:left w:val="none" w:sz="0" w:space="0" w:color="auto"/>
        <w:bottom w:val="none" w:sz="0" w:space="0" w:color="auto"/>
        <w:right w:val="none" w:sz="0" w:space="0" w:color="auto"/>
      </w:divBdr>
    </w:div>
    <w:div w:id="1549343919">
      <w:bodyDiv w:val="1"/>
      <w:marLeft w:val="0"/>
      <w:marRight w:val="0"/>
      <w:marTop w:val="0"/>
      <w:marBottom w:val="0"/>
      <w:divBdr>
        <w:top w:val="none" w:sz="0" w:space="0" w:color="auto"/>
        <w:left w:val="none" w:sz="0" w:space="0" w:color="auto"/>
        <w:bottom w:val="none" w:sz="0" w:space="0" w:color="auto"/>
        <w:right w:val="none" w:sz="0" w:space="0" w:color="auto"/>
      </w:divBdr>
    </w:div>
    <w:div w:id="1549368715">
      <w:bodyDiv w:val="1"/>
      <w:marLeft w:val="0"/>
      <w:marRight w:val="0"/>
      <w:marTop w:val="0"/>
      <w:marBottom w:val="0"/>
      <w:divBdr>
        <w:top w:val="none" w:sz="0" w:space="0" w:color="auto"/>
        <w:left w:val="none" w:sz="0" w:space="0" w:color="auto"/>
        <w:bottom w:val="none" w:sz="0" w:space="0" w:color="auto"/>
        <w:right w:val="none" w:sz="0" w:space="0" w:color="auto"/>
      </w:divBdr>
    </w:div>
    <w:div w:id="1549534983">
      <w:bodyDiv w:val="1"/>
      <w:marLeft w:val="0"/>
      <w:marRight w:val="0"/>
      <w:marTop w:val="0"/>
      <w:marBottom w:val="0"/>
      <w:divBdr>
        <w:top w:val="none" w:sz="0" w:space="0" w:color="auto"/>
        <w:left w:val="none" w:sz="0" w:space="0" w:color="auto"/>
        <w:bottom w:val="none" w:sz="0" w:space="0" w:color="auto"/>
        <w:right w:val="none" w:sz="0" w:space="0" w:color="auto"/>
      </w:divBdr>
    </w:div>
    <w:div w:id="1549684482">
      <w:bodyDiv w:val="1"/>
      <w:marLeft w:val="0"/>
      <w:marRight w:val="0"/>
      <w:marTop w:val="0"/>
      <w:marBottom w:val="0"/>
      <w:divBdr>
        <w:top w:val="none" w:sz="0" w:space="0" w:color="auto"/>
        <w:left w:val="none" w:sz="0" w:space="0" w:color="auto"/>
        <w:bottom w:val="none" w:sz="0" w:space="0" w:color="auto"/>
        <w:right w:val="none" w:sz="0" w:space="0" w:color="auto"/>
      </w:divBdr>
    </w:div>
    <w:div w:id="1549804185">
      <w:bodyDiv w:val="1"/>
      <w:marLeft w:val="0"/>
      <w:marRight w:val="0"/>
      <w:marTop w:val="0"/>
      <w:marBottom w:val="0"/>
      <w:divBdr>
        <w:top w:val="none" w:sz="0" w:space="0" w:color="auto"/>
        <w:left w:val="none" w:sz="0" w:space="0" w:color="auto"/>
        <w:bottom w:val="none" w:sz="0" w:space="0" w:color="auto"/>
        <w:right w:val="none" w:sz="0" w:space="0" w:color="auto"/>
      </w:divBdr>
    </w:div>
    <w:div w:id="1549950707">
      <w:bodyDiv w:val="1"/>
      <w:marLeft w:val="0"/>
      <w:marRight w:val="0"/>
      <w:marTop w:val="0"/>
      <w:marBottom w:val="0"/>
      <w:divBdr>
        <w:top w:val="none" w:sz="0" w:space="0" w:color="auto"/>
        <w:left w:val="none" w:sz="0" w:space="0" w:color="auto"/>
        <w:bottom w:val="none" w:sz="0" w:space="0" w:color="auto"/>
        <w:right w:val="none" w:sz="0" w:space="0" w:color="auto"/>
      </w:divBdr>
    </w:div>
    <w:div w:id="1549996340">
      <w:bodyDiv w:val="1"/>
      <w:marLeft w:val="0"/>
      <w:marRight w:val="0"/>
      <w:marTop w:val="0"/>
      <w:marBottom w:val="0"/>
      <w:divBdr>
        <w:top w:val="none" w:sz="0" w:space="0" w:color="auto"/>
        <w:left w:val="none" w:sz="0" w:space="0" w:color="auto"/>
        <w:bottom w:val="none" w:sz="0" w:space="0" w:color="auto"/>
        <w:right w:val="none" w:sz="0" w:space="0" w:color="auto"/>
      </w:divBdr>
    </w:div>
    <w:div w:id="1550141854">
      <w:bodyDiv w:val="1"/>
      <w:marLeft w:val="0"/>
      <w:marRight w:val="0"/>
      <w:marTop w:val="0"/>
      <w:marBottom w:val="0"/>
      <w:divBdr>
        <w:top w:val="none" w:sz="0" w:space="0" w:color="auto"/>
        <w:left w:val="none" w:sz="0" w:space="0" w:color="auto"/>
        <w:bottom w:val="none" w:sz="0" w:space="0" w:color="auto"/>
        <w:right w:val="none" w:sz="0" w:space="0" w:color="auto"/>
      </w:divBdr>
    </w:div>
    <w:div w:id="1550334396">
      <w:bodyDiv w:val="1"/>
      <w:marLeft w:val="0"/>
      <w:marRight w:val="0"/>
      <w:marTop w:val="0"/>
      <w:marBottom w:val="0"/>
      <w:divBdr>
        <w:top w:val="none" w:sz="0" w:space="0" w:color="auto"/>
        <w:left w:val="none" w:sz="0" w:space="0" w:color="auto"/>
        <w:bottom w:val="none" w:sz="0" w:space="0" w:color="auto"/>
        <w:right w:val="none" w:sz="0" w:space="0" w:color="auto"/>
      </w:divBdr>
    </w:div>
    <w:div w:id="1550336963">
      <w:bodyDiv w:val="1"/>
      <w:marLeft w:val="0"/>
      <w:marRight w:val="0"/>
      <w:marTop w:val="0"/>
      <w:marBottom w:val="0"/>
      <w:divBdr>
        <w:top w:val="none" w:sz="0" w:space="0" w:color="auto"/>
        <w:left w:val="none" w:sz="0" w:space="0" w:color="auto"/>
        <w:bottom w:val="none" w:sz="0" w:space="0" w:color="auto"/>
        <w:right w:val="none" w:sz="0" w:space="0" w:color="auto"/>
      </w:divBdr>
    </w:div>
    <w:div w:id="1550341155">
      <w:bodyDiv w:val="1"/>
      <w:marLeft w:val="0"/>
      <w:marRight w:val="0"/>
      <w:marTop w:val="0"/>
      <w:marBottom w:val="0"/>
      <w:divBdr>
        <w:top w:val="none" w:sz="0" w:space="0" w:color="auto"/>
        <w:left w:val="none" w:sz="0" w:space="0" w:color="auto"/>
        <w:bottom w:val="none" w:sz="0" w:space="0" w:color="auto"/>
        <w:right w:val="none" w:sz="0" w:space="0" w:color="auto"/>
      </w:divBdr>
    </w:div>
    <w:div w:id="1550606938">
      <w:bodyDiv w:val="1"/>
      <w:marLeft w:val="0"/>
      <w:marRight w:val="0"/>
      <w:marTop w:val="0"/>
      <w:marBottom w:val="0"/>
      <w:divBdr>
        <w:top w:val="none" w:sz="0" w:space="0" w:color="auto"/>
        <w:left w:val="none" w:sz="0" w:space="0" w:color="auto"/>
        <w:bottom w:val="none" w:sz="0" w:space="0" w:color="auto"/>
        <w:right w:val="none" w:sz="0" w:space="0" w:color="auto"/>
      </w:divBdr>
    </w:div>
    <w:div w:id="1550610332">
      <w:bodyDiv w:val="1"/>
      <w:marLeft w:val="0"/>
      <w:marRight w:val="0"/>
      <w:marTop w:val="0"/>
      <w:marBottom w:val="0"/>
      <w:divBdr>
        <w:top w:val="none" w:sz="0" w:space="0" w:color="auto"/>
        <w:left w:val="none" w:sz="0" w:space="0" w:color="auto"/>
        <w:bottom w:val="none" w:sz="0" w:space="0" w:color="auto"/>
        <w:right w:val="none" w:sz="0" w:space="0" w:color="auto"/>
      </w:divBdr>
    </w:div>
    <w:div w:id="1550651627">
      <w:bodyDiv w:val="1"/>
      <w:marLeft w:val="0"/>
      <w:marRight w:val="0"/>
      <w:marTop w:val="0"/>
      <w:marBottom w:val="0"/>
      <w:divBdr>
        <w:top w:val="none" w:sz="0" w:space="0" w:color="auto"/>
        <w:left w:val="none" w:sz="0" w:space="0" w:color="auto"/>
        <w:bottom w:val="none" w:sz="0" w:space="0" w:color="auto"/>
        <w:right w:val="none" w:sz="0" w:space="0" w:color="auto"/>
      </w:divBdr>
    </w:div>
    <w:div w:id="1550652973">
      <w:bodyDiv w:val="1"/>
      <w:marLeft w:val="0"/>
      <w:marRight w:val="0"/>
      <w:marTop w:val="0"/>
      <w:marBottom w:val="0"/>
      <w:divBdr>
        <w:top w:val="none" w:sz="0" w:space="0" w:color="auto"/>
        <w:left w:val="none" w:sz="0" w:space="0" w:color="auto"/>
        <w:bottom w:val="none" w:sz="0" w:space="0" w:color="auto"/>
        <w:right w:val="none" w:sz="0" w:space="0" w:color="auto"/>
      </w:divBdr>
    </w:div>
    <w:div w:id="1550654380">
      <w:bodyDiv w:val="1"/>
      <w:marLeft w:val="0"/>
      <w:marRight w:val="0"/>
      <w:marTop w:val="0"/>
      <w:marBottom w:val="0"/>
      <w:divBdr>
        <w:top w:val="none" w:sz="0" w:space="0" w:color="auto"/>
        <w:left w:val="none" w:sz="0" w:space="0" w:color="auto"/>
        <w:bottom w:val="none" w:sz="0" w:space="0" w:color="auto"/>
        <w:right w:val="none" w:sz="0" w:space="0" w:color="auto"/>
      </w:divBdr>
    </w:div>
    <w:div w:id="1550726753">
      <w:bodyDiv w:val="1"/>
      <w:marLeft w:val="0"/>
      <w:marRight w:val="0"/>
      <w:marTop w:val="0"/>
      <w:marBottom w:val="0"/>
      <w:divBdr>
        <w:top w:val="none" w:sz="0" w:space="0" w:color="auto"/>
        <w:left w:val="none" w:sz="0" w:space="0" w:color="auto"/>
        <w:bottom w:val="none" w:sz="0" w:space="0" w:color="auto"/>
        <w:right w:val="none" w:sz="0" w:space="0" w:color="auto"/>
      </w:divBdr>
    </w:div>
    <w:div w:id="1550801910">
      <w:bodyDiv w:val="1"/>
      <w:marLeft w:val="0"/>
      <w:marRight w:val="0"/>
      <w:marTop w:val="0"/>
      <w:marBottom w:val="0"/>
      <w:divBdr>
        <w:top w:val="none" w:sz="0" w:space="0" w:color="auto"/>
        <w:left w:val="none" w:sz="0" w:space="0" w:color="auto"/>
        <w:bottom w:val="none" w:sz="0" w:space="0" w:color="auto"/>
        <w:right w:val="none" w:sz="0" w:space="0" w:color="auto"/>
      </w:divBdr>
    </w:div>
    <w:div w:id="1550876280">
      <w:bodyDiv w:val="1"/>
      <w:marLeft w:val="0"/>
      <w:marRight w:val="0"/>
      <w:marTop w:val="0"/>
      <w:marBottom w:val="0"/>
      <w:divBdr>
        <w:top w:val="none" w:sz="0" w:space="0" w:color="auto"/>
        <w:left w:val="none" w:sz="0" w:space="0" w:color="auto"/>
        <w:bottom w:val="none" w:sz="0" w:space="0" w:color="auto"/>
        <w:right w:val="none" w:sz="0" w:space="0" w:color="auto"/>
      </w:divBdr>
    </w:div>
    <w:div w:id="1550916507">
      <w:bodyDiv w:val="1"/>
      <w:marLeft w:val="0"/>
      <w:marRight w:val="0"/>
      <w:marTop w:val="0"/>
      <w:marBottom w:val="0"/>
      <w:divBdr>
        <w:top w:val="none" w:sz="0" w:space="0" w:color="auto"/>
        <w:left w:val="none" w:sz="0" w:space="0" w:color="auto"/>
        <w:bottom w:val="none" w:sz="0" w:space="0" w:color="auto"/>
        <w:right w:val="none" w:sz="0" w:space="0" w:color="auto"/>
      </w:divBdr>
    </w:div>
    <w:div w:id="1551069478">
      <w:bodyDiv w:val="1"/>
      <w:marLeft w:val="0"/>
      <w:marRight w:val="0"/>
      <w:marTop w:val="0"/>
      <w:marBottom w:val="0"/>
      <w:divBdr>
        <w:top w:val="none" w:sz="0" w:space="0" w:color="auto"/>
        <w:left w:val="none" w:sz="0" w:space="0" w:color="auto"/>
        <w:bottom w:val="none" w:sz="0" w:space="0" w:color="auto"/>
        <w:right w:val="none" w:sz="0" w:space="0" w:color="auto"/>
      </w:divBdr>
    </w:div>
    <w:div w:id="1551072565">
      <w:bodyDiv w:val="1"/>
      <w:marLeft w:val="0"/>
      <w:marRight w:val="0"/>
      <w:marTop w:val="0"/>
      <w:marBottom w:val="0"/>
      <w:divBdr>
        <w:top w:val="none" w:sz="0" w:space="0" w:color="auto"/>
        <w:left w:val="none" w:sz="0" w:space="0" w:color="auto"/>
        <w:bottom w:val="none" w:sz="0" w:space="0" w:color="auto"/>
        <w:right w:val="none" w:sz="0" w:space="0" w:color="auto"/>
      </w:divBdr>
    </w:div>
    <w:div w:id="1551112538">
      <w:bodyDiv w:val="1"/>
      <w:marLeft w:val="0"/>
      <w:marRight w:val="0"/>
      <w:marTop w:val="0"/>
      <w:marBottom w:val="0"/>
      <w:divBdr>
        <w:top w:val="none" w:sz="0" w:space="0" w:color="auto"/>
        <w:left w:val="none" w:sz="0" w:space="0" w:color="auto"/>
        <w:bottom w:val="none" w:sz="0" w:space="0" w:color="auto"/>
        <w:right w:val="none" w:sz="0" w:space="0" w:color="auto"/>
      </w:divBdr>
    </w:div>
    <w:div w:id="1551115278">
      <w:bodyDiv w:val="1"/>
      <w:marLeft w:val="0"/>
      <w:marRight w:val="0"/>
      <w:marTop w:val="0"/>
      <w:marBottom w:val="0"/>
      <w:divBdr>
        <w:top w:val="none" w:sz="0" w:space="0" w:color="auto"/>
        <w:left w:val="none" w:sz="0" w:space="0" w:color="auto"/>
        <w:bottom w:val="none" w:sz="0" w:space="0" w:color="auto"/>
        <w:right w:val="none" w:sz="0" w:space="0" w:color="auto"/>
      </w:divBdr>
    </w:div>
    <w:div w:id="1551186702">
      <w:bodyDiv w:val="1"/>
      <w:marLeft w:val="0"/>
      <w:marRight w:val="0"/>
      <w:marTop w:val="0"/>
      <w:marBottom w:val="0"/>
      <w:divBdr>
        <w:top w:val="none" w:sz="0" w:space="0" w:color="auto"/>
        <w:left w:val="none" w:sz="0" w:space="0" w:color="auto"/>
        <w:bottom w:val="none" w:sz="0" w:space="0" w:color="auto"/>
        <w:right w:val="none" w:sz="0" w:space="0" w:color="auto"/>
      </w:divBdr>
    </w:div>
    <w:div w:id="1551306363">
      <w:bodyDiv w:val="1"/>
      <w:marLeft w:val="0"/>
      <w:marRight w:val="0"/>
      <w:marTop w:val="0"/>
      <w:marBottom w:val="0"/>
      <w:divBdr>
        <w:top w:val="none" w:sz="0" w:space="0" w:color="auto"/>
        <w:left w:val="none" w:sz="0" w:space="0" w:color="auto"/>
        <w:bottom w:val="none" w:sz="0" w:space="0" w:color="auto"/>
        <w:right w:val="none" w:sz="0" w:space="0" w:color="auto"/>
      </w:divBdr>
    </w:div>
    <w:div w:id="1551382574">
      <w:bodyDiv w:val="1"/>
      <w:marLeft w:val="0"/>
      <w:marRight w:val="0"/>
      <w:marTop w:val="0"/>
      <w:marBottom w:val="0"/>
      <w:divBdr>
        <w:top w:val="none" w:sz="0" w:space="0" w:color="auto"/>
        <w:left w:val="none" w:sz="0" w:space="0" w:color="auto"/>
        <w:bottom w:val="none" w:sz="0" w:space="0" w:color="auto"/>
        <w:right w:val="none" w:sz="0" w:space="0" w:color="auto"/>
      </w:divBdr>
    </w:div>
    <w:div w:id="1551528404">
      <w:bodyDiv w:val="1"/>
      <w:marLeft w:val="0"/>
      <w:marRight w:val="0"/>
      <w:marTop w:val="0"/>
      <w:marBottom w:val="0"/>
      <w:divBdr>
        <w:top w:val="none" w:sz="0" w:space="0" w:color="auto"/>
        <w:left w:val="none" w:sz="0" w:space="0" w:color="auto"/>
        <w:bottom w:val="none" w:sz="0" w:space="0" w:color="auto"/>
        <w:right w:val="none" w:sz="0" w:space="0" w:color="auto"/>
      </w:divBdr>
    </w:div>
    <w:div w:id="1551529953">
      <w:bodyDiv w:val="1"/>
      <w:marLeft w:val="0"/>
      <w:marRight w:val="0"/>
      <w:marTop w:val="0"/>
      <w:marBottom w:val="0"/>
      <w:divBdr>
        <w:top w:val="none" w:sz="0" w:space="0" w:color="auto"/>
        <w:left w:val="none" w:sz="0" w:space="0" w:color="auto"/>
        <w:bottom w:val="none" w:sz="0" w:space="0" w:color="auto"/>
        <w:right w:val="none" w:sz="0" w:space="0" w:color="auto"/>
      </w:divBdr>
    </w:div>
    <w:div w:id="1551726431">
      <w:bodyDiv w:val="1"/>
      <w:marLeft w:val="0"/>
      <w:marRight w:val="0"/>
      <w:marTop w:val="0"/>
      <w:marBottom w:val="0"/>
      <w:divBdr>
        <w:top w:val="none" w:sz="0" w:space="0" w:color="auto"/>
        <w:left w:val="none" w:sz="0" w:space="0" w:color="auto"/>
        <w:bottom w:val="none" w:sz="0" w:space="0" w:color="auto"/>
        <w:right w:val="none" w:sz="0" w:space="0" w:color="auto"/>
      </w:divBdr>
    </w:div>
    <w:div w:id="1551767303">
      <w:bodyDiv w:val="1"/>
      <w:marLeft w:val="0"/>
      <w:marRight w:val="0"/>
      <w:marTop w:val="0"/>
      <w:marBottom w:val="0"/>
      <w:divBdr>
        <w:top w:val="none" w:sz="0" w:space="0" w:color="auto"/>
        <w:left w:val="none" w:sz="0" w:space="0" w:color="auto"/>
        <w:bottom w:val="none" w:sz="0" w:space="0" w:color="auto"/>
        <w:right w:val="none" w:sz="0" w:space="0" w:color="auto"/>
      </w:divBdr>
    </w:div>
    <w:div w:id="1551771037">
      <w:bodyDiv w:val="1"/>
      <w:marLeft w:val="0"/>
      <w:marRight w:val="0"/>
      <w:marTop w:val="0"/>
      <w:marBottom w:val="0"/>
      <w:divBdr>
        <w:top w:val="none" w:sz="0" w:space="0" w:color="auto"/>
        <w:left w:val="none" w:sz="0" w:space="0" w:color="auto"/>
        <w:bottom w:val="none" w:sz="0" w:space="0" w:color="auto"/>
        <w:right w:val="none" w:sz="0" w:space="0" w:color="auto"/>
      </w:divBdr>
    </w:div>
    <w:div w:id="1551841938">
      <w:bodyDiv w:val="1"/>
      <w:marLeft w:val="0"/>
      <w:marRight w:val="0"/>
      <w:marTop w:val="0"/>
      <w:marBottom w:val="0"/>
      <w:divBdr>
        <w:top w:val="none" w:sz="0" w:space="0" w:color="auto"/>
        <w:left w:val="none" w:sz="0" w:space="0" w:color="auto"/>
        <w:bottom w:val="none" w:sz="0" w:space="0" w:color="auto"/>
        <w:right w:val="none" w:sz="0" w:space="0" w:color="auto"/>
      </w:divBdr>
    </w:div>
    <w:div w:id="1551842634">
      <w:bodyDiv w:val="1"/>
      <w:marLeft w:val="0"/>
      <w:marRight w:val="0"/>
      <w:marTop w:val="0"/>
      <w:marBottom w:val="0"/>
      <w:divBdr>
        <w:top w:val="none" w:sz="0" w:space="0" w:color="auto"/>
        <w:left w:val="none" w:sz="0" w:space="0" w:color="auto"/>
        <w:bottom w:val="none" w:sz="0" w:space="0" w:color="auto"/>
        <w:right w:val="none" w:sz="0" w:space="0" w:color="auto"/>
      </w:divBdr>
    </w:div>
    <w:div w:id="1551847284">
      <w:bodyDiv w:val="1"/>
      <w:marLeft w:val="0"/>
      <w:marRight w:val="0"/>
      <w:marTop w:val="0"/>
      <w:marBottom w:val="0"/>
      <w:divBdr>
        <w:top w:val="none" w:sz="0" w:space="0" w:color="auto"/>
        <w:left w:val="none" w:sz="0" w:space="0" w:color="auto"/>
        <w:bottom w:val="none" w:sz="0" w:space="0" w:color="auto"/>
        <w:right w:val="none" w:sz="0" w:space="0" w:color="auto"/>
      </w:divBdr>
    </w:div>
    <w:div w:id="1551961499">
      <w:bodyDiv w:val="1"/>
      <w:marLeft w:val="0"/>
      <w:marRight w:val="0"/>
      <w:marTop w:val="0"/>
      <w:marBottom w:val="0"/>
      <w:divBdr>
        <w:top w:val="none" w:sz="0" w:space="0" w:color="auto"/>
        <w:left w:val="none" w:sz="0" w:space="0" w:color="auto"/>
        <w:bottom w:val="none" w:sz="0" w:space="0" w:color="auto"/>
        <w:right w:val="none" w:sz="0" w:space="0" w:color="auto"/>
      </w:divBdr>
    </w:div>
    <w:div w:id="1552033280">
      <w:bodyDiv w:val="1"/>
      <w:marLeft w:val="0"/>
      <w:marRight w:val="0"/>
      <w:marTop w:val="0"/>
      <w:marBottom w:val="0"/>
      <w:divBdr>
        <w:top w:val="none" w:sz="0" w:space="0" w:color="auto"/>
        <w:left w:val="none" w:sz="0" w:space="0" w:color="auto"/>
        <w:bottom w:val="none" w:sz="0" w:space="0" w:color="auto"/>
        <w:right w:val="none" w:sz="0" w:space="0" w:color="auto"/>
      </w:divBdr>
    </w:div>
    <w:div w:id="1552107840">
      <w:bodyDiv w:val="1"/>
      <w:marLeft w:val="0"/>
      <w:marRight w:val="0"/>
      <w:marTop w:val="0"/>
      <w:marBottom w:val="0"/>
      <w:divBdr>
        <w:top w:val="none" w:sz="0" w:space="0" w:color="auto"/>
        <w:left w:val="none" w:sz="0" w:space="0" w:color="auto"/>
        <w:bottom w:val="none" w:sz="0" w:space="0" w:color="auto"/>
        <w:right w:val="none" w:sz="0" w:space="0" w:color="auto"/>
      </w:divBdr>
    </w:div>
    <w:div w:id="1552112849">
      <w:bodyDiv w:val="1"/>
      <w:marLeft w:val="0"/>
      <w:marRight w:val="0"/>
      <w:marTop w:val="0"/>
      <w:marBottom w:val="0"/>
      <w:divBdr>
        <w:top w:val="none" w:sz="0" w:space="0" w:color="auto"/>
        <w:left w:val="none" w:sz="0" w:space="0" w:color="auto"/>
        <w:bottom w:val="none" w:sz="0" w:space="0" w:color="auto"/>
        <w:right w:val="none" w:sz="0" w:space="0" w:color="auto"/>
      </w:divBdr>
    </w:div>
    <w:div w:id="1552154673">
      <w:bodyDiv w:val="1"/>
      <w:marLeft w:val="0"/>
      <w:marRight w:val="0"/>
      <w:marTop w:val="0"/>
      <w:marBottom w:val="0"/>
      <w:divBdr>
        <w:top w:val="none" w:sz="0" w:space="0" w:color="auto"/>
        <w:left w:val="none" w:sz="0" w:space="0" w:color="auto"/>
        <w:bottom w:val="none" w:sz="0" w:space="0" w:color="auto"/>
        <w:right w:val="none" w:sz="0" w:space="0" w:color="auto"/>
      </w:divBdr>
    </w:div>
    <w:div w:id="1552227406">
      <w:bodyDiv w:val="1"/>
      <w:marLeft w:val="0"/>
      <w:marRight w:val="0"/>
      <w:marTop w:val="0"/>
      <w:marBottom w:val="0"/>
      <w:divBdr>
        <w:top w:val="none" w:sz="0" w:space="0" w:color="auto"/>
        <w:left w:val="none" w:sz="0" w:space="0" w:color="auto"/>
        <w:bottom w:val="none" w:sz="0" w:space="0" w:color="auto"/>
        <w:right w:val="none" w:sz="0" w:space="0" w:color="auto"/>
      </w:divBdr>
    </w:div>
    <w:div w:id="1552229573">
      <w:bodyDiv w:val="1"/>
      <w:marLeft w:val="0"/>
      <w:marRight w:val="0"/>
      <w:marTop w:val="0"/>
      <w:marBottom w:val="0"/>
      <w:divBdr>
        <w:top w:val="none" w:sz="0" w:space="0" w:color="auto"/>
        <w:left w:val="none" w:sz="0" w:space="0" w:color="auto"/>
        <w:bottom w:val="none" w:sz="0" w:space="0" w:color="auto"/>
        <w:right w:val="none" w:sz="0" w:space="0" w:color="auto"/>
      </w:divBdr>
    </w:div>
    <w:div w:id="1552232618">
      <w:bodyDiv w:val="1"/>
      <w:marLeft w:val="0"/>
      <w:marRight w:val="0"/>
      <w:marTop w:val="0"/>
      <w:marBottom w:val="0"/>
      <w:divBdr>
        <w:top w:val="none" w:sz="0" w:space="0" w:color="auto"/>
        <w:left w:val="none" w:sz="0" w:space="0" w:color="auto"/>
        <w:bottom w:val="none" w:sz="0" w:space="0" w:color="auto"/>
        <w:right w:val="none" w:sz="0" w:space="0" w:color="auto"/>
      </w:divBdr>
    </w:div>
    <w:div w:id="1552301478">
      <w:bodyDiv w:val="1"/>
      <w:marLeft w:val="0"/>
      <w:marRight w:val="0"/>
      <w:marTop w:val="0"/>
      <w:marBottom w:val="0"/>
      <w:divBdr>
        <w:top w:val="none" w:sz="0" w:space="0" w:color="auto"/>
        <w:left w:val="none" w:sz="0" w:space="0" w:color="auto"/>
        <w:bottom w:val="none" w:sz="0" w:space="0" w:color="auto"/>
        <w:right w:val="none" w:sz="0" w:space="0" w:color="auto"/>
      </w:divBdr>
    </w:div>
    <w:div w:id="1552305640">
      <w:bodyDiv w:val="1"/>
      <w:marLeft w:val="0"/>
      <w:marRight w:val="0"/>
      <w:marTop w:val="0"/>
      <w:marBottom w:val="0"/>
      <w:divBdr>
        <w:top w:val="none" w:sz="0" w:space="0" w:color="auto"/>
        <w:left w:val="none" w:sz="0" w:space="0" w:color="auto"/>
        <w:bottom w:val="none" w:sz="0" w:space="0" w:color="auto"/>
        <w:right w:val="none" w:sz="0" w:space="0" w:color="auto"/>
      </w:divBdr>
    </w:div>
    <w:div w:id="1552309110">
      <w:bodyDiv w:val="1"/>
      <w:marLeft w:val="0"/>
      <w:marRight w:val="0"/>
      <w:marTop w:val="0"/>
      <w:marBottom w:val="0"/>
      <w:divBdr>
        <w:top w:val="none" w:sz="0" w:space="0" w:color="auto"/>
        <w:left w:val="none" w:sz="0" w:space="0" w:color="auto"/>
        <w:bottom w:val="none" w:sz="0" w:space="0" w:color="auto"/>
        <w:right w:val="none" w:sz="0" w:space="0" w:color="auto"/>
      </w:divBdr>
    </w:div>
    <w:div w:id="1552383238">
      <w:bodyDiv w:val="1"/>
      <w:marLeft w:val="0"/>
      <w:marRight w:val="0"/>
      <w:marTop w:val="0"/>
      <w:marBottom w:val="0"/>
      <w:divBdr>
        <w:top w:val="none" w:sz="0" w:space="0" w:color="auto"/>
        <w:left w:val="none" w:sz="0" w:space="0" w:color="auto"/>
        <w:bottom w:val="none" w:sz="0" w:space="0" w:color="auto"/>
        <w:right w:val="none" w:sz="0" w:space="0" w:color="auto"/>
      </w:divBdr>
    </w:div>
    <w:div w:id="1552496907">
      <w:bodyDiv w:val="1"/>
      <w:marLeft w:val="0"/>
      <w:marRight w:val="0"/>
      <w:marTop w:val="0"/>
      <w:marBottom w:val="0"/>
      <w:divBdr>
        <w:top w:val="none" w:sz="0" w:space="0" w:color="auto"/>
        <w:left w:val="none" w:sz="0" w:space="0" w:color="auto"/>
        <w:bottom w:val="none" w:sz="0" w:space="0" w:color="auto"/>
        <w:right w:val="none" w:sz="0" w:space="0" w:color="auto"/>
      </w:divBdr>
    </w:div>
    <w:div w:id="1552501594">
      <w:bodyDiv w:val="1"/>
      <w:marLeft w:val="0"/>
      <w:marRight w:val="0"/>
      <w:marTop w:val="0"/>
      <w:marBottom w:val="0"/>
      <w:divBdr>
        <w:top w:val="none" w:sz="0" w:space="0" w:color="auto"/>
        <w:left w:val="none" w:sz="0" w:space="0" w:color="auto"/>
        <w:bottom w:val="none" w:sz="0" w:space="0" w:color="auto"/>
        <w:right w:val="none" w:sz="0" w:space="0" w:color="auto"/>
      </w:divBdr>
    </w:div>
    <w:div w:id="1552574592">
      <w:bodyDiv w:val="1"/>
      <w:marLeft w:val="0"/>
      <w:marRight w:val="0"/>
      <w:marTop w:val="0"/>
      <w:marBottom w:val="0"/>
      <w:divBdr>
        <w:top w:val="none" w:sz="0" w:space="0" w:color="auto"/>
        <w:left w:val="none" w:sz="0" w:space="0" w:color="auto"/>
        <w:bottom w:val="none" w:sz="0" w:space="0" w:color="auto"/>
        <w:right w:val="none" w:sz="0" w:space="0" w:color="auto"/>
      </w:divBdr>
    </w:div>
    <w:div w:id="1552577563">
      <w:bodyDiv w:val="1"/>
      <w:marLeft w:val="0"/>
      <w:marRight w:val="0"/>
      <w:marTop w:val="0"/>
      <w:marBottom w:val="0"/>
      <w:divBdr>
        <w:top w:val="none" w:sz="0" w:space="0" w:color="auto"/>
        <w:left w:val="none" w:sz="0" w:space="0" w:color="auto"/>
        <w:bottom w:val="none" w:sz="0" w:space="0" w:color="auto"/>
        <w:right w:val="none" w:sz="0" w:space="0" w:color="auto"/>
      </w:divBdr>
    </w:div>
    <w:div w:id="1552888839">
      <w:bodyDiv w:val="1"/>
      <w:marLeft w:val="0"/>
      <w:marRight w:val="0"/>
      <w:marTop w:val="0"/>
      <w:marBottom w:val="0"/>
      <w:divBdr>
        <w:top w:val="none" w:sz="0" w:space="0" w:color="auto"/>
        <w:left w:val="none" w:sz="0" w:space="0" w:color="auto"/>
        <w:bottom w:val="none" w:sz="0" w:space="0" w:color="auto"/>
        <w:right w:val="none" w:sz="0" w:space="0" w:color="auto"/>
      </w:divBdr>
    </w:div>
    <w:div w:id="1552957782">
      <w:bodyDiv w:val="1"/>
      <w:marLeft w:val="0"/>
      <w:marRight w:val="0"/>
      <w:marTop w:val="0"/>
      <w:marBottom w:val="0"/>
      <w:divBdr>
        <w:top w:val="none" w:sz="0" w:space="0" w:color="auto"/>
        <w:left w:val="none" w:sz="0" w:space="0" w:color="auto"/>
        <w:bottom w:val="none" w:sz="0" w:space="0" w:color="auto"/>
        <w:right w:val="none" w:sz="0" w:space="0" w:color="auto"/>
      </w:divBdr>
    </w:div>
    <w:div w:id="1552960491">
      <w:bodyDiv w:val="1"/>
      <w:marLeft w:val="0"/>
      <w:marRight w:val="0"/>
      <w:marTop w:val="0"/>
      <w:marBottom w:val="0"/>
      <w:divBdr>
        <w:top w:val="none" w:sz="0" w:space="0" w:color="auto"/>
        <w:left w:val="none" w:sz="0" w:space="0" w:color="auto"/>
        <w:bottom w:val="none" w:sz="0" w:space="0" w:color="auto"/>
        <w:right w:val="none" w:sz="0" w:space="0" w:color="auto"/>
      </w:divBdr>
    </w:div>
    <w:div w:id="1553076652">
      <w:bodyDiv w:val="1"/>
      <w:marLeft w:val="0"/>
      <w:marRight w:val="0"/>
      <w:marTop w:val="0"/>
      <w:marBottom w:val="0"/>
      <w:divBdr>
        <w:top w:val="none" w:sz="0" w:space="0" w:color="auto"/>
        <w:left w:val="none" w:sz="0" w:space="0" w:color="auto"/>
        <w:bottom w:val="none" w:sz="0" w:space="0" w:color="auto"/>
        <w:right w:val="none" w:sz="0" w:space="0" w:color="auto"/>
      </w:divBdr>
    </w:div>
    <w:div w:id="1553152147">
      <w:bodyDiv w:val="1"/>
      <w:marLeft w:val="0"/>
      <w:marRight w:val="0"/>
      <w:marTop w:val="0"/>
      <w:marBottom w:val="0"/>
      <w:divBdr>
        <w:top w:val="none" w:sz="0" w:space="0" w:color="auto"/>
        <w:left w:val="none" w:sz="0" w:space="0" w:color="auto"/>
        <w:bottom w:val="none" w:sz="0" w:space="0" w:color="auto"/>
        <w:right w:val="none" w:sz="0" w:space="0" w:color="auto"/>
      </w:divBdr>
    </w:div>
    <w:div w:id="1553157103">
      <w:bodyDiv w:val="1"/>
      <w:marLeft w:val="0"/>
      <w:marRight w:val="0"/>
      <w:marTop w:val="0"/>
      <w:marBottom w:val="0"/>
      <w:divBdr>
        <w:top w:val="none" w:sz="0" w:space="0" w:color="auto"/>
        <w:left w:val="none" w:sz="0" w:space="0" w:color="auto"/>
        <w:bottom w:val="none" w:sz="0" w:space="0" w:color="auto"/>
        <w:right w:val="none" w:sz="0" w:space="0" w:color="auto"/>
      </w:divBdr>
    </w:div>
    <w:div w:id="1553227390">
      <w:bodyDiv w:val="1"/>
      <w:marLeft w:val="0"/>
      <w:marRight w:val="0"/>
      <w:marTop w:val="0"/>
      <w:marBottom w:val="0"/>
      <w:divBdr>
        <w:top w:val="none" w:sz="0" w:space="0" w:color="auto"/>
        <w:left w:val="none" w:sz="0" w:space="0" w:color="auto"/>
        <w:bottom w:val="none" w:sz="0" w:space="0" w:color="auto"/>
        <w:right w:val="none" w:sz="0" w:space="0" w:color="auto"/>
      </w:divBdr>
    </w:div>
    <w:div w:id="1553231347">
      <w:bodyDiv w:val="1"/>
      <w:marLeft w:val="0"/>
      <w:marRight w:val="0"/>
      <w:marTop w:val="0"/>
      <w:marBottom w:val="0"/>
      <w:divBdr>
        <w:top w:val="none" w:sz="0" w:space="0" w:color="auto"/>
        <w:left w:val="none" w:sz="0" w:space="0" w:color="auto"/>
        <w:bottom w:val="none" w:sz="0" w:space="0" w:color="auto"/>
        <w:right w:val="none" w:sz="0" w:space="0" w:color="auto"/>
      </w:divBdr>
    </w:div>
    <w:div w:id="1553342688">
      <w:bodyDiv w:val="1"/>
      <w:marLeft w:val="0"/>
      <w:marRight w:val="0"/>
      <w:marTop w:val="0"/>
      <w:marBottom w:val="0"/>
      <w:divBdr>
        <w:top w:val="none" w:sz="0" w:space="0" w:color="auto"/>
        <w:left w:val="none" w:sz="0" w:space="0" w:color="auto"/>
        <w:bottom w:val="none" w:sz="0" w:space="0" w:color="auto"/>
        <w:right w:val="none" w:sz="0" w:space="0" w:color="auto"/>
      </w:divBdr>
    </w:div>
    <w:div w:id="1553468024">
      <w:bodyDiv w:val="1"/>
      <w:marLeft w:val="0"/>
      <w:marRight w:val="0"/>
      <w:marTop w:val="0"/>
      <w:marBottom w:val="0"/>
      <w:divBdr>
        <w:top w:val="none" w:sz="0" w:space="0" w:color="auto"/>
        <w:left w:val="none" w:sz="0" w:space="0" w:color="auto"/>
        <w:bottom w:val="none" w:sz="0" w:space="0" w:color="auto"/>
        <w:right w:val="none" w:sz="0" w:space="0" w:color="auto"/>
      </w:divBdr>
    </w:div>
    <w:div w:id="1553810746">
      <w:bodyDiv w:val="1"/>
      <w:marLeft w:val="0"/>
      <w:marRight w:val="0"/>
      <w:marTop w:val="0"/>
      <w:marBottom w:val="0"/>
      <w:divBdr>
        <w:top w:val="none" w:sz="0" w:space="0" w:color="auto"/>
        <w:left w:val="none" w:sz="0" w:space="0" w:color="auto"/>
        <w:bottom w:val="none" w:sz="0" w:space="0" w:color="auto"/>
        <w:right w:val="none" w:sz="0" w:space="0" w:color="auto"/>
      </w:divBdr>
    </w:div>
    <w:div w:id="1553880190">
      <w:bodyDiv w:val="1"/>
      <w:marLeft w:val="0"/>
      <w:marRight w:val="0"/>
      <w:marTop w:val="0"/>
      <w:marBottom w:val="0"/>
      <w:divBdr>
        <w:top w:val="none" w:sz="0" w:space="0" w:color="auto"/>
        <w:left w:val="none" w:sz="0" w:space="0" w:color="auto"/>
        <w:bottom w:val="none" w:sz="0" w:space="0" w:color="auto"/>
        <w:right w:val="none" w:sz="0" w:space="0" w:color="auto"/>
      </w:divBdr>
    </w:div>
    <w:div w:id="1554004685">
      <w:bodyDiv w:val="1"/>
      <w:marLeft w:val="0"/>
      <w:marRight w:val="0"/>
      <w:marTop w:val="0"/>
      <w:marBottom w:val="0"/>
      <w:divBdr>
        <w:top w:val="none" w:sz="0" w:space="0" w:color="auto"/>
        <w:left w:val="none" w:sz="0" w:space="0" w:color="auto"/>
        <w:bottom w:val="none" w:sz="0" w:space="0" w:color="auto"/>
        <w:right w:val="none" w:sz="0" w:space="0" w:color="auto"/>
      </w:divBdr>
    </w:div>
    <w:div w:id="1554075779">
      <w:bodyDiv w:val="1"/>
      <w:marLeft w:val="0"/>
      <w:marRight w:val="0"/>
      <w:marTop w:val="0"/>
      <w:marBottom w:val="0"/>
      <w:divBdr>
        <w:top w:val="none" w:sz="0" w:space="0" w:color="auto"/>
        <w:left w:val="none" w:sz="0" w:space="0" w:color="auto"/>
        <w:bottom w:val="none" w:sz="0" w:space="0" w:color="auto"/>
        <w:right w:val="none" w:sz="0" w:space="0" w:color="auto"/>
      </w:divBdr>
    </w:div>
    <w:div w:id="1554080928">
      <w:bodyDiv w:val="1"/>
      <w:marLeft w:val="0"/>
      <w:marRight w:val="0"/>
      <w:marTop w:val="0"/>
      <w:marBottom w:val="0"/>
      <w:divBdr>
        <w:top w:val="none" w:sz="0" w:space="0" w:color="auto"/>
        <w:left w:val="none" w:sz="0" w:space="0" w:color="auto"/>
        <w:bottom w:val="none" w:sz="0" w:space="0" w:color="auto"/>
        <w:right w:val="none" w:sz="0" w:space="0" w:color="auto"/>
      </w:divBdr>
    </w:div>
    <w:div w:id="1554124044">
      <w:bodyDiv w:val="1"/>
      <w:marLeft w:val="0"/>
      <w:marRight w:val="0"/>
      <w:marTop w:val="0"/>
      <w:marBottom w:val="0"/>
      <w:divBdr>
        <w:top w:val="none" w:sz="0" w:space="0" w:color="auto"/>
        <w:left w:val="none" w:sz="0" w:space="0" w:color="auto"/>
        <w:bottom w:val="none" w:sz="0" w:space="0" w:color="auto"/>
        <w:right w:val="none" w:sz="0" w:space="0" w:color="auto"/>
      </w:divBdr>
    </w:div>
    <w:div w:id="1554192033">
      <w:bodyDiv w:val="1"/>
      <w:marLeft w:val="0"/>
      <w:marRight w:val="0"/>
      <w:marTop w:val="0"/>
      <w:marBottom w:val="0"/>
      <w:divBdr>
        <w:top w:val="none" w:sz="0" w:space="0" w:color="auto"/>
        <w:left w:val="none" w:sz="0" w:space="0" w:color="auto"/>
        <w:bottom w:val="none" w:sz="0" w:space="0" w:color="auto"/>
        <w:right w:val="none" w:sz="0" w:space="0" w:color="auto"/>
      </w:divBdr>
    </w:div>
    <w:div w:id="1554535953">
      <w:bodyDiv w:val="1"/>
      <w:marLeft w:val="0"/>
      <w:marRight w:val="0"/>
      <w:marTop w:val="0"/>
      <w:marBottom w:val="0"/>
      <w:divBdr>
        <w:top w:val="none" w:sz="0" w:space="0" w:color="auto"/>
        <w:left w:val="none" w:sz="0" w:space="0" w:color="auto"/>
        <w:bottom w:val="none" w:sz="0" w:space="0" w:color="auto"/>
        <w:right w:val="none" w:sz="0" w:space="0" w:color="auto"/>
      </w:divBdr>
    </w:div>
    <w:div w:id="1554585401">
      <w:bodyDiv w:val="1"/>
      <w:marLeft w:val="0"/>
      <w:marRight w:val="0"/>
      <w:marTop w:val="0"/>
      <w:marBottom w:val="0"/>
      <w:divBdr>
        <w:top w:val="none" w:sz="0" w:space="0" w:color="auto"/>
        <w:left w:val="none" w:sz="0" w:space="0" w:color="auto"/>
        <w:bottom w:val="none" w:sz="0" w:space="0" w:color="auto"/>
        <w:right w:val="none" w:sz="0" w:space="0" w:color="auto"/>
      </w:divBdr>
    </w:div>
    <w:div w:id="1554659471">
      <w:bodyDiv w:val="1"/>
      <w:marLeft w:val="0"/>
      <w:marRight w:val="0"/>
      <w:marTop w:val="0"/>
      <w:marBottom w:val="0"/>
      <w:divBdr>
        <w:top w:val="none" w:sz="0" w:space="0" w:color="auto"/>
        <w:left w:val="none" w:sz="0" w:space="0" w:color="auto"/>
        <w:bottom w:val="none" w:sz="0" w:space="0" w:color="auto"/>
        <w:right w:val="none" w:sz="0" w:space="0" w:color="auto"/>
      </w:divBdr>
    </w:div>
    <w:div w:id="1554661615">
      <w:bodyDiv w:val="1"/>
      <w:marLeft w:val="0"/>
      <w:marRight w:val="0"/>
      <w:marTop w:val="0"/>
      <w:marBottom w:val="0"/>
      <w:divBdr>
        <w:top w:val="none" w:sz="0" w:space="0" w:color="auto"/>
        <w:left w:val="none" w:sz="0" w:space="0" w:color="auto"/>
        <w:bottom w:val="none" w:sz="0" w:space="0" w:color="auto"/>
        <w:right w:val="none" w:sz="0" w:space="0" w:color="auto"/>
      </w:divBdr>
    </w:div>
    <w:div w:id="1554662032">
      <w:bodyDiv w:val="1"/>
      <w:marLeft w:val="0"/>
      <w:marRight w:val="0"/>
      <w:marTop w:val="0"/>
      <w:marBottom w:val="0"/>
      <w:divBdr>
        <w:top w:val="none" w:sz="0" w:space="0" w:color="auto"/>
        <w:left w:val="none" w:sz="0" w:space="0" w:color="auto"/>
        <w:bottom w:val="none" w:sz="0" w:space="0" w:color="auto"/>
        <w:right w:val="none" w:sz="0" w:space="0" w:color="auto"/>
      </w:divBdr>
    </w:div>
    <w:div w:id="1554779218">
      <w:bodyDiv w:val="1"/>
      <w:marLeft w:val="0"/>
      <w:marRight w:val="0"/>
      <w:marTop w:val="0"/>
      <w:marBottom w:val="0"/>
      <w:divBdr>
        <w:top w:val="none" w:sz="0" w:space="0" w:color="auto"/>
        <w:left w:val="none" w:sz="0" w:space="0" w:color="auto"/>
        <w:bottom w:val="none" w:sz="0" w:space="0" w:color="auto"/>
        <w:right w:val="none" w:sz="0" w:space="0" w:color="auto"/>
      </w:divBdr>
    </w:div>
    <w:div w:id="1554779860">
      <w:bodyDiv w:val="1"/>
      <w:marLeft w:val="0"/>
      <w:marRight w:val="0"/>
      <w:marTop w:val="0"/>
      <w:marBottom w:val="0"/>
      <w:divBdr>
        <w:top w:val="none" w:sz="0" w:space="0" w:color="auto"/>
        <w:left w:val="none" w:sz="0" w:space="0" w:color="auto"/>
        <w:bottom w:val="none" w:sz="0" w:space="0" w:color="auto"/>
        <w:right w:val="none" w:sz="0" w:space="0" w:color="auto"/>
      </w:divBdr>
    </w:div>
    <w:div w:id="1554921373">
      <w:bodyDiv w:val="1"/>
      <w:marLeft w:val="0"/>
      <w:marRight w:val="0"/>
      <w:marTop w:val="0"/>
      <w:marBottom w:val="0"/>
      <w:divBdr>
        <w:top w:val="none" w:sz="0" w:space="0" w:color="auto"/>
        <w:left w:val="none" w:sz="0" w:space="0" w:color="auto"/>
        <w:bottom w:val="none" w:sz="0" w:space="0" w:color="auto"/>
        <w:right w:val="none" w:sz="0" w:space="0" w:color="auto"/>
      </w:divBdr>
    </w:div>
    <w:div w:id="1554924537">
      <w:bodyDiv w:val="1"/>
      <w:marLeft w:val="0"/>
      <w:marRight w:val="0"/>
      <w:marTop w:val="0"/>
      <w:marBottom w:val="0"/>
      <w:divBdr>
        <w:top w:val="none" w:sz="0" w:space="0" w:color="auto"/>
        <w:left w:val="none" w:sz="0" w:space="0" w:color="auto"/>
        <w:bottom w:val="none" w:sz="0" w:space="0" w:color="auto"/>
        <w:right w:val="none" w:sz="0" w:space="0" w:color="auto"/>
      </w:divBdr>
    </w:div>
    <w:div w:id="1554999132">
      <w:bodyDiv w:val="1"/>
      <w:marLeft w:val="0"/>
      <w:marRight w:val="0"/>
      <w:marTop w:val="0"/>
      <w:marBottom w:val="0"/>
      <w:divBdr>
        <w:top w:val="none" w:sz="0" w:space="0" w:color="auto"/>
        <w:left w:val="none" w:sz="0" w:space="0" w:color="auto"/>
        <w:bottom w:val="none" w:sz="0" w:space="0" w:color="auto"/>
        <w:right w:val="none" w:sz="0" w:space="0" w:color="auto"/>
      </w:divBdr>
    </w:div>
    <w:div w:id="1555002763">
      <w:bodyDiv w:val="1"/>
      <w:marLeft w:val="0"/>
      <w:marRight w:val="0"/>
      <w:marTop w:val="0"/>
      <w:marBottom w:val="0"/>
      <w:divBdr>
        <w:top w:val="none" w:sz="0" w:space="0" w:color="auto"/>
        <w:left w:val="none" w:sz="0" w:space="0" w:color="auto"/>
        <w:bottom w:val="none" w:sz="0" w:space="0" w:color="auto"/>
        <w:right w:val="none" w:sz="0" w:space="0" w:color="auto"/>
      </w:divBdr>
    </w:div>
    <w:div w:id="1555115218">
      <w:bodyDiv w:val="1"/>
      <w:marLeft w:val="0"/>
      <w:marRight w:val="0"/>
      <w:marTop w:val="0"/>
      <w:marBottom w:val="0"/>
      <w:divBdr>
        <w:top w:val="none" w:sz="0" w:space="0" w:color="auto"/>
        <w:left w:val="none" w:sz="0" w:space="0" w:color="auto"/>
        <w:bottom w:val="none" w:sz="0" w:space="0" w:color="auto"/>
        <w:right w:val="none" w:sz="0" w:space="0" w:color="auto"/>
      </w:divBdr>
    </w:div>
    <w:div w:id="1555236277">
      <w:bodyDiv w:val="1"/>
      <w:marLeft w:val="0"/>
      <w:marRight w:val="0"/>
      <w:marTop w:val="0"/>
      <w:marBottom w:val="0"/>
      <w:divBdr>
        <w:top w:val="none" w:sz="0" w:space="0" w:color="auto"/>
        <w:left w:val="none" w:sz="0" w:space="0" w:color="auto"/>
        <w:bottom w:val="none" w:sz="0" w:space="0" w:color="auto"/>
        <w:right w:val="none" w:sz="0" w:space="0" w:color="auto"/>
      </w:divBdr>
    </w:div>
    <w:div w:id="1555236572">
      <w:bodyDiv w:val="1"/>
      <w:marLeft w:val="0"/>
      <w:marRight w:val="0"/>
      <w:marTop w:val="0"/>
      <w:marBottom w:val="0"/>
      <w:divBdr>
        <w:top w:val="none" w:sz="0" w:space="0" w:color="auto"/>
        <w:left w:val="none" w:sz="0" w:space="0" w:color="auto"/>
        <w:bottom w:val="none" w:sz="0" w:space="0" w:color="auto"/>
        <w:right w:val="none" w:sz="0" w:space="0" w:color="auto"/>
      </w:divBdr>
    </w:div>
    <w:div w:id="1555315784">
      <w:bodyDiv w:val="1"/>
      <w:marLeft w:val="0"/>
      <w:marRight w:val="0"/>
      <w:marTop w:val="0"/>
      <w:marBottom w:val="0"/>
      <w:divBdr>
        <w:top w:val="none" w:sz="0" w:space="0" w:color="auto"/>
        <w:left w:val="none" w:sz="0" w:space="0" w:color="auto"/>
        <w:bottom w:val="none" w:sz="0" w:space="0" w:color="auto"/>
        <w:right w:val="none" w:sz="0" w:space="0" w:color="auto"/>
      </w:divBdr>
    </w:div>
    <w:div w:id="1555577276">
      <w:bodyDiv w:val="1"/>
      <w:marLeft w:val="0"/>
      <w:marRight w:val="0"/>
      <w:marTop w:val="0"/>
      <w:marBottom w:val="0"/>
      <w:divBdr>
        <w:top w:val="none" w:sz="0" w:space="0" w:color="auto"/>
        <w:left w:val="none" w:sz="0" w:space="0" w:color="auto"/>
        <w:bottom w:val="none" w:sz="0" w:space="0" w:color="auto"/>
        <w:right w:val="none" w:sz="0" w:space="0" w:color="auto"/>
      </w:divBdr>
    </w:div>
    <w:div w:id="1555579153">
      <w:bodyDiv w:val="1"/>
      <w:marLeft w:val="0"/>
      <w:marRight w:val="0"/>
      <w:marTop w:val="0"/>
      <w:marBottom w:val="0"/>
      <w:divBdr>
        <w:top w:val="none" w:sz="0" w:space="0" w:color="auto"/>
        <w:left w:val="none" w:sz="0" w:space="0" w:color="auto"/>
        <w:bottom w:val="none" w:sz="0" w:space="0" w:color="auto"/>
        <w:right w:val="none" w:sz="0" w:space="0" w:color="auto"/>
      </w:divBdr>
    </w:div>
    <w:div w:id="1555659067">
      <w:bodyDiv w:val="1"/>
      <w:marLeft w:val="0"/>
      <w:marRight w:val="0"/>
      <w:marTop w:val="0"/>
      <w:marBottom w:val="0"/>
      <w:divBdr>
        <w:top w:val="none" w:sz="0" w:space="0" w:color="auto"/>
        <w:left w:val="none" w:sz="0" w:space="0" w:color="auto"/>
        <w:bottom w:val="none" w:sz="0" w:space="0" w:color="auto"/>
        <w:right w:val="none" w:sz="0" w:space="0" w:color="auto"/>
      </w:divBdr>
    </w:div>
    <w:div w:id="1555847662">
      <w:bodyDiv w:val="1"/>
      <w:marLeft w:val="0"/>
      <w:marRight w:val="0"/>
      <w:marTop w:val="0"/>
      <w:marBottom w:val="0"/>
      <w:divBdr>
        <w:top w:val="none" w:sz="0" w:space="0" w:color="auto"/>
        <w:left w:val="none" w:sz="0" w:space="0" w:color="auto"/>
        <w:bottom w:val="none" w:sz="0" w:space="0" w:color="auto"/>
        <w:right w:val="none" w:sz="0" w:space="0" w:color="auto"/>
      </w:divBdr>
    </w:div>
    <w:div w:id="1555894617">
      <w:bodyDiv w:val="1"/>
      <w:marLeft w:val="0"/>
      <w:marRight w:val="0"/>
      <w:marTop w:val="0"/>
      <w:marBottom w:val="0"/>
      <w:divBdr>
        <w:top w:val="none" w:sz="0" w:space="0" w:color="auto"/>
        <w:left w:val="none" w:sz="0" w:space="0" w:color="auto"/>
        <w:bottom w:val="none" w:sz="0" w:space="0" w:color="auto"/>
        <w:right w:val="none" w:sz="0" w:space="0" w:color="auto"/>
      </w:divBdr>
    </w:div>
    <w:div w:id="1555921665">
      <w:bodyDiv w:val="1"/>
      <w:marLeft w:val="0"/>
      <w:marRight w:val="0"/>
      <w:marTop w:val="0"/>
      <w:marBottom w:val="0"/>
      <w:divBdr>
        <w:top w:val="none" w:sz="0" w:space="0" w:color="auto"/>
        <w:left w:val="none" w:sz="0" w:space="0" w:color="auto"/>
        <w:bottom w:val="none" w:sz="0" w:space="0" w:color="auto"/>
        <w:right w:val="none" w:sz="0" w:space="0" w:color="auto"/>
      </w:divBdr>
    </w:div>
    <w:div w:id="1556040563">
      <w:bodyDiv w:val="1"/>
      <w:marLeft w:val="0"/>
      <w:marRight w:val="0"/>
      <w:marTop w:val="0"/>
      <w:marBottom w:val="0"/>
      <w:divBdr>
        <w:top w:val="none" w:sz="0" w:space="0" w:color="auto"/>
        <w:left w:val="none" w:sz="0" w:space="0" w:color="auto"/>
        <w:bottom w:val="none" w:sz="0" w:space="0" w:color="auto"/>
        <w:right w:val="none" w:sz="0" w:space="0" w:color="auto"/>
      </w:divBdr>
    </w:div>
    <w:div w:id="1556311155">
      <w:bodyDiv w:val="1"/>
      <w:marLeft w:val="0"/>
      <w:marRight w:val="0"/>
      <w:marTop w:val="0"/>
      <w:marBottom w:val="0"/>
      <w:divBdr>
        <w:top w:val="none" w:sz="0" w:space="0" w:color="auto"/>
        <w:left w:val="none" w:sz="0" w:space="0" w:color="auto"/>
        <w:bottom w:val="none" w:sz="0" w:space="0" w:color="auto"/>
        <w:right w:val="none" w:sz="0" w:space="0" w:color="auto"/>
      </w:divBdr>
    </w:div>
    <w:div w:id="1556504524">
      <w:bodyDiv w:val="1"/>
      <w:marLeft w:val="0"/>
      <w:marRight w:val="0"/>
      <w:marTop w:val="0"/>
      <w:marBottom w:val="0"/>
      <w:divBdr>
        <w:top w:val="none" w:sz="0" w:space="0" w:color="auto"/>
        <w:left w:val="none" w:sz="0" w:space="0" w:color="auto"/>
        <w:bottom w:val="none" w:sz="0" w:space="0" w:color="auto"/>
        <w:right w:val="none" w:sz="0" w:space="0" w:color="auto"/>
      </w:divBdr>
    </w:div>
    <w:div w:id="1556618954">
      <w:bodyDiv w:val="1"/>
      <w:marLeft w:val="0"/>
      <w:marRight w:val="0"/>
      <w:marTop w:val="0"/>
      <w:marBottom w:val="0"/>
      <w:divBdr>
        <w:top w:val="none" w:sz="0" w:space="0" w:color="auto"/>
        <w:left w:val="none" w:sz="0" w:space="0" w:color="auto"/>
        <w:bottom w:val="none" w:sz="0" w:space="0" w:color="auto"/>
        <w:right w:val="none" w:sz="0" w:space="0" w:color="auto"/>
      </w:divBdr>
    </w:div>
    <w:div w:id="1556622671">
      <w:bodyDiv w:val="1"/>
      <w:marLeft w:val="0"/>
      <w:marRight w:val="0"/>
      <w:marTop w:val="0"/>
      <w:marBottom w:val="0"/>
      <w:divBdr>
        <w:top w:val="none" w:sz="0" w:space="0" w:color="auto"/>
        <w:left w:val="none" w:sz="0" w:space="0" w:color="auto"/>
        <w:bottom w:val="none" w:sz="0" w:space="0" w:color="auto"/>
        <w:right w:val="none" w:sz="0" w:space="0" w:color="auto"/>
      </w:divBdr>
    </w:div>
    <w:div w:id="1556696745">
      <w:bodyDiv w:val="1"/>
      <w:marLeft w:val="0"/>
      <w:marRight w:val="0"/>
      <w:marTop w:val="0"/>
      <w:marBottom w:val="0"/>
      <w:divBdr>
        <w:top w:val="none" w:sz="0" w:space="0" w:color="auto"/>
        <w:left w:val="none" w:sz="0" w:space="0" w:color="auto"/>
        <w:bottom w:val="none" w:sz="0" w:space="0" w:color="auto"/>
        <w:right w:val="none" w:sz="0" w:space="0" w:color="auto"/>
      </w:divBdr>
    </w:div>
    <w:div w:id="1556816428">
      <w:bodyDiv w:val="1"/>
      <w:marLeft w:val="0"/>
      <w:marRight w:val="0"/>
      <w:marTop w:val="0"/>
      <w:marBottom w:val="0"/>
      <w:divBdr>
        <w:top w:val="none" w:sz="0" w:space="0" w:color="auto"/>
        <w:left w:val="none" w:sz="0" w:space="0" w:color="auto"/>
        <w:bottom w:val="none" w:sz="0" w:space="0" w:color="auto"/>
        <w:right w:val="none" w:sz="0" w:space="0" w:color="auto"/>
      </w:divBdr>
    </w:div>
    <w:div w:id="1556890754">
      <w:bodyDiv w:val="1"/>
      <w:marLeft w:val="0"/>
      <w:marRight w:val="0"/>
      <w:marTop w:val="0"/>
      <w:marBottom w:val="0"/>
      <w:divBdr>
        <w:top w:val="none" w:sz="0" w:space="0" w:color="auto"/>
        <w:left w:val="none" w:sz="0" w:space="0" w:color="auto"/>
        <w:bottom w:val="none" w:sz="0" w:space="0" w:color="auto"/>
        <w:right w:val="none" w:sz="0" w:space="0" w:color="auto"/>
      </w:divBdr>
    </w:div>
    <w:div w:id="1556891308">
      <w:bodyDiv w:val="1"/>
      <w:marLeft w:val="0"/>
      <w:marRight w:val="0"/>
      <w:marTop w:val="0"/>
      <w:marBottom w:val="0"/>
      <w:divBdr>
        <w:top w:val="none" w:sz="0" w:space="0" w:color="auto"/>
        <w:left w:val="none" w:sz="0" w:space="0" w:color="auto"/>
        <w:bottom w:val="none" w:sz="0" w:space="0" w:color="auto"/>
        <w:right w:val="none" w:sz="0" w:space="0" w:color="auto"/>
      </w:divBdr>
    </w:div>
    <w:div w:id="1556891494">
      <w:bodyDiv w:val="1"/>
      <w:marLeft w:val="0"/>
      <w:marRight w:val="0"/>
      <w:marTop w:val="0"/>
      <w:marBottom w:val="0"/>
      <w:divBdr>
        <w:top w:val="none" w:sz="0" w:space="0" w:color="auto"/>
        <w:left w:val="none" w:sz="0" w:space="0" w:color="auto"/>
        <w:bottom w:val="none" w:sz="0" w:space="0" w:color="auto"/>
        <w:right w:val="none" w:sz="0" w:space="0" w:color="auto"/>
      </w:divBdr>
    </w:div>
    <w:div w:id="1556964451">
      <w:bodyDiv w:val="1"/>
      <w:marLeft w:val="0"/>
      <w:marRight w:val="0"/>
      <w:marTop w:val="0"/>
      <w:marBottom w:val="0"/>
      <w:divBdr>
        <w:top w:val="none" w:sz="0" w:space="0" w:color="auto"/>
        <w:left w:val="none" w:sz="0" w:space="0" w:color="auto"/>
        <w:bottom w:val="none" w:sz="0" w:space="0" w:color="auto"/>
        <w:right w:val="none" w:sz="0" w:space="0" w:color="auto"/>
      </w:divBdr>
    </w:div>
    <w:div w:id="1557203762">
      <w:bodyDiv w:val="1"/>
      <w:marLeft w:val="0"/>
      <w:marRight w:val="0"/>
      <w:marTop w:val="0"/>
      <w:marBottom w:val="0"/>
      <w:divBdr>
        <w:top w:val="none" w:sz="0" w:space="0" w:color="auto"/>
        <w:left w:val="none" w:sz="0" w:space="0" w:color="auto"/>
        <w:bottom w:val="none" w:sz="0" w:space="0" w:color="auto"/>
        <w:right w:val="none" w:sz="0" w:space="0" w:color="auto"/>
      </w:divBdr>
    </w:div>
    <w:div w:id="1557205308">
      <w:bodyDiv w:val="1"/>
      <w:marLeft w:val="0"/>
      <w:marRight w:val="0"/>
      <w:marTop w:val="0"/>
      <w:marBottom w:val="0"/>
      <w:divBdr>
        <w:top w:val="none" w:sz="0" w:space="0" w:color="auto"/>
        <w:left w:val="none" w:sz="0" w:space="0" w:color="auto"/>
        <w:bottom w:val="none" w:sz="0" w:space="0" w:color="auto"/>
        <w:right w:val="none" w:sz="0" w:space="0" w:color="auto"/>
      </w:divBdr>
    </w:div>
    <w:div w:id="1557275624">
      <w:bodyDiv w:val="1"/>
      <w:marLeft w:val="0"/>
      <w:marRight w:val="0"/>
      <w:marTop w:val="0"/>
      <w:marBottom w:val="0"/>
      <w:divBdr>
        <w:top w:val="none" w:sz="0" w:space="0" w:color="auto"/>
        <w:left w:val="none" w:sz="0" w:space="0" w:color="auto"/>
        <w:bottom w:val="none" w:sz="0" w:space="0" w:color="auto"/>
        <w:right w:val="none" w:sz="0" w:space="0" w:color="auto"/>
      </w:divBdr>
    </w:div>
    <w:div w:id="1557276508">
      <w:bodyDiv w:val="1"/>
      <w:marLeft w:val="0"/>
      <w:marRight w:val="0"/>
      <w:marTop w:val="0"/>
      <w:marBottom w:val="0"/>
      <w:divBdr>
        <w:top w:val="none" w:sz="0" w:space="0" w:color="auto"/>
        <w:left w:val="none" w:sz="0" w:space="0" w:color="auto"/>
        <w:bottom w:val="none" w:sz="0" w:space="0" w:color="auto"/>
        <w:right w:val="none" w:sz="0" w:space="0" w:color="auto"/>
      </w:divBdr>
    </w:div>
    <w:div w:id="1557350522">
      <w:bodyDiv w:val="1"/>
      <w:marLeft w:val="0"/>
      <w:marRight w:val="0"/>
      <w:marTop w:val="0"/>
      <w:marBottom w:val="0"/>
      <w:divBdr>
        <w:top w:val="none" w:sz="0" w:space="0" w:color="auto"/>
        <w:left w:val="none" w:sz="0" w:space="0" w:color="auto"/>
        <w:bottom w:val="none" w:sz="0" w:space="0" w:color="auto"/>
        <w:right w:val="none" w:sz="0" w:space="0" w:color="auto"/>
      </w:divBdr>
    </w:div>
    <w:div w:id="1557425644">
      <w:bodyDiv w:val="1"/>
      <w:marLeft w:val="0"/>
      <w:marRight w:val="0"/>
      <w:marTop w:val="0"/>
      <w:marBottom w:val="0"/>
      <w:divBdr>
        <w:top w:val="none" w:sz="0" w:space="0" w:color="auto"/>
        <w:left w:val="none" w:sz="0" w:space="0" w:color="auto"/>
        <w:bottom w:val="none" w:sz="0" w:space="0" w:color="auto"/>
        <w:right w:val="none" w:sz="0" w:space="0" w:color="auto"/>
      </w:divBdr>
    </w:div>
    <w:div w:id="1557467739">
      <w:bodyDiv w:val="1"/>
      <w:marLeft w:val="0"/>
      <w:marRight w:val="0"/>
      <w:marTop w:val="0"/>
      <w:marBottom w:val="0"/>
      <w:divBdr>
        <w:top w:val="none" w:sz="0" w:space="0" w:color="auto"/>
        <w:left w:val="none" w:sz="0" w:space="0" w:color="auto"/>
        <w:bottom w:val="none" w:sz="0" w:space="0" w:color="auto"/>
        <w:right w:val="none" w:sz="0" w:space="0" w:color="auto"/>
      </w:divBdr>
    </w:div>
    <w:div w:id="1557468703">
      <w:bodyDiv w:val="1"/>
      <w:marLeft w:val="0"/>
      <w:marRight w:val="0"/>
      <w:marTop w:val="0"/>
      <w:marBottom w:val="0"/>
      <w:divBdr>
        <w:top w:val="none" w:sz="0" w:space="0" w:color="auto"/>
        <w:left w:val="none" w:sz="0" w:space="0" w:color="auto"/>
        <w:bottom w:val="none" w:sz="0" w:space="0" w:color="auto"/>
        <w:right w:val="none" w:sz="0" w:space="0" w:color="auto"/>
      </w:divBdr>
    </w:div>
    <w:div w:id="1557469714">
      <w:bodyDiv w:val="1"/>
      <w:marLeft w:val="0"/>
      <w:marRight w:val="0"/>
      <w:marTop w:val="0"/>
      <w:marBottom w:val="0"/>
      <w:divBdr>
        <w:top w:val="none" w:sz="0" w:space="0" w:color="auto"/>
        <w:left w:val="none" w:sz="0" w:space="0" w:color="auto"/>
        <w:bottom w:val="none" w:sz="0" w:space="0" w:color="auto"/>
        <w:right w:val="none" w:sz="0" w:space="0" w:color="auto"/>
      </w:divBdr>
    </w:div>
    <w:div w:id="1557542660">
      <w:bodyDiv w:val="1"/>
      <w:marLeft w:val="0"/>
      <w:marRight w:val="0"/>
      <w:marTop w:val="0"/>
      <w:marBottom w:val="0"/>
      <w:divBdr>
        <w:top w:val="none" w:sz="0" w:space="0" w:color="auto"/>
        <w:left w:val="none" w:sz="0" w:space="0" w:color="auto"/>
        <w:bottom w:val="none" w:sz="0" w:space="0" w:color="auto"/>
        <w:right w:val="none" w:sz="0" w:space="0" w:color="auto"/>
      </w:divBdr>
    </w:div>
    <w:div w:id="1557543962">
      <w:bodyDiv w:val="1"/>
      <w:marLeft w:val="0"/>
      <w:marRight w:val="0"/>
      <w:marTop w:val="0"/>
      <w:marBottom w:val="0"/>
      <w:divBdr>
        <w:top w:val="none" w:sz="0" w:space="0" w:color="auto"/>
        <w:left w:val="none" w:sz="0" w:space="0" w:color="auto"/>
        <w:bottom w:val="none" w:sz="0" w:space="0" w:color="auto"/>
        <w:right w:val="none" w:sz="0" w:space="0" w:color="auto"/>
      </w:divBdr>
    </w:div>
    <w:div w:id="1557549827">
      <w:bodyDiv w:val="1"/>
      <w:marLeft w:val="0"/>
      <w:marRight w:val="0"/>
      <w:marTop w:val="0"/>
      <w:marBottom w:val="0"/>
      <w:divBdr>
        <w:top w:val="none" w:sz="0" w:space="0" w:color="auto"/>
        <w:left w:val="none" w:sz="0" w:space="0" w:color="auto"/>
        <w:bottom w:val="none" w:sz="0" w:space="0" w:color="auto"/>
        <w:right w:val="none" w:sz="0" w:space="0" w:color="auto"/>
      </w:divBdr>
    </w:div>
    <w:div w:id="1557660769">
      <w:bodyDiv w:val="1"/>
      <w:marLeft w:val="0"/>
      <w:marRight w:val="0"/>
      <w:marTop w:val="0"/>
      <w:marBottom w:val="0"/>
      <w:divBdr>
        <w:top w:val="none" w:sz="0" w:space="0" w:color="auto"/>
        <w:left w:val="none" w:sz="0" w:space="0" w:color="auto"/>
        <w:bottom w:val="none" w:sz="0" w:space="0" w:color="auto"/>
        <w:right w:val="none" w:sz="0" w:space="0" w:color="auto"/>
      </w:divBdr>
    </w:div>
    <w:div w:id="1557667114">
      <w:bodyDiv w:val="1"/>
      <w:marLeft w:val="0"/>
      <w:marRight w:val="0"/>
      <w:marTop w:val="0"/>
      <w:marBottom w:val="0"/>
      <w:divBdr>
        <w:top w:val="none" w:sz="0" w:space="0" w:color="auto"/>
        <w:left w:val="none" w:sz="0" w:space="0" w:color="auto"/>
        <w:bottom w:val="none" w:sz="0" w:space="0" w:color="auto"/>
        <w:right w:val="none" w:sz="0" w:space="0" w:color="auto"/>
      </w:divBdr>
    </w:div>
    <w:div w:id="1557813106">
      <w:bodyDiv w:val="1"/>
      <w:marLeft w:val="0"/>
      <w:marRight w:val="0"/>
      <w:marTop w:val="0"/>
      <w:marBottom w:val="0"/>
      <w:divBdr>
        <w:top w:val="none" w:sz="0" w:space="0" w:color="auto"/>
        <w:left w:val="none" w:sz="0" w:space="0" w:color="auto"/>
        <w:bottom w:val="none" w:sz="0" w:space="0" w:color="auto"/>
        <w:right w:val="none" w:sz="0" w:space="0" w:color="auto"/>
      </w:divBdr>
    </w:div>
    <w:div w:id="1557857885">
      <w:bodyDiv w:val="1"/>
      <w:marLeft w:val="0"/>
      <w:marRight w:val="0"/>
      <w:marTop w:val="0"/>
      <w:marBottom w:val="0"/>
      <w:divBdr>
        <w:top w:val="none" w:sz="0" w:space="0" w:color="auto"/>
        <w:left w:val="none" w:sz="0" w:space="0" w:color="auto"/>
        <w:bottom w:val="none" w:sz="0" w:space="0" w:color="auto"/>
        <w:right w:val="none" w:sz="0" w:space="0" w:color="auto"/>
      </w:divBdr>
    </w:div>
    <w:div w:id="1557859018">
      <w:bodyDiv w:val="1"/>
      <w:marLeft w:val="0"/>
      <w:marRight w:val="0"/>
      <w:marTop w:val="0"/>
      <w:marBottom w:val="0"/>
      <w:divBdr>
        <w:top w:val="none" w:sz="0" w:space="0" w:color="auto"/>
        <w:left w:val="none" w:sz="0" w:space="0" w:color="auto"/>
        <w:bottom w:val="none" w:sz="0" w:space="0" w:color="auto"/>
        <w:right w:val="none" w:sz="0" w:space="0" w:color="auto"/>
      </w:divBdr>
    </w:div>
    <w:div w:id="1558082632">
      <w:bodyDiv w:val="1"/>
      <w:marLeft w:val="0"/>
      <w:marRight w:val="0"/>
      <w:marTop w:val="0"/>
      <w:marBottom w:val="0"/>
      <w:divBdr>
        <w:top w:val="none" w:sz="0" w:space="0" w:color="auto"/>
        <w:left w:val="none" w:sz="0" w:space="0" w:color="auto"/>
        <w:bottom w:val="none" w:sz="0" w:space="0" w:color="auto"/>
        <w:right w:val="none" w:sz="0" w:space="0" w:color="auto"/>
      </w:divBdr>
    </w:div>
    <w:div w:id="1558278184">
      <w:bodyDiv w:val="1"/>
      <w:marLeft w:val="0"/>
      <w:marRight w:val="0"/>
      <w:marTop w:val="0"/>
      <w:marBottom w:val="0"/>
      <w:divBdr>
        <w:top w:val="none" w:sz="0" w:space="0" w:color="auto"/>
        <w:left w:val="none" w:sz="0" w:space="0" w:color="auto"/>
        <w:bottom w:val="none" w:sz="0" w:space="0" w:color="auto"/>
        <w:right w:val="none" w:sz="0" w:space="0" w:color="auto"/>
      </w:divBdr>
    </w:div>
    <w:div w:id="1558320244">
      <w:bodyDiv w:val="1"/>
      <w:marLeft w:val="0"/>
      <w:marRight w:val="0"/>
      <w:marTop w:val="0"/>
      <w:marBottom w:val="0"/>
      <w:divBdr>
        <w:top w:val="none" w:sz="0" w:space="0" w:color="auto"/>
        <w:left w:val="none" w:sz="0" w:space="0" w:color="auto"/>
        <w:bottom w:val="none" w:sz="0" w:space="0" w:color="auto"/>
        <w:right w:val="none" w:sz="0" w:space="0" w:color="auto"/>
      </w:divBdr>
    </w:div>
    <w:div w:id="1558322282">
      <w:bodyDiv w:val="1"/>
      <w:marLeft w:val="0"/>
      <w:marRight w:val="0"/>
      <w:marTop w:val="0"/>
      <w:marBottom w:val="0"/>
      <w:divBdr>
        <w:top w:val="none" w:sz="0" w:space="0" w:color="auto"/>
        <w:left w:val="none" w:sz="0" w:space="0" w:color="auto"/>
        <w:bottom w:val="none" w:sz="0" w:space="0" w:color="auto"/>
        <w:right w:val="none" w:sz="0" w:space="0" w:color="auto"/>
      </w:divBdr>
    </w:div>
    <w:div w:id="1558394865">
      <w:bodyDiv w:val="1"/>
      <w:marLeft w:val="0"/>
      <w:marRight w:val="0"/>
      <w:marTop w:val="0"/>
      <w:marBottom w:val="0"/>
      <w:divBdr>
        <w:top w:val="none" w:sz="0" w:space="0" w:color="auto"/>
        <w:left w:val="none" w:sz="0" w:space="0" w:color="auto"/>
        <w:bottom w:val="none" w:sz="0" w:space="0" w:color="auto"/>
        <w:right w:val="none" w:sz="0" w:space="0" w:color="auto"/>
      </w:divBdr>
    </w:div>
    <w:div w:id="1558396210">
      <w:bodyDiv w:val="1"/>
      <w:marLeft w:val="0"/>
      <w:marRight w:val="0"/>
      <w:marTop w:val="0"/>
      <w:marBottom w:val="0"/>
      <w:divBdr>
        <w:top w:val="none" w:sz="0" w:space="0" w:color="auto"/>
        <w:left w:val="none" w:sz="0" w:space="0" w:color="auto"/>
        <w:bottom w:val="none" w:sz="0" w:space="0" w:color="auto"/>
        <w:right w:val="none" w:sz="0" w:space="0" w:color="auto"/>
      </w:divBdr>
    </w:div>
    <w:div w:id="1558592315">
      <w:bodyDiv w:val="1"/>
      <w:marLeft w:val="0"/>
      <w:marRight w:val="0"/>
      <w:marTop w:val="0"/>
      <w:marBottom w:val="0"/>
      <w:divBdr>
        <w:top w:val="none" w:sz="0" w:space="0" w:color="auto"/>
        <w:left w:val="none" w:sz="0" w:space="0" w:color="auto"/>
        <w:bottom w:val="none" w:sz="0" w:space="0" w:color="auto"/>
        <w:right w:val="none" w:sz="0" w:space="0" w:color="auto"/>
      </w:divBdr>
    </w:div>
    <w:div w:id="1558593320">
      <w:bodyDiv w:val="1"/>
      <w:marLeft w:val="0"/>
      <w:marRight w:val="0"/>
      <w:marTop w:val="0"/>
      <w:marBottom w:val="0"/>
      <w:divBdr>
        <w:top w:val="none" w:sz="0" w:space="0" w:color="auto"/>
        <w:left w:val="none" w:sz="0" w:space="0" w:color="auto"/>
        <w:bottom w:val="none" w:sz="0" w:space="0" w:color="auto"/>
        <w:right w:val="none" w:sz="0" w:space="0" w:color="auto"/>
      </w:divBdr>
    </w:div>
    <w:div w:id="1558664145">
      <w:bodyDiv w:val="1"/>
      <w:marLeft w:val="0"/>
      <w:marRight w:val="0"/>
      <w:marTop w:val="0"/>
      <w:marBottom w:val="0"/>
      <w:divBdr>
        <w:top w:val="none" w:sz="0" w:space="0" w:color="auto"/>
        <w:left w:val="none" w:sz="0" w:space="0" w:color="auto"/>
        <w:bottom w:val="none" w:sz="0" w:space="0" w:color="auto"/>
        <w:right w:val="none" w:sz="0" w:space="0" w:color="auto"/>
      </w:divBdr>
    </w:div>
    <w:div w:id="1558783544">
      <w:bodyDiv w:val="1"/>
      <w:marLeft w:val="0"/>
      <w:marRight w:val="0"/>
      <w:marTop w:val="0"/>
      <w:marBottom w:val="0"/>
      <w:divBdr>
        <w:top w:val="none" w:sz="0" w:space="0" w:color="auto"/>
        <w:left w:val="none" w:sz="0" w:space="0" w:color="auto"/>
        <w:bottom w:val="none" w:sz="0" w:space="0" w:color="auto"/>
        <w:right w:val="none" w:sz="0" w:space="0" w:color="auto"/>
      </w:divBdr>
    </w:div>
    <w:div w:id="1558933345">
      <w:bodyDiv w:val="1"/>
      <w:marLeft w:val="0"/>
      <w:marRight w:val="0"/>
      <w:marTop w:val="0"/>
      <w:marBottom w:val="0"/>
      <w:divBdr>
        <w:top w:val="none" w:sz="0" w:space="0" w:color="auto"/>
        <w:left w:val="none" w:sz="0" w:space="0" w:color="auto"/>
        <w:bottom w:val="none" w:sz="0" w:space="0" w:color="auto"/>
        <w:right w:val="none" w:sz="0" w:space="0" w:color="auto"/>
      </w:divBdr>
    </w:div>
    <w:div w:id="1558970652">
      <w:bodyDiv w:val="1"/>
      <w:marLeft w:val="0"/>
      <w:marRight w:val="0"/>
      <w:marTop w:val="0"/>
      <w:marBottom w:val="0"/>
      <w:divBdr>
        <w:top w:val="none" w:sz="0" w:space="0" w:color="auto"/>
        <w:left w:val="none" w:sz="0" w:space="0" w:color="auto"/>
        <w:bottom w:val="none" w:sz="0" w:space="0" w:color="auto"/>
        <w:right w:val="none" w:sz="0" w:space="0" w:color="auto"/>
      </w:divBdr>
    </w:div>
    <w:div w:id="1558977436">
      <w:bodyDiv w:val="1"/>
      <w:marLeft w:val="0"/>
      <w:marRight w:val="0"/>
      <w:marTop w:val="0"/>
      <w:marBottom w:val="0"/>
      <w:divBdr>
        <w:top w:val="none" w:sz="0" w:space="0" w:color="auto"/>
        <w:left w:val="none" w:sz="0" w:space="0" w:color="auto"/>
        <w:bottom w:val="none" w:sz="0" w:space="0" w:color="auto"/>
        <w:right w:val="none" w:sz="0" w:space="0" w:color="auto"/>
      </w:divBdr>
    </w:div>
    <w:div w:id="1559052776">
      <w:bodyDiv w:val="1"/>
      <w:marLeft w:val="0"/>
      <w:marRight w:val="0"/>
      <w:marTop w:val="0"/>
      <w:marBottom w:val="0"/>
      <w:divBdr>
        <w:top w:val="none" w:sz="0" w:space="0" w:color="auto"/>
        <w:left w:val="none" w:sz="0" w:space="0" w:color="auto"/>
        <w:bottom w:val="none" w:sz="0" w:space="0" w:color="auto"/>
        <w:right w:val="none" w:sz="0" w:space="0" w:color="auto"/>
      </w:divBdr>
    </w:div>
    <w:div w:id="1559055641">
      <w:bodyDiv w:val="1"/>
      <w:marLeft w:val="0"/>
      <w:marRight w:val="0"/>
      <w:marTop w:val="0"/>
      <w:marBottom w:val="0"/>
      <w:divBdr>
        <w:top w:val="none" w:sz="0" w:space="0" w:color="auto"/>
        <w:left w:val="none" w:sz="0" w:space="0" w:color="auto"/>
        <w:bottom w:val="none" w:sz="0" w:space="0" w:color="auto"/>
        <w:right w:val="none" w:sz="0" w:space="0" w:color="auto"/>
      </w:divBdr>
    </w:div>
    <w:div w:id="1559171318">
      <w:bodyDiv w:val="1"/>
      <w:marLeft w:val="0"/>
      <w:marRight w:val="0"/>
      <w:marTop w:val="0"/>
      <w:marBottom w:val="0"/>
      <w:divBdr>
        <w:top w:val="none" w:sz="0" w:space="0" w:color="auto"/>
        <w:left w:val="none" w:sz="0" w:space="0" w:color="auto"/>
        <w:bottom w:val="none" w:sz="0" w:space="0" w:color="auto"/>
        <w:right w:val="none" w:sz="0" w:space="0" w:color="auto"/>
      </w:divBdr>
    </w:div>
    <w:div w:id="1559315895">
      <w:bodyDiv w:val="1"/>
      <w:marLeft w:val="0"/>
      <w:marRight w:val="0"/>
      <w:marTop w:val="0"/>
      <w:marBottom w:val="0"/>
      <w:divBdr>
        <w:top w:val="none" w:sz="0" w:space="0" w:color="auto"/>
        <w:left w:val="none" w:sz="0" w:space="0" w:color="auto"/>
        <w:bottom w:val="none" w:sz="0" w:space="0" w:color="auto"/>
        <w:right w:val="none" w:sz="0" w:space="0" w:color="auto"/>
      </w:divBdr>
    </w:div>
    <w:div w:id="1559323806">
      <w:bodyDiv w:val="1"/>
      <w:marLeft w:val="0"/>
      <w:marRight w:val="0"/>
      <w:marTop w:val="0"/>
      <w:marBottom w:val="0"/>
      <w:divBdr>
        <w:top w:val="none" w:sz="0" w:space="0" w:color="auto"/>
        <w:left w:val="none" w:sz="0" w:space="0" w:color="auto"/>
        <w:bottom w:val="none" w:sz="0" w:space="0" w:color="auto"/>
        <w:right w:val="none" w:sz="0" w:space="0" w:color="auto"/>
      </w:divBdr>
    </w:div>
    <w:div w:id="1559510816">
      <w:bodyDiv w:val="1"/>
      <w:marLeft w:val="0"/>
      <w:marRight w:val="0"/>
      <w:marTop w:val="0"/>
      <w:marBottom w:val="0"/>
      <w:divBdr>
        <w:top w:val="none" w:sz="0" w:space="0" w:color="auto"/>
        <w:left w:val="none" w:sz="0" w:space="0" w:color="auto"/>
        <w:bottom w:val="none" w:sz="0" w:space="0" w:color="auto"/>
        <w:right w:val="none" w:sz="0" w:space="0" w:color="auto"/>
      </w:divBdr>
    </w:div>
    <w:div w:id="1559588502">
      <w:bodyDiv w:val="1"/>
      <w:marLeft w:val="0"/>
      <w:marRight w:val="0"/>
      <w:marTop w:val="0"/>
      <w:marBottom w:val="0"/>
      <w:divBdr>
        <w:top w:val="none" w:sz="0" w:space="0" w:color="auto"/>
        <w:left w:val="none" w:sz="0" w:space="0" w:color="auto"/>
        <w:bottom w:val="none" w:sz="0" w:space="0" w:color="auto"/>
        <w:right w:val="none" w:sz="0" w:space="0" w:color="auto"/>
      </w:divBdr>
    </w:div>
    <w:div w:id="1559629089">
      <w:bodyDiv w:val="1"/>
      <w:marLeft w:val="0"/>
      <w:marRight w:val="0"/>
      <w:marTop w:val="0"/>
      <w:marBottom w:val="0"/>
      <w:divBdr>
        <w:top w:val="none" w:sz="0" w:space="0" w:color="auto"/>
        <w:left w:val="none" w:sz="0" w:space="0" w:color="auto"/>
        <w:bottom w:val="none" w:sz="0" w:space="0" w:color="auto"/>
        <w:right w:val="none" w:sz="0" w:space="0" w:color="auto"/>
      </w:divBdr>
    </w:div>
    <w:div w:id="1559633941">
      <w:bodyDiv w:val="1"/>
      <w:marLeft w:val="0"/>
      <w:marRight w:val="0"/>
      <w:marTop w:val="0"/>
      <w:marBottom w:val="0"/>
      <w:divBdr>
        <w:top w:val="none" w:sz="0" w:space="0" w:color="auto"/>
        <w:left w:val="none" w:sz="0" w:space="0" w:color="auto"/>
        <w:bottom w:val="none" w:sz="0" w:space="0" w:color="auto"/>
        <w:right w:val="none" w:sz="0" w:space="0" w:color="auto"/>
      </w:divBdr>
    </w:div>
    <w:div w:id="1559633998">
      <w:bodyDiv w:val="1"/>
      <w:marLeft w:val="0"/>
      <w:marRight w:val="0"/>
      <w:marTop w:val="0"/>
      <w:marBottom w:val="0"/>
      <w:divBdr>
        <w:top w:val="none" w:sz="0" w:space="0" w:color="auto"/>
        <w:left w:val="none" w:sz="0" w:space="0" w:color="auto"/>
        <w:bottom w:val="none" w:sz="0" w:space="0" w:color="auto"/>
        <w:right w:val="none" w:sz="0" w:space="0" w:color="auto"/>
      </w:divBdr>
    </w:div>
    <w:div w:id="1559706529">
      <w:bodyDiv w:val="1"/>
      <w:marLeft w:val="0"/>
      <w:marRight w:val="0"/>
      <w:marTop w:val="0"/>
      <w:marBottom w:val="0"/>
      <w:divBdr>
        <w:top w:val="none" w:sz="0" w:space="0" w:color="auto"/>
        <w:left w:val="none" w:sz="0" w:space="0" w:color="auto"/>
        <w:bottom w:val="none" w:sz="0" w:space="0" w:color="auto"/>
        <w:right w:val="none" w:sz="0" w:space="0" w:color="auto"/>
      </w:divBdr>
    </w:div>
    <w:div w:id="1559706743">
      <w:bodyDiv w:val="1"/>
      <w:marLeft w:val="0"/>
      <w:marRight w:val="0"/>
      <w:marTop w:val="0"/>
      <w:marBottom w:val="0"/>
      <w:divBdr>
        <w:top w:val="none" w:sz="0" w:space="0" w:color="auto"/>
        <w:left w:val="none" w:sz="0" w:space="0" w:color="auto"/>
        <w:bottom w:val="none" w:sz="0" w:space="0" w:color="auto"/>
        <w:right w:val="none" w:sz="0" w:space="0" w:color="auto"/>
      </w:divBdr>
    </w:div>
    <w:div w:id="1559782596">
      <w:bodyDiv w:val="1"/>
      <w:marLeft w:val="0"/>
      <w:marRight w:val="0"/>
      <w:marTop w:val="0"/>
      <w:marBottom w:val="0"/>
      <w:divBdr>
        <w:top w:val="none" w:sz="0" w:space="0" w:color="auto"/>
        <w:left w:val="none" w:sz="0" w:space="0" w:color="auto"/>
        <w:bottom w:val="none" w:sz="0" w:space="0" w:color="auto"/>
        <w:right w:val="none" w:sz="0" w:space="0" w:color="auto"/>
      </w:divBdr>
    </w:div>
    <w:div w:id="1559823616">
      <w:bodyDiv w:val="1"/>
      <w:marLeft w:val="0"/>
      <w:marRight w:val="0"/>
      <w:marTop w:val="0"/>
      <w:marBottom w:val="0"/>
      <w:divBdr>
        <w:top w:val="none" w:sz="0" w:space="0" w:color="auto"/>
        <w:left w:val="none" w:sz="0" w:space="0" w:color="auto"/>
        <w:bottom w:val="none" w:sz="0" w:space="0" w:color="auto"/>
        <w:right w:val="none" w:sz="0" w:space="0" w:color="auto"/>
      </w:divBdr>
    </w:div>
    <w:div w:id="1559853702">
      <w:bodyDiv w:val="1"/>
      <w:marLeft w:val="0"/>
      <w:marRight w:val="0"/>
      <w:marTop w:val="0"/>
      <w:marBottom w:val="0"/>
      <w:divBdr>
        <w:top w:val="none" w:sz="0" w:space="0" w:color="auto"/>
        <w:left w:val="none" w:sz="0" w:space="0" w:color="auto"/>
        <w:bottom w:val="none" w:sz="0" w:space="0" w:color="auto"/>
        <w:right w:val="none" w:sz="0" w:space="0" w:color="auto"/>
      </w:divBdr>
    </w:div>
    <w:div w:id="1559854591">
      <w:bodyDiv w:val="1"/>
      <w:marLeft w:val="0"/>
      <w:marRight w:val="0"/>
      <w:marTop w:val="0"/>
      <w:marBottom w:val="0"/>
      <w:divBdr>
        <w:top w:val="none" w:sz="0" w:space="0" w:color="auto"/>
        <w:left w:val="none" w:sz="0" w:space="0" w:color="auto"/>
        <w:bottom w:val="none" w:sz="0" w:space="0" w:color="auto"/>
        <w:right w:val="none" w:sz="0" w:space="0" w:color="auto"/>
      </w:divBdr>
    </w:div>
    <w:div w:id="1559894470">
      <w:bodyDiv w:val="1"/>
      <w:marLeft w:val="0"/>
      <w:marRight w:val="0"/>
      <w:marTop w:val="0"/>
      <w:marBottom w:val="0"/>
      <w:divBdr>
        <w:top w:val="none" w:sz="0" w:space="0" w:color="auto"/>
        <w:left w:val="none" w:sz="0" w:space="0" w:color="auto"/>
        <w:bottom w:val="none" w:sz="0" w:space="0" w:color="auto"/>
        <w:right w:val="none" w:sz="0" w:space="0" w:color="auto"/>
      </w:divBdr>
    </w:div>
    <w:div w:id="1559900926">
      <w:bodyDiv w:val="1"/>
      <w:marLeft w:val="0"/>
      <w:marRight w:val="0"/>
      <w:marTop w:val="0"/>
      <w:marBottom w:val="0"/>
      <w:divBdr>
        <w:top w:val="none" w:sz="0" w:space="0" w:color="auto"/>
        <w:left w:val="none" w:sz="0" w:space="0" w:color="auto"/>
        <w:bottom w:val="none" w:sz="0" w:space="0" w:color="auto"/>
        <w:right w:val="none" w:sz="0" w:space="0" w:color="auto"/>
      </w:divBdr>
    </w:div>
    <w:div w:id="1560051132">
      <w:bodyDiv w:val="1"/>
      <w:marLeft w:val="0"/>
      <w:marRight w:val="0"/>
      <w:marTop w:val="0"/>
      <w:marBottom w:val="0"/>
      <w:divBdr>
        <w:top w:val="none" w:sz="0" w:space="0" w:color="auto"/>
        <w:left w:val="none" w:sz="0" w:space="0" w:color="auto"/>
        <w:bottom w:val="none" w:sz="0" w:space="0" w:color="auto"/>
        <w:right w:val="none" w:sz="0" w:space="0" w:color="auto"/>
      </w:divBdr>
    </w:div>
    <w:div w:id="1560091241">
      <w:bodyDiv w:val="1"/>
      <w:marLeft w:val="0"/>
      <w:marRight w:val="0"/>
      <w:marTop w:val="0"/>
      <w:marBottom w:val="0"/>
      <w:divBdr>
        <w:top w:val="none" w:sz="0" w:space="0" w:color="auto"/>
        <w:left w:val="none" w:sz="0" w:space="0" w:color="auto"/>
        <w:bottom w:val="none" w:sz="0" w:space="0" w:color="auto"/>
        <w:right w:val="none" w:sz="0" w:space="0" w:color="auto"/>
      </w:divBdr>
    </w:div>
    <w:div w:id="1560095313">
      <w:bodyDiv w:val="1"/>
      <w:marLeft w:val="0"/>
      <w:marRight w:val="0"/>
      <w:marTop w:val="0"/>
      <w:marBottom w:val="0"/>
      <w:divBdr>
        <w:top w:val="none" w:sz="0" w:space="0" w:color="auto"/>
        <w:left w:val="none" w:sz="0" w:space="0" w:color="auto"/>
        <w:bottom w:val="none" w:sz="0" w:space="0" w:color="auto"/>
        <w:right w:val="none" w:sz="0" w:space="0" w:color="auto"/>
      </w:divBdr>
    </w:div>
    <w:div w:id="1560364602">
      <w:bodyDiv w:val="1"/>
      <w:marLeft w:val="0"/>
      <w:marRight w:val="0"/>
      <w:marTop w:val="0"/>
      <w:marBottom w:val="0"/>
      <w:divBdr>
        <w:top w:val="none" w:sz="0" w:space="0" w:color="auto"/>
        <w:left w:val="none" w:sz="0" w:space="0" w:color="auto"/>
        <w:bottom w:val="none" w:sz="0" w:space="0" w:color="auto"/>
        <w:right w:val="none" w:sz="0" w:space="0" w:color="auto"/>
      </w:divBdr>
    </w:div>
    <w:div w:id="1560366243">
      <w:bodyDiv w:val="1"/>
      <w:marLeft w:val="0"/>
      <w:marRight w:val="0"/>
      <w:marTop w:val="0"/>
      <w:marBottom w:val="0"/>
      <w:divBdr>
        <w:top w:val="none" w:sz="0" w:space="0" w:color="auto"/>
        <w:left w:val="none" w:sz="0" w:space="0" w:color="auto"/>
        <w:bottom w:val="none" w:sz="0" w:space="0" w:color="auto"/>
        <w:right w:val="none" w:sz="0" w:space="0" w:color="auto"/>
      </w:divBdr>
    </w:div>
    <w:div w:id="1560676858">
      <w:bodyDiv w:val="1"/>
      <w:marLeft w:val="0"/>
      <w:marRight w:val="0"/>
      <w:marTop w:val="0"/>
      <w:marBottom w:val="0"/>
      <w:divBdr>
        <w:top w:val="none" w:sz="0" w:space="0" w:color="auto"/>
        <w:left w:val="none" w:sz="0" w:space="0" w:color="auto"/>
        <w:bottom w:val="none" w:sz="0" w:space="0" w:color="auto"/>
        <w:right w:val="none" w:sz="0" w:space="0" w:color="auto"/>
      </w:divBdr>
    </w:div>
    <w:div w:id="1560744632">
      <w:bodyDiv w:val="1"/>
      <w:marLeft w:val="0"/>
      <w:marRight w:val="0"/>
      <w:marTop w:val="0"/>
      <w:marBottom w:val="0"/>
      <w:divBdr>
        <w:top w:val="none" w:sz="0" w:space="0" w:color="auto"/>
        <w:left w:val="none" w:sz="0" w:space="0" w:color="auto"/>
        <w:bottom w:val="none" w:sz="0" w:space="0" w:color="auto"/>
        <w:right w:val="none" w:sz="0" w:space="0" w:color="auto"/>
      </w:divBdr>
    </w:div>
    <w:div w:id="1560827743">
      <w:bodyDiv w:val="1"/>
      <w:marLeft w:val="0"/>
      <w:marRight w:val="0"/>
      <w:marTop w:val="0"/>
      <w:marBottom w:val="0"/>
      <w:divBdr>
        <w:top w:val="none" w:sz="0" w:space="0" w:color="auto"/>
        <w:left w:val="none" w:sz="0" w:space="0" w:color="auto"/>
        <w:bottom w:val="none" w:sz="0" w:space="0" w:color="auto"/>
        <w:right w:val="none" w:sz="0" w:space="0" w:color="auto"/>
      </w:divBdr>
    </w:div>
    <w:div w:id="1560899052">
      <w:bodyDiv w:val="1"/>
      <w:marLeft w:val="0"/>
      <w:marRight w:val="0"/>
      <w:marTop w:val="0"/>
      <w:marBottom w:val="0"/>
      <w:divBdr>
        <w:top w:val="none" w:sz="0" w:space="0" w:color="auto"/>
        <w:left w:val="none" w:sz="0" w:space="0" w:color="auto"/>
        <w:bottom w:val="none" w:sz="0" w:space="0" w:color="auto"/>
        <w:right w:val="none" w:sz="0" w:space="0" w:color="auto"/>
      </w:divBdr>
    </w:div>
    <w:div w:id="1560899971">
      <w:bodyDiv w:val="1"/>
      <w:marLeft w:val="0"/>
      <w:marRight w:val="0"/>
      <w:marTop w:val="0"/>
      <w:marBottom w:val="0"/>
      <w:divBdr>
        <w:top w:val="none" w:sz="0" w:space="0" w:color="auto"/>
        <w:left w:val="none" w:sz="0" w:space="0" w:color="auto"/>
        <w:bottom w:val="none" w:sz="0" w:space="0" w:color="auto"/>
        <w:right w:val="none" w:sz="0" w:space="0" w:color="auto"/>
      </w:divBdr>
    </w:div>
    <w:div w:id="1560938401">
      <w:bodyDiv w:val="1"/>
      <w:marLeft w:val="0"/>
      <w:marRight w:val="0"/>
      <w:marTop w:val="0"/>
      <w:marBottom w:val="0"/>
      <w:divBdr>
        <w:top w:val="none" w:sz="0" w:space="0" w:color="auto"/>
        <w:left w:val="none" w:sz="0" w:space="0" w:color="auto"/>
        <w:bottom w:val="none" w:sz="0" w:space="0" w:color="auto"/>
        <w:right w:val="none" w:sz="0" w:space="0" w:color="auto"/>
      </w:divBdr>
    </w:div>
    <w:div w:id="1560940859">
      <w:bodyDiv w:val="1"/>
      <w:marLeft w:val="0"/>
      <w:marRight w:val="0"/>
      <w:marTop w:val="0"/>
      <w:marBottom w:val="0"/>
      <w:divBdr>
        <w:top w:val="none" w:sz="0" w:space="0" w:color="auto"/>
        <w:left w:val="none" w:sz="0" w:space="0" w:color="auto"/>
        <w:bottom w:val="none" w:sz="0" w:space="0" w:color="auto"/>
        <w:right w:val="none" w:sz="0" w:space="0" w:color="auto"/>
      </w:divBdr>
    </w:div>
    <w:div w:id="1561212245">
      <w:bodyDiv w:val="1"/>
      <w:marLeft w:val="0"/>
      <w:marRight w:val="0"/>
      <w:marTop w:val="0"/>
      <w:marBottom w:val="0"/>
      <w:divBdr>
        <w:top w:val="none" w:sz="0" w:space="0" w:color="auto"/>
        <w:left w:val="none" w:sz="0" w:space="0" w:color="auto"/>
        <w:bottom w:val="none" w:sz="0" w:space="0" w:color="auto"/>
        <w:right w:val="none" w:sz="0" w:space="0" w:color="auto"/>
      </w:divBdr>
    </w:div>
    <w:div w:id="1561398350">
      <w:bodyDiv w:val="1"/>
      <w:marLeft w:val="0"/>
      <w:marRight w:val="0"/>
      <w:marTop w:val="0"/>
      <w:marBottom w:val="0"/>
      <w:divBdr>
        <w:top w:val="none" w:sz="0" w:space="0" w:color="auto"/>
        <w:left w:val="none" w:sz="0" w:space="0" w:color="auto"/>
        <w:bottom w:val="none" w:sz="0" w:space="0" w:color="auto"/>
        <w:right w:val="none" w:sz="0" w:space="0" w:color="auto"/>
      </w:divBdr>
    </w:div>
    <w:div w:id="1561474632">
      <w:bodyDiv w:val="1"/>
      <w:marLeft w:val="0"/>
      <w:marRight w:val="0"/>
      <w:marTop w:val="0"/>
      <w:marBottom w:val="0"/>
      <w:divBdr>
        <w:top w:val="none" w:sz="0" w:space="0" w:color="auto"/>
        <w:left w:val="none" w:sz="0" w:space="0" w:color="auto"/>
        <w:bottom w:val="none" w:sz="0" w:space="0" w:color="auto"/>
        <w:right w:val="none" w:sz="0" w:space="0" w:color="auto"/>
      </w:divBdr>
    </w:div>
    <w:div w:id="1561475064">
      <w:bodyDiv w:val="1"/>
      <w:marLeft w:val="0"/>
      <w:marRight w:val="0"/>
      <w:marTop w:val="0"/>
      <w:marBottom w:val="0"/>
      <w:divBdr>
        <w:top w:val="none" w:sz="0" w:space="0" w:color="auto"/>
        <w:left w:val="none" w:sz="0" w:space="0" w:color="auto"/>
        <w:bottom w:val="none" w:sz="0" w:space="0" w:color="auto"/>
        <w:right w:val="none" w:sz="0" w:space="0" w:color="auto"/>
      </w:divBdr>
    </w:div>
    <w:div w:id="1561478122">
      <w:bodyDiv w:val="1"/>
      <w:marLeft w:val="0"/>
      <w:marRight w:val="0"/>
      <w:marTop w:val="0"/>
      <w:marBottom w:val="0"/>
      <w:divBdr>
        <w:top w:val="none" w:sz="0" w:space="0" w:color="auto"/>
        <w:left w:val="none" w:sz="0" w:space="0" w:color="auto"/>
        <w:bottom w:val="none" w:sz="0" w:space="0" w:color="auto"/>
        <w:right w:val="none" w:sz="0" w:space="0" w:color="auto"/>
      </w:divBdr>
    </w:div>
    <w:div w:id="1561595146">
      <w:bodyDiv w:val="1"/>
      <w:marLeft w:val="0"/>
      <w:marRight w:val="0"/>
      <w:marTop w:val="0"/>
      <w:marBottom w:val="0"/>
      <w:divBdr>
        <w:top w:val="none" w:sz="0" w:space="0" w:color="auto"/>
        <w:left w:val="none" w:sz="0" w:space="0" w:color="auto"/>
        <w:bottom w:val="none" w:sz="0" w:space="0" w:color="auto"/>
        <w:right w:val="none" w:sz="0" w:space="0" w:color="auto"/>
      </w:divBdr>
    </w:div>
    <w:div w:id="1561598783">
      <w:bodyDiv w:val="1"/>
      <w:marLeft w:val="0"/>
      <w:marRight w:val="0"/>
      <w:marTop w:val="0"/>
      <w:marBottom w:val="0"/>
      <w:divBdr>
        <w:top w:val="none" w:sz="0" w:space="0" w:color="auto"/>
        <w:left w:val="none" w:sz="0" w:space="0" w:color="auto"/>
        <w:bottom w:val="none" w:sz="0" w:space="0" w:color="auto"/>
        <w:right w:val="none" w:sz="0" w:space="0" w:color="auto"/>
      </w:divBdr>
    </w:div>
    <w:div w:id="1561669514">
      <w:bodyDiv w:val="1"/>
      <w:marLeft w:val="0"/>
      <w:marRight w:val="0"/>
      <w:marTop w:val="0"/>
      <w:marBottom w:val="0"/>
      <w:divBdr>
        <w:top w:val="none" w:sz="0" w:space="0" w:color="auto"/>
        <w:left w:val="none" w:sz="0" w:space="0" w:color="auto"/>
        <w:bottom w:val="none" w:sz="0" w:space="0" w:color="auto"/>
        <w:right w:val="none" w:sz="0" w:space="0" w:color="auto"/>
      </w:divBdr>
    </w:div>
    <w:div w:id="1561672625">
      <w:bodyDiv w:val="1"/>
      <w:marLeft w:val="0"/>
      <w:marRight w:val="0"/>
      <w:marTop w:val="0"/>
      <w:marBottom w:val="0"/>
      <w:divBdr>
        <w:top w:val="none" w:sz="0" w:space="0" w:color="auto"/>
        <w:left w:val="none" w:sz="0" w:space="0" w:color="auto"/>
        <w:bottom w:val="none" w:sz="0" w:space="0" w:color="auto"/>
        <w:right w:val="none" w:sz="0" w:space="0" w:color="auto"/>
      </w:divBdr>
    </w:div>
    <w:div w:id="1561751852">
      <w:bodyDiv w:val="1"/>
      <w:marLeft w:val="0"/>
      <w:marRight w:val="0"/>
      <w:marTop w:val="0"/>
      <w:marBottom w:val="0"/>
      <w:divBdr>
        <w:top w:val="none" w:sz="0" w:space="0" w:color="auto"/>
        <w:left w:val="none" w:sz="0" w:space="0" w:color="auto"/>
        <w:bottom w:val="none" w:sz="0" w:space="0" w:color="auto"/>
        <w:right w:val="none" w:sz="0" w:space="0" w:color="auto"/>
      </w:divBdr>
    </w:div>
    <w:div w:id="1562011520">
      <w:bodyDiv w:val="1"/>
      <w:marLeft w:val="0"/>
      <w:marRight w:val="0"/>
      <w:marTop w:val="0"/>
      <w:marBottom w:val="0"/>
      <w:divBdr>
        <w:top w:val="none" w:sz="0" w:space="0" w:color="auto"/>
        <w:left w:val="none" w:sz="0" w:space="0" w:color="auto"/>
        <w:bottom w:val="none" w:sz="0" w:space="0" w:color="auto"/>
        <w:right w:val="none" w:sz="0" w:space="0" w:color="auto"/>
      </w:divBdr>
    </w:div>
    <w:div w:id="1562132653">
      <w:bodyDiv w:val="1"/>
      <w:marLeft w:val="0"/>
      <w:marRight w:val="0"/>
      <w:marTop w:val="0"/>
      <w:marBottom w:val="0"/>
      <w:divBdr>
        <w:top w:val="none" w:sz="0" w:space="0" w:color="auto"/>
        <w:left w:val="none" w:sz="0" w:space="0" w:color="auto"/>
        <w:bottom w:val="none" w:sz="0" w:space="0" w:color="auto"/>
        <w:right w:val="none" w:sz="0" w:space="0" w:color="auto"/>
      </w:divBdr>
    </w:div>
    <w:div w:id="1562133184">
      <w:bodyDiv w:val="1"/>
      <w:marLeft w:val="0"/>
      <w:marRight w:val="0"/>
      <w:marTop w:val="0"/>
      <w:marBottom w:val="0"/>
      <w:divBdr>
        <w:top w:val="none" w:sz="0" w:space="0" w:color="auto"/>
        <w:left w:val="none" w:sz="0" w:space="0" w:color="auto"/>
        <w:bottom w:val="none" w:sz="0" w:space="0" w:color="auto"/>
        <w:right w:val="none" w:sz="0" w:space="0" w:color="auto"/>
      </w:divBdr>
    </w:div>
    <w:div w:id="1562248009">
      <w:bodyDiv w:val="1"/>
      <w:marLeft w:val="0"/>
      <w:marRight w:val="0"/>
      <w:marTop w:val="0"/>
      <w:marBottom w:val="0"/>
      <w:divBdr>
        <w:top w:val="none" w:sz="0" w:space="0" w:color="auto"/>
        <w:left w:val="none" w:sz="0" w:space="0" w:color="auto"/>
        <w:bottom w:val="none" w:sz="0" w:space="0" w:color="auto"/>
        <w:right w:val="none" w:sz="0" w:space="0" w:color="auto"/>
      </w:divBdr>
    </w:div>
    <w:div w:id="1562323003">
      <w:bodyDiv w:val="1"/>
      <w:marLeft w:val="0"/>
      <w:marRight w:val="0"/>
      <w:marTop w:val="0"/>
      <w:marBottom w:val="0"/>
      <w:divBdr>
        <w:top w:val="none" w:sz="0" w:space="0" w:color="auto"/>
        <w:left w:val="none" w:sz="0" w:space="0" w:color="auto"/>
        <w:bottom w:val="none" w:sz="0" w:space="0" w:color="auto"/>
        <w:right w:val="none" w:sz="0" w:space="0" w:color="auto"/>
      </w:divBdr>
    </w:div>
    <w:div w:id="1562325896">
      <w:bodyDiv w:val="1"/>
      <w:marLeft w:val="0"/>
      <w:marRight w:val="0"/>
      <w:marTop w:val="0"/>
      <w:marBottom w:val="0"/>
      <w:divBdr>
        <w:top w:val="none" w:sz="0" w:space="0" w:color="auto"/>
        <w:left w:val="none" w:sz="0" w:space="0" w:color="auto"/>
        <w:bottom w:val="none" w:sz="0" w:space="0" w:color="auto"/>
        <w:right w:val="none" w:sz="0" w:space="0" w:color="auto"/>
      </w:divBdr>
    </w:div>
    <w:div w:id="1562473790">
      <w:bodyDiv w:val="1"/>
      <w:marLeft w:val="0"/>
      <w:marRight w:val="0"/>
      <w:marTop w:val="0"/>
      <w:marBottom w:val="0"/>
      <w:divBdr>
        <w:top w:val="none" w:sz="0" w:space="0" w:color="auto"/>
        <w:left w:val="none" w:sz="0" w:space="0" w:color="auto"/>
        <w:bottom w:val="none" w:sz="0" w:space="0" w:color="auto"/>
        <w:right w:val="none" w:sz="0" w:space="0" w:color="auto"/>
      </w:divBdr>
    </w:div>
    <w:div w:id="1562516253">
      <w:bodyDiv w:val="1"/>
      <w:marLeft w:val="0"/>
      <w:marRight w:val="0"/>
      <w:marTop w:val="0"/>
      <w:marBottom w:val="0"/>
      <w:divBdr>
        <w:top w:val="none" w:sz="0" w:space="0" w:color="auto"/>
        <w:left w:val="none" w:sz="0" w:space="0" w:color="auto"/>
        <w:bottom w:val="none" w:sz="0" w:space="0" w:color="auto"/>
        <w:right w:val="none" w:sz="0" w:space="0" w:color="auto"/>
      </w:divBdr>
    </w:div>
    <w:div w:id="1562522572">
      <w:bodyDiv w:val="1"/>
      <w:marLeft w:val="0"/>
      <w:marRight w:val="0"/>
      <w:marTop w:val="0"/>
      <w:marBottom w:val="0"/>
      <w:divBdr>
        <w:top w:val="none" w:sz="0" w:space="0" w:color="auto"/>
        <w:left w:val="none" w:sz="0" w:space="0" w:color="auto"/>
        <w:bottom w:val="none" w:sz="0" w:space="0" w:color="auto"/>
        <w:right w:val="none" w:sz="0" w:space="0" w:color="auto"/>
      </w:divBdr>
    </w:div>
    <w:div w:id="1562524702">
      <w:bodyDiv w:val="1"/>
      <w:marLeft w:val="0"/>
      <w:marRight w:val="0"/>
      <w:marTop w:val="0"/>
      <w:marBottom w:val="0"/>
      <w:divBdr>
        <w:top w:val="none" w:sz="0" w:space="0" w:color="auto"/>
        <w:left w:val="none" w:sz="0" w:space="0" w:color="auto"/>
        <w:bottom w:val="none" w:sz="0" w:space="0" w:color="auto"/>
        <w:right w:val="none" w:sz="0" w:space="0" w:color="auto"/>
      </w:divBdr>
    </w:div>
    <w:div w:id="1562592653">
      <w:bodyDiv w:val="1"/>
      <w:marLeft w:val="0"/>
      <w:marRight w:val="0"/>
      <w:marTop w:val="0"/>
      <w:marBottom w:val="0"/>
      <w:divBdr>
        <w:top w:val="none" w:sz="0" w:space="0" w:color="auto"/>
        <w:left w:val="none" w:sz="0" w:space="0" w:color="auto"/>
        <w:bottom w:val="none" w:sz="0" w:space="0" w:color="auto"/>
        <w:right w:val="none" w:sz="0" w:space="0" w:color="auto"/>
      </w:divBdr>
    </w:div>
    <w:div w:id="1562593342">
      <w:bodyDiv w:val="1"/>
      <w:marLeft w:val="0"/>
      <w:marRight w:val="0"/>
      <w:marTop w:val="0"/>
      <w:marBottom w:val="0"/>
      <w:divBdr>
        <w:top w:val="none" w:sz="0" w:space="0" w:color="auto"/>
        <w:left w:val="none" w:sz="0" w:space="0" w:color="auto"/>
        <w:bottom w:val="none" w:sz="0" w:space="0" w:color="auto"/>
        <w:right w:val="none" w:sz="0" w:space="0" w:color="auto"/>
      </w:divBdr>
    </w:div>
    <w:div w:id="1562790303">
      <w:bodyDiv w:val="1"/>
      <w:marLeft w:val="0"/>
      <w:marRight w:val="0"/>
      <w:marTop w:val="0"/>
      <w:marBottom w:val="0"/>
      <w:divBdr>
        <w:top w:val="none" w:sz="0" w:space="0" w:color="auto"/>
        <w:left w:val="none" w:sz="0" w:space="0" w:color="auto"/>
        <w:bottom w:val="none" w:sz="0" w:space="0" w:color="auto"/>
        <w:right w:val="none" w:sz="0" w:space="0" w:color="auto"/>
      </w:divBdr>
    </w:div>
    <w:div w:id="1562865979">
      <w:bodyDiv w:val="1"/>
      <w:marLeft w:val="0"/>
      <w:marRight w:val="0"/>
      <w:marTop w:val="0"/>
      <w:marBottom w:val="0"/>
      <w:divBdr>
        <w:top w:val="none" w:sz="0" w:space="0" w:color="auto"/>
        <w:left w:val="none" w:sz="0" w:space="0" w:color="auto"/>
        <w:bottom w:val="none" w:sz="0" w:space="0" w:color="auto"/>
        <w:right w:val="none" w:sz="0" w:space="0" w:color="auto"/>
      </w:divBdr>
    </w:div>
    <w:div w:id="1562902862">
      <w:bodyDiv w:val="1"/>
      <w:marLeft w:val="0"/>
      <w:marRight w:val="0"/>
      <w:marTop w:val="0"/>
      <w:marBottom w:val="0"/>
      <w:divBdr>
        <w:top w:val="none" w:sz="0" w:space="0" w:color="auto"/>
        <w:left w:val="none" w:sz="0" w:space="0" w:color="auto"/>
        <w:bottom w:val="none" w:sz="0" w:space="0" w:color="auto"/>
        <w:right w:val="none" w:sz="0" w:space="0" w:color="auto"/>
      </w:divBdr>
    </w:div>
    <w:div w:id="1563052985">
      <w:bodyDiv w:val="1"/>
      <w:marLeft w:val="0"/>
      <w:marRight w:val="0"/>
      <w:marTop w:val="0"/>
      <w:marBottom w:val="0"/>
      <w:divBdr>
        <w:top w:val="none" w:sz="0" w:space="0" w:color="auto"/>
        <w:left w:val="none" w:sz="0" w:space="0" w:color="auto"/>
        <w:bottom w:val="none" w:sz="0" w:space="0" w:color="auto"/>
        <w:right w:val="none" w:sz="0" w:space="0" w:color="auto"/>
      </w:divBdr>
    </w:div>
    <w:div w:id="1563054996">
      <w:bodyDiv w:val="1"/>
      <w:marLeft w:val="0"/>
      <w:marRight w:val="0"/>
      <w:marTop w:val="0"/>
      <w:marBottom w:val="0"/>
      <w:divBdr>
        <w:top w:val="none" w:sz="0" w:space="0" w:color="auto"/>
        <w:left w:val="none" w:sz="0" w:space="0" w:color="auto"/>
        <w:bottom w:val="none" w:sz="0" w:space="0" w:color="auto"/>
        <w:right w:val="none" w:sz="0" w:space="0" w:color="auto"/>
      </w:divBdr>
    </w:div>
    <w:div w:id="1563062243">
      <w:bodyDiv w:val="1"/>
      <w:marLeft w:val="0"/>
      <w:marRight w:val="0"/>
      <w:marTop w:val="0"/>
      <w:marBottom w:val="0"/>
      <w:divBdr>
        <w:top w:val="none" w:sz="0" w:space="0" w:color="auto"/>
        <w:left w:val="none" w:sz="0" w:space="0" w:color="auto"/>
        <w:bottom w:val="none" w:sz="0" w:space="0" w:color="auto"/>
        <w:right w:val="none" w:sz="0" w:space="0" w:color="auto"/>
      </w:divBdr>
    </w:div>
    <w:div w:id="1563247279">
      <w:bodyDiv w:val="1"/>
      <w:marLeft w:val="0"/>
      <w:marRight w:val="0"/>
      <w:marTop w:val="0"/>
      <w:marBottom w:val="0"/>
      <w:divBdr>
        <w:top w:val="none" w:sz="0" w:space="0" w:color="auto"/>
        <w:left w:val="none" w:sz="0" w:space="0" w:color="auto"/>
        <w:bottom w:val="none" w:sz="0" w:space="0" w:color="auto"/>
        <w:right w:val="none" w:sz="0" w:space="0" w:color="auto"/>
      </w:divBdr>
    </w:div>
    <w:div w:id="1563370565">
      <w:bodyDiv w:val="1"/>
      <w:marLeft w:val="0"/>
      <w:marRight w:val="0"/>
      <w:marTop w:val="0"/>
      <w:marBottom w:val="0"/>
      <w:divBdr>
        <w:top w:val="none" w:sz="0" w:space="0" w:color="auto"/>
        <w:left w:val="none" w:sz="0" w:space="0" w:color="auto"/>
        <w:bottom w:val="none" w:sz="0" w:space="0" w:color="auto"/>
        <w:right w:val="none" w:sz="0" w:space="0" w:color="auto"/>
      </w:divBdr>
    </w:div>
    <w:div w:id="1563439549">
      <w:bodyDiv w:val="1"/>
      <w:marLeft w:val="0"/>
      <w:marRight w:val="0"/>
      <w:marTop w:val="0"/>
      <w:marBottom w:val="0"/>
      <w:divBdr>
        <w:top w:val="none" w:sz="0" w:space="0" w:color="auto"/>
        <w:left w:val="none" w:sz="0" w:space="0" w:color="auto"/>
        <w:bottom w:val="none" w:sz="0" w:space="0" w:color="auto"/>
        <w:right w:val="none" w:sz="0" w:space="0" w:color="auto"/>
      </w:divBdr>
    </w:div>
    <w:div w:id="1563560396">
      <w:bodyDiv w:val="1"/>
      <w:marLeft w:val="0"/>
      <w:marRight w:val="0"/>
      <w:marTop w:val="0"/>
      <w:marBottom w:val="0"/>
      <w:divBdr>
        <w:top w:val="none" w:sz="0" w:space="0" w:color="auto"/>
        <w:left w:val="none" w:sz="0" w:space="0" w:color="auto"/>
        <w:bottom w:val="none" w:sz="0" w:space="0" w:color="auto"/>
        <w:right w:val="none" w:sz="0" w:space="0" w:color="auto"/>
      </w:divBdr>
    </w:div>
    <w:div w:id="1563564799">
      <w:bodyDiv w:val="1"/>
      <w:marLeft w:val="0"/>
      <w:marRight w:val="0"/>
      <w:marTop w:val="0"/>
      <w:marBottom w:val="0"/>
      <w:divBdr>
        <w:top w:val="none" w:sz="0" w:space="0" w:color="auto"/>
        <w:left w:val="none" w:sz="0" w:space="0" w:color="auto"/>
        <w:bottom w:val="none" w:sz="0" w:space="0" w:color="auto"/>
        <w:right w:val="none" w:sz="0" w:space="0" w:color="auto"/>
      </w:divBdr>
    </w:div>
    <w:div w:id="1563634549">
      <w:bodyDiv w:val="1"/>
      <w:marLeft w:val="0"/>
      <w:marRight w:val="0"/>
      <w:marTop w:val="0"/>
      <w:marBottom w:val="0"/>
      <w:divBdr>
        <w:top w:val="none" w:sz="0" w:space="0" w:color="auto"/>
        <w:left w:val="none" w:sz="0" w:space="0" w:color="auto"/>
        <w:bottom w:val="none" w:sz="0" w:space="0" w:color="auto"/>
        <w:right w:val="none" w:sz="0" w:space="0" w:color="auto"/>
      </w:divBdr>
    </w:div>
    <w:div w:id="1563709719">
      <w:bodyDiv w:val="1"/>
      <w:marLeft w:val="0"/>
      <w:marRight w:val="0"/>
      <w:marTop w:val="0"/>
      <w:marBottom w:val="0"/>
      <w:divBdr>
        <w:top w:val="none" w:sz="0" w:space="0" w:color="auto"/>
        <w:left w:val="none" w:sz="0" w:space="0" w:color="auto"/>
        <w:bottom w:val="none" w:sz="0" w:space="0" w:color="auto"/>
        <w:right w:val="none" w:sz="0" w:space="0" w:color="auto"/>
      </w:divBdr>
    </w:div>
    <w:div w:id="1563710727">
      <w:bodyDiv w:val="1"/>
      <w:marLeft w:val="0"/>
      <w:marRight w:val="0"/>
      <w:marTop w:val="0"/>
      <w:marBottom w:val="0"/>
      <w:divBdr>
        <w:top w:val="none" w:sz="0" w:space="0" w:color="auto"/>
        <w:left w:val="none" w:sz="0" w:space="0" w:color="auto"/>
        <w:bottom w:val="none" w:sz="0" w:space="0" w:color="auto"/>
        <w:right w:val="none" w:sz="0" w:space="0" w:color="auto"/>
      </w:divBdr>
    </w:div>
    <w:div w:id="1563754983">
      <w:bodyDiv w:val="1"/>
      <w:marLeft w:val="0"/>
      <w:marRight w:val="0"/>
      <w:marTop w:val="0"/>
      <w:marBottom w:val="0"/>
      <w:divBdr>
        <w:top w:val="none" w:sz="0" w:space="0" w:color="auto"/>
        <w:left w:val="none" w:sz="0" w:space="0" w:color="auto"/>
        <w:bottom w:val="none" w:sz="0" w:space="0" w:color="auto"/>
        <w:right w:val="none" w:sz="0" w:space="0" w:color="auto"/>
      </w:divBdr>
    </w:div>
    <w:div w:id="1563826854">
      <w:bodyDiv w:val="1"/>
      <w:marLeft w:val="0"/>
      <w:marRight w:val="0"/>
      <w:marTop w:val="0"/>
      <w:marBottom w:val="0"/>
      <w:divBdr>
        <w:top w:val="none" w:sz="0" w:space="0" w:color="auto"/>
        <w:left w:val="none" w:sz="0" w:space="0" w:color="auto"/>
        <w:bottom w:val="none" w:sz="0" w:space="0" w:color="auto"/>
        <w:right w:val="none" w:sz="0" w:space="0" w:color="auto"/>
      </w:divBdr>
    </w:div>
    <w:div w:id="1563910540">
      <w:bodyDiv w:val="1"/>
      <w:marLeft w:val="0"/>
      <w:marRight w:val="0"/>
      <w:marTop w:val="0"/>
      <w:marBottom w:val="0"/>
      <w:divBdr>
        <w:top w:val="none" w:sz="0" w:space="0" w:color="auto"/>
        <w:left w:val="none" w:sz="0" w:space="0" w:color="auto"/>
        <w:bottom w:val="none" w:sz="0" w:space="0" w:color="auto"/>
        <w:right w:val="none" w:sz="0" w:space="0" w:color="auto"/>
      </w:divBdr>
    </w:div>
    <w:div w:id="1563978750">
      <w:bodyDiv w:val="1"/>
      <w:marLeft w:val="0"/>
      <w:marRight w:val="0"/>
      <w:marTop w:val="0"/>
      <w:marBottom w:val="0"/>
      <w:divBdr>
        <w:top w:val="none" w:sz="0" w:space="0" w:color="auto"/>
        <w:left w:val="none" w:sz="0" w:space="0" w:color="auto"/>
        <w:bottom w:val="none" w:sz="0" w:space="0" w:color="auto"/>
        <w:right w:val="none" w:sz="0" w:space="0" w:color="auto"/>
      </w:divBdr>
    </w:div>
    <w:div w:id="1564019673">
      <w:bodyDiv w:val="1"/>
      <w:marLeft w:val="0"/>
      <w:marRight w:val="0"/>
      <w:marTop w:val="0"/>
      <w:marBottom w:val="0"/>
      <w:divBdr>
        <w:top w:val="none" w:sz="0" w:space="0" w:color="auto"/>
        <w:left w:val="none" w:sz="0" w:space="0" w:color="auto"/>
        <w:bottom w:val="none" w:sz="0" w:space="0" w:color="auto"/>
        <w:right w:val="none" w:sz="0" w:space="0" w:color="auto"/>
      </w:divBdr>
    </w:div>
    <w:div w:id="1564023278">
      <w:bodyDiv w:val="1"/>
      <w:marLeft w:val="0"/>
      <w:marRight w:val="0"/>
      <w:marTop w:val="0"/>
      <w:marBottom w:val="0"/>
      <w:divBdr>
        <w:top w:val="none" w:sz="0" w:space="0" w:color="auto"/>
        <w:left w:val="none" w:sz="0" w:space="0" w:color="auto"/>
        <w:bottom w:val="none" w:sz="0" w:space="0" w:color="auto"/>
        <w:right w:val="none" w:sz="0" w:space="0" w:color="auto"/>
      </w:divBdr>
    </w:div>
    <w:div w:id="1564174148">
      <w:bodyDiv w:val="1"/>
      <w:marLeft w:val="0"/>
      <w:marRight w:val="0"/>
      <w:marTop w:val="0"/>
      <w:marBottom w:val="0"/>
      <w:divBdr>
        <w:top w:val="none" w:sz="0" w:space="0" w:color="auto"/>
        <w:left w:val="none" w:sz="0" w:space="0" w:color="auto"/>
        <w:bottom w:val="none" w:sz="0" w:space="0" w:color="auto"/>
        <w:right w:val="none" w:sz="0" w:space="0" w:color="auto"/>
      </w:divBdr>
    </w:div>
    <w:div w:id="1564175386">
      <w:bodyDiv w:val="1"/>
      <w:marLeft w:val="0"/>
      <w:marRight w:val="0"/>
      <w:marTop w:val="0"/>
      <w:marBottom w:val="0"/>
      <w:divBdr>
        <w:top w:val="none" w:sz="0" w:space="0" w:color="auto"/>
        <w:left w:val="none" w:sz="0" w:space="0" w:color="auto"/>
        <w:bottom w:val="none" w:sz="0" w:space="0" w:color="auto"/>
        <w:right w:val="none" w:sz="0" w:space="0" w:color="auto"/>
      </w:divBdr>
    </w:div>
    <w:div w:id="1564176750">
      <w:bodyDiv w:val="1"/>
      <w:marLeft w:val="0"/>
      <w:marRight w:val="0"/>
      <w:marTop w:val="0"/>
      <w:marBottom w:val="0"/>
      <w:divBdr>
        <w:top w:val="none" w:sz="0" w:space="0" w:color="auto"/>
        <w:left w:val="none" w:sz="0" w:space="0" w:color="auto"/>
        <w:bottom w:val="none" w:sz="0" w:space="0" w:color="auto"/>
        <w:right w:val="none" w:sz="0" w:space="0" w:color="auto"/>
      </w:divBdr>
    </w:div>
    <w:div w:id="1564218782">
      <w:bodyDiv w:val="1"/>
      <w:marLeft w:val="0"/>
      <w:marRight w:val="0"/>
      <w:marTop w:val="0"/>
      <w:marBottom w:val="0"/>
      <w:divBdr>
        <w:top w:val="none" w:sz="0" w:space="0" w:color="auto"/>
        <w:left w:val="none" w:sz="0" w:space="0" w:color="auto"/>
        <w:bottom w:val="none" w:sz="0" w:space="0" w:color="auto"/>
        <w:right w:val="none" w:sz="0" w:space="0" w:color="auto"/>
      </w:divBdr>
    </w:div>
    <w:div w:id="1564219819">
      <w:bodyDiv w:val="1"/>
      <w:marLeft w:val="0"/>
      <w:marRight w:val="0"/>
      <w:marTop w:val="0"/>
      <w:marBottom w:val="0"/>
      <w:divBdr>
        <w:top w:val="none" w:sz="0" w:space="0" w:color="auto"/>
        <w:left w:val="none" w:sz="0" w:space="0" w:color="auto"/>
        <w:bottom w:val="none" w:sz="0" w:space="0" w:color="auto"/>
        <w:right w:val="none" w:sz="0" w:space="0" w:color="auto"/>
      </w:divBdr>
    </w:div>
    <w:div w:id="1564219992">
      <w:bodyDiv w:val="1"/>
      <w:marLeft w:val="0"/>
      <w:marRight w:val="0"/>
      <w:marTop w:val="0"/>
      <w:marBottom w:val="0"/>
      <w:divBdr>
        <w:top w:val="none" w:sz="0" w:space="0" w:color="auto"/>
        <w:left w:val="none" w:sz="0" w:space="0" w:color="auto"/>
        <w:bottom w:val="none" w:sz="0" w:space="0" w:color="auto"/>
        <w:right w:val="none" w:sz="0" w:space="0" w:color="auto"/>
      </w:divBdr>
    </w:div>
    <w:div w:id="1564290553">
      <w:bodyDiv w:val="1"/>
      <w:marLeft w:val="0"/>
      <w:marRight w:val="0"/>
      <w:marTop w:val="0"/>
      <w:marBottom w:val="0"/>
      <w:divBdr>
        <w:top w:val="none" w:sz="0" w:space="0" w:color="auto"/>
        <w:left w:val="none" w:sz="0" w:space="0" w:color="auto"/>
        <w:bottom w:val="none" w:sz="0" w:space="0" w:color="auto"/>
        <w:right w:val="none" w:sz="0" w:space="0" w:color="auto"/>
      </w:divBdr>
    </w:div>
    <w:div w:id="1564291272">
      <w:bodyDiv w:val="1"/>
      <w:marLeft w:val="0"/>
      <w:marRight w:val="0"/>
      <w:marTop w:val="0"/>
      <w:marBottom w:val="0"/>
      <w:divBdr>
        <w:top w:val="none" w:sz="0" w:space="0" w:color="auto"/>
        <w:left w:val="none" w:sz="0" w:space="0" w:color="auto"/>
        <w:bottom w:val="none" w:sz="0" w:space="0" w:color="auto"/>
        <w:right w:val="none" w:sz="0" w:space="0" w:color="auto"/>
      </w:divBdr>
    </w:div>
    <w:div w:id="1564369397">
      <w:bodyDiv w:val="1"/>
      <w:marLeft w:val="0"/>
      <w:marRight w:val="0"/>
      <w:marTop w:val="0"/>
      <w:marBottom w:val="0"/>
      <w:divBdr>
        <w:top w:val="none" w:sz="0" w:space="0" w:color="auto"/>
        <w:left w:val="none" w:sz="0" w:space="0" w:color="auto"/>
        <w:bottom w:val="none" w:sz="0" w:space="0" w:color="auto"/>
        <w:right w:val="none" w:sz="0" w:space="0" w:color="auto"/>
      </w:divBdr>
    </w:div>
    <w:div w:id="1564438896">
      <w:bodyDiv w:val="1"/>
      <w:marLeft w:val="0"/>
      <w:marRight w:val="0"/>
      <w:marTop w:val="0"/>
      <w:marBottom w:val="0"/>
      <w:divBdr>
        <w:top w:val="none" w:sz="0" w:space="0" w:color="auto"/>
        <w:left w:val="none" w:sz="0" w:space="0" w:color="auto"/>
        <w:bottom w:val="none" w:sz="0" w:space="0" w:color="auto"/>
        <w:right w:val="none" w:sz="0" w:space="0" w:color="auto"/>
      </w:divBdr>
    </w:div>
    <w:div w:id="1564441076">
      <w:bodyDiv w:val="1"/>
      <w:marLeft w:val="0"/>
      <w:marRight w:val="0"/>
      <w:marTop w:val="0"/>
      <w:marBottom w:val="0"/>
      <w:divBdr>
        <w:top w:val="none" w:sz="0" w:space="0" w:color="auto"/>
        <w:left w:val="none" w:sz="0" w:space="0" w:color="auto"/>
        <w:bottom w:val="none" w:sz="0" w:space="0" w:color="auto"/>
        <w:right w:val="none" w:sz="0" w:space="0" w:color="auto"/>
      </w:divBdr>
    </w:div>
    <w:div w:id="1564441635">
      <w:bodyDiv w:val="1"/>
      <w:marLeft w:val="0"/>
      <w:marRight w:val="0"/>
      <w:marTop w:val="0"/>
      <w:marBottom w:val="0"/>
      <w:divBdr>
        <w:top w:val="none" w:sz="0" w:space="0" w:color="auto"/>
        <w:left w:val="none" w:sz="0" w:space="0" w:color="auto"/>
        <w:bottom w:val="none" w:sz="0" w:space="0" w:color="auto"/>
        <w:right w:val="none" w:sz="0" w:space="0" w:color="auto"/>
      </w:divBdr>
    </w:div>
    <w:div w:id="1564563614">
      <w:bodyDiv w:val="1"/>
      <w:marLeft w:val="0"/>
      <w:marRight w:val="0"/>
      <w:marTop w:val="0"/>
      <w:marBottom w:val="0"/>
      <w:divBdr>
        <w:top w:val="none" w:sz="0" w:space="0" w:color="auto"/>
        <w:left w:val="none" w:sz="0" w:space="0" w:color="auto"/>
        <w:bottom w:val="none" w:sz="0" w:space="0" w:color="auto"/>
        <w:right w:val="none" w:sz="0" w:space="0" w:color="auto"/>
      </w:divBdr>
    </w:div>
    <w:div w:id="1564638943">
      <w:bodyDiv w:val="1"/>
      <w:marLeft w:val="0"/>
      <w:marRight w:val="0"/>
      <w:marTop w:val="0"/>
      <w:marBottom w:val="0"/>
      <w:divBdr>
        <w:top w:val="none" w:sz="0" w:space="0" w:color="auto"/>
        <w:left w:val="none" w:sz="0" w:space="0" w:color="auto"/>
        <w:bottom w:val="none" w:sz="0" w:space="0" w:color="auto"/>
        <w:right w:val="none" w:sz="0" w:space="0" w:color="auto"/>
      </w:divBdr>
    </w:div>
    <w:div w:id="1564675346">
      <w:bodyDiv w:val="1"/>
      <w:marLeft w:val="0"/>
      <w:marRight w:val="0"/>
      <w:marTop w:val="0"/>
      <w:marBottom w:val="0"/>
      <w:divBdr>
        <w:top w:val="none" w:sz="0" w:space="0" w:color="auto"/>
        <w:left w:val="none" w:sz="0" w:space="0" w:color="auto"/>
        <w:bottom w:val="none" w:sz="0" w:space="0" w:color="auto"/>
        <w:right w:val="none" w:sz="0" w:space="0" w:color="auto"/>
      </w:divBdr>
    </w:div>
    <w:div w:id="1564680989">
      <w:bodyDiv w:val="1"/>
      <w:marLeft w:val="0"/>
      <w:marRight w:val="0"/>
      <w:marTop w:val="0"/>
      <w:marBottom w:val="0"/>
      <w:divBdr>
        <w:top w:val="none" w:sz="0" w:space="0" w:color="auto"/>
        <w:left w:val="none" w:sz="0" w:space="0" w:color="auto"/>
        <w:bottom w:val="none" w:sz="0" w:space="0" w:color="auto"/>
        <w:right w:val="none" w:sz="0" w:space="0" w:color="auto"/>
      </w:divBdr>
    </w:div>
    <w:div w:id="1564682332">
      <w:bodyDiv w:val="1"/>
      <w:marLeft w:val="0"/>
      <w:marRight w:val="0"/>
      <w:marTop w:val="0"/>
      <w:marBottom w:val="0"/>
      <w:divBdr>
        <w:top w:val="none" w:sz="0" w:space="0" w:color="auto"/>
        <w:left w:val="none" w:sz="0" w:space="0" w:color="auto"/>
        <w:bottom w:val="none" w:sz="0" w:space="0" w:color="auto"/>
        <w:right w:val="none" w:sz="0" w:space="0" w:color="auto"/>
      </w:divBdr>
    </w:div>
    <w:div w:id="1564682982">
      <w:bodyDiv w:val="1"/>
      <w:marLeft w:val="0"/>
      <w:marRight w:val="0"/>
      <w:marTop w:val="0"/>
      <w:marBottom w:val="0"/>
      <w:divBdr>
        <w:top w:val="none" w:sz="0" w:space="0" w:color="auto"/>
        <w:left w:val="none" w:sz="0" w:space="0" w:color="auto"/>
        <w:bottom w:val="none" w:sz="0" w:space="0" w:color="auto"/>
        <w:right w:val="none" w:sz="0" w:space="0" w:color="auto"/>
      </w:divBdr>
    </w:div>
    <w:div w:id="1564826426">
      <w:bodyDiv w:val="1"/>
      <w:marLeft w:val="0"/>
      <w:marRight w:val="0"/>
      <w:marTop w:val="0"/>
      <w:marBottom w:val="0"/>
      <w:divBdr>
        <w:top w:val="none" w:sz="0" w:space="0" w:color="auto"/>
        <w:left w:val="none" w:sz="0" w:space="0" w:color="auto"/>
        <w:bottom w:val="none" w:sz="0" w:space="0" w:color="auto"/>
        <w:right w:val="none" w:sz="0" w:space="0" w:color="auto"/>
      </w:divBdr>
    </w:div>
    <w:div w:id="1564871589">
      <w:bodyDiv w:val="1"/>
      <w:marLeft w:val="0"/>
      <w:marRight w:val="0"/>
      <w:marTop w:val="0"/>
      <w:marBottom w:val="0"/>
      <w:divBdr>
        <w:top w:val="none" w:sz="0" w:space="0" w:color="auto"/>
        <w:left w:val="none" w:sz="0" w:space="0" w:color="auto"/>
        <w:bottom w:val="none" w:sz="0" w:space="0" w:color="auto"/>
        <w:right w:val="none" w:sz="0" w:space="0" w:color="auto"/>
      </w:divBdr>
    </w:div>
    <w:div w:id="1564874993">
      <w:bodyDiv w:val="1"/>
      <w:marLeft w:val="0"/>
      <w:marRight w:val="0"/>
      <w:marTop w:val="0"/>
      <w:marBottom w:val="0"/>
      <w:divBdr>
        <w:top w:val="none" w:sz="0" w:space="0" w:color="auto"/>
        <w:left w:val="none" w:sz="0" w:space="0" w:color="auto"/>
        <w:bottom w:val="none" w:sz="0" w:space="0" w:color="auto"/>
        <w:right w:val="none" w:sz="0" w:space="0" w:color="auto"/>
      </w:divBdr>
    </w:div>
    <w:div w:id="1564876336">
      <w:bodyDiv w:val="1"/>
      <w:marLeft w:val="0"/>
      <w:marRight w:val="0"/>
      <w:marTop w:val="0"/>
      <w:marBottom w:val="0"/>
      <w:divBdr>
        <w:top w:val="none" w:sz="0" w:space="0" w:color="auto"/>
        <w:left w:val="none" w:sz="0" w:space="0" w:color="auto"/>
        <w:bottom w:val="none" w:sz="0" w:space="0" w:color="auto"/>
        <w:right w:val="none" w:sz="0" w:space="0" w:color="auto"/>
      </w:divBdr>
    </w:div>
    <w:div w:id="1564947305">
      <w:bodyDiv w:val="1"/>
      <w:marLeft w:val="0"/>
      <w:marRight w:val="0"/>
      <w:marTop w:val="0"/>
      <w:marBottom w:val="0"/>
      <w:divBdr>
        <w:top w:val="none" w:sz="0" w:space="0" w:color="auto"/>
        <w:left w:val="none" w:sz="0" w:space="0" w:color="auto"/>
        <w:bottom w:val="none" w:sz="0" w:space="0" w:color="auto"/>
        <w:right w:val="none" w:sz="0" w:space="0" w:color="auto"/>
      </w:divBdr>
    </w:div>
    <w:div w:id="1565020485">
      <w:bodyDiv w:val="1"/>
      <w:marLeft w:val="0"/>
      <w:marRight w:val="0"/>
      <w:marTop w:val="0"/>
      <w:marBottom w:val="0"/>
      <w:divBdr>
        <w:top w:val="none" w:sz="0" w:space="0" w:color="auto"/>
        <w:left w:val="none" w:sz="0" w:space="0" w:color="auto"/>
        <w:bottom w:val="none" w:sz="0" w:space="0" w:color="auto"/>
        <w:right w:val="none" w:sz="0" w:space="0" w:color="auto"/>
      </w:divBdr>
    </w:div>
    <w:div w:id="1565028163">
      <w:bodyDiv w:val="1"/>
      <w:marLeft w:val="0"/>
      <w:marRight w:val="0"/>
      <w:marTop w:val="0"/>
      <w:marBottom w:val="0"/>
      <w:divBdr>
        <w:top w:val="none" w:sz="0" w:space="0" w:color="auto"/>
        <w:left w:val="none" w:sz="0" w:space="0" w:color="auto"/>
        <w:bottom w:val="none" w:sz="0" w:space="0" w:color="auto"/>
        <w:right w:val="none" w:sz="0" w:space="0" w:color="auto"/>
      </w:divBdr>
    </w:div>
    <w:div w:id="1565488383">
      <w:bodyDiv w:val="1"/>
      <w:marLeft w:val="0"/>
      <w:marRight w:val="0"/>
      <w:marTop w:val="0"/>
      <w:marBottom w:val="0"/>
      <w:divBdr>
        <w:top w:val="none" w:sz="0" w:space="0" w:color="auto"/>
        <w:left w:val="none" w:sz="0" w:space="0" w:color="auto"/>
        <w:bottom w:val="none" w:sz="0" w:space="0" w:color="auto"/>
        <w:right w:val="none" w:sz="0" w:space="0" w:color="auto"/>
      </w:divBdr>
    </w:div>
    <w:div w:id="1565601753">
      <w:bodyDiv w:val="1"/>
      <w:marLeft w:val="0"/>
      <w:marRight w:val="0"/>
      <w:marTop w:val="0"/>
      <w:marBottom w:val="0"/>
      <w:divBdr>
        <w:top w:val="none" w:sz="0" w:space="0" w:color="auto"/>
        <w:left w:val="none" w:sz="0" w:space="0" w:color="auto"/>
        <w:bottom w:val="none" w:sz="0" w:space="0" w:color="auto"/>
        <w:right w:val="none" w:sz="0" w:space="0" w:color="auto"/>
      </w:divBdr>
    </w:div>
    <w:div w:id="1565675102">
      <w:bodyDiv w:val="1"/>
      <w:marLeft w:val="0"/>
      <w:marRight w:val="0"/>
      <w:marTop w:val="0"/>
      <w:marBottom w:val="0"/>
      <w:divBdr>
        <w:top w:val="none" w:sz="0" w:space="0" w:color="auto"/>
        <w:left w:val="none" w:sz="0" w:space="0" w:color="auto"/>
        <w:bottom w:val="none" w:sz="0" w:space="0" w:color="auto"/>
        <w:right w:val="none" w:sz="0" w:space="0" w:color="auto"/>
      </w:divBdr>
    </w:div>
    <w:div w:id="1565679898">
      <w:bodyDiv w:val="1"/>
      <w:marLeft w:val="0"/>
      <w:marRight w:val="0"/>
      <w:marTop w:val="0"/>
      <w:marBottom w:val="0"/>
      <w:divBdr>
        <w:top w:val="none" w:sz="0" w:space="0" w:color="auto"/>
        <w:left w:val="none" w:sz="0" w:space="0" w:color="auto"/>
        <w:bottom w:val="none" w:sz="0" w:space="0" w:color="auto"/>
        <w:right w:val="none" w:sz="0" w:space="0" w:color="auto"/>
      </w:divBdr>
    </w:div>
    <w:div w:id="1565720711">
      <w:bodyDiv w:val="1"/>
      <w:marLeft w:val="0"/>
      <w:marRight w:val="0"/>
      <w:marTop w:val="0"/>
      <w:marBottom w:val="0"/>
      <w:divBdr>
        <w:top w:val="none" w:sz="0" w:space="0" w:color="auto"/>
        <w:left w:val="none" w:sz="0" w:space="0" w:color="auto"/>
        <w:bottom w:val="none" w:sz="0" w:space="0" w:color="auto"/>
        <w:right w:val="none" w:sz="0" w:space="0" w:color="auto"/>
      </w:divBdr>
    </w:div>
    <w:div w:id="1565724761">
      <w:bodyDiv w:val="1"/>
      <w:marLeft w:val="0"/>
      <w:marRight w:val="0"/>
      <w:marTop w:val="0"/>
      <w:marBottom w:val="0"/>
      <w:divBdr>
        <w:top w:val="none" w:sz="0" w:space="0" w:color="auto"/>
        <w:left w:val="none" w:sz="0" w:space="0" w:color="auto"/>
        <w:bottom w:val="none" w:sz="0" w:space="0" w:color="auto"/>
        <w:right w:val="none" w:sz="0" w:space="0" w:color="auto"/>
      </w:divBdr>
    </w:div>
    <w:div w:id="1565724836">
      <w:bodyDiv w:val="1"/>
      <w:marLeft w:val="0"/>
      <w:marRight w:val="0"/>
      <w:marTop w:val="0"/>
      <w:marBottom w:val="0"/>
      <w:divBdr>
        <w:top w:val="none" w:sz="0" w:space="0" w:color="auto"/>
        <w:left w:val="none" w:sz="0" w:space="0" w:color="auto"/>
        <w:bottom w:val="none" w:sz="0" w:space="0" w:color="auto"/>
        <w:right w:val="none" w:sz="0" w:space="0" w:color="auto"/>
      </w:divBdr>
    </w:div>
    <w:div w:id="1565726184">
      <w:bodyDiv w:val="1"/>
      <w:marLeft w:val="0"/>
      <w:marRight w:val="0"/>
      <w:marTop w:val="0"/>
      <w:marBottom w:val="0"/>
      <w:divBdr>
        <w:top w:val="none" w:sz="0" w:space="0" w:color="auto"/>
        <w:left w:val="none" w:sz="0" w:space="0" w:color="auto"/>
        <w:bottom w:val="none" w:sz="0" w:space="0" w:color="auto"/>
        <w:right w:val="none" w:sz="0" w:space="0" w:color="auto"/>
      </w:divBdr>
    </w:div>
    <w:div w:id="1565798624">
      <w:bodyDiv w:val="1"/>
      <w:marLeft w:val="0"/>
      <w:marRight w:val="0"/>
      <w:marTop w:val="0"/>
      <w:marBottom w:val="0"/>
      <w:divBdr>
        <w:top w:val="none" w:sz="0" w:space="0" w:color="auto"/>
        <w:left w:val="none" w:sz="0" w:space="0" w:color="auto"/>
        <w:bottom w:val="none" w:sz="0" w:space="0" w:color="auto"/>
        <w:right w:val="none" w:sz="0" w:space="0" w:color="auto"/>
      </w:divBdr>
    </w:div>
    <w:div w:id="1565800808">
      <w:bodyDiv w:val="1"/>
      <w:marLeft w:val="0"/>
      <w:marRight w:val="0"/>
      <w:marTop w:val="0"/>
      <w:marBottom w:val="0"/>
      <w:divBdr>
        <w:top w:val="none" w:sz="0" w:space="0" w:color="auto"/>
        <w:left w:val="none" w:sz="0" w:space="0" w:color="auto"/>
        <w:bottom w:val="none" w:sz="0" w:space="0" w:color="auto"/>
        <w:right w:val="none" w:sz="0" w:space="0" w:color="auto"/>
      </w:divBdr>
    </w:div>
    <w:div w:id="1565876711">
      <w:bodyDiv w:val="1"/>
      <w:marLeft w:val="0"/>
      <w:marRight w:val="0"/>
      <w:marTop w:val="0"/>
      <w:marBottom w:val="0"/>
      <w:divBdr>
        <w:top w:val="none" w:sz="0" w:space="0" w:color="auto"/>
        <w:left w:val="none" w:sz="0" w:space="0" w:color="auto"/>
        <w:bottom w:val="none" w:sz="0" w:space="0" w:color="auto"/>
        <w:right w:val="none" w:sz="0" w:space="0" w:color="auto"/>
      </w:divBdr>
    </w:div>
    <w:div w:id="1566061876">
      <w:bodyDiv w:val="1"/>
      <w:marLeft w:val="0"/>
      <w:marRight w:val="0"/>
      <w:marTop w:val="0"/>
      <w:marBottom w:val="0"/>
      <w:divBdr>
        <w:top w:val="none" w:sz="0" w:space="0" w:color="auto"/>
        <w:left w:val="none" w:sz="0" w:space="0" w:color="auto"/>
        <w:bottom w:val="none" w:sz="0" w:space="0" w:color="auto"/>
        <w:right w:val="none" w:sz="0" w:space="0" w:color="auto"/>
      </w:divBdr>
    </w:div>
    <w:div w:id="1566065783">
      <w:bodyDiv w:val="1"/>
      <w:marLeft w:val="0"/>
      <w:marRight w:val="0"/>
      <w:marTop w:val="0"/>
      <w:marBottom w:val="0"/>
      <w:divBdr>
        <w:top w:val="none" w:sz="0" w:space="0" w:color="auto"/>
        <w:left w:val="none" w:sz="0" w:space="0" w:color="auto"/>
        <w:bottom w:val="none" w:sz="0" w:space="0" w:color="auto"/>
        <w:right w:val="none" w:sz="0" w:space="0" w:color="auto"/>
      </w:divBdr>
    </w:div>
    <w:div w:id="1566068589">
      <w:bodyDiv w:val="1"/>
      <w:marLeft w:val="0"/>
      <w:marRight w:val="0"/>
      <w:marTop w:val="0"/>
      <w:marBottom w:val="0"/>
      <w:divBdr>
        <w:top w:val="none" w:sz="0" w:space="0" w:color="auto"/>
        <w:left w:val="none" w:sz="0" w:space="0" w:color="auto"/>
        <w:bottom w:val="none" w:sz="0" w:space="0" w:color="auto"/>
        <w:right w:val="none" w:sz="0" w:space="0" w:color="auto"/>
      </w:divBdr>
    </w:div>
    <w:div w:id="1566263071">
      <w:bodyDiv w:val="1"/>
      <w:marLeft w:val="0"/>
      <w:marRight w:val="0"/>
      <w:marTop w:val="0"/>
      <w:marBottom w:val="0"/>
      <w:divBdr>
        <w:top w:val="none" w:sz="0" w:space="0" w:color="auto"/>
        <w:left w:val="none" w:sz="0" w:space="0" w:color="auto"/>
        <w:bottom w:val="none" w:sz="0" w:space="0" w:color="auto"/>
        <w:right w:val="none" w:sz="0" w:space="0" w:color="auto"/>
      </w:divBdr>
    </w:div>
    <w:div w:id="1566530383">
      <w:bodyDiv w:val="1"/>
      <w:marLeft w:val="0"/>
      <w:marRight w:val="0"/>
      <w:marTop w:val="0"/>
      <w:marBottom w:val="0"/>
      <w:divBdr>
        <w:top w:val="none" w:sz="0" w:space="0" w:color="auto"/>
        <w:left w:val="none" w:sz="0" w:space="0" w:color="auto"/>
        <w:bottom w:val="none" w:sz="0" w:space="0" w:color="auto"/>
        <w:right w:val="none" w:sz="0" w:space="0" w:color="auto"/>
      </w:divBdr>
    </w:div>
    <w:div w:id="1566531959">
      <w:bodyDiv w:val="1"/>
      <w:marLeft w:val="0"/>
      <w:marRight w:val="0"/>
      <w:marTop w:val="0"/>
      <w:marBottom w:val="0"/>
      <w:divBdr>
        <w:top w:val="none" w:sz="0" w:space="0" w:color="auto"/>
        <w:left w:val="none" w:sz="0" w:space="0" w:color="auto"/>
        <w:bottom w:val="none" w:sz="0" w:space="0" w:color="auto"/>
        <w:right w:val="none" w:sz="0" w:space="0" w:color="auto"/>
      </w:divBdr>
    </w:div>
    <w:div w:id="1566718427">
      <w:bodyDiv w:val="1"/>
      <w:marLeft w:val="0"/>
      <w:marRight w:val="0"/>
      <w:marTop w:val="0"/>
      <w:marBottom w:val="0"/>
      <w:divBdr>
        <w:top w:val="none" w:sz="0" w:space="0" w:color="auto"/>
        <w:left w:val="none" w:sz="0" w:space="0" w:color="auto"/>
        <w:bottom w:val="none" w:sz="0" w:space="0" w:color="auto"/>
        <w:right w:val="none" w:sz="0" w:space="0" w:color="auto"/>
      </w:divBdr>
    </w:div>
    <w:div w:id="1566721756">
      <w:bodyDiv w:val="1"/>
      <w:marLeft w:val="0"/>
      <w:marRight w:val="0"/>
      <w:marTop w:val="0"/>
      <w:marBottom w:val="0"/>
      <w:divBdr>
        <w:top w:val="none" w:sz="0" w:space="0" w:color="auto"/>
        <w:left w:val="none" w:sz="0" w:space="0" w:color="auto"/>
        <w:bottom w:val="none" w:sz="0" w:space="0" w:color="auto"/>
        <w:right w:val="none" w:sz="0" w:space="0" w:color="auto"/>
      </w:divBdr>
    </w:div>
    <w:div w:id="1566791564">
      <w:bodyDiv w:val="1"/>
      <w:marLeft w:val="0"/>
      <w:marRight w:val="0"/>
      <w:marTop w:val="0"/>
      <w:marBottom w:val="0"/>
      <w:divBdr>
        <w:top w:val="none" w:sz="0" w:space="0" w:color="auto"/>
        <w:left w:val="none" w:sz="0" w:space="0" w:color="auto"/>
        <w:bottom w:val="none" w:sz="0" w:space="0" w:color="auto"/>
        <w:right w:val="none" w:sz="0" w:space="0" w:color="auto"/>
      </w:divBdr>
    </w:div>
    <w:div w:id="1566799552">
      <w:bodyDiv w:val="1"/>
      <w:marLeft w:val="0"/>
      <w:marRight w:val="0"/>
      <w:marTop w:val="0"/>
      <w:marBottom w:val="0"/>
      <w:divBdr>
        <w:top w:val="none" w:sz="0" w:space="0" w:color="auto"/>
        <w:left w:val="none" w:sz="0" w:space="0" w:color="auto"/>
        <w:bottom w:val="none" w:sz="0" w:space="0" w:color="auto"/>
        <w:right w:val="none" w:sz="0" w:space="0" w:color="auto"/>
      </w:divBdr>
    </w:div>
    <w:div w:id="1566913183">
      <w:bodyDiv w:val="1"/>
      <w:marLeft w:val="0"/>
      <w:marRight w:val="0"/>
      <w:marTop w:val="0"/>
      <w:marBottom w:val="0"/>
      <w:divBdr>
        <w:top w:val="none" w:sz="0" w:space="0" w:color="auto"/>
        <w:left w:val="none" w:sz="0" w:space="0" w:color="auto"/>
        <w:bottom w:val="none" w:sz="0" w:space="0" w:color="auto"/>
        <w:right w:val="none" w:sz="0" w:space="0" w:color="auto"/>
      </w:divBdr>
    </w:div>
    <w:div w:id="1566913210">
      <w:bodyDiv w:val="1"/>
      <w:marLeft w:val="0"/>
      <w:marRight w:val="0"/>
      <w:marTop w:val="0"/>
      <w:marBottom w:val="0"/>
      <w:divBdr>
        <w:top w:val="none" w:sz="0" w:space="0" w:color="auto"/>
        <w:left w:val="none" w:sz="0" w:space="0" w:color="auto"/>
        <w:bottom w:val="none" w:sz="0" w:space="0" w:color="auto"/>
        <w:right w:val="none" w:sz="0" w:space="0" w:color="auto"/>
      </w:divBdr>
    </w:div>
    <w:div w:id="1566988707">
      <w:bodyDiv w:val="1"/>
      <w:marLeft w:val="0"/>
      <w:marRight w:val="0"/>
      <w:marTop w:val="0"/>
      <w:marBottom w:val="0"/>
      <w:divBdr>
        <w:top w:val="none" w:sz="0" w:space="0" w:color="auto"/>
        <w:left w:val="none" w:sz="0" w:space="0" w:color="auto"/>
        <w:bottom w:val="none" w:sz="0" w:space="0" w:color="auto"/>
        <w:right w:val="none" w:sz="0" w:space="0" w:color="auto"/>
      </w:divBdr>
    </w:div>
    <w:div w:id="1567062104">
      <w:bodyDiv w:val="1"/>
      <w:marLeft w:val="0"/>
      <w:marRight w:val="0"/>
      <w:marTop w:val="0"/>
      <w:marBottom w:val="0"/>
      <w:divBdr>
        <w:top w:val="none" w:sz="0" w:space="0" w:color="auto"/>
        <w:left w:val="none" w:sz="0" w:space="0" w:color="auto"/>
        <w:bottom w:val="none" w:sz="0" w:space="0" w:color="auto"/>
        <w:right w:val="none" w:sz="0" w:space="0" w:color="auto"/>
      </w:divBdr>
    </w:div>
    <w:div w:id="1567180793">
      <w:bodyDiv w:val="1"/>
      <w:marLeft w:val="0"/>
      <w:marRight w:val="0"/>
      <w:marTop w:val="0"/>
      <w:marBottom w:val="0"/>
      <w:divBdr>
        <w:top w:val="none" w:sz="0" w:space="0" w:color="auto"/>
        <w:left w:val="none" w:sz="0" w:space="0" w:color="auto"/>
        <w:bottom w:val="none" w:sz="0" w:space="0" w:color="auto"/>
        <w:right w:val="none" w:sz="0" w:space="0" w:color="auto"/>
      </w:divBdr>
    </w:div>
    <w:div w:id="1567182305">
      <w:bodyDiv w:val="1"/>
      <w:marLeft w:val="0"/>
      <w:marRight w:val="0"/>
      <w:marTop w:val="0"/>
      <w:marBottom w:val="0"/>
      <w:divBdr>
        <w:top w:val="none" w:sz="0" w:space="0" w:color="auto"/>
        <w:left w:val="none" w:sz="0" w:space="0" w:color="auto"/>
        <w:bottom w:val="none" w:sz="0" w:space="0" w:color="auto"/>
        <w:right w:val="none" w:sz="0" w:space="0" w:color="auto"/>
      </w:divBdr>
    </w:div>
    <w:div w:id="1567254034">
      <w:bodyDiv w:val="1"/>
      <w:marLeft w:val="0"/>
      <w:marRight w:val="0"/>
      <w:marTop w:val="0"/>
      <w:marBottom w:val="0"/>
      <w:divBdr>
        <w:top w:val="none" w:sz="0" w:space="0" w:color="auto"/>
        <w:left w:val="none" w:sz="0" w:space="0" w:color="auto"/>
        <w:bottom w:val="none" w:sz="0" w:space="0" w:color="auto"/>
        <w:right w:val="none" w:sz="0" w:space="0" w:color="auto"/>
      </w:divBdr>
    </w:div>
    <w:div w:id="1567257240">
      <w:bodyDiv w:val="1"/>
      <w:marLeft w:val="0"/>
      <w:marRight w:val="0"/>
      <w:marTop w:val="0"/>
      <w:marBottom w:val="0"/>
      <w:divBdr>
        <w:top w:val="none" w:sz="0" w:space="0" w:color="auto"/>
        <w:left w:val="none" w:sz="0" w:space="0" w:color="auto"/>
        <w:bottom w:val="none" w:sz="0" w:space="0" w:color="auto"/>
        <w:right w:val="none" w:sz="0" w:space="0" w:color="auto"/>
      </w:divBdr>
    </w:div>
    <w:div w:id="1567301458">
      <w:bodyDiv w:val="1"/>
      <w:marLeft w:val="0"/>
      <w:marRight w:val="0"/>
      <w:marTop w:val="0"/>
      <w:marBottom w:val="0"/>
      <w:divBdr>
        <w:top w:val="none" w:sz="0" w:space="0" w:color="auto"/>
        <w:left w:val="none" w:sz="0" w:space="0" w:color="auto"/>
        <w:bottom w:val="none" w:sz="0" w:space="0" w:color="auto"/>
        <w:right w:val="none" w:sz="0" w:space="0" w:color="auto"/>
      </w:divBdr>
    </w:div>
    <w:div w:id="1567371170">
      <w:bodyDiv w:val="1"/>
      <w:marLeft w:val="0"/>
      <w:marRight w:val="0"/>
      <w:marTop w:val="0"/>
      <w:marBottom w:val="0"/>
      <w:divBdr>
        <w:top w:val="none" w:sz="0" w:space="0" w:color="auto"/>
        <w:left w:val="none" w:sz="0" w:space="0" w:color="auto"/>
        <w:bottom w:val="none" w:sz="0" w:space="0" w:color="auto"/>
        <w:right w:val="none" w:sz="0" w:space="0" w:color="auto"/>
      </w:divBdr>
    </w:div>
    <w:div w:id="1567450115">
      <w:bodyDiv w:val="1"/>
      <w:marLeft w:val="0"/>
      <w:marRight w:val="0"/>
      <w:marTop w:val="0"/>
      <w:marBottom w:val="0"/>
      <w:divBdr>
        <w:top w:val="none" w:sz="0" w:space="0" w:color="auto"/>
        <w:left w:val="none" w:sz="0" w:space="0" w:color="auto"/>
        <w:bottom w:val="none" w:sz="0" w:space="0" w:color="auto"/>
        <w:right w:val="none" w:sz="0" w:space="0" w:color="auto"/>
      </w:divBdr>
    </w:div>
    <w:div w:id="1567492421">
      <w:bodyDiv w:val="1"/>
      <w:marLeft w:val="0"/>
      <w:marRight w:val="0"/>
      <w:marTop w:val="0"/>
      <w:marBottom w:val="0"/>
      <w:divBdr>
        <w:top w:val="none" w:sz="0" w:space="0" w:color="auto"/>
        <w:left w:val="none" w:sz="0" w:space="0" w:color="auto"/>
        <w:bottom w:val="none" w:sz="0" w:space="0" w:color="auto"/>
        <w:right w:val="none" w:sz="0" w:space="0" w:color="auto"/>
      </w:divBdr>
    </w:div>
    <w:div w:id="1567566398">
      <w:bodyDiv w:val="1"/>
      <w:marLeft w:val="0"/>
      <w:marRight w:val="0"/>
      <w:marTop w:val="0"/>
      <w:marBottom w:val="0"/>
      <w:divBdr>
        <w:top w:val="none" w:sz="0" w:space="0" w:color="auto"/>
        <w:left w:val="none" w:sz="0" w:space="0" w:color="auto"/>
        <w:bottom w:val="none" w:sz="0" w:space="0" w:color="auto"/>
        <w:right w:val="none" w:sz="0" w:space="0" w:color="auto"/>
      </w:divBdr>
    </w:div>
    <w:div w:id="1567570431">
      <w:bodyDiv w:val="1"/>
      <w:marLeft w:val="0"/>
      <w:marRight w:val="0"/>
      <w:marTop w:val="0"/>
      <w:marBottom w:val="0"/>
      <w:divBdr>
        <w:top w:val="none" w:sz="0" w:space="0" w:color="auto"/>
        <w:left w:val="none" w:sz="0" w:space="0" w:color="auto"/>
        <w:bottom w:val="none" w:sz="0" w:space="0" w:color="auto"/>
        <w:right w:val="none" w:sz="0" w:space="0" w:color="auto"/>
      </w:divBdr>
    </w:div>
    <w:div w:id="1567648104">
      <w:bodyDiv w:val="1"/>
      <w:marLeft w:val="0"/>
      <w:marRight w:val="0"/>
      <w:marTop w:val="0"/>
      <w:marBottom w:val="0"/>
      <w:divBdr>
        <w:top w:val="none" w:sz="0" w:space="0" w:color="auto"/>
        <w:left w:val="none" w:sz="0" w:space="0" w:color="auto"/>
        <w:bottom w:val="none" w:sz="0" w:space="0" w:color="auto"/>
        <w:right w:val="none" w:sz="0" w:space="0" w:color="auto"/>
      </w:divBdr>
    </w:div>
    <w:div w:id="1567837056">
      <w:bodyDiv w:val="1"/>
      <w:marLeft w:val="0"/>
      <w:marRight w:val="0"/>
      <w:marTop w:val="0"/>
      <w:marBottom w:val="0"/>
      <w:divBdr>
        <w:top w:val="none" w:sz="0" w:space="0" w:color="auto"/>
        <w:left w:val="none" w:sz="0" w:space="0" w:color="auto"/>
        <w:bottom w:val="none" w:sz="0" w:space="0" w:color="auto"/>
        <w:right w:val="none" w:sz="0" w:space="0" w:color="auto"/>
      </w:divBdr>
    </w:div>
    <w:div w:id="1567838637">
      <w:bodyDiv w:val="1"/>
      <w:marLeft w:val="0"/>
      <w:marRight w:val="0"/>
      <w:marTop w:val="0"/>
      <w:marBottom w:val="0"/>
      <w:divBdr>
        <w:top w:val="none" w:sz="0" w:space="0" w:color="auto"/>
        <w:left w:val="none" w:sz="0" w:space="0" w:color="auto"/>
        <w:bottom w:val="none" w:sz="0" w:space="0" w:color="auto"/>
        <w:right w:val="none" w:sz="0" w:space="0" w:color="auto"/>
      </w:divBdr>
    </w:div>
    <w:div w:id="1567911210">
      <w:bodyDiv w:val="1"/>
      <w:marLeft w:val="0"/>
      <w:marRight w:val="0"/>
      <w:marTop w:val="0"/>
      <w:marBottom w:val="0"/>
      <w:divBdr>
        <w:top w:val="none" w:sz="0" w:space="0" w:color="auto"/>
        <w:left w:val="none" w:sz="0" w:space="0" w:color="auto"/>
        <w:bottom w:val="none" w:sz="0" w:space="0" w:color="auto"/>
        <w:right w:val="none" w:sz="0" w:space="0" w:color="auto"/>
      </w:divBdr>
    </w:div>
    <w:div w:id="1568103179">
      <w:bodyDiv w:val="1"/>
      <w:marLeft w:val="0"/>
      <w:marRight w:val="0"/>
      <w:marTop w:val="0"/>
      <w:marBottom w:val="0"/>
      <w:divBdr>
        <w:top w:val="none" w:sz="0" w:space="0" w:color="auto"/>
        <w:left w:val="none" w:sz="0" w:space="0" w:color="auto"/>
        <w:bottom w:val="none" w:sz="0" w:space="0" w:color="auto"/>
        <w:right w:val="none" w:sz="0" w:space="0" w:color="auto"/>
      </w:divBdr>
    </w:div>
    <w:div w:id="1568226830">
      <w:bodyDiv w:val="1"/>
      <w:marLeft w:val="0"/>
      <w:marRight w:val="0"/>
      <w:marTop w:val="0"/>
      <w:marBottom w:val="0"/>
      <w:divBdr>
        <w:top w:val="none" w:sz="0" w:space="0" w:color="auto"/>
        <w:left w:val="none" w:sz="0" w:space="0" w:color="auto"/>
        <w:bottom w:val="none" w:sz="0" w:space="0" w:color="auto"/>
        <w:right w:val="none" w:sz="0" w:space="0" w:color="auto"/>
      </w:divBdr>
    </w:div>
    <w:div w:id="1568229411">
      <w:bodyDiv w:val="1"/>
      <w:marLeft w:val="0"/>
      <w:marRight w:val="0"/>
      <w:marTop w:val="0"/>
      <w:marBottom w:val="0"/>
      <w:divBdr>
        <w:top w:val="none" w:sz="0" w:space="0" w:color="auto"/>
        <w:left w:val="none" w:sz="0" w:space="0" w:color="auto"/>
        <w:bottom w:val="none" w:sz="0" w:space="0" w:color="auto"/>
        <w:right w:val="none" w:sz="0" w:space="0" w:color="auto"/>
      </w:divBdr>
    </w:div>
    <w:div w:id="1568298394">
      <w:bodyDiv w:val="1"/>
      <w:marLeft w:val="0"/>
      <w:marRight w:val="0"/>
      <w:marTop w:val="0"/>
      <w:marBottom w:val="0"/>
      <w:divBdr>
        <w:top w:val="none" w:sz="0" w:space="0" w:color="auto"/>
        <w:left w:val="none" w:sz="0" w:space="0" w:color="auto"/>
        <w:bottom w:val="none" w:sz="0" w:space="0" w:color="auto"/>
        <w:right w:val="none" w:sz="0" w:space="0" w:color="auto"/>
      </w:divBdr>
    </w:div>
    <w:div w:id="1568302354">
      <w:bodyDiv w:val="1"/>
      <w:marLeft w:val="0"/>
      <w:marRight w:val="0"/>
      <w:marTop w:val="0"/>
      <w:marBottom w:val="0"/>
      <w:divBdr>
        <w:top w:val="none" w:sz="0" w:space="0" w:color="auto"/>
        <w:left w:val="none" w:sz="0" w:space="0" w:color="auto"/>
        <w:bottom w:val="none" w:sz="0" w:space="0" w:color="auto"/>
        <w:right w:val="none" w:sz="0" w:space="0" w:color="auto"/>
      </w:divBdr>
    </w:div>
    <w:div w:id="1568764574">
      <w:bodyDiv w:val="1"/>
      <w:marLeft w:val="0"/>
      <w:marRight w:val="0"/>
      <w:marTop w:val="0"/>
      <w:marBottom w:val="0"/>
      <w:divBdr>
        <w:top w:val="none" w:sz="0" w:space="0" w:color="auto"/>
        <w:left w:val="none" w:sz="0" w:space="0" w:color="auto"/>
        <w:bottom w:val="none" w:sz="0" w:space="0" w:color="auto"/>
        <w:right w:val="none" w:sz="0" w:space="0" w:color="auto"/>
      </w:divBdr>
    </w:div>
    <w:div w:id="1568804098">
      <w:bodyDiv w:val="1"/>
      <w:marLeft w:val="0"/>
      <w:marRight w:val="0"/>
      <w:marTop w:val="0"/>
      <w:marBottom w:val="0"/>
      <w:divBdr>
        <w:top w:val="none" w:sz="0" w:space="0" w:color="auto"/>
        <w:left w:val="none" w:sz="0" w:space="0" w:color="auto"/>
        <w:bottom w:val="none" w:sz="0" w:space="0" w:color="auto"/>
        <w:right w:val="none" w:sz="0" w:space="0" w:color="auto"/>
      </w:divBdr>
    </w:div>
    <w:div w:id="1568808442">
      <w:bodyDiv w:val="1"/>
      <w:marLeft w:val="0"/>
      <w:marRight w:val="0"/>
      <w:marTop w:val="0"/>
      <w:marBottom w:val="0"/>
      <w:divBdr>
        <w:top w:val="none" w:sz="0" w:space="0" w:color="auto"/>
        <w:left w:val="none" w:sz="0" w:space="0" w:color="auto"/>
        <w:bottom w:val="none" w:sz="0" w:space="0" w:color="auto"/>
        <w:right w:val="none" w:sz="0" w:space="0" w:color="auto"/>
      </w:divBdr>
    </w:div>
    <w:div w:id="1569226109">
      <w:bodyDiv w:val="1"/>
      <w:marLeft w:val="0"/>
      <w:marRight w:val="0"/>
      <w:marTop w:val="0"/>
      <w:marBottom w:val="0"/>
      <w:divBdr>
        <w:top w:val="none" w:sz="0" w:space="0" w:color="auto"/>
        <w:left w:val="none" w:sz="0" w:space="0" w:color="auto"/>
        <w:bottom w:val="none" w:sz="0" w:space="0" w:color="auto"/>
        <w:right w:val="none" w:sz="0" w:space="0" w:color="auto"/>
      </w:divBdr>
    </w:div>
    <w:div w:id="1569263459">
      <w:bodyDiv w:val="1"/>
      <w:marLeft w:val="0"/>
      <w:marRight w:val="0"/>
      <w:marTop w:val="0"/>
      <w:marBottom w:val="0"/>
      <w:divBdr>
        <w:top w:val="none" w:sz="0" w:space="0" w:color="auto"/>
        <w:left w:val="none" w:sz="0" w:space="0" w:color="auto"/>
        <w:bottom w:val="none" w:sz="0" w:space="0" w:color="auto"/>
        <w:right w:val="none" w:sz="0" w:space="0" w:color="auto"/>
      </w:divBdr>
    </w:div>
    <w:div w:id="1569414237">
      <w:bodyDiv w:val="1"/>
      <w:marLeft w:val="0"/>
      <w:marRight w:val="0"/>
      <w:marTop w:val="0"/>
      <w:marBottom w:val="0"/>
      <w:divBdr>
        <w:top w:val="none" w:sz="0" w:space="0" w:color="auto"/>
        <w:left w:val="none" w:sz="0" w:space="0" w:color="auto"/>
        <w:bottom w:val="none" w:sz="0" w:space="0" w:color="auto"/>
        <w:right w:val="none" w:sz="0" w:space="0" w:color="auto"/>
      </w:divBdr>
    </w:div>
    <w:div w:id="1569420139">
      <w:bodyDiv w:val="1"/>
      <w:marLeft w:val="0"/>
      <w:marRight w:val="0"/>
      <w:marTop w:val="0"/>
      <w:marBottom w:val="0"/>
      <w:divBdr>
        <w:top w:val="none" w:sz="0" w:space="0" w:color="auto"/>
        <w:left w:val="none" w:sz="0" w:space="0" w:color="auto"/>
        <w:bottom w:val="none" w:sz="0" w:space="0" w:color="auto"/>
        <w:right w:val="none" w:sz="0" w:space="0" w:color="auto"/>
      </w:divBdr>
    </w:div>
    <w:div w:id="1569610482">
      <w:bodyDiv w:val="1"/>
      <w:marLeft w:val="0"/>
      <w:marRight w:val="0"/>
      <w:marTop w:val="0"/>
      <w:marBottom w:val="0"/>
      <w:divBdr>
        <w:top w:val="none" w:sz="0" w:space="0" w:color="auto"/>
        <w:left w:val="none" w:sz="0" w:space="0" w:color="auto"/>
        <w:bottom w:val="none" w:sz="0" w:space="0" w:color="auto"/>
        <w:right w:val="none" w:sz="0" w:space="0" w:color="auto"/>
      </w:divBdr>
    </w:div>
    <w:div w:id="1569614625">
      <w:bodyDiv w:val="1"/>
      <w:marLeft w:val="0"/>
      <w:marRight w:val="0"/>
      <w:marTop w:val="0"/>
      <w:marBottom w:val="0"/>
      <w:divBdr>
        <w:top w:val="none" w:sz="0" w:space="0" w:color="auto"/>
        <w:left w:val="none" w:sz="0" w:space="0" w:color="auto"/>
        <w:bottom w:val="none" w:sz="0" w:space="0" w:color="auto"/>
        <w:right w:val="none" w:sz="0" w:space="0" w:color="auto"/>
      </w:divBdr>
    </w:div>
    <w:div w:id="1569732979">
      <w:bodyDiv w:val="1"/>
      <w:marLeft w:val="0"/>
      <w:marRight w:val="0"/>
      <w:marTop w:val="0"/>
      <w:marBottom w:val="0"/>
      <w:divBdr>
        <w:top w:val="none" w:sz="0" w:space="0" w:color="auto"/>
        <w:left w:val="none" w:sz="0" w:space="0" w:color="auto"/>
        <w:bottom w:val="none" w:sz="0" w:space="0" w:color="auto"/>
        <w:right w:val="none" w:sz="0" w:space="0" w:color="auto"/>
      </w:divBdr>
    </w:div>
    <w:div w:id="1569802511">
      <w:bodyDiv w:val="1"/>
      <w:marLeft w:val="0"/>
      <w:marRight w:val="0"/>
      <w:marTop w:val="0"/>
      <w:marBottom w:val="0"/>
      <w:divBdr>
        <w:top w:val="none" w:sz="0" w:space="0" w:color="auto"/>
        <w:left w:val="none" w:sz="0" w:space="0" w:color="auto"/>
        <w:bottom w:val="none" w:sz="0" w:space="0" w:color="auto"/>
        <w:right w:val="none" w:sz="0" w:space="0" w:color="auto"/>
      </w:divBdr>
    </w:div>
    <w:div w:id="1569802726">
      <w:bodyDiv w:val="1"/>
      <w:marLeft w:val="0"/>
      <w:marRight w:val="0"/>
      <w:marTop w:val="0"/>
      <w:marBottom w:val="0"/>
      <w:divBdr>
        <w:top w:val="none" w:sz="0" w:space="0" w:color="auto"/>
        <w:left w:val="none" w:sz="0" w:space="0" w:color="auto"/>
        <w:bottom w:val="none" w:sz="0" w:space="0" w:color="auto"/>
        <w:right w:val="none" w:sz="0" w:space="0" w:color="auto"/>
      </w:divBdr>
    </w:div>
    <w:div w:id="1569880664">
      <w:bodyDiv w:val="1"/>
      <w:marLeft w:val="0"/>
      <w:marRight w:val="0"/>
      <w:marTop w:val="0"/>
      <w:marBottom w:val="0"/>
      <w:divBdr>
        <w:top w:val="none" w:sz="0" w:space="0" w:color="auto"/>
        <w:left w:val="none" w:sz="0" w:space="0" w:color="auto"/>
        <w:bottom w:val="none" w:sz="0" w:space="0" w:color="auto"/>
        <w:right w:val="none" w:sz="0" w:space="0" w:color="auto"/>
      </w:divBdr>
    </w:div>
    <w:div w:id="1569919225">
      <w:bodyDiv w:val="1"/>
      <w:marLeft w:val="0"/>
      <w:marRight w:val="0"/>
      <w:marTop w:val="0"/>
      <w:marBottom w:val="0"/>
      <w:divBdr>
        <w:top w:val="none" w:sz="0" w:space="0" w:color="auto"/>
        <w:left w:val="none" w:sz="0" w:space="0" w:color="auto"/>
        <w:bottom w:val="none" w:sz="0" w:space="0" w:color="auto"/>
        <w:right w:val="none" w:sz="0" w:space="0" w:color="auto"/>
      </w:divBdr>
    </w:div>
    <w:div w:id="1569923106">
      <w:bodyDiv w:val="1"/>
      <w:marLeft w:val="0"/>
      <w:marRight w:val="0"/>
      <w:marTop w:val="0"/>
      <w:marBottom w:val="0"/>
      <w:divBdr>
        <w:top w:val="none" w:sz="0" w:space="0" w:color="auto"/>
        <w:left w:val="none" w:sz="0" w:space="0" w:color="auto"/>
        <w:bottom w:val="none" w:sz="0" w:space="0" w:color="auto"/>
        <w:right w:val="none" w:sz="0" w:space="0" w:color="auto"/>
      </w:divBdr>
    </w:div>
    <w:div w:id="1569997302">
      <w:bodyDiv w:val="1"/>
      <w:marLeft w:val="0"/>
      <w:marRight w:val="0"/>
      <w:marTop w:val="0"/>
      <w:marBottom w:val="0"/>
      <w:divBdr>
        <w:top w:val="none" w:sz="0" w:space="0" w:color="auto"/>
        <w:left w:val="none" w:sz="0" w:space="0" w:color="auto"/>
        <w:bottom w:val="none" w:sz="0" w:space="0" w:color="auto"/>
        <w:right w:val="none" w:sz="0" w:space="0" w:color="auto"/>
      </w:divBdr>
    </w:div>
    <w:div w:id="1570115880">
      <w:bodyDiv w:val="1"/>
      <w:marLeft w:val="0"/>
      <w:marRight w:val="0"/>
      <w:marTop w:val="0"/>
      <w:marBottom w:val="0"/>
      <w:divBdr>
        <w:top w:val="none" w:sz="0" w:space="0" w:color="auto"/>
        <w:left w:val="none" w:sz="0" w:space="0" w:color="auto"/>
        <w:bottom w:val="none" w:sz="0" w:space="0" w:color="auto"/>
        <w:right w:val="none" w:sz="0" w:space="0" w:color="auto"/>
      </w:divBdr>
    </w:div>
    <w:div w:id="1570117991">
      <w:bodyDiv w:val="1"/>
      <w:marLeft w:val="0"/>
      <w:marRight w:val="0"/>
      <w:marTop w:val="0"/>
      <w:marBottom w:val="0"/>
      <w:divBdr>
        <w:top w:val="none" w:sz="0" w:space="0" w:color="auto"/>
        <w:left w:val="none" w:sz="0" w:space="0" w:color="auto"/>
        <w:bottom w:val="none" w:sz="0" w:space="0" w:color="auto"/>
        <w:right w:val="none" w:sz="0" w:space="0" w:color="auto"/>
      </w:divBdr>
    </w:div>
    <w:div w:id="1570192783">
      <w:bodyDiv w:val="1"/>
      <w:marLeft w:val="0"/>
      <w:marRight w:val="0"/>
      <w:marTop w:val="0"/>
      <w:marBottom w:val="0"/>
      <w:divBdr>
        <w:top w:val="none" w:sz="0" w:space="0" w:color="auto"/>
        <w:left w:val="none" w:sz="0" w:space="0" w:color="auto"/>
        <w:bottom w:val="none" w:sz="0" w:space="0" w:color="auto"/>
        <w:right w:val="none" w:sz="0" w:space="0" w:color="auto"/>
      </w:divBdr>
    </w:div>
    <w:div w:id="1570311367">
      <w:bodyDiv w:val="1"/>
      <w:marLeft w:val="0"/>
      <w:marRight w:val="0"/>
      <w:marTop w:val="0"/>
      <w:marBottom w:val="0"/>
      <w:divBdr>
        <w:top w:val="none" w:sz="0" w:space="0" w:color="auto"/>
        <w:left w:val="none" w:sz="0" w:space="0" w:color="auto"/>
        <w:bottom w:val="none" w:sz="0" w:space="0" w:color="auto"/>
        <w:right w:val="none" w:sz="0" w:space="0" w:color="auto"/>
      </w:divBdr>
    </w:div>
    <w:div w:id="1570311622">
      <w:bodyDiv w:val="1"/>
      <w:marLeft w:val="0"/>
      <w:marRight w:val="0"/>
      <w:marTop w:val="0"/>
      <w:marBottom w:val="0"/>
      <w:divBdr>
        <w:top w:val="none" w:sz="0" w:space="0" w:color="auto"/>
        <w:left w:val="none" w:sz="0" w:space="0" w:color="auto"/>
        <w:bottom w:val="none" w:sz="0" w:space="0" w:color="auto"/>
        <w:right w:val="none" w:sz="0" w:space="0" w:color="auto"/>
      </w:divBdr>
    </w:div>
    <w:div w:id="1570380841">
      <w:bodyDiv w:val="1"/>
      <w:marLeft w:val="0"/>
      <w:marRight w:val="0"/>
      <w:marTop w:val="0"/>
      <w:marBottom w:val="0"/>
      <w:divBdr>
        <w:top w:val="none" w:sz="0" w:space="0" w:color="auto"/>
        <w:left w:val="none" w:sz="0" w:space="0" w:color="auto"/>
        <w:bottom w:val="none" w:sz="0" w:space="0" w:color="auto"/>
        <w:right w:val="none" w:sz="0" w:space="0" w:color="auto"/>
      </w:divBdr>
    </w:div>
    <w:div w:id="1570382114">
      <w:bodyDiv w:val="1"/>
      <w:marLeft w:val="0"/>
      <w:marRight w:val="0"/>
      <w:marTop w:val="0"/>
      <w:marBottom w:val="0"/>
      <w:divBdr>
        <w:top w:val="none" w:sz="0" w:space="0" w:color="auto"/>
        <w:left w:val="none" w:sz="0" w:space="0" w:color="auto"/>
        <w:bottom w:val="none" w:sz="0" w:space="0" w:color="auto"/>
        <w:right w:val="none" w:sz="0" w:space="0" w:color="auto"/>
      </w:divBdr>
    </w:div>
    <w:div w:id="1570455338">
      <w:bodyDiv w:val="1"/>
      <w:marLeft w:val="0"/>
      <w:marRight w:val="0"/>
      <w:marTop w:val="0"/>
      <w:marBottom w:val="0"/>
      <w:divBdr>
        <w:top w:val="none" w:sz="0" w:space="0" w:color="auto"/>
        <w:left w:val="none" w:sz="0" w:space="0" w:color="auto"/>
        <w:bottom w:val="none" w:sz="0" w:space="0" w:color="auto"/>
        <w:right w:val="none" w:sz="0" w:space="0" w:color="auto"/>
      </w:divBdr>
    </w:div>
    <w:div w:id="1570458469">
      <w:bodyDiv w:val="1"/>
      <w:marLeft w:val="0"/>
      <w:marRight w:val="0"/>
      <w:marTop w:val="0"/>
      <w:marBottom w:val="0"/>
      <w:divBdr>
        <w:top w:val="none" w:sz="0" w:space="0" w:color="auto"/>
        <w:left w:val="none" w:sz="0" w:space="0" w:color="auto"/>
        <w:bottom w:val="none" w:sz="0" w:space="0" w:color="auto"/>
        <w:right w:val="none" w:sz="0" w:space="0" w:color="auto"/>
      </w:divBdr>
    </w:div>
    <w:div w:id="1570458868">
      <w:bodyDiv w:val="1"/>
      <w:marLeft w:val="0"/>
      <w:marRight w:val="0"/>
      <w:marTop w:val="0"/>
      <w:marBottom w:val="0"/>
      <w:divBdr>
        <w:top w:val="none" w:sz="0" w:space="0" w:color="auto"/>
        <w:left w:val="none" w:sz="0" w:space="0" w:color="auto"/>
        <w:bottom w:val="none" w:sz="0" w:space="0" w:color="auto"/>
        <w:right w:val="none" w:sz="0" w:space="0" w:color="auto"/>
      </w:divBdr>
    </w:div>
    <w:div w:id="1570573163">
      <w:bodyDiv w:val="1"/>
      <w:marLeft w:val="0"/>
      <w:marRight w:val="0"/>
      <w:marTop w:val="0"/>
      <w:marBottom w:val="0"/>
      <w:divBdr>
        <w:top w:val="none" w:sz="0" w:space="0" w:color="auto"/>
        <w:left w:val="none" w:sz="0" w:space="0" w:color="auto"/>
        <w:bottom w:val="none" w:sz="0" w:space="0" w:color="auto"/>
        <w:right w:val="none" w:sz="0" w:space="0" w:color="auto"/>
      </w:divBdr>
    </w:div>
    <w:div w:id="1570575332">
      <w:bodyDiv w:val="1"/>
      <w:marLeft w:val="0"/>
      <w:marRight w:val="0"/>
      <w:marTop w:val="0"/>
      <w:marBottom w:val="0"/>
      <w:divBdr>
        <w:top w:val="none" w:sz="0" w:space="0" w:color="auto"/>
        <w:left w:val="none" w:sz="0" w:space="0" w:color="auto"/>
        <w:bottom w:val="none" w:sz="0" w:space="0" w:color="auto"/>
        <w:right w:val="none" w:sz="0" w:space="0" w:color="auto"/>
      </w:divBdr>
    </w:div>
    <w:div w:id="1570840834">
      <w:bodyDiv w:val="1"/>
      <w:marLeft w:val="0"/>
      <w:marRight w:val="0"/>
      <w:marTop w:val="0"/>
      <w:marBottom w:val="0"/>
      <w:divBdr>
        <w:top w:val="none" w:sz="0" w:space="0" w:color="auto"/>
        <w:left w:val="none" w:sz="0" w:space="0" w:color="auto"/>
        <w:bottom w:val="none" w:sz="0" w:space="0" w:color="auto"/>
        <w:right w:val="none" w:sz="0" w:space="0" w:color="auto"/>
      </w:divBdr>
    </w:div>
    <w:div w:id="1570848454">
      <w:bodyDiv w:val="1"/>
      <w:marLeft w:val="0"/>
      <w:marRight w:val="0"/>
      <w:marTop w:val="0"/>
      <w:marBottom w:val="0"/>
      <w:divBdr>
        <w:top w:val="none" w:sz="0" w:space="0" w:color="auto"/>
        <w:left w:val="none" w:sz="0" w:space="0" w:color="auto"/>
        <w:bottom w:val="none" w:sz="0" w:space="0" w:color="auto"/>
        <w:right w:val="none" w:sz="0" w:space="0" w:color="auto"/>
      </w:divBdr>
    </w:div>
    <w:div w:id="1570995688">
      <w:bodyDiv w:val="1"/>
      <w:marLeft w:val="0"/>
      <w:marRight w:val="0"/>
      <w:marTop w:val="0"/>
      <w:marBottom w:val="0"/>
      <w:divBdr>
        <w:top w:val="none" w:sz="0" w:space="0" w:color="auto"/>
        <w:left w:val="none" w:sz="0" w:space="0" w:color="auto"/>
        <w:bottom w:val="none" w:sz="0" w:space="0" w:color="auto"/>
        <w:right w:val="none" w:sz="0" w:space="0" w:color="auto"/>
      </w:divBdr>
    </w:div>
    <w:div w:id="1571425290">
      <w:bodyDiv w:val="1"/>
      <w:marLeft w:val="0"/>
      <w:marRight w:val="0"/>
      <w:marTop w:val="0"/>
      <w:marBottom w:val="0"/>
      <w:divBdr>
        <w:top w:val="none" w:sz="0" w:space="0" w:color="auto"/>
        <w:left w:val="none" w:sz="0" w:space="0" w:color="auto"/>
        <w:bottom w:val="none" w:sz="0" w:space="0" w:color="auto"/>
        <w:right w:val="none" w:sz="0" w:space="0" w:color="auto"/>
      </w:divBdr>
    </w:div>
    <w:div w:id="1571426358">
      <w:bodyDiv w:val="1"/>
      <w:marLeft w:val="0"/>
      <w:marRight w:val="0"/>
      <w:marTop w:val="0"/>
      <w:marBottom w:val="0"/>
      <w:divBdr>
        <w:top w:val="none" w:sz="0" w:space="0" w:color="auto"/>
        <w:left w:val="none" w:sz="0" w:space="0" w:color="auto"/>
        <w:bottom w:val="none" w:sz="0" w:space="0" w:color="auto"/>
        <w:right w:val="none" w:sz="0" w:space="0" w:color="auto"/>
      </w:divBdr>
    </w:div>
    <w:div w:id="1571429116">
      <w:bodyDiv w:val="1"/>
      <w:marLeft w:val="0"/>
      <w:marRight w:val="0"/>
      <w:marTop w:val="0"/>
      <w:marBottom w:val="0"/>
      <w:divBdr>
        <w:top w:val="none" w:sz="0" w:space="0" w:color="auto"/>
        <w:left w:val="none" w:sz="0" w:space="0" w:color="auto"/>
        <w:bottom w:val="none" w:sz="0" w:space="0" w:color="auto"/>
        <w:right w:val="none" w:sz="0" w:space="0" w:color="auto"/>
      </w:divBdr>
    </w:div>
    <w:div w:id="1571504956">
      <w:bodyDiv w:val="1"/>
      <w:marLeft w:val="0"/>
      <w:marRight w:val="0"/>
      <w:marTop w:val="0"/>
      <w:marBottom w:val="0"/>
      <w:divBdr>
        <w:top w:val="none" w:sz="0" w:space="0" w:color="auto"/>
        <w:left w:val="none" w:sz="0" w:space="0" w:color="auto"/>
        <w:bottom w:val="none" w:sz="0" w:space="0" w:color="auto"/>
        <w:right w:val="none" w:sz="0" w:space="0" w:color="auto"/>
      </w:divBdr>
    </w:div>
    <w:div w:id="1571572721">
      <w:bodyDiv w:val="1"/>
      <w:marLeft w:val="0"/>
      <w:marRight w:val="0"/>
      <w:marTop w:val="0"/>
      <w:marBottom w:val="0"/>
      <w:divBdr>
        <w:top w:val="none" w:sz="0" w:space="0" w:color="auto"/>
        <w:left w:val="none" w:sz="0" w:space="0" w:color="auto"/>
        <w:bottom w:val="none" w:sz="0" w:space="0" w:color="auto"/>
        <w:right w:val="none" w:sz="0" w:space="0" w:color="auto"/>
      </w:divBdr>
    </w:div>
    <w:div w:id="1571577449">
      <w:bodyDiv w:val="1"/>
      <w:marLeft w:val="0"/>
      <w:marRight w:val="0"/>
      <w:marTop w:val="0"/>
      <w:marBottom w:val="0"/>
      <w:divBdr>
        <w:top w:val="none" w:sz="0" w:space="0" w:color="auto"/>
        <w:left w:val="none" w:sz="0" w:space="0" w:color="auto"/>
        <w:bottom w:val="none" w:sz="0" w:space="0" w:color="auto"/>
        <w:right w:val="none" w:sz="0" w:space="0" w:color="auto"/>
      </w:divBdr>
    </w:div>
    <w:div w:id="1571764740">
      <w:bodyDiv w:val="1"/>
      <w:marLeft w:val="0"/>
      <w:marRight w:val="0"/>
      <w:marTop w:val="0"/>
      <w:marBottom w:val="0"/>
      <w:divBdr>
        <w:top w:val="none" w:sz="0" w:space="0" w:color="auto"/>
        <w:left w:val="none" w:sz="0" w:space="0" w:color="auto"/>
        <w:bottom w:val="none" w:sz="0" w:space="0" w:color="auto"/>
        <w:right w:val="none" w:sz="0" w:space="0" w:color="auto"/>
      </w:divBdr>
    </w:div>
    <w:div w:id="1571765454">
      <w:bodyDiv w:val="1"/>
      <w:marLeft w:val="0"/>
      <w:marRight w:val="0"/>
      <w:marTop w:val="0"/>
      <w:marBottom w:val="0"/>
      <w:divBdr>
        <w:top w:val="none" w:sz="0" w:space="0" w:color="auto"/>
        <w:left w:val="none" w:sz="0" w:space="0" w:color="auto"/>
        <w:bottom w:val="none" w:sz="0" w:space="0" w:color="auto"/>
        <w:right w:val="none" w:sz="0" w:space="0" w:color="auto"/>
      </w:divBdr>
    </w:div>
    <w:div w:id="1571767406">
      <w:bodyDiv w:val="1"/>
      <w:marLeft w:val="0"/>
      <w:marRight w:val="0"/>
      <w:marTop w:val="0"/>
      <w:marBottom w:val="0"/>
      <w:divBdr>
        <w:top w:val="none" w:sz="0" w:space="0" w:color="auto"/>
        <w:left w:val="none" w:sz="0" w:space="0" w:color="auto"/>
        <w:bottom w:val="none" w:sz="0" w:space="0" w:color="auto"/>
        <w:right w:val="none" w:sz="0" w:space="0" w:color="auto"/>
      </w:divBdr>
    </w:div>
    <w:div w:id="1571958333">
      <w:bodyDiv w:val="1"/>
      <w:marLeft w:val="0"/>
      <w:marRight w:val="0"/>
      <w:marTop w:val="0"/>
      <w:marBottom w:val="0"/>
      <w:divBdr>
        <w:top w:val="none" w:sz="0" w:space="0" w:color="auto"/>
        <w:left w:val="none" w:sz="0" w:space="0" w:color="auto"/>
        <w:bottom w:val="none" w:sz="0" w:space="0" w:color="auto"/>
        <w:right w:val="none" w:sz="0" w:space="0" w:color="auto"/>
      </w:divBdr>
    </w:div>
    <w:div w:id="1571960389">
      <w:bodyDiv w:val="1"/>
      <w:marLeft w:val="0"/>
      <w:marRight w:val="0"/>
      <w:marTop w:val="0"/>
      <w:marBottom w:val="0"/>
      <w:divBdr>
        <w:top w:val="none" w:sz="0" w:space="0" w:color="auto"/>
        <w:left w:val="none" w:sz="0" w:space="0" w:color="auto"/>
        <w:bottom w:val="none" w:sz="0" w:space="0" w:color="auto"/>
        <w:right w:val="none" w:sz="0" w:space="0" w:color="auto"/>
      </w:divBdr>
    </w:div>
    <w:div w:id="1572228049">
      <w:bodyDiv w:val="1"/>
      <w:marLeft w:val="0"/>
      <w:marRight w:val="0"/>
      <w:marTop w:val="0"/>
      <w:marBottom w:val="0"/>
      <w:divBdr>
        <w:top w:val="none" w:sz="0" w:space="0" w:color="auto"/>
        <w:left w:val="none" w:sz="0" w:space="0" w:color="auto"/>
        <w:bottom w:val="none" w:sz="0" w:space="0" w:color="auto"/>
        <w:right w:val="none" w:sz="0" w:space="0" w:color="auto"/>
      </w:divBdr>
    </w:div>
    <w:div w:id="1572231397">
      <w:bodyDiv w:val="1"/>
      <w:marLeft w:val="0"/>
      <w:marRight w:val="0"/>
      <w:marTop w:val="0"/>
      <w:marBottom w:val="0"/>
      <w:divBdr>
        <w:top w:val="none" w:sz="0" w:space="0" w:color="auto"/>
        <w:left w:val="none" w:sz="0" w:space="0" w:color="auto"/>
        <w:bottom w:val="none" w:sz="0" w:space="0" w:color="auto"/>
        <w:right w:val="none" w:sz="0" w:space="0" w:color="auto"/>
      </w:divBdr>
    </w:div>
    <w:div w:id="1572274386">
      <w:bodyDiv w:val="1"/>
      <w:marLeft w:val="0"/>
      <w:marRight w:val="0"/>
      <w:marTop w:val="0"/>
      <w:marBottom w:val="0"/>
      <w:divBdr>
        <w:top w:val="none" w:sz="0" w:space="0" w:color="auto"/>
        <w:left w:val="none" w:sz="0" w:space="0" w:color="auto"/>
        <w:bottom w:val="none" w:sz="0" w:space="0" w:color="auto"/>
        <w:right w:val="none" w:sz="0" w:space="0" w:color="auto"/>
      </w:divBdr>
    </w:div>
    <w:div w:id="1572497276">
      <w:bodyDiv w:val="1"/>
      <w:marLeft w:val="0"/>
      <w:marRight w:val="0"/>
      <w:marTop w:val="0"/>
      <w:marBottom w:val="0"/>
      <w:divBdr>
        <w:top w:val="none" w:sz="0" w:space="0" w:color="auto"/>
        <w:left w:val="none" w:sz="0" w:space="0" w:color="auto"/>
        <w:bottom w:val="none" w:sz="0" w:space="0" w:color="auto"/>
        <w:right w:val="none" w:sz="0" w:space="0" w:color="auto"/>
      </w:divBdr>
    </w:div>
    <w:div w:id="1572615711">
      <w:bodyDiv w:val="1"/>
      <w:marLeft w:val="0"/>
      <w:marRight w:val="0"/>
      <w:marTop w:val="0"/>
      <w:marBottom w:val="0"/>
      <w:divBdr>
        <w:top w:val="none" w:sz="0" w:space="0" w:color="auto"/>
        <w:left w:val="none" w:sz="0" w:space="0" w:color="auto"/>
        <w:bottom w:val="none" w:sz="0" w:space="0" w:color="auto"/>
        <w:right w:val="none" w:sz="0" w:space="0" w:color="auto"/>
      </w:divBdr>
    </w:div>
    <w:div w:id="1572619700">
      <w:bodyDiv w:val="1"/>
      <w:marLeft w:val="0"/>
      <w:marRight w:val="0"/>
      <w:marTop w:val="0"/>
      <w:marBottom w:val="0"/>
      <w:divBdr>
        <w:top w:val="none" w:sz="0" w:space="0" w:color="auto"/>
        <w:left w:val="none" w:sz="0" w:space="0" w:color="auto"/>
        <w:bottom w:val="none" w:sz="0" w:space="0" w:color="auto"/>
        <w:right w:val="none" w:sz="0" w:space="0" w:color="auto"/>
      </w:divBdr>
    </w:div>
    <w:div w:id="1572695009">
      <w:bodyDiv w:val="1"/>
      <w:marLeft w:val="0"/>
      <w:marRight w:val="0"/>
      <w:marTop w:val="0"/>
      <w:marBottom w:val="0"/>
      <w:divBdr>
        <w:top w:val="none" w:sz="0" w:space="0" w:color="auto"/>
        <w:left w:val="none" w:sz="0" w:space="0" w:color="auto"/>
        <w:bottom w:val="none" w:sz="0" w:space="0" w:color="auto"/>
        <w:right w:val="none" w:sz="0" w:space="0" w:color="auto"/>
      </w:divBdr>
    </w:div>
    <w:div w:id="1572695648">
      <w:bodyDiv w:val="1"/>
      <w:marLeft w:val="0"/>
      <w:marRight w:val="0"/>
      <w:marTop w:val="0"/>
      <w:marBottom w:val="0"/>
      <w:divBdr>
        <w:top w:val="none" w:sz="0" w:space="0" w:color="auto"/>
        <w:left w:val="none" w:sz="0" w:space="0" w:color="auto"/>
        <w:bottom w:val="none" w:sz="0" w:space="0" w:color="auto"/>
        <w:right w:val="none" w:sz="0" w:space="0" w:color="auto"/>
      </w:divBdr>
    </w:div>
    <w:div w:id="1572733674">
      <w:bodyDiv w:val="1"/>
      <w:marLeft w:val="0"/>
      <w:marRight w:val="0"/>
      <w:marTop w:val="0"/>
      <w:marBottom w:val="0"/>
      <w:divBdr>
        <w:top w:val="none" w:sz="0" w:space="0" w:color="auto"/>
        <w:left w:val="none" w:sz="0" w:space="0" w:color="auto"/>
        <w:bottom w:val="none" w:sz="0" w:space="0" w:color="auto"/>
        <w:right w:val="none" w:sz="0" w:space="0" w:color="auto"/>
      </w:divBdr>
    </w:div>
    <w:div w:id="1572807198">
      <w:bodyDiv w:val="1"/>
      <w:marLeft w:val="0"/>
      <w:marRight w:val="0"/>
      <w:marTop w:val="0"/>
      <w:marBottom w:val="0"/>
      <w:divBdr>
        <w:top w:val="none" w:sz="0" w:space="0" w:color="auto"/>
        <w:left w:val="none" w:sz="0" w:space="0" w:color="auto"/>
        <w:bottom w:val="none" w:sz="0" w:space="0" w:color="auto"/>
        <w:right w:val="none" w:sz="0" w:space="0" w:color="auto"/>
      </w:divBdr>
    </w:div>
    <w:div w:id="1572816258">
      <w:bodyDiv w:val="1"/>
      <w:marLeft w:val="0"/>
      <w:marRight w:val="0"/>
      <w:marTop w:val="0"/>
      <w:marBottom w:val="0"/>
      <w:divBdr>
        <w:top w:val="none" w:sz="0" w:space="0" w:color="auto"/>
        <w:left w:val="none" w:sz="0" w:space="0" w:color="auto"/>
        <w:bottom w:val="none" w:sz="0" w:space="0" w:color="auto"/>
        <w:right w:val="none" w:sz="0" w:space="0" w:color="auto"/>
      </w:divBdr>
    </w:div>
    <w:div w:id="1572932601">
      <w:bodyDiv w:val="1"/>
      <w:marLeft w:val="0"/>
      <w:marRight w:val="0"/>
      <w:marTop w:val="0"/>
      <w:marBottom w:val="0"/>
      <w:divBdr>
        <w:top w:val="none" w:sz="0" w:space="0" w:color="auto"/>
        <w:left w:val="none" w:sz="0" w:space="0" w:color="auto"/>
        <w:bottom w:val="none" w:sz="0" w:space="0" w:color="auto"/>
        <w:right w:val="none" w:sz="0" w:space="0" w:color="auto"/>
      </w:divBdr>
    </w:div>
    <w:div w:id="1572957929">
      <w:bodyDiv w:val="1"/>
      <w:marLeft w:val="0"/>
      <w:marRight w:val="0"/>
      <w:marTop w:val="0"/>
      <w:marBottom w:val="0"/>
      <w:divBdr>
        <w:top w:val="none" w:sz="0" w:space="0" w:color="auto"/>
        <w:left w:val="none" w:sz="0" w:space="0" w:color="auto"/>
        <w:bottom w:val="none" w:sz="0" w:space="0" w:color="auto"/>
        <w:right w:val="none" w:sz="0" w:space="0" w:color="auto"/>
      </w:divBdr>
    </w:div>
    <w:div w:id="1573077290">
      <w:bodyDiv w:val="1"/>
      <w:marLeft w:val="0"/>
      <w:marRight w:val="0"/>
      <w:marTop w:val="0"/>
      <w:marBottom w:val="0"/>
      <w:divBdr>
        <w:top w:val="none" w:sz="0" w:space="0" w:color="auto"/>
        <w:left w:val="none" w:sz="0" w:space="0" w:color="auto"/>
        <w:bottom w:val="none" w:sz="0" w:space="0" w:color="auto"/>
        <w:right w:val="none" w:sz="0" w:space="0" w:color="auto"/>
      </w:divBdr>
    </w:div>
    <w:div w:id="1573078343">
      <w:bodyDiv w:val="1"/>
      <w:marLeft w:val="0"/>
      <w:marRight w:val="0"/>
      <w:marTop w:val="0"/>
      <w:marBottom w:val="0"/>
      <w:divBdr>
        <w:top w:val="none" w:sz="0" w:space="0" w:color="auto"/>
        <w:left w:val="none" w:sz="0" w:space="0" w:color="auto"/>
        <w:bottom w:val="none" w:sz="0" w:space="0" w:color="auto"/>
        <w:right w:val="none" w:sz="0" w:space="0" w:color="auto"/>
      </w:divBdr>
    </w:div>
    <w:div w:id="1573273011">
      <w:bodyDiv w:val="1"/>
      <w:marLeft w:val="0"/>
      <w:marRight w:val="0"/>
      <w:marTop w:val="0"/>
      <w:marBottom w:val="0"/>
      <w:divBdr>
        <w:top w:val="none" w:sz="0" w:space="0" w:color="auto"/>
        <w:left w:val="none" w:sz="0" w:space="0" w:color="auto"/>
        <w:bottom w:val="none" w:sz="0" w:space="0" w:color="auto"/>
        <w:right w:val="none" w:sz="0" w:space="0" w:color="auto"/>
      </w:divBdr>
    </w:div>
    <w:div w:id="1573352846">
      <w:bodyDiv w:val="1"/>
      <w:marLeft w:val="0"/>
      <w:marRight w:val="0"/>
      <w:marTop w:val="0"/>
      <w:marBottom w:val="0"/>
      <w:divBdr>
        <w:top w:val="none" w:sz="0" w:space="0" w:color="auto"/>
        <w:left w:val="none" w:sz="0" w:space="0" w:color="auto"/>
        <w:bottom w:val="none" w:sz="0" w:space="0" w:color="auto"/>
        <w:right w:val="none" w:sz="0" w:space="0" w:color="auto"/>
      </w:divBdr>
    </w:div>
    <w:div w:id="1573469549">
      <w:bodyDiv w:val="1"/>
      <w:marLeft w:val="0"/>
      <w:marRight w:val="0"/>
      <w:marTop w:val="0"/>
      <w:marBottom w:val="0"/>
      <w:divBdr>
        <w:top w:val="none" w:sz="0" w:space="0" w:color="auto"/>
        <w:left w:val="none" w:sz="0" w:space="0" w:color="auto"/>
        <w:bottom w:val="none" w:sz="0" w:space="0" w:color="auto"/>
        <w:right w:val="none" w:sz="0" w:space="0" w:color="auto"/>
      </w:divBdr>
    </w:div>
    <w:div w:id="1573543915">
      <w:bodyDiv w:val="1"/>
      <w:marLeft w:val="0"/>
      <w:marRight w:val="0"/>
      <w:marTop w:val="0"/>
      <w:marBottom w:val="0"/>
      <w:divBdr>
        <w:top w:val="none" w:sz="0" w:space="0" w:color="auto"/>
        <w:left w:val="none" w:sz="0" w:space="0" w:color="auto"/>
        <w:bottom w:val="none" w:sz="0" w:space="0" w:color="auto"/>
        <w:right w:val="none" w:sz="0" w:space="0" w:color="auto"/>
      </w:divBdr>
    </w:div>
    <w:div w:id="1573586057">
      <w:bodyDiv w:val="1"/>
      <w:marLeft w:val="0"/>
      <w:marRight w:val="0"/>
      <w:marTop w:val="0"/>
      <w:marBottom w:val="0"/>
      <w:divBdr>
        <w:top w:val="none" w:sz="0" w:space="0" w:color="auto"/>
        <w:left w:val="none" w:sz="0" w:space="0" w:color="auto"/>
        <w:bottom w:val="none" w:sz="0" w:space="0" w:color="auto"/>
        <w:right w:val="none" w:sz="0" w:space="0" w:color="auto"/>
      </w:divBdr>
    </w:div>
    <w:div w:id="1573616303">
      <w:bodyDiv w:val="1"/>
      <w:marLeft w:val="0"/>
      <w:marRight w:val="0"/>
      <w:marTop w:val="0"/>
      <w:marBottom w:val="0"/>
      <w:divBdr>
        <w:top w:val="none" w:sz="0" w:space="0" w:color="auto"/>
        <w:left w:val="none" w:sz="0" w:space="0" w:color="auto"/>
        <w:bottom w:val="none" w:sz="0" w:space="0" w:color="auto"/>
        <w:right w:val="none" w:sz="0" w:space="0" w:color="auto"/>
      </w:divBdr>
    </w:div>
    <w:div w:id="1573730938">
      <w:bodyDiv w:val="1"/>
      <w:marLeft w:val="0"/>
      <w:marRight w:val="0"/>
      <w:marTop w:val="0"/>
      <w:marBottom w:val="0"/>
      <w:divBdr>
        <w:top w:val="none" w:sz="0" w:space="0" w:color="auto"/>
        <w:left w:val="none" w:sz="0" w:space="0" w:color="auto"/>
        <w:bottom w:val="none" w:sz="0" w:space="0" w:color="auto"/>
        <w:right w:val="none" w:sz="0" w:space="0" w:color="auto"/>
      </w:divBdr>
    </w:div>
    <w:div w:id="1573735207">
      <w:bodyDiv w:val="1"/>
      <w:marLeft w:val="0"/>
      <w:marRight w:val="0"/>
      <w:marTop w:val="0"/>
      <w:marBottom w:val="0"/>
      <w:divBdr>
        <w:top w:val="none" w:sz="0" w:space="0" w:color="auto"/>
        <w:left w:val="none" w:sz="0" w:space="0" w:color="auto"/>
        <w:bottom w:val="none" w:sz="0" w:space="0" w:color="auto"/>
        <w:right w:val="none" w:sz="0" w:space="0" w:color="auto"/>
      </w:divBdr>
    </w:div>
    <w:div w:id="1573809830">
      <w:bodyDiv w:val="1"/>
      <w:marLeft w:val="0"/>
      <w:marRight w:val="0"/>
      <w:marTop w:val="0"/>
      <w:marBottom w:val="0"/>
      <w:divBdr>
        <w:top w:val="none" w:sz="0" w:space="0" w:color="auto"/>
        <w:left w:val="none" w:sz="0" w:space="0" w:color="auto"/>
        <w:bottom w:val="none" w:sz="0" w:space="0" w:color="auto"/>
        <w:right w:val="none" w:sz="0" w:space="0" w:color="auto"/>
      </w:divBdr>
    </w:div>
    <w:div w:id="1573849186">
      <w:bodyDiv w:val="1"/>
      <w:marLeft w:val="0"/>
      <w:marRight w:val="0"/>
      <w:marTop w:val="0"/>
      <w:marBottom w:val="0"/>
      <w:divBdr>
        <w:top w:val="none" w:sz="0" w:space="0" w:color="auto"/>
        <w:left w:val="none" w:sz="0" w:space="0" w:color="auto"/>
        <w:bottom w:val="none" w:sz="0" w:space="0" w:color="auto"/>
        <w:right w:val="none" w:sz="0" w:space="0" w:color="auto"/>
      </w:divBdr>
    </w:div>
    <w:div w:id="1573927542">
      <w:bodyDiv w:val="1"/>
      <w:marLeft w:val="0"/>
      <w:marRight w:val="0"/>
      <w:marTop w:val="0"/>
      <w:marBottom w:val="0"/>
      <w:divBdr>
        <w:top w:val="none" w:sz="0" w:space="0" w:color="auto"/>
        <w:left w:val="none" w:sz="0" w:space="0" w:color="auto"/>
        <w:bottom w:val="none" w:sz="0" w:space="0" w:color="auto"/>
        <w:right w:val="none" w:sz="0" w:space="0" w:color="auto"/>
      </w:divBdr>
    </w:div>
    <w:div w:id="1573928971">
      <w:bodyDiv w:val="1"/>
      <w:marLeft w:val="0"/>
      <w:marRight w:val="0"/>
      <w:marTop w:val="0"/>
      <w:marBottom w:val="0"/>
      <w:divBdr>
        <w:top w:val="none" w:sz="0" w:space="0" w:color="auto"/>
        <w:left w:val="none" w:sz="0" w:space="0" w:color="auto"/>
        <w:bottom w:val="none" w:sz="0" w:space="0" w:color="auto"/>
        <w:right w:val="none" w:sz="0" w:space="0" w:color="auto"/>
      </w:divBdr>
    </w:div>
    <w:div w:id="1573999275">
      <w:bodyDiv w:val="1"/>
      <w:marLeft w:val="0"/>
      <w:marRight w:val="0"/>
      <w:marTop w:val="0"/>
      <w:marBottom w:val="0"/>
      <w:divBdr>
        <w:top w:val="none" w:sz="0" w:space="0" w:color="auto"/>
        <w:left w:val="none" w:sz="0" w:space="0" w:color="auto"/>
        <w:bottom w:val="none" w:sz="0" w:space="0" w:color="auto"/>
        <w:right w:val="none" w:sz="0" w:space="0" w:color="auto"/>
      </w:divBdr>
    </w:div>
    <w:div w:id="1574046668">
      <w:bodyDiv w:val="1"/>
      <w:marLeft w:val="0"/>
      <w:marRight w:val="0"/>
      <w:marTop w:val="0"/>
      <w:marBottom w:val="0"/>
      <w:divBdr>
        <w:top w:val="none" w:sz="0" w:space="0" w:color="auto"/>
        <w:left w:val="none" w:sz="0" w:space="0" w:color="auto"/>
        <w:bottom w:val="none" w:sz="0" w:space="0" w:color="auto"/>
        <w:right w:val="none" w:sz="0" w:space="0" w:color="auto"/>
      </w:divBdr>
    </w:div>
    <w:div w:id="1574198963">
      <w:bodyDiv w:val="1"/>
      <w:marLeft w:val="0"/>
      <w:marRight w:val="0"/>
      <w:marTop w:val="0"/>
      <w:marBottom w:val="0"/>
      <w:divBdr>
        <w:top w:val="none" w:sz="0" w:space="0" w:color="auto"/>
        <w:left w:val="none" w:sz="0" w:space="0" w:color="auto"/>
        <w:bottom w:val="none" w:sz="0" w:space="0" w:color="auto"/>
        <w:right w:val="none" w:sz="0" w:space="0" w:color="auto"/>
      </w:divBdr>
    </w:div>
    <w:div w:id="1574316078">
      <w:bodyDiv w:val="1"/>
      <w:marLeft w:val="0"/>
      <w:marRight w:val="0"/>
      <w:marTop w:val="0"/>
      <w:marBottom w:val="0"/>
      <w:divBdr>
        <w:top w:val="none" w:sz="0" w:space="0" w:color="auto"/>
        <w:left w:val="none" w:sz="0" w:space="0" w:color="auto"/>
        <w:bottom w:val="none" w:sz="0" w:space="0" w:color="auto"/>
        <w:right w:val="none" w:sz="0" w:space="0" w:color="auto"/>
      </w:divBdr>
    </w:div>
    <w:div w:id="1574509196">
      <w:bodyDiv w:val="1"/>
      <w:marLeft w:val="0"/>
      <w:marRight w:val="0"/>
      <w:marTop w:val="0"/>
      <w:marBottom w:val="0"/>
      <w:divBdr>
        <w:top w:val="none" w:sz="0" w:space="0" w:color="auto"/>
        <w:left w:val="none" w:sz="0" w:space="0" w:color="auto"/>
        <w:bottom w:val="none" w:sz="0" w:space="0" w:color="auto"/>
        <w:right w:val="none" w:sz="0" w:space="0" w:color="auto"/>
      </w:divBdr>
    </w:div>
    <w:div w:id="1574511552">
      <w:bodyDiv w:val="1"/>
      <w:marLeft w:val="0"/>
      <w:marRight w:val="0"/>
      <w:marTop w:val="0"/>
      <w:marBottom w:val="0"/>
      <w:divBdr>
        <w:top w:val="none" w:sz="0" w:space="0" w:color="auto"/>
        <w:left w:val="none" w:sz="0" w:space="0" w:color="auto"/>
        <w:bottom w:val="none" w:sz="0" w:space="0" w:color="auto"/>
        <w:right w:val="none" w:sz="0" w:space="0" w:color="auto"/>
      </w:divBdr>
    </w:div>
    <w:div w:id="1574657351">
      <w:bodyDiv w:val="1"/>
      <w:marLeft w:val="0"/>
      <w:marRight w:val="0"/>
      <w:marTop w:val="0"/>
      <w:marBottom w:val="0"/>
      <w:divBdr>
        <w:top w:val="none" w:sz="0" w:space="0" w:color="auto"/>
        <w:left w:val="none" w:sz="0" w:space="0" w:color="auto"/>
        <w:bottom w:val="none" w:sz="0" w:space="0" w:color="auto"/>
        <w:right w:val="none" w:sz="0" w:space="0" w:color="auto"/>
      </w:divBdr>
    </w:div>
    <w:div w:id="1574853706">
      <w:bodyDiv w:val="1"/>
      <w:marLeft w:val="0"/>
      <w:marRight w:val="0"/>
      <w:marTop w:val="0"/>
      <w:marBottom w:val="0"/>
      <w:divBdr>
        <w:top w:val="none" w:sz="0" w:space="0" w:color="auto"/>
        <w:left w:val="none" w:sz="0" w:space="0" w:color="auto"/>
        <w:bottom w:val="none" w:sz="0" w:space="0" w:color="auto"/>
        <w:right w:val="none" w:sz="0" w:space="0" w:color="auto"/>
      </w:divBdr>
    </w:div>
    <w:div w:id="1575048647">
      <w:bodyDiv w:val="1"/>
      <w:marLeft w:val="0"/>
      <w:marRight w:val="0"/>
      <w:marTop w:val="0"/>
      <w:marBottom w:val="0"/>
      <w:divBdr>
        <w:top w:val="none" w:sz="0" w:space="0" w:color="auto"/>
        <w:left w:val="none" w:sz="0" w:space="0" w:color="auto"/>
        <w:bottom w:val="none" w:sz="0" w:space="0" w:color="auto"/>
        <w:right w:val="none" w:sz="0" w:space="0" w:color="auto"/>
      </w:divBdr>
    </w:div>
    <w:div w:id="1575050515">
      <w:bodyDiv w:val="1"/>
      <w:marLeft w:val="0"/>
      <w:marRight w:val="0"/>
      <w:marTop w:val="0"/>
      <w:marBottom w:val="0"/>
      <w:divBdr>
        <w:top w:val="none" w:sz="0" w:space="0" w:color="auto"/>
        <w:left w:val="none" w:sz="0" w:space="0" w:color="auto"/>
        <w:bottom w:val="none" w:sz="0" w:space="0" w:color="auto"/>
        <w:right w:val="none" w:sz="0" w:space="0" w:color="auto"/>
      </w:divBdr>
    </w:div>
    <w:div w:id="1575118230">
      <w:bodyDiv w:val="1"/>
      <w:marLeft w:val="0"/>
      <w:marRight w:val="0"/>
      <w:marTop w:val="0"/>
      <w:marBottom w:val="0"/>
      <w:divBdr>
        <w:top w:val="none" w:sz="0" w:space="0" w:color="auto"/>
        <w:left w:val="none" w:sz="0" w:space="0" w:color="auto"/>
        <w:bottom w:val="none" w:sz="0" w:space="0" w:color="auto"/>
        <w:right w:val="none" w:sz="0" w:space="0" w:color="auto"/>
      </w:divBdr>
    </w:div>
    <w:div w:id="1575121442">
      <w:bodyDiv w:val="1"/>
      <w:marLeft w:val="0"/>
      <w:marRight w:val="0"/>
      <w:marTop w:val="0"/>
      <w:marBottom w:val="0"/>
      <w:divBdr>
        <w:top w:val="none" w:sz="0" w:space="0" w:color="auto"/>
        <w:left w:val="none" w:sz="0" w:space="0" w:color="auto"/>
        <w:bottom w:val="none" w:sz="0" w:space="0" w:color="auto"/>
        <w:right w:val="none" w:sz="0" w:space="0" w:color="auto"/>
      </w:divBdr>
    </w:div>
    <w:div w:id="1575121574">
      <w:bodyDiv w:val="1"/>
      <w:marLeft w:val="0"/>
      <w:marRight w:val="0"/>
      <w:marTop w:val="0"/>
      <w:marBottom w:val="0"/>
      <w:divBdr>
        <w:top w:val="none" w:sz="0" w:space="0" w:color="auto"/>
        <w:left w:val="none" w:sz="0" w:space="0" w:color="auto"/>
        <w:bottom w:val="none" w:sz="0" w:space="0" w:color="auto"/>
        <w:right w:val="none" w:sz="0" w:space="0" w:color="auto"/>
      </w:divBdr>
    </w:div>
    <w:div w:id="1575164461">
      <w:bodyDiv w:val="1"/>
      <w:marLeft w:val="0"/>
      <w:marRight w:val="0"/>
      <w:marTop w:val="0"/>
      <w:marBottom w:val="0"/>
      <w:divBdr>
        <w:top w:val="none" w:sz="0" w:space="0" w:color="auto"/>
        <w:left w:val="none" w:sz="0" w:space="0" w:color="auto"/>
        <w:bottom w:val="none" w:sz="0" w:space="0" w:color="auto"/>
        <w:right w:val="none" w:sz="0" w:space="0" w:color="auto"/>
      </w:divBdr>
    </w:div>
    <w:div w:id="1575242447">
      <w:bodyDiv w:val="1"/>
      <w:marLeft w:val="0"/>
      <w:marRight w:val="0"/>
      <w:marTop w:val="0"/>
      <w:marBottom w:val="0"/>
      <w:divBdr>
        <w:top w:val="none" w:sz="0" w:space="0" w:color="auto"/>
        <w:left w:val="none" w:sz="0" w:space="0" w:color="auto"/>
        <w:bottom w:val="none" w:sz="0" w:space="0" w:color="auto"/>
        <w:right w:val="none" w:sz="0" w:space="0" w:color="auto"/>
      </w:divBdr>
    </w:div>
    <w:div w:id="1575317403">
      <w:bodyDiv w:val="1"/>
      <w:marLeft w:val="0"/>
      <w:marRight w:val="0"/>
      <w:marTop w:val="0"/>
      <w:marBottom w:val="0"/>
      <w:divBdr>
        <w:top w:val="none" w:sz="0" w:space="0" w:color="auto"/>
        <w:left w:val="none" w:sz="0" w:space="0" w:color="auto"/>
        <w:bottom w:val="none" w:sz="0" w:space="0" w:color="auto"/>
        <w:right w:val="none" w:sz="0" w:space="0" w:color="auto"/>
      </w:divBdr>
    </w:div>
    <w:div w:id="1575430014">
      <w:bodyDiv w:val="1"/>
      <w:marLeft w:val="0"/>
      <w:marRight w:val="0"/>
      <w:marTop w:val="0"/>
      <w:marBottom w:val="0"/>
      <w:divBdr>
        <w:top w:val="none" w:sz="0" w:space="0" w:color="auto"/>
        <w:left w:val="none" w:sz="0" w:space="0" w:color="auto"/>
        <w:bottom w:val="none" w:sz="0" w:space="0" w:color="auto"/>
        <w:right w:val="none" w:sz="0" w:space="0" w:color="auto"/>
      </w:divBdr>
    </w:div>
    <w:div w:id="1575430254">
      <w:bodyDiv w:val="1"/>
      <w:marLeft w:val="0"/>
      <w:marRight w:val="0"/>
      <w:marTop w:val="0"/>
      <w:marBottom w:val="0"/>
      <w:divBdr>
        <w:top w:val="none" w:sz="0" w:space="0" w:color="auto"/>
        <w:left w:val="none" w:sz="0" w:space="0" w:color="auto"/>
        <w:bottom w:val="none" w:sz="0" w:space="0" w:color="auto"/>
        <w:right w:val="none" w:sz="0" w:space="0" w:color="auto"/>
      </w:divBdr>
    </w:div>
    <w:div w:id="1575505378">
      <w:bodyDiv w:val="1"/>
      <w:marLeft w:val="0"/>
      <w:marRight w:val="0"/>
      <w:marTop w:val="0"/>
      <w:marBottom w:val="0"/>
      <w:divBdr>
        <w:top w:val="none" w:sz="0" w:space="0" w:color="auto"/>
        <w:left w:val="none" w:sz="0" w:space="0" w:color="auto"/>
        <w:bottom w:val="none" w:sz="0" w:space="0" w:color="auto"/>
        <w:right w:val="none" w:sz="0" w:space="0" w:color="auto"/>
      </w:divBdr>
    </w:div>
    <w:div w:id="1575554942">
      <w:bodyDiv w:val="1"/>
      <w:marLeft w:val="0"/>
      <w:marRight w:val="0"/>
      <w:marTop w:val="0"/>
      <w:marBottom w:val="0"/>
      <w:divBdr>
        <w:top w:val="none" w:sz="0" w:space="0" w:color="auto"/>
        <w:left w:val="none" w:sz="0" w:space="0" w:color="auto"/>
        <w:bottom w:val="none" w:sz="0" w:space="0" w:color="auto"/>
        <w:right w:val="none" w:sz="0" w:space="0" w:color="auto"/>
      </w:divBdr>
    </w:div>
    <w:div w:id="1575580761">
      <w:bodyDiv w:val="1"/>
      <w:marLeft w:val="0"/>
      <w:marRight w:val="0"/>
      <w:marTop w:val="0"/>
      <w:marBottom w:val="0"/>
      <w:divBdr>
        <w:top w:val="none" w:sz="0" w:space="0" w:color="auto"/>
        <w:left w:val="none" w:sz="0" w:space="0" w:color="auto"/>
        <w:bottom w:val="none" w:sz="0" w:space="0" w:color="auto"/>
        <w:right w:val="none" w:sz="0" w:space="0" w:color="auto"/>
      </w:divBdr>
    </w:div>
    <w:div w:id="1575747809">
      <w:bodyDiv w:val="1"/>
      <w:marLeft w:val="0"/>
      <w:marRight w:val="0"/>
      <w:marTop w:val="0"/>
      <w:marBottom w:val="0"/>
      <w:divBdr>
        <w:top w:val="none" w:sz="0" w:space="0" w:color="auto"/>
        <w:left w:val="none" w:sz="0" w:space="0" w:color="auto"/>
        <w:bottom w:val="none" w:sz="0" w:space="0" w:color="auto"/>
        <w:right w:val="none" w:sz="0" w:space="0" w:color="auto"/>
      </w:divBdr>
    </w:div>
    <w:div w:id="1575974250">
      <w:bodyDiv w:val="1"/>
      <w:marLeft w:val="0"/>
      <w:marRight w:val="0"/>
      <w:marTop w:val="0"/>
      <w:marBottom w:val="0"/>
      <w:divBdr>
        <w:top w:val="none" w:sz="0" w:space="0" w:color="auto"/>
        <w:left w:val="none" w:sz="0" w:space="0" w:color="auto"/>
        <w:bottom w:val="none" w:sz="0" w:space="0" w:color="auto"/>
        <w:right w:val="none" w:sz="0" w:space="0" w:color="auto"/>
      </w:divBdr>
    </w:div>
    <w:div w:id="1576087447">
      <w:bodyDiv w:val="1"/>
      <w:marLeft w:val="0"/>
      <w:marRight w:val="0"/>
      <w:marTop w:val="0"/>
      <w:marBottom w:val="0"/>
      <w:divBdr>
        <w:top w:val="none" w:sz="0" w:space="0" w:color="auto"/>
        <w:left w:val="none" w:sz="0" w:space="0" w:color="auto"/>
        <w:bottom w:val="none" w:sz="0" w:space="0" w:color="auto"/>
        <w:right w:val="none" w:sz="0" w:space="0" w:color="auto"/>
      </w:divBdr>
    </w:div>
    <w:div w:id="1576161121">
      <w:bodyDiv w:val="1"/>
      <w:marLeft w:val="0"/>
      <w:marRight w:val="0"/>
      <w:marTop w:val="0"/>
      <w:marBottom w:val="0"/>
      <w:divBdr>
        <w:top w:val="none" w:sz="0" w:space="0" w:color="auto"/>
        <w:left w:val="none" w:sz="0" w:space="0" w:color="auto"/>
        <w:bottom w:val="none" w:sz="0" w:space="0" w:color="auto"/>
        <w:right w:val="none" w:sz="0" w:space="0" w:color="auto"/>
      </w:divBdr>
    </w:div>
    <w:div w:id="1576209707">
      <w:bodyDiv w:val="1"/>
      <w:marLeft w:val="0"/>
      <w:marRight w:val="0"/>
      <w:marTop w:val="0"/>
      <w:marBottom w:val="0"/>
      <w:divBdr>
        <w:top w:val="none" w:sz="0" w:space="0" w:color="auto"/>
        <w:left w:val="none" w:sz="0" w:space="0" w:color="auto"/>
        <w:bottom w:val="none" w:sz="0" w:space="0" w:color="auto"/>
        <w:right w:val="none" w:sz="0" w:space="0" w:color="auto"/>
      </w:divBdr>
    </w:div>
    <w:div w:id="1576279959">
      <w:bodyDiv w:val="1"/>
      <w:marLeft w:val="0"/>
      <w:marRight w:val="0"/>
      <w:marTop w:val="0"/>
      <w:marBottom w:val="0"/>
      <w:divBdr>
        <w:top w:val="none" w:sz="0" w:space="0" w:color="auto"/>
        <w:left w:val="none" w:sz="0" w:space="0" w:color="auto"/>
        <w:bottom w:val="none" w:sz="0" w:space="0" w:color="auto"/>
        <w:right w:val="none" w:sz="0" w:space="0" w:color="auto"/>
      </w:divBdr>
    </w:div>
    <w:div w:id="1576430886">
      <w:bodyDiv w:val="1"/>
      <w:marLeft w:val="0"/>
      <w:marRight w:val="0"/>
      <w:marTop w:val="0"/>
      <w:marBottom w:val="0"/>
      <w:divBdr>
        <w:top w:val="none" w:sz="0" w:space="0" w:color="auto"/>
        <w:left w:val="none" w:sz="0" w:space="0" w:color="auto"/>
        <w:bottom w:val="none" w:sz="0" w:space="0" w:color="auto"/>
        <w:right w:val="none" w:sz="0" w:space="0" w:color="auto"/>
      </w:divBdr>
    </w:div>
    <w:div w:id="1576435584">
      <w:bodyDiv w:val="1"/>
      <w:marLeft w:val="0"/>
      <w:marRight w:val="0"/>
      <w:marTop w:val="0"/>
      <w:marBottom w:val="0"/>
      <w:divBdr>
        <w:top w:val="none" w:sz="0" w:space="0" w:color="auto"/>
        <w:left w:val="none" w:sz="0" w:space="0" w:color="auto"/>
        <w:bottom w:val="none" w:sz="0" w:space="0" w:color="auto"/>
        <w:right w:val="none" w:sz="0" w:space="0" w:color="auto"/>
      </w:divBdr>
    </w:div>
    <w:div w:id="1576546035">
      <w:bodyDiv w:val="1"/>
      <w:marLeft w:val="0"/>
      <w:marRight w:val="0"/>
      <w:marTop w:val="0"/>
      <w:marBottom w:val="0"/>
      <w:divBdr>
        <w:top w:val="none" w:sz="0" w:space="0" w:color="auto"/>
        <w:left w:val="none" w:sz="0" w:space="0" w:color="auto"/>
        <w:bottom w:val="none" w:sz="0" w:space="0" w:color="auto"/>
        <w:right w:val="none" w:sz="0" w:space="0" w:color="auto"/>
      </w:divBdr>
    </w:div>
    <w:div w:id="1576549030">
      <w:bodyDiv w:val="1"/>
      <w:marLeft w:val="0"/>
      <w:marRight w:val="0"/>
      <w:marTop w:val="0"/>
      <w:marBottom w:val="0"/>
      <w:divBdr>
        <w:top w:val="none" w:sz="0" w:space="0" w:color="auto"/>
        <w:left w:val="none" w:sz="0" w:space="0" w:color="auto"/>
        <w:bottom w:val="none" w:sz="0" w:space="0" w:color="auto"/>
        <w:right w:val="none" w:sz="0" w:space="0" w:color="auto"/>
      </w:divBdr>
    </w:div>
    <w:div w:id="1576627896">
      <w:bodyDiv w:val="1"/>
      <w:marLeft w:val="0"/>
      <w:marRight w:val="0"/>
      <w:marTop w:val="0"/>
      <w:marBottom w:val="0"/>
      <w:divBdr>
        <w:top w:val="none" w:sz="0" w:space="0" w:color="auto"/>
        <w:left w:val="none" w:sz="0" w:space="0" w:color="auto"/>
        <w:bottom w:val="none" w:sz="0" w:space="0" w:color="auto"/>
        <w:right w:val="none" w:sz="0" w:space="0" w:color="auto"/>
      </w:divBdr>
    </w:div>
    <w:div w:id="1576666981">
      <w:bodyDiv w:val="1"/>
      <w:marLeft w:val="0"/>
      <w:marRight w:val="0"/>
      <w:marTop w:val="0"/>
      <w:marBottom w:val="0"/>
      <w:divBdr>
        <w:top w:val="none" w:sz="0" w:space="0" w:color="auto"/>
        <w:left w:val="none" w:sz="0" w:space="0" w:color="auto"/>
        <w:bottom w:val="none" w:sz="0" w:space="0" w:color="auto"/>
        <w:right w:val="none" w:sz="0" w:space="0" w:color="auto"/>
      </w:divBdr>
    </w:div>
    <w:div w:id="1576667711">
      <w:bodyDiv w:val="1"/>
      <w:marLeft w:val="0"/>
      <w:marRight w:val="0"/>
      <w:marTop w:val="0"/>
      <w:marBottom w:val="0"/>
      <w:divBdr>
        <w:top w:val="none" w:sz="0" w:space="0" w:color="auto"/>
        <w:left w:val="none" w:sz="0" w:space="0" w:color="auto"/>
        <w:bottom w:val="none" w:sz="0" w:space="0" w:color="auto"/>
        <w:right w:val="none" w:sz="0" w:space="0" w:color="auto"/>
      </w:divBdr>
    </w:div>
    <w:div w:id="1576818844">
      <w:bodyDiv w:val="1"/>
      <w:marLeft w:val="0"/>
      <w:marRight w:val="0"/>
      <w:marTop w:val="0"/>
      <w:marBottom w:val="0"/>
      <w:divBdr>
        <w:top w:val="none" w:sz="0" w:space="0" w:color="auto"/>
        <w:left w:val="none" w:sz="0" w:space="0" w:color="auto"/>
        <w:bottom w:val="none" w:sz="0" w:space="0" w:color="auto"/>
        <w:right w:val="none" w:sz="0" w:space="0" w:color="auto"/>
      </w:divBdr>
    </w:div>
    <w:div w:id="1576823188">
      <w:bodyDiv w:val="1"/>
      <w:marLeft w:val="0"/>
      <w:marRight w:val="0"/>
      <w:marTop w:val="0"/>
      <w:marBottom w:val="0"/>
      <w:divBdr>
        <w:top w:val="none" w:sz="0" w:space="0" w:color="auto"/>
        <w:left w:val="none" w:sz="0" w:space="0" w:color="auto"/>
        <w:bottom w:val="none" w:sz="0" w:space="0" w:color="auto"/>
        <w:right w:val="none" w:sz="0" w:space="0" w:color="auto"/>
      </w:divBdr>
    </w:div>
    <w:div w:id="1576863215">
      <w:bodyDiv w:val="1"/>
      <w:marLeft w:val="0"/>
      <w:marRight w:val="0"/>
      <w:marTop w:val="0"/>
      <w:marBottom w:val="0"/>
      <w:divBdr>
        <w:top w:val="none" w:sz="0" w:space="0" w:color="auto"/>
        <w:left w:val="none" w:sz="0" w:space="0" w:color="auto"/>
        <w:bottom w:val="none" w:sz="0" w:space="0" w:color="auto"/>
        <w:right w:val="none" w:sz="0" w:space="0" w:color="auto"/>
      </w:divBdr>
    </w:div>
    <w:div w:id="1576937416">
      <w:bodyDiv w:val="1"/>
      <w:marLeft w:val="0"/>
      <w:marRight w:val="0"/>
      <w:marTop w:val="0"/>
      <w:marBottom w:val="0"/>
      <w:divBdr>
        <w:top w:val="none" w:sz="0" w:space="0" w:color="auto"/>
        <w:left w:val="none" w:sz="0" w:space="0" w:color="auto"/>
        <w:bottom w:val="none" w:sz="0" w:space="0" w:color="auto"/>
        <w:right w:val="none" w:sz="0" w:space="0" w:color="auto"/>
      </w:divBdr>
    </w:div>
    <w:div w:id="1576937650">
      <w:bodyDiv w:val="1"/>
      <w:marLeft w:val="0"/>
      <w:marRight w:val="0"/>
      <w:marTop w:val="0"/>
      <w:marBottom w:val="0"/>
      <w:divBdr>
        <w:top w:val="none" w:sz="0" w:space="0" w:color="auto"/>
        <w:left w:val="none" w:sz="0" w:space="0" w:color="auto"/>
        <w:bottom w:val="none" w:sz="0" w:space="0" w:color="auto"/>
        <w:right w:val="none" w:sz="0" w:space="0" w:color="auto"/>
      </w:divBdr>
    </w:div>
    <w:div w:id="1576939132">
      <w:bodyDiv w:val="1"/>
      <w:marLeft w:val="0"/>
      <w:marRight w:val="0"/>
      <w:marTop w:val="0"/>
      <w:marBottom w:val="0"/>
      <w:divBdr>
        <w:top w:val="none" w:sz="0" w:space="0" w:color="auto"/>
        <w:left w:val="none" w:sz="0" w:space="0" w:color="auto"/>
        <w:bottom w:val="none" w:sz="0" w:space="0" w:color="auto"/>
        <w:right w:val="none" w:sz="0" w:space="0" w:color="auto"/>
      </w:divBdr>
    </w:div>
    <w:div w:id="1577014539">
      <w:bodyDiv w:val="1"/>
      <w:marLeft w:val="0"/>
      <w:marRight w:val="0"/>
      <w:marTop w:val="0"/>
      <w:marBottom w:val="0"/>
      <w:divBdr>
        <w:top w:val="none" w:sz="0" w:space="0" w:color="auto"/>
        <w:left w:val="none" w:sz="0" w:space="0" w:color="auto"/>
        <w:bottom w:val="none" w:sz="0" w:space="0" w:color="auto"/>
        <w:right w:val="none" w:sz="0" w:space="0" w:color="auto"/>
      </w:divBdr>
    </w:div>
    <w:div w:id="1577089090">
      <w:bodyDiv w:val="1"/>
      <w:marLeft w:val="0"/>
      <w:marRight w:val="0"/>
      <w:marTop w:val="0"/>
      <w:marBottom w:val="0"/>
      <w:divBdr>
        <w:top w:val="none" w:sz="0" w:space="0" w:color="auto"/>
        <w:left w:val="none" w:sz="0" w:space="0" w:color="auto"/>
        <w:bottom w:val="none" w:sz="0" w:space="0" w:color="auto"/>
        <w:right w:val="none" w:sz="0" w:space="0" w:color="auto"/>
      </w:divBdr>
    </w:div>
    <w:div w:id="1577089677">
      <w:bodyDiv w:val="1"/>
      <w:marLeft w:val="0"/>
      <w:marRight w:val="0"/>
      <w:marTop w:val="0"/>
      <w:marBottom w:val="0"/>
      <w:divBdr>
        <w:top w:val="none" w:sz="0" w:space="0" w:color="auto"/>
        <w:left w:val="none" w:sz="0" w:space="0" w:color="auto"/>
        <w:bottom w:val="none" w:sz="0" w:space="0" w:color="auto"/>
        <w:right w:val="none" w:sz="0" w:space="0" w:color="auto"/>
      </w:divBdr>
    </w:div>
    <w:div w:id="1577203647">
      <w:bodyDiv w:val="1"/>
      <w:marLeft w:val="0"/>
      <w:marRight w:val="0"/>
      <w:marTop w:val="0"/>
      <w:marBottom w:val="0"/>
      <w:divBdr>
        <w:top w:val="none" w:sz="0" w:space="0" w:color="auto"/>
        <w:left w:val="none" w:sz="0" w:space="0" w:color="auto"/>
        <w:bottom w:val="none" w:sz="0" w:space="0" w:color="auto"/>
        <w:right w:val="none" w:sz="0" w:space="0" w:color="auto"/>
      </w:divBdr>
    </w:div>
    <w:div w:id="1577203790">
      <w:bodyDiv w:val="1"/>
      <w:marLeft w:val="0"/>
      <w:marRight w:val="0"/>
      <w:marTop w:val="0"/>
      <w:marBottom w:val="0"/>
      <w:divBdr>
        <w:top w:val="none" w:sz="0" w:space="0" w:color="auto"/>
        <w:left w:val="none" w:sz="0" w:space="0" w:color="auto"/>
        <w:bottom w:val="none" w:sz="0" w:space="0" w:color="auto"/>
        <w:right w:val="none" w:sz="0" w:space="0" w:color="auto"/>
      </w:divBdr>
    </w:div>
    <w:div w:id="1577320620">
      <w:bodyDiv w:val="1"/>
      <w:marLeft w:val="0"/>
      <w:marRight w:val="0"/>
      <w:marTop w:val="0"/>
      <w:marBottom w:val="0"/>
      <w:divBdr>
        <w:top w:val="none" w:sz="0" w:space="0" w:color="auto"/>
        <w:left w:val="none" w:sz="0" w:space="0" w:color="auto"/>
        <w:bottom w:val="none" w:sz="0" w:space="0" w:color="auto"/>
        <w:right w:val="none" w:sz="0" w:space="0" w:color="auto"/>
      </w:divBdr>
    </w:div>
    <w:div w:id="1577324936">
      <w:bodyDiv w:val="1"/>
      <w:marLeft w:val="0"/>
      <w:marRight w:val="0"/>
      <w:marTop w:val="0"/>
      <w:marBottom w:val="0"/>
      <w:divBdr>
        <w:top w:val="none" w:sz="0" w:space="0" w:color="auto"/>
        <w:left w:val="none" w:sz="0" w:space="0" w:color="auto"/>
        <w:bottom w:val="none" w:sz="0" w:space="0" w:color="auto"/>
        <w:right w:val="none" w:sz="0" w:space="0" w:color="auto"/>
      </w:divBdr>
    </w:div>
    <w:div w:id="1577397831">
      <w:bodyDiv w:val="1"/>
      <w:marLeft w:val="0"/>
      <w:marRight w:val="0"/>
      <w:marTop w:val="0"/>
      <w:marBottom w:val="0"/>
      <w:divBdr>
        <w:top w:val="none" w:sz="0" w:space="0" w:color="auto"/>
        <w:left w:val="none" w:sz="0" w:space="0" w:color="auto"/>
        <w:bottom w:val="none" w:sz="0" w:space="0" w:color="auto"/>
        <w:right w:val="none" w:sz="0" w:space="0" w:color="auto"/>
      </w:divBdr>
    </w:div>
    <w:div w:id="1577469115">
      <w:bodyDiv w:val="1"/>
      <w:marLeft w:val="0"/>
      <w:marRight w:val="0"/>
      <w:marTop w:val="0"/>
      <w:marBottom w:val="0"/>
      <w:divBdr>
        <w:top w:val="none" w:sz="0" w:space="0" w:color="auto"/>
        <w:left w:val="none" w:sz="0" w:space="0" w:color="auto"/>
        <w:bottom w:val="none" w:sz="0" w:space="0" w:color="auto"/>
        <w:right w:val="none" w:sz="0" w:space="0" w:color="auto"/>
      </w:divBdr>
    </w:div>
    <w:div w:id="1577518521">
      <w:bodyDiv w:val="1"/>
      <w:marLeft w:val="0"/>
      <w:marRight w:val="0"/>
      <w:marTop w:val="0"/>
      <w:marBottom w:val="0"/>
      <w:divBdr>
        <w:top w:val="none" w:sz="0" w:space="0" w:color="auto"/>
        <w:left w:val="none" w:sz="0" w:space="0" w:color="auto"/>
        <w:bottom w:val="none" w:sz="0" w:space="0" w:color="auto"/>
        <w:right w:val="none" w:sz="0" w:space="0" w:color="auto"/>
      </w:divBdr>
    </w:div>
    <w:div w:id="1577521145">
      <w:bodyDiv w:val="1"/>
      <w:marLeft w:val="0"/>
      <w:marRight w:val="0"/>
      <w:marTop w:val="0"/>
      <w:marBottom w:val="0"/>
      <w:divBdr>
        <w:top w:val="none" w:sz="0" w:space="0" w:color="auto"/>
        <w:left w:val="none" w:sz="0" w:space="0" w:color="auto"/>
        <w:bottom w:val="none" w:sz="0" w:space="0" w:color="auto"/>
        <w:right w:val="none" w:sz="0" w:space="0" w:color="auto"/>
      </w:divBdr>
    </w:div>
    <w:div w:id="1577592409">
      <w:bodyDiv w:val="1"/>
      <w:marLeft w:val="0"/>
      <w:marRight w:val="0"/>
      <w:marTop w:val="0"/>
      <w:marBottom w:val="0"/>
      <w:divBdr>
        <w:top w:val="none" w:sz="0" w:space="0" w:color="auto"/>
        <w:left w:val="none" w:sz="0" w:space="0" w:color="auto"/>
        <w:bottom w:val="none" w:sz="0" w:space="0" w:color="auto"/>
        <w:right w:val="none" w:sz="0" w:space="0" w:color="auto"/>
      </w:divBdr>
    </w:div>
    <w:div w:id="1577593714">
      <w:bodyDiv w:val="1"/>
      <w:marLeft w:val="0"/>
      <w:marRight w:val="0"/>
      <w:marTop w:val="0"/>
      <w:marBottom w:val="0"/>
      <w:divBdr>
        <w:top w:val="none" w:sz="0" w:space="0" w:color="auto"/>
        <w:left w:val="none" w:sz="0" w:space="0" w:color="auto"/>
        <w:bottom w:val="none" w:sz="0" w:space="0" w:color="auto"/>
        <w:right w:val="none" w:sz="0" w:space="0" w:color="auto"/>
      </w:divBdr>
    </w:div>
    <w:div w:id="1577666768">
      <w:bodyDiv w:val="1"/>
      <w:marLeft w:val="0"/>
      <w:marRight w:val="0"/>
      <w:marTop w:val="0"/>
      <w:marBottom w:val="0"/>
      <w:divBdr>
        <w:top w:val="none" w:sz="0" w:space="0" w:color="auto"/>
        <w:left w:val="none" w:sz="0" w:space="0" w:color="auto"/>
        <w:bottom w:val="none" w:sz="0" w:space="0" w:color="auto"/>
        <w:right w:val="none" w:sz="0" w:space="0" w:color="auto"/>
      </w:divBdr>
    </w:div>
    <w:div w:id="1577737847">
      <w:bodyDiv w:val="1"/>
      <w:marLeft w:val="0"/>
      <w:marRight w:val="0"/>
      <w:marTop w:val="0"/>
      <w:marBottom w:val="0"/>
      <w:divBdr>
        <w:top w:val="none" w:sz="0" w:space="0" w:color="auto"/>
        <w:left w:val="none" w:sz="0" w:space="0" w:color="auto"/>
        <w:bottom w:val="none" w:sz="0" w:space="0" w:color="auto"/>
        <w:right w:val="none" w:sz="0" w:space="0" w:color="auto"/>
      </w:divBdr>
    </w:div>
    <w:div w:id="1577858112">
      <w:bodyDiv w:val="1"/>
      <w:marLeft w:val="0"/>
      <w:marRight w:val="0"/>
      <w:marTop w:val="0"/>
      <w:marBottom w:val="0"/>
      <w:divBdr>
        <w:top w:val="none" w:sz="0" w:space="0" w:color="auto"/>
        <w:left w:val="none" w:sz="0" w:space="0" w:color="auto"/>
        <w:bottom w:val="none" w:sz="0" w:space="0" w:color="auto"/>
        <w:right w:val="none" w:sz="0" w:space="0" w:color="auto"/>
      </w:divBdr>
    </w:div>
    <w:div w:id="1577858875">
      <w:bodyDiv w:val="1"/>
      <w:marLeft w:val="0"/>
      <w:marRight w:val="0"/>
      <w:marTop w:val="0"/>
      <w:marBottom w:val="0"/>
      <w:divBdr>
        <w:top w:val="none" w:sz="0" w:space="0" w:color="auto"/>
        <w:left w:val="none" w:sz="0" w:space="0" w:color="auto"/>
        <w:bottom w:val="none" w:sz="0" w:space="0" w:color="auto"/>
        <w:right w:val="none" w:sz="0" w:space="0" w:color="auto"/>
      </w:divBdr>
    </w:div>
    <w:div w:id="1577932521">
      <w:bodyDiv w:val="1"/>
      <w:marLeft w:val="0"/>
      <w:marRight w:val="0"/>
      <w:marTop w:val="0"/>
      <w:marBottom w:val="0"/>
      <w:divBdr>
        <w:top w:val="none" w:sz="0" w:space="0" w:color="auto"/>
        <w:left w:val="none" w:sz="0" w:space="0" w:color="auto"/>
        <w:bottom w:val="none" w:sz="0" w:space="0" w:color="auto"/>
        <w:right w:val="none" w:sz="0" w:space="0" w:color="auto"/>
      </w:divBdr>
    </w:div>
    <w:div w:id="1578050396">
      <w:bodyDiv w:val="1"/>
      <w:marLeft w:val="0"/>
      <w:marRight w:val="0"/>
      <w:marTop w:val="0"/>
      <w:marBottom w:val="0"/>
      <w:divBdr>
        <w:top w:val="none" w:sz="0" w:space="0" w:color="auto"/>
        <w:left w:val="none" w:sz="0" w:space="0" w:color="auto"/>
        <w:bottom w:val="none" w:sz="0" w:space="0" w:color="auto"/>
        <w:right w:val="none" w:sz="0" w:space="0" w:color="auto"/>
      </w:divBdr>
    </w:div>
    <w:div w:id="1578127963">
      <w:bodyDiv w:val="1"/>
      <w:marLeft w:val="0"/>
      <w:marRight w:val="0"/>
      <w:marTop w:val="0"/>
      <w:marBottom w:val="0"/>
      <w:divBdr>
        <w:top w:val="none" w:sz="0" w:space="0" w:color="auto"/>
        <w:left w:val="none" w:sz="0" w:space="0" w:color="auto"/>
        <w:bottom w:val="none" w:sz="0" w:space="0" w:color="auto"/>
        <w:right w:val="none" w:sz="0" w:space="0" w:color="auto"/>
      </w:divBdr>
    </w:div>
    <w:div w:id="1578173738">
      <w:bodyDiv w:val="1"/>
      <w:marLeft w:val="0"/>
      <w:marRight w:val="0"/>
      <w:marTop w:val="0"/>
      <w:marBottom w:val="0"/>
      <w:divBdr>
        <w:top w:val="none" w:sz="0" w:space="0" w:color="auto"/>
        <w:left w:val="none" w:sz="0" w:space="0" w:color="auto"/>
        <w:bottom w:val="none" w:sz="0" w:space="0" w:color="auto"/>
        <w:right w:val="none" w:sz="0" w:space="0" w:color="auto"/>
      </w:divBdr>
    </w:div>
    <w:div w:id="1578248750">
      <w:bodyDiv w:val="1"/>
      <w:marLeft w:val="0"/>
      <w:marRight w:val="0"/>
      <w:marTop w:val="0"/>
      <w:marBottom w:val="0"/>
      <w:divBdr>
        <w:top w:val="none" w:sz="0" w:space="0" w:color="auto"/>
        <w:left w:val="none" w:sz="0" w:space="0" w:color="auto"/>
        <w:bottom w:val="none" w:sz="0" w:space="0" w:color="auto"/>
        <w:right w:val="none" w:sz="0" w:space="0" w:color="auto"/>
      </w:divBdr>
    </w:div>
    <w:div w:id="1578249538">
      <w:bodyDiv w:val="1"/>
      <w:marLeft w:val="0"/>
      <w:marRight w:val="0"/>
      <w:marTop w:val="0"/>
      <w:marBottom w:val="0"/>
      <w:divBdr>
        <w:top w:val="none" w:sz="0" w:space="0" w:color="auto"/>
        <w:left w:val="none" w:sz="0" w:space="0" w:color="auto"/>
        <w:bottom w:val="none" w:sz="0" w:space="0" w:color="auto"/>
        <w:right w:val="none" w:sz="0" w:space="0" w:color="auto"/>
      </w:divBdr>
    </w:div>
    <w:div w:id="1578251038">
      <w:bodyDiv w:val="1"/>
      <w:marLeft w:val="0"/>
      <w:marRight w:val="0"/>
      <w:marTop w:val="0"/>
      <w:marBottom w:val="0"/>
      <w:divBdr>
        <w:top w:val="none" w:sz="0" w:space="0" w:color="auto"/>
        <w:left w:val="none" w:sz="0" w:space="0" w:color="auto"/>
        <w:bottom w:val="none" w:sz="0" w:space="0" w:color="auto"/>
        <w:right w:val="none" w:sz="0" w:space="0" w:color="auto"/>
      </w:divBdr>
    </w:div>
    <w:div w:id="1578518673">
      <w:bodyDiv w:val="1"/>
      <w:marLeft w:val="0"/>
      <w:marRight w:val="0"/>
      <w:marTop w:val="0"/>
      <w:marBottom w:val="0"/>
      <w:divBdr>
        <w:top w:val="none" w:sz="0" w:space="0" w:color="auto"/>
        <w:left w:val="none" w:sz="0" w:space="0" w:color="auto"/>
        <w:bottom w:val="none" w:sz="0" w:space="0" w:color="auto"/>
        <w:right w:val="none" w:sz="0" w:space="0" w:color="auto"/>
      </w:divBdr>
    </w:div>
    <w:div w:id="1578635511">
      <w:bodyDiv w:val="1"/>
      <w:marLeft w:val="0"/>
      <w:marRight w:val="0"/>
      <w:marTop w:val="0"/>
      <w:marBottom w:val="0"/>
      <w:divBdr>
        <w:top w:val="none" w:sz="0" w:space="0" w:color="auto"/>
        <w:left w:val="none" w:sz="0" w:space="0" w:color="auto"/>
        <w:bottom w:val="none" w:sz="0" w:space="0" w:color="auto"/>
        <w:right w:val="none" w:sz="0" w:space="0" w:color="auto"/>
      </w:divBdr>
    </w:div>
    <w:div w:id="1578636187">
      <w:bodyDiv w:val="1"/>
      <w:marLeft w:val="0"/>
      <w:marRight w:val="0"/>
      <w:marTop w:val="0"/>
      <w:marBottom w:val="0"/>
      <w:divBdr>
        <w:top w:val="none" w:sz="0" w:space="0" w:color="auto"/>
        <w:left w:val="none" w:sz="0" w:space="0" w:color="auto"/>
        <w:bottom w:val="none" w:sz="0" w:space="0" w:color="auto"/>
        <w:right w:val="none" w:sz="0" w:space="0" w:color="auto"/>
      </w:divBdr>
    </w:div>
    <w:div w:id="1578856049">
      <w:bodyDiv w:val="1"/>
      <w:marLeft w:val="0"/>
      <w:marRight w:val="0"/>
      <w:marTop w:val="0"/>
      <w:marBottom w:val="0"/>
      <w:divBdr>
        <w:top w:val="none" w:sz="0" w:space="0" w:color="auto"/>
        <w:left w:val="none" w:sz="0" w:space="0" w:color="auto"/>
        <w:bottom w:val="none" w:sz="0" w:space="0" w:color="auto"/>
        <w:right w:val="none" w:sz="0" w:space="0" w:color="auto"/>
      </w:divBdr>
    </w:div>
    <w:div w:id="1578859387">
      <w:bodyDiv w:val="1"/>
      <w:marLeft w:val="0"/>
      <w:marRight w:val="0"/>
      <w:marTop w:val="0"/>
      <w:marBottom w:val="0"/>
      <w:divBdr>
        <w:top w:val="none" w:sz="0" w:space="0" w:color="auto"/>
        <w:left w:val="none" w:sz="0" w:space="0" w:color="auto"/>
        <w:bottom w:val="none" w:sz="0" w:space="0" w:color="auto"/>
        <w:right w:val="none" w:sz="0" w:space="0" w:color="auto"/>
      </w:divBdr>
    </w:div>
    <w:div w:id="1578900220">
      <w:bodyDiv w:val="1"/>
      <w:marLeft w:val="0"/>
      <w:marRight w:val="0"/>
      <w:marTop w:val="0"/>
      <w:marBottom w:val="0"/>
      <w:divBdr>
        <w:top w:val="none" w:sz="0" w:space="0" w:color="auto"/>
        <w:left w:val="none" w:sz="0" w:space="0" w:color="auto"/>
        <w:bottom w:val="none" w:sz="0" w:space="0" w:color="auto"/>
        <w:right w:val="none" w:sz="0" w:space="0" w:color="auto"/>
      </w:divBdr>
    </w:div>
    <w:div w:id="1579051089">
      <w:bodyDiv w:val="1"/>
      <w:marLeft w:val="0"/>
      <w:marRight w:val="0"/>
      <w:marTop w:val="0"/>
      <w:marBottom w:val="0"/>
      <w:divBdr>
        <w:top w:val="none" w:sz="0" w:space="0" w:color="auto"/>
        <w:left w:val="none" w:sz="0" w:space="0" w:color="auto"/>
        <w:bottom w:val="none" w:sz="0" w:space="0" w:color="auto"/>
        <w:right w:val="none" w:sz="0" w:space="0" w:color="auto"/>
      </w:divBdr>
    </w:div>
    <w:div w:id="1579097610">
      <w:bodyDiv w:val="1"/>
      <w:marLeft w:val="0"/>
      <w:marRight w:val="0"/>
      <w:marTop w:val="0"/>
      <w:marBottom w:val="0"/>
      <w:divBdr>
        <w:top w:val="none" w:sz="0" w:space="0" w:color="auto"/>
        <w:left w:val="none" w:sz="0" w:space="0" w:color="auto"/>
        <w:bottom w:val="none" w:sz="0" w:space="0" w:color="auto"/>
        <w:right w:val="none" w:sz="0" w:space="0" w:color="auto"/>
      </w:divBdr>
    </w:div>
    <w:div w:id="1579243816">
      <w:bodyDiv w:val="1"/>
      <w:marLeft w:val="0"/>
      <w:marRight w:val="0"/>
      <w:marTop w:val="0"/>
      <w:marBottom w:val="0"/>
      <w:divBdr>
        <w:top w:val="none" w:sz="0" w:space="0" w:color="auto"/>
        <w:left w:val="none" w:sz="0" w:space="0" w:color="auto"/>
        <w:bottom w:val="none" w:sz="0" w:space="0" w:color="auto"/>
        <w:right w:val="none" w:sz="0" w:space="0" w:color="auto"/>
      </w:divBdr>
    </w:div>
    <w:div w:id="1579245385">
      <w:bodyDiv w:val="1"/>
      <w:marLeft w:val="0"/>
      <w:marRight w:val="0"/>
      <w:marTop w:val="0"/>
      <w:marBottom w:val="0"/>
      <w:divBdr>
        <w:top w:val="none" w:sz="0" w:space="0" w:color="auto"/>
        <w:left w:val="none" w:sz="0" w:space="0" w:color="auto"/>
        <w:bottom w:val="none" w:sz="0" w:space="0" w:color="auto"/>
        <w:right w:val="none" w:sz="0" w:space="0" w:color="auto"/>
      </w:divBdr>
    </w:div>
    <w:div w:id="1579289792">
      <w:bodyDiv w:val="1"/>
      <w:marLeft w:val="0"/>
      <w:marRight w:val="0"/>
      <w:marTop w:val="0"/>
      <w:marBottom w:val="0"/>
      <w:divBdr>
        <w:top w:val="none" w:sz="0" w:space="0" w:color="auto"/>
        <w:left w:val="none" w:sz="0" w:space="0" w:color="auto"/>
        <w:bottom w:val="none" w:sz="0" w:space="0" w:color="auto"/>
        <w:right w:val="none" w:sz="0" w:space="0" w:color="auto"/>
      </w:divBdr>
    </w:div>
    <w:div w:id="1579365058">
      <w:bodyDiv w:val="1"/>
      <w:marLeft w:val="0"/>
      <w:marRight w:val="0"/>
      <w:marTop w:val="0"/>
      <w:marBottom w:val="0"/>
      <w:divBdr>
        <w:top w:val="none" w:sz="0" w:space="0" w:color="auto"/>
        <w:left w:val="none" w:sz="0" w:space="0" w:color="auto"/>
        <w:bottom w:val="none" w:sz="0" w:space="0" w:color="auto"/>
        <w:right w:val="none" w:sz="0" w:space="0" w:color="auto"/>
      </w:divBdr>
    </w:div>
    <w:div w:id="1579557490">
      <w:bodyDiv w:val="1"/>
      <w:marLeft w:val="0"/>
      <w:marRight w:val="0"/>
      <w:marTop w:val="0"/>
      <w:marBottom w:val="0"/>
      <w:divBdr>
        <w:top w:val="none" w:sz="0" w:space="0" w:color="auto"/>
        <w:left w:val="none" w:sz="0" w:space="0" w:color="auto"/>
        <w:bottom w:val="none" w:sz="0" w:space="0" w:color="auto"/>
        <w:right w:val="none" w:sz="0" w:space="0" w:color="auto"/>
      </w:divBdr>
    </w:div>
    <w:div w:id="1579747739">
      <w:bodyDiv w:val="1"/>
      <w:marLeft w:val="0"/>
      <w:marRight w:val="0"/>
      <w:marTop w:val="0"/>
      <w:marBottom w:val="0"/>
      <w:divBdr>
        <w:top w:val="none" w:sz="0" w:space="0" w:color="auto"/>
        <w:left w:val="none" w:sz="0" w:space="0" w:color="auto"/>
        <w:bottom w:val="none" w:sz="0" w:space="0" w:color="auto"/>
        <w:right w:val="none" w:sz="0" w:space="0" w:color="auto"/>
      </w:divBdr>
    </w:div>
    <w:div w:id="1579829389">
      <w:bodyDiv w:val="1"/>
      <w:marLeft w:val="0"/>
      <w:marRight w:val="0"/>
      <w:marTop w:val="0"/>
      <w:marBottom w:val="0"/>
      <w:divBdr>
        <w:top w:val="none" w:sz="0" w:space="0" w:color="auto"/>
        <w:left w:val="none" w:sz="0" w:space="0" w:color="auto"/>
        <w:bottom w:val="none" w:sz="0" w:space="0" w:color="auto"/>
        <w:right w:val="none" w:sz="0" w:space="0" w:color="auto"/>
      </w:divBdr>
    </w:div>
    <w:div w:id="1580016834">
      <w:bodyDiv w:val="1"/>
      <w:marLeft w:val="0"/>
      <w:marRight w:val="0"/>
      <w:marTop w:val="0"/>
      <w:marBottom w:val="0"/>
      <w:divBdr>
        <w:top w:val="none" w:sz="0" w:space="0" w:color="auto"/>
        <w:left w:val="none" w:sz="0" w:space="0" w:color="auto"/>
        <w:bottom w:val="none" w:sz="0" w:space="0" w:color="auto"/>
        <w:right w:val="none" w:sz="0" w:space="0" w:color="auto"/>
      </w:divBdr>
    </w:div>
    <w:div w:id="1580096296">
      <w:bodyDiv w:val="1"/>
      <w:marLeft w:val="0"/>
      <w:marRight w:val="0"/>
      <w:marTop w:val="0"/>
      <w:marBottom w:val="0"/>
      <w:divBdr>
        <w:top w:val="none" w:sz="0" w:space="0" w:color="auto"/>
        <w:left w:val="none" w:sz="0" w:space="0" w:color="auto"/>
        <w:bottom w:val="none" w:sz="0" w:space="0" w:color="auto"/>
        <w:right w:val="none" w:sz="0" w:space="0" w:color="auto"/>
      </w:divBdr>
    </w:div>
    <w:div w:id="1580360234">
      <w:bodyDiv w:val="1"/>
      <w:marLeft w:val="0"/>
      <w:marRight w:val="0"/>
      <w:marTop w:val="0"/>
      <w:marBottom w:val="0"/>
      <w:divBdr>
        <w:top w:val="none" w:sz="0" w:space="0" w:color="auto"/>
        <w:left w:val="none" w:sz="0" w:space="0" w:color="auto"/>
        <w:bottom w:val="none" w:sz="0" w:space="0" w:color="auto"/>
        <w:right w:val="none" w:sz="0" w:space="0" w:color="auto"/>
      </w:divBdr>
    </w:div>
    <w:div w:id="1580404703">
      <w:bodyDiv w:val="1"/>
      <w:marLeft w:val="0"/>
      <w:marRight w:val="0"/>
      <w:marTop w:val="0"/>
      <w:marBottom w:val="0"/>
      <w:divBdr>
        <w:top w:val="none" w:sz="0" w:space="0" w:color="auto"/>
        <w:left w:val="none" w:sz="0" w:space="0" w:color="auto"/>
        <w:bottom w:val="none" w:sz="0" w:space="0" w:color="auto"/>
        <w:right w:val="none" w:sz="0" w:space="0" w:color="auto"/>
      </w:divBdr>
    </w:div>
    <w:div w:id="1580478204">
      <w:bodyDiv w:val="1"/>
      <w:marLeft w:val="0"/>
      <w:marRight w:val="0"/>
      <w:marTop w:val="0"/>
      <w:marBottom w:val="0"/>
      <w:divBdr>
        <w:top w:val="none" w:sz="0" w:space="0" w:color="auto"/>
        <w:left w:val="none" w:sz="0" w:space="0" w:color="auto"/>
        <w:bottom w:val="none" w:sz="0" w:space="0" w:color="auto"/>
        <w:right w:val="none" w:sz="0" w:space="0" w:color="auto"/>
      </w:divBdr>
    </w:div>
    <w:div w:id="1580485653">
      <w:bodyDiv w:val="1"/>
      <w:marLeft w:val="0"/>
      <w:marRight w:val="0"/>
      <w:marTop w:val="0"/>
      <w:marBottom w:val="0"/>
      <w:divBdr>
        <w:top w:val="none" w:sz="0" w:space="0" w:color="auto"/>
        <w:left w:val="none" w:sz="0" w:space="0" w:color="auto"/>
        <w:bottom w:val="none" w:sz="0" w:space="0" w:color="auto"/>
        <w:right w:val="none" w:sz="0" w:space="0" w:color="auto"/>
      </w:divBdr>
    </w:div>
    <w:div w:id="1580551926">
      <w:bodyDiv w:val="1"/>
      <w:marLeft w:val="0"/>
      <w:marRight w:val="0"/>
      <w:marTop w:val="0"/>
      <w:marBottom w:val="0"/>
      <w:divBdr>
        <w:top w:val="none" w:sz="0" w:space="0" w:color="auto"/>
        <w:left w:val="none" w:sz="0" w:space="0" w:color="auto"/>
        <w:bottom w:val="none" w:sz="0" w:space="0" w:color="auto"/>
        <w:right w:val="none" w:sz="0" w:space="0" w:color="auto"/>
      </w:divBdr>
    </w:div>
    <w:div w:id="1580558644">
      <w:bodyDiv w:val="1"/>
      <w:marLeft w:val="0"/>
      <w:marRight w:val="0"/>
      <w:marTop w:val="0"/>
      <w:marBottom w:val="0"/>
      <w:divBdr>
        <w:top w:val="none" w:sz="0" w:space="0" w:color="auto"/>
        <w:left w:val="none" w:sz="0" w:space="0" w:color="auto"/>
        <w:bottom w:val="none" w:sz="0" w:space="0" w:color="auto"/>
        <w:right w:val="none" w:sz="0" w:space="0" w:color="auto"/>
      </w:divBdr>
    </w:div>
    <w:div w:id="1580745141">
      <w:bodyDiv w:val="1"/>
      <w:marLeft w:val="0"/>
      <w:marRight w:val="0"/>
      <w:marTop w:val="0"/>
      <w:marBottom w:val="0"/>
      <w:divBdr>
        <w:top w:val="none" w:sz="0" w:space="0" w:color="auto"/>
        <w:left w:val="none" w:sz="0" w:space="0" w:color="auto"/>
        <w:bottom w:val="none" w:sz="0" w:space="0" w:color="auto"/>
        <w:right w:val="none" w:sz="0" w:space="0" w:color="auto"/>
      </w:divBdr>
    </w:div>
    <w:div w:id="1580748919">
      <w:bodyDiv w:val="1"/>
      <w:marLeft w:val="0"/>
      <w:marRight w:val="0"/>
      <w:marTop w:val="0"/>
      <w:marBottom w:val="0"/>
      <w:divBdr>
        <w:top w:val="none" w:sz="0" w:space="0" w:color="auto"/>
        <w:left w:val="none" w:sz="0" w:space="0" w:color="auto"/>
        <w:bottom w:val="none" w:sz="0" w:space="0" w:color="auto"/>
        <w:right w:val="none" w:sz="0" w:space="0" w:color="auto"/>
      </w:divBdr>
    </w:div>
    <w:div w:id="1580750284">
      <w:bodyDiv w:val="1"/>
      <w:marLeft w:val="0"/>
      <w:marRight w:val="0"/>
      <w:marTop w:val="0"/>
      <w:marBottom w:val="0"/>
      <w:divBdr>
        <w:top w:val="none" w:sz="0" w:space="0" w:color="auto"/>
        <w:left w:val="none" w:sz="0" w:space="0" w:color="auto"/>
        <w:bottom w:val="none" w:sz="0" w:space="0" w:color="auto"/>
        <w:right w:val="none" w:sz="0" w:space="0" w:color="auto"/>
      </w:divBdr>
    </w:div>
    <w:div w:id="1580866747">
      <w:bodyDiv w:val="1"/>
      <w:marLeft w:val="0"/>
      <w:marRight w:val="0"/>
      <w:marTop w:val="0"/>
      <w:marBottom w:val="0"/>
      <w:divBdr>
        <w:top w:val="none" w:sz="0" w:space="0" w:color="auto"/>
        <w:left w:val="none" w:sz="0" w:space="0" w:color="auto"/>
        <w:bottom w:val="none" w:sz="0" w:space="0" w:color="auto"/>
        <w:right w:val="none" w:sz="0" w:space="0" w:color="auto"/>
      </w:divBdr>
    </w:div>
    <w:div w:id="1580867618">
      <w:bodyDiv w:val="1"/>
      <w:marLeft w:val="0"/>
      <w:marRight w:val="0"/>
      <w:marTop w:val="0"/>
      <w:marBottom w:val="0"/>
      <w:divBdr>
        <w:top w:val="none" w:sz="0" w:space="0" w:color="auto"/>
        <w:left w:val="none" w:sz="0" w:space="0" w:color="auto"/>
        <w:bottom w:val="none" w:sz="0" w:space="0" w:color="auto"/>
        <w:right w:val="none" w:sz="0" w:space="0" w:color="auto"/>
      </w:divBdr>
    </w:div>
    <w:div w:id="1580946254">
      <w:bodyDiv w:val="1"/>
      <w:marLeft w:val="0"/>
      <w:marRight w:val="0"/>
      <w:marTop w:val="0"/>
      <w:marBottom w:val="0"/>
      <w:divBdr>
        <w:top w:val="none" w:sz="0" w:space="0" w:color="auto"/>
        <w:left w:val="none" w:sz="0" w:space="0" w:color="auto"/>
        <w:bottom w:val="none" w:sz="0" w:space="0" w:color="auto"/>
        <w:right w:val="none" w:sz="0" w:space="0" w:color="auto"/>
      </w:divBdr>
    </w:div>
    <w:div w:id="1581015443">
      <w:bodyDiv w:val="1"/>
      <w:marLeft w:val="0"/>
      <w:marRight w:val="0"/>
      <w:marTop w:val="0"/>
      <w:marBottom w:val="0"/>
      <w:divBdr>
        <w:top w:val="none" w:sz="0" w:space="0" w:color="auto"/>
        <w:left w:val="none" w:sz="0" w:space="0" w:color="auto"/>
        <w:bottom w:val="none" w:sz="0" w:space="0" w:color="auto"/>
        <w:right w:val="none" w:sz="0" w:space="0" w:color="auto"/>
      </w:divBdr>
    </w:div>
    <w:div w:id="1581021266">
      <w:bodyDiv w:val="1"/>
      <w:marLeft w:val="0"/>
      <w:marRight w:val="0"/>
      <w:marTop w:val="0"/>
      <w:marBottom w:val="0"/>
      <w:divBdr>
        <w:top w:val="none" w:sz="0" w:space="0" w:color="auto"/>
        <w:left w:val="none" w:sz="0" w:space="0" w:color="auto"/>
        <w:bottom w:val="none" w:sz="0" w:space="0" w:color="auto"/>
        <w:right w:val="none" w:sz="0" w:space="0" w:color="auto"/>
      </w:divBdr>
    </w:div>
    <w:div w:id="1581058784">
      <w:bodyDiv w:val="1"/>
      <w:marLeft w:val="0"/>
      <w:marRight w:val="0"/>
      <w:marTop w:val="0"/>
      <w:marBottom w:val="0"/>
      <w:divBdr>
        <w:top w:val="none" w:sz="0" w:space="0" w:color="auto"/>
        <w:left w:val="none" w:sz="0" w:space="0" w:color="auto"/>
        <w:bottom w:val="none" w:sz="0" w:space="0" w:color="auto"/>
        <w:right w:val="none" w:sz="0" w:space="0" w:color="auto"/>
      </w:divBdr>
    </w:div>
    <w:div w:id="1581134824">
      <w:bodyDiv w:val="1"/>
      <w:marLeft w:val="0"/>
      <w:marRight w:val="0"/>
      <w:marTop w:val="0"/>
      <w:marBottom w:val="0"/>
      <w:divBdr>
        <w:top w:val="none" w:sz="0" w:space="0" w:color="auto"/>
        <w:left w:val="none" w:sz="0" w:space="0" w:color="auto"/>
        <w:bottom w:val="none" w:sz="0" w:space="0" w:color="auto"/>
        <w:right w:val="none" w:sz="0" w:space="0" w:color="auto"/>
      </w:divBdr>
    </w:div>
    <w:div w:id="1581211812">
      <w:bodyDiv w:val="1"/>
      <w:marLeft w:val="0"/>
      <w:marRight w:val="0"/>
      <w:marTop w:val="0"/>
      <w:marBottom w:val="0"/>
      <w:divBdr>
        <w:top w:val="none" w:sz="0" w:space="0" w:color="auto"/>
        <w:left w:val="none" w:sz="0" w:space="0" w:color="auto"/>
        <w:bottom w:val="none" w:sz="0" w:space="0" w:color="auto"/>
        <w:right w:val="none" w:sz="0" w:space="0" w:color="auto"/>
      </w:divBdr>
    </w:div>
    <w:div w:id="1581254663">
      <w:bodyDiv w:val="1"/>
      <w:marLeft w:val="0"/>
      <w:marRight w:val="0"/>
      <w:marTop w:val="0"/>
      <w:marBottom w:val="0"/>
      <w:divBdr>
        <w:top w:val="none" w:sz="0" w:space="0" w:color="auto"/>
        <w:left w:val="none" w:sz="0" w:space="0" w:color="auto"/>
        <w:bottom w:val="none" w:sz="0" w:space="0" w:color="auto"/>
        <w:right w:val="none" w:sz="0" w:space="0" w:color="auto"/>
      </w:divBdr>
    </w:div>
    <w:div w:id="1581330691">
      <w:bodyDiv w:val="1"/>
      <w:marLeft w:val="0"/>
      <w:marRight w:val="0"/>
      <w:marTop w:val="0"/>
      <w:marBottom w:val="0"/>
      <w:divBdr>
        <w:top w:val="none" w:sz="0" w:space="0" w:color="auto"/>
        <w:left w:val="none" w:sz="0" w:space="0" w:color="auto"/>
        <w:bottom w:val="none" w:sz="0" w:space="0" w:color="auto"/>
        <w:right w:val="none" w:sz="0" w:space="0" w:color="auto"/>
      </w:divBdr>
    </w:div>
    <w:div w:id="1581331093">
      <w:bodyDiv w:val="1"/>
      <w:marLeft w:val="0"/>
      <w:marRight w:val="0"/>
      <w:marTop w:val="0"/>
      <w:marBottom w:val="0"/>
      <w:divBdr>
        <w:top w:val="none" w:sz="0" w:space="0" w:color="auto"/>
        <w:left w:val="none" w:sz="0" w:space="0" w:color="auto"/>
        <w:bottom w:val="none" w:sz="0" w:space="0" w:color="auto"/>
        <w:right w:val="none" w:sz="0" w:space="0" w:color="auto"/>
      </w:divBdr>
    </w:div>
    <w:div w:id="1581597033">
      <w:bodyDiv w:val="1"/>
      <w:marLeft w:val="0"/>
      <w:marRight w:val="0"/>
      <w:marTop w:val="0"/>
      <w:marBottom w:val="0"/>
      <w:divBdr>
        <w:top w:val="none" w:sz="0" w:space="0" w:color="auto"/>
        <w:left w:val="none" w:sz="0" w:space="0" w:color="auto"/>
        <w:bottom w:val="none" w:sz="0" w:space="0" w:color="auto"/>
        <w:right w:val="none" w:sz="0" w:space="0" w:color="auto"/>
      </w:divBdr>
    </w:div>
    <w:div w:id="1581672028">
      <w:bodyDiv w:val="1"/>
      <w:marLeft w:val="0"/>
      <w:marRight w:val="0"/>
      <w:marTop w:val="0"/>
      <w:marBottom w:val="0"/>
      <w:divBdr>
        <w:top w:val="none" w:sz="0" w:space="0" w:color="auto"/>
        <w:left w:val="none" w:sz="0" w:space="0" w:color="auto"/>
        <w:bottom w:val="none" w:sz="0" w:space="0" w:color="auto"/>
        <w:right w:val="none" w:sz="0" w:space="0" w:color="auto"/>
      </w:divBdr>
    </w:div>
    <w:div w:id="1581676465">
      <w:bodyDiv w:val="1"/>
      <w:marLeft w:val="0"/>
      <w:marRight w:val="0"/>
      <w:marTop w:val="0"/>
      <w:marBottom w:val="0"/>
      <w:divBdr>
        <w:top w:val="none" w:sz="0" w:space="0" w:color="auto"/>
        <w:left w:val="none" w:sz="0" w:space="0" w:color="auto"/>
        <w:bottom w:val="none" w:sz="0" w:space="0" w:color="auto"/>
        <w:right w:val="none" w:sz="0" w:space="0" w:color="auto"/>
      </w:divBdr>
    </w:div>
    <w:div w:id="1582106530">
      <w:bodyDiv w:val="1"/>
      <w:marLeft w:val="0"/>
      <w:marRight w:val="0"/>
      <w:marTop w:val="0"/>
      <w:marBottom w:val="0"/>
      <w:divBdr>
        <w:top w:val="none" w:sz="0" w:space="0" w:color="auto"/>
        <w:left w:val="none" w:sz="0" w:space="0" w:color="auto"/>
        <w:bottom w:val="none" w:sz="0" w:space="0" w:color="auto"/>
        <w:right w:val="none" w:sz="0" w:space="0" w:color="auto"/>
      </w:divBdr>
    </w:div>
    <w:div w:id="1582174851">
      <w:bodyDiv w:val="1"/>
      <w:marLeft w:val="0"/>
      <w:marRight w:val="0"/>
      <w:marTop w:val="0"/>
      <w:marBottom w:val="0"/>
      <w:divBdr>
        <w:top w:val="none" w:sz="0" w:space="0" w:color="auto"/>
        <w:left w:val="none" w:sz="0" w:space="0" w:color="auto"/>
        <w:bottom w:val="none" w:sz="0" w:space="0" w:color="auto"/>
        <w:right w:val="none" w:sz="0" w:space="0" w:color="auto"/>
      </w:divBdr>
    </w:div>
    <w:div w:id="1582251817">
      <w:bodyDiv w:val="1"/>
      <w:marLeft w:val="0"/>
      <w:marRight w:val="0"/>
      <w:marTop w:val="0"/>
      <w:marBottom w:val="0"/>
      <w:divBdr>
        <w:top w:val="none" w:sz="0" w:space="0" w:color="auto"/>
        <w:left w:val="none" w:sz="0" w:space="0" w:color="auto"/>
        <w:bottom w:val="none" w:sz="0" w:space="0" w:color="auto"/>
        <w:right w:val="none" w:sz="0" w:space="0" w:color="auto"/>
      </w:divBdr>
    </w:div>
    <w:div w:id="1582257414">
      <w:bodyDiv w:val="1"/>
      <w:marLeft w:val="0"/>
      <w:marRight w:val="0"/>
      <w:marTop w:val="0"/>
      <w:marBottom w:val="0"/>
      <w:divBdr>
        <w:top w:val="none" w:sz="0" w:space="0" w:color="auto"/>
        <w:left w:val="none" w:sz="0" w:space="0" w:color="auto"/>
        <w:bottom w:val="none" w:sz="0" w:space="0" w:color="auto"/>
        <w:right w:val="none" w:sz="0" w:space="0" w:color="auto"/>
      </w:divBdr>
    </w:div>
    <w:div w:id="1582326727">
      <w:bodyDiv w:val="1"/>
      <w:marLeft w:val="0"/>
      <w:marRight w:val="0"/>
      <w:marTop w:val="0"/>
      <w:marBottom w:val="0"/>
      <w:divBdr>
        <w:top w:val="none" w:sz="0" w:space="0" w:color="auto"/>
        <w:left w:val="none" w:sz="0" w:space="0" w:color="auto"/>
        <w:bottom w:val="none" w:sz="0" w:space="0" w:color="auto"/>
        <w:right w:val="none" w:sz="0" w:space="0" w:color="auto"/>
      </w:divBdr>
    </w:div>
    <w:div w:id="1582369238">
      <w:bodyDiv w:val="1"/>
      <w:marLeft w:val="0"/>
      <w:marRight w:val="0"/>
      <w:marTop w:val="0"/>
      <w:marBottom w:val="0"/>
      <w:divBdr>
        <w:top w:val="none" w:sz="0" w:space="0" w:color="auto"/>
        <w:left w:val="none" w:sz="0" w:space="0" w:color="auto"/>
        <w:bottom w:val="none" w:sz="0" w:space="0" w:color="auto"/>
        <w:right w:val="none" w:sz="0" w:space="0" w:color="auto"/>
      </w:divBdr>
    </w:div>
    <w:div w:id="1582449900">
      <w:bodyDiv w:val="1"/>
      <w:marLeft w:val="0"/>
      <w:marRight w:val="0"/>
      <w:marTop w:val="0"/>
      <w:marBottom w:val="0"/>
      <w:divBdr>
        <w:top w:val="none" w:sz="0" w:space="0" w:color="auto"/>
        <w:left w:val="none" w:sz="0" w:space="0" w:color="auto"/>
        <w:bottom w:val="none" w:sz="0" w:space="0" w:color="auto"/>
        <w:right w:val="none" w:sz="0" w:space="0" w:color="auto"/>
      </w:divBdr>
    </w:div>
    <w:div w:id="1582522830">
      <w:bodyDiv w:val="1"/>
      <w:marLeft w:val="0"/>
      <w:marRight w:val="0"/>
      <w:marTop w:val="0"/>
      <w:marBottom w:val="0"/>
      <w:divBdr>
        <w:top w:val="none" w:sz="0" w:space="0" w:color="auto"/>
        <w:left w:val="none" w:sz="0" w:space="0" w:color="auto"/>
        <w:bottom w:val="none" w:sz="0" w:space="0" w:color="auto"/>
        <w:right w:val="none" w:sz="0" w:space="0" w:color="auto"/>
      </w:divBdr>
    </w:div>
    <w:div w:id="1582566385">
      <w:bodyDiv w:val="1"/>
      <w:marLeft w:val="0"/>
      <w:marRight w:val="0"/>
      <w:marTop w:val="0"/>
      <w:marBottom w:val="0"/>
      <w:divBdr>
        <w:top w:val="none" w:sz="0" w:space="0" w:color="auto"/>
        <w:left w:val="none" w:sz="0" w:space="0" w:color="auto"/>
        <w:bottom w:val="none" w:sz="0" w:space="0" w:color="auto"/>
        <w:right w:val="none" w:sz="0" w:space="0" w:color="auto"/>
      </w:divBdr>
    </w:div>
    <w:div w:id="1582636346">
      <w:bodyDiv w:val="1"/>
      <w:marLeft w:val="0"/>
      <w:marRight w:val="0"/>
      <w:marTop w:val="0"/>
      <w:marBottom w:val="0"/>
      <w:divBdr>
        <w:top w:val="none" w:sz="0" w:space="0" w:color="auto"/>
        <w:left w:val="none" w:sz="0" w:space="0" w:color="auto"/>
        <w:bottom w:val="none" w:sz="0" w:space="0" w:color="auto"/>
        <w:right w:val="none" w:sz="0" w:space="0" w:color="auto"/>
      </w:divBdr>
    </w:div>
    <w:div w:id="1582719832">
      <w:bodyDiv w:val="1"/>
      <w:marLeft w:val="0"/>
      <w:marRight w:val="0"/>
      <w:marTop w:val="0"/>
      <w:marBottom w:val="0"/>
      <w:divBdr>
        <w:top w:val="none" w:sz="0" w:space="0" w:color="auto"/>
        <w:left w:val="none" w:sz="0" w:space="0" w:color="auto"/>
        <w:bottom w:val="none" w:sz="0" w:space="0" w:color="auto"/>
        <w:right w:val="none" w:sz="0" w:space="0" w:color="auto"/>
      </w:divBdr>
    </w:div>
    <w:div w:id="1582787983">
      <w:bodyDiv w:val="1"/>
      <w:marLeft w:val="0"/>
      <w:marRight w:val="0"/>
      <w:marTop w:val="0"/>
      <w:marBottom w:val="0"/>
      <w:divBdr>
        <w:top w:val="none" w:sz="0" w:space="0" w:color="auto"/>
        <w:left w:val="none" w:sz="0" w:space="0" w:color="auto"/>
        <w:bottom w:val="none" w:sz="0" w:space="0" w:color="auto"/>
        <w:right w:val="none" w:sz="0" w:space="0" w:color="auto"/>
      </w:divBdr>
    </w:div>
    <w:div w:id="1582833196">
      <w:bodyDiv w:val="1"/>
      <w:marLeft w:val="0"/>
      <w:marRight w:val="0"/>
      <w:marTop w:val="0"/>
      <w:marBottom w:val="0"/>
      <w:divBdr>
        <w:top w:val="none" w:sz="0" w:space="0" w:color="auto"/>
        <w:left w:val="none" w:sz="0" w:space="0" w:color="auto"/>
        <w:bottom w:val="none" w:sz="0" w:space="0" w:color="auto"/>
        <w:right w:val="none" w:sz="0" w:space="0" w:color="auto"/>
      </w:divBdr>
    </w:div>
    <w:div w:id="1582833348">
      <w:bodyDiv w:val="1"/>
      <w:marLeft w:val="0"/>
      <w:marRight w:val="0"/>
      <w:marTop w:val="0"/>
      <w:marBottom w:val="0"/>
      <w:divBdr>
        <w:top w:val="none" w:sz="0" w:space="0" w:color="auto"/>
        <w:left w:val="none" w:sz="0" w:space="0" w:color="auto"/>
        <w:bottom w:val="none" w:sz="0" w:space="0" w:color="auto"/>
        <w:right w:val="none" w:sz="0" w:space="0" w:color="auto"/>
      </w:divBdr>
    </w:div>
    <w:div w:id="1582979729">
      <w:bodyDiv w:val="1"/>
      <w:marLeft w:val="0"/>
      <w:marRight w:val="0"/>
      <w:marTop w:val="0"/>
      <w:marBottom w:val="0"/>
      <w:divBdr>
        <w:top w:val="none" w:sz="0" w:space="0" w:color="auto"/>
        <w:left w:val="none" w:sz="0" w:space="0" w:color="auto"/>
        <w:bottom w:val="none" w:sz="0" w:space="0" w:color="auto"/>
        <w:right w:val="none" w:sz="0" w:space="0" w:color="auto"/>
      </w:divBdr>
    </w:div>
    <w:div w:id="1583296682">
      <w:bodyDiv w:val="1"/>
      <w:marLeft w:val="0"/>
      <w:marRight w:val="0"/>
      <w:marTop w:val="0"/>
      <w:marBottom w:val="0"/>
      <w:divBdr>
        <w:top w:val="none" w:sz="0" w:space="0" w:color="auto"/>
        <w:left w:val="none" w:sz="0" w:space="0" w:color="auto"/>
        <w:bottom w:val="none" w:sz="0" w:space="0" w:color="auto"/>
        <w:right w:val="none" w:sz="0" w:space="0" w:color="auto"/>
      </w:divBdr>
    </w:div>
    <w:div w:id="1583373375">
      <w:bodyDiv w:val="1"/>
      <w:marLeft w:val="0"/>
      <w:marRight w:val="0"/>
      <w:marTop w:val="0"/>
      <w:marBottom w:val="0"/>
      <w:divBdr>
        <w:top w:val="none" w:sz="0" w:space="0" w:color="auto"/>
        <w:left w:val="none" w:sz="0" w:space="0" w:color="auto"/>
        <w:bottom w:val="none" w:sz="0" w:space="0" w:color="auto"/>
        <w:right w:val="none" w:sz="0" w:space="0" w:color="auto"/>
      </w:divBdr>
    </w:div>
    <w:div w:id="1583375306">
      <w:bodyDiv w:val="1"/>
      <w:marLeft w:val="0"/>
      <w:marRight w:val="0"/>
      <w:marTop w:val="0"/>
      <w:marBottom w:val="0"/>
      <w:divBdr>
        <w:top w:val="none" w:sz="0" w:space="0" w:color="auto"/>
        <w:left w:val="none" w:sz="0" w:space="0" w:color="auto"/>
        <w:bottom w:val="none" w:sz="0" w:space="0" w:color="auto"/>
        <w:right w:val="none" w:sz="0" w:space="0" w:color="auto"/>
      </w:divBdr>
    </w:div>
    <w:div w:id="1583441835">
      <w:bodyDiv w:val="1"/>
      <w:marLeft w:val="0"/>
      <w:marRight w:val="0"/>
      <w:marTop w:val="0"/>
      <w:marBottom w:val="0"/>
      <w:divBdr>
        <w:top w:val="none" w:sz="0" w:space="0" w:color="auto"/>
        <w:left w:val="none" w:sz="0" w:space="0" w:color="auto"/>
        <w:bottom w:val="none" w:sz="0" w:space="0" w:color="auto"/>
        <w:right w:val="none" w:sz="0" w:space="0" w:color="auto"/>
      </w:divBdr>
    </w:div>
    <w:div w:id="1583484343">
      <w:bodyDiv w:val="1"/>
      <w:marLeft w:val="0"/>
      <w:marRight w:val="0"/>
      <w:marTop w:val="0"/>
      <w:marBottom w:val="0"/>
      <w:divBdr>
        <w:top w:val="none" w:sz="0" w:space="0" w:color="auto"/>
        <w:left w:val="none" w:sz="0" w:space="0" w:color="auto"/>
        <w:bottom w:val="none" w:sz="0" w:space="0" w:color="auto"/>
        <w:right w:val="none" w:sz="0" w:space="0" w:color="auto"/>
      </w:divBdr>
    </w:div>
    <w:div w:id="1583566548">
      <w:bodyDiv w:val="1"/>
      <w:marLeft w:val="0"/>
      <w:marRight w:val="0"/>
      <w:marTop w:val="0"/>
      <w:marBottom w:val="0"/>
      <w:divBdr>
        <w:top w:val="none" w:sz="0" w:space="0" w:color="auto"/>
        <w:left w:val="none" w:sz="0" w:space="0" w:color="auto"/>
        <w:bottom w:val="none" w:sz="0" w:space="0" w:color="auto"/>
        <w:right w:val="none" w:sz="0" w:space="0" w:color="auto"/>
      </w:divBdr>
    </w:div>
    <w:div w:id="1583678096">
      <w:bodyDiv w:val="1"/>
      <w:marLeft w:val="0"/>
      <w:marRight w:val="0"/>
      <w:marTop w:val="0"/>
      <w:marBottom w:val="0"/>
      <w:divBdr>
        <w:top w:val="none" w:sz="0" w:space="0" w:color="auto"/>
        <w:left w:val="none" w:sz="0" w:space="0" w:color="auto"/>
        <w:bottom w:val="none" w:sz="0" w:space="0" w:color="auto"/>
        <w:right w:val="none" w:sz="0" w:space="0" w:color="auto"/>
      </w:divBdr>
    </w:div>
    <w:div w:id="1583754091">
      <w:bodyDiv w:val="1"/>
      <w:marLeft w:val="0"/>
      <w:marRight w:val="0"/>
      <w:marTop w:val="0"/>
      <w:marBottom w:val="0"/>
      <w:divBdr>
        <w:top w:val="none" w:sz="0" w:space="0" w:color="auto"/>
        <w:left w:val="none" w:sz="0" w:space="0" w:color="auto"/>
        <w:bottom w:val="none" w:sz="0" w:space="0" w:color="auto"/>
        <w:right w:val="none" w:sz="0" w:space="0" w:color="auto"/>
      </w:divBdr>
    </w:div>
    <w:div w:id="1583950201">
      <w:bodyDiv w:val="1"/>
      <w:marLeft w:val="0"/>
      <w:marRight w:val="0"/>
      <w:marTop w:val="0"/>
      <w:marBottom w:val="0"/>
      <w:divBdr>
        <w:top w:val="none" w:sz="0" w:space="0" w:color="auto"/>
        <w:left w:val="none" w:sz="0" w:space="0" w:color="auto"/>
        <w:bottom w:val="none" w:sz="0" w:space="0" w:color="auto"/>
        <w:right w:val="none" w:sz="0" w:space="0" w:color="auto"/>
      </w:divBdr>
    </w:div>
    <w:div w:id="1583951617">
      <w:bodyDiv w:val="1"/>
      <w:marLeft w:val="0"/>
      <w:marRight w:val="0"/>
      <w:marTop w:val="0"/>
      <w:marBottom w:val="0"/>
      <w:divBdr>
        <w:top w:val="none" w:sz="0" w:space="0" w:color="auto"/>
        <w:left w:val="none" w:sz="0" w:space="0" w:color="auto"/>
        <w:bottom w:val="none" w:sz="0" w:space="0" w:color="auto"/>
        <w:right w:val="none" w:sz="0" w:space="0" w:color="auto"/>
      </w:divBdr>
    </w:div>
    <w:div w:id="1584029064">
      <w:bodyDiv w:val="1"/>
      <w:marLeft w:val="0"/>
      <w:marRight w:val="0"/>
      <w:marTop w:val="0"/>
      <w:marBottom w:val="0"/>
      <w:divBdr>
        <w:top w:val="none" w:sz="0" w:space="0" w:color="auto"/>
        <w:left w:val="none" w:sz="0" w:space="0" w:color="auto"/>
        <w:bottom w:val="none" w:sz="0" w:space="0" w:color="auto"/>
        <w:right w:val="none" w:sz="0" w:space="0" w:color="auto"/>
      </w:divBdr>
    </w:div>
    <w:div w:id="1584072901">
      <w:bodyDiv w:val="1"/>
      <w:marLeft w:val="0"/>
      <w:marRight w:val="0"/>
      <w:marTop w:val="0"/>
      <w:marBottom w:val="0"/>
      <w:divBdr>
        <w:top w:val="none" w:sz="0" w:space="0" w:color="auto"/>
        <w:left w:val="none" w:sz="0" w:space="0" w:color="auto"/>
        <w:bottom w:val="none" w:sz="0" w:space="0" w:color="auto"/>
        <w:right w:val="none" w:sz="0" w:space="0" w:color="auto"/>
      </w:divBdr>
    </w:div>
    <w:div w:id="1584146287">
      <w:bodyDiv w:val="1"/>
      <w:marLeft w:val="0"/>
      <w:marRight w:val="0"/>
      <w:marTop w:val="0"/>
      <w:marBottom w:val="0"/>
      <w:divBdr>
        <w:top w:val="none" w:sz="0" w:space="0" w:color="auto"/>
        <w:left w:val="none" w:sz="0" w:space="0" w:color="auto"/>
        <w:bottom w:val="none" w:sz="0" w:space="0" w:color="auto"/>
        <w:right w:val="none" w:sz="0" w:space="0" w:color="auto"/>
      </w:divBdr>
    </w:div>
    <w:div w:id="1584219425">
      <w:bodyDiv w:val="1"/>
      <w:marLeft w:val="0"/>
      <w:marRight w:val="0"/>
      <w:marTop w:val="0"/>
      <w:marBottom w:val="0"/>
      <w:divBdr>
        <w:top w:val="none" w:sz="0" w:space="0" w:color="auto"/>
        <w:left w:val="none" w:sz="0" w:space="0" w:color="auto"/>
        <w:bottom w:val="none" w:sz="0" w:space="0" w:color="auto"/>
        <w:right w:val="none" w:sz="0" w:space="0" w:color="auto"/>
      </w:divBdr>
    </w:div>
    <w:div w:id="1584222718">
      <w:bodyDiv w:val="1"/>
      <w:marLeft w:val="0"/>
      <w:marRight w:val="0"/>
      <w:marTop w:val="0"/>
      <w:marBottom w:val="0"/>
      <w:divBdr>
        <w:top w:val="none" w:sz="0" w:space="0" w:color="auto"/>
        <w:left w:val="none" w:sz="0" w:space="0" w:color="auto"/>
        <w:bottom w:val="none" w:sz="0" w:space="0" w:color="auto"/>
        <w:right w:val="none" w:sz="0" w:space="0" w:color="auto"/>
      </w:divBdr>
    </w:div>
    <w:div w:id="1584417276">
      <w:bodyDiv w:val="1"/>
      <w:marLeft w:val="0"/>
      <w:marRight w:val="0"/>
      <w:marTop w:val="0"/>
      <w:marBottom w:val="0"/>
      <w:divBdr>
        <w:top w:val="none" w:sz="0" w:space="0" w:color="auto"/>
        <w:left w:val="none" w:sz="0" w:space="0" w:color="auto"/>
        <w:bottom w:val="none" w:sz="0" w:space="0" w:color="auto"/>
        <w:right w:val="none" w:sz="0" w:space="0" w:color="auto"/>
      </w:divBdr>
    </w:div>
    <w:div w:id="1584484326">
      <w:bodyDiv w:val="1"/>
      <w:marLeft w:val="0"/>
      <w:marRight w:val="0"/>
      <w:marTop w:val="0"/>
      <w:marBottom w:val="0"/>
      <w:divBdr>
        <w:top w:val="none" w:sz="0" w:space="0" w:color="auto"/>
        <w:left w:val="none" w:sz="0" w:space="0" w:color="auto"/>
        <w:bottom w:val="none" w:sz="0" w:space="0" w:color="auto"/>
        <w:right w:val="none" w:sz="0" w:space="0" w:color="auto"/>
      </w:divBdr>
    </w:div>
    <w:div w:id="1584679988">
      <w:bodyDiv w:val="1"/>
      <w:marLeft w:val="0"/>
      <w:marRight w:val="0"/>
      <w:marTop w:val="0"/>
      <w:marBottom w:val="0"/>
      <w:divBdr>
        <w:top w:val="none" w:sz="0" w:space="0" w:color="auto"/>
        <w:left w:val="none" w:sz="0" w:space="0" w:color="auto"/>
        <w:bottom w:val="none" w:sz="0" w:space="0" w:color="auto"/>
        <w:right w:val="none" w:sz="0" w:space="0" w:color="auto"/>
      </w:divBdr>
    </w:div>
    <w:div w:id="1584726636">
      <w:bodyDiv w:val="1"/>
      <w:marLeft w:val="0"/>
      <w:marRight w:val="0"/>
      <w:marTop w:val="0"/>
      <w:marBottom w:val="0"/>
      <w:divBdr>
        <w:top w:val="none" w:sz="0" w:space="0" w:color="auto"/>
        <w:left w:val="none" w:sz="0" w:space="0" w:color="auto"/>
        <w:bottom w:val="none" w:sz="0" w:space="0" w:color="auto"/>
        <w:right w:val="none" w:sz="0" w:space="0" w:color="auto"/>
      </w:divBdr>
    </w:div>
    <w:div w:id="1584801734">
      <w:bodyDiv w:val="1"/>
      <w:marLeft w:val="0"/>
      <w:marRight w:val="0"/>
      <w:marTop w:val="0"/>
      <w:marBottom w:val="0"/>
      <w:divBdr>
        <w:top w:val="none" w:sz="0" w:space="0" w:color="auto"/>
        <w:left w:val="none" w:sz="0" w:space="0" w:color="auto"/>
        <w:bottom w:val="none" w:sz="0" w:space="0" w:color="auto"/>
        <w:right w:val="none" w:sz="0" w:space="0" w:color="auto"/>
      </w:divBdr>
    </w:div>
    <w:div w:id="1584874513">
      <w:bodyDiv w:val="1"/>
      <w:marLeft w:val="0"/>
      <w:marRight w:val="0"/>
      <w:marTop w:val="0"/>
      <w:marBottom w:val="0"/>
      <w:divBdr>
        <w:top w:val="none" w:sz="0" w:space="0" w:color="auto"/>
        <w:left w:val="none" w:sz="0" w:space="0" w:color="auto"/>
        <w:bottom w:val="none" w:sz="0" w:space="0" w:color="auto"/>
        <w:right w:val="none" w:sz="0" w:space="0" w:color="auto"/>
      </w:divBdr>
    </w:div>
    <w:div w:id="1584877721">
      <w:bodyDiv w:val="1"/>
      <w:marLeft w:val="0"/>
      <w:marRight w:val="0"/>
      <w:marTop w:val="0"/>
      <w:marBottom w:val="0"/>
      <w:divBdr>
        <w:top w:val="none" w:sz="0" w:space="0" w:color="auto"/>
        <w:left w:val="none" w:sz="0" w:space="0" w:color="auto"/>
        <w:bottom w:val="none" w:sz="0" w:space="0" w:color="auto"/>
        <w:right w:val="none" w:sz="0" w:space="0" w:color="auto"/>
      </w:divBdr>
    </w:div>
    <w:div w:id="1584952818">
      <w:bodyDiv w:val="1"/>
      <w:marLeft w:val="0"/>
      <w:marRight w:val="0"/>
      <w:marTop w:val="0"/>
      <w:marBottom w:val="0"/>
      <w:divBdr>
        <w:top w:val="none" w:sz="0" w:space="0" w:color="auto"/>
        <w:left w:val="none" w:sz="0" w:space="0" w:color="auto"/>
        <w:bottom w:val="none" w:sz="0" w:space="0" w:color="auto"/>
        <w:right w:val="none" w:sz="0" w:space="0" w:color="auto"/>
      </w:divBdr>
    </w:div>
    <w:div w:id="1584990494">
      <w:bodyDiv w:val="1"/>
      <w:marLeft w:val="0"/>
      <w:marRight w:val="0"/>
      <w:marTop w:val="0"/>
      <w:marBottom w:val="0"/>
      <w:divBdr>
        <w:top w:val="none" w:sz="0" w:space="0" w:color="auto"/>
        <w:left w:val="none" w:sz="0" w:space="0" w:color="auto"/>
        <w:bottom w:val="none" w:sz="0" w:space="0" w:color="auto"/>
        <w:right w:val="none" w:sz="0" w:space="0" w:color="auto"/>
      </w:divBdr>
    </w:div>
    <w:div w:id="1585063472">
      <w:bodyDiv w:val="1"/>
      <w:marLeft w:val="0"/>
      <w:marRight w:val="0"/>
      <w:marTop w:val="0"/>
      <w:marBottom w:val="0"/>
      <w:divBdr>
        <w:top w:val="none" w:sz="0" w:space="0" w:color="auto"/>
        <w:left w:val="none" w:sz="0" w:space="0" w:color="auto"/>
        <w:bottom w:val="none" w:sz="0" w:space="0" w:color="auto"/>
        <w:right w:val="none" w:sz="0" w:space="0" w:color="auto"/>
      </w:divBdr>
    </w:div>
    <w:div w:id="1585141865">
      <w:bodyDiv w:val="1"/>
      <w:marLeft w:val="0"/>
      <w:marRight w:val="0"/>
      <w:marTop w:val="0"/>
      <w:marBottom w:val="0"/>
      <w:divBdr>
        <w:top w:val="none" w:sz="0" w:space="0" w:color="auto"/>
        <w:left w:val="none" w:sz="0" w:space="0" w:color="auto"/>
        <w:bottom w:val="none" w:sz="0" w:space="0" w:color="auto"/>
        <w:right w:val="none" w:sz="0" w:space="0" w:color="auto"/>
      </w:divBdr>
    </w:div>
    <w:div w:id="1585185417">
      <w:bodyDiv w:val="1"/>
      <w:marLeft w:val="0"/>
      <w:marRight w:val="0"/>
      <w:marTop w:val="0"/>
      <w:marBottom w:val="0"/>
      <w:divBdr>
        <w:top w:val="none" w:sz="0" w:space="0" w:color="auto"/>
        <w:left w:val="none" w:sz="0" w:space="0" w:color="auto"/>
        <w:bottom w:val="none" w:sz="0" w:space="0" w:color="auto"/>
        <w:right w:val="none" w:sz="0" w:space="0" w:color="auto"/>
      </w:divBdr>
    </w:div>
    <w:div w:id="1585259559">
      <w:bodyDiv w:val="1"/>
      <w:marLeft w:val="0"/>
      <w:marRight w:val="0"/>
      <w:marTop w:val="0"/>
      <w:marBottom w:val="0"/>
      <w:divBdr>
        <w:top w:val="none" w:sz="0" w:space="0" w:color="auto"/>
        <w:left w:val="none" w:sz="0" w:space="0" w:color="auto"/>
        <w:bottom w:val="none" w:sz="0" w:space="0" w:color="auto"/>
        <w:right w:val="none" w:sz="0" w:space="0" w:color="auto"/>
      </w:divBdr>
    </w:div>
    <w:div w:id="1585530937">
      <w:bodyDiv w:val="1"/>
      <w:marLeft w:val="0"/>
      <w:marRight w:val="0"/>
      <w:marTop w:val="0"/>
      <w:marBottom w:val="0"/>
      <w:divBdr>
        <w:top w:val="none" w:sz="0" w:space="0" w:color="auto"/>
        <w:left w:val="none" w:sz="0" w:space="0" w:color="auto"/>
        <w:bottom w:val="none" w:sz="0" w:space="0" w:color="auto"/>
        <w:right w:val="none" w:sz="0" w:space="0" w:color="auto"/>
      </w:divBdr>
    </w:div>
    <w:div w:id="1585645473">
      <w:bodyDiv w:val="1"/>
      <w:marLeft w:val="0"/>
      <w:marRight w:val="0"/>
      <w:marTop w:val="0"/>
      <w:marBottom w:val="0"/>
      <w:divBdr>
        <w:top w:val="none" w:sz="0" w:space="0" w:color="auto"/>
        <w:left w:val="none" w:sz="0" w:space="0" w:color="auto"/>
        <w:bottom w:val="none" w:sz="0" w:space="0" w:color="auto"/>
        <w:right w:val="none" w:sz="0" w:space="0" w:color="auto"/>
      </w:divBdr>
    </w:div>
    <w:div w:id="1585652130">
      <w:bodyDiv w:val="1"/>
      <w:marLeft w:val="0"/>
      <w:marRight w:val="0"/>
      <w:marTop w:val="0"/>
      <w:marBottom w:val="0"/>
      <w:divBdr>
        <w:top w:val="none" w:sz="0" w:space="0" w:color="auto"/>
        <w:left w:val="none" w:sz="0" w:space="0" w:color="auto"/>
        <w:bottom w:val="none" w:sz="0" w:space="0" w:color="auto"/>
        <w:right w:val="none" w:sz="0" w:space="0" w:color="auto"/>
      </w:divBdr>
    </w:div>
    <w:div w:id="1585726192">
      <w:bodyDiv w:val="1"/>
      <w:marLeft w:val="0"/>
      <w:marRight w:val="0"/>
      <w:marTop w:val="0"/>
      <w:marBottom w:val="0"/>
      <w:divBdr>
        <w:top w:val="none" w:sz="0" w:space="0" w:color="auto"/>
        <w:left w:val="none" w:sz="0" w:space="0" w:color="auto"/>
        <w:bottom w:val="none" w:sz="0" w:space="0" w:color="auto"/>
        <w:right w:val="none" w:sz="0" w:space="0" w:color="auto"/>
      </w:divBdr>
    </w:div>
    <w:div w:id="1585870562">
      <w:bodyDiv w:val="1"/>
      <w:marLeft w:val="0"/>
      <w:marRight w:val="0"/>
      <w:marTop w:val="0"/>
      <w:marBottom w:val="0"/>
      <w:divBdr>
        <w:top w:val="none" w:sz="0" w:space="0" w:color="auto"/>
        <w:left w:val="none" w:sz="0" w:space="0" w:color="auto"/>
        <w:bottom w:val="none" w:sz="0" w:space="0" w:color="auto"/>
        <w:right w:val="none" w:sz="0" w:space="0" w:color="auto"/>
      </w:divBdr>
    </w:div>
    <w:div w:id="1585987795">
      <w:bodyDiv w:val="1"/>
      <w:marLeft w:val="0"/>
      <w:marRight w:val="0"/>
      <w:marTop w:val="0"/>
      <w:marBottom w:val="0"/>
      <w:divBdr>
        <w:top w:val="none" w:sz="0" w:space="0" w:color="auto"/>
        <w:left w:val="none" w:sz="0" w:space="0" w:color="auto"/>
        <w:bottom w:val="none" w:sz="0" w:space="0" w:color="auto"/>
        <w:right w:val="none" w:sz="0" w:space="0" w:color="auto"/>
      </w:divBdr>
    </w:div>
    <w:div w:id="1586112379">
      <w:bodyDiv w:val="1"/>
      <w:marLeft w:val="0"/>
      <w:marRight w:val="0"/>
      <w:marTop w:val="0"/>
      <w:marBottom w:val="0"/>
      <w:divBdr>
        <w:top w:val="none" w:sz="0" w:space="0" w:color="auto"/>
        <w:left w:val="none" w:sz="0" w:space="0" w:color="auto"/>
        <w:bottom w:val="none" w:sz="0" w:space="0" w:color="auto"/>
        <w:right w:val="none" w:sz="0" w:space="0" w:color="auto"/>
      </w:divBdr>
    </w:div>
    <w:div w:id="1586298940">
      <w:bodyDiv w:val="1"/>
      <w:marLeft w:val="0"/>
      <w:marRight w:val="0"/>
      <w:marTop w:val="0"/>
      <w:marBottom w:val="0"/>
      <w:divBdr>
        <w:top w:val="none" w:sz="0" w:space="0" w:color="auto"/>
        <w:left w:val="none" w:sz="0" w:space="0" w:color="auto"/>
        <w:bottom w:val="none" w:sz="0" w:space="0" w:color="auto"/>
        <w:right w:val="none" w:sz="0" w:space="0" w:color="auto"/>
      </w:divBdr>
    </w:div>
    <w:div w:id="1586303949">
      <w:bodyDiv w:val="1"/>
      <w:marLeft w:val="0"/>
      <w:marRight w:val="0"/>
      <w:marTop w:val="0"/>
      <w:marBottom w:val="0"/>
      <w:divBdr>
        <w:top w:val="none" w:sz="0" w:space="0" w:color="auto"/>
        <w:left w:val="none" w:sz="0" w:space="0" w:color="auto"/>
        <w:bottom w:val="none" w:sz="0" w:space="0" w:color="auto"/>
        <w:right w:val="none" w:sz="0" w:space="0" w:color="auto"/>
      </w:divBdr>
    </w:div>
    <w:div w:id="1586379630">
      <w:bodyDiv w:val="1"/>
      <w:marLeft w:val="0"/>
      <w:marRight w:val="0"/>
      <w:marTop w:val="0"/>
      <w:marBottom w:val="0"/>
      <w:divBdr>
        <w:top w:val="none" w:sz="0" w:space="0" w:color="auto"/>
        <w:left w:val="none" w:sz="0" w:space="0" w:color="auto"/>
        <w:bottom w:val="none" w:sz="0" w:space="0" w:color="auto"/>
        <w:right w:val="none" w:sz="0" w:space="0" w:color="auto"/>
      </w:divBdr>
    </w:div>
    <w:div w:id="1586525519">
      <w:bodyDiv w:val="1"/>
      <w:marLeft w:val="0"/>
      <w:marRight w:val="0"/>
      <w:marTop w:val="0"/>
      <w:marBottom w:val="0"/>
      <w:divBdr>
        <w:top w:val="none" w:sz="0" w:space="0" w:color="auto"/>
        <w:left w:val="none" w:sz="0" w:space="0" w:color="auto"/>
        <w:bottom w:val="none" w:sz="0" w:space="0" w:color="auto"/>
        <w:right w:val="none" w:sz="0" w:space="0" w:color="auto"/>
      </w:divBdr>
    </w:div>
    <w:div w:id="1586647910">
      <w:bodyDiv w:val="1"/>
      <w:marLeft w:val="0"/>
      <w:marRight w:val="0"/>
      <w:marTop w:val="0"/>
      <w:marBottom w:val="0"/>
      <w:divBdr>
        <w:top w:val="none" w:sz="0" w:space="0" w:color="auto"/>
        <w:left w:val="none" w:sz="0" w:space="0" w:color="auto"/>
        <w:bottom w:val="none" w:sz="0" w:space="0" w:color="auto"/>
        <w:right w:val="none" w:sz="0" w:space="0" w:color="auto"/>
      </w:divBdr>
    </w:div>
    <w:div w:id="1586651527">
      <w:bodyDiv w:val="1"/>
      <w:marLeft w:val="0"/>
      <w:marRight w:val="0"/>
      <w:marTop w:val="0"/>
      <w:marBottom w:val="0"/>
      <w:divBdr>
        <w:top w:val="none" w:sz="0" w:space="0" w:color="auto"/>
        <w:left w:val="none" w:sz="0" w:space="0" w:color="auto"/>
        <w:bottom w:val="none" w:sz="0" w:space="0" w:color="auto"/>
        <w:right w:val="none" w:sz="0" w:space="0" w:color="auto"/>
      </w:divBdr>
    </w:div>
    <w:div w:id="1586769750">
      <w:bodyDiv w:val="1"/>
      <w:marLeft w:val="0"/>
      <w:marRight w:val="0"/>
      <w:marTop w:val="0"/>
      <w:marBottom w:val="0"/>
      <w:divBdr>
        <w:top w:val="none" w:sz="0" w:space="0" w:color="auto"/>
        <w:left w:val="none" w:sz="0" w:space="0" w:color="auto"/>
        <w:bottom w:val="none" w:sz="0" w:space="0" w:color="auto"/>
        <w:right w:val="none" w:sz="0" w:space="0" w:color="auto"/>
      </w:divBdr>
    </w:div>
    <w:div w:id="1586841839">
      <w:bodyDiv w:val="1"/>
      <w:marLeft w:val="0"/>
      <w:marRight w:val="0"/>
      <w:marTop w:val="0"/>
      <w:marBottom w:val="0"/>
      <w:divBdr>
        <w:top w:val="none" w:sz="0" w:space="0" w:color="auto"/>
        <w:left w:val="none" w:sz="0" w:space="0" w:color="auto"/>
        <w:bottom w:val="none" w:sz="0" w:space="0" w:color="auto"/>
        <w:right w:val="none" w:sz="0" w:space="0" w:color="auto"/>
      </w:divBdr>
    </w:div>
    <w:div w:id="1587029563">
      <w:bodyDiv w:val="1"/>
      <w:marLeft w:val="0"/>
      <w:marRight w:val="0"/>
      <w:marTop w:val="0"/>
      <w:marBottom w:val="0"/>
      <w:divBdr>
        <w:top w:val="none" w:sz="0" w:space="0" w:color="auto"/>
        <w:left w:val="none" w:sz="0" w:space="0" w:color="auto"/>
        <w:bottom w:val="none" w:sz="0" w:space="0" w:color="auto"/>
        <w:right w:val="none" w:sz="0" w:space="0" w:color="auto"/>
      </w:divBdr>
    </w:div>
    <w:div w:id="1587109171">
      <w:bodyDiv w:val="1"/>
      <w:marLeft w:val="0"/>
      <w:marRight w:val="0"/>
      <w:marTop w:val="0"/>
      <w:marBottom w:val="0"/>
      <w:divBdr>
        <w:top w:val="none" w:sz="0" w:space="0" w:color="auto"/>
        <w:left w:val="none" w:sz="0" w:space="0" w:color="auto"/>
        <w:bottom w:val="none" w:sz="0" w:space="0" w:color="auto"/>
        <w:right w:val="none" w:sz="0" w:space="0" w:color="auto"/>
      </w:divBdr>
    </w:div>
    <w:div w:id="1587153119">
      <w:bodyDiv w:val="1"/>
      <w:marLeft w:val="0"/>
      <w:marRight w:val="0"/>
      <w:marTop w:val="0"/>
      <w:marBottom w:val="0"/>
      <w:divBdr>
        <w:top w:val="none" w:sz="0" w:space="0" w:color="auto"/>
        <w:left w:val="none" w:sz="0" w:space="0" w:color="auto"/>
        <w:bottom w:val="none" w:sz="0" w:space="0" w:color="auto"/>
        <w:right w:val="none" w:sz="0" w:space="0" w:color="auto"/>
      </w:divBdr>
    </w:div>
    <w:div w:id="1587156548">
      <w:bodyDiv w:val="1"/>
      <w:marLeft w:val="0"/>
      <w:marRight w:val="0"/>
      <w:marTop w:val="0"/>
      <w:marBottom w:val="0"/>
      <w:divBdr>
        <w:top w:val="none" w:sz="0" w:space="0" w:color="auto"/>
        <w:left w:val="none" w:sz="0" w:space="0" w:color="auto"/>
        <w:bottom w:val="none" w:sz="0" w:space="0" w:color="auto"/>
        <w:right w:val="none" w:sz="0" w:space="0" w:color="auto"/>
      </w:divBdr>
    </w:div>
    <w:div w:id="1587224056">
      <w:bodyDiv w:val="1"/>
      <w:marLeft w:val="0"/>
      <w:marRight w:val="0"/>
      <w:marTop w:val="0"/>
      <w:marBottom w:val="0"/>
      <w:divBdr>
        <w:top w:val="none" w:sz="0" w:space="0" w:color="auto"/>
        <w:left w:val="none" w:sz="0" w:space="0" w:color="auto"/>
        <w:bottom w:val="none" w:sz="0" w:space="0" w:color="auto"/>
        <w:right w:val="none" w:sz="0" w:space="0" w:color="auto"/>
      </w:divBdr>
    </w:div>
    <w:div w:id="1587568465">
      <w:bodyDiv w:val="1"/>
      <w:marLeft w:val="0"/>
      <w:marRight w:val="0"/>
      <w:marTop w:val="0"/>
      <w:marBottom w:val="0"/>
      <w:divBdr>
        <w:top w:val="none" w:sz="0" w:space="0" w:color="auto"/>
        <w:left w:val="none" w:sz="0" w:space="0" w:color="auto"/>
        <w:bottom w:val="none" w:sz="0" w:space="0" w:color="auto"/>
        <w:right w:val="none" w:sz="0" w:space="0" w:color="auto"/>
      </w:divBdr>
    </w:div>
    <w:div w:id="1587686021">
      <w:bodyDiv w:val="1"/>
      <w:marLeft w:val="0"/>
      <w:marRight w:val="0"/>
      <w:marTop w:val="0"/>
      <w:marBottom w:val="0"/>
      <w:divBdr>
        <w:top w:val="none" w:sz="0" w:space="0" w:color="auto"/>
        <w:left w:val="none" w:sz="0" w:space="0" w:color="auto"/>
        <w:bottom w:val="none" w:sz="0" w:space="0" w:color="auto"/>
        <w:right w:val="none" w:sz="0" w:space="0" w:color="auto"/>
      </w:divBdr>
    </w:div>
    <w:div w:id="1587686147">
      <w:bodyDiv w:val="1"/>
      <w:marLeft w:val="0"/>
      <w:marRight w:val="0"/>
      <w:marTop w:val="0"/>
      <w:marBottom w:val="0"/>
      <w:divBdr>
        <w:top w:val="none" w:sz="0" w:space="0" w:color="auto"/>
        <w:left w:val="none" w:sz="0" w:space="0" w:color="auto"/>
        <w:bottom w:val="none" w:sz="0" w:space="0" w:color="auto"/>
        <w:right w:val="none" w:sz="0" w:space="0" w:color="auto"/>
      </w:divBdr>
    </w:div>
    <w:div w:id="1587691340">
      <w:bodyDiv w:val="1"/>
      <w:marLeft w:val="0"/>
      <w:marRight w:val="0"/>
      <w:marTop w:val="0"/>
      <w:marBottom w:val="0"/>
      <w:divBdr>
        <w:top w:val="none" w:sz="0" w:space="0" w:color="auto"/>
        <w:left w:val="none" w:sz="0" w:space="0" w:color="auto"/>
        <w:bottom w:val="none" w:sz="0" w:space="0" w:color="auto"/>
        <w:right w:val="none" w:sz="0" w:space="0" w:color="auto"/>
      </w:divBdr>
    </w:div>
    <w:div w:id="1588029486">
      <w:bodyDiv w:val="1"/>
      <w:marLeft w:val="0"/>
      <w:marRight w:val="0"/>
      <w:marTop w:val="0"/>
      <w:marBottom w:val="0"/>
      <w:divBdr>
        <w:top w:val="none" w:sz="0" w:space="0" w:color="auto"/>
        <w:left w:val="none" w:sz="0" w:space="0" w:color="auto"/>
        <w:bottom w:val="none" w:sz="0" w:space="0" w:color="auto"/>
        <w:right w:val="none" w:sz="0" w:space="0" w:color="auto"/>
      </w:divBdr>
    </w:div>
    <w:div w:id="1588031849">
      <w:bodyDiv w:val="1"/>
      <w:marLeft w:val="0"/>
      <w:marRight w:val="0"/>
      <w:marTop w:val="0"/>
      <w:marBottom w:val="0"/>
      <w:divBdr>
        <w:top w:val="none" w:sz="0" w:space="0" w:color="auto"/>
        <w:left w:val="none" w:sz="0" w:space="0" w:color="auto"/>
        <w:bottom w:val="none" w:sz="0" w:space="0" w:color="auto"/>
        <w:right w:val="none" w:sz="0" w:space="0" w:color="auto"/>
      </w:divBdr>
    </w:div>
    <w:div w:id="1588034436">
      <w:bodyDiv w:val="1"/>
      <w:marLeft w:val="0"/>
      <w:marRight w:val="0"/>
      <w:marTop w:val="0"/>
      <w:marBottom w:val="0"/>
      <w:divBdr>
        <w:top w:val="none" w:sz="0" w:space="0" w:color="auto"/>
        <w:left w:val="none" w:sz="0" w:space="0" w:color="auto"/>
        <w:bottom w:val="none" w:sz="0" w:space="0" w:color="auto"/>
        <w:right w:val="none" w:sz="0" w:space="0" w:color="auto"/>
      </w:divBdr>
    </w:div>
    <w:div w:id="1588076741">
      <w:bodyDiv w:val="1"/>
      <w:marLeft w:val="0"/>
      <w:marRight w:val="0"/>
      <w:marTop w:val="0"/>
      <w:marBottom w:val="0"/>
      <w:divBdr>
        <w:top w:val="none" w:sz="0" w:space="0" w:color="auto"/>
        <w:left w:val="none" w:sz="0" w:space="0" w:color="auto"/>
        <w:bottom w:val="none" w:sz="0" w:space="0" w:color="auto"/>
        <w:right w:val="none" w:sz="0" w:space="0" w:color="auto"/>
      </w:divBdr>
    </w:div>
    <w:div w:id="1588227106">
      <w:bodyDiv w:val="1"/>
      <w:marLeft w:val="0"/>
      <w:marRight w:val="0"/>
      <w:marTop w:val="0"/>
      <w:marBottom w:val="0"/>
      <w:divBdr>
        <w:top w:val="none" w:sz="0" w:space="0" w:color="auto"/>
        <w:left w:val="none" w:sz="0" w:space="0" w:color="auto"/>
        <w:bottom w:val="none" w:sz="0" w:space="0" w:color="auto"/>
        <w:right w:val="none" w:sz="0" w:space="0" w:color="auto"/>
      </w:divBdr>
    </w:div>
    <w:div w:id="1588345366">
      <w:bodyDiv w:val="1"/>
      <w:marLeft w:val="0"/>
      <w:marRight w:val="0"/>
      <w:marTop w:val="0"/>
      <w:marBottom w:val="0"/>
      <w:divBdr>
        <w:top w:val="none" w:sz="0" w:space="0" w:color="auto"/>
        <w:left w:val="none" w:sz="0" w:space="0" w:color="auto"/>
        <w:bottom w:val="none" w:sz="0" w:space="0" w:color="auto"/>
        <w:right w:val="none" w:sz="0" w:space="0" w:color="auto"/>
      </w:divBdr>
    </w:div>
    <w:div w:id="1588348254">
      <w:bodyDiv w:val="1"/>
      <w:marLeft w:val="0"/>
      <w:marRight w:val="0"/>
      <w:marTop w:val="0"/>
      <w:marBottom w:val="0"/>
      <w:divBdr>
        <w:top w:val="none" w:sz="0" w:space="0" w:color="auto"/>
        <w:left w:val="none" w:sz="0" w:space="0" w:color="auto"/>
        <w:bottom w:val="none" w:sz="0" w:space="0" w:color="auto"/>
        <w:right w:val="none" w:sz="0" w:space="0" w:color="auto"/>
      </w:divBdr>
    </w:div>
    <w:div w:id="1588421353">
      <w:bodyDiv w:val="1"/>
      <w:marLeft w:val="0"/>
      <w:marRight w:val="0"/>
      <w:marTop w:val="0"/>
      <w:marBottom w:val="0"/>
      <w:divBdr>
        <w:top w:val="none" w:sz="0" w:space="0" w:color="auto"/>
        <w:left w:val="none" w:sz="0" w:space="0" w:color="auto"/>
        <w:bottom w:val="none" w:sz="0" w:space="0" w:color="auto"/>
        <w:right w:val="none" w:sz="0" w:space="0" w:color="auto"/>
      </w:divBdr>
    </w:div>
    <w:div w:id="1588421569">
      <w:bodyDiv w:val="1"/>
      <w:marLeft w:val="0"/>
      <w:marRight w:val="0"/>
      <w:marTop w:val="0"/>
      <w:marBottom w:val="0"/>
      <w:divBdr>
        <w:top w:val="none" w:sz="0" w:space="0" w:color="auto"/>
        <w:left w:val="none" w:sz="0" w:space="0" w:color="auto"/>
        <w:bottom w:val="none" w:sz="0" w:space="0" w:color="auto"/>
        <w:right w:val="none" w:sz="0" w:space="0" w:color="auto"/>
      </w:divBdr>
    </w:div>
    <w:div w:id="1588465363">
      <w:bodyDiv w:val="1"/>
      <w:marLeft w:val="0"/>
      <w:marRight w:val="0"/>
      <w:marTop w:val="0"/>
      <w:marBottom w:val="0"/>
      <w:divBdr>
        <w:top w:val="none" w:sz="0" w:space="0" w:color="auto"/>
        <w:left w:val="none" w:sz="0" w:space="0" w:color="auto"/>
        <w:bottom w:val="none" w:sz="0" w:space="0" w:color="auto"/>
        <w:right w:val="none" w:sz="0" w:space="0" w:color="auto"/>
      </w:divBdr>
    </w:div>
    <w:div w:id="1588538073">
      <w:bodyDiv w:val="1"/>
      <w:marLeft w:val="0"/>
      <w:marRight w:val="0"/>
      <w:marTop w:val="0"/>
      <w:marBottom w:val="0"/>
      <w:divBdr>
        <w:top w:val="none" w:sz="0" w:space="0" w:color="auto"/>
        <w:left w:val="none" w:sz="0" w:space="0" w:color="auto"/>
        <w:bottom w:val="none" w:sz="0" w:space="0" w:color="auto"/>
        <w:right w:val="none" w:sz="0" w:space="0" w:color="auto"/>
      </w:divBdr>
    </w:div>
    <w:div w:id="1588611146">
      <w:bodyDiv w:val="1"/>
      <w:marLeft w:val="0"/>
      <w:marRight w:val="0"/>
      <w:marTop w:val="0"/>
      <w:marBottom w:val="0"/>
      <w:divBdr>
        <w:top w:val="none" w:sz="0" w:space="0" w:color="auto"/>
        <w:left w:val="none" w:sz="0" w:space="0" w:color="auto"/>
        <w:bottom w:val="none" w:sz="0" w:space="0" w:color="auto"/>
        <w:right w:val="none" w:sz="0" w:space="0" w:color="auto"/>
      </w:divBdr>
    </w:div>
    <w:div w:id="1588726660">
      <w:bodyDiv w:val="1"/>
      <w:marLeft w:val="0"/>
      <w:marRight w:val="0"/>
      <w:marTop w:val="0"/>
      <w:marBottom w:val="0"/>
      <w:divBdr>
        <w:top w:val="none" w:sz="0" w:space="0" w:color="auto"/>
        <w:left w:val="none" w:sz="0" w:space="0" w:color="auto"/>
        <w:bottom w:val="none" w:sz="0" w:space="0" w:color="auto"/>
        <w:right w:val="none" w:sz="0" w:space="0" w:color="auto"/>
      </w:divBdr>
    </w:div>
    <w:div w:id="1588733211">
      <w:bodyDiv w:val="1"/>
      <w:marLeft w:val="0"/>
      <w:marRight w:val="0"/>
      <w:marTop w:val="0"/>
      <w:marBottom w:val="0"/>
      <w:divBdr>
        <w:top w:val="none" w:sz="0" w:space="0" w:color="auto"/>
        <w:left w:val="none" w:sz="0" w:space="0" w:color="auto"/>
        <w:bottom w:val="none" w:sz="0" w:space="0" w:color="auto"/>
        <w:right w:val="none" w:sz="0" w:space="0" w:color="auto"/>
      </w:divBdr>
    </w:div>
    <w:div w:id="1588735649">
      <w:bodyDiv w:val="1"/>
      <w:marLeft w:val="0"/>
      <w:marRight w:val="0"/>
      <w:marTop w:val="0"/>
      <w:marBottom w:val="0"/>
      <w:divBdr>
        <w:top w:val="none" w:sz="0" w:space="0" w:color="auto"/>
        <w:left w:val="none" w:sz="0" w:space="0" w:color="auto"/>
        <w:bottom w:val="none" w:sz="0" w:space="0" w:color="auto"/>
        <w:right w:val="none" w:sz="0" w:space="0" w:color="auto"/>
      </w:divBdr>
    </w:div>
    <w:div w:id="1588806426">
      <w:bodyDiv w:val="1"/>
      <w:marLeft w:val="0"/>
      <w:marRight w:val="0"/>
      <w:marTop w:val="0"/>
      <w:marBottom w:val="0"/>
      <w:divBdr>
        <w:top w:val="none" w:sz="0" w:space="0" w:color="auto"/>
        <w:left w:val="none" w:sz="0" w:space="0" w:color="auto"/>
        <w:bottom w:val="none" w:sz="0" w:space="0" w:color="auto"/>
        <w:right w:val="none" w:sz="0" w:space="0" w:color="auto"/>
      </w:divBdr>
    </w:div>
    <w:div w:id="1588995436">
      <w:bodyDiv w:val="1"/>
      <w:marLeft w:val="0"/>
      <w:marRight w:val="0"/>
      <w:marTop w:val="0"/>
      <w:marBottom w:val="0"/>
      <w:divBdr>
        <w:top w:val="none" w:sz="0" w:space="0" w:color="auto"/>
        <w:left w:val="none" w:sz="0" w:space="0" w:color="auto"/>
        <w:bottom w:val="none" w:sz="0" w:space="0" w:color="auto"/>
        <w:right w:val="none" w:sz="0" w:space="0" w:color="auto"/>
      </w:divBdr>
    </w:div>
    <w:div w:id="1588996632">
      <w:bodyDiv w:val="1"/>
      <w:marLeft w:val="0"/>
      <w:marRight w:val="0"/>
      <w:marTop w:val="0"/>
      <w:marBottom w:val="0"/>
      <w:divBdr>
        <w:top w:val="none" w:sz="0" w:space="0" w:color="auto"/>
        <w:left w:val="none" w:sz="0" w:space="0" w:color="auto"/>
        <w:bottom w:val="none" w:sz="0" w:space="0" w:color="auto"/>
        <w:right w:val="none" w:sz="0" w:space="0" w:color="auto"/>
      </w:divBdr>
    </w:div>
    <w:div w:id="1589073266">
      <w:bodyDiv w:val="1"/>
      <w:marLeft w:val="0"/>
      <w:marRight w:val="0"/>
      <w:marTop w:val="0"/>
      <w:marBottom w:val="0"/>
      <w:divBdr>
        <w:top w:val="none" w:sz="0" w:space="0" w:color="auto"/>
        <w:left w:val="none" w:sz="0" w:space="0" w:color="auto"/>
        <w:bottom w:val="none" w:sz="0" w:space="0" w:color="auto"/>
        <w:right w:val="none" w:sz="0" w:space="0" w:color="auto"/>
      </w:divBdr>
    </w:div>
    <w:div w:id="1589078812">
      <w:bodyDiv w:val="1"/>
      <w:marLeft w:val="0"/>
      <w:marRight w:val="0"/>
      <w:marTop w:val="0"/>
      <w:marBottom w:val="0"/>
      <w:divBdr>
        <w:top w:val="none" w:sz="0" w:space="0" w:color="auto"/>
        <w:left w:val="none" w:sz="0" w:space="0" w:color="auto"/>
        <w:bottom w:val="none" w:sz="0" w:space="0" w:color="auto"/>
        <w:right w:val="none" w:sz="0" w:space="0" w:color="auto"/>
      </w:divBdr>
    </w:div>
    <w:div w:id="1589147738">
      <w:bodyDiv w:val="1"/>
      <w:marLeft w:val="0"/>
      <w:marRight w:val="0"/>
      <w:marTop w:val="0"/>
      <w:marBottom w:val="0"/>
      <w:divBdr>
        <w:top w:val="none" w:sz="0" w:space="0" w:color="auto"/>
        <w:left w:val="none" w:sz="0" w:space="0" w:color="auto"/>
        <w:bottom w:val="none" w:sz="0" w:space="0" w:color="auto"/>
        <w:right w:val="none" w:sz="0" w:space="0" w:color="auto"/>
      </w:divBdr>
    </w:div>
    <w:div w:id="1589149373">
      <w:bodyDiv w:val="1"/>
      <w:marLeft w:val="0"/>
      <w:marRight w:val="0"/>
      <w:marTop w:val="0"/>
      <w:marBottom w:val="0"/>
      <w:divBdr>
        <w:top w:val="none" w:sz="0" w:space="0" w:color="auto"/>
        <w:left w:val="none" w:sz="0" w:space="0" w:color="auto"/>
        <w:bottom w:val="none" w:sz="0" w:space="0" w:color="auto"/>
        <w:right w:val="none" w:sz="0" w:space="0" w:color="auto"/>
      </w:divBdr>
    </w:div>
    <w:div w:id="1589193546">
      <w:bodyDiv w:val="1"/>
      <w:marLeft w:val="0"/>
      <w:marRight w:val="0"/>
      <w:marTop w:val="0"/>
      <w:marBottom w:val="0"/>
      <w:divBdr>
        <w:top w:val="none" w:sz="0" w:space="0" w:color="auto"/>
        <w:left w:val="none" w:sz="0" w:space="0" w:color="auto"/>
        <w:bottom w:val="none" w:sz="0" w:space="0" w:color="auto"/>
        <w:right w:val="none" w:sz="0" w:space="0" w:color="auto"/>
      </w:divBdr>
    </w:div>
    <w:div w:id="1589193725">
      <w:bodyDiv w:val="1"/>
      <w:marLeft w:val="0"/>
      <w:marRight w:val="0"/>
      <w:marTop w:val="0"/>
      <w:marBottom w:val="0"/>
      <w:divBdr>
        <w:top w:val="none" w:sz="0" w:space="0" w:color="auto"/>
        <w:left w:val="none" w:sz="0" w:space="0" w:color="auto"/>
        <w:bottom w:val="none" w:sz="0" w:space="0" w:color="auto"/>
        <w:right w:val="none" w:sz="0" w:space="0" w:color="auto"/>
      </w:divBdr>
    </w:div>
    <w:div w:id="1589194041">
      <w:bodyDiv w:val="1"/>
      <w:marLeft w:val="0"/>
      <w:marRight w:val="0"/>
      <w:marTop w:val="0"/>
      <w:marBottom w:val="0"/>
      <w:divBdr>
        <w:top w:val="none" w:sz="0" w:space="0" w:color="auto"/>
        <w:left w:val="none" w:sz="0" w:space="0" w:color="auto"/>
        <w:bottom w:val="none" w:sz="0" w:space="0" w:color="auto"/>
        <w:right w:val="none" w:sz="0" w:space="0" w:color="auto"/>
      </w:divBdr>
    </w:div>
    <w:div w:id="1589197489">
      <w:bodyDiv w:val="1"/>
      <w:marLeft w:val="0"/>
      <w:marRight w:val="0"/>
      <w:marTop w:val="0"/>
      <w:marBottom w:val="0"/>
      <w:divBdr>
        <w:top w:val="none" w:sz="0" w:space="0" w:color="auto"/>
        <w:left w:val="none" w:sz="0" w:space="0" w:color="auto"/>
        <w:bottom w:val="none" w:sz="0" w:space="0" w:color="auto"/>
        <w:right w:val="none" w:sz="0" w:space="0" w:color="auto"/>
      </w:divBdr>
    </w:div>
    <w:div w:id="1589264220">
      <w:bodyDiv w:val="1"/>
      <w:marLeft w:val="0"/>
      <w:marRight w:val="0"/>
      <w:marTop w:val="0"/>
      <w:marBottom w:val="0"/>
      <w:divBdr>
        <w:top w:val="none" w:sz="0" w:space="0" w:color="auto"/>
        <w:left w:val="none" w:sz="0" w:space="0" w:color="auto"/>
        <w:bottom w:val="none" w:sz="0" w:space="0" w:color="auto"/>
        <w:right w:val="none" w:sz="0" w:space="0" w:color="auto"/>
      </w:divBdr>
    </w:div>
    <w:div w:id="1589267095">
      <w:bodyDiv w:val="1"/>
      <w:marLeft w:val="0"/>
      <w:marRight w:val="0"/>
      <w:marTop w:val="0"/>
      <w:marBottom w:val="0"/>
      <w:divBdr>
        <w:top w:val="none" w:sz="0" w:space="0" w:color="auto"/>
        <w:left w:val="none" w:sz="0" w:space="0" w:color="auto"/>
        <w:bottom w:val="none" w:sz="0" w:space="0" w:color="auto"/>
        <w:right w:val="none" w:sz="0" w:space="0" w:color="auto"/>
      </w:divBdr>
    </w:div>
    <w:div w:id="1589267652">
      <w:bodyDiv w:val="1"/>
      <w:marLeft w:val="0"/>
      <w:marRight w:val="0"/>
      <w:marTop w:val="0"/>
      <w:marBottom w:val="0"/>
      <w:divBdr>
        <w:top w:val="none" w:sz="0" w:space="0" w:color="auto"/>
        <w:left w:val="none" w:sz="0" w:space="0" w:color="auto"/>
        <w:bottom w:val="none" w:sz="0" w:space="0" w:color="auto"/>
        <w:right w:val="none" w:sz="0" w:space="0" w:color="auto"/>
      </w:divBdr>
    </w:div>
    <w:div w:id="1589268998">
      <w:bodyDiv w:val="1"/>
      <w:marLeft w:val="0"/>
      <w:marRight w:val="0"/>
      <w:marTop w:val="0"/>
      <w:marBottom w:val="0"/>
      <w:divBdr>
        <w:top w:val="none" w:sz="0" w:space="0" w:color="auto"/>
        <w:left w:val="none" w:sz="0" w:space="0" w:color="auto"/>
        <w:bottom w:val="none" w:sz="0" w:space="0" w:color="auto"/>
        <w:right w:val="none" w:sz="0" w:space="0" w:color="auto"/>
      </w:divBdr>
    </w:div>
    <w:div w:id="1589272655">
      <w:bodyDiv w:val="1"/>
      <w:marLeft w:val="0"/>
      <w:marRight w:val="0"/>
      <w:marTop w:val="0"/>
      <w:marBottom w:val="0"/>
      <w:divBdr>
        <w:top w:val="none" w:sz="0" w:space="0" w:color="auto"/>
        <w:left w:val="none" w:sz="0" w:space="0" w:color="auto"/>
        <w:bottom w:val="none" w:sz="0" w:space="0" w:color="auto"/>
        <w:right w:val="none" w:sz="0" w:space="0" w:color="auto"/>
      </w:divBdr>
    </w:div>
    <w:div w:id="1589340602">
      <w:bodyDiv w:val="1"/>
      <w:marLeft w:val="0"/>
      <w:marRight w:val="0"/>
      <w:marTop w:val="0"/>
      <w:marBottom w:val="0"/>
      <w:divBdr>
        <w:top w:val="none" w:sz="0" w:space="0" w:color="auto"/>
        <w:left w:val="none" w:sz="0" w:space="0" w:color="auto"/>
        <w:bottom w:val="none" w:sz="0" w:space="0" w:color="auto"/>
        <w:right w:val="none" w:sz="0" w:space="0" w:color="auto"/>
      </w:divBdr>
    </w:div>
    <w:div w:id="1589385659">
      <w:bodyDiv w:val="1"/>
      <w:marLeft w:val="0"/>
      <w:marRight w:val="0"/>
      <w:marTop w:val="0"/>
      <w:marBottom w:val="0"/>
      <w:divBdr>
        <w:top w:val="none" w:sz="0" w:space="0" w:color="auto"/>
        <w:left w:val="none" w:sz="0" w:space="0" w:color="auto"/>
        <w:bottom w:val="none" w:sz="0" w:space="0" w:color="auto"/>
        <w:right w:val="none" w:sz="0" w:space="0" w:color="auto"/>
      </w:divBdr>
    </w:div>
    <w:div w:id="1589459955">
      <w:bodyDiv w:val="1"/>
      <w:marLeft w:val="0"/>
      <w:marRight w:val="0"/>
      <w:marTop w:val="0"/>
      <w:marBottom w:val="0"/>
      <w:divBdr>
        <w:top w:val="none" w:sz="0" w:space="0" w:color="auto"/>
        <w:left w:val="none" w:sz="0" w:space="0" w:color="auto"/>
        <w:bottom w:val="none" w:sz="0" w:space="0" w:color="auto"/>
        <w:right w:val="none" w:sz="0" w:space="0" w:color="auto"/>
      </w:divBdr>
    </w:div>
    <w:div w:id="1589464252">
      <w:bodyDiv w:val="1"/>
      <w:marLeft w:val="0"/>
      <w:marRight w:val="0"/>
      <w:marTop w:val="0"/>
      <w:marBottom w:val="0"/>
      <w:divBdr>
        <w:top w:val="none" w:sz="0" w:space="0" w:color="auto"/>
        <w:left w:val="none" w:sz="0" w:space="0" w:color="auto"/>
        <w:bottom w:val="none" w:sz="0" w:space="0" w:color="auto"/>
        <w:right w:val="none" w:sz="0" w:space="0" w:color="auto"/>
      </w:divBdr>
    </w:div>
    <w:div w:id="1589540506">
      <w:bodyDiv w:val="1"/>
      <w:marLeft w:val="0"/>
      <w:marRight w:val="0"/>
      <w:marTop w:val="0"/>
      <w:marBottom w:val="0"/>
      <w:divBdr>
        <w:top w:val="none" w:sz="0" w:space="0" w:color="auto"/>
        <w:left w:val="none" w:sz="0" w:space="0" w:color="auto"/>
        <w:bottom w:val="none" w:sz="0" w:space="0" w:color="auto"/>
        <w:right w:val="none" w:sz="0" w:space="0" w:color="auto"/>
      </w:divBdr>
    </w:div>
    <w:div w:id="1589582405">
      <w:bodyDiv w:val="1"/>
      <w:marLeft w:val="0"/>
      <w:marRight w:val="0"/>
      <w:marTop w:val="0"/>
      <w:marBottom w:val="0"/>
      <w:divBdr>
        <w:top w:val="none" w:sz="0" w:space="0" w:color="auto"/>
        <w:left w:val="none" w:sz="0" w:space="0" w:color="auto"/>
        <w:bottom w:val="none" w:sz="0" w:space="0" w:color="auto"/>
        <w:right w:val="none" w:sz="0" w:space="0" w:color="auto"/>
      </w:divBdr>
    </w:div>
    <w:div w:id="1589607663">
      <w:bodyDiv w:val="1"/>
      <w:marLeft w:val="0"/>
      <w:marRight w:val="0"/>
      <w:marTop w:val="0"/>
      <w:marBottom w:val="0"/>
      <w:divBdr>
        <w:top w:val="none" w:sz="0" w:space="0" w:color="auto"/>
        <w:left w:val="none" w:sz="0" w:space="0" w:color="auto"/>
        <w:bottom w:val="none" w:sz="0" w:space="0" w:color="auto"/>
        <w:right w:val="none" w:sz="0" w:space="0" w:color="auto"/>
      </w:divBdr>
    </w:div>
    <w:div w:id="1589728456">
      <w:bodyDiv w:val="1"/>
      <w:marLeft w:val="0"/>
      <w:marRight w:val="0"/>
      <w:marTop w:val="0"/>
      <w:marBottom w:val="0"/>
      <w:divBdr>
        <w:top w:val="none" w:sz="0" w:space="0" w:color="auto"/>
        <w:left w:val="none" w:sz="0" w:space="0" w:color="auto"/>
        <w:bottom w:val="none" w:sz="0" w:space="0" w:color="auto"/>
        <w:right w:val="none" w:sz="0" w:space="0" w:color="auto"/>
      </w:divBdr>
    </w:div>
    <w:div w:id="1589772997">
      <w:bodyDiv w:val="1"/>
      <w:marLeft w:val="0"/>
      <w:marRight w:val="0"/>
      <w:marTop w:val="0"/>
      <w:marBottom w:val="0"/>
      <w:divBdr>
        <w:top w:val="none" w:sz="0" w:space="0" w:color="auto"/>
        <w:left w:val="none" w:sz="0" w:space="0" w:color="auto"/>
        <w:bottom w:val="none" w:sz="0" w:space="0" w:color="auto"/>
        <w:right w:val="none" w:sz="0" w:space="0" w:color="auto"/>
      </w:divBdr>
    </w:div>
    <w:div w:id="1589969732">
      <w:bodyDiv w:val="1"/>
      <w:marLeft w:val="0"/>
      <w:marRight w:val="0"/>
      <w:marTop w:val="0"/>
      <w:marBottom w:val="0"/>
      <w:divBdr>
        <w:top w:val="none" w:sz="0" w:space="0" w:color="auto"/>
        <w:left w:val="none" w:sz="0" w:space="0" w:color="auto"/>
        <w:bottom w:val="none" w:sz="0" w:space="0" w:color="auto"/>
        <w:right w:val="none" w:sz="0" w:space="0" w:color="auto"/>
      </w:divBdr>
    </w:div>
    <w:div w:id="1590000623">
      <w:bodyDiv w:val="1"/>
      <w:marLeft w:val="0"/>
      <w:marRight w:val="0"/>
      <w:marTop w:val="0"/>
      <w:marBottom w:val="0"/>
      <w:divBdr>
        <w:top w:val="none" w:sz="0" w:space="0" w:color="auto"/>
        <w:left w:val="none" w:sz="0" w:space="0" w:color="auto"/>
        <w:bottom w:val="none" w:sz="0" w:space="0" w:color="auto"/>
        <w:right w:val="none" w:sz="0" w:space="0" w:color="auto"/>
      </w:divBdr>
    </w:div>
    <w:div w:id="1590238949">
      <w:bodyDiv w:val="1"/>
      <w:marLeft w:val="0"/>
      <w:marRight w:val="0"/>
      <w:marTop w:val="0"/>
      <w:marBottom w:val="0"/>
      <w:divBdr>
        <w:top w:val="none" w:sz="0" w:space="0" w:color="auto"/>
        <w:left w:val="none" w:sz="0" w:space="0" w:color="auto"/>
        <w:bottom w:val="none" w:sz="0" w:space="0" w:color="auto"/>
        <w:right w:val="none" w:sz="0" w:space="0" w:color="auto"/>
      </w:divBdr>
    </w:div>
    <w:div w:id="1590263451">
      <w:bodyDiv w:val="1"/>
      <w:marLeft w:val="0"/>
      <w:marRight w:val="0"/>
      <w:marTop w:val="0"/>
      <w:marBottom w:val="0"/>
      <w:divBdr>
        <w:top w:val="none" w:sz="0" w:space="0" w:color="auto"/>
        <w:left w:val="none" w:sz="0" w:space="0" w:color="auto"/>
        <w:bottom w:val="none" w:sz="0" w:space="0" w:color="auto"/>
        <w:right w:val="none" w:sz="0" w:space="0" w:color="auto"/>
      </w:divBdr>
    </w:div>
    <w:div w:id="1590499759">
      <w:bodyDiv w:val="1"/>
      <w:marLeft w:val="0"/>
      <w:marRight w:val="0"/>
      <w:marTop w:val="0"/>
      <w:marBottom w:val="0"/>
      <w:divBdr>
        <w:top w:val="none" w:sz="0" w:space="0" w:color="auto"/>
        <w:left w:val="none" w:sz="0" w:space="0" w:color="auto"/>
        <w:bottom w:val="none" w:sz="0" w:space="0" w:color="auto"/>
        <w:right w:val="none" w:sz="0" w:space="0" w:color="auto"/>
      </w:divBdr>
    </w:div>
    <w:div w:id="1590508231">
      <w:bodyDiv w:val="1"/>
      <w:marLeft w:val="0"/>
      <w:marRight w:val="0"/>
      <w:marTop w:val="0"/>
      <w:marBottom w:val="0"/>
      <w:divBdr>
        <w:top w:val="none" w:sz="0" w:space="0" w:color="auto"/>
        <w:left w:val="none" w:sz="0" w:space="0" w:color="auto"/>
        <w:bottom w:val="none" w:sz="0" w:space="0" w:color="auto"/>
        <w:right w:val="none" w:sz="0" w:space="0" w:color="auto"/>
      </w:divBdr>
    </w:div>
    <w:div w:id="1590579205">
      <w:bodyDiv w:val="1"/>
      <w:marLeft w:val="0"/>
      <w:marRight w:val="0"/>
      <w:marTop w:val="0"/>
      <w:marBottom w:val="0"/>
      <w:divBdr>
        <w:top w:val="none" w:sz="0" w:space="0" w:color="auto"/>
        <w:left w:val="none" w:sz="0" w:space="0" w:color="auto"/>
        <w:bottom w:val="none" w:sz="0" w:space="0" w:color="auto"/>
        <w:right w:val="none" w:sz="0" w:space="0" w:color="auto"/>
      </w:divBdr>
    </w:div>
    <w:div w:id="1590581374">
      <w:bodyDiv w:val="1"/>
      <w:marLeft w:val="0"/>
      <w:marRight w:val="0"/>
      <w:marTop w:val="0"/>
      <w:marBottom w:val="0"/>
      <w:divBdr>
        <w:top w:val="none" w:sz="0" w:space="0" w:color="auto"/>
        <w:left w:val="none" w:sz="0" w:space="0" w:color="auto"/>
        <w:bottom w:val="none" w:sz="0" w:space="0" w:color="auto"/>
        <w:right w:val="none" w:sz="0" w:space="0" w:color="auto"/>
      </w:divBdr>
    </w:div>
    <w:div w:id="1590653574">
      <w:bodyDiv w:val="1"/>
      <w:marLeft w:val="0"/>
      <w:marRight w:val="0"/>
      <w:marTop w:val="0"/>
      <w:marBottom w:val="0"/>
      <w:divBdr>
        <w:top w:val="none" w:sz="0" w:space="0" w:color="auto"/>
        <w:left w:val="none" w:sz="0" w:space="0" w:color="auto"/>
        <w:bottom w:val="none" w:sz="0" w:space="0" w:color="auto"/>
        <w:right w:val="none" w:sz="0" w:space="0" w:color="auto"/>
      </w:divBdr>
    </w:div>
    <w:div w:id="1590654024">
      <w:bodyDiv w:val="1"/>
      <w:marLeft w:val="0"/>
      <w:marRight w:val="0"/>
      <w:marTop w:val="0"/>
      <w:marBottom w:val="0"/>
      <w:divBdr>
        <w:top w:val="none" w:sz="0" w:space="0" w:color="auto"/>
        <w:left w:val="none" w:sz="0" w:space="0" w:color="auto"/>
        <w:bottom w:val="none" w:sz="0" w:space="0" w:color="auto"/>
        <w:right w:val="none" w:sz="0" w:space="0" w:color="auto"/>
      </w:divBdr>
    </w:div>
    <w:div w:id="1590692313">
      <w:bodyDiv w:val="1"/>
      <w:marLeft w:val="0"/>
      <w:marRight w:val="0"/>
      <w:marTop w:val="0"/>
      <w:marBottom w:val="0"/>
      <w:divBdr>
        <w:top w:val="none" w:sz="0" w:space="0" w:color="auto"/>
        <w:left w:val="none" w:sz="0" w:space="0" w:color="auto"/>
        <w:bottom w:val="none" w:sz="0" w:space="0" w:color="auto"/>
        <w:right w:val="none" w:sz="0" w:space="0" w:color="auto"/>
      </w:divBdr>
    </w:div>
    <w:div w:id="1590692952">
      <w:bodyDiv w:val="1"/>
      <w:marLeft w:val="0"/>
      <w:marRight w:val="0"/>
      <w:marTop w:val="0"/>
      <w:marBottom w:val="0"/>
      <w:divBdr>
        <w:top w:val="none" w:sz="0" w:space="0" w:color="auto"/>
        <w:left w:val="none" w:sz="0" w:space="0" w:color="auto"/>
        <w:bottom w:val="none" w:sz="0" w:space="0" w:color="auto"/>
        <w:right w:val="none" w:sz="0" w:space="0" w:color="auto"/>
      </w:divBdr>
    </w:div>
    <w:div w:id="1590770899">
      <w:bodyDiv w:val="1"/>
      <w:marLeft w:val="0"/>
      <w:marRight w:val="0"/>
      <w:marTop w:val="0"/>
      <w:marBottom w:val="0"/>
      <w:divBdr>
        <w:top w:val="none" w:sz="0" w:space="0" w:color="auto"/>
        <w:left w:val="none" w:sz="0" w:space="0" w:color="auto"/>
        <w:bottom w:val="none" w:sz="0" w:space="0" w:color="auto"/>
        <w:right w:val="none" w:sz="0" w:space="0" w:color="auto"/>
      </w:divBdr>
    </w:div>
    <w:div w:id="1590843944">
      <w:bodyDiv w:val="1"/>
      <w:marLeft w:val="0"/>
      <w:marRight w:val="0"/>
      <w:marTop w:val="0"/>
      <w:marBottom w:val="0"/>
      <w:divBdr>
        <w:top w:val="none" w:sz="0" w:space="0" w:color="auto"/>
        <w:left w:val="none" w:sz="0" w:space="0" w:color="auto"/>
        <w:bottom w:val="none" w:sz="0" w:space="0" w:color="auto"/>
        <w:right w:val="none" w:sz="0" w:space="0" w:color="auto"/>
      </w:divBdr>
    </w:div>
    <w:div w:id="1590892676">
      <w:bodyDiv w:val="1"/>
      <w:marLeft w:val="0"/>
      <w:marRight w:val="0"/>
      <w:marTop w:val="0"/>
      <w:marBottom w:val="0"/>
      <w:divBdr>
        <w:top w:val="none" w:sz="0" w:space="0" w:color="auto"/>
        <w:left w:val="none" w:sz="0" w:space="0" w:color="auto"/>
        <w:bottom w:val="none" w:sz="0" w:space="0" w:color="auto"/>
        <w:right w:val="none" w:sz="0" w:space="0" w:color="auto"/>
      </w:divBdr>
    </w:div>
    <w:div w:id="1591155682">
      <w:bodyDiv w:val="1"/>
      <w:marLeft w:val="0"/>
      <w:marRight w:val="0"/>
      <w:marTop w:val="0"/>
      <w:marBottom w:val="0"/>
      <w:divBdr>
        <w:top w:val="none" w:sz="0" w:space="0" w:color="auto"/>
        <w:left w:val="none" w:sz="0" w:space="0" w:color="auto"/>
        <w:bottom w:val="none" w:sz="0" w:space="0" w:color="auto"/>
        <w:right w:val="none" w:sz="0" w:space="0" w:color="auto"/>
      </w:divBdr>
    </w:div>
    <w:div w:id="1591159607">
      <w:bodyDiv w:val="1"/>
      <w:marLeft w:val="0"/>
      <w:marRight w:val="0"/>
      <w:marTop w:val="0"/>
      <w:marBottom w:val="0"/>
      <w:divBdr>
        <w:top w:val="none" w:sz="0" w:space="0" w:color="auto"/>
        <w:left w:val="none" w:sz="0" w:space="0" w:color="auto"/>
        <w:bottom w:val="none" w:sz="0" w:space="0" w:color="auto"/>
        <w:right w:val="none" w:sz="0" w:space="0" w:color="auto"/>
      </w:divBdr>
    </w:div>
    <w:div w:id="1591349065">
      <w:bodyDiv w:val="1"/>
      <w:marLeft w:val="0"/>
      <w:marRight w:val="0"/>
      <w:marTop w:val="0"/>
      <w:marBottom w:val="0"/>
      <w:divBdr>
        <w:top w:val="none" w:sz="0" w:space="0" w:color="auto"/>
        <w:left w:val="none" w:sz="0" w:space="0" w:color="auto"/>
        <w:bottom w:val="none" w:sz="0" w:space="0" w:color="auto"/>
        <w:right w:val="none" w:sz="0" w:space="0" w:color="auto"/>
      </w:divBdr>
    </w:div>
    <w:div w:id="1591349368">
      <w:bodyDiv w:val="1"/>
      <w:marLeft w:val="0"/>
      <w:marRight w:val="0"/>
      <w:marTop w:val="0"/>
      <w:marBottom w:val="0"/>
      <w:divBdr>
        <w:top w:val="none" w:sz="0" w:space="0" w:color="auto"/>
        <w:left w:val="none" w:sz="0" w:space="0" w:color="auto"/>
        <w:bottom w:val="none" w:sz="0" w:space="0" w:color="auto"/>
        <w:right w:val="none" w:sz="0" w:space="0" w:color="auto"/>
      </w:divBdr>
    </w:div>
    <w:div w:id="1591351576">
      <w:bodyDiv w:val="1"/>
      <w:marLeft w:val="0"/>
      <w:marRight w:val="0"/>
      <w:marTop w:val="0"/>
      <w:marBottom w:val="0"/>
      <w:divBdr>
        <w:top w:val="none" w:sz="0" w:space="0" w:color="auto"/>
        <w:left w:val="none" w:sz="0" w:space="0" w:color="auto"/>
        <w:bottom w:val="none" w:sz="0" w:space="0" w:color="auto"/>
        <w:right w:val="none" w:sz="0" w:space="0" w:color="auto"/>
      </w:divBdr>
    </w:div>
    <w:div w:id="1591355300">
      <w:bodyDiv w:val="1"/>
      <w:marLeft w:val="0"/>
      <w:marRight w:val="0"/>
      <w:marTop w:val="0"/>
      <w:marBottom w:val="0"/>
      <w:divBdr>
        <w:top w:val="none" w:sz="0" w:space="0" w:color="auto"/>
        <w:left w:val="none" w:sz="0" w:space="0" w:color="auto"/>
        <w:bottom w:val="none" w:sz="0" w:space="0" w:color="auto"/>
        <w:right w:val="none" w:sz="0" w:space="0" w:color="auto"/>
      </w:divBdr>
    </w:div>
    <w:div w:id="1591428100">
      <w:bodyDiv w:val="1"/>
      <w:marLeft w:val="0"/>
      <w:marRight w:val="0"/>
      <w:marTop w:val="0"/>
      <w:marBottom w:val="0"/>
      <w:divBdr>
        <w:top w:val="none" w:sz="0" w:space="0" w:color="auto"/>
        <w:left w:val="none" w:sz="0" w:space="0" w:color="auto"/>
        <w:bottom w:val="none" w:sz="0" w:space="0" w:color="auto"/>
        <w:right w:val="none" w:sz="0" w:space="0" w:color="auto"/>
      </w:divBdr>
    </w:div>
    <w:div w:id="1591432429">
      <w:bodyDiv w:val="1"/>
      <w:marLeft w:val="0"/>
      <w:marRight w:val="0"/>
      <w:marTop w:val="0"/>
      <w:marBottom w:val="0"/>
      <w:divBdr>
        <w:top w:val="none" w:sz="0" w:space="0" w:color="auto"/>
        <w:left w:val="none" w:sz="0" w:space="0" w:color="auto"/>
        <w:bottom w:val="none" w:sz="0" w:space="0" w:color="auto"/>
        <w:right w:val="none" w:sz="0" w:space="0" w:color="auto"/>
      </w:divBdr>
    </w:div>
    <w:div w:id="1591617610">
      <w:bodyDiv w:val="1"/>
      <w:marLeft w:val="0"/>
      <w:marRight w:val="0"/>
      <w:marTop w:val="0"/>
      <w:marBottom w:val="0"/>
      <w:divBdr>
        <w:top w:val="none" w:sz="0" w:space="0" w:color="auto"/>
        <w:left w:val="none" w:sz="0" w:space="0" w:color="auto"/>
        <w:bottom w:val="none" w:sz="0" w:space="0" w:color="auto"/>
        <w:right w:val="none" w:sz="0" w:space="0" w:color="auto"/>
      </w:divBdr>
    </w:div>
    <w:div w:id="1591620488">
      <w:bodyDiv w:val="1"/>
      <w:marLeft w:val="0"/>
      <w:marRight w:val="0"/>
      <w:marTop w:val="0"/>
      <w:marBottom w:val="0"/>
      <w:divBdr>
        <w:top w:val="none" w:sz="0" w:space="0" w:color="auto"/>
        <w:left w:val="none" w:sz="0" w:space="0" w:color="auto"/>
        <w:bottom w:val="none" w:sz="0" w:space="0" w:color="auto"/>
        <w:right w:val="none" w:sz="0" w:space="0" w:color="auto"/>
      </w:divBdr>
    </w:div>
    <w:div w:id="1591625265">
      <w:bodyDiv w:val="1"/>
      <w:marLeft w:val="0"/>
      <w:marRight w:val="0"/>
      <w:marTop w:val="0"/>
      <w:marBottom w:val="0"/>
      <w:divBdr>
        <w:top w:val="none" w:sz="0" w:space="0" w:color="auto"/>
        <w:left w:val="none" w:sz="0" w:space="0" w:color="auto"/>
        <w:bottom w:val="none" w:sz="0" w:space="0" w:color="auto"/>
        <w:right w:val="none" w:sz="0" w:space="0" w:color="auto"/>
      </w:divBdr>
    </w:div>
    <w:div w:id="1591693374">
      <w:bodyDiv w:val="1"/>
      <w:marLeft w:val="0"/>
      <w:marRight w:val="0"/>
      <w:marTop w:val="0"/>
      <w:marBottom w:val="0"/>
      <w:divBdr>
        <w:top w:val="none" w:sz="0" w:space="0" w:color="auto"/>
        <w:left w:val="none" w:sz="0" w:space="0" w:color="auto"/>
        <w:bottom w:val="none" w:sz="0" w:space="0" w:color="auto"/>
        <w:right w:val="none" w:sz="0" w:space="0" w:color="auto"/>
      </w:divBdr>
    </w:div>
    <w:div w:id="1591739946">
      <w:bodyDiv w:val="1"/>
      <w:marLeft w:val="0"/>
      <w:marRight w:val="0"/>
      <w:marTop w:val="0"/>
      <w:marBottom w:val="0"/>
      <w:divBdr>
        <w:top w:val="none" w:sz="0" w:space="0" w:color="auto"/>
        <w:left w:val="none" w:sz="0" w:space="0" w:color="auto"/>
        <w:bottom w:val="none" w:sz="0" w:space="0" w:color="auto"/>
        <w:right w:val="none" w:sz="0" w:space="0" w:color="auto"/>
      </w:divBdr>
    </w:div>
    <w:div w:id="1591890912">
      <w:bodyDiv w:val="1"/>
      <w:marLeft w:val="0"/>
      <w:marRight w:val="0"/>
      <w:marTop w:val="0"/>
      <w:marBottom w:val="0"/>
      <w:divBdr>
        <w:top w:val="none" w:sz="0" w:space="0" w:color="auto"/>
        <w:left w:val="none" w:sz="0" w:space="0" w:color="auto"/>
        <w:bottom w:val="none" w:sz="0" w:space="0" w:color="auto"/>
        <w:right w:val="none" w:sz="0" w:space="0" w:color="auto"/>
      </w:divBdr>
    </w:div>
    <w:div w:id="1591965165">
      <w:bodyDiv w:val="1"/>
      <w:marLeft w:val="0"/>
      <w:marRight w:val="0"/>
      <w:marTop w:val="0"/>
      <w:marBottom w:val="0"/>
      <w:divBdr>
        <w:top w:val="none" w:sz="0" w:space="0" w:color="auto"/>
        <w:left w:val="none" w:sz="0" w:space="0" w:color="auto"/>
        <w:bottom w:val="none" w:sz="0" w:space="0" w:color="auto"/>
        <w:right w:val="none" w:sz="0" w:space="0" w:color="auto"/>
      </w:divBdr>
    </w:div>
    <w:div w:id="1592003661">
      <w:bodyDiv w:val="1"/>
      <w:marLeft w:val="0"/>
      <w:marRight w:val="0"/>
      <w:marTop w:val="0"/>
      <w:marBottom w:val="0"/>
      <w:divBdr>
        <w:top w:val="none" w:sz="0" w:space="0" w:color="auto"/>
        <w:left w:val="none" w:sz="0" w:space="0" w:color="auto"/>
        <w:bottom w:val="none" w:sz="0" w:space="0" w:color="auto"/>
        <w:right w:val="none" w:sz="0" w:space="0" w:color="auto"/>
      </w:divBdr>
    </w:div>
    <w:div w:id="1592004779">
      <w:bodyDiv w:val="1"/>
      <w:marLeft w:val="0"/>
      <w:marRight w:val="0"/>
      <w:marTop w:val="0"/>
      <w:marBottom w:val="0"/>
      <w:divBdr>
        <w:top w:val="none" w:sz="0" w:space="0" w:color="auto"/>
        <w:left w:val="none" w:sz="0" w:space="0" w:color="auto"/>
        <w:bottom w:val="none" w:sz="0" w:space="0" w:color="auto"/>
        <w:right w:val="none" w:sz="0" w:space="0" w:color="auto"/>
      </w:divBdr>
    </w:div>
    <w:div w:id="1592008952">
      <w:bodyDiv w:val="1"/>
      <w:marLeft w:val="0"/>
      <w:marRight w:val="0"/>
      <w:marTop w:val="0"/>
      <w:marBottom w:val="0"/>
      <w:divBdr>
        <w:top w:val="none" w:sz="0" w:space="0" w:color="auto"/>
        <w:left w:val="none" w:sz="0" w:space="0" w:color="auto"/>
        <w:bottom w:val="none" w:sz="0" w:space="0" w:color="auto"/>
        <w:right w:val="none" w:sz="0" w:space="0" w:color="auto"/>
      </w:divBdr>
    </w:div>
    <w:div w:id="1592155457">
      <w:bodyDiv w:val="1"/>
      <w:marLeft w:val="0"/>
      <w:marRight w:val="0"/>
      <w:marTop w:val="0"/>
      <w:marBottom w:val="0"/>
      <w:divBdr>
        <w:top w:val="none" w:sz="0" w:space="0" w:color="auto"/>
        <w:left w:val="none" w:sz="0" w:space="0" w:color="auto"/>
        <w:bottom w:val="none" w:sz="0" w:space="0" w:color="auto"/>
        <w:right w:val="none" w:sz="0" w:space="0" w:color="auto"/>
      </w:divBdr>
    </w:div>
    <w:div w:id="1592198541">
      <w:bodyDiv w:val="1"/>
      <w:marLeft w:val="0"/>
      <w:marRight w:val="0"/>
      <w:marTop w:val="0"/>
      <w:marBottom w:val="0"/>
      <w:divBdr>
        <w:top w:val="none" w:sz="0" w:space="0" w:color="auto"/>
        <w:left w:val="none" w:sz="0" w:space="0" w:color="auto"/>
        <w:bottom w:val="none" w:sz="0" w:space="0" w:color="auto"/>
        <w:right w:val="none" w:sz="0" w:space="0" w:color="auto"/>
      </w:divBdr>
    </w:div>
    <w:div w:id="1592201176">
      <w:bodyDiv w:val="1"/>
      <w:marLeft w:val="0"/>
      <w:marRight w:val="0"/>
      <w:marTop w:val="0"/>
      <w:marBottom w:val="0"/>
      <w:divBdr>
        <w:top w:val="none" w:sz="0" w:space="0" w:color="auto"/>
        <w:left w:val="none" w:sz="0" w:space="0" w:color="auto"/>
        <w:bottom w:val="none" w:sz="0" w:space="0" w:color="auto"/>
        <w:right w:val="none" w:sz="0" w:space="0" w:color="auto"/>
      </w:divBdr>
    </w:div>
    <w:div w:id="1592466675">
      <w:bodyDiv w:val="1"/>
      <w:marLeft w:val="0"/>
      <w:marRight w:val="0"/>
      <w:marTop w:val="0"/>
      <w:marBottom w:val="0"/>
      <w:divBdr>
        <w:top w:val="none" w:sz="0" w:space="0" w:color="auto"/>
        <w:left w:val="none" w:sz="0" w:space="0" w:color="auto"/>
        <w:bottom w:val="none" w:sz="0" w:space="0" w:color="auto"/>
        <w:right w:val="none" w:sz="0" w:space="0" w:color="auto"/>
      </w:divBdr>
    </w:div>
    <w:div w:id="1592468239">
      <w:bodyDiv w:val="1"/>
      <w:marLeft w:val="0"/>
      <w:marRight w:val="0"/>
      <w:marTop w:val="0"/>
      <w:marBottom w:val="0"/>
      <w:divBdr>
        <w:top w:val="none" w:sz="0" w:space="0" w:color="auto"/>
        <w:left w:val="none" w:sz="0" w:space="0" w:color="auto"/>
        <w:bottom w:val="none" w:sz="0" w:space="0" w:color="auto"/>
        <w:right w:val="none" w:sz="0" w:space="0" w:color="auto"/>
      </w:divBdr>
    </w:div>
    <w:div w:id="1592471070">
      <w:bodyDiv w:val="1"/>
      <w:marLeft w:val="0"/>
      <w:marRight w:val="0"/>
      <w:marTop w:val="0"/>
      <w:marBottom w:val="0"/>
      <w:divBdr>
        <w:top w:val="none" w:sz="0" w:space="0" w:color="auto"/>
        <w:left w:val="none" w:sz="0" w:space="0" w:color="auto"/>
        <w:bottom w:val="none" w:sz="0" w:space="0" w:color="auto"/>
        <w:right w:val="none" w:sz="0" w:space="0" w:color="auto"/>
      </w:divBdr>
    </w:div>
    <w:div w:id="1592540504">
      <w:bodyDiv w:val="1"/>
      <w:marLeft w:val="0"/>
      <w:marRight w:val="0"/>
      <w:marTop w:val="0"/>
      <w:marBottom w:val="0"/>
      <w:divBdr>
        <w:top w:val="none" w:sz="0" w:space="0" w:color="auto"/>
        <w:left w:val="none" w:sz="0" w:space="0" w:color="auto"/>
        <w:bottom w:val="none" w:sz="0" w:space="0" w:color="auto"/>
        <w:right w:val="none" w:sz="0" w:space="0" w:color="auto"/>
      </w:divBdr>
    </w:div>
    <w:div w:id="1592545236">
      <w:bodyDiv w:val="1"/>
      <w:marLeft w:val="0"/>
      <w:marRight w:val="0"/>
      <w:marTop w:val="0"/>
      <w:marBottom w:val="0"/>
      <w:divBdr>
        <w:top w:val="none" w:sz="0" w:space="0" w:color="auto"/>
        <w:left w:val="none" w:sz="0" w:space="0" w:color="auto"/>
        <w:bottom w:val="none" w:sz="0" w:space="0" w:color="auto"/>
        <w:right w:val="none" w:sz="0" w:space="0" w:color="auto"/>
      </w:divBdr>
    </w:div>
    <w:div w:id="1592591392">
      <w:bodyDiv w:val="1"/>
      <w:marLeft w:val="0"/>
      <w:marRight w:val="0"/>
      <w:marTop w:val="0"/>
      <w:marBottom w:val="0"/>
      <w:divBdr>
        <w:top w:val="none" w:sz="0" w:space="0" w:color="auto"/>
        <w:left w:val="none" w:sz="0" w:space="0" w:color="auto"/>
        <w:bottom w:val="none" w:sz="0" w:space="0" w:color="auto"/>
        <w:right w:val="none" w:sz="0" w:space="0" w:color="auto"/>
      </w:divBdr>
    </w:div>
    <w:div w:id="1592663640">
      <w:bodyDiv w:val="1"/>
      <w:marLeft w:val="0"/>
      <w:marRight w:val="0"/>
      <w:marTop w:val="0"/>
      <w:marBottom w:val="0"/>
      <w:divBdr>
        <w:top w:val="none" w:sz="0" w:space="0" w:color="auto"/>
        <w:left w:val="none" w:sz="0" w:space="0" w:color="auto"/>
        <w:bottom w:val="none" w:sz="0" w:space="0" w:color="auto"/>
        <w:right w:val="none" w:sz="0" w:space="0" w:color="auto"/>
      </w:divBdr>
    </w:div>
    <w:div w:id="1592666707">
      <w:bodyDiv w:val="1"/>
      <w:marLeft w:val="0"/>
      <w:marRight w:val="0"/>
      <w:marTop w:val="0"/>
      <w:marBottom w:val="0"/>
      <w:divBdr>
        <w:top w:val="none" w:sz="0" w:space="0" w:color="auto"/>
        <w:left w:val="none" w:sz="0" w:space="0" w:color="auto"/>
        <w:bottom w:val="none" w:sz="0" w:space="0" w:color="auto"/>
        <w:right w:val="none" w:sz="0" w:space="0" w:color="auto"/>
      </w:divBdr>
    </w:div>
    <w:div w:id="1592735516">
      <w:bodyDiv w:val="1"/>
      <w:marLeft w:val="0"/>
      <w:marRight w:val="0"/>
      <w:marTop w:val="0"/>
      <w:marBottom w:val="0"/>
      <w:divBdr>
        <w:top w:val="none" w:sz="0" w:space="0" w:color="auto"/>
        <w:left w:val="none" w:sz="0" w:space="0" w:color="auto"/>
        <w:bottom w:val="none" w:sz="0" w:space="0" w:color="auto"/>
        <w:right w:val="none" w:sz="0" w:space="0" w:color="auto"/>
      </w:divBdr>
    </w:div>
    <w:div w:id="1592814369">
      <w:bodyDiv w:val="1"/>
      <w:marLeft w:val="0"/>
      <w:marRight w:val="0"/>
      <w:marTop w:val="0"/>
      <w:marBottom w:val="0"/>
      <w:divBdr>
        <w:top w:val="none" w:sz="0" w:space="0" w:color="auto"/>
        <w:left w:val="none" w:sz="0" w:space="0" w:color="auto"/>
        <w:bottom w:val="none" w:sz="0" w:space="0" w:color="auto"/>
        <w:right w:val="none" w:sz="0" w:space="0" w:color="auto"/>
      </w:divBdr>
    </w:div>
    <w:div w:id="1592929590">
      <w:bodyDiv w:val="1"/>
      <w:marLeft w:val="0"/>
      <w:marRight w:val="0"/>
      <w:marTop w:val="0"/>
      <w:marBottom w:val="0"/>
      <w:divBdr>
        <w:top w:val="none" w:sz="0" w:space="0" w:color="auto"/>
        <w:left w:val="none" w:sz="0" w:space="0" w:color="auto"/>
        <w:bottom w:val="none" w:sz="0" w:space="0" w:color="auto"/>
        <w:right w:val="none" w:sz="0" w:space="0" w:color="auto"/>
      </w:divBdr>
    </w:div>
    <w:div w:id="1592930111">
      <w:bodyDiv w:val="1"/>
      <w:marLeft w:val="0"/>
      <w:marRight w:val="0"/>
      <w:marTop w:val="0"/>
      <w:marBottom w:val="0"/>
      <w:divBdr>
        <w:top w:val="none" w:sz="0" w:space="0" w:color="auto"/>
        <w:left w:val="none" w:sz="0" w:space="0" w:color="auto"/>
        <w:bottom w:val="none" w:sz="0" w:space="0" w:color="auto"/>
        <w:right w:val="none" w:sz="0" w:space="0" w:color="auto"/>
      </w:divBdr>
    </w:div>
    <w:div w:id="1593051702">
      <w:bodyDiv w:val="1"/>
      <w:marLeft w:val="0"/>
      <w:marRight w:val="0"/>
      <w:marTop w:val="0"/>
      <w:marBottom w:val="0"/>
      <w:divBdr>
        <w:top w:val="none" w:sz="0" w:space="0" w:color="auto"/>
        <w:left w:val="none" w:sz="0" w:space="0" w:color="auto"/>
        <w:bottom w:val="none" w:sz="0" w:space="0" w:color="auto"/>
        <w:right w:val="none" w:sz="0" w:space="0" w:color="auto"/>
      </w:divBdr>
    </w:div>
    <w:div w:id="1593053012">
      <w:bodyDiv w:val="1"/>
      <w:marLeft w:val="0"/>
      <w:marRight w:val="0"/>
      <w:marTop w:val="0"/>
      <w:marBottom w:val="0"/>
      <w:divBdr>
        <w:top w:val="none" w:sz="0" w:space="0" w:color="auto"/>
        <w:left w:val="none" w:sz="0" w:space="0" w:color="auto"/>
        <w:bottom w:val="none" w:sz="0" w:space="0" w:color="auto"/>
        <w:right w:val="none" w:sz="0" w:space="0" w:color="auto"/>
      </w:divBdr>
    </w:div>
    <w:div w:id="1593077758">
      <w:bodyDiv w:val="1"/>
      <w:marLeft w:val="0"/>
      <w:marRight w:val="0"/>
      <w:marTop w:val="0"/>
      <w:marBottom w:val="0"/>
      <w:divBdr>
        <w:top w:val="none" w:sz="0" w:space="0" w:color="auto"/>
        <w:left w:val="none" w:sz="0" w:space="0" w:color="auto"/>
        <w:bottom w:val="none" w:sz="0" w:space="0" w:color="auto"/>
        <w:right w:val="none" w:sz="0" w:space="0" w:color="auto"/>
      </w:divBdr>
    </w:div>
    <w:div w:id="1593079845">
      <w:bodyDiv w:val="1"/>
      <w:marLeft w:val="0"/>
      <w:marRight w:val="0"/>
      <w:marTop w:val="0"/>
      <w:marBottom w:val="0"/>
      <w:divBdr>
        <w:top w:val="none" w:sz="0" w:space="0" w:color="auto"/>
        <w:left w:val="none" w:sz="0" w:space="0" w:color="auto"/>
        <w:bottom w:val="none" w:sz="0" w:space="0" w:color="auto"/>
        <w:right w:val="none" w:sz="0" w:space="0" w:color="auto"/>
      </w:divBdr>
    </w:div>
    <w:div w:id="1593081026">
      <w:bodyDiv w:val="1"/>
      <w:marLeft w:val="0"/>
      <w:marRight w:val="0"/>
      <w:marTop w:val="0"/>
      <w:marBottom w:val="0"/>
      <w:divBdr>
        <w:top w:val="none" w:sz="0" w:space="0" w:color="auto"/>
        <w:left w:val="none" w:sz="0" w:space="0" w:color="auto"/>
        <w:bottom w:val="none" w:sz="0" w:space="0" w:color="auto"/>
        <w:right w:val="none" w:sz="0" w:space="0" w:color="auto"/>
      </w:divBdr>
    </w:div>
    <w:div w:id="1593081655">
      <w:bodyDiv w:val="1"/>
      <w:marLeft w:val="0"/>
      <w:marRight w:val="0"/>
      <w:marTop w:val="0"/>
      <w:marBottom w:val="0"/>
      <w:divBdr>
        <w:top w:val="none" w:sz="0" w:space="0" w:color="auto"/>
        <w:left w:val="none" w:sz="0" w:space="0" w:color="auto"/>
        <w:bottom w:val="none" w:sz="0" w:space="0" w:color="auto"/>
        <w:right w:val="none" w:sz="0" w:space="0" w:color="auto"/>
      </w:divBdr>
    </w:div>
    <w:div w:id="1593200557">
      <w:bodyDiv w:val="1"/>
      <w:marLeft w:val="0"/>
      <w:marRight w:val="0"/>
      <w:marTop w:val="0"/>
      <w:marBottom w:val="0"/>
      <w:divBdr>
        <w:top w:val="none" w:sz="0" w:space="0" w:color="auto"/>
        <w:left w:val="none" w:sz="0" w:space="0" w:color="auto"/>
        <w:bottom w:val="none" w:sz="0" w:space="0" w:color="auto"/>
        <w:right w:val="none" w:sz="0" w:space="0" w:color="auto"/>
      </w:divBdr>
    </w:div>
    <w:div w:id="1593271883">
      <w:bodyDiv w:val="1"/>
      <w:marLeft w:val="0"/>
      <w:marRight w:val="0"/>
      <w:marTop w:val="0"/>
      <w:marBottom w:val="0"/>
      <w:divBdr>
        <w:top w:val="none" w:sz="0" w:space="0" w:color="auto"/>
        <w:left w:val="none" w:sz="0" w:space="0" w:color="auto"/>
        <w:bottom w:val="none" w:sz="0" w:space="0" w:color="auto"/>
        <w:right w:val="none" w:sz="0" w:space="0" w:color="auto"/>
      </w:divBdr>
    </w:div>
    <w:div w:id="1593393505">
      <w:bodyDiv w:val="1"/>
      <w:marLeft w:val="0"/>
      <w:marRight w:val="0"/>
      <w:marTop w:val="0"/>
      <w:marBottom w:val="0"/>
      <w:divBdr>
        <w:top w:val="none" w:sz="0" w:space="0" w:color="auto"/>
        <w:left w:val="none" w:sz="0" w:space="0" w:color="auto"/>
        <w:bottom w:val="none" w:sz="0" w:space="0" w:color="auto"/>
        <w:right w:val="none" w:sz="0" w:space="0" w:color="auto"/>
      </w:divBdr>
    </w:div>
    <w:div w:id="1593393738">
      <w:bodyDiv w:val="1"/>
      <w:marLeft w:val="0"/>
      <w:marRight w:val="0"/>
      <w:marTop w:val="0"/>
      <w:marBottom w:val="0"/>
      <w:divBdr>
        <w:top w:val="none" w:sz="0" w:space="0" w:color="auto"/>
        <w:left w:val="none" w:sz="0" w:space="0" w:color="auto"/>
        <w:bottom w:val="none" w:sz="0" w:space="0" w:color="auto"/>
        <w:right w:val="none" w:sz="0" w:space="0" w:color="auto"/>
      </w:divBdr>
    </w:div>
    <w:div w:id="1593465109">
      <w:bodyDiv w:val="1"/>
      <w:marLeft w:val="0"/>
      <w:marRight w:val="0"/>
      <w:marTop w:val="0"/>
      <w:marBottom w:val="0"/>
      <w:divBdr>
        <w:top w:val="none" w:sz="0" w:space="0" w:color="auto"/>
        <w:left w:val="none" w:sz="0" w:space="0" w:color="auto"/>
        <w:bottom w:val="none" w:sz="0" w:space="0" w:color="auto"/>
        <w:right w:val="none" w:sz="0" w:space="0" w:color="auto"/>
      </w:divBdr>
    </w:div>
    <w:div w:id="1593510303">
      <w:bodyDiv w:val="1"/>
      <w:marLeft w:val="0"/>
      <w:marRight w:val="0"/>
      <w:marTop w:val="0"/>
      <w:marBottom w:val="0"/>
      <w:divBdr>
        <w:top w:val="none" w:sz="0" w:space="0" w:color="auto"/>
        <w:left w:val="none" w:sz="0" w:space="0" w:color="auto"/>
        <w:bottom w:val="none" w:sz="0" w:space="0" w:color="auto"/>
        <w:right w:val="none" w:sz="0" w:space="0" w:color="auto"/>
      </w:divBdr>
    </w:div>
    <w:div w:id="1593514089">
      <w:bodyDiv w:val="1"/>
      <w:marLeft w:val="0"/>
      <w:marRight w:val="0"/>
      <w:marTop w:val="0"/>
      <w:marBottom w:val="0"/>
      <w:divBdr>
        <w:top w:val="none" w:sz="0" w:space="0" w:color="auto"/>
        <w:left w:val="none" w:sz="0" w:space="0" w:color="auto"/>
        <w:bottom w:val="none" w:sz="0" w:space="0" w:color="auto"/>
        <w:right w:val="none" w:sz="0" w:space="0" w:color="auto"/>
      </w:divBdr>
    </w:div>
    <w:div w:id="1593514836">
      <w:bodyDiv w:val="1"/>
      <w:marLeft w:val="0"/>
      <w:marRight w:val="0"/>
      <w:marTop w:val="0"/>
      <w:marBottom w:val="0"/>
      <w:divBdr>
        <w:top w:val="none" w:sz="0" w:space="0" w:color="auto"/>
        <w:left w:val="none" w:sz="0" w:space="0" w:color="auto"/>
        <w:bottom w:val="none" w:sz="0" w:space="0" w:color="auto"/>
        <w:right w:val="none" w:sz="0" w:space="0" w:color="auto"/>
      </w:divBdr>
    </w:div>
    <w:div w:id="1593659173">
      <w:bodyDiv w:val="1"/>
      <w:marLeft w:val="0"/>
      <w:marRight w:val="0"/>
      <w:marTop w:val="0"/>
      <w:marBottom w:val="0"/>
      <w:divBdr>
        <w:top w:val="none" w:sz="0" w:space="0" w:color="auto"/>
        <w:left w:val="none" w:sz="0" w:space="0" w:color="auto"/>
        <w:bottom w:val="none" w:sz="0" w:space="0" w:color="auto"/>
        <w:right w:val="none" w:sz="0" w:space="0" w:color="auto"/>
      </w:divBdr>
    </w:div>
    <w:div w:id="1593776523">
      <w:bodyDiv w:val="1"/>
      <w:marLeft w:val="0"/>
      <w:marRight w:val="0"/>
      <w:marTop w:val="0"/>
      <w:marBottom w:val="0"/>
      <w:divBdr>
        <w:top w:val="none" w:sz="0" w:space="0" w:color="auto"/>
        <w:left w:val="none" w:sz="0" w:space="0" w:color="auto"/>
        <w:bottom w:val="none" w:sz="0" w:space="0" w:color="auto"/>
        <w:right w:val="none" w:sz="0" w:space="0" w:color="auto"/>
      </w:divBdr>
    </w:div>
    <w:div w:id="1593782606">
      <w:bodyDiv w:val="1"/>
      <w:marLeft w:val="0"/>
      <w:marRight w:val="0"/>
      <w:marTop w:val="0"/>
      <w:marBottom w:val="0"/>
      <w:divBdr>
        <w:top w:val="none" w:sz="0" w:space="0" w:color="auto"/>
        <w:left w:val="none" w:sz="0" w:space="0" w:color="auto"/>
        <w:bottom w:val="none" w:sz="0" w:space="0" w:color="auto"/>
        <w:right w:val="none" w:sz="0" w:space="0" w:color="auto"/>
      </w:divBdr>
    </w:div>
    <w:div w:id="1593850824">
      <w:bodyDiv w:val="1"/>
      <w:marLeft w:val="0"/>
      <w:marRight w:val="0"/>
      <w:marTop w:val="0"/>
      <w:marBottom w:val="0"/>
      <w:divBdr>
        <w:top w:val="none" w:sz="0" w:space="0" w:color="auto"/>
        <w:left w:val="none" w:sz="0" w:space="0" w:color="auto"/>
        <w:bottom w:val="none" w:sz="0" w:space="0" w:color="auto"/>
        <w:right w:val="none" w:sz="0" w:space="0" w:color="auto"/>
      </w:divBdr>
    </w:div>
    <w:div w:id="1593855647">
      <w:bodyDiv w:val="1"/>
      <w:marLeft w:val="0"/>
      <w:marRight w:val="0"/>
      <w:marTop w:val="0"/>
      <w:marBottom w:val="0"/>
      <w:divBdr>
        <w:top w:val="none" w:sz="0" w:space="0" w:color="auto"/>
        <w:left w:val="none" w:sz="0" w:space="0" w:color="auto"/>
        <w:bottom w:val="none" w:sz="0" w:space="0" w:color="auto"/>
        <w:right w:val="none" w:sz="0" w:space="0" w:color="auto"/>
      </w:divBdr>
    </w:div>
    <w:div w:id="1593973637">
      <w:bodyDiv w:val="1"/>
      <w:marLeft w:val="0"/>
      <w:marRight w:val="0"/>
      <w:marTop w:val="0"/>
      <w:marBottom w:val="0"/>
      <w:divBdr>
        <w:top w:val="none" w:sz="0" w:space="0" w:color="auto"/>
        <w:left w:val="none" w:sz="0" w:space="0" w:color="auto"/>
        <w:bottom w:val="none" w:sz="0" w:space="0" w:color="auto"/>
        <w:right w:val="none" w:sz="0" w:space="0" w:color="auto"/>
      </w:divBdr>
    </w:div>
    <w:div w:id="1594047250">
      <w:bodyDiv w:val="1"/>
      <w:marLeft w:val="0"/>
      <w:marRight w:val="0"/>
      <w:marTop w:val="0"/>
      <w:marBottom w:val="0"/>
      <w:divBdr>
        <w:top w:val="none" w:sz="0" w:space="0" w:color="auto"/>
        <w:left w:val="none" w:sz="0" w:space="0" w:color="auto"/>
        <w:bottom w:val="none" w:sz="0" w:space="0" w:color="auto"/>
        <w:right w:val="none" w:sz="0" w:space="0" w:color="auto"/>
      </w:divBdr>
    </w:div>
    <w:div w:id="1594127262">
      <w:bodyDiv w:val="1"/>
      <w:marLeft w:val="0"/>
      <w:marRight w:val="0"/>
      <w:marTop w:val="0"/>
      <w:marBottom w:val="0"/>
      <w:divBdr>
        <w:top w:val="none" w:sz="0" w:space="0" w:color="auto"/>
        <w:left w:val="none" w:sz="0" w:space="0" w:color="auto"/>
        <w:bottom w:val="none" w:sz="0" w:space="0" w:color="auto"/>
        <w:right w:val="none" w:sz="0" w:space="0" w:color="auto"/>
      </w:divBdr>
    </w:div>
    <w:div w:id="1594127638">
      <w:bodyDiv w:val="1"/>
      <w:marLeft w:val="0"/>
      <w:marRight w:val="0"/>
      <w:marTop w:val="0"/>
      <w:marBottom w:val="0"/>
      <w:divBdr>
        <w:top w:val="none" w:sz="0" w:space="0" w:color="auto"/>
        <w:left w:val="none" w:sz="0" w:space="0" w:color="auto"/>
        <w:bottom w:val="none" w:sz="0" w:space="0" w:color="auto"/>
        <w:right w:val="none" w:sz="0" w:space="0" w:color="auto"/>
      </w:divBdr>
    </w:div>
    <w:div w:id="1594127692">
      <w:bodyDiv w:val="1"/>
      <w:marLeft w:val="0"/>
      <w:marRight w:val="0"/>
      <w:marTop w:val="0"/>
      <w:marBottom w:val="0"/>
      <w:divBdr>
        <w:top w:val="none" w:sz="0" w:space="0" w:color="auto"/>
        <w:left w:val="none" w:sz="0" w:space="0" w:color="auto"/>
        <w:bottom w:val="none" w:sz="0" w:space="0" w:color="auto"/>
        <w:right w:val="none" w:sz="0" w:space="0" w:color="auto"/>
      </w:divBdr>
    </w:div>
    <w:div w:id="1594170718">
      <w:bodyDiv w:val="1"/>
      <w:marLeft w:val="0"/>
      <w:marRight w:val="0"/>
      <w:marTop w:val="0"/>
      <w:marBottom w:val="0"/>
      <w:divBdr>
        <w:top w:val="none" w:sz="0" w:space="0" w:color="auto"/>
        <w:left w:val="none" w:sz="0" w:space="0" w:color="auto"/>
        <w:bottom w:val="none" w:sz="0" w:space="0" w:color="auto"/>
        <w:right w:val="none" w:sz="0" w:space="0" w:color="auto"/>
      </w:divBdr>
    </w:div>
    <w:div w:id="1594240158">
      <w:bodyDiv w:val="1"/>
      <w:marLeft w:val="0"/>
      <w:marRight w:val="0"/>
      <w:marTop w:val="0"/>
      <w:marBottom w:val="0"/>
      <w:divBdr>
        <w:top w:val="none" w:sz="0" w:space="0" w:color="auto"/>
        <w:left w:val="none" w:sz="0" w:space="0" w:color="auto"/>
        <w:bottom w:val="none" w:sz="0" w:space="0" w:color="auto"/>
        <w:right w:val="none" w:sz="0" w:space="0" w:color="auto"/>
      </w:divBdr>
    </w:div>
    <w:div w:id="1594316182">
      <w:bodyDiv w:val="1"/>
      <w:marLeft w:val="0"/>
      <w:marRight w:val="0"/>
      <w:marTop w:val="0"/>
      <w:marBottom w:val="0"/>
      <w:divBdr>
        <w:top w:val="none" w:sz="0" w:space="0" w:color="auto"/>
        <w:left w:val="none" w:sz="0" w:space="0" w:color="auto"/>
        <w:bottom w:val="none" w:sz="0" w:space="0" w:color="auto"/>
        <w:right w:val="none" w:sz="0" w:space="0" w:color="auto"/>
      </w:divBdr>
    </w:div>
    <w:div w:id="1594320877">
      <w:bodyDiv w:val="1"/>
      <w:marLeft w:val="0"/>
      <w:marRight w:val="0"/>
      <w:marTop w:val="0"/>
      <w:marBottom w:val="0"/>
      <w:divBdr>
        <w:top w:val="none" w:sz="0" w:space="0" w:color="auto"/>
        <w:left w:val="none" w:sz="0" w:space="0" w:color="auto"/>
        <w:bottom w:val="none" w:sz="0" w:space="0" w:color="auto"/>
        <w:right w:val="none" w:sz="0" w:space="0" w:color="auto"/>
      </w:divBdr>
    </w:div>
    <w:div w:id="1594509385">
      <w:bodyDiv w:val="1"/>
      <w:marLeft w:val="0"/>
      <w:marRight w:val="0"/>
      <w:marTop w:val="0"/>
      <w:marBottom w:val="0"/>
      <w:divBdr>
        <w:top w:val="none" w:sz="0" w:space="0" w:color="auto"/>
        <w:left w:val="none" w:sz="0" w:space="0" w:color="auto"/>
        <w:bottom w:val="none" w:sz="0" w:space="0" w:color="auto"/>
        <w:right w:val="none" w:sz="0" w:space="0" w:color="auto"/>
      </w:divBdr>
    </w:div>
    <w:div w:id="1594624460">
      <w:bodyDiv w:val="1"/>
      <w:marLeft w:val="0"/>
      <w:marRight w:val="0"/>
      <w:marTop w:val="0"/>
      <w:marBottom w:val="0"/>
      <w:divBdr>
        <w:top w:val="none" w:sz="0" w:space="0" w:color="auto"/>
        <w:left w:val="none" w:sz="0" w:space="0" w:color="auto"/>
        <w:bottom w:val="none" w:sz="0" w:space="0" w:color="auto"/>
        <w:right w:val="none" w:sz="0" w:space="0" w:color="auto"/>
      </w:divBdr>
    </w:div>
    <w:div w:id="1594631759">
      <w:bodyDiv w:val="1"/>
      <w:marLeft w:val="0"/>
      <w:marRight w:val="0"/>
      <w:marTop w:val="0"/>
      <w:marBottom w:val="0"/>
      <w:divBdr>
        <w:top w:val="none" w:sz="0" w:space="0" w:color="auto"/>
        <w:left w:val="none" w:sz="0" w:space="0" w:color="auto"/>
        <w:bottom w:val="none" w:sz="0" w:space="0" w:color="auto"/>
        <w:right w:val="none" w:sz="0" w:space="0" w:color="auto"/>
      </w:divBdr>
    </w:div>
    <w:div w:id="1594777878">
      <w:bodyDiv w:val="1"/>
      <w:marLeft w:val="0"/>
      <w:marRight w:val="0"/>
      <w:marTop w:val="0"/>
      <w:marBottom w:val="0"/>
      <w:divBdr>
        <w:top w:val="none" w:sz="0" w:space="0" w:color="auto"/>
        <w:left w:val="none" w:sz="0" w:space="0" w:color="auto"/>
        <w:bottom w:val="none" w:sz="0" w:space="0" w:color="auto"/>
        <w:right w:val="none" w:sz="0" w:space="0" w:color="auto"/>
      </w:divBdr>
    </w:div>
    <w:div w:id="1594823511">
      <w:bodyDiv w:val="1"/>
      <w:marLeft w:val="0"/>
      <w:marRight w:val="0"/>
      <w:marTop w:val="0"/>
      <w:marBottom w:val="0"/>
      <w:divBdr>
        <w:top w:val="none" w:sz="0" w:space="0" w:color="auto"/>
        <w:left w:val="none" w:sz="0" w:space="0" w:color="auto"/>
        <w:bottom w:val="none" w:sz="0" w:space="0" w:color="auto"/>
        <w:right w:val="none" w:sz="0" w:space="0" w:color="auto"/>
      </w:divBdr>
    </w:div>
    <w:div w:id="1594825066">
      <w:bodyDiv w:val="1"/>
      <w:marLeft w:val="0"/>
      <w:marRight w:val="0"/>
      <w:marTop w:val="0"/>
      <w:marBottom w:val="0"/>
      <w:divBdr>
        <w:top w:val="none" w:sz="0" w:space="0" w:color="auto"/>
        <w:left w:val="none" w:sz="0" w:space="0" w:color="auto"/>
        <w:bottom w:val="none" w:sz="0" w:space="0" w:color="auto"/>
        <w:right w:val="none" w:sz="0" w:space="0" w:color="auto"/>
      </w:divBdr>
    </w:div>
    <w:div w:id="1594895580">
      <w:bodyDiv w:val="1"/>
      <w:marLeft w:val="0"/>
      <w:marRight w:val="0"/>
      <w:marTop w:val="0"/>
      <w:marBottom w:val="0"/>
      <w:divBdr>
        <w:top w:val="none" w:sz="0" w:space="0" w:color="auto"/>
        <w:left w:val="none" w:sz="0" w:space="0" w:color="auto"/>
        <w:bottom w:val="none" w:sz="0" w:space="0" w:color="auto"/>
        <w:right w:val="none" w:sz="0" w:space="0" w:color="auto"/>
      </w:divBdr>
    </w:div>
    <w:div w:id="1594901274">
      <w:bodyDiv w:val="1"/>
      <w:marLeft w:val="0"/>
      <w:marRight w:val="0"/>
      <w:marTop w:val="0"/>
      <w:marBottom w:val="0"/>
      <w:divBdr>
        <w:top w:val="none" w:sz="0" w:space="0" w:color="auto"/>
        <w:left w:val="none" w:sz="0" w:space="0" w:color="auto"/>
        <w:bottom w:val="none" w:sz="0" w:space="0" w:color="auto"/>
        <w:right w:val="none" w:sz="0" w:space="0" w:color="auto"/>
      </w:divBdr>
    </w:div>
    <w:div w:id="1595163026">
      <w:bodyDiv w:val="1"/>
      <w:marLeft w:val="0"/>
      <w:marRight w:val="0"/>
      <w:marTop w:val="0"/>
      <w:marBottom w:val="0"/>
      <w:divBdr>
        <w:top w:val="none" w:sz="0" w:space="0" w:color="auto"/>
        <w:left w:val="none" w:sz="0" w:space="0" w:color="auto"/>
        <w:bottom w:val="none" w:sz="0" w:space="0" w:color="auto"/>
        <w:right w:val="none" w:sz="0" w:space="0" w:color="auto"/>
      </w:divBdr>
    </w:div>
    <w:div w:id="1595359925">
      <w:bodyDiv w:val="1"/>
      <w:marLeft w:val="0"/>
      <w:marRight w:val="0"/>
      <w:marTop w:val="0"/>
      <w:marBottom w:val="0"/>
      <w:divBdr>
        <w:top w:val="none" w:sz="0" w:space="0" w:color="auto"/>
        <w:left w:val="none" w:sz="0" w:space="0" w:color="auto"/>
        <w:bottom w:val="none" w:sz="0" w:space="0" w:color="auto"/>
        <w:right w:val="none" w:sz="0" w:space="0" w:color="auto"/>
      </w:divBdr>
    </w:div>
    <w:div w:id="1595478782">
      <w:bodyDiv w:val="1"/>
      <w:marLeft w:val="0"/>
      <w:marRight w:val="0"/>
      <w:marTop w:val="0"/>
      <w:marBottom w:val="0"/>
      <w:divBdr>
        <w:top w:val="none" w:sz="0" w:space="0" w:color="auto"/>
        <w:left w:val="none" w:sz="0" w:space="0" w:color="auto"/>
        <w:bottom w:val="none" w:sz="0" w:space="0" w:color="auto"/>
        <w:right w:val="none" w:sz="0" w:space="0" w:color="auto"/>
      </w:divBdr>
    </w:div>
    <w:div w:id="1595505221">
      <w:bodyDiv w:val="1"/>
      <w:marLeft w:val="0"/>
      <w:marRight w:val="0"/>
      <w:marTop w:val="0"/>
      <w:marBottom w:val="0"/>
      <w:divBdr>
        <w:top w:val="none" w:sz="0" w:space="0" w:color="auto"/>
        <w:left w:val="none" w:sz="0" w:space="0" w:color="auto"/>
        <w:bottom w:val="none" w:sz="0" w:space="0" w:color="auto"/>
        <w:right w:val="none" w:sz="0" w:space="0" w:color="auto"/>
      </w:divBdr>
    </w:div>
    <w:div w:id="1595553433">
      <w:bodyDiv w:val="1"/>
      <w:marLeft w:val="0"/>
      <w:marRight w:val="0"/>
      <w:marTop w:val="0"/>
      <w:marBottom w:val="0"/>
      <w:divBdr>
        <w:top w:val="none" w:sz="0" w:space="0" w:color="auto"/>
        <w:left w:val="none" w:sz="0" w:space="0" w:color="auto"/>
        <w:bottom w:val="none" w:sz="0" w:space="0" w:color="auto"/>
        <w:right w:val="none" w:sz="0" w:space="0" w:color="auto"/>
      </w:divBdr>
    </w:div>
    <w:div w:id="1595701066">
      <w:bodyDiv w:val="1"/>
      <w:marLeft w:val="0"/>
      <w:marRight w:val="0"/>
      <w:marTop w:val="0"/>
      <w:marBottom w:val="0"/>
      <w:divBdr>
        <w:top w:val="none" w:sz="0" w:space="0" w:color="auto"/>
        <w:left w:val="none" w:sz="0" w:space="0" w:color="auto"/>
        <w:bottom w:val="none" w:sz="0" w:space="0" w:color="auto"/>
        <w:right w:val="none" w:sz="0" w:space="0" w:color="auto"/>
      </w:divBdr>
    </w:div>
    <w:div w:id="1595748533">
      <w:bodyDiv w:val="1"/>
      <w:marLeft w:val="0"/>
      <w:marRight w:val="0"/>
      <w:marTop w:val="0"/>
      <w:marBottom w:val="0"/>
      <w:divBdr>
        <w:top w:val="none" w:sz="0" w:space="0" w:color="auto"/>
        <w:left w:val="none" w:sz="0" w:space="0" w:color="auto"/>
        <w:bottom w:val="none" w:sz="0" w:space="0" w:color="auto"/>
        <w:right w:val="none" w:sz="0" w:space="0" w:color="auto"/>
      </w:divBdr>
    </w:div>
    <w:div w:id="1595819165">
      <w:bodyDiv w:val="1"/>
      <w:marLeft w:val="0"/>
      <w:marRight w:val="0"/>
      <w:marTop w:val="0"/>
      <w:marBottom w:val="0"/>
      <w:divBdr>
        <w:top w:val="none" w:sz="0" w:space="0" w:color="auto"/>
        <w:left w:val="none" w:sz="0" w:space="0" w:color="auto"/>
        <w:bottom w:val="none" w:sz="0" w:space="0" w:color="auto"/>
        <w:right w:val="none" w:sz="0" w:space="0" w:color="auto"/>
      </w:divBdr>
    </w:div>
    <w:div w:id="1595820423">
      <w:bodyDiv w:val="1"/>
      <w:marLeft w:val="0"/>
      <w:marRight w:val="0"/>
      <w:marTop w:val="0"/>
      <w:marBottom w:val="0"/>
      <w:divBdr>
        <w:top w:val="none" w:sz="0" w:space="0" w:color="auto"/>
        <w:left w:val="none" w:sz="0" w:space="0" w:color="auto"/>
        <w:bottom w:val="none" w:sz="0" w:space="0" w:color="auto"/>
        <w:right w:val="none" w:sz="0" w:space="0" w:color="auto"/>
      </w:divBdr>
    </w:div>
    <w:div w:id="1595825154">
      <w:bodyDiv w:val="1"/>
      <w:marLeft w:val="0"/>
      <w:marRight w:val="0"/>
      <w:marTop w:val="0"/>
      <w:marBottom w:val="0"/>
      <w:divBdr>
        <w:top w:val="none" w:sz="0" w:space="0" w:color="auto"/>
        <w:left w:val="none" w:sz="0" w:space="0" w:color="auto"/>
        <w:bottom w:val="none" w:sz="0" w:space="0" w:color="auto"/>
        <w:right w:val="none" w:sz="0" w:space="0" w:color="auto"/>
      </w:divBdr>
    </w:div>
    <w:div w:id="1595940828">
      <w:bodyDiv w:val="1"/>
      <w:marLeft w:val="0"/>
      <w:marRight w:val="0"/>
      <w:marTop w:val="0"/>
      <w:marBottom w:val="0"/>
      <w:divBdr>
        <w:top w:val="none" w:sz="0" w:space="0" w:color="auto"/>
        <w:left w:val="none" w:sz="0" w:space="0" w:color="auto"/>
        <w:bottom w:val="none" w:sz="0" w:space="0" w:color="auto"/>
        <w:right w:val="none" w:sz="0" w:space="0" w:color="auto"/>
      </w:divBdr>
    </w:div>
    <w:div w:id="1596009964">
      <w:bodyDiv w:val="1"/>
      <w:marLeft w:val="0"/>
      <w:marRight w:val="0"/>
      <w:marTop w:val="0"/>
      <w:marBottom w:val="0"/>
      <w:divBdr>
        <w:top w:val="none" w:sz="0" w:space="0" w:color="auto"/>
        <w:left w:val="none" w:sz="0" w:space="0" w:color="auto"/>
        <w:bottom w:val="none" w:sz="0" w:space="0" w:color="auto"/>
        <w:right w:val="none" w:sz="0" w:space="0" w:color="auto"/>
      </w:divBdr>
    </w:div>
    <w:div w:id="1596089038">
      <w:bodyDiv w:val="1"/>
      <w:marLeft w:val="0"/>
      <w:marRight w:val="0"/>
      <w:marTop w:val="0"/>
      <w:marBottom w:val="0"/>
      <w:divBdr>
        <w:top w:val="none" w:sz="0" w:space="0" w:color="auto"/>
        <w:left w:val="none" w:sz="0" w:space="0" w:color="auto"/>
        <w:bottom w:val="none" w:sz="0" w:space="0" w:color="auto"/>
        <w:right w:val="none" w:sz="0" w:space="0" w:color="auto"/>
      </w:divBdr>
    </w:div>
    <w:div w:id="1596091324">
      <w:bodyDiv w:val="1"/>
      <w:marLeft w:val="0"/>
      <w:marRight w:val="0"/>
      <w:marTop w:val="0"/>
      <w:marBottom w:val="0"/>
      <w:divBdr>
        <w:top w:val="none" w:sz="0" w:space="0" w:color="auto"/>
        <w:left w:val="none" w:sz="0" w:space="0" w:color="auto"/>
        <w:bottom w:val="none" w:sz="0" w:space="0" w:color="auto"/>
        <w:right w:val="none" w:sz="0" w:space="0" w:color="auto"/>
      </w:divBdr>
    </w:div>
    <w:div w:id="1596093268">
      <w:bodyDiv w:val="1"/>
      <w:marLeft w:val="0"/>
      <w:marRight w:val="0"/>
      <w:marTop w:val="0"/>
      <w:marBottom w:val="0"/>
      <w:divBdr>
        <w:top w:val="none" w:sz="0" w:space="0" w:color="auto"/>
        <w:left w:val="none" w:sz="0" w:space="0" w:color="auto"/>
        <w:bottom w:val="none" w:sz="0" w:space="0" w:color="auto"/>
        <w:right w:val="none" w:sz="0" w:space="0" w:color="auto"/>
      </w:divBdr>
    </w:div>
    <w:div w:id="1596203868">
      <w:bodyDiv w:val="1"/>
      <w:marLeft w:val="0"/>
      <w:marRight w:val="0"/>
      <w:marTop w:val="0"/>
      <w:marBottom w:val="0"/>
      <w:divBdr>
        <w:top w:val="none" w:sz="0" w:space="0" w:color="auto"/>
        <w:left w:val="none" w:sz="0" w:space="0" w:color="auto"/>
        <w:bottom w:val="none" w:sz="0" w:space="0" w:color="auto"/>
        <w:right w:val="none" w:sz="0" w:space="0" w:color="auto"/>
      </w:divBdr>
    </w:div>
    <w:div w:id="1596204293">
      <w:bodyDiv w:val="1"/>
      <w:marLeft w:val="0"/>
      <w:marRight w:val="0"/>
      <w:marTop w:val="0"/>
      <w:marBottom w:val="0"/>
      <w:divBdr>
        <w:top w:val="none" w:sz="0" w:space="0" w:color="auto"/>
        <w:left w:val="none" w:sz="0" w:space="0" w:color="auto"/>
        <w:bottom w:val="none" w:sz="0" w:space="0" w:color="auto"/>
        <w:right w:val="none" w:sz="0" w:space="0" w:color="auto"/>
      </w:divBdr>
    </w:div>
    <w:div w:id="1596204449">
      <w:bodyDiv w:val="1"/>
      <w:marLeft w:val="0"/>
      <w:marRight w:val="0"/>
      <w:marTop w:val="0"/>
      <w:marBottom w:val="0"/>
      <w:divBdr>
        <w:top w:val="none" w:sz="0" w:space="0" w:color="auto"/>
        <w:left w:val="none" w:sz="0" w:space="0" w:color="auto"/>
        <w:bottom w:val="none" w:sz="0" w:space="0" w:color="auto"/>
        <w:right w:val="none" w:sz="0" w:space="0" w:color="auto"/>
      </w:divBdr>
    </w:div>
    <w:div w:id="1596207092">
      <w:bodyDiv w:val="1"/>
      <w:marLeft w:val="0"/>
      <w:marRight w:val="0"/>
      <w:marTop w:val="0"/>
      <w:marBottom w:val="0"/>
      <w:divBdr>
        <w:top w:val="none" w:sz="0" w:space="0" w:color="auto"/>
        <w:left w:val="none" w:sz="0" w:space="0" w:color="auto"/>
        <w:bottom w:val="none" w:sz="0" w:space="0" w:color="auto"/>
        <w:right w:val="none" w:sz="0" w:space="0" w:color="auto"/>
      </w:divBdr>
    </w:div>
    <w:div w:id="1596210234">
      <w:bodyDiv w:val="1"/>
      <w:marLeft w:val="0"/>
      <w:marRight w:val="0"/>
      <w:marTop w:val="0"/>
      <w:marBottom w:val="0"/>
      <w:divBdr>
        <w:top w:val="none" w:sz="0" w:space="0" w:color="auto"/>
        <w:left w:val="none" w:sz="0" w:space="0" w:color="auto"/>
        <w:bottom w:val="none" w:sz="0" w:space="0" w:color="auto"/>
        <w:right w:val="none" w:sz="0" w:space="0" w:color="auto"/>
      </w:divBdr>
    </w:div>
    <w:div w:id="1596329254">
      <w:bodyDiv w:val="1"/>
      <w:marLeft w:val="0"/>
      <w:marRight w:val="0"/>
      <w:marTop w:val="0"/>
      <w:marBottom w:val="0"/>
      <w:divBdr>
        <w:top w:val="none" w:sz="0" w:space="0" w:color="auto"/>
        <w:left w:val="none" w:sz="0" w:space="0" w:color="auto"/>
        <w:bottom w:val="none" w:sz="0" w:space="0" w:color="auto"/>
        <w:right w:val="none" w:sz="0" w:space="0" w:color="auto"/>
      </w:divBdr>
    </w:div>
    <w:div w:id="1596354438">
      <w:bodyDiv w:val="1"/>
      <w:marLeft w:val="0"/>
      <w:marRight w:val="0"/>
      <w:marTop w:val="0"/>
      <w:marBottom w:val="0"/>
      <w:divBdr>
        <w:top w:val="none" w:sz="0" w:space="0" w:color="auto"/>
        <w:left w:val="none" w:sz="0" w:space="0" w:color="auto"/>
        <w:bottom w:val="none" w:sz="0" w:space="0" w:color="auto"/>
        <w:right w:val="none" w:sz="0" w:space="0" w:color="auto"/>
      </w:divBdr>
    </w:div>
    <w:div w:id="1596590846">
      <w:bodyDiv w:val="1"/>
      <w:marLeft w:val="0"/>
      <w:marRight w:val="0"/>
      <w:marTop w:val="0"/>
      <w:marBottom w:val="0"/>
      <w:divBdr>
        <w:top w:val="none" w:sz="0" w:space="0" w:color="auto"/>
        <w:left w:val="none" w:sz="0" w:space="0" w:color="auto"/>
        <w:bottom w:val="none" w:sz="0" w:space="0" w:color="auto"/>
        <w:right w:val="none" w:sz="0" w:space="0" w:color="auto"/>
      </w:divBdr>
    </w:div>
    <w:div w:id="1596867504">
      <w:bodyDiv w:val="1"/>
      <w:marLeft w:val="0"/>
      <w:marRight w:val="0"/>
      <w:marTop w:val="0"/>
      <w:marBottom w:val="0"/>
      <w:divBdr>
        <w:top w:val="none" w:sz="0" w:space="0" w:color="auto"/>
        <w:left w:val="none" w:sz="0" w:space="0" w:color="auto"/>
        <w:bottom w:val="none" w:sz="0" w:space="0" w:color="auto"/>
        <w:right w:val="none" w:sz="0" w:space="0" w:color="auto"/>
      </w:divBdr>
    </w:div>
    <w:div w:id="1596936420">
      <w:bodyDiv w:val="1"/>
      <w:marLeft w:val="0"/>
      <w:marRight w:val="0"/>
      <w:marTop w:val="0"/>
      <w:marBottom w:val="0"/>
      <w:divBdr>
        <w:top w:val="none" w:sz="0" w:space="0" w:color="auto"/>
        <w:left w:val="none" w:sz="0" w:space="0" w:color="auto"/>
        <w:bottom w:val="none" w:sz="0" w:space="0" w:color="auto"/>
        <w:right w:val="none" w:sz="0" w:space="0" w:color="auto"/>
      </w:divBdr>
    </w:div>
    <w:div w:id="1596938090">
      <w:bodyDiv w:val="1"/>
      <w:marLeft w:val="0"/>
      <w:marRight w:val="0"/>
      <w:marTop w:val="0"/>
      <w:marBottom w:val="0"/>
      <w:divBdr>
        <w:top w:val="none" w:sz="0" w:space="0" w:color="auto"/>
        <w:left w:val="none" w:sz="0" w:space="0" w:color="auto"/>
        <w:bottom w:val="none" w:sz="0" w:space="0" w:color="auto"/>
        <w:right w:val="none" w:sz="0" w:space="0" w:color="auto"/>
      </w:divBdr>
    </w:div>
    <w:div w:id="1596941895">
      <w:bodyDiv w:val="1"/>
      <w:marLeft w:val="0"/>
      <w:marRight w:val="0"/>
      <w:marTop w:val="0"/>
      <w:marBottom w:val="0"/>
      <w:divBdr>
        <w:top w:val="none" w:sz="0" w:space="0" w:color="auto"/>
        <w:left w:val="none" w:sz="0" w:space="0" w:color="auto"/>
        <w:bottom w:val="none" w:sz="0" w:space="0" w:color="auto"/>
        <w:right w:val="none" w:sz="0" w:space="0" w:color="auto"/>
      </w:divBdr>
    </w:div>
    <w:div w:id="1597208010">
      <w:bodyDiv w:val="1"/>
      <w:marLeft w:val="0"/>
      <w:marRight w:val="0"/>
      <w:marTop w:val="0"/>
      <w:marBottom w:val="0"/>
      <w:divBdr>
        <w:top w:val="none" w:sz="0" w:space="0" w:color="auto"/>
        <w:left w:val="none" w:sz="0" w:space="0" w:color="auto"/>
        <w:bottom w:val="none" w:sz="0" w:space="0" w:color="auto"/>
        <w:right w:val="none" w:sz="0" w:space="0" w:color="auto"/>
      </w:divBdr>
    </w:div>
    <w:div w:id="1597208426">
      <w:bodyDiv w:val="1"/>
      <w:marLeft w:val="0"/>
      <w:marRight w:val="0"/>
      <w:marTop w:val="0"/>
      <w:marBottom w:val="0"/>
      <w:divBdr>
        <w:top w:val="none" w:sz="0" w:space="0" w:color="auto"/>
        <w:left w:val="none" w:sz="0" w:space="0" w:color="auto"/>
        <w:bottom w:val="none" w:sz="0" w:space="0" w:color="auto"/>
        <w:right w:val="none" w:sz="0" w:space="0" w:color="auto"/>
      </w:divBdr>
    </w:div>
    <w:div w:id="1597209059">
      <w:bodyDiv w:val="1"/>
      <w:marLeft w:val="0"/>
      <w:marRight w:val="0"/>
      <w:marTop w:val="0"/>
      <w:marBottom w:val="0"/>
      <w:divBdr>
        <w:top w:val="none" w:sz="0" w:space="0" w:color="auto"/>
        <w:left w:val="none" w:sz="0" w:space="0" w:color="auto"/>
        <w:bottom w:val="none" w:sz="0" w:space="0" w:color="auto"/>
        <w:right w:val="none" w:sz="0" w:space="0" w:color="auto"/>
      </w:divBdr>
    </w:div>
    <w:div w:id="1597246106">
      <w:bodyDiv w:val="1"/>
      <w:marLeft w:val="0"/>
      <w:marRight w:val="0"/>
      <w:marTop w:val="0"/>
      <w:marBottom w:val="0"/>
      <w:divBdr>
        <w:top w:val="none" w:sz="0" w:space="0" w:color="auto"/>
        <w:left w:val="none" w:sz="0" w:space="0" w:color="auto"/>
        <w:bottom w:val="none" w:sz="0" w:space="0" w:color="auto"/>
        <w:right w:val="none" w:sz="0" w:space="0" w:color="auto"/>
      </w:divBdr>
    </w:div>
    <w:div w:id="1597251718">
      <w:bodyDiv w:val="1"/>
      <w:marLeft w:val="0"/>
      <w:marRight w:val="0"/>
      <w:marTop w:val="0"/>
      <w:marBottom w:val="0"/>
      <w:divBdr>
        <w:top w:val="none" w:sz="0" w:space="0" w:color="auto"/>
        <w:left w:val="none" w:sz="0" w:space="0" w:color="auto"/>
        <w:bottom w:val="none" w:sz="0" w:space="0" w:color="auto"/>
        <w:right w:val="none" w:sz="0" w:space="0" w:color="auto"/>
      </w:divBdr>
    </w:div>
    <w:div w:id="1597320717">
      <w:bodyDiv w:val="1"/>
      <w:marLeft w:val="0"/>
      <w:marRight w:val="0"/>
      <w:marTop w:val="0"/>
      <w:marBottom w:val="0"/>
      <w:divBdr>
        <w:top w:val="none" w:sz="0" w:space="0" w:color="auto"/>
        <w:left w:val="none" w:sz="0" w:space="0" w:color="auto"/>
        <w:bottom w:val="none" w:sz="0" w:space="0" w:color="auto"/>
        <w:right w:val="none" w:sz="0" w:space="0" w:color="auto"/>
      </w:divBdr>
    </w:div>
    <w:div w:id="1597322628">
      <w:bodyDiv w:val="1"/>
      <w:marLeft w:val="0"/>
      <w:marRight w:val="0"/>
      <w:marTop w:val="0"/>
      <w:marBottom w:val="0"/>
      <w:divBdr>
        <w:top w:val="none" w:sz="0" w:space="0" w:color="auto"/>
        <w:left w:val="none" w:sz="0" w:space="0" w:color="auto"/>
        <w:bottom w:val="none" w:sz="0" w:space="0" w:color="auto"/>
        <w:right w:val="none" w:sz="0" w:space="0" w:color="auto"/>
      </w:divBdr>
    </w:div>
    <w:div w:id="1597325637">
      <w:bodyDiv w:val="1"/>
      <w:marLeft w:val="0"/>
      <w:marRight w:val="0"/>
      <w:marTop w:val="0"/>
      <w:marBottom w:val="0"/>
      <w:divBdr>
        <w:top w:val="none" w:sz="0" w:space="0" w:color="auto"/>
        <w:left w:val="none" w:sz="0" w:space="0" w:color="auto"/>
        <w:bottom w:val="none" w:sz="0" w:space="0" w:color="auto"/>
        <w:right w:val="none" w:sz="0" w:space="0" w:color="auto"/>
      </w:divBdr>
    </w:div>
    <w:div w:id="1597471433">
      <w:bodyDiv w:val="1"/>
      <w:marLeft w:val="0"/>
      <w:marRight w:val="0"/>
      <w:marTop w:val="0"/>
      <w:marBottom w:val="0"/>
      <w:divBdr>
        <w:top w:val="none" w:sz="0" w:space="0" w:color="auto"/>
        <w:left w:val="none" w:sz="0" w:space="0" w:color="auto"/>
        <w:bottom w:val="none" w:sz="0" w:space="0" w:color="auto"/>
        <w:right w:val="none" w:sz="0" w:space="0" w:color="auto"/>
      </w:divBdr>
    </w:div>
    <w:div w:id="1597515063">
      <w:bodyDiv w:val="1"/>
      <w:marLeft w:val="0"/>
      <w:marRight w:val="0"/>
      <w:marTop w:val="0"/>
      <w:marBottom w:val="0"/>
      <w:divBdr>
        <w:top w:val="none" w:sz="0" w:space="0" w:color="auto"/>
        <w:left w:val="none" w:sz="0" w:space="0" w:color="auto"/>
        <w:bottom w:val="none" w:sz="0" w:space="0" w:color="auto"/>
        <w:right w:val="none" w:sz="0" w:space="0" w:color="auto"/>
      </w:divBdr>
    </w:div>
    <w:div w:id="1597515727">
      <w:bodyDiv w:val="1"/>
      <w:marLeft w:val="0"/>
      <w:marRight w:val="0"/>
      <w:marTop w:val="0"/>
      <w:marBottom w:val="0"/>
      <w:divBdr>
        <w:top w:val="none" w:sz="0" w:space="0" w:color="auto"/>
        <w:left w:val="none" w:sz="0" w:space="0" w:color="auto"/>
        <w:bottom w:val="none" w:sz="0" w:space="0" w:color="auto"/>
        <w:right w:val="none" w:sz="0" w:space="0" w:color="auto"/>
      </w:divBdr>
    </w:div>
    <w:div w:id="1597641158">
      <w:bodyDiv w:val="1"/>
      <w:marLeft w:val="0"/>
      <w:marRight w:val="0"/>
      <w:marTop w:val="0"/>
      <w:marBottom w:val="0"/>
      <w:divBdr>
        <w:top w:val="none" w:sz="0" w:space="0" w:color="auto"/>
        <w:left w:val="none" w:sz="0" w:space="0" w:color="auto"/>
        <w:bottom w:val="none" w:sz="0" w:space="0" w:color="auto"/>
        <w:right w:val="none" w:sz="0" w:space="0" w:color="auto"/>
      </w:divBdr>
    </w:div>
    <w:div w:id="1597665343">
      <w:bodyDiv w:val="1"/>
      <w:marLeft w:val="0"/>
      <w:marRight w:val="0"/>
      <w:marTop w:val="0"/>
      <w:marBottom w:val="0"/>
      <w:divBdr>
        <w:top w:val="none" w:sz="0" w:space="0" w:color="auto"/>
        <w:left w:val="none" w:sz="0" w:space="0" w:color="auto"/>
        <w:bottom w:val="none" w:sz="0" w:space="0" w:color="auto"/>
        <w:right w:val="none" w:sz="0" w:space="0" w:color="auto"/>
      </w:divBdr>
    </w:div>
    <w:div w:id="1597668567">
      <w:bodyDiv w:val="1"/>
      <w:marLeft w:val="0"/>
      <w:marRight w:val="0"/>
      <w:marTop w:val="0"/>
      <w:marBottom w:val="0"/>
      <w:divBdr>
        <w:top w:val="none" w:sz="0" w:space="0" w:color="auto"/>
        <w:left w:val="none" w:sz="0" w:space="0" w:color="auto"/>
        <w:bottom w:val="none" w:sz="0" w:space="0" w:color="auto"/>
        <w:right w:val="none" w:sz="0" w:space="0" w:color="auto"/>
      </w:divBdr>
    </w:div>
    <w:div w:id="1597713449">
      <w:bodyDiv w:val="1"/>
      <w:marLeft w:val="0"/>
      <w:marRight w:val="0"/>
      <w:marTop w:val="0"/>
      <w:marBottom w:val="0"/>
      <w:divBdr>
        <w:top w:val="none" w:sz="0" w:space="0" w:color="auto"/>
        <w:left w:val="none" w:sz="0" w:space="0" w:color="auto"/>
        <w:bottom w:val="none" w:sz="0" w:space="0" w:color="auto"/>
        <w:right w:val="none" w:sz="0" w:space="0" w:color="auto"/>
      </w:divBdr>
    </w:div>
    <w:div w:id="1597785641">
      <w:bodyDiv w:val="1"/>
      <w:marLeft w:val="0"/>
      <w:marRight w:val="0"/>
      <w:marTop w:val="0"/>
      <w:marBottom w:val="0"/>
      <w:divBdr>
        <w:top w:val="none" w:sz="0" w:space="0" w:color="auto"/>
        <w:left w:val="none" w:sz="0" w:space="0" w:color="auto"/>
        <w:bottom w:val="none" w:sz="0" w:space="0" w:color="auto"/>
        <w:right w:val="none" w:sz="0" w:space="0" w:color="auto"/>
      </w:divBdr>
    </w:div>
    <w:div w:id="1597979172">
      <w:bodyDiv w:val="1"/>
      <w:marLeft w:val="0"/>
      <w:marRight w:val="0"/>
      <w:marTop w:val="0"/>
      <w:marBottom w:val="0"/>
      <w:divBdr>
        <w:top w:val="none" w:sz="0" w:space="0" w:color="auto"/>
        <w:left w:val="none" w:sz="0" w:space="0" w:color="auto"/>
        <w:bottom w:val="none" w:sz="0" w:space="0" w:color="auto"/>
        <w:right w:val="none" w:sz="0" w:space="0" w:color="auto"/>
      </w:divBdr>
    </w:div>
    <w:div w:id="1597984249">
      <w:bodyDiv w:val="1"/>
      <w:marLeft w:val="0"/>
      <w:marRight w:val="0"/>
      <w:marTop w:val="0"/>
      <w:marBottom w:val="0"/>
      <w:divBdr>
        <w:top w:val="none" w:sz="0" w:space="0" w:color="auto"/>
        <w:left w:val="none" w:sz="0" w:space="0" w:color="auto"/>
        <w:bottom w:val="none" w:sz="0" w:space="0" w:color="auto"/>
        <w:right w:val="none" w:sz="0" w:space="0" w:color="auto"/>
      </w:divBdr>
    </w:div>
    <w:div w:id="1598056902">
      <w:bodyDiv w:val="1"/>
      <w:marLeft w:val="0"/>
      <w:marRight w:val="0"/>
      <w:marTop w:val="0"/>
      <w:marBottom w:val="0"/>
      <w:divBdr>
        <w:top w:val="none" w:sz="0" w:space="0" w:color="auto"/>
        <w:left w:val="none" w:sz="0" w:space="0" w:color="auto"/>
        <w:bottom w:val="none" w:sz="0" w:space="0" w:color="auto"/>
        <w:right w:val="none" w:sz="0" w:space="0" w:color="auto"/>
      </w:divBdr>
    </w:div>
    <w:div w:id="1598126866">
      <w:bodyDiv w:val="1"/>
      <w:marLeft w:val="0"/>
      <w:marRight w:val="0"/>
      <w:marTop w:val="0"/>
      <w:marBottom w:val="0"/>
      <w:divBdr>
        <w:top w:val="none" w:sz="0" w:space="0" w:color="auto"/>
        <w:left w:val="none" w:sz="0" w:space="0" w:color="auto"/>
        <w:bottom w:val="none" w:sz="0" w:space="0" w:color="auto"/>
        <w:right w:val="none" w:sz="0" w:space="0" w:color="auto"/>
      </w:divBdr>
    </w:div>
    <w:div w:id="1598169260">
      <w:bodyDiv w:val="1"/>
      <w:marLeft w:val="0"/>
      <w:marRight w:val="0"/>
      <w:marTop w:val="0"/>
      <w:marBottom w:val="0"/>
      <w:divBdr>
        <w:top w:val="none" w:sz="0" w:space="0" w:color="auto"/>
        <w:left w:val="none" w:sz="0" w:space="0" w:color="auto"/>
        <w:bottom w:val="none" w:sz="0" w:space="0" w:color="auto"/>
        <w:right w:val="none" w:sz="0" w:space="0" w:color="auto"/>
      </w:divBdr>
    </w:div>
    <w:div w:id="1598173147">
      <w:bodyDiv w:val="1"/>
      <w:marLeft w:val="0"/>
      <w:marRight w:val="0"/>
      <w:marTop w:val="0"/>
      <w:marBottom w:val="0"/>
      <w:divBdr>
        <w:top w:val="none" w:sz="0" w:space="0" w:color="auto"/>
        <w:left w:val="none" w:sz="0" w:space="0" w:color="auto"/>
        <w:bottom w:val="none" w:sz="0" w:space="0" w:color="auto"/>
        <w:right w:val="none" w:sz="0" w:space="0" w:color="auto"/>
      </w:divBdr>
    </w:div>
    <w:div w:id="1598320618">
      <w:bodyDiv w:val="1"/>
      <w:marLeft w:val="0"/>
      <w:marRight w:val="0"/>
      <w:marTop w:val="0"/>
      <w:marBottom w:val="0"/>
      <w:divBdr>
        <w:top w:val="none" w:sz="0" w:space="0" w:color="auto"/>
        <w:left w:val="none" w:sz="0" w:space="0" w:color="auto"/>
        <w:bottom w:val="none" w:sz="0" w:space="0" w:color="auto"/>
        <w:right w:val="none" w:sz="0" w:space="0" w:color="auto"/>
      </w:divBdr>
    </w:div>
    <w:div w:id="1598441789">
      <w:bodyDiv w:val="1"/>
      <w:marLeft w:val="0"/>
      <w:marRight w:val="0"/>
      <w:marTop w:val="0"/>
      <w:marBottom w:val="0"/>
      <w:divBdr>
        <w:top w:val="none" w:sz="0" w:space="0" w:color="auto"/>
        <w:left w:val="none" w:sz="0" w:space="0" w:color="auto"/>
        <w:bottom w:val="none" w:sz="0" w:space="0" w:color="auto"/>
        <w:right w:val="none" w:sz="0" w:space="0" w:color="auto"/>
      </w:divBdr>
    </w:div>
    <w:div w:id="1598513190">
      <w:bodyDiv w:val="1"/>
      <w:marLeft w:val="0"/>
      <w:marRight w:val="0"/>
      <w:marTop w:val="0"/>
      <w:marBottom w:val="0"/>
      <w:divBdr>
        <w:top w:val="none" w:sz="0" w:space="0" w:color="auto"/>
        <w:left w:val="none" w:sz="0" w:space="0" w:color="auto"/>
        <w:bottom w:val="none" w:sz="0" w:space="0" w:color="auto"/>
        <w:right w:val="none" w:sz="0" w:space="0" w:color="auto"/>
      </w:divBdr>
    </w:div>
    <w:div w:id="1598634303">
      <w:bodyDiv w:val="1"/>
      <w:marLeft w:val="0"/>
      <w:marRight w:val="0"/>
      <w:marTop w:val="0"/>
      <w:marBottom w:val="0"/>
      <w:divBdr>
        <w:top w:val="none" w:sz="0" w:space="0" w:color="auto"/>
        <w:left w:val="none" w:sz="0" w:space="0" w:color="auto"/>
        <w:bottom w:val="none" w:sz="0" w:space="0" w:color="auto"/>
        <w:right w:val="none" w:sz="0" w:space="0" w:color="auto"/>
      </w:divBdr>
    </w:div>
    <w:div w:id="1598635535">
      <w:bodyDiv w:val="1"/>
      <w:marLeft w:val="0"/>
      <w:marRight w:val="0"/>
      <w:marTop w:val="0"/>
      <w:marBottom w:val="0"/>
      <w:divBdr>
        <w:top w:val="none" w:sz="0" w:space="0" w:color="auto"/>
        <w:left w:val="none" w:sz="0" w:space="0" w:color="auto"/>
        <w:bottom w:val="none" w:sz="0" w:space="0" w:color="auto"/>
        <w:right w:val="none" w:sz="0" w:space="0" w:color="auto"/>
      </w:divBdr>
    </w:div>
    <w:div w:id="1598706343">
      <w:bodyDiv w:val="1"/>
      <w:marLeft w:val="0"/>
      <w:marRight w:val="0"/>
      <w:marTop w:val="0"/>
      <w:marBottom w:val="0"/>
      <w:divBdr>
        <w:top w:val="none" w:sz="0" w:space="0" w:color="auto"/>
        <w:left w:val="none" w:sz="0" w:space="0" w:color="auto"/>
        <w:bottom w:val="none" w:sz="0" w:space="0" w:color="auto"/>
        <w:right w:val="none" w:sz="0" w:space="0" w:color="auto"/>
      </w:divBdr>
    </w:div>
    <w:div w:id="1598706778">
      <w:bodyDiv w:val="1"/>
      <w:marLeft w:val="0"/>
      <w:marRight w:val="0"/>
      <w:marTop w:val="0"/>
      <w:marBottom w:val="0"/>
      <w:divBdr>
        <w:top w:val="none" w:sz="0" w:space="0" w:color="auto"/>
        <w:left w:val="none" w:sz="0" w:space="0" w:color="auto"/>
        <w:bottom w:val="none" w:sz="0" w:space="0" w:color="auto"/>
        <w:right w:val="none" w:sz="0" w:space="0" w:color="auto"/>
      </w:divBdr>
    </w:div>
    <w:div w:id="1598753849">
      <w:bodyDiv w:val="1"/>
      <w:marLeft w:val="0"/>
      <w:marRight w:val="0"/>
      <w:marTop w:val="0"/>
      <w:marBottom w:val="0"/>
      <w:divBdr>
        <w:top w:val="none" w:sz="0" w:space="0" w:color="auto"/>
        <w:left w:val="none" w:sz="0" w:space="0" w:color="auto"/>
        <w:bottom w:val="none" w:sz="0" w:space="0" w:color="auto"/>
        <w:right w:val="none" w:sz="0" w:space="0" w:color="auto"/>
      </w:divBdr>
    </w:div>
    <w:div w:id="1599023428">
      <w:bodyDiv w:val="1"/>
      <w:marLeft w:val="0"/>
      <w:marRight w:val="0"/>
      <w:marTop w:val="0"/>
      <w:marBottom w:val="0"/>
      <w:divBdr>
        <w:top w:val="none" w:sz="0" w:space="0" w:color="auto"/>
        <w:left w:val="none" w:sz="0" w:space="0" w:color="auto"/>
        <w:bottom w:val="none" w:sz="0" w:space="0" w:color="auto"/>
        <w:right w:val="none" w:sz="0" w:space="0" w:color="auto"/>
      </w:divBdr>
    </w:div>
    <w:div w:id="1599094605">
      <w:bodyDiv w:val="1"/>
      <w:marLeft w:val="0"/>
      <w:marRight w:val="0"/>
      <w:marTop w:val="0"/>
      <w:marBottom w:val="0"/>
      <w:divBdr>
        <w:top w:val="none" w:sz="0" w:space="0" w:color="auto"/>
        <w:left w:val="none" w:sz="0" w:space="0" w:color="auto"/>
        <w:bottom w:val="none" w:sz="0" w:space="0" w:color="auto"/>
        <w:right w:val="none" w:sz="0" w:space="0" w:color="auto"/>
      </w:divBdr>
    </w:div>
    <w:div w:id="1599213597">
      <w:bodyDiv w:val="1"/>
      <w:marLeft w:val="0"/>
      <w:marRight w:val="0"/>
      <w:marTop w:val="0"/>
      <w:marBottom w:val="0"/>
      <w:divBdr>
        <w:top w:val="none" w:sz="0" w:space="0" w:color="auto"/>
        <w:left w:val="none" w:sz="0" w:space="0" w:color="auto"/>
        <w:bottom w:val="none" w:sz="0" w:space="0" w:color="auto"/>
        <w:right w:val="none" w:sz="0" w:space="0" w:color="auto"/>
      </w:divBdr>
    </w:div>
    <w:div w:id="1599437977">
      <w:bodyDiv w:val="1"/>
      <w:marLeft w:val="0"/>
      <w:marRight w:val="0"/>
      <w:marTop w:val="0"/>
      <w:marBottom w:val="0"/>
      <w:divBdr>
        <w:top w:val="none" w:sz="0" w:space="0" w:color="auto"/>
        <w:left w:val="none" w:sz="0" w:space="0" w:color="auto"/>
        <w:bottom w:val="none" w:sz="0" w:space="0" w:color="auto"/>
        <w:right w:val="none" w:sz="0" w:space="0" w:color="auto"/>
      </w:divBdr>
    </w:div>
    <w:div w:id="1599484165">
      <w:bodyDiv w:val="1"/>
      <w:marLeft w:val="0"/>
      <w:marRight w:val="0"/>
      <w:marTop w:val="0"/>
      <w:marBottom w:val="0"/>
      <w:divBdr>
        <w:top w:val="none" w:sz="0" w:space="0" w:color="auto"/>
        <w:left w:val="none" w:sz="0" w:space="0" w:color="auto"/>
        <w:bottom w:val="none" w:sz="0" w:space="0" w:color="auto"/>
        <w:right w:val="none" w:sz="0" w:space="0" w:color="auto"/>
      </w:divBdr>
    </w:div>
    <w:div w:id="1599679359">
      <w:bodyDiv w:val="1"/>
      <w:marLeft w:val="0"/>
      <w:marRight w:val="0"/>
      <w:marTop w:val="0"/>
      <w:marBottom w:val="0"/>
      <w:divBdr>
        <w:top w:val="none" w:sz="0" w:space="0" w:color="auto"/>
        <w:left w:val="none" w:sz="0" w:space="0" w:color="auto"/>
        <w:bottom w:val="none" w:sz="0" w:space="0" w:color="auto"/>
        <w:right w:val="none" w:sz="0" w:space="0" w:color="auto"/>
      </w:divBdr>
    </w:div>
    <w:div w:id="1599751951">
      <w:bodyDiv w:val="1"/>
      <w:marLeft w:val="0"/>
      <w:marRight w:val="0"/>
      <w:marTop w:val="0"/>
      <w:marBottom w:val="0"/>
      <w:divBdr>
        <w:top w:val="none" w:sz="0" w:space="0" w:color="auto"/>
        <w:left w:val="none" w:sz="0" w:space="0" w:color="auto"/>
        <w:bottom w:val="none" w:sz="0" w:space="0" w:color="auto"/>
        <w:right w:val="none" w:sz="0" w:space="0" w:color="auto"/>
      </w:divBdr>
    </w:div>
    <w:div w:id="1599824985">
      <w:bodyDiv w:val="1"/>
      <w:marLeft w:val="0"/>
      <w:marRight w:val="0"/>
      <w:marTop w:val="0"/>
      <w:marBottom w:val="0"/>
      <w:divBdr>
        <w:top w:val="none" w:sz="0" w:space="0" w:color="auto"/>
        <w:left w:val="none" w:sz="0" w:space="0" w:color="auto"/>
        <w:bottom w:val="none" w:sz="0" w:space="0" w:color="auto"/>
        <w:right w:val="none" w:sz="0" w:space="0" w:color="auto"/>
      </w:divBdr>
    </w:div>
    <w:div w:id="1599826765">
      <w:bodyDiv w:val="1"/>
      <w:marLeft w:val="0"/>
      <w:marRight w:val="0"/>
      <w:marTop w:val="0"/>
      <w:marBottom w:val="0"/>
      <w:divBdr>
        <w:top w:val="none" w:sz="0" w:space="0" w:color="auto"/>
        <w:left w:val="none" w:sz="0" w:space="0" w:color="auto"/>
        <w:bottom w:val="none" w:sz="0" w:space="0" w:color="auto"/>
        <w:right w:val="none" w:sz="0" w:space="0" w:color="auto"/>
      </w:divBdr>
    </w:div>
    <w:div w:id="1599829510">
      <w:bodyDiv w:val="1"/>
      <w:marLeft w:val="0"/>
      <w:marRight w:val="0"/>
      <w:marTop w:val="0"/>
      <w:marBottom w:val="0"/>
      <w:divBdr>
        <w:top w:val="none" w:sz="0" w:space="0" w:color="auto"/>
        <w:left w:val="none" w:sz="0" w:space="0" w:color="auto"/>
        <w:bottom w:val="none" w:sz="0" w:space="0" w:color="auto"/>
        <w:right w:val="none" w:sz="0" w:space="0" w:color="auto"/>
      </w:divBdr>
    </w:div>
    <w:div w:id="1600020317">
      <w:bodyDiv w:val="1"/>
      <w:marLeft w:val="0"/>
      <w:marRight w:val="0"/>
      <w:marTop w:val="0"/>
      <w:marBottom w:val="0"/>
      <w:divBdr>
        <w:top w:val="none" w:sz="0" w:space="0" w:color="auto"/>
        <w:left w:val="none" w:sz="0" w:space="0" w:color="auto"/>
        <w:bottom w:val="none" w:sz="0" w:space="0" w:color="auto"/>
        <w:right w:val="none" w:sz="0" w:space="0" w:color="auto"/>
      </w:divBdr>
    </w:div>
    <w:div w:id="1600211550">
      <w:bodyDiv w:val="1"/>
      <w:marLeft w:val="0"/>
      <w:marRight w:val="0"/>
      <w:marTop w:val="0"/>
      <w:marBottom w:val="0"/>
      <w:divBdr>
        <w:top w:val="none" w:sz="0" w:space="0" w:color="auto"/>
        <w:left w:val="none" w:sz="0" w:space="0" w:color="auto"/>
        <w:bottom w:val="none" w:sz="0" w:space="0" w:color="auto"/>
        <w:right w:val="none" w:sz="0" w:space="0" w:color="auto"/>
      </w:divBdr>
    </w:div>
    <w:div w:id="1600212174">
      <w:bodyDiv w:val="1"/>
      <w:marLeft w:val="0"/>
      <w:marRight w:val="0"/>
      <w:marTop w:val="0"/>
      <w:marBottom w:val="0"/>
      <w:divBdr>
        <w:top w:val="none" w:sz="0" w:space="0" w:color="auto"/>
        <w:left w:val="none" w:sz="0" w:space="0" w:color="auto"/>
        <w:bottom w:val="none" w:sz="0" w:space="0" w:color="auto"/>
        <w:right w:val="none" w:sz="0" w:space="0" w:color="auto"/>
      </w:divBdr>
    </w:div>
    <w:div w:id="1600406865">
      <w:bodyDiv w:val="1"/>
      <w:marLeft w:val="0"/>
      <w:marRight w:val="0"/>
      <w:marTop w:val="0"/>
      <w:marBottom w:val="0"/>
      <w:divBdr>
        <w:top w:val="none" w:sz="0" w:space="0" w:color="auto"/>
        <w:left w:val="none" w:sz="0" w:space="0" w:color="auto"/>
        <w:bottom w:val="none" w:sz="0" w:space="0" w:color="auto"/>
        <w:right w:val="none" w:sz="0" w:space="0" w:color="auto"/>
      </w:divBdr>
    </w:div>
    <w:div w:id="1600483283">
      <w:bodyDiv w:val="1"/>
      <w:marLeft w:val="0"/>
      <w:marRight w:val="0"/>
      <w:marTop w:val="0"/>
      <w:marBottom w:val="0"/>
      <w:divBdr>
        <w:top w:val="none" w:sz="0" w:space="0" w:color="auto"/>
        <w:left w:val="none" w:sz="0" w:space="0" w:color="auto"/>
        <w:bottom w:val="none" w:sz="0" w:space="0" w:color="auto"/>
        <w:right w:val="none" w:sz="0" w:space="0" w:color="auto"/>
      </w:divBdr>
    </w:div>
    <w:div w:id="1600484164">
      <w:bodyDiv w:val="1"/>
      <w:marLeft w:val="0"/>
      <w:marRight w:val="0"/>
      <w:marTop w:val="0"/>
      <w:marBottom w:val="0"/>
      <w:divBdr>
        <w:top w:val="none" w:sz="0" w:space="0" w:color="auto"/>
        <w:left w:val="none" w:sz="0" w:space="0" w:color="auto"/>
        <w:bottom w:val="none" w:sz="0" w:space="0" w:color="auto"/>
        <w:right w:val="none" w:sz="0" w:space="0" w:color="auto"/>
      </w:divBdr>
    </w:div>
    <w:div w:id="1600485327">
      <w:bodyDiv w:val="1"/>
      <w:marLeft w:val="0"/>
      <w:marRight w:val="0"/>
      <w:marTop w:val="0"/>
      <w:marBottom w:val="0"/>
      <w:divBdr>
        <w:top w:val="none" w:sz="0" w:space="0" w:color="auto"/>
        <w:left w:val="none" w:sz="0" w:space="0" w:color="auto"/>
        <w:bottom w:val="none" w:sz="0" w:space="0" w:color="auto"/>
        <w:right w:val="none" w:sz="0" w:space="0" w:color="auto"/>
      </w:divBdr>
    </w:div>
    <w:div w:id="1600485943">
      <w:bodyDiv w:val="1"/>
      <w:marLeft w:val="0"/>
      <w:marRight w:val="0"/>
      <w:marTop w:val="0"/>
      <w:marBottom w:val="0"/>
      <w:divBdr>
        <w:top w:val="none" w:sz="0" w:space="0" w:color="auto"/>
        <w:left w:val="none" w:sz="0" w:space="0" w:color="auto"/>
        <w:bottom w:val="none" w:sz="0" w:space="0" w:color="auto"/>
        <w:right w:val="none" w:sz="0" w:space="0" w:color="auto"/>
      </w:divBdr>
    </w:div>
    <w:div w:id="1600525831">
      <w:bodyDiv w:val="1"/>
      <w:marLeft w:val="0"/>
      <w:marRight w:val="0"/>
      <w:marTop w:val="0"/>
      <w:marBottom w:val="0"/>
      <w:divBdr>
        <w:top w:val="none" w:sz="0" w:space="0" w:color="auto"/>
        <w:left w:val="none" w:sz="0" w:space="0" w:color="auto"/>
        <w:bottom w:val="none" w:sz="0" w:space="0" w:color="auto"/>
        <w:right w:val="none" w:sz="0" w:space="0" w:color="auto"/>
      </w:divBdr>
    </w:div>
    <w:div w:id="1600529748">
      <w:bodyDiv w:val="1"/>
      <w:marLeft w:val="0"/>
      <w:marRight w:val="0"/>
      <w:marTop w:val="0"/>
      <w:marBottom w:val="0"/>
      <w:divBdr>
        <w:top w:val="none" w:sz="0" w:space="0" w:color="auto"/>
        <w:left w:val="none" w:sz="0" w:space="0" w:color="auto"/>
        <w:bottom w:val="none" w:sz="0" w:space="0" w:color="auto"/>
        <w:right w:val="none" w:sz="0" w:space="0" w:color="auto"/>
      </w:divBdr>
    </w:div>
    <w:div w:id="1600603588">
      <w:bodyDiv w:val="1"/>
      <w:marLeft w:val="0"/>
      <w:marRight w:val="0"/>
      <w:marTop w:val="0"/>
      <w:marBottom w:val="0"/>
      <w:divBdr>
        <w:top w:val="none" w:sz="0" w:space="0" w:color="auto"/>
        <w:left w:val="none" w:sz="0" w:space="0" w:color="auto"/>
        <w:bottom w:val="none" w:sz="0" w:space="0" w:color="auto"/>
        <w:right w:val="none" w:sz="0" w:space="0" w:color="auto"/>
      </w:divBdr>
    </w:div>
    <w:div w:id="1600680231">
      <w:bodyDiv w:val="1"/>
      <w:marLeft w:val="0"/>
      <w:marRight w:val="0"/>
      <w:marTop w:val="0"/>
      <w:marBottom w:val="0"/>
      <w:divBdr>
        <w:top w:val="none" w:sz="0" w:space="0" w:color="auto"/>
        <w:left w:val="none" w:sz="0" w:space="0" w:color="auto"/>
        <w:bottom w:val="none" w:sz="0" w:space="0" w:color="auto"/>
        <w:right w:val="none" w:sz="0" w:space="0" w:color="auto"/>
      </w:divBdr>
    </w:div>
    <w:div w:id="1600681339">
      <w:bodyDiv w:val="1"/>
      <w:marLeft w:val="0"/>
      <w:marRight w:val="0"/>
      <w:marTop w:val="0"/>
      <w:marBottom w:val="0"/>
      <w:divBdr>
        <w:top w:val="none" w:sz="0" w:space="0" w:color="auto"/>
        <w:left w:val="none" w:sz="0" w:space="0" w:color="auto"/>
        <w:bottom w:val="none" w:sz="0" w:space="0" w:color="auto"/>
        <w:right w:val="none" w:sz="0" w:space="0" w:color="auto"/>
      </w:divBdr>
    </w:div>
    <w:div w:id="1600717236">
      <w:bodyDiv w:val="1"/>
      <w:marLeft w:val="0"/>
      <w:marRight w:val="0"/>
      <w:marTop w:val="0"/>
      <w:marBottom w:val="0"/>
      <w:divBdr>
        <w:top w:val="none" w:sz="0" w:space="0" w:color="auto"/>
        <w:left w:val="none" w:sz="0" w:space="0" w:color="auto"/>
        <w:bottom w:val="none" w:sz="0" w:space="0" w:color="auto"/>
        <w:right w:val="none" w:sz="0" w:space="0" w:color="auto"/>
      </w:divBdr>
    </w:div>
    <w:div w:id="1600719518">
      <w:bodyDiv w:val="1"/>
      <w:marLeft w:val="0"/>
      <w:marRight w:val="0"/>
      <w:marTop w:val="0"/>
      <w:marBottom w:val="0"/>
      <w:divBdr>
        <w:top w:val="none" w:sz="0" w:space="0" w:color="auto"/>
        <w:left w:val="none" w:sz="0" w:space="0" w:color="auto"/>
        <w:bottom w:val="none" w:sz="0" w:space="0" w:color="auto"/>
        <w:right w:val="none" w:sz="0" w:space="0" w:color="auto"/>
      </w:divBdr>
    </w:div>
    <w:div w:id="1600790913">
      <w:bodyDiv w:val="1"/>
      <w:marLeft w:val="0"/>
      <w:marRight w:val="0"/>
      <w:marTop w:val="0"/>
      <w:marBottom w:val="0"/>
      <w:divBdr>
        <w:top w:val="none" w:sz="0" w:space="0" w:color="auto"/>
        <w:left w:val="none" w:sz="0" w:space="0" w:color="auto"/>
        <w:bottom w:val="none" w:sz="0" w:space="0" w:color="auto"/>
        <w:right w:val="none" w:sz="0" w:space="0" w:color="auto"/>
      </w:divBdr>
    </w:div>
    <w:div w:id="1600873494">
      <w:bodyDiv w:val="1"/>
      <w:marLeft w:val="0"/>
      <w:marRight w:val="0"/>
      <w:marTop w:val="0"/>
      <w:marBottom w:val="0"/>
      <w:divBdr>
        <w:top w:val="none" w:sz="0" w:space="0" w:color="auto"/>
        <w:left w:val="none" w:sz="0" w:space="0" w:color="auto"/>
        <w:bottom w:val="none" w:sz="0" w:space="0" w:color="auto"/>
        <w:right w:val="none" w:sz="0" w:space="0" w:color="auto"/>
      </w:divBdr>
    </w:div>
    <w:div w:id="1600914775">
      <w:bodyDiv w:val="1"/>
      <w:marLeft w:val="0"/>
      <w:marRight w:val="0"/>
      <w:marTop w:val="0"/>
      <w:marBottom w:val="0"/>
      <w:divBdr>
        <w:top w:val="none" w:sz="0" w:space="0" w:color="auto"/>
        <w:left w:val="none" w:sz="0" w:space="0" w:color="auto"/>
        <w:bottom w:val="none" w:sz="0" w:space="0" w:color="auto"/>
        <w:right w:val="none" w:sz="0" w:space="0" w:color="auto"/>
      </w:divBdr>
    </w:div>
    <w:div w:id="1600917041">
      <w:bodyDiv w:val="1"/>
      <w:marLeft w:val="0"/>
      <w:marRight w:val="0"/>
      <w:marTop w:val="0"/>
      <w:marBottom w:val="0"/>
      <w:divBdr>
        <w:top w:val="none" w:sz="0" w:space="0" w:color="auto"/>
        <w:left w:val="none" w:sz="0" w:space="0" w:color="auto"/>
        <w:bottom w:val="none" w:sz="0" w:space="0" w:color="auto"/>
        <w:right w:val="none" w:sz="0" w:space="0" w:color="auto"/>
      </w:divBdr>
    </w:div>
    <w:div w:id="1601141371">
      <w:bodyDiv w:val="1"/>
      <w:marLeft w:val="0"/>
      <w:marRight w:val="0"/>
      <w:marTop w:val="0"/>
      <w:marBottom w:val="0"/>
      <w:divBdr>
        <w:top w:val="none" w:sz="0" w:space="0" w:color="auto"/>
        <w:left w:val="none" w:sz="0" w:space="0" w:color="auto"/>
        <w:bottom w:val="none" w:sz="0" w:space="0" w:color="auto"/>
        <w:right w:val="none" w:sz="0" w:space="0" w:color="auto"/>
      </w:divBdr>
    </w:div>
    <w:div w:id="1601180385">
      <w:bodyDiv w:val="1"/>
      <w:marLeft w:val="0"/>
      <w:marRight w:val="0"/>
      <w:marTop w:val="0"/>
      <w:marBottom w:val="0"/>
      <w:divBdr>
        <w:top w:val="none" w:sz="0" w:space="0" w:color="auto"/>
        <w:left w:val="none" w:sz="0" w:space="0" w:color="auto"/>
        <w:bottom w:val="none" w:sz="0" w:space="0" w:color="auto"/>
        <w:right w:val="none" w:sz="0" w:space="0" w:color="auto"/>
      </w:divBdr>
    </w:div>
    <w:div w:id="1601181519">
      <w:bodyDiv w:val="1"/>
      <w:marLeft w:val="0"/>
      <w:marRight w:val="0"/>
      <w:marTop w:val="0"/>
      <w:marBottom w:val="0"/>
      <w:divBdr>
        <w:top w:val="none" w:sz="0" w:space="0" w:color="auto"/>
        <w:left w:val="none" w:sz="0" w:space="0" w:color="auto"/>
        <w:bottom w:val="none" w:sz="0" w:space="0" w:color="auto"/>
        <w:right w:val="none" w:sz="0" w:space="0" w:color="auto"/>
      </w:divBdr>
    </w:div>
    <w:div w:id="1601254869">
      <w:bodyDiv w:val="1"/>
      <w:marLeft w:val="0"/>
      <w:marRight w:val="0"/>
      <w:marTop w:val="0"/>
      <w:marBottom w:val="0"/>
      <w:divBdr>
        <w:top w:val="none" w:sz="0" w:space="0" w:color="auto"/>
        <w:left w:val="none" w:sz="0" w:space="0" w:color="auto"/>
        <w:bottom w:val="none" w:sz="0" w:space="0" w:color="auto"/>
        <w:right w:val="none" w:sz="0" w:space="0" w:color="auto"/>
      </w:divBdr>
    </w:div>
    <w:div w:id="1601256859">
      <w:bodyDiv w:val="1"/>
      <w:marLeft w:val="0"/>
      <w:marRight w:val="0"/>
      <w:marTop w:val="0"/>
      <w:marBottom w:val="0"/>
      <w:divBdr>
        <w:top w:val="none" w:sz="0" w:space="0" w:color="auto"/>
        <w:left w:val="none" w:sz="0" w:space="0" w:color="auto"/>
        <w:bottom w:val="none" w:sz="0" w:space="0" w:color="auto"/>
        <w:right w:val="none" w:sz="0" w:space="0" w:color="auto"/>
      </w:divBdr>
    </w:div>
    <w:div w:id="1601328941">
      <w:bodyDiv w:val="1"/>
      <w:marLeft w:val="0"/>
      <w:marRight w:val="0"/>
      <w:marTop w:val="0"/>
      <w:marBottom w:val="0"/>
      <w:divBdr>
        <w:top w:val="none" w:sz="0" w:space="0" w:color="auto"/>
        <w:left w:val="none" w:sz="0" w:space="0" w:color="auto"/>
        <w:bottom w:val="none" w:sz="0" w:space="0" w:color="auto"/>
        <w:right w:val="none" w:sz="0" w:space="0" w:color="auto"/>
      </w:divBdr>
    </w:div>
    <w:div w:id="1601331814">
      <w:bodyDiv w:val="1"/>
      <w:marLeft w:val="0"/>
      <w:marRight w:val="0"/>
      <w:marTop w:val="0"/>
      <w:marBottom w:val="0"/>
      <w:divBdr>
        <w:top w:val="none" w:sz="0" w:space="0" w:color="auto"/>
        <w:left w:val="none" w:sz="0" w:space="0" w:color="auto"/>
        <w:bottom w:val="none" w:sz="0" w:space="0" w:color="auto"/>
        <w:right w:val="none" w:sz="0" w:space="0" w:color="auto"/>
      </w:divBdr>
    </w:div>
    <w:div w:id="1601448871">
      <w:bodyDiv w:val="1"/>
      <w:marLeft w:val="0"/>
      <w:marRight w:val="0"/>
      <w:marTop w:val="0"/>
      <w:marBottom w:val="0"/>
      <w:divBdr>
        <w:top w:val="none" w:sz="0" w:space="0" w:color="auto"/>
        <w:left w:val="none" w:sz="0" w:space="0" w:color="auto"/>
        <w:bottom w:val="none" w:sz="0" w:space="0" w:color="auto"/>
        <w:right w:val="none" w:sz="0" w:space="0" w:color="auto"/>
      </w:divBdr>
    </w:div>
    <w:div w:id="1601527266">
      <w:bodyDiv w:val="1"/>
      <w:marLeft w:val="0"/>
      <w:marRight w:val="0"/>
      <w:marTop w:val="0"/>
      <w:marBottom w:val="0"/>
      <w:divBdr>
        <w:top w:val="none" w:sz="0" w:space="0" w:color="auto"/>
        <w:left w:val="none" w:sz="0" w:space="0" w:color="auto"/>
        <w:bottom w:val="none" w:sz="0" w:space="0" w:color="auto"/>
        <w:right w:val="none" w:sz="0" w:space="0" w:color="auto"/>
      </w:divBdr>
    </w:div>
    <w:div w:id="1601717514">
      <w:bodyDiv w:val="1"/>
      <w:marLeft w:val="0"/>
      <w:marRight w:val="0"/>
      <w:marTop w:val="0"/>
      <w:marBottom w:val="0"/>
      <w:divBdr>
        <w:top w:val="none" w:sz="0" w:space="0" w:color="auto"/>
        <w:left w:val="none" w:sz="0" w:space="0" w:color="auto"/>
        <w:bottom w:val="none" w:sz="0" w:space="0" w:color="auto"/>
        <w:right w:val="none" w:sz="0" w:space="0" w:color="auto"/>
      </w:divBdr>
    </w:div>
    <w:div w:id="1601834046">
      <w:bodyDiv w:val="1"/>
      <w:marLeft w:val="0"/>
      <w:marRight w:val="0"/>
      <w:marTop w:val="0"/>
      <w:marBottom w:val="0"/>
      <w:divBdr>
        <w:top w:val="none" w:sz="0" w:space="0" w:color="auto"/>
        <w:left w:val="none" w:sz="0" w:space="0" w:color="auto"/>
        <w:bottom w:val="none" w:sz="0" w:space="0" w:color="auto"/>
        <w:right w:val="none" w:sz="0" w:space="0" w:color="auto"/>
      </w:divBdr>
    </w:div>
    <w:div w:id="1601907368">
      <w:bodyDiv w:val="1"/>
      <w:marLeft w:val="0"/>
      <w:marRight w:val="0"/>
      <w:marTop w:val="0"/>
      <w:marBottom w:val="0"/>
      <w:divBdr>
        <w:top w:val="none" w:sz="0" w:space="0" w:color="auto"/>
        <w:left w:val="none" w:sz="0" w:space="0" w:color="auto"/>
        <w:bottom w:val="none" w:sz="0" w:space="0" w:color="auto"/>
        <w:right w:val="none" w:sz="0" w:space="0" w:color="auto"/>
      </w:divBdr>
    </w:div>
    <w:div w:id="1601990171">
      <w:bodyDiv w:val="1"/>
      <w:marLeft w:val="0"/>
      <w:marRight w:val="0"/>
      <w:marTop w:val="0"/>
      <w:marBottom w:val="0"/>
      <w:divBdr>
        <w:top w:val="none" w:sz="0" w:space="0" w:color="auto"/>
        <w:left w:val="none" w:sz="0" w:space="0" w:color="auto"/>
        <w:bottom w:val="none" w:sz="0" w:space="0" w:color="auto"/>
        <w:right w:val="none" w:sz="0" w:space="0" w:color="auto"/>
      </w:divBdr>
    </w:div>
    <w:div w:id="1602100715">
      <w:bodyDiv w:val="1"/>
      <w:marLeft w:val="0"/>
      <w:marRight w:val="0"/>
      <w:marTop w:val="0"/>
      <w:marBottom w:val="0"/>
      <w:divBdr>
        <w:top w:val="none" w:sz="0" w:space="0" w:color="auto"/>
        <w:left w:val="none" w:sz="0" w:space="0" w:color="auto"/>
        <w:bottom w:val="none" w:sz="0" w:space="0" w:color="auto"/>
        <w:right w:val="none" w:sz="0" w:space="0" w:color="auto"/>
      </w:divBdr>
    </w:div>
    <w:div w:id="1602179474">
      <w:bodyDiv w:val="1"/>
      <w:marLeft w:val="0"/>
      <w:marRight w:val="0"/>
      <w:marTop w:val="0"/>
      <w:marBottom w:val="0"/>
      <w:divBdr>
        <w:top w:val="none" w:sz="0" w:space="0" w:color="auto"/>
        <w:left w:val="none" w:sz="0" w:space="0" w:color="auto"/>
        <w:bottom w:val="none" w:sz="0" w:space="0" w:color="auto"/>
        <w:right w:val="none" w:sz="0" w:space="0" w:color="auto"/>
      </w:divBdr>
    </w:div>
    <w:div w:id="1602183281">
      <w:bodyDiv w:val="1"/>
      <w:marLeft w:val="0"/>
      <w:marRight w:val="0"/>
      <w:marTop w:val="0"/>
      <w:marBottom w:val="0"/>
      <w:divBdr>
        <w:top w:val="none" w:sz="0" w:space="0" w:color="auto"/>
        <w:left w:val="none" w:sz="0" w:space="0" w:color="auto"/>
        <w:bottom w:val="none" w:sz="0" w:space="0" w:color="auto"/>
        <w:right w:val="none" w:sz="0" w:space="0" w:color="auto"/>
      </w:divBdr>
    </w:div>
    <w:div w:id="1602226832">
      <w:bodyDiv w:val="1"/>
      <w:marLeft w:val="0"/>
      <w:marRight w:val="0"/>
      <w:marTop w:val="0"/>
      <w:marBottom w:val="0"/>
      <w:divBdr>
        <w:top w:val="none" w:sz="0" w:space="0" w:color="auto"/>
        <w:left w:val="none" w:sz="0" w:space="0" w:color="auto"/>
        <w:bottom w:val="none" w:sz="0" w:space="0" w:color="auto"/>
        <w:right w:val="none" w:sz="0" w:space="0" w:color="auto"/>
      </w:divBdr>
    </w:div>
    <w:div w:id="1602253721">
      <w:bodyDiv w:val="1"/>
      <w:marLeft w:val="0"/>
      <w:marRight w:val="0"/>
      <w:marTop w:val="0"/>
      <w:marBottom w:val="0"/>
      <w:divBdr>
        <w:top w:val="none" w:sz="0" w:space="0" w:color="auto"/>
        <w:left w:val="none" w:sz="0" w:space="0" w:color="auto"/>
        <w:bottom w:val="none" w:sz="0" w:space="0" w:color="auto"/>
        <w:right w:val="none" w:sz="0" w:space="0" w:color="auto"/>
      </w:divBdr>
    </w:div>
    <w:div w:id="1602299808">
      <w:bodyDiv w:val="1"/>
      <w:marLeft w:val="0"/>
      <w:marRight w:val="0"/>
      <w:marTop w:val="0"/>
      <w:marBottom w:val="0"/>
      <w:divBdr>
        <w:top w:val="none" w:sz="0" w:space="0" w:color="auto"/>
        <w:left w:val="none" w:sz="0" w:space="0" w:color="auto"/>
        <w:bottom w:val="none" w:sz="0" w:space="0" w:color="auto"/>
        <w:right w:val="none" w:sz="0" w:space="0" w:color="auto"/>
      </w:divBdr>
    </w:div>
    <w:div w:id="1602488773">
      <w:bodyDiv w:val="1"/>
      <w:marLeft w:val="0"/>
      <w:marRight w:val="0"/>
      <w:marTop w:val="0"/>
      <w:marBottom w:val="0"/>
      <w:divBdr>
        <w:top w:val="none" w:sz="0" w:space="0" w:color="auto"/>
        <w:left w:val="none" w:sz="0" w:space="0" w:color="auto"/>
        <w:bottom w:val="none" w:sz="0" w:space="0" w:color="auto"/>
        <w:right w:val="none" w:sz="0" w:space="0" w:color="auto"/>
      </w:divBdr>
    </w:div>
    <w:div w:id="1602568122">
      <w:bodyDiv w:val="1"/>
      <w:marLeft w:val="0"/>
      <w:marRight w:val="0"/>
      <w:marTop w:val="0"/>
      <w:marBottom w:val="0"/>
      <w:divBdr>
        <w:top w:val="none" w:sz="0" w:space="0" w:color="auto"/>
        <w:left w:val="none" w:sz="0" w:space="0" w:color="auto"/>
        <w:bottom w:val="none" w:sz="0" w:space="0" w:color="auto"/>
        <w:right w:val="none" w:sz="0" w:space="0" w:color="auto"/>
      </w:divBdr>
    </w:div>
    <w:div w:id="1602569755">
      <w:bodyDiv w:val="1"/>
      <w:marLeft w:val="0"/>
      <w:marRight w:val="0"/>
      <w:marTop w:val="0"/>
      <w:marBottom w:val="0"/>
      <w:divBdr>
        <w:top w:val="none" w:sz="0" w:space="0" w:color="auto"/>
        <w:left w:val="none" w:sz="0" w:space="0" w:color="auto"/>
        <w:bottom w:val="none" w:sz="0" w:space="0" w:color="auto"/>
        <w:right w:val="none" w:sz="0" w:space="0" w:color="auto"/>
      </w:divBdr>
    </w:div>
    <w:div w:id="1602835155">
      <w:bodyDiv w:val="1"/>
      <w:marLeft w:val="0"/>
      <w:marRight w:val="0"/>
      <w:marTop w:val="0"/>
      <w:marBottom w:val="0"/>
      <w:divBdr>
        <w:top w:val="none" w:sz="0" w:space="0" w:color="auto"/>
        <w:left w:val="none" w:sz="0" w:space="0" w:color="auto"/>
        <w:bottom w:val="none" w:sz="0" w:space="0" w:color="auto"/>
        <w:right w:val="none" w:sz="0" w:space="0" w:color="auto"/>
      </w:divBdr>
    </w:div>
    <w:div w:id="1602907550">
      <w:bodyDiv w:val="1"/>
      <w:marLeft w:val="0"/>
      <w:marRight w:val="0"/>
      <w:marTop w:val="0"/>
      <w:marBottom w:val="0"/>
      <w:divBdr>
        <w:top w:val="none" w:sz="0" w:space="0" w:color="auto"/>
        <w:left w:val="none" w:sz="0" w:space="0" w:color="auto"/>
        <w:bottom w:val="none" w:sz="0" w:space="0" w:color="auto"/>
        <w:right w:val="none" w:sz="0" w:space="0" w:color="auto"/>
      </w:divBdr>
    </w:div>
    <w:div w:id="1602958383">
      <w:bodyDiv w:val="1"/>
      <w:marLeft w:val="0"/>
      <w:marRight w:val="0"/>
      <w:marTop w:val="0"/>
      <w:marBottom w:val="0"/>
      <w:divBdr>
        <w:top w:val="none" w:sz="0" w:space="0" w:color="auto"/>
        <w:left w:val="none" w:sz="0" w:space="0" w:color="auto"/>
        <w:bottom w:val="none" w:sz="0" w:space="0" w:color="auto"/>
        <w:right w:val="none" w:sz="0" w:space="0" w:color="auto"/>
      </w:divBdr>
    </w:div>
    <w:div w:id="1603107130">
      <w:bodyDiv w:val="1"/>
      <w:marLeft w:val="0"/>
      <w:marRight w:val="0"/>
      <w:marTop w:val="0"/>
      <w:marBottom w:val="0"/>
      <w:divBdr>
        <w:top w:val="none" w:sz="0" w:space="0" w:color="auto"/>
        <w:left w:val="none" w:sz="0" w:space="0" w:color="auto"/>
        <w:bottom w:val="none" w:sz="0" w:space="0" w:color="auto"/>
        <w:right w:val="none" w:sz="0" w:space="0" w:color="auto"/>
      </w:divBdr>
    </w:div>
    <w:div w:id="1603143004">
      <w:bodyDiv w:val="1"/>
      <w:marLeft w:val="0"/>
      <w:marRight w:val="0"/>
      <w:marTop w:val="0"/>
      <w:marBottom w:val="0"/>
      <w:divBdr>
        <w:top w:val="none" w:sz="0" w:space="0" w:color="auto"/>
        <w:left w:val="none" w:sz="0" w:space="0" w:color="auto"/>
        <w:bottom w:val="none" w:sz="0" w:space="0" w:color="auto"/>
        <w:right w:val="none" w:sz="0" w:space="0" w:color="auto"/>
      </w:divBdr>
    </w:div>
    <w:div w:id="1603150974">
      <w:bodyDiv w:val="1"/>
      <w:marLeft w:val="0"/>
      <w:marRight w:val="0"/>
      <w:marTop w:val="0"/>
      <w:marBottom w:val="0"/>
      <w:divBdr>
        <w:top w:val="none" w:sz="0" w:space="0" w:color="auto"/>
        <w:left w:val="none" w:sz="0" w:space="0" w:color="auto"/>
        <w:bottom w:val="none" w:sz="0" w:space="0" w:color="auto"/>
        <w:right w:val="none" w:sz="0" w:space="0" w:color="auto"/>
      </w:divBdr>
    </w:div>
    <w:div w:id="1603218208">
      <w:bodyDiv w:val="1"/>
      <w:marLeft w:val="0"/>
      <w:marRight w:val="0"/>
      <w:marTop w:val="0"/>
      <w:marBottom w:val="0"/>
      <w:divBdr>
        <w:top w:val="none" w:sz="0" w:space="0" w:color="auto"/>
        <w:left w:val="none" w:sz="0" w:space="0" w:color="auto"/>
        <w:bottom w:val="none" w:sz="0" w:space="0" w:color="auto"/>
        <w:right w:val="none" w:sz="0" w:space="0" w:color="auto"/>
      </w:divBdr>
    </w:div>
    <w:div w:id="1603220210">
      <w:bodyDiv w:val="1"/>
      <w:marLeft w:val="0"/>
      <w:marRight w:val="0"/>
      <w:marTop w:val="0"/>
      <w:marBottom w:val="0"/>
      <w:divBdr>
        <w:top w:val="none" w:sz="0" w:space="0" w:color="auto"/>
        <w:left w:val="none" w:sz="0" w:space="0" w:color="auto"/>
        <w:bottom w:val="none" w:sz="0" w:space="0" w:color="auto"/>
        <w:right w:val="none" w:sz="0" w:space="0" w:color="auto"/>
      </w:divBdr>
    </w:div>
    <w:div w:id="1603221933">
      <w:bodyDiv w:val="1"/>
      <w:marLeft w:val="0"/>
      <w:marRight w:val="0"/>
      <w:marTop w:val="0"/>
      <w:marBottom w:val="0"/>
      <w:divBdr>
        <w:top w:val="none" w:sz="0" w:space="0" w:color="auto"/>
        <w:left w:val="none" w:sz="0" w:space="0" w:color="auto"/>
        <w:bottom w:val="none" w:sz="0" w:space="0" w:color="auto"/>
        <w:right w:val="none" w:sz="0" w:space="0" w:color="auto"/>
      </w:divBdr>
    </w:div>
    <w:div w:id="1603299681">
      <w:bodyDiv w:val="1"/>
      <w:marLeft w:val="0"/>
      <w:marRight w:val="0"/>
      <w:marTop w:val="0"/>
      <w:marBottom w:val="0"/>
      <w:divBdr>
        <w:top w:val="none" w:sz="0" w:space="0" w:color="auto"/>
        <w:left w:val="none" w:sz="0" w:space="0" w:color="auto"/>
        <w:bottom w:val="none" w:sz="0" w:space="0" w:color="auto"/>
        <w:right w:val="none" w:sz="0" w:space="0" w:color="auto"/>
      </w:divBdr>
    </w:div>
    <w:div w:id="1603300125">
      <w:bodyDiv w:val="1"/>
      <w:marLeft w:val="0"/>
      <w:marRight w:val="0"/>
      <w:marTop w:val="0"/>
      <w:marBottom w:val="0"/>
      <w:divBdr>
        <w:top w:val="none" w:sz="0" w:space="0" w:color="auto"/>
        <w:left w:val="none" w:sz="0" w:space="0" w:color="auto"/>
        <w:bottom w:val="none" w:sz="0" w:space="0" w:color="auto"/>
        <w:right w:val="none" w:sz="0" w:space="0" w:color="auto"/>
      </w:divBdr>
    </w:div>
    <w:div w:id="1603412126">
      <w:bodyDiv w:val="1"/>
      <w:marLeft w:val="0"/>
      <w:marRight w:val="0"/>
      <w:marTop w:val="0"/>
      <w:marBottom w:val="0"/>
      <w:divBdr>
        <w:top w:val="none" w:sz="0" w:space="0" w:color="auto"/>
        <w:left w:val="none" w:sz="0" w:space="0" w:color="auto"/>
        <w:bottom w:val="none" w:sz="0" w:space="0" w:color="auto"/>
        <w:right w:val="none" w:sz="0" w:space="0" w:color="auto"/>
      </w:divBdr>
    </w:div>
    <w:div w:id="1603613000">
      <w:bodyDiv w:val="1"/>
      <w:marLeft w:val="0"/>
      <w:marRight w:val="0"/>
      <w:marTop w:val="0"/>
      <w:marBottom w:val="0"/>
      <w:divBdr>
        <w:top w:val="none" w:sz="0" w:space="0" w:color="auto"/>
        <w:left w:val="none" w:sz="0" w:space="0" w:color="auto"/>
        <w:bottom w:val="none" w:sz="0" w:space="0" w:color="auto"/>
        <w:right w:val="none" w:sz="0" w:space="0" w:color="auto"/>
      </w:divBdr>
    </w:div>
    <w:div w:id="1603680732">
      <w:bodyDiv w:val="1"/>
      <w:marLeft w:val="0"/>
      <w:marRight w:val="0"/>
      <w:marTop w:val="0"/>
      <w:marBottom w:val="0"/>
      <w:divBdr>
        <w:top w:val="none" w:sz="0" w:space="0" w:color="auto"/>
        <w:left w:val="none" w:sz="0" w:space="0" w:color="auto"/>
        <w:bottom w:val="none" w:sz="0" w:space="0" w:color="auto"/>
        <w:right w:val="none" w:sz="0" w:space="0" w:color="auto"/>
      </w:divBdr>
    </w:div>
    <w:div w:id="1603687380">
      <w:bodyDiv w:val="1"/>
      <w:marLeft w:val="0"/>
      <w:marRight w:val="0"/>
      <w:marTop w:val="0"/>
      <w:marBottom w:val="0"/>
      <w:divBdr>
        <w:top w:val="none" w:sz="0" w:space="0" w:color="auto"/>
        <w:left w:val="none" w:sz="0" w:space="0" w:color="auto"/>
        <w:bottom w:val="none" w:sz="0" w:space="0" w:color="auto"/>
        <w:right w:val="none" w:sz="0" w:space="0" w:color="auto"/>
      </w:divBdr>
    </w:div>
    <w:div w:id="1603759659">
      <w:bodyDiv w:val="1"/>
      <w:marLeft w:val="0"/>
      <w:marRight w:val="0"/>
      <w:marTop w:val="0"/>
      <w:marBottom w:val="0"/>
      <w:divBdr>
        <w:top w:val="none" w:sz="0" w:space="0" w:color="auto"/>
        <w:left w:val="none" w:sz="0" w:space="0" w:color="auto"/>
        <w:bottom w:val="none" w:sz="0" w:space="0" w:color="auto"/>
        <w:right w:val="none" w:sz="0" w:space="0" w:color="auto"/>
      </w:divBdr>
    </w:div>
    <w:div w:id="1603761580">
      <w:bodyDiv w:val="1"/>
      <w:marLeft w:val="0"/>
      <w:marRight w:val="0"/>
      <w:marTop w:val="0"/>
      <w:marBottom w:val="0"/>
      <w:divBdr>
        <w:top w:val="none" w:sz="0" w:space="0" w:color="auto"/>
        <w:left w:val="none" w:sz="0" w:space="0" w:color="auto"/>
        <w:bottom w:val="none" w:sz="0" w:space="0" w:color="auto"/>
        <w:right w:val="none" w:sz="0" w:space="0" w:color="auto"/>
      </w:divBdr>
    </w:div>
    <w:div w:id="1603953445">
      <w:bodyDiv w:val="1"/>
      <w:marLeft w:val="0"/>
      <w:marRight w:val="0"/>
      <w:marTop w:val="0"/>
      <w:marBottom w:val="0"/>
      <w:divBdr>
        <w:top w:val="none" w:sz="0" w:space="0" w:color="auto"/>
        <w:left w:val="none" w:sz="0" w:space="0" w:color="auto"/>
        <w:bottom w:val="none" w:sz="0" w:space="0" w:color="auto"/>
        <w:right w:val="none" w:sz="0" w:space="0" w:color="auto"/>
      </w:divBdr>
    </w:div>
    <w:div w:id="1603994575">
      <w:bodyDiv w:val="1"/>
      <w:marLeft w:val="0"/>
      <w:marRight w:val="0"/>
      <w:marTop w:val="0"/>
      <w:marBottom w:val="0"/>
      <w:divBdr>
        <w:top w:val="none" w:sz="0" w:space="0" w:color="auto"/>
        <w:left w:val="none" w:sz="0" w:space="0" w:color="auto"/>
        <w:bottom w:val="none" w:sz="0" w:space="0" w:color="auto"/>
        <w:right w:val="none" w:sz="0" w:space="0" w:color="auto"/>
      </w:divBdr>
    </w:div>
    <w:div w:id="1604024623">
      <w:bodyDiv w:val="1"/>
      <w:marLeft w:val="0"/>
      <w:marRight w:val="0"/>
      <w:marTop w:val="0"/>
      <w:marBottom w:val="0"/>
      <w:divBdr>
        <w:top w:val="none" w:sz="0" w:space="0" w:color="auto"/>
        <w:left w:val="none" w:sz="0" w:space="0" w:color="auto"/>
        <w:bottom w:val="none" w:sz="0" w:space="0" w:color="auto"/>
        <w:right w:val="none" w:sz="0" w:space="0" w:color="auto"/>
      </w:divBdr>
    </w:div>
    <w:div w:id="1604191957">
      <w:bodyDiv w:val="1"/>
      <w:marLeft w:val="0"/>
      <w:marRight w:val="0"/>
      <w:marTop w:val="0"/>
      <w:marBottom w:val="0"/>
      <w:divBdr>
        <w:top w:val="none" w:sz="0" w:space="0" w:color="auto"/>
        <w:left w:val="none" w:sz="0" w:space="0" w:color="auto"/>
        <w:bottom w:val="none" w:sz="0" w:space="0" w:color="auto"/>
        <w:right w:val="none" w:sz="0" w:space="0" w:color="auto"/>
      </w:divBdr>
    </w:div>
    <w:div w:id="1604263906">
      <w:bodyDiv w:val="1"/>
      <w:marLeft w:val="0"/>
      <w:marRight w:val="0"/>
      <w:marTop w:val="0"/>
      <w:marBottom w:val="0"/>
      <w:divBdr>
        <w:top w:val="none" w:sz="0" w:space="0" w:color="auto"/>
        <w:left w:val="none" w:sz="0" w:space="0" w:color="auto"/>
        <w:bottom w:val="none" w:sz="0" w:space="0" w:color="auto"/>
        <w:right w:val="none" w:sz="0" w:space="0" w:color="auto"/>
      </w:divBdr>
    </w:div>
    <w:div w:id="1604341731">
      <w:bodyDiv w:val="1"/>
      <w:marLeft w:val="0"/>
      <w:marRight w:val="0"/>
      <w:marTop w:val="0"/>
      <w:marBottom w:val="0"/>
      <w:divBdr>
        <w:top w:val="none" w:sz="0" w:space="0" w:color="auto"/>
        <w:left w:val="none" w:sz="0" w:space="0" w:color="auto"/>
        <w:bottom w:val="none" w:sz="0" w:space="0" w:color="auto"/>
        <w:right w:val="none" w:sz="0" w:space="0" w:color="auto"/>
      </w:divBdr>
    </w:div>
    <w:div w:id="1604342842">
      <w:bodyDiv w:val="1"/>
      <w:marLeft w:val="0"/>
      <w:marRight w:val="0"/>
      <w:marTop w:val="0"/>
      <w:marBottom w:val="0"/>
      <w:divBdr>
        <w:top w:val="none" w:sz="0" w:space="0" w:color="auto"/>
        <w:left w:val="none" w:sz="0" w:space="0" w:color="auto"/>
        <w:bottom w:val="none" w:sz="0" w:space="0" w:color="auto"/>
        <w:right w:val="none" w:sz="0" w:space="0" w:color="auto"/>
      </w:divBdr>
    </w:div>
    <w:div w:id="1604416833">
      <w:bodyDiv w:val="1"/>
      <w:marLeft w:val="0"/>
      <w:marRight w:val="0"/>
      <w:marTop w:val="0"/>
      <w:marBottom w:val="0"/>
      <w:divBdr>
        <w:top w:val="none" w:sz="0" w:space="0" w:color="auto"/>
        <w:left w:val="none" w:sz="0" w:space="0" w:color="auto"/>
        <w:bottom w:val="none" w:sz="0" w:space="0" w:color="auto"/>
        <w:right w:val="none" w:sz="0" w:space="0" w:color="auto"/>
      </w:divBdr>
    </w:div>
    <w:div w:id="1604454507">
      <w:bodyDiv w:val="1"/>
      <w:marLeft w:val="0"/>
      <w:marRight w:val="0"/>
      <w:marTop w:val="0"/>
      <w:marBottom w:val="0"/>
      <w:divBdr>
        <w:top w:val="none" w:sz="0" w:space="0" w:color="auto"/>
        <w:left w:val="none" w:sz="0" w:space="0" w:color="auto"/>
        <w:bottom w:val="none" w:sz="0" w:space="0" w:color="auto"/>
        <w:right w:val="none" w:sz="0" w:space="0" w:color="auto"/>
      </w:divBdr>
    </w:div>
    <w:div w:id="1604533220">
      <w:bodyDiv w:val="1"/>
      <w:marLeft w:val="0"/>
      <w:marRight w:val="0"/>
      <w:marTop w:val="0"/>
      <w:marBottom w:val="0"/>
      <w:divBdr>
        <w:top w:val="none" w:sz="0" w:space="0" w:color="auto"/>
        <w:left w:val="none" w:sz="0" w:space="0" w:color="auto"/>
        <w:bottom w:val="none" w:sz="0" w:space="0" w:color="auto"/>
        <w:right w:val="none" w:sz="0" w:space="0" w:color="auto"/>
      </w:divBdr>
    </w:div>
    <w:div w:id="1604536201">
      <w:bodyDiv w:val="1"/>
      <w:marLeft w:val="0"/>
      <w:marRight w:val="0"/>
      <w:marTop w:val="0"/>
      <w:marBottom w:val="0"/>
      <w:divBdr>
        <w:top w:val="none" w:sz="0" w:space="0" w:color="auto"/>
        <w:left w:val="none" w:sz="0" w:space="0" w:color="auto"/>
        <w:bottom w:val="none" w:sz="0" w:space="0" w:color="auto"/>
        <w:right w:val="none" w:sz="0" w:space="0" w:color="auto"/>
      </w:divBdr>
    </w:div>
    <w:div w:id="1604536602">
      <w:bodyDiv w:val="1"/>
      <w:marLeft w:val="0"/>
      <w:marRight w:val="0"/>
      <w:marTop w:val="0"/>
      <w:marBottom w:val="0"/>
      <w:divBdr>
        <w:top w:val="none" w:sz="0" w:space="0" w:color="auto"/>
        <w:left w:val="none" w:sz="0" w:space="0" w:color="auto"/>
        <w:bottom w:val="none" w:sz="0" w:space="0" w:color="auto"/>
        <w:right w:val="none" w:sz="0" w:space="0" w:color="auto"/>
      </w:divBdr>
    </w:div>
    <w:div w:id="1604537787">
      <w:bodyDiv w:val="1"/>
      <w:marLeft w:val="0"/>
      <w:marRight w:val="0"/>
      <w:marTop w:val="0"/>
      <w:marBottom w:val="0"/>
      <w:divBdr>
        <w:top w:val="none" w:sz="0" w:space="0" w:color="auto"/>
        <w:left w:val="none" w:sz="0" w:space="0" w:color="auto"/>
        <w:bottom w:val="none" w:sz="0" w:space="0" w:color="auto"/>
        <w:right w:val="none" w:sz="0" w:space="0" w:color="auto"/>
      </w:divBdr>
    </w:div>
    <w:div w:id="1604605378">
      <w:bodyDiv w:val="1"/>
      <w:marLeft w:val="0"/>
      <w:marRight w:val="0"/>
      <w:marTop w:val="0"/>
      <w:marBottom w:val="0"/>
      <w:divBdr>
        <w:top w:val="none" w:sz="0" w:space="0" w:color="auto"/>
        <w:left w:val="none" w:sz="0" w:space="0" w:color="auto"/>
        <w:bottom w:val="none" w:sz="0" w:space="0" w:color="auto"/>
        <w:right w:val="none" w:sz="0" w:space="0" w:color="auto"/>
      </w:divBdr>
    </w:div>
    <w:div w:id="1604607797">
      <w:bodyDiv w:val="1"/>
      <w:marLeft w:val="0"/>
      <w:marRight w:val="0"/>
      <w:marTop w:val="0"/>
      <w:marBottom w:val="0"/>
      <w:divBdr>
        <w:top w:val="none" w:sz="0" w:space="0" w:color="auto"/>
        <w:left w:val="none" w:sz="0" w:space="0" w:color="auto"/>
        <w:bottom w:val="none" w:sz="0" w:space="0" w:color="auto"/>
        <w:right w:val="none" w:sz="0" w:space="0" w:color="auto"/>
      </w:divBdr>
    </w:div>
    <w:div w:id="1604800401">
      <w:bodyDiv w:val="1"/>
      <w:marLeft w:val="0"/>
      <w:marRight w:val="0"/>
      <w:marTop w:val="0"/>
      <w:marBottom w:val="0"/>
      <w:divBdr>
        <w:top w:val="none" w:sz="0" w:space="0" w:color="auto"/>
        <w:left w:val="none" w:sz="0" w:space="0" w:color="auto"/>
        <w:bottom w:val="none" w:sz="0" w:space="0" w:color="auto"/>
        <w:right w:val="none" w:sz="0" w:space="0" w:color="auto"/>
      </w:divBdr>
    </w:div>
    <w:div w:id="1604804548">
      <w:bodyDiv w:val="1"/>
      <w:marLeft w:val="0"/>
      <w:marRight w:val="0"/>
      <w:marTop w:val="0"/>
      <w:marBottom w:val="0"/>
      <w:divBdr>
        <w:top w:val="none" w:sz="0" w:space="0" w:color="auto"/>
        <w:left w:val="none" w:sz="0" w:space="0" w:color="auto"/>
        <w:bottom w:val="none" w:sz="0" w:space="0" w:color="auto"/>
        <w:right w:val="none" w:sz="0" w:space="0" w:color="auto"/>
      </w:divBdr>
    </w:div>
    <w:div w:id="1604993548">
      <w:bodyDiv w:val="1"/>
      <w:marLeft w:val="0"/>
      <w:marRight w:val="0"/>
      <w:marTop w:val="0"/>
      <w:marBottom w:val="0"/>
      <w:divBdr>
        <w:top w:val="none" w:sz="0" w:space="0" w:color="auto"/>
        <w:left w:val="none" w:sz="0" w:space="0" w:color="auto"/>
        <w:bottom w:val="none" w:sz="0" w:space="0" w:color="auto"/>
        <w:right w:val="none" w:sz="0" w:space="0" w:color="auto"/>
      </w:divBdr>
    </w:div>
    <w:div w:id="1605072413">
      <w:bodyDiv w:val="1"/>
      <w:marLeft w:val="0"/>
      <w:marRight w:val="0"/>
      <w:marTop w:val="0"/>
      <w:marBottom w:val="0"/>
      <w:divBdr>
        <w:top w:val="none" w:sz="0" w:space="0" w:color="auto"/>
        <w:left w:val="none" w:sz="0" w:space="0" w:color="auto"/>
        <w:bottom w:val="none" w:sz="0" w:space="0" w:color="auto"/>
        <w:right w:val="none" w:sz="0" w:space="0" w:color="auto"/>
      </w:divBdr>
    </w:div>
    <w:div w:id="1605112131">
      <w:bodyDiv w:val="1"/>
      <w:marLeft w:val="0"/>
      <w:marRight w:val="0"/>
      <w:marTop w:val="0"/>
      <w:marBottom w:val="0"/>
      <w:divBdr>
        <w:top w:val="none" w:sz="0" w:space="0" w:color="auto"/>
        <w:left w:val="none" w:sz="0" w:space="0" w:color="auto"/>
        <w:bottom w:val="none" w:sz="0" w:space="0" w:color="auto"/>
        <w:right w:val="none" w:sz="0" w:space="0" w:color="auto"/>
      </w:divBdr>
    </w:div>
    <w:div w:id="1605185498">
      <w:bodyDiv w:val="1"/>
      <w:marLeft w:val="0"/>
      <w:marRight w:val="0"/>
      <w:marTop w:val="0"/>
      <w:marBottom w:val="0"/>
      <w:divBdr>
        <w:top w:val="none" w:sz="0" w:space="0" w:color="auto"/>
        <w:left w:val="none" w:sz="0" w:space="0" w:color="auto"/>
        <w:bottom w:val="none" w:sz="0" w:space="0" w:color="auto"/>
        <w:right w:val="none" w:sz="0" w:space="0" w:color="auto"/>
      </w:divBdr>
    </w:div>
    <w:div w:id="1605191553">
      <w:bodyDiv w:val="1"/>
      <w:marLeft w:val="0"/>
      <w:marRight w:val="0"/>
      <w:marTop w:val="0"/>
      <w:marBottom w:val="0"/>
      <w:divBdr>
        <w:top w:val="none" w:sz="0" w:space="0" w:color="auto"/>
        <w:left w:val="none" w:sz="0" w:space="0" w:color="auto"/>
        <w:bottom w:val="none" w:sz="0" w:space="0" w:color="auto"/>
        <w:right w:val="none" w:sz="0" w:space="0" w:color="auto"/>
      </w:divBdr>
    </w:div>
    <w:div w:id="1605262365">
      <w:bodyDiv w:val="1"/>
      <w:marLeft w:val="0"/>
      <w:marRight w:val="0"/>
      <w:marTop w:val="0"/>
      <w:marBottom w:val="0"/>
      <w:divBdr>
        <w:top w:val="none" w:sz="0" w:space="0" w:color="auto"/>
        <w:left w:val="none" w:sz="0" w:space="0" w:color="auto"/>
        <w:bottom w:val="none" w:sz="0" w:space="0" w:color="auto"/>
        <w:right w:val="none" w:sz="0" w:space="0" w:color="auto"/>
      </w:divBdr>
    </w:div>
    <w:div w:id="1605384510">
      <w:bodyDiv w:val="1"/>
      <w:marLeft w:val="0"/>
      <w:marRight w:val="0"/>
      <w:marTop w:val="0"/>
      <w:marBottom w:val="0"/>
      <w:divBdr>
        <w:top w:val="none" w:sz="0" w:space="0" w:color="auto"/>
        <w:left w:val="none" w:sz="0" w:space="0" w:color="auto"/>
        <w:bottom w:val="none" w:sz="0" w:space="0" w:color="auto"/>
        <w:right w:val="none" w:sz="0" w:space="0" w:color="auto"/>
      </w:divBdr>
    </w:div>
    <w:div w:id="1605530539">
      <w:bodyDiv w:val="1"/>
      <w:marLeft w:val="0"/>
      <w:marRight w:val="0"/>
      <w:marTop w:val="0"/>
      <w:marBottom w:val="0"/>
      <w:divBdr>
        <w:top w:val="none" w:sz="0" w:space="0" w:color="auto"/>
        <w:left w:val="none" w:sz="0" w:space="0" w:color="auto"/>
        <w:bottom w:val="none" w:sz="0" w:space="0" w:color="auto"/>
        <w:right w:val="none" w:sz="0" w:space="0" w:color="auto"/>
      </w:divBdr>
    </w:div>
    <w:div w:id="1605530638">
      <w:bodyDiv w:val="1"/>
      <w:marLeft w:val="0"/>
      <w:marRight w:val="0"/>
      <w:marTop w:val="0"/>
      <w:marBottom w:val="0"/>
      <w:divBdr>
        <w:top w:val="none" w:sz="0" w:space="0" w:color="auto"/>
        <w:left w:val="none" w:sz="0" w:space="0" w:color="auto"/>
        <w:bottom w:val="none" w:sz="0" w:space="0" w:color="auto"/>
        <w:right w:val="none" w:sz="0" w:space="0" w:color="auto"/>
      </w:divBdr>
    </w:div>
    <w:div w:id="1605572052">
      <w:bodyDiv w:val="1"/>
      <w:marLeft w:val="0"/>
      <w:marRight w:val="0"/>
      <w:marTop w:val="0"/>
      <w:marBottom w:val="0"/>
      <w:divBdr>
        <w:top w:val="none" w:sz="0" w:space="0" w:color="auto"/>
        <w:left w:val="none" w:sz="0" w:space="0" w:color="auto"/>
        <w:bottom w:val="none" w:sz="0" w:space="0" w:color="auto"/>
        <w:right w:val="none" w:sz="0" w:space="0" w:color="auto"/>
      </w:divBdr>
    </w:div>
    <w:div w:id="1605646017">
      <w:bodyDiv w:val="1"/>
      <w:marLeft w:val="0"/>
      <w:marRight w:val="0"/>
      <w:marTop w:val="0"/>
      <w:marBottom w:val="0"/>
      <w:divBdr>
        <w:top w:val="none" w:sz="0" w:space="0" w:color="auto"/>
        <w:left w:val="none" w:sz="0" w:space="0" w:color="auto"/>
        <w:bottom w:val="none" w:sz="0" w:space="0" w:color="auto"/>
        <w:right w:val="none" w:sz="0" w:space="0" w:color="auto"/>
      </w:divBdr>
    </w:div>
    <w:div w:id="1605651431">
      <w:bodyDiv w:val="1"/>
      <w:marLeft w:val="0"/>
      <w:marRight w:val="0"/>
      <w:marTop w:val="0"/>
      <w:marBottom w:val="0"/>
      <w:divBdr>
        <w:top w:val="none" w:sz="0" w:space="0" w:color="auto"/>
        <w:left w:val="none" w:sz="0" w:space="0" w:color="auto"/>
        <w:bottom w:val="none" w:sz="0" w:space="0" w:color="auto"/>
        <w:right w:val="none" w:sz="0" w:space="0" w:color="auto"/>
      </w:divBdr>
    </w:div>
    <w:div w:id="1605653068">
      <w:bodyDiv w:val="1"/>
      <w:marLeft w:val="0"/>
      <w:marRight w:val="0"/>
      <w:marTop w:val="0"/>
      <w:marBottom w:val="0"/>
      <w:divBdr>
        <w:top w:val="none" w:sz="0" w:space="0" w:color="auto"/>
        <w:left w:val="none" w:sz="0" w:space="0" w:color="auto"/>
        <w:bottom w:val="none" w:sz="0" w:space="0" w:color="auto"/>
        <w:right w:val="none" w:sz="0" w:space="0" w:color="auto"/>
      </w:divBdr>
    </w:div>
    <w:div w:id="1605720740">
      <w:bodyDiv w:val="1"/>
      <w:marLeft w:val="0"/>
      <w:marRight w:val="0"/>
      <w:marTop w:val="0"/>
      <w:marBottom w:val="0"/>
      <w:divBdr>
        <w:top w:val="none" w:sz="0" w:space="0" w:color="auto"/>
        <w:left w:val="none" w:sz="0" w:space="0" w:color="auto"/>
        <w:bottom w:val="none" w:sz="0" w:space="0" w:color="auto"/>
        <w:right w:val="none" w:sz="0" w:space="0" w:color="auto"/>
      </w:divBdr>
    </w:div>
    <w:div w:id="1605918229">
      <w:bodyDiv w:val="1"/>
      <w:marLeft w:val="0"/>
      <w:marRight w:val="0"/>
      <w:marTop w:val="0"/>
      <w:marBottom w:val="0"/>
      <w:divBdr>
        <w:top w:val="none" w:sz="0" w:space="0" w:color="auto"/>
        <w:left w:val="none" w:sz="0" w:space="0" w:color="auto"/>
        <w:bottom w:val="none" w:sz="0" w:space="0" w:color="auto"/>
        <w:right w:val="none" w:sz="0" w:space="0" w:color="auto"/>
      </w:divBdr>
    </w:div>
    <w:div w:id="1605961217">
      <w:bodyDiv w:val="1"/>
      <w:marLeft w:val="0"/>
      <w:marRight w:val="0"/>
      <w:marTop w:val="0"/>
      <w:marBottom w:val="0"/>
      <w:divBdr>
        <w:top w:val="none" w:sz="0" w:space="0" w:color="auto"/>
        <w:left w:val="none" w:sz="0" w:space="0" w:color="auto"/>
        <w:bottom w:val="none" w:sz="0" w:space="0" w:color="auto"/>
        <w:right w:val="none" w:sz="0" w:space="0" w:color="auto"/>
      </w:divBdr>
    </w:div>
    <w:div w:id="1606110060">
      <w:bodyDiv w:val="1"/>
      <w:marLeft w:val="0"/>
      <w:marRight w:val="0"/>
      <w:marTop w:val="0"/>
      <w:marBottom w:val="0"/>
      <w:divBdr>
        <w:top w:val="none" w:sz="0" w:space="0" w:color="auto"/>
        <w:left w:val="none" w:sz="0" w:space="0" w:color="auto"/>
        <w:bottom w:val="none" w:sz="0" w:space="0" w:color="auto"/>
        <w:right w:val="none" w:sz="0" w:space="0" w:color="auto"/>
      </w:divBdr>
    </w:div>
    <w:div w:id="1606159637">
      <w:bodyDiv w:val="1"/>
      <w:marLeft w:val="0"/>
      <w:marRight w:val="0"/>
      <w:marTop w:val="0"/>
      <w:marBottom w:val="0"/>
      <w:divBdr>
        <w:top w:val="none" w:sz="0" w:space="0" w:color="auto"/>
        <w:left w:val="none" w:sz="0" w:space="0" w:color="auto"/>
        <w:bottom w:val="none" w:sz="0" w:space="0" w:color="auto"/>
        <w:right w:val="none" w:sz="0" w:space="0" w:color="auto"/>
      </w:divBdr>
    </w:div>
    <w:div w:id="1606182857">
      <w:bodyDiv w:val="1"/>
      <w:marLeft w:val="0"/>
      <w:marRight w:val="0"/>
      <w:marTop w:val="0"/>
      <w:marBottom w:val="0"/>
      <w:divBdr>
        <w:top w:val="none" w:sz="0" w:space="0" w:color="auto"/>
        <w:left w:val="none" w:sz="0" w:space="0" w:color="auto"/>
        <w:bottom w:val="none" w:sz="0" w:space="0" w:color="auto"/>
        <w:right w:val="none" w:sz="0" w:space="0" w:color="auto"/>
      </w:divBdr>
    </w:div>
    <w:div w:id="1606309044">
      <w:bodyDiv w:val="1"/>
      <w:marLeft w:val="0"/>
      <w:marRight w:val="0"/>
      <w:marTop w:val="0"/>
      <w:marBottom w:val="0"/>
      <w:divBdr>
        <w:top w:val="none" w:sz="0" w:space="0" w:color="auto"/>
        <w:left w:val="none" w:sz="0" w:space="0" w:color="auto"/>
        <w:bottom w:val="none" w:sz="0" w:space="0" w:color="auto"/>
        <w:right w:val="none" w:sz="0" w:space="0" w:color="auto"/>
      </w:divBdr>
    </w:div>
    <w:div w:id="1606385480">
      <w:bodyDiv w:val="1"/>
      <w:marLeft w:val="0"/>
      <w:marRight w:val="0"/>
      <w:marTop w:val="0"/>
      <w:marBottom w:val="0"/>
      <w:divBdr>
        <w:top w:val="none" w:sz="0" w:space="0" w:color="auto"/>
        <w:left w:val="none" w:sz="0" w:space="0" w:color="auto"/>
        <w:bottom w:val="none" w:sz="0" w:space="0" w:color="auto"/>
        <w:right w:val="none" w:sz="0" w:space="0" w:color="auto"/>
      </w:divBdr>
    </w:div>
    <w:div w:id="1606425299">
      <w:bodyDiv w:val="1"/>
      <w:marLeft w:val="0"/>
      <w:marRight w:val="0"/>
      <w:marTop w:val="0"/>
      <w:marBottom w:val="0"/>
      <w:divBdr>
        <w:top w:val="none" w:sz="0" w:space="0" w:color="auto"/>
        <w:left w:val="none" w:sz="0" w:space="0" w:color="auto"/>
        <w:bottom w:val="none" w:sz="0" w:space="0" w:color="auto"/>
        <w:right w:val="none" w:sz="0" w:space="0" w:color="auto"/>
      </w:divBdr>
    </w:div>
    <w:div w:id="1606427677">
      <w:bodyDiv w:val="1"/>
      <w:marLeft w:val="0"/>
      <w:marRight w:val="0"/>
      <w:marTop w:val="0"/>
      <w:marBottom w:val="0"/>
      <w:divBdr>
        <w:top w:val="none" w:sz="0" w:space="0" w:color="auto"/>
        <w:left w:val="none" w:sz="0" w:space="0" w:color="auto"/>
        <w:bottom w:val="none" w:sz="0" w:space="0" w:color="auto"/>
        <w:right w:val="none" w:sz="0" w:space="0" w:color="auto"/>
      </w:divBdr>
    </w:div>
    <w:div w:id="1606427907">
      <w:bodyDiv w:val="1"/>
      <w:marLeft w:val="0"/>
      <w:marRight w:val="0"/>
      <w:marTop w:val="0"/>
      <w:marBottom w:val="0"/>
      <w:divBdr>
        <w:top w:val="none" w:sz="0" w:space="0" w:color="auto"/>
        <w:left w:val="none" w:sz="0" w:space="0" w:color="auto"/>
        <w:bottom w:val="none" w:sz="0" w:space="0" w:color="auto"/>
        <w:right w:val="none" w:sz="0" w:space="0" w:color="auto"/>
      </w:divBdr>
    </w:div>
    <w:div w:id="1606618843">
      <w:bodyDiv w:val="1"/>
      <w:marLeft w:val="0"/>
      <w:marRight w:val="0"/>
      <w:marTop w:val="0"/>
      <w:marBottom w:val="0"/>
      <w:divBdr>
        <w:top w:val="none" w:sz="0" w:space="0" w:color="auto"/>
        <w:left w:val="none" w:sz="0" w:space="0" w:color="auto"/>
        <w:bottom w:val="none" w:sz="0" w:space="0" w:color="auto"/>
        <w:right w:val="none" w:sz="0" w:space="0" w:color="auto"/>
      </w:divBdr>
    </w:div>
    <w:div w:id="1606689404">
      <w:bodyDiv w:val="1"/>
      <w:marLeft w:val="0"/>
      <w:marRight w:val="0"/>
      <w:marTop w:val="0"/>
      <w:marBottom w:val="0"/>
      <w:divBdr>
        <w:top w:val="none" w:sz="0" w:space="0" w:color="auto"/>
        <w:left w:val="none" w:sz="0" w:space="0" w:color="auto"/>
        <w:bottom w:val="none" w:sz="0" w:space="0" w:color="auto"/>
        <w:right w:val="none" w:sz="0" w:space="0" w:color="auto"/>
      </w:divBdr>
    </w:div>
    <w:div w:id="1606690133">
      <w:bodyDiv w:val="1"/>
      <w:marLeft w:val="0"/>
      <w:marRight w:val="0"/>
      <w:marTop w:val="0"/>
      <w:marBottom w:val="0"/>
      <w:divBdr>
        <w:top w:val="none" w:sz="0" w:space="0" w:color="auto"/>
        <w:left w:val="none" w:sz="0" w:space="0" w:color="auto"/>
        <w:bottom w:val="none" w:sz="0" w:space="0" w:color="auto"/>
        <w:right w:val="none" w:sz="0" w:space="0" w:color="auto"/>
      </w:divBdr>
    </w:div>
    <w:div w:id="1606691419">
      <w:bodyDiv w:val="1"/>
      <w:marLeft w:val="0"/>
      <w:marRight w:val="0"/>
      <w:marTop w:val="0"/>
      <w:marBottom w:val="0"/>
      <w:divBdr>
        <w:top w:val="none" w:sz="0" w:space="0" w:color="auto"/>
        <w:left w:val="none" w:sz="0" w:space="0" w:color="auto"/>
        <w:bottom w:val="none" w:sz="0" w:space="0" w:color="auto"/>
        <w:right w:val="none" w:sz="0" w:space="0" w:color="auto"/>
      </w:divBdr>
    </w:div>
    <w:div w:id="1606886105">
      <w:bodyDiv w:val="1"/>
      <w:marLeft w:val="0"/>
      <w:marRight w:val="0"/>
      <w:marTop w:val="0"/>
      <w:marBottom w:val="0"/>
      <w:divBdr>
        <w:top w:val="none" w:sz="0" w:space="0" w:color="auto"/>
        <w:left w:val="none" w:sz="0" w:space="0" w:color="auto"/>
        <w:bottom w:val="none" w:sz="0" w:space="0" w:color="auto"/>
        <w:right w:val="none" w:sz="0" w:space="0" w:color="auto"/>
      </w:divBdr>
    </w:div>
    <w:div w:id="1606965161">
      <w:bodyDiv w:val="1"/>
      <w:marLeft w:val="0"/>
      <w:marRight w:val="0"/>
      <w:marTop w:val="0"/>
      <w:marBottom w:val="0"/>
      <w:divBdr>
        <w:top w:val="none" w:sz="0" w:space="0" w:color="auto"/>
        <w:left w:val="none" w:sz="0" w:space="0" w:color="auto"/>
        <w:bottom w:val="none" w:sz="0" w:space="0" w:color="auto"/>
        <w:right w:val="none" w:sz="0" w:space="0" w:color="auto"/>
      </w:divBdr>
    </w:div>
    <w:div w:id="1607040615">
      <w:bodyDiv w:val="1"/>
      <w:marLeft w:val="0"/>
      <w:marRight w:val="0"/>
      <w:marTop w:val="0"/>
      <w:marBottom w:val="0"/>
      <w:divBdr>
        <w:top w:val="none" w:sz="0" w:space="0" w:color="auto"/>
        <w:left w:val="none" w:sz="0" w:space="0" w:color="auto"/>
        <w:bottom w:val="none" w:sz="0" w:space="0" w:color="auto"/>
        <w:right w:val="none" w:sz="0" w:space="0" w:color="auto"/>
      </w:divBdr>
    </w:div>
    <w:div w:id="1607080160">
      <w:bodyDiv w:val="1"/>
      <w:marLeft w:val="0"/>
      <w:marRight w:val="0"/>
      <w:marTop w:val="0"/>
      <w:marBottom w:val="0"/>
      <w:divBdr>
        <w:top w:val="none" w:sz="0" w:space="0" w:color="auto"/>
        <w:left w:val="none" w:sz="0" w:space="0" w:color="auto"/>
        <w:bottom w:val="none" w:sz="0" w:space="0" w:color="auto"/>
        <w:right w:val="none" w:sz="0" w:space="0" w:color="auto"/>
      </w:divBdr>
    </w:div>
    <w:div w:id="1607082117">
      <w:bodyDiv w:val="1"/>
      <w:marLeft w:val="0"/>
      <w:marRight w:val="0"/>
      <w:marTop w:val="0"/>
      <w:marBottom w:val="0"/>
      <w:divBdr>
        <w:top w:val="none" w:sz="0" w:space="0" w:color="auto"/>
        <w:left w:val="none" w:sz="0" w:space="0" w:color="auto"/>
        <w:bottom w:val="none" w:sz="0" w:space="0" w:color="auto"/>
        <w:right w:val="none" w:sz="0" w:space="0" w:color="auto"/>
      </w:divBdr>
    </w:div>
    <w:div w:id="1607149630">
      <w:bodyDiv w:val="1"/>
      <w:marLeft w:val="0"/>
      <w:marRight w:val="0"/>
      <w:marTop w:val="0"/>
      <w:marBottom w:val="0"/>
      <w:divBdr>
        <w:top w:val="none" w:sz="0" w:space="0" w:color="auto"/>
        <w:left w:val="none" w:sz="0" w:space="0" w:color="auto"/>
        <w:bottom w:val="none" w:sz="0" w:space="0" w:color="auto"/>
        <w:right w:val="none" w:sz="0" w:space="0" w:color="auto"/>
      </w:divBdr>
    </w:div>
    <w:div w:id="1607233562">
      <w:bodyDiv w:val="1"/>
      <w:marLeft w:val="0"/>
      <w:marRight w:val="0"/>
      <w:marTop w:val="0"/>
      <w:marBottom w:val="0"/>
      <w:divBdr>
        <w:top w:val="none" w:sz="0" w:space="0" w:color="auto"/>
        <w:left w:val="none" w:sz="0" w:space="0" w:color="auto"/>
        <w:bottom w:val="none" w:sz="0" w:space="0" w:color="auto"/>
        <w:right w:val="none" w:sz="0" w:space="0" w:color="auto"/>
      </w:divBdr>
    </w:div>
    <w:div w:id="1607344611">
      <w:bodyDiv w:val="1"/>
      <w:marLeft w:val="0"/>
      <w:marRight w:val="0"/>
      <w:marTop w:val="0"/>
      <w:marBottom w:val="0"/>
      <w:divBdr>
        <w:top w:val="none" w:sz="0" w:space="0" w:color="auto"/>
        <w:left w:val="none" w:sz="0" w:space="0" w:color="auto"/>
        <w:bottom w:val="none" w:sz="0" w:space="0" w:color="auto"/>
        <w:right w:val="none" w:sz="0" w:space="0" w:color="auto"/>
      </w:divBdr>
    </w:div>
    <w:div w:id="1607345260">
      <w:bodyDiv w:val="1"/>
      <w:marLeft w:val="0"/>
      <w:marRight w:val="0"/>
      <w:marTop w:val="0"/>
      <w:marBottom w:val="0"/>
      <w:divBdr>
        <w:top w:val="none" w:sz="0" w:space="0" w:color="auto"/>
        <w:left w:val="none" w:sz="0" w:space="0" w:color="auto"/>
        <w:bottom w:val="none" w:sz="0" w:space="0" w:color="auto"/>
        <w:right w:val="none" w:sz="0" w:space="0" w:color="auto"/>
      </w:divBdr>
    </w:div>
    <w:div w:id="1607497701">
      <w:bodyDiv w:val="1"/>
      <w:marLeft w:val="0"/>
      <w:marRight w:val="0"/>
      <w:marTop w:val="0"/>
      <w:marBottom w:val="0"/>
      <w:divBdr>
        <w:top w:val="none" w:sz="0" w:space="0" w:color="auto"/>
        <w:left w:val="none" w:sz="0" w:space="0" w:color="auto"/>
        <w:bottom w:val="none" w:sz="0" w:space="0" w:color="auto"/>
        <w:right w:val="none" w:sz="0" w:space="0" w:color="auto"/>
      </w:divBdr>
    </w:div>
    <w:div w:id="1607536531">
      <w:bodyDiv w:val="1"/>
      <w:marLeft w:val="0"/>
      <w:marRight w:val="0"/>
      <w:marTop w:val="0"/>
      <w:marBottom w:val="0"/>
      <w:divBdr>
        <w:top w:val="none" w:sz="0" w:space="0" w:color="auto"/>
        <w:left w:val="none" w:sz="0" w:space="0" w:color="auto"/>
        <w:bottom w:val="none" w:sz="0" w:space="0" w:color="auto"/>
        <w:right w:val="none" w:sz="0" w:space="0" w:color="auto"/>
      </w:divBdr>
    </w:div>
    <w:div w:id="1607537366">
      <w:bodyDiv w:val="1"/>
      <w:marLeft w:val="0"/>
      <w:marRight w:val="0"/>
      <w:marTop w:val="0"/>
      <w:marBottom w:val="0"/>
      <w:divBdr>
        <w:top w:val="none" w:sz="0" w:space="0" w:color="auto"/>
        <w:left w:val="none" w:sz="0" w:space="0" w:color="auto"/>
        <w:bottom w:val="none" w:sz="0" w:space="0" w:color="auto"/>
        <w:right w:val="none" w:sz="0" w:space="0" w:color="auto"/>
      </w:divBdr>
    </w:div>
    <w:div w:id="1607543832">
      <w:bodyDiv w:val="1"/>
      <w:marLeft w:val="0"/>
      <w:marRight w:val="0"/>
      <w:marTop w:val="0"/>
      <w:marBottom w:val="0"/>
      <w:divBdr>
        <w:top w:val="none" w:sz="0" w:space="0" w:color="auto"/>
        <w:left w:val="none" w:sz="0" w:space="0" w:color="auto"/>
        <w:bottom w:val="none" w:sz="0" w:space="0" w:color="auto"/>
        <w:right w:val="none" w:sz="0" w:space="0" w:color="auto"/>
      </w:divBdr>
    </w:div>
    <w:div w:id="1607619728">
      <w:bodyDiv w:val="1"/>
      <w:marLeft w:val="0"/>
      <w:marRight w:val="0"/>
      <w:marTop w:val="0"/>
      <w:marBottom w:val="0"/>
      <w:divBdr>
        <w:top w:val="none" w:sz="0" w:space="0" w:color="auto"/>
        <w:left w:val="none" w:sz="0" w:space="0" w:color="auto"/>
        <w:bottom w:val="none" w:sz="0" w:space="0" w:color="auto"/>
        <w:right w:val="none" w:sz="0" w:space="0" w:color="auto"/>
      </w:divBdr>
    </w:div>
    <w:div w:id="1607688208">
      <w:bodyDiv w:val="1"/>
      <w:marLeft w:val="0"/>
      <w:marRight w:val="0"/>
      <w:marTop w:val="0"/>
      <w:marBottom w:val="0"/>
      <w:divBdr>
        <w:top w:val="none" w:sz="0" w:space="0" w:color="auto"/>
        <w:left w:val="none" w:sz="0" w:space="0" w:color="auto"/>
        <w:bottom w:val="none" w:sz="0" w:space="0" w:color="auto"/>
        <w:right w:val="none" w:sz="0" w:space="0" w:color="auto"/>
      </w:divBdr>
    </w:div>
    <w:div w:id="1607690329">
      <w:bodyDiv w:val="1"/>
      <w:marLeft w:val="0"/>
      <w:marRight w:val="0"/>
      <w:marTop w:val="0"/>
      <w:marBottom w:val="0"/>
      <w:divBdr>
        <w:top w:val="none" w:sz="0" w:space="0" w:color="auto"/>
        <w:left w:val="none" w:sz="0" w:space="0" w:color="auto"/>
        <w:bottom w:val="none" w:sz="0" w:space="0" w:color="auto"/>
        <w:right w:val="none" w:sz="0" w:space="0" w:color="auto"/>
      </w:divBdr>
    </w:div>
    <w:div w:id="1607690923">
      <w:bodyDiv w:val="1"/>
      <w:marLeft w:val="0"/>
      <w:marRight w:val="0"/>
      <w:marTop w:val="0"/>
      <w:marBottom w:val="0"/>
      <w:divBdr>
        <w:top w:val="none" w:sz="0" w:space="0" w:color="auto"/>
        <w:left w:val="none" w:sz="0" w:space="0" w:color="auto"/>
        <w:bottom w:val="none" w:sz="0" w:space="0" w:color="auto"/>
        <w:right w:val="none" w:sz="0" w:space="0" w:color="auto"/>
      </w:divBdr>
    </w:div>
    <w:div w:id="1607732585">
      <w:bodyDiv w:val="1"/>
      <w:marLeft w:val="0"/>
      <w:marRight w:val="0"/>
      <w:marTop w:val="0"/>
      <w:marBottom w:val="0"/>
      <w:divBdr>
        <w:top w:val="none" w:sz="0" w:space="0" w:color="auto"/>
        <w:left w:val="none" w:sz="0" w:space="0" w:color="auto"/>
        <w:bottom w:val="none" w:sz="0" w:space="0" w:color="auto"/>
        <w:right w:val="none" w:sz="0" w:space="0" w:color="auto"/>
      </w:divBdr>
    </w:div>
    <w:div w:id="1607926631">
      <w:bodyDiv w:val="1"/>
      <w:marLeft w:val="0"/>
      <w:marRight w:val="0"/>
      <w:marTop w:val="0"/>
      <w:marBottom w:val="0"/>
      <w:divBdr>
        <w:top w:val="none" w:sz="0" w:space="0" w:color="auto"/>
        <w:left w:val="none" w:sz="0" w:space="0" w:color="auto"/>
        <w:bottom w:val="none" w:sz="0" w:space="0" w:color="auto"/>
        <w:right w:val="none" w:sz="0" w:space="0" w:color="auto"/>
      </w:divBdr>
    </w:div>
    <w:div w:id="1608073839">
      <w:bodyDiv w:val="1"/>
      <w:marLeft w:val="0"/>
      <w:marRight w:val="0"/>
      <w:marTop w:val="0"/>
      <w:marBottom w:val="0"/>
      <w:divBdr>
        <w:top w:val="none" w:sz="0" w:space="0" w:color="auto"/>
        <w:left w:val="none" w:sz="0" w:space="0" w:color="auto"/>
        <w:bottom w:val="none" w:sz="0" w:space="0" w:color="auto"/>
        <w:right w:val="none" w:sz="0" w:space="0" w:color="auto"/>
      </w:divBdr>
    </w:div>
    <w:div w:id="1608077651">
      <w:bodyDiv w:val="1"/>
      <w:marLeft w:val="0"/>
      <w:marRight w:val="0"/>
      <w:marTop w:val="0"/>
      <w:marBottom w:val="0"/>
      <w:divBdr>
        <w:top w:val="none" w:sz="0" w:space="0" w:color="auto"/>
        <w:left w:val="none" w:sz="0" w:space="0" w:color="auto"/>
        <w:bottom w:val="none" w:sz="0" w:space="0" w:color="auto"/>
        <w:right w:val="none" w:sz="0" w:space="0" w:color="auto"/>
      </w:divBdr>
    </w:div>
    <w:div w:id="1608272997">
      <w:bodyDiv w:val="1"/>
      <w:marLeft w:val="0"/>
      <w:marRight w:val="0"/>
      <w:marTop w:val="0"/>
      <w:marBottom w:val="0"/>
      <w:divBdr>
        <w:top w:val="none" w:sz="0" w:space="0" w:color="auto"/>
        <w:left w:val="none" w:sz="0" w:space="0" w:color="auto"/>
        <w:bottom w:val="none" w:sz="0" w:space="0" w:color="auto"/>
        <w:right w:val="none" w:sz="0" w:space="0" w:color="auto"/>
      </w:divBdr>
    </w:div>
    <w:div w:id="1608343018">
      <w:bodyDiv w:val="1"/>
      <w:marLeft w:val="0"/>
      <w:marRight w:val="0"/>
      <w:marTop w:val="0"/>
      <w:marBottom w:val="0"/>
      <w:divBdr>
        <w:top w:val="none" w:sz="0" w:space="0" w:color="auto"/>
        <w:left w:val="none" w:sz="0" w:space="0" w:color="auto"/>
        <w:bottom w:val="none" w:sz="0" w:space="0" w:color="auto"/>
        <w:right w:val="none" w:sz="0" w:space="0" w:color="auto"/>
      </w:divBdr>
    </w:div>
    <w:div w:id="1608348860">
      <w:bodyDiv w:val="1"/>
      <w:marLeft w:val="0"/>
      <w:marRight w:val="0"/>
      <w:marTop w:val="0"/>
      <w:marBottom w:val="0"/>
      <w:divBdr>
        <w:top w:val="none" w:sz="0" w:space="0" w:color="auto"/>
        <w:left w:val="none" w:sz="0" w:space="0" w:color="auto"/>
        <w:bottom w:val="none" w:sz="0" w:space="0" w:color="auto"/>
        <w:right w:val="none" w:sz="0" w:space="0" w:color="auto"/>
      </w:divBdr>
    </w:div>
    <w:div w:id="1608386078">
      <w:bodyDiv w:val="1"/>
      <w:marLeft w:val="0"/>
      <w:marRight w:val="0"/>
      <w:marTop w:val="0"/>
      <w:marBottom w:val="0"/>
      <w:divBdr>
        <w:top w:val="none" w:sz="0" w:space="0" w:color="auto"/>
        <w:left w:val="none" w:sz="0" w:space="0" w:color="auto"/>
        <w:bottom w:val="none" w:sz="0" w:space="0" w:color="auto"/>
        <w:right w:val="none" w:sz="0" w:space="0" w:color="auto"/>
      </w:divBdr>
    </w:div>
    <w:div w:id="1608388424">
      <w:bodyDiv w:val="1"/>
      <w:marLeft w:val="0"/>
      <w:marRight w:val="0"/>
      <w:marTop w:val="0"/>
      <w:marBottom w:val="0"/>
      <w:divBdr>
        <w:top w:val="none" w:sz="0" w:space="0" w:color="auto"/>
        <w:left w:val="none" w:sz="0" w:space="0" w:color="auto"/>
        <w:bottom w:val="none" w:sz="0" w:space="0" w:color="auto"/>
        <w:right w:val="none" w:sz="0" w:space="0" w:color="auto"/>
      </w:divBdr>
    </w:div>
    <w:div w:id="1608466572">
      <w:bodyDiv w:val="1"/>
      <w:marLeft w:val="0"/>
      <w:marRight w:val="0"/>
      <w:marTop w:val="0"/>
      <w:marBottom w:val="0"/>
      <w:divBdr>
        <w:top w:val="none" w:sz="0" w:space="0" w:color="auto"/>
        <w:left w:val="none" w:sz="0" w:space="0" w:color="auto"/>
        <w:bottom w:val="none" w:sz="0" w:space="0" w:color="auto"/>
        <w:right w:val="none" w:sz="0" w:space="0" w:color="auto"/>
      </w:divBdr>
    </w:div>
    <w:div w:id="1608544890">
      <w:bodyDiv w:val="1"/>
      <w:marLeft w:val="0"/>
      <w:marRight w:val="0"/>
      <w:marTop w:val="0"/>
      <w:marBottom w:val="0"/>
      <w:divBdr>
        <w:top w:val="none" w:sz="0" w:space="0" w:color="auto"/>
        <w:left w:val="none" w:sz="0" w:space="0" w:color="auto"/>
        <w:bottom w:val="none" w:sz="0" w:space="0" w:color="auto"/>
        <w:right w:val="none" w:sz="0" w:space="0" w:color="auto"/>
      </w:divBdr>
    </w:div>
    <w:div w:id="1608660356">
      <w:bodyDiv w:val="1"/>
      <w:marLeft w:val="0"/>
      <w:marRight w:val="0"/>
      <w:marTop w:val="0"/>
      <w:marBottom w:val="0"/>
      <w:divBdr>
        <w:top w:val="none" w:sz="0" w:space="0" w:color="auto"/>
        <w:left w:val="none" w:sz="0" w:space="0" w:color="auto"/>
        <w:bottom w:val="none" w:sz="0" w:space="0" w:color="auto"/>
        <w:right w:val="none" w:sz="0" w:space="0" w:color="auto"/>
      </w:divBdr>
    </w:div>
    <w:div w:id="1608736912">
      <w:bodyDiv w:val="1"/>
      <w:marLeft w:val="0"/>
      <w:marRight w:val="0"/>
      <w:marTop w:val="0"/>
      <w:marBottom w:val="0"/>
      <w:divBdr>
        <w:top w:val="none" w:sz="0" w:space="0" w:color="auto"/>
        <w:left w:val="none" w:sz="0" w:space="0" w:color="auto"/>
        <w:bottom w:val="none" w:sz="0" w:space="0" w:color="auto"/>
        <w:right w:val="none" w:sz="0" w:space="0" w:color="auto"/>
      </w:divBdr>
    </w:div>
    <w:div w:id="1608923835">
      <w:bodyDiv w:val="1"/>
      <w:marLeft w:val="0"/>
      <w:marRight w:val="0"/>
      <w:marTop w:val="0"/>
      <w:marBottom w:val="0"/>
      <w:divBdr>
        <w:top w:val="none" w:sz="0" w:space="0" w:color="auto"/>
        <w:left w:val="none" w:sz="0" w:space="0" w:color="auto"/>
        <w:bottom w:val="none" w:sz="0" w:space="0" w:color="auto"/>
        <w:right w:val="none" w:sz="0" w:space="0" w:color="auto"/>
      </w:divBdr>
    </w:div>
    <w:div w:id="1609045711">
      <w:bodyDiv w:val="1"/>
      <w:marLeft w:val="0"/>
      <w:marRight w:val="0"/>
      <w:marTop w:val="0"/>
      <w:marBottom w:val="0"/>
      <w:divBdr>
        <w:top w:val="none" w:sz="0" w:space="0" w:color="auto"/>
        <w:left w:val="none" w:sz="0" w:space="0" w:color="auto"/>
        <w:bottom w:val="none" w:sz="0" w:space="0" w:color="auto"/>
        <w:right w:val="none" w:sz="0" w:space="0" w:color="auto"/>
      </w:divBdr>
    </w:div>
    <w:div w:id="1609198004">
      <w:bodyDiv w:val="1"/>
      <w:marLeft w:val="0"/>
      <w:marRight w:val="0"/>
      <w:marTop w:val="0"/>
      <w:marBottom w:val="0"/>
      <w:divBdr>
        <w:top w:val="none" w:sz="0" w:space="0" w:color="auto"/>
        <w:left w:val="none" w:sz="0" w:space="0" w:color="auto"/>
        <w:bottom w:val="none" w:sz="0" w:space="0" w:color="auto"/>
        <w:right w:val="none" w:sz="0" w:space="0" w:color="auto"/>
      </w:divBdr>
    </w:div>
    <w:div w:id="1609510347">
      <w:bodyDiv w:val="1"/>
      <w:marLeft w:val="0"/>
      <w:marRight w:val="0"/>
      <w:marTop w:val="0"/>
      <w:marBottom w:val="0"/>
      <w:divBdr>
        <w:top w:val="none" w:sz="0" w:space="0" w:color="auto"/>
        <w:left w:val="none" w:sz="0" w:space="0" w:color="auto"/>
        <w:bottom w:val="none" w:sz="0" w:space="0" w:color="auto"/>
        <w:right w:val="none" w:sz="0" w:space="0" w:color="auto"/>
      </w:divBdr>
    </w:div>
    <w:div w:id="1609584022">
      <w:bodyDiv w:val="1"/>
      <w:marLeft w:val="0"/>
      <w:marRight w:val="0"/>
      <w:marTop w:val="0"/>
      <w:marBottom w:val="0"/>
      <w:divBdr>
        <w:top w:val="none" w:sz="0" w:space="0" w:color="auto"/>
        <w:left w:val="none" w:sz="0" w:space="0" w:color="auto"/>
        <w:bottom w:val="none" w:sz="0" w:space="0" w:color="auto"/>
        <w:right w:val="none" w:sz="0" w:space="0" w:color="auto"/>
      </w:divBdr>
    </w:div>
    <w:div w:id="1609658274">
      <w:bodyDiv w:val="1"/>
      <w:marLeft w:val="0"/>
      <w:marRight w:val="0"/>
      <w:marTop w:val="0"/>
      <w:marBottom w:val="0"/>
      <w:divBdr>
        <w:top w:val="none" w:sz="0" w:space="0" w:color="auto"/>
        <w:left w:val="none" w:sz="0" w:space="0" w:color="auto"/>
        <w:bottom w:val="none" w:sz="0" w:space="0" w:color="auto"/>
        <w:right w:val="none" w:sz="0" w:space="0" w:color="auto"/>
      </w:divBdr>
    </w:div>
    <w:div w:id="1609660489">
      <w:bodyDiv w:val="1"/>
      <w:marLeft w:val="0"/>
      <w:marRight w:val="0"/>
      <w:marTop w:val="0"/>
      <w:marBottom w:val="0"/>
      <w:divBdr>
        <w:top w:val="none" w:sz="0" w:space="0" w:color="auto"/>
        <w:left w:val="none" w:sz="0" w:space="0" w:color="auto"/>
        <w:bottom w:val="none" w:sz="0" w:space="0" w:color="auto"/>
        <w:right w:val="none" w:sz="0" w:space="0" w:color="auto"/>
      </w:divBdr>
    </w:div>
    <w:div w:id="1609846066">
      <w:bodyDiv w:val="1"/>
      <w:marLeft w:val="0"/>
      <w:marRight w:val="0"/>
      <w:marTop w:val="0"/>
      <w:marBottom w:val="0"/>
      <w:divBdr>
        <w:top w:val="none" w:sz="0" w:space="0" w:color="auto"/>
        <w:left w:val="none" w:sz="0" w:space="0" w:color="auto"/>
        <w:bottom w:val="none" w:sz="0" w:space="0" w:color="auto"/>
        <w:right w:val="none" w:sz="0" w:space="0" w:color="auto"/>
      </w:divBdr>
    </w:div>
    <w:div w:id="1609846233">
      <w:bodyDiv w:val="1"/>
      <w:marLeft w:val="0"/>
      <w:marRight w:val="0"/>
      <w:marTop w:val="0"/>
      <w:marBottom w:val="0"/>
      <w:divBdr>
        <w:top w:val="none" w:sz="0" w:space="0" w:color="auto"/>
        <w:left w:val="none" w:sz="0" w:space="0" w:color="auto"/>
        <w:bottom w:val="none" w:sz="0" w:space="0" w:color="auto"/>
        <w:right w:val="none" w:sz="0" w:space="0" w:color="auto"/>
      </w:divBdr>
    </w:div>
    <w:div w:id="1609854661">
      <w:bodyDiv w:val="1"/>
      <w:marLeft w:val="0"/>
      <w:marRight w:val="0"/>
      <w:marTop w:val="0"/>
      <w:marBottom w:val="0"/>
      <w:divBdr>
        <w:top w:val="none" w:sz="0" w:space="0" w:color="auto"/>
        <w:left w:val="none" w:sz="0" w:space="0" w:color="auto"/>
        <w:bottom w:val="none" w:sz="0" w:space="0" w:color="auto"/>
        <w:right w:val="none" w:sz="0" w:space="0" w:color="auto"/>
      </w:divBdr>
    </w:div>
    <w:div w:id="1609966406">
      <w:bodyDiv w:val="1"/>
      <w:marLeft w:val="0"/>
      <w:marRight w:val="0"/>
      <w:marTop w:val="0"/>
      <w:marBottom w:val="0"/>
      <w:divBdr>
        <w:top w:val="none" w:sz="0" w:space="0" w:color="auto"/>
        <w:left w:val="none" w:sz="0" w:space="0" w:color="auto"/>
        <w:bottom w:val="none" w:sz="0" w:space="0" w:color="auto"/>
        <w:right w:val="none" w:sz="0" w:space="0" w:color="auto"/>
      </w:divBdr>
    </w:div>
    <w:div w:id="1610090153">
      <w:bodyDiv w:val="1"/>
      <w:marLeft w:val="0"/>
      <w:marRight w:val="0"/>
      <w:marTop w:val="0"/>
      <w:marBottom w:val="0"/>
      <w:divBdr>
        <w:top w:val="none" w:sz="0" w:space="0" w:color="auto"/>
        <w:left w:val="none" w:sz="0" w:space="0" w:color="auto"/>
        <w:bottom w:val="none" w:sz="0" w:space="0" w:color="auto"/>
        <w:right w:val="none" w:sz="0" w:space="0" w:color="auto"/>
      </w:divBdr>
    </w:div>
    <w:div w:id="1610315207">
      <w:bodyDiv w:val="1"/>
      <w:marLeft w:val="0"/>
      <w:marRight w:val="0"/>
      <w:marTop w:val="0"/>
      <w:marBottom w:val="0"/>
      <w:divBdr>
        <w:top w:val="none" w:sz="0" w:space="0" w:color="auto"/>
        <w:left w:val="none" w:sz="0" w:space="0" w:color="auto"/>
        <w:bottom w:val="none" w:sz="0" w:space="0" w:color="auto"/>
        <w:right w:val="none" w:sz="0" w:space="0" w:color="auto"/>
      </w:divBdr>
    </w:div>
    <w:div w:id="1610351982">
      <w:bodyDiv w:val="1"/>
      <w:marLeft w:val="0"/>
      <w:marRight w:val="0"/>
      <w:marTop w:val="0"/>
      <w:marBottom w:val="0"/>
      <w:divBdr>
        <w:top w:val="none" w:sz="0" w:space="0" w:color="auto"/>
        <w:left w:val="none" w:sz="0" w:space="0" w:color="auto"/>
        <w:bottom w:val="none" w:sz="0" w:space="0" w:color="auto"/>
        <w:right w:val="none" w:sz="0" w:space="0" w:color="auto"/>
      </w:divBdr>
    </w:div>
    <w:div w:id="1610358227">
      <w:bodyDiv w:val="1"/>
      <w:marLeft w:val="0"/>
      <w:marRight w:val="0"/>
      <w:marTop w:val="0"/>
      <w:marBottom w:val="0"/>
      <w:divBdr>
        <w:top w:val="none" w:sz="0" w:space="0" w:color="auto"/>
        <w:left w:val="none" w:sz="0" w:space="0" w:color="auto"/>
        <w:bottom w:val="none" w:sz="0" w:space="0" w:color="auto"/>
        <w:right w:val="none" w:sz="0" w:space="0" w:color="auto"/>
      </w:divBdr>
    </w:div>
    <w:div w:id="1610621128">
      <w:bodyDiv w:val="1"/>
      <w:marLeft w:val="0"/>
      <w:marRight w:val="0"/>
      <w:marTop w:val="0"/>
      <w:marBottom w:val="0"/>
      <w:divBdr>
        <w:top w:val="none" w:sz="0" w:space="0" w:color="auto"/>
        <w:left w:val="none" w:sz="0" w:space="0" w:color="auto"/>
        <w:bottom w:val="none" w:sz="0" w:space="0" w:color="auto"/>
        <w:right w:val="none" w:sz="0" w:space="0" w:color="auto"/>
      </w:divBdr>
    </w:div>
    <w:div w:id="1610626012">
      <w:bodyDiv w:val="1"/>
      <w:marLeft w:val="0"/>
      <w:marRight w:val="0"/>
      <w:marTop w:val="0"/>
      <w:marBottom w:val="0"/>
      <w:divBdr>
        <w:top w:val="none" w:sz="0" w:space="0" w:color="auto"/>
        <w:left w:val="none" w:sz="0" w:space="0" w:color="auto"/>
        <w:bottom w:val="none" w:sz="0" w:space="0" w:color="auto"/>
        <w:right w:val="none" w:sz="0" w:space="0" w:color="auto"/>
      </w:divBdr>
    </w:div>
    <w:div w:id="1610697822">
      <w:bodyDiv w:val="1"/>
      <w:marLeft w:val="0"/>
      <w:marRight w:val="0"/>
      <w:marTop w:val="0"/>
      <w:marBottom w:val="0"/>
      <w:divBdr>
        <w:top w:val="none" w:sz="0" w:space="0" w:color="auto"/>
        <w:left w:val="none" w:sz="0" w:space="0" w:color="auto"/>
        <w:bottom w:val="none" w:sz="0" w:space="0" w:color="auto"/>
        <w:right w:val="none" w:sz="0" w:space="0" w:color="auto"/>
      </w:divBdr>
    </w:div>
    <w:div w:id="1610771509">
      <w:bodyDiv w:val="1"/>
      <w:marLeft w:val="0"/>
      <w:marRight w:val="0"/>
      <w:marTop w:val="0"/>
      <w:marBottom w:val="0"/>
      <w:divBdr>
        <w:top w:val="none" w:sz="0" w:space="0" w:color="auto"/>
        <w:left w:val="none" w:sz="0" w:space="0" w:color="auto"/>
        <w:bottom w:val="none" w:sz="0" w:space="0" w:color="auto"/>
        <w:right w:val="none" w:sz="0" w:space="0" w:color="auto"/>
      </w:divBdr>
    </w:div>
    <w:div w:id="1610890338">
      <w:bodyDiv w:val="1"/>
      <w:marLeft w:val="0"/>
      <w:marRight w:val="0"/>
      <w:marTop w:val="0"/>
      <w:marBottom w:val="0"/>
      <w:divBdr>
        <w:top w:val="none" w:sz="0" w:space="0" w:color="auto"/>
        <w:left w:val="none" w:sz="0" w:space="0" w:color="auto"/>
        <w:bottom w:val="none" w:sz="0" w:space="0" w:color="auto"/>
        <w:right w:val="none" w:sz="0" w:space="0" w:color="auto"/>
      </w:divBdr>
    </w:div>
    <w:div w:id="1610890646">
      <w:bodyDiv w:val="1"/>
      <w:marLeft w:val="0"/>
      <w:marRight w:val="0"/>
      <w:marTop w:val="0"/>
      <w:marBottom w:val="0"/>
      <w:divBdr>
        <w:top w:val="none" w:sz="0" w:space="0" w:color="auto"/>
        <w:left w:val="none" w:sz="0" w:space="0" w:color="auto"/>
        <w:bottom w:val="none" w:sz="0" w:space="0" w:color="auto"/>
        <w:right w:val="none" w:sz="0" w:space="0" w:color="auto"/>
      </w:divBdr>
    </w:div>
    <w:div w:id="1611010007">
      <w:bodyDiv w:val="1"/>
      <w:marLeft w:val="0"/>
      <w:marRight w:val="0"/>
      <w:marTop w:val="0"/>
      <w:marBottom w:val="0"/>
      <w:divBdr>
        <w:top w:val="none" w:sz="0" w:space="0" w:color="auto"/>
        <w:left w:val="none" w:sz="0" w:space="0" w:color="auto"/>
        <w:bottom w:val="none" w:sz="0" w:space="0" w:color="auto"/>
        <w:right w:val="none" w:sz="0" w:space="0" w:color="auto"/>
      </w:divBdr>
    </w:div>
    <w:div w:id="1611160537">
      <w:bodyDiv w:val="1"/>
      <w:marLeft w:val="0"/>
      <w:marRight w:val="0"/>
      <w:marTop w:val="0"/>
      <w:marBottom w:val="0"/>
      <w:divBdr>
        <w:top w:val="none" w:sz="0" w:space="0" w:color="auto"/>
        <w:left w:val="none" w:sz="0" w:space="0" w:color="auto"/>
        <w:bottom w:val="none" w:sz="0" w:space="0" w:color="auto"/>
        <w:right w:val="none" w:sz="0" w:space="0" w:color="auto"/>
      </w:divBdr>
    </w:div>
    <w:div w:id="1611160560">
      <w:bodyDiv w:val="1"/>
      <w:marLeft w:val="0"/>
      <w:marRight w:val="0"/>
      <w:marTop w:val="0"/>
      <w:marBottom w:val="0"/>
      <w:divBdr>
        <w:top w:val="none" w:sz="0" w:space="0" w:color="auto"/>
        <w:left w:val="none" w:sz="0" w:space="0" w:color="auto"/>
        <w:bottom w:val="none" w:sz="0" w:space="0" w:color="auto"/>
        <w:right w:val="none" w:sz="0" w:space="0" w:color="auto"/>
      </w:divBdr>
    </w:div>
    <w:div w:id="1611232799">
      <w:bodyDiv w:val="1"/>
      <w:marLeft w:val="0"/>
      <w:marRight w:val="0"/>
      <w:marTop w:val="0"/>
      <w:marBottom w:val="0"/>
      <w:divBdr>
        <w:top w:val="none" w:sz="0" w:space="0" w:color="auto"/>
        <w:left w:val="none" w:sz="0" w:space="0" w:color="auto"/>
        <w:bottom w:val="none" w:sz="0" w:space="0" w:color="auto"/>
        <w:right w:val="none" w:sz="0" w:space="0" w:color="auto"/>
      </w:divBdr>
    </w:div>
    <w:div w:id="1611233031">
      <w:bodyDiv w:val="1"/>
      <w:marLeft w:val="0"/>
      <w:marRight w:val="0"/>
      <w:marTop w:val="0"/>
      <w:marBottom w:val="0"/>
      <w:divBdr>
        <w:top w:val="none" w:sz="0" w:space="0" w:color="auto"/>
        <w:left w:val="none" w:sz="0" w:space="0" w:color="auto"/>
        <w:bottom w:val="none" w:sz="0" w:space="0" w:color="auto"/>
        <w:right w:val="none" w:sz="0" w:space="0" w:color="auto"/>
      </w:divBdr>
    </w:div>
    <w:div w:id="1611428672">
      <w:bodyDiv w:val="1"/>
      <w:marLeft w:val="0"/>
      <w:marRight w:val="0"/>
      <w:marTop w:val="0"/>
      <w:marBottom w:val="0"/>
      <w:divBdr>
        <w:top w:val="none" w:sz="0" w:space="0" w:color="auto"/>
        <w:left w:val="none" w:sz="0" w:space="0" w:color="auto"/>
        <w:bottom w:val="none" w:sz="0" w:space="0" w:color="auto"/>
        <w:right w:val="none" w:sz="0" w:space="0" w:color="auto"/>
      </w:divBdr>
    </w:div>
    <w:div w:id="1611475368">
      <w:bodyDiv w:val="1"/>
      <w:marLeft w:val="0"/>
      <w:marRight w:val="0"/>
      <w:marTop w:val="0"/>
      <w:marBottom w:val="0"/>
      <w:divBdr>
        <w:top w:val="none" w:sz="0" w:space="0" w:color="auto"/>
        <w:left w:val="none" w:sz="0" w:space="0" w:color="auto"/>
        <w:bottom w:val="none" w:sz="0" w:space="0" w:color="auto"/>
        <w:right w:val="none" w:sz="0" w:space="0" w:color="auto"/>
      </w:divBdr>
    </w:div>
    <w:div w:id="1611475379">
      <w:bodyDiv w:val="1"/>
      <w:marLeft w:val="0"/>
      <w:marRight w:val="0"/>
      <w:marTop w:val="0"/>
      <w:marBottom w:val="0"/>
      <w:divBdr>
        <w:top w:val="none" w:sz="0" w:space="0" w:color="auto"/>
        <w:left w:val="none" w:sz="0" w:space="0" w:color="auto"/>
        <w:bottom w:val="none" w:sz="0" w:space="0" w:color="auto"/>
        <w:right w:val="none" w:sz="0" w:space="0" w:color="auto"/>
      </w:divBdr>
    </w:div>
    <w:div w:id="1611547636">
      <w:bodyDiv w:val="1"/>
      <w:marLeft w:val="0"/>
      <w:marRight w:val="0"/>
      <w:marTop w:val="0"/>
      <w:marBottom w:val="0"/>
      <w:divBdr>
        <w:top w:val="none" w:sz="0" w:space="0" w:color="auto"/>
        <w:left w:val="none" w:sz="0" w:space="0" w:color="auto"/>
        <w:bottom w:val="none" w:sz="0" w:space="0" w:color="auto"/>
        <w:right w:val="none" w:sz="0" w:space="0" w:color="auto"/>
      </w:divBdr>
    </w:div>
    <w:div w:id="1611549319">
      <w:bodyDiv w:val="1"/>
      <w:marLeft w:val="0"/>
      <w:marRight w:val="0"/>
      <w:marTop w:val="0"/>
      <w:marBottom w:val="0"/>
      <w:divBdr>
        <w:top w:val="none" w:sz="0" w:space="0" w:color="auto"/>
        <w:left w:val="none" w:sz="0" w:space="0" w:color="auto"/>
        <w:bottom w:val="none" w:sz="0" w:space="0" w:color="auto"/>
        <w:right w:val="none" w:sz="0" w:space="0" w:color="auto"/>
      </w:divBdr>
    </w:div>
    <w:div w:id="1611670220">
      <w:bodyDiv w:val="1"/>
      <w:marLeft w:val="0"/>
      <w:marRight w:val="0"/>
      <w:marTop w:val="0"/>
      <w:marBottom w:val="0"/>
      <w:divBdr>
        <w:top w:val="none" w:sz="0" w:space="0" w:color="auto"/>
        <w:left w:val="none" w:sz="0" w:space="0" w:color="auto"/>
        <w:bottom w:val="none" w:sz="0" w:space="0" w:color="auto"/>
        <w:right w:val="none" w:sz="0" w:space="0" w:color="auto"/>
      </w:divBdr>
    </w:div>
    <w:div w:id="1611817333">
      <w:bodyDiv w:val="1"/>
      <w:marLeft w:val="0"/>
      <w:marRight w:val="0"/>
      <w:marTop w:val="0"/>
      <w:marBottom w:val="0"/>
      <w:divBdr>
        <w:top w:val="none" w:sz="0" w:space="0" w:color="auto"/>
        <w:left w:val="none" w:sz="0" w:space="0" w:color="auto"/>
        <w:bottom w:val="none" w:sz="0" w:space="0" w:color="auto"/>
        <w:right w:val="none" w:sz="0" w:space="0" w:color="auto"/>
      </w:divBdr>
    </w:div>
    <w:div w:id="1611819733">
      <w:bodyDiv w:val="1"/>
      <w:marLeft w:val="0"/>
      <w:marRight w:val="0"/>
      <w:marTop w:val="0"/>
      <w:marBottom w:val="0"/>
      <w:divBdr>
        <w:top w:val="none" w:sz="0" w:space="0" w:color="auto"/>
        <w:left w:val="none" w:sz="0" w:space="0" w:color="auto"/>
        <w:bottom w:val="none" w:sz="0" w:space="0" w:color="auto"/>
        <w:right w:val="none" w:sz="0" w:space="0" w:color="auto"/>
      </w:divBdr>
    </w:div>
    <w:div w:id="1611820747">
      <w:bodyDiv w:val="1"/>
      <w:marLeft w:val="0"/>
      <w:marRight w:val="0"/>
      <w:marTop w:val="0"/>
      <w:marBottom w:val="0"/>
      <w:divBdr>
        <w:top w:val="none" w:sz="0" w:space="0" w:color="auto"/>
        <w:left w:val="none" w:sz="0" w:space="0" w:color="auto"/>
        <w:bottom w:val="none" w:sz="0" w:space="0" w:color="auto"/>
        <w:right w:val="none" w:sz="0" w:space="0" w:color="auto"/>
      </w:divBdr>
    </w:div>
    <w:div w:id="1611932309">
      <w:bodyDiv w:val="1"/>
      <w:marLeft w:val="0"/>
      <w:marRight w:val="0"/>
      <w:marTop w:val="0"/>
      <w:marBottom w:val="0"/>
      <w:divBdr>
        <w:top w:val="none" w:sz="0" w:space="0" w:color="auto"/>
        <w:left w:val="none" w:sz="0" w:space="0" w:color="auto"/>
        <w:bottom w:val="none" w:sz="0" w:space="0" w:color="auto"/>
        <w:right w:val="none" w:sz="0" w:space="0" w:color="auto"/>
      </w:divBdr>
    </w:div>
    <w:div w:id="1612009447">
      <w:bodyDiv w:val="1"/>
      <w:marLeft w:val="0"/>
      <w:marRight w:val="0"/>
      <w:marTop w:val="0"/>
      <w:marBottom w:val="0"/>
      <w:divBdr>
        <w:top w:val="none" w:sz="0" w:space="0" w:color="auto"/>
        <w:left w:val="none" w:sz="0" w:space="0" w:color="auto"/>
        <w:bottom w:val="none" w:sz="0" w:space="0" w:color="auto"/>
        <w:right w:val="none" w:sz="0" w:space="0" w:color="auto"/>
      </w:divBdr>
    </w:div>
    <w:div w:id="1612087000">
      <w:bodyDiv w:val="1"/>
      <w:marLeft w:val="0"/>
      <w:marRight w:val="0"/>
      <w:marTop w:val="0"/>
      <w:marBottom w:val="0"/>
      <w:divBdr>
        <w:top w:val="none" w:sz="0" w:space="0" w:color="auto"/>
        <w:left w:val="none" w:sz="0" w:space="0" w:color="auto"/>
        <w:bottom w:val="none" w:sz="0" w:space="0" w:color="auto"/>
        <w:right w:val="none" w:sz="0" w:space="0" w:color="auto"/>
      </w:divBdr>
    </w:div>
    <w:div w:id="1612274563">
      <w:bodyDiv w:val="1"/>
      <w:marLeft w:val="0"/>
      <w:marRight w:val="0"/>
      <w:marTop w:val="0"/>
      <w:marBottom w:val="0"/>
      <w:divBdr>
        <w:top w:val="none" w:sz="0" w:space="0" w:color="auto"/>
        <w:left w:val="none" w:sz="0" w:space="0" w:color="auto"/>
        <w:bottom w:val="none" w:sz="0" w:space="0" w:color="auto"/>
        <w:right w:val="none" w:sz="0" w:space="0" w:color="auto"/>
      </w:divBdr>
    </w:div>
    <w:div w:id="1612274610">
      <w:bodyDiv w:val="1"/>
      <w:marLeft w:val="0"/>
      <w:marRight w:val="0"/>
      <w:marTop w:val="0"/>
      <w:marBottom w:val="0"/>
      <w:divBdr>
        <w:top w:val="none" w:sz="0" w:space="0" w:color="auto"/>
        <w:left w:val="none" w:sz="0" w:space="0" w:color="auto"/>
        <w:bottom w:val="none" w:sz="0" w:space="0" w:color="auto"/>
        <w:right w:val="none" w:sz="0" w:space="0" w:color="auto"/>
      </w:divBdr>
    </w:div>
    <w:div w:id="1612318709">
      <w:bodyDiv w:val="1"/>
      <w:marLeft w:val="0"/>
      <w:marRight w:val="0"/>
      <w:marTop w:val="0"/>
      <w:marBottom w:val="0"/>
      <w:divBdr>
        <w:top w:val="none" w:sz="0" w:space="0" w:color="auto"/>
        <w:left w:val="none" w:sz="0" w:space="0" w:color="auto"/>
        <w:bottom w:val="none" w:sz="0" w:space="0" w:color="auto"/>
        <w:right w:val="none" w:sz="0" w:space="0" w:color="auto"/>
      </w:divBdr>
    </w:div>
    <w:div w:id="1612321703">
      <w:bodyDiv w:val="1"/>
      <w:marLeft w:val="0"/>
      <w:marRight w:val="0"/>
      <w:marTop w:val="0"/>
      <w:marBottom w:val="0"/>
      <w:divBdr>
        <w:top w:val="none" w:sz="0" w:space="0" w:color="auto"/>
        <w:left w:val="none" w:sz="0" w:space="0" w:color="auto"/>
        <w:bottom w:val="none" w:sz="0" w:space="0" w:color="auto"/>
        <w:right w:val="none" w:sz="0" w:space="0" w:color="auto"/>
      </w:divBdr>
    </w:div>
    <w:div w:id="1612399498">
      <w:bodyDiv w:val="1"/>
      <w:marLeft w:val="0"/>
      <w:marRight w:val="0"/>
      <w:marTop w:val="0"/>
      <w:marBottom w:val="0"/>
      <w:divBdr>
        <w:top w:val="none" w:sz="0" w:space="0" w:color="auto"/>
        <w:left w:val="none" w:sz="0" w:space="0" w:color="auto"/>
        <w:bottom w:val="none" w:sz="0" w:space="0" w:color="auto"/>
        <w:right w:val="none" w:sz="0" w:space="0" w:color="auto"/>
      </w:divBdr>
    </w:div>
    <w:div w:id="1612515562">
      <w:bodyDiv w:val="1"/>
      <w:marLeft w:val="0"/>
      <w:marRight w:val="0"/>
      <w:marTop w:val="0"/>
      <w:marBottom w:val="0"/>
      <w:divBdr>
        <w:top w:val="none" w:sz="0" w:space="0" w:color="auto"/>
        <w:left w:val="none" w:sz="0" w:space="0" w:color="auto"/>
        <w:bottom w:val="none" w:sz="0" w:space="0" w:color="auto"/>
        <w:right w:val="none" w:sz="0" w:space="0" w:color="auto"/>
      </w:divBdr>
    </w:div>
    <w:div w:id="1612543270">
      <w:bodyDiv w:val="1"/>
      <w:marLeft w:val="0"/>
      <w:marRight w:val="0"/>
      <w:marTop w:val="0"/>
      <w:marBottom w:val="0"/>
      <w:divBdr>
        <w:top w:val="none" w:sz="0" w:space="0" w:color="auto"/>
        <w:left w:val="none" w:sz="0" w:space="0" w:color="auto"/>
        <w:bottom w:val="none" w:sz="0" w:space="0" w:color="auto"/>
        <w:right w:val="none" w:sz="0" w:space="0" w:color="auto"/>
      </w:divBdr>
    </w:div>
    <w:div w:id="1612589029">
      <w:bodyDiv w:val="1"/>
      <w:marLeft w:val="0"/>
      <w:marRight w:val="0"/>
      <w:marTop w:val="0"/>
      <w:marBottom w:val="0"/>
      <w:divBdr>
        <w:top w:val="none" w:sz="0" w:space="0" w:color="auto"/>
        <w:left w:val="none" w:sz="0" w:space="0" w:color="auto"/>
        <w:bottom w:val="none" w:sz="0" w:space="0" w:color="auto"/>
        <w:right w:val="none" w:sz="0" w:space="0" w:color="auto"/>
      </w:divBdr>
    </w:div>
    <w:div w:id="1612667504">
      <w:bodyDiv w:val="1"/>
      <w:marLeft w:val="0"/>
      <w:marRight w:val="0"/>
      <w:marTop w:val="0"/>
      <w:marBottom w:val="0"/>
      <w:divBdr>
        <w:top w:val="none" w:sz="0" w:space="0" w:color="auto"/>
        <w:left w:val="none" w:sz="0" w:space="0" w:color="auto"/>
        <w:bottom w:val="none" w:sz="0" w:space="0" w:color="auto"/>
        <w:right w:val="none" w:sz="0" w:space="0" w:color="auto"/>
      </w:divBdr>
    </w:div>
    <w:div w:id="1612711786">
      <w:bodyDiv w:val="1"/>
      <w:marLeft w:val="0"/>
      <w:marRight w:val="0"/>
      <w:marTop w:val="0"/>
      <w:marBottom w:val="0"/>
      <w:divBdr>
        <w:top w:val="none" w:sz="0" w:space="0" w:color="auto"/>
        <w:left w:val="none" w:sz="0" w:space="0" w:color="auto"/>
        <w:bottom w:val="none" w:sz="0" w:space="0" w:color="auto"/>
        <w:right w:val="none" w:sz="0" w:space="0" w:color="auto"/>
      </w:divBdr>
    </w:div>
    <w:div w:id="1612780809">
      <w:bodyDiv w:val="1"/>
      <w:marLeft w:val="0"/>
      <w:marRight w:val="0"/>
      <w:marTop w:val="0"/>
      <w:marBottom w:val="0"/>
      <w:divBdr>
        <w:top w:val="none" w:sz="0" w:space="0" w:color="auto"/>
        <w:left w:val="none" w:sz="0" w:space="0" w:color="auto"/>
        <w:bottom w:val="none" w:sz="0" w:space="0" w:color="auto"/>
        <w:right w:val="none" w:sz="0" w:space="0" w:color="auto"/>
      </w:divBdr>
    </w:div>
    <w:div w:id="1612862123">
      <w:bodyDiv w:val="1"/>
      <w:marLeft w:val="0"/>
      <w:marRight w:val="0"/>
      <w:marTop w:val="0"/>
      <w:marBottom w:val="0"/>
      <w:divBdr>
        <w:top w:val="none" w:sz="0" w:space="0" w:color="auto"/>
        <w:left w:val="none" w:sz="0" w:space="0" w:color="auto"/>
        <w:bottom w:val="none" w:sz="0" w:space="0" w:color="auto"/>
        <w:right w:val="none" w:sz="0" w:space="0" w:color="auto"/>
      </w:divBdr>
    </w:div>
    <w:div w:id="1612862280">
      <w:bodyDiv w:val="1"/>
      <w:marLeft w:val="0"/>
      <w:marRight w:val="0"/>
      <w:marTop w:val="0"/>
      <w:marBottom w:val="0"/>
      <w:divBdr>
        <w:top w:val="none" w:sz="0" w:space="0" w:color="auto"/>
        <w:left w:val="none" w:sz="0" w:space="0" w:color="auto"/>
        <w:bottom w:val="none" w:sz="0" w:space="0" w:color="auto"/>
        <w:right w:val="none" w:sz="0" w:space="0" w:color="auto"/>
      </w:divBdr>
    </w:div>
    <w:div w:id="1612929637">
      <w:bodyDiv w:val="1"/>
      <w:marLeft w:val="0"/>
      <w:marRight w:val="0"/>
      <w:marTop w:val="0"/>
      <w:marBottom w:val="0"/>
      <w:divBdr>
        <w:top w:val="none" w:sz="0" w:space="0" w:color="auto"/>
        <w:left w:val="none" w:sz="0" w:space="0" w:color="auto"/>
        <w:bottom w:val="none" w:sz="0" w:space="0" w:color="auto"/>
        <w:right w:val="none" w:sz="0" w:space="0" w:color="auto"/>
      </w:divBdr>
    </w:div>
    <w:div w:id="1612933849">
      <w:bodyDiv w:val="1"/>
      <w:marLeft w:val="0"/>
      <w:marRight w:val="0"/>
      <w:marTop w:val="0"/>
      <w:marBottom w:val="0"/>
      <w:divBdr>
        <w:top w:val="none" w:sz="0" w:space="0" w:color="auto"/>
        <w:left w:val="none" w:sz="0" w:space="0" w:color="auto"/>
        <w:bottom w:val="none" w:sz="0" w:space="0" w:color="auto"/>
        <w:right w:val="none" w:sz="0" w:space="0" w:color="auto"/>
      </w:divBdr>
    </w:div>
    <w:div w:id="1612972540">
      <w:bodyDiv w:val="1"/>
      <w:marLeft w:val="0"/>
      <w:marRight w:val="0"/>
      <w:marTop w:val="0"/>
      <w:marBottom w:val="0"/>
      <w:divBdr>
        <w:top w:val="none" w:sz="0" w:space="0" w:color="auto"/>
        <w:left w:val="none" w:sz="0" w:space="0" w:color="auto"/>
        <w:bottom w:val="none" w:sz="0" w:space="0" w:color="auto"/>
        <w:right w:val="none" w:sz="0" w:space="0" w:color="auto"/>
      </w:divBdr>
    </w:div>
    <w:div w:id="1613055741">
      <w:bodyDiv w:val="1"/>
      <w:marLeft w:val="0"/>
      <w:marRight w:val="0"/>
      <w:marTop w:val="0"/>
      <w:marBottom w:val="0"/>
      <w:divBdr>
        <w:top w:val="none" w:sz="0" w:space="0" w:color="auto"/>
        <w:left w:val="none" w:sz="0" w:space="0" w:color="auto"/>
        <w:bottom w:val="none" w:sz="0" w:space="0" w:color="auto"/>
        <w:right w:val="none" w:sz="0" w:space="0" w:color="auto"/>
      </w:divBdr>
    </w:div>
    <w:div w:id="1613170636">
      <w:bodyDiv w:val="1"/>
      <w:marLeft w:val="0"/>
      <w:marRight w:val="0"/>
      <w:marTop w:val="0"/>
      <w:marBottom w:val="0"/>
      <w:divBdr>
        <w:top w:val="none" w:sz="0" w:space="0" w:color="auto"/>
        <w:left w:val="none" w:sz="0" w:space="0" w:color="auto"/>
        <w:bottom w:val="none" w:sz="0" w:space="0" w:color="auto"/>
        <w:right w:val="none" w:sz="0" w:space="0" w:color="auto"/>
      </w:divBdr>
    </w:div>
    <w:div w:id="1613200192">
      <w:bodyDiv w:val="1"/>
      <w:marLeft w:val="0"/>
      <w:marRight w:val="0"/>
      <w:marTop w:val="0"/>
      <w:marBottom w:val="0"/>
      <w:divBdr>
        <w:top w:val="none" w:sz="0" w:space="0" w:color="auto"/>
        <w:left w:val="none" w:sz="0" w:space="0" w:color="auto"/>
        <w:bottom w:val="none" w:sz="0" w:space="0" w:color="auto"/>
        <w:right w:val="none" w:sz="0" w:space="0" w:color="auto"/>
      </w:divBdr>
    </w:div>
    <w:div w:id="1613200480">
      <w:bodyDiv w:val="1"/>
      <w:marLeft w:val="0"/>
      <w:marRight w:val="0"/>
      <w:marTop w:val="0"/>
      <w:marBottom w:val="0"/>
      <w:divBdr>
        <w:top w:val="none" w:sz="0" w:space="0" w:color="auto"/>
        <w:left w:val="none" w:sz="0" w:space="0" w:color="auto"/>
        <w:bottom w:val="none" w:sz="0" w:space="0" w:color="auto"/>
        <w:right w:val="none" w:sz="0" w:space="0" w:color="auto"/>
      </w:divBdr>
    </w:div>
    <w:div w:id="1613434246">
      <w:bodyDiv w:val="1"/>
      <w:marLeft w:val="0"/>
      <w:marRight w:val="0"/>
      <w:marTop w:val="0"/>
      <w:marBottom w:val="0"/>
      <w:divBdr>
        <w:top w:val="none" w:sz="0" w:space="0" w:color="auto"/>
        <w:left w:val="none" w:sz="0" w:space="0" w:color="auto"/>
        <w:bottom w:val="none" w:sz="0" w:space="0" w:color="auto"/>
        <w:right w:val="none" w:sz="0" w:space="0" w:color="auto"/>
      </w:divBdr>
    </w:div>
    <w:div w:id="1613442684">
      <w:bodyDiv w:val="1"/>
      <w:marLeft w:val="0"/>
      <w:marRight w:val="0"/>
      <w:marTop w:val="0"/>
      <w:marBottom w:val="0"/>
      <w:divBdr>
        <w:top w:val="none" w:sz="0" w:space="0" w:color="auto"/>
        <w:left w:val="none" w:sz="0" w:space="0" w:color="auto"/>
        <w:bottom w:val="none" w:sz="0" w:space="0" w:color="auto"/>
        <w:right w:val="none" w:sz="0" w:space="0" w:color="auto"/>
      </w:divBdr>
    </w:div>
    <w:div w:id="1613509517">
      <w:bodyDiv w:val="1"/>
      <w:marLeft w:val="0"/>
      <w:marRight w:val="0"/>
      <w:marTop w:val="0"/>
      <w:marBottom w:val="0"/>
      <w:divBdr>
        <w:top w:val="none" w:sz="0" w:space="0" w:color="auto"/>
        <w:left w:val="none" w:sz="0" w:space="0" w:color="auto"/>
        <w:bottom w:val="none" w:sz="0" w:space="0" w:color="auto"/>
        <w:right w:val="none" w:sz="0" w:space="0" w:color="auto"/>
      </w:divBdr>
    </w:div>
    <w:div w:id="1613588524">
      <w:bodyDiv w:val="1"/>
      <w:marLeft w:val="0"/>
      <w:marRight w:val="0"/>
      <w:marTop w:val="0"/>
      <w:marBottom w:val="0"/>
      <w:divBdr>
        <w:top w:val="none" w:sz="0" w:space="0" w:color="auto"/>
        <w:left w:val="none" w:sz="0" w:space="0" w:color="auto"/>
        <w:bottom w:val="none" w:sz="0" w:space="0" w:color="auto"/>
        <w:right w:val="none" w:sz="0" w:space="0" w:color="auto"/>
      </w:divBdr>
    </w:div>
    <w:div w:id="1613632735">
      <w:bodyDiv w:val="1"/>
      <w:marLeft w:val="0"/>
      <w:marRight w:val="0"/>
      <w:marTop w:val="0"/>
      <w:marBottom w:val="0"/>
      <w:divBdr>
        <w:top w:val="none" w:sz="0" w:space="0" w:color="auto"/>
        <w:left w:val="none" w:sz="0" w:space="0" w:color="auto"/>
        <w:bottom w:val="none" w:sz="0" w:space="0" w:color="auto"/>
        <w:right w:val="none" w:sz="0" w:space="0" w:color="auto"/>
      </w:divBdr>
    </w:div>
    <w:div w:id="1613781568">
      <w:bodyDiv w:val="1"/>
      <w:marLeft w:val="0"/>
      <w:marRight w:val="0"/>
      <w:marTop w:val="0"/>
      <w:marBottom w:val="0"/>
      <w:divBdr>
        <w:top w:val="none" w:sz="0" w:space="0" w:color="auto"/>
        <w:left w:val="none" w:sz="0" w:space="0" w:color="auto"/>
        <w:bottom w:val="none" w:sz="0" w:space="0" w:color="auto"/>
        <w:right w:val="none" w:sz="0" w:space="0" w:color="auto"/>
      </w:divBdr>
    </w:div>
    <w:div w:id="1613785785">
      <w:bodyDiv w:val="1"/>
      <w:marLeft w:val="0"/>
      <w:marRight w:val="0"/>
      <w:marTop w:val="0"/>
      <w:marBottom w:val="0"/>
      <w:divBdr>
        <w:top w:val="none" w:sz="0" w:space="0" w:color="auto"/>
        <w:left w:val="none" w:sz="0" w:space="0" w:color="auto"/>
        <w:bottom w:val="none" w:sz="0" w:space="0" w:color="auto"/>
        <w:right w:val="none" w:sz="0" w:space="0" w:color="auto"/>
      </w:divBdr>
    </w:div>
    <w:div w:id="1613825683">
      <w:bodyDiv w:val="1"/>
      <w:marLeft w:val="0"/>
      <w:marRight w:val="0"/>
      <w:marTop w:val="0"/>
      <w:marBottom w:val="0"/>
      <w:divBdr>
        <w:top w:val="none" w:sz="0" w:space="0" w:color="auto"/>
        <w:left w:val="none" w:sz="0" w:space="0" w:color="auto"/>
        <w:bottom w:val="none" w:sz="0" w:space="0" w:color="auto"/>
        <w:right w:val="none" w:sz="0" w:space="0" w:color="auto"/>
      </w:divBdr>
    </w:div>
    <w:div w:id="1614021083">
      <w:bodyDiv w:val="1"/>
      <w:marLeft w:val="0"/>
      <w:marRight w:val="0"/>
      <w:marTop w:val="0"/>
      <w:marBottom w:val="0"/>
      <w:divBdr>
        <w:top w:val="none" w:sz="0" w:space="0" w:color="auto"/>
        <w:left w:val="none" w:sz="0" w:space="0" w:color="auto"/>
        <w:bottom w:val="none" w:sz="0" w:space="0" w:color="auto"/>
        <w:right w:val="none" w:sz="0" w:space="0" w:color="auto"/>
      </w:divBdr>
    </w:div>
    <w:div w:id="1614091693">
      <w:bodyDiv w:val="1"/>
      <w:marLeft w:val="0"/>
      <w:marRight w:val="0"/>
      <w:marTop w:val="0"/>
      <w:marBottom w:val="0"/>
      <w:divBdr>
        <w:top w:val="none" w:sz="0" w:space="0" w:color="auto"/>
        <w:left w:val="none" w:sz="0" w:space="0" w:color="auto"/>
        <w:bottom w:val="none" w:sz="0" w:space="0" w:color="auto"/>
        <w:right w:val="none" w:sz="0" w:space="0" w:color="auto"/>
      </w:divBdr>
    </w:div>
    <w:div w:id="1614098053">
      <w:bodyDiv w:val="1"/>
      <w:marLeft w:val="0"/>
      <w:marRight w:val="0"/>
      <w:marTop w:val="0"/>
      <w:marBottom w:val="0"/>
      <w:divBdr>
        <w:top w:val="none" w:sz="0" w:space="0" w:color="auto"/>
        <w:left w:val="none" w:sz="0" w:space="0" w:color="auto"/>
        <w:bottom w:val="none" w:sz="0" w:space="0" w:color="auto"/>
        <w:right w:val="none" w:sz="0" w:space="0" w:color="auto"/>
      </w:divBdr>
    </w:div>
    <w:div w:id="1614167850">
      <w:bodyDiv w:val="1"/>
      <w:marLeft w:val="0"/>
      <w:marRight w:val="0"/>
      <w:marTop w:val="0"/>
      <w:marBottom w:val="0"/>
      <w:divBdr>
        <w:top w:val="none" w:sz="0" w:space="0" w:color="auto"/>
        <w:left w:val="none" w:sz="0" w:space="0" w:color="auto"/>
        <w:bottom w:val="none" w:sz="0" w:space="0" w:color="auto"/>
        <w:right w:val="none" w:sz="0" w:space="0" w:color="auto"/>
      </w:divBdr>
    </w:div>
    <w:div w:id="1614242010">
      <w:bodyDiv w:val="1"/>
      <w:marLeft w:val="0"/>
      <w:marRight w:val="0"/>
      <w:marTop w:val="0"/>
      <w:marBottom w:val="0"/>
      <w:divBdr>
        <w:top w:val="none" w:sz="0" w:space="0" w:color="auto"/>
        <w:left w:val="none" w:sz="0" w:space="0" w:color="auto"/>
        <w:bottom w:val="none" w:sz="0" w:space="0" w:color="auto"/>
        <w:right w:val="none" w:sz="0" w:space="0" w:color="auto"/>
      </w:divBdr>
    </w:div>
    <w:div w:id="1614242286">
      <w:bodyDiv w:val="1"/>
      <w:marLeft w:val="0"/>
      <w:marRight w:val="0"/>
      <w:marTop w:val="0"/>
      <w:marBottom w:val="0"/>
      <w:divBdr>
        <w:top w:val="none" w:sz="0" w:space="0" w:color="auto"/>
        <w:left w:val="none" w:sz="0" w:space="0" w:color="auto"/>
        <w:bottom w:val="none" w:sz="0" w:space="0" w:color="auto"/>
        <w:right w:val="none" w:sz="0" w:space="0" w:color="auto"/>
      </w:divBdr>
    </w:div>
    <w:div w:id="1614245185">
      <w:bodyDiv w:val="1"/>
      <w:marLeft w:val="0"/>
      <w:marRight w:val="0"/>
      <w:marTop w:val="0"/>
      <w:marBottom w:val="0"/>
      <w:divBdr>
        <w:top w:val="none" w:sz="0" w:space="0" w:color="auto"/>
        <w:left w:val="none" w:sz="0" w:space="0" w:color="auto"/>
        <w:bottom w:val="none" w:sz="0" w:space="0" w:color="auto"/>
        <w:right w:val="none" w:sz="0" w:space="0" w:color="auto"/>
      </w:divBdr>
    </w:div>
    <w:div w:id="1614285152">
      <w:bodyDiv w:val="1"/>
      <w:marLeft w:val="0"/>
      <w:marRight w:val="0"/>
      <w:marTop w:val="0"/>
      <w:marBottom w:val="0"/>
      <w:divBdr>
        <w:top w:val="none" w:sz="0" w:space="0" w:color="auto"/>
        <w:left w:val="none" w:sz="0" w:space="0" w:color="auto"/>
        <w:bottom w:val="none" w:sz="0" w:space="0" w:color="auto"/>
        <w:right w:val="none" w:sz="0" w:space="0" w:color="auto"/>
      </w:divBdr>
    </w:div>
    <w:div w:id="1614289794">
      <w:bodyDiv w:val="1"/>
      <w:marLeft w:val="0"/>
      <w:marRight w:val="0"/>
      <w:marTop w:val="0"/>
      <w:marBottom w:val="0"/>
      <w:divBdr>
        <w:top w:val="none" w:sz="0" w:space="0" w:color="auto"/>
        <w:left w:val="none" w:sz="0" w:space="0" w:color="auto"/>
        <w:bottom w:val="none" w:sz="0" w:space="0" w:color="auto"/>
        <w:right w:val="none" w:sz="0" w:space="0" w:color="auto"/>
      </w:divBdr>
    </w:div>
    <w:div w:id="1614357867">
      <w:bodyDiv w:val="1"/>
      <w:marLeft w:val="0"/>
      <w:marRight w:val="0"/>
      <w:marTop w:val="0"/>
      <w:marBottom w:val="0"/>
      <w:divBdr>
        <w:top w:val="none" w:sz="0" w:space="0" w:color="auto"/>
        <w:left w:val="none" w:sz="0" w:space="0" w:color="auto"/>
        <w:bottom w:val="none" w:sz="0" w:space="0" w:color="auto"/>
        <w:right w:val="none" w:sz="0" w:space="0" w:color="auto"/>
      </w:divBdr>
    </w:div>
    <w:div w:id="1614364717">
      <w:bodyDiv w:val="1"/>
      <w:marLeft w:val="0"/>
      <w:marRight w:val="0"/>
      <w:marTop w:val="0"/>
      <w:marBottom w:val="0"/>
      <w:divBdr>
        <w:top w:val="none" w:sz="0" w:space="0" w:color="auto"/>
        <w:left w:val="none" w:sz="0" w:space="0" w:color="auto"/>
        <w:bottom w:val="none" w:sz="0" w:space="0" w:color="auto"/>
        <w:right w:val="none" w:sz="0" w:space="0" w:color="auto"/>
      </w:divBdr>
    </w:div>
    <w:div w:id="1614365802">
      <w:bodyDiv w:val="1"/>
      <w:marLeft w:val="0"/>
      <w:marRight w:val="0"/>
      <w:marTop w:val="0"/>
      <w:marBottom w:val="0"/>
      <w:divBdr>
        <w:top w:val="none" w:sz="0" w:space="0" w:color="auto"/>
        <w:left w:val="none" w:sz="0" w:space="0" w:color="auto"/>
        <w:bottom w:val="none" w:sz="0" w:space="0" w:color="auto"/>
        <w:right w:val="none" w:sz="0" w:space="0" w:color="auto"/>
      </w:divBdr>
    </w:div>
    <w:div w:id="1614435351">
      <w:bodyDiv w:val="1"/>
      <w:marLeft w:val="0"/>
      <w:marRight w:val="0"/>
      <w:marTop w:val="0"/>
      <w:marBottom w:val="0"/>
      <w:divBdr>
        <w:top w:val="none" w:sz="0" w:space="0" w:color="auto"/>
        <w:left w:val="none" w:sz="0" w:space="0" w:color="auto"/>
        <w:bottom w:val="none" w:sz="0" w:space="0" w:color="auto"/>
        <w:right w:val="none" w:sz="0" w:space="0" w:color="auto"/>
      </w:divBdr>
    </w:div>
    <w:div w:id="1614481423">
      <w:bodyDiv w:val="1"/>
      <w:marLeft w:val="0"/>
      <w:marRight w:val="0"/>
      <w:marTop w:val="0"/>
      <w:marBottom w:val="0"/>
      <w:divBdr>
        <w:top w:val="none" w:sz="0" w:space="0" w:color="auto"/>
        <w:left w:val="none" w:sz="0" w:space="0" w:color="auto"/>
        <w:bottom w:val="none" w:sz="0" w:space="0" w:color="auto"/>
        <w:right w:val="none" w:sz="0" w:space="0" w:color="auto"/>
      </w:divBdr>
    </w:div>
    <w:div w:id="1614551134">
      <w:bodyDiv w:val="1"/>
      <w:marLeft w:val="0"/>
      <w:marRight w:val="0"/>
      <w:marTop w:val="0"/>
      <w:marBottom w:val="0"/>
      <w:divBdr>
        <w:top w:val="none" w:sz="0" w:space="0" w:color="auto"/>
        <w:left w:val="none" w:sz="0" w:space="0" w:color="auto"/>
        <w:bottom w:val="none" w:sz="0" w:space="0" w:color="auto"/>
        <w:right w:val="none" w:sz="0" w:space="0" w:color="auto"/>
      </w:divBdr>
    </w:div>
    <w:div w:id="1614707078">
      <w:bodyDiv w:val="1"/>
      <w:marLeft w:val="0"/>
      <w:marRight w:val="0"/>
      <w:marTop w:val="0"/>
      <w:marBottom w:val="0"/>
      <w:divBdr>
        <w:top w:val="none" w:sz="0" w:space="0" w:color="auto"/>
        <w:left w:val="none" w:sz="0" w:space="0" w:color="auto"/>
        <w:bottom w:val="none" w:sz="0" w:space="0" w:color="auto"/>
        <w:right w:val="none" w:sz="0" w:space="0" w:color="auto"/>
      </w:divBdr>
    </w:div>
    <w:div w:id="1614828324">
      <w:bodyDiv w:val="1"/>
      <w:marLeft w:val="0"/>
      <w:marRight w:val="0"/>
      <w:marTop w:val="0"/>
      <w:marBottom w:val="0"/>
      <w:divBdr>
        <w:top w:val="none" w:sz="0" w:space="0" w:color="auto"/>
        <w:left w:val="none" w:sz="0" w:space="0" w:color="auto"/>
        <w:bottom w:val="none" w:sz="0" w:space="0" w:color="auto"/>
        <w:right w:val="none" w:sz="0" w:space="0" w:color="auto"/>
      </w:divBdr>
    </w:div>
    <w:div w:id="1614945901">
      <w:bodyDiv w:val="1"/>
      <w:marLeft w:val="0"/>
      <w:marRight w:val="0"/>
      <w:marTop w:val="0"/>
      <w:marBottom w:val="0"/>
      <w:divBdr>
        <w:top w:val="none" w:sz="0" w:space="0" w:color="auto"/>
        <w:left w:val="none" w:sz="0" w:space="0" w:color="auto"/>
        <w:bottom w:val="none" w:sz="0" w:space="0" w:color="auto"/>
        <w:right w:val="none" w:sz="0" w:space="0" w:color="auto"/>
      </w:divBdr>
    </w:div>
    <w:div w:id="1615012683">
      <w:bodyDiv w:val="1"/>
      <w:marLeft w:val="0"/>
      <w:marRight w:val="0"/>
      <w:marTop w:val="0"/>
      <w:marBottom w:val="0"/>
      <w:divBdr>
        <w:top w:val="none" w:sz="0" w:space="0" w:color="auto"/>
        <w:left w:val="none" w:sz="0" w:space="0" w:color="auto"/>
        <w:bottom w:val="none" w:sz="0" w:space="0" w:color="auto"/>
        <w:right w:val="none" w:sz="0" w:space="0" w:color="auto"/>
      </w:divBdr>
    </w:div>
    <w:div w:id="1615097013">
      <w:bodyDiv w:val="1"/>
      <w:marLeft w:val="0"/>
      <w:marRight w:val="0"/>
      <w:marTop w:val="0"/>
      <w:marBottom w:val="0"/>
      <w:divBdr>
        <w:top w:val="none" w:sz="0" w:space="0" w:color="auto"/>
        <w:left w:val="none" w:sz="0" w:space="0" w:color="auto"/>
        <w:bottom w:val="none" w:sz="0" w:space="0" w:color="auto"/>
        <w:right w:val="none" w:sz="0" w:space="0" w:color="auto"/>
      </w:divBdr>
    </w:div>
    <w:div w:id="1615165366">
      <w:bodyDiv w:val="1"/>
      <w:marLeft w:val="0"/>
      <w:marRight w:val="0"/>
      <w:marTop w:val="0"/>
      <w:marBottom w:val="0"/>
      <w:divBdr>
        <w:top w:val="none" w:sz="0" w:space="0" w:color="auto"/>
        <w:left w:val="none" w:sz="0" w:space="0" w:color="auto"/>
        <w:bottom w:val="none" w:sz="0" w:space="0" w:color="auto"/>
        <w:right w:val="none" w:sz="0" w:space="0" w:color="auto"/>
      </w:divBdr>
    </w:div>
    <w:div w:id="1615210623">
      <w:bodyDiv w:val="1"/>
      <w:marLeft w:val="0"/>
      <w:marRight w:val="0"/>
      <w:marTop w:val="0"/>
      <w:marBottom w:val="0"/>
      <w:divBdr>
        <w:top w:val="none" w:sz="0" w:space="0" w:color="auto"/>
        <w:left w:val="none" w:sz="0" w:space="0" w:color="auto"/>
        <w:bottom w:val="none" w:sz="0" w:space="0" w:color="auto"/>
        <w:right w:val="none" w:sz="0" w:space="0" w:color="auto"/>
      </w:divBdr>
    </w:div>
    <w:div w:id="1615211787">
      <w:bodyDiv w:val="1"/>
      <w:marLeft w:val="0"/>
      <w:marRight w:val="0"/>
      <w:marTop w:val="0"/>
      <w:marBottom w:val="0"/>
      <w:divBdr>
        <w:top w:val="none" w:sz="0" w:space="0" w:color="auto"/>
        <w:left w:val="none" w:sz="0" w:space="0" w:color="auto"/>
        <w:bottom w:val="none" w:sz="0" w:space="0" w:color="auto"/>
        <w:right w:val="none" w:sz="0" w:space="0" w:color="auto"/>
      </w:divBdr>
    </w:div>
    <w:div w:id="1615213109">
      <w:bodyDiv w:val="1"/>
      <w:marLeft w:val="0"/>
      <w:marRight w:val="0"/>
      <w:marTop w:val="0"/>
      <w:marBottom w:val="0"/>
      <w:divBdr>
        <w:top w:val="none" w:sz="0" w:space="0" w:color="auto"/>
        <w:left w:val="none" w:sz="0" w:space="0" w:color="auto"/>
        <w:bottom w:val="none" w:sz="0" w:space="0" w:color="auto"/>
        <w:right w:val="none" w:sz="0" w:space="0" w:color="auto"/>
      </w:divBdr>
    </w:div>
    <w:div w:id="1615333196">
      <w:bodyDiv w:val="1"/>
      <w:marLeft w:val="0"/>
      <w:marRight w:val="0"/>
      <w:marTop w:val="0"/>
      <w:marBottom w:val="0"/>
      <w:divBdr>
        <w:top w:val="none" w:sz="0" w:space="0" w:color="auto"/>
        <w:left w:val="none" w:sz="0" w:space="0" w:color="auto"/>
        <w:bottom w:val="none" w:sz="0" w:space="0" w:color="auto"/>
        <w:right w:val="none" w:sz="0" w:space="0" w:color="auto"/>
      </w:divBdr>
    </w:div>
    <w:div w:id="1615358980">
      <w:bodyDiv w:val="1"/>
      <w:marLeft w:val="0"/>
      <w:marRight w:val="0"/>
      <w:marTop w:val="0"/>
      <w:marBottom w:val="0"/>
      <w:divBdr>
        <w:top w:val="none" w:sz="0" w:space="0" w:color="auto"/>
        <w:left w:val="none" w:sz="0" w:space="0" w:color="auto"/>
        <w:bottom w:val="none" w:sz="0" w:space="0" w:color="auto"/>
        <w:right w:val="none" w:sz="0" w:space="0" w:color="auto"/>
      </w:divBdr>
    </w:div>
    <w:div w:id="1615360321">
      <w:bodyDiv w:val="1"/>
      <w:marLeft w:val="0"/>
      <w:marRight w:val="0"/>
      <w:marTop w:val="0"/>
      <w:marBottom w:val="0"/>
      <w:divBdr>
        <w:top w:val="none" w:sz="0" w:space="0" w:color="auto"/>
        <w:left w:val="none" w:sz="0" w:space="0" w:color="auto"/>
        <w:bottom w:val="none" w:sz="0" w:space="0" w:color="auto"/>
        <w:right w:val="none" w:sz="0" w:space="0" w:color="auto"/>
      </w:divBdr>
    </w:div>
    <w:div w:id="1615405516">
      <w:bodyDiv w:val="1"/>
      <w:marLeft w:val="0"/>
      <w:marRight w:val="0"/>
      <w:marTop w:val="0"/>
      <w:marBottom w:val="0"/>
      <w:divBdr>
        <w:top w:val="none" w:sz="0" w:space="0" w:color="auto"/>
        <w:left w:val="none" w:sz="0" w:space="0" w:color="auto"/>
        <w:bottom w:val="none" w:sz="0" w:space="0" w:color="auto"/>
        <w:right w:val="none" w:sz="0" w:space="0" w:color="auto"/>
      </w:divBdr>
    </w:div>
    <w:div w:id="1615556954">
      <w:bodyDiv w:val="1"/>
      <w:marLeft w:val="0"/>
      <w:marRight w:val="0"/>
      <w:marTop w:val="0"/>
      <w:marBottom w:val="0"/>
      <w:divBdr>
        <w:top w:val="none" w:sz="0" w:space="0" w:color="auto"/>
        <w:left w:val="none" w:sz="0" w:space="0" w:color="auto"/>
        <w:bottom w:val="none" w:sz="0" w:space="0" w:color="auto"/>
        <w:right w:val="none" w:sz="0" w:space="0" w:color="auto"/>
      </w:divBdr>
    </w:div>
    <w:div w:id="1615595510">
      <w:bodyDiv w:val="1"/>
      <w:marLeft w:val="0"/>
      <w:marRight w:val="0"/>
      <w:marTop w:val="0"/>
      <w:marBottom w:val="0"/>
      <w:divBdr>
        <w:top w:val="none" w:sz="0" w:space="0" w:color="auto"/>
        <w:left w:val="none" w:sz="0" w:space="0" w:color="auto"/>
        <w:bottom w:val="none" w:sz="0" w:space="0" w:color="auto"/>
        <w:right w:val="none" w:sz="0" w:space="0" w:color="auto"/>
      </w:divBdr>
    </w:div>
    <w:div w:id="1615598755">
      <w:bodyDiv w:val="1"/>
      <w:marLeft w:val="0"/>
      <w:marRight w:val="0"/>
      <w:marTop w:val="0"/>
      <w:marBottom w:val="0"/>
      <w:divBdr>
        <w:top w:val="none" w:sz="0" w:space="0" w:color="auto"/>
        <w:left w:val="none" w:sz="0" w:space="0" w:color="auto"/>
        <w:bottom w:val="none" w:sz="0" w:space="0" w:color="auto"/>
        <w:right w:val="none" w:sz="0" w:space="0" w:color="auto"/>
      </w:divBdr>
    </w:div>
    <w:div w:id="1615626021">
      <w:bodyDiv w:val="1"/>
      <w:marLeft w:val="0"/>
      <w:marRight w:val="0"/>
      <w:marTop w:val="0"/>
      <w:marBottom w:val="0"/>
      <w:divBdr>
        <w:top w:val="none" w:sz="0" w:space="0" w:color="auto"/>
        <w:left w:val="none" w:sz="0" w:space="0" w:color="auto"/>
        <w:bottom w:val="none" w:sz="0" w:space="0" w:color="auto"/>
        <w:right w:val="none" w:sz="0" w:space="0" w:color="auto"/>
      </w:divBdr>
    </w:div>
    <w:div w:id="1615673219">
      <w:bodyDiv w:val="1"/>
      <w:marLeft w:val="0"/>
      <w:marRight w:val="0"/>
      <w:marTop w:val="0"/>
      <w:marBottom w:val="0"/>
      <w:divBdr>
        <w:top w:val="none" w:sz="0" w:space="0" w:color="auto"/>
        <w:left w:val="none" w:sz="0" w:space="0" w:color="auto"/>
        <w:bottom w:val="none" w:sz="0" w:space="0" w:color="auto"/>
        <w:right w:val="none" w:sz="0" w:space="0" w:color="auto"/>
      </w:divBdr>
    </w:div>
    <w:div w:id="1615676442">
      <w:bodyDiv w:val="1"/>
      <w:marLeft w:val="0"/>
      <w:marRight w:val="0"/>
      <w:marTop w:val="0"/>
      <w:marBottom w:val="0"/>
      <w:divBdr>
        <w:top w:val="none" w:sz="0" w:space="0" w:color="auto"/>
        <w:left w:val="none" w:sz="0" w:space="0" w:color="auto"/>
        <w:bottom w:val="none" w:sz="0" w:space="0" w:color="auto"/>
        <w:right w:val="none" w:sz="0" w:space="0" w:color="auto"/>
      </w:divBdr>
    </w:div>
    <w:div w:id="1615747808">
      <w:bodyDiv w:val="1"/>
      <w:marLeft w:val="0"/>
      <w:marRight w:val="0"/>
      <w:marTop w:val="0"/>
      <w:marBottom w:val="0"/>
      <w:divBdr>
        <w:top w:val="none" w:sz="0" w:space="0" w:color="auto"/>
        <w:left w:val="none" w:sz="0" w:space="0" w:color="auto"/>
        <w:bottom w:val="none" w:sz="0" w:space="0" w:color="auto"/>
        <w:right w:val="none" w:sz="0" w:space="0" w:color="auto"/>
      </w:divBdr>
    </w:div>
    <w:div w:id="1615751589">
      <w:bodyDiv w:val="1"/>
      <w:marLeft w:val="0"/>
      <w:marRight w:val="0"/>
      <w:marTop w:val="0"/>
      <w:marBottom w:val="0"/>
      <w:divBdr>
        <w:top w:val="none" w:sz="0" w:space="0" w:color="auto"/>
        <w:left w:val="none" w:sz="0" w:space="0" w:color="auto"/>
        <w:bottom w:val="none" w:sz="0" w:space="0" w:color="auto"/>
        <w:right w:val="none" w:sz="0" w:space="0" w:color="auto"/>
      </w:divBdr>
    </w:div>
    <w:div w:id="1615936749">
      <w:bodyDiv w:val="1"/>
      <w:marLeft w:val="0"/>
      <w:marRight w:val="0"/>
      <w:marTop w:val="0"/>
      <w:marBottom w:val="0"/>
      <w:divBdr>
        <w:top w:val="none" w:sz="0" w:space="0" w:color="auto"/>
        <w:left w:val="none" w:sz="0" w:space="0" w:color="auto"/>
        <w:bottom w:val="none" w:sz="0" w:space="0" w:color="auto"/>
        <w:right w:val="none" w:sz="0" w:space="0" w:color="auto"/>
      </w:divBdr>
    </w:div>
    <w:div w:id="1615940547">
      <w:bodyDiv w:val="1"/>
      <w:marLeft w:val="0"/>
      <w:marRight w:val="0"/>
      <w:marTop w:val="0"/>
      <w:marBottom w:val="0"/>
      <w:divBdr>
        <w:top w:val="none" w:sz="0" w:space="0" w:color="auto"/>
        <w:left w:val="none" w:sz="0" w:space="0" w:color="auto"/>
        <w:bottom w:val="none" w:sz="0" w:space="0" w:color="auto"/>
        <w:right w:val="none" w:sz="0" w:space="0" w:color="auto"/>
      </w:divBdr>
    </w:div>
    <w:div w:id="1615944820">
      <w:bodyDiv w:val="1"/>
      <w:marLeft w:val="0"/>
      <w:marRight w:val="0"/>
      <w:marTop w:val="0"/>
      <w:marBottom w:val="0"/>
      <w:divBdr>
        <w:top w:val="none" w:sz="0" w:space="0" w:color="auto"/>
        <w:left w:val="none" w:sz="0" w:space="0" w:color="auto"/>
        <w:bottom w:val="none" w:sz="0" w:space="0" w:color="auto"/>
        <w:right w:val="none" w:sz="0" w:space="0" w:color="auto"/>
      </w:divBdr>
    </w:div>
    <w:div w:id="1616250811">
      <w:bodyDiv w:val="1"/>
      <w:marLeft w:val="0"/>
      <w:marRight w:val="0"/>
      <w:marTop w:val="0"/>
      <w:marBottom w:val="0"/>
      <w:divBdr>
        <w:top w:val="none" w:sz="0" w:space="0" w:color="auto"/>
        <w:left w:val="none" w:sz="0" w:space="0" w:color="auto"/>
        <w:bottom w:val="none" w:sz="0" w:space="0" w:color="auto"/>
        <w:right w:val="none" w:sz="0" w:space="0" w:color="auto"/>
      </w:divBdr>
    </w:div>
    <w:div w:id="1616252802">
      <w:bodyDiv w:val="1"/>
      <w:marLeft w:val="0"/>
      <w:marRight w:val="0"/>
      <w:marTop w:val="0"/>
      <w:marBottom w:val="0"/>
      <w:divBdr>
        <w:top w:val="none" w:sz="0" w:space="0" w:color="auto"/>
        <w:left w:val="none" w:sz="0" w:space="0" w:color="auto"/>
        <w:bottom w:val="none" w:sz="0" w:space="0" w:color="auto"/>
        <w:right w:val="none" w:sz="0" w:space="0" w:color="auto"/>
      </w:divBdr>
    </w:div>
    <w:div w:id="1616255345">
      <w:bodyDiv w:val="1"/>
      <w:marLeft w:val="0"/>
      <w:marRight w:val="0"/>
      <w:marTop w:val="0"/>
      <w:marBottom w:val="0"/>
      <w:divBdr>
        <w:top w:val="none" w:sz="0" w:space="0" w:color="auto"/>
        <w:left w:val="none" w:sz="0" w:space="0" w:color="auto"/>
        <w:bottom w:val="none" w:sz="0" w:space="0" w:color="auto"/>
        <w:right w:val="none" w:sz="0" w:space="0" w:color="auto"/>
      </w:divBdr>
    </w:div>
    <w:div w:id="1616281512">
      <w:bodyDiv w:val="1"/>
      <w:marLeft w:val="0"/>
      <w:marRight w:val="0"/>
      <w:marTop w:val="0"/>
      <w:marBottom w:val="0"/>
      <w:divBdr>
        <w:top w:val="none" w:sz="0" w:space="0" w:color="auto"/>
        <w:left w:val="none" w:sz="0" w:space="0" w:color="auto"/>
        <w:bottom w:val="none" w:sz="0" w:space="0" w:color="auto"/>
        <w:right w:val="none" w:sz="0" w:space="0" w:color="auto"/>
      </w:divBdr>
    </w:div>
    <w:div w:id="1616404967">
      <w:bodyDiv w:val="1"/>
      <w:marLeft w:val="0"/>
      <w:marRight w:val="0"/>
      <w:marTop w:val="0"/>
      <w:marBottom w:val="0"/>
      <w:divBdr>
        <w:top w:val="none" w:sz="0" w:space="0" w:color="auto"/>
        <w:left w:val="none" w:sz="0" w:space="0" w:color="auto"/>
        <w:bottom w:val="none" w:sz="0" w:space="0" w:color="auto"/>
        <w:right w:val="none" w:sz="0" w:space="0" w:color="auto"/>
      </w:divBdr>
    </w:div>
    <w:div w:id="1616449493">
      <w:bodyDiv w:val="1"/>
      <w:marLeft w:val="0"/>
      <w:marRight w:val="0"/>
      <w:marTop w:val="0"/>
      <w:marBottom w:val="0"/>
      <w:divBdr>
        <w:top w:val="none" w:sz="0" w:space="0" w:color="auto"/>
        <w:left w:val="none" w:sz="0" w:space="0" w:color="auto"/>
        <w:bottom w:val="none" w:sz="0" w:space="0" w:color="auto"/>
        <w:right w:val="none" w:sz="0" w:space="0" w:color="auto"/>
      </w:divBdr>
    </w:div>
    <w:div w:id="1616516760">
      <w:bodyDiv w:val="1"/>
      <w:marLeft w:val="0"/>
      <w:marRight w:val="0"/>
      <w:marTop w:val="0"/>
      <w:marBottom w:val="0"/>
      <w:divBdr>
        <w:top w:val="none" w:sz="0" w:space="0" w:color="auto"/>
        <w:left w:val="none" w:sz="0" w:space="0" w:color="auto"/>
        <w:bottom w:val="none" w:sz="0" w:space="0" w:color="auto"/>
        <w:right w:val="none" w:sz="0" w:space="0" w:color="auto"/>
      </w:divBdr>
    </w:div>
    <w:div w:id="1616522987">
      <w:bodyDiv w:val="1"/>
      <w:marLeft w:val="0"/>
      <w:marRight w:val="0"/>
      <w:marTop w:val="0"/>
      <w:marBottom w:val="0"/>
      <w:divBdr>
        <w:top w:val="none" w:sz="0" w:space="0" w:color="auto"/>
        <w:left w:val="none" w:sz="0" w:space="0" w:color="auto"/>
        <w:bottom w:val="none" w:sz="0" w:space="0" w:color="auto"/>
        <w:right w:val="none" w:sz="0" w:space="0" w:color="auto"/>
      </w:divBdr>
    </w:div>
    <w:div w:id="1616524623">
      <w:bodyDiv w:val="1"/>
      <w:marLeft w:val="0"/>
      <w:marRight w:val="0"/>
      <w:marTop w:val="0"/>
      <w:marBottom w:val="0"/>
      <w:divBdr>
        <w:top w:val="none" w:sz="0" w:space="0" w:color="auto"/>
        <w:left w:val="none" w:sz="0" w:space="0" w:color="auto"/>
        <w:bottom w:val="none" w:sz="0" w:space="0" w:color="auto"/>
        <w:right w:val="none" w:sz="0" w:space="0" w:color="auto"/>
      </w:divBdr>
    </w:div>
    <w:div w:id="1616591673">
      <w:bodyDiv w:val="1"/>
      <w:marLeft w:val="0"/>
      <w:marRight w:val="0"/>
      <w:marTop w:val="0"/>
      <w:marBottom w:val="0"/>
      <w:divBdr>
        <w:top w:val="none" w:sz="0" w:space="0" w:color="auto"/>
        <w:left w:val="none" w:sz="0" w:space="0" w:color="auto"/>
        <w:bottom w:val="none" w:sz="0" w:space="0" w:color="auto"/>
        <w:right w:val="none" w:sz="0" w:space="0" w:color="auto"/>
      </w:divBdr>
    </w:div>
    <w:div w:id="1616668344">
      <w:bodyDiv w:val="1"/>
      <w:marLeft w:val="0"/>
      <w:marRight w:val="0"/>
      <w:marTop w:val="0"/>
      <w:marBottom w:val="0"/>
      <w:divBdr>
        <w:top w:val="none" w:sz="0" w:space="0" w:color="auto"/>
        <w:left w:val="none" w:sz="0" w:space="0" w:color="auto"/>
        <w:bottom w:val="none" w:sz="0" w:space="0" w:color="auto"/>
        <w:right w:val="none" w:sz="0" w:space="0" w:color="auto"/>
      </w:divBdr>
    </w:div>
    <w:div w:id="1616673305">
      <w:bodyDiv w:val="1"/>
      <w:marLeft w:val="0"/>
      <w:marRight w:val="0"/>
      <w:marTop w:val="0"/>
      <w:marBottom w:val="0"/>
      <w:divBdr>
        <w:top w:val="none" w:sz="0" w:space="0" w:color="auto"/>
        <w:left w:val="none" w:sz="0" w:space="0" w:color="auto"/>
        <w:bottom w:val="none" w:sz="0" w:space="0" w:color="auto"/>
        <w:right w:val="none" w:sz="0" w:space="0" w:color="auto"/>
      </w:divBdr>
    </w:div>
    <w:div w:id="1616905021">
      <w:bodyDiv w:val="1"/>
      <w:marLeft w:val="0"/>
      <w:marRight w:val="0"/>
      <w:marTop w:val="0"/>
      <w:marBottom w:val="0"/>
      <w:divBdr>
        <w:top w:val="none" w:sz="0" w:space="0" w:color="auto"/>
        <w:left w:val="none" w:sz="0" w:space="0" w:color="auto"/>
        <w:bottom w:val="none" w:sz="0" w:space="0" w:color="auto"/>
        <w:right w:val="none" w:sz="0" w:space="0" w:color="auto"/>
      </w:divBdr>
    </w:div>
    <w:div w:id="1617174426">
      <w:bodyDiv w:val="1"/>
      <w:marLeft w:val="0"/>
      <w:marRight w:val="0"/>
      <w:marTop w:val="0"/>
      <w:marBottom w:val="0"/>
      <w:divBdr>
        <w:top w:val="none" w:sz="0" w:space="0" w:color="auto"/>
        <w:left w:val="none" w:sz="0" w:space="0" w:color="auto"/>
        <w:bottom w:val="none" w:sz="0" w:space="0" w:color="auto"/>
        <w:right w:val="none" w:sz="0" w:space="0" w:color="auto"/>
      </w:divBdr>
    </w:div>
    <w:div w:id="1617248482">
      <w:bodyDiv w:val="1"/>
      <w:marLeft w:val="0"/>
      <w:marRight w:val="0"/>
      <w:marTop w:val="0"/>
      <w:marBottom w:val="0"/>
      <w:divBdr>
        <w:top w:val="none" w:sz="0" w:space="0" w:color="auto"/>
        <w:left w:val="none" w:sz="0" w:space="0" w:color="auto"/>
        <w:bottom w:val="none" w:sz="0" w:space="0" w:color="auto"/>
        <w:right w:val="none" w:sz="0" w:space="0" w:color="auto"/>
      </w:divBdr>
    </w:div>
    <w:div w:id="1617255720">
      <w:bodyDiv w:val="1"/>
      <w:marLeft w:val="0"/>
      <w:marRight w:val="0"/>
      <w:marTop w:val="0"/>
      <w:marBottom w:val="0"/>
      <w:divBdr>
        <w:top w:val="none" w:sz="0" w:space="0" w:color="auto"/>
        <w:left w:val="none" w:sz="0" w:space="0" w:color="auto"/>
        <w:bottom w:val="none" w:sz="0" w:space="0" w:color="auto"/>
        <w:right w:val="none" w:sz="0" w:space="0" w:color="auto"/>
      </w:divBdr>
    </w:div>
    <w:div w:id="1617323537">
      <w:bodyDiv w:val="1"/>
      <w:marLeft w:val="0"/>
      <w:marRight w:val="0"/>
      <w:marTop w:val="0"/>
      <w:marBottom w:val="0"/>
      <w:divBdr>
        <w:top w:val="none" w:sz="0" w:space="0" w:color="auto"/>
        <w:left w:val="none" w:sz="0" w:space="0" w:color="auto"/>
        <w:bottom w:val="none" w:sz="0" w:space="0" w:color="auto"/>
        <w:right w:val="none" w:sz="0" w:space="0" w:color="auto"/>
      </w:divBdr>
    </w:div>
    <w:div w:id="1617445552">
      <w:bodyDiv w:val="1"/>
      <w:marLeft w:val="0"/>
      <w:marRight w:val="0"/>
      <w:marTop w:val="0"/>
      <w:marBottom w:val="0"/>
      <w:divBdr>
        <w:top w:val="none" w:sz="0" w:space="0" w:color="auto"/>
        <w:left w:val="none" w:sz="0" w:space="0" w:color="auto"/>
        <w:bottom w:val="none" w:sz="0" w:space="0" w:color="auto"/>
        <w:right w:val="none" w:sz="0" w:space="0" w:color="auto"/>
      </w:divBdr>
    </w:div>
    <w:div w:id="1617785850">
      <w:bodyDiv w:val="1"/>
      <w:marLeft w:val="0"/>
      <w:marRight w:val="0"/>
      <w:marTop w:val="0"/>
      <w:marBottom w:val="0"/>
      <w:divBdr>
        <w:top w:val="none" w:sz="0" w:space="0" w:color="auto"/>
        <w:left w:val="none" w:sz="0" w:space="0" w:color="auto"/>
        <w:bottom w:val="none" w:sz="0" w:space="0" w:color="auto"/>
        <w:right w:val="none" w:sz="0" w:space="0" w:color="auto"/>
      </w:divBdr>
    </w:div>
    <w:div w:id="1617833571">
      <w:bodyDiv w:val="1"/>
      <w:marLeft w:val="0"/>
      <w:marRight w:val="0"/>
      <w:marTop w:val="0"/>
      <w:marBottom w:val="0"/>
      <w:divBdr>
        <w:top w:val="none" w:sz="0" w:space="0" w:color="auto"/>
        <w:left w:val="none" w:sz="0" w:space="0" w:color="auto"/>
        <w:bottom w:val="none" w:sz="0" w:space="0" w:color="auto"/>
        <w:right w:val="none" w:sz="0" w:space="0" w:color="auto"/>
      </w:divBdr>
    </w:div>
    <w:div w:id="1617903235">
      <w:bodyDiv w:val="1"/>
      <w:marLeft w:val="0"/>
      <w:marRight w:val="0"/>
      <w:marTop w:val="0"/>
      <w:marBottom w:val="0"/>
      <w:divBdr>
        <w:top w:val="none" w:sz="0" w:space="0" w:color="auto"/>
        <w:left w:val="none" w:sz="0" w:space="0" w:color="auto"/>
        <w:bottom w:val="none" w:sz="0" w:space="0" w:color="auto"/>
        <w:right w:val="none" w:sz="0" w:space="0" w:color="auto"/>
      </w:divBdr>
    </w:div>
    <w:div w:id="1617907996">
      <w:bodyDiv w:val="1"/>
      <w:marLeft w:val="0"/>
      <w:marRight w:val="0"/>
      <w:marTop w:val="0"/>
      <w:marBottom w:val="0"/>
      <w:divBdr>
        <w:top w:val="none" w:sz="0" w:space="0" w:color="auto"/>
        <w:left w:val="none" w:sz="0" w:space="0" w:color="auto"/>
        <w:bottom w:val="none" w:sz="0" w:space="0" w:color="auto"/>
        <w:right w:val="none" w:sz="0" w:space="0" w:color="auto"/>
      </w:divBdr>
    </w:div>
    <w:div w:id="1618020680">
      <w:bodyDiv w:val="1"/>
      <w:marLeft w:val="0"/>
      <w:marRight w:val="0"/>
      <w:marTop w:val="0"/>
      <w:marBottom w:val="0"/>
      <w:divBdr>
        <w:top w:val="none" w:sz="0" w:space="0" w:color="auto"/>
        <w:left w:val="none" w:sz="0" w:space="0" w:color="auto"/>
        <w:bottom w:val="none" w:sz="0" w:space="0" w:color="auto"/>
        <w:right w:val="none" w:sz="0" w:space="0" w:color="auto"/>
      </w:divBdr>
    </w:div>
    <w:div w:id="1618172313">
      <w:bodyDiv w:val="1"/>
      <w:marLeft w:val="0"/>
      <w:marRight w:val="0"/>
      <w:marTop w:val="0"/>
      <w:marBottom w:val="0"/>
      <w:divBdr>
        <w:top w:val="none" w:sz="0" w:space="0" w:color="auto"/>
        <w:left w:val="none" w:sz="0" w:space="0" w:color="auto"/>
        <w:bottom w:val="none" w:sz="0" w:space="0" w:color="auto"/>
        <w:right w:val="none" w:sz="0" w:space="0" w:color="auto"/>
      </w:divBdr>
    </w:div>
    <w:div w:id="1618173643">
      <w:bodyDiv w:val="1"/>
      <w:marLeft w:val="0"/>
      <w:marRight w:val="0"/>
      <w:marTop w:val="0"/>
      <w:marBottom w:val="0"/>
      <w:divBdr>
        <w:top w:val="none" w:sz="0" w:space="0" w:color="auto"/>
        <w:left w:val="none" w:sz="0" w:space="0" w:color="auto"/>
        <w:bottom w:val="none" w:sz="0" w:space="0" w:color="auto"/>
        <w:right w:val="none" w:sz="0" w:space="0" w:color="auto"/>
      </w:divBdr>
    </w:div>
    <w:div w:id="1618174403">
      <w:bodyDiv w:val="1"/>
      <w:marLeft w:val="0"/>
      <w:marRight w:val="0"/>
      <w:marTop w:val="0"/>
      <w:marBottom w:val="0"/>
      <w:divBdr>
        <w:top w:val="none" w:sz="0" w:space="0" w:color="auto"/>
        <w:left w:val="none" w:sz="0" w:space="0" w:color="auto"/>
        <w:bottom w:val="none" w:sz="0" w:space="0" w:color="auto"/>
        <w:right w:val="none" w:sz="0" w:space="0" w:color="auto"/>
      </w:divBdr>
    </w:div>
    <w:div w:id="1618179141">
      <w:bodyDiv w:val="1"/>
      <w:marLeft w:val="0"/>
      <w:marRight w:val="0"/>
      <w:marTop w:val="0"/>
      <w:marBottom w:val="0"/>
      <w:divBdr>
        <w:top w:val="none" w:sz="0" w:space="0" w:color="auto"/>
        <w:left w:val="none" w:sz="0" w:space="0" w:color="auto"/>
        <w:bottom w:val="none" w:sz="0" w:space="0" w:color="auto"/>
        <w:right w:val="none" w:sz="0" w:space="0" w:color="auto"/>
      </w:divBdr>
    </w:div>
    <w:div w:id="1618216386">
      <w:bodyDiv w:val="1"/>
      <w:marLeft w:val="0"/>
      <w:marRight w:val="0"/>
      <w:marTop w:val="0"/>
      <w:marBottom w:val="0"/>
      <w:divBdr>
        <w:top w:val="none" w:sz="0" w:space="0" w:color="auto"/>
        <w:left w:val="none" w:sz="0" w:space="0" w:color="auto"/>
        <w:bottom w:val="none" w:sz="0" w:space="0" w:color="auto"/>
        <w:right w:val="none" w:sz="0" w:space="0" w:color="auto"/>
      </w:divBdr>
    </w:div>
    <w:div w:id="1618218132">
      <w:bodyDiv w:val="1"/>
      <w:marLeft w:val="0"/>
      <w:marRight w:val="0"/>
      <w:marTop w:val="0"/>
      <w:marBottom w:val="0"/>
      <w:divBdr>
        <w:top w:val="none" w:sz="0" w:space="0" w:color="auto"/>
        <w:left w:val="none" w:sz="0" w:space="0" w:color="auto"/>
        <w:bottom w:val="none" w:sz="0" w:space="0" w:color="auto"/>
        <w:right w:val="none" w:sz="0" w:space="0" w:color="auto"/>
      </w:divBdr>
    </w:div>
    <w:div w:id="1618220606">
      <w:bodyDiv w:val="1"/>
      <w:marLeft w:val="0"/>
      <w:marRight w:val="0"/>
      <w:marTop w:val="0"/>
      <w:marBottom w:val="0"/>
      <w:divBdr>
        <w:top w:val="none" w:sz="0" w:space="0" w:color="auto"/>
        <w:left w:val="none" w:sz="0" w:space="0" w:color="auto"/>
        <w:bottom w:val="none" w:sz="0" w:space="0" w:color="auto"/>
        <w:right w:val="none" w:sz="0" w:space="0" w:color="auto"/>
      </w:divBdr>
    </w:div>
    <w:div w:id="1618247495">
      <w:bodyDiv w:val="1"/>
      <w:marLeft w:val="0"/>
      <w:marRight w:val="0"/>
      <w:marTop w:val="0"/>
      <w:marBottom w:val="0"/>
      <w:divBdr>
        <w:top w:val="none" w:sz="0" w:space="0" w:color="auto"/>
        <w:left w:val="none" w:sz="0" w:space="0" w:color="auto"/>
        <w:bottom w:val="none" w:sz="0" w:space="0" w:color="auto"/>
        <w:right w:val="none" w:sz="0" w:space="0" w:color="auto"/>
      </w:divBdr>
    </w:div>
    <w:div w:id="1618297915">
      <w:bodyDiv w:val="1"/>
      <w:marLeft w:val="0"/>
      <w:marRight w:val="0"/>
      <w:marTop w:val="0"/>
      <w:marBottom w:val="0"/>
      <w:divBdr>
        <w:top w:val="none" w:sz="0" w:space="0" w:color="auto"/>
        <w:left w:val="none" w:sz="0" w:space="0" w:color="auto"/>
        <w:bottom w:val="none" w:sz="0" w:space="0" w:color="auto"/>
        <w:right w:val="none" w:sz="0" w:space="0" w:color="auto"/>
      </w:divBdr>
    </w:div>
    <w:div w:id="1618366215">
      <w:bodyDiv w:val="1"/>
      <w:marLeft w:val="0"/>
      <w:marRight w:val="0"/>
      <w:marTop w:val="0"/>
      <w:marBottom w:val="0"/>
      <w:divBdr>
        <w:top w:val="none" w:sz="0" w:space="0" w:color="auto"/>
        <w:left w:val="none" w:sz="0" w:space="0" w:color="auto"/>
        <w:bottom w:val="none" w:sz="0" w:space="0" w:color="auto"/>
        <w:right w:val="none" w:sz="0" w:space="0" w:color="auto"/>
      </w:divBdr>
    </w:div>
    <w:div w:id="1618412561">
      <w:bodyDiv w:val="1"/>
      <w:marLeft w:val="0"/>
      <w:marRight w:val="0"/>
      <w:marTop w:val="0"/>
      <w:marBottom w:val="0"/>
      <w:divBdr>
        <w:top w:val="none" w:sz="0" w:space="0" w:color="auto"/>
        <w:left w:val="none" w:sz="0" w:space="0" w:color="auto"/>
        <w:bottom w:val="none" w:sz="0" w:space="0" w:color="auto"/>
        <w:right w:val="none" w:sz="0" w:space="0" w:color="auto"/>
      </w:divBdr>
    </w:div>
    <w:div w:id="1618633270">
      <w:bodyDiv w:val="1"/>
      <w:marLeft w:val="0"/>
      <w:marRight w:val="0"/>
      <w:marTop w:val="0"/>
      <w:marBottom w:val="0"/>
      <w:divBdr>
        <w:top w:val="none" w:sz="0" w:space="0" w:color="auto"/>
        <w:left w:val="none" w:sz="0" w:space="0" w:color="auto"/>
        <w:bottom w:val="none" w:sz="0" w:space="0" w:color="auto"/>
        <w:right w:val="none" w:sz="0" w:space="0" w:color="auto"/>
      </w:divBdr>
    </w:div>
    <w:div w:id="1618637218">
      <w:bodyDiv w:val="1"/>
      <w:marLeft w:val="0"/>
      <w:marRight w:val="0"/>
      <w:marTop w:val="0"/>
      <w:marBottom w:val="0"/>
      <w:divBdr>
        <w:top w:val="none" w:sz="0" w:space="0" w:color="auto"/>
        <w:left w:val="none" w:sz="0" w:space="0" w:color="auto"/>
        <w:bottom w:val="none" w:sz="0" w:space="0" w:color="auto"/>
        <w:right w:val="none" w:sz="0" w:space="0" w:color="auto"/>
      </w:divBdr>
    </w:div>
    <w:div w:id="1618676471">
      <w:bodyDiv w:val="1"/>
      <w:marLeft w:val="0"/>
      <w:marRight w:val="0"/>
      <w:marTop w:val="0"/>
      <w:marBottom w:val="0"/>
      <w:divBdr>
        <w:top w:val="none" w:sz="0" w:space="0" w:color="auto"/>
        <w:left w:val="none" w:sz="0" w:space="0" w:color="auto"/>
        <w:bottom w:val="none" w:sz="0" w:space="0" w:color="auto"/>
        <w:right w:val="none" w:sz="0" w:space="0" w:color="auto"/>
      </w:divBdr>
    </w:div>
    <w:div w:id="1618834690">
      <w:bodyDiv w:val="1"/>
      <w:marLeft w:val="0"/>
      <w:marRight w:val="0"/>
      <w:marTop w:val="0"/>
      <w:marBottom w:val="0"/>
      <w:divBdr>
        <w:top w:val="none" w:sz="0" w:space="0" w:color="auto"/>
        <w:left w:val="none" w:sz="0" w:space="0" w:color="auto"/>
        <w:bottom w:val="none" w:sz="0" w:space="0" w:color="auto"/>
        <w:right w:val="none" w:sz="0" w:space="0" w:color="auto"/>
      </w:divBdr>
    </w:div>
    <w:div w:id="1618875587">
      <w:bodyDiv w:val="1"/>
      <w:marLeft w:val="0"/>
      <w:marRight w:val="0"/>
      <w:marTop w:val="0"/>
      <w:marBottom w:val="0"/>
      <w:divBdr>
        <w:top w:val="none" w:sz="0" w:space="0" w:color="auto"/>
        <w:left w:val="none" w:sz="0" w:space="0" w:color="auto"/>
        <w:bottom w:val="none" w:sz="0" w:space="0" w:color="auto"/>
        <w:right w:val="none" w:sz="0" w:space="0" w:color="auto"/>
      </w:divBdr>
    </w:div>
    <w:div w:id="1618877839">
      <w:bodyDiv w:val="1"/>
      <w:marLeft w:val="0"/>
      <w:marRight w:val="0"/>
      <w:marTop w:val="0"/>
      <w:marBottom w:val="0"/>
      <w:divBdr>
        <w:top w:val="none" w:sz="0" w:space="0" w:color="auto"/>
        <w:left w:val="none" w:sz="0" w:space="0" w:color="auto"/>
        <w:bottom w:val="none" w:sz="0" w:space="0" w:color="auto"/>
        <w:right w:val="none" w:sz="0" w:space="0" w:color="auto"/>
      </w:divBdr>
    </w:div>
    <w:div w:id="1619021005">
      <w:bodyDiv w:val="1"/>
      <w:marLeft w:val="0"/>
      <w:marRight w:val="0"/>
      <w:marTop w:val="0"/>
      <w:marBottom w:val="0"/>
      <w:divBdr>
        <w:top w:val="none" w:sz="0" w:space="0" w:color="auto"/>
        <w:left w:val="none" w:sz="0" w:space="0" w:color="auto"/>
        <w:bottom w:val="none" w:sz="0" w:space="0" w:color="auto"/>
        <w:right w:val="none" w:sz="0" w:space="0" w:color="auto"/>
      </w:divBdr>
    </w:div>
    <w:div w:id="1619023292">
      <w:bodyDiv w:val="1"/>
      <w:marLeft w:val="0"/>
      <w:marRight w:val="0"/>
      <w:marTop w:val="0"/>
      <w:marBottom w:val="0"/>
      <w:divBdr>
        <w:top w:val="none" w:sz="0" w:space="0" w:color="auto"/>
        <w:left w:val="none" w:sz="0" w:space="0" w:color="auto"/>
        <w:bottom w:val="none" w:sz="0" w:space="0" w:color="auto"/>
        <w:right w:val="none" w:sz="0" w:space="0" w:color="auto"/>
      </w:divBdr>
    </w:div>
    <w:div w:id="1619146198">
      <w:bodyDiv w:val="1"/>
      <w:marLeft w:val="0"/>
      <w:marRight w:val="0"/>
      <w:marTop w:val="0"/>
      <w:marBottom w:val="0"/>
      <w:divBdr>
        <w:top w:val="none" w:sz="0" w:space="0" w:color="auto"/>
        <w:left w:val="none" w:sz="0" w:space="0" w:color="auto"/>
        <w:bottom w:val="none" w:sz="0" w:space="0" w:color="auto"/>
        <w:right w:val="none" w:sz="0" w:space="0" w:color="auto"/>
      </w:divBdr>
    </w:div>
    <w:div w:id="1619338173">
      <w:bodyDiv w:val="1"/>
      <w:marLeft w:val="0"/>
      <w:marRight w:val="0"/>
      <w:marTop w:val="0"/>
      <w:marBottom w:val="0"/>
      <w:divBdr>
        <w:top w:val="none" w:sz="0" w:space="0" w:color="auto"/>
        <w:left w:val="none" w:sz="0" w:space="0" w:color="auto"/>
        <w:bottom w:val="none" w:sz="0" w:space="0" w:color="auto"/>
        <w:right w:val="none" w:sz="0" w:space="0" w:color="auto"/>
      </w:divBdr>
    </w:div>
    <w:div w:id="1619408474">
      <w:bodyDiv w:val="1"/>
      <w:marLeft w:val="0"/>
      <w:marRight w:val="0"/>
      <w:marTop w:val="0"/>
      <w:marBottom w:val="0"/>
      <w:divBdr>
        <w:top w:val="none" w:sz="0" w:space="0" w:color="auto"/>
        <w:left w:val="none" w:sz="0" w:space="0" w:color="auto"/>
        <w:bottom w:val="none" w:sz="0" w:space="0" w:color="auto"/>
        <w:right w:val="none" w:sz="0" w:space="0" w:color="auto"/>
      </w:divBdr>
    </w:div>
    <w:div w:id="1619490469">
      <w:bodyDiv w:val="1"/>
      <w:marLeft w:val="0"/>
      <w:marRight w:val="0"/>
      <w:marTop w:val="0"/>
      <w:marBottom w:val="0"/>
      <w:divBdr>
        <w:top w:val="none" w:sz="0" w:space="0" w:color="auto"/>
        <w:left w:val="none" w:sz="0" w:space="0" w:color="auto"/>
        <w:bottom w:val="none" w:sz="0" w:space="0" w:color="auto"/>
        <w:right w:val="none" w:sz="0" w:space="0" w:color="auto"/>
      </w:divBdr>
    </w:div>
    <w:div w:id="1619532030">
      <w:bodyDiv w:val="1"/>
      <w:marLeft w:val="0"/>
      <w:marRight w:val="0"/>
      <w:marTop w:val="0"/>
      <w:marBottom w:val="0"/>
      <w:divBdr>
        <w:top w:val="none" w:sz="0" w:space="0" w:color="auto"/>
        <w:left w:val="none" w:sz="0" w:space="0" w:color="auto"/>
        <w:bottom w:val="none" w:sz="0" w:space="0" w:color="auto"/>
        <w:right w:val="none" w:sz="0" w:space="0" w:color="auto"/>
      </w:divBdr>
    </w:div>
    <w:div w:id="1619533522">
      <w:bodyDiv w:val="1"/>
      <w:marLeft w:val="0"/>
      <w:marRight w:val="0"/>
      <w:marTop w:val="0"/>
      <w:marBottom w:val="0"/>
      <w:divBdr>
        <w:top w:val="none" w:sz="0" w:space="0" w:color="auto"/>
        <w:left w:val="none" w:sz="0" w:space="0" w:color="auto"/>
        <w:bottom w:val="none" w:sz="0" w:space="0" w:color="auto"/>
        <w:right w:val="none" w:sz="0" w:space="0" w:color="auto"/>
      </w:divBdr>
    </w:div>
    <w:div w:id="1619603514">
      <w:bodyDiv w:val="1"/>
      <w:marLeft w:val="0"/>
      <w:marRight w:val="0"/>
      <w:marTop w:val="0"/>
      <w:marBottom w:val="0"/>
      <w:divBdr>
        <w:top w:val="none" w:sz="0" w:space="0" w:color="auto"/>
        <w:left w:val="none" w:sz="0" w:space="0" w:color="auto"/>
        <w:bottom w:val="none" w:sz="0" w:space="0" w:color="auto"/>
        <w:right w:val="none" w:sz="0" w:space="0" w:color="auto"/>
      </w:divBdr>
    </w:div>
    <w:div w:id="1619675714">
      <w:bodyDiv w:val="1"/>
      <w:marLeft w:val="0"/>
      <w:marRight w:val="0"/>
      <w:marTop w:val="0"/>
      <w:marBottom w:val="0"/>
      <w:divBdr>
        <w:top w:val="none" w:sz="0" w:space="0" w:color="auto"/>
        <w:left w:val="none" w:sz="0" w:space="0" w:color="auto"/>
        <w:bottom w:val="none" w:sz="0" w:space="0" w:color="auto"/>
        <w:right w:val="none" w:sz="0" w:space="0" w:color="auto"/>
      </w:divBdr>
    </w:div>
    <w:div w:id="1619677506">
      <w:bodyDiv w:val="1"/>
      <w:marLeft w:val="0"/>
      <w:marRight w:val="0"/>
      <w:marTop w:val="0"/>
      <w:marBottom w:val="0"/>
      <w:divBdr>
        <w:top w:val="none" w:sz="0" w:space="0" w:color="auto"/>
        <w:left w:val="none" w:sz="0" w:space="0" w:color="auto"/>
        <w:bottom w:val="none" w:sz="0" w:space="0" w:color="auto"/>
        <w:right w:val="none" w:sz="0" w:space="0" w:color="auto"/>
      </w:divBdr>
    </w:div>
    <w:div w:id="1619678095">
      <w:bodyDiv w:val="1"/>
      <w:marLeft w:val="0"/>
      <w:marRight w:val="0"/>
      <w:marTop w:val="0"/>
      <w:marBottom w:val="0"/>
      <w:divBdr>
        <w:top w:val="none" w:sz="0" w:space="0" w:color="auto"/>
        <w:left w:val="none" w:sz="0" w:space="0" w:color="auto"/>
        <w:bottom w:val="none" w:sz="0" w:space="0" w:color="auto"/>
        <w:right w:val="none" w:sz="0" w:space="0" w:color="auto"/>
      </w:divBdr>
    </w:div>
    <w:div w:id="1619868779">
      <w:bodyDiv w:val="1"/>
      <w:marLeft w:val="0"/>
      <w:marRight w:val="0"/>
      <w:marTop w:val="0"/>
      <w:marBottom w:val="0"/>
      <w:divBdr>
        <w:top w:val="none" w:sz="0" w:space="0" w:color="auto"/>
        <w:left w:val="none" w:sz="0" w:space="0" w:color="auto"/>
        <w:bottom w:val="none" w:sz="0" w:space="0" w:color="auto"/>
        <w:right w:val="none" w:sz="0" w:space="0" w:color="auto"/>
      </w:divBdr>
    </w:div>
    <w:div w:id="1619871892">
      <w:bodyDiv w:val="1"/>
      <w:marLeft w:val="0"/>
      <w:marRight w:val="0"/>
      <w:marTop w:val="0"/>
      <w:marBottom w:val="0"/>
      <w:divBdr>
        <w:top w:val="none" w:sz="0" w:space="0" w:color="auto"/>
        <w:left w:val="none" w:sz="0" w:space="0" w:color="auto"/>
        <w:bottom w:val="none" w:sz="0" w:space="0" w:color="auto"/>
        <w:right w:val="none" w:sz="0" w:space="0" w:color="auto"/>
      </w:divBdr>
    </w:div>
    <w:div w:id="1619875531">
      <w:bodyDiv w:val="1"/>
      <w:marLeft w:val="0"/>
      <w:marRight w:val="0"/>
      <w:marTop w:val="0"/>
      <w:marBottom w:val="0"/>
      <w:divBdr>
        <w:top w:val="none" w:sz="0" w:space="0" w:color="auto"/>
        <w:left w:val="none" w:sz="0" w:space="0" w:color="auto"/>
        <w:bottom w:val="none" w:sz="0" w:space="0" w:color="auto"/>
        <w:right w:val="none" w:sz="0" w:space="0" w:color="auto"/>
      </w:divBdr>
    </w:div>
    <w:div w:id="1620143729">
      <w:bodyDiv w:val="1"/>
      <w:marLeft w:val="0"/>
      <w:marRight w:val="0"/>
      <w:marTop w:val="0"/>
      <w:marBottom w:val="0"/>
      <w:divBdr>
        <w:top w:val="none" w:sz="0" w:space="0" w:color="auto"/>
        <w:left w:val="none" w:sz="0" w:space="0" w:color="auto"/>
        <w:bottom w:val="none" w:sz="0" w:space="0" w:color="auto"/>
        <w:right w:val="none" w:sz="0" w:space="0" w:color="auto"/>
      </w:divBdr>
    </w:div>
    <w:div w:id="1620188156">
      <w:bodyDiv w:val="1"/>
      <w:marLeft w:val="0"/>
      <w:marRight w:val="0"/>
      <w:marTop w:val="0"/>
      <w:marBottom w:val="0"/>
      <w:divBdr>
        <w:top w:val="none" w:sz="0" w:space="0" w:color="auto"/>
        <w:left w:val="none" w:sz="0" w:space="0" w:color="auto"/>
        <w:bottom w:val="none" w:sz="0" w:space="0" w:color="auto"/>
        <w:right w:val="none" w:sz="0" w:space="0" w:color="auto"/>
      </w:divBdr>
    </w:div>
    <w:div w:id="1620256600">
      <w:bodyDiv w:val="1"/>
      <w:marLeft w:val="0"/>
      <w:marRight w:val="0"/>
      <w:marTop w:val="0"/>
      <w:marBottom w:val="0"/>
      <w:divBdr>
        <w:top w:val="none" w:sz="0" w:space="0" w:color="auto"/>
        <w:left w:val="none" w:sz="0" w:space="0" w:color="auto"/>
        <w:bottom w:val="none" w:sz="0" w:space="0" w:color="auto"/>
        <w:right w:val="none" w:sz="0" w:space="0" w:color="auto"/>
      </w:divBdr>
    </w:div>
    <w:div w:id="1620531667">
      <w:bodyDiv w:val="1"/>
      <w:marLeft w:val="0"/>
      <w:marRight w:val="0"/>
      <w:marTop w:val="0"/>
      <w:marBottom w:val="0"/>
      <w:divBdr>
        <w:top w:val="none" w:sz="0" w:space="0" w:color="auto"/>
        <w:left w:val="none" w:sz="0" w:space="0" w:color="auto"/>
        <w:bottom w:val="none" w:sz="0" w:space="0" w:color="auto"/>
        <w:right w:val="none" w:sz="0" w:space="0" w:color="auto"/>
      </w:divBdr>
    </w:div>
    <w:div w:id="1620599666">
      <w:bodyDiv w:val="1"/>
      <w:marLeft w:val="0"/>
      <w:marRight w:val="0"/>
      <w:marTop w:val="0"/>
      <w:marBottom w:val="0"/>
      <w:divBdr>
        <w:top w:val="none" w:sz="0" w:space="0" w:color="auto"/>
        <w:left w:val="none" w:sz="0" w:space="0" w:color="auto"/>
        <w:bottom w:val="none" w:sz="0" w:space="0" w:color="auto"/>
        <w:right w:val="none" w:sz="0" w:space="0" w:color="auto"/>
      </w:divBdr>
    </w:div>
    <w:div w:id="1620718129">
      <w:bodyDiv w:val="1"/>
      <w:marLeft w:val="0"/>
      <w:marRight w:val="0"/>
      <w:marTop w:val="0"/>
      <w:marBottom w:val="0"/>
      <w:divBdr>
        <w:top w:val="none" w:sz="0" w:space="0" w:color="auto"/>
        <w:left w:val="none" w:sz="0" w:space="0" w:color="auto"/>
        <w:bottom w:val="none" w:sz="0" w:space="0" w:color="auto"/>
        <w:right w:val="none" w:sz="0" w:space="0" w:color="auto"/>
      </w:divBdr>
    </w:div>
    <w:div w:id="1620719312">
      <w:bodyDiv w:val="1"/>
      <w:marLeft w:val="0"/>
      <w:marRight w:val="0"/>
      <w:marTop w:val="0"/>
      <w:marBottom w:val="0"/>
      <w:divBdr>
        <w:top w:val="none" w:sz="0" w:space="0" w:color="auto"/>
        <w:left w:val="none" w:sz="0" w:space="0" w:color="auto"/>
        <w:bottom w:val="none" w:sz="0" w:space="0" w:color="auto"/>
        <w:right w:val="none" w:sz="0" w:space="0" w:color="auto"/>
      </w:divBdr>
    </w:div>
    <w:div w:id="1620721186">
      <w:bodyDiv w:val="1"/>
      <w:marLeft w:val="0"/>
      <w:marRight w:val="0"/>
      <w:marTop w:val="0"/>
      <w:marBottom w:val="0"/>
      <w:divBdr>
        <w:top w:val="none" w:sz="0" w:space="0" w:color="auto"/>
        <w:left w:val="none" w:sz="0" w:space="0" w:color="auto"/>
        <w:bottom w:val="none" w:sz="0" w:space="0" w:color="auto"/>
        <w:right w:val="none" w:sz="0" w:space="0" w:color="auto"/>
      </w:divBdr>
    </w:div>
    <w:div w:id="1620796509">
      <w:bodyDiv w:val="1"/>
      <w:marLeft w:val="0"/>
      <w:marRight w:val="0"/>
      <w:marTop w:val="0"/>
      <w:marBottom w:val="0"/>
      <w:divBdr>
        <w:top w:val="none" w:sz="0" w:space="0" w:color="auto"/>
        <w:left w:val="none" w:sz="0" w:space="0" w:color="auto"/>
        <w:bottom w:val="none" w:sz="0" w:space="0" w:color="auto"/>
        <w:right w:val="none" w:sz="0" w:space="0" w:color="auto"/>
      </w:divBdr>
    </w:div>
    <w:div w:id="1620842666">
      <w:bodyDiv w:val="1"/>
      <w:marLeft w:val="0"/>
      <w:marRight w:val="0"/>
      <w:marTop w:val="0"/>
      <w:marBottom w:val="0"/>
      <w:divBdr>
        <w:top w:val="none" w:sz="0" w:space="0" w:color="auto"/>
        <w:left w:val="none" w:sz="0" w:space="0" w:color="auto"/>
        <w:bottom w:val="none" w:sz="0" w:space="0" w:color="auto"/>
        <w:right w:val="none" w:sz="0" w:space="0" w:color="auto"/>
      </w:divBdr>
    </w:div>
    <w:div w:id="1620919023">
      <w:bodyDiv w:val="1"/>
      <w:marLeft w:val="0"/>
      <w:marRight w:val="0"/>
      <w:marTop w:val="0"/>
      <w:marBottom w:val="0"/>
      <w:divBdr>
        <w:top w:val="none" w:sz="0" w:space="0" w:color="auto"/>
        <w:left w:val="none" w:sz="0" w:space="0" w:color="auto"/>
        <w:bottom w:val="none" w:sz="0" w:space="0" w:color="auto"/>
        <w:right w:val="none" w:sz="0" w:space="0" w:color="auto"/>
      </w:divBdr>
    </w:div>
    <w:div w:id="1620987844">
      <w:bodyDiv w:val="1"/>
      <w:marLeft w:val="0"/>
      <w:marRight w:val="0"/>
      <w:marTop w:val="0"/>
      <w:marBottom w:val="0"/>
      <w:divBdr>
        <w:top w:val="none" w:sz="0" w:space="0" w:color="auto"/>
        <w:left w:val="none" w:sz="0" w:space="0" w:color="auto"/>
        <w:bottom w:val="none" w:sz="0" w:space="0" w:color="auto"/>
        <w:right w:val="none" w:sz="0" w:space="0" w:color="auto"/>
      </w:divBdr>
    </w:div>
    <w:div w:id="1620994471">
      <w:bodyDiv w:val="1"/>
      <w:marLeft w:val="0"/>
      <w:marRight w:val="0"/>
      <w:marTop w:val="0"/>
      <w:marBottom w:val="0"/>
      <w:divBdr>
        <w:top w:val="none" w:sz="0" w:space="0" w:color="auto"/>
        <w:left w:val="none" w:sz="0" w:space="0" w:color="auto"/>
        <w:bottom w:val="none" w:sz="0" w:space="0" w:color="auto"/>
        <w:right w:val="none" w:sz="0" w:space="0" w:color="auto"/>
      </w:divBdr>
    </w:div>
    <w:div w:id="1621034211">
      <w:bodyDiv w:val="1"/>
      <w:marLeft w:val="0"/>
      <w:marRight w:val="0"/>
      <w:marTop w:val="0"/>
      <w:marBottom w:val="0"/>
      <w:divBdr>
        <w:top w:val="none" w:sz="0" w:space="0" w:color="auto"/>
        <w:left w:val="none" w:sz="0" w:space="0" w:color="auto"/>
        <w:bottom w:val="none" w:sz="0" w:space="0" w:color="auto"/>
        <w:right w:val="none" w:sz="0" w:space="0" w:color="auto"/>
      </w:divBdr>
    </w:div>
    <w:div w:id="1621107183">
      <w:bodyDiv w:val="1"/>
      <w:marLeft w:val="0"/>
      <w:marRight w:val="0"/>
      <w:marTop w:val="0"/>
      <w:marBottom w:val="0"/>
      <w:divBdr>
        <w:top w:val="none" w:sz="0" w:space="0" w:color="auto"/>
        <w:left w:val="none" w:sz="0" w:space="0" w:color="auto"/>
        <w:bottom w:val="none" w:sz="0" w:space="0" w:color="auto"/>
        <w:right w:val="none" w:sz="0" w:space="0" w:color="auto"/>
      </w:divBdr>
    </w:div>
    <w:div w:id="1621183253">
      <w:bodyDiv w:val="1"/>
      <w:marLeft w:val="0"/>
      <w:marRight w:val="0"/>
      <w:marTop w:val="0"/>
      <w:marBottom w:val="0"/>
      <w:divBdr>
        <w:top w:val="none" w:sz="0" w:space="0" w:color="auto"/>
        <w:left w:val="none" w:sz="0" w:space="0" w:color="auto"/>
        <w:bottom w:val="none" w:sz="0" w:space="0" w:color="auto"/>
        <w:right w:val="none" w:sz="0" w:space="0" w:color="auto"/>
      </w:divBdr>
    </w:div>
    <w:div w:id="1621304964">
      <w:bodyDiv w:val="1"/>
      <w:marLeft w:val="0"/>
      <w:marRight w:val="0"/>
      <w:marTop w:val="0"/>
      <w:marBottom w:val="0"/>
      <w:divBdr>
        <w:top w:val="none" w:sz="0" w:space="0" w:color="auto"/>
        <w:left w:val="none" w:sz="0" w:space="0" w:color="auto"/>
        <w:bottom w:val="none" w:sz="0" w:space="0" w:color="auto"/>
        <w:right w:val="none" w:sz="0" w:space="0" w:color="auto"/>
      </w:divBdr>
    </w:div>
    <w:div w:id="1621447741">
      <w:bodyDiv w:val="1"/>
      <w:marLeft w:val="0"/>
      <w:marRight w:val="0"/>
      <w:marTop w:val="0"/>
      <w:marBottom w:val="0"/>
      <w:divBdr>
        <w:top w:val="none" w:sz="0" w:space="0" w:color="auto"/>
        <w:left w:val="none" w:sz="0" w:space="0" w:color="auto"/>
        <w:bottom w:val="none" w:sz="0" w:space="0" w:color="auto"/>
        <w:right w:val="none" w:sz="0" w:space="0" w:color="auto"/>
      </w:divBdr>
    </w:div>
    <w:div w:id="1621453577">
      <w:bodyDiv w:val="1"/>
      <w:marLeft w:val="0"/>
      <w:marRight w:val="0"/>
      <w:marTop w:val="0"/>
      <w:marBottom w:val="0"/>
      <w:divBdr>
        <w:top w:val="none" w:sz="0" w:space="0" w:color="auto"/>
        <w:left w:val="none" w:sz="0" w:space="0" w:color="auto"/>
        <w:bottom w:val="none" w:sz="0" w:space="0" w:color="auto"/>
        <w:right w:val="none" w:sz="0" w:space="0" w:color="auto"/>
      </w:divBdr>
    </w:div>
    <w:div w:id="1621492064">
      <w:bodyDiv w:val="1"/>
      <w:marLeft w:val="0"/>
      <w:marRight w:val="0"/>
      <w:marTop w:val="0"/>
      <w:marBottom w:val="0"/>
      <w:divBdr>
        <w:top w:val="none" w:sz="0" w:space="0" w:color="auto"/>
        <w:left w:val="none" w:sz="0" w:space="0" w:color="auto"/>
        <w:bottom w:val="none" w:sz="0" w:space="0" w:color="auto"/>
        <w:right w:val="none" w:sz="0" w:space="0" w:color="auto"/>
      </w:divBdr>
    </w:div>
    <w:div w:id="1621571679">
      <w:bodyDiv w:val="1"/>
      <w:marLeft w:val="0"/>
      <w:marRight w:val="0"/>
      <w:marTop w:val="0"/>
      <w:marBottom w:val="0"/>
      <w:divBdr>
        <w:top w:val="none" w:sz="0" w:space="0" w:color="auto"/>
        <w:left w:val="none" w:sz="0" w:space="0" w:color="auto"/>
        <w:bottom w:val="none" w:sz="0" w:space="0" w:color="auto"/>
        <w:right w:val="none" w:sz="0" w:space="0" w:color="auto"/>
      </w:divBdr>
    </w:div>
    <w:div w:id="1621767984">
      <w:bodyDiv w:val="1"/>
      <w:marLeft w:val="0"/>
      <w:marRight w:val="0"/>
      <w:marTop w:val="0"/>
      <w:marBottom w:val="0"/>
      <w:divBdr>
        <w:top w:val="none" w:sz="0" w:space="0" w:color="auto"/>
        <w:left w:val="none" w:sz="0" w:space="0" w:color="auto"/>
        <w:bottom w:val="none" w:sz="0" w:space="0" w:color="auto"/>
        <w:right w:val="none" w:sz="0" w:space="0" w:color="auto"/>
      </w:divBdr>
    </w:div>
    <w:div w:id="1621841018">
      <w:bodyDiv w:val="1"/>
      <w:marLeft w:val="0"/>
      <w:marRight w:val="0"/>
      <w:marTop w:val="0"/>
      <w:marBottom w:val="0"/>
      <w:divBdr>
        <w:top w:val="none" w:sz="0" w:space="0" w:color="auto"/>
        <w:left w:val="none" w:sz="0" w:space="0" w:color="auto"/>
        <w:bottom w:val="none" w:sz="0" w:space="0" w:color="auto"/>
        <w:right w:val="none" w:sz="0" w:space="0" w:color="auto"/>
      </w:divBdr>
    </w:div>
    <w:div w:id="1621952409">
      <w:bodyDiv w:val="1"/>
      <w:marLeft w:val="0"/>
      <w:marRight w:val="0"/>
      <w:marTop w:val="0"/>
      <w:marBottom w:val="0"/>
      <w:divBdr>
        <w:top w:val="none" w:sz="0" w:space="0" w:color="auto"/>
        <w:left w:val="none" w:sz="0" w:space="0" w:color="auto"/>
        <w:bottom w:val="none" w:sz="0" w:space="0" w:color="auto"/>
        <w:right w:val="none" w:sz="0" w:space="0" w:color="auto"/>
      </w:divBdr>
    </w:div>
    <w:div w:id="1621952824">
      <w:bodyDiv w:val="1"/>
      <w:marLeft w:val="0"/>
      <w:marRight w:val="0"/>
      <w:marTop w:val="0"/>
      <w:marBottom w:val="0"/>
      <w:divBdr>
        <w:top w:val="none" w:sz="0" w:space="0" w:color="auto"/>
        <w:left w:val="none" w:sz="0" w:space="0" w:color="auto"/>
        <w:bottom w:val="none" w:sz="0" w:space="0" w:color="auto"/>
        <w:right w:val="none" w:sz="0" w:space="0" w:color="auto"/>
      </w:divBdr>
    </w:div>
    <w:div w:id="1622109878">
      <w:bodyDiv w:val="1"/>
      <w:marLeft w:val="0"/>
      <w:marRight w:val="0"/>
      <w:marTop w:val="0"/>
      <w:marBottom w:val="0"/>
      <w:divBdr>
        <w:top w:val="none" w:sz="0" w:space="0" w:color="auto"/>
        <w:left w:val="none" w:sz="0" w:space="0" w:color="auto"/>
        <w:bottom w:val="none" w:sz="0" w:space="0" w:color="auto"/>
        <w:right w:val="none" w:sz="0" w:space="0" w:color="auto"/>
      </w:divBdr>
    </w:div>
    <w:div w:id="1622303177">
      <w:bodyDiv w:val="1"/>
      <w:marLeft w:val="0"/>
      <w:marRight w:val="0"/>
      <w:marTop w:val="0"/>
      <w:marBottom w:val="0"/>
      <w:divBdr>
        <w:top w:val="none" w:sz="0" w:space="0" w:color="auto"/>
        <w:left w:val="none" w:sz="0" w:space="0" w:color="auto"/>
        <w:bottom w:val="none" w:sz="0" w:space="0" w:color="auto"/>
        <w:right w:val="none" w:sz="0" w:space="0" w:color="auto"/>
      </w:divBdr>
    </w:div>
    <w:div w:id="1622374507">
      <w:bodyDiv w:val="1"/>
      <w:marLeft w:val="0"/>
      <w:marRight w:val="0"/>
      <w:marTop w:val="0"/>
      <w:marBottom w:val="0"/>
      <w:divBdr>
        <w:top w:val="none" w:sz="0" w:space="0" w:color="auto"/>
        <w:left w:val="none" w:sz="0" w:space="0" w:color="auto"/>
        <w:bottom w:val="none" w:sz="0" w:space="0" w:color="auto"/>
        <w:right w:val="none" w:sz="0" w:space="0" w:color="auto"/>
      </w:divBdr>
    </w:div>
    <w:div w:id="1622495857">
      <w:bodyDiv w:val="1"/>
      <w:marLeft w:val="0"/>
      <w:marRight w:val="0"/>
      <w:marTop w:val="0"/>
      <w:marBottom w:val="0"/>
      <w:divBdr>
        <w:top w:val="none" w:sz="0" w:space="0" w:color="auto"/>
        <w:left w:val="none" w:sz="0" w:space="0" w:color="auto"/>
        <w:bottom w:val="none" w:sz="0" w:space="0" w:color="auto"/>
        <w:right w:val="none" w:sz="0" w:space="0" w:color="auto"/>
      </w:divBdr>
    </w:div>
    <w:div w:id="1622571054">
      <w:bodyDiv w:val="1"/>
      <w:marLeft w:val="0"/>
      <w:marRight w:val="0"/>
      <w:marTop w:val="0"/>
      <w:marBottom w:val="0"/>
      <w:divBdr>
        <w:top w:val="none" w:sz="0" w:space="0" w:color="auto"/>
        <w:left w:val="none" w:sz="0" w:space="0" w:color="auto"/>
        <w:bottom w:val="none" w:sz="0" w:space="0" w:color="auto"/>
        <w:right w:val="none" w:sz="0" w:space="0" w:color="auto"/>
      </w:divBdr>
    </w:div>
    <w:div w:id="1622687652">
      <w:bodyDiv w:val="1"/>
      <w:marLeft w:val="0"/>
      <w:marRight w:val="0"/>
      <w:marTop w:val="0"/>
      <w:marBottom w:val="0"/>
      <w:divBdr>
        <w:top w:val="none" w:sz="0" w:space="0" w:color="auto"/>
        <w:left w:val="none" w:sz="0" w:space="0" w:color="auto"/>
        <w:bottom w:val="none" w:sz="0" w:space="0" w:color="auto"/>
        <w:right w:val="none" w:sz="0" w:space="0" w:color="auto"/>
      </w:divBdr>
    </w:div>
    <w:div w:id="1622764738">
      <w:bodyDiv w:val="1"/>
      <w:marLeft w:val="0"/>
      <w:marRight w:val="0"/>
      <w:marTop w:val="0"/>
      <w:marBottom w:val="0"/>
      <w:divBdr>
        <w:top w:val="none" w:sz="0" w:space="0" w:color="auto"/>
        <w:left w:val="none" w:sz="0" w:space="0" w:color="auto"/>
        <w:bottom w:val="none" w:sz="0" w:space="0" w:color="auto"/>
        <w:right w:val="none" w:sz="0" w:space="0" w:color="auto"/>
      </w:divBdr>
    </w:div>
    <w:div w:id="1622765760">
      <w:bodyDiv w:val="1"/>
      <w:marLeft w:val="0"/>
      <w:marRight w:val="0"/>
      <w:marTop w:val="0"/>
      <w:marBottom w:val="0"/>
      <w:divBdr>
        <w:top w:val="none" w:sz="0" w:space="0" w:color="auto"/>
        <w:left w:val="none" w:sz="0" w:space="0" w:color="auto"/>
        <w:bottom w:val="none" w:sz="0" w:space="0" w:color="auto"/>
        <w:right w:val="none" w:sz="0" w:space="0" w:color="auto"/>
      </w:divBdr>
    </w:div>
    <w:div w:id="1622807265">
      <w:bodyDiv w:val="1"/>
      <w:marLeft w:val="0"/>
      <w:marRight w:val="0"/>
      <w:marTop w:val="0"/>
      <w:marBottom w:val="0"/>
      <w:divBdr>
        <w:top w:val="none" w:sz="0" w:space="0" w:color="auto"/>
        <w:left w:val="none" w:sz="0" w:space="0" w:color="auto"/>
        <w:bottom w:val="none" w:sz="0" w:space="0" w:color="auto"/>
        <w:right w:val="none" w:sz="0" w:space="0" w:color="auto"/>
      </w:divBdr>
    </w:div>
    <w:div w:id="1622876076">
      <w:bodyDiv w:val="1"/>
      <w:marLeft w:val="0"/>
      <w:marRight w:val="0"/>
      <w:marTop w:val="0"/>
      <w:marBottom w:val="0"/>
      <w:divBdr>
        <w:top w:val="none" w:sz="0" w:space="0" w:color="auto"/>
        <w:left w:val="none" w:sz="0" w:space="0" w:color="auto"/>
        <w:bottom w:val="none" w:sz="0" w:space="0" w:color="auto"/>
        <w:right w:val="none" w:sz="0" w:space="0" w:color="auto"/>
      </w:divBdr>
    </w:div>
    <w:div w:id="1622957813">
      <w:bodyDiv w:val="1"/>
      <w:marLeft w:val="0"/>
      <w:marRight w:val="0"/>
      <w:marTop w:val="0"/>
      <w:marBottom w:val="0"/>
      <w:divBdr>
        <w:top w:val="none" w:sz="0" w:space="0" w:color="auto"/>
        <w:left w:val="none" w:sz="0" w:space="0" w:color="auto"/>
        <w:bottom w:val="none" w:sz="0" w:space="0" w:color="auto"/>
        <w:right w:val="none" w:sz="0" w:space="0" w:color="auto"/>
      </w:divBdr>
    </w:div>
    <w:div w:id="1623028825">
      <w:bodyDiv w:val="1"/>
      <w:marLeft w:val="0"/>
      <w:marRight w:val="0"/>
      <w:marTop w:val="0"/>
      <w:marBottom w:val="0"/>
      <w:divBdr>
        <w:top w:val="none" w:sz="0" w:space="0" w:color="auto"/>
        <w:left w:val="none" w:sz="0" w:space="0" w:color="auto"/>
        <w:bottom w:val="none" w:sz="0" w:space="0" w:color="auto"/>
        <w:right w:val="none" w:sz="0" w:space="0" w:color="auto"/>
      </w:divBdr>
    </w:div>
    <w:div w:id="1623153609">
      <w:bodyDiv w:val="1"/>
      <w:marLeft w:val="0"/>
      <w:marRight w:val="0"/>
      <w:marTop w:val="0"/>
      <w:marBottom w:val="0"/>
      <w:divBdr>
        <w:top w:val="none" w:sz="0" w:space="0" w:color="auto"/>
        <w:left w:val="none" w:sz="0" w:space="0" w:color="auto"/>
        <w:bottom w:val="none" w:sz="0" w:space="0" w:color="auto"/>
        <w:right w:val="none" w:sz="0" w:space="0" w:color="auto"/>
      </w:divBdr>
    </w:div>
    <w:div w:id="1623221895">
      <w:bodyDiv w:val="1"/>
      <w:marLeft w:val="0"/>
      <w:marRight w:val="0"/>
      <w:marTop w:val="0"/>
      <w:marBottom w:val="0"/>
      <w:divBdr>
        <w:top w:val="none" w:sz="0" w:space="0" w:color="auto"/>
        <w:left w:val="none" w:sz="0" w:space="0" w:color="auto"/>
        <w:bottom w:val="none" w:sz="0" w:space="0" w:color="auto"/>
        <w:right w:val="none" w:sz="0" w:space="0" w:color="auto"/>
      </w:divBdr>
    </w:div>
    <w:div w:id="1623414556">
      <w:bodyDiv w:val="1"/>
      <w:marLeft w:val="0"/>
      <w:marRight w:val="0"/>
      <w:marTop w:val="0"/>
      <w:marBottom w:val="0"/>
      <w:divBdr>
        <w:top w:val="none" w:sz="0" w:space="0" w:color="auto"/>
        <w:left w:val="none" w:sz="0" w:space="0" w:color="auto"/>
        <w:bottom w:val="none" w:sz="0" w:space="0" w:color="auto"/>
        <w:right w:val="none" w:sz="0" w:space="0" w:color="auto"/>
      </w:divBdr>
    </w:div>
    <w:div w:id="1623416707">
      <w:bodyDiv w:val="1"/>
      <w:marLeft w:val="0"/>
      <w:marRight w:val="0"/>
      <w:marTop w:val="0"/>
      <w:marBottom w:val="0"/>
      <w:divBdr>
        <w:top w:val="none" w:sz="0" w:space="0" w:color="auto"/>
        <w:left w:val="none" w:sz="0" w:space="0" w:color="auto"/>
        <w:bottom w:val="none" w:sz="0" w:space="0" w:color="auto"/>
        <w:right w:val="none" w:sz="0" w:space="0" w:color="auto"/>
      </w:divBdr>
    </w:div>
    <w:div w:id="1623422368">
      <w:bodyDiv w:val="1"/>
      <w:marLeft w:val="0"/>
      <w:marRight w:val="0"/>
      <w:marTop w:val="0"/>
      <w:marBottom w:val="0"/>
      <w:divBdr>
        <w:top w:val="none" w:sz="0" w:space="0" w:color="auto"/>
        <w:left w:val="none" w:sz="0" w:space="0" w:color="auto"/>
        <w:bottom w:val="none" w:sz="0" w:space="0" w:color="auto"/>
        <w:right w:val="none" w:sz="0" w:space="0" w:color="auto"/>
      </w:divBdr>
    </w:div>
    <w:div w:id="1623459776">
      <w:bodyDiv w:val="1"/>
      <w:marLeft w:val="0"/>
      <w:marRight w:val="0"/>
      <w:marTop w:val="0"/>
      <w:marBottom w:val="0"/>
      <w:divBdr>
        <w:top w:val="none" w:sz="0" w:space="0" w:color="auto"/>
        <w:left w:val="none" w:sz="0" w:space="0" w:color="auto"/>
        <w:bottom w:val="none" w:sz="0" w:space="0" w:color="auto"/>
        <w:right w:val="none" w:sz="0" w:space="0" w:color="auto"/>
      </w:divBdr>
    </w:div>
    <w:div w:id="1623536220">
      <w:bodyDiv w:val="1"/>
      <w:marLeft w:val="0"/>
      <w:marRight w:val="0"/>
      <w:marTop w:val="0"/>
      <w:marBottom w:val="0"/>
      <w:divBdr>
        <w:top w:val="none" w:sz="0" w:space="0" w:color="auto"/>
        <w:left w:val="none" w:sz="0" w:space="0" w:color="auto"/>
        <w:bottom w:val="none" w:sz="0" w:space="0" w:color="auto"/>
        <w:right w:val="none" w:sz="0" w:space="0" w:color="auto"/>
      </w:divBdr>
    </w:div>
    <w:div w:id="1623657425">
      <w:bodyDiv w:val="1"/>
      <w:marLeft w:val="0"/>
      <w:marRight w:val="0"/>
      <w:marTop w:val="0"/>
      <w:marBottom w:val="0"/>
      <w:divBdr>
        <w:top w:val="none" w:sz="0" w:space="0" w:color="auto"/>
        <w:left w:val="none" w:sz="0" w:space="0" w:color="auto"/>
        <w:bottom w:val="none" w:sz="0" w:space="0" w:color="auto"/>
        <w:right w:val="none" w:sz="0" w:space="0" w:color="auto"/>
      </w:divBdr>
    </w:div>
    <w:div w:id="1623808626">
      <w:bodyDiv w:val="1"/>
      <w:marLeft w:val="0"/>
      <w:marRight w:val="0"/>
      <w:marTop w:val="0"/>
      <w:marBottom w:val="0"/>
      <w:divBdr>
        <w:top w:val="none" w:sz="0" w:space="0" w:color="auto"/>
        <w:left w:val="none" w:sz="0" w:space="0" w:color="auto"/>
        <w:bottom w:val="none" w:sz="0" w:space="0" w:color="auto"/>
        <w:right w:val="none" w:sz="0" w:space="0" w:color="auto"/>
      </w:divBdr>
    </w:div>
    <w:div w:id="1623921612">
      <w:bodyDiv w:val="1"/>
      <w:marLeft w:val="0"/>
      <w:marRight w:val="0"/>
      <w:marTop w:val="0"/>
      <w:marBottom w:val="0"/>
      <w:divBdr>
        <w:top w:val="none" w:sz="0" w:space="0" w:color="auto"/>
        <w:left w:val="none" w:sz="0" w:space="0" w:color="auto"/>
        <w:bottom w:val="none" w:sz="0" w:space="0" w:color="auto"/>
        <w:right w:val="none" w:sz="0" w:space="0" w:color="auto"/>
      </w:divBdr>
    </w:div>
    <w:div w:id="1624073564">
      <w:bodyDiv w:val="1"/>
      <w:marLeft w:val="0"/>
      <w:marRight w:val="0"/>
      <w:marTop w:val="0"/>
      <w:marBottom w:val="0"/>
      <w:divBdr>
        <w:top w:val="none" w:sz="0" w:space="0" w:color="auto"/>
        <w:left w:val="none" w:sz="0" w:space="0" w:color="auto"/>
        <w:bottom w:val="none" w:sz="0" w:space="0" w:color="auto"/>
        <w:right w:val="none" w:sz="0" w:space="0" w:color="auto"/>
      </w:divBdr>
    </w:div>
    <w:div w:id="1624117679">
      <w:bodyDiv w:val="1"/>
      <w:marLeft w:val="0"/>
      <w:marRight w:val="0"/>
      <w:marTop w:val="0"/>
      <w:marBottom w:val="0"/>
      <w:divBdr>
        <w:top w:val="none" w:sz="0" w:space="0" w:color="auto"/>
        <w:left w:val="none" w:sz="0" w:space="0" w:color="auto"/>
        <w:bottom w:val="none" w:sz="0" w:space="0" w:color="auto"/>
        <w:right w:val="none" w:sz="0" w:space="0" w:color="auto"/>
      </w:divBdr>
    </w:div>
    <w:div w:id="1624194764">
      <w:bodyDiv w:val="1"/>
      <w:marLeft w:val="0"/>
      <w:marRight w:val="0"/>
      <w:marTop w:val="0"/>
      <w:marBottom w:val="0"/>
      <w:divBdr>
        <w:top w:val="none" w:sz="0" w:space="0" w:color="auto"/>
        <w:left w:val="none" w:sz="0" w:space="0" w:color="auto"/>
        <w:bottom w:val="none" w:sz="0" w:space="0" w:color="auto"/>
        <w:right w:val="none" w:sz="0" w:space="0" w:color="auto"/>
      </w:divBdr>
    </w:div>
    <w:div w:id="1624195043">
      <w:bodyDiv w:val="1"/>
      <w:marLeft w:val="0"/>
      <w:marRight w:val="0"/>
      <w:marTop w:val="0"/>
      <w:marBottom w:val="0"/>
      <w:divBdr>
        <w:top w:val="none" w:sz="0" w:space="0" w:color="auto"/>
        <w:left w:val="none" w:sz="0" w:space="0" w:color="auto"/>
        <w:bottom w:val="none" w:sz="0" w:space="0" w:color="auto"/>
        <w:right w:val="none" w:sz="0" w:space="0" w:color="auto"/>
      </w:divBdr>
    </w:div>
    <w:div w:id="1624338604">
      <w:bodyDiv w:val="1"/>
      <w:marLeft w:val="0"/>
      <w:marRight w:val="0"/>
      <w:marTop w:val="0"/>
      <w:marBottom w:val="0"/>
      <w:divBdr>
        <w:top w:val="none" w:sz="0" w:space="0" w:color="auto"/>
        <w:left w:val="none" w:sz="0" w:space="0" w:color="auto"/>
        <w:bottom w:val="none" w:sz="0" w:space="0" w:color="auto"/>
        <w:right w:val="none" w:sz="0" w:space="0" w:color="auto"/>
      </w:divBdr>
    </w:div>
    <w:div w:id="1624342261">
      <w:bodyDiv w:val="1"/>
      <w:marLeft w:val="0"/>
      <w:marRight w:val="0"/>
      <w:marTop w:val="0"/>
      <w:marBottom w:val="0"/>
      <w:divBdr>
        <w:top w:val="none" w:sz="0" w:space="0" w:color="auto"/>
        <w:left w:val="none" w:sz="0" w:space="0" w:color="auto"/>
        <w:bottom w:val="none" w:sz="0" w:space="0" w:color="auto"/>
        <w:right w:val="none" w:sz="0" w:space="0" w:color="auto"/>
      </w:divBdr>
    </w:div>
    <w:div w:id="1624379986">
      <w:bodyDiv w:val="1"/>
      <w:marLeft w:val="0"/>
      <w:marRight w:val="0"/>
      <w:marTop w:val="0"/>
      <w:marBottom w:val="0"/>
      <w:divBdr>
        <w:top w:val="none" w:sz="0" w:space="0" w:color="auto"/>
        <w:left w:val="none" w:sz="0" w:space="0" w:color="auto"/>
        <w:bottom w:val="none" w:sz="0" w:space="0" w:color="auto"/>
        <w:right w:val="none" w:sz="0" w:space="0" w:color="auto"/>
      </w:divBdr>
    </w:div>
    <w:div w:id="1624538087">
      <w:bodyDiv w:val="1"/>
      <w:marLeft w:val="0"/>
      <w:marRight w:val="0"/>
      <w:marTop w:val="0"/>
      <w:marBottom w:val="0"/>
      <w:divBdr>
        <w:top w:val="none" w:sz="0" w:space="0" w:color="auto"/>
        <w:left w:val="none" w:sz="0" w:space="0" w:color="auto"/>
        <w:bottom w:val="none" w:sz="0" w:space="0" w:color="auto"/>
        <w:right w:val="none" w:sz="0" w:space="0" w:color="auto"/>
      </w:divBdr>
    </w:div>
    <w:div w:id="1624574203">
      <w:bodyDiv w:val="1"/>
      <w:marLeft w:val="0"/>
      <w:marRight w:val="0"/>
      <w:marTop w:val="0"/>
      <w:marBottom w:val="0"/>
      <w:divBdr>
        <w:top w:val="none" w:sz="0" w:space="0" w:color="auto"/>
        <w:left w:val="none" w:sz="0" w:space="0" w:color="auto"/>
        <w:bottom w:val="none" w:sz="0" w:space="0" w:color="auto"/>
        <w:right w:val="none" w:sz="0" w:space="0" w:color="auto"/>
      </w:divBdr>
    </w:div>
    <w:div w:id="1624648556">
      <w:bodyDiv w:val="1"/>
      <w:marLeft w:val="0"/>
      <w:marRight w:val="0"/>
      <w:marTop w:val="0"/>
      <w:marBottom w:val="0"/>
      <w:divBdr>
        <w:top w:val="none" w:sz="0" w:space="0" w:color="auto"/>
        <w:left w:val="none" w:sz="0" w:space="0" w:color="auto"/>
        <w:bottom w:val="none" w:sz="0" w:space="0" w:color="auto"/>
        <w:right w:val="none" w:sz="0" w:space="0" w:color="auto"/>
      </w:divBdr>
    </w:div>
    <w:div w:id="1624846803">
      <w:bodyDiv w:val="1"/>
      <w:marLeft w:val="0"/>
      <w:marRight w:val="0"/>
      <w:marTop w:val="0"/>
      <w:marBottom w:val="0"/>
      <w:divBdr>
        <w:top w:val="none" w:sz="0" w:space="0" w:color="auto"/>
        <w:left w:val="none" w:sz="0" w:space="0" w:color="auto"/>
        <w:bottom w:val="none" w:sz="0" w:space="0" w:color="auto"/>
        <w:right w:val="none" w:sz="0" w:space="0" w:color="auto"/>
      </w:divBdr>
    </w:div>
    <w:div w:id="1624917273">
      <w:bodyDiv w:val="1"/>
      <w:marLeft w:val="0"/>
      <w:marRight w:val="0"/>
      <w:marTop w:val="0"/>
      <w:marBottom w:val="0"/>
      <w:divBdr>
        <w:top w:val="none" w:sz="0" w:space="0" w:color="auto"/>
        <w:left w:val="none" w:sz="0" w:space="0" w:color="auto"/>
        <w:bottom w:val="none" w:sz="0" w:space="0" w:color="auto"/>
        <w:right w:val="none" w:sz="0" w:space="0" w:color="auto"/>
      </w:divBdr>
    </w:div>
    <w:div w:id="1624926566">
      <w:bodyDiv w:val="1"/>
      <w:marLeft w:val="0"/>
      <w:marRight w:val="0"/>
      <w:marTop w:val="0"/>
      <w:marBottom w:val="0"/>
      <w:divBdr>
        <w:top w:val="none" w:sz="0" w:space="0" w:color="auto"/>
        <w:left w:val="none" w:sz="0" w:space="0" w:color="auto"/>
        <w:bottom w:val="none" w:sz="0" w:space="0" w:color="auto"/>
        <w:right w:val="none" w:sz="0" w:space="0" w:color="auto"/>
      </w:divBdr>
    </w:div>
    <w:div w:id="1625039613">
      <w:bodyDiv w:val="1"/>
      <w:marLeft w:val="0"/>
      <w:marRight w:val="0"/>
      <w:marTop w:val="0"/>
      <w:marBottom w:val="0"/>
      <w:divBdr>
        <w:top w:val="none" w:sz="0" w:space="0" w:color="auto"/>
        <w:left w:val="none" w:sz="0" w:space="0" w:color="auto"/>
        <w:bottom w:val="none" w:sz="0" w:space="0" w:color="auto"/>
        <w:right w:val="none" w:sz="0" w:space="0" w:color="auto"/>
      </w:divBdr>
    </w:div>
    <w:div w:id="1625114277">
      <w:bodyDiv w:val="1"/>
      <w:marLeft w:val="0"/>
      <w:marRight w:val="0"/>
      <w:marTop w:val="0"/>
      <w:marBottom w:val="0"/>
      <w:divBdr>
        <w:top w:val="none" w:sz="0" w:space="0" w:color="auto"/>
        <w:left w:val="none" w:sz="0" w:space="0" w:color="auto"/>
        <w:bottom w:val="none" w:sz="0" w:space="0" w:color="auto"/>
        <w:right w:val="none" w:sz="0" w:space="0" w:color="auto"/>
      </w:divBdr>
    </w:div>
    <w:div w:id="1625185954">
      <w:bodyDiv w:val="1"/>
      <w:marLeft w:val="0"/>
      <w:marRight w:val="0"/>
      <w:marTop w:val="0"/>
      <w:marBottom w:val="0"/>
      <w:divBdr>
        <w:top w:val="none" w:sz="0" w:space="0" w:color="auto"/>
        <w:left w:val="none" w:sz="0" w:space="0" w:color="auto"/>
        <w:bottom w:val="none" w:sz="0" w:space="0" w:color="auto"/>
        <w:right w:val="none" w:sz="0" w:space="0" w:color="auto"/>
      </w:divBdr>
    </w:div>
    <w:div w:id="1625383288">
      <w:bodyDiv w:val="1"/>
      <w:marLeft w:val="0"/>
      <w:marRight w:val="0"/>
      <w:marTop w:val="0"/>
      <w:marBottom w:val="0"/>
      <w:divBdr>
        <w:top w:val="none" w:sz="0" w:space="0" w:color="auto"/>
        <w:left w:val="none" w:sz="0" w:space="0" w:color="auto"/>
        <w:bottom w:val="none" w:sz="0" w:space="0" w:color="auto"/>
        <w:right w:val="none" w:sz="0" w:space="0" w:color="auto"/>
      </w:divBdr>
    </w:div>
    <w:div w:id="1625427061">
      <w:bodyDiv w:val="1"/>
      <w:marLeft w:val="0"/>
      <w:marRight w:val="0"/>
      <w:marTop w:val="0"/>
      <w:marBottom w:val="0"/>
      <w:divBdr>
        <w:top w:val="none" w:sz="0" w:space="0" w:color="auto"/>
        <w:left w:val="none" w:sz="0" w:space="0" w:color="auto"/>
        <w:bottom w:val="none" w:sz="0" w:space="0" w:color="auto"/>
        <w:right w:val="none" w:sz="0" w:space="0" w:color="auto"/>
      </w:divBdr>
    </w:div>
    <w:div w:id="1625429321">
      <w:bodyDiv w:val="1"/>
      <w:marLeft w:val="0"/>
      <w:marRight w:val="0"/>
      <w:marTop w:val="0"/>
      <w:marBottom w:val="0"/>
      <w:divBdr>
        <w:top w:val="none" w:sz="0" w:space="0" w:color="auto"/>
        <w:left w:val="none" w:sz="0" w:space="0" w:color="auto"/>
        <w:bottom w:val="none" w:sz="0" w:space="0" w:color="auto"/>
        <w:right w:val="none" w:sz="0" w:space="0" w:color="auto"/>
      </w:divBdr>
    </w:div>
    <w:div w:id="1625429666">
      <w:bodyDiv w:val="1"/>
      <w:marLeft w:val="0"/>
      <w:marRight w:val="0"/>
      <w:marTop w:val="0"/>
      <w:marBottom w:val="0"/>
      <w:divBdr>
        <w:top w:val="none" w:sz="0" w:space="0" w:color="auto"/>
        <w:left w:val="none" w:sz="0" w:space="0" w:color="auto"/>
        <w:bottom w:val="none" w:sz="0" w:space="0" w:color="auto"/>
        <w:right w:val="none" w:sz="0" w:space="0" w:color="auto"/>
      </w:divBdr>
    </w:div>
    <w:div w:id="1625455849">
      <w:bodyDiv w:val="1"/>
      <w:marLeft w:val="0"/>
      <w:marRight w:val="0"/>
      <w:marTop w:val="0"/>
      <w:marBottom w:val="0"/>
      <w:divBdr>
        <w:top w:val="none" w:sz="0" w:space="0" w:color="auto"/>
        <w:left w:val="none" w:sz="0" w:space="0" w:color="auto"/>
        <w:bottom w:val="none" w:sz="0" w:space="0" w:color="auto"/>
        <w:right w:val="none" w:sz="0" w:space="0" w:color="auto"/>
      </w:divBdr>
    </w:div>
    <w:div w:id="1625500489">
      <w:bodyDiv w:val="1"/>
      <w:marLeft w:val="0"/>
      <w:marRight w:val="0"/>
      <w:marTop w:val="0"/>
      <w:marBottom w:val="0"/>
      <w:divBdr>
        <w:top w:val="none" w:sz="0" w:space="0" w:color="auto"/>
        <w:left w:val="none" w:sz="0" w:space="0" w:color="auto"/>
        <w:bottom w:val="none" w:sz="0" w:space="0" w:color="auto"/>
        <w:right w:val="none" w:sz="0" w:space="0" w:color="auto"/>
      </w:divBdr>
    </w:div>
    <w:div w:id="1625574669">
      <w:bodyDiv w:val="1"/>
      <w:marLeft w:val="0"/>
      <w:marRight w:val="0"/>
      <w:marTop w:val="0"/>
      <w:marBottom w:val="0"/>
      <w:divBdr>
        <w:top w:val="none" w:sz="0" w:space="0" w:color="auto"/>
        <w:left w:val="none" w:sz="0" w:space="0" w:color="auto"/>
        <w:bottom w:val="none" w:sz="0" w:space="0" w:color="auto"/>
        <w:right w:val="none" w:sz="0" w:space="0" w:color="auto"/>
      </w:divBdr>
    </w:div>
    <w:div w:id="1625699468">
      <w:bodyDiv w:val="1"/>
      <w:marLeft w:val="0"/>
      <w:marRight w:val="0"/>
      <w:marTop w:val="0"/>
      <w:marBottom w:val="0"/>
      <w:divBdr>
        <w:top w:val="none" w:sz="0" w:space="0" w:color="auto"/>
        <w:left w:val="none" w:sz="0" w:space="0" w:color="auto"/>
        <w:bottom w:val="none" w:sz="0" w:space="0" w:color="auto"/>
        <w:right w:val="none" w:sz="0" w:space="0" w:color="auto"/>
      </w:divBdr>
    </w:div>
    <w:div w:id="1625771067">
      <w:bodyDiv w:val="1"/>
      <w:marLeft w:val="0"/>
      <w:marRight w:val="0"/>
      <w:marTop w:val="0"/>
      <w:marBottom w:val="0"/>
      <w:divBdr>
        <w:top w:val="none" w:sz="0" w:space="0" w:color="auto"/>
        <w:left w:val="none" w:sz="0" w:space="0" w:color="auto"/>
        <w:bottom w:val="none" w:sz="0" w:space="0" w:color="auto"/>
        <w:right w:val="none" w:sz="0" w:space="0" w:color="auto"/>
      </w:divBdr>
    </w:div>
    <w:div w:id="1625817551">
      <w:bodyDiv w:val="1"/>
      <w:marLeft w:val="0"/>
      <w:marRight w:val="0"/>
      <w:marTop w:val="0"/>
      <w:marBottom w:val="0"/>
      <w:divBdr>
        <w:top w:val="none" w:sz="0" w:space="0" w:color="auto"/>
        <w:left w:val="none" w:sz="0" w:space="0" w:color="auto"/>
        <w:bottom w:val="none" w:sz="0" w:space="0" w:color="auto"/>
        <w:right w:val="none" w:sz="0" w:space="0" w:color="auto"/>
      </w:divBdr>
    </w:div>
    <w:div w:id="1625892704">
      <w:bodyDiv w:val="1"/>
      <w:marLeft w:val="0"/>
      <w:marRight w:val="0"/>
      <w:marTop w:val="0"/>
      <w:marBottom w:val="0"/>
      <w:divBdr>
        <w:top w:val="none" w:sz="0" w:space="0" w:color="auto"/>
        <w:left w:val="none" w:sz="0" w:space="0" w:color="auto"/>
        <w:bottom w:val="none" w:sz="0" w:space="0" w:color="auto"/>
        <w:right w:val="none" w:sz="0" w:space="0" w:color="auto"/>
      </w:divBdr>
    </w:div>
    <w:div w:id="1625959899">
      <w:bodyDiv w:val="1"/>
      <w:marLeft w:val="0"/>
      <w:marRight w:val="0"/>
      <w:marTop w:val="0"/>
      <w:marBottom w:val="0"/>
      <w:divBdr>
        <w:top w:val="none" w:sz="0" w:space="0" w:color="auto"/>
        <w:left w:val="none" w:sz="0" w:space="0" w:color="auto"/>
        <w:bottom w:val="none" w:sz="0" w:space="0" w:color="auto"/>
        <w:right w:val="none" w:sz="0" w:space="0" w:color="auto"/>
      </w:divBdr>
    </w:div>
    <w:div w:id="1626080092">
      <w:bodyDiv w:val="1"/>
      <w:marLeft w:val="0"/>
      <w:marRight w:val="0"/>
      <w:marTop w:val="0"/>
      <w:marBottom w:val="0"/>
      <w:divBdr>
        <w:top w:val="none" w:sz="0" w:space="0" w:color="auto"/>
        <w:left w:val="none" w:sz="0" w:space="0" w:color="auto"/>
        <w:bottom w:val="none" w:sz="0" w:space="0" w:color="auto"/>
        <w:right w:val="none" w:sz="0" w:space="0" w:color="auto"/>
      </w:divBdr>
    </w:div>
    <w:div w:id="1626160950">
      <w:bodyDiv w:val="1"/>
      <w:marLeft w:val="0"/>
      <w:marRight w:val="0"/>
      <w:marTop w:val="0"/>
      <w:marBottom w:val="0"/>
      <w:divBdr>
        <w:top w:val="none" w:sz="0" w:space="0" w:color="auto"/>
        <w:left w:val="none" w:sz="0" w:space="0" w:color="auto"/>
        <w:bottom w:val="none" w:sz="0" w:space="0" w:color="auto"/>
        <w:right w:val="none" w:sz="0" w:space="0" w:color="auto"/>
      </w:divBdr>
    </w:div>
    <w:div w:id="1626228488">
      <w:bodyDiv w:val="1"/>
      <w:marLeft w:val="0"/>
      <w:marRight w:val="0"/>
      <w:marTop w:val="0"/>
      <w:marBottom w:val="0"/>
      <w:divBdr>
        <w:top w:val="none" w:sz="0" w:space="0" w:color="auto"/>
        <w:left w:val="none" w:sz="0" w:space="0" w:color="auto"/>
        <w:bottom w:val="none" w:sz="0" w:space="0" w:color="auto"/>
        <w:right w:val="none" w:sz="0" w:space="0" w:color="auto"/>
      </w:divBdr>
    </w:div>
    <w:div w:id="1626236162">
      <w:bodyDiv w:val="1"/>
      <w:marLeft w:val="0"/>
      <w:marRight w:val="0"/>
      <w:marTop w:val="0"/>
      <w:marBottom w:val="0"/>
      <w:divBdr>
        <w:top w:val="none" w:sz="0" w:space="0" w:color="auto"/>
        <w:left w:val="none" w:sz="0" w:space="0" w:color="auto"/>
        <w:bottom w:val="none" w:sz="0" w:space="0" w:color="auto"/>
        <w:right w:val="none" w:sz="0" w:space="0" w:color="auto"/>
      </w:divBdr>
    </w:div>
    <w:div w:id="1626346725">
      <w:bodyDiv w:val="1"/>
      <w:marLeft w:val="0"/>
      <w:marRight w:val="0"/>
      <w:marTop w:val="0"/>
      <w:marBottom w:val="0"/>
      <w:divBdr>
        <w:top w:val="none" w:sz="0" w:space="0" w:color="auto"/>
        <w:left w:val="none" w:sz="0" w:space="0" w:color="auto"/>
        <w:bottom w:val="none" w:sz="0" w:space="0" w:color="auto"/>
        <w:right w:val="none" w:sz="0" w:space="0" w:color="auto"/>
      </w:divBdr>
    </w:div>
    <w:div w:id="1626352978">
      <w:bodyDiv w:val="1"/>
      <w:marLeft w:val="0"/>
      <w:marRight w:val="0"/>
      <w:marTop w:val="0"/>
      <w:marBottom w:val="0"/>
      <w:divBdr>
        <w:top w:val="none" w:sz="0" w:space="0" w:color="auto"/>
        <w:left w:val="none" w:sz="0" w:space="0" w:color="auto"/>
        <w:bottom w:val="none" w:sz="0" w:space="0" w:color="auto"/>
        <w:right w:val="none" w:sz="0" w:space="0" w:color="auto"/>
      </w:divBdr>
    </w:div>
    <w:div w:id="1626425726">
      <w:bodyDiv w:val="1"/>
      <w:marLeft w:val="0"/>
      <w:marRight w:val="0"/>
      <w:marTop w:val="0"/>
      <w:marBottom w:val="0"/>
      <w:divBdr>
        <w:top w:val="none" w:sz="0" w:space="0" w:color="auto"/>
        <w:left w:val="none" w:sz="0" w:space="0" w:color="auto"/>
        <w:bottom w:val="none" w:sz="0" w:space="0" w:color="auto"/>
        <w:right w:val="none" w:sz="0" w:space="0" w:color="auto"/>
      </w:divBdr>
    </w:div>
    <w:div w:id="1626504093">
      <w:bodyDiv w:val="1"/>
      <w:marLeft w:val="0"/>
      <w:marRight w:val="0"/>
      <w:marTop w:val="0"/>
      <w:marBottom w:val="0"/>
      <w:divBdr>
        <w:top w:val="none" w:sz="0" w:space="0" w:color="auto"/>
        <w:left w:val="none" w:sz="0" w:space="0" w:color="auto"/>
        <w:bottom w:val="none" w:sz="0" w:space="0" w:color="auto"/>
        <w:right w:val="none" w:sz="0" w:space="0" w:color="auto"/>
      </w:divBdr>
    </w:div>
    <w:div w:id="1626541397">
      <w:bodyDiv w:val="1"/>
      <w:marLeft w:val="0"/>
      <w:marRight w:val="0"/>
      <w:marTop w:val="0"/>
      <w:marBottom w:val="0"/>
      <w:divBdr>
        <w:top w:val="none" w:sz="0" w:space="0" w:color="auto"/>
        <w:left w:val="none" w:sz="0" w:space="0" w:color="auto"/>
        <w:bottom w:val="none" w:sz="0" w:space="0" w:color="auto"/>
        <w:right w:val="none" w:sz="0" w:space="0" w:color="auto"/>
      </w:divBdr>
    </w:div>
    <w:div w:id="1626544938">
      <w:bodyDiv w:val="1"/>
      <w:marLeft w:val="0"/>
      <w:marRight w:val="0"/>
      <w:marTop w:val="0"/>
      <w:marBottom w:val="0"/>
      <w:divBdr>
        <w:top w:val="none" w:sz="0" w:space="0" w:color="auto"/>
        <w:left w:val="none" w:sz="0" w:space="0" w:color="auto"/>
        <w:bottom w:val="none" w:sz="0" w:space="0" w:color="auto"/>
        <w:right w:val="none" w:sz="0" w:space="0" w:color="auto"/>
      </w:divBdr>
    </w:div>
    <w:div w:id="1626623065">
      <w:bodyDiv w:val="1"/>
      <w:marLeft w:val="0"/>
      <w:marRight w:val="0"/>
      <w:marTop w:val="0"/>
      <w:marBottom w:val="0"/>
      <w:divBdr>
        <w:top w:val="none" w:sz="0" w:space="0" w:color="auto"/>
        <w:left w:val="none" w:sz="0" w:space="0" w:color="auto"/>
        <w:bottom w:val="none" w:sz="0" w:space="0" w:color="auto"/>
        <w:right w:val="none" w:sz="0" w:space="0" w:color="auto"/>
      </w:divBdr>
    </w:div>
    <w:div w:id="1626931225">
      <w:bodyDiv w:val="1"/>
      <w:marLeft w:val="0"/>
      <w:marRight w:val="0"/>
      <w:marTop w:val="0"/>
      <w:marBottom w:val="0"/>
      <w:divBdr>
        <w:top w:val="none" w:sz="0" w:space="0" w:color="auto"/>
        <w:left w:val="none" w:sz="0" w:space="0" w:color="auto"/>
        <w:bottom w:val="none" w:sz="0" w:space="0" w:color="auto"/>
        <w:right w:val="none" w:sz="0" w:space="0" w:color="auto"/>
      </w:divBdr>
    </w:div>
    <w:div w:id="1627010012">
      <w:bodyDiv w:val="1"/>
      <w:marLeft w:val="0"/>
      <w:marRight w:val="0"/>
      <w:marTop w:val="0"/>
      <w:marBottom w:val="0"/>
      <w:divBdr>
        <w:top w:val="none" w:sz="0" w:space="0" w:color="auto"/>
        <w:left w:val="none" w:sz="0" w:space="0" w:color="auto"/>
        <w:bottom w:val="none" w:sz="0" w:space="0" w:color="auto"/>
        <w:right w:val="none" w:sz="0" w:space="0" w:color="auto"/>
      </w:divBdr>
    </w:div>
    <w:div w:id="1627077587">
      <w:bodyDiv w:val="1"/>
      <w:marLeft w:val="0"/>
      <w:marRight w:val="0"/>
      <w:marTop w:val="0"/>
      <w:marBottom w:val="0"/>
      <w:divBdr>
        <w:top w:val="none" w:sz="0" w:space="0" w:color="auto"/>
        <w:left w:val="none" w:sz="0" w:space="0" w:color="auto"/>
        <w:bottom w:val="none" w:sz="0" w:space="0" w:color="auto"/>
        <w:right w:val="none" w:sz="0" w:space="0" w:color="auto"/>
      </w:divBdr>
    </w:div>
    <w:div w:id="1627084358">
      <w:bodyDiv w:val="1"/>
      <w:marLeft w:val="0"/>
      <w:marRight w:val="0"/>
      <w:marTop w:val="0"/>
      <w:marBottom w:val="0"/>
      <w:divBdr>
        <w:top w:val="none" w:sz="0" w:space="0" w:color="auto"/>
        <w:left w:val="none" w:sz="0" w:space="0" w:color="auto"/>
        <w:bottom w:val="none" w:sz="0" w:space="0" w:color="auto"/>
        <w:right w:val="none" w:sz="0" w:space="0" w:color="auto"/>
      </w:divBdr>
    </w:div>
    <w:div w:id="1627151513">
      <w:bodyDiv w:val="1"/>
      <w:marLeft w:val="0"/>
      <w:marRight w:val="0"/>
      <w:marTop w:val="0"/>
      <w:marBottom w:val="0"/>
      <w:divBdr>
        <w:top w:val="none" w:sz="0" w:space="0" w:color="auto"/>
        <w:left w:val="none" w:sz="0" w:space="0" w:color="auto"/>
        <w:bottom w:val="none" w:sz="0" w:space="0" w:color="auto"/>
        <w:right w:val="none" w:sz="0" w:space="0" w:color="auto"/>
      </w:divBdr>
    </w:div>
    <w:div w:id="1627154490">
      <w:bodyDiv w:val="1"/>
      <w:marLeft w:val="0"/>
      <w:marRight w:val="0"/>
      <w:marTop w:val="0"/>
      <w:marBottom w:val="0"/>
      <w:divBdr>
        <w:top w:val="none" w:sz="0" w:space="0" w:color="auto"/>
        <w:left w:val="none" w:sz="0" w:space="0" w:color="auto"/>
        <w:bottom w:val="none" w:sz="0" w:space="0" w:color="auto"/>
        <w:right w:val="none" w:sz="0" w:space="0" w:color="auto"/>
      </w:divBdr>
    </w:div>
    <w:div w:id="1627422657">
      <w:bodyDiv w:val="1"/>
      <w:marLeft w:val="0"/>
      <w:marRight w:val="0"/>
      <w:marTop w:val="0"/>
      <w:marBottom w:val="0"/>
      <w:divBdr>
        <w:top w:val="none" w:sz="0" w:space="0" w:color="auto"/>
        <w:left w:val="none" w:sz="0" w:space="0" w:color="auto"/>
        <w:bottom w:val="none" w:sz="0" w:space="0" w:color="auto"/>
        <w:right w:val="none" w:sz="0" w:space="0" w:color="auto"/>
      </w:divBdr>
    </w:div>
    <w:div w:id="1627659649">
      <w:bodyDiv w:val="1"/>
      <w:marLeft w:val="0"/>
      <w:marRight w:val="0"/>
      <w:marTop w:val="0"/>
      <w:marBottom w:val="0"/>
      <w:divBdr>
        <w:top w:val="none" w:sz="0" w:space="0" w:color="auto"/>
        <w:left w:val="none" w:sz="0" w:space="0" w:color="auto"/>
        <w:bottom w:val="none" w:sz="0" w:space="0" w:color="auto"/>
        <w:right w:val="none" w:sz="0" w:space="0" w:color="auto"/>
      </w:divBdr>
    </w:div>
    <w:div w:id="1627664445">
      <w:bodyDiv w:val="1"/>
      <w:marLeft w:val="0"/>
      <w:marRight w:val="0"/>
      <w:marTop w:val="0"/>
      <w:marBottom w:val="0"/>
      <w:divBdr>
        <w:top w:val="none" w:sz="0" w:space="0" w:color="auto"/>
        <w:left w:val="none" w:sz="0" w:space="0" w:color="auto"/>
        <w:bottom w:val="none" w:sz="0" w:space="0" w:color="auto"/>
        <w:right w:val="none" w:sz="0" w:space="0" w:color="auto"/>
      </w:divBdr>
    </w:div>
    <w:div w:id="1627732760">
      <w:bodyDiv w:val="1"/>
      <w:marLeft w:val="0"/>
      <w:marRight w:val="0"/>
      <w:marTop w:val="0"/>
      <w:marBottom w:val="0"/>
      <w:divBdr>
        <w:top w:val="none" w:sz="0" w:space="0" w:color="auto"/>
        <w:left w:val="none" w:sz="0" w:space="0" w:color="auto"/>
        <w:bottom w:val="none" w:sz="0" w:space="0" w:color="auto"/>
        <w:right w:val="none" w:sz="0" w:space="0" w:color="auto"/>
      </w:divBdr>
    </w:div>
    <w:div w:id="1627812814">
      <w:bodyDiv w:val="1"/>
      <w:marLeft w:val="0"/>
      <w:marRight w:val="0"/>
      <w:marTop w:val="0"/>
      <w:marBottom w:val="0"/>
      <w:divBdr>
        <w:top w:val="none" w:sz="0" w:space="0" w:color="auto"/>
        <w:left w:val="none" w:sz="0" w:space="0" w:color="auto"/>
        <w:bottom w:val="none" w:sz="0" w:space="0" w:color="auto"/>
        <w:right w:val="none" w:sz="0" w:space="0" w:color="auto"/>
      </w:divBdr>
    </w:div>
    <w:div w:id="1628001090">
      <w:bodyDiv w:val="1"/>
      <w:marLeft w:val="0"/>
      <w:marRight w:val="0"/>
      <w:marTop w:val="0"/>
      <w:marBottom w:val="0"/>
      <w:divBdr>
        <w:top w:val="none" w:sz="0" w:space="0" w:color="auto"/>
        <w:left w:val="none" w:sz="0" w:space="0" w:color="auto"/>
        <w:bottom w:val="none" w:sz="0" w:space="0" w:color="auto"/>
        <w:right w:val="none" w:sz="0" w:space="0" w:color="auto"/>
      </w:divBdr>
    </w:div>
    <w:div w:id="1628050107">
      <w:bodyDiv w:val="1"/>
      <w:marLeft w:val="0"/>
      <w:marRight w:val="0"/>
      <w:marTop w:val="0"/>
      <w:marBottom w:val="0"/>
      <w:divBdr>
        <w:top w:val="none" w:sz="0" w:space="0" w:color="auto"/>
        <w:left w:val="none" w:sz="0" w:space="0" w:color="auto"/>
        <w:bottom w:val="none" w:sz="0" w:space="0" w:color="auto"/>
        <w:right w:val="none" w:sz="0" w:space="0" w:color="auto"/>
      </w:divBdr>
    </w:div>
    <w:div w:id="1628051355">
      <w:bodyDiv w:val="1"/>
      <w:marLeft w:val="0"/>
      <w:marRight w:val="0"/>
      <w:marTop w:val="0"/>
      <w:marBottom w:val="0"/>
      <w:divBdr>
        <w:top w:val="none" w:sz="0" w:space="0" w:color="auto"/>
        <w:left w:val="none" w:sz="0" w:space="0" w:color="auto"/>
        <w:bottom w:val="none" w:sz="0" w:space="0" w:color="auto"/>
        <w:right w:val="none" w:sz="0" w:space="0" w:color="auto"/>
      </w:divBdr>
    </w:div>
    <w:div w:id="1628051521">
      <w:bodyDiv w:val="1"/>
      <w:marLeft w:val="0"/>
      <w:marRight w:val="0"/>
      <w:marTop w:val="0"/>
      <w:marBottom w:val="0"/>
      <w:divBdr>
        <w:top w:val="none" w:sz="0" w:space="0" w:color="auto"/>
        <w:left w:val="none" w:sz="0" w:space="0" w:color="auto"/>
        <w:bottom w:val="none" w:sz="0" w:space="0" w:color="auto"/>
        <w:right w:val="none" w:sz="0" w:space="0" w:color="auto"/>
      </w:divBdr>
    </w:div>
    <w:div w:id="1628199420">
      <w:bodyDiv w:val="1"/>
      <w:marLeft w:val="0"/>
      <w:marRight w:val="0"/>
      <w:marTop w:val="0"/>
      <w:marBottom w:val="0"/>
      <w:divBdr>
        <w:top w:val="none" w:sz="0" w:space="0" w:color="auto"/>
        <w:left w:val="none" w:sz="0" w:space="0" w:color="auto"/>
        <w:bottom w:val="none" w:sz="0" w:space="0" w:color="auto"/>
        <w:right w:val="none" w:sz="0" w:space="0" w:color="auto"/>
      </w:divBdr>
    </w:div>
    <w:div w:id="1628201683">
      <w:bodyDiv w:val="1"/>
      <w:marLeft w:val="0"/>
      <w:marRight w:val="0"/>
      <w:marTop w:val="0"/>
      <w:marBottom w:val="0"/>
      <w:divBdr>
        <w:top w:val="none" w:sz="0" w:space="0" w:color="auto"/>
        <w:left w:val="none" w:sz="0" w:space="0" w:color="auto"/>
        <w:bottom w:val="none" w:sz="0" w:space="0" w:color="auto"/>
        <w:right w:val="none" w:sz="0" w:space="0" w:color="auto"/>
      </w:divBdr>
    </w:div>
    <w:div w:id="1628202256">
      <w:bodyDiv w:val="1"/>
      <w:marLeft w:val="0"/>
      <w:marRight w:val="0"/>
      <w:marTop w:val="0"/>
      <w:marBottom w:val="0"/>
      <w:divBdr>
        <w:top w:val="none" w:sz="0" w:space="0" w:color="auto"/>
        <w:left w:val="none" w:sz="0" w:space="0" w:color="auto"/>
        <w:bottom w:val="none" w:sz="0" w:space="0" w:color="auto"/>
        <w:right w:val="none" w:sz="0" w:space="0" w:color="auto"/>
      </w:divBdr>
    </w:div>
    <w:div w:id="1628316649">
      <w:bodyDiv w:val="1"/>
      <w:marLeft w:val="0"/>
      <w:marRight w:val="0"/>
      <w:marTop w:val="0"/>
      <w:marBottom w:val="0"/>
      <w:divBdr>
        <w:top w:val="none" w:sz="0" w:space="0" w:color="auto"/>
        <w:left w:val="none" w:sz="0" w:space="0" w:color="auto"/>
        <w:bottom w:val="none" w:sz="0" w:space="0" w:color="auto"/>
        <w:right w:val="none" w:sz="0" w:space="0" w:color="auto"/>
      </w:divBdr>
    </w:div>
    <w:div w:id="1628389520">
      <w:bodyDiv w:val="1"/>
      <w:marLeft w:val="0"/>
      <w:marRight w:val="0"/>
      <w:marTop w:val="0"/>
      <w:marBottom w:val="0"/>
      <w:divBdr>
        <w:top w:val="none" w:sz="0" w:space="0" w:color="auto"/>
        <w:left w:val="none" w:sz="0" w:space="0" w:color="auto"/>
        <w:bottom w:val="none" w:sz="0" w:space="0" w:color="auto"/>
        <w:right w:val="none" w:sz="0" w:space="0" w:color="auto"/>
      </w:divBdr>
    </w:div>
    <w:div w:id="1628470399">
      <w:bodyDiv w:val="1"/>
      <w:marLeft w:val="0"/>
      <w:marRight w:val="0"/>
      <w:marTop w:val="0"/>
      <w:marBottom w:val="0"/>
      <w:divBdr>
        <w:top w:val="none" w:sz="0" w:space="0" w:color="auto"/>
        <w:left w:val="none" w:sz="0" w:space="0" w:color="auto"/>
        <w:bottom w:val="none" w:sz="0" w:space="0" w:color="auto"/>
        <w:right w:val="none" w:sz="0" w:space="0" w:color="auto"/>
      </w:divBdr>
    </w:div>
    <w:div w:id="1628509891">
      <w:bodyDiv w:val="1"/>
      <w:marLeft w:val="0"/>
      <w:marRight w:val="0"/>
      <w:marTop w:val="0"/>
      <w:marBottom w:val="0"/>
      <w:divBdr>
        <w:top w:val="none" w:sz="0" w:space="0" w:color="auto"/>
        <w:left w:val="none" w:sz="0" w:space="0" w:color="auto"/>
        <w:bottom w:val="none" w:sz="0" w:space="0" w:color="auto"/>
        <w:right w:val="none" w:sz="0" w:space="0" w:color="auto"/>
      </w:divBdr>
    </w:div>
    <w:div w:id="1628512786">
      <w:bodyDiv w:val="1"/>
      <w:marLeft w:val="0"/>
      <w:marRight w:val="0"/>
      <w:marTop w:val="0"/>
      <w:marBottom w:val="0"/>
      <w:divBdr>
        <w:top w:val="none" w:sz="0" w:space="0" w:color="auto"/>
        <w:left w:val="none" w:sz="0" w:space="0" w:color="auto"/>
        <w:bottom w:val="none" w:sz="0" w:space="0" w:color="auto"/>
        <w:right w:val="none" w:sz="0" w:space="0" w:color="auto"/>
      </w:divBdr>
    </w:div>
    <w:div w:id="1628701399">
      <w:bodyDiv w:val="1"/>
      <w:marLeft w:val="0"/>
      <w:marRight w:val="0"/>
      <w:marTop w:val="0"/>
      <w:marBottom w:val="0"/>
      <w:divBdr>
        <w:top w:val="none" w:sz="0" w:space="0" w:color="auto"/>
        <w:left w:val="none" w:sz="0" w:space="0" w:color="auto"/>
        <w:bottom w:val="none" w:sz="0" w:space="0" w:color="auto"/>
        <w:right w:val="none" w:sz="0" w:space="0" w:color="auto"/>
      </w:divBdr>
    </w:div>
    <w:div w:id="1628733032">
      <w:bodyDiv w:val="1"/>
      <w:marLeft w:val="0"/>
      <w:marRight w:val="0"/>
      <w:marTop w:val="0"/>
      <w:marBottom w:val="0"/>
      <w:divBdr>
        <w:top w:val="none" w:sz="0" w:space="0" w:color="auto"/>
        <w:left w:val="none" w:sz="0" w:space="0" w:color="auto"/>
        <w:bottom w:val="none" w:sz="0" w:space="0" w:color="auto"/>
        <w:right w:val="none" w:sz="0" w:space="0" w:color="auto"/>
      </w:divBdr>
    </w:div>
    <w:div w:id="1628852650">
      <w:bodyDiv w:val="1"/>
      <w:marLeft w:val="0"/>
      <w:marRight w:val="0"/>
      <w:marTop w:val="0"/>
      <w:marBottom w:val="0"/>
      <w:divBdr>
        <w:top w:val="none" w:sz="0" w:space="0" w:color="auto"/>
        <w:left w:val="none" w:sz="0" w:space="0" w:color="auto"/>
        <w:bottom w:val="none" w:sz="0" w:space="0" w:color="auto"/>
        <w:right w:val="none" w:sz="0" w:space="0" w:color="auto"/>
      </w:divBdr>
    </w:div>
    <w:div w:id="1628929473">
      <w:bodyDiv w:val="1"/>
      <w:marLeft w:val="0"/>
      <w:marRight w:val="0"/>
      <w:marTop w:val="0"/>
      <w:marBottom w:val="0"/>
      <w:divBdr>
        <w:top w:val="none" w:sz="0" w:space="0" w:color="auto"/>
        <w:left w:val="none" w:sz="0" w:space="0" w:color="auto"/>
        <w:bottom w:val="none" w:sz="0" w:space="0" w:color="auto"/>
        <w:right w:val="none" w:sz="0" w:space="0" w:color="auto"/>
      </w:divBdr>
    </w:div>
    <w:div w:id="1628975049">
      <w:bodyDiv w:val="1"/>
      <w:marLeft w:val="0"/>
      <w:marRight w:val="0"/>
      <w:marTop w:val="0"/>
      <w:marBottom w:val="0"/>
      <w:divBdr>
        <w:top w:val="none" w:sz="0" w:space="0" w:color="auto"/>
        <w:left w:val="none" w:sz="0" w:space="0" w:color="auto"/>
        <w:bottom w:val="none" w:sz="0" w:space="0" w:color="auto"/>
        <w:right w:val="none" w:sz="0" w:space="0" w:color="auto"/>
      </w:divBdr>
    </w:div>
    <w:div w:id="1629119834">
      <w:bodyDiv w:val="1"/>
      <w:marLeft w:val="0"/>
      <w:marRight w:val="0"/>
      <w:marTop w:val="0"/>
      <w:marBottom w:val="0"/>
      <w:divBdr>
        <w:top w:val="none" w:sz="0" w:space="0" w:color="auto"/>
        <w:left w:val="none" w:sz="0" w:space="0" w:color="auto"/>
        <w:bottom w:val="none" w:sz="0" w:space="0" w:color="auto"/>
        <w:right w:val="none" w:sz="0" w:space="0" w:color="auto"/>
      </w:divBdr>
    </w:div>
    <w:div w:id="1629166330">
      <w:bodyDiv w:val="1"/>
      <w:marLeft w:val="0"/>
      <w:marRight w:val="0"/>
      <w:marTop w:val="0"/>
      <w:marBottom w:val="0"/>
      <w:divBdr>
        <w:top w:val="none" w:sz="0" w:space="0" w:color="auto"/>
        <w:left w:val="none" w:sz="0" w:space="0" w:color="auto"/>
        <w:bottom w:val="none" w:sz="0" w:space="0" w:color="auto"/>
        <w:right w:val="none" w:sz="0" w:space="0" w:color="auto"/>
      </w:divBdr>
    </w:div>
    <w:div w:id="1629386512">
      <w:bodyDiv w:val="1"/>
      <w:marLeft w:val="0"/>
      <w:marRight w:val="0"/>
      <w:marTop w:val="0"/>
      <w:marBottom w:val="0"/>
      <w:divBdr>
        <w:top w:val="none" w:sz="0" w:space="0" w:color="auto"/>
        <w:left w:val="none" w:sz="0" w:space="0" w:color="auto"/>
        <w:bottom w:val="none" w:sz="0" w:space="0" w:color="auto"/>
        <w:right w:val="none" w:sz="0" w:space="0" w:color="auto"/>
      </w:divBdr>
    </w:div>
    <w:div w:id="1629438057">
      <w:bodyDiv w:val="1"/>
      <w:marLeft w:val="0"/>
      <w:marRight w:val="0"/>
      <w:marTop w:val="0"/>
      <w:marBottom w:val="0"/>
      <w:divBdr>
        <w:top w:val="none" w:sz="0" w:space="0" w:color="auto"/>
        <w:left w:val="none" w:sz="0" w:space="0" w:color="auto"/>
        <w:bottom w:val="none" w:sz="0" w:space="0" w:color="auto"/>
        <w:right w:val="none" w:sz="0" w:space="0" w:color="auto"/>
      </w:divBdr>
    </w:div>
    <w:div w:id="1629554842">
      <w:bodyDiv w:val="1"/>
      <w:marLeft w:val="0"/>
      <w:marRight w:val="0"/>
      <w:marTop w:val="0"/>
      <w:marBottom w:val="0"/>
      <w:divBdr>
        <w:top w:val="none" w:sz="0" w:space="0" w:color="auto"/>
        <w:left w:val="none" w:sz="0" w:space="0" w:color="auto"/>
        <w:bottom w:val="none" w:sz="0" w:space="0" w:color="auto"/>
        <w:right w:val="none" w:sz="0" w:space="0" w:color="auto"/>
      </w:divBdr>
    </w:div>
    <w:div w:id="1629585087">
      <w:bodyDiv w:val="1"/>
      <w:marLeft w:val="0"/>
      <w:marRight w:val="0"/>
      <w:marTop w:val="0"/>
      <w:marBottom w:val="0"/>
      <w:divBdr>
        <w:top w:val="none" w:sz="0" w:space="0" w:color="auto"/>
        <w:left w:val="none" w:sz="0" w:space="0" w:color="auto"/>
        <w:bottom w:val="none" w:sz="0" w:space="0" w:color="auto"/>
        <w:right w:val="none" w:sz="0" w:space="0" w:color="auto"/>
      </w:divBdr>
    </w:div>
    <w:div w:id="1629698039">
      <w:bodyDiv w:val="1"/>
      <w:marLeft w:val="0"/>
      <w:marRight w:val="0"/>
      <w:marTop w:val="0"/>
      <w:marBottom w:val="0"/>
      <w:divBdr>
        <w:top w:val="none" w:sz="0" w:space="0" w:color="auto"/>
        <w:left w:val="none" w:sz="0" w:space="0" w:color="auto"/>
        <w:bottom w:val="none" w:sz="0" w:space="0" w:color="auto"/>
        <w:right w:val="none" w:sz="0" w:space="0" w:color="auto"/>
      </w:divBdr>
    </w:div>
    <w:div w:id="1629698397">
      <w:bodyDiv w:val="1"/>
      <w:marLeft w:val="0"/>
      <w:marRight w:val="0"/>
      <w:marTop w:val="0"/>
      <w:marBottom w:val="0"/>
      <w:divBdr>
        <w:top w:val="none" w:sz="0" w:space="0" w:color="auto"/>
        <w:left w:val="none" w:sz="0" w:space="0" w:color="auto"/>
        <w:bottom w:val="none" w:sz="0" w:space="0" w:color="auto"/>
        <w:right w:val="none" w:sz="0" w:space="0" w:color="auto"/>
      </w:divBdr>
    </w:div>
    <w:div w:id="1629816751">
      <w:bodyDiv w:val="1"/>
      <w:marLeft w:val="0"/>
      <w:marRight w:val="0"/>
      <w:marTop w:val="0"/>
      <w:marBottom w:val="0"/>
      <w:divBdr>
        <w:top w:val="none" w:sz="0" w:space="0" w:color="auto"/>
        <w:left w:val="none" w:sz="0" w:space="0" w:color="auto"/>
        <w:bottom w:val="none" w:sz="0" w:space="0" w:color="auto"/>
        <w:right w:val="none" w:sz="0" w:space="0" w:color="auto"/>
      </w:divBdr>
    </w:div>
    <w:div w:id="1629819736">
      <w:bodyDiv w:val="1"/>
      <w:marLeft w:val="0"/>
      <w:marRight w:val="0"/>
      <w:marTop w:val="0"/>
      <w:marBottom w:val="0"/>
      <w:divBdr>
        <w:top w:val="none" w:sz="0" w:space="0" w:color="auto"/>
        <w:left w:val="none" w:sz="0" w:space="0" w:color="auto"/>
        <w:bottom w:val="none" w:sz="0" w:space="0" w:color="auto"/>
        <w:right w:val="none" w:sz="0" w:space="0" w:color="auto"/>
      </w:divBdr>
    </w:div>
    <w:div w:id="1629823315">
      <w:bodyDiv w:val="1"/>
      <w:marLeft w:val="0"/>
      <w:marRight w:val="0"/>
      <w:marTop w:val="0"/>
      <w:marBottom w:val="0"/>
      <w:divBdr>
        <w:top w:val="none" w:sz="0" w:space="0" w:color="auto"/>
        <w:left w:val="none" w:sz="0" w:space="0" w:color="auto"/>
        <w:bottom w:val="none" w:sz="0" w:space="0" w:color="auto"/>
        <w:right w:val="none" w:sz="0" w:space="0" w:color="auto"/>
      </w:divBdr>
    </w:div>
    <w:div w:id="1629823720">
      <w:bodyDiv w:val="1"/>
      <w:marLeft w:val="0"/>
      <w:marRight w:val="0"/>
      <w:marTop w:val="0"/>
      <w:marBottom w:val="0"/>
      <w:divBdr>
        <w:top w:val="none" w:sz="0" w:space="0" w:color="auto"/>
        <w:left w:val="none" w:sz="0" w:space="0" w:color="auto"/>
        <w:bottom w:val="none" w:sz="0" w:space="0" w:color="auto"/>
        <w:right w:val="none" w:sz="0" w:space="0" w:color="auto"/>
      </w:divBdr>
    </w:div>
    <w:div w:id="1629899540">
      <w:bodyDiv w:val="1"/>
      <w:marLeft w:val="0"/>
      <w:marRight w:val="0"/>
      <w:marTop w:val="0"/>
      <w:marBottom w:val="0"/>
      <w:divBdr>
        <w:top w:val="none" w:sz="0" w:space="0" w:color="auto"/>
        <w:left w:val="none" w:sz="0" w:space="0" w:color="auto"/>
        <w:bottom w:val="none" w:sz="0" w:space="0" w:color="auto"/>
        <w:right w:val="none" w:sz="0" w:space="0" w:color="auto"/>
      </w:divBdr>
    </w:div>
    <w:div w:id="1629971268">
      <w:bodyDiv w:val="1"/>
      <w:marLeft w:val="0"/>
      <w:marRight w:val="0"/>
      <w:marTop w:val="0"/>
      <w:marBottom w:val="0"/>
      <w:divBdr>
        <w:top w:val="none" w:sz="0" w:space="0" w:color="auto"/>
        <w:left w:val="none" w:sz="0" w:space="0" w:color="auto"/>
        <w:bottom w:val="none" w:sz="0" w:space="0" w:color="auto"/>
        <w:right w:val="none" w:sz="0" w:space="0" w:color="auto"/>
      </w:divBdr>
    </w:div>
    <w:div w:id="1630161768">
      <w:bodyDiv w:val="1"/>
      <w:marLeft w:val="0"/>
      <w:marRight w:val="0"/>
      <w:marTop w:val="0"/>
      <w:marBottom w:val="0"/>
      <w:divBdr>
        <w:top w:val="none" w:sz="0" w:space="0" w:color="auto"/>
        <w:left w:val="none" w:sz="0" w:space="0" w:color="auto"/>
        <w:bottom w:val="none" w:sz="0" w:space="0" w:color="auto"/>
        <w:right w:val="none" w:sz="0" w:space="0" w:color="auto"/>
      </w:divBdr>
    </w:div>
    <w:div w:id="1630236896">
      <w:bodyDiv w:val="1"/>
      <w:marLeft w:val="0"/>
      <w:marRight w:val="0"/>
      <w:marTop w:val="0"/>
      <w:marBottom w:val="0"/>
      <w:divBdr>
        <w:top w:val="none" w:sz="0" w:space="0" w:color="auto"/>
        <w:left w:val="none" w:sz="0" w:space="0" w:color="auto"/>
        <w:bottom w:val="none" w:sz="0" w:space="0" w:color="auto"/>
        <w:right w:val="none" w:sz="0" w:space="0" w:color="auto"/>
      </w:divBdr>
    </w:div>
    <w:div w:id="1630352728">
      <w:bodyDiv w:val="1"/>
      <w:marLeft w:val="0"/>
      <w:marRight w:val="0"/>
      <w:marTop w:val="0"/>
      <w:marBottom w:val="0"/>
      <w:divBdr>
        <w:top w:val="none" w:sz="0" w:space="0" w:color="auto"/>
        <w:left w:val="none" w:sz="0" w:space="0" w:color="auto"/>
        <w:bottom w:val="none" w:sz="0" w:space="0" w:color="auto"/>
        <w:right w:val="none" w:sz="0" w:space="0" w:color="auto"/>
      </w:divBdr>
    </w:div>
    <w:div w:id="1630473524">
      <w:bodyDiv w:val="1"/>
      <w:marLeft w:val="0"/>
      <w:marRight w:val="0"/>
      <w:marTop w:val="0"/>
      <w:marBottom w:val="0"/>
      <w:divBdr>
        <w:top w:val="none" w:sz="0" w:space="0" w:color="auto"/>
        <w:left w:val="none" w:sz="0" w:space="0" w:color="auto"/>
        <w:bottom w:val="none" w:sz="0" w:space="0" w:color="auto"/>
        <w:right w:val="none" w:sz="0" w:space="0" w:color="auto"/>
      </w:divBdr>
    </w:div>
    <w:div w:id="1630670782">
      <w:bodyDiv w:val="1"/>
      <w:marLeft w:val="0"/>
      <w:marRight w:val="0"/>
      <w:marTop w:val="0"/>
      <w:marBottom w:val="0"/>
      <w:divBdr>
        <w:top w:val="none" w:sz="0" w:space="0" w:color="auto"/>
        <w:left w:val="none" w:sz="0" w:space="0" w:color="auto"/>
        <w:bottom w:val="none" w:sz="0" w:space="0" w:color="auto"/>
        <w:right w:val="none" w:sz="0" w:space="0" w:color="auto"/>
      </w:divBdr>
    </w:div>
    <w:div w:id="1630817666">
      <w:bodyDiv w:val="1"/>
      <w:marLeft w:val="0"/>
      <w:marRight w:val="0"/>
      <w:marTop w:val="0"/>
      <w:marBottom w:val="0"/>
      <w:divBdr>
        <w:top w:val="none" w:sz="0" w:space="0" w:color="auto"/>
        <w:left w:val="none" w:sz="0" w:space="0" w:color="auto"/>
        <w:bottom w:val="none" w:sz="0" w:space="0" w:color="auto"/>
        <w:right w:val="none" w:sz="0" w:space="0" w:color="auto"/>
      </w:divBdr>
    </w:div>
    <w:div w:id="1630932392">
      <w:bodyDiv w:val="1"/>
      <w:marLeft w:val="0"/>
      <w:marRight w:val="0"/>
      <w:marTop w:val="0"/>
      <w:marBottom w:val="0"/>
      <w:divBdr>
        <w:top w:val="none" w:sz="0" w:space="0" w:color="auto"/>
        <w:left w:val="none" w:sz="0" w:space="0" w:color="auto"/>
        <w:bottom w:val="none" w:sz="0" w:space="0" w:color="auto"/>
        <w:right w:val="none" w:sz="0" w:space="0" w:color="auto"/>
      </w:divBdr>
    </w:div>
    <w:div w:id="1630932706">
      <w:bodyDiv w:val="1"/>
      <w:marLeft w:val="0"/>
      <w:marRight w:val="0"/>
      <w:marTop w:val="0"/>
      <w:marBottom w:val="0"/>
      <w:divBdr>
        <w:top w:val="none" w:sz="0" w:space="0" w:color="auto"/>
        <w:left w:val="none" w:sz="0" w:space="0" w:color="auto"/>
        <w:bottom w:val="none" w:sz="0" w:space="0" w:color="auto"/>
        <w:right w:val="none" w:sz="0" w:space="0" w:color="auto"/>
      </w:divBdr>
    </w:div>
    <w:div w:id="1630936943">
      <w:bodyDiv w:val="1"/>
      <w:marLeft w:val="0"/>
      <w:marRight w:val="0"/>
      <w:marTop w:val="0"/>
      <w:marBottom w:val="0"/>
      <w:divBdr>
        <w:top w:val="none" w:sz="0" w:space="0" w:color="auto"/>
        <w:left w:val="none" w:sz="0" w:space="0" w:color="auto"/>
        <w:bottom w:val="none" w:sz="0" w:space="0" w:color="auto"/>
        <w:right w:val="none" w:sz="0" w:space="0" w:color="auto"/>
      </w:divBdr>
    </w:div>
    <w:div w:id="1631277975">
      <w:bodyDiv w:val="1"/>
      <w:marLeft w:val="0"/>
      <w:marRight w:val="0"/>
      <w:marTop w:val="0"/>
      <w:marBottom w:val="0"/>
      <w:divBdr>
        <w:top w:val="none" w:sz="0" w:space="0" w:color="auto"/>
        <w:left w:val="none" w:sz="0" w:space="0" w:color="auto"/>
        <w:bottom w:val="none" w:sz="0" w:space="0" w:color="auto"/>
        <w:right w:val="none" w:sz="0" w:space="0" w:color="auto"/>
      </w:divBdr>
    </w:div>
    <w:div w:id="1631397230">
      <w:bodyDiv w:val="1"/>
      <w:marLeft w:val="0"/>
      <w:marRight w:val="0"/>
      <w:marTop w:val="0"/>
      <w:marBottom w:val="0"/>
      <w:divBdr>
        <w:top w:val="none" w:sz="0" w:space="0" w:color="auto"/>
        <w:left w:val="none" w:sz="0" w:space="0" w:color="auto"/>
        <w:bottom w:val="none" w:sz="0" w:space="0" w:color="auto"/>
        <w:right w:val="none" w:sz="0" w:space="0" w:color="auto"/>
      </w:divBdr>
    </w:div>
    <w:div w:id="1631470308">
      <w:bodyDiv w:val="1"/>
      <w:marLeft w:val="0"/>
      <w:marRight w:val="0"/>
      <w:marTop w:val="0"/>
      <w:marBottom w:val="0"/>
      <w:divBdr>
        <w:top w:val="none" w:sz="0" w:space="0" w:color="auto"/>
        <w:left w:val="none" w:sz="0" w:space="0" w:color="auto"/>
        <w:bottom w:val="none" w:sz="0" w:space="0" w:color="auto"/>
        <w:right w:val="none" w:sz="0" w:space="0" w:color="auto"/>
      </w:divBdr>
    </w:div>
    <w:div w:id="1631519363">
      <w:bodyDiv w:val="1"/>
      <w:marLeft w:val="0"/>
      <w:marRight w:val="0"/>
      <w:marTop w:val="0"/>
      <w:marBottom w:val="0"/>
      <w:divBdr>
        <w:top w:val="none" w:sz="0" w:space="0" w:color="auto"/>
        <w:left w:val="none" w:sz="0" w:space="0" w:color="auto"/>
        <w:bottom w:val="none" w:sz="0" w:space="0" w:color="auto"/>
        <w:right w:val="none" w:sz="0" w:space="0" w:color="auto"/>
      </w:divBdr>
    </w:div>
    <w:div w:id="1631666679">
      <w:bodyDiv w:val="1"/>
      <w:marLeft w:val="0"/>
      <w:marRight w:val="0"/>
      <w:marTop w:val="0"/>
      <w:marBottom w:val="0"/>
      <w:divBdr>
        <w:top w:val="none" w:sz="0" w:space="0" w:color="auto"/>
        <w:left w:val="none" w:sz="0" w:space="0" w:color="auto"/>
        <w:bottom w:val="none" w:sz="0" w:space="0" w:color="auto"/>
        <w:right w:val="none" w:sz="0" w:space="0" w:color="auto"/>
      </w:divBdr>
    </w:div>
    <w:div w:id="1631741704">
      <w:bodyDiv w:val="1"/>
      <w:marLeft w:val="0"/>
      <w:marRight w:val="0"/>
      <w:marTop w:val="0"/>
      <w:marBottom w:val="0"/>
      <w:divBdr>
        <w:top w:val="none" w:sz="0" w:space="0" w:color="auto"/>
        <w:left w:val="none" w:sz="0" w:space="0" w:color="auto"/>
        <w:bottom w:val="none" w:sz="0" w:space="0" w:color="auto"/>
        <w:right w:val="none" w:sz="0" w:space="0" w:color="auto"/>
      </w:divBdr>
    </w:div>
    <w:div w:id="1631857804">
      <w:bodyDiv w:val="1"/>
      <w:marLeft w:val="0"/>
      <w:marRight w:val="0"/>
      <w:marTop w:val="0"/>
      <w:marBottom w:val="0"/>
      <w:divBdr>
        <w:top w:val="none" w:sz="0" w:space="0" w:color="auto"/>
        <w:left w:val="none" w:sz="0" w:space="0" w:color="auto"/>
        <w:bottom w:val="none" w:sz="0" w:space="0" w:color="auto"/>
        <w:right w:val="none" w:sz="0" w:space="0" w:color="auto"/>
      </w:divBdr>
    </w:div>
    <w:div w:id="1631981497">
      <w:bodyDiv w:val="1"/>
      <w:marLeft w:val="0"/>
      <w:marRight w:val="0"/>
      <w:marTop w:val="0"/>
      <w:marBottom w:val="0"/>
      <w:divBdr>
        <w:top w:val="none" w:sz="0" w:space="0" w:color="auto"/>
        <w:left w:val="none" w:sz="0" w:space="0" w:color="auto"/>
        <w:bottom w:val="none" w:sz="0" w:space="0" w:color="auto"/>
        <w:right w:val="none" w:sz="0" w:space="0" w:color="auto"/>
      </w:divBdr>
    </w:div>
    <w:div w:id="1632050200">
      <w:bodyDiv w:val="1"/>
      <w:marLeft w:val="0"/>
      <w:marRight w:val="0"/>
      <w:marTop w:val="0"/>
      <w:marBottom w:val="0"/>
      <w:divBdr>
        <w:top w:val="none" w:sz="0" w:space="0" w:color="auto"/>
        <w:left w:val="none" w:sz="0" w:space="0" w:color="auto"/>
        <w:bottom w:val="none" w:sz="0" w:space="0" w:color="auto"/>
        <w:right w:val="none" w:sz="0" w:space="0" w:color="auto"/>
      </w:divBdr>
    </w:div>
    <w:div w:id="1632126132">
      <w:bodyDiv w:val="1"/>
      <w:marLeft w:val="0"/>
      <w:marRight w:val="0"/>
      <w:marTop w:val="0"/>
      <w:marBottom w:val="0"/>
      <w:divBdr>
        <w:top w:val="none" w:sz="0" w:space="0" w:color="auto"/>
        <w:left w:val="none" w:sz="0" w:space="0" w:color="auto"/>
        <w:bottom w:val="none" w:sz="0" w:space="0" w:color="auto"/>
        <w:right w:val="none" w:sz="0" w:space="0" w:color="auto"/>
      </w:divBdr>
    </w:div>
    <w:div w:id="1632130582">
      <w:bodyDiv w:val="1"/>
      <w:marLeft w:val="0"/>
      <w:marRight w:val="0"/>
      <w:marTop w:val="0"/>
      <w:marBottom w:val="0"/>
      <w:divBdr>
        <w:top w:val="none" w:sz="0" w:space="0" w:color="auto"/>
        <w:left w:val="none" w:sz="0" w:space="0" w:color="auto"/>
        <w:bottom w:val="none" w:sz="0" w:space="0" w:color="auto"/>
        <w:right w:val="none" w:sz="0" w:space="0" w:color="auto"/>
      </w:divBdr>
    </w:div>
    <w:div w:id="1632202741">
      <w:bodyDiv w:val="1"/>
      <w:marLeft w:val="0"/>
      <w:marRight w:val="0"/>
      <w:marTop w:val="0"/>
      <w:marBottom w:val="0"/>
      <w:divBdr>
        <w:top w:val="none" w:sz="0" w:space="0" w:color="auto"/>
        <w:left w:val="none" w:sz="0" w:space="0" w:color="auto"/>
        <w:bottom w:val="none" w:sz="0" w:space="0" w:color="auto"/>
        <w:right w:val="none" w:sz="0" w:space="0" w:color="auto"/>
      </w:divBdr>
    </w:div>
    <w:div w:id="1632202780">
      <w:bodyDiv w:val="1"/>
      <w:marLeft w:val="0"/>
      <w:marRight w:val="0"/>
      <w:marTop w:val="0"/>
      <w:marBottom w:val="0"/>
      <w:divBdr>
        <w:top w:val="none" w:sz="0" w:space="0" w:color="auto"/>
        <w:left w:val="none" w:sz="0" w:space="0" w:color="auto"/>
        <w:bottom w:val="none" w:sz="0" w:space="0" w:color="auto"/>
        <w:right w:val="none" w:sz="0" w:space="0" w:color="auto"/>
      </w:divBdr>
    </w:div>
    <w:div w:id="1632203556">
      <w:bodyDiv w:val="1"/>
      <w:marLeft w:val="0"/>
      <w:marRight w:val="0"/>
      <w:marTop w:val="0"/>
      <w:marBottom w:val="0"/>
      <w:divBdr>
        <w:top w:val="none" w:sz="0" w:space="0" w:color="auto"/>
        <w:left w:val="none" w:sz="0" w:space="0" w:color="auto"/>
        <w:bottom w:val="none" w:sz="0" w:space="0" w:color="auto"/>
        <w:right w:val="none" w:sz="0" w:space="0" w:color="auto"/>
      </w:divBdr>
    </w:div>
    <w:div w:id="1632203812">
      <w:bodyDiv w:val="1"/>
      <w:marLeft w:val="0"/>
      <w:marRight w:val="0"/>
      <w:marTop w:val="0"/>
      <w:marBottom w:val="0"/>
      <w:divBdr>
        <w:top w:val="none" w:sz="0" w:space="0" w:color="auto"/>
        <w:left w:val="none" w:sz="0" w:space="0" w:color="auto"/>
        <w:bottom w:val="none" w:sz="0" w:space="0" w:color="auto"/>
        <w:right w:val="none" w:sz="0" w:space="0" w:color="auto"/>
      </w:divBdr>
    </w:div>
    <w:div w:id="1632243537">
      <w:bodyDiv w:val="1"/>
      <w:marLeft w:val="0"/>
      <w:marRight w:val="0"/>
      <w:marTop w:val="0"/>
      <w:marBottom w:val="0"/>
      <w:divBdr>
        <w:top w:val="none" w:sz="0" w:space="0" w:color="auto"/>
        <w:left w:val="none" w:sz="0" w:space="0" w:color="auto"/>
        <w:bottom w:val="none" w:sz="0" w:space="0" w:color="auto"/>
        <w:right w:val="none" w:sz="0" w:space="0" w:color="auto"/>
      </w:divBdr>
    </w:div>
    <w:div w:id="1632247480">
      <w:bodyDiv w:val="1"/>
      <w:marLeft w:val="0"/>
      <w:marRight w:val="0"/>
      <w:marTop w:val="0"/>
      <w:marBottom w:val="0"/>
      <w:divBdr>
        <w:top w:val="none" w:sz="0" w:space="0" w:color="auto"/>
        <w:left w:val="none" w:sz="0" w:space="0" w:color="auto"/>
        <w:bottom w:val="none" w:sz="0" w:space="0" w:color="auto"/>
        <w:right w:val="none" w:sz="0" w:space="0" w:color="auto"/>
      </w:divBdr>
    </w:div>
    <w:div w:id="1632248799">
      <w:bodyDiv w:val="1"/>
      <w:marLeft w:val="0"/>
      <w:marRight w:val="0"/>
      <w:marTop w:val="0"/>
      <w:marBottom w:val="0"/>
      <w:divBdr>
        <w:top w:val="none" w:sz="0" w:space="0" w:color="auto"/>
        <w:left w:val="none" w:sz="0" w:space="0" w:color="auto"/>
        <w:bottom w:val="none" w:sz="0" w:space="0" w:color="auto"/>
        <w:right w:val="none" w:sz="0" w:space="0" w:color="auto"/>
      </w:divBdr>
    </w:div>
    <w:div w:id="1632322469">
      <w:bodyDiv w:val="1"/>
      <w:marLeft w:val="0"/>
      <w:marRight w:val="0"/>
      <w:marTop w:val="0"/>
      <w:marBottom w:val="0"/>
      <w:divBdr>
        <w:top w:val="none" w:sz="0" w:space="0" w:color="auto"/>
        <w:left w:val="none" w:sz="0" w:space="0" w:color="auto"/>
        <w:bottom w:val="none" w:sz="0" w:space="0" w:color="auto"/>
        <w:right w:val="none" w:sz="0" w:space="0" w:color="auto"/>
      </w:divBdr>
    </w:div>
    <w:div w:id="1632325508">
      <w:bodyDiv w:val="1"/>
      <w:marLeft w:val="0"/>
      <w:marRight w:val="0"/>
      <w:marTop w:val="0"/>
      <w:marBottom w:val="0"/>
      <w:divBdr>
        <w:top w:val="none" w:sz="0" w:space="0" w:color="auto"/>
        <w:left w:val="none" w:sz="0" w:space="0" w:color="auto"/>
        <w:bottom w:val="none" w:sz="0" w:space="0" w:color="auto"/>
        <w:right w:val="none" w:sz="0" w:space="0" w:color="auto"/>
      </w:divBdr>
    </w:div>
    <w:div w:id="1632327244">
      <w:bodyDiv w:val="1"/>
      <w:marLeft w:val="0"/>
      <w:marRight w:val="0"/>
      <w:marTop w:val="0"/>
      <w:marBottom w:val="0"/>
      <w:divBdr>
        <w:top w:val="none" w:sz="0" w:space="0" w:color="auto"/>
        <w:left w:val="none" w:sz="0" w:space="0" w:color="auto"/>
        <w:bottom w:val="none" w:sz="0" w:space="0" w:color="auto"/>
        <w:right w:val="none" w:sz="0" w:space="0" w:color="auto"/>
      </w:divBdr>
    </w:div>
    <w:div w:id="1632438454">
      <w:bodyDiv w:val="1"/>
      <w:marLeft w:val="0"/>
      <w:marRight w:val="0"/>
      <w:marTop w:val="0"/>
      <w:marBottom w:val="0"/>
      <w:divBdr>
        <w:top w:val="none" w:sz="0" w:space="0" w:color="auto"/>
        <w:left w:val="none" w:sz="0" w:space="0" w:color="auto"/>
        <w:bottom w:val="none" w:sz="0" w:space="0" w:color="auto"/>
        <w:right w:val="none" w:sz="0" w:space="0" w:color="auto"/>
      </w:divBdr>
    </w:div>
    <w:div w:id="1632445618">
      <w:bodyDiv w:val="1"/>
      <w:marLeft w:val="0"/>
      <w:marRight w:val="0"/>
      <w:marTop w:val="0"/>
      <w:marBottom w:val="0"/>
      <w:divBdr>
        <w:top w:val="none" w:sz="0" w:space="0" w:color="auto"/>
        <w:left w:val="none" w:sz="0" w:space="0" w:color="auto"/>
        <w:bottom w:val="none" w:sz="0" w:space="0" w:color="auto"/>
        <w:right w:val="none" w:sz="0" w:space="0" w:color="auto"/>
      </w:divBdr>
    </w:div>
    <w:div w:id="1632663018">
      <w:bodyDiv w:val="1"/>
      <w:marLeft w:val="0"/>
      <w:marRight w:val="0"/>
      <w:marTop w:val="0"/>
      <w:marBottom w:val="0"/>
      <w:divBdr>
        <w:top w:val="none" w:sz="0" w:space="0" w:color="auto"/>
        <w:left w:val="none" w:sz="0" w:space="0" w:color="auto"/>
        <w:bottom w:val="none" w:sz="0" w:space="0" w:color="auto"/>
        <w:right w:val="none" w:sz="0" w:space="0" w:color="auto"/>
      </w:divBdr>
    </w:div>
    <w:div w:id="1632665095">
      <w:bodyDiv w:val="1"/>
      <w:marLeft w:val="0"/>
      <w:marRight w:val="0"/>
      <w:marTop w:val="0"/>
      <w:marBottom w:val="0"/>
      <w:divBdr>
        <w:top w:val="none" w:sz="0" w:space="0" w:color="auto"/>
        <w:left w:val="none" w:sz="0" w:space="0" w:color="auto"/>
        <w:bottom w:val="none" w:sz="0" w:space="0" w:color="auto"/>
        <w:right w:val="none" w:sz="0" w:space="0" w:color="auto"/>
      </w:divBdr>
    </w:div>
    <w:div w:id="1632707968">
      <w:bodyDiv w:val="1"/>
      <w:marLeft w:val="0"/>
      <w:marRight w:val="0"/>
      <w:marTop w:val="0"/>
      <w:marBottom w:val="0"/>
      <w:divBdr>
        <w:top w:val="none" w:sz="0" w:space="0" w:color="auto"/>
        <w:left w:val="none" w:sz="0" w:space="0" w:color="auto"/>
        <w:bottom w:val="none" w:sz="0" w:space="0" w:color="auto"/>
        <w:right w:val="none" w:sz="0" w:space="0" w:color="auto"/>
      </w:divBdr>
    </w:div>
    <w:div w:id="1632780374">
      <w:bodyDiv w:val="1"/>
      <w:marLeft w:val="0"/>
      <w:marRight w:val="0"/>
      <w:marTop w:val="0"/>
      <w:marBottom w:val="0"/>
      <w:divBdr>
        <w:top w:val="none" w:sz="0" w:space="0" w:color="auto"/>
        <w:left w:val="none" w:sz="0" w:space="0" w:color="auto"/>
        <w:bottom w:val="none" w:sz="0" w:space="0" w:color="auto"/>
        <w:right w:val="none" w:sz="0" w:space="0" w:color="auto"/>
      </w:divBdr>
    </w:div>
    <w:div w:id="1632975039">
      <w:bodyDiv w:val="1"/>
      <w:marLeft w:val="0"/>
      <w:marRight w:val="0"/>
      <w:marTop w:val="0"/>
      <w:marBottom w:val="0"/>
      <w:divBdr>
        <w:top w:val="none" w:sz="0" w:space="0" w:color="auto"/>
        <w:left w:val="none" w:sz="0" w:space="0" w:color="auto"/>
        <w:bottom w:val="none" w:sz="0" w:space="0" w:color="auto"/>
        <w:right w:val="none" w:sz="0" w:space="0" w:color="auto"/>
      </w:divBdr>
    </w:div>
    <w:div w:id="1633050715">
      <w:bodyDiv w:val="1"/>
      <w:marLeft w:val="0"/>
      <w:marRight w:val="0"/>
      <w:marTop w:val="0"/>
      <w:marBottom w:val="0"/>
      <w:divBdr>
        <w:top w:val="none" w:sz="0" w:space="0" w:color="auto"/>
        <w:left w:val="none" w:sz="0" w:space="0" w:color="auto"/>
        <w:bottom w:val="none" w:sz="0" w:space="0" w:color="auto"/>
        <w:right w:val="none" w:sz="0" w:space="0" w:color="auto"/>
      </w:divBdr>
    </w:div>
    <w:div w:id="1633169746">
      <w:bodyDiv w:val="1"/>
      <w:marLeft w:val="0"/>
      <w:marRight w:val="0"/>
      <w:marTop w:val="0"/>
      <w:marBottom w:val="0"/>
      <w:divBdr>
        <w:top w:val="none" w:sz="0" w:space="0" w:color="auto"/>
        <w:left w:val="none" w:sz="0" w:space="0" w:color="auto"/>
        <w:bottom w:val="none" w:sz="0" w:space="0" w:color="auto"/>
        <w:right w:val="none" w:sz="0" w:space="0" w:color="auto"/>
      </w:divBdr>
    </w:div>
    <w:div w:id="1633242002">
      <w:bodyDiv w:val="1"/>
      <w:marLeft w:val="0"/>
      <w:marRight w:val="0"/>
      <w:marTop w:val="0"/>
      <w:marBottom w:val="0"/>
      <w:divBdr>
        <w:top w:val="none" w:sz="0" w:space="0" w:color="auto"/>
        <w:left w:val="none" w:sz="0" w:space="0" w:color="auto"/>
        <w:bottom w:val="none" w:sz="0" w:space="0" w:color="auto"/>
        <w:right w:val="none" w:sz="0" w:space="0" w:color="auto"/>
      </w:divBdr>
    </w:div>
    <w:div w:id="1633244538">
      <w:bodyDiv w:val="1"/>
      <w:marLeft w:val="0"/>
      <w:marRight w:val="0"/>
      <w:marTop w:val="0"/>
      <w:marBottom w:val="0"/>
      <w:divBdr>
        <w:top w:val="none" w:sz="0" w:space="0" w:color="auto"/>
        <w:left w:val="none" w:sz="0" w:space="0" w:color="auto"/>
        <w:bottom w:val="none" w:sz="0" w:space="0" w:color="auto"/>
        <w:right w:val="none" w:sz="0" w:space="0" w:color="auto"/>
      </w:divBdr>
    </w:div>
    <w:div w:id="1633363991">
      <w:bodyDiv w:val="1"/>
      <w:marLeft w:val="0"/>
      <w:marRight w:val="0"/>
      <w:marTop w:val="0"/>
      <w:marBottom w:val="0"/>
      <w:divBdr>
        <w:top w:val="none" w:sz="0" w:space="0" w:color="auto"/>
        <w:left w:val="none" w:sz="0" w:space="0" w:color="auto"/>
        <w:bottom w:val="none" w:sz="0" w:space="0" w:color="auto"/>
        <w:right w:val="none" w:sz="0" w:space="0" w:color="auto"/>
      </w:divBdr>
    </w:div>
    <w:div w:id="1633443615">
      <w:bodyDiv w:val="1"/>
      <w:marLeft w:val="0"/>
      <w:marRight w:val="0"/>
      <w:marTop w:val="0"/>
      <w:marBottom w:val="0"/>
      <w:divBdr>
        <w:top w:val="none" w:sz="0" w:space="0" w:color="auto"/>
        <w:left w:val="none" w:sz="0" w:space="0" w:color="auto"/>
        <w:bottom w:val="none" w:sz="0" w:space="0" w:color="auto"/>
        <w:right w:val="none" w:sz="0" w:space="0" w:color="auto"/>
      </w:divBdr>
    </w:div>
    <w:div w:id="1633553737">
      <w:bodyDiv w:val="1"/>
      <w:marLeft w:val="0"/>
      <w:marRight w:val="0"/>
      <w:marTop w:val="0"/>
      <w:marBottom w:val="0"/>
      <w:divBdr>
        <w:top w:val="none" w:sz="0" w:space="0" w:color="auto"/>
        <w:left w:val="none" w:sz="0" w:space="0" w:color="auto"/>
        <w:bottom w:val="none" w:sz="0" w:space="0" w:color="auto"/>
        <w:right w:val="none" w:sz="0" w:space="0" w:color="auto"/>
      </w:divBdr>
    </w:div>
    <w:div w:id="1633827055">
      <w:bodyDiv w:val="1"/>
      <w:marLeft w:val="0"/>
      <w:marRight w:val="0"/>
      <w:marTop w:val="0"/>
      <w:marBottom w:val="0"/>
      <w:divBdr>
        <w:top w:val="none" w:sz="0" w:space="0" w:color="auto"/>
        <w:left w:val="none" w:sz="0" w:space="0" w:color="auto"/>
        <w:bottom w:val="none" w:sz="0" w:space="0" w:color="auto"/>
        <w:right w:val="none" w:sz="0" w:space="0" w:color="auto"/>
      </w:divBdr>
    </w:div>
    <w:div w:id="1633976215">
      <w:bodyDiv w:val="1"/>
      <w:marLeft w:val="0"/>
      <w:marRight w:val="0"/>
      <w:marTop w:val="0"/>
      <w:marBottom w:val="0"/>
      <w:divBdr>
        <w:top w:val="none" w:sz="0" w:space="0" w:color="auto"/>
        <w:left w:val="none" w:sz="0" w:space="0" w:color="auto"/>
        <w:bottom w:val="none" w:sz="0" w:space="0" w:color="auto"/>
        <w:right w:val="none" w:sz="0" w:space="0" w:color="auto"/>
      </w:divBdr>
    </w:div>
    <w:div w:id="1634024347">
      <w:bodyDiv w:val="1"/>
      <w:marLeft w:val="0"/>
      <w:marRight w:val="0"/>
      <w:marTop w:val="0"/>
      <w:marBottom w:val="0"/>
      <w:divBdr>
        <w:top w:val="none" w:sz="0" w:space="0" w:color="auto"/>
        <w:left w:val="none" w:sz="0" w:space="0" w:color="auto"/>
        <w:bottom w:val="none" w:sz="0" w:space="0" w:color="auto"/>
        <w:right w:val="none" w:sz="0" w:space="0" w:color="auto"/>
      </w:divBdr>
    </w:div>
    <w:div w:id="1634095492">
      <w:bodyDiv w:val="1"/>
      <w:marLeft w:val="0"/>
      <w:marRight w:val="0"/>
      <w:marTop w:val="0"/>
      <w:marBottom w:val="0"/>
      <w:divBdr>
        <w:top w:val="none" w:sz="0" w:space="0" w:color="auto"/>
        <w:left w:val="none" w:sz="0" w:space="0" w:color="auto"/>
        <w:bottom w:val="none" w:sz="0" w:space="0" w:color="auto"/>
        <w:right w:val="none" w:sz="0" w:space="0" w:color="auto"/>
      </w:divBdr>
    </w:div>
    <w:div w:id="1634141520">
      <w:bodyDiv w:val="1"/>
      <w:marLeft w:val="0"/>
      <w:marRight w:val="0"/>
      <w:marTop w:val="0"/>
      <w:marBottom w:val="0"/>
      <w:divBdr>
        <w:top w:val="none" w:sz="0" w:space="0" w:color="auto"/>
        <w:left w:val="none" w:sz="0" w:space="0" w:color="auto"/>
        <w:bottom w:val="none" w:sz="0" w:space="0" w:color="auto"/>
        <w:right w:val="none" w:sz="0" w:space="0" w:color="auto"/>
      </w:divBdr>
    </w:div>
    <w:div w:id="1634210804">
      <w:bodyDiv w:val="1"/>
      <w:marLeft w:val="0"/>
      <w:marRight w:val="0"/>
      <w:marTop w:val="0"/>
      <w:marBottom w:val="0"/>
      <w:divBdr>
        <w:top w:val="none" w:sz="0" w:space="0" w:color="auto"/>
        <w:left w:val="none" w:sz="0" w:space="0" w:color="auto"/>
        <w:bottom w:val="none" w:sz="0" w:space="0" w:color="auto"/>
        <w:right w:val="none" w:sz="0" w:space="0" w:color="auto"/>
      </w:divBdr>
    </w:div>
    <w:div w:id="1634212977">
      <w:bodyDiv w:val="1"/>
      <w:marLeft w:val="0"/>
      <w:marRight w:val="0"/>
      <w:marTop w:val="0"/>
      <w:marBottom w:val="0"/>
      <w:divBdr>
        <w:top w:val="none" w:sz="0" w:space="0" w:color="auto"/>
        <w:left w:val="none" w:sz="0" w:space="0" w:color="auto"/>
        <w:bottom w:val="none" w:sz="0" w:space="0" w:color="auto"/>
        <w:right w:val="none" w:sz="0" w:space="0" w:color="auto"/>
      </w:divBdr>
    </w:div>
    <w:div w:id="1634284807">
      <w:bodyDiv w:val="1"/>
      <w:marLeft w:val="0"/>
      <w:marRight w:val="0"/>
      <w:marTop w:val="0"/>
      <w:marBottom w:val="0"/>
      <w:divBdr>
        <w:top w:val="none" w:sz="0" w:space="0" w:color="auto"/>
        <w:left w:val="none" w:sz="0" w:space="0" w:color="auto"/>
        <w:bottom w:val="none" w:sz="0" w:space="0" w:color="auto"/>
        <w:right w:val="none" w:sz="0" w:space="0" w:color="auto"/>
      </w:divBdr>
    </w:div>
    <w:div w:id="1634284946">
      <w:bodyDiv w:val="1"/>
      <w:marLeft w:val="0"/>
      <w:marRight w:val="0"/>
      <w:marTop w:val="0"/>
      <w:marBottom w:val="0"/>
      <w:divBdr>
        <w:top w:val="none" w:sz="0" w:space="0" w:color="auto"/>
        <w:left w:val="none" w:sz="0" w:space="0" w:color="auto"/>
        <w:bottom w:val="none" w:sz="0" w:space="0" w:color="auto"/>
        <w:right w:val="none" w:sz="0" w:space="0" w:color="auto"/>
      </w:divBdr>
    </w:div>
    <w:div w:id="1634287876">
      <w:bodyDiv w:val="1"/>
      <w:marLeft w:val="0"/>
      <w:marRight w:val="0"/>
      <w:marTop w:val="0"/>
      <w:marBottom w:val="0"/>
      <w:divBdr>
        <w:top w:val="none" w:sz="0" w:space="0" w:color="auto"/>
        <w:left w:val="none" w:sz="0" w:space="0" w:color="auto"/>
        <w:bottom w:val="none" w:sz="0" w:space="0" w:color="auto"/>
        <w:right w:val="none" w:sz="0" w:space="0" w:color="auto"/>
      </w:divBdr>
    </w:div>
    <w:div w:id="1634366755">
      <w:bodyDiv w:val="1"/>
      <w:marLeft w:val="0"/>
      <w:marRight w:val="0"/>
      <w:marTop w:val="0"/>
      <w:marBottom w:val="0"/>
      <w:divBdr>
        <w:top w:val="none" w:sz="0" w:space="0" w:color="auto"/>
        <w:left w:val="none" w:sz="0" w:space="0" w:color="auto"/>
        <w:bottom w:val="none" w:sz="0" w:space="0" w:color="auto"/>
        <w:right w:val="none" w:sz="0" w:space="0" w:color="auto"/>
      </w:divBdr>
    </w:div>
    <w:div w:id="1634554493">
      <w:bodyDiv w:val="1"/>
      <w:marLeft w:val="0"/>
      <w:marRight w:val="0"/>
      <w:marTop w:val="0"/>
      <w:marBottom w:val="0"/>
      <w:divBdr>
        <w:top w:val="none" w:sz="0" w:space="0" w:color="auto"/>
        <w:left w:val="none" w:sz="0" w:space="0" w:color="auto"/>
        <w:bottom w:val="none" w:sz="0" w:space="0" w:color="auto"/>
        <w:right w:val="none" w:sz="0" w:space="0" w:color="auto"/>
      </w:divBdr>
    </w:div>
    <w:div w:id="1634679034">
      <w:bodyDiv w:val="1"/>
      <w:marLeft w:val="0"/>
      <w:marRight w:val="0"/>
      <w:marTop w:val="0"/>
      <w:marBottom w:val="0"/>
      <w:divBdr>
        <w:top w:val="none" w:sz="0" w:space="0" w:color="auto"/>
        <w:left w:val="none" w:sz="0" w:space="0" w:color="auto"/>
        <w:bottom w:val="none" w:sz="0" w:space="0" w:color="auto"/>
        <w:right w:val="none" w:sz="0" w:space="0" w:color="auto"/>
      </w:divBdr>
    </w:div>
    <w:div w:id="1634865286">
      <w:bodyDiv w:val="1"/>
      <w:marLeft w:val="0"/>
      <w:marRight w:val="0"/>
      <w:marTop w:val="0"/>
      <w:marBottom w:val="0"/>
      <w:divBdr>
        <w:top w:val="none" w:sz="0" w:space="0" w:color="auto"/>
        <w:left w:val="none" w:sz="0" w:space="0" w:color="auto"/>
        <w:bottom w:val="none" w:sz="0" w:space="0" w:color="auto"/>
        <w:right w:val="none" w:sz="0" w:space="0" w:color="auto"/>
      </w:divBdr>
    </w:div>
    <w:div w:id="1634870423">
      <w:bodyDiv w:val="1"/>
      <w:marLeft w:val="0"/>
      <w:marRight w:val="0"/>
      <w:marTop w:val="0"/>
      <w:marBottom w:val="0"/>
      <w:divBdr>
        <w:top w:val="none" w:sz="0" w:space="0" w:color="auto"/>
        <w:left w:val="none" w:sz="0" w:space="0" w:color="auto"/>
        <w:bottom w:val="none" w:sz="0" w:space="0" w:color="auto"/>
        <w:right w:val="none" w:sz="0" w:space="0" w:color="auto"/>
      </w:divBdr>
    </w:div>
    <w:div w:id="1635019835">
      <w:bodyDiv w:val="1"/>
      <w:marLeft w:val="0"/>
      <w:marRight w:val="0"/>
      <w:marTop w:val="0"/>
      <w:marBottom w:val="0"/>
      <w:divBdr>
        <w:top w:val="none" w:sz="0" w:space="0" w:color="auto"/>
        <w:left w:val="none" w:sz="0" w:space="0" w:color="auto"/>
        <w:bottom w:val="none" w:sz="0" w:space="0" w:color="auto"/>
        <w:right w:val="none" w:sz="0" w:space="0" w:color="auto"/>
      </w:divBdr>
    </w:div>
    <w:div w:id="1635134787">
      <w:bodyDiv w:val="1"/>
      <w:marLeft w:val="0"/>
      <w:marRight w:val="0"/>
      <w:marTop w:val="0"/>
      <w:marBottom w:val="0"/>
      <w:divBdr>
        <w:top w:val="none" w:sz="0" w:space="0" w:color="auto"/>
        <w:left w:val="none" w:sz="0" w:space="0" w:color="auto"/>
        <w:bottom w:val="none" w:sz="0" w:space="0" w:color="auto"/>
        <w:right w:val="none" w:sz="0" w:space="0" w:color="auto"/>
      </w:divBdr>
    </w:div>
    <w:div w:id="1635136685">
      <w:bodyDiv w:val="1"/>
      <w:marLeft w:val="0"/>
      <w:marRight w:val="0"/>
      <w:marTop w:val="0"/>
      <w:marBottom w:val="0"/>
      <w:divBdr>
        <w:top w:val="none" w:sz="0" w:space="0" w:color="auto"/>
        <w:left w:val="none" w:sz="0" w:space="0" w:color="auto"/>
        <w:bottom w:val="none" w:sz="0" w:space="0" w:color="auto"/>
        <w:right w:val="none" w:sz="0" w:space="0" w:color="auto"/>
      </w:divBdr>
    </w:div>
    <w:div w:id="1635213508">
      <w:bodyDiv w:val="1"/>
      <w:marLeft w:val="0"/>
      <w:marRight w:val="0"/>
      <w:marTop w:val="0"/>
      <w:marBottom w:val="0"/>
      <w:divBdr>
        <w:top w:val="none" w:sz="0" w:space="0" w:color="auto"/>
        <w:left w:val="none" w:sz="0" w:space="0" w:color="auto"/>
        <w:bottom w:val="none" w:sz="0" w:space="0" w:color="auto"/>
        <w:right w:val="none" w:sz="0" w:space="0" w:color="auto"/>
      </w:divBdr>
    </w:div>
    <w:div w:id="1635213678">
      <w:bodyDiv w:val="1"/>
      <w:marLeft w:val="0"/>
      <w:marRight w:val="0"/>
      <w:marTop w:val="0"/>
      <w:marBottom w:val="0"/>
      <w:divBdr>
        <w:top w:val="none" w:sz="0" w:space="0" w:color="auto"/>
        <w:left w:val="none" w:sz="0" w:space="0" w:color="auto"/>
        <w:bottom w:val="none" w:sz="0" w:space="0" w:color="auto"/>
        <w:right w:val="none" w:sz="0" w:space="0" w:color="auto"/>
      </w:divBdr>
    </w:div>
    <w:div w:id="1635256682">
      <w:bodyDiv w:val="1"/>
      <w:marLeft w:val="0"/>
      <w:marRight w:val="0"/>
      <w:marTop w:val="0"/>
      <w:marBottom w:val="0"/>
      <w:divBdr>
        <w:top w:val="none" w:sz="0" w:space="0" w:color="auto"/>
        <w:left w:val="none" w:sz="0" w:space="0" w:color="auto"/>
        <w:bottom w:val="none" w:sz="0" w:space="0" w:color="auto"/>
        <w:right w:val="none" w:sz="0" w:space="0" w:color="auto"/>
      </w:divBdr>
    </w:div>
    <w:div w:id="1635406365">
      <w:bodyDiv w:val="1"/>
      <w:marLeft w:val="0"/>
      <w:marRight w:val="0"/>
      <w:marTop w:val="0"/>
      <w:marBottom w:val="0"/>
      <w:divBdr>
        <w:top w:val="none" w:sz="0" w:space="0" w:color="auto"/>
        <w:left w:val="none" w:sz="0" w:space="0" w:color="auto"/>
        <w:bottom w:val="none" w:sz="0" w:space="0" w:color="auto"/>
        <w:right w:val="none" w:sz="0" w:space="0" w:color="auto"/>
      </w:divBdr>
    </w:div>
    <w:div w:id="1635451578">
      <w:bodyDiv w:val="1"/>
      <w:marLeft w:val="0"/>
      <w:marRight w:val="0"/>
      <w:marTop w:val="0"/>
      <w:marBottom w:val="0"/>
      <w:divBdr>
        <w:top w:val="none" w:sz="0" w:space="0" w:color="auto"/>
        <w:left w:val="none" w:sz="0" w:space="0" w:color="auto"/>
        <w:bottom w:val="none" w:sz="0" w:space="0" w:color="auto"/>
        <w:right w:val="none" w:sz="0" w:space="0" w:color="auto"/>
      </w:divBdr>
    </w:div>
    <w:div w:id="1635716685">
      <w:bodyDiv w:val="1"/>
      <w:marLeft w:val="0"/>
      <w:marRight w:val="0"/>
      <w:marTop w:val="0"/>
      <w:marBottom w:val="0"/>
      <w:divBdr>
        <w:top w:val="none" w:sz="0" w:space="0" w:color="auto"/>
        <w:left w:val="none" w:sz="0" w:space="0" w:color="auto"/>
        <w:bottom w:val="none" w:sz="0" w:space="0" w:color="auto"/>
        <w:right w:val="none" w:sz="0" w:space="0" w:color="auto"/>
      </w:divBdr>
    </w:div>
    <w:div w:id="1635721808">
      <w:bodyDiv w:val="1"/>
      <w:marLeft w:val="0"/>
      <w:marRight w:val="0"/>
      <w:marTop w:val="0"/>
      <w:marBottom w:val="0"/>
      <w:divBdr>
        <w:top w:val="none" w:sz="0" w:space="0" w:color="auto"/>
        <w:left w:val="none" w:sz="0" w:space="0" w:color="auto"/>
        <w:bottom w:val="none" w:sz="0" w:space="0" w:color="auto"/>
        <w:right w:val="none" w:sz="0" w:space="0" w:color="auto"/>
      </w:divBdr>
    </w:div>
    <w:div w:id="1635864939">
      <w:bodyDiv w:val="1"/>
      <w:marLeft w:val="0"/>
      <w:marRight w:val="0"/>
      <w:marTop w:val="0"/>
      <w:marBottom w:val="0"/>
      <w:divBdr>
        <w:top w:val="none" w:sz="0" w:space="0" w:color="auto"/>
        <w:left w:val="none" w:sz="0" w:space="0" w:color="auto"/>
        <w:bottom w:val="none" w:sz="0" w:space="0" w:color="auto"/>
        <w:right w:val="none" w:sz="0" w:space="0" w:color="auto"/>
      </w:divBdr>
    </w:div>
    <w:div w:id="1635865169">
      <w:bodyDiv w:val="1"/>
      <w:marLeft w:val="0"/>
      <w:marRight w:val="0"/>
      <w:marTop w:val="0"/>
      <w:marBottom w:val="0"/>
      <w:divBdr>
        <w:top w:val="none" w:sz="0" w:space="0" w:color="auto"/>
        <w:left w:val="none" w:sz="0" w:space="0" w:color="auto"/>
        <w:bottom w:val="none" w:sz="0" w:space="0" w:color="auto"/>
        <w:right w:val="none" w:sz="0" w:space="0" w:color="auto"/>
      </w:divBdr>
    </w:div>
    <w:div w:id="1635869440">
      <w:bodyDiv w:val="1"/>
      <w:marLeft w:val="0"/>
      <w:marRight w:val="0"/>
      <w:marTop w:val="0"/>
      <w:marBottom w:val="0"/>
      <w:divBdr>
        <w:top w:val="none" w:sz="0" w:space="0" w:color="auto"/>
        <w:left w:val="none" w:sz="0" w:space="0" w:color="auto"/>
        <w:bottom w:val="none" w:sz="0" w:space="0" w:color="auto"/>
        <w:right w:val="none" w:sz="0" w:space="0" w:color="auto"/>
      </w:divBdr>
    </w:div>
    <w:div w:id="1635985086">
      <w:bodyDiv w:val="1"/>
      <w:marLeft w:val="0"/>
      <w:marRight w:val="0"/>
      <w:marTop w:val="0"/>
      <w:marBottom w:val="0"/>
      <w:divBdr>
        <w:top w:val="none" w:sz="0" w:space="0" w:color="auto"/>
        <w:left w:val="none" w:sz="0" w:space="0" w:color="auto"/>
        <w:bottom w:val="none" w:sz="0" w:space="0" w:color="auto"/>
        <w:right w:val="none" w:sz="0" w:space="0" w:color="auto"/>
      </w:divBdr>
    </w:div>
    <w:div w:id="1636175239">
      <w:bodyDiv w:val="1"/>
      <w:marLeft w:val="0"/>
      <w:marRight w:val="0"/>
      <w:marTop w:val="0"/>
      <w:marBottom w:val="0"/>
      <w:divBdr>
        <w:top w:val="none" w:sz="0" w:space="0" w:color="auto"/>
        <w:left w:val="none" w:sz="0" w:space="0" w:color="auto"/>
        <w:bottom w:val="none" w:sz="0" w:space="0" w:color="auto"/>
        <w:right w:val="none" w:sz="0" w:space="0" w:color="auto"/>
      </w:divBdr>
    </w:div>
    <w:div w:id="1636255246">
      <w:bodyDiv w:val="1"/>
      <w:marLeft w:val="0"/>
      <w:marRight w:val="0"/>
      <w:marTop w:val="0"/>
      <w:marBottom w:val="0"/>
      <w:divBdr>
        <w:top w:val="none" w:sz="0" w:space="0" w:color="auto"/>
        <w:left w:val="none" w:sz="0" w:space="0" w:color="auto"/>
        <w:bottom w:val="none" w:sz="0" w:space="0" w:color="auto"/>
        <w:right w:val="none" w:sz="0" w:space="0" w:color="auto"/>
      </w:divBdr>
    </w:div>
    <w:div w:id="1636370904">
      <w:bodyDiv w:val="1"/>
      <w:marLeft w:val="0"/>
      <w:marRight w:val="0"/>
      <w:marTop w:val="0"/>
      <w:marBottom w:val="0"/>
      <w:divBdr>
        <w:top w:val="none" w:sz="0" w:space="0" w:color="auto"/>
        <w:left w:val="none" w:sz="0" w:space="0" w:color="auto"/>
        <w:bottom w:val="none" w:sz="0" w:space="0" w:color="auto"/>
        <w:right w:val="none" w:sz="0" w:space="0" w:color="auto"/>
      </w:divBdr>
    </w:div>
    <w:div w:id="1636373252">
      <w:bodyDiv w:val="1"/>
      <w:marLeft w:val="0"/>
      <w:marRight w:val="0"/>
      <w:marTop w:val="0"/>
      <w:marBottom w:val="0"/>
      <w:divBdr>
        <w:top w:val="none" w:sz="0" w:space="0" w:color="auto"/>
        <w:left w:val="none" w:sz="0" w:space="0" w:color="auto"/>
        <w:bottom w:val="none" w:sz="0" w:space="0" w:color="auto"/>
        <w:right w:val="none" w:sz="0" w:space="0" w:color="auto"/>
      </w:divBdr>
    </w:div>
    <w:div w:id="1636446228">
      <w:bodyDiv w:val="1"/>
      <w:marLeft w:val="0"/>
      <w:marRight w:val="0"/>
      <w:marTop w:val="0"/>
      <w:marBottom w:val="0"/>
      <w:divBdr>
        <w:top w:val="none" w:sz="0" w:space="0" w:color="auto"/>
        <w:left w:val="none" w:sz="0" w:space="0" w:color="auto"/>
        <w:bottom w:val="none" w:sz="0" w:space="0" w:color="auto"/>
        <w:right w:val="none" w:sz="0" w:space="0" w:color="auto"/>
      </w:divBdr>
    </w:div>
    <w:div w:id="1636570022">
      <w:bodyDiv w:val="1"/>
      <w:marLeft w:val="0"/>
      <w:marRight w:val="0"/>
      <w:marTop w:val="0"/>
      <w:marBottom w:val="0"/>
      <w:divBdr>
        <w:top w:val="none" w:sz="0" w:space="0" w:color="auto"/>
        <w:left w:val="none" w:sz="0" w:space="0" w:color="auto"/>
        <w:bottom w:val="none" w:sz="0" w:space="0" w:color="auto"/>
        <w:right w:val="none" w:sz="0" w:space="0" w:color="auto"/>
      </w:divBdr>
    </w:div>
    <w:div w:id="1636637368">
      <w:bodyDiv w:val="1"/>
      <w:marLeft w:val="0"/>
      <w:marRight w:val="0"/>
      <w:marTop w:val="0"/>
      <w:marBottom w:val="0"/>
      <w:divBdr>
        <w:top w:val="none" w:sz="0" w:space="0" w:color="auto"/>
        <w:left w:val="none" w:sz="0" w:space="0" w:color="auto"/>
        <w:bottom w:val="none" w:sz="0" w:space="0" w:color="auto"/>
        <w:right w:val="none" w:sz="0" w:space="0" w:color="auto"/>
      </w:divBdr>
    </w:div>
    <w:div w:id="1636712160">
      <w:bodyDiv w:val="1"/>
      <w:marLeft w:val="0"/>
      <w:marRight w:val="0"/>
      <w:marTop w:val="0"/>
      <w:marBottom w:val="0"/>
      <w:divBdr>
        <w:top w:val="none" w:sz="0" w:space="0" w:color="auto"/>
        <w:left w:val="none" w:sz="0" w:space="0" w:color="auto"/>
        <w:bottom w:val="none" w:sz="0" w:space="0" w:color="auto"/>
        <w:right w:val="none" w:sz="0" w:space="0" w:color="auto"/>
      </w:divBdr>
    </w:div>
    <w:div w:id="1636716973">
      <w:bodyDiv w:val="1"/>
      <w:marLeft w:val="0"/>
      <w:marRight w:val="0"/>
      <w:marTop w:val="0"/>
      <w:marBottom w:val="0"/>
      <w:divBdr>
        <w:top w:val="none" w:sz="0" w:space="0" w:color="auto"/>
        <w:left w:val="none" w:sz="0" w:space="0" w:color="auto"/>
        <w:bottom w:val="none" w:sz="0" w:space="0" w:color="auto"/>
        <w:right w:val="none" w:sz="0" w:space="0" w:color="auto"/>
      </w:divBdr>
    </w:div>
    <w:div w:id="1636719033">
      <w:bodyDiv w:val="1"/>
      <w:marLeft w:val="0"/>
      <w:marRight w:val="0"/>
      <w:marTop w:val="0"/>
      <w:marBottom w:val="0"/>
      <w:divBdr>
        <w:top w:val="none" w:sz="0" w:space="0" w:color="auto"/>
        <w:left w:val="none" w:sz="0" w:space="0" w:color="auto"/>
        <w:bottom w:val="none" w:sz="0" w:space="0" w:color="auto"/>
        <w:right w:val="none" w:sz="0" w:space="0" w:color="auto"/>
      </w:divBdr>
    </w:div>
    <w:div w:id="1636719514">
      <w:bodyDiv w:val="1"/>
      <w:marLeft w:val="0"/>
      <w:marRight w:val="0"/>
      <w:marTop w:val="0"/>
      <w:marBottom w:val="0"/>
      <w:divBdr>
        <w:top w:val="none" w:sz="0" w:space="0" w:color="auto"/>
        <w:left w:val="none" w:sz="0" w:space="0" w:color="auto"/>
        <w:bottom w:val="none" w:sz="0" w:space="0" w:color="auto"/>
        <w:right w:val="none" w:sz="0" w:space="0" w:color="auto"/>
      </w:divBdr>
    </w:div>
    <w:div w:id="1636762914">
      <w:bodyDiv w:val="1"/>
      <w:marLeft w:val="0"/>
      <w:marRight w:val="0"/>
      <w:marTop w:val="0"/>
      <w:marBottom w:val="0"/>
      <w:divBdr>
        <w:top w:val="none" w:sz="0" w:space="0" w:color="auto"/>
        <w:left w:val="none" w:sz="0" w:space="0" w:color="auto"/>
        <w:bottom w:val="none" w:sz="0" w:space="0" w:color="auto"/>
        <w:right w:val="none" w:sz="0" w:space="0" w:color="auto"/>
      </w:divBdr>
    </w:div>
    <w:div w:id="1636835504">
      <w:bodyDiv w:val="1"/>
      <w:marLeft w:val="0"/>
      <w:marRight w:val="0"/>
      <w:marTop w:val="0"/>
      <w:marBottom w:val="0"/>
      <w:divBdr>
        <w:top w:val="none" w:sz="0" w:space="0" w:color="auto"/>
        <w:left w:val="none" w:sz="0" w:space="0" w:color="auto"/>
        <w:bottom w:val="none" w:sz="0" w:space="0" w:color="auto"/>
        <w:right w:val="none" w:sz="0" w:space="0" w:color="auto"/>
      </w:divBdr>
    </w:div>
    <w:div w:id="1636907469">
      <w:bodyDiv w:val="1"/>
      <w:marLeft w:val="0"/>
      <w:marRight w:val="0"/>
      <w:marTop w:val="0"/>
      <w:marBottom w:val="0"/>
      <w:divBdr>
        <w:top w:val="none" w:sz="0" w:space="0" w:color="auto"/>
        <w:left w:val="none" w:sz="0" w:space="0" w:color="auto"/>
        <w:bottom w:val="none" w:sz="0" w:space="0" w:color="auto"/>
        <w:right w:val="none" w:sz="0" w:space="0" w:color="auto"/>
      </w:divBdr>
    </w:div>
    <w:div w:id="1636980497">
      <w:bodyDiv w:val="1"/>
      <w:marLeft w:val="0"/>
      <w:marRight w:val="0"/>
      <w:marTop w:val="0"/>
      <w:marBottom w:val="0"/>
      <w:divBdr>
        <w:top w:val="none" w:sz="0" w:space="0" w:color="auto"/>
        <w:left w:val="none" w:sz="0" w:space="0" w:color="auto"/>
        <w:bottom w:val="none" w:sz="0" w:space="0" w:color="auto"/>
        <w:right w:val="none" w:sz="0" w:space="0" w:color="auto"/>
      </w:divBdr>
    </w:div>
    <w:div w:id="1636989451">
      <w:bodyDiv w:val="1"/>
      <w:marLeft w:val="0"/>
      <w:marRight w:val="0"/>
      <w:marTop w:val="0"/>
      <w:marBottom w:val="0"/>
      <w:divBdr>
        <w:top w:val="none" w:sz="0" w:space="0" w:color="auto"/>
        <w:left w:val="none" w:sz="0" w:space="0" w:color="auto"/>
        <w:bottom w:val="none" w:sz="0" w:space="0" w:color="auto"/>
        <w:right w:val="none" w:sz="0" w:space="0" w:color="auto"/>
      </w:divBdr>
    </w:div>
    <w:div w:id="1637032239">
      <w:bodyDiv w:val="1"/>
      <w:marLeft w:val="0"/>
      <w:marRight w:val="0"/>
      <w:marTop w:val="0"/>
      <w:marBottom w:val="0"/>
      <w:divBdr>
        <w:top w:val="none" w:sz="0" w:space="0" w:color="auto"/>
        <w:left w:val="none" w:sz="0" w:space="0" w:color="auto"/>
        <w:bottom w:val="none" w:sz="0" w:space="0" w:color="auto"/>
        <w:right w:val="none" w:sz="0" w:space="0" w:color="auto"/>
      </w:divBdr>
    </w:div>
    <w:div w:id="1637102504">
      <w:bodyDiv w:val="1"/>
      <w:marLeft w:val="0"/>
      <w:marRight w:val="0"/>
      <w:marTop w:val="0"/>
      <w:marBottom w:val="0"/>
      <w:divBdr>
        <w:top w:val="none" w:sz="0" w:space="0" w:color="auto"/>
        <w:left w:val="none" w:sz="0" w:space="0" w:color="auto"/>
        <w:bottom w:val="none" w:sz="0" w:space="0" w:color="auto"/>
        <w:right w:val="none" w:sz="0" w:space="0" w:color="auto"/>
      </w:divBdr>
    </w:div>
    <w:div w:id="1637293677">
      <w:bodyDiv w:val="1"/>
      <w:marLeft w:val="0"/>
      <w:marRight w:val="0"/>
      <w:marTop w:val="0"/>
      <w:marBottom w:val="0"/>
      <w:divBdr>
        <w:top w:val="none" w:sz="0" w:space="0" w:color="auto"/>
        <w:left w:val="none" w:sz="0" w:space="0" w:color="auto"/>
        <w:bottom w:val="none" w:sz="0" w:space="0" w:color="auto"/>
        <w:right w:val="none" w:sz="0" w:space="0" w:color="auto"/>
      </w:divBdr>
    </w:div>
    <w:div w:id="1637370877">
      <w:bodyDiv w:val="1"/>
      <w:marLeft w:val="0"/>
      <w:marRight w:val="0"/>
      <w:marTop w:val="0"/>
      <w:marBottom w:val="0"/>
      <w:divBdr>
        <w:top w:val="none" w:sz="0" w:space="0" w:color="auto"/>
        <w:left w:val="none" w:sz="0" w:space="0" w:color="auto"/>
        <w:bottom w:val="none" w:sz="0" w:space="0" w:color="auto"/>
        <w:right w:val="none" w:sz="0" w:space="0" w:color="auto"/>
      </w:divBdr>
    </w:div>
    <w:div w:id="1637445836">
      <w:bodyDiv w:val="1"/>
      <w:marLeft w:val="0"/>
      <w:marRight w:val="0"/>
      <w:marTop w:val="0"/>
      <w:marBottom w:val="0"/>
      <w:divBdr>
        <w:top w:val="none" w:sz="0" w:space="0" w:color="auto"/>
        <w:left w:val="none" w:sz="0" w:space="0" w:color="auto"/>
        <w:bottom w:val="none" w:sz="0" w:space="0" w:color="auto"/>
        <w:right w:val="none" w:sz="0" w:space="0" w:color="auto"/>
      </w:divBdr>
    </w:div>
    <w:div w:id="1637494587">
      <w:bodyDiv w:val="1"/>
      <w:marLeft w:val="0"/>
      <w:marRight w:val="0"/>
      <w:marTop w:val="0"/>
      <w:marBottom w:val="0"/>
      <w:divBdr>
        <w:top w:val="none" w:sz="0" w:space="0" w:color="auto"/>
        <w:left w:val="none" w:sz="0" w:space="0" w:color="auto"/>
        <w:bottom w:val="none" w:sz="0" w:space="0" w:color="auto"/>
        <w:right w:val="none" w:sz="0" w:space="0" w:color="auto"/>
      </w:divBdr>
    </w:div>
    <w:div w:id="1637684559">
      <w:bodyDiv w:val="1"/>
      <w:marLeft w:val="0"/>
      <w:marRight w:val="0"/>
      <w:marTop w:val="0"/>
      <w:marBottom w:val="0"/>
      <w:divBdr>
        <w:top w:val="none" w:sz="0" w:space="0" w:color="auto"/>
        <w:left w:val="none" w:sz="0" w:space="0" w:color="auto"/>
        <w:bottom w:val="none" w:sz="0" w:space="0" w:color="auto"/>
        <w:right w:val="none" w:sz="0" w:space="0" w:color="auto"/>
      </w:divBdr>
    </w:div>
    <w:div w:id="1637831114">
      <w:bodyDiv w:val="1"/>
      <w:marLeft w:val="0"/>
      <w:marRight w:val="0"/>
      <w:marTop w:val="0"/>
      <w:marBottom w:val="0"/>
      <w:divBdr>
        <w:top w:val="none" w:sz="0" w:space="0" w:color="auto"/>
        <w:left w:val="none" w:sz="0" w:space="0" w:color="auto"/>
        <w:bottom w:val="none" w:sz="0" w:space="0" w:color="auto"/>
        <w:right w:val="none" w:sz="0" w:space="0" w:color="auto"/>
      </w:divBdr>
    </w:div>
    <w:div w:id="1637834431">
      <w:bodyDiv w:val="1"/>
      <w:marLeft w:val="0"/>
      <w:marRight w:val="0"/>
      <w:marTop w:val="0"/>
      <w:marBottom w:val="0"/>
      <w:divBdr>
        <w:top w:val="none" w:sz="0" w:space="0" w:color="auto"/>
        <w:left w:val="none" w:sz="0" w:space="0" w:color="auto"/>
        <w:bottom w:val="none" w:sz="0" w:space="0" w:color="auto"/>
        <w:right w:val="none" w:sz="0" w:space="0" w:color="auto"/>
      </w:divBdr>
    </w:div>
    <w:div w:id="1637947877">
      <w:bodyDiv w:val="1"/>
      <w:marLeft w:val="0"/>
      <w:marRight w:val="0"/>
      <w:marTop w:val="0"/>
      <w:marBottom w:val="0"/>
      <w:divBdr>
        <w:top w:val="none" w:sz="0" w:space="0" w:color="auto"/>
        <w:left w:val="none" w:sz="0" w:space="0" w:color="auto"/>
        <w:bottom w:val="none" w:sz="0" w:space="0" w:color="auto"/>
        <w:right w:val="none" w:sz="0" w:space="0" w:color="auto"/>
      </w:divBdr>
    </w:div>
    <w:div w:id="1638029837">
      <w:bodyDiv w:val="1"/>
      <w:marLeft w:val="0"/>
      <w:marRight w:val="0"/>
      <w:marTop w:val="0"/>
      <w:marBottom w:val="0"/>
      <w:divBdr>
        <w:top w:val="none" w:sz="0" w:space="0" w:color="auto"/>
        <w:left w:val="none" w:sz="0" w:space="0" w:color="auto"/>
        <w:bottom w:val="none" w:sz="0" w:space="0" w:color="auto"/>
        <w:right w:val="none" w:sz="0" w:space="0" w:color="auto"/>
      </w:divBdr>
    </w:div>
    <w:div w:id="1638102796">
      <w:bodyDiv w:val="1"/>
      <w:marLeft w:val="0"/>
      <w:marRight w:val="0"/>
      <w:marTop w:val="0"/>
      <w:marBottom w:val="0"/>
      <w:divBdr>
        <w:top w:val="none" w:sz="0" w:space="0" w:color="auto"/>
        <w:left w:val="none" w:sz="0" w:space="0" w:color="auto"/>
        <w:bottom w:val="none" w:sz="0" w:space="0" w:color="auto"/>
        <w:right w:val="none" w:sz="0" w:space="0" w:color="auto"/>
      </w:divBdr>
    </w:div>
    <w:div w:id="1638103441">
      <w:bodyDiv w:val="1"/>
      <w:marLeft w:val="0"/>
      <w:marRight w:val="0"/>
      <w:marTop w:val="0"/>
      <w:marBottom w:val="0"/>
      <w:divBdr>
        <w:top w:val="none" w:sz="0" w:space="0" w:color="auto"/>
        <w:left w:val="none" w:sz="0" w:space="0" w:color="auto"/>
        <w:bottom w:val="none" w:sz="0" w:space="0" w:color="auto"/>
        <w:right w:val="none" w:sz="0" w:space="0" w:color="auto"/>
      </w:divBdr>
    </w:div>
    <w:div w:id="1638292869">
      <w:bodyDiv w:val="1"/>
      <w:marLeft w:val="0"/>
      <w:marRight w:val="0"/>
      <w:marTop w:val="0"/>
      <w:marBottom w:val="0"/>
      <w:divBdr>
        <w:top w:val="none" w:sz="0" w:space="0" w:color="auto"/>
        <w:left w:val="none" w:sz="0" w:space="0" w:color="auto"/>
        <w:bottom w:val="none" w:sz="0" w:space="0" w:color="auto"/>
        <w:right w:val="none" w:sz="0" w:space="0" w:color="auto"/>
      </w:divBdr>
    </w:div>
    <w:div w:id="1638296312">
      <w:bodyDiv w:val="1"/>
      <w:marLeft w:val="0"/>
      <w:marRight w:val="0"/>
      <w:marTop w:val="0"/>
      <w:marBottom w:val="0"/>
      <w:divBdr>
        <w:top w:val="none" w:sz="0" w:space="0" w:color="auto"/>
        <w:left w:val="none" w:sz="0" w:space="0" w:color="auto"/>
        <w:bottom w:val="none" w:sz="0" w:space="0" w:color="auto"/>
        <w:right w:val="none" w:sz="0" w:space="0" w:color="auto"/>
      </w:divBdr>
    </w:div>
    <w:div w:id="1638342084">
      <w:bodyDiv w:val="1"/>
      <w:marLeft w:val="0"/>
      <w:marRight w:val="0"/>
      <w:marTop w:val="0"/>
      <w:marBottom w:val="0"/>
      <w:divBdr>
        <w:top w:val="none" w:sz="0" w:space="0" w:color="auto"/>
        <w:left w:val="none" w:sz="0" w:space="0" w:color="auto"/>
        <w:bottom w:val="none" w:sz="0" w:space="0" w:color="auto"/>
        <w:right w:val="none" w:sz="0" w:space="0" w:color="auto"/>
      </w:divBdr>
    </w:div>
    <w:div w:id="1638487111">
      <w:bodyDiv w:val="1"/>
      <w:marLeft w:val="0"/>
      <w:marRight w:val="0"/>
      <w:marTop w:val="0"/>
      <w:marBottom w:val="0"/>
      <w:divBdr>
        <w:top w:val="none" w:sz="0" w:space="0" w:color="auto"/>
        <w:left w:val="none" w:sz="0" w:space="0" w:color="auto"/>
        <w:bottom w:val="none" w:sz="0" w:space="0" w:color="auto"/>
        <w:right w:val="none" w:sz="0" w:space="0" w:color="auto"/>
      </w:divBdr>
    </w:div>
    <w:div w:id="1638489286">
      <w:bodyDiv w:val="1"/>
      <w:marLeft w:val="0"/>
      <w:marRight w:val="0"/>
      <w:marTop w:val="0"/>
      <w:marBottom w:val="0"/>
      <w:divBdr>
        <w:top w:val="none" w:sz="0" w:space="0" w:color="auto"/>
        <w:left w:val="none" w:sz="0" w:space="0" w:color="auto"/>
        <w:bottom w:val="none" w:sz="0" w:space="0" w:color="auto"/>
        <w:right w:val="none" w:sz="0" w:space="0" w:color="auto"/>
      </w:divBdr>
    </w:div>
    <w:div w:id="1638491731">
      <w:bodyDiv w:val="1"/>
      <w:marLeft w:val="0"/>
      <w:marRight w:val="0"/>
      <w:marTop w:val="0"/>
      <w:marBottom w:val="0"/>
      <w:divBdr>
        <w:top w:val="none" w:sz="0" w:space="0" w:color="auto"/>
        <w:left w:val="none" w:sz="0" w:space="0" w:color="auto"/>
        <w:bottom w:val="none" w:sz="0" w:space="0" w:color="auto"/>
        <w:right w:val="none" w:sz="0" w:space="0" w:color="auto"/>
      </w:divBdr>
    </w:div>
    <w:div w:id="1638606989">
      <w:bodyDiv w:val="1"/>
      <w:marLeft w:val="0"/>
      <w:marRight w:val="0"/>
      <w:marTop w:val="0"/>
      <w:marBottom w:val="0"/>
      <w:divBdr>
        <w:top w:val="none" w:sz="0" w:space="0" w:color="auto"/>
        <w:left w:val="none" w:sz="0" w:space="0" w:color="auto"/>
        <w:bottom w:val="none" w:sz="0" w:space="0" w:color="auto"/>
        <w:right w:val="none" w:sz="0" w:space="0" w:color="auto"/>
      </w:divBdr>
    </w:div>
    <w:div w:id="1638756050">
      <w:bodyDiv w:val="1"/>
      <w:marLeft w:val="0"/>
      <w:marRight w:val="0"/>
      <w:marTop w:val="0"/>
      <w:marBottom w:val="0"/>
      <w:divBdr>
        <w:top w:val="none" w:sz="0" w:space="0" w:color="auto"/>
        <w:left w:val="none" w:sz="0" w:space="0" w:color="auto"/>
        <w:bottom w:val="none" w:sz="0" w:space="0" w:color="auto"/>
        <w:right w:val="none" w:sz="0" w:space="0" w:color="auto"/>
      </w:divBdr>
    </w:div>
    <w:div w:id="1638797306">
      <w:bodyDiv w:val="1"/>
      <w:marLeft w:val="0"/>
      <w:marRight w:val="0"/>
      <w:marTop w:val="0"/>
      <w:marBottom w:val="0"/>
      <w:divBdr>
        <w:top w:val="none" w:sz="0" w:space="0" w:color="auto"/>
        <w:left w:val="none" w:sz="0" w:space="0" w:color="auto"/>
        <w:bottom w:val="none" w:sz="0" w:space="0" w:color="auto"/>
        <w:right w:val="none" w:sz="0" w:space="0" w:color="auto"/>
      </w:divBdr>
    </w:div>
    <w:div w:id="1638797794">
      <w:bodyDiv w:val="1"/>
      <w:marLeft w:val="0"/>
      <w:marRight w:val="0"/>
      <w:marTop w:val="0"/>
      <w:marBottom w:val="0"/>
      <w:divBdr>
        <w:top w:val="none" w:sz="0" w:space="0" w:color="auto"/>
        <w:left w:val="none" w:sz="0" w:space="0" w:color="auto"/>
        <w:bottom w:val="none" w:sz="0" w:space="0" w:color="auto"/>
        <w:right w:val="none" w:sz="0" w:space="0" w:color="auto"/>
      </w:divBdr>
    </w:div>
    <w:div w:id="1638798174">
      <w:bodyDiv w:val="1"/>
      <w:marLeft w:val="0"/>
      <w:marRight w:val="0"/>
      <w:marTop w:val="0"/>
      <w:marBottom w:val="0"/>
      <w:divBdr>
        <w:top w:val="none" w:sz="0" w:space="0" w:color="auto"/>
        <w:left w:val="none" w:sz="0" w:space="0" w:color="auto"/>
        <w:bottom w:val="none" w:sz="0" w:space="0" w:color="auto"/>
        <w:right w:val="none" w:sz="0" w:space="0" w:color="auto"/>
      </w:divBdr>
    </w:div>
    <w:div w:id="1638876656">
      <w:bodyDiv w:val="1"/>
      <w:marLeft w:val="0"/>
      <w:marRight w:val="0"/>
      <w:marTop w:val="0"/>
      <w:marBottom w:val="0"/>
      <w:divBdr>
        <w:top w:val="none" w:sz="0" w:space="0" w:color="auto"/>
        <w:left w:val="none" w:sz="0" w:space="0" w:color="auto"/>
        <w:bottom w:val="none" w:sz="0" w:space="0" w:color="auto"/>
        <w:right w:val="none" w:sz="0" w:space="0" w:color="auto"/>
      </w:divBdr>
    </w:div>
    <w:div w:id="1638950550">
      <w:bodyDiv w:val="1"/>
      <w:marLeft w:val="0"/>
      <w:marRight w:val="0"/>
      <w:marTop w:val="0"/>
      <w:marBottom w:val="0"/>
      <w:divBdr>
        <w:top w:val="none" w:sz="0" w:space="0" w:color="auto"/>
        <w:left w:val="none" w:sz="0" w:space="0" w:color="auto"/>
        <w:bottom w:val="none" w:sz="0" w:space="0" w:color="auto"/>
        <w:right w:val="none" w:sz="0" w:space="0" w:color="auto"/>
      </w:divBdr>
    </w:div>
    <w:div w:id="1638955339">
      <w:bodyDiv w:val="1"/>
      <w:marLeft w:val="0"/>
      <w:marRight w:val="0"/>
      <w:marTop w:val="0"/>
      <w:marBottom w:val="0"/>
      <w:divBdr>
        <w:top w:val="none" w:sz="0" w:space="0" w:color="auto"/>
        <w:left w:val="none" w:sz="0" w:space="0" w:color="auto"/>
        <w:bottom w:val="none" w:sz="0" w:space="0" w:color="auto"/>
        <w:right w:val="none" w:sz="0" w:space="0" w:color="auto"/>
      </w:divBdr>
    </w:div>
    <w:div w:id="1638996426">
      <w:bodyDiv w:val="1"/>
      <w:marLeft w:val="0"/>
      <w:marRight w:val="0"/>
      <w:marTop w:val="0"/>
      <w:marBottom w:val="0"/>
      <w:divBdr>
        <w:top w:val="none" w:sz="0" w:space="0" w:color="auto"/>
        <w:left w:val="none" w:sz="0" w:space="0" w:color="auto"/>
        <w:bottom w:val="none" w:sz="0" w:space="0" w:color="auto"/>
        <w:right w:val="none" w:sz="0" w:space="0" w:color="auto"/>
      </w:divBdr>
    </w:div>
    <w:div w:id="1639334016">
      <w:bodyDiv w:val="1"/>
      <w:marLeft w:val="0"/>
      <w:marRight w:val="0"/>
      <w:marTop w:val="0"/>
      <w:marBottom w:val="0"/>
      <w:divBdr>
        <w:top w:val="none" w:sz="0" w:space="0" w:color="auto"/>
        <w:left w:val="none" w:sz="0" w:space="0" w:color="auto"/>
        <w:bottom w:val="none" w:sz="0" w:space="0" w:color="auto"/>
        <w:right w:val="none" w:sz="0" w:space="0" w:color="auto"/>
      </w:divBdr>
    </w:div>
    <w:div w:id="1639337517">
      <w:bodyDiv w:val="1"/>
      <w:marLeft w:val="0"/>
      <w:marRight w:val="0"/>
      <w:marTop w:val="0"/>
      <w:marBottom w:val="0"/>
      <w:divBdr>
        <w:top w:val="none" w:sz="0" w:space="0" w:color="auto"/>
        <w:left w:val="none" w:sz="0" w:space="0" w:color="auto"/>
        <w:bottom w:val="none" w:sz="0" w:space="0" w:color="auto"/>
        <w:right w:val="none" w:sz="0" w:space="0" w:color="auto"/>
      </w:divBdr>
    </w:div>
    <w:div w:id="1639341830">
      <w:bodyDiv w:val="1"/>
      <w:marLeft w:val="0"/>
      <w:marRight w:val="0"/>
      <w:marTop w:val="0"/>
      <w:marBottom w:val="0"/>
      <w:divBdr>
        <w:top w:val="none" w:sz="0" w:space="0" w:color="auto"/>
        <w:left w:val="none" w:sz="0" w:space="0" w:color="auto"/>
        <w:bottom w:val="none" w:sz="0" w:space="0" w:color="auto"/>
        <w:right w:val="none" w:sz="0" w:space="0" w:color="auto"/>
      </w:divBdr>
    </w:div>
    <w:div w:id="1639342369">
      <w:bodyDiv w:val="1"/>
      <w:marLeft w:val="0"/>
      <w:marRight w:val="0"/>
      <w:marTop w:val="0"/>
      <w:marBottom w:val="0"/>
      <w:divBdr>
        <w:top w:val="none" w:sz="0" w:space="0" w:color="auto"/>
        <w:left w:val="none" w:sz="0" w:space="0" w:color="auto"/>
        <w:bottom w:val="none" w:sz="0" w:space="0" w:color="auto"/>
        <w:right w:val="none" w:sz="0" w:space="0" w:color="auto"/>
      </w:divBdr>
    </w:div>
    <w:div w:id="1639383344">
      <w:bodyDiv w:val="1"/>
      <w:marLeft w:val="0"/>
      <w:marRight w:val="0"/>
      <w:marTop w:val="0"/>
      <w:marBottom w:val="0"/>
      <w:divBdr>
        <w:top w:val="none" w:sz="0" w:space="0" w:color="auto"/>
        <w:left w:val="none" w:sz="0" w:space="0" w:color="auto"/>
        <w:bottom w:val="none" w:sz="0" w:space="0" w:color="auto"/>
        <w:right w:val="none" w:sz="0" w:space="0" w:color="auto"/>
      </w:divBdr>
    </w:div>
    <w:div w:id="1639408943">
      <w:bodyDiv w:val="1"/>
      <w:marLeft w:val="0"/>
      <w:marRight w:val="0"/>
      <w:marTop w:val="0"/>
      <w:marBottom w:val="0"/>
      <w:divBdr>
        <w:top w:val="none" w:sz="0" w:space="0" w:color="auto"/>
        <w:left w:val="none" w:sz="0" w:space="0" w:color="auto"/>
        <w:bottom w:val="none" w:sz="0" w:space="0" w:color="auto"/>
        <w:right w:val="none" w:sz="0" w:space="0" w:color="auto"/>
      </w:divBdr>
    </w:div>
    <w:div w:id="1639414405">
      <w:bodyDiv w:val="1"/>
      <w:marLeft w:val="0"/>
      <w:marRight w:val="0"/>
      <w:marTop w:val="0"/>
      <w:marBottom w:val="0"/>
      <w:divBdr>
        <w:top w:val="none" w:sz="0" w:space="0" w:color="auto"/>
        <w:left w:val="none" w:sz="0" w:space="0" w:color="auto"/>
        <w:bottom w:val="none" w:sz="0" w:space="0" w:color="auto"/>
        <w:right w:val="none" w:sz="0" w:space="0" w:color="auto"/>
      </w:divBdr>
    </w:div>
    <w:div w:id="1639531550">
      <w:bodyDiv w:val="1"/>
      <w:marLeft w:val="0"/>
      <w:marRight w:val="0"/>
      <w:marTop w:val="0"/>
      <w:marBottom w:val="0"/>
      <w:divBdr>
        <w:top w:val="none" w:sz="0" w:space="0" w:color="auto"/>
        <w:left w:val="none" w:sz="0" w:space="0" w:color="auto"/>
        <w:bottom w:val="none" w:sz="0" w:space="0" w:color="auto"/>
        <w:right w:val="none" w:sz="0" w:space="0" w:color="auto"/>
      </w:divBdr>
    </w:div>
    <w:div w:id="1639533711">
      <w:bodyDiv w:val="1"/>
      <w:marLeft w:val="0"/>
      <w:marRight w:val="0"/>
      <w:marTop w:val="0"/>
      <w:marBottom w:val="0"/>
      <w:divBdr>
        <w:top w:val="none" w:sz="0" w:space="0" w:color="auto"/>
        <w:left w:val="none" w:sz="0" w:space="0" w:color="auto"/>
        <w:bottom w:val="none" w:sz="0" w:space="0" w:color="auto"/>
        <w:right w:val="none" w:sz="0" w:space="0" w:color="auto"/>
      </w:divBdr>
    </w:div>
    <w:div w:id="1639602531">
      <w:bodyDiv w:val="1"/>
      <w:marLeft w:val="0"/>
      <w:marRight w:val="0"/>
      <w:marTop w:val="0"/>
      <w:marBottom w:val="0"/>
      <w:divBdr>
        <w:top w:val="none" w:sz="0" w:space="0" w:color="auto"/>
        <w:left w:val="none" w:sz="0" w:space="0" w:color="auto"/>
        <w:bottom w:val="none" w:sz="0" w:space="0" w:color="auto"/>
        <w:right w:val="none" w:sz="0" w:space="0" w:color="auto"/>
      </w:divBdr>
    </w:div>
    <w:div w:id="1639647191">
      <w:bodyDiv w:val="1"/>
      <w:marLeft w:val="0"/>
      <w:marRight w:val="0"/>
      <w:marTop w:val="0"/>
      <w:marBottom w:val="0"/>
      <w:divBdr>
        <w:top w:val="none" w:sz="0" w:space="0" w:color="auto"/>
        <w:left w:val="none" w:sz="0" w:space="0" w:color="auto"/>
        <w:bottom w:val="none" w:sz="0" w:space="0" w:color="auto"/>
        <w:right w:val="none" w:sz="0" w:space="0" w:color="auto"/>
      </w:divBdr>
    </w:div>
    <w:div w:id="1639649171">
      <w:bodyDiv w:val="1"/>
      <w:marLeft w:val="0"/>
      <w:marRight w:val="0"/>
      <w:marTop w:val="0"/>
      <w:marBottom w:val="0"/>
      <w:divBdr>
        <w:top w:val="none" w:sz="0" w:space="0" w:color="auto"/>
        <w:left w:val="none" w:sz="0" w:space="0" w:color="auto"/>
        <w:bottom w:val="none" w:sz="0" w:space="0" w:color="auto"/>
        <w:right w:val="none" w:sz="0" w:space="0" w:color="auto"/>
      </w:divBdr>
    </w:div>
    <w:div w:id="1639720617">
      <w:bodyDiv w:val="1"/>
      <w:marLeft w:val="0"/>
      <w:marRight w:val="0"/>
      <w:marTop w:val="0"/>
      <w:marBottom w:val="0"/>
      <w:divBdr>
        <w:top w:val="none" w:sz="0" w:space="0" w:color="auto"/>
        <w:left w:val="none" w:sz="0" w:space="0" w:color="auto"/>
        <w:bottom w:val="none" w:sz="0" w:space="0" w:color="auto"/>
        <w:right w:val="none" w:sz="0" w:space="0" w:color="auto"/>
      </w:divBdr>
    </w:div>
    <w:div w:id="1639727281">
      <w:bodyDiv w:val="1"/>
      <w:marLeft w:val="0"/>
      <w:marRight w:val="0"/>
      <w:marTop w:val="0"/>
      <w:marBottom w:val="0"/>
      <w:divBdr>
        <w:top w:val="none" w:sz="0" w:space="0" w:color="auto"/>
        <w:left w:val="none" w:sz="0" w:space="0" w:color="auto"/>
        <w:bottom w:val="none" w:sz="0" w:space="0" w:color="auto"/>
        <w:right w:val="none" w:sz="0" w:space="0" w:color="auto"/>
      </w:divBdr>
    </w:div>
    <w:div w:id="1639920411">
      <w:bodyDiv w:val="1"/>
      <w:marLeft w:val="0"/>
      <w:marRight w:val="0"/>
      <w:marTop w:val="0"/>
      <w:marBottom w:val="0"/>
      <w:divBdr>
        <w:top w:val="none" w:sz="0" w:space="0" w:color="auto"/>
        <w:left w:val="none" w:sz="0" w:space="0" w:color="auto"/>
        <w:bottom w:val="none" w:sz="0" w:space="0" w:color="auto"/>
        <w:right w:val="none" w:sz="0" w:space="0" w:color="auto"/>
      </w:divBdr>
    </w:div>
    <w:div w:id="1640115422">
      <w:bodyDiv w:val="1"/>
      <w:marLeft w:val="0"/>
      <w:marRight w:val="0"/>
      <w:marTop w:val="0"/>
      <w:marBottom w:val="0"/>
      <w:divBdr>
        <w:top w:val="none" w:sz="0" w:space="0" w:color="auto"/>
        <w:left w:val="none" w:sz="0" w:space="0" w:color="auto"/>
        <w:bottom w:val="none" w:sz="0" w:space="0" w:color="auto"/>
        <w:right w:val="none" w:sz="0" w:space="0" w:color="auto"/>
      </w:divBdr>
    </w:div>
    <w:div w:id="1640181478">
      <w:bodyDiv w:val="1"/>
      <w:marLeft w:val="0"/>
      <w:marRight w:val="0"/>
      <w:marTop w:val="0"/>
      <w:marBottom w:val="0"/>
      <w:divBdr>
        <w:top w:val="none" w:sz="0" w:space="0" w:color="auto"/>
        <w:left w:val="none" w:sz="0" w:space="0" w:color="auto"/>
        <w:bottom w:val="none" w:sz="0" w:space="0" w:color="auto"/>
        <w:right w:val="none" w:sz="0" w:space="0" w:color="auto"/>
      </w:divBdr>
    </w:div>
    <w:div w:id="1640379140">
      <w:bodyDiv w:val="1"/>
      <w:marLeft w:val="0"/>
      <w:marRight w:val="0"/>
      <w:marTop w:val="0"/>
      <w:marBottom w:val="0"/>
      <w:divBdr>
        <w:top w:val="none" w:sz="0" w:space="0" w:color="auto"/>
        <w:left w:val="none" w:sz="0" w:space="0" w:color="auto"/>
        <w:bottom w:val="none" w:sz="0" w:space="0" w:color="auto"/>
        <w:right w:val="none" w:sz="0" w:space="0" w:color="auto"/>
      </w:divBdr>
    </w:div>
    <w:div w:id="1640383717">
      <w:bodyDiv w:val="1"/>
      <w:marLeft w:val="0"/>
      <w:marRight w:val="0"/>
      <w:marTop w:val="0"/>
      <w:marBottom w:val="0"/>
      <w:divBdr>
        <w:top w:val="none" w:sz="0" w:space="0" w:color="auto"/>
        <w:left w:val="none" w:sz="0" w:space="0" w:color="auto"/>
        <w:bottom w:val="none" w:sz="0" w:space="0" w:color="auto"/>
        <w:right w:val="none" w:sz="0" w:space="0" w:color="auto"/>
      </w:divBdr>
    </w:div>
    <w:div w:id="1640497314">
      <w:bodyDiv w:val="1"/>
      <w:marLeft w:val="0"/>
      <w:marRight w:val="0"/>
      <w:marTop w:val="0"/>
      <w:marBottom w:val="0"/>
      <w:divBdr>
        <w:top w:val="none" w:sz="0" w:space="0" w:color="auto"/>
        <w:left w:val="none" w:sz="0" w:space="0" w:color="auto"/>
        <w:bottom w:val="none" w:sz="0" w:space="0" w:color="auto"/>
        <w:right w:val="none" w:sz="0" w:space="0" w:color="auto"/>
      </w:divBdr>
    </w:div>
    <w:div w:id="1640568880">
      <w:bodyDiv w:val="1"/>
      <w:marLeft w:val="0"/>
      <w:marRight w:val="0"/>
      <w:marTop w:val="0"/>
      <w:marBottom w:val="0"/>
      <w:divBdr>
        <w:top w:val="none" w:sz="0" w:space="0" w:color="auto"/>
        <w:left w:val="none" w:sz="0" w:space="0" w:color="auto"/>
        <w:bottom w:val="none" w:sz="0" w:space="0" w:color="auto"/>
        <w:right w:val="none" w:sz="0" w:space="0" w:color="auto"/>
      </w:divBdr>
    </w:div>
    <w:div w:id="1640570255">
      <w:bodyDiv w:val="1"/>
      <w:marLeft w:val="0"/>
      <w:marRight w:val="0"/>
      <w:marTop w:val="0"/>
      <w:marBottom w:val="0"/>
      <w:divBdr>
        <w:top w:val="none" w:sz="0" w:space="0" w:color="auto"/>
        <w:left w:val="none" w:sz="0" w:space="0" w:color="auto"/>
        <w:bottom w:val="none" w:sz="0" w:space="0" w:color="auto"/>
        <w:right w:val="none" w:sz="0" w:space="0" w:color="auto"/>
      </w:divBdr>
    </w:div>
    <w:div w:id="1640571016">
      <w:bodyDiv w:val="1"/>
      <w:marLeft w:val="0"/>
      <w:marRight w:val="0"/>
      <w:marTop w:val="0"/>
      <w:marBottom w:val="0"/>
      <w:divBdr>
        <w:top w:val="none" w:sz="0" w:space="0" w:color="auto"/>
        <w:left w:val="none" w:sz="0" w:space="0" w:color="auto"/>
        <w:bottom w:val="none" w:sz="0" w:space="0" w:color="auto"/>
        <w:right w:val="none" w:sz="0" w:space="0" w:color="auto"/>
      </w:divBdr>
    </w:div>
    <w:div w:id="1640645161">
      <w:bodyDiv w:val="1"/>
      <w:marLeft w:val="0"/>
      <w:marRight w:val="0"/>
      <w:marTop w:val="0"/>
      <w:marBottom w:val="0"/>
      <w:divBdr>
        <w:top w:val="none" w:sz="0" w:space="0" w:color="auto"/>
        <w:left w:val="none" w:sz="0" w:space="0" w:color="auto"/>
        <w:bottom w:val="none" w:sz="0" w:space="0" w:color="auto"/>
        <w:right w:val="none" w:sz="0" w:space="0" w:color="auto"/>
      </w:divBdr>
    </w:div>
    <w:div w:id="1640649030">
      <w:bodyDiv w:val="1"/>
      <w:marLeft w:val="0"/>
      <w:marRight w:val="0"/>
      <w:marTop w:val="0"/>
      <w:marBottom w:val="0"/>
      <w:divBdr>
        <w:top w:val="none" w:sz="0" w:space="0" w:color="auto"/>
        <w:left w:val="none" w:sz="0" w:space="0" w:color="auto"/>
        <w:bottom w:val="none" w:sz="0" w:space="0" w:color="auto"/>
        <w:right w:val="none" w:sz="0" w:space="0" w:color="auto"/>
      </w:divBdr>
    </w:div>
    <w:div w:id="1640841219">
      <w:bodyDiv w:val="1"/>
      <w:marLeft w:val="0"/>
      <w:marRight w:val="0"/>
      <w:marTop w:val="0"/>
      <w:marBottom w:val="0"/>
      <w:divBdr>
        <w:top w:val="none" w:sz="0" w:space="0" w:color="auto"/>
        <w:left w:val="none" w:sz="0" w:space="0" w:color="auto"/>
        <w:bottom w:val="none" w:sz="0" w:space="0" w:color="auto"/>
        <w:right w:val="none" w:sz="0" w:space="0" w:color="auto"/>
      </w:divBdr>
    </w:div>
    <w:div w:id="1640915808">
      <w:bodyDiv w:val="1"/>
      <w:marLeft w:val="0"/>
      <w:marRight w:val="0"/>
      <w:marTop w:val="0"/>
      <w:marBottom w:val="0"/>
      <w:divBdr>
        <w:top w:val="none" w:sz="0" w:space="0" w:color="auto"/>
        <w:left w:val="none" w:sz="0" w:space="0" w:color="auto"/>
        <w:bottom w:val="none" w:sz="0" w:space="0" w:color="auto"/>
        <w:right w:val="none" w:sz="0" w:space="0" w:color="auto"/>
      </w:divBdr>
    </w:div>
    <w:div w:id="1641108554">
      <w:bodyDiv w:val="1"/>
      <w:marLeft w:val="0"/>
      <w:marRight w:val="0"/>
      <w:marTop w:val="0"/>
      <w:marBottom w:val="0"/>
      <w:divBdr>
        <w:top w:val="none" w:sz="0" w:space="0" w:color="auto"/>
        <w:left w:val="none" w:sz="0" w:space="0" w:color="auto"/>
        <w:bottom w:val="none" w:sz="0" w:space="0" w:color="auto"/>
        <w:right w:val="none" w:sz="0" w:space="0" w:color="auto"/>
      </w:divBdr>
    </w:div>
    <w:div w:id="1641223437">
      <w:bodyDiv w:val="1"/>
      <w:marLeft w:val="0"/>
      <w:marRight w:val="0"/>
      <w:marTop w:val="0"/>
      <w:marBottom w:val="0"/>
      <w:divBdr>
        <w:top w:val="none" w:sz="0" w:space="0" w:color="auto"/>
        <w:left w:val="none" w:sz="0" w:space="0" w:color="auto"/>
        <w:bottom w:val="none" w:sz="0" w:space="0" w:color="auto"/>
        <w:right w:val="none" w:sz="0" w:space="0" w:color="auto"/>
      </w:divBdr>
    </w:div>
    <w:div w:id="1641306936">
      <w:bodyDiv w:val="1"/>
      <w:marLeft w:val="0"/>
      <w:marRight w:val="0"/>
      <w:marTop w:val="0"/>
      <w:marBottom w:val="0"/>
      <w:divBdr>
        <w:top w:val="none" w:sz="0" w:space="0" w:color="auto"/>
        <w:left w:val="none" w:sz="0" w:space="0" w:color="auto"/>
        <w:bottom w:val="none" w:sz="0" w:space="0" w:color="auto"/>
        <w:right w:val="none" w:sz="0" w:space="0" w:color="auto"/>
      </w:divBdr>
    </w:div>
    <w:div w:id="1641376076">
      <w:bodyDiv w:val="1"/>
      <w:marLeft w:val="0"/>
      <w:marRight w:val="0"/>
      <w:marTop w:val="0"/>
      <w:marBottom w:val="0"/>
      <w:divBdr>
        <w:top w:val="none" w:sz="0" w:space="0" w:color="auto"/>
        <w:left w:val="none" w:sz="0" w:space="0" w:color="auto"/>
        <w:bottom w:val="none" w:sz="0" w:space="0" w:color="auto"/>
        <w:right w:val="none" w:sz="0" w:space="0" w:color="auto"/>
      </w:divBdr>
    </w:div>
    <w:div w:id="1641379166">
      <w:bodyDiv w:val="1"/>
      <w:marLeft w:val="0"/>
      <w:marRight w:val="0"/>
      <w:marTop w:val="0"/>
      <w:marBottom w:val="0"/>
      <w:divBdr>
        <w:top w:val="none" w:sz="0" w:space="0" w:color="auto"/>
        <w:left w:val="none" w:sz="0" w:space="0" w:color="auto"/>
        <w:bottom w:val="none" w:sz="0" w:space="0" w:color="auto"/>
        <w:right w:val="none" w:sz="0" w:space="0" w:color="auto"/>
      </w:divBdr>
    </w:div>
    <w:div w:id="1641425373">
      <w:bodyDiv w:val="1"/>
      <w:marLeft w:val="0"/>
      <w:marRight w:val="0"/>
      <w:marTop w:val="0"/>
      <w:marBottom w:val="0"/>
      <w:divBdr>
        <w:top w:val="none" w:sz="0" w:space="0" w:color="auto"/>
        <w:left w:val="none" w:sz="0" w:space="0" w:color="auto"/>
        <w:bottom w:val="none" w:sz="0" w:space="0" w:color="auto"/>
        <w:right w:val="none" w:sz="0" w:space="0" w:color="auto"/>
      </w:divBdr>
    </w:div>
    <w:div w:id="1641618701">
      <w:bodyDiv w:val="1"/>
      <w:marLeft w:val="0"/>
      <w:marRight w:val="0"/>
      <w:marTop w:val="0"/>
      <w:marBottom w:val="0"/>
      <w:divBdr>
        <w:top w:val="none" w:sz="0" w:space="0" w:color="auto"/>
        <w:left w:val="none" w:sz="0" w:space="0" w:color="auto"/>
        <w:bottom w:val="none" w:sz="0" w:space="0" w:color="auto"/>
        <w:right w:val="none" w:sz="0" w:space="0" w:color="auto"/>
      </w:divBdr>
    </w:div>
    <w:div w:id="1641643148">
      <w:bodyDiv w:val="1"/>
      <w:marLeft w:val="0"/>
      <w:marRight w:val="0"/>
      <w:marTop w:val="0"/>
      <w:marBottom w:val="0"/>
      <w:divBdr>
        <w:top w:val="none" w:sz="0" w:space="0" w:color="auto"/>
        <w:left w:val="none" w:sz="0" w:space="0" w:color="auto"/>
        <w:bottom w:val="none" w:sz="0" w:space="0" w:color="auto"/>
        <w:right w:val="none" w:sz="0" w:space="0" w:color="auto"/>
      </w:divBdr>
    </w:div>
    <w:div w:id="1641685713">
      <w:bodyDiv w:val="1"/>
      <w:marLeft w:val="0"/>
      <w:marRight w:val="0"/>
      <w:marTop w:val="0"/>
      <w:marBottom w:val="0"/>
      <w:divBdr>
        <w:top w:val="none" w:sz="0" w:space="0" w:color="auto"/>
        <w:left w:val="none" w:sz="0" w:space="0" w:color="auto"/>
        <w:bottom w:val="none" w:sz="0" w:space="0" w:color="auto"/>
        <w:right w:val="none" w:sz="0" w:space="0" w:color="auto"/>
      </w:divBdr>
    </w:div>
    <w:div w:id="1641687429">
      <w:bodyDiv w:val="1"/>
      <w:marLeft w:val="0"/>
      <w:marRight w:val="0"/>
      <w:marTop w:val="0"/>
      <w:marBottom w:val="0"/>
      <w:divBdr>
        <w:top w:val="none" w:sz="0" w:space="0" w:color="auto"/>
        <w:left w:val="none" w:sz="0" w:space="0" w:color="auto"/>
        <w:bottom w:val="none" w:sz="0" w:space="0" w:color="auto"/>
        <w:right w:val="none" w:sz="0" w:space="0" w:color="auto"/>
      </w:divBdr>
    </w:div>
    <w:div w:id="1641765197">
      <w:bodyDiv w:val="1"/>
      <w:marLeft w:val="0"/>
      <w:marRight w:val="0"/>
      <w:marTop w:val="0"/>
      <w:marBottom w:val="0"/>
      <w:divBdr>
        <w:top w:val="none" w:sz="0" w:space="0" w:color="auto"/>
        <w:left w:val="none" w:sz="0" w:space="0" w:color="auto"/>
        <w:bottom w:val="none" w:sz="0" w:space="0" w:color="auto"/>
        <w:right w:val="none" w:sz="0" w:space="0" w:color="auto"/>
      </w:divBdr>
    </w:div>
    <w:div w:id="1641838191">
      <w:bodyDiv w:val="1"/>
      <w:marLeft w:val="0"/>
      <w:marRight w:val="0"/>
      <w:marTop w:val="0"/>
      <w:marBottom w:val="0"/>
      <w:divBdr>
        <w:top w:val="none" w:sz="0" w:space="0" w:color="auto"/>
        <w:left w:val="none" w:sz="0" w:space="0" w:color="auto"/>
        <w:bottom w:val="none" w:sz="0" w:space="0" w:color="auto"/>
        <w:right w:val="none" w:sz="0" w:space="0" w:color="auto"/>
      </w:divBdr>
    </w:div>
    <w:div w:id="1641883101">
      <w:bodyDiv w:val="1"/>
      <w:marLeft w:val="0"/>
      <w:marRight w:val="0"/>
      <w:marTop w:val="0"/>
      <w:marBottom w:val="0"/>
      <w:divBdr>
        <w:top w:val="none" w:sz="0" w:space="0" w:color="auto"/>
        <w:left w:val="none" w:sz="0" w:space="0" w:color="auto"/>
        <w:bottom w:val="none" w:sz="0" w:space="0" w:color="auto"/>
        <w:right w:val="none" w:sz="0" w:space="0" w:color="auto"/>
      </w:divBdr>
    </w:div>
    <w:div w:id="1641955105">
      <w:bodyDiv w:val="1"/>
      <w:marLeft w:val="0"/>
      <w:marRight w:val="0"/>
      <w:marTop w:val="0"/>
      <w:marBottom w:val="0"/>
      <w:divBdr>
        <w:top w:val="none" w:sz="0" w:space="0" w:color="auto"/>
        <w:left w:val="none" w:sz="0" w:space="0" w:color="auto"/>
        <w:bottom w:val="none" w:sz="0" w:space="0" w:color="auto"/>
        <w:right w:val="none" w:sz="0" w:space="0" w:color="auto"/>
      </w:divBdr>
    </w:div>
    <w:div w:id="1641960838">
      <w:bodyDiv w:val="1"/>
      <w:marLeft w:val="0"/>
      <w:marRight w:val="0"/>
      <w:marTop w:val="0"/>
      <w:marBottom w:val="0"/>
      <w:divBdr>
        <w:top w:val="none" w:sz="0" w:space="0" w:color="auto"/>
        <w:left w:val="none" w:sz="0" w:space="0" w:color="auto"/>
        <w:bottom w:val="none" w:sz="0" w:space="0" w:color="auto"/>
        <w:right w:val="none" w:sz="0" w:space="0" w:color="auto"/>
      </w:divBdr>
    </w:div>
    <w:div w:id="1642078763">
      <w:bodyDiv w:val="1"/>
      <w:marLeft w:val="0"/>
      <w:marRight w:val="0"/>
      <w:marTop w:val="0"/>
      <w:marBottom w:val="0"/>
      <w:divBdr>
        <w:top w:val="none" w:sz="0" w:space="0" w:color="auto"/>
        <w:left w:val="none" w:sz="0" w:space="0" w:color="auto"/>
        <w:bottom w:val="none" w:sz="0" w:space="0" w:color="auto"/>
        <w:right w:val="none" w:sz="0" w:space="0" w:color="auto"/>
      </w:divBdr>
    </w:div>
    <w:div w:id="1642268752">
      <w:bodyDiv w:val="1"/>
      <w:marLeft w:val="0"/>
      <w:marRight w:val="0"/>
      <w:marTop w:val="0"/>
      <w:marBottom w:val="0"/>
      <w:divBdr>
        <w:top w:val="none" w:sz="0" w:space="0" w:color="auto"/>
        <w:left w:val="none" w:sz="0" w:space="0" w:color="auto"/>
        <w:bottom w:val="none" w:sz="0" w:space="0" w:color="auto"/>
        <w:right w:val="none" w:sz="0" w:space="0" w:color="auto"/>
      </w:divBdr>
    </w:div>
    <w:div w:id="1642340504">
      <w:bodyDiv w:val="1"/>
      <w:marLeft w:val="0"/>
      <w:marRight w:val="0"/>
      <w:marTop w:val="0"/>
      <w:marBottom w:val="0"/>
      <w:divBdr>
        <w:top w:val="none" w:sz="0" w:space="0" w:color="auto"/>
        <w:left w:val="none" w:sz="0" w:space="0" w:color="auto"/>
        <w:bottom w:val="none" w:sz="0" w:space="0" w:color="auto"/>
        <w:right w:val="none" w:sz="0" w:space="0" w:color="auto"/>
      </w:divBdr>
    </w:div>
    <w:div w:id="1642495331">
      <w:bodyDiv w:val="1"/>
      <w:marLeft w:val="0"/>
      <w:marRight w:val="0"/>
      <w:marTop w:val="0"/>
      <w:marBottom w:val="0"/>
      <w:divBdr>
        <w:top w:val="none" w:sz="0" w:space="0" w:color="auto"/>
        <w:left w:val="none" w:sz="0" w:space="0" w:color="auto"/>
        <w:bottom w:val="none" w:sz="0" w:space="0" w:color="auto"/>
        <w:right w:val="none" w:sz="0" w:space="0" w:color="auto"/>
      </w:divBdr>
    </w:div>
    <w:div w:id="1642534085">
      <w:bodyDiv w:val="1"/>
      <w:marLeft w:val="0"/>
      <w:marRight w:val="0"/>
      <w:marTop w:val="0"/>
      <w:marBottom w:val="0"/>
      <w:divBdr>
        <w:top w:val="none" w:sz="0" w:space="0" w:color="auto"/>
        <w:left w:val="none" w:sz="0" w:space="0" w:color="auto"/>
        <w:bottom w:val="none" w:sz="0" w:space="0" w:color="auto"/>
        <w:right w:val="none" w:sz="0" w:space="0" w:color="auto"/>
      </w:divBdr>
    </w:div>
    <w:div w:id="1642610911">
      <w:bodyDiv w:val="1"/>
      <w:marLeft w:val="0"/>
      <w:marRight w:val="0"/>
      <w:marTop w:val="0"/>
      <w:marBottom w:val="0"/>
      <w:divBdr>
        <w:top w:val="none" w:sz="0" w:space="0" w:color="auto"/>
        <w:left w:val="none" w:sz="0" w:space="0" w:color="auto"/>
        <w:bottom w:val="none" w:sz="0" w:space="0" w:color="auto"/>
        <w:right w:val="none" w:sz="0" w:space="0" w:color="auto"/>
      </w:divBdr>
    </w:div>
    <w:div w:id="1642730990">
      <w:bodyDiv w:val="1"/>
      <w:marLeft w:val="0"/>
      <w:marRight w:val="0"/>
      <w:marTop w:val="0"/>
      <w:marBottom w:val="0"/>
      <w:divBdr>
        <w:top w:val="none" w:sz="0" w:space="0" w:color="auto"/>
        <w:left w:val="none" w:sz="0" w:space="0" w:color="auto"/>
        <w:bottom w:val="none" w:sz="0" w:space="0" w:color="auto"/>
        <w:right w:val="none" w:sz="0" w:space="0" w:color="auto"/>
      </w:divBdr>
    </w:div>
    <w:div w:id="1642735854">
      <w:bodyDiv w:val="1"/>
      <w:marLeft w:val="0"/>
      <w:marRight w:val="0"/>
      <w:marTop w:val="0"/>
      <w:marBottom w:val="0"/>
      <w:divBdr>
        <w:top w:val="none" w:sz="0" w:space="0" w:color="auto"/>
        <w:left w:val="none" w:sz="0" w:space="0" w:color="auto"/>
        <w:bottom w:val="none" w:sz="0" w:space="0" w:color="auto"/>
        <w:right w:val="none" w:sz="0" w:space="0" w:color="auto"/>
      </w:divBdr>
    </w:div>
    <w:div w:id="1643071536">
      <w:bodyDiv w:val="1"/>
      <w:marLeft w:val="0"/>
      <w:marRight w:val="0"/>
      <w:marTop w:val="0"/>
      <w:marBottom w:val="0"/>
      <w:divBdr>
        <w:top w:val="none" w:sz="0" w:space="0" w:color="auto"/>
        <w:left w:val="none" w:sz="0" w:space="0" w:color="auto"/>
        <w:bottom w:val="none" w:sz="0" w:space="0" w:color="auto"/>
        <w:right w:val="none" w:sz="0" w:space="0" w:color="auto"/>
      </w:divBdr>
    </w:div>
    <w:div w:id="1643076665">
      <w:bodyDiv w:val="1"/>
      <w:marLeft w:val="0"/>
      <w:marRight w:val="0"/>
      <w:marTop w:val="0"/>
      <w:marBottom w:val="0"/>
      <w:divBdr>
        <w:top w:val="none" w:sz="0" w:space="0" w:color="auto"/>
        <w:left w:val="none" w:sz="0" w:space="0" w:color="auto"/>
        <w:bottom w:val="none" w:sz="0" w:space="0" w:color="auto"/>
        <w:right w:val="none" w:sz="0" w:space="0" w:color="auto"/>
      </w:divBdr>
    </w:div>
    <w:div w:id="1643267525">
      <w:bodyDiv w:val="1"/>
      <w:marLeft w:val="0"/>
      <w:marRight w:val="0"/>
      <w:marTop w:val="0"/>
      <w:marBottom w:val="0"/>
      <w:divBdr>
        <w:top w:val="none" w:sz="0" w:space="0" w:color="auto"/>
        <w:left w:val="none" w:sz="0" w:space="0" w:color="auto"/>
        <w:bottom w:val="none" w:sz="0" w:space="0" w:color="auto"/>
        <w:right w:val="none" w:sz="0" w:space="0" w:color="auto"/>
      </w:divBdr>
    </w:div>
    <w:div w:id="1643272660">
      <w:bodyDiv w:val="1"/>
      <w:marLeft w:val="0"/>
      <w:marRight w:val="0"/>
      <w:marTop w:val="0"/>
      <w:marBottom w:val="0"/>
      <w:divBdr>
        <w:top w:val="none" w:sz="0" w:space="0" w:color="auto"/>
        <w:left w:val="none" w:sz="0" w:space="0" w:color="auto"/>
        <w:bottom w:val="none" w:sz="0" w:space="0" w:color="auto"/>
        <w:right w:val="none" w:sz="0" w:space="0" w:color="auto"/>
      </w:divBdr>
    </w:div>
    <w:div w:id="1643382342">
      <w:bodyDiv w:val="1"/>
      <w:marLeft w:val="0"/>
      <w:marRight w:val="0"/>
      <w:marTop w:val="0"/>
      <w:marBottom w:val="0"/>
      <w:divBdr>
        <w:top w:val="none" w:sz="0" w:space="0" w:color="auto"/>
        <w:left w:val="none" w:sz="0" w:space="0" w:color="auto"/>
        <w:bottom w:val="none" w:sz="0" w:space="0" w:color="auto"/>
        <w:right w:val="none" w:sz="0" w:space="0" w:color="auto"/>
      </w:divBdr>
    </w:div>
    <w:div w:id="1643462014">
      <w:bodyDiv w:val="1"/>
      <w:marLeft w:val="0"/>
      <w:marRight w:val="0"/>
      <w:marTop w:val="0"/>
      <w:marBottom w:val="0"/>
      <w:divBdr>
        <w:top w:val="none" w:sz="0" w:space="0" w:color="auto"/>
        <w:left w:val="none" w:sz="0" w:space="0" w:color="auto"/>
        <w:bottom w:val="none" w:sz="0" w:space="0" w:color="auto"/>
        <w:right w:val="none" w:sz="0" w:space="0" w:color="auto"/>
      </w:divBdr>
    </w:div>
    <w:div w:id="1643577353">
      <w:bodyDiv w:val="1"/>
      <w:marLeft w:val="0"/>
      <w:marRight w:val="0"/>
      <w:marTop w:val="0"/>
      <w:marBottom w:val="0"/>
      <w:divBdr>
        <w:top w:val="none" w:sz="0" w:space="0" w:color="auto"/>
        <w:left w:val="none" w:sz="0" w:space="0" w:color="auto"/>
        <w:bottom w:val="none" w:sz="0" w:space="0" w:color="auto"/>
        <w:right w:val="none" w:sz="0" w:space="0" w:color="auto"/>
      </w:divBdr>
    </w:div>
    <w:div w:id="1643608647">
      <w:bodyDiv w:val="1"/>
      <w:marLeft w:val="0"/>
      <w:marRight w:val="0"/>
      <w:marTop w:val="0"/>
      <w:marBottom w:val="0"/>
      <w:divBdr>
        <w:top w:val="none" w:sz="0" w:space="0" w:color="auto"/>
        <w:left w:val="none" w:sz="0" w:space="0" w:color="auto"/>
        <w:bottom w:val="none" w:sz="0" w:space="0" w:color="auto"/>
        <w:right w:val="none" w:sz="0" w:space="0" w:color="auto"/>
      </w:divBdr>
    </w:div>
    <w:div w:id="1643652078">
      <w:bodyDiv w:val="1"/>
      <w:marLeft w:val="0"/>
      <w:marRight w:val="0"/>
      <w:marTop w:val="0"/>
      <w:marBottom w:val="0"/>
      <w:divBdr>
        <w:top w:val="none" w:sz="0" w:space="0" w:color="auto"/>
        <w:left w:val="none" w:sz="0" w:space="0" w:color="auto"/>
        <w:bottom w:val="none" w:sz="0" w:space="0" w:color="auto"/>
        <w:right w:val="none" w:sz="0" w:space="0" w:color="auto"/>
      </w:divBdr>
    </w:div>
    <w:div w:id="1643729291">
      <w:bodyDiv w:val="1"/>
      <w:marLeft w:val="0"/>
      <w:marRight w:val="0"/>
      <w:marTop w:val="0"/>
      <w:marBottom w:val="0"/>
      <w:divBdr>
        <w:top w:val="none" w:sz="0" w:space="0" w:color="auto"/>
        <w:left w:val="none" w:sz="0" w:space="0" w:color="auto"/>
        <w:bottom w:val="none" w:sz="0" w:space="0" w:color="auto"/>
        <w:right w:val="none" w:sz="0" w:space="0" w:color="auto"/>
      </w:divBdr>
    </w:div>
    <w:div w:id="1643732779">
      <w:bodyDiv w:val="1"/>
      <w:marLeft w:val="0"/>
      <w:marRight w:val="0"/>
      <w:marTop w:val="0"/>
      <w:marBottom w:val="0"/>
      <w:divBdr>
        <w:top w:val="none" w:sz="0" w:space="0" w:color="auto"/>
        <w:left w:val="none" w:sz="0" w:space="0" w:color="auto"/>
        <w:bottom w:val="none" w:sz="0" w:space="0" w:color="auto"/>
        <w:right w:val="none" w:sz="0" w:space="0" w:color="auto"/>
      </w:divBdr>
    </w:div>
    <w:div w:id="1643734710">
      <w:bodyDiv w:val="1"/>
      <w:marLeft w:val="0"/>
      <w:marRight w:val="0"/>
      <w:marTop w:val="0"/>
      <w:marBottom w:val="0"/>
      <w:divBdr>
        <w:top w:val="none" w:sz="0" w:space="0" w:color="auto"/>
        <w:left w:val="none" w:sz="0" w:space="0" w:color="auto"/>
        <w:bottom w:val="none" w:sz="0" w:space="0" w:color="auto"/>
        <w:right w:val="none" w:sz="0" w:space="0" w:color="auto"/>
      </w:divBdr>
    </w:div>
    <w:div w:id="1643777784">
      <w:bodyDiv w:val="1"/>
      <w:marLeft w:val="0"/>
      <w:marRight w:val="0"/>
      <w:marTop w:val="0"/>
      <w:marBottom w:val="0"/>
      <w:divBdr>
        <w:top w:val="none" w:sz="0" w:space="0" w:color="auto"/>
        <w:left w:val="none" w:sz="0" w:space="0" w:color="auto"/>
        <w:bottom w:val="none" w:sz="0" w:space="0" w:color="auto"/>
        <w:right w:val="none" w:sz="0" w:space="0" w:color="auto"/>
      </w:divBdr>
    </w:div>
    <w:div w:id="1643805681">
      <w:bodyDiv w:val="1"/>
      <w:marLeft w:val="0"/>
      <w:marRight w:val="0"/>
      <w:marTop w:val="0"/>
      <w:marBottom w:val="0"/>
      <w:divBdr>
        <w:top w:val="none" w:sz="0" w:space="0" w:color="auto"/>
        <w:left w:val="none" w:sz="0" w:space="0" w:color="auto"/>
        <w:bottom w:val="none" w:sz="0" w:space="0" w:color="auto"/>
        <w:right w:val="none" w:sz="0" w:space="0" w:color="auto"/>
      </w:divBdr>
    </w:div>
    <w:div w:id="1644045688">
      <w:bodyDiv w:val="1"/>
      <w:marLeft w:val="0"/>
      <w:marRight w:val="0"/>
      <w:marTop w:val="0"/>
      <w:marBottom w:val="0"/>
      <w:divBdr>
        <w:top w:val="none" w:sz="0" w:space="0" w:color="auto"/>
        <w:left w:val="none" w:sz="0" w:space="0" w:color="auto"/>
        <w:bottom w:val="none" w:sz="0" w:space="0" w:color="auto"/>
        <w:right w:val="none" w:sz="0" w:space="0" w:color="auto"/>
      </w:divBdr>
    </w:div>
    <w:div w:id="1644116108">
      <w:bodyDiv w:val="1"/>
      <w:marLeft w:val="0"/>
      <w:marRight w:val="0"/>
      <w:marTop w:val="0"/>
      <w:marBottom w:val="0"/>
      <w:divBdr>
        <w:top w:val="none" w:sz="0" w:space="0" w:color="auto"/>
        <w:left w:val="none" w:sz="0" w:space="0" w:color="auto"/>
        <w:bottom w:val="none" w:sz="0" w:space="0" w:color="auto"/>
        <w:right w:val="none" w:sz="0" w:space="0" w:color="auto"/>
      </w:divBdr>
    </w:div>
    <w:div w:id="1644195119">
      <w:bodyDiv w:val="1"/>
      <w:marLeft w:val="0"/>
      <w:marRight w:val="0"/>
      <w:marTop w:val="0"/>
      <w:marBottom w:val="0"/>
      <w:divBdr>
        <w:top w:val="none" w:sz="0" w:space="0" w:color="auto"/>
        <w:left w:val="none" w:sz="0" w:space="0" w:color="auto"/>
        <w:bottom w:val="none" w:sz="0" w:space="0" w:color="auto"/>
        <w:right w:val="none" w:sz="0" w:space="0" w:color="auto"/>
      </w:divBdr>
    </w:div>
    <w:div w:id="1644309768">
      <w:bodyDiv w:val="1"/>
      <w:marLeft w:val="0"/>
      <w:marRight w:val="0"/>
      <w:marTop w:val="0"/>
      <w:marBottom w:val="0"/>
      <w:divBdr>
        <w:top w:val="none" w:sz="0" w:space="0" w:color="auto"/>
        <w:left w:val="none" w:sz="0" w:space="0" w:color="auto"/>
        <w:bottom w:val="none" w:sz="0" w:space="0" w:color="auto"/>
        <w:right w:val="none" w:sz="0" w:space="0" w:color="auto"/>
      </w:divBdr>
    </w:div>
    <w:div w:id="1644312335">
      <w:bodyDiv w:val="1"/>
      <w:marLeft w:val="0"/>
      <w:marRight w:val="0"/>
      <w:marTop w:val="0"/>
      <w:marBottom w:val="0"/>
      <w:divBdr>
        <w:top w:val="none" w:sz="0" w:space="0" w:color="auto"/>
        <w:left w:val="none" w:sz="0" w:space="0" w:color="auto"/>
        <w:bottom w:val="none" w:sz="0" w:space="0" w:color="auto"/>
        <w:right w:val="none" w:sz="0" w:space="0" w:color="auto"/>
      </w:divBdr>
    </w:div>
    <w:div w:id="1644312458">
      <w:bodyDiv w:val="1"/>
      <w:marLeft w:val="0"/>
      <w:marRight w:val="0"/>
      <w:marTop w:val="0"/>
      <w:marBottom w:val="0"/>
      <w:divBdr>
        <w:top w:val="none" w:sz="0" w:space="0" w:color="auto"/>
        <w:left w:val="none" w:sz="0" w:space="0" w:color="auto"/>
        <w:bottom w:val="none" w:sz="0" w:space="0" w:color="auto"/>
        <w:right w:val="none" w:sz="0" w:space="0" w:color="auto"/>
      </w:divBdr>
    </w:div>
    <w:div w:id="1644389433">
      <w:bodyDiv w:val="1"/>
      <w:marLeft w:val="0"/>
      <w:marRight w:val="0"/>
      <w:marTop w:val="0"/>
      <w:marBottom w:val="0"/>
      <w:divBdr>
        <w:top w:val="none" w:sz="0" w:space="0" w:color="auto"/>
        <w:left w:val="none" w:sz="0" w:space="0" w:color="auto"/>
        <w:bottom w:val="none" w:sz="0" w:space="0" w:color="auto"/>
        <w:right w:val="none" w:sz="0" w:space="0" w:color="auto"/>
      </w:divBdr>
    </w:div>
    <w:div w:id="1644430050">
      <w:bodyDiv w:val="1"/>
      <w:marLeft w:val="0"/>
      <w:marRight w:val="0"/>
      <w:marTop w:val="0"/>
      <w:marBottom w:val="0"/>
      <w:divBdr>
        <w:top w:val="none" w:sz="0" w:space="0" w:color="auto"/>
        <w:left w:val="none" w:sz="0" w:space="0" w:color="auto"/>
        <w:bottom w:val="none" w:sz="0" w:space="0" w:color="auto"/>
        <w:right w:val="none" w:sz="0" w:space="0" w:color="auto"/>
      </w:divBdr>
    </w:div>
    <w:div w:id="1644461709">
      <w:bodyDiv w:val="1"/>
      <w:marLeft w:val="0"/>
      <w:marRight w:val="0"/>
      <w:marTop w:val="0"/>
      <w:marBottom w:val="0"/>
      <w:divBdr>
        <w:top w:val="none" w:sz="0" w:space="0" w:color="auto"/>
        <w:left w:val="none" w:sz="0" w:space="0" w:color="auto"/>
        <w:bottom w:val="none" w:sz="0" w:space="0" w:color="auto"/>
        <w:right w:val="none" w:sz="0" w:space="0" w:color="auto"/>
      </w:divBdr>
    </w:div>
    <w:div w:id="1644575988">
      <w:bodyDiv w:val="1"/>
      <w:marLeft w:val="0"/>
      <w:marRight w:val="0"/>
      <w:marTop w:val="0"/>
      <w:marBottom w:val="0"/>
      <w:divBdr>
        <w:top w:val="none" w:sz="0" w:space="0" w:color="auto"/>
        <w:left w:val="none" w:sz="0" w:space="0" w:color="auto"/>
        <w:bottom w:val="none" w:sz="0" w:space="0" w:color="auto"/>
        <w:right w:val="none" w:sz="0" w:space="0" w:color="auto"/>
      </w:divBdr>
    </w:div>
    <w:div w:id="1644653529">
      <w:bodyDiv w:val="1"/>
      <w:marLeft w:val="0"/>
      <w:marRight w:val="0"/>
      <w:marTop w:val="0"/>
      <w:marBottom w:val="0"/>
      <w:divBdr>
        <w:top w:val="none" w:sz="0" w:space="0" w:color="auto"/>
        <w:left w:val="none" w:sz="0" w:space="0" w:color="auto"/>
        <w:bottom w:val="none" w:sz="0" w:space="0" w:color="auto"/>
        <w:right w:val="none" w:sz="0" w:space="0" w:color="auto"/>
      </w:divBdr>
    </w:div>
    <w:div w:id="1645159657">
      <w:bodyDiv w:val="1"/>
      <w:marLeft w:val="0"/>
      <w:marRight w:val="0"/>
      <w:marTop w:val="0"/>
      <w:marBottom w:val="0"/>
      <w:divBdr>
        <w:top w:val="none" w:sz="0" w:space="0" w:color="auto"/>
        <w:left w:val="none" w:sz="0" w:space="0" w:color="auto"/>
        <w:bottom w:val="none" w:sz="0" w:space="0" w:color="auto"/>
        <w:right w:val="none" w:sz="0" w:space="0" w:color="auto"/>
      </w:divBdr>
    </w:div>
    <w:div w:id="1645233165">
      <w:bodyDiv w:val="1"/>
      <w:marLeft w:val="0"/>
      <w:marRight w:val="0"/>
      <w:marTop w:val="0"/>
      <w:marBottom w:val="0"/>
      <w:divBdr>
        <w:top w:val="none" w:sz="0" w:space="0" w:color="auto"/>
        <w:left w:val="none" w:sz="0" w:space="0" w:color="auto"/>
        <w:bottom w:val="none" w:sz="0" w:space="0" w:color="auto"/>
        <w:right w:val="none" w:sz="0" w:space="0" w:color="auto"/>
      </w:divBdr>
    </w:div>
    <w:div w:id="1645425857">
      <w:bodyDiv w:val="1"/>
      <w:marLeft w:val="0"/>
      <w:marRight w:val="0"/>
      <w:marTop w:val="0"/>
      <w:marBottom w:val="0"/>
      <w:divBdr>
        <w:top w:val="none" w:sz="0" w:space="0" w:color="auto"/>
        <w:left w:val="none" w:sz="0" w:space="0" w:color="auto"/>
        <w:bottom w:val="none" w:sz="0" w:space="0" w:color="auto"/>
        <w:right w:val="none" w:sz="0" w:space="0" w:color="auto"/>
      </w:divBdr>
    </w:div>
    <w:div w:id="1645432897">
      <w:bodyDiv w:val="1"/>
      <w:marLeft w:val="0"/>
      <w:marRight w:val="0"/>
      <w:marTop w:val="0"/>
      <w:marBottom w:val="0"/>
      <w:divBdr>
        <w:top w:val="none" w:sz="0" w:space="0" w:color="auto"/>
        <w:left w:val="none" w:sz="0" w:space="0" w:color="auto"/>
        <w:bottom w:val="none" w:sz="0" w:space="0" w:color="auto"/>
        <w:right w:val="none" w:sz="0" w:space="0" w:color="auto"/>
      </w:divBdr>
    </w:div>
    <w:div w:id="1645694995">
      <w:bodyDiv w:val="1"/>
      <w:marLeft w:val="0"/>
      <w:marRight w:val="0"/>
      <w:marTop w:val="0"/>
      <w:marBottom w:val="0"/>
      <w:divBdr>
        <w:top w:val="none" w:sz="0" w:space="0" w:color="auto"/>
        <w:left w:val="none" w:sz="0" w:space="0" w:color="auto"/>
        <w:bottom w:val="none" w:sz="0" w:space="0" w:color="auto"/>
        <w:right w:val="none" w:sz="0" w:space="0" w:color="auto"/>
      </w:divBdr>
    </w:div>
    <w:div w:id="1645695044">
      <w:bodyDiv w:val="1"/>
      <w:marLeft w:val="0"/>
      <w:marRight w:val="0"/>
      <w:marTop w:val="0"/>
      <w:marBottom w:val="0"/>
      <w:divBdr>
        <w:top w:val="none" w:sz="0" w:space="0" w:color="auto"/>
        <w:left w:val="none" w:sz="0" w:space="0" w:color="auto"/>
        <w:bottom w:val="none" w:sz="0" w:space="0" w:color="auto"/>
        <w:right w:val="none" w:sz="0" w:space="0" w:color="auto"/>
      </w:divBdr>
    </w:div>
    <w:div w:id="1645699110">
      <w:bodyDiv w:val="1"/>
      <w:marLeft w:val="0"/>
      <w:marRight w:val="0"/>
      <w:marTop w:val="0"/>
      <w:marBottom w:val="0"/>
      <w:divBdr>
        <w:top w:val="none" w:sz="0" w:space="0" w:color="auto"/>
        <w:left w:val="none" w:sz="0" w:space="0" w:color="auto"/>
        <w:bottom w:val="none" w:sz="0" w:space="0" w:color="auto"/>
        <w:right w:val="none" w:sz="0" w:space="0" w:color="auto"/>
      </w:divBdr>
    </w:div>
    <w:div w:id="1645699378">
      <w:bodyDiv w:val="1"/>
      <w:marLeft w:val="0"/>
      <w:marRight w:val="0"/>
      <w:marTop w:val="0"/>
      <w:marBottom w:val="0"/>
      <w:divBdr>
        <w:top w:val="none" w:sz="0" w:space="0" w:color="auto"/>
        <w:left w:val="none" w:sz="0" w:space="0" w:color="auto"/>
        <w:bottom w:val="none" w:sz="0" w:space="0" w:color="auto"/>
        <w:right w:val="none" w:sz="0" w:space="0" w:color="auto"/>
      </w:divBdr>
    </w:div>
    <w:div w:id="1645701332">
      <w:bodyDiv w:val="1"/>
      <w:marLeft w:val="0"/>
      <w:marRight w:val="0"/>
      <w:marTop w:val="0"/>
      <w:marBottom w:val="0"/>
      <w:divBdr>
        <w:top w:val="none" w:sz="0" w:space="0" w:color="auto"/>
        <w:left w:val="none" w:sz="0" w:space="0" w:color="auto"/>
        <w:bottom w:val="none" w:sz="0" w:space="0" w:color="auto"/>
        <w:right w:val="none" w:sz="0" w:space="0" w:color="auto"/>
      </w:divBdr>
    </w:div>
    <w:div w:id="1645810545">
      <w:bodyDiv w:val="1"/>
      <w:marLeft w:val="0"/>
      <w:marRight w:val="0"/>
      <w:marTop w:val="0"/>
      <w:marBottom w:val="0"/>
      <w:divBdr>
        <w:top w:val="none" w:sz="0" w:space="0" w:color="auto"/>
        <w:left w:val="none" w:sz="0" w:space="0" w:color="auto"/>
        <w:bottom w:val="none" w:sz="0" w:space="0" w:color="auto"/>
        <w:right w:val="none" w:sz="0" w:space="0" w:color="auto"/>
      </w:divBdr>
    </w:div>
    <w:div w:id="1645964258">
      <w:bodyDiv w:val="1"/>
      <w:marLeft w:val="0"/>
      <w:marRight w:val="0"/>
      <w:marTop w:val="0"/>
      <w:marBottom w:val="0"/>
      <w:divBdr>
        <w:top w:val="none" w:sz="0" w:space="0" w:color="auto"/>
        <w:left w:val="none" w:sz="0" w:space="0" w:color="auto"/>
        <w:bottom w:val="none" w:sz="0" w:space="0" w:color="auto"/>
        <w:right w:val="none" w:sz="0" w:space="0" w:color="auto"/>
      </w:divBdr>
    </w:div>
    <w:div w:id="1645964431">
      <w:bodyDiv w:val="1"/>
      <w:marLeft w:val="0"/>
      <w:marRight w:val="0"/>
      <w:marTop w:val="0"/>
      <w:marBottom w:val="0"/>
      <w:divBdr>
        <w:top w:val="none" w:sz="0" w:space="0" w:color="auto"/>
        <w:left w:val="none" w:sz="0" w:space="0" w:color="auto"/>
        <w:bottom w:val="none" w:sz="0" w:space="0" w:color="auto"/>
        <w:right w:val="none" w:sz="0" w:space="0" w:color="auto"/>
      </w:divBdr>
    </w:div>
    <w:div w:id="1646087526">
      <w:bodyDiv w:val="1"/>
      <w:marLeft w:val="0"/>
      <w:marRight w:val="0"/>
      <w:marTop w:val="0"/>
      <w:marBottom w:val="0"/>
      <w:divBdr>
        <w:top w:val="none" w:sz="0" w:space="0" w:color="auto"/>
        <w:left w:val="none" w:sz="0" w:space="0" w:color="auto"/>
        <w:bottom w:val="none" w:sz="0" w:space="0" w:color="auto"/>
        <w:right w:val="none" w:sz="0" w:space="0" w:color="auto"/>
      </w:divBdr>
    </w:div>
    <w:div w:id="1646277152">
      <w:bodyDiv w:val="1"/>
      <w:marLeft w:val="0"/>
      <w:marRight w:val="0"/>
      <w:marTop w:val="0"/>
      <w:marBottom w:val="0"/>
      <w:divBdr>
        <w:top w:val="none" w:sz="0" w:space="0" w:color="auto"/>
        <w:left w:val="none" w:sz="0" w:space="0" w:color="auto"/>
        <w:bottom w:val="none" w:sz="0" w:space="0" w:color="auto"/>
        <w:right w:val="none" w:sz="0" w:space="0" w:color="auto"/>
      </w:divBdr>
    </w:div>
    <w:div w:id="1646281394">
      <w:bodyDiv w:val="1"/>
      <w:marLeft w:val="0"/>
      <w:marRight w:val="0"/>
      <w:marTop w:val="0"/>
      <w:marBottom w:val="0"/>
      <w:divBdr>
        <w:top w:val="none" w:sz="0" w:space="0" w:color="auto"/>
        <w:left w:val="none" w:sz="0" w:space="0" w:color="auto"/>
        <w:bottom w:val="none" w:sz="0" w:space="0" w:color="auto"/>
        <w:right w:val="none" w:sz="0" w:space="0" w:color="auto"/>
      </w:divBdr>
    </w:div>
    <w:div w:id="1646353604">
      <w:bodyDiv w:val="1"/>
      <w:marLeft w:val="0"/>
      <w:marRight w:val="0"/>
      <w:marTop w:val="0"/>
      <w:marBottom w:val="0"/>
      <w:divBdr>
        <w:top w:val="none" w:sz="0" w:space="0" w:color="auto"/>
        <w:left w:val="none" w:sz="0" w:space="0" w:color="auto"/>
        <w:bottom w:val="none" w:sz="0" w:space="0" w:color="auto"/>
        <w:right w:val="none" w:sz="0" w:space="0" w:color="auto"/>
      </w:divBdr>
    </w:div>
    <w:div w:id="1646542648">
      <w:bodyDiv w:val="1"/>
      <w:marLeft w:val="0"/>
      <w:marRight w:val="0"/>
      <w:marTop w:val="0"/>
      <w:marBottom w:val="0"/>
      <w:divBdr>
        <w:top w:val="none" w:sz="0" w:space="0" w:color="auto"/>
        <w:left w:val="none" w:sz="0" w:space="0" w:color="auto"/>
        <w:bottom w:val="none" w:sz="0" w:space="0" w:color="auto"/>
        <w:right w:val="none" w:sz="0" w:space="0" w:color="auto"/>
      </w:divBdr>
    </w:div>
    <w:div w:id="1646661900">
      <w:bodyDiv w:val="1"/>
      <w:marLeft w:val="0"/>
      <w:marRight w:val="0"/>
      <w:marTop w:val="0"/>
      <w:marBottom w:val="0"/>
      <w:divBdr>
        <w:top w:val="none" w:sz="0" w:space="0" w:color="auto"/>
        <w:left w:val="none" w:sz="0" w:space="0" w:color="auto"/>
        <w:bottom w:val="none" w:sz="0" w:space="0" w:color="auto"/>
        <w:right w:val="none" w:sz="0" w:space="0" w:color="auto"/>
      </w:divBdr>
    </w:div>
    <w:div w:id="1646859633">
      <w:bodyDiv w:val="1"/>
      <w:marLeft w:val="0"/>
      <w:marRight w:val="0"/>
      <w:marTop w:val="0"/>
      <w:marBottom w:val="0"/>
      <w:divBdr>
        <w:top w:val="none" w:sz="0" w:space="0" w:color="auto"/>
        <w:left w:val="none" w:sz="0" w:space="0" w:color="auto"/>
        <w:bottom w:val="none" w:sz="0" w:space="0" w:color="auto"/>
        <w:right w:val="none" w:sz="0" w:space="0" w:color="auto"/>
      </w:divBdr>
    </w:div>
    <w:div w:id="1646861534">
      <w:bodyDiv w:val="1"/>
      <w:marLeft w:val="0"/>
      <w:marRight w:val="0"/>
      <w:marTop w:val="0"/>
      <w:marBottom w:val="0"/>
      <w:divBdr>
        <w:top w:val="none" w:sz="0" w:space="0" w:color="auto"/>
        <w:left w:val="none" w:sz="0" w:space="0" w:color="auto"/>
        <w:bottom w:val="none" w:sz="0" w:space="0" w:color="auto"/>
        <w:right w:val="none" w:sz="0" w:space="0" w:color="auto"/>
      </w:divBdr>
    </w:div>
    <w:div w:id="1646929349">
      <w:bodyDiv w:val="1"/>
      <w:marLeft w:val="0"/>
      <w:marRight w:val="0"/>
      <w:marTop w:val="0"/>
      <w:marBottom w:val="0"/>
      <w:divBdr>
        <w:top w:val="none" w:sz="0" w:space="0" w:color="auto"/>
        <w:left w:val="none" w:sz="0" w:space="0" w:color="auto"/>
        <w:bottom w:val="none" w:sz="0" w:space="0" w:color="auto"/>
        <w:right w:val="none" w:sz="0" w:space="0" w:color="auto"/>
      </w:divBdr>
    </w:div>
    <w:div w:id="1646932858">
      <w:bodyDiv w:val="1"/>
      <w:marLeft w:val="0"/>
      <w:marRight w:val="0"/>
      <w:marTop w:val="0"/>
      <w:marBottom w:val="0"/>
      <w:divBdr>
        <w:top w:val="none" w:sz="0" w:space="0" w:color="auto"/>
        <w:left w:val="none" w:sz="0" w:space="0" w:color="auto"/>
        <w:bottom w:val="none" w:sz="0" w:space="0" w:color="auto"/>
        <w:right w:val="none" w:sz="0" w:space="0" w:color="auto"/>
      </w:divBdr>
    </w:div>
    <w:div w:id="1647124747">
      <w:bodyDiv w:val="1"/>
      <w:marLeft w:val="0"/>
      <w:marRight w:val="0"/>
      <w:marTop w:val="0"/>
      <w:marBottom w:val="0"/>
      <w:divBdr>
        <w:top w:val="none" w:sz="0" w:space="0" w:color="auto"/>
        <w:left w:val="none" w:sz="0" w:space="0" w:color="auto"/>
        <w:bottom w:val="none" w:sz="0" w:space="0" w:color="auto"/>
        <w:right w:val="none" w:sz="0" w:space="0" w:color="auto"/>
      </w:divBdr>
    </w:div>
    <w:div w:id="1647127705">
      <w:bodyDiv w:val="1"/>
      <w:marLeft w:val="0"/>
      <w:marRight w:val="0"/>
      <w:marTop w:val="0"/>
      <w:marBottom w:val="0"/>
      <w:divBdr>
        <w:top w:val="none" w:sz="0" w:space="0" w:color="auto"/>
        <w:left w:val="none" w:sz="0" w:space="0" w:color="auto"/>
        <w:bottom w:val="none" w:sz="0" w:space="0" w:color="auto"/>
        <w:right w:val="none" w:sz="0" w:space="0" w:color="auto"/>
      </w:divBdr>
    </w:div>
    <w:div w:id="1647204507">
      <w:bodyDiv w:val="1"/>
      <w:marLeft w:val="0"/>
      <w:marRight w:val="0"/>
      <w:marTop w:val="0"/>
      <w:marBottom w:val="0"/>
      <w:divBdr>
        <w:top w:val="none" w:sz="0" w:space="0" w:color="auto"/>
        <w:left w:val="none" w:sz="0" w:space="0" w:color="auto"/>
        <w:bottom w:val="none" w:sz="0" w:space="0" w:color="auto"/>
        <w:right w:val="none" w:sz="0" w:space="0" w:color="auto"/>
      </w:divBdr>
    </w:div>
    <w:div w:id="1647390733">
      <w:bodyDiv w:val="1"/>
      <w:marLeft w:val="0"/>
      <w:marRight w:val="0"/>
      <w:marTop w:val="0"/>
      <w:marBottom w:val="0"/>
      <w:divBdr>
        <w:top w:val="none" w:sz="0" w:space="0" w:color="auto"/>
        <w:left w:val="none" w:sz="0" w:space="0" w:color="auto"/>
        <w:bottom w:val="none" w:sz="0" w:space="0" w:color="auto"/>
        <w:right w:val="none" w:sz="0" w:space="0" w:color="auto"/>
      </w:divBdr>
    </w:div>
    <w:div w:id="1647392501">
      <w:bodyDiv w:val="1"/>
      <w:marLeft w:val="0"/>
      <w:marRight w:val="0"/>
      <w:marTop w:val="0"/>
      <w:marBottom w:val="0"/>
      <w:divBdr>
        <w:top w:val="none" w:sz="0" w:space="0" w:color="auto"/>
        <w:left w:val="none" w:sz="0" w:space="0" w:color="auto"/>
        <w:bottom w:val="none" w:sz="0" w:space="0" w:color="auto"/>
        <w:right w:val="none" w:sz="0" w:space="0" w:color="auto"/>
      </w:divBdr>
    </w:div>
    <w:div w:id="1647394859">
      <w:bodyDiv w:val="1"/>
      <w:marLeft w:val="0"/>
      <w:marRight w:val="0"/>
      <w:marTop w:val="0"/>
      <w:marBottom w:val="0"/>
      <w:divBdr>
        <w:top w:val="none" w:sz="0" w:space="0" w:color="auto"/>
        <w:left w:val="none" w:sz="0" w:space="0" w:color="auto"/>
        <w:bottom w:val="none" w:sz="0" w:space="0" w:color="auto"/>
        <w:right w:val="none" w:sz="0" w:space="0" w:color="auto"/>
      </w:divBdr>
    </w:div>
    <w:div w:id="1647510793">
      <w:bodyDiv w:val="1"/>
      <w:marLeft w:val="0"/>
      <w:marRight w:val="0"/>
      <w:marTop w:val="0"/>
      <w:marBottom w:val="0"/>
      <w:divBdr>
        <w:top w:val="none" w:sz="0" w:space="0" w:color="auto"/>
        <w:left w:val="none" w:sz="0" w:space="0" w:color="auto"/>
        <w:bottom w:val="none" w:sz="0" w:space="0" w:color="auto"/>
        <w:right w:val="none" w:sz="0" w:space="0" w:color="auto"/>
      </w:divBdr>
    </w:div>
    <w:div w:id="1647585660">
      <w:bodyDiv w:val="1"/>
      <w:marLeft w:val="0"/>
      <w:marRight w:val="0"/>
      <w:marTop w:val="0"/>
      <w:marBottom w:val="0"/>
      <w:divBdr>
        <w:top w:val="none" w:sz="0" w:space="0" w:color="auto"/>
        <w:left w:val="none" w:sz="0" w:space="0" w:color="auto"/>
        <w:bottom w:val="none" w:sz="0" w:space="0" w:color="auto"/>
        <w:right w:val="none" w:sz="0" w:space="0" w:color="auto"/>
      </w:divBdr>
    </w:div>
    <w:div w:id="1647590600">
      <w:bodyDiv w:val="1"/>
      <w:marLeft w:val="0"/>
      <w:marRight w:val="0"/>
      <w:marTop w:val="0"/>
      <w:marBottom w:val="0"/>
      <w:divBdr>
        <w:top w:val="none" w:sz="0" w:space="0" w:color="auto"/>
        <w:left w:val="none" w:sz="0" w:space="0" w:color="auto"/>
        <w:bottom w:val="none" w:sz="0" w:space="0" w:color="auto"/>
        <w:right w:val="none" w:sz="0" w:space="0" w:color="auto"/>
      </w:divBdr>
    </w:div>
    <w:div w:id="1647707482">
      <w:bodyDiv w:val="1"/>
      <w:marLeft w:val="0"/>
      <w:marRight w:val="0"/>
      <w:marTop w:val="0"/>
      <w:marBottom w:val="0"/>
      <w:divBdr>
        <w:top w:val="none" w:sz="0" w:space="0" w:color="auto"/>
        <w:left w:val="none" w:sz="0" w:space="0" w:color="auto"/>
        <w:bottom w:val="none" w:sz="0" w:space="0" w:color="auto"/>
        <w:right w:val="none" w:sz="0" w:space="0" w:color="auto"/>
      </w:divBdr>
    </w:div>
    <w:div w:id="1647783802">
      <w:bodyDiv w:val="1"/>
      <w:marLeft w:val="0"/>
      <w:marRight w:val="0"/>
      <w:marTop w:val="0"/>
      <w:marBottom w:val="0"/>
      <w:divBdr>
        <w:top w:val="none" w:sz="0" w:space="0" w:color="auto"/>
        <w:left w:val="none" w:sz="0" w:space="0" w:color="auto"/>
        <w:bottom w:val="none" w:sz="0" w:space="0" w:color="auto"/>
        <w:right w:val="none" w:sz="0" w:space="0" w:color="auto"/>
      </w:divBdr>
    </w:div>
    <w:div w:id="1647857206">
      <w:bodyDiv w:val="1"/>
      <w:marLeft w:val="0"/>
      <w:marRight w:val="0"/>
      <w:marTop w:val="0"/>
      <w:marBottom w:val="0"/>
      <w:divBdr>
        <w:top w:val="none" w:sz="0" w:space="0" w:color="auto"/>
        <w:left w:val="none" w:sz="0" w:space="0" w:color="auto"/>
        <w:bottom w:val="none" w:sz="0" w:space="0" w:color="auto"/>
        <w:right w:val="none" w:sz="0" w:space="0" w:color="auto"/>
      </w:divBdr>
    </w:div>
    <w:div w:id="1647859989">
      <w:bodyDiv w:val="1"/>
      <w:marLeft w:val="0"/>
      <w:marRight w:val="0"/>
      <w:marTop w:val="0"/>
      <w:marBottom w:val="0"/>
      <w:divBdr>
        <w:top w:val="none" w:sz="0" w:space="0" w:color="auto"/>
        <w:left w:val="none" w:sz="0" w:space="0" w:color="auto"/>
        <w:bottom w:val="none" w:sz="0" w:space="0" w:color="auto"/>
        <w:right w:val="none" w:sz="0" w:space="0" w:color="auto"/>
      </w:divBdr>
    </w:div>
    <w:div w:id="1647860482">
      <w:bodyDiv w:val="1"/>
      <w:marLeft w:val="0"/>
      <w:marRight w:val="0"/>
      <w:marTop w:val="0"/>
      <w:marBottom w:val="0"/>
      <w:divBdr>
        <w:top w:val="none" w:sz="0" w:space="0" w:color="auto"/>
        <w:left w:val="none" w:sz="0" w:space="0" w:color="auto"/>
        <w:bottom w:val="none" w:sz="0" w:space="0" w:color="auto"/>
        <w:right w:val="none" w:sz="0" w:space="0" w:color="auto"/>
      </w:divBdr>
    </w:div>
    <w:div w:id="1647933237">
      <w:bodyDiv w:val="1"/>
      <w:marLeft w:val="0"/>
      <w:marRight w:val="0"/>
      <w:marTop w:val="0"/>
      <w:marBottom w:val="0"/>
      <w:divBdr>
        <w:top w:val="none" w:sz="0" w:space="0" w:color="auto"/>
        <w:left w:val="none" w:sz="0" w:space="0" w:color="auto"/>
        <w:bottom w:val="none" w:sz="0" w:space="0" w:color="auto"/>
        <w:right w:val="none" w:sz="0" w:space="0" w:color="auto"/>
      </w:divBdr>
    </w:div>
    <w:div w:id="1647935060">
      <w:bodyDiv w:val="1"/>
      <w:marLeft w:val="0"/>
      <w:marRight w:val="0"/>
      <w:marTop w:val="0"/>
      <w:marBottom w:val="0"/>
      <w:divBdr>
        <w:top w:val="none" w:sz="0" w:space="0" w:color="auto"/>
        <w:left w:val="none" w:sz="0" w:space="0" w:color="auto"/>
        <w:bottom w:val="none" w:sz="0" w:space="0" w:color="auto"/>
        <w:right w:val="none" w:sz="0" w:space="0" w:color="auto"/>
      </w:divBdr>
    </w:div>
    <w:div w:id="1648315188">
      <w:bodyDiv w:val="1"/>
      <w:marLeft w:val="0"/>
      <w:marRight w:val="0"/>
      <w:marTop w:val="0"/>
      <w:marBottom w:val="0"/>
      <w:divBdr>
        <w:top w:val="none" w:sz="0" w:space="0" w:color="auto"/>
        <w:left w:val="none" w:sz="0" w:space="0" w:color="auto"/>
        <w:bottom w:val="none" w:sz="0" w:space="0" w:color="auto"/>
        <w:right w:val="none" w:sz="0" w:space="0" w:color="auto"/>
      </w:divBdr>
    </w:div>
    <w:div w:id="1648319980">
      <w:bodyDiv w:val="1"/>
      <w:marLeft w:val="0"/>
      <w:marRight w:val="0"/>
      <w:marTop w:val="0"/>
      <w:marBottom w:val="0"/>
      <w:divBdr>
        <w:top w:val="none" w:sz="0" w:space="0" w:color="auto"/>
        <w:left w:val="none" w:sz="0" w:space="0" w:color="auto"/>
        <w:bottom w:val="none" w:sz="0" w:space="0" w:color="auto"/>
        <w:right w:val="none" w:sz="0" w:space="0" w:color="auto"/>
      </w:divBdr>
    </w:div>
    <w:div w:id="1648511406">
      <w:bodyDiv w:val="1"/>
      <w:marLeft w:val="0"/>
      <w:marRight w:val="0"/>
      <w:marTop w:val="0"/>
      <w:marBottom w:val="0"/>
      <w:divBdr>
        <w:top w:val="none" w:sz="0" w:space="0" w:color="auto"/>
        <w:left w:val="none" w:sz="0" w:space="0" w:color="auto"/>
        <w:bottom w:val="none" w:sz="0" w:space="0" w:color="auto"/>
        <w:right w:val="none" w:sz="0" w:space="0" w:color="auto"/>
      </w:divBdr>
    </w:div>
    <w:div w:id="1648582418">
      <w:bodyDiv w:val="1"/>
      <w:marLeft w:val="0"/>
      <w:marRight w:val="0"/>
      <w:marTop w:val="0"/>
      <w:marBottom w:val="0"/>
      <w:divBdr>
        <w:top w:val="none" w:sz="0" w:space="0" w:color="auto"/>
        <w:left w:val="none" w:sz="0" w:space="0" w:color="auto"/>
        <w:bottom w:val="none" w:sz="0" w:space="0" w:color="auto"/>
        <w:right w:val="none" w:sz="0" w:space="0" w:color="auto"/>
      </w:divBdr>
    </w:div>
    <w:div w:id="1648632546">
      <w:bodyDiv w:val="1"/>
      <w:marLeft w:val="0"/>
      <w:marRight w:val="0"/>
      <w:marTop w:val="0"/>
      <w:marBottom w:val="0"/>
      <w:divBdr>
        <w:top w:val="none" w:sz="0" w:space="0" w:color="auto"/>
        <w:left w:val="none" w:sz="0" w:space="0" w:color="auto"/>
        <w:bottom w:val="none" w:sz="0" w:space="0" w:color="auto"/>
        <w:right w:val="none" w:sz="0" w:space="0" w:color="auto"/>
      </w:divBdr>
    </w:div>
    <w:div w:id="1648705085">
      <w:bodyDiv w:val="1"/>
      <w:marLeft w:val="0"/>
      <w:marRight w:val="0"/>
      <w:marTop w:val="0"/>
      <w:marBottom w:val="0"/>
      <w:divBdr>
        <w:top w:val="none" w:sz="0" w:space="0" w:color="auto"/>
        <w:left w:val="none" w:sz="0" w:space="0" w:color="auto"/>
        <w:bottom w:val="none" w:sz="0" w:space="0" w:color="auto"/>
        <w:right w:val="none" w:sz="0" w:space="0" w:color="auto"/>
      </w:divBdr>
    </w:div>
    <w:div w:id="1648778383">
      <w:bodyDiv w:val="1"/>
      <w:marLeft w:val="0"/>
      <w:marRight w:val="0"/>
      <w:marTop w:val="0"/>
      <w:marBottom w:val="0"/>
      <w:divBdr>
        <w:top w:val="none" w:sz="0" w:space="0" w:color="auto"/>
        <w:left w:val="none" w:sz="0" w:space="0" w:color="auto"/>
        <w:bottom w:val="none" w:sz="0" w:space="0" w:color="auto"/>
        <w:right w:val="none" w:sz="0" w:space="0" w:color="auto"/>
      </w:divBdr>
    </w:div>
    <w:div w:id="1648780423">
      <w:bodyDiv w:val="1"/>
      <w:marLeft w:val="0"/>
      <w:marRight w:val="0"/>
      <w:marTop w:val="0"/>
      <w:marBottom w:val="0"/>
      <w:divBdr>
        <w:top w:val="none" w:sz="0" w:space="0" w:color="auto"/>
        <w:left w:val="none" w:sz="0" w:space="0" w:color="auto"/>
        <w:bottom w:val="none" w:sz="0" w:space="0" w:color="auto"/>
        <w:right w:val="none" w:sz="0" w:space="0" w:color="auto"/>
      </w:divBdr>
    </w:div>
    <w:div w:id="1648821988">
      <w:bodyDiv w:val="1"/>
      <w:marLeft w:val="0"/>
      <w:marRight w:val="0"/>
      <w:marTop w:val="0"/>
      <w:marBottom w:val="0"/>
      <w:divBdr>
        <w:top w:val="none" w:sz="0" w:space="0" w:color="auto"/>
        <w:left w:val="none" w:sz="0" w:space="0" w:color="auto"/>
        <w:bottom w:val="none" w:sz="0" w:space="0" w:color="auto"/>
        <w:right w:val="none" w:sz="0" w:space="0" w:color="auto"/>
      </w:divBdr>
    </w:div>
    <w:div w:id="1649019503">
      <w:bodyDiv w:val="1"/>
      <w:marLeft w:val="0"/>
      <w:marRight w:val="0"/>
      <w:marTop w:val="0"/>
      <w:marBottom w:val="0"/>
      <w:divBdr>
        <w:top w:val="none" w:sz="0" w:space="0" w:color="auto"/>
        <w:left w:val="none" w:sz="0" w:space="0" w:color="auto"/>
        <w:bottom w:val="none" w:sz="0" w:space="0" w:color="auto"/>
        <w:right w:val="none" w:sz="0" w:space="0" w:color="auto"/>
      </w:divBdr>
    </w:div>
    <w:div w:id="1649048384">
      <w:bodyDiv w:val="1"/>
      <w:marLeft w:val="0"/>
      <w:marRight w:val="0"/>
      <w:marTop w:val="0"/>
      <w:marBottom w:val="0"/>
      <w:divBdr>
        <w:top w:val="none" w:sz="0" w:space="0" w:color="auto"/>
        <w:left w:val="none" w:sz="0" w:space="0" w:color="auto"/>
        <w:bottom w:val="none" w:sz="0" w:space="0" w:color="auto"/>
        <w:right w:val="none" w:sz="0" w:space="0" w:color="auto"/>
      </w:divBdr>
    </w:div>
    <w:div w:id="1649089312">
      <w:bodyDiv w:val="1"/>
      <w:marLeft w:val="0"/>
      <w:marRight w:val="0"/>
      <w:marTop w:val="0"/>
      <w:marBottom w:val="0"/>
      <w:divBdr>
        <w:top w:val="none" w:sz="0" w:space="0" w:color="auto"/>
        <w:left w:val="none" w:sz="0" w:space="0" w:color="auto"/>
        <w:bottom w:val="none" w:sz="0" w:space="0" w:color="auto"/>
        <w:right w:val="none" w:sz="0" w:space="0" w:color="auto"/>
      </w:divBdr>
    </w:div>
    <w:div w:id="1649089381">
      <w:bodyDiv w:val="1"/>
      <w:marLeft w:val="0"/>
      <w:marRight w:val="0"/>
      <w:marTop w:val="0"/>
      <w:marBottom w:val="0"/>
      <w:divBdr>
        <w:top w:val="none" w:sz="0" w:space="0" w:color="auto"/>
        <w:left w:val="none" w:sz="0" w:space="0" w:color="auto"/>
        <w:bottom w:val="none" w:sz="0" w:space="0" w:color="auto"/>
        <w:right w:val="none" w:sz="0" w:space="0" w:color="auto"/>
      </w:divBdr>
    </w:div>
    <w:div w:id="1649161979">
      <w:bodyDiv w:val="1"/>
      <w:marLeft w:val="0"/>
      <w:marRight w:val="0"/>
      <w:marTop w:val="0"/>
      <w:marBottom w:val="0"/>
      <w:divBdr>
        <w:top w:val="none" w:sz="0" w:space="0" w:color="auto"/>
        <w:left w:val="none" w:sz="0" w:space="0" w:color="auto"/>
        <w:bottom w:val="none" w:sz="0" w:space="0" w:color="auto"/>
        <w:right w:val="none" w:sz="0" w:space="0" w:color="auto"/>
      </w:divBdr>
    </w:div>
    <w:div w:id="1649167878">
      <w:bodyDiv w:val="1"/>
      <w:marLeft w:val="0"/>
      <w:marRight w:val="0"/>
      <w:marTop w:val="0"/>
      <w:marBottom w:val="0"/>
      <w:divBdr>
        <w:top w:val="none" w:sz="0" w:space="0" w:color="auto"/>
        <w:left w:val="none" w:sz="0" w:space="0" w:color="auto"/>
        <w:bottom w:val="none" w:sz="0" w:space="0" w:color="auto"/>
        <w:right w:val="none" w:sz="0" w:space="0" w:color="auto"/>
      </w:divBdr>
    </w:div>
    <w:div w:id="1649283764">
      <w:bodyDiv w:val="1"/>
      <w:marLeft w:val="0"/>
      <w:marRight w:val="0"/>
      <w:marTop w:val="0"/>
      <w:marBottom w:val="0"/>
      <w:divBdr>
        <w:top w:val="none" w:sz="0" w:space="0" w:color="auto"/>
        <w:left w:val="none" w:sz="0" w:space="0" w:color="auto"/>
        <w:bottom w:val="none" w:sz="0" w:space="0" w:color="auto"/>
        <w:right w:val="none" w:sz="0" w:space="0" w:color="auto"/>
      </w:divBdr>
    </w:div>
    <w:div w:id="1649287112">
      <w:bodyDiv w:val="1"/>
      <w:marLeft w:val="0"/>
      <w:marRight w:val="0"/>
      <w:marTop w:val="0"/>
      <w:marBottom w:val="0"/>
      <w:divBdr>
        <w:top w:val="none" w:sz="0" w:space="0" w:color="auto"/>
        <w:left w:val="none" w:sz="0" w:space="0" w:color="auto"/>
        <w:bottom w:val="none" w:sz="0" w:space="0" w:color="auto"/>
        <w:right w:val="none" w:sz="0" w:space="0" w:color="auto"/>
      </w:divBdr>
    </w:div>
    <w:div w:id="1649355543">
      <w:bodyDiv w:val="1"/>
      <w:marLeft w:val="0"/>
      <w:marRight w:val="0"/>
      <w:marTop w:val="0"/>
      <w:marBottom w:val="0"/>
      <w:divBdr>
        <w:top w:val="none" w:sz="0" w:space="0" w:color="auto"/>
        <w:left w:val="none" w:sz="0" w:space="0" w:color="auto"/>
        <w:bottom w:val="none" w:sz="0" w:space="0" w:color="auto"/>
        <w:right w:val="none" w:sz="0" w:space="0" w:color="auto"/>
      </w:divBdr>
    </w:div>
    <w:div w:id="1649359567">
      <w:bodyDiv w:val="1"/>
      <w:marLeft w:val="0"/>
      <w:marRight w:val="0"/>
      <w:marTop w:val="0"/>
      <w:marBottom w:val="0"/>
      <w:divBdr>
        <w:top w:val="none" w:sz="0" w:space="0" w:color="auto"/>
        <w:left w:val="none" w:sz="0" w:space="0" w:color="auto"/>
        <w:bottom w:val="none" w:sz="0" w:space="0" w:color="auto"/>
        <w:right w:val="none" w:sz="0" w:space="0" w:color="auto"/>
      </w:divBdr>
    </w:div>
    <w:div w:id="1649436665">
      <w:bodyDiv w:val="1"/>
      <w:marLeft w:val="0"/>
      <w:marRight w:val="0"/>
      <w:marTop w:val="0"/>
      <w:marBottom w:val="0"/>
      <w:divBdr>
        <w:top w:val="none" w:sz="0" w:space="0" w:color="auto"/>
        <w:left w:val="none" w:sz="0" w:space="0" w:color="auto"/>
        <w:bottom w:val="none" w:sz="0" w:space="0" w:color="auto"/>
        <w:right w:val="none" w:sz="0" w:space="0" w:color="auto"/>
      </w:divBdr>
    </w:div>
    <w:div w:id="1649505794">
      <w:bodyDiv w:val="1"/>
      <w:marLeft w:val="0"/>
      <w:marRight w:val="0"/>
      <w:marTop w:val="0"/>
      <w:marBottom w:val="0"/>
      <w:divBdr>
        <w:top w:val="none" w:sz="0" w:space="0" w:color="auto"/>
        <w:left w:val="none" w:sz="0" w:space="0" w:color="auto"/>
        <w:bottom w:val="none" w:sz="0" w:space="0" w:color="auto"/>
        <w:right w:val="none" w:sz="0" w:space="0" w:color="auto"/>
      </w:divBdr>
    </w:div>
    <w:div w:id="1649506238">
      <w:bodyDiv w:val="1"/>
      <w:marLeft w:val="0"/>
      <w:marRight w:val="0"/>
      <w:marTop w:val="0"/>
      <w:marBottom w:val="0"/>
      <w:divBdr>
        <w:top w:val="none" w:sz="0" w:space="0" w:color="auto"/>
        <w:left w:val="none" w:sz="0" w:space="0" w:color="auto"/>
        <w:bottom w:val="none" w:sz="0" w:space="0" w:color="auto"/>
        <w:right w:val="none" w:sz="0" w:space="0" w:color="auto"/>
      </w:divBdr>
    </w:div>
    <w:div w:id="1649507655">
      <w:bodyDiv w:val="1"/>
      <w:marLeft w:val="0"/>
      <w:marRight w:val="0"/>
      <w:marTop w:val="0"/>
      <w:marBottom w:val="0"/>
      <w:divBdr>
        <w:top w:val="none" w:sz="0" w:space="0" w:color="auto"/>
        <w:left w:val="none" w:sz="0" w:space="0" w:color="auto"/>
        <w:bottom w:val="none" w:sz="0" w:space="0" w:color="auto"/>
        <w:right w:val="none" w:sz="0" w:space="0" w:color="auto"/>
      </w:divBdr>
    </w:div>
    <w:div w:id="1649550883">
      <w:bodyDiv w:val="1"/>
      <w:marLeft w:val="0"/>
      <w:marRight w:val="0"/>
      <w:marTop w:val="0"/>
      <w:marBottom w:val="0"/>
      <w:divBdr>
        <w:top w:val="none" w:sz="0" w:space="0" w:color="auto"/>
        <w:left w:val="none" w:sz="0" w:space="0" w:color="auto"/>
        <w:bottom w:val="none" w:sz="0" w:space="0" w:color="auto"/>
        <w:right w:val="none" w:sz="0" w:space="0" w:color="auto"/>
      </w:divBdr>
    </w:div>
    <w:div w:id="1649701170">
      <w:bodyDiv w:val="1"/>
      <w:marLeft w:val="0"/>
      <w:marRight w:val="0"/>
      <w:marTop w:val="0"/>
      <w:marBottom w:val="0"/>
      <w:divBdr>
        <w:top w:val="none" w:sz="0" w:space="0" w:color="auto"/>
        <w:left w:val="none" w:sz="0" w:space="0" w:color="auto"/>
        <w:bottom w:val="none" w:sz="0" w:space="0" w:color="auto"/>
        <w:right w:val="none" w:sz="0" w:space="0" w:color="auto"/>
      </w:divBdr>
    </w:div>
    <w:div w:id="1649743520">
      <w:bodyDiv w:val="1"/>
      <w:marLeft w:val="0"/>
      <w:marRight w:val="0"/>
      <w:marTop w:val="0"/>
      <w:marBottom w:val="0"/>
      <w:divBdr>
        <w:top w:val="none" w:sz="0" w:space="0" w:color="auto"/>
        <w:left w:val="none" w:sz="0" w:space="0" w:color="auto"/>
        <w:bottom w:val="none" w:sz="0" w:space="0" w:color="auto"/>
        <w:right w:val="none" w:sz="0" w:space="0" w:color="auto"/>
      </w:divBdr>
    </w:div>
    <w:div w:id="1649818948">
      <w:bodyDiv w:val="1"/>
      <w:marLeft w:val="0"/>
      <w:marRight w:val="0"/>
      <w:marTop w:val="0"/>
      <w:marBottom w:val="0"/>
      <w:divBdr>
        <w:top w:val="none" w:sz="0" w:space="0" w:color="auto"/>
        <w:left w:val="none" w:sz="0" w:space="0" w:color="auto"/>
        <w:bottom w:val="none" w:sz="0" w:space="0" w:color="auto"/>
        <w:right w:val="none" w:sz="0" w:space="0" w:color="auto"/>
      </w:divBdr>
    </w:div>
    <w:div w:id="1649897747">
      <w:bodyDiv w:val="1"/>
      <w:marLeft w:val="0"/>
      <w:marRight w:val="0"/>
      <w:marTop w:val="0"/>
      <w:marBottom w:val="0"/>
      <w:divBdr>
        <w:top w:val="none" w:sz="0" w:space="0" w:color="auto"/>
        <w:left w:val="none" w:sz="0" w:space="0" w:color="auto"/>
        <w:bottom w:val="none" w:sz="0" w:space="0" w:color="auto"/>
        <w:right w:val="none" w:sz="0" w:space="0" w:color="auto"/>
      </w:divBdr>
    </w:div>
    <w:div w:id="1649938241">
      <w:bodyDiv w:val="1"/>
      <w:marLeft w:val="0"/>
      <w:marRight w:val="0"/>
      <w:marTop w:val="0"/>
      <w:marBottom w:val="0"/>
      <w:divBdr>
        <w:top w:val="none" w:sz="0" w:space="0" w:color="auto"/>
        <w:left w:val="none" w:sz="0" w:space="0" w:color="auto"/>
        <w:bottom w:val="none" w:sz="0" w:space="0" w:color="auto"/>
        <w:right w:val="none" w:sz="0" w:space="0" w:color="auto"/>
      </w:divBdr>
    </w:div>
    <w:div w:id="1650087389">
      <w:bodyDiv w:val="1"/>
      <w:marLeft w:val="0"/>
      <w:marRight w:val="0"/>
      <w:marTop w:val="0"/>
      <w:marBottom w:val="0"/>
      <w:divBdr>
        <w:top w:val="none" w:sz="0" w:space="0" w:color="auto"/>
        <w:left w:val="none" w:sz="0" w:space="0" w:color="auto"/>
        <w:bottom w:val="none" w:sz="0" w:space="0" w:color="auto"/>
        <w:right w:val="none" w:sz="0" w:space="0" w:color="auto"/>
      </w:divBdr>
    </w:div>
    <w:div w:id="1650136009">
      <w:bodyDiv w:val="1"/>
      <w:marLeft w:val="0"/>
      <w:marRight w:val="0"/>
      <w:marTop w:val="0"/>
      <w:marBottom w:val="0"/>
      <w:divBdr>
        <w:top w:val="none" w:sz="0" w:space="0" w:color="auto"/>
        <w:left w:val="none" w:sz="0" w:space="0" w:color="auto"/>
        <w:bottom w:val="none" w:sz="0" w:space="0" w:color="auto"/>
        <w:right w:val="none" w:sz="0" w:space="0" w:color="auto"/>
      </w:divBdr>
    </w:div>
    <w:div w:id="1650205991">
      <w:bodyDiv w:val="1"/>
      <w:marLeft w:val="0"/>
      <w:marRight w:val="0"/>
      <w:marTop w:val="0"/>
      <w:marBottom w:val="0"/>
      <w:divBdr>
        <w:top w:val="none" w:sz="0" w:space="0" w:color="auto"/>
        <w:left w:val="none" w:sz="0" w:space="0" w:color="auto"/>
        <w:bottom w:val="none" w:sz="0" w:space="0" w:color="auto"/>
        <w:right w:val="none" w:sz="0" w:space="0" w:color="auto"/>
      </w:divBdr>
    </w:div>
    <w:div w:id="1650212320">
      <w:bodyDiv w:val="1"/>
      <w:marLeft w:val="0"/>
      <w:marRight w:val="0"/>
      <w:marTop w:val="0"/>
      <w:marBottom w:val="0"/>
      <w:divBdr>
        <w:top w:val="none" w:sz="0" w:space="0" w:color="auto"/>
        <w:left w:val="none" w:sz="0" w:space="0" w:color="auto"/>
        <w:bottom w:val="none" w:sz="0" w:space="0" w:color="auto"/>
        <w:right w:val="none" w:sz="0" w:space="0" w:color="auto"/>
      </w:divBdr>
    </w:div>
    <w:div w:id="1650328620">
      <w:bodyDiv w:val="1"/>
      <w:marLeft w:val="0"/>
      <w:marRight w:val="0"/>
      <w:marTop w:val="0"/>
      <w:marBottom w:val="0"/>
      <w:divBdr>
        <w:top w:val="none" w:sz="0" w:space="0" w:color="auto"/>
        <w:left w:val="none" w:sz="0" w:space="0" w:color="auto"/>
        <w:bottom w:val="none" w:sz="0" w:space="0" w:color="auto"/>
        <w:right w:val="none" w:sz="0" w:space="0" w:color="auto"/>
      </w:divBdr>
    </w:div>
    <w:div w:id="1650403797">
      <w:bodyDiv w:val="1"/>
      <w:marLeft w:val="0"/>
      <w:marRight w:val="0"/>
      <w:marTop w:val="0"/>
      <w:marBottom w:val="0"/>
      <w:divBdr>
        <w:top w:val="none" w:sz="0" w:space="0" w:color="auto"/>
        <w:left w:val="none" w:sz="0" w:space="0" w:color="auto"/>
        <w:bottom w:val="none" w:sz="0" w:space="0" w:color="auto"/>
        <w:right w:val="none" w:sz="0" w:space="0" w:color="auto"/>
      </w:divBdr>
    </w:div>
    <w:div w:id="1650548973">
      <w:bodyDiv w:val="1"/>
      <w:marLeft w:val="0"/>
      <w:marRight w:val="0"/>
      <w:marTop w:val="0"/>
      <w:marBottom w:val="0"/>
      <w:divBdr>
        <w:top w:val="none" w:sz="0" w:space="0" w:color="auto"/>
        <w:left w:val="none" w:sz="0" w:space="0" w:color="auto"/>
        <w:bottom w:val="none" w:sz="0" w:space="0" w:color="auto"/>
        <w:right w:val="none" w:sz="0" w:space="0" w:color="auto"/>
      </w:divBdr>
    </w:div>
    <w:div w:id="1650549137">
      <w:bodyDiv w:val="1"/>
      <w:marLeft w:val="0"/>
      <w:marRight w:val="0"/>
      <w:marTop w:val="0"/>
      <w:marBottom w:val="0"/>
      <w:divBdr>
        <w:top w:val="none" w:sz="0" w:space="0" w:color="auto"/>
        <w:left w:val="none" w:sz="0" w:space="0" w:color="auto"/>
        <w:bottom w:val="none" w:sz="0" w:space="0" w:color="auto"/>
        <w:right w:val="none" w:sz="0" w:space="0" w:color="auto"/>
      </w:divBdr>
    </w:div>
    <w:div w:id="1650553699">
      <w:bodyDiv w:val="1"/>
      <w:marLeft w:val="0"/>
      <w:marRight w:val="0"/>
      <w:marTop w:val="0"/>
      <w:marBottom w:val="0"/>
      <w:divBdr>
        <w:top w:val="none" w:sz="0" w:space="0" w:color="auto"/>
        <w:left w:val="none" w:sz="0" w:space="0" w:color="auto"/>
        <w:bottom w:val="none" w:sz="0" w:space="0" w:color="auto"/>
        <w:right w:val="none" w:sz="0" w:space="0" w:color="auto"/>
      </w:divBdr>
    </w:div>
    <w:div w:id="1650591806">
      <w:bodyDiv w:val="1"/>
      <w:marLeft w:val="0"/>
      <w:marRight w:val="0"/>
      <w:marTop w:val="0"/>
      <w:marBottom w:val="0"/>
      <w:divBdr>
        <w:top w:val="none" w:sz="0" w:space="0" w:color="auto"/>
        <w:left w:val="none" w:sz="0" w:space="0" w:color="auto"/>
        <w:bottom w:val="none" w:sz="0" w:space="0" w:color="auto"/>
        <w:right w:val="none" w:sz="0" w:space="0" w:color="auto"/>
      </w:divBdr>
    </w:div>
    <w:div w:id="1650743863">
      <w:bodyDiv w:val="1"/>
      <w:marLeft w:val="0"/>
      <w:marRight w:val="0"/>
      <w:marTop w:val="0"/>
      <w:marBottom w:val="0"/>
      <w:divBdr>
        <w:top w:val="none" w:sz="0" w:space="0" w:color="auto"/>
        <w:left w:val="none" w:sz="0" w:space="0" w:color="auto"/>
        <w:bottom w:val="none" w:sz="0" w:space="0" w:color="auto"/>
        <w:right w:val="none" w:sz="0" w:space="0" w:color="auto"/>
      </w:divBdr>
    </w:div>
    <w:div w:id="1650746106">
      <w:bodyDiv w:val="1"/>
      <w:marLeft w:val="0"/>
      <w:marRight w:val="0"/>
      <w:marTop w:val="0"/>
      <w:marBottom w:val="0"/>
      <w:divBdr>
        <w:top w:val="none" w:sz="0" w:space="0" w:color="auto"/>
        <w:left w:val="none" w:sz="0" w:space="0" w:color="auto"/>
        <w:bottom w:val="none" w:sz="0" w:space="0" w:color="auto"/>
        <w:right w:val="none" w:sz="0" w:space="0" w:color="auto"/>
      </w:divBdr>
    </w:div>
    <w:div w:id="1650939106">
      <w:bodyDiv w:val="1"/>
      <w:marLeft w:val="0"/>
      <w:marRight w:val="0"/>
      <w:marTop w:val="0"/>
      <w:marBottom w:val="0"/>
      <w:divBdr>
        <w:top w:val="none" w:sz="0" w:space="0" w:color="auto"/>
        <w:left w:val="none" w:sz="0" w:space="0" w:color="auto"/>
        <w:bottom w:val="none" w:sz="0" w:space="0" w:color="auto"/>
        <w:right w:val="none" w:sz="0" w:space="0" w:color="auto"/>
      </w:divBdr>
    </w:div>
    <w:div w:id="1650982991">
      <w:bodyDiv w:val="1"/>
      <w:marLeft w:val="0"/>
      <w:marRight w:val="0"/>
      <w:marTop w:val="0"/>
      <w:marBottom w:val="0"/>
      <w:divBdr>
        <w:top w:val="none" w:sz="0" w:space="0" w:color="auto"/>
        <w:left w:val="none" w:sz="0" w:space="0" w:color="auto"/>
        <w:bottom w:val="none" w:sz="0" w:space="0" w:color="auto"/>
        <w:right w:val="none" w:sz="0" w:space="0" w:color="auto"/>
      </w:divBdr>
    </w:div>
    <w:div w:id="1651130908">
      <w:bodyDiv w:val="1"/>
      <w:marLeft w:val="0"/>
      <w:marRight w:val="0"/>
      <w:marTop w:val="0"/>
      <w:marBottom w:val="0"/>
      <w:divBdr>
        <w:top w:val="none" w:sz="0" w:space="0" w:color="auto"/>
        <w:left w:val="none" w:sz="0" w:space="0" w:color="auto"/>
        <w:bottom w:val="none" w:sz="0" w:space="0" w:color="auto"/>
        <w:right w:val="none" w:sz="0" w:space="0" w:color="auto"/>
      </w:divBdr>
    </w:div>
    <w:div w:id="1651209696">
      <w:bodyDiv w:val="1"/>
      <w:marLeft w:val="0"/>
      <w:marRight w:val="0"/>
      <w:marTop w:val="0"/>
      <w:marBottom w:val="0"/>
      <w:divBdr>
        <w:top w:val="none" w:sz="0" w:space="0" w:color="auto"/>
        <w:left w:val="none" w:sz="0" w:space="0" w:color="auto"/>
        <w:bottom w:val="none" w:sz="0" w:space="0" w:color="auto"/>
        <w:right w:val="none" w:sz="0" w:space="0" w:color="auto"/>
      </w:divBdr>
    </w:div>
    <w:div w:id="1651253028">
      <w:bodyDiv w:val="1"/>
      <w:marLeft w:val="0"/>
      <w:marRight w:val="0"/>
      <w:marTop w:val="0"/>
      <w:marBottom w:val="0"/>
      <w:divBdr>
        <w:top w:val="none" w:sz="0" w:space="0" w:color="auto"/>
        <w:left w:val="none" w:sz="0" w:space="0" w:color="auto"/>
        <w:bottom w:val="none" w:sz="0" w:space="0" w:color="auto"/>
        <w:right w:val="none" w:sz="0" w:space="0" w:color="auto"/>
      </w:divBdr>
    </w:div>
    <w:div w:id="1651326619">
      <w:bodyDiv w:val="1"/>
      <w:marLeft w:val="0"/>
      <w:marRight w:val="0"/>
      <w:marTop w:val="0"/>
      <w:marBottom w:val="0"/>
      <w:divBdr>
        <w:top w:val="none" w:sz="0" w:space="0" w:color="auto"/>
        <w:left w:val="none" w:sz="0" w:space="0" w:color="auto"/>
        <w:bottom w:val="none" w:sz="0" w:space="0" w:color="auto"/>
        <w:right w:val="none" w:sz="0" w:space="0" w:color="auto"/>
      </w:divBdr>
    </w:div>
    <w:div w:id="1651523742">
      <w:bodyDiv w:val="1"/>
      <w:marLeft w:val="0"/>
      <w:marRight w:val="0"/>
      <w:marTop w:val="0"/>
      <w:marBottom w:val="0"/>
      <w:divBdr>
        <w:top w:val="none" w:sz="0" w:space="0" w:color="auto"/>
        <w:left w:val="none" w:sz="0" w:space="0" w:color="auto"/>
        <w:bottom w:val="none" w:sz="0" w:space="0" w:color="auto"/>
        <w:right w:val="none" w:sz="0" w:space="0" w:color="auto"/>
      </w:divBdr>
    </w:div>
    <w:div w:id="1651590078">
      <w:bodyDiv w:val="1"/>
      <w:marLeft w:val="0"/>
      <w:marRight w:val="0"/>
      <w:marTop w:val="0"/>
      <w:marBottom w:val="0"/>
      <w:divBdr>
        <w:top w:val="none" w:sz="0" w:space="0" w:color="auto"/>
        <w:left w:val="none" w:sz="0" w:space="0" w:color="auto"/>
        <w:bottom w:val="none" w:sz="0" w:space="0" w:color="auto"/>
        <w:right w:val="none" w:sz="0" w:space="0" w:color="auto"/>
      </w:divBdr>
    </w:div>
    <w:div w:id="1651591956">
      <w:bodyDiv w:val="1"/>
      <w:marLeft w:val="0"/>
      <w:marRight w:val="0"/>
      <w:marTop w:val="0"/>
      <w:marBottom w:val="0"/>
      <w:divBdr>
        <w:top w:val="none" w:sz="0" w:space="0" w:color="auto"/>
        <w:left w:val="none" w:sz="0" w:space="0" w:color="auto"/>
        <w:bottom w:val="none" w:sz="0" w:space="0" w:color="auto"/>
        <w:right w:val="none" w:sz="0" w:space="0" w:color="auto"/>
      </w:divBdr>
    </w:div>
    <w:div w:id="1651592949">
      <w:bodyDiv w:val="1"/>
      <w:marLeft w:val="0"/>
      <w:marRight w:val="0"/>
      <w:marTop w:val="0"/>
      <w:marBottom w:val="0"/>
      <w:divBdr>
        <w:top w:val="none" w:sz="0" w:space="0" w:color="auto"/>
        <w:left w:val="none" w:sz="0" w:space="0" w:color="auto"/>
        <w:bottom w:val="none" w:sz="0" w:space="0" w:color="auto"/>
        <w:right w:val="none" w:sz="0" w:space="0" w:color="auto"/>
      </w:divBdr>
    </w:div>
    <w:div w:id="1651594259">
      <w:bodyDiv w:val="1"/>
      <w:marLeft w:val="0"/>
      <w:marRight w:val="0"/>
      <w:marTop w:val="0"/>
      <w:marBottom w:val="0"/>
      <w:divBdr>
        <w:top w:val="none" w:sz="0" w:space="0" w:color="auto"/>
        <w:left w:val="none" w:sz="0" w:space="0" w:color="auto"/>
        <w:bottom w:val="none" w:sz="0" w:space="0" w:color="auto"/>
        <w:right w:val="none" w:sz="0" w:space="0" w:color="auto"/>
      </w:divBdr>
    </w:div>
    <w:div w:id="1651834993">
      <w:bodyDiv w:val="1"/>
      <w:marLeft w:val="0"/>
      <w:marRight w:val="0"/>
      <w:marTop w:val="0"/>
      <w:marBottom w:val="0"/>
      <w:divBdr>
        <w:top w:val="none" w:sz="0" w:space="0" w:color="auto"/>
        <w:left w:val="none" w:sz="0" w:space="0" w:color="auto"/>
        <w:bottom w:val="none" w:sz="0" w:space="0" w:color="auto"/>
        <w:right w:val="none" w:sz="0" w:space="0" w:color="auto"/>
      </w:divBdr>
    </w:div>
    <w:div w:id="1651976685">
      <w:bodyDiv w:val="1"/>
      <w:marLeft w:val="0"/>
      <w:marRight w:val="0"/>
      <w:marTop w:val="0"/>
      <w:marBottom w:val="0"/>
      <w:divBdr>
        <w:top w:val="none" w:sz="0" w:space="0" w:color="auto"/>
        <w:left w:val="none" w:sz="0" w:space="0" w:color="auto"/>
        <w:bottom w:val="none" w:sz="0" w:space="0" w:color="auto"/>
        <w:right w:val="none" w:sz="0" w:space="0" w:color="auto"/>
      </w:divBdr>
    </w:div>
    <w:div w:id="1652176896">
      <w:bodyDiv w:val="1"/>
      <w:marLeft w:val="0"/>
      <w:marRight w:val="0"/>
      <w:marTop w:val="0"/>
      <w:marBottom w:val="0"/>
      <w:divBdr>
        <w:top w:val="none" w:sz="0" w:space="0" w:color="auto"/>
        <w:left w:val="none" w:sz="0" w:space="0" w:color="auto"/>
        <w:bottom w:val="none" w:sz="0" w:space="0" w:color="auto"/>
        <w:right w:val="none" w:sz="0" w:space="0" w:color="auto"/>
      </w:divBdr>
    </w:div>
    <w:div w:id="1652245042">
      <w:bodyDiv w:val="1"/>
      <w:marLeft w:val="0"/>
      <w:marRight w:val="0"/>
      <w:marTop w:val="0"/>
      <w:marBottom w:val="0"/>
      <w:divBdr>
        <w:top w:val="none" w:sz="0" w:space="0" w:color="auto"/>
        <w:left w:val="none" w:sz="0" w:space="0" w:color="auto"/>
        <w:bottom w:val="none" w:sz="0" w:space="0" w:color="auto"/>
        <w:right w:val="none" w:sz="0" w:space="0" w:color="auto"/>
      </w:divBdr>
    </w:div>
    <w:div w:id="1652247506">
      <w:bodyDiv w:val="1"/>
      <w:marLeft w:val="0"/>
      <w:marRight w:val="0"/>
      <w:marTop w:val="0"/>
      <w:marBottom w:val="0"/>
      <w:divBdr>
        <w:top w:val="none" w:sz="0" w:space="0" w:color="auto"/>
        <w:left w:val="none" w:sz="0" w:space="0" w:color="auto"/>
        <w:bottom w:val="none" w:sz="0" w:space="0" w:color="auto"/>
        <w:right w:val="none" w:sz="0" w:space="0" w:color="auto"/>
      </w:divBdr>
    </w:div>
    <w:div w:id="1652320796">
      <w:bodyDiv w:val="1"/>
      <w:marLeft w:val="0"/>
      <w:marRight w:val="0"/>
      <w:marTop w:val="0"/>
      <w:marBottom w:val="0"/>
      <w:divBdr>
        <w:top w:val="none" w:sz="0" w:space="0" w:color="auto"/>
        <w:left w:val="none" w:sz="0" w:space="0" w:color="auto"/>
        <w:bottom w:val="none" w:sz="0" w:space="0" w:color="auto"/>
        <w:right w:val="none" w:sz="0" w:space="0" w:color="auto"/>
      </w:divBdr>
    </w:div>
    <w:div w:id="1652363189">
      <w:bodyDiv w:val="1"/>
      <w:marLeft w:val="0"/>
      <w:marRight w:val="0"/>
      <w:marTop w:val="0"/>
      <w:marBottom w:val="0"/>
      <w:divBdr>
        <w:top w:val="none" w:sz="0" w:space="0" w:color="auto"/>
        <w:left w:val="none" w:sz="0" w:space="0" w:color="auto"/>
        <w:bottom w:val="none" w:sz="0" w:space="0" w:color="auto"/>
        <w:right w:val="none" w:sz="0" w:space="0" w:color="auto"/>
      </w:divBdr>
    </w:div>
    <w:div w:id="1652364011">
      <w:bodyDiv w:val="1"/>
      <w:marLeft w:val="0"/>
      <w:marRight w:val="0"/>
      <w:marTop w:val="0"/>
      <w:marBottom w:val="0"/>
      <w:divBdr>
        <w:top w:val="none" w:sz="0" w:space="0" w:color="auto"/>
        <w:left w:val="none" w:sz="0" w:space="0" w:color="auto"/>
        <w:bottom w:val="none" w:sz="0" w:space="0" w:color="auto"/>
        <w:right w:val="none" w:sz="0" w:space="0" w:color="auto"/>
      </w:divBdr>
    </w:div>
    <w:div w:id="1652366745">
      <w:bodyDiv w:val="1"/>
      <w:marLeft w:val="0"/>
      <w:marRight w:val="0"/>
      <w:marTop w:val="0"/>
      <w:marBottom w:val="0"/>
      <w:divBdr>
        <w:top w:val="none" w:sz="0" w:space="0" w:color="auto"/>
        <w:left w:val="none" w:sz="0" w:space="0" w:color="auto"/>
        <w:bottom w:val="none" w:sz="0" w:space="0" w:color="auto"/>
        <w:right w:val="none" w:sz="0" w:space="0" w:color="auto"/>
      </w:divBdr>
    </w:div>
    <w:div w:id="1652513859">
      <w:bodyDiv w:val="1"/>
      <w:marLeft w:val="0"/>
      <w:marRight w:val="0"/>
      <w:marTop w:val="0"/>
      <w:marBottom w:val="0"/>
      <w:divBdr>
        <w:top w:val="none" w:sz="0" w:space="0" w:color="auto"/>
        <w:left w:val="none" w:sz="0" w:space="0" w:color="auto"/>
        <w:bottom w:val="none" w:sz="0" w:space="0" w:color="auto"/>
        <w:right w:val="none" w:sz="0" w:space="0" w:color="auto"/>
      </w:divBdr>
    </w:div>
    <w:div w:id="1652638790">
      <w:bodyDiv w:val="1"/>
      <w:marLeft w:val="0"/>
      <w:marRight w:val="0"/>
      <w:marTop w:val="0"/>
      <w:marBottom w:val="0"/>
      <w:divBdr>
        <w:top w:val="none" w:sz="0" w:space="0" w:color="auto"/>
        <w:left w:val="none" w:sz="0" w:space="0" w:color="auto"/>
        <w:bottom w:val="none" w:sz="0" w:space="0" w:color="auto"/>
        <w:right w:val="none" w:sz="0" w:space="0" w:color="auto"/>
      </w:divBdr>
    </w:div>
    <w:div w:id="1652708868">
      <w:bodyDiv w:val="1"/>
      <w:marLeft w:val="0"/>
      <w:marRight w:val="0"/>
      <w:marTop w:val="0"/>
      <w:marBottom w:val="0"/>
      <w:divBdr>
        <w:top w:val="none" w:sz="0" w:space="0" w:color="auto"/>
        <w:left w:val="none" w:sz="0" w:space="0" w:color="auto"/>
        <w:bottom w:val="none" w:sz="0" w:space="0" w:color="auto"/>
        <w:right w:val="none" w:sz="0" w:space="0" w:color="auto"/>
      </w:divBdr>
    </w:div>
    <w:div w:id="1652713880">
      <w:bodyDiv w:val="1"/>
      <w:marLeft w:val="0"/>
      <w:marRight w:val="0"/>
      <w:marTop w:val="0"/>
      <w:marBottom w:val="0"/>
      <w:divBdr>
        <w:top w:val="none" w:sz="0" w:space="0" w:color="auto"/>
        <w:left w:val="none" w:sz="0" w:space="0" w:color="auto"/>
        <w:bottom w:val="none" w:sz="0" w:space="0" w:color="auto"/>
        <w:right w:val="none" w:sz="0" w:space="0" w:color="auto"/>
      </w:divBdr>
    </w:div>
    <w:div w:id="1652753411">
      <w:bodyDiv w:val="1"/>
      <w:marLeft w:val="0"/>
      <w:marRight w:val="0"/>
      <w:marTop w:val="0"/>
      <w:marBottom w:val="0"/>
      <w:divBdr>
        <w:top w:val="none" w:sz="0" w:space="0" w:color="auto"/>
        <w:left w:val="none" w:sz="0" w:space="0" w:color="auto"/>
        <w:bottom w:val="none" w:sz="0" w:space="0" w:color="auto"/>
        <w:right w:val="none" w:sz="0" w:space="0" w:color="auto"/>
      </w:divBdr>
    </w:div>
    <w:div w:id="1652754731">
      <w:bodyDiv w:val="1"/>
      <w:marLeft w:val="0"/>
      <w:marRight w:val="0"/>
      <w:marTop w:val="0"/>
      <w:marBottom w:val="0"/>
      <w:divBdr>
        <w:top w:val="none" w:sz="0" w:space="0" w:color="auto"/>
        <w:left w:val="none" w:sz="0" w:space="0" w:color="auto"/>
        <w:bottom w:val="none" w:sz="0" w:space="0" w:color="auto"/>
        <w:right w:val="none" w:sz="0" w:space="0" w:color="auto"/>
      </w:divBdr>
    </w:div>
    <w:div w:id="1652784867">
      <w:bodyDiv w:val="1"/>
      <w:marLeft w:val="0"/>
      <w:marRight w:val="0"/>
      <w:marTop w:val="0"/>
      <w:marBottom w:val="0"/>
      <w:divBdr>
        <w:top w:val="none" w:sz="0" w:space="0" w:color="auto"/>
        <w:left w:val="none" w:sz="0" w:space="0" w:color="auto"/>
        <w:bottom w:val="none" w:sz="0" w:space="0" w:color="auto"/>
        <w:right w:val="none" w:sz="0" w:space="0" w:color="auto"/>
      </w:divBdr>
    </w:div>
    <w:div w:id="1652903754">
      <w:bodyDiv w:val="1"/>
      <w:marLeft w:val="0"/>
      <w:marRight w:val="0"/>
      <w:marTop w:val="0"/>
      <w:marBottom w:val="0"/>
      <w:divBdr>
        <w:top w:val="none" w:sz="0" w:space="0" w:color="auto"/>
        <w:left w:val="none" w:sz="0" w:space="0" w:color="auto"/>
        <w:bottom w:val="none" w:sz="0" w:space="0" w:color="auto"/>
        <w:right w:val="none" w:sz="0" w:space="0" w:color="auto"/>
      </w:divBdr>
    </w:div>
    <w:div w:id="1652907063">
      <w:bodyDiv w:val="1"/>
      <w:marLeft w:val="0"/>
      <w:marRight w:val="0"/>
      <w:marTop w:val="0"/>
      <w:marBottom w:val="0"/>
      <w:divBdr>
        <w:top w:val="none" w:sz="0" w:space="0" w:color="auto"/>
        <w:left w:val="none" w:sz="0" w:space="0" w:color="auto"/>
        <w:bottom w:val="none" w:sz="0" w:space="0" w:color="auto"/>
        <w:right w:val="none" w:sz="0" w:space="0" w:color="auto"/>
      </w:divBdr>
    </w:div>
    <w:div w:id="1652909430">
      <w:bodyDiv w:val="1"/>
      <w:marLeft w:val="0"/>
      <w:marRight w:val="0"/>
      <w:marTop w:val="0"/>
      <w:marBottom w:val="0"/>
      <w:divBdr>
        <w:top w:val="none" w:sz="0" w:space="0" w:color="auto"/>
        <w:left w:val="none" w:sz="0" w:space="0" w:color="auto"/>
        <w:bottom w:val="none" w:sz="0" w:space="0" w:color="auto"/>
        <w:right w:val="none" w:sz="0" w:space="0" w:color="auto"/>
      </w:divBdr>
    </w:div>
    <w:div w:id="1653019350">
      <w:bodyDiv w:val="1"/>
      <w:marLeft w:val="0"/>
      <w:marRight w:val="0"/>
      <w:marTop w:val="0"/>
      <w:marBottom w:val="0"/>
      <w:divBdr>
        <w:top w:val="none" w:sz="0" w:space="0" w:color="auto"/>
        <w:left w:val="none" w:sz="0" w:space="0" w:color="auto"/>
        <w:bottom w:val="none" w:sz="0" w:space="0" w:color="auto"/>
        <w:right w:val="none" w:sz="0" w:space="0" w:color="auto"/>
      </w:divBdr>
    </w:div>
    <w:div w:id="1653096351">
      <w:bodyDiv w:val="1"/>
      <w:marLeft w:val="0"/>
      <w:marRight w:val="0"/>
      <w:marTop w:val="0"/>
      <w:marBottom w:val="0"/>
      <w:divBdr>
        <w:top w:val="none" w:sz="0" w:space="0" w:color="auto"/>
        <w:left w:val="none" w:sz="0" w:space="0" w:color="auto"/>
        <w:bottom w:val="none" w:sz="0" w:space="0" w:color="auto"/>
        <w:right w:val="none" w:sz="0" w:space="0" w:color="auto"/>
      </w:divBdr>
    </w:div>
    <w:div w:id="1653098261">
      <w:bodyDiv w:val="1"/>
      <w:marLeft w:val="0"/>
      <w:marRight w:val="0"/>
      <w:marTop w:val="0"/>
      <w:marBottom w:val="0"/>
      <w:divBdr>
        <w:top w:val="none" w:sz="0" w:space="0" w:color="auto"/>
        <w:left w:val="none" w:sz="0" w:space="0" w:color="auto"/>
        <w:bottom w:val="none" w:sz="0" w:space="0" w:color="auto"/>
        <w:right w:val="none" w:sz="0" w:space="0" w:color="auto"/>
      </w:divBdr>
    </w:div>
    <w:div w:id="1653177400">
      <w:bodyDiv w:val="1"/>
      <w:marLeft w:val="0"/>
      <w:marRight w:val="0"/>
      <w:marTop w:val="0"/>
      <w:marBottom w:val="0"/>
      <w:divBdr>
        <w:top w:val="none" w:sz="0" w:space="0" w:color="auto"/>
        <w:left w:val="none" w:sz="0" w:space="0" w:color="auto"/>
        <w:bottom w:val="none" w:sz="0" w:space="0" w:color="auto"/>
        <w:right w:val="none" w:sz="0" w:space="0" w:color="auto"/>
      </w:divBdr>
    </w:div>
    <w:div w:id="1653219765">
      <w:bodyDiv w:val="1"/>
      <w:marLeft w:val="0"/>
      <w:marRight w:val="0"/>
      <w:marTop w:val="0"/>
      <w:marBottom w:val="0"/>
      <w:divBdr>
        <w:top w:val="none" w:sz="0" w:space="0" w:color="auto"/>
        <w:left w:val="none" w:sz="0" w:space="0" w:color="auto"/>
        <w:bottom w:val="none" w:sz="0" w:space="0" w:color="auto"/>
        <w:right w:val="none" w:sz="0" w:space="0" w:color="auto"/>
      </w:divBdr>
    </w:div>
    <w:div w:id="1653295575">
      <w:bodyDiv w:val="1"/>
      <w:marLeft w:val="0"/>
      <w:marRight w:val="0"/>
      <w:marTop w:val="0"/>
      <w:marBottom w:val="0"/>
      <w:divBdr>
        <w:top w:val="none" w:sz="0" w:space="0" w:color="auto"/>
        <w:left w:val="none" w:sz="0" w:space="0" w:color="auto"/>
        <w:bottom w:val="none" w:sz="0" w:space="0" w:color="auto"/>
        <w:right w:val="none" w:sz="0" w:space="0" w:color="auto"/>
      </w:divBdr>
    </w:div>
    <w:div w:id="1653365611">
      <w:bodyDiv w:val="1"/>
      <w:marLeft w:val="0"/>
      <w:marRight w:val="0"/>
      <w:marTop w:val="0"/>
      <w:marBottom w:val="0"/>
      <w:divBdr>
        <w:top w:val="none" w:sz="0" w:space="0" w:color="auto"/>
        <w:left w:val="none" w:sz="0" w:space="0" w:color="auto"/>
        <w:bottom w:val="none" w:sz="0" w:space="0" w:color="auto"/>
        <w:right w:val="none" w:sz="0" w:space="0" w:color="auto"/>
      </w:divBdr>
    </w:div>
    <w:div w:id="1653630870">
      <w:bodyDiv w:val="1"/>
      <w:marLeft w:val="0"/>
      <w:marRight w:val="0"/>
      <w:marTop w:val="0"/>
      <w:marBottom w:val="0"/>
      <w:divBdr>
        <w:top w:val="none" w:sz="0" w:space="0" w:color="auto"/>
        <w:left w:val="none" w:sz="0" w:space="0" w:color="auto"/>
        <w:bottom w:val="none" w:sz="0" w:space="0" w:color="auto"/>
        <w:right w:val="none" w:sz="0" w:space="0" w:color="auto"/>
      </w:divBdr>
    </w:div>
    <w:div w:id="1653828480">
      <w:bodyDiv w:val="1"/>
      <w:marLeft w:val="0"/>
      <w:marRight w:val="0"/>
      <w:marTop w:val="0"/>
      <w:marBottom w:val="0"/>
      <w:divBdr>
        <w:top w:val="none" w:sz="0" w:space="0" w:color="auto"/>
        <w:left w:val="none" w:sz="0" w:space="0" w:color="auto"/>
        <w:bottom w:val="none" w:sz="0" w:space="0" w:color="auto"/>
        <w:right w:val="none" w:sz="0" w:space="0" w:color="auto"/>
      </w:divBdr>
    </w:div>
    <w:div w:id="1653830304">
      <w:bodyDiv w:val="1"/>
      <w:marLeft w:val="0"/>
      <w:marRight w:val="0"/>
      <w:marTop w:val="0"/>
      <w:marBottom w:val="0"/>
      <w:divBdr>
        <w:top w:val="none" w:sz="0" w:space="0" w:color="auto"/>
        <w:left w:val="none" w:sz="0" w:space="0" w:color="auto"/>
        <w:bottom w:val="none" w:sz="0" w:space="0" w:color="auto"/>
        <w:right w:val="none" w:sz="0" w:space="0" w:color="auto"/>
      </w:divBdr>
    </w:div>
    <w:div w:id="1653943469">
      <w:bodyDiv w:val="1"/>
      <w:marLeft w:val="0"/>
      <w:marRight w:val="0"/>
      <w:marTop w:val="0"/>
      <w:marBottom w:val="0"/>
      <w:divBdr>
        <w:top w:val="none" w:sz="0" w:space="0" w:color="auto"/>
        <w:left w:val="none" w:sz="0" w:space="0" w:color="auto"/>
        <w:bottom w:val="none" w:sz="0" w:space="0" w:color="auto"/>
        <w:right w:val="none" w:sz="0" w:space="0" w:color="auto"/>
      </w:divBdr>
    </w:div>
    <w:div w:id="1653946614">
      <w:bodyDiv w:val="1"/>
      <w:marLeft w:val="0"/>
      <w:marRight w:val="0"/>
      <w:marTop w:val="0"/>
      <w:marBottom w:val="0"/>
      <w:divBdr>
        <w:top w:val="none" w:sz="0" w:space="0" w:color="auto"/>
        <w:left w:val="none" w:sz="0" w:space="0" w:color="auto"/>
        <w:bottom w:val="none" w:sz="0" w:space="0" w:color="auto"/>
        <w:right w:val="none" w:sz="0" w:space="0" w:color="auto"/>
      </w:divBdr>
    </w:div>
    <w:div w:id="1653949352">
      <w:bodyDiv w:val="1"/>
      <w:marLeft w:val="0"/>
      <w:marRight w:val="0"/>
      <w:marTop w:val="0"/>
      <w:marBottom w:val="0"/>
      <w:divBdr>
        <w:top w:val="none" w:sz="0" w:space="0" w:color="auto"/>
        <w:left w:val="none" w:sz="0" w:space="0" w:color="auto"/>
        <w:bottom w:val="none" w:sz="0" w:space="0" w:color="auto"/>
        <w:right w:val="none" w:sz="0" w:space="0" w:color="auto"/>
      </w:divBdr>
    </w:div>
    <w:div w:id="1654218859">
      <w:bodyDiv w:val="1"/>
      <w:marLeft w:val="0"/>
      <w:marRight w:val="0"/>
      <w:marTop w:val="0"/>
      <w:marBottom w:val="0"/>
      <w:divBdr>
        <w:top w:val="none" w:sz="0" w:space="0" w:color="auto"/>
        <w:left w:val="none" w:sz="0" w:space="0" w:color="auto"/>
        <w:bottom w:val="none" w:sz="0" w:space="0" w:color="auto"/>
        <w:right w:val="none" w:sz="0" w:space="0" w:color="auto"/>
      </w:divBdr>
    </w:div>
    <w:div w:id="1654287457">
      <w:bodyDiv w:val="1"/>
      <w:marLeft w:val="0"/>
      <w:marRight w:val="0"/>
      <w:marTop w:val="0"/>
      <w:marBottom w:val="0"/>
      <w:divBdr>
        <w:top w:val="none" w:sz="0" w:space="0" w:color="auto"/>
        <w:left w:val="none" w:sz="0" w:space="0" w:color="auto"/>
        <w:bottom w:val="none" w:sz="0" w:space="0" w:color="auto"/>
        <w:right w:val="none" w:sz="0" w:space="0" w:color="auto"/>
      </w:divBdr>
    </w:div>
    <w:div w:id="1654289114">
      <w:bodyDiv w:val="1"/>
      <w:marLeft w:val="0"/>
      <w:marRight w:val="0"/>
      <w:marTop w:val="0"/>
      <w:marBottom w:val="0"/>
      <w:divBdr>
        <w:top w:val="none" w:sz="0" w:space="0" w:color="auto"/>
        <w:left w:val="none" w:sz="0" w:space="0" w:color="auto"/>
        <w:bottom w:val="none" w:sz="0" w:space="0" w:color="auto"/>
        <w:right w:val="none" w:sz="0" w:space="0" w:color="auto"/>
      </w:divBdr>
    </w:div>
    <w:div w:id="1654330695">
      <w:bodyDiv w:val="1"/>
      <w:marLeft w:val="0"/>
      <w:marRight w:val="0"/>
      <w:marTop w:val="0"/>
      <w:marBottom w:val="0"/>
      <w:divBdr>
        <w:top w:val="none" w:sz="0" w:space="0" w:color="auto"/>
        <w:left w:val="none" w:sz="0" w:space="0" w:color="auto"/>
        <w:bottom w:val="none" w:sz="0" w:space="0" w:color="auto"/>
        <w:right w:val="none" w:sz="0" w:space="0" w:color="auto"/>
      </w:divBdr>
    </w:div>
    <w:div w:id="1654606435">
      <w:bodyDiv w:val="1"/>
      <w:marLeft w:val="0"/>
      <w:marRight w:val="0"/>
      <w:marTop w:val="0"/>
      <w:marBottom w:val="0"/>
      <w:divBdr>
        <w:top w:val="none" w:sz="0" w:space="0" w:color="auto"/>
        <w:left w:val="none" w:sz="0" w:space="0" w:color="auto"/>
        <w:bottom w:val="none" w:sz="0" w:space="0" w:color="auto"/>
        <w:right w:val="none" w:sz="0" w:space="0" w:color="auto"/>
      </w:divBdr>
    </w:div>
    <w:div w:id="1654724259">
      <w:bodyDiv w:val="1"/>
      <w:marLeft w:val="0"/>
      <w:marRight w:val="0"/>
      <w:marTop w:val="0"/>
      <w:marBottom w:val="0"/>
      <w:divBdr>
        <w:top w:val="none" w:sz="0" w:space="0" w:color="auto"/>
        <w:left w:val="none" w:sz="0" w:space="0" w:color="auto"/>
        <w:bottom w:val="none" w:sz="0" w:space="0" w:color="auto"/>
        <w:right w:val="none" w:sz="0" w:space="0" w:color="auto"/>
      </w:divBdr>
    </w:div>
    <w:div w:id="1654869117">
      <w:bodyDiv w:val="1"/>
      <w:marLeft w:val="0"/>
      <w:marRight w:val="0"/>
      <w:marTop w:val="0"/>
      <w:marBottom w:val="0"/>
      <w:divBdr>
        <w:top w:val="none" w:sz="0" w:space="0" w:color="auto"/>
        <w:left w:val="none" w:sz="0" w:space="0" w:color="auto"/>
        <w:bottom w:val="none" w:sz="0" w:space="0" w:color="auto"/>
        <w:right w:val="none" w:sz="0" w:space="0" w:color="auto"/>
      </w:divBdr>
    </w:div>
    <w:div w:id="1655136857">
      <w:bodyDiv w:val="1"/>
      <w:marLeft w:val="0"/>
      <w:marRight w:val="0"/>
      <w:marTop w:val="0"/>
      <w:marBottom w:val="0"/>
      <w:divBdr>
        <w:top w:val="none" w:sz="0" w:space="0" w:color="auto"/>
        <w:left w:val="none" w:sz="0" w:space="0" w:color="auto"/>
        <w:bottom w:val="none" w:sz="0" w:space="0" w:color="auto"/>
        <w:right w:val="none" w:sz="0" w:space="0" w:color="auto"/>
      </w:divBdr>
    </w:div>
    <w:div w:id="1655137493">
      <w:bodyDiv w:val="1"/>
      <w:marLeft w:val="0"/>
      <w:marRight w:val="0"/>
      <w:marTop w:val="0"/>
      <w:marBottom w:val="0"/>
      <w:divBdr>
        <w:top w:val="none" w:sz="0" w:space="0" w:color="auto"/>
        <w:left w:val="none" w:sz="0" w:space="0" w:color="auto"/>
        <w:bottom w:val="none" w:sz="0" w:space="0" w:color="auto"/>
        <w:right w:val="none" w:sz="0" w:space="0" w:color="auto"/>
      </w:divBdr>
    </w:div>
    <w:div w:id="1655177709">
      <w:bodyDiv w:val="1"/>
      <w:marLeft w:val="0"/>
      <w:marRight w:val="0"/>
      <w:marTop w:val="0"/>
      <w:marBottom w:val="0"/>
      <w:divBdr>
        <w:top w:val="none" w:sz="0" w:space="0" w:color="auto"/>
        <w:left w:val="none" w:sz="0" w:space="0" w:color="auto"/>
        <w:bottom w:val="none" w:sz="0" w:space="0" w:color="auto"/>
        <w:right w:val="none" w:sz="0" w:space="0" w:color="auto"/>
      </w:divBdr>
    </w:div>
    <w:div w:id="1655178035">
      <w:bodyDiv w:val="1"/>
      <w:marLeft w:val="0"/>
      <w:marRight w:val="0"/>
      <w:marTop w:val="0"/>
      <w:marBottom w:val="0"/>
      <w:divBdr>
        <w:top w:val="none" w:sz="0" w:space="0" w:color="auto"/>
        <w:left w:val="none" w:sz="0" w:space="0" w:color="auto"/>
        <w:bottom w:val="none" w:sz="0" w:space="0" w:color="auto"/>
        <w:right w:val="none" w:sz="0" w:space="0" w:color="auto"/>
      </w:divBdr>
    </w:div>
    <w:div w:id="1655328334">
      <w:bodyDiv w:val="1"/>
      <w:marLeft w:val="0"/>
      <w:marRight w:val="0"/>
      <w:marTop w:val="0"/>
      <w:marBottom w:val="0"/>
      <w:divBdr>
        <w:top w:val="none" w:sz="0" w:space="0" w:color="auto"/>
        <w:left w:val="none" w:sz="0" w:space="0" w:color="auto"/>
        <w:bottom w:val="none" w:sz="0" w:space="0" w:color="auto"/>
        <w:right w:val="none" w:sz="0" w:space="0" w:color="auto"/>
      </w:divBdr>
    </w:div>
    <w:div w:id="1655600641">
      <w:bodyDiv w:val="1"/>
      <w:marLeft w:val="0"/>
      <w:marRight w:val="0"/>
      <w:marTop w:val="0"/>
      <w:marBottom w:val="0"/>
      <w:divBdr>
        <w:top w:val="none" w:sz="0" w:space="0" w:color="auto"/>
        <w:left w:val="none" w:sz="0" w:space="0" w:color="auto"/>
        <w:bottom w:val="none" w:sz="0" w:space="0" w:color="auto"/>
        <w:right w:val="none" w:sz="0" w:space="0" w:color="auto"/>
      </w:divBdr>
    </w:div>
    <w:div w:id="1655714746">
      <w:bodyDiv w:val="1"/>
      <w:marLeft w:val="0"/>
      <w:marRight w:val="0"/>
      <w:marTop w:val="0"/>
      <w:marBottom w:val="0"/>
      <w:divBdr>
        <w:top w:val="none" w:sz="0" w:space="0" w:color="auto"/>
        <w:left w:val="none" w:sz="0" w:space="0" w:color="auto"/>
        <w:bottom w:val="none" w:sz="0" w:space="0" w:color="auto"/>
        <w:right w:val="none" w:sz="0" w:space="0" w:color="auto"/>
      </w:divBdr>
    </w:div>
    <w:div w:id="1655719338">
      <w:bodyDiv w:val="1"/>
      <w:marLeft w:val="0"/>
      <w:marRight w:val="0"/>
      <w:marTop w:val="0"/>
      <w:marBottom w:val="0"/>
      <w:divBdr>
        <w:top w:val="none" w:sz="0" w:space="0" w:color="auto"/>
        <w:left w:val="none" w:sz="0" w:space="0" w:color="auto"/>
        <w:bottom w:val="none" w:sz="0" w:space="0" w:color="auto"/>
        <w:right w:val="none" w:sz="0" w:space="0" w:color="auto"/>
      </w:divBdr>
    </w:div>
    <w:div w:id="1655837665">
      <w:bodyDiv w:val="1"/>
      <w:marLeft w:val="0"/>
      <w:marRight w:val="0"/>
      <w:marTop w:val="0"/>
      <w:marBottom w:val="0"/>
      <w:divBdr>
        <w:top w:val="none" w:sz="0" w:space="0" w:color="auto"/>
        <w:left w:val="none" w:sz="0" w:space="0" w:color="auto"/>
        <w:bottom w:val="none" w:sz="0" w:space="0" w:color="auto"/>
        <w:right w:val="none" w:sz="0" w:space="0" w:color="auto"/>
      </w:divBdr>
    </w:div>
    <w:div w:id="1655839461">
      <w:bodyDiv w:val="1"/>
      <w:marLeft w:val="0"/>
      <w:marRight w:val="0"/>
      <w:marTop w:val="0"/>
      <w:marBottom w:val="0"/>
      <w:divBdr>
        <w:top w:val="none" w:sz="0" w:space="0" w:color="auto"/>
        <w:left w:val="none" w:sz="0" w:space="0" w:color="auto"/>
        <w:bottom w:val="none" w:sz="0" w:space="0" w:color="auto"/>
        <w:right w:val="none" w:sz="0" w:space="0" w:color="auto"/>
      </w:divBdr>
    </w:div>
    <w:div w:id="1655984066">
      <w:bodyDiv w:val="1"/>
      <w:marLeft w:val="0"/>
      <w:marRight w:val="0"/>
      <w:marTop w:val="0"/>
      <w:marBottom w:val="0"/>
      <w:divBdr>
        <w:top w:val="none" w:sz="0" w:space="0" w:color="auto"/>
        <w:left w:val="none" w:sz="0" w:space="0" w:color="auto"/>
        <w:bottom w:val="none" w:sz="0" w:space="0" w:color="auto"/>
        <w:right w:val="none" w:sz="0" w:space="0" w:color="auto"/>
      </w:divBdr>
    </w:div>
    <w:div w:id="1656030497">
      <w:bodyDiv w:val="1"/>
      <w:marLeft w:val="0"/>
      <w:marRight w:val="0"/>
      <w:marTop w:val="0"/>
      <w:marBottom w:val="0"/>
      <w:divBdr>
        <w:top w:val="none" w:sz="0" w:space="0" w:color="auto"/>
        <w:left w:val="none" w:sz="0" w:space="0" w:color="auto"/>
        <w:bottom w:val="none" w:sz="0" w:space="0" w:color="auto"/>
        <w:right w:val="none" w:sz="0" w:space="0" w:color="auto"/>
      </w:divBdr>
    </w:div>
    <w:div w:id="1656061272">
      <w:bodyDiv w:val="1"/>
      <w:marLeft w:val="0"/>
      <w:marRight w:val="0"/>
      <w:marTop w:val="0"/>
      <w:marBottom w:val="0"/>
      <w:divBdr>
        <w:top w:val="none" w:sz="0" w:space="0" w:color="auto"/>
        <w:left w:val="none" w:sz="0" w:space="0" w:color="auto"/>
        <w:bottom w:val="none" w:sz="0" w:space="0" w:color="auto"/>
        <w:right w:val="none" w:sz="0" w:space="0" w:color="auto"/>
      </w:divBdr>
    </w:div>
    <w:div w:id="1656109192">
      <w:bodyDiv w:val="1"/>
      <w:marLeft w:val="0"/>
      <w:marRight w:val="0"/>
      <w:marTop w:val="0"/>
      <w:marBottom w:val="0"/>
      <w:divBdr>
        <w:top w:val="none" w:sz="0" w:space="0" w:color="auto"/>
        <w:left w:val="none" w:sz="0" w:space="0" w:color="auto"/>
        <w:bottom w:val="none" w:sz="0" w:space="0" w:color="auto"/>
        <w:right w:val="none" w:sz="0" w:space="0" w:color="auto"/>
      </w:divBdr>
    </w:div>
    <w:div w:id="1656180614">
      <w:bodyDiv w:val="1"/>
      <w:marLeft w:val="0"/>
      <w:marRight w:val="0"/>
      <w:marTop w:val="0"/>
      <w:marBottom w:val="0"/>
      <w:divBdr>
        <w:top w:val="none" w:sz="0" w:space="0" w:color="auto"/>
        <w:left w:val="none" w:sz="0" w:space="0" w:color="auto"/>
        <w:bottom w:val="none" w:sz="0" w:space="0" w:color="auto"/>
        <w:right w:val="none" w:sz="0" w:space="0" w:color="auto"/>
      </w:divBdr>
    </w:div>
    <w:div w:id="1656253309">
      <w:bodyDiv w:val="1"/>
      <w:marLeft w:val="0"/>
      <w:marRight w:val="0"/>
      <w:marTop w:val="0"/>
      <w:marBottom w:val="0"/>
      <w:divBdr>
        <w:top w:val="none" w:sz="0" w:space="0" w:color="auto"/>
        <w:left w:val="none" w:sz="0" w:space="0" w:color="auto"/>
        <w:bottom w:val="none" w:sz="0" w:space="0" w:color="auto"/>
        <w:right w:val="none" w:sz="0" w:space="0" w:color="auto"/>
      </w:divBdr>
    </w:div>
    <w:div w:id="1656447709">
      <w:bodyDiv w:val="1"/>
      <w:marLeft w:val="0"/>
      <w:marRight w:val="0"/>
      <w:marTop w:val="0"/>
      <w:marBottom w:val="0"/>
      <w:divBdr>
        <w:top w:val="none" w:sz="0" w:space="0" w:color="auto"/>
        <w:left w:val="none" w:sz="0" w:space="0" w:color="auto"/>
        <w:bottom w:val="none" w:sz="0" w:space="0" w:color="auto"/>
        <w:right w:val="none" w:sz="0" w:space="0" w:color="auto"/>
      </w:divBdr>
    </w:div>
    <w:div w:id="1656453228">
      <w:bodyDiv w:val="1"/>
      <w:marLeft w:val="0"/>
      <w:marRight w:val="0"/>
      <w:marTop w:val="0"/>
      <w:marBottom w:val="0"/>
      <w:divBdr>
        <w:top w:val="none" w:sz="0" w:space="0" w:color="auto"/>
        <w:left w:val="none" w:sz="0" w:space="0" w:color="auto"/>
        <w:bottom w:val="none" w:sz="0" w:space="0" w:color="auto"/>
        <w:right w:val="none" w:sz="0" w:space="0" w:color="auto"/>
      </w:divBdr>
    </w:div>
    <w:div w:id="1656488539">
      <w:bodyDiv w:val="1"/>
      <w:marLeft w:val="0"/>
      <w:marRight w:val="0"/>
      <w:marTop w:val="0"/>
      <w:marBottom w:val="0"/>
      <w:divBdr>
        <w:top w:val="none" w:sz="0" w:space="0" w:color="auto"/>
        <w:left w:val="none" w:sz="0" w:space="0" w:color="auto"/>
        <w:bottom w:val="none" w:sz="0" w:space="0" w:color="auto"/>
        <w:right w:val="none" w:sz="0" w:space="0" w:color="auto"/>
      </w:divBdr>
    </w:div>
    <w:div w:id="1656496598">
      <w:bodyDiv w:val="1"/>
      <w:marLeft w:val="0"/>
      <w:marRight w:val="0"/>
      <w:marTop w:val="0"/>
      <w:marBottom w:val="0"/>
      <w:divBdr>
        <w:top w:val="none" w:sz="0" w:space="0" w:color="auto"/>
        <w:left w:val="none" w:sz="0" w:space="0" w:color="auto"/>
        <w:bottom w:val="none" w:sz="0" w:space="0" w:color="auto"/>
        <w:right w:val="none" w:sz="0" w:space="0" w:color="auto"/>
      </w:divBdr>
    </w:div>
    <w:div w:id="1656759149">
      <w:bodyDiv w:val="1"/>
      <w:marLeft w:val="0"/>
      <w:marRight w:val="0"/>
      <w:marTop w:val="0"/>
      <w:marBottom w:val="0"/>
      <w:divBdr>
        <w:top w:val="none" w:sz="0" w:space="0" w:color="auto"/>
        <w:left w:val="none" w:sz="0" w:space="0" w:color="auto"/>
        <w:bottom w:val="none" w:sz="0" w:space="0" w:color="auto"/>
        <w:right w:val="none" w:sz="0" w:space="0" w:color="auto"/>
      </w:divBdr>
    </w:div>
    <w:div w:id="1656763030">
      <w:bodyDiv w:val="1"/>
      <w:marLeft w:val="0"/>
      <w:marRight w:val="0"/>
      <w:marTop w:val="0"/>
      <w:marBottom w:val="0"/>
      <w:divBdr>
        <w:top w:val="none" w:sz="0" w:space="0" w:color="auto"/>
        <w:left w:val="none" w:sz="0" w:space="0" w:color="auto"/>
        <w:bottom w:val="none" w:sz="0" w:space="0" w:color="auto"/>
        <w:right w:val="none" w:sz="0" w:space="0" w:color="auto"/>
      </w:divBdr>
    </w:div>
    <w:div w:id="1656835394">
      <w:bodyDiv w:val="1"/>
      <w:marLeft w:val="0"/>
      <w:marRight w:val="0"/>
      <w:marTop w:val="0"/>
      <w:marBottom w:val="0"/>
      <w:divBdr>
        <w:top w:val="none" w:sz="0" w:space="0" w:color="auto"/>
        <w:left w:val="none" w:sz="0" w:space="0" w:color="auto"/>
        <w:bottom w:val="none" w:sz="0" w:space="0" w:color="auto"/>
        <w:right w:val="none" w:sz="0" w:space="0" w:color="auto"/>
      </w:divBdr>
    </w:div>
    <w:div w:id="1656908874">
      <w:bodyDiv w:val="1"/>
      <w:marLeft w:val="0"/>
      <w:marRight w:val="0"/>
      <w:marTop w:val="0"/>
      <w:marBottom w:val="0"/>
      <w:divBdr>
        <w:top w:val="none" w:sz="0" w:space="0" w:color="auto"/>
        <w:left w:val="none" w:sz="0" w:space="0" w:color="auto"/>
        <w:bottom w:val="none" w:sz="0" w:space="0" w:color="auto"/>
        <w:right w:val="none" w:sz="0" w:space="0" w:color="auto"/>
      </w:divBdr>
    </w:div>
    <w:div w:id="1656951942">
      <w:bodyDiv w:val="1"/>
      <w:marLeft w:val="0"/>
      <w:marRight w:val="0"/>
      <w:marTop w:val="0"/>
      <w:marBottom w:val="0"/>
      <w:divBdr>
        <w:top w:val="none" w:sz="0" w:space="0" w:color="auto"/>
        <w:left w:val="none" w:sz="0" w:space="0" w:color="auto"/>
        <w:bottom w:val="none" w:sz="0" w:space="0" w:color="auto"/>
        <w:right w:val="none" w:sz="0" w:space="0" w:color="auto"/>
      </w:divBdr>
    </w:div>
    <w:div w:id="1656958597">
      <w:bodyDiv w:val="1"/>
      <w:marLeft w:val="0"/>
      <w:marRight w:val="0"/>
      <w:marTop w:val="0"/>
      <w:marBottom w:val="0"/>
      <w:divBdr>
        <w:top w:val="none" w:sz="0" w:space="0" w:color="auto"/>
        <w:left w:val="none" w:sz="0" w:space="0" w:color="auto"/>
        <w:bottom w:val="none" w:sz="0" w:space="0" w:color="auto"/>
        <w:right w:val="none" w:sz="0" w:space="0" w:color="auto"/>
      </w:divBdr>
    </w:div>
    <w:div w:id="1657028829">
      <w:bodyDiv w:val="1"/>
      <w:marLeft w:val="0"/>
      <w:marRight w:val="0"/>
      <w:marTop w:val="0"/>
      <w:marBottom w:val="0"/>
      <w:divBdr>
        <w:top w:val="none" w:sz="0" w:space="0" w:color="auto"/>
        <w:left w:val="none" w:sz="0" w:space="0" w:color="auto"/>
        <w:bottom w:val="none" w:sz="0" w:space="0" w:color="auto"/>
        <w:right w:val="none" w:sz="0" w:space="0" w:color="auto"/>
      </w:divBdr>
    </w:div>
    <w:div w:id="1657108899">
      <w:bodyDiv w:val="1"/>
      <w:marLeft w:val="0"/>
      <w:marRight w:val="0"/>
      <w:marTop w:val="0"/>
      <w:marBottom w:val="0"/>
      <w:divBdr>
        <w:top w:val="none" w:sz="0" w:space="0" w:color="auto"/>
        <w:left w:val="none" w:sz="0" w:space="0" w:color="auto"/>
        <w:bottom w:val="none" w:sz="0" w:space="0" w:color="auto"/>
        <w:right w:val="none" w:sz="0" w:space="0" w:color="auto"/>
      </w:divBdr>
    </w:div>
    <w:div w:id="1657147448">
      <w:bodyDiv w:val="1"/>
      <w:marLeft w:val="0"/>
      <w:marRight w:val="0"/>
      <w:marTop w:val="0"/>
      <w:marBottom w:val="0"/>
      <w:divBdr>
        <w:top w:val="none" w:sz="0" w:space="0" w:color="auto"/>
        <w:left w:val="none" w:sz="0" w:space="0" w:color="auto"/>
        <w:bottom w:val="none" w:sz="0" w:space="0" w:color="auto"/>
        <w:right w:val="none" w:sz="0" w:space="0" w:color="auto"/>
      </w:divBdr>
    </w:div>
    <w:div w:id="1657150349">
      <w:bodyDiv w:val="1"/>
      <w:marLeft w:val="0"/>
      <w:marRight w:val="0"/>
      <w:marTop w:val="0"/>
      <w:marBottom w:val="0"/>
      <w:divBdr>
        <w:top w:val="none" w:sz="0" w:space="0" w:color="auto"/>
        <w:left w:val="none" w:sz="0" w:space="0" w:color="auto"/>
        <w:bottom w:val="none" w:sz="0" w:space="0" w:color="auto"/>
        <w:right w:val="none" w:sz="0" w:space="0" w:color="auto"/>
      </w:divBdr>
    </w:div>
    <w:div w:id="1657299742">
      <w:bodyDiv w:val="1"/>
      <w:marLeft w:val="0"/>
      <w:marRight w:val="0"/>
      <w:marTop w:val="0"/>
      <w:marBottom w:val="0"/>
      <w:divBdr>
        <w:top w:val="none" w:sz="0" w:space="0" w:color="auto"/>
        <w:left w:val="none" w:sz="0" w:space="0" w:color="auto"/>
        <w:bottom w:val="none" w:sz="0" w:space="0" w:color="auto"/>
        <w:right w:val="none" w:sz="0" w:space="0" w:color="auto"/>
      </w:divBdr>
    </w:div>
    <w:div w:id="1657301324">
      <w:bodyDiv w:val="1"/>
      <w:marLeft w:val="0"/>
      <w:marRight w:val="0"/>
      <w:marTop w:val="0"/>
      <w:marBottom w:val="0"/>
      <w:divBdr>
        <w:top w:val="none" w:sz="0" w:space="0" w:color="auto"/>
        <w:left w:val="none" w:sz="0" w:space="0" w:color="auto"/>
        <w:bottom w:val="none" w:sz="0" w:space="0" w:color="auto"/>
        <w:right w:val="none" w:sz="0" w:space="0" w:color="auto"/>
      </w:divBdr>
    </w:div>
    <w:div w:id="1657493465">
      <w:bodyDiv w:val="1"/>
      <w:marLeft w:val="0"/>
      <w:marRight w:val="0"/>
      <w:marTop w:val="0"/>
      <w:marBottom w:val="0"/>
      <w:divBdr>
        <w:top w:val="none" w:sz="0" w:space="0" w:color="auto"/>
        <w:left w:val="none" w:sz="0" w:space="0" w:color="auto"/>
        <w:bottom w:val="none" w:sz="0" w:space="0" w:color="auto"/>
        <w:right w:val="none" w:sz="0" w:space="0" w:color="auto"/>
      </w:divBdr>
    </w:div>
    <w:div w:id="1657566319">
      <w:bodyDiv w:val="1"/>
      <w:marLeft w:val="0"/>
      <w:marRight w:val="0"/>
      <w:marTop w:val="0"/>
      <w:marBottom w:val="0"/>
      <w:divBdr>
        <w:top w:val="none" w:sz="0" w:space="0" w:color="auto"/>
        <w:left w:val="none" w:sz="0" w:space="0" w:color="auto"/>
        <w:bottom w:val="none" w:sz="0" w:space="0" w:color="auto"/>
        <w:right w:val="none" w:sz="0" w:space="0" w:color="auto"/>
      </w:divBdr>
    </w:div>
    <w:div w:id="1657568794">
      <w:bodyDiv w:val="1"/>
      <w:marLeft w:val="0"/>
      <w:marRight w:val="0"/>
      <w:marTop w:val="0"/>
      <w:marBottom w:val="0"/>
      <w:divBdr>
        <w:top w:val="none" w:sz="0" w:space="0" w:color="auto"/>
        <w:left w:val="none" w:sz="0" w:space="0" w:color="auto"/>
        <w:bottom w:val="none" w:sz="0" w:space="0" w:color="auto"/>
        <w:right w:val="none" w:sz="0" w:space="0" w:color="auto"/>
      </w:divBdr>
    </w:div>
    <w:div w:id="1657614208">
      <w:bodyDiv w:val="1"/>
      <w:marLeft w:val="0"/>
      <w:marRight w:val="0"/>
      <w:marTop w:val="0"/>
      <w:marBottom w:val="0"/>
      <w:divBdr>
        <w:top w:val="none" w:sz="0" w:space="0" w:color="auto"/>
        <w:left w:val="none" w:sz="0" w:space="0" w:color="auto"/>
        <w:bottom w:val="none" w:sz="0" w:space="0" w:color="auto"/>
        <w:right w:val="none" w:sz="0" w:space="0" w:color="auto"/>
      </w:divBdr>
    </w:div>
    <w:div w:id="1657684437">
      <w:bodyDiv w:val="1"/>
      <w:marLeft w:val="0"/>
      <w:marRight w:val="0"/>
      <w:marTop w:val="0"/>
      <w:marBottom w:val="0"/>
      <w:divBdr>
        <w:top w:val="none" w:sz="0" w:space="0" w:color="auto"/>
        <w:left w:val="none" w:sz="0" w:space="0" w:color="auto"/>
        <w:bottom w:val="none" w:sz="0" w:space="0" w:color="auto"/>
        <w:right w:val="none" w:sz="0" w:space="0" w:color="auto"/>
      </w:divBdr>
    </w:div>
    <w:div w:id="1657806470">
      <w:bodyDiv w:val="1"/>
      <w:marLeft w:val="0"/>
      <w:marRight w:val="0"/>
      <w:marTop w:val="0"/>
      <w:marBottom w:val="0"/>
      <w:divBdr>
        <w:top w:val="none" w:sz="0" w:space="0" w:color="auto"/>
        <w:left w:val="none" w:sz="0" w:space="0" w:color="auto"/>
        <w:bottom w:val="none" w:sz="0" w:space="0" w:color="auto"/>
        <w:right w:val="none" w:sz="0" w:space="0" w:color="auto"/>
      </w:divBdr>
    </w:div>
    <w:div w:id="1657831401">
      <w:bodyDiv w:val="1"/>
      <w:marLeft w:val="0"/>
      <w:marRight w:val="0"/>
      <w:marTop w:val="0"/>
      <w:marBottom w:val="0"/>
      <w:divBdr>
        <w:top w:val="none" w:sz="0" w:space="0" w:color="auto"/>
        <w:left w:val="none" w:sz="0" w:space="0" w:color="auto"/>
        <w:bottom w:val="none" w:sz="0" w:space="0" w:color="auto"/>
        <w:right w:val="none" w:sz="0" w:space="0" w:color="auto"/>
      </w:divBdr>
    </w:div>
    <w:div w:id="1657881824">
      <w:bodyDiv w:val="1"/>
      <w:marLeft w:val="0"/>
      <w:marRight w:val="0"/>
      <w:marTop w:val="0"/>
      <w:marBottom w:val="0"/>
      <w:divBdr>
        <w:top w:val="none" w:sz="0" w:space="0" w:color="auto"/>
        <w:left w:val="none" w:sz="0" w:space="0" w:color="auto"/>
        <w:bottom w:val="none" w:sz="0" w:space="0" w:color="auto"/>
        <w:right w:val="none" w:sz="0" w:space="0" w:color="auto"/>
      </w:divBdr>
    </w:div>
    <w:div w:id="1658068224">
      <w:bodyDiv w:val="1"/>
      <w:marLeft w:val="0"/>
      <w:marRight w:val="0"/>
      <w:marTop w:val="0"/>
      <w:marBottom w:val="0"/>
      <w:divBdr>
        <w:top w:val="none" w:sz="0" w:space="0" w:color="auto"/>
        <w:left w:val="none" w:sz="0" w:space="0" w:color="auto"/>
        <w:bottom w:val="none" w:sz="0" w:space="0" w:color="auto"/>
        <w:right w:val="none" w:sz="0" w:space="0" w:color="auto"/>
      </w:divBdr>
    </w:div>
    <w:div w:id="1658221148">
      <w:bodyDiv w:val="1"/>
      <w:marLeft w:val="0"/>
      <w:marRight w:val="0"/>
      <w:marTop w:val="0"/>
      <w:marBottom w:val="0"/>
      <w:divBdr>
        <w:top w:val="none" w:sz="0" w:space="0" w:color="auto"/>
        <w:left w:val="none" w:sz="0" w:space="0" w:color="auto"/>
        <w:bottom w:val="none" w:sz="0" w:space="0" w:color="auto"/>
        <w:right w:val="none" w:sz="0" w:space="0" w:color="auto"/>
      </w:divBdr>
    </w:div>
    <w:div w:id="1658261164">
      <w:bodyDiv w:val="1"/>
      <w:marLeft w:val="0"/>
      <w:marRight w:val="0"/>
      <w:marTop w:val="0"/>
      <w:marBottom w:val="0"/>
      <w:divBdr>
        <w:top w:val="none" w:sz="0" w:space="0" w:color="auto"/>
        <w:left w:val="none" w:sz="0" w:space="0" w:color="auto"/>
        <w:bottom w:val="none" w:sz="0" w:space="0" w:color="auto"/>
        <w:right w:val="none" w:sz="0" w:space="0" w:color="auto"/>
      </w:divBdr>
    </w:div>
    <w:div w:id="1658262211">
      <w:bodyDiv w:val="1"/>
      <w:marLeft w:val="0"/>
      <w:marRight w:val="0"/>
      <w:marTop w:val="0"/>
      <w:marBottom w:val="0"/>
      <w:divBdr>
        <w:top w:val="none" w:sz="0" w:space="0" w:color="auto"/>
        <w:left w:val="none" w:sz="0" w:space="0" w:color="auto"/>
        <w:bottom w:val="none" w:sz="0" w:space="0" w:color="auto"/>
        <w:right w:val="none" w:sz="0" w:space="0" w:color="auto"/>
      </w:divBdr>
    </w:div>
    <w:div w:id="1658264589">
      <w:bodyDiv w:val="1"/>
      <w:marLeft w:val="0"/>
      <w:marRight w:val="0"/>
      <w:marTop w:val="0"/>
      <w:marBottom w:val="0"/>
      <w:divBdr>
        <w:top w:val="none" w:sz="0" w:space="0" w:color="auto"/>
        <w:left w:val="none" w:sz="0" w:space="0" w:color="auto"/>
        <w:bottom w:val="none" w:sz="0" w:space="0" w:color="auto"/>
        <w:right w:val="none" w:sz="0" w:space="0" w:color="auto"/>
      </w:divBdr>
    </w:div>
    <w:div w:id="1658265695">
      <w:bodyDiv w:val="1"/>
      <w:marLeft w:val="0"/>
      <w:marRight w:val="0"/>
      <w:marTop w:val="0"/>
      <w:marBottom w:val="0"/>
      <w:divBdr>
        <w:top w:val="none" w:sz="0" w:space="0" w:color="auto"/>
        <w:left w:val="none" w:sz="0" w:space="0" w:color="auto"/>
        <w:bottom w:val="none" w:sz="0" w:space="0" w:color="auto"/>
        <w:right w:val="none" w:sz="0" w:space="0" w:color="auto"/>
      </w:divBdr>
    </w:div>
    <w:div w:id="1658269393">
      <w:bodyDiv w:val="1"/>
      <w:marLeft w:val="0"/>
      <w:marRight w:val="0"/>
      <w:marTop w:val="0"/>
      <w:marBottom w:val="0"/>
      <w:divBdr>
        <w:top w:val="none" w:sz="0" w:space="0" w:color="auto"/>
        <w:left w:val="none" w:sz="0" w:space="0" w:color="auto"/>
        <w:bottom w:val="none" w:sz="0" w:space="0" w:color="auto"/>
        <w:right w:val="none" w:sz="0" w:space="0" w:color="auto"/>
      </w:divBdr>
    </w:div>
    <w:div w:id="1658336187">
      <w:bodyDiv w:val="1"/>
      <w:marLeft w:val="0"/>
      <w:marRight w:val="0"/>
      <w:marTop w:val="0"/>
      <w:marBottom w:val="0"/>
      <w:divBdr>
        <w:top w:val="none" w:sz="0" w:space="0" w:color="auto"/>
        <w:left w:val="none" w:sz="0" w:space="0" w:color="auto"/>
        <w:bottom w:val="none" w:sz="0" w:space="0" w:color="auto"/>
        <w:right w:val="none" w:sz="0" w:space="0" w:color="auto"/>
      </w:divBdr>
    </w:div>
    <w:div w:id="1658344109">
      <w:bodyDiv w:val="1"/>
      <w:marLeft w:val="0"/>
      <w:marRight w:val="0"/>
      <w:marTop w:val="0"/>
      <w:marBottom w:val="0"/>
      <w:divBdr>
        <w:top w:val="none" w:sz="0" w:space="0" w:color="auto"/>
        <w:left w:val="none" w:sz="0" w:space="0" w:color="auto"/>
        <w:bottom w:val="none" w:sz="0" w:space="0" w:color="auto"/>
        <w:right w:val="none" w:sz="0" w:space="0" w:color="auto"/>
      </w:divBdr>
    </w:div>
    <w:div w:id="1658412371">
      <w:bodyDiv w:val="1"/>
      <w:marLeft w:val="0"/>
      <w:marRight w:val="0"/>
      <w:marTop w:val="0"/>
      <w:marBottom w:val="0"/>
      <w:divBdr>
        <w:top w:val="none" w:sz="0" w:space="0" w:color="auto"/>
        <w:left w:val="none" w:sz="0" w:space="0" w:color="auto"/>
        <w:bottom w:val="none" w:sz="0" w:space="0" w:color="auto"/>
        <w:right w:val="none" w:sz="0" w:space="0" w:color="auto"/>
      </w:divBdr>
    </w:div>
    <w:div w:id="1658412629">
      <w:bodyDiv w:val="1"/>
      <w:marLeft w:val="0"/>
      <w:marRight w:val="0"/>
      <w:marTop w:val="0"/>
      <w:marBottom w:val="0"/>
      <w:divBdr>
        <w:top w:val="none" w:sz="0" w:space="0" w:color="auto"/>
        <w:left w:val="none" w:sz="0" w:space="0" w:color="auto"/>
        <w:bottom w:val="none" w:sz="0" w:space="0" w:color="auto"/>
        <w:right w:val="none" w:sz="0" w:space="0" w:color="auto"/>
      </w:divBdr>
    </w:div>
    <w:div w:id="1658417225">
      <w:bodyDiv w:val="1"/>
      <w:marLeft w:val="0"/>
      <w:marRight w:val="0"/>
      <w:marTop w:val="0"/>
      <w:marBottom w:val="0"/>
      <w:divBdr>
        <w:top w:val="none" w:sz="0" w:space="0" w:color="auto"/>
        <w:left w:val="none" w:sz="0" w:space="0" w:color="auto"/>
        <w:bottom w:val="none" w:sz="0" w:space="0" w:color="auto"/>
        <w:right w:val="none" w:sz="0" w:space="0" w:color="auto"/>
      </w:divBdr>
    </w:div>
    <w:div w:id="1658604636">
      <w:bodyDiv w:val="1"/>
      <w:marLeft w:val="0"/>
      <w:marRight w:val="0"/>
      <w:marTop w:val="0"/>
      <w:marBottom w:val="0"/>
      <w:divBdr>
        <w:top w:val="none" w:sz="0" w:space="0" w:color="auto"/>
        <w:left w:val="none" w:sz="0" w:space="0" w:color="auto"/>
        <w:bottom w:val="none" w:sz="0" w:space="0" w:color="auto"/>
        <w:right w:val="none" w:sz="0" w:space="0" w:color="auto"/>
      </w:divBdr>
    </w:div>
    <w:div w:id="1658605619">
      <w:bodyDiv w:val="1"/>
      <w:marLeft w:val="0"/>
      <w:marRight w:val="0"/>
      <w:marTop w:val="0"/>
      <w:marBottom w:val="0"/>
      <w:divBdr>
        <w:top w:val="none" w:sz="0" w:space="0" w:color="auto"/>
        <w:left w:val="none" w:sz="0" w:space="0" w:color="auto"/>
        <w:bottom w:val="none" w:sz="0" w:space="0" w:color="auto"/>
        <w:right w:val="none" w:sz="0" w:space="0" w:color="auto"/>
      </w:divBdr>
    </w:div>
    <w:div w:id="1658728027">
      <w:bodyDiv w:val="1"/>
      <w:marLeft w:val="0"/>
      <w:marRight w:val="0"/>
      <w:marTop w:val="0"/>
      <w:marBottom w:val="0"/>
      <w:divBdr>
        <w:top w:val="none" w:sz="0" w:space="0" w:color="auto"/>
        <w:left w:val="none" w:sz="0" w:space="0" w:color="auto"/>
        <w:bottom w:val="none" w:sz="0" w:space="0" w:color="auto"/>
        <w:right w:val="none" w:sz="0" w:space="0" w:color="auto"/>
      </w:divBdr>
    </w:div>
    <w:div w:id="1658917422">
      <w:bodyDiv w:val="1"/>
      <w:marLeft w:val="0"/>
      <w:marRight w:val="0"/>
      <w:marTop w:val="0"/>
      <w:marBottom w:val="0"/>
      <w:divBdr>
        <w:top w:val="none" w:sz="0" w:space="0" w:color="auto"/>
        <w:left w:val="none" w:sz="0" w:space="0" w:color="auto"/>
        <w:bottom w:val="none" w:sz="0" w:space="0" w:color="auto"/>
        <w:right w:val="none" w:sz="0" w:space="0" w:color="auto"/>
      </w:divBdr>
    </w:div>
    <w:div w:id="1658917491">
      <w:bodyDiv w:val="1"/>
      <w:marLeft w:val="0"/>
      <w:marRight w:val="0"/>
      <w:marTop w:val="0"/>
      <w:marBottom w:val="0"/>
      <w:divBdr>
        <w:top w:val="none" w:sz="0" w:space="0" w:color="auto"/>
        <w:left w:val="none" w:sz="0" w:space="0" w:color="auto"/>
        <w:bottom w:val="none" w:sz="0" w:space="0" w:color="auto"/>
        <w:right w:val="none" w:sz="0" w:space="0" w:color="auto"/>
      </w:divBdr>
    </w:div>
    <w:div w:id="1658918290">
      <w:bodyDiv w:val="1"/>
      <w:marLeft w:val="0"/>
      <w:marRight w:val="0"/>
      <w:marTop w:val="0"/>
      <w:marBottom w:val="0"/>
      <w:divBdr>
        <w:top w:val="none" w:sz="0" w:space="0" w:color="auto"/>
        <w:left w:val="none" w:sz="0" w:space="0" w:color="auto"/>
        <w:bottom w:val="none" w:sz="0" w:space="0" w:color="auto"/>
        <w:right w:val="none" w:sz="0" w:space="0" w:color="auto"/>
      </w:divBdr>
    </w:div>
    <w:div w:id="1658919253">
      <w:bodyDiv w:val="1"/>
      <w:marLeft w:val="0"/>
      <w:marRight w:val="0"/>
      <w:marTop w:val="0"/>
      <w:marBottom w:val="0"/>
      <w:divBdr>
        <w:top w:val="none" w:sz="0" w:space="0" w:color="auto"/>
        <w:left w:val="none" w:sz="0" w:space="0" w:color="auto"/>
        <w:bottom w:val="none" w:sz="0" w:space="0" w:color="auto"/>
        <w:right w:val="none" w:sz="0" w:space="0" w:color="auto"/>
      </w:divBdr>
    </w:div>
    <w:div w:id="1658923295">
      <w:bodyDiv w:val="1"/>
      <w:marLeft w:val="0"/>
      <w:marRight w:val="0"/>
      <w:marTop w:val="0"/>
      <w:marBottom w:val="0"/>
      <w:divBdr>
        <w:top w:val="none" w:sz="0" w:space="0" w:color="auto"/>
        <w:left w:val="none" w:sz="0" w:space="0" w:color="auto"/>
        <w:bottom w:val="none" w:sz="0" w:space="0" w:color="auto"/>
        <w:right w:val="none" w:sz="0" w:space="0" w:color="auto"/>
      </w:divBdr>
    </w:div>
    <w:div w:id="1658994056">
      <w:bodyDiv w:val="1"/>
      <w:marLeft w:val="0"/>
      <w:marRight w:val="0"/>
      <w:marTop w:val="0"/>
      <w:marBottom w:val="0"/>
      <w:divBdr>
        <w:top w:val="none" w:sz="0" w:space="0" w:color="auto"/>
        <w:left w:val="none" w:sz="0" w:space="0" w:color="auto"/>
        <w:bottom w:val="none" w:sz="0" w:space="0" w:color="auto"/>
        <w:right w:val="none" w:sz="0" w:space="0" w:color="auto"/>
      </w:divBdr>
    </w:div>
    <w:div w:id="1658999216">
      <w:bodyDiv w:val="1"/>
      <w:marLeft w:val="0"/>
      <w:marRight w:val="0"/>
      <w:marTop w:val="0"/>
      <w:marBottom w:val="0"/>
      <w:divBdr>
        <w:top w:val="none" w:sz="0" w:space="0" w:color="auto"/>
        <w:left w:val="none" w:sz="0" w:space="0" w:color="auto"/>
        <w:bottom w:val="none" w:sz="0" w:space="0" w:color="auto"/>
        <w:right w:val="none" w:sz="0" w:space="0" w:color="auto"/>
      </w:divBdr>
    </w:div>
    <w:div w:id="1659073992">
      <w:bodyDiv w:val="1"/>
      <w:marLeft w:val="0"/>
      <w:marRight w:val="0"/>
      <w:marTop w:val="0"/>
      <w:marBottom w:val="0"/>
      <w:divBdr>
        <w:top w:val="none" w:sz="0" w:space="0" w:color="auto"/>
        <w:left w:val="none" w:sz="0" w:space="0" w:color="auto"/>
        <w:bottom w:val="none" w:sz="0" w:space="0" w:color="auto"/>
        <w:right w:val="none" w:sz="0" w:space="0" w:color="auto"/>
      </w:divBdr>
    </w:div>
    <w:div w:id="1659184861">
      <w:bodyDiv w:val="1"/>
      <w:marLeft w:val="0"/>
      <w:marRight w:val="0"/>
      <w:marTop w:val="0"/>
      <w:marBottom w:val="0"/>
      <w:divBdr>
        <w:top w:val="none" w:sz="0" w:space="0" w:color="auto"/>
        <w:left w:val="none" w:sz="0" w:space="0" w:color="auto"/>
        <w:bottom w:val="none" w:sz="0" w:space="0" w:color="auto"/>
        <w:right w:val="none" w:sz="0" w:space="0" w:color="auto"/>
      </w:divBdr>
    </w:div>
    <w:div w:id="1659185727">
      <w:bodyDiv w:val="1"/>
      <w:marLeft w:val="0"/>
      <w:marRight w:val="0"/>
      <w:marTop w:val="0"/>
      <w:marBottom w:val="0"/>
      <w:divBdr>
        <w:top w:val="none" w:sz="0" w:space="0" w:color="auto"/>
        <w:left w:val="none" w:sz="0" w:space="0" w:color="auto"/>
        <w:bottom w:val="none" w:sz="0" w:space="0" w:color="auto"/>
        <w:right w:val="none" w:sz="0" w:space="0" w:color="auto"/>
      </w:divBdr>
    </w:div>
    <w:div w:id="1659263425">
      <w:bodyDiv w:val="1"/>
      <w:marLeft w:val="0"/>
      <w:marRight w:val="0"/>
      <w:marTop w:val="0"/>
      <w:marBottom w:val="0"/>
      <w:divBdr>
        <w:top w:val="none" w:sz="0" w:space="0" w:color="auto"/>
        <w:left w:val="none" w:sz="0" w:space="0" w:color="auto"/>
        <w:bottom w:val="none" w:sz="0" w:space="0" w:color="auto"/>
        <w:right w:val="none" w:sz="0" w:space="0" w:color="auto"/>
      </w:divBdr>
    </w:div>
    <w:div w:id="1659306056">
      <w:bodyDiv w:val="1"/>
      <w:marLeft w:val="0"/>
      <w:marRight w:val="0"/>
      <w:marTop w:val="0"/>
      <w:marBottom w:val="0"/>
      <w:divBdr>
        <w:top w:val="none" w:sz="0" w:space="0" w:color="auto"/>
        <w:left w:val="none" w:sz="0" w:space="0" w:color="auto"/>
        <w:bottom w:val="none" w:sz="0" w:space="0" w:color="auto"/>
        <w:right w:val="none" w:sz="0" w:space="0" w:color="auto"/>
      </w:divBdr>
    </w:div>
    <w:div w:id="1659383111">
      <w:bodyDiv w:val="1"/>
      <w:marLeft w:val="0"/>
      <w:marRight w:val="0"/>
      <w:marTop w:val="0"/>
      <w:marBottom w:val="0"/>
      <w:divBdr>
        <w:top w:val="none" w:sz="0" w:space="0" w:color="auto"/>
        <w:left w:val="none" w:sz="0" w:space="0" w:color="auto"/>
        <w:bottom w:val="none" w:sz="0" w:space="0" w:color="auto"/>
        <w:right w:val="none" w:sz="0" w:space="0" w:color="auto"/>
      </w:divBdr>
    </w:div>
    <w:div w:id="1659385097">
      <w:bodyDiv w:val="1"/>
      <w:marLeft w:val="0"/>
      <w:marRight w:val="0"/>
      <w:marTop w:val="0"/>
      <w:marBottom w:val="0"/>
      <w:divBdr>
        <w:top w:val="none" w:sz="0" w:space="0" w:color="auto"/>
        <w:left w:val="none" w:sz="0" w:space="0" w:color="auto"/>
        <w:bottom w:val="none" w:sz="0" w:space="0" w:color="auto"/>
        <w:right w:val="none" w:sz="0" w:space="0" w:color="auto"/>
      </w:divBdr>
    </w:div>
    <w:div w:id="1659460131">
      <w:bodyDiv w:val="1"/>
      <w:marLeft w:val="0"/>
      <w:marRight w:val="0"/>
      <w:marTop w:val="0"/>
      <w:marBottom w:val="0"/>
      <w:divBdr>
        <w:top w:val="none" w:sz="0" w:space="0" w:color="auto"/>
        <w:left w:val="none" w:sz="0" w:space="0" w:color="auto"/>
        <w:bottom w:val="none" w:sz="0" w:space="0" w:color="auto"/>
        <w:right w:val="none" w:sz="0" w:space="0" w:color="auto"/>
      </w:divBdr>
    </w:div>
    <w:div w:id="1659533009">
      <w:bodyDiv w:val="1"/>
      <w:marLeft w:val="0"/>
      <w:marRight w:val="0"/>
      <w:marTop w:val="0"/>
      <w:marBottom w:val="0"/>
      <w:divBdr>
        <w:top w:val="none" w:sz="0" w:space="0" w:color="auto"/>
        <w:left w:val="none" w:sz="0" w:space="0" w:color="auto"/>
        <w:bottom w:val="none" w:sz="0" w:space="0" w:color="auto"/>
        <w:right w:val="none" w:sz="0" w:space="0" w:color="auto"/>
      </w:divBdr>
    </w:div>
    <w:div w:id="1659533309">
      <w:bodyDiv w:val="1"/>
      <w:marLeft w:val="0"/>
      <w:marRight w:val="0"/>
      <w:marTop w:val="0"/>
      <w:marBottom w:val="0"/>
      <w:divBdr>
        <w:top w:val="none" w:sz="0" w:space="0" w:color="auto"/>
        <w:left w:val="none" w:sz="0" w:space="0" w:color="auto"/>
        <w:bottom w:val="none" w:sz="0" w:space="0" w:color="auto"/>
        <w:right w:val="none" w:sz="0" w:space="0" w:color="auto"/>
      </w:divBdr>
    </w:div>
    <w:div w:id="1659722806">
      <w:bodyDiv w:val="1"/>
      <w:marLeft w:val="0"/>
      <w:marRight w:val="0"/>
      <w:marTop w:val="0"/>
      <w:marBottom w:val="0"/>
      <w:divBdr>
        <w:top w:val="none" w:sz="0" w:space="0" w:color="auto"/>
        <w:left w:val="none" w:sz="0" w:space="0" w:color="auto"/>
        <w:bottom w:val="none" w:sz="0" w:space="0" w:color="auto"/>
        <w:right w:val="none" w:sz="0" w:space="0" w:color="auto"/>
      </w:divBdr>
    </w:div>
    <w:div w:id="1659725998">
      <w:bodyDiv w:val="1"/>
      <w:marLeft w:val="0"/>
      <w:marRight w:val="0"/>
      <w:marTop w:val="0"/>
      <w:marBottom w:val="0"/>
      <w:divBdr>
        <w:top w:val="none" w:sz="0" w:space="0" w:color="auto"/>
        <w:left w:val="none" w:sz="0" w:space="0" w:color="auto"/>
        <w:bottom w:val="none" w:sz="0" w:space="0" w:color="auto"/>
        <w:right w:val="none" w:sz="0" w:space="0" w:color="auto"/>
      </w:divBdr>
    </w:div>
    <w:div w:id="1659730338">
      <w:bodyDiv w:val="1"/>
      <w:marLeft w:val="0"/>
      <w:marRight w:val="0"/>
      <w:marTop w:val="0"/>
      <w:marBottom w:val="0"/>
      <w:divBdr>
        <w:top w:val="none" w:sz="0" w:space="0" w:color="auto"/>
        <w:left w:val="none" w:sz="0" w:space="0" w:color="auto"/>
        <w:bottom w:val="none" w:sz="0" w:space="0" w:color="auto"/>
        <w:right w:val="none" w:sz="0" w:space="0" w:color="auto"/>
      </w:divBdr>
    </w:div>
    <w:div w:id="1659765318">
      <w:bodyDiv w:val="1"/>
      <w:marLeft w:val="0"/>
      <w:marRight w:val="0"/>
      <w:marTop w:val="0"/>
      <w:marBottom w:val="0"/>
      <w:divBdr>
        <w:top w:val="none" w:sz="0" w:space="0" w:color="auto"/>
        <w:left w:val="none" w:sz="0" w:space="0" w:color="auto"/>
        <w:bottom w:val="none" w:sz="0" w:space="0" w:color="auto"/>
        <w:right w:val="none" w:sz="0" w:space="0" w:color="auto"/>
      </w:divBdr>
    </w:div>
    <w:div w:id="1659796927">
      <w:bodyDiv w:val="1"/>
      <w:marLeft w:val="0"/>
      <w:marRight w:val="0"/>
      <w:marTop w:val="0"/>
      <w:marBottom w:val="0"/>
      <w:divBdr>
        <w:top w:val="none" w:sz="0" w:space="0" w:color="auto"/>
        <w:left w:val="none" w:sz="0" w:space="0" w:color="auto"/>
        <w:bottom w:val="none" w:sz="0" w:space="0" w:color="auto"/>
        <w:right w:val="none" w:sz="0" w:space="0" w:color="auto"/>
      </w:divBdr>
    </w:div>
    <w:div w:id="1659848301">
      <w:bodyDiv w:val="1"/>
      <w:marLeft w:val="0"/>
      <w:marRight w:val="0"/>
      <w:marTop w:val="0"/>
      <w:marBottom w:val="0"/>
      <w:divBdr>
        <w:top w:val="none" w:sz="0" w:space="0" w:color="auto"/>
        <w:left w:val="none" w:sz="0" w:space="0" w:color="auto"/>
        <w:bottom w:val="none" w:sz="0" w:space="0" w:color="auto"/>
        <w:right w:val="none" w:sz="0" w:space="0" w:color="auto"/>
      </w:divBdr>
    </w:div>
    <w:div w:id="1659920765">
      <w:bodyDiv w:val="1"/>
      <w:marLeft w:val="0"/>
      <w:marRight w:val="0"/>
      <w:marTop w:val="0"/>
      <w:marBottom w:val="0"/>
      <w:divBdr>
        <w:top w:val="none" w:sz="0" w:space="0" w:color="auto"/>
        <w:left w:val="none" w:sz="0" w:space="0" w:color="auto"/>
        <w:bottom w:val="none" w:sz="0" w:space="0" w:color="auto"/>
        <w:right w:val="none" w:sz="0" w:space="0" w:color="auto"/>
      </w:divBdr>
    </w:div>
    <w:div w:id="1660039999">
      <w:bodyDiv w:val="1"/>
      <w:marLeft w:val="0"/>
      <w:marRight w:val="0"/>
      <w:marTop w:val="0"/>
      <w:marBottom w:val="0"/>
      <w:divBdr>
        <w:top w:val="none" w:sz="0" w:space="0" w:color="auto"/>
        <w:left w:val="none" w:sz="0" w:space="0" w:color="auto"/>
        <w:bottom w:val="none" w:sz="0" w:space="0" w:color="auto"/>
        <w:right w:val="none" w:sz="0" w:space="0" w:color="auto"/>
      </w:divBdr>
    </w:div>
    <w:div w:id="1660110856">
      <w:bodyDiv w:val="1"/>
      <w:marLeft w:val="0"/>
      <w:marRight w:val="0"/>
      <w:marTop w:val="0"/>
      <w:marBottom w:val="0"/>
      <w:divBdr>
        <w:top w:val="none" w:sz="0" w:space="0" w:color="auto"/>
        <w:left w:val="none" w:sz="0" w:space="0" w:color="auto"/>
        <w:bottom w:val="none" w:sz="0" w:space="0" w:color="auto"/>
        <w:right w:val="none" w:sz="0" w:space="0" w:color="auto"/>
      </w:divBdr>
    </w:div>
    <w:div w:id="1660112590">
      <w:bodyDiv w:val="1"/>
      <w:marLeft w:val="0"/>
      <w:marRight w:val="0"/>
      <w:marTop w:val="0"/>
      <w:marBottom w:val="0"/>
      <w:divBdr>
        <w:top w:val="none" w:sz="0" w:space="0" w:color="auto"/>
        <w:left w:val="none" w:sz="0" w:space="0" w:color="auto"/>
        <w:bottom w:val="none" w:sz="0" w:space="0" w:color="auto"/>
        <w:right w:val="none" w:sz="0" w:space="0" w:color="auto"/>
      </w:divBdr>
    </w:div>
    <w:div w:id="1660112777">
      <w:bodyDiv w:val="1"/>
      <w:marLeft w:val="0"/>
      <w:marRight w:val="0"/>
      <w:marTop w:val="0"/>
      <w:marBottom w:val="0"/>
      <w:divBdr>
        <w:top w:val="none" w:sz="0" w:space="0" w:color="auto"/>
        <w:left w:val="none" w:sz="0" w:space="0" w:color="auto"/>
        <w:bottom w:val="none" w:sz="0" w:space="0" w:color="auto"/>
        <w:right w:val="none" w:sz="0" w:space="0" w:color="auto"/>
      </w:divBdr>
    </w:div>
    <w:div w:id="1660183621">
      <w:bodyDiv w:val="1"/>
      <w:marLeft w:val="0"/>
      <w:marRight w:val="0"/>
      <w:marTop w:val="0"/>
      <w:marBottom w:val="0"/>
      <w:divBdr>
        <w:top w:val="none" w:sz="0" w:space="0" w:color="auto"/>
        <w:left w:val="none" w:sz="0" w:space="0" w:color="auto"/>
        <w:bottom w:val="none" w:sz="0" w:space="0" w:color="auto"/>
        <w:right w:val="none" w:sz="0" w:space="0" w:color="auto"/>
      </w:divBdr>
    </w:div>
    <w:div w:id="1660235446">
      <w:bodyDiv w:val="1"/>
      <w:marLeft w:val="0"/>
      <w:marRight w:val="0"/>
      <w:marTop w:val="0"/>
      <w:marBottom w:val="0"/>
      <w:divBdr>
        <w:top w:val="none" w:sz="0" w:space="0" w:color="auto"/>
        <w:left w:val="none" w:sz="0" w:space="0" w:color="auto"/>
        <w:bottom w:val="none" w:sz="0" w:space="0" w:color="auto"/>
        <w:right w:val="none" w:sz="0" w:space="0" w:color="auto"/>
      </w:divBdr>
    </w:div>
    <w:div w:id="1660301619">
      <w:bodyDiv w:val="1"/>
      <w:marLeft w:val="0"/>
      <w:marRight w:val="0"/>
      <w:marTop w:val="0"/>
      <w:marBottom w:val="0"/>
      <w:divBdr>
        <w:top w:val="none" w:sz="0" w:space="0" w:color="auto"/>
        <w:left w:val="none" w:sz="0" w:space="0" w:color="auto"/>
        <w:bottom w:val="none" w:sz="0" w:space="0" w:color="auto"/>
        <w:right w:val="none" w:sz="0" w:space="0" w:color="auto"/>
      </w:divBdr>
    </w:div>
    <w:div w:id="1660379159">
      <w:bodyDiv w:val="1"/>
      <w:marLeft w:val="0"/>
      <w:marRight w:val="0"/>
      <w:marTop w:val="0"/>
      <w:marBottom w:val="0"/>
      <w:divBdr>
        <w:top w:val="none" w:sz="0" w:space="0" w:color="auto"/>
        <w:left w:val="none" w:sz="0" w:space="0" w:color="auto"/>
        <w:bottom w:val="none" w:sz="0" w:space="0" w:color="auto"/>
        <w:right w:val="none" w:sz="0" w:space="0" w:color="auto"/>
      </w:divBdr>
    </w:div>
    <w:div w:id="1660383078">
      <w:bodyDiv w:val="1"/>
      <w:marLeft w:val="0"/>
      <w:marRight w:val="0"/>
      <w:marTop w:val="0"/>
      <w:marBottom w:val="0"/>
      <w:divBdr>
        <w:top w:val="none" w:sz="0" w:space="0" w:color="auto"/>
        <w:left w:val="none" w:sz="0" w:space="0" w:color="auto"/>
        <w:bottom w:val="none" w:sz="0" w:space="0" w:color="auto"/>
        <w:right w:val="none" w:sz="0" w:space="0" w:color="auto"/>
      </w:divBdr>
    </w:div>
    <w:div w:id="1660495569">
      <w:bodyDiv w:val="1"/>
      <w:marLeft w:val="0"/>
      <w:marRight w:val="0"/>
      <w:marTop w:val="0"/>
      <w:marBottom w:val="0"/>
      <w:divBdr>
        <w:top w:val="none" w:sz="0" w:space="0" w:color="auto"/>
        <w:left w:val="none" w:sz="0" w:space="0" w:color="auto"/>
        <w:bottom w:val="none" w:sz="0" w:space="0" w:color="auto"/>
        <w:right w:val="none" w:sz="0" w:space="0" w:color="auto"/>
      </w:divBdr>
    </w:div>
    <w:div w:id="1660500184">
      <w:bodyDiv w:val="1"/>
      <w:marLeft w:val="0"/>
      <w:marRight w:val="0"/>
      <w:marTop w:val="0"/>
      <w:marBottom w:val="0"/>
      <w:divBdr>
        <w:top w:val="none" w:sz="0" w:space="0" w:color="auto"/>
        <w:left w:val="none" w:sz="0" w:space="0" w:color="auto"/>
        <w:bottom w:val="none" w:sz="0" w:space="0" w:color="auto"/>
        <w:right w:val="none" w:sz="0" w:space="0" w:color="auto"/>
      </w:divBdr>
    </w:div>
    <w:div w:id="1660502440">
      <w:bodyDiv w:val="1"/>
      <w:marLeft w:val="0"/>
      <w:marRight w:val="0"/>
      <w:marTop w:val="0"/>
      <w:marBottom w:val="0"/>
      <w:divBdr>
        <w:top w:val="none" w:sz="0" w:space="0" w:color="auto"/>
        <w:left w:val="none" w:sz="0" w:space="0" w:color="auto"/>
        <w:bottom w:val="none" w:sz="0" w:space="0" w:color="auto"/>
        <w:right w:val="none" w:sz="0" w:space="0" w:color="auto"/>
      </w:divBdr>
    </w:div>
    <w:div w:id="1660575925">
      <w:bodyDiv w:val="1"/>
      <w:marLeft w:val="0"/>
      <w:marRight w:val="0"/>
      <w:marTop w:val="0"/>
      <w:marBottom w:val="0"/>
      <w:divBdr>
        <w:top w:val="none" w:sz="0" w:space="0" w:color="auto"/>
        <w:left w:val="none" w:sz="0" w:space="0" w:color="auto"/>
        <w:bottom w:val="none" w:sz="0" w:space="0" w:color="auto"/>
        <w:right w:val="none" w:sz="0" w:space="0" w:color="auto"/>
      </w:divBdr>
    </w:div>
    <w:div w:id="1660645747">
      <w:bodyDiv w:val="1"/>
      <w:marLeft w:val="0"/>
      <w:marRight w:val="0"/>
      <w:marTop w:val="0"/>
      <w:marBottom w:val="0"/>
      <w:divBdr>
        <w:top w:val="none" w:sz="0" w:space="0" w:color="auto"/>
        <w:left w:val="none" w:sz="0" w:space="0" w:color="auto"/>
        <w:bottom w:val="none" w:sz="0" w:space="0" w:color="auto"/>
        <w:right w:val="none" w:sz="0" w:space="0" w:color="auto"/>
      </w:divBdr>
    </w:div>
    <w:div w:id="1660772089">
      <w:bodyDiv w:val="1"/>
      <w:marLeft w:val="0"/>
      <w:marRight w:val="0"/>
      <w:marTop w:val="0"/>
      <w:marBottom w:val="0"/>
      <w:divBdr>
        <w:top w:val="none" w:sz="0" w:space="0" w:color="auto"/>
        <w:left w:val="none" w:sz="0" w:space="0" w:color="auto"/>
        <w:bottom w:val="none" w:sz="0" w:space="0" w:color="auto"/>
        <w:right w:val="none" w:sz="0" w:space="0" w:color="auto"/>
      </w:divBdr>
    </w:div>
    <w:div w:id="1660839454">
      <w:bodyDiv w:val="1"/>
      <w:marLeft w:val="0"/>
      <w:marRight w:val="0"/>
      <w:marTop w:val="0"/>
      <w:marBottom w:val="0"/>
      <w:divBdr>
        <w:top w:val="none" w:sz="0" w:space="0" w:color="auto"/>
        <w:left w:val="none" w:sz="0" w:space="0" w:color="auto"/>
        <w:bottom w:val="none" w:sz="0" w:space="0" w:color="auto"/>
        <w:right w:val="none" w:sz="0" w:space="0" w:color="auto"/>
      </w:divBdr>
    </w:div>
    <w:div w:id="1660844245">
      <w:bodyDiv w:val="1"/>
      <w:marLeft w:val="0"/>
      <w:marRight w:val="0"/>
      <w:marTop w:val="0"/>
      <w:marBottom w:val="0"/>
      <w:divBdr>
        <w:top w:val="none" w:sz="0" w:space="0" w:color="auto"/>
        <w:left w:val="none" w:sz="0" w:space="0" w:color="auto"/>
        <w:bottom w:val="none" w:sz="0" w:space="0" w:color="auto"/>
        <w:right w:val="none" w:sz="0" w:space="0" w:color="auto"/>
      </w:divBdr>
    </w:div>
    <w:div w:id="1660957906">
      <w:bodyDiv w:val="1"/>
      <w:marLeft w:val="0"/>
      <w:marRight w:val="0"/>
      <w:marTop w:val="0"/>
      <w:marBottom w:val="0"/>
      <w:divBdr>
        <w:top w:val="none" w:sz="0" w:space="0" w:color="auto"/>
        <w:left w:val="none" w:sz="0" w:space="0" w:color="auto"/>
        <w:bottom w:val="none" w:sz="0" w:space="0" w:color="auto"/>
        <w:right w:val="none" w:sz="0" w:space="0" w:color="auto"/>
      </w:divBdr>
    </w:div>
    <w:div w:id="1660960474">
      <w:bodyDiv w:val="1"/>
      <w:marLeft w:val="0"/>
      <w:marRight w:val="0"/>
      <w:marTop w:val="0"/>
      <w:marBottom w:val="0"/>
      <w:divBdr>
        <w:top w:val="none" w:sz="0" w:space="0" w:color="auto"/>
        <w:left w:val="none" w:sz="0" w:space="0" w:color="auto"/>
        <w:bottom w:val="none" w:sz="0" w:space="0" w:color="auto"/>
        <w:right w:val="none" w:sz="0" w:space="0" w:color="auto"/>
      </w:divBdr>
    </w:div>
    <w:div w:id="1661230681">
      <w:bodyDiv w:val="1"/>
      <w:marLeft w:val="0"/>
      <w:marRight w:val="0"/>
      <w:marTop w:val="0"/>
      <w:marBottom w:val="0"/>
      <w:divBdr>
        <w:top w:val="none" w:sz="0" w:space="0" w:color="auto"/>
        <w:left w:val="none" w:sz="0" w:space="0" w:color="auto"/>
        <w:bottom w:val="none" w:sz="0" w:space="0" w:color="auto"/>
        <w:right w:val="none" w:sz="0" w:space="0" w:color="auto"/>
      </w:divBdr>
    </w:div>
    <w:div w:id="1661350377">
      <w:bodyDiv w:val="1"/>
      <w:marLeft w:val="0"/>
      <w:marRight w:val="0"/>
      <w:marTop w:val="0"/>
      <w:marBottom w:val="0"/>
      <w:divBdr>
        <w:top w:val="none" w:sz="0" w:space="0" w:color="auto"/>
        <w:left w:val="none" w:sz="0" w:space="0" w:color="auto"/>
        <w:bottom w:val="none" w:sz="0" w:space="0" w:color="auto"/>
        <w:right w:val="none" w:sz="0" w:space="0" w:color="auto"/>
      </w:divBdr>
    </w:div>
    <w:div w:id="1661351917">
      <w:bodyDiv w:val="1"/>
      <w:marLeft w:val="0"/>
      <w:marRight w:val="0"/>
      <w:marTop w:val="0"/>
      <w:marBottom w:val="0"/>
      <w:divBdr>
        <w:top w:val="none" w:sz="0" w:space="0" w:color="auto"/>
        <w:left w:val="none" w:sz="0" w:space="0" w:color="auto"/>
        <w:bottom w:val="none" w:sz="0" w:space="0" w:color="auto"/>
        <w:right w:val="none" w:sz="0" w:space="0" w:color="auto"/>
      </w:divBdr>
    </w:div>
    <w:div w:id="1661540621">
      <w:bodyDiv w:val="1"/>
      <w:marLeft w:val="0"/>
      <w:marRight w:val="0"/>
      <w:marTop w:val="0"/>
      <w:marBottom w:val="0"/>
      <w:divBdr>
        <w:top w:val="none" w:sz="0" w:space="0" w:color="auto"/>
        <w:left w:val="none" w:sz="0" w:space="0" w:color="auto"/>
        <w:bottom w:val="none" w:sz="0" w:space="0" w:color="auto"/>
        <w:right w:val="none" w:sz="0" w:space="0" w:color="auto"/>
      </w:divBdr>
    </w:div>
    <w:div w:id="1661542340">
      <w:bodyDiv w:val="1"/>
      <w:marLeft w:val="0"/>
      <w:marRight w:val="0"/>
      <w:marTop w:val="0"/>
      <w:marBottom w:val="0"/>
      <w:divBdr>
        <w:top w:val="none" w:sz="0" w:space="0" w:color="auto"/>
        <w:left w:val="none" w:sz="0" w:space="0" w:color="auto"/>
        <w:bottom w:val="none" w:sz="0" w:space="0" w:color="auto"/>
        <w:right w:val="none" w:sz="0" w:space="0" w:color="auto"/>
      </w:divBdr>
    </w:div>
    <w:div w:id="1661618493">
      <w:bodyDiv w:val="1"/>
      <w:marLeft w:val="0"/>
      <w:marRight w:val="0"/>
      <w:marTop w:val="0"/>
      <w:marBottom w:val="0"/>
      <w:divBdr>
        <w:top w:val="none" w:sz="0" w:space="0" w:color="auto"/>
        <w:left w:val="none" w:sz="0" w:space="0" w:color="auto"/>
        <w:bottom w:val="none" w:sz="0" w:space="0" w:color="auto"/>
        <w:right w:val="none" w:sz="0" w:space="0" w:color="auto"/>
      </w:divBdr>
    </w:div>
    <w:div w:id="1661888018">
      <w:bodyDiv w:val="1"/>
      <w:marLeft w:val="0"/>
      <w:marRight w:val="0"/>
      <w:marTop w:val="0"/>
      <w:marBottom w:val="0"/>
      <w:divBdr>
        <w:top w:val="none" w:sz="0" w:space="0" w:color="auto"/>
        <w:left w:val="none" w:sz="0" w:space="0" w:color="auto"/>
        <w:bottom w:val="none" w:sz="0" w:space="0" w:color="auto"/>
        <w:right w:val="none" w:sz="0" w:space="0" w:color="auto"/>
      </w:divBdr>
    </w:div>
    <w:div w:id="1661956185">
      <w:bodyDiv w:val="1"/>
      <w:marLeft w:val="0"/>
      <w:marRight w:val="0"/>
      <w:marTop w:val="0"/>
      <w:marBottom w:val="0"/>
      <w:divBdr>
        <w:top w:val="none" w:sz="0" w:space="0" w:color="auto"/>
        <w:left w:val="none" w:sz="0" w:space="0" w:color="auto"/>
        <w:bottom w:val="none" w:sz="0" w:space="0" w:color="auto"/>
        <w:right w:val="none" w:sz="0" w:space="0" w:color="auto"/>
      </w:divBdr>
    </w:div>
    <w:div w:id="1662078332">
      <w:bodyDiv w:val="1"/>
      <w:marLeft w:val="0"/>
      <w:marRight w:val="0"/>
      <w:marTop w:val="0"/>
      <w:marBottom w:val="0"/>
      <w:divBdr>
        <w:top w:val="none" w:sz="0" w:space="0" w:color="auto"/>
        <w:left w:val="none" w:sz="0" w:space="0" w:color="auto"/>
        <w:bottom w:val="none" w:sz="0" w:space="0" w:color="auto"/>
        <w:right w:val="none" w:sz="0" w:space="0" w:color="auto"/>
      </w:divBdr>
    </w:div>
    <w:div w:id="1662080953">
      <w:bodyDiv w:val="1"/>
      <w:marLeft w:val="0"/>
      <w:marRight w:val="0"/>
      <w:marTop w:val="0"/>
      <w:marBottom w:val="0"/>
      <w:divBdr>
        <w:top w:val="none" w:sz="0" w:space="0" w:color="auto"/>
        <w:left w:val="none" w:sz="0" w:space="0" w:color="auto"/>
        <w:bottom w:val="none" w:sz="0" w:space="0" w:color="auto"/>
        <w:right w:val="none" w:sz="0" w:space="0" w:color="auto"/>
      </w:divBdr>
    </w:div>
    <w:div w:id="1662081090">
      <w:bodyDiv w:val="1"/>
      <w:marLeft w:val="0"/>
      <w:marRight w:val="0"/>
      <w:marTop w:val="0"/>
      <w:marBottom w:val="0"/>
      <w:divBdr>
        <w:top w:val="none" w:sz="0" w:space="0" w:color="auto"/>
        <w:left w:val="none" w:sz="0" w:space="0" w:color="auto"/>
        <w:bottom w:val="none" w:sz="0" w:space="0" w:color="auto"/>
        <w:right w:val="none" w:sz="0" w:space="0" w:color="auto"/>
      </w:divBdr>
    </w:div>
    <w:div w:id="1662150650">
      <w:bodyDiv w:val="1"/>
      <w:marLeft w:val="0"/>
      <w:marRight w:val="0"/>
      <w:marTop w:val="0"/>
      <w:marBottom w:val="0"/>
      <w:divBdr>
        <w:top w:val="none" w:sz="0" w:space="0" w:color="auto"/>
        <w:left w:val="none" w:sz="0" w:space="0" w:color="auto"/>
        <w:bottom w:val="none" w:sz="0" w:space="0" w:color="auto"/>
        <w:right w:val="none" w:sz="0" w:space="0" w:color="auto"/>
      </w:divBdr>
    </w:div>
    <w:div w:id="1662153568">
      <w:bodyDiv w:val="1"/>
      <w:marLeft w:val="0"/>
      <w:marRight w:val="0"/>
      <w:marTop w:val="0"/>
      <w:marBottom w:val="0"/>
      <w:divBdr>
        <w:top w:val="none" w:sz="0" w:space="0" w:color="auto"/>
        <w:left w:val="none" w:sz="0" w:space="0" w:color="auto"/>
        <w:bottom w:val="none" w:sz="0" w:space="0" w:color="auto"/>
        <w:right w:val="none" w:sz="0" w:space="0" w:color="auto"/>
      </w:divBdr>
    </w:div>
    <w:div w:id="1662195687">
      <w:bodyDiv w:val="1"/>
      <w:marLeft w:val="0"/>
      <w:marRight w:val="0"/>
      <w:marTop w:val="0"/>
      <w:marBottom w:val="0"/>
      <w:divBdr>
        <w:top w:val="none" w:sz="0" w:space="0" w:color="auto"/>
        <w:left w:val="none" w:sz="0" w:space="0" w:color="auto"/>
        <w:bottom w:val="none" w:sz="0" w:space="0" w:color="auto"/>
        <w:right w:val="none" w:sz="0" w:space="0" w:color="auto"/>
      </w:divBdr>
    </w:div>
    <w:div w:id="1662267395">
      <w:bodyDiv w:val="1"/>
      <w:marLeft w:val="0"/>
      <w:marRight w:val="0"/>
      <w:marTop w:val="0"/>
      <w:marBottom w:val="0"/>
      <w:divBdr>
        <w:top w:val="none" w:sz="0" w:space="0" w:color="auto"/>
        <w:left w:val="none" w:sz="0" w:space="0" w:color="auto"/>
        <w:bottom w:val="none" w:sz="0" w:space="0" w:color="auto"/>
        <w:right w:val="none" w:sz="0" w:space="0" w:color="auto"/>
      </w:divBdr>
    </w:div>
    <w:div w:id="1662351428">
      <w:bodyDiv w:val="1"/>
      <w:marLeft w:val="0"/>
      <w:marRight w:val="0"/>
      <w:marTop w:val="0"/>
      <w:marBottom w:val="0"/>
      <w:divBdr>
        <w:top w:val="none" w:sz="0" w:space="0" w:color="auto"/>
        <w:left w:val="none" w:sz="0" w:space="0" w:color="auto"/>
        <w:bottom w:val="none" w:sz="0" w:space="0" w:color="auto"/>
        <w:right w:val="none" w:sz="0" w:space="0" w:color="auto"/>
      </w:divBdr>
    </w:div>
    <w:div w:id="1662351912">
      <w:bodyDiv w:val="1"/>
      <w:marLeft w:val="0"/>
      <w:marRight w:val="0"/>
      <w:marTop w:val="0"/>
      <w:marBottom w:val="0"/>
      <w:divBdr>
        <w:top w:val="none" w:sz="0" w:space="0" w:color="auto"/>
        <w:left w:val="none" w:sz="0" w:space="0" w:color="auto"/>
        <w:bottom w:val="none" w:sz="0" w:space="0" w:color="auto"/>
        <w:right w:val="none" w:sz="0" w:space="0" w:color="auto"/>
      </w:divBdr>
    </w:div>
    <w:div w:id="1662393129">
      <w:bodyDiv w:val="1"/>
      <w:marLeft w:val="0"/>
      <w:marRight w:val="0"/>
      <w:marTop w:val="0"/>
      <w:marBottom w:val="0"/>
      <w:divBdr>
        <w:top w:val="none" w:sz="0" w:space="0" w:color="auto"/>
        <w:left w:val="none" w:sz="0" w:space="0" w:color="auto"/>
        <w:bottom w:val="none" w:sz="0" w:space="0" w:color="auto"/>
        <w:right w:val="none" w:sz="0" w:space="0" w:color="auto"/>
      </w:divBdr>
    </w:div>
    <w:div w:id="1662468131">
      <w:bodyDiv w:val="1"/>
      <w:marLeft w:val="0"/>
      <w:marRight w:val="0"/>
      <w:marTop w:val="0"/>
      <w:marBottom w:val="0"/>
      <w:divBdr>
        <w:top w:val="none" w:sz="0" w:space="0" w:color="auto"/>
        <w:left w:val="none" w:sz="0" w:space="0" w:color="auto"/>
        <w:bottom w:val="none" w:sz="0" w:space="0" w:color="auto"/>
        <w:right w:val="none" w:sz="0" w:space="0" w:color="auto"/>
      </w:divBdr>
    </w:div>
    <w:div w:id="1662469844">
      <w:bodyDiv w:val="1"/>
      <w:marLeft w:val="0"/>
      <w:marRight w:val="0"/>
      <w:marTop w:val="0"/>
      <w:marBottom w:val="0"/>
      <w:divBdr>
        <w:top w:val="none" w:sz="0" w:space="0" w:color="auto"/>
        <w:left w:val="none" w:sz="0" w:space="0" w:color="auto"/>
        <w:bottom w:val="none" w:sz="0" w:space="0" w:color="auto"/>
        <w:right w:val="none" w:sz="0" w:space="0" w:color="auto"/>
      </w:divBdr>
    </w:div>
    <w:div w:id="1662612656">
      <w:bodyDiv w:val="1"/>
      <w:marLeft w:val="0"/>
      <w:marRight w:val="0"/>
      <w:marTop w:val="0"/>
      <w:marBottom w:val="0"/>
      <w:divBdr>
        <w:top w:val="none" w:sz="0" w:space="0" w:color="auto"/>
        <w:left w:val="none" w:sz="0" w:space="0" w:color="auto"/>
        <w:bottom w:val="none" w:sz="0" w:space="0" w:color="auto"/>
        <w:right w:val="none" w:sz="0" w:space="0" w:color="auto"/>
      </w:divBdr>
    </w:div>
    <w:div w:id="1662657014">
      <w:bodyDiv w:val="1"/>
      <w:marLeft w:val="0"/>
      <w:marRight w:val="0"/>
      <w:marTop w:val="0"/>
      <w:marBottom w:val="0"/>
      <w:divBdr>
        <w:top w:val="none" w:sz="0" w:space="0" w:color="auto"/>
        <w:left w:val="none" w:sz="0" w:space="0" w:color="auto"/>
        <w:bottom w:val="none" w:sz="0" w:space="0" w:color="auto"/>
        <w:right w:val="none" w:sz="0" w:space="0" w:color="auto"/>
      </w:divBdr>
    </w:div>
    <w:div w:id="1662780812">
      <w:bodyDiv w:val="1"/>
      <w:marLeft w:val="0"/>
      <w:marRight w:val="0"/>
      <w:marTop w:val="0"/>
      <w:marBottom w:val="0"/>
      <w:divBdr>
        <w:top w:val="none" w:sz="0" w:space="0" w:color="auto"/>
        <w:left w:val="none" w:sz="0" w:space="0" w:color="auto"/>
        <w:bottom w:val="none" w:sz="0" w:space="0" w:color="auto"/>
        <w:right w:val="none" w:sz="0" w:space="0" w:color="auto"/>
      </w:divBdr>
    </w:div>
    <w:div w:id="1662925388">
      <w:bodyDiv w:val="1"/>
      <w:marLeft w:val="0"/>
      <w:marRight w:val="0"/>
      <w:marTop w:val="0"/>
      <w:marBottom w:val="0"/>
      <w:divBdr>
        <w:top w:val="none" w:sz="0" w:space="0" w:color="auto"/>
        <w:left w:val="none" w:sz="0" w:space="0" w:color="auto"/>
        <w:bottom w:val="none" w:sz="0" w:space="0" w:color="auto"/>
        <w:right w:val="none" w:sz="0" w:space="0" w:color="auto"/>
      </w:divBdr>
    </w:div>
    <w:div w:id="1662928554">
      <w:bodyDiv w:val="1"/>
      <w:marLeft w:val="0"/>
      <w:marRight w:val="0"/>
      <w:marTop w:val="0"/>
      <w:marBottom w:val="0"/>
      <w:divBdr>
        <w:top w:val="none" w:sz="0" w:space="0" w:color="auto"/>
        <w:left w:val="none" w:sz="0" w:space="0" w:color="auto"/>
        <w:bottom w:val="none" w:sz="0" w:space="0" w:color="auto"/>
        <w:right w:val="none" w:sz="0" w:space="0" w:color="auto"/>
      </w:divBdr>
    </w:div>
    <w:div w:id="1663047024">
      <w:bodyDiv w:val="1"/>
      <w:marLeft w:val="0"/>
      <w:marRight w:val="0"/>
      <w:marTop w:val="0"/>
      <w:marBottom w:val="0"/>
      <w:divBdr>
        <w:top w:val="none" w:sz="0" w:space="0" w:color="auto"/>
        <w:left w:val="none" w:sz="0" w:space="0" w:color="auto"/>
        <w:bottom w:val="none" w:sz="0" w:space="0" w:color="auto"/>
        <w:right w:val="none" w:sz="0" w:space="0" w:color="auto"/>
      </w:divBdr>
    </w:div>
    <w:div w:id="1663048617">
      <w:bodyDiv w:val="1"/>
      <w:marLeft w:val="0"/>
      <w:marRight w:val="0"/>
      <w:marTop w:val="0"/>
      <w:marBottom w:val="0"/>
      <w:divBdr>
        <w:top w:val="none" w:sz="0" w:space="0" w:color="auto"/>
        <w:left w:val="none" w:sz="0" w:space="0" w:color="auto"/>
        <w:bottom w:val="none" w:sz="0" w:space="0" w:color="auto"/>
        <w:right w:val="none" w:sz="0" w:space="0" w:color="auto"/>
      </w:divBdr>
    </w:div>
    <w:div w:id="1663048826">
      <w:bodyDiv w:val="1"/>
      <w:marLeft w:val="0"/>
      <w:marRight w:val="0"/>
      <w:marTop w:val="0"/>
      <w:marBottom w:val="0"/>
      <w:divBdr>
        <w:top w:val="none" w:sz="0" w:space="0" w:color="auto"/>
        <w:left w:val="none" w:sz="0" w:space="0" w:color="auto"/>
        <w:bottom w:val="none" w:sz="0" w:space="0" w:color="auto"/>
        <w:right w:val="none" w:sz="0" w:space="0" w:color="auto"/>
      </w:divBdr>
    </w:div>
    <w:div w:id="1663124373">
      <w:bodyDiv w:val="1"/>
      <w:marLeft w:val="0"/>
      <w:marRight w:val="0"/>
      <w:marTop w:val="0"/>
      <w:marBottom w:val="0"/>
      <w:divBdr>
        <w:top w:val="none" w:sz="0" w:space="0" w:color="auto"/>
        <w:left w:val="none" w:sz="0" w:space="0" w:color="auto"/>
        <w:bottom w:val="none" w:sz="0" w:space="0" w:color="auto"/>
        <w:right w:val="none" w:sz="0" w:space="0" w:color="auto"/>
      </w:divBdr>
    </w:div>
    <w:div w:id="1663191092">
      <w:bodyDiv w:val="1"/>
      <w:marLeft w:val="0"/>
      <w:marRight w:val="0"/>
      <w:marTop w:val="0"/>
      <w:marBottom w:val="0"/>
      <w:divBdr>
        <w:top w:val="none" w:sz="0" w:space="0" w:color="auto"/>
        <w:left w:val="none" w:sz="0" w:space="0" w:color="auto"/>
        <w:bottom w:val="none" w:sz="0" w:space="0" w:color="auto"/>
        <w:right w:val="none" w:sz="0" w:space="0" w:color="auto"/>
      </w:divBdr>
    </w:div>
    <w:div w:id="1663199195">
      <w:bodyDiv w:val="1"/>
      <w:marLeft w:val="0"/>
      <w:marRight w:val="0"/>
      <w:marTop w:val="0"/>
      <w:marBottom w:val="0"/>
      <w:divBdr>
        <w:top w:val="none" w:sz="0" w:space="0" w:color="auto"/>
        <w:left w:val="none" w:sz="0" w:space="0" w:color="auto"/>
        <w:bottom w:val="none" w:sz="0" w:space="0" w:color="auto"/>
        <w:right w:val="none" w:sz="0" w:space="0" w:color="auto"/>
      </w:divBdr>
    </w:div>
    <w:div w:id="1663270169">
      <w:bodyDiv w:val="1"/>
      <w:marLeft w:val="0"/>
      <w:marRight w:val="0"/>
      <w:marTop w:val="0"/>
      <w:marBottom w:val="0"/>
      <w:divBdr>
        <w:top w:val="none" w:sz="0" w:space="0" w:color="auto"/>
        <w:left w:val="none" w:sz="0" w:space="0" w:color="auto"/>
        <w:bottom w:val="none" w:sz="0" w:space="0" w:color="auto"/>
        <w:right w:val="none" w:sz="0" w:space="0" w:color="auto"/>
      </w:divBdr>
    </w:div>
    <w:div w:id="1663313048">
      <w:bodyDiv w:val="1"/>
      <w:marLeft w:val="0"/>
      <w:marRight w:val="0"/>
      <w:marTop w:val="0"/>
      <w:marBottom w:val="0"/>
      <w:divBdr>
        <w:top w:val="none" w:sz="0" w:space="0" w:color="auto"/>
        <w:left w:val="none" w:sz="0" w:space="0" w:color="auto"/>
        <w:bottom w:val="none" w:sz="0" w:space="0" w:color="auto"/>
        <w:right w:val="none" w:sz="0" w:space="0" w:color="auto"/>
      </w:divBdr>
    </w:div>
    <w:div w:id="1663389481">
      <w:bodyDiv w:val="1"/>
      <w:marLeft w:val="0"/>
      <w:marRight w:val="0"/>
      <w:marTop w:val="0"/>
      <w:marBottom w:val="0"/>
      <w:divBdr>
        <w:top w:val="none" w:sz="0" w:space="0" w:color="auto"/>
        <w:left w:val="none" w:sz="0" w:space="0" w:color="auto"/>
        <w:bottom w:val="none" w:sz="0" w:space="0" w:color="auto"/>
        <w:right w:val="none" w:sz="0" w:space="0" w:color="auto"/>
      </w:divBdr>
    </w:div>
    <w:div w:id="1663461189">
      <w:bodyDiv w:val="1"/>
      <w:marLeft w:val="0"/>
      <w:marRight w:val="0"/>
      <w:marTop w:val="0"/>
      <w:marBottom w:val="0"/>
      <w:divBdr>
        <w:top w:val="none" w:sz="0" w:space="0" w:color="auto"/>
        <w:left w:val="none" w:sz="0" w:space="0" w:color="auto"/>
        <w:bottom w:val="none" w:sz="0" w:space="0" w:color="auto"/>
        <w:right w:val="none" w:sz="0" w:space="0" w:color="auto"/>
      </w:divBdr>
    </w:div>
    <w:div w:id="1663502392">
      <w:bodyDiv w:val="1"/>
      <w:marLeft w:val="0"/>
      <w:marRight w:val="0"/>
      <w:marTop w:val="0"/>
      <w:marBottom w:val="0"/>
      <w:divBdr>
        <w:top w:val="none" w:sz="0" w:space="0" w:color="auto"/>
        <w:left w:val="none" w:sz="0" w:space="0" w:color="auto"/>
        <w:bottom w:val="none" w:sz="0" w:space="0" w:color="auto"/>
        <w:right w:val="none" w:sz="0" w:space="0" w:color="auto"/>
      </w:divBdr>
    </w:div>
    <w:div w:id="1663506804">
      <w:bodyDiv w:val="1"/>
      <w:marLeft w:val="0"/>
      <w:marRight w:val="0"/>
      <w:marTop w:val="0"/>
      <w:marBottom w:val="0"/>
      <w:divBdr>
        <w:top w:val="none" w:sz="0" w:space="0" w:color="auto"/>
        <w:left w:val="none" w:sz="0" w:space="0" w:color="auto"/>
        <w:bottom w:val="none" w:sz="0" w:space="0" w:color="auto"/>
        <w:right w:val="none" w:sz="0" w:space="0" w:color="auto"/>
      </w:divBdr>
    </w:div>
    <w:div w:id="1663507968">
      <w:bodyDiv w:val="1"/>
      <w:marLeft w:val="0"/>
      <w:marRight w:val="0"/>
      <w:marTop w:val="0"/>
      <w:marBottom w:val="0"/>
      <w:divBdr>
        <w:top w:val="none" w:sz="0" w:space="0" w:color="auto"/>
        <w:left w:val="none" w:sz="0" w:space="0" w:color="auto"/>
        <w:bottom w:val="none" w:sz="0" w:space="0" w:color="auto"/>
        <w:right w:val="none" w:sz="0" w:space="0" w:color="auto"/>
      </w:divBdr>
    </w:div>
    <w:div w:id="1663510518">
      <w:bodyDiv w:val="1"/>
      <w:marLeft w:val="0"/>
      <w:marRight w:val="0"/>
      <w:marTop w:val="0"/>
      <w:marBottom w:val="0"/>
      <w:divBdr>
        <w:top w:val="none" w:sz="0" w:space="0" w:color="auto"/>
        <w:left w:val="none" w:sz="0" w:space="0" w:color="auto"/>
        <w:bottom w:val="none" w:sz="0" w:space="0" w:color="auto"/>
        <w:right w:val="none" w:sz="0" w:space="0" w:color="auto"/>
      </w:divBdr>
    </w:div>
    <w:div w:id="1663579341">
      <w:bodyDiv w:val="1"/>
      <w:marLeft w:val="0"/>
      <w:marRight w:val="0"/>
      <w:marTop w:val="0"/>
      <w:marBottom w:val="0"/>
      <w:divBdr>
        <w:top w:val="none" w:sz="0" w:space="0" w:color="auto"/>
        <w:left w:val="none" w:sz="0" w:space="0" w:color="auto"/>
        <w:bottom w:val="none" w:sz="0" w:space="0" w:color="auto"/>
        <w:right w:val="none" w:sz="0" w:space="0" w:color="auto"/>
      </w:divBdr>
    </w:div>
    <w:div w:id="1663660075">
      <w:bodyDiv w:val="1"/>
      <w:marLeft w:val="0"/>
      <w:marRight w:val="0"/>
      <w:marTop w:val="0"/>
      <w:marBottom w:val="0"/>
      <w:divBdr>
        <w:top w:val="none" w:sz="0" w:space="0" w:color="auto"/>
        <w:left w:val="none" w:sz="0" w:space="0" w:color="auto"/>
        <w:bottom w:val="none" w:sz="0" w:space="0" w:color="auto"/>
        <w:right w:val="none" w:sz="0" w:space="0" w:color="auto"/>
      </w:divBdr>
    </w:div>
    <w:div w:id="1663779997">
      <w:bodyDiv w:val="1"/>
      <w:marLeft w:val="0"/>
      <w:marRight w:val="0"/>
      <w:marTop w:val="0"/>
      <w:marBottom w:val="0"/>
      <w:divBdr>
        <w:top w:val="none" w:sz="0" w:space="0" w:color="auto"/>
        <w:left w:val="none" w:sz="0" w:space="0" w:color="auto"/>
        <w:bottom w:val="none" w:sz="0" w:space="0" w:color="auto"/>
        <w:right w:val="none" w:sz="0" w:space="0" w:color="auto"/>
      </w:divBdr>
    </w:div>
    <w:div w:id="1663847602">
      <w:bodyDiv w:val="1"/>
      <w:marLeft w:val="0"/>
      <w:marRight w:val="0"/>
      <w:marTop w:val="0"/>
      <w:marBottom w:val="0"/>
      <w:divBdr>
        <w:top w:val="none" w:sz="0" w:space="0" w:color="auto"/>
        <w:left w:val="none" w:sz="0" w:space="0" w:color="auto"/>
        <w:bottom w:val="none" w:sz="0" w:space="0" w:color="auto"/>
        <w:right w:val="none" w:sz="0" w:space="0" w:color="auto"/>
      </w:divBdr>
    </w:div>
    <w:div w:id="1663896086">
      <w:bodyDiv w:val="1"/>
      <w:marLeft w:val="0"/>
      <w:marRight w:val="0"/>
      <w:marTop w:val="0"/>
      <w:marBottom w:val="0"/>
      <w:divBdr>
        <w:top w:val="none" w:sz="0" w:space="0" w:color="auto"/>
        <w:left w:val="none" w:sz="0" w:space="0" w:color="auto"/>
        <w:bottom w:val="none" w:sz="0" w:space="0" w:color="auto"/>
        <w:right w:val="none" w:sz="0" w:space="0" w:color="auto"/>
      </w:divBdr>
    </w:div>
    <w:div w:id="1663896166">
      <w:bodyDiv w:val="1"/>
      <w:marLeft w:val="0"/>
      <w:marRight w:val="0"/>
      <w:marTop w:val="0"/>
      <w:marBottom w:val="0"/>
      <w:divBdr>
        <w:top w:val="none" w:sz="0" w:space="0" w:color="auto"/>
        <w:left w:val="none" w:sz="0" w:space="0" w:color="auto"/>
        <w:bottom w:val="none" w:sz="0" w:space="0" w:color="auto"/>
        <w:right w:val="none" w:sz="0" w:space="0" w:color="auto"/>
      </w:divBdr>
    </w:div>
    <w:div w:id="1663971527">
      <w:bodyDiv w:val="1"/>
      <w:marLeft w:val="0"/>
      <w:marRight w:val="0"/>
      <w:marTop w:val="0"/>
      <w:marBottom w:val="0"/>
      <w:divBdr>
        <w:top w:val="none" w:sz="0" w:space="0" w:color="auto"/>
        <w:left w:val="none" w:sz="0" w:space="0" w:color="auto"/>
        <w:bottom w:val="none" w:sz="0" w:space="0" w:color="auto"/>
        <w:right w:val="none" w:sz="0" w:space="0" w:color="auto"/>
      </w:divBdr>
    </w:div>
    <w:div w:id="1664044278">
      <w:bodyDiv w:val="1"/>
      <w:marLeft w:val="0"/>
      <w:marRight w:val="0"/>
      <w:marTop w:val="0"/>
      <w:marBottom w:val="0"/>
      <w:divBdr>
        <w:top w:val="none" w:sz="0" w:space="0" w:color="auto"/>
        <w:left w:val="none" w:sz="0" w:space="0" w:color="auto"/>
        <w:bottom w:val="none" w:sz="0" w:space="0" w:color="auto"/>
        <w:right w:val="none" w:sz="0" w:space="0" w:color="auto"/>
      </w:divBdr>
    </w:div>
    <w:div w:id="1664044347">
      <w:bodyDiv w:val="1"/>
      <w:marLeft w:val="0"/>
      <w:marRight w:val="0"/>
      <w:marTop w:val="0"/>
      <w:marBottom w:val="0"/>
      <w:divBdr>
        <w:top w:val="none" w:sz="0" w:space="0" w:color="auto"/>
        <w:left w:val="none" w:sz="0" w:space="0" w:color="auto"/>
        <w:bottom w:val="none" w:sz="0" w:space="0" w:color="auto"/>
        <w:right w:val="none" w:sz="0" w:space="0" w:color="auto"/>
      </w:divBdr>
    </w:div>
    <w:div w:id="1664047700">
      <w:bodyDiv w:val="1"/>
      <w:marLeft w:val="0"/>
      <w:marRight w:val="0"/>
      <w:marTop w:val="0"/>
      <w:marBottom w:val="0"/>
      <w:divBdr>
        <w:top w:val="none" w:sz="0" w:space="0" w:color="auto"/>
        <w:left w:val="none" w:sz="0" w:space="0" w:color="auto"/>
        <w:bottom w:val="none" w:sz="0" w:space="0" w:color="auto"/>
        <w:right w:val="none" w:sz="0" w:space="0" w:color="auto"/>
      </w:divBdr>
    </w:div>
    <w:div w:id="1664118389">
      <w:bodyDiv w:val="1"/>
      <w:marLeft w:val="0"/>
      <w:marRight w:val="0"/>
      <w:marTop w:val="0"/>
      <w:marBottom w:val="0"/>
      <w:divBdr>
        <w:top w:val="none" w:sz="0" w:space="0" w:color="auto"/>
        <w:left w:val="none" w:sz="0" w:space="0" w:color="auto"/>
        <w:bottom w:val="none" w:sz="0" w:space="0" w:color="auto"/>
        <w:right w:val="none" w:sz="0" w:space="0" w:color="auto"/>
      </w:divBdr>
    </w:div>
    <w:div w:id="1664315747">
      <w:bodyDiv w:val="1"/>
      <w:marLeft w:val="0"/>
      <w:marRight w:val="0"/>
      <w:marTop w:val="0"/>
      <w:marBottom w:val="0"/>
      <w:divBdr>
        <w:top w:val="none" w:sz="0" w:space="0" w:color="auto"/>
        <w:left w:val="none" w:sz="0" w:space="0" w:color="auto"/>
        <w:bottom w:val="none" w:sz="0" w:space="0" w:color="auto"/>
        <w:right w:val="none" w:sz="0" w:space="0" w:color="auto"/>
      </w:divBdr>
    </w:div>
    <w:div w:id="1664697550">
      <w:bodyDiv w:val="1"/>
      <w:marLeft w:val="0"/>
      <w:marRight w:val="0"/>
      <w:marTop w:val="0"/>
      <w:marBottom w:val="0"/>
      <w:divBdr>
        <w:top w:val="none" w:sz="0" w:space="0" w:color="auto"/>
        <w:left w:val="none" w:sz="0" w:space="0" w:color="auto"/>
        <w:bottom w:val="none" w:sz="0" w:space="0" w:color="auto"/>
        <w:right w:val="none" w:sz="0" w:space="0" w:color="auto"/>
      </w:divBdr>
    </w:div>
    <w:div w:id="1664746822">
      <w:bodyDiv w:val="1"/>
      <w:marLeft w:val="0"/>
      <w:marRight w:val="0"/>
      <w:marTop w:val="0"/>
      <w:marBottom w:val="0"/>
      <w:divBdr>
        <w:top w:val="none" w:sz="0" w:space="0" w:color="auto"/>
        <w:left w:val="none" w:sz="0" w:space="0" w:color="auto"/>
        <w:bottom w:val="none" w:sz="0" w:space="0" w:color="auto"/>
        <w:right w:val="none" w:sz="0" w:space="0" w:color="auto"/>
      </w:divBdr>
    </w:div>
    <w:div w:id="1664771206">
      <w:bodyDiv w:val="1"/>
      <w:marLeft w:val="0"/>
      <w:marRight w:val="0"/>
      <w:marTop w:val="0"/>
      <w:marBottom w:val="0"/>
      <w:divBdr>
        <w:top w:val="none" w:sz="0" w:space="0" w:color="auto"/>
        <w:left w:val="none" w:sz="0" w:space="0" w:color="auto"/>
        <w:bottom w:val="none" w:sz="0" w:space="0" w:color="auto"/>
        <w:right w:val="none" w:sz="0" w:space="0" w:color="auto"/>
      </w:divBdr>
    </w:div>
    <w:div w:id="1664771396">
      <w:bodyDiv w:val="1"/>
      <w:marLeft w:val="0"/>
      <w:marRight w:val="0"/>
      <w:marTop w:val="0"/>
      <w:marBottom w:val="0"/>
      <w:divBdr>
        <w:top w:val="none" w:sz="0" w:space="0" w:color="auto"/>
        <w:left w:val="none" w:sz="0" w:space="0" w:color="auto"/>
        <w:bottom w:val="none" w:sz="0" w:space="0" w:color="auto"/>
        <w:right w:val="none" w:sz="0" w:space="0" w:color="auto"/>
      </w:divBdr>
    </w:div>
    <w:div w:id="1664775089">
      <w:bodyDiv w:val="1"/>
      <w:marLeft w:val="0"/>
      <w:marRight w:val="0"/>
      <w:marTop w:val="0"/>
      <w:marBottom w:val="0"/>
      <w:divBdr>
        <w:top w:val="none" w:sz="0" w:space="0" w:color="auto"/>
        <w:left w:val="none" w:sz="0" w:space="0" w:color="auto"/>
        <w:bottom w:val="none" w:sz="0" w:space="0" w:color="auto"/>
        <w:right w:val="none" w:sz="0" w:space="0" w:color="auto"/>
      </w:divBdr>
    </w:div>
    <w:div w:id="1664816404">
      <w:bodyDiv w:val="1"/>
      <w:marLeft w:val="0"/>
      <w:marRight w:val="0"/>
      <w:marTop w:val="0"/>
      <w:marBottom w:val="0"/>
      <w:divBdr>
        <w:top w:val="none" w:sz="0" w:space="0" w:color="auto"/>
        <w:left w:val="none" w:sz="0" w:space="0" w:color="auto"/>
        <w:bottom w:val="none" w:sz="0" w:space="0" w:color="auto"/>
        <w:right w:val="none" w:sz="0" w:space="0" w:color="auto"/>
      </w:divBdr>
    </w:div>
    <w:div w:id="1664895839">
      <w:bodyDiv w:val="1"/>
      <w:marLeft w:val="0"/>
      <w:marRight w:val="0"/>
      <w:marTop w:val="0"/>
      <w:marBottom w:val="0"/>
      <w:divBdr>
        <w:top w:val="none" w:sz="0" w:space="0" w:color="auto"/>
        <w:left w:val="none" w:sz="0" w:space="0" w:color="auto"/>
        <w:bottom w:val="none" w:sz="0" w:space="0" w:color="auto"/>
        <w:right w:val="none" w:sz="0" w:space="0" w:color="auto"/>
      </w:divBdr>
    </w:div>
    <w:div w:id="1664968369">
      <w:bodyDiv w:val="1"/>
      <w:marLeft w:val="0"/>
      <w:marRight w:val="0"/>
      <w:marTop w:val="0"/>
      <w:marBottom w:val="0"/>
      <w:divBdr>
        <w:top w:val="none" w:sz="0" w:space="0" w:color="auto"/>
        <w:left w:val="none" w:sz="0" w:space="0" w:color="auto"/>
        <w:bottom w:val="none" w:sz="0" w:space="0" w:color="auto"/>
        <w:right w:val="none" w:sz="0" w:space="0" w:color="auto"/>
      </w:divBdr>
    </w:div>
    <w:div w:id="1665357884">
      <w:bodyDiv w:val="1"/>
      <w:marLeft w:val="0"/>
      <w:marRight w:val="0"/>
      <w:marTop w:val="0"/>
      <w:marBottom w:val="0"/>
      <w:divBdr>
        <w:top w:val="none" w:sz="0" w:space="0" w:color="auto"/>
        <w:left w:val="none" w:sz="0" w:space="0" w:color="auto"/>
        <w:bottom w:val="none" w:sz="0" w:space="0" w:color="auto"/>
        <w:right w:val="none" w:sz="0" w:space="0" w:color="auto"/>
      </w:divBdr>
    </w:div>
    <w:div w:id="1665545879">
      <w:bodyDiv w:val="1"/>
      <w:marLeft w:val="0"/>
      <w:marRight w:val="0"/>
      <w:marTop w:val="0"/>
      <w:marBottom w:val="0"/>
      <w:divBdr>
        <w:top w:val="none" w:sz="0" w:space="0" w:color="auto"/>
        <w:left w:val="none" w:sz="0" w:space="0" w:color="auto"/>
        <w:bottom w:val="none" w:sz="0" w:space="0" w:color="auto"/>
        <w:right w:val="none" w:sz="0" w:space="0" w:color="auto"/>
      </w:divBdr>
    </w:div>
    <w:div w:id="1665546999">
      <w:bodyDiv w:val="1"/>
      <w:marLeft w:val="0"/>
      <w:marRight w:val="0"/>
      <w:marTop w:val="0"/>
      <w:marBottom w:val="0"/>
      <w:divBdr>
        <w:top w:val="none" w:sz="0" w:space="0" w:color="auto"/>
        <w:left w:val="none" w:sz="0" w:space="0" w:color="auto"/>
        <w:bottom w:val="none" w:sz="0" w:space="0" w:color="auto"/>
        <w:right w:val="none" w:sz="0" w:space="0" w:color="auto"/>
      </w:divBdr>
    </w:div>
    <w:div w:id="1665619186">
      <w:bodyDiv w:val="1"/>
      <w:marLeft w:val="0"/>
      <w:marRight w:val="0"/>
      <w:marTop w:val="0"/>
      <w:marBottom w:val="0"/>
      <w:divBdr>
        <w:top w:val="none" w:sz="0" w:space="0" w:color="auto"/>
        <w:left w:val="none" w:sz="0" w:space="0" w:color="auto"/>
        <w:bottom w:val="none" w:sz="0" w:space="0" w:color="auto"/>
        <w:right w:val="none" w:sz="0" w:space="0" w:color="auto"/>
      </w:divBdr>
    </w:div>
    <w:div w:id="1665666238">
      <w:bodyDiv w:val="1"/>
      <w:marLeft w:val="0"/>
      <w:marRight w:val="0"/>
      <w:marTop w:val="0"/>
      <w:marBottom w:val="0"/>
      <w:divBdr>
        <w:top w:val="none" w:sz="0" w:space="0" w:color="auto"/>
        <w:left w:val="none" w:sz="0" w:space="0" w:color="auto"/>
        <w:bottom w:val="none" w:sz="0" w:space="0" w:color="auto"/>
        <w:right w:val="none" w:sz="0" w:space="0" w:color="auto"/>
      </w:divBdr>
    </w:div>
    <w:div w:id="1665821445">
      <w:bodyDiv w:val="1"/>
      <w:marLeft w:val="0"/>
      <w:marRight w:val="0"/>
      <w:marTop w:val="0"/>
      <w:marBottom w:val="0"/>
      <w:divBdr>
        <w:top w:val="none" w:sz="0" w:space="0" w:color="auto"/>
        <w:left w:val="none" w:sz="0" w:space="0" w:color="auto"/>
        <w:bottom w:val="none" w:sz="0" w:space="0" w:color="auto"/>
        <w:right w:val="none" w:sz="0" w:space="0" w:color="auto"/>
      </w:divBdr>
    </w:div>
    <w:div w:id="1665889503">
      <w:bodyDiv w:val="1"/>
      <w:marLeft w:val="0"/>
      <w:marRight w:val="0"/>
      <w:marTop w:val="0"/>
      <w:marBottom w:val="0"/>
      <w:divBdr>
        <w:top w:val="none" w:sz="0" w:space="0" w:color="auto"/>
        <w:left w:val="none" w:sz="0" w:space="0" w:color="auto"/>
        <w:bottom w:val="none" w:sz="0" w:space="0" w:color="auto"/>
        <w:right w:val="none" w:sz="0" w:space="0" w:color="auto"/>
      </w:divBdr>
    </w:div>
    <w:div w:id="1665934266">
      <w:bodyDiv w:val="1"/>
      <w:marLeft w:val="0"/>
      <w:marRight w:val="0"/>
      <w:marTop w:val="0"/>
      <w:marBottom w:val="0"/>
      <w:divBdr>
        <w:top w:val="none" w:sz="0" w:space="0" w:color="auto"/>
        <w:left w:val="none" w:sz="0" w:space="0" w:color="auto"/>
        <w:bottom w:val="none" w:sz="0" w:space="0" w:color="auto"/>
        <w:right w:val="none" w:sz="0" w:space="0" w:color="auto"/>
      </w:divBdr>
    </w:div>
    <w:div w:id="1665934747">
      <w:bodyDiv w:val="1"/>
      <w:marLeft w:val="0"/>
      <w:marRight w:val="0"/>
      <w:marTop w:val="0"/>
      <w:marBottom w:val="0"/>
      <w:divBdr>
        <w:top w:val="none" w:sz="0" w:space="0" w:color="auto"/>
        <w:left w:val="none" w:sz="0" w:space="0" w:color="auto"/>
        <w:bottom w:val="none" w:sz="0" w:space="0" w:color="auto"/>
        <w:right w:val="none" w:sz="0" w:space="0" w:color="auto"/>
      </w:divBdr>
    </w:div>
    <w:div w:id="1666088809">
      <w:bodyDiv w:val="1"/>
      <w:marLeft w:val="0"/>
      <w:marRight w:val="0"/>
      <w:marTop w:val="0"/>
      <w:marBottom w:val="0"/>
      <w:divBdr>
        <w:top w:val="none" w:sz="0" w:space="0" w:color="auto"/>
        <w:left w:val="none" w:sz="0" w:space="0" w:color="auto"/>
        <w:bottom w:val="none" w:sz="0" w:space="0" w:color="auto"/>
        <w:right w:val="none" w:sz="0" w:space="0" w:color="auto"/>
      </w:divBdr>
    </w:div>
    <w:div w:id="1666125664">
      <w:bodyDiv w:val="1"/>
      <w:marLeft w:val="0"/>
      <w:marRight w:val="0"/>
      <w:marTop w:val="0"/>
      <w:marBottom w:val="0"/>
      <w:divBdr>
        <w:top w:val="none" w:sz="0" w:space="0" w:color="auto"/>
        <w:left w:val="none" w:sz="0" w:space="0" w:color="auto"/>
        <w:bottom w:val="none" w:sz="0" w:space="0" w:color="auto"/>
        <w:right w:val="none" w:sz="0" w:space="0" w:color="auto"/>
      </w:divBdr>
    </w:div>
    <w:div w:id="1666201086">
      <w:bodyDiv w:val="1"/>
      <w:marLeft w:val="0"/>
      <w:marRight w:val="0"/>
      <w:marTop w:val="0"/>
      <w:marBottom w:val="0"/>
      <w:divBdr>
        <w:top w:val="none" w:sz="0" w:space="0" w:color="auto"/>
        <w:left w:val="none" w:sz="0" w:space="0" w:color="auto"/>
        <w:bottom w:val="none" w:sz="0" w:space="0" w:color="auto"/>
        <w:right w:val="none" w:sz="0" w:space="0" w:color="auto"/>
      </w:divBdr>
    </w:div>
    <w:div w:id="1666202466">
      <w:bodyDiv w:val="1"/>
      <w:marLeft w:val="0"/>
      <w:marRight w:val="0"/>
      <w:marTop w:val="0"/>
      <w:marBottom w:val="0"/>
      <w:divBdr>
        <w:top w:val="none" w:sz="0" w:space="0" w:color="auto"/>
        <w:left w:val="none" w:sz="0" w:space="0" w:color="auto"/>
        <w:bottom w:val="none" w:sz="0" w:space="0" w:color="auto"/>
        <w:right w:val="none" w:sz="0" w:space="0" w:color="auto"/>
      </w:divBdr>
    </w:div>
    <w:div w:id="1666397692">
      <w:bodyDiv w:val="1"/>
      <w:marLeft w:val="0"/>
      <w:marRight w:val="0"/>
      <w:marTop w:val="0"/>
      <w:marBottom w:val="0"/>
      <w:divBdr>
        <w:top w:val="none" w:sz="0" w:space="0" w:color="auto"/>
        <w:left w:val="none" w:sz="0" w:space="0" w:color="auto"/>
        <w:bottom w:val="none" w:sz="0" w:space="0" w:color="auto"/>
        <w:right w:val="none" w:sz="0" w:space="0" w:color="auto"/>
      </w:divBdr>
    </w:div>
    <w:div w:id="1666398734">
      <w:bodyDiv w:val="1"/>
      <w:marLeft w:val="0"/>
      <w:marRight w:val="0"/>
      <w:marTop w:val="0"/>
      <w:marBottom w:val="0"/>
      <w:divBdr>
        <w:top w:val="none" w:sz="0" w:space="0" w:color="auto"/>
        <w:left w:val="none" w:sz="0" w:space="0" w:color="auto"/>
        <w:bottom w:val="none" w:sz="0" w:space="0" w:color="auto"/>
        <w:right w:val="none" w:sz="0" w:space="0" w:color="auto"/>
      </w:divBdr>
    </w:div>
    <w:div w:id="1666474510">
      <w:bodyDiv w:val="1"/>
      <w:marLeft w:val="0"/>
      <w:marRight w:val="0"/>
      <w:marTop w:val="0"/>
      <w:marBottom w:val="0"/>
      <w:divBdr>
        <w:top w:val="none" w:sz="0" w:space="0" w:color="auto"/>
        <w:left w:val="none" w:sz="0" w:space="0" w:color="auto"/>
        <w:bottom w:val="none" w:sz="0" w:space="0" w:color="auto"/>
        <w:right w:val="none" w:sz="0" w:space="0" w:color="auto"/>
      </w:divBdr>
    </w:div>
    <w:div w:id="1666515038">
      <w:bodyDiv w:val="1"/>
      <w:marLeft w:val="0"/>
      <w:marRight w:val="0"/>
      <w:marTop w:val="0"/>
      <w:marBottom w:val="0"/>
      <w:divBdr>
        <w:top w:val="none" w:sz="0" w:space="0" w:color="auto"/>
        <w:left w:val="none" w:sz="0" w:space="0" w:color="auto"/>
        <w:bottom w:val="none" w:sz="0" w:space="0" w:color="auto"/>
        <w:right w:val="none" w:sz="0" w:space="0" w:color="auto"/>
      </w:divBdr>
    </w:div>
    <w:div w:id="1666592173">
      <w:bodyDiv w:val="1"/>
      <w:marLeft w:val="0"/>
      <w:marRight w:val="0"/>
      <w:marTop w:val="0"/>
      <w:marBottom w:val="0"/>
      <w:divBdr>
        <w:top w:val="none" w:sz="0" w:space="0" w:color="auto"/>
        <w:left w:val="none" w:sz="0" w:space="0" w:color="auto"/>
        <w:bottom w:val="none" w:sz="0" w:space="0" w:color="auto"/>
        <w:right w:val="none" w:sz="0" w:space="0" w:color="auto"/>
      </w:divBdr>
    </w:div>
    <w:div w:id="1666593725">
      <w:bodyDiv w:val="1"/>
      <w:marLeft w:val="0"/>
      <w:marRight w:val="0"/>
      <w:marTop w:val="0"/>
      <w:marBottom w:val="0"/>
      <w:divBdr>
        <w:top w:val="none" w:sz="0" w:space="0" w:color="auto"/>
        <w:left w:val="none" w:sz="0" w:space="0" w:color="auto"/>
        <w:bottom w:val="none" w:sz="0" w:space="0" w:color="auto"/>
        <w:right w:val="none" w:sz="0" w:space="0" w:color="auto"/>
      </w:divBdr>
    </w:div>
    <w:div w:id="1666736076">
      <w:bodyDiv w:val="1"/>
      <w:marLeft w:val="0"/>
      <w:marRight w:val="0"/>
      <w:marTop w:val="0"/>
      <w:marBottom w:val="0"/>
      <w:divBdr>
        <w:top w:val="none" w:sz="0" w:space="0" w:color="auto"/>
        <w:left w:val="none" w:sz="0" w:space="0" w:color="auto"/>
        <w:bottom w:val="none" w:sz="0" w:space="0" w:color="auto"/>
        <w:right w:val="none" w:sz="0" w:space="0" w:color="auto"/>
      </w:divBdr>
    </w:div>
    <w:div w:id="1666783518">
      <w:bodyDiv w:val="1"/>
      <w:marLeft w:val="0"/>
      <w:marRight w:val="0"/>
      <w:marTop w:val="0"/>
      <w:marBottom w:val="0"/>
      <w:divBdr>
        <w:top w:val="none" w:sz="0" w:space="0" w:color="auto"/>
        <w:left w:val="none" w:sz="0" w:space="0" w:color="auto"/>
        <w:bottom w:val="none" w:sz="0" w:space="0" w:color="auto"/>
        <w:right w:val="none" w:sz="0" w:space="0" w:color="auto"/>
      </w:divBdr>
    </w:div>
    <w:div w:id="1666787470">
      <w:bodyDiv w:val="1"/>
      <w:marLeft w:val="0"/>
      <w:marRight w:val="0"/>
      <w:marTop w:val="0"/>
      <w:marBottom w:val="0"/>
      <w:divBdr>
        <w:top w:val="none" w:sz="0" w:space="0" w:color="auto"/>
        <w:left w:val="none" w:sz="0" w:space="0" w:color="auto"/>
        <w:bottom w:val="none" w:sz="0" w:space="0" w:color="auto"/>
        <w:right w:val="none" w:sz="0" w:space="0" w:color="auto"/>
      </w:divBdr>
    </w:div>
    <w:div w:id="1666787887">
      <w:bodyDiv w:val="1"/>
      <w:marLeft w:val="0"/>
      <w:marRight w:val="0"/>
      <w:marTop w:val="0"/>
      <w:marBottom w:val="0"/>
      <w:divBdr>
        <w:top w:val="none" w:sz="0" w:space="0" w:color="auto"/>
        <w:left w:val="none" w:sz="0" w:space="0" w:color="auto"/>
        <w:bottom w:val="none" w:sz="0" w:space="0" w:color="auto"/>
        <w:right w:val="none" w:sz="0" w:space="0" w:color="auto"/>
      </w:divBdr>
    </w:div>
    <w:div w:id="1666859267">
      <w:bodyDiv w:val="1"/>
      <w:marLeft w:val="0"/>
      <w:marRight w:val="0"/>
      <w:marTop w:val="0"/>
      <w:marBottom w:val="0"/>
      <w:divBdr>
        <w:top w:val="none" w:sz="0" w:space="0" w:color="auto"/>
        <w:left w:val="none" w:sz="0" w:space="0" w:color="auto"/>
        <w:bottom w:val="none" w:sz="0" w:space="0" w:color="auto"/>
        <w:right w:val="none" w:sz="0" w:space="0" w:color="auto"/>
      </w:divBdr>
    </w:div>
    <w:div w:id="1666935419">
      <w:bodyDiv w:val="1"/>
      <w:marLeft w:val="0"/>
      <w:marRight w:val="0"/>
      <w:marTop w:val="0"/>
      <w:marBottom w:val="0"/>
      <w:divBdr>
        <w:top w:val="none" w:sz="0" w:space="0" w:color="auto"/>
        <w:left w:val="none" w:sz="0" w:space="0" w:color="auto"/>
        <w:bottom w:val="none" w:sz="0" w:space="0" w:color="auto"/>
        <w:right w:val="none" w:sz="0" w:space="0" w:color="auto"/>
      </w:divBdr>
    </w:div>
    <w:div w:id="1666938047">
      <w:bodyDiv w:val="1"/>
      <w:marLeft w:val="0"/>
      <w:marRight w:val="0"/>
      <w:marTop w:val="0"/>
      <w:marBottom w:val="0"/>
      <w:divBdr>
        <w:top w:val="none" w:sz="0" w:space="0" w:color="auto"/>
        <w:left w:val="none" w:sz="0" w:space="0" w:color="auto"/>
        <w:bottom w:val="none" w:sz="0" w:space="0" w:color="auto"/>
        <w:right w:val="none" w:sz="0" w:space="0" w:color="auto"/>
      </w:divBdr>
    </w:div>
    <w:div w:id="1667124559">
      <w:bodyDiv w:val="1"/>
      <w:marLeft w:val="0"/>
      <w:marRight w:val="0"/>
      <w:marTop w:val="0"/>
      <w:marBottom w:val="0"/>
      <w:divBdr>
        <w:top w:val="none" w:sz="0" w:space="0" w:color="auto"/>
        <w:left w:val="none" w:sz="0" w:space="0" w:color="auto"/>
        <w:bottom w:val="none" w:sz="0" w:space="0" w:color="auto"/>
        <w:right w:val="none" w:sz="0" w:space="0" w:color="auto"/>
      </w:divBdr>
    </w:div>
    <w:div w:id="1667247124">
      <w:bodyDiv w:val="1"/>
      <w:marLeft w:val="0"/>
      <w:marRight w:val="0"/>
      <w:marTop w:val="0"/>
      <w:marBottom w:val="0"/>
      <w:divBdr>
        <w:top w:val="none" w:sz="0" w:space="0" w:color="auto"/>
        <w:left w:val="none" w:sz="0" w:space="0" w:color="auto"/>
        <w:bottom w:val="none" w:sz="0" w:space="0" w:color="auto"/>
        <w:right w:val="none" w:sz="0" w:space="0" w:color="auto"/>
      </w:divBdr>
    </w:div>
    <w:div w:id="1667324372">
      <w:bodyDiv w:val="1"/>
      <w:marLeft w:val="0"/>
      <w:marRight w:val="0"/>
      <w:marTop w:val="0"/>
      <w:marBottom w:val="0"/>
      <w:divBdr>
        <w:top w:val="none" w:sz="0" w:space="0" w:color="auto"/>
        <w:left w:val="none" w:sz="0" w:space="0" w:color="auto"/>
        <w:bottom w:val="none" w:sz="0" w:space="0" w:color="auto"/>
        <w:right w:val="none" w:sz="0" w:space="0" w:color="auto"/>
      </w:divBdr>
    </w:div>
    <w:div w:id="1667435772">
      <w:bodyDiv w:val="1"/>
      <w:marLeft w:val="0"/>
      <w:marRight w:val="0"/>
      <w:marTop w:val="0"/>
      <w:marBottom w:val="0"/>
      <w:divBdr>
        <w:top w:val="none" w:sz="0" w:space="0" w:color="auto"/>
        <w:left w:val="none" w:sz="0" w:space="0" w:color="auto"/>
        <w:bottom w:val="none" w:sz="0" w:space="0" w:color="auto"/>
        <w:right w:val="none" w:sz="0" w:space="0" w:color="auto"/>
      </w:divBdr>
    </w:div>
    <w:div w:id="1667509554">
      <w:bodyDiv w:val="1"/>
      <w:marLeft w:val="0"/>
      <w:marRight w:val="0"/>
      <w:marTop w:val="0"/>
      <w:marBottom w:val="0"/>
      <w:divBdr>
        <w:top w:val="none" w:sz="0" w:space="0" w:color="auto"/>
        <w:left w:val="none" w:sz="0" w:space="0" w:color="auto"/>
        <w:bottom w:val="none" w:sz="0" w:space="0" w:color="auto"/>
        <w:right w:val="none" w:sz="0" w:space="0" w:color="auto"/>
      </w:divBdr>
    </w:div>
    <w:div w:id="1667512508">
      <w:bodyDiv w:val="1"/>
      <w:marLeft w:val="0"/>
      <w:marRight w:val="0"/>
      <w:marTop w:val="0"/>
      <w:marBottom w:val="0"/>
      <w:divBdr>
        <w:top w:val="none" w:sz="0" w:space="0" w:color="auto"/>
        <w:left w:val="none" w:sz="0" w:space="0" w:color="auto"/>
        <w:bottom w:val="none" w:sz="0" w:space="0" w:color="auto"/>
        <w:right w:val="none" w:sz="0" w:space="0" w:color="auto"/>
      </w:divBdr>
    </w:div>
    <w:div w:id="1667518839">
      <w:bodyDiv w:val="1"/>
      <w:marLeft w:val="0"/>
      <w:marRight w:val="0"/>
      <w:marTop w:val="0"/>
      <w:marBottom w:val="0"/>
      <w:divBdr>
        <w:top w:val="none" w:sz="0" w:space="0" w:color="auto"/>
        <w:left w:val="none" w:sz="0" w:space="0" w:color="auto"/>
        <w:bottom w:val="none" w:sz="0" w:space="0" w:color="auto"/>
        <w:right w:val="none" w:sz="0" w:space="0" w:color="auto"/>
      </w:divBdr>
    </w:div>
    <w:div w:id="1667586056">
      <w:bodyDiv w:val="1"/>
      <w:marLeft w:val="0"/>
      <w:marRight w:val="0"/>
      <w:marTop w:val="0"/>
      <w:marBottom w:val="0"/>
      <w:divBdr>
        <w:top w:val="none" w:sz="0" w:space="0" w:color="auto"/>
        <w:left w:val="none" w:sz="0" w:space="0" w:color="auto"/>
        <w:bottom w:val="none" w:sz="0" w:space="0" w:color="auto"/>
        <w:right w:val="none" w:sz="0" w:space="0" w:color="auto"/>
      </w:divBdr>
    </w:div>
    <w:div w:id="1667589053">
      <w:bodyDiv w:val="1"/>
      <w:marLeft w:val="0"/>
      <w:marRight w:val="0"/>
      <w:marTop w:val="0"/>
      <w:marBottom w:val="0"/>
      <w:divBdr>
        <w:top w:val="none" w:sz="0" w:space="0" w:color="auto"/>
        <w:left w:val="none" w:sz="0" w:space="0" w:color="auto"/>
        <w:bottom w:val="none" w:sz="0" w:space="0" w:color="auto"/>
        <w:right w:val="none" w:sz="0" w:space="0" w:color="auto"/>
      </w:divBdr>
    </w:div>
    <w:div w:id="1667855609">
      <w:bodyDiv w:val="1"/>
      <w:marLeft w:val="0"/>
      <w:marRight w:val="0"/>
      <w:marTop w:val="0"/>
      <w:marBottom w:val="0"/>
      <w:divBdr>
        <w:top w:val="none" w:sz="0" w:space="0" w:color="auto"/>
        <w:left w:val="none" w:sz="0" w:space="0" w:color="auto"/>
        <w:bottom w:val="none" w:sz="0" w:space="0" w:color="auto"/>
        <w:right w:val="none" w:sz="0" w:space="0" w:color="auto"/>
      </w:divBdr>
    </w:div>
    <w:div w:id="1667975004">
      <w:bodyDiv w:val="1"/>
      <w:marLeft w:val="0"/>
      <w:marRight w:val="0"/>
      <w:marTop w:val="0"/>
      <w:marBottom w:val="0"/>
      <w:divBdr>
        <w:top w:val="none" w:sz="0" w:space="0" w:color="auto"/>
        <w:left w:val="none" w:sz="0" w:space="0" w:color="auto"/>
        <w:bottom w:val="none" w:sz="0" w:space="0" w:color="auto"/>
        <w:right w:val="none" w:sz="0" w:space="0" w:color="auto"/>
      </w:divBdr>
    </w:div>
    <w:div w:id="1668047565">
      <w:bodyDiv w:val="1"/>
      <w:marLeft w:val="0"/>
      <w:marRight w:val="0"/>
      <w:marTop w:val="0"/>
      <w:marBottom w:val="0"/>
      <w:divBdr>
        <w:top w:val="none" w:sz="0" w:space="0" w:color="auto"/>
        <w:left w:val="none" w:sz="0" w:space="0" w:color="auto"/>
        <w:bottom w:val="none" w:sz="0" w:space="0" w:color="auto"/>
        <w:right w:val="none" w:sz="0" w:space="0" w:color="auto"/>
      </w:divBdr>
    </w:div>
    <w:div w:id="1668093985">
      <w:bodyDiv w:val="1"/>
      <w:marLeft w:val="0"/>
      <w:marRight w:val="0"/>
      <w:marTop w:val="0"/>
      <w:marBottom w:val="0"/>
      <w:divBdr>
        <w:top w:val="none" w:sz="0" w:space="0" w:color="auto"/>
        <w:left w:val="none" w:sz="0" w:space="0" w:color="auto"/>
        <w:bottom w:val="none" w:sz="0" w:space="0" w:color="auto"/>
        <w:right w:val="none" w:sz="0" w:space="0" w:color="auto"/>
      </w:divBdr>
    </w:div>
    <w:div w:id="1668169007">
      <w:bodyDiv w:val="1"/>
      <w:marLeft w:val="0"/>
      <w:marRight w:val="0"/>
      <w:marTop w:val="0"/>
      <w:marBottom w:val="0"/>
      <w:divBdr>
        <w:top w:val="none" w:sz="0" w:space="0" w:color="auto"/>
        <w:left w:val="none" w:sz="0" w:space="0" w:color="auto"/>
        <w:bottom w:val="none" w:sz="0" w:space="0" w:color="auto"/>
        <w:right w:val="none" w:sz="0" w:space="0" w:color="auto"/>
      </w:divBdr>
    </w:div>
    <w:div w:id="1668247268">
      <w:bodyDiv w:val="1"/>
      <w:marLeft w:val="0"/>
      <w:marRight w:val="0"/>
      <w:marTop w:val="0"/>
      <w:marBottom w:val="0"/>
      <w:divBdr>
        <w:top w:val="none" w:sz="0" w:space="0" w:color="auto"/>
        <w:left w:val="none" w:sz="0" w:space="0" w:color="auto"/>
        <w:bottom w:val="none" w:sz="0" w:space="0" w:color="auto"/>
        <w:right w:val="none" w:sz="0" w:space="0" w:color="auto"/>
      </w:divBdr>
    </w:div>
    <w:div w:id="1668284428">
      <w:bodyDiv w:val="1"/>
      <w:marLeft w:val="0"/>
      <w:marRight w:val="0"/>
      <w:marTop w:val="0"/>
      <w:marBottom w:val="0"/>
      <w:divBdr>
        <w:top w:val="none" w:sz="0" w:space="0" w:color="auto"/>
        <w:left w:val="none" w:sz="0" w:space="0" w:color="auto"/>
        <w:bottom w:val="none" w:sz="0" w:space="0" w:color="auto"/>
        <w:right w:val="none" w:sz="0" w:space="0" w:color="auto"/>
      </w:divBdr>
    </w:div>
    <w:div w:id="1668287202">
      <w:bodyDiv w:val="1"/>
      <w:marLeft w:val="0"/>
      <w:marRight w:val="0"/>
      <w:marTop w:val="0"/>
      <w:marBottom w:val="0"/>
      <w:divBdr>
        <w:top w:val="none" w:sz="0" w:space="0" w:color="auto"/>
        <w:left w:val="none" w:sz="0" w:space="0" w:color="auto"/>
        <w:bottom w:val="none" w:sz="0" w:space="0" w:color="auto"/>
        <w:right w:val="none" w:sz="0" w:space="0" w:color="auto"/>
      </w:divBdr>
    </w:div>
    <w:div w:id="1668360268">
      <w:bodyDiv w:val="1"/>
      <w:marLeft w:val="0"/>
      <w:marRight w:val="0"/>
      <w:marTop w:val="0"/>
      <w:marBottom w:val="0"/>
      <w:divBdr>
        <w:top w:val="none" w:sz="0" w:space="0" w:color="auto"/>
        <w:left w:val="none" w:sz="0" w:space="0" w:color="auto"/>
        <w:bottom w:val="none" w:sz="0" w:space="0" w:color="auto"/>
        <w:right w:val="none" w:sz="0" w:space="0" w:color="auto"/>
      </w:divBdr>
    </w:div>
    <w:div w:id="1668439289">
      <w:bodyDiv w:val="1"/>
      <w:marLeft w:val="0"/>
      <w:marRight w:val="0"/>
      <w:marTop w:val="0"/>
      <w:marBottom w:val="0"/>
      <w:divBdr>
        <w:top w:val="none" w:sz="0" w:space="0" w:color="auto"/>
        <w:left w:val="none" w:sz="0" w:space="0" w:color="auto"/>
        <w:bottom w:val="none" w:sz="0" w:space="0" w:color="auto"/>
        <w:right w:val="none" w:sz="0" w:space="0" w:color="auto"/>
      </w:divBdr>
    </w:div>
    <w:div w:id="1668481895">
      <w:bodyDiv w:val="1"/>
      <w:marLeft w:val="0"/>
      <w:marRight w:val="0"/>
      <w:marTop w:val="0"/>
      <w:marBottom w:val="0"/>
      <w:divBdr>
        <w:top w:val="none" w:sz="0" w:space="0" w:color="auto"/>
        <w:left w:val="none" w:sz="0" w:space="0" w:color="auto"/>
        <w:bottom w:val="none" w:sz="0" w:space="0" w:color="auto"/>
        <w:right w:val="none" w:sz="0" w:space="0" w:color="auto"/>
      </w:divBdr>
    </w:div>
    <w:div w:id="1668557644">
      <w:bodyDiv w:val="1"/>
      <w:marLeft w:val="0"/>
      <w:marRight w:val="0"/>
      <w:marTop w:val="0"/>
      <w:marBottom w:val="0"/>
      <w:divBdr>
        <w:top w:val="none" w:sz="0" w:space="0" w:color="auto"/>
        <w:left w:val="none" w:sz="0" w:space="0" w:color="auto"/>
        <w:bottom w:val="none" w:sz="0" w:space="0" w:color="auto"/>
        <w:right w:val="none" w:sz="0" w:space="0" w:color="auto"/>
      </w:divBdr>
    </w:div>
    <w:div w:id="1668560547">
      <w:bodyDiv w:val="1"/>
      <w:marLeft w:val="0"/>
      <w:marRight w:val="0"/>
      <w:marTop w:val="0"/>
      <w:marBottom w:val="0"/>
      <w:divBdr>
        <w:top w:val="none" w:sz="0" w:space="0" w:color="auto"/>
        <w:left w:val="none" w:sz="0" w:space="0" w:color="auto"/>
        <w:bottom w:val="none" w:sz="0" w:space="0" w:color="auto"/>
        <w:right w:val="none" w:sz="0" w:space="0" w:color="auto"/>
      </w:divBdr>
    </w:div>
    <w:div w:id="1668634313">
      <w:bodyDiv w:val="1"/>
      <w:marLeft w:val="0"/>
      <w:marRight w:val="0"/>
      <w:marTop w:val="0"/>
      <w:marBottom w:val="0"/>
      <w:divBdr>
        <w:top w:val="none" w:sz="0" w:space="0" w:color="auto"/>
        <w:left w:val="none" w:sz="0" w:space="0" w:color="auto"/>
        <w:bottom w:val="none" w:sz="0" w:space="0" w:color="auto"/>
        <w:right w:val="none" w:sz="0" w:space="0" w:color="auto"/>
      </w:divBdr>
    </w:div>
    <w:div w:id="1668702732">
      <w:bodyDiv w:val="1"/>
      <w:marLeft w:val="0"/>
      <w:marRight w:val="0"/>
      <w:marTop w:val="0"/>
      <w:marBottom w:val="0"/>
      <w:divBdr>
        <w:top w:val="none" w:sz="0" w:space="0" w:color="auto"/>
        <w:left w:val="none" w:sz="0" w:space="0" w:color="auto"/>
        <w:bottom w:val="none" w:sz="0" w:space="0" w:color="auto"/>
        <w:right w:val="none" w:sz="0" w:space="0" w:color="auto"/>
      </w:divBdr>
    </w:div>
    <w:div w:id="1668707599">
      <w:bodyDiv w:val="1"/>
      <w:marLeft w:val="0"/>
      <w:marRight w:val="0"/>
      <w:marTop w:val="0"/>
      <w:marBottom w:val="0"/>
      <w:divBdr>
        <w:top w:val="none" w:sz="0" w:space="0" w:color="auto"/>
        <w:left w:val="none" w:sz="0" w:space="0" w:color="auto"/>
        <w:bottom w:val="none" w:sz="0" w:space="0" w:color="auto"/>
        <w:right w:val="none" w:sz="0" w:space="0" w:color="auto"/>
      </w:divBdr>
    </w:div>
    <w:div w:id="1668749880">
      <w:bodyDiv w:val="1"/>
      <w:marLeft w:val="0"/>
      <w:marRight w:val="0"/>
      <w:marTop w:val="0"/>
      <w:marBottom w:val="0"/>
      <w:divBdr>
        <w:top w:val="none" w:sz="0" w:space="0" w:color="auto"/>
        <w:left w:val="none" w:sz="0" w:space="0" w:color="auto"/>
        <w:bottom w:val="none" w:sz="0" w:space="0" w:color="auto"/>
        <w:right w:val="none" w:sz="0" w:space="0" w:color="auto"/>
      </w:divBdr>
    </w:div>
    <w:div w:id="1668752758">
      <w:bodyDiv w:val="1"/>
      <w:marLeft w:val="0"/>
      <w:marRight w:val="0"/>
      <w:marTop w:val="0"/>
      <w:marBottom w:val="0"/>
      <w:divBdr>
        <w:top w:val="none" w:sz="0" w:space="0" w:color="auto"/>
        <w:left w:val="none" w:sz="0" w:space="0" w:color="auto"/>
        <w:bottom w:val="none" w:sz="0" w:space="0" w:color="auto"/>
        <w:right w:val="none" w:sz="0" w:space="0" w:color="auto"/>
      </w:divBdr>
    </w:div>
    <w:div w:id="1668753550">
      <w:bodyDiv w:val="1"/>
      <w:marLeft w:val="0"/>
      <w:marRight w:val="0"/>
      <w:marTop w:val="0"/>
      <w:marBottom w:val="0"/>
      <w:divBdr>
        <w:top w:val="none" w:sz="0" w:space="0" w:color="auto"/>
        <w:left w:val="none" w:sz="0" w:space="0" w:color="auto"/>
        <w:bottom w:val="none" w:sz="0" w:space="0" w:color="auto"/>
        <w:right w:val="none" w:sz="0" w:space="0" w:color="auto"/>
      </w:divBdr>
    </w:div>
    <w:div w:id="1668754192">
      <w:bodyDiv w:val="1"/>
      <w:marLeft w:val="0"/>
      <w:marRight w:val="0"/>
      <w:marTop w:val="0"/>
      <w:marBottom w:val="0"/>
      <w:divBdr>
        <w:top w:val="none" w:sz="0" w:space="0" w:color="auto"/>
        <w:left w:val="none" w:sz="0" w:space="0" w:color="auto"/>
        <w:bottom w:val="none" w:sz="0" w:space="0" w:color="auto"/>
        <w:right w:val="none" w:sz="0" w:space="0" w:color="auto"/>
      </w:divBdr>
    </w:div>
    <w:div w:id="1668902907">
      <w:bodyDiv w:val="1"/>
      <w:marLeft w:val="0"/>
      <w:marRight w:val="0"/>
      <w:marTop w:val="0"/>
      <w:marBottom w:val="0"/>
      <w:divBdr>
        <w:top w:val="none" w:sz="0" w:space="0" w:color="auto"/>
        <w:left w:val="none" w:sz="0" w:space="0" w:color="auto"/>
        <w:bottom w:val="none" w:sz="0" w:space="0" w:color="auto"/>
        <w:right w:val="none" w:sz="0" w:space="0" w:color="auto"/>
      </w:divBdr>
    </w:div>
    <w:div w:id="1668942142">
      <w:bodyDiv w:val="1"/>
      <w:marLeft w:val="0"/>
      <w:marRight w:val="0"/>
      <w:marTop w:val="0"/>
      <w:marBottom w:val="0"/>
      <w:divBdr>
        <w:top w:val="none" w:sz="0" w:space="0" w:color="auto"/>
        <w:left w:val="none" w:sz="0" w:space="0" w:color="auto"/>
        <w:bottom w:val="none" w:sz="0" w:space="0" w:color="auto"/>
        <w:right w:val="none" w:sz="0" w:space="0" w:color="auto"/>
      </w:divBdr>
    </w:div>
    <w:div w:id="1669015812">
      <w:bodyDiv w:val="1"/>
      <w:marLeft w:val="0"/>
      <w:marRight w:val="0"/>
      <w:marTop w:val="0"/>
      <w:marBottom w:val="0"/>
      <w:divBdr>
        <w:top w:val="none" w:sz="0" w:space="0" w:color="auto"/>
        <w:left w:val="none" w:sz="0" w:space="0" w:color="auto"/>
        <w:bottom w:val="none" w:sz="0" w:space="0" w:color="auto"/>
        <w:right w:val="none" w:sz="0" w:space="0" w:color="auto"/>
      </w:divBdr>
    </w:div>
    <w:div w:id="1669019434">
      <w:bodyDiv w:val="1"/>
      <w:marLeft w:val="0"/>
      <w:marRight w:val="0"/>
      <w:marTop w:val="0"/>
      <w:marBottom w:val="0"/>
      <w:divBdr>
        <w:top w:val="none" w:sz="0" w:space="0" w:color="auto"/>
        <w:left w:val="none" w:sz="0" w:space="0" w:color="auto"/>
        <w:bottom w:val="none" w:sz="0" w:space="0" w:color="auto"/>
        <w:right w:val="none" w:sz="0" w:space="0" w:color="auto"/>
      </w:divBdr>
    </w:div>
    <w:div w:id="1669021813">
      <w:bodyDiv w:val="1"/>
      <w:marLeft w:val="0"/>
      <w:marRight w:val="0"/>
      <w:marTop w:val="0"/>
      <w:marBottom w:val="0"/>
      <w:divBdr>
        <w:top w:val="none" w:sz="0" w:space="0" w:color="auto"/>
        <w:left w:val="none" w:sz="0" w:space="0" w:color="auto"/>
        <w:bottom w:val="none" w:sz="0" w:space="0" w:color="auto"/>
        <w:right w:val="none" w:sz="0" w:space="0" w:color="auto"/>
      </w:divBdr>
    </w:div>
    <w:div w:id="1669168976">
      <w:bodyDiv w:val="1"/>
      <w:marLeft w:val="0"/>
      <w:marRight w:val="0"/>
      <w:marTop w:val="0"/>
      <w:marBottom w:val="0"/>
      <w:divBdr>
        <w:top w:val="none" w:sz="0" w:space="0" w:color="auto"/>
        <w:left w:val="none" w:sz="0" w:space="0" w:color="auto"/>
        <w:bottom w:val="none" w:sz="0" w:space="0" w:color="auto"/>
        <w:right w:val="none" w:sz="0" w:space="0" w:color="auto"/>
      </w:divBdr>
    </w:div>
    <w:div w:id="1669213127">
      <w:bodyDiv w:val="1"/>
      <w:marLeft w:val="0"/>
      <w:marRight w:val="0"/>
      <w:marTop w:val="0"/>
      <w:marBottom w:val="0"/>
      <w:divBdr>
        <w:top w:val="none" w:sz="0" w:space="0" w:color="auto"/>
        <w:left w:val="none" w:sz="0" w:space="0" w:color="auto"/>
        <w:bottom w:val="none" w:sz="0" w:space="0" w:color="auto"/>
        <w:right w:val="none" w:sz="0" w:space="0" w:color="auto"/>
      </w:divBdr>
    </w:div>
    <w:div w:id="1669359376">
      <w:bodyDiv w:val="1"/>
      <w:marLeft w:val="0"/>
      <w:marRight w:val="0"/>
      <w:marTop w:val="0"/>
      <w:marBottom w:val="0"/>
      <w:divBdr>
        <w:top w:val="none" w:sz="0" w:space="0" w:color="auto"/>
        <w:left w:val="none" w:sz="0" w:space="0" w:color="auto"/>
        <w:bottom w:val="none" w:sz="0" w:space="0" w:color="auto"/>
        <w:right w:val="none" w:sz="0" w:space="0" w:color="auto"/>
      </w:divBdr>
    </w:div>
    <w:div w:id="1669404542">
      <w:bodyDiv w:val="1"/>
      <w:marLeft w:val="0"/>
      <w:marRight w:val="0"/>
      <w:marTop w:val="0"/>
      <w:marBottom w:val="0"/>
      <w:divBdr>
        <w:top w:val="none" w:sz="0" w:space="0" w:color="auto"/>
        <w:left w:val="none" w:sz="0" w:space="0" w:color="auto"/>
        <w:bottom w:val="none" w:sz="0" w:space="0" w:color="auto"/>
        <w:right w:val="none" w:sz="0" w:space="0" w:color="auto"/>
      </w:divBdr>
    </w:div>
    <w:div w:id="1669408887">
      <w:bodyDiv w:val="1"/>
      <w:marLeft w:val="0"/>
      <w:marRight w:val="0"/>
      <w:marTop w:val="0"/>
      <w:marBottom w:val="0"/>
      <w:divBdr>
        <w:top w:val="none" w:sz="0" w:space="0" w:color="auto"/>
        <w:left w:val="none" w:sz="0" w:space="0" w:color="auto"/>
        <w:bottom w:val="none" w:sz="0" w:space="0" w:color="auto"/>
        <w:right w:val="none" w:sz="0" w:space="0" w:color="auto"/>
      </w:divBdr>
    </w:div>
    <w:div w:id="1669475330">
      <w:bodyDiv w:val="1"/>
      <w:marLeft w:val="0"/>
      <w:marRight w:val="0"/>
      <w:marTop w:val="0"/>
      <w:marBottom w:val="0"/>
      <w:divBdr>
        <w:top w:val="none" w:sz="0" w:space="0" w:color="auto"/>
        <w:left w:val="none" w:sz="0" w:space="0" w:color="auto"/>
        <w:bottom w:val="none" w:sz="0" w:space="0" w:color="auto"/>
        <w:right w:val="none" w:sz="0" w:space="0" w:color="auto"/>
      </w:divBdr>
    </w:div>
    <w:div w:id="1669477451">
      <w:bodyDiv w:val="1"/>
      <w:marLeft w:val="0"/>
      <w:marRight w:val="0"/>
      <w:marTop w:val="0"/>
      <w:marBottom w:val="0"/>
      <w:divBdr>
        <w:top w:val="none" w:sz="0" w:space="0" w:color="auto"/>
        <w:left w:val="none" w:sz="0" w:space="0" w:color="auto"/>
        <w:bottom w:val="none" w:sz="0" w:space="0" w:color="auto"/>
        <w:right w:val="none" w:sz="0" w:space="0" w:color="auto"/>
      </w:divBdr>
    </w:div>
    <w:div w:id="1669483036">
      <w:bodyDiv w:val="1"/>
      <w:marLeft w:val="0"/>
      <w:marRight w:val="0"/>
      <w:marTop w:val="0"/>
      <w:marBottom w:val="0"/>
      <w:divBdr>
        <w:top w:val="none" w:sz="0" w:space="0" w:color="auto"/>
        <w:left w:val="none" w:sz="0" w:space="0" w:color="auto"/>
        <w:bottom w:val="none" w:sz="0" w:space="0" w:color="auto"/>
        <w:right w:val="none" w:sz="0" w:space="0" w:color="auto"/>
      </w:divBdr>
    </w:div>
    <w:div w:id="1669484890">
      <w:bodyDiv w:val="1"/>
      <w:marLeft w:val="0"/>
      <w:marRight w:val="0"/>
      <w:marTop w:val="0"/>
      <w:marBottom w:val="0"/>
      <w:divBdr>
        <w:top w:val="none" w:sz="0" w:space="0" w:color="auto"/>
        <w:left w:val="none" w:sz="0" w:space="0" w:color="auto"/>
        <w:bottom w:val="none" w:sz="0" w:space="0" w:color="auto"/>
        <w:right w:val="none" w:sz="0" w:space="0" w:color="auto"/>
      </w:divBdr>
    </w:div>
    <w:div w:id="1669558252">
      <w:bodyDiv w:val="1"/>
      <w:marLeft w:val="0"/>
      <w:marRight w:val="0"/>
      <w:marTop w:val="0"/>
      <w:marBottom w:val="0"/>
      <w:divBdr>
        <w:top w:val="none" w:sz="0" w:space="0" w:color="auto"/>
        <w:left w:val="none" w:sz="0" w:space="0" w:color="auto"/>
        <w:bottom w:val="none" w:sz="0" w:space="0" w:color="auto"/>
        <w:right w:val="none" w:sz="0" w:space="0" w:color="auto"/>
      </w:divBdr>
    </w:div>
    <w:div w:id="1669600704">
      <w:bodyDiv w:val="1"/>
      <w:marLeft w:val="0"/>
      <w:marRight w:val="0"/>
      <w:marTop w:val="0"/>
      <w:marBottom w:val="0"/>
      <w:divBdr>
        <w:top w:val="none" w:sz="0" w:space="0" w:color="auto"/>
        <w:left w:val="none" w:sz="0" w:space="0" w:color="auto"/>
        <w:bottom w:val="none" w:sz="0" w:space="0" w:color="auto"/>
        <w:right w:val="none" w:sz="0" w:space="0" w:color="auto"/>
      </w:divBdr>
    </w:div>
    <w:div w:id="1669626198">
      <w:bodyDiv w:val="1"/>
      <w:marLeft w:val="0"/>
      <w:marRight w:val="0"/>
      <w:marTop w:val="0"/>
      <w:marBottom w:val="0"/>
      <w:divBdr>
        <w:top w:val="none" w:sz="0" w:space="0" w:color="auto"/>
        <w:left w:val="none" w:sz="0" w:space="0" w:color="auto"/>
        <w:bottom w:val="none" w:sz="0" w:space="0" w:color="auto"/>
        <w:right w:val="none" w:sz="0" w:space="0" w:color="auto"/>
      </w:divBdr>
    </w:div>
    <w:div w:id="1669670549">
      <w:bodyDiv w:val="1"/>
      <w:marLeft w:val="0"/>
      <w:marRight w:val="0"/>
      <w:marTop w:val="0"/>
      <w:marBottom w:val="0"/>
      <w:divBdr>
        <w:top w:val="none" w:sz="0" w:space="0" w:color="auto"/>
        <w:left w:val="none" w:sz="0" w:space="0" w:color="auto"/>
        <w:bottom w:val="none" w:sz="0" w:space="0" w:color="auto"/>
        <w:right w:val="none" w:sz="0" w:space="0" w:color="auto"/>
      </w:divBdr>
    </w:div>
    <w:div w:id="1669672015">
      <w:bodyDiv w:val="1"/>
      <w:marLeft w:val="0"/>
      <w:marRight w:val="0"/>
      <w:marTop w:val="0"/>
      <w:marBottom w:val="0"/>
      <w:divBdr>
        <w:top w:val="none" w:sz="0" w:space="0" w:color="auto"/>
        <w:left w:val="none" w:sz="0" w:space="0" w:color="auto"/>
        <w:bottom w:val="none" w:sz="0" w:space="0" w:color="auto"/>
        <w:right w:val="none" w:sz="0" w:space="0" w:color="auto"/>
      </w:divBdr>
    </w:div>
    <w:div w:id="1669749493">
      <w:bodyDiv w:val="1"/>
      <w:marLeft w:val="0"/>
      <w:marRight w:val="0"/>
      <w:marTop w:val="0"/>
      <w:marBottom w:val="0"/>
      <w:divBdr>
        <w:top w:val="none" w:sz="0" w:space="0" w:color="auto"/>
        <w:left w:val="none" w:sz="0" w:space="0" w:color="auto"/>
        <w:bottom w:val="none" w:sz="0" w:space="0" w:color="auto"/>
        <w:right w:val="none" w:sz="0" w:space="0" w:color="auto"/>
      </w:divBdr>
    </w:div>
    <w:div w:id="1669868060">
      <w:bodyDiv w:val="1"/>
      <w:marLeft w:val="0"/>
      <w:marRight w:val="0"/>
      <w:marTop w:val="0"/>
      <w:marBottom w:val="0"/>
      <w:divBdr>
        <w:top w:val="none" w:sz="0" w:space="0" w:color="auto"/>
        <w:left w:val="none" w:sz="0" w:space="0" w:color="auto"/>
        <w:bottom w:val="none" w:sz="0" w:space="0" w:color="auto"/>
        <w:right w:val="none" w:sz="0" w:space="0" w:color="auto"/>
      </w:divBdr>
    </w:div>
    <w:div w:id="1669869268">
      <w:bodyDiv w:val="1"/>
      <w:marLeft w:val="0"/>
      <w:marRight w:val="0"/>
      <w:marTop w:val="0"/>
      <w:marBottom w:val="0"/>
      <w:divBdr>
        <w:top w:val="none" w:sz="0" w:space="0" w:color="auto"/>
        <w:left w:val="none" w:sz="0" w:space="0" w:color="auto"/>
        <w:bottom w:val="none" w:sz="0" w:space="0" w:color="auto"/>
        <w:right w:val="none" w:sz="0" w:space="0" w:color="auto"/>
      </w:divBdr>
    </w:div>
    <w:div w:id="1669943560">
      <w:bodyDiv w:val="1"/>
      <w:marLeft w:val="0"/>
      <w:marRight w:val="0"/>
      <w:marTop w:val="0"/>
      <w:marBottom w:val="0"/>
      <w:divBdr>
        <w:top w:val="none" w:sz="0" w:space="0" w:color="auto"/>
        <w:left w:val="none" w:sz="0" w:space="0" w:color="auto"/>
        <w:bottom w:val="none" w:sz="0" w:space="0" w:color="auto"/>
        <w:right w:val="none" w:sz="0" w:space="0" w:color="auto"/>
      </w:divBdr>
    </w:div>
    <w:div w:id="1670017953">
      <w:bodyDiv w:val="1"/>
      <w:marLeft w:val="0"/>
      <w:marRight w:val="0"/>
      <w:marTop w:val="0"/>
      <w:marBottom w:val="0"/>
      <w:divBdr>
        <w:top w:val="none" w:sz="0" w:space="0" w:color="auto"/>
        <w:left w:val="none" w:sz="0" w:space="0" w:color="auto"/>
        <w:bottom w:val="none" w:sz="0" w:space="0" w:color="auto"/>
        <w:right w:val="none" w:sz="0" w:space="0" w:color="auto"/>
      </w:divBdr>
    </w:div>
    <w:div w:id="1670018046">
      <w:bodyDiv w:val="1"/>
      <w:marLeft w:val="0"/>
      <w:marRight w:val="0"/>
      <w:marTop w:val="0"/>
      <w:marBottom w:val="0"/>
      <w:divBdr>
        <w:top w:val="none" w:sz="0" w:space="0" w:color="auto"/>
        <w:left w:val="none" w:sz="0" w:space="0" w:color="auto"/>
        <w:bottom w:val="none" w:sz="0" w:space="0" w:color="auto"/>
        <w:right w:val="none" w:sz="0" w:space="0" w:color="auto"/>
      </w:divBdr>
    </w:div>
    <w:div w:id="1670060140">
      <w:bodyDiv w:val="1"/>
      <w:marLeft w:val="0"/>
      <w:marRight w:val="0"/>
      <w:marTop w:val="0"/>
      <w:marBottom w:val="0"/>
      <w:divBdr>
        <w:top w:val="none" w:sz="0" w:space="0" w:color="auto"/>
        <w:left w:val="none" w:sz="0" w:space="0" w:color="auto"/>
        <w:bottom w:val="none" w:sz="0" w:space="0" w:color="auto"/>
        <w:right w:val="none" w:sz="0" w:space="0" w:color="auto"/>
      </w:divBdr>
    </w:div>
    <w:div w:id="1670131232">
      <w:bodyDiv w:val="1"/>
      <w:marLeft w:val="0"/>
      <w:marRight w:val="0"/>
      <w:marTop w:val="0"/>
      <w:marBottom w:val="0"/>
      <w:divBdr>
        <w:top w:val="none" w:sz="0" w:space="0" w:color="auto"/>
        <w:left w:val="none" w:sz="0" w:space="0" w:color="auto"/>
        <w:bottom w:val="none" w:sz="0" w:space="0" w:color="auto"/>
        <w:right w:val="none" w:sz="0" w:space="0" w:color="auto"/>
      </w:divBdr>
    </w:div>
    <w:div w:id="1670134787">
      <w:bodyDiv w:val="1"/>
      <w:marLeft w:val="0"/>
      <w:marRight w:val="0"/>
      <w:marTop w:val="0"/>
      <w:marBottom w:val="0"/>
      <w:divBdr>
        <w:top w:val="none" w:sz="0" w:space="0" w:color="auto"/>
        <w:left w:val="none" w:sz="0" w:space="0" w:color="auto"/>
        <w:bottom w:val="none" w:sz="0" w:space="0" w:color="auto"/>
        <w:right w:val="none" w:sz="0" w:space="0" w:color="auto"/>
      </w:divBdr>
    </w:div>
    <w:div w:id="1670327998">
      <w:bodyDiv w:val="1"/>
      <w:marLeft w:val="0"/>
      <w:marRight w:val="0"/>
      <w:marTop w:val="0"/>
      <w:marBottom w:val="0"/>
      <w:divBdr>
        <w:top w:val="none" w:sz="0" w:space="0" w:color="auto"/>
        <w:left w:val="none" w:sz="0" w:space="0" w:color="auto"/>
        <w:bottom w:val="none" w:sz="0" w:space="0" w:color="auto"/>
        <w:right w:val="none" w:sz="0" w:space="0" w:color="auto"/>
      </w:divBdr>
    </w:div>
    <w:div w:id="1670403997">
      <w:bodyDiv w:val="1"/>
      <w:marLeft w:val="0"/>
      <w:marRight w:val="0"/>
      <w:marTop w:val="0"/>
      <w:marBottom w:val="0"/>
      <w:divBdr>
        <w:top w:val="none" w:sz="0" w:space="0" w:color="auto"/>
        <w:left w:val="none" w:sz="0" w:space="0" w:color="auto"/>
        <w:bottom w:val="none" w:sz="0" w:space="0" w:color="auto"/>
        <w:right w:val="none" w:sz="0" w:space="0" w:color="auto"/>
      </w:divBdr>
    </w:div>
    <w:div w:id="1670448130">
      <w:bodyDiv w:val="1"/>
      <w:marLeft w:val="0"/>
      <w:marRight w:val="0"/>
      <w:marTop w:val="0"/>
      <w:marBottom w:val="0"/>
      <w:divBdr>
        <w:top w:val="none" w:sz="0" w:space="0" w:color="auto"/>
        <w:left w:val="none" w:sz="0" w:space="0" w:color="auto"/>
        <w:bottom w:val="none" w:sz="0" w:space="0" w:color="auto"/>
        <w:right w:val="none" w:sz="0" w:space="0" w:color="auto"/>
      </w:divBdr>
    </w:div>
    <w:div w:id="1670449720">
      <w:bodyDiv w:val="1"/>
      <w:marLeft w:val="0"/>
      <w:marRight w:val="0"/>
      <w:marTop w:val="0"/>
      <w:marBottom w:val="0"/>
      <w:divBdr>
        <w:top w:val="none" w:sz="0" w:space="0" w:color="auto"/>
        <w:left w:val="none" w:sz="0" w:space="0" w:color="auto"/>
        <w:bottom w:val="none" w:sz="0" w:space="0" w:color="auto"/>
        <w:right w:val="none" w:sz="0" w:space="0" w:color="auto"/>
      </w:divBdr>
    </w:div>
    <w:div w:id="1670518038">
      <w:bodyDiv w:val="1"/>
      <w:marLeft w:val="0"/>
      <w:marRight w:val="0"/>
      <w:marTop w:val="0"/>
      <w:marBottom w:val="0"/>
      <w:divBdr>
        <w:top w:val="none" w:sz="0" w:space="0" w:color="auto"/>
        <w:left w:val="none" w:sz="0" w:space="0" w:color="auto"/>
        <w:bottom w:val="none" w:sz="0" w:space="0" w:color="auto"/>
        <w:right w:val="none" w:sz="0" w:space="0" w:color="auto"/>
      </w:divBdr>
    </w:div>
    <w:div w:id="1670597524">
      <w:bodyDiv w:val="1"/>
      <w:marLeft w:val="0"/>
      <w:marRight w:val="0"/>
      <w:marTop w:val="0"/>
      <w:marBottom w:val="0"/>
      <w:divBdr>
        <w:top w:val="none" w:sz="0" w:space="0" w:color="auto"/>
        <w:left w:val="none" w:sz="0" w:space="0" w:color="auto"/>
        <w:bottom w:val="none" w:sz="0" w:space="0" w:color="auto"/>
        <w:right w:val="none" w:sz="0" w:space="0" w:color="auto"/>
      </w:divBdr>
    </w:div>
    <w:div w:id="1670599954">
      <w:bodyDiv w:val="1"/>
      <w:marLeft w:val="0"/>
      <w:marRight w:val="0"/>
      <w:marTop w:val="0"/>
      <w:marBottom w:val="0"/>
      <w:divBdr>
        <w:top w:val="none" w:sz="0" w:space="0" w:color="auto"/>
        <w:left w:val="none" w:sz="0" w:space="0" w:color="auto"/>
        <w:bottom w:val="none" w:sz="0" w:space="0" w:color="auto"/>
        <w:right w:val="none" w:sz="0" w:space="0" w:color="auto"/>
      </w:divBdr>
    </w:div>
    <w:div w:id="1670719422">
      <w:bodyDiv w:val="1"/>
      <w:marLeft w:val="0"/>
      <w:marRight w:val="0"/>
      <w:marTop w:val="0"/>
      <w:marBottom w:val="0"/>
      <w:divBdr>
        <w:top w:val="none" w:sz="0" w:space="0" w:color="auto"/>
        <w:left w:val="none" w:sz="0" w:space="0" w:color="auto"/>
        <w:bottom w:val="none" w:sz="0" w:space="0" w:color="auto"/>
        <w:right w:val="none" w:sz="0" w:space="0" w:color="auto"/>
      </w:divBdr>
    </w:div>
    <w:div w:id="1670792213">
      <w:bodyDiv w:val="1"/>
      <w:marLeft w:val="0"/>
      <w:marRight w:val="0"/>
      <w:marTop w:val="0"/>
      <w:marBottom w:val="0"/>
      <w:divBdr>
        <w:top w:val="none" w:sz="0" w:space="0" w:color="auto"/>
        <w:left w:val="none" w:sz="0" w:space="0" w:color="auto"/>
        <w:bottom w:val="none" w:sz="0" w:space="0" w:color="auto"/>
        <w:right w:val="none" w:sz="0" w:space="0" w:color="auto"/>
      </w:divBdr>
    </w:div>
    <w:div w:id="1670865314">
      <w:bodyDiv w:val="1"/>
      <w:marLeft w:val="0"/>
      <w:marRight w:val="0"/>
      <w:marTop w:val="0"/>
      <w:marBottom w:val="0"/>
      <w:divBdr>
        <w:top w:val="none" w:sz="0" w:space="0" w:color="auto"/>
        <w:left w:val="none" w:sz="0" w:space="0" w:color="auto"/>
        <w:bottom w:val="none" w:sz="0" w:space="0" w:color="auto"/>
        <w:right w:val="none" w:sz="0" w:space="0" w:color="auto"/>
      </w:divBdr>
    </w:div>
    <w:div w:id="1671057246">
      <w:bodyDiv w:val="1"/>
      <w:marLeft w:val="0"/>
      <w:marRight w:val="0"/>
      <w:marTop w:val="0"/>
      <w:marBottom w:val="0"/>
      <w:divBdr>
        <w:top w:val="none" w:sz="0" w:space="0" w:color="auto"/>
        <w:left w:val="none" w:sz="0" w:space="0" w:color="auto"/>
        <w:bottom w:val="none" w:sz="0" w:space="0" w:color="auto"/>
        <w:right w:val="none" w:sz="0" w:space="0" w:color="auto"/>
      </w:divBdr>
    </w:div>
    <w:div w:id="1671063047">
      <w:bodyDiv w:val="1"/>
      <w:marLeft w:val="0"/>
      <w:marRight w:val="0"/>
      <w:marTop w:val="0"/>
      <w:marBottom w:val="0"/>
      <w:divBdr>
        <w:top w:val="none" w:sz="0" w:space="0" w:color="auto"/>
        <w:left w:val="none" w:sz="0" w:space="0" w:color="auto"/>
        <w:bottom w:val="none" w:sz="0" w:space="0" w:color="auto"/>
        <w:right w:val="none" w:sz="0" w:space="0" w:color="auto"/>
      </w:divBdr>
    </w:div>
    <w:div w:id="1671176157">
      <w:bodyDiv w:val="1"/>
      <w:marLeft w:val="0"/>
      <w:marRight w:val="0"/>
      <w:marTop w:val="0"/>
      <w:marBottom w:val="0"/>
      <w:divBdr>
        <w:top w:val="none" w:sz="0" w:space="0" w:color="auto"/>
        <w:left w:val="none" w:sz="0" w:space="0" w:color="auto"/>
        <w:bottom w:val="none" w:sz="0" w:space="0" w:color="auto"/>
        <w:right w:val="none" w:sz="0" w:space="0" w:color="auto"/>
      </w:divBdr>
    </w:div>
    <w:div w:id="1671325023">
      <w:bodyDiv w:val="1"/>
      <w:marLeft w:val="0"/>
      <w:marRight w:val="0"/>
      <w:marTop w:val="0"/>
      <w:marBottom w:val="0"/>
      <w:divBdr>
        <w:top w:val="none" w:sz="0" w:space="0" w:color="auto"/>
        <w:left w:val="none" w:sz="0" w:space="0" w:color="auto"/>
        <w:bottom w:val="none" w:sz="0" w:space="0" w:color="auto"/>
        <w:right w:val="none" w:sz="0" w:space="0" w:color="auto"/>
      </w:divBdr>
    </w:div>
    <w:div w:id="1671448701">
      <w:bodyDiv w:val="1"/>
      <w:marLeft w:val="0"/>
      <w:marRight w:val="0"/>
      <w:marTop w:val="0"/>
      <w:marBottom w:val="0"/>
      <w:divBdr>
        <w:top w:val="none" w:sz="0" w:space="0" w:color="auto"/>
        <w:left w:val="none" w:sz="0" w:space="0" w:color="auto"/>
        <w:bottom w:val="none" w:sz="0" w:space="0" w:color="auto"/>
        <w:right w:val="none" w:sz="0" w:space="0" w:color="auto"/>
      </w:divBdr>
    </w:div>
    <w:div w:id="1671520264">
      <w:bodyDiv w:val="1"/>
      <w:marLeft w:val="0"/>
      <w:marRight w:val="0"/>
      <w:marTop w:val="0"/>
      <w:marBottom w:val="0"/>
      <w:divBdr>
        <w:top w:val="none" w:sz="0" w:space="0" w:color="auto"/>
        <w:left w:val="none" w:sz="0" w:space="0" w:color="auto"/>
        <w:bottom w:val="none" w:sz="0" w:space="0" w:color="auto"/>
        <w:right w:val="none" w:sz="0" w:space="0" w:color="auto"/>
      </w:divBdr>
    </w:div>
    <w:div w:id="1671634363">
      <w:bodyDiv w:val="1"/>
      <w:marLeft w:val="0"/>
      <w:marRight w:val="0"/>
      <w:marTop w:val="0"/>
      <w:marBottom w:val="0"/>
      <w:divBdr>
        <w:top w:val="none" w:sz="0" w:space="0" w:color="auto"/>
        <w:left w:val="none" w:sz="0" w:space="0" w:color="auto"/>
        <w:bottom w:val="none" w:sz="0" w:space="0" w:color="auto"/>
        <w:right w:val="none" w:sz="0" w:space="0" w:color="auto"/>
      </w:divBdr>
    </w:div>
    <w:div w:id="1671760027">
      <w:bodyDiv w:val="1"/>
      <w:marLeft w:val="0"/>
      <w:marRight w:val="0"/>
      <w:marTop w:val="0"/>
      <w:marBottom w:val="0"/>
      <w:divBdr>
        <w:top w:val="none" w:sz="0" w:space="0" w:color="auto"/>
        <w:left w:val="none" w:sz="0" w:space="0" w:color="auto"/>
        <w:bottom w:val="none" w:sz="0" w:space="0" w:color="auto"/>
        <w:right w:val="none" w:sz="0" w:space="0" w:color="auto"/>
      </w:divBdr>
    </w:div>
    <w:div w:id="1671908611">
      <w:bodyDiv w:val="1"/>
      <w:marLeft w:val="0"/>
      <w:marRight w:val="0"/>
      <w:marTop w:val="0"/>
      <w:marBottom w:val="0"/>
      <w:divBdr>
        <w:top w:val="none" w:sz="0" w:space="0" w:color="auto"/>
        <w:left w:val="none" w:sz="0" w:space="0" w:color="auto"/>
        <w:bottom w:val="none" w:sz="0" w:space="0" w:color="auto"/>
        <w:right w:val="none" w:sz="0" w:space="0" w:color="auto"/>
      </w:divBdr>
    </w:div>
    <w:div w:id="1672027577">
      <w:bodyDiv w:val="1"/>
      <w:marLeft w:val="0"/>
      <w:marRight w:val="0"/>
      <w:marTop w:val="0"/>
      <w:marBottom w:val="0"/>
      <w:divBdr>
        <w:top w:val="none" w:sz="0" w:space="0" w:color="auto"/>
        <w:left w:val="none" w:sz="0" w:space="0" w:color="auto"/>
        <w:bottom w:val="none" w:sz="0" w:space="0" w:color="auto"/>
        <w:right w:val="none" w:sz="0" w:space="0" w:color="auto"/>
      </w:divBdr>
    </w:div>
    <w:div w:id="1672177935">
      <w:bodyDiv w:val="1"/>
      <w:marLeft w:val="0"/>
      <w:marRight w:val="0"/>
      <w:marTop w:val="0"/>
      <w:marBottom w:val="0"/>
      <w:divBdr>
        <w:top w:val="none" w:sz="0" w:space="0" w:color="auto"/>
        <w:left w:val="none" w:sz="0" w:space="0" w:color="auto"/>
        <w:bottom w:val="none" w:sz="0" w:space="0" w:color="auto"/>
        <w:right w:val="none" w:sz="0" w:space="0" w:color="auto"/>
      </w:divBdr>
    </w:div>
    <w:div w:id="1672365235">
      <w:bodyDiv w:val="1"/>
      <w:marLeft w:val="0"/>
      <w:marRight w:val="0"/>
      <w:marTop w:val="0"/>
      <w:marBottom w:val="0"/>
      <w:divBdr>
        <w:top w:val="none" w:sz="0" w:space="0" w:color="auto"/>
        <w:left w:val="none" w:sz="0" w:space="0" w:color="auto"/>
        <w:bottom w:val="none" w:sz="0" w:space="0" w:color="auto"/>
        <w:right w:val="none" w:sz="0" w:space="0" w:color="auto"/>
      </w:divBdr>
    </w:div>
    <w:div w:id="1672368183">
      <w:bodyDiv w:val="1"/>
      <w:marLeft w:val="0"/>
      <w:marRight w:val="0"/>
      <w:marTop w:val="0"/>
      <w:marBottom w:val="0"/>
      <w:divBdr>
        <w:top w:val="none" w:sz="0" w:space="0" w:color="auto"/>
        <w:left w:val="none" w:sz="0" w:space="0" w:color="auto"/>
        <w:bottom w:val="none" w:sz="0" w:space="0" w:color="auto"/>
        <w:right w:val="none" w:sz="0" w:space="0" w:color="auto"/>
      </w:divBdr>
    </w:div>
    <w:div w:id="1672440720">
      <w:bodyDiv w:val="1"/>
      <w:marLeft w:val="0"/>
      <w:marRight w:val="0"/>
      <w:marTop w:val="0"/>
      <w:marBottom w:val="0"/>
      <w:divBdr>
        <w:top w:val="none" w:sz="0" w:space="0" w:color="auto"/>
        <w:left w:val="none" w:sz="0" w:space="0" w:color="auto"/>
        <w:bottom w:val="none" w:sz="0" w:space="0" w:color="auto"/>
        <w:right w:val="none" w:sz="0" w:space="0" w:color="auto"/>
      </w:divBdr>
    </w:div>
    <w:div w:id="1672441183">
      <w:bodyDiv w:val="1"/>
      <w:marLeft w:val="0"/>
      <w:marRight w:val="0"/>
      <w:marTop w:val="0"/>
      <w:marBottom w:val="0"/>
      <w:divBdr>
        <w:top w:val="none" w:sz="0" w:space="0" w:color="auto"/>
        <w:left w:val="none" w:sz="0" w:space="0" w:color="auto"/>
        <w:bottom w:val="none" w:sz="0" w:space="0" w:color="auto"/>
        <w:right w:val="none" w:sz="0" w:space="0" w:color="auto"/>
      </w:divBdr>
    </w:div>
    <w:div w:id="1672559546">
      <w:bodyDiv w:val="1"/>
      <w:marLeft w:val="0"/>
      <w:marRight w:val="0"/>
      <w:marTop w:val="0"/>
      <w:marBottom w:val="0"/>
      <w:divBdr>
        <w:top w:val="none" w:sz="0" w:space="0" w:color="auto"/>
        <w:left w:val="none" w:sz="0" w:space="0" w:color="auto"/>
        <w:bottom w:val="none" w:sz="0" w:space="0" w:color="auto"/>
        <w:right w:val="none" w:sz="0" w:space="0" w:color="auto"/>
      </w:divBdr>
    </w:div>
    <w:div w:id="1672564605">
      <w:bodyDiv w:val="1"/>
      <w:marLeft w:val="0"/>
      <w:marRight w:val="0"/>
      <w:marTop w:val="0"/>
      <w:marBottom w:val="0"/>
      <w:divBdr>
        <w:top w:val="none" w:sz="0" w:space="0" w:color="auto"/>
        <w:left w:val="none" w:sz="0" w:space="0" w:color="auto"/>
        <w:bottom w:val="none" w:sz="0" w:space="0" w:color="auto"/>
        <w:right w:val="none" w:sz="0" w:space="0" w:color="auto"/>
      </w:divBdr>
    </w:div>
    <w:div w:id="1672567933">
      <w:bodyDiv w:val="1"/>
      <w:marLeft w:val="0"/>
      <w:marRight w:val="0"/>
      <w:marTop w:val="0"/>
      <w:marBottom w:val="0"/>
      <w:divBdr>
        <w:top w:val="none" w:sz="0" w:space="0" w:color="auto"/>
        <w:left w:val="none" w:sz="0" w:space="0" w:color="auto"/>
        <w:bottom w:val="none" w:sz="0" w:space="0" w:color="auto"/>
        <w:right w:val="none" w:sz="0" w:space="0" w:color="auto"/>
      </w:divBdr>
    </w:div>
    <w:div w:id="1672634155">
      <w:bodyDiv w:val="1"/>
      <w:marLeft w:val="0"/>
      <w:marRight w:val="0"/>
      <w:marTop w:val="0"/>
      <w:marBottom w:val="0"/>
      <w:divBdr>
        <w:top w:val="none" w:sz="0" w:space="0" w:color="auto"/>
        <w:left w:val="none" w:sz="0" w:space="0" w:color="auto"/>
        <w:bottom w:val="none" w:sz="0" w:space="0" w:color="auto"/>
        <w:right w:val="none" w:sz="0" w:space="0" w:color="auto"/>
      </w:divBdr>
    </w:div>
    <w:div w:id="1672641400">
      <w:bodyDiv w:val="1"/>
      <w:marLeft w:val="0"/>
      <w:marRight w:val="0"/>
      <w:marTop w:val="0"/>
      <w:marBottom w:val="0"/>
      <w:divBdr>
        <w:top w:val="none" w:sz="0" w:space="0" w:color="auto"/>
        <w:left w:val="none" w:sz="0" w:space="0" w:color="auto"/>
        <w:bottom w:val="none" w:sz="0" w:space="0" w:color="auto"/>
        <w:right w:val="none" w:sz="0" w:space="0" w:color="auto"/>
      </w:divBdr>
    </w:div>
    <w:div w:id="1672680540">
      <w:bodyDiv w:val="1"/>
      <w:marLeft w:val="0"/>
      <w:marRight w:val="0"/>
      <w:marTop w:val="0"/>
      <w:marBottom w:val="0"/>
      <w:divBdr>
        <w:top w:val="none" w:sz="0" w:space="0" w:color="auto"/>
        <w:left w:val="none" w:sz="0" w:space="0" w:color="auto"/>
        <w:bottom w:val="none" w:sz="0" w:space="0" w:color="auto"/>
        <w:right w:val="none" w:sz="0" w:space="0" w:color="auto"/>
      </w:divBdr>
    </w:div>
    <w:div w:id="1672684347">
      <w:bodyDiv w:val="1"/>
      <w:marLeft w:val="0"/>
      <w:marRight w:val="0"/>
      <w:marTop w:val="0"/>
      <w:marBottom w:val="0"/>
      <w:divBdr>
        <w:top w:val="none" w:sz="0" w:space="0" w:color="auto"/>
        <w:left w:val="none" w:sz="0" w:space="0" w:color="auto"/>
        <w:bottom w:val="none" w:sz="0" w:space="0" w:color="auto"/>
        <w:right w:val="none" w:sz="0" w:space="0" w:color="auto"/>
      </w:divBdr>
    </w:div>
    <w:div w:id="1672828441">
      <w:bodyDiv w:val="1"/>
      <w:marLeft w:val="0"/>
      <w:marRight w:val="0"/>
      <w:marTop w:val="0"/>
      <w:marBottom w:val="0"/>
      <w:divBdr>
        <w:top w:val="none" w:sz="0" w:space="0" w:color="auto"/>
        <w:left w:val="none" w:sz="0" w:space="0" w:color="auto"/>
        <w:bottom w:val="none" w:sz="0" w:space="0" w:color="auto"/>
        <w:right w:val="none" w:sz="0" w:space="0" w:color="auto"/>
      </w:divBdr>
    </w:div>
    <w:div w:id="1672903492">
      <w:bodyDiv w:val="1"/>
      <w:marLeft w:val="0"/>
      <w:marRight w:val="0"/>
      <w:marTop w:val="0"/>
      <w:marBottom w:val="0"/>
      <w:divBdr>
        <w:top w:val="none" w:sz="0" w:space="0" w:color="auto"/>
        <w:left w:val="none" w:sz="0" w:space="0" w:color="auto"/>
        <w:bottom w:val="none" w:sz="0" w:space="0" w:color="auto"/>
        <w:right w:val="none" w:sz="0" w:space="0" w:color="auto"/>
      </w:divBdr>
    </w:div>
    <w:div w:id="1673096121">
      <w:bodyDiv w:val="1"/>
      <w:marLeft w:val="0"/>
      <w:marRight w:val="0"/>
      <w:marTop w:val="0"/>
      <w:marBottom w:val="0"/>
      <w:divBdr>
        <w:top w:val="none" w:sz="0" w:space="0" w:color="auto"/>
        <w:left w:val="none" w:sz="0" w:space="0" w:color="auto"/>
        <w:bottom w:val="none" w:sz="0" w:space="0" w:color="auto"/>
        <w:right w:val="none" w:sz="0" w:space="0" w:color="auto"/>
      </w:divBdr>
    </w:div>
    <w:div w:id="1673098356">
      <w:bodyDiv w:val="1"/>
      <w:marLeft w:val="0"/>
      <w:marRight w:val="0"/>
      <w:marTop w:val="0"/>
      <w:marBottom w:val="0"/>
      <w:divBdr>
        <w:top w:val="none" w:sz="0" w:space="0" w:color="auto"/>
        <w:left w:val="none" w:sz="0" w:space="0" w:color="auto"/>
        <w:bottom w:val="none" w:sz="0" w:space="0" w:color="auto"/>
        <w:right w:val="none" w:sz="0" w:space="0" w:color="auto"/>
      </w:divBdr>
    </w:div>
    <w:div w:id="1673290412">
      <w:bodyDiv w:val="1"/>
      <w:marLeft w:val="0"/>
      <w:marRight w:val="0"/>
      <w:marTop w:val="0"/>
      <w:marBottom w:val="0"/>
      <w:divBdr>
        <w:top w:val="none" w:sz="0" w:space="0" w:color="auto"/>
        <w:left w:val="none" w:sz="0" w:space="0" w:color="auto"/>
        <w:bottom w:val="none" w:sz="0" w:space="0" w:color="auto"/>
        <w:right w:val="none" w:sz="0" w:space="0" w:color="auto"/>
      </w:divBdr>
    </w:div>
    <w:div w:id="1673339325">
      <w:bodyDiv w:val="1"/>
      <w:marLeft w:val="0"/>
      <w:marRight w:val="0"/>
      <w:marTop w:val="0"/>
      <w:marBottom w:val="0"/>
      <w:divBdr>
        <w:top w:val="none" w:sz="0" w:space="0" w:color="auto"/>
        <w:left w:val="none" w:sz="0" w:space="0" w:color="auto"/>
        <w:bottom w:val="none" w:sz="0" w:space="0" w:color="auto"/>
        <w:right w:val="none" w:sz="0" w:space="0" w:color="auto"/>
      </w:divBdr>
    </w:div>
    <w:div w:id="1673408221">
      <w:bodyDiv w:val="1"/>
      <w:marLeft w:val="0"/>
      <w:marRight w:val="0"/>
      <w:marTop w:val="0"/>
      <w:marBottom w:val="0"/>
      <w:divBdr>
        <w:top w:val="none" w:sz="0" w:space="0" w:color="auto"/>
        <w:left w:val="none" w:sz="0" w:space="0" w:color="auto"/>
        <w:bottom w:val="none" w:sz="0" w:space="0" w:color="auto"/>
        <w:right w:val="none" w:sz="0" w:space="0" w:color="auto"/>
      </w:divBdr>
    </w:div>
    <w:div w:id="1673488236">
      <w:bodyDiv w:val="1"/>
      <w:marLeft w:val="0"/>
      <w:marRight w:val="0"/>
      <w:marTop w:val="0"/>
      <w:marBottom w:val="0"/>
      <w:divBdr>
        <w:top w:val="none" w:sz="0" w:space="0" w:color="auto"/>
        <w:left w:val="none" w:sz="0" w:space="0" w:color="auto"/>
        <w:bottom w:val="none" w:sz="0" w:space="0" w:color="auto"/>
        <w:right w:val="none" w:sz="0" w:space="0" w:color="auto"/>
      </w:divBdr>
    </w:div>
    <w:div w:id="1673530337">
      <w:bodyDiv w:val="1"/>
      <w:marLeft w:val="0"/>
      <w:marRight w:val="0"/>
      <w:marTop w:val="0"/>
      <w:marBottom w:val="0"/>
      <w:divBdr>
        <w:top w:val="none" w:sz="0" w:space="0" w:color="auto"/>
        <w:left w:val="none" w:sz="0" w:space="0" w:color="auto"/>
        <w:bottom w:val="none" w:sz="0" w:space="0" w:color="auto"/>
        <w:right w:val="none" w:sz="0" w:space="0" w:color="auto"/>
      </w:divBdr>
    </w:div>
    <w:div w:id="1673558556">
      <w:bodyDiv w:val="1"/>
      <w:marLeft w:val="0"/>
      <w:marRight w:val="0"/>
      <w:marTop w:val="0"/>
      <w:marBottom w:val="0"/>
      <w:divBdr>
        <w:top w:val="none" w:sz="0" w:space="0" w:color="auto"/>
        <w:left w:val="none" w:sz="0" w:space="0" w:color="auto"/>
        <w:bottom w:val="none" w:sz="0" w:space="0" w:color="auto"/>
        <w:right w:val="none" w:sz="0" w:space="0" w:color="auto"/>
      </w:divBdr>
    </w:div>
    <w:div w:id="1673751046">
      <w:bodyDiv w:val="1"/>
      <w:marLeft w:val="0"/>
      <w:marRight w:val="0"/>
      <w:marTop w:val="0"/>
      <w:marBottom w:val="0"/>
      <w:divBdr>
        <w:top w:val="none" w:sz="0" w:space="0" w:color="auto"/>
        <w:left w:val="none" w:sz="0" w:space="0" w:color="auto"/>
        <w:bottom w:val="none" w:sz="0" w:space="0" w:color="auto"/>
        <w:right w:val="none" w:sz="0" w:space="0" w:color="auto"/>
      </w:divBdr>
    </w:div>
    <w:div w:id="1673921013">
      <w:bodyDiv w:val="1"/>
      <w:marLeft w:val="0"/>
      <w:marRight w:val="0"/>
      <w:marTop w:val="0"/>
      <w:marBottom w:val="0"/>
      <w:divBdr>
        <w:top w:val="none" w:sz="0" w:space="0" w:color="auto"/>
        <w:left w:val="none" w:sz="0" w:space="0" w:color="auto"/>
        <w:bottom w:val="none" w:sz="0" w:space="0" w:color="auto"/>
        <w:right w:val="none" w:sz="0" w:space="0" w:color="auto"/>
      </w:divBdr>
    </w:div>
    <w:div w:id="1673951482">
      <w:bodyDiv w:val="1"/>
      <w:marLeft w:val="0"/>
      <w:marRight w:val="0"/>
      <w:marTop w:val="0"/>
      <w:marBottom w:val="0"/>
      <w:divBdr>
        <w:top w:val="none" w:sz="0" w:space="0" w:color="auto"/>
        <w:left w:val="none" w:sz="0" w:space="0" w:color="auto"/>
        <w:bottom w:val="none" w:sz="0" w:space="0" w:color="auto"/>
        <w:right w:val="none" w:sz="0" w:space="0" w:color="auto"/>
      </w:divBdr>
    </w:div>
    <w:div w:id="1673988298">
      <w:bodyDiv w:val="1"/>
      <w:marLeft w:val="0"/>
      <w:marRight w:val="0"/>
      <w:marTop w:val="0"/>
      <w:marBottom w:val="0"/>
      <w:divBdr>
        <w:top w:val="none" w:sz="0" w:space="0" w:color="auto"/>
        <w:left w:val="none" w:sz="0" w:space="0" w:color="auto"/>
        <w:bottom w:val="none" w:sz="0" w:space="0" w:color="auto"/>
        <w:right w:val="none" w:sz="0" w:space="0" w:color="auto"/>
      </w:divBdr>
    </w:div>
    <w:div w:id="1673992862">
      <w:bodyDiv w:val="1"/>
      <w:marLeft w:val="0"/>
      <w:marRight w:val="0"/>
      <w:marTop w:val="0"/>
      <w:marBottom w:val="0"/>
      <w:divBdr>
        <w:top w:val="none" w:sz="0" w:space="0" w:color="auto"/>
        <w:left w:val="none" w:sz="0" w:space="0" w:color="auto"/>
        <w:bottom w:val="none" w:sz="0" w:space="0" w:color="auto"/>
        <w:right w:val="none" w:sz="0" w:space="0" w:color="auto"/>
      </w:divBdr>
    </w:div>
    <w:div w:id="1674064760">
      <w:bodyDiv w:val="1"/>
      <w:marLeft w:val="0"/>
      <w:marRight w:val="0"/>
      <w:marTop w:val="0"/>
      <w:marBottom w:val="0"/>
      <w:divBdr>
        <w:top w:val="none" w:sz="0" w:space="0" w:color="auto"/>
        <w:left w:val="none" w:sz="0" w:space="0" w:color="auto"/>
        <w:bottom w:val="none" w:sz="0" w:space="0" w:color="auto"/>
        <w:right w:val="none" w:sz="0" w:space="0" w:color="auto"/>
      </w:divBdr>
    </w:div>
    <w:div w:id="1674143168">
      <w:bodyDiv w:val="1"/>
      <w:marLeft w:val="0"/>
      <w:marRight w:val="0"/>
      <w:marTop w:val="0"/>
      <w:marBottom w:val="0"/>
      <w:divBdr>
        <w:top w:val="none" w:sz="0" w:space="0" w:color="auto"/>
        <w:left w:val="none" w:sz="0" w:space="0" w:color="auto"/>
        <w:bottom w:val="none" w:sz="0" w:space="0" w:color="auto"/>
        <w:right w:val="none" w:sz="0" w:space="0" w:color="auto"/>
      </w:divBdr>
    </w:div>
    <w:div w:id="1674263840">
      <w:bodyDiv w:val="1"/>
      <w:marLeft w:val="0"/>
      <w:marRight w:val="0"/>
      <w:marTop w:val="0"/>
      <w:marBottom w:val="0"/>
      <w:divBdr>
        <w:top w:val="none" w:sz="0" w:space="0" w:color="auto"/>
        <w:left w:val="none" w:sz="0" w:space="0" w:color="auto"/>
        <w:bottom w:val="none" w:sz="0" w:space="0" w:color="auto"/>
        <w:right w:val="none" w:sz="0" w:space="0" w:color="auto"/>
      </w:divBdr>
    </w:div>
    <w:div w:id="1674339412">
      <w:bodyDiv w:val="1"/>
      <w:marLeft w:val="0"/>
      <w:marRight w:val="0"/>
      <w:marTop w:val="0"/>
      <w:marBottom w:val="0"/>
      <w:divBdr>
        <w:top w:val="none" w:sz="0" w:space="0" w:color="auto"/>
        <w:left w:val="none" w:sz="0" w:space="0" w:color="auto"/>
        <w:bottom w:val="none" w:sz="0" w:space="0" w:color="auto"/>
        <w:right w:val="none" w:sz="0" w:space="0" w:color="auto"/>
      </w:divBdr>
    </w:div>
    <w:div w:id="1674408253">
      <w:bodyDiv w:val="1"/>
      <w:marLeft w:val="0"/>
      <w:marRight w:val="0"/>
      <w:marTop w:val="0"/>
      <w:marBottom w:val="0"/>
      <w:divBdr>
        <w:top w:val="none" w:sz="0" w:space="0" w:color="auto"/>
        <w:left w:val="none" w:sz="0" w:space="0" w:color="auto"/>
        <w:bottom w:val="none" w:sz="0" w:space="0" w:color="auto"/>
        <w:right w:val="none" w:sz="0" w:space="0" w:color="auto"/>
      </w:divBdr>
    </w:div>
    <w:div w:id="1674526980">
      <w:bodyDiv w:val="1"/>
      <w:marLeft w:val="0"/>
      <w:marRight w:val="0"/>
      <w:marTop w:val="0"/>
      <w:marBottom w:val="0"/>
      <w:divBdr>
        <w:top w:val="none" w:sz="0" w:space="0" w:color="auto"/>
        <w:left w:val="none" w:sz="0" w:space="0" w:color="auto"/>
        <w:bottom w:val="none" w:sz="0" w:space="0" w:color="auto"/>
        <w:right w:val="none" w:sz="0" w:space="0" w:color="auto"/>
      </w:divBdr>
    </w:div>
    <w:div w:id="1674529181">
      <w:bodyDiv w:val="1"/>
      <w:marLeft w:val="0"/>
      <w:marRight w:val="0"/>
      <w:marTop w:val="0"/>
      <w:marBottom w:val="0"/>
      <w:divBdr>
        <w:top w:val="none" w:sz="0" w:space="0" w:color="auto"/>
        <w:left w:val="none" w:sz="0" w:space="0" w:color="auto"/>
        <w:bottom w:val="none" w:sz="0" w:space="0" w:color="auto"/>
        <w:right w:val="none" w:sz="0" w:space="0" w:color="auto"/>
      </w:divBdr>
    </w:div>
    <w:div w:id="1674601810">
      <w:bodyDiv w:val="1"/>
      <w:marLeft w:val="0"/>
      <w:marRight w:val="0"/>
      <w:marTop w:val="0"/>
      <w:marBottom w:val="0"/>
      <w:divBdr>
        <w:top w:val="none" w:sz="0" w:space="0" w:color="auto"/>
        <w:left w:val="none" w:sz="0" w:space="0" w:color="auto"/>
        <w:bottom w:val="none" w:sz="0" w:space="0" w:color="auto"/>
        <w:right w:val="none" w:sz="0" w:space="0" w:color="auto"/>
      </w:divBdr>
    </w:div>
    <w:div w:id="1674607311">
      <w:bodyDiv w:val="1"/>
      <w:marLeft w:val="0"/>
      <w:marRight w:val="0"/>
      <w:marTop w:val="0"/>
      <w:marBottom w:val="0"/>
      <w:divBdr>
        <w:top w:val="none" w:sz="0" w:space="0" w:color="auto"/>
        <w:left w:val="none" w:sz="0" w:space="0" w:color="auto"/>
        <w:bottom w:val="none" w:sz="0" w:space="0" w:color="auto"/>
        <w:right w:val="none" w:sz="0" w:space="0" w:color="auto"/>
      </w:divBdr>
    </w:div>
    <w:div w:id="1674646280">
      <w:bodyDiv w:val="1"/>
      <w:marLeft w:val="0"/>
      <w:marRight w:val="0"/>
      <w:marTop w:val="0"/>
      <w:marBottom w:val="0"/>
      <w:divBdr>
        <w:top w:val="none" w:sz="0" w:space="0" w:color="auto"/>
        <w:left w:val="none" w:sz="0" w:space="0" w:color="auto"/>
        <w:bottom w:val="none" w:sz="0" w:space="0" w:color="auto"/>
        <w:right w:val="none" w:sz="0" w:space="0" w:color="auto"/>
      </w:divBdr>
    </w:div>
    <w:div w:id="1674648491">
      <w:bodyDiv w:val="1"/>
      <w:marLeft w:val="0"/>
      <w:marRight w:val="0"/>
      <w:marTop w:val="0"/>
      <w:marBottom w:val="0"/>
      <w:divBdr>
        <w:top w:val="none" w:sz="0" w:space="0" w:color="auto"/>
        <w:left w:val="none" w:sz="0" w:space="0" w:color="auto"/>
        <w:bottom w:val="none" w:sz="0" w:space="0" w:color="auto"/>
        <w:right w:val="none" w:sz="0" w:space="0" w:color="auto"/>
      </w:divBdr>
    </w:div>
    <w:div w:id="1674651454">
      <w:bodyDiv w:val="1"/>
      <w:marLeft w:val="0"/>
      <w:marRight w:val="0"/>
      <w:marTop w:val="0"/>
      <w:marBottom w:val="0"/>
      <w:divBdr>
        <w:top w:val="none" w:sz="0" w:space="0" w:color="auto"/>
        <w:left w:val="none" w:sz="0" w:space="0" w:color="auto"/>
        <w:bottom w:val="none" w:sz="0" w:space="0" w:color="auto"/>
        <w:right w:val="none" w:sz="0" w:space="0" w:color="auto"/>
      </w:divBdr>
    </w:div>
    <w:div w:id="1674794842">
      <w:bodyDiv w:val="1"/>
      <w:marLeft w:val="0"/>
      <w:marRight w:val="0"/>
      <w:marTop w:val="0"/>
      <w:marBottom w:val="0"/>
      <w:divBdr>
        <w:top w:val="none" w:sz="0" w:space="0" w:color="auto"/>
        <w:left w:val="none" w:sz="0" w:space="0" w:color="auto"/>
        <w:bottom w:val="none" w:sz="0" w:space="0" w:color="auto"/>
        <w:right w:val="none" w:sz="0" w:space="0" w:color="auto"/>
      </w:divBdr>
    </w:div>
    <w:div w:id="1674844534">
      <w:bodyDiv w:val="1"/>
      <w:marLeft w:val="0"/>
      <w:marRight w:val="0"/>
      <w:marTop w:val="0"/>
      <w:marBottom w:val="0"/>
      <w:divBdr>
        <w:top w:val="none" w:sz="0" w:space="0" w:color="auto"/>
        <w:left w:val="none" w:sz="0" w:space="0" w:color="auto"/>
        <w:bottom w:val="none" w:sz="0" w:space="0" w:color="auto"/>
        <w:right w:val="none" w:sz="0" w:space="0" w:color="auto"/>
      </w:divBdr>
    </w:div>
    <w:div w:id="1674993746">
      <w:bodyDiv w:val="1"/>
      <w:marLeft w:val="0"/>
      <w:marRight w:val="0"/>
      <w:marTop w:val="0"/>
      <w:marBottom w:val="0"/>
      <w:divBdr>
        <w:top w:val="none" w:sz="0" w:space="0" w:color="auto"/>
        <w:left w:val="none" w:sz="0" w:space="0" w:color="auto"/>
        <w:bottom w:val="none" w:sz="0" w:space="0" w:color="auto"/>
        <w:right w:val="none" w:sz="0" w:space="0" w:color="auto"/>
      </w:divBdr>
    </w:div>
    <w:div w:id="1675066231">
      <w:bodyDiv w:val="1"/>
      <w:marLeft w:val="0"/>
      <w:marRight w:val="0"/>
      <w:marTop w:val="0"/>
      <w:marBottom w:val="0"/>
      <w:divBdr>
        <w:top w:val="none" w:sz="0" w:space="0" w:color="auto"/>
        <w:left w:val="none" w:sz="0" w:space="0" w:color="auto"/>
        <w:bottom w:val="none" w:sz="0" w:space="0" w:color="auto"/>
        <w:right w:val="none" w:sz="0" w:space="0" w:color="auto"/>
      </w:divBdr>
    </w:div>
    <w:div w:id="1675104846">
      <w:bodyDiv w:val="1"/>
      <w:marLeft w:val="0"/>
      <w:marRight w:val="0"/>
      <w:marTop w:val="0"/>
      <w:marBottom w:val="0"/>
      <w:divBdr>
        <w:top w:val="none" w:sz="0" w:space="0" w:color="auto"/>
        <w:left w:val="none" w:sz="0" w:space="0" w:color="auto"/>
        <w:bottom w:val="none" w:sz="0" w:space="0" w:color="auto"/>
        <w:right w:val="none" w:sz="0" w:space="0" w:color="auto"/>
      </w:divBdr>
    </w:div>
    <w:div w:id="1675106351">
      <w:bodyDiv w:val="1"/>
      <w:marLeft w:val="0"/>
      <w:marRight w:val="0"/>
      <w:marTop w:val="0"/>
      <w:marBottom w:val="0"/>
      <w:divBdr>
        <w:top w:val="none" w:sz="0" w:space="0" w:color="auto"/>
        <w:left w:val="none" w:sz="0" w:space="0" w:color="auto"/>
        <w:bottom w:val="none" w:sz="0" w:space="0" w:color="auto"/>
        <w:right w:val="none" w:sz="0" w:space="0" w:color="auto"/>
      </w:divBdr>
    </w:div>
    <w:div w:id="1675109356">
      <w:bodyDiv w:val="1"/>
      <w:marLeft w:val="0"/>
      <w:marRight w:val="0"/>
      <w:marTop w:val="0"/>
      <w:marBottom w:val="0"/>
      <w:divBdr>
        <w:top w:val="none" w:sz="0" w:space="0" w:color="auto"/>
        <w:left w:val="none" w:sz="0" w:space="0" w:color="auto"/>
        <w:bottom w:val="none" w:sz="0" w:space="0" w:color="auto"/>
        <w:right w:val="none" w:sz="0" w:space="0" w:color="auto"/>
      </w:divBdr>
    </w:div>
    <w:div w:id="1675111772">
      <w:bodyDiv w:val="1"/>
      <w:marLeft w:val="0"/>
      <w:marRight w:val="0"/>
      <w:marTop w:val="0"/>
      <w:marBottom w:val="0"/>
      <w:divBdr>
        <w:top w:val="none" w:sz="0" w:space="0" w:color="auto"/>
        <w:left w:val="none" w:sz="0" w:space="0" w:color="auto"/>
        <w:bottom w:val="none" w:sz="0" w:space="0" w:color="auto"/>
        <w:right w:val="none" w:sz="0" w:space="0" w:color="auto"/>
      </w:divBdr>
    </w:div>
    <w:div w:id="1675112166">
      <w:bodyDiv w:val="1"/>
      <w:marLeft w:val="0"/>
      <w:marRight w:val="0"/>
      <w:marTop w:val="0"/>
      <w:marBottom w:val="0"/>
      <w:divBdr>
        <w:top w:val="none" w:sz="0" w:space="0" w:color="auto"/>
        <w:left w:val="none" w:sz="0" w:space="0" w:color="auto"/>
        <w:bottom w:val="none" w:sz="0" w:space="0" w:color="auto"/>
        <w:right w:val="none" w:sz="0" w:space="0" w:color="auto"/>
      </w:divBdr>
    </w:div>
    <w:div w:id="1675186737">
      <w:bodyDiv w:val="1"/>
      <w:marLeft w:val="0"/>
      <w:marRight w:val="0"/>
      <w:marTop w:val="0"/>
      <w:marBottom w:val="0"/>
      <w:divBdr>
        <w:top w:val="none" w:sz="0" w:space="0" w:color="auto"/>
        <w:left w:val="none" w:sz="0" w:space="0" w:color="auto"/>
        <w:bottom w:val="none" w:sz="0" w:space="0" w:color="auto"/>
        <w:right w:val="none" w:sz="0" w:space="0" w:color="auto"/>
      </w:divBdr>
    </w:div>
    <w:div w:id="1675255772">
      <w:bodyDiv w:val="1"/>
      <w:marLeft w:val="0"/>
      <w:marRight w:val="0"/>
      <w:marTop w:val="0"/>
      <w:marBottom w:val="0"/>
      <w:divBdr>
        <w:top w:val="none" w:sz="0" w:space="0" w:color="auto"/>
        <w:left w:val="none" w:sz="0" w:space="0" w:color="auto"/>
        <w:bottom w:val="none" w:sz="0" w:space="0" w:color="auto"/>
        <w:right w:val="none" w:sz="0" w:space="0" w:color="auto"/>
      </w:divBdr>
    </w:div>
    <w:div w:id="1675259512">
      <w:bodyDiv w:val="1"/>
      <w:marLeft w:val="0"/>
      <w:marRight w:val="0"/>
      <w:marTop w:val="0"/>
      <w:marBottom w:val="0"/>
      <w:divBdr>
        <w:top w:val="none" w:sz="0" w:space="0" w:color="auto"/>
        <w:left w:val="none" w:sz="0" w:space="0" w:color="auto"/>
        <w:bottom w:val="none" w:sz="0" w:space="0" w:color="auto"/>
        <w:right w:val="none" w:sz="0" w:space="0" w:color="auto"/>
      </w:divBdr>
    </w:div>
    <w:div w:id="1675302451">
      <w:bodyDiv w:val="1"/>
      <w:marLeft w:val="0"/>
      <w:marRight w:val="0"/>
      <w:marTop w:val="0"/>
      <w:marBottom w:val="0"/>
      <w:divBdr>
        <w:top w:val="none" w:sz="0" w:space="0" w:color="auto"/>
        <w:left w:val="none" w:sz="0" w:space="0" w:color="auto"/>
        <w:bottom w:val="none" w:sz="0" w:space="0" w:color="auto"/>
        <w:right w:val="none" w:sz="0" w:space="0" w:color="auto"/>
      </w:divBdr>
    </w:div>
    <w:div w:id="1675376471">
      <w:bodyDiv w:val="1"/>
      <w:marLeft w:val="0"/>
      <w:marRight w:val="0"/>
      <w:marTop w:val="0"/>
      <w:marBottom w:val="0"/>
      <w:divBdr>
        <w:top w:val="none" w:sz="0" w:space="0" w:color="auto"/>
        <w:left w:val="none" w:sz="0" w:space="0" w:color="auto"/>
        <w:bottom w:val="none" w:sz="0" w:space="0" w:color="auto"/>
        <w:right w:val="none" w:sz="0" w:space="0" w:color="auto"/>
      </w:divBdr>
    </w:div>
    <w:div w:id="1675643731">
      <w:bodyDiv w:val="1"/>
      <w:marLeft w:val="0"/>
      <w:marRight w:val="0"/>
      <w:marTop w:val="0"/>
      <w:marBottom w:val="0"/>
      <w:divBdr>
        <w:top w:val="none" w:sz="0" w:space="0" w:color="auto"/>
        <w:left w:val="none" w:sz="0" w:space="0" w:color="auto"/>
        <w:bottom w:val="none" w:sz="0" w:space="0" w:color="auto"/>
        <w:right w:val="none" w:sz="0" w:space="0" w:color="auto"/>
      </w:divBdr>
    </w:div>
    <w:div w:id="1675766240">
      <w:bodyDiv w:val="1"/>
      <w:marLeft w:val="0"/>
      <w:marRight w:val="0"/>
      <w:marTop w:val="0"/>
      <w:marBottom w:val="0"/>
      <w:divBdr>
        <w:top w:val="none" w:sz="0" w:space="0" w:color="auto"/>
        <w:left w:val="none" w:sz="0" w:space="0" w:color="auto"/>
        <w:bottom w:val="none" w:sz="0" w:space="0" w:color="auto"/>
        <w:right w:val="none" w:sz="0" w:space="0" w:color="auto"/>
      </w:divBdr>
    </w:div>
    <w:div w:id="1675840889">
      <w:bodyDiv w:val="1"/>
      <w:marLeft w:val="0"/>
      <w:marRight w:val="0"/>
      <w:marTop w:val="0"/>
      <w:marBottom w:val="0"/>
      <w:divBdr>
        <w:top w:val="none" w:sz="0" w:space="0" w:color="auto"/>
        <w:left w:val="none" w:sz="0" w:space="0" w:color="auto"/>
        <w:bottom w:val="none" w:sz="0" w:space="0" w:color="auto"/>
        <w:right w:val="none" w:sz="0" w:space="0" w:color="auto"/>
      </w:divBdr>
    </w:div>
    <w:div w:id="1676034574">
      <w:bodyDiv w:val="1"/>
      <w:marLeft w:val="0"/>
      <w:marRight w:val="0"/>
      <w:marTop w:val="0"/>
      <w:marBottom w:val="0"/>
      <w:divBdr>
        <w:top w:val="none" w:sz="0" w:space="0" w:color="auto"/>
        <w:left w:val="none" w:sz="0" w:space="0" w:color="auto"/>
        <w:bottom w:val="none" w:sz="0" w:space="0" w:color="auto"/>
        <w:right w:val="none" w:sz="0" w:space="0" w:color="auto"/>
      </w:divBdr>
    </w:div>
    <w:div w:id="1676151062">
      <w:bodyDiv w:val="1"/>
      <w:marLeft w:val="0"/>
      <w:marRight w:val="0"/>
      <w:marTop w:val="0"/>
      <w:marBottom w:val="0"/>
      <w:divBdr>
        <w:top w:val="none" w:sz="0" w:space="0" w:color="auto"/>
        <w:left w:val="none" w:sz="0" w:space="0" w:color="auto"/>
        <w:bottom w:val="none" w:sz="0" w:space="0" w:color="auto"/>
        <w:right w:val="none" w:sz="0" w:space="0" w:color="auto"/>
      </w:divBdr>
    </w:div>
    <w:div w:id="1676180285">
      <w:bodyDiv w:val="1"/>
      <w:marLeft w:val="0"/>
      <w:marRight w:val="0"/>
      <w:marTop w:val="0"/>
      <w:marBottom w:val="0"/>
      <w:divBdr>
        <w:top w:val="none" w:sz="0" w:space="0" w:color="auto"/>
        <w:left w:val="none" w:sz="0" w:space="0" w:color="auto"/>
        <w:bottom w:val="none" w:sz="0" w:space="0" w:color="auto"/>
        <w:right w:val="none" w:sz="0" w:space="0" w:color="auto"/>
      </w:divBdr>
    </w:div>
    <w:div w:id="1676301771">
      <w:bodyDiv w:val="1"/>
      <w:marLeft w:val="0"/>
      <w:marRight w:val="0"/>
      <w:marTop w:val="0"/>
      <w:marBottom w:val="0"/>
      <w:divBdr>
        <w:top w:val="none" w:sz="0" w:space="0" w:color="auto"/>
        <w:left w:val="none" w:sz="0" w:space="0" w:color="auto"/>
        <w:bottom w:val="none" w:sz="0" w:space="0" w:color="auto"/>
        <w:right w:val="none" w:sz="0" w:space="0" w:color="auto"/>
      </w:divBdr>
    </w:div>
    <w:div w:id="1676302804">
      <w:bodyDiv w:val="1"/>
      <w:marLeft w:val="0"/>
      <w:marRight w:val="0"/>
      <w:marTop w:val="0"/>
      <w:marBottom w:val="0"/>
      <w:divBdr>
        <w:top w:val="none" w:sz="0" w:space="0" w:color="auto"/>
        <w:left w:val="none" w:sz="0" w:space="0" w:color="auto"/>
        <w:bottom w:val="none" w:sz="0" w:space="0" w:color="auto"/>
        <w:right w:val="none" w:sz="0" w:space="0" w:color="auto"/>
      </w:divBdr>
    </w:div>
    <w:div w:id="1676419789">
      <w:bodyDiv w:val="1"/>
      <w:marLeft w:val="0"/>
      <w:marRight w:val="0"/>
      <w:marTop w:val="0"/>
      <w:marBottom w:val="0"/>
      <w:divBdr>
        <w:top w:val="none" w:sz="0" w:space="0" w:color="auto"/>
        <w:left w:val="none" w:sz="0" w:space="0" w:color="auto"/>
        <w:bottom w:val="none" w:sz="0" w:space="0" w:color="auto"/>
        <w:right w:val="none" w:sz="0" w:space="0" w:color="auto"/>
      </w:divBdr>
    </w:div>
    <w:div w:id="1676494149">
      <w:bodyDiv w:val="1"/>
      <w:marLeft w:val="0"/>
      <w:marRight w:val="0"/>
      <w:marTop w:val="0"/>
      <w:marBottom w:val="0"/>
      <w:divBdr>
        <w:top w:val="none" w:sz="0" w:space="0" w:color="auto"/>
        <w:left w:val="none" w:sz="0" w:space="0" w:color="auto"/>
        <w:bottom w:val="none" w:sz="0" w:space="0" w:color="auto"/>
        <w:right w:val="none" w:sz="0" w:space="0" w:color="auto"/>
      </w:divBdr>
    </w:div>
    <w:div w:id="1676494496">
      <w:bodyDiv w:val="1"/>
      <w:marLeft w:val="0"/>
      <w:marRight w:val="0"/>
      <w:marTop w:val="0"/>
      <w:marBottom w:val="0"/>
      <w:divBdr>
        <w:top w:val="none" w:sz="0" w:space="0" w:color="auto"/>
        <w:left w:val="none" w:sz="0" w:space="0" w:color="auto"/>
        <w:bottom w:val="none" w:sz="0" w:space="0" w:color="auto"/>
        <w:right w:val="none" w:sz="0" w:space="0" w:color="auto"/>
      </w:divBdr>
    </w:div>
    <w:div w:id="1676496130">
      <w:bodyDiv w:val="1"/>
      <w:marLeft w:val="0"/>
      <w:marRight w:val="0"/>
      <w:marTop w:val="0"/>
      <w:marBottom w:val="0"/>
      <w:divBdr>
        <w:top w:val="none" w:sz="0" w:space="0" w:color="auto"/>
        <w:left w:val="none" w:sz="0" w:space="0" w:color="auto"/>
        <w:bottom w:val="none" w:sz="0" w:space="0" w:color="auto"/>
        <w:right w:val="none" w:sz="0" w:space="0" w:color="auto"/>
      </w:divBdr>
    </w:div>
    <w:div w:id="1676810652">
      <w:bodyDiv w:val="1"/>
      <w:marLeft w:val="0"/>
      <w:marRight w:val="0"/>
      <w:marTop w:val="0"/>
      <w:marBottom w:val="0"/>
      <w:divBdr>
        <w:top w:val="none" w:sz="0" w:space="0" w:color="auto"/>
        <w:left w:val="none" w:sz="0" w:space="0" w:color="auto"/>
        <w:bottom w:val="none" w:sz="0" w:space="0" w:color="auto"/>
        <w:right w:val="none" w:sz="0" w:space="0" w:color="auto"/>
      </w:divBdr>
    </w:div>
    <w:div w:id="1676879060">
      <w:bodyDiv w:val="1"/>
      <w:marLeft w:val="0"/>
      <w:marRight w:val="0"/>
      <w:marTop w:val="0"/>
      <w:marBottom w:val="0"/>
      <w:divBdr>
        <w:top w:val="none" w:sz="0" w:space="0" w:color="auto"/>
        <w:left w:val="none" w:sz="0" w:space="0" w:color="auto"/>
        <w:bottom w:val="none" w:sz="0" w:space="0" w:color="auto"/>
        <w:right w:val="none" w:sz="0" w:space="0" w:color="auto"/>
      </w:divBdr>
    </w:div>
    <w:div w:id="1677073728">
      <w:bodyDiv w:val="1"/>
      <w:marLeft w:val="0"/>
      <w:marRight w:val="0"/>
      <w:marTop w:val="0"/>
      <w:marBottom w:val="0"/>
      <w:divBdr>
        <w:top w:val="none" w:sz="0" w:space="0" w:color="auto"/>
        <w:left w:val="none" w:sz="0" w:space="0" w:color="auto"/>
        <w:bottom w:val="none" w:sz="0" w:space="0" w:color="auto"/>
        <w:right w:val="none" w:sz="0" w:space="0" w:color="auto"/>
      </w:divBdr>
    </w:div>
    <w:div w:id="1677147284">
      <w:bodyDiv w:val="1"/>
      <w:marLeft w:val="0"/>
      <w:marRight w:val="0"/>
      <w:marTop w:val="0"/>
      <w:marBottom w:val="0"/>
      <w:divBdr>
        <w:top w:val="none" w:sz="0" w:space="0" w:color="auto"/>
        <w:left w:val="none" w:sz="0" w:space="0" w:color="auto"/>
        <w:bottom w:val="none" w:sz="0" w:space="0" w:color="auto"/>
        <w:right w:val="none" w:sz="0" w:space="0" w:color="auto"/>
      </w:divBdr>
    </w:div>
    <w:div w:id="1677227597">
      <w:bodyDiv w:val="1"/>
      <w:marLeft w:val="0"/>
      <w:marRight w:val="0"/>
      <w:marTop w:val="0"/>
      <w:marBottom w:val="0"/>
      <w:divBdr>
        <w:top w:val="none" w:sz="0" w:space="0" w:color="auto"/>
        <w:left w:val="none" w:sz="0" w:space="0" w:color="auto"/>
        <w:bottom w:val="none" w:sz="0" w:space="0" w:color="auto"/>
        <w:right w:val="none" w:sz="0" w:space="0" w:color="auto"/>
      </w:divBdr>
    </w:div>
    <w:div w:id="1677229146">
      <w:bodyDiv w:val="1"/>
      <w:marLeft w:val="0"/>
      <w:marRight w:val="0"/>
      <w:marTop w:val="0"/>
      <w:marBottom w:val="0"/>
      <w:divBdr>
        <w:top w:val="none" w:sz="0" w:space="0" w:color="auto"/>
        <w:left w:val="none" w:sz="0" w:space="0" w:color="auto"/>
        <w:bottom w:val="none" w:sz="0" w:space="0" w:color="auto"/>
        <w:right w:val="none" w:sz="0" w:space="0" w:color="auto"/>
      </w:divBdr>
    </w:div>
    <w:div w:id="1677263252">
      <w:bodyDiv w:val="1"/>
      <w:marLeft w:val="0"/>
      <w:marRight w:val="0"/>
      <w:marTop w:val="0"/>
      <w:marBottom w:val="0"/>
      <w:divBdr>
        <w:top w:val="none" w:sz="0" w:space="0" w:color="auto"/>
        <w:left w:val="none" w:sz="0" w:space="0" w:color="auto"/>
        <w:bottom w:val="none" w:sz="0" w:space="0" w:color="auto"/>
        <w:right w:val="none" w:sz="0" w:space="0" w:color="auto"/>
      </w:divBdr>
    </w:div>
    <w:div w:id="1677266130">
      <w:bodyDiv w:val="1"/>
      <w:marLeft w:val="0"/>
      <w:marRight w:val="0"/>
      <w:marTop w:val="0"/>
      <w:marBottom w:val="0"/>
      <w:divBdr>
        <w:top w:val="none" w:sz="0" w:space="0" w:color="auto"/>
        <w:left w:val="none" w:sz="0" w:space="0" w:color="auto"/>
        <w:bottom w:val="none" w:sz="0" w:space="0" w:color="auto"/>
        <w:right w:val="none" w:sz="0" w:space="0" w:color="auto"/>
      </w:divBdr>
    </w:div>
    <w:div w:id="1677345347">
      <w:bodyDiv w:val="1"/>
      <w:marLeft w:val="0"/>
      <w:marRight w:val="0"/>
      <w:marTop w:val="0"/>
      <w:marBottom w:val="0"/>
      <w:divBdr>
        <w:top w:val="none" w:sz="0" w:space="0" w:color="auto"/>
        <w:left w:val="none" w:sz="0" w:space="0" w:color="auto"/>
        <w:bottom w:val="none" w:sz="0" w:space="0" w:color="auto"/>
        <w:right w:val="none" w:sz="0" w:space="0" w:color="auto"/>
      </w:divBdr>
    </w:div>
    <w:div w:id="1677489988">
      <w:bodyDiv w:val="1"/>
      <w:marLeft w:val="0"/>
      <w:marRight w:val="0"/>
      <w:marTop w:val="0"/>
      <w:marBottom w:val="0"/>
      <w:divBdr>
        <w:top w:val="none" w:sz="0" w:space="0" w:color="auto"/>
        <w:left w:val="none" w:sz="0" w:space="0" w:color="auto"/>
        <w:bottom w:val="none" w:sz="0" w:space="0" w:color="auto"/>
        <w:right w:val="none" w:sz="0" w:space="0" w:color="auto"/>
      </w:divBdr>
    </w:div>
    <w:div w:id="1677534830">
      <w:bodyDiv w:val="1"/>
      <w:marLeft w:val="0"/>
      <w:marRight w:val="0"/>
      <w:marTop w:val="0"/>
      <w:marBottom w:val="0"/>
      <w:divBdr>
        <w:top w:val="none" w:sz="0" w:space="0" w:color="auto"/>
        <w:left w:val="none" w:sz="0" w:space="0" w:color="auto"/>
        <w:bottom w:val="none" w:sz="0" w:space="0" w:color="auto"/>
        <w:right w:val="none" w:sz="0" w:space="0" w:color="auto"/>
      </w:divBdr>
    </w:div>
    <w:div w:id="1677612244">
      <w:bodyDiv w:val="1"/>
      <w:marLeft w:val="0"/>
      <w:marRight w:val="0"/>
      <w:marTop w:val="0"/>
      <w:marBottom w:val="0"/>
      <w:divBdr>
        <w:top w:val="none" w:sz="0" w:space="0" w:color="auto"/>
        <w:left w:val="none" w:sz="0" w:space="0" w:color="auto"/>
        <w:bottom w:val="none" w:sz="0" w:space="0" w:color="auto"/>
        <w:right w:val="none" w:sz="0" w:space="0" w:color="auto"/>
      </w:divBdr>
    </w:div>
    <w:div w:id="1677615666">
      <w:bodyDiv w:val="1"/>
      <w:marLeft w:val="0"/>
      <w:marRight w:val="0"/>
      <w:marTop w:val="0"/>
      <w:marBottom w:val="0"/>
      <w:divBdr>
        <w:top w:val="none" w:sz="0" w:space="0" w:color="auto"/>
        <w:left w:val="none" w:sz="0" w:space="0" w:color="auto"/>
        <w:bottom w:val="none" w:sz="0" w:space="0" w:color="auto"/>
        <w:right w:val="none" w:sz="0" w:space="0" w:color="auto"/>
      </w:divBdr>
    </w:div>
    <w:div w:id="1677658078">
      <w:bodyDiv w:val="1"/>
      <w:marLeft w:val="0"/>
      <w:marRight w:val="0"/>
      <w:marTop w:val="0"/>
      <w:marBottom w:val="0"/>
      <w:divBdr>
        <w:top w:val="none" w:sz="0" w:space="0" w:color="auto"/>
        <w:left w:val="none" w:sz="0" w:space="0" w:color="auto"/>
        <w:bottom w:val="none" w:sz="0" w:space="0" w:color="auto"/>
        <w:right w:val="none" w:sz="0" w:space="0" w:color="auto"/>
      </w:divBdr>
    </w:div>
    <w:div w:id="1677801843">
      <w:bodyDiv w:val="1"/>
      <w:marLeft w:val="0"/>
      <w:marRight w:val="0"/>
      <w:marTop w:val="0"/>
      <w:marBottom w:val="0"/>
      <w:divBdr>
        <w:top w:val="none" w:sz="0" w:space="0" w:color="auto"/>
        <w:left w:val="none" w:sz="0" w:space="0" w:color="auto"/>
        <w:bottom w:val="none" w:sz="0" w:space="0" w:color="auto"/>
        <w:right w:val="none" w:sz="0" w:space="0" w:color="auto"/>
      </w:divBdr>
    </w:div>
    <w:div w:id="1677804171">
      <w:bodyDiv w:val="1"/>
      <w:marLeft w:val="0"/>
      <w:marRight w:val="0"/>
      <w:marTop w:val="0"/>
      <w:marBottom w:val="0"/>
      <w:divBdr>
        <w:top w:val="none" w:sz="0" w:space="0" w:color="auto"/>
        <w:left w:val="none" w:sz="0" w:space="0" w:color="auto"/>
        <w:bottom w:val="none" w:sz="0" w:space="0" w:color="auto"/>
        <w:right w:val="none" w:sz="0" w:space="0" w:color="auto"/>
      </w:divBdr>
    </w:div>
    <w:div w:id="1677922973">
      <w:bodyDiv w:val="1"/>
      <w:marLeft w:val="0"/>
      <w:marRight w:val="0"/>
      <w:marTop w:val="0"/>
      <w:marBottom w:val="0"/>
      <w:divBdr>
        <w:top w:val="none" w:sz="0" w:space="0" w:color="auto"/>
        <w:left w:val="none" w:sz="0" w:space="0" w:color="auto"/>
        <w:bottom w:val="none" w:sz="0" w:space="0" w:color="auto"/>
        <w:right w:val="none" w:sz="0" w:space="0" w:color="auto"/>
      </w:divBdr>
    </w:div>
    <w:div w:id="1677923554">
      <w:bodyDiv w:val="1"/>
      <w:marLeft w:val="0"/>
      <w:marRight w:val="0"/>
      <w:marTop w:val="0"/>
      <w:marBottom w:val="0"/>
      <w:divBdr>
        <w:top w:val="none" w:sz="0" w:space="0" w:color="auto"/>
        <w:left w:val="none" w:sz="0" w:space="0" w:color="auto"/>
        <w:bottom w:val="none" w:sz="0" w:space="0" w:color="auto"/>
        <w:right w:val="none" w:sz="0" w:space="0" w:color="auto"/>
      </w:divBdr>
    </w:div>
    <w:div w:id="1677924355">
      <w:bodyDiv w:val="1"/>
      <w:marLeft w:val="0"/>
      <w:marRight w:val="0"/>
      <w:marTop w:val="0"/>
      <w:marBottom w:val="0"/>
      <w:divBdr>
        <w:top w:val="none" w:sz="0" w:space="0" w:color="auto"/>
        <w:left w:val="none" w:sz="0" w:space="0" w:color="auto"/>
        <w:bottom w:val="none" w:sz="0" w:space="0" w:color="auto"/>
        <w:right w:val="none" w:sz="0" w:space="0" w:color="auto"/>
      </w:divBdr>
    </w:div>
    <w:div w:id="1677996455">
      <w:bodyDiv w:val="1"/>
      <w:marLeft w:val="0"/>
      <w:marRight w:val="0"/>
      <w:marTop w:val="0"/>
      <w:marBottom w:val="0"/>
      <w:divBdr>
        <w:top w:val="none" w:sz="0" w:space="0" w:color="auto"/>
        <w:left w:val="none" w:sz="0" w:space="0" w:color="auto"/>
        <w:bottom w:val="none" w:sz="0" w:space="0" w:color="auto"/>
        <w:right w:val="none" w:sz="0" w:space="0" w:color="auto"/>
      </w:divBdr>
    </w:div>
    <w:div w:id="1677997610">
      <w:bodyDiv w:val="1"/>
      <w:marLeft w:val="0"/>
      <w:marRight w:val="0"/>
      <w:marTop w:val="0"/>
      <w:marBottom w:val="0"/>
      <w:divBdr>
        <w:top w:val="none" w:sz="0" w:space="0" w:color="auto"/>
        <w:left w:val="none" w:sz="0" w:space="0" w:color="auto"/>
        <w:bottom w:val="none" w:sz="0" w:space="0" w:color="auto"/>
        <w:right w:val="none" w:sz="0" w:space="0" w:color="auto"/>
      </w:divBdr>
    </w:div>
    <w:div w:id="1678077295">
      <w:bodyDiv w:val="1"/>
      <w:marLeft w:val="0"/>
      <w:marRight w:val="0"/>
      <w:marTop w:val="0"/>
      <w:marBottom w:val="0"/>
      <w:divBdr>
        <w:top w:val="none" w:sz="0" w:space="0" w:color="auto"/>
        <w:left w:val="none" w:sz="0" w:space="0" w:color="auto"/>
        <w:bottom w:val="none" w:sz="0" w:space="0" w:color="auto"/>
        <w:right w:val="none" w:sz="0" w:space="0" w:color="auto"/>
      </w:divBdr>
    </w:div>
    <w:div w:id="1678461748">
      <w:bodyDiv w:val="1"/>
      <w:marLeft w:val="0"/>
      <w:marRight w:val="0"/>
      <w:marTop w:val="0"/>
      <w:marBottom w:val="0"/>
      <w:divBdr>
        <w:top w:val="none" w:sz="0" w:space="0" w:color="auto"/>
        <w:left w:val="none" w:sz="0" w:space="0" w:color="auto"/>
        <w:bottom w:val="none" w:sz="0" w:space="0" w:color="auto"/>
        <w:right w:val="none" w:sz="0" w:space="0" w:color="auto"/>
      </w:divBdr>
    </w:div>
    <w:div w:id="1678534470">
      <w:bodyDiv w:val="1"/>
      <w:marLeft w:val="0"/>
      <w:marRight w:val="0"/>
      <w:marTop w:val="0"/>
      <w:marBottom w:val="0"/>
      <w:divBdr>
        <w:top w:val="none" w:sz="0" w:space="0" w:color="auto"/>
        <w:left w:val="none" w:sz="0" w:space="0" w:color="auto"/>
        <w:bottom w:val="none" w:sz="0" w:space="0" w:color="auto"/>
        <w:right w:val="none" w:sz="0" w:space="0" w:color="auto"/>
      </w:divBdr>
    </w:div>
    <w:div w:id="1678650038">
      <w:bodyDiv w:val="1"/>
      <w:marLeft w:val="0"/>
      <w:marRight w:val="0"/>
      <w:marTop w:val="0"/>
      <w:marBottom w:val="0"/>
      <w:divBdr>
        <w:top w:val="none" w:sz="0" w:space="0" w:color="auto"/>
        <w:left w:val="none" w:sz="0" w:space="0" w:color="auto"/>
        <w:bottom w:val="none" w:sz="0" w:space="0" w:color="auto"/>
        <w:right w:val="none" w:sz="0" w:space="0" w:color="auto"/>
      </w:divBdr>
    </w:div>
    <w:div w:id="1678727113">
      <w:bodyDiv w:val="1"/>
      <w:marLeft w:val="0"/>
      <w:marRight w:val="0"/>
      <w:marTop w:val="0"/>
      <w:marBottom w:val="0"/>
      <w:divBdr>
        <w:top w:val="none" w:sz="0" w:space="0" w:color="auto"/>
        <w:left w:val="none" w:sz="0" w:space="0" w:color="auto"/>
        <w:bottom w:val="none" w:sz="0" w:space="0" w:color="auto"/>
        <w:right w:val="none" w:sz="0" w:space="0" w:color="auto"/>
      </w:divBdr>
    </w:div>
    <w:div w:id="1678849304">
      <w:bodyDiv w:val="1"/>
      <w:marLeft w:val="0"/>
      <w:marRight w:val="0"/>
      <w:marTop w:val="0"/>
      <w:marBottom w:val="0"/>
      <w:divBdr>
        <w:top w:val="none" w:sz="0" w:space="0" w:color="auto"/>
        <w:left w:val="none" w:sz="0" w:space="0" w:color="auto"/>
        <w:bottom w:val="none" w:sz="0" w:space="0" w:color="auto"/>
        <w:right w:val="none" w:sz="0" w:space="0" w:color="auto"/>
      </w:divBdr>
    </w:div>
    <w:div w:id="1679036732">
      <w:bodyDiv w:val="1"/>
      <w:marLeft w:val="0"/>
      <w:marRight w:val="0"/>
      <w:marTop w:val="0"/>
      <w:marBottom w:val="0"/>
      <w:divBdr>
        <w:top w:val="none" w:sz="0" w:space="0" w:color="auto"/>
        <w:left w:val="none" w:sz="0" w:space="0" w:color="auto"/>
        <w:bottom w:val="none" w:sz="0" w:space="0" w:color="auto"/>
        <w:right w:val="none" w:sz="0" w:space="0" w:color="auto"/>
      </w:divBdr>
    </w:div>
    <w:div w:id="1679038018">
      <w:bodyDiv w:val="1"/>
      <w:marLeft w:val="0"/>
      <w:marRight w:val="0"/>
      <w:marTop w:val="0"/>
      <w:marBottom w:val="0"/>
      <w:divBdr>
        <w:top w:val="none" w:sz="0" w:space="0" w:color="auto"/>
        <w:left w:val="none" w:sz="0" w:space="0" w:color="auto"/>
        <w:bottom w:val="none" w:sz="0" w:space="0" w:color="auto"/>
        <w:right w:val="none" w:sz="0" w:space="0" w:color="auto"/>
      </w:divBdr>
    </w:div>
    <w:div w:id="1679111596">
      <w:bodyDiv w:val="1"/>
      <w:marLeft w:val="0"/>
      <w:marRight w:val="0"/>
      <w:marTop w:val="0"/>
      <w:marBottom w:val="0"/>
      <w:divBdr>
        <w:top w:val="none" w:sz="0" w:space="0" w:color="auto"/>
        <w:left w:val="none" w:sz="0" w:space="0" w:color="auto"/>
        <w:bottom w:val="none" w:sz="0" w:space="0" w:color="auto"/>
        <w:right w:val="none" w:sz="0" w:space="0" w:color="auto"/>
      </w:divBdr>
    </w:div>
    <w:div w:id="1679190368">
      <w:bodyDiv w:val="1"/>
      <w:marLeft w:val="0"/>
      <w:marRight w:val="0"/>
      <w:marTop w:val="0"/>
      <w:marBottom w:val="0"/>
      <w:divBdr>
        <w:top w:val="none" w:sz="0" w:space="0" w:color="auto"/>
        <w:left w:val="none" w:sz="0" w:space="0" w:color="auto"/>
        <w:bottom w:val="none" w:sz="0" w:space="0" w:color="auto"/>
        <w:right w:val="none" w:sz="0" w:space="0" w:color="auto"/>
      </w:divBdr>
    </w:div>
    <w:div w:id="1679428060">
      <w:bodyDiv w:val="1"/>
      <w:marLeft w:val="0"/>
      <w:marRight w:val="0"/>
      <w:marTop w:val="0"/>
      <w:marBottom w:val="0"/>
      <w:divBdr>
        <w:top w:val="none" w:sz="0" w:space="0" w:color="auto"/>
        <w:left w:val="none" w:sz="0" w:space="0" w:color="auto"/>
        <w:bottom w:val="none" w:sz="0" w:space="0" w:color="auto"/>
        <w:right w:val="none" w:sz="0" w:space="0" w:color="auto"/>
      </w:divBdr>
    </w:div>
    <w:div w:id="1679456994">
      <w:bodyDiv w:val="1"/>
      <w:marLeft w:val="0"/>
      <w:marRight w:val="0"/>
      <w:marTop w:val="0"/>
      <w:marBottom w:val="0"/>
      <w:divBdr>
        <w:top w:val="none" w:sz="0" w:space="0" w:color="auto"/>
        <w:left w:val="none" w:sz="0" w:space="0" w:color="auto"/>
        <w:bottom w:val="none" w:sz="0" w:space="0" w:color="auto"/>
        <w:right w:val="none" w:sz="0" w:space="0" w:color="auto"/>
      </w:divBdr>
    </w:div>
    <w:div w:id="1679573375">
      <w:bodyDiv w:val="1"/>
      <w:marLeft w:val="0"/>
      <w:marRight w:val="0"/>
      <w:marTop w:val="0"/>
      <w:marBottom w:val="0"/>
      <w:divBdr>
        <w:top w:val="none" w:sz="0" w:space="0" w:color="auto"/>
        <w:left w:val="none" w:sz="0" w:space="0" w:color="auto"/>
        <w:bottom w:val="none" w:sz="0" w:space="0" w:color="auto"/>
        <w:right w:val="none" w:sz="0" w:space="0" w:color="auto"/>
      </w:divBdr>
    </w:div>
    <w:div w:id="1679580250">
      <w:bodyDiv w:val="1"/>
      <w:marLeft w:val="0"/>
      <w:marRight w:val="0"/>
      <w:marTop w:val="0"/>
      <w:marBottom w:val="0"/>
      <w:divBdr>
        <w:top w:val="none" w:sz="0" w:space="0" w:color="auto"/>
        <w:left w:val="none" w:sz="0" w:space="0" w:color="auto"/>
        <w:bottom w:val="none" w:sz="0" w:space="0" w:color="auto"/>
        <w:right w:val="none" w:sz="0" w:space="0" w:color="auto"/>
      </w:divBdr>
    </w:div>
    <w:div w:id="1679653486">
      <w:bodyDiv w:val="1"/>
      <w:marLeft w:val="0"/>
      <w:marRight w:val="0"/>
      <w:marTop w:val="0"/>
      <w:marBottom w:val="0"/>
      <w:divBdr>
        <w:top w:val="none" w:sz="0" w:space="0" w:color="auto"/>
        <w:left w:val="none" w:sz="0" w:space="0" w:color="auto"/>
        <w:bottom w:val="none" w:sz="0" w:space="0" w:color="auto"/>
        <w:right w:val="none" w:sz="0" w:space="0" w:color="auto"/>
      </w:divBdr>
    </w:div>
    <w:div w:id="1679654650">
      <w:bodyDiv w:val="1"/>
      <w:marLeft w:val="0"/>
      <w:marRight w:val="0"/>
      <w:marTop w:val="0"/>
      <w:marBottom w:val="0"/>
      <w:divBdr>
        <w:top w:val="none" w:sz="0" w:space="0" w:color="auto"/>
        <w:left w:val="none" w:sz="0" w:space="0" w:color="auto"/>
        <w:bottom w:val="none" w:sz="0" w:space="0" w:color="auto"/>
        <w:right w:val="none" w:sz="0" w:space="0" w:color="auto"/>
      </w:divBdr>
    </w:div>
    <w:div w:id="1679885587">
      <w:bodyDiv w:val="1"/>
      <w:marLeft w:val="0"/>
      <w:marRight w:val="0"/>
      <w:marTop w:val="0"/>
      <w:marBottom w:val="0"/>
      <w:divBdr>
        <w:top w:val="none" w:sz="0" w:space="0" w:color="auto"/>
        <w:left w:val="none" w:sz="0" w:space="0" w:color="auto"/>
        <w:bottom w:val="none" w:sz="0" w:space="0" w:color="auto"/>
        <w:right w:val="none" w:sz="0" w:space="0" w:color="auto"/>
      </w:divBdr>
    </w:div>
    <w:div w:id="1679886989">
      <w:bodyDiv w:val="1"/>
      <w:marLeft w:val="0"/>
      <w:marRight w:val="0"/>
      <w:marTop w:val="0"/>
      <w:marBottom w:val="0"/>
      <w:divBdr>
        <w:top w:val="none" w:sz="0" w:space="0" w:color="auto"/>
        <w:left w:val="none" w:sz="0" w:space="0" w:color="auto"/>
        <w:bottom w:val="none" w:sz="0" w:space="0" w:color="auto"/>
        <w:right w:val="none" w:sz="0" w:space="0" w:color="auto"/>
      </w:divBdr>
    </w:div>
    <w:div w:id="1679890076">
      <w:bodyDiv w:val="1"/>
      <w:marLeft w:val="0"/>
      <w:marRight w:val="0"/>
      <w:marTop w:val="0"/>
      <w:marBottom w:val="0"/>
      <w:divBdr>
        <w:top w:val="none" w:sz="0" w:space="0" w:color="auto"/>
        <w:left w:val="none" w:sz="0" w:space="0" w:color="auto"/>
        <w:bottom w:val="none" w:sz="0" w:space="0" w:color="auto"/>
        <w:right w:val="none" w:sz="0" w:space="0" w:color="auto"/>
      </w:divBdr>
    </w:div>
    <w:div w:id="1679961567">
      <w:bodyDiv w:val="1"/>
      <w:marLeft w:val="0"/>
      <w:marRight w:val="0"/>
      <w:marTop w:val="0"/>
      <w:marBottom w:val="0"/>
      <w:divBdr>
        <w:top w:val="none" w:sz="0" w:space="0" w:color="auto"/>
        <w:left w:val="none" w:sz="0" w:space="0" w:color="auto"/>
        <w:bottom w:val="none" w:sz="0" w:space="0" w:color="auto"/>
        <w:right w:val="none" w:sz="0" w:space="0" w:color="auto"/>
      </w:divBdr>
    </w:div>
    <w:div w:id="1680229551">
      <w:bodyDiv w:val="1"/>
      <w:marLeft w:val="0"/>
      <w:marRight w:val="0"/>
      <w:marTop w:val="0"/>
      <w:marBottom w:val="0"/>
      <w:divBdr>
        <w:top w:val="none" w:sz="0" w:space="0" w:color="auto"/>
        <w:left w:val="none" w:sz="0" w:space="0" w:color="auto"/>
        <w:bottom w:val="none" w:sz="0" w:space="0" w:color="auto"/>
        <w:right w:val="none" w:sz="0" w:space="0" w:color="auto"/>
      </w:divBdr>
    </w:div>
    <w:div w:id="1680234853">
      <w:bodyDiv w:val="1"/>
      <w:marLeft w:val="0"/>
      <w:marRight w:val="0"/>
      <w:marTop w:val="0"/>
      <w:marBottom w:val="0"/>
      <w:divBdr>
        <w:top w:val="none" w:sz="0" w:space="0" w:color="auto"/>
        <w:left w:val="none" w:sz="0" w:space="0" w:color="auto"/>
        <w:bottom w:val="none" w:sz="0" w:space="0" w:color="auto"/>
        <w:right w:val="none" w:sz="0" w:space="0" w:color="auto"/>
      </w:divBdr>
    </w:div>
    <w:div w:id="1680279888">
      <w:bodyDiv w:val="1"/>
      <w:marLeft w:val="0"/>
      <w:marRight w:val="0"/>
      <w:marTop w:val="0"/>
      <w:marBottom w:val="0"/>
      <w:divBdr>
        <w:top w:val="none" w:sz="0" w:space="0" w:color="auto"/>
        <w:left w:val="none" w:sz="0" w:space="0" w:color="auto"/>
        <w:bottom w:val="none" w:sz="0" w:space="0" w:color="auto"/>
        <w:right w:val="none" w:sz="0" w:space="0" w:color="auto"/>
      </w:divBdr>
    </w:div>
    <w:div w:id="1680309206">
      <w:bodyDiv w:val="1"/>
      <w:marLeft w:val="0"/>
      <w:marRight w:val="0"/>
      <w:marTop w:val="0"/>
      <w:marBottom w:val="0"/>
      <w:divBdr>
        <w:top w:val="none" w:sz="0" w:space="0" w:color="auto"/>
        <w:left w:val="none" w:sz="0" w:space="0" w:color="auto"/>
        <w:bottom w:val="none" w:sz="0" w:space="0" w:color="auto"/>
        <w:right w:val="none" w:sz="0" w:space="0" w:color="auto"/>
      </w:divBdr>
    </w:div>
    <w:div w:id="1680426521">
      <w:bodyDiv w:val="1"/>
      <w:marLeft w:val="0"/>
      <w:marRight w:val="0"/>
      <w:marTop w:val="0"/>
      <w:marBottom w:val="0"/>
      <w:divBdr>
        <w:top w:val="none" w:sz="0" w:space="0" w:color="auto"/>
        <w:left w:val="none" w:sz="0" w:space="0" w:color="auto"/>
        <w:bottom w:val="none" w:sz="0" w:space="0" w:color="auto"/>
        <w:right w:val="none" w:sz="0" w:space="0" w:color="auto"/>
      </w:divBdr>
    </w:div>
    <w:div w:id="1680500256">
      <w:bodyDiv w:val="1"/>
      <w:marLeft w:val="0"/>
      <w:marRight w:val="0"/>
      <w:marTop w:val="0"/>
      <w:marBottom w:val="0"/>
      <w:divBdr>
        <w:top w:val="none" w:sz="0" w:space="0" w:color="auto"/>
        <w:left w:val="none" w:sz="0" w:space="0" w:color="auto"/>
        <w:bottom w:val="none" w:sz="0" w:space="0" w:color="auto"/>
        <w:right w:val="none" w:sz="0" w:space="0" w:color="auto"/>
      </w:divBdr>
    </w:div>
    <w:div w:id="1680500997">
      <w:bodyDiv w:val="1"/>
      <w:marLeft w:val="0"/>
      <w:marRight w:val="0"/>
      <w:marTop w:val="0"/>
      <w:marBottom w:val="0"/>
      <w:divBdr>
        <w:top w:val="none" w:sz="0" w:space="0" w:color="auto"/>
        <w:left w:val="none" w:sz="0" w:space="0" w:color="auto"/>
        <w:bottom w:val="none" w:sz="0" w:space="0" w:color="auto"/>
        <w:right w:val="none" w:sz="0" w:space="0" w:color="auto"/>
      </w:divBdr>
    </w:div>
    <w:div w:id="1680690461">
      <w:bodyDiv w:val="1"/>
      <w:marLeft w:val="0"/>
      <w:marRight w:val="0"/>
      <w:marTop w:val="0"/>
      <w:marBottom w:val="0"/>
      <w:divBdr>
        <w:top w:val="none" w:sz="0" w:space="0" w:color="auto"/>
        <w:left w:val="none" w:sz="0" w:space="0" w:color="auto"/>
        <w:bottom w:val="none" w:sz="0" w:space="0" w:color="auto"/>
        <w:right w:val="none" w:sz="0" w:space="0" w:color="auto"/>
      </w:divBdr>
    </w:div>
    <w:div w:id="1680808915">
      <w:bodyDiv w:val="1"/>
      <w:marLeft w:val="0"/>
      <w:marRight w:val="0"/>
      <w:marTop w:val="0"/>
      <w:marBottom w:val="0"/>
      <w:divBdr>
        <w:top w:val="none" w:sz="0" w:space="0" w:color="auto"/>
        <w:left w:val="none" w:sz="0" w:space="0" w:color="auto"/>
        <w:bottom w:val="none" w:sz="0" w:space="0" w:color="auto"/>
        <w:right w:val="none" w:sz="0" w:space="0" w:color="auto"/>
      </w:divBdr>
    </w:div>
    <w:div w:id="1680811089">
      <w:bodyDiv w:val="1"/>
      <w:marLeft w:val="0"/>
      <w:marRight w:val="0"/>
      <w:marTop w:val="0"/>
      <w:marBottom w:val="0"/>
      <w:divBdr>
        <w:top w:val="none" w:sz="0" w:space="0" w:color="auto"/>
        <w:left w:val="none" w:sz="0" w:space="0" w:color="auto"/>
        <w:bottom w:val="none" w:sz="0" w:space="0" w:color="auto"/>
        <w:right w:val="none" w:sz="0" w:space="0" w:color="auto"/>
      </w:divBdr>
    </w:div>
    <w:div w:id="1680813477">
      <w:bodyDiv w:val="1"/>
      <w:marLeft w:val="0"/>
      <w:marRight w:val="0"/>
      <w:marTop w:val="0"/>
      <w:marBottom w:val="0"/>
      <w:divBdr>
        <w:top w:val="none" w:sz="0" w:space="0" w:color="auto"/>
        <w:left w:val="none" w:sz="0" w:space="0" w:color="auto"/>
        <w:bottom w:val="none" w:sz="0" w:space="0" w:color="auto"/>
        <w:right w:val="none" w:sz="0" w:space="0" w:color="auto"/>
      </w:divBdr>
    </w:div>
    <w:div w:id="1681003270">
      <w:bodyDiv w:val="1"/>
      <w:marLeft w:val="0"/>
      <w:marRight w:val="0"/>
      <w:marTop w:val="0"/>
      <w:marBottom w:val="0"/>
      <w:divBdr>
        <w:top w:val="none" w:sz="0" w:space="0" w:color="auto"/>
        <w:left w:val="none" w:sz="0" w:space="0" w:color="auto"/>
        <w:bottom w:val="none" w:sz="0" w:space="0" w:color="auto"/>
        <w:right w:val="none" w:sz="0" w:space="0" w:color="auto"/>
      </w:divBdr>
    </w:div>
    <w:div w:id="1681007762">
      <w:bodyDiv w:val="1"/>
      <w:marLeft w:val="0"/>
      <w:marRight w:val="0"/>
      <w:marTop w:val="0"/>
      <w:marBottom w:val="0"/>
      <w:divBdr>
        <w:top w:val="none" w:sz="0" w:space="0" w:color="auto"/>
        <w:left w:val="none" w:sz="0" w:space="0" w:color="auto"/>
        <w:bottom w:val="none" w:sz="0" w:space="0" w:color="auto"/>
        <w:right w:val="none" w:sz="0" w:space="0" w:color="auto"/>
      </w:divBdr>
    </w:div>
    <w:div w:id="1681009642">
      <w:bodyDiv w:val="1"/>
      <w:marLeft w:val="0"/>
      <w:marRight w:val="0"/>
      <w:marTop w:val="0"/>
      <w:marBottom w:val="0"/>
      <w:divBdr>
        <w:top w:val="none" w:sz="0" w:space="0" w:color="auto"/>
        <w:left w:val="none" w:sz="0" w:space="0" w:color="auto"/>
        <w:bottom w:val="none" w:sz="0" w:space="0" w:color="auto"/>
        <w:right w:val="none" w:sz="0" w:space="0" w:color="auto"/>
      </w:divBdr>
    </w:div>
    <w:div w:id="1681078760">
      <w:bodyDiv w:val="1"/>
      <w:marLeft w:val="0"/>
      <w:marRight w:val="0"/>
      <w:marTop w:val="0"/>
      <w:marBottom w:val="0"/>
      <w:divBdr>
        <w:top w:val="none" w:sz="0" w:space="0" w:color="auto"/>
        <w:left w:val="none" w:sz="0" w:space="0" w:color="auto"/>
        <w:bottom w:val="none" w:sz="0" w:space="0" w:color="auto"/>
        <w:right w:val="none" w:sz="0" w:space="0" w:color="auto"/>
      </w:divBdr>
    </w:div>
    <w:div w:id="1681271769">
      <w:bodyDiv w:val="1"/>
      <w:marLeft w:val="0"/>
      <w:marRight w:val="0"/>
      <w:marTop w:val="0"/>
      <w:marBottom w:val="0"/>
      <w:divBdr>
        <w:top w:val="none" w:sz="0" w:space="0" w:color="auto"/>
        <w:left w:val="none" w:sz="0" w:space="0" w:color="auto"/>
        <w:bottom w:val="none" w:sz="0" w:space="0" w:color="auto"/>
        <w:right w:val="none" w:sz="0" w:space="0" w:color="auto"/>
      </w:divBdr>
    </w:div>
    <w:div w:id="1681272893">
      <w:bodyDiv w:val="1"/>
      <w:marLeft w:val="0"/>
      <w:marRight w:val="0"/>
      <w:marTop w:val="0"/>
      <w:marBottom w:val="0"/>
      <w:divBdr>
        <w:top w:val="none" w:sz="0" w:space="0" w:color="auto"/>
        <w:left w:val="none" w:sz="0" w:space="0" w:color="auto"/>
        <w:bottom w:val="none" w:sz="0" w:space="0" w:color="auto"/>
        <w:right w:val="none" w:sz="0" w:space="0" w:color="auto"/>
      </w:divBdr>
    </w:div>
    <w:div w:id="1681350614">
      <w:bodyDiv w:val="1"/>
      <w:marLeft w:val="0"/>
      <w:marRight w:val="0"/>
      <w:marTop w:val="0"/>
      <w:marBottom w:val="0"/>
      <w:divBdr>
        <w:top w:val="none" w:sz="0" w:space="0" w:color="auto"/>
        <w:left w:val="none" w:sz="0" w:space="0" w:color="auto"/>
        <w:bottom w:val="none" w:sz="0" w:space="0" w:color="auto"/>
        <w:right w:val="none" w:sz="0" w:space="0" w:color="auto"/>
      </w:divBdr>
    </w:div>
    <w:div w:id="1681353942">
      <w:bodyDiv w:val="1"/>
      <w:marLeft w:val="0"/>
      <w:marRight w:val="0"/>
      <w:marTop w:val="0"/>
      <w:marBottom w:val="0"/>
      <w:divBdr>
        <w:top w:val="none" w:sz="0" w:space="0" w:color="auto"/>
        <w:left w:val="none" w:sz="0" w:space="0" w:color="auto"/>
        <w:bottom w:val="none" w:sz="0" w:space="0" w:color="auto"/>
        <w:right w:val="none" w:sz="0" w:space="0" w:color="auto"/>
      </w:divBdr>
    </w:div>
    <w:div w:id="1681422590">
      <w:bodyDiv w:val="1"/>
      <w:marLeft w:val="0"/>
      <w:marRight w:val="0"/>
      <w:marTop w:val="0"/>
      <w:marBottom w:val="0"/>
      <w:divBdr>
        <w:top w:val="none" w:sz="0" w:space="0" w:color="auto"/>
        <w:left w:val="none" w:sz="0" w:space="0" w:color="auto"/>
        <w:bottom w:val="none" w:sz="0" w:space="0" w:color="auto"/>
        <w:right w:val="none" w:sz="0" w:space="0" w:color="auto"/>
      </w:divBdr>
    </w:div>
    <w:div w:id="1681472570">
      <w:bodyDiv w:val="1"/>
      <w:marLeft w:val="0"/>
      <w:marRight w:val="0"/>
      <w:marTop w:val="0"/>
      <w:marBottom w:val="0"/>
      <w:divBdr>
        <w:top w:val="none" w:sz="0" w:space="0" w:color="auto"/>
        <w:left w:val="none" w:sz="0" w:space="0" w:color="auto"/>
        <w:bottom w:val="none" w:sz="0" w:space="0" w:color="auto"/>
        <w:right w:val="none" w:sz="0" w:space="0" w:color="auto"/>
      </w:divBdr>
    </w:div>
    <w:div w:id="1681544849">
      <w:bodyDiv w:val="1"/>
      <w:marLeft w:val="0"/>
      <w:marRight w:val="0"/>
      <w:marTop w:val="0"/>
      <w:marBottom w:val="0"/>
      <w:divBdr>
        <w:top w:val="none" w:sz="0" w:space="0" w:color="auto"/>
        <w:left w:val="none" w:sz="0" w:space="0" w:color="auto"/>
        <w:bottom w:val="none" w:sz="0" w:space="0" w:color="auto"/>
        <w:right w:val="none" w:sz="0" w:space="0" w:color="auto"/>
      </w:divBdr>
    </w:div>
    <w:div w:id="1681588600">
      <w:bodyDiv w:val="1"/>
      <w:marLeft w:val="0"/>
      <w:marRight w:val="0"/>
      <w:marTop w:val="0"/>
      <w:marBottom w:val="0"/>
      <w:divBdr>
        <w:top w:val="none" w:sz="0" w:space="0" w:color="auto"/>
        <w:left w:val="none" w:sz="0" w:space="0" w:color="auto"/>
        <w:bottom w:val="none" w:sz="0" w:space="0" w:color="auto"/>
        <w:right w:val="none" w:sz="0" w:space="0" w:color="auto"/>
      </w:divBdr>
    </w:div>
    <w:div w:id="1681816928">
      <w:bodyDiv w:val="1"/>
      <w:marLeft w:val="0"/>
      <w:marRight w:val="0"/>
      <w:marTop w:val="0"/>
      <w:marBottom w:val="0"/>
      <w:divBdr>
        <w:top w:val="none" w:sz="0" w:space="0" w:color="auto"/>
        <w:left w:val="none" w:sz="0" w:space="0" w:color="auto"/>
        <w:bottom w:val="none" w:sz="0" w:space="0" w:color="auto"/>
        <w:right w:val="none" w:sz="0" w:space="0" w:color="auto"/>
      </w:divBdr>
    </w:div>
    <w:div w:id="1681851693">
      <w:bodyDiv w:val="1"/>
      <w:marLeft w:val="0"/>
      <w:marRight w:val="0"/>
      <w:marTop w:val="0"/>
      <w:marBottom w:val="0"/>
      <w:divBdr>
        <w:top w:val="none" w:sz="0" w:space="0" w:color="auto"/>
        <w:left w:val="none" w:sz="0" w:space="0" w:color="auto"/>
        <w:bottom w:val="none" w:sz="0" w:space="0" w:color="auto"/>
        <w:right w:val="none" w:sz="0" w:space="0" w:color="auto"/>
      </w:divBdr>
    </w:div>
    <w:div w:id="1681853180">
      <w:bodyDiv w:val="1"/>
      <w:marLeft w:val="0"/>
      <w:marRight w:val="0"/>
      <w:marTop w:val="0"/>
      <w:marBottom w:val="0"/>
      <w:divBdr>
        <w:top w:val="none" w:sz="0" w:space="0" w:color="auto"/>
        <w:left w:val="none" w:sz="0" w:space="0" w:color="auto"/>
        <w:bottom w:val="none" w:sz="0" w:space="0" w:color="auto"/>
        <w:right w:val="none" w:sz="0" w:space="0" w:color="auto"/>
      </w:divBdr>
    </w:div>
    <w:div w:id="1681855561">
      <w:bodyDiv w:val="1"/>
      <w:marLeft w:val="0"/>
      <w:marRight w:val="0"/>
      <w:marTop w:val="0"/>
      <w:marBottom w:val="0"/>
      <w:divBdr>
        <w:top w:val="none" w:sz="0" w:space="0" w:color="auto"/>
        <w:left w:val="none" w:sz="0" w:space="0" w:color="auto"/>
        <w:bottom w:val="none" w:sz="0" w:space="0" w:color="auto"/>
        <w:right w:val="none" w:sz="0" w:space="0" w:color="auto"/>
      </w:divBdr>
    </w:div>
    <w:div w:id="1681857630">
      <w:bodyDiv w:val="1"/>
      <w:marLeft w:val="0"/>
      <w:marRight w:val="0"/>
      <w:marTop w:val="0"/>
      <w:marBottom w:val="0"/>
      <w:divBdr>
        <w:top w:val="none" w:sz="0" w:space="0" w:color="auto"/>
        <w:left w:val="none" w:sz="0" w:space="0" w:color="auto"/>
        <w:bottom w:val="none" w:sz="0" w:space="0" w:color="auto"/>
        <w:right w:val="none" w:sz="0" w:space="0" w:color="auto"/>
      </w:divBdr>
    </w:div>
    <w:div w:id="1681927279">
      <w:bodyDiv w:val="1"/>
      <w:marLeft w:val="0"/>
      <w:marRight w:val="0"/>
      <w:marTop w:val="0"/>
      <w:marBottom w:val="0"/>
      <w:divBdr>
        <w:top w:val="none" w:sz="0" w:space="0" w:color="auto"/>
        <w:left w:val="none" w:sz="0" w:space="0" w:color="auto"/>
        <w:bottom w:val="none" w:sz="0" w:space="0" w:color="auto"/>
        <w:right w:val="none" w:sz="0" w:space="0" w:color="auto"/>
      </w:divBdr>
    </w:div>
    <w:div w:id="1681933647">
      <w:bodyDiv w:val="1"/>
      <w:marLeft w:val="0"/>
      <w:marRight w:val="0"/>
      <w:marTop w:val="0"/>
      <w:marBottom w:val="0"/>
      <w:divBdr>
        <w:top w:val="none" w:sz="0" w:space="0" w:color="auto"/>
        <w:left w:val="none" w:sz="0" w:space="0" w:color="auto"/>
        <w:bottom w:val="none" w:sz="0" w:space="0" w:color="auto"/>
        <w:right w:val="none" w:sz="0" w:space="0" w:color="auto"/>
      </w:divBdr>
    </w:div>
    <w:div w:id="1682047015">
      <w:bodyDiv w:val="1"/>
      <w:marLeft w:val="0"/>
      <w:marRight w:val="0"/>
      <w:marTop w:val="0"/>
      <w:marBottom w:val="0"/>
      <w:divBdr>
        <w:top w:val="none" w:sz="0" w:space="0" w:color="auto"/>
        <w:left w:val="none" w:sz="0" w:space="0" w:color="auto"/>
        <w:bottom w:val="none" w:sz="0" w:space="0" w:color="auto"/>
        <w:right w:val="none" w:sz="0" w:space="0" w:color="auto"/>
      </w:divBdr>
    </w:div>
    <w:div w:id="1682119035">
      <w:bodyDiv w:val="1"/>
      <w:marLeft w:val="0"/>
      <w:marRight w:val="0"/>
      <w:marTop w:val="0"/>
      <w:marBottom w:val="0"/>
      <w:divBdr>
        <w:top w:val="none" w:sz="0" w:space="0" w:color="auto"/>
        <w:left w:val="none" w:sz="0" w:space="0" w:color="auto"/>
        <w:bottom w:val="none" w:sz="0" w:space="0" w:color="auto"/>
        <w:right w:val="none" w:sz="0" w:space="0" w:color="auto"/>
      </w:divBdr>
    </w:div>
    <w:div w:id="1682122236">
      <w:bodyDiv w:val="1"/>
      <w:marLeft w:val="0"/>
      <w:marRight w:val="0"/>
      <w:marTop w:val="0"/>
      <w:marBottom w:val="0"/>
      <w:divBdr>
        <w:top w:val="none" w:sz="0" w:space="0" w:color="auto"/>
        <w:left w:val="none" w:sz="0" w:space="0" w:color="auto"/>
        <w:bottom w:val="none" w:sz="0" w:space="0" w:color="auto"/>
        <w:right w:val="none" w:sz="0" w:space="0" w:color="auto"/>
      </w:divBdr>
    </w:div>
    <w:div w:id="1682317323">
      <w:bodyDiv w:val="1"/>
      <w:marLeft w:val="0"/>
      <w:marRight w:val="0"/>
      <w:marTop w:val="0"/>
      <w:marBottom w:val="0"/>
      <w:divBdr>
        <w:top w:val="none" w:sz="0" w:space="0" w:color="auto"/>
        <w:left w:val="none" w:sz="0" w:space="0" w:color="auto"/>
        <w:bottom w:val="none" w:sz="0" w:space="0" w:color="auto"/>
        <w:right w:val="none" w:sz="0" w:space="0" w:color="auto"/>
      </w:divBdr>
    </w:div>
    <w:div w:id="1682392104">
      <w:bodyDiv w:val="1"/>
      <w:marLeft w:val="0"/>
      <w:marRight w:val="0"/>
      <w:marTop w:val="0"/>
      <w:marBottom w:val="0"/>
      <w:divBdr>
        <w:top w:val="none" w:sz="0" w:space="0" w:color="auto"/>
        <w:left w:val="none" w:sz="0" w:space="0" w:color="auto"/>
        <w:bottom w:val="none" w:sz="0" w:space="0" w:color="auto"/>
        <w:right w:val="none" w:sz="0" w:space="0" w:color="auto"/>
      </w:divBdr>
    </w:div>
    <w:div w:id="1682462752">
      <w:bodyDiv w:val="1"/>
      <w:marLeft w:val="0"/>
      <w:marRight w:val="0"/>
      <w:marTop w:val="0"/>
      <w:marBottom w:val="0"/>
      <w:divBdr>
        <w:top w:val="none" w:sz="0" w:space="0" w:color="auto"/>
        <w:left w:val="none" w:sz="0" w:space="0" w:color="auto"/>
        <w:bottom w:val="none" w:sz="0" w:space="0" w:color="auto"/>
        <w:right w:val="none" w:sz="0" w:space="0" w:color="auto"/>
      </w:divBdr>
    </w:div>
    <w:div w:id="1682471150">
      <w:bodyDiv w:val="1"/>
      <w:marLeft w:val="0"/>
      <w:marRight w:val="0"/>
      <w:marTop w:val="0"/>
      <w:marBottom w:val="0"/>
      <w:divBdr>
        <w:top w:val="none" w:sz="0" w:space="0" w:color="auto"/>
        <w:left w:val="none" w:sz="0" w:space="0" w:color="auto"/>
        <w:bottom w:val="none" w:sz="0" w:space="0" w:color="auto"/>
        <w:right w:val="none" w:sz="0" w:space="0" w:color="auto"/>
      </w:divBdr>
    </w:div>
    <w:div w:id="1682658249">
      <w:bodyDiv w:val="1"/>
      <w:marLeft w:val="0"/>
      <w:marRight w:val="0"/>
      <w:marTop w:val="0"/>
      <w:marBottom w:val="0"/>
      <w:divBdr>
        <w:top w:val="none" w:sz="0" w:space="0" w:color="auto"/>
        <w:left w:val="none" w:sz="0" w:space="0" w:color="auto"/>
        <w:bottom w:val="none" w:sz="0" w:space="0" w:color="auto"/>
        <w:right w:val="none" w:sz="0" w:space="0" w:color="auto"/>
      </w:divBdr>
    </w:div>
    <w:div w:id="1682976035">
      <w:bodyDiv w:val="1"/>
      <w:marLeft w:val="0"/>
      <w:marRight w:val="0"/>
      <w:marTop w:val="0"/>
      <w:marBottom w:val="0"/>
      <w:divBdr>
        <w:top w:val="none" w:sz="0" w:space="0" w:color="auto"/>
        <w:left w:val="none" w:sz="0" w:space="0" w:color="auto"/>
        <w:bottom w:val="none" w:sz="0" w:space="0" w:color="auto"/>
        <w:right w:val="none" w:sz="0" w:space="0" w:color="auto"/>
      </w:divBdr>
    </w:div>
    <w:div w:id="1683162184">
      <w:bodyDiv w:val="1"/>
      <w:marLeft w:val="0"/>
      <w:marRight w:val="0"/>
      <w:marTop w:val="0"/>
      <w:marBottom w:val="0"/>
      <w:divBdr>
        <w:top w:val="none" w:sz="0" w:space="0" w:color="auto"/>
        <w:left w:val="none" w:sz="0" w:space="0" w:color="auto"/>
        <w:bottom w:val="none" w:sz="0" w:space="0" w:color="auto"/>
        <w:right w:val="none" w:sz="0" w:space="0" w:color="auto"/>
      </w:divBdr>
    </w:div>
    <w:div w:id="1683240741">
      <w:bodyDiv w:val="1"/>
      <w:marLeft w:val="0"/>
      <w:marRight w:val="0"/>
      <w:marTop w:val="0"/>
      <w:marBottom w:val="0"/>
      <w:divBdr>
        <w:top w:val="none" w:sz="0" w:space="0" w:color="auto"/>
        <w:left w:val="none" w:sz="0" w:space="0" w:color="auto"/>
        <w:bottom w:val="none" w:sz="0" w:space="0" w:color="auto"/>
        <w:right w:val="none" w:sz="0" w:space="0" w:color="auto"/>
      </w:divBdr>
    </w:div>
    <w:div w:id="1683313079">
      <w:bodyDiv w:val="1"/>
      <w:marLeft w:val="0"/>
      <w:marRight w:val="0"/>
      <w:marTop w:val="0"/>
      <w:marBottom w:val="0"/>
      <w:divBdr>
        <w:top w:val="none" w:sz="0" w:space="0" w:color="auto"/>
        <w:left w:val="none" w:sz="0" w:space="0" w:color="auto"/>
        <w:bottom w:val="none" w:sz="0" w:space="0" w:color="auto"/>
        <w:right w:val="none" w:sz="0" w:space="0" w:color="auto"/>
      </w:divBdr>
    </w:div>
    <w:div w:id="1683510314">
      <w:bodyDiv w:val="1"/>
      <w:marLeft w:val="0"/>
      <w:marRight w:val="0"/>
      <w:marTop w:val="0"/>
      <w:marBottom w:val="0"/>
      <w:divBdr>
        <w:top w:val="none" w:sz="0" w:space="0" w:color="auto"/>
        <w:left w:val="none" w:sz="0" w:space="0" w:color="auto"/>
        <w:bottom w:val="none" w:sz="0" w:space="0" w:color="auto"/>
        <w:right w:val="none" w:sz="0" w:space="0" w:color="auto"/>
      </w:divBdr>
    </w:div>
    <w:div w:id="1683775234">
      <w:bodyDiv w:val="1"/>
      <w:marLeft w:val="0"/>
      <w:marRight w:val="0"/>
      <w:marTop w:val="0"/>
      <w:marBottom w:val="0"/>
      <w:divBdr>
        <w:top w:val="none" w:sz="0" w:space="0" w:color="auto"/>
        <w:left w:val="none" w:sz="0" w:space="0" w:color="auto"/>
        <w:bottom w:val="none" w:sz="0" w:space="0" w:color="auto"/>
        <w:right w:val="none" w:sz="0" w:space="0" w:color="auto"/>
      </w:divBdr>
    </w:div>
    <w:div w:id="1683892913">
      <w:bodyDiv w:val="1"/>
      <w:marLeft w:val="0"/>
      <w:marRight w:val="0"/>
      <w:marTop w:val="0"/>
      <w:marBottom w:val="0"/>
      <w:divBdr>
        <w:top w:val="none" w:sz="0" w:space="0" w:color="auto"/>
        <w:left w:val="none" w:sz="0" w:space="0" w:color="auto"/>
        <w:bottom w:val="none" w:sz="0" w:space="0" w:color="auto"/>
        <w:right w:val="none" w:sz="0" w:space="0" w:color="auto"/>
      </w:divBdr>
    </w:div>
    <w:div w:id="1684015478">
      <w:bodyDiv w:val="1"/>
      <w:marLeft w:val="0"/>
      <w:marRight w:val="0"/>
      <w:marTop w:val="0"/>
      <w:marBottom w:val="0"/>
      <w:divBdr>
        <w:top w:val="none" w:sz="0" w:space="0" w:color="auto"/>
        <w:left w:val="none" w:sz="0" w:space="0" w:color="auto"/>
        <w:bottom w:val="none" w:sz="0" w:space="0" w:color="auto"/>
        <w:right w:val="none" w:sz="0" w:space="0" w:color="auto"/>
      </w:divBdr>
    </w:div>
    <w:div w:id="1684162704">
      <w:bodyDiv w:val="1"/>
      <w:marLeft w:val="0"/>
      <w:marRight w:val="0"/>
      <w:marTop w:val="0"/>
      <w:marBottom w:val="0"/>
      <w:divBdr>
        <w:top w:val="none" w:sz="0" w:space="0" w:color="auto"/>
        <w:left w:val="none" w:sz="0" w:space="0" w:color="auto"/>
        <w:bottom w:val="none" w:sz="0" w:space="0" w:color="auto"/>
        <w:right w:val="none" w:sz="0" w:space="0" w:color="auto"/>
      </w:divBdr>
    </w:div>
    <w:div w:id="1684283180">
      <w:bodyDiv w:val="1"/>
      <w:marLeft w:val="0"/>
      <w:marRight w:val="0"/>
      <w:marTop w:val="0"/>
      <w:marBottom w:val="0"/>
      <w:divBdr>
        <w:top w:val="none" w:sz="0" w:space="0" w:color="auto"/>
        <w:left w:val="none" w:sz="0" w:space="0" w:color="auto"/>
        <w:bottom w:val="none" w:sz="0" w:space="0" w:color="auto"/>
        <w:right w:val="none" w:sz="0" w:space="0" w:color="auto"/>
      </w:divBdr>
    </w:div>
    <w:div w:id="1684356527">
      <w:bodyDiv w:val="1"/>
      <w:marLeft w:val="0"/>
      <w:marRight w:val="0"/>
      <w:marTop w:val="0"/>
      <w:marBottom w:val="0"/>
      <w:divBdr>
        <w:top w:val="none" w:sz="0" w:space="0" w:color="auto"/>
        <w:left w:val="none" w:sz="0" w:space="0" w:color="auto"/>
        <w:bottom w:val="none" w:sz="0" w:space="0" w:color="auto"/>
        <w:right w:val="none" w:sz="0" w:space="0" w:color="auto"/>
      </w:divBdr>
    </w:div>
    <w:div w:id="1684357269">
      <w:bodyDiv w:val="1"/>
      <w:marLeft w:val="0"/>
      <w:marRight w:val="0"/>
      <w:marTop w:val="0"/>
      <w:marBottom w:val="0"/>
      <w:divBdr>
        <w:top w:val="none" w:sz="0" w:space="0" w:color="auto"/>
        <w:left w:val="none" w:sz="0" w:space="0" w:color="auto"/>
        <w:bottom w:val="none" w:sz="0" w:space="0" w:color="auto"/>
        <w:right w:val="none" w:sz="0" w:space="0" w:color="auto"/>
      </w:divBdr>
    </w:div>
    <w:div w:id="1684359943">
      <w:bodyDiv w:val="1"/>
      <w:marLeft w:val="0"/>
      <w:marRight w:val="0"/>
      <w:marTop w:val="0"/>
      <w:marBottom w:val="0"/>
      <w:divBdr>
        <w:top w:val="none" w:sz="0" w:space="0" w:color="auto"/>
        <w:left w:val="none" w:sz="0" w:space="0" w:color="auto"/>
        <w:bottom w:val="none" w:sz="0" w:space="0" w:color="auto"/>
        <w:right w:val="none" w:sz="0" w:space="0" w:color="auto"/>
      </w:divBdr>
    </w:div>
    <w:div w:id="1684479028">
      <w:bodyDiv w:val="1"/>
      <w:marLeft w:val="0"/>
      <w:marRight w:val="0"/>
      <w:marTop w:val="0"/>
      <w:marBottom w:val="0"/>
      <w:divBdr>
        <w:top w:val="none" w:sz="0" w:space="0" w:color="auto"/>
        <w:left w:val="none" w:sz="0" w:space="0" w:color="auto"/>
        <w:bottom w:val="none" w:sz="0" w:space="0" w:color="auto"/>
        <w:right w:val="none" w:sz="0" w:space="0" w:color="auto"/>
      </w:divBdr>
    </w:div>
    <w:div w:id="1684548689">
      <w:bodyDiv w:val="1"/>
      <w:marLeft w:val="0"/>
      <w:marRight w:val="0"/>
      <w:marTop w:val="0"/>
      <w:marBottom w:val="0"/>
      <w:divBdr>
        <w:top w:val="none" w:sz="0" w:space="0" w:color="auto"/>
        <w:left w:val="none" w:sz="0" w:space="0" w:color="auto"/>
        <w:bottom w:val="none" w:sz="0" w:space="0" w:color="auto"/>
        <w:right w:val="none" w:sz="0" w:space="0" w:color="auto"/>
      </w:divBdr>
    </w:div>
    <w:div w:id="1684699727">
      <w:bodyDiv w:val="1"/>
      <w:marLeft w:val="0"/>
      <w:marRight w:val="0"/>
      <w:marTop w:val="0"/>
      <w:marBottom w:val="0"/>
      <w:divBdr>
        <w:top w:val="none" w:sz="0" w:space="0" w:color="auto"/>
        <w:left w:val="none" w:sz="0" w:space="0" w:color="auto"/>
        <w:bottom w:val="none" w:sz="0" w:space="0" w:color="auto"/>
        <w:right w:val="none" w:sz="0" w:space="0" w:color="auto"/>
      </w:divBdr>
    </w:div>
    <w:div w:id="1684740209">
      <w:bodyDiv w:val="1"/>
      <w:marLeft w:val="0"/>
      <w:marRight w:val="0"/>
      <w:marTop w:val="0"/>
      <w:marBottom w:val="0"/>
      <w:divBdr>
        <w:top w:val="none" w:sz="0" w:space="0" w:color="auto"/>
        <w:left w:val="none" w:sz="0" w:space="0" w:color="auto"/>
        <w:bottom w:val="none" w:sz="0" w:space="0" w:color="auto"/>
        <w:right w:val="none" w:sz="0" w:space="0" w:color="auto"/>
      </w:divBdr>
    </w:div>
    <w:div w:id="1684892881">
      <w:bodyDiv w:val="1"/>
      <w:marLeft w:val="0"/>
      <w:marRight w:val="0"/>
      <w:marTop w:val="0"/>
      <w:marBottom w:val="0"/>
      <w:divBdr>
        <w:top w:val="none" w:sz="0" w:space="0" w:color="auto"/>
        <w:left w:val="none" w:sz="0" w:space="0" w:color="auto"/>
        <w:bottom w:val="none" w:sz="0" w:space="0" w:color="auto"/>
        <w:right w:val="none" w:sz="0" w:space="0" w:color="auto"/>
      </w:divBdr>
    </w:div>
    <w:div w:id="1685009797">
      <w:bodyDiv w:val="1"/>
      <w:marLeft w:val="0"/>
      <w:marRight w:val="0"/>
      <w:marTop w:val="0"/>
      <w:marBottom w:val="0"/>
      <w:divBdr>
        <w:top w:val="none" w:sz="0" w:space="0" w:color="auto"/>
        <w:left w:val="none" w:sz="0" w:space="0" w:color="auto"/>
        <w:bottom w:val="none" w:sz="0" w:space="0" w:color="auto"/>
        <w:right w:val="none" w:sz="0" w:space="0" w:color="auto"/>
      </w:divBdr>
    </w:div>
    <w:div w:id="1685011490">
      <w:bodyDiv w:val="1"/>
      <w:marLeft w:val="0"/>
      <w:marRight w:val="0"/>
      <w:marTop w:val="0"/>
      <w:marBottom w:val="0"/>
      <w:divBdr>
        <w:top w:val="none" w:sz="0" w:space="0" w:color="auto"/>
        <w:left w:val="none" w:sz="0" w:space="0" w:color="auto"/>
        <w:bottom w:val="none" w:sz="0" w:space="0" w:color="auto"/>
        <w:right w:val="none" w:sz="0" w:space="0" w:color="auto"/>
      </w:divBdr>
    </w:div>
    <w:div w:id="1685128480">
      <w:bodyDiv w:val="1"/>
      <w:marLeft w:val="0"/>
      <w:marRight w:val="0"/>
      <w:marTop w:val="0"/>
      <w:marBottom w:val="0"/>
      <w:divBdr>
        <w:top w:val="none" w:sz="0" w:space="0" w:color="auto"/>
        <w:left w:val="none" w:sz="0" w:space="0" w:color="auto"/>
        <w:bottom w:val="none" w:sz="0" w:space="0" w:color="auto"/>
        <w:right w:val="none" w:sz="0" w:space="0" w:color="auto"/>
      </w:divBdr>
    </w:div>
    <w:div w:id="1685281253">
      <w:bodyDiv w:val="1"/>
      <w:marLeft w:val="0"/>
      <w:marRight w:val="0"/>
      <w:marTop w:val="0"/>
      <w:marBottom w:val="0"/>
      <w:divBdr>
        <w:top w:val="none" w:sz="0" w:space="0" w:color="auto"/>
        <w:left w:val="none" w:sz="0" w:space="0" w:color="auto"/>
        <w:bottom w:val="none" w:sz="0" w:space="0" w:color="auto"/>
        <w:right w:val="none" w:sz="0" w:space="0" w:color="auto"/>
      </w:divBdr>
    </w:div>
    <w:div w:id="1685323910">
      <w:bodyDiv w:val="1"/>
      <w:marLeft w:val="0"/>
      <w:marRight w:val="0"/>
      <w:marTop w:val="0"/>
      <w:marBottom w:val="0"/>
      <w:divBdr>
        <w:top w:val="none" w:sz="0" w:space="0" w:color="auto"/>
        <w:left w:val="none" w:sz="0" w:space="0" w:color="auto"/>
        <w:bottom w:val="none" w:sz="0" w:space="0" w:color="auto"/>
        <w:right w:val="none" w:sz="0" w:space="0" w:color="auto"/>
      </w:divBdr>
    </w:div>
    <w:div w:id="1685326402">
      <w:bodyDiv w:val="1"/>
      <w:marLeft w:val="0"/>
      <w:marRight w:val="0"/>
      <w:marTop w:val="0"/>
      <w:marBottom w:val="0"/>
      <w:divBdr>
        <w:top w:val="none" w:sz="0" w:space="0" w:color="auto"/>
        <w:left w:val="none" w:sz="0" w:space="0" w:color="auto"/>
        <w:bottom w:val="none" w:sz="0" w:space="0" w:color="auto"/>
        <w:right w:val="none" w:sz="0" w:space="0" w:color="auto"/>
      </w:divBdr>
    </w:div>
    <w:div w:id="1685401109">
      <w:bodyDiv w:val="1"/>
      <w:marLeft w:val="0"/>
      <w:marRight w:val="0"/>
      <w:marTop w:val="0"/>
      <w:marBottom w:val="0"/>
      <w:divBdr>
        <w:top w:val="none" w:sz="0" w:space="0" w:color="auto"/>
        <w:left w:val="none" w:sz="0" w:space="0" w:color="auto"/>
        <w:bottom w:val="none" w:sz="0" w:space="0" w:color="auto"/>
        <w:right w:val="none" w:sz="0" w:space="0" w:color="auto"/>
      </w:divBdr>
    </w:div>
    <w:div w:id="1685551386">
      <w:bodyDiv w:val="1"/>
      <w:marLeft w:val="0"/>
      <w:marRight w:val="0"/>
      <w:marTop w:val="0"/>
      <w:marBottom w:val="0"/>
      <w:divBdr>
        <w:top w:val="none" w:sz="0" w:space="0" w:color="auto"/>
        <w:left w:val="none" w:sz="0" w:space="0" w:color="auto"/>
        <w:bottom w:val="none" w:sz="0" w:space="0" w:color="auto"/>
        <w:right w:val="none" w:sz="0" w:space="0" w:color="auto"/>
      </w:divBdr>
    </w:div>
    <w:div w:id="1685551402">
      <w:bodyDiv w:val="1"/>
      <w:marLeft w:val="0"/>
      <w:marRight w:val="0"/>
      <w:marTop w:val="0"/>
      <w:marBottom w:val="0"/>
      <w:divBdr>
        <w:top w:val="none" w:sz="0" w:space="0" w:color="auto"/>
        <w:left w:val="none" w:sz="0" w:space="0" w:color="auto"/>
        <w:bottom w:val="none" w:sz="0" w:space="0" w:color="auto"/>
        <w:right w:val="none" w:sz="0" w:space="0" w:color="auto"/>
      </w:divBdr>
    </w:div>
    <w:div w:id="1685594948">
      <w:bodyDiv w:val="1"/>
      <w:marLeft w:val="0"/>
      <w:marRight w:val="0"/>
      <w:marTop w:val="0"/>
      <w:marBottom w:val="0"/>
      <w:divBdr>
        <w:top w:val="none" w:sz="0" w:space="0" w:color="auto"/>
        <w:left w:val="none" w:sz="0" w:space="0" w:color="auto"/>
        <w:bottom w:val="none" w:sz="0" w:space="0" w:color="auto"/>
        <w:right w:val="none" w:sz="0" w:space="0" w:color="auto"/>
      </w:divBdr>
    </w:div>
    <w:div w:id="1685597447">
      <w:bodyDiv w:val="1"/>
      <w:marLeft w:val="0"/>
      <w:marRight w:val="0"/>
      <w:marTop w:val="0"/>
      <w:marBottom w:val="0"/>
      <w:divBdr>
        <w:top w:val="none" w:sz="0" w:space="0" w:color="auto"/>
        <w:left w:val="none" w:sz="0" w:space="0" w:color="auto"/>
        <w:bottom w:val="none" w:sz="0" w:space="0" w:color="auto"/>
        <w:right w:val="none" w:sz="0" w:space="0" w:color="auto"/>
      </w:divBdr>
    </w:div>
    <w:div w:id="1685860862">
      <w:bodyDiv w:val="1"/>
      <w:marLeft w:val="0"/>
      <w:marRight w:val="0"/>
      <w:marTop w:val="0"/>
      <w:marBottom w:val="0"/>
      <w:divBdr>
        <w:top w:val="none" w:sz="0" w:space="0" w:color="auto"/>
        <w:left w:val="none" w:sz="0" w:space="0" w:color="auto"/>
        <w:bottom w:val="none" w:sz="0" w:space="0" w:color="auto"/>
        <w:right w:val="none" w:sz="0" w:space="0" w:color="auto"/>
      </w:divBdr>
    </w:div>
    <w:div w:id="1685866624">
      <w:bodyDiv w:val="1"/>
      <w:marLeft w:val="0"/>
      <w:marRight w:val="0"/>
      <w:marTop w:val="0"/>
      <w:marBottom w:val="0"/>
      <w:divBdr>
        <w:top w:val="none" w:sz="0" w:space="0" w:color="auto"/>
        <w:left w:val="none" w:sz="0" w:space="0" w:color="auto"/>
        <w:bottom w:val="none" w:sz="0" w:space="0" w:color="auto"/>
        <w:right w:val="none" w:sz="0" w:space="0" w:color="auto"/>
      </w:divBdr>
    </w:div>
    <w:div w:id="1685980746">
      <w:bodyDiv w:val="1"/>
      <w:marLeft w:val="0"/>
      <w:marRight w:val="0"/>
      <w:marTop w:val="0"/>
      <w:marBottom w:val="0"/>
      <w:divBdr>
        <w:top w:val="none" w:sz="0" w:space="0" w:color="auto"/>
        <w:left w:val="none" w:sz="0" w:space="0" w:color="auto"/>
        <w:bottom w:val="none" w:sz="0" w:space="0" w:color="auto"/>
        <w:right w:val="none" w:sz="0" w:space="0" w:color="auto"/>
      </w:divBdr>
    </w:div>
    <w:div w:id="1686250228">
      <w:bodyDiv w:val="1"/>
      <w:marLeft w:val="0"/>
      <w:marRight w:val="0"/>
      <w:marTop w:val="0"/>
      <w:marBottom w:val="0"/>
      <w:divBdr>
        <w:top w:val="none" w:sz="0" w:space="0" w:color="auto"/>
        <w:left w:val="none" w:sz="0" w:space="0" w:color="auto"/>
        <w:bottom w:val="none" w:sz="0" w:space="0" w:color="auto"/>
        <w:right w:val="none" w:sz="0" w:space="0" w:color="auto"/>
      </w:divBdr>
    </w:div>
    <w:div w:id="1686323789">
      <w:bodyDiv w:val="1"/>
      <w:marLeft w:val="0"/>
      <w:marRight w:val="0"/>
      <w:marTop w:val="0"/>
      <w:marBottom w:val="0"/>
      <w:divBdr>
        <w:top w:val="none" w:sz="0" w:space="0" w:color="auto"/>
        <w:left w:val="none" w:sz="0" w:space="0" w:color="auto"/>
        <w:bottom w:val="none" w:sz="0" w:space="0" w:color="auto"/>
        <w:right w:val="none" w:sz="0" w:space="0" w:color="auto"/>
      </w:divBdr>
    </w:div>
    <w:div w:id="1686396209">
      <w:bodyDiv w:val="1"/>
      <w:marLeft w:val="0"/>
      <w:marRight w:val="0"/>
      <w:marTop w:val="0"/>
      <w:marBottom w:val="0"/>
      <w:divBdr>
        <w:top w:val="none" w:sz="0" w:space="0" w:color="auto"/>
        <w:left w:val="none" w:sz="0" w:space="0" w:color="auto"/>
        <w:bottom w:val="none" w:sz="0" w:space="0" w:color="auto"/>
        <w:right w:val="none" w:sz="0" w:space="0" w:color="auto"/>
      </w:divBdr>
    </w:div>
    <w:div w:id="1686397862">
      <w:bodyDiv w:val="1"/>
      <w:marLeft w:val="0"/>
      <w:marRight w:val="0"/>
      <w:marTop w:val="0"/>
      <w:marBottom w:val="0"/>
      <w:divBdr>
        <w:top w:val="none" w:sz="0" w:space="0" w:color="auto"/>
        <w:left w:val="none" w:sz="0" w:space="0" w:color="auto"/>
        <w:bottom w:val="none" w:sz="0" w:space="0" w:color="auto"/>
        <w:right w:val="none" w:sz="0" w:space="0" w:color="auto"/>
      </w:divBdr>
    </w:div>
    <w:div w:id="1686403213">
      <w:bodyDiv w:val="1"/>
      <w:marLeft w:val="0"/>
      <w:marRight w:val="0"/>
      <w:marTop w:val="0"/>
      <w:marBottom w:val="0"/>
      <w:divBdr>
        <w:top w:val="none" w:sz="0" w:space="0" w:color="auto"/>
        <w:left w:val="none" w:sz="0" w:space="0" w:color="auto"/>
        <w:bottom w:val="none" w:sz="0" w:space="0" w:color="auto"/>
        <w:right w:val="none" w:sz="0" w:space="0" w:color="auto"/>
      </w:divBdr>
    </w:div>
    <w:div w:id="1686516861">
      <w:bodyDiv w:val="1"/>
      <w:marLeft w:val="0"/>
      <w:marRight w:val="0"/>
      <w:marTop w:val="0"/>
      <w:marBottom w:val="0"/>
      <w:divBdr>
        <w:top w:val="none" w:sz="0" w:space="0" w:color="auto"/>
        <w:left w:val="none" w:sz="0" w:space="0" w:color="auto"/>
        <w:bottom w:val="none" w:sz="0" w:space="0" w:color="auto"/>
        <w:right w:val="none" w:sz="0" w:space="0" w:color="auto"/>
      </w:divBdr>
    </w:div>
    <w:div w:id="1686520723">
      <w:bodyDiv w:val="1"/>
      <w:marLeft w:val="0"/>
      <w:marRight w:val="0"/>
      <w:marTop w:val="0"/>
      <w:marBottom w:val="0"/>
      <w:divBdr>
        <w:top w:val="none" w:sz="0" w:space="0" w:color="auto"/>
        <w:left w:val="none" w:sz="0" w:space="0" w:color="auto"/>
        <w:bottom w:val="none" w:sz="0" w:space="0" w:color="auto"/>
        <w:right w:val="none" w:sz="0" w:space="0" w:color="auto"/>
      </w:divBdr>
    </w:div>
    <w:div w:id="1686590495">
      <w:bodyDiv w:val="1"/>
      <w:marLeft w:val="0"/>
      <w:marRight w:val="0"/>
      <w:marTop w:val="0"/>
      <w:marBottom w:val="0"/>
      <w:divBdr>
        <w:top w:val="none" w:sz="0" w:space="0" w:color="auto"/>
        <w:left w:val="none" w:sz="0" w:space="0" w:color="auto"/>
        <w:bottom w:val="none" w:sz="0" w:space="0" w:color="auto"/>
        <w:right w:val="none" w:sz="0" w:space="0" w:color="auto"/>
      </w:divBdr>
    </w:div>
    <w:div w:id="1686593971">
      <w:bodyDiv w:val="1"/>
      <w:marLeft w:val="0"/>
      <w:marRight w:val="0"/>
      <w:marTop w:val="0"/>
      <w:marBottom w:val="0"/>
      <w:divBdr>
        <w:top w:val="none" w:sz="0" w:space="0" w:color="auto"/>
        <w:left w:val="none" w:sz="0" w:space="0" w:color="auto"/>
        <w:bottom w:val="none" w:sz="0" w:space="0" w:color="auto"/>
        <w:right w:val="none" w:sz="0" w:space="0" w:color="auto"/>
      </w:divBdr>
    </w:div>
    <w:div w:id="1686666985">
      <w:bodyDiv w:val="1"/>
      <w:marLeft w:val="0"/>
      <w:marRight w:val="0"/>
      <w:marTop w:val="0"/>
      <w:marBottom w:val="0"/>
      <w:divBdr>
        <w:top w:val="none" w:sz="0" w:space="0" w:color="auto"/>
        <w:left w:val="none" w:sz="0" w:space="0" w:color="auto"/>
        <w:bottom w:val="none" w:sz="0" w:space="0" w:color="auto"/>
        <w:right w:val="none" w:sz="0" w:space="0" w:color="auto"/>
      </w:divBdr>
    </w:div>
    <w:div w:id="1686714797">
      <w:bodyDiv w:val="1"/>
      <w:marLeft w:val="0"/>
      <w:marRight w:val="0"/>
      <w:marTop w:val="0"/>
      <w:marBottom w:val="0"/>
      <w:divBdr>
        <w:top w:val="none" w:sz="0" w:space="0" w:color="auto"/>
        <w:left w:val="none" w:sz="0" w:space="0" w:color="auto"/>
        <w:bottom w:val="none" w:sz="0" w:space="0" w:color="auto"/>
        <w:right w:val="none" w:sz="0" w:space="0" w:color="auto"/>
      </w:divBdr>
    </w:div>
    <w:div w:id="1686861668">
      <w:bodyDiv w:val="1"/>
      <w:marLeft w:val="0"/>
      <w:marRight w:val="0"/>
      <w:marTop w:val="0"/>
      <w:marBottom w:val="0"/>
      <w:divBdr>
        <w:top w:val="none" w:sz="0" w:space="0" w:color="auto"/>
        <w:left w:val="none" w:sz="0" w:space="0" w:color="auto"/>
        <w:bottom w:val="none" w:sz="0" w:space="0" w:color="auto"/>
        <w:right w:val="none" w:sz="0" w:space="0" w:color="auto"/>
      </w:divBdr>
    </w:div>
    <w:div w:id="1686901636">
      <w:bodyDiv w:val="1"/>
      <w:marLeft w:val="0"/>
      <w:marRight w:val="0"/>
      <w:marTop w:val="0"/>
      <w:marBottom w:val="0"/>
      <w:divBdr>
        <w:top w:val="none" w:sz="0" w:space="0" w:color="auto"/>
        <w:left w:val="none" w:sz="0" w:space="0" w:color="auto"/>
        <w:bottom w:val="none" w:sz="0" w:space="0" w:color="auto"/>
        <w:right w:val="none" w:sz="0" w:space="0" w:color="auto"/>
      </w:divBdr>
    </w:div>
    <w:div w:id="1687124887">
      <w:bodyDiv w:val="1"/>
      <w:marLeft w:val="0"/>
      <w:marRight w:val="0"/>
      <w:marTop w:val="0"/>
      <w:marBottom w:val="0"/>
      <w:divBdr>
        <w:top w:val="none" w:sz="0" w:space="0" w:color="auto"/>
        <w:left w:val="none" w:sz="0" w:space="0" w:color="auto"/>
        <w:bottom w:val="none" w:sz="0" w:space="0" w:color="auto"/>
        <w:right w:val="none" w:sz="0" w:space="0" w:color="auto"/>
      </w:divBdr>
    </w:div>
    <w:div w:id="1687175624">
      <w:bodyDiv w:val="1"/>
      <w:marLeft w:val="0"/>
      <w:marRight w:val="0"/>
      <w:marTop w:val="0"/>
      <w:marBottom w:val="0"/>
      <w:divBdr>
        <w:top w:val="none" w:sz="0" w:space="0" w:color="auto"/>
        <w:left w:val="none" w:sz="0" w:space="0" w:color="auto"/>
        <w:bottom w:val="none" w:sz="0" w:space="0" w:color="auto"/>
        <w:right w:val="none" w:sz="0" w:space="0" w:color="auto"/>
      </w:divBdr>
    </w:div>
    <w:div w:id="1687361769">
      <w:bodyDiv w:val="1"/>
      <w:marLeft w:val="0"/>
      <w:marRight w:val="0"/>
      <w:marTop w:val="0"/>
      <w:marBottom w:val="0"/>
      <w:divBdr>
        <w:top w:val="none" w:sz="0" w:space="0" w:color="auto"/>
        <w:left w:val="none" w:sz="0" w:space="0" w:color="auto"/>
        <w:bottom w:val="none" w:sz="0" w:space="0" w:color="auto"/>
        <w:right w:val="none" w:sz="0" w:space="0" w:color="auto"/>
      </w:divBdr>
    </w:div>
    <w:div w:id="1687368862">
      <w:bodyDiv w:val="1"/>
      <w:marLeft w:val="0"/>
      <w:marRight w:val="0"/>
      <w:marTop w:val="0"/>
      <w:marBottom w:val="0"/>
      <w:divBdr>
        <w:top w:val="none" w:sz="0" w:space="0" w:color="auto"/>
        <w:left w:val="none" w:sz="0" w:space="0" w:color="auto"/>
        <w:bottom w:val="none" w:sz="0" w:space="0" w:color="auto"/>
        <w:right w:val="none" w:sz="0" w:space="0" w:color="auto"/>
      </w:divBdr>
    </w:div>
    <w:div w:id="1687443694">
      <w:bodyDiv w:val="1"/>
      <w:marLeft w:val="0"/>
      <w:marRight w:val="0"/>
      <w:marTop w:val="0"/>
      <w:marBottom w:val="0"/>
      <w:divBdr>
        <w:top w:val="none" w:sz="0" w:space="0" w:color="auto"/>
        <w:left w:val="none" w:sz="0" w:space="0" w:color="auto"/>
        <w:bottom w:val="none" w:sz="0" w:space="0" w:color="auto"/>
        <w:right w:val="none" w:sz="0" w:space="0" w:color="auto"/>
      </w:divBdr>
    </w:div>
    <w:div w:id="1687488366">
      <w:bodyDiv w:val="1"/>
      <w:marLeft w:val="0"/>
      <w:marRight w:val="0"/>
      <w:marTop w:val="0"/>
      <w:marBottom w:val="0"/>
      <w:divBdr>
        <w:top w:val="none" w:sz="0" w:space="0" w:color="auto"/>
        <w:left w:val="none" w:sz="0" w:space="0" w:color="auto"/>
        <w:bottom w:val="none" w:sz="0" w:space="0" w:color="auto"/>
        <w:right w:val="none" w:sz="0" w:space="0" w:color="auto"/>
      </w:divBdr>
    </w:div>
    <w:div w:id="1687511608">
      <w:bodyDiv w:val="1"/>
      <w:marLeft w:val="0"/>
      <w:marRight w:val="0"/>
      <w:marTop w:val="0"/>
      <w:marBottom w:val="0"/>
      <w:divBdr>
        <w:top w:val="none" w:sz="0" w:space="0" w:color="auto"/>
        <w:left w:val="none" w:sz="0" w:space="0" w:color="auto"/>
        <w:bottom w:val="none" w:sz="0" w:space="0" w:color="auto"/>
        <w:right w:val="none" w:sz="0" w:space="0" w:color="auto"/>
      </w:divBdr>
    </w:div>
    <w:div w:id="1687562898">
      <w:bodyDiv w:val="1"/>
      <w:marLeft w:val="0"/>
      <w:marRight w:val="0"/>
      <w:marTop w:val="0"/>
      <w:marBottom w:val="0"/>
      <w:divBdr>
        <w:top w:val="none" w:sz="0" w:space="0" w:color="auto"/>
        <w:left w:val="none" w:sz="0" w:space="0" w:color="auto"/>
        <w:bottom w:val="none" w:sz="0" w:space="0" w:color="auto"/>
        <w:right w:val="none" w:sz="0" w:space="0" w:color="auto"/>
      </w:divBdr>
    </w:div>
    <w:div w:id="1687629834">
      <w:bodyDiv w:val="1"/>
      <w:marLeft w:val="0"/>
      <w:marRight w:val="0"/>
      <w:marTop w:val="0"/>
      <w:marBottom w:val="0"/>
      <w:divBdr>
        <w:top w:val="none" w:sz="0" w:space="0" w:color="auto"/>
        <w:left w:val="none" w:sz="0" w:space="0" w:color="auto"/>
        <w:bottom w:val="none" w:sz="0" w:space="0" w:color="auto"/>
        <w:right w:val="none" w:sz="0" w:space="0" w:color="auto"/>
      </w:divBdr>
    </w:div>
    <w:div w:id="1687634034">
      <w:bodyDiv w:val="1"/>
      <w:marLeft w:val="0"/>
      <w:marRight w:val="0"/>
      <w:marTop w:val="0"/>
      <w:marBottom w:val="0"/>
      <w:divBdr>
        <w:top w:val="none" w:sz="0" w:space="0" w:color="auto"/>
        <w:left w:val="none" w:sz="0" w:space="0" w:color="auto"/>
        <w:bottom w:val="none" w:sz="0" w:space="0" w:color="auto"/>
        <w:right w:val="none" w:sz="0" w:space="0" w:color="auto"/>
      </w:divBdr>
    </w:div>
    <w:div w:id="1687781090">
      <w:bodyDiv w:val="1"/>
      <w:marLeft w:val="0"/>
      <w:marRight w:val="0"/>
      <w:marTop w:val="0"/>
      <w:marBottom w:val="0"/>
      <w:divBdr>
        <w:top w:val="none" w:sz="0" w:space="0" w:color="auto"/>
        <w:left w:val="none" w:sz="0" w:space="0" w:color="auto"/>
        <w:bottom w:val="none" w:sz="0" w:space="0" w:color="auto"/>
        <w:right w:val="none" w:sz="0" w:space="0" w:color="auto"/>
      </w:divBdr>
    </w:div>
    <w:div w:id="1687974738">
      <w:bodyDiv w:val="1"/>
      <w:marLeft w:val="0"/>
      <w:marRight w:val="0"/>
      <w:marTop w:val="0"/>
      <w:marBottom w:val="0"/>
      <w:divBdr>
        <w:top w:val="none" w:sz="0" w:space="0" w:color="auto"/>
        <w:left w:val="none" w:sz="0" w:space="0" w:color="auto"/>
        <w:bottom w:val="none" w:sz="0" w:space="0" w:color="auto"/>
        <w:right w:val="none" w:sz="0" w:space="0" w:color="auto"/>
      </w:divBdr>
    </w:div>
    <w:div w:id="1687977384">
      <w:bodyDiv w:val="1"/>
      <w:marLeft w:val="0"/>
      <w:marRight w:val="0"/>
      <w:marTop w:val="0"/>
      <w:marBottom w:val="0"/>
      <w:divBdr>
        <w:top w:val="none" w:sz="0" w:space="0" w:color="auto"/>
        <w:left w:val="none" w:sz="0" w:space="0" w:color="auto"/>
        <w:bottom w:val="none" w:sz="0" w:space="0" w:color="auto"/>
        <w:right w:val="none" w:sz="0" w:space="0" w:color="auto"/>
      </w:divBdr>
    </w:div>
    <w:div w:id="1688016173">
      <w:bodyDiv w:val="1"/>
      <w:marLeft w:val="0"/>
      <w:marRight w:val="0"/>
      <w:marTop w:val="0"/>
      <w:marBottom w:val="0"/>
      <w:divBdr>
        <w:top w:val="none" w:sz="0" w:space="0" w:color="auto"/>
        <w:left w:val="none" w:sz="0" w:space="0" w:color="auto"/>
        <w:bottom w:val="none" w:sz="0" w:space="0" w:color="auto"/>
        <w:right w:val="none" w:sz="0" w:space="0" w:color="auto"/>
      </w:divBdr>
    </w:div>
    <w:div w:id="1688094926">
      <w:bodyDiv w:val="1"/>
      <w:marLeft w:val="0"/>
      <w:marRight w:val="0"/>
      <w:marTop w:val="0"/>
      <w:marBottom w:val="0"/>
      <w:divBdr>
        <w:top w:val="none" w:sz="0" w:space="0" w:color="auto"/>
        <w:left w:val="none" w:sz="0" w:space="0" w:color="auto"/>
        <w:bottom w:val="none" w:sz="0" w:space="0" w:color="auto"/>
        <w:right w:val="none" w:sz="0" w:space="0" w:color="auto"/>
      </w:divBdr>
    </w:div>
    <w:div w:id="1688212468">
      <w:bodyDiv w:val="1"/>
      <w:marLeft w:val="0"/>
      <w:marRight w:val="0"/>
      <w:marTop w:val="0"/>
      <w:marBottom w:val="0"/>
      <w:divBdr>
        <w:top w:val="none" w:sz="0" w:space="0" w:color="auto"/>
        <w:left w:val="none" w:sz="0" w:space="0" w:color="auto"/>
        <w:bottom w:val="none" w:sz="0" w:space="0" w:color="auto"/>
        <w:right w:val="none" w:sz="0" w:space="0" w:color="auto"/>
      </w:divBdr>
    </w:div>
    <w:div w:id="1688284900">
      <w:bodyDiv w:val="1"/>
      <w:marLeft w:val="0"/>
      <w:marRight w:val="0"/>
      <w:marTop w:val="0"/>
      <w:marBottom w:val="0"/>
      <w:divBdr>
        <w:top w:val="none" w:sz="0" w:space="0" w:color="auto"/>
        <w:left w:val="none" w:sz="0" w:space="0" w:color="auto"/>
        <w:bottom w:val="none" w:sz="0" w:space="0" w:color="auto"/>
        <w:right w:val="none" w:sz="0" w:space="0" w:color="auto"/>
      </w:divBdr>
    </w:div>
    <w:div w:id="1688292685">
      <w:bodyDiv w:val="1"/>
      <w:marLeft w:val="0"/>
      <w:marRight w:val="0"/>
      <w:marTop w:val="0"/>
      <w:marBottom w:val="0"/>
      <w:divBdr>
        <w:top w:val="none" w:sz="0" w:space="0" w:color="auto"/>
        <w:left w:val="none" w:sz="0" w:space="0" w:color="auto"/>
        <w:bottom w:val="none" w:sz="0" w:space="0" w:color="auto"/>
        <w:right w:val="none" w:sz="0" w:space="0" w:color="auto"/>
      </w:divBdr>
    </w:div>
    <w:div w:id="1688677263">
      <w:bodyDiv w:val="1"/>
      <w:marLeft w:val="0"/>
      <w:marRight w:val="0"/>
      <w:marTop w:val="0"/>
      <w:marBottom w:val="0"/>
      <w:divBdr>
        <w:top w:val="none" w:sz="0" w:space="0" w:color="auto"/>
        <w:left w:val="none" w:sz="0" w:space="0" w:color="auto"/>
        <w:bottom w:val="none" w:sz="0" w:space="0" w:color="auto"/>
        <w:right w:val="none" w:sz="0" w:space="0" w:color="auto"/>
      </w:divBdr>
    </w:div>
    <w:div w:id="1688679736">
      <w:bodyDiv w:val="1"/>
      <w:marLeft w:val="0"/>
      <w:marRight w:val="0"/>
      <w:marTop w:val="0"/>
      <w:marBottom w:val="0"/>
      <w:divBdr>
        <w:top w:val="none" w:sz="0" w:space="0" w:color="auto"/>
        <w:left w:val="none" w:sz="0" w:space="0" w:color="auto"/>
        <w:bottom w:val="none" w:sz="0" w:space="0" w:color="auto"/>
        <w:right w:val="none" w:sz="0" w:space="0" w:color="auto"/>
      </w:divBdr>
    </w:div>
    <w:div w:id="1688747888">
      <w:bodyDiv w:val="1"/>
      <w:marLeft w:val="0"/>
      <w:marRight w:val="0"/>
      <w:marTop w:val="0"/>
      <w:marBottom w:val="0"/>
      <w:divBdr>
        <w:top w:val="none" w:sz="0" w:space="0" w:color="auto"/>
        <w:left w:val="none" w:sz="0" w:space="0" w:color="auto"/>
        <w:bottom w:val="none" w:sz="0" w:space="0" w:color="auto"/>
        <w:right w:val="none" w:sz="0" w:space="0" w:color="auto"/>
      </w:divBdr>
    </w:div>
    <w:div w:id="1688748187">
      <w:bodyDiv w:val="1"/>
      <w:marLeft w:val="0"/>
      <w:marRight w:val="0"/>
      <w:marTop w:val="0"/>
      <w:marBottom w:val="0"/>
      <w:divBdr>
        <w:top w:val="none" w:sz="0" w:space="0" w:color="auto"/>
        <w:left w:val="none" w:sz="0" w:space="0" w:color="auto"/>
        <w:bottom w:val="none" w:sz="0" w:space="0" w:color="auto"/>
        <w:right w:val="none" w:sz="0" w:space="0" w:color="auto"/>
      </w:divBdr>
    </w:div>
    <w:div w:id="1688752366">
      <w:bodyDiv w:val="1"/>
      <w:marLeft w:val="0"/>
      <w:marRight w:val="0"/>
      <w:marTop w:val="0"/>
      <w:marBottom w:val="0"/>
      <w:divBdr>
        <w:top w:val="none" w:sz="0" w:space="0" w:color="auto"/>
        <w:left w:val="none" w:sz="0" w:space="0" w:color="auto"/>
        <w:bottom w:val="none" w:sz="0" w:space="0" w:color="auto"/>
        <w:right w:val="none" w:sz="0" w:space="0" w:color="auto"/>
      </w:divBdr>
    </w:div>
    <w:div w:id="1688824253">
      <w:bodyDiv w:val="1"/>
      <w:marLeft w:val="0"/>
      <w:marRight w:val="0"/>
      <w:marTop w:val="0"/>
      <w:marBottom w:val="0"/>
      <w:divBdr>
        <w:top w:val="none" w:sz="0" w:space="0" w:color="auto"/>
        <w:left w:val="none" w:sz="0" w:space="0" w:color="auto"/>
        <w:bottom w:val="none" w:sz="0" w:space="0" w:color="auto"/>
        <w:right w:val="none" w:sz="0" w:space="0" w:color="auto"/>
      </w:divBdr>
    </w:div>
    <w:div w:id="1688826144">
      <w:bodyDiv w:val="1"/>
      <w:marLeft w:val="0"/>
      <w:marRight w:val="0"/>
      <w:marTop w:val="0"/>
      <w:marBottom w:val="0"/>
      <w:divBdr>
        <w:top w:val="none" w:sz="0" w:space="0" w:color="auto"/>
        <w:left w:val="none" w:sz="0" w:space="0" w:color="auto"/>
        <w:bottom w:val="none" w:sz="0" w:space="0" w:color="auto"/>
        <w:right w:val="none" w:sz="0" w:space="0" w:color="auto"/>
      </w:divBdr>
    </w:div>
    <w:div w:id="1688827832">
      <w:bodyDiv w:val="1"/>
      <w:marLeft w:val="0"/>
      <w:marRight w:val="0"/>
      <w:marTop w:val="0"/>
      <w:marBottom w:val="0"/>
      <w:divBdr>
        <w:top w:val="none" w:sz="0" w:space="0" w:color="auto"/>
        <w:left w:val="none" w:sz="0" w:space="0" w:color="auto"/>
        <w:bottom w:val="none" w:sz="0" w:space="0" w:color="auto"/>
        <w:right w:val="none" w:sz="0" w:space="0" w:color="auto"/>
      </w:divBdr>
    </w:div>
    <w:div w:id="1688867303">
      <w:bodyDiv w:val="1"/>
      <w:marLeft w:val="0"/>
      <w:marRight w:val="0"/>
      <w:marTop w:val="0"/>
      <w:marBottom w:val="0"/>
      <w:divBdr>
        <w:top w:val="none" w:sz="0" w:space="0" w:color="auto"/>
        <w:left w:val="none" w:sz="0" w:space="0" w:color="auto"/>
        <w:bottom w:val="none" w:sz="0" w:space="0" w:color="auto"/>
        <w:right w:val="none" w:sz="0" w:space="0" w:color="auto"/>
      </w:divBdr>
    </w:div>
    <w:div w:id="1688873817">
      <w:bodyDiv w:val="1"/>
      <w:marLeft w:val="0"/>
      <w:marRight w:val="0"/>
      <w:marTop w:val="0"/>
      <w:marBottom w:val="0"/>
      <w:divBdr>
        <w:top w:val="none" w:sz="0" w:space="0" w:color="auto"/>
        <w:left w:val="none" w:sz="0" w:space="0" w:color="auto"/>
        <w:bottom w:val="none" w:sz="0" w:space="0" w:color="auto"/>
        <w:right w:val="none" w:sz="0" w:space="0" w:color="auto"/>
      </w:divBdr>
    </w:div>
    <w:div w:id="1688949587">
      <w:bodyDiv w:val="1"/>
      <w:marLeft w:val="0"/>
      <w:marRight w:val="0"/>
      <w:marTop w:val="0"/>
      <w:marBottom w:val="0"/>
      <w:divBdr>
        <w:top w:val="none" w:sz="0" w:space="0" w:color="auto"/>
        <w:left w:val="none" w:sz="0" w:space="0" w:color="auto"/>
        <w:bottom w:val="none" w:sz="0" w:space="0" w:color="auto"/>
        <w:right w:val="none" w:sz="0" w:space="0" w:color="auto"/>
      </w:divBdr>
    </w:div>
    <w:div w:id="1689018042">
      <w:bodyDiv w:val="1"/>
      <w:marLeft w:val="0"/>
      <w:marRight w:val="0"/>
      <w:marTop w:val="0"/>
      <w:marBottom w:val="0"/>
      <w:divBdr>
        <w:top w:val="none" w:sz="0" w:space="0" w:color="auto"/>
        <w:left w:val="none" w:sz="0" w:space="0" w:color="auto"/>
        <w:bottom w:val="none" w:sz="0" w:space="0" w:color="auto"/>
        <w:right w:val="none" w:sz="0" w:space="0" w:color="auto"/>
      </w:divBdr>
    </w:div>
    <w:div w:id="1689022349">
      <w:bodyDiv w:val="1"/>
      <w:marLeft w:val="0"/>
      <w:marRight w:val="0"/>
      <w:marTop w:val="0"/>
      <w:marBottom w:val="0"/>
      <w:divBdr>
        <w:top w:val="none" w:sz="0" w:space="0" w:color="auto"/>
        <w:left w:val="none" w:sz="0" w:space="0" w:color="auto"/>
        <w:bottom w:val="none" w:sz="0" w:space="0" w:color="auto"/>
        <w:right w:val="none" w:sz="0" w:space="0" w:color="auto"/>
      </w:divBdr>
    </w:div>
    <w:div w:id="1689090685">
      <w:bodyDiv w:val="1"/>
      <w:marLeft w:val="0"/>
      <w:marRight w:val="0"/>
      <w:marTop w:val="0"/>
      <w:marBottom w:val="0"/>
      <w:divBdr>
        <w:top w:val="none" w:sz="0" w:space="0" w:color="auto"/>
        <w:left w:val="none" w:sz="0" w:space="0" w:color="auto"/>
        <w:bottom w:val="none" w:sz="0" w:space="0" w:color="auto"/>
        <w:right w:val="none" w:sz="0" w:space="0" w:color="auto"/>
      </w:divBdr>
    </w:div>
    <w:div w:id="1689134794">
      <w:bodyDiv w:val="1"/>
      <w:marLeft w:val="0"/>
      <w:marRight w:val="0"/>
      <w:marTop w:val="0"/>
      <w:marBottom w:val="0"/>
      <w:divBdr>
        <w:top w:val="none" w:sz="0" w:space="0" w:color="auto"/>
        <w:left w:val="none" w:sz="0" w:space="0" w:color="auto"/>
        <w:bottom w:val="none" w:sz="0" w:space="0" w:color="auto"/>
        <w:right w:val="none" w:sz="0" w:space="0" w:color="auto"/>
      </w:divBdr>
    </w:div>
    <w:div w:id="1689257416">
      <w:bodyDiv w:val="1"/>
      <w:marLeft w:val="0"/>
      <w:marRight w:val="0"/>
      <w:marTop w:val="0"/>
      <w:marBottom w:val="0"/>
      <w:divBdr>
        <w:top w:val="none" w:sz="0" w:space="0" w:color="auto"/>
        <w:left w:val="none" w:sz="0" w:space="0" w:color="auto"/>
        <w:bottom w:val="none" w:sz="0" w:space="0" w:color="auto"/>
        <w:right w:val="none" w:sz="0" w:space="0" w:color="auto"/>
      </w:divBdr>
    </w:div>
    <w:div w:id="1689328744">
      <w:bodyDiv w:val="1"/>
      <w:marLeft w:val="0"/>
      <w:marRight w:val="0"/>
      <w:marTop w:val="0"/>
      <w:marBottom w:val="0"/>
      <w:divBdr>
        <w:top w:val="none" w:sz="0" w:space="0" w:color="auto"/>
        <w:left w:val="none" w:sz="0" w:space="0" w:color="auto"/>
        <w:bottom w:val="none" w:sz="0" w:space="0" w:color="auto"/>
        <w:right w:val="none" w:sz="0" w:space="0" w:color="auto"/>
      </w:divBdr>
    </w:div>
    <w:div w:id="1689331421">
      <w:bodyDiv w:val="1"/>
      <w:marLeft w:val="0"/>
      <w:marRight w:val="0"/>
      <w:marTop w:val="0"/>
      <w:marBottom w:val="0"/>
      <w:divBdr>
        <w:top w:val="none" w:sz="0" w:space="0" w:color="auto"/>
        <w:left w:val="none" w:sz="0" w:space="0" w:color="auto"/>
        <w:bottom w:val="none" w:sz="0" w:space="0" w:color="auto"/>
        <w:right w:val="none" w:sz="0" w:space="0" w:color="auto"/>
      </w:divBdr>
    </w:div>
    <w:div w:id="1689408310">
      <w:bodyDiv w:val="1"/>
      <w:marLeft w:val="0"/>
      <w:marRight w:val="0"/>
      <w:marTop w:val="0"/>
      <w:marBottom w:val="0"/>
      <w:divBdr>
        <w:top w:val="none" w:sz="0" w:space="0" w:color="auto"/>
        <w:left w:val="none" w:sz="0" w:space="0" w:color="auto"/>
        <w:bottom w:val="none" w:sz="0" w:space="0" w:color="auto"/>
        <w:right w:val="none" w:sz="0" w:space="0" w:color="auto"/>
      </w:divBdr>
    </w:div>
    <w:div w:id="1689595412">
      <w:bodyDiv w:val="1"/>
      <w:marLeft w:val="0"/>
      <w:marRight w:val="0"/>
      <w:marTop w:val="0"/>
      <w:marBottom w:val="0"/>
      <w:divBdr>
        <w:top w:val="none" w:sz="0" w:space="0" w:color="auto"/>
        <w:left w:val="none" w:sz="0" w:space="0" w:color="auto"/>
        <w:bottom w:val="none" w:sz="0" w:space="0" w:color="auto"/>
        <w:right w:val="none" w:sz="0" w:space="0" w:color="auto"/>
      </w:divBdr>
    </w:div>
    <w:div w:id="1689791330">
      <w:bodyDiv w:val="1"/>
      <w:marLeft w:val="0"/>
      <w:marRight w:val="0"/>
      <w:marTop w:val="0"/>
      <w:marBottom w:val="0"/>
      <w:divBdr>
        <w:top w:val="none" w:sz="0" w:space="0" w:color="auto"/>
        <w:left w:val="none" w:sz="0" w:space="0" w:color="auto"/>
        <w:bottom w:val="none" w:sz="0" w:space="0" w:color="auto"/>
        <w:right w:val="none" w:sz="0" w:space="0" w:color="auto"/>
      </w:divBdr>
    </w:div>
    <w:div w:id="1689868088">
      <w:bodyDiv w:val="1"/>
      <w:marLeft w:val="0"/>
      <w:marRight w:val="0"/>
      <w:marTop w:val="0"/>
      <w:marBottom w:val="0"/>
      <w:divBdr>
        <w:top w:val="none" w:sz="0" w:space="0" w:color="auto"/>
        <w:left w:val="none" w:sz="0" w:space="0" w:color="auto"/>
        <w:bottom w:val="none" w:sz="0" w:space="0" w:color="auto"/>
        <w:right w:val="none" w:sz="0" w:space="0" w:color="auto"/>
      </w:divBdr>
    </w:div>
    <w:div w:id="1689913172">
      <w:bodyDiv w:val="1"/>
      <w:marLeft w:val="0"/>
      <w:marRight w:val="0"/>
      <w:marTop w:val="0"/>
      <w:marBottom w:val="0"/>
      <w:divBdr>
        <w:top w:val="none" w:sz="0" w:space="0" w:color="auto"/>
        <w:left w:val="none" w:sz="0" w:space="0" w:color="auto"/>
        <w:bottom w:val="none" w:sz="0" w:space="0" w:color="auto"/>
        <w:right w:val="none" w:sz="0" w:space="0" w:color="auto"/>
      </w:divBdr>
    </w:div>
    <w:div w:id="1689990948">
      <w:bodyDiv w:val="1"/>
      <w:marLeft w:val="0"/>
      <w:marRight w:val="0"/>
      <w:marTop w:val="0"/>
      <w:marBottom w:val="0"/>
      <w:divBdr>
        <w:top w:val="none" w:sz="0" w:space="0" w:color="auto"/>
        <w:left w:val="none" w:sz="0" w:space="0" w:color="auto"/>
        <w:bottom w:val="none" w:sz="0" w:space="0" w:color="auto"/>
        <w:right w:val="none" w:sz="0" w:space="0" w:color="auto"/>
      </w:divBdr>
    </w:div>
    <w:div w:id="1689990980">
      <w:bodyDiv w:val="1"/>
      <w:marLeft w:val="0"/>
      <w:marRight w:val="0"/>
      <w:marTop w:val="0"/>
      <w:marBottom w:val="0"/>
      <w:divBdr>
        <w:top w:val="none" w:sz="0" w:space="0" w:color="auto"/>
        <w:left w:val="none" w:sz="0" w:space="0" w:color="auto"/>
        <w:bottom w:val="none" w:sz="0" w:space="0" w:color="auto"/>
        <w:right w:val="none" w:sz="0" w:space="0" w:color="auto"/>
      </w:divBdr>
    </w:div>
    <w:div w:id="1690061855">
      <w:bodyDiv w:val="1"/>
      <w:marLeft w:val="0"/>
      <w:marRight w:val="0"/>
      <w:marTop w:val="0"/>
      <w:marBottom w:val="0"/>
      <w:divBdr>
        <w:top w:val="none" w:sz="0" w:space="0" w:color="auto"/>
        <w:left w:val="none" w:sz="0" w:space="0" w:color="auto"/>
        <w:bottom w:val="none" w:sz="0" w:space="0" w:color="auto"/>
        <w:right w:val="none" w:sz="0" w:space="0" w:color="auto"/>
      </w:divBdr>
    </w:div>
    <w:div w:id="1690179502">
      <w:bodyDiv w:val="1"/>
      <w:marLeft w:val="0"/>
      <w:marRight w:val="0"/>
      <w:marTop w:val="0"/>
      <w:marBottom w:val="0"/>
      <w:divBdr>
        <w:top w:val="none" w:sz="0" w:space="0" w:color="auto"/>
        <w:left w:val="none" w:sz="0" w:space="0" w:color="auto"/>
        <w:bottom w:val="none" w:sz="0" w:space="0" w:color="auto"/>
        <w:right w:val="none" w:sz="0" w:space="0" w:color="auto"/>
      </w:divBdr>
    </w:div>
    <w:div w:id="1690258577">
      <w:bodyDiv w:val="1"/>
      <w:marLeft w:val="0"/>
      <w:marRight w:val="0"/>
      <w:marTop w:val="0"/>
      <w:marBottom w:val="0"/>
      <w:divBdr>
        <w:top w:val="none" w:sz="0" w:space="0" w:color="auto"/>
        <w:left w:val="none" w:sz="0" w:space="0" w:color="auto"/>
        <w:bottom w:val="none" w:sz="0" w:space="0" w:color="auto"/>
        <w:right w:val="none" w:sz="0" w:space="0" w:color="auto"/>
      </w:divBdr>
    </w:div>
    <w:div w:id="1690376982">
      <w:bodyDiv w:val="1"/>
      <w:marLeft w:val="0"/>
      <w:marRight w:val="0"/>
      <w:marTop w:val="0"/>
      <w:marBottom w:val="0"/>
      <w:divBdr>
        <w:top w:val="none" w:sz="0" w:space="0" w:color="auto"/>
        <w:left w:val="none" w:sz="0" w:space="0" w:color="auto"/>
        <w:bottom w:val="none" w:sz="0" w:space="0" w:color="auto"/>
        <w:right w:val="none" w:sz="0" w:space="0" w:color="auto"/>
      </w:divBdr>
    </w:div>
    <w:div w:id="1690714693">
      <w:bodyDiv w:val="1"/>
      <w:marLeft w:val="0"/>
      <w:marRight w:val="0"/>
      <w:marTop w:val="0"/>
      <w:marBottom w:val="0"/>
      <w:divBdr>
        <w:top w:val="none" w:sz="0" w:space="0" w:color="auto"/>
        <w:left w:val="none" w:sz="0" w:space="0" w:color="auto"/>
        <w:bottom w:val="none" w:sz="0" w:space="0" w:color="auto"/>
        <w:right w:val="none" w:sz="0" w:space="0" w:color="auto"/>
      </w:divBdr>
    </w:div>
    <w:div w:id="1690837656">
      <w:bodyDiv w:val="1"/>
      <w:marLeft w:val="0"/>
      <w:marRight w:val="0"/>
      <w:marTop w:val="0"/>
      <w:marBottom w:val="0"/>
      <w:divBdr>
        <w:top w:val="none" w:sz="0" w:space="0" w:color="auto"/>
        <w:left w:val="none" w:sz="0" w:space="0" w:color="auto"/>
        <w:bottom w:val="none" w:sz="0" w:space="0" w:color="auto"/>
        <w:right w:val="none" w:sz="0" w:space="0" w:color="auto"/>
      </w:divBdr>
    </w:div>
    <w:div w:id="1690981574">
      <w:bodyDiv w:val="1"/>
      <w:marLeft w:val="0"/>
      <w:marRight w:val="0"/>
      <w:marTop w:val="0"/>
      <w:marBottom w:val="0"/>
      <w:divBdr>
        <w:top w:val="none" w:sz="0" w:space="0" w:color="auto"/>
        <w:left w:val="none" w:sz="0" w:space="0" w:color="auto"/>
        <w:bottom w:val="none" w:sz="0" w:space="0" w:color="auto"/>
        <w:right w:val="none" w:sz="0" w:space="0" w:color="auto"/>
      </w:divBdr>
    </w:div>
    <w:div w:id="1691026976">
      <w:bodyDiv w:val="1"/>
      <w:marLeft w:val="0"/>
      <w:marRight w:val="0"/>
      <w:marTop w:val="0"/>
      <w:marBottom w:val="0"/>
      <w:divBdr>
        <w:top w:val="none" w:sz="0" w:space="0" w:color="auto"/>
        <w:left w:val="none" w:sz="0" w:space="0" w:color="auto"/>
        <w:bottom w:val="none" w:sz="0" w:space="0" w:color="auto"/>
        <w:right w:val="none" w:sz="0" w:space="0" w:color="auto"/>
      </w:divBdr>
    </w:div>
    <w:div w:id="1691031616">
      <w:bodyDiv w:val="1"/>
      <w:marLeft w:val="0"/>
      <w:marRight w:val="0"/>
      <w:marTop w:val="0"/>
      <w:marBottom w:val="0"/>
      <w:divBdr>
        <w:top w:val="none" w:sz="0" w:space="0" w:color="auto"/>
        <w:left w:val="none" w:sz="0" w:space="0" w:color="auto"/>
        <w:bottom w:val="none" w:sz="0" w:space="0" w:color="auto"/>
        <w:right w:val="none" w:sz="0" w:space="0" w:color="auto"/>
      </w:divBdr>
    </w:div>
    <w:div w:id="1691033304">
      <w:bodyDiv w:val="1"/>
      <w:marLeft w:val="0"/>
      <w:marRight w:val="0"/>
      <w:marTop w:val="0"/>
      <w:marBottom w:val="0"/>
      <w:divBdr>
        <w:top w:val="none" w:sz="0" w:space="0" w:color="auto"/>
        <w:left w:val="none" w:sz="0" w:space="0" w:color="auto"/>
        <w:bottom w:val="none" w:sz="0" w:space="0" w:color="auto"/>
        <w:right w:val="none" w:sz="0" w:space="0" w:color="auto"/>
      </w:divBdr>
    </w:div>
    <w:div w:id="1691105168">
      <w:bodyDiv w:val="1"/>
      <w:marLeft w:val="0"/>
      <w:marRight w:val="0"/>
      <w:marTop w:val="0"/>
      <w:marBottom w:val="0"/>
      <w:divBdr>
        <w:top w:val="none" w:sz="0" w:space="0" w:color="auto"/>
        <w:left w:val="none" w:sz="0" w:space="0" w:color="auto"/>
        <w:bottom w:val="none" w:sz="0" w:space="0" w:color="auto"/>
        <w:right w:val="none" w:sz="0" w:space="0" w:color="auto"/>
      </w:divBdr>
    </w:div>
    <w:div w:id="1691298987">
      <w:bodyDiv w:val="1"/>
      <w:marLeft w:val="0"/>
      <w:marRight w:val="0"/>
      <w:marTop w:val="0"/>
      <w:marBottom w:val="0"/>
      <w:divBdr>
        <w:top w:val="none" w:sz="0" w:space="0" w:color="auto"/>
        <w:left w:val="none" w:sz="0" w:space="0" w:color="auto"/>
        <w:bottom w:val="none" w:sz="0" w:space="0" w:color="auto"/>
        <w:right w:val="none" w:sz="0" w:space="0" w:color="auto"/>
      </w:divBdr>
    </w:div>
    <w:div w:id="1691369253">
      <w:bodyDiv w:val="1"/>
      <w:marLeft w:val="0"/>
      <w:marRight w:val="0"/>
      <w:marTop w:val="0"/>
      <w:marBottom w:val="0"/>
      <w:divBdr>
        <w:top w:val="none" w:sz="0" w:space="0" w:color="auto"/>
        <w:left w:val="none" w:sz="0" w:space="0" w:color="auto"/>
        <w:bottom w:val="none" w:sz="0" w:space="0" w:color="auto"/>
        <w:right w:val="none" w:sz="0" w:space="0" w:color="auto"/>
      </w:divBdr>
    </w:div>
    <w:div w:id="1691369478">
      <w:bodyDiv w:val="1"/>
      <w:marLeft w:val="0"/>
      <w:marRight w:val="0"/>
      <w:marTop w:val="0"/>
      <w:marBottom w:val="0"/>
      <w:divBdr>
        <w:top w:val="none" w:sz="0" w:space="0" w:color="auto"/>
        <w:left w:val="none" w:sz="0" w:space="0" w:color="auto"/>
        <w:bottom w:val="none" w:sz="0" w:space="0" w:color="auto"/>
        <w:right w:val="none" w:sz="0" w:space="0" w:color="auto"/>
      </w:divBdr>
    </w:div>
    <w:div w:id="1691374728">
      <w:bodyDiv w:val="1"/>
      <w:marLeft w:val="0"/>
      <w:marRight w:val="0"/>
      <w:marTop w:val="0"/>
      <w:marBottom w:val="0"/>
      <w:divBdr>
        <w:top w:val="none" w:sz="0" w:space="0" w:color="auto"/>
        <w:left w:val="none" w:sz="0" w:space="0" w:color="auto"/>
        <w:bottom w:val="none" w:sz="0" w:space="0" w:color="auto"/>
        <w:right w:val="none" w:sz="0" w:space="0" w:color="auto"/>
      </w:divBdr>
    </w:div>
    <w:div w:id="1691444904">
      <w:bodyDiv w:val="1"/>
      <w:marLeft w:val="0"/>
      <w:marRight w:val="0"/>
      <w:marTop w:val="0"/>
      <w:marBottom w:val="0"/>
      <w:divBdr>
        <w:top w:val="none" w:sz="0" w:space="0" w:color="auto"/>
        <w:left w:val="none" w:sz="0" w:space="0" w:color="auto"/>
        <w:bottom w:val="none" w:sz="0" w:space="0" w:color="auto"/>
        <w:right w:val="none" w:sz="0" w:space="0" w:color="auto"/>
      </w:divBdr>
    </w:div>
    <w:div w:id="1691567875">
      <w:bodyDiv w:val="1"/>
      <w:marLeft w:val="0"/>
      <w:marRight w:val="0"/>
      <w:marTop w:val="0"/>
      <w:marBottom w:val="0"/>
      <w:divBdr>
        <w:top w:val="none" w:sz="0" w:space="0" w:color="auto"/>
        <w:left w:val="none" w:sz="0" w:space="0" w:color="auto"/>
        <w:bottom w:val="none" w:sz="0" w:space="0" w:color="auto"/>
        <w:right w:val="none" w:sz="0" w:space="0" w:color="auto"/>
      </w:divBdr>
    </w:div>
    <w:div w:id="1691568546">
      <w:bodyDiv w:val="1"/>
      <w:marLeft w:val="0"/>
      <w:marRight w:val="0"/>
      <w:marTop w:val="0"/>
      <w:marBottom w:val="0"/>
      <w:divBdr>
        <w:top w:val="none" w:sz="0" w:space="0" w:color="auto"/>
        <w:left w:val="none" w:sz="0" w:space="0" w:color="auto"/>
        <w:bottom w:val="none" w:sz="0" w:space="0" w:color="auto"/>
        <w:right w:val="none" w:sz="0" w:space="0" w:color="auto"/>
      </w:divBdr>
    </w:div>
    <w:div w:id="1691638996">
      <w:bodyDiv w:val="1"/>
      <w:marLeft w:val="0"/>
      <w:marRight w:val="0"/>
      <w:marTop w:val="0"/>
      <w:marBottom w:val="0"/>
      <w:divBdr>
        <w:top w:val="none" w:sz="0" w:space="0" w:color="auto"/>
        <w:left w:val="none" w:sz="0" w:space="0" w:color="auto"/>
        <w:bottom w:val="none" w:sz="0" w:space="0" w:color="auto"/>
        <w:right w:val="none" w:sz="0" w:space="0" w:color="auto"/>
      </w:divBdr>
    </w:div>
    <w:div w:id="1691643848">
      <w:bodyDiv w:val="1"/>
      <w:marLeft w:val="0"/>
      <w:marRight w:val="0"/>
      <w:marTop w:val="0"/>
      <w:marBottom w:val="0"/>
      <w:divBdr>
        <w:top w:val="none" w:sz="0" w:space="0" w:color="auto"/>
        <w:left w:val="none" w:sz="0" w:space="0" w:color="auto"/>
        <w:bottom w:val="none" w:sz="0" w:space="0" w:color="auto"/>
        <w:right w:val="none" w:sz="0" w:space="0" w:color="auto"/>
      </w:divBdr>
    </w:div>
    <w:div w:id="1691645263">
      <w:bodyDiv w:val="1"/>
      <w:marLeft w:val="0"/>
      <w:marRight w:val="0"/>
      <w:marTop w:val="0"/>
      <w:marBottom w:val="0"/>
      <w:divBdr>
        <w:top w:val="none" w:sz="0" w:space="0" w:color="auto"/>
        <w:left w:val="none" w:sz="0" w:space="0" w:color="auto"/>
        <w:bottom w:val="none" w:sz="0" w:space="0" w:color="auto"/>
        <w:right w:val="none" w:sz="0" w:space="0" w:color="auto"/>
      </w:divBdr>
    </w:div>
    <w:div w:id="1691684387">
      <w:bodyDiv w:val="1"/>
      <w:marLeft w:val="0"/>
      <w:marRight w:val="0"/>
      <w:marTop w:val="0"/>
      <w:marBottom w:val="0"/>
      <w:divBdr>
        <w:top w:val="none" w:sz="0" w:space="0" w:color="auto"/>
        <w:left w:val="none" w:sz="0" w:space="0" w:color="auto"/>
        <w:bottom w:val="none" w:sz="0" w:space="0" w:color="auto"/>
        <w:right w:val="none" w:sz="0" w:space="0" w:color="auto"/>
      </w:divBdr>
    </w:div>
    <w:div w:id="1691688438">
      <w:bodyDiv w:val="1"/>
      <w:marLeft w:val="0"/>
      <w:marRight w:val="0"/>
      <w:marTop w:val="0"/>
      <w:marBottom w:val="0"/>
      <w:divBdr>
        <w:top w:val="none" w:sz="0" w:space="0" w:color="auto"/>
        <w:left w:val="none" w:sz="0" w:space="0" w:color="auto"/>
        <w:bottom w:val="none" w:sz="0" w:space="0" w:color="auto"/>
        <w:right w:val="none" w:sz="0" w:space="0" w:color="auto"/>
      </w:divBdr>
    </w:div>
    <w:div w:id="1691834582">
      <w:bodyDiv w:val="1"/>
      <w:marLeft w:val="0"/>
      <w:marRight w:val="0"/>
      <w:marTop w:val="0"/>
      <w:marBottom w:val="0"/>
      <w:divBdr>
        <w:top w:val="none" w:sz="0" w:space="0" w:color="auto"/>
        <w:left w:val="none" w:sz="0" w:space="0" w:color="auto"/>
        <w:bottom w:val="none" w:sz="0" w:space="0" w:color="auto"/>
        <w:right w:val="none" w:sz="0" w:space="0" w:color="auto"/>
      </w:divBdr>
    </w:div>
    <w:div w:id="1692028066">
      <w:bodyDiv w:val="1"/>
      <w:marLeft w:val="0"/>
      <w:marRight w:val="0"/>
      <w:marTop w:val="0"/>
      <w:marBottom w:val="0"/>
      <w:divBdr>
        <w:top w:val="none" w:sz="0" w:space="0" w:color="auto"/>
        <w:left w:val="none" w:sz="0" w:space="0" w:color="auto"/>
        <w:bottom w:val="none" w:sz="0" w:space="0" w:color="auto"/>
        <w:right w:val="none" w:sz="0" w:space="0" w:color="auto"/>
      </w:divBdr>
    </w:div>
    <w:div w:id="1692030526">
      <w:bodyDiv w:val="1"/>
      <w:marLeft w:val="0"/>
      <w:marRight w:val="0"/>
      <w:marTop w:val="0"/>
      <w:marBottom w:val="0"/>
      <w:divBdr>
        <w:top w:val="none" w:sz="0" w:space="0" w:color="auto"/>
        <w:left w:val="none" w:sz="0" w:space="0" w:color="auto"/>
        <w:bottom w:val="none" w:sz="0" w:space="0" w:color="auto"/>
        <w:right w:val="none" w:sz="0" w:space="0" w:color="auto"/>
      </w:divBdr>
    </w:div>
    <w:div w:id="1692101739">
      <w:bodyDiv w:val="1"/>
      <w:marLeft w:val="0"/>
      <w:marRight w:val="0"/>
      <w:marTop w:val="0"/>
      <w:marBottom w:val="0"/>
      <w:divBdr>
        <w:top w:val="none" w:sz="0" w:space="0" w:color="auto"/>
        <w:left w:val="none" w:sz="0" w:space="0" w:color="auto"/>
        <w:bottom w:val="none" w:sz="0" w:space="0" w:color="auto"/>
        <w:right w:val="none" w:sz="0" w:space="0" w:color="auto"/>
      </w:divBdr>
    </w:div>
    <w:div w:id="1692102416">
      <w:bodyDiv w:val="1"/>
      <w:marLeft w:val="0"/>
      <w:marRight w:val="0"/>
      <w:marTop w:val="0"/>
      <w:marBottom w:val="0"/>
      <w:divBdr>
        <w:top w:val="none" w:sz="0" w:space="0" w:color="auto"/>
        <w:left w:val="none" w:sz="0" w:space="0" w:color="auto"/>
        <w:bottom w:val="none" w:sz="0" w:space="0" w:color="auto"/>
        <w:right w:val="none" w:sz="0" w:space="0" w:color="auto"/>
      </w:divBdr>
    </w:div>
    <w:div w:id="1692147946">
      <w:bodyDiv w:val="1"/>
      <w:marLeft w:val="0"/>
      <w:marRight w:val="0"/>
      <w:marTop w:val="0"/>
      <w:marBottom w:val="0"/>
      <w:divBdr>
        <w:top w:val="none" w:sz="0" w:space="0" w:color="auto"/>
        <w:left w:val="none" w:sz="0" w:space="0" w:color="auto"/>
        <w:bottom w:val="none" w:sz="0" w:space="0" w:color="auto"/>
        <w:right w:val="none" w:sz="0" w:space="0" w:color="auto"/>
      </w:divBdr>
    </w:div>
    <w:div w:id="1692296089">
      <w:bodyDiv w:val="1"/>
      <w:marLeft w:val="0"/>
      <w:marRight w:val="0"/>
      <w:marTop w:val="0"/>
      <w:marBottom w:val="0"/>
      <w:divBdr>
        <w:top w:val="none" w:sz="0" w:space="0" w:color="auto"/>
        <w:left w:val="none" w:sz="0" w:space="0" w:color="auto"/>
        <w:bottom w:val="none" w:sz="0" w:space="0" w:color="auto"/>
        <w:right w:val="none" w:sz="0" w:space="0" w:color="auto"/>
      </w:divBdr>
    </w:div>
    <w:div w:id="1692342523">
      <w:bodyDiv w:val="1"/>
      <w:marLeft w:val="0"/>
      <w:marRight w:val="0"/>
      <w:marTop w:val="0"/>
      <w:marBottom w:val="0"/>
      <w:divBdr>
        <w:top w:val="none" w:sz="0" w:space="0" w:color="auto"/>
        <w:left w:val="none" w:sz="0" w:space="0" w:color="auto"/>
        <w:bottom w:val="none" w:sz="0" w:space="0" w:color="auto"/>
        <w:right w:val="none" w:sz="0" w:space="0" w:color="auto"/>
      </w:divBdr>
    </w:div>
    <w:div w:id="1692342567">
      <w:bodyDiv w:val="1"/>
      <w:marLeft w:val="0"/>
      <w:marRight w:val="0"/>
      <w:marTop w:val="0"/>
      <w:marBottom w:val="0"/>
      <w:divBdr>
        <w:top w:val="none" w:sz="0" w:space="0" w:color="auto"/>
        <w:left w:val="none" w:sz="0" w:space="0" w:color="auto"/>
        <w:bottom w:val="none" w:sz="0" w:space="0" w:color="auto"/>
        <w:right w:val="none" w:sz="0" w:space="0" w:color="auto"/>
      </w:divBdr>
    </w:div>
    <w:div w:id="1692342873">
      <w:bodyDiv w:val="1"/>
      <w:marLeft w:val="0"/>
      <w:marRight w:val="0"/>
      <w:marTop w:val="0"/>
      <w:marBottom w:val="0"/>
      <w:divBdr>
        <w:top w:val="none" w:sz="0" w:space="0" w:color="auto"/>
        <w:left w:val="none" w:sz="0" w:space="0" w:color="auto"/>
        <w:bottom w:val="none" w:sz="0" w:space="0" w:color="auto"/>
        <w:right w:val="none" w:sz="0" w:space="0" w:color="auto"/>
      </w:divBdr>
    </w:div>
    <w:div w:id="1692534917">
      <w:bodyDiv w:val="1"/>
      <w:marLeft w:val="0"/>
      <w:marRight w:val="0"/>
      <w:marTop w:val="0"/>
      <w:marBottom w:val="0"/>
      <w:divBdr>
        <w:top w:val="none" w:sz="0" w:space="0" w:color="auto"/>
        <w:left w:val="none" w:sz="0" w:space="0" w:color="auto"/>
        <w:bottom w:val="none" w:sz="0" w:space="0" w:color="auto"/>
        <w:right w:val="none" w:sz="0" w:space="0" w:color="auto"/>
      </w:divBdr>
    </w:div>
    <w:div w:id="1692561268">
      <w:bodyDiv w:val="1"/>
      <w:marLeft w:val="0"/>
      <w:marRight w:val="0"/>
      <w:marTop w:val="0"/>
      <w:marBottom w:val="0"/>
      <w:divBdr>
        <w:top w:val="none" w:sz="0" w:space="0" w:color="auto"/>
        <w:left w:val="none" w:sz="0" w:space="0" w:color="auto"/>
        <w:bottom w:val="none" w:sz="0" w:space="0" w:color="auto"/>
        <w:right w:val="none" w:sz="0" w:space="0" w:color="auto"/>
      </w:divBdr>
    </w:div>
    <w:div w:id="1692561306">
      <w:bodyDiv w:val="1"/>
      <w:marLeft w:val="0"/>
      <w:marRight w:val="0"/>
      <w:marTop w:val="0"/>
      <w:marBottom w:val="0"/>
      <w:divBdr>
        <w:top w:val="none" w:sz="0" w:space="0" w:color="auto"/>
        <w:left w:val="none" w:sz="0" w:space="0" w:color="auto"/>
        <w:bottom w:val="none" w:sz="0" w:space="0" w:color="auto"/>
        <w:right w:val="none" w:sz="0" w:space="0" w:color="auto"/>
      </w:divBdr>
    </w:div>
    <w:div w:id="1692606651">
      <w:bodyDiv w:val="1"/>
      <w:marLeft w:val="0"/>
      <w:marRight w:val="0"/>
      <w:marTop w:val="0"/>
      <w:marBottom w:val="0"/>
      <w:divBdr>
        <w:top w:val="none" w:sz="0" w:space="0" w:color="auto"/>
        <w:left w:val="none" w:sz="0" w:space="0" w:color="auto"/>
        <w:bottom w:val="none" w:sz="0" w:space="0" w:color="auto"/>
        <w:right w:val="none" w:sz="0" w:space="0" w:color="auto"/>
      </w:divBdr>
    </w:div>
    <w:div w:id="1692682368">
      <w:bodyDiv w:val="1"/>
      <w:marLeft w:val="0"/>
      <w:marRight w:val="0"/>
      <w:marTop w:val="0"/>
      <w:marBottom w:val="0"/>
      <w:divBdr>
        <w:top w:val="none" w:sz="0" w:space="0" w:color="auto"/>
        <w:left w:val="none" w:sz="0" w:space="0" w:color="auto"/>
        <w:bottom w:val="none" w:sz="0" w:space="0" w:color="auto"/>
        <w:right w:val="none" w:sz="0" w:space="0" w:color="auto"/>
      </w:divBdr>
    </w:div>
    <w:div w:id="1692753590">
      <w:bodyDiv w:val="1"/>
      <w:marLeft w:val="0"/>
      <w:marRight w:val="0"/>
      <w:marTop w:val="0"/>
      <w:marBottom w:val="0"/>
      <w:divBdr>
        <w:top w:val="none" w:sz="0" w:space="0" w:color="auto"/>
        <w:left w:val="none" w:sz="0" w:space="0" w:color="auto"/>
        <w:bottom w:val="none" w:sz="0" w:space="0" w:color="auto"/>
        <w:right w:val="none" w:sz="0" w:space="0" w:color="auto"/>
      </w:divBdr>
    </w:div>
    <w:div w:id="1692876650">
      <w:bodyDiv w:val="1"/>
      <w:marLeft w:val="0"/>
      <w:marRight w:val="0"/>
      <w:marTop w:val="0"/>
      <w:marBottom w:val="0"/>
      <w:divBdr>
        <w:top w:val="none" w:sz="0" w:space="0" w:color="auto"/>
        <w:left w:val="none" w:sz="0" w:space="0" w:color="auto"/>
        <w:bottom w:val="none" w:sz="0" w:space="0" w:color="auto"/>
        <w:right w:val="none" w:sz="0" w:space="0" w:color="auto"/>
      </w:divBdr>
    </w:div>
    <w:div w:id="1692878573">
      <w:bodyDiv w:val="1"/>
      <w:marLeft w:val="0"/>
      <w:marRight w:val="0"/>
      <w:marTop w:val="0"/>
      <w:marBottom w:val="0"/>
      <w:divBdr>
        <w:top w:val="none" w:sz="0" w:space="0" w:color="auto"/>
        <w:left w:val="none" w:sz="0" w:space="0" w:color="auto"/>
        <w:bottom w:val="none" w:sz="0" w:space="0" w:color="auto"/>
        <w:right w:val="none" w:sz="0" w:space="0" w:color="auto"/>
      </w:divBdr>
    </w:div>
    <w:div w:id="1693147055">
      <w:bodyDiv w:val="1"/>
      <w:marLeft w:val="0"/>
      <w:marRight w:val="0"/>
      <w:marTop w:val="0"/>
      <w:marBottom w:val="0"/>
      <w:divBdr>
        <w:top w:val="none" w:sz="0" w:space="0" w:color="auto"/>
        <w:left w:val="none" w:sz="0" w:space="0" w:color="auto"/>
        <w:bottom w:val="none" w:sz="0" w:space="0" w:color="auto"/>
        <w:right w:val="none" w:sz="0" w:space="0" w:color="auto"/>
      </w:divBdr>
    </w:div>
    <w:div w:id="1693337618">
      <w:bodyDiv w:val="1"/>
      <w:marLeft w:val="0"/>
      <w:marRight w:val="0"/>
      <w:marTop w:val="0"/>
      <w:marBottom w:val="0"/>
      <w:divBdr>
        <w:top w:val="none" w:sz="0" w:space="0" w:color="auto"/>
        <w:left w:val="none" w:sz="0" w:space="0" w:color="auto"/>
        <w:bottom w:val="none" w:sz="0" w:space="0" w:color="auto"/>
        <w:right w:val="none" w:sz="0" w:space="0" w:color="auto"/>
      </w:divBdr>
    </w:div>
    <w:div w:id="1693413263">
      <w:bodyDiv w:val="1"/>
      <w:marLeft w:val="0"/>
      <w:marRight w:val="0"/>
      <w:marTop w:val="0"/>
      <w:marBottom w:val="0"/>
      <w:divBdr>
        <w:top w:val="none" w:sz="0" w:space="0" w:color="auto"/>
        <w:left w:val="none" w:sz="0" w:space="0" w:color="auto"/>
        <w:bottom w:val="none" w:sz="0" w:space="0" w:color="auto"/>
        <w:right w:val="none" w:sz="0" w:space="0" w:color="auto"/>
      </w:divBdr>
    </w:div>
    <w:div w:id="1693528876">
      <w:bodyDiv w:val="1"/>
      <w:marLeft w:val="0"/>
      <w:marRight w:val="0"/>
      <w:marTop w:val="0"/>
      <w:marBottom w:val="0"/>
      <w:divBdr>
        <w:top w:val="none" w:sz="0" w:space="0" w:color="auto"/>
        <w:left w:val="none" w:sz="0" w:space="0" w:color="auto"/>
        <w:bottom w:val="none" w:sz="0" w:space="0" w:color="auto"/>
        <w:right w:val="none" w:sz="0" w:space="0" w:color="auto"/>
      </w:divBdr>
    </w:div>
    <w:div w:id="1693534597">
      <w:bodyDiv w:val="1"/>
      <w:marLeft w:val="0"/>
      <w:marRight w:val="0"/>
      <w:marTop w:val="0"/>
      <w:marBottom w:val="0"/>
      <w:divBdr>
        <w:top w:val="none" w:sz="0" w:space="0" w:color="auto"/>
        <w:left w:val="none" w:sz="0" w:space="0" w:color="auto"/>
        <w:bottom w:val="none" w:sz="0" w:space="0" w:color="auto"/>
        <w:right w:val="none" w:sz="0" w:space="0" w:color="auto"/>
      </w:divBdr>
    </w:div>
    <w:div w:id="1693605386">
      <w:bodyDiv w:val="1"/>
      <w:marLeft w:val="0"/>
      <w:marRight w:val="0"/>
      <w:marTop w:val="0"/>
      <w:marBottom w:val="0"/>
      <w:divBdr>
        <w:top w:val="none" w:sz="0" w:space="0" w:color="auto"/>
        <w:left w:val="none" w:sz="0" w:space="0" w:color="auto"/>
        <w:bottom w:val="none" w:sz="0" w:space="0" w:color="auto"/>
        <w:right w:val="none" w:sz="0" w:space="0" w:color="auto"/>
      </w:divBdr>
    </w:div>
    <w:div w:id="1693607239">
      <w:bodyDiv w:val="1"/>
      <w:marLeft w:val="0"/>
      <w:marRight w:val="0"/>
      <w:marTop w:val="0"/>
      <w:marBottom w:val="0"/>
      <w:divBdr>
        <w:top w:val="none" w:sz="0" w:space="0" w:color="auto"/>
        <w:left w:val="none" w:sz="0" w:space="0" w:color="auto"/>
        <w:bottom w:val="none" w:sz="0" w:space="0" w:color="auto"/>
        <w:right w:val="none" w:sz="0" w:space="0" w:color="auto"/>
      </w:divBdr>
    </w:div>
    <w:div w:id="1693726434">
      <w:bodyDiv w:val="1"/>
      <w:marLeft w:val="0"/>
      <w:marRight w:val="0"/>
      <w:marTop w:val="0"/>
      <w:marBottom w:val="0"/>
      <w:divBdr>
        <w:top w:val="none" w:sz="0" w:space="0" w:color="auto"/>
        <w:left w:val="none" w:sz="0" w:space="0" w:color="auto"/>
        <w:bottom w:val="none" w:sz="0" w:space="0" w:color="auto"/>
        <w:right w:val="none" w:sz="0" w:space="0" w:color="auto"/>
      </w:divBdr>
    </w:div>
    <w:div w:id="1693844299">
      <w:bodyDiv w:val="1"/>
      <w:marLeft w:val="0"/>
      <w:marRight w:val="0"/>
      <w:marTop w:val="0"/>
      <w:marBottom w:val="0"/>
      <w:divBdr>
        <w:top w:val="none" w:sz="0" w:space="0" w:color="auto"/>
        <w:left w:val="none" w:sz="0" w:space="0" w:color="auto"/>
        <w:bottom w:val="none" w:sz="0" w:space="0" w:color="auto"/>
        <w:right w:val="none" w:sz="0" w:space="0" w:color="auto"/>
      </w:divBdr>
    </w:div>
    <w:div w:id="1693845160">
      <w:bodyDiv w:val="1"/>
      <w:marLeft w:val="0"/>
      <w:marRight w:val="0"/>
      <w:marTop w:val="0"/>
      <w:marBottom w:val="0"/>
      <w:divBdr>
        <w:top w:val="none" w:sz="0" w:space="0" w:color="auto"/>
        <w:left w:val="none" w:sz="0" w:space="0" w:color="auto"/>
        <w:bottom w:val="none" w:sz="0" w:space="0" w:color="auto"/>
        <w:right w:val="none" w:sz="0" w:space="0" w:color="auto"/>
      </w:divBdr>
    </w:div>
    <w:div w:id="1693921382">
      <w:bodyDiv w:val="1"/>
      <w:marLeft w:val="0"/>
      <w:marRight w:val="0"/>
      <w:marTop w:val="0"/>
      <w:marBottom w:val="0"/>
      <w:divBdr>
        <w:top w:val="none" w:sz="0" w:space="0" w:color="auto"/>
        <w:left w:val="none" w:sz="0" w:space="0" w:color="auto"/>
        <w:bottom w:val="none" w:sz="0" w:space="0" w:color="auto"/>
        <w:right w:val="none" w:sz="0" w:space="0" w:color="auto"/>
      </w:divBdr>
    </w:div>
    <w:div w:id="1694376057">
      <w:bodyDiv w:val="1"/>
      <w:marLeft w:val="0"/>
      <w:marRight w:val="0"/>
      <w:marTop w:val="0"/>
      <w:marBottom w:val="0"/>
      <w:divBdr>
        <w:top w:val="none" w:sz="0" w:space="0" w:color="auto"/>
        <w:left w:val="none" w:sz="0" w:space="0" w:color="auto"/>
        <w:bottom w:val="none" w:sz="0" w:space="0" w:color="auto"/>
        <w:right w:val="none" w:sz="0" w:space="0" w:color="auto"/>
      </w:divBdr>
    </w:div>
    <w:div w:id="1694455572">
      <w:bodyDiv w:val="1"/>
      <w:marLeft w:val="0"/>
      <w:marRight w:val="0"/>
      <w:marTop w:val="0"/>
      <w:marBottom w:val="0"/>
      <w:divBdr>
        <w:top w:val="none" w:sz="0" w:space="0" w:color="auto"/>
        <w:left w:val="none" w:sz="0" w:space="0" w:color="auto"/>
        <w:bottom w:val="none" w:sz="0" w:space="0" w:color="auto"/>
        <w:right w:val="none" w:sz="0" w:space="0" w:color="auto"/>
      </w:divBdr>
    </w:div>
    <w:div w:id="1694499099">
      <w:bodyDiv w:val="1"/>
      <w:marLeft w:val="0"/>
      <w:marRight w:val="0"/>
      <w:marTop w:val="0"/>
      <w:marBottom w:val="0"/>
      <w:divBdr>
        <w:top w:val="none" w:sz="0" w:space="0" w:color="auto"/>
        <w:left w:val="none" w:sz="0" w:space="0" w:color="auto"/>
        <w:bottom w:val="none" w:sz="0" w:space="0" w:color="auto"/>
        <w:right w:val="none" w:sz="0" w:space="0" w:color="auto"/>
      </w:divBdr>
    </w:div>
    <w:div w:id="1694573451">
      <w:bodyDiv w:val="1"/>
      <w:marLeft w:val="0"/>
      <w:marRight w:val="0"/>
      <w:marTop w:val="0"/>
      <w:marBottom w:val="0"/>
      <w:divBdr>
        <w:top w:val="none" w:sz="0" w:space="0" w:color="auto"/>
        <w:left w:val="none" w:sz="0" w:space="0" w:color="auto"/>
        <w:bottom w:val="none" w:sz="0" w:space="0" w:color="auto"/>
        <w:right w:val="none" w:sz="0" w:space="0" w:color="auto"/>
      </w:divBdr>
    </w:div>
    <w:div w:id="1694573626">
      <w:bodyDiv w:val="1"/>
      <w:marLeft w:val="0"/>
      <w:marRight w:val="0"/>
      <w:marTop w:val="0"/>
      <w:marBottom w:val="0"/>
      <w:divBdr>
        <w:top w:val="none" w:sz="0" w:space="0" w:color="auto"/>
        <w:left w:val="none" w:sz="0" w:space="0" w:color="auto"/>
        <w:bottom w:val="none" w:sz="0" w:space="0" w:color="auto"/>
        <w:right w:val="none" w:sz="0" w:space="0" w:color="auto"/>
      </w:divBdr>
    </w:div>
    <w:div w:id="1694721583">
      <w:bodyDiv w:val="1"/>
      <w:marLeft w:val="0"/>
      <w:marRight w:val="0"/>
      <w:marTop w:val="0"/>
      <w:marBottom w:val="0"/>
      <w:divBdr>
        <w:top w:val="none" w:sz="0" w:space="0" w:color="auto"/>
        <w:left w:val="none" w:sz="0" w:space="0" w:color="auto"/>
        <w:bottom w:val="none" w:sz="0" w:space="0" w:color="auto"/>
        <w:right w:val="none" w:sz="0" w:space="0" w:color="auto"/>
      </w:divBdr>
    </w:div>
    <w:div w:id="1694765520">
      <w:bodyDiv w:val="1"/>
      <w:marLeft w:val="0"/>
      <w:marRight w:val="0"/>
      <w:marTop w:val="0"/>
      <w:marBottom w:val="0"/>
      <w:divBdr>
        <w:top w:val="none" w:sz="0" w:space="0" w:color="auto"/>
        <w:left w:val="none" w:sz="0" w:space="0" w:color="auto"/>
        <w:bottom w:val="none" w:sz="0" w:space="0" w:color="auto"/>
        <w:right w:val="none" w:sz="0" w:space="0" w:color="auto"/>
      </w:divBdr>
    </w:div>
    <w:div w:id="1694839483">
      <w:bodyDiv w:val="1"/>
      <w:marLeft w:val="0"/>
      <w:marRight w:val="0"/>
      <w:marTop w:val="0"/>
      <w:marBottom w:val="0"/>
      <w:divBdr>
        <w:top w:val="none" w:sz="0" w:space="0" w:color="auto"/>
        <w:left w:val="none" w:sz="0" w:space="0" w:color="auto"/>
        <w:bottom w:val="none" w:sz="0" w:space="0" w:color="auto"/>
        <w:right w:val="none" w:sz="0" w:space="0" w:color="auto"/>
      </w:divBdr>
    </w:div>
    <w:div w:id="1694914047">
      <w:bodyDiv w:val="1"/>
      <w:marLeft w:val="0"/>
      <w:marRight w:val="0"/>
      <w:marTop w:val="0"/>
      <w:marBottom w:val="0"/>
      <w:divBdr>
        <w:top w:val="none" w:sz="0" w:space="0" w:color="auto"/>
        <w:left w:val="none" w:sz="0" w:space="0" w:color="auto"/>
        <w:bottom w:val="none" w:sz="0" w:space="0" w:color="auto"/>
        <w:right w:val="none" w:sz="0" w:space="0" w:color="auto"/>
      </w:divBdr>
    </w:div>
    <w:div w:id="1694914128">
      <w:bodyDiv w:val="1"/>
      <w:marLeft w:val="0"/>
      <w:marRight w:val="0"/>
      <w:marTop w:val="0"/>
      <w:marBottom w:val="0"/>
      <w:divBdr>
        <w:top w:val="none" w:sz="0" w:space="0" w:color="auto"/>
        <w:left w:val="none" w:sz="0" w:space="0" w:color="auto"/>
        <w:bottom w:val="none" w:sz="0" w:space="0" w:color="auto"/>
        <w:right w:val="none" w:sz="0" w:space="0" w:color="auto"/>
      </w:divBdr>
    </w:div>
    <w:div w:id="1694920623">
      <w:bodyDiv w:val="1"/>
      <w:marLeft w:val="0"/>
      <w:marRight w:val="0"/>
      <w:marTop w:val="0"/>
      <w:marBottom w:val="0"/>
      <w:divBdr>
        <w:top w:val="none" w:sz="0" w:space="0" w:color="auto"/>
        <w:left w:val="none" w:sz="0" w:space="0" w:color="auto"/>
        <w:bottom w:val="none" w:sz="0" w:space="0" w:color="auto"/>
        <w:right w:val="none" w:sz="0" w:space="0" w:color="auto"/>
      </w:divBdr>
    </w:div>
    <w:div w:id="1694921170">
      <w:bodyDiv w:val="1"/>
      <w:marLeft w:val="0"/>
      <w:marRight w:val="0"/>
      <w:marTop w:val="0"/>
      <w:marBottom w:val="0"/>
      <w:divBdr>
        <w:top w:val="none" w:sz="0" w:space="0" w:color="auto"/>
        <w:left w:val="none" w:sz="0" w:space="0" w:color="auto"/>
        <w:bottom w:val="none" w:sz="0" w:space="0" w:color="auto"/>
        <w:right w:val="none" w:sz="0" w:space="0" w:color="auto"/>
      </w:divBdr>
    </w:div>
    <w:div w:id="1695112901">
      <w:bodyDiv w:val="1"/>
      <w:marLeft w:val="0"/>
      <w:marRight w:val="0"/>
      <w:marTop w:val="0"/>
      <w:marBottom w:val="0"/>
      <w:divBdr>
        <w:top w:val="none" w:sz="0" w:space="0" w:color="auto"/>
        <w:left w:val="none" w:sz="0" w:space="0" w:color="auto"/>
        <w:bottom w:val="none" w:sz="0" w:space="0" w:color="auto"/>
        <w:right w:val="none" w:sz="0" w:space="0" w:color="auto"/>
      </w:divBdr>
    </w:div>
    <w:div w:id="1695157176">
      <w:bodyDiv w:val="1"/>
      <w:marLeft w:val="0"/>
      <w:marRight w:val="0"/>
      <w:marTop w:val="0"/>
      <w:marBottom w:val="0"/>
      <w:divBdr>
        <w:top w:val="none" w:sz="0" w:space="0" w:color="auto"/>
        <w:left w:val="none" w:sz="0" w:space="0" w:color="auto"/>
        <w:bottom w:val="none" w:sz="0" w:space="0" w:color="auto"/>
        <w:right w:val="none" w:sz="0" w:space="0" w:color="auto"/>
      </w:divBdr>
    </w:div>
    <w:div w:id="1695181312">
      <w:bodyDiv w:val="1"/>
      <w:marLeft w:val="0"/>
      <w:marRight w:val="0"/>
      <w:marTop w:val="0"/>
      <w:marBottom w:val="0"/>
      <w:divBdr>
        <w:top w:val="none" w:sz="0" w:space="0" w:color="auto"/>
        <w:left w:val="none" w:sz="0" w:space="0" w:color="auto"/>
        <w:bottom w:val="none" w:sz="0" w:space="0" w:color="auto"/>
        <w:right w:val="none" w:sz="0" w:space="0" w:color="auto"/>
      </w:divBdr>
    </w:div>
    <w:div w:id="1695185251">
      <w:bodyDiv w:val="1"/>
      <w:marLeft w:val="0"/>
      <w:marRight w:val="0"/>
      <w:marTop w:val="0"/>
      <w:marBottom w:val="0"/>
      <w:divBdr>
        <w:top w:val="none" w:sz="0" w:space="0" w:color="auto"/>
        <w:left w:val="none" w:sz="0" w:space="0" w:color="auto"/>
        <w:bottom w:val="none" w:sz="0" w:space="0" w:color="auto"/>
        <w:right w:val="none" w:sz="0" w:space="0" w:color="auto"/>
      </w:divBdr>
    </w:div>
    <w:div w:id="1695306527">
      <w:bodyDiv w:val="1"/>
      <w:marLeft w:val="0"/>
      <w:marRight w:val="0"/>
      <w:marTop w:val="0"/>
      <w:marBottom w:val="0"/>
      <w:divBdr>
        <w:top w:val="none" w:sz="0" w:space="0" w:color="auto"/>
        <w:left w:val="none" w:sz="0" w:space="0" w:color="auto"/>
        <w:bottom w:val="none" w:sz="0" w:space="0" w:color="auto"/>
        <w:right w:val="none" w:sz="0" w:space="0" w:color="auto"/>
      </w:divBdr>
    </w:div>
    <w:div w:id="1695306715">
      <w:bodyDiv w:val="1"/>
      <w:marLeft w:val="0"/>
      <w:marRight w:val="0"/>
      <w:marTop w:val="0"/>
      <w:marBottom w:val="0"/>
      <w:divBdr>
        <w:top w:val="none" w:sz="0" w:space="0" w:color="auto"/>
        <w:left w:val="none" w:sz="0" w:space="0" w:color="auto"/>
        <w:bottom w:val="none" w:sz="0" w:space="0" w:color="auto"/>
        <w:right w:val="none" w:sz="0" w:space="0" w:color="auto"/>
      </w:divBdr>
    </w:div>
    <w:div w:id="1695377844">
      <w:bodyDiv w:val="1"/>
      <w:marLeft w:val="0"/>
      <w:marRight w:val="0"/>
      <w:marTop w:val="0"/>
      <w:marBottom w:val="0"/>
      <w:divBdr>
        <w:top w:val="none" w:sz="0" w:space="0" w:color="auto"/>
        <w:left w:val="none" w:sz="0" w:space="0" w:color="auto"/>
        <w:bottom w:val="none" w:sz="0" w:space="0" w:color="auto"/>
        <w:right w:val="none" w:sz="0" w:space="0" w:color="auto"/>
      </w:divBdr>
    </w:div>
    <w:div w:id="1695502161">
      <w:bodyDiv w:val="1"/>
      <w:marLeft w:val="0"/>
      <w:marRight w:val="0"/>
      <w:marTop w:val="0"/>
      <w:marBottom w:val="0"/>
      <w:divBdr>
        <w:top w:val="none" w:sz="0" w:space="0" w:color="auto"/>
        <w:left w:val="none" w:sz="0" w:space="0" w:color="auto"/>
        <w:bottom w:val="none" w:sz="0" w:space="0" w:color="auto"/>
        <w:right w:val="none" w:sz="0" w:space="0" w:color="auto"/>
      </w:divBdr>
    </w:div>
    <w:div w:id="1695617586">
      <w:bodyDiv w:val="1"/>
      <w:marLeft w:val="0"/>
      <w:marRight w:val="0"/>
      <w:marTop w:val="0"/>
      <w:marBottom w:val="0"/>
      <w:divBdr>
        <w:top w:val="none" w:sz="0" w:space="0" w:color="auto"/>
        <w:left w:val="none" w:sz="0" w:space="0" w:color="auto"/>
        <w:bottom w:val="none" w:sz="0" w:space="0" w:color="auto"/>
        <w:right w:val="none" w:sz="0" w:space="0" w:color="auto"/>
      </w:divBdr>
    </w:div>
    <w:div w:id="1695644639">
      <w:bodyDiv w:val="1"/>
      <w:marLeft w:val="0"/>
      <w:marRight w:val="0"/>
      <w:marTop w:val="0"/>
      <w:marBottom w:val="0"/>
      <w:divBdr>
        <w:top w:val="none" w:sz="0" w:space="0" w:color="auto"/>
        <w:left w:val="none" w:sz="0" w:space="0" w:color="auto"/>
        <w:bottom w:val="none" w:sz="0" w:space="0" w:color="auto"/>
        <w:right w:val="none" w:sz="0" w:space="0" w:color="auto"/>
      </w:divBdr>
    </w:div>
    <w:div w:id="1695841729">
      <w:bodyDiv w:val="1"/>
      <w:marLeft w:val="0"/>
      <w:marRight w:val="0"/>
      <w:marTop w:val="0"/>
      <w:marBottom w:val="0"/>
      <w:divBdr>
        <w:top w:val="none" w:sz="0" w:space="0" w:color="auto"/>
        <w:left w:val="none" w:sz="0" w:space="0" w:color="auto"/>
        <w:bottom w:val="none" w:sz="0" w:space="0" w:color="auto"/>
        <w:right w:val="none" w:sz="0" w:space="0" w:color="auto"/>
      </w:divBdr>
    </w:div>
    <w:div w:id="1695879778">
      <w:bodyDiv w:val="1"/>
      <w:marLeft w:val="0"/>
      <w:marRight w:val="0"/>
      <w:marTop w:val="0"/>
      <w:marBottom w:val="0"/>
      <w:divBdr>
        <w:top w:val="none" w:sz="0" w:space="0" w:color="auto"/>
        <w:left w:val="none" w:sz="0" w:space="0" w:color="auto"/>
        <w:bottom w:val="none" w:sz="0" w:space="0" w:color="auto"/>
        <w:right w:val="none" w:sz="0" w:space="0" w:color="auto"/>
      </w:divBdr>
    </w:div>
    <w:div w:id="1695885494">
      <w:bodyDiv w:val="1"/>
      <w:marLeft w:val="0"/>
      <w:marRight w:val="0"/>
      <w:marTop w:val="0"/>
      <w:marBottom w:val="0"/>
      <w:divBdr>
        <w:top w:val="none" w:sz="0" w:space="0" w:color="auto"/>
        <w:left w:val="none" w:sz="0" w:space="0" w:color="auto"/>
        <w:bottom w:val="none" w:sz="0" w:space="0" w:color="auto"/>
        <w:right w:val="none" w:sz="0" w:space="0" w:color="auto"/>
      </w:divBdr>
    </w:div>
    <w:div w:id="1696031711">
      <w:bodyDiv w:val="1"/>
      <w:marLeft w:val="0"/>
      <w:marRight w:val="0"/>
      <w:marTop w:val="0"/>
      <w:marBottom w:val="0"/>
      <w:divBdr>
        <w:top w:val="none" w:sz="0" w:space="0" w:color="auto"/>
        <w:left w:val="none" w:sz="0" w:space="0" w:color="auto"/>
        <w:bottom w:val="none" w:sz="0" w:space="0" w:color="auto"/>
        <w:right w:val="none" w:sz="0" w:space="0" w:color="auto"/>
      </w:divBdr>
    </w:div>
    <w:div w:id="1696072928">
      <w:bodyDiv w:val="1"/>
      <w:marLeft w:val="0"/>
      <w:marRight w:val="0"/>
      <w:marTop w:val="0"/>
      <w:marBottom w:val="0"/>
      <w:divBdr>
        <w:top w:val="none" w:sz="0" w:space="0" w:color="auto"/>
        <w:left w:val="none" w:sz="0" w:space="0" w:color="auto"/>
        <w:bottom w:val="none" w:sz="0" w:space="0" w:color="auto"/>
        <w:right w:val="none" w:sz="0" w:space="0" w:color="auto"/>
      </w:divBdr>
    </w:div>
    <w:div w:id="1696342125">
      <w:bodyDiv w:val="1"/>
      <w:marLeft w:val="0"/>
      <w:marRight w:val="0"/>
      <w:marTop w:val="0"/>
      <w:marBottom w:val="0"/>
      <w:divBdr>
        <w:top w:val="none" w:sz="0" w:space="0" w:color="auto"/>
        <w:left w:val="none" w:sz="0" w:space="0" w:color="auto"/>
        <w:bottom w:val="none" w:sz="0" w:space="0" w:color="auto"/>
        <w:right w:val="none" w:sz="0" w:space="0" w:color="auto"/>
      </w:divBdr>
    </w:div>
    <w:div w:id="1696348600">
      <w:bodyDiv w:val="1"/>
      <w:marLeft w:val="0"/>
      <w:marRight w:val="0"/>
      <w:marTop w:val="0"/>
      <w:marBottom w:val="0"/>
      <w:divBdr>
        <w:top w:val="none" w:sz="0" w:space="0" w:color="auto"/>
        <w:left w:val="none" w:sz="0" w:space="0" w:color="auto"/>
        <w:bottom w:val="none" w:sz="0" w:space="0" w:color="auto"/>
        <w:right w:val="none" w:sz="0" w:space="0" w:color="auto"/>
      </w:divBdr>
    </w:div>
    <w:div w:id="1696420061">
      <w:bodyDiv w:val="1"/>
      <w:marLeft w:val="0"/>
      <w:marRight w:val="0"/>
      <w:marTop w:val="0"/>
      <w:marBottom w:val="0"/>
      <w:divBdr>
        <w:top w:val="none" w:sz="0" w:space="0" w:color="auto"/>
        <w:left w:val="none" w:sz="0" w:space="0" w:color="auto"/>
        <w:bottom w:val="none" w:sz="0" w:space="0" w:color="auto"/>
        <w:right w:val="none" w:sz="0" w:space="0" w:color="auto"/>
      </w:divBdr>
    </w:div>
    <w:div w:id="1696467013">
      <w:bodyDiv w:val="1"/>
      <w:marLeft w:val="0"/>
      <w:marRight w:val="0"/>
      <w:marTop w:val="0"/>
      <w:marBottom w:val="0"/>
      <w:divBdr>
        <w:top w:val="none" w:sz="0" w:space="0" w:color="auto"/>
        <w:left w:val="none" w:sz="0" w:space="0" w:color="auto"/>
        <w:bottom w:val="none" w:sz="0" w:space="0" w:color="auto"/>
        <w:right w:val="none" w:sz="0" w:space="0" w:color="auto"/>
      </w:divBdr>
    </w:div>
    <w:div w:id="1696686314">
      <w:bodyDiv w:val="1"/>
      <w:marLeft w:val="0"/>
      <w:marRight w:val="0"/>
      <w:marTop w:val="0"/>
      <w:marBottom w:val="0"/>
      <w:divBdr>
        <w:top w:val="none" w:sz="0" w:space="0" w:color="auto"/>
        <w:left w:val="none" w:sz="0" w:space="0" w:color="auto"/>
        <w:bottom w:val="none" w:sz="0" w:space="0" w:color="auto"/>
        <w:right w:val="none" w:sz="0" w:space="0" w:color="auto"/>
      </w:divBdr>
    </w:div>
    <w:div w:id="1696734540">
      <w:bodyDiv w:val="1"/>
      <w:marLeft w:val="0"/>
      <w:marRight w:val="0"/>
      <w:marTop w:val="0"/>
      <w:marBottom w:val="0"/>
      <w:divBdr>
        <w:top w:val="none" w:sz="0" w:space="0" w:color="auto"/>
        <w:left w:val="none" w:sz="0" w:space="0" w:color="auto"/>
        <w:bottom w:val="none" w:sz="0" w:space="0" w:color="auto"/>
        <w:right w:val="none" w:sz="0" w:space="0" w:color="auto"/>
      </w:divBdr>
    </w:div>
    <w:div w:id="1696735682">
      <w:bodyDiv w:val="1"/>
      <w:marLeft w:val="0"/>
      <w:marRight w:val="0"/>
      <w:marTop w:val="0"/>
      <w:marBottom w:val="0"/>
      <w:divBdr>
        <w:top w:val="none" w:sz="0" w:space="0" w:color="auto"/>
        <w:left w:val="none" w:sz="0" w:space="0" w:color="auto"/>
        <w:bottom w:val="none" w:sz="0" w:space="0" w:color="auto"/>
        <w:right w:val="none" w:sz="0" w:space="0" w:color="auto"/>
      </w:divBdr>
    </w:div>
    <w:div w:id="1696806370">
      <w:bodyDiv w:val="1"/>
      <w:marLeft w:val="0"/>
      <w:marRight w:val="0"/>
      <w:marTop w:val="0"/>
      <w:marBottom w:val="0"/>
      <w:divBdr>
        <w:top w:val="none" w:sz="0" w:space="0" w:color="auto"/>
        <w:left w:val="none" w:sz="0" w:space="0" w:color="auto"/>
        <w:bottom w:val="none" w:sz="0" w:space="0" w:color="auto"/>
        <w:right w:val="none" w:sz="0" w:space="0" w:color="auto"/>
      </w:divBdr>
    </w:div>
    <w:div w:id="1696926185">
      <w:bodyDiv w:val="1"/>
      <w:marLeft w:val="0"/>
      <w:marRight w:val="0"/>
      <w:marTop w:val="0"/>
      <w:marBottom w:val="0"/>
      <w:divBdr>
        <w:top w:val="none" w:sz="0" w:space="0" w:color="auto"/>
        <w:left w:val="none" w:sz="0" w:space="0" w:color="auto"/>
        <w:bottom w:val="none" w:sz="0" w:space="0" w:color="auto"/>
        <w:right w:val="none" w:sz="0" w:space="0" w:color="auto"/>
      </w:divBdr>
    </w:div>
    <w:div w:id="1696953928">
      <w:bodyDiv w:val="1"/>
      <w:marLeft w:val="0"/>
      <w:marRight w:val="0"/>
      <w:marTop w:val="0"/>
      <w:marBottom w:val="0"/>
      <w:divBdr>
        <w:top w:val="none" w:sz="0" w:space="0" w:color="auto"/>
        <w:left w:val="none" w:sz="0" w:space="0" w:color="auto"/>
        <w:bottom w:val="none" w:sz="0" w:space="0" w:color="auto"/>
        <w:right w:val="none" w:sz="0" w:space="0" w:color="auto"/>
      </w:divBdr>
    </w:div>
    <w:div w:id="1697000679">
      <w:bodyDiv w:val="1"/>
      <w:marLeft w:val="0"/>
      <w:marRight w:val="0"/>
      <w:marTop w:val="0"/>
      <w:marBottom w:val="0"/>
      <w:divBdr>
        <w:top w:val="none" w:sz="0" w:space="0" w:color="auto"/>
        <w:left w:val="none" w:sz="0" w:space="0" w:color="auto"/>
        <w:bottom w:val="none" w:sz="0" w:space="0" w:color="auto"/>
        <w:right w:val="none" w:sz="0" w:space="0" w:color="auto"/>
      </w:divBdr>
    </w:div>
    <w:div w:id="1697073985">
      <w:bodyDiv w:val="1"/>
      <w:marLeft w:val="0"/>
      <w:marRight w:val="0"/>
      <w:marTop w:val="0"/>
      <w:marBottom w:val="0"/>
      <w:divBdr>
        <w:top w:val="none" w:sz="0" w:space="0" w:color="auto"/>
        <w:left w:val="none" w:sz="0" w:space="0" w:color="auto"/>
        <w:bottom w:val="none" w:sz="0" w:space="0" w:color="auto"/>
        <w:right w:val="none" w:sz="0" w:space="0" w:color="auto"/>
      </w:divBdr>
    </w:div>
    <w:div w:id="1697150291">
      <w:bodyDiv w:val="1"/>
      <w:marLeft w:val="0"/>
      <w:marRight w:val="0"/>
      <w:marTop w:val="0"/>
      <w:marBottom w:val="0"/>
      <w:divBdr>
        <w:top w:val="none" w:sz="0" w:space="0" w:color="auto"/>
        <w:left w:val="none" w:sz="0" w:space="0" w:color="auto"/>
        <w:bottom w:val="none" w:sz="0" w:space="0" w:color="auto"/>
        <w:right w:val="none" w:sz="0" w:space="0" w:color="auto"/>
      </w:divBdr>
    </w:div>
    <w:div w:id="1697266354">
      <w:bodyDiv w:val="1"/>
      <w:marLeft w:val="0"/>
      <w:marRight w:val="0"/>
      <w:marTop w:val="0"/>
      <w:marBottom w:val="0"/>
      <w:divBdr>
        <w:top w:val="none" w:sz="0" w:space="0" w:color="auto"/>
        <w:left w:val="none" w:sz="0" w:space="0" w:color="auto"/>
        <w:bottom w:val="none" w:sz="0" w:space="0" w:color="auto"/>
        <w:right w:val="none" w:sz="0" w:space="0" w:color="auto"/>
      </w:divBdr>
    </w:div>
    <w:div w:id="1697267933">
      <w:bodyDiv w:val="1"/>
      <w:marLeft w:val="0"/>
      <w:marRight w:val="0"/>
      <w:marTop w:val="0"/>
      <w:marBottom w:val="0"/>
      <w:divBdr>
        <w:top w:val="none" w:sz="0" w:space="0" w:color="auto"/>
        <w:left w:val="none" w:sz="0" w:space="0" w:color="auto"/>
        <w:bottom w:val="none" w:sz="0" w:space="0" w:color="auto"/>
        <w:right w:val="none" w:sz="0" w:space="0" w:color="auto"/>
      </w:divBdr>
    </w:div>
    <w:div w:id="1697272070">
      <w:bodyDiv w:val="1"/>
      <w:marLeft w:val="0"/>
      <w:marRight w:val="0"/>
      <w:marTop w:val="0"/>
      <w:marBottom w:val="0"/>
      <w:divBdr>
        <w:top w:val="none" w:sz="0" w:space="0" w:color="auto"/>
        <w:left w:val="none" w:sz="0" w:space="0" w:color="auto"/>
        <w:bottom w:val="none" w:sz="0" w:space="0" w:color="auto"/>
        <w:right w:val="none" w:sz="0" w:space="0" w:color="auto"/>
      </w:divBdr>
    </w:div>
    <w:div w:id="1697462839">
      <w:bodyDiv w:val="1"/>
      <w:marLeft w:val="0"/>
      <w:marRight w:val="0"/>
      <w:marTop w:val="0"/>
      <w:marBottom w:val="0"/>
      <w:divBdr>
        <w:top w:val="none" w:sz="0" w:space="0" w:color="auto"/>
        <w:left w:val="none" w:sz="0" w:space="0" w:color="auto"/>
        <w:bottom w:val="none" w:sz="0" w:space="0" w:color="auto"/>
        <w:right w:val="none" w:sz="0" w:space="0" w:color="auto"/>
      </w:divBdr>
    </w:div>
    <w:div w:id="1697845408">
      <w:bodyDiv w:val="1"/>
      <w:marLeft w:val="0"/>
      <w:marRight w:val="0"/>
      <w:marTop w:val="0"/>
      <w:marBottom w:val="0"/>
      <w:divBdr>
        <w:top w:val="none" w:sz="0" w:space="0" w:color="auto"/>
        <w:left w:val="none" w:sz="0" w:space="0" w:color="auto"/>
        <w:bottom w:val="none" w:sz="0" w:space="0" w:color="auto"/>
        <w:right w:val="none" w:sz="0" w:space="0" w:color="auto"/>
      </w:divBdr>
    </w:div>
    <w:div w:id="1697924391">
      <w:bodyDiv w:val="1"/>
      <w:marLeft w:val="0"/>
      <w:marRight w:val="0"/>
      <w:marTop w:val="0"/>
      <w:marBottom w:val="0"/>
      <w:divBdr>
        <w:top w:val="none" w:sz="0" w:space="0" w:color="auto"/>
        <w:left w:val="none" w:sz="0" w:space="0" w:color="auto"/>
        <w:bottom w:val="none" w:sz="0" w:space="0" w:color="auto"/>
        <w:right w:val="none" w:sz="0" w:space="0" w:color="auto"/>
      </w:divBdr>
    </w:div>
    <w:div w:id="1697928696">
      <w:bodyDiv w:val="1"/>
      <w:marLeft w:val="0"/>
      <w:marRight w:val="0"/>
      <w:marTop w:val="0"/>
      <w:marBottom w:val="0"/>
      <w:divBdr>
        <w:top w:val="none" w:sz="0" w:space="0" w:color="auto"/>
        <w:left w:val="none" w:sz="0" w:space="0" w:color="auto"/>
        <w:bottom w:val="none" w:sz="0" w:space="0" w:color="auto"/>
        <w:right w:val="none" w:sz="0" w:space="0" w:color="auto"/>
      </w:divBdr>
    </w:div>
    <w:div w:id="1698000157">
      <w:bodyDiv w:val="1"/>
      <w:marLeft w:val="0"/>
      <w:marRight w:val="0"/>
      <w:marTop w:val="0"/>
      <w:marBottom w:val="0"/>
      <w:divBdr>
        <w:top w:val="none" w:sz="0" w:space="0" w:color="auto"/>
        <w:left w:val="none" w:sz="0" w:space="0" w:color="auto"/>
        <w:bottom w:val="none" w:sz="0" w:space="0" w:color="auto"/>
        <w:right w:val="none" w:sz="0" w:space="0" w:color="auto"/>
      </w:divBdr>
    </w:div>
    <w:div w:id="1698004927">
      <w:bodyDiv w:val="1"/>
      <w:marLeft w:val="0"/>
      <w:marRight w:val="0"/>
      <w:marTop w:val="0"/>
      <w:marBottom w:val="0"/>
      <w:divBdr>
        <w:top w:val="none" w:sz="0" w:space="0" w:color="auto"/>
        <w:left w:val="none" w:sz="0" w:space="0" w:color="auto"/>
        <w:bottom w:val="none" w:sz="0" w:space="0" w:color="auto"/>
        <w:right w:val="none" w:sz="0" w:space="0" w:color="auto"/>
      </w:divBdr>
    </w:div>
    <w:div w:id="1698046764">
      <w:bodyDiv w:val="1"/>
      <w:marLeft w:val="0"/>
      <w:marRight w:val="0"/>
      <w:marTop w:val="0"/>
      <w:marBottom w:val="0"/>
      <w:divBdr>
        <w:top w:val="none" w:sz="0" w:space="0" w:color="auto"/>
        <w:left w:val="none" w:sz="0" w:space="0" w:color="auto"/>
        <w:bottom w:val="none" w:sz="0" w:space="0" w:color="auto"/>
        <w:right w:val="none" w:sz="0" w:space="0" w:color="auto"/>
      </w:divBdr>
    </w:div>
    <w:div w:id="1698113965">
      <w:bodyDiv w:val="1"/>
      <w:marLeft w:val="0"/>
      <w:marRight w:val="0"/>
      <w:marTop w:val="0"/>
      <w:marBottom w:val="0"/>
      <w:divBdr>
        <w:top w:val="none" w:sz="0" w:space="0" w:color="auto"/>
        <w:left w:val="none" w:sz="0" w:space="0" w:color="auto"/>
        <w:bottom w:val="none" w:sz="0" w:space="0" w:color="auto"/>
        <w:right w:val="none" w:sz="0" w:space="0" w:color="auto"/>
      </w:divBdr>
    </w:div>
    <w:div w:id="1698117463">
      <w:bodyDiv w:val="1"/>
      <w:marLeft w:val="0"/>
      <w:marRight w:val="0"/>
      <w:marTop w:val="0"/>
      <w:marBottom w:val="0"/>
      <w:divBdr>
        <w:top w:val="none" w:sz="0" w:space="0" w:color="auto"/>
        <w:left w:val="none" w:sz="0" w:space="0" w:color="auto"/>
        <w:bottom w:val="none" w:sz="0" w:space="0" w:color="auto"/>
        <w:right w:val="none" w:sz="0" w:space="0" w:color="auto"/>
      </w:divBdr>
    </w:div>
    <w:div w:id="1698121558">
      <w:bodyDiv w:val="1"/>
      <w:marLeft w:val="0"/>
      <w:marRight w:val="0"/>
      <w:marTop w:val="0"/>
      <w:marBottom w:val="0"/>
      <w:divBdr>
        <w:top w:val="none" w:sz="0" w:space="0" w:color="auto"/>
        <w:left w:val="none" w:sz="0" w:space="0" w:color="auto"/>
        <w:bottom w:val="none" w:sz="0" w:space="0" w:color="auto"/>
        <w:right w:val="none" w:sz="0" w:space="0" w:color="auto"/>
      </w:divBdr>
    </w:div>
    <w:div w:id="1698121870">
      <w:bodyDiv w:val="1"/>
      <w:marLeft w:val="0"/>
      <w:marRight w:val="0"/>
      <w:marTop w:val="0"/>
      <w:marBottom w:val="0"/>
      <w:divBdr>
        <w:top w:val="none" w:sz="0" w:space="0" w:color="auto"/>
        <w:left w:val="none" w:sz="0" w:space="0" w:color="auto"/>
        <w:bottom w:val="none" w:sz="0" w:space="0" w:color="auto"/>
        <w:right w:val="none" w:sz="0" w:space="0" w:color="auto"/>
      </w:divBdr>
    </w:div>
    <w:div w:id="1698194633">
      <w:bodyDiv w:val="1"/>
      <w:marLeft w:val="0"/>
      <w:marRight w:val="0"/>
      <w:marTop w:val="0"/>
      <w:marBottom w:val="0"/>
      <w:divBdr>
        <w:top w:val="none" w:sz="0" w:space="0" w:color="auto"/>
        <w:left w:val="none" w:sz="0" w:space="0" w:color="auto"/>
        <w:bottom w:val="none" w:sz="0" w:space="0" w:color="auto"/>
        <w:right w:val="none" w:sz="0" w:space="0" w:color="auto"/>
      </w:divBdr>
    </w:div>
    <w:div w:id="1698312776">
      <w:bodyDiv w:val="1"/>
      <w:marLeft w:val="0"/>
      <w:marRight w:val="0"/>
      <w:marTop w:val="0"/>
      <w:marBottom w:val="0"/>
      <w:divBdr>
        <w:top w:val="none" w:sz="0" w:space="0" w:color="auto"/>
        <w:left w:val="none" w:sz="0" w:space="0" w:color="auto"/>
        <w:bottom w:val="none" w:sz="0" w:space="0" w:color="auto"/>
        <w:right w:val="none" w:sz="0" w:space="0" w:color="auto"/>
      </w:divBdr>
    </w:div>
    <w:div w:id="1698383403">
      <w:bodyDiv w:val="1"/>
      <w:marLeft w:val="0"/>
      <w:marRight w:val="0"/>
      <w:marTop w:val="0"/>
      <w:marBottom w:val="0"/>
      <w:divBdr>
        <w:top w:val="none" w:sz="0" w:space="0" w:color="auto"/>
        <w:left w:val="none" w:sz="0" w:space="0" w:color="auto"/>
        <w:bottom w:val="none" w:sz="0" w:space="0" w:color="auto"/>
        <w:right w:val="none" w:sz="0" w:space="0" w:color="auto"/>
      </w:divBdr>
    </w:div>
    <w:div w:id="1698384808">
      <w:bodyDiv w:val="1"/>
      <w:marLeft w:val="0"/>
      <w:marRight w:val="0"/>
      <w:marTop w:val="0"/>
      <w:marBottom w:val="0"/>
      <w:divBdr>
        <w:top w:val="none" w:sz="0" w:space="0" w:color="auto"/>
        <w:left w:val="none" w:sz="0" w:space="0" w:color="auto"/>
        <w:bottom w:val="none" w:sz="0" w:space="0" w:color="auto"/>
        <w:right w:val="none" w:sz="0" w:space="0" w:color="auto"/>
      </w:divBdr>
    </w:div>
    <w:div w:id="1698503930">
      <w:bodyDiv w:val="1"/>
      <w:marLeft w:val="0"/>
      <w:marRight w:val="0"/>
      <w:marTop w:val="0"/>
      <w:marBottom w:val="0"/>
      <w:divBdr>
        <w:top w:val="none" w:sz="0" w:space="0" w:color="auto"/>
        <w:left w:val="none" w:sz="0" w:space="0" w:color="auto"/>
        <w:bottom w:val="none" w:sz="0" w:space="0" w:color="auto"/>
        <w:right w:val="none" w:sz="0" w:space="0" w:color="auto"/>
      </w:divBdr>
    </w:div>
    <w:div w:id="1698509713">
      <w:bodyDiv w:val="1"/>
      <w:marLeft w:val="0"/>
      <w:marRight w:val="0"/>
      <w:marTop w:val="0"/>
      <w:marBottom w:val="0"/>
      <w:divBdr>
        <w:top w:val="none" w:sz="0" w:space="0" w:color="auto"/>
        <w:left w:val="none" w:sz="0" w:space="0" w:color="auto"/>
        <w:bottom w:val="none" w:sz="0" w:space="0" w:color="auto"/>
        <w:right w:val="none" w:sz="0" w:space="0" w:color="auto"/>
      </w:divBdr>
    </w:div>
    <w:div w:id="1698582301">
      <w:bodyDiv w:val="1"/>
      <w:marLeft w:val="0"/>
      <w:marRight w:val="0"/>
      <w:marTop w:val="0"/>
      <w:marBottom w:val="0"/>
      <w:divBdr>
        <w:top w:val="none" w:sz="0" w:space="0" w:color="auto"/>
        <w:left w:val="none" w:sz="0" w:space="0" w:color="auto"/>
        <w:bottom w:val="none" w:sz="0" w:space="0" w:color="auto"/>
        <w:right w:val="none" w:sz="0" w:space="0" w:color="auto"/>
      </w:divBdr>
    </w:div>
    <w:div w:id="1698651467">
      <w:bodyDiv w:val="1"/>
      <w:marLeft w:val="0"/>
      <w:marRight w:val="0"/>
      <w:marTop w:val="0"/>
      <w:marBottom w:val="0"/>
      <w:divBdr>
        <w:top w:val="none" w:sz="0" w:space="0" w:color="auto"/>
        <w:left w:val="none" w:sz="0" w:space="0" w:color="auto"/>
        <w:bottom w:val="none" w:sz="0" w:space="0" w:color="auto"/>
        <w:right w:val="none" w:sz="0" w:space="0" w:color="auto"/>
      </w:divBdr>
    </w:div>
    <w:div w:id="1698653245">
      <w:bodyDiv w:val="1"/>
      <w:marLeft w:val="0"/>
      <w:marRight w:val="0"/>
      <w:marTop w:val="0"/>
      <w:marBottom w:val="0"/>
      <w:divBdr>
        <w:top w:val="none" w:sz="0" w:space="0" w:color="auto"/>
        <w:left w:val="none" w:sz="0" w:space="0" w:color="auto"/>
        <w:bottom w:val="none" w:sz="0" w:space="0" w:color="auto"/>
        <w:right w:val="none" w:sz="0" w:space="0" w:color="auto"/>
      </w:divBdr>
    </w:div>
    <w:div w:id="1698769923">
      <w:bodyDiv w:val="1"/>
      <w:marLeft w:val="0"/>
      <w:marRight w:val="0"/>
      <w:marTop w:val="0"/>
      <w:marBottom w:val="0"/>
      <w:divBdr>
        <w:top w:val="none" w:sz="0" w:space="0" w:color="auto"/>
        <w:left w:val="none" w:sz="0" w:space="0" w:color="auto"/>
        <w:bottom w:val="none" w:sz="0" w:space="0" w:color="auto"/>
        <w:right w:val="none" w:sz="0" w:space="0" w:color="auto"/>
      </w:divBdr>
    </w:div>
    <w:div w:id="1699042375">
      <w:bodyDiv w:val="1"/>
      <w:marLeft w:val="0"/>
      <w:marRight w:val="0"/>
      <w:marTop w:val="0"/>
      <w:marBottom w:val="0"/>
      <w:divBdr>
        <w:top w:val="none" w:sz="0" w:space="0" w:color="auto"/>
        <w:left w:val="none" w:sz="0" w:space="0" w:color="auto"/>
        <w:bottom w:val="none" w:sz="0" w:space="0" w:color="auto"/>
        <w:right w:val="none" w:sz="0" w:space="0" w:color="auto"/>
      </w:divBdr>
    </w:div>
    <w:div w:id="1699309958">
      <w:bodyDiv w:val="1"/>
      <w:marLeft w:val="0"/>
      <w:marRight w:val="0"/>
      <w:marTop w:val="0"/>
      <w:marBottom w:val="0"/>
      <w:divBdr>
        <w:top w:val="none" w:sz="0" w:space="0" w:color="auto"/>
        <w:left w:val="none" w:sz="0" w:space="0" w:color="auto"/>
        <w:bottom w:val="none" w:sz="0" w:space="0" w:color="auto"/>
        <w:right w:val="none" w:sz="0" w:space="0" w:color="auto"/>
      </w:divBdr>
    </w:div>
    <w:div w:id="1699425112">
      <w:bodyDiv w:val="1"/>
      <w:marLeft w:val="0"/>
      <w:marRight w:val="0"/>
      <w:marTop w:val="0"/>
      <w:marBottom w:val="0"/>
      <w:divBdr>
        <w:top w:val="none" w:sz="0" w:space="0" w:color="auto"/>
        <w:left w:val="none" w:sz="0" w:space="0" w:color="auto"/>
        <w:bottom w:val="none" w:sz="0" w:space="0" w:color="auto"/>
        <w:right w:val="none" w:sz="0" w:space="0" w:color="auto"/>
      </w:divBdr>
    </w:div>
    <w:div w:id="1699427529">
      <w:bodyDiv w:val="1"/>
      <w:marLeft w:val="0"/>
      <w:marRight w:val="0"/>
      <w:marTop w:val="0"/>
      <w:marBottom w:val="0"/>
      <w:divBdr>
        <w:top w:val="none" w:sz="0" w:space="0" w:color="auto"/>
        <w:left w:val="none" w:sz="0" w:space="0" w:color="auto"/>
        <w:bottom w:val="none" w:sz="0" w:space="0" w:color="auto"/>
        <w:right w:val="none" w:sz="0" w:space="0" w:color="auto"/>
      </w:divBdr>
    </w:div>
    <w:div w:id="1699548880">
      <w:bodyDiv w:val="1"/>
      <w:marLeft w:val="0"/>
      <w:marRight w:val="0"/>
      <w:marTop w:val="0"/>
      <w:marBottom w:val="0"/>
      <w:divBdr>
        <w:top w:val="none" w:sz="0" w:space="0" w:color="auto"/>
        <w:left w:val="none" w:sz="0" w:space="0" w:color="auto"/>
        <w:bottom w:val="none" w:sz="0" w:space="0" w:color="auto"/>
        <w:right w:val="none" w:sz="0" w:space="0" w:color="auto"/>
      </w:divBdr>
    </w:div>
    <w:div w:id="1699623435">
      <w:bodyDiv w:val="1"/>
      <w:marLeft w:val="0"/>
      <w:marRight w:val="0"/>
      <w:marTop w:val="0"/>
      <w:marBottom w:val="0"/>
      <w:divBdr>
        <w:top w:val="none" w:sz="0" w:space="0" w:color="auto"/>
        <w:left w:val="none" w:sz="0" w:space="0" w:color="auto"/>
        <w:bottom w:val="none" w:sz="0" w:space="0" w:color="auto"/>
        <w:right w:val="none" w:sz="0" w:space="0" w:color="auto"/>
      </w:divBdr>
    </w:div>
    <w:div w:id="1699697760">
      <w:bodyDiv w:val="1"/>
      <w:marLeft w:val="0"/>
      <w:marRight w:val="0"/>
      <w:marTop w:val="0"/>
      <w:marBottom w:val="0"/>
      <w:divBdr>
        <w:top w:val="none" w:sz="0" w:space="0" w:color="auto"/>
        <w:left w:val="none" w:sz="0" w:space="0" w:color="auto"/>
        <w:bottom w:val="none" w:sz="0" w:space="0" w:color="auto"/>
        <w:right w:val="none" w:sz="0" w:space="0" w:color="auto"/>
      </w:divBdr>
    </w:div>
    <w:div w:id="1699744669">
      <w:bodyDiv w:val="1"/>
      <w:marLeft w:val="0"/>
      <w:marRight w:val="0"/>
      <w:marTop w:val="0"/>
      <w:marBottom w:val="0"/>
      <w:divBdr>
        <w:top w:val="none" w:sz="0" w:space="0" w:color="auto"/>
        <w:left w:val="none" w:sz="0" w:space="0" w:color="auto"/>
        <w:bottom w:val="none" w:sz="0" w:space="0" w:color="auto"/>
        <w:right w:val="none" w:sz="0" w:space="0" w:color="auto"/>
      </w:divBdr>
    </w:div>
    <w:div w:id="1699770076">
      <w:bodyDiv w:val="1"/>
      <w:marLeft w:val="0"/>
      <w:marRight w:val="0"/>
      <w:marTop w:val="0"/>
      <w:marBottom w:val="0"/>
      <w:divBdr>
        <w:top w:val="none" w:sz="0" w:space="0" w:color="auto"/>
        <w:left w:val="none" w:sz="0" w:space="0" w:color="auto"/>
        <w:bottom w:val="none" w:sz="0" w:space="0" w:color="auto"/>
        <w:right w:val="none" w:sz="0" w:space="0" w:color="auto"/>
      </w:divBdr>
    </w:div>
    <w:div w:id="1699770356">
      <w:bodyDiv w:val="1"/>
      <w:marLeft w:val="0"/>
      <w:marRight w:val="0"/>
      <w:marTop w:val="0"/>
      <w:marBottom w:val="0"/>
      <w:divBdr>
        <w:top w:val="none" w:sz="0" w:space="0" w:color="auto"/>
        <w:left w:val="none" w:sz="0" w:space="0" w:color="auto"/>
        <w:bottom w:val="none" w:sz="0" w:space="0" w:color="auto"/>
        <w:right w:val="none" w:sz="0" w:space="0" w:color="auto"/>
      </w:divBdr>
    </w:div>
    <w:div w:id="1699815200">
      <w:bodyDiv w:val="1"/>
      <w:marLeft w:val="0"/>
      <w:marRight w:val="0"/>
      <w:marTop w:val="0"/>
      <w:marBottom w:val="0"/>
      <w:divBdr>
        <w:top w:val="none" w:sz="0" w:space="0" w:color="auto"/>
        <w:left w:val="none" w:sz="0" w:space="0" w:color="auto"/>
        <w:bottom w:val="none" w:sz="0" w:space="0" w:color="auto"/>
        <w:right w:val="none" w:sz="0" w:space="0" w:color="auto"/>
      </w:divBdr>
    </w:div>
    <w:div w:id="1699888106">
      <w:bodyDiv w:val="1"/>
      <w:marLeft w:val="0"/>
      <w:marRight w:val="0"/>
      <w:marTop w:val="0"/>
      <w:marBottom w:val="0"/>
      <w:divBdr>
        <w:top w:val="none" w:sz="0" w:space="0" w:color="auto"/>
        <w:left w:val="none" w:sz="0" w:space="0" w:color="auto"/>
        <w:bottom w:val="none" w:sz="0" w:space="0" w:color="auto"/>
        <w:right w:val="none" w:sz="0" w:space="0" w:color="auto"/>
      </w:divBdr>
    </w:div>
    <w:div w:id="1700011101">
      <w:bodyDiv w:val="1"/>
      <w:marLeft w:val="0"/>
      <w:marRight w:val="0"/>
      <w:marTop w:val="0"/>
      <w:marBottom w:val="0"/>
      <w:divBdr>
        <w:top w:val="none" w:sz="0" w:space="0" w:color="auto"/>
        <w:left w:val="none" w:sz="0" w:space="0" w:color="auto"/>
        <w:bottom w:val="none" w:sz="0" w:space="0" w:color="auto"/>
        <w:right w:val="none" w:sz="0" w:space="0" w:color="auto"/>
      </w:divBdr>
    </w:div>
    <w:div w:id="1700084584">
      <w:bodyDiv w:val="1"/>
      <w:marLeft w:val="0"/>
      <w:marRight w:val="0"/>
      <w:marTop w:val="0"/>
      <w:marBottom w:val="0"/>
      <w:divBdr>
        <w:top w:val="none" w:sz="0" w:space="0" w:color="auto"/>
        <w:left w:val="none" w:sz="0" w:space="0" w:color="auto"/>
        <w:bottom w:val="none" w:sz="0" w:space="0" w:color="auto"/>
        <w:right w:val="none" w:sz="0" w:space="0" w:color="auto"/>
      </w:divBdr>
    </w:div>
    <w:div w:id="1700085363">
      <w:bodyDiv w:val="1"/>
      <w:marLeft w:val="0"/>
      <w:marRight w:val="0"/>
      <w:marTop w:val="0"/>
      <w:marBottom w:val="0"/>
      <w:divBdr>
        <w:top w:val="none" w:sz="0" w:space="0" w:color="auto"/>
        <w:left w:val="none" w:sz="0" w:space="0" w:color="auto"/>
        <w:bottom w:val="none" w:sz="0" w:space="0" w:color="auto"/>
        <w:right w:val="none" w:sz="0" w:space="0" w:color="auto"/>
      </w:divBdr>
    </w:div>
    <w:div w:id="1700230344">
      <w:bodyDiv w:val="1"/>
      <w:marLeft w:val="0"/>
      <w:marRight w:val="0"/>
      <w:marTop w:val="0"/>
      <w:marBottom w:val="0"/>
      <w:divBdr>
        <w:top w:val="none" w:sz="0" w:space="0" w:color="auto"/>
        <w:left w:val="none" w:sz="0" w:space="0" w:color="auto"/>
        <w:bottom w:val="none" w:sz="0" w:space="0" w:color="auto"/>
        <w:right w:val="none" w:sz="0" w:space="0" w:color="auto"/>
      </w:divBdr>
    </w:div>
    <w:div w:id="1700273637">
      <w:bodyDiv w:val="1"/>
      <w:marLeft w:val="0"/>
      <w:marRight w:val="0"/>
      <w:marTop w:val="0"/>
      <w:marBottom w:val="0"/>
      <w:divBdr>
        <w:top w:val="none" w:sz="0" w:space="0" w:color="auto"/>
        <w:left w:val="none" w:sz="0" w:space="0" w:color="auto"/>
        <w:bottom w:val="none" w:sz="0" w:space="0" w:color="auto"/>
        <w:right w:val="none" w:sz="0" w:space="0" w:color="auto"/>
      </w:divBdr>
    </w:div>
    <w:div w:id="1700281405">
      <w:bodyDiv w:val="1"/>
      <w:marLeft w:val="0"/>
      <w:marRight w:val="0"/>
      <w:marTop w:val="0"/>
      <w:marBottom w:val="0"/>
      <w:divBdr>
        <w:top w:val="none" w:sz="0" w:space="0" w:color="auto"/>
        <w:left w:val="none" w:sz="0" w:space="0" w:color="auto"/>
        <w:bottom w:val="none" w:sz="0" w:space="0" w:color="auto"/>
        <w:right w:val="none" w:sz="0" w:space="0" w:color="auto"/>
      </w:divBdr>
    </w:div>
    <w:div w:id="1700469117">
      <w:bodyDiv w:val="1"/>
      <w:marLeft w:val="0"/>
      <w:marRight w:val="0"/>
      <w:marTop w:val="0"/>
      <w:marBottom w:val="0"/>
      <w:divBdr>
        <w:top w:val="none" w:sz="0" w:space="0" w:color="auto"/>
        <w:left w:val="none" w:sz="0" w:space="0" w:color="auto"/>
        <w:bottom w:val="none" w:sz="0" w:space="0" w:color="auto"/>
        <w:right w:val="none" w:sz="0" w:space="0" w:color="auto"/>
      </w:divBdr>
    </w:div>
    <w:div w:id="1700474211">
      <w:bodyDiv w:val="1"/>
      <w:marLeft w:val="0"/>
      <w:marRight w:val="0"/>
      <w:marTop w:val="0"/>
      <w:marBottom w:val="0"/>
      <w:divBdr>
        <w:top w:val="none" w:sz="0" w:space="0" w:color="auto"/>
        <w:left w:val="none" w:sz="0" w:space="0" w:color="auto"/>
        <w:bottom w:val="none" w:sz="0" w:space="0" w:color="auto"/>
        <w:right w:val="none" w:sz="0" w:space="0" w:color="auto"/>
      </w:divBdr>
    </w:div>
    <w:div w:id="1700474806">
      <w:bodyDiv w:val="1"/>
      <w:marLeft w:val="0"/>
      <w:marRight w:val="0"/>
      <w:marTop w:val="0"/>
      <w:marBottom w:val="0"/>
      <w:divBdr>
        <w:top w:val="none" w:sz="0" w:space="0" w:color="auto"/>
        <w:left w:val="none" w:sz="0" w:space="0" w:color="auto"/>
        <w:bottom w:val="none" w:sz="0" w:space="0" w:color="auto"/>
        <w:right w:val="none" w:sz="0" w:space="0" w:color="auto"/>
      </w:divBdr>
    </w:div>
    <w:div w:id="1700665942">
      <w:bodyDiv w:val="1"/>
      <w:marLeft w:val="0"/>
      <w:marRight w:val="0"/>
      <w:marTop w:val="0"/>
      <w:marBottom w:val="0"/>
      <w:divBdr>
        <w:top w:val="none" w:sz="0" w:space="0" w:color="auto"/>
        <w:left w:val="none" w:sz="0" w:space="0" w:color="auto"/>
        <w:bottom w:val="none" w:sz="0" w:space="0" w:color="auto"/>
        <w:right w:val="none" w:sz="0" w:space="0" w:color="auto"/>
      </w:divBdr>
    </w:div>
    <w:div w:id="1700667176">
      <w:bodyDiv w:val="1"/>
      <w:marLeft w:val="0"/>
      <w:marRight w:val="0"/>
      <w:marTop w:val="0"/>
      <w:marBottom w:val="0"/>
      <w:divBdr>
        <w:top w:val="none" w:sz="0" w:space="0" w:color="auto"/>
        <w:left w:val="none" w:sz="0" w:space="0" w:color="auto"/>
        <w:bottom w:val="none" w:sz="0" w:space="0" w:color="auto"/>
        <w:right w:val="none" w:sz="0" w:space="0" w:color="auto"/>
      </w:divBdr>
    </w:div>
    <w:div w:id="1700739964">
      <w:bodyDiv w:val="1"/>
      <w:marLeft w:val="0"/>
      <w:marRight w:val="0"/>
      <w:marTop w:val="0"/>
      <w:marBottom w:val="0"/>
      <w:divBdr>
        <w:top w:val="none" w:sz="0" w:space="0" w:color="auto"/>
        <w:left w:val="none" w:sz="0" w:space="0" w:color="auto"/>
        <w:bottom w:val="none" w:sz="0" w:space="0" w:color="auto"/>
        <w:right w:val="none" w:sz="0" w:space="0" w:color="auto"/>
      </w:divBdr>
    </w:div>
    <w:div w:id="1700743575">
      <w:bodyDiv w:val="1"/>
      <w:marLeft w:val="0"/>
      <w:marRight w:val="0"/>
      <w:marTop w:val="0"/>
      <w:marBottom w:val="0"/>
      <w:divBdr>
        <w:top w:val="none" w:sz="0" w:space="0" w:color="auto"/>
        <w:left w:val="none" w:sz="0" w:space="0" w:color="auto"/>
        <w:bottom w:val="none" w:sz="0" w:space="0" w:color="auto"/>
        <w:right w:val="none" w:sz="0" w:space="0" w:color="auto"/>
      </w:divBdr>
    </w:div>
    <w:div w:id="1700811188">
      <w:bodyDiv w:val="1"/>
      <w:marLeft w:val="0"/>
      <w:marRight w:val="0"/>
      <w:marTop w:val="0"/>
      <w:marBottom w:val="0"/>
      <w:divBdr>
        <w:top w:val="none" w:sz="0" w:space="0" w:color="auto"/>
        <w:left w:val="none" w:sz="0" w:space="0" w:color="auto"/>
        <w:bottom w:val="none" w:sz="0" w:space="0" w:color="auto"/>
        <w:right w:val="none" w:sz="0" w:space="0" w:color="auto"/>
      </w:divBdr>
    </w:div>
    <w:div w:id="1700861190">
      <w:bodyDiv w:val="1"/>
      <w:marLeft w:val="0"/>
      <w:marRight w:val="0"/>
      <w:marTop w:val="0"/>
      <w:marBottom w:val="0"/>
      <w:divBdr>
        <w:top w:val="none" w:sz="0" w:space="0" w:color="auto"/>
        <w:left w:val="none" w:sz="0" w:space="0" w:color="auto"/>
        <w:bottom w:val="none" w:sz="0" w:space="0" w:color="auto"/>
        <w:right w:val="none" w:sz="0" w:space="0" w:color="auto"/>
      </w:divBdr>
    </w:div>
    <w:div w:id="1701006899">
      <w:bodyDiv w:val="1"/>
      <w:marLeft w:val="0"/>
      <w:marRight w:val="0"/>
      <w:marTop w:val="0"/>
      <w:marBottom w:val="0"/>
      <w:divBdr>
        <w:top w:val="none" w:sz="0" w:space="0" w:color="auto"/>
        <w:left w:val="none" w:sz="0" w:space="0" w:color="auto"/>
        <w:bottom w:val="none" w:sz="0" w:space="0" w:color="auto"/>
        <w:right w:val="none" w:sz="0" w:space="0" w:color="auto"/>
      </w:divBdr>
    </w:div>
    <w:div w:id="1701082732">
      <w:bodyDiv w:val="1"/>
      <w:marLeft w:val="0"/>
      <w:marRight w:val="0"/>
      <w:marTop w:val="0"/>
      <w:marBottom w:val="0"/>
      <w:divBdr>
        <w:top w:val="none" w:sz="0" w:space="0" w:color="auto"/>
        <w:left w:val="none" w:sz="0" w:space="0" w:color="auto"/>
        <w:bottom w:val="none" w:sz="0" w:space="0" w:color="auto"/>
        <w:right w:val="none" w:sz="0" w:space="0" w:color="auto"/>
      </w:divBdr>
    </w:div>
    <w:div w:id="1701324358">
      <w:bodyDiv w:val="1"/>
      <w:marLeft w:val="0"/>
      <w:marRight w:val="0"/>
      <w:marTop w:val="0"/>
      <w:marBottom w:val="0"/>
      <w:divBdr>
        <w:top w:val="none" w:sz="0" w:space="0" w:color="auto"/>
        <w:left w:val="none" w:sz="0" w:space="0" w:color="auto"/>
        <w:bottom w:val="none" w:sz="0" w:space="0" w:color="auto"/>
        <w:right w:val="none" w:sz="0" w:space="0" w:color="auto"/>
      </w:divBdr>
    </w:div>
    <w:div w:id="1701394924">
      <w:bodyDiv w:val="1"/>
      <w:marLeft w:val="0"/>
      <w:marRight w:val="0"/>
      <w:marTop w:val="0"/>
      <w:marBottom w:val="0"/>
      <w:divBdr>
        <w:top w:val="none" w:sz="0" w:space="0" w:color="auto"/>
        <w:left w:val="none" w:sz="0" w:space="0" w:color="auto"/>
        <w:bottom w:val="none" w:sz="0" w:space="0" w:color="auto"/>
        <w:right w:val="none" w:sz="0" w:space="0" w:color="auto"/>
      </w:divBdr>
    </w:div>
    <w:div w:id="1701471267">
      <w:bodyDiv w:val="1"/>
      <w:marLeft w:val="0"/>
      <w:marRight w:val="0"/>
      <w:marTop w:val="0"/>
      <w:marBottom w:val="0"/>
      <w:divBdr>
        <w:top w:val="none" w:sz="0" w:space="0" w:color="auto"/>
        <w:left w:val="none" w:sz="0" w:space="0" w:color="auto"/>
        <w:bottom w:val="none" w:sz="0" w:space="0" w:color="auto"/>
        <w:right w:val="none" w:sz="0" w:space="0" w:color="auto"/>
      </w:divBdr>
    </w:div>
    <w:div w:id="1701515705">
      <w:bodyDiv w:val="1"/>
      <w:marLeft w:val="0"/>
      <w:marRight w:val="0"/>
      <w:marTop w:val="0"/>
      <w:marBottom w:val="0"/>
      <w:divBdr>
        <w:top w:val="none" w:sz="0" w:space="0" w:color="auto"/>
        <w:left w:val="none" w:sz="0" w:space="0" w:color="auto"/>
        <w:bottom w:val="none" w:sz="0" w:space="0" w:color="auto"/>
        <w:right w:val="none" w:sz="0" w:space="0" w:color="auto"/>
      </w:divBdr>
    </w:div>
    <w:div w:id="1701584033">
      <w:bodyDiv w:val="1"/>
      <w:marLeft w:val="0"/>
      <w:marRight w:val="0"/>
      <w:marTop w:val="0"/>
      <w:marBottom w:val="0"/>
      <w:divBdr>
        <w:top w:val="none" w:sz="0" w:space="0" w:color="auto"/>
        <w:left w:val="none" w:sz="0" w:space="0" w:color="auto"/>
        <w:bottom w:val="none" w:sz="0" w:space="0" w:color="auto"/>
        <w:right w:val="none" w:sz="0" w:space="0" w:color="auto"/>
      </w:divBdr>
    </w:div>
    <w:div w:id="1701584818">
      <w:bodyDiv w:val="1"/>
      <w:marLeft w:val="0"/>
      <w:marRight w:val="0"/>
      <w:marTop w:val="0"/>
      <w:marBottom w:val="0"/>
      <w:divBdr>
        <w:top w:val="none" w:sz="0" w:space="0" w:color="auto"/>
        <w:left w:val="none" w:sz="0" w:space="0" w:color="auto"/>
        <w:bottom w:val="none" w:sz="0" w:space="0" w:color="auto"/>
        <w:right w:val="none" w:sz="0" w:space="0" w:color="auto"/>
      </w:divBdr>
    </w:div>
    <w:div w:id="1701592227">
      <w:bodyDiv w:val="1"/>
      <w:marLeft w:val="0"/>
      <w:marRight w:val="0"/>
      <w:marTop w:val="0"/>
      <w:marBottom w:val="0"/>
      <w:divBdr>
        <w:top w:val="none" w:sz="0" w:space="0" w:color="auto"/>
        <w:left w:val="none" w:sz="0" w:space="0" w:color="auto"/>
        <w:bottom w:val="none" w:sz="0" w:space="0" w:color="auto"/>
        <w:right w:val="none" w:sz="0" w:space="0" w:color="auto"/>
      </w:divBdr>
    </w:div>
    <w:div w:id="1701707833">
      <w:bodyDiv w:val="1"/>
      <w:marLeft w:val="0"/>
      <w:marRight w:val="0"/>
      <w:marTop w:val="0"/>
      <w:marBottom w:val="0"/>
      <w:divBdr>
        <w:top w:val="none" w:sz="0" w:space="0" w:color="auto"/>
        <w:left w:val="none" w:sz="0" w:space="0" w:color="auto"/>
        <w:bottom w:val="none" w:sz="0" w:space="0" w:color="auto"/>
        <w:right w:val="none" w:sz="0" w:space="0" w:color="auto"/>
      </w:divBdr>
    </w:div>
    <w:div w:id="1701708112">
      <w:bodyDiv w:val="1"/>
      <w:marLeft w:val="0"/>
      <w:marRight w:val="0"/>
      <w:marTop w:val="0"/>
      <w:marBottom w:val="0"/>
      <w:divBdr>
        <w:top w:val="none" w:sz="0" w:space="0" w:color="auto"/>
        <w:left w:val="none" w:sz="0" w:space="0" w:color="auto"/>
        <w:bottom w:val="none" w:sz="0" w:space="0" w:color="auto"/>
        <w:right w:val="none" w:sz="0" w:space="0" w:color="auto"/>
      </w:divBdr>
    </w:div>
    <w:div w:id="1701860550">
      <w:bodyDiv w:val="1"/>
      <w:marLeft w:val="0"/>
      <w:marRight w:val="0"/>
      <w:marTop w:val="0"/>
      <w:marBottom w:val="0"/>
      <w:divBdr>
        <w:top w:val="none" w:sz="0" w:space="0" w:color="auto"/>
        <w:left w:val="none" w:sz="0" w:space="0" w:color="auto"/>
        <w:bottom w:val="none" w:sz="0" w:space="0" w:color="auto"/>
        <w:right w:val="none" w:sz="0" w:space="0" w:color="auto"/>
      </w:divBdr>
    </w:div>
    <w:div w:id="1701974472">
      <w:bodyDiv w:val="1"/>
      <w:marLeft w:val="0"/>
      <w:marRight w:val="0"/>
      <w:marTop w:val="0"/>
      <w:marBottom w:val="0"/>
      <w:divBdr>
        <w:top w:val="none" w:sz="0" w:space="0" w:color="auto"/>
        <w:left w:val="none" w:sz="0" w:space="0" w:color="auto"/>
        <w:bottom w:val="none" w:sz="0" w:space="0" w:color="auto"/>
        <w:right w:val="none" w:sz="0" w:space="0" w:color="auto"/>
      </w:divBdr>
    </w:div>
    <w:div w:id="1702046235">
      <w:bodyDiv w:val="1"/>
      <w:marLeft w:val="0"/>
      <w:marRight w:val="0"/>
      <w:marTop w:val="0"/>
      <w:marBottom w:val="0"/>
      <w:divBdr>
        <w:top w:val="none" w:sz="0" w:space="0" w:color="auto"/>
        <w:left w:val="none" w:sz="0" w:space="0" w:color="auto"/>
        <w:bottom w:val="none" w:sz="0" w:space="0" w:color="auto"/>
        <w:right w:val="none" w:sz="0" w:space="0" w:color="auto"/>
      </w:divBdr>
    </w:div>
    <w:div w:id="1702314264">
      <w:bodyDiv w:val="1"/>
      <w:marLeft w:val="0"/>
      <w:marRight w:val="0"/>
      <w:marTop w:val="0"/>
      <w:marBottom w:val="0"/>
      <w:divBdr>
        <w:top w:val="none" w:sz="0" w:space="0" w:color="auto"/>
        <w:left w:val="none" w:sz="0" w:space="0" w:color="auto"/>
        <w:bottom w:val="none" w:sz="0" w:space="0" w:color="auto"/>
        <w:right w:val="none" w:sz="0" w:space="0" w:color="auto"/>
      </w:divBdr>
    </w:div>
    <w:div w:id="1702322978">
      <w:bodyDiv w:val="1"/>
      <w:marLeft w:val="0"/>
      <w:marRight w:val="0"/>
      <w:marTop w:val="0"/>
      <w:marBottom w:val="0"/>
      <w:divBdr>
        <w:top w:val="none" w:sz="0" w:space="0" w:color="auto"/>
        <w:left w:val="none" w:sz="0" w:space="0" w:color="auto"/>
        <w:bottom w:val="none" w:sz="0" w:space="0" w:color="auto"/>
        <w:right w:val="none" w:sz="0" w:space="0" w:color="auto"/>
      </w:divBdr>
    </w:div>
    <w:div w:id="1702439175">
      <w:bodyDiv w:val="1"/>
      <w:marLeft w:val="0"/>
      <w:marRight w:val="0"/>
      <w:marTop w:val="0"/>
      <w:marBottom w:val="0"/>
      <w:divBdr>
        <w:top w:val="none" w:sz="0" w:space="0" w:color="auto"/>
        <w:left w:val="none" w:sz="0" w:space="0" w:color="auto"/>
        <w:bottom w:val="none" w:sz="0" w:space="0" w:color="auto"/>
        <w:right w:val="none" w:sz="0" w:space="0" w:color="auto"/>
      </w:divBdr>
    </w:div>
    <w:div w:id="1702514608">
      <w:bodyDiv w:val="1"/>
      <w:marLeft w:val="0"/>
      <w:marRight w:val="0"/>
      <w:marTop w:val="0"/>
      <w:marBottom w:val="0"/>
      <w:divBdr>
        <w:top w:val="none" w:sz="0" w:space="0" w:color="auto"/>
        <w:left w:val="none" w:sz="0" w:space="0" w:color="auto"/>
        <w:bottom w:val="none" w:sz="0" w:space="0" w:color="auto"/>
        <w:right w:val="none" w:sz="0" w:space="0" w:color="auto"/>
      </w:divBdr>
    </w:div>
    <w:div w:id="1702516037">
      <w:bodyDiv w:val="1"/>
      <w:marLeft w:val="0"/>
      <w:marRight w:val="0"/>
      <w:marTop w:val="0"/>
      <w:marBottom w:val="0"/>
      <w:divBdr>
        <w:top w:val="none" w:sz="0" w:space="0" w:color="auto"/>
        <w:left w:val="none" w:sz="0" w:space="0" w:color="auto"/>
        <w:bottom w:val="none" w:sz="0" w:space="0" w:color="auto"/>
        <w:right w:val="none" w:sz="0" w:space="0" w:color="auto"/>
      </w:divBdr>
    </w:div>
    <w:div w:id="1702591969">
      <w:bodyDiv w:val="1"/>
      <w:marLeft w:val="0"/>
      <w:marRight w:val="0"/>
      <w:marTop w:val="0"/>
      <w:marBottom w:val="0"/>
      <w:divBdr>
        <w:top w:val="none" w:sz="0" w:space="0" w:color="auto"/>
        <w:left w:val="none" w:sz="0" w:space="0" w:color="auto"/>
        <w:bottom w:val="none" w:sz="0" w:space="0" w:color="auto"/>
        <w:right w:val="none" w:sz="0" w:space="0" w:color="auto"/>
      </w:divBdr>
    </w:div>
    <w:div w:id="1702630300">
      <w:bodyDiv w:val="1"/>
      <w:marLeft w:val="0"/>
      <w:marRight w:val="0"/>
      <w:marTop w:val="0"/>
      <w:marBottom w:val="0"/>
      <w:divBdr>
        <w:top w:val="none" w:sz="0" w:space="0" w:color="auto"/>
        <w:left w:val="none" w:sz="0" w:space="0" w:color="auto"/>
        <w:bottom w:val="none" w:sz="0" w:space="0" w:color="auto"/>
        <w:right w:val="none" w:sz="0" w:space="0" w:color="auto"/>
      </w:divBdr>
    </w:div>
    <w:div w:id="1702632346">
      <w:bodyDiv w:val="1"/>
      <w:marLeft w:val="0"/>
      <w:marRight w:val="0"/>
      <w:marTop w:val="0"/>
      <w:marBottom w:val="0"/>
      <w:divBdr>
        <w:top w:val="none" w:sz="0" w:space="0" w:color="auto"/>
        <w:left w:val="none" w:sz="0" w:space="0" w:color="auto"/>
        <w:bottom w:val="none" w:sz="0" w:space="0" w:color="auto"/>
        <w:right w:val="none" w:sz="0" w:space="0" w:color="auto"/>
      </w:divBdr>
    </w:div>
    <w:div w:id="1702784192">
      <w:bodyDiv w:val="1"/>
      <w:marLeft w:val="0"/>
      <w:marRight w:val="0"/>
      <w:marTop w:val="0"/>
      <w:marBottom w:val="0"/>
      <w:divBdr>
        <w:top w:val="none" w:sz="0" w:space="0" w:color="auto"/>
        <w:left w:val="none" w:sz="0" w:space="0" w:color="auto"/>
        <w:bottom w:val="none" w:sz="0" w:space="0" w:color="auto"/>
        <w:right w:val="none" w:sz="0" w:space="0" w:color="auto"/>
      </w:divBdr>
    </w:div>
    <w:div w:id="1702823940">
      <w:bodyDiv w:val="1"/>
      <w:marLeft w:val="0"/>
      <w:marRight w:val="0"/>
      <w:marTop w:val="0"/>
      <w:marBottom w:val="0"/>
      <w:divBdr>
        <w:top w:val="none" w:sz="0" w:space="0" w:color="auto"/>
        <w:left w:val="none" w:sz="0" w:space="0" w:color="auto"/>
        <w:bottom w:val="none" w:sz="0" w:space="0" w:color="auto"/>
        <w:right w:val="none" w:sz="0" w:space="0" w:color="auto"/>
      </w:divBdr>
    </w:div>
    <w:div w:id="1702824619">
      <w:bodyDiv w:val="1"/>
      <w:marLeft w:val="0"/>
      <w:marRight w:val="0"/>
      <w:marTop w:val="0"/>
      <w:marBottom w:val="0"/>
      <w:divBdr>
        <w:top w:val="none" w:sz="0" w:space="0" w:color="auto"/>
        <w:left w:val="none" w:sz="0" w:space="0" w:color="auto"/>
        <w:bottom w:val="none" w:sz="0" w:space="0" w:color="auto"/>
        <w:right w:val="none" w:sz="0" w:space="0" w:color="auto"/>
      </w:divBdr>
    </w:div>
    <w:div w:id="1702825153">
      <w:bodyDiv w:val="1"/>
      <w:marLeft w:val="0"/>
      <w:marRight w:val="0"/>
      <w:marTop w:val="0"/>
      <w:marBottom w:val="0"/>
      <w:divBdr>
        <w:top w:val="none" w:sz="0" w:space="0" w:color="auto"/>
        <w:left w:val="none" w:sz="0" w:space="0" w:color="auto"/>
        <w:bottom w:val="none" w:sz="0" w:space="0" w:color="auto"/>
        <w:right w:val="none" w:sz="0" w:space="0" w:color="auto"/>
      </w:divBdr>
    </w:div>
    <w:div w:id="1702971086">
      <w:bodyDiv w:val="1"/>
      <w:marLeft w:val="0"/>
      <w:marRight w:val="0"/>
      <w:marTop w:val="0"/>
      <w:marBottom w:val="0"/>
      <w:divBdr>
        <w:top w:val="none" w:sz="0" w:space="0" w:color="auto"/>
        <w:left w:val="none" w:sz="0" w:space="0" w:color="auto"/>
        <w:bottom w:val="none" w:sz="0" w:space="0" w:color="auto"/>
        <w:right w:val="none" w:sz="0" w:space="0" w:color="auto"/>
      </w:divBdr>
    </w:div>
    <w:div w:id="1702977547">
      <w:bodyDiv w:val="1"/>
      <w:marLeft w:val="0"/>
      <w:marRight w:val="0"/>
      <w:marTop w:val="0"/>
      <w:marBottom w:val="0"/>
      <w:divBdr>
        <w:top w:val="none" w:sz="0" w:space="0" w:color="auto"/>
        <w:left w:val="none" w:sz="0" w:space="0" w:color="auto"/>
        <w:bottom w:val="none" w:sz="0" w:space="0" w:color="auto"/>
        <w:right w:val="none" w:sz="0" w:space="0" w:color="auto"/>
      </w:divBdr>
    </w:div>
    <w:div w:id="1703019645">
      <w:bodyDiv w:val="1"/>
      <w:marLeft w:val="0"/>
      <w:marRight w:val="0"/>
      <w:marTop w:val="0"/>
      <w:marBottom w:val="0"/>
      <w:divBdr>
        <w:top w:val="none" w:sz="0" w:space="0" w:color="auto"/>
        <w:left w:val="none" w:sz="0" w:space="0" w:color="auto"/>
        <w:bottom w:val="none" w:sz="0" w:space="0" w:color="auto"/>
        <w:right w:val="none" w:sz="0" w:space="0" w:color="auto"/>
      </w:divBdr>
    </w:div>
    <w:div w:id="1703047339">
      <w:bodyDiv w:val="1"/>
      <w:marLeft w:val="0"/>
      <w:marRight w:val="0"/>
      <w:marTop w:val="0"/>
      <w:marBottom w:val="0"/>
      <w:divBdr>
        <w:top w:val="none" w:sz="0" w:space="0" w:color="auto"/>
        <w:left w:val="none" w:sz="0" w:space="0" w:color="auto"/>
        <w:bottom w:val="none" w:sz="0" w:space="0" w:color="auto"/>
        <w:right w:val="none" w:sz="0" w:space="0" w:color="auto"/>
      </w:divBdr>
    </w:div>
    <w:div w:id="1703087413">
      <w:bodyDiv w:val="1"/>
      <w:marLeft w:val="0"/>
      <w:marRight w:val="0"/>
      <w:marTop w:val="0"/>
      <w:marBottom w:val="0"/>
      <w:divBdr>
        <w:top w:val="none" w:sz="0" w:space="0" w:color="auto"/>
        <w:left w:val="none" w:sz="0" w:space="0" w:color="auto"/>
        <w:bottom w:val="none" w:sz="0" w:space="0" w:color="auto"/>
        <w:right w:val="none" w:sz="0" w:space="0" w:color="auto"/>
      </w:divBdr>
    </w:div>
    <w:div w:id="1703090049">
      <w:bodyDiv w:val="1"/>
      <w:marLeft w:val="0"/>
      <w:marRight w:val="0"/>
      <w:marTop w:val="0"/>
      <w:marBottom w:val="0"/>
      <w:divBdr>
        <w:top w:val="none" w:sz="0" w:space="0" w:color="auto"/>
        <w:left w:val="none" w:sz="0" w:space="0" w:color="auto"/>
        <w:bottom w:val="none" w:sz="0" w:space="0" w:color="auto"/>
        <w:right w:val="none" w:sz="0" w:space="0" w:color="auto"/>
      </w:divBdr>
    </w:div>
    <w:div w:id="1703094691">
      <w:bodyDiv w:val="1"/>
      <w:marLeft w:val="0"/>
      <w:marRight w:val="0"/>
      <w:marTop w:val="0"/>
      <w:marBottom w:val="0"/>
      <w:divBdr>
        <w:top w:val="none" w:sz="0" w:space="0" w:color="auto"/>
        <w:left w:val="none" w:sz="0" w:space="0" w:color="auto"/>
        <w:bottom w:val="none" w:sz="0" w:space="0" w:color="auto"/>
        <w:right w:val="none" w:sz="0" w:space="0" w:color="auto"/>
      </w:divBdr>
    </w:div>
    <w:div w:id="1703164150">
      <w:bodyDiv w:val="1"/>
      <w:marLeft w:val="0"/>
      <w:marRight w:val="0"/>
      <w:marTop w:val="0"/>
      <w:marBottom w:val="0"/>
      <w:divBdr>
        <w:top w:val="none" w:sz="0" w:space="0" w:color="auto"/>
        <w:left w:val="none" w:sz="0" w:space="0" w:color="auto"/>
        <w:bottom w:val="none" w:sz="0" w:space="0" w:color="auto"/>
        <w:right w:val="none" w:sz="0" w:space="0" w:color="auto"/>
      </w:divBdr>
    </w:div>
    <w:div w:id="1703165308">
      <w:bodyDiv w:val="1"/>
      <w:marLeft w:val="0"/>
      <w:marRight w:val="0"/>
      <w:marTop w:val="0"/>
      <w:marBottom w:val="0"/>
      <w:divBdr>
        <w:top w:val="none" w:sz="0" w:space="0" w:color="auto"/>
        <w:left w:val="none" w:sz="0" w:space="0" w:color="auto"/>
        <w:bottom w:val="none" w:sz="0" w:space="0" w:color="auto"/>
        <w:right w:val="none" w:sz="0" w:space="0" w:color="auto"/>
      </w:divBdr>
    </w:div>
    <w:div w:id="1703168946">
      <w:bodyDiv w:val="1"/>
      <w:marLeft w:val="0"/>
      <w:marRight w:val="0"/>
      <w:marTop w:val="0"/>
      <w:marBottom w:val="0"/>
      <w:divBdr>
        <w:top w:val="none" w:sz="0" w:space="0" w:color="auto"/>
        <w:left w:val="none" w:sz="0" w:space="0" w:color="auto"/>
        <w:bottom w:val="none" w:sz="0" w:space="0" w:color="auto"/>
        <w:right w:val="none" w:sz="0" w:space="0" w:color="auto"/>
      </w:divBdr>
    </w:div>
    <w:div w:id="1703238424">
      <w:bodyDiv w:val="1"/>
      <w:marLeft w:val="0"/>
      <w:marRight w:val="0"/>
      <w:marTop w:val="0"/>
      <w:marBottom w:val="0"/>
      <w:divBdr>
        <w:top w:val="none" w:sz="0" w:space="0" w:color="auto"/>
        <w:left w:val="none" w:sz="0" w:space="0" w:color="auto"/>
        <w:bottom w:val="none" w:sz="0" w:space="0" w:color="auto"/>
        <w:right w:val="none" w:sz="0" w:space="0" w:color="auto"/>
      </w:divBdr>
    </w:div>
    <w:div w:id="1703242011">
      <w:bodyDiv w:val="1"/>
      <w:marLeft w:val="0"/>
      <w:marRight w:val="0"/>
      <w:marTop w:val="0"/>
      <w:marBottom w:val="0"/>
      <w:divBdr>
        <w:top w:val="none" w:sz="0" w:space="0" w:color="auto"/>
        <w:left w:val="none" w:sz="0" w:space="0" w:color="auto"/>
        <w:bottom w:val="none" w:sz="0" w:space="0" w:color="auto"/>
        <w:right w:val="none" w:sz="0" w:space="0" w:color="auto"/>
      </w:divBdr>
    </w:div>
    <w:div w:id="1703244889">
      <w:bodyDiv w:val="1"/>
      <w:marLeft w:val="0"/>
      <w:marRight w:val="0"/>
      <w:marTop w:val="0"/>
      <w:marBottom w:val="0"/>
      <w:divBdr>
        <w:top w:val="none" w:sz="0" w:space="0" w:color="auto"/>
        <w:left w:val="none" w:sz="0" w:space="0" w:color="auto"/>
        <w:bottom w:val="none" w:sz="0" w:space="0" w:color="auto"/>
        <w:right w:val="none" w:sz="0" w:space="0" w:color="auto"/>
      </w:divBdr>
    </w:div>
    <w:div w:id="1703246528">
      <w:bodyDiv w:val="1"/>
      <w:marLeft w:val="0"/>
      <w:marRight w:val="0"/>
      <w:marTop w:val="0"/>
      <w:marBottom w:val="0"/>
      <w:divBdr>
        <w:top w:val="none" w:sz="0" w:space="0" w:color="auto"/>
        <w:left w:val="none" w:sz="0" w:space="0" w:color="auto"/>
        <w:bottom w:val="none" w:sz="0" w:space="0" w:color="auto"/>
        <w:right w:val="none" w:sz="0" w:space="0" w:color="auto"/>
      </w:divBdr>
    </w:div>
    <w:div w:id="1703247123">
      <w:bodyDiv w:val="1"/>
      <w:marLeft w:val="0"/>
      <w:marRight w:val="0"/>
      <w:marTop w:val="0"/>
      <w:marBottom w:val="0"/>
      <w:divBdr>
        <w:top w:val="none" w:sz="0" w:space="0" w:color="auto"/>
        <w:left w:val="none" w:sz="0" w:space="0" w:color="auto"/>
        <w:bottom w:val="none" w:sz="0" w:space="0" w:color="auto"/>
        <w:right w:val="none" w:sz="0" w:space="0" w:color="auto"/>
      </w:divBdr>
    </w:div>
    <w:div w:id="1703361141">
      <w:bodyDiv w:val="1"/>
      <w:marLeft w:val="0"/>
      <w:marRight w:val="0"/>
      <w:marTop w:val="0"/>
      <w:marBottom w:val="0"/>
      <w:divBdr>
        <w:top w:val="none" w:sz="0" w:space="0" w:color="auto"/>
        <w:left w:val="none" w:sz="0" w:space="0" w:color="auto"/>
        <w:bottom w:val="none" w:sz="0" w:space="0" w:color="auto"/>
        <w:right w:val="none" w:sz="0" w:space="0" w:color="auto"/>
      </w:divBdr>
    </w:div>
    <w:div w:id="1703363517">
      <w:bodyDiv w:val="1"/>
      <w:marLeft w:val="0"/>
      <w:marRight w:val="0"/>
      <w:marTop w:val="0"/>
      <w:marBottom w:val="0"/>
      <w:divBdr>
        <w:top w:val="none" w:sz="0" w:space="0" w:color="auto"/>
        <w:left w:val="none" w:sz="0" w:space="0" w:color="auto"/>
        <w:bottom w:val="none" w:sz="0" w:space="0" w:color="auto"/>
        <w:right w:val="none" w:sz="0" w:space="0" w:color="auto"/>
      </w:divBdr>
    </w:div>
    <w:div w:id="1703365206">
      <w:bodyDiv w:val="1"/>
      <w:marLeft w:val="0"/>
      <w:marRight w:val="0"/>
      <w:marTop w:val="0"/>
      <w:marBottom w:val="0"/>
      <w:divBdr>
        <w:top w:val="none" w:sz="0" w:space="0" w:color="auto"/>
        <w:left w:val="none" w:sz="0" w:space="0" w:color="auto"/>
        <w:bottom w:val="none" w:sz="0" w:space="0" w:color="auto"/>
        <w:right w:val="none" w:sz="0" w:space="0" w:color="auto"/>
      </w:divBdr>
    </w:div>
    <w:div w:id="1703432200">
      <w:bodyDiv w:val="1"/>
      <w:marLeft w:val="0"/>
      <w:marRight w:val="0"/>
      <w:marTop w:val="0"/>
      <w:marBottom w:val="0"/>
      <w:divBdr>
        <w:top w:val="none" w:sz="0" w:space="0" w:color="auto"/>
        <w:left w:val="none" w:sz="0" w:space="0" w:color="auto"/>
        <w:bottom w:val="none" w:sz="0" w:space="0" w:color="auto"/>
        <w:right w:val="none" w:sz="0" w:space="0" w:color="auto"/>
      </w:divBdr>
    </w:div>
    <w:div w:id="1703625954">
      <w:bodyDiv w:val="1"/>
      <w:marLeft w:val="0"/>
      <w:marRight w:val="0"/>
      <w:marTop w:val="0"/>
      <w:marBottom w:val="0"/>
      <w:divBdr>
        <w:top w:val="none" w:sz="0" w:space="0" w:color="auto"/>
        <w:left w:val="none" w:sz="0" w:space="0" w:color="auto"/>
        <w:bottom w:val="none" w:sz="0" w:space="0" w:color="auto"/>
        <w:right w:val="none" w:sz="0" w:space="0" w:color="auto"/>
      </w:divBdr>
    </w:div>
    <w:div w:id="1703633391">
      <w:bodyDiv w:val="1"/>
      <w:marLeft w:val="0"/>
      <w:marRight w:val="0"/>
      <w:marTop w:val="0"/>
      <w:marBottom w:val="0"/>
      <w:divBdr>
        <w:top w:val="none" w:sz="0" w:space="0" w:color="auto"/>
        <w:left w:val="none" w:sz="0" w:space="0" w:color="auto"/>
        <w:bottom w:val="none" w:sz="0" w:space="0" w:color="auto"/>
        <w:right w:val="none" w:sz="0" w:space="0" w:color="auto"/>
      </w:divBdr>
    </w:div>
    <w:div w:id="1703706423">
      <w:bodyDiv w:val="1"/>
      <w:marLeft w:val="0"/>
      <w:marRight w:val="0"/>
      <w:marTop w:val="0"/>
      <w:marBottom w:val="0"/>
      <w:divBdr>
        <w:top w:val="none" w:sz="0" w:space="0" w:color="auto"/>
        <w:left w:val="none" w:sz="0" w:space="0" w:color="auto"/>
        <w:bottom w:val="none" w:sz="0" w:space="0" w:color="auto"/>
        <w:right w:val="none" w:sz="0" w:space="0" w:color="auto"/>
      </w:divBdr>
    </w:div>
    <w:div w:id="1704017009">
      <w:bodyDiv w:val="1"/>
      <w:marLeft w:val="0"/>
      <w:marRight w:val="0"/>
      <w:marTop w:val="0"/>
      <w:marBottom w:val="0"/>
      <w:divBdr>
        <w:top w:val="none" w:sz="0" w:space="0" w:color="auto"/>
        <w:left w:val="none" w:sz="0" w:space="0" w:color="auto"/>
        <w:bottom w:val="none" w:sz="0" w:space="0" w:color="auto"/>
        <w:right w:val="none" w:sz="0" w:space="0" w:color="auto"/>
      </w:divBdr>
    </w:div>
    <w:div w:id="1704086651">
      <w:bodyDiv w:val="1"/>
      <w:marLeft w:val="0"/>
      <w:marRight w:val="0"/>
      <w:marTop w:val="0"/>
      <w:marBottom w:val="0"/>
      <w:divBdr>
        <w:top w:val="none" w:sz="0" w:space="0" w:color="auto"/>
        <w:left w:val="none" w:sz="0" w:space="0" w:color="auto"/>
        <w:bottom w:val="none" w:sz="0" w:space="0" w:color="auto"/>
        <w:right w:val="none" w:sz="0" w:space="0" w:color="auto"/>
      </w:divBdr>
    </w:div>
    <w:div w:id="1704089754">
      <w:bodyDiv w:val="1"/>
      <w:marLeft w:val="0"/>
      <w:marRight w:val="0"/>
      <w:marTop w:val="0"/>
      <w:marBottom w:val="0"/>
      <w:divBdr>
        <w:top w:val="none" w:sz="0" w:space="0" w:color="auto"/>
        <w:left w:val="none" w:sz="0" w:space="0" w:color="auto"/>
        <w:bottom w:val="none" w:sz="0" w:space="0" w:color="auto"/>
        <w:right w:val="none" w:sz="0" w:space="0" w:color="auto"/>
      </w:divBdr>
    </w:div>
    <w:div w:id="1704135964">
      <w:bodyDiv w:val="1"/>
      <w:marLeft w:val="0"/>
      <w:marRight w:val="0"/>
      <w:marTop w:val="0"/>
      <w:marBottom w:val="0"/>
      <w:divBdr>
        <w:top w:val="none" w:sz="0" w:space="0" w:color="auto"/>
        <w:left w:val="none" w:sz="0" w:space="0" w:color="auto"/>
        <w:bottom w:val="none" w:sz="0" w:space="0" w:color="auto"/>
        <w:right w:val="none" w:sz="0" w:space="0" w:color="auto"/>
      </w:divBdr>
    </w:div>
    <w:div w:id="1704164894">
      <w:bodyDiv w:val="1"/>
      <w:marLeft w:val="0"/>
      <w:marRight w:val="0"/>
      <w:marTop w:val="0"/>
      <w:marBottom w:val="0"/>
      <w:divBdr>
        <w:top w:val="none" w:sz="0" w:space="0" w:color="auto"/>
        <w:left w:val="none" w:sz="0" w:space="0" w:color="auto"/>
        <w:bottom w:val="none" w:sz="0" w:space="0" w:color="auto"/>
        <w:right w:val="none" w:sz="0" w:space="0" w:color="auto"/>
      </w:divBdr>
    </w:div>
    <w:div w:id="1704205726">
      <w:bodyDiv w:val="1"/>
      <w:marLeft w:val="0"/>
      <w:marRight w:val="0"/>
      <w:marTop w:val="0"/>
      <w:marBottom w:val="0"/>
      <w:divBdr>
        <w:top w:val="none" w:sz="0" w:space="0" w:color="auto"/>
        <w:left w:val="none" w:sz="0" w:space="0" w:color="auto"/>
        <w:bottom w:val="none" w:sz="0" w:space="0" w:color="auto"/>
        <w:right w:val="none" w:sz="0" w:space="0" w:color="auto"/>
      </w:divBdr>
    </w:div>
    <w:div w:id="1704208539">
      <w:bodyDiv w:val="1"/>
      <w:marLeft w:val="0"/>
      <w:marRight w:val="0"/>
      <w:marTop w:val="0"/>
      <w:marBottom w:val="0"/>
      <w:divBdr>
        <w:top w:val="none" w:sz="0" w:space="0" w:color="auto"/>
        <w:left w:val="none" w:sz="0" w:space="0" w:color="auto"/>
        <w:bottom w:val="none" w:sz="0" w:space="0" w:color="auto"/>
        <w:right w:val="none" w:sz="0" w:space="0" w:color="auto"/>
      </w:divBdr>
    </w:div>
    <w:div w:id="1704284862">
      <w:bodyDiv w:val="1"/>
      <w:marLeft w:val="0"/>
      <w:marRight w:val="0"/>
      <w:marTop w:val="0"/>
      <w:marBottom w:val="0"/>
      <w:divBdr>
        <w:top w:val="none" w:sz="0" w:space="0" w:color="auto"/>
        <w:left w:val="none" w:sz="0" w:space="0" w:color="auto"/>
        <w:bottom w:val="none" w:sz="0" w:space="0" w:color="auto"/>
        <w:right w:val="none" w:sz="0" w:space="0" w:color="auto"/>
      </w:divBdr>
    </w:div>
    <w:div w:id="1704287455">
      <w:bodyDiv w:val="1"/>
      <w:marLeft w:val="0"/>
      <w:marRight w:val="0"/>
      <w:marTop w:val="0"/>
      <w:marBottom w:val="0"/>
      <w:divBdr>
        <w:top w:val="none" w:sz="0" w:space="0" w:color="auto"/>
        <w:left w:val="none" w:sz="0" w:space="0" w:color="auto"/>
        <w:bottom w:val="none" w:sz="0" w:space="0" w:color="auto"/>
        <w:right w:val="none" w:sz="0" w:space="0" w:color="auto"/>
      </w:divBdr>
    </w:div>
    <w:div w:id="1704479086">
      <w:bodyDiv w:val="1"/>
      <w:marLeft w:val="0"/>
      <w:marRight w:val="0"/>
      <w:marTop w:val="0"/>
      <w:marBottom w:val="0"/>
      <w:divBdr>
        <w:top w:val="none" w:sz="0" w:space="0" w:color="auto"/>
        <w:left w:val="none" w:sz="0" w:space="0" w:color="auto"/>
        <w:bottom w:val="none" w:sz="0" w:space="0" w:color="auto"/>
        <w:right w:val="none" w:sz="0" w:space="0" w:color="auto"/>
      </w:divBdr>
    </w:div>
    <w:div w:id="1704481108">
      <w:bodyDiv w:val="1"/>
      <w:marLeft w:val="0"/>
      <w:marRight w:val="0"/>
      <w:marTop w:val="0"/>
      <w:marBottom w:val="0"/>
      <w:divBdr>
        <w:top w:val="none" w:sz="0" w:space="0" w:color="auto"/>
        <w:left w:val="none" w:sz="0" w:space="0" w:color="auto"/>
        <w:bottom w:val="none" w:sz="0" w:space="0" w:color="auto"/>
        <w:right w:val="none" w:sz="0" w:space="0" w:color="auto"/>
      </w:divBdr>
    </w:div>
    <w:div w:id="1704742709">
      <w:bodyDiv w:val="1"/>
      <w:marLeft w:val="0"/>
      <w:marRight w:val="0"/>
      <w:marTop w:val="0"/>
      <w:marBottom w:val="0"/>
      <w:divBdr>
        <w:top w:val="none" w:sz="0" w:space="0" w:color="auto"/>
        <w:left w:val="none" w:sz="0" w:space="0" w:color="auto"/>
        <w:bottom w:val="none" w:sz="0" w:space="0" w:color="auto"/>
        <w:right w:val="none" w:sz="0" w:space="0" w:color="auto"/>
      </w:divBdr>
    </w:div>
    <w:div w:id="1704865127">
      <w:bodyDiv w:val="1"/>
      <w:marLeft w:val="0"/>
      <w:marRight w:val="0"/>
      <w:marTop w:val="0"/>
      <w:marBottom w:val="0"/>
      <w:divBdr>
        <w:top w:val="none" w:sz="0" w:space="0" w:color="auto"/>
        <w:left w:val="none" w:sz="0" w:space="0" w:color="auto"/>
        <w:bottom w:val="none" w:sz="0" w:space="0" w:color="auto"/>
        <w:right w:val="none" w:sz="0" w:space="0" w:color="auto"/>
      </w:divBdr>
    </w:div>
    <w:div w:id="1704935259">
      <w:bodyDiv w:val="1"/>
      <w:marLeft w:val="0"/>
      <w:marRight w:val="0"/>
      <w:marTop w:val="0"/>
      <w:marBottom w:val="0"/>
      <w:divBdr>
        <w:top w:val="none" w:sz="0" w:space="0" w:color="auto"/>
        <w:left w:val="none" w:sz="0" w:space="0" w:color="auto"/>
        <w:bottom w:val="none" w:sz="0" w:space="0" w:color="auto"/>
        <w:right w:val="none" w:sz="0" w:space="0" w:color="auto"/>
      </w:divBdr>
    </w:div>
    <w:div w:id="1705053461">
      <w:bodyDiv w:val="1"/>
      <w:marLeft w:val="0"/>
      <w:marRight w:val="0"/>
      <w:marTop w:val="0"/>
      <w:marBottom w:val="0"/>
      <w:divBdr>
        <w:top w:val="none" w:sz="0" w:space="0" w:color="auto"/>
        <w:left w:val="none" w:sz="0" w:space="0" w:color="auto"/>
        <w:bottom w:val="none" w:sz="0" w:space="0" w:color="auto"/>
        <w:right w:val="none" w:sz="0" w:space="0" w:color="auto"/>
      </w:divBdr>
    </w:div>
    <w:div w:id="1705055509">
      <w:bodyDiv w:val="1"/>
      <w:marLeft w:val="0"/>
      <w:marRight w:val="0"/>
      <w:marTop w:val="0"/>
      <w:marBottom w:val="0"/>
      <w:divBdr>
        <w:top w:val="none" w:sz="0" w:space="0" w:color="auto"/>
        <w:left w:val="none" w:sz="0" w:space="0" w:color="auto"/>
        <w:bottom w:val="none" w:sz="0" w:space="0" w:color="auto"/>
        <w:right w:val="none" w:sz="0" w:space="0" w:color="auto"/>
      </w:divBdr>
    </w:div>
    <w:div w:id="1705061038">
      <w:bodyDiv w:val="1"/>
      <w:marLeft w:val="0"/>
      <w:marRight w:val="0"/>
      <w:marTop w:val="0"/>
      <w:marBottom w:val="0"/>
      <w:divBdr>
        <w:top w:val="none" w:sz="0" w:space="0" w:color="auto"/>
        <w:left w:val="none" w:sz="0" w:space="0" w:color="auto"/>
        <w:bottom w:val="none" w:sz="0" w:space="0" w:color="auto"/>
        <w:right w:val="none" w:sz="0" w:space="0" w:color="auto"/>
      </w:divBdr>
    </w:div>
    <w:div w:id="1705399251">
      <w:bodyDiv w:val="1"/>
      <w:marLeft w:val="0"/>
      <w:marRight w:val="0"/>
      <w:marTop w:val="0"/>
      <w:marBottom w:val="0"/>
      <w:divBdr>
        <w:top w:val="none" w:sz="0" w:space="0" w:color="auto"/>
        <w:left w:val="none" w:sz="0" w:space="0" w:color="auto"/>
        <w:bottom w:val="none" w:sz="0" w:space="0" w:color="auto"/>
        <w:right w:val="none" w:sz="0" w:space="0" w:color="auto"/>
      </w:divBdr>
    </w:div>
    <w:div w:id="1705399503">
      <w:bodyDiv w:val="1"/>
      <w:marLeft w:val="0"/>
      <w:marRight w:val="0"/>
      <w:marTop w:val="0"/>
      <w:marBottom w:val="0"/>
      <w:divBdr>
        <w:top w:val="none" w:sz="0" w:space="0" w:color="auto"/>
        <w:left w:val="none" w:sz="0" w:space="0" w:color="auto"/>
        <w:bottom w:val="none" w:sz="0" w:space="0" w:color="auto"/>
        <w:right w:val="none" w:sz="0" w:space="0" w:color="auto"/>
      </w:divBdr>
    </w:div>
    <w:div w:id="1705447426">
      <w:bodyDiv w:val="1"/>
      <w:marLeft w:val="0"/>
      <w:marRight w:val="0"/>
      <w:marTop w:val="0"/>
      <w:marBottom w:val="0"/>
      <w:divBdr>
        <w:top w:val="none" w:sz="0" w:space="0" w:color="auto"/>
        <w:left w:val="none" w:sz="0" w:space="0" w:color="auto"/>
        <w:bottom w:val="none" w:sz="0" w:space="0" w:color="auto"/>
        <w:right w:val="none" w:sz="0" w:space="0" w:color="auto"/>
      </w:divBdr>
    </w:div>
    <w:div w:id="1705472703">
      <w:bodyDiv w:val="1"/>
      <w:marLeft w:val="0"/>
      <w:marRight w:val="0"/>
      <w:marTop w:val="0"/>
      <w:marBottom w:val="0"/>
      <w:divBdr>
        <w:top w:val="none" w:sz="0" w:space="0" w:color="auto"/>
        <w:left w:val="none" w:sz="0" w:space="0" w:color="auto"/>
        <w:bottom w:val="none" w:sz="0" w:space="0" w:color="auto"/>
        <w:right w:val="none" w:sz="0" w:space="0" w:color="auto"/>
      </w:divBdr>
    </w:div>
    <w:div w:id="1705521510">
      <w:bodyDiv w:val="1"/>
      <w:marLeft w:val="0"/>
      <w:marRight w:val="0"/>
      <w:marTop w:val="0"/>
      <w:marBottom w:val="0"/>
      <w:divBdr>
        <w:top w:val="none" w:sz="0" w:space="0" w:color="auto"/>
        <w:left w:val="none" w:sz="0" w:space="0" w:color="auto"/>
        <w:bottom w:val="none" w:sz="0" w:space="0" w:color="auto"/>
        <w:right w:val="none" w:sz="0" w:space="0" w:color="auto"/>
      </w:divBdr>
    </w:div>
    <w:div w:id="1705672103">
      <w:bodyDiv w:val="1"/>
      <w:marLeft w:val="0"/>
      <w:marRight w:val="0"/>
      <w:marTop w:val="0"/>
      <w:marBottom w:val="0"/>
      <w:divBdr>
        <w:top w:val="none" w:sz="0" w:space="0" w:color="auto"/>
        <w:left w:val="none" w:sz="0" w:space="0" w:color="auto"/>
        <w:bottom w:val="none" w:sz="0" w:space="0" w:color="auto"/>
        <w:right w:val="none" w:sz="0" w:space="0" w:color="auto"/>
      </w:divBdr>
    </w:div>
    <w:div w:id="1705709101">
      <w:bodyDiv w:val="1"/>
      <w:marLeft w:val="0"/>
      <w:marRight w:val="0"/>
      <w:marTop w:val="0"/>
      <w:marBottom w:val="0"/>
      <w:divBdr>
        <w:top w:val="none" w:sz="0" w:space="0" w:color="auto"/>
        <w:left w:val="none" w:sz="0" w:space="0" w:color="auto"/>
        <w:bottom w:val="none" w:sz="0" w:space="0" w:color="auto"/>
        <w:right w:val="none" w:sz="0" w:space="0" w:color="auto"/>
      </w:divBdr>
    </w:div>
    <w:div w:id="1705784709">
      <w:bodyDiv w:val="1"/>
      <w:marLeft w:val="0"/>
      <w:marRight w:val="0"/>
      <w:marTop w:val="0"/>
      <w:marBottom w:val="0"/>
      <w:divBdr>
        <w:top w:val="none" w:sz="0" w:space="0" w:color="auto"/>
        <w:left w:val="none" w:sz="0" w:space="0" w:color="auto"/>
        <w:bottom w:val="none" w:sz="0" w:space="0" w:color="auto"/>
        <w:right w:val="none" w:sz="0" w:space="0" w:color="auto"/>
      </w:divBdr>
    </w:div>
    <w:div w:id="1705788530">
      <w:bodyDiv w:val="1"/>
      <w:marLeft w:val="0"/>
      <w:marRight w:val="0"/>
      <w:marTop w:val="0"/>
      <w:marBottom w:val="0"/>
      <w:divBdr>
        <w:top w:val="none" w:sz="0" w:space="0" w:color="auto"/>
        <w:left w:val="none" w:sz="0" w:space="0" w:color="auto"/>
        <w:bottom w:val="none" w:sz="0" w:space="0" w:color="auto"/>
        <w:right w:val="none" w:sz="0" w:space="0" w:color="auto"/>
      </w:divBdr>
    </w:div>
    <w:div w:id="1705791047">
      <w:bodyDiv w:val="1"/>
      <w:marLeft w:val="0"/>
      <w:marRight w:val="0"/>
      <w:marTop w:val="0"/>
      <w:marBottom w:val="0"/>
      <w:divBdr>
        <w:top w:val="none" w:sz="0" w:space="0" w:color="auto"/>
        <w:left w:val="none" w:sz="0" w:space="0" w:color="auto"/>
        <w:bottom w:val="none" w:sz="0" w:space="0" w:color="auto"/>
        <w:right w:val="none" w:sz="0" w:space="0" w:color="auto"/>
      </w:divBdr>
    </w:div>
    <w:div w:id="1706056068">
      <w:bodyDiv w:val="1"/>
      <w:marLeft w:val="0"/>
      <w:marRight w:val="0"/>
      <w:marTop w:val="0"/>
      <w:marBottom w:val="0"/>
      <w:divBdr>
        <w:top w:val="none" w:sz="0" w:space="0" w:color="auto"/>
        <w:left w:val="none" w:sz="0" w:space="0" w:color="auto"/>
        <w:bottom w:val="none" w:sz="0" w:space="0" w:color="auto"/>
        <w:right w:val="none" w:sz="0" w:space="0" w:color="auto"/>
      </w:divBdr>
    </w:div>
    <w:div w:id="1706056172">
      <w:bodyDiv w:val="1"/>
      <w:marLeft w:val="0"/>
      <w:marRight w:val="0"/>
      <w:marTop w:val="0"/>
      <w:marBottom w:val="0"/>
      <w:divBdr>
        <w:top w:val="none" w:sz="0" w:space="0" w:color="auto"/>
        <w:left w:val="none" w:sz="0" w:space="0" w:color="auto"/>
        <w:bottom w:val="none" w:sz="0" w:space="0" w:color="auto"/>
        <w:right w:val="none" w:sz="0" w:space="0" w:color="auto"/>
      </w:divBdr>
    </w:div>
    <w:div w:id="1706058065">
      <w:bodyDiv w:val="1"/>
      <w:marLeft w:val="0"/>
      <w:marRight w:val="0"/>
      <w:marTop w:val="0"/>
      <w:marBottom w:val="0"/>
      <w:divBdr>
        <w:top w:val="none" w:sz="0" w:space="0" w:color="auto"/>
        <w:left w:val="none" w:sz="0" w:space="0" w:color="auto"/>
        <w:bottom w:val="none" w:sz="0" w:space="0" w:color="auto"/>
        <w:right w:val="none" w:sz="0" w:space="0" w:color="auto"/>
      </w:divBdr>
    </w:div>
    <w:div w:id="1706178375">
      <w:bodyDiv w:val="1"/>
      <w:marLeft w:val="0"/>
      <w:marRight w:val="0"/>
      <w:marTop w:val="0"/>
      <w:marBottom w:val="0"/>
      <w:divBdr>
        <w:top w:val="none" w:sz="0" w:space="0" w:color="auto"/>
        <w:left w:val="none" w:sz="0" w:space="0" w:color="auto"/>
        <w:bottom w:val="none" w:sz="0" w:space="0" w:color="auto"/>
        <w:right w:val="none" w:sz="0" w:space="0" w:color="auto"/>
      </w:divBdr>
    </w:div>
    <w:div w:id="1706252994">
      <w:bodyDiv w:val="1"/>
      <w:marLeft w:val="0"/>
      <w:marRight w:val="0"/>
      <w:marTop w:val="0"/>
      <w:marBottom w:val="0"/>
      <w:divBdr>
        <w:top w:val="none" w:sz="0" w:space="0" w:color="auto"/>
        <w:left w:val="none" w:sz="0" w:space="0" w:color="auto"/>
        <w:bottom w:val="none" w:sz="0" w:space="0" w:color="auto"/>
        <w:right w:val="none" w:sz="0" w:space="0" w:color="auto"/>
      </w:divBdr>
    </w:div>
    <w:div w:id="1706253708">
      <w:bodyDiv w:val="1"/>
      <w:marLeft w:val="0"/>
      <w:marRight w:val="0"/>
      <w:marTop w:val="0"/>
      <w:marBottom w:val="0"/>
      <w:divBdr>
        <w:top w:val="none" w:sz="0" w:space="0" w:color="auto"/>
        <w:left w:val="none" w:sz="0" w:space="0" w:color="auto"/>
        <w:bottom w:val="none" w:sz="0" w:space="0" w:color="auto"/>
        <w:right w:val="none" w:sz="0" w:space="0" w:color="auto"/>
      </w:divBdr>
    </w:div>
    <w:div w:id="1706255260">
      <w:bodyDiv w:val="1"/>
      <w:marLeft w:val="0"/>
      <w:marRight w:val="0"/>
      <w:marTop w:val="0"/>
      <w:marBottom w:val="0"/>
      <w:divBdr>
        <w:top w:val="none" w:sz="0" w:space="0" w:color="auto"/>
        <w:left w:val="none" w:sz="0" w:space="0" w:color="auto"/>
        <w:bottom w:val="none" w:sz="0" w:space="0" w:color="auto"/>
        <w:right w:val="none" w:sz="0" w:space="0" w:color="auto"/>
      </w:divBdr>
    </w:div>
    <w:div w:id="1706320970">
      <w:bodyDiv w:val="1"/>
      <w:marLeft w:val="0"/>
      <w:marRight w:val="0"/>
      <w:marTop w:val="0"/>
      <w:marBottom w:val="0"/>
      <w:divBdr>
        <w:top w:val="none" w:sz="0" w:space="0" w:color="auto"/>
        <w:left w:val="none" w:sz="0" w:space="0" w:color="auto"/>
        <w:bottom w:val="none" w:sz="0" w:space="0" w:color="auto"/>
        <w:right w:val="none" w:sz="0" w:space="0" w:color="auto"/>
      </w:divBdr>
    </w:div>
    <w:div w:id="1706368319">
      <w:bodyDiv w:val="1"/>
      <w:marLeft w:val="0"/>
      <w:marRight w:val="0"/>
      <w:marTop w:val="0"/>
      <w:marBottom w:val="0"/>
      <w:divBdr>
        <w:top w:val="none" w:sz="0" w:space="0" w:color="auto"/>
        <w:left w:val="none" w:sz="0" w:space="0" w:color="auto"/>
        <w:bottom w:val="none" w:sz="0" w:space="0" w:color="auto"/>
        <w:right w:val="none" w:sz="0" w:space="0" w:color="auto"/>
      </w:divBdr>
    </w:div>
    <w:div w:id="1706514887">
      <w:bodyDiv w:val="1"/>
      <w:marLeft w:val="0"/>
      <w:marRight w:val="0"/>
      <w:marTop w:val="0"/>
      <w:marBottom w:val="0"/>
      <w:divBdr>
        <w:top w:val="none" w:sz="0" w:space="0" w:color="auto"/>
        <w:left w:val="none" w:sz="0" w:space="0" w:color="auto"/>
        <w:bottom w:val="none" w:sz="0" w:space="0" w:color="auto"/>
        <w:right w:val="none" w:sz="0" w:space="0" w:color="auto"/>
      </w:divBdr>
    </w:div>
    <w:div w:id="1706515364">
      <w:bodyDiv w:val="1"/>
      <w:marLeft w:val="0"/>
      <w:marRight w:val="0"/>
      <w:marTop w:val="0"/>
      <w:marBottom w:val="0"/>
      <w:divBdr>
        <w:top w:val="none" w:sz="0" w:space="0" w:color="auto"/>
        <w:left w:val="none" w:sz="0" w:space="0" w:color="auto"/>
        <w:bottom w:val="none" w:sz="0" w:space="0" w:color="auto"/>
        <w:right w:val="none" w:sz="0" w:space="0" w:color="auto"/>
      </w:divBdr>
    </w:div>
    <w:div w:id="1706522989">
      <w:bodyDiv w:val="1"/>
      <w:marLeft w:val="0"/>
      <w:marRight w:val="0"/>
      <w:marTop w:val="0"/>
      <w:marBottom w:val="0"/>
      <w:divBdr>
        <w:top w:val="none" w:sz="0" w:space="0" w:color="auto"/>
        <w:left w:val="none" w:sz="0" w:space="0" w:color="auto"/>
        <w:bottom w:val="none" w:sz="0" w:space="0" w:color="auto"/>
        <w:right w:val="none" w:sz="0" w:space="0" w:color="auto"/>
      </w:divBdr>
    </w:div>
    <w:div w:id="1706825877">
      <w:bodyDiv w:val="1"/>
      <w:marLeft w:val="0"/>
      <w:marRight w:val="0"/>
      <w:marTop w:val="0"/>
      <w:marBottom w:val="0"/>
      <w:divBdr>
        <w:top w:val="none" w:sz="0" w:space="0" w:color="auto"/>
        <w:left w:val="none" w:sz="0" w:space="0" w:color="auto"/>
        <w:bottom w:val="none" w:sz="0" w:space="0" w:color="auto"/>
        <w:right w:val="none" w:sz="0" w:space="0" w:color="auto"/>
      </w:divBdr>
    </w:div>
    <w:div w:id="1706979621">
      <w:bodyDiv w:val="1"/>
      <w:marLeft w:val="0"/>
      <w:marRight w:val="0"/>
      <w:marTop w:val="0"/>
      <w:marBottom w:val="0"/>
      <w:divBdr>
        <w:top w:val="none" w:sz="0" w:space="0" w:color="auto"/>
        <w:left w:val="none" w:sz="0" w:space="0" w:color="auto"/>
        <w:bottom w:val="none" w:sz="0" w:space="0" w:color="auto"/>
        <w:right w:val="none" w:sz="0" w:space="0" w:color="auto"/>
      </w:divBdr>
    </w:div>
    <w:div w:id="1707021422">
      <w:bodyDiv w:val="1"/>
      <w:marLeft w:val="0"/>
      <w:marRight w:val="0"/>
      <w:marTop w:val="0"/>
      <w:marBottom w:val="0"/>
      <w:divBdr>
        <w:top w:val="none" w:sz="0" w:space="0" w:color="auto"/>
        <w:left w:val="none" w:sz="0" w:space="0" w:color="auto"/>
        <w:bottom w:val="none" w:sz="0" w:space="0" w:color="auto"/>
        <w:right w:val="none" w:sz="0" w:space="0" w:color="auto"/>
      </w:divBdr>
    </w:div>
    <w:div w:id="1707097720">
      <w:bodyDiv w:val="1"/>
      <w:marLeft w:val="0"/>
      <w:marRight w:val="0"/>
      <w:marTop w:val="0"/>
      <w:marBottom w:val="0"/>
      <w:divBdr>
        <w:top w:val="none" w:sz="0" w:space="0" w:color="auto"/>
        <w:left w:val="none" w:sz="0" w:space="0" w:color="auto"/>
        <w:bottom w:val="none" w:sz="0" w:space="0" w:color="auto"/>
        <w:right w:val="none" w:sz="0" w:space="0" w:color="auto"/>
      </w:divBdr>
    </w:div>
    <w:div w:id="1707170192">
      <w:bodyDiv w:val="1"/>
      <w:marLeft w:val="0"/>
      <w:marRight w:val="0"/>
      <w:marTop w:val="0"/>
      <w:marBottom w:val="0"/>
      <w:divBdr>
        <w:top w:val="none" w:sz="0" w:space="0" w:color="auto"/>
        <w:left w:val="none" w:sz="0" w:space="0" w:color="auto"/>
        <w:bottom w:val="none" w:sz="0" w:space="0" w:color="auto"/>
        <w:right w:val="none" w:sz="0" w:space="0" w:color="auto"/>
      </w:divBdr>
    </w:div>
    <w:div w:id="1707178998">
      <w:bodyDiv w:val="1"/>
      <w:marLeft w:val="0"/>
      <w:marRight w:val="0"/>
      <w:marTop w:val="0"/>
      <w:marBottom w:val="0"/>
      <w:divBdr>
        <w:top w:val="none" w:sz="0" w:space="0" w:color="auto"/>
        <w:left w:val="none" w:sz="0" w:space="0" w:color="auto"/>
        <w:bottom w:val="none" w:sz="0" w:space="0" w:color="auto"/>
        <w:right w:val="none" w:sz="0" w:space="0" w:color="auto"/>
      </w:divBdr>
    </w:div>
    <w:div w:id="1707179245">
      <w:bodyDiv w:val="1"/>
      <w:marLeft w:val="0"/>
      <w:marRight w:val="0"/>
      <w:marTop w:val="0"/>
      <w:marBottom w:val="0"/>
      <w:divBdr>
        <w:top w:val="none" w:sz="0" w:space="0" w:color="auto"/>
        <w:left w:val="none" w:sz="0" w:space="0" w:color="auto"/>
        <w:bottom w:val="none" w:sz="0" w:space="0" w:color="auto"/>
        <w:right w:val="none" w:sz="0" w:space="0" w:color="auto"/>
      </w:divBdr>
    </w:div>
    <w:div w:id="1707216924">
      <w:bodyDiv w:val="1"/>
      <w:marLeft w:val="0"/>
      <w:marRight w:val="0"/>
      <w:marTop w:val="0"/>
      <w:marBottom w:val="0"/>
      <w:divBdr>
        <w:top w:val="none" w:sz="0" w:space="0" w:color="auto"/>
        <w:left w:val="none" w:sz="0" w:space="0" w:color="auto"/>
        <w:bottom w:val="none" w:sz="0" w:space="0" w:color="auto"/>
        <w:right w:val="none" w:sz="0" w:space="0" w:color="auto"/>
      </w:divBdr>
    </w:div>
    <w:div w:id="1707288187">
      <w:bodyDiv w:val="1"/>
      <w:marLeft w:val="0"/>
      <w:marRight w:val="0"/>
      <w:marTop w:val="0"/>
      <w:marBottom w:val="0"/>
      <w:divBdr>
        <w:top w:val="none" w:sz="0" w:space="0" w:color="auto"/>
        <w:left w:val="none" w:sz="0" w:space="0" w:color="auto"/>
        <w:bottom w:val="none" w:sz="0" w:space="0" w:color="auto"/>
        <w:right w:val="none" w:sz="0" w:space="0" w:color="auto"/>
      </w:divBdr>
    </w:div>
    <w:div w:id="1707295533">
      <w:bodyDiv w:val="1"/>
      <w:marLeft w:val="0"/>
      <w:marRight w:val="0"/>
      <w:marTop w:val="0"/>
      <w:marBottom w:val="0"/>
      <w:divBdr>
        <w:top w:val="none" w:sz="0" w:space="0" w:color="auto"/>
        <w:left w:val="none" w:sz="0" w:space="0" w:color="auto"/>
        <w:bottom w:val="none" w:sz="0" w:space="0" w:color="auto"/>
        <w:right w:val="none" w:sz="0" w:space="0" w:color="auto"/>
      </w:divBdr>
    </w:div>
    <w:div w:id="1707411679">
      <w:bodyDiv w:val="1"/>
      <w:marLeft w:val="0"/>
      <w:marRight w:val="0"/>
      <w:marTop w:val="0"/>
      <w:marBottom w:val="0"/>
      <w:divBdr>
        <w:top w:val="none" w:sz="0" w:space="0" w:color="auto"/>
        <w:left w:val="none" w:sz="0" w:space="0" w:color="auto"/>
        <w:bottom w:val="none" w:sz="0" w:space="0" w:color="auto"/>
        <w:right w:val="none" w:sz="0" w:space="0" w:color="auto"/>
      </w:divBdr>
    </w:div>
    <w:div w:id="1707480965">
      <w:bodyDiv w:val="1"/>
      <w:marLeft w:val="0"/>
      <w:marRight w:val="0"/>
      <w:marTop w:val="0"/>
      <w:marBottom w:val="0"/>
      <w:divBdr>
        <w:top w:val="none" w:sz="0" w:space="0" w:color="auto"/>
        <w:left w:val="none" w:sz="0" w:space="0" w:color="auto"/>
        <w:bottom w:val="none" w:sz="0" w:space="0" w:color="auto"/>
        <w:right w:val="none" w:sz="0" w:space="0" w:color="auto"/>
      </w:divBdr>
    </w:div>
    <w:div w:id="1707559230">
      <w:bodyDiv w:val="1"/>
      <w:marLeft w:val="0"/>
      <w:marRight w:val="0"/>
      <w:marTop w:val="0"/>
      <w:marBottom w:val="0"/>
      <w:divBdr>
        <w:top w:val="none" w:sz="0" w:space="0" w:color="auto"/>
        <w:left w:val="none" w:sz="0" w:space="0" w:color="auto"/>
        <w:bottom w:val="none" w:sz="0" w:space="0" w:color="auto"/>
        <w:right w:val="none" w:sz="0" w:space="0" w:color="auto"/>
      </w:divBdr>
    </w:div>
    <w:div w:id="1707633785">
      <w:bodyDiv w:val="1"/>
      <w:marLeft w:val="0"/>
      <w:marRight w:val="0"/>
      <w:marTop w:val="0"/>
      <w:marBottom w:val="0"/>
      <w:divBdr>
        <w:top w:val="none" w:sz="0" w:space="0" w:color="auto"/>
        <w:left w:val="none" w:sz="0" w:space="0" w:color="auto"/>
        <w:bottom w:val="none" w:sz="0" w:space="0" w:color="auto"/>
        <w:right w:val="none" w:sz="0" w:space="0" w:color="auto"/>
      </w:divBdr>
    </w:div>
    <w:div w:id="1707637712">
      <w:bodyDiv w:val="1"/>
      <w:marLeft w:val="0"/>
      <w:marRight w:val="0"/>
      <w:marTop w:val="0"/>
      <w:marBottom w:val="0"/>
      <w:divBdr>
        <w:top w:val="none" w:sz="0" w:space="0" w:color="auto"/>
        <w:left w:val="none" w:sz="0" w:space="0" w:color="auto"/>
        <w:bottom w:val="none" w:sz="0" w:space="0" w:color="auto"/>
        <w:right w:val="none" w:sz="0" w:space="0" w:color="auto"/>
      </w:divBdr>
    </w:div>
    <w:div w:id="1707674862">
      <w:bodyDiv w:val="1"/>
      <w:marLeft w:val="0"/>
      <w:marRight w:val="0"/>
      <w:marTop w:val="0"/>
      <w:marBottom w:val="0"/>
      <w:divBdr>
        <w:top w:val="none" w:sz="0" w:space="0" w:color="auto"/>
        <w:left w:val="none" w:sz="0" w:space="0" w:color="auto"/>
        <w:bottom w:val="none" w:sz="0" w:space="0" w:color="auto"/>
        <w:right w:val="none" w:sz="0" w:space="0" w:color="auto"/>
      </w:divBdr>
    </w:div>
    <w:div w:id="1707834343">
      <w:bodyDiv w:val="1"/>
      <w:marLeft w:val="0"/>
      <w:marRight w:val="0"/>
      <w:marTop w:val="0"/>
      <w:marBottom w:val="0"/>
      <w:divBdr>
        <w:top w:val="none" w:sz="0" w:space="0" w:color="auto"/>
        <w:left w:val="none" w:sz="0" w:space="0" w:color="auto"/>
        <w:bottom w:val="none" w:sz="0" w:space="0" w:color="auto"/>
        <w:right w:val="none" w:sz="0" w:space="0" w:color="auto"/>
      </w:divBdr>
    </w:div>
    <w:div w:id="1707947569">
      <w:bodyDiv w:val="1"/>
      <w:marLeft w:val="0"/>
      <w:marRight w:val="0"/>
      <w:marTop w:val="0"/>
      <w:marBottom w:val="0"/>
      <w:divBdr>
        <w:top w:val="none" w:sz="0" w:space="0" w:color="auto"/>
        <w:left w:val="none" w:sz="0" w:space="0" w:color="auto"/>
        <w:bottom w:val="none" w:sz="0" w:space="0" w:color="auto"/>
        <w:right w:val="none" w:sz="0" w:space="0" w:color="auto"/>
      </w:divBdr>
    </w:div>
    <w:div w:id="1708024931">
      <w:bodyDiv w:val="1"/>
      <w:marLeft w:val="0"/>
      <w:marRight w:val="0"/>
      <w:marTop w:val="0"/>
      <w:marBottom w:val="0"/>
      <w:divBdr>
        <w:top w:val="none" w:sz="0" w:space="0" w:color="auto"/>
        <w:left w:val="none" w:sz="0" w:space="0" w:color="auto"/>
        <w:bottom w:val="none" w:sz="0" w:space="0" w:color="auto"/>
        <w:right w:val="none" w:sz="0" w:space="0" w:color="auto"/>
      </w:divBdr>
    </w:div>
    <w:div w:id="1708065381">
      <w:bodyDiv w:val="1"/>
      <w:marLeft w:val="0"/>
      <w:marRight w:val="0"/>
      <w:marTop w:val="0"/>
      <w:marBottom w:val="0"/>
      <w:divBdr>
        <w:top w:val="none" w:sz="0" w:space="0" w:color="auto"/>
        <w:left w:val="none" w:sz="0" w:space="0" w:color="auto"/>
        <w:bottom w:val="none" w:sz="0" w:space="0" w:color="auto"/>
        <w:right w:val="none" w:sz="0" w:space="0" w:color="auto"/>
      </w:divBdr>
    </w:div>
    <w:div w:id="1708145497">
      <w:bodyDiv w:val="1"/>
      <w:marLeft w:val="0"/>
      <w:marRight w:val="0"/>
      <w:marTop w:val="0"/>
      <w:marBottom w:val="0"/>
      <w:divBdr>
        <w:top w:val="none" w:sz="0" w:space="0" w:color="auto"/>
        <w:left w:val="none" w:sz="0" w:space="0" w:color="auto"/>
        <w:bottom w:val="none" w:sz="0" w:space="0" w:color="auto"/>
        <w:right w:val="none" w:sz="0" w:space="0" w:color="auto"/>
      </w:divBdr>
    </w:div>
    <w:div w:id="1708213212">
      <w:bodyDiv w:val="1"/>
      <w:marLeft w:val="0"/>
      <w:marRight w:val="0"/>
      <w:marTop w:val="0"/>
      <w:marBottom w:val="0"/>
      <w:divBdr>
        <w:top w:val="none" w:sz="0" w:space="0" w:color="auto"/>
        <w:left w:val="none" w:sz="0" w:space="0" w:color="auto"/>
        <w:bottom w:val="none" w:sz="0" w:space="0" w:color="auto"/>
        <w:right w:val="none" w:sz="0" w:space="0" w:color="auto"/>
      </w:divBdr>
    </w:div>
    <w:div w:id="1708220423">
      <w:bodyDiv w:val="1"/>
      <w:marLeft w:val="0"/>
      <w:marRight w:val="0"/>
      <w:marTop w:val="0"/>
      <w:marBottom w:val="0"/>
      <w:divBdr>
        <w:top w:val="none" w:sz="0" w:space="0" w:color="auto"/>
        <w:left w:val="none" w:sz="0" w:space="0" w:color="auto"/>
        <w:bottom w:val="none" w:sz="0" w:space="0" w:color="auto"/>
        <w:right w:val="none" w:sz="0" w:space="0" w:color="auto"/>
      </w:divBdr>
    </w:div>
    <w:div w:id="1708329642">
      <w:bodyDiv w:val="1"/>
      <w:marLeft w:val="0"/>
      <w:marRight w:val="0"/>
      <w:marTop w:val="0"/>
      <w:marBottom w:val="0"/>
      <w:divBdr>
        <w:top w:val="none" w:sz="0" w:space="0" w:color="auto"/>
        <w:left w:val="none" w:sz="0" w:space="0" w:color="auto"/>
        <w:bottom w:val="none" w:sz="0" w:space="0" w:color="auto"/>
        <w:right w:val="none" w:sz="0" w:space="0" w:color="auto"/>
      </w:divBdr>
    </w:div>
    <w:div w:id="1708330975">
      <w:bodyDiv w:val="1"/>
      <w:marLeft w:val="0"/>
      <w:marRight w:val="0"/>
      <w:marTop w:val="0"/>
      <w:marBottom w:val="0"/>
      <w:divBdr>
        <w:top w:val="none" w:sz="0" w:space="0" w:color="auto"/>
        <w:left w:val="none" w:sz="0" w:space="0" w:color="auto"/>
        <w:bottom w:val="none" w:sz="0" w:space="0" w:color="auto"/>
        <w:right w:val="none" w:sz="0" w:space="0" w:color="auto"/>
      </w:divBdr>
    </w:div>
    <w:div w:id="1708331662">
      <w:bodyDiv w:val="1"/>
      <w:marLeft w:val="0"/>
      <w:marRight w:val="0"/>
      <w:marTop w:val="0"/>
      <w:marBottom w:val="0"/>
      <w:divBdr>
        <w:top w:val="none" w:sz="0" w:space="0" w:color="auto"/>
        <w:left w:val="none" w:sz="0" w:space="0" w:color="auto"/>
        <w:bottom w:val="none" w:sz="0" w:space="0" w:color="auto"/>
        <w:right w:val="none" w:sz="0" w:space="0" w:color="auto"/>
      </w:divBdr>
    </w:div>
    <w:div w:id="1708481013">
      <w:bodyDiv w:val="1"/>
      <w:marLeft w:val="0"/>
      <w:marRight w:val="0"/>
      <w:marTop w:val="0"/>
      <w:marBottom w:val="0"/>
      <w:divBdr>
        <w:top w:val="none" w:sz="0" w:space="0" w:color="auto"/>
        <w:left w:val="none" w:sz="0" w:space="0" w:color="auto"/>
        <w:bottom w:val="none" w:sz="0" w:space="0" w:color="auto"/>
        <w:right w:val="none" w:sz="0" w:space="0" w:color="auto"/>
      </w:divBdr>
    </w:div>
    <w:div w:id="1708598147">
      <w:bodyDiv w:val="1"/>
      <w:marLeft w:val="0"/>
      <w:marRight w:val="0"/>
      <w:marTop w:val="0"/>
      <w:marBottom w:val="0"/>
      <w:divBdr>
        <w:top w:val="none" w:sz="0" w:space="0" w:color="auto"/>
        <w:left w:val="none" w:sz="0" w:space="0" w:color="auto"/>
        <w:bottom w:val="none" w:sz="0" w:space="0" w:color="auto"/>
        <w:right w:val="none" w:sz="0" w:space="0" w:color="auto"/>
      </w:divBdr>
    </w:div>
    <w:div w:id="1708682013">
      <w:bodyDiv w:val="1"/>
      <w:marLeft w:val="0"/>
      <w:marRight w:val="0"/>
      <w:marTop w:val="0"/>
      <w:marBottom w:val="0"/>
      <w:divBdr>
        <w:top w:val="none" w:sz="0" w:space="0" w:color="auto"/>
        <w:left w:val="none" w:sz="0" w:space="0" w:color="auto"/>
        <w:bottom w:val="none" w:sz="0" w:space="0" w:color="auto"/>
        <w:right w:val="none" w:sz="0" w:space="0" w:color="auto"/>
      </w:divBdr>
    </w:div>
    <w:div w:id="1708683075">
      <w:bodyDiv w:val="1"/>
      <w:marLeft w:val="0"/>
      <w:marRight w:val="0"/>
      <w:marTop w:val="0"/>
      <w:marBottom w:val="0"/>
      <w:divBdr>
        <w:top w:val="none" w:sz="0" w:space="0" w:color="auto"/>
        <w:left w:val="none" w:sz="0" w:space="0" w:color="auto"/>
        <w:bottom w:val="none" w:sz="0" w:space="0" w:color="auto"/>
        <w:right w:val="none" w:sz="0" w:space="0" w:color="auto"/>
      </w:divBdr>
    </w:div>
    <w:div w:id="1708751073">
      <w:bodyDiv w:val="1"/>
      <w:marLeft w:val="0"/>
      <w:marRight w:val="0"/>
      <w:marTop w:val="0"/>
      <w:marBottom w:val="0"/>
      <w:divBdr>
        <w:top w:val="none" w:sz="0" w:space="0" w:color="auto"/>
        <w:left w:val="none" w:sz="0" w:space="0" w:color="auto"/>
        <w:bottom w:val="none" w:sz="0" w:space="0" w:color="auto"/>
        <w:right w:val="none" w:sz="0" w:space="0" w:color="auto"/>
      </w:divBdr>
    </w:div>
    <w:div w:id="1708794556">
      <w:bodyDiv w:val="1"/>
      <w:marLeft w:val="0"/>
      <w:marRight w:val="0"/>
      <w:marTop w:val="0"/>
      <w:marBottom w:val="0"/>
      <w:divBdr>
        <w:top w:val="none" w:sz="0" w:space="0" w:color="auto"/>
        <w:left w:val="none" w:sz="0" w:space="0" w:color="auto"/>
        <w:bottom w:val="none" w:sz="0" w:space="0" w:color="auto"/>
        <w:right w:val="none" w:sz="0" w:space="0" w:color="auto"/>
      </w:divBdr>
    </w:div>
    <w:div w:id="1708795914">
      <w:bodyDiv w:val="1"/>
      <w:marLeft w:val="0"/>
      <w:marRight w:val="0"/>
      <w:marTop w:val="0"/>
      <w:marBottom w:val="0"/>
      <w:divBdr>
        <w:top w:val="none" w:sz="0" w:space="0" w:color="auto"/>
        <w:left w:val="none" w:sz="0" w:space="0" w:color="auto"/>
        <w:bottom w:val="none" w:sz="0" w:space="0" w:color="auto"/>
        <w:right w:val="none" w:sz="0" w:space="0" w:color="auto"/>
      </w:divBdr>
    </w:div>
    <w:div w:id="1708948837">
      <w:bodyDiv w:val="1"/>
      <w:marLeft w:val="0"/>
      <w:marRight w:val="0"/>
      <w:marTop w:val="0"/>
      <w:marBottom w:val="0"/>
      <w:divBdr>
        <w:top w:val="none" w:sz="0" w:space="0" w:color="auto"/>
        <w:left w:val="none" w:sz="0" w:space="0" w:color="auto"/>
        <w:bottom w:val="none" w:sz="0" w:space="0" w:color="auto"/>
        <w:right w:val="none" w:sz="0" w:space="0" w:color="auto"/>
      </w:divBdr>
    </w:div>
    <w:div w:id="1709065079">
      <w:bodyDiv w:val="1"/>
      <w:marLeft w:val="0"/>
      <w:marRight w:val="0"/>
      <w:marTop w:val="0"/>
      <w:marBottom w:val="0"/>
      <w:divBdr>
        <w:top w:val="none" w:sz="0" w:space="0" w:color="auto"/>
        <w:left w:val="none" w:sz="0" w:space="0" w:color="auto"/>
        <w:bottom w:val="none" w:sz="0" w:space="0" w:color="auto"/>
        <w:right w:val="none" w:sz="0" w:space="0" w:color="auto"/>
      </w:divBdr>
    </w:div>
    <w:div w:id="1709136386">
      <w:bodyDiv w:val="1"/>
      <w:marLeft w:val="0"/>
      <w:marRight w:val="0"/>
      <w:marTop w:val="0"/>
      <w:marBottom w:val="0"/>
      <w:divBdr>
        <w:top w:val="none" w:sz="0" w:space="0" w:color="auto"/>
        <w:left w:val="none" w:sz="0" w:space="0" w:color="auto"/>
        <w:bottom w:val="none" w:sz="0" w:space="0" w:color="auto"/>
        <w:right w:val="none" w:sz="0" w:space="0" w:color="auto"/>
      </w:divBdr>
    </w:div>
    <w:div w:id="1709142112">
      <w:bodyDiv w:val="1"/>
      <w:marLeft w:val="0"/>
      <w:marRight w:val="0"/>
      <w:marTop w:val="0"/>
      <w:marBottom w:val="0"/>
      <w:divBdr>
        <w:top w:val="none" w:sz="0" w:space="0" w:color="auto"/>
        <w:left w:val="none" w:sz="0" w:space="0" w:color="auto"/>
        <w:bottom w:val="none" w:sz="0" w:space="0" w:color="auto"/>
        <w:right w:val="none" w:sz="0" w:space="0" w:color="auto"/>
      </w:divBdr>
    </w:div>
    <w:div w:id="1709143961">
      <w:bodyDiv w:val="1"/>
      <w:marLeft w:val="0"/>
      <w:marRight w:val="0"/>
      <w:marTop w:val="0"/>
      <w:marBottom w:val="0"/>
      <w:divBdr>
        <w:top w:val="none" w:sz="0" w:space="0" w:color="auto"/>
        <w:left w:val="none" w:sz="0" w:space="0" w:color="auto"/>
        <w:bottom w:val="none" w:sz="0" w:space="0" w:color="auto"/>
        <w:right w:val="none" w:sz="0" w:space="0" w:color="auto"/>
      </w:divBdr>
    </w:div>
    <w:div w:id="1709211172">
      <w:bodyDiv w:val="1"/>
      <w:marLeft w:val="0"/>
      <w:marRight w:val="0"/>
      <w:marTop w:val="0"/>
      <w:marBottom w:val="0"/>
      <w:divBdr>
        <w:top w:val="none" w:sz="0" w:space="0" w:color="auto"/>
        <w:left w:val="none" w:sz="0" w:space="0" w:color="auto"/>
        <w:bottom w:val="none" w:sz="0" w:space="0" w:color="auto"/>
        <w:right w:val="none" w:sz="0" w:space="0" w:color="auto"/>
      </w:divBdr>
    </w:div>
    <w:div w:id="1709256560">
      <w:bodyDiv w:val="1"/>
      <w:marLeft w:val="0"/>
      <w:marRight w:val="0"/>
      <w:marTop w:val="0"/>
      <w:marBottom w:val="0"/>
      <w:divBdr>
        <w:top w:val="none" w:sz="0" w:space="0" w:color="auto"/>
        <w:left w:val="none" w:sz="0" w:space="0" w:color="auto"/>
        <w:bottom w:val="none" w:sz="0" w:space="0" w:color="auto"/>
        <w:right w:val="none" w:sz="0" w:space="0" w:color="auto"/>
      </w:divBdr>
    </w:div>
    <w:div w:id="1709257702">
      <w:bodyDiv w:val="1"/>
      <w:marLeft w:val="0"/>
      <w:marRight w:val="0"/>
      <w:marTop w:val="0"/>
      <w:marBottom w:val="0"/>
      <w:divBdr>
        <w:top w:val="none" w:sz="0" w:space="0" w:color="auto"/>
        <w:left w:val="none" w:sz="0" w:space="0" w:color="auto"/>
        <w:bottom w:val="none" w:sz="0" w:space="0" w:color="auto"/>
        <w:right w:val="none" w:sz="0" w:space="0" w:color="auto"/>
      </w:divBdr>
    </w:div>
    <w:div w:id="1709260376">
      <w:bodyDiv w:val="1"/>
      <w:marLeft w:val="0"/>
      <w:marRight w:val="0"/>
      <w:marTop w:val="0"/>
      <w:marBottom w:val="0"/>
      <w:divBdr>
        <w:top w:val="none" w:sz="0" w:space="0" w:color="auto"/>
        <w:left w:val="none" w:sz="0" w:space="0" w:color="auto"/>
        <w:bottom w:val="none" w:sz="0" w:space="0" w:color="auto"/>
        <w:right w:val="none" w:sz="0" w:space="0" w:color="auto"/>
      </w:divBdr>
    </w:div>
    <w:div w:id="1709380303">
      <w:bodyDiv w:val="1"/>
      <w:marLeft w:val="0"/>
      <w:marRight w:val="0"/>
      <w:marTop w:val="0"/>
      <w:marBottom w:val="0"/>
      <w:divBdr>
        <w:top w:val="none" w:sz="0" w:space="0" w:color="auto"/>
        <w:left w:val="none" w:sz="0" w:space="0" w:color="auto"/>
        <w:bottom w:val="none" w:sz="0" w:space="0" w:color="auto"/>
        <w:right w:val="none" w:sz="0" w:space="0" w:color="auto"/>
      </w:divBdr>
    </w:div>
    <w:div w:id="1709406307">
      <w:bodyDiv w:val="1"/>
      <w:marLeft w:val="0"/>
      <w:marRight w:val="0"/>
      <w:marTop w:val="0"/>
      <w:marBottom w:val="0"/>
      <w:divBdr>
        <w:top w:val="none" w:sz="0" w:space="0" w:color="auto"/>
        <w:left w:val="none" w:sz="0" w:space="0" w:color="auto"/>
        <w:bottom w:val="none" w:sz="0" w:space="0" w:color="auto"/>
        <w:right w:val="none" w:sz="0" w:space="0" w:color="auto"/>
      </w:divBdr>
    </w:div>
    <w:div w:id="1709525487">
      <w:bodyDiv w:val="1"/>
      <w:marLeft w:val="0"/>
      <w:marRight w:val="0"/>
      <w:marTop w:val="0"/>
      <w:marBottom w:val="0"/>
      <w:divBdr>
        <w:top w:val="none" w:sz="0" w:space="0" w:color="auto"/>
        <w:left w:val="none" w:sz="0" w:space="0" w:color="auto"/>
        <w:bottom w:val="none" w:sz="0" w:space="0" w:color="auto"/>
        <w:right w:val="none" w:sz="0" w:space="0" w:color="auto"/>
      </w:divBdr>
    </w:div>
    <w:div w:id="1709525531">
      <w:bodyDiv w:val="1"/>
      <w:marLeft w:val="0"/>
      <w:marRight w:val="0"/>
      <w:marTop w:val="0"/>
      <w:marBottom w:val="0"/>
      <w:divBdr>
        <w:top w:val="none" w:sz="0" w:space="0" w:color="auto"/>
        <w:left w:val="none" w:sz="0" w:space="0" w:color="auto"/>
        <w:bottom w:val="none" w:sz="0" w:space="0" w:color="auto"/>
        <w:right w:val="none" w:sz="0" w:space="0" w:color="auto"/>
      </w:divBdr>
    </w:div>
    <w:div w:id="1709527796">
      <w:bodyDiv w:val="1"/>
      <w:marLeft w:val="0"/>
      <w:marRight w:val="0"/>
      <w:marTop w:val="0"/>
      <w:marBottom w:val="0"/>
      <w:divBdr>
        <w:top w:val="none" w:sz="0" w:space="0" w:color="auto"/>
        <w:left w:val="none" w:sz="0" w:space="0" w:color="auto"/>
        <w:bottom w:val="none" w:sz="0" w:space="0" w:color="auto"/>
        <w:right w:val="none" w:sz="0" w:space="0" w:color="auto"/>
      </w:divBdr>
    </w:div>
    <w:div w:id="1709528104">
      <w:bodyDiv w:val="1"/>
      <w:marLeft w:val="0"/>
      <w:marRight w:val="0"/>
      <w:marTop w:val="0"/>
      <w:marBottom w:val="0"/>
      <w:divBdr>
        <w:top w:val="none" w:sz="0" w:space="0" w:color="auto"/>
        <w:left w:val="none" w:sz="0" w:space="0" w:color="auto"/>
        <w:bottom w:val="none" w:sz="0" w:space="0" w:color="auto"/>
        <w:right w:val="none" w:sz="0" w:space="0" w:color="auto"/>
      </w:divBdr>
    </w:div>
    <w:div w:id="1709572426">
      <w:bodyDiv w:val="1"/>
      <w:marLeft w:val="0"/>
      <w:marRight w:val="0"/>
      <w:marTop w:val="0"/>
      <w:marBottom w:val="0"/>
      <w:divBdr>
        <w:top w:val="none" w:sz="0" w:space="0" w:color="auto"/>
        <w:left w:val="none" w:sz="0" w:space="0" w:color="auto"/>
        <w:bottom w:val="none" w:sz="0" w:space="0" w:color="auto"/>
        <w:right w:val="none" w:sz="0" w:space="0" w:color="auto"/>
      </w:divBdr>
    </w:div>
    <w:div w:id="1709721487">
      <w:bodyDiv w:val="1"/>
      <w:marLeft w:val="0"/>
      <w:marRight w:val="0"/>
      <w:marTop w:val="0"/>
      <w:marBottom w:val="0"/>
      <w:divBdr>
        <w:top w:val="none" w:sz="0" w:space="0" w:color="auto"/>
        <w:left w:val="none" w:sz="0" w:space="0" w:color="auto"/>
        <w:bottom w:val="none" w:sz="0" w:space="0" w:color="auto"/>
        <w:right w:val="none" w:sz="0" w:space="0" w:color="auto"/>
      </w:divBdr>
    </w:div>
    <w:div w:id="1709984853">
      <w:bodyDiv w:val="1"/>
      <w:marLeft w:val="0"/>
      <w:marRight w:val="0"/>
      <w:marTop w:val="0"/>
      <w:marBottom w:val="0"/>
      <w:divBdr>
        <w:top w:val="none" w:sz="0" w:space="0" w:color="auto"/>
        <w:left w:val="none" w:sz="0" w:space="0" w:color="auto"/>
        <w:bottom w:val="none" w:sz="0" w:space="0" w:color="auto"/>
        <w:right w:val="none" w:sz="0" w:space="0" w:color="auto"/>
      </w:divBdr>
    </w:div>
    <w:div w:id="1710032619">
      <w:bodyDiv w:val="1"/>
      <w:marLeft w:val="0"/>
      <w:marRight w:val="0"/>
      <w:marTop w:val="0"/>
      <w:marBottom w:val="0"/>
      <w:divBdr>
        <w:top w:val="none" w:sz="0" w:space="0" w:color="auto"/>
        <w:left w:val="none" w:sz="0" w:space="0" w:color="auto"/>
        <w:bottom w:val="none" w:sz="0" w:space="0" w:color="auto"/>
        <w:right w:val="none" w:sz="0" w:space="0" w:color="auto"/>
      </w:divBdr>
    </w:div>
    <w:div w:id="1710104790">
      <w:bodyDiv w:val="1"/>
      <w:marLeft w:val="0"/>
      <w:marRight w:val="0"/>
      <w:marTop w:val="0"/>
      <w:marBottom w:val="0"/>
      <w:divBdr>
        <w:top w:val="none" w:sz="0" w:space="0" w:color="auto"/>
        <w:left w:val="none" w:sz="0" w:space="0" w:color="auto"/>
        <w:bottom w:val="none" w:sz="0" w:space="0" w:color="auto"/>
        <w:right w:val="none" w:sz="0" w:space="0" w:color="auto"/>
      </w:divBdr>
    </w:div>
    <w:div w:id="1710108690">
      <w:bodyDiv w:val="1"/>
      <w:marLeft w:val="0"/>
      <w:marRight w:val="0"/>
      <w:marTop w:val="0"/>
      <w:marBottom w:val="0"/>
      <w:divBdr>
        <w:top w:val="none" w:sz="0" w:space="0" w:color="auto"/>
        <w:left w:val="none" w:sz="0" w:space="0" w:color="auto"/>
        <w:bottom w:val="none" w:sz="0" w:space="0" w:color="auto"/>
        <w:right w:val="none" w:sz="0" w:space="0" w:color="auto"/>
      </w:divBdr>
    </w:div>
    <w:div w:id="1710185169">
      <w:bodyDiv w:val="1"/>
      <w:marLeft w:val="0"/>
      <w:marRight w:val="0"/>
      <w:marTop w:val="0"/>
      <w:marBottom w:val="0"/>
      <w:divBdr>
        <w:top w:val="none" w:sz="0" w:space="0" w:color="auto"/>
        <w:left w:val="none" w:sz="0" w:space="0" w:color="auto"/>
        <w:bottom w:val="none" w:sz="0" w:space="0" w:color="auto"/>
        <w:right w:val="none" w:sz="0" w:space="0" w:color="auto"/>
      </w:divBdr>
    </w:div>
    <w:div w:id="1710228910">
      <w:bodyDiv w:val="1"/>
      <w:marLeft w:val="0"/>
      <w:marRight w:val="0"/>
      <w:marTop w:val="0"/>
      <w:marBottom w:val="0"/>
      <w:divBdr>
        <w:top w:val="none" w:sz="0" w:space="0" w:color="auto"/>
        <w:left w:val="none" w:sz="0" w:space="0" w:color="auto"/>
        <w:bottom w:val="none" w:sz="0" w:space="0" w:color="auto"/>
        <w:right w:val="none" w:sz="0" w:space="0" w:color="auto"/>
      </w:divBdr>
    </w:div>
    <w:div w:id="1710253039">
      <w:bodyDiv w:val="1"/>
      <w:marLeft w:val="0"/>
      <w:marRight w:val="0"/>
      <w:marTop w:val="0"/>
      <w:marBottom w:val="0"/>
      <w:divBdr>
        <w:top w:val="none" w:sz="0" w:space="0" w:color="auto"/>
        <w:left w:val="none" w:sz="0" w:space="0" w:color="auto"/>
        <w:bottom w:val="none" w:sz="0" w:space="0" w:color="auto"/>
        <w:right w:val="none" w:sz="0" w:space="0" w:color="auto"/>
      </w:divBdr>
    </w:div>
    <w:div w:id="1710497922">
      <w:bodyDiv w:val="1"/>
      <w:marLeft w:val="0"/>
      <w:marRight w:val="0"/>
      <w:marTop w:val="0"/>
      <w:marBottom w:val="0"/>
      <w:divBdr>
        <w:top w:val="none" w:sz="0" w:space="0" w:color="auto"/>
        <w:left w:val="none" w:sz="0" w:space="0" w:color="auto"/>
        <w:bottom w:val="none" w:sz="0" w:space="0" w:color="auto"/>
        <w:right w:val="none" w:sz="0" w:space="0" w:color="auto"/>
      </w:divBdr>
    </w:div>
    <w:div w:id="1710566153">
      <w:bodyDiv w:val="1"/>
      <w:marLeft w:val="0"/>
      <w:marRight w:val="0"/>
      <w:marTop w:val="0"/>
      <w:marBottom w:val="0"/>
      <w:divBdr>
        <w:top w:val="none" w:sz="0" w:space="0" w:color="auto"/>
        <w:left w:val="none" w:sz="0" w:space="0" w:color="auto"/>
        <w:bottom w:val="none" w:sz="0" w:space="0" w:color="auto"/>
        <w:right w:val="none" w:sz="0" w:space="0" w:color="auto"/>
      </w:divBdr>
    </w:div>
    <w:div w:id="1710567770">
      <w:bodyDiv w:val="1"/>
      <w:marLeft w:val="0"/>
      <w:marRight w:val="0"/>
      <w:marTop w:val="0"/>
      <w:marBottom w:val="0"/>
      <w:divBdr>
        <w:top w:val="none" w:sz="0" w:space="0" w:color="auto"/>
        <w:left w:val="none" w:sz="0" w:space="0" w:color="auto"/>
        <w:bottom w:val="none" w:sz="0" w:space="0" w:color="auto"/>
        <w:right w:val="none" w:sz="0" w:space="0" w:color="auto"/>
      </w:divBdr>
    </w:div>
    <w:div w:id="1710572686">
      <w:bodyDiv w:val="1"/>
      <w:marLeft w:val="0"/>
      <w:marRight w:val="0"/>
      <w:marTop w:val="0"/>
      <w:marBottom w:val="0"/>
      <w:divBdr>
        <w:top w:val="none" w:sz="0" w:space="0" w:color="auto"/>
        <w:left w:val="none" w:sz="0" w:space="0" w:color="auto"/>
        <w:bottom w:val="none" w:sz="0" w:space="0" w:color="auto"/>
        <w:right w:val="none" w:sz="0" w:space="0" w:color="auto"/>
      </w:divBdr>
    </w:div>
    <w:div w:id="1710648196">
      <w:bodyDiv w:val="1"/>
      <w:marLeft w:val="0"/>
      <w:marRight w:val="0"/>
      <w:marTop w:val="0"/>
      <w:marBottom w:val="0"/>
      <w:divBdr>
        <w:top w:val="none" w:sz="0" w:space="0" w:color="auto"/>
        <w:left w:val="none" w:sz="0" w:space="0" w:color="auto"/>
        <w:bottom w:val="none" w:sz="0" w:space="0" w:color="auto"/>
        <w:right w:val="none" w:sz="0" w:space="0" w:color="auto"/>
      </w:divBdr>
    </w:div>
    <w:div w:id="1710689262">
      <w:bodyDiv w:val="1"/>
      <w:marLeft w:val="0"/>
      <w:marRight w:val="0"/>
      <w:marTop w:val="0"/>
      <w:marBottom w:val="0"/>
      <w:divBdr>
        <w:top w:val="none" w:sz="0" w:space="0" w:color="auto"/>
        <w:left w:val="none" w:sz="0" w:space="0" w:color="auto"/>
        <w:bottom w:val="none" w:sz="0" w:space="0" w:color="auto"/>
        <w:right w:val="none" w:sz="0" w:space="0" w:color="auto"/>
      </w:divBdr>
    </w:div>
    <w:div w:id="1710716074">
      <w:bodyDiv w:val="1"/>
      <w:marLeft w:val="0"/>
      <w:marRight w:val="0"/>
      <w:marTop w:val="0"/>
      <w:marBottom w:val="0"/>
      <w:divBdr>
        <w:top w:val="none" w:sz="0" w:space="0" w:color="auto"/>
        <w:left w:val="none" w:sz="0" w:space="0" w:color="auto"/>
        <w:bottom w:val="none" w:sz="0" w:space="0" w:color="auto"/>
        <w:right w:val="none" w:sz="0" w:space="0" w:color="auto"/>
      </w:divBdr>
    </w:div>
    <w:div w:id="1711029777">
      <w:bodyDiv w:val="1"/>
      <w:marLeft w:val="0"/>
      <w:marRight w:val="0"/>
      <w:marTop w:val="0"/>
      <w:marBottom w:val="0"/>
      <w:divBdr>
        <w:top w:val="none" w:sz="0" w:space="0" w:color="auto"/>
        <w:left w:val="none" w:sz="0" w:space="0" w:color="auto"/>
        <w:bottom w:val="none" w:sz="0" w:space="0" w:color="auto"/>
        <w:right w:val="none" w:sz="0" w:space="0" w:color="auto"/>
      </w:divBdr>
    </w:div>
    <w:div w:id="1711101152">
      <w:bodyDiv w:val="1"/>
      <w:marLeft w:val="0"/>
      <w:marRight w:val="0"/>
      <w:marTop w:val="0"/>
      <w:marBottom w:val="0"/>
      <w:divBdr>
        <w:top w:val="none" w:sz="0" w:space="0" w:color="auto"/>
        <w:left w:val="none" w:sz="0" w:space="0" w:color="auto"/>
        <w:bottom w:val="none" w:sz="0" w:space="0" w:color="auto"/>
        <w:right w:val="none" w:sz="0" w:space="0" w:color="auto"/>
      </w:divBdr>
    </w:div>
    <w:div w:id="1711102519">
      <w:bodyDiv w:val="1"/>
      <w:marLeft w:val="0"/>
      <w:marRight w:val="0"/>
      <w:marTop w:val="0"/>
      <w:marBottom w:val="0"/>
      <w:divBdr>
        <w:top w:val="none" w:sz="0" w:space="0" w:color="auto"/>
        <w:left w:val="none" w:sz="0" w:space="0" w:color="auto"/>
        <w:bottom w:val="none" w:sz="0" w:space="0" w:color="auto"/>
        <w:right w:val="none" w:sz="0" w:space="0" w:color="auto"/>
      </w:divBdr>
    </w:div>
    <w:div w:id="1711104961">
      <w:bodyDiv w:val="1"/>
      <w:marLeft w:val="0"/>
      <w:marRight w:val="0"/>
      <w:marTop w:val="0"/>
      <w:marBottom w:val="0"/>
      <w:divBdr>
        <w:top w:val="none" w:sz="0" w:space="0" w:color="auto"/>
        <w:left w:val="none" w:sz="0" w:space="0" w:color="auto"/>
        <w:bottom w:val="none" w:sz="0" w:space="0" w:color="auto"/>
        <w:right w:val="none" w:sz="0" w:space="0" w:color="auto"/>
      </w:divBdr>
    </w:div>
    <w:div w:id="1711147848">
      <w:bodyDiv w:val="1"/>
      <w:marLeft w:val="0"/>
      <w:marRight w:val="0"/>
      <w:marTop w:val="0"/>
      <w:marBottom w:val="0"/>
      <w:divBdr>
        <w:top w:val="none" w:sz="0" w:space="0" w:color="auto"/>
        <w:left w:val="none" w:sz="0" w:space="0" w:color="auto"/>
        <w:bottom w:val="none" w:sz="0" w:space="0" w:color="auto"/>
        <w:right w:val="none" w:sz="0" w:space="0" w:color="auto"/>
      </w:divBdr>
    </w:div>
    <w:div w:id="1711225684">
      <w:bodyDiv w:val="1"/>
      <w:marLeft w:val="0"/>
      <w:marRight w:val="0"/>
      <w:marTop w:val="0"/>
      <w:marBottom w:val="0"/>
      <w:divBdr>
        <w:top w:val="none" w:sz="0" w:space="0" w:color="auto"/>
        <w:left w:val="none" w:sz="0" w:space="0" w:color="auto"/>
        <w:bottom w:val="none" w:sz="0" w:space="0" w:color="auto"/>
        <w:right w:val="none" w:sz="0" w:space="0" w:color="auto"/>
      </w:divBdr>
    </w:div>
    <w:div w:id="1711373382">
      <w:bodyDiv w:val="1"/>
      <w:marLeft w:val="0"/>
      <w:marRight w:val="0"/>
      <w:marTop w:val="0"/>
      <w:marBottom w:val="0"/>
      <w:divBdr>
        <w:top w:val="none" w:sz="0" w:space="0" w:color="auto"/>
        <w:left w:val="none" w:sz="0" w:space="0" w:color="auto"/>
        <w:bottom w:val="none" w:sz="0" w:space="0" w:color="auto"/>
        <w:right w:val="none" w:sz="0" w:space="0" w:color="auto"/>
      </w:divBdr>
    </w:div>
    <w:div w:id="1711418160">
      <w:bodyDiv w:val="1"/>
      <w:marLeft w:val="0"/>
      <w:marRight w:val="0"/>
      <w:marTop w:val="0"/>
      <w:marBottom w:val="0"/>
      <w:divBdr>
        <w:top w:val="none" w:sz="0" w:space="0" w:color="auto"/>
        <w:left w:val="none" w:sz="0" w:space="0" w:color="auto"/>
        <w:bottom w:val="none" w:sz="0" w:space="0" w:color="auto"/>
        <w:right w:val="none" w:sz="0" w:space="0" w:color="auto"/>
      </w:divBdr>
    </w:div>
    <w:div w:id="1711492885">
      <w:bodyDiv w:val="1"/>
      <w:marLeft w:val="0"/>
      <w:marRight w:val="0"/>
      <w:marTop w:val="0"/>
      <w:marBottom w:val="0"/>
      <w:divBdr>
        <w:top w:val="none" w:sz="0" w:space="0" w:color="auto"/>
        <w:left w:val="none" w:sz="0" w:space="0" w:color="auto"/>
        <w:bottom w:val="none" w:sz="0" w:space="0" w:color="auto"/>
        <w:right w:val="none" w:sz="0" w:space="0" w:color="auto"/>
      </w:divBdr>
    </w:div>
    <w:div w:id="1711566490">
      <w:bodyDiv w:val="1"/>
      <w:marLeft w:val="0"/>
      <w:marRight w:val="0"/>
      <w:marTop w:val="0"/>
      <w:marBottom w:val="0"/>
      <w:divBdr>
        <w:top w:val="none" w:sz="0" w:space="0" w:color="auto"/>
        <w:left w:val="none" w:sz="0" w:space="0" w:color="auto"/>
        <w:bottom w:val="none" w:sz="0" w:space="0" w:color="auto"/>
        <w:right w:val="none" w:sz="0" w:space="0" w:color="auto"/>
      </w:divBdr>
    </w:div>
    <w:div w:id="1711607995">
      <w:bodyDiv w:val="1"/>
      <w:marLeft w:val="0"/>
      <w:marRight w:val="0"/>
      <w:marTop w:val="0"/>
      <w:marBottom w:val="0"/>
      <w:divBdr>
        <w:top w:val="none" w:sz="0" w:space="0" w:color="auto"/>
        <w:left w:val="none" w:sz="0" w:space="0" w:color="auto"/>
        <w:bottom w:val="none" w:sz="0" w:space="0" w:color="auto"/>
        <w:right w:val="none" w:sz="0" w:space="0" w:color="auto"/>
      </w:divBdr>
    </w:div>
    <w:div w:id="1711756472">
      <w:bodyDiv w:val="1"/>
      <w:marLeft w:val="0"/>
      <w:marRight w:val="0"/>
      <w:marTop w:val="0"/>
      <w:marBottom w:val="0"/>
      <w:divBdr>
        <w:top w:val="none" w:sz="0" w:space="0" w:color="auto"/>
        <w:left w:val="none" w:sz="0" w:space="0" w:color="auto"/>
        <w:bottom w:val="none" w:sz="0" w:space="0" w:color="auto"/>
        <w:right w:val="none" w:sz="0" w:space="0" w:color="auto"/>
      </w:divBdr>
    </w:div>
    <w:div w:id="1711762279">
      <w:bodyDiv w:val="1"/>
      <w:marLeft w:val="0"/>
      <w:marRight w:val="0"/>
      <w:marTop w:val="0"/>
      <w:marBottom w:val="0"/>
      <w:divBdr>
        <w:top w:val="none" w:sz="0" w:space="0" w:color="auto"/>
        <w:left w:val="none" w:sz="0" w:space="0" w:color="auto"/>
        <w:bottom w:val="none" w:sz="0" w:space="0" w:color="auto"/>
        <w:right w:val="none" w:sz="0" w:space="0" w:color="auto"/>
      </w:divBdr>
    </w:div>
    <w:div w:id="1711762818">
      <w:bodyDiv w:val="1"/>
      <w:marLeft w:val="0"/>
      <w:marRight w:val="0"/>
      <w:marTop w:val="0"/>
      <w:marBottom w:val="0"/>
      <w:divBdr>
        <w:top w:val="none" w:sz="0" w:space="0" w:color="auto"/>
        <w:left w:val="none" w:sz="0" w:space="0" w:color="auto"/>
        <w:bottom w:val="none" w:sz="0" w:space="0" w:color="auto"/>
        <w:right w:val="none" w:sz="0" w:space="0" w:color="auto"/>
      </w:divBdr>
    </w:div>
    <w:div w:id="1711807366">
      <w:bodyDiv w:val="1"/>
      <w:marLeft w:val="0"/>
      <w:marRight w:val="0"/>
      <w:marTop w:val="0"/>
      <w:marBottom w:val="0"/>
      <w:divBdr>
        <w:top w:val="none" w:sz="0" w:space="0" w:color="auto"/>
        <w:left w:val="none" w:sz="0" w:space="0" w:color="auto"/>
        <w:bottom w:val="none" w:sz="0" w:space="0" w:color="auto"/>
        <w:right w:val="none" w:sz="0" w:space="0" w:color="auto"/>
      </w:divBdr>
    </w:div>
    <w:div w:id="1711880483">
      <w:bodyDiv w:val="1"/>
      <w:marLeft w:val="0"/>
      <w:marRight w:val="0"/>
      <w:marTop w:val="0"/>
      <w:marBottom w:val="0"/>
      <w:divBdr>
        <w:top w:val="none" w:sz="0" w:space="0" w:color="auto"/>
        <w:left w:val="none" w:sz="0" w:space="0" w:color="auto"/>
        <w:bottom w:val="none" w:sz="0" w:space="0" w:color="auto"/>
        <w:right w:val="none" w:sz="0" w:space="0" w:color="auto"/>
      </w:divBdr>
    </w:div>
    <w:div w:id="1711954424">
      <w:bodyDiv w:val="1"/>
      <w:marLeft w:val="0"/>
      <w:marRight w:val="0"/>
      <w:marTop w:val="0"/>
      <w:marBottom w:val="0"/>
      <w:divBdr>
        <w:top w:val="none" w:sz="0" w:space="0" w:color="auto"/>
        <w:left w:val="none" w:sz="0" w:space="0" w:color="auto"/>
        <w:bottom w:val="none" w:sz="0" w:space="0" w:color="auto"/>
        <w:right w:val="none" w:sz="0" w:space="0" w:color="auto"/>
      </w:divBdr>
    </w:div>
    <w:div w:id="1711959420">
      <w:bodyDiv w:val="1"/>
      <w:marLeft w:val="0"/>
      <w:marRight w:val="0"/>
      <w:marTop w:val="0"/>
      <w:marBottom w:val="0"/>
      <w:divBdr>
        <w:top w:val="none" w:sz="0" w:space="0" w:color="auto"/>
        <w:left w:val="none" w:sz="0" w:space="0" w:color="auto"/>
        <w:bottom w:val="none" w:sz="0" w:space="0" w:color="auto"/>
        <w:right w:val="none" w:sz="0" w:space="0" w:color="auto"/>
      </w:divBdr>
    </w:div>
    <w:div w:id="1712219281">
      <w:bodyDiv w:val="1"/>
      <w:marLeft w:val="0"/>
      <w:marRight w:val="0"/>
      <w:marTop w:val="0"/>
      <w:marBottom w:val="0"/>
      <w:divBdr>
        <w:top w:val="none" w:sz="0" w:space="0" w:color="auto"/>
        <w:left w:val="none" w:sz="0" w:space="0" w:color="auto"/>
        <w:bottom w:val="none" w:sz="0" w:space="0" w:color="auto"/>
        <w:right w:val="none" w:sz="0" w:space="0" w:color="auto"/>
      </w:divBdr>
    </w:div>
    <w:div w:id="1712219305">
      <w:bodyDiv w:val="1"/>
      <w:marLeft w:val="0"/>
      <w:marRight w:val="0"/>
      <w:marTop w:val="0"/>
      <w:marBottom w:val="0"/>
      <w:divBdr>
        <w:top w:val="none" w:sz="0" w:space="0" w:color="auto"/>
        <w:left w:val="none" w:sz="0" w:space="0" w:color="auto"/>
        <w:bottom w:val="none" w:sz="0" w:space="0" w:color="auto"/>
        <w:right w:val="none" w:sz="0" w:space="0" w:color="auto"/>
      </w:divBdr>
    </w:div>
    <w:div w:id="1712262235">
      <w:bodyDiv w:val="1"/>
      <w:marLeft w:val="0"/>
      <w:marRight w:val="0"/>
      <w:marTop w:val="0"/>
      <w:marBottom w:val="0"/>
      <w:divBdr>
        <w:top w:val="none" w:sz="0" w:space="0" w:color="auto"/>
        <w:left w:val="none" w:sz="0" w:space="0" w:color="auto"/>
        <w:bottom w:val="none" w:sz="0" w:space="0" w:color="auto"/>
        <w:right w:val="none" w:sz="0" w:space="0" w:color="auto"/>
      </w:divBdr>
    </w:div>
    <w:div w:id="1712266535">
      <w:bodyDiv w:val="1"/>
      <w:marLeft w:val="0"/>
      <w:marRight w:val="0"/>
      <w:marTop w:val="0"/>
      <w:marBottom w:val="0"/>
      <w:divBdr>
        <w:top w:val="none" w:sz="0" w:space="0" w:color="auto"/>
        <w:left w:val="none" w:sz="0" w:space="0" w:color="auto"/>
        <w:bottom w:val="none" w:sz="0" w:space="0" w:color="auto"/>
        <w:right w:val="none" w:sz="0" w:space="0" w:color="auto"/>
      </w:divBdr>
    </w:div>
    <w:div w:id="1712269324">
      <w:bodyDiv w:val="1"/>
      <w:marLeft w:val="0"/>
      <w:marRight w:val="0"/>
      <w:marTop w:val="0"/>
      <w:marBottom w:val="0"/>
      <w:divBdr>
        <w:top w:val="none" w:sz="0" w:space="0" w:color="auto"/>
        <w:left w:val="none" w:sz="0" w:space="0" w:color="auto"/>
        <w:bottom w:val="none" w:sz="0" w:space="0" w:color="auto"/>
        <w:right w:val="none" w:sz="0" w:space="0" w:color="auto"/>
      </w:divBdr>
    </w:div>
    <w:div w:id="1712421391">
      <w:bodyDiv w:val="1"/>
      <w:marLeft w:val="0"/>
      <w:marRight w:val="0"/>
      <w:marTop w:val="0"/>
      <w:marBottom w:val="0"/>
      <w:divBdr>
        <w:top w:val="none" w:sz="0" w:space="0" w:color="auto"/>
        <w:left w:val="none" w:sz="0" w:space="0" w:color="auto"/>
        <w:bottom w:val="none" w:sz="0" w:space="0" w:color="auto"/>
        <w:right w:val="none" w:sz="0" w:space="0" w:color="auto"/>
      </w:divBdr>
    </w:div>
    <w:div w:id="1712461363">
      <w:bodyDiv w:val="1"/>
      <w:marLeft w:val="0"/>
      <w:marRight w:val="0"/>
      <w:marTop w:val="0"/>
      <w:marBottom w:val="0"/>
      <w:divBdr>
        <w:top w:val="none" w:sz="0" w:space="0" w:color="auto"/>
        <w:left w:val="none" w:sz="0" w:space="0" w:color="auto"/>
        <w:bottom w:val="none" w:sz="0" w:space="0" w:color="auto"/>
        <w:right w:val="none" w:sz="0" w:space="0" w:color="auto"/>
      </w:divBdr>
    </w:div>
    <w:div w:id="1712462452">
      <w:bodyDiv w:val="1"/>
      <w:marLeft w:val="0"/>
      <w:marRight w:val="0"/>
      <w:marTop w:val="0"/>
      <w:marBottom w:val="0"/>
      <w:divBdr>
        <w:top w:val="none" w:sz="0" w:space="0" w:color="auto"/>
        <w:left w:val="none" w:sz="0" w:space="0" w:color="auto"/>
        <w:bottom w:val="none" w:sz="0" w:space="0" w:color="auto"/>
        <w:right w:val="none" w:sz="0" w:space="0" w:color="auto"/>
      </w:divBdr>
    </w:div>
    <w:div w:id="1712536122">
      <w:bodyDiv w:val="1"/>
      <w:marLeft w:val="0"/>
      <w:marRight w:val="0"/>
      <w:marTop w:val="0"/>
      <w:marBottom w:val="0"/>
      <w:divBdr>
        <w:top w:val="none" w:sz="0" w:space="0" w:color="auto"/>
        <w:left w:val="none" w:sz="0" w:space="0" w:color="auto"/>
        <w:bottom w:val="none" w:sz="0" w:space="0" w:color="auto"/>
        <w:right w:val="none" w:sz="0" w:space="0" w:color="auto"/>
      </w:divBdr>
    </w:div>
    <w:div w:id="1712607533">
      <w:bodyDiv w:val="1"/>
      <w:marLeft w:val="0"/>
      <w:marRight w:val="0"/>
      <w:marTop w:val="0"/>
      <w:marBottom w:val="0"/>
      <w:divBdr>
        <w:top w:val="none" w:sz="0" w:space="0" w:color="auto"/>
        <w:left w:val="none" w:sz="0" w:space="0" w:color="auto"/>
        <w:bottom w:val="none" w:sz="0" w:space="0" w:color="auto"/>
        <w:right w:val="none" w:sz="0" w:space="0" w:color="auto"/>
      </w:divBdr>
    </w:div>
    <w:div w:id="1712653730">
      <w:bodyDiv w:val="1"/>
      <w:marLeft w:val="0"/>
      <w:marRight w:val="0"/>
      <w:marTop w:val="0"/>
      <w:marBottom w:val="0"/>
      <w:divBdr>
        <w:top w:val="none" w:sz="0" w:space="0" w:color="auto"/>
        <w:left w:val="none" w:sz="0" w:space="0" w:color="auto"/>
        <w:bottom w:val="none" w:sz="0" w:space="0" w:color="auto"/>
        <w:right w:val="none" w:sz="0" w:space="0" w:color="auto"/>
      </w:divBdr>
    </w:div>
    <w:div w:id="1712725767">
      <w:bodyDiv w:val="1"/>
      <w:marLeft w:val="0"/>
      <w:marRight w:val="0"/>
      <w:marTop w:val="0"/>
      <w:marBottom w:val="0"/>
      <w:divBdr>
        <w:top w:val="none" w:sz="0" w:space="0" w:color="auto"/>
        <w:left w:val="none" w:sz="0" w:space="0" w:color="auto"/>
        <w:bottom w:val="none" w:sz="0" w:space="0" w:color="auto"/>
        <w:right w:val="none" w:sz="0" w:space="0" w:color="auto"/>
      </w:divBdr>
    </w:div>
    <w:div w:id="1712798877">
      <w:bodyDiv w:val="1"/>
      <w:marLeft w:val="0"/>
      <w:marRight w:val="0"/>
      <w:marTop w:val="0"/>
      <w:marBottom w:val="0"/>
      <w:divBdr>
        <w:top w:val="none" w:sz="0" w:space="0" w:color="auto"/>
        <w:left w:val="none" w:sz="0" w:space="0" w:color="auto"/>
        <w:bottom w:val="none" w:sz="0" w:space="0" w:color="auto"/>
        <w:right w:val="none" w:sz="0" w:space="0" w:color="auto"/>
      </w:divBdr>
    </w:div>
    <w:div w:id="1712800759">
      <w:bodyDiv w:val="1"/>
      <w:marLeft w:val="0"/>
      <w:marRight w:val="0"/>
      <w:marTop w:val="0"/>
      <w:marBottom w:val="0"/>
      <w:divBdr>
        <w:top w:val="none" w:sz="0" w:space="0" w:color="auto"/>
        <w:left w:val="none" w:sz="0" w:space="0" w:color="auto"/>
        <w:bottom w:val="none" w:sz="0" w:space="0" w:color="auto"/>
        <w:right w:val="none" w:sz="0" w:space="0" w:color="auto"/>
      </w:divBdr>
    </w:div>
    <w:div w:id="1712876554">
      <w:bodyDiv w:val="1"/>
      <w:marLeft w:val="0"/>
      <w:marRight w:val="0"/>
      <w:marTop w:val="0"/>
      <w:marBottom w:val="0"/>
      <w:divBdr>
        <w:top w:val="none" w:sz="0" w:space="0" w:color="auto"/>
        <w:left w:val="none" w:sz="0" w:space="0" w:color="auto"/>
        <w:bottom w:val="none" w:sz="0" w:space="0" w:color="auto"/>
        <w:right w:val="none" w:sz="0" w:space="0" w:color="auto"/>
      </w:divBdr>
    </w:div>
    <w:div w:id="1712877876">
      <w:bodyDiv w:val="1"/>
      <w:marLeft w:val="0"/>
      <w:marRight w:val="0"/>
      <w:marTop w:val="0"/>
      <w:marBottom w:val="0"/>
      <w:divBdr>
        <w:top w:val="none" w:sz="0" w:space="0" w:color="auto"/>
        <w:left w:val="none" w:sz="0" w:space="0" w:color="auto"/>
        <w:bottom w:val="none" w:sz="0" w:space="0" w:color="auto"/>
        <w:right w:val="none" w:sz="0" w:space="0" w:color="auto"/>
      </w:divBdr>
    </w:div>
    <w:div w:id="1713068170">
      <w:bodyDiv w:val="1"/>
      <w:marLeft w:val="0"/>
      <w:marRight w:val="0"/>
      <w:marTop w:val="0"/>
      <w:marBottom w:val="0"/>
      <w:divBdr>
        <w:top w:val="none" w:sz="0" w:space="0" w:color="auto"/>
        <w:left w:val="none" w:sz="0" w:space="0" w:color="auto"/>
        <w:bottom w:val="none" w:sz="0" w:space="0" w:color="auto"/>
        <w:right w:val="none" w:sz="0" w:space="0" w:color="auto"/>
      </w:divBdr>
    </w:div>
    <w:div w:id="1713073722">
      <w:bodyDiv w:val="1"/>
      <w:marLeft w:val="0"/>
      <w:marRight w:val="0"/>
      <w:marTop w:val="0"/>
      <w:marBottom w:val="0"/>
      <w:divBdr>
        <w:top w:val="none" w:sz="0" w:space="0" w:color="auto"/>
        <w:left w:val="none" w:sz="0" w:space="0" w:color="auto"/>
        <w:bottom w:val="none" w:sz="0" w:space="0" w:color="auto"/>
        <w:right w:val="none" w:sz="0" w:space="0" w:color="auto"/>
      </w:divBdr>
    </w:div>
    <w:div w:id="1713111896">
      <w:bodyDiv w:val="1"/>
      <w:marLeft w:val="0"/>
      <w:marRight w:val="0"/>
      <w:marTop w:val="0"/>
      <w:marBottom w:val="0"/>
      <w:divBdr>
        <w:top w:val="none" w:sz="0" w:space="0" w:color="auto"/>
        <w:left w:val="none" w:sz="0" w:space="0" w:color="auto"/>
        <w:bottom w:val="none" w:sz="0" w:space="0" w:color="auto"/>
        <w:right w:val="none" w:sz="0" w:space="0" w:color="auto"/>
      </w:divBdr>
    </w:div>
    <w:div w:id="1713307733">
      <w:bodyDiv w:val="1"/>
      <w:marLeft w:val="0"/>
      <w:marRight w:val="0"/>
      <w:marTop w:val="0"/>
      <w:marBottom w:val="0"/>
      <w:divBdr>
        <w:top w:val="none" w:sz="0" w:space="0" w:color="auto"/>
        <w:left w:val="none" w:sz="0" w:space="0" w:color="auto"/>
        <w:bottom w:val="none" w:sz="0" w:space="0" w:color="auto"/>
        <w:right w:val="none" w:sz="0" w:space="0" w:color="auto"/>
      </w:divBdr>
    </w:div>
    <w:div w:id="1713454012">
      <w:bodyDiv w:val="1"/>
      <w:marLeft w:val="0"/>
      <w:marRight w:val="0"/>
      <w:marTop w:val="0"/>
      <w:marBottom w:val="0"/>
      <w:divBdr>
        <w:top w:val="none" w:sz="0" w:space="0" w:color="auto"/>
        <w:left w:val="none" w:sz="0" w:space="0" w:color="auto"/>
        <w:bottom w:val="none" w:sz="0" w:space="0" w:color="auto"/>
        <w:right w:val="none" w:sz="0" w:space="0" w:color="auto"/>
      </w:divBdr>
    </w:div>
    <w:div w:id="1713457382">
      <w:bodyDiv w:val="1"/>
      <w:marLeft w:val="0"/>
      <w:marRight w:val="0"/>
      <w:marTop w:val="0"/>
      <w:marBottom w:val="0"/>
      <w:divBdr>
        <w:top w:val="none" w:sz="0" w:space="0" w:color="auto"/>
        <w:left w:val="none" w:sz="0" w:space="0" w:color="auto"/>
        <w:bottom w:val="none" w:sz="0" w:space="0" w:color="auto"/>
        <w:right w:val="none" w:sz="0" w:space="0" w:color="auto"/>
      </w:divBdr>
    </w:div>
    <w:div w:id="1713458071">
      <w:bodyDiv w:val="1"/>
      <w:marLeft w:val="0"/>
      <w:marRight w:val="0"/>
      <w:marTop w:val="0"/>
      <w:marBottom w:val="0"/>
      <w:divBdr>
        <w:top w:val="none" w:sz="0" w:space="0" w:color="auto"/>
        <w:left w:val="none" w:sz="0" w:space="0" w:color="auto"/>
        <w:bottom w:val="none" w:sz="0" w:space="0" w:color="auto"/>
        <w:right w:val="none" w:sz="0" w:space="0" w:color="auto"/>
      </w:divBdr>
    </w:div>
    <w:div w:id="1713531754">
      <w:bodyDiv w:val="1"/>
      <w:marLeft w:val="0"/>
      <w:marRight w:val="0"/>
      <w:marTop w:val="0"/>
      <w:marBottom w:val="0"/>
      <w:divBdr>
        <w:top w:val="none" w:sz="0" w:space="0" w:color="auto"/>
        <w:left w:val="none" w:sz="0" w:space="0" w:color="auto"/>
        <w:bottom w:val="none" w:sz="0" w:space="0" w:color="auto"/>
        <w:right w:val="none" w:sz="0" w:space="0" w:color="auto"/>
      </w:divBdr>
    </w:div>
    <w:div w:id="1713532993">
      <w:bodyDiv w:val="1"/>
      <w:marLeft w:val="0"/>
      <w:marRight w:val="0"/>
      <w:marTop w:val="0"/>
      <w:marBottom w:val="0"/>
      <w:divBdr>
        <w:top w:val="none" w:sz="0" w:space="0" w:color="auto"/>
        <w:left w:val="none" w:sz="0" w:space="0" w:color="auto"/>
        <w:bottom w:val="none" w:sz="0" w:space="0" w:color="auto"/>
        <w:right w:val="none" w:sz="0" w:space="0" w:color="auto"/>
      </w:divBdr>
    </w:div>
    <w:div w:id="1713536729">
      <w:bodyDiv w:val="1"/>
      <w:marLeft w:val="0"/>
      <w:marRight w:val="0"/>
      <w:marTop w:val="0"/>
      <w:marBottom w:val="0"/>
      <w:divBdr>
        <w:top w:val="none" w:sz="0" w:space="0" w:color="auto"/>
        <w:left w:val="none" w:sz="0" w:space="0" w:color="auto"/>
        <w:bottom w:val="none" w:sz="0" w:space="0" w:color="auto"/>
        <w:right w:val="none" w:sz="0" w:space="0" w:color="auto"/>
      </w:divBdr>
    </w:div>
    <w:div w:id="1713576487">
      <w:bodyDiv w:val="1"/>
      <w:marLeft w:val="0"/>
      <w:marRight w:val="0"/>
      <w:marTop w:val="0"/>
      <w:marBottom w:val="0"/>
      <w:divBdr>
        <w:top w:val="none" w:sz="0" w:space="0" w:color="auto"/>
        <w:left w:val="none" w:sz="0" w:space="0" w:color="auto"/>
        <w:bottom w:val="none" w:sz="0" w:space="0" w:color="auto"/>
        <w:right w:val="none" w:sz="0" w:space="0" w:color="auto"/>
      </w:divBdr>
    </w:div>
    <w:div w:id="1713774062">
      <w:bodyDiv w:val="1"/>
      <w:marLeft w:val="0"/>
      <w:marRight w:val="0"/>
      <w:marTop w:val="0"/>
      <w:marBottom w:val="0"/>
      <w:divBdr>
        <w:top w:val="none" w:sz="0" w:space="0" w:color="auto"/>
        <w:left w:val="none" w:sz="0" w:space="0" w:color="auto"/>
        <w:bottom w:val="none" w:sz="0" w:space="0" w:color="auto"/>
        <w:right w:val="none" w:sz="0" w:space="0" w:color="auto"/>
      </w:divBdr>
    </w:div>
    <w:div w:id="1713963878">
      <w:bodyDiv w:val="1"/>
      <w:marLeft w:val="0"/>
      <w:marRight w:val="0"/>
      <w:marTop w:val="0"/>
      <w:marBottom w:val="0"/>
      <w:divBdr>
        <w:top w:val="none" w:sz="0" w:space="0" w:color="auto"/>
        <w:left w:val="none" w:sz="0" w:space="0" w:color="auto"/>
        <w:bottom w:val="none" w:sz="0" w:space="0" w:color="auto"/>
        <w:right w:val="none" w:sz="0" w:space="0" w:color="auto"/>
      </w:divBdr>
    </w:div>
    <w:div w:id="1714037879">
      <w:bodyDiv w:val="1"/>
      <w:marLeft w:val="0"/>
      <w:marRight w:val="0"/>
      <w:marTop w:val="0"/>
      <w:marBottom w:val="0"/>
      <w:divBdr>
        <w:top w:val="none" w:sz="0" w:space="0" w:color="auto"/>
        <w:left w:val="none" w:sz="0" w:space="0" w:color="auto"/>
        <w:bottom w:val="none" w:sz="0" w:space="0" w:color="auto"/>
        <w:right w:val="none" w:sz="0" w:space="0" w:color="auto"/>
      </w:divBdr>
    </w:div>
    <w:div w:id="1714109438">
      <w:bodyDiv w:val="1"/>
      <w:marLeft w:val="0"/>
      <w:marRight w:val="0"/>
      <w:marTop w:val="0"/>
      <w:marBottom w:val="0"/>
      <w:divBdr>
        <w:top w:val="none" w:sz="0" w:space="0" w:color="auto"/>
        <w:left w:val="none" w:sz="0" w:space="0" w:color="auto"/>
        <w:bottom w:val="none" w:sz="0" w:space="0" w:color="auto"/>
        <w:right w:val="none" w:sz="0" w:space="0" w:color="auto"/>
      </w:divBdr>
    </w:div>
    <w:div w:id="1714113968">
      <w:bodyDiv w:val="1"/>
      <w:marLeft w:val="0"/>
      <w:marRight w:val="0"/>
      <w:marTop w:val="0"/>
      <w:marBottom w:val="0"/>
      <w:divBdr>
        <w:top w:val="none" w:sz="0" w:space="0" w:color="auto"/>
        <w:left w:val="none" w:sz="0" w:space="0" w:color="auto"/>
        <w:bottom w:val="none" w:sz="0" w:space="0" w:color="auto"/>
        <w:right w:val="none" w:sz="0" w:space="0" w:color="auto"/>
      </w:divBdr>
    </w:div>
    <w:div w:id="1714161153">
      <w:bodyDiv w:val="1"/>
      <w:marLeft w:val="0"/>
      <w:marRight w:val="0"/>
      <w:marTop w:val="0"/>
      <w:marBottom w:val="0"/>
      <w:divBdr>
        <w:top w:val="none" w:sz="0" w:space="0" w:color="auto"/>
        <w:left w:val="none" w:sz="0" w:space="0" w:color="auto"/>
        <w:bottom w:val="none" w:sz="0" w:space="0" w:color="auto"/>
        <w:right w:val="none" w:sz="0" w:space="0" w:color="auto"/>
      </w:divBdr>
    </w:div>
    <w:div w:id="1714189424">
      <w:bodyDiv w:val="1"/>
      <w:marLeft w:val="0"/>
      <w:marRight w:val="0"/>
      <w:marTop w:val="0"/>
      <w:marBottom w:val="0"/>
      <w:divBdr>
        <w:top w:val="none" w:sz="0" w:space="0" w:color="auto"/>
        <w:left w:val="none" w:sz="0" w:space="0" w:color="auto"/>
        <w:bottom w:val="none" w:sz="0" w:space="0" w:color="auto"/>
        <w:right w:val="none" w:sz="0" w:space="0" w:color="auto"/>
      </w:divBdr>
    </w:div>
    <w:div w:id="1714189847">
      <w:bodyDiv w:val="1"/>
      <w:marLeft w:val="0"/>
      <w:marRight w:val="0"/>
      <w:marTop w:val="0"/>
      <w:marBottom w:val="0"/>
      <w:divBdr>
        <w:top w:val="none" w:sz="0" w:space="0" w:color="auto"/>
        <w:left w:val="none" w:sz="0" w:space="0" w:color="auto"/>
        <w:bottom w:val="none" w:sz="0" w:space="0" w:color="auto"/>
        <w:right w:val="none" w:sz="0" w:space="0" w:color="auto"/>
      </w:divBdr>
    </w:div>
    <w:div w:id="1714230911">
      <w:bodyDiv w:val="1"/>
      <w:marLeft w:val="0"/>
      <w:marRight w:val="0"/>
      <w:marTop w:val="0"/>
      <w:marBottom w:val="0"/>
      <w:divBdr>
        <w:top w:val="none" w:sz="0" w:space="0" w:color="auto"/>
        <w:left w:val="none" w:sz="0" w:space="0" w:color="auto"/>
        <w:bottom w:val="none" w:sz="0" w:space="0" w:color="auto"/>
        <w:right w:val="none" w:sz="0" w:space="0" w:color="auto"/>
      </w:divBdr>
    </w:div>
    <w:div w:id="1714381753">
      <w:bodyDiv w:val="1"/>
      <w:marLeft w:val="0"/>
      <w:marRight w:val="0"/>
      <w:marTop w:val="0"/>
      <w:marBottom w:val="0"/>
      <w:divBdr>
        <w:top w:val="none" w:sz="0" w:space="0" w:color="auto"/>
        <w:left w:val="none" w:sz="0" w:space="0" w:color="auto"/>
        <w:bottom w:val="none" w:sz="0" w:space="0" w:color="auto"/>
        <w:right w:val="none" w:sz="0" w:space="0" w:color="auto"/>
      </w:divBdr>
    </w:div>
    <w:div w:id="1714386946">
      <w:bodyDiv w:val="1"/>
      <w:marLeft w:val="0"/>
      <w:marRight w:val="0"/>
      <w:marTop w:val="0"/>
      <w:marBottom w:val="0"/>
      <w:divBdr>
        <w:top w:val="none" w:sz="0" w:space="0" w:color="auto"/>
        <w:left w:val="none" w:sz="0" w:space="0" w:color="auto"/>
        <w:bottom w:val="none" w:sz="0" w:space="0" w:color="auto"/>
        <w:right w:val="none" w:sz="0" w:space="0" w:color="auto"/>
      </w:divBdr>
    </w:div>
    <w:div w:id="1714501119">
      <w:bodyDiv w:val="1"/>
      <w:marLeft w:val="0"/>
      <w:marRight w:val="0"/>
      <w:marTop w:val="0"/>
      <w:marBottom w:val="0"/>
      <w:divBdr>
        <w:top w:val="none" w:sz="0" w:space="0" w:color="auto"/>
        <w:left w:val="none" w:sz="0" w:space="0" w:color="auto"/>
        <w:bottom w:val="none" w:sz="0" w:space="0" w:color="auto"/>
        <w:right w:val="none" w:sz="0" w:space="0" w:color="auto"/>
      </w:divBdr>
    </w:div>
    <w:div w:id="1714580174">
      <w:bodyDiv w:val="1"/>
      <w:marLeft w:val="0"/>
      <w:marRight w:val="0"/>
      <w:marTop w:val="0"/>
      <w:marBottom w:val="0"/>
      <w:divBdr>
        <w:top w:val="none" w:sz="0" w:space="0" w:color="auto"/>
        <w:left w:val="none" w:sz="0" w:space="0" w:color="auto"/>
        <w:bottom w:val="none" w:sz="0" w:space="0" w:color="auto"/>
        <w:right w:val="none" w:sz="0" w:space="0" w:color="auto"/>
      </w:divBdr>
    </w:div>
    <w:div w:id="1714650395">
      <w:bodyDiv w:val="1"/>
      <w:marLeft w:val="0"/>
      <w:marRight w:val="0"/>
      <w:marTop w:val="0"/>
      <w:marBottom w:val="0"/>
      <w:divBdr>
        <w:top w:val="none" w:sz="0" w:space="0" w:color="auto"/>
        <w:left w:val="none" w:sz="0" w:space="0" w:color="auto"/>
        <w:bottom w:val="none" w:sz="0" w:space="0" w:color="auto"/>
        <w:right w:val="none" w:sz="0" w:space="0" w:color="auto"/>
      </w:divBdr>
    </w:div>
    <w:div w:id="1714689989">
      <w:bodyDiv w:val="1"/>
      <w:marLeft w:val="0"/>
      <w:marRight w:val="0"/>
      <w:marTop w:val="0"/>
      <w:marBottom w:val="0"/>
      <w:divBdr>
        <w:top w:val="none" w:sz="0" w:space="0" w:color="auto"/>
        <w:left w:val="none" w:sz="0" w:space="0" w:color="auto"/>
        <w:bottom w:val="none" w:sz="0" w:space="0" w:color="auto"/>
        <w:right w:val="none" w:sz="0" w:space="0" w:color="auto"/>
      </w:divBdr>
    </w:div>
    <w:div w:id="1714768378">
      <w:bodyDiv w:val="1"/>
      <w:marLeft w:val="0"/>
      <w:marRight w:val="0"/>
      <w:marTop w:val="0"/>
      <w:marBottom w:val="0"/>
      <w:divBdr>
        <w:top w:val="none" w:sz="0" w:space="0" w:color="auto"/>
        <w:left w:val="none" w:sz="0" w:space="0" w:color="auto"/>
        <w:bottom w:val="none" w:sz="0" w:space="0" w:color="auto"/>
        <w:right w:val="none" w:sz="0" w:space="0" w:color="auto"/>
      </w:divBdr>
    </w:div>
    <w:div w:id="1714768848">
      <w:bodyDiv w:val="1"/>
      <w:marLeft w:val="0"/>
      <w:marRight w:val="0"/>
      <w:marTop w:val="0"/>
      <w:marBottom w:val="0"/>
      <w:divBdr>
        <w:top w:val="none" w:sz="0" w:space="0" w:color="auto"/>
        <w:left w:val="none" w:sz="0" w:space="0" w:color="auto"/>
        <w:bottom w:val="none" w:sz="0" w:space="0" w:color="auto"/>
        <w:right w:val="none" w:sz="0" w:space="0" w:color="auto"/>
      </w:divBdr>
    </w:div>
    <w:div w:id="1714882529">
      <w:bodyDiv w:val="1"/>
      <w:marLeft w:val="0"/>
      <w:marRight w:val="0"/>
      <w:marTop w:val="0"/>
      <w:marBottom w:val="0"/>
      <w:divBdr>
        <w:top w:val="none" w:sz="0" w:space="0" w:color="auto"/>
        <w:left w:val="none" w:sz="0" w:space="0" w:color="auto"/>
        <w:bottom w:val="none" w:sz="0" w:space="0" w:color="auto"/>
        <w:right w:val="none" w:sz="0" w:space="0" w:color="auto"/>
      </w:divBdr>
    </w:div>
    <w:div w:id="1714891651">
      <w:bodyDiv w:val="1"/>
      <w:marLeft w:val="0"/>
      <w:marRight w:val="0"/>
      <w:marTop w:val="0"/>
      <w:marBottom w:val="0"/>
      <w:divBdr>
        <w:top w:val="none" w:sz="0" w:space="0" w:color="auto"/>
        <w:left w:val="none" w:sz="0" w:space="0" w:color="auto"/>
        <w:bottom w:val="none" w:sz="0" w:space="0" w:color="auto"/>
        <w:right w:val="none" w:sz="0" w:space="0" w:color="auto"/>
      </w:divBdr>
    </w:div>
    <w:div w:id="1715035442">
      <w:bodyDiv w:val="1"/>
      <w:marLeft w:val="0"/>
      <w:marRight w:val="0"/>
      <w:marTop w:val="0"/>
      <w:marBottom w:val="0"/>
      <w:divBdr>
        <w:top w:val="none" w:sz="0" w:space="0" w:color="auto"/>
        <w:left w:val="none" w:sz="0" w:space="0" w:color="auto"/>
        <w:bottom w:val="none" w:sz="0" w:space="0" w:color="auto"/>
        <w:right w:val="none" w:sz="0" w:space="0" w:color="auto"/>
      </w:divBdr>
    </w:div>
    <w:div w:id="1715039467">
      <w:bodyDiv w:val="1"/>
      <w:marLeft w:val="0"/>
      <w:marRight w:val="0"/>
      <w:marTop w:val="0"/>
      <w:marBottom w:val="0"/>
      <w:divBdr>
        <w:top w:val="none" w:sz="0" w:space="0" w:color="auto"/>
        <w:left w:val="none" w:sz="0" w:space="0" w:color="auto"/>
        <w:bottom w:val="none" w:sz="0" w:space="0" w:color="auto"/>
        <w:right w:val="none" w:sz="0" w:space="0" w:color="auto"/>
      </w:divBdr>
    </w:div>
    <w:div w:id="1715078926">
      <w:bodyDiv w:val="1"/>
      <w:marLeft w:val="0"/>
      <w:marRight w:val="0"/>
      <w:marTop w:val="0"/>
      <w:marBottom w:val="0"/>
      <w:divBdr>
        <w:top w:val="none" w:sz="0" w:space="0" w:color="auto"/>
        <w:left w:val="none" w:sz="0" w:space="0" w:color="auto"/>
        <w:bottom w:val="none" w:sz="0" w:space="0" w:color="auto"/>
        <w:right w:val="none" w:sz="0" w:space="0" w:color="auto"/>
      </w:divBdr>
    </w:div>
    <w:div w:id="1715228029">
      <w:bodyDiv w:val="1"/>
      <w:marLeft w:val="0"/>
      <w:marRight w:val="0"/>
      <w:marTop w:val="0"/>
      <w:marBottom w:val="0"/>
      <w:divBdr>
        <w:top w:val="none" w:sz="0" w:space="0" w:color="auto"/>
        <w:left w:val="none" w:sz="0" w:space="0" w:color="auto"/>
        <w:bottom w:val="none" w:sz="0" w:space="0" w:color="auto"/>
        <w:right w:val="none" w:sz="0" w:space="0" w:color="auto"/>
      </w:divBdr>
    </w:div>
    <w:div w:id="1715276346">
      <w:bodyDiv w:val="1"/>
      <w:marLeft w:val="0"/>
      <w:marRight w:val="0"/>
      <w:marTop w:val="0"/>
      <w:marBottom w:val="0"/>
      <w:divBdr>
        <w:top w:val="none" w:sz="0" w:space="0" w:color="auto"/>
        <w:left w:val="none" w:sz="0" w:space="0" w:color="auto"/>
        <w:bottom w:val="none" w:sz="0" w:space="0" w:color="auto"/>
        <w:right w:val="none" w:sz="0" w:space="0" w:color="auto"/>
      </w:divBdr>
    </w:div>
    <w:div w:id="1715495218">
      <w:bodyDiv w:val="1"/>
      <w:marLeft w:val="0"/>
      <w:marRight w:val="0"/>
      <w:marTop w:val="0"/>
      <w:marBottom w:val="0"/>
      <w:divBdr>
        <w:top w:val="none" w:sz="0" w:space="0" w:color="auto"/>
        <w:left w:val="none" w:sz="0" w:space="0" w:color="auto"/>
        <w:bottom w:val="none" w:sz="0" w:space="0" w:color="auto"/>
        <w:right w:val="none" w:sz="0" w:space="0" w:color="auto"/>
      </w:divBdr>
    </w:div>
    <w:div w:id="1715500426">
      <w:bodyDiv w:val="1"/>
      <w:marLeft w:val="0"/>
      <w:marRight w:val="0"/>
      <w:marTop w:val="0"/>
      <w:marBottom w:val="0"/>
      <w:divBdr>
        <w:top w:val="none" w:sz="0" w:space="0" w:color="auto"/>
        <w:left w:val="none" w:sz="0" w:space="0" w:color="auto"/>
        <w:bottom w:val="none" w:sz="0" w:space="0" w:color="auto"/>
        <w:right w:val="none" w:sz="0" w:space="0" w:color="auto"/>
      </w:divBdr>
    </w:div>
    <w:div w:id="1715501433">
      <w:bodyDiv w:val="1"/>
      <w:marLeft w:val="0"/>
      <w:marRight w:val="0"/>
      <w:marTop w:val="0"/>
      <w:marBottom w:val="0"/>
      <w:divBdr>
        <w:top w:val="none" w:sz="0" w:space="0" w:color="auto"/>
        <w:left w:val="none" w:sz="0" w:space="0" w:color="auto"/>
        <w:bottom w:val="none" w:sz="0" w:space="0" w:color="auto"/>
        <w:right w:val="none" w:sz="0" w:space="0" w:color="auto"/>
      </w:divBdr>
    </w:div>
    <w:div w:id="1715537304">
      <w:bodyDiv w:val="1"/>
      <w:marLeft w:val="0"/>
      <w:marRight w:val="0"/>
      <w:marTop w:val="0"/>
      <w:marBottom w:val="0"/>
      <w:divBdr>
        <w:top w:val="none" w:sz="0" w:space="0" w:color="auto"/>
        <w:left w:val="none" w:sz="0" w:space="0" w:color="auto"/>
        <w:bottom w:val="none" w:sz="0" w:space="0" w:color="auto"/>
        <w:right w:val="none" w:sz="0" w:space="0" w:color="auto"/>
      </w:divBdr>
    </w:div>
    <w:div w:id="1715546503">
      <w:bodyDiv w:val="1"/>
      <w:marLeft w:val="0"/>
      <w:marRight w:val="0"/>
      <w:marTop w:val="0"/>
      <w:marBottom w:val="0"/>
      <w:divBdr>
        <w:top w:val="none" w:sz="0" w:space="0" w:color="auto"/>
        <w:left w:val="none" w:sz="0" w:space="0" w:color="auto"/>
        <w:bottom w:val="none" w:sz="0" w:space="0" w:color="auto"/>
        <w:right w:val="none" w:sz="0" w:space="0" w:color="auto"/>
      </w:divBdr>
    </w:div>
    <w:div w:id="1715620714">
      <w:bodyDiv w:val="1"/>
      <w:marLeft w:val="0"/>
      <w:marRight w:val="0"/>
      <w:marTop w:val="0"/>
      <w:marBottom w:val="0"/>
      <w:divBdr>
        <w:top w:val="none" w:sz="0" w:space="0" w:color="auto"/>
        <w:left w:val="none" w:sz="0" w:space="0" w:color="auto"/>
        <w:bottom w:val="none" w:sz="0" w:space="0" w:color="auto"/>
        <w:right w:val="none" w:sz="0" w:space="0" w:color="auto"/>
      </w:divBdr>
    </w:div>
    <w:div w:id="1715690420">
      <w:bodyDiv w:val="1"/>
      <w:marLeft w:val="0"/>
      <w:marRight w:val="0"/>
      <w:marTop w:val="0"/>
      <w:marBottom w:val="0"/>
      <w:divBdr>
        <w:top w:val="none" w:sz="0" w:space="0" w:color="auto"/>
        <w:left w:val="none" w:sz="0" w:space="0" w:color="auto"/>
        <w:bottom w:val="none" w:sz="0" w:space="0" w:color="auto"/>
        <w:right w:val="none" w:sz="0" w:space="0" w:color="auto"/>
      </w:divBdr>
    </w:div>
    <w:div w:id="1715691386">
      <w:bodyDiv w:val="1"/>
      <w:marLeft w:val="0"/>
      <w:marRight w:val="0"/>
      <w:marTop w:val="0"/>
      <w:marBottom w:val="0"/>
      <w:divBdr>
        <w:top w:val="none" w:sz="0" w:space="0" w:color="auto"/>
        <w:left w:val="none" w:sz="0" w:space="0" w:color="auto"/>
        <w:bottom w:val="none" w:sz="0" w:space="0" w:color="auto"/>
        <w:right w:val="none" w:sz="0" w:space="0" w:color="auto"/>
      </w:divBdr>
    </w:div>
    <w:div w:id="1715738871">
      <w:bodyDiv w:val="1"/>
      <w:marLeft w:val="0"/>
      <w:marRight w:val="0"/>
      <w:marTop w:val="0"/>
      <w:marBottom w:val="0"/>
      <w:divBdr>
        <w:top w:val="none" w:sz="0" w:space="0" w:color="auto"/>
        <w:left w:val="none" w:sz="0" w:space="0" w:color="auto"/>
        <w:bottom w:val="none" w:sz="0" w:space="0" w:color="auto"/>
        <w:right w:val="none" w:sz="0" w:space="0" w:color="auto"/>
      </w:divBdr>
    </w:div>
    <w:div w:id="1715739465">
      <w:bodyDiv w:val="1"/>
      <w:marLeft w:val="0"/>
      <w:marRight w:val="0"/>
      <w:marTop w:val="0"/>
      <w:marBottom w:val="0"/>
      <w:divBdr>
        <w:top w:val="none" w:sz="0" w:space="0" w:color="auto"/>
        <w:left w:val="none" w:sz="0" w:space="0" w:color="auto"/>
        <w:bottom w:val="none" w:sz="0" w:space="0" w:color="auto"/>
        <w:right w:val="none" w:sz="0" w:space="0" w:color="auto"/>
      </w:divBdr>
    </w:div>
    <w:div w:id="1715886127">
      <w:bodyDiv w:val="1"/>
      <w:marLeft w:val="0"/>
      <w:marRight w:val="0"/>
      <w:marTop w:val="0"/>
      <w:marBottom w:val="0"/>
      <w:divBdr>
        <w:top w:val="none" w:sz="0" w:space="0" w:color="auto"/>
        <w:left w:val="none" w:sz="0" w:space="0" w:color="auto"/>
        <w:bottom w:val="none" w:sz="0" w:space="0" w:color="auto"/>
        <w:right w:val="none" w:sz="0" w:space="0" w:color="auto"/>
      </w:divBdr>
    </w:div>
    <w:div w:id="1715960317">
      <w:bodyDiv w:val="1"/>
      <w:marLeft w:val="0"/>
      <w:marRight w:val="0"/>
      <w:marTop w:val="0"/>
      <w:marBottom w:val="0"/>
      <w:divBdr>
        <w:top w:val="none" w:sz="0" w:space="0" w:color="auto"/>
        <w:left w:val="none" w:sz="0" w:space="0" w:color="auto"/>
        <w:bottom w:val="none" w:sz="0" w:space="0" w:color="auto"/>
        <w:right w:val="none" w:sz="0" w:space="0" w:color="auto"/>
      </w:divBdr>
    </w:div>
    <w:div w:id="1716001535">
      <w:bodyDiv w:val="1"/>
      <w:marLeft w:val="0"/>
      <w:marRight w:val="0"/>
      <w:marTop w:val="0"/>
      <w:marBottom w:val="0"/>
      <w:divBdr>
        <w:top w:val="none" w:sz="0" w:space="0" w:color="auto"/>
        <w:left w:val="none" w:sz="0" w:space="0" w:color="auto"/>
        <w:bottom w:val="none" w:sz="0" w:space="0" w:color="auto"/>
        <w:right w:val="none" w:sz="0" w:space="0" w:color="auto"/>
      </w:divBdr>
    </w:div>
    <w:div w:id="1716075131">
      <w:bodyDiv w:val="1"/>
      <w:marLeft w:val="0"/>
      <w:marRight w:val="0"/>
      <w:marTop w:val="0"/>
      <w:marBottom w:val="0"/>
      <w:divBdr>
        <w:top w:val="none" w:sz="0" w:space="0" w:color="auto"/>
        <w:left w:val="none" w:sz="0" w:space="0" w:color="auto"/>
        <w:bottom w:val="none" w:sz="0" w:space="0" w:color="auto"/>
        <w:right w:val="none" w:sz="0" w:space="0" w:color="auto"/>
      </w:divBdr>
    </w:div>
    <w:div w:id="1716075456">
      <w:bodyDiv w:val="1"/>
      <w:marLeft w:val="0"/>
      <w:marRight w:val="0"/>
      <w:marTop w:val="0"/>
      <w:marBottom w:val="0"/>
      <w:divBdr>
        <w:top w:val="none" w:sz="0" w:space="0" w:color="auto"/>
        <w:left w:val="none" w:sz="0" w:space="0" w:color="auto"/>
        <w:bottom w:val="none" w:sz="0" w:space="0" w:color="auto"/>
        <w:right w:val="none" w:sz="0" w:space="0" w:color="auto"/>
      </w:divBdr>
    </w:div>
    <w:div w:id="1716157812">
      <w:bodyDiv w:val="1"/>
      <w:marLeft w:val="0"/>
      <w:marRight w:val="0"/>
      <w:marTop w:val="0"/>
      <w:marBottom w:val="0"/>
      <w:divBdr>
        <w:top w:val="none" w:sz="0" w:space="0" w:color="auto"/>
        <w:left w:val="none" w:sz="0" w:space="0" w:color="auto"/>
        <w:bottom w:val="none" w:sz="0" w:space="0" w:color="auto"/>
        <w:right w:val="none" w:sz="0" w:space="0" w:color="auto"/>
      </w:divBdr>
    </w:div>
    <w:div w:id="1716347837">
      <w:bodyDiv w:val="1"/>
      <w:marLeft w:val="0"/>
      <w:marRight w:val="0"/>
      <w:marTop w:val="0"/>
      <w:marBottom w:val="0"/>
      <w:divBdr>
        <w:top w:val="none" w:sz="0" w:space="0" w:color="auto"/>
        <w:left w:val="none" w:sz="0" w:space="0" w:color="auto"/>
        <w:bottom w:val="none" w:sz="0" w:space="0" w:color="auto"/>
        <w:right w:val="none" w:sz="0" w:space="0" w:color="auto"/>
      </w:divBdr>
    </w:div>
    <w:div w:id="1716418865">
      <w:bodyDiv w:val="1"/>
      <w:marLeft w:val="0"/>
      <w:marRight w:val="0"/>
      <w:marTop w:val="0"/>
      <w:marBottom w:val="0"/>
      <w:divBdr>
        <w:top w:val="none" w:sz="0" w:space="0" w:color="auto"/>
        <w:left w:val="none" w:sz="0" w:space="0" w:color="auto"/>
        <w:bottom w:val="none" w:sz="0" w:space="0" w:color="auto"/>
        <w:right w:val="none" w:sz="0" w:space="0" w:color="auto"/>
      </w:divBdr>
    </w:div>
    <w:div w:id="1716420082">
      <w:bodyDiv w:val="1"/>
      <w:marLeft w:val="0"/>
      <w:marRight w:val="0"/>
      <w:marTop w:val="0"/>
      <w:marBottom w:val="0"/>
      <w:divBdr>
        <w:top w:val="none" w:sz="0" w:space="0" w:color="auto"/>
        <w:left w:val="none" w:sz="0" w:space="0" w:color="auto"/>
        <w:bottom w:val="none" w:sz="0" w:space="0" w:color="auto"/>
        <w:right w:val="none" w:sz="0" w:space="0" w:color="auto"/>
      </w:divBdr>
    </w:div>
    <w:div w:id="1716467716">
      <w:bodyDiv w:val="1"/>
      <w:marLeft w:val="0"/>
      <w:marRight w:val="0"/>
      <w:marTop w:val="0"/>
      <w:marBottom w:val="0"/>
      <w:divBdr>
        <w:top w:val="none" w:sz="0" w:space="0" w:color="auto"/>
        <w:left w:val="none" w:sz="0" w:space="0" w:color="auto"/>
        <w:bottom w:val="none" w:sz="0" w:space="0" w:color="auto"/>
        <w:right w:val="none" w:sz="0" w:space="0" w:color="auto"/>
      </w:divBdr>
    </w:div>
    <w:div w:id="1716536822">
      <w:bodyDiv w:val="1"/>
      <w:marLeft w:val="0"/>
      <w:marRight w:val="0"/>
      <w:marTop w:val="0"/>
      <w:marBottom w:val="0"/>
      <w:divBdr>
        <w:top w:val="none" w:sz="0" w:space="0" w:color="auto"/>
        <w:left w:val="none" w:sz="0" w:space="0" w:color="auto"/>
        <w:bottom w:val="none" w:sz="0" w:space="0" w:color="auto"/>
        <w:right w:val="none" w:sz="0" w:space="0" w:color="auto"/>
      </w:divBdr>
    </w:div>
    <w:div w:id="1716662186">
      <w:bodyDiv w:val="1"/>
      <w:marLeft w:val="0"/>
      <w:marRight w:val="0"/>
      <w:marTop w:val="0"/>
      <w:marBottom w:val="0"/>
      <w:divBdr>
        <w:top w:val="none" w:sz="0" w:space="0" w:color="auto"/>
        <w:left w:val="none" w:sz="0" w:space="0" w:color="auto"/>
        <w:bottom w:val="none" w:sz="0" w:space="0" w:color="auto"/>
        <w:right w:val="none" w:sz="0" w:space="0" w:color="auto"/>
      </w:divBdr>
    </w:div>
    <w:div w:id="1716807118">
      <w:bodyDiv w:val="1"/>
      <w:marLeft w:val="0"/>
      <w:marRight w:val="0"/>
      <w:marTop w:val="0"/>
      <w:marBottom w:val="0"/>
      <w:divBdr>
        <w:top w:val="none" w:sz="0" w:space="0" w:color="auto"/>
        <w:left w:val="none" w:sz="0" w:space="0" w:color="auto"/>
        <w:bottom w:val="none" w:sz="0" w:space="0" w:color="auto"/>
        <w:right w:val="none" w:sz="0" w:space="0" w:color="auto"/>
      </w:divBdr>
    </w:div>
    <w:div w:id="1716807603">
      <w:bodyDiv w:val="1"/>
      <w:marLeft w:val="0"/>
      <w:marRight w:val="0"/>
      <w:marTop w:val="0"/>
      <w:marBottom w:val="0"/>
      <w:divBdr>
        <w:top w:val="none" w:sz="0" w:space="0" w:color="auto"/>
        <w:left w:val="none" w:sz="0" w:space="0" w:color="auto"/>
        <w:bottom w:val="none" w:sz="0" w:space="0" w:color="auto"/>
        <w:right w:val="none" w:sz="0" w:space="0" w:color="auto"/>
      </w:divBdr>
    </w:div>
    <w:div w:id="1716808208">
      <w:bodyDiv w:val="1"/>
      <w:marLeft w:val="0"/>
      <w:marRight w:val="0"/>
      <w:marTop w:val="0"/>
      <w:marBottom w:val="0"/>
      <w:divBdr>
        <w:top w:val="none" w:sz="0" w:space="0" w:color="auto"/>
        <w:left w:val="none" w:sz="0" w:space="0" w:color="auto"/>
        <w:bottom w:val="none" w:sz="0" w:space="0" w:color="auto"/>
        <w:right w:val="none" w:sz="0" w:space="0" w:color="auto"/>
      </w:divBdr>
    </w:div>
    <w:div w:id="1717007115">
      <w:bodyDiv w:val="1"/>
      <w:marLeft w:val="0"/>
      <w:marRight w:val="0"/>
      <w:marTop w:val="0"/>
      <w:marBottom w:val="0"/>
      <w:divBdr>
        <w:top w:val="none" w:sz="0" w:space="0" w:color="auto"/>
        <w:left w:val="none" w:sz="0" w:space="0" w:color="auto"/>
        <w:bottom w:val="none" w:sz="0" w:space="0" w:color="auto"/>
        <w:right w:val="none" w:sz="0" w:space="0" w:color="auto"/>
      </w:divBdr>
    </w:div>
    <w:div w:id="1717043752">
      <w:bodyDiv w:val="1"/>
      <w:marLeft w:val="0"/>
      <w:marRight w:val="0"/>
      <w:marTop w:val="0"/>
      <w:marBottom w:val="0"/>
      <w:divBdr>
        <w:top w:val="none" w:sz="0" w:space="0" w:color="auto"/>
        <w:left w:val="none" w:sz="0" w:space="0" w:color="auto"/>
        <w:bottom w:val="none" w:sz="0" w:space="0" w:color="auto"/>
        <w:right w:val="none" w:sz="0" w:space="0" w:color="auto"/>
      </w:divBdr>
    </w:div>
    <w:div w:id="1717047212">
      <w:bodyDiv w:val="1"/>
      <w:marLeft w:val="0"/>
      <w:marRight w:val="0"/>
      <w:marTop w:val="0"/>
      <w:marBottom w:val="0"/>
      <w:divBdr>
        <w:top w:val="none" w:sz="0" w:space="0" w:color="auto"/>
        <w:left w:val="none" w:sz="0" w:space="0" w:color="auto"/>
        <w:bottom w:val="none" w:sz="0" w:space="0" w:color="auto"/>
        <w:right w:val="none" w:sz="0" w:space="0" w:color="auto"/>
      </w:divBdr>
    </w:div>
    <w:div w:id="1717196342">
      <w:bodyDiv w:val="1"/>
      <w:marLeft w:val="0"/>
      <w:marRight w:val="0"/>
      <w:marTop w:val="0"/>
      <w:marBottom w:val="0"/>
      <w:divBdr>
        <w:top w:val="none" w:sz="0" w:space="0" w:color="auto"/>
        <w:left w:val="none" w:sz="0" w:space="0" w:color="auto"/>
        <w:bottom w:val="none" w:sz="0" w:space="0" w:color="auto"/>
        <w:right w:val="none" w:sz="0" w:space="0" w:color="auto"/>
      </w:divBdr>
    </w:div>
    <w:div w:id="1717198125">
      <w:bodyDiv w:val="1"/>
      <w:marLeft w:val="0"/>
      <w:marRight w:val="0"/>
      <w:marTop w:val="0"/>
      <w:marBottom w:val="0"/>
      <w:divBdr>
        <w:top w:val="none" w:sz="0" w:space="0" w:color="auto"/>
        <w:left w:val="none" w:sz="0" w:space="0" w:color="auto"/>
        <w:bottom w:val="none" w:sz="0" w:space="0" w:color="auto"/>
        <w:right w:val="none" w:sz="0" w:space="0" w:color="auto"/>
      </w:divBdr>
    </w:div>
    <w:div w:id="1717199084">
      <w:bodyDiv w:val="1"/>
      <w:marLeft w:val="0"/>
      <w:marRight w:val="0"/>
      <w:marTop w:val="0"/>
      <w:marBottom w:val="0"/>
      <w:divBdr>
        <w:top w:val="none" w:sz="0" w:space="0" w:color="auto"/>
        <w:left w:val="none" w:sz="0" w:space="0" w:color="auto"/>
        <w:bottom w:val="none" w:sz="0" w:space="0" w:color="auto"/>
        <w:right w:val="none" w:sz="0" w:space="0" w:color="auto"/>
      </w:divBdr>
    </w:div>
    <w:div w:id="1717199908">
      <w:bodyDiv w:val="1"/>
      <w:marLeft w:val="0"/>
      <w:marRight w:val="0"/>
      <w:marTop w:val="0"/>
      <w:marBottom w:val="0"/>
      <w:divBdr>
        <w:top w:val="none" w:sz="0" w:space="0" w:color="auto"/>
        <w:left w:val="none" w:sz="0" w:space="0" w:color="auto"/>
        <w:bottom w:val="none" w:sz="0" w:space="0" w:color="auto"/>
        <w:right w:val="none" w:sz="0" w:space="0" w:color="auto"/>
      </w:divBdr>
    </w:div>
    <w:div w:id="1717200546">
      <w:bodyDiv w:val="1"/>
      <w:marLeft w:val="0"/>
      <w:marRight w:val="0"/>
      <w:marTop w:val="0"/>
      <w:marBottom w:val="0"/>
      <w:divBdr>
        <w:top w:val="none" w:sz="0" w:space="0" w:color="auto"/>
        <w:left w:val="none" w:sz="0" w:space="0" w:color="auto"/>
        <w:bottom w:val="none" w:sz="0" w:space="0" w:color="auto"/>
        <w:right w:val="none" w:sz="0" w:space="0" w:color="auto"/>
      </w:divBdr>
    </w:div>
    <w:div w:id="1717269766">
      <w:bodyDiv w:val="1"/>
      <w:marLeft w:val="0"/>
      <w:marRight w:val="0"/>
      <w:marTop w:val="0"/>
      <w:marBottom w:val="0"/>
      <w:divBdr>
        <w:top w:val="none" w:sz="0" w:space="0" w:color="auto"/>
        <w:left w:val="none" w:sz="0" w:space="0" w:color="auto"/>
        <w:bottom w:val="none" w:sz="0" w:space="0" w:color="auto"/>
        <w:right w:val="none" w:sz="0" w:space="0" w:color="auto"/>
      </w:divBdr>
    </w:div>
    <w:div w:id="1717310204">
      <w:bodyDiv w:val="1"/>
      <w:marLeft w:val="0"/>
      <w:marRight w:val="0"/>
      <w:marTop w:val="0"/>
      <w:marBottom w:val="0"/>
      <w:divBdr>
        <w:top w:val="none" w:sz="0" w:space="0" w:color="auto"/>
        <w:left w:val="none" w:sz="0" w:space="0" w:color="auto"/>
        <w:bottom w:val="none" w:sz="0" w:space="0" w:color="auto"/>
        <w:right w:val="none" w:sz="0" w:space="0" w:color="auto"/>
      </w:divBdr>
    </w:div>
    <w:div w:id="1717388670">
      <w:bodyDiv w:val="1"/>
      <w:marLeft w:val="0"/>
      <w:marRight w:val="0"/>
      <w:marTop w:val="0"/>
      <w:marBottom w:val="0"/>
      <w:divBdr>
        <w:top w:val="none" w:sz="0" w:space="0" w:color="auto"/>
        <w:left w:val="none" w:sz="0" w:space="0" w:color="auto"/>
        <w:bottom w:val="none" w:sz="0" w:space="0" w:color="auto"/>
        <w:right w:val="none" w:sz="0" w:space="0" w:color="auto"/>
      </w:divBdr>
    </w:div>
    <w:div w:id="1717504935">
      <w:bodyDiv w:val="1"/>
      <w:marLeft w:val="0"/>
      <w:marRight w:val="0"/>
      <w:marTop w:val="0"/>
      <w:marBottom w:val="0"/>
      <w:divBdr>
        <w:top w:val="none" w:sz="0" w:space="0" w:color="auto"/>
        <w:left w:val="none" w:sz="0" w:space="0" w:color="auto"/>
        <w:bottom w:val="none" w:sz="0" w:space="0" w:color="auto"/>
        <w:right w:val="none" w:sz="0" w:space="0" w:color="auto"/>
      </w:divBdr>
    </w:div>
    <w:div w:id="1717578507">
      <w:bodyDiv w:val="1"/>
      <w:marLeft w:val="0"/>
      <w:marRight w:val="0"/>
      <w:marTop w:val="0"/>
      <w:marBottom w:val="0"/>
      <w:divBdr>
        <w:top w:val="none" w:sz="0" w:space="0" w:color="auto"/>
        <w:left w:val="none" w:sz="0" w:space="0" w:color="auto"/>
        <w:bottom w:val="none" w:sz="0" w:space="0" w:color="auto"/>
        <w:right w:val="none" w:sz="0" w:space="0" w:color="auto"/>
      </w:divBdr>
    </w:div>
    <w:div w:id="1717585689">
      <w:bodyDiv w:val="1"/>
      <w:marLeft w:val="0"/>
      <w:marRight w:val="0"/>
      <w:marTop w:val="0"/>
      <w:marBottom w:val="0"/>
      <w:divBdr>
        <w:top w:val="none" w:sz="0" w:space="0" w:color="auto"/>
        <w:left w:val="none" w:sz="0" w:space="0" w:color="auto"/>
        <w:bottom w:val="none" w:sz="0" w:space="0" w:color="auto"/>
        <w:right w:val="none" w:sz="0" w:space="0" w:color="auto"/>
      </w:divBdr>
    </w:div>
    <w:div w:id="1717776100">
      <w:bodyDiv w:val="1"/>
      <w:marLeft w:val="0"/>
      <w:marRight w:val="0"/>
      <w:marTop w:val="0"/>
      <w:marBottom w:val="0"/>
      <w:divBdr>
        <w:top w:val="none" w:sz="0" w:space="0" w:color="auto"/>
        <w:left w:val="none" w:sz="0" w:space="0" w:color="auto"/>
        <w:bottom w:val="none" w:sz="0" w:space="0" w:color="auto"/>
        <w:right w:val="none" w:sz="0" w:space="0" w:color="auto"/>
      </w:divBdr>
    </w:div>
    <w:div w:id="1717899433">
      <w:bodyDiv w:val="1"/>
      <w:marLeft w:val="0"/>
      <w:marRight w:val="0"/>
      <w:marTop w:val="0"/>
      <w:marBottom w:val="0"/>
      <w:divBdr>
        <w:top w:val="none" w:sz="0" w:space="0" w:color="auto"/>
        <w:left w:val="none" w:sz="0" w:space="0" w:color="auto"/>
        <w:bottom w:val="none" w:sz="0" w:space="0" w:color="auto"/>
        <w:right w:val="none" w:sz="0" w:space="0" w:color="auto"/>
      </w:divBdr>
    </w:div>
    <w:div w:id="1717973484">
      <w:bodyDiv w:val="1"/>
      <w:marLeft w:val="0"/>
      <w:marRight w:val="0"/>
      <w:marTop w:val="0"/>
      <w:marBottom w:val="0"/>
      <w:divBdr>
        <w:top w:val="none" w:sz="0" w:space="0" w:color="auto"/>
        <w:left w:val="none" w:sz="0" w:space="0" w:color="auto"/>
        <w:bottom w:val="none" w:sz="0" w:space="0" w:color="auto"/>
        <w:right w:val="none" w:sz="0" w:space="0" w:color="auto"/>
      </w:divBdr>
    </w:div>
    <w:div w:id="1718044007">
      <w:bodyDiv w:val="1"/>
      <w:marLeft w:val="0"/>
      <w:marRight w:val="0"/>
      <w:marTop w:val="0"/>
      <w:marBottom w:val="0"/>
      <w:divBdr>
        <w:top w:val="none" w:sz="0" w:space="0" w:color="auto"/>
        <w:left w:val="none" w:sz="0" w:space="0" w:color="auto"/>
        <w:bottom w:val="none" w:sz="0" w:space="0" w:color="auto"/>
        <w:right w:val="none" w:sz="0" w:space="0" w:color="auto"/>
      </w:divBdr>
    </w:div>
    <w:div w:id="1718044512">
      <w:bodyDiv w:val="1"/>
      <w:marLeft w:val="0"/>
      <w:marRight w:val="0"/>
      <w:marTop w:val="0"/>
      <w:marBottom w:val="0"/>
      <w:divBdr>
        <w:top w:val="none" w:sz="0" w:space="0" w:color="auto"/>
        <w:left w:val="none" w:sz="0" w:space="0" w:color="auto"/>
        <w:bottom w:val="none" w:sz="0" w:space="0" w:color="auto"/>
        <w:right w:val="none" w:sz="0" w:space="0" w:color="auto"/>
      </w:divBdr>
    </w:div>
    <w:div w:id="1718044689">
      <w:bodyDiv w:val="1"/>
      <w:marLeft w:val="0"/>
      <w:marRight w:val="0"/>
      <w:marTop w:val="0"/>
      <w:marBottom w:val="0"/>
      <w:divBdr>
        <w:top w:val="none" w:sz="0" w:space="0" w:color="auto"/>
        <w:left w:val="none" w:sz="0" w:space="0" w:color="auto"/>
        <w:bottom w:val="none" w:sz="0" w:space="0" w:color="auto"/>
        <w:right w:val="none" w:sz="0" w:space="0" w:color="auto"/>
      </w:divBdr>
    </w:div>
    <w:div w:id="1718045008">
      <w:bodyDiv w:val="1"/>
      <w:marLeft w:val="0"/>
      <w:marRight w:val="0"/>
      <w:marTop w:val="0"/>
      <w:marBottom w:val="0"/>
      <w:divBdr>
        <w:top w:val="none" w:sz="0" w:space="0" w:color="auto"/>
        <w:left w:val="none" w:sz="0" w:space="0" w:color="auto"/>
        <w:bottom w:val="none" w:sz="0" w:space="0" w:color="auto"/>
        <w:right w:val="none" w:sz="0" w:space="0" w:color="auto"/>
      </w:divBdr>
    </w:div>
    <w:div w:id="1718160400">
      <w:bodyDiv w:val="1"/>
      <w:marLeft w:val="0"/>
      <w:marRight w:val="0"/>
      <w:marTop w:val="0"/>
      <w:marBottom w:val="0"/>
      <w:divBdr>
        <w:top w:val="none" w:sz="0" w:space="0" w:color="auto"/>
        <w:left w:val="none" w:sz="0" w:space="0" w:color="auto"/>
        <w:bottom w:val="none" w:sz="0" w:space="0" w:color="auto"/>
        <w:right w:val="none" w:sz="0" w:space="0" w:color="auto"/>
      </w:divBdr>
    </w:div>
    <w:div w:id="1718163145">
      <w:bodyDiv w:val="1"/>
      <w:marLeft w:val="0"/>
      <w:marRight w:val="0"/>
      <w:marTop w:val="0"/>
      <w:marBottom w:val="0"/>
      <w:divBdr>
        <w:top w:val="none" w:sz="0" w:space="0" w:color="auto"/>
        <w:left w:val="none" w:sz="0" w:space="0" w:color="auto"/>
        <w:bottom w:val="none" w:sz="0" w:space="0" w:color="auto"/>
        <w:right w:val="none" w:sz="0" w:space="0" w:color="auto"/>
      </w:divBdr>
    </w:div>
    <w:div w:id="1718167006">
      <w:bodyDiv w:val="1"/>
      <w:marLeft w:val="0"/>
      <w:marRight w:val="0"/>
      <w:marTop w:val="0"/>
      <w:marBottom w:val="0"/>
      <w:divBdr>
        <w:top w:val="none" w:sz="0" w:space="0" w:color="auto"/>
        <w:left w:val="none" w:sz="0" w:space="0" w:color="auto"/>
        <w:bottom w:val="none" w:sz="0" w:space="0" w:color="auto"/>
        <w:right w:val="none" w:sz="0" w:space="0" w:color="auto"/>
      </w:divBdr>
    </w:div>
    <w:div w:id="1718237424">
      <w:bodyDiv w:val="1"/>
      <w:marLeft w:val="0"/>
      <w:marRight w:val="0"/>
      <w:marTop w:val="0"/>
      <w:marBottom w:val="0"/>
      <w:divBdr>
        <w:top w:val="none" w:sz="0" w:space="0" w:color="auto"/>
        <w:left w:val="none" w:sz="0" w:space="0" w:color="auto"/>
        <w:bottom w:val="none" w:sz="0" w:space="0" w:color="auto"/>
        <w:right w:val="none" w:sz="0" w:space="0" w:color="auto"/>
      </w:divBdr>
    </w:div>
    <w:div w:id="1718316483">
      <w:bodyDiv w:val="1"/>
      <w:marLeft w:val="0"/>
      <w:marRight w:val="0"/>
      <w:marTop w:val="0"/>
      <w:marBottom w:val="0"/>
      <w:divBdr>
        <w:top w:val="none" w:sz="0" w:space="0" w:color="auto"/>
        <w:left w:val="none" w:sz="0" w:space="0" w:color="auto"/>
        <w:bottom w:val="none" w:sz="0" w:space="0" w:color="auto"/>
        <w:right w:val="none" w:sz="0" w:space="0" w:color="auto"/>
      </w:divBdr>
    </w:div>
    <w:div w:id="1718579305">
      <w:bodyDiv w:val="1"/>
      <w:marLeft w:val="0"/>
      <w:marRight w:val="0"/>
      <w:marTop w:val="0"/>
      <w:marBottom w:val="0"/>
      <w:divBdr>
        <w:top w:val="none" w:sz="0" w:space="0" w:color="auto"/>
        <w:left w:val="none" w:sz="0" w:space="0" w:color="auto"/>
        <w:bottom w:val="none" w:sz="0" w:space="0" w:color="auto"/>
        <w:right w:val="none" w:sz="0" w:space="0" w:color="auto"/>
      </w:divBdr>
    </w:div>
    <w:div w:id="1718621869">
      <w:bodyDiv w:val="1"/>
      <w:marLeft w:val="0"/>
      <w:marRight w:val="0"/>
      <w:marTop w:val="0"/>
      <w:marBottom w:val="0"/>
      <w:divBdr>
        <w:top w:val="none" w:sz="0" w:space="0" w:color="auto"/>
        <w:left w:val="none" w:sz="0" w:space="0" w:color="auto"/>
        <w:bottom w:val="none" w:sz="0" w:space="0" w:color="auto"/>
        <w:right w:val="none" w:sz="0" w:space="0" w:color="auto"/>
      </w:divBdr>
    </w:div>
    <w:div w:id="1718813648">
      <w:bodyDiv w:val="1"/>
      <w:marLeft w:val="0"/>
      <w:marRight w:val="0"/>
      <w:marTop w:val="0"/>
      <w:marBottom w:val="0"/>
      <w:divBdr>
        <w:top w:val="none" w:sz="0" w:space="0" w:color="auto"/>
        <w:left w:val="none" w:sz="0" w:space="0" w:color="auto"/>
        <w:bottom w:val="none" w:sz="0" w:space="0" w:color="auto"/>
        <w:right w:val="none" w:sz="0" w:space="0" w:color="auto"/>
      </w:divBdr>
    </w:div>
    <w:div w:id="1719013282">
      <w:bodyDiv w:val="1"/>
      <w:marLeft w:val="0"/>
      <w:marRight w:val="0"/>
      <w:marTop w:val="0"/>
      <w:marBottom w:val="0"/>
      <w:divBdr>
        <w:top w:val="none" w:sz="0" w:space="0" w:color="auto"/>
        <w:left w:val="none" w:sz="0" w:space="0" w:color="auto"/>
        <w:bottom w:val="none" w:sz="0" w:space="0" w:color="auto"/>
        <w:right w:val="none" w:sz="0" w:space="0" w:color="auto"/>
      </w:divBdr>
    </w:div>
    <w:div w:id="1719014264">
      <w:bodyDiv w:val="1"/>
      <w:marLeft w:val="0"/>
      <w:marRight w:val="0"/>
      <w:marTop w:val="0"/>
      <w:marBottom w:val="0"/>
      <w:divBdr>
        <w:top w:val="none" w:sz="0" w:space="0" w:color="auto"/>
        <w:left w:val="none" w:sz="0" w:space="0" w:color="auto"/>
        <w:bottom w:val="none" w:sz="0" w:space="0" w:color="auto"/>
        <w:right w:val="none" w:sz="0" w:space="0" w:color="auto"/>
      </w:divBdr>
    </w:div>
    <w:div w:id="1719083625">
      <w:bodyDiv w:val="1"/>
      <w:marLeft w:val="0"/>
      <w:marRight w:val="0"/>
      <w:marTop w:val="0"/>
      <w:marBottom w:val="0"/>
      <w:divBdr>
        <w:top w:val="none" w:sz="0" w:space="0" w:color="auto"/>
        <w:left w:val="none" w:sz="0" w:space="0" w:color="auto"/>
        <w:bottom w:val="none" w:sz="0" w:space="0" w:color="auto"/>
        <w:right w:val="none" w:sz="0" w:space="0" w:color="auto"/>
      </w:divBdr>
    </w:div>
    <w:div w:id="1719085029">
      <w:bodyDiv w:val="1"/>
      <w:marLeft w:val="0"/>
      <w:marRight w:val="0"/>
      <w:marTop w:val="0"/>
      <w:marBottom w:val="0"/>
      <w:divBdr>
        <w:top w:val="none" w:sz="0" w:space="0" w:color="auto"/>
        <w:left w:val="none" w:sz="0" w:space="0" w:color="auto"/>
        <w:bottom w:val="none" w:sz="0" w:space="0" w:color="auto"/>
        <w:right w:val="none" w:sz="0" w:space="0" w:color="auto"/>
      </w:divBdr>
    </w:div>
    <w:div w:id="1719160302">
      <w:bodyDiv w:val="1"/>
      <w:marLeft w:val="0"/>
      <w:marRight w:val="0"/>
      <w:marTop w:val="0"/>
      <w:marBottom w:val="0"/>
      <w:divBdr>
        <w:top w:val="none" w:sz="0" w:space="0" w:color="auto"/>
        <w:left w:val="none" w:sz="0" w:space="0" w:color="auto"/>
        <w:bottom w:val="none" w:sz="0" w:space="0" w:color="auto"/>
        <w:right w:val="none" w:sz="0" w:space="0" w:color="auto"/>
      </w:divBdr>
    </w:div>
    <w:div w:id="1719235176">
      <w:bodyDiv w:val="1"/>
      <w:marLeft w:val="0"/>
      <w:marRight w:val="0"/>
      <w:marTop w:val="0"/>
      <w:marBottom w:val="0"/>
      <w:divBdr>
        <w:top w:val="none" w:sz="0" w:space="0" w:color="auto"/>
        <w:left w:val="none" w:sz="0" w:space="0" w:color="auto"/>
        <w:bottom w:val="none" w:sz="0" w:space="0" w:color="auto"/>
        <w:right w:val="none" w:sz="0" w:space="0" w:color="auto"/>
      </w:divBdr>
    </w:div>
    <w:div w:id="1719277960">
      <w:bodyDiv w:val="1"/>
      <w:marLeft w:val="0"/>
      <w:marRight w:val="0"/>
      <w:marTop w:val="0"/>
      <w:marBottom w:val="0"/>
      <w:divBdr>
        <w:top w:val="none" w:sz="0" w:space="0" w:color="auto"/>
        <w:left w:val="none" w:sz="0" w:space="0" w:color="auto"/>
        <w:bottom w:val="none" w:sz="0" w:space="0" w:color="auto"/>
        <w:right w:val="none" w:sz="0" w:space="0" w:color="auto"/>
      </w:divBdr>
    </w:div>
    <w:div w:id="1719403087">
      <w:bodyDiv w:val="1"/>
      <w:marLeft w:val="0"/>
      <w:marRight w:val="0"/>
      <w:marTop w:val="0"/>
      <w:marBottom w:val="0"/>
      <w:divBdr>
        <w:top w:val="none" w:sz="0" w:space="0" w:color="auto"/>
        <w:left w:val="none" w:sz="0" w:space="0" w:color="auto"/>
        <w:bottom w:val="none" w:sz="0" w:space="0" w:color="auto"/>
        <w:right w:val="none" w:sz="0" w:space="0" w:color="auto"/>
      </w:divBdr>
    </w:div>
    <w:div w:id="1719434830">
      <w:bodyDiv w:val="1"/>
      <w:marLeft w:val="0"/>
      <w:marRight w:val="0"/>
      <w:marTop w:val="0"/>
      <w:marBottom w:val="0"/>
      <w:divBdr>
        <w:top w:val="none" w:sz="0" w:space="0" w:color="auto"/>
        <w:left w:val="none" w:sz="0" w:space="0" w:color="auto"/>
        <w:bottom w:val="none" w:sz="0" w:space="0" w:color="auto"/>
        <w:right w:val="none" w:sz="0" w:space="0" w:color="auto"/>
      </w:divBdr>
    </w:div>
    <w:div w:id="1719472621">
      <w:bodyDiv w:val="1"/>
      <w:marLeft w:val="0"/>
      <w:marRight w:val="0"/>
      <w:marTop w:val="0"/>
      <w:marBottom w:val="0"/>
      <w:divBdr>
        <w:top w:val="none" w:sz="0" w:space="0" w:color="auto"/>
        <w:left w:val="none" w:sz="0" w:space="0" w:color="auto"/>
        <w:bottom w:val="none" w:sz="0" w:space="0" w:color="auto"/>
        <w:right w:val="none" w:sz="0" w:space="0" w:color="auto"/>
      </w:divBdr>
    </w:div>
    <w:div w:id="1719476600">
      <w:bodyDiv w:val="1"/>
      <w:marLeft w:val="0"/>
      <w:marRight w:val="0"/>
      <w:marTop w:val="0"/>
      <w:marBottom w:val="0"/>
      <w:divBdr>
        <w:top w:val="none" w:sz="0" w:space="0" w:color="auto"/>
        <w:left w:val="none" w:sz="0" w:space="0" w:color="auto"/>
        <w:bottom w:val="none" w:sz="0" w:space="0" w:color="auto"/>
        <w:right w:val="none" w:sz="0" w:space="0" w:color="auto"/>
      </w:divBdr>
    </w:div>
    <w:div w:id="1719551660">
      <w:bodyDiv w:val="1"/>
      <w:marLeft w:val="0"/>
      <w:marRight w:val="0"/>
      <w:marTop w:val="0"/>
      <w:marBottom w:val="0"/>
      <w:divBdr>
        <w:top w:val="none" w:sz="0" w:space="0" w:color="auto"/>
        <w:left w:val="none" w:sz="0" w:space="0" w:color="auto"/>
        <w:bottom w:val="none" w:sz="0" w:space="0" w:color="auto"/>
        <w:right w:val="none" w:sz="0" w:space="0" w:color="auto"/>
      </w:divBdr>
    </w:div>
    <w:div w:id="1719553376">
      <w:bodyDiv w:val="1"/>
      <w:marLeft w:val="0"/>
      <w:marRight w:val="0"/>
      <w:marTop w:val="0"/>
      <w:marBottom w:val="0"/>
      <w:divBdr>
        <w:top w:val="none" w:sz="0" w:space="0" w:color="auto"/>
        <w:left w:val="none" w:sz="0" w:space="0" w:color="auto"/>
        <w:bottom w:val="none" w:sz="0" w:space="0" w:color="auto"/>
        <w:right w:val="none" w:sz="0" w:space="0" w:color="auto"/>
      </w:divBdr>
    </w:div>
    <w:div w:id="1719666142">
      <w:bodyDiv w:val="1"/>
      <w:marLeft w:val="0"/>
      <w:marRight w:val="0"/>
      <w:marTop w:val="0"/>
      <w:marBottom w:val="0"/>
      <w:divBdr>
        <w:top w:val="none" w:sz="0" w:space="0" w:color="auto"/>
        <w:left w:val="none" w:sz="0" w:space="0" w:color="auto"/>
        <w:bottom w:val="none" w:sz="0" w:space="0" w:color="auto"/>
        <w:right w:val="none" w:sz="0" w:space="0" w:color="auto"/>
      </w:divBdr>
    </w:div>
    <w:div w:id="1719739038">
      <w:bodyDiv w:val="1"/>
      <w:marLeft w:val="0"/>
      <w:marRight w:val="0"/>
      <w:marTop w:val="0"/>
      <w:marBottom w:val="0"/>
      <w:divBdr>
        <w:top w:val="none" w:sz="0" w:space="0" w:color="auto"/>
        <w:left w:val="none" w:sz="0" w:space="0" w:color="auto"/>
        <w:bottom w:val="none" w:sz="0" w:space="0" w:color="auto"/>
        <w:right w:val="none" w:sz="0" w:space="0" w:color="auto"/>
      </w:divBdr>
    </w:div>
    <w:div w:id="1719742457">
      <w:bodyDiv w:val="1"/>
      <w:marLeft w:val="0"/>
      <w:marRight w:val="0"/>
      <w:marTop w:val="0"/>
      <w:marBottom w:val="0"/>
      <w:divBdr>
        <w:top w:val="none" w:sz="0" w:space="0" w:color="auto"/>
        <w:left w:val="none" w:sz="0" w:space="0" w:color="auto"/>
        <w:bottom w:val="none" w:sz="0" w:space="0" w:color="auto"/>
        <w:right w:val="none" w:sz="0" w:space="0" w:color="auto"/>
      </w:divBdr>
    </w:div>
    <w:div w:id="1719814374">
      <w:bodyDiv w:val="1"/>
      <w:marLeft w:val="0"/>
      <w:marRight w:val="0"/>
      <w:marTop w:val="0"/>
      <w:marBottom w:val="0"/>
      <w:divBdr>
        <w:top w:val="none" w:sz="0" w:space="0" w:color="auto"/>
        <w:left w:val="none" w:sz="0" w:space="0" w:color="auto"/>
        <w:bottom w:val="none" w:sz="0" w:space="0" w:color="auto"/>
        <w:right w:val="none" w:sz="0" w:space="0" w:color="auto"/>
      </w:divBdr>
    </w:div>
    <w:div w:id="1719936071">
      <w:bodyDiv w:val="1"/>
      <w:marLeft w:val="0"/>
      <w:marRight w:val="0"/>
      <w:marTop w:val="0"/>
      <w:marBottom w:val="0"/>
      <w:divBdr>
        <w:top w:val="none" w:sz="0" w:space="0" w:color="auto"/>
        <w:left w:val="none" w:sz="0" w:space="0" w:color="auto"/>
        <w:bottom w:val="none" w:sz="0" w:space="0" w:color="auto"/>
        <w:right w:val="none" w:sz="0" w:space="0" w:color="auto"/>
      </w:divBdr>
    </w:div>
    <w:div w:id="1720006719">
      <w:bodyDiv w:val="1"/>
      <w:marLeft w:val="0"/>
      <w:marRight w:val="0"/>
      <w:marTop w:val="0"/>
      <w:marBottom w:val="0"/>
      <w:divBdr>
        <w:top w:val="none" w:sz="0" w:space="0" w:color="auto"/>
        <w:left w:val="none" w:sz="0" w:space="0" w:color="auto"/>
        <w:bottom w:val="none" w:sz="0" w:space="0" w:color="auto"/>
        <w:right w:val="none" w:sz="0" w:space="0" w:color="auto"/>
      </w:divBdr>
    </w:div>
    <w:div w:id="1720010792">
      <w:bodyDiv w:val="1"/>
      <w:marLeft w:val="0"/>
      <w:marRight w:val="0"/>
      <w:marTop w:val="0"/>
      <w:marBottom w:val="0"/>
      <w:divBdr>
        <w:top w:val="none" w:sz="0" w:space="0" w:color="auto"/>
        <w:left w:val="none" w:sz="0" w:space="0" w:color="auto"/>
        <w:bottom w:val="none" w:sz="0" w:space="0" w:color="auto"/>
        <w:right w:val="none" w:sz="0" w:space="0" w:color="auto"/>
      </w:divBdr>
    </w:div>
    <w:div w:id="1720013138">
      <w:bodyDiv w:val="1"/>
      <w:marLeft w:val="0"/>
      <w:marRight w:val="0"/>
      <w:marTop w:val="0"/>
      <w:marBottom w:val="0"/>
      <w:divBdr>
        <w:top w:val="none" w:sz="0" w:space="0" w:color="auto"/>
        <w:left w:val="none" w:sz="0" w:space="0" w:color="auto"/>
        <w:bottom w:val="none" w:sz="0" w:space="0" w:color="auto"/>
        <w:right w:val="none" w:sz="0" w:space="0" w:color="auto"/>
      </w:divBdr>
    </w:div>
    <w:div w:id="1720082897">
      <w:bodyDiv w:val="1"/>
      <w:marLeft w:val="0"/>
      <w:marRight w:val="0"/>
      <w:marTop w:val="0"/>
      <w:marBottom w:val="0"/>
      <w:divBdr>
        <w:top w:val="none" w:sz="0" w:space="0" w:color="auto"/>
        <w:left w:val="none" w:sz="0" w:space="0" w:color="auto"/>
        <w:bottom w:val="none" w:sz="0" w:space="0" w:color="auto"/>
        <w:right w:val="none" w:sz="0" w:space="0" w:color="auto"/>
      </w:divBdr>
    </w:div>
    <w:div w:id="1720209228">
      <w:bodyDiv w:val="1"/>
      <w:marLeft w:val="0"/>
      <w:marRight w:val="0"/>
      <w:marTop w:val="0"/>
      <w:marBottom w:val="0"/>
      <w:divBdr>
        <w:top w:val="none" w:sz="0" w:space="0" w:color="auto"/>
        <w:left w:val="none" w:sz="0" w:space="0" w:color="auto"/>
        <w:bottom w:val="none" w:sz="0" w:space="0" w:color="auto"/>
        <w:right w:val="none" w:sz="0" w:space="0" w:color="auto"/>
      </w:divBdr>
    </w:div>
    <w:div w:id="1720280592">
      <w:bodyDiv w:val="1"/>
      <w:marLeft w:val="0"/>
      <w:marRight w:val="0"/>
      <w:marTop w:val="0"/>
      <w:marBottom w:val="0"/>
      <w:divBdr>
        <w:top w:val="none" w:sz="0" w:space="0" w:color="auto"/>
        <w:left w:val="none" w:sz="0" w:space="0" w:color="auto"/>
        <w:bottom w:val="none" w:sz="0" w:space="0" w:color="auto"/>
        <w:right w:val="none" w:sz="0" w:space="0" w:color="auto"/>
      </w:divBdr>
    </w:div>
    <w:div w:id="1720282511">
      <w:bodyDiv w:val="1"/>
      <w:marLeft w:val="0"/>
      <w:marRight w:val="0"/>
      <w:marTop w:val="0"/>
      <w:marBottom w:val="0"/>
      <w:divBdr>
        <w:top w:val="none" w:sz="0" w:space="0" w:color="auto"/>
        <w:left w:val="none" w:sz="0" w:space="0" w:color="auto"/>
        <w:bottom w:val="none" w:sz="0" w:space="0" w:color="auto"/>
        <w:right w:val="none" w:sz="0" w:space="0" w:color="auto"/>
      </w:divBdr>
    </w:div>
    <w:div w:id="1720398024">
      <w:bodyDiv w:val="1"/>
      <w:marLeft w:val="0"/>
      <w:marRight w:val="0"/>
      <w:marTop w:val="0"/>
      <w:marBottom w:val="0"/>
      <w:divBdr>
        <w:top w:val="none" w:sz="0" w:space="0" w:color="auto"/>
        <w:left w:val="none" w:sz="0" w:space="0" w:color="auto"/>
        <w:bottom w:val="none" w:sz="0" w:space="0" w:color="auto"/>
        <w:right w:val="none" w:sz="0" w:space="0" w:color="auto"/>
      </w:divBdr>
    </w:div>
    <w:div w:id="1720545269">
      <w:bodyDiv w:val="1"/>
      <w:marLeft w:val="0"/>
      <w:marRight w:val="0"/>
      <w:marTop w:val="0"/>
      <w:marBottom w:val="0"/>
      <w:divBdr>
        <w:top w:val="none" w:sz="0" w:space="0" w:color="auto"/>
        <w:left w:val="none" w:sz="0" w:space="0" w:color="auto"/>
        <w:bottom w:val="none" w:sz="0" w:space="0" w:color="auto"/>
        <w:right w:val="none" w:sz="0" w:space="0" w:color="auto"/>
      </w:divBdr>
    </w:div>
    <w:div w:id="1720548138">
      <w:bodyDiv w:val="1"/>
      <w:marLeft w:val="0"/>
      <w:marRight w:val="0"/>
      <w:marTop w:val="0"/>
      <w:marBottom w:val="0"/>
      <w:divBdr>
        <w:top w:val="none" w:sz="0" w:space="0" w:color="auto"/>
        <w:left w:val="none" w:sz="0" w:space="0" w:color="auto"/>
        <w:bottom w:val="none" w:sz="0" w:space="0" w:color="auto"/>
        <w:right w:val="none" w:sz="0" w:space="0" w:color="auto"/>
      </w:divBdr>
    </w:div>
    <w:div w:id="1720548527">
      <w:bodyDiv w:val="1"/>
      <w:marLeft w:val="0"/>
      <w:marRight w:val="0"/>
      <w:marTop w:val="0"/>
      <w:marBottom w:val="0"/>
      <w:divBdr>
        <w:top w:val="none" w:sz="0" w:space="0" w:color="auto"/>
        <w:left w:val="none" w:sz="0" w:space="0" w:color="auto"/>
        <w:bottom w:val="none" w:sz="0" w:space="0" w:color="auto"/>
        <w:right w:val="none" w:sz="0" w:space="0" w:color="auto"/>
      </w:divBdr>
    </w:div>
    <w:div w:id="1720591764">
      <w:bodyDiv w:val="1"/>
      <w:marLeft w:val="0"/>
      <w:marRight w:val="0"/>
      <w:marTop w:val="0"/>
      <w:marBottom w:val="0"/>
      <w:divBdr>
        <w:top w:val="none" w:sz="0" w:space="0" w:color="auto"/>
        <w:left w:val="none" w:sz="0" w:space="0" w:color="auto"/>
        <w:bottom w:val="none" w:sz="0" w:space="0" w:color="auto"/>
        <w:right w:val="none" w:sz="0" w:space="0" w:color="auto"/>
      </w:divBdr>
    </w:div>
    <w:div w:id="1720593468">
      <w:bodyDiv w:val="1"/>
      <w:marLeft w:val="0"/>
      <w:marRight w:val="0"/>
      <w:marTop w:val="0"/>
      <w:marBottom w:val="0"/>
      <w:divBdr>
        <w:top w:val="none" w:sz="0" w:space="0" w:color="auto"/>
        <w:left w:val="none" w:sz="0" w:space="0" w:color="auto"/>
        <w:bottom w:val="none" w:sz="0" w:space="0" w:color="auto"/>
        <w:right w:val="none" w:sz="0" w:space="0" w:color="auto"/>
      </w:divBdr>
    </w:div>
    <w:div w:id="1720661778">
      <w:bodyDiv w:val="1"/>
      <w:marLeft w:val="0"/>
      <w:marRight w:val="0"/>
      <w:marTop w:val="0"/>
      <w:marBottom w:val="0"/>
      <w:divBdr>
        <w:top w:val="none" w:sz="0" w:space="0" w:color="auto"/>
        <w:left w:val="none" w:sz="0" w:space="0" w:color="auto"/>
        <w:bottom w:val="none" w:sz="0" w:space="0" w:color="auto"/>
        <w:right w:val="none" w:sz="0" w:space="0" w:color="auto"/>
      </w:divBdr>
    </w:div>
    <w:div w:id="1720786033">
      <w:bodyDiv w:val="1"/>
      <w:marLeft w:val="0"/>
      <w:marRight w:val="0"/>
      <w:marTop w:val="0"/>
      <w:marBottom w:val="0"/>
      <w:divBdr>
        <w:top w:val="none" w:sz="0" w:space="0" w:color="auto"/>
        <w:left w:val="none" w:sz="0" w:space="0" w:color="auto"/>
        <w:bottom w:val="none" w:sz="0" w:space="0" w:color="auto"/>
        <w:right w:val="none" w:sz="0" w:space="0" w:color="auto"/>
      </w:divBdr>
    </w:div>
    <w:div w:id="1720786665">
      <w:bodyDiv w:val="1"/>
      <w:marLeft w:val="0"/>
      <w:marRight w:val="0"/>
      <w:marTop w:val="0"/>
      <w:marBottom w:val="0"/>
      <w:divBdr>
        <w:top w:val="none" w:sz="0" w:space="0" w:color="auto"/>
        <w:left w:val="none" w:sz="0" w:space="0" w:color="auto"/>
        <w:bottom w:val="none" w:sz="0" w:space="0" w:color="auto"/>
        <w:right w:val="none" w:sz="0" w:space="0" w:color="auto"/>
      </w:divBdr>
    </w:div>
    <w:div w:id="1720789107">
      <w:bodyDiv w:val="1"/>
      <w:marLeft w:val="0"/>
      <w:marRight w:val="0"/>
      <w:marTop w:val="0"/>
      <w:marBottom w:val="0"/>
      <w:divBdr>
        <w:top w:val="none" w:sz="0" w:space="0" w:color="auto"/>
        <w:left w:val="none" w:sz="0" w:space="0" w:color="auto"/>
        <w:bottom w:val="none" w:sz="0" w:space="0" w:color="auto"/>
        <w:right w:val="none" w:sz="0" w:space="0" w:color="auto"/>
      </w:divBdr>
    </w:div>
    <w:div w:id="1720938520">
      <w:bodyDiv w:val="1"/>
      <w:marLeft w:val="0"/>
      <w:marRight w:val="0"/>
      <w:marTop w:val="0"/>
      <w:marBottom w:val="0"/>
      <w:divBdr>
        <w:top w:val="none" w:sz="0" w:space="0" w:color="auto"/>
        <w:left w:val="none" w:sz="0" w:space="0" w:color="auto"/>
        <w:bottom w:val="none" w:sz="0" w:space="0" w:color="auto"/>
        <w:right w:val="none" w:sz="0" w:space="0" w:color="auto"/>
      </w:divBdr>
    </w:div>
    <w:div w:id="1721048066">
      <w:bodyDiv w:val="1"/>
      <w:marLeft w:val="0"/>
      <w:marRight w:val="0"/>
      <w:marTop w:val="0"/>
      <w:marBottom w:val="0"/>
      <w:divBdr>
        <w:top w:val="none" w:sz="0" w:space="0" w:color="auto"/>
        <w:left w:val="none" w:sz="0" w:space="0" w:color="auto"/>
        <w:bottom w:val="none" w:sz="0" w:space="0" w:color="auto"/>
        <w:right w:val="none" w:sz="0" w:space="0" w:color="auto"/>
      </w:divBdr>
    </w:div>
    <w:div w:id="1721052505">
      <w:bodyDiv w:val="1"/>
      <w:marLeft w:val="0"/>
      <w:marRight w:val="0"/>
      <w:marTop w:val="0"/>
      <w:marBottom w:val="0"/>
      <w:divBdr>
        <w:top w:val="none" w:sz="0" w:space="0" w:color="auto"/>
        <w:left w:val="none" w:sz="0" w:space="0" w:color="auto"/>
        <w:bottom w:val="none" w:sz="0" w:space="0" w:color="auto"/>
        <w:right w:val="none" w:sz="0" w:space="0" w:color="auto"/>
      </w:divBdr>
    </w:div>
    <w:div w:id="1721125613">
      <w:bodyDiv w:val="1"/>
      <w:marLeft w:val="0"/>
      <w:marRight w:val="0"/>
      <w:marTop w:val="0"/>
      <w:marBottom w:val="0"/>
      <w:divBdr>
        <w:top w:val="none" w:sz="0" w:space="0" w:color="auto"/>
        <w:left w:val="none" w:sz="0" w:space="0" w:color="auto"/>
        <w:bottom w:val="none" w:sz="0" w:space="0" w:color="auto"/>
        <w:right w:val="none" w:sz="0" w:space="0" w:color="auto"/>
      </w:divBdr>
    </w:div>
    <w:div w:id="1721129460">
      <w:bodyDiv w:val="1"/>
      <w:marLeft w:val="0"/>
      <w:marRight w:val="0"/>
      <w:marTop w:val="0"/>
      <w:marBottom w:val="0"/>
      <w:divBdr>
        <w:top w:val="none" w:sz="0" w:space="0" w:color="auto"/>
        <w:left w:val="none" w:sz="0" w:space="0" w:color="auto"/>
        <w:bottom w:val="none" w:sz="0" w:space="0" w:color="auto"/>
        <w:right w:val="none" w:sz="0" w:space="0" w:color="auto"/>
      </w:divBdr>
    </w:div>
    <w:div w:id="1721200085">
      <w:bodyDiv w:val="1"/>
      <w:marLeft w:val="0"/>
      <w:marRight w:val="0"/>
      <w:marTop w:val="0"/>
      <w:marBottom w:val="0"/>
      <w:divBdr>
        <w:top w:val="none" w:sz="0" w:space="0" w:color="auto"/>
        <w:left w:val="none" w:sz="0" w:space="0" w:color="auto"/>
        <w:bottom w:val="none" w:sz="0" w:space="0" w:color="auto"/>
        <w:right w:val="none" w:sz="0" w:space="0" w:color="auto"/>
      </w:divBdr>
    </w:div>
    <w:div w:id="1721241534">
      <w:bodyDiv w:val="1"/>
      <w:marLeft w:val="0"/>
      <w:marRight w:val="0"/>
      <w:marTop w:val="0"/>
      <w:marBottom w:val="0"/>
      <w:divBdr>
        <w:top w:val="none" w:sz="0" w:space="0" w:color="auto"/>
        <w:left w:val="none" w:sz="0" w:space="0" w:color="auto"/>
        <w:bottom w:val="none" w:sz="0" w:space="0" w:color="auto"/>
        <w:right w:val="none" w:sz="0" w:space="0" w:color="auto"/>
      </w:divBdr>
    </w:div>
    <w:div w:id="1721318678">
      <w:bodyDiv w:val="1"/>
      <w:marLeft w:val="0"/>
      <w:marRight w:val="0"/>
      <w:marTop w:val="0"/>
      <w:marBottom w:val="0"/>
      <w:divBdr>
        <w:top w:val="none" w:sz="0" w:space="0" w:color="auto"/>
        <w:left w:val="none" w:sz="0" w:space="0" w:color="auto"/>
        <w:bottom w:val="none" w:sz="0" w:space="0" w:color="auto"/>
        <w:right w:val="none" w:sz="0" w:space="0" w:color="auto"/>
      </w:divBdr>
    </w:div>
    <w:div w:id="1721322370">
      <w:bodyDiv w:val="1"/>
      <w:marLeft w:val="0"/>
      <w:marRight w:val="0"/>
      <w:marTop w:val="0"/>
      <w:marBottom w:val="0"/>
      <w:divBdr>
        <w:top w:val="none" w:sz="0" w:space="0" w:color="auto"/>
        <w:left w:val="none" w:sz="0" w:space="0" w:color="auto"/>
        <w:bottom w:val="none" w:sz="0" w:space="0" w:color="auto"/>
        <w:right w:val="none" w:sz="0" w:space="0" w:color="auto"/>
      </w:divBdr>
    </w:div>
    <w:div w:id="1721398820">
      <w:bodyDiv w:val="1"/>
      <w:marLeft w:val="0"/>
      <w:marRight w:val="0"/>
      <w:marTop w:val="0"/>
      <w:marBottom w:val="0"/>
      <w:divBdr>
        <w:top w:val="none" w:sz="0" w:space="0" w:color="auto"/>
        <w:left w:val="none" w:sz="0" w:space="0" w:color="auto"/>
        <w:bottom w:val="none" w:sz="0" w:space="0" w:color="auto"/>
        <w:right w:val="none" w:sz="0" w:space="0" w:color="auto"/>
      </w:divBdr>
    </w:div>
    <w:div w:id="1721519154">
      <w:bodyDiv w:val="1"/>
      <w:marLeft w:val="0"/>
      <w:marRight w:val="0"/>
      <w:marTop w:val="0"/>
      <w:marBottom w:val="0"/>
      <w:divBdr>
        <w:top w:val="none" w:sz="0" w:space="0" w:color="auto"/>
        <w:left w:val="none" w:sz="0" w:space="0" w:color="auto"/>
        <w:bottom w:val="none" w:sz="0" w:space="0" w:color="auto"/>
        <w:right w:val="none" w:sz="0" w:space="0" w:color="auto"/>
      </w:divBdr>
    </w:div>
    <w:div w:id="1721591577">
      <w:bodyDiv w:val="1"/>
      <w:marLeft w:val="0"/>
      <w:marRight w:val="0"/>
      <w:marTop w:val="0"/>
      <w:marBottom w:val="0"/>
      <w:divBdr>
        <w:top w:val="none" w:sz="0" w:space="0" w:color="auto"/>
        <w:left w:val="none" w:sz="0" w:space="0" w:color="auto"/>
        <w:bottom w:val="none" w:sz="0" w:space="0" w:color="auto"/>
        <w:right w:val="none" w:sz="0" w:space="0" w:color="auto"/>
      </w:divBdr>
    </w:div>
    <w:div w:id="1721591927">
      <w:bodyDiv w:val="1"/>
      <w:marLeft w:val="0"/>
      <w:marRight w:val="0"/>
      <w:marTop w:val="0"/>
      <w:marBottom w:val="0"/>
      <w:divBdr>
        <w:top w:val="none" w:sz="0" w:space="0" w:color="auto"/>
        <w:left w:val="none" w:sz="0" w:space="0" w:color="auto"/>
        <w:bottom w:val="none" w:sz="0" w:space="0" w:color="auto"/>
        <w:right w:val="none" w:sz="0" w:space="0" w:color="auto"/>
      </w:divBdr>
    </w:div>
    <w:div w:id="1721706918">
      <w:bodyDiv w:val="1"/>
      <w:marLeft w:val="0"/>
      <w:marRight w:val="0"/>
      <w:marTop w:val="0"/>
      <w:marBottom w:val="0"/>
      <w:divBdr>
        <w:top w:val="none" w:sz="0" w:space="0" w:color="auto"/>
        <w:left w:val="none" w:sz="0" w:space="0" w:color="auto"/>
        <w:bottom w:val="none" w:sz="0" w:space="0" w:color="auto"/>
        <w:right w:val="none" w:sz="0" w:space="0" w:color="auto"/>
      </w:divBdr>
    </w:div>
    <w:div w:id="1721828440">
      <w:bodyDiv w:val="1"/>
      <w:marLeft w:val="0"/>
      <w:marRight w:val="0"/>
      <w:marTop w:val="0"/>
      <w:marBottom w:val="0"/>
      <w:divBdr>
        <w:top w:val="none" w:sz="0" w:space="0" w:color="auto"/>
        <w:left w:val="none" w:sz="0" w:space="0" w:color="auto"/>
        <w:bottom w:val="none" w:sz="0" w:space="0" w:color="auto"/>
        <w:right w:val="none" w:sz="0" w:space="0" w:color="auto"/>
      </w:divBdr>
    </w:div>
    <w:div w:id="1721830419">
      <w:bodyDiv w:val="1"/>
      <w:marLeft w:val="0"/>
      <w:marRight w:val="0"/>
      <w:marTop w:val="0"/>
      <w:marBottom w:val="0"/>
      <w:divBdr>
        <w:top w:val="none" w:sz="0" w:space="0" w:color="auto"/>
        <w:left w:val="none" w:sz="0" w:space="0" w:color="auto"/>
        <w:bottom w:val="none" w:sz="0" w:space="0" w:color="auto"/>
        <w:right w:val="none" w:sz="0" w:space="0" w:color="auto"/>
      </w:divBdr>
    </w:div>
    <w:div w:id="1721900840">
      <w:bodyDiv w:val="1"/>
      <w:marLeft w:val="0"/>
      <w:marRight w:val="0"/>
      <w:marTop w:val="0"/>
      <w:marBottom w:val="0"/>
      <w:divBdr>
        <w:top w:val="none" w:sz="0" w:space="0" w:color="auto"/>
        <w:left w:val="none" w:sz="0" w:space="0" w:color="auto"/>
        <w:bottom w:val="none" w:sz="0" w:space="0" w:color="auto"/>
        <w:right w:val="none" w:sz="0" w:space="0" w:color="auto"/>
      </w:divBdr>
    </w:div>
    <w:div w:id="1721904837">
      <w:bodyDiv w:val="1"/>
      <w:marLeft w:val="0"/>
      <w:marRight w:val="0"/>
      <w:marTop w:val="0"/>
      <w:marBottom w:val="0"/>
      <w:divBdr>
        <w:top w:val="none" w:sz="0" w:space="0" w:color="auto"/>
        <w:left w:val="none" w:sz="0" w:space="0" w:color="auto"/>
        <w:bottom w:val="none" w:sz="0" w:space="0" w:color="auto"/>
        <w:right w:val="none" w:sz="0" w:space="0" w:color="auto"/>
      </w:divBdr>
    </w:div>
    <w:div w:id="1721905740">
      <w:bodyDiv w:val="1"/>
      <w:marLeft w:val="0"/>
      <w:marRight w:val="0"/>
      <w:marTop w:val="0"/>
      <w:marBottom w:val="0"/>
      <w:divBdr>
        <w:top w:val="none" w:sz="0" w:space="0" w:color="auto"/>
        <w:left w:val="none" w:sz="0" w:space="0" w:color="auto"/>
        <w:bottom w:val="none" w:sz="0" w:space="0" w:color="auto"/>
        <w:right w:val="none" w:sz="0" w:space="0" w:color="auto"/>
      </w:divBdr>
    </w:div>
    <w:div w:id="1722092776">
      <w:bodyDiv w:val="1"/>
      <w:marLeft w:val="0"/>
      <w:marRight w:val="0"/>
      <w:marTop w:val="0"/>
      <w:marBottom w:val="0"/>
      <w:divBdr>
        <w:top w:val="none" w:sz="0" w:space="0" w:color="auto"/>
        <w:left w:val="none" w:sz="0" w:space="0" w:color="auto"/>
        <w:bottom w:val="none" w:sz="0" w:space="0" w:color="auto"/>
        <w:right w:val="none" w:sz="0" w:space="0" w:color="auto"/>
      </w:divBdr>
    </w:div>
    <w:div w:id="1722365420">
      <w:bodyDiv w:val="1"/>
      <w:marLeft w:val="0"/>
      <w:marRight w:val="0"/>
      <w:marTop w:val="0"/>
      <w:marBottom w:val="0"/>
      <w:divBdr>
        <w:top w:val="none" w:sz="0" w:space="0" w:color="auto"/>
        <w:left w:val="none" w:sz="0" w:space="0" w:color="auto"/>
        <w:bottom w:val="none" w:sz="0" w:space="0" w:color="auto"/>
        <w:right w:val="none" w:sz="0" w:space="0" w:color="auto"/>
      </w:divBdr>
    </w:div>
    <w:div w:id="1722440602">
      <w:bodyDiv w:val="1"/>
      <w:marLeft w:val="0"/>
      <w:marRight w:val="0"/>
      <w:marTop w:val="0"/>
      <w:marBottom w:val="0"/>
      <w:divBdr>
        <w:top w:val="none" w:sz="0" w:space="0" w:color="auto"/>
        <w:left w:val="none" w:sz="0" w:space="0" w:color="auto"/>
        <w:bottom w:val="none" w:sz="0" w:space="0" w:color="auto"/>
        <w:right w:val="none" w:sz="0" w:space="0" w:color="auto"/>
      </w:divBdr>
    </w:div>
    <w:div w:id="1722441980">
      <w:bodyDiv w:val="1"/>
      <w:marLeft w:val="0"/>
      <w:marRight w:val="0"/>
      <w:marTop w:val="0"/>
      <w:marBottom w:val="0"/>
      <w:divBdr>
        <w:top w:val="none" w:sz="0" w:space="0" w:color="auto"/>
        <w:left w:val="none" w:sz="0" w:space="0" w:color="auto"/>
        <w:bottom w:val="none" w:sz="0" w:space="0" w:color="auto"/>
        <w:right w:val="none" w:sz="0" w:space="0" w:color="auto"/>
      </w:divBdr>
    </w:div>
    <w:div w:id="1722630737">
      <w:bodyDiv w:val="1"/>
      <w:marLeft w:val="0"/>
      <w:marRight w:val="0"/>
      <w:marTop w:val="0"/>
      <w:marBottom w:val="0"/>
      <w:divBdr>
        <w:top w:val="none" w:sz="0" w:space="0" w:color="auto"/>
        <w:left w:val="none" w:sz="0" w:space="0" w:color="auto"/>
        <w:bottom w:val="none" w:sz="0" w:space="0" w:color="auto"/>
        <w:right w:val="none" w:sz="0" w:space="0" w:color="auto"/>
      </w:divBdr>
    </w:div>
    <w:div w:id="1722824503">
      <w:bodyDiv w:val="1"/>
      <w:marLeft w:val="0"/>
      <w:marRight w:val="0"/>
      <w:marTop w:val="0"/>
      <w:marBottom w:val="0"/>
      <w:divBdr>
        <w:top w:val="none" w:sz="0" w:space="0" w:color="auto"/>
        <w:left w:val="none" w:sz="0" w:space="0" w:color="auto"/>
        <w:bottom w:val="none" w:sz="0" w:space="0" w:color="auto"/>
        <w:right w:val="none" w:sz="0" w:space="0" w:color="auto"/>
      </w:divBdr>
    </w:div>
    <w:div w:id="1723210668">
      <w:bodyDiv w:val="1"/>
      <w:marLeft w:val="0"/>
      <w:marRight w:val="0"/>
      <w:marTop w:val="0"/>
      <w:marBottom w:val="0"/>
      <w:divBdr>
        <w:top w:val="none" w:sz="0" w:space="0" w:color="auto"/>
        <w:left w:val="none" w:sz="0" w:space="0" w:color="auto"/>
        <w:bottom w:val="none" w:sz="0" w:space="0" w:color="auto"/>
        <w:right w:val="none" w:sz="0" w:space="0" w:color="auto"/>
      </w:divBdr>
    </w:div>
    <w:div w:id="1723212006">
      <w:bodyDiv w:val="1"/>
      <w:marLeft w:val="0"/>
      <w:marRight w:val="0"/>
      <w:marTop w:val="0"/>
      <w:marBottom w:val="0"/>
      <w:divBdr>
        <w:top w:val="none" w:sz="0" w:space="0" w:color="auto"/>
        <w:left w:val="none" w:sz="0" w:space="0" w:color="auto"/>
        <w:bottom w:val="none" w:sz="0" w:space="0" w:color="auto"/>
        <w:right w:val="none" w:sz="0" w:space="0" w:color="auto"/>
      </w:divBdr>
    </w:div>
    <w:div w:id="1723215705">
      <w:bodyDiv w:val="1"/>
      <w:marLeft w:val="0"/>
      <w:marRight w:val="0"/>
      <w:marTop w:val="0"/>
      <w:marBottom w:val="0"/>
      <w:divBdr>
        <w:top w:val="none" w:sz="0" w:space="0" w:color="auto"/>
        <w:left w:val="none" w:sz="0" w:space="0" w:color="auto"/>
        <w:bottom w:val="none" w:sz="0" w:space="0" w:color="auto"/>
        <w:right w:val="none" w:sz="0" w:space="0" w:color="auto"/>
      </w:divBdr>
    </w:div>
    <w:div w:id="1723361525">
      <w:bodyDiv w:val="1"/>
      <w:marLeft w:val="0"/>
      <w:marRight w:val="0"/>
      <w:marTop w:val="0"/>
      <w:marBottom w:val="0"/>
      <w:divBdr>
        <w:top w:val="none" w:sz="0" w:space="0" w:color="auto"/>
        <w:left w:val="none" w:sz="0" w:space="0" w:color="auto"/>
        <w:bottom w:val="none" w:sz="0" w:space="0" w:color="auto"/>
        <w:right w:val="none" w:sz="0" w:space="0" w:color="auto"/>
      </w:divBdr>
    </w:div>
    <w:div w:id="1723406942">
      <w:bodyDiv w:val="1"/>
      <w:marLeft w:val="0"/>
      <w:marRight w:val="0"/>
      <w:marTop w:val="0"/>
      <w:marBottom w:val="0"/>
      <w:divBdr>
        <w:top w:val="none" w:sz="0" w:space="0" w:color="auto"/>
        <w:left w:val="none" w:sz="0" w:space="0" w:color="auto"/>
        <w:bottom w:val="none" w:sz="0" w:space="0" w:color="auto"/>
        <w:right w:val="none" w:sz="0" w:space="0" w:color="auto"/>
      </w:divBdr>
    </w:div>
    <w:div w:id="1723598266">
      <w:bodyDiv w:val="1"/>
      <w:marLeft w:val="0"/>
      <w:marRight w:val="0"/>
      <w:marTop w:val="0"/>
      <w:marBottom w:val="0"/>
      <w:divBdr>
        <w:top w:val="none" w:sz="0" w:space="0" w:color="auto"/>
        <w:left w:val="none" w:sz="0" w:space="0" w:color="auto"/>
        <w:bottom w:val="none" w:sz="0" w:space="0" w:color="auto"/>
        <w:right w:val="none" w:sz="0" w:space="0" w:color="auto"/>
      </w:divBdr>
    </w:div>
    <w:div w:id="1723627017">
      <w:bodyDiv w:val="1"/>
      <w:marLeft w:val="0"/>
      <w:marRight w:val="0"/>
      <w:marTop w:val="0"/>
      <w:marBottom w:val="0"/>
      <w:divBdr>
        <w:top w:val="none" w:sz="0" w:space="0" w:color="auto"/>
        <w:left w:val="none" w:sz="0" w:space="0" w:color="auto"/>
        <w:bottom w:val="none" w:sz="0" w:space="0" w:color="auto"/>
        <w:right w:val="none" w:sz="0" w:space="0" w:color="auto"/>
      </w:divBdr>
    </w:div>
    <w:div w:id="1723670093">
      <w:bodyDiv w:val="1"/>
      <w:marLeft w:val="0"/>
      <w:marRight w:val="0"/>
      <w:marTop w:val="0"/>
      <w:marBottom w:val="0"/>
      <w:divBdr>
        <w:top w:val="none" w:sz="0" w:space="0" w:color="auto"/>
        <w:left w:val="none" w:sz="0" w:space="0" w:color="auto"/>
        <w:bottom w:val="none" w:sz="0" w:space="0" w:color="auto"/>
        <w:right w:val="none" w:sz="0" w:space="0" w:color="auto"/>
      </w:divBdr>
    </w:div>
    <w:div w:id="1723677424">
      <w:bodyDiv w:val="1"/>
      <w:marLeft w:val="0"/>
      <w:marRight w:val="0"/>
      <w:marTop w:val="0"/>
      <w:marBottom w:val="0"/>
      <w:divBdr>
        <w:top w:val="none" w:sz="0" w:space="0" w:color="auto"/>
        <w:left w:val="none" w:sz="0" w:space="0" w:color="auto"/>
        <w:bottom w:val="none" w:sz="0" w:space="0" w:color="auto"/>
        <w:right w:val="none" w:sz="0" w:space="0" w:color="auto"/>
      </w:divBdr>
    </w:div>
    <w:div w:id="1723823664">
      <w:bodyDiv w:val="1"/>
      <w:marLeft w:val="0"/>
      <w:marRight w:val="0"/>
      <w:marTop w:val="0"/>
      <w:marBottom w:val="0"/>
      <w:divBdr>
        <w:top w:val="none" w:sz="0" w:space="0" w:color="auto"/>
        <w:left w:val="none" w:sz="0" w:space="0" w:color="auto"/>
        <w:bottom w:val="none" w:sz="0" w:space="0" w:color="auto"/>
        <w:right w:val="none" w:sz="0" w:space="0" w:color="auto"/>
      </w:divBdr>
    </w:div>
    <w:div w:id="1724013288">
      <w:bodyDiv w:val="1"/>
      <w:marLeft w:val="0"/>
      <w:marRight w:val="0"/>
      <w:marTop w:val="0"/>
      <w:marBottom w:val="0"/>
      <w:divBdr>
        <w:top w:val="none" w:sz="0" w:space="0" w:color="auto"/>
        <w:left w:val="none" w:sz="0" w:space="0" w:color="auto"/>
        <w:bottom w:val="none" w:sz="0" w:space="0" w:color="auto"/>
        <w:right w:val="none" w:sz="0" w:space="0" w:color="auto"/>
      </w:divBdr>
    </w:div>
    <w:div w:id="1724016939">
      <w:bodyDiv w:val="1"/>
      <w:marLeft w:val="0"/>
      <w:marRight w:val="0"/>
      <w:marTop w:val="0"/>
      <w:marBottom w:val="0"/>
      <w:divBdr>
        <w:top w:val="none" w:sz="0" w:space="0" w:color="auto"/>
        <w:left w:val="none" w:sz="0" w:space="0" w:color="auto"/>
        <w:bottom w:val="none" w:sz="0" w:space="0" w:color="auto"/>
        <w:right w:val="none" w:sz="0" w:space="0" w:color="auto"/>
      </w:divBdr>
    </w:div>
    <w:div w:id="1724062937">
      <w:bodyDiv w:val="1"/>
      <w:marLeft w:val="0"/>
      <w:marRight w:val="0"/>
      <w:marTop w:val="0"/>
      <w:marBottom w:val="0"/>
      <w:divBdr>
        <w:top w:val="none" w:sz="0" w:space="0" w:color="auto"/>
        <w:left w:val="none" w:sz="0" w:space="0" w:color="auto"/>
        <w:bottom w:val="none" w:sz="0" w:space="0" w:color="auto"/>
        <w:right w:val="none" w:sz="0" w:space="0" w:color="auto"/>
      </w:divBdr>
    </w:div>
    <w:div w:id="1724140636">
      <w:bodyDiv w:val="1"/>
      <w:marLeft w:val="0"/>
      <w:marRight w:val="0"/>
      <w:marTop w:val="0"/>
      <w:marBottom w:val="0"/>
      <w:divBdr>
        <w:top w:val="none" w:sz="0" w:space="0" w:color="auto"/>
        <w:left w:val="none" w:sz="0" w:space="0" w:color="auto"/>
        <w:bottom w:val="none" w:sz="0" w:space="0" w:color="auto"/>
        <w:right w:val="none" w:sz="0" w:space="0" w:color="auto"/>
      </w:divBdr>
    </w:div>
    <w:div w:id="1724210656">
      <w:bodyDiv w:val="1"/>
      <w:marLeft w:val="0"/>
      <w:marRight w:val="0"/>
      <w:marTop w:val="0"/>
      <w:marBottom w:val="0"/>
      <w:divBdr>
        <w:top w:val="none" w:sz="0" w:space="0" w:color="auto"/>
        <w:left w:val="none" w:sz="0" w:space="0" w:color="auto"/>
        <w:bottom w:val="none" w:sz="0" w:space="0" w:color="auto"/>
        <w:right w:val="none" w:sz="0" w:space="0" w:color="auto"/>
      </w:divBdr>
    </w:div>
    <w:div w:id="1724213927">
      <w:bodyDiv w:val="1"/>
      <w:marLeft w:val="0"/>
      <w:marRight w:val="0"/>
      <w:marTop w:val="0"/>
      <w:marBottom w:val="0"/>
      <w:divBdr>
        <w:top w:val="none" w:sz="0" w:space="0" w:color="auto"/>
        <w:left w:val="none" w:sz="0" w:space="0" w:color="auto"/>
        <w:bottom w:val="none" w:sz="0" w:space="0" w:color="auto"/>
        <w:right w:val="none" w:sz="0" w:space="0" w:color="auto"/>
      </w:divBdr>
    </w:div>
    <w:div w:id="1724215972">
      <w:bodyDiv w:val="1"/>
      <w:marLeft w:val="0"/>
      <w:marRight w:val="0"/>
      <w:marTop w:val="0"/>
      <w:marBottom w:val="0"/>
      <w:divBdr>
        <w:top w:val="none" w:sz="0" w:space="0" w:color="auto"/>
        <w:left w:val="none" w:sz="0" w:space="0" w:color="auto"/>
        <w:bottom w:val="none" w:sz="0" w:space="0" w:color="auto"/>
        <w:right w:val="none" w:sz="0" w:space="0" w:color="auto"/>
      </w:divBdr>
    </w:div>
    <w:div w:id="1724282688">
      <w:bodyDiv w:val="1"/>
      <w:marLeft w:val="0"/>
      <w:marRight w:val="0"/>
      <w:marTop w:val="0"/>
      <w:marBottom w:val="0"/>
      <w:divBdr>
        <w:top w:val="none" w:sz="0" w:space="0" w:color="auto"/>
        <w:left w:val="none" w:sz="0" w:space="0" w:color="auto"/>
        <w:bottom w:val="none" w:sz="0" w:space="0" w:color="auto"/>
        <w:right w:val="none" w:sz="0" w:space="0" w:color="auto"/>
      </w:divBdr>
    </w:div>
    <w:div w:id="1724405987">
      <w:bodyDiv w:val="1"/>
      <w:marLeft w:val="0"/>
      <w:marRight w:val="0"/>
      <w:marTop w:val="0"/>
      <w:marBottom w:val="0"/>
      <w:divBdr>
        <w:top w:val="none" w:sz="0" w:space="0" w:color="auto"/>
        <w:left w:val="none" w:sz="0" w:space="0" w:color="auto"/>
        <w:bottom w:val="none" w:sz="0" w:space="0" w:color="auto"/>
        <w:right w:val="none" w:sz="0" w:space="0" w:color="auto"/>
      </w:divBdr>
    </w:div>
    <w:div w:id="1724524829">
      <w:bodyDiv w:val="1"/>
      <w:marLeft w:val="0"/>
      <w:marRight w:val="0"/>
      <w:marTop w:val="0"/>
      <w:marBottom w:val="0"/>
      <w:divBdr>
        <w:top w:val="none" w:sz="0" w:space="0" w:color="auto"/>
        <w:left w:val="none" w:sz="0" w:space="0" w:color="auto"/>
        <w:bottom w:val="none" w:sz="0" w:space="0" w:color="auto"/>
        <w:right w:val="none" w:sz="0" w:space="0" w:color="auto"/>
      </w:divBdr>
    </w:div>
    <w:div w:id="1724527103">
      <w:bodyDiv w:val="1"/>
      <w:marLeft w:val="0"/>
      <w:marRight w:val="0"/>
      <w:marTop w:val="0"/>
      <w:marBottom w:val="0"/>
      <w:divBdr>
        <w:top w:val="none" w:sz="0" w:space="0" w:color="auto"/>
        <w:left w:val="none" w:sz="0" w:space="0" w:color="auto"/>
        <w:bottom w:val="none" w:sz="0" w:space="0" w:color="auto"/>
        <w:right w:val="none" w:sz="0" w:space="0" w:color="auto"/>
      </w:divBdr>
    </w:div>
    <w:div w:id="1724596187">
      <w:bodyDiv w:val="1"/>
      <w:marLeft w:val="0"/>
      <w:marRight w:val="0"/>
      <w:marTop w:val="0"/>
      <w:marBottom w:val="0"/>
      <w:divBdr>
        <w:top w:val="none" w:sz="0" w:space="0" w:color="auto"/>
        <w:left w:val="none" w:sz="0" w:space="0" w:color="auto"/>
        <w:bottom w:val="none" w:sz="0" w:space="0" w:color="auto"/>
        <w:right w:val="none" w:sz="0" w:space="0" w:color="auto"/>
      </w:divBdr>
    </w:div>
    <w:div w:id="1724671847">
      <w:bodyDiv w:val="1"/>
      <w:marLeft w:val="0"/>
      <w:marRight w:val="0"/>
      <w:marTop w:val="0"/>
      <w:marBottom w:val="0"/>
      <w:divBdr>
        <w:top w:val="none" w:sz="0" w:space="0" w:color="auto"/>
        <w:left w:val="none" w:sz="0" w:space="0" w:color="auto"/>
        <w:bottom w:val="none" w:sz="0" w:space="0" w:color="auto"/>
        <w:right w:val="none" w:sz="0" w:space="0" w:color="auto"/>
      </w:divBdr>
    </w:div>
    <w:div w:id="1724714286">
      <w:bodyDiv w:val="1"/>
      <w:marLeft w:val="0"/>
      <w:marRight w:val="0"/>
      <w:marTop w:val="0"/>
      <w:marBottom w:val="0"/>
      <w:divBdr>
        <w:top w:val="none" w:sz="0" w:space="0" w:color="auto"/>
        <w:left w:val="none" w:sz="0" w:space="0" w:color="auto"/>
        <w:bottom w:val="none" w:sz="0" w:space="0" w:color="auto"/>
        <w:right w:val="none" w:sz="0" w:space="0" w:color="auto"/>
      </w:divBdr>
    </w:div>
    <w:div w:id="1724718481">
      <w:bodyDiv w:val="1"/>
      <w:marLeft w:val="0"/>
      <w:marRight w:val="0"/>
      <w:marTop w:val="0"/>
      <w:marBottom w:val="0"/>
      <w:divBdr>
        <w:top w:val="none" w:sz="0" w:space="0" w:color="auto"/>
        <w:left w:val="none" w:sz="0" w:space="0" w:color="auto"/>
        <w:bottom w:val="none" w:sz="0" w:space="0" w:color="auto"/>
        <w:right w:val="none" w:sz="0" w:space="0" w:color="auto"/>
      </w:divBdr>
    </w:div>
    <w:div w:id="1724787403">
      <w:bodyDiv w:val="1"/>
      <w:marLeft w:val="0"/>
      <w:marRight w:val="0"/>
      <w:marTop w:val="0"/>
      <w:marBottom w:val="0"/>
      <w:divBdr>
        <w:top w:val="none" w:sz="0" w:space="0" w:color="auto"/>
        <w:left w:val="none" w:sz="0" w:space="0" w:color="auto"/>
        <w:bottom w:val="none" w:sz="0" w:space="0" w:color="auto"/>
        <w:right w:val="none" w:sz="0" w:space="0" w:color="auto"/>
      </w:divBdr>
    </w:div>
    <w:div w:id="1724908352">
      <w:bodyDiv w:val="1"/>
      <w:marLeft w:val="0"/>
      <w:marRight w:val="0"/>
      <w:marTop w:val="0"/>
      <w:marBottom w:val="0"/>
      <w:divBdr>
        <w:top w:val="none" w:sz="0" w:space="0" w:color="auto"/>
        <w:left w:val="none" w:sz="0" w:space="0" w:color="auto"/>
        <w:bottom w:val="none" w:sz="0" w:space="0" w:color="auto"/>
        <w:right w:val="none" w:sz="0" w:space="0" w:color="auto"/>
      </w:divBdr>
    </w:div>
    <w:div w:id="1724910431">
      <w:bodyDiv w:val="1"/>
      <w:marLeft w:val="0"/>
      <w:marRight w:val="0"/>
      <w:marTop w:val="0"/>
      <w:marBottom w:val="0"/>
      <w:divBdr>
        <w:top w:val="none" w:sz="0" w:space="0" w:color="auto"/>
        <w:left w:val="none" w:sz="0" w:space="0" w:color="auto"/>
        <w:bottom w:val="none" w:sz="0" w:space="0" w:color="auto"/>
        <w:right w:val="none" w:sz="0" w:space="0" w:color="auto"/>
      </w:divBdr>
    </w:div>
    <w:div w:id="1724939207">
      <w:bodyDiv w:val="1"/>
      <w:marLeft w:val="0"/>
      <w:marRight w:val="0"/>
      <w:marTop w:val="0"/>
      <w:marBottom w:val="0"/>
      <w:divBdr>
        <w:top w:val="none" w:sz="0" w:space="0" w:color="auto"/>
        <w:left w:val="none" w:sz="0" w:space="0" w:color="auto"/>
        <w:bottom w:val="none" w:sz="0" w:space="0" w:color="auto"/>
        <w:right w:val="none" w:sz="0" w:space="0" w:color="auto"/>
      </w:divBdr>
    </w:div>
    <w:div w:id="1724981741">
      <w:bodyDiv w:val="1"/>
      <w:marLeft w:val="0"/>
      <w:marRight w:val="0"/>
      <w:marTop w:val="0"/>
      <w:marBottom w:val="0"/>
      <w:divBdr>
        <w:top w:val="none" w:sz="0" w:space="0" w:color="auto"/>
        <w:left w:val="none" w:sz="0" w:space="0" w:color="auto"/>
        <w:bottom w:val="none" w:sz="0" w:space="0" w:color="auto"/>
        <w:right w:val="none" w:sz="0" w:space="0" w:color="auto"/>
      </w:divBdr>
    </w:div>
    <w:div w:id="1724982496">
      <w:bodyDiv w:val="1"/>
      <w:marLeft w:val="0"/>
      <w:marRight w:val="0"/>
      <w:marTop w:val="0"/>
      <w:marBottom w:val="0"/>
      <w:divBdr>
        <w:top w:val="none" w:sz="0" w:space="0" w:color="auto"/>
        <w:left w:val="none" w:sz="0" w:space="0" w:color="auto"/>
        <w:bottom w:val="none" w:sz="0" w:space="0" w:color="auto"/>
        <w:right w:val="none" w:sz="0" w:space="0" w:color="auto"/>
      </w:divBdr>
    </w:div>
    <w:div w:id="1724984919">
      <w:bodyDiv w:val="1"/>
      <w:marLeft w:val="0"/>
      <w:marRight w:val="0"/>
      <w:marTop w:val="0"/>
      <w:marBottom w:val="0"/>
      <w:divBdr>
        <w:top w:val="none" w:sz="0" w:space="0" w:color="auto"/>
        <w:left w:val="none" w:sz="0" w:space="0" w:color="auto"/>
        <w:bottom w:val="none" w:sz="0" w:space="0" w:color="auto"/>
        <w:right w:val="none" w:sz="0" w:space="0" w:color="auto"/>
      </w:divBdr>
    </w:div>
    <w:div w:id="1725064783">
      <w:bodyDiv w:val="1"/>
      <w:marLeft w:val="0"/>
      <w:marRight w:val="0"/>
      <w:marTop w:val="0"/>
      <w:marBottom w:val="0"/>
      <w:divBdr>
        <w:top w:val="none" w:sz="0" w:space="0" w:color="auto"/>
        <w:left w:val="none" w:sz="0" w:space="0" w:color="auto"/>
        <w:bottom w:val="none" w:sz="0" w:space="0" w:color="auto"/>
        <w:right w:val="none" w:sz="0" w:space="0" w:color="auto"/>
      </w:divBdr>
    </w:div>
    <w:div w:id="1725178007">
      <w:bodyDiv w:val="1"/>
      <w:marLeft w:val="0"/>
      <w:marRight w:val="0"/>
      <w:marTop w:val="0"/>
      <w:marBottom w:val="0"/>
      <w:divBdr>
        <w:top w:val="none" w:sz="0" w:space="0" w:color="auto"/>
        <w:left w:val="none" w:sz="0" w:space="0" w:color="auto"/>
        <w:bottom w:val="none" w:sz="0" w:space="0" w:color="auto"/>
        <w:right w:val="none" w:sz="0" w:space="0" w:color="auto"/>
      </w:divBdr>
    </w:div>
    <w:div w:id="1725180362">
      <w:bodyDiv w:val="1"/>
      <w:marLeft w:val="0"/>
      <w:marRight w:val="0"/>
      <w:marTop w:val="0"/>
      <w:marBottom w:val="0"/>
      <w:divBdr>
        <w:top w:val="none" w:sz="0" w:space="0" w:color="auto"/>
        <w:left w:val="none" w:sz="0" w:space="0" w:color="auto"/>
        <w:bottom w:val="none" w:sz="0" w:space="0" w:color="auto"/>
        <w:right w:val="none" w:sz="0" w:space="0" w:color="auto"/>
      </w:divBdr>
    </w:div>
    <w:div w:id="1725251214">
      <w:bodyDiv w:val="1"/>
      <w:marLeft w:val="0"/>
      <w:marRight w:val="0"/>
      <w:marTop w:val="0"/>
      <w:marBottom w:val="0"/>
      <w:divBdr>
        <w:top w:val="none" w:sz="0" w:space="0" w:color="auto"/>
        <w:left w:val="none" w:sz="0" w:space="0" w:color="auto"/>
        <w:bottom w:val="none" w:sz="0" w:space="0" w:color="auto"/>
        <w:right w:val="none" w:sz="0" w:space="0" w:color="auto"/>
      </w:divBdr>
    </w:div>
    <w:div w:id="1725252722">
      <w:bodyDiv w:val="1"/>
      <w:marLeft w:val="0"/>
      <w:marRight w:val="0"/>
      <w:marTop w:val="0"/>
      <w:marBottom w:val="0"/>
      <w:divBdr>
        <w:top w:val="none" w:sz="0" w:space="0" w:color="auto"/>
        <w:left w:val="none" w:sz="0" w:space="0" w:color="auto"/>
        <w:bottom w:val="none" w:sz="0" w:space="0" w:color="auto"/>
        <w:right w:val="none" w:sz="0" w:space="0" w:color="auto"/>
      </w:divBdr>
    </w:div>
    <w:div w:id="1725256132">
      <w:bodyDiv w:val="1"/>
      <w:marLeft w:val="0"/>
      <w:marRight w:val="0"/>
      <w:marTop w:val="0"/>
      <w:marBottom w:val="0"/>
      <w:divBdr>
        <w:top w:val="none" w:sz="0" w:space="0" w:color="auto"/>
        <w:left w:val="none" w:sz="0" w:space="0" w:color="auto"/>
        <w:bottom w:val="none" w:sz="0" w:space="0" w:color="auto"/>
        <w:right w:val="none" w:sz="0" w:space="0" w:color="auto"/>
      </w:divBdr>
    </w:div>
    <w:div w:id="1725323963">
      <w:bodyDiv w:val="1"/>
      <w:marLeft w:val="0"/>
      <w:marRight w:val="0"/>
      <w:marTop w:val="0"/>
      <w:marBottom w:val="0"/>
      <w:divBdr>
        <w:top w:val="none" w:sz="0" w:space="0" w:color="auto"/>
        <w:left w:val="none" w:sz="0" w:space="0" w:color="auto"/>
        <w:bottom w:val="none" w:sz="0" w:space="0" w:color="auto"/>
        <w:right w:val="none" w:sz="0" w:space="0" w:color="auto"/>
      </w:divBdr>
    </w:div>
    <w:div w:id="1725367025">
      <w:bodyDiv w:val="1"/>
      <w:marLeft w:val="0"/>
      <w:marRight w:val="0"/>
      <w:marTop w:val="0"/>
      <w:marBottom w:val="0"/>
      <w:divBdr>
        <w:top w:val="none" w:sz="0" w:space="0" w:color="auto"/>
        <w:left w:val="none" w:sz="0" w:space="0" w:color="auto"/>
        <w:bottom w:val="none" w:sz="0" w:space="0" w:color="auto"/>
        <w:right w:val="none" w:sz="0" w:space="0" w:color="auto"/>
      </w:divBdr>
    </w:div>
    <w:div w:id="1725450384">
      <w:bodyDiv w:val="1"/>
      <w:marLeft w:val="0"/>
      <w:marRight w:val="0"/>
      <w:marTop w:val="0"/>
      <w:marBottom w:val="0"/>
      <w:divBdr>
        <w:top w:val="none" w:sz="0" w:space="0" w:color="auto"/>
        <w:left w:val="none" w:sz="0" w:space="0" w:color="auto"/>
        <w:bottom w:val="none" w:sz="0" w:space="0" w:color="auto"/>
        <w:right w:val="none" w:sz="0" w:space="0" w:color="auto"/>
      </w:divBdr>
    </w:div>
    <w:div w:id="1725593960">
      <w:bodyDiv w:val="1"/>
      <w:marLeft w:val="0"/>
      <w:marRight w:val="0"/>
      <w:marTop w:val="0"/>
      <w:marBottom w:val="0"/>
      <w:divBdr>
        <w:top w:val="none" w:sz="0" w:space="0" w:color="auto"/>
        <w:left w:val="none" w:sz="0" w:space="0" w:color="auto"/>
        <w:bottom w:val="none" w:sz="0" w:space="0" w:color="auto"/>
        <w:right w:val="none" w:sz="0" w:space="0" w:color="auto"/>
      </w:divBdr>
    </w:div>
    <w:div w:id="1725787348">
      <w:bodyDiv w:val="1"/>
      <w:marLeft w:val="0"/>
      <w:marRight w:val="0"/>
      <w:marTop w:val="0"/>
      <w:marBottom w:val="0"/>
      <w:divBdr>
        <w:top w:val="none" w:sz="0" w:space="0" w:color="auto"/>
        <w:left w:val="none" w:sz="0" w:space="0" w:color="auto"/>
        <w:bottom w:val="none" w:sz="0" w:space="0" w:color="auto"/>
        <w:right w:val="none" w:sz="0" w:space="0" w:color="auto"/>
      </w:divBdr>
    </w:div>
    <w:div w:id="1725789011">
      <w:bodyDiv w:val="1"/>
      <w:marLeft w:val="0"/>
      <w:marRight w:val="0"/>
      <w:marTop w:val="0"/>
      <w:marBottom w:val="0"/>
      <w:divBdr>
        <w:top w:val="none" w:sz="0" w:space="0" w:color="auto"/>
        <w:left w:val="none" w:sz="0" w:space="0" w:color="auto"/>
        <w:bottom w:val="none" w:sz="0" w:space="0" w:color="auto"/>
        <w:right w:val="none" w:sz="0" w:space="0" w:color="auto"/>
      </w:divBdr>
    </w:div>
    <w:div w:id="1725836371">
      <w:bodyDiv w:val="1"/>
      <w:marLeft w:val="0"/>
      <w:marRight w:val="0"/>
      <w:marTop w:val="0"/>
      <w:marBottom w:val="0"/>
      <w:divBdr>
        <w:top w:val="none" w:sz="0" w:space="0" w:color="auto"/>
        <w:left w:val="none" w:sz="0" w:space="0" w:color="auto"/>
        <w:bottom w:val="none" w:sz="0" w:space="0" w:color="auto"/>
        <w:right w:val="none" w:sz="0" w:space="0" w:color="auto"/>
      </w:divBdr>
    </w:div>
    <w:div w:id="1725981887">
      <w:bodyDiv w:val="1"/>
      <w:marLeft w:val="0"/>
      <w:marRight w:val="0"/>
      <w:marTop w:val="0"/>
      <w:marBottom w:val="0"/>
      <w:divBdr>
        <w:top w:val="none" w:sz="0" w:space="0" w:color="auto"/>
        <w:left w:val="none" w:sz="0" w:space="0" w:color="auto"/>
        <w:bottom w:val="none" w:sz="0" w:space="0" w:color="auto"/>
        <w:right w:val="none" w:sz="0" w:space="0" w:color="auto"/>
      </w:divBdr>
    </w:div>
    <w:div w:id="1726223221">
      <w:bodyDiv w:val="1"/>
      <w:marLeft w:val="0"/>
      <w:marRight w:val="0"/>
      <w:marTop w:val="0"/>
      <w:marBottom w:val="0"/>
      <w:divBdr>
        <w:top w:val="none" w:sz="0" w:space="0" w:color="auto"/>
        <w:left w:val="none" w:sz="0" w:space="0" w:color="auto"/>
        <w:bottom w:val="none" w:sz="0" w:space="0" w:color="auto"/>
        <w:right w:val="none" w:sz="0" w:space="0" w:color="auto"/>
      </w:divBdr>
    </w:div>
    <w:div w:id="1726250565">
      <w:bodyDiv w:val="1"/>
      <w:marLeft w:val="0"/>
      <w:marRight w:val="0"/>
      <w:marTop w:val="0"/>
      <w:marBottom w:val="0"/>
      <w:divBdr>
        <w:top w:val="none" w:sz="0" w:space="0" w:color="auto"/>
        <w:left w:val="none" w:sz="0" w:space="0" w:color="auto"/>
        <w:bottom w:val="none" w:sz="0" w:space="0" w:color="auto"/>
        <w:right w:val="none" w:sz="0" w:space="0" w:color="auto"/>
      </w:divBdr>
    </w:div>
    <w:div w:id="1726294127">
      <w:bodyDiv w:val="1"/>
      <w:marLeft w:val="0"/>
      <w:marRight w:val="0"/>
      <w:marTop w:val="0"/>
      <w:marBottom w:val="0"/>
      <w:divBdr>
        <w:top w:val="none" w:sz="0" w:space="0" w:color="auto"/>
        <w:left w:val="none" w:sz="0" w:space="0" w:color="auto"/>
        <w:bottom w:val="none" w:sz="0" w:space="0" w:color="auto"/>
        <w:right w:val="none" w:sz="0" w:space="0" w:color="auto"/>
      </w:divBdr>
    </w:div>
    <w:div w:id="1726365893">
      <w:bodyDiv w:val="1"/>
      <w:marLeft w:val="0"/>
      <w:marRight w:val="0"/>
      <w:marTop w:val="0"/>
      <w:marBottom w:val="0"/>
      <w:divBdr>
        <w:top w:val="none" w:sz="0" w:space="0" w:color="auto"/>
        <w:left w:val="none" w:sz="0" w:space="0" w:color="auto"/>
        <w:bottom w:val="none" w:sz="0" w:space="0" w:color="auto"/>
        <w:right w:val="none" w:sz="0" w:space="0" w:color="auto"/>
      </w:divBdr>
    </w:div>
    <w:div w:id="1726443172">
      <w:bodyDiv w:val="1"/>
      <w:marLeft w:val="0"/>
      <w:marRight w:val="0"/>
      <w:marTop w:val="0"/>
      <w:marBottom w:val="0"/>
      <w:divBdr>
        <w:top w:val="none" w:sz="0" w:space="0" w:color="auto"/>
        <w:left w:val="none" w:sz="0" w:space="0" w:color="auto"/>
        <w:bottom w:val="none" w:sz="0" w:space="0" w:color="auto"/>
        <w:right w:val="none" w:sz="0" w:space="0" w:color="auto"/>
      </w:divBdr>
    </w:div>
    <w:div w:id="1726489064">
      <w:bodyDiv w:val="1"/>
      <w:marLeft w:val="0"/>
      <w:marRight w:val="0"/>
      <w:marTop w:val="0"/>
      <w:marBottom w:val="0"/>
      <w:divBdr>
        <w:top w:val="none" w:sz="0" w:space="0" w:color="auto"/>
        <w:left w:val="none" w:sz="0" w:space="0" w:color="auto"/>
        <w:bottom w:val="none" w:sz="0" w:space="0" w:color="auto"/>
        <w:right w:val="none" w:sz="0" w:space="0" w:color="auto"/>
      </w:divBdr>
    </w:div>
    <w:div w:id="1726562791">
      <w:bodyDiv w:val="1"/>
      <w:marLeft w:val="0"/>
      <w:marRight w:val="0"/>
      <w:marTop w:val="0"/>
      <w:marBottom w:val="0"/>
      <w:divBdr>
        <w:top w:val="none" w:sz="0" w:space="0" w:color="auto"/>
        <w:left w:val="none" w:sz="0" w:space="0" w:color="auto"/>
        <w:bottom w:val="none" w:sz="0" w:space="0" w:color="auto"/>
        <w:right w:val="none" w:sz="0" w:space="0" w:color="auto"/>
      </w:divBdr>
    </w:div>
    <w:div w:id="1726564517">
      <w:bodyDiv w:val="1"/>
      <w:marLeft w:val="0"/>
      <w:marRight w:val="0"/>
      <w:marTop w:val="0"/>
      <w:marBottom w:val="0"/>
      <w:divBdr>
        <w:top w:val="none" w:sz="0" w:space="0" w:color="auto"/>
        <w:left w:val="none" w:sz="0" w:space="0" w:color="auto"/>
        <w:bottom w:val="none" w:sz="0" w:space="0" w:color="auto"/>
        <w:right w:val="none" w:sz="0" w:space="0" w:color="auto"/>
      </w:divBdr>
    </w:div>
    <w:div w:id="1726567792">
      <w:bodyDiv w:val="1"/>
      <w:marLeft w:val="0"/>
      <w:marRight w:val="0"/>
      <w:marTop w:val="0"/>
      <w:marBottom w:val="0"/>
      <w:divBdr>
        <w:top w:val="none" w:sz="0" w:space="0" w:color="auto"/>
        <w:left w:val="none" w:sz="0" w:space="0" w:color="auto"/>
        <w:bottom w:val="none" w:sz="0" w:space="0" w:color="auto"/>
        <w:right w:val="none" w:sz="0" w:space="0" w:color="auto"/>
      </w:divBdr>
    </w:div>
    <w:div w:id="1726636556">
      <w:bodyDiv w:val="1"/>
      <w:marLeft w:val="0"/>
      <w:marRight w:val="0"/>
      <w:marTop w:val="0"/>
      <w:marBottom w:val="0"/>
      <w:divBdr>
        <w:top w:val="none" w:sz="0" w:space="0" w:color="auto"/>
        <w:left w:val="none" w:sz="0" w:space="0" w:color="auto"/>
        <w:bottom w:val="none" w:sz="0" w:space="0" w:color="auto"/>
        <w:right w:val="none" w:sz="0" w:space="0" w:color="auto"/>
      </w:divBdr>
    </w:div>
    <w:div w:id="1726636771">
      <w:bodyDiv w:val="1"/>
      <w:marLeft w:val="0"/>
      <w:marRight w:val="0"/>
      <w:marTop w:val="0"/>
      <w:marBottom w:val="0"/>
      <w:divBdr>
        <w:top w:val="none" w:sz="0" w:space="0" w:color="auto"/>
        <w:left w:val="none" w:sz="0" w:space="0" w:color="auto"/>
        <w:bottom w:val="none" w:sz="0" w:space="0" w:color="auto"/>
        <w:right w:val="none" w:sz="0" w:space="0" w:color="auto"/>
      </w:divBdr>
    </w:div>
    <w:div w:id="1726640891">
      <w:bodyDiv w:val="1"/>
      <w:marLeft w:val="0"/>
      <w:marRight w:val="0"/>
      <w:marTop w:val="0"/>
      <w:marBottom w:val="0"/>
      <w:divBdr>
        <w:top w:val="none" w:sz="0" w:space="0" w:color="auto"/>
        <w:left w:val="none" w:sz="0" w:space="0" w:color="auto"/>
        <w:bottom w:val="none" w:sz="0" w:space="0" w:color="auto"/>
        <w:right w:val="none" w:sz="0" w:space="0" w:color="auto"/>
      </w:divBdr>
    </w:div>
    <w:div w:id="1726681208">
      <w:bodyDiv w:val="1"/>
      <w:marLeft w:val="0"/>
      <w:marRight w:val="0"/>
      <w:marTop w:val="0"/>
      <w:marBottom w:val="0"/>
      <w:divBdr>
        <w:top w:val="none" w:sz="0" w:space="0" w:color="auto"/>
        <w:left w:val="none" w:sz="0" w:space="0" w:color="auto"/>
        <w:bottom w:val="none" w:sz="0" w:space="0" w:color="auto"/>
        <w:right w:val="none" w:sz="0" w:space="0" w:color="auto"/>
      </w:divBdr>
    </w:div>
    <w:div w:id="1726878634">
      <w:bodyDiv w:val="1"/>
      <w:marLeft w:val="0"/>
      <w:marRight w:val="0"/>
      <w:marTop w:val="0"/>
      <w:marBottom w:val="0"/>
      <w:divBdr>
        <w:top w:val="none" w:sz="0" w:space="0" w:color="auto"/>
        <w:left w:val="none" w:sz="0" w:space="0" w:color="auto"/>
        <w:bottom w:val="none" w:sz="0" w:space="0" w:color="auto"/>
        <w:right w:val="none" w:sz="0" w:space="0" w:color="auto"/>
      </w:divBdr>
    </w:div>
    <w:div w:id="1726904934">
      <w:bodyDiv w:val="1"/>
      <w:marLeft w:val="0"/>
      <w:marRight w:val="0"/>
      <w:marTop w:val="0"/>
      <w:marBottom w:val="0"/>
      <w:divBdr>
        <w:top w:val="none" w:sz="0" w:space="0" w:color="auto"/>
        <w:left w:val="none" w:sz="0" w:space="0" w:color="auto"/>
        <w:bottom w:val="none" w:sz="0" w:space="0" w:color="auto"/>
        <w:right w:val="none" w:sz="0" w:space="0" w:color="auto"/>
      </w:divBdr>
    </w:div>
    <w:div w:id="1726905823">
      <w:bodyDiv w:val="1"/>
      <w:marLeft w:val="0"/>
      <w:marRight w:val="0"/>
      <w:marTop w:val="0"/>
      <w:marBottom w:val="0"/>
      <w:divBdr>
        <w:top w:val="none" w:sz="0" w:space="0" w:color="auto"/>
        <w:left w:val="none" w:sz="0" w:space="0" w:color="auto"/>
        <w:bottom w:val="none" w:sz="0" w:space="0" w:color="auto"/>
        <w:right w:val="none" w:sz="0" w:space="0" w:color="auto"/>
      </w:divBdr>
    </w:div>
    <w:div w:id="1727071940">
      <w:bodyDiv w:val="1"/>
      <w:marLeft w:val="0"/>
      <w:marRight w:val="0"/>
      <w:marTop w:val="0"/>
      <w:marBottom w:val="0"/>
      <w:divBdr>
        <w:top w:val="none" w:sz="0" w:space="0" w:color="auto"/>
        <w:left w:val="none" w:sz="0" w:space="0" w:color="auto"/>
        <w:bottom w:val="none" w:sz="0" w:space="0" w:color="auto"/>
        <w:right w:val="none" w:sz="0" w:space="0" w:color="auto"/>
      </w:divBdr>
    </w:div>
    <w:div w:id="1727216053">
      <w:bodyDiv w:val="1"/>
      <w:marLeft w:val="0"/>
      <w:marRight w:val="0"/>
      <w:marTop w:val="0"/>
      <w:marBottom w:val="0"/>
      <w:divBdr>
        <w:top w:val="none" w:sz="0" w:space="0" w:color="auto"/>
        <w:left w:val="none" w:sz="0" w:space="0" w:color="auto"/>
        <w:bottom w:val="none" w:sz="0" w:space="0" w:color="auto"/>
        <w:right w:val="none" w:sz="0" w:space="0" w:color="auto"/>
      </w:divBdr>
    </w:div>
    <w:div w:id="1727294776">
      <w:bodyDiv w:val="1"/>
      <w:marLeft w:val="0"/>
      <w:marRight w:val="0"/>
      <w:marTop w:val="0"/>
      <w:marBottom w:val="0"/>
      <w:divBdr>
        <w:top w:val="none" w:sz="0" w:space="0" w:color="auto"/>
        <w:left w:val="none" w:sz="0" w:space="0" w:color="auto"/>
        <w:bottom w:val="none" w:sz="0" w:space="0" w:color="auto"/>
        <w:right w:val="none" w:sz="0" w:space="0" w:color="auto"/>
      </w:divBdr>
    </w:div>
    <w:div w:id="1727335191">
      <w:bodyDiv w:val="1"/>
      <w:marLeft w:val="0"/>
      <w:marRight w:val="0"/>
      <w:marTop w:val="0"/>
      <w:marBottom w:val="0"/>
      <w:divBdr>
        <w:top w:val="none" w:sz="0" w:space="0" w:color="auto"/>
        <w:left w:val="none" w:sz="0" w:space="0" w:color="auto"/>
        <w:bottom w:val="none" w:sz="0" w:space="0" w:color="auto"/>
        <w:right w:val="none" w:sz="0" w:space="0" w:color="auto"/>
      </w:divBdr>
    </w:div>
    <w:div w:id="1727409934">
      <w:bodyDiv w:val="1"/>
      <w:marLeft w:val="0"/>
      <w:marRight w:val="0"/>
      <w:marTop w:val="0"/>
      <w:marBottom w:val="0"/>
      <w:divBdr>
        <w:top w:val="none" w:sz="0" w:space="0" w:color="auto"/>
        <w:left w:val="none" w:sz="0" w:space="0" w:color="auto"/>
        <w:bottom w:val="none" w:sz="0" w:space="0" w:color="auto"/>
        <w:right w:val="none" w:sz="0" w:space="0" w:color="auto"/>
      </w:divBdr>
    </w:div>
    <w:div w:id="1727485414">
      <w:bodyDiv w:val="1"/>
      <w:marLeft w:val="0"/>
      <w:marRight w:val="0"/>
      <w:marTop w:val="0"/>
      <w:marBottom w:val="0"/>
      <w:divBdr>
        <w:top w:val="none" w:sz="0" w:space="0" w:color="auto"/>
        <w:left w:val="none" w:sz="0" w:space="0" w:color="auto"/>
        <w:bottom w:val="none" w:sz="0" w:space="0" w:color="auto"/>
        <w:right w:val="none" w:sz="0" w:space="0" w:color="auto"/>
      </w:divBdr>
    </w:div>
    <w:div w:id="1727490245">
      <w:bodyDiv w:val="1"/>
      <w:marLeft w:val="0"/>
      <w:marRight w:val="0"/>
      <w:marTop w:val="0"/>
      <w:marBottom w:val="0"/>
      <w:divBdr>
        <w:top w:val="none" w:sz="0" w:space="0" w:color="auto"/>
        <w:left w:val="none" w:sz="0" w:space="0" w:color="auto"/>
        <w:bottom w:val="none" w:sz="0" w:space="0" w:color="auto"/>
        <w:right w:val="none" w:sz="0" w:space="0" w:color="auto"/>
      </w:divBdr>
    </w:div>
    <w:div w:id="1727558603">
      <w:bodyDiv w:val="1"/>
      <w:marLeft w:val="0"/>
      <w:marRight w:val="0"/>
      <w:marTop w:val="0"/>
      <w:marBottom w:val="0"/>
      <w:divBdr>
        <w:top w:val="none" w:sz="0" w:space="0" w:color="auto"/>
        <w:left w:val="none" w:sz="0" w:space="0" w:color="auto"/>
        <w:bottom w:val="none" w:sz="0" w:space="0" w:color="auto"/>
        <w:right w:val="none" w:sz="0" w:space="0" w:color="auto"/>
      </w:divBdr>
    </w:div>
    <w:div w:id="1727726829">
      <w:bodyDiv w:val="1"/>
      <w:marLeft w:val="0"/>
      <w:marRight w:val="0"/>
      <w:marTop w:val="0"/>
      <w:marBottom w:val="0"/>
      <w:divBdr>
        <w:top w:val="none" w:sz="0" w:space="0" w:color="auto"/>
        <w:left w:val="none" w:sz="0" w:space="0" w:color="auto"/>
        <w:bottom w:val="none" w:sz="0" w:space="0" w:color="auto"/>
        <w:right w:val="none" w:sz="0" w:space="0" w:color="auto"/>
      </w:divBdr>
    </w:div>
    <w:div w:id="1727727269">
      <w:bodyDiv w:val="1"/>
      <w:marLeft w:val="0"/>
      <w:marRight w:val="0"/>
      <w:marTop w:val="0"/>
      <w:marBottom w:val="0"/>
      <w:divBdr>
        <w:top w:val="none" w:sz="0" w:space="0" w:color="auto"/>
        <w:left w:val="none" w:sz="0" w:space="0" w:color="auto"/>
        <w:bottom w:val="none" w:sz="0" w:space="0" w:color="auto"/>
        <w:right w:val="none" w:sz="0" w:space="0" w:color="auto"/>
      </w:divBdr>
    </w:div>
    <w:div w:id="1727753599">
      <w:bodyDiv w:val="1"/>
      <w:marLeft w:val="0"/>
      <w:marRight w:val="0"/>
      <w:marTop w:val="0"/>
      <w:marBottom w:val="0"/>
      <w:divBdr>
        <w:top w:val="none" w:sz="0" w:space="0" w:color="auto"/>
        <w:left w:val="none" w:sz="0" w:space="0" w:color="auto"/>
        <w:bottom w:val="none" w:sz="0" w:space="0" w:color="auto"/>
        <w:right w:val="none" w:sz="0" w:space="0" w:color="auto"/>
      </w:divBdr>
    </w:div>
    <w:div w:id="1727757082">
      <w:bodyDiv w:val="1"/>
      <w:marLeft w:val="0"/>
      <w:marRight w:val="0"/>
      <w:marTop w:val="0"/>
      <w:marBottom w:val="0"/>
      <w:divBdr>
        <w:top w:val="none" w:sz="0" w:space="0" w:color="auto"/>
        <w:left w:val="none" w:sz="0" w:space="0" w:color="auto"/>
        <w:bottom w:val="none" w:sz="0" w:space="0" w:color="auto"/>
        <w:right w:val="none" w:sz="0" w:space="0" w:color="auto"/>
      </w:divBdr>
    </w:div>
    <w:div w:id="1727872165">
      <w:bodyDiv w:val="1"/>
      <w:marLeft w:val="0"/>
      <w:marRight w:val="0"/>
      <w:marTop w:val="0"/>
      <w:marBottom w:val="0"/>
      <w:divBdr>
        <w:top w:val="none" w:sz="0" w:space="0" w:color="auto"/>
        <w:left w:val="none" w:sz="0" w:space="0" w:color="auto"/>
        <w:bottom w:val="none" w:sz="0" w:space="0" w:color="auto"/>
        <w:right w:val="none" w:sz="0" w:space="0" w:color="auto"/>
      </w:divBdr>
    </w:div>
    <w:div w:id="1727947768">
      <w:bodyDiv w:val="1"/>
      <w:marLeft w:val="0"/>
      <w:marRight w:val="0"/>
      <w:marTop w:val="0"/>
      <w:marBottom w:val="0"/>
      <w:divBdr>
        <w:top w:val="none" w:sz="0" w:space="0" w:color="auto"/>
        <w:left w:val="none" w:sz="0" w:space="0" w:color="auto"/>
        <w:bottom w:val="none" w:sz="0" w:space="0" w:color="auto"/>
        <w:right w:val="none" w:sz="0" w:space="0" w:color="auto"/>
      </w:divBdr>
    </w:div>
    <w:div w:id="1727995838">
      <w:bodyDiv w:val="1"/>
      <w:marLeft w:val="0"/>
      <w:marRight w:val="0"/>
      <w:marTop w:val="0"/>
      <w:marBottom w:val="0"/>
      <w:divBdr>
        <w:top w:val="none" w:sz="0" w:space="0" w:color="auto"/>
        <w:left w:val="none" w:sz="0" w:space="0" w:color="auto"/>
        <w:bottom w:val="none" w:sz="0" w:space="0" w:color="auto"/>
        <w:right w:val="none" w:sz="0" w:space="0" w:color="auto"/>
      </w:divBdr>
    </w:div>
    <w:div w:id="1728071554">
      <w:bodyDiv w:val="1"/>
      <w:marLeft w:val="0"/>
      <w:marRight w:val="0"/>
      <w:marTop w:val="0"/>
      <w:marBottom w:val="0"/>
      <w:divBdr>
        <w:top w:val="none" w:sz="0" w:space="0" w:color="auto"/>
        <w:left w:val="none" w:sz="0" w:space="0" w:color="auto"/>
        <w:bottom w:val="none" w:sz="0" w:space="0" w:color="auto"/>
        <w:right w:val="none" w:sz="0" w:space="0" w:color="auto"/>
      </w:divBdr>
    </w:div>
    <w:div w:id="1728262051">
      <w:bodyDiv w:val="1"/>
      <w:marLeft w:val="0"/>
      <w:marRight w:val="0"/>
      <w:marTop w:val="0"/>
      <w:marBottom w:val="0"/>
      <w:divBdr>
        <w:top w:val="none" w:sz="0" w:space="0" w:color="auto"/>
        <w:left w:val="none" w:sz="0" w:space="0" w:color="auto"/>
        <w:bottom w:val="none" w:sz="0" w:space="0" w:color="auto"/>
        <w:right w:val="none" w:sz="0" w:space="0" w:color="auto"/>
      </w:divBdr>
    </w:div>
    <w:div w:id="1728264087">
      <w:bodyDiv w:val="1"/>
      <w:marLeft w:val="0"/>
      <w:marRight w:val="0"/>
      <w:marTop w:val="0"/>
      <w:marBottom w:val="0"/>
      <w:divBdr>
        <w:top w:val="none" w:sz="0" w:space="0" w:color="auto"/>
        <w:left w:val="none" w:sz="0" w:space="0" w:color="auto"/>
        <w:bottom w:val="none" w:sz="0" w:space="0" w:color="auto"/>
        <w:right w:val="none" w:sz="0" w:space="0" w:color="auto"/>
      </w:divBdr>
    </w:div>
    <w:div w:id="1728338593">
      <w:bodyDiv w:val="1"/>
      <w:marLeft w:val="0"/>
      <w:marRight w:val="0"/>
      <w:marTop w:val="0"/>
      <w:marBottom w:val="0"/>
      <w:divBdr>
        <w:top w:val="none" w:sz="0" w:space="0" w:color="auto"/>
        <w:left w:val="none" w:sz="0" w:space="0" w:color="auto"/>
        <w:bottom w:val="none" w:sz="0" w:space="0" w:color="auto"/>
        <w:right w:val="none" w:sz="0" w:space="0" w:color="auto"/>
      </w:divBdr>
    </w:div>
    <w:div w:id="1728609686">
      <w:bodyDiv w:val="1"/>
      <w:marLeft w:val="0"/>
      <w:marRight w:val="0"/>
      <w:marTop w:val="0"/>
      <w:marBottom w:val="0"/>
      <w:divBdr>
        <w:top w:val="none" w:sz="0" w:space="0" w:color="auto"/>
        <w:left w:val="none" w:sz="0" w:space="0" w:color="auto"/>
        <w:bottom w:val="none" w:sz="0" w:space="0" w:color="auto"/>
        <w:right w:val="none" w:sz="0" w:space="0" w:color="auto"/>
      </w:divBdr>
    </w:div>
    <w:div w:id="1728645999">
      <w:bodyDiv w:val="1"/>
      <w:marLeft w:val="0"/>
      <w:marRight w:val="0"/>
      <w:marTop w:val="0"/>
      <w:marBottom w:val="0"/>
      <w:divBdr>
        <w:top w:val="none" w:sz="0" w:space="0" w:color="auto"/>
        <w:left w:val="none" w:sz="0" w:space="0" w:color="auto"/>
        <w:bottom w:val="none" w:sz="0" w:space="0" w:color="auto"/>
        <w:right w:val="none" w:sz="0" w:space="0" w:color="auto"/>
      </w:divBdr>
    </w:div>
    <w:div w:id="1728646313">
      <w:bodyDiv w:val="1"/>
      <w:marLeft w:val="0"/>
      <w:marRight w:val="0"/>
      <w:marTop w:val="0"/>
      <w:marBottom w:val="0"/>
      <w:divBdr>
        <w:top w:val="none" w:sz="0" w:space="0" w:color="auto"/>
        <w:left w:val="none" w:sz="0" w:space="0" w:color="auto"/>
        <w:bottom w:val="none" w:sz="0" w:space="0" w:color="auto"/>
        <w:right w:val="none" w:sz="0" w:space="0" w:color="auto"/>
      </w:divBdr>
    </w:div>
    <w:div w:id="1728726214">
      <w:bodyDiv w:val="1"/>
      <w:marLeft w:val="0"/>
      <w:marRight w:val="0"/>
      <w:marTop w:val="0"/>
      <w:marBottom w:val="0"/>
      <w:divBdr>
        <w:top w:val="none" w:sz="0" w:space="0" w:color="auto"/>
        <w:left w:val="none" w:sz="0" w:space="0" w:color="auto"/>
        <w:bottom w:val="none" w:sz="0" w:space="0" w:color="auto"/>
        <w:right w:val="none" w:sz="0" w:space="0" w:color="auto"/>
      </w:divBdr>
    </w:div>
    <w:div w:id="1728726961">
      <w:bodyDiv w:val="1"/>
      <w:marLeft w:val="0"/>
      <w:marRight w:val="0"/>
      <w:marTop w:val="0"/>
      <w:marBottom w:val="0"/>
      <w:divBdr>
        <w:top w:val="none" w:sz="0" w:space="0" w:color="auto"/>
        <w:left w:val="none" w:sz="0" w:space="0" w:color="auto"/>
        <w:bottom w:val="none" w:sz="0" w:space="0" w:color="auto"/>
        <w:right w:val="none" w:sz="0" w:space="0" w:color="auto"/>
      </w:divBdr>
    </w:div>
    <w:div w:id="1728870888">
      <w:bodyDiv w:val="1"/>
      <w:marLeft w:val="0"/>
      <w:marRight w:val="0"/>
      <w:marTop w:val="0"/>
      <w:marBottom w:val="0"/>
      <w:divBdr>
        <w:top w:val="none" w:sz="0" w:space="0" w:color="auto"/>
        <w:left w:val="none" w:sz="0" w:space="0" w:color="auto"/>
        <w:bottom w:val="none" w:sz="0" w:space="0" w:color="auto"/>
        <w:right w:val="none" w:sz="0" w:space="0" w:color="auto"/>
      </w:divBdr>
    </w:div>
    <w:div w:id="1728915403">
      <w:bodyDiv w:val="1"/>
      <w:marLeft w:val="0"/>
      <w:marRight w:val="0"/>
      <w:marTop w:val="0"/>
      <w:marBottom w:val="0"/>
      <w:divBdr>
        <w:top w:val="none" w:sz="0" w:space="0" w:color="auto"/>
        <w:left w:val="none" w:sz="0" w:space="0" w:color="auto"/>
        <w:bottom w:val="none" w:sz="0" w:space="0" w:color="auto"/>
        <w:right w:val="none" w:sz="0" w:space="0" w:color="auto"/>
      </w:divBdr>
    </w:div>
    <w:div w:id="1728915807">
      <w:bodyDiv w:val="1"/>
      <w:marLeft w:val="0"/>
      <w:marRight w:val="0"/>
      <w:marTop w:val="0"/>
      <w:marBottom w:val="0"/>
      <w:divBdr>
        <w:top w:val="none" w:sz="0" w:space="0" w:color="auto"/>
        <w:left w:val="none" w:sz="0" w:space="0" w:color="auto"/>
        <w:bottom w:val="none" w:sz="0" w:space="0" w:color="auto"/>
        <w:right w:val="none" w:sz="0" w:space="0" w:color="auto"/>
      </w:divBdr>
    </w:div>
    <w:div w:id="1729063061">
      <w:bodyDiv w:val="1"/>
      <w:marLeft w:val="0"/>
      <w:marRight w:val="0"/>
      <w:marTop w:val="0"/>
      <w:marBottom w:val="0"/>
      <w:divBdr>
        <w:top w:val="none" w:sz="0" w:space="0" w:color="auto"/>
        <w:left w:val="none" w:sz="0" w:space="0" w:color="auto"/>
        <w:bottom w:val="none" w:sz="0" w:space="0" w:color="auto"/>
        <w:right w:val="none" w:sz="0" w:space="0" w:color="auto"/>
      </w:divBdr>
    </w:div>
    <w:div w:id="1729064884">
      <w:bodyDiv w:val="1"/>
      <w:marLeft w:val="0"/>
      <w:marRight w:val="0"/>
      <w:marTop w:val="0"/>
      <w:marBottom w:val="0"/>
      <w:divBdr>
        <w:top w:val="none" w:sz="0" w:space="0" w:color="auto"/>
        <w:left w:val="none" w:sz="0" w:space="0" w:color="auto"/>
        <w:bottom w:val="none" w:sz="0" w:space="0" w:color="auto"/>
        <w:right w:val="none" w:sz="0" w:space="0" w:color="auto"/>
      </w:divBdr>
    </w:div>
    <w:div w:id="1729111731">
      <w:bodyDiv w:val="1"/>
      <w:marLeft w:val="0"/>
      <w:marRight w:val="0"/>
      <w:marTop w:val="0"/>
      <w:marBottom w:val="0"/>
      <w:divBdr>
        <w:top w:val="none" w:sz="0" w:space="0" w:color="auto"/>
        <w:left w:val="none" w:sz="0" w:space="0" w:color="auto"/>
        <w:bottom w:val="none" w:sz="0" w:space="0" w:color="auto"/>
        <w:right w:val="none" w:sz="0" w:space="0" w:color="auto"/>
      </w:divBdr>
    </w:div>
    <w:div w:id="1729305240">
      <w:bodyDiv w:val="1"/>
      <w:marLeft w:val="0"/>
      <w:marRight w:val="0"/>
      <w:marTop w:val="0"/>
      <w:marBottom w:val="0"/>
      <w:divBdr>
        <w:top w:val="none" w:sz="0" w:space="0" w:color="auto"/>
        <w:left w:val="none" w:sz="0" w:space="0" w:color="auto"/>
        <w:bottom w:val="none" w:sz="0" w:space="0" w:color="auto"/>
        <w:right w:val="none" w:sz="0" w:space="0" w:color="auto"/>
      </w:divBdr>
    </w:div>
    <w:div w:id="1729451660">
      <w:bodyDiv w:val="1"/>
      <w:marLeft w:val="0"/>
      <w:marRight w:val="0"/>
      <w:marTop w:val="0"/>
      <w:marBottom w:val="0"/>
      <w:divBdr>
        <w:top w:val="none" w:sz="0" w:space="0" w:color="auto"/>
        <w:left w:val="none" w:sz="0" w:space="0" w:color="auto"/>
        <w:bottom w:val="none" w:sz="0" w:space="0" w:color="auto"/>
        <w:right w:val="none" w:sz="0" w:space="0" w:color="auto"/>
      </w:divBdr>
    </w:div>
    <w:div w:id="1729453619">
      <w:bodyDiv w:val="1"/>
      <w:marLeft w:val="0"/>
      <w:marRight w:val="0"/>
      <w:marTop w:val="0"/>
      <w:marBottom w:val="0"/>
      <w:divBdr>
        <w:top w:val="none" w:sz="0" w:space="0" w:color="auto"/>
        <w:left w:val="none" w:sz="0" w:space="0" w:color="auto"/>
        <w:bottom w:val="none" w:sz="0" w:space="0" w:color="auto"/>
        <w:right w:val="none" w:sz="0" w:space="0" w:color="auto"/>
      </w:divBdr>
    </w:div>
    <w:div w:id="1729455508">
      <w:bodyDiv w:val="1"/>
      <w:marLeft w:val="0"/>
      <w:marRight w:val="0"/>
      <w:marTop w:val="0"/>
      <w:marBottom w:val="0"/>
      <w:divBdr>
        <w:top w:val="none" w:sz="0" w:space="0" w:color="auto"/>
        <w:left w:val="none" w:sz="0" w:space="0" w:color="auto"/>
        <w:bottom w:val="none" w:sz="0" w:space="0" w:color="auto"/>
        <w:right w:val="none" w:sz="0" w:space="0" w:color="auto"/>
      </w:divBdr>
    </w:div>
    <w:div w:id="1729523982">
      <w:bodyDiv w:val="1"/>
      <w:marLeft w:val="0"/>
      <w:marRight w:val="0"/>
      <w:marTop w:val="0"/>
      <w:marBottom w:val="0"/>
      <w:divBdr>
        <w:top w:val="none" w:sz="0" w:space="0" w:color="auto"/>
        <w:left w:val="none" w:sz="0" w:space="0" w:color="auto"/>
        <w:bottom w:val="none" w:sz="0" w:space="0" w:color="auto"/>
        <w:right w:val="none" w:sz="0" w:space="0" w:color="auto"/>
      </w:divBdr>
    </w:div>
    <w:div w:id="1729763186">
      <w:bodyDiv w:val="1"/>
      <w:marLeft w:val="0"/>
      <w:marRight w:val="0"/>
      <w:marTop w:val="0"/>
      <w:marBottom w:val="0"/>
      <w:divBdr>
        <w:top w:val="none" w:sz="0" w:space="0" w:color="auto"/>
        <w:left w:val="none" w:sz="0" w:space="0" w:color="auto"/>
        <w:bottom w:val="none" w:sz="0" w:space="0" w:color="auto"/>
        <w:right w:val="none" w:sz="0" w:space="0" w:color="auto"/>
      </w:divBdr>
    </w:div>
    <w:div w:id="1729764660">
      <w:bodyDiv w:val="1"/>
      <w:marLeft w:val="0"/>
      <w:marRight w:val="0"/>
      <w:marTop w:val="0"/>
      <w:marBottom w:val="0"/>
      <w:divBdr>
        <w:top w:val="none" w:sz="0" w:space="0" w:color="auto"/>
        <w:left w:val="none" w:sz="0" w:space="0" w:color="auto"/>
        <w:bottom w:val="none" w:sz="0" w:space="0" w:color="auto"/>
        <w:right w:val="none" w:sz="0" w:space="0" w:color="auto"/>
      </w:divBdr>
    </w:div>
    <w:div w:id="1729844923">
      <w:bodyDiv w:val="1"/>
      <w:marLeft w:val="0"/>
      <w:marRight w:val="0"/>
      <w:marTop w:val="0"/>
      <w:marBottom w:val="0"/>
      <w:divBdr>
        <w:top w:val="none" w:sz="0" w:space="0" w:color="auto"/>
        <w:left w:val="none" w:sz="0" w:space="0" w:color="auto"/>
        <w:bottom w:val="none" w:sz="0" w:space="0" w:color="auto"/>
        <w:right w:val="none" w:sz="0" w:space="0" w:color="auto"/>
      </w:divBdr>
    </w:div>
    <w:div w:id="1729913994">
      <w:bodyDiv w:val="1"/>
      <w:marLeft w:val="0"/>
      <w:marRight w:val="0"/>
      <w:marTop w:val="0"/>
      <w:marBottom w:val="0"/>
      <w:divBdr>
        <w:top w:val="none" w:sz="0" w:space="0" w:color="auto"/>
        <w:left w:val="none" w:sz="0" w:space="0" w:color="auto"/>
        <w:bottom w:val="none" w:sz="0" w:space="0" w:color="auto"/>
        <w:right w:val="none" w:sz="0" w:space="0" w:color="auto"/>
      </w:divBdr>
    </w:div>
    <w:div w:id="1729915888">
      <w:bodyDiv w:val="1"/>
      <w:marLeft w:val="0"/>
      <w:marRight w:val="0"/>
      <w:marTop w:val="0"/>
      <w:marBottom w:val="0"/>
      <w:divBdr>
        <w:top w:val="none" w:sz="0" w:space="0" w:color="auto"/>
        <w:left w:val="none" w:sz="0" w:space="0" w:color="auto"/>
        <w:bottom w:val="none" w:sz="0" w:space="0" w:color="auto"/>
        <w:right w:val="none" w:sz="0" w:space="0" w:color="auto"/>
      </w:divBdr>
    </w:div>
    <w:div w:id="1729920082">
      <w:bodyDiv w:val="1"/>
      <w:marLeft w:val="0"/>
      <w:marRight w:val="0"/>
      <w:marTop w:val="0"/>
      <w:marBottom w:val="0"/>
      <w:divBdr>
        <w:top w:val="none" w:sz="0" w:space="0" w:color="auto"/>
        <w:left w:val="none" w:sz="0" w:space="0" w:color="auto"/>
        <w:bottom w:val="none" w:sz="0" w:space="0" w:color="auto"/>
        <w:right w:val="none" w:sz="0" w:space="0" w:color="auto"/>
      </w:divBdr>
    </w:div>
    <w:div w:id="1729959067">
      <w:bodyDiv w:val="1"/>
      <w:marLeft w:val="0"/>
      <w:marRight w:val="0"/>
      <w:marTop w:val="0"/>
      <w:marBottom w:val="0"/>
      <w:divBdr>
        <w:top w:val="none" w:sz="0" w:space="0" w:color="auto"/>
        <w:left w:val="none" w:sz="0" w:space="0" w:color="auto"/>
        <w:bottom w:val="none" w:sz="0" w:space="0" w:color="auto"/>
        <w:right w:val="none" w:sz="0" w:space="0" w:color="auto"/>
      </w:divBdr>
    </w:div>
    <w:div w:id="1729961037">
      <w:bodyDiv w:val="1"/>
      <w:marLeft w:val="0"/>
      <w:marRight w:val="0"/>
      <w:marTop w:val="0"/>
      <w:marBottom w:val="0"/>
      <w:divBdr>
        <w:top w:val="none" w:sz="0" w:space="0" w:color="auto"/>
        <w:left w:val="none" w:sz="0" w:space="0" w:color="auto"/>
        <w:bottom w:val="none" w:sz="0" w:space="0" w:color="auto"/>
        <w:right w:val="none" w:sz="0" w:space="0" w:color="auto"/>
      </w:divBdr>
    </w:div>
    <w:div w:id="1729962815">
      <w:bodyDiv w:val="1"/>
      <w:marLeft w:val="0"/>
      <w:marRight w:val="0"/>
      <w:marTop w:val="0"/>
      <w:marBottom w:val="0"/>
      <w:divBdr>
        <w:top w:val="none" w:sz="0" w:space="0" w:color="auto"/>
        <w:left w:val="none" w:sz="0" w:space="0" w:color="auto"/>
        <w:bottom w:val="none" w:sz="0" w:space="0" w:color="auto"/>
        <w:right w:val="none" w:sz="0" w:space="0" w:color="auto"/>
      </w:divBdr>
    </w:div>
    <w:div w:id="1730111647">
      <w:bodyDiv w:val="1"/>
      <w:marLeft w:val="0"/>
      <w:marRight w:val="0"/>
      <w:marTop w:val="0"/>
      <w:marBottom w:val="0"/>
      <w:divBdr>
        <w:top w:val="none" w:sz="0" w:space="0" w:color="auto"/>
        <w:left w:val="none" w:sz="0" w:space="0" w:color="auto"/>
        <w:bottom w:val="none" w:sz="0" w:space="0" w:color="auto"/>
        <w:right w:val="none" w:sz="0" w:space="0" w:color="auto"/>
      </w:divBdr>
    </w:div>
    <w:div w:id="1730306276">
      <w:bodyDiv w:val="1"/>
      <w:marLeft w:val="0"/>
      <w:marRight w:val="0"/>
      <w:marTop w:val="0"/>
      <w:marBottom w:val="0"/>
      <w:divBdr>
        <w:top w:val="none" w:sz="0" w:space="0" w:color="auto"/>
        <w:left w:val="none" w:sz="0" w:space="0" w:color="auto"/>
        <w:bottom w:val="none" w:sz="0" w:space="0" w:color="auto"/>
        <w:right w:val="none" w:sz="0" w:space="0" w:color="auto"/>
      </w:divBdr>
    </w:div>
    <w:div w:id="1730419130">
      <w:bodyDiv w:val="1"/>
      <w:marLeft w:val="0"/>
      <w:marRight w:val="0"/>
      <w:marTop w:val="0"/>
      <w:marBottom w:val="0"/>
      <w:divBdr>
        <w:top w:val="none" w:sz="0" w:space="0" w:color="auto"/>
        <w:left w:val="none" w:sz="0" w:space="0" w:color="auto"/>
        <w:bottom w:val="none" w:sz="0" w:space="0" w:color="auto"/>
        <w:right w:val="none" w:sz="0" w:space="0" w:color="auto"/>
      </w:divBdr>
    </w:div>
    <w:div w:id="1730494285">
      <w:bodyDiv w:val="1"/>
      <w:marLeft w:val="0"/>
      <w:marRight w:val="0"/>
      <w:marTop w:val="0"/>
      <w:marBottom w:val="0"/>
      <w:divBdr>
        <w:top w:val="none" w:sz="0" w:space="0" w:color="auto"/>
        <w:left w:val="none" w:sz="0" w:space="0" w:color="auto"/>
        <w:bottom w:val="none" w:sz="0" w:space="0" w:color="auto"/>
        <w:right w:val="none" w:sz="0" w:space="0" w:color="auto"/>
      </w:divBdr>
    </w:div>
    <w:div w:id="1730496129">
      <w:bodyDiv w:val="1"/>
      <w:marLeft w:val="0"/>
      <w:marRight w:val="0"/>
      <w:marTop w:val="0"/>
      <w:marBottom w:val="0"/>
      <w:divBdr>
        <w:top w:val="none" w:sz="0" w:space="0" w:color="auto"/>
        <w:left w:val="none" w:sz="0" w:space="0" w:color="auto"/>
        <w:bottom w:val="none" w:sz="0" w:space="0" w:color="auto"/>
        <w:right w:val="none" w:sz="0" w:space="0" w:color="auto"/>
      </w:divBdr>
    </w:div>
    <w:div w:id="1730566664">
      <w:bodyDiv w:val="1"/>
      <w:marLeft w:val="0"/>
      <w:marRight w:val="0"/>
      <w:marTop w:val="0"/>
      <w:marBottom w:val="0"/>
      <w:divBdr>
        <w:top w:val="none" w:sz="0" w:space="0" w:color="auto"/>
        <w:left w:val="none" w:sz="0" w:space="0" w:color="auto"/>
        <w:bottom w:val="none" w:sz="0" w:space="0" w:color="auto"/>
        <w:right w:val="none" w:sz="0" w:space="0" w:color="auto"/>
      </w:divBdr>
    </w:div>
    <w:div w:id="1730765719">
      <w:bodyDiv w:val="1"/>
      <w:marLeft w:val="0"/>
      <w:marRight w:val="0"/>
      <w:marTop w:val="0"/>
      <w:marBottom w:val="0"/>
      <w:divBdr>
        <w:top w:val="none" w:sz="0" w:space="0" w:color="auto"/>
        <w:left w:val="none" w:sz="0" w:space="0" w:color="auto"/>
        <w:bottom w:val="none" w:sz="0" w:space="0" w:color="auto"/>
        <w:right w:val="none" w:sz="0" w:space="0" w:color="auto"/>
      </w:divBdr>
    </w:div>
    <w:div w:id="1730768040">
      <w:bodyDiv w:val="1"/>
      <w:marLeft w:val="0"/>
      <w:marRight w:val="0"/>
      <w:marTop w:val="0"/>
      <w:marBottom w:val="0"/>
      <w:divBdr>
        <w:top w:val="none" w:sz="0" w:space="0" w:color="auto"/>
        <w:left w:val="none" w:sz="0" w:space="0" w:color="auto"/>
        <w:bottom w:val="none" w:sz="0" w:space="0" w:color="auto"/>
        <w:right w:val="none" w:sz="0" w:space="0" w:color="auto"/>
      </w:divBdr>
    </w:div>
    <w:div w:id="1730879860">
      <w:bodyDiv w:val="1"/>
      <w:marLeft w:val="0"/>
      <w:marRight w:val="0"/>
      <w:marTop w:val="0"/>
      <w:marBottom w:val="0"/>
      <w:divBdr>
        <w:top w:val="none" w:sz="0" w:space="0" w:color="auto"/>
        <w:left w:val="none" w:sz="0" w:space="0" w:color="auto"/>
        <w:bottom w:val="none" w:sz="0" w:space="0" w:color="auto"/>
        <w:right w:val="none" w:sz="0" w:space="0" w:color="auto"/>
      </w:divBdr>
    </w:div>
    <w:div w:id="1730881609">
      <w:bodyDiv w:val="1"/>
      <w:marLeft w:val="0"/>
      <w:marRight w:val="0"/>
      <w:marTop w:val="0"/>
      <w:marBottom w:val="0"/>
      <w:divBdr>
        <w:top w:val="none" w:sz="0" w:space="0" w:color="auto"/>
        <w:left w:val="none" w:sz="0" w:space="0" w:color="auto"/>
        <w:bottom w:val="none" w:sz="0" w:space="0" w:color="auto"/>
        <w:right w:val="none" w:sz="0" w:space="0" w:color="auto"/>
      </w:divBdr>
    </w:div>
    <w:div w:id="1730956176">
      <w:bodyDiv w:val="1"/>
      <w:marLeft w:val="0"/>
      <w:marRight w:val="0"/>
      <w:marTop w:val="0"/>
      <w:marBottom w:val="0"/>
      <w:divBdr>
        <w:top w:val="none" w:sz="0" w:space="0" w:color="auto"/>
        <w:left w:val="none" w:sz="0" w:space="0" w:color="auto"/>
        <w:bottom w:val="none" w:sz="0" w:space="0" w:color="auto"/>
        <w:right w:val="none" w:sz="0" w:space="0" w:color="auto"/>
      </w:divBdr>
    </w:div>
    <w:div w:id="1731146231">
      <w:bodyDiv w:val="1"/>
      <w:marLeft w:val="0"/>
      <w:marRight w:val="0"/>
      <w:marTop w:val="0"/>
      <w:marBottom w:val="0"/>
      <w:divBdr>
        <w:top w:val="none" w:sz="0" w:space="0" w:color="auto"/>
        <w:left w:val="none" w:sz="0" w:space="0" w:color="auto"/>
        <w:bottom w:val="none" w:sz="0" w:space="0" w:color="auto"/>
        <w:right w:val="none" w:sz="0" w:space="0" w:color="auto"/>
      </w:divBdr>
    </w:div>
    <w:div w:id="1731226866">
      <w:bodyDiv w:val="1"/>
      <w:marLeft w:val="0"/>
      <w:marRight w:val="0"/>
      <w:marTop w:val="0"/>
      <w:marBottom w:val="0"/>
      <w:divBdr>
        <w:top w:val="none" w:sz="0" w:space="0" w:color="auto"/>
        <w:left w:val="none" w:sz="0" w:space="0" w:color="auto"/>
        <w:bottom w:val="none" w:sz="0" w:space="0" w:color="auto"/>
        <w:right w:val="none" w:sz="0" w:space="0" w:color="auto"/>
      </w:divBdr>
    </w:div>
    <w:div w:id="1731266460">
      <w:bodyDiv w:val="1"/>
      <w:marLeft w:val="0"/>
      <w:marRight w:val="0"/>
      <w:marTop w:val="0"/>
      <w:marBottom w:val="0"/>
      <w:divBdr>
        <w:top w:val="none" w:sz="0" w:space="0" w:color="auto"/>
        <w:left w:val="none" w:sz="0" w:space="0" w:color="auto"/>
        <w:bottom w:val="none" w:sz="0" w:space="0" w:color="auto"/>
        <w:right w:val="none" w:sz="0" w:space="0" w:color="auto"/>
      </w:divBdr>
    </w:div>
    <w:div w:id="1731414417">
      <w:bodyDiv w:val="1"/>
      <w:marLeft w:val="0"/>
      <w:marRight w:val="0"/>
      <w:marTop w:val="0"/>
      <w:marBottom w:val="0"/>
      <w:divBdr>
        <w:top w:val="none" w:sz="0" w:space="0" w:color="auto"/>
        <w:left w:val="none" w:sz="0" w:space="0" w:color="auto"/>
        <w:bottom w:val="none" w:sz="0" w:space="0" w:color="auto"/>
        <w:right w:val="none" w:sz="0" w:space="0" w:color="auto"/>
      </w:divBdr>
    </w:div>
    <w:div w:id="1731423676">
      <w:bodyDiv w:val="1"/>
      <w:marLeft w:val="0"/>
      <w:marRight w:val="0"/>
      <w:marTop w:val="0"/>
      <w:marBottom w:val="0"/>
      <w:divBdr>
        <w:top w:val="none" w:sz="0" w:space="0" w:color="auto"/>
        <w:left w:val="none" w:sz="0" w:space="0" w:color="auto"/>
        <w:bottom w:val="none" w:sz="0" w:space="0" w:color="auto"/>
        <w:right w:val="none" w:sz="0" w:space="0" w:color="auto"/>
      </w:divBdr>
    </w:div>
    <w:div w:id="1731492302">
      <w:bodyDiv w:val="1"/>
      <w:marLeft w:val="0"/>
      <w:marRight w:val="0"/>
      <w:marTop w:val="0"/>
      <w:marBottom w:val="0"/>
      <w:divBdr>
        <w:top w:val="none" w:sz="0" w:space="0" w:color="auto"/>
        <w:left w:val="none" w:sz="0" w:space="0" w:color="auto"/>
        <w:bottom w:val="none" w:sz="0" w:space="0" w:color="auto"/>
        <w:right w:val="none" w:sz="0" w:space="0" w:color="auto"/>
      </w:divBdr>
    </w:div>
    <w:div w:id="1731685679">
      <w:bodyDiv w:val="1"/>
      <w:marLeft w:val="0"/>
      <w:marRight w:val="0"/>
      <w:marTop w:val="0"/>
      <w:marBottom w:val="0"/>
      <w:divBdr>
        <w:top w:val="none" w:sz="0" w:space="0" w:color="auto"/>
        <w:left w:val="none" w:sz="0" w:space="0" w:color="auto"/>
        <w:bottom w:val="none" w:sz="0" w:space="0" w:color="auto"/>
        <w:right w:val="none" w:sz="0" w:space="0" w:color="auto"/>
      </w:divBdr>
    </w:div>
    <w:div w:id="1731807573">
      <w:bodyDiv w:val="1"/>
      <w:marLeft w:val="0"/>
      <w:marRight w:val="0"/>
      <w:marTop w:val="0"/>
      <w:marBottom w:val="0"/>
      <w:divBdr>
        <w:top w:val="none" w:sz="0" w:space="0" w:color="auto"/>
        <w:left w:val="none" w:sz="0" w:space="0" w:color="auto"/>
        <w:bottom w:val="none" w:sz="0" w:space="0" w:color="auto"/>
        <w:right w:val="none" w:sz="0" w:space="0" w:color="auto"/>
      </w:divBdr>
    </w:div>
    <w:div w:id="1731807689">
      <w:bodyDiv w:val="1"/>
      <w:marLeft w:val="0"/>
      <w:marRight w:val="0"/>
      <w:marTop w:val="0"/>
      <w:marBottom w:val="0"/>
      <w:divBdr>
        <w:top w:val="none" w:sz="0" w:space="0" w:color="auto"/>
        <w:left w:val="none" w:sz="0" w:space="0" w:color="auto"/>
        <w:bottom w:val="none" w:sz="0" w:space="0" w:color="auto"/>
        <w:right w:val="none" w:sz="0" w:space="0" w:color="auto"/>
      </w:divBdr>
    </w:div>
    <w:div w:id="1731808411">
      <w:bodyDiv w:val="1"/>
      <w:marLeft w:val="0"/>
      <w:marRight w:val="0"/>
      <w:marTop w:val="0"/>
      <w:marBottom w:val="0"/>
      <w:divBdr>
        <w:top w:val="none" w:sz="0" w:space="0" w:color="auto"/>
        <w:left w:val="none" w:sz="0" w:space="0" w:color="auto"/>
        <w:bottom w:val="none" w:sz="0" w:space="0" w:color="auto"/>
        <w:right w:val="none" w:sz="0" w:space="0" w:color="auto"/>
      </w:divBdr>
    </w:div>
    <w:div w:id="1731876889">
      <w:bodyDiv w:val="1"/>
      <w:marLeft w:val="0"/>
      <w:marRight w:val="0"/>
      <w:marTop w:val="0"/>
      <w:marBottom w:val="0"/>
      <w:divBdr>
        <w:top w:val="none" w:sz="0" w:space="0" w:color="auto"/>
        <w:left w:val="none" w:sz="0" w:space="0" w:color="auto"/>
        <w:bottom w:val="none" w:sz="0" w:space="0" w:color="auto"/>
        <w:right w:val="none" w:sz="0" w:space="0" w:color="auto"/>
      </w:divBdr>
    </w:div>
    <w:div w:id="1731877855">
      <w:bodyDiv w:val="1"/>
      <w:marLeft w:val="0"/>
      <w:marRight w:val="0"/>
      <w:marTop w:val="0"/>
      <w:marBottom w:val="0"/>
      <w:divBdr>
        <w:top w:val="none" w:sz="0" w:space="0" w:color="auto"/>
        <w:left w:val="none" w:sz="0" w:space="0" w:color="auto"/>
        <w:bottom w:val="none" w:sz="0" w:space="0" w:color="auto"/>
        <w:right w:val="none" w:sz="0" w:space="0" w:color="auto"/>
      </w:divBdr>
    </w:div>
    <w:div w:id="1731879151">
      <w:bodyDiv w:val="1"/>
      <w:marLeft w:val="0"/>
      <w:marRight w:val="0"/>
      <w:marTop w:val="0"/>
      <w:marBottom w:val="0"/>
      <w:divBdr>
        <w:top w:val="none" w:sz="0" w:space="0" w:color="auto"/>
        <w:left w:val="none" w:sz="0" w:space="0" w:color="auto"/>
        <w:bottom w:val="none" w:sz="0" w:space="0" w:color="auto"/>
        <w:right w:val="none" w:sz="0" w:space="0" w:color="auto"/>
      </w:divBdr>
    </w:div>
    <w:div w:id="1731923997">
      <w:bodyDiv w:val="1"/>
      <w:marLeft w:val="0"/>
      <w:marRight w:val="0"/>
      <w:marTop w:val="0"/>
      <w:marBottom w:val="0"/>
      <w:divBdr>
        <w:top w:val="none" w:sz="0" w:space="0" w:color="auto"/>
        <w:left w:val="none" w:sz="0" w:space="0" w:color="auto"/>
        <w:bottom w:val="none" w:sz="0" w:space="0" w:color="auto"/>
        <w:right w:val="none" w:sz="0" w:space="0" w:color="auto"/>
      </w:divBdr>
    </w:div>
    <w:div w:id="1732187986">
      <w:bodyDiv w:val="1"/>
      <w:marLeft w:val="0"/>
      <w:marRight w:val="0"/>
      <w:marTop w:val="0"/>
      <w:marBottom w:val="0"/>
      <w:divBdr>
        <w:top w:val="none" w:sz="0" w:space="0" w:color="auto"/>
        <w:left w:val="none" w:sz="0" w:space="0" w:color="auto"/>
        <w:bottom w:val="none" w:sz="0" w:space="0" w:color="auto"/>
        <w:right w:val="none" w:sz="0" w:space="0" w:color="auto"/>
      </w:divBdr>
    </w:div>
    <w:div w:id="1732189243">
      <w:bodyDiv w:val="1"/>
      <w:marLeft w:val="0"/>
      <w:marRight w:val="0"/>
      <w:marTop w:val="0"/>
      <w:marBottom w:val="0"/>
      <w:divBdr>
        <w:top w:val="none" w:sz="0" w:space="0" w:color="auto"/>
        <w:left w:val="none" w:sz="0" w:space="0" w:color="auto"/>
        <w:bottom w:val="none" w:sz="0" w:space="0" w:color="auto"/>
        <w:right w:val="none" w:sz="0" w:space="0" w:color="auto"/>
      </w:divBdr>
    </w:div>
    <w:div w:id="1732340967">
      <w:bodyDiv w:val="1"/>
      <w:marLeft w:val="0"/>
      <w:marRight w:val="0"/>
      <w:marTop w:val="0"/>
      <w:marBottom w:val="0"/>
      <w:divBdr>
        <w:top w:val="none" w:sz="0" w:space="0" w:color="auto"/>
        <w:left w:val="none" w:sz="0" w:space="0" w:color="auto"/>
        <w:bottom w:val="none" w:sz="0" w:space="0" w:color="auto"/>
        <w:right w:val="none" w:sz="0" w:space="0" w:color="auto"/>
      </w:divBdr>
    </w:div>
    <w:div w:id="1732343097">
      <w:bodyDiv w:val="1"/>
      <w:marLeft w:val="0"/>
      <w:marRight w:val="0"/>
      <w:marTop w:val="0"/>
      <w:marBottom w:val="0"/>
      <w:divBdr>
        <w:top w:val="none" w:sz="0" w:space="0" w:color="auto"/>
        <w:left w:val="none" w:sz="0" w:space="0" w:color="auto"/>
        <w:bottom w:val="none" w:sz="0" w:space="0" w:color="auto"/>
        <w:right w:val="none" w:sz="0" w:space="0" w:color="auto"/>
      </w:divBdr>
    </w:div>
    <w:div w:id="1732389325">
      <w:bodyDiv w:val="1"/>
      <w:marLeft w:val="0"/>
      <w:marRight w:val="0"/>
      <w:marTop w:val="0"/>
      <w:marBottom w:val="0"/>
      <w:divBdr>
        <w:top w:val="none" w:sz="0" w:space="0" w:color="auto"/>
        <w:left w:val="none" w:sz="0" w:space="0" w:color="auto"/>
        <w:bottom w:val="none" w:sz="0" w:space="0" w:color="auto"/>
        <w:right w:val="none" w:sz="0" w:space="0" w:color="auto"/>
      </w:divBdr>
    </w:div>
    <w:div w:id="1732465288">
      <w:bodyDiv w:val="1"/>
      <w:marLeft w:val="0"/>
      <w:marRight w:val="0"/>
      <w:marTop w:val="0"/>
      <w:marBottom w:val="0"/>
      <w:divBdr>
        <w:top w:val="none" w:sz="0" w:space="0" w:color="auto"/>
        <w:left w:val="none" w:sz="0" w:space="0" w:color="auto"/>
        <w:bottom w:val="none" w:sz="0" w:space="0" w:color="auto"/>
        <w:right w:val="none" w:sz="0" w:space="0" w:color="auto"/>
      </w:divBdr>
    </w:div>
    <w:div w:id="1732534966">
      <w:bodyDiv w:val="1"/>
      <w:marLeft w:val="0"/>
      <w:marRight w:val="0"/>
      <w:marTop w:val="0"/>
      <w:marBottom w:val="0"/>
      <w:divBdr>
        <w:top w:val="none" w:sz="0" w:space="0" w:color="auto"/>
        <w:left w:val="none" w:sz="0" w:space="0" w:color="auto"/>
        <w:bottom w:val="none" w:sz="0" w:space="0" w:color="auto"/>
        <w:right w:val="none" w:sz="0" w:space="0" w:color="auto"/>
      </w:divBdr>
    </w:div>
    <w:div w:id="1732578029">
      <w:bodyDiv w:val="1"/>
      <w:marLeft w:val="0"/>
      <w:marRight w:val="0"/>
      <w:marTop w:val="0"/>
      <w:marBottom w:val="0"/>
      <w:divBdr>
        <w:top w:val="none" w:sz="0" w:space="0" w:color="auto"/>
        <w:left w:val="none" w:sz="0" w:space="0" w:color="auto"/>
        <w:bottom w:val="none" w:sz="0" w:space="0" w:color="auto"/>
        <w:right w:val="none" w:sz="0" w:space="0" w:color="auto"/>
      </w:divBdr>
    </w:div>
    <w:div w:id="1733040582">
      <w:bodyDiv w:val="1"/>
      <w:marLeft w:val="0"/>
      <w:marRight w:val="0"/>
      <w:marTop w:val="0"/>
      <w:marBottom w:val="0"/>
      <w:divBdr>
        <w:top w:val="none" w:sz="0" w:space="0" w:color="auto"/>
        <w:left w:val="none" w:sz="0" w:space="0" w:color="auto"/>
        <w:bottom w:val="none" w:sz="0" w:space="0" w:color="auto"/>
        <w:right w:val="none" w:sz="0" w:space="0" w:color="auto"/>
      </w:divBdr>
    </w:div>
    <w:div w:id="1733044308">
      <w:bodyDiv w:val="1"/>
      <w:marLeft w:val="0"/>
      <w:marRight w:val="0"/>
      <w:marTop w:val="0"/>
      <w:marBottom w:val="0"/>
      <w:divBdr>
        <w:top w:val="none" w:sz="0" w:space="0" w:color="auto"/>
        <w:left w:val="none" w:sz="0" w:space="0" w:color="auto"/>
        <w:bottom w:val="none" w:sz="0" w:space="0" w:color="auto"/>
        <w:right w:val="none" w:sz="0" w:space="0" w:color="auto"/>
      </w:divBdr>
    </w:div>
    <w:div w:id="1733119683">
      <w:bodyDiv w:val="1"/>
      <w:marLeft w:val="0"/>
      <w:marRight w:val="0"/>
      <w:marTop w:val="0"/>
      <w:marBottom w:val="0"/>
      <w:divBdr>
        <w:top w:val="none" w:sz="0" w:space="0" w:color="auto"/>
        <w:left w:val="none" w:sz="0" w:space="0" w:color="auto"/>
        <w:bottom w:val="none" w:sz="0" w:space="0" w:color="auto"/>
        <w:right w:val="none" w:sz="0" w:space="0" w:color="auto"/>
      </w:divBdr>
    </w:div>
    <w:div w:id="1733120058">
      <w:bodyDiv w:val="1"/>
      <w:marLeft w:val="0"/>
      <w:marRight w:val="0"/>
      <w:marTop w:val="0"/>
      <w:marBottom w:val="0"/>
      <w:divBdr>
        <w:top w:val="none" w:sz="0" w:space="0" w:color="auto"/>
        <w:left w:val="none" w:sz="0" w:space="0" w:color="auto"/>
        <w:bottom w:val="none" w:sz="0" w:space="0" w:color="auto"/>
        <w:right w:val="none" w:sz="0" w:space="0" w:color="auto"/>
      </w:divBdr>
    </w:div>
    <w:div w:id="1733195891">
      <w:bodyDiv w:val="1"/>
      <w:marLeft w:val="0"/>
      <w:marRight w:val="0"/>
      <w:marTop w:val="0"/>
      <w:marBottom w:val="0"/>
      <w:divBdr>
        <w:top w:val="none" w:sz="0" w:space="0" w:color="auto"/>
        <w:left w:val="none" w:sz="0" w:space="0" w:color="auto"/>
        <w:bottom w:val="none" w:sz="0" w:space="0" w:color="auto"/>
        <w:right w:val="none" w:sz="0" w:space="0" w:color="auto"/>
      </w:divBdr>
    </w:div>
    <w:div w:id="1733306293">
      <w:bodyDiv w:val="1"/>
      <w:marLeft w:val="0"/>
      <w:marRight w:val="0"/>
      <w:marTop w:val="0"/>
      <w:marBottom w:val="0"/>
      <w:divBdr>
        <w:top w:val="none" w:sz="0" w:space="0" w:color="auto"/>
        <w:left w:val="none" w:sz="0" w:space="0" w:color="auto"/>
        <w:bottom w:val="none" w:sz="0" w:space="0" w:color="auto"/>
        <w:right w:val="none" w:sz="0" w:space="0" w:color="auto"/>
      </w:divBdr>
    </w:div>
    <w:div w:id="1733573527">
      <w:bodyDiv w:val="1"/>
      <w:marLeft w:val="0"/>
      <w:marRight w:val="0"/>
      <w:marTop w:val="0"/>
      <w:marBottom w:val="0"/>
      <w:divBdr>
        <w:top w:val="none" w:sz="0" w:space="0" w:color="auto"/>
        <w:left w:val="none" w:sz="0" w:space="0" w:color="auto"/>
        <w:bottom w:val="none" w:sz="0" w:space="0" w:color="auto"/>
        <w:right w:val="none" w:sz="0" w:space="0" w:color="auto"/>
      </w:divBdr>
    </w:div>
    <w:div w:id="1733692424">
      <w:bodyDiv w:val="1"/>
      <w:marLeft w:val="0"/>
      <w:marRight w:val="0"/>
      <w:marTop w:val="0"/>
      <w:marBottom w:val="0"/>
      <w:divBdr>
        <w:top w:val="none" w:sz="0" w:space="0" w:color="auto"/>
        <w:left w:val="none" w:sz="0" w:space="0" w:color="auto"/>
        <w:bottom w:val="none" w:sz="0" w:space="0" w:color="auto"/>
        <w:right w:val="none" w:sz="0" w:space="0" w:color="auto"/>
      </w:divBdr>
    </w:div>
    <w:div w:id="1733693281">
      <w:bodyDiv w:val="1"/>
      <w:marLeft w:val="0"/>
      <w:marRight w:val="0"/>
      <w:marTop w:val="0"/>
      <w:marBottom w:val="0"/>
      <w:divBdr>
        <w:top w:val="none" w:sz="0" w:space="0" w:color="auto"/>
        <w:left w:val="none" w:sz="0" w:space="0" w:color="auto"/>
        <w:bottom w:val="none" w:sz="0" w:space="0" w:color="auto"/>
        <w:right w:val="none" w:sz="0" w:space="0" w:color="auto"/>
      </w:divBdr>
    </w:div>
    <w:div w:id="1733695021">
      <w:bodyDiv w:val="1"/>
      <w:marLeft w:val="0"/>
      <w:marRight w:val="0"/>
      <w:marTop w:val="0"/>
      <w:marBottom w:val="0"/>
      <w:divBdr>
        <w:top w:val="none" w:sz="0" w:space="0" w:color="auto"/>
        <w:left w:val="none" w:sz="0" w:space="0" w:color="auto"/>
        <w:bottom w:val="none" w:sz="0" w:space="0" w:color="auto"/>
        <w:right w:val="none" w:sz="0" w:space="0" w:color="auto"/>
      </w:divBdr>
    </w:div>
    <w:div w:id="1733696156">
      <w:bodyDiv w:val="1"/>
      <w:marLeft w:val="0"/>
      <w:marRight w:val="0"/>
      <w:marTop w:val="0"/>
      <w:marBottom w:val="0"/>
      <w:divBdr>
        <w:top w:val="none" w:sz="0" w:space="0" w:color="auto"/>
        <w:left w:val="none" w:sz="0" w:space="0" w:color="auto"/>
        <w:bottom w:val="none" w:sz="0" w:space="0" w:color="auto"/>
        <w:right w:val="none" w:sz="0" w:space="0" w:color="auto"/>
      </w:divBdr>
    </w:div>
    <w:div w:id="1733700749">
      <w:bodyDiv w:val="1"/>
      <w:marLeft w:val="0"/>
      <w:marRight w:val="0"/>
      <w:marTop w:val="0"/>
      <w:marBottom w:val="0"/>
      <w:divBdr>
        <w:top w:val="none" w:sz="0" w:space="0" w:color="auto"/>
        <w:left w:val="none" w:sz="0" w:space="0" w:color="auto"/>
        <w:bottom w:val="none" w:sz="0" w:space="0" w:color="auto"/>
        <w:right w:val="none" w:sz="0" w:space="0" w:color="auto"/>
      </w:divBdr>
    </w:div>
    <w:div w:id="1733962872">
      <w:bodyDiv w:val="1"/>
      <w:marLeft w:val="0"/>
      <w:marRight w:val="0"/>
      <w:marTop w:val="0"/>
      <w:marBottom w:val="0"/>
      <w:divBdr>
        <w:top w:val="none" w:sz="0" w:space="0" w:color="auto"/>
        <w:left w:val="none" w:sz="0" w:space="0" w:color="auto"/>
        <w:bottom w:val="none" w:sz="0" w:space="0" w:color="auto"/>
        <w:right w:val="none" w:sz="0" w:space="0" w:color="auto"/>
      </w:divBdr>
    </w:div>
    <w:div w:id="1734040074">
      <w:bodyDiv w:val="1"/>
      <w:marLeft w:val="0"/>
      <w:marRight w:val="0"/>
      <w:marTop w:val="0"/>
      <w:marBottom w:val="0"/>
      <w:divBdr>
        <w:top w:val="none" w:sz="0" w:space="0" w:color="auto"/>
        <w:left w:val="none" w:sz="0" w:space="0" w:color="auto"/>
        <w:bottom w:val="none" w:sz="0" w:space="0" w:color="auto"/>
        <w:right w:val="none" w:sz="0" w:space="0" w:color="auto"/>
      </w:divBdr>
    </w:div>
    <w:div w:id="1734350867">
      <w:bodyDiv w:val="1"/>
      <w:marLeft w:val="0"/>
      <w:marRight w:val="0"/>
      <w:marTop w:val="0"/>
      <w:marBottom w:val="0"/>
      <w:divBdr>
        <w:top w:val="none" w:sz="0" w:space="0" w:color="auto"/>
        <w:left w:val="none" w:sz="0" w:space="0" w:color="auto"/>
        <w:bottom w:val="none" w:sz="0" w:space="0" w:color="auto"/>
        <w:right w:val="none" w:sz="0" w:space="0" w:color="auto"/>
      </w:divBdr>
    </w:div>
    <w:div w:id="1734499182">
      <w:bodyDiv w:val="1"/>
      <w:marLeft w:val="0"/>
      <w:marRight w:val="0"/>
      <w:marTop w:val="0"/>
      <w:marBottom w:val="0"/>
      <w:divBdr>
        <w:top w:val="none" w:sz="0" w:space="0" w:color="auto"/>
        <w:left w:val="none" w:sz="0" w:space="0" w:color="auto"/>
        <w:bottom w:val="none" w:sz="0" w:space="0" w:color="auto"/>
        <w:right w:val="none" w:sz="0" w:space="0" w:color="auto"/>
      </w:divBdr>
    </w:div>
    <w:div w:id="1734504909">
      <w:bodyDiv w:val="1"/>
      <w:marLeft w:val="0"/>
      <w:marRight w:val="0"/>
      <w:marTop w:val="0"/>
      <w:marBottom w:val="0"/>
      <w:divBdr>
        <w:top w:val="none" w:sz="0" w:space="0" w:color="auto"/>
        <w:left w:val="none" w:sz="0" w:space="0" w:color="auto"/>
        <w:bottom w:val="none" w:sz="0" w:space="0" w:color="auto"/>
        <w:right w:val="none" w:sz="0" w:space="0" w:color="auto"/>
      </w:divBdr>
    </w:div>
    <w:div w:id="1734738005">
      <w:bodyDiv w:val="1"/>
      <w:marLeft w:val="0"/>
      <w:marRight w:val="0"/>
      <w:marTop w:val="0"/>
      <w:marBottom w:val="0"/>
      <w:divBdr>
        <w:top w:val="none" w:sz="0" w:space="0" w:color="auto"/>
        <w:left w:val="none" w:sz="0" w:space="0" w:color="auto"/>
        <w:bottom w:val="none" w:sz="0" w:space="0" w:color="auto"/>
        <w:right w:val="none" w:sz="0" w:space="0" w:color="auto"/>
      </w:divBdr>
    </w:div>
    <w:div w:id="1734813319">
      <w:bodyDiv w:val="1"/>
      <w:marLeft w:val="0"/>
      <w:marRight w:val="0"/>
      <w:marTop w:val="0"/>
      <w:marBottom w:val="0"/>
      <w:divBdr>
        <w:top w:val="none" w:sz="0" w:space="0" w:color="auto"/>
        <w:left w:val="none" w:sz="0" w:space="0" w:color="auto"/>
        <w:bottom w:val="none" w:sz="0" w:space="0" w:color="auto"/>
        <w:right w:val="none" w:sz="0" w:space="0" w:color="auto"/>
      </w:divBdr>
    </w:div>
    <w:div w:id="1734816221">
      <w:bodyDiv w:val="1"/>
      <w:marLeft w:val="0"/>
      <w:marRight w:val="0"/>
      <w:marTop w:val="0"/>
      <w:marBottom w:val="0"/>
      <w:divBdr>
        <w:top w:val="none" w:sz="0" w:space="0" w:color="auto"/>
        <w:left w:val="none" w:sz="0" w:space="0" w:color="auto"/>
        <w:bottom w:val="none" w:sz="0" w:space="0" w:color="auto"/>
        <w:right w:val="none" w:sz="0" w:space="0" w:color="auto"/>
      </w:divBdr>
    </w:div>
    <w:div w:id="1735086230">
      <w:bodyDiv w:val="1"/>
      <w:marLeft w:val="0"/>
      <w:marRight w:val="0"/>
      <w:marTop w:val="0"/>
      <w:marBottom w:val="0"/>
      <w:divBdr>
        <w:top w:val="none" w:sz="0" w:space="0" w:color="auto"/>
        <w:left w:val="none" w:sz="0" w:space="0" w:color="auto"/>
        <w:bottom w:val="none" w:sz="0" w:space="0" w:color="auto"/>
        <w:right w:val="none" w:sz="0" w:space="0" w:color="auto"/>
      </w:divBdr>
    </w:div>
    <w:div w:id="1735204630">
      <w:bodyDiv w:val="1"/>
      <w:marLeft w:val="0"/>
      <w:marRight w:val="0"/>
      <w:marTop w:val="0"/>
      <w:marBottom w:val="0"/>
      <w:divBdr>
        <w:top w:val="none" w:sz="0" w:space="0" w:color="auto"/>
        <w:left w:val="none" w:sz="0" w:space="0" w:color="auto"/>
        <w:bottom w:val="none" w:sz="0" w:space="0" w:color="auto"/>
        <w:right w:val="none" w:sz="0" w:space="0" w:color="auto"/>
      </w:divBdr>
    </w:div>
    <w:div w:id="1735275177">
      <w:bodyDiv w:val="1"/>
      <w:marLeft w:val="0"/>
      <w:marRight w:val="0"/>
      <w:marTop w:val="0"/>
      <w:marBottom w:val="0"/>
      <w:divBdr>
        <w:top w:val="none" w:sz="0" w:space="0" w:color="auto"/>
        <w:left w:val="none" w:sz="0" w:space="0" w:color="auto"/>
        <w:bottom w:val="none" w:sz="0" w:space="0" w:color="auto"/>
        <w:right w:val="none" w:sz="0" w:space="0" w:color="auto"/>
      </w:divBdr>
    </w:div>
    <w:div w:id="1735350409">
      <w:bodyDiv w:val="1"/>
      <w:marLeft w:val="0"/>
      <w:marRight w:val="0"/>
      <w:marTop w:val="0"/>
      <w:marBottom w:val="0"/>
      <w:divBdr>
        <w:top w:val="none" w:sz="0" w:space="0" w:color="auto"/>
        <w:left w:val="none" w:sz="0" w:space="0" w:color="auto"/>
        <w:bottom w:val="none" w:sz="0" w:space="0" w:color="auto"/>
        <w:right w:val="none" w:sz="0" w:space="0" w:color="auto"/>
      </w:divBdr>
    </w:div>
    <w:div w:id="1735396046">
      <w:bodyDiv w:val="1"/>
      <w:marLeft w:val="0"/>
      <w:marRight w:val="0"/>
      <w:marTop w:val="0"/>
      <w:marBottom w:val="0"/>
      <w:divBdr>
        <w:top w:val="none" w:sz="0" w:space="0" w:color="auto"/>
        <w:left w:val="none" w:sz="0" w:space="0" w:color="auto"/>
        <w:bottom w:val="none" w:sz="0" w:space="0" w:color="auto"/>
        <w:right w:val="none" w:sz="0" w:space="0" w:color="auto"/>
      </w:divBdr>
    </w:div>
    <w:div w:id="1735541571">
      <w:bodyDiv w:val="1"/>
      <w:marLeft w:val="0"/>
      <w:marRight w:val="0"/>
      <w:marTop w:val="0"/>
      <w:marBottom w:val="0"/>
      <w:divBdr>
        <w:top w:val="none" w:sz="0" w:space="0" w:color="auto"/>
        <w:left w:val="none" w:sz="0" w:space="0" w:color="auto"/>
        <w:bottom w:val="none" w:sz="0" w:space="0" w:color="auto"/>
        <w:right w:val="none" w:sz="0" w:space="0" w:color="auto"/>
      </w:divBdr>
    </w:div>
    <w:div w:id="1735736097">
      <w:bodyDiv w:val="1"/>
      <w:marLeft w:val="0"/>
      <w:marRight w:val="0"/>
      <w:marTop w:val="0"/>
      <w:marBottom w:val="0"/>
      <w:divBdr>
        <w:top w:val="none" w:sz="0" w:space="0" w:color="auto"/>
        <w:left w:val="none" w:sz="0" w:space="0" w:color="auto"/>
        <w:bottom w:val="none" w:sz="0" w:space="0" w:color="auto"/>
        <w:right w:val="none" w:sz="0" w:space="0" w:color="auto"/>
      </w:divBdr>
    </w:div>
    <w:div w:id="1735808545">
      <w:bodyDiv w:val="1"/>
      <w:marLeft w:val="0"/>
      <w:marRight w:val="0"/>
      <w:marTop w:val="0"/>
      <w:marBottom w:val="0"/>
      <w:divBdr>
        <w:top w:val="none" w:sz="0" w:space="0" w:color="auto"/>
        <w:left w:val="none" w:sz="0" w:space="0" w:color="auto"/>
        <w:bottom w:val="none" w:sz="0" w:space="0" w:color="auto"/>
        <w:right w:val="none" w:sz="0" w:space="0" w:color="auto"/>
      </w:divBdr>
    </w:div>
    <w:div w:id="1735814779">
      <w:bodyDiv w:val="1"/>
      <w:marLeft w:val="0"/>
      <w:marRight w:val="0"/>
      <w:marTop w:val="0"/>
      <w:marBottom w:val="0"/>
      <w:divBdr>
        <w:top w:val="none" w:sz="0" w:space="0" w:color="auto"/>
        <w:left w:val="none" w:sz="0" w:space="0" w:color="auto"/>
        <w:bottom w:val="none" w:sz="0" w:space="0" w:color="auto"/>
        <w:right w:val="none" w:sz="0" w:space="0" w:color="auto"/>
      </w:divBdr>
    </w:div>
    <w:div w:id="1735857647">
      <w:bodyDiv w:val="1"/>
      <w:marLeft w:val="0"/>
      <w:marRight w:val="0"/>
      <w:marTop w:val="0"/>
      <w:marBottom w:val="0"/>
      <w:divBdr>
        <w:top w:val="none" w:sz="0" w:space="0" w:color="auto"/>
        <w:left w:val="none" w:sz="0" w:space="0" w:color="auto"/>
        <w:bottom w:val="none" w:sz="0" w:space="0" w:color="auto"/>
        <w:right w:val="none" w:sz="0" w:space="0" w:color="auto"/>
      </w:divBdr>
    </w:div>
    <w:div w:id="1735858574">
      <w:bodyDiv w:val="1"/>
      <w:marLeft w:val="0"/>
      <w:marRight w:val="0"/>
      <w:marTop w:val="0"/>
      <w:marBottom w:val="0"/>
      <w:divBdr>
        <w:top w:val="none" w:sz="0" w:space="0" w:color="auto"/>
        <w:left w:val="none" w:sz="0" w:space="0" w:color="auto"/>
        <w:bottom w:val="none" w:sz="0" w:space="0" w:color="auto"/>
        <w:right w:val="none" w:sz="0" w:space="0" w:color="auto"/>
      </w:divBdr>
    </w:div>
    <w:div w:id="1735929356">
      <w:bodyDiv w:val="1"/>
      <w:marLeft w:val="0"/>
      <w:marRight w:val="0"/>
      <w:marTop w:val="0"/>
      <w:marBottom w:val="0"/>
      <w:divBdr>
        <w:top w:val="none" w:sz="0" w:space="0" w:color="auto"/>
        <w:left w:val="none" w:sz="0" w:space="0" w:color="auto"/>
        <w:bottom w:val="none" w:sz="0" w:space="0" w:color="auto"/>
        <w:right w:val="none" w:sz="0" w:space="0" w:color="auto"/>
      </w:divBdr>
    </w:div>
    <w:div w:id="1736122473">
      <w:bodyDiv w:val="1"/>
      <w:marLeft w:val="0"/>
      <w:marRight w:val="0"/>
      <w:marTop w:val="0"/>
      <w:marBottom w:val="0"/>
      <w:divBdr>
        <w:top w:val="none" w:sz="0" w:space="0" w:color="auto"/>
        <w:left w:val="none" w:sz="0" w:space="0" w:color="auto"/>
        <w:bottom w:val="none" w:sz="0" w:space="0" w:color="auto"/>
        <w:right w:val="none" w:sz="0" w:space="0" w:color="auto"/>
      </w:divBdr>
    </w:div>
    <w:div w:id="1736128121">
      <w:bodyDiv w:val="1"/>
      <w:marLeft w:val="0"/>
      <w:marRight w:val="0"/>
      <w:marTop w:val="0"/>
      <w:marBottom w:val="0"/>
      <w:divBdr>
        <w:top w:val="none" w:sz="0" w:space="0" w:color="auto"/>
        <w:left w:val="none" w:sz="0" w:space="0" w:color="auto"/>
        <w:bottom w:val="none" w:sz="0" w:space="0" w:color="auto"/>
        <w:right w:val="none" w:sz="0" w:space="0" w:color="auto"/>
      </w:divBdr>
    </w:div>
    <w:div w:id="1736196805">
      <w:bodyDiv w:val="1"/>
      <w:marLeft w:val="0"/>
      <w:marRight w:val="0"/>
      <w:marTop w:val="0"/>
      <w:marBottom w:val="0"/>
      <w:divBdr>
        <w:top w:val="none" w:sz="0" w:space="0" w:color="auto"/>
        <w:left w:val="none" w:sz="0" w:space="0" w:color="auto"/>
        <w:bottom w:val="none" w:sz="0" w:space="0" w:color="auto"/>
        <w:right w:val="none" w:sz="0" w:space="0" w:color="auto"/>
      </w:divBdr>
    </w:div>
    <w:div w:id="1736197222">
      <w:bodyDiv w:val="1"/>
      <w:marLeft w:val="0"/>
      <w:marRight w:val="0"/>
      <w:marTop w:val="0"/>
      <w:marBottom w:val="0"/>
      <w:divBdr>
        <w:top w:val="none" w:sz="0" w:space="0" w:color="auto"/>
        <w:left w:val="none" w:sz="0" w:space="0" w:color="auto"/>
        <w:bottom w:val="none" w:sz="0" w:space="0" w:color="auto"/>
        <w:right w:val="none" w:sz="0" w:space="0" w:color="auto"/>
      </w:divBdr>
    </w:div>
    <w:div w:id="1736271680">
      <w:bodyDiv w:val="1"/>
      <w:marLeft w:val="0"/>
      <w:marRight w:val="0"/>
      <w:marTop w:val="0"/>
      <w:marBottom w:val="0"/>
      <w:divBdr>
        <w:top w:val="none" w:sz="0" w:space="0" w:color="auto"/>
        <w:left w:val="none" w:sz="0" w:space="0" w:color="auto"/>
        <w:bottom w:val="none" w:sz="0" w:space="0" w:color="auto"/>
        <w:right w:val="none" w:sz="0" w:space="0" w:color="auto"/>
      </w:divBdr>
    </w:div>
    <w:div w:id="1736319485">
      <w:bodyDiv w:val="1"/>
      <w:marLeft w:val="0"/>
      <w:marRight w:val="0"/>
      <w:marTop w:val="0"/>
      <w:marBottom w:val="0"/>
      <w:divBdr>
        <w:top w:val="none" w:sz="0" w:space="0" w:color="auto"/>
        <w:left w:val="none" w:sz="0" w:space="0" w:color="auto"/>
        <w:bottom w:val="none" w:sz="0" w:space="0" w:color="auto"/>
        <w:right w:val="none" w:sz="0" w:space="0" w:color="auto"/>
      </w:divBdr>
    </w:div>
    <w:div w:id="1736393713">
      <w:bodyDiv w:val="1"/>
      <w:marLeft w:val="0"/>
      <w:marRight w:val="0"/>
      <w:marTop w:val="0"/>
      <w:marBottom w:val="0"/>
      <w:divBdr>
        <w:top w:val="none" w:sz="0" w:space="0" w:color="auto"/>
        <w:left w:val="none" w:sz="0" w:space="0" w:color="auto"/>
        <w:bottom w:val="none" w:sz="0" w:space="0" w:color="auto"/>
        <w:right w:val="none" w:sz="0" w:space="0" w:color="auto"/>
      </w:divBdr>
    </w:div>
    <w:div w:id="1736466855">
      <w:bodyDiv w:val="1"/>
      <w:marLeft w:val="0"/>
      <w:marRight w:val="0"/>
      <w:marTop w:val="0"/>
      <w:marBottom w:val="0"/>
      <w:divBdr>
        <w:top w:val="none" w:sz="0" w:space="0" w:color="auto"/>
        <w:left w:val="none" w:sz="0" w:space="0" w:color="auto"/>
        <w:bottom w:val="none" w:sz="0" w:space="0" w:color="auto"/>
        <w:right w:val="none" w:sz="0" w:space="0" w:color="auto"/>
      </w:divBdr>
    </w:div>
    <w:div w:id="1736513568">
      <w:bodyDiv w:val="1"/>
      <w:marLeft w:val="0"/>
      <w:marRight w:val="0"/>
      <w:marTop w:val="0"/>
      <w:marBottom w:val="0"/>
      <w:divBdr>
        <w:top w:val="none" w:sz="0" w:space="0" w:color="auto"/>
        <w:left w:val="none" w:sz="0" w:space="0" w:color="auto"/>
        <w:bottom w:val="none" w:sz="0" w:space="0" w:color="auto"/>
        <w:right w:val="none" w:sz="0" w:space="0" w:color="auto"/>
      </w:divBdr>
    </w:div>
    <w:div w:id="1736515400">
      <w:bodyDiv w:val="1"/>
      <w:marLeft w:val="0"/>
      <w:marRight w:val="0"/>
      <w:marTop w:val="0"/>
      <w:marBottom w:val="0"/>
      <w:divBdr>
        <w:top w:val="none" w:sz="0" w:space="0" w:color="auto"/>
        <w:left w:val="none" w:sz="0" w:space="0" w:color="auto"/>
        <w:bottom w:val="none" w:sz="0" w:space="0" w:color="auto"/>
        <w:right w:val="none" w:sz="0" w:space="0" w:color="auto"/>
      </w:divBdr>
    </w:div>
    <w:div w:id="1736581774">
      <w:bodyDiv w:val="1"/>
      <w:marLeft w:val="0"/>
      <w:marRight w:val="0"/>
      <w:marTop w:val="0"/>
      <w:marBottom w:val="0"/>
      <w:divBdr>
        <w:top w:val="none" w:sz="0" w:space="0" w:color="auto"/>
        <w:left w:val="none" w:sz="0" w:space="0" w:color="auto"/>
        <w:bottom w:val="none" w:sz="0" w:space="0" w:color="auto"/>
        <w:right w:val="none" w:sz="0" w:space="0" w:color="auto"/>
      </w:divBdr>
    </w:div>
    <w:div w:id="1736662847">
      <w:bodyDiv w:val="1"/>
      <w:marLeft w:val="0"/>
      <w:marRight w:val="0"/>
      <w:marTop w:val="0"/>
      <w:marBottom w:val="0"/>
      <w:divBdr>
        <w:top w:val="none" w:sz="0" w:space="0" w:color="auto"/>
        <w:left w:val="none" w:sz="0" w:space="0" w:color="auto"/>
        <w:bottom w:val="none" w:sz="0" w:space="0" w:color="auto"/>
        <w:right w:val="none" w:sz="0" w:space="0" w:color="auto"/>
      </w:divBdr>
    </w:div>
    <w:div w:id="1736779614">
      <w:bodyDiv w:val="1"/>
      <w:marLeft w:val="0"/>
      <w:marRight w:val="0"/>
      <w:marTop w:val="0"/>
      <w:marBottom w:val="0"/>
      <w:divBdr>
        <w:top w:val="none" w:sz="0" w:space="0" w:color="auto"/>
        <w:left w:val="none" w:sz="0" w:space="0" w:color="auto"/>
        <w:bottom w:val="none" w:sz="0" w:space="0" w:color="auto"/>
        <w:right w:val="none" w:sz="0" w:space="0" w:color="auto"/>
      </w:divBdr>
    </w:div>
    <w:div w:id="1736854085">
      <w:bodyDiv w:val="1"/>
      <w:marLeft w:val="0"/>
      <w:marRight w:val="0"/>
      <w:marTop w:val="0"/>
      <w:marBottom w:val="0"/>
      <w:divBdr>
        <w:top w:val="none" w:sz="0" w:space="0" w:color="auto"/>
        <w:left w:val="none" w:sz="0" w:space="0" w:color="auto"/>
        <w:bottom w:val="none" w:sz="0" w:space="0" w:color="auto"/>
        <w:right w:val="none" w:sz="0" w:space="0" w:color="auto"/>
      </w:divBdr>
    </w:div>
    <w:div w:id="1736932686">
      <w:bodyDiv w:val="1"/>
      <w:marLeft w:val="0"/>
      <w:marRight w:val="0"/>
      <w:marTop w:val="0"/>
      <w:marBottom w:val="0"/>
      <w:divBdr>
        <w:top w:val="none" w:sz="0" w:space="0" w:color="auto"/>
        <w:left w:val="none" w:sz="0" w:space="0" w:color="auto"/>
        <w:bottom w:val="none" w:sz="0" w:space="0" w:color="auto"/>
        <w:right w:val="none" w:sz="0" w:space="0" w:color="auto"/>
      </w:divBdr>
    </w:div>
    <w:div w:id="1737045390">
      <w:bodyDiv w:val="1"/>
      <w:marLeft w:val="0"/>
      <w:marRight w:val="0"/>
      <w:marTop w:val="0"/>
      <w:marBottom w:val="0"/>
      <w:divBdr>
        <w:top w:val="none" w:sz="0" w:space="0" w:color="auto"/>
        <w:left w:val="none" w:sz="0" w:space="0" w:color="auto"/>
        <w:bottom w:val="none" w:sz="0" w:space="0" w:color="auto"/>
        <w:right w:val="none" w:sz="0" w:space="0" w:color="auto"/>
      </w:divBdr>
    </w:div>
    <w:div w:id="1737045444">
      <w:bodyDiv w:val="1"/>
      <w:marLeft w:val="0"/>
      <w:marRight w:val="0"/>
      <w:marTop w:val="0"/>
      <w:marBottom w:val="0"/>
      <w:divBdr>
        <w:top w:val="none" w:sz="0" w:space="0" w:color="auto"/>
        <w:left w:val="none" w:sz="0" w:space="0" w:color="auto"/>
        <w:bottom w:val="none" w:sz="0" w:space="0" w:color="auto"/>
        <w:right w:val="none" w:sz="0" w:space="0" w:color="auto"/>
      </w:divBdr>
    </w:div>
    <w:div w:id="1737168801">
      <w:bodyDiv w:val="1"/>
      <w:marLeft w:val="0"/>
      <w:marRight w:val="0"/>
      <w:marTop w:val="0"/>
      <w:marBottom w:val="0"/>
      <w:divBdr>
        <w:top w:val="none" w:sz="0" w:space="0" w:color="auto"/>
        <w:left w:val="none" w:sz="0" w:space="0" w:color="auto"/>
        <w:bottom w:val="none" w:sz="0" w:space="0" w:color="auto"/>
        <w:right w:val="none" w:sz="0" w:space="0" w:color="auto"/>
      </w:divBdr>
    </w:div>
    <w:div w:id="1737240783">
      <w:bodyDiv w:val="1"/>
      <w:marLeft w:val="0"/>
      <w:marRight w:val="0"/>
      <w:marTop w:val="0"/>
      <w:marBottom w:val="0"/>
      <w:divBdr>
        <w:top w:val="none" w:sz="0" w:space="0" w:color="auto"/>
        <w:left w:val="none" w:sz="0" w:space="0" w:color="auto"/>
        <w:bottom w:val="none" w:sz="0" w:space="0" w:color="auto"/>
        <w:right w:val="none" w:sz="0" w:space="0" w:color="auto"/>
      </w:divBdr>
    </w:div>
    <w:div w:id="1737319559">
      <w:bodyDiv w:val="1"/>
      <w:marLeft w:val="0"/>
      <w:marRight w:val="0"/>
      <w:marTop w:val="0"/>
      <w:marBottom w:val="0"/>
      <w:divBdr>
        <w:top w:val="none" w:sz="0" w:space="0" w:color="auto"/>
        <w:left w:val="none" w:sz="0" w:space="0" w:color="auto"/>
        <w:bottom w:val="none" w:sz="0" w:space="0" w:color="auto"/>
        <w:right w:val="none" w:sz="0" w:space="0" w:color="auto"/>
      </w:divBdr>
    </w:div>
    <w:div w:id="1737389200">
      <w:bodyDiv w:val="1"/>
      <w:marLeft w:val="0"/>
      <w:marRight w:val="0"/>
      <w:marTop w:val="0"/>
      <w:marBottom w:val="0"/>
      <w:divBdr>
        <w:top w:val="none" w:sz="0" w:space="0" w:color="auto"/>
        <w:left w:val="none" w:sz="0" w:space="0" w:color="auto"/>
        <w:bottom w:val="none" w:sz="0" w:space="0" w:color="auto"/>
        <w:right w:val="none" w:sz="0" w:space="0" w:color="auto"/>
      </w:divBdr>
    </w:div>
    <w:div w:id="1737391999">
      <w:bodyDiv w:val="1"/>
      <w:marLeft w:val="0"/>
      <w:marRight w:val="0"/>
      <w:marTop w:val="0"/>
      <w:marBottom w:val="0"/>
      <w:divBdr>
        <w:top w:val="none" w:sz="0" w:space="0" w:color="auto"/>
        <w:left w:val="none" w:sz="0" w:space="0" w:color="auto"/>
        <w:bottom w:val="none" w:sz="0" w:space="0" w:color="auto"/>
        <w:right w:val="none" w:sz="0" w:space="0" w:color="auto"/>
      </w:divBdr>
    </w:div>
    <w:div w:id="1737429940">
      <w:bodyDiv w:val="1"/>
      <w:marLeft w:val="0"/>
      <w:marRight w:val="0"/>
      <w:marTop w:val="0"/>
      <w:marBottom w:val="0"/>
      <w:divBdr>
        <w:top w:val="none" w:sz="0" w:space="0" w:color="auto"/>
        <w:left w:val="none" w:sz="0" w:space="0" w:color="auto"/>
        <w:bottom w:val="none" w:sz="0" w:space="0" w:color="auto"/>
        <w:right w:val="none" w:sz="0" w:space="0" w:color="auto"/>
      </w:divBdr>
    </w:div>
    <w:div w:id="1737431196">
      <w:bodyDiv w:val="1"/>
      <w:marLeft w:val="0"/>
      <w:marRight w:val="0"/>
      <w:marTop w:val="0"/>
      <w:marBottom w:val="0"/>
      <w:divBdr>
        <w:top w:val="none" w:sz="0" w:space="0" w:color="auto"/>
        <w:left w:val="none" w:sz="0" w:space="0" w:color="auto"/>
        <w:bottom w:val="none" w:sz="0" w:space="0" w:color="auto"/>
        <w:right w:val="none" w:sz="0" w:space="0" w:color="auto"/>
      </w:divBdr>
    </w:div>
    <w:div w:id="1737510142">
      <w:bodyDiv w:val="1"/>
      <w:marLeft w:val="0"/>
      <w:marRight w:val="0"/>
      <w:marTop w:val="0"/>
      <w:marBottom w:val="0"/>
      <w:divBdr>
        <w:top w:val="none" w:sz="0" w:space="0" w:color="auto"/>
        <w:left w:val="none" w:sz="0" w:space="0" w:color="auto"/>
        <w:bottom w:val="none" w:sz="0" w:space="0" w:color="auto"/>
        <w:right w:val="none" w:sz="0" w:space="0" w:color="auto"/>
      </w:divBdr>
    </w:div>
    <w:div w:id="1737587874">
      <w:bodyDiv w:val="1"/>
      <w:marLeft w:val="0"/>
      <w:marRight w:val="0"/>
      <w:marTop w:val="0"/>
      <w:marBottom w:val="0"/>
      <w:divBdr>
        <w:top w:val="none" w:sz="0" w:space="0" w:color="auto"/>
        <w:left w:val="none" w:sz="0" w:space="0" w:color="auto"/>
        <w:bottom w:val="none" w:sz="0" w:space="0" w:color="auto"/>
        <w:right w:val="none" w:sz="0" w:space="0" w:color="auto"/>
      </w:divBdr>
    </w:div>
    <w:div w:id="1737625001">
      <w:bodyDiv w:val="1"/>
      <w:marLeft w:val="0"/>
      <w:marRight w:val="0"/>
      <w:marTop w:val="0"/>
      <w:marBottom w:val="0"/>
      <w:divBdr>
        <w:top w:val="none" w:sz="0" w:space="0" w:color="auto"/>
        <w:left w:val="none" w:sz="0" w:space="0" w:color="auto"/>
        <w:bottom w:val="none" w:sz="0" w:space="0" w:color="auto"/>
        <w:right w:val="none" w:sz="0" w:space="0" w:color="auto"/>
      </w:divBdr>
    </w:div>
    <w:div w:id="1737631344">
      <w:bodyDiv w:val="1"/>
      <w:marLeft w:val="0"/>
      <w:marRight w:val="0"/>
      <w:marTop w:val="0"/>
      <w:marBottom w:val="0"/>
      <w:divBdr>
        <w:top w:val="none" w:sz="0" w:space="0" w:color="auto"/>
        <w:left w:val="none" w:sz="0" w:space="0" w:color="auto"/>
        <w:bottom w:val="none" w:sz="0" w:space="0" w:color="auto"/>
        <w:right w:val="none" w:sz="0" w:space="0" w:color="auto"/>
      </w:divBdr>
    </w:div>
    <w:div w:id="1737700168">
      <w:bodyDiv w:val="1"/>
      <w:marLeft w:val="0"/>
      <w:marRight w:val="0"/>
      <w:marTop w:val="0"/>
      <w:marBottom w:val="0"/>
      <w:divBdr>
        <w:top w:val="none" w:sz="0" w:space="0" w:color="auto"/>
        <w:left w:val="none" w:sz="0" w:space="0" w:color="auto"/>
        <w:bottom w:val="none" w:sz="0" w:space="0" w:color="auto"/>
        <w:right w:val="none" w:sz="0" w:space="0" w:color="auto"/>
      </w:divBdr>
    </w:div>
    <w:div w:id="1737700344">
      <w:bodyDiv w:val="1"/>
      <w:marLeft w:val="0"/>
      <w:marRight w:val="0"/>
      <w:marTop w:val="0"/>
      <w:marBottom w:val="0"/>
      <w:divBdr>
        <w:top w:val="none" w:sz="0" w:space="0" w:color="auto"/>
        <w:left w:val="none" w:sz="0" w:space="0" w:color="auto"/>
        <w:bottom w:val="none" w:sz="0" w:space="0" w:color="auto"/>
        <w:right w:val="none" w:sz="0" w:space="0" w:color="auto"/>
      </w:divBdr>
    </w:div>
    <w:div w:id="1737780416">
      <w:bodyDiv w:val="1"/>
      <w:marLeft w:val="0"/>
      <w:marRight w:val="0"/>
      <w:marTop w:val="0"/>
      <w:marBottom w:val="0"/>
      <w:divBdr>
        <w:top w:val="none" w:sz="0" w:space="0" w:color="auto"/>
        <w:left w:val="none" w:sz="0" w:space="0" w:color="auto"/>
        <w:bottom w:val="none" w:sz="0" w:space="0" w:color="auto"/>
        <w:right w:val="none" w:sz="0" w:space="0" w:color="auto"/>
      </w:divBdr>
    </w:div>
    <w:div w:id="1737818411">
      <w:bodyDiv w:val="1"/>
      <w:marLeft w:val="0"/>
      <w:marRight w:val="0"/>
      <w:marTop w:val="0"/>
      <w:marBottom w:val="0"/>
      <w:divBdr>
        <w:top w:val="none" w:sz="0" w:space="0" w:color="auto"/>
        <w:left w:val="none" w:sz="0" w:space="0" w:color="auto"/>
        <w:bottom w:val="none" w:sz="0" w:space="0" w:color="auto"/>
        <w:right w:val="none" w:sz="0" w:space="0" w:color="auto"/>
      </w:divBdr>
    </w:div>
    <w:div w:id="1737893690">
      <w:bodyDiv w:val="1"/>
      <w:marLeft w:val="0"/>
      <w:marRight w:val="0"/>
      <w:marTop w:val="0"/>
      <w:marBottom w:val="0"/>
      <w:divBdr>
        <w:top w:val="none" w:sz="0" w:space="0" w:color="auto"/>
        <w:left w:val="none" w:sz="0" w:space="0" w:color="auto"/>
        <w:bottom w:val="none" w:sz="0" w:space="0" w:color="auto"/>
        <w:right w:val="none" w:sz="0" w:space="0" w:color="auto"/>
      </w:divBdr>
    </w:div>
    <w:div w:id="1737970749">
      <w:bodyDiv w:val="1"/>
      <w:marLeft w:val="0"/>
      <w:marRight w:val="0"/>
      <w:marTop w:val="0"/>
      <w:marBottom w:val="0"/>
      <w:divBdr>
        <w:top w:val="none" w:sz="0" w:space="0" w:color="auto"/>
        <w:left w:val="none" w:sz="0" w:space="0" w:color="auto"/>
        <w:bottom w:val="none" w:sz="0" w:space="0" w:color="auto"/>
        <w:right w:val="none" w:sz="0" w:space="0" w:color="auto"/>
      </w:divBdr>
    </w:div>
    <w:div w:id="1738015319">
      <w:bodyDiv w:val="1"/>
      <w:marLeft w:val="0"/>
      <w:marRight w:val="0"/>
      <w:marTop w:val="0"/>
      <w:marBottom w:val="0"/>
      <w:divBdr>
        <w:top w:val="none" w:sz="0" w:space="0" w:color="auto"/>
        <w:left w:val="none" w:sz="0" w:space="0" w:color="auto"/>
        <w:bottom w:val="none" w:sz="0" w:space="0" w:color="auto"/>
        <w:right w:val="none" w:sz="0" w:space="0" w:color="auto"/>
      </w:divBdr>
    </w:div>
    <w:div w:id="1738092074">
      <w:bodyDiv w:val="1"/>
      <w:marLeft w:val="0"/>
      <w:marRight w:val="0"/>
      <w:marTop w:val="0"/>
      <w:marBottom w:val="0"/>
      <w:divBdr>
        <w:top w:val="none" w:sz="0" w:space="0" w:color="auto"/>
        <w:left w:val="none" w:sz="0" w:space="0" w:color="auto"/>
        <w:bottom w:val="none" w:sz="0" w:space="0" w:color="auto"/>
        <w:right w:val="none" w:sz="0" w:space="0" w:color="auto"/>
      </w:divBdr>
    </w:div>
    <w:div w:id="1738092154">
      <w:bodyDiv w:val="1"/>
      <w:marLeft w:val="0"/>
      <w:marRight w:val="0"/>
      <w:marTop w:val="0"/>
      <w:marBottom w:val="0"/>
      <w:divBdr>
        <w:top w:val="none" w:sz="0" w:space="0" w:color="auto"/>
        <w:left w:val="none" w:sz="0" w:space="0" w:color="auto"/>
        <w:bottom w:val="none" w:sz="0" w:space="0" w:color="auto"/>
        <w:right w:val="none" w:sz="0" w:space="0" w:color="auto"/>
      </w:divBdr>
    </w:div>
    <w:div w:id="1738163094">
      <w:bodyDiv w:val="1"/>
      <w:marLeft w:val="0"/>
      <w:marRight w:val="0"/>
      <w:marTop w:val="0"/>
      <w:marBottom w:val="0"/>
      <w:divBdr>
        <w:top w:val="none" w:sz="0" w:space="0" w:color="auto"/>
        <w:left w:val="none" w:sz="0" w:space="0" w:color="auto"/>
        <w:bottom w:val="none" w:sz="0" w:space="0" w:color="auto"/>
        <w:right w:val="none" w:sz="0" w:space="0" w:color="auto"/>
      </w:divBdr>
    </w:div>
    <w:div w:id="1738163449">
      <w:bodyDiv w:val="1"/>
      <w:marLeft w:val="0"/>
      <w:marRight w:val="0"/>
      <w:marTop w:val="0"/>
      <w:marBottom w:val="0"/>
      <w:divBdr>
        <w:top w:val="none" w:sz="0" w:space="0" w:color="auto"/>
        <w:left w:val="none" w:sz="0" w:space="0" w:color="auto"/>
        <w:bottom w:val="none" w:sz="0" w:space="0" w:color="auto"/>
        <w:right w:val="none" w:sz="0" w:space="0" w:color="auto"/>
      </w:divBdr>
    </w:div>
    <w:div w:id="1738239737">
      <w:bodyDiv w:val="1"/>
      <w:marLeft w:val="0"/>
      <w:marRight w:val="0"/>
      <w:marTop w:val="0"/>
      <w:marBottom w:val="0"/>
      <w:divBdr>
        <w:top w:val="none" w:sz="0" w:space="0" w:color="auto"/>
        <w:left w:val="none" w:sz="0" w:space="0" w:color="auto"/>
        <w:bottom w:val="none" w:sz="0" w:space="0" w:color="auto"/>
        <w:right w:val="none" w:sz="0" w:space="0" w:color="auto"/>
      </w:divBdr>
    </w:div>
    <w:div w:id="1738285341">
      <w:bodyDiv w:val="1"/>
      <w:marLeft w:val="0"/>
      <w:marRight w:val="0"/>
      <w:marTop w:val="0"/>
      <w:marBottom w:val="0"/>
      <w:divBdr>
        <w:top w:val="none" w:sz="0" w:space="0" w:color="auto"/>
        <w:left w:val="none" w:sz="0" w:space="0" w:color="auto"/>
        <w:bottom w:val="none" w:sz="0" w:space="0" w:color="auto"/>
        <w:right w:val="none" w:sz="0" w:space="0" w:color="auto"/>
      </w:divBdr>
    </w:div>
    <w:div w:id="1738361711">
      <w:bodyDiv w:val="1"/>
      <w:marLeft w:val="0"/>
      <w:marRight w:val="0"/>
      <w:marTop w:val="0"/>
      <w:marBottom w:val="0"/>
      <w:divBdr>
        <w:top w:val="none" w:sz="0" w:space="0" w:color="auto"/>
        <w:left w:val="none" w:sz="0" w:space="0" w:color="auto"/>
        <w:bottom w:val="none" w:sz="0" w:space="0" w:color="auto"/>
        <w:right w:val="none" w:sz="0" w:space="0" w:color="auto"/>
      </w:divBdr>
    </w:div>
    <w:div w:id="1738430315">
      <w:bodyDiv w:val="1"/>
      <w:marLeft w:val="0"/>
      <w:marRight w:val="0"/>
      <w:marTop w:val="0"/>
      <w:marBottom w:val="0"/>
      <w:divBdr>
        <w:top w:val="none" w:sz="0" w:space="0" w:color="auto"/>
        <w:left w:val="none" w:sz="0" w:space="0" w:color="auto"/>
        <w:bottom w:val="none" w:sz="0" w:space="0" w:color="auto"/>
        <w:right w:val="none" w:sz="0" w:space="0" w:color="auto"/>
      </w:divBdr>
    </w:div>
    <w:div w:id="1738474916">
      <w:bodyDiv w:val="1"/>
      <w:marLeft w:val="0"/>
      <w:marRight w:val="0"/>
      <w:marTop w:val="0"/>
      <w:marBottom w:val="0"/>
      <w:divBdr>
        <w:top w:val="none" w:sz="0" w:space="0" w:color="auto"/>
        <w:left w:val="none" w:sz="0" w:space="0" w:color="auto"/>
        <w:bottom w:val="none" w:sz="0" w:space="0" w:color="auto"/>
        <w:right w:val="none" w:sz="0" w:space="0" w:color="auto"/>
      </w:divBdr>
    </w:div>
    <w:div w:id="1738547229">
      <w:bodyDiv w:val="1"/>
      <w:marLeft w:val="0"/>
      <w:marRight w:val="0"/>
      <w:marTop w:val="0"/>
      <w:marBottom w:val="0"/>
      <w:divBdr>
        <w:top w:val="none" w:sz="0" w:space="0" w:color="auto"/>
        <w:left w:val="none" w:sz="0" w:space="0" w:color="auto"/>
        <w:bottom w:val="none" w:sz="0" w:space="0" w:color="auto"/>
        <w:right w:val="none" w:sz="0" w:space="0" w:color="auto"/>
      </w:divBdr>
    </w:div>
    <w:div w:id="1738549122">
      <w:bodyDiv w:val="1"/>
      <w:marLeft w:val="0"/>
      <w:marRight w:val="0"/>
      <w:marTop w:val="0"/>
      <w:marBottom w:val="0"/>
      <w:divBdr>
        <w:top w:val="none" w:sz="0" w:space="0" w:color="auto"/>
        <w:left w:val="none" w:sz="0" w:space="0" w:color="auto"/>
        <w:bottom w:val="none" w:sz="0" w:space="0" w:color="auto"/>
        <w:right w:val="none" w:sz="0" w:space="0" w:color="auto"/>
      </w:divBdr>
    </w:div>
    <w:div w:id="1738627679">
      <w:bodyDiv w:val="1"/>
      <w:marLeft w:val="0"/>
      <w:marRight w:val="0"/>
      <w:marTop w:val="0"/>
      <w:marBottom w:val="0"/>
      <w:divBdr>
        <w:top w:val="none" w:sz="0" w:space="0" w:color="auto"/>
        <w:left w:val="none" w:sz="0" w:space="0" w:color="auto"/>
        <w:bottom w:val="none" w:sz="0" w:space="0" w:color="auto"/>
        <w:right w:val="none" w:sz="0" w:space="0" w:color="auto"/>
      </w:divBdr>
    </w:div>
    <w:div w:id="1738627799">
      <w:bodyDiv w:val="1"/>
      <w:marLeft w:val="0"/>
      <w:marRight w:val="0"/>
      <w:marTop w:val="0"/>
      <w:marBottom w:val="0"/>
      <w:divBdr>
        <w:top w:val="none" w:sz="0" w:space="0" w:color="auto"/>
        <w:left w:val="none" w:sz="0" w:space="0" w:color="auto"/>
        <w:bottom w:val="none" w:sz="0" w:space="0" w:color="auto"/>
        <w:right w:val="none" w:sz="0" w:space="0" w:color="auto"/>
      </w:divBdr>
    </w:div>
    <w:div w:id="1738743627">
      <w:bodyDiv w:val="1"/>
      <w:marLeft w:val="0"/>
      <w:marRight w:val="0"/>
      <w:marTop w:val="0"/>
      <w:marBottom w:val="0"/>
      <w:divBdr>
        <w:top w:val="none" w:sz="0" w:space="0" w:color="auto"/>
        <w:left w:val="none" w:sz="0" w:space="0" w:color="auto"/>
        <w:bottom w:val="none" w:sz="0" w:space="0" w:color="auto"/>
        <w:right w:val="none" w:sz="0" w:space="0" w:color="auto"/>
      </w:divBdr>
    </w:div>
    <w:div w:id="1738893835">
      <w:bodyDiv w:val="1"/>
      <w:marLeft w:val="0"/>
      <w:marRight w:val="0"/>
      <w:marTop w:val="0"/>
      <w:marBottom w:val="0"/>
      <w:divBdr>
        <w:top w:val="none" w:sz="0" w:space="0" w:color="auto"/>
        <w:left w:val="none" w:sz="0" w:space="0" w:color="auto"/>
        <w:bottom w:val="none" w:sz="0" w:space="0" w:color="auto"/>
        <w:right w:val="none" w:sz="0" w:space="0" w:color="auto"/>
      </w:divBdr>
    </w:div>
    <w:div w:id="1738896477">
      <w:bodyDiv w:val="1"/>
      <w:marLeft w:val="0"/>
      <w:marRight w:val="0"/>
      <w:marTop w:val="0"/>
      <w:marBottom w:val="0"/>
      <w:divBdr>
        <w:top w:val="none" w:sz="0" w:space="0" w:color="auto"/>
        <w:left w:val="none" w:sz="0" w:space="0" w:color="auto"/>
        <w:bottom w:val="none" w:sz="0" w:space="0" w:color="auto"/>
        <w:right w:val="none" w:sz="0" w:space="0" w:color="auto"/>
      </w:divBdr>
    </w:div>
    <w:div w:id="1738936779">
      <w:bodyDiv w:val="1"/>
      <w:marLeft w:val="0"/>
      <w:marRight w:val="0"/>
      <w:marTop w:val="0"/>
      <w:marBottom w:val="0"/>
      <w:divBdr>
        <w:top w:val="none" w:sz="0" w:space="0" w:color="auto"/>
        <w:left w:val="none" w:sz="0" w:space="0" w:color="auto"/>
        <w:bottom w:val="none" w:sz="0" w:space="0" w:color="auto"/>
        <w:right w:val="none" w:sz="0" w:space="0" w:color="auto"/>
      </w:divBdr>
    </w:div>
    <w:div w:id="1739093222">
      <w:bodyDiv w:val="1"/>
      <w:marLeft w:val="0"/>
      <w:marRight w:val="0"/>
      <w:marTop w:val="0"/>
      <w:marBottom w:val="0"/>
      <w:divBdr>
        <w:top w:val="none" w:sz="0" w:space="0" w:color="auto"/>
        <w:left w:val="none" w:sz="0" w:space="0" w:color="auto"/>
        <w:bottom w:val="none" w:sz="0" w:space="0" w:color="auto"/>
        <w:right w:val="none" w:sz="0" w:space="0" w:color="auto"/>
      </w:divBdr>
    </w:div>
    <w:div w:id="1739130787">
      <w:bodyDiv w:val="1"/>
      <w:marLeft w:val="0"/>
      <w:marRight w:val="0"/>
      <w:marTop w:val="0"/>
      <w:marBottom w:val="0"/>
      <w:divBdr>
        <w:top w:val="none" w:sz="0" w:space="0" w:color="auto"/>
        <w:left w:val="none" w:sz="0" w:space="0" w:color="auto"/>
        <w:bottom w:val="none" w:sz="0" w:space="0" w:color="auto"/>
        <w:right w:val="none" w:sz="0" w:space="0" w:color="auto"/>
      </w:divBdr>
    </w:div>
    <w:div w:id="1739203476">
      <w:bodyDiv w:val="1"/>
      <w:marLeft w:val="0"/>
      <w:marRight w:val="0"/>
      <w:marTop w:val="0"/>
      <w:marBottom w:val="0"/>
      <w:divBdr>
        <w:top w:val="none" w:sz="0" w:space="0" w:color="auto"/>
        <w:left w:val="none" w:sz="0" w:space="0" w:color="auto"/>
        <w:bottom w:val="none" w:sz="0" w:space="0" w:color="auto"/>
        <w:right w:val="none" w:sz="0" w:space="0" w:color="auto"/>
      </w:divBdr>
    </w:div>
    <w:div w:id="1739282738">
      <w:bodyDiv w:val="1"/>
      <w:marLeft w:val="0"/>
      <w:marRight w:val="0"/>
      <w:marTop w:val="0"/>
      <w:marBottom w:val="0"/>
      <w:divBdr>
        <w:top w:val="none" w:sz="0" w:space="0" w:color="auto"/>
        <w:left w:val="none" w:sz="0" w:space="0" w:color="auto"/>
        <w:bottom w:val="none" w:sz="0" w:space="0" w:color="auto"/>
        <w:right w:val="none" w:sz="0" w:space="0" w:color="auto"/>
      </w:divBdr>
    </w:div>
    <w:div w:id="1739355979">
      <w:bodyDiv w:val="1"/>
      <w:marLeft w:val="0"/>
      <w:marRight w:val="0"/>
      <w:marTop w:val="0"/>
      <w:marBottom w:val="0"/>
      <w:divBdr>
        <w:top w:val="none" w:sz="0" w:space="0" w:color="auto"/>
        <w:left w:val="none" w:sz="0" w:space="0" w:color="auto"/>
        <w:bottom w:val="none" w:sz="0" w:space="0" w:color="auto"/>
        <w:right w:val="none" w:sz="0" w:space="0" w:color="auto"/>
      </w:divBdr>
    </w:div>
    <w:div w:id="1739405209">
      <w:bodyDiv w:val="1"/>
      <w:marLeft w:val="0"/>
      <w:marRight w:val="0"/>
      <w:marTop w:val="0"/>
      <w:marBottom w:val="0"/>
      <w:divBdr>
        <w:top w:val="none" w:sz="0" w:space="0" w:color="auto"/>
        <w:left w:val="none" w:sz="0" w:space="0" w:color="auto"/>
        <w:bottom w:val="none" w:sz="0" w:space="0" w:color="auto"/>
        <w:right w:val="none" w:sz="0" w:space="0" w:color="auto"/>
      </w:divBdr>
    </w:div>
    <w:div w:id="1739474347">
      <w:bodyDiv w:val="1"/>
      <w:marLeft w:val="0"/>
      <w:marRight w:val="0"/>
      <w:marTop w:val="0"/>
      <w:marBottom w:val="0"/>
      <w:divBdr>
        <w:top w:val="none" w:sz="0" w:space="0" w:color="auto"/>
        <w:left w:val="none" w:sz="0" w:space="0" w:color="auto"/>
        <w:bottom w:val="none" w:sz="0" w:space="0" w:color="auto"/>
        <w:right w:val="none" w:sz="0" w:space="0" w:color="auto"/>
      </w:divBdr>
    </w:div>
    <w:div w:id="1739554516">
      <w:bodyDiv w:val="1"/>
      <w:marLeft w:val="0"/>
      <w:marRight w:val="0"/>
      <w:marTop w:val="0"/>
      <w:marBottom w:val="0"/>
      <w:divBdr>
        <w:top w:val="none" w:sz="0" w:space="0" w:color="auto"/>
        <w:left w:val="none" w:sz="0" w:space="0" w:color="auto"/>
        <w:bottom w:val="none" w:sz="0" w:space="0" w:color="auto"/>
        <w:right w:val="none" w:sz="0" w:space="0" w:color="auto"/>
      </w:divBdr>
    </w:div>
    <w:div w:id="1739590305">
      <w:bodyDiv w:val="1"/>
      <w:marLeft w:val="0"/>
      <w:marRight w:val="0"/>
      <w:marTop w:val="0"/>
      <w:marBottom w:val="0"/>
      <w:divBdr>
        <w:top w:val="none" w:sz="0" w:space="0" w:color="auto"/>
        <w:left w:val="none" w:sz="0" w:space="0" w:color="auto"/>
        <w:bottom w:val="none" w:sz="0" w:space="0" w:color="auto"/>
        <w:right w:val="none" w:sz="0" w:space="0" w:color="auto"/>
      </w:divBdr>
    </w:div>
    <w:div w:id="1739593619">
      <w:bodyDiv w:val="1"/>
      <w:marLeft w:val="0"/>
      <w:marRight w:val="0"/>
      <w:marTop w:val="0"/>
      <w:marBottom w:val="0"/>
      <w:divBdr>
        <w:top w:val="none" w:sz="0" w:space="0" w:color="auto"/>
        <w:left w:val="none" w:sz="0" w:space="0" w:color="auto"/>
        <w:bottom w:val="none" w:sz="0" w:space="0" w:color="auto"/>
        <w:right w:val="none" w:sz="0" w:space="0" w:color="auto"/>
      </w:divBdr>
    </w:div>
    <w:div w:id="1739668551">
      <w:bodyDiv w:val="1"/>
      <w:marLeft w:val="0"/>
      <w:marRight w:val="0"/>
      <w:marTop w:val="0"/>
      <w:marBottom w:val="0"/>
      <w:divBdr>
        <w:top w:val="none" w:sz="0" w:space="0" w:color="auto"/>
        <w:left w:val="none" w:sz="0" w:space="0" w:color="auto"/>
        <w:bottom w:val="none" w:sz="0" w:space="0" w:color="auto"/>
        <w:right w:val="none" w:sz="0" w:space="0" w:color="auto"/>
      </w:divBdr>
    </w:div>
    <w:div w:id="1739668924">
      <w:bodyDiv w:val="1"/>
      <w:marLeft w:val="0"/>
      <w:marRight w:val="0"/>
      <w:marTop w:val="0"/>
      <w:marBottom w:val="0"/>
      <w:divBdr>
        <w:top w:val="none" w:sz="0" w:space="0" w:color="auto"/>
        <w:left w:val="none" w:sz="0" w:space="0" w:color="auto"/>
        <w:bottom w:val="none" w:sz="0" w:space="0" w:color="auto"/>
        <w:right w:val="none" w:sz="0" w:space="0" w:color="auto"/>
      </w:divBdr>
    </w:div>
    <w:div w:id="1739669584">
      <w:bodyDiv w:val="1"/>
      <w:marLeft w:val="0"/>
      <w:marRight w:val="0"/>
      <w:marTop w:val="0"/>
      <w:marBottom w:val="0"/>
      <w:divBdr>
        <w:top w:val="none" w:sz="0" w:space="0" w:color="auto"/>
        <w:left w:val="none" w:sz="0" w:space="0" w:color="auto"/>
        <w:bottom w:val="none" w:sz="0" w:space="0" w:color="auto"/>
        <w:right w:val="none" w:sz="0" w:space="0" w:color="auto"/>
      </w:divBdr>
    </w:div>
    <w:div w:id="1739857933">
      <w:bodyDiv w:val="1"/>
      <w:marLeft w:val="0"/>
      <w:marRight w:val="0"/>
      <w:marTop w:val="0"/>
      <w:marBottom w:val="0"/>
      <w:divBdr>
        <w:top w:val="none" w:sz="0" w:space="0" w:color="auto"/>
        <w:left w:val="none" w:sz="0" w:space="0" w:color="auto"/>
        <w:bottom w:val="none" w:sz="0" w:space="0" w:color="auto"/>
        <w:right w:val="none" w:sz="0" w:space="0" w:color="auto"/>
      </w:divBdr>
    </w:div>
    <w:div w:id="1740051872">
      <w:bodyDiv w:val="1"/>
      <w:marLeft w:val="0"/>
      <w:marRight w:val="0"/>
      <w:marTop w:val="0"/>
      <w:marBottom w:val="0"/>
      <w:divBdr>
        <w:top w:val="none" w:sz="0" w:space="0" w:color="auto"/>
        <w:left w:val="none" w:sz="0" w:space="0" w:color="auto"/>
        <w:bottom w:val="none" w:sz="0" w:space="0" w:color="auto"/>
        <w:right w:val="none" w:sz="0" w:space="0" w:color="auto"/>
      </w:divBdr>
    </w:div>
    <w:div w:id="1740058325">
      <w:bodyDiv w:val="1"/>
      <w:marLeft w:val="0"/>
      <w:marRight w:val="0"/>
      <w:marTop w:val="0"/>
      <w:marBottom w:val="0"/>
      <w:divBdr>
        <w:top w:val="none" w:sz="0" w:space="0" w:color="auto"/>
        <w:left w:val="none" w:sz="0" w:space="0" w:color="auto"/>
        <w:bottom w:val="none" w:sz="0" w:space="0" w:color="auto"/>
        <w:right w:val="none" w:sz="0" w:space="0" w:color="auto"/>
      </w:divBdr>
    </w:div>
    <w:div w:id="1740130783">
      <w:bodyDiv w:val="1"/>
      <w:marLeft w:val="0"/>
      <w:marRight w:val="0"/>
      <w:marTop w:val="0"/>
      <w:marBottom w:val="0"/>
      <w:divBdr>
        <w:top w:val="none" w:sz="0" w:space="0" w:color="auto"/>
        <w:left w:val="none" w:sz="0" w:space="0" w:color="auto"/>
        <w:bottom w:val="none" w:sz="0" w:space="0" w:color="auto"/>
        <w:right w:val="none" w:sz="0" w:space="0" w:color="auto"/>
      </w:divBdr>
    </w:div>
    <w:div w:id="1740206408">
      <w:bodyDiv w:val="1"/>
      <w:marLeft w:val="0"/>
      <w:marRight w:val="0"/>
      <w:marTop w:val="0"/>
      <w:marBottom w:val="0"/>
      <w:divBdr>
        <w:top w:val="none" w:sz="0" w:space="0" w:color="auto"/>
        <w:left w:val="none" w:sz="0" w:space="0" w:color="auto"/>
        <w:bottom w:val="none" w:sz="0" w:space="0" w:color="auto"/>
        <w:right w:val="none" w:sz="0" w:space="0" w:color="auto"/>
      </w:divBdr>
    </w:div>
    <w:div w:id="1740209352">
      <w:bodyDiv w:val="1"/>
      <w:marLeft w:val="0"/>
      <w:marRight w:val="0"/>
      <w:marTop w:val="0"/>
      <w:marBottom w:val="0"/>
      <w:divBdr>
        <w:top w:val="none" w:sz="0" w:space="0" w:color="auto"/>
        <w:left w:val="none" w:sz="0" w:space="0" w:color="auto"/>
        <w:bottom w:val="none" w:sz="0" w:space="0" w:color="auto"/>
        <w:right w:val="none" w:sz="0" w:space="0" w:color="auto"/>
      </w:divBdr>
    </w:div>
    <w:div w:id="1740246882">
      <w:bodyDiv w:val="1"/>
      <w:marLeft w:val="0"/>
      <w:marRight w:val="0"/>
      <w:marTop w:val="0"/>
      <w:marBottom w:val="0"/>
      <w:divBdr>
        <w:top w:val="none" w:sz="0" w:space="0" w:color="auto"/>
        <w:left w:val="none" w:sz="0" w:space="0" w:color="auto"/>
        <w:bottom w:val="none" w:sz="0" w:space="0" w:color="auto"/>
        <w:right w:val="none" w:sz="0" w:space="0" w:color="auto"/>
      </w:divBdr>
    </w:div>
    <w:div w:id="1740322693">
      <w:bodyDiv w:val="1"/>
      <w:marLeft w:val="0"/>
      <w:marRight w:val="0"/>
      <w:marTop w:val="0"/>
      <w:marBottom w:val="0"/>
      <w:divBdr>
        <w:top w:val="none" w:sz="0" w:space="0" w:color="auto"/>
        <w:left w:val="none" w:sz="0" w:space="0" w:color="auto"/>
        <w:bottom w:val="none" w:sz="0" w:space="0" w:color="auto"/>
        <w:right w:val="none" w:sz="0" w:space="0" w:color="auto"/>
      </w:divBdr>
    </w:div>
    <w:div w:id="1740590463">
      <w:bodyDiv w:val="1"/>
      <w:marLeft w:val="0"/>
      <w:marRight w:val="0"/>
      <w:marTop w:val="0"/>
      <w:marBottom w:val="0"/>
      <w:divBdr>
        <w:top w:val="none" w:sz="0" w:space="0" w:color="auto"/>
        <w:left w:val="none" w:sz="0" w:space="0" w:color="auto"/>
        <w:bottom w:val="none" w:sz="0" w:space="0" w:color="auto"/>
        <w:right w:val="none" w:sz="0" w:space="0" w:color="auto"/>
      </w:divBdr>
    </w:div>
    <w:div w:id="1740666551">
      <w:bodyDiv w:val="1"/>
      <w:marLeft w:val="0"/>
      <w:marRight w:val="0"/>
      <w:marTop w:val="0"/>
      <w:marBottom w:val="0"/>
      <w:divBdr>
        <w:top w:val="none" w:sz="0" w:space="0" w:color="auto"/>
        <w:left w:val="none" w:sz="0" w:space="0" w:color="auto"/>
        <w:bottom w:val="none" w:sz="0" w:space="0" w:color="auto"/>
        <w:right w:val="none" w:sz="0" w:space="0" w:color="auto"/>
      </w:divBdr>
    </w:div>
    <w:div w:id="1740708100">
      <w:bodyDiv w:val="1"/>
      <w:marLeft w:val="0"/>
      <w:marRight w:val="0"/>
      <w:marTop w:val="0"/>
      <w:marBottom w:val="0"/>
      <w:divBdr>
        <w:top w:val="none" w:sz="0" w:space="0" w:color="auto"/>
        <w:left w:val="none" w:sz="0" w:space="0" w:color="auto"/>
        <w:bottom w:val="none" w:sz="0" w:space="0" w:color="auto"/>
        <w:right w:val="none" w:sz="0" w:space="0" w:color="auto"/>
      </w:divBdr>
    </w:div>
    <w:div w:id="1740781851">
      <w:bodyDiv w:val="1"/>
      <w:marLeft w:val="0"/>
      <w:marRight w:val="0"/>
      <w:marTop w:val="0"/>
      <w:marBottom w:val="0"/>
      <w:divBdr>
        <w:top w:val="none" w:sz="0" w:space="0" w:color="auto"/>
        <w:left w:val="none" w:sz="0" w:space="0" w:color="auto"/>
        <w:bottom w:val="none" w:sz="0" w:space="0" w:color="auto"/>
        <w:right w:val="none" w:sz="0" w:space="0" w:color="auto"/>
      </w:divBdr>
    </w:div>
    <w:div w:id="1741126653">
      <w:bodyDiv w:val="1"/>
      <w:marLeft w:val="0"/>
      <w:marRight w:val="0"/>
      <w:marTop w:val="0"/>
      <w:marBottom w:val="0"/>
      <w:divBdr>
        <w:top w:val="none" w:sz="0" w:space="0" w:color="auto"/>
        <w:left w:val="none" w:sz="0" w:space="0" w:color="auto"/>
        <w:bottom w:val="none" w:sz="0" w:space="0" w:color="auto"/>
        <w:right w:val="none" w:sz="0" w:space="0" w:color="auto"/>
      </w:divBdr>
    </w:div>
    <w:div w:id="1741168946">
      <w:bodyDiv w:val="1"/>
      <w:marLeft w:val="0"/>
      <w:marRight w:val="0"/>
      <w:marTop w:val="0"/>
      <w:marBottom w:val="0"/>
      <w:divBdr>
        <w:top w:val="none" w:sz="0" w:space="0" w:color="auto"/>
        <w:left w:val="none" w:sz="0" w:space="0" w:color="auto"/>
        <w:bottom w:val="none" w:sz="0" w:space="0" w:color="auto"/>
        <w:right w:val="none" w:sz="0" w:space="0" w:color="auto"/>
      </w:divBdr>
    </w:div>
    <w:div w:id="1741292041">
      <w:bodyDiv w:val="1"/>
      <w:marLeft w:val="0"/>
      <w:marRight w:val="0"/>
      <w:marTop w:val="0"/>
      <w:marBottom w:val="0"/>
      <w:divBdr>
        <w:top w:val="none" w:sz="0" w:space="0" w:color="auto"/>
        <w:left w:val="none" w:sz="0" w:space="0" w:color="auto"/>
        <w:bottom w:val="none" w:sz="0" w:space="0" w:color="auto"/>
        <w:right w:val="none" w:sz="0" w:space="0" w:color="auto"/>
      </w:divBdr>
    </w:div>
    <w:div w:id="1741293737">
      <w:bodyDiv w:val="1"/>
      <w:marLeft w:val="0"/>
      <w:marRight w:val="0"/>
      <w:marTop w:val="0"/>
      <w:marBottom w:val="0"/>
      <w:divBdr>
        <w:top w:val="none" w:sz="0" w:space="0" w:color="auto"/>
        <w:left w:val="none" w:sz="0" w:space="0" w:color="auto"/>
        <w:bottom w:val="none" w:sz="0" w:space="0" w:color="auto"/>
        <w:right w:val="none" w:sz="0" w:space="0" w:color="auto"/>
      </w:divBdr>
    </w:div>
    <w:div w:id="1741363386">
      <w:bodyDiv w:val="1"/>
      <w:marLeft w:val="0"/>
      <w:marRight w:val="0"/>
      <w:marTop w:val="0"/>
      <w:marBottom w:val="0"/>
      <w:divBdr>
        <w:top w:val="none" w:sz="0" w:space="0" w:color="auto"/>
        <w:left w:val="none" w:sz="0" w:space="0" w:color="auto"/>
        <w:bottom w:val="none" w:sz="0" w:space="0" w:color="auto"/>
        <w:right w:val="none" w:sz="0" w:space="0" w:color="auto"/>
      </w:divBdr>
    </w:div>
    <w:div w:id="1741438489">
      <w:bodyDiv w:val="1"/>
      <w:marLeft w:val="0"/>
      <w:marRight w:val="0"/>
      <w:marTop w:val="0"/>
      <w:marBottom w:val="0"/>
      <w:divBdr>
        <w:top w:val="none" w:sz="0" w:space="0" w:color="auto"/>
        <w:left w:val="none" w:sz="0" w:space="0" w:color="auto"/>
        <w:bottom w:val="none" w:sz="0" w:space="0" w:color="auto"/>
        <w:right w:val="none" w:sz="0" w:space="0" w:color="auto"/>
      </w:divBdr>
    </w:div>
    <w:div w:id="1741442651">
      <w:bodyDiv w:val="1"/>
      <w:marLeft w:val="0"/>
      <w:marRight w:val="0"/>
      <w:marTop w:val="0"/>
      <w:marBottom w:val="0"/>
      <w:divBdr>
        <w:top w:val="none" w:sz="0" w:space="0" w:color="auto"/>
        <w:left w:val="none" w:sz="0" w:space="0" w:color="auto"/>
        <w:bottom w:val="none" w:sz="0" w:space="0" w:color="auto"/>
        <w:right w:val="none" w:sz="0" w:space="0" w:color="auto"/>
      </w:divBdr>
    </w:div>
    <w:div w:id="1741517900">
      <w:bodyDiv w:val="1"/>
      <w:marLeft w:val="0"/>
      <w:marRight w:val="0"/>
      <w:marTop w:val="0"/>
      <w:marBottom w:val="0"/>
      <w:divBdr>
        <w:top w:val="none" w:sz="0" w:space="0" w:color="auto"/>
        <w:left w:val="none" w:sz="0" w:space="0" w:color="auto"/>
        <w:bottom w:val="none" w:sz="0" w:space="0" w:color="auto"/>
        <w:right w:val="none" w:sz="0" w:space="0" w:color="auto"/>
      </w:divBdr>
    </w:div>
    <w:div w:id="1741712821">
      <w:bodyDiv w:val="1"/>
      <w:marLeft w:val="0"/>
      <w:marRight w:val="0"/>
      <w:marTop w:val="0"/>
      <w:marBottom w:val="0"/>
      <w:divBdr>
        <w:top w:val="none" w:sz="0" w:space="0" w:color="auto"/>
        <w:left w:val="none" w:sz="0" w:space="0" w:color="auto"/>
        <w:bottom w:val="none" w:sz="0" w:space="0" w:color="auto"/>
        <w:right w:val="none" w:sz="0" w:space="0" w:color="auto"/>
      </w:divBdr>
    </w:div>
    <w:div w:id="1741781802">
      <w:bodyDiv w:val="1"/>
      <w:marLeft w:val="0"/>
      <w:marRight w:val="0"/>
      <w:marTop w:val="0"/>
      <w:marBottom w:val="0"/>
      <w:divBdr>
        <w:top w:val="none" w:sz="0" w:space="0" w:color="auto"/>
        <w:left w:val="none" w:sz="0" w:space="0" w:color="auto"/>
        <w:bottom w:val="none" w:sz="0" w:space="0" w:color="auto"/>
        <w:right w:val="none" w:sz="0" w:space="0" w:color="auto"/>
      </w:divBdr>
    </w:div>
    <w:div w:id="1741974378">
      <w:bodyDiv w:val="1"/>
      <w:marLeft w:val="0"/>
      <w:marRight w:val="0"/>
      <w:marTop w:val="0"/>
      <w:marBottom w:val="0"/>
      <w:divBdr>
        <w:top w:val="none" w:sz="0" w:space="0" w:color="auto"/>
        <w:left w:val="none" w:sz="0" w:space="0" w:color="auto"/>
        <w:bottom w:val="none" w:sz="0" w:space="0" w:color="auto"/>
        <w:right w:val="none" w:sz="0" w:space="0" w:color="auto"/>
      </w:divBdr>
    </w:div>
    <w:div w:id="1742021645">
      <w:bodyDiv w:val="1"/>
      <w:marLeft w:val="0"/>
      <w:marRight w:val="0"/>
      <w:marTop w:val="0"/>
      <w:marBottom w:val="0"/>
      <w:divBdr>
        <w:top w:val="none" w:sz="0" w:space="0" w:color="auto"/>
        <w:left w:val="none" w:sz="0" w:space="0" w:color="auto"/>
        <w:bottom w:val="none" w:sz="0" w:space="0" w:color="auto"/>
        <w:right w:val="none" w:sz="0" w:space="0" w:color="auto"/>
      </w:divBdr>
    </w:div>
    <w:div w:id="1742026381">
      <w:bodyDiv w:val="1"/>
      <w:marLeft w:val="0"/>
      <w:marRight w:val="0"/>
      <w:marTop w:val="0"/>
      <w:marBottom w:val="0"/>
      <w:divBdr>
        <w:top w:val="none" w:sz="0" w:space="0" w:color="auto"/>
        <w:left w:val="none" w:sz="0" w:space="0" w:color="auto"/>
        <w:bottom w:val="none" w:sz="0" w:space="0" w:color="auto"/>
        <w:right w:val="none" w:sz="0" w:space="0" w:color="auto"/>
      </w:divBdr>
    </w:div>
    <w:div w:id="1742094245">
      <w:bodyDiv w:val="1"/>
      <w:marLeft w:val="0"/>
      <w:marRight w:val="0"/>
      <w:marTop w:val="0"/>
      <w:marBottom w:val="0"/>
      <w:divBdr>
        <w:top w:val="none" w:sz="0" w:space="0" w:color="auto"/>
        <w:left w:val="none" w:sz="0" w:space="0" w:color="auto"/>
        <w:bottom w:val="none" w:sz="0" w:space="0" w:color="auto"/>
        <w:right w:val="none" w:sz="0" w:space="0" w:color="auto"/>
      </w:divBdr>
    </w:div>
    <w:div w:id="1742098096">
      <w:bodyDiv w:val="1"/>
      <w:marLeft w:val="0"/>
      <w:marRight w:val="0"/>
      <w:marTop w:val="0"/>
      <w:marBottom w:val="0"/>
      <w:divBdr>
        <w:top w:val="none" w:sz="0" w:space="0" w:color="auto"/>
        <w:left w:val="none" w:sz="0" w:space="0" w:color="auto"/>
        <w:bottom w:val="none" w:sz="0" w:space="0" w:color="auto"/>
        <w:right w:val="none" w:sz="0" w:space="0" w:color="auto"/>
      </w:divBdr>
    </w:div>
    <w:div w:id="1742219254">
      <w:bodyDiv w:val="1"/>
      <w:marLeft w:val="0"/>
      <w:marRight w:val="0"/>
      <w:marTop w:val="0"/>
      <w:marBottom w:val="0"/>
      <w:divBdr>
        <w:top w:val="none" w:sz="0" w:space="0" w:color="auto"/>
        <w:left w:val="none" w:sz="0" w:space="0" w:color="auto"/>
        <w:bottom w:val="none" w:sz="0" w:space="0" w:color="auto"/>
        <w:right w:val="none" w:sz="0" w:space="0" w:color="auto"/>
      </w:divBdr>
    </w:div>
    <w:div w:id="1742219588">
      <w:bodyDiv w:val="1"/>
      <w:marLeft w:val="0"/>
      <w:marRight w:val="0"/>
      <w:marTop w:val="0"/>
      <w:marBottom w:val="0"/>
      <w:divBdr>
        <w:top w:val="none" w:sz="0" w:space="0" w:color="auto"/>
        <w:left w:val="none" w:sz="0" w:space="0" w:color="auto"/>
        <w:bottom w:val="none" w:sz="0" w:space="0" w:color="auto"/>
        <w:right w:val="none" w:sz="0" w:space="0" w:color="auto"/>
      </w:divBdr>
    </w:div>
    <w:div w:id="1742362729">
      <w:bodyDiv w:val="1"/>
      <w:marLeft w:val="0"/>
      <w:marRight w:val="0"/>
      <w:marTop w:val="0"/>
      <w:marBottom w:val="0"/>
      <w:divBdr>
        <w:top w:val="none" w:sz="0" w:space="0" w:color="auto"/>
        <w:left w:val="none" w:sz="0" w:space="0" w:color="auto"/>
        <w:bottom w:val="none" w:sz="0" w:space="0" w:color="auto"/>
        <w:right w:val="none" w:sz="0" w:space="0" w:color="auto"/>
      </w:divBdr>
    </w:div>
    <w:div w:id="1742366420">
      <w:bodyDiv w:val="1"/>
      <w:marLeft w:val="0"/>
      <w:marRight w:val="0"/>
      <w:marTop w:val="0"/>
      <w:marBottom w:val="0"/>
      <w:divBdr>
        <w:top w:val="none" w:sz="0" w:space="0" w:color="auto"/>
        <w:left w:val="none" w:sz="0" w:space="0" w:color="auto"/>
        <w:bottom w:val="none" w:sz="0" w:space="0" w:color="auto"/>
        <w:right w:val="none" w:sz="0" w:space="0" w:color="auto"/>
      </w:divBdr>
    </w:div>
    <w:div w:id="1742485225">
      <w:bodyDiv w:val="1"/>
      <w:marLeft w:val="0"/>
      <w:marRight w:val="0"/>
      <w:marTop w:val="0"/>
      <w:marBottom w:val="0"/>
      <w:divBdr>
        <w:top w:val="none" w:sz="0" w:space="0" w:color="auto"/>
        <w:left w:val="none" w:sz="0" w:space="0" w:color="auto"/>
        <w:bottom w:val="none" w:sz="0" w:space="0" w:color="auto"/>
        <w:right w:val="none" w:sz="0" w:space="0" w:color="auto"/>
      </w:divBdr>
    </w:div>
    <w:div w:id="1742554324">
      <w:bodyDiv w:val="1"/>
      <w:marLeft w:val="0"/>
      <w:marRight w:val="0"/>
      <w:marTop w:val="0"/>
      <w:marBottom w:val="0"/>
      <w:divBdr>
        <w:top w:val="none" w:sz="0" w:space="0" w:color="auto"/>
        <w:left w:val="none" w:sz="0" w:space="0" w:color="auto"/>
        <w:bottom w:val="none" w:sz="0" w:space="0" w:color="auto"/>
        <w:right w:val="none" w:sz="0" w:space="0" w:color="auto"/>
      </w:divBdr>
    </w:div>
    <w:div w:id="1742632066">
      <w:bodyDiv w:val="1"/>
      <w:marLeft w:val="0"/>
      <w:marRight w:val="0"/>
      <w:marTop w:val="0"/>
      <w:marBottom w:val="0"/>
      <w:divBdr>
        <w:top w:val="none" w:sz="0" w:space="0" w:color="auto"/>
        <w:left w:val="none" w:sz="0" w:space="0" w:color="auto"/>
        <w:bottom w:val="none" w:sz="0" w:space="0" w:color="auto"/>
        <w:right w:val="none" w:sz="0" w:space="0" w:color="auto"/>
      </w:divBdr>
    </w:div>
    <w:div w:id="1742830949">
      <w:bodyDiv w:val="1"/>
      <w:marLeft w:val="0"/>
      <w:marRight w:val="0"/>
      <w:marTop w:val="0"/>
      <w:marBottom w:val="0"/>
      <w:divBdr>
        <w:top w:val="none" w:sz="0" w:space="0" w:color="auto"/>
        <w:left w:val="none" w:sz="0" w:space="0" w:color="auto"/>
        <w:bottom w:val="none" w:sz="0" w:space="0" w:color="auto"/>
        <w:right w:val="none" w:sz="0" w:space="0" w:color="auto"/>
      </w:divBdr>
    </w:div>
    <w:div w:id="1743062681">
      <w:bodyDiv w:val="1"/>
      <w:marLeft w:val="0"/>
      <w:marRight w:val="0"/>
      <w:marTop w:val="0"/>
      <w:marBottom w:val="0"/>
      <w:divBdr>
        <w:top w:val="none" w:sz="0" w:space="0" w:color="auto"/>
        <w:left w:val="none" w:sz="0" w:space="0" w:color="auto"/>
        <w:bottom w:val="none" w:sz="0" w:space="0" w:color="auto"/>
        <w:right w:val="none" w:sz="0" w:space="0" w:color="auto"/>
      </w:divBdr>
    </w:div>
    <w:div w:id="1743063439">
      <w:bodyDiv w:val="1"/>
      <w:marLeft w:val="0"/>
      <w:marRight w:val="0"/>
      <w:marTop w:val="0"/>
      <w:marBottom w:val="0"/>
      <w:divBdr>
        <w:top w:val="none" w:sz="0" w:space="0" w:color="auto"/>
        <w:left w:val="none" w:sz="0" w:space="0" w:color="auto"/>
        <w:bottom w:val="none" w:sz="0" w:space="0" w:color="auto"/>
        <w:right w:val="none" w:sz="0" w:space="0" w:color="auto"/>
      </w:divBdr>
    </w:div>
    <w:div w:id="1743210329">
      <w:bodyDiv w:val="1"/>
      <w:marLeft w:val="0"/>
      <w:marRight w:val="0"/>
      <w:marTop w:val="0"/>
      <w:marBottom w:val="0"/>
      <w:divBdr>
        <w:top w:val="none" w:sz="0" w:space="0" w:color="auto"/>
        <w:left w:val="none" w:sz="0" w:space="0" w:color="auto"/>
        <w:bottom w:val="none" w:sz="0" w:space="0" w:color="auto"/>
        <w:right w:val="none" w:sz="0" w:space="0" w:color="auto"/>
      </w:divBdr>
    </w:div>
    <w:div w:id="1743261503">
      <w:bodyDiv w:val="1"/>
      <w:marLeft w:val="0"/>
      <w:marRight w:val="0"/>
      <w:marTop w:val="0"/>
      <w:marBottom w:val="0"/>
      <w:divBdr>
        <w:top w:val="none" w:sz="0" w:space="0" w:color="auto"/>
        <w:left w:val="none" w:sz="0" w:space="0" w:color="auto"/>
        <w:bottom w:val="none" w:sz="0" w:space="0" w:color="auto"/>
        <w:right w:val="none" w:sz="0" w:space="0" w:color="auto"/>
      </w:divBdr>
    </w:div>
    <w:div w:id="1743286112">
      <w:bodyDiv w:val="1"/>
      <w:marLeft w:val="0"/>
      <w:marRight w:val="0"/>
      <w:marTop w:val="0"/>
      <w:marBottom w:val="0"/>
      <w:divBdr>
        <w:top w:val="none" w:sz="0" w:space="0" w:color="auto"/>
        <w:left w:val="none" w:sz="0" w:space="0" w:color="auto"/>
        <w:bottom w:val="none" w:sz="0" w:space="0" w:color="auto"/>
        <w:right w:val="none" w:sz="0" w:space="0" w:color="auto"/>
      </w:divBdr>
    </w:div>
    <w:div w:id="1743334754">
      <w:bodyDiv w:val="1"/>
      <w:marLeft w:val="0"/>
      <w:marRight w:val="0"/>
      <w:marTop w:val="0"/>
      <w:marBottom w:val="0"/>
      <w:divBdr>
        <w:top w:val="none" w:sz="0" w:space="0" w:color="auto"/>
        <w:left w:val="none" w:sz="0" w:space="0" w:color="auto"/>
        <w:bottom w:val="none" w:sz="0" w:space="0" w:color="auto"/>
        <w:right w:val="none" w:sz="0" w:space="0" w:color="auto"/>
      </w:divBdr>
    </w:div>
    <w:div w:id="1743403880">
      <w:bodyDiv w:val="1"/>
      <w:marLeft w:val="0"/>
      <w:marRight w:val="0"/>
      <w:marTop w:val="0"/>
      <w:marBottom w:val="0"/>
      <w:divBdr>
        <w:top w:val="none" w:sz="0" w:space="0" w:color="auto"/>
        <w:left w:val="none" w:sz="0" w:space="0" w:color="auto"/>
        <w:bottom w:val="none" w:sz="0" w:space="0" w:color="auto"/>
        <w:right w:val="none" w:sz="0" w:space="0" w:color="auto"/>
      </w:divBdr>
    </w:div>
    <w:div w:id="1743478326">
      <w:bodyDiv w:val="1"/>
      <w:marLeft w:val="0"/>
      <w:marRight w:val="0"/>
      <w:marTop w:val="0"/>
      <w:marBottom w:val="0"/>
      <w:divBdr>
        <w:top w:val="none" w:sz="0" w:space="0" w:color="auto"/>
        <w:left w:val="none" w:sz="0" w:space="0" w:color="auto"/>
        <w:bottom w:val="none" w:sz="0" w:space="0" w:color="auto"/>
        <w:right w:val="none" w:sz="0" w:space="0" w:color="auto"/>
      </w:divBdr>
    </w:div>
    <w:div w:id="1743528155">
      <w:bodyDiv w:val="1"/>
      <w:marLeft w:val="0"/>
      <w:marRight w:val="0"/>
      <w:marTop w:val="0"/>
      <w:marBottom w:val="0"/>
      <w:divBdr>
        <w:top w:val="none" w:sz="0" w:space="0" w:color="auto"/>
        <w:left w:val="none" w:sz="0" w:space="0" w:color="auto"/>
        <w:bottom w:val="none" w:sz="0" w:space="0" w:color="auto"/>
        <w:right w:val="none" w:sz="0" w:space="0" w:color="auto"/>
      </w:divBdr>
    </w:div>
    <w:div w:id="1743528956">
      <w:bodyDiv w:val="1"/>
      <w:marLeft w:val="0"/>
      <w:marRight w:val="0"/>
      <w:marTop w:val="0"/>
      <w:marBottom w:val="0"/>
      <w:divBdr>
        <w:top w:val="none" w:sz="0" w:space="0" w:color="auto"/>
        <w:left w:val="none" w:sz="0" w:space="0" w:color="auto"/>
        <w:bottom w:val="none" w:sz="0" w:space="0" w:color="auto"/>
        <w:right w:val="none" w:sz="0" w:space="0" w:color="auto"/>
      </w:divBdr>
    </w:div>
    <w:div w:id="1743719553">
      <w:bodyDiv w:val="1"/>
      <w:marLeft w:val="0"/>
      <w:marRight w:val="0"/>
      <w:marTop w:val="0"/>
      <w:marBottom w:val="0"/>
      <w:divBdr>
        <w:top w:val="none" w:sz="0" w:space="0" w:color="auto"/>
        <w:left w:val="none" w:sz="0" w:space="0" w:color="auto"/>
        <w:bottom w:val="none" w:sz="0" w:space="0" w:color="auto"/>
        <w:right w:val="none" w:sz="0" w:space="0" w:color="auto"/>
      </w:divBdr>
    </w:div>
    <w:div w:id="1743722471">
      <w:bodyDiv w:val="1"/>
      <w:marLeft w:val="0"/>
      <w:marRight w:val="0"/>
      <w:marTop w:val="0"/>
      <w:marBottom w:val="0"/>
      <w:divBdr>
        <w:top w:val="none" w:sz="0" w:space="0" w:color="auto"/>
        <w:left w:val="none" w:sz="0" w:space="0" w:color="auto"/>
        <w:bottom w:val="none" w:sz="0" w:space="0" w:color="auto"/>
        <w:right w:val="none" w:sz="0" w:space="0" w:color="auto"/>
      </w:divBdr>
    </w:div>
    <w:div w:id="1743794279">
      <w:bodyDiv w:val="1"/>
      <w:marLeft w:val="0"/>
      <w:marRight w:val="0"/>
      <w:marTop w:val="0"/>
      <w:marBottom w:val="0"/>
      <w:divBdr>
        <w:top w:val="none" w:sz="0" w:space="0" w:color="auto"/>
        <w:left w:val="none" w:sz="0" w:space="0" w:color="auto"/>
        <w:bottom w:val="none" w:sz="0" w:space="0" w:color="auto"/>
        <w:right w:val="none" w:sz="0" w:space="0" w:color="auto"/>
      </w:divBdr>
    </w:div>
    <w:div w:id="1743795589">
      <w:bodyDiv w:val="1"/>
      <w:marLeft w:val="0"/>
      <w:marRight w:val="0"/>
      <w:marTop w:val="0"/>
      <w:marBottom w:val="0"/>
      <w:divBdr>
        <w:top w:val="none" w:sz="0" w:space="0" w:color="auto"/>
        <w:left w:val="none" w:sz="0" w:space="0" w:color="auto"/>
        <w:bottom w:val="none" w:sz="0" w:space="0" w:color="auto"/>
        <w:right w:val="none" w:sz="0" w:space="0" w:color="auto"/>
      </w:divBdr>
    </w:div>
    <w:div w:id="1743866100">
      <w:bodyDiv w:val="1"/>
      <w:marLeft w:val="0"/>
      <w:marRight w:val="0"/>
      <w:marTop w:val="0"/>
      <w:marBottom w:val="0"/>
      <w:divBdr>
        <w:top w:val="none" w:sz="0" w:space="0" w:color="auto"/>
        <w:left w:val="none" w:sz="0" w:space="0" w:color="auto"/>
        <w:bottom w:val="none" w:sz="0" w:space="0" w:color="auto"/>
        <w:right w:val="none" w:sz="0" w:space="0" w:color="auto"/>
      </w:divBdr>
    </w:div>
    <w:div w:id="1743913108">
      <w:bodyDiv w:val="1"/>
      <w:marLeft w:val="0"/>
      <w:marRight w:val="0"/>
      <w:marTop w:val="0"/>
      <w:marBottom w:val="0"/>
      <w:divBdr>
        <w:top w:val="none" w:sz="0" w:space="0" w:color="auto"/>
        <w:left w:val="none" w:sz="0" w:space="0" w:color="auto"/>
        <w:bottom w:val="none" w:sz="0" w:space="0" w:color="auto"/>
        <w:right w:val="none" w:sz="0" w:space="0" w:color="auto"/>
      </w:divBdr>
    </w:div>
    <w:div w:id="1743943255">
      <w:bodyDiv w:val="1"/>
      <w:marLeft w:val="0"/>
      <w:marRight w:val="0"/>
      <w:marTop w:val="0"/>
      <w:marBottom w:val="0"/>
      <w:divBdr>
        <w:top w:val="none" w:sz="0" w:space="0" w:color="auto"/>
        <w:left w:val="none" w:sz="0" w:space="0" w:color="auto"/>
        <w:bottom w:val="none" w:sz="0" w:space="0" w:color="auto"/>
        <w:right w:val="none" w:sz="0" w:space="0" w:color="auto"/>
      </w:divBdr>
    </w:div>
    <w:div w:id="1743944307">
      <w:bodyDiv w:val="1"/>
      <w:marLeft w:val="0"/>
      <w:marRight w:val="0"/>
      <w:marTop w:val="0"/>
      <w:marBottom w:val="0"/>
      <w:divBdr>
        <w:top w:val="none" w:sz="0" w:space="0" w:color="auto"/>
        <w:left w:val="none" w:sz="0" w:space="0" w:color="auto"/>
        <w:bottom w:val="none" w:sz="0" w:space="0" w:color="auto"/>
        <w:right w:val="none" w:sz="0" w:space="0" w:color="auto"/>
      </w:divBdr>
    </w:div>
    <w:div w:id="1744059954">
      <w:bodyDiv w:val="1"/>
      <w:marLeft w:val="0"/>
      <w:marRight w:val="0"/>
      <w:marTop w:val="0"/>
      <w:marBottom w:val="0"/>
      <w:divBdr>
        <w:top w:val="none" w:sz="0" w:space="0" w:color="auto"/>
        <w:left w:val="none" w:sz="0" w:space="0" w:color="auto"/>
        <w:bottom w:val="none" w:sz="0" w:space="0" w:color="auto"/>
        <w:right w:val="none" w:sz="0" w:space="0" w:color="auto"/>
      </w:divBdr>
    </w:div>
    <w:div w:id="1744066308">
      <w:bodyDiv w:val="1"/>
      <w:marLeft w:val="0"/>
      <w:marRight w:val="0"/>
      <w:marTop w:val="0"/>
      <w:marBottom w:val="0"/>
      <w:divBdr>
        <w:top w:val="none" w:sz="0" w:space="0" w:color="auto"/>
        <w:left w:val="none" w:sz="0" w:space="0" w:color="auto"/>
        <w:bottom w:val="none" w:sz="0" w:space="0" w:color="auto"/>
        <w:right w:val="none" w:sz="0" w:space="0" w:color="auto"/>
      </w:divBdr>
    </w:div>
    <w:div w:id="1744110128">
      <w:bodyDiv w:val="1"/>
      <w:marLeft w:val="0"/>
      <w:marRight w:val="0"/>
      <w:marTop w:val="0"/>
      <w:marBottom w:val="0"/>
      <w:divBdr>
        <w:top w:val="none" w:sz="0" w:space="0" w:color="auto"/>
        <w:left w:val="none" w:sz="0" w:space="0" w:color="auto"/>
        <w:bottom w:val="none" w:sz="0" w:space="0" w:color="auto"/>
        <w:right w:val="none" w:sz="0" w:space="0" w:color="auto"/>
      </w:divBdr>
    </w:div>
    <w:div w:id="1744254895">
      <w:bodyDiv w:val="1"/>
      <w:marLeft w:val="0"/>
      <w:marRight w:val="0"/>
      <w:marTop w:val="0"/>
      <w:marBottom w:val="0"/>
      <w:divBdr>
        <w:top w:val="none" w:sz="0" w:space="0" w:color="auto"/>
        <w:left w:val="none" w:sz="0" w:space="0" w:color="auto"/>
        <w:bottom w:val="none" w:sz="0" w:space="0" w:color="auto"/>
        <w:right w:val="none" w:sz="0" w:space="0" w:color="auto"/>
      </w:divBdr>
    </w:div>
    <w:div w:id="1744330945">
      <w:bodyDiv w:val="1"/>
      <w:marLeft w:val="0"/>
      <w:marRight w:val="0"/>
      <w:marTop w:val="0"/>
      <w:marBottom w:val="0"/>
      <w:divBdr>
        <w:top w:val="none" w:sz="0" w:space="0" w:color="auto"/>
        <w:left w:val="none" w:sz="0" w:space="0" w:color="auto"/>
        <w:bottom w:val="none" w:sz="0" w:space="0" w:color="auto"/>
        <w:right w:val="none" w:sz="0" w:space="0" w:color="auto"/>
      </w:divBdr>
    </w:div>
    <w:div w:id="1744525099">
      <w:bodyDiv w:val="1"/>
      <w:marLeft w:val="0"/>
      <w:marRight w:val="0"/>
      <w:marTop w:val="0"/>
      <w:marBottom w:val="0"/>
      <w:divBdr>
        <w:top w:val="none" w:sz="0" w:space="0" w:color="auto"/>
        <w:left w:val="none" w:sz="0" w:space="0" w:color="auto"/>
        <w:bottom w:val="none" w:sz="0" w:space="0" w:color="auto"/>
        <w:right w:val="none" w:sz="0" w:space="0" w:color="auto"/>
      </w:divBdr>
    </w:div>
    <w:div w:id="1744525890">
      <w:bodyDiv w:val="1"/>
      <w:marLeft w:val="0"/>
      <w:marRight w:val="0"/>
      <w:marTop w:val="0"/>
      <w:marBottom w:val="0"/>
      <w:divBdr>
        <w:top w:val="none" w:sz="0" w:space="0" w:color="auto"/>
        <w:left w:val="none" w:sz="0" w:space="0" w:color="auto"/>
        <w:bottom w:val="none" w:sz="0" w:space="0" w:color="auto"/>
        <w:right w:val="none" w:sz="0" w:space="0" w:color="auto"/>
      </w:divBdr>
    </w:div>
    <w:div w:id="1744600800">
      <w:bodyDiv w:val="1"/>
      <w:marLeft w:val="0"/>
      <w:marRight w:val="0"/>
      <w:marTop w:val="0"/>
      <w:marBottom w:val="0"/>
      <w:divBdr>
        <w:top w:val="none" w:sz="0" w:space="0" w:color="auto"/>
        <w:left w:val="none" w:sz="0" w:space="0" w:color="auto"/>
        <w:bottom w:val="none" w:sz="0" w:space="0" w:color="auto"/>
        <w:right w:val="none" w:sz="0" w:space="0" w:color="auto"/>
      </w:divBdr>
    </w:div>
    <w:div w:id="1744714571">
      <w:bodyDiv w:val="1"/>
      <w:marLeft w:val="0"/>
      <w:marRight w:val="0"/>
      <w:marTop w:val="0"/>
      <w:marBottom w:val="0"/>
      <w:divBdr>
        <w:top w:val="none" w:sz="0" w:space="0" w:color="auto"/>
        <w:left w:val="none" w:sz="0" w:space="0" w:color="auto"/>
        <w:bottom w:val="none" w:sz="0" w:space="0" w:color="auto"/>
        <w:right w:val="none" w:sz="0" w:space="0" w:color="auto"/>
      </w:divBdr>
    </w:div>
    <w:div w:id="1744722566">
      <w:bodyDiv w:val="1"/>
      <w:marLeft w:val="0"/>
      <w:marRight w:val="0"/>
      <w:marTop w:val="0"/>
      <w:marBottom w:val="0"/>
      <w:divBdr>
        <w:top w:val="none" w:sz="0" w:space="0" w:color="auto"/>
        <w:left w:val="none" w:sz="0" w:space="0" w:color="auto"/>
        <w:bottom w:val="none" w:sz="0" w:space="0" w:color="auto"/>
        <w:right w:val="none" w:sz="0" w:space="0" w:color="auto"/>
      </w:divBdr>
    </w:div>
    <w:div w:id="1744789647">
      <w:bodyDiv w:val="1"/>
      <w:marLeft w:val="0"/>
      <w:marRight w:val="0"/>
      <w:marTop w:val="0"/>
      <w:marBottom w:val="0"/>
      <w:divBdr>
        <w:top w:val="none" w:sz="0" w:space="0" w:color="auto"/>
        <w:left w:val="none" w:sz="0" w:space="0" w:color="auto"/>
        <w:bottom w:val="none" w:sz="0" w:space="0" w:color="auto"/>
        <w:right w:val="none" w:sz="0" w:space="0" w:color="auto"/>
      </w:divBdr>
    </w:div>
    <w:div w:id="1744907413">
      <w:bodyDiv w:val="1"/>
      <w:marLeft w:val="0"/>
      <w:marRight w:val="0"/>
      <w:marTop w:val="0"/>
      <w:marBottom w:val="0"/>
      <w:divBdr>
        <w:top w:val="none" w:sz="0" w:space="0" w:color="auto"/>
        <w:left w:val="none" w:sz="0" w:space="0" w:color="auto"/>
        <w:bottom w:val="none" w:sz="0" w:space="0" w:color="auto"/>
        <w:right w:val="none" w:sz="0" w:space="0" w:color="auto"/>
      </w:divBdr>
    </w:div>
    <w:div w:id="1744911550">
      <w:bodyDiv w:val="1"/>
      <w:marLeft w:val="0"/>
      <w:marRight w:val="0"/>
      <w:marTop w:val="0"/>
      <w:marBottom w:val="0"/>
      <w:divBdr>
        <w:top w:val="none" w:sz="0" w:space="0" w:color="auto"/>
        <w:left w:val="none" w:sz="0" w:space="0" w:color="auto"/>
        <w:bottom w:val="none" w:sz="0" w:space="0" w:color="auto"/>
        <w:right w:val="none" w:sz="0" w:space="0" w:color="auto"/>
      </w:divBdr>
    </w:div>
    <w:div w:id="1745057214">
      <w:bodyDiv w:val="1"/>
      <w:marLeft w:val="0"/>
      <w:marRight w:val="0"/>
      <w:marTop w:val="0"/>
      <w:marBottom w:val="0"/>
      <w:divBdr>
        <w:top w:val="none" w:sz="0" w:space="0" w:color="auto"/>
        <w:left w:val="none" w:sz="0" w:space="0" w:color="auto"/>
        <w:bottom w:val="none" w:sz="0" w:space="0" w:color="auto"/>
        <w:right w:val="none" w:sz="0" w:space="0" w:color="auto"/>
      </w:divBdr>
    </w:div>
    <w:div w:id="1745224788">
      <w:bodyDiv w:val="1"/>
      <w:marLeft w:val="0"/>
      <w:marRight w:val="0"/>
      <w:marTop w:val="0"/>
      <w:marBottom w:val="0"/>
      <w:divBdr>
        <w:top w:val="none" w:sz="0" w:space="0" w:color="auto"/>
        <w:left w:val="none" w:sz="0" w:space="0" w:color="auto"/>
        <w:bottom w:val="none" w:sz="0" w:space="0" w:color="auto"/>
        <w:right w:val="none" w:sz="0" w:space="0" w:color="auto"/>
      </w:divBdr>
    </w:div>
    <w:div w:id="1745254210">
      <w:bodyDiv w:val="1"/>
      <w:marLeft w:val="0"/>
      <w:marRight w:val="0"/>
      <w:marTop w:val="0"/>
      <w:marBottom w:val="0"/>
      <w:divBdr>
        <w:top w:val="none" w:sz="0" w:space="0" w:color="auto"/>
        <w:left w:val="none" w:sz="0" w:space="0" w:color="auto"/>
        <w:bottom w:val="none" w:sz="0" w:space="0" w:color="auto"/>
        <w:right w:val="none" w:sz="0" w:space="0" w:color="auto"/>
      </w:divBdr>
    </w:div>
    <w:div w:id="1745374362">
      <w:bodyDiv w:val="1"/>
      <w:marLeft w:val="0"/>
      <w:marRight w:val="0"/>
      <w:marTop w:val="0"/>
      <w:marBottom w:val="0"/>
      <w:divBdr>
        <w:top w:val="none" w:sz="0" w:space="0" w:color="auto"/>
        <w:left w:val="none" w:sz="0" w:space="0" w:color="auto"/>
        <w:bottom w:val="none" w:sz="0" w:space="0" w:color="auto"/>
        <w:right w:val="none" w:sz="0" w:space="0" w:color="auto"/>
      </w:divBdr>
    </w:div>
    <w:div w:id="1745492100">
      <w:bodyDiv w:val="1"/>
      <w:marLeft w:val="0"/>
      <w:marRight w:val="0"/>
      <w:marTop w:val="0"/>
      <w:marBottom w:val="0"/>
      <w:divBdr>
        <w:top w:val="none" w:sz="0" w:space="0" w:color="auto"/>
        <w:left w:val="none" w:sz="0" w:space="0" w:color="auto"/>
        <w:bottom w:val="none" w:sz="0" w:space="0" w:color="auto"/>
        <w:right w:val="none" w:sz="0" w:space="0" w:color="auto"/>
      </w:divBdr>
    </w:div>
    <w:div w:id="1745564868">
      <w:bodyDiv w:val="1"/>
      <w:marLeft w:val="0"/>
      <w:marRight w:val="0"/>
      <w:marTop w:val="0"/>
      <w:marBottom w:val="0"/>
      <w:divBdr>
        <w:top w:val="none" w:sz="0" w:space="0" w:color="auto"/>
        <w:left w:val="none" w:sz="0" w:space="0" w:color="auto"/>
        <w:bottom w:val="none" w:sz="0" w:space="0" w:color="auto"/>
        <w:right w:val="none" w:sz="0" w:space="0" w:color="auto"/>
      </w:divBdr>
    </w:div>
    <w:div w:id="1745641011">
      <w:bodyDiv w:val="1"/>
      <w:marLeft w:val="0"/>
      <w:marRight w:val="0"/>
      <w:marTop w:val="0"/>
      <w:marBottom w:val="0"/>
      <w:divBdr>
        <w:top w:val="none" w:sz="0" w:space="0" w:color="auto"/>
        <w:left w:val="none" w:sz="0" w:space="0" w:color="auto"/>
        <w:bottom w:val="none" w:sz="0" w:space="0" w:color="auto"/>
        <w:right w:val="none" w:sz="0" w:space="0" w:color="auto"/>
      </w:divBdr>
    </w:div>
    <w:div w:id="1745645964">
      <w:bodyDiv w:val="1"/>
      <w:marLeft w:val="0"/>
      <w:marRight w:val="0"/>
      <w:marTop w:val="0"/>
      <w:marBottom w:val="0"/>
      <w:divBdr>
        <w:top w:val="none" w:sz="0" w:space="0" w:color="auto"/>
        <w:left w:val="none" w:sz="0" w:space="0" w:color="auto"/>
        <w:bottom w:val="none" w:sz="0" w:space="0" w:color="auto"/>
        <w:right w:val="none" w:sz="0" w:space="0" w:color="auto"/>
      </w:divBdr>
    </w:div>
    <w:div w:id="1745713188">
      <w:bodyDiv w:val="1"/>
      <w:marLeft w:val="0"/>
      <w:marRight w:val="0"/>
      <w:marTop w:val="0"/>
      <w:marBottom w:val="0"/>
      <w:divBdr>
        <w:top w:val="none" w:sz="0" w:space="0" w:color="auto"/>
        <w:left w:val="none" w:sz="0" w:space="0" w:color="auto"/>
        <w:bottom w:val="none" w:sz="0" w:space="0" w:color="auto"/>
        <w:right w:val="none" w:sz="0" w:space="0" w:color="auto"/>
      </w:divBdr>
    </w:div>
    <w:div w:id="1745755921">
      <w:bodyDiv w:val="1"/>
      <w:marLeft w:val="0"/>
      <w:marRight w:val="0"/>
      <w:marTop w:val="0"/>
      <w:marBottom w:val="0"/>
      <w:divBdr>
        <w:top w:val="none" w:sz="0" w:space="0" w:color="auto"/>
        <w:left w:val="none" w:sz="0" w:space="0" w:color="auto"/>
        <w:bottom w:val="none" w:sz="0" w:space="0" w:color="auto"/>
        <w:right w:val="none" w:sz="0" w:space="0" w:color="auto"/>
      </w:divBdr>
    </w:div>
    <w:div w:id="1745761240">
      <w:bodyDiv w:val="1"/>
      <w:marLeft w:val="0"/>
      <w:marRight w:val="0"/>
      <w:marTop w:val="0"/>
      <w:marBottom w:val="0"/>
      <w:divBdr>
        <w:top w:val="none" w:sz="0" w:space="0" w:color="auto"/>
        <w:left w:val="none" w:sz="0" w:space="0" w:color="auto"/>
        <w:bottom w:val="none" w:sz="0" w:space="0" w:color="auto"/>
        <w:right w:val="none" w:sz="0" w:space="0" w:color="auto"/>
      </w:divBdr>
    </w:div>
    <w:div w:id="1745763451">
      <w:bodyDiv w:val="1"/>
      <w:marLeft w:val="0"/>
      <w:marRight w:val="0"/>
      <w:marTop w:val="0"/>
      <w:marBottom w:val="0"/>
      <w:divBdr>
        <w:top w:val="none" w:sz="0" w:space="0" w:color="auto"/>
        <w:left w:val="none" w:sz="0" w:space="0" w:color="auto"/>
        <w:bottom w:val="none" w:sz="0" w:space="0" w:color="auto"/>
        <w:right w:val="none" w:sz="0" w:space="0" w:color="auto"/>
      </w:divBdr>
    </w:div>
    <w:div w:id="1745910215">
      <w:bodyDiv w:val="1"/>
      <w:marLeft w:val="0"/>
      <w:marRight w:val="0"/>
      <w:marTop w:val="0"/>
      <w:marBottom w:val="0"/>
      <w:divBdr>
        <w:top w:val="none" w:sz="0" w:space="0" w:color="auto"/>
        <w:left w:val="none" w:sz="0" w:space="0" w:color="auto"/>
        <w:bottom w:val="none" w:sz="0" w:space="0" w:color="auto"/>
        <w:right w:val="none" w:sz="0" w:space="0" w:color="auto"/>
      </w:divBdr>
    </w:div>
    <w:div w:id="1745910451">
      <w:bodyDiv w:val="1"/>
      <w:marLeft w:val="0"/>
      <w:marRight w:val="0"/>
      <w:marTop w:val="0"/>
      <w:marBottom w:val="0"/>
      <w:divBdr>
        <w:top w:val="none" w:sz="0" w:space="0" w:color="auto"/>
        <w:left w:val="none" w:sz="0" w:space="0" w:color="auto"/>
        <w:bottom w:val="none" w:sz="0" w:space="0" w:color="auto"/>
        <w:right w:val="none" w:sz="0" w:space="0" w:color="auto"/>
      </w:divBdr>
    </w:div>
    <w:div w:id="1745952839">
      <w:bodyDiv w:val="1"/>
      <w:marLeft w:val="0"/>
      <w:marRight w:val="0"/>
      <w:marTop w:val="0"/>
      <w:marBottom w:val="0"/>
      <w:divBdr>
        <w:top w:val="none" w:sz="0" w:space="0" w:color="auto"/>
        <w:left w:val="none" w:sz="0" w:space="0" w:color="auto"/>
        <w:bottom w:val="none" w:sz="0" w:space="0" w:color="auto"/>
        <w:right w:val="none" w:sz="0" w:space="0" w:color="auto"/>
      </w:divBdr>
    </w:div>
    <w:div w:id="1746026095">
      <w:bodyDiv w:val="1"/>
      <w:marLeft w:val="0"/>
      <w:marRight w:val="0"/>
      <w:marTop w:val="0"/>
      <w:marBottom w:val="0"/>
      <w:divBdr>
        <w:top w:val="none" w:sz="0" w:space="0" w:color="auto"/>
        <w:left w:val="none" w:sz="0" w:space="0" w:color="auto"/>
        <w:bottom w:val="none" w:sz="0" w:space="0" w:color="auto"/>
        <w:right w:val="none" w:sz="0" w:space="0" w:color="auto"/>
      </w:divBdr>
    </w:div>
    <w:div w:id="1746026499">
      <w:bodyDiv w:val="1"/>
      <w:marLeft w:val="0"/>
      <w:marRight w:val="0"/>
      <w:marTop w:val="0"/>
      <w:marBottom w:val="0"/>
      <w:divBdr>
        <w:top w:val="none" w:sz="0" w:space="0" w:color="auto"/>
        <w:left w:val="none" w:sz="0" w:space="0" w:color="auto"/>
        <w:bottom w:val="none" w:sz="0" w:space="0" w:color="auto"/>
        <w:right w:val="none" w:sz="0" w:space="0" w:color="auto"/>
      </w:divBdr>
    </w:div>
    <w:div w:id="1746030843">
      <w:bodyDiv w:val="1"/>
      <w:marLeft w:val="0"/>
      <w:marRight w:val="0"/>
      <w:marTop w:val="0"/>
      <w:marBottom w:val="0"/>
      <w:divBdr>
        <w:top w:val="none" w:sz="0" w:space="0" w:color="auto"/>
        <w:left w:val="none" w:sz="0" w:space="0" w:color="auto"/>
        <w:bottom w:val="none" w:sz="0" w:space="0" w:color="auto"/>
        <w:right w:val="none" w:sz="0" w:space="0" w:color="auto"/>
      </w:divBdr>
    </w:div>
    <w:div w:id="1746100701">
      <w:bodyDiv w:val="1"/>
      <w:marLeft w:val="0"/>
      <w:marRight w:val="0"/>
      <w:marTop w:val="0"/>
      <w:marBottom w:val="0"/>
      <w:divBdr>
        <w:top w:val="none" w:sz="0" w:space="0" w:color="auto"/>
        <w:left w:val="none" w:sz="0" w:space="0" w:color="auto"/>
        <w:bottom w:val="none" w:sz="0" w:space="0" w:color="auto"/>
        <w:right w:val="none" w:sz="0" w:space="0" w:color="auto"/>
      </w:divBdr>
    </w:div>
    <w:div w:id="1746146337">
      <w:bodyDiv w:val="1"/>
      <w:marLeft w:val="0"/>
      <w:marRight w:val="0"/>
      <w:marTop w:val="0"/>
      <w:marBottom w:val="0"/>
      <w:divBdr>
        <w:top w:val="none" w:sz="0" w:space="0" w:color="auto"/>
        <w:left w:val="none" w:sz="0" w:space="0" w:color="auto"/>
        <w:bottom w:val="none" w:sz="0" w:space="0" w:color="auto"/>
        <w:right w:val="none" w:sz="0" w:space="0" w:color="auto"/>
      </w:divBdr>
    </w:div>
    <w:div w:id="1746216959">
      <w:bodyDiv w:val="1"/>
      <w:marLeft w:val="0"/>
      <w:marRight w:val="0"/>
      <w:marTop w:val="0"/>
      <w:marBottom w:val="0"/>
      <w:divBdr>
        <w:top w:val="none" w:sz="0" w:space="0" w:color="auto"/>
        <w:left w:val="none" w:sz="0" w:space="0" w:color="auto"/>
        <w:bottom w:val="none" w:sz="0" w:space="0" w:color="auto"/>
        <w:right w:val="none" w:sz="0" w:space="0" w:color="auto"/>
      </w:divBdr>
    </w:div>
    <w:div w:id="1746295187">
      <w:bodyDiv w:val="1"/>
      <w:marLeft w:val="0"/>
      <w:marRight w:val="0"/>
      <w:marTop w:val="0"/>
      <w:marBottom w:val="0"/>
      <w:divBdr>
        <w:top w:val="none" w:sz="0" w:space="0" w:color="auto"/>
        <w:left w:val="none" w:sz="0" w:space="0" w:color="auto"/>
        <w:bottom w:val="none" w:sz="0" w:space="0" w:color="auto"/>
        <w:right w:val="none" w:sz="0" w:space="0" w:color="auto"/>
      </w:divBdr>
    </w:div>
    <w:div w:id="1746295742">
      <w:bodyDiv w:val="1"/>
      <w:marLeft w:val="0"/>
      <w:marRight w:val="0"/>
      <w:marTop w:val="0"/>
      <w:marBottom w:val="0"/>
      <w:divBdr>
        <w:top w:val="none" w:sz="0" w:space="0" w:color="auto"/>
        <w:left w:val="none" w:sz="0" w:space="0" w:color="auto"/>
        <w:bottom w:val="none" w:sz="0" w:space="0" w:color="auto"/>
        <w:right w:val="none" w:sz="0" w:space="0" w:color="auto"/>
      </w:divBdr>
    </w:div>
    <w:div w:id="1746341331">
      <w:bodyDiv w:val="1"/>
      <w:marLeft w:val="0"/>
      <w:marRight w:val="0"/>
      <w:marTop w:val="0"/>
      <w:marBottom w:val="0"/>
      <w:divBdr>
        <w:top w:val="none" w:sz="0" w:space="0" w:color="auto"/>
        <w:left w:val="none" w:sz="0" w:space="0" w:color="auto"/>
        <w:bottom w:val="none" w:sz="0" w:space="0" w:color="auto"/>
        <w:right w:val="none" w:sz="0" w:space="0" w:color="auto"/>
      </w:divBdr>
    </w:div>
    <w:div w:id="1746341742">
      <w:bodyDiv w:val="1"/>
      <w:marLeft w:val="0"/>
      <w:marRight w:val="0"/>
      <w:marTop w:val="0"/>
      <w:marBottom w:val="0"/>
      <w:divBdr>
        <w:top w:val="none" w:sz="0" w:space="0" w:color="auto"/>
        <w:left w:val="none" w:sz="0" w:space="0" w:color="auto"/>
        <w:bottom w:val="none" w:sz="0" w:space="0" w:color="auto"/>
        <w:right w:val="none" w:sz="0" w:space="0" w:color="auto"/>
      </w:divBdr>
    </w:div>
    <w:div w:id="1746343426">
      <w:bodyDiv w:val="1"/>
      <w:marLeft w:val="0"/>
      <w:marRight w:val="0"/>
      <w:marTop w:val="0"/>
      <w:marBottom w:val="0"/>
      <w:divBdr>
        <w:top w:val="none" w:sz="0" w:space="0" w:color="auto"/>
        <w:left w:val="none" w:sz="0" w:space="0" w:color="auto"/>
        <w:bottom w:val="none" w:sz="0" w:space="0" w:color="auto"/>
        <w:right w:val="none" w:sz="0" w:space="0" w:color="auto"/>
      </w:divBdr>
    </w:div>
    <w:div w:id="1746411238">
      <w:bodyDiv w:val="1"/>
      <w:marLeft w:val="0"/>
      <w:marRight w:val="0"/>
      <w:marTop w:val="0"/>
      <w:marBottom w:val="0"/>
      <w:divBdr>
        <w:top w:val="none" w:sz="0" w:space="0" w:color="auto"/>
        <w:left w:val="none" w:sz="0" w:space="0" w:color="auto"/>
        <w:bottom w:val="none" w:sz="0" w:space="0" w:color="auto"/>
        <w:right w:val="none" w:sz="0" w:space="0" w:color="auto"/>
      </w:divBdr>
    </w:div>
    <w:div w:id="1746414529">
      <w:bodyDiv w:val="1"/>
      <w:marLeft w:val="0"/>
      <w:marRight w:val="0"/>
      <w:marTop w:val="0"/>
      <w:marBottom w:val="0"/>
      <w:divBdr>
        <w:top w:val="none" w:sz="0" w:space="0" w:color="auto"/>
        <w:left w:val="none" w:sz="0" w:space="0" w:color="auto"/>
        <w:bottom w:val="none" w:sz="0" w:space="0" w:color="auto"/>
        <w:right w:val="none" w:sz="0" w:space="0" w:color="auto"/>
      </w:divBdr>
    </w:div>
    <w:div w:id="1746487199">
      <w:bodyDiv w:val="1"/>
      <w:marLeft w:val="0"/>
      <w:marRight w:val="0"/>
      <w:marTop w:val="0"/>
      <w:marBottom w:val="0"/>
      <w:divBdr>
        <w:top w:val="none" w:sz="0" w:space="0" w:color="auto"/>
        <w:left w:val="none" w:sz="0" w:space="0" w:color="auto"/>
        <w:bottom w:val="none" w:sz="0" w:space="0" w:color="auto"/>
        <w:right w:val="none" w:sz="0" w:space="0" w:color="auto"/>
      </w:divBdr>
    </w:div>
    <w:div w:id="1746562896">
      <w:bodyDiv w:val="1"/>
      <w:marLeft w:val="0"/>
      <w:marRight w:val="0"/>
      <w:marTop w:val="0"/>
      <w:marBottom w:val="0"/>
      <w:divBdr>
        <w:top w:val="none" w:sz="0" w:space="0" w:color="auto"/>
        <w:left w:val="none" w:sz="0" w:space="0" w:color="auto"/>
        <w:bottom w:val="none" w:sz="0" w:space="0" w:color="auto"/>
        <w:right w:val="none" w:sz="0" w:space="0" w:color="auto"/>
      </w:divBdr>
    </w:div>
    <w:div w:id="1746563561">
      <w:bodyDiv w:val="1"/>
      <w:marLeft w:val="0"/>
      <w:marRight w:val="0"/>
      <w:marTop w:val="0"/>
      <w:marBottom w:val="0"/>
      <w:divBdr>
        <w:top w:val="none" w:sz="0" w:space="0" w:color="auto"/>
        <w:left w:val="none" w:sz="0" w:space="0" w:color="auto"/>
        <w:bottom w:val="none" w:sz="0" w:space="0" w:color="auto"/>
        <w:right w:val="none" w:sz="0" w:space="0" w:color="auto"/>
      </w:divBdr>
    </w:div>
    <w:div w:id="1746565545">
      <w:bodyDiv w:val="1"/>
      <w:marLeft w:val="0"/>
      <w:marRight w:val="0"/>
      <w:marTop w:val="0"/>
      <w:marBottom w:val="0"/>
      <w:divBdr>
        <w:top w:val="none" w:sz="0" w:space="0" w:color="auto"/>
        <w:left w:val="none" w:sz="0" w:space="0" w:color="auto"/>
        <w:bottom w:val="none" w:sz="0" w:space="0" w:color="auto"/>
        <w:right w:val="none" w:sz="0" w:space="0" w:color="auto"/>
      </w:divBdr>
    </w:div>
    <w:div w:id="1746605009">
      <w:bodyDiv w:val="1"/>
      <w:marLeft w:val="0"/>
      <w:marRight w:val="0"/>
      <w:marTop w:val="0"/>
      <w:marBottom w:val="0"/>
      <w:divBdr>
        <w:top w:val="none" w:sz="0" w:space="0" w:color="auto"/>
        <w:left w:val="none" w:sz="0" w:space="0" w:color="auto"/>
        <w:bottom w:val="none" w:sz="0" w:space="0" w:color="auto"/>
        <w:right w:val="none" w:sz="0" w:space="0" w:color="auto"/>
      </w:divBdr>
    </w:div>
    <w:div w:id="1746605173">
      <w:bodyDiv w:val="1"/>
      <w:marLeft w:val="0"/>
      <w:marRight w:val="0"/>
      <w:marTop w:val="0"/>
      <w:marBottom w:val="0"/>
      <w:divBdr>
        <w:top w:val="none" w:sz="0" w:space="0" w:color="auto"/>
        <w:left w:val="none" w:sz="0" w:space="0" w:color="auto"/>
        <w:bottom w:val="none" w:sz="0" w:space="0" w:color="auto"/>
        <w:right w:val="none" w:sz="0" w:space="0" w:color="auto"/>
      </w:divBdr>
    </w:div>
    <w:div w:id="1746606829">
      <w:bodyDiv w:val="1"/>
      <w:marLeft w:val="0"/>
      <w:marRight w:val="0"/>
      <w:marTop w:val="0"/>
      <w:marBottom w:val="0"/>
      <w:divBdr>
        <w:top w:val="none" w:sz="0" w:space="0" w:color="auto"/>
        <w:left w:val="none" w:sz="0" w:space="0" w:color="auto"/>
        <w:bottom w:val="none" w:sz="0" w:space="0" w:color="auto"/>
        <w:right w:val="none" w:sz="0" w:space="0" w:color="auto"/>
      </w:divBdr>
    </w:div>
    <w:div w:id="1746606913">
      <w:bodyDiv w:val="1"/>
      <w:marLeft w:val="0"/>
      <w:marRight w:val="0"/>
      <w:marTop w:val="0"/>
      <w:marBottom w:val="0"/>
      <w:divBdr>
        <w:top w:val="none" w:sz="0" w:space="0" w:color="auto"/>
        <w:left w:val="none" w:sz="0" w:space="0" w:color="auto"/>
        <w:bottom w:val="none" w:sz="0" w:space="0" w:color="auto"/>
        <w:right w:val="none" w:sz="0" w:space="0" w:color="auto"/>
      </w:divBdr>
    </w:div>
    <w:div w:id="1746679212">
      <w:bodyDiv w:val="1"/>
      <w:marLeft w:val="0"/>
      <w:marRight w:val="0"/>
      <w:marTop w:val="0"/>
      <w:marBottom w:val="0"/>
      <w:divBdr>
        <w:top w:val="none" w:sz="0" w:space="0" w:color="auto"/>
        <w:left w:val="none" w:sz="0" w:space="0" w:color="auto"/>
        <w:bottom w:val="none" w:sz="0" w:space="0" w:color="auto"/>
        <w:right w:val="none" w:sz="0" w:space="0" w:color="auto"/>
      </w:divBdr>
    </w:div>
    <w:div w:id="1746877644">
      <w:bodyDiv w:val="1"/>
      <w:marLeft w:val="0"/>
      <w:marRight w:val="0"/>
      <w:marTop w:val="0"/>
      <w:marBottom w:val="0"/>
      <w:divBdr>
        <w:top w:val="none" w:sz="0" w:space="0" w:color="auto"/>
        <w:left w:val="none" w:sz="0" w:space="0" w:color="auto"/>
        <w:bottom w:val="none" w:sz="0" w:space="0" w:color="auto"/>
        <w:right w:val="none" w:sz="0" w:space="0" w:color="auto"/>
      </w:divBdr>
    </w:div>
    <w:div w:id="1747071496">
      <w:bodyDiv w:val="1"/>
      <w:marLeft w:val="0"/>
      <w:marRight w:val="0"/>
      <w:marTop w:val="0"/>
      <w:marBottom w:val="0"/>
      <w:divBdr>
        <w:top w:val="none" w:sz="0" w:space="0" w:color="auto"/>
        <w:left w:val="none" w:sz="0" w:space="0" w:color="auto"/>
        <w:bottom w:val="none" w:sz="0" w:space="0" w:color="auto"/>
        <w:right w:val="none" w:sz="0" w:space="0" w:color="auto"/>
      </w:divBdr>
    </w:div>
    <w:div w:id="1747074602">
      <w:bodyDiv w:val="1"/>
      <w:marLeft w:val="0"/>
      <w:marRight w:val="0"/>
      <w:marTop w:val="0"/>
      <w:marBottom w:val="0"/>
      <w:divBdr>
        <w:top w:val="none" w:sz="0" w:space="0" w:color="auto"/>
        <w:left w:val="none" w:sz="0" w:space="0" w:color="auto"/>
        <w:bottom w:val="none" w:sz="0" w:space="0" w:color="auto"/>
        <w:right w:val="none" w:sz="0" w:space="0" w:color="auto"/>
      </w:divBdr>
    </w:div>
    <w:div w:id="1747190269">
      <w:bodyDiv w:val="1"/>
      <w:marLeft w:val="0"/>
      <w:marRight w:val="0"/>
      <w:marTop w:val="0"/>
      <w:marBottom w:val="0"/>
      <w:divBdr>
        <w:top w:val="none" w:sz="0" w:space="0" w:color="auto"/>
        <w:left w:val="none" w:sz="0" w:space="0" w:color="auto"/>
        <w:bottom w:val="none" w:sz="0" w:space="0" w:color="auto"/>
        <w:right w:val="none" w:sz="0" w:space="0" w:color="auto"/>
      </w:divBdr>
    </w:div>
    <w:div w:id="1747216729">
      <w:bodyDiv w:val="1"/>
      <w:marLeft w:val="0"/>
      <w:marRight w:val="0"/>
      <w:marTop w:val="0"/>
      <w:marBottom w:val="0"/>
      <w:divBdr>
        <w:top w:val="none" w:sz="0" w:space="0" w:color="auto"/>
        <w:left w:val="none" w:sz="0" w:space="0" w:color="auto"/>
        <w:bottom w:val="none" w:sz="0" w:space="0" w:color="auto"/>
        <w:right w:val="none" w:sz="0" w:space="0" w:color="auto"/>
      </w:divBdr>
    </w:div>
    <w:div w:id="1747218669">
      <w:bodyDiv w:val="1"/>
      <w:marLeft w:val="0"/>
      <w:marRight w:val="0"/>
      <w:marTop w:val="0"/>
      <w:marBottom w:val="0"/>
      <w:divBdr>
        <w:top w:val="none" w:sz="0" w:space="0" w:color="auto"/>
        <w:left w:val="none" w:sz="0" w:space="0" w:color="auto"/>
        <w:bottom w:val="none" w:sz="0" w:space="0" w:color="auto"/>
        <w:right w:val="none" w:sz="0" w:space="0" w:color="auto"/>
      </w:divBdr>
    </w:div>
    <w:div w:id="1747261243">
      <w:bodyDiv w:val="1"/>
      <w:marLeft w:val="0"/>
      <w:marRight w:val="0"/>
      <w:marTop w:val="0"/>
      <w:marBottom w:val="0"/>
      <w:divBdr>
        <w:top w:val="none" w:sz="0" w:space="0" w:color="auto"/>
        <w:left w:val="none" w:sz="0" w:space="0" w:color="auto"/>
        <w:bottom w:val="none" w:sz="0" w:space="0" w:color="auto"/>
        <w:right w:val="none" w:sz="0" w:space="0" w:color="auto"/>
      </w:divBdr>
    </w:div>
    <w:div w:id="1747336023">
      <w:bodyDiv w:val="1"/>
      <w:marLeft w:val="0"/>
      <w:marRight w:val="0"/>
      <w:marTop w:val="0"/>
      <w:marBottom w:val="0"/>
      <w:divBdr>
        <w:top w:val="none" w:sz="0" w:space="0" w:color="auto"/>
        <w:left w:val="none" w:sz="0" w:space="0" w:color="auto"/>
        <w:bottom w:val="none" w:sz="0" w:space="0" w:color="auto"/>
        <w:right w:val="none" w:sz="0" w:space="0" w:color="auto"/>
      </w:divBdr>
    </w:div>
    <w:div w:id="1747417946">
      <w:bodyDiv w:val="1"/>
      <w:marLeft w:val="0"/>
      <w:marRight w:val="0"/>
      <w:marTop w:val="0"/>
      <w:marBottom w:val="0"/>
      <w:divBdr>
        <w:top w:val="none" w:sz="0" w:space="0" w:color="auto"/>
        <w:left w:val="none" w:sz="0" w:space="0" w:color="auto"/>
        <w:bottom w:val="none" w:sz="0" w:space="0" w:color="auto"/>
        <w:right w:val="none" w:sz="0" w:space="0" w:color="auto"/>
      </w:divBdr>
    </w:div>
    <w:div w:id="1747453086">
      <w:bodyDiv w:val="1"/>
      <w:marLeft w:val="0"/>
      <w:marRight w:val="0"/>
      <w:marTop w:val="0"/>
      <w:marBottom w:val="0"/>
      <w:divBdr>
        <w:top w:val="none" w:sz="0" w:space="0" w:color="auto"/>
        <w:left w:val="none" w:sz="0" w:space="0" w:color="auto"/>
        <w:bottom w:val="none" w:sz="0" w:space="0" w:color="auto"/>
        <w:right w:val="none" w:sz="0" w:space="0" w:color="auto"/>
      </w:divBdr>
    </w:div>
    <w:div w:id="1747457571">
      <w:bodyDiv w:val="1"/>
      <w:marLeft w:val="0"/>
      <w:marRight w:val="0"/>
      <w:marTop w:val="0"/>
      <w:marBottom w:val="0"/>
      <w:divBdr>
        <w:top w:val="none" w:sz="0" w:space="0" w:color="auto"/>
        <w:left w:val="none" w:sz="0" w:space="0" w:color="auto"/>
        <w:bottom w:val="none" w:sz="0" w:space="0" w:color="auto"/>
        <w:right w:val="none" w:sz="0" w:space="0" w:color="auto"/>
      </w:divBdr>
    </w:div>
    <w:div w:id="1747528673">
      <w:bodyDiv w:val="1"/>
      <w:marLeft w:val="0"/>
      <w:marRight w:val="0"/>
      <w:marTop w:val="0"/>
      <w:marBottom w:val="0"/>
      <w:divBdr>
        <w:top w:val="none" w:sz="0" w:space="0" w:color="auto"/>
        <w:left w:val="none" w:sz="0" w:space="0" w:color="auto"/>
        <w:bottom w:val="none" w:sz="0" w:space="0" w:color="auto"/>
        <w:right w:val="none" w:sz="0" w:space="0" w:color="auto"/>
      </w:divBdr>
    </w:div>
    <w:div w:id="1747680796">
      <w:bodyDiv w:val="1"/>
      <w:marLeft w:val="0"/>
      <w:marRight w:val="0"/>
      <w:marTop w:val="0"/>
      <w:marBottom w:val="0"/>
      <w:divBdr>
        <w:top w:val="none" w:sz="0" w:space="0" w:color="auto"/>
        <w:left w:val="none" w:sz="0" w:space="0" w:color="auto"/>
        <w:bottom w:val="none" w:sz="0" w:space="0" w:color="auto"/>
        <w:right w:val="none" w:sz="0" w:space="0" w:color="auto"/>
      </w:divBdr>
    </w:div>
    <w:div w:id="1747726991">
      <w:bodyDiv w:val="1"/>
      <w:marLeft w:val="0"/>
      <w:marRight w:val="0"/>
      <w:marTop w:val="0"/>
      <w:marBottom w:val="0"/>
      <w:divBdr>
        <w:top w:val="none" w:sz="0" w:space="0" w:color="auto"/>
        <w:left w:val="none" w:sz="0" w:space="0" w:color="auto"/>
        <w:bottom w:val="none" w:sz="0" w:space="0" w:color="auto"/>
        <w:right w:val="none" w:sz="0" w:space="0" w:color="auto"/>
      </w:divBdr>
    </w:div>
    <w:div w:id="1747729921">
      <w:bodyDiv w:val="1"/>
      <w:marLeft w:val="0"/>
      <w:marRight w:val="0"/>
      <w:marTop w:val="0"/>
      <w:marBottom w:val="0"/>
      <w:divBdr>
        <w:top w:val="none" w:sz="0" w:space="0" w:color="auto"/>
        <w:left w:val="none" w:sz="0" w:space="0" w:color="auto"/>
        <w:bottom w:val="none" w:sz="0" w:space="0" w:color="auto"/>
        <w:right w:val="none" w:sz="0" w:space="0" w:color="auto"/>
      </w:divBdr>
    </w:div>
    <w:div w:id="1747875456">
      <w:bodyDiv w:val="1"/>
      <w:marLeft w:val="0"/>
      <w:marRight w:val="0"/>
      <w:marTop w:val="0"/>
      <w:marBottom w:val="0"/>
      <w:divBdr>
        <w:top w:val="none" w:sz="0" w:space="0" w:color="auto"/>
        <w:left w:val="none" w:sz="0" w:space="0" w:color="auto"/>
        <w:bottom w:val="none" w:sz="0" w:space="0" w:color="auto"/>
        <w:right w:val="none" w:sz="0" w:space="0" w:color="auto"/>
      </w:divBdr>
    </w:div>
    <w:div w:id="1747877033">
      <w:bodyDiv w:val="1"/>
      <w:marLeft w:val="0"/>
      <w:marRight w:val="0"/>
      <w:marTop w:val="0"/>
      <w:marBottom w:val="0"/>
      <w:divBdr>
        <w:top w:val="none" w:sz="0" w:space="0" w:color="auto"/>
        <w:left w:val="none" w:sz="0" w:space="0" w:color="auto"/>
        <w:bottom w:val="none" w:sz="0" w:space="0" w:color="auto"/>
        <w:right w:val="none" w:sz="0" w:space="0" w:color="auto"/>
      </w:divBdr>
    </w:div>
    <w:div w:id="1747993219">
      <w:bodyDiv w:val="1"/>
      <w:marLeft w:val="0"/>
      <w:marRight w:val="0"/>
      <w:marTop w:val="0"/>
      <w:marBottom w:val="0"/>
      <w:divBdr>
        <w:top w:val="none" w:sz="0" w:space="0" w:color="auto"/>
        <w:left w:val="none" w:sz="0" w:space="0" w:color="auto"/>
        <w:bottom w:val="none" w:sz="0" w:space="0" w:color="auto"/>
        <w:right w:val="none" w:sz="0" w:space="0" w:color="auto"/>
      </w:divBdr>
    </w:div>
    <w:div w:id="1747996261">
      <w:bodyDiv w:val="1"/>
      <w:marLeft w:val="0"/>
      <w:marRight w:val="0"/>
      <w:marTop w:val="0"/>
      <w:marBottom w:val="0"/>
      <w:divBdr>
        <w:top w:val="none" w:sz="0" w:space="0" w:color="auto"/>
        <w:left w:val="none" w:sz="0" w:space="0" w:color="auto"/>
        <w:bottom w:val="none" w:sz="0" w:space="0" w:color="auto"/>
        <w:right w:val="none" w:sz="0" w:space="0" w:color="auto"/>
      </w:divBdr>
    </w:div>
    <w:div w:id="1748183340">
      <w:bodyDiv w:val="1"/>
      <w:marLeft w:val="0"/>
      <w:marRight w:val="0"/>
      <w:marTop w:val="0"/>
      <w:marBottom w:val="0"/>
      <w:divBdr>
        <w:top w:val="none" w:sz="0" w:space="0" w:color="auto"/>
        <w:left w:val="none" w:sz="0" w:space="0" w:color="auto"/>
        <w:bottom w:val="none" w:sz="0" w:space="0" w:color="auto"/>
        <w:right w:val="none" w:sz="0" w:space="0" w:color="auto"/>
      </w:divBdr>
    </w:div>
    <w:div w:id="1748333702">
      <w:bodyDiv w:val="1"/>
      <w:marLeft w:val="0"/>
      <w:marRight w:val="0"/>
      <w:marTop w:val="0"/>
      <w:marBottom w:val="0"/>
      <w:divBdr>
        <w:top w:val="none" w:sz="0" w:space="0" w:color="auto"/>
        <w:left w:val="none" w:sz="0" w:space="0" w:color="auto"/>
        <w:bottom w:val="none" w:sz="0" w:space="0" w:color="auto"/>
        <w:right w:val="none" w:sz="0" w:space="0" w:color="auto"/>
      </w:divBdr>
    </w:div>
    <w:div w:id="1748455567">
      <w:bodyDiv w:val="1"/>
      <w:marLeft w:val="0"/>
      <w:marRight w:val="0"/>
      <w:marTop w:val="0"/>
      <w:marBottom w:val="0"/>
      <w:divBdr>
        <w:top w:val="none" w:sz="0" w:space="0" w:color="auto"/>
        <w:left w:val="none" w:sz="0" w:space="0" w:color="auto"/>
        <w:bottom w:val="none" w:sz="0" w:space="0" w:color="auto"/>
        <w:right w:val="none" w:sz="0" w:space="0" w:color="auto"/>
      </w:divBdr>
    </w:div>
    <w:div w:id="1748458650">
      <w:bodyDiv w:val="1"/>
      <w:marLeft w:val="0"/>
      <w:marRight w:val="0"/>
      <w:marTop w:val="0"/>
      <w:marBottom w:val="0"/>
      <w:divBdr>
        <w:top w:val="none" w:sz="0" w:space="0" w:color="auto"/>
        <w:left w:val="none" w:sz="0" w:space="0" w:color="auto"/>
        <w:bottom w:val="none" w:sz="0" w:space="0" w:color="auto"/>
        <w:right w:val="none" w:sz="0" w:space="0" w:color="auto"/>
      </w:divBdr>
    </w:div>
    <w:div w:id="1748573606">
      <w:bodyDiv w:val="1"/>
      <w:marLeft w:val="0"/>
      <w:marRight w:val="0"/>
      <w:marTop w:val="0"/>
      <w:marBottom w:val="0"/>
      <w:divBdr>
        <w:top w:val="none" w:sz="0" w:space="0" w:color="auto"/>
        <w:left w:val="none" w:sz="0" w:space="0" w:color="auto"/>
        <w:bottom w:val="none" w:sz="0" w:space="0" w:color="auto"/>
        <w:right w:val="none" w:sz="0" w:space="0" w:color="auto"/>
      </w:divBdr>
    </w:div>
    <w:div w:id="1748648326">
      <w:bodyDiv w:val="1"/>
      <w:marLeft w:val="0"/>
      <w:marRight w:val="0"/>
      <w:marTop w:val="0"/>
      <w:marBottom w:val="0"/>
      <w:divBdr>
        <w:top w:val="none" w:sz="0" w:space="0" w:color="auto"/>
        <w:left w:val="none" w:sz="0" w:space="0" w:color="auto"/>
        <w:bottom w:val="none" w:sz="0" w:space="0" w:color="auto"/>
        <w:right w:val="none" w:sz="0" w:space="0" w:color="auto"/>
      </w:divBdr>
    </w:div>
    <w:div w:id="1748724381">
      <w:bodyDiv w:val="1"/>
      <w:marLeft w:val="0"/>
      <w:marRight w:val="0"/>
      <w:marTop w:val="0"/>
      <w:marBottom w:val="0"/>
      <w:divBdr>
        <w:top w:val="none" w:sz="0" w:space="0" w:color="auto"/>
        <w:left w:val="none" w:sz="0" w:space="0" w:color="auto"/>
        <w:bottom w:val="none" w:sz="0" w:space="0" w:color="auto"/>
        <w:right w:val="none" w:sz="0" w:space="0" w:color="auto"/>
      </w:divBdr>
    </w:div>
    <w:div w:id="1748725003">
      <w:bodyDiv w:val="1"/>
      <w:marLeft w:val="0"/>
      <w:marRight w:val="0"/>
      <w:marTop w:val="0"/>
      <w:marBottom w:val="0"/>
      <w:divBdr>
        <w:top w:val="none" w:sz="0" w:space="0" w:color="auto"/>
        <w:left w:val="none" w:sz="0" w:space="0" w:color="auto"/>
        <w:bottom w:val="none" w:sz="0" w:space="0" w:color="auto"/>
        <w:right w:val="none" w:sz="0" w:space="0" w:color="auto"/>
      </w:divBdr>
    </w:div>
    <w:div w:id="1748764865">
      <w:bodyDiv w:val="1"/>
      <w:marLeft w:val="0"/>
      <w:marRight w:val="0"/>
      <w:marTop w:val="0"/>
      <w:marBottom w:val="0"/>
      <w:divBdr>
        <w:top w:val="none" w:sz="0" w:space="0" w:color="auto"/>
        <w:left w:val="none" w:sz="0" w:space="0" w:color="auto"/>
        <w:bottom w:val="none" w:sz="0" w:space="0" w:color="auto"/>
        <w:right w:val="none" w:sz="0" w:space="0" w:color="auto"/>
      </w:divBdr>
    </w:div>
    <w:div w:id="1748915509">
      <w:bodyDiv w:val="1"/>
      <w:marLeft w:val="0"/>
      <w:marRight w:val="0"/>
      <w:marTop w:val="0"/>
      <w:marBottom w:val="0"/>
      <w:divBdr>
        <w:top w:val="none" w:sz="0" w:space="0" w:color="auto"/>
        <w:left w:val="none" w:sz="0" w:space="0" w:color="auto"/>
        <w:bottom w:val="none" w:sz="0" w:space="0" w:color="auto"/>
        <w:right w:val="none" w:sz="0" w:space="0" w:color="auto"/>
      </w:divBdr>
    </w:div>
    <w:div w:id="1749032780">
      <w:bodyDiv w:val="1"/>
      <w:marLeft w:val="0"/>
      <w:marRight w:val="0"/>
      <w:marTop w:val="0"/>
      <w:marBottom w:val="0"/>
      <w:divBdr>
        <w:top w:val="none" w:sz="0" w:space="0" w:color="auto"/>
        <w:left w:val="none" w:sz="0" w:space="0" w:color="auto"/>
        <w:bottom w:val="none" w:sz="0" w:space="0" w:color="auto"/>
        <w:right w:val="none" w:sz="0" w:space="0" w:color="auto"/>
      </w:divBdr>
    </w:div>
    <w:div w:id="1749034338">
      <w:bodyDiv w:val="1"/>
      <w:marLeft w:val="0"/>
      <w:marRight w:val="0"/>
      <w:marTop w:val="0"/>
      <w:marBottom w:val="0"/>
      <w:divBdr>
        <w:top w:val="none" w:sz="0" w:space="0" w:color="auto"/>
        <w:left w:val="none" w:sz="0" w:space="0" w:color="auto"/>
        <w:bottom w:val="none" w:sz="0" w:space="0" w:color="auto"/>
        <w:right w:val="none" w:sz="0" w:space="0" w:color="auto"/>
      </w:divBdr>
    </w:div>
    <w:div w:id="1749038062">
      <w:bodyDiv w:val="1"/>
      <w:marLeft w:val="0"/>
      <w:marRight w:val="0"/>
      <w:marTop w:val="0"/>
      <w:marBottom w:val="0"/>
      <w:divBdr>
        <w:top w:val="none" w:sz="0" w:space="0" w:color="auto"/>
        <w:left w:val="none" w:sz="0" w:space="0" w:color="auto"/>
        <w:bottom w:val="none" w:sz="0" w:space="0" w:color="auto"/>
        <w:right w:val="none" w:sz="0" w:space="0" w:color="auto"/>
      </w:divBdr>
    </w:div>
    <w:div w:id="1749225307">
      <w:bodyDiv w:val="1"/>
      <w:marLeft w:val="0"/>
      <w:marRight w:val="0"/>
      <w:marTop w:val="0"/>
      <w:marBottom w:val="0"/>
      <w:divBdr>
        <w:top w:val="none" w:sz="0" w:space="0" w:color="auto"/>
        <w:left w:val="none" w:sz="0" w:space="0" w:color="auto"/>
        <w:bottom w:val="none" w:sz="0" w:space="0" w:color="auto"/>
        <w:right w:val="none" w:sz="0" w:space="0" w:color="auto"/>
      </w:divBdr>
    </w:div>
    <w:div w:id="1749301788">
      <w:bodyDiv w:val="1"/>
      <w:marLeft w:val="0"/>
      <w:marRight w:val="0"/>
      <w:marTop w:val="0"/>
      <w:marBottom w:val="0"/>
      <w:divBdr>
        <w:top w:val="none" w:sz="0" w:space="0" w:color="auto"/>
        <w:left w:val="none" w:sz="0" w:space="0" w:color="auto"/>
        <w:bottom w:val="none" w:sz="0" w:space="0" w:color="auto"/>
        <w:right w:val="none" w:sz="0" w:space="0" w:color="auto"/>
      </w:divBdr>
    </w:div>
    <w:div w:id="1749383635">
      <w:bodyDiv w:val="1"/>
      <w:marLeft w:val="0"/>
      <w:marRight w:val="0"/>
      <w:marTop w:val="0"/>
      <w:marBottom w:val="0"/>
      <w:divBdr>
        <w:top w:val="none" w:sz="0" w:space="0" w:color="auto"/>
        <w:left w:val="none" w:sz="0" w:space="0" w:color="auto"/>
        <w:bottom w:val="none" w:sz="0" w:space="0" w:color="auto"/>
        <w:right w:val="none" w:sz="0" w:space="0" w:color="auto"/>
      </w:divBdr>
    </w:div>
    <w:div w:id="1749420656">
      <w:bodyDiv w:val="1"/>
      <w:marLeft w:val="0"/>
      <w:marRight w:val="0"/>
      <w:marTop w:val="0"/>
      <w:marBottom w:val="0"/>
      <w:divBdr>
        <w:top w:val="none" w:sz="0" w:space="0" w:color="auto"/>
        <w:left w:val="none" w:sz="0" w:space="0" w:color="auto"/>
        <w:bottom w:val="none" w:sz="0" w:space="0" w:color="auto"/>
        <w:right w:val="none" w:sz="0" w:space="0" w:color="auto"/>
      </w:divBdr>
    </w:div>
    <w:div w:id="1749573556">
      <w:bodyDiv w:val="1"/>
      <w:marLeft w:val="0"/>
      <w:marRight w:val="0"/>
      <w:marTop w:val="0"/>
      <w:marBottom w:val="0"/>
      <w:divBdr>
        <w:top w:val="none" w:sz="0" w:space="0" w:color="auto"/>
        <w:left w:val="none" w:sz="0" w:space="0" w:color="auto"/>
        <w:bottom w:val="none" w:sz="0" w:space="0" w:color="auto"/>
        <w:right w:val="none" w:sz="0" w:space="0" w:color="auto"/>
      </w:divBdr>
    </w:div>
    <w:div w:id="1749616790">
      <w:bodyDiv w:val="1"/>
      <w:marLeft w:val="0"/>
      <w:marRight w:val="0"/>
      <w:marTop w:val="0"/>
      <w:marBottom w:val="0"/>
      <w:divBdr>
        <w:top w:val="none" w:sz="0" w:space="0" w:color="auto"/>
        <w:left w:val="none" w:sz="0" w:space="0" w:color="auto"/>
        <w:bottom w:val="none" w:sz="0" w:space="0" w:color="auto"/>
        <w:right w:val="none" w:sz="0" w:space="0" w:color="auto"/>
      </w:divBdr>
    </w:div>
    <w:div w:id="1749618785">
      <w:bodyDiv w:val="1"/>
      <w:marLeft w:val="0"/>
      <w:marRight w:val="0"/>
      <w:marTop w:val="0"/>
      <w:marBottom w:val="0"/>
      <w:divBdr>
        <w:top w:val="none" w:sz="0" w:space="0" w:color="auto"/>
        <w:left w:val="none" w:sz="0" w:space="0" w:color="auto"/>
        <w:bottom w:val="none" w:sz="0" w:space="0" w:color="auto"/>
        <w:right w:val="none" w:sz="0" w:space="0" w:color="auto"/>
      </w:divBdr>
    </w:div>
    <w:div w:id="1749766845">
      <w:bodyDiv w:val="1"/>
      <w:marLeft w:val="0"/>
      <w:marRight w:val="0"/>
      <w:marTop w:val="0"/>
      <w:marBottom w:val="0"/>
      <w:divBdr>
        <w:top w:val="none" w:sz="0" w:space="0" w:color="auto"/>
        <w:left w:val="none" w:sz="0" w:space="0" w:color="auto"/>
        <w:bottom w:val="none" w:sz="0" w:space="0" w:color="auto"/>
        <w:right w:val="none" w:sz="0" w:space="0" w:color="auto"/>
      </w:divBdr>
    </w:div>
    <w:div w:id="1749769189">
      <w:bodyDiv w:val="1"/>
      <w:marLeft w:val="0"/>
      <w:marRight w:val="0"/>
      <w:marTop w:val="0"/>
      <w:marBottom w:val="0"/>
      <w:divBdr>
        <w:top w:val="none" w:sz="0" w:space="0" w:color="auto"/>
        <w:left w:val="none" w:sz="0" w:space="0" w:color="auto"/>
        <w:bottom w:val="none" w:sz="0" w:space="0" w:color="auto"/>
        <w:right w:val="none" w:sz="0" w:space="0" w:color="auto"/>
      </w:divBdr>
    </w:div>
    <w:div w:id="1749813010">
      <w:bodyDiv w:val="1"/>
      <w:marLeft w:val="0"/>
      <w:marRight w:val="0"/>
      <w:marTop w:val="0"/>
      <w:marBottom w:val="0"/>
      <w:divBdr>
        <w:top w:val="none" w:sz="0" w:space="0" w:color="auto"/>
        <w:left w:val="none" w:sz="0" w:space="0" w:color="auto"/>
        <w:bottom w:val="none" w:sz="0" w:space="0" w:color="auto"/>
        <w:right w:val="none" w:sz="0" w:space="0" w:color="auto"/>
      </w:divBdr>
    </w:div>
    <w:div w:id="1749837831">
      <w:bodyDiv w:val="1"/>
      <w:marLeft w:val="0"/>
      <w:marRight w:val="0"/>
      <w:marTop w:val="0"/>
      <w:marBottom w:val="0"/>
      <w:divBdr>
        <w:top w:val="none" w:sz="0" w:space="0" w:color="auto"/>
        <w:left w:val="none" w:sz="0" w:space="0" w:color="auto"/>
        <w:bottom w:val="none" w:sz="0" w:space="0" w:color="auto"/>
        <w:right w:val="none" w:sz="0" w:space="0" w:color="auto"/>
      </w:divBdr>
    </w:div>
    <w:div w:id="1749843910">
      <w:bodyDiv w:val="1"/>
      <w:marLeft w:val="0"/>
      <w:marRight w:val="0"/>
      <w:marTop w:val="0"/>
      <w:marBottom w:val="0"/>
      <w:divBdr>
        <w:top w:val="none" w:sz="0" w:space="0" w:color="auto"/>
        <w:left w:val="none" w:sz="0" w:space="0" w:color="auto"/>
        <w:bottom w:val="none" w:sz="0" w:space="0" w:color="auto"/>
        <w:right w:val="none" w:sz="0" w:space="0" w:color="auto"/>
      </w:divBdr>
    </w:div>
    <w:div w:id="1749880270">
      <w:bodyDiv w:val="1"/>
      <w:marLeft w:val="0"/>
      <w:marRight w:val="0"/>
      <w:marTop w:val="0"/>
      <w:marBottom w:val="0"/>
      <w:divBdr>
        <w:top w:val="none" w:sz="0" w:space="0" w:color="auto"/>
        <w:left w:val="none" w:sz="0" w:space="0" w:color="auto"/>
        <w:bottom w:val="none" w:sz="0" w:space="0" w:color="auto"/>
        <w:right w:val="none" w:sz="0" w:space="0" w:color="auto"/>
      </w:divBdr>
    </w:div>
    <w:div w:id="1750035301">
      <w:bodyDiv w:val="1"/>
      <w:marLeft w:val="0"/>
      <w:marRight w:val="0"/>
      <w:marTop w:val="0"/>
      <w:marBottom w:val="0"/>
      <w:divBdr>
        <w:top w:val="none" w:sz="0" w:space="0" w:color="auto"/>
        <w:left w:val="none" w:sz="0" w:space="0" w:color="auto"/>
        <w:bottom w:val="none" w:sz="0" w:space="0" w:color="auto"/>
        <w:right w:val="none" w:sz="0" w:space="0" w:color="auto"/>
      </w:divBdr>
    </w:div>
    <w:div w:id="1750081801">
      <w:bodyDiv w:val="1"/>
      <w:marLeft w:val="0"/>
      <w:marRight w:val="0"/>
      <w:marTop w:val="0"/>
      <w:marBottom w:val="0"/>
      <w:divBdr>
        <w:top w:val="none" w:sz="0" w:space="0" w:color="auto"/>
        <w:left w:val="none" w:sz="0" w:space="0" w:color="auto"/>
        <w:bottom w:val="none" w:sz="0" w:space="0" w:color="auto"/>
        <w:right w:val="none" w:sz="0" w:space="0" w:color="auto"/>
      </w:divBdr>
    </w:div>
    <w:div w:id="1750231582">
      <w:bodyDiv w:val="1"/>
      <w:marLeft w:val="0"/>
      <w:marRight w:val="0"/>
      <w:marTop w:val="0"/>
      <w:marBottom w:val="0"/>
      <w:divBdr>
        <w:top w:val="none" w:sz="0" w:space="0" w:color="auto"/>
        <w:left w:val="none" w:sz="0" w:space="0" w:color="auto"/>
        <w:bottom w:val="none" w:sz="0" w:space="0" w:color="auto"/>
        <w:right w:val="none" w:sz="0" w:space="0" w:color="auto"/>
      </w:divBdr>
    </w:div>
    <w:div w:id="1750275318">
      <w:bodyDiv w:val="1"/>
      <w:marLeft w:val="0"/>
      <w:marRight w:val="0"/>
      <w:marTop w:val="0"/>
      <w:marBottom w:val="0"/>
      <w:divBdr>
        <w:top w:val="none" w:sz="0" w:space="0" w:color="auto"/>
        <w:left w:val="none" w:sz="0" w:space="0" w:color="auto"/>
        <w:bottom w:val="none" w:sz="0" w:space="0" w:color="auto"/>
        <w:right w:val="none" w:sz="0" w:space="0" w:color="auto"/>
      </w:divBdr>
    </w:div>
    <w:div w:id="1750347018">
      <w:bodyDiv w:val="1"/>
      <w:marLeft w:val="0"/>
      <w:marRight w:val="0"/>
      <w:marTop w:val="0"/>
      <w:marBottom w:val="0"/>
      <w:divBdr>
        <w:top w:val="none" w:sz="0" w:space="0" w:color="auto"/>
        <w:left w:val="none" w:sz="0" w:space="0" w:color="auto"/>
        <w:bottom w:val="none" w:sz="0" w:space="0" w:color="auto"/>
        <w:right w:val="none" w:sz="0" w:space="0" w:color="auto"/>
      </w:divBdr>
    </w:div>
    <w:div w:id="1750422336">
      <w:bodyDiv w:val="1"/>
      <w:marLeft w:val="0"/>
      <w:marRight w:val="0"/>
      <w:marTop w:val="0"/>
      <w:marBottom w:val="0"/>
      <w:divBdr>
        <w:top w:val="none" w:sz="0" w:space="0" w:color="auto"/>
        <w:left w:val="none" w:sz="0" w:space="0" w:color="auto"/>
        <w:bottom w:val="none" w:sz="0" w:space="0" w:color="auto"/>
        <w:right w:val="none" w:sz="0" w:space="0" w:color="auto"/>
      </w:divBdr>
    </w:div>
    <w:div w:id="1750615036">
      <w:bodyDiv w:val="1"/>
      <w:marLeft w:val="0"/>
      <w:marRight w:val="0"/>
      <w:marTop w:val="0"/>
      <w:marBottom w:val="0"/>
      <w:divBdr>
        <w:top w:val="none" w:sz="0" w:space="0" w:color="auto"/>
        <w:left w:val="none" w:sz="0" w:space="0" w:color="auto"/>
        <w:bottom w:val="none" w:sz="0" w:space="0" w:color="auto"/>
        <w:right w:val="none" w:sz="0" w:space="0" w:color="auto"/>
      </w:divBdr>
    </w:div>
    <w:div w:id="1750616431">
      <w:bodyDiv w:val="1"/>
      <w:marLeft w:val="0"/>
      <w:marRight w:val="0"/>
      <w:marTop w:val="0"/>
      <w:marBottom w:val="0"/>
      <w:divBdr>
        <w:top w:val="none" w:sz="0" w:space="0" w:color="auto"/>
        <w:left w:val="none" w:sz="0" w:space="0" w:color="auto"/>
        <w:bottom w:val="none" w:sz="0" w:space="0" w:color="auto"/>
        <w:right w:val="none" w:sz="0" w:space="0" w:color="auto"/>
      </w:divBdr>
    </w:div>
    <w:div w:id="1750690314">
      <w:bodyDiv w:val="1"/>
      <w:marLeft w:val="0"/>
      <w:marRight w:val="0"/>
      <w:marTop w:val="0"/>
      <w:marBottom w:val="0"/>
      <w:divBdr>
        <w:top w:val="none" w:sz="0" w:space="0" w:color="auto"/>
        <w:left w:val="none" w:sz="0" w:space="0" w:color="auto"/>
        <w:bottom w:val="none" w:sz="0" w:space="0" w:color="auto"/>
        <w:right w:val="none" w:sz="0" w:space="0" w:color="auto"/>
      </w:divBdr>
    </w:div>
    <w:div w:id="1750734593">
      <w:bodyDiv w:val="1"/>
      <w:marLeft w:val="0"/>
      <w:marRight w:val="0"/>
      <w:marTop w:val="0"/>
      <w:marBottom w:val="0"/>
      <w:divBdr>
        <w:top w:val="none" w:sz="0" w:space="0" w:color="auto"/>
        <w:left w:val="none" w:sz="0" w:space="0" w:color="auto"/>
        <w:bottom w:val="none" w:sz="0" w:space="0" w:color="auto"/>
        <w:right w:val="none" w:sz="0" w:space="0" w:color="auto"/>
      </w:divBdr>
    </w:div>
    <w:div w:id="1750812067">
      <w:bodyDiv w:val="1"/>
      <w:marLeft w:val="0"/>
      <w:marRight w:val="0"/>
      <w:marTop w:val="0"/>
      <w:marBottom w:val="0"/>
      <w:divBdr>
        <w:top w:val="none" w:sz="0" w:space="0" w:color="auto"/>
        <w:left w:val="none" w:sz="0" w:space="0" w:color="auto"/>
        <w:bottom w:val="none" w:sz="0" w:space="0" w:color="auto"/>
        <w:right w:val="none" w:sz="0" w:space="0" w:color="auto"/>
      </w:divBdr>
    </w:div>
    <w:div w:id="1750879552">
      <w:bodyDiv w:val="1"/>
      <w:marLeft w:val="0"/>
      <w:marRight w:val="0"/>
      <w:marTop w:val="0"/>
      <w:marBottom w:val="0"/>
      <w:divBdr>
        <w:top w:val="none" w:sz="0" w:space="0" w:color="auto"/>
        <w:left w:val="none" w:sz="0" w:space="0" w:color="auto"/>
        <w:bottom w:val="none" w:sz="0" w:space="0" w:color="auto"/>
        <w:right w:val="none" w:sz="0" w:space="0" w:color="auto"/>
      </w:divBdr>
    </w:div>
    <w:div w:id="1750880421">
      <w:bodyDiv w:val="1"/>
      <w:marLeft w:val="0"/>
      <w:marRight w:val="0"/>
      <w:marTop w:val="0"/>
      <w:marBottom w:val="0"/>
      <w:divBdr>
        <w:top w:val="none" w:sz="0" w:space="0" w:color="auto"/>
        <w:left w:val="none" w:sz="0" w:space="0" w:color="auto"/>
        <w:bottom w:val="none" w:sz="0" w:space="0" w:color="auto"/>
        <w:right w:val="none" w:sz="0" w:space="0" w:color="auto"/>
      </w:divBdr>
    </w:div>
    <w:div w:id="1751001547">
      <w:bodyDiv w:val="1"/>
      <w:marLeft w:val="0"/>
      <w:marRight w:val="0"/>
      <w:marTop w:val="0"/>
      <w:marBottom w:val="0"/>
      <w:divBdr>
        <w:top w:val="none" w:sz="0" w:space="0" w:color="auto"/>
        <w:left w:val="none" w:sz="0" w:space="0" w:color="auto"/>
        <w:bottom w:val="none" w:sz="0" w:space="0" w:color="auto"/>
        <w:right w:val="none" w:sz="0" w:space="0" w:color="auto"/>
      </w:divBdr>
    </w:div>
    <w:div w:id="1751081904">
      <w:bodyDiv w:val="1"/>
      <w:marLeft w:val="0"/>
      <w:marRight w:val="0"/>
      <w:marTop w:val="0"/>
      <w:marBottom w:val="0"/>
      <w:divBdr>
        <w:top w:val="none" w:sz="0" w:space="0" w:color="auto"/>
        <w:left w:val="none" w:sz="0" w:space="0" w:color="auto"/>
        <w:bottom w:val="none" w:sz="0" w:space="0" w:color="auto"/>
        <w:right w:val="none" w:sz="0" w:space="0" w:color="auto"/>
      </w:divBdr>
    </w:div>
    <w:div w:id="1751123363">
      <w:bodyDiv w:val="1"/>
      <w:marLeft w:val="0"/>
      <w:marRight w:val="0"/>
      <w:marTop w:val="0"/>
      <w:marBottom w:val="0"/>
      <w:divBdr>
        <w:top w:val="none" w:sz="0" w:space="0" w:color="auto"/>
        <w:left w:val="none" w:sz="0" w:space="0" w:color="auto"/>
        <w:bottom w:val="none" w:sz="0" w:space="0" w:color="auto"/>
        <w:right w:val="none" w:sz="0" w:space="0" w:color="auto"/>
      </w:divBdr>
    </w:div>
    <w:div w:id="1751267872">
      <w:bodyDiv w:val="1"/>
      <w:marLeft w:val="0"/>
      <w:marRight w:val="0"/>
      <w:marTop w:val="0"/>
      <w:marBottom w:val="0"/>
      <w:divBdr>
        <w:top w:val="none" w:sz="0" w:space="0" w:color="auto"/>
        <w:left w:val="none" w:sz="0" w:space="0" w:color="auto"/>
        <w:bottom w:val="none" w:sz="0" w:space="0" w:color="auto"/>
        <w:right w:val="none" w:sz="0" w:space="0" w:color="auto"/>
      </w:divBdr>
    </w:div>
    <w:div w:id="1751269253">
      <w:bodyDiv w:val="1"/>
      <w:marLeft w:val="0"/>
      <w:marRight w:val="0"/>
      <w:marTop w:val="0"/>
      <w:marBottom w:val="0"/>
      <w:divBdr>
        <w:top w:val="none" w:sz="0" w:space="0" w:color="auto"/>
        <w:left w:val="none" w:sz="0" w:space="0" w:color="auto"/>
        <w:bottom w:val="none" w:sz="0" w:space="0" w:color="auto"/>
        <w:right w:val="none" w:sz="0" w:space="0" w:color="auto"/>
      </w:divBdr>
    </w:div>
    <w:div w:id="1751348423">
      <w:bodyDiv w:val="1"/>
      <w:marLeft w:val="0"/>
      <w:marRight w:val="0"/>
      <w:marTop w:val="0"/>
      <w:marBottom w:val="0"/>
      <w:divBdr>
        <w:top w:val="none" w:sz="0" w:space="0" w:color="auto"/>
        <w:left w:val="none" w:sz="0" w:space="0" w:color="auto"/>
        <w:bottom w:val="none" w:sz="0" w:space="0" w:color="auto"/>
        <w:right w:val="none" w:sz="0" w:space="0" w:color="auto"/>
      </w:divBdr>
    </w:div>
    <w:div w:id="1751462119">
      <w:bodyDiv w:val="1"/>
      <w:marLeft w:val="0"/>
      <w:marRight w:val="0"/>
      <w:marTop w:val="0"/>
      <w:marBottom w:val="0"/>
      <w:divBdr>
        <w:top w:val="none" w:sz="0" w:space="0" w:color="auto"/>
        <w:left w:val="none" w:sz="0" w:space="0" w:color="auto"/>
        <w:bottom w:val="none" w:sz="0" w:space="0" w:color="auto"/>
        <w:right w:val="none" w:sz="0" w:space="0" w:color="auto"/>
      </w:divBdr>
    </w:div>
    <w:div w:id="1751536650">
      <w:bodyDiv w:val="1"/>
      <w:marLeft w:val="0"/>
      <w:marRight w:val="0"/>
      <w:marTop w:val="0"/>
      <w:marBottom w:val="0"/>
      <w:divBdr>
        <w:top w:val="none" w:sz="0" w:space="0" w:color="auto"/>
        <w:left w:val="none" w:sz="0" w:space="0" w:color="auto"/>
        <w:bottom w:val="none" w:sz="0" w:space="0" w:color="auto"/>
        <w:right w:val="none" w:sz="0" w:space="0" w:color="auto"/>
      </w:divBdr>
    </w:div>
    <w:div w:id="1751580727">
      <w:bodyDiv w:val="1"/>
      <w:marLeft w:val="0"/>
      <w:marRight w:val="0"/>
      <w:marTop w:val="0"/>
      <w:marBottom w:val="0"/>
      <w:divBdr>
        <w:top w:val="none" w:sz="0" w:space="0" w:color="auto"/>
        <w:left w:val="none" w:sz="0" w:space="0" w:color="auto"/>
        <w:bottom w:val="none" w:sz="0" w:space="0" w:color="auto"/>
        <w:right w:val="none" w:sz="0" w:space="0" w:color="auto"/>
      </w:divBdr>
    </w:div>
    <w:div w:id="1751583859">
      <w:bodyDiv w:val="1"/>
      <w:marLeft w:val="0"/>
      <w:marRight w:val="0"/>
      <w:marTop w:val="0"/>
      <w:marBottom w:val="0"/>
      <w:divBdr>
        <w:top w:val="none" w:sz="0" w:space="0" w:color="auto"/>
        <w:left w:val="none" w:sz="0" w:space="0" w:color="auto"/>
        <w:bottom w:val="none" w:sz="0" w:space="0" w:color="auto"/>
        <w:right w:val="none" w:sz="0" w:space="0" w:color="auto"/>
      </w:divBdr>
    </w:div>
    <w:div w:id="1751728995">
      <w:bodyDiv w:val="1"/>
      <w:marLeft w:val="0"/>
      <w:marRight w:val="0"/>
      <w:marTop w:val="0"/>
      <w:marBottom w:val="0"/>
      <w:divBdr>
        <w:top w:val="none" w:sz="0" w:space="0" w:color="auto"/>
        <w:left w:val="none" w:sz="0" w:space="0" w:color="auto"/>
        <w:bottom w:val="none" w:sz="0" w:space="0" w:color="auto"/>
        <w:right w:val="none" w:sz="0" w:space="0" w:color="auto"/>
      </w:divBdr>
    </w:div>
    <w:div w:id="1751848741">
      <w:bodyDiv w:val="1"/>
      <w:marLeft w:val="0"/>
      <w:marRight w:val="0"/>
      <w:marTop w:val="0"/>
      <w:marBottom w:val="0"/>
      <w:divBdr>
        <w:top w:val="none" w:sz="0" w:space="0" w:color="auto"/>
        <w:left w:val="none" w:sz="0" w:space="0" w:color="auto"/>
        <w:bottom w:val="none" w:sz="0" w:space="0" w:color="auto"/>
        <w:right w:val="none" w:sz="0" w:space="0" w:color="auto"/>
      </w:divBdr>
    </w:div>
    <w:div w:id="1751850553">
      <w:bodyDiv w:val="1"/>
      <w:marLeft w:val="0"/>
      <w:marRight w:val="0"/>
      <w:marTop w:val="0"/>
      <w:marBottom w:val="0"/>
      <w:divBdr>
        <w:top w:val="none" w:sz="0" w:space="0" w:color="auto"/>
        <w:left w:val="none" w:sz="0" w:space="0" w:color="auto"/>
        <w:bottom w:val="none" w:sz="0" w:space="0" w:color="auto"/>
        <w:right w:val="none" w:sz="0" w:space="0" w:color="auto"/>
      </w:divBdr>
    </w:div>
    <w:div w:id="1751926424">
      <w:bodyDiv w:val="1"/>
      <w:marLeft w:val="0"/>
      <w:marRight w:val="0"/>
      <w:marTop w:val="0"/>
      <w:marBottom w:val="0"/>
      <w:divBdr>
        <w:top w:val="none" w:sz="0" w:space="0" w:color="auto"/>
        <w:left w:val="none" w:sz="0" w:space="0" w:color="auto"/>
        <w:bottom w:val="none" w:sz="0" w:space="0" w:color="auto"/>
        <w:right w:val="none" w:sz="0" w:space="0" w:color="auto"/>
      </w:divBdr>
    </w:div>
    <w:div w:id="1751999511">
      <w:bodyDiv w:val="1"/>
      <w:marLeft w:val="0"/>
      <w:marRight w:val="0"/>
      <w:marTop w:val="0"/>
      <w:marBottom w:val="0"/>
      <w:divBdr>
        <w:top w:val="none" w:sz="0" w:space="0" w:color="auto"/>
        <w:left w:val="none" w:sz="0" w:space="0" w:color="auto"/>
        <w:bottom w:val="none" w:sz="0" w:space="0" w:color="auto"/>
        <w:right w:val="none" w:sz="0" w:space="0" w:color="auto"/>
      </w:divBdr>
    </w:div>
    <w:div w:id="1752039931">
      <w:bodyDiv w:val="1"/>
      <w:marLeft w:val="0"/>
      <w:marRight w:val="0"/>
      <w:marTop w:val="0"/>
      <w:marBottom w:val="0"/>
      <w:divBdr>
        <w:top w:val="none" w:sz="0" w:space="0" w:color="auto"/>
        <w:left w:val="none" w:sz="0" w:space="0" w:color="auto"/>
        <w:bottom w:val="none" w:sz="0" w:space="0" w:color="auto"/>
        <w:right w:val="none" w:sz="0" w:space="0" w:color="auto"/>
      </w:divBdr>
    </w:div>
    <w:div w:id="1752040749">
      <w:bodyDiv w:val="1"/>
      <w:marLeft w:val="0"/>
      <w:marRight w:val="0"/>
      <w:marTop w:val="0"/>
      <w:marBottom w:val="0"/>
      <w:divBdr>
        <w:top w:val="none" w:sz="0" w:space="0" w:color="auto"/>
        <w:left w:val="none" w:sz="0" w:space="0" w:color="auto"/>
        <w:bottom w:val="none" w:sz="0" w:space="0" w:color="auto"/>
        <w:right w:val="none" w:sz="0" w:space="0" w:color="auto"/>
      </w:divBdr>
    </w:div>
    <w:div w:id="1752121388">
      <w:bodyDiv w:val="1"/>
      <w:marLeft w:val="0"/>
      <w:marRight w:val="0"/>
      <w:marTop w:val="0"/>
      <w:marBottom w:val="0"/>
      <w:divBdr>
        <w:top w:val="none" w:sz="0" w:space="0" w:color="auto"/>
        <w:left w:val="none" w:sz="0" w:space="0" w:color="auto"/>
        <w:bottom w:val="none" w:sz="0" w:space="0" w:color="auto"/>
        <w:right w:val="none" w:sz="0" w:space="0" w:color="auto"/>
      </w:divBdr>
    </w:div>
    <w:div w:id="1752198448">
      <w:bodyDiv w:val="1"/>
      <w:marLeft w:val="0"/>
      <w:marRight w:val="0"/>
      <w:marTop w:val="0"/>
      <w:marBottom w:val="0"/>
      <w:divBdr>
        <w:top w:val="none" w:sz="0" w:space="0" w:color="auto"/>
        <w:left w:val="none" w:sz="0" w:space="0" w:color="auto"/>
        <w:bottom w:val="none" w:sz="0" w:space="0" w:color="auto"/>
        <w:right w:val="none" w:sz="0" w:space="0" w:color="auto"/>
      </w:divBdr>
    </w:div>
    <w:div w:id="1752198461">
      <w:bodyDiv w:val="1"/>
      <w:marLeft w:val="0"/>
      <w:marRight w:val="0"/>
      <w:marTop w:val="0"/>
      <w:marBottom w:val="0"/>
      <w:divBdr>
        <w:top w:val="none" w:sz="0" w:space="0" w:color="auto"/>
        <w:left w:val="none" w:sz="0" w:space="0" w:color="auto"/>
        <w:bottom w:val="none" w:sz="0" w:space="0" w:color="auto"/>
        <w:right w:val="none" w:sz="0" w:space="0" w:color="auto"/>
      </w:divBdr>
    </w:div>
    <w:div w:id="1752241772">
      <w:bodyDiv w:val="1"/>
      <w:marLeft w:val="0"/>
      <w:marRight w:val="0"/>
      <w:marTop w:val="0"/>
      <w:marBottom w:val="0"/>
      <w:divBdr>
        <w:top w:val="none" w:sz="0" w:space="0" w:color="auto"/>
        <w:left w:val="none" w:sz="0" w:space="0" w:color="auto"/>
        <w:bottom w:val="none" w:sz="0" w:space="0" w:color="auto"/>
        <w:right w:val="none" w:sz="0" w:space="0" w:color="auto"/>
      </w:divBdr>
    </w:div>
    <w:div w:id="1752267304">
      <w:bodyDiv w:val="1"/>
      <w:marLeft w:val="0"/>
      <w:marRight w:val="0"/>
      <w:marTop w:val="0"/>
      <w:marBottom w:val="0"/>
      <w:divBdr>
        <w:top w:val="none" w:sz="0" w:space="0" w:color="auto"/>
        <w:left w:val="none" w:sz="0" w:space="0" w:color="auto"/>
        <w:bottom w:val="none" w:sz="0" w:space="0" w:color="auto"/>
        <w:right w:val="none" w:sz="0" w:space="0" w:color="auto"/>
      </w:divBdr>
    </w:div>
    <w:div w:id="1752385364">
      <w:bodyDiv w:val="1"/>
      <w:marLeft w:val="0"/>
      <w:marRight w:val="0"/>
      <w:marTop w:val="0"/>
      <w:marBottom w:val="0"/>
      <w:divBdr>
        <w:top w:val="none" w:sz="0" w:space="0" w:color="auto"/>
        <w:left w:val="none" w:sz="0" w:space="0" w:color="auto"/>
        <w:bottom w:val="none" w:sz="0" w:space="0" w:color="auto"/>
        <w:right w:val="none" w:sz="0" w:space="0" w:color="auto"/>
      </w:divBdr>
    </w:div>
    <w:div w:id="1752433184">
      <w:bodyDiv w:val="1"/>
      <w:marLeft w:val="0"/>
      <w:marRight w:val="0"/>
      <w:marTop w:val="0"/>
      <w:marBottom w:val="0"/>
      <w:divBdr>
        <w:top w:val="none" w:sz="0" w:space="0" w:color="auto"/>
        <w:left w:val="none" w:sz="0" w:space="0" w:color="auto"/>
        <w:bottom w:val="none" w:sz="0" w:space="0" w:color="auto"/>
        <w:right w:val="none" w:sz="0" w:space="0" w:color="auto"/>
      </w:divBdr>
    </w:div>
    <w:div w:id="1752505424">
      <w:bodyDiv w:val="1"/>
      <w:marLeft w:val="0"/>
      <w:marRight w:val="0"/>
      <w:marTop w:val="0"/>
      <w:marBottom w:val="0"/>
      <w:divBdr>
        <w:top w:val="none" w:sz="0" w:space="0" w:color="auto"/>
        <w:left w:val="none" w:sz="0" w:space="0" w:color="auto"/>
        <w:bottom w:val="none" w:sz="0" w:space="0" w:color="auto"/>
        <w:right w:val="none" w:sz="0" w:space="0" w:color="auto"/>
      </w:divBdr>
    </w:div>
    <w:div w:id="1752585196">
      <w:bodyDiv w:val="1"/>
      <w:marLeft w:val="0"/>
      <w:marRight w:val="0"/>
      <w:marTop w:val="0"/>
      <w:marBottom w:val="0"/>
      <w:divBdr>
        <w:top w:val="none" w:sz="0" w:space="0" w:color="auto"/>
        <w:left w:val="none" w:sz="0" w:space="0" w:color="auto"/>
        <w:bottom w:val="none" w:sz="0" w:space="0" w:color="auto"/>
        <w:right w:val="none" w:sz="0" w:space="0" w:color="auto"/>
      </w:divBdr>
    </w:div>
    <w:div w:id="1752653048">
      <w:bodyDiv w:val="1"/>
      <w:marLeft w:val="0"/>
      <w:marRight w:val="0"/>
      <w:marTop w:val="0"/>
      <w:marBottom w:val="0"/>
      <w:divBdr>
        <w:top w:val="none" w:sz="0" w:space="0" w:color="auto"/>
        <w:left w:val="none" w:sz="0" w:space="0" w:color="auto"/>
        <w:bottom w:val="none" w:sz="0" w:space="0" w:color="auto"/>
        <w:right w:val="none" w:sz="0" w:space="0" w:color="auto"/>
      </w:divBdr>
    </w:div>
    <w:div w:id="1752699439">
      <w:bodyDiv w:val="1"/>
      <w:marLeft w:val="0"/>
      <w:marRight w:val="0"/>
      <w:marTop w:val="0"/>
      <w:marBottom w:val="0"/>
      <w:divBdr>
        <w:top w:val="none" w:sz="0" w:space="0" w:color="auto"/>
        <w:left w:val="none" w:sz="0" w:space="0" w:color="auto"/>
        <w:bottom w:val="none" w:sz="0" w:space="0" w:color="auto"/>
        <w:right w:val="none" w:sz="0" w:space="0" w:color="auto"/>
      </w:divBdr>
    </w:div>
    <w:div w:id="1752923021">
      <w:bodyDiv w:val="1"/>
      <w:marLeft w:val="0"/>
      <w:marRight w:val="0"/>
      <w:marTop w:val="0"/>
      <w:marBottom w:val="0"/>
      <w:divBdr>
        <w:top w:val="none" w:sz="0" w:space="0" w:color="auto"/>
        <w:left w:val="none" w:sz="0" w:space="0" w:color="auto"/>
        <w:bottom w:val="none" w:sz="0" w:space="0" w:color="auto"/>
        <w:right w:val="none" w:sz="0" w:space="0" w:color="auto"/>
      </w:divBdr>
    </w:div>
    <w:div w:id="1753043411">
      <w:bodyDiv w:val="1"/>
      <w:marLeft w:val="0"/>
      <w:marRight w:val="0"/>
      <w:marTop w:val="0"/>
      <w:marBottom w:val="0"/>
      <w:divBdr>
        <w:top w:val="none" w:sz="0" w:space="0" w:color="auto"/>
        <w:left w:val="none" w:sz="0" w:space="0" w:color="auto"/>
        <w:bottom w:val="none" w:sz="0" w:space="0" w:color="auto"/>
        <w:right w:val="none" w:sz="0" w:space="0" w:color="auto"/>
      </w:divBdr>
    </w:div>
    <w:div w:id="1753114081">
      <w:bodyDiv w:val="1"/>
      <w:marLeft w:val="0"/>
      <w:marRight w:val="0"/>
      <w:marTop w:val="0"/>
      <w:marBottom w:val="0"/>
      <w:divBdr>
        <w:top w:val="none" w:sz="0" w:space="0" w:color="auto"/>
        <w:left w:val="none" w:sz="0" w:space="0" w:color="auto"/>
        <w:bottom w:val="none" w:sz="0" w:space="0" w:color="auto"/>
        <w:right w:val="none" w:sz="0" w:space="0" w:color="auto"/>
      </w:divBdr>
    </w:div>
    <w:div w:id="1753114129">
      <w:bodyDiv w:val="1"/>
      <w:marLeft w:val="0"/>
      <w:marRight w:val="0"/>
      <w:marTop w:val="0"/>
      <w:marBottom w:val="0"/>
      <w:divBdr>
        <w:top w:val="none" w:sz="0" w:space="0" w:color="auto"/>
        <w:left w:val="none" w:sz="0" w:space="0" w:color="auto"/>
        <w:bottom w:val="none" w:sz="0" w:space="0" w:color="auto"/>
        <w:right w:val="none" w:sz="0" w:space="0" w:color="auto"/>
      </w:divBdr>
    </w:div>
    <w:div w:id="1753310351">
      <w:bodyDiv w:val="1"/>
      <w:marLeft w:val="0"/>
      <w:marRight w:val="0"/>
      <w:marTop w:val="0"/>
      <w:marBottom w:val="0"/>
      <w:divBdr>
        <w:top w:val="none" w:sz="0" w:space="0" w:color="auto"/>
        <w:left w:val="none" w:sz="0" w:space="0" w:color="auto"/>
        <w:bottom w:val="none" w:sz="0" w:space="0" w:color="auto"/>
        <w:right w:val="none" w:sz="0" w:space="0" w:color="auto"/>
      </w:divBdr>
    </w:div>
    <w:div w:id="1753550655">
      <w:bodyDiv w:val="1"/>
      <w:marLeft w:val="0"/>
      <w:marRight w:val="0"/>
      <w:marTop w:val="0"/>
      <w:marBottom w:val="0"/>
      <w:divBdr>
        <w:top w:val="none" w:sz="0" w:space="0" w:color="auto"/>
        <w:left w:val="none" w:sz="0" w:space="0" w:color="auto"/>
        <w:bottom w:val="none" w:sz="0" w:space="0" w:color="auto"/>
        <w:right w:val="none" w:sz="0" w:space="0" w:color="auto"/>
      </w:divBdr>
    </w:div>
    <w:div w:id="1753579491">
      <w:bodyDiv w:val="1"/>
      <w:marLeft w:val="0"/>
      <w:marRight w:val="0"/>
      <w:marTop w:val="0"/>
      <w:marBottom w:val="0"/>
      <w:divBdr>
        <w:top w:val="none" w:sz="0" w:space="0" w:color="auto"/>
        <w:left w:val="none" w:sz="0" w:space="0" w:color="auto"/>
        <w:bottom w:val="none" w:sz="0" w:space="0" w:color="auto"/>
        <w:right w:val="none" w:sz="0" w:space="0" w:color="auto"/>
      </w:divBdr>
    </w:div>
    <w:div w:id="1753623048">
      <w:bodyDiv w:val="1"/>
      <w:marLeft w:val="0"/>
      <w:marRight w:val="0"/>
      <w:marTop w:val="0"/>
      <w:marBottom w:val="0"/>
      <w:divBdr>
        <w:top w:val="none" w:sz="0" w:space="0" w:color="auto"/>
        <w:left w:val="none" w:sz="0" w:space="0" w:color="auto"/>
        <w:bottom w:val="none" w:sz="0" w:space="0" w:color="auto"/>
        <w:right w:val="none" w:sz="0" w:space="0" w:color="auto"/>
      </w:divBdr>
    </w:div>
    <w:div w:id="1753624587">
      <w:bodyDiv w:val="1"/>
      <w:marLeft w:val="0"/>
      <w:marRight w:val="0"/>
      <w:marTop w:val="0"/>
      <w:marBottom w:val="0"/>
      <w:divBdr>
        <w:top w:val="none" w:sz="0" w:space="0" w:color="auto"/>
        <w:left w:val="none" w:sz="0" w:space="0" w:color="auto"/>
        <w:bottom w:val="none" w:sz="0" w:space="0" w:color="auto"/>
        <w:right w:val="none" w:sz="0" w:space="0" w:color="auto"/>
      </w:divBdr>
    </w:div>
    <w:div w:id="1753697665">
      <w:bodyDiv w:val="1"/>
      <w:marLeft w:val="0"/>
      <w:marRight w:val="0"/>
      <w:marTop w:val="0"/>
      <w:marBottom w:val="0"/>
      <w:divBdr>
        <w:top w:val="none" w:sz="0" w:space="0" w:color="auto"/>
        <w:left w:val="none" w:sz="0" w:space="0" w:color="auto"/>
        <w:bottom w:val="none" w:sz="0" w:space="0" w:color="auto"/>
        <w:right w:val="none" w:sz="0" w:space="0" w:color="auto"/>
      </w:divBdr>
    </w:div>
    <w:div w:id="1753699322">
      <w:bodyDiv w:val="1"/>
      <w:marLeft w:val="0"/>
      <w:marRight w:val="0"/>
      <w:marTop w:val="0"/>
      <w:marBottom w:val="0"/>
      <w:divBdr>
        <w:top w:val="none" w:sz="0" w:space="0" w:color="auto"/>
        <w:left w:val="none" w:sz="0" w:space="0" w:color="auto"/>
        <w:bottom w:val="none" w:sz="0" w:space="0" w:color="auto"/>
        <w:right w:val="none" w:sz="0" w:space="0" w:color="auto"/>
      </w:divBdr>
    </w:div>
    <w:div w:id="1753775873">
      <w:bodyDiv w:val="1"/>
      <w:marLeft w:val="0"/>
      <w:marRight w:val="0"/>
      <w:marTop w:val="0"/>
      <w:marBottom w:val="0"/>
      <w:divBdr>
        <w:top w:val="none" w:sz="0" w:space="0" w:color="auto"/>
        <w:left w:val="none" w:sz="0" w:space="0" w:color="auto"/>
        <w:bottom w:val="none" w:sz="0" w:space="0" w:color="auto"/>
        <w:right w:val="none" w:sz="0" w:space="0" w:color="auto"/>
      </w:divBdr>
    </w:div>
    <w:div w:id="1753820131">
      <w:bodyDiv w:val="1"/>
      <w:marLeft w:val="0"/>
      <w:marRight w:val="0"/>
      <w:marTop w:val="0"/>
      <w:marBottom w:val="0"/>
      <w:divBdr>
        <w:top w:val="none" w:sz="0" w:space="0" w:color="auto"/>
        <w:left w:val="none" w:sz="0" w:space="0" w:color="auto"/>
        <w:bottom w:val="none" w:sz="0" w:space="0" w:color="auto"/>
        <w:right w:val="none" w:sz="0" w:space="0" w:color="auto"/>
      </w:divBdr>
    </w:div>
    <w:div w:id="1753893641">
      <w:bodyDiv w:val="1"/>
      <w:marLeft w:val="0"/>
      <w:marRight w:val="0"/>
      <w:marTop w:val="0"/>
      <w:marBottom w:val="0"/>
      <w:divBdr>
        <w:top w:val="none" w:sz="0" w:space="0" w:color="auto"/>
        <w:left w:val="none" w:sz="0" w:space="0" w:color="auto"/>
        <w:bottom w:val="none" w:sz="0" w:space="0" w:color="auto"/>
        <w:right w:val="none" w:sz="0" w:space="0" w:color="auto"/>
      </w:divBdr>
    </w:div>
    <w:div w:id="1753964279">
      <w:bodyDiv w:val="1"/>
      <w:marLeft w:val="0"/>
      <w:marRight w:val="0"/>
      <w:marTop w:val="0"/>
      <w:marBottom w:val="0"/>
      <w:divBdr>
        <w:top w:val="none" w:sz="0" w:space="0" w:color="auto"/>
        <w:left w:val="none" w:sz="0" w:space="0" w:color="auto"/>
        <w:bottom w:val="none" w:sz="0" w:space="0" w:color="auto"/>
        <w:right w:val="none" w:sz="0" w:space="0" w:color="auto"/>
      </w:divBdr>
    </w:div>
    <w:div w:id="1754007393">
      <w:bodyDiv w:val="1"/>
      <w:marLeft w:val="0"/>
      <w:marRight w:val="0"/>
      <w:marTop w:val="0"/>
      <w:marBottom w:val="0"/>
      <w:divBdr>
        <w:top w:val="none" w:sz="0" w:space="0" w:color="auto"/>
        <w:left w:val="none" w:sz="0" w:space="0" w:color="auto"/>
        <w:bottom w:val="none" w:sz="0" w:space="0" w:color="auto"/>
        <w:right w:val="none" w:sz="0" w:space="0" w:color="auto"/>
      </w:divBdr>
    </w:div>
    <w:div w:id="1754037827">
      <w:bodyDiv w:val="1"/>
      <w:marLeft w:val="0"/>
      <w:marRight w:val="0"/>
      <w:marTop w:val="0"/>
      <w:marBottom w:val="0"/>
      <w:divBdr>
        <w:top w:val="none" w:sz="0" w:space="0" w:color="auto"/>
        <w:left w:val="none" w:sz="0" w:space="0" w:color="auto"/>
        <w:bottom w:val="none" w:sz="0" w:space="0" w:color="auto"/>
        <w:right w:val="none" w:sz="0" w:space="0" w:color="auto"/>
      </w:divBdr>
    </w:div>
    <w:div w:id="1754398789">
      <w:bodyDiv w:val="1"/>
      <w:marLeft w:val="0"/>
      <w:marRight w:val="0"/>
      <w:marTop w:val="0"/>
      <w:marBottom w:val="0"/>
      <w:divBdr>
        <w:top w:val="none" w:sz="0" w:space="0" w:color="auto"/>
        <w:left w:val="none" w:sz="0" w:space="0" w:color="auto"/>
        <w:bottom w:val="none" w:sz="0" w:space="0" w:color="auto"/>
        <w:right w:val="none" w:sz="0" w:space="0" w:color="auto"/>
      </w:divBdr>
    </w:div>
    <w:div w:id="1754549014">
      <w:bodyDiv w:val="1"/>
      <w:marLeft w:val="0"/>
      <w:marRight w:val="0"/>
      <w:marTop w:val="0"/>
      <w:marBottom w:val="0"/>
      <w:divBdr>
        <w:top w:val="none" w:sz="0" w:space="0" w:color="auto"/>
        <w:left w:val="none" w:sz="0" w:space="0" w:color="auto"/>
        <w:bottom w:val="none" w:sz="0" w:space="0" w:color="auto"/>
        <w:right w:val="none" w:sz="0" w:space="0" w:color="auto"/>
      </w:divBdr>
    </w:div>
    <w:div w:id="1754742579">
      <w:bodyDiv w:val="1"/>
      <w:marLeft w:val="0"/>
      <w:marRight w:val="0"/>
      <w:marTop w:val="0"/>
      <w:marBottom w:val="0"/>
      <w:divBdr>
        <w:top w:val="none" w:sz="0" w:space="0" w:color="auto"/>
        <w:left w:val="none" w:sz="0" w:space="0" w:color="auto"/>
        <w:bottom w:val="none" w:sz="0" w:space="0" w:color="auto"/>
        <w:right w:val="none" w:sz="0" w:space="0" w:color="auto"/>
      </w:divBdr>
    </w:div>
    <w:div w:id="1754811906">
      <w:bodyDiv w:val="1"/>
      <w:marLeft w:val="0"/>
      <w:marRight w:val="0"/>
      <w:marTop w:val="0"/>
      <w:marBottom w:val="0"/>
      <w:divBdr>
        <w:top w:val="none" w:sz="0" w:space="0" w:color="auto"/>
        <w:left w:val="none" w:sz="0" w:space="0" w:color="auto"/>
        <w:bottom w:val="none" w:sz="0" w:space="0" w:color="auto"/>
        <w:right w:val="none" w:sz="0" w:space="0" w:color="auto"/>
      </w:divBdr>
    </w:div>
    <w:div w:id="1754862286">
      <w:bodyDiv w:val="1"/>
      <w:marLeft w:val="0"/>
      <w:marRight w:val="0"/>
      <w:marTop w:val="0"/>
      <w:marBottom w:val="0"/>
      <w:divBdr>
        <w:top w:val="none" w:sz="0" w:space="0" w:color="auto"/>
        <w:left w:val="none" w:sz="0" w:space="0" w:color="auto"/>
        <w:bottom w:val="none" w:sz="0" w:space="0" w:color="auto"/>
        <w:right w:val="none" w:sz="0" w:space="0" w:color="auto"/>
      </w:divBdr>
    </w:div>
    <w:div w:id="1754929398">
      <w:bodyDiv w:val="1"/>
      <w:marLeft w:val="0"/>
      <w:marRight w:val="0"/>
      <w:marTop w:val="0"/>
      <w:marBottom w:val="0"/>
      <w:divBdr>
        <w:top w:val="none" w:sz="0" w:space="0" w:color="auto"/>
        <w:left w:val="none" w:sz="0" w:space="0" w:color="auto"/>
        <w:bottom w:val="none" w:sz="0" w:space="0" w:color="auto"/>
        <w:right w:val="none" w:sz="0" w:space="0" w:color="auto"/>
      </w:divBdr>
    </w:div>
    <w:div w:id="1755006758">
      <w:bodyDiv w:val="1"/>
      <w:marLeft w:val="0"/>
      <w:marRight w:val="0"/>
      <w:marTop w:val="0"/>
      <w:marBottom w:val="0"/>
      <w:divBdr>
        <w:top w:val="none" w:sz="0" w:space="0" w:color="auto"/>
        <w:left w:val="none" w:sz="0" w:space="0" w:color="auto"/>
        <w:bottom w:val="none" w:sz="0" w:space="0" w:color="auto"/>
        <w:right w:val="none" w:sz="0" w:space="0" w:color="auto"/>
      </w:divBdr>
    </w:div>
    <w:div w:id="1755085762">
      <w:bodyDiv w:val="1"/>
      <w:marLeft w:val="0"/>
      <w:marRight w:val="0"/>
      <w:marTop w:val="0"/>
      <w:marBottom w:val="0"/>
      <w:divBdr>
        <w:top w:val="none" w:sz="0" w:space="0" w:color="auto"/>
        <w:left w:val="none" w:sz="0" w:space="0" w:color="auto"/>
        <w:bottom w:val="none" w:sz="0" w:space="0" w:color="auto"/>
        <w:right w:val="none" w:sz="0" w:space="0" w:color="auto"/>
      </w:divBdr>
    </w:div>
    <w:div w:id="1755126062">
      <w:bodyDiv w:val="1"/>
      <w:marLeft w:val="0"/>
      <w:marRight w:val="0"/>
      <w:marTop w:val="0"/>
      <w:marBottom w:val="0"/>
      <w:divBdr>
        <w:top w:val="none" w:sz="0" w:space="0" w:color="auto"/>
        <w:left w:val="none" w:sz="0" w:space="0" w:color="auto"/>
        <w:bottom w:val="none" w:sz="0" w:space="0" w:color="auto"/>
        <w:right w:val="none" w:sz="0" w:space="0" w:color="auto"/>
      </w:divBdr>
    </w:div>
    <w:div w:id="1755126243">
      <w:bodyDiv w:val="1"/>
      <w:marLeft w:val="0"/>
      <w:marRight w:val="0"/>
      <w:marTop w:val="0"/>
      <w:marBottom w:val="0"/>
      <w:divBdr>
        <w:top w:val="none" w:sz="0" w:space="0" w:color="auto"/>
        <w:left w:val="none" w:sz="0" w:space="0" w:color="auto"/>
        <w:bottom w:val="none" w:sz="0" w:space="0" w:color="auto"/>
        <w:right w:val="none" w:sz="0" w:space="0" w:color="auto"/>
      </w:divBdr>
    </w:div>
    <w:div w:id="1755131168">
      <w:bodyDiv w:val="1"/>
      <w:marLeft w:val="0"/>
      <w:marRight w:val="0"/>
      <w:marTop w:val="0"/>
      <w:marBottom w:val="0"/>
      <w:divBdr>
        <w:top w:val="none" w:sz="0" w:space="0" w:color="auto"/>
        <w:left w:val="none" w:sz="0" w:space="0" w:color="auto"/>
        <w:bottom w:val="none" w:sz="0" w:space="0" w:color="auto"/>
        <w:right w:val="none" w:sz="0" w:space="0" w:color="auto"/>
      </w:divBdr>
    </w:div>
    <w:div w:id="1755322922">
      <w:bodyDiv w:val="1"/>
      <w:marLeft w:val="0"/>
      <w:marRight w:val="0"/>
      <w:marTop w:val="0"/>
      <w:marBottom w:val="0"/>
      <w:divBdr>
        <w:top w:val="none" w:sz="0" w:space="0" w:color="auto"/>
        <w:left w:val="none" w:sz="0" w:space="0" w:color="auto"/>
        <w:bottom w:val="none" w:sz="0" w:space="0" w:color="auto"/>
        <w:right w:val="none" w:sz="0" w:space="0" w:color="auto"/>
      </w:divBdr>
    </w:div>
    <w:div w:id="1755588376">
      <w:bodyDiv w:val="1"/>
      <w:marLeft w:val="0"/>
      <w:marRight w:val="0"/>
      <w:marTop w:val="0"/>
      <w:marBottom w:val="0"/>
      <w:divBdr>
        <w:top w:val="none" w:sz="0" w:space="0" w:color="auto"/>
        <w:left w:val="none" w:sz="0" w:space="0" w:color="auto"/>
        <w:bottom w:val="none" w:sz="0" w:space="0" w:color="auto"/>
        <w:right w:val="none" w:sz="0" w:space="0" w:color="auto"/>
      </w:divBdr>
    </w:div>
    <w:div w:id="1755854643">
      <w:bodyDiv w:val="1"/>
      <w:marLeft w:val="0"/>
      <w:marRight w:val="0"/>
      <w:marTop w:val="0"/>
      <w:marBottom w:val="0"/>
      <w:divBdr>
        <w:top w:val="none" w:sz="0" w:space="0" w:color="auto"/>
        <w:left w:val="none" w:sz="0" w:space="0" w:color="auto"/>
        <w:bottom w:val="none" w:sz="0" w:space="0" w:color="auto"/>
        <w:right w:val="none" w:sz="0" w:space="0" w:color="auto"/>
      </w:divBdr>
    </w:div>
    <w:div w:id="1755856722">
      <w:bodyDiv w:val="1"/>
      <w:marLeft w:val="0"/>
      <w:marRight w:val="0"/>
      <w:marTop w:val="0"/>
      <w:marBottom w:val="0"/>
      <w:divBdr>
        <w:top w:val="none" w:sz="0" w:space="0" w:color="auto"/>
        <w:left w:val="none" w:sz="0" w:space="0" w:color="auto"/>
        <w:bottom w:val="none" w:sz="0" w:space="0" w:color="auto"/>
        <w:right w:val="none" w:sz="0" w:space="0" w:color="auto"/>
      </w:divBdr>
    </w:div>
    <w:div w:id="1755857612">
      <w:bodyDiv w:val="1"/>
      <w:marLeft w:val="0"/>
      <w:marRight w:val="0"/>
      <w:marTop w:val="0"/>
      <w:marBottom w:val="0"/>
      <w:divBdr>
        <w:top w:val="none" w:sz="0" w:space="0" w:color="auto"/>
        <w:left w:val="none" w:sz="0" w:space="0" w:color="auto"/>
        <w:bottom w:val="none" w:sz="0" w:space="0" w:color="auto"/>
        <w:right w:val="none" w:sz="0" w:space="0" w:color="auto"/>
      </w:divBdr>
    </w:div>
    <w:div w:id="1755974248">
      <w:bodyDiv w:val="1"/>
      <w:marLeft w:val="0"/>
      <w:marRight w:val="0"/>
      <w:marTop w:val="0"/>
      <w:marBottom w:val="0"/>
      <w:divBdr>
        <w:top w:val="none" w:sz="0" w:space="0" w:color="auto"/>
        <w:left w:val="none" w:sz="0" w:space="0" w:color="auto"/>
        <w:bottom w:val="none" w:sz="0" w:space="0" w:color="auto"/>
        <w:right w:val="none" w:sz="0" w:space="0" w:color="auto"/>
      </w:divBdr>
    </w:div>
    <w:div w:id="1755979538">
      <w:bodyDiv w:val="1"/>
      <w:marLeft w:val="0"/>
      <w:marRight w:val="0"/>
      <w:marTop w:val="0"/>
      <w:marBottom w:val="0"/>
      <w:divBdr>
        <w:top w:val="none" w:sz="0" w:space="0" w:color="auto"/>
        <w:left w:val="none" w:sz="0" w:space="0" w:color="auto"/>
        <w:bottom w:val="none" w:sz="0" w:space="0" w:color="auto"/>
        <w:right w:val="none" w:sz="0" w:space="0" w:color="auto"/>
      </w:divBdr>
    </w:div>
    <w:div w:id="1756129327">
      <w:bodyDiv w:val="1"/>
      <w:marLeft w:val="0"/>
      <w:marRight w:val="0"/>
      <w:marTop w:val="0"/>
      <w:marBottom w:val="0"/>
      <w:divBdr>
        <w:top w:val="none" w:sz="0" w:space="0" w:color="auto"/>
        <w:left w:val="none" w:sz="0" w:space="0" w:color="auto"/>
        <w:bottom w:val="none" w:sz="0" w:space="0" w:color="auto"/>
        <w:right w:val="none" w:sz="0" w:space="0" w:color="auto"/>
      </w:divBdr>
    </w:div>
    <w:div w:id="1756315713">
      <w:bodyDiv w:val="1"/>
      <w:marLeft w:val="0"/>
      <w:marRight w:val="0"/>
      <w:marTop w:val="0"/>
      <w:marBottom w:val="0"/>
      <w:divBdr>
        <w:top w:val="none" w:sz="0" w:space="0" w:color="auto"/>
        <w:left w:val="none" w:sz="0" w:space="0" w:color="auto"/>
        <w:bottom w:val="none" w:sz="0" w:space="0" w:color="auto"/>
        <w:right w:val="none" w:sz="0" w:space="0" w:color="auto"/>
      </w:divBdr>
    </w:div>
    <w:div w:id="1756316447">
      <w:bodyDiv w:val="1"/>
      <w:marLeft w:val="0"/>
      <w:marRight w:val="0"/>
      <w:marTop w:val="0"/>
      <w:marBottom w:val="0"/>
      <w:divBdr>
        <w:top w:val="none" w:sz="0" w:space="0" w:color="auto"/>
        <w:left w:val="none" w:sz="0" w:space="0" w:color="auto"/>
        <w:bottom w:val="none" w:sz="0" w:space="0" w:color="auto"/>
        <w:right w:val="none" w:sz="0" w:space="0" w:color="auto"/>
      </w:divBdr>
    </w:div>
    <w:div w:id="1756318535">
      <w:bodyDiv w:val="1"/>
      <w:marLeft w:val="0"/>
      <w:marRight w:val="0"/>
      <w:marTop w:val="0"/>
      <w:marBottom w:val="0"/>
      <w:divBdr>
        <w:top w:val="none" w:sz="0" w:space="0" w:color="auto"/>
        <w:left w:val="none" w:sz="0" w:space="0" w:color="auto"/>
        <w:bottom w:val="none" w:sz="0" w:space="0" w:color="auto"/>
        <w:right w:val="none" w:sz="0" w:space="0" w:color="auto"/>
      </w:divBdr>
    </w:div>
    <w:div w:id="1756434741">
      <w:bodyDiv w:val="1"/>
      <w:marLeft w:val="0"/>
      <w:marRight w:val="0"/>
      <w:marTop w:val="0"/>
      <w:marBottom w:val="0"/>
      <w:divBdr>
        <w:top w:val="none" w:sz="0" w:space="0" w:color="auto"/>
        <w:left w:val="none" w:sz="0" w:space="0" w:color="auto"/>
        <w:bottom w:val="none" w:sz="0" w:space="0" w:color="auto"/>
        <w:right w:val="none" w:sz="0" w:space="0" w:color="auto"/>
      </w:divBdr>
    </w:div>
    <w:div w:id="1756436401">
      <w:bodyDiv w:val="1"/>
      <w:marLeft w:val="0"/>
      <w:marRight w:val="0"/>
      <w:marTop w:val="0"/>
      <w:marBottom w:val="0"/>
      <w:divBdr>
        <w:top w:val="none" w:sz="0" w:space="0" w:color="auto"/>
        <w:left w:val="none" w:sz="0" w:space="0" w:color="auto"/>
        <w:bottom w:val="none" w:sz="0" w:space="0" w:color="auto"/>
        <w:right w:val="none" w:sz="0" w:space="0" w:color="auto"/>
      </w:divBdr>
    </w:div>
    <w:div w:id="1756509445">
      <w:bodyDiv w:val="1"/>
      <w:marLeft w:val="0"/>
      <w:marRight w:val="0"/>
      <w:marTop w:val="0"/>
      <w:marBottom w:val="0"/>
      <w:divBdr>
        <w:top w:val="none" w:sz="0" w:space="0" w:color="auto"/>
        <w:left w:val="none" w:sz="0" w:space="0" w:color="auto"/>
        <w:bottom w:val="none" w:sz="0" w:space="0" w:color="auto"/>
        <w:right w:val="none" w:sz="0" w:space="0" w:color="auto"/>
      </w:divBdr>
    </w:div>
    <w:div w:id="1756517351">
      <w:bodyDiv w:val="1"/>
      <w:marLeft w:val="0"/>
      <w:marRight w:val="0"/>
      <w:marTop w:val="0"/>
      <w:marBottom w:val="0"/>
      <w:divBdr>
        <w:top w:val="none" w:sz="0" w:space="0" w:color="auto"/>
        <w:left w:val="none" w:sz="0" w:space="0" w:color="auto"/>
        <w:bottom w:val="none" w:sz="0" w:space="0" w:color="auto"/>
        <w:right w:val="none" w:sz="0" w:space="0" w:color="auto"/>
      </w:divBdr>
    </w:div>
    <w:div w:id="1756591249">
      <w:bodyDiv w:val="1"/>
      <w:marLeft w:val="0"/>
      <w:marRight w:val="0"/>
      <w:marTop w:val="0"/>
      <w:marBottom w:val="0"/>
      <w:divBdr>
        <w:top w:val="none" w:sz="0" w:space="0" w:color="auto"/>
        <w:left w:val="none" w:sz="0" w:space="0" w:color="auto"/>
        <w:bottom w:val="none" w:sz="0" w:space="0" w:color="auto"/>
        <w:right w:val="none" w:sz="0" w:space="0" w:color="auto"/>
      </w:divBdr>
    </w:div>
    <w:div w:id="1756708341">
      <w:bodyDiv w:val="1"/>
      <w:marLeft w:val="0"/>
      <w:marRight w:val="0"/>
      <w:marTop w:val="0"/>
      <w:marBottom w:val="0"/>
      <w:divBdr>
        <w:top w:val="none" w:sz="0" w:space="0" w:color="auto"/>
        <w:left w:val="none" w:sz="0" w:space="0" w:color="auto"/>
        <w:bottom w:val="none" w:sz="0" w:space="0" w:color="auto"/>
        <w:right w:val="none" w:sz="0" w:space="0" w:color="auto"/>
      </w:divBdr>
    </w:div>
    <w:div w:id="1756709623">
      <w:bodyDiv w:val="1"/>
      <w:marLeft w:val="0"/>
      <w:marRight w:val="0"/>
      <w:marTop w:val="0"/>
      <w:marBottom w:val="0"/>
      <w:divBdr>
        <w:top w:val="none" w:sz="0" w:space="0" w:color="auto"/>
        <w:left w:val="none" w:sz="0" w:space="0" w:color="auto"/>
        <w:bottom w:val="none" w:sz="0" w:space="0" w:color="auto"/>
        <w:right w:val="none" w:sz="0" w:space="0" w:color="auto"/>
      </w:divBdr>
    </w:div>
    <w:div w:id="1756781537">
      <w:bodyDiv w:val="1"/>
      <w:marLeft w:val="0"/>
      <w:marRight w:val="0"/>
      <w:marTop w:val="0"/>
      <w:marBottom w:val="0"/>
      <w:divBdr>
        <w:top w:val="none" w:sz="0" w:space="0" w:color="auto"/>
        <w:left w:val="none" w:sz="0" w:space="0" w:color="auto"/>
        <w:bottom w:val="none" w:sz="0" w:space="0" w:color="auto"/>
        <w:right w:val="none" w:sz="0" w:space="0" w:color="auto"/>
      </w:divBdr>
    </w:div>
    <w:div w:id="1756823952">
      <w:bodyDiv w:val="1"/>
      <w:marLeft w:val="0"/>
      <w:marRight w:val="0"/>
      <w:marTop w:val="0"/>
      <w:marBottom w:val="0"/>
      <w:divBdr>
        <w:top w:val="none" w:sz="0" w:space="0" w:color="auto"/>
        <w:left w:val="none" w:sz="0" w:space="0" w:color="auto"/>
        <w:bottom w:val="none" w:sz="0" w:space="0" w:color="auto"/>
        <w:right w:val="none" w:sz="0" w:space="0" w:color="auto"/>
      </w:divBdr>
    </w:div>
    <w:div w:id="1756894776">
      <w:bodyDiv w:val="1"/>
      <w:marLeft w:val="0"/>
      <w:marRight w:val="0"/>
      <w:marTop w:val="0"/>
      <w:marBottom w:val="0"/>
      <w:divBdr>
        <w:top w:val="none" w:sz="0" w:space="0" w:color="auto"/>
        <w:left w:val="none" w:sz="0" w:space="0" w:color="auto"/>
        <w:bottom w:val="none" w:sz="0" w:space="0" w:color="auto"/>
        <w:right w:val="none" w:sz="0" w:space="0" w:color="auto"/>
      </w:divBdr>
    </w:div>
    <w:div w:id="1756896901">
      <w:bodyDiv w:val="1"/>
      <w:marLeft w:val="0"/>
      <w:marRight w:val="0"/>
      <w:marTop w:val="0"/>
      <w:marBottom w:val="0"/>
      <w:divBdr>
        <w:top w:val="none" w:sz="0" w:space="0" w:color="auto"/>
        <w:left w:val="none" w:sz="0" w:space="0" w:color="auto"/>
        <w:bottom w:val="none" w:sz="0" w:space="0" w:color="auto"/>
        <w:right w:val="none" w:sz="0" w:space="0" w:color="auto"/>
      </w:divBdr>
    </w:div>
    <w:div w:id="1756903004">
      <w:bodyDiv w:val="1"/>
      <w:marLeft w:val="0"/>
      <w:marRight w:val="0"/>
      <w:marTop w:val="0"/>
      <w:marBottom w:val="0"/>
      <w:divBdr>
        <w:top w:val="none" w:sz="0" w:space="0" w:color="auto"/>
        <w:left w:val="none" w:sz="0" w:space="0" w:color="auto"/>
        <w:bottom w:val="none" w:sz="0" w:space="0" w:color="auto"/>
        <w:right w:val="none" w:sz="0" w:space="0" w:color="auto"/>
      </w:divBdr>
    </w:div>
    <w:div w:id="1756972679">
      <w:bodyDiv w:val="1"/>
      <w:marLeft w:val="0"/>
      <w:marRight w:val="0"/>
      <w:marTop w:val="0"/>
      <w:marBottom w:val="0"/>
      <w:divBdr>
        <w:top w:val="none" w:sz="0" w:space="0" w:color="auto"/>
        <w:left w:val="none" w:sz="0" w:space="0" w:color="auto"/>
        <w:bottom w:val="none" w:sz="0" w:space="0" w:color="auto"/>
        <w:right w:val="none" w:sz="0" w:space="0" w:color="auto"/>
      </w:divBdr>
    </w:div>
    <w:div w:id="1756979693">
      <w:bodyDiv w:val="1"/>
      <w:marLeft w:val="0"/>
      <w:marRight w:val="0"/>
      <w:marTop w:val="0"/>
      <w:marBottom w:val="0"/>
      <w:divBdr>
        <w:top w:val="none" w:sz="0" w:space="0" w:color="auto"/>
        <w:left w:val="none" w:sz="0" w:space="0" w:color="auto"/>
        <w:bottom w:val="none" w:sz="0" w:space="0" w:color="auto"/>
        <w:right w:val="none" w:sz="0" w:space="0" w:color="auto"/>
      </w:divBdr>
    </w:div>
    <w:div w:id="1757021208">
      <w:bodyDiv w:val="1"/>
      <w:marLeft w:val="0"/>
      <w:marRight w:val="0"/>
      <w:marTop w:val="0"/>
      <w:marBottom w:val="0"/>
      <w:divBdr>
        <w:top w:val="none" w:sz="0" w:space="0" w:color="auto"/>
        <w:left w:val="none" w:sz="0" w:space="0" w:color="auto"/>
        <w:bottom w:val="none" w:sz="0" w:space="0" w:color="auto"/>
        <w:right w:val="none" w:sz="0" w:space="0" w:color="auto"/>
      </w:divBdr>
    </w:div>
    <w:div w:id="1757165457">
      <w:bodyDiv w:val="1"/>
      <w:marLeft w:val="0"/>
      <w:marRight w:val="0"/>
      <w:marTop w:val="0"/>
      <w:marBottom w:val="0"/>
      <w:divBdr>
        <w:top w:val="none" w:sz="0" w:space="0" w:color="auto"/>
        <w:left w:val="none" w:sz="0" w:space="0" w:color="auto"/>
        <w:bottom w:val="none" w:sz="0" w:space="0" w:color="auto"/>
        <w:right w:val="none" w:sz="0" w:space="0" w:color="auto"/>
      </w:divBdr>
    </w:div>
    <w:div w:id="1757246321">
      <w:bodyDiv w:val="1"/>
      <w:marLeft w:val="0"/>
      <w:marRight w:val="0"/>
      <w:marTop w:val="0"/>
      <w:marBottom w:val="0"/>
      <w:divBdr>
        <w:top w:val="none" w:sz="0" w:space="0" w:color="auto"/>
        <w:left w:val="none" w:sz="0" w:space="0" w:color="auto"/>
        <w:bottom w:val="none" w:sz="0" w:space="0" w:color="auto"/>
        <w:right w:val="none" w:sz="0" w:space="0" w:color="auto"/>
      </w:divBdr>
    </w:div>
    <w:div w:id="1757358955">
      <w:bodyDiv w:val="1"/>
      <w:marLeft w:val="0"/>
      <w:marRight w:val="0"/>
      <w:marTop w:val="0"/>
      <w:marBottom w:val="0"/>
      <w:divBdr>
        <w:top w:val="none" w:sz="0" w:space="0" w:color="auto"/>
        <w:left w:val="none" w:sz="0" w:space="0" w:color="auto"/>
        <w:bottom w:val="none" w:sz="0" w:space="0" w:color="auto"/>
        <w:right w:val="none" w:sz="0" w:space="0" w:color="auto"/>
      </w:divBdr>
    </w:div>
    <w:div w:id="1757439440">
      <w:bodyDiv w:val="1"/>
      <w:marLeft w:val="0"/>
      <w:marRight w:val="0"/>
      <w:marTop w:val="0"/>
      <w:marBottom w:val="0"/>
      <w:divBdr>
        <w:top w:val="none" w:sz="0" w:space="0" w:color="auto"/>
        <w:left w:val="none" w:sz="0" w:space="0" w:color="auto"/>
        <w:bottom w:val="none" w:sz="0" w:space="0" w:color="auto"/>
        <w:right w:val="none" w:sz="0" w:space="0" w:color="auto"/>
      </w:divBdr>
    </w:div>
    <w:div w:id="1757441371">
      <w:bodyDiv w:val="1"/>
      <w:marLeft w:val="0"/>
      <w:marRight w:val="0"/>
      <w:marTop w:val="0"/>
      <w:marBottom w:val="0"/>
      <w:divBdr>
        <w:top w:val="none" w:sz="0" w:space="0" w:color="auto"/>
        <w:left w:val="none" w:sz="0" w:space="0" w:color="auto"/>
        <w:bottom w:val="none" w:sz="0" w:space="0" w:color="auto"/>
        <w:right w:val="none" w:sz="0" w:space="0" w:color="auto"/>
      </w:divBdr>
    </w:div>
    <w:div w:id="1757509089">
      <w:bodyDiv w:val="1"/>
      <w:marLeft w:val="0"/>
      <w:marRight w:val="0"/>
      <w:marTop w:val="0"/>
      <w:marBottom w:val="0"/>
      <w:divBdr>
        <w:top w:val="none" w:sz="0" w:space="0" w:color="auto"/>
        <w:left w:val="none" w:sz="0" w:space="0" w:color="auto"/>
        <w:bottom w:val="none" w:sz="0" w:space="0" w:color="auto"/>
        <w:right w:val="none" w:sz="0" w:space="0" w:color="auto"/>
      </w:divBdr>
    </w:div>
    <w:div w:id="1757555486">
      <w:bodyDiv w:val="1"/>
      <w:marLeft w:val="0"/>
      <w:marRight w:val="0"/>
      <w:marTop w:val="0"/>
      <w:marBottom w:val="0"/>
      <w:divBdr>
        <w:top w:val="none" w:sz="0" w:space="0" w:color="auto"/>
        <w:left w:val="none" w:sz="0" w:space="0" w:color="auto"/>
        <w:bottom w:val="none" w:sz="0" w:space="0" w:color="auto"/>
        <w:right w:val="none" w:sz="0" w:space="0" w:color="auto"/>
      </w:divBdr>
    </w:div>
    <w:div w:id="1757625495">
      <w:bodyDiv w:val="1"/>
      <w:marLeft w:val="0"/>
      <w:marRight w:val="0"/>
      <w:marTop w:val="0"/>
      <w:marBottom w:val="0"/>
      <w:divBdr>
        <w:top w:val="none" w:sz="0" w:space="0" w:color="auto"/>
        <w:left w:val="none" w:sz="0" w:space="0" w:color="auto"/>
        <w:bottom w:val="none" w:sz="0" w:space="0" w:color="auto"/>
        <w:right w:val="none" w:sz="0" w:space="0" w:color="auto"/>
      </w:divBdr>
    </w:div>
    <w:div w:id="1757632516">
      <w:bodyDiv w:val="1"/>
      <w:marLeft w:val="0"/>
      <w:marRight w:val="0"/>
      <w:marTop w:val="0"/>
      <w:marBottom w:val="0"/>
      <w:divBdr>
        <w:top w:val="none" w:sz="0" w:space="0" w:color="auto"/>
        <w:left w:val="none" w:sz="0" w:space="0" w:color="auto"/>
        <w:bottom w:val="none" w:sz="0" w:space="0" w:color="auto"/>
        <w:right w:val="none" w:sz="0" w:space="0" w:color="auto"/>
      </w:divBdr>
    </w:div>
    <w:div w:id="1757750944">
      <w:bodyDiv w:val="1"/>
      <w:marLeft w:val="0"/>
      <w:marRight w:val="0"/>
      <w:marTop w:val="0"/>
      <w:marBottom w:val="0"/>
      <w:divBdr>
        <w:top w:val="none" w:sz="0" w:space="0" w:color="auto"/>
        <w:left w:val="none" w:sz="0" w:space="0" w:color="auto"/>
        <w:bottom w:val="none" w:sz="0" w:space="0" w:color="auto"/>
        <w:right w:val="none" w:sz="0" w:space="0" w:color="auto"/>
      </w:divBdr>
    </w:div>
    <w:div w:id="1757751825">
      <w:bodyDiv w:val="1"/>
      <w:marLeft w:val="0"/>
      <w:marRight w:val="0"/>
      <w:marTop w:val="0"/>
      <w:marBottom w:val="0"/>
      <w:divBdr>
        <w:top w:val="none" w:sz="0" w:space="0" w:color="auto"/>
        <w:left w:val="none" w:sz="0" w:space="0" w:color="auto"/>
        <w:bottom w:val="none" w:sz="0" w:space="0" w:color="auto"/>
        <w:right w:val="none" w:sz="0" w:space="0" w:color="auto"/>
      </w:divBdr>
    </w:div>
    <w:div w:id="1757894714">
      <w:bodyDiv w:val="1"/>
      <w:marLeft w:val="0"/>
      <w:marRight w:val="0"/>
      <w:marTop w:val="0"/>
      <w:marBottom w:val="0"/>
      <w:divBdr>
        <w:top w:val="none" w:sz="0" w:space="0" w:color="auto"/>
        <w:left w:val="none" w:sz="0" w:space="0" w:color="auto"/>
        <w:bottom w:val="none" w:sz="0" w:space="0" w:color="auto"/>
        <w:right w:val="none" w:sz="0" w:space="0" w:color="auto"/>
      </w:divBdr>
    </w:div>
    <w:div w:id="1757902449">
      <w:bodyDiv w:val="1"/>
      <w:marLeft w:val="0"/>
      <w:marRight w:val="0"/>
      <w:marTop w:val="0"/>
      <w:marBottom w:val="0"/>
      <w:divBdr>
        <w:top w:val="none" w:sz="0" w:space="0" w:color="auto"/>
        <w:left w:val="none" w:sz="0" w:space="0" w:color="auto"/>
        <w:bottom w:val="none" w:sz="0" w:space="0" w:color="auto"/>
        <w:right w:val="none" w:sz="0" w:space="0" w:color="auto"/>
      </w:divBdr>
    </w:div>
    <w:div w:id="1757944290">
      <w:bodyDiv w:val="1"/>
      <w:marLeft w:val="0"/>
      <w:marRight w:val="0"/>
      <w:marTop w:val="0"/>
      <w:marBottom w:val="0"/>
      <w:divBdr>
        <w:top w:val="none" w:sz="0" w:space="0" w:color="auto"/>
        <w:left w:val="none" w:sz="0" w:space="0" w:color="auto"/>
        <w:bottom w:val="none" w:sz="0" w:space="0" w:color="auto"/>
        <w:right w:val="none" w:sz="0" w:space="0" w:color="auto"/>
      </w:divBdr>
    </w:div>
    <w:div w:id="1757945971">
      <w:bodyDiv w:val="1"/>
      <w:marLeft w:val="0"/>
      <w:marRight w:val="0"/>
      <w:marTop w:val="0"/>
      <w:marBottom w:val="0"/>
      <w:divBdr>
        <w:top w:val="none" w:sz="0" w:space="0" w:color="auto"/>
        <w:left w:val="none" w:sz="0" w:space="0" w:color="auto"/>
        <w:bottom w:val="none" w:sz="0" w:space="0" w:color="auto"/>
        <w:right w:val="none" w:sz="0" w:space="0" w:color="auto"/>
      </w:divBdr>
    </w:div>
    <w:div w:id="1758015074">
      <w:bodyDiv w:val="1"/>
      <w:marLeft w:val="0"/>
      <w:marRight w:val="0"/>
      <w:marTop w:val="0"/>
      <w:marBottom w:val="0"/>
      <w:divBdr>
        <w:top w:val="none" w:sz="0" w:space="0" w:color="auto"/>
        <w:left w:val="none" w:sz="0" w:space="0" w:color="auto"/>
        <w:bottom w:val="none" w:sz="0" w:space="0" w:color="auto"/>
        <w:right w:val="none" w:sz="0" w:space="0" w:color="auto"/>
      </w:divBdr>
    </w:div>
    <w:div w:id="1758018647">
      <w:bodyDiv w:val="1"/>
      <w:marLeft w:val="0"/>
      <w:marRight w:val="0"/>
      <w:marTop w:val="0"/>
      <w:marBottom w:val="0"/>
      <w:divBdr>
        <w:top w:val="none" w:sz="0" w:space="0" w:color="auto"/>
        <w:left w:val="none" w:sz="0" w:space="0" w:color="auto"/>
        <w:bottom w:val="none" w:sz="0" w:space="0" w:color="auto"/>
        <w:right w:val="none" w:sz="0" w:space="0" w:color="auto"/>
      </w:divBdr>
    </w:div>
    <w:div w:id="1758020932">
      <w:bodyDiv w:val="1"/>
      <w:marLeft w:val="0"/>
      <w:marRight w:val="0"/>
      <w:marTop w:val="0"/>
      <w:marBottom w:val="0"/>
      <w:divBdr>
        <w:top w:val="none" w:sz="0" w:space="0" w:color="auto"/>
        <w:left w:val="none" w:sz="0" w:space="0" w:color="auto"/>
        <w:bottom w:val="none" w:sz="0" w:space="0" w:color="auto"/>
        <w:right w:val="none" w:sz="0" w:space="0" w:color="auto"/>
      </w:divBdr>
    </w:div>
    <w:div w:id="1758166635">
      <w:bodyDiv w:val="1"/>
      <w:marLeft w:val="0"/>
      <w:marRight w:val="0"/>
      <w:marTop w:val="0"/>
      <w:marBottom w:val="0"/>
      <w:divBdr>
        <w:top w:val="none" w:sz="0" w:space="0" w:color="auto"/>
        <w:left w:val="none" w:sz="0" w:space="0" w:color="auto"/>
        <w:bottom w:val="none" w:sz="0" w:space="0" w:color="auto"/>
        <w:right w:val="none" w:sz="0" w:space="0" w:color="auto"/>
      </w:divBdr>
    </w:div>
    <w:div w:id="1758355958">
      <w:bodyDiv w:val="1"/>
      <w:marLeft w:val="0"/>
      <w:marRight w:val="0"/>
      <w:marTop w:val="0"/>
      <w:marBottom w:val="0"/>
      <w:divBdr>
        <w:top w:val="none" w:sz="0" w:space="0" w:color="auto"/>
        <w:left w:val="none" w:sz="0" w:space="0" w:color="auto"/>
        <w:bottom w:val="none" w:sz="0" w:space="0" w:color="auto"/>
        <w:right w:val="none" w:sz="0" w:space="0" w:color="auto"/>
      </w:divBdr>
    </w:div>
    <w:div w:id="1758361407">
      <w:bodyDiv w:val="1"/>
      <w:marLeft w:val="0"/>
      <w:marRight w:val="0"/>
      <w:marTop w:val="0"/>
      <w:marBottom w:val="0"/>
      <w:divBdr>
        <w:top w:val="none" w:sz="0" w:space="0" w:color="auto"/>
        <w:left w:val="none" w:sz="0" w:space="0" w:color="auto"/>
        <w:bottom w:val="none" w:sz="0" w:space="0" w:color="auto"/>
        <w:right w:val="none" w:sz="0" w:space="0" w:color="auto"/>
      </w:divBdr>
    </w:div>
    <w:div w:id="1758401558">
      <w:bodyDiv w:val="1"/>
      <w:marLeft w:val="0"/>
      <w:marRight w:val="0"/>
      <w:marTop w:val="0"/>
      <w:marBottom w:val="0"/>
      <w:divBdr>
        <w:top w:val="none" w:sz="0" w:space="0" w:color="auto"/>
        <w:left w:val="none" w:sz="0" w:space="0" w:color="auto"/>
        <w:bottom w:val="none" w:sz="0" w:space="0" w:color="auto"/>
        <w:right w:val="none" w:sz="0" w:space="0" w:color="auto"/>
      </w:divBdr>
    </w:div>
    <w:div w:id="1758476897">
      <w:bodyDiv w:val="1"/>
      <w:marLeft w:val="0"/>
      <w:marRight w:val="0"/>
      <w:marTop w:val="0"/>
      <w:marBottom w:val="0"/>
      <w:divBdr>
        <w:top w:val="none" w:sz="0" w:space="0" w:color="auto"/>
        <w:left w:val="none" w:sz="0" w:space="0" w:color="auto"/>
        <w:bottom w:val="none" w:sz="0" w:space="0" w:color="auto"/>
        <w:right w:val="none" w:sz="0" w:space="0" w:color="auto"/>
      </w:divBdr>
    </w:div>
    <w:div w:id="1758481672">
      <w:bodyDiv w:val="1"/>
      <w:marLeft w:val="0"/>
      <w:marRight w:val="0"/>
      <w:marTop w:val="0"/>
      <w:marBottom w:val="0"/>
      <w:divBdr>
        <w:top w:val="none" w:sz="0" w:space="0" w:color="auto"/>
        <w:left w:val="none" w:sz="0" w:space="0" w:color="auto"/>
        <w:bottom w:val="none" w:sz="0" w:space="0" w:color="auto"/>
        <w:right w:val="none" w:sz="0" w:space="0" w:color="auto"/>
      </w:divBdr>
    </w:div>
    <w:div w:id="1758599217">
      <w:bodyDiv w:val="1"/>
      <w:marLeft w:val="0"/>
      <w:marRight w:val="0"/>
      <w:marTop w:val="0"/>
      <w:marBottom w:val="0"/>
      <w:divBdr>
        <w:top w:val="none" w:sz="0" w:space="0" w:color="auto"/>
        <w:left w:val="none" w:sz="0" w:space="0" w:color="auto"/>
        <w:bottom w:val="none" w:sz="0" w:space="0" w:color="auto"/>
        <w:right w:val="none" w:sz="0" w:space="0" w:color="auto"/>
      </w:divBdr>
    </w:div>
    <w:div w:id="1759016350">
      <w:bodyDiv w:val="1"/>
      <w:marLeft w:val="0"/>
      <w:marRight w:val="0"/>
      <w:marTop w:val="0"/>
      <w:marBottom w:val="0"/>
      <w:divBdr>
        <w:top w:val="none" w:sz="0" w:space="0" w:color="auto"/>
        <w:left w:val="none" w:sz="0" w:space="0" w:color="auto"/>
        <w:bottom w:val="none" w:sz="0" w:space="0" w:color="auto"/>
        <w:right w:val="none" w:sz="0" w:space="0" w:color="auto"/>
      </w:divBdr>
    </w:div>
    <w:div w:id="1759059279">
      <w:bodyDiv w:val="1"/>
      <w:marLeft w:val="0"/>
      <w:marRight w:val="0"/>
      <w:marTop w:val="0"/>
      <w:marBottom w:val="0"/>
      <w:divBdr>
        <w:top w:val="none" w:sz="0" w:space="0" w:color="auto"/>
        <w:left w:val="none" w:sz="0" w:space="0" w:color="auto"/>
        <w:bottom w:val="none" w:sz="0" w:space="0" w:color="auto"/>
        <w:right w:val="none" w:sz="0" w:space="0" w:color="auto"/>
      </w:divBdr>
    </w:div>
    <w:div w:id="1759129677">
      <w:bodyDiv w:val="1"/>
      <w:marLeft w:val="0"/>
      <w:marRight w:val="0"/>
      <w:marTop w:val="0"/>
      <w:marBottom w:val="0"/>
      <w:divBdr>
        <w:top w:val="none" w:sz="0" w:space="0" w:color="auto"/>
        <w:left w:val="none" w:sz="0" w:space="0" w:color="auto"/>
        <w:bottom w:val="none" w:sz="0" w:space="0" w:color="auto"/>
        <w:right w:val="none" w:sz="0" w:space="0" w:color="auto"/>
      </w:divBdr>
    </w:div>
    <w:div w:id="1759134419">
      <w:bodyDiv w:val="1"/>
      <w:marLeft w:val="0"/>
      <w:marRight w:val="0"/>
      <w:marTop w:val="0"/>
      <w:marBottom w:val="0"/>
      <w:divBdr>
        <w:top w:val="none" w:sz="0" w:space="0" w:color="auto"/>
        <w:left w:val="none" w:sz="0" w:space="0" w:color="auto"/>
        <w:bottom w:val="none" w:sz="0" w:space="0" w:color="auto"/>
        <w:right w:val="none" w:sz="0" w:space="0" w:color="auto"/>
      </w:divBdr>
    </w:div>
    <w:div w:id="1759136620">
      <w:bodyDiv w:val="1"/>
      <w:marLeft w:val="0"/>
      <w:marRight w:val="0"/>
      <w:marTop w:val="0"/>
      <w:marBottom w:val="0"/>
      <w:divBdr>
        <w:top w:val="none" w:sz="0" w:space="0" w:color="auto"/>
        <w:left w:val="none" w:sz="0" w:space="0" w:color="auto"/>
        <w:bottom w:val="none" w:sz="0" w:space="0" w:color="auto"/>
        <w:right w:val="none" w:sz="0" w:space="0" w:color="auto"/>
      </w:divBdr>
    </w:div>
    <w:div w:id="1759210391">
      <w:bodyDiv w:val="1"/>
      <w:marLeft w:val="0"/>
      <w:marRight w:val="0"/>
      <w:marTop w:val="0"/>
      <w:marBottom w:val="0"/>
      <w:divBdr>
        <w:top w:val="none" w:sz="0" w:space="0" w:color="auto"/>
        <w:left w:val="none" w:sz="0" w:space="0" w:color="auto"/>
        <w:bottom w:val="none" w:sz="0" w:space="0" w:color="auto"/>
        <w:right w:val="none" w:sz="0" w:space="0" w:color="auto"/>
      </w:divBdr>
    </w:div>
    <w:div w:id="1759213885">
      <w:bodyDiv w:val="1"/>
      <w:marLeft w:val="0"/>
      <w:marRight w:val="0"/>
      <w:marTop w:val="0"/>
      <w:marBottom w:val="0"/>
      <w:divBdr>
        <w:top w:val="none" w:sz="0" w:space="0" w:color="auto"/>
        <w:left w:val="none" w:sz="0" w:space="0" w:color="auto"/>
        <w:bottom w:val="none" w:sz="0" w:space="0" w:color="auto"/>
        <w:right w:val="none" w:sz="0" w:space="0" w:color="auto"/>
      </w:divBdr>
    </w:div>
    <w:div w:id="1759249272">
      <w:bodyDiv w:val="1"/>
      <w:marLeft w:val="0"/>
      <w:marRight w:val="0"/>
      <w:marTop w:val="0"/>
      <w:marBottom w:val="0"/>
      <w:divBdr>
        <w:top w:val="none" w:sz="0" w:space="0" w:color="auto"/>
        <w:left w:val="none" w:sz="0" w:space="0" w:color="auto"/>
        <w:bottom w:val="none" w:sz="0" w:space="0" w:color="auto"/>
        <w:right w:val="none" w:sz="0" w:space="0" w:color="auto"/>
      </w:divBdr>
    </w:div>
    <w:div w:id="1759250980">
      <w:bodyDiv w:val="1"/>
      <w:marLeft w:val="0"/>
      <w:marRight w:val="0"/>
      <w:marTop w:val="0"/>
      <w:marBottom w:val="0"/>
      <w:divBdr>
        <w:top w:val="none" w:sz="0" w:space="0" w:color="auto"/>
        <w:left w:val="none" w:sz="0" w:space="0" w:color="auto"/>
        <w:bottom w:val="none" w:sz="0" w:space="0" w:color="auto"/>
        <w:right w:val="none" w:sz="0" w:space="0" w:color="auto"/>
      </w:divBdr>
    </w:div>
    <w:div w:id="1759447165">
      <w:bodyDiv w:val="1"/>
      <w:marLeft w:val="0"/>
      <w:marRight w:val="0"/>
      <w:marTop w:val="0"/>
      <w:marBottom w:val="0"/>
      <w:divBdr>
        <w:top w:val="none" w:sz="0" w:space="0" w:color="auto"/>
        <w:left w:val="none" w:sz="0" w:space="0" w:color="auto"/>
        <w:bottom w:val="none" w:sz="0" w:space="0" w:color="auto"/>
        <w:right w:val="none" w:sz="0" w:space="0" w:color="auto"/>
      </w:divBdr>
    </w:div>
    <w:div w:id="1759520362">
      <w:bodyDiv w:val="1"/>
      <w:marLeft w:val="0"/>
      <w:marRight w:val="0"/>
      <w:marTop w:val="0"/>
      <w:marBottom w:val="0"/>
      <w:divBdr>
        <w:top w:val="none" w:sz="0" w:space="0" w:color="auto"/>
        <w:left w:val="none" w:sz="0" w:space="0" w:color="auto"/>
        <w:bottom w:val="none" w:sz="0" w:space="0" w:color="auto"/>
        <w:right w:val="none" w:sz="0" w:space="0" w:color="auto"/>
      </w:divBdr>
    </w:div>
    <w:div w:id="1759594713">
      <w:bodyDiv w:val="1"/>
      <w:marLeft w:val="0"/>
      <w:marRight w:val="0"/>
      <w:marTop w:val="0"/>
      <w:marBottom w:val="0"/>
      <w:divBdr>
        <w:top w:val="none" w:sz="0" w:space="0" w:color="auto"/>
        <w:left w:val="none" w:sz="0" w:space="0" w:color="auto"/>
        <w:bottom w:val="none" w:sz="0" w:space="0" w:color="auto"/>
        <w:right w:val="none" w:sz="0" w:space="0" w:color="auto"/>
      </w:divBdr>
    </w:div>
    <w:div w:id="1759670756">
      <w:bodyDiv w:val="1"/>
      <w:marLeft w:val="0"/>
      <w:marRight w:val="0"/>
      <w:marTop w:val="0"/>
      <w:marBottom w:val="0"/>
      <w:divBdr>
        <w:top w:val="none" w:sz="0" w:space="0" w:color="auto"/>
        <w:left w:val="none" w:sz="0" w:space="0" w:color="auto"/>
        <w:bottom w:val="none" w:sz="0" w:space="0" w:color="auto"/>
        <w:right w:val="none" w:sz="0" w:space="0" w:color="auto"/>
      </w:divBdr>
    </w:div>
    <w:div w:id="1759671461">
      <w:bodyDiv w:val="1"/>
      <w:marLeft w:val="0"/>
      <w:marRight w:val="0"/>
      <w:marTop w:val="0"/>
      <w:marBottom w:val="0"/>
      <w:divBdr>
        <w:top w:val="none" w:sz="0" w:space="0" w:color="auto"/>
        <w:left w:val="none" w:sz="0" w:space="0" w:color="auto"/>
        <w:bottom w:val="none" w:sz="0" w:space="0" w:color="auto"/>
        <w:right w:val="none" w:sz="0" w:space="0" w:color="auto"/>
      </w:divBdr>
    </w:div>
    <w:div w:id="1759787238">
      <w:bodyDiv w:val="1"/>
      <w:marLeft w:val="0"/>
      <w:marRight w:val="0"/>
      <w:marTop w:val="0"/>
      <w:marBottom w:val="0"/>
      <w:divBdr>
        <w:top w:val="none" w:sz="0" w:space="0" w:color="auto"/>
        <w:left w:val="none" w:sz="0" w:space="0" w:color="auto"/>
        <w:bottom w:val="none" w:sz="0" w:space="0" w:color="auto"/>
        <w:right w:val="none" w:sz="0" w:space="0" w:color="auto"/>
      </w:divBdr>
    </w:div>
    <w:div w:id="1759865481">
      <w:bodyDiv w:val="1"/>
      <w:marLeft w:val="0"/>
      <w:marRight w:val="0"/>
      <w:marTop w:val="0"/>
      <w:marBottom w:val="0"/>
      <w:divBdr>
        <w:top w:val="none" w:sz="0" w:space="0" w:color="auto"/>
        <w:left w:val="none" w:sz="0" w:space="0" w:color="auto"/>
        <w:bottom w:val="none" w:sz="0" w:space="0" w:color="auto"/>
        <w:right w:val="none" w:sz="0" w:space="0" w:color="auto"/>
      </w:divBdr>
    </w:div>
    <w:div w:id="1759908318">
      <w:bodyDiv w:val="1"/>
      <w:marLeft w:val="0"/>
      <w:marRight w:val="0"/>
      <w:marTop w:val="0"/>
      <w:marBottom w:val="0"/>
      <w:divBdr>
        <w:top w:val="none" w:sz="0" w:space="0" w:color="auto"/>
        <w:left w:val="none" w:sz="0" w:space="0" w:color="auto"/>
        <w:bottom w:val="none" w:sz="0" w:space="0" w:color="auto"/>
        <w:right w:val="none" w:sz="0" w:space="0" w:color="auto"/>
      </w:divBdr>
    </w:div>
    <w:div w:id="1760055999">
      <w:bodyDiv w:val="1"/>
      <w:marLeft w:val="0"/>
      <w:marRight w:val="0"/>
      <w:marTop w:val="0"/>
      <w:marBottom w:val="0"/>
      <w:divBdr>
        <w:top w:val="none" w:sz="0" w:space="0" w:color="auto"/>
        <w:left w:val="none" w:sz="0" w:space="0" w:color="auto"/>
        <w:bottom w:val="none" w:sz="0" w:space="0" w:color="auto"/>
        <w:right w:val="none" w:sz="0" w:space="0" w:color="auto"/>
      </w:divBdr>
    </w:div>
    <w:div w:id="1760057075">
      <w:bodyDiv w:val="1"/>
      <w:marLeft w:val="0"/>
      <w:marRight w:val="0"/>
      <w:marTop w:val="0"/>
      <w:marBottom w:val="0"/>
      <w:divBdr>
        <w:top w:val="none" w:sz="0" w:space="0" w:color="auto"/>
        <w:left w:val="none" w:sz="0" w:space="0" w:color="auto"/>
        <w:bottom w:val="none" w:sz="0" w:space="0" w:color="auto"/>
        <w:right w:val="none" w:sz="0" w:space="0" w:color="auto"/>
      </w:divBdr>
    </w:div>
    <w:div w:id="1760132300">
      <w:bodyDiv w:val="1"/>
      <w:marLeft w:val="0"/>
      <w:marRight w:val="0"/>
      <w:marTop w:val="0"/>
      <w:marBottom w:val="0"/>
      <w:divBdr>
        <w:top w:val="none" w:sz="0" w:space="0" w:color="auto"/>
        <w:left w:val="none" w:sz="0" w:space="0" w:color="auto"/>
        <w:bottom w:val="none" w:sz="0" w:space="0" w:color="auto"/>
        <w:right w:val="none" w:sz="0" w:space="0" w:color="auto"/>
      </w:divBdr>
    </w:div>
    <w:div w:id="1760180628">
      <w:bodyDiv w:val="1"/>
      <w:marLeft w:val="0"/>
      <w:marRight w:val="0"/>
      <w:marTop w:val="0"/>
      <w:marBottom w:val="0"/>
      <w:divBdr>
        <w:top w:val="none" w:sz="0" w:space="0" w:color="auto"/>
        <w:left w:val="none" w:sz="0" w:space="0" w:color="auto"/>
        <w:bottom w:val="none" w:sz="0" w:space="0" w:color="auto"/>
        <w:right w:val="none" w:sz="0" w:space="0" w:color="auto"/>
      </w:divBdr>
    </w:div>
    <w:div w:id="1760252485">
      <w:bodyDiv w:val="1"/>
      <w:marLeft w:val="0"/>
      <w:marRight w:val="0"/>
      <w:marTop w:val="0"/>
      <w:marBottom w:val="0"/>
      <w:divBdr>
        <w:top w:val="none" w:sz="0" w:space="0" w:color="auto"/>
        <w:left w:val="none" w:sz="0" w:space="0" w:color="auto"/>
        <w:bottom w:val="none" w:sz="0" w:space="0" w:color="auto"/>
        <w:right w:val="none" w:sz="0" w:space="0" w:color="auto"/>
      </w:divBdr>
    </w:div>
    <w:div w:id="1760322812">
      <w:bodyDiv w:val="1"/>
      <w:marLeft w:val="0"/>
      <w:marRight w:val="0"/>
      <w:marTop w:val="0"/>
      <w:marBottom w:val="0"/>
      <w:divBdr>
        <w:top w:val="none" w:sz="0" w:space="0" w:color="auto"/>
        <w:left w:val="none" w:sz="0" w:space="0" w:color="auto"/>
        <w:bottom w:val="none" w:sz="0" w:space="0" w:color="auto"/>
        <w:right w:val="none" w:sz="0" w:space="0" w:color="auto"/>
      </w:divBdr>
    </w:div>
    <w:div w:id="1760322923">
      <w:bodyDiv w:val="1"/>
      <w:marLeft w:val="0"/>
      <w:marRight w:val="0"/>
      <w:marTop w:val="0"/>
      <w:marBottom w:val="0"/>
      <w:divBdr>
        <w:top w:val="none" w:sz="0" w:space="0" w:color="auto"/>
        <w:left w:val="none" w:sz="0" w:space="0" w:color="auto"/>
        <w:bottom w:val="none" w:sz="0" w:space="0" w:color="auto"/>
        <w:right w:val="none" w:sz="0" w:space="0" w:color="auto"/>
      </w:divBdr>
    </w:div>
    <w:div w:id="1760446017">
      <w:bodyDiv w:val="1"/>
      <w:marLeft w:val="0"/>
      <w:marRight w:val="0"/>
      <w:marTop w:val="0"/>
      <w:marBottom w:val="0"/>
      <w:divBdr>
        <w:top w:val="none" w:sz="0" w:space="0" w:color="auto"/>
        <w:left w:val="none" w:sz="0" w:space="0" w:color="auto"/>
        <w:bottom w:val="none" w:sz="0" w:space="0" w:color="auto"/>
        <w:right w:val="none" w:sz="0" w:space="0" w:color="auto"/>
      </w:divBdr>
    </w:div>
    <w:div w:id="1760524658">
      <w:bodyDiv w:val="1"/>
      <w:marLeft w:val="0"/>
      <w:marRight w:val="0"/>
      <w:marTop w:val="0"/>
      <w:marBottom w:val="0"/>
      <w:divBdr>
        <w:top w:val="none" w:sz="0" w:space="0" w:color="auto"/>
        <w:left w:val="none" w:sz="0" w:space="0" w:color="auto"/>
        <w:bottom w:val="none" w:sz="0" w:space="0" w:color="auto"/>
        <w:right w:val="none" w:sz="0" w:space="0" w:color="auto"/>
      </w:divBdr>
    </w:div>
    <w:div w:id="1760633023">
      <w:bodyDiv w:val="1"/>
      <w:marLeft w:val="0"/>
      <w:marRight w:val="0"/>
      <w:marTop w:val="0"/>
      <w:marBottom w:val="0"/>
      <w:divBdr>
        <w:top w:val="none" w:sz="0" w:space="0" w:color="auto"/>
        <w:left w:val="none" w:sz="0" w:space="0" w:color="auto"/>
        <w:bottom w:val="none" w:sz="0" w:space="0" w:color="auto"/>
        <w:right w:val="none" w:sz="0" w:space="0" w:color="auto"/>
      </w:divBdr>
    </w:div>
    <w:div w:id="1760716137">
      <w:bodyDiv w:val="1"/>
      <w:marLeft w:val="0"/>
      <w:marRight w:val="0"/>
      <w:marTop w:val="0"/>
      <w:marBottom w:val="0"/>
      <w:divBdr>
        <w:top w:val="none" w:sz="0" w:space="0" w:color="auto"/>
        <w:left w:val="none" w:sz="0" w:space="0" w:color="auto"/>
        <w:bottom w:val="none" w:sz="0" w:space="0" w:color="auto"/>
        <w:right w:val="none" w:sz="0" w:space="0" w:color="auto"/>
      </w:divBdr>
    </w:div>
    <w:div w:id="1760784117">
      <w:bodyDiv w:val="1"/>
      <w:marLeft w:val="0"/>
      <w:marRight w:val="0"/>
      <w:marTop w:val="0"/>
      <w:marBottom w:val="0"/>
      <w:divBdr>
        <w:top w:val="none" w:sz="0" w:space="0" w:color="auto"/>
        <w:left w:val="none" w:sz="0" w:space="0" w:color="auto"/>
        <w:bottom w:val="none" w:sz="0" w:space="0" w:color="auto"/>
        <w:right w:val="none" w:sz="0" w:space="0" w:color="auto"/>
      </w:divBdr>
    </w:div>
    <w:div w:id="1760785928">
      <w:bodyDiv w:val="1"/>
      <w:marLeft w:val="0"/>
      <w:marRight w:val="0"/>
      <w:marTop w:val="0"/>
      <w:marBottom w:val="0"/>
      <w:divBdr>
        <w:top w:val="none" w:sz="0" w:space="0" w:color="auto"/>
        <w:left w:val="none" w:sz="0" w:space="0" w:color="auto"/>
        <w:bottom w:val="none" w:sz="0" w:space="0" w:color="auto"/>
        <w:right w:val="none" w:sz="0" w:space="0" w:color="auto"/>
      </w:divBdr>
    </w:div>
    <w:div w:id="1760833189">
      <w:bodyDiv w:val="1"/>
      <w:marLeft w:val="0"/>
      <w:marRight w:val="0"/>
      <w:marTop w:val="0"/>
      <w:marBottom w:val="0"/>
      <w:divBdr>
        <w:top w:val="none" w:sz="0" w:space="0" w:color="auto"/>
        <w:left w:val="none" w:sz="0" w:space="0" w:color="auto"/>
        <w:bottom w:val="none" w:sz="0" w:space="0" w:color="auto"/>
        <w:right w:val="none" w:sz="0" w:space="0" w:color="auto"/>
      </w:divBdr>
    </w:div>
    <w:div w:id="1760901866">
      <w:bodyDiv w:val="1"/>
      <w:marLeft w:val="0"/>
      <w:marRight w:val="0"/>
      <w:marTop w:val="0"/>
      <w:marBottom w:val="0"/>
      <w:divBdr>
        <w:top w:val="none" w:sz="0" w:space="0" w:color="auto"/>
        <w:left w:val="none" w:sz="0" w:space="0" w:color="auto"/>
        <w:bottom w:val="none" w:sz="0" w:space="0" w:color="auto"/>
        <w:right w:val="none" w:sz="0" w:space="0" w:color="auto"/>
      </w:divBdr>
    </w:div>
    <w:div w:id="1761027759">
      <w:bodyDiv w:val="1"/>
      <w:marLeft w:val="0"/>
      <w:marRight w:val="0"/>
      <w:marTop w:val="0"/>
      <w:marBottom w:val="0"/>
      <w:divBdr>
        <w:top w:val="none" w:sz="0" w:space="0" w:color="auto"/>
        <w:left w:val="none" w:sz="0" w:space="0" w:color="auto"/>
        <w:bottom w:val="none" w:sz="0" w:space="0" w:color="auto"/>
        <w:right w:val="none" w:sz="0" w:space="0" w:color="auto"/>
      </w:divBdr>
    </w:div>
    <w:div w:id="1761215934">
      <w:bodyDiv w:val="1"/>
      <w:marLeft w:val="0"/>
      <w:marRight w:val="0"/>
      <w:marTop w:val="0"/>
      <w:marBottom w:val="0"/>
      <w:divBdr>
        <w:top w:val="none" w:sz="0" w:space="0" w:color="auto"/>
        <w:left w:val="none" w:sz="0" w:space="0" w:color="auto"/>
        <w:bottom w:val="none" w:sz="0" w:space="0" w:color="auto"/>
        <w:right w:val="none" w:sz="0" w:space="0" w:color="auto"/>
      </w:divBdr>
    </w:div>
    <w:div w:id="1761217315">
      <w:bodyDiv w:val="1"/>
      <w:marLeft w:val="0"/>
      <w:marRight w:val="0"/>
      <w:marTop w:val="0"/>
      <w:marBottom w:val="0"/>
      <w:divBdr>
        <w:top w:val="none" w:sz="0" w:space="0" w:color="auto"/>
        <w:left w:val="none" w:sz="0" w:space="0" w:color="auto"/>
        <w:bottom w:val="none" w:sz="0" w:space="0" w:color="auto"/>
        <w:right w:val="none" w:sz="0" w:space="0" w:color="auto"/>
      </w:divBdr>
    </w:div>
    <w:div w:id="1761218291">
      <w:bodyDiv w:val="1"/>
      <w:marLeft w:val="0"/>
      <w:marRight w:val="0"/>
      <w:marTop w:val="0"/>
      <w:marBottom w:val="0"/>
      <w:divBdr>
        <w:top w:val="none" w:sz="0" w:space="0" w:color="auto"/>
        <w:left w:val="none" w:sz="0" w:space="0" w:color="auto"/>
        <w:bottom w:val="none" w:sz="0" w:space="0" w:color="auto"/>
        <w:right w:val="none" w:sz="0" w:space="0" w:color="auto"/>
      </w:divBdr>
    </w:div>
    <w:div w:id="1761221322">
      <w:bodyDiv w:val="1"/>
      <w:marLeft w:val="0"/>
      <w:marRight w:val="0"/>
      <w:marTop w:val="0"/>
      <w:marBottom w:val="0"/>
      <w:divBdr>
        <w:top w:val="none" w:sz="0" w:space="0" w:color="auto"/>
        <w:left w:val="none" w:sz="0" w:space="0" w:color="auto"/>
        <w:bottom w:val="none" w:sz="0" w:space="0" w:color="auto"/>
        <w:right w:val="none" w:sz="0" w:space="0" w:color="auto"/>
      </w:divBdr>
    </w:div>
    <w:div w:id="1761291046">
      <w:bodyDiv w:val="1"/>
      <w:marLeft w:val="0"/>
      <w:marRight w:val="0"/>
      <w:marTop w:val="0"/>
      <w:marBottom w:val="0"/>
      <w:divBdr>
        <w:top w:val="none" w:sz="0" w:space="0" w:color="auto"/>
        <w:left w:val="none" w:sz="0" w:space="0" w:color="auto"/>
        <w:bottom w:val="none" w:sz="0" w:space="0" w:color="auto"/>
        <w:right w:val="none" w:sz="0" w:space="0" w:color="auto"/>
      </w:divBdr>
    </w:div>
    <w:div w:id="1761363598">
      <w:bodyDiv w:val="1"/>
      <w:marLeft w:val="0"/>
      <w:marRight w:val="0"/>
      <w:marTop w:val="0"/>
      <w:marBottom w:val="0"/>
      <w:divBdr>
        <w:top w:val="none" w:sz="0" w:space="0" w:color="auto"/>
        <w:left w:val="none" w:sz="0" w:space="0" w:color="auto"/>
        <w:bottom w:val="none" w:sz="0" w:space="0" w:color="auto"/>
        <w:right w:val="none" w:sz="0" w:space="0" w:color="auto"/>
      </w:divBdr>
    </w:div>
    <w:div w:id="1761365568">
      <w:bodyDiv w:val="1"/>
      <w:marLeft w:val="0"/>
      <w:marRight w:val="0"/>
      <w:marTop w:val="0"/>
      <w:marBottom w:val="0"/>
      <w:divBdr>
        <w:top w:val="none" w:sz="0" w:space="0" w:color="auto"/>
        <w:left w:val="none" w:sz="0" w:space="0" w:color="auto"/>
        <w:bottom w:val="none" w:sz="0" w:space="0" w:color="auto"/>
        <w:right w:val="none" w:sz="0" w:space="0" w:color="auto"/>
      </w:divBdr>
    </w:div>
    <w:div w:id="1761369078">
      <w:bodyDiv w:val="1"/>
      <w:marLeft w:val="0"/>
      <w:marRight w:val="0"/>
      <w:marTop w:val="0"/>
      <w:marBottom w:val="0"/>
      <w:divBdr>
        <w:top w:val="none" w:sz="0" w:space="0" w:color="auto"/>
        <w:left w:val="none" w:sz="0" w:space="0" w:color="auto"/>
        <w:bottom w:val="none" w:sz="0" w:space="0" w:color="auto"/>
        <w:right w:val="none" w:sz="0" w:space="0" w:color="auto"/>
      </w:divBdr>
    </w:div>
    <w:div w:id="1761369932">
      <w:bodyDiv w:val="1"/>
      <w:marLeft w:val="0"/>
      <w:marRight w:val="0"/>
      <w:marTop w:val="0"/>
      <w:marBottom w:val="0"/>
      <w:divBdr>
        <w:top w:val="none" w:sz="0" w:space="0" w:color="auto"/>
        <w:left w:val="none" w:sz="0" w:space="0" w:color="auto"/>
        <w:bottom w:val="none" w:sz="0" w:space="0" w:color="auto"/>
        <w:right w:val="none" w:sz="0" w:space="0" w:color="auto"/>
      </w:divBdr>
    </w:div>
    <w:div w:id="1761412702">
      <w:bodyDiv w:val="1"/>
      <w:marLeft w:val="0"/>
      <w:marRight w:val="0"/>
      <w:marTop w:val="0"/>
      <w:marBottom w:val="0"/>
      <w:divBdr>
        <w:top w:val="none" w:sz="0" w:space="0" w:color="auto"/>
        <w:left w:val="none" w:sz="0" w:space="0" w:color="auto"/>
        <w:bottom w:val="none" w:sz="0" w:space="0" w:color="auto"/>
        <w:right w:val="none" w:sz="0" w:space="0" w:color="auto"/>
      </w:divBdr>
    </w:div>
    <w:div w:id="1761413780">
      <w:bodyDiv w:val="1"/>
      <w:marLeft w:val="0"/>
      <w:marRight w:val="0"/>
      <w:marTop w:val="0"/>
      <w:marBottom w:val="0"/>
      <w:divBdr>
        <w:top w:val="none" w:sz="0" w:space="0" w:color="auto"/>
        <w:left w:val="none" w:sz="0" w:space="0" w:color="auto"/>
        <w:bottom w:val="none" w:sz="0" w:space="0" w:color="auto"/>
        <w:right w:val="none" w:sz="0" w:space="0" w:color="auto"/>
      </w:divBdr>
    </w:div>
    <w:div w:id="1761485004">
      <w:bodyDiv w:val="1"/>
      <w:marLeft w:val="0"/>
      <w:marRight w:val="0"/>
      <w:marTop w:val="0"/>
      <w:marBottom w:val="0"/>
      <w:divBdr>
        <w:top w:val="none" w:sz="0" w:space="0" w:color="auto"/>
        <w:left w:val="none" w:sz="0" w:space="0" w:color="auto"/>
        <w:bottom w:val="none" w:sz="0" w:space="0" w:color="auto"/>
        <w:right w:val="none" w:sz="0" w:space="0" w:color="auto"/>
      </w:divBdr>
    </w:div>
    <w:div w:id="1761557763">
      <w:bodyDiv w:val="1"/>
      <w:marLeft w:val="0"/>
      <w:marRight w:val="0"/>
      <w:marTop w:val="0"/>
      <w:marBottom w:val="0"/>
      <w:divBdr>
        <w:top w:val="none" w:sz="0" w:space="0" w:color="auto"/>
        <w:left w:val="none" w:sz="0" w:space="0" w:color="auto"/>
        <w:bottom w:val="none" w:sz="0" w:space="0" w:color="auto"/>
        <w:right w:val="none" w:sz="0" w:space="0" w:color="auto"/>
      </w:divBdr>
    </w:div>
    <w:div w:id="1761561975">
      <w:bodyDiv w:val="1"/>
      <w:marLeft w:val="0"/>
      <w:marRight w:val="0"/>
      <w:marTop w:val="0"/>
      <w:marBottom w:val="0"/>
      <w:divBdr>
        <w:top w:val="none" w:sz="0" w:space="0" w:color="auto"/>
        <w:left w:val="none" w:sz="0" w:space="0" w:color="auto"/>
        <w:bottom w:val="none" w:sz="0" w:space="0" w:color="auto"/>
        <w:right w:val="none" w:sz="0" w:space="0" w:color="auto"/>
      </w:divBdr>
    </w:div>
    <w:div w:id="1761633730">
      <w:bodyDiv w:val="1"/>
      <w:marLeft w:val="0"/>
      <w:marRight w:val="0"/>
      <w:marTop w:val="0"/>
      <w:marBottom w:val="0"/>
      <w:divBdr>
        <w:top w:val="none" w:sz="0" w:space="0" w:color="auto"/>
        <w:left w:val="none" w:sz="0" w:space="0" w:color="auto"/>
        <w:bottom w:val="none" w:sz="0" w:space="0" w:color="auto"/>
        <w:right w:val="none" w:sz="0" w:space="0" w:color="auto"/>
      </w:divBdr>
    </w:div>
    <w:div w:id="1761829780">
      <w:bodyDiv w:val="1"/>
      <w:marLeft w:val="0"/>
      <w:marRight w:val="0"/>
      <w:marTop w:val="0"/>
      <w:marBottom w:val="0"/>
      <w:divBdr>
        <w:top w:val="none" w:sz="0" w:space="0" w:color="auto"/>
        <w:left w:val="none" w:sz="0" w:space="0" w:color="auto"/>
        <w:bottom w:val="none" w:sz="0" w:space="0" w:color="auto"/>
        <w:right w:val="none" w:sz="0" w:space="0" w:color="auto"/>
      </w:divBdr>
    </w:div>
    <w:div w:id="1761831373">
      <w:bodyDiv w:val="1"/>
      <w:marLeft w:val="0"/>
      <w:marRight w:val="0"/>
      <w:marTop w:val="0"/>
      <w:marBottom w:val="0"/>
      <w:divBdr>
        <w:top w:val="none" w:sz="0" w:space="0" w:color="auto"/>
        <w:left w:val="none" w:sz="0" w:space="0" w:color="auto"/>
        <w:bottom w:val="none" w:sz="0" w:space="0" w:color="auto"/>
        <w:right w:val="none" w:sz="0" w:space="0" w:color="auto"/>
      </w:divBdr>
    </w:div>
    <w:div w:id="1762066642">
      <w:bodyDiv w:val="1"/>
      <w:marLeft w:val="0"/>
      <w:marRight w:val="0"/>
      <w:marTop w:val="0"/>
      <w:marBottom w:val="0"/>
      <w:divBdr>
        <w:top w:val="none" w:sz="0" w:space="0" w:color="auto"/>
        <w:left w:val="none" w:sz="0" w:space="0" w:color="auto"/>
        <w:bottom w:val="none" w:sz="0" w:space="0" w:color="auto"/>
        <w:right w:val="none" w:sz="0" w:space="0" w:color="auto"/>
      </w:divBdr>
    </w:div>
    <w:div w:id="1762137991">
      <w:bodyDiv w:val="1"/>
      <w:marLeft w:val="0"/>
      <w:marRight w:val="0"/>
      <w:marTop w:val="0"/>
      <w:marBottom w:val="0"/>
      <w:divBdr>
        <w:top w:val="none" w:sz="0" w:space="0" w:color="auto"/>
        <w:left w:val="none" w:sz="0" w:space="0" w:color="auto"/>
        <w:bottom w:val="none" w:sz="0" w:space="0" w:color="auto"/>
        <w:right w:val="none" w:sz="0" w:space="0" w:color="auto"/>
      </w:divBdr>
    </w:div>
    <w:div w:id="1762144838">
      <w:bodyDiv w:val="1"/>
      <w:marLeft w:val="0"/>
      <w:marRight w:val="0"/>
      <w:marTop w:val="0"/>
      <w:marBottom w:val="0"/>
      <w:divBdr>
        <w:top w:val="none" w:sz="0" w:space="0" w:color="auto"/>
        <w:left w:val="none" w:sz="0" w:space="0" w:color="auto"/>
        <w:bottom w:val="none" w:sz="0" w:space="0" w:color="auto"/>
        <w:right w:val="none" w:sz="0" w:space="0" w:color="auto"/>
      </w:divBdr>
    </w:div>
    <w:div w:id="1762214758">
      <w:bodyDiv w:val="1"/>
      <w:marLeft w:val="0"/>
      <w:marRight w:val="0"/>
      <w:marTop w:val="0"/>
      <w:marBottom w:val="0"/>
      <w:divBdr>
        <w:top w:val="none" w:sz="0" w:space="0" w:color="auto"/>
        <w:left w:val="none" w:sz="0" w:space="0" w:color="auto"/>
        <w:bottom w:val="none" w:sz="0" w:space="0" w:color="auto"/>
        <w:right w:val="none" w:sz="0" w:space="0" w:color="auto"/>
      </w:divBdr>
    </w:div>
    <w:div w:id="1762291023">
      <w:bodyDiv w:val="1"/>
      <w:marLeft w:val="0"/>
      <w:marRight w:val="0"/>
      <w:marTop w:val="0"/>
      <w:marBottom w:val="0"/>
      <w:divBdr>
        <w:top w:val="none" w:sz="0" w:space="0" w:color="auto"/>
        <w:left w:val="none" w:sz="0" w:space="0" w:color="auto"/>
        <w:bottom w:val="none" w:sz="0" w:space="0" w:color="auto"/>
        <w:right w:val="none" w:sz="0" w:space="0" w:color="auto"/>
      </w:divBdr>
    </w:div>
    <w:div w:id="1762295645">
      <w:bodyDiv w:val="1"/>
      <w:marLeft w:val="0"/>
      <w:marRight w:val="0"/>
      <w:marTop w:val="0"/>
      <w:marBottom w:val="0"/>
      <w:divBdr>
        <w:top w:val="none" w:sz="0" w:space="0" w:color="auto"/>
        <w:left w:val="none" w:sz="0" w:space="0" w:color="auto"/>
        <w:bottom w:val="none" w:sz="0" w:space="0" w:color="auto"/>
        <w:right w:val="none" w:sz="0" w:space="0" w:color="auto"/>
      </w:divBdr>
    </w:div>
    <w:div w:id="1762333886">
      <w:bodyDiv w:val="1"/>
      <w:marLeft w:val="0"/>
      <w:marRight w:val="0"/>
      <w:marTop w:val="0"/>
      <w:marBottom w:val="0"/>
      <w:divBdr>
        <w:top w:val="none" w:sz="0" w:space="0" w:color="auto"/>
        <w:left w:val="none" w:sz="0" w:space="0" w:color="auto"/>
        <w:bottom w:val="none" w:sz="0" w:space="0" w:color="auto"/>
        <w:right w:val="none" w:sz="0" w:space="0" w:color="auto"/>
      </w:divBdr>
    </w:div>
    <w:div w:id="1762406257">
      <w:bodyDiv w:val="1"/>
      <w:marLeft w:val="0"/>
      <w:marRight w:val="0"/>
      <w:marTop w:val="0"/>
      <w:marBottom w:val="0"/>
      <w:divBdr>
        <w:top w:val="none" w:sz="0" w:space="0" w:color="auto"/>
        <w:left w:val="none" w:sz="0" w:space="0" w:color="auto"/>
        <w:bottom w:val="none" w:sz="0" w:space="0" w:color="auto"/>
        <w:right w:val="none" w:sz="0" w:space="0" w:color="auto"/>
      </w:divBdr>
    </w:div>
    <w:div w:id="1762602910">
      <w:bodyDiv w:val="1"/>
      <w:marLeft w:val="0"/>
      <w:marRight w:val="0"/>
      <w:marTop w:val="0"/>
      <w:marBottom w:val="0"/>
      <w:divBdr>
        <w:top w:val="none" w:sz="0" w:space="0" w:color="auto"/>
        <w:left w:val="none" w:sz="0" w:space="0" w:color="auto"/>
        <w:bottom w:val="none" w:sz="0" w:space="0" w:color="auto"/>
        <w:right w:val="none" w:sz="0" w:space="0" w:color="auto"/>
      </w:divBdr>
    </w:div>
    <w:div w:id="1762606262">
      <w:bodyDiv w:val="1"/>
      <w:marLeft w:val="0"/>
      <w:marRight w:val="0"/>
      <w:marTop w:val="0"/>
      <w:marBottom w:val="0"/>
      <w:divBdr>
        <w:top w:val="none" w:sz="0" w:space="0" w:color="auto"/>
        <w:left w:val="none" w:sz="0" w:space="0" w:color="auto"/>
        <w:bottom w:val="none" w:sz="0" w:space="0" w:color="auto"/>
        <w:right w:val="none" w:sz="0" w:space="0" w:color="auto"/>
      </w:divBdr>
    </w:div>
    <w:div w:id="1762676964">
      <w:bodyDiv w:val="1"/>
      <w:marLeft w:val="0"/>
      <w:marRight w:val="0"/>
      <w:marTop w:val="0"/>
      <w:marBottom w:val="0"/>
      <w:divBdr>
        <w:top w:val="none" w:sz="0" w:space="0" w:color="auto"/>
        <w:left w:val="none" w:sz="0" w:space="0" w:color="auto"/>
        <w:bottom w:val="none" w:sz="0" w:space="0" w:color="auto"/>
        <w:right w:val="none" w:sz="0" w:space="0" w:color="auto"/>
      </w:divBdr>
    </w:div>
    <w:div w:id="1762752022">
      <w:bodyDiv w:val="1"/>
      <w:marLeft w:val="0"/>
      <w:marRight w:val="0"/>
      <w:marTop w:val="0"/>
      <w:marBottom w:val="0"/>
      <w:divBdr>
        <w:top w:val="none" w:sz="0" w:space="0" w:color="auto"/>
        <w:left w:val="none" w:sz="0" w:space="0" w:color="auto"/>
        <w:bottom w:val="none" w:sz="0" w:space="0" w:color="auto"/>
        <w:right w:val="none" w:sz="0" w:space="0" w:color="auto"/>
      </w:divBdr>
    </w:div>
    <w:div w:id="1762872529">
      <w:bodyDiv w:val="1"/>
      <w:marLeft w:val="0"/>
      <w:marRight w:val="0"/>
      <w:marTop w:val="0"/>
      <w:marBottom w:val="0"/>
      <w:divBdr>
        <w:top w:val="none" w:sz="0" w:space="0" w:color="auto"/>
        <w:left w:val="none" w:sz="0" w:space="0" w:color="auto"/>
        <w:bottom w:val="none" w:sz="0" w:space="0" w:color="auto"/>
        <w:right w:val="none" w:sz="0" w:space="0" w:color="auto"/>
      </w:divBdr>
    </w:div>
    <w:div w:id="1762876438">
      <w:bodyDiv w:val="1"/>
      <w:marLeft w:val="0"/>
      <w:marRight w:val="0"/>
      <w:marTop w:val="0"/>
      <w:marBottom w:val="0"/>
      <w:divBdr>
        <w:top w:val="none" w:sz="0" w:space="0" w:color="auto"/>
        <w:left w:val="none" w:sz="0" w:space="0" w:color="auto"/>
        <w:bottom w:val="none" w:sz="0" w:space="0" w:color="auto"/>
        <w:right w:val="none" w:sz="0" w:space="0" w:color="auto"/>
      </w:divBdr>
    </w:div>
    <w:div w:id="1762947139">
      <w:bodyDiv w:val="1"/>
      <w:marLeft w:val="0"/>
      <w:marRight w:val="0"/>
      <w:marTop w:val="0"/>
      <w:marBottom w:val="0"/>
      <w:divBdr>
        <w:top w:val="none" w:sz="0" w:space="0" w:color="auto"/>
        <w:left w:val="none" w:sz="0" w:space="0" w:color="auto"/>
        <w:bottom w:val="none" w:sz="0" w:space="0" w:color="auto"/>
        <w:right w:val="none" w:sz="0" w:space="0" w:color="auto"/>
      </w:divBdr>
    </w:div>
    <w:div w:id="1762985826">
      <w:bodyDiv w:val="1"/>
      <w:marLeft w:val="0"/>
      <w:marRight w:val="0"/>
      <w:marTop w:val="0"/>
      <w:marBottom w:val="0"/>
      <w:divBdr>
        <w:top w:val="none" w:sz="0" w:space="0" w:color="auto"/>
        <w:left w:val="none" w:sz="0" w:space="0" w:color="auto"/>
        <w:bottom w:val="none" w:sz="0" w:space="0" w:color="auto"/>
        <w:right w:val="none" w:sz="0" w:space="0" w:color="auto"/>
      </w:divBdr>
    </w:div>
    <w:div w:id="1763255930">
      <w:bodyDiv w:val="1"/>
      <w:marLeft w:val="0"/>
      <w:marRight w:val="0"/>
      <w:marTop w:val="0"/>
      <w:marBottom w:val="0"/>
      <w:divBdr>
        <w:top w:val="none" w:sz="0" w:space="0" w:color="auto"/>
        <w:left w:val="none" w:sz="0" w:space="0" w:color="auto"/>
        <w:bottom w:val="none" w:sz="0" w:space="0" w:color="auto"/>
        <w:right w:val="none" w:sz="0" w:space="0" w:color="auto"/>
      </w:divBdr>
    </w:div>
    <w:div w:id="1763331227">
      <w:bodyDiv w:val="1"/>
      <w:marLeft w:val="0"/>
      <w:marRight w:val="0"/>
      <w:marTop w:val="0"/>
      <w:marBottom w:val="0"/>
      <w:divBdr>
        <w:top w:val="none" w:sz="0" w:space="0" w:color="auto"/>
        <w:left w:val="none" w:sz="0" w:space="0" w:color="auto"/>
        <w:bottom w:val="none" w:sz="0" w:space="0" w:color="auto"/>
        <w:right w:val="none" w:sz="0" w:space="0" w:color="auto"/>
      </w:divBdr>
    </w:div>
    <w:div w:id="1763601777">
      <w:bodyDiv w:val="1"/>
      <w:marLeft w:val="0"/>
      <w:marRight w:val="0"/>
      <w:marTop w:val="0"/>
      <w:marBottom w:val="0"/>
      <w:divBdr>
        <w:top w:val="none" w:sz="0" w:space="0" w:color="auto"/>
        <w:left w:val="none" w:sz="0" w:space="0" w:color="auto"/>
        <w:bottom w:val="none" w:sz="0" w:space="0" w:color="auto"/>
        <w:right w:val="none" w:sz="0" w:space="0" w:color="auto"/>
      </w:divBdr>
    </w:div>
    <w:div w:id="1763647700">
      <w:bodyDiv w:val="1"/>
      <w:marLeft w:val="0"/>
      <w:marRight w:val="0"/>
      <w:marTop w:val="0"/>
      <w:marBottom w:val="0"/>
      <w:divBdr>
        <w:top w:val="none" w:sz="0" w:space="0" w:color="auto"/>
        <w:left w:val="none" w:sz="0" w:space="0" w:color="auto"/>
        <w:bottom w:val="none" w:sz="0" w:space="0" w:color="auto"/>
        <w:right w:val="none" w:sz="0" w:space="0" w:color="auto"/>
      </w:divBdr>
    </w:div>
    <w:div w:id="1763797993">
      <w:bodyDiv w:val="1"/>
      <w:marLeft w:val="0"/>
      <w:marRight w:val="0"/>
      <w:marTop w:val="0"/>
      <w:marBottom w:val="0"/>
      <w:divBdr>
        <w:top w:val="none" w:sz="0" w:space="0" w:color="auto"/>
        <w:left w:val="none" w:sz="0" w:space="0" w:color="auto"/>
        <w:bottom w:val="none" w:sz="0" w:space="0" w:color="auto"/>
        <w:right w:val="none" w:sz="0" w:space="0" w:color="auto"/>
      </w:divBdr>
    </w:div>
    <w:div w:id="1764229586">
      <w:bodyDiv w:val="1"/>
      <w:marLeft w:val="0"/>
      <w:marRight w:val="0"/>
      <w:marTop w:val="0"/>
      <w:marBottom w:val="0"/>
      <w:divBdr>
        <w:top w:val="none" w:sz="0" w:space="0" w:color="auto"/>
        <w:left w:val="none" w:sz="0" w:space="0" w:color="auto"/>
        <w:bottom w:val="none" w:sz="0" w:space="0" w:color="auto"/>
        <w:right w:val="none" w:sz="0" w:space="0" w:color="auto"/>
      </w:divBdr>
    </w:div>
    <w:div w:id="1764259573">
      <w:bodyDiv w:val="1"/>
      <w:marLeft w:val="0"/>
      <w:marRight w:val="0"/>
      <w:marTop w:val="0"/>
      <w:marBottom w:val="0"/>
      <w:divBdr>
        <w:top w:val="none" w:sz="0" w:space="0" w:color="auto"/>
        <w:left w:val="none" w:sz="0" w:space="0" w:color="auto"/>
        <w:bottom w:val="none" w:sz="0" w:space="0" w:color="auto"/>
        <w:right w:val="none" w:sz="0" w:space="0" w:color="auto"/>
      </w:divBdr>
    </w:div>
    <w:div w:id="1764446825">
      <w:bodyDiv w:val="1"/>
      <w:marLeft w:val="0"/>
      <w:marRight w:val="0"/>
      <w:marTop w:val="0"/>
      <w:marBottom w:val="0"/>
      <w:divBdr>
        <w:top w:val="none" w:sz="0" w:space="0" w:color="auto"/>
        <w:left w:val="none" w:sz="0" w:space="0" w:color="auto"/>
        <w:bottom w:val="none" w:sz="0" w:space="0" w:color="auto"/>
        <w:right w:val="none" w:sz="0" w:space="0" w:color="auto"/>
      </w:divBdr>
    </w:div>
    <w:div w:id="1764496570">
      <w:bodyDiv w:val="1"/>
      <w:marLeft w:val="0"/>
      <w:marRight w:val="0"/>
      <w:marTop w:val="0"/>
      <w:marBottom w:val="0"/>
      <w:divBdr>
        <w:top w:val="none" w:sz="0" w:space="0" w:color="auto"/>
        <w:left w:val="none" w:sz="0" w:space="0" w:color="auto"/>
        <w:bottom w:val="none" w:sz="0" w:space="0" w:color="auto"/>
        <w:right w:val="none" w:sz="0" w:space="0" w:color="auto"/>
      </w:divBdr>
    </w:div>
    <w:div w:id="1764641564">
      <w:bodyDiv w:val="1"/>
      <w:marLeft w:val="0"/>
      <w:marRight w:val="0"/>
      <w:marTop w:val="0"/>
      <w:marBottom w:val="0"/>
      <w:divBdr>
        <w:top w:val="none" w:sz="0" w:space="0" w:color="auto"/>
        <w:left w:val="none" w:sz="0" w:space="0" w:color="auto"/>
        <w:bottom w:val="none" w:sz="0" w:space="0" w:color="auto"/>
        <w:right w:val="none" w:sz="0" w:space="0" w:color="auto"/>
      </w:divBdr>
    </w:div>
    <w:div w:id="1764691190">
      <w:bodyDiv w:val="1"/>
      <w:marLeft w:val="0"/>
      <w:marRight w:val="0"/>
      <w:marTop w:val="0"/>
      <w:marBottom w:val="0"/>
      <w:divBdr>
        <w:top w:val="none" w:sz="0" w:space="0" w:color="auto"/>
        <w:left w:val="none" w:sz="0" w:space="0" w:color="auto"/>
        <w:bottom w:val="none" w:sz="0" w:space="0" w:color="auto"/>
        <w:right w:val="none" w:sz="0" w:space="0" w:color="auto"/>
      </w:divBdr>
    </w:div>
    <w:div w:id="1764716729">
      <w:bodyDiv w:val="1"/>
      <w:marLeft w:val="0"/>
      <w:marRight w:val="0"/>
      <w:marTop w:val="0"/>
      <w:marBottom w:val="0"/>
      <w:divBdr>
        <w:top w:val="none" w:sz="0" w:space="0" w:color="auto"/>
        <w:left w:val="none" w:sz="0" w:space="0" w:color="auto"/>
        <w:bottom w:val="none" w:sz="0" w:space="0" w:color="auto"/>
        <w:right w:val="none" w:sz="0" w:space="0" w:color="auto"/>
      </w:divBdr>
    </w:div>
    <w:div w:id="1764717135">
      <w:bodyDiv w:val="1"/>
      <w:marLeft w:val="0"/>
      <w:marRight w:val="0"/>
      <w:marTop w:val="0"/>
      <w:marBottom w:val="0"/>
      <w:divBdr>
        <w:top w:val="none" w:sz="0" w:space="0" w:color="auto"/>
        <w:left w:val="none" w:sz="0" w:space="0" w:color="auto"/>
        <w:bottom w:val="none" w:sz="0" w:space="0" w:color="auto"/>
        <w:right w:val="none" w:sz="0" w:space="0" w:color="auto"/>
      </w:divBdr>
    </w:div>
    <w:div w:id="1764833429">
      <w:bodyDiv w:val="1"/>
      <w:marLeft w:val="0"/>
      <w:marRight w:val="0"/>
      <w:marTop w:val="0"/>
      <w:marBottom w:val="0"/>
      <w:divBdr>
        <w:top w:val="none" w:sz="0" w:space="0" w:color="auto"/>
        <w:left w:val="none" w:sz="0" w:space="0" w:color="auto"/>
        <w:bottom w:val="none" w:sz="0" w:space="0" w:color="auto"/>
        <w:right w:val="none" w:sz="0" w:space="0" w:color="auto"/>
      </w:divBdr>
    </w:div>
    <w:div w:id="1764834060">
      <w:bodyDiv w:val="1"/>
      <w:marLeft w:val="0"/>
      <w:marRight w:val="0"/>
      <w:marTop w:val="0"/>
      <w:marBottom w:val="0"/>
      <w:divBdr>
        <w:top w:val="none" w:sz="0" w:space="0" w:color="auto"/>
        <w:left w:val="none" w:sz="0" w:space="0" w:color="auto"/>
        <w:bottom w:val="none" w:sz="0" w:space="0" w:color="auto"/>
        <w:right w:val="none" w:sz="0" w:space="0" w:color="auto"/>
      </w:divBdr>
    </w:div>
    <w:div w:id="1764834361">
      <w:bodyDiv w:val="1"/>
      <w:marLeft w:val="0"/>
      <w:marRight w:val="0"/>
      <w:marTop w:val="0"/>
      <w:marBottom w:val="0"/>
      <w:divBdr>
        <w:top w:val="none" w:sz="0" w:space="0" w:color="auto"/>
        <w:left w:val="none" w:sz="0" w:space="0" w:color="auto"/>
        <w:bottom w:val="none" w:sz="0" w:space="0" w:color="auto"/>
        <w:right w:val="none" w:sz="0" w:space="0" w:color="auto"/>
      </w:divBdr>
    </w:div>
    <w:div w:id="1764839103">
      <w:bodyDiv w:val="1"/>
      <w:marLeft w:val="0"/>
      <w:marRight w:val="0"/>
      <w:marTop w:val="0"/>
      <w:marBottom w:val="0"/>
      <w:divBdr>
        <w:top w:val="none" w:sz="0" w:space="0" w:color="auto"/>
        <w:left w:val="none" w:sz="0" w:space="0" w:color="auto"/>
        <w:bottom w:val="none" w:sz="0" w:space="0" w:color="auto"/>
        <w:right w:val="none" w:sz="0" w:space="0" w:color="auto"/>
      </w:divBdr>
    </w:div>
    <w:div w:id="1764840628">
      <w:bodyDiv w:val="1"/>
      <w:marLeft w:val="0"/>
      <w:marRight w:val="0"/>
      <w:marTop w:val="0"/>
      <w:marBottom w:val="0"/>
      <w:divBdr>
        <w:top w:val="none" w:sz="0" w:space="0" w:color="auto"/>
        <w:left w:val="none" w:sz="0" w:space="0" w:color="auto"/>
        <w:bottom w:val="none" w:sz="0" w:space="0" w:color="auto"/>
        <w:right w:val="none" w:sz="0" w:space="0" w:color="auto"/>
      </w:divBdr>
    </w:div>
    <w:div w:id="1764915962">
      <w:bodyDiv w:val="1"/>
      <w:marLeft w:val="0"/>
      <w:marRight w:val="0"/>
      <w:marTop w:val="0"/>
      <w:marBottom w:val="0"/>
      <w:divBdr>
        <w:top w:val="none" w:sz="0" w:space="0" w:color="auto"/>
        <w:left w:val="none" w:sz="0" w:space="0" w:color="auto"/>
        <w:bottom w:val="none" w:sz="0" w:space="0" w:color="auto"/>
        <w:right w:val="none" w:sz="0" w:space="0" w:color="auto"/>
      </w:divBdr>
    </w:div>
    <w:div w:id="1764958202">
      <w:bodyDiv w:val="1"/>
      <w:marLeft w:val="0"/>
      <w:marRight w:val="0"/>
      <w:marTop w:val="0"/>
      <w:marBottom w:val="0"/>
      <w:divBdr>
        <w:top w:val="none" w:sz="0" w:space="0" w:color="auto"/>
        <w:left w:val="none" w:sz="0" w:space="0" w:color="auto"/>
        <w:bottom w:val="none" w:sz="0" w:space="0" w:color="auto"/>
        <w:right w:val="none" w:sz="0" w:space="0" w:color="auto"/>
      </w:divBdr>
    </w:div>
    <w:div w:id="1764958363">
      <w:bodyDiv w:val="1"/>
      <w:marLeft w:val="0"/>
      <w:marRight w:val="0"/>
      <w:marTop w:val="0"/>
      <w:marBottom w:val="0"/>
      <w:divBdr>
        <w:top w:val="none" w:sz="0" w:space="0" w:color="auto"/>
        <w:left w:val="none" w:sz="0" w:space="0" w:color="auto"/>
        <w:bottom w:val="none" w:sz="0" w:space="0" w:color="auto"/>
        <w:right w:val="none" w:sz="0" w:space="0" w:color="auto"/>
      </w:divBdr>
    </w:div>
    <w:div w:id="1765034870">
      <w:bodyDiv w:val="1"/>
      <w:marLeft w:val="0"/>
      <w:marRight w:val="0"/>
      <w:marTop w:val="0"/>
      <w:marBottom w:val="0"/>
      <w:divBdr>
        <w:top w:val="none" w:sz="0" w:space="0" w:color="auto"/>
        <w:left w:val="none" w:sz="0" w:space="0" w:color="auto"/>
        <w:bottom w:val="none" w:sz="0" w:space="0" w:color="auto"/>
        <w:right w:val="none" w:sz="0" w:space="0" w:color="auto"/>
      </w:divBdr>
    </w:div>
    <w:div w:id="1765150197">
      <w:bodyDiv w:val="1"/>
      <w:marLeft w:val="0"/>
      <w:marRight w:val="0"/>
      <w:marTop w:val="0"/>
      <w:marBottom w:val="0"/>
      <w:divBdr>
        <w:top w:val="none" w:sz="0" w:space="0" w:color="auto"/>
        <w:left w:val="none" w:sz="0" w:space="0" w:color="auto"/>
        <w:bottom w:val="none" w:sz="0" w:space="0" w:color="auto"/>
        <w:right w:val="none" w:sz="0" w:space="0" w:color="auto"/>
      </w:divBdr>
    </w:div>
    <w:div w:id="1765151554">
      <w:bodyDiv w:val="1"/>
      <w:marLeft w:val="0"/>
      <w:marRight w:val="0"/>
      <w:marTop w:val="0"/>
      <w:marBottom w:val="0"/>
      <w:divBdr>
        <w:top w:val="none" w:sz="0" w:space="0" w:color="auto"/>
        <w:left w:val="none" w:sz="0" w:space="0" w:color="auto"/>
        <w:bottom w:val="none" w:sz="0" w:space="0" w:color="auto"/>
        <w:right w:val="none" w:sz="0" w:space="0" w:color="auto"/>
      </w:divBdr>
    </w:div>
    <w:div w:id="1765414639">
      <w:bodyDiv w:val="1"/>
      <w:marLeft w:val="0"/>
      <w:marRight w:val="0"/>
      <w:marTop w:val="0"/>
      <w:marBottom w:val="0"/>
      <w:divBdr>
        <w:top w:val="none" w:sz="0" w:space="0" w:color="auto"/>
        <w:left w:val="none" w:sz="0" w:space="0" w:color="auto"/>
        <w:bottom w:val="none" w:sz="0" w:space="0" w:color="auto"/>
        <w:right w:val="none" w:sz="0" w:space="0" w:color="auto"/>
      </w:divBdr>
    </w:div>
    <w:div w:id="1765419349">
      <w:bodyDiv w:val="1"/>
      <w:marLeft w:val="0"/>
      <w:marRight w:val="0"/>
      <w:marTop w:val="0"/>
      <w:marBottom w:val="0"/>
      <w:divBdr>
        <w:top w:val="none" w:sz="0" w:space="0" w:color="auto"/>
        <w:left w:val="none" w:sz="0" w:space="0" w:color="auto"/>
        <w:bottom w:val="none" w:sz="0" w:space="0" w:color="auto"/>
        <w:right w:val="none" w:sz="0" w:space="0" w:color="auto"/>
      </w:divBdr>
    </w:div>
    <w:div w:id="1765419761">
      <w:bodyDiv w:val="1"/>
      <w:marLeft w:val="0"/>
      <w:marRight w:val="0"/>
      <w:marTop w:val="0"/>
      <w:marBottom w:val="0"/>
      <w:divBdr>
        <w:top w:val="none" w:sz="0" w:space="0" w:color="auto"/>
        <w:left w:val="none" w:sz="0" w:space="0" w:color="auto"/>
        <w:bottom w:val="none" w:sz="0" w:space="0" w:color="auto"/>
        <w:right w:val="none" w:sz="0" w:space="0" w:color="auto"/>
      </w:divBdr>
    </w:div>
    <w:div w:id="1765490313">
      <w:bodyDiv w:val="1"/>
      <w:marLeft w:val="0"/>
      <w:marRight w:val="0"/>
      <w:marTop w:val="0"/>
      <w:marBottom w:val="0"/>
      <w:divBdr>
        <w:top w:val="none" w:sz="0" w:space="0" w:color="auto"/>
        <w:left w:val="none" w:sz="0" w:space="0" w:color="auto"/>
        <w:bottom w:val="none" w:sz="0" w:space="0" w:color="auto"/>
        <w:right w:val="none" w:sz="0" w:space="0" w:color="auto"/>
      </w:divBdr>
    </w:div>
    <w:div w:id="1765569593">
      <w:bodyDiv w:val="1"/>
      <w:marLeft w:val="0"/>
      <w:marRight w:val="0"/>
      <w:marTop w:val="0"/>
      <w:marBottom w:val="0"/>
      <w:divBdr>
        <w:top w:val="none" w:sz="0" w:space="0" w:color="auto"/>
        <w:left w:val="none" w:sz="0" w:space="0" w:color="auto"/>
        <w:bottom w:val="none" w:sz="0" w:space="0" w:color="auto"/>
        <w:right w:val="none" w:sz="0" w:space="0" w:color="auto"/>
      </w:divBdr>
    </w:div>
    <w:div w:id="1765609667">
      <w:bodyDiv w:val="1"/>
      <w:marLeft w:val="0"/>
      <w:marRight w:val="0"/>
      <w:marTop w:val="0"/>
      <w:marBottom w:val="0"/>
      <w:divBdr>
        <w:top w:val="none" w:sz="0" w:space="0" w:color="auto"/>
        <w:left w:val="none" w:sz="0" w:space="0" w:color="auto"/>
        <w:bottom w:val="none" w:sz="0" w:space="0" w:color="auto"/>
        <w:right w:val="none" w:sz="0" w:space="0" w:color="auto"/>
      </w:divBdr>
    </w:div>
    <w:div w:id="1765682716">
      <w:bodyDiv w:val="1"/>
      <w:marLeft w:val="0"/>
      <w:marRight w:val="0"/>
      <w:marTop w:val="0"/>
      <w:marBottom w:val="0"/>
      <w:divBdr>
        <w:top w:val="none" w:sz="0" w:space="0" w:color="auto"/>
        <w:left w:val="none" w:sz="0" w:space="0" w:color="auto"/>
        <w:bottom w:val="none" w:sz="0" w:space="0" w:color="auto"/>
        <w:right w:val="none" w:sz="0" w:space="0" w:color="auto"/>
      </w:divBdr>
    </w:div>
    <w:div w:id="1765761051">
      <w:bodyDiv w:val="1"/>
      <w:marLeft w:val="0"/>
      <w:marRight w:val="0"/>
      <w:marTop w:val="0"/>
      <w:marBottom w:val="0"/>
      <w:divBdr>
        <w:top w:val="none" w:sz="0" w:space="0" w:color="auto"/>
        <w:left w:val="none" w:sz="0" w:space="0" w:color="auto"/>
        <w:bottom w:val="none" w:sz="0" w:space="0" w:color="auto"/>
        <w:right w:val="none" w:sz="0" w:space="0" w:color="auto"/>
      </w:divBdr>
    </w:div>
    <w:div w:id="1765833303">
      <w:bodyDiv w:val="1"/>
      <w:marLeft w:val="0"/>
      <w:marRight w:val="0"/>
      <w:marTop w:val="0"/>
      <w:marBottom w:val="0"/>
      <w:divBdr>
        <w:top w:val="none" w:sz="0" w:space="0" w:color="auto"/>
        <w:left w:val="none" w:sz="0" w:space="0" w:color="auto"/>
        <w:bottom w:val="none" w:sz="0" w:space="0" w:color="auto"/>
        <w:right w:val="none" w:sz="0" w:space="0" w:color="auto"/>
      </w:divBdr>
    </w:div>
    <w:div w:id="1765875000">
      <w:bodyDiv w:val="1"/>
      <w:marLeft w:val="0"/>
      <w:marRight w:val="0"/>
      <w:marTop w:val="0"/>
      <w:marBottom w:val="0"/>
      <w:divBdr>
        <w:top w:val="none" w:sz="0" w:space="0" w:color="auto"/>
        <w:left w:val="none" w:sz="0" w:space="0" w:color="auto"/>
        <w:bottom w:val="none" w:sz="0" w:space="0" w:color="auto"/>
        <w:right w:val="none" w:sz="0" w:space="0" w:color="auto"/>
      </w:divBdr>
    </w:div>
    <w:div w:id="1765878988">
      <w:bodyDiv w:val="1"/>
      <w:marLeft w:val="0"/>
      <w:marRight w:val="0"/>
      <w:marTop w:val="0"/>
      <w:marBottom w:val="0"/>
      <w:divBdr>
        <w:top w:val="none" w:sz="0" w:space="0" w:color="auto"/>
        <w:left w:val="none" w:sz="0" w:space="0" w:color="auto"/>
        <w:bottom w:val="none" w:sz="0" w:space="0" w:color="auto"/>
        <w:right w:val="none" w:sz="0" w:space="0" w:color="auto"/>
      </w:divBdr>
    </w:div>
    <w:div w:id="1765951427">
      <w:bodyDiv w:val="1"/>
      <w:marLeft w:val="0"/>
      <w:marRight w:val="0"/>
      <w:marTop w:val="0"/>
      <w:marBottom w:val="0"/>
      <w:divBdr>
        <w:top w:val="none" w:sz="0" w:space="0" w:color="auto"/>
        <w:left w:val="none" w:sz="0" w:space="0" w:color="auto"/>
        <w:bottom w:val="none" w:sz="0" w:space="0" w:color="auto"/>
        <w:right w:val="none" w:sz="0" w:space="0" w:color="auto"/>
      </w:divBdr>
    </w:div>
    <w:div w:id="1766031107">
      <w:bodyDiv w:val="1"/>
      <w:marLeft w:val="0"/>
      <w:marRight w:val="0"/>
      <w:marTop w:val="0"/>
      <w:marBottom w:val="0"/>
      <w:divBdr>
        <w:top w:val="none" w:sz="0" w:space="0" w:color="auto"/>
        <w:left w:val="none" w:sz="0" w:space="0" w:color="auto"/>
        <w:bottom w:val="none" w:sz="0" w:space="0" w:color="auto"/>
        <w:right w:val="none" w:sz="0" w:space="0" w:color="auto"/>
      </w:divBdr>
    </w:div>
    <w:div w:id="1766071930">
      <w:bodyDiv w:val="1"/>
      <w:marLeft w:val="0"/>
      <w:marRight w:val="0"/>
      <w:marTop w:val="0"/>
      <w:marBottom w:val="0"/>
      <w:divBdr>
        <w:top w:val="none" w:sz="0" w:space="0" w:color="auto"/>
        <w:left w:val="none" w:sz="0" w:space="0" w:color="auto"/>
        <w:bottom w:val="none" w:sz="0" w:space="0" w:color="auto"/>
        <w:right w:val="none" w:sz="0" w:space="0" w:color="auto"/>
      </w:divBdr>
    </w:div>
    <w:div w:id="1766147225">
      <w:bodyDiv w:val="1"/>
      <w:marLeft w:val="0"/>
      <w:marRight w:val="0"/>
      <w:marTop w:val="0"/>
      <w:marBottom w:val="0"/>
      <w:divBdr>
        <w:top w:val="none" w:sz="0" w:space="0" w:color="auto"/>
        <w:left w:val="none" w:sz="0" w:space="0" w:color="auto"/>
        <w:bottom w:val="none" w:sz="0" w:space="0" w:color="auto"/>
        <w:right w:val="none" w:sz="0" w:space="0" w:color="auto"/>
      </w:divBdr>
    </w:div>
    <w:div w:id="1766149267">
      <w:bodyDiv w:val="1"/>
      <w:marLeft w:val="0"/>
      <w:marRight w:val="0"/>
      <w:marTop w:val="0"/>
      <w:marBottom w:val="0"/>
      <w:divBdr>
        <w:top w:val="none" w:sz="0" w:space="0" w:color="auto"/>
        <w:left w:val="none" w:sz="0" w:space="0" w:color="auto"/>
        <w:bottom w:val="none" w:sz="0" w:space="0" w:color="auto"/>
        <w:right w:val="none" w:sz="0" w:space="0" w:color="auto"/>
      </w:divBdr>
    </w:div>
    <w:div w:id="1766221746">
      <w:bodyDiv w:val="1"/>
      <w:marLeft w:val="0"/>
      <w:marRight w:val="0"/>
      <w:marTop w:val="0"/>
      <w:marBottom w:val="0"/>
      <w:divBdr>
        <w:top w:val="none" w:sz="0" w:space="0" w:color="auto"/>
        <w:left w:val="none" w:sz="0" w:space="0" w:color="auto"/>
        <w:bottom w:val="none" w:sz="0" w:space="0" w:color="auto"/>
        <w:right w:val="none" w:sz="0" w:space="0" w:color="auto"/>
      </w:divBdr>
    </w:div>
    <w:div w:id="1766261708">
      <w:bodyDiv w:val="1"/>
      <w:marLeft w:val="0"/>
      <w:marRight w:val="0"/>
      <w:marTop w:val="0"/>
      <w:marBottom w:val="0"/>
      <w:divBdr>
        <w:top w:val="none" w:sz="0" w:space="0" w:color="auto"/>
        <w:left w:val="none" w:sz="0" w:space="0" w:color="auto"/>
        <w:bottom w:val="none" w:sz="0" w:space="0" w:color="auto"/>
        <w:right w:val="none" w:sz="0" w:space="0" w:color="auto"/>
      </w:divBdr>
    </w:div>
    <w:div w:id="1766266772">
      <w:bodyDiv w:val="1"/>
      <w:marLeft w:val="0"/>
      <w:marRight w:val="0"/>
      <w:marTop w:val="0"/>
      <w:marBottom w:val="0"/>
      <w:divBdr>
        <w:top w:val="none" w:sz="0" w:space="0" w:color="auto"/>
        <w:left w:val="none" w:sz="0" w:space="0" w:color="auto"/>
        <w:bottom w:val="none" w:sz="0" w:space="0" w:color="auto"/>
        <w:right w:val="none" w:sz="0" w:space="0" w:color="auto"/>
      </w:divBdr>
    </w:div>
    <w:div w:id="1766341850">
      <w:bodyDiv w:val="1"/>
      <w:marLeft w:val="0"/>
      <w:marRight w:val="0"/>
      <w:marTop w:val="0"/>
      <w:marBottom w:val="0"/>
      <w:divBdr>
        <w:top w:val="none" w:sz="0" w:space="0" w:color="auto"/>
        <w:left w:val="none" w:sz="0" w:space="0" w:color="auto"/>
        <w:bottom w:val="none" w:sz="0" w:space="0" w:color="auto"/>
        <w:right w:val="none" w:sz="0" w:space="0" w:color="auto"/>
      </w:divBdr>
    </w:div>
    <w:div w:id="1766415736">
      <w:bodyDiv w:val="1"/>
      <w:marLeft w:val="0"/>
      <w:marRight w:val="0"/>
      <w:marTop w:val="0"/>
      <w:marBottom w:val="0"/>
      <w:divBdr>
        <w:top w:val="none" w:sz="0" w:space="0" w:color="auto"/>
        <w:left w:val="none" w:sz="0" w:space="0" w:color="auto"/>
        <w:bottom w:val="none" w:sz="0" w:space="0" w:color="auto"/>
        <w:right w:val="none" w:sz="0" w:space="0" w:color="auto"/>
      </w:divBdr>
    </w:div>
    <w:div w:id="1766459054">
      <w:bodyDiv w:val="1"/>
      <w:marLeft w:val="0"/>
      <w:marRight w:val="0"/>
      <w:marTop w:val="0"/>
      <w:marBottom w:val="0"/>
      <w:divBdr>
        <w:top w:val="none" w:sz="0" w:space="0" w:color="auto"/>
        <w:left w:val="none" w:sz="0" w:space="0" w:color="auto"/>
        <w:bottom w:val="none" w:sz="0" w:space="0" w:color="auto"/>
        <w:right w:val="none" w:sz="0" w:space="0" w:color="auto"/>
      </w:divBdr>
    </w:div>
    <w:div w:id="1766533511">
      <w:bodyDiv w:val="1"/>
      <w:marLeft w:val="0"/>
      <w:marRight w:val="0"/>
      <w:marTop w:val="0"/>
      <w:marBottom w:val="0"/>
      <w:divBdr>
        <w:top w:val="none" w:sz="0" w:space="0" w:color="auto"/>
        <w:left w:val="none" w:sz="0" w:space="0" w:color="auto"/>
        <w:bottom w:val="none" w:sz="0" w:space="0" w:color="auto"/>
        <w:right w:val="none" w:sz="0" w:space="0" w:color="auto"/>
      </w:divBdr>
    </w:div>
    <w:div w:id="1766879803">
      <w:bodyDiv w:val="1"/>
      <w:marLeft w:val="0"/>
      <w:marRight w:val="0"/>
      <w:marTop w:val="0"/>
      <w:marBottom w:val="0"/>
      <w:divBdr>
        <w:top w:val="none" w:sz="0" w:space="0" w:color="auto"/>
        <w:left w:val="none" w:sz="0" w:space="0" w:color="auto"/>
        <w:bottom w:val="none" w:sz="0" w:space="0" w:color="auto"/>
        <w:right w:val="none" w:sz="0" w:space="0" w:color="auto"/>
      </w:divBdr>
    </w:div>
    <w:div w:id="1767075758">
      <w:bodyDiv w:val="1"/>
      <w:marLeft w:val="0"/>
      <w:marRight w:val="0"/>
      <w:marTop w:val="0"/>
      <w:marBottom w:val="0"/>
      <w:divBdr>
        <w:top w:val="none" w:sz="0" w:space="0" w:color="auto"/>
        <w:left w:val="none" w:sz="0" w:space="0" w:color="auto"/>
        <w:bottom w:val="none" w:sz="0" w:space="0" w:color="auto"/>
        <w:right w:val="none" w:sz="0" w:space="0" w:color="auto"/>
      </w:divBdr>
    </w:div>
    <w:div w:id="1767143198">
      <w:bodyDiv w:val="1"/>
      <w:marLeft w:val="0"/>
      <w:marRight w:val="0"/>
      <w:marTop w:val="0"/>
      <w:marBottom w:val="0"/>
      <w:divBdr>
        <w:top w:val="none" w:sz="0" w:space="0" w:color="auto"/>
        <w:left w:val="none" w:sz="0" w:space="0" w:color="auto"/>
        <w:bottom w:val="none" w:sz="0" w:space="0" w:color="auto"/>
        <w:right w:val="none" w:sz="0" w:space="0" w:color="auto"/>
      </w:divBdr>
    </w:div>
    <w:div w:id="1767188418">
      <w:bodyDiv w:val="1"/>
      <w:marLeft w:val="0"/>
      <w:marRight w:val="0"/>
      <w:marTop w:val="0"/>
      <w:marBottom w:val="0"/>
      <w:divBdr>
        <w:top w:val="none" w:sz="0" w:space="0" w:color="auto"/>
        <w:left w:val="none" w:sz="0" w:space="0" w:color="auto"/>
        <w:bottom w:val="none" w:sz="0" w:space="0" w:color="auto"/>
        <w:right w:val="none" w:sz="0" w:space="0" w:color="auto"/>
      </w:divBdr>
    </w:div>
    <w:div w:id="1767194021">
      <w:bodyDiv w:val="1"/>
      <w:marLeft w:val="0"/>
      <w:marRight w:val="0"/>
      <w:marTop w:val="0"/>
      <w:marBottom w:val="0"/>
      <w:divBdr>
        <w:top w:val="none" w:sz="0" w:space="0" w:color="auto"/>
        <w:left w:val="none" w:sz="0" w:space="0" w:color="auto"/>
        <w:bottom w:val="none" w:sz="0" w:space="0" w:color="auto"/>
        <w:right w:val="none" w:sz="0" w:space="0" w:color="auto"/>
      </w:divBdr>
    </w:div>
    <w:div w:id="1767312670">
      <w:bodyDiv w:val="1"/>
      <w:marLeft w:val="0"/>
      <w:marRight w:val="0"/>
      <w:marTop w:val="0"/>
      <w:marBottom w:val="0"/>
      <w:divBdr>
        <w:top w:val="none" w:sz="0" w:space="0" w:color="auto"/>
        <w:left w:val="none" w:sz="0" w:space="0" w:color="auto"/>
        <w:bottom w:val="none" w:sz="0" w:space="0" w:color="auto"/>
        <w:right w:val="none" w:sz="0" w:space="0" w:color="auto"/>
      </w:divBdr>
    </w:div>
    <w:div w:id="1767381298">
      <w:bodyDiv w:val="1"/>
      <w:marLeft w:val="0"/>
      <w:marRight w:val="0"/>
      <w:marTop w:val="0"/>
      <w:marBottom w:val="0"/>
      <w:divBdr>
        <w:top w:val="none" w:sz="0" w:space="0" w:color="auto"/>
        <w:left w:val="none" w:sz="0" w:space="0" w:color="auto"/>
        <w:bottom w:val="none" w:sz="0" w:space="0" w:color="auto"/>
        <w:right w:val="none" w:sz="0" w:space="0" w:color="auto"/>
      </w:divBdr>
    </w:div>
    <w:div w:id="1767456749">
      <w:bodyDiv w:val="1"/>
      <w:marLeft w:val="0"/>
      <w:marRight w:val="0"/>
      <w:marTop w:val="0"/>
      <w:marBottom w:val="0"/>
      <w:divBdr>
        <w:top w:val="none" w:sz="0" w:space="0" w:color="auto"/>
        <w:left w:val="none" w:sz="0" w:space="0" w:color="auto"/>
        <w:bottom w:val="none" w:sz="0" w:space="0" w:color="auto"/>
        <w:right w:val="none" w:sz="0" w:space="0" w:color="auto"/>
      </w:divBdr>
    </w:div>
    <w:div w:id="1767462612">
      <w:bodyDiv w:val="1"/>
      <w:marLeft w:val="0"/>
      <w:marRight w:val="0"/>
      <w:marTop w:val="0"/>
      <w:marBottom w:val="0"/>
      <w:divBdr>
        <w:top w:val="none" w:sz="0" w:space="0" w:color="auto"/>
        <w:left w:val="none" w:sz="0" w:space="0" w:color="auto"/>
        <w:bottom w:val="none" w:sz="0" w:space="0" w:color="auto"/>
        <w:right w:val="none" w:sz="0" w:space="0" w:color="auto"/>
      </w:divBdr>
    </w:div>
    <w:div w:id="1767651980">
      <w:bodyDiv w:val="1"/>
      <w:marLeft w:val="0"/>
      <w:marRight w:val="0"/>
      <w:marTop w:val="0"/>
      <w:marBottom w:val="0"/>
      <w:divBdr>
        <w:top w:val="none" w:sz="0" w:space="0" w:color="auto"/>
        <w:left w:val="none" w:sz="0" w:space="0" w:color="auto"/>
        <w:bottom w:val="none" w:sz="0" w:space="0" w:color="auto"/>
        <w:right w:val="none" w:sz="0" w:space="0" w:color="auto"/>
      </w:divBdr>
    </w:div>
    <w:div w:id="1767655235">
      <w:bodyDiv w:val="1"/>
      <w:marLeft w:val="0"/>
      <w:marRight w:val="0"/>
      <w:marTop w:val="0"/>
      <w:marBottom w:val="0"/>
      <w:divBdr>
        <w:top w:val="none" w:sz="0" w:space="0" w:color="auto"/>
        <w:left w:val="none" w:sz="0" w:space="0" w:color="auto"/>
        <w:bottom w:val="none" w:sz="0" w:space="0" w:color="auto"/>
        <w:right w:val="none" w:sz="0" w:space="0" w:color="auto"/>
      </w:divBdr>
    </w:div>
    <w:div w:id="1767727490">
      <w:bodyDiv w:val="1"/>
      <w:marLeft w:val="0"/>
      <w:marRight w:val="0"/>
      <w:marTop w:val="0"/>
      <w:marBottom w:val="0"/>
      <w:divBdr>
        <w:top w:val="none" w:sz="0" w:space="0" w:color="auto"/>
        <w:left w:val="none" w:sz="0" w:space="0" w:color="auto"/>
        <w:bottom w:val="none" w:sz="0" w:space="0" w:color="auto"/>
        <w:right w:val="none" w:sz="0" w:space="0" w:color="auto"/>
      </w:divBdr>
    </w:div>
    <w:div w:id="1767845267">
      <w:bodyDiv w:val="1"/>
      <w:marLeft w:val="0"/>
      <w:marRight w:val="0"/>
      <w:marTop w:val="0"/>
      <w:marBottom w:val="0"/>
      <w:divBdr>
        <w:top w:val="none" w:sz="0" w:space="0" w:color="auto"/>
        <w:left w:val="none" w:sz="0" w:space="0" w:color="auto"/>
        <w:bottom w:val="none" w:sz="0" w:space="0" w:color="auto"/>
        <w:right w:val="none" w:sz="0" w:space="0" w:color="auto"/>
      </w:divBdr>
    </w:div>
    <w:div w:id="1767922787">
      <w:bodyDiv w:val="1"/>
      <w:marLeft w:val="0"/>
      <w:marRight w:val="0"/>
      <w:marTop w:val="0"/>
      <w:marBottom w:val="0"/>
      <w:divBdr>
        <w:top w:val="none" w:sz="0" w:space="0" w:color="auto"/>
        <w:left w:val="none" w:sz="0" w:space="0" w:color="auto"/>
        <w:bottom w:val="none" w:sz="0" w:space="0" w:color="auto"/>
        <w:right w:val="none" w:sz="0" w:space="0" w:color="auto"/>
      </w:divBdr>
    </w:div>
    <w:div w:id="1767996142">
      <w:bodyDiv w:val="1"/>
      <w:marLeft w:val="0"/>
      <w:marRight w:val="0"/>
      <w:marTop w:val="0"/>
      <w:marBottom w:val="0"/>
      <w:divBdr>
        <w:top w:val="none" w:sz="0" w:space="0" w:color="auto"/>
        <w:left w:val="none" w:sz="0" w:space="0" w:color="auto"/>
        <w:bottom w:val="none" w:sz="0" w:space="0" w:color="auto"/>
        <w:right w:val="none" w:sz="0" w:space="0" w:color="auto"/>
      </w:divBdr>
    </w:div>
    <w:div w:id="1768039280">
      <w:bodyDiv w:val="1"/>
      <w:marLeft w:val="0"/>
      <w:marRight w:val="0"/>
      <w:marTop w:val="0"/>
      <w:marBottom w:val="0"/>
      <w:divBdr>
        <w:top w:val="none" w:sz="0" w:space="0" w:color="auto"/>
        <w:left w:val="none" w:sz="0" w:space="0" w:color="auto"/>
        <w:bottom w:val="none" w:sz="0" w:space="0" w:color="auto"/>
        <w:right w:val="none" w:sz="0" w:space="0" w:color="auto"/>
      </w:divBdr>
    </w:div>
    <w:div w:id="1768193159">
      <w:bodyDiv w:val="1"/>
      <w:marLeft w:val="0"/>
      <w:marRight w:val="0"/>
      <w:marTop w:val="0"/>
      <w:marBottom w:val="0"/>
      <w:divBdr>
        <w:top w:val="none" w:sz="0" w:space="0" w:color="auto"/>
        <w:left w:val="none" w:sz="0" w:space="0" w:color="auto"/>
        <w:bottom w:val="none" w:sz="0" w:space="0" w:color="auto"/>
        <w:right w:val="none" w:sz="0" w:space="0" w:color="auto"/>
      </w:divBdr>
    </w:div>
    <w:div w:id="1768232101">
      <w:bodyDiv w:val="1"/>
      <w:marLeft w:val="0"/>
      <w:marRight w:val="0"/>
      <w:marTop w:val="0"/>
      <w:marBottom w:val="0"/>
      <w:divBdr>
        <w:top w:val="none" w:sz="0" w:space="0" w:color="auto"/>
        <w:left w:val="none" w:sz="0" w:space="0" w:color="auto"/>
        <w:bottom w:val="none" w:sz="0" w:space="0" w:color="auto"/>
        <w:right w:val="none" w:sz="0" w:space="0" w:color="auto"/>
      </w:divBdr>
    </w:div>
    <w:div w:id="1768234351">
      <w:bodyDiv w:val="1"/>
      <w:marLeft w:val="0"/>
      <w:marRight w:val="0"/>
      <w:marTop w:val="0"/>
      <w:marBottom w:val="0"/>
      <w:divBdr>
        <w:top w:val="none" w:sz="0" w:space="0" w:color="auto"/>
        <w:left w:val="none" w:sz="0" w:space="0" w:color="auto"/>
        <w:bottom w:val="none" w:sz="0" w:space="0" w:color="auto"/>
        <w:right w:val="none" w:sz="0" w:space="0" w:color="auto"/>
      </w:divBdr>
    </w:div>
    <w:div w:id="1768387896">
      <w:bodyDiv w:val="1"/>
      <w:marLeft w:val="0"/>
      <w:marRight w:val="0"/>
      <w:marTop w:val="0"/>
      <w:marBottom w:val="0"/>
      <w:divBdr>
        <w:top w:val="none" w:sz="0" w:space="0" w:color="auto"/>
        <w:left w:val="none" w:sz="0" w:space="0" w:color="auto"/>
        <w:bottom w:val="none" w:sz="0" w:space="0" w:color="auto"/>
        <w:right w:val="none" w:sz="0" w:space="0" w:color="auto"/>
      </w:divBdr>
    </w:div>
    <w:div w:id="1768574464">
      <w:bodyDiv w:val="1"/>
      <w:marLeft w:val="0"/>
      <w:marRight w:val="0"/>
      <w:marTop w:val="0"/>
      <w:marBottom w:val="0"/>
      <w:divBdr>
        <w:top w:val="none" w:sz="0" w:space="0" w:color="auto"/>
        <w:left w:val="none" w:sz="0" w:space="0" w:color="auto"/>
        <w:bottom w:val="none" w:sz="0" w:space="0" w:color="auto"/>
        <w:right w:val="none" w:sz="0" w:space="0" w:color="auto"/>
      </w:divBdr>
    </w:div>
    <w:div w:id="1768621058">
      <w:bodyDiv w:val="1"/>
      <w:marLeft w:val="0"/>
      <w:marRight w:val="0"/>
      <w:marTop w:val="0"/>
      <w:marBottom w:val="0"/>
      <w:divBdr>
        <w:top w:val="none" w:sz="0" w:space="0" w:color="auto"/>
        <w:left w:val="none" w:sz="0" w:space="0" w:color="auto"/>
        <w:bottom w:val="none" w:sz="0" w:space="0" w:color="auto"/>
        <w:right w:val="none" w:sz="0" w:space="0" w:color="auto"/>
      </w:divBdr>
    </w:div>
    <w:div w:id="1768622292">
      <w:bodyDiv w:val="1"/>
      <w:marLeft w:val="0"/>
      <w:marRight w:val="0"/>
      <w:marTop w:val="0"/>
      <w:marBottom w:val="0"/>
      <w:divBdr>
        <w:top w:val="none" w:sz="0" w:space="0" w:color="auto"/>
        <w:left w:val="none" w:sz="0" w:space="0" w:color="auto"/>
        <w:bottom w:val="none" w:sz="0" w:space="0" w:color="auto"/>
        <w:right w:val="none" w:sz="0" w:space="0" w:color="auto"/>
      </w:divBdr>
    </w:div>
    <w:div w:id="1768650564">
      <w:bodyDiv w:val="1"/>
      <w:marLeft w:val="0"/>
      <w:marRight w:val="0"/>
      <w:marTop w:val="0"/>
      <w:marBottom w:val="0"/>
      <w:divBdr>
        <w:top w:val="none" w:sz="0" w:space="0" w:color="auto"/>
        <w:left w:val="none" w:sz="0" w:space="0" w:color="auto"/>
        <w:bottom w:val="none" w:sz="0" w:space="0" w:color="auto"/>
        <w:right w:val="none" w:sz="0" w:space="0" w:color="auto"/>
      </w:divBdr>
    </w:div>
    <w:div w:id="1768768915">
      <w:bodyDiv w:val="1"/>
      <w:marLeft w:val="0"/>
      <w:marRight w:val="0"/>
      <w:marTop w:val="0"/>
      <w:marBottom w:val="0"/>
      <w:divBdr>
        <w:top w:val="none" w:sz="0" w:space="0" w:color="auto"/>
        <w:left w:val="none" w:sz="0" w:space="0" w:color="auto"/>
        <w:bottom w:val="none" w:sz="0" w:space="0" w:color="auto"/>
        <w:right w:val="none" w:sz="0" w:space="0" w:color="auto"/>
      </w:divBdr>
    </w:div>
    <w:div w:id="1768771416">
      <w:bodyDiv w:val="1"/>
      <w:marLeft w:val="0"/>
      <w:marRight w:val="0"/>
      <w:marTop w:val="0"/>
      <w:marBottom w:val="0"/>
      <w:divBdr>
        <w:top w:val="none" w:sz="0" w:space="0" w:color="auto"/>
        <w:left w:val="none" w:sz="0" w:space="0" w:color="auto"/>
        <w:bottom w:val="none" w:sz="0" w:space="0" w:color="auto"/>
        <w:right w:val="none" w:sz="0" w:space="0" w:color="auto"/>
      </w:divBdr>
    </w:div>
    <w:div w:id="1768772671">
      <w:bodyDiv w:val="1"/>
      <w:marLeft w:val="0"/>
      <w:marRight w:val="0"/>
      <w:marTop w:val="0"/>
      <w:marBottom w:val="0"/>
      <w:divBdr>
        <w:top w:val="none" w:sz="0" w:space="0" w:color="auto"/>
        <w:left w:val="none" w:sz="0" w:space="0" w:color="auto"/>
        <w:bottom w:val="none" w:sz="0" w:space="0" w:color="auto"/>
        <w:right w:val="none" w:sz="0" w:space="0" w:color="auto"/>
      </w:divBdr>
    </w:div>
    <w:div w:id="1768846702">
      <w:bodyDiv w:val="1"/>
      <w:marLeft w:val="0"/>
      <w:marRight w:val="0"/>
      <w:marTop w:val="0"/>
      <w:marBottom w:val="0"/>
      <w:divBdr>
        <w:top w:val="none" w:sz="0" w:space="0" w:color="auto"/>
        <w:left w:val="none" w:sz="0" w:space="0" w:color="auto"/>
        <w:bottom w:val="none" w:sz="0" w:space="0" w:color="auto"/>
        <w:right w:val="none" w:sz="0" w:space="0" w:color="auto"/>
      </w:divBdr>
    </w:div>
    <w:div w:id="1768885418">
      <w:bodyDiv w:val="1"/>
      <w:marLeft w:val="0"/>
      <w:marRight w:val="0"/>
      <w:marTop w:val="0"/>
      <w:marBottom w:val="0"/>
      <w:divBdr>
        <w:top w:val="none" w:sz="0" w:space="0" w:color="auto"/>
        <w:left w:val="none" w:sz="0" w:space="0" w:color="auto"/>
        <w:bottom w:val="none" w:sz="0" w:space="0" w:color="auto"/>
        <w:right w:val="none" w:sz="0" w:space="0" w:color="auto"/>
      </w:divBdr>
    </w:div>
    <w:div w:id="1768887348">
      <w:bodyDiv w:val="1"/>
      <w:marLeft w:val="0"/>
      <w:marRight w:val="0"/>
      <w:marTop w:val="0"/>
      <w:marBottom w:val="0"/>
      <w:divBdr>
        <w:top w:val="none" w:sz="0" w:space="0" w:color="auto"/>
        <w:left w:val="none" w:sz="0" w:space="0" w:color="auto"/>
        <w:bottom w:val="none" w:sz="0" w:space="0" w:color="auto"/>
        <w:right w:val="none" w:sz="0" w:space="0" w:color="auto"/>
      </w:divBdr>
    </w:div>
    <w:div w:id="1768887947">
      <w:bodyDiv w:val="1"/>
      <w:marLeft w:val="0"/>
      <w:marRight w:val="0"/>
      <w:marTop w:val="0"/>
      <w:marBottom w:val="0"/>
      <w:divBdr>
        <w:top w:val="none" w:sz="0" w:space="0" w:color="auto"/>
        <w:left w:val="none" w:sz="0" w:space="0" w:color="auto"/>
        <w:bottom w:val="none" w:sz="0" w:space="0" w:color="auto"/>
        <w:right w:val="none" w:sz="0" w:space="0" w:color="auto"/>
      </w:divBdr>
    </w:div>
    <w:div w:id="1769110062">
      <w:bodyDiv w:val="1"/>
      <w:marLeft w:val="0"/>
      <w:marRight w:val="0"/>
      <w:marTop w:val="0"/>
      <w:marBottom w:val="0"/>
      <w:divBdr>
        <w:top w:val="none" w:sz="0" w:space="0" w:color="auto"/>
        <w:left w:val="none" w:sz="0" w:space="0" w:color="auto"/>
        <w:bottom w:val="none" w:sz="0" w:space="0" w:color="auto"/>
        <w:right w:val="none" w:sz="0" w:space="0" w:color="auto"/>
      </w:divBdr>
    </w:div>
    <w:div w:id="1769157956">
      <w:bodyDiv w:val="1"/>
      <w:marLeft w:val="0"/>
      <w:marRight w:val="0"/>
      <w:marTop w:val="0"/>
      <w:marBottom w:val="0"/>
      <w:divBdr>
        <w:top w:val="none" w:sz="0" w:space="0" w:color="auto"/>
        <w:left w:val="none" w:sz="0" w:space="0" w:color="auto"/>
        <w:bottom w:val="none" w:sz="0" w:space="0" w:color="auto"/>
        <w:right w:val="none" w:sz="0" w:space="0" w:color="auto"/>
      </w:divBdr>
    </w:div>
    <w:div w:id="1769236293">
      <w:bodyDiv w:val="1"/>
      <w:marLeft w:val="0"/>
      <w:marRight w:val="0"/>
      <w:marTop w:val="0"/>
      <w:marBottom w:val="0"/>
      <w:divBdr>
        <w:top w:val="none" w:sz="0" w:space="0" w:color="auto"/>
        <w:left w:val="none" w:sz="0" w:space="0" w:color="auto"/>
        <w:bottom w:val="none" w:sz="0" w:space="0" w:color="auto"/>
        <w:right w:val="none" w:sz="0" w:space="0" w:color="auto"/>
      </w:divBdr>
    </w:div>
    <w:div w:id="1769345349">
      <w:bodyDiv w:val="1"/>
      <w:marLeft w:val="0"/>
      <w:marRight w:val="0"/>
      <w:marTop w:val="0"/>
      <w:marBottom w:val="0"/>
      <w:divBdr>
        <w:top w:val="none" w:sz="0" w:space="0" w:color="auto"/>
        <w:left w:val="none" w:sz="0" w:space="0" w:color="auto"/>
        <w:bottom w:val="none" w:sz="0" w:space="0" w:color="auto"/>
        <w:right w:val="none" w:sz="0" w:space="0" w:color="auto"/>
      </w:divBdr>
    </w:div>
    <w:div w:id="1769504535">
      <w:bodyDiv w:val="1"/>
      <w:marLeft w:val="0"/>
      <w:marRight w:val="0"/>
      <w:marTop w:val="0"/>
      <w:marBottom w:val="0"/>
      <w:divBdr>
        <w:top w:val="none" w:sz="0" w:space="0" w:color="auto"/>
        <w:left w:val="none" w:sz="0" w:space="0" w:color="auto"/>
        <w:bottom w:val="none" w:sz="0" w:space="0" w:color="auto"/>
        <w:right w:val="none" w:sz="0" w:space="0" w:color="auto"/>
      </w:divBdr>
    </w:div>
    <w:div w:id="1769541759">
      <w:bodyDiv w:val="1"/>
      <w:marLeft w:val="0"/>
      <w:marRight w:val="0"/>
      <w:marTop w:val="0"/>
      <w:marBottom w:val="0"/>
      <w:divBdr>
        <w:top w:val="none" w:sz="0" w:space="0" w:color="auto"/>
        <w:left w:val="none" w:sz="0" w:space="0" w:color="auto"/>
        <w:bottom w:val="none" w:sz="0" w:space="0" w:color="auto"/>
        <w:right w:val="none" w:sz="0" w:space="0" w:color="auto"/>
      </w:divBdr>
    </w:div>
    <w:div w:id="1769617163">
      <w:bodyDiv w:val="1"/>
      <w:marLeft w:val="0"/>
      <w:marRight w:val="0"/>
      <w:marTop w:val="0"/>
      <w:marBottom w:val="0"/>
      <w:divBdr>
        <w:top w:val="none" w:sz="0" w:space="0" w:color="auto"/>
        <w:left w:val="none" w:sz="0" w:space="0" w:color="auto"/>
        <w:bottom w:val="none" w:sz="0" w:space="0" w:color="auto"/>
        <w:right w:val="none" w:sz="0" w:space="0" w:color="auto"/>
      </w:divBdr>
    </w:div>
    <w:div w:id="1769734659">
      <w:bodyDiv w:val="1"/>
      <w:marLeft w:val="0"/>
      <w:marRight w:val="0"/>
      <w:marTop w:val="0"/>
      <w:marBottom w:val="0"/>
      <w:divBdr>
        <w:top w:val="none" w:sz="0" w:space="0" w:color="auto"/>
        <w:left w:val="none" w:sz="0" w:space="0" w:color="auto"/>
        <w:bottom w:val="none" w:sz="0" w:space="0" w:color="auto"/>
        <w:right w:val="none" w:sz="0" w:space="0" w:color="auto"/>
      </w:divBdr>
    </w:div>
    <w:div w:id="1769735368">
      <w:bodyDiv w:val="1"/>
      <w:marLeft w:val="0"/>
      <w:marRight w:val="0"/>
      <w:marTop w:val="0"/>
      <w:marBottom w:val="0"/>
      <w:divBdr>
        <w:top w:val="none" w:sz="0" w:space="0" w:color="auto"/>
        <w:left w:val="none" w:sz="0" w:space="0" w:color="auto"/>
        <w:bottom w:val="none" w:sz="0" w:space="0" w:color="auto"/>
        <w:right w:val="none" w:sz="0" w:space="0" w:color="auto"/>
      </w:divBdr>
    </w:div>
    <w:div w:id="1769737770">
      <w:bodyDiv w:val="1"/>
      <w:marLeft w:val="0"/>
      <w:marRight w:val="0"/>
      <w:marTop w:val="0"/>
      <w:marBottom w:val="0"/>
      <w:divBdr>
        <w:top w:val="none" w:sz="0" w:space="0" w:color="auto"/>
        <w:left w:val="none" w:sz="0" w:space="0" w:color="auto"/>
        <w:bottom w:val="none" w:sz="0" w:space="0" w:color="auto"/>
        <w:right w:val="none" w:sz="0" w:space="0" w:color="auto"/>
      </w:divBdr>
    </w:div>
    <w:div w:id="1770001591">
      <w:bodyDiv w:val="1"/>
      <w:marLeft w:val="0"/>
      <w:marRight w:val="0"/>
      <w:marTop w:val="0"/>
      <w:marBottom w:val="0"/>
      <w:divBdr>
        <w:top w:val="none" w:sz="0" w:space="0" w:color="auto"/>
        <w:left w:val="none" w:sz="0" w:space="0" w:color="auto"/>
        <w:bottom w:val="none" w:sz="0" w:space="0" w:color="auto"/>
        <w:right w:val="none" w:sz="0" w:space="0" w:color="auto"/>
      </w:divBdr>
    </w:div>
    <w:div w:id="1770075500">
      <w:bodyDiv w:val="1"/>
      <w:marLeft w:val="0"/>
      <w:marRight w:val="0"/>
      <w:marTop w:val="0"/>
      <w:marBottom w:val="0"/>
      <w:divBdr>
        <w:top w:val="none" w:sz="0" w:space="0" w:color="auto"/>
        <w:left w:val="none" w:sz="0" w:space="0" w:color="auto"/>
        <w:bottom w:val="none" w:sz="0" w:space="0" w:color="auto"/>
        <w:right w:val="none" w:sz="0" w:space="0" w:color="auto"/>
      </w:divBdr>
    </w:div>
    <w:div w:id="1770077073">
      <w:bodyDiv w:val="1"/>
      <w:marLeft w:val="0"/>
      <w:marRight w:val="0"/>
      <w:marTop w:val="0"/>
      <w:marBottom w:val="0"/>
      <w:divBdr>
        <w:top w:val="none" w:sz="0" w:space="0" w:color="auto"/>
        <w:left w:val="none" w:sz="0" w:space="0" w:color="auto"/>
        <w:bottom w:val="none" w:sz="0" w:space="0" w:color="auto"/>
        <w:right w:val="none" w:sz="0" w:space="0" w:color="auto"/>
      </w:divBdr>
    </w:div>
    <w:div w:id="1770077591">
      <w:bodyDiv w:val="1"/>
      <w:marLeft w:val="0"/>
      <w:marRight w:val="0"/>
      <w:marTop w:val="0"/>
      <w:marBottom w:val="0"/>
      <w:divBdr>
        <w:top w:val="none" w:sz="0" w:space="0" w:color="auto"/>
        <w:left w:val="none" w:sz="0" w:space="0" w:color="auto"/>
        <w:bottom w:val="none" w:sz="0" w:space="0" w:color="auto"/>
        <w:right w:val="none" w:sz="0" w:space="0" w:color="auto"/>
      </w:divBdr>
    </w:div>
    <w:div w:id="1770154342">
      <w:bodyDiv w:val="1"/>
      <w:marLeft w:val="0"/>
      <w:marRight w:val="0"/>
      <w:marTop w:val="0"/>
      <w:marBottom w:val="0"/>
      <w:divBdr>
        <w:top w:val="none" w:sz="0" w:space="0" w:color="auto"/>
        <w:left w:val="none" w:sz="0" w:space="0" w:color="auto"/>
        <w:bottom w:val="none" w:sz="0" w:space="0" w:color="auto"/>
        <w:right w:val="none" w:sz="0" w:space="0" w:color="auto"/>
      </w:divBdr>
    </w:div>
    <w:div w:id="1770270402">
      <w:bodyDiv w:val="1"/>
      <w:marLeft w:val="0"/>
      <w:marRight w:val="0"/>
      <w:marTop w:val="0"/>
      <w:marBottom w:val="0"/>
      <w:divBdr>
        <w:top w:val="none" w:sz="0" w:space="0" w:color="auto"/>
        <w:left w:val="none" w:sz="0" w:space="0" w:color="auto"/>
        <w:bottom w:val="none" w:sz="0" w:space="0" w:color="auto"/>
        <w:right w:val="none" w:sz="0" w:space="0" w:color="auto"/>
      </w:divBdr>
    </w:div>
    <w:div w:id="1770346560">
      <w:bodyDiv w:val="1"/>
      <w:marLeft w:val="0"/>
      <w:marRight w:val="0"/>
      <w:marTop w:val="0"/>
      <w:marBottom w:val="0"/>
      <w:divBdr>
        <w:top w:val="none" w:sz="0" w:space="0" w:color="auto"/>
        <w:left w:val="none" w:sz="0" w:space="0" w:color="auto"/>
        <w:bottom w:val="none" w:sz="0" w:space="0" w:color="auto"/>
        <w:right w:val="none" w:sz="0" w:space="0" w:color="auto"/>
      </w:divBdr>
    </w:div>
    <w:div w:id="1770349083">
      <w:bodyDiv w:val="1"/>
      <w:marLeft w:val="0"/>
      <w:marRight w:val="0"/>
      <w:marTop w:val="0"/>
      <w:marBottom w:val="0"/>
      <w:divBdr>
        <w:top w:val="none" w:sz="0" w:space="0" w:color="auto"/>
        <w:left w:val="none" w:sz="0" w:space="0" w:color="auto"/>
        <w:bottom w:val="none" w:sz="0" w:space="0" w:color="auto"/>
        <w:right w:val="none" w:sz="0" w:space="0" w:color="auto"/>
      </w:divBdr>
    </w:div>
    <w:div w:id="1770462477">
      <w:bodyDiv w:val="1"/>
      <w:marLeft w:val="0"/>
      <w:marRight w:val="0"/>
      <w:marTop w:val="0"/>
      <w:marBottom w:val="0"/>
      <w:divBdr>
        <w:top w:val="none" w:sz="0" w:space="0" w:color="auto"/>
        <w:left w:val="none" w:sz="0" w:space="0" w:color="auto"/>
        <w:bottom w:val="none" w:sz="0" w:space="0" w:color="auto"/>
        <w:right w:val="none" w:sz="0" w:space="0" w:color="auto"/>
      </w:divBdr>
    </w:div>
    <w:div w:id="1770545329">
      <w:bodyDiv w:val="1"/>
      <w:marLeft w:val="0"/>
      <w:marRight w:val="0"/>
      <w:marTop w:val="0"/>
      <w:marBottom w:val="0"/>
      <w:divBdr>
        <w:top w:val="none" w:sz="0" w:space="0" w:color="auto"/>
        <w:left w:val="none" w:sz="0" w:space="0" w:color="auto"/>
        <w:bottom w:val="none" w:sz="0" w:space="0" w:color="auto"/>
        <w:right w:val="none" w:sz="0" w:space="0" w:color="auto"/>
      </w:divBdr>
    </w:div>
    <w:div w:id="1770588082">
      <w:bodyDiv w:val="1"/>
      <w:marLeft w:val="0"/>
      <w:marRight w:val="0"/>
      <w:marTop w:val="0"/>
      <w:marBottom w:val="0"/>
      <w:divBdr>
        <w:top w:val="none" w:sz="0" w:space="0" w:color="auto"/>
        <w:left w:val="none" w:sz="0" w:space="0" w:color="auto"/>
        <w:bottom w:val="none" w:sz="0" w:space="0" w:color="auto"/>
        <w:right w:val="none" w:sz="0" w:space="0" w:color="auto"/>
      </w:divBdr>
    </w:div>
    <w:div w:id="1770657090">
      <w:bodyDiv w:val="1"/>
      <w:marLeft w:val="0"/>
      <w:marRight w:val="0"/>
      <w:marTop w:val="0"/>
      <w:marBottom w:val="0"/>
      <w:divBdr>
        <w:top w:val="none" w:sz="0" w:space="0" w:color="auto"/>
        <w:left w:val="none" w:sz="0" w:space="0" w:color="auto"/>
        <w:bottom w:val="none" w:sz="0" w:space="0" w:color="auto"/>
        <w:right w:val="none" w:sz="0" w:space="0" w:color="auto"/>
      </w:divBdr>
    </w:div>
    <w:div w:id="1770733419">
      <w:bodyDiv w:val="1"/>
      <w:marLeft w:val="0"/>
      <w:marRight w:val="0"/>
      <w:marTop w:val="0"/>
      <w:marBottom w:val="0"/>
      <w:divBdr>
        <w:top w:val="none" w:sz="0" w:space="0" w:color="auto"/>
        <w:left w:val="none" w:sz="0" w:space="0" w:color="auto"/>
        <w:bottom w:val="none" w:sz="0" w:space="0" w:color="auto"/>
        <w:right w:val="none" w:sz="0" w:space="0" w:color="auto"/>
      </w:divBdr>
    </w:div>
    <w:div w:id="1770809259">
      <w:bodyDiv w:val="1"/>
      <w:marLeft w:val="0"/>
      <w:marRight w:val="0"/>
      <w:marTop w:val="0"/>
      <w:marBottom w:val="0"/>
      <w:divBdr>
        <w:top w:val="none" w:sz="0" w:space="0" w:color="auto"/>
        <w:left w:val="none" w:sz="0" w:space="0" w:color="auto"/>
        <w:bottom w:val="none" w:sz="0" w:space="0" w:color="auto"/>
        <w:right w:val="none" w:sz="0" w:space="0" w:color="auto"/>
      </w:divBdr>
    </w:div>
    <w:div w:id="1770850093">
      <w:bodyDiv w:val="1"/>
      <w:marLeft w:val="0"/>
      <w:marRight w:val="0"/>
      <w:marTop w:val="0"/>
      <w:marBottom w:val="0"/>
      <w:divBdr>
        <w:top w:val="none" w:sz="0" w:space="0" w:color="auto"/>
        <w:left w:val="none" w:sz="0" w:space="0" w:color="auto"/>
        <w:bottom w:val="none" w:sz="0" w:space="0" w:color="auto"/>
        <w:right w:val="none" w:sz="0" w:space="0" w:color="auto"/>
      </w:divBdr>
    </w:div>
    <w:div w:id="1770857935">
      <w:bodyDiv w:val="1"/>
      <w:marLeft w:val="0"/>
      <w:marRight w:val="0"/>
      <w:marTop w:val="0"/>
      <w:marBottom w:val="0"/>
      <w:divBdr>
        <w:top w:val="none" w:sz="0" w:space="0" w:color="auto"/>
        <w:left w:val="none" w:sz="0" w:space="0" w:color="auto"/>
        <w:bottom w:val="none" w:sz="0" w:space="0" w:color="auto"/>
        <w:right w:val="none" w:sz="0" w:space="0" w:color="auto"/>
      </w:divBdr>
    </w:div>
    <w:div w:id="1770932119">
      <w:bodyDiv w:val="1"/>
      <w:marLeft w:val="0"/>
      <w:marRight w:val="0"/>
      <w:marTop w:val="0"/>
      <w:marBottom w:val="0"/>
      <w:divBdr>
        <w:top w:val="none" w:sz="0" w:space="0" w:color="auto"/>
        <w:left w:val="none" w:sz="0" w:space="0" w:color="auto"/>
        <w:bottom w:val="none" w:sz="0" w:space="0" w:color="auto"/>
        <w:right w:val="none" w:sz="0" w:space="0" w:color="auto"/>
      </w:divBdr>
    </w:div>
    <w:div w:id="1770999352">
      <w:bodyDiv w:val="1"/>
      <w:marLeft w:val="0"/>
      <w:marRight w:val="0"/>
      <w:marTop w:val="0"/>
      <w:marBottom w:val="0"/>
      <w:divBdr>
        <w:top w:val="none" w:sz="0" w:space="0" w:color="auto"/>
        <w:left w:val="none" w:sz="0" w:space="0" w:color="auto"/>
        <w:bottom w:val="none" w:sz="0" w:space="0" w:color="auto"/>
        <w:right w:val="none" w:sz="0" w:space="0" w:color="auto"/>
      </w:divBdr>
    </w:div>
    <w:div w:id="1771075904">
      <w:bodyDiv w:val="1"/>
      <w:marLeft w:val="0"/>
      <w:marRight w:val="0"/>
      <w:marTop w:val="0"/>
      <w:marBottom w:val="0"/>
      <w:divBdr>
        <w:top w:val="none" w:sz="0" w:space="0" w:color="auto"/>
        <w:left w:val="none" w:sz="0" w:space="0" w:color="auto"/>
        <w:bottom w:val="none" w:sz="0" w:space="0" w:color="auto"/>
        <w:right w:val="none" w:sz="0" w:space="0" w:color="auto"/>
      </w:divBdr>
    </w:div>
    <w:div w:id="1771121444">
      <w:bodyDiv w:val="1"/>
      <w:marLeft w:val="0"/>
      <w:marRight w:val="0"/>
      <w:marTop w:val="0"/>
      <w:marBottom w:val="0"/>
      <w:divBdr>
        <w:top w:val="none" w:sz="0" w:space="0" w:color="auto"/>
        <w:left w:val="none" w:sz="0" w:space="0" w:color="auto"/>
        <w:bottom w:val="none" w:sz="0" w:space="0" w:color="auto"/>
        <w:right w:val="none" w:sz="0" w:space="0" w:color="auto"/>
      </w:divBdr>
    </w:div>
    <w:div w:id="1771270143">
      <w:bodyDiv w:val="1"/>
      <w:marLeft w:val="0"/>
      <w:marRight w:val="0"/>
      <w:marTop w:val="0"/>
      <w:marBottom w:val="0"/>
      <w:divBdr>
        <w:top w:val="none" w:sz="0" w:space="0" w:color="auto"/>
        <w:left w:val="none" w:sz="0" w:space="0" w:color="auto"/>
        <w:bottom w:val="none" w:sz="0" w:space="0" w:color="auto"/>
        <w:right w:val="none" w:sz="0" w:space="0" w:color="auto"/>
      </w:divBdr>
    </w:div>
    <w:div w:id="1771272795">
      <w:bodyDiv w:val="1"/>
      <w:marLeft w:val="0"/>
      <w:marRight w:val="0"/>
      <w:marTop w:val="0"/>
      <w:marBottom w:val="0"/>
      <w:divBdr>
        <w:top w:val="none" w:sz="0" w:space="0" w:color="auto"/>
        <w:left w:val="none" w:sz="0" w:space="0" w:color="auto"/>
        <w:bottom w:val="none" w:sz="0" w:space="0" w:color="auto"/>
        <w:right w:val="none" w:sz="0" w:space="0" w:color="auto"/>
      </w:divBdr>
    </w:div>
    <w:div w:id="1771311874">
      <w:bodyDiv w:val="1"/>
      <w:marLeft w:val="0"/>
      <w:marRight w:val="0"/>
      <w:marTop w:val="0"/>
      <w:marBottom w:val="0"/>
      <w:divBdr>
        <w:top w:val="none" w:sz="0" w:space="0" w:color="auto"/>
        <w:left w:val="none" w:sz="0" w:space="0" w:color="auto"/>
        <w:bottom w:val="none" w:sz="0" w:space="0" w:color="auto"/>
        <w:right w:val="none" w:sz="0" w:space="0" w:color="auto"/>
      </w:divBdr>
    </w:div>
    <w:div w:id="1771468422">
      <w:bodyDiv w:val="1"/>
      <w:marLeft w:val="0"/>
      <w:marRight w:val="0"/>
      <w:marTop w:val="0"/>
      <w:marBottom w:val="0"/>
      <w:divBdr>
        <w:top w:val="none" w:sz="0" w:space="0" w:color="auto"/>
        <w:left w:val="none" w:sz="0" w:space="0" w:color="auto"/>
        <w:bottom w:val="none" w:sz="0" w:space="0" w:color="auto"/>
        <w:right w:val="none" w:sz="0" w:space="0" w:color="auto"/>
      </w:divBdr>
    </w:div>
    <w:div w:id="1771504991">
      <w:bodyDiv w:val="1"/>
      <w:marLeft w:val="0"/>
      <w:marRight w:val="0"/>
      <w:marTop w:val="0"/>
      <w:marBottom w:val="0"/>
      <w:divBdr>
        <w:top w:val="none" w:sz="0" w:space="0" w:color="auto"/>
        <w:left w:val="none" w:sz="0" w:space="0" w:color="auto"/>
        <w:bottom w:val="none" w:sz="0" w:space="0" w:color="auto"/>
        <w:right w:val="none" w:sz="0" w:space="0" w:color="auto"/>
      </w:divBdr>
    </w:div>
    <w:div w:id="1771506044">
      <w:bodyDiv w:val="1"/>
      <w:marLeft w:val="0"/>
      <w:marRight w:val="0"/>
      <w:marTop w:val="0"/>
      <w:marBottom w:val="0"/>
      <w:divBdr>
        <w:top w:val="none" w:sz="0" w:space="0" w:color="auto"/>
        <w:left w:val="none" w:sz="0" w:space="0" w:color="auto"/>
        <w:bottom w:val="none" w:sz="0" w:space="0" w:color="auto"/>
        <w:right w:val="none" w:sz="0" w:space="0" w:color="auto"/>
      </w:divBdr>
    </w:div>
    <w:div w:id="1771663010">
      <w:bodyDiv w:val="1"/>
      <w:marLeft w:val="0"/>
      <w:marRight w:val="0"/>
      <w:marTop w:val="0"/>
      <w:marBottom w:val="0"/>
      <w:divBdr>
        <w:top w:val="none" w:sz="0" w:space="0" w:color="auto"/>
        <w:left w:val="none" w:sz="0" w:space="0" w:color="auto"/>
        <w:bottom w:val="none" w:sz="0" w:space="0" w:color="auto"/>
        <w:right w:val="none" w:sz="0" w:space="0" w:color="auto"/>
      </w:divBdr>
    </w:div>
    <w:div w:id="1771729909">
      <w:bodyDiv w:val="1"/>
      <w:marLeft w:val="0"/>
      <w:marRight w:val="0"/>
      <w:marTop w:val="0"/>
      <w:marBottom w:val="0"/>
      <w:divBdr>
        <w:top w:val="none" w:sz="0" w:space="0" w:color="auto"/>
        <w:left w:val="none" w:sz="0" w:space="0" w:color="auto"/>
        <w:bottom w:val="none" w:sz="0" w:space="0" w:color="auto"/>
        <w:right w:val="none" w:sz="0" w:space="0" w:color="auto"/>
      </w:divBdr>
    </w:div>
    <w:div w:id="1771730495">
      <w:bodyDiv w:val="1"/>
      <w:marLeft w:val="0"/>
      <w:marRight w:val="0"/>
      <w:marTop w:val="0"/>
      <w:marBottom w:val="0"/>
      <w:divBdr>
        <w:top w:val="none" w:sz="0" w:space="0" w:color="auto"/>
        <w:left w:val="none" w:sz="0" w:space="0" w:color="auto"/>
        <w:bottom w:val="none" w:sz="0" w:space="0" w:color="auto"/>
        <w:right w:val="none" w:sz="0" w:space="0" w:color="auto"/>
      </w:divBdr>
    </w:div>
    <w:div w:id="1771731571">
      <w:bodyDiv w:val="1"/>
      <w:marLeft w:val="0"/>
      <w:marRight w:val="0"/>
      <w:marTop w:val="0"/>
      <w:marBottom w:val="0"/>
      <w:divBdr>
        <w:top w:val="none" w:sz="0" w:space="0" w:color="auto"/>
        <w:left w:val="none" w:sz="0" w:space="0" w:color="auto"/>
        <w:bottom w:val="none" w:sz="0" w:space="0" w:color="auto"/>
        <w:right w:val="none" w:sz="0" w:space="0" w:color="auto"/>
      </w:divBdr>
    </w:div>
    <w:div w:id="1771854472">
      <w:bodyDiv w:val="1"/>
      <w:marLeft w:val="0"/>
      <w:marRight w:val="0"/>
      <w:marTop w:val="0"/>
      <w:marBottom w:val="0"/>
      <w:divBdr>
        <w:top w:val="none" w:sz="0" w:space="0" w:color="auto"/>
        <w:left w:val="none" w:sz="0" w:space="0" w:color="auto"/>
        <w:bottom w:val="none" w:sz="0" w:space="0" w:color="auto"/>
        <w:right w:val="none" w:sz="0" w:space="0" w:color="auto"/>
      </w:divBdr>
    </w:div>
    <w:div w:id="1771925631">
      <w:bodyDiv w:val="1"/>
      <w:marLeft w:val="0"/>
      <w:marRight w:val="0"/>
      <w:marTop w:val="0"/>
      <w:marBottom w:val="0"/>
      <w:divBdr>
        <w:top w:val="none" w:sz="0" w:space="0" w:color="auto"/>
        <w:left w:val="none" w:sz="0" w:space="0" w:color="auto"/>
        <w:bottom w:val="none" w:sz="0" w:space="0" w:color="auto"/>
        <w:right w:val="none" w:sz="0" w:space="0" w:color="auto"/>
      </w:divBdr>
    </w:div>
    <w:div w:id="1771975384">
      <w:bodyDiv w:val="1"/>
      <w:marLeft w:val="0"/>
      <w:marRight w:val="0"/>
      <w:marTop w:val="0"/>
      <w:marBottom w:val="0"/>
      <w:divBdr>
        <w:top w:val="none" w:sz="0" w:space="0" w:color="auto"/>
        <w:left w:val="none" w:sz="0" w:space="0" w:color="auto"/>
        <w:bottom w:val="none" w:sz="0" w:space="0" w:color="auto"/>
        <w:right w:val="none" w:sz="0" w:space="0" w:color="auto"/>
      </w:divBdr>
    </w:div>
    <w:div w:id="1772048216">
      <w:bodyDiv w:val="1"/>
      <w:marLeft w:val="0"/>
      <w:marRight w:val="0"/>
      <w:marTop w:val="0"/>
      <w:marBottom w:val="0"/>
      <w:divBdr>
        <w:top w:val="none" w:sz="0" w:space="0" w:color="auto"/>
        <w:left w:val="none" w:sz="0" w:space="0" w:color="auto"/>
        <w:bottom w:val="none" w:sz="0" w:space="0" w:color="auto"/>
        <w:right w:val="none" w:sz="0" w:space="0" w:color="auto"/>
      </w:divBdr>
    </w:div>
    <w:div w:id="1772125193">
      <w:bodyDiv w:val="1"/>
      <w:marLeft w:val="0"/>
      <w:marRight w:val="0"/>
      <w:marTop w:val="0"/>
      <w:marBottom w:val="0"/>
      <w:divBdr>
        <w:top w:val="none" w:sz="0" w:space="0" w:color="auto"/>
        <w:left w:val="none" w:sz="0" w:space="0" w:color="auto"/>
        <w:bottom w:val="none" w:sz="0" w:space="0" w:color="auto"/>
        <w:right w:val="none" w:sz="0" w:space="0" w:color="auto"/>
      </w:divBdr>
    </w:div>
    <w:div w:id="1772159647">
      <w:bodyDiv w:val="1"/>
      <w:marLeft w:val="0"/>
      <w:marRight w:val="0"/>
      <w:marTop w:val="0"/>
      <w:marBottom w:val="0"/>
      <w:divBdr>
        <w:top w:val="none" w:sz="0" w:space="0" w:color="auto"/>
        <w:left w:val="none" w:sz="0" w:space="0" w:color="auto"/>
        <w:bottom w:val="none" w:sz="0" w:space="0" w:color="auto"/>
        <w:right w:val="none" w:sz="0" w:space="0" w:color="auto"/>
      </w:divBdr>
    </w:div>
    <w:div w:id="1772239124">
      <w:bodyDiv w:val="1"/>
      <w:marLeft w:val="0"/>
      <w:marRight w:val="0"/>
      <w:marTop w:val="0"/>
      <w:marBottom w:val="0"/>
      <w:divBdr>
        <w:top w:val="none" w:sz="0" w:space="0" w:color="auto"/>
        <w:left w:val="none" w:sz="0" w:space="0" w:color="auto"/>
        <w:bottom w:val="none" w:sz="0" w:space="0" w:color="auto"/>
        <w:right w:val="none" w:sz="0" w:space="0" w:color="auto"/>
      </w:divBdr>
    </w:div>
    <w:div w:id="1772436243">
      <w:bodyDiv w:val="1"/>
      <w:marLeft w:val="0"/>
      <w:marRight w:val="0"/>
      <w:marTop w:val="0"/>
      <w:marBottom w:val="0"/>
      <w:divBdr>
        <w:top w:val="none" w:sz="0" w:space="0" w:color="auto"/>
        <w:left w:val="none" w:sz="0" w:space="0" w:color="auto"/>
        <w:bottom w:val="none" w:sz="0" w:space="0" w:color="auto"/>
        <w:right w:val="none" w:sz="0" w:space="0" w:color="auto"/>
      </w:divBdr>
    </w:div>
    <w:div w:id="1772621295">
      <w:bodyDiv w:val="1"/>
      <w:marLeft w:val="0"/>
      <w:marRight w:val="0"/>
      <w:marTop w:val="0"/>
      <w:marBottom w:val="0"/>
      <w:divBdr>
        <w:top w:val="none" w:sz="0" w:space="0" w:color="auto"/>
        <w:left w:val="none" w:sz="0" w:space="0" w:color="auto"/>
        <w:bottom w:val="none" w:sz="0" w:space="0" w:color="auto"/>
        <w:right w:val="none" w:sz="0" w:space="0" w:color="auto"/>
      </w:divBdr>
    </w:div>
    <w:div w:id="1772701634">
      <w:bodyDiv w:val="1"/>
      <w:marLeft w:val="0"/>
      <w:marRight w:val="0"/>
      <w:marTop w:val="0"/>
      <w:marBottom w:val="0"/>
      <w:divBdr>
        <w:top w:val="none" w:sz="0" w:space="0" w:color="auto"/>
        <w:left w:val="none" w:sz="0" w:space="0" w:color="auto"/>
        <w:bottom w:val="none" w:sz="0" w:space="0" w:color="auto"/>
        <w:right w:val="none" w:sz="0" w:space="0" w:color="auto"/>
      </w:divBdr>
    </w:div>
    <w:div w:id="1772817749">
      <w:bodyDiv w:val="1"/>
      <w:marLeft w:val="0"/>
      <w:marRight w:val="0"/>
      <w:marTop w:val="0"/>
      <w:marBottom w:val="0"/>
      <w:divBdr>
        <w:top w:val="none" w:sz="0" w:space="0" w:color="auto"/>
        <w:left w:val="none" w:sz="0" w:space="0" w:color="auto"/>
        <w:bottom w:val="none" w:sz="0" w:space="0" w:color="auto"/>
        <w:right w:val="none" w:sz="0" w:space="0" w:color="auto"/>
      </w:divBdr>
    </w:div>
    <w:div w:id="1772898472">
      <w:bodyDiv w:val="1"/>
      <w:marLeft w:val="0"/>
      <w:marRight w:val="0"/>
      <w:marTop w:val="0"/>
      <w:marBottom w:val="0"/>
      <w:divBdr>
        <w:top w:val="none" w:sz="0" w:space="0" w:color="auto"/>
        <w:left w:val="none" w:sz="0" w:space="0" w:color="auto"/>
        <w:bottom w:val="none" w:sz="0" w:space="0" w:color="auto"/>
        <w:right w:val="none" w:sz="0" w:space="0" w:color="auto"/>
      </w:divBdr>
    </w:div>
    <w:div w:id="1772899322">
      <w:bodyDiv w:val="1"/>
      <w:marLeft w:val="0"/>
      <w:marRight w:val="0"/>
      <w:marTop w:val="0"/>
      <w:marBottom w:val="0"/>
      <w:divBdr>
        <w:top w:val="none" w:sz="0" w:space="0" w:color="auto"/>
        <w:left w:val="none" w:sz="0" w:space="0" w:color="auto"/>
        <w:bottom w:val="none" w:sz="0" w:space="0" w:color="auto"/>
        <w:right w:val="none" w:sz="0" w:space="0" w:color="auto"/>
      </w:divBdr>
    </w:div>
    <w:div w:id="1772971366">
      <w:bodyDiv w:val="1"/>
      <w:marLeft w:val="0"/>
      <w:marRight w:val="0"/>
      <w:marTop w:val="0"/>
      <w:marBottom w:val="0"/>
      <w:divBdr>
        <w:top w:val="none" w:sz="0" w:space="0" w:color="auto"/>
        <w:left w:val="none" w:sz="0" w:space="0" w:color="auto"/>
        <w:bottom w:val="none" w:sz="0" w:space="0" w:color="auto"/>
        <w:right w:val="none" w:sz="0" w:space="0" w:color="auto"/>
      </w:divBdr>
    </w:div>
    <w:div w:id="1773162859">
      <w:bodyDiv w:val="1"/>
      <w:marLeft w:val="0"/>
      <w:marRight w:val="0"/>
      <w:marTop w:val="0"/>
      <w:marBottom w:val="0"/>
      <w:divBdr>
        <w:top w:val="none" w:sz="0" w:space="0" w:color="auto"/>
        <w:left w:val="none" w:sz="0" w:space="0" w:color="auto"/>
        <w:bottom w:val="none" w:sz="0" w:space="0" w:color="auto"/>
        <w:right w:val="none" w:sz="0" w:space="0" w:color="auto"/>
      </w:divBdr>
    </w:div>
    <w:div w:id="1773207601">
      <w:bodyDiv w:val="1"/>
      <w:marLeft w:val="0"/>
      <w:marRight w:val="0"/>
      <w:marTop w:val="0"/>
      <w:marBottom w:val="0"/>
      <w:divBdr>
        <w:top w:val="none" w:sz="0" w:space="0" w:color="auto"/>
        <w:left w:val="none" w:sz="0" w:space="0" w:color="auto"/>
        <w:bottom w:val="none" w:sz="0" w:space="0" w:color="auto"/>
        <w:right w:val="none" w:sz="0" w:space="0" w:color="auto"/>
      </w:divBdr>
    </w:div>
    <w:div w:id="1773210100">
      <w:bodyDiv w:val="1"/>
      <w:marLeft w:val="0"/>
      <w:marRight w:val="0"/>
      <w:marTop w:val="0"/>
      <w:marBottom w:val="0"/>
      <w:divBdr>
        <w:top w:val="none" w:sz="0" w:space="0" w:color="auto"/>
        <w:left w:val="none" w:sz="0" w:space="0" w:color="auto"/>
        <w:bottom w:val="none" w:sz="0" w:space="0" w:color="auto"/>
        <w:right w:val="none" w:sz="0" w:space="0" w:color="auto"/>
      </w:divBdr>
    </w:div>
    <w:div w:id="1773236425">
      <w:bodyDiv w:val="1"/>
      <w:marLeft w:val="0"/>
      <w:marRight w:val="0"/>
      <w:marTop w:val="0"/>
      <w:marBottom w:val="0"/>
      <w:divBdr>
        <w:top w:val="none" w:sz="0" w:space="0" w:color="auto"/>
        <w:left w:val="none" w:sz="0" w:space="0" w:color="auto"/>
        <w:bottom w:val="none" w:sz="0" w:space="0" w:color="auto"/>
        <w:right w:val="none" w:sz="0" w:space="0" w:color="auto"/>
      </w:divBdr>
    </w:div>
    <w:div w:id="1773238216">
      <w:bodyDiv w:val="1"/>
      <w:marLeft w:val="0"/>
      <w:marRight w:val="0"/>
      <w:marTop w:val="0"/>
      <w:marBottom w:val="0"/>
      <w:divBdr>
        <w:top w:val="none" w:sz="0" w:space="0" w:color="auto"/>
        <w:left w:val="none" w:sz="0" w:space="0" w:color="auto"/>
        <w:bottom w:val="none" w:sz="0" w:space="0" w:color="auto"/>
        <w:right w:val="none" w:sz="0" w:space="0" w:color="auto"/>
      </w:divBdr>
    </w:div>
    <w:div w:id="1773360137">
      <w:bodyDiv w:val="1"/>
      <w:marLeft w:val="0"/>
      <w:marRight w:val="0"/>
      <w:marTop w:val="0"/>
      <w:marBottom w:val="0"/>
      <w:divBdr>
        <w:top w:val="none" w:sz="0" w:space="0" w:color="auto"/>
        <w:left w:val="none" w:sz="0" w:space="0" w:color="auto"/>
        <w:bottom w:val="none" w:sz="0" w:space="0" w:color="auto"/>
        <w:right w:val="none" w:sz="0" w:space="0" w:color="auto"/>
      </w:divBdr>
    </w:div>
    <w:div w:id="1773361207">
      <w:bodyDiv w:val="1"/>
      <w:marLeft w:val="0"/>
      <w:marRight w:val="0"/>
      <w:marTop w:val="0"/>
      <w:marBottom w:val="0"/>
      <w:divBdr>
        <w:top w:val="none" w:sz="0" w:space="0" w:color="auto"/>
        <w:left w:val="none" w:sz="0" w:space="0" w:color="auto"/>
        <w:bottom w:val="none" w:sz="0" w:space="0" w:color="auto"/>
        <w:right w:val="none" w:sz="0" w:space="0" w:color="auto"/>
      </w:divBdr>
    </w:div>
    <w:div w:id="1773470137">
      <w:bodyDiv w:val="1"/>
      <w:marLeft w:val="0"/>
      <w:marRight w:val="0"/>
      <w:marTop w:val="0"/>
      <w:marBottom w:val="0"/>
      <w:divBdr>
        <w:top w:val="none" w:sz="0" w:space="0" w:color="auto"/>
        <w:left w:val="none" w:sz="0" w:space="0" w:color="auto"/>
        <w:bottom w:val="none" w:sz="0" w:space="0" w:color="auto"/>
        <w:right w:val="none" w:sz="0" w:space="0" w:color="auto"/>
      </w:divBdr>
    </w:div>
    <w:div w:id="1773621952">
      <w:bodyDiv w:val="1"/>
      <w:marLeft w:val="0"/>
      <w:marRight w:val="0"/>
      <w:marTop w:val="0"/>
      <w:marBottom w:val="0"/>
      <w:divBdr>
        <w:top w:val="none" w:sz="0" w:space="0" w:color="auto"/>
        <w:left w:val="none" w:sz="0" w:space="0" w:color="auto"/>
        <w:bottom w:val="none" w:sz="0" w:space="0" w:color="auto"/>
        <w:right w:val="none" w:sz="0" w:space="0" w:color="auto"/>
      </w:divBdr>
    </w:div>
    <w:div w:id="1773668583">
      <w:bodyDiv w:val="1"/>
      <w:marLeft w:val="0"/>
      <w:marRight w:val="0"/>
      <w:marTop w:val="0"/>
      <w:marBottom w:val="0"/>
      <w:divBdr>
        <w:top w:val="none" w:sz="0" w:space="0" w:color="auto"/>
        <w:left w:val="none" w:sz="0" w:space="0" w:color="auto"/>
        <w:bottom w:val="none" w:sz="0" w:space="0" w:color="auto"/>
        <w:right w:val="none" w:sz="0" w:space="0" w:color="auto"/>
      </w:divBdr>
    </w:div>
    <w:div w:id="1773739265">
      <w:bodyDiv w:val="1"/>
      <w:marLeft w:val="0"/>
      <w:marRight w:val="0"/>
      <w:marTop w:val="0"/>
      <w:marBottom w:val="0"/>
      <w:divBdr>
        <w:top w:val="none" w:sz="0" w:space="0" w:color="auto"/>
        <w:left w:val="none" w:sz="0" w:space="0" w:color="auto"/>
        <w:bottom w:val="none" w:sz="0" w:space="0" w:color="auto"/>
        <w:right w:val="none" w:sz="0" w:space="0" w:color="auto"/>
      </w:divBdr>
    </w:div>
    <w:div w:id="1773815106">
      <w:bodyDiv w:val="1"/>
      <w:marLeft w:val="0"/>
      <w:marRight w:val="0"/>
      <w:marTop w:val="0"/>
      <w:marBottom w:val="0"/>
      <w:divBdr>
        <w:top w:val="none" w:sz="0" w:space="0" w:color="auto"/>
        <w:left w:val="none" w:sz="0" w:space="0" w:color="auto"/>
        <w:bottom w:val="none" w:sz="0" w:space="0" w:color="auto"/>
        <w:right w:val="none" w:sz="0" w:space="0" w:color="auto"/>
      </w:divBdr>
    </w:div>
    <w:div w:id="1774089272">
      <w:bodyDiv w:val="1"/>
      <w:marLeft w:val="0"/>
      <w:marRight w:val="0"/>
      <w:marTop w:val="0"/>
      <w:marBottom w:val="0"/>
      <w:divBdr>
        <w:top w:val="none" w:sz="0" w:space="0" w:color="auto"/>
        <w:left w:val="none" w:sz="0" w:space="0" w:color="auto"/>
        <w:bottom w:val="none" w:sz="0" w:space="0" w:color="auto"/>
        <w:right w:val="none" w:sz="0" w:space="0" w:color="auto"/>
      </w:divBdr>
    </w:div>
    <w:div w:id="1774206953">
      <w:bodyDiv w:val="1"/>
      <w:marLeft w:val="0"/>
      <w:marRight w:val="0"/>
      <w:marTop w:val="0"/>
      <w:marBottom w:val="0"/>
      <w:divBdr>
        <w:top w:val="none" w:sz="0" w:space="0" w:color="auto"/>
        <w:left w:val="none" w:sz="0" w:space="0" w:color="auto"/>
        <w:bottom w:val="none" w:sz="0" w:space="0" w:color="auto"/>
        <w:right w:val="none" w:sz="0" w:space="0" w:color="auto"/>
      </w:divBdr>
    </w:div>
    <w:div w:id="1774279296">
      <w:bodyDiv w:val="1"/>
      <w:marLeft w:val="0"/>
      <w:marRight w:val="0"/>
      <w:marTop w:val="0"/>
      <w:marBottom w:val="0"/>
      <w:divBdr>
        <w:top w:val="none" w:sz="0" w:space="0" w:color="auto"/>
        <w:left w:val="none" w:sz="0" w:space="0" w:color="auto"/>
        <w:bottom w:val="none" w:sz="0" w:space="0" w:color="auto"/>
        <w:right w:val="none" w:sz="0" w:space="0" w:color="auto"/>
      </w:divBdr>
    </w:div>
    <w:div w:id="1774279743">
      <w:bodyDiv w:val="1"/>
      <w:marLeft w:val="0"/>
      <w:marRight w:val="0"/>
      <w:marTop w:val="0"/>
      <w:marBottom w:val="0"/>
      <w:divBdr>
        <w:top w:val="none" w:sz="0" w:space="0" w:color="auto"/>
        <w:left w:val="none" w:sz="0" w:space="0" w:color="auto"/>
        <w:bottom w:val="none" w:sz="0" w:space="0" w:color="auto"/>
        <w:right w:val="none" w:sz="0" w:space="0" w:color="auto"/>
      </w:divBdr>
    </w:div>
    <w:div w:id="1774322800">
      <w:bodyDiv w:val="1"/>
      <w:marLeft w:val="0"/>
      <w:marRight w:val="0"/>
      <w:marTop w:val="0"/>
      <w:marBottom w:val="0"/>
      <w:divBdr>
        <w:top w:val="none" w:sz="0" w:space="0" w:color="auto"/>
        <w:left w:val="none" w:sz="0" w:space="0" w:color="auto"/>
        <w:bottom w:val="none" w:sz="0" w:space="0" w:color="auto"/>
        <w:right w:val="none" w:sz="0" w:space="0" w:color="auto"/>
      </w:divBdr>
    </w:div>
    <w:div w:id="1774323197">
      <w:bodyDiv w:val="1"/>
      <w:marLeft w:val="0"/>
      <w:marRight w:val="0"/>
      <w:marTop w:val="0"/>
      <w:marBottom w:val="0"/>
      <w:divBdr>
        <w:top w:val="none" w:sz="0" w:space="0" w:color="auto"/>
        <w:left w:val="none" w:sz="0" w:space="0" w:color="auto"/>
        <w:bottom w:val="none" w:sz="0" w:space="0" w:color="auto"/>
        <w:right w:val="none" w:sz="0" w:space="0" w:color="auto"/>
      </w:divBdr>
    </w:div>
    <w:div w:id="1774352829">
      <w:bodyDiv w:val="1"/>
      <w:marLeft w:val="0"/>
      <w:marRight w:val="0"/>
      <w:marTop w:val="0"/>
      <w:marBottom w:val="0"/>
      <w:divBdr>
        <w:top w:val="none" w:sz="0" w:space="0" w:color="auto"/>
        <w:left w:val="none" w:sz="0" w:space="0" w:color="auto"/>
        <w:bottom w:val="none" w:sz="0" w:space="0" w:color="auto"/>
        <w:right w:val="none" w:sz="0" w:space="0" w:color="auto"/>
      </w:divBdr>
    </w:div>
    <w:div w:id="1774395779">
      <w:bodyDiv w:val="1"/>
      <w:marLeft w:val="0"/>
      <w:marRight w:val="0"/>
      <w:marTop w:val="0"/>
      <w:marBottom w:val="0"/>
      <w:divBdr>
        <w:top w:val="none" w:sz="0" w:space="0" w:color="auto"/>
        <w:left w:val="none" w:sz="0" w:space="0" w:color="auto"/>
        <w:bottom w:val="none" w:sz="0" w:space="0" w:color="auto"/>
        <w:right w:val="none" w:sz="0" w:space="0" w:color="auto"/>
      </w:divBdr>
    </w:div>
    <w:div w:id="1774519863">
      <w:bodyDiv w:val="1"/>
      <w:marLeft w:val="0"/>
      <w:marRight w:val="0"/>
      <w:marTop w:val="0"/>
      <w:marBottom w:val="0"/>
      <w:divBdr>
        <w:top w:val="none" w:sz="0" w:space="0" w:color="auto"/>
        <w:left w:val="none" w:sz="0" w:space="0" w:color="auto"/>
        <w:bottom w:val="none" w:sz="0" w:space="0" w:color="auto"/>
        <w:right w:val="none" w:sz="0" w:space="0" w:color="auto"/>
      </w:divBdr>
    </w:div>
    <w:div w:id="1774546638">
      <w:bodyDiv w:val="1"/>
      <w:marLeft w:val="0"/>
      <w:marRight w:val="0"/>
      <w:marTop w:val="0"/>
      <w:marBottom w:val="0"/>
      <w:divBdr>
        <w:top w:val="none" w:sz="0" w:space="0" w:color="auto"/>
        <w:left w:val="none" w:sz="0" w:space="0" w:color="auto"/>
        <w:bottom w:val="none" w:sz="0" w:space="0" w:color="auto"/>
        <w:right w:val="none" w:sz="0" w:space="0" w:color="auto"/>
      </w:divBdr>
    </w:div>
    <w:div w:id="1774548018">
      <w:bodyDiv w:val="1"/>
      <w:marLeft w:val="0"/>
      <w:marRight w:val="0"/>
      <w:marTop w:val="0"/>
      <w:marBottom w:val="0"/>
      <w:divBdr>
        <w:top w:val="none" w:sz="0" w:space="0" w:color="auto"/>
        <w:left w:val="none" w:sz="0" w:space="0" w:color="auto"/>
        <w:bottom w:val="none" w:sz="0" w:space="0" w:color="auto"/>
        <w:right w:val="none" w:sz="0" w:space="0" w:color="auto"/>
      </w:divBdr>
    </w:div>
    <w:div w:id="1774549848">
      <w:bodyDiv w:val="1"/>
      <w:marLeft w:val="0"/>
      <w:marRight w:val="0"/>
      <w:marTop w:val="0"/>
      <w:marBottom w:val="0"/>
      <w:divBdr>
        <w:top w:val="none" w:sz="0" w:space="0" w:color="auto"/>
        <w:left w:val="none" w:sz="0" w:space="0" w:color="auto"/>
        <w:bottom w:val="none" w:sz="0" w:space="0" w:color="auto"/>
        <w:right w:val="none" w:sz="0" w:space="0" w:color="auto"/>
      </w:divBdr>
    </w:div>
    <w:div w:id="1774594677">
      <w:bodyDiv w:val="1"/>
      <w:marLeft w:val="0"/>
      <w:marRight w:val="0"/>
      <w:marTop w:val="0"/>
      <w:marBottom w:val="0"/>
      <w:divBdr>
        <w:top w:val="none" w:sz="0" w:space="0" w:color="auto"/>
        <w:left w:val="none" w:sz="0" w:space="0" w:color="auto"/>
        <w:bottom w:val="none" w:sz="0" w:space="0" w:color="auto"/>
        <w:right w:val="none" w:sz="0" w:space="0" w:color="auto"/>
      </w:divBdr>
    </w:div>
    <w:div w:id="1774739516">
      <w:bodyDiv w:val="1"/>
      <w:marLeft w:val="0"/>
      <w:marRight w:val="0"/>
      <w:marTop w:val="0"/>
      <w:marBottom w:val="0"/>
      <w:divBdr>
        <w:top w:val="none" w:sz="0" w:space="0" w:color="auto"/>
        <w:left w:val="none" w:sz="0" w:space="0" w:color="auto"/>
        <w:bottom w:val="none" w:sz="0" w:space="0" w:color="auto"/>
        <w:right w:val="none" w:sz="0" w:space="0" w:color="auto"/>
      </w:divBdr>
    </w:div>
    <w:div w:id="1774744218">
      <w:bodyDiv w:val="1"/>
      <w:marLeft w:val="0"/>
      <w:marRight w:val="0"/>
      <w:marTop w:val="0"/>
      <w:marBottom w:val="0"/>
      <w:divBdr>
        <w:top w:val="none" w:sz="0" w:space="0" w:color="auto"/>
        <w:left w:val="none" w:sz="0" w:space="0" w:color="auto"/>
        <w:bottom w:val="none" w:sz="0" w:space="0" w:color="auto"/>
        <w:right w:val="none" w:sz="0" w:space="0" w:color="auto"/>
      </w:divBdr>
    </w:div>
    <w:div w:id="1774747099">
      <w:bodyDiv w:val="1"/>
      <w:marLeft w:val="0"/>
      <w:marRight w:val="0"/>
      <w:marTop w:val="0"/>
      <w:marBottom w:val="0"/>
      <w:divBdr>
        <w:top w:val="none" w:sz="0" w:space="0" w:color="auto"/>
        <w:left w:val="none" w:sz="0" w:space="0" w:color="auto"/>
        <w:bottom w:val="none" w:sz="0" w:space="0" w:color="auto"/>
        <w:right w:val="none" w:sz="0" w:space="0" w:color="auto"/>
      </w:divBdr>
    </w:div>
    <w:div w:id="1774931995">
      <w:bodyDiv w:val="1"/>
      <w:marLeft w:val="0"/>
      <w:marRight w:val="0"/>
      <w:marTop w:val="0"/>
      <w:marBottom w:val="0"/>
      <w:divBdr>
        <w:top w:val="none" w:sz="0" w:space="0" w:color="auto"/>
        <w:left w:val="none" w:sz="0" w:space="0" w:color="auto"/>
        <w:bottom w:val="none" w:sz="0" w:space="0" w:color="auto"/>
        <w:right w:val="none" w:sz="0" w:space="0" w:color="auto"/>
      </w:divBdr>
    </w:div>
    <w:div w:id="1774940307">
      <w:bodyDiv w:val="1"/>
      <w:marLeft w:val="0"/>
      <w:marRight w:val="0"/>
      <w:marTop w:val="0"/>
      <w:marBottom w:val="0"/>
      <w:divBdr>
        <w:top w:val="none" w:sz="0" w:space="0" w:color="auto"/>
        <w:left w:val="none" w:sz="0" w:space="0" w:color="auto"/>
        <w:bottom w:val="none" w:sz="0" w:space="0" w:color="auto"/>
        <w:right w:val="none" w:sz="0" w:space="0" w:color="auto"/>
      </w:divBdr>
    </w:div>
    <w:div w:id="1775125835">
      <w:bodyDiv w:val="1"/>
      <w:marLeft w:val="0"/>
      <w:marRight w:val="0"/>
      <w:marTop w:val="0"/>
      <w:marBottom w:val="0"/>
      <w:divBdr>
        <w:top w:val="none" w:sz="0" w:space="0" w:color="auto"/>
        <w:left w:val="none" w:sz="0" w:space="0" w:color="auto"/>
        <w:bottom w:val="none" w:sz="0" w:space="0" w:color="auto"/>
        <w:right w:val="none" w:sz="0" w:space="0" w:color="auto"/>
      </w:divBdr>
    </w:div>
    <w:div w:id="1775132379">
      <w:bodyDiv w:val="1"/>
      <w:marLeft w:val="0"/>
      <w:marRight w:val="0"/>
      <w:marTop w:val="0"/>
      <w:marBottom w:val="0"/>
      <w:divBdr>
        <w:top w:val="none" w:sz="0" w:space="0" w:color="auto"/>
        <w:left w:val="none" w:sz="0" w:space="0" w:color="auto"/>
        <w:bottom w:val="none" w:sz="0" w:space="0" w:color="auto"/>
        <w:right w:val="none" w:sz="0" w:space="0" w:color="auto"/>
      </w:divBdr>
    </w:div>
    <w:div w:id="1775204185">
      <w:bodyDiv w:val="1"/>
      <w:marLeft w:val="0"/>
      <w:marRight w:val="0"/>
      <w:marTop w:val="0"/>
      <w:marBottom w:val="0"/>
      <w:divBdr>
        <w:top w:val="none" w:sz="0" w:space="0" w:color="auto"/>
        <w:left w:val="none" w:sz="0" w:space="0" w:color="auto"/>
        <w:bottom w:val="none" w:sz="0" w:space="0" w:color="auto"/>
        <w:right w:val="none" w:sz="0" w:space="0" w:color="auto"/>
      </w:divBdr>
    </w:div>
    <w:div w:id="1775251237">
      <w:bodyDiv w:val="1"/>
      <w:marLeft w:val="0"/>
      <w:marRight w:val="0"/>
      <w:marTop w:val="0"/>
      <w:marBottom w:val="0"/>
      <w:divBdr>
        <w:top w:val="none" w:sz="0" w:space="0" w:color="auto"/>
        <w:left w:val="none" w:sz="0" w:space="0" w:color="auto"/>
        <w:bottom w:val="none" w:sz="0" w:space="0" w:color="auto"/>
        <w:right w:val="none" w:sz="0" w:space="0" w:color="auto"/>
      </w:divBdr>
    </w:div>
    <w:div w:id="1775324283">
      <w:bodyDiv w:val="1"/>
      <w:marLeft w:val="0"/>
      <w:marRight w:val="0"/>
      <w:marTop w:val="0"/>
      <w:marBottom w:val="0"/>
      <w:divBdr>
        <w:top w:val="none" w:sz="0" w:space="0" w:color="auto"/>
        <w:left w:val="none" w:sz="0" w:space="0" w:color="auto"/>
        <w:bottom w:val="none" w:sz="0" w:space="0" w:color="auto"/>
        <w:right w:val="none" w:sz="0" w:space="0" w:color="auto"/>
      </w:divBdr>
    </w:div>
    <w:div w:id="1775325263">
      <w:bodyDiv w:val="1"/>
      <w:marLeft w:val="0"/>
      <w:marRight w:val="0"/>
      <w:marTop w:val="0"/>
      <w:marBottom w:val="0"/>
      <w:divBdr>
        <w:top w:val="none" w:sz="0" w:space="0" w:color="auto"/>
        <w:left w:val="none" w:sz="0" w:space="0" w:color="auto"/>
        <w:bottom w:val="none" w:sz="0" w:space="0" w:color="auto"/>
        <w:right w:val="none" w:sz="0" w:space="0" w:color="auto"/>
      </w:divBdr>
    </w:div>
    <w:div w:id="1775401648">
      <w:bodyDiv w:val="1"/>
      <w:marLeft w:val="0"/>
      <w:marRight w:val="0"/>
      <w:marTop w:val="0"/>
      <w:marBottom w:val="0"/>
      <w:divBdr>
        <w:top w:val="none" w:sz="0" w:space="0" w:color="auto"/>
        <w:left w:val="none" w:sz="0" w:space="0" w:color="auto"/>
        <w:bottom w:val="none" w:sz="0" w:space="0" w:color="auto"/>
        <w:right w:val="none" w:sz="0" w:space="0" w:color="auto"/>
      </w:divBdr>
    </w:div>
    <w:div w:id="1775401991">
      <w:bodyDiv w:val="1"/>
      <w:marLeft w:val="0"/>
      <w:marRight w:val="0"/>
      <w:marTop w:val="0"/>
      <w:marBottom w:val="0"/>
      <w:divBdr>
        <w:top w:val="none" w:sz="0" w:space="0" w:color="auto"/>
        <w:left w:val="none" w:sz="0" w:space="0" w:color="auto"/>
        <w:bottom w:val="none" w:sz="0" w:space="0" w:color="auto"/>
        <w:right w:val="none" w:sz="0" w:space="0" w:color="auto"/>
      </w:divBdr>
    </w:div>
    <w:div w:id="1775704715">
      <w:bodyDiv w:val="1"/>
      <w:marLeft w:val="0"/>
      <w:marRight w:val="0"/>
      <w:marTop w:val="0"/>
      <w:marBottom w:val="0"/>
      <w:divBdr>
        <w:top w:val="none" w:sz="0" w:space="0" w:color="auto"/>
        <w:left w:val="none" w:sz="0" w:space="0" w:color="auto"/>
        <w:bottom w:val="none" w:sz="0" w:space="0" w:color="auto"/>
        <w:right w:val="none" w:sz="0" w:space="0" w:color="auto"/>
      </w:divBdr>
    </w:div>
    <w:div w:id="1775830853">
      <w:bodyDiv w:val="1"/>
      <w:marLeft w:val="0"/>
      <w:marRight w:val="0"/>
      <w:marTop w:val="0"/>
      <w:marBottom w:val="0"/>
      <w:divBdr>
        <w:top w:val="none" w:sz="0" w:space="0" w:color="auto"/>
        <w:left w:val="none" w:sz="0" w:space="0" w:color="auto"/>
        <w:bottom w:val="none" w:sz="0" w:space="0" w:color="auto"/>
        <w:right w:val="none" w:sz="0" w:space="0" w:color="auto"/>
      </w:divBdr>
    </w:div>
    <w:div w:id="1775898956">
      <w:bodyDiv w:val="1"/>
      <w:marLeft w:val="0"/>
      <w:marRight w:val="0"/>
      <w:marTop w:val="0"/>
      <w:marBottom w:val="0"/>
      <w:divBdr>
        <w:top w:val="none" w:sz="0" w:space="0" w:color="auto"/>
        <w:left w:val="none" w:sz="0" w:space="0" w:color="auto"/>
        <w:bottom w:val="none" w:sz="0" w:space="0" w:color="auto"/>
        <w:right w:val="none" w:sz="0" w:space="0" w:color="auto"/>
      </w:divBdr>
    </w:div>
    <w:div w:id="1775980030">
      <w:bodyDiv w:val="1"/>
      <w:marLeft w:val="0"/>
      <w:marRight w:val="0"/>
      <w:marTop w:val="0"/>
      <w:marBottom w:val="0"/>
      <w:divBdr>
        <w:top w:val="none" w:sz="0" w:space="0" w:color="auto"/>
        <w:left w:val="none" w:sz="0" w:space="0" w:color="auto"/>
        <w:bottom w:val="none" w:sz="0" w:space="0" w:color="auto"/>
        <w:right w:val="none" w:sz="0" w:space="0" w:color="auto"/>
      </w:divBdr>
    </w:div>
    <w:div w:id="1776248782">
      <w:bodyDiv w:val="1"/>
      <w:marLeft w:val="0"/>
      <w:marRight w:val="0"/>
      <w:marTop w:val="0"/>
      <w:marBottom w:val="0"/>
      <w:divBdr>
        <w:top w:val="none" w:sz="0" w:space="0" w:color="auto"/>
        <w:left w:val="none" w:sz="0" w:space="0" w:color="auto"/>
        <w:bottom w:val="none" w:sz="0" w:space="0" w:color="auto"/>
        <w:right w:val="none" w:sz="0" w:space="0" w:color="auto"/>
      </w:divBdr>
    </w:div>
    <w:div w:id="1776363532">
      <w:bodyDiv w:val="1"/>
      <w:marLeft w:val="0"/>
      <w:marRight w:val="0"/>
      <w:marTop w:val="0"/>
      <w:marBottom w:val="0"/>
      <w:divBdr>
        <w:top w:val="none" w:sz="0" w:space="0" w:color="auto"/>
        <w:left w:val="none" w:sz="0" w:space="0" w:color="auto"/>
        <w:bottom w:val="none" w:sz="0" w:space="0" w:color="auto"/>
        <w:right w:val="none" w:sz="0" w:space="0" w:color="auto"/>
      </w:divBdr>
    </w:div>
    <w:div w:id="1776438945">
      <w:bodyDiv w:val="1"/>
      <w:marLeft w:val="0"/>
      <w:marRight w:val="0"/>
      <w:marTop w:val="0"/>
      <w:marBottom w:val="0"/>
      <w:divBdr>
        <w:top w:val="none" w:sz="0" w:space="0" w:color="auto"/>
        <w:left w:val="none" w:sz="0" w:space="0" w:color="auto"/>
        <w:bottom w:val="none" w:sz="0" w:space="0" w:color="auto"/>
        <w:right w:val="none" w:sz="0" w:space="0" w:color="auto"/>
      </w:divBdr>
    </w:div>
    <w:div w:id="1776703474">
      <w:bodyDiv w:val="1"/>
      <w:marLeft w:val="0"/>
      <w:marRight w:val="0"/>
      <w:marTop w:val="0"/>
      <w:marBottom w:val="0"/>
      <w:divBdr>
        <w:top w:val="none" w:sz="0" w:space="0" w:color="auto"/>
        <w:left w:val="none" w:sz="0" w:space="0" w:color="auto"/>
        <w:bottom w:val="none" w:sz="0" w:space="0" w:color="auto"/>
        <w:right w:val="none" w:sz="0" w:space="0" w:color="auto"/>
      </w:divBdr>
    </w:div>
    <w:div w:id="1776712362">
      <w:bodyDiv w:val="1"/>
      <w:marLeft w:val="0"/>
      <w:marRight w:val="0"/>
      <w:marTop w:val="0"/>
      <w:marBottom w:val="0"/>
      <w:divBdr>
        <w:top w:val="none" w:sz="0" w:space="0" w:color="auto"/>
        <w:left w:val="none" w:sz="0" w:space="0" w:color="auto"/>
        <w:bottom w:val="none" w:sz="0" w:space="0" w:color="auto"/>
        <w:right w:val="none" w:sz="0" w:space="0" w:color="auto"/>
      </w:divBdr>
    </w:div>
    <w:div w:id="1776751520">
      <w:bodyDiv w:val="1"/>
      <w:marLeft w:val="0"/>
      <w:marRight w:val="0"/>
      <w:marTop w:val="0"/>
      <w:marBottom w:val="0"/>
      <w:divBdr>
        <w:top w:val="none" w:sz="0" w:space="0" w:color="auto"/>
        <w:left w:val="none" w:sz="0" w:space="0" w:color="auto"/>
        <w:bottom w:val="none" w:sz="0" w:space="0" w:color="auto"/>
        <w:right w:val="none" w:sz="0" w:space="0" w:color="auto"/>
      </w:divBdr>
    </w:div>
    <w:div w:id="1776897790">
      <w:bodyDiv w:val="1"/>
      <w:marLeft w:val="0"/>
      <w:marRight w:val="0"/>
      <w:marTop w:val="0"/>
      <w:marBottom w:val="0"/>
      <w:divBdr>
        <w:top w:val="none" w:sz="0" w:space="0" w:color="auto"/>
        <w:left w:val="none" w:sz="0" w:space="0" w:color="auto"/>
        <w:bottom w:val="none" w:sz="0" w:space="0" w:color="auto"/>
        <w:right w:val="none" w:sz="0" w:space="0" w:color="auto"/>
      </w:divBdr>
    </w:div>
    <w:div w:id="1777019555">
      <w:bodyDiv w:val="1"/>
      <w:marLeft w:val="0"/>
      <w:marRight w:val="0"/>
      <w:marTop w:val="0"/>
      <w:marBottom w:val="0"/>
      <w:divBdr>
        <w:top w:val="none" w:sz="0" w:space="0" w:color="auto"/>
        <w:left w:val="none" w:sz="0" w:space="0" w:color="auto"/>
        <w:bottom w:val="none" w:sz="0" w:space="0" w:color="auto"/>
        <w:right w:val="none" w:sz="0" w:space="0" w:color="auto"/>
      </w:divBdr>
    </w:div>
    <w:div w:id="1777090450">
      <w:bodyDiv w:val="1"/>
      <w:marLeft w:val="0"/>
      <w:marRight w:val="0"/>
      <w:marTop w:val="0"/>
      <w:marBottom w:val="0"/>
      <w:divBdr>
        <w:top w:val="none" w:sz="0" w:space="0" w:color="auto"/>
        <w:left w:val="none" w:sz="0" w:space="0" w:color="auto"/>
        <w:bottom w:val="none" w:sz="0" w:space="0" w:color="auto"/>
        <w:right w:val="none" w:sz="0" w:space="0" w:color="auto"/>
      </w:divBdr>
    </w:div>
    <w:div w:id="1777098129">
      <w:bodyDiv w:val="1"/>
      <w:marLeft w:val="0"/>
      <w:marRight w:val="0"/>
      <w:marTop w:val="0"/>
      <w:marBottom w:val="0"/>
      <w:divBdr>
        <w:top w:val="none" w:sz="0" w:space="0" w:color="auto"/>
        <w:left w:val="none" w:sz="0" w:space="0" w:color="auto"/>
        <w:bottom w:val="none" w:sz="0" w:space="0" w:color="auto"/>
        <w:right w:val="none" w:sz="0" w:space="0" w:color="auto"/>
      </w:divBdr>
    </w:div>
    <w:div w:id="1777214811">
      <w:bodyDiv w:val="1"/>
      <w:marLeft w:val="0"/>
      <w:marRight w:val="0"/>
      <w:marTop w:val="0"/>
      <w:marBottom w:val="0"/>
      <w:divBdr>
        <w:top w:val="none" w:sz="0" w:space="0" w:color="auto"/>
        <w:left w:val="none" w:sz="0" w:space="0" w:color="auto"/>
        <w:bottom w:val="none" w:sz="0" w:space="0" w:color="auto"/>
        <w:right w:val="none" w:sz="0" w:space="0" w:color="auto"/>
      </w:divBdr>
    </w:div>
    <w:div w:id="1777215015">
      <w:bodyDiv w:val="1"/>
      <w:marLeft w:val="0"/>
      <w:marRight w:val="0"/>
      <w:marTop w:val="0"/>
      <w:marBottom w:val="0"/>
      <w:divBdr>
        <w:top w:val="none" w:sz="0" w:space="0" w:color="auto"/>
        <w:left w:val="none" w:sz="0" w:space="0" w:color="auto"/>
        <w:bottom w:val="none" w:sz="0" w:space="0" w:color="auto"/>
        <w:right w:val="none" w:sz="0" w:space="0" w:color="auto"/>
      </w:divBdr>
    </w:div>
    <w:div w:id="1777289176">
      <w:bodyDiv w:val="1"/>
      <w:marLeft w:val="0"/>
      <w:marRight w:val="0"/>
      <w:marTop w:val="0"/>
      <w:marBottom w:val="0"/>
      <w:divBdr>
        <w:top w:val="none" w:sz="0" w:space="0" w:color="auto"/>
        <w:left w:val="none" w:sz="0" w:space="0" w:color="auto"/>
        <w:bottom w:val="none" w:sz="0" w:space="0" w:color="auto"/>
        <w:right w:val="none" w:sz="0" w:space="0" w:color="auto"/>
      </w:divBdr>
    </w:div>
    <w:div w:id="1777361204">
      <w:bodyDiv w:val="1"/>
      <w:marLeft w:val="0"/>
      <w:marRight w:val="0"/>
      <w:marTop w:val="0"/>
      <w:marBottom w:val="0"/>
      <w:divBdr>
        <w:top w:val="none" w:sz="0" w:space="0" w:color="auto"/>
        <w:left w:val="none" w:sz="0" w:space="0" w:color="auto"/>
        <w:bottom w:val="none" w:sz="0" w:space="0" w:color="auto"/>
        <w:right w:val="none" w:sz="0" w:space="0" w:color="auto"/>
      </w:divBdr>
    </w:div>
    <w:div w:id="1777366740">
      <w:bodyDiv w:val="1"/>
      <w:marLeft w:val="0"/>
      <w:marRight w:val="0"/>
      <w:marTop w:val="0"/>
      <w:marBottom w:val="0"/>
      <w:divBdr>
        <w:top w:val="none" w:sz="0" w:space="0" w:color="auto"/>
        <w:left w:val="none" w:sz="0" w:space="0" w:color="auto"/>
        <w:bottom w:val="none" w:sz="0" w:space="0" w:color="auto"/>
        <w:right w:val="none" w:sz="0" w:space="0" w:color="auto"/>
      </w:divBdr>
    </w:div>
    <w:div w:id="1777402723">
      <w:bodyDiv w:val="1"/>
      <w:marLeft w:val="0"/>
      <w:marRight w:val="0"/>
      <w:marTop w:val="0"/>
      <w:marBottom w:val="0"/>
      <w:divBdr>
        <w:top w:val="none" w:sz="0" w:space="0" w:color="auto"/>
        <w:left w:val="none" w:sz="0" w:space="0" w:color="auto"/>
        <w:bottom w:val="none" w:sz="0" w:space="0" w:color="auto"/>
        <w:right w:val="none" w:sz="0" w:space="0" w:color="auto"/>
      </w:divBdr>
    </w:div>
    <w:div w:id="1777677982">
      <w:bodyDiv w:val="1"/>
      <w:marLeft w:val="0"/>
      <w:marRight w:val="0"/>
      <w:marTop w:val="0"/>
      <w:marBottom w:val="0"/>
      <w:divBdr>
        <w:top w:val="none" w:sz="0" w:space="0" w:color="auto"/>
        <w:left w:val="none" w:sz="0" w:space="0" w:color="auto"/>
        <w:bottom w:val="none" w:sz="0" w:space="0" w:color="auto"/>
        <w:right w:val="none" w:sz="0" w:space="0" w:color="auto"/>
      </w:divBdr>
    </w:div>
    <w:div w:id="1777749356">
      <w:bodyDiv w:val="1"/>
      <w:marLeft w:val="0"/>
      <w:marRight w:val="0"/>
      <w:marTop w:val="0"/>
      <w:marBottom w:val="0"/>
      <w:divBdr>
        <w:top w:val="none" w:sz="0" w:space="0" w:color="auto"/>
        <w:left w:val="none" w:sz="0" w:space="0" w:color="auto"/>
        <w:bottom w:val="none" w:sz="0" w:space="0" w:color="auto"/>
        <w:right w:val="none" w:sz="0" w:space="0" w:color="auto"/>
      </w:divBdr>
    </w:div>
    <w:div w:id="1777797311">
      <w:bodyDiv w:val="1"/>
      <w:marLeft w:val="0"/>
      <w:marRight w:val="0"/>
      <w:marTop w:val="0"/>
      <w:marBottom w:val="0"/>
      <w:divBdr>
        <w:top w:val="none" w:sz="0" w:space="0" w:color="auto"/>
        <w:left w:val="none" w:sz="0" w:space="0" w:color="auto"/>
        <w:bottom w:val="none" w:sz="0" w:space="0" w:color="auto"/>
        <w:right w:val="none" w:sz="0" w:space="0" w:color="auto"/>
      </w:divBdr>
    </w:div>
    <w:div w:id="1777864904">
      <w:bodyDiv w:val="1"/>
      <w:marLeft w:val="0"/>
      <w:marRight w:val="0"/>
      <w:marTop w:val="0"/>
      <w:marBottom w:val="0"/>
      <w:divBdr>
        <w:top w:val="none" w:sz="0" w:space="0" w:color="auto"/>
        <w:left w:val="none" w:sz="0" w:space="0" w:color="auto"/>
        <w:bottom w:val="none" w:sz="0" w:space="0" w:color="auto"/>
        <w:right w:val="none" w:sz="0" w:space="0" w:color="auto"/>
      </w:divBdr>
    </w:div>
    <w:div w:id="1777868280">
      <w:bodyDiv w:val="1"/>
      <w:marLeft w:val="0"/>
      <w:marRight w:val="0"/>
      <w:marTop w:val="0"/>
      <w:marBottom w:val="0"/>
      <w:divBdr>
        <w:top w:val="none" w:sz="0" w:space="0" w:color="auto"/>
        <w:left w:val="none" w:sz="0" w:space="0" w:color="auto"/>
        <w:bottom w:val="none" w:sz="0" w:space="0" w:color="auto"/>
        <w:right w:val="none" w:sz="0" w:space="0" w:color="auto"/>
      </w:divBdr>
    </w:div>
    <w:div w:id="1777944304">
      <w:bodyDiv w:val="1"/>
      <w:marLeft w:val="0"/>
      <w:marRight w:val="0"/>
      <w:marTop w:val="0"/>
      <w:marBottom w:val="0"/>
      <w:divBdr>
        <w:top w:val="none" w:sz="0" w:space="0" w:color="auto"/>
        <w:left w:val="none" w:sz="0" w:space="0" w:color="auto"/>
        <w:bottom w:val="none" w:sz="0" w:space="0" w:color="auto"/>
        <w:right w:val="none" w:sz="0" w:space="0" w:color="auto"/>
      </w:divBdr>
    </w:div>
    <w:div w:id="1778015983">
      <w:bodyDiv w:val="1"/>
      <w:marLeft w:val="0"/>
      <w:marRight w:val="0"/>
      <w:marTop w:val="0"/>
      <w:marBottom w:val="0"/>
      <w:divBdr>
        <w:top w:val="none" w:sz="0" w:space="0" w:color="auto"/>
        <w:left w:val="none" w:sz="0" w:space="0" w:color="auto"/>
        <w:bottom w:val="none" w:sz="0" w:space="0" w:color="auto"/>
        <w:right w:val="none" w:sz="0" w:space="0" w:color="auto"/>
      </w:divBdr>
    </w:div>
    <w:div w:id="1778065009">
      <w:bodyDiv w:val="1"/>
      <w:marLeft w:val="0"/>
      <w:marRight w:val="0"/>
      <w:marTop w:val="0"/>
      <w:marBottom w:val="0"/>
      <w:divBdr>
        <w:top w:val="none" w:sz="0" w:space="0" w:color="auto"/>
        <w:left w:val="none" w:sz="0" w:space="0" w:color="auto"/>
        <w:bottom w:val="none" w:sz="0" w:space="0" w:color="auto"/>
        <w:right w:val="none" w:sz="0" w:space="0" w:color="auto"/>
      </w:divBdr>
    </w:div>
    <w:div w:id="1778089531">
      <w:bodyDiv w:val="1"/>
      <w:marLeft w:val="0"/>
      <w:marRight w:val="0"/>
      <w:marTop w:val="0"/>
      <w:marBottom w:val="0"/>
      <w:divBdr>
        <w:top w:val="none" w:sz="0" w:space="0" w:color="auto"/>
        <w:left w:val="none" w:sz="0" w:space="0" w:color="auto"/>
        <w:bottom w:val="none" w:sz="0" w:space="0" w:color="auto"/>
        <w:right w:val="none" w:sz="0" w:space="0" w:color="auto"/>
      </w:divBdr>
    </w:div>
    <w:div w:id="1778255172">
      <w:bodyDiv w:val="1"/>
      <w:marLeft w:val="0"/>
      <w:marRight w:val="0"/>
      <w:marTop w:val="0"/>
      <w:marBottom w:val="0"/>
      <w:divBdr>
        <w:top w:val="none" w:sz="0" w:space="0" w:color="auto"/>
        <w:left w:val="none" w:sz="0" w:space="0" w:color="auto"/>
        <w:bottom w:val="none" w:sz="0" w:space="0" w:color="auto"/>
        <w:right w:val="none" w:sz="0" w:space="0" w:color="auto"/>
      </w:divBdr>
    </w:div>
    <w:div w:id="1778477755">
      <w:bodyDiv w:val="1"/>
      <w:marLeft w:val="0"/>
      <w:marRight w:val="0"/>
      <w:marTop w:val="0"/>
      <w:marBottom w:val="0"/>
      <w:divBdr>
        <w:top w:val="none" w:sz="0" w:space="0" w:color="auto"/>
        <w:left w:val="none" w:sz="0" w:space="0" w:color="auto"/>
        <w:bottom w:val="none" w:sz="0" w:space="0" w:color="auto"/>
        <w:right w:val="none" w:sz="0" w:space="0" w:color="auto"/>
      </w:divBdr>
    </w:div>
    <w:div w:id="1778480373">
      <w:bodyDiv w:val="1"/>
      <w:marLeft w:val="0"/>
      <w:marRight w:val="0"/>
      <w:marTop w:val="0"/>
      <w:marBottom w:val="0"/>
      <w:divBdr>
        <w:top w:val="none" w:sz="0" w:space="0" w:color="auto"/>
        <w:left w:val="none" w:sz="0" w:space="0" w:color="auto"/>
        <w:bottom w:val="none" w:sz="0" w:space="0" w:color="auto"/>
        <w:right w:val="none" w:sz="0" w:space="0" w:color="auto"/>
      </w:divBdr>
    </w:div>
    <w:div w:id="1778521688">
      <w:bodyDiv w:val="1"/>
      <w:marLeft w:val="0"/>
      <w:marRight w:val="0"/>
      <w:marTop w:val="0"/>
      <w:marBottom w:val="0"/>
      <w:divBdr>
        <w:top w:val="none" w:sz="0" w:space="0" w:color="auto"/>
        <w:left w:val="none" w:sz="0" w:space="0" w:color="auto"/>
        <w:bottom w:val="none" w:sz="0" w:space="0" w:color="auto"/>
        <w:right w:val="none" w:sz="0" w:space="0" w:color="auto"/>
      </w:divBdr>
    </w:div>
    <w:div w:id="1778527062">
      <w:bodyDiv w:val="1"/>
      <w:marLeft w:val="0"/>
      <w:marRight w:val="0"/>
      <w:marTop w:val="0"/>
      <w:marBottom w:val="0"/>
      <w:divBdr>
        <w:top w:val="none" w:sz="0" w:space="0" w:color="auto"/>
        <w:left w:val="none" w:sz="0" w:space="0" w:color="auto"/>
        <w:bottom w:val="none" w:sz="0" w:space="0" w:color="auto"/>
        <w:right w:val="none" w:sz="0" w:space="0" w:color="auto"/>
      </w:divBdr>
    </w:div>
    <w:div w:id="1778602241">
      <w:bodyDiv w:val="1"/>
      <w:marLeft w:val="0"/>
      <w:marRight w:val="0"/>
      <w:marTop w:val="0"/>
      <w:marBottom w:val="0"/>
      <w:divBdr>
        <w:top w:val="none" w:sz="0" w:space="0" w:color="auto"/>
        <w:left w:val="none" w:sz="0" w:space="0" w:color="auto"/>
        <w:bottom w:val="none" w:sz="0" w:space="0" w:color="auto"/>
        <w:right w:val="none" w:sz="0" w:space="0" w:color="auto"/>
      </w:divBdr>
    </w:div>
    <w:div w:id="1778672404">
      <w:bodyDiv w:val="1"/>
      <w:marLeft w:val="0"/>
      <w:marRight w:val="0"/>
      <w:marTop w:val="0"/>
      <w:marBottom w:val="0"/>
      <w:divBdr>
        <w:top w:val="none" w:sz="0" w:space="0" w:color="auto"/>
        <w:left w:val="none" w:sz="0" w:space="0" w:color="auto"/>
        <w:bottom w:val="none" w:sz="0" w:space="0" w:color="auto"/>
        <w:right w:val="none" w:sz="0" w:space="0" w:color="auto"/>
      </w:divBdr>
    </w:div>
    <w:div w:id="1778673153">
      <w:bodyDiv w:val="1"/>
      <w:marLeft w:val="0"/>
      <w:marRight w:val="0"/>
      <w:marTop w:val="0"/>
      <w:marBottom w:val="0"/>
      <w:divBdr>
        <w:top w:val="none" w:sz="0" w:space="0" w:color="auto"/>
        <w:left w:val="none" w:sz="0" w:space="0" w:color="auto"/>
        <w:bottom w:val="none" w:sz="0" w:space="0" w:color="auto"/>
        <w:right w:val="none" w:sz="0" w:space="0" w:color="auto"/>
      </w:divBdr>
    </w:div>
    <w:div w:id="1778717403">
      <w:bodyDiv w:val="1"/>
      <w:marLeft w:val="0"/>
      <w:marRight w:val="0"/>
      <w:marTop w:val="0"/>
      <w:marBottom w:val="0"/>
      <w:divBdr>
        <w:top w:val="none" w:sz="0" w:space="0" w:color="auto"/>
        <w:left w:val="none" w:sz="0" w:space="0" w:color="auto"/>
        <w:bottom w:val="none" w:sz="0" w:space="0" w:color="auto"/>
        <w:right w:val="none" w:sz="0" w:space="0" w:color="auto"/>
      </w:divBdr>
    </w:div>
    <w:div w:id="1778717411">
      <w:bodyDiv w:val="1"/>
      <w:marLeft w:val="0"/>
      <w:marRight w:val="0"/>
      <w:marTop w:val="0"/>
      <w:marBottom w:val="0"/>
      <w:divBdr>
        <w:top w:val="none" w:sz="0" w:space="0" w:color="auto"/>
        <w:left w:val="none" w:sz="0" w:space="0" w:color="auto"/>
        <w:bottom w:val="none" w:sz="0" w:space="0" w:color="auto"/>
        <w:right w:val="none" w:sz="0" w:space="0" w:color="auto"/>
      </w:divBdr>
    </w:div>
    <w:div w:id="1778717812">
      <w:bodyDiv w:val="1"/>
      <w:marLeft w:val="0"/>
      <w:marRight w:val="0"/>
      <w:marTop w:val="0"/>
      <w:marBottom w:val="0"/>
      <w:divBdr>
        <w:top w:val="none" w:sz="0" w:space="0" w:color="auto"/>
        <w:left w:val="none" w:sz="0" w:space="0" w:color="auto"/>
        <w:bottom w:val="none" w:sz="0" w:space="0" w:color="auto"/>
        <w:right w:val="none" w:sz="0" w:space="0" w:color="auto"/>
      </w:divBdr>
    </w:div>
    <w:div w:id="1778744700">
      <w:bodyDiv w:val="1"/>
      <w:marLeft w:val="0"/>
      <w:marRight w:val="0"/>
      <w:marTop w:val="0"/>
      <w:marBottom w:val="0"/>
      <w:divBdr>
        <w:top w:val="none" w:sz="0" w:space="0" w:color="auto"/>
        <w:left w:val="none" w:sz="0" w:space="0" w:color="auto"/>
        <w:bottom w:val="none" w:sz="0" w:space="0" w:color="auto"/>
        <w:right w:val="none" w:sz="0" w:space="0" w:color="auto"/>
      </w:divBdr>
    </w:div>
    <w:div w:id="1778790083">
      <w:bodyDiv w:val="1"/>
      <w:marLeft w:val="0"/>
      <w:marRight w:val="0"/>
      <w:marTop w:val="0"/>
      <w:marBottom w:val="0"/>
      <w:divBdr>
        <w:top w:val="none" w:sz="0" w:space="0" w:color="auto"/>
        <w:left w:val="none" w:sz="0" w:space="0" w:color="auto"/>
        <w:bottom w:val="none" w:sz="0" w:space="0" w:color="auto"/>
        <w:right w:val="none" w:sz="0" w:space="0" w:color="auto"/>
      </w:divBdr>
    </w:div>
    <w:div w:id="1778863586">
      <w:bodyDiv w:val="1"/>
      <w:marLeft w:val="0"/>
      <w:marRight w:val="0"/>
      <w:marTop w:val="0"/>
      <w:marBottom w:val="0"/>
      <w:divBdr>
        <w:top w:val="none" w:sz="0" w:space="0" w:color="auto"/>
        <w:left w:val="none" w:sz="0" w:space="0" w:color="auto"/>
        <w:bottom w:val="none" w:sz="0" w:space="0" w:color="auto"/>
        <w:right w:val="none" w:sz="0" w:space="0" w:color="auto"/>
      </w:divBdr>
    </w:div>
    <w:div w:id="1778868836">
      <w:bodyDiv w:val="1"/>
      <w:marLeft w:val="0"/>
      <w:marRight w:val="0"/>
      <w:marTop w:val="0"/>
      <w:marBottom w:val="0"/>
      <w:divBdr>
        <w:top w:val="none" w:sz="0" w:space="0" w:color="auto"/>
        <w:left w:val="none" w:sz="0" w:space="0" w:color="auto"/>
        <w:bottom w:val="none" w:sz="0" w:space="0" w:color="auto"/>
        <w:right w:val="none" w:sz="0" w:space="0" w:color="auto"/>
      </w:divBdr>
    </w:div>
    <w:div w:id="1778982970">
      <w:bodyDiv w:val="1"/>
      <w:marLeft w:val="0"/>
      <w:marRight w:val="0"/>
      <w:marTop w:val="0"/>
      <w:marBottom w:val="0"/>
      <w:divBdr>
        <w:top w:val="none" w:sz="0" w:space="0" w:color="auto"/>
        <w:left w:val="none" w:sz="0" w:space="0" w:color="auto"/>
        <w:bottom w:val="none" w:sz="0" w:space="0" w:color="auto"/>
        <w:right w:val="none" w:sz="0" w:space="0" w:color="auto"/>
      </w:divBdr>
    </w:div>
    <w:div w:id="1779056100">
      <w:bodyDiv w:val="1"/>
      <w:marLeft w:val="0"/>
      <w:marRight w:val="0"/>
      <w:marTop w:val="0"/>
      <w:marBottom w:val="0"/>
      <w:divBdr>
        <w:top w:val="none" w:sz="0" w:space="0" w:color="auto"/>
        <w:left w:val="none" w:sz="0" w:space="0" w:color="auto"/>
        <w:bottom w:val="none" w:sz="0" w:space="0" w:color="auto"/>
        <w:right w:val="none" w:sz="0" w:space="0" w:color="auto"/>
      </w:divBdr>
    </w:div>
    <w:div w:id="1779131383">
      <w:bodyDiv w:val="1"/>
      <w:marLeft w:val="0"/>
      <w:marRight w:val="0"/>
      <w:marTop w:val="0"/>
      <w:marBottom w:val="0"/>
      <w:divBdr>
        <w:top w:val="none" w:sz="0" w:space="0" w:color="auto"/>
        <w:left w:val="none" w:sz="0" w:space="0" w:color="auto"/>
        <w:bottom w:val="none" w:sz="0" w:space="0" w:color="auto"/>
        <w:right w:val="none" w:sz="0" w:space="0" w:color="auto"/>
      </w:divBdr>
    </w:div>
    <w:div w:id="1779132225">
      <w:bodyDiv w:val="1"/>
      <w:marLeft w:val="0"/>
      <w:marRight w:val="0"/>
      <w:marTop w:val="0"/>
      <w:marBottom w:val="0"/>
      <w:divBdr>
        <w:top w:val="none" w:sz="0" w:space="0" w:color="auto"/>
        <w:left w:val="none" w:sz="0" w:space="0" w:color="auto"/>
        <w:bottom w:val="none" w:sz="0" w:space="0" w:color="auto"/>
        <w:right w:val="none" w:sz="0" w:space="0" w:color="auto"/>
      </w:divBdr>
    </w:div>
    <w:div w:id="1779177882">
      <w:bodyDiv w:val="1"/>
      <w:marLeft w:val="0"/>
      <w:marRight w:val="0"/>
      <w:marTop w:val="0"/>
      <w:marBottom w:val="0"/>
      <w:divBdr>
        <w:top w:val="none" w:sz="0" w:space="0" w:color="auto"/>
        <w:left w:val="none" w:sz="0" w:space="0" w:color="auto"/>
        <w:bottom w:val="none" w:sz="0" w:space="0" w:color="auto"/>
        <w:right w:val="none" w:sz="0" w:space="0" w:color="auto"/>
      </w:divBdr>
    </w:div>
    <w:div w:id="1779256127">
      <w:bodyDiv w:val="1"/>
      <w:marLeft w:val="0"/>
      <w:marRight w:val="0"/>
      <w:marTop w:val="0"/>
      <w:marBottom w:val="0"/>
      <w:divBdr>
        <w:top w:val="none" w:sz="0" w:space="0" w:color="auto"/>
        <w:left w:val="none" w:sz="0" w:space="0" w:color="auto"/>
        <w:bottom w:val="none" w:sz="0" w:space="0" w:color="auto"/>
        <w:right w:val="none" w:sz="0" w:space="0" w:color="auto"/>
      </w:divBdr>
    </w:div>
    <w:div w:id="1779257561">
      <w:bodyDiv w:val="1"/>
      <w:marLeft w:val="0"/>
      <w:marRight w:val="0"/>
      <w:marTop w:val="0"/>
      <w:marBottom w:val="0"/>
      <w:divBdr>
        <w:top w:val="none" w:sz="0" w:space="0" w:color="auto"/>
        <w:left w:val="none" w:sz="0" w:space="0" w:color="auto"/>
        <w:bottom w:val="none" w:sz="0" w:space="0" w:color="auto"/>
        <w:right w:val="none" w:sz="0" w:space="0" w:color="auto"/>
      </w:divBdr>
    </w:div>
    <w:div w:id="1779370464">
      <w:bodyDiv w:val="1"/>
      <w:marLeft w:val="0"/>
      <w:marRight w:val="0"/>
      <w:marTop w:val="0"/>
      <w:marBottom w:val="0"/>
      <w:divBdr>
        <w:top w:val="none" w:sz="0" w:space="0" w:color="auto"/>
        <w:left w:val="none" w:sz="0" w:space="0" w:color="auto"/>
        <w:bottom w:val="none" w:sz="0" w:space="0" w:color="auto"/>
        <w:right w:val="none" w:sz="0" w:space="0" w:color="auto"/>
      </w:divBdr>
    </w:div>
    <w:div w:id="1779443415">
      <w:bodyDiv w:val="1"/>
      <w:marLeft w:val="0"/>
      <w:marRight w:val="0"/>
      <w:marTop w:val="0"/>
      <w:marBottom w:val="0"/>
      <w:divBdr>
        <w:top w:val="none" w:sz="0" w:space="0" w:color="auto"/>
        <w:left w:val="none" w:sz="0" w:space="0" w:color="auto"/>
        <w:bottom w:val="none" w:sz="0" w:space="0" w:color="auto"/>
        <w:right w:val="none" w:sz="0" w:space="0" w:color="auto"/>
      </w:divBdr>
    </w:div>
    <w:div w:id="1779443492">
      <w:bodyDiv w:val="1"/>
      <w:marLeft w:val="0"/>
      <w:marRight w:val="0"/>
      <w:marTop w:val="0"/>
      <w:marBottom w:val="0"/>
      <w:divBdr>
        <w:top w:val="none" w:sz="0" w:space="0" w:color="auto"/>
        <w:left w:val="none" w:sz="0" w:space="0" w:color="auto"/>
        <w:bottom w:val="none" w:sz="0" w:space="0" w:color="auto"/>
        <w:right w:val="none" w:sz="0" w:space="0" w:color="auto"/>
      </w:divBdr>
    </w:div>
    <w:div w:id="1779443687">
      <w:bodyDiv w:val="1"/>
      <w:marLeft w:val="0"/>
      <w:marRight w:val="0"/>
      <w:marTop w:val="0"/>
      <w:marBottom w:val="0"/>
      <w:divBdr>
        <w:top w:val="none" w:sz="0" w:space="0" w:color="auto"/>
        <w:left w:val="none" w:sz="0" w:space="0" w:color="auto"/>
        <w:bottom w:val="none" w:sz="0" w:space="0" w:color="auto"/>
        <w:right w:val="none" w:sz="0" w:space="0" w:color="auto"/>
      </w:divBdr>
    </w:div>
    <w:div w:id="1779520656">
      <w:bodyDiv w:val="1"/>
      <w:marLeft w:val="0"/>
      <w:marRight w:val="0"/>
      <w:marTop w:val="0"/>
      <w:marBottom w:val="0"/>
      <w:divBdr>
        <w:top w:val="none" w:sz="0" w:space="0" w:color="auto"/>
        <w:left w:val="none" w:sz="0" w:space="0" w:color="auto"/>
        <w:bottom w:val="none" w:sz="0" w:space="0" w:color="auto"/>
        <w:right w:val="none" w:sz="0" w:space="0" w:color="auto"/>
      </w:divBdr>
    </w:div>
    <w:div w:id="1779639314">
      <w:bodyDiv w:val="1"/>
      <w:marLeft w:val="0"/>
      <w:marRight w:val="0"/>
      <w:marTop w:val="0"/>
      <w:marBottom w:val="0"/>
      <w:divBdr>
        <w:top w:val="none" w:sz="0" w:space="0" w:color="auto"/>
        <w:left w:val="none" w:sz="0" w:space="0" w:color="auto"/>
        <w:bottom w:val="none" w:sz="0" w:space="0" w:color="auto"/>
        <w:right w:val="none" w:sz="0" w:space="0" w:color="auto"/>
      </w:divBdr>
    </w:div>
    <w:div w:id="1779643675">
      <w:bodyDiv w:val="1"/>
      <w:marLeft w:val="0"/>
      <w:marRight w:val="0"/>
      <w:marTop w:val="0"/>
      <w:marBottom w:val="0"/>
      <w:divBdr>
        <w:top w:val="none" w:sz="0" w:space="0" w:color="auto"/>
        <w:left w:val="none" w:sz="0" w:space="0" w:color="auto"/>
        <w:bottom w:val="none" w:sz="0" w:space="0" w:color="auto"/>
        <w:right w:val="none" w:sz="0" w:space="0" w:color="auto"/>
      </w:divBdr>
    </w:div>
    <w:div w:id="1779644293">
      <w:bodyDiv w:val="1"/>
      <w:marLeft w:val="0"/>
      <w:marRight w:val="0"/>
      <w:marTop w:val="0"/>
      <w:marBottom w:val="0"/>
      <w:divBdr>
        <w:top w:val="none" w:sz="0" w:space="0" w:color="auto"/>
        <w:left w:val="none" w:sz="0" w:space="0" w:color="auto"/>
        <w:bottom w:val="none" w:sz="0" w:space="0" w:color="auto"/>
        <w:right w:val="none" w:sz="0" w:space="0" w:color="auto"/>
      </w:divBdr>
    </w:div>
    <w:div w:id="1779830140">
      <w:bodyDiv w:val="1"/>
      <w:marLeft w:val="0"/>
      <w:marRight w:val="0"/>
      <w:marTop w:val="0"/>
      <w:marBottom w:val="0"/>
      <w:divBdr>
        <w:top w:val="none" w:sz="0" w:space="0" w:color="auto"/>
        <w:left w:val="none" w:sz="0" w:space="0" w:color="auto"/>
        <w:bottom w:val="none" w:sz="0" w:space="0" w:color="auto"/>
        <w:right w:val="none" w:sz="0" w:space="0" w:color="auto"/>
      </w:divBdr>
    </w:div>
    <w:div w:id="1779833524">
      <w:bodyDiv w:val="1"/>
      <w:marLeft w:val="0"/>
      <w:marRight w:val="0"/>
      <w:marTop w:val="0"/>
      <w:marBottom w:val="0"/>
      <w:divBdr>
        <w:top w:val="none" w:sz="0" w:space="0" w:color="auto"/>
        <w:left w:val="none" w:sz="0" w:space="0" w:color="auto"/>
        <w:bottom w:val="none" w:sz="0" w:space="0" w:color="auto"/>
        <w:right w:val="none" w:sz="0" w:space="0" w:color="auto"/>
      </w:divBdr>
    </w:div>
    <w:div w:id="1779980709">
      <w:bodyDiv w:val="1"/>
      <w:marLeft w:val="0"/>
      <w:marRight w:val="0"/>
      <w:marTop w:val="0"/>
      <w:marBottom w:val="0"/>
      <w:divBdr>
        <w:top w:val="none" w:sz="0" w:space="0" w:color="auto"/>
        <w:left w:val="none" w:sz="0" w:space="0" w:color="auto"/>
        <w:bottom w:val="none" w:sz="0" w:space="0" w:color="auto"/>
        <w:right w:val="none" w:sz="0" w:space="0" w:color="auto"/>
      </w:divBdr>
    </w:div>
    <w:div w:id="1779985754">
      <w:bodyDiv w:val="1"/>
      <w:marLeft w:val="0"/>
      <w:marRight w:val="0"/>
      <w:marTop w:val="0"/>
      <w:marBottom w:val="0"/>
      <w:divBdr>
        <w:top w:val="none" w:sz="0" w:space="0" w:color="auto"/>
        <w:left w:val="none" w:sz="0" w:space="0" w:color="auto"/>
        <w:bottom w:val="none" w:sz="0" w:space="0" w:color="auto"/>
        <w:right w:val="none" w:sz="0" w:space="0" w:color="auto"/>
      </w:divBdr>
    </w:div>
    <w:div w:id="1780028756">
      <w:bodyDiv w:val="1"/>
      <w:marLeft w:val="0"/>
      <w:marRight w:val="0"/>
      <w:marTop w:val="0"/>
      <w:marBottom w:val="0"/>
      <w:divBdr>
        <w:top w:val="none" w:sz="0" w:space="0" w:color="auto"/>
        <w:left w:val="none" w:sz="0" w:space="0" w:color="auto"/>
        <w:bottom w:val="none" w:sz="0" w:space="0" w:color="auto"/>
        <w:right w:val="none" w:sz="0" w:space="0" w:color="auto"/>
      </w:divBdr>
    </w:div>
    <w:div w:id="1780181869">
      <w:bodyDiv w:val="1"/>
      <w:marLeft w:val="0"/>
      <w:marRight w:val="0"/>
      <w:marTop w:val="0"/>
      <w:marBottom w:val="0"/>
      <w:divBdr>
        <w:top w:val="none" w:sz="0" w:space="0" w:color="auto"/>
        <w:left w:val="none" w:sz="0" w:space="0" w:color="auto"/>
        <w:bottom w:val="none" w:sz="0" w:space="0" w:color="auto"/>
        <w:right w:val="none" w:sz="0" w:space="0" w:color="auto"/>
      </w:divBdr>
    </w:div>
    <w:div w:id="1780250410">
      <w:bodyDiv w:val="1"/>
      <w:marLeft w:val="0"/>
      <w:marRight w:val="0"/>
      <w:marTop w:val="0"/>
      <w:marBottom w:val="0"/>
      <w:divBdr>
        <w:top w:val="none" w:sz="0" w:space="0" w:color="auto"/>
        <w:left w:val="none" w:sz="0" w:space="0" w:color="auto"/>
        <w:bottom w:val="none" w:sz="0" w:space="0" w:color="auto"/>
        <w:right w:val="none" w:sz="0" w:space="0" w:color="auto"/>
      </w:divBdr>
    </w:div>
    <w:div w:id="1780291448">
      <w:bodyDiv w:val="1"/>
      <w:marLeft w:val="0"/>
      <w:marRight w:val="0"/>
      <w:marTop w:val="0"/>
      <w:marBottom w:val="0"/>
      <w:divBdr>
        <w:top w:val="none" w:sz="0" w:space="0" w:color="auto"/>
        <w:left w:val="none" w:sz="0" w:space="0" w:color="auto"/>
        <w:bottom w:val="none" w:sz="0" w:space="0" w:color="auto"/>
        <w:right w:val="none" w:sz="0" w:space="0" w:color="auto"/>
      </w:divBdr>
    </w:div>
    <w:div w:id="1780293731">
      <w:bodyDiv w:val="1"/>
      <w:marLeft w:val="0"/>
      <w:marRight w:val="0"/>
      <w:marTop w:val="0"/>
      <w:marBottom w:val="0"/>
      <w:divBdr>
        <w:top w:val="none" w:sz="0" w:space="0" w:color="auto"/>
        <w:left w:val="none" w:sz="0" w:space="0" w:color="auto"/>
        <w:bottom w:val="none" w:sz="0" w:space="0" w:color="auto"/>
        <w:right w:val="none" w:sz="0" w:space="0" w:color="auto"/>
      </w:divBdr>
    </w:div>
    <w:div w:id="1780299341">
      <w:bodyDiv w:val="1"/>
      <w:marLeft w:val="0"/>
      <w:marRight w:val="0"/>
      <w:marTop w:val="0"/>
      <w:marBottom w:val="0"/>
      <w:divBdr>
        <w:top w:val="none" w:sz="0" w:space="0" w:color="auto"/>
        <w:left w:val="none" w:sz="0" w:space="0" w:color="auto"/>
        <w:bottom w:val="none" w:sz="0" w:space="0" w:color="auto"/>
        <w:right w:val="none" w:sz="0" w:space="0" w:color="auto"/>
      </w:divBdr>
    </w:div>
    <w:div w:id="1780372303">
      <w:bodyDiv w:val="1"/>
      <w:marLeft w:val="0"/>
      <w:marRight w:val="0"/>
      <w:marTop w:val="0"/>
      <w:marBottom w:val="0"/>
      <w:divBdr>
        <w:top w:val="none" w:sz="0" w:space="0" w:color="auto"/>
        <w:left w:val="none" w:sz="0" w:space="0" w:color="auto"/>
        <w:bottom w:val="none" w:sz="0" w:space="0" w:color="auto"/>
        <w:right w:val="none" w:sz="0" w:space="0" w:color="auto"/>
      </w:divBdr>
    </w:div>
    <w:div w:id="1780447210">
      <w:bodyDiv w:val="1"/>
      <w:marLeft w:val="0"/>
      <w:marRight w:val="0"/>
      <w:marTop w:val="0"/>
      <w:marBottom w:val="0"/>
      <w:divBdr>
        <w:top w:val="none" w:sz="0" w:space="0" w:color="auto"/>
        <w:left w:val="none" w:sz="0" w:space="0" w:color="auto"/>
        <w:bottom w:val="none" w:sz="0" w:space="0" w:color="auto"/>
        <w:right w:val="none" w:sz="0" w:space="0" w:color="auto"/>
      </w:divBdr>
    </w:div>
    <w:div w:id="1780485265">
      <w:bodyDiv w:val="1"/>
      <w:marLeft w:val="0"/>
      <w:marRight w:val="0"/>
      <w:marTop w:val="0"/>
      <w:marBottom w:val="0"/>
      <w:divBdr>
        <w:top w:val="none" w:sz="0" w:space="0" w:color="auto"/>
        <w:left w:val="none" w:sz="0" w:space="0" w:color="auto"/>
        <w:bottom w:val="none" w:sz="0" w:space="0" w:color="auto"/>
        <w:right w:val="none" w:sz="0" w:space="0" w:color="auto"/>
      </w:divBdr>
    </w:div>
    <w:div w:id="1780568659">
      <w:bodyDiv w:val="1"/>
      <w:marLeft w:val="0"/>
      <w:marRight w:val="0"/>
      <w:marTop w:val="0"/>
      <w:marBottom w:val="0"/>
      <w:divBdr>
        <w:top w:val="none" w:sz="0" w:space="0" w:color="auto"/>
        <w:left w:val="none" w:sz="0" w:space="0" w:color="auto"/>
        <w:bottom w:val="none" w:sz="0" w:space="0" w:color="auto"/>
        <w:right w:val="none" w:sz="0" w:space="0" w:color="auto"/>
      </w:divBdr>
    </w:div>
    <w:div w:id="1780636740">
      <w:bodyDiv w:val="1"/>
      <w:marLeft w:val="0"/>
      <w:marRight w:val="0"/>
      <w:marTop w:val="0"/>
      <w:marBottom w:val="0"/>
      <w:divBdr>
        <w:top w:val="none" w:sz="0" w:space="0" w:color="auto"/>
        <w:left w:val="none" w:sz="0" w:space="0" w:color="auto"/>
        <w:bottom w:val="none" w:sz="0" w:space="0" w:color="auto"/>
        <w:right w:val="none" w:sz="0" w:space="0" w:color="auto"/>
      </w:divBdr>
    </w:div>
    <w:div w:id="1780640855">
      <w:bodyDiv w:val="1"/>
      <w:marLeft w:val="0"/>
      <w:marRight w:val="0"/>
      <w:marTop w:val="0"/>
      <w:marBottom w:val="0"/>
      <w:divBdr>
        <w:top w:val="none" w:sz="0" w:space="0" w:color="auto"/>
        <w:left w:val="none" w:sz="0" w:space="0" w:color="auto"/>
        <w:bottom w:val="none" w:sz="0" w:space="0" w:color="auto"/>
        <w:right w:val="none" w:sz="0" w:space="0" w:color="auto"/>
      </w:divBdr>
    </w:div>
    <w:div w:id="1780641561">
      <w:bodyDiv w:val="1"/>
      <w:marLeft w:val="0"/>
      <w:marRight w:val="0"/>
      <w:marTop w:val="0"/>
      <w:marBottom w:val="0"/>
      <w:divBdr>
        <w:top w:val="none" w:sz="0" w:space="0" w:color="auto"/>
        <w:left w:val="none" w:sz="0" w:space="0" w:color="auto"/>
        <w:bottom w:val="none" w:sz="0" w:space="0" w:color="auto"/>
        <w:right w:val="none" w:sz="0" w:space="0" w:color="auto"/>
      </w:divBdr>
    </w:div>
    <w:div w:id="1780642094">
      <w:bodyDiv w:val="1"/>
      <w:marLeft w:val="0"/>
      <w:marRight w:val="0"/>
      <w:marTop w:val="0"/>
      <w:marBottom w:val="0"/>
      <w:divBdr>
        <w:top w:val="none" w:sz="0" w:space="0" w:color="auto"/>
        <w:left w:val="none" w:sz="0" w:space="0" w:color="auto"/>
        <w:bottom w:val="none" w:sz="0" w:space="0" w:color="auto"/>
        <w:right w:val="none" w:sz="0" w:space="0" w:color="auto"/>
      </w:divBdr>
    </w:div>
    <w:div w:id="1780756492">
      <w:bodyDiv w:val="1"/>
      <w:marLeft w:val="0"/>
      <w:marRight w:val="0"/>
      <w:marTop w:val="0"/>
      <w:marBottom w:val="0"/>
      <w:divBdr>
        <w:top w:val="none" w:sz="0" w:space="0" w:color="auto"/>
        <w:left w:val="none" w:sz="0" w:space="0" w:color="auto"/>
        <w:bottom w:val="none" w:sz="0" w:space="0" w:color="auto"/>
        <w:right w:val="none" w:sz="0" w:space="0" w:color="auto"/>
      </w:divBdr>
    </w:div>
    <w:div w:id="1780759768">
      <w:bodyDiv w:val="1"/>
      <w:marLeft w:val="0"/>
      <w:marRight w:val="0"/>
      <w:marTop w:val="0"/>
      <w:marBottom w:val="0"/>
      <w:divBdr>
        <w:top w:val="none" w:sz="0" w:space="0" w:color="auto"/>
        <w:left w:val="none" w:sz="0" w:space="0" w:color="auto"/>
        <w:bottom w:val="none" w:sz="0" w:space="0" w:color="auto"/>
        <w:right w:val="none" w:sz="0" w:space="0" w:color="auto"/>
      </w:divBdr>
    </w:div>
    <w:div w:id="1780762544">
      <w:bodyDiv w:val="1"/>
      <w:marLeft w:val="0"/>
      <w:marRight w:val="0"/>
      <w:marTop w:val="0"/>
      <w:marBottom w:val="0"/>
      <w:divBdr>
        <w:top w:val="none" w:sz="0" w:space="0" w:color="auto"/>
        <w:left w:val="none" w:sz="0" w:space="0" w:color="auto"/>
        <w:bottom w:val="none" w:sz="0" w:space="0" w:color="auto"/>
        <w:right w:val="none" w:sz="0" w:space="0" w:color="auto"/>
      </w:divBdr>
    </w:div>
    <w:div w:id="1780904480">
      <w:bodyDiv w:val="1"/>
      <w:marLeft w:val="0"/>
      <w:marRight w:val="0"/>
      <w:marTop w:val="0"/>
      <w:marBottom w:val="0"/>
      <w:divBdr>
        <w:top w:val="none" w:sz="0" w:space="0" w:color="auto"/>
        <w:left w:val="none" w:sz="0" w:space="0" w:color="auto"/>
        <w:bottom w:val="none" w:sz="0" w:space="0" w:color="auto"/>
        <w:right w:val="none" w:sz="0" w:space="0" w:color="auto"/>
      </w:divBdr>
    </w:div>
    <w:div w:id="1780947960">
      <w:bodyDiv w:val="1"/>
      <w:marLeft w:val="0"/>
      <w:marRight w:val="0"/>
      <w:marTop w:val="0"/>
      <w:marBottom w:val="0"/>
      <w:divBdr>
        <w:top w:val="none" w:sz="0" w:space="0" w:color="auto"/>
        <w:left w:val="none" w:sz="0" w:space="0" w:color="auto"/>
        <w:bottom w:val="none" w:sz="0" w:space="0" w:color="auto"/>
        <w:right w:val="none" w:sz="0" w:space="0" w:color="auto"/>
      </w:divBdr>
    </w:div>
    <w:div w:id="1781073023">
      <w:bodyDiv w:val="1"/>
      <w:marLeft w:val="0"/>
      <w:marRight w:val="0"/>
      <w:marTop w:val="0"/>
      <w:marBottom w:val="0"/>
      <w:divBdr>
        <w:top w:val="none" w:sz="0" w:space="0" w:color="auto"/>
        <w:left w:val="none" w:sz="0" w:space="0" w:color="auto"/>
        <w:bottom w:val="none" w:sz="0" w:space="0" w:color="auto"/>
        <w:right w:val="none" w:sz="0" w:space="0" w:color="auto"/>
      </w:divBdr>
    </w:div>
    <w:div w:id="1781104070">
      <w:bodyDiv w:val="1"/>
      <w:marLeft w:val="0"/>
      <w:marRight w:val="0"/>
      <w:marTop w:val="0"/>
      <w:marBottom w:val="0"/>
      <w:divBdr>
        <w:top w:val="none" w:sz="0" w:space="0" w:color="auto"/>
        <w:left w:val="none" w:sz="0" w:space="0" w:color="auto"/>
        <w:bottom w:val="none" w:sz="0" w:space="0" w:color="auto"/>
        <w:right w:val="none" w:sz="0" w:space="0" w:color="auto"/>
      </w:divBdr>
    </w:div>
    <w:div w:id="1781143393">
      <w:bodyDiv w:val="1"/>
      <w:marLeft w:val="0"/>
      <w:marRight w:val="0"/>
      <w:marTop w:val="0"/>
      <w:marBottom w:val="0"/>
      <w:divBdr>
        <w:top w:val="none" w:sz="0" w:space="0" w:color="auto"/>
        <w:left w:val="none" w:sz="0" w:space="0" w:color="auto"/>
        <w:bottom w:val="none" w:sz="0" w:space="0" w:color="auto"/>
        <w:right w:val="none" w:sz="0" w:space="0" w:color="auto"/>
      </w:divBdr>
    </w:div>
    <w:div w:id="1781148769">
      <w:bodyDiv w:val="1"/>
      <w:marLeft w:val="0"/>
      <w:marRight w:val="0"/>
      <w:marTop w:val="0"/>
      <w:marBottom w:val="0"/>
      <w:divBdr>
        <w:top w:val="none" w:sz="0" w:space="0" w:color="auto"/>
        <w:left w:val="none" w:sz="0" w:space="0" w:color="auto"/>
        <w:bottom w:val="none" w:sz="0" w:space="0" w:color="auto"/>
        <w:right w:val="none" w:sz="0" w:space="0" w:color="auto"/>
      </w:divBdr>
    </w:div>
    <w:div w:id="1781215854">
      <w:bodyDiv w:val="1"/>
      <w:marLeft w:val="0"/>
      <w:marRight w:val="0"/>
      <w:marTop w:val="0"/>
      <w:marBottom w:val="0"/>
      <w:divBdr>
        <w:top w:val="none" w:sz="0" w:space="0" w:color="auto"/>
        <w:left w:val="none" w:sz="0" w:space="0" w:color="auto"/>
        <w:bottom w:val="none" w:sz="0" w:space="0" w:color="auto"/>
        <w:right w:val="none" w:sz="0" w:space="0" w:color="auto"/>
      </w:divBdr>
    </w:div>
    <w:div w:id="1781218232">
      <w:bodyDiv w:val="1"/>
      <w:marLeft w:val="0"/>
      <w:marRight w:val="0"/>
      <w:marTop w:val="0"/>
      <w:marBottom w:val="0"/>
      <w:divBdr>
        <w:top w:val="none" w:sz="0" w:space="0" w:color="auto"/>
        <w:left w:val="none" w:sz="0" w:space="0" w:color="auto"/>
        <w:bottom w:val="none" w:sz="0" w:space="0" w:color="auto"/>
        <w:right w:val="none" w:sz="0" w:space="0" w:color="auto"/>
      </w:divBdr>
    </w:div>
    <w:div w:id="1781299912">
      <w:bodyDiv w:val="1"/>
      <w:marLeft w:val="0"/>
      <w:marRight w:val="0"/>
      <w:marTop w:val="0"/>
      <w:marBottom w:val="0"/>
      <w:divBdr>
        <w:top w:val="none" w:sz="0" w:space="0" w:color="auto"/>
        <w:left w:val="none" w:sz="0" w:space="0" w:color="auto"/>
        <w:bottom w:val="none" w:sz="0" w:space="0" w:color="auto"/>
        <w:right w:val="none" w:sz="0" w:space="0" w:color="auto"/>
      </w:divBdr>
    </w:div>
    <w:div w:id="1781337432">
      <w:bodyDiv w:val="1"/>
      <w:marLeft w:val="0"/>
      <w:marRight w:val="0"/>
      <w:marTop w:val="0"/>
      <w:marBottom w:val="0"/>
      <w:divBdr>
        <w:top w:val="none" w:sz="0" w:space="0" w:color="auto"/>
        <w:left w:val="none" w:sz="0" w:space="0" w:color="auto"/>
        <w:bottom w:val="none" w:sz="0" w:space="0" w:color="auto"/>
        <w:right w:val="none" w:sz="0" w:space="0" w:color="auto"/>
      </w:divBdr>
    </w:div>
    <w:div w:id="1781337822">
      <w:bodyDiv w:val="1"/>
      <w:marLeft w:val="0"/>
      <w:marRight w:val="0"/>
      <w:marTop w:val="0"/>
      <w:marBottom w:val="0"/>
      <w:divBdr>
        <w:top w:val="none" w:sz="0" w:space="0" w:color="auto"/>
        <w:left w:val="none" w:sz="0" w:space="0" w:color="auto"/>
        <w:bottom w:val="none" w:sz="0" w:space="0" w:color="auto"/>
        <w:right w:val="none" w:sz="0" w:space="0" w:color="auto"/>
      </w:divBdr>
    </w:div>
    <w:div w:id="1781488910">
      <w:bodyDiv w:val="1"/>
      <w:marLeft w:val="0"/>
      <w:marRight w:val="0"/>
      <w:marTop w:val="0"/>
      <w:marBottom w:val="0"/>
      <w:divBdr>
        <w:top w:val="none" w:sz="0" w:space="0" w:color="auto"/>
        <w:left w:val="none" w:sz="0" w:space="0" w:color="auto"/>
        <w:bottom w:val="none" w:sz="0" w:space="0" w:color="auto"/>
        <w:right w:val="none" w:sz="0" w:space="0" w:color="auto"/>
      </w:divBdr>
    </w:div>
    <w:div w:id="1781610934">
      <w:bodyDiv w:val="1"/>
      <w:marLeft w:val="0"/>
      <w:marRight w:val="0"/>
      <w:marTop w:val="0"/>
      <w:marBottom w:val="0"/>
      <w:divBdr>
        <w:top w:val="none" w:sz="0" w:space="0" w:color="auto"/>
        <w:left w:val="none" w:sz="0" w:space="0" w:color="auto"/>
        <w:bottom w:val="none" w:sz="0" w:space="0" w:color="auto"/>
        <w:right w:val="none" w:sz="0" w:space="0" w:color="auto"/>
      </w:divBdr>
    </w:div>
    <w:div w:id="1781759517">
      <w:bodyDiv w:val="1"/>
      <w:marLeft w:val="0"/>
      <w:marRight w:val="0"/>
      <w:marTop w:val="0"/>
      <w:marBottom w:val="0"/>
      <w:divBdr>
        <w:top w:val="none" w:sz="0" w:space="0" w:color="auto"/>
        <w:left w:val="none" w:sz="0" w:space="0" w:color="auto"/>
        <w:bottom w:val="none" w:sz="0" w:space="0" w:color="auto"/>
        <w:right w:val="none" w:sz="0" w:space="0" w:color="auto"/>
      </w:divBdr>
    </w:div>
    <w:div w:id="1781876995">
      <w:bodyDiv w:val="1"/>
      <w:marLeft w:val="0"/>
      <w:marRight w:val="0"/>
      <w:marTop w:val="0"/>
      <w:marBottom w:val="0"/>
      <w:divBdr>
        <w:top w:val="none" w:sz="0" w:space="0" w:color="auto"/>
        <w:left w:val="none" w:sz="0" w:space="0" w:color="auto"/>
        <w:bottom w:val="none" w:sz="0" w:space="0" w:color="auto"/>
        <w:right w:val="none" w:sz="0" w:space="0" w:color="auto"/>
      </w:divBdr>
    </w:div>
    <w:div w:id="1782064569">
      <w:bodyDiv w:val="1"/>
      <w:marLeft w:val="0"/>
      <w:marRight w:val="0"/>
      <w:marTop w:val="0"/>
      <w:marBottom w:val="0"/>
      <w:divBdr>
        <w:top w:val="none" w:sz="0" w:space="0" w:color="auto"/>
        <w:left w:val="none" w:sz="0" w:space="0" w:color="auto"/>
        <w:bottom w:val="none" w:sz="0" w:space="0" w:color="auto"/>
        <w:right w:val="none" w:sz="0" w:space="0" w:color="auto"/>
      </w:divBdr>
    </w:div>
    <w:div w:id="1782140163">
      <w:bodyDiv w:val="1"/>
      <w:marLeft w:val="0"/>
      <w:marRight w:val="0"/>
      <w:marTop w:val="0"/>
      <w:marBottom w:val="0"/>
      <w:divBdr>
        <w:top w:val="none" w:sz="0" w:space="0" w:color="auto"/>
        <w:left w:val="none" w:sz="0" w:space="0" w:color="auto"/>
        <w:bottom w:val="none" w:sz="0" w:space="0" w:color="auto"/>
        <w:right w:val="none" w:sz="0" w:space="0" w:color="auto"/>
      </w:divBdr>
    </w:div>
    <w:div w:id="1782144035">
      <w:bodyDiv w:val="1"/>
      <w:marLeft w:val="0"/>
      <w:marRight w:val="0"/>
      <w:marTop w:val="0"/>
      <w:marBottom w:val="0"/>
      <w:divBdr>
        <w:top w:val="none" w:sz="0" w:space="0" w:color="auto"/>
        <w:left w:val="none" w:sz="0" w:space="0" w:color="auto"/>
        <w:bottom w:val="none" w:sz="0" w:space="0" w:color="auto"/>
        <w:right w:val="none" w:sz="0" w:space="0" w:color="auto"/>
      </w:divBdr>
    </w:div>
    <w:div w:id="1782190659">
      <w:bodyDiv w:val="1"/>
      <w:marLeft w:val="0"/>
      <w:marRight w:val="0"/>
      <w:marTop w:val="0"/>
      <w:marBottom w:val="0"/>
      <w:divBdr>
        <w:top w:val="none" w:sz="0" w:space="0" w:color="auto"/>
        <w:left w:val="none" w:sz="0" w:space="0" w:color="auto"/>
        <w:bottom w:val="none" w:sz="0" w:space="0" w:color="auto"/>
        <w:right w:val="none" w:sz="0" w:space="0" w:color="auto"/>
      </w:divBdr>
    </w:div>
    <w:div w:id="1782260000">
      <w:bodyDiv w:val="1"/>
      <w:marLeft w:val="0"/>
      <w:marRight w:val="0"/>
      <w:marTop w:val="0"/>
      <w:marBottom w:val="0"/>
      <w:divBdr>
        <w:top w:val="none" w:sz="0" w:space="0" w:color="auto"/>
        <w:left w:val="none" w:sz="0" w:space="0" w:color="auto"/>
        <w:bottom w:val="none" w:sz="0" w:space="0" w:color="auto"/>
        <w:right w:val="none" w:sz="0" w:space="0" w:color="auto"/>
      </w:divBdr>
    </w:div>
    <w:div w:id="1782408328">
      <w:bodyDiv w:val="1"/>
      <w:marLeft w:val="0"/>
      <w:marRight w:val="0"/>
      <w:marTop w:val="0"/>
      <w:marBottom w:val="0"/>
      <w:divBdr>
        <w:top w:val="none" w:sz="0" w:space="0" w:color="auto"/>
        <w:left w:val="none" w:sz="0" w:space="0" w:color="auto"/>
        <w:bottom w:val="none" w:sz="0" w:space="0" w:color="auto"/>
        <w:right w:val="none" w:sz="0" w:space="0" w:color="auto"/>
      </w:divBdr>
    </w:div>
    <w:div w:id="1782408507">
      <w:bodyDiv w:val="1"/>
      <w:marLeft w:val="0"/>
      <w:marRight w:val="0"/>
      <w:marTop w:val="0"/>
      <w:marBottom w:val="0"/>
      <w:divBdr>
        <w:top w:val="none" w:sz="0" w:space="0" w:color="auto"/>
        <w:left w:val="none" w:sz="0" w:space="0" w:color="auto"/>
        <w:bottom w:val="none" w:sz="0" w:space="0" w:color="auto"/>
        <w:right w:val="none" w:sz="0" w:space="0" w:color="auto"/>
      </w:divBdr>
    </w:div>
    <w:div w:id="1782410603">
      <w:bodyDiv w:val="1"/>
      <w:marLeft w:val="0"/>
      <w:marRight w:val="0"/>
      <w:marTop w:val="0"/>
      <w:marBottom w:val="0"/>
      <w:divBdr>
        <w:top w:val="none" w:sz="0" w:space="0" w:color="auto"/>
        <w:left w:val="none" w:sz="0" w:space="0" w:color="auto"/>
        <w:bottom w:val="none" w:sz="0" w:space="0" w:color="auto"/>
        <w:right w:val="none" w:sz="0" w:space="0" w:color="auto"/>
      </w:divBdr>
    </w:div>
    <w:div w:id="1782453543">
      <w:bodyDiv w:val="1"/>
      <w:marLeft w:val="0"/>
      <w:marRight w:val="0"/>
      <w:marTop w:val="0"/>
      <w:marBottom w:val="0"/>
      <w:divBdr>
        <w:top w:val="none" w:sz="0" w:space="0" w:color="auto"/>
        <w:left w:val="none" w:sz="0" w:space="0" w:color="auto"/>
        <w:bottom w:val="none" w:sz="0" w:space="0" w:color="auto"/>
        <w:right w:val="none" w:sz="0" w:space="0" w:color="auto"/>
      </w:divBdr>
    </w:div>
    <w:div w:id="1782601397">
      <w:bodyDiv w:val="1"/>
      <w:marLeft w:val="0"/>
      <w:marRight w:val="0"/>
      <w:marTop w:val="0"/>
      <w:marBottom w:val="0"/>
      <w:divBdr>
        <w:top w:val="none" w:sz="0" w:space="0" w:color="auto"/>
        <w:left w:val="none" w:sz="0" w:space="0" w:color="auto"/>
        <w:bottom w:val="none" w:sz="0" w:space="0" w:color="auto"/>
        <w:right w:val="none" w:sz="0" w:space="0" w:color="auto"/>
      </w:divBdr>
    </w:div>
    <w:div w:id="1782607092">
      <w:bodyDiv w:val="1"/>
      <w:marLeft w:val="0"/>
      <w:marRight w:val="0"/>
      <w:marTop w:val="0"/>
      <w:marBottom w:val="0"/>
      <w:divBdr>
        <w:top w:val="none" w:sz="0" w:space="0" w:color="auto"/>
        <w:left w:val="none" w:sz="0" w:space="0" w:color="auto"/>
        <w:bottom w:val="none" w:sz="0" w:space="0" w:color="auto"/>
        <w:right w:val="none" w:sz="0" w:space="0" w:color="auto"/>
      </w:divBdr>
    </w:div>
    <w:div w:id="1782647591">
      <w:bodyDiv w:val="1"/>
      <w:marLeft w:val="0"/>
      <w:marRight w:val="0"/>
      <w:marTop w:val="0"/>
      <w:marBottom w:val="0"/>
      <w:divBdr>
        <w:top w:val="none" w:sz="0" w:space="0" w:color="auto"/>
        <w:left w:val="none" w:sz="0" w:space="0" w:color="auto"/>
        <w:bottom w:val="none" w:sz="0" w:space="0" w:color="auto"/>
        <w:right w:val="none" w:sz="0" w:space="0" w:color="auto"/>
      </w:divBdr>
    </w:div>
    <w:div w:id="1782845671">
      <w:bodyDiv w:val="1"/>
      <w:marLeft w:val="0"/>
      <w:marRight w:val="0"/>
      <w:marTop w:val="0"/>
      <w:marBottom w:val="0"/>
      <w:divBdr>
        <w:top w:val="none" w:sz="0" w:space="0" w:color="auto"/>
        <w:left w:val="none" w:sz="0" w:space="0" w:color="auto"/>
        <w:bottom w:val="none" w:sz="0" w:space="0" w:color="auto"/>
        <w:right w:val="none" w:sz="0" w:space="0" w:color="auto"/>
      </w:divBdr>
    </w:div>
    <w:div w:id="1783063915">
      <w:bodyDiv w:val="1"/>
      <w:marLeft w:val="0"/>
      <w:marRight w:val="0"/>
      <w:marTop w:val="0"/>
      <w:marBottom w:val="0"/>
      <w:divBdr>
        <w:top w:val="none" w:sz="0" w:space="0" w:color="auto"/>
        <w:left w:val="none" w:sz="0" w:space="0" w:color="auto"/>
        <w:bottom w:val="none" w:sz="0" w:space="0" w:color="auto"/>
        <w:right w:val="none" w:sz="0" w:space="0" w:color="auto"/>
      </w:divBdr>
    </w:div>
    <w:div w:id="1783066994">
      <w:bodyDiv w:val="1"/>
      <w:marLeft w:val="0"/>
      <w:marRight w:val="0"/>
      <w:marTop w:val="0"/>
      <w:marBottom w:val="0"/>
      <w:divBdr>
        <w:top w:val="none" w:sz="0" w:space="0" w:color="auto"/>
        <w:left w:val="none" w:sz="0" w:space="0" w:color="auto"/>
        <w:bottom w:val="none" w:sz="0" w:space="0" w:color="auto"/>
        <w:right w:val="none" w:sz="0" w:space="0" w:color="auto"/>
      </w:divBdr>
    </w:div>
    <w:div w:id="1783067305">
      <w:bodyDiv w:val="1"/>
      <w:marLeft w:val="0"/>
      <w:marRight w:val="0"/>
      <w:marTop w:val="0"/>
      <w:marBottom w:val="0"/>
      <w:divBdr>
        <w:top w:val="none" w:sz="0" w:space="0" w:color="auto"/>
        <w:left w:val="none" w:sz="0" w:space="0" w:color="auto"/>
        <w:bottom w:val="none" w:sz="0" w:space="0" w:color="auto"/>
        <w:right w:val="none" w:sz="0" w:space="0" w:color="auto"/>
      </w:divBdr>
    </w:div>
    <w:div w:id="1783108674">
      <w:bodyDiv w:val="1"/>
      <w:marLeft w:val="0"/>
      <w:marRight w:val="0"/>
      <w:marTop w:val="0"/>
      <w:marBottom w:val="0"/>
      <w:divBdr>
        <w:top w:val="none" w:sz="0" w:space="0" w:color="auto"/>
        <w:left w:val="none" w:sz="0" w:space="0" w:color="auto"/>
        <w:bottom w:val="none" w:sz="0" w:space="0" w:color="auto"/>
        <w:right w:val="none" w:sz="0" w:space="0" w:color="auto"/>
      </w:divBdr>
    </w:div>
    <w:div w:id="1783109009">
      <w:bodyDiv w:val="1"/>
      <w:marLeft w:val="0"/>
      <w:marRight w:val="0"/>
      <w:marTop w:val="0"/>
      <w:marBottom w:val="0"/>
      <w:divBdr>
        <w:top w:val="none" w:sz="0" w:space="0" w:color="auto"/>
        <w:left w:val="none" w:sz="0" w:space="0" w:color="auto"/>
        <w:bottom w:val="none" w:sz="0" w:space="0" w:color="auto"/>
        <w:right w:val="none" w:sz="0" w:space="0" w:color="auto"/>
      </w:divBdr>
    </w:div>
    <w:div w:id="1783111457">
      <w:bodyDiv w:val="1"/>
      <w:marLeft w:val="0"/>
      <w:marRight w:val="0"/>
      <w:marTop w:val="0"/>
      <w:marBottom w:val="0"/>
      <w:divBdr>
        <w:top w:val="none" w:sz="0" w:space="0" w:color="auto"/>
        <w:left w:val="none" w:sz="0" w:space="0" w:color="auto"/>
        <w:bottom w:val="none" w:sz="0" w:space="0" w:color="auto"/>
        <w:right w:val="none" w:sz="0" w:space="0" w:color="auto"/>
      </w:divBdr>
    </w:div>
    <w:div w:id="1783184617">
      <w:bodyDiv w:val="1"/>
      <w:marLeft w:val="0"/>
      <w:marRight w:val="0"/>
      <w:marTop w:val="0"/>
      <w:marBottom w:val="0"/>
      <w:divBdr>
        <w:top w:val="none" w:sz="0" w:space="0" w:color="auto"/>
        <w:left w:val="none" w:sz="0" w:space="0" w:color="auto"/>
        <w:bottom w:val="none" w:sz="0" w:space="0" w:color="auto"/>
        <w:right w:val="none" w:sz="0" w:space="0" w:color="auto"/>
      </w:divBdr>
    </w:div>
    <w:div w:id="1783259369">
      <w:bodyDiv w:val="1"/>
      <w:marLeft w:val="0"/>
      <w:marRight w:val="0"/>
      <w:marTop w:val="0"/>
      <w:marBottom w:val="0"/>
      <w:divBdr>
        <w:top w:val="none" w:sz="0" w:space="0" w:color="auto"/>
        <w:left w:val="none" w:sz="0" w:space="0" w:color="auto"/>
        <w:bottom w:val="none" w:sz="0" w:space="0" w:color="auto"/>
        <w:right w:val="none" w:sz="0" w:space="0" w:color="auto"/>
      </w:divBdr>
    </w:div>
    <w:div w:id="1783261894">
      <w:bodyDiv w:val="1"/>
      <w:marLeft w:val="0"/>
      <w:marRight w:val="0"/>
      <w:marTop w:val="0"/>
      <w:marBottom w:val="0"/>
      <w:divBdr>
        <w:top w:val="none" w:sz="0" w:space="0" w:color="auto"/>
        <w:left w:val="none" w:sz="0" w:space="0" w:color="auto"/>
        <w:bottom w:val="none" w:sz="0" w:space="0" w:color="auto"/>
        <w:right w:val="none" w:sz="0" w:space="0" w:color="auto"/>
      </w:divBdr>
    </w:div>
    <w:div w:id="1783301192">
      <w:bodyDiv w:val="1"/>
      <w:marLeft w:val="0"/>
      <w:marRight w:val="0"/>
      <w:marTop w:val="0"/>
      <w:marBottom w:val="0"/>
      <w:divBdr>
        <w:top w:val="none" w:sz="0" w:space="0" w:color="auto"/>
        <w:left w:val="none" w:sz="0" w:space="0" w:color="auto"/>
        <w:bottom w:val="none" w:sz="0" w:space="0" w:color="auto"/>
        <w:right w:val="none" w:sz="0" w:space="0" w:color="auto"/>
      </w:divBdr>
    </w:div>
    <w:div w:id="1783307487">
      <w:bodyDiv w:val="1"/>
      <w:marLeft w:val="0"/>
      <w:marRight w:val="0"/>
      <w:marTop w:val="0"/>
      <w:marBottom w:val="0"/>
      <w:divBdr>
        <w:top w:val="none" w:sz="0" w:space="0" w:color="auto"/>
        <w:left w:val="none" w:sz="0" w:space="0" w:color="auto"/>
        <w:bottom w:val="none" w:sz="0" w:space="0" w:color="auto"/>
        <w:right w:val="none" w:sz="0" w:space="0" w:color="auto"/>
      </w:divBdr>
    </w:div>
    <w:div w:id="1783379744">
      <w:bodyDiv w:val="1"/>
      <w:marLeft w:val="0"/>
      <w:marRight w:val="0"/>
      <w:marTop w:val="0"/>
      <w:marBottom w:val="0"/>
      <w:divBdr>
        <w:top w:val="none" w:sz="0" w:space="0" w:color="auto"/>
        <w:left w:val="none" w:sz="0" w:space="0" w:color="auto"/>
        <w:bottom w:val="none" w:sz="0" w:space="0" w:color="auto"/>
        <w:right w:val="none" w:sz="0" w:space="0" w:color="auto"/>
      </w:divBdr>
    </w:div>
    <w:div w:id="1783574784">
      <w:bodyDiv w:val="1"/>
      <w:marLeft w:val="0"/>
      <w:marRight w:val="0"/>
      <w:marTop w:val="0"/>
      <w:marBottom w:val="0"/>
      <w:divBdr>
        <w:top w:val="none" w:sz="0" w:space="0" w:color="auto"/>
        <w:left w:val="none" w:sz="0" w:space="0" w:color="auto"/>
        <w:bottom w:val="none" w:sz="0" w:space="0" w:color="auto"/>
        <w:right w:val="none" w:sz="0" w:space="0" w:color="auto"/>
      </w:divBdr>
    </w:div>
    <w:div w:id="1783647638">
      <w:bodyDiv w:val="1"/>
      <w:marLeft w:val="0"/>
      <w:marRight w:val="0"/>
      <w:marTop w:val="0"/>
      <w:marBottom w:val="0"/>
      <w:divBdr>
        <w:top w:val="none" w:sz="0" w:space="0" w:color="auto"/>
        <w:left w:val="none" w:sz="0" w:space="0" w:color="auto"/>
        <w:bottom w:val="none" w:sz="0" w:space="0" w:color="auto"/>
        <w:right w:val="none" w:sz="0" w:space="0" w:color="auto"/>
      </w:divBdr>
    </w:div>
    <w:div w:id="1783652007">
      <w:bodyDiv w:val="1"/>
      <w:marLeft w:val="0"/>
      <w:marRight w:val="0"/>
      <w:marTop w:val="0"/>
      <w:marBottom w:val="0"/>
      <w:divBdr>
        <w:top w:val="none" w:sz="0" w:space="0" w:color="auto"/>
        <w:left w:val="none" w:sz="0" w:space="0" w:color="auto"/>
        <w:bottom w:val="none" w:sz="0" w:space="0" w:color="auto"/>
        <w:right w:val="none" w:sz="0" w:space="0" w:color="auto"/>
      </w:divBdr>
    </w:div>
    <w:div w:id="1783718436">
      <w:bodyDiv w:val="1"/>
      <w:marLeft w:val="0"/>
      <w:marRight w:val="0"/>
      <w:marTop w:val="0"/>
      <w:marBottom w:val="0"/>
      <w:divBdr>
        <w:top w:val="none" w:sz="0" w:space="0" w:color="auto"/>
        <w:left w:val="none" w:sz="0" w:space="0" w:color="auto"/>
        <w:bottom w:val="none" w:sz="0" w:space="0" w:color="auto"/>
        <w:right w:val="none" w:sz="0" w:space="0" w:color="auto"/>
      </w:divBdr>
    </w:div>
    <w:div w:id="1783723213">
      <w:bodyDiv w:val="1"/>
      <w:marLeft w:val="0"/>
      <w:marRight w:val="0"/>
      <w:marTop w:val="0"/>
      <w:marBottom w:val="0"/>
      <w:divBdr>
        <w:top w:val="none" w:sz="0" w:space="0" w:color="auto"/>
        <w:left w:val="none" w:sz="0" w:space="0" w:color="auto"/>
        <w:bottom w:val="none" w:sz="0" w:space="0" w:color="auto"/>
        <w:right w:val="none" w:sz="0" w:space="0" w:color="auto"/>
      </w:divBdr>
    </w:div>
    <w:div w:id="1783725906">
      <w:bodyDiv w:val="1"/>
      <w:marLeft w:val="0"/>
      <w:marRight w:val="0"/>
      <w:marTop w:val="0"/>
      <w:marBottom w:val="0"/>
      <w:divBdr>
        <w:top w:val="none" w:sz="0" w:space="0" w:color="auto"/>
        <w:left w:val="none" w:sz="0" w:space="0" w:color="auto"/>
        <w:bottom w:val="none" w:sz="0" w:space="0" w:color="auto"/>
        <w:right w:val="none" w:sz="0" w:space="0" w:color="auto"/>
      </w:divBdr>
    </w:div>
    <w:div w:id="1783837017">
      <w:bodyDiv w:val="1"/>
      <w:marLeft w:val="0"/>
      <w:marRight w:val="0"/>
      <w:marTop w:val="0"/>
      <w:marBottom w:val="0"/>
      <w:divBdr>
        <w:top w:val="none" w:sz="0" w:space="0" w:color="auto"/>
        <w:left w:val="none" w:sz="0" w:space="0" w:color="auto"/>
        <w:bottom w:val="none" w:sz="0" w:space="0" w:color="auto"/>
        <w:right w:val="none" w:sz="0" w:space="0" w:color="auto"/>
      </w:divBdr>
    </w:div>
    <w:div w:id="1784036068">
      <w:bodyDiv w:val="1"/>
      <w:marLeft w:val="0"/>
      <w:marRight w:val="0"/>
      <w:marTop w:val="0"/>
      <w:marBottom w:val="0"/>
      <w:divBdr>
        <w:top w:val="none" w:sz="0" w:space="0" w:color="auto"/>
        <w:left w:val="none" w:sz="0" w:space="0" w:color="auto"/>
        <w:bottom w:val="none" w:sz="0" w:space="0" w:color="auto"/>
        <w:right w:val="none" w:sz="0" w:space="0" w:color="auto"/>
      </w:divBdr>
    </w:div>
    <w:div w:id="1784112817">
      <w:bodyDiv w:val="1"/>
      <w:marLeft w:val="0"/>
      <w:marRight w:val="0"/>
      <w:marTop w:val="0"/>
      <w:marBottom w:val="0"/>
      <w:divBdr>
        <w:top w:val="none" w:sz="0" w:space="0" w:color="auto"/>
        <w:left w:val="none" w:sz="0" w:space="0" w:color="auto"/>
        <w:bottom w:val="none" w:sz="0" w:space="0" w:color="auto"/>
        <w:right w:val="none" w:sz="0" w:space="0" w:color="auto"/>
      </w:divBdr>
    </w:div>
    <w:div w:id="1784152129">
      <w:bodyDiv w:val="1"/>
      <w:marLeft w:val="0"/>
      <w:marRight w:val="0"/>
      <w:marTop w:val="0"/>
      <w:marBottom w:val="0"/>
      <w:divBdr>
        <w:top w:val="none" w:sz="0" w:space="0" w:color="auto"/>
        <w:left w:val="none" w:sz="0" w:space="0" w:color="auto"/>
        <w:bottom w:val="none" w:sz="0" w:space="0" w:color="auto"/>
        <w:right w:val="none" w:sz="0" w:space="0" w:color="auto"/>
      </w:divBdr>
    </w:div>
    <w:div w:id="1784224550">
      <w:bodyDiv w:val="1"/>
      <w:marLeft w:val="0"/>
      <w:marRight w:val="0"/>
      <w:marTop w:val="0"/>
      <w:marBottom w:val="0"/>
      <w:divBdr>
        <w:top w:val="none" w:sz="0" w:space="0" w:color="auto"/>
        <w:left w:val="none" w:sz="0" w:space="0" w:color="auto"/>
        <w:bottom w:val="none" w:sz="0" w:space="0" w:color="auto"/>
        <w:right w:val="none" w:sz="0" w:space="0" w:color="auto"/>
      </w:divBdr>
    </w:div>
    <w:div w:id="1784228038">
      <w:bodyDiv w:val="1"/>
      <w:marLeft w:val="0"/>
      <w:marRight w:val="0"/>
      <w:marTop w:val="0"/>
      <w:marBottom w:val="0"/>
      <w:divBdr>
        <w:top w:val="none" w:sz="0" w:space="0" w:color="auto"/>
        <w:left w:val="none" w:sz="0" w:space="0" w:color="auto"/>
        <w:bottom w:val="none" w:sz="0" w:space="0" w:color="auto"/>
        <w:right w:val="none" w:sz="0" w:space="0" w:color="auto"/>
      </w:divBdr>
    </w:div>
    <w:div w:id="1784305550">
      <w:bodyDiv w:val="1"/>
      <w:marLeft w:val="0"/>
      <w:marRight w:val="0"/>
      <w:marTop w:val="0"/>
      <w:marBottom w:val="0"/>
      <w:divBdr>
        <w:top w:val="none" w:sz="0" w:space="0" w:color="auto"/>
        <w:left w:val="none" w:sz="0" w:space="0" w:color="auto"/>
        <w:bottom w:val="none" w:sz="0" w:space="0" w:color="auto"/>
        <w:right w:val="none" w:sz="0" w:space="0" w:color="auto"/>
      </w:divBdr>
    </w:div>
    <w:div w:id="1784349444">
      <w:bodyDiv w:val="1"/>
      <w:marLeft w:val="0"/>
      <w:marRight w:val="0"/>
      <w:marTop w:val="0"/>
      <w:marBottom w:val="0"/>
      <w:divBdr>
        <w:top w:val="none" w:sz="0" w:space="0" w:color="auto"/>
        <w:left w:val="none" w:sz="0" w:space="0" w:color="auto"/>
        <w:bottom w:val="none" w:sz="0" w:space="0" w:color="auto"/>
        <w:right w:val="none" w:sz="0" w:space="0" w:color="auto"/>
      </w:divBdr>
    </w:div>
    <w:div w:id="1784499223">
      <w:bodyDiv w:val="1"/>
      <w:marLeft w:val="0"/>
      <w:marRight w:val="0"/>
      <w:marTop w:val="0"/>
      <w:marBottom w:val="0"/>
      <w:divBdr>
        <w:top w:val="none" w:sz="0" w:space="0" w:color="auto"/>
        <w:left w:val="none" w:sz="0" w:space="0" w:color="auto"/>
        <w:bottom w:val="none" w:sz="0" w:space="0" w:color="auto"/>
        <w:right w:val="none" w:sz="0" w:space="0" w:color="auto"/>
      </w:divBdr>
    </w:div>
    <w:div w:id="1784500665">
      <w:bodyDiv w:val="1"/>
      <w:marLeft w:val="0"/>
      <w:marRight w:val="0"/>
      <w:marTop w:val="0"/>
      <w:marBottom w:val="0"/>
      <w:divBdr>
        <w:top w:val="none" w:sz="0" w:space="0" w:color="auto"/>
        <w:left w:val="none" w:sz="0" w:space="0" w:color="auto"/>
        <w:bottom w:val="none" w:sz="0" w:space="0" w:color="auto"/>
        <w:right w:val="none" w:sz="0" w:space="0" w:color="auto"/>
      </w:divBdr>
    </w:div>
    <w:div w:id="1784643076">
      <w:bodyDiv w:val="1"/>
      <w:marLeft w:val="0"/>
      <w:marRight w:val="0"/>
      <w:marTop w:val="0"/>
      <w:marBottom w:val="0"/>
      <w:divBdr>
        <w:top w:val="none" w:sz="0" w:space="0" w:color="auto"/>
        <w:left w:val="none" w:sz="0" w:space="0" w:color="auto"/>
        <w:bottom w:val="none" w:sz="0" w:space="0" w:color="auto"/>
        <w:right w:val="none" w:sz="0" w:space="0" w:color="auto"/>
      </w:divBdr>
    </w:div>
    <w:div w:id="1784685078">
      <w:bodyDiv w:val="1"/>
      <w:marLeft w:val="0"/>
      <w:marRight w:val="0"/>
      <w:marTop w:val="0"/>
      <w:marBottom w:val="0"/>
      <w:divBdr>
        <w:top w:val="none" w:sz="0" w:space="0" w:color="auto"/>
        <w:left w:val="none" w:sz="0" w:space="0" w:color="auto"/>
        <w:bottom w:val="none" w:sz="0" w:space="0" w:color="auto"/>
        <w:right w:val="none" w:sz="0" w:space="0" w:color="auto"/>
      </w:divBdr>
    </w:div>
    <w:div w:id="1784686192">
      <w:bodyDiv w:val="1"/>
      <w:marLeft w:val="0"/>
      <w:marRight w:val="0"/>
      <w:marTop w:val="0"/>
      <w:marBottom w:val="0"/>
      <w:divBdr>
        <w:top w:val="none" w:sz="0" w:space="0" w:color="auto"/>
        <w:left w:val="none" w:sz="0" w:space="0" w:color="auto"/>
        <w:bottom w:val="none" w:sz="0" w:space="0" w:color="auto"/>
        <w:right w:val="none" w:sz="0" w:space="0" w:color="auto"/>
      </w:divBdr>
    </w:div>
    <w:div w:id="1784839924">
      <w:bodyDiv w:val="1"/>
      <w:marLeft w:val="0"/>
      <w:marRight w:val="0"/>
      <w:marTop w:val="0"/>
      <w:marBottom w:val="0"/>
      <w:divBdr>
        <w:top w:val="none" w:sz="0" w:space="0" w:color="auto"/>
        <w:left w:val="none" w:sz="0" w:space="0" w:color="auto"/>
        <w:bottom w:val="none" w:sz="0" w:space="0" w:color="auto"/>
        <w:right w:val="none" w:sz="0" w:space="0" w:color="auto"/>
      </w:divBdr>
    </w:div>
    <w:div w:id="1784957610">
      <w:bodyDiv w:val="1"/>
      <w:marLeft w:val="0"/>
      <w:marRight w:val="0"/>
      <w:marTop w:val="0"/>
      <w:marBottom w:val="0"/>
      <w:divBdr>
        <w:top w:val="none" w:sz="0" w:space="0" w:color="auto"/>
        <w:left w:val="none" w:sz="0" w:space="0" w:color="auto"/>
        <w:bottom w:val="none" w:sz="0" w:space="0" w:color="auto"/>
        <w:right w:val="none" w:sz="0" w:space="0" w:color="auto"/>
      </w:divBdr>
    </w:div>
    <w:div w:id="1784960464">
      <w:bodyDiv w:val="1"/>
      <w:marLeft w:val="0"/>
      <w:marRight w:val="0"/>
      <w:marTop w:val="0"/>
      <w:marBottom w:val="0"/>
      <w:divBdr>
        <w:top w:val="none" w:sz="0" w:space="0" w:color="auto"/>
        <w:left w:val="none" w:sz="0" w:space="0" w:color="auto"/>
        <w:bottom w:val="none" w:sz="0" w:space="0" w:color="auto"/>
        <w:right w:val="none" w:sz="0" w:space="0" w:color="auto"/>
      </w:divBdr>
    </w:div>
    <w:div w:id="1785030691">
      <w:bodyDiv w:val="1"/>
      <w:marLeft w:val="0"/>
      <w:marRight w:val="0"/>
      <w:marTop w:val="0"/>
      <w:marBottom w:val="0"/>
      <w:divBdr>
        <w:top w:val="none" w:sz="0" w:space="0" w:color="auto"/>
        <w:left w:val="none" w:sz="0" w:space="0" w:color="auto"/>
        <w:bottom w:val="none" w:sz="0" w:space="0" w:color="auto"/>
        <w:right w:val="none" w:sz="0" w:space="0" w:color="auto"/>
      </w:divBdr>
    </w:div>
    <w:div w:id="1785222210">
      <w:bodyDiv w:val="1"/>
      <w:marLeft w:val="0"/>
      <w:marRight w:val="0"/>
      <w:marTop w:val="0"/>
      <w:marBottom w:val="0"/>
      <w:divBdr>
        <w:top w:val="none" w:sz="0" w:space="0" w:color="auto"/>
        <w:left w:val="none" w:sz="0" w:space="0" w:color="auto"/>
        <w:bottom w:val="none" w:sz="0" w:space="0" w:color="auto"/>
        <w:right w:val="none" w:sz="0" w:space="0" w:color="auto"/>
      </w:divBdr>
    </w:div>
    <w:div w:id="1785422393">
      <w:bodyDiv w:val="1"/>
      <w:marLeft w:val="0"/>
      <w:marRight w:val="0"/>
      <w:marTop w:val="0"/>
      <w:marBottom w:val="0"/>
      <w:divBdr>
        <w:top w:val="none" w:sz="0" w:space="0" w:color="auto"/>
        <w:left w:val="none" w:sz="0" w:space="0" w:color="auto"/>
        <w:bottom w:val="none" w:sz="0" w:space="0" w:color="auto"/>
        <w:right w:val="none" w:sz="0" w:space="0" w:color="auto"/>
      </w:divBdr>
    </w:div>
    <w:div w:id="1785617072">
      <w:bodyDiv w:val="1"/>
      <w:marLeft w:val="0"/>
      <w:marRight w:val="0"/>
      <w:marTop w:val="0"/>
      <w:marBottom w:val="0"/>
      <w:divBdr>
        <w:top w:val="none" w:sz="0" w:space="0" w:color="auto"/>
        <w:left w:val="none" w:sz="0" w:space="0" w:color="auto"/>
        <w:bottom w:val="none" w:sz="0" w:space="0" w:color="auto"/>
        <w:right w:val="none" w:sz="0" w:space="0" w:color="auto"/>
      </w:divBdr>
    </w:div>
    <w:div w:id="1785688769">
      <w:bodyDiv w:val="1"/>
      <w:marLeft w:val="0"/>
      <w:marRight w:val="0"/>
      <w:marTop w:val="0"/>
      <w:marBottom w:val="0"/>
      <w:divBdr>
        <w:top w:val="none" w:sz="0" w:space="0" w:color="auto"/>
        <w:left w:val="none" w:sz="0" w:space="0" w:color="auto"/>
        <w:bottom w:val="none" w:sz="0" w:space="0" w:color="auto"/>
        <w:right w:val="none" w:sz="0" w:space="0" w:color="auto"/>
      </w:divBdr>
    </w:div>
    <w:div w:id="1785689181">
      <w:bodyDiv w:val="1"/>
      <w:marLeft w:val="0"/>
      <w:marRight w:val="0"/>
      <w:marTop w:val="0"/>
      <w:marBottom w:val="0"/>
      <w:divBdr>
        <w:top w:val="none" w:sz="0" w:space="0" w:color="auto"/>
        <w:left w:val="none" w:sz="0" w:space="0" w:color="auto"/>
        <w:bottom w:val="none" w:sz="0" w:space="0" w:color="auto"/>
        <w:right w:val="none" w:sz="0" w:space="0" w:color="auto"/>
      </w:divBdr>
    </w:div>
    <w:div w:id="1785690354">
      <w:bodyDiv w:val="1"/>
      <w:marLeft w:val="0"/>
      <w:marRight w:val="0"/>
      <w:marTop w:val="0"/>
      <w:marBottom w:val="0"/>
      <w:divBdr>
        <w:top w:val="none" w:sz="0" w:space="0" w:color="auto"/>
        <w:left w:val="none" w:sz="0" w:space="0" w:color="auto"/>
        <w:bottom w:val="none" w:sz="0" w:space="0" w:color="auto"/>
        <w:right w:val="none" w:sz="0" w:space="0" w:color="auto"/>
      </w:divBdr>
    </w:div>
    <w:div w:id="1785732864">
      <w:bodyDiv w:val="1"/>
      <w:marLeft w:val="0"/>
      <w:marRight w:val="0"/>
      <w:marTop w:val="0"/>
      <w:marBottom w:val="0"/>
      <w:divBdr>
        <w:top w:val="none" w:sz="0" w:space="0" w:color="auto"/>
        <w:left w:val="none" w:sz="0" w:space="0" w:color="auto"/>
        <w:bottom w:val="none" w:sz="0" w:space="0" w:color="auto"/>
        <w:right w:val="none" w:sz="0" w:space="0" w:color="auto"/>
      </w:divBdr>
    </w:div>
    <w:div w:id="1785735569">
      <w:bodyDiv w:val="1"/>
      <w:marLeft w:val="0"/>
      <w:marRight w:val="0"/>
      <w:marTop w:val="0"/>
      <w:marBottom w:val="0"/>
      <w:divBdr>
        <w:top w:val="none" w:sz="0" w:space="0" w:color="auto"/>
        <w:left w:val="none" w:sz="0" w:space="0" w:color="auto"/>
        <w:bottom w:val="none" w:sz="0" w:space="0" w:color="auto"/>
        <w:right w:val="none" w:sz="0" w:space="0" w:color="auto"/>
      </w:divBdr>
    </w:div>
    <w:div w:id="1786001147">
      <w:bodyDiv w:val="1"/>
      <w:marLeft w:val="0"/>
      <w:marRight w:val="0"/>
      <w:marTop w:val="0"/>
      <w:marBottom w:val="0"/>
      <w:divBdr>
        <w:top w:val="none" w:sz="0" w:space="0" w:color="auto"/>
        <w:left w:val="none" w:sz="0" w:space="0" w:color="auto"/>
        <w:bottom w:val="none" w:sz="0" w:space="0" w:color="auto"/>
        <w:right w:val="none" w:sz="0" w:space="0" w:color="auto"/>
      </w:divBdr>
    </w:div>
    <w:div w:id="1786195099">
      <w:bodyDiv w:val="1"/>
      <w:marLeft w:val="0"/>
      <w:marRight w:val="0"/>
      <w:marTop w:val="0"/>
      <w:marBottom w:val="0"/>
      <w:divBdr>
        <w:top w:val="none" w:sz="0" w:space="0" w:color="auto"/>
        <w:left w:val="none" w:sz="0" w:space="0" w:color="auto"/>
        <w:bottom w:val="none" w:sz="0" w:space="0" w:color="auto"/>
        <w:right w:val="none" w:sz="0" w:space="0" w:color="auto"/>
      </w:divBdr>
    </w:div>
    <w:div w:id="1786196315">
      <w:bodyDiv w:val="1"/>
      <w:marLeft w:val="0"/>
      <w:marRight w:val="0"/>
      <w:marTop w:val="0"/>
      <w:marBottom w:val="0"/>
      <w:divBdr>
        <w:top w:val="none" w:sz="0" w:space="0" w:color="auto"/>
        <w:left w:val="none" w:sz="0" w:space="0" w:color="auto"/>
        <w:bottom w:val="none" w:sz="0" w:space="0" w:color="auto"/>
        <w:right w:val="none" w:sz="0" w:space="0" w:color="auto"/>
      </w:divBdr>
    </w:div>
    <w:div w:id="1786268104">
      <w:bodyDiv w:val="1"/>
      <w:marLeft w:val="0"/>
      <w:marRight w:val="0"/>
      <w:marTop w:val="0"/>
      <w:marBottom w:val="0"/>
      <w:divBdr>
        <w:top w:val="none" w:sz="0" w:space="0" w:color="auto"/>
        <w:left w:val="none" w:sz="0" w:space="0" w:color="auto"/>
        <w:bottom w:val="none" w:sz="0" w:space="0" w:color="auto"/>
        <w:right w:val="none" w:sz="0" w:space="0" w:color="auto"/>
      </w:divBdr>
    </w:div>
    <w:div w:id="1786270277">
      <w:bodyDiv w:val="1"/>
      <w:marLeft w:val="0"/>
      <w:marRight w:val="0"/>
      <w:marTop w:val="0"/>
      <w:marBottom w:val="0"/>
      <w:divBdr>
        <w:top w:val="none" w:sz="0" w:space="0" w:color="auto"/>
        <w:left w:val="none" w:sz="0" w:space="0" w:color="auto"/>
        <w:bottom w:val="none" w:sz="0" w:space="0" w:color="auto"/>
        <w:right w:val="none" w:sz="0" w:space="0" w:color="auto"/>
      </w:divBdr>
    </w:div>
    <w:div w:id="1786315994">
      <w:bodyDiv w:val="1"/>
      <w:marLeft w:val="0"/>
      <w:marRight w:val="0"/>
      <w:marTop w:val="0"/>
      <w:marBottom w:val="0"/>
      <w:divBdr>
        <w:top w:val="none" w:sz="0" w:space="0" w:color="auto"/>
        <w:left w:val="none" w:sz="0" w:space="0" w:color="auto"/>
        <w:bottom w:val="none" w:sz="0" w:space="0" w:color="auto"/>
        <w:right w:val="none" w:sz="0" w:space="0" w:color="auto"/>
      </w:divBdr>
    </w:div>
    <w:div w:id="1786384750">
      <w:bodyDiv w:val="1"/>
      <w:marLeft w:val="0"/>
      <w:marRight w:val="0"/>
      <w:marTop w:val="0"/>
      <w:marBottom w:val="0"/>
      <w:divBdr>
        <w:top w:val="none" w:sz="0" w:space="0" w:color="auto"/>
        <w:left w:val="none" w:sz="0" w:space="0" w:color="auto"/>
        <w:bottom w:val="none" w:sz="0" w:space="0" w:color="auto"/>
        <w:right w:val="none" w:sz="0" w:space="0" w:color="auto"/>
      </w:divBdr>
    </w:div>
    <w:div w:id="1786459856">
      <w:bodyDiv w:val="1"/>
      <w:marLeft w:val="0"/>
      <w:marRight w:val="0"/>
      <w:marTop w:val="0"/>
      <w:marBottom w:val="0"/>
      <w:divBdr>
        <w:top w:val="none" w:sz="0" w:space="0" w:color="auto"/>
        <w:left w:val="none" w:sz="0" w:space="0" w:color="auto"/>
        <w:bottom w:val="none" w:sz="0" w:space="0" w:color="auto"/>
        <w:right w:val="none" w:sz="0" w:space="0" w:color="auto"/>
      </w:divBdr>
    </w:div>
    <w:div w:id="1786537791">
      <w:bodyDiv w:val="1"/>
      <w:marLeft w:val="0"/>
      <w:marRight w:val="0"/>
      <w:marTop w:val="0"/>
      <w:marBottom w:val="0"/>
      <w:divBdr>
        <w:top w:val="none" w:sz="0" w:space="0" w:color="auto"/>
        <w:left w:val="none" w:sz="0" w:space="0" w:color="auto"/>
        <w:bottom w:val="none" w:sz="0" w:space="0" w:color="auto"/>
        <w:right w:val="none" w:sz="0" w:space="0" w:color="auto"/>
      </w:divBdr>
    </w:div>
    <w:div w:id="1786577112">
      <w:bodyDiv w:val="1"/>
      <w:marLeft w:val="0"/>
      <w:marRight w:val="0"/>
      <w:marTop w:val="0"/>
      <w:marBottom w:val="0"/>
      <w:divBdr>
        <w:top w:val="none" w:sz="0" w:space="0" w:color="auto"/>
        <w:left w:val="none" w:sz="0" w:space="0" w:color="auto"/>
        <w:bottom w:val="none" w:sz="0" w:space="0" w:color="auto"/>
        <w:right w:val="none" w:sz="0" w:space="0" w:color="auto"/>
      </w:divBdr>
    </w:div>
    <w:div w:id="1786579827">
      <w:bodyDiv w:val="1"/>
      <w:marLeft w:val="0"/>
      <w:marRight w:val="0"/>
      <w:marTop w:val="0"/>
      <w:marBottom w:val="0"/>
      <w:divBdr>
        <w:top w:val="none" w:sz="0" w:space="0" w:color="auto"/>
        <w:left w:val="none" w:sz="0" w:space="0" w:color="auto"/>
        <w:bottom w:val="none" w:sz="0" w:space="0" w:color="auto"/>
        <w:right w:val="none" w:sz="0" w:space="0" w:color="auto"/>
      </w:divBdr>
    </w:div>
    <w:div w:id="1786733266">
      <w:bodyDiv w:val="1"/>
      <w:marLeft w:val="0"/>
      <w:marRight w:val="0"/>
      <w:marTop w:val="0"/>
      <w:marBottom w:val="0"/>
      <w:divBdr>
        <w:top w:val="none" w:sz="0" w:space="0" w:color="auto"/>
        <w:left w:val="none" w:sz="0" w:space="0" w:color="auto"/>
        <w:bottom w:val="none" w:sz="0" w:space="0" w:color="auto"/>
        <w:right w:val="none" w:sz="0" w:space="0" w:color="auto"/>
      </w:divBdr>
    </w:div>
    <w:div w:id="1786735002">
      <w:bodyDiv w:val="1"/>
      <w:marLeft w:val="0"/>
      <w:marRight w:val="0"/>
      <w:marTop w:val="0"/>
      <w:marBottom w:val="0"/>
      <w:divBdr>
        <w:top w:val="none" w:sz="0" w:space="0" w:color="auto"/>
        <w:left w:val="none" w:sz="0" w:space="0" w:color="auto"/>
        <w:bottom w:val="none" w:sz="0" w:space="0" w:color="auto"/>
        <w:right w:val="none" w:sz="0" w:space="0" w:color="auto"/>
      </w:divBdr>
    </w:div>
    <w:div w:id="1786776386">
      <w:bodyDiv w:val="1"/>
      <w:marLeft w:val="0"/>
      <w:marRight w:val="0"/>
      <w:marTop w:val="0"/>
      <w:marBottom w:val="0"/>
      <w:divBdr>
        <w:top w:val="none" w:sz="0" w:space="0" w:color="auto"/>
        <w:left w:val="none" w:sz="0" w:space="0" w:color="auto"/>
        <w:bottom w:val="none" w:sz="0" w:space="0" w:color="auto"/>
        <w:right w:val="none" w:sz="0" w:space="0" w:color="auto"/>
      </w:divBdr>
    </w:div>
    <w:div w:id="1786805285">
      <w:bodyDiv w:val="1"/>
      <w:marLeft w:val="0"/>
      <w:marRight w:val="0"/>
      <w:marTop w:val="0"/>
      <w:marBottom w:val="0"/>
      <w:divBdr>
        <w:top w:val="none" w:sz="0" w:space="0" w:color="auto"/>
        <w:left w:val="none" w:sz="0" w:space="0" w:color="auto"/>
        <w:bottom w:val="none" w:sz="0" w:space="0" w:color="auto"/>
        <w:right w:val="none" w:sz="0" w:space="0" w:color="auto"/>
      </w:divBdr>
    </w:div>
    <w:div w:id="1787039055">
      <w:bodyDiv w:val="1"/>
      <w:marLeft w:val="0"/>
      <w:marRight w:val="0"/>
      <w:marTop w:val="0"/>
      <w:marBottom w:val="0"/>
      <w:divBdr>
        <w:top w:val="none" w:sz="0" w:space="0" w:color="auto"/>
        <w:left w:val="none" w:sz="0" w:space="0" w:color="auto"/>
        <w:bottom w:val="none" w:sz="0" w:space="0" w:color="auto"/>
        <w:right w:val="none" w:sz="0" w:space="0" w:color="auto"/>
      </w:divBdr>
    </w:div>
    <w:div w:id="1787041977">
      <w:bodyDiv w:val="1"/>
      <w:marLeft w:val="0"/>
      <w:marRight w:val="0"/>
      <w:marTop w:val="0"/>
      <w:marBottom w:val="0"/>
      <w:divBdr>
        <w:top w:val="none" w:sz="0" w:space="0" w:color="auto"/>
        <w:left w:val="none" w:sz="0" w:space="0" w:color="auto"/>
        <w:bottom w:val="none" w:sz="0" w:space="0" w:color="auto"/>
        <w:right w:val="none" w:sz="0" w:space="0" w:color="auto"/>
      </w:divBdr>
    </w:div>
    <w:div w:id="1787042631">
      <w:bodyDiv w:val="1"/>
      <w:marLeft w:val="0"/>
      <w:marRight w:val="0"/>
      <w:marTop w:val="0"/>
      <w:marBottom w:val="0"/>
      <w:divBdr>
        <w:top w:val="none" w:sz="0" w:space="0" w:color="auto"/>
        <w:left w:val="none" w:sz="0" w:space="0" w:color="auto"/>
        <w:bottom w:val="none" w:sz="0" w:space="0" w:color="auto"/>
        <w:right w:val="none" w:sz="0" w:space="0" w:color="auto"/>
      </w:divBdr>
    </w:div>
    <w:div w:id="1787045888">
      <w:bodyDiv w:val="1"/>
      <w:marLeft w:val="0"/>
      <w:marRight w:val="0"/>
      <w:marTop w:val="0"/>
      <w:marBottom w:val="0"/>
      <w:divBdr>
        <w:top w:val="none" w:sz="0" w:space="0" w:color="auto"/>
        <w:left w:val="none" w:sz="0" w:space="0" w:color="auto"/>
        <w:bottom w:val="none" w:sz="0" w:space="0" w:color="auto"/>
        <w:right w:val="none" w:sz="0" w:space="0" w:color="auto"/>
      </w:divBdr>
    </w:div>
    <w:div w:id="1787113390">
      <w:bodyDiv w:val="1"/>
      <w:marLeft w:val="0"/>
      <w:marRight w:val="0"/>
      <w:marTop w:val="0"/>
      <w:marBottom w:val="0"/>
      <w:divBdr>
        <w:top w:val="none" w:sz="0" w:space="0" w:color="auto"/>
        <w:left w:val="none" w:sz="0" w:space="0" w:color="auto"/>
        <w:bottom w:val="none" w:sz="0" w:space="0" w:color="auto"/>
        <w:right w:val="none" w:sz="0" w:space="0" w:color="auto"/>
      </w:divBdr>
    </w:div>
    <w:div w:id="1787115551">
      <w:bodyDiv w:val="1"/>
      <w:marLeft w:val="0"/>
      <w:marRight w:val="0"/>
      <w:marTop w:val="0"/>
      <w:marBottom w:val="0"/>
      <w:divBdr>
        <w:top w:val="none" w:sz="0" w:space="0" w:color="auto"/>
        <w:left w:val="none" w:sz="0" w:space="0" w:color="auto"/>
        <w:bottom w:val="none" w:sz="0" w:space="0" w:color="auto"/>
        <w:right w:val="none" w:sz="0" w:space="0" w:color="auto"/>
      </w:divBdr>
    </w:div>
    <w:div w:id="1787389358">
      <w:bodyDiv w:val="1"/>
      <w:marLeft w:val="0"/>
      <w:marRight w:val="0"/>
      <w:marTop w:val="0"/>
      <w:marBottom w:val="0"/>
      <w:divBdr>
        <w:top w:val="none" w:sz="0" w:space="0" w:color="auto"/>
        <w:left w:val="none" w:sz="0" w:space="0" w:color="auto"/>
        <w:bottom w:val="none" w:sz="0" w:space="0" w:color="auto"/>
        <w:right w:val="none" w:sz="0" w:space="0" w:color="auto"/>
      </w:divBdr>
    </w:div>
    <w:div w:id="1787457285">
      <w:bodyDiv w:val="1"/>
      <w:marLeft w:val="0"/>
      <w:marRight w:val="0"/>
      <w:marTop w:val="0"/>
      <w:marBottom w:val="0"/>
      <w:divBdr>
        <w:top w:val="none" w:sz="0" w:space="0" w:color="auto"/>
        <w:left w:val="none" w:sz="0" w:space="0" w:color="auto"/>
        <w:bottom w:val="none" w:sz="0" w:space="0" w:color="auto"/>
        <w:right w:val="none" w:sz="0" w:space="0" w:color="auto"/>
      </w:divBdr>
    </w:div>
    <w:div w:id="1787575769">
      <w:bodyDiv w:val="1"/>
      <w:marLeft w:val="0"/>
      <w:marRight w:val="0"/>
      <w:marTop w:val="0"/>
      <w:marBottom w:val="0"/>
      <w:divBdr>
        <w:top w:val="none" w:sz="0" w:space="0" w:color="auto"/>
        <w:left w:val="none" w:sz="0" w:space="0" w:color="auto"/>
        <w:bottom w:val="none" w:sz="0" w:space="0" w:color="auto"/>
        <w:right w:val="none" w:sz="0" w:space="0" w:color="auto"/>
      </w:divBdr>
    </w:div>
    <w:div w:id="1787650382">
      <w:bodyDiv w:val="1"/>
      <w:marLeft w:val="0"/>
      <w:marRight w:val="0"/>
      <w:marTop w:val="0"/>
      <w:marBottom w:val="0"/>
      <w:divBdr>
        <w:top w:val="none" w:sz="0" w:space="0" w:color="auto"/>
        <w:left w:val="none" w:sz="0" w:space="0" w:color="auto"/>
        <w:bottom w:val="none" w:sz="0" w:space="0" w:color="auto"/>
        <w:right w:val="none" w:sz="0" w:space="0" w:color="auto"/>
      </w:divBdr>
    </w:div>
    <w:div w:id="1787655824">
      <w:bodyDiv w:val="1"/>
      <w:marLeft w:val="0"/>
      <w:marRight w:val="0"/>
      <w:marTop w:val="0"/>
      <w:marBottom w:val="0"/>
      <w:divBdr>
        <w:top w:val="none" w:sz="0" w:space="0" w:color="auto"/>
        <w:left w:val="none" w:sz="0" w:space="0" w:color="auto"/>
        <w:bottom w:val="none" w:sz="0" w:space="0" w:color="auto"/>
        <w:right w:val="none" w:sz="0" w:space="0" w:color="auto"/>
      </w:divBdr>
    </w:div>
    <w:div w:id="1787961604">
      <w:bodyDiv w:val="1"/>
      <w:marLeft w:val="0"/>
      <w:marRight w:val="0"/>
      <w:marTop w:val="0"/>
      <w:marBottom w:val="0"/>
      <w:divBdr>
        <w:top w:val="none" w:sz="0" w:space="0" w:color="auto"/>
        <w:left w:val="none" w:sz="0" w:space="0" w:color="auto"/>
        <w:bottom w:val="none" w:sz="0" w:space="0" w:color="auto"/>
        <w:right w:val="none" w:sz="0" w:space="0" w:color="auto"/>
      </w:divBdr>
    </w:div>
    <w:div w:id="1787968511">
      <w:bodyDiv w:val="1"/>
      <w:marLeft w:val="0"/>
      <w:marRight w:val="0"/>
      <w:marTop w:val="0"/>
      <w:marBottom w:val="0"/>
      <w:divBdr>
        <w:top w:val="none" w:sz="0" w:space="0" w:color="auto"/>
        <w:left w:val="none" w:sz="0" w:space="0" w:color="auto"/>
        <w:bottom w:val="none" w:sz="0" w:space="0" w:color="auto"/>
        <w:right w:val="none" w:sz="0" w:space="0" w:color="auto"/>
      </w:divBdr>
    </w:div>
    <w:div w:id="1788036231">
      <w:bodyDiv w:val="1"/>
      <w:marLeft w:val="0"/>
      <w:marRight w:val="0"/>
      <w:marTop w:val="0"/>
      <w:marBottom w:val="0"/>
      <w:divBdr>
        <w:top w:val="none" w:sz="0" w:space="0" w:color="auto"/>
        <w:left w:val="none" w:sz="0" w:space="0" w:color="auto"/>
        <w:bottom w:val="none" w:sz="0" w:space="0" w:color="auto"/>
        <w:right w:val="none" w:sz="0" w:space="0" w:color="auto"/>
      </w:divBdr>
    </w:div>
    <w:div w:id="1788036374">
      <w:bodyDiv w:val="1"/>
      <w:marLeft w:val="0"/>
      <w:marRight w:val="0"/>
      <w:marTop w:val="0"/>
      <w:marBottom w:val="0"/>
      <w:divBdr>
        <w:top w:val="none" w:sz="0" w:space="0" w:color="auto"/>
        <w:left w:val="none" w:sz="0" w:space="0" w:color="auto"/>
        <w:bottom w:val="none" w:sz="0" w:space="0" w:color="auto"/>
        <w:right w:val="none" w:sz="0" w:space="0" w:color="auto"/>
      </w:divBdr>
    </w:div>
    <w:div w:id="1788045094">
      <w:bodyDiv w:val="1"/>
      <w:marLeft w:val="0"/>
      <w:marRight w:val="0"/>
      <w:marTop w:val="0"/>
      <w:marBottom w:val="0"/>
      <w:divBdr>
        <w:top w:val="none" w:sz="0" w:space="0" w:color="auto"/>
        <w:left w:val="none" w:sz="0" w:space="0" w:color="auto"/>
        <w:bottom w:val="none" w:sz="0" w:space="0" w:color="auto"/>
        <w:right w:val="none" w:sz="0" w:space="0" w:color="auto"/>
      </w:divBdr>
    </w:div>
    <w:div w:id="1788234042">
      <w:bodyDiv w:val="1"/>
      <w:marLeft w:val="0"/>
      <w:marRight w:val="0"/>
      <w:marTop w:val="0"/>
      <w:marBottom w:val="0"/>
      <w:divBdr>
        <w:top w:val="none" w:sz="0" w:space="0" w:color="auto"/>
        <w:left w:val="none" w:sz="0" w:space="0" w:color="auto"/>
        <w:bottom w:val="none" w:sz="0" w:space="0" w:color="auto"/>
        <w:right w:val="none" w:sz="0" w:space="0" w:color="auto"/>
      </w:divBdr>
    </w:div>
    <w:div w:id="1788281811">
      <w:bodyDiv w:val="1"/>
      <w:marLeft w:val="0"/>
      <w:marRight w:val="0"/>
      <w:marTop w:val="0"/>
      <w:marBottom w:val="0"/>
      <w:divBdr>
        <w:top w:val="none" w:sz="0" w:space="0" w:color="auto"/>
        <w:left w:val="none" w:sz="0" w:space="0" w:color="auto"/>
        <w:bottom w:val="none" w:sz="0" w:space="0" w:color="auto"/>
        <w:right w:val="none" w:sz="0" w:space="0" w:color="auto"/>
      </w:divBdr>
    </w:div>
    <w:div w:id="1788307114">
      <w:bodyDiv w:val="1"/>
      <w:marLeft w:val="0"/>
      <w:marRight w:val="0"/>
      <w:marTop w:val="0"/>
      <w:marBottom w:val="0"/>
      <w:divBdr>
        <w:top w:val="none" w:sz="0" w:space="0" w:color="auto"/>
        <w:left w:val="none" w:sz="0" w:space="0" w:color="auto"/>
        <w:bottom w:val="none" w:sz="0" w:space="0" w:color="auto"/>
        <w:right w:val="none" w:sz="0" w:space="0" w:color="auto"/>
      </w:divBdr>
    </w:div>
    <w:div w:id="1788309540">
      <w:bodyDiv w:val="1"/>
      <w:marLeft w:val="0"/>
      <w:marRight w:val="0"/>
      <w:marTop w:val="0"/>
      <w:marBottom w:val="0"/>
      <w:divBdr>
        <w:top w:val="none" w:sz="0" w:space="0" w:color="auto"/>
        <w:left w:val="none" w:sz="0" w:space="0" w:color="auto"/>
        <w:bottom w:val="none" w:sz="0" w:space="0" w:color="auto"/>
        <w:right w:val="none" w:sz="0" w:space="0" w:color="auto"/>
      </w:divBdr>
    </w:div>
    <w:div w:id="1788310989">
      <w:bodyDiv w:val="1"/>
      <w:marLeft w:val="0"/>
      <w:marRight w:val="0"/>
      <w:marTop w:val="0"/>
      <w:marBottom w:val="0"/>
      <w:divBdr>
        <w:top w:val="none" w:sz="0" w:space="0" w:color="auto"/>
        <w:left w:val="none" w:sz="0" w:space="0" w:color="auto"/>
        <w:bottom w:val="none" w:sz="0" w:space="0" w:color="auto"/>
        <w:right w:val="none" w:sz="0" w:space="0" w:color="auto"/>
      </w:divBdr>
    </w:div>
    <w:div w:id="1788501355">
      <w:bodyDiv w:val="1"/>
      <w:marLeft w:val="0"/>
      <w:marRight w:val="0"/>
      <w:marTop w:val="0"/>
      <w:marBottom w:val="0"/>
      <w:divBdr>
        <w:top w:val="none" w:sz="0" w:space="0" w:color="auto"/>
        <w:left w:val="none" w:sz="0" w:space="0" w:color="auto"/>
        <w:bottom w:val="none" w:sz="0" w:space="0" w:color="auto"/>
        <w:right w:val="none" w:sz="0" w:space="0" w:color="auto"/>
      </w:divBdr>
    </w:div>
    <w:div w:id="1788550294">
      <w:bodyDiv w:val="1"/>
      <w:marLeft w:val="0"/>
      <w:marRight w:val="0"/>
      <w:marTop w:val="0"/>
      <w:marBottom w:val="0"/>
      <w:divBdr>
        <w:top w:val="none" w:sz="0" w:space="0" w:color="auto"/>
        <w:left w:val="none" w:sz="0" w:space="0" w:color="auto"/>
        <w:bottom w:val="none" w:sz="0" w:space="0" w:color="auto"/>
        <w:right w:val="none" w:sz="0" w:space="0" w:color="auto"/>
      </w:divBdr>
    </w:div>
    <w:div w:id="1788574817">
      <w:bodyDiv w:val="1"/>
      <w:marLeft w:val="0"/>
      <w:marRight w:val="0"/>
      <w:marTop w:val="0"/>
      <w:marBottom w:val="0"/>
      <w:divBdr>
        <w:top w:val="none" w:sz="0" w:space="0" w:color="auto"/>
        <w:left w:val="none" w:sz="0" w:space="0" w:color="auto"/>
        <w:bottom w:val="none" w:sz="0" w:space="0" w:color="auto"/>
        <w:right w:val="none" w:sz="0" w:space="0" w:color="auto"/>
      </w:divBdr>
    </w:div>
    <w:div w:id="1788618768">
      <w:bodyDiv w:val="1"/>
      <w:marLeft w:val="0"/>
      <w:marRight w:val="0"/>
      <w:marTop w:val="0"/>
      <w:marBottom w:val="0"/>
      <w:divBdr>
        <w:top w:val="none" w:sz="0" w:space="0" w:color="auto"/>
        <w:left w:val="none" w:sz="0" w:space="0" w:color="auto"/>
        <w:bottom w:val="none" w:sz="0" w:space="0" w:color="auto"/>
        <w:right w:val="none" w:sz="0" w:space="0" w:color="auto"/>
      </w:divBdr>
    </w:div>
    <w:div w:id="1788695710">
      <w:bodyDiv w:val="1"/>
      <w:marLeft w:val="0"/>
      <w:marRight w:val="0"/>
      <w:marTop w:val="0"/>
      <w:marBottom w:val="0"/>
      <w:divBdr>
        <w:top w:val="none" w:sz="0" w:space="0" w:color="auto"/>
        <w:left w:val="none" w:sz="0" w:space="0" w:color="auto"/>
        <w:bottom w:val="none" w:sz="0" w:space="0" w:color="auto"/>
        <w:right w:val="none" w:sz="0" w:space="0" w:color="auto"/>
      </w:divBdr>
    </w:div>
    <w:div w:id="1788810244">
      <w:bodyDiv w:val="1"/>
      <w:marLeft w:val="0"/>
      <w:marRight w:val="0"/>
      <w:marTop w:val="0"/>
      <w:marBottom w:val="0"/>
      <w:divBdr>
        <w:top w:val="none" w:sz="0" w:space="0" w:color="auto"/>
        <w:left w:val="none" w:sz="0" w:space="0" w:color="auto"/>
        <w:bottom w:val="none" w:sz="0" w:space="0" w:color="auto"/>
        <w:right w:val="none" w:sz="0" w:space="0" w:color="auto"/>
      </w:divBdr>
    </w:div>
    <w:div w:id="1788813378">
      <w:bodyDiv w:val="1"/>
      <w:marLeft w:val="0"/>
      <w:marRight w:val="0"/>
      <w:marTop w:val="0"/>
      <w:marBottom w:val="0"/>
      <w:divBdr>
        <w:top w:val="none" w:sz="0" w:space="0" w:color="auto"/>
        <w:left w:val="none" w:sz="0" w:space="0" w:color="auto"/>
        <w:bottom w:val="none" w:sz="0" w:space="0" w:color="auto"/>
        <w:right w:val="none" w:sz="0" w:space="0" w:color="auto"/>
      </w:divBdr>
    </w:div>
    <w:div w:id="1788815142">
      <w:bodyDiv w:val="1"/>
      <w:marLeft w:val="0"/>
      <w:marRight w:val="0"/>
      <w:marTop w:val="0"/>
      <w:marBottom w:val="0"/>
      <w:divBdr>
        <w:top w:val="none" w:sz="0" w:space="0" w:color="auto"/>
        <w:left w:val="none" w:sz="0" w:space="0" w:color="auto"/>
        <w:bottom w:val="none" w:sz="0" w:space="0" w:color="auto"/>
        <w:right w:val="none" w:sz="0" w:space="0" w:color="auto"/>
      </w:divBdr>
    </w:div>
    <w:div w:id="1788816069">
      <w:bodyDiv w:val="1"/>
      <w:marLeft w:val="0"/>
      <w:marRight w:val="0"/>
      <w:marTop w:val="0"/>
      <w:marBottom w:val="0"/>
      <w:divBdr>
        <w:top w:val="none" w:sz="0" w:space="0" w:color="auto"/>
        <w:left w:val="none" w:sz="0" w:space="0" w:color="auto"/>
        <w:bottom w:val="none" w:sz="0" w:space="0" w:color="auto"/>
        <w:right w:val="none" w:sz="0" w:space="0" w:color="auto"/>
      </w:divBdr>
    </w:div>
    <w:div w:id="1789157387">
      <w:bodyDiv w:val="1"/>
      <w:marLeft w:val="0"/>
      <w:marRight w:val="0"/>
      <w:marTop w:val="0"/>
      <w:marBottom w:val="0"/>
      <w:divBdr>
        <w:top w:val="none" w:sz="0" w:space="0" w:color="auto"/>
        <w:left w:val="none" w:sz="0" w:space="0" w:color="auto"/>
        <w:bottom w:val="none" w:sz="0" w:space="0" w:color="auto"/>
        <w:right w:val="none" w:sz="0" w:space="0" w:color="auto"/>
      </w:divBdr>
    </w:div>
    <w:div w:id="1789354384">
      <w:bodyDiv w:val="1"/>
      <w:marLeft w:val="0"/>
      <w:marRight w:val="0"/>
      <w:marTop w:val="0"/>
      <w:marBottom w:val="0"/>
      <w:divBdr>
        <w:top w:val="none" w:sz="0" w:space="0" w:color="auto"/>
        <w:left w:val="none" w:sz="0" w:space="0" w:color="auto"/>
        <w:bottom w:val="none" w:sz="0" w:space="0" w:color="auto"/>
        <w:right w:val="none" w:sz="0" w:space="0" w:color="auto"/>
      </w:divBdr>
    </w:div>
    <w:div w:id="1789395194">
      <w:bodyDiv w:val="1"/>
      <w:marLeft w:val="0"/>
      <w:marRight w:val="0"/>
      <w:marTop w:val="0"/>
      <w:marBottom w:val="0"/>
      <w:divBdr>
        <w:top w:val="none" w:sz="0" w:space="0" w:color="auto"/>
        <w:left w:val="none" w:sz="0" w:space="0" w:color="auto"/>
        <w:bottom w:val="none" w:sz="0" w:space="0" w:color="auto"/>
        <w:right w:val="none" w:sz="0" w:space="0" w:color="auto"/>
      </w:divBdr>
    </w:div>
    <w:div w:id="1789469126">
      <w:bodyDiv w:val="1"/>
      <w:marLeft w:val="0"/>
      <w:marRight w:val="0"/>
      <w:marTop w:val="0"/>
      <w:marBottom w:val="0"/>
      <w:divBdr>
        <w:top w:val="none" w:sz="0" w:space="0" w:color="auto"/>
        <w:left w:val="none" w:sz="0" w:space="0" w:color="auto"/>
        <w:bottom w:val="none" w:sz="0" w:space="0" w:color="auto"/>
        <w:right w:val="none" w:sz="0" w:space="0" w:color="auto"/>
      </w:divBdr>
    </w:div>
    <w:div w:id="1789469283">
      <w:bodyDiv w:val="1"/>
      <w:marLeft w:val="0"/>
      <w:marRight w:val="0"/>
      <w:marTop w:val="0"/>
      <w:marBottom w:val="0"/>
      <w:divBdr>
        <w:top w:val="none" w:sz="0" w:space="0" w:color="auto"/>
        <w:left w:val="none" w:sz="0" w:space="0" w:color="auto"/>
        <w:bottom w:val="none" w:sz="0" w:space="0" w:color="auto"/>
        <w:right w:val="none" w:sz="0" w:space="0" w:color="auto"/>
      </w:divBdr>
    </w:div>
    <w:div w:id="1789663676">
      <w:bodyDiv w:val="1"/>
      <w:marLeft w:val="0"/>
      <w:marRight w:val="0"/>
      <w:marTop w:val="0"/>
      <w:marBottom w:val="0"/>
      <w:divBdr>
        <w:top w:val="none" w:sz="0" w:space="0" w:color="auto"/>
        <w:left w:val="none" w:sz="0" w:space="0" w:color="auto"/>
        <w:bottom w:val="none" w:sz="0" w:space="0" w:color="auto"/>
        <w:right w:val="none" w:sz="0" w:space="0" w:color="auto"/>
      </w:divBdr>
    </w:div>
    <w:div w:id="1789743013">
      <w:bodyDiv w:val="1"/>
      <w:marLeft w:val="0"/>
      <w:marRight w:val="0"/>
      <w:marTop w:val="0"/>
      <w:marBottom w:val="0"/>
      <w:divBdr>
        <w:top w:val="none" w:sz="0" w:space="0" w:color="auto"/>
        <w:left w:val="none" w:sz="0" w:space="0" w:color="auto"/>
        <w:bottom w:val="none" w:sz="0" w:space="0" w:color="auto"/>
        <w:right w:val="none" w:sz="0" w:space="0" w:color="auto"/>
      </w:divBdr>
    </w:div>
    <w:div w:id="1789817600">
      <w:bodyDiv w:val="1"/>
      <w:marLeft w:val="0"/>
      <w:marRight w:val="0"/>
      <w:marTop w:val="0"/>
      <w:marBottom w:val="0"/>
      <w:divBdr>
        <w:top w:val="none" w:sz="0" w:space="0" w:color="auto"/>
        <w:left w:val="none" w:sz="0" w:space="0" w:color="auto"/>
        <w:bottom w:val="none" w:sz="0" w:space="0" w:color="auto"/>
        <w:right w:val="none" w:sz="0" w:space="0" w:color="auto"/>
      </w:divBdr>
    </w:div>
    <w:div w:id="1789856143">
      <w:bodyDiv w:val="1"/>
      <w:marLeft w:val="0"/>
      <w:marRight w:val="0"/>
      <w:marTop w:val="0"/>
      <w:marBottom w:val="0"/>
      <w:divBdr>
        <w:top w:val="none" w:sz="0" w:space="0" w:color="auto"/>
        <w:left w:val="none" w:sz="0" w:space="0" w:color="auto"/>
        <w:bottom w:val="none" w:sz="0" w:space="0" w:color="auto"/>
        <w:right w:val="none" w:sz="0" w:space="0" w:color="auto"/>
      </w:divBdr>
    </w:div>
    <w:div w:id="1789933131">
      <w:bodyDiv w:val="1"/>
      <w:marLeft w:val="0"/>
      <w:marRight w:val="0"/>
      <w:marTop w:val="0"/>
      <w:marBottom w:val="0"/>
      <w:divBdr>
        <w:top w:val="none" w:sz="0" w:space="0" w:color="auto"/>
        <w:left w:val="none" w:sz="0" w:space="0" w:color="auto"/>
        <w:bottom w:val="none" w:sz="0" w:space="0" w:color="auto"/>
        <w:right w:val="none" w:sz="0" w:space="0" w:color="auto"/>
      </w:divBdr>
    </w:div>
    <w:div w:id="1790010373">
      <w:bodyDiv w:val="1"/>
      <w:marLeft w:val="0"/>
      <w:marRight w:val="0"/>
      <w:marTop w:val="0"/>
      <w:marBottom w:val="0"/>
      <w:divBdr>
        <w:top w:val="none" w:sz="0" w:space="0" w:color="auto"/>
        <w:left w:val="none" w:sz="0" w:space="0" w:color="auto"/>
        <w:bottom w:val="none" w:sz="0" w:space="0" w:color="auto"/>
        <w:right w:val="none" w:sz="0" w:space="0" w:color="auto"/>
      </w:divBdr>
    </w:div>
    <w:div w:id="1790120120">
      <w:bodyDiv w:val="1"/>
      <w:marLeft w:val="0"/>
      <w:marRight w:val="0"/>
      <w:marTop w:val="0"/>
      <w:marBottom w:val="0"/>
      <w:divBdr>
        <w:top w:val="none" w:sz="0" w:space="0" w:color="auto"/>
        <w:left w:val="none" w:sz="0" w:space="0" w:color="auto"/>
        <w:bottom w:val="none" w:sz="0" w:space="0" w:color="auto"/>
        <w:right w:val="none" w:sz="0" w:space="0" w:color="auto"/>
      </w:divBdr>
    </w:div>
    <w:div w:id="1790197773">
      <w:bodyDiv w:val="1"/>
      <w:marLeft w:val="0"/>
      <w:marRight w:val="0"/>
      <w:marTop w:val="0"/>
      <w:marBottom w:val="0"/>
      <w:divBdr>
        <w:top w:val="none" w:sz="0" w:space="0" w:color="auto"/>
        <w:left w:val="none" w:sz="0" w:space="0" w:color="auto"/>
        <w:bottom w:val="none" w:sz="0" w:space="0" w:color="auto"/>
        <w:right w:val="none" w:sz="0" w:space="0" w:color="auto"/>
      </w:divBdr>
    </w:div>
    <w:div w:id="1790313450">
      <w:bodyDiv w:val="1"/>
      <w:marLeft w:val="0"/>
      <w:marRight w:val="0"/>
      <w:marTop w:val="0"/>
      <w:marBottom w:val="0"/>
      <w:divBdr>
        <w:top w:val="none" w:sz="0" w:space="0" w:color="auto"/>
        <w:left w:val="none" w:sz="0" w:space="0" w:color="auto"/>
        <w:bottom w:val="none" w:sz="0" w:space="0" w:color="auto"/>
        <w:right w:val="none" w:sz="0" w:space="0" w:color="auto"/>
      </w:divBdr>
    </w:div>
    <w:div w:id="1790394629">
      <w:bodyDiv w:val="1"/>
      <w:marLeft w:val="0"/>
      <w:marRight w:val="0"/>
      <w:marTop w:val="0"/>
      <w:marBottom w:val="0"/>
      <w:divBdr>
        <w:top w:val="none" w:sz="0" w:space="0" w:color="auto"/>
        <w:left w:val="none" w:sz="0" w:space="0" w:color="auto"/>
        <w:bottom w:val="none" w:sz="0" w:space="0" w:color="auto"/>
        <w:right w:val="none" w:sz="0" w:space="0" w:color="auto"/>
      </w:divBdr>
    </w:div>
    <w:div w:id="1790540370">
      <w:bodyDiv w:val="1"/>
      <w:marLeft w:val="0"/>
      <w:marRight w:val="0"/>
      <w:marTop w:val="0"/>
      <w:marBottom w:val="0"/>
      <w:divBdr>
        <w:top w:val="none" w:sz="0" w:space="0" w:color="auto"/>
        <w:left w:val="none" w:sz="0" w:space="0" w:color="auto"/>
        <w:bottom w:val="none" w:sz="0" w:space="0" w:color="auto"/>
        <w:right w:val="none" w:sz="0" w:space="0" w:color="auto"/>
      </w:divBdr>
    </w:div>
    <w:div w:id="1790661297">
      <w:bodyDiv w:val="1"/>
      <w:marLeft w:val="0"/>
      <w:marRight w:val="0"/>
      <w:marTop w:val="0"/>
      <w:marBottom w:val="0"/>
      <w:divBdr>
        <w:top w:val="none" w:sz="0" w:space="0" w:color="auto"/>
        <w:left w:val="none" w:sz="0" w:space="0" w:color="auto"/>
        <w:bottom w:val="none" w:sz="0" w:space="0" w:color="auto"/>
        <w:right w:val="none" w:sz="0" w:space="0" w:color="auto"/>
      </w:divBdr>
    </w:div>
    <w:div w:id="1790706326">
      <w:bodyDiv w:val="1"/>
      <w:marLeft w:val="0"/>
      <w:marRight w:val="0"/>
      <w:marTop w:val="0"/>
      <w:marBottom w:val="0"/>
      <w:divBdr>
        <w:top w:val="none" w:sz="0" w:space="0" w:color="auto"/>
        <w:left w:val="none" w:sz="0" w:space="0" w:color="auto"/>
        <w:bottom w:val="none" w:sz="0" w:space="0" w:color="auto"/>
        <w:right w:val="none" w:sz="0" w:space="0" w:color="auto"/>
      </w:divBdr>
    </w:div>
    <w:div w:id="1790852159">
      <w:bodyDiv w:val="1"/>
      <w:marLeft w:val="0"/>
      <w:marRight w:val="0"/>
      <w:marTop w:val="0"/>
      <w:marBottom w:val="0"/>
      <w:divBdr>
        <w:top w:val="none" w:sz="0" w:space="0" w:color="auto"/>
        <w:left w:val="none" w:sz="0" w:space="0" w:color="auto"/>
        <w:bottom w:val="none" w:sz="0" w:space="0" w:color="auto"/>
        <w:right w:val="none" w:sz="0" w:space="0" w:color="auto"/>
      </w:divBdr>
    </w:div>
    <w:div w:id="1790855663">
      <w:bodyDiv w:val="1"/>
      <w:marLeft w:val="0"/>
      <w:marRight w:val="0"/>
      <w:marTop w:val="0"/>
      <w:marBottom w:val="0"/>
      <w:divBdr>
        <w:top w:val="none" w:sz="0" w:space="0" w:color="auto"/>
        <w:left w:val="none" w:sz="0" w:space="0" w:color="auto"/>
        <w:bottom w:val="none" w:sz="0" w:space="0" w:color="auto"/>
        <w:right w:val="none" w:sz="0" w:space="0" w:color="auto"/>
      </w:divBdr>
    </w:div>
    <w:div w:id="1790857719">
      <w:bodyDiv w:val="1"/>
      <w:marLeft w:val="0"/>
      <w:marRight w:val="0"/>
      <w:marTop w:val="0"/>
      <w:marBottom w:val="0"/>
      <w:divBdr>
        <w:top w:val="none" w:sz="0" w:space="0" w:color="auto"/>
        <w:left w:val="none" w:sz="0" w:space="0" w:color="auto"/>
        <w:bottom w:val="none" w:sz="0" w:space="0" w:color="auto"/>
        <w:right w:val="none" w:sz="0" w:space="0" w:color="auto"/>
      </w:divBdr>
    </w:div>
    <w:div w:id="1790930617">
      <w:bodyDiv w:val="1"/>
      <w:marLeft w:val="0"/>
      <w:marRight w:val="0"/>
      <w:marTop w:val="0"/>
      <w:marBottom w:val="0"/>
      <w:divBdr>
        <w:top w:val="none" w:sz="0" w:space="0" w:color="auto"/>
        <w:left w:val="none" w:sz="0" w:space="0" w:color="auto"/>
        <w:bottom w:val="none" w:sz="0" w:space="0" w:color="auto"/>
        <w:right w:val="none" w:sz="0" w:space="0" w:color="auto"/>
      </w:divBdr>
    </w:div>
    <w:div w:id="1790931947">
      <w:bodyDiv w:val="1"/>
      <w:marLeft w:val="0"/>
      <w:marRight w:val="0"/>
      <w:marTop w:val="0"/>
      <w:marBottom w:val="0"/>
      <w:divBdr>
        <w:top w:val="none" w:sz="0" w:space="0" w:color="auto"/>
        <w:left w:val="none" w:sz="0" w:space="0" w:color="auto"/>
        <w:bottom w:val="none" w:sz="0" w:space="0" w:color="auto"/>
        <w:right w:val="none" w:sz="0" w:space="0" w:color="auto"/>
      </w:divBdr>
    </w:div>
    <w:div w:id="1790971644">
      <w:bodyDiv w:val="1"/>
      <w:marLeft w:val="0"/>
      <w:marRight w:val="0"/>
      <w:marTop w:val="0"/>
      <w:marBottom w:val="0"/>
      <w:divBdr>
        <w:top w:val="none" w:sz="0" w:space="0" w:color="auto"/>
        <w:left w:val="none" w:sz="0" w:space="0" w:color="auto"/>
        <w:bottom w:val="none" w:sz="0" w:space="0" w:color="auto"/>
        <w:right w:val="none" w:sz="0" w:space="0" w:color="auto"/>
      </w:divBdr>
    </w:div>
    <w:div w:id="1791128901">
      <w:bodyDiv w:val="1"/>
      <w:marLeft w:val="0"/>
      <w:marRight w:val="0"/>
      <w:marTop w:val="0"/>
      <w:marBottom w:val="0"/>
      <w:divBdr>
        <w:top w:val="none" w:sz="0" w:space="0" w:color="auto"/>
        <w:left w:val="none" w:sz="0" w:space="0" w:color="auto"/>
        <w:bottom w:val="none" w:sz="0" w:space="0" w:color="auto"/>
        <w:right w:val="none" w:sz="0" w:space="0" w:color="auto"/>
      </w:divBdr>
    </w:div>
    <w:div w:id="1791393443">
      <w:bodyDiv w:val="1"/>
      <w:marLeft w:val="0"/>
      <w:marRight w:val="0"/>
      <w:marTop w:val="0"/>
      <w:marBottom w:val="0"/>
      <w:divBdr>
        <w:top w:val="none" w:sz="0" w:space="0" w:color="auto"/>
        <w:left w:val="none" w:sz="0" w:space="0" w:color="auto"/>
        <w:bottom w:val="none" w:sz="0" w:space="0" w:color="auto"/>
        <w:right w:val="none" w:sz="0" w:space="0" w:color="auto"/>
      </w:divBdr>
    </w:div>
    <w:div w:id="1791435248">
      <w:bodyDiv w:val="1"/>
      <w:marLeft w:val="0"/>
      <w:marRight w:val="0"/>
      <w:marTop w:val="0"/>
      <w:marBottom w:val="0"/>
      <w:divBdr>
        <w:top w:val="none" w:sz="0" w:space="0" w:color="auto"/>
        <w:left w:val="none" w:sz="0" w:space="0" w:color="auto"/>
        <w:bottom w:val="none" w:sz="0" w:space="0" w:color="auto"/>
        <w:right w:val="none" w:sz="0" w:space="0" w:color="auto"/>
      </w:divBdr>
    </w:div>
    <w:div w:id="1791585037">
      <w:bodyDiv w:val="1"/>
      <w:marLeft w:val="0"/>
      <w:marRight w:val="0"/>
      <w:marTop w:val="0"/>
      <w:marBottom w:val="0"/>
      <w:divBdr>
        <w:top w:val="none" w:sz="0" w:space="0" w:color="auto"/>
        <w:left w:val="none" w:sz="0" w:space="0" w:color="auto"/>
        <w:bottom w:val="none" w:sz="0" w:space="0" w:color="auto"/>
        <w:right w:val="none" w:sz="0" w:space="0" w:color="auto"/>
      </w:divBdr>
    </w:div>
    <w:div w:id="1791628195">
      <w:bodyDiv w:val="1"/>
      <w:marLeft w:val="0"/>
      <w:marRight w:val="0"/>
      <w:marTop w:val="0"/>
      <w:marBottom w:val="0"/>
      <w:divBdr>
        <w:top w:val="none" w:sz="0" w:space="0" w:color="auto"/>
        <w:left w:val="none" w:sz="0" w:space="0" w:color="auto"/>
        <w:bottom w:val="none" w:sz="0" w:space="0" w:color="auto"/>
        <w:right w:val="none" w:sz="0" w:space="0" w:color="auto"/>
      </w:divBdr>
    </w:div>
    <w:div w:id="1791700770">
      <w:bodyDiv w:val="1"/>
      <w:marLeft w:val="0"/>
      <w:marRight w:val="0"/>
      <w:marTop w:val="0"/>
      <w:marBottom w:val="0"/>
      <w:divBdr>
        <w:top w:val="none" w:sz="0" w:space="0" w:color="auto"/>
        <w:left w:val="none" w:sz="0" w:space="0" w:color="auto"/>
        <w:bottom w:val="none" w:sz="0" w:space="0" w:color="auto"/>
        <w:right w:val="none" w:sz="0" w:space="0" w:color="auto"/>
      </w:divBdr>
    </w:div>
    <w:div w:id="1791707054">
      <w:bodyDiv w:val="1"/>
      <w:marLeft w:val="0"/>
      <w:marRight w:val="0"/>
      <w:marTop w:val="0"/>
      <w:marBottom w:val="0"/>
      <w:divBdr>
        <w:top w:val="none" w:sz="0" w:space="0" w:color="auto"/>
        <w:left w:val="none" w:sz="0" w:space="0" w:color="auto"/>
        <w:bottom w:val="none" w:sz="0" w:space="0" w:color="auto"/>
        <w:right w:val="none" w:sz="0" w:space="0" w:color="auto"/>
      </w:divBdr>
    </w:div>
    <w:div w:id="1791780369">
      <w:bodyDiv w:val="1"/>
      <w:marLeft w:val="0"/>
      <w:marRight w:val="0"/>
      <w:marTop w:val="0"/>
      <w:marBottom w:val="0"/>
      <w:divBdr>
        <w:top w:val="none" w:sz="0" w:space="0" w:color="auto"/>
        <w:left w:val="none" w:sz="0" w:space="0" w:color="auto"/>
        <w:bottom w:val="none" w:sz="0" w:space="0" w:color="auto"/>
        <w:right w:val="none" w:sz="0" w:space="0" w:color="auto"/>
      </w:divBdr>
    </w:div>
    <w:div w:id="1791826342">
      <w:bodyDiv w:val="1"/>
      <w:marLeft w:val="0"/>
      <w:marRight w:val="0"/>
      <w:marTop w:val="0"/>
      <w:marBottom w:val="0"/>
      <w:divBdr>
        <w:top w:val="none" w:sz="0" w:space="0" w:color="auto"/>
        <w:left w:val="none" w:sz="0" w:space="0" w:color="auto"/>
        <w:bottom w:val="none" w:sz="0" w:space="0" w:color="auto"/>
        <w:right w:val="none" w:sz="0" w:space="0" w:color="auto"/>
      </w:divBdr>
    </w:div>
    <w:div w:id="1791851472">
      <w:bodyDiv w:val="1"/>
      <w:marLeft w:val="0"/>
      <w:marRight w:val="0"/>
      <w:marTop w:val="0"/>
      <w:marBottom w:val="0"/>
      <w:divBdr>
        <w:top w:val="none" w:sz="0" w:space="0" w:color="auto"/>
        <w:left w:val="none" w:sz="0" w:space="0" w:color="auto"/>
        <w:bottom w:val="none" w:sz="0" w:space="0" w:color="auto"/>
        <w:right w:val="none" w:sz="0" w:space="0" w:color="auto"/>
      </w:divBdr>
    </w:div>
    <w:div w:id="1792044551">
      <w:bodyDiv w:val="1"/>
      <w:marLeft w:val="0"/>
      <w:marRight w:val="0"/>
      <w:marTop w:val="0"/>
      <w:marBottom w:val="0"/>
      <w:divBdr>
        <w:top w:val="none" w:sz="0" w:space="0" w:color="auto"/>
        <w:left w:val="none" w:sz="0" w:space="0" w:color="auto"/>
        <w:bottom w:val="none" w:sz="0" w:space="0" w:color="auto"/>
        <w:right w:val="none" w:sz="0" w:space="0" w:color="auto"/>
      </w:divBdr>
    </w:div>
    <w:div w:id="1792045948">
      <w:bodyDiv w:val="1"/>
      <w:marLeft w:val="0"/>
      <w:marRight w:val="0"/>
      <w:marTop w:val="0"/>
      <w:marBottom w:val="0"/>
      <w:divBdr>
        <w:top w:val="none" w:sz="0" w:space="0" w:color="auto"/>
        <w:left w:val="none" w:sz="0" w:space="0" w:color="auto"/>
        <w:bottom w:val="none" w:sz="0" w:space="0" w:color="auto"/>
        <w:right w:val="none" w:sz="0" w:space="0" w:color="auto"/>
      </w:divBdr>
    </w:div>
    <w:div w:id="1792283526">
      <w:bodyDiv w:val="1"/>
      <w:marLeft w:val="0"/>
      <w:marRight w:val="0"/>
      <w:marTop w:val="0"/>
      <w:marBottom w:val="0"/>
      <w:divBdr>
        <w:top w:val="none" w:sz="0" w:space="0" w:color="auto"/>
        <w:left w:val="none" w:sz="0" w:space="0" w:color="auto"/>
        <w:bottom w:val="none" w:sz="0" w:space="0" w:color="auto"/>
        <w:right w:val="none" w:sz="0" w:space="0" w:color="auto"/>
      </w:divBdr>
    </w:div>
    <w:div w:id="1792433300">
      <w:bodyDiv w:val="1"/>
      <w:marLeft w:val="0"/>
      <w:marRight w:val="0"/>
      <w:marTop w:val="0"/>
      <w:marBottom w:val="0"/>
      <w:divBdr>
        <w:top w:val="none" w:sz="0" w:space="0" w:color="auto"/>
        <w:left w:val="none" w:sz="0" w:space="0" w:color="auto"/>
        <w:bottom w:val="none" w:sz="0" w:space="0" w:color="auto"/>
        <w:right w:val="none" w:sz="0" w:space="0" w:color="auto"/>
      </w:divBdr>
    </w:div>
    <w:div w:id="1792437281">
      <w:bodyDiv w:val="1"/>
      <w:marLeft w:val="0"/>
      <w:marRight w:val="0"/>
      <w:marTop w:val="0"/>
      <w:marBottom w:val="0"/>
      <w:divBdr>
        <w:top w:val="none" w:sz="0" w:space="0" w:color="auto"/>
        <w:left w:val="none" w:sz="0" w:space="0" w:color="auto"/>
        <w:bottom w:val="none" w:sz="0" w:space="0" w:color="auto"/>
        <w:right w:val="none" w:sz="0" w:space="0" w:color="auto"/>
      </w:divBdr>
    </w:div>
    <w:div w:id="1792552283">
      <w:bodyDiv w:val="1"/>
      <w:marLeft w:val="0"/>
      <w:marRight w:val="0"/>
      <w:marTop w:val="0"/>
      <w:marBottom w:val="0"/>
      <w:divBdr>
        <w:top w:val="none" w:sz="0" w:space="0" w:color="auto"/>
        <w:left w:val="none" w:sz="0" w:space="0" w:color="auto"/>
        <w:bottom w:val="none" w:sz="0" w:space="0" w:color="auto"/>
        <w:right w:val="none" w:sz="0" w:space="0" w:color="auto"/>
      </w:divBdr>
    </w:div>
    <w:div w:id="1792700690">
      <w:bodyDiv w:val="1"/>
      <w:marLeft w:val="0"/>
      <w:marRight w:val="0"/>
      <w:marTop w:val="0"/>
      <w:marBottom w:val="0"/>
      <w:divBdr>
        <w:top w:val="none" w:sz="0" w:space="0" w:color="auto"/>
        <w:left w:val="none" w:sz="0" w:space="0" w:color="auto"/>
        <w:bottom w:val="none" w:sz="0" w:space="0" w:color="auto"/>
        <w:right w:val="none" w:sz="0" w:space="0" w:color="auto"/>
      </w:divBdr>
    </w:div>
    <w:div w:id="1792704482">
      <w:bodyDiv w:val="1"/>
      <w:marLeft w:val="0"/>
      <w:marRight w:val="0"/>
      <w:marTop w:val="0"/>
      <w:marBottom w:val="0"/>
      <w:divBdr>
        <w:top w:val="none" w:sz="0" w:space="0" w:color="auto"/>
        <w:left w:val="none" w:sz="0" w:space="0" w:color="auto"/>
        <w:bottom w:val="none" w:sz="0" w:space="0" w:color="auto"/>
        <w:right w:val="none" w:sz="0" w:space="0" w:color="auto"/>
      </w:divBdr>
    </w:div>
    <w:div w:id="1792934587">
      <w:bodyDiv w:val="1"/>
      <w:marLeft w:val="0"/>
      <w:marRight w:val="0"/>
      <w:marTop w:val="0"/>
      <w:marBottom w:val="0"/>
      <w:divBdr>
        <w:top w:val="none" w:sz="0" w:space="0" w:color="auto"/>
        <w:left w:val="none" w:sz="0" w:space="0" w:color="auto"/>
        <w:bottom w:val="none" w:sz="0" w:space="0" w:color="auto"/>
        <w:right w:val="none" w:sz="0" w:space="0" w:color="auto"/>
      </w:divBdr>
    </w:div>
    <w:div w:id="1792937884">
      <w:bodyDiv w:val="1"/>
      <w:marLeft w:val="0"/>
      <w:marRight w:val="0"/>
      <w:marTop w:val="0"/>
      <w:marBottom w:val="0"/>
      <w:divBdr>
        <w:top w:val="none" w:sz="0" w:space="0" w:color="auto"/>
        <w:left w:val="none" w:sz="0" w:space="0" w:color="auto"/>
        <w:bottom w:val="none" w:sz="0" w:space="0" w:color="auto"/>
        <w:right w:val="none" w:sz="0" w:space="0" w:color="auto"/>
      </w:divBdr>
    </w:div>
    <w:div w:id="1793133599">
      <w:bodyDiv w:val="1"/>
      <w:marLeft w:val="0"/>
      <w:marRight w:val="0"/>
      <w:marTop w:val="0"/>
      <w:marBottom w:val="0"/>
      <w:divBdr>
        <w:top w:val="none" w:sz="0" w:space="0" w:color="auto"/>
        <w:left w:val="none" w:sz="0" w:space="0" w:color="auto"/>
        <w:bottom w:val="none" w:sz="0" w:space="0" w:color="auto"/>
        <w:right w:val="none" w:sz="0" w:space="0" w:color="auto"/>
      </w:divBdr>
    </w:div>
    <w:div w:id="1793136868">
      <w:bodyDiv w:val="1"/>
      <w:marLeft w:val="0"/>
      <w:marRight w:val="0"/>
      <w:marTop w:val="0"/>
      <w:marBottom w:val="0"/>
      <w:divBdr>
        <w:top w:val="none" w:sz="0" w:space="0" w:color="auto"/>
        <w:left w:val="none" w:sz="0" w:space="0" w:color="auto"/>
        <w:bottom w:val="none" w:sz="0" w:space="0" w:color="auto"/>
        <w:right w:val="none" w:sz="0" w:space="0" w:color="auto"/>
      </w:divBdr>
    </w:div>
    <w:div w:id="1793211778">
      <w:bodyDiv w:val="1"/>
      <w:marLeft w:val="0"/>
      <w:marRight w:val="0"/>
      <w:marTop w:val="0"/>
      <w:marBottom w:val="0"/>
      <w:divBdr>
        <w:top w:val="none" w:sz="0" w:space="0" w:color="auto"/>
        <w:left w:val="none" w:sz="0" w:space="0" w:color="auto"/>
        <w:bottom w:val="none" w:sz="0" w:space="0" w:color="auto"/>
        <w:right w:val="none" w:sz="0" w:space="0" w:color="auto"/>
      </w:divBdr>
    </w:div>
    <w:div w:id="1793288160">
      <w:bodyDiv w:val="1"/>
      <w:marLeft w:val="0"/>
      <w:marRight w:val="0"/>
      <w:marTop w:val="0"/>
      <w:marBottom w:val="0"/>
      <w:divBdr>
        <w:top w:val="none" w:sz="0" w:space="0" w:color="auto"/>
        <w:left w:val="none" w:sz="0" w:space="0" w:color="auto"/>
        <w:bottom w:val="none" w:sz="0" w:space="0" w:color="auto"/>
        <w:right w:val="none" w:sz="0" w:space="0" w:color="auto"/>
      </w:divBdr>
    </w:div>
    <w:div w:id="1793354320">
      <w:bodyDiv w:val="1"/>
      <w:marLeft w:val="0"/>
      <w:marRight w:val="0"/>
      <w:marTop w:val="0"/>
      <w:marBottom w:val="0"/>
      <w:divBdr>
        <w:top w:val="none" w:sz="0" w:space="0" w:color="auto"/>
        <w:left w:val="none" w:sz="0" w:space="0" w:color="auto"/>
        <w:bottom w:val="none" w:sz="0" w:space="0" w:color="auto"/>
        <w:right w:val="none" w:sz="0" w:space="0" w:color="auto"/>
      </w:divBdr>
    </w:div>
    <w:div w:id="1793402193">
      <w:bodyDiv w:val="1"/>
      <w:marLeft w:val="0"/>
      <w:marRight w:val="0"/>
      <w:marTop w:val="0"/>
      <w:marBottom w:val="0"/>
      <w:divBdr>
        <w:top w:val="none" w:sz="0" w:space="0" w:color="auto"/>
        <w:left w:val="none" w:sz="0" w:space="0" w:color="auto"/>
        <w:bottom w:val="none" w:sz="0" w:space="0" w:color="auto"/>
        <w:right w:val="none" w:sz="0" w:space="0" w:color="auto"/>
      </w:divBdr>
    </w:div>
    <w:div w:id="1793473139">
      <w:bodyDiv w:val="1"/>
      <w:marLeft w:val="0"/>
      <w:marRight w:val="0"/>
      <w:marTop w:val="0"/>
      <w:marBottom w:val="0"/>
      <w:divBdr>
        <w:top w:val="none" w:sz="0" w:space="0" w:color="auto"/>
        <w:left w:val="none" w:sz="0" w:space="0" w:color="auto"/>
        <w:bottom w:val="none" w:sz="0" w:space="0" w:color="auto"/>
        <w:right w:val="none" w:sz="0" w:space="0" w:color="auto"/>
      </w:divBdr>
    </w:div>
    <w:div w:id="1793475524">
      <w:bodyDiv w:val="1"/>
      <w:marLeft w:val="0"/>
      <w:marRight w:val="0"/>
      <w:marTop w:val="0"/>
      <w:marBottom w:val="0"/>
      <w:divBdr>
        <w:top w:val="none" w:sz="0" w:space="0" w:color="auto"/>
        <w:left w:val="none" w:sz="0" w:space="0" w:color="auto"/>
        <w:bottom w:val="none" w:sz="0" w:space="0" w:color="auto"/>
        <w:right w:val="none" w:sz="0" w:space="0" w:color="auto"/>
      </w:divBdr>
    </w:div>
    <w:div w:id="1793548013">
      <w:bodyDiv w:val="1"/>
      <w:marLeft w:val="0"/>
      <w:marRight w:val="0"/>
      <w:marTop w:val="0"/>
      <w:marBottom w:val="0"/>
      <w:divBdr>
        <w:top w:val="none" w:sz="0" w:space="0" w:color="auto"/>
        <w:left w:val="none" w:sz="0" w:space="0" w:color="auto"/>
        <w:bottom w:val="none" w:sz="0" w:space="0" w:color="auto"/>
        <w:right w:val="none" w:sz="0" w:space="0" w:color="auto"/>
      </w:divBdr>
    </w:div>
    <w:div w:id="1793553945">
      <w:bodyDiv w:val="1"/>
      <w:marLeft w:val="0"/>
      <w:marRight w:val="0"/>
      <w:marTop w:val="0"/>
      <w:marBottom w:val="0"/>
      <w:divBdr>
        <w:top w:val="none" w:sz="0" w:space="0" w:color="auto"/>
        <w:left w:val="none" w:sz="0" w:space="0" w:color="auto"/>
        <w:bottom w:val="none" w:sz="0" w:space="0" w:color="auto"/>
        <w:right w:val="none" w:sz="0" w:space="0" w:color="auto"/>
      </w:divBdr>
    </w:div>
    <w:div w:id="1793554216">
      <w:bodyDiv w:val="1"/>
      <w:marLeft w:val="0"/>
      <w:marRight w:val="0"/>
      <w:marTop w:val="0"/>
      <w:marBottom w:val="0"/>
      <w:divBdr>
        <w:top w:val="none" w:sz="0" w:space="0" w:color="auto"/>
        <w:left w:val="none" w:sz="0" w:space="0" w:color="auto"/>
        <w:bottom w:val="none" w:sz="0" w:space="0" w:color="auto"/>
        <w:right w:val="none" w:sz="0" w:space="0" w:color="auto"/>
      </w:divBdr>
    </w:div>
    <w:div w:id="1793555937">
      <w:bodyDiv w:val="1"/>
      <w:marLeft w:val="0"/>
      <w:marRight w:val="0"/>
      <w:marTop w:val="0"/>
      <w:marBottom w:val="0"/>
      <w:divBdr>
        <w:top w:val="none" w:sz="0" w:space="0" w:color="auto"/>
        <w:left w:val="none" w:sz="0" w:space="0" w:color="auto"/>
        <w:bottom w:val="none" w:sz="0" w:space="0" w:color="auto"/>
        <w:right w:val="none" w:sz="0" w:space="0" w:color="auto"/>
      </w:divBdr>
    </w:div>
    <w:div w:id="1793745769">
      <w:bodyDiv w:val="1"/>
      <w:marLeft w:val="0"/>
      <w:marRight w:val="0"/>
      <w:marTop w:val="0"/>
      <w:marBottom w:val="0"/>
      <w:divBdr>
        <w:top w:val="none" w:sz="0" w:space="0" w:color="auto"/>
        <w:left w:val="none" w:sz="0" w:space="0" w:color="auto"/>
        <w:bottom w:val="none" w:sz="0" w:space="0" w:color="auto"/>
        <w:right w:val="none" w:sz="0" w:space="0" w:color="auto"/>
      </w:divBdr>
    </w:div>
    <w:div w:id="1793789345">
      <w:bodyDiv w:val="1"/>
      <w:marLeft w:val="0"/>
      <w:marRight w:val="0"/>
      <w:marTop w:val="0"/>
      <w:marBottom w:val="0"/>
      <w:divBdr>
        <w:top w:val="none" w:sz="0" w:space="0" w:color="auto"/>
        <w:left w:val="none" w:sz="0" w:space="0" w:color="auto"/>
        <w:bottom w:val="none" w:sz="0" w:space="0" w:color="auto"/>
        <w:right w:val="none" w:sz="0" w:space="0" w:color="auto"/>
      </w:divBdr>
    </w:div>
    <w:div w:id="1793937127">
      <w:bodyDiv w:val="1"/>
      <w:marLeft w:val="0"/>
      <w:marRight w:val="0"/>
      <w:marTop w:val="0"/>
      <w:marBottom w:val="0"/>
      <w:divBdr>
        <w:top w:val="none" w:sz="0" w:space="0" w:color="auto"/>
        <w:left w:val="none" w:sz="0" w:space="0" w:color="auto"/>
        <w:bottom w:val="none" w:sz="0" w:space="0" w:color="auto"/>
        <w:right w:val="none" w:sz="0" w:space="0" w:color="auto"/>
      </w:divBdr>
    </w:div>
    <w:div w:id="1793985671">
      <w:bodyDiv w:val="1"/>
      <w:marLeft w:val="0"/>
      <w:marRight w:val="0"/>
      <w:marTop w:val="0"/>
      <w:marBottom w:val="0"/>
      <w:divBdr>
        <w:top w:val="none" w:sz="0" w:space="0" w:color="auto"/>
        <w:left w:val="none" w:sz="0" w:space="0" w:color="auto"/>
        <w:bottom w:val="none" w:sz="0" w:space="0" w:color="auto"/>
        <w:right w:val="none" w:sz="0" w:space="0" w:color="auto"/>
      </w:divBdr>
    </w:div>
    <w:div w:id="1794011375">
      <w:bodyDiv w:val="1"/>
      <w:marLeft w:val="0"/>
      <w:marRight w:val="0"/>
      <w:marTop w:val="0"/>
      <w:marBottom w:val="0"/>
      <w:divBdr>
        <w:top w:val="none" w:sz="0" w:space="0" w:color="auto"/>
        <w:left w:val="none" w:sz="0" w:space="0" w:color="auto"/>
        <w:bottom w:val="none" w:sz="0" w:space="0" w:color="auto"/>
        <w:right w:val="none" w:sz="0" w:space="0" w:color="auto"/>
      </w:divBdr>
    </w:div>
    <w:div w:id="1794132958">
      <w:bodyDiv w:val="1"/>
      <w:marLeft w:val="0"/>
      <w:marRight w:val="0"/>
      <w:marTop w:val="0"/>
      <w:marBottom w:val="0"/>
      <w:divBdr>
        <w:top w:val="none" w:sz="0" w:space="0" w:color="auto"/>
        <w:left w:val="none" w:sz="0" w:space="0" w:color="auto"/>
        <w:bottom w:val="none" w:sz="0" w:space="0" w:color="auto"/>
        <w:right w:val="none" w:sz="0" w:space="0" w:color="auto"/>
      </w:divBdr>
    </w:div>
    <w:div w:id="1794133857">
      <w:bodyDiv w:val="1"/>
      <w:marLeft w:val="0"/>
      <w:marRight w:val="0"/>
      <w:marTop w:val="0"/>
      <w:marBottom w:val="0"/>
      <w:divBdr>
        <w:top w:val="none" w:sz="0" w:space="0" w:color="auto"/>
        <w:left w:val="none" w:sz="0" w:space="0" w:color="auto"/>
        <w:bottom w:val="none" w:sz="0" w:space="0" w:color="auto"/>
        <w:right w:val="none" w:sz="0" w:space="0" w:color="auto"/>
      </w:divBdr>
    </w:div>
    <w:div w:id="1794202716">
      <w:bodyDiv w:val="1"/>
      <w:marLeft w:val="0"/>
      <w:marRight w:val="0"/>
      <w:marTop w:val="0"/>
      <w:marBottom w:val="0"/>
      <w:divBdr>
        <w:top w:val="none" w:sz="0" w:space="0" w:color="auto"/>
        <w:left w:val="none" w:sz="0" w:space="0" w:color="auto"/>
        <w:bottom w:val="none" w:sz="0" w:space="0" w:color="auto"/>
        <w:right w:val="none" w:sz="0" w:space="0" w:color="auto"/>
      </w:divBdr>
    </w:div>
    <w:div w:id="1794446537">
      <w:bodyDiv w:val="1"/>
      <w:marLeft w:val="0"/>
      <w:marRight w:val="0"/>
      <w:marTop w:val="0"/>
      <w:marBottom w:val="0"/>
      <w:divBdr>
        <w:top w:val="none" w:sz="0" w:space="0" w:color="auto"/>
        <w:left w:val="none" w:sz="0" w:space="0" w:color="auto"/>
        <w:bottom w:val="none" w:sz="0" w:space="0" w:color="auto"/>
        <w:right w:val="none" w:sz="0" w:space="0" w:color="auto"/>
      </w:divBdr>
    </w:div>
    <w:div w:id="1794710426">
      <w:bodyDiv w:val="1"/>
      <w:marLeft w:val="0"/>
      <w:marRight w:val="0"/>
      <w:marTop w:val="0"/>
      <w:marBottom w:val="0"/>
      <w:divBdr>
        <w:top w:val="none" w:sz="0" w:space="0" w:color="auto"/>
        <w:left w:val="none" w:sz="0" w:space="0" w:color="auto"/>
        <w:bottom w:val="none" w:sz="0" w:space="0" w:color="auto"/>
        <w:right w:val="none" w:sz="0" w:space="0" w:color="auto"/>
      </w:divBdr>
    </w:div>
    <w:div w:id="1794862527">
      <w:bodyDiv w:val="1"/>
      <w:marLeft w:val="0"/>
      <w:marRight w:val="0"/>
      <w:marTop w:val="0"/>
      <w:marBottom w:val="0"/>
      <w:divBdr>
        <w:top w:val="none" w:sz="0" w:space="0" w:color="auto"/>
        <w:left w:val="none" w:sz="0" w:space="0" w:color="auto"/>
        <w:bottom w:val="none" w:sz="0" w:space="0" w:color="auto"/>
        <w:right w:val="none" w:sz="0" w:space="0" w:color="auto"/>
      </w:divBdr>
    </w:div>
    <w:div w:id="1794866814">
      <w:bodyDiv w:val="1"/>
      <w:marLeft w:val="0"/>
      <w:marRight w:val="0"/>
      <w:marTop w:val="0"/>
      <w:marBottom w:val="0"/>
      <w:divBdr>
        <w:top w:val="none" w:sz="0" w:space="0" w:color="auto"/>
        <w:left w:val="none" w:sz="0" w:space="0" w:color="auto"/>
        <w:bottom w:val="none" w:sz="0" w:space="0" w:color="auto"/>
        <w:right w:val="none" w:sz="0" w:space="0" w:color="auto"/>
      </w:divBdr>
    </w:div>
    <w:div w:id="1794979786">
      <w:bodyDiv w:val="1"/>
      <w:marLeft w:val="0"/>
      <w:marRight w:val="0"/>
      <w:marTop w:val="0"/>
      <w:marBottom w:val="0"/>
      <w:divBdr>
        <w:top w:val="none" w:sz="0" w:space="0" w:color="auto"/>
        <w:left w:val="none" w:sz="0" w:space="0" w:color="auto"/>
        <w:bottom w:val="none" w:sz="0" w:space="0" w:color="auto"/>
        <w:right w:val="none" w:sz="0" w:space="0" w:color="auto"/>
      </w:divBdr>
    </w:div>
    <w:div w:id="1795245692">
      <w:bodyDiv w:val="1"/>
      <w:marLeft w:val="0"/>
      <w:marRight w:val="0"/>
      <w:marTop w:val="0"/>
      <w:marBottom w:val="0"/>
      <w:divBdr>
        <w:top w:val="none" w:sz="0" w:space="0" w:color="auto"/>
        <w:left w:val="none" w:sz="0" w:space="0" w:color="auto"/>
        <w:bottom w:val="none" w:sz="0" w:space="0" w:color="auto"/>
        <w:right w:val="none" w:sz="0" w:space="0" w:color="auto"/>
      </w:divBdr>
    </w:div>
    <w:div w:id="1795253216">
      <w:bodyDiv w:val="1"/>
      <w:marLeft w:val="0"/>
      <w:marRight w:val="0"/>
      <w:marTop w:val="0"/>
      <w:marBottom w:val="0"/>
      <w:divBdr>
        <w:top w:val="none" w:sz="0" w:space="0" w:color="auto"/>
        <w:left w:val="none" w:sz="0" w:space="0" w:color="auto"/>
        <w:bottom w:val="none" w:sz="0" w:space="0" w:color="auto"/>
        <w:right w:val="none" w:sz="0" w:space="0" w:color="auto"/>
      </w:divBdr>
    </w:div>
    <w:div w:id="1795320796">
      <w:bodyDiv w:val="1"/>
      <w:marLeft w:val="0"/>
      <w:marRight w:val="0"/>
      <w:marTop w:val="0"/>
      <w:marBottom w:val="0"/>
      <w:divBdr>
        <w:top w:val="none" w:sz="0" w:space="0" w:color="auto"/>
        <w:left w:val="none" w:sz="0" w:space="0" w:color="auto"/>
        <w:bottom w:val="none" w:sz="0" w:space="0" w:color="auto"/>
        <w:right w:val="none" w:sz="0" w:space="0" w:color="auto"/>
      </w:divBdr>
    </w:div>
    <w:div w:id="1795323108">
      <w:bodyDiv w:val="1"/>
      <w:marLeft w:val="0"/>
      <w:marRight w:val="0"/>
      <w:marTop w:val="0"/>
      <w:marBottom w:val="0"/>
      <w:divBdr>
        <w:top w:val="none" w:sz="0" w:space="0" w:color="auto"/>
        <w:left w:val="none" w:sz="0" w:space="0" w:color="auto"/>
        <w:bottom w:val="none" w:sz="0" w:space="0" w:color="auto"/>
        <w:right w:val="none" w:sz="0" w:space="0" w:color="auto"/>
      </w:divBdr>
    </w:div>
    <w:div w:id="1795514185">
      <w:bodyDiv w:val="1"/>
      <w:marLeft w:val="0"/>
      <w:marRight w:val="0"/>
      <w:marTop w:val="0"/>
      <w:marBottom w:val="0"/>
      <w:divBdr>
        <w:top w:val="none" w:sz="0" w:space="0" w:color="auto"/>
        <w:left w:val="none" w:sz="0" w:space="0" w:color="auto"/>
        <w:bottom w:val="none" w:sz="0" w:space="0" w:color="auto"/>
        <w:right w:val="none" w:sz="0" w:space="0" w:color="auto"/>
      </w:divBdr>
    </w:div>
    <w:div w:id="1795515983">
      <w:bodyDiv w:val="1"/>
      <w:marLeft w:val="0"/>
      <w:marRight w:val="0"/>
      <w:marTop w:val="0"/>
      <w:marBottom w:val="0"/>
      <w:divBdr>
        <w:top w:val="none" w:sz="0" w:space="0" w:color="auto"/>
        <w:left w:val="none" w:sz="0" w:space="0" w:color="auto"/>
        <w:bottom w:val="none" w:sz="0" w:space="0" w:color="auto"/>
        <w:right w:val="none" w:sz="0" w:space="0" w:color="auto"/>
      </w:divBdr>
    </w:div>
    <w:div w:id="1795902139">
      <w:bodyDiv w:val="1"/>
      <w:marLeft w:val="0"/>
      <w:marRight w:val="0"/>
      <w:marTop w:val="0"/>
      <w:marBottom w:val="0"/>
      <w:divBdr>
        <w:top w:val="none" w:sz="0" w:space="0" w:color="auto"/>
        <w:left w:val="none" w:sz="0" w:space="0" w:color="auto"/>
        <w:bottom w:val="none" w:sz="0" w:space="0" w:color="auto"/>
        <w:right w:val="none" w:sz="0" w:space="0" w:color="auto"/>
      </w:divBdr>
    </w:div>
    <w:div w:id="1795949045">
      <w:bodyDiv w:val="1"/>
      <w:marLeft w:val="0"/>
      <w:marRight w:val="0"/>
      <w:marTop w:val="0"/>
      <w:marBottom w:val="0"/>
      <w:divBdr>
        <w:top w:val="none" w:sz="0" w:space="0" w:color="auto"/>
        <w:left w:val="none" w:sz="0" w:space="0" w:color="auto"/>
        <w:bottom w:val="none" w:sz="0" w:space="0" w:color="auto"/>
        <w:right w:val="none" w:sz="0" w:space="0" w:color="auto"/>
      </w:divBdr>
    </w:div>
    <w:div w:id="1796017801">
      <w:bodyDiv w:val="1"/>
      <w:marLeft w:val="0"/>
      <w:marRight w:val="0"/>
      <w:marTop w:val="0"/>
      <w:marBottom w:val="0"/>
      <w:divBdr>
        <w:top w:val="none" w:sz="0" w:space="0" w:color="auto"/>
        <w:left w:val="none" w:sz="0" w:space="0" w:color="auto"/>
        <w:bottom w:val="none" w:sz="0" w:space="0" w:color="auto"/>
        <w:right w:val="none" w:sz="0" w:space="0" w:color="auto"/>
      </w:divBdr>
    </w:div>
    <w:div w:id="1796021340">
      <w:bodyDiv w:val="1"/>
      <w:marLeft w:val="0"/>
      <w:marRight w:val="0"/>
      <w:marTop w:val="0"/>
      <w:marBottom w:val="0"/>
      <w:divBdr>
        <w:top w:val="none" w:sz="0" w:space="0" w:color="auto"/>
        <w:left w:val="none" w:sz="0" w:space="0" w:color="auto"/>
        <w:bottom w:val="none" w:sz="0" w:space="0" w:color="auto"/>
        <w:right w:val="none" w:sz="0" w:space="0" w:color="auto"/>
      </w:divBdr>
    </w:div>
    <w:div w:id="1796210752">
      <w:bodyDiv w:val="1"/>
      <w:marLeft w:val="0"/>
      <w:marRight w:val="0"/>
      <w:marTop w:val="0"/>
      <w:marBottom w:val="0"/>
      <w:divBdr>
        <w:top w:val="none" w:sz="0" w:space="0" w:color="auto"/>
        <w:left w:val="none" w:sz="0" w:space="0" w:color="auto"/>
        <w:bottom w:val="none" w:sz="0" w:space="0" w:color="auto"/>
        <w:right w:val="none" w:sz="0" w:space="0" w:color="auto"/>
      </w:divBdr>
    </w:div>
    <w:div w:id="1796294869">
      <w:bodyDiv w:val="1"/>
      <w:marLeft w:val="0"/>
      <w:marRight w:val="0"/>
      <w:marTop w:val="0"/>
      <w:marBottom w:val="0"/>
      <w:divBdr>
        <w:top w:val="none" w:sz="0" w:space="0" w:color="auto"/>
        <w:left w:val="none" w:sz="0" w:space="0" w:color="auto"/>
        <w:bottom w:val="none" w:sz="0" w:space="0" w:color="auto"/>
        <w:right w:val="none" w:sz="0" w:space="0" w:color="auto"/>
      </w:divBdr>
    </w:div>
    <w:div w:id="1796557740">
      <w:bodyDiv w:val="1"/>
      <w:marLeft w:val="0"/>
      <w:marRight w:val="0"/>
      <w:marTop w:val="0"/>
      <w:marBottom w:val="0"/>
      <w:divBdr>
        <w:top w:val="none" w:sz="0" w:space="0" w:color="auto"/>
        <w:left w:val="none" w:sz="0" w:space="0" w:color="auto"/>
        <w:bottom w:val="none" w:sz="0" w:space="0" w:color="auto"/>
        <w:right w:val="none" w:sz="0" w:space="0" w:color="auto"/>
      </w:divBdr>
    </w:div>
    <w:div w:id="1796558901">
      <w:bodyDiv w:val="1"/>
      <w:marLeft w:val="0"/>
      <w:marRight w:val="0"/>
      <w:marTop w:val="0"/>
      <w:marBottom w:val="0"/>
      <w:divBdr>
        <w:top w:val="none" w:sz="0" w:space="0" w:color="auto"/>
        <w:left w:val="none" w:sz="0" w:space="0" w:color="auto"/>
        <w:bottom w:val="none" w:sz="0" w:space="0" w:color="auto"/>
        <w:right w:val="none" w:sz="0" w:space="0" w:color="auto"/>
      </w:divBdr>
    </w:div>
    <w:div w:id="1796560639">
      <w:bodyDiv w:val="1"/>
      <w:marLeft w:val="0"/>
      <w:marRight w:val="0"/>
      <w:marTop w:val="0"/>
      <w:marBottom w:val="0"/>
      <w:divBdr>
        <w:top w:val="none" w:sz="0" w:space="0" w:color="auto"/>
        <w:left w:val="none" w:sz="0" w:space="0" w:color="auto"/>
        <w:bottom w:val="none" w:sz="0" w:space="0" w:color="auto"/>
        <w:right w:val="none" w:sz="0" w:space="0" w:color="auto"/>
      </w:divBdr>
    </w:div>
    <w:div w:id="1796562977">
      <w:bodyDiv w:val="1"/>
      <w:marLeft w:val="0"/>
      <w:marRight w:val="0"/>
      <w:marTop w:val="0"/>
      <w:marBottom w:val="0"/>
      <w:divBdr>
        <w:top w:val="none" w:sz="0" w:space="0" w:color="auto"/>
        <w:left w:val="none" w:sz="0" w:space="0" w:color="auto"/>
        <w:bottom w:val="none" w:sz="0" w:space="0" w:color="auto"/>
        <w:right w:val="none" w:sz="0" w:space="0" w:color="auto"/>
      </w:divBdr>
    </w:div>
    <w:div w:id="1796635603">
      <w:bodyDiv w:val="1"/>
      <w:marLeft w:val="0"/>
      <w:marRight w:val="0"/>
      <w:marTop w:val="0"/>
      <w:marBottom w:val="0"/>
      <w:divBdr>
        <w:top w:val="none" w:sz="0" w:space="0" w:color="auto"/>
        <w:left w:val="none" w:sz="0" w:space="0" w:color="auto"/>
        <w:bottom w:val="none" w:sz="0" w:space="0" w:color="auto"/>
        <w:right w:val="none" w:sz="0" w:space="0" w:color="auto"/>
      </w:divBdr>
    </w:div>
    <w:div w:id="1796751506">
      <w:bodyDiv w:val="1"/>
      <w:marLeft w:val="0"/>
      <w:marRight w:val="0"/>
      <w:marTop w:val="0"/>
      <w:marBottom w:val="0"/>
      <w:divBdr>
        <w:top w:val="none" w:sz="0" w:space="0" w:color="auto"/>
        <w:left w:val="none" w:sz="0" w:space="0" w:color="auto"/>
        <w:bottom w:val="none" w:sz="0" w:space="0" w:color="auto"/>
        <w:right w:val="none" w:sz="0" w:space="0" w:color="auto"/>
      </w:divBdr>
    </w:div>
    <w:div w:id="1796871186">
      <w:bodyDiv w:val="1"/>
      <w:marLeft w:val="0"/>
      <w:marRight w:val="0"/>
      <w:marTop w:val="0"/>
      <w:marBottom w:val="0"/>
      <w:divBdr>
        <w:top w:val="none" w:sz="0" w:space="0" w:color="auto"/>
        <w:left w:val="none" w:sz="0" w:space="0" w:color="auto"/>
        <w:bottom w:val="none" w:sz="0" w:space="0" w:color="auto"/>
        <w:right w:val="none" w:sz="0" w:space="0" w:color="auto"/>
      </w:divBdr>
    </w:div>
    <w:div w:id="1797137625">
      <w:bodyDiv w:val="1"/>
      <w:marLeft w:val="0"/>
      <w:marRight w:val="0"/>
      <w:marTop w:val="0"/>
      <w:marBottom w:val="0"/>
      <w:divBdr>
        <w:top w:val="none" w:sz="0" w:space="0" w:color="auto"/>
        <w:left w:val="none" w:sz="0" w:space="0" w:color="auto"/>
        <w:bottom w:val="none" w:sz="0" w:space="0" w:color="auto"/>
        <w:right w:val="none" w:sz="0" w:space="0" w:color="auto"/>
      </w:divBdr>
    </w:div>
    <w:div w:id="1797139861">
      <w:bodyDiv w:val="1"/>
      <w:marLeft w:val="0"/>
      <w:marRight w:val="0"/>
      <w:marTop w:val="0"/>
      <w:marBottom w:val="0"/>
      <w:divBdr>
        <w:top w:val="none" w:sz="0" w:space="0" w:color="auto"/>
        <w:left w:val="none" w:sz="0" w:space="0" w:color="auto"/>
        <w:bottom w:val="none" w:sz="0" w:space="0" w:color="auto"/>
        <w:right w:val="none" w:sz="0" w:space="0" w:color="auto"/>
      </w:divBdr>
    </w:div>
    <w:div w:id="1797141719">
      <w:bodyDiv w:val="1"/>
      <w:marLeft w:val="0"/>
      <w:marRight w:val="0"/>
      <w:marTop w:val="0"/>
      <w:marBottom w:val="0"/>
      <w:divBdr>
        <w:top w:val="none" w:sz="0" w:space="0" w:color="auto"/>
        <w:left w:val="none" w:sz="0" w:space="0" w:color="auto"/>
        <w:bottom w:val="none" w:sz="0" w:space="0" w:color="auto"/>
        <w:right w:val="none" w:sz="0" w:space="0" w:color="auto"/>
      </w:divBdr>
    </w:div>
    <w:div w:id="1797216650">
      <w:bodyDiv w:val="1"/>
      <w:marLeft w:val="0"/>
      <w:marRight w:val="0"/>
      <w:marTop w:val="0"/>
      <w:marBottom w:val="0"/>
      <w:divBdr>
        <w:top w:val="none" w:sz="0" w:space="0" w:color="auto"/>
        <w:left w:val="none" w:sz="0" w:space="0" w:color="auto"/>
        <w:bottom w:val="none" w:sz="0" w:space="0" w:color="auto"/>
        <w:right w:val="none" w:sz="0" w:space="0" w:color="auto"/>
      </w:divBdr>
    </w:div>
    <w:div w:id="1797260462">
      <w:bodyDiv w:val="1"/>
      <w:marLeft w:val="0"/>
      <w:marRight w:val="0"/>
      <w:marTop w:val="0"/>
      <w:marBottom w:val="0"/>
      <w:divBdr>
        <w:top w:val="none" w:sz="0" w:space="0" w:color="auto"/>
        <w:left w:val="none" w:sz="0" w:space="0" w:color="auto"/>
        <w:bottom w:val="none" w:sz="0" w:space="0" w:color="auto"/>
        <w:right w:val="none" w:sz="0" w:space="0" w:color="auto"/>
      </w:divBdr>
    </w:div>
    <w:div w:id="1797286684">
      <w:bodyDiv w:val="1"/>
      <w:marLeft w:val="0"/>
      <w:marRight w:val="0"/>
      <w:marTop w:val="0"/>
      <w:marBottom w:val="0"/>
      <w:divBdr>
        <w:top w:val="none" w:sz="0" w:space="0" w:color="auto"/>
        <w:left w:val="none" w:sz="0" w:space="0" w:color="auto"/>
        <w:bottom w:val="none" w:sz="0" w:space="0" w:color="auto"/>
        <w:right w:val="none" w:sz="0" w:space="0" w:color="auto"/>
      </w:divBdr>
    </w:div>
    <w:div w:id="1797330441">
      <w:bodyDiv w:val="1"/>
      <w:marLeft w:val="0"/>
      <w:marRight w:val="0"/>
      <w:marTop w:val="0"/>
      <w:marBottom w:val="0"/>
      <w:divBdr>
        <w:top w:val="none" w:sz="0" w:space="0" w:color="auto"/>
        <w:left w:val="none" w:sz="0" w:space="0" w:color="auto"/>
        <w:bottom w:val="none" w:sz="0" w:space="0" w:color="auto"/>
        <w:right w:val="none" w:sz="0" w:space="0" w:color="auto"/>
      </w:divBdr>
    </w:div>
    <w:div w:id="1797331945">
      <w:bodyDiv w:val="1"/>
      <w:marLeft w:val="0"/>
      <w:marRight w:val="0"/>
      <w:marTop w:val="0"/>
      <w:marBottom w:val="0"/>
      <w:divBdr>
        <w:top w:val="none" w:sz="0" w:space="0" w:color="auto"/>
        <w:left w:val="none" w:sz="0" w:space="0" w:color="auto"/>
        <w:bottom w:val="none" w:sz="0" w:space="0" w:color="auto"/>
        <w:right w:val="none" w:sz="0" w:space="0" w:color="auto"/>
      </w:divBdr>
    </w:div>
    <w:div w:id="1797333091">
      <w:bodyDiv w:val="1"/>
      <w:marLeft w:val="0"/>
      <w:marRight w:val="0"/>
      <w:marTop w:val="0"/>
      <w:marBottom w:val="0"/>
      <w:divBdr>
        <w:top w:val="none" w:sz="0" w:space="0" w:color="auto"/>
        <w:left w:val="none" w:sz="0" w:space="0" w:color="auto"/>
        <w:bottom w:val="none" w:sz="0" w:space="0" w:color="auto"/>
        <w:right w:val="none" w:sz="0" w:space="0" w:color="auto"/>
      </w:divBdr>
    </w:div>
    <w:div w:id="1797478968">
      <w:bodyDiv w:val="1"/>
      <w:marLeft w:val="0"/>
      <w:marRight w:val="0"/>
      <w:marTop w:val="0"/>
      <w:marBottom w:val="0"/>
      <w:divBdr>
        <w:top w:val="none" w:sz="0" w:space="0" w:color="auto"/>
        <w:left w:val="none" w:sz="0" w:space="0" w:color="auto"/>
        <w:bottom w:val="none" w:sz="0" w:space="0" w:color="auto"/>
        <w:right w:val="none" w:sz="0" w:space="0" w:color="auto"/>
      </w:divBdr>
    </w:div>
    <w:div w:id="1797674472">
      <w:bodyDiv w:val="1"/>
      <w:marLeft w:val="0"/>
      <w:marRight w:val="0"/>
      <w:marTop w:val="0"/>
      <w:marBottom w:val="0"/>
      <w:divBdr>
        <w:top w:val="none" w:sz="0" w:space="0" w:color="auto"/>
        <w:left w:val="none" w:sz="0" w:space="0" w:color="auto"/>
        <w:bottom w:val="none" w:sz="0" w:space="0" w:color="auto"/>
        <w:right w:val="none" w:sz="0" w:space="0" w:color="auto"/>
      </w:divBdr>
    </w:div>
    <w:div w:id="1797720732">
      <w:bodyDiv w:val="1"/>
      <w:marLeft w:val="0"/>
      <w:marRight w:val="0"/>
      <w:marTop w:val="0"/>
      <w:marBottom w:val="0"/>
      <w:divBdr>
        <w:top w:val="none" w:sz="0" w:space="0" w:color="auto"/>
        <w:left w:val="none" w:sz="0" w:space="0" w:color="auto"/>
        <w:bottom w:val="none" w:sz="0" w:space="0" w:color="auto"/>
        <w:right w:val="none" w:sz="0" w:space="0" w:color="auto"/>
      </w:divBdr>
    </w:div>
    <w:div w:id="1797748654">
      <w:bodyDiv w:val="1"/>
      <w:marLeft w:val="0"/>
      <w:marRight w:val="0"/>
      <w:marTop w:val="0"/>
      <w:marBottom w:val="0"/>
      <w:divBdr>
        <w:top w:val="none" w:sz="0" w:space="0" w:color="auto"/>
        <w:left w:val="none" w:sz="0" w:space="0" w:color="auto"/>
        <w:bottom w:val="none" w:sz="0" w:space="0" w:color="auto"/>
        <w:right w:val="none" w:sz="0" w:space="0" w:color="auto"/>
      </w:divBdr>
    </w:div>
    <w:div w:id="1797793420">
      <w:bodyDiv w:val="1"/>
      <w:marLeft w:val="0"/>
      <w:marRight w:val="0"/>
      <w:marTop w:val="0"/>
      <w:marBottom w:val="0"/>
      <w:divBdr>
        <w:top w:val="none" w:sz="0" w:space="0" w:color="auto"/>
        <w:left w:val="none" w:sz="0" w:space="0" w:color="auto"/>
        <w:bottom w:val="none" w:sz="0" w:space="0" w:color="auto"/>
        <w:right w:val="none" w:sz="0" w:space="0" w:color="auto"/>
      </w:divBdr>
    </w:div>
    <w:div w:id="1797794448">
      <w:bodyDiv w:val="1"/>
      <w:marLeft w:val="0"/>
      <w:marRight w:val="0"/>
      <w:marTop w:val="0"/>
      <w:marBottom w:val="0"/>
      <w:divBdr>
        <w:top w:val="none" w:sz="0" w:space="0" w:color="auto"/>
        <w:left w:val="none" w:sz="0" w:space="0" w:color="auto"/>
        <w:bottom w:val="none" w:sz="0" w:space="0" w:color="auto"/>
        <w:right w:val="none" w:sz="0" w:space="0" w:color="auto"/>
      </w:divBdr>
    </w:div>
    <w:div w:id="1797799394">
      <w:bodyDiv w:val="1"/>
      <w:marLeft w:val="0"/>
      <w:marRight w:val="0"/>
      <w:marTop w:val="0"/>
      <w:marBottom w:val="0"/>
      <w:divBdr>
        <w:top w:val="none" w:sz="0" w:space="0" w:color="auto"/>
        <w:left w:val="none" w:sz="0" w:space="0" w:color="auto"/>
        <w:bottom w:val="none" w:sz="0" w:space="0" w:color="auto"/>
        <w:right w:val="none" w:sz="0" w:space="0" w:color="auto"/>
      </w:divBdr>
    </w:div>
    <w:div w:id="1797941219">
      <w:bodyDiv w:val="1"/>
      <w:marLeft w:val="0"/>
      <w:marRight w:val="0"/>
      <w:marTop w:val="0"/>
      <w:marBottom w:val="0"/>
      <w:divBdr>
        <w:top w:val="none" w:sz="0" w:space="0" w:color="auto"/>
        <w:left w:val="none" w:sz="0" w:space="0" w:color="auto"/>
        <w:bottom w:val="none" w:sz="0" w:space="0" w:color="auto"/>
        <w:right w:val="none" w:sz="0" w:space="0" w:color="auto"/>
      </w:divBdr>
    </w:div>
    <w:div w:id="1798063416">
      <w:bodyDiv w:val="1"/>
      <w:marLeft w:val="0"/>
      <w:marRight w:val="0"/>
      <w:marTop w:val="0"/>
      <w:marBottom w:val="0"/>
      <w:divBdr>
        <w:top w:val="none" w:sz="0" w:space="0" w:color="auto"/>
        <w:left w:val="none" w:sz="0" w:space="0" w:color="auto"/>
        <w:bottom w:val="none" w:sz="0" w:space="0" w:color="auto"/>
        <w:right w:val="none" w:sz="0" w:space="0" w:color="auto"/>
      </w:divBdr>
    </w:div>
    <w:div w:id="1798135963">
      <w:bodyDiv w:val="1"/>
      <w:marLeft w:val="0"/>
      <w:marRight w:val="0"/>
      <w:marTop w:val="0"/>
      <w:marBottom w:val="0"/>
      <w:divBdr>
        <w:top w:val="none" w:sz="0" w:space="0" w:color="auto"/>
        <w:left w:val="none" w:sz="0" w:space="0" w:color="auto"/>
        <w:bottom w:val="none" w:sz="0" w:space="0" w:color="auto"/>
        <w:right w:val="none" w:sz="0" w:space="0" w:color="auto"/>
      </w:divBdr>
    </w:div>
    <w:div w:id="1798138445">
      <w:bodyDiv w:val="1"/>
      <w:marLeft w:val="0"/>
      <w:marRight w:val="0"/>
      <w:marTop w:val="0"/>
      <w:marBottom w:val="0"/>
      <w:divBdr>
        <w:top w:val="none" w:sz="0" w:space="0" w:color="auto"/>
        <w:left w:val="none" w:sz="0" w:space="0" w:color="auto"/>
        <w:bottom w:val="none" w:sz="0" w:space="0" w:color="auto"/>
        <w:right w:val="none" w:sz="0" w:space="0" w:color="auto"/>
      </w:divBdr>
    </w:div>
    <w:div w:id="1798260553">
      <w:bodyDiv w:val="1"/>
      <w:marLeft w:val="0"/>
      <w:marRight w:val="0"/>
      <w:marTop w:val="0"/>
      <w:marBottom w:val="0"/>
      <w:divBdr>
        <w:top w:val="none" w:sz="0" w:space="0" w:color="auto"/>
        <w:left w:val="none" w:sz="0" w:space="0" w:color="auto"/>
        <w:bottom w:val="none" w:sz="0" w:space="0" w:color="auto"/>
        <w:right w:val="none" w:sz="0" w:space="0" w:color="auto"/>
      </w:divBdr>
    </w:div>
    <w:div w:id="1798373628">
      <w:bodyDiv w:val="1"/>
      <w:marLeft w:val="0"/>
      <w:marRight w:val="0"/>
      <w:marTop w:val="0"/>
      <w:marBottom w:val="0"/>
      <w:divBdr>
        <w:top w:val="none" w:sz="0" w:space="0" w:color="auto"/>
        <w:left w:val="none" w:sz="0" w:space="0" w:color="auto"/>
        <w:bottom w:val="none" w:sz="0" w:space="0" w:color="auto"/>
        <w:right w:val="none" w:sz="0" w:space="0" w:color="auto"/>
      </w:divBdr>
    </w:div>
    <w:div w:id="1798373632">
      <w:bodyDiv w:val="1"/>
      <w:marLeft w:val="0"/>
      <w:marRight w:val="0"/>
      <w:marTop w:val="0"/>
      <w:marBottom w:val="0"/>
      <w:divBdr>
        <w:top w:val="none" w:sz="0" w:space="0" w:color="auto"/>
        <w:left w:val="none" w:sz="0" w:space="0" w:color="auto"/>
        <w:bottom w:val="none" w:sz="0" w:space="0" w:color="auto"/>
        <w:right w:val="none" w:sz="0" w:space="0" w:color="auto"/>
      </w:divBdr>
    </w:div>
    <w:div w:id="1798404032">
      <w:bodyDiv w:val="1"/>
      <w:marLeft w:val="0"/>
      <w:marRight w:val="0"/>
      <w:marTop w:val="0"/>
      <w:marBottom w:val="0"/>
      <w:divBdr>
        <w:top w:val="none" w:sz="0" w:space="0" w:color="auto"/>
        <w:left w:val="none" w:sz="0" w:space="0" w:color="auto"/>
        <w:bottom w:val="none" w:sz="0" w:space="0" w:color="auto"/>
        <w:right w:val="none" w:sz="0" w:space="0" w:color="auto"/>
      </w:divBdr>
    </w:div>
    <w:div w:id="1798795444">
      <w:bodyDiv w:val="1"/>
      <w:marLeft w:val="0"/>
      <w:marRight w:val="0"/>
      <w:marTop w:val="0"/>
      <w:marBottom w:val="0"/>
      <w:divBdr>
        <w:top w:val="none" w:sz="0" w:space="0" w:color="auto"/>
        <w:left w:val="none" w:sz="0" w:space="0" w:color="auto"/>
        <w:bottom w:val="none" w:sz="0" w:space="0" w:color="auto"/>
        <w:right w:val="none" w:sz="0" w:space="0" w:color="auto"/>
      </w:divBdr>
    </w:div>
    <w:div w:id="1798833287">
      <w:bodyDiv w:val="1"/>
      <w:marLeft w:val="0"/>
      <w:marRight w:val="0"/>
      <w:marTop w:val="0"/>
      <w:marBottom w:val="0"/>
      <w:divBdr>
        <w:top w:val="none" w:sz="0" w:space="0" w:color="auto"/>
        <w:left w:val="none" w:sz="0" w:space="0" w:color="auto"/>
        <w:bottom w:val="none" w:sz="0" w:space="0" w:color="auto"/>
        <w:right w:val="none" w:sz="0" w:space="0" w:color="auto"/>
      </w:divBdr>
    </w:div>
    <w:div w:id="1798909260">
      <w:bodyDiv w:val="1"/>
      <w:marLeft w:val="0"/>
      <w:marRight w:val="0"/>
      <w:marTop w:val="0"/>
      <w:marBottom w:val="0"/>
      <w:divBdr>
        <w:top w:val="none" w:sz="0" w:space="0" w:color="auto"/>
        <w:left w:val="none" w:sz="0" w:space="0" w:color="auto"/>
        <w:bottom w:val="none" w:sz="0" w:space="0" w:color="auto"/>
        <w:right w:val="none" w:sz="0" w:space="0" w:color="auto"/>
      </w:divBdr>
    </w:div>
    <w:div w:id="1798984672">
      <w:bodyDiv w:val="1"/>
      <w:marLeft w:val="0"/>
      <w:marRight w:val="0"/>
      <w:marTop w:val="0"/>
      <w:marBottom w:val="0"/>
      <w:divBdr>
        <w:top w:val="none" w:sz="0" w:space="0" w:color="auto"/>
        <w:left w:val="none" w:sz="0" w:space="0" w:color="auto"/>
        <w:bottom w:val="none" w:sz="0" w:space="0" w:color="auto"/>
        <w:right w:val="none" w:sz="0" w:space="0" w:color="auto"/>
      </w:divBdr>
    </w:div>
    <w:div w:id="1798988578">
      <w:bodyDiv w:val="1"/>
      <w:marLeft w:val="0"/>
      <w:marRight w:val="0"/>
      <w:marTop w:val="0"/>
      <w:marBottom w:val="0"/>
      <w:divBdr>
        <w:top w:val="none" w:sz="0" w:space="0" w:color="auto"/>
        <w:left w:val="none" w:sz="0" w:space="0" w:color="auto"/>
        <w:bottom w:val="none" w:sz="0" w:space="0" w:color="auto"/>
        <w:right w:val="none" w:sz="0" w:space="0" w:color="auto"/>
      </w:divBdr>
    </w:div>
    <w:div w:id="1798991626">
      <w:bodyDiv w:val="1"/>
      <w:marLeft w:val="0"/>
      <w:marRight w:val="0"/>
      <w:marTop w:val="0"/>
      <w:marBottom w:val="0"/>
      <w:divBdr>
        <w:top w:val="none" w:sz="0" w:space="0" w:color="auto"/>
        <w:left w:val="none" w:sz="0" w:space="0" w:color="auto"/>
        <w:bottom w:val="none" w:sz="0" w:space="0" w:color="auto"/>
        <w:right w:val="none" w:sz="0" w:space="0" w:color="auto"/>
      </w:divBdr>
    </w:div>
    <w:div w:id="1799059135">
      <w:bodyDiv w:val="1"/>
      <w:marLeft w:val="0"/>
      <w:marRight w:val="0"/>
      <w:marTop w:val="0"/>
      <w:marBottom w:val="0"/>
      <w:divBdr>
        <w:top w:val="none" w:sz="0" w:space="0" w:color="auto"/>
        <w:left w:val="none" w:sz="0" w:space="0" w:color="auto"/>
        <w:bottom w:val="none" w:sz="0" w:space="0" w:color="auto"/>
        <w:right w:val="none" w:sz="0" w:space="0" w:color="auto"/>
      </w:divBdr>
    </w:div>
    <w:div w:id="1799059728">
      <w:bodyDiv w:val="1"/>
      <w:marLeft w:val="0"/>
      <w:marRight w:val="0"/>
      <w:marTop w:val="0"/>
      <w:marBottom w:val="0"/>
      <w:divBdr>
        <w:top w:val="none" w:sz="0" w:space="0" w:color="auto"/>
        <w:left w:val="none" w:sz="0" w:space="0" w:color="auto"/>
        <w:bottom w:val="none" w:sz="0" w:space="0" w:color="auto"/>
        <w:right w:val="none" w:sz="0" w:space="0" w:color="auto"/>
      </w:divBdr>
    </w:div>
    <w:div w:id="1799104783">
      <w:bodyDiv w:val="1"/>
      <w:marLeft w:val="0"/>
      <w:marRight w:val="0"/>
      <w:marTop w:val="0"/>
      <w:marBottom w:val="0"/>
      <w:divBdr>
        <w:top w:val="none" w:sz="0" w:space="0" w:color="auto"/>
        <w:left w:val="none" w:sz="0" w:space="0" w:color="auto"/>
        <w:bottom w:val="none" w:sz="0" w:space="0" w:color="auto"/>
        <w:right w:val="none" w:sz="0" w:space="0" w:color="auto"/>
      </w:divBdr>
    </w:div>
    <w:div w:id="1799108731">
      <w:bodyDiv w:val="1"/>
      <w:marLeft w:val="0"/>
      <w:marRight w:val="0"/>
      <w:marTop w:val="0"/>
      <w:marBottom w:val="0"/>
      <w:divBdr>
        <w:top w:val="none" w:sz="0" w:space="0" w:color="auto"/>
        <w:left w:val="none" w:sz="0" w:space="0" w:color="auto"/>
        <w:bottom w:val="none" w:sz="0" w:space="0" w:color="auto"/>
        <w:right w:val="none" w:sz="0" w:space="0" w:color="auto"/>
      </w:divBdr>
    </w:div>
    <w:div w:id="1799255145">
      <w:bodyDiv w:val="1"/>
      <w:marLeft w:val="0"/>
      <w:marRight w:val="0"/>
      <w:marTop w:val="0"/>
      <w:marBottom w:val="0"/>
      <w:divBdr>
        <w:top w:val="none" w:sz="0" w:space="0" w:color="auto"/>
        <w:left w:val="none" w:sz="0" w:space="0" w:color="auto"/>
        <w:bottom w:val="none" w:sz="0" w:space="0" w:color="auto"/>
        <w:right w:val="none" w:sz="0" w:space="0" w:color="auto"/>
      </w:divBdr>
    </w:div>
    <w:div w:id="1799255200">
      <w:bodyDiv w:val="1"/>
      <w:marLeft w:val="0"/>
      <w:marRight w:val="0"/>
      <w:marTop w:val="0"/>
      <w:marBottom w:val="0"/>
      <w:divBdr>
        <w:top w:val="none" w:sz="0" w:space="0" w:color="auto"/>
        <w:left w:val="none" w:sz="0" w:space="0" w:color="auto"/>
        <w:bottom w:val="none" w:sz="0" w:space="0" w:color="auto"/>
        <w:right w:val="none" w:sz="0" w:space="0" w:color="auto"/>
      </w:divBdr>
    </w:div>
    <w:div w:id="1799375431">
      <w:bodyDiv w:val="1"/>
      <w:marLeft w:val="0"/>
      <w:marRight w:val="0"/>
      <w:marTop w:val="0"/>
      <w:marBottom w:val="0"/>
      <w:divBdr>
        <w:top w:val="none" w:sz="0" w:space="0" w:color="auto"/>
        <w:left w:val="none" w:sz="0" w:space="0" w:color="auto"/>
        <w:bottom w:val="none" w:sz="0" w:space="0" w:color="auto"/>
        <w:right w:val="none" w:sz="0" w:space="0" w:color="auto"/>
      </w:divBdr>
    </w:div>
    <w:div w:id="1799492464">
      <w:bodyDiv w:val="1"/>
      <w:marLeft w:val="0"/>
      <w:marRight w:val="0"/>
      <w:marTop w:val="0"/>
      <w:marBottom w:val="0"/>
      <w:divBdr>
        <w:top w:val="none" w:sz="0" w:space="0" w:color="auto"/>
        <w:left w:val="none" w:sz="0" w:space="0" w:color="auto"/>
        <w:bottom w:val="none" w:sz="0" w:space="0" w:color="auto"/>
        <w:right w:val="none" w:sz="0" w:space="0" w:color="auto"/>
      </w:divBdr>
    </w:div>
    <w:div w:id="1799565315">
      <w:bodyDiv w:val="1"/>
      <w:marLeft w:val="0"/>
      <w:marRight w:val="0"/>
      <w:marTop w:val="0"/>
      <w:marBottom w:val="0"/>
      <w:divBdr>
        <w:top w:val="none" w:sz="0" w:space="0" w:color="auto"/>
        <w:left w:val="none" w:sz="0" w:space="0" w:color="auto"/>
        <w:bottom w:val="none" w:sz="0" w:space="0" w:color="auto"/>
        <w:right w:val="none" w:sz="0" w:space="0" w:color="auto"/>
      </w:divBdr>
    </w:div>
    <w:div w:id="1799644262">
      <w:bodyDiv w:val="1"/>
      <w:marLeft w:val="0"/>
      <w:marRight w:val="0"/>
      <w:marTop w:val="0"/>
      <w:marBottom w:val="0"/>
      <w:divBdr>
        <w:top w:val="none" w:sz="0" w:space="0" w:color="auto"/>
        <w:left w:val="none" w:sz="0" w:space="0" w:color="auto"/>
        <w:bottom w:val="none" w:sz="0" w:space="0" w:color="auto"/>
        <w:right w:val="none" w:sz="0" w:space="0" w:color="auto"/>
      </w:divBdr>
    </w:div>
    <w:div w:id="1799759260">
      <w:bodyDiv w:val="1"/>
      <w:marLeft w:val="0"/>
      <w:marRight w:val="0"/>
      <w:marTop w:val="0"/>
      <w:marBottom w:val="0"/>
      <w:divBdr>
        <w:top w:val="none" w:sz="0" w:space="0" w:color="auto"/>
        <w:left w:val="none" w:sz="0" w:space="0" w:color="auto"/>
        <w:bottom w:val="none" w:sz="0" w:space="0" w:color="auto"/>
        <w:right w:val="none" w:sz="0" w:space="0" w:color="auto"/>
      </w:divBdr>
    </w:div>
    <w:div w:id="1799762260">
      <w:bodyDiv w:val="1"/>
      <w:marLeft w:val="0"/>
      <w:marRight w:val="0"/>
      <w:marTop w:val="0"/>
      <w:marBottom w:val="0"/>
      <w:divBdr>
        <w:top w:val="none" w:sz="0" w:space="0" w:color="auto"/>
        <w:left w:val="none" w:sz="0" w:space="0" w:color="auto"/>
        <w:bottom w:val="none" w:sz="0" w:space="0" w:color="auto"/>
        <w:right w:val="none" w:sz="0" w:space="0" w:color="auto"/>
      </w:divBdr>
    </w:div>
    <w:div w:id="1799764274">
      <w:bodyDiv w:val="1"/>
      <w:marLeft w:val="0"/>
      <w:marRight w:val="0"/>
      <w:marTop w:val="0"/>
      <w:marBottom w:val="0"/>
      <w:divBdr>
        <w:top w:val="none" w:sz="0" w:space="0" w:color="auto"/>
        <w:left w:val="none" w:sz="0" w:space="0" w:color="auto"/>
        <w:bottom w:val="none" w:sz="0" w:space="0" w:color="auto"/>
        <w:right w:val="none" w:sz="0" w:space="0" w:color="auto"/>
      </w:divBdr>
    </w:div>
    <w:div w:id="1799909356">
      <w:bodyDiv w:val="1"/>
      <w:marLeft w:val="0"/>
      <w:marRight w:val="0"/>
      <w:marTop w:val="0"/>
      <w:marBottom w:val="0"/>
      <w:divBdr>
        <w:top w:val="none" w:sz="0" w:space="0" w:color="auto"/>
        <w:left w:val="none" w:sz="0" w:space="0" w:color="auto"/>
        <w:bottom w:val="none" w:sz="0" w:space="0" w:color="auto"/>
        <w:right w:val="none" w:sz="0" w:space="0" w:color="auto"/>
      </w:divBdr>
    </w:div>
    <w:div w:id="1799957231">
      <w:bodyDiv w:val="1"/>
      <w:marLeft w:val="0"/>
      <w:marRight w:val="0"/>
      <w:marTop w:val="0"/>
      <w:marBottom w:val="0"/>
      <w:divBdr>
        <w:top w:val="none" w:sz="0" w:space="0" w:color="auto"/>
        <w:left w:val="none" w:sz="0" w:space="0" w:color="auto"/>
        <w:bottom w:val="none" w:sz="0" w:space="0" w:color="auto"/>
        <w:right w:val="none" w:sz="0" w:space="0" w:color="auto"/>
      </w:divBdr>
    </w:div>
    <w:div w:id="1800105709">
      <w:bodyDiv w:val="1"/>
      <w:marLeft w:val="0"/>
      <w:marRight w:val="0"/>
      <w:marTop w:val="0"/>
      <w:marBottom w:val="0"/>
      <w:divBdr>
        <w:top w:val="none" w:sz="0" w:space="0" w:color="auto"/>
        <w:left w:val="none" w:sz="0" w:space="0" w:color="auto"/>
        <w:bottom w:val="none" w:sz="0" w:space="0" w:color="auto"/>
        <w:right w:val="none" w:sz="0" w:space="0" w:color="auto"/>
      </w:divBdr>
    </w:div>
    <w:div w:id="1800145309">
      <w:bodyDiv w:val="1"/>
      <w:marLeft w:val="0"/>
      <w:marRight w:val="0"/>
      <w:marTop w:val="0"/>
      <w:marBottom w:val="0"/>
      <w:divBdr>
        <w:top w:val="none" w:sz="0" w:space="0" w:color="auto"/>
        <w:left w:val="none" w:sz="0" w:space="0" w:color="auto"/>
        <w:bottom w:val="none" w:sz="0" w:space="0" w:color="auto"/>
        <w:right w:val="none" w:sz="0" w:space="0" w:color="auto"/>
      </w:divBdr>
    </w:div>
    <w:div w:id="1800149102">
      <w:bodyDiv w:val="1"/>
      <w:marLeft w:val="0"/>
      <w:marRight w:val="0"/>
      <w:marTop w:val="0"/>
      <w:marBottom w:val="0"/>
      <w:divBdr>
        <w:top w:val="none" w:sz="0" w:space="0" w:color="auto"/>
        <w:left w:val="none" w:sz="0" w:space="0" w:color="auto"/>
        <w:bottom w:val="none" w:sz="0" w:space="0" w:color="auto"/>
        <w:right w:val="none" w:sz="0" w:space="0" w:color="auto"/>
      </w:divBdr>
    </w:div>
    <w:div w:id="1800370751">
      <w:bodyDiv w:val="1"/>
      <w:marLeft w:val="0"/>
      <w:marRight w:val="0"/>
      <w:marTop w:val="0"/>
      <w:marBottom w:val="0"/>
      <w:divBdr>
        <w:top w:val="none" w:sz="0" w:space="0" w:color="auto"/>
        <w:left w:val="none" w:sz="0" w:space="0" w:color="auto"/>
        <w:bottom w:val="none" w:sz="0" w:space="0" w:color="auto"/>
        <w:right w:val="none" w:sz="0" w:space="0" w:color="auto"/>
      </w:divBdr>
    </w:div>
    <w:div w:id="1800411582">
      <w:bodyDiv w:val="1"/>
      <w:marLeft w:val="0"/>
      <w:marRight w:val="0"/>
      <w:marTop w:val="0"/>
      <w:marBottom w:val="0"/>
      <w:divBdr>
        <w:top w:val="none" w:sz="0" w:space="0" w:color="auto"/>
        <w:left w:val="none" w:sz="0" w:space="0" w:color="auto"/>
        <w:bottom w:val="none" w:sz="0" w:space="0" w:color="auto"/>
        <w:right w:val="none" w:sz="0" w:space="0" w:color="auto"/>
      </w:divBdr>
    </w:div>
    <w:div w:id="1800491462">
      <w:bodyDiv w:val="1"/>
      <w:marLeft w:val="0"/>
      <w:marRight w:val="0"/>
      <w:marTop w:val="0"/>
      <w:marBottom w:val="0"/>
      <w:divBdr>
        <w:top w:val="none" w:sz="0" w:space="0" w:color="auto"/>
        <w:left w:val="none" w:sz="0" w:space="0" w:color="auto"/>
        <w:bottom w:val="none" w:sz="0" w:space="0" w:color="auto"/>
        <w:right w:val="none" w:sz="0" w:space="0" w:color="auto"/>
      </w:divBdr>
    </w:div>
    <w:div w:id="1800806337">
      <w:bodyDiv w:val="1"/>
      <w:marLeft w:val="0"/>
      <w:marRight w:val="0"/>
      <w:marTop w:val="0"/>
      <w:marBottom w:val="0"/>
      <w:divBdr>
        <w:top w:val="none" w:sz="0" w:space="0" w:color="auto"/>
        <w:left w:val="none" w:sz="0" w:space="0" w:color="auto"/>
        <w:bottom w:val="none" w:sz="0" w:space="0" w:color="auto"/>
        <w:right w:val="none" w:sz="0" w:space="0" w:color="auto"/>
      </w:divBdr>
    </w:div>
    <w:div w:id="1800882700">
      <w:bodyDiv w:val="1"/>
      <w:marLeft w:val="0"/>
      <w:marRight w:val="0"/>
      <w:marTop w:val="0"/>
      <w:marBottom w:val="0"/>
      <w:divBdr>
        <w:top w:val="none" w:sz="0" w:space="0" w:color="auto"/>
        <w:left w:val="none" w:sz="0" w:space="0" w:color="auto"/>
        <w:bottom w:val="none" w:sz="0" w:space="0" w:color="auto"/>
        <w:right w:val="none" w:sz="0" w:space="0" w:color="auto"/>
      </w:divBdr>
    </w:div>
    <w:div w:id="1800957609">
      <w:bodyDiv w:val="1"/>
      <w:marLeft w:val="0"/>
      <w:marRight w:val="0"/>
      <w:marTop w:val="0"/>
      <w:marBottom w:val="0"/>
      <w:divBdr>
        <w:top w:val="none" w:sz="0" w:space="0" w:color="auto"/>
        <w:left w:val="none" w:sz="0" w:space="0" w:color="auto"/>
        <w:bottom w:val="none" w:sz="0" w:space="0" w:color="auto"/>
        <w:right w:val="none" w:sz="0" w:space="0" w:color="auto"/>
      </w:divBdr>
    </w:div>
    <w:div w:id="1800996677">
      <w:bodyDiv w:val="1"/>
      <w:marLeft w:val="0"/>
      <w:marRight w:val="0"/>
      <w:marTop w:val="0"/>
      <w:marBottom w:val="0"/>
      <w:divBdr>
        <w:top w:val="none" w:sz="0" w:space="0" w:color="auto"/>
        <w:left w:val="none" w:sz="0" w:space="0" w:color="auto"/>
        <w:bottom w:val="none" w:sz="0" w:space="0" w:color="auto"/>
        <w:right w:val="none" w:sz="0" w:space="0" w:color="auto"/>
      </w:divBdr>
    </w:div>
    <w:div w:id="1801071047">
      <w:bodyDiv w:val="1"/>
      <w:marLeft w:val="0"/>
      <w:marRight w:val="0"/>
      <w:marTop w:val="0"/>
      <w:marBottom w:val="0"/>
      <w:divBdr>
        <w:top w:val="none" w:sz="0" w:space="0" w:color="auto"/>
        <w:left w:val="none" w:sz="0" w:space="0" w:color="auto"/>
        <w:bottom w:val="none" w:sz="0" w:space="0" w:color="auto"/>
        <w:right w:val="none" w:sz="0" w:space="0" w:color="auto"/>
      </w:divBdr>
    </w:div>
    <w:div w:id="1801142802">
      <w:bodyDiv w:val="1"/>
      <w:marLeft w:val="0"/>
      <w:marRight w:val="0"/>
      <w:marTop w:val="0"/>
      <w:marBottom w:val="0"/>
      <w:divBdr>
        <w:top w:val="none" w:sz="0" w:space="0" w:color="auto"/>
        <w:left w:val="none" w:sz="0" w:space="0" w:color="auto"/>
        <w:bottom w:val="none" w:sz="0" w:space="0" w:color="auto"/>
        <w:right w:val="none" w:sz="0" w:space="0" w:color="auto"/>
      </w:divBdr>
    </w:div>
    <w:div w:id="1801146520">
      <w:bodyDiv w:val="1"/>
      <w:marLeft w:val="0"/>
      <w:marRight w:val="0"/>
      <w:marTop w:val="0"/>
      <w:marBottom w:val="0"/>
      <w:divBdr>
        <w:top w:val="none" w:sz="0" w:space="0" w:color="auto"/>
        <w:left w:val="none" w:sz="0" w:space="0" w:color="auto"/>
        <w:bottom w:val="none" w:sz="0" w:space="0" w:color="auto"/>
        <w:right w:val="none" w:sz="0" w:space="0" w:color="auto"/>
      </w:divBdr>
    </w:div>
    <w:div w:id="1801338310">
      <w:bodyDiv w:val="1"/>
      <w:marLeft w:val="0"/>
      <w:marRight w:val="0"/>
      <w:marTop w:val="0"/>
      <w:marBottom w:val="0"/>
      <w:divBdr>
        <w:top w:val="none" w:sz="0" w:space="0" w:color="auto"/>
        <w:left w:val="none" w:sz="0" w:space="0" w:color="auto"/>
        <w:bottom w:val="none" w:sz="0" w:space="0" w:color="auto"/>
        <w:right w:val="none" w:sz="0" w:space="0" w:color="auto"/>
      </w:divBdr>
    </w:div>
    <w:div w:id="1801413500">
      <w:bodyDiv w:val="1"/>
      <w:marLeft w:val="0"/>
      <w:marRight w:val="0"/>
      <w:marTop w:val="0"/>
      <w:marBottom w:val="0"/>
      <w:divBdr>
        <w:top w:val="none" w:sz="0" w:space="0" w:color="auto"/>
        <w:left w:val="none" w:sz="0" w:space="0" w:color="auto"/>
        <w:bottom w:val="none" w:sz="0" w:space="0" w:color="auto"/>
        <w:right w:val="none" w:sz="0" w:space="0" w:color="auto"/>
      </w:divBdr>
    </w:div>
    <w:div w:id="1801417588">
      <w:bodyDiv w:val="1"/>
      <w:marLeft w:val="0"/>
      <w:marRight w:val="0"/>
      <w:marTop w:val="0"/>
      <w:marBottom w:val="0"/>
      <w:divBdr>
        <w:top w:val="none" w:sz="0" w:space="0" w:color="auto"/>
        <w:left w:val="none" w:sz="0" w:space="0" w:color="auto"/>
        <w:bottom w:val="none" w:sz="0" w:space="0" w:color="auto"/>
        <w:right w:val="none" w:sz="0" w:space="0" w:color="auto"/>
      </w:divBdr>
    </w:div>
    <w:div w:id="1801453576">
      <w:bodyDiv w:val="1"/>
      <w:marLeft w:val="0"/>
      <w:marRight w:val="0"/>
      <w:marTop w:val="0"/>
      <w:marBottom w:val="0"/>
      <w:divBdr>
        <w:top w:val="none" w:sz="0" w:space="0" w:color="auto"/>
        <w:left w:val="none" w:sz="0" w:space="0" w:color="auto"/>
        <w:bottom w:val="none" w:sz="0" w:space="0" w:color="auto"/>
        <w:right w:val="none" w:sz="0" w:space="0" w:color="auto"/>
      </w:divBdr>
    </w:div>
    <w:div w:id="1801460498">
      <w:bodyDiv w:val="1"/>
      <w:marLeft w:val="0"/>
      <w:marRight w:val="0"/>
      <w:marTop w:val="0"/>
      <w:marBottom w:val="0"/>
      <w:divBdr>
        <w:top w:val="none" w:sz="0" w:space="0" w:color="auto"/>
        <w:left w:val="none" w:sz="0" w:space="0" w:color="auto"/>
        <w:bottom w:val="none" w:sz="0" w:space="0" w:color="auto"/>
        <w:right w:val="none" w:sz="0" w:space="0" w:color="auto"/>
      </w:divBdr>
    </w:div>
    <w:div w:id="1801531092">
      <w:bodyDiv w:val="1"/>
      <w:marLeft w:val="0"/>
      <w:marRight w:val="0"/>
      <w:marTop w:val="0"/>
      <w:marBottom w:val="0"/>
      <w:divBdr>
        <w:top w:val="none" w:sz="0" w:space="0" w:color="auto"/>
        <w:left w:val="none" w:sz="0" w:space="0" w:color="auto"/>
        <w:bottom w:val="none" w:sz="0" w:space="0" w:color="auto"/>
        <w:right w:val="none" w:sz="0" w:space="0" w:color="auto"/>
      </w:divBdr>
    </w:div>
    <w:div w:id="1801537732">
      <w:bodyDiv w:val="1"/>
      <w:marLeft w:val="0"/>
      <w:marRight w:val="0"/>
      <w:marTop w:val="0"/>
      <w:marBottom w:val="0"/>
      <w:divBdr>
        <w:top w:val="none" w:sz="0" w:space="0" w:color="auto"/>
        <w:left w:val="none" w:sz="0" w:space="0" w:color="auto"/>
        <w:bottom w:val="none" w:sz="0" w:space="0" w:color="auto"/>
        <w:right w:val="none" w:sz="0" w:space="0" w:color="auto"/>
      </w:divBdr>
    </w:div>
    <w:div w:id="1801607095">
      <w:bodyDiv w:val="1"/>
      <w:marLeft w:val="0"/>
      <w:marRight w:val="0"/>
      <w:marTop w:val="0"/>
      <w:marBottom w:val="0"/>
      <w:divBdr>
        <w:top w:val="none" w:sz="0" w:space="0" w:color="auto"/>
        <w:left w:val="none" w:sz="0" w:space="0" w:color="auto"/>
        <w:bottom w:val="none" w:sz="0" w:space="0" w:color="auto"/>
        <w:right w:val="none" w:sz="0" w:space="0" w:color="auto"/>
      </w:divBdr>
    </w:div>
    <w:div w:id="1801651136">
      <w:bodyDiv w:val="1"/>
      <w:marLeft w:val="0"/>
      <w:marRight w:val="0"/>
      <w:marTop w:val="0"/>
      <w:marBottom w:val="0"/>
      <w:divBdr>
        <w:top w:val="none" w:sz="0" w:space="0" w:color="auto"/>
        <w:left w:val="none" w:sz="0" w:space="0" w:color="auto"/>
        <w:bottom w:val="none" w:sz="0" w:space="0" w:color="auto"/>
        <w:right w:val="none" w:sz="0" w:space="0" w:color="auto"/>
      </w:divBdr>
    </w:div>
    <w:div w:id="1801655040">
      <w:bodyDiv w:val="1"/>
      <w:marLeft w:val="0"/>
      <w:marRight w:val="0"/>
      <w:marTop w:val="0"/>
      <w:marBottom w:val="0"/>
      <w:divBdr>
        <w:top w:val="none" w:sz="0" w:space="0" w:color="auto"/>
        <w:left w:val="none" w:sz="0" w:space="0" w:color="auto"/>
        <w:bottom w:val="none" w:sz="0" w:space="0" w:color="auto"/>
        <w:right w:val="none" w:sz="0" w:space="0" w:color="auto"/>
      </w:divBdr>
    </w:div>
    <w:div w:id="1801803826">
      <w:bodyDiv w:val="1"/>
      <w:marLeft w:val="0"/>
      <w:marRight w:val="0"/>
      <w:marTop w:val="0"/>
      <w:marBottom w:val="0"/>
      <w:divBdr>
        <w:top w:val="none" w:sz="0" w:space="0" w:color="auto"/>
        <w:left w:val="none" w:sz="0" w:space="0" w:color="auto"/>
        <w:bottom w:val="none" w:sz="0" w:space="0" w:color="auto"/>
        <w:right w:val="none" w:sz="0" w:space="0" w:color="auto"/>
      </w:divBdr>
    </w:div>
    <w:div w:id="1801848446">
      <w:bodyDiv w:val="1"/>
      <w:marLeft w:val="0"/>
      <w:marRight w:val="0"/>
      <w:marTop w:val="0"/>
      <w:marBottom w:val="0"/>
      <w:divBdr>
        <w:top w:val="none" w:sz="0" w:space="0" w:color="auto"/>
        <w:left w:val="none" w:sz="0" w:space="0" w:color="auto"/>
        <w:bottom w:val="none" w:sz="0" w:space="0" w:color="auto"/>
        <w:right w:val="none" w:sz="0" w:space="0" w:color="auto"/>
      </w:divBdr>
    </w:div>
    <w:div w:id="1801994294">
      <w:bodyDiv w:val="1"/>
      <w:marLeft w:val="0"/>
      <w:marRight w:val="0"/>
      <w:marTop w:val="0"/>
      <w:marBottom w:val="0"/>
      <w:divBdr>
        <w:top w:val="none" w:sz="0" w:space="0" w:color="auto"/>
        <w:left w:val="none" w:sz="0" w:space="0" w:color="auto"/>
        <w:bottom w:val="none" w:sz="0" w:space="0" w:color="auto"/>
        <w:right w:val="none" w:sz="0" w:space="0" w:color="auto"/>
      </w:divBdr>
    </w:div>
    <w:div w:id="1802069550">
      <w:bodyDiv w:val="1"/>
      <w:marLeft w:val="0"/>
      <w:marRight w:val="0"/>
      <w:marTop w:val="0"/>
      <w:marBottom w:val="0"/>
      <w:divBdr>
        <w:top w:val="none" w:sz="0" w:space="0" w:color="auto"/>
        <w:left w:val="none" w:sz="0" w:space="0" w:color="auto"/>
        <w:bottom w:val="none" w:sz="0" w:space="0" w:color="auto"/>
        <w:right w:val="none" w:sz="0" w:space="0" w:color="auto"/>
      </w:divBdr>
    </w:div>
    <w:div w:id="1802112622">
      <w:bodyDiv w:val="1"/>
      <w:marLeft w:val="0"/>
      <w:marRight w:val="0"/>
      <w:marTop w:val="0"/>
      <w:marBottom w:val="0"/>
      <w:divBdr>
        <w:top w:val="none" w:sz="0" w:space="0" w:color="auto"/>
        <w:left w:val="none" w:sz="0" w:space="0" w:color="auto"/>
        <w:bottom w:val="none" w:sz="0" w:space="0" w:color="auto"/>
        <w:right w:val="none" w:sz="0" w:space="0" w:color="auto"/>
      </w:divBdr>
    </w:div>
    <w:div w:id="1802114301">
      <w:bodyDiv w:val="1"/>
      <w:marLeft w:val="0"/>
      <w:marRight w:val="0"/>
      <w:marTop w:val="0"/>
      <w:marBottom w:val="0"/>
      <w:divBdr>
        <w:top w:val="none" w:sz="0" w:space="0" w:color="auto"/>
        <w:left w:val="none" w:sz="0" w:space="0" w:color="auto"/>
        <w:bottom w:val="none" w:sz="0" w:space="0" w:color="auto"/>
        <w:right w:val="none" w:sz="0" w:space="0" w:color="auto"/>
      </w:divBdr>
    </w:div>
    <w:div w:id="1802189525">
      <w:bodyDiv w:val="1"/>
      <w:marLeft w:val="0"/>
      <w:marRight w:val="0"/>
      <w:marTop w:val="0"/>
      <w:marBottom w:val="0"/>
      <w:divBdr>
        <w:top w:val="none" w:sz="0" w:space="0" w:color="auto"/>
        <w:left w:val="none" w:sz="0" w:space="0" w:color="auto"/>
        <w:bottom w:val="none" w:sz="0" w:space="0" w:color="auto"/>
        <w:right w:val="none" w:sz="0" w:space="0" w:color="auto"/>
      </w:divBdr>
    </w:div>
    <w:div w:id="1802191954">
      <w:bodyDiv w:val="1"/>
      <w:marLeft w:val="0"/>
      <w:marRight w:val="0"/>
      <w:marTop w:val="0"/>
      <w:marBottom w:val="0"/>
      <w:divBdr>
        <w:top w:val="none" w:sz="0" w:space="0" w:color="auto"/>
        <w:left w:val="none" w:sz="0" w:space="0" w:color="auto"/>
        <w:bottom w:val="none" w:sz="0" w:space="0" w:color="auto"/>
        <w:right w:val="none" w:sz="0" w:space="0" w:color="auto"/>
      </w:divBdr>
    </w:div>
    <w:div w:id="1802192585">
      <w:bodyDiv w:val="1"/>
      <w:marLeft w:val="0"/>
      <w:marRight w:val="0"/>
      <w:marTop w:val="0"/>
      <w:marBottom w:val="0"/>
      <w:divBdr>
        <w:top w:val="none" w:sz="0" w:space="0" w:color="auto"/>
        <w:left w:val="none" w:sz="0" w:space="0" w:color="auto"/>
        <w:bottom w:val="none" w:sz="0" w:space="0" w:color="auto"/>
        <w:right w:val="none" w:sz="0" w:space="0" w:color="auto"/>
      </w:divBdr>
    </w:div>
    <w:div w:id="1802259347">
      <w:bodyDiv w:val="1"/>
      <w:marLeft w:val="0"/>
      <w:marRight w:val="0"/>
      <w:marTop w:val="0"/>
      <w:marBottom w:val="0"/>
      <w:divBdr>
        <w:top w:val="none" w:sz="0" w:space="0" w:color="auto"/>
        <w:left w:val="none" w:sz="0" w:space="0" w:color="auto"/>
        <w:bottom w:val="none" w:sz="0" w:space="0" w:color="auto"/>
        <w:right w:val="none" w:sz="0" w:space="0" w:color="auto"/>
      </w:divBdr>
    </w:div>
    <w:div w:id="1802310988">
      <w:bodyDiv w:val="1"/>
      <w:marLeft w:val="0"/>
      <w:marRight w:val="0"/>
      <w:marTop w:val="0"/>
      <w:marBottom w:val="0"/>
      <w:divBdr>
        <w:top w:val="none" w:sz="0" w:space="0" w:color="auto"/>
        <w:left w:val="none" w:sz="0" w:space="0" w:color="auto"/>
        <w:bottom w:val="none" w:sz="0" w:space="0" w:color="auto"/>
        <w:right w:val="none" w:sz="0" w:space="0" w:color="auto"/>
      </w:divBdr>
    </w:div>
    <w:div w:id="1802380794">
      <w:bodyDiv w:val="1"/>
      <w:marLeft w:val="0"/>
      <w:marRight w:val="0"/>
      <w:marTop w:val="0"/>
      <w:marBottom w:val="0"/>
      <w:divBdr>
        <w:top w:val="none" w:sz="0" w:space="0" w:color="auto"/>
        <w:left w:val="none" w:sz="0" w:space="0" w:color="auto"/>
        <w:bottom w:val="none" w:sz="0" w:space="0" w:color="auto"/>
        <w:right w:val="none" w:sz="0" w:space="0" w:color="auto"/>
      </w:divBdr>
    </w:div>
    <w:div w:id="1802503228">
      <w:bodyDiv w:val="1"/>
      <w:marLeft w:val="0"/>
      <w:marRight w:val="0"/>
      <w:marTop w:val="0"/>
      <w:marBottom w:val="0"/>
      <w:divBdr>
        <w:top w:val="none" w:sz="0" w:space="0" w:color="auto"/>
        <w:left w:val="none" w:sz="0" w:space="0" w:color="auto"/>
        <w:bottom w:val="none" w:sz="0" w:space="0" w:color="auto"/>
        <w:right w:val="none" w:sz="0" w:space="0" w:color="auto"/>
      </w:divBdr>
    </w:div>
    <w:div w:id="1802530927">
      <w:bodyDiv w:val="1"/>
      <w:marLeft w:val="0"/>
      <w:marRight w:val="0"/>
      <w:marTop w:val="0"/>
      <w:marBottom w:val="0"/>
      <w:divBdr>
        <w:top w:val="none" w:sz="0" w:space="0" w:color="auto"/>
        <w:left w:val="none" w:sz="0" w:space="0" w:color="auto"/>
        <w:bottom w:val="none" w:sz="0" w:space="0" w:color="auto"/>
        <w:right w:val="none" w:sz="0" w:space="0" w:color="auto"/>
      </w:divBdr>
    </w:div>
    <w:div w:id="1802531472">
      <w:bodyDiv w:val="1"/>
      <w:marLeft w:val="0"/>
      <w:marRight w:val="0"/>
      <w:marTop w:val="0"/>
      <w:marBottom w:val="0"/>
      <w:divBdr>
        <w:top w:val="none" w:sz="0" w:space="0" w:color="auto"/>
        <w:left w:val="none" w:sz="0" w:space="0" w:color="auto"/>
        <w:bottom w:val="none" w:sz="0" w:space="0" w:color="auto"/>
        <w:right w:val="none" w:sz="0" w:space="0" w:color="auto"/>
      </w:divBdr>
    </w:div>
    <w:div w:id="1802533155">
      <w:bodyDiv w:val="1"/>
      <w:marLeft w:val="0"/>
      <w:marRight w:val="0"/>
      <w:marTop w:val="0"/>
      <w:marBottom w:val="0"/>
      <w:divBdr>
        <w:top w:val="none" w:sz="0" w:space="0" w:color="auto"/>
        <w:left w:val="none" w:sz="0" w:space="0" w:color="auto"/>
        <w:bottom w:val="none" w:sz="0" w:space="0" w:color="auto"/>
        <w:right w:val="none" w:sz="0" w:space="0" w:color="auto"/>
      </w:divBdr>
    </w:div>
    <w:div w:id="1802571735">
      <w:bodyDiv w:val="1"/>
      <w:marLeft w:val="0"/>
      <w:marRight w:val="0"/>
      <w:marTop w:val="0"/>
      <w:marBottom w:val="0"/>
      <w:divBdr>
        <w:top w:val="none" w:sz="0" w:space="0" w:color="auto"/>
        <w:left w:val="none" w:sz="0" w:space="0" w:color="auto"/>
        <w:bottom w:val="none" w:sz="0" w:space="0" w:color="auto"/>
        <w:right w:val="none" w:sz="0" w:space="0" w:color="auto"/>
      </w:divBdr>
    </w:div>
    <w:div w:id="1802727340">
      <w:bodyDiv w:val="1"/>
      <w:marLeft w:val="0"/>
      <w:marRight w:val="0"/>
      <w:marTop w:val="0"/>
      <w:marBottom w:val="0"/>
      <w:divBdr>
        <w:top w:val="none" w:sz="0" w:space="0" w:color="auto"/>
        <w:left w:val="none" w:sz="0" w:space="0" w:color="auto"/>
        <w:bottom w:val="none" w:sz="0" w:space="0" w:color="auto"/>
        <w:right w:val="none" w:sz="0" w:space="0" w:color="auto"/>
      </w:divBdr>
    </w:div>
    <w:div w:id="1802847382">
      <w:bodyDiv w:val="1"/>
      <w:marLeft w:val="0"/>
      <w:marRight w:val="0"/>
      <w:marTop w:val="0"/>
      <w:marBottom w:val="0"/>
      <w:divBdr>
        <w:top w:val="none" w:sz="0" w:space="0" w:color="auto"/>
        <w:left w:val="none" w:sz="0" w:space="0" w:color="auto"/>
        <w:bottom w:val="none" w:sz="0" w:space="0" w:color="auto"/>
        <w:right w:val="none" w:sz="0" w:space="0" w:color="auto"/>
      </w:divBdr>
    </w:div>
    <w:div w:id="1802922708">
      <w:bodyDiv w:val="1"/>
      <w:marLeft w:val="0"/>
      <w:marRight w:val="0"/>
      <w:marTop w:val="0"/>
      <w:marBottom w:val="0"/>
      <w:divBdr>
        <w:top w:val="none" w:sz="0" w:space="0" w:color="auto"/>
        <w:left w:val="none" w:sz="0" w:space="0" w:color="auto"/>
        <w:bottom w:val="none" w:sz="0" w:space="0" w:color="auto"/>
        <w:right w:val="none" w:sz="0" w:space="0" w:color="auto"/>
      </w:divBdr>
    </w:div>
    <w:div w:id="1803108019">
      <w:bodyDiv w:val="1"/>
      <w:marLeft w:val="0"/>
      <w:marRight w:val="0"/>
      <w:marTop w:val="0"/>
      <w:marBottom w:val="0"/>
      <w:divBdr>
        <w:top w:val="none" w:sz="0" w:space="0" w:color="auto"/>
        <w:left w:val="none" w:sz="0" w:space="0" w:color="auto"/>
        <w:bottom w:val="none" w:sz="0" w:space="0" w:color="auto"/>
        <w:right w:val="none" w:sz="0" w:space="0" w:color="auto"/>
      </w:divBdr>
    </w:div>
    <w:div w:id="1803309041">
      <w:bodyDiv w:val="1"/>
      <w:marLeft w:val="0"/>
      <w:marRight w:val="0"/>
      <w:marTop w:val="0"/>
      <w:marBottom w:val="0"/>
      <w:divBdr>
        <w:top w:val="none" w:sz="0" w:space="0" w:color="auto"/>
        <w:left w:val="none" w:sz="0" w:space="0" w:color="auto"/>
        <w:bottom w:val="none" w:sz="0" w:space="0" w:color="auto"/>
        <w:right w:val="none" w:sz="0" w:space="0" w:color="auto"/>
      </w:divBdr>
    </w:div>
    <w:div w:id="1803377260">
      <w:bodyDiv w:val="1"/>
      <w:marLeft w:val="0"/>
      <w:marRight w:val="0"/>
      <w:marTop w:val="0"/>
      <w:marBottom w:val="0"/>
      <w:divBdr>
        <w:top w:val="none" w:sz="0" w:space="0" w:color="auto"/>
        <w:left w:val="none" w:sz="0" w:space="0" w:color="auto"/>
        <w:bottom w:val="none" w:sz="0" w:space="0" w:color="auto"/>
        <w:right w:val="none" w:sz="0" w:space="0" w:color="auto"/>
      </w:divBdr>
    </w:div>
    <w:div w:id="1803384451">
      <w:bodyDiv w:val="1"/>
      <w:marLeft w:val="0"/>
      <w:marRight w:val="0"/>
      <w:marTop w:val="0"/>
      <w:marBottom w:val="0"/>
      <w:divBdr>
        <w:top w:val="none" w:sz="0" w:space="0" w:color="auto"/>
        <w:left w:val="none" w:sz="0" w:space="0" w:color="auto"/>
        <w:bottom w:val="none" w:sz="0" w:space="0" w:color="auto"/>
        <w:right w:val="none" w:sz="0" w:space="0" w:color="auto"/>
      </w:divBdr>
    </w:div>
    <w:div w:id="1803385468">
      <w:bodyDiv w:val="1"/>
      <w:marLeft w:val="0"/>
      <w:marRight w:val="0"/>
      <w:marTop w:val="0"/>
      <w:marBottom w:val="0"/>
      <w:divBdr>
        <w:top w:val="none" w:sz="0" w:space="0" w:color="auto"/>
        <w:left w:val="none" w:sz="0" w:space="0" w:color="auto"/>
        <w:bottom w:val="none" w:sz="0" w:space="0" w:color="auto"/>
        <w:right w:val="none" w:sz="0" w:space="0" w:color="auto"/>
      </w:divBdr>
    </w:div>
    <w:div w:id="1803501179">
      <w:bodyDiv w:val="1"/>
      <w:marLeft w:val="0"/>
      <w:marRight w:val="0"/>
      <w:marTop w:val="0"/>
      <w:marBottom w:val="0"/>
      <w:divBdr>
        <w:top w:val="none" w:sz="0" w:space="0" w:color="auto"/>
        <w:left w:val="none" w:sz="0" w:space="0" w:color="auto"/>
        <w:bottom w:val="none" w:sz="0" w:space="0" w:color="auto"/>
        <w:right w:val="none" w:sz="0" w:space="0" w:color="auto"/>
      </w:divBdr>
    </w:div>
    <w:div w:id="1803570048">
      <w:bodyDiv w:val="1"/>
      <w:marLeft w:val="0"/>
      <w:marRight w:val="0"/>
      <w:marTop w:val="0"/>
      <w:marBottom w:val="0"/>
      <w:divBdr>
        <w:top w:val="none" w:sz="0" w:space="0" w:color="auto"/>
        <w:left w:val="none" w:sz="0" w:space="0" w:color="auto"/>
        <w:bottom w:val="none" w:sz="0" w:space="0" w:color="auto"/>
        <w:right w:val="none" w:sz="0" w:space="0" w:color="auto"/>
      </w:divBdr>
    </w:div>
    <w:div w:id="1803574623">
      <w:bodyDiv w:val="1"/>
      <w:marLeft w:val="0"/>
      <w:marRight w:val="0"/>
      <w:marTop w:val="0"/>
      <w:marBottom w:val="0"/>
      <w:divBdr>
        <w:top w:val="none" w:sz="0" w:space="0" w:color="auto"/>
        <w:left w:val="none" w:sz="0" w:space="0" w:color="auto"/>
        <w:bottom w:val="none" w:sz="0" w:space="0" w:color="auto"/>
        <w:right w:val="none" w:sz="0" w:space="0" w:color="auto"/>
      </w:divBdr>
    </w:div>
    <w:div w:id="1803575575">
      <w:bodyDiv w:val="1"/>
      <w:marLeft w:val="0"/>
      <w:marRight w:val="0"/>
      <w:marTop w:val="0"/>
      <w:marBottom w:val="0"/>
      <w:divBdr>
        <w:top w:val="none" w:sz="0" w:space="0" w:color="auto"/>
        <w:left w:val="none" w:sz="0" w:space="0" w:color="auto"/>
        <w:bottom w:val="none" w:sz="0" w:space="0" w:color="auto"/>
        <w:right w:val="none" w:sz="0" w:space="0" w:color="auto"/>
      </w:divBdr>
    </w:div>
    <w:div w:id="1803646613">
      <w:bodyDiv w:val="1"/>
      <w:marLeft w:val="0"/>
      <w:marRight w:val="0"/>
      <w:marTop w:val="0"/>
      <w:marBottom w:val="0"/>
      <w:divBdr>
        <w:top w:val="none" w:sz="0" w:space="0" w:color="auto"/>
        <w:left w:val="none" w:sz="0" w:space="0" w:color="auto"/>
        <w:bottom w:val="none" w:sz="0" w:space="0" w:color="auto"/>
        <w:right w:val="none" w:sz="0" w:space="0" w:color="auto"/>
      </w:divBdr>
    </w:div>
    <w:div w:id="1803692572">
      <w:bodyDiv w:val="1"/>
      <w:marLeft w:val="0"/>
      <w:marRight w:val="0"/>
      <w:marTop w:val="0"/>
      <w:marBottom w:val="0"/>
      <w:divBdr>
        <w:top w:val="none" w:sz="0" w:space="0" w:color="auto"/>
        <w:left w:val="none" w:sz="0" w:space="0" w:color="auto"/>
        <w:bottom w:val="none" w:sz="0" w:space="0" w:color="auto"/>
        <w:right w:val="none" w:sz="0" w:space="0" w:color="auto"/>
      </w:divBdr>
    </w:div>
    <w:div w:id="1803765892">
      <w:bodyDiv w:val="1"/>
      <w:marLeft w:val="0"/>
      <w:marRight w:val="0"/>
      <w:marTop w:val="0"/>
      <w:marBottom w:val="0"/>
      <w:divBdr>
        <w:top w:val="none" w:sz="0" w:space="0" w:color="auto"/>
        <w:left w:val="none" w:sz="0" w:space="0" w:color="auto"/>
        <w:bottom w:val="none" w:sz="0" w:space="0" w:color="auto"/>
        <w:right w:val="none" w:sz="0" w:space="0" w:color="auto"/>
      </w:divBdr>
    </w:div>
    <w:div w:id="1803839343">
      <w:bodyDiv w:val="1"/>
      <w:marLeft w:val="0"/>
      <w:marRight w:val="0"/>
      <w:marTop w:val="0"/>
      <w:marBottom w:val="0"/>
      <w:divBdr>
        <w:top w:val="none" w:sz="0" w:space="0" w:color="auto"/>
        <w:left w:val="none" w:sz="0" w:space="0" w:color="auto"/>
        <w:bottom w:val="none" w:sz="0" w:space="0" w:color="auto"/>
        <w:right w:val="none" w:sz="0" w:space="0" w:color="auto"/>
      </w:divBdr>
    </w:div>
    <w:div w:id="1803841190">
      <w:bodyDiv w:val="1"/>
      <w:marLeft w:val="0"/>
      <w:marRight w:val="0"/>
      <w:marTop w:val="0"/>
      <w:marBottom w:val="0"/>
      <w:divBdr>
        <w:top w:val="none" w:sz="0" w:space="0" w:color="auto"/>
        <w:left w:val="none" w:sz="0" w:space="0" w:color="auto"/>
        <w:bottom w:val="none" w:sz="0" w:space="0" w:color="auto"/>
        <w:right w:val="none" w:sz="0" w:space="0" w:color="auto"/>
      </w:divBdr>
    </w:div>
    <w:div w:id="1803882449">
      <w:bodyDiv w:val="1"/>
      <w:marLeft w:val="0"/>
      <w:marRight w:val="0"/>
      <w:marTop w:val="0"/>
      <w:marBottom w:val="0"/>
      <w:divBdr>
        <w:top w:val="none" w:sz="0" w:space="0" w:color="auto"/>
        <w:left w:val="none" w:sz="0" w:space="0" w:color="auto"/>
        <w:bottom w:val="none" w:sz="0" w:space="0" w:color="auto"/>
        <w:right w:val="none" w:sz="0" w:space="0" w:color="auto"/>
      </w:divBdr>
    </w:div>
    <w:div w:id="1803886283">
      <w:bodyDiv w:val="1"/>
      <w:marLeft w:val="0"/>
      <w:marRight w:val="0"/>
      <w:marTop w:val="0"/>
      <w:marBottom w:val="0"/>
      <w:divBdr>
        <w:top w:val="none" w:sz="0" w:space="0" w:color="auto"/>
        <w:left w:val="none" w:sz="0" w:space="0" w:color="auto"/>
        <w:bottom w:val="none" w:sz="0" w:space="0" w:color="auto"/>
        <w:right w:val="none" w:sz="0" w:space="0" w:color="auto"/>
      </w:divBdr>
    </w:div>
    <w:div w:id="1804032099">
      <w:bodyDiv w:val="1"/>
      <w:marLeft w:val="0"/>
      <w:marRight w:val="0"/>
      <w:marTop w:val="0"/>
      <w:marBottom w:val="0"/>
      <w:divBdr>
        <w:top w:val="none" w:sz="0" w:space="0" w:color="auto"/>
        <w:left w:val="none" w:sz="0" w:space="0" w:color="auto"/>
        <w:bottom w:val="none" w:sz="0" w:space="0" w:color="auto"/>
        <w:right w:val="none" w:sz="0" w:space="0" w:color="auto"/>
      </w:divBdr>
    </w:div>
    <w:div w:id="1804150338">
      <w:bodyDiv w:val="1"/>
      <w:marLeft w:val="0"/>
      <w:marRight w:val="0"/>
      <w:marTop w:val="0"/>
      <w:marBottom w:val="0"/>
      <w:divBdr>
        <w:top w:val="none" w:sz="0" w:space="0" w:color="auto"/>
        <w:left w:val="none" w:sz="0" w:space="0" w:color="auto"/>
        <w:bottom w:val="none" w:sz="0" w:space="0" w:color="auto"/>
        <w:right w:val="none" w:sz="0" w:space="0" w:color="auto"/>
      </w:divBdr>
    </w:div>
    <w:div w:id="1804273200">
      <w:bodyDiv w:val="1"/>
      <w:marLeft w:val="0"/>
      <w:marRight w:val="0"/>
      <w:marTop w:val="0"/>
      <w:marBottom w:val="0"/>
      <w:divBdr>
        <w:top w:val="none" w:sz="0" w:space="0" w:color="auto"/>
        <w:left w:val="none" w:sz="0" w:space="0" w:color="auto"/>
        <w:bottom w:val="none" w:sz="0" w:space="0" w:color="auto"/>
        <w:right w:val="none" w:sz="0" w:space="0" w:color="auto"/>
      </w:divBdr>
    </w:div>
    <w:div w:id="1804276660">
      <w:bodyDiv w:val="1"/>
      <w:marLeft w:val="0"/>
      <w:marRight w:val="0"/>
      <w:marTop w:val="0"/>
      <w:marBottom w:val="0"/>
      <w:divBdr>
        <w:top w:val="none" w:sz="0" w:space="0" w:color="auto"/>
        <w:left w:val="none" w:sz="0" w:space="0" w:color="auto"/>
        <w:bottom w:val="none" w:sz="0" w:space="0" w:color="auto"/>
        <w:right w:val="none" w:sz="0" w:space="0" w:color="auto"/>
      </w:divBdr>
    </w:div>
    <w:div w:id="1804345577">
      <w:bodyDiv w:val="1"/>
      <w:marLeft w:val="0"/>
      <w:marRight w:val="0"/>
      <w:marTop w:val="0"/>
      <w:marBottom w:val="0"/>
      <w:divBdr>
        <w:top w:val="none" w:sz="0" w:space="0" w:color="auto"/>
        <w:left w:val="none" w:sz="0" w:space="0" w:color="auto"/>
        <w:bottom w:val="none" w:sz="0" w:space="0" w:color="auto"/>
        <w:right w:val="none" w:sz="0" w:space="0" w:color="auto"/>
      </w:divBdr>
    </w:div>
    <w:div w:id="1804347738">
      <w:bodyDiv w:val="1"/>
      <w:marLeft w:val="0"/>
      <w:marRight w:val="0"/>
      <w:marTop w:val="0"/>
      <w:marBottom w:val="0"/>
      <w:divBdr>
        <w:top w:val="none" w:sz="0" w:space="0" w:color="auto"/>
        <w:left w:val="none" w:sz="0" w:space="0" w:color="auto"/>
        <w:bottom w:val="none" w:sz="0" w:space="0" w:color="auto"/>
        <w:right w:val="none" w:sz="0" w:space="0" w:color="auto"/>
      </w:divBdr>
    </w:div>
    <w:div w:id="1804424647">
      <w:bodyDiv w:val="1"/>
      <w:marLeft w:val="0"/>
      <w:marRight w:val="0"/>
      <w:marTop w:val="0"/>
      <w:marBottom w:val="0"/>
      <w:divBdr>
        <w:top w:val="none" w:sz="0" w:space="0" w:color="auto"/>
        <w:left w:val="none" w:sz="0" w:space="0" w:color="auto"/>
        <w:bottom w:val="none" w:sz="0" w:space="0" w:color="auto"/>
        <w:right w:val="none" w:sz="0" w:space="0" w:color="auto"/>
      </w:divBdr>
    </w:div>
    <w:div w:id="1804497258">
      <w:bodyDiv w:val="1"/>
      <w:marLeft w:val="0"/>
      <w:marRight w:val="0"/>
      <w:marTop w:val="0"/>
      <w:marBottom w:val="0"/>
      <w:divBdr>
        <w:top w:val="none" w:sz="0" w:space="0" w:color="auto"/>
        <w:left w:val="none" w:sz="0" w:space="0" w:color="auto"/>
        <w:bottom w:val="none" w:sz="0" w:space="0" w:color="auto"/>
        <w:right w:val="none" w:sz="0" w:space="0" w:color="auto"/>
      </w:divBdr>
    </w:div>
    <w:div w:id="1804733959">
      <w:bodyDiv w:val="1"/>
      <w:marLeft w:val="0"/>
      <w:marRight w:val="0"/>
      <w:marTop w:val="0"/>
      <w:marBottom w:val="0"/>
      <w:divBdr>
        <w:top w:val="none" w:sz="0" w:space="0" w:color="auto"/>
        <w:left w:val="none" w:sz="0" w:space="0" w:color="auto"/>
        <w:bottom w:val="none" w:sz="0" w:space="0" w:color="auto"/>
        <w:right w:val="none" w:sz="0" w:space="0" w:color="auto"/>
      </w:divBdr>
    </w:div>
    <w:div w:id="1804929230">
      <w:bodyDiv w:val="1"/>
      <w:marLeft w:val="0"/>
      <w:marRight w:val="0"/>
      <w:marTop w:val="0"/>
      <w:marBottom w:val="0"/>
      <w:divBdr>
        <w:top w:val="none" w:sz="0" w:space="0" w:color="auto"/>
        <w:left w:val="none" w:sz="0" w:space="0" w:color="auto"/>
        <w:bottom w:val="none" w:sz="0" w:space="0" w:color="auto"/>
        <w:right w:val="none" w:sz="0" w:space="0" w:color="auto"/>
      </w:divBdr>
    </w:div>
    <w:div w:id="1804958061">
      <w:bodyDiv w:val="1"/>
      <w:marLeft w:val="0"/>
      <w:marRight w:val="0"/>
      <w:marTop w:val="0"/>
      <w:marBottom w:val="0"/>
      <w:divBdr>
        <w:top w:val="none" w:sz="0" w:space="0" w:color="auto"/>
        <w:left w:val="none" w:sz="0" w:space="0" w:color="auto"/>
        <w:bottom w:val="none" w:sz="0" w:space="0" w:color="auto"/>
        <w:right w:val="none" w:sz="0" w:space="0" w:color="auto"/>
      </w:divBdr>
    </w:div>
    <w:div w:id="1805006685">
      <w:bodyDiv w:val="1"/>
      <w:marLeft w:val="0"/>
      <w:marRight w:val="0"/>
      <w:marTop w:val="0"/>
      <w:marBottom w:val="0"/>
      <w:divBdr>
        <w:top w:val="none" w:sz="0" w:space="0" w:color="auto"/>
        <w:left w:val="none" w:sz="0" w:space="0" w:color="auto"/>
        <w:bottom w:val="none" w:sz="0" w:space="0" w:color="auto"/>
        <w:right w:val="none" w:sz="0" w:space="0" w:color="auto"/>
      </w:divBdr>
    </w:div>
    <w:div w:id="1805124120">
      <w:bodyDiv w:val="1"/>
      <w:marLeft w:val="0"/>
      <w:marRight w:val="0"/>
      <w:marTop w:val="0"/>
      <w:marBottom w:val="0"/>
      <w:divBdr>
        <w:top w:val="none" w:sz="0" w:space="0" w:color="auto"/>
        <w:left w:val="none" w:sz="0" w:space="0" w:color="auto"/>
        <w:bottom w:val="none" w:sz="0" w:space="0" w:color="auto"/>
        <w:right w:val="none" w:sz="0" w:space="0" w:color="auto"/>
      </w:divBdr>
    </w:div>
    <w:div w:id="1805151732">
      <w:bodyDiv w:val="1"/>
      <w:marLeft w:val="0"/>
      <w:marRight w:val="0"/>
      <w:marTop w:val="0"/>
      <w:marBottom w:val="0"/>
      <w:divBdr>
        <w:top w:val="none" w:sz="0" w:space="0" w:color="auto"/>
        <w:left w:val="none" w:sz="0" w:space="0" w:color="auto"/>
        <w:bottom w:val="none" w:sz="0" w:space="0" w:color="auto"/>
        <w:right w:val="none" w:sz="0" w:space="0" w:color="auto"/>
      </w:divBdr>
    </w:div>
    <w:div w:id="1805274764">
      <w:bodyDiv w:val="1"/>
      <w:marLeft w:val="0"/>
      <w:marRight w:val="0"/>
      <w:marTop w:val="0"/>
      <w:marBottom w:val="0"/>
      <w:divBdr>
        <w:top w:val="none" w:sz="0" w:space="0" w:color="auto"/>
        <w:left w:val="none" w:sz="0" w:space="0" w:color="auto"/>
        <w:bottom w:val="none" w:sz="0" w:space="0" w:color="auto"/>
        <w:right w:val="none" w:sz="0" w:space="0" w:color="auto"/>
      </w:divBdr>
    </w:div>
    <w:div w:id="1805350020">
      <w:bodyDiv w:val="1"/>
      <w:marLeft w:val="0"/>
      <w:marRight w:val="0"/>
      <w:marTop w:val="0"/>
      <w:marBottom w:val="0"/>
      <w:divBdr>
        <w:top w:val="none" w:sz="0" w:space="0" w:color="auto"/>
        <w:left w:val="none" w:sz="0" w:space="0" w:color="auto"/>
        <w:bottom w:val="none" w:sz="0" w:space="0" w:color="auto"/>
        <w:right w:val="none" w:sz="0" w:space="0" w:color="auto"/>
      </w:divBdr>
    </w:div>
    <w:div w:id="1805417687">
      <w:bodyDiv w:val="1"/>
      <w:marLeft w:val="0"/>
      <w:marRight w:val="0"/>
      <w:marTop w:val="0"/>
      <w:marBottom w:val="0"/>
      <w:divBdr>
        <w:top w:val="none" w:sz="0" w:space="0" w:color="auto"/>
        <w:left w:val="none" w:sz="0" w:space="0" w:color="auto"/>
        <w:bottom w:val="none" w:sz="0" w:space="0" w:color="auto"/>
        <w:right w:val="none" w:sz="0" w:space="0" w:color="auto"/>
      </w:divBdr>
    </w:div>
    <w:div w:id="1805537809">
      <w:bodyDiv w:val="1"/>
      <w:marLeft w:val="0"/>
      <w:marRight w:val="0"/>
      <w:marTop w:val="0"/>
      <w:marBottom w:val="0"/>
      <w:divBdr>
        <w:top w:val="none" w:sz="0" w:space="0" w:color="auto"/>
        <w:left w:val="none" w:sz="0" w:space="0" w:color="auto"/>
        <w:bottom w:val="none" w:sz="0" w:space="0" w:color="auto"/>
        <w:right w:val="none" w:sz="0" w:space="0" w:color="auto"/>
      </w:divBdr>
    </w:div>
    <w:div w:id="1805662606">
      <w:bodyDiv w:val="1"/>
      <w:marLeft w:val="0"/>
      <w:marRight w:val="0"/>
      <w:marTop w:val="0"/>
      <w:marBottom w:val="0"/>
      <w:divBdr>
        <w:top w:val="none" w:sz="0" w:space="0" w:color="auto"/>
        <w:left w:val="none" w:sz="0" w:space="0" w:color="auto"/>
        <w:bottom w:val="none" w:sz="0" w:space="0" w:color="auto"/>
        <w:right w:val="none" w:sz="0" w:space="0" w:color="auto"/>
      </w:divBdr>
    </w:div>
    <w:div w:id="1805847139">
      <w:bodyDiv w:val="1"/>
      <w:marLeft w:val="0"/>
      <w:marRight w:val="0"/>
      <w:marTop w:val="0"/>
      <w:marBottom w:val="0"/>
      <w:divBdr>
        <w:top w:val="none" w:sz="0" w:space="0" w:color="auto"/>
        <w:left w:val="none" w:sz="0" w:space="0" w:color="auto"/>
        <w:bottom w:val="none" w:sz="0" w:space="0" w:color="auto"/>
        <w:right w:val="none" w:sz="0" w:space="0" w:color="auto"/>
      </w:divBdr>
    </w:div>
    <w:div w:id="1805848921">
      <w:bodyDiv w:val="1"/>
      <w:marLeft w:val="0"/>
      <w:marRight w:val="0"/>
      <w:marTop w:val="0"/>
      <w:marBottom w:val="0"/>
      <w:divBdr>
        <w:top w:val="none" w:sz="0" w:space="0" w:color="auto"/>
        <w:left w:val="none" w:sz="0" w:space="0" w:color="auto"/>
        <w:bottom w:val="none" w:sz="0" w:space="0" w:color="auto"/>
        <w:right w:val="none" w:sz="0" w:space="0" w:color="auto"/>
      </w:divBdr>
    </w:div>
    <w:div w:id="1805853500">
      <w:bodyDiv w:val="1"/>
      <w:marLeft w:val="0"/>
      <w:marRight w:val="0"/>
      <w:marTop w:val="0"/>
      <w:marBottom w:val="0"/>
      <w:divBdr>
        <w:top w:val="none" w:sz="0" w:space="0" w:color="auto"/>
        <w:left w:val="none" w:sz="0" w:space="0" w:color="auto"/>
        <w:bottom w:val="none" w:sz="0" w:space="0" w:color="auto"/>
        <w:right w:val="none" w:sz="0" w:space="0" w:color="auto"/>
      </w:divBdr>
    </w:div>
    <w:div w:id="1805922563">
      <w:bodyDiv w:val="1"/>
      <w:marLeft w:val="0"/>
      <w:marRight w:val="0"/>
      <w:marTop w:val="0"/>
      <w:marBottom w:val="0"/>
      <w:divBdr>
        <w:top w:val="none" w:sz="0" w:space="0" w:color="auto"/>
        <w:left w:val="none" w:sz="0" w:space="0" w:color="auto"/>
        <w:bottom w:val="none" w:sz="0" w:space="0" w:color="auto"/>
        <w:right w:val="none" w:sz="0" w:space="0" w:color="auto"/>
      </w:divBdr>
    </w:div>
    <w:div w:id="1806000150">
      <w:bodyDiv w:val="1"/>
      <w:marLeft w:val="0"/>
      <w:marRight w:val="0"/>
      <w:marTop w:val="0"/>
      <w:marBottom w:val="0"/>
      <w:divBdr>
        <w:top w:val="none" w:sz="0" w:space="0" w:color="auto"/>
        <w:left w:val="none" w:sz="0" w:space="0" w:color="auto"/>
        <w:bottom w:val="none" w:sz="0" w:space="0" w:color="auto"/>
        <w:right w:val="none" w:sz="0" w:space="0" w:color="auto"/>
      </w:divBdr>
    </w:div>
    <w:div w:id="1806003287">
      <w:bodyDiv w:val="1"/>
      <w:marLeft w:val="0"/>
      <w:marRight w:val="0"/>
      <w:marTop w:val="0"/>
      <w:marBottom w:val="0"/>
      <w:divBdr>
        <w:top w:val="none" w:sz="0" w:space="0" w:color="auto"/>
        <w:left w:val="none" w:sz="0" w:space="0" w:color="auto"/>
        <w:bottom w:val="none" w:sz="0" w:space="0" w:color="auto"/>
        <w:right w:val="none" w:sz="0" w:space="0" w:color="auto"/>
      </w:divBdr>
    </w:div>
    <w:div w:id="1806045604">
      <w:bodyDiv w:val="1"/>
      <w:marLeft w:val="0"/>
      <w:marRight w:val="0"/>
      <w:marTop w:val="0"/>
      <w:marBottom w:val="0"/>
      <w:divBdr>
        <w:top w:val="none" w:sz="0" w:space="0" w:color="auto"/>
        <w:left w:val="none" w:sz="0" w:space="0" w:color="auto"/>
        <w:bottom w:val="none" w:sz="0" w:space="0" w:color="auto"/>
        <w:right w:val="none" w:sz="0" w:space="0" w:color="auto"/>
      </w:divBdr>
    </w:div>
    <w:div w:id="1806073427">
      <w:bodyDiv w:val="1"/>
      <w:marLeft w:val="0"/>
      <w:marRight w:val="0"/>
      <w:marTop w:val="0"/>
      <w:marBottom w:val="0"/>
      <w:divBdr>
        <w:top w:val="none" w:sz="0" w:space="0" w:color="auto"/>
        <w:left w:val="none" w:sz="0" w:space="0" w:color="auto"/>
        <w:bottom w:val="none" w:sz="0" w:space="0" w:color="auto"/>
        <w:right w:val="none" w:sz="0" w:space="0" w:color="auto"/>
      </w:divBdr>
    </w:div>
    <w:div w:id="1806117360">
      <w:bodyDiv w:val="1"/>
      <w:marLeft w:val="0"/>
      <w:marRight w:val="0"/>
      <w:marTop w:val="0"/>
      <w:marBottom w:val="0"/>
      <w:divBdr>
        <w:top w:val="none" w:sz="0" w:space="0" w:color="auto"/>
        <w:left w:val="none" w:sz="0" w:space="0" w:color="auto"/>
        <w:bottom w:val="none" w:sz="0" w:space="0" w:color="auto"/>
        <w:right w:val="none" w:sz="0" w:space="0" w:color="auto"/>
      </w:divBdr>
    </w:div>
    <w:div w:id="1806122081">
      <w:bodyDiv w:val="1"/>
      <w:marLeft w:val="0"/>
      <w:marRight w:val="0"/>
      <w:marTop w:val="0"/>
      <w:marBottom w:val="0"/>
      <w:divBdr>
        <w:top w:val="none" w:sz="0" w:space="0" w:color="auto"/>
        <w:left w:val="none" w:sz="0" w:space="0" w:color="auto"/>
        <w:bottom w:val="none" w:sz="0" w:space="0" w:color="auto"/>
        <w:right w:val="none" w:sz="0" w:space="0" w:color="auto"/>
      </w:divBdr>
    </w:div>
    <w:div w:id="1806197713">
      <w:bodyDiv w:val="1"/>
      <w:marLeft w:val="0"/>
      <w:marRight w:val="0"/>
      <w:marTop w:val="0"/>
      <w:marBottom w:val="0"/>
      <w:divBdr>
        <w:top w:val="none" w:sz="0" w:space="0" w:color="auto"/>
        <w:left w:val="none" w:sz="0" w:space="0" w:color="auto"/>
        <w:bottom w:val="none" w:sz="0" w:space="0" w:color="auto"/>
        <w:right w:val="none" w:sz="0" w:space="0" w:color="auto"/>
      </w:divBdr>
    </w:div>
    <w:div w:id="1806199601">
      <w:bodyDiv w:val="1"/>
      <w:marLeft w:val="0"/>
      <w:marRight w:val="0"/>
      <w:marTop w:val="0"/>
      <w:marBottom w:val="0"/>
      <w:divBdr>
        <w:top w:val="none" w:sz="0" w:space="0" w:color="auto"/>
        <w:left w:val="none" w:sz="0" w:space="0" w:color="auto"/>
        <w:bottom w:val="none" w:sz="0" w:space="0" w:color="auto"/>
        <w:right w:val="none" w:sz="0" w:space="0" w:color="auto"/>
      </w:divBdr>
    </w:div>
    <w:div w:id="1806268154">
      <w:bodyDiv w:val="1"/>
      <w:marLeft w:val="0"/>
      <w:marRight w:val="0"/>
      <w:marTop w:val="0"/>
      <w:marBottom w:val="0"/>
      <w:divBdr>
        <w:top w:val="none" w:sz="0" w:space="0" w:color="auto"/>
        <w:left w:val="none" w:sz="0" w:space="0" w:color="auto"/>
        <w:bottom w:val="none" w:sz="0" w:space="0" w:color="auto"/>
        <w:right w:val="none" w:sz="0" w:space="0" w:color="auto"/>
      </w:divBdr>
    </w:div>
    <w:div w:id="1806309739">
      <w:bodyDiv w:val="1"/>
      <w:marLeft w:val="0"/>
      <w:marRight w:val="0"/>
      <w:marTop w:val="0"/>
      <w:marBottom w:val="0"/>
      <w:divBdr>
        <w:top w:val="none" w:sz="0" w:space="0" w:color="auto"/>
        <w:left w:val="none" w:sz="0" w:space="0" w:color="auto"/>
        <w:bottom w:val="none" w:sz="0" w:space="0" w:color="auto"/>
        <w:right w:val="none" w:sz="0" w:space="0" w:color="auto"/>
      </w:divBdr>
    </w:div>
    <w:div w:id="1806657137">
      <w:bodyDiv w:val="1"/>
      <w:marLeft w:val="0"/>
      <w:marRight w:val="0"/>
      <w:marTop w:val="0"/>
      <w:marBottom w:val="0"/>
      <w:divBdr>
        <w:top w:val="none" w:sz="0" w:space="0" w:color="auto"/>
        <w:left w:val="none" w:sz="0" w:space="0" w:color="auto"/>
        <w:bottom w:val="none" w:sz="0" w:space="0" w:color="auto"/>
        <w:right w:val="none" w:sz="0" w:space="0" w:color="auto"/>
      </w:divBdr>
    </w:div>
    <w:div w:id="1806659967">
      <w:bodyDiv w:val="1"/>
      <w:marLeft w:val="0"/>
      <w:marRight w:val="0"/>
      <w:marTop w:val="0"/>
      <w:marBottom w:val="0"/>
      <w:divBdr>
        <w:top w:val="none" w:sz="0" w:space="0" w:color="auto"/>
        <w:left w:val="none" w:sz="0" w:space="0" w:color="auto"/>
        <w:bottom w:val="none" w:sz="0" w:space="0" w:color="auto"/>
        <w:right w:val="none" w:sz="0" w:space="0" w:color="auto"/>
      </w:divBdr>
    </w:div>
    <w:div w:id="1806699108">
      <w:bodyDiv w:val="1"/>
      <w:marLeft w:val="0"/>
      <w:marRight w:val="0"/>
      <w:marTop w:val="0"/>
      <w:marBottom w:val="0"/>
      <w:divBdr>
        <w:top w:val="none" w:sz="0" w:space="0" w:color="auto"/>
        <w:left w:val="none" w:sz="0" w:space="0" w:color="auto"/>
        <w:bottom w:val="none" w:sz="0" w:space="0" w:color="auto"/>
        <w:right w:val="none" w:sz="0" w:space="0" w:color="auto"/>
      </w:divBdr>
    </w:div>
    <w:div w:id="1806701113">
      <w:bodyDiv w:val="1"/>
      <w:marLeft w:val="0"/>
      <w:marRight w:val="0"/>
      <w:marTop w:val="0"/>
      <w:marBottom w:val="0"/>
      <w:divBdr>
        <w:top w:val="none" w:sz="0" w:space="0" w:color="auto"/>
        <w:left w:val="none" w:sz="0" w:space="0" w:color="auto"/>
        <w:bottom w:val="none" w:sz="0" w:space="0" w:color="auto"/>
        <w:right w:val="none" w:sz="0" w:space="0" w:color="auto"/>
      </w:divBdr>
    </w:div>
    <w:div w:id="1806771823">
      <w:bodyDiv w:val="1"/>
      <w:marLeft w:val="0"/>
      <w:marRight w:val="0"/>
      <w:marTop w:val="0"/>
      <w:marBottom w:val="0"/>
      <w:divBdr>
        <w:top w:val="none" w:sz="0" w:space="0" w:color="auto"/>
        <w:left w:val="none" w:sz="0" w:space="0" w:color="auto"/>
        <w:bottom w:val="none" w:sz="0" w:space="0" w:color="auto"/>
        <w:right w:val="none" w:sz="0" w:space="0" w:color="auto"/>
      </w:divBdr>
    </w:div>
    <w:div w:id="1806779107">
      <w:bodyDiv w:val="1"/>
      <w:marLeft w:val="0"/>
      <w:marRight w:val="0"/>
      <w:marTop w:val="0"/>
      <w:marBottom w:val="0"/>
      <w:divBdr>
        <w:top w:val="none" w:sz="0" w:space="0" w:color="auto"/>
        <w:left w:val="none" w:sz="0" w:space="0" w:color="auto"/>
        <w:bottom w:val="none" w:sz="0" w:space="0" w:color="auto"/>
        <w:right w:val="none" w:sz="0" w:space="0" w:color="auto"/>
      </w:divBdr>
    </w:div>
    <w:div w:id="1806850225">
      <w:bodyDiv w:val="1"/>
      <w:marLeft w:val="0"/>
      <w:marRight w:val="0"/>
      <w:marTop w:val="0"/>
      <w:marBottom w:val="0"/>
      <w:divBdr>
        <w:top w:val="none" w:sz="0" w:space="0" w:color="auto"/>
        <w:left w:val="none" w:sz="0" w:space="0" w:color="auto"/>
        <w:bottom w:val="none" w:sz="0" w:space="0" w:color="auto"/>
        <w:right w:val="none" w:sz="0" w:space="0" w:color="auto"/>
      </w:divBdr>
    </w:div>
    <w:div w:id="1806895863">
      <w:bodyDiv w:val="1"/>
      <w:marLeft w:val="0"/>
      <w:marRight w:val="0"/>
      <w:marTop w:val="0"/>
      <w:marBottom w:val="0"/>
      <w:divBdr>
        <w:top w:val="none" w:sz="0" w:space="0" w:color="auto"/>
        <w:left w:val="none" w:sz="0" w:space="0" w:color="auto"/>
        <w:bottom w:val="none" w:sz="0" w:space="0" w:color="auto"/>
        <w:right w:val="none" w:sz="0" w:space="0" w:color="auto"/>
      </w:divBdr>
    </w:div>
    <w:div w:id="1807044288">
      <w:bodyDiv w:val="1"/>
      <w:marLeft w:val="0"/>
      <w:marRight w:val="0"/>
      <w:marTop w:val="0"/>
      <w:marBottom w:val="0"/>
      <w:divBdr>
        <w:top w:val="none" w:sz="0" w:space="0" w:color="auto"/>
        <w:left w:val="none" w:sz="0" w:space="0" w:color="auto"/>
        <w:bottom w:val="none" w:sz="0" w:space="0" w:color="auto"/>
        <w:right w:val="none" w:sz="0" w:space="0" w:color="auto"/>
      </w:divBdr>
    </w:div>
    <w:div w:id="1807045087">
      <w:bodyDiv w:val="1"/>
      <w:marLeft w:val="0"/>
      <w:marRight w:val="0"/>
      <w:marTop w:val="0"/>
      <w:marBottom w:val="0"/>
      <w:divBdr>
        <w:top w:val="none" w:sz="0" w:space="0" w:color="auto"/>
        <w:left w:val="none" w:sz="0" w:space="0" w:color="auto"/>
        <w:bottom w:val="none" w:sz="0" w:space="0" w:color="auto"/>
        <w:right w:val="none" w:sz="0" w:space="0" w:color="auto"/>
      </w:divBdr>
    </w:div>
    <w:div w:id="1807232335">
      <w:bodyDiv w:val="1"/>
      <w:marLeft w:val="0"/>
      <w:marRight w:val="0"/>
      <w:marTop w:val="0"/>
      <w:marBottom w:val="0"/>
      <w:divBdr>
        <w:top w:val="none" w:sz="0" w:space="0" w:color="auto"/>
        <w:left w:val="none" w:sz="0" w:space="0" w:color="auto"/>
        <w:bottom w:val="none" w:sz="0" w:space="0" w:color="auto"/>
        <w:right w:val="none" w:sz="0" w:space="0" w:color="auto"/>
      </w:divBdr>
    </w:div>
    <w:div w:id="1807434410">
      <w:bodyDiv w:val="1"/>
      <w:marLeft w:val="0"/>
      <w:marRight w:val="0"/>
      <w:marTop w:val="0"/>
      <w:marBottom w:val="0"/>
      <w:divBdr>
        <w:top w:val="none" w:sz="0" w:space="0" w:color="auto"/>
        <w:left w:val="none" w:sz="0" w:space="0" w:color="auto"/>
        <w:bottom w:val="none" w:sz="0" w:space="0" w:color="auto"/>
        <w:right w:val="none" w:sz="0" w:space="0" w:color="auto"/>
      </w:divBdr>
    </w:div>
    <w:div w:id="1807503824">
      <w:bodyDiv w:val="1"/>
      <w:marLeft w:val="0"/>
      <w:marRight w:val="0"/>
      <w:marTop w:val="0"/>
      <w:marBottom w:val="0"/>
      <w:divBdr>
        <w:top w:val="none" w:sz="0" w:space="0" w:color="auto"/>
        <w:left w:val="none" w:sz="0" w:space="0" w:color="auto"/>
        <w:bottom w:val="none" w:sz="0" w:space="0" w:color="auto"/>
        <w:right w:val="none" w:sz="0" w:space="0" w:color="auto"/>
      </w:divBdr>
    </w:div>
    <w:div w:id="1807549860">
      <w:bodyDiv w:val="1"/>
      <w:marLeft w:val="0"/>
      <w:marRight w:val="0"/>
      <w:marTop w:val="0"/>
      <w:marBottom w:val="0"/>
      <w:divBdr>
        <w:top w:val="none" w:sz="0" w:space="0" w:color="auto"/>
        <w:left w:val="none" w:sz="0" w:space="0" w:color="auto"/>
        <w:bottom w:val="none" w:sz="0" w:space="0" w:color="auto"/>
        <w:right w:val="none" w:sz="0" w:space="0" w:color="auto"/>
      </w:divBdr>
    </w:div>
    <w:div w:id="1807576808">
      <w:bodyDiv w:val="1"/>
      <w:marLeft w:val="0"/>
      <w:marRight w:val="0"/>
      <w:marTop w:val="0"/>
      <w:marBottom w:val="0"/>
      <w:divBdr>
        <w:top w:val="none" w:sz="0" w:space="0" w:color="auto"/>
        <w:left w:val="none" w:sz="0" w:space="0" w:color="auto"/>
        <w:bottom w:val="none" w:sz="0" w:space="0" w:color="auto"/>
        <w:right w:val="none" w:sz="0" w:space="0" w:color="auto"/>
      </w:divBdr>
    </w:div>
    <w:div w:id="1807578579">
      <w:bodyDiv w:val="1"/>
      <w:marLeft w:val="0"/>
      <w:marRight w:val="0"/>
      <w:marTop w:val="0"/>
      <w:marBottom w:val="0"/>
      <w:divBdr>
        <w:top w:val="none" w:sz="0" w:space="0" w:color="auto"/>
        <w:left w:val="none" w:sz="0" w:space="0" w:color="auto"/>
        <w:bottom w:val="none" w:sz="0" w:space="0" w:color="auto"/>
        <w:right w:val="none" w:sz="0" w:space="0" w:color="auto"/>
      </w:divBdr>
    </w:div>
    <w:div w:id="1807579812">
      <w:bodyDiv w:val="1"/>
      <w:marLeft w:val="0"/>
      <w:marRight w:val="0"/>
      <w:marTop w:val="0"/>
      <w:marBottom w:val="0"/>
      <w:divBdr>
        <w:top w:val="none" w:sz="0" w:space="0" w:color="auto"/>
        <w:left w:val="none" w:sz="0" w:space="0" w:color="auto"/>
        <w:bottom w:val="none" w:sz="0" w:space="0" w:color="auto"/>
        <w:right w:val="none" w:sz="0" w:space="0" w:color="auto"/>
      </w:divBdr>
    </w:div>
    <w:div w:id="1807624699">
      <w:bodyDiv w:val="1"/>
      <w:marLeft w:val="0"/>
      <w:marRight w:val="0"/>
      <w:marTop w:val="0"/>
      <w:marBottom w:val="0"/>
      <w:divBdr>
        <w:top w:val="none" w:sz="0" w:space="0" w:color="auto"/>
        <w:left w:val="none" w:sz="0" w:space="0" w:color="auto"/>
        <w:bottom w:val="none" w:sz="0" w:space="0" w:color="auto"/>
        <w:right w:val="none" w:sz="0" w:space="0" w:color="auto"/>
      </w:divBdr>
    </w:div>
    <w:div w:id="1807700630">
      <w:bodyDiv w:val="1"/>
      <w:marLeft w:val="0"/>
      <w:marRight w:val="0"/>
      <w:marTop w:val="0"/>
      <w:marBottom w:val="0"/>
      <w:divBdr>
        <w:top w:val="none" w:sz="0" w:space="0" w:color="auto"/>
        <w:left w:val="none" w:sz="0" w:space="0" w:color="auto"/>
        <w:bottom w:val="none" w:sz="0" w:space="0" w:color="auto"/>
        <w:right w:val="none" w:sz="0" w:space="0" w:color="auto"/>
      </w:divBdr>
    </w:div>
    <w:div w:id="1807776737">
      <w:bodyDiv w:val="1"/>
      <w:marLeft w:val="0"/>
      <w:marRight w:val="0"/>
      <w:marTop w:val="0"/>
      <w:marBottom w:val="0"/>
      <w:divBdr>
        <w:top w:val="none" w:sz="0" w:space="0" w:color="auto"/>
        <w:left w:val="none" w:sz="0" w:space="0" w:color="auto"/>
        <w:bottom w:val="none" w:sz="0" w:space="0" w:color="auto"/>
        <w:right w:val="none" w:sz="0" w:space="0" w:color="auto"/>
      </w:divBdr>
    </w:div>
    <w:div w:id="1807777721">
      <w:bodyDiv w:val="1"/>
      <w:marLeft w:val="0"/>
      <w:marRight w:val="0"/>
      <w:marTop w:val="0"/>
      <w:marBottom w:val="0"/>
      <w:divBdr>
        <w:top w:val="none" w:sz="0" w:space="0" w:color="auto"/>
        <w:left w:val="none" w:sz="0" w:space="0" w:color="auto"/>
        <w:bottom w:val="none" w:sz="0" w:space="0" w:color="auto"/>
        <w:right w:val="none" w:sz="0" w:space="0" w:color="auto"/>
      </w:divBdr>
    </w:div>
    <w:div w:id="1807820930">
      <w:bodyDiv w:val="1"/>
      <w:marLeft w:val="0"/>
      <w:marRight w:val="0"/>
      <w:marTop w:val="0"/>
      <w:marBottom w:val="0"/>
      <w:divBdr>
        <w:top w:val="none" w:sz="0" w:space="0" w:color="auto"/>
        <w:left w:val="none" w:sz="0" w:space="0" w:color="auto"/>
        <w:bottom w:val="none" w:sz="0" w:space="0" w:color="auto"/>
        <w:right w:val="none" w:sz="0" w:space="0" w:color="auto"/>
      </w:divBdr>
    </w:div>
    <w:div w:id="1807966490">
      <w:bodyDiv w:val="1"/>
      <w:marLeft w:val="0"/>
      <w:marRight w:val="0"/>
      <w:marTop w:val="0"/>
      <w:marBottom w:val="0"/>
      <w:divBdr>
        <w:top w:val="none" w:sz="0" w:space="0" w:color="auto"/>
        <w:left w:val="none" w:sz="0" w:space="0" w:color="auto"/>
        <w:bottom w:val="none" w:sz="0" w:space="0" w:color="auto"/>
        <w:right w:val="none" w:sz="0" w:space="0" w:color="auto"/>
      </w:divBdr>
    </w:div>
    <w:div w:id="1808009366">
      <w:bodyDiv w:val="1"/>
      <w:marLeft w:val="0"/>
      <w:marRight w:val="0"/>
      <w:marTop w:val="0"/>
      <w:marBottom w:val="0"/>
      <w:divBdr>
        <w:top w:val="none" w:sz="0" w:space="0" w:color="auto"/>
        <w:left w:val="none" w:sz="0" w:space="0" w:color="auto"/>
        <w:bottom w:val="none" w:sz="0" w:space="0" w:color="auto"/>
        <w:right w:val="none" w:sz="0" w:space="0" w:color="auto"/>
      </w:divBdr>
    </w:div>
    <w:div w:id="1808084270">
      <w:bodyDiv w:val="1"/>
      <w:marLeft w:val="0"/>
      <w:marRight w:val="0"/>
      <w:marTop w:val="0"/>
      <w:marBottom w:val="0"/>
      <w:divBdr>
        <w:top w:val="none" w:sz="0" w:space="0" w:color="auto"/>
        <w:left w:val="none" w:sz="0" w:space="0" w:color="auto"/>
        <w:bottom w:val="none" w:sz="0" w:space="0" w:color="auto"/>
        <w:right w:val="none" w:sz="0" w:space="0" w:color="auto"/>
      </w:divBdr>
    </w:div>
    <w:div w:id="1808207238">
      <w:bodyDiv w:val="1"/>
      <w:marLeft w:val="0"/>
      <w:marRight w:val="0"/>
      <w:marTop w:val="0"/>
      <w:marBottom w:val="0"/>
      <w:divBdr>
        <w:top w:val="none" w:sz="0" w:space="0" w:color="auto"/>
        <w:left w:val="none" w:sz="0" w:space="0" w:color="auto"/>
        <w:bottom w:val="none" w:sz="0" w:space="0" w:color="auto"/>
        <w:right w:val="none" w:sz="0" w:space="0" w:color="auto"/>
      </w:divBdr>
    </w:div>
    <w:div w:id="1808233332">
      <w:bodyDiv w:val="1"/>
      <w:marLeft w:val="0"/>
      <w:marRight w:val="0"/>
      <w:marTop w:val="0"/>
      <w:marBottom w:val="0"/>
      <w:divBdr>
        <w:top w:val="none" w:sz="0" w:space="0" w:color="auto"/>
        <w:left w:val="none" w:sz="0" w:space="0" w:color="auto"/>
        <w:bottom w:val="none" w:sz="0" w:space="0" w:color="auto"/>
        <w:right w:val="none" w:sz="0" w:space="0" w:color="auto"/>
      </w:divBdr>
    </w:div>
    <w:div w:id="1808276462">
      <w:bodyDiv w:val="1"/>
      <w:marLeft w:val="0"/>
      <w:marRight w:val="0"/>
      <w:marTop w:val="0"/>
      <w:marBottom w:val="0"/>
      <w:divBdr>
        <w:top w:val="none" w:sz="0" w:space="0" w:color="auto"/>
        <w:left w:val="none" w:sz="0" w:space="0" w:color="auto"/>
        <w:bottom w:val="none" w:sz="0" w:space="0" w:color="auto"/>
        <w:right w:val="none" w:sz="0" w:space="0" w:color="auto"/>
      </w:divBdr>
    </w:div>
    <w:div w:id="1808283095">
      <w:bodyDiv w:val="1"/>
      <w:marLeft w:val="0"/>
      <w:marRight w:val="0"/>
      <w:marTop w:val="0"/>
      <w:marBottom w:val="0"/>
      <w:divBdr>
        <w:top w:val="none" w:sz="0" w:space="0" w:color="auto"/>
        <w:left w:val="none" w:sz="0" w:space="0" w:color="auto"/>
        <w:bottom w:val="none" w:sz="0" w:space="0" w:color="auto"/>
        <w:right w:val="none" w:sz="0" w:space="0" w:color="auto"/>
      </w:divBdr>
    </w:div>
    <w:div w:id="1808358856">
      <w:bodyDiv w:val="1"/>
      <w:marLeft w:val="0"/>
      <w:marRight w:val="0"/>
      <w:marTop w:val="0"/>
      <w:marBottom w:val="0"/>
      <w:divBdr>
        <w:top w:val="none" w:sz="0" w:space="0" w:color="auto"/>
        <w:left w:val="none" w:sz="0" w:space="0" w:color="auto"/>
        <w:bottom w:val="none" w:sz="0" w:space="0" w:color="auto"/>
        <w:right w:val="none" w:sz="0" w:space="0" w:color="auto"/>
      </w:divBdr>
    </w:div>
    <w:div w:id="1808432884">
      <w:bodyDiv w:val="1"/>
      <w:marLeft w:val="0"/>
      <w:marRight w:val="0"/>
      <w:marTop w:val="0"/>
      <w:marBottom w:val="0"/>
      <w:divBdr>
        <w:top w:val="none" w:sz="0" w:space="0" w:color="auto"/>
        <w:left w:val="none" w:sz="0" w:space="0" w:color="auto"/>
        <w:bottom w:val="none" w:sz="0" w:space="0" w:color="auto"/>
        <w:right w:val="none" w:sz="0" w:space="0" w:color="auto"/>
      </w:divBdr>
    </w:div>
    <w:div w:id="1808545609">
      <w:bodyDiv w:val="1"/>
      <w:marLeft w:val="0"/>
      <w:marRight w:val="0"/>
      <w:marTop w:val="0"/>
      <w:marBottom w:val="0"/>
      <w:divBdr>
        <w:top w:val="none" w:sz="0" w:space="0" w:color="auto"/>
        <w:left w:val="none" w:sz="0" w:space="0" w:color="auto"/>
        <w:bottom w:val="none" w:sz="0" w:space="0" w:color="auto"/>
        <w:right w:val="none" w:sz="0" w:space="0" w:color="auto"/>
      </w:divBdr>
    </w:div>
    <w:div w:id="1808669649">
      <w:bodyDiv w:val="1"/>
      <w:marLeft w:val="0"/>
      <w:marRight w:val="0"/>
      <w:marTop w:val="0"/>
      <w:marBottom w:val="0"/>
      <w:divBdr>
        <w:top w:val="none" w:sz="0" w:space="0" w:color="auto"/>
        <w:left w:val="none" w:sz="0" w:space="0" w:color="auto"/>
        <w:bottom w:val="none" w:sz="0" w:space="0" w:color="auto"/>
        <w:right w:val="none" w:sz="0" w:space="0" w:color="auto"/>
      </w:divBdr>
    </w:div>
    <w:div w:id="1808743832">
      <w:bodyDiv w:val="1"/>
      <w:marLeft w:val="0"/>
      <w:marRight w:val="0"/>
      <w:marTop w:val="0"/>
      <w:marBottom w:val="0"/>
      <w:divBdr>
        <w:top w:val="none" w:sz="0" w:space="0" w:color="auto"/>
        <w:left w:val="none" w:sz="0" w:space="0" w:color="auto"/>
        <w:bottom w:val="none" w:sz="0" w:space="0" w:color="auto"/>
        <w:right w:val="none" w:sz="0" w:space="0" w:color="auto"/>
      </w:divBdr>
    </w:div>
    <w:div w:id="1808891215">
      <w:bodyDiv w:val="1"/>
      <w:marLeft w:val="0"/>
      <w:marRight w:val="0"/>
      <w:marTop w:val="0"/>
      <w:marBottom w:val="0"/>
      <w:divBdr>
        <w:top w:val="none" w:sz="0" w:space="0" w:color="auto"/>
        <w:left w:val="none" w:sz="0" w:space="0" w:color="auto"/>
        <w:bottom w:val="none" w:sz="0" w:space="0" w:color="auto"/>
        <w:right w:val="none" w:sz="0" w:space="0" w:color="auto"/>
      </w:divBdr>
    </w:div>
    <w:div w:id="1808937627">
      <w:bodyDiv w:val="1"/>
      <w:marLeft w:val="0"/>
      <w:marRight w:val="0"/>
      <w:marTop w:val="0"/>
      <w:marBottom w:val="0"/>
      <w:divBdr>
        <w:top w:val="none" w:sz="0" w:space="0" w:color="auto"/>
        <w:left w:val="none" w:sz="0" w:space="0" w:color="auto"/>
        <w:bottom w:val="none" w:sz="0" w:space="0" w:color="auto"/>
        <w:right w:val="none" w:sz="0" w:space="0" w:color="auto"/>
      </w:divBdr>
    </w:div>
    <w:div w:id="1809006395">
      <w:bodyDiv w:val="1"/>
      <w:marLeft w:val="0"/>
      <w:marRight w:val="0"/>
      <w:marTop w:val="0"/>
      <w:marBottom w:val="0"/>
      <w:divBdr>
        <w:top w:val="none" w:sz="0" w:space="0" w:color="auto"/>
        <w:left w:val="none" w:sz="0" w:space="0" w:color="auto"/>
        <w:bottom w:val="none" w:sz="0" w:space="0" w:color="auto"/>
        <w:right w:val="none" w:sz="0" w:space="0" w:color="auto"/>
      </w:divBdr>
    </w:div>
    <w:div w:id="1809014347">
      <w:bodyDiv w:val="1"/>
      <w:marLeft w:val="0"/>
      <w:marRight w:val="0"/>
      <w:marTop w:val="0"/>
      <w:marBottom w:val="0"/>
      <w:divBdr>
        <w:top w:val="none" w:sz="0" w:space="0" w:color="auto"/>
        <w:left w:val="none" w:sz="0" w:space="0" w:color="auto"/>
        <w:bottom w:val="none" w:sz="0" w:space="0" w:color="auto"/>
        <w:right w:val="none" w:sz="0" w:space="0" w:color="auto"/>
      </w:divBdr>
    </w:div>
    <w:div w:id="1809081342">
      <w:bodyDiv w:val="1"/>
      <w:marLeft w:val="0"/>
      <w:marRight w:val="0"/>
      <w:marTop w:val="0"/>
      <w:marBottom w:val="0"/>
      <w:divBdr>
        <w:top w:val="none" w:sz="0" w:space="0" w:color="auto"/>
        <w:left w:val="none" w:sz="0" w:space="0" w:color="auto"/>
        <w:bottom w:val="none" w:sz="0" w:space="0" w:color="auto"/>
        <w:right w:val="none" w:sz="0" w:space="0" w:color="auto"/>
      </w:divBdr>
    </w:div>
    <w:div w:id="1809085299">
      <w:bodyDiv w:val="1"/>
      <w:marLeft w:val="0"/>
      <w:marRight w:val="0"/>
      <w:marTop w:val="0"/>
      <w:marBottom w:val="0"/>
      <w:divBdr>
        <w:top w:val="none" w:sz="0" w:space="0" w:color="auto"/>
        <w:left w:val="none" w:sz="0" w:space="0" w:color="auto"/>
        <w:bottom w:val="none" w:sz="0" w:space="0" w:color="auto"/>
        <w:right w:val="none" w:sz="0" w:space="0" w:color="auto"/>
      </w:divBdr>
    </w:div>
    <w:div w:id="1809124583">
      <w:bodyDiv w:val="1"/>
      <w:marLeft w:val="0"/>
      <w:marRight w:val="0"/>
      <w:marTop w:val="0"/>
      <w:marBottom w:val="0"/>
      <w:divBdr>
        <w:top w:val="none" w:sz="0" w:space="0" w:color="auto"/>
        <w:left w:val="none" w:sz="0" w:space="0" w:color="auto"/>
        <w:bottom w:val="none" w:sz="0" w:space="0" w:color="auto"/>
        <w:right w:val="none" w:sz="0" w:space="0" w:color="auto"/>
      </w:divBdr>
    </w:div>
    <w:div w:id="1809130385">
      <w:bodyDiv w:val="1"/>
      <w:marLeft w:val="0"/>
      <w:marRight w:val="0"/>
      <w:marTop w:val="0"/>
      <w:marBottom w:val="0"/>
      <w:divBdr>
        <w:top w:val="none" w:sz="0" w:space="0" w:color="auto"/>
        <w:left w:val="none" w:sz="0" w:space="0" w:color="auto"/>
        <w:bottom w:val="none" w:sz="0" w:space="0" w:color="auto"/>
        <w:right w:val="none" w:sz="0" w:space="0" w:color="auto"/>
      </w:divBdr>
    </w:div>
    <w:div w:id="1809278039">
      <w:bodyDiv w:val="1"/>
      <w:marLeft w:val="0"/>
      <w:marRight w:val="0"/>
      <w:marTop w:val="0"/>
      <w:marBottom w:val="0"/>
      <w:divBdr>
        <w:top w:val="none" w:sz="0" w:space="0" w:color="auto"/>
        <w:left w:val="none" w:sz="0" w:space="0" w:color="auto"/>
        <w:bottom w:val="none" w:sz="0" w:space="0" w:color="auto"/>
        <w:right w:val="none" w:sz="0" w:space="0" w:color="auto"/>
      </w:divBdr>
    </w:div>
    <w:div w:id="1809279382">
      <w:bodyDiv w:val="1"/>
      <w:marLeft w:val="0"/>
      <w:marRight w:val="0"/>
      <w:marTop w:val="0"/>
      <w:marBottom w:val="0"/>
      <w:divBdr>
        <w:top w:val="none" w:sz="0" w:space="0" w:color="auto"/>
        <w:left w:val="none" w:sz="0" w:space="0" w:color="auto"/>
        <w:bottom w:val="none" w:sz="0" w:space="0" w:color="auto"/>
        <w:right w:val="none" w:sz="0" w:space="0" w:color="auto"/>
      </w:divBdr>
    </w:div>
    <w:div w:id="1809348961">
      <w:bodyDiv w:val="1"/>
      <w:marLeft w:val="0"/>
      <w:marRight w:val="0"/>
      <w:marTop w:val="0"/>
      <w:marBottom w:val="0"/>
      <w:divBdr>
        <w:top w:val="none" w:sz="0" w:space="0" w:color="auto"/>
        <w:left w:val="none" w:sz="0" w:space="0" w:color="auto"/>
        <w:bottom w:val="none" w:sz="0" w:space="0" w:color="auto"/>
        <w:right w:val="none" w:sz="0" w:space="0" w:color="auto"/>
      </w:divBdr>
    </w:div>
    <w:div w:id="1809350542">
      <w:bodyDiv w:val="1"/>
      <w:marLeft w:val="0"/>
      <w:marRight w:val="0"/>
      <w:marTop w:val="0"/>
      <w:marBottom w:val="0"/>
      <w:divBdr>
        <w:top w:val="none" w:sz="0" w:space="0" w:color="auto"/>
        <w:left w:val="none" w:sz="0" w:space="0" w:color="auto"/>
        <w:bottom w:val="none" w:sz="0" w:space="0" w:color="auto"/>
        <w:right w:val="none" w:sz="0" w:space="0" w:color="auto"/>
      </w:divBdr>
    </w:div>
    <w:div w:id="1809468992">
      <w:bodyDiv w:val="1"/>
      <w:marLeft w:val="0"/>
      <w:marRight w:val="0"/>
      <w:marTop w:val="0"/>
      <w:marBottom w:val="0"/>
      <w:divBdr>
        <w:top w:val="none" w:sz="0" w:space="0" w:color="auto"/>
        <w:left w:val="none" w:sz="0" w:space="0" w:color="auto"/>
        <w:bottom w:val="none" w:sz="0" w:space="0" w:color="auto"/>
        <w:right w:val="none" w:sz="0" w:space="0" w:color="auto"/>
      </w:divBdr>
    </w:div>
    <w:div w:id="1809470974">
      <w:bodyDiv w:val="1"/>
      <w:marLeft w:val="0"/>
      <w:marRight w:val="0"/>
      <w:marTop w:val="0"/>
      <w:marBottom w:val="0"/>
      <w:divBdr>
        <w:top w:val="none" w:sz="0" w:space="0" w:color="auto"/>
        <w:left w:val="none" w:sz="0" w:space="0" w:color="auto"/>
        <w:bottom w:val="none" w:sz="0" w:space="0" w:color="auto"/>
        <w:right w:val="none" w:sz="0" w:space="0" w:color="auto"/>
      </w:divBdr>
    </w:div>
    <w:div w:id="1809474767">
      <w:bodyDiv w:val="1"/>
      <w:marLeft w:val="0"/>
      <w:marRight w:val="0"/>
      <w:marTop w:val="0"/>
      <w:marBottom w:val="0"/>
      <w:divBdr>
        <w:top w:val="none" w:sz="0" w:space="0" w:color="auto"/>
        <w:left w:val="none" w:sz="0" w:space="0" w:color="auto"/>
        <w:bottom w:val="none" w:sz="0" w:space="0" w:color="auto"/>
        <w:right w:val="none" w:sz="0" w:space="0" w:color="auto"/>
      </w:divBdr>
    </w:div>
    <w:div w:id="1809545245">
      <w:bodyDiv w:val="1"/>
      <w:marLeft w:val="0"/>
      <w:marRight w:val="0"/>
      <w:marTop w:val="0"/>
      <w:marBottom w:val="0"/>
      <w:divBdr>
        <w:top w:val="none" w:sz="0" w:space="0" w:color="auto"/>
        <w:left w:val="none" w:sz="0" w:space="0" w:color="auto"/>
        <w:bottom w:val="none" w:sz="0" w:space="0" w:color="auto"/>
        <w:right w:val="none" w:sz="0" w:space="0" w:color="auto"/>
      </w:divBdr>
    </w:div>
    <w:div w:id="1809587895">
      <w:bodyDiv w:val="1"/>
      <w:marLeft w:val="0"/>
      <w:marRight w:val="0"/>
      <w:marTop w:val="0"/>
      <w:marBottom w:val="0"/>
      <w:divBdr>
        <w:top w:val="none" w:sz="0" w:space="0" w:color="auto"/>
        <w:left w:val="none" w:sz="0" w:space="0" w:color="auto"/>
        <w:bottom w:val="none" w:sz="0" w:space="0" w:color="auto"/>
        <w:right w:val="none" w:sz="0" w:space="0" w:color="auto"/>
      </w:divBdr>
    </w:div>
    <w:div w:id="1809737363">
      <w:bodyDiv w:val="1"/>
      <w:marLeft w:val="0"/>
      <w:marRight w:val="0"/>
      <w:marTop w:val="0"/>
      <w:marBottom w:val="0"/>
      <w:divBdr>
        <w:top w:val="none" w:sz="0" w:space="0" w:color="auto"/>
        <w:left w:val="none" w:sz="0" w:space="0" w:color="auto"/>
        <w:bottom w:val="none" w:sz="0" w:space="0" w:color="auto"/>
        <w:right w:val="none" w:sz="0" w:space="0" w:color="auto"/>
      </w:divBdr>
    </w:div>
    <w:div w:id="1809779960">
      <w:bodyDiv w:val="1"/>
      <w:marLeft w:val="0"/>
      <w:marRight w:val="0"/>
      <w:marTop w:val="0"/>
      <w:marBottom w:val="0"/>
      <w:divBdr>
        <w:top w:val="none" w:sz="0" w:space="0" w:color="auto"/>
        <w:left w:val="none" w:sz="0" w:space="0" w:color="auto"/>
        <w:bottom w:val="none" w:sz="0" w:space="0" w:color="auto"/>
        <w:right w:val="none" w:sz="0" w:space="0" w:color="auto"/>
      </w:divBdr>
    </w:div>
    <w:div w:id="1809859761">
      <w:bodyDiv w:val="1"/>
      <w:marLeft w:val="0"/>
      <w:marRight w:val="0"/>
      <w:marTop w:val="0"/>
      <w:marBottom w:val="0"/>
      <w:divBdr>
        <w:top w:val="none" w:sz="0" w:space="0" w:color="auto"/>
        <w:left w:val="none" w:sz="0" w:space="0" w:color="auto"/>
        <w:bottom w:val="none" w:sz="0" w:space="0" w:color="auto"/>
        <w:right w:val="none" w:sz="0" w:space="0" w:color="auto"/>
      </w:divBdr>
    </w:div>
    <w:div w:id="1809935280">
      <w:bodyDiv w:val="1"/>
      <w:marLeft w:val="0"/>
      <w:marRight w:val="0"/>
      <w:marTop w:val="0"/>
      <w:marBottom w:val="0"/>
      <w:divBdr>
        <w:top w:val="none" w:sz="0" w:space="0" w:color="auto"/>
        <w:left w:val="none" w:sz="0" w:space="0" w:color="auto"/>
        <w:bottom w:val="none" w:sz="0" w:space="0" w:color="auto"/>
        <w:right w:val="none" w:sz="0" w:space="0" w:color="auto"/>
      </w:divBdr>
    </w:div>
    <w:div w:id="1810124784">
      <w:bodyDiv w:val="1"/>
      <w:marLeft w:val="0"/>
      <w:marRight w:val="0"/>
      <w:marTop w:val="0"/>
      <w:marBottom w:val="0"/>
      <w:divBdr>
        <w:top w:val="none" w:sz="0" w:space="0" w:color="auto"/>
        <w:left w:val="none" w:sz="0" w:space="0" w:color="auto"/>
        <w:bottom w:val="none" w:sz="0" w:space="0" w:color="auto"/>
        <w:right w:val="none" w:sz="0" w:space="0" w:color="auto"/>
      </w:divBdr>
    </w:div>
    <w:div w:id="1810127067">
      <w:bodyDiv w:val="1"/>
      <w:marLeft w:val="0"/>
      <w:marRight w:val="0"/>
      <w:marTop w:val="0"/>
      <w:marBottom w:val="0"/>
      <w:divBdr>
        <w:top w:val="none" w:sz="0" w:space="0" w:color="auto"/>
        <w:left w:val="none" w:sz="0" w:space="0" w:color="auto"/>
        <w:bottom w:val="none" w:sz="0" w:space="0" w:color="auto"/>
        <w:right w:val="none" w:sz="0" w:space="0" w:color="auto"/>
      </w:divBdr>
    </w:div>
    <w:div w:id="1810130548">
      <w:bodyDiv w:val="1"/>
      <w:marLeft w:val="0"/>
      <w:marRight w:val="0"/>
      <w:marTop w:val="0"/>
      <w:marBottom w:val="0"/>
      <w:divBdr>
        <w:top w:val="none" w:sz="0" w:space="0" w:color="auto"/>
        <w:left w:val="none" w:sz="0" w:space="0" w:color="auto"/>
        <w:bottom w:val="none" w:sz="0" w:space="0" w:color="auto"/>
        <w:right w:val="none" w:sz="0" w:space="0" w:color="auto"/>
      </w:divBdr>
    </w:div>
    <w:div w:id="1810131256">
      <w:bodyDiv w:val="1"/>
      <w:marLeft w:val="0"/>
      <w:marRight w:val="0"/>
      <w:marTop w:val="0"/>
      <w:marBottom w:val="0"/>
      <w:divBdr>
        <w:top w:val="none" w:sz="0" w:space="0" w:color="auto"/>
        <w:left w:val="none" w:sz="0" w:space="0" w:color="auto"/>
        <w:bottom w:val="none" w:sz="0" w:space="0" w:color="auto"/>
        <w:right w:val="none" w:sz="0" w:space="0" w:color="auto"/>
      </w:divBdr>
    </w:div>
    <w:div w:id="1810172133">
      <w:bodyDiv w:val="1"/>
      <w:marLeft w:val="0"/>
      <w:marRight w:val="0"/>
      <w:marTop w:val="0"/>
      <w:marBottom w:val="0"/>
      <w:divBdr>
        <w:top w:val="none" w:sz="0" w:space="0" w:color="auto"/>
        <w:left w:val="none" w:sz="0" w:space="0" w:color="auto"/>
        <w:bottom w:val="none" w:sz="0" w:space="0" w:color="auto"/>
        <w:right w:val="none" w:sz="0" w:space="0" w:color="auto"/>
      </w:divBdr>
    </w:div>
    <w:div w:id="1810201982">
      <w:bodyDiv w:val="1"/>
      <w:marLeft w:val="0"/>
      <w:marRight w:val="0"/>
      <w:marTop w:val="0"/>
      <w:marBottom w:val="0"/>
      <w:divBdr>
        <w:top w:val="none" w:sz="0" w:space="0" w:color="auto"/>
        <w:left w:val="none" w:sz="0" w:space="0" w:color="auto"/>
        <w:bottom w:val="none" w:sz="0" w:space="0" w:color="auto"/>
        <w:right w:val="none" w:sz="0" w:space="0" w:color="auto"/>
      </w:divBdr>
    </w:div>
    <w:div w:id="1810245092">
      <w:bodyDiv w:val="1"/>
      <w:marLeft w:val="0"/>
      <w:marRight w:val="0"/>
      <w:marTop w:val="0"/>
      <w:marBottom w:val="0"/>
      <w:divBdr>
        <w:top w:val="none" w:sz="0" w:space="0" w:color="auto"/>
        <w:left w:val="none" w:sz="0" w:space="0" w:color="auto"/>
        <w:bottom w:val="none" w:sz="0" w:space="0" w:color="auto"/>
        <w:right w:val="none" w:sz="0" w:space="0" w:color="auto"/>
      </w:divBdr>
    </w:div>
    <w:div w:id="1810391446">
      <w:bodyDiv w:val="1"/>
      <w:marLeft w:val="0"/>
      <w:marRight w:val="0"/>
      <w:marTop w:val="0"/>
      <w:marBottom w:val="0"/>
      <w:divBdr>
        <w:top w:val="none" w:sz="0" w:space="0" w:color="auto"/>
        <w:left w:val="none" w:sz="0" w:space="0" w:color="auto"/>
        <w:bottom w:val="none" w:sz="0" w:space="0" w:color="auto"/>
        <w:right w:val="none" w:sz="0" w:space="0" w:color="auto"/>
      </w:divBdr>
    </w:div>
    <w:div w:id="1810392944">
      <w:bodyDiv w:val="1"/>
      <w:marLeft w:val="0"/>
      <w:marRight w:val="0"/>
      <w:marTop w:val="0"/>
      <w:marBottom w:val="0"/>
      <w:divBdr>
        <w:top w:val="none" w:sz="0" w:space="0" w:color="auto"/>
        <w:left w:val="none" w:sz="0" w:space="0" w:color="auto"/>
        <w:bottom w:val="none" w:sz="0" w:space="0" w:color="auto"/>
        <w:right w:val="none" w:sz="0" w:space="0" w:color="auto"/>
      </w:divBdr>
    </w:div>
    <w:div w:id="1810511952">
      <w:bodyDiv w:val="1"/>
      <w:marLeft w:val="0"/>
      <w:marRight w:val="0"/>
      <w:marTop w:val="0"/>
      <w:marBottom w:val="0"/>
      <w:divBdr>
        <w:top w:val="none" w:sz="0" w:space="0" w:color="auto"/>
        <w:left w:val="none" w:sz="0" w:space="0" w:color="auto"/>
        <w:bottom w:val="none" w:sz="0" w:space="0" w:color="auto"/>
        <w:right w:val="none" w:sz="0" w:space="0" w:color="auto"/>
      </w:divBdr>
    </w:div>
    <w:div w:id="1810517393">
      <w:bodyDiv w:val="1"/>
      <w:marLeft w:val="0"/>
      <w:marRight w:val="0"/>
      <w:marTop w:val="0"/>
      <w:marBottom w:val="0"/>
      <w:divBdr>
        <w:top w:val="none" w:sz="0" w:space="0" w:color="auto"/>
        <w:left w:val="none" w:sz="0" w:space="0" w:color="auto"/>
        <w:bottom w:val="none" w:sz="0" w:space="0" w:color="auto"/>
        <w:right w:val="none" w:sz="0" w:space="0" w:color="auto"/>
      </w:divBdr>
    </w:div>
    <w:div w:id="1810590343">
      <w:bodyDiv w:val="1"/>
      <w:marLeft w:val="0"/>
      <w:marRight w:val="0"/>
      <w:marTop w:val="0"/>
      <w:marBottom w:val="0"/>
      <w:divBdr>
        <w:top w:val="none" w:sz="0" w:space="0" w:color="auto"/>
        <w:left w:val="none" w:sz="0" w:space="0" w:color="auto"/>
        <w:bottom w:val="none" w:sz="0" w:space="0" w:color="auto"/>
        <w:right w:val="none" w:sz="0" w:space="0" w:color="auto"/>
      </w:divBdr>
    </w:div>
    <w:div w:id="1810593136">
      <w:bodyDiv w:val="1"/>
      <w:marLeft w:val="0"/>
      <w:marRight w:val="0"/>
      <w:marTop w:val="0"/>
      <w:marBottom w:val="0"/>
      <w:divBdr>
        <w:top w:val="none" w:sz="0" w:space="0" w:color="auto"/>
        <w:left w:val="none" w:sz="0" w:space="0" w:color="auto"/>
        <w:bottom w:val="none" w:sz="0" w:space="0" w:color="auto"/>
        <w:right w:val="none" w:sz="0" w:space="0" w:color="auto"/>
      </w:divBdr>
    </w:div>
    <w:div w:id="1810633506">
      <w:bodyDiv w:val="1"/>
      <w:marLeft w:val="0"/>
      <w:marRight w:val="0"/>
      <w:marTop w:val="0"/>
      <w:marBottom w:val="0"/>
      <w:divBdr>
        <w:top w:val="none" w:sz="0" w:space="0" w:color="auto"/>
        <w:left w:val="none" w:sz="0" w:space="0" w:color="auto"/>
        <w:bottom w:val="none" w:sz="0" w:space="0" w:color="auto"/>
        <w:right w:val="none" w:sz="0" w:space="0" w:color="auto"/>
      </w:divBdr>
    </w:div>
    <w:div w:id="1810660329">
      <w:bodyDiv w:val="1"/>
      <w:marLeft w:val="0"/>
      <w:marRight w:val="0"/>
      <w:marTop w:val="0"/>
      <w:marBottom w:val="0"/>
      <w:divBdr>
        <w:top w:val="none" w:sz="0" w:space="0" w:color="auto"/>
        <w:left w:val="none" w:sz="0" w:space="0" w:color="auto"/>
        <w:bottom w:val="none" w:sz="0" w:space="0" w:color="auto"/>
        <w:right w:val="none" w:sz="0" w:space="0" w:color="auto"/>
      </w:divBdr>
    </w:div>
    <w:div w:id="1810781010">
      <w:bodyDiv w:val="1"/>
      <w:marLeft w:val="0"/>
      <w:marRight w:val="0"/>
      <w:marTop w:val="0"/>
      <w:marBottom w:val="0"/>
      <w:divBdr>
        <w:top w:val="none" w:sz="0" w:space="0" w:color="auto"/>
        <w:left w:val="none" w:sz="0" w:space="0" w:color="auto"/>
        <w:bottom w:val="none" w:sz="0" w:space="0" w:color="auto"/>
        <w:right w:val="none" w:sz="0" w:space="0" w:color="auto"/>
      </w:divBdr>
    </w:div>
    <w:div w:id="1810781434">
      <w:bodyDiv w:val="1"/>
      <w:marLeft w:val="0"/>
      <w:marRight w:val="0"/>
      <w:marTop w:val="0"/>
      <w:marBottom w:val="0"/>
      <w:divBdr>
        <w:top w:val="none" w:sz="0" w:space="0" w:color="auto"/>
        <w:left w:val="none" w:sz="0" w:space="0" w:color="auto"/>
        <w:bottom w:val="none" w:sz="0" w:space="0" w:color="auto"/>
        <w:right w:val="none" w:sz="0" w:space="0" w:color="auto"/>
      </w:divBdr>
    </w:div>
    <w:div w:id="1810854827">
      <w:bodyDiv w:val="1"/>
      <w:marLeft w:val="0"/>
      <w:marRight w:val="0"/>
      <w:marTop w:val="0"/>
      <w:marBottom w:val="0"/>
      <w:divBdr>
        <w:top w:val="none" w:sz="0" w:space="0" w:color="auto"/>
        <w:left w:val="none" w:sz="0" w:space="0" w:color="auto"/>
        <w:bottom w:val="none" w:sz="0" w:space="0" w:color="auto"/>
        <w:right w:val="none" w:sz="0" w:space="0" w:color="auto"/>
      </w:divBdr>
    </w:div>
    <w:div w:id="1810855801">
      <w:bodyDiv w:val="1"/>
      <w:marLeft w:val="0"/>
      <w:marRight w:val="0"/>
      <w:marTop w:val="0"/>
      <w:marBottom w:val="0"/>
      <w:divBdr>
        <w:top w:val="none" w:sz="0" w:space="0" w:color="auto"/>
        <w:left w:val="none" w:sz="0" w:space="0" w:color="auto"/>
        <w:bottom w:val="none" w:sz="0" w:space="0" w:color="auto"/>
        <w:right w:val="none" w:sz="0" w:space="0" w:color="auto"/>
      </w:divBdr>
    </w:div>
    <w:div w:id="1810895279">
      <w:bodyDiv w:val="1"/>
      <w:marLeft w:val="0"/>
      <w:marRight w:val="0"/>
      <w:marTop w:val="0"/>
      <w:marBottom w:val="0"/>
      <w:divBdr>
        <w:top w:val="none" w:sz="0" w:space="0" w:color="auto"/>
        <w:left w:val="none" w:sz="0" w:space="0" w:color="auto"/>
        <w:bottom w:val="none" w:sz="0" w:space="0" w:color="auto"/>
        <w:right w:val="none" w:sz="0" w:space="0" w:color="auto"/>
      </w:divBdr>
    </w:div>
    <w:div w:id="1810899850">
      <w:bodyDiv w:val="1"/>
      <w:marLeft w:val="0"/>
      <w:marRight w:val="0"/>
      <w:marTop w:val="0"/>
      <w:marBottom w:val="0"/>
      <w:divBdr>
        <w:top w:val="none" w:sz="0" w:space="0" w:color="auto"/>
        <w:left w:val="none" w:sz="0" w:space="0" w:color="auto"/>
        <w:bottom w:val="none" w:sz="0" w:space="0" w:color="auto"/>
        <w:right w:val="none" w:sz="0" w:space="0" w:color="auto"/>
      </w:divBdr>
    </w:div>
    <w:div w:id="1810904883">
      <w:bodyDiv w:val="1"/>
      <w:marLeft w:val="0"/>
      <w:marRight w:val="0"/>
      <w:marTop w:val="0"/>
      <w:marBottom w:val="0"/>
      <w:divBdr>
        <w:top w:val="none" w:sz="0" w:space="0" w:color="auto"/>
        <w:left w:val="none" w:sz="0" w:space="0" w:color="auto"/>
        <w:bottom w:val="none" w:sz="0" w:space="0" w:color="auto"/>
        <w:right w:val="none" w:sz="0" w:space="0" w:color="auto"/>
      </w:divBdr>
    </w:div>
    <w:div w:id="1811164634">
      <w:bodyDiv w:val="1"/>
      <w:marLeft w:val="0"/>
      <w:marRight w:val="0"/>
      <w:marTop w:val="0"/>
      <w:marBottom w:val="0"/>
      <w:divBdr>
        <w:top w:val="none" w:sz="0" w:space="0" w:color="auto"/>
        <w:left w:val="none" w:sz="0" w:space="0" w:color="auto"/>
        <w:bottom w:val="none" w:sz="0" w:space="0" w:color="auto"/>
        <w:right w:val="none" w:sz="0" w:space="0" w:color="auto"/>
      </w:divBdr>
    </w:div>
    <w:div w:id="1811164682">
      <w:bodyDiv w:val="1"/>
      <w:marLeft w:val="0"/>
      <w:marRight w:val="0"/>
      <w:marTop w:val="0"/>
      <w:marBottom w:val="0"/>
      <w:divBdr>
        <w:top w:val="none" w:sz="0" w:space="0" w:color="auto"/>
        <w:left w:val="none" w:sz="0" w:space="0" w:color="auto"/>
        <w:bottom w:val="none" w:sz="0" w:space="0" w:color="auto"/>
        <w:right w:val="none" w:sz="0" w:space="0" w:color="auto"/>
      </w:divBdr>
    </w:div>
    <w:div w:id="1811168416">
      <w:bodyDiv w:val="1"/>
      <w:marLeft w:val="0"/>
      <w:marRight w:val="0"/>
      <w:marTop w:val="0"/>
      <w:marBottom w:val="0"/>
      <w:divBdr>
        <w:top w:val="none" w:sz="0" w:space="0" w:color="auto"/>
        <w:left w:val="none" w:sz="0" w:space="0" w:color="auto"/>
        <w:bottom w:val="none" w:sz="0" w:space="0" w:color="auto"/>
        <w:right w:val="none" w:sz="0" w:space="0" w:color="auto"/>
      </w:divBdr>
    </w:div>
    <w:div w:id="1811357496">
      <w:bodyDiv w:val="1"/>
      <w:marLeft w:val="0"/>
      <w:marRight w:val="0"/>
      <w:marTop w:val="0"/>
      <w:marBottom w:val="0"/>
      <w:divBdr>
        <w:top w:val="none" w:sz="0" w:space="0" w:color="auto"/>
        <w:left w:val="none" w:sz="0" w:space="0" w:color="auto"/>
        <w:bottom w:val="none" w:sz="0" w:space="0" w:color="auto"/>
        <w:right w:val="none" w:sz="0" w:space="0" w:color="auto"/>
      </w:divBdr>
    </w:div>
    <w:div w:id="1811366073">
      <w:bodyDiv w:val="1"/>
      <w:marLeft w:val="0"/>
      <w:marRight w:val="0"/>
      <w:marTop w:val="0"/>
      <w:marBottom w:val="0"/>
      <w:divBdr>
        <w:top w:val="none" w:sz="0" w:space="0" w:color="auto"/>
        <w:left w:val="none" w:sz="0" w:space="0" w:color="auto"/>
        <w:bottom w:val="none" w:sz="0" w:space="0" w:color="auto"/>
        <w:right w:val="none" w:sz="0" w:space="0" w:color="auto"/>
      </w:divBdr>
    </w:div>
    <w:div w:id="1811484378">
      <w:bodyDiv w:val="1"/>
      <w:marLeft w:val="0"/>
      <w:marRight w:val="0"/>
      <w:marTop w:val="0"/>
      <w:marBottom w:val="0"/>
      <w:divBdr>
        <w:top w:val="none" w:sz="0" w:space="0" w:color="auto"/>
        <w:left w:val="none" w:sz="0" w:space="0" w:color="auto"/>
        <w:bottom w:val="none" w:sz="0" w:space="0" w:color="auto"/>
        <w:right w:val="none" w:sz="0" w:space="0" w:color="auto"/>
      </w:divBdr>
    </w:div>
    <w:div w:id="1811513340">
      <w:bodyDiv w:val="1"/>
      <w:marLeft w:val="0"/>
      <w:marRight w:val="0"/>
      <w:marTop w:val="0"/>
      <w:marBottom w:val="0"/>
      <w:divBdr>
        <w:top w:val="none" w:sz="0" w:space="0" w:color="auto"/>
        <w:left w:val="none" w:sz="0" w:space="0" w:color="auto"/>
        <w:bottom w:val="none" w:sz="0" w:space="0" w:color="auto"/>
        <w:right w:val="none" w:sz="0" w:space="0" w:color="auto"/>
      </w:divBdr>
    </w:div>
    <w:div w:id="1811631959">
      <w:bodyDiv w:val="1"/>
      <w:marLeft w:val="0"/>
      <w:marRight w:val="0"/>
      <w:marTop w:val="0"/>
      <w:marBottom w:val="0"/>
      <w:divBdr>
        <w:top w:val="none" w:sz="0" w:space="0" w:color="auto"/>
        <w:left w:val="none" w:sz="0" w:space="0" w:color="auto"/>
        <w:bottom w:val="none" w:sz="0" w:space="0" w:color="auto"/>
        <w:right w:val="none" w:sz="0" w:space="0" w:color="auto"/>
      </w:divBdr>
    </w:div>
    <w:div w:id="1811706368">
      <w:bodyDiv w:val="1"/>
      <w:marLeft w:val="0"/>
      <w:marRight w:val="0"/>
      <w:marTop w:val="0"/>
      <w:marBottom w:val="0"/>
      <w:divBdr>
        <w:top w:val="none" w:sz="0" w:space="0" w:color="auto"/>
        <w:left w:val="none" w:sz="0" w:space="0" w:color="auto"/>
        <w:bottom w:val="none" w:sz="0" w:space="0" w:color="auto"/>
        <w:right w:val="none" w:sz="0" w:space="0" w:color="auto"/>
      </w:divBdr>
    </w:div>
    <w:div w:id="1811942836">
      <w:bodyDiv w:val="1"/>
      <w:marLeft w:val="0"/>
      <w:marRight w:val="0"/>
      <w:marTop w:val="0"/>
      <w:marBottom w:val="0"/>
      <w:divBdr>
        <w:top w:val="none" w:sz="0" w:space="0" w:color="auto"/>
        <w:left w:val="none" w:sz="0" w:space="0" w:color="auto"/>
        <w:bottom w:val="none" w:sz="0" w:space="0" w:color="auto"/>
        <w:right w:val="none" w:sz="0" w:space="0" w:color="auto"/>
      </w:divBdr>
    </w:div>
    <w:div w:id="1811944124">
      <w:bodyDiv w:val="1"/>
      <w:marLeft w:val="0"/>
      <w:marRight w:val="0"/>
      <w:marTop w:val="0"/>
      <w:marBottom w:val="0"/>
      <w:divBdr>
        <w:top w:val="none" w:sz="0" w:space="0" w:color="auto"/>
        <w:left w:val="none" w:sz="0" w:space="0" w:color="auto"/>
        <w:bottom w:val="none" w:sz="0" w:space="0" w:color="auto"/>
        <w:right w:val="none" w:sz="0" w:space="0" w:color="auto"/>
      </w:divBdr>
    </w:div>
    <w:div w:id="1812017744">
      <w:bodyDiv w:val="1"/>
      <w:marLeft w:val="0"/>
      <w:marRight w:val="0"/>
      <w:marTop w:val="0"/>
      <w:marBottom w:val="0"/>
      <w:divBdr>
        <w:top w:val="none" w:sz="0" w:space="0" w:color="auto"/>
        <w:left w:val="none" w:sz="0" w:space="0" w:color="auto"/>
        <w:bottom w:val="none" w:sz="0" w:space="0" w:color="auto"/>
        <w:right w:val="none" w:sz="0" w:space="0" w:color="auto"/>
      </w:divBdr>
    </w:div>
    <w:div w:id="1812018797">
      <w:bodyDiv w:val="1"/>
      <w:marLeft w:val="0"/>
      <w:marRight w:val="0"/>
      <w:marTop w:val="0"/>
      <w:marBottom w:val="0"/>
      <w:divBdr>
        <w:top w:val="none" w:sz="0" w:space="0" w:color="auto"/>
        <w:left w:val="none" w:sz="0" w:space="0" w:color="auto"/>
        <w:bottom w:val="none" w:sz="0" w:space="0" w:color="auto"/>
        <w:right w:val="none" w:sz="0" w:space="0" w:color="auto"/>
      </w:divBdr>
    </w:div>
    <w:div w:id="1812093570">
      <w:bodyDiv w:val="1"/>
      <w:marLeft w:val="0"/>
      <w:marRight w:val="0"/>
      <w:marTop w:val="0"/>
      <w:marBottom w:val="0"/>
      <w:divBdr>
        <w:top w:val="none" w:sz="0" w:space="0" w:color="auto"/>
        <w:left w:val="none" w:sz="0" w:space="0" w:color="auto"/>
        <w:bottom w:val="none" w:sz="0" w:space="0" w:color="auto"/>
        <w:right w:val="none" w:sz="0" w:space="0" w:color="auto"/>
      </w:divBdr>
    </w:div>
    <w:div w:id="1812287772">
      <w:bodyDiv w:val="1"/>
      <w:marLeft w:val="0"/>
      <w:marRight w:val="0"/>
      <w:marTop w:val="0"/>
      <w:marBottom w:val="0"/>
      <w:divBdr>
        <w:top w:val="none" w:sz="0" w:space="0" w:color="auto"/>
        <w:left w:val="none" w:sz="0" w:space="0" w:color="auto"/>
        <w:bottom w:val="none" w:sz="0" w:space="0" w:color="auto"/>
        <w:right w:val="none" w:sz="0" w:space="0" w:color="auto"/>
      </w:divBdr>
    </w:div>
    <w:div w:id="1812289971">
      <w:bodyDiv w:val="1"/>
      <w:marLeft w:val="0"/>
      <w:marRight w:val="0"/>
      <w:marTop w:val="0"/>
      <w:marBottom w:val="0"/>
      <w:divBdr>
        <w:top w:val="none" w:sz="0" w:space="0" w:color="auto"/>
        <w:left w:val="none" w:sz="0" w:space="0" w:color="auto"/>
        <w:bottom w:val="none" w:sz="0" w:space="0" w:color="auto"/>
        <w:right w:val="none" w:sz="0" w:space="0" w:color="auto"/>
      </w:divBdr>
    </w:div>
    <w:div w:id="1812407489">
      <w:bodyDiv w:val="1"/>
      <w:marLeft w:val="0"/>
      <w:marRight w:val="0"/>
      <w:marTop w:val="0"/>
      <w:marBottom w:val="0"/>
      <w:divBdr>
        <w:top w:val="none" w:sz="0" w:space="0" w:color="auto"/>
        <w:left w:val="none" w:sz="0" w:space="0" w:color="auto"/>
        <w:bottom w:val="none" w:sz="0" w:space="0" w:color="auto"/>
        <w:right w:val="none" w:sz="0" w:space="0" w:color="auto"/>
      </w:divBdr>
    </w:div>
    <w:div w:id="1812599884">
      <w:bodyDiv w:val="1"/>
      <w:marLeft w:val="0"/>
      <w:marRight w:val="0"/>
      <w:marTop w:val="0"/>
      <w:marBottom w:val="0"/>
      <w:divBdr>
        <w:top w:val="none" w:sz="0" w:space="0" w:color="auto"/>
        <w:left w:val="none" w:sz="0" w:space="0" w:color="auto"/>
        <w:bottom w:val="none" w:sz="0" w:space="0" w:color="auto"/>
        <w:right w:val="none" w:sz="0" w:space="0" w:color="auto"/>
      </w:divBdr>
    </w:div>
    <w:div w:id="1812793076">
      <w:bodyDiv w:val="1"/>
      <w:marLeft w:val="0"/>
      <w:marRight w:val="0"/>
      <w:marTop w:val="0"/>
      <w:marBottom w:val="0"/>
      <w:divBdr>
        <w:top w:val="none" w:sz="0" w:space="0" w:color="auto"/>
        <w:left w:val="none" w:sz="0" w:space="0" w:color="auto"/>
        <w:bottom w:val="none" w:sz="0" w:space="0" w:color="auto"/>
        <w:right w:val="none" w:sz="0" w:space="0" w:color="auto"/>
      </w:divBdr>
    </w:div>
    <w:div w:id="1812819620">
      <w:bodyDiv w:val="1"/>
      <w:marLeft w:val="0"/>
      <w:marRight w:val="0"/>
      <w:marTop w:val="0"/>
      <w:marBottom w:val="0"/>
      <w:divBdr>
        <w:top w:val="none" w:sz="0" w:space="0" w:color="auto"/>
        <w:left w:val="none" w:sz="0" w:space="0" w:color="auto"/>
        <w:bottom w:val="none" w:sz="0" w:space="0" w:color="auto"/>
        <w:right w:val="none" w:sz="0" w:space="0" w:color="auto"/>
      </w:divBdr>
    </w:div>
    <w:div w:id="1813011776">
      <w:bodyDiv w:val="1"/>
      <w:marLeft w:val="0"/>
      <w:marRight w:val="0"/>
      <w:marTop w:val="0"/>
      <w:marBottom w:val="0"/>
      <w:divBdr>
        <w:top w:val="none" w:sz="0" w:space="0" w:color="auto"/>
        <w:left w:val="none" w:sz="0" w:space="0" w:color="auto"/>
        <w:bottom w:val="none" w:sz="0" w:space="0" w:color="auto"/>
        <w:right w:val="none" w:sz="0" w:space="0" w:color="auto"/>
      </w:divBdr>
    </w:div>
    <w:div w:id="1813020012">
      <w:bodyDiv w:val="1"/>
      <w:marLeft w:val="0"/>
      <w:marRight w:val="0"/>
      <w:marTop w:val="0"/>
      <w:marBottom w:val="0"/>
      <w:divBdr>
        <w:top w:val="none" w:sz="0" w:space="0" w:color="auto"/>
        <w:left w:val="none" w:sz="0" w:space="0" w:color="auto"/>
        <w:bottom w:val="none" w:sz="0" w:space="0" w:color="auto"/>
        <w:right w:val="none" w:sz="0" w:space="0" w:color="auto"/>
      </w:divBdr>
    </w:div>
    <w:div w:id="1813059936">
      <w:bodyDiv w:val="1"/>
      <w:marLeft w:val="0"/>
      <w:marRight w:val="0"/>
      <w:marTop w:val="0"/>
      <w:marBottom w:val="0"/>
      <w:divBdr>
        <w:top w:val="none" w:sz="0" w:space="0" w:color="auto"/>
        <w:left w:val="none" w:sz="0" w:space="0" w:color="auto"/>
        <w:bottom w:val="none" w:sz="0" w:space="0" w:color="auto"/>
        <w:right w:val="none" w:sz="0" w:space="0" w:color="auto"/>
      </w:divBdr>
    </w:div>
    <w:div w:id="1813131965">
      <w:bodyDiv w:val="1"/>
      <w:marLeft w:val="0"/>
      <w:marRight w:val="0"/>
      <w:marTop w:val="0"/>
      <w:marBottom w:val="0"/>
      <w:divBdr>
        <w:top w:val="none" w:sz="0" w:space="0" w:color="auto"/>
        <w:left w:val="none" w:sz="0" w:space="0" w:color="auto"/>
        <w:bottom w:val="none" w:sz="0" w:space="0" w:color="auto"/>
        <w:right w:val="none" w:sz="0" w:space="0" w:color="auto"/>
      </w:divBdr>
    </w:div>
    <w:div w:id="1813208497">
      <w:bodyDiv w:val="1"/>
      <w:marLeft w:val="0"/>
      <w:marRight w:val="0"/>
      <w:marTop w:val="0"/>
      <w:marBottom w:val="0"/>
      <w:divBdr>
        <w:top w:val="none" w:sz="0" w:space="0" w:color="auto"/>
        <w:left w:val="none" w:sz="0" w:space="0" w:color="auto"/>
        <w:bottom w:val="none" w:sz="0" w:space="0" w:color="auto"/>
        <w:right w:val="none" w:sz="0" w:space="0" w:color="auto"/>
      </w:divBdr>
    </w:div>
    <w:div w:id="1813330617">
      <w:bodyDiv w:val="1"/>
      <w:marLeft w:val="0"/>
      <w:marRight w:val="0"/>
      <w:marTop w:val="0"/>
      <w:marBottom w:val="0"/>
      <w:divBdr>
        <w:top w:val="none" w:sz="0" w:space="0" w:color="auto"/>
        <w:left w:val="none" w:sz="0" w:space="0" w:color="auto"/>
        <w:bottom w:val="none" w:sz="0" w:space="0" w:color="auto"/>
        <w:right w:val="none" w:sz="0" w:space="0" w:color="auto"/>
      </w:divBdr>
    </w:div>
    <w:div w:id="1813331817">
      <w:bodyDiv w:val="1"/>
      <w:marLeft w:val="0"/>
      <w:marRight w:val="0"/>
      <w:marTop w:val="0"/>
      <w:marBottom w:val="0"/>
      <w:divBdr>
        <w:top w:val="none" w:sz="0" w:space="0" w:color="auto"/>
        <w:left w:val="none" w:sz="0" w:space="0" w:color="auto"/>
        <w:bottom w:val="none" w:sz="0" w:space="0" w:color="auto"/>
        <w:right w:val="none" w:sz="0" w:space="0" w:color="auto"/>
      </w:divBdr>
    </w:div>
    <w:div w:id="1813398728">
      <w:bodyDiv w:val="1"/>
      <w:marLeft w:val="0"/>
      <w:marRight w:val="0"/>
      <w:marTop w:val="0"/>
      <w:marBottom w:val="0"/>
      <w:divBdr>
        <w:top w:val="none" w:sz="0" w:space="0" w:color="auto"/>
        <w:left w:val="none" w:sz="0" w:space="0" w:color="auto"/>
        <w:bottom w:val="none" w:sz="0" w:space="0" w:color="auto"/>
        <w:right w:val="none" w:sz="0" w:space="0" w:color="auto"/>
      </w:divBdr>
    </w:div>
    <w:div w:id="1813400530">
      <w:bodyDiv w:val="1"/>
      <w:marLeft w:val="0"/>
      <w:marRight w:val="0"/>
      <w:marTop w:val="0"/>
      <w:marBottom w:val="0"/>
      <w:divBdr>
        <w:top w:val="none" w:sz="0" w:space="0" w:color="auto"/>
        <w:left w:val="none" w:sz="0" w:space="0" w:color="auto"/>
        <w:bottom w:val="none" w:sz="0" w:space="0" w:color="auto"/>
        <w:right w:val="none" w:sz="0" w:space="0" w:color="auto"/>
      </w:divBdr>
    </w:div>
    <w:div w:id="1813449115">
      <w:bodyDiv w:val="1"/>
      <w:marLeft w:val="0"/>
      <w:marRight w:val="0"/>
      <w:marTop w:val="0"/>
      <w:marBottom w:val="0"/>
      <w:divBdr>
        <w:top w:val="none" w:sz="0" w:space="0" w:color="auto"/>
        <w:left w:val="none" w:sz="0" w:space="0" w:color="auto"/>
        <w:bottom w:val="none" w:sz="0" w:space="0" w:color="auto"/>
        <w:right w:val="none" w:sz="0" w:space="0" w:color="auto"/>
      </w:divBdr>
    </w:div>
    <w:div w:id="1813449952">
      <w:bodyDiv w:val="1"/>
      <w:marLeft w:val="0"/>
      <w:marRight w:val="0"/>
      <w:marTop w:val="0"/>
      <w:marBottom w:val="0"/>
      <w:divBdr>
        <w:top w:val="none" w:sz="0" w:space="0" w:color="auto"/>
        <w:left w:val="none" w:sz="0" w:space="0" w:color="auto"/>
        <w:bottom w:val="none" w:sz="0" w:space="0" w:color="auto"/>
        <w:right w:val="none" w:sz="0" w:space="0" w:color="auto"/>
      </w:divBdr>
    </w:div>
    <w:div w:id="1813516453">
      <w:bodyDiv w:val="1"/>
      <w:marLeft w:val="0"/>
      <w:marRight w:val="0"/>
      <w:marTop w:val="0"/>
      <w:marBottom w:val="0"/>
      <w:divBdr>
        <w:top w:val="none" w:sz="0" w:space="0" w:color="auto"/>
        <w:left w:val="none" w:sz="0" w:space="0" w:color="auto"/>
        <w:bottom w:val="none" w:sz="0" w:space="0" w:color="auto"/>
        <w:right w:val="none" w:sz="0" w:space="0" w:color="auto"/>
      </w:divBdr>
    </w:div>
    <w:div w:id="1813594951">
      <w:bodyDiv w:val="1"/>
      <w:marLeft w:val="0"/>
      <w:marRight w:val="0"/>
      <w:marTop w:val="0"/>
      <w:marBottom w:val="0"/>
      <w:divBdr>
        <w:top w:val="none" w:sz="0" w:space="0" w:color="auto"/>
        <w:left w:val="none" w:sz="0" w:space="0" w:color="auto"/>
        <w:bottom w:val="none" w:sz="0" w:space="0" w:color="auto"/>
        <w:right w:val="none" w:sz="0" w:space="0" w:color="auto"/>
      </w:divBdr>
    </w:div>
    <w:div w:id="1813712706">
      <w:bodyDiv w:val="1"/>
      <w:marLeft w:val="0"/>
      <w:marRight w:val="0"/>
      <w:marTop w:val="0"/>
      <w:marBottom w:val="0"/>
      <w:divBdr>
        <w:top w:val="none" w:sz="0" w:space="0" w:color="auto"/>
        <w:left w:val="none" w:sz="0" w:space="0" w:color="auto"/>
        <w:bottom w:val="none" w:sz="0" w:space="0" w:color="auto"/>
        <w:right w:val="none" w:sz="0" w:space="0" w:color="auto"/>
      </w:divBdr>
    </w:div>
    <w:div w:id="1813712719">
      <w:bodyDiv w:val="1"/>
      <w:marLeft w:val="0"/>
      <w:marRight w:val="0"/>
      <w:marTop w:val="0"/>
      <w:marBottom w:val="0"/>
      <w:divBdr>
        <w:top w:val="none" w:sz="0" w:space="0" w:color="auto"/>
        <w:left w:val="none" w:sz="0" w:space="0" w:color="auto"/>
        <w:bottom w:val="none" w:sz="0" w:space="0" w:color="auto"/>
        <w:right w:val="none" w:sz="0" w:space="0" w:color="auto"/>
      </w:divBdr>
    </w:div>
    <w:div w:id="1813861785">
      <w:bodyDiv w:val="1"/>
      <w:marLeft w:val="0"/>
      <w:marRight w:val="0"/>
      <w:marTop w:val="0"/>
      <w:marBottom w:val="0"/>
      <w:divBdr>
        <w:top w:val="none" w:sz="0" w:space="0" w:color="auto"/>
        <w:left w:val="none" w:sz="0" w:space="0" w:color="auto"/>
        <w:bottom w:val="none" w:sz="0" w:space="0" w:color="auto"/>
        <w:right w:val="none" w:sz="0" w:space="0" w:color="auto"/>
      </w:divBdr>
    </w:div>
    <w:div w:id="1813862874">
      <w:bodyDiv w:val="1"/>
      <w:marLeft w:val="0"/>
      <w:marRight w:val="0"/>
      <w:marTop w:val="0"/>
      <w:marBottom w:val="0"/>
      <w:divBdr>
        <w:top w:val="none" w:sz="0" w:space="0" w:color="auto"/>
        <w:left w:val="none" w:sz="0" w:space="0" w:color="auto"/>
        <w:bottom w:val="none" w:sz="0" w:space="0" w:color="auto"/>
        <w:right w:val="none" w:sz="0" w:space="0" w:color="auto"/>
      </w:divBdr>
    </w:div>
    <w:div w:id="1814055532">
      <w:bodyDiv w:val="1"/>
      <w:marLeft w:val="0"/>
      <w:marRight w:val="0"/>
      <w:marTop w:val="0"/>
      <w:marBottom w:val="0"/>
      <w:divBdr>
        <w:top w:val="none" w:sz="0" w:space="0" w:color="auto"/>
        <w:left w:val="none" w:sz="0" w:space="0" w:color="auto"/>
        <w:bottom w:val="none" w:sz="0" w:space="0" w:color="auto"/>
        <w:right w:val="none" w:sz="0" w:space="0" w:color="auto"/>
      </w:divBdr>
    </w:div>
    <w:div w:id="1814247692">
      <w:bodyDiv w:val="1"/>
      <w:marLeft w:val="0"/>
      <w:marRight w:val="0"/>
      <w:marTop w:val="0"/>
      <w:marBottom w:val="0"/>
      <w:divBdr>
        <w:top w:val="none" w:sz="0" w:space="0" w:color="auto"/>
        <w:left w:val="none" w:sz="0" w:space="0" w:color="auto"/>
        <w:bottom w:val="none" w:sz="0" w:space="0" w:color="auto"/>
        <w:right w:val="none" w:sz="0" w:space="0" w:color="auto"/>
      </w:divBdr>
    </w:div>
    <w:div w:id="1814448615">
      <w:bodyDiv w:val="1"/>
      <w:marLeft w:val="0"/>
      <w:marRight w:val="0"/>
      <w:marTop w:val="0"/>
      <w:marBottom w:val="0"/>
      <w:divBdr>
        <w:top w:val="none" w:sz="0" w:space="0" w:color="auto"/>
        <w:left w:val="none" w:sz="0" w:space="0" w:color="auto"/>
        <w:bottom w:val="none" w:sz="0" w:space="0" w:color="auto"/>
        <w:right w:val="none" w:sz="0" w:space="0" w:color="auto"/>
      </w:divBdr>
    </w:div>
    <w:div w:id="1814518272">
      <w:bodyDiv w:val="1"/>
      <w:marLeft w:val="0"/>
      <w:marRight w:val="0"/>
      <w:marTop w:val="0"/>
      <w:marBottom w:val="0"/>
      <w:divBdr>
        <w:top w:val="none" w:sz="0" w:space="0" w:color="auto"/>
        <w:left w:val="none" w:sz="0" w:space="0" w:color="auto"/>
        <w:bottom w:val="none" w:sz="0" w:space="0" w:color="auto"/>
        <w:right w:val="none" w:sz="0" w:space="0" w:color="auto"/>
      </w:divBdr>
    </w:div>
    <w:div w:id="1814561456">
      <w:bodyDiv w:val="1"/>
      <w:marLeft w:val="0"/>
      <w:marRight w:val="0"/>
      <w:marTop w:val="0"/>
      <w:marBottom w:val="0"/>
      <w:divBdr>
        <w:top w:val="none" w:sz="0" w:space="0" w:color="auto"/>
        <w:left w:val="none" w:sz="0" w:space="0" w:color="auto"/>
        <w:bottom w:val="none" w:sz="0" w:space="0" w:color="auto"/>
        <w:right w:val="none" w:sz="0" w:space="0" w:color="auto"/>
      </w:divBdr>
    </w:div>
    <w:div w:id="1814563896">
      <w:bodyDiv w:val="1"/>
      <w:marLeft w:val="0"/>
      <w:marRight w:val="0"/>
      <w:marTop w:val="0"/>
      <w:marBottom w:val="0"/>
      <w:divBdr>
        <w:top w:val="none" w:sz="0" w:space="0" w:color="auto"/>
        <w:left w:val="none" w:sz="0" w:space="0" w:color="auto"/>
        <w:bottom w:val="none" w:sz="0" w:space="0" w:color="auto"/>
        <w:right w:val="none" w:sz="0" w:space="0" w:color="auto"/>
      </w:divBdr>
    </w:div>
    <w:div w:id="1814565530">
      <w:bodyDiv w:val="1"/>
      <w:marLeft w:val="0"/>
      <w:marRight w:val="0"/>
      <w:marTop w:val="0"/>
      <w:marBottom w:val="0"/>
      <w:divBdr>
        <w:top w:val="none" w:sz="0" w:space="0" w:color="auto"/>
        <w:left w:val="none" w:sz="0" w:space="0" w:color="auto"/>
        <w:bottom w:val="none" w:sz="0" w:space="0" w:color="auto"/>
        <w:right w:val="none" w:sz="0" w:space="0" w:color="auto"/>
      </w:divBdr>
    </w:div>
    <w:div w:id="1814638283">
      <w:bodyDiv w:val="1"/>
      <w:marLeft w:val="0"/>
      <w:marRight w:val="0"/>
      <w:marTop w:val="0"/>
      <w:marBottom w:val="0"/>
      <w:divBdr>
        <w:top w:val="none" w:sz="0" w:space="0" w:color="auto"/>
        <w:left w:val="none" w:sz="0" w:space="0" w:color="auto"/>
        <w:bottom w:val="none" w:sz="0" w:space="0" w:color="auto"/>
        <w:right w:val="none" w:sz="0" w:space="0" w:color="auto"/>
      </w:divBdr>
    </w:div>
    <w:div w:id="1814758861">
      <w:bodyDiv w:val="1"/>
      <w:marLeft w:val="0"/>
      <w:marRight w:val="0"/>
      <w:marTop w:val="0"/>
      <w:marBottom w:val="0"/>
      <w:divBdr>
        <w:top w:val="none" w:sz="0" w:space="0" w:color="auto"/>
        <w:left w:val="none" w:sz="0" w:space="0" w:color="auto"/>
        <w:bottom w:val="none" w:sz="0" w:space="0" w:color="auto"/>
        <w:right w:val="none" w:sz="0" w:space="0" w:color="auto"/>
      </w:divBdr>
    </w:div>
    <w:div w:id="1814829590">
      <w:bodyDiv w:val="1"/>
      <w:marLeft w:val="0"/>
      <w:marRight w:val="0"/>
      <w:marTop w:val="0"/>
      <w:marBottom w:val="0"/>
      <w:divBdr>
        <w:top w:val="none" w:sz="0" w:space="0" w:color="auto"/>
        <w:left w:val="none" w:sz="0" w:space="0" w:color="auto"/>
        <w:bottom w:val="none" w:sz="0" w:space="0" w:color="auto"/>
        <w:right w:val="none" w:sz="0" w:space="0" w:color="auto"/>
      </w:divBdr>
    </w:div>
    <w:div w:id="1814830304">
      <w:bodyDiv w:val="1"/>
      <w:marLeft w:val="0"/>
      <w:marRight w:val="0"/>
      <w:marTop w:val="0"/>
      <w:marBottom w:val="0"/>
      <w:divBdr>
        <w:top w:val="none" w:sz="0" w:space="0" w:color="auto"/>
        <w:left w:val="none" w:sz="0" w:space="0" w:color="auto"/>
        <w:bottom w:val="none" w:sz="0" w:space="0" w:color="auto"/>
        <w:right w:val="none" w:sz="0" w:space="0" w:color="auto"/>
      </w:divBdr>
    </w:div>
    <w:div w:id="1814904361">
      <w:bodyDiv w:val="1"/>
      <w:marLeft w:val="0"/>
      <w:marRight w:val="0"/>
      <w:marTop w:val="0"/>
      <w:marBottom w:val="0"/>
      <w:divBdr>
        <w:top w:val="none" w:sz="0" w:space="0" w:color="auto"/>
        <w:left w:val="none" w:sz="0" w:space="0" w:color="auto"/>
        <w:bottom w:val="none" w:sz="0" w:space="0" w:color="auto"/>
        <w:right w:val="none" w:sz="0" w:space="0" w:color="auto"/>
      </w:divBdr>
    </w:div>
    <w:div w:id="1814911398">
      <w:bodyDiv w:val="1"/>
      <w:marLeft w:val="0"/>
      <w:marRight w:val="0"/>
      <w:marTop w:val="0"/>
      <w:marBottom w:val="0"/>
      <w:divBdr>
        <w:top w:val="none" w:sz="0" w:space="0" w:color="auto"/>
        <w:left w:val="none" w:sz="0" w:space="0" w:color="auto"/>
        <w:bottom w:val="none" w:sz="0" w:space="0" w:color="auto"/>
        <w:right w:val="none" w:sz="0" w:space="0" w:color="auto"/>
      </w:divBdr>
    </w:div>
    <w:div w:id="1815028987">
      <w:bodyDiv w:val="1"/>
      <w:marLeft w:val="0"/>
      <w:marRight w:val="0"/>
      <w:marTop w:val="0"/>
      <w:marBottom w:val="0"/>
      <w:divBdr>
        <w:top w:val="none" w:sz="0" w:space="0" w:color="auto"/>
        <w:left w:val="none" w:sz="0" w:space="0" w:color="auto"/>
        <w:bottom w:val="none" w:sz="0" w:space="0" w:color="auto"/>
        <w:right w:val="none" w:sz="0" w:space="0" w:color="auto"/>
      </w:divBdr>
    </w:div>
    <w:div w:id="1815101169">
      <w:bodyDiv w:val="1"/>
      <w:marLeft w:val="0"/>
      <w:marRight w:val="0"/>
      <w:marTop w:val="0"/>
      <w:marBottom w:val="0"/>
      <w:divBdr>
        <w:top w:val="none" w:sz="0" w:space="0" w:color="auto"/>
        <w:left w:val="none" w:sz="0" w:space="0" w:color="auto"/>
        <w:bottom w:val="none" w:sz="0" w:space="0" w:color="auto"/>
        <w:right w:val="none" w:sz="0" w:space="0" w:color="auto"/>
      </w:divBdr>
    </w:div>
    <w:div w:id="1815104871">
      <w:bodyDiv w:val="1"/>
      <w:marLeft w:val="0"/>
      <w:marRight w:val="0"/>
      <w:marTop w:val="0"/>
      <w:marBottom w:val="0"/>
      <w:divBdr>
        <w:top w:val="none" w:sz="0" w:space="0" w:color="auto"/>
        <w:left w:val="none" w:sz="0" w:space="0" w:color="auto"/>
        <w:bottom w:val="none" w:sz="0" w:space="0" w:color="auto"/>
        <w:right w:val="none" w:sz="0" w:space="0" w:color="auto"/>
      </w:divBdr>
    </w:div>
    <w:div w:id="1815105282">
      <w:bodyDiv w:val="1"/>
      <w:marLeft w:val="0"/>
      <w:marRight w:val="0"/>
      <w:marTop w:val="0"/>
      <w:marBottom w:val="0"/>
      <w:divBdr>
        <w:top w:val="none" w:sz="0" w:space="0" w:color="auto"/>
        <w:left w:val="none" w:sz="0" w:space="0" w:color="auto"/>
        <w:bottom w:val="none" w:sz="0" w:space="0" w:color="auto"/>
        <w:right w:val="none" w:sz="0" w:space="0" w:color="auto"/>
      </w:divBdr>
    </w:div>
    <w:div w:id="1815173998">
      <w:bodyDiv w:val="1"/>
      <w:marLeft w:val="0"/>
      <w:marRight w:val="0"/>
      <w:marTop w:val="0"/>
      <w:marBottom w:val="0"/>
      <w:divBdr>
        <w:top w:val="none" w:sz="0" w:space="0" w:color="auto"/>
        <w:left w:val="none" w:sz="0" w:space="0" w:color="auto"/>
        <w:bottom w:val="none" w:sz="0" w:space="0" w:color="auto"/>
        <w:right w:val="none" w:sz="0" w:space="0" w:color="auto"/>
      </w:divBdr>
    </w:div>
    <w:div w:id="1815247344">
      <w:bodyDiv w:val="1"/>
      <w:marLeft w:val="0"/>
      <w:marRight w:val="0"/>
      <w:marTop w:val="0"/>
      <w:marBottom w:val="0"/>
      <w:divBdr>
        <w:top w:val="none" w:sz="0" w:space="0" w:color="auto"/>
        <w:left w:val="none" w:sz="0" w:space="0" w:color="auto"/>
        <w:bottom w:val="none" w:sz="0" w:space="0" w:color="auto"/>
        <w:right w:val="none" w:sz="0" w:space="0" w:color="auto"/>
      </w:divBdr>
    </w:div>
    <w:div w:id="1815289739">
      <w:bodyDiv w:val="1"/>
      <w:marLeft w:val="0"/>
      <w:marRight w:val="0"/>
      <w:marTop w:val="0"/>
      <w:marBottom w:val="0"/>
      <w:divBdr>
        <w:top w:val="none" w:sz="0" w:space="0" w:color="auto"/>
        <w:left w:val="none" w:sz="0" w:space="0" w:color="auto"/>
        <w:bottom w:val="none" w:sz="0" w:space="0" w:color="auto"/>
        <w:right w:val="none" w:sz="0" w:space="0" w:color="auto"/>
      </w:divBdr>
    </w:div>
    <w:div w:id="1815373827">
      <w:bodyDiv w:val="1"/>
      <w:marLeft w:val="0"/>
      <w:marRight w:val="0"/>
      <w:marTop w:val="0"/>
      <w:marBottom w:val="0"/>
      <w:divBdr>
        <w:top w:val="none" w:sz="0" w:space="0" w:color="auto"/>
        <w:left w:val="none" w:sz="0" w:space="0" w:color="auto"/>
        <w:bottom w:val="none" w:sz="0" w:space="0" w:color="auto"/>
        <w:right w:val="none" w:sz="0" w:space="0" w:color="auto"/>
      </w:divBdr>
    </w:div>
    <w:div w:id="1815562412">
      <w:bodyDiv w:val="1"/>
      <w:marLeft w:val="0"/>
      <w:marRight w:val="0"/>
      <w:marTop w:val="0"/>
      <w:marBottom w:val="0"/>
      <w:divBdr>
        <w:top w:val="none" w:sz="0" w:space="0" w:color="auto"/>
        <w:left w:val="none" w:sz="0" w:space="0" w:color="auto"/>
        <w:bottom w:val="none" w:sz="0" w:space="0" w:color="auto"/>
        <w:right w:val="none" w:sz="0" w:space="0" w:color="auto"/>
      </w:divBdr>
    </w:div>
    <w:div w:id="1815639853">
      <w:bodyDiv w:val="1"/>
      <w:marLeft w:val="0"/>
      <w:marRight w:val="0"/>
      <w:marTop w:val="0"/>
      <w:marBottom w:val="0"/>
      <w:divBdr>
        <w:top w:val="none" w:sz="0" w:space="0" w:color="auto"/>
        <w:left w:val="none" w:sz="0" w:space="0" w:color="auto"/>
        <w:bottom w:val="none" w:sz="0" w:space="0" w:color="auto"/>
        <w:right w:val="none" w:sz="0" w:space="0" w:color="auto"/>
      </w:divBdr>
    </w:div>
    <w:div w:id="1815826530">
      <w:bodyDiv w:val="1"/>
      <w:marLeft w:val="0"/>
      <w:marRight w:val="0"/>
      <w:marTop w:val="0"/>
      <w:marBottom w:val="0"/>
      <w:divBdr>
        <w:top w:val="none" w:sz="0" w:space="0" w:color="auto"/>
        <w:left w:val="none" w:sz="0" w:space="0" w:color="auto"/>
        <w:bottom w:val="none" w:sz="0" w:space="0" w:color="auto"/>
        <w:right w:val="none" w:sz="0" w:space="0" w:color="auto"/>
      </w:divBdr>
    </w:div>
    <w:div w:id="1815953531">
      <w:bodyDiv w:val="1"/>
      <w:marLeft w:val="0"/>
      <w:marRight w:val="0"/>
      <w:marTop w:val="0"/>
      <w:marBottom w:val="0"/>
      <w:divBdr>
        <w:top w:val="none" w:sz="0" w:space="0" w:color="auto"/>
        <w:left w:val="none" w:sz="0" w:space="0" w:color="auto"/>
        <w:bottom w:val="none" w:sz="0" w:space="0" w:color="auto"/>
        <w:right w:val="none" w:sz="0" w:space="0" w:color="auto"/>
      </w:divBdr>
    </w:div>
    <w:div w:id="1816023572">
      <w:bodyDiv w:val="1"/>
      <w:marLeft w:val="0"/>
      <w:marRight w:val="0"/>
      <w:marTop w:val="0"/>
      <w:marBottom w:val="0"/>
      <w:divBdr>
        <w:top w:val="none" w:sz="0" w:space="0" w:color="auto"/>
        <w:left w:val="none" w:sz="0" w:space="0" w:color="auto"/>
        <w:bottom w:val="none" w:sz="0" w:space="0" w:color="auto"/>
        <w:right w:val="none" w:sz="0" w:space="0" w:color="auto"/>
      </w:divBdr>
    </w:div>
    <w:div w:id="1816097880">
      <w:bodyDiv w:val="1"/>
      <w:marLeft w:val="0"/>
      <w:marRight w:val="0"/>
      <w:marTop w:val="0"/>
      <w:marBottom w:val="0"/>
      <w:divBdr>
        <w:top w:val="none" w:sz="0" w:space="0" w:color="auto"/>
        <w:left w:val="none" w:sz="0" w:space="0" w:color="auto"/>
        <w:bottom w:val="none" w:sz="0" w:space="0" w:color="auto"/>
        <w:right w:val="none" w:sz="0" w:space="0" w:color="auto"/>
      </w:divBdr>
    </w:div>
    <w:div w:id="1816141015">
      <w:bodyDiv w:val="1"/>
      <w:marLeft w:val="0"/>
      <w:marRight w:val="0"/>
      <w:marTop w:val="0"/>
      <w:marBottom w:val="0"/>
      <w:divBdr>
        <w:top w:val="none" w:sz="0" w:space="0" w:color="auto"/>
        <w:left w:val="none" w:sz="0" w:space="0" w:color="auto"/>
        <w:bottom w:val="none" w:sz="0" w:space="0" w:color="auto"/>
        <w:right w:val="none" w:sz="0" w:space="0" w:color="auto"/>
      </w:divBdr>
    </w:div>
    <w:div w:id="1816145106">
      <w:bodyDiv w:val="1"/>
      <w:marLeft w:val="0"/>
      <w:marRight w:val="0"/>
      <w:marTop w:val="0"/>
      <w:marBottom w:val="0"/>
      <w:divBdr>
        <w:top w:val="none" w:sz="0" w:space="0" w:color="auto"/>
        <w:left w:val="none" w:sz="0" w:space="0" w:color="auto"/>
        <w:bottom w:val="none" w:sz="0" w:space="0" w:color="auto"/>
        <w:right w:val="none" w:sz="0" w:space="0" w:color="auto"/>
      </w:divBdr>
    </w:div>
    <w:div w:id="1816146622">
      <w:bodyDiv w:val="1"/>
      <w:marLeft w:val="0"/>
      <w:marRight w:val="0"/>
      <w:marTop w:val="0"/>
      <w:marBottom w:val="0"/>
      <w:divBdr>
        <w:top w:val="none" w:sz="0" w:space="0" w:color="auto"/>
        <w:left w:val="none" w:sz="0" w:space="0" w:color="auto"/>
        <w:bottom w:val="none" w:sz="0" w:space="0" w:color="auto"/>
        <w:right w:val="none" w:sz="0" w:space="0" w:color="auto"/>
      </w:divBdr>
    </w:div>
    <w:div w:id="1816289742">
      <w:bodyDiv w:val="1"/>
      <w:marLeft w:val="0"/>
      <w:marRight w:val="0"/>
      <w:marTop w:val="0"/>
      <w:marBottom w:val="0"/>
      <w:divBdr>
        <w:top w:val="none" w:sz="0" w:space="0" w:color="auto"/>
        <w:left w:val="none" w:sz="0" w:space="0" w:color="auto"/>
        <w:bottom w:val="none" w:sz="0" w:space="0" w:color="auto"/>
        <w:right w:val="none" w:sz="0" w:space="0" w:color="auto"/>
      </w:divBdr>
    </w:div>
    <w:div w:id="1816293795">
      <w:bodyDiv w:val="1"/>
      <w:marLeft w:val="0"/>
      <w:marRight w:val="0"/>
      <w:marTop w:val="0"/>
      <w:marBottom w:val="0"/>
      <w:divBdr>
        <w:top w:val="none" w:sz="0" w:space="0" w:color="auto"/>
        <w:left w:val="none" w:sz="0" w:space="0" w:color="auto"/>
        <w:bottom w:val="none" w:sz="0" w:space="0" w:color="auto"/>
        <w:right w:val="none" w:sz="0" w:space="0" w:color="auto"/>
      </w:divBdr>
    </w:div>
    <w:div w:id="1816335295">
      <w:bodyDiv w:val="1"/>
      <w:marLeft w:val="0"/>
      <w:marRight w:val="0"/>
      <w:marTop w:val="0"/>
      <w:marBottom w:val="0"/>
      <w:divBdr>
        <w:top w:val="none" w:sz="0" w:space="0" w:color="auto"/>
        <w:left w:val="none" w:sz="0" w:space="0" w:color="auto"/>
        <w:bottom w:val="none" w:sz="0" w:space="0" w:color="auto"/>
        <w:right w:val="none" w:sz="0" w:space="0" w:color="auto"/>
      </w:divBdr>
    </w:div>
    <w:div w:id="1816675481">
      <w:bodyDiv w:val="1"/>
      <w:marLeft w:val="0"/>
      <w:marRight w:val="0"/>
      <w:marTop w:val="0"/>
      <w:marBottom w:val="0"/>
      <w:divBdr>
        <w:top w:val="none" w:sz="0" w:space="0" w:color="auto"/>
        <w:left w:val="none" w:sz="0" w:space="0" w:color="auto"/>
        <w:bottom w:val="none" w:sz="0" w:space="0" w:color="auto"/>
        <w:right w:val="none" w:sz="0" w:space="0" w:color="auto"/>
      </w:divBdr>
    </w:div>
    <w:div w:id="1816752505">
      <w:bodyDiv w:val="1"/>
      <w:marLeft w:val="0"/>
      <w:marRight w:val="0"/>
      <w:marTop w:val="0"/>
      <w:marBottom w:val="0"/>
      <w:divBdr>
        <w:top w:val="none" w:sz="0" w:space="0" w:color="auto"/>
        <w:left w:val="none" w:sz="0" w:space="0" w:color="auto"/>
        <w:bottom w:val="none" w:sz="0" w:space="0" w:color="auto"/>
        <w:right w:val="none" w:sz="0" w:space="0" w:color="auto"/>
      </w:divBdr>
    </w:div>
    <w:div w:id="1816801069">
      <w:bodyDiv w:val="1"/>
      <w:marLeft w:val="0"/>
      <w:marRight w:val="0"/>
      <w:marTop w:val="0"/>
      <w:marBottom w:val="0"/>
      <w:divBdr>
        <w:top w:val="none" w:sz="0" w:space="0" w:color="auto"/>
        <w:left w:val="none" w:sz="0" w:space="0" w:color="auto"/>
        <w:bottom w:val="none" w:sz="0" w:space="0" w:color="auto"/>
        <w:right w:val="none" w:sz="0" w:space="0" w:color="auto"/>
      </w:divBdr>
    </w:div>
    <w:div w:id="1816801479">
      <w:bodyDiv w:val="1"/>
      <w:marLeft w:val="0"/>
      <w:marRight w:val="0"/>
      <w:marTop w:val="0"/>
      <w:marBottom w:val="0"/>
      <w:divBdr>
        <w:top w:val="none" w:sz="0" w:space="0" w:color="auto"/>
        <w:left w:val="none" w:sz="0" w:space="0" w:color="auto"/>
        <w:bottom w:val="none" w:sz="0" w:space="0" w:color="auto"/>
        <w:right w:val="none" w:sz="0" w:space="0" w:color="auto"/>
      </w:divBdr>
    </w:div>
    <w:div w:id="1816945273">
      <w:bodyDiv w:val="1"/>
      <w:marLeft w:val="0"/>
      <w:marRight w:val="0"/>
      <w:marTop w:val="0"/>
      <w:marBottom w:val="0"/>
      <w:divBdr>
        <w:top w:val="none" w:sz="0" w:space="0" w:color="auto"/>
        <w:left w:val="none" w:sz="0" w:space="0" w:color="auto"/>
        <w:bottom w:val="none" w:sz="0" w:space="0" w:color="auto"/>
        <w:right w:val="none" w:sz="0" w:space="0" w:color="auto"/>
      </w:divBdr>
    </w:div>
    <w:div w:id="1817183269">
      <w:bodyDiv w:val="1"/>
      <w:marLeft w:val="0"/>
      <w:marRight w:val="0"/>
      <w:marTop w:val="0"/>
      <w:marBottom w:val="0"/>
      <w:divBdr>
        <w:top w:val="none" w:sz="0" w:space="0" w:color="auto"/>
        <w:left w:val="none" w:sz="0" w:space="0" w:color="auto"/>
        <w:bottom w:val="none" w:sz="0" w:space="0" w:color="auto"/>
        <w:right w:val="none" w:sz="0" w:space="0" w:color="auto"/>
      </w:divBdr>
    </w:div>
    <w:div w:id="1817187476">
      <w:bodyDiv w:val="1"/>
      <w:marLeft w:val="0"/>
      <w:marRight w:val="0"/>
      <w:marTop w:val="0"/>
      <w:marBottom w:val="0"/>
      <w:divBdr>
        <w:top w:val="none" w:sz="0" w:space="0" w:color="auto"/>
        <w:left w:val="none" w:sz="0" w:space="0" w:color="auto"/>
        <w:bottom w:val="none" w:sz="0" w:space="0" w:color="auto"/>
        <w:right w:val="none" w:sz="0" w:space="0" w:color="auto"/>
      </w:divBdr>
    </w:div>
    <w:div w:id="1817187792">
      <w:bodyDiv w:val="1"/>
      <w:marLeft w:val="0"/>
      <w:marRight w:val="0"/>
      <w:marTop w:val="0"/>
      <w:marBottom w:val="0"/>
      <w:divBdr>
        <w:top w:val="none" w:sz="0" w:space="0" w:color="auto"/>
        <w:left w:val="none" w:sz="0" w:space="0" w:color="auto"/>
        <w:bottom w:val="none" w:sz="0" w:space="0" w:color="auto"/>
        <w:right w:val="none" w:sz="0" w:space="0" w:color="auto"/>
      </w:divBdr>
    </w:div>
    <w:div w:id="1817382249">
      <w:bodyDiv w:val="1"/>
      <w:marLeft w:val="0"/>
      <w:marRight w:val="0"/>
      <w:marTop w:val="0"/>
      <w:marBottom w:val="0"/>
      <w:divBdr>
        <w:top w:val="none" w:sz="0" w:space="0" w:color="auto"/>
        <w:left w:val="none" w:sz="0" w:space="0" w:color="auto"/>
        <w:bottom w:val="none" w:sz="0" w:space="0" w:color="auto"/>
        <w:right w:val="none" w:sz="0" w:space="0" w:color="auto"/>
      </w:divBdr>
    </w:div>
    <w:div w:id="1817449465">
      <w:bodyDiv w:val="1"/>
      <w:marLeft w:val="0"/>
      <w:marRight w:val="0"/>
      <w:marTop w:val="0"/>
      <w:marBottom w:val="0"/>
      <w:divBdr>
        <w:top w:val="none" w:sz="0" w:space="0" w:color="auto"/>
        <w:left w:val="none" w:sz="0" w:space="0" w:color="auto"/>
        <w:bottom w:val="none" w:sz="0" w:space="0" w:color="auto"/>
        <w:right w:val="none" w:sz="0" w:space="0" w:color="auto"/>
      </w:divBdr>
    </w:div>
    <w:div w:id="1817451885">
      <w:bodyDiv w:val="1"/>
      <w:marLeft w:val="0"/>
      <w:marRight w:val="0"/>
      <w:marTop w:val="0"/>
      <w:marBottom w:val="0"/>
      <w:divBdr>
        <w:top w:val="none" w:sz="0" w:space="0" w:color="auto"/>
        <w:left w:val="none" w:sz="0" w:space="0" w:color="auto"/>
        <w:bottom w:val="none" w:sz="0" w:space="0" w:color="auto"/>
        <w:right w:val="none" w:sz="0" w:space="0" w:color="auto"/>
      </w:divBdr>
    </w:div>
    <w:div w:id="1817605996">
      <w:bodyDiv w:val="1"/>
      <w:marLeft w:val="0"/>
      <w:marRight w:val="0"/>
      <w:marTop w:val="0"/>
      <w:marBottom w:val="0"/>
      <w:divBdr>
        <w:top w:val="none" w:sz="0" w:space="0" w:color="auto"/>
        <w:left w:val="none" w:sz="0" w:space="0" w:color="auto"/>
        <w:bottom w:val="none" w:sz="0" w:space="0" w:color="auto"/>
        <w:right w:val="none" w:sz="0" w:space="0" w:color="auto"/>
      </w:divBdr>
    </w:div>
    <w:div w:id="1817643668">
      <w:bodyDiv w:val="1"/>
      <w:marLeft w:val="0"/>
      <w:marRight w:val="0"/>
      <w:marTop w:val="0"/>
      <w:marBottom w:val="0"/>
      <w:divBdr>
        <w:top w:val="none" w:sz="0" w:space="0" w:color="auto"/>
        <w:left w:val="none" w:sz="0" w:space="0" w:color="auto"/>
        <w:bottom w:val="none" w:sz="0" w:space="0" w:color="auto"/>
        <w:right w:val="none" w:sz="0" w:space="0" w:color="auto"/>
      </w:divBdr>
    </w:div>
    <w:div w:id="1817717845">
      <w:bodyDiv w:val="1"/>
      <w:marLeft w:val="0"/>
      <w:marRight w:val="0"/>
      <w:marTop w:val="0"/>
      <w:marBottom w:val="0"/>
      <w:divBdr>
        <w:top w:val="none" w:sz="0" w:space="0" w:color="auto"/>
        <w:left w:val="none" w:sz="0" w:space="0" w:color="auto"/>
        <w:bottom w:val="none" w:sz="0" w:space="0" w:color="auto"/>
        <w:right w:val="none" w:sz="0" w:space="0" w:color="auto"/>
      </w:divBdr>
    </w:div>
    <w:div w:id="1817724560">
      <w:bodyDiv w:val="1"/>
      <w:marLeft w:val="0"/>
      <w:marRight w:val="0"/>
      <w:marTop w:val="0"/>
      <w:marBottom w:val="0"/>
      <w:divBdr>
        <w:top w:val="none" w:sz="0" w:space="0" w:color="auto"/>
        <w:left w:val="none" w:sz="0" w:space="0" w:color="auto"/>
        <w:bottom w:val="none" w:sz="0" w:space="0" w:color="auto"/>
        <w:right w:val="none" w:sz="0" w:space="0" w:color="auto"/>
      </w:divBdr>
    </w:div>
    <w:div w:id="1817792170">
      <w:bodyDiv w:val="1"/>
      <w:marLeft w:val="0"/>
      <w:marRight w:val="0"/>
      <w:marTop w:val="0"/>
      <w:marBottom w:val="0"/>
      <w:divBdr>
        <w:top w:val="none" w:sz="0" w:space="0" w:color="auto"/>
        <w:left w:val="none" w:sz="0" w:space="0" w:color="auto"/>
        <w:bottom w:val="none" w:sz="0" w:space="0" w:color="auto"/>
        <w:right w:val="none" w:sz="0" w:space="0" w:color="auto"/>
      </w:divBdr>
    </w:div>
    <w:div w:id="1817842185">
      <w:bodyDiv w:val="1"/>
      <w:marLeft w:val="0"/>
      <w:marRight w:val="0"/>
      <w:marTop w:val="0"/>
      <w:marBottom w:val="0"/>
      <w:divBdr>
        <w:top w:val="none" w:sz="0" w:space="0" w:color="auto"/>
        <w:left w:val="none" w:sz="0" w:space="0" w:color="auto"/>
        <w:bottom w:val="none" w:sz="0" w:space="0" w:color="auto"/>
        <w:right w:val="none" w:sz="0" w:space="0" w:color="auto"/>
      </w:divBdr>
    </w:div>
    <w:div w:id="1817915132">
      <w:bodyDiv w:val="1"/>
      <w:marLeft w:val="0"/>
      <w:marRight w:val="0"/>
      <w:marTop w:val="0"/>
      <w:marBottom w:val="0"/>
      <w:divBdr>
        <w:top w:val="none" w:sz="0" w:space="0" w:color="auto"/>
        <w:left w:val="none" w:sz="0" w:space="0" w:color="auto"/>
        <w:bottom w:val="none" w:sz="0" w:space="0" w:color="auto"/>
        <w:right w:val="none" w:sz="0" w:space="0" w:color="auto"/>
      </w:divBdr>
    </w:div>
    <w:div w:id="1817990044">
      <w:bodyDiv w:val="1"/>
      <w:marLeft w:val="0"/>
      <w:marRight w:val="0"/>
      <w:marTop w:val="0"/>
      <w:marBottom w:val="0"/>
      <w:divBdr>
        <w:top w:val="none" w:sz="0" w:space="0" w:color="auto"/>
        <w:left w:val="none" w:sz="0" w:space="0" w:color="auto"/>
        <w:bottom w:val="none" w:sz="0" w:space="0" w:color="auto"/>
        <w:right w:val="none" w:sz="0" w:space="0" w:color="auto"/>
      </w:divBdr>
    </w:div>
    <w:div w:id="1818065969">
      <w:bodyDiv w:val="1"/>
      <w:marLeft w:val="0"/>
      <w:marRight w:val="0"/>
      <w:marTop w:val="0"/>
      <w:marBottom w:val="0"/>
      <w:divBdr>
        <w:top w:val="none" w:sz="0" w:space="0" w:color="auto"/>
        <w:left w:val="none" w:sz="0" w:space="0" w:color="auto"/>
        <w:bottom w:val="none" w:sz="0" w:space="0" w:color="auto"/>
        <w:right w:val="none" w:sz="0" w:space="0" w:color="auto"/>
      </w:divBdr>
    </w:div>
    <w:div w:id="1818112361">
      <w:bodyDiv w:val="1"/>
      <w:marLeft w:val="0"/>
      <w:marRight w:val="0"/>
      <w:marTop w:val="0"/>
      <w:marBottom w:val="0"/>
      <w:divBdr>
        <w:top w:val="none" w:sz="0" w:space="0" w:color="auto"/>
        <w:left w:val="none" w:sz="0" w:space="0" w:color="auto"/>
        <w:bottom w:val="none" w:sz="0" w:space="0" w:color="auto"/>
        <w:right w:val="none" w:sz="0" w:space="0" w:color="auto"/>
      </w:divBdr>
    </w:div>
    <w:div w:id="1818112858">
      <w:bodyDiv w:val="1"/>
      <w:marLeft w:val="0"/>
      <w:marRight w:val="0"/>
      <w:marTop w:val="0"/>
      <w:marBottom w:val="0"/>
      <w:divBdr>
        <w:top w:val="none" w:sz="0" w:space="0" w:color="auto"/>
        <w:left w:val="none" w:sz="0" w:space="0" w:color="auto"/>
        <w:bottom w:val="none" w:sz="0" w:space="0" w:color="auto"/>
        <w:right w:val="none" w:sz="0" w:space="0" w:color="auto"/>
      </w:divBdr>
    </w:div>
    <w:div w:id="1818178914">
      <w:bodyDiv w:val="1"/>
      <w:marLeft w:val="0"/>
      <w:marRight w:val="0"/>
      <w:marTop w:val="0"/>
      <w:marBottom w:val="0"/>
      <w:divBdr>
        <w:top w:val="none" w:sz="0" w:space="0" w:color="auto"/>
        <w:left w:val="none" w:sz="0" w:space="0" w:color="auto"/>
        <w:bottom w:val="none" w:sz="0" w:space="0" w:color="auto"/>
        <w:right w:val="none" w:sz="0" w:space="0" w:color="auto"/>
      </w:divBdr>
    </w:div>
    <w:div w:id="1818183627">
      <w:bodyDiv w:val="1"/>
      <w:marLeft w:val="0"/>
      <w:marRight w:val="0"/>
      <w:marTop w:val="0"/>
      <w:marBottom w:val="0"/>
      <w:divBdr>
        <w:top w:val="none" w:sz="0" w:space="0" w:color="auto"/>
        <w:left w:val="none" w:sz="0" w:space="0" w:color="auto"/>
        <w:bottom w:val="none" w:sz="0" w:space="0" w:color="auto"/>
        <w:right w:val="none" w:sz="0" w:space="0" w:color="auto"/>
      </w:divBdr>
    </w:div>
    <w:div w:id="1818186211">
      <w:bodyDiv w:val="1"/>
      <w:marLeft w:val="0"/>
      <w:marRight w:val="0"/>
      <w:marTop w:val="0"/>
      <w:marBottom w:val="0"/>
      <w:divBdr>
        <w:top w:val="none" w:sz="0" w:space="0" w:color="auto"/>
        <w:left w:val="none" w:sz="0" w:space="0" w:color="auto"/>
        <w:bottom w:val="none" w:sz="0" w:space="0" w:color="auto"/>
        <w:right w:val="none" w:sz="0" w:space="0" w:color="auto"/>
      </w:divBdr>
    </w:div>
    <w:div w:id="1818261367">
      <w:bodyDiv w:val="1"/>
      <w:marLeft w:val="0"/>
      <w:marRight w:val="0"/>
      <w:marTop w:val="0"/>
      <w:marBottom w:val="0"/>
      <w:divBdr>
        <w:top w:val="none" w:sz="0" w:space="0" w:color="auto"/>
        <w:left w:val="none" w:sz="0" w:space="0" w:color="auto"/>
        <w:bottom w:val="none" w:sz="0" w:space="0" w:color="auto"/>
        <w:right w:val="none" w:sz="0" w:space="0" w:color="auto"/>
      </w:divBdr>
    </w:div>
    <w:div w:id="1818303052">
      <w:bodyDiv w:val="1"/>
      <w:marLeft w:val="0"/>
      <w:marRight w:val="0"/>
      <w:marTop w:val="0"/>
      <w:marBottom w:val="0"/>
      <w:divBdr>
        <w:top w:val="none" w:sz="0" w:space="0" w:color="auto"/>
        <w:left w:val="none" w:sz="0" w:space="0" w:color="auto"/>
        <w:bottom w:val="none" w:sz="0" w:space="0" w:color="auto"/>
        <w:right w:val="none" w:sz="0" w:space="0" w:color="auto"/>
      </w:divBdr>
    </w:div>
    <w:div w:id="1818304716">
      <w:bodyDiv w:val="1"/>
      <w:marLeft w:val="0"/>
      <w:marRight w:val="0"/>
      <w:marTop w:val="0"/>
      <w:marBottom w:val="0"/>
      <w:divBdr>
        <w:top w:val="none" w:sz="0" w:space="0" w:color="auto"/>
        <w:left w:val="none" w:sz="0" w:space="0" w:color="auto"/>
        <w:bottom w:val="none" w:sz="0" w:space="0" w:color="auto"/>
        <w:right w:val="none" w:sz="0" w:space="0" w:color="auto"/>
      </w:divBdr>
    </w:div>
    <w:div w:id="1818450508">
      <w:bodyDiv w:val="1"/>
      <w:marLeft w:val="0"/>
      <w:marRight w:val="0"/>
      <w:marTop w:val="0"/>
      <w:marBottom w:val="0"/>
      <w:divBdr>
        <w:top w:val="none" w:sz="0" w:space="0" w:color="auto"/>
        <w:left w:val="none" w:sz="0" w:space="0" w:color="auto"/>
        <w:bottom w:val="none" w:sz="0" w:space="0" w:color="auto"/>
        <w:right w:val="none" w:sz="0" w:space="0" w:color="auto"/>
      </w:divBdr>
    </w:div>
    <w:div w:id="1818451443">
      <w:bodyDiv w:val="1"/>
      <w:marLeft w:val="0"/>
      <w:marRight w:val="0"/>
      <w:marTop w:val="0"/>
      <w:marBottom w:val="0"/>
      <w:divBdr>
        <w:top w:val="none" w:sz="0" w:space="0" w:color="auto"/>
        <w:left w:val="none" w:sz="0" w:space="0" w:color="auto"/>
        <w:bottom w:val="none" w:sz="0" w:space="0" w:color="auto"/>
        <w:right w:val="none" w:sz="0" w:space="0" w:color="auto"/>
      </w:divBdr>
    </w:div>
    <w:div w:id="1818644173">
      <w:bodyDiv w:val="1"/>
      <w:marLeft w:val="0"/>
      <w:marRight w:val="0"/>
      <w:marTop w:val="0"/>
      <w:marBottom w:val="0"/>
      <w:divBdr>
        <w:top w:val="none" w:sz="0" w:space="0" w:color="auto"/>
        <w:left w:val="none" w:sz="0" w:space="0" w:color="auto"/>
        <w:bottom w:val="none" w:sz="0" w:space="0" w:color="auto"/>
        <w:right w:val="none" w:sz="0" w:space="0" w:color="auto"/>
      </w:divBdr>
    </w:div>
    <w:div w:id="1818649860">
      <w:bodyDiv w:val="1"/>
      <w:marLeft w:val="0"/>
      <w:marRight w:val="0"/>
      <w:marTop w:val="0"/>
      <w:marBottom w:val="0"/>
      <w:divBdr>
        <w:top w:val="none" w:sz="0" w:space="0" w:color="auto"/>
        <w:left w:val="none" w:sz="0" w:space="0" w:color="auto"/>
        <w:bottom w:val="none" w:sz="0" w:space="0" w:color="auto"/>
        <w:right w:val="none" w:sz="0" w:space="0" w:color="auto"/>
      </w:divBdr>
    </w:div>
    <w:div w:id="1818716669">
      <w:bodyDiv w:val="1"/>
      <w:marLeft w:val="0"/>
      <w:marRight w:val="0"/>
      <w:marTop w:val="0"/>
      <w:marBottom w:val="0"/>
      <w:divBdr>
        <w:top w:val="none" w:sz="0" w:space="0" w:color="auto"/>
        <w:left w:val="none" w:sz="0" w:space="0" w:color="auto"/>
        <w:bottom w:val="none" w:sz="0" w:space="0" w:color="auto"/>
        <w:right w:val="none" w:sz="0" w:space="0" w:color="auto"/>
      </w:divBdr>
    </w:div>
    <w:div w:id="1818717848">
      <w:bodyDiv w:val="1"/>
      <w:marLeft w:val="0"/>
      <w:marRight w:val="0"/>
      <w:marTop w:val="0"/>
      <w:marBottom w:val="0"/>
      <w:divBdr>
        <w:top w:val="none" w:sz="0" w:space="0" w:color="auto"/>
        <w:left w:val="none" w:sz="0" w:space="0" w:color="auto"/>
        <w:bottom w:val="none" w:sz="0" w:space="0" w:color="auto"/>
        <w:right w:val="none" w:sz="0" w:space="0" w:color="auto"/>
      </w:divBdr>
    </w:div>
    <w:div w:id="1818762000">
      <w:bodyDiv w:val="1"/>
      <w:marLeft w:val="0"/>
      <w:marRight w:val="0"/>
      <w:marTop w:val="0"/>
      <w:marBottom w:val="0"/>
      <w:divBdr>
        <w:top w:val="none" w:sz="0" w:space="0" w:color="auto"/>
        <w:left w:val="none" w:sz="0" w:space="0" w:color="auto"/>
        <w:bottom w:val="none" w:sz="0" w:space="0" w:color="auto"/>
        <w:right w:val="none" w:sz="0" w:space="0" w:color="auto"/>
      </w:divBdr>
    </w:div>
    <w:div w:id="1818764116">
      <w:bodyDiv w:val="1"/>
      <w:marLeft w:val="0"/>
      <w:marRight w:val="0"/>
      <w:marTop w:val="0"/>
      <w:marBottom w:val="0"/>
      <w:divBdr>
        <w:top w:val="none" w:sz="0" w:space="0" w:color="auto"/>
        <w:left w:val="none" w:sz="0" w:space="0" w:color="auto"/>
        <w:bottom w:val="none" w:sz="0" w:space="0" w:color="auto"/>
        <w:right w:val="none" w:sz="0" w:space="0" w:color="auto"/>
      </w:divBdr>
    </w:div>
    <w:div w:id="1818843557">
      <w:bodyDiv w:val="1"/>
      <w:marLeft w:val="0"/>
      <w:marRight w:val="0"/>
      <w:marTop w:val="0"/>
      <w:marBottom w:val="0"/>
      <w:divBdr>
        <w:top w:val="none" w:sz="0" w:space="0" w:color="auto"/>
        <w:left w:val="none" w:sz="0" w:space="0" w:color="auto"/>
        <w:bottom w:val="none" w:sz="0" w:space="0" w:color="auto"/>
        <w:right w:val="none" w:sz="0" w:space="0" w:color="auto"/>
      </w:divBdr>
    </w:div>
    <w:div w:id="1818918286">
      <w:bodyDiv w:val="1"/>
      <w:marLeft w:val="0"/>
      <w:marRight w:val="0"/>
      <w:marTop w:val="0"/>
      <w:marBottom w:val="0"/>
      <w:divBdr>
        <w:top w:val="none" w:sz="0" w:space="0" w:color="auto"/>
        <w:left w:val="none" w:sz="0" w:space="0" w:color="auto"/>
        <w:bottom w:val="none" w:sz="0" w:space="0" w:color="auto"/>
        <w:right w:val="none" w:sz="0" w:space="0" w:color="auto"/>
      </w:divBdr>
    </w:div>
    <w:div w:id="1819027719">
      <w:bodyDiv w:val="1"/>
      <w:marLeft w:val="0"/>
      <w:marRight w:val="0"/>
      <w:marTop w:val="0"/>
      <w:marBottom w:val="0"/>
      <w:divBdr>
        <w:top w:val="none" w:sz="0" w:space="0" w:color="auto"/>
        <w:left w:val="none" w:sz="0" w:space="0" w:color="auto"/>
        <w:bottom w:val="none" w:sz="0" w:space="0" w:color="auto"/>
        <w:right w:val="none" w:sz="0" w:space="0" w:color="auto"/>
      </w:divBdr>
    </w:div>
    <w:div w:id="1819034806">
      <w:bodyDiv w:val="1"/>
      <w:marLeft w:val="0"/>
      <w:marRight w:val="0"/>
      <w:marTop w:val="0"/>
      <w:marBottom w:val="0"/>
      <w:divBdr>
        <w:top w:val="none" w:sz="0" w:space="0" w:color="auto"/>
        <w:left w:val="none" w:sz="0" w:space="0" w:color="auto"/>
        <w:bottom w:val="none" w:sz="0" w:space="0" w:color="auto"/>
        <w:right w:val="none" w:sz="0" w:space="0" w:color="auto"/>
      </w:divBdr>
    </w:div>
    <w:div w:id="1819154882">
      <w:bodyDiv w:val="1"/>
      <w:marLeft w:val="0"/>
      <w:marRight w:val="0"/>
      <w:marTop w:val="0"/>
      <w:marBottom w:val="0"/>
      <w:divBdr>
        <w:top w:val="none" w:sz="0" w:space="0" w:color="auto"/>
        <w:left w:val="none" w:sz="0" w:space="0" w:color="auto"/>
        <w:bottom w:val="none" w:sz="0" w:space="0" w:color="auto"/>
        <w:right w:val="none" w:sz="0" w:space="0" w:color="auto"/>
      </w:divBdr>
    </w:div>
    <w:div w:id="1819300693">
      <w:bodyDiv w:val="1"/>
      <w:marLeft w:val="0"/>
      <w:marRight w:val="0"/>
      <w:marTop w:val="0"/>
      <w:marBottom w:val="0"/>
      <w:divBdr>
        <w:top w:val="none" w:sz="0" w:space="0" w:color="auto"/>
        <w:left w:val="none" w:sz="0" w:space="0" w:color="auto"/>
        <w:bottom w:val="none" w:sz="0" w:space="0" w:color="auto"/>
        <w:right w:val="none" w:sz="0" w:space="0" w:color="auto"/>
      </w:divBdr>
    </w:div>
    <w:div w:id="1819494461">
      <w:bodyDiv w:val="1"/>
      <w:marLeft w:val="0"/>
      <w:marRight w:val="0"/>
      <w:marTop w:val="0"/>
      <w:marBottom w:val="0"/>
      <w:divBdr>
        <w:top w:val="none" w:sz="0" w:space="0" w:color="auto"/>
        <w:left w:val="none" w:sz="0" w:space="0" w:color="auto"/>
        <w:bottom w:val="none" w:sz="0" w:space="0" w:color="auto"/>
        <w:right w:val="none" w:sz="0" w:space="0" w:color="auto"/>
      </w:divBdr>
    </w:div>
    <w:div w:id="1819565158">
      <w:bodyDiv w:val="1"/>
      <w:marLeft w:val="0"/>
      <w:marRight w:val="0"/>
      <w:marTop w:val="0"/>
      <w:marBottom w:val="0"/>
      <w:divBdr>
        <w:top w:val="none" w:sz="0" w:space="0" w:color="auto"/>
        <w:left w:val="none" w:sz="0" w:space="0" w:color="auto"/>
        <w:bottom w:val="none" w:sz="0" w:space="0" w:color="auto"/>
        <w:right w:val="none" w:sz="0" w:space="0" w:color="auto"/>
      </w:divBdr>
    </w:div>
    <w:div w:id="1819573898">
      <w:bodyDiv w:val="1"/>
      <w:marLeft w:val="0"/>
      <w:marRight w:val="0"/>
      <w:marTop w:val="0"/>
      <w:marBottom w:val="0"/>
      <w:divBdr>
        <w:top w:val="none" w:sz="0" w:space="0" w:color="auto"/>
        <w:left w:val="none" w:sz="0" w:space="0" w:color="auto"/>
        <w:bottom w:val="none" w:sz="0" w:space="0" w:color="auto"/>
        <w:right w:val="none" w:sz="0" w:space="0" w:color="auto"/>
      </w:divBdr>
    </w:div>
    <w:div w:id="1819765988">
      <w:bodyDiv w:val="1"/>
      <w:marLeft w:val="0"/>
      <w:marRight w:val="0"/>
      <w:marTop w:val="0"/>
      <w:marBottom w:val="0"/>
      <w:divBdr>
        <w:top w:val="none" w:sz="0" w:space="0" w:color="auto"/>
        <w:left w:val="none" w:sz="0" w:space="0" w:color="auto"/>
        <w:bottom w:val="none" w:sz="0" w:space="0" w:color="auto"/>
        <w:right w:val="none" w:sz="0" w:space="0" w:color="auto"/>
      </w:divBdr>
    </w:div>
    <w:div w:id="1819803770">
      <w:bodyDiv w:val="1"/>
      <w:marLeft w:val="0"/>
      <w:marRight w:val="0"/>
      <w:marTop w:val="0"/>
      <w:marBottom w:val="0"/>
      <w:divBdr>
        <w:top w:val="none" w:sz="0" w:space="0" w:color="auto"/>
        <w:left w:val="none" w:sz="0" w:space="0" w:color="auto"/>
        <w:bottom w:val="none" w:sz="0" w:space="0" w:color="auto"/>
        <w:right w:val="none" w:sz="0" w:space="0" w:color="auto"/>
      </w:divBdr>
    </w:div>
    <w:div w:id="1819954568">
      <w:bodyDiv w:val="1"/>
      <w:marLeft w:val="0"/>
      <w:marRight w:val="0"/>
      <w:marTop w:val="0"/>
      <w:marBottom w:val="0"/>
      <w:divBdr>
        <w:top w:val="none" w:sz="0" w:space="0" w:color="auto"/>
        <w:left w:val="none" w:sz="0" w:space="0" w:color="auto"/>
        <w:bottom w:val="none" w:sz="0" w:space="0" w:color="auto"/>
        <w:right w:val="none" w:sz="0" w:space="0" w:color="auto"/>
      </w:divBdr>
    </w:div>
    <w:div w:id="1819954721">
      <w:bodyDiv w:val="1"/>
      <w:marLeft w:val="0"/>
      <w:marRight w:val="0"/>
      <w:marTop w:val="0"/>
      <w:marBottom w:val="0"/>
      <w:divBdr>
        <w:top w:val="none" w:sz="0" w:space="0" w:color="auto"/>
        <w:left w:val="none" w:sz="0" w:space="0" w:color="auto"/>
        <w:bottom w:val="none" w:sz="0" w:space="0" w:color="auto"/>
        <w:right w:val="none" w:sz="0" w:space="0" w:color="auto"/>
      </w:divBdr>
    </w:div>
    <w:div w:id="1820002362">
      <w:bodyDiv w:val="1"/>
      <w:marLeft w:val="0"/>
      <w:marRight w:val="0"/>
      <w:marTop w:val="0"/>
      <w:marBottom w:val="0"/>
      <w:divBdr>
        <w:top w:val="none" w:sz="0" w:space="0" w:color="auto"/>
        <w:left w:val="none" w:sz="0" w:space="0" w:color="auto"/>
        <w:bottom w:val="none" w:sz="0" w:space="0" w:color="auto"/>
        <w:right w:val="none" w:sz="0" w:space="0" w:color="auto"/>
      </w:divBdr>
    </w:div>
    <w:div w:id="1820075546">
      <w:bodyDiv w:val="1"/>
      <w:marLeft w:val="0"/>
      <w:marRight w:val="0"/>
      <w:marTop w:val="0"/>
      <w:marBottom w:val="0"/>
      <w:divBdr>
        <w:top w:val="none" w:sz="0" w:space="0" w:color="auto"/>
        <w:left w:val="none" w:sz="0" w:space="0" w:color="auto"/>
        <w:bottom w:val="none" w:sz="0" w:space="0" w:color="auto"/>
        <w:right w:val="none" w:sz="0" w:space="0" w:color="auto"/>
      </w:divBdr>
    </w:div>
    <w:div w:id="1820147429">
      <w:bodyDiv w:val="1"/>
      <w:marLeft w:val="0"/>
      <w:marRight w:val="0"/>
      <w:marTop w:val="0"/>
      <w:marBottom w:val="0"/>
      <w:divBdr>
        <w:top w:val="none" w:sz="0" w:space="0" w:color="auto"/>
        <w:left w:val="none" w:sz="0" w:space="0" w:color="auto"/>
        <w:bottom w:val="none" w:sz="0" w:space="0" w:color="auto"/>
        <w:right w:val="none" w:sz="0" w:space="0" w:color="auto"/>
      </w:divBdr>
    </w:div>
    <w:div w:id="1820152553">
      <w:bodyDiv w:val="1"/>
      <w:marLeft w:val="0"/>
      <w:marRight w:val="0"/>
      <w:marTop w:val="0"/>
      <w:marBottom w:val="0"/>
      <w:divBdr>
        <w:top w:val="none" w:sz="0" w:space="0" w:color="auto"/>
        <w:left w:val="none" w:sz="0" w:space="0" w:color="auto"/>
        <w:bottom w:val="none" w:sz="0" w:space="0" w:color="auto"/>
        <w:right w:val="none" w:sz="0" w:space="0" w:color="auto"/>
      </w:divBdr>
    </w:div>
    <w:div w:id="1820228671">
      <w:bodyDiv w:val="1"/>
      <w:marLeft w:val="0"/>
      <w:marRight w:val="0"/>
      <w:marTop w:val="0"/>
      <w:marBottom w:val="0"/>
      <w:divBdr>
        <w:top w:val="none" w:sz="0" w:space="0" w:color="auto"/>
        <w:left w:val="none" w:sz="0" w:space="0" w:color="auto"/>
        <w:bottom w:val="none" w:sz="0" w:space="0" w:color="auto"/>
        <w:right w:val="none" w:sz="0" w:space="0" w:color="auto"/>
      </w:divBdr>
    </w:div>
    <w:div w:id="1820263036">
      <w:bodyDiv w:val="1"/>
      <w:marLeft w:val="0"/>
      <w:marRight w:val="0"/>
      <w:marTop w:val="0"/>
      <w:marBottom w:val="0"/>
      <w:divBdr>
        <w:top w:val="none" w:sz="0" w:space="0" w:color="auto"/>
        <w:left w:val="none" w:sz="0" w:space="0" w:color="auto"/>
        <w:bottom w:val="none" w:sz="0" w:space="0" w:color="auto"/>
        <w:right w:val="none" w:sz="0" w:space="0" w:color="auto"/>
      </w:divBdr>
    </w:div>
    <w:div w:id="1820267619">
      <w:bodyDiv w:val="1"/>
      <w:marLeft w:val="0"/>
      <w:marRight w:val="0"/>
      <w:marTop w:val="0"/>
      <w:marBottom w:val="0"/>
      <w:divBdr>
        <w:top w:val="none" w:sz="0" w:space="0" w:color="auto"/>
        <w:left w:val="none" w:sz="0" w:space="0" w:color="auto"/>
        <w:bottom w:val="none" w:sz="0" w:space="0" w:color="auto"/>
        <w:right w:val="none" w:sz="0" w:space="0" w:color="auto"/>
      </w:divBdr>
    </w:div>
    <w:div w:id="1820268612">
      <w:bodyDiv w:val="1"/>
      <w:marLeft w:val="0"/>
      <w:marRight w:val="0"/>
      <w:marTop w:val="0"/>
      <w:marBottom w:val="0"/>
      <w:divBdr>
        <w:top w:val="none" w:sz="0" w:space="0" w:color="auto"/>
        <w:left w:val="none" w:sz="0" w:space="0" w:color="auto"/>
        <w:bottom w:val="none" w:sz="0" w:space="0" w:color="auto"/>
        <w:right w:val="none" w:sz="0" w:space="0" w:color="auto"/>
      </w:divBdr>
    </w:div>
    <w:div w:id="1820337885">
      <w:bodyDiv w:val="1"/>
      <w:marLeft w:val="0"/>
      <w:marRight w:val="0"/>
      <w:marTop w:val="0"/>
      <w:marBottom w:val="0"/>
      <w:divBdr>
        <w:top w:val="none" w:sz="0" w:space="0" w:color="auto"/>
        <w:left w:val="none" w:sz="0" w:space="0" w:color="auto"/>
        <w:bottom w:val="none" w:sz="0" w:space="0" w:color="auto"/>
        <w:right w:val="none" w:sz="0" w:space="0" w:color="auto"/>
      </w:divBdr>
    </w:div>
    <w:div w:id="1820461138">
      <w:bodyDiv w:val="1"/>
      <w:marLeft w:val="0"/>
      <w:marRight w:val="0"/>
      <w:marTop w:val="0"/>
      <w:marBottom w:val="0"/>
      <w:divBdr>
        <w:top w:val="none" w:sz="0" w:space="0" w:color="auto"/>
        <w:left w:val="none" w:sz="0" w:space="0" w:color="auto"/>
        <w:bottom w:val="none" w:sz="0" w:space="0" w:color="auto"/>
        <w:right w:val="none" w:sz="0" w:space="0" w:color="auto"/>
      </w:divBdr>
    </w:div>
    <w:div w:id="1820610758">
      <w:bodyDiv w:val="1"/>
      <w:marLeft w:val="0"/>
      <w:marRight w:val="0"/>
      <w:marTop w:val="0"/>
      <w:marBottom w:val="0"/>
      <w:divBdr>
        <w:top w:val="none" w:sz="0" w:space="0" w:color="auto"/>
        <w:left w:val="none" w:sz="0" w:space="0" w:color="auto"/>
        <w:bottom w:val="none" w:sz="0" w:space="0" w:color="auto"/>
        <w:right w:val="none" w:sz="0" w:space="0" w:color="auto"/>
      </w:divBdr>
    </w:div>
    <w:div w:id="1820686565">
      <w:bodyDiv w:val="1"/>
      <w:marLeft w:val="0"/>
      <w:marRight w:val="0"/>
      <w:marTop w:val="0"/>
      <w:marBottom w:val="0"/>
      <w:divBdr>
        <w:top w:val="none" w:sz="0" w:space="0" w:color="auto"/>
        <w:left w:val="none" w:sz="0" w:space="0" w:color="auto"/>
        <w:bottom w:val="none" w:sz="0" w:space="0" w:color="auto"/>
        <w:right w:val="none" w:sz="0" w:space="0" w:color="auto"/>
      </w:divBdr>
    </w:div>
    <w:div w:id="1820875055">
      <w:bodyDiv w:val="1"/>
      <w:marLeft w:val="0"/>
      <w:marRight w:val="0"/>
      <w:marTop w:val="0"/>
      <w:marBottom w:val="0"/>
      <w:divBdr>
        <w:top w:val="none" w:sz="0" w:space="0" w:color="auto"/>
        <w:left w:val="none" w:sz="0" w:space="0" w:color="auto"/>
        <w:bottom w:val="none" w:sz="0" w:space="0" w:color="auto"/>
        <w:right w:val="none" w:sz="0" w:space="0" w:color="auto"/>
      </w:divBdr>
    </w:div>
    <w:div w:id="1820877522">
      <w:bodyDiv w:val="1"/>
      <w:marLeft w:val="0"/>
      <w:marRight w:val="0"/>
      <w:marTop w:val="0"/>
      <w:marBottom w:val="0"/>
      <w:divBdr>
        <w:top w:val="none" w:sz="0" w:space="0" w:color="auto"/>
        <w:left w:val="none" w:sz="0" w:space="0" w:color="auto"/>
        <w:bottom w:val="none" w:sz="0" w:space="0" w:color="auto"/>
        <w:right w:val="none" w:sz="0" w:space="0" w:color="auto"/>
      </w:divBdr>
    </w:div>
    <w:div w:id="1820925736">
      <w:bodyDiv w:val="1"/>
      <w:marLeft w:val="0"/>
      <w:marRight w:val="0"/>
      <w:marTop w:val="0"/>
      <w:marBottom w:val="0"/>
      <w:divBdr>
        <w:top w:val="none" w:sz="0" w:space="0" w:color="auto"/>
        <w:left w:val="none" w:sz="0" w:space="0" w:color="auto"/>
        <w:bottom w:val="none" w:sz="0" w:space="0" w:color="auto"/>
        <w:right w:val="none" w:sz="0" w:space="0" w:color="auto"/>
      </w:divBdr>
    </w:div>
    <w:div w:id="1821069935">
      <w:bodyDiv w:val="1"/>
      <w:marLeft w:val="0"/>
      <w:marRight w:val="0"/>
      <w:marTop w:val="0"/>
      <w:marBottom w:val="0"/>
      <w:divBdr>
        <w:top w:val="none" w:sz="0" w:space="0" w:color="auto"/>
        <w:left w:val="none" w:sz="0" w:space="0" w:color="auto"/>
        <w:bottom w:val="none" w:sz="0" w:space="0" w:color="auto"/>
        <w:right w:val="none" w:sz="0" w:space="0" w:color="auto"/>
      </w:divBdr>
    </w:div>
    <w:div w:id="1821191879">
      <w:bodyDiv w:val="1"/>
      <w:marLeft w:val="0"/>
      <w:marRight w:val="0"/>
      <w:marTop w:val="0"/>
      <w:marBottom w:val="0"/>
      <w:divBdr>
        <w:top w:val="none" w:sz="0" w:space="0" w:color="auto"/>
        <w:left w:val="none" w:sz="0" w:space="0" w:color="auto"/>
        <w:bottom w:val="none" w:sz="0" w:space="0" w:color="auto"/>
        <w:right w:val="none" w:sz="0" w:space="0" w:color="auto"/>
      </w:divBdr>
    </w:div>
    <w:div w:id="1821343066">
      <w:bodyDiv w:val="1"/>
      <w:marLeft w:val="0"/>
      <w:marRight w:val="0"/>
      <w:marTop w:val="0"/>
      <w:marBottom w:val="0"/>
      <w:divBdr>
        <w:top w:val="none" w:sz="0" w:space="0" w:color="auto"/>
        <w:left w:val="none" w:sz="0" w:space="0" w:color="auto"/>
        <w:bottom w:val="none" w:sz="0" w:space="0" w:color="auto"/>
        <w:right w:val="none" w:sz="0" w:space="0" w:color="auto"/>
      </w:divBdr>
    </w:div>
    <w:div w:id="1821462565">
      <w:bodyDiv w:val="1"/>
      <w:marLeft w:val="0"/>
      <w:marRight w:val="0"/>
      <w:marTop w:val="0"/>
      <w:marBottom w:val="0"/>
      <w:divBdr>
        <w:top w:val="none" w:sz="0" w:space="0" w:color="auto"/>
        <w:left w:val="none" w:sz="0" w:space="0" w:color="auto"/>
        <w:bottom w:val="none" w:sz="0" w:space="0" w:color="auto"/>
        <w:right w:val="none" w:sz="0" w:space="0" w:color="auto"/>
      </w:divBdr>
    </w:div>
    <w:div w:id="1821539878">
      <w:bodyDiv w:val="1"/>
      <w:marLeft w:val="0"/>
      <w:marRight w:val="0"/>
      <w:marTop w:val="0"/>
      <w:marBottom w:val="0"/>
      <w:divBdr>
        <w:top w:val="none" w:sz="0" w:space="0" w:color="auto"/>
        <w:left w:val="none" w:sz="0" w:space="0" w:color="auto"/>
        <w:bottom w:val="none" w:sz="0" w:space="0" w:color="auto"/>
        <w:right w:val="none" w:sz="0" w:space="0" w:color="auto"/>
      </w:divBdr>
    </w:div>
    <w:div w:id="1821648497">
      <w:bodyDiv w:val="1"/>
      <w:marLeft w:val="0"/>
      <w:marRight w:val="0"/>
      <w:marTop w:val="0"/>
      <w:marBottom w:val="0"/>
      <w:divBdr>
        <w:top w:val="none" w:sz="0" w:space="0" w:color="auto"/>
        <w:left w:val="none" w:sz="0" w:space="0" w:color="auto"/>
        <w:bottom w:val="none" w:sz="0" w:space="0" w:color="auto"/>
        <w:right w:val="none" w:sz="0" w:space="0" w:color="auto"/>
      </w:divBdr>
    </w:div>
    <w:div w:id="1821651209">
      <w:bodyDiv w:val="1"/>
      <w:marLeft w:val="0"/>
      <w:marRight w:val="0"/>
      <w:marTop w:val="0"/>
      <w:marBottom w:val="0"/>
      <w:divBdr>
        <w:top w:val="none" w:sz="0" w:space="0" w:color="auto"/>
        <w:left w:val="none" w:sz="0" w:space="0" w:color="auto"/>
        <w:bottom w:val="none" w:sz="0" w:space="0" w:color="auto"/>
        <w:right w:val="none" w:sz="0" w:space="0" w:color="auto"/>
      </w:divBdr>
    </w:div>
    <w:div w:id="1821656789">
      <w:bodyDiv w:val="1"/>
      <w:marLeft w:val="0"/>
      <w:marRight w:val="0"/>
      <w:marTop w:val="0"/>
      <w:marBottom w:val="0"/>
      <w:divBdr>
        <w:top w:val="none" w:sz="0" w:space="0" w:color="auto"/>
        <w:left w:val="none" w:sz="0" w:space="0" w:color="auto"/>
        <w:bottom w:val="none" w:sz="0" w:space="0" w:color="auto"/>
        <w:right w:val="none" w:sz="0" w:space="0" w:color="auto"/>
      </w:divBdr>
    </w:div>
    <w:div w:id="1821657232">
      <w:bodyDiv w:val="1"/>
      <w:marLeft w:val="0"/>
      <w:marRight w:val="0"/>
      <w:marTop w:val="0"/>
      <w:marBottom w:val="0"/>
      <w:divBdr>
        <w:top w:val="none" w:sz="0" w:space="0" w:color="auto"/>
        <w:left w:val="none" w:sz="0" w:space="0" w:color="auto"/>
        <w:bottom w:val="none" w:sz="0" w:space="0" w:color="auto"/>
        <w:right w:val="none" w:sz="0" w:space="0" w:color="auto"/>
      </w:divBdr>
    </w:div>
    <w:div w:id="1821726202">
      <w:bodyDiv w:val="1"/>
      <w:marLeft w:val="0"/>
      <w:marRight w:val="0"/>
      <w:marTop w:val="0"/>
      <w:marBottom w:val="0"/>
      <w:divBdr>
        <w:top w:val="none" w:sz="0" w:space="0" w:color="auto"/>
        <w:left w:val="none" w:sz="0" w:space="0" w:color="auto"/>
        <w:bottom w:val="none" w:sz="0" w:space="0" w:color="auto"/>
        <w:right w:val="none" w:sz="0" w:space="0" w:color="auto"/>
      </w:divBdr>
    </w:div>
    <w:div w:id="1821726604">
      <w:bodyDiv w:val="1"/>
      <w:marLeft w:val="0"/>
      <w:marRight w:val="0"/>
      <w:marTop w:val="0"/>
      <w:marBottom w:val="0"/>
      <w:divBdr>
        <w:top w:val="none" w:sz="0" w:space="0" w:color="auto"/>
        <w:left w:val="none" w:sz="0" w:space="0" w:color="auto"/>
        <w:bottom w:val="none" w:sz="0" w:space="0" w:color="auto"/>
        <w:right w:val="none" w:sz="0" w:space="0" w:color="auto"/>
      </w:divBdr>
    </w:div>
    <w:div w:id="1821771303">
      <w:bodyDiv w:val="1"/>
      <w:marLeft w:val="0"/>
      <w:marRight w:val="0"/>
      <w:marTop w:val="0"/>
      <w:marBottom w:val="0"/>
      <w:divBdr>
        <w:top w:val="none" w:sz="0" w:space="0" w:color="auto"/>
        <w:left w:val="none" w:sz="0" w:space="0" w:color="auto"/>
        <w:bottom w:val="none" w:sz="0" w:space="0" w:color="auto"/>
        <w:right w:val="none" w:sz="0" w:space="0" w:color="auto"/>
      </w:divBdr>
    </w:div>
    <w:div w:id="1821800807">
      <w:bodyDiv w:val="1"/>
      <w:marLeft w:val="0"/>
      <w:marRight w:val="0"/>
      <w:marTop w:val="0"/>
      <w:marBottom w:val="0"/>
      <w:divBdr>
        <w:top w:val="none" w:sz="0" w:space="0" w:color="auto"/>
        <w:left w:val="none" w:sz="0" w:space="0" w:color="auto"/>
        <w:bottom w:val="none" w:sz="0" w:space="0" w:color="auto"/>
        <w:right w:val="none" w:sz="0" w:space="0" w:color="auto"/>
      </w:divBdr>
    </w:div>
    <w:div w:id="1821801050">
      <w:bodyDiv w:val="1"/>
      <w:marLeft w:val="0"/>
      <w:marRight w:val="0"/>
      <w:marTop w:val="0"/>
      <w:marBottom w:val="0"/>
      <w:divBdr>
        <w:top w:val="none" w:sz="0" w:space="0" w:color="auto"/>
        <w:left w:val="none" w:sz="0" w:space="0" w:color="auto"/>
        <w:bottom w:val="none" w:sz="0" w:space="0" w:color="auto"/>
        <w:right w:val="none" w:sz="0" w:space="0" w:color="auto"/>
      </w:divBdr>
    </w:div>
    <w:div w:id="1821841554">
      <w:bodyDiv w:val="1"/>
      <w:marLeft w:val="0"/>
      <w:marRight w:val="0"/>
      <w:marTop w:val="0"/>
      <w:marBottom w:val="0"/>
      <w:divBdr>
        <w:top w:val="none" w:sz="0" w:space="0" w:color="auto"/>
        <w:left w:val="none" w:sz="0" w:space="0" w:color="auto"/>
        <w:bottom w:val="none" w:sz="0" w:space="0" w:color="auto"/>
        <w:right w:val="none" w:sz="0" w:space="0" w:color="auto"/>
      </w:divBdr>
    </w:div>
    <w:div w:id="1821850407">
      <w:bodyDiv w:val="1"/>
      <w:marLeft w:val="0"/>
      <w:marRight w:val="0"/>
      <w:marTop w:val="0"/>
      <w:marBottom w:val="0"/>
      <w:divBdr>
        <w:top w:val="none" w:sz="0" w:space="0" w:color="auto"/>
        <w:left w:val="none" w:sz="0" w:space="0" w:color="auto"/>
        <w:bottom w:val="none" w:sz="0" w:space="0" w:color="auto"/>
        <w:right w:val="none" w:sz="0" w:space="0" w:color="auto"/>
      </w:divBdr>
    </w:div>
    <w:div w:id="1821925648">
      <w:bodyDiv w:val="1"/>
      <w:marLeft w:val="0"/>
      <w:marRight w:val="0"/>
      <w:marTop w:val="0"/>
      <w:marBottom w:val="0"/>
      <w:divBdr>
        <w:top w:val="none" w:sz="0" w:space="0" w:color="auto"/>
        <w:left w:val="none" w:sz="0" w:space="0" w:color="auto"/>
        <w:bottom w:val="none" w:sz="0" w:space="0" w:color="auto"/>
        <w:right w:val="none" w:sz="0" w:space="0" w:color="auto"/>
      </w:divBdr>
    </w:div>
    <w:div w:id="1822036223">
      <w:bodyDiv w:val="1"/>
      <w:marLeft w:val="0"/>
      <w:marRight w:val="0"/>
      <w:marTop w:val="0"/>
      <w:marBottom w:val="0"/>
      <w:divBdr>
        <w:top w:val="none" w:sz="0" w:space="0" w:color="auto"/>
        <w:left w:val="none" w:sz="0" w:space="0" w:color="auto"/>
        <w:bottom w:val="none" w:sz="0" w:space="0" w:color="auto"/>
        <w:right w:val="none" w:sz="0" w:space="0" w:color="auto"/>
      </w:divBdr>
    </w:div>
    <w:div w:id="1822111730">
      <w:bodyDiv w:val="1"/>
      <w:marLeft w:val="0"/>
      <w:marRight w:val="0"/>
      <w:marTop w:val="0"/>
      <w:marBottom w:val="0"/>
      <w:divBdr>
        <w:top w:val="none" w:sz="0" w:space="0" w:color="auto"/>
        <w:left w:val="none" w:sz="0" w:space="0" w:color="auto"/>
        <w:bottom w:val="none" w:sz="0" w:space="0" w:color="auto"/>
        <w:right w:val="none" w:sz="0" w:space="0" w:color="auto"/>
      </w:divBdr>
    </w:div>
    <w:div w:id="1822310800">
      <w:bodyDiv w:val="1"/>
      <w:marLeft w:val="0"/>
      <w:marRight w:val="0"/>
      <w:marTop w:val="0"/>
      <w:marBottom w:val="0"/>
      <w:divBdr>
        <w:top w:val="none" w:sz="0" w:space="0" w:color="auto"/>
        <w:left w:val="none" w:sz="0" w:space="0" w:color="auto"/>
        <w:bottom w:val="none" w:sz="0" w:space="0" w:color="auto"/>
        <w:right w:val="none" w:sz="0" w:space="0" w:color="auto"/>
      </w:divBdr>
    </w:div>
    <w:div w:id="1822379751">
      <w:bodyDiv w:val="1"/>
      <w:marLeft w:val="0"/>
      <w:marRight w:val="0"/>
      <w:marTop w:val="0"/>
      <w:marBottom w:val="0"/>
      <w:divBdr>
        <w:top w:val="none" w:sz="0" w:space="0" w:color="auto"/>
        <w:left w:val="none" w:sz="0" w:space="0" w:color="auto"/>
        <w:bottom w:val="none" w:sz="0" w:space="0" w:color="auto"/>
        <w:right w:val="none" w:sz="0" w:space="0" w:color="auto"/>
      </w:divBdr>
    </w:div>
    <w:div w:id="1822381148">
      <w:bodyDiv w:val="1"/>
      <w:marLeft w:val="0"/>
      <w:marRight w:val="0"/>
      <w:marTop w:val="0"/>
      <w:marBottom w:val="0"/>
      <w:divBdr>
        <w:top w:val="none" w:sz="0" w:space="0" w:color="auto"/>
        <w:left w:val="none" w:sz="0" w:space="0" w:color="auto"/>
        <w:bottom w:val="none" w:sz="0" w:space="0" w:color="auto"/>
        <w:right w:val="none" w:sz="0" w:space="0" w:color="auto"/>
      </w:divBdr>
    </w:div>
    <w:div w:id="1822427588">
      <w:bodyDiv w:val="1"/>
      <w:marLeft w:val="0"/>
      <w:marRight w:val="0"/>
      <w:marTop w:val="0"/>
      <w:marBottom w:val="0"/>
      <w:divBdr>
        <w:top w:val="none" w:sz="0" w:space="0" w:color="auto"/>
        <w:left w:val="none" w:sz="0" w:space="0" w:color="auto"/>
        <w:bottom w:val="none" w:sz="0" w:space="0" w:color="auto"/>
        <w:right w:val="none" w:sz="0" w:space="0" w:color="auto"/>
      </w:divBdr>
    </w:div>
    <w:div w:id="1822579252">
      <w:bodyDiv w:val="1"/>
      <w:marLeft w:val="0"/>
      <w:marRight w:val="0"/>
      <w:marTop w:val="0"/>
      <w:marBottom w:val="0"/>
      <w:divBdr>
        <w:top w:val="none" w:sz="0" w:space="0" w:color="auto"/>
        <w:left w:val="none" w:sz="0" w:space="0" w:color="auto"/>
        <w:bottom w:val="none" w:sz="0" w:space="0" w:color="auto"/>
        <w:right w:val="none" w:sz="0" w:space="0" w:color="auto"/>
      </w:divBdr>
    </w:div>
    <w:div w:id="1822579901">
      <w:bodyDiv w:val="1"/>
      <w:marLeft w:val="0"/>
      <w:marRight w:val="0"/>
      <w:marTop w:val="0"/>
      <w:marBottom w:val="0"/>
      <w:divBdr>
        <w:top w:val="none" w:sz="0" w:space="0" w:color="auto"/>
        <w:left w:val="none" w:sz="0" w:space="0" w:color="auto"/>
        <w:bottom w:val="none" w:sz="0" w:space="0" w:color="auto"/>
        <w:right w:val="none" w:sz="0" w:space="0" w:color="auto"/>
      </w:divBdr>
    </w:div>
    <w:div w:id="1822773911">
      <w:bodyDiv w:val="1"/>
      <w:marLeft w:val="0"/>
      <w:marRight w:val="0"/>
      <w:marTop w:val="0"/>
      <w:marBottom w:val="0"/>
      <w:divBdr>
        <w:top w:val="none" w:sz="0" w:space="0" w:color="auto"/>
        <w:left w:val="none" w:sz="0" w:space="0" w:color="auto"/>
        <w:bottom w:val="none" w:sz="0" w:space="0" w:color="auto"/>
        <w:right w:val="none" w:sz="0" w:space="0" w:color="auto"/>
      </w:divBdr>
    </w:div>
    <w:div w:id="1822888582">
      <w:bodyDiv w:val="1"/>
      <w:marLeft w:val="0"/>
      <w:marRight w:val="0"/>
      <w:marTop w:val="0"/>
      <w:marBottom w:val="0"/>
      <w:divBdr>
        <w:top w:val="none" w:sz="0" w:space="0" w:color="auto"/>
        <w:left w:val="none" w:sz="0" w:space="0" w:color="auto"/>
        <w:bottom w:val="none" w:sz="0" w:space="0" w:color="auto"/>
        <w:right w:val="none" w:sz="0" w:space="0" w:color="auto"/>
      </w:divBdr>
    </w:div>
    <w:div w:id="1822961367">
      <w:bodyDiv w:val="1"/>
      <w:marLeft w:val="0"/>
      <w:marRight w:val="0"/>
      <w:marTop w:val="0"/>
      <w:marBottom w:val="0"/>
      <w:divBdr>
        <w:top w:val="none" w:sz="0" w:space="0" w:color="auto"/>
        <w:left w:val="none" w:sz="0" w:space="0" w:color="auto"/>
        <w:bottom w:val="none" w:sz="0" w:space="0" w:color="auto"/>
        <w:right w:val="none" w:sz="0" w:space="0" w:color="auto"/>
      </w:divBdr>
    </w:div>
    <w:div w:id="1822965377">
      <w:bodyDiv w:val="1"/>
      <w:marLeft w:val="0"/>
      <w:marRight w:val="0"/>
      <w:marTop w:val="0"/>
      <w:marBottom w:val="0"/>
      <w:divBdr>
        <w:top w:val="none" w:sz="0" w:space="0" w:color="auto"/>
        <w:left w:val="none" w:sz="0" w:space="0" w:color="auto"/>
        <w:bottom w:val="none" w:sz="0" w:space="0" w:color="auto"/>
        <w:right w:val="none" w:sz="0" w:space="0" w:color="auto"/>
      </w:divBdr>
    </w:div>
    <w:div w:id="1823043083">
      <w:bodyDiv w:val="1"/>
      <w:marLeft w:val="0"/>
      <w:marRight w:val="0"/>
      <w:marTop w:val="0"/>
      <w:marBottom w:val="0"/>
      <w:divBdr>
        <w:top w:val="none" w:sz="0" w:space="0" w:color="auto"/>
        <w:left w:val="none" w:sz="0" w:space="0" w:color="auto"/>
        <w:bottom w:val="none" w:sz="0" w:space="0" w:color="auto"/>
        <w:right w:val="none" w:sz="0" w:space="0" w:color="auto"/>
      </w:divBdr>
    </w:div>
    <w:div w:id="1823043385">
      <w:bodyDiv w:val="1"/>
      <w:marLeft w:val="0"/>
      <w:marRight w:val="0"/>
      <w:marTop w:val="0"/>
      <w:marBottom w:val="0"/>
      <w:divBdr>
        <w:top w:val="none" w:sz="0" w:space="0" w:color="auto"/>
        <w:left w:val="none" w:sz="0" w:space="0" w:color="auto"/>
        <w:bottom w:val="none" w:sz="0" w:space="0" w:color="auto"/>
        <w:right w:val="none" w:sz="0" w:space="0" w:color="auto"/>
      </w:divBdr>
    </w:div>
    <w:div w:id="1823082351">
      <w:bodyDiv w:val="1"/>
      <w:marLeft w:val="0"/>
      <w:marRight w:val="0"/>
      <w:marTop w:val="0"/>
      <w:marBottom w:val="0"/>
      <w:divBdr>
        <w:top w:val="none" w:sz="0" w:space="0" w:color="auto"/>
        <w:left w:val="none" w:sz="0" w:space="0" w:color="auto"/>
        <w:bottom w:val="none" w:sz="0" w:space="0" w:color="auto"/>
        <w:right w:val="none" w:sz="0" w:space="0" w:color="auto"/>
      </w:divBdr>
    </w:div>
    <w:div w:id="1823156747">
      <w:bodyDiv w:val="1"/>
      <w:marLeft w:val="0"/>
      <w:marRight w:val="0"/>
      <w:marTop w:val="0"/>
      <w:marBottom w:val="0"/>
      <w:divBdr>
        <w:top w:val="none" w:sz="0" w:space="0" w:color="auto"/>
        <w:left w:val="none" w:sz="0" w:space="0" w:color="auto"/>
        <w:bottom w:val="none" w:sz="0" w:space="0" w:color="auto"/>
        <w:right w:val="none" w:sz="0" w:space="0" w:color="auto"/>
      </w:divBdr>
    </w:div>
    <w:div w:id="1823227847">
      <w:bodyDiv w:val="1"/>
      <w:marLeft w:val="0"/>
      <w:marRight w:val="0"/>
      <w:marTop w:val="0"/>
      <w:marBottom w:val="0"/>
      <w:divBdr>
        <w:top w:val="none" w:sz="0" w:space="0" w:color="auto"/>
        <w:left w:val="none" w:sz="0" w:space="0" w:color="auto"/>
        <w:bottom w:val="none" w:sz="0" w:space="0" w:color="auto"/>
        <w:right w:val="none" w:sz="0" w:space="0" w:color="auto"/>
      </w:divBdr>
    </w:div>
    <w:div w:id="1823228808">
      <w:bodyDiv w:val="1"/>
      <w:marLeft w:val="0"/>
      <w:marRight w:val="0"/>
      <w:marTop w:val="0"/>
      <w:marBottom w:val="0"/>
      <w:divBdr>
        <w:top w:val="none" w:sz="0" w:space="0" w:color="auto"/>
        <w:left w:val="none" w:sz="0" w:space="0" w:color="auto"/>
        <w:bottom w:val="none" w:sz="0" w:space="0" w:color="auto"/>
        <w:right w:val="none" w:sz="0" w:space="0" w:color="auto"/>
      </w:divBdr>
    </w:div>
    <w:div w:id="1823229950">
      <w:bodyDiv w:val="1"/>
      <w:marLeft w:val="0"/>
      <w:marRight w:val="0"/>
      <w:marTop w:val="0"/>
      <w:marBottom w:val="0"/>
      <w:divBdr>
        <w:top w:val="none" w:sz="0" w:space="0" w:color="auto"/>
        <w:left w:val="none" w:sz="0" w:space="0" w:color="auto"/>
        <w:bottom w:val="none" w:sz="0" w:space="0" w:color="auto"/>
        <w:right w:val="none" w:sz="0" w:space="0" w:color="auto"/>
      </w:divBdr>
    </w:div>
    <w:div w:id="1823277323">
      <w:bodyDiv w:val="1"/>
      <w:marLeft w:val="0"/>
      <w:marRight w:val="0"/>
      <w:marTop w:val="0"/>
      <w:marBottom w:val="0"/>
      <w:divBdr>
        <w:top w:val="none" w:sz="0" w:space="0" w:color="auto"/>
        <w:left w:val="none" w:sz="0" w:space="0" w:color="auto"/>
        <w:bottom w:val="none" w:sz="0" w:space="0" w:color="auto"/>
        <w:right w:val="none" w:sz="0" w:space="0" w:color="auto"/>
      </w:divBdr>
    </w:div>
    <w:div w:id="1823352417">
      <w:bodyDiv w:val="1"/>
      <w:marLeft w:val="0"/>
      <w:marRight w:val="0"/>
      <w:marTop w:val="0"/>
      <w:marBottom w:val="0"/>
      <w:divBdr>
        <w:top w:val="none" w:sz="0" w:space="0" w:color="auto"/>
        <w:left w:val="none" w:sz="0" w:space="0" w:color="auto"/>
        <w:bottom w:val="none" w:sz="0" w:space="0" w:color="auto"/>
        <w:right w:val="none" w:sz="0" w:space="0" w:color="auto"/>
      </w:divBdr>
    </w:div>
    <w:div w:id="1823420749">
      <w:bodyDiv w:val="1"/>
      <w:marLeft w:val="0"/>
      <w:marRight w:val="0"/>
      <w:marTop w:val="0"/>
      <w:marBottom w:val="0"/>
      <w:divBdr>
        <w:top w:val="none" w:sz="0" w:space="0" w:color="auto"/>
        <w:left w:val="none" w:sz="0" w:space="0" w:color="auto"/>
        <w:bottom w:val="none" w:sz="0" w:space="0" w:color="auto"/>
        <w:right w:val="none" w:sz="0" w:space="0" w:color="auto"/>
      </w:divBdr>
    </w:div>
    <w:div w:id="1823424732">
      <w:bodyDiv w:val="1"/>
      <w:marLeft w:val="0"/>
      <w:marRight w:val="0"/>
      <w:marTop w:val="0"/>
      <w:marBottom w:val="0"/>
      <w:divBdr>
        <w:top w:val="none" w:sz="0" w:space="0" w:color="auto"/>
        <w:left w:val="none" w:sz="0" w:space="0" w:color="auto"/>
        <w:bottom w:val="none" w:sz="0" w:space="0" w:color="auto"/>
        <w:right w:val="none" w:sz="0" w:space="0" w:color="auto"/>
      </w:divBdr>
    </w:div>
    <w:div w:id="1823541171">
      <w:bodyDiv w:val="1"/>
      <w:marLeft w:val="0"/>
      <w:marRight w:val="0"/>
      <w:marTop w:val="0"/>
      <w:marBottom w:val="0"/>
      <w:divBdr>
        <w:top w:val="none" w:sz="0" w:space="0" w:color="auto"/>
        <w:left w:val="none" w:sz="0" w:space="0" w:color="auto"/>
        <w:bottom w:val="none" w:sz="0" w:space="0" w:color="auto"/>
        <w:right w:val="none" w:sz="0" w:space="0" w:color="auto"/>
      </w:divBdr>
    </w:div>
    <w:div w:id="1823617917">
      <w:bodyDiv w:val="1"/>
      <w:marLeft w:val="0"/>
      <w:marRight w:val="0"/>
      <w:marTop w:val="0"/>
      <w:marBottom w:val="0"/>
      <w:divBdr>
        <w:top w:val="none" w:sz="0" w:space="0" w:color="auto"/>
        <w:left w:val="none" w:sz="0" w:space="0" w:color="auto"/>
        <w:bottom w:val="none" w:sz="0" w:space="0" w:color="auto"/>
        <w:right w:val="none" w:sz="0" w:space="0" w:color="auto"/>
      </w:divBdr>
    </w:div>
    <w:div w:id="1823697767">
      <w:bodyDiv w:val="1"/>
      <w:marLeft w:val="0"/>
      <w:marRight w:val="0"/>
      <w:marTop w:val="0"/>
      <w:marBottom w:val="0"/>
      <w:divBdr>
        <w:top w:val="none" w:sz="0" w:space="0" w:color="auto"/>
        <w:left w:val="none" w:sz="0" w:space="0" w:color="auto"/>
        <w:bottom w:val="none" w:sz="0" w:space="0" w:color="auto"/>
        <w:right w:val="none" w:sz="0" w:space="0" w:color="auto"/>
      </w:divBdr>
    </w:div>
    <w:div w:id="1823816187">
      <w:bodyDiv w:val="1"/>
      <w:marLeft w:val="0"/>
      <w:marRight w:val="0"/>
      <w:marTop w:val="0"/>
      <w:marBottom w:val="0"/>
      <w:divBdr>
        <w:top w:val="none" w:sz="0" w:space="0" w:color="auto"/>
        <w:left w:val="none" w:sz="0" w:space="0" w:color="auto"/>
        <w:bottom w:val="none" w:sz="0" w:space="0" w:color="auto"/>
        <w:right w:val="none" w:sz="0" w:space="0" w:color="auto"/>
      </w:divBdr>
    </w:div>
    <w:div w:id="1823816394">
      <w:bodyDiv w:val="1"/>
      <w:marLeft w:val="0"/>
      <w:marRight w:val="0"/>
      <w:marTop w:val="0"/>
      <w:marBottom w:val="0"/>
      <w:divBdr>
        <w:top w:val="none" w:sz="0" w:space="0" w:color="auto"/>
        <w:left w:val="none" w:sz="0" w:space="0" w:color="auto"/>
        <w:bottom w:val="none" w:sz="0" w:space="0" w:color="auto"/>
        <w:right w:val="none" w:sz="0" w:space="0" w:color="auto"/>
      </w:divBdr>
    </w:div>
    <w:div w:id="1823933901">
      <w:bodyDiv w:val="1"/>
      <w:marLeft w:val="0"/>
      <w:marRight w:val="0"/>
      <w:marTop w:val="0"/>
      <w:marBottom w:val="0"/>
      <w:divBdr>
        <w:top w:val="none" w:sz="0" w:space="0" w:color="auto"/>
        <w:left w:val="none" w:sz="0" w:space="0" w:color="auto"/>
        <w:bottom w:val="none" w:sz="0" w:space="0" w:color="auto"/>
        <w:right w:val="none" w:sz="0" w:space="0" w:color="auto"/>
      </w:divBdr>
    </w:div>
    <w:div w:id="1823961994">
      <w:bodyDiv w:val="1"/>
      <w:marLeft w:val="0"/>
      <w:marRight w:val="0"/>
      <w:marTop w:val="0"/>
      <w:marBottom w:val="0"/>
      <w:divBdr>
        <w:top w:val="none" w:sz="0" w:space="0" w:color="auto"/>
        <w:left w:val="none" w:sz="0" w:space="0" w:color="auto"/>
        <w:bottom w:val="none" w:sz="0" w:space="0" w:color="auto"/>
        <w:right w:val="none" w:sz="0" w:space="0" w:color="auto"/>
      </w:divBdr>
    </w:div>
    <w:div w:id="1824002211">
      <w:bodyDiv w:val="1"/>
      <w:marLeft w:val="0"/>
      <w:marRight w:val="0"/>
      <w:marTop w:val="0"/>
      <w:marBottom w:val="0"/>
      <w:divBdr>
        <w:top w:val="none" w:sz="0" w:space="0" w:color="auto"/>
        <w:left w:val="none" w:sz="0" w:space="0" w:color="auto"/>
        <w:bottom w:val="none" w:sz="0" w:space="0" w:color="auto"/>
        <w:right w:val="none" w:sz="0" w:space="0" w:color="auto"/>
      </w:divBdr>
    </w:div>
    <w:div w:id="1824006675">
      <w:bodyDiv w:val="1"/>
      <w:marLeft w:val="0"/>
      <w:marRight w:val="0"/>
      <w:marTop w:val="0"/>
      <w:marBottom w:val="0"/>
      <w:divBdr>
        <w:top w:val="none" w:sz="0" w:space="0" w:color="auto"/>
        <w:left w:val="none" w:sz="0" w:space="0" w:color="auto"/>
        <w:bottom w:val="none" w:sz="0" w:space="0" w:color="auto"/>
        <w:right w:val="none" w:sz="0" w:space="0" w:color="auto"/>
      </w:divBdr>
    </w:div>
    <w:div w:id="1824083960">
      <w:bodyDiv w:val="1"/>
      <w:marLeft w:val="0"/>
      <w:marRight w:val="0"/>
      <w:marTop w:val="0"/>
      <w:marBottom w:val="0"/>
      <w:divBdr>
        <w:top w:val="none" w:sz="0" w:space="0" w:color="auto"/>
        <w:left w:val="none" w:sz="0" w:space="0" w:color="auto"/>
        <w:bottom w:val="none" w:sz="0" w:space="0" w:color="auto"/>
        <w:right w:val="none" w:sz="0" w:space="0" w:color="auto"/>
      </w:divBdr>
    </w:div>
    <w:div w:id="1824196278">
      <w:bodyDiv w:val="1"/>
      <w:marLeft w:val="0"/>
      <w:marRight w:val="0"/>
      <w:marTop w:val="0"/>
      <w:marBottom w:val="0"/>
      <w:divBdr>
        <w:top w:val="none" w:sz="0" w:space="0" w:color="auto"/>
        <w:left w:val="none" w:sz="0" w:space="0" w:color="auto"/>
        <w:bottom w:val="none" w:sz="0" w:space="0" w:color="auto"/>
        <w:right w:val="none" w:sz="0" w:space="0" w:color="auto"/>
      </w:divBdr>
    </w:div>
    <w:div w:id="1824275663">
      <w:bodyDiv w:val="1"/>
      <w:marLeft w:val="0"/>
      <w:marRight w:val="0"/>
      <w:marTop w:val="0"/>
      <w:marBottom w:val="0"/>
      <w:divBdr>
        <w:top w:val="none" w:sz="0" w:space="0" w:color="auto"/>
        <w:left w:val="none" w:sz="0" w:space="0" w:color="auto"/>
        <w:bottom w:val="none" w:sz="0" w:space="0" w:color="auto"/>
        <w:right w:val="none" w:sz="0" w:space="0" w:color="auto"/>
      </w:divBdr>
    </w:div>
    <w:div w:id="1824423462">
      <w:bodyDiv w:val="1"/>
      <w:marLeft w:val="0"/>
      <w:marRight w:val="0"/>
      <w:marTop w:val="0"/>
      <w:marBottom w:val="0"/>
      <w:divBdr>
        <w:top w:val="none" w:sz="0" w:space="0" w:color="auto"/>
        <w:left w:val="none" w:sz="0" w:space="0" w:color="auto"/>
        <w:bottom w:val="none" w:sz="0" w:space="0" w:color="auto"/>
        <w:right w:val="none" w:sz="0" w:space="0" w:color="auto"/>
      </w:divBdr>
    </w:div>
    <w:div w:id="1824465399">
      <w:bodyDiv w:val="1"/>
      <w:marLeft w:val="0"/>
      <w:marRight w:val="0"/>
      <w:marTop w:val="0"/>
      <w:marBottom w:val="0"/>
      <w:divBdr>
        <w:top w:val="none" w:sz="0" w:space="0" w:color="auto"/>
        <w:left w:val="none" w:sz="0" w:space="0" w:color="auto"/>
        <w:bottom w:val="none" w:sz="0" w:space="0" w:color="auto"/>
        <w:right w:val="none" w:sz="0" w:space="0" w:color="auto"/>
      </w:divBdr>
    </w:div>
    <w:div w:id="1824543390">
      <w:bodyDiv w:val="1"/>
      <w:marLeft w:val="0"/>
      <w:marRight w:val="0"/>
      <w:marTop w:val="0"/>
      <w:marBottom w:val="0"/>
      <w:divBdr>
        <w:top w:val="none" w:sz="0" w:space="0" w:color="auto"/>
        <w:left w:val="none" w:sz="0" w:space="0" w:color="auto"/>
        <w:bottom w:val="none" w:sz="0" w:space="0" w:color="auto"/>
        <w:right w:val="none" w:sz="0" w:space="0" w:color="auto"/>
      </w:divBdr>
    </w:div>
    <w:div w:id="1824589812">
      <w:bodyDiv w:val="1"/>
      <w:marLeft w:val="0"/>
      <w:marRight w:val="0"/>
      <w:marTop w:val="0"/>
      <w:marBottom w:val="0"/>
      <w:divBdr>
        <w:top w:val="none" w:sz="0" w:space="0" w:color="auto"/>
        <w:left w:val="none" w:sz="0" w:space="0" w:color="auto"/>
        <w:bottom w:val="none" w:sz="0" w:space="0" w:color="auto"/>
        <w:right w:val="none" w:sz="0" w:space="0" w:color="auto"/>
      </w:divBdr>
    </w:div>
    <w:div w:id="1824618768">
      <w:bodyDiv w:val="1"/>
      <w:marLeft w:val="0"/>
      <w:marRight w:val="0"/>
      <w:marTop w:val="0"/>
      <w:marBottom w:val="0"/>
      <w:divBdr>
        <w:top w:val="none" w:sz="0" w:space="0" w:color="auto"/>
        <w:left w:val="none" w:sz="0" w:space="0" w:color="auto"/>
        <w:bottom w:val="none" w:sz="0" w:space="0" w:color="auto"/>
        <w:right w:val="none" w:sz="0" w:space="0" w:color="auto"/>
      </w:divBdr>
    </w:div>
    <w:div w:id="1824620099">
      <w:bodyDiv w:val="1"/>
      <w:marLeft w:val="0"/>
      <w:marRight w:val="0"/>
      <w:marTop w:val="0"/>
      <w:marBottom w:val="0"/>
      <w:divBdr>
        <w:top w:val="none" w:sz="0" w:space="0" w:color="auto"/>
        <w:left w:val="none" w:sz="0" w:space="0" w:color="auto"/>
        <w:bottom w:val="none" w:sz="0" w:space="0" w:color="auto"/>
        <w:right w:val="none" w:sz="0" w:space="0" w:color="auto"/>
      </w:divBdr>
    </w:div>
    <w:div w:id="1824657860">
      <w:bodyDiv w:val="1"/>
      <w:marLeft w:val="0"/>
      <w:marRight w:val="0"/>
      <w:marTop w:val="0"/>
      <w:marBottom w:val="0"/>
      <w:divBdr>
        <w:top w:val="none" w:sz="0" w:space="0" w:color="auto"/>
        <w:left w:val="none" w:sz="0" w:space="0" w:color="auto"/>
        <w:bottom w:val="none" w:sz="0" w:space="0" w:color="auto"/>
        <w:right w:val="none" w:sz="0" w:space="0" w:color="auto"/>
      </w:divBdr>
    </w:div>
    <w:div w:id="1824732655">
      <w:bodyDiv w:val="1"/>
      <w:marLeft w:val="0"/>
      <w:marRight w:val="0"/>
      <w:marTop w:val="0"/>
      <w:marBottom w:val="0"/>
      <w:divBdr>
        <w:top w:val="none" w:sz="0" w:space="0" w:color="auto"/>
        <w:left w:val="none" w:sz="0" w:space="0" w:color="auto"/>
        <w:bottom w:val="none" w:sz="0" w:space="0" w:color="auto"/>
        <w:right w:val="none" w:sz="0" w:space="0" w:color="auto"/>
      </w:divBdr>
    </w:div>
    <w:div w:id="1824807113">
      <w:bodyDiv w:val="1"/>
      <w:marLeft w:val="0"/>
      <w:marRight w:val="0"/>
      <w:marTop w:val="0"/>
      <w:marBottom w:val="0"/>
      <w:divBdr>
        <w:top w:val="none" w:sz="0" w:space="0" w:color="auto"/>
        <w:left w:val="none" w:sz="0" w:space="0" w:color="auto"/>
        <w:bottom w:val="none" w:sz="0" w:space="0" w:color="auto"/>
        <w:right w:val="none" w:sz="0" w:space="0" w:color="auto"/>
      </w:divBdr>
    </w:div>
    <w:div w:id="1824850511">
      <w:bodyDiv w:val="1"/>
      <w:marLeft w:val="0"/>
      <w:marRight w:val="0"/>
      <w:marTop w:val="0"/>
      <w:marBottom w:val="0"/>
      <w:divBdr>
        <w:top w:val="none" w:sz="0" w:space="0" w:color="auto"/>
        <w:left w:val="none" w:sz="0" w:space="0" w:color="auto"/>
        <w:bottom w:val="none" w:sz="0" w:space="0" w:color="auto"/>
        <w:right w:val="none" w:sz="0" w:space="0" w:color="auto"/>
      </w:divBdr>
    </w:div>
    <w:div w:id="1824925973">
      <w:bodyDiv w:val="1"/>
      <w:marLeft w:val="0"/>
      <w:marRight w:val="0"/>
      <w:marTop w:val="0"/>
      <w:marBottom w:val="0"/>
      <w:divBdr>
        <w:top w:val="none" w:sz="0" w:space="0" w:color="auto"/>
        <w:left w:val="none" w:sz="0" w:space="0" w:color="auto"/>
        <w:bottom w:val="none" w:sz="0" w:space="0" w:color="auto"/>
        <w:right w:val="none" w:sz="0" w:space="0" w:color="auto"/>
      </w:divBdr>
    </w:div>
    <w:div w:id="1825003937">
      <w:bodyDiv w:val="1"/>
      <w:marLeft w:val="0"/>
      <w:marRight w:val="0"/>
      <w:marTop w:val="0"/>
      <w:marBottom w:val="0"/>
      <w:divBdr>
        <w:top w:val="none" w:sz="0" w:space="0" w:color="auto"/>
        <w:left w:val="none" w:sz="0" w:space="0" w:color="auto"/>
        <w:bottom w:val="none" w:sz="0" w:space="0" w:color="auto"/>
        <w:right w:val="none" w:sz="0" w:space="0" w:color="auto"/>
      </w:divBdr>
    </w:div>
    <w:div w:id="1825118651">
      <w:bodyDiv w:val="1"/>
      <w:marLeft w:val="0"/>
      <w:marRight w:val="0"/>
      <w:marTop w:val="0"/>
      <w:marBottom w:val="0"/>
      <w:divBdr>
        <w:top w:val="none" w:sz="0" w:space="0" w:color="auto"/>
        <w:left w:val="none" w:sz="0" w:space="0" w:color="auto"/>
        <w:bottom w:val="none" w:sz="0" w:space="0" w:color="auto"/>
        <w:right w:val="none" w:sz="0" w:space="0" w:color="auto"/>
      </w:divBdr>
    </w:div>
    <w:div w:id="1825270165">
      <w:bodyDiv w:val="1"/>
      <w:marLeft w:val="0"/>
      <w:marRight w:val="0"/>
      <w:marTop w:val="0"/>
      <w:marBottom w:val="0"/>
      <w:divBdr>
        <w:top w:val="none" w:sz="0" w:space="0" w:color="auto"/>
        <w:left w:val="none" w:sz="0" w:space="0" w:color="auto"/>
        <w:bottom w:val="none" w:sz="0" w:space="0" w:color="auto"/>
        <w:right w:val="none" w:sz="0" w:space="0" w:color="auto"/>
      </w:divBdr>
    </w:div>
    <w:div w:id="1825388361">
      <w:bodyDiv w:val="1"/>
      <w:marLeft w:val="0"/>
      <w:marRight w:val="0"/>
      <w:marTop w:val="0"/>
      <w:marBottom w:val="0"/>
      <w:divBdr>
        <w:top w:val="none" w:sz="0" w:space="0" w:color="auto"/>
        <w:left w:val="none" w:sz="0" w:space="0" w:color="auto"/>
        <w:bottom w:val="none" w:sz="0" w:space="0" w:color="auto"/>
        <w:right w:val="none" w:sz="0" w:space="0" w:color="auto"/>
      </w:divBdr>
    </w:div>
    <w:div w:id="1825462650">
      <w:bodyDiv w:val="1"/>
      <w:marLeft w:val="0"/>
      <w:marRight w:val="0"/>
      <w:marTop w:val="0"/>
      <w:marBottom w:val="0"/>
      <w:divBdr>
        <w:top w:val="none" w:sz="0" w:space="0" w:color="auto"/>
        <w:left w:val="none" w:sz="0" w:space="0" w:color="auto"/>
        <w:bottom w:val="none" w:sz="0" w:space="0" w:color="auto"/>
        <w:right w:val="none" w:sz="0" w:space="0" w:color="auto"/>
      </w:divBdr>
    </w:div>
    <w:div w:id="1825510353">
      <w:bodyDiv w:val="1"/>
      <w:marLeft w:val="0"/>
      <w:marRight w:val="0"/>
      <w:marTop w:val="0"/>
      <w:marBottom w:val="0"/>
      <w:divBdr>
        <w:top w:val="none" w:sz="0" w:space="0" w:color="auto"/>
        <w:left w:val="none" w:sz="0" w:space="0" w:color="auto"/>
        <w:bottom w:val="none" w:sz="0" w:space="0" w:color="auto"/>
        <w:right w:val="none" w:sz="0" w:space="0" w:color="auto"/>
      </w:divBdr>
    </w:div>
    <w:div w:id="1825582512">
      <w:bodyDiv w:val="1"/>
      <w:marLeft w:val="0"/>
      <w:marRight w:val="0"/>
      <w:marTop w:val="0"/>
      <w:marBottom w:val="0"/>
      <w:divBdr>
        <w:top w:val="none" w:sz="0" w:space="0" w:color="auto"/>
        <w:left w:val="none" w:sz="0" w:space="0" w:color="auto"/>
        <w:bottom w:val="none" w:sz="0" w:space="0" w:color="auto"/>
        <w:right w:val="none" w:sz="0" w:space="0" w:color="auto"/>
      </w:divBdr>
    </w:div>
    <w:div w:id="1825585746">
      <w:bodyDiv w:val="1"/>
      <w:marLeft w:val="0"/>
      <w:marRight w:val="0"/>
      <w:marTop w:val="0"/>
      <w:marBottom w:val="0"/>
      <w:divBdr>
        <w:top w:val="none" w:sz="0" w:space="0" w:color="auto"/>
        <w:left w:val="none" w:sz="0" w:space="0" w:color="auto"/>
        <w:bottom w:val="none" w:sz="0" w:space="0" w:color="auto"/>
        <w:right w:val="none" w:sz="0" w:space="0" w:color="auto"/>
      </w:divBdr>
    </w:div>
    <w:div w:id="1825656901">
      <w:bodyDiv w:val="1"/>
      <w:marLeft w:val="0"/>
      <w:marRight w:val="0"/>
      <w:marTop w:val="0"/>
      <w:marBottom w:val="0"/>
      <w:divBdr>
        <w:top w:val="none" w:sz="0" w:space="0" w:color="auto"/>
        <w:left w:val="none" w:sz="0" w:space="0" w:color="auto"/>
        <w:bottom w:val="none" w:sz="0" w:space="0" w:color="auto"/>
        <w:right w:val="none" w:sz="0" w:space="0" w:color="auto"/>
      </w:divBdr>
    </w:div>
    <w:div w:id="1825664912">
      <w:bodyDiv w:val="1"/>
      <w:marLeft w:val="0"/>
      <w:marRight w:val="0"/>
      <w:marTop w:val="0"/>
      <w:marBottom w:val="0"/>
      <w:divBdr>
        <w:top w:val="none" w:sz="0" w:space="0" w:color="auto"/>
        <w:left w:val="none" w:sz="0" w:space="0" w:color="auto"/>
        <w:bottom w:val="none" w:sz="0" w:space="0" w:color="auto"/>
        <w:right w:val="none" w:sz="0" w:space="0" w:color="auto"/>
      </w:divBdr>
    </w:div>
    <w:div w:id="1825706123">
      <w:bodyDiv w:val="1"/>
      <w:marLeft w:val="0"/>
      <w:marRight w:val="0"/>
      <w:marTop w:val="0"/>
      <w:marBottom w:val="0"/>
      <w:divBdr>
        <w:top w:val="none" w:sz="0" w:space="0" w:color="auto"/>
        <w:left w:val="none" w:sz="0" w:space="0" w:color="auto"/>
        <w:bottom w:val="none" w:sz="0" w:space="0" w:color="auto"/>
        <w:right w:val="none" w:sz="0" w:space="0" w:color="auto"/>
      </w:divBdr>
    </w:div>
    <w:div w:id="1825774252">
      <w:bodyDiv w:val="1"/>
      <w:marLeft w:val="0"/>
      <w:marRight w:val="0"/>
      <w:marTop w:val="0"/>
      <w:marBottom w:val="0"/>
      <w:divBdr>
        <w:top w:val="none" w:sz="0" w:space="0" w:color="auto"/>
        <w:left w:val="none" w:sz="0" w:space="0" w:color="auto"/>
        <w:bottom w:val="none" w:sz="0" w:space="0" w:color="auto"/>
        <w:right w:val="none" w:sz="0" w:space="0" w:color="auto"/>
      </w:divBdr>
    </w:div>
    <w:div w:id="1825778167">
      <w:bodyDiv w:val="1"/>
      <w:marLeft w:val="0"/>
      <w:marRight w:val="0"/>
      <w:marTop w:val="0"/>
      <w:marBottom w:val="0"/>
      <w:divBdr>
        <w:top w:val="none" w:sz="0" w:space="0" w:color="auto"/>
        <w:left w:val="none" w:sz="0" w:space="0" w:color="auto"/>
        <w:bottom w:val="none" w:sz="0" w:space="0" w:color="auto"/>
        <w:right w:val="none" w:sz="0" w:space="0" w:color="auto"/>
      </w:divBdr>
    </w:div>
    <w:div w:id="1825900092">
      <w:bodyDiv w:val="1"/>
      <w:marLeft w:val="0"/>
      <w:marRight w:val="0"/>
      <w:marTop w:val="0"/>
      <w:marBottom w:val="0"/>
      <w:divBdr>
        <w:top w:val="none" w:sz="0" w:space="0" w:color="auto"/>
        <w:left w:val="none" w:sz="0" w:space="0" w:color="auto"/>
        <w:bottom w:val="none" w:sz="0" w:space="0" w:color="auto"/>
        <w:right w:val="none" w:sz="0" w:space="0" w:color="auto"/>
      </w:divBdr>
    </w:div>
    <w:div w:id="1825969183">
      <w:bodyDiv w:val="1"/>
      <w:marLeft w:val="0"/>
      <w:marRight w:val="0"/>
      <w:marTop w:val="0"/>
      <w:marBottom w:val="0"/>
      <w:divBdr>
        <w:top w:val="none" w:sz="0" w:space="0" w:color="auto"/>
        <w:left w:val="none" w:sz="0" w:space="0" w:color="auto"/>
        <w:bottom w:val="none" w:sz="0" w:space="0" w:color="auto"/>
        <w:right w:val="none" w:sz="0" w:space="0" w:color="auto"/>
      </w:divBdr>
    </w:div>
    <w:div w:id="1826051102">
      <w:bodyDiv w:val="1"/>
      <w:marLeft w:val="0"/>
      <w:marRight w:val="0"/>
      <w:marTop w:val="0"/>
      <w:marBottom w:val="0"/>
      <w:divBdr>
        <w:top w:val="none" w:sz="0" w:space="0" w:color="auto"/>
        <w:left w:val="none" w:sz="0" w:space="0" w:color="auto"/>
        <w:bottom w:val="none" w:sz="0" w:space="0" w:color="auto"/>
        <w:right w:val="none" w:sz="0" w:space="0" w:color="auto"/>
      </w:divBdr>
    </w:div>
    <w:div w:id="1826237018">
      <w:bodyDiv w:val="1"/>
      <w:marLeft w:val="0"/>
      <w:marRight w:val="0"/>
      <w:marTop w:val="0"/>
      <w:marBottom w:val="0"/>
      <w:divBdr>
        <w:top w:val="none" w:sz="0" w:space="0" w:color="auto"/>
        <w:left w:val="none" w:sz="0" w:space="0" w:color="auto"/>
        <w:bottom w:val="none" w:sz="0" w:space="0" w:color="auto"/>
        <w:right w:val="none" w:sz="0" w:space="0" w:color="auto"/>
      </w:divBdr>
    </w:div>
    <w:div w:id="1826311880">
      <w:bodyDiv w:val="1"/>
      <w:marLeft w:val="0"/>
      <w:marRight w:val="0"/>
      <w:marTop w:val="0"/>
      <w:marBottom w:val="0"/>
      <w:divBdr>
        <w:top w:val="none" w:sz="0" w:space="0" w:color="auto"/>
        <w:left w:val="none" w:sz="0" w:space="0" w:color="auto"/>
        <w:bottom w:val="none" w:sz="0" w:space="0" w:color="auto"/>
        <w:right w:val="none" w:sz="0" w:space="0" w:color="auto"/>
      </w:divBdr>
    </w:div>
    <w:div w:id="1826312952">
      <w:bodyDiv w:val="1"/>
      <w:marLeft w:val="0"/>
      <w:marRight w:val="0"/>
      <w:marTop w:val="0"/>
      <w:marBottom w:val="0"/>
      <w:divBdr>
        <w:top w:val="none" w:sz="0" w:space="0" w:color="auto"/>
        <w:left w:val="none" w:sz="0" w:space="0" w:color="auto"/>
        <w:bottom w:val="none" w:sz="0" w:space="0" w:color="auto"/>
        <w:right w:val="none" w:sz="0" w:space="0" w:color="auto"/>
      </w:divBdr>
    </w:div>
    <w:div w:id="1826361152">
      <w:bodyDiv w:val="1"/>
      <w:marLeft w:val="0"/>
      <w:marRight w:val="0"/>
      <w:marTop w:val="0"/>
      <w:marBottom w:val="0"/>
      <w:divBdr>
        <w:top w:val="none" w:sz="0" w:space="0" w:color="auto"/>
        <w:left w:val="none" w:sz="0" w:space="0" w:color="auto"/>
        <w:bottom w:val="none" w:sz="0" w:space="0" w:color="auto"/>
        <w:right w:val="none" w:sz="0" w:space="0" w:color="auto"/>
      </w:divBdr>
    </w:div>
    <w:div w:id="1826429402">
      <w:bodyDiv w:val="1"/>
      <w:marLeft w:val="0"/>
      <w:marRight w:val="0"/>
      <w:marTop w:val="0"/>
      <w:marBottom w:val="0"/>
      <w:divBdr>
        <w:top w:val="none" w:sz="0" w:space="0" w:color="auto"/>
        <w:left w:val="none" w:sz="0" w:space="0" w:color="auto"/>
        <w:bottom w:val="none" w:sz="0" w:space="0" w:color="auto"/>
        <w:right w:val="none" w:sz="0" w:space="0" w:color="auto"/>
      </w:divBdr>
    </w:div>
    <w:div w:id="1826509880">
      <w:bodyDiv w:val="1"/>
      <w:marLeft w:val="0"/>
      <w:marRight w:val="0"/>
      <w:marTop w:val="0"/>
      <w:marBottom w:val="0"/>
      <w:divBdr>
        <w:top w:val="none" w:sz="0" w:space="0" w:color="auto"/>
        <w:left w:val="none" w:sz="0" w:space="0" w:color="auto"/>
        <w:bottom w:val="none" w:sz="0" w:space="0" w:color="auto"/>
        <w:right w:val="none" w:sz="0" w:space="0" w:color="auto"/>
      </w:divBdr>
    </w:div>
    <w:div w:id="1826510368">
      <w:bodyDiv w:val="1"/>
      <w:marLeft w:val="0"/>
      <w:marRight w:val="0"/>
      <w:marTop w:val="0"/>
      <w:marBottom w:val="0"/>
      <w:divBdr>
        <w:top w:val="none" w:sz="0" w:space="0" w:color="auto"/>
        <w:left w:val="none" w:sz="0" w:space="0" w:color="auto"/>
        <w:bottom w:val="none" w:sz="0" w:space="0" w:color="auto"/>
        <w:right w:val="none" w:sz="0" w:space="0" w:color="auto"/>
      </w:divBdr>
    </w:div>
    <w:div w:id="1826555315">
      <w:bodyDiv w:val="1"/>
      <w:marLeft w:val="0"/>
      <w:marRight w:val="0"/>
      <w:marTop w:val="0"/>
      <w:marBottom w:val="0"/>
      <w:divBdr>
        <w:top w:val="none" w:sz="0" w:space="0" w:color="auto"/>
        <w:left w:val="none" w:sz="0" w:space="0" w:color="auto"/>
        <w:bottom w:val="none" w:sz="0" w:space="0" w:color="auto"/>
        <w:right w:val="none" w:sz="0" w:space="0" w:color="auto"/>
      </w:divBdr>
    </w:div>
    <w:div w:id="1826622831">
      <w:bodyDiv w:val="1"/>
      <w:marLeft w:val="0"/>
      <w:marRight w:val="0"/>
      <w:marTop w:val="0"/>
      <w:marBottom w:val="0"/>
      <w:divBdr>
        <w:top w:val="none" w:sz="0" w:space="0" w:color="auto"/>
        <w:left w:val="none" w:sz="0" w:space="0" w:color="auto"/>
        <w:bottom w:val="none" w:sz="0" w:space="0" w:color="auto"/>
        <w:right w:val="none" w:sz="0" w:space="0" w:color="auto"/>
      </w:divBdr>
    </w:div>
    <w:div w:id="1826625154">
      <w:bodyDiv w:val="1"/>
      <w:marLeft w:val="0"/>
      <w:marRight w:val="0"/>
      <w:marTop w:val="0"/>
      <w:marBottom w:val="0"/>
      <w:divBdr>
        <w:top w:val="none" w:sz="0" w:space="0" w:color="auto"/>
        <w:left w:val="none" w:sz="0" w:space="0" w:color="auto"/>
        <w:bottom w:val="none" w:sz="0" w:space="0" w:color="auto"/>
        <w:right w:val="none" w:sz="0" w:space="0" w:color="auto"/>
      </w:divBdr>
    </w:div>
    <w:div w:id="1826697100">
      <w:bodyDiv w:val="1"/>
      <w:marLeft w:val="0"/>
      <w:marRight w:val="0"/>
      <w:marTop w:val="0"/>
      <w:marBottom w:val="0"/>
      <w:divBdr>
        <w:top w:val="none" w:sz="0" w:space="0" w:color="auto"/>
        <w:left w:val="none" w:sz="0" w:space="0" w:color="auto"/>
        <w:bottom w:val="none" w:sz="0" w:space="0" w:color="auto"/>
        <w:right w:val="none" w:sz="0" w:space="0" w:color="auto"/>
      </w:divBdr>
    </w:div>
    <w:div w:id="1826776027">
      <w:bodyDiv w:val="1"/>
      <w:marLeft w:val="0"/>
      <w:marRight w:val="0"/>
      <w:marTop w:val="0"/>
      <w:marBottom w:val="0"/>
      <w:divBdr>
        <w:top w:val="none" w:sz="0" w:space="0" w:color="auto"/>
        <w:left w:val="none" w:sz="0" w:space="0" w:color="auto"/>
        <w:bottom w:val="none" w:sz="0" w:space="0" w:color="auto"/>
        <w:right w:val="none" w:sz="0" w:space="0" w:color="auto"/>
      </w:divBdr>
    </w:div>
    <w:div w:id="1826779400">
      <w:bodyDiv w:val="1"/>
      <w:marLeft w:val="0"/>
      <w:marRight w:val="0"/>
      <w:marTop w:val="0"/>
      <w:marBottom w:val="0"/>
      <w:divBdr>
        <w:top w:val="none" w:sz="0" w:space="0" w:color="auto"/>
        <w:left w:val="none" w:sz="0" w:space="0" w:color="auto"/>
        <w:bottom w:val="none" w:sz="0" w:space="0" w:color="auto"/>
        <w:right w:val="none" w:sz="0" w:space="0" w:color="auto"/>
      </w:divBdr>
    </w:div>
    <w:div w:id="1826975195">
      <w:bodyDiv w:val="1"/>
      <w:marLeft w:val="0"/>
      <w:marRight w:val="0"/>
      <w:marTop w:val="0"/>
      <w:marBottom w:val="0"/>
      <w:divBdr>
        <w:top w:val="none" w:sz="0" w:space="0" w:color="auto"/>
        <w:left w:val="none" w:sz="0" w:space="0" w:color="auto"/>
        <w:bottom w:val="none" w:sz="0" w:space="0" w:color="auto"/>
        <w:right w:val="none" w:sz="0" w:space="0" w:color="auto"/>
      </w:divBdr>
    </w:div>
    <w:div w:id="1827013558">
      <w:bodyDiv w:val="1"/>
      <w:marLeft w:val="0"/>
      <w:marRight w:val="0"/>
      <w:marTop w:val="0"/>
      <w:marBottom w:val="0"/>
      <w:divBdr>
        <w:top w:val="none" w:sz="0" w:space="0" w:color="auto"/>
        <w:left w:val="none" w:sz="0" w:space="0" w:color="auto"/>
        <w:bottom w:val="none" w:sz="0" w:space="0" w:color="auto"/>
        <w:right w:val="none" w:sz="0" w:space="0" w:color="auto"/>
      </w:divBdr>
    </w:div>
    <w:div w:id="1827083892">
      <w:bodyDiv w:val="1"/>
      <w:marLeft w:val="0"/>
      <w:marRight w:val="0"/>
      <w:marTop w:val="0"/>
      <w:marBottom w:val="0"/>
      <w:divBdr>
        <w:top w:val="none" w:sz="0" w:space="0" w:color="auto"/>
        <w:left w:val="none" w:sz="0" w:space="0" w:color="auto"/>
        <w:bottom w:val="none" w:sz="0" w:space="0" w:color="auto"/>
        <w:right w:val="none" w:sz="0" w:space="0" w:color="auto"/>
      </w:divBdr>
    </w:div>
    <w:div w:id="1827238419">
      <w:bodyDiv w:val="1"/>
      <w:marLeft w:val="0"/>
      <w:marRight w:val="0"/>
      <w:marTop w:val="0"/>
      <w:marBottom w:val="0"/>
      <w:divBdr>
        <w:top w:val="none" w:sz="0" w:space="0" w:color="auto"/>
        <w:left w:val="none" w:sz="0" w:space="0" w:color="auto"/>
        <w:bottom w:val="none" w:sz="0" w:space="0" w:color="auto"/>
        <w:right w:val="none" w:sz="0" w:space="0" w:color="auto"/>
      </w:divBdr>
    </w:div>
    <w:div w:id="1827360134">
      <w:bodyDiv w:val="1"/>
      <w:marLeft w:val="0"/>
      <w:marRight w:val="0"/>
      <w:marTop w:val="0"/>
      <w:marBottom w:val="0"/>
      <w:divBdr>
        <w:top w:val="none" w:sz="0" w:space="0" w:color="auto"/>
        <w:left w:val="none" w:sz="0" w:space="0" w:color="auto"/>
        <w:bottom w:val="none" w:sz="0" w:space="0" w:color="auto"/>
        <w:right w:val="none" w:sz="0" w:space="0" w:color="auto"/>
      </w:divBdr>
    </w:div>
    <w:div w:id="1827430810">
      <w:bodyDiv w:val="1"/>
      <w:marLeft w:val="0"/>
      <w:marRight w:val="0"/>
      <w:marTop w:val="0"/>
      <w:marBottom w:val="0"/>
      <w:divBdr>
        <w:top w:val="none" w:sz="0" w:space="0" w:color="auto"/>
        <w:left w:val="none" w:sz="0" w:space="0" w:color="auto"/>
        <w:bottom w:val="none" w:sz="0" w:space="0" w:color="auto"/>
        <w:right w:val="none" w:sz="0" w:space="0" w:color="auto"/>
      </w:divBdr>
    </w:div>
    <w:div w:id="1827431170">
      <w:bodyDiv w:val="1"/>
      <w:marLeft w:val="0"/>
      <w:marRight w:val="0"/>
      <w:marTop w:val="0"/>
      <w:marBottom w:val="0"/>
      <w:divBdr>
        <w:top w:val="none" w:sz="0" w:space="0" w:color="auto"/>
        <w:left w:val="none" w:sz="0" w:space="0" w:color="auto"/>
        <w:bottom w:val="none" w:sz="0" w:space="0" w:color="auto"/>
        <w:right w:val="none" w:sz="0" w:space="0" w:color="auto"/>
      </w:divBdr>
    </w:div>
    <w:div w:id="1827552905">
      <w:bodyDiv w:val="1"/>
      <w:marLeft w:val="0"/>
      <w:marRight w:val="0"/>
      <w:marTop w:val="0"/>
      <w:marBottom w:val="0"/>
      <w:divBdr>
        <w:top w:val="none" w:sz="0" w:space="0" w:color="auto"/>
        <w:left w:val="none" w:sz="0" w:space="0" w:color="auto"/>
        <w:bottom w:val="none" w:sz="0" w:space="0" w:color="auto"/>
        <w:right w:val="none" w:sz="0" w:space="0" w:color="auto"/>
      </w:divBdr>
    </w:div>
    <w:div w:id="1827699985">
      <w:bodyDiv w:val="1"/>
      <w:marLeft w:val="0"/>
      <w:marRight w:val="0"/>
      <w:marTop w:val="0"/>
      <w:marBottom w:val="0"/>
      <w:divBdr>
        <w:top w:val="none" w:sz="0" w:space="0" w:color="auto"/>
        <w:left w:val="none" w:sz="0" w:space="0" w:color="auto"/>
        <w:bottom w:val="none" w:sz="0" w:space="0" w:color="auto"/>
        <w:right w:val="none" w:sz="0" w:space="0" w:color="auto"/>
      </w:divBdr>
    </w:div>
    <w:div w:id="1827816909">
      <w:bodyDiv w:val="1"/>
      <w:marLeft w:val="0"/>
      <w:marRight w:val="0"/>
      <w:marTop w:val="0"/>
      <w:marBottom w:val="0"/>
      <w:divBdr>
        <w:top w:val="none" w:sz="0" w:space="0" w:color="auto"/>
        <w:left w:val="none" w:sz="0" w:space="0" w:color="auto"/>
        <w:bottom w:val="none" w:sz="0" w:space="0" w:color="auto"/>
        <w:right w:val="none" w:sz="0" w:space="0" w:color="auto"/>
      </w:divBdr>
    </w:div>
    <w:div w:id="1827820423">
      <w:bodyDiv w:val="1"/>
      <w:marLeft w:val="0"/>
      <w:marRight w:val="0"/>
      <w:marTop w:val="0"/>
      <w:marBottom w:val="0"/>
      <w:divBdr>
        <w:top w:val="none" w:sz="0" w:space="0" w:color="auto"/>
        <w:left w:val="none" w:sz="0" w:space="0" w:color="auto"/>
        <w:bottom w:val="none" w:sz="0" w:space="0" w:color="auto"/>
        <w:right w:val="none" w:sz="0" w:space="0" w:color="auto"/>
      </w:divBdr>
    </w:div>
    <w:div w:id="1827938356">
      <w:bodyDiv w:val="1"/>
      <w:marLeft w:val="0"/>
      <w:marRight w:val="0"/>
      <w:marTop w:val="0"/>
      <w:marBottom w:val="0"/>
      <w:divBdr>
        <w:top w:val="none" w:sz="0" w:space="0" w:color="auto"/>
        <w:left w:val="none" w:sz="0" w:space="0" w:color="auto"/>
        <w:bottom w:val="none" w:sz="0" w:space="0" w:color="auto"/>
        <w:right w:val="none" w:sz="0" w:space="0" w:color="auto"/>
      </w:divBdr>
    </w:div>
    <w:div w:id="1828007912">
      <w:bodyDiv w:val="1"/>
      <w:marLeft w:val="0"/>
      <w:marRight w:val="0"/>
      <w:marTop w:val="0"/>
      <w:marBottom w:val="0"/>
      <w:divBdr>
        <w:top w:val="none" w:sz="0" w:space="0" w:color="auto"/>
        <w:left w:val="none" w:sz="0" w:space="0" w:color="auto"/>
        <w:bottom w:val="none" w:sz="0" w:space="0" w:color="auto"/>
        <w:right w:val="none" w:sz="0" w:space="0" w:color="auto"/>
      </w:divBdr>
    </w:div>
    <w:div w:id="1828011774">
      <w:bodyDiv w:val="1"/>
      <w:marLeft w:val="0"/>
      <w:marRight w:val="0"/>
      <w:marTop w:val="0"/>
      <w:marBottom w:val="0"/>
      <w:divBdr>
        <w:top w:val="none" w:sz="0" w:space="0" w:color="auto"/>
        <w:left w:val="none" w:sz="0" w:space="0" w:color="auto"/>
        <w:bottom w:val="none" w:sz="0" w:space="0" w:color="auto"/>
        <w:right w:val="none" w:sz="0" w:space="0" w:color="auto"/>
      </w:divBdr>
    </w:div>
    <w:div w:id="1828016808">
      <w:bodyDiv w:val="1"/>
      <w:marLeft w:val="0"/>
      <w:marRight w:val="0"/>
      <w:marTop w:val="0"/>
      <w:marBottom w:val="0"/>
      <w:divBdr>
        <w:top w:val="none" w:sz="0" w:space="0" w:color="auto"/>
        <w:left w:val="none" w:sz="0" w:space="0" w:color="auto"/>
        <w:bottom w:val="none" w:sz="0" w:space="0" w:color="auto"/>
        <w:right w:val="none" w:sz="0" w:space="0" w:color="auto"/>
      </w:divBdr>
    </w:div>
    <w:div w:id="1828086455">
      <w:bodyDiv w:val="1"/>
      <w:marLeft w:val="0"/>
      <w:marRight w:val="0"/>
      <w:marTop w:val="0"/>
      <w:marBottom w:val="0"/>
      <w:divBdr>
        <w:top w:val="none" w:sz="0" w:space="0" w:color="auto"/>
        <w:left w:val="none" w:sz="0" w:space="0" w:color="auto"/>
        <w:bottom w:val="none" w:sz="0" w:space="0" w:color="auto"/>
        <w:right w:val="none" w:sz="0" w:space="0" w:color="auto"/>
      </w:divBdr>
    </w:div>
    <w:div w:id="1828090530">
      <w:bodyDiv w:val="1"/>
      <w:marLeft w:val="0"/>
      <w:marRight w:val="0"/>
      <w:marTop w:val="0"/>
      <w:marBottom w:val="0"/>
      <w:divBdr>
        <w:top w:val="none" w:sz="0" w:space="0" w:color="auto"/>
        <w:left w:val="none" w:sz="0" w:space="0" w:color="auto"/>
        <w:bottom w:val="none" w:sz="0" w:space="0" w:color="auto"/>
        <w:right w:val="none" w:sz="0" w:space="0" w:color="auto"/>
      </w:divBdr>
    </w:div>
    <w:div w:id="1828209623">
      <w:bodyDiv w:val="1"/>
      <w:marLeft w:val="0"/>
      <w:marRight w:val="0"/>
      <w:marTop w:val="0"/>
      <w:marBottom w:val="0"/>
      <w:divBdr>
        <w:top w:val="none" w:sz="0" w:space="0" w:color="auto"/>
        <w:left w:val="none" w:sz="0" w:space="0" w:color="auto"/>
        <w:bottom w:val="none" w:sz="0" w:space="0" w:color="auto"/>
        <w:right w:val="none" w:sz="0" w:space="0" w:color="auto"/>
      </w:divBdr>
    </w:div>
    <w:div w:id="1828280388">
      <w:bodyDiv w:val="1"/>
      <w:marLeft w:val="0"/>
      <w:marRight w:val="0"/>
      <w:marTop w:val="0"/>
      <w:marBottom w:val="0"/>
      <w:divBdr>
        <w:top w:val="none" w:sz="0" w:space="0" w:color="auto"/>
        <w:left w:val="none" w:sz="0" w:space="0" w:color="auto"/>
        <w:bottom w:val="none" w:sz="0" w:space="0" w:color="auto"/>
        <w:right w:val="none" w:sz="0" w:space="0" w:color="auto"/>
      </w:divBdr>
    </w:div>
    <w:div w:id="1828281742">
      <w:bodyDiv w:val="1"/>
      <w:marLeft w:val="0"/>
      <w:marRight w:val="0"/>
      <w:marTop w:val="0"/>
      <w:marBottom w:val="0"/>
      <w:divBdr>
        <w:top w:val="none" w:sz="0" w:space="0" w:color="auto"/>
        <w:left w:val="none" w:sz="0" w:space="0" w:color="auto"/>
        <w:bottom w:val="none" w:sz="0" w:space="0" w:color="auto"/>
        <w:right w:val="none" w:sz="0" w:space="0" w:color="auto"/>
      </w:divBdr>
    </w:div>
    <w:div w:id="1828282865">
      <w:bodyDiv w:val="1"/>
      <w:marLeft w:val="0"/>
      <w:marRight w:val="0"/>
      <w:marTop w:val="0"/>
      <w:marBottom w:val="0"/>
      <w:divBdr>
        <w:top w:val="none" w:sz="0" w:space="0" w:color="auto"/>
        <w:left w:val="none" w:sz="0" w:space="0" w:color="auto"/>
        <w:bottom w:val="none" w:sz="0" w:space="0" w:color="auto"/>
        <w:right w:val="none" w:sz="0" w:space="0" w:color="auto"/>
      </w:divBdr>
    </w:div>
    <w:div w:id="1828282946">
      <w:bodyDiv w:val="1"/>
      <w:marLeft w:val="0"/>
      <w:marRight w:val="0"/>
      <w:marTop w:val="0"/>
      <w:marBottom w:val="0"/>
      <w:divBdr>
        <w:top w:val="none" w:sz="0" w:space="0" w:color="auto"/>
        <w:left w:val="none" w:sz="0" w:space="0" w:color="auto"/>
        <w:bottom w:val="none" w:sz="0" w:space="0" w:color="auto"/>
        <w:right w:val="none" w:sz="0" w:space="0" w:color="auto"/>
      </w:divBdr>
    </w:div>
    <w:div w:id="1828324895">
      <w:bodyDiv w:val="1"/>
      <w:marLeft w:val="0"/>
      <w:marRight w:val="0"/>
      <w:marTop w:val="0"/>
      <w:marBottom w:val="0"/>
      <w:divBdr>
        <w:top w:val="none" w:sz="0" w:space="0" w:color="auto"/>
        <w:left w:val="none" w:sz="0" w:space="0" w:color="auto"/>
        <w:bottom w:val="none" w:sz="0" w:space="0" w:color="auto"/>
        <w:right w:val="none" w:sz="0" w:space="0" w:color="auto"/>
      </w:divBdr>
    </w:div>
    <w:div w:id="1828355482">
      <w:bodyDiv w:val="1"/>
      <w:marLeft w:val="0"/>
      <w:marRight w:val="0"/>
      <w:marTop w:val="0"/>
      <w:marBottom w:val="0"/>
      <w:divBdr>
        <w:top w:val="none" w:sz="0" w:space="0" w:color="auto"/>
        <w:left w:val="none" w:sz="0" w:space="0" w:color="auto"/>
        <w:bottom w:val="none" w:sz="0" w:space="0" w:color="auto"/>
        <w:right w:val="none" w:sz="0" w:space="0" w:color="auto"/>
      </w:divBdr>
    </w:div>
    <w:div w:id="1828520473">
      <w:bodyDiv w:val="1"/>
      <w:marLeft w:val="0"/>
      <w:marRight w:val="0"/>
      <w:marTop w:val="0"/>
      <w:marBottom w:val="0"/>
      <w:divBdr>
        <w:top w:val="none" w:sz="0" w:space="0" w:color="auto"/>
        <w:left w:val="none" w:sz="0" w:space="0" w:color="auto"/>
        <w:bottom w:val="none" w:sz="0" w:space="0" w:color="auto"/>
        <w:right w:val="none" w:sz="0" w:space="0" w:color="auto"/>
      </w:divBdr>
    </w:div>
    <w:div w:id="1828546813">
      <w:bodyDiv w:val="1"/>
      <w:marLeft w:val="0"/>
      <w:marRight w:val="0"/>
      <w:marTop w:val="0"/>
      <w:marBottom w:val="0"/>
      <w:divBdr>
        <w:top w:val="none" w:sz="0" w:space="0" w:color="auto"/>
        <w:left w:val="none" w:sz="0" w:space="0" w:color="auto"/>
        <w:bottom w:val="none" w:sz="0" w:space="0" w:color="auto"/>
        <w:right w:val="none" w:sz="0" w:space="0" w:color="auto"/>
      </w:divBdr>
    </w:div>
    <w:div w:id="1828663032">
      <w:bodyDiv w:val="1"/>
      <w:marLeft w:val="0"/>
      <w:marRight w:val="0"/>
      <w:marTop w:val="0"/>
      <w:marBottom w:val="0"/>
      <w:divBdr>
        <w:top w:val="none" w:sz="0" w:space="0" w:color="auto"/>
        <w:left w:val="none" w:sz="0" w:space="0" w:color="auto"/>
        <w:bottom w:val="none" w:sz="0" w:space="0" w:color="auto"/>
        <w:right w:val="none" w:sz="0" w:space="0" w:color="auto"/>
      </w:divBdr>
    </w:div>
    <w:div w:id="1828667182">
      <w:bodyDiv w:val="1"/>
      <w:marLeft w:val="0"/>
      <w:marRight w:val="0"/>
      <w:marTop w:val="0"/>
      <w:marBottom w:val="0"/>
      <w:divBdr>
        <w:top w:val="none" w:sz="0" w:space="0" w:color="auto"/>
        <w:left w:val="none" w:sz="0" w:space="0" w:color="auto"/>
        <w:bottom w:val="none" w:sz="0" w:space="0" w:color="auto"/>
        <w:right w:val="none" w:sz="0" w:space="0" w:color="auto"/>
      </w:divBdr>
    </w:div>
    <w:div w:id="1828858695">
      <w:bodyDiv w:val="1"/>
      <w:marLeft w:val="0"/>
      <w:marRight w:val="0"/>
      <w:marTop w:val="0"/>
      <w:marBottom w:val="0"/>
      <w:divBdr>
        <w:top w:val="none" w:sz="0" w:space="0" w:color="auto"/>
        <w:left w:val="none" w:sz="0" w:space="0" w:color="auto"/>
        <w:bottom w:val="none" w:sz="0" w:space="0" w:color="auto"/>
        <w:right w:val="none" w:sz="0" w:space="0" w:color="auto"/>
      </w:divBdr>
    </w:div>
    <w:div w:id="1828862855">
      <w:bodyDiv w:val="1"/>
      <w:marLeft w:val="0"/>
      <w:marRight w:val="0"/>
      <w:marTop w:val="0"/>
      <w:marBottom w:val="0"/>
      <w:divBdr>
        <w:top w:val="none" w:sz="0" w:space="0" w:color="auto"/>
        <w:left w:val="none" w:sz="0" w:space="0" w:color="auto"/>
        <w:bottom w:val="none" w:sz="0" w:space="0" w:color="auto"/>
        <w:right w:val="none" w:sz="0" w:space="0" w:color="auto"/>
      </w:divBdr>
    </w:div>
    <w:div w:id="1828935585">
      <w:bodyDiv w:val="1"/>
      <w:marLeft w:val="0"/>
      <w:marRight w:val="0"/>
      <w:marTop w:val="0"/>
      <w:marBottom w:val="0"/>
      <w:divBdr>
        <w:top w:val="none" w:sz="0" w:space="0" w:color="auto"/>
        <w:left w:val="none" w:sz="0" w:space="0" w:color="auto"/>
        <w:bottom w:val="none" w:sz="0" w:space="0" w:color="auto"/>
        <w:right w:val="none" w:sz="0" w:space="0" w:color="auto"/>
      </w:divBdr>
    </w:div>
    <w:div w:id="1829049625">
      <w:bodyDiv w:val="1"/>
      <w:marLeft w:val="0"/>
      <w:marRight w:val="0"/>
      <w:marTop w:val="0"/>
      <w:marBottom w:val="0"/>
      <w:divBdr>
        <w:top w:val="none" w:sz="0" w:space="0" w:color="auto"/>
        <w:left w:val="none" w:sz="0" w:space="0" w:color="auto"/>
        <w:bottom w:val="none" w:sz="0" w:space="0" w:color="auto"/>
        <w:right w:val="none" w:sz="0" w:space="0" w:color="auto"/>
      </w:divBdr>
    </w:div>
    <w:div w:id="1829050850">
      <w:bodyDiv w:val="1"/>
      <w:marLeft w:val="0"/>
      <w:marRight w:val="0"/>
      <w:marTop w:val="0"/>
      <w:marBottom w:val="0"/>
      <w:divBdr>
        <w:top w:val="none" w:sz="0" w:space="0" w:color="auto"/>
        <w:left w:val="none" w:sz="0" w:space="0" w:color="auto"/>
        <w:bottom w:val="none" w:sz="0" w:space="0" w:color="auto"/>
        <w:right w:val="none" w:sz="0" w:space="0" w:color="auto"/>
      </w:divBdr>
    </w:div>
    <w:div w:id="1829205956">
      <w:bodyDiv w:val="1"/>
      <w:marLeft w:val="0"/>
      <w:marRight w:val="0"/>
      <w:marTop w:val="0"/>
      <w:marBottom w:val="0"/>
      <w:divBdr>
        <w:top w:val="none" w:sz="0" w:space="0" w:color="auto"/>
        <w:left w:val="none" w:sz="0" w:space="0" w:color="auto"/>
        <w:bottom w:val="none" w:sz="0" w:space="0" w:color="auto"/>
        <w:right w:val="none" w:sz="0" w:space="0" w:color="auto"/>
      </w:divBdr>
    </w:div>
    <w:div w:id="1829325678">
      <w:bodyDiv w:val="1"/>
      <w:marLeft w:val="0"/>
      <w:marRight w:val="0"/>
      <w:marTop w:val="0"/>
      <w:marBottom w:val="0"/>
      <w:divBdr>
        <w:top w:val="none" w:sz="0" w:space="0" w:color="auto"/>
        <w:left w:val="none" w:sz="0" w:space="0" w:color="auto"/>
        <w:bottom w:val="none" w:sz="0" w:space="0" w:color="auto"/>
        <w:right w:val="none" w:sz="0" w:space="0" w:color="auto"/>
      </w:divBdr>
    </w:div>
    <w:div w:id="1829326900">
      <w:bodyDiv w:val="1"/>
      <w:marLeft w:val="0"/>
      <w:marRight w:val="0"/>
      <w:marTop w:val="0"/>
      <w:marBottom w:val="0"/>
      <w:divBdr>
        <w:top w:val="none" w:sz="0" w:space="0" w:color="auto"/>
        <w:left w:val="none" w:sz="0" w:space="0" w:color="auto"/>
        <w:bottom w:val="none" w:sz="0" w:space="0" w:color="auto"/>
        <w:right w:val="none" w:sz="0" w:space="0" w:color="auto"/>
      </w:divBdr>
    </w:div>
    <w:div w:id="1829438008">
      <w:bodyDiv w:val="1"/>
      <w:marLeft w:val="0"/>
      <w:marRight w:val="0"/>
      <w:marTop w:val="0"/>
      <w:marBottom w:val="0"/>
      <w:divBdr>
        <w:top w:val="none" w:sz="0" w:space="0" w:color="auto"/>
        <w:left w:val="none" w:sz="0" w:space="0" w:color="auto"/>
        <w:bottom w:val="none" w:sz="0" w:space="0" w:color="auto"/>
        <w:right w:val="none" w:sz="0" w:space="0" w:color="auto"/>
      </w:divBdr>
    </w:div>
    <w:div w:id="1829439357">
      <w:bodyDiv w:val="1"/>
      <w:marLeft w:val="0"/>
      <w:marRight w:val="0"/>
      <w:marTop w:val="0"/>
      <w:marBottom w:val="0"/>
      <w:divBdr>
        <w:top w:val="none" w:sz="0" w:space="0" w:color="auto"/>
        <w:left w:val="none" w:sz="0" w:space="0" w:color="auto"/>
        <w:bottom w:val="none" w:sz="0" w:space="0" w:color="auto"/>
        <w:right w:val="none" w:sz="0" w:space="0" w:color="auto"/>
      </w:divBdr>
    </w:div>
    <w:div w:id="1829444328">
      <w:bodyDiv w:val="1"/>
      <w:marLeft w:val="0"/>
      <w:marRight w:val="0"/>
      <w:marTop w:val="0"/>
      <w:marBottom w:val="0"/>
      <w:divBdr>
        <w:top w:val="none" w:sz="0" w:space="0" w:color="auto"/>
        <w:left w:val="none" w:sz="0" w:space="0" w:color="auto"/>
        <w:bottom w:val="none" w:sz="0" w:space="0" w:color="auto"/>
        <w:right w:val="none" w:sz="0" w:space="0" w:color="auto"/>
      </w:divBdr>
    </w:div>
    <w:div w:id="1829469266">
      <w:bodyDiv w:val="1"/>
      <w:marLeft w:val="0"/>
      <w:marRight w:val="0"/>
      <w:marTop w:val="0"/>
      <w:marBottom w:val="0"/>
      <w:divBdr>
        <w:top w:val="none" w:sz="0" w:space="0" w:color="auto"/>
        <w:left w:val="none" w:sz="0" w:space="0" w:color="auto"/>
        <w:bottom w:val="none" w:sz="0" w:space="0" w:color="auto"/>
        <w:right w:val="none" w:sz="0" w:space="0" w:color="auto"/>
      </w:divBdr>
    </w:div>
    <w:div w:id="1829469978">
      <w:bodyDiv w:val="1"/>
      <w:marLeft w:val="0"/>
      <w:marRight w:val="0"/>
      <w:marTop w:val="0"/>
      <w:marBottom w:val="0"/>
      <w:divBdr>
        <w:top w:val="none" w:sz="0" w:space="0" w:color="auto"/>
        <w:left w:val="none" w:sz="0" w:space="0" w:color="auto"/>
        <w:bottom w:val="none" w:sz="0" w:space="0" w:color="auto"/>
        <w:right w:val="none" w:sz="0" w:space="0" w:color="auto"/>
      </w:divBdr>
    </w:div>
    <w:div w:id="1829594434">
      <w:bodyDiv w:val="1"/>
      <w:marLeft w:val="0"/>
      <w:marRight w:val="0"/>
      <w:marTop w:val="0"/>
      <w:marBottom w:val="0"/>
      <w:divBdr>
        <w:top w:val="none" w:sz="0" w:space="0" w:color="auto"/>
        <w:left w:val="none" w:sz="0" w:space="0" w:color="auto"/>
        <w:bottom w:val="none" w:sz="0" w:space="0" w:color="auto"/>
        <w:right w:val="none" w:sz="0" w:space="0" w:color="auto"/>
      </w:divBdr>
    </w:div>
    <w:div w:id="1829706346">
      <w:bodyDiv w:val="1"/>
      <w:marLeft w:val="0"/>
      <w:marRight w:val="0"/>
      <w:marTop w:val="0"/>
      <w:marBottom w:val="0"/>
      <w:divBdr>
        <w:top w:val="none" w:sz="0" w:space="0" w:color="auto"/>
        <w:left w:val="none" w:sz="0" w:space="0" w:color="auto"/>
        <w:bottom w:val="none" w:sz="0" w:space="0" w:color="auto"/>
        <w:right w:val="none" w:sz="0" w:space="0" w:color="auto"/>
      </w:divBdr>
    </w:div>
    <w:div w:id="1829905171">
      <w:bodyDiv w:val="1"/>
      <w:marLeft w:val="0"/>
      <w:marRight w:val="0"/>
      <w:marTop w:val="0"/>
      <w:marBottom w:val="0"/>
      <w:divBdr>
        <w:top w:val="none" w:sz="0" w:space="0" w:color="auto"/>
        <w:left w:val="none" w:sz="0" w:space="0" w:color="auto"/>
        <w:bottom w:val="none" w:sz="0" w:space="0" w:color="auto"/>
        <w:right w:val="none" w:sz="0" w:space="0" w:color="auto"/>
      </w:divBdr>
    </w:div>
    <w:div w:id="1829976184">
      <w:bodyDiv w:val="1"/>
      <w:marLeft w:val="0"/>
      <w:marRight w:val="0"/>
      <w:marTop w:val="0"/>
      <w:marBottom w:val="0"/>
      <w:divBdr>
        <w:top w:val="none" w:sz="0" w:space="0" w:color="auto"/>
        <w:left w:val="none" w:sz="0" w:space="0" w:color="auto"/>
        <w:bottom w:val="none" w:sz="0" w:space="0" w:color="auto"/>
        <w:right w:val="none" w:sz="0" w:space="0" w:color="auto"/>
      </w:divBdr>
    </w:div>
    <w:div w:id="1829981188">
      <w:bodyDiv w:val="1"/>
      <w:marLeft w:val="0"/>
      <w:marRight w:val="0"/>
      <w:marTop w:val="0"/>
      <w:marBottom w:val="0"/>
      <w:divBdr>
        <w:top w:val="none" w:sz="0" w:space="0" w:color="auto"/>
        <w:left w:val="none" w:sz="0" w:space="0" w:color="auto"/>
        <w:bottom w:val="none" w:sz="0" w:space="0" w:color="auto"/>
        <w:right w:val="none" w:sz="0" w:space="0" w:color="auto"/>
      </w:divBdr>
    </w:div>
    <w:div w:id="1830096420">
      <w:bodyDiv w:val="1"/>
      <w:marLeft w:val="0"/>
      <w:marRight w:val="0"/>
      <w:marTop w:val="0"/>
      <w:marBottom w:val="0"/>
      <w:divBdr>
        <w:top w:val="none" w:sz="0" w:space="0" w:color="auto"/>
        <w:left w:val="none" w:sz="0" w:space="0" w:color="auto"/>
        <w:bottom w:val="none" w:sz="0" w:space="0" w:color="auto"/>
        <w:right w:val="none" w:sz="0" w:space="0" w:color="auto"/>
      </w:divBdr>
    </w:div>
    <w:div w:id="1830101032">
      <w:bodyDiv w:val="1"/>
      <w:marLeft w:val="0"/>
      <w:marRight w:val="0"/>
      <w:marTop w:val="0"/>
      <w:marBottom w:val="0"/>
      <w:divBdr>
        <w:top w:val="none" w:sz="0" w:space="0" w:color="auto"/>
        <w:left w:val="none" w:sz="0" w:space="0" w:color="auto"/>
        <w:bottom w:val="none" w:sz="0" w:space="0" w:color="auto"/>
        <w:right w:val="none" w:sz="0" w:space="0" w:color="auto"/>
      </w:divBdr>
    </w:div>
    <w:div w:id="1830172753">
      <w:bodyDiv w:val="1"/>
      <w:marLeft w:val="0"/>
      <w:marRight w:val="0"/>
      <w:marTop w:val="0"/>
      <w:marBottom w:val="0"/>
      <w:divBdr>
        <w:top w:val="none" w:sz="0" w:space="0" w:color="auto"/>
        <w:left w:val="none" w:sz="0" w:space="0" w:color="auto"/>
        <w:bottom w:val="none" w:sz="0" w:space="0" w:color="auto"/>
        <w:right w:val="none" w:sz="0" w:space="0" w:color="auto"/>
      </w:divBdr>
    </w:div>
    <w:div w:id="1830247980">
      <w:bodyDiv w:val="1"/>
      <w:marLeft w:val="0"/>
      <w:marRight w:val="0"/>
      <w:marTop w:val="0"/>
      <w:marBottom w:val="0"/>
      <w:divBdr>
        <w:top w:val="none" w:sz="0" w:space="0" w:color="auto"/>
        <w:left w:val="none" w:sz="0" w:space="0" w:color="auto"/>
        <w:bottom w:val="none" w:sz="0" w:space="0" w:color="auto"/>
        <w:right w:val="none" w:sz="0" w:space="0" w:color="auto"/>
      </w:divBdr>
    </w:div>
    <w:div w:id="1830443590">
      <w:bodyDiv w:val="1"/>
      <w:marLeft w:val="0"/>
      <w:marRight w:val="0"/>
      <w:marTop w:val="0"/>
      <w:marBottom w:val="0"/>
      <w:divBdr>
        <w:top w:val="none" w:sz="0" w:space="0" w:color="auto"/>
        <w:left w:val="none" w:sz="0" w:space="0" w:color="auto"/>
        <w:bottom w:val="none" w:sz="0" w:space="0" w:color="auto"/>
        <w:right w:val="none" w:sz="0" w:space="0" w:color="auto"/>
      </w:divBdr>
    </w:div>
    <w:div w:id="1830629266">
      <w:bodyDiv w:val="1"/>
      <w:marLeft w:val="0"/>
      <w:marRight w:val="0"/>
      <w:marTop w:val="0"/>
      <w:marBottom w:val="0"/>
      <w:divBdr>
        <w:top w:val="none" w:sz="0" w:space="0" w:color="auto"/>
        <w:left w:val="none" w:sz="0" w:space="0" w:color="auto"/>
        <w:bottom w:val="none" w:sz="0" w:space="0" w:color="auto"/>
        <w:right w:val="none" w:sz="0" w:space="0" w:color="auto"/>
      </w:divBdr>
    </w:div>
    <w:div w:id="1830630023">
      <w:bodyDiv w:val="1"/>
      <w:marLeft w:val="0"/>
      <w:marRight w:val="0"/>
      <w:marTop w:val="0"/>
      <w:marBottom w:val="0"/>
      <w:divBdr>
        <w:top w:val="none" w:sz="0" w:space="0" w:color="auto"/>
        <w:left w:val="none" w:sz="0" w:space="0" w:color="auto"/>
        <w:bottom w:val="none" w:sz="0" w:space="0" w:color="auto"/>
        <w:right w:val="none" w:sz="0" w:space="0" w:color="auto"/>
      </w:divBdr>
    </w:div>
    <w:div w:id="1830707174">
      <w:bodyDiv w:val="1"/>
      <w:marLeft w:val="0"/>
      <w:marRight w:val="0"/>
      <w:marTop w:val="0"/>
      <w:marBottom w:val="0"/>
      <w:divBdr>
        <w:top w:val="none" w:sz="0" w:space="0" w:color="auto"/>
        <w:left w:val="none" w:sz="0" w:space="0" w:color="auto"/>
        <w:bottom w:val="none" w:sz="0" w:space="0" w:color="auto"/>
        <w:right w:val="none" w:sz="0" w:space="0" w:color="auto"/>
      </w:divBdr>
    </w:div>
    <w:div w:id="1830710814">
      <w:bodyDiv w:val="1"/>
      <w:marLeft w:val="0"/>
      <w:marRight w:val="0"/>
      <w:marTop w:val="0"/>
      <w:marBottom w:val="0"/>
      <w:divBdr>
        <w:top w:val="none" w:sz="0" w:space="0" w:color="auto"/>
        <w:left w:val="none" w:sz="0" w:space="0" w:color="auto"/>
        <w:bottom w:val="none" w:sz="0" w:space="0" w:color="auto"/>
        <w:right w:val="none" w:sz="0" w:space="0" w:color="auto"/>
      </w:divBdr>
    </w:div>
    <w:div w:id="1830780713">
      <w:bodyDiv w:val="1"/>
      <w:marLeft w:val="0"/>
      <w:marRight w:val="0"/>
      <w:marTop w:val="0"/>
      <w:marBottom w:val="0"/>
      <w:divBdr>
        <w:top w:val="none" w:sz="0" w:space="0" w:color="auto"/>
        <w:left w:val="none" w:sz="0" w:space="0" w:color="auto"/>
        <w:bottom w:val="none" w:sz="0" w:space="0" w:color="auto"/>
        <w:right w:val="none" w:sz="0" w:space="0" w:color="auto"/>
      </w:divBdr>
    </w:div>
    <w:div w:id="1831016151">
      <w:bodyDiv w:val="1"/>
      <w:marLeft w:val="0"/>
      <w:marRight w:val="0"/>
      <w:marTop w:val="0"/>
      <w:marBottom w:val="0"/>
      <w:divBdr>
        <w:top w:val="none" w:sz="0" w:space="0" w:color="auto"/>
        <w:left w:val="none" w:sz="0" w:space="0" w:color="auto"/>
        <w:bottom w:val="none" w:sz="0" w:space="0" w:color="auto"/>
        <w:right w:val="none" w:sz="0" w:space="0" w:color="auto"/>
      </w:divBdr>
    </w:div>
    <w:div w:id="1831018747">
      <w:bodyDiv w:val="1"/>
      <w:marLeft w:val="0"/>
      <w:marRight w:val="0"/>
      <w:marTop w:val="0"/>
      <w:marBottom w:val="0"/>
      <w:divBdr>
        <w:top w:val="none" w:sz="0" w:space="0" w:color="auto"/>
        <w:left w:val="none" w:sz="0" w:space="0" w:color="auto"/>
        <w:bottom w:val="none" w:sz="0" w:space="0" w:color="auto"/>
        <w:right w:val="none" w:sz="0" w:space="0" w:color="auto"/>
      </w:divBdr>
    </w:div>
    <w:div w:id="1831407452">
      <w:bodyDiv w:val="1"/>
      <w:marLeft w:val="0"/>
      <w:marRight w:val="0"/>
      <w:marTop w:val="0"/>
      <w:marBottom w:val="0"/>
      <w:divBdr>
        <w:top w:val="none" w:sz="0" w:space="0" w:color="auto"/>
        <w:left w:val="none" w:sz="0" w:space="0" w:color="auto"/>
        <w:bottom w:val="none" w:sz="0" w:space="0" w:color="auto"/>
        <w:right w:val="none" w:sz="0" w:space="0" w:color="auto"/>
      </w:divBdr>
    </w:div>
    <w:div w:id="1831409225">
      <w:bodyDiv w:val="1"/>
      <w:marLeft w:val="0"/>
      <w:marRight w:val="0"/>
      <w:marTop w:val="0"/>
      <w:marBottom w:val="0"/>
      <w:divBdr>
        <w:top w:val="none" w:sz="0" w:space="0" w:color="auto"/>
        <w:left w:val="none" w:sz="0" w:space="0" w:color="auto"/>
        <w:bottom w:val="none" w:sz="0" w:space="0" w:color="auto"/>
        <w:right w:val="none" w:sz="0" w:space="0" w:color="auto"/>
      </w:divBdr>
    </w:div>
    <w:div w:id="1831482541">
      <w:bodyDiv w:val="1"/>
      <w:marLeft w:val="0"/>
      <w:marRight w:val="0"/>
      <w:marTop w:val="0"/>
      <w:marBottom w:val="0"/>
      <w:divBdr>
        <w:top w:val="none" w:sz="0" w:space="0" w:color="auto"/>
        <w:left w:val="none" w:sz="0" w:space="0" w:color="auto"/>
        <w:bottom w:val="none" w:sz="0" w:space="0" w:color="auto"/>
        <w:right w:val="none" w:sz="0" w:space="0" w:color="auto"/>
      </w:divBdr>
    </w:div>
    <w:div w:id="1831484426">
      <w:bodyDiv w:val="1"/>
      <w:marLeft w:val="0"/>
      <w:marRight w:val="0"/>
      <w:marTop w:val="0"/>
      <w:marBottom w:val="0"/>
      <w:divBdr>
        <w:top w:val="none" w:sz="0" w:space="0" w:color="auto"/>
        <w:left w:val="none" w:sz="0" w:space="0" w:color="auto"/>
        <w:bottom w:val="none" w:sz="0" w:space="0" w:color="auto"/>
        <w:right w:val="none" w:sz="0" w:space="0" w:color="auto"/>
      </w:divBdr>
    </w:div>
    <w:div w:id="1831629906">
      <w:bodyDiv w:val="1"/>
      <w:marLeft w:val="0"/>
      <w:marRight w:val="0"/>
      <w:marTop w:val="0"/>
      <w:marBottom w:val="0"/>
      <w:divBdr>
        <w:top w:val="none" w:sz="0" w:space="0" w:color="auto"/>
        <w:left w:val="none" w:sz="0" w:space="0" w:color="auto"/>
        <w:bottom w:val="none" w:sz="0" w:space="0" w:color="auto"/>
        <w:right w:val="none" w:sz="0" w:space="0" w:color="auto"/>
      </w:divBdr>
    </w:div>
    <w:div w:id="1831630677">
      <w:bodyDiv w:val="1"/>
      <w:marLeft w:val="0"/>
      <w:marRight w:val="0"/>
      <w:marTop w:val="0"/>
      <w:marBottom w:val="0"/>
      <w:divBdr>
        <w:top w:val="none" w:sz="0" w:space="0" w:color="auto"/>
        <w:left w:val="none" w:sz="0" w:space="0" w:color="auto"/>
        <w:bottom w:val="none" w:sz="0" w:space="0" w:color="auto"/>
        <w:right w:val="none" w:sz="0" w:space="0" w:color="auto"/>
      </w:divBdr>
    </w:div>
    <w:div w:id="1831632701">
      <w:bodyDiv w:val="1"/>
      <w:marLeft w:val="0"/>
      <w:marRight w:val="0"/>
      <w:marTop w:val="0"/>
      <w:marBottom w:val="0"/>
      <w:divBdr>
        <w:top w:val="none" w:sz="0" w:space="0" w:color="auto"/>
        <w:left w:val="none" w:sz="0" w:space="0" w:color="auto"/>
        <w:bottom w:val="none" w:sz="0" w:space="0" w:color="auto"/>
        <w:right w:val="none" w:sz="0" w:space="0" w:color="auto"/>
      </w:divBdr>
    </w:div>
    <w:div w:id="1831676519">
      <w:bodyDiv w:val="1"/>
      <w:marLeft w:val="0"/>
      <w:marRight w:val="0"/>
      <w:marTop w:val="0"/>
      <w:marBottom w:val="0"/>
      <w:divBdr>
        <w:top w:val="none" w:sz="0" w:space="0" w:color="auto"/>
        <w:left w:val="none" w:sz="0" w:space="0" w:color="auto"/>
        <w:bottom w:val="none" w:sz="0" w:space="0" w:color="auto"/>
        <w:right w:val="none" w:sz="0" w:space="0" w:color="auto"/>
      </w:divBdr>
    </w:div>
    <w:div w:id="1831751754">
      <w:bodyDiv w:val="1"/>
      <w:marLeft w:val="0"/>
      <w:marRight w:val="0"/>
      <w:marTop w:val="0"/>
      <w:marBottom w:val="0"/>
      <w:divBdr>
        <w:top w:val="none" w:sz="0" w:space="0" w:color="auto"/>
        <w:left w:val="none" w:sz="0" w:space="0" w:color="auto"/>
        <w:bottom w:val="none" w:sz="0" w:space="0" w:color="auto"/>
        <w:right w:val="none" w:sz="0" w:space="0" w:color="auto"/>
      </w:divBdr>
    </w:div>
    <w:div w:id="1831751825">
      <w:bodyDiv w:val="1"/>
      <w:marLeft w:val="0"/>
      <w:marRight w:val="0"/>
      <w:marTop w:val="0"/>
      <w:marBottom w:val="0"/>
      <w:divBdr>
        <w:top w:val="none" w:sz="0" w:space="0" w:color="auto"/>
        <w:left w:val="none" w:sz="0" w:space="0" w:color="auto"/>
        <w:bottom w:val="none" w:sz="0" w:space="0" w:color="auto"/>
        <w:right w:val="none" w:sz="0" w:space="0" w:color="auto"/>
      </w:divBdr>
    </w:div>
    <w:div w:id="1831755143">
      <w:bodyDiv w:val="1"/>
      <w:marLeft w:val="0"/>
      <w:marRight w:val="0"/>
      <w:marTop w:val="0"/>
      <w:marBottom w:val="0"/>
      <w:divBdr>
        <w:top w:val="none" w:sz="0" w:space="0" w:color="auto"/>
        <w:left w:val="none" w:sz="0" w:space="0" w:color="auto"/>
        <w:bottom w:val="none" w:sz="0" w:space="0" w:color="auto"/>
        <w:right w:val="none" w:sz="0" w:space="0" w:color="auto"/>
      </w:divBdr>
    </w:div>
    <w:div w:id="1831869928">
      <w:bodyDiv w:val="1"/>
      <w:marLeft w:val="0"/>
      <w:marRight w:val="0"/>
      <w:marTop w:val="0"/>
      <w:marBottom w:val="0"/>
      <w:divBdr>
        <w:top w:val="none" w:sz="0" w:space="0" w:color="auto"/>
        <w:left w:val="none" w:sz="0" w:space="0" w:color="auto"/>
        <w:bottom w:val="none" w:sz="0" w:space="0" w:color="auto"/>
        <w:right w:val="none" w:sz="0" w:space="0" w:color="auto"/>
      </w:divBdr>
    </w:div>
    <w:div w:id="1831944568">
      <w:bodyDiv w:val="1"/>
      <w:marLeft w:val="0"/>
      <w:marRight w:val="0"/>
      <w:marTop w:val="0"/>
      <w:marBottom w:val="0"/>
      <w:divBdr>
        <w:top w:val="none" w:sz="0" w:space="0" w:color="auto"/>
        <w:left w:val="none" w:sz="0" w:space="0" w:color="auto"/>
        <w:bottom w:val="none" w:sz="0" w:space="0" w:color="auto"/>
        <w:right w:val="none" w:sz="0" w:space="0" w:color="auto"/>
      </w:divBdr>
    </w:div>
    <w:div w:id="1832060399">
      <w:bodyDiv w:val="1"/>
      <w:marLeft w:val="0"/>
      <w:marRight w:val="0"/>
      <w:marTop w:val="0"/>
      <w:marBottom w:val="0"/>
      <w:divBdr>
        <w:top w:val="none" w:sz="0" w:space="0" w:color="auto"/>
        <w:left w:val="none" w:sz="0" w:space="0" w:color="auto"/>
        <w:bottom w:val="none" w:sz="0" w:space="0" w:color="auto"/>
        <w:right w:val="none" w:sz="0" w:space="0" w:color="auto"/>
      </w:divBdr>
    </w:div>
    <w:div w:id="1832091314">
      <w:bodyDiv w:val="1"/>
      <w:marLeft w:val="0"/>
      <w:marRight w:val="0"/>
      <w:marTop w:val="0"/>
      <w:marBottom w:val="0"/>
      <w:divBdr>
        <w:top w:val="none" w:sz="0" w:space="0" w:color="auto"/>
        <w:left w:val="none" w:sz="0" w:space="0" w:color="auto"/>
        <w:bottom w:val="none" w:sz="0" w:space="0" w:color="auto"/>
        <w:right w:val="none" w:sz="0" w:space="0" w:color="auto"/>
      </w:divBdr>
    </w:div>
    <w:div w:id="1832135492">
      <w:bodyDiv w:val="1"/>
      <w:marLeft w:val="0"/>
      <w:marRight w:val="0"/>
      <w:marTop w:val="0"/>
      <w:marBottom w:val="0"/>
      <w:divBdr>
        <w:top w:val="none" w:sz="0" w:space="0" w:color="auto"/>
        <w:left w:val="none" w:sz="0" w:space="0" w:color="auto"/>
        <w:bottom w:val="none" w:sz="0" w:space="0" w:color="auto"/>
        <w:right w:val="none" w:sz="0" w:space="0" w:color="auto"/>
      </w:divBdr>
    </w:div>
    <w:div w:id="1832137638">
      <w:bodyDiv w:val="1"/>
      <w:marLeft w:val="0"/>
      <w:marRight w:val="0"/>
      <w:marTop w:val="0"/>
      <w:marBottom w:val="0"/>
      <w:divBdr>
        <w:top w:val="none" w:sz="0" w:space="0" w:color="auto"/>
        <w:left w:val="none" w:sz="0" w:space="0" w:color="auto"/>
        <w:bottom w:val="none" w:sz="0" w:space="0" w:color="auto"/>
        <w:right w:val="none" w:sz="0" w:space="0" w:color="auto"/>
      </w:divBdr>
    </w:div>
    <w:div w:id="1832139140">
      <w:bodyDiv w:val="1"/>
      <w:marLeft w:val="0"/>
      <w:marRight w:val="0"/>
      <w:marTop w:val="0"/>
      <w:marBottom w:val="0"/>
      <w:divBdr>
        <w:top w:val="none" w:sz="0" w:space="0" w:color="auto"/>
        <w:left w:val="none" w:sz="0" w:space="0" w:color="auto"/>
        <w:bottom w:val="none" w:sz="0" w:space="0" w:color="auto"/>
        <w:right w:val="none" w:sz="0" w:space="0" w:color="auto"/>
      </w:divBdr>
    </w:div>
    <w:div w:id="1832212729">
      <w:bodyDiv w:val="1"/>
      <w:marLeft w:val="0"/>
      <w:marRight w:val="0"/>
      <w:marTop w:val="0"/>
      <w:marBottom w:val="0"/>
      <w:divBdr>
        <w:top w:val="none" w:sz="0" w:space="0" w:color="auto"/>
        <w:left w:val="none" w:sz="0" w:space="0" w:color="auto"/>
        <w:bottom w:val="none" w:sz="0" w:space="0" w:color="auto"/>
        <w:right w:val="none" w:sz="0" w:space="0" w:color="auto"/>
      </w:divBdr>
    </w:div>
    <w:div w:id="1832213997">
      <w:bodyDiv w:val="1"/>
      <w:marLeft w:val="0"/>
      <w:marRight w:val="0"/>
      <w:marTop w:val="0"/>
      <w:marBottom w:val="0"/>
      <w:divBdr>
        <w:top w:val="none" w:sz="0" w:space="0" w:color="auto"/>
        <w:left w:val="none" w:sz="0" w:space="0" w:color="auto"/>
        <w:bottom w:val="none" w:sz="0" w:space="0" w:color="auto"/>
        <w:right w:val="none" w:sz="0" w:space="0" w:color="auto"/>
      </w:divBdr>
    </w:div>
    <w:div w:id="1832287093">
      <w:bodyDiv w:val="1"/>
      <w:marLeft w:val="0"/>
      <w:marRight w:val="0"/>
      <w:marTop w:val="0"/>
      <w:marBottom w:val="0"/>
      <w:divBdr>
        <w:top w:val="none" w:sz="0" w:space="0" w:color="auto"/>
        <w:left w:val="none" w:sz="0" w:space="0" w:color="auto"/>
        <w:bottom w:val="none" w:sz="0" w:space="0" w:color="auto"/>
        <w:right w:val="none" w:sz="0" w:space="0" w:color="auto"/>
      </w:divBdr>
    </w:div>
    <w:div w:id="1832288201">
      <w:bodyDiv w:val="1"/>
      <w:marLeft w:val="0"/>
      <w:marRight w:val="0"/>
      <w:marTop w:val="0"/>
      <w:marBottom w:val="0"/>
      <w:divBdr>
        <w:top w:val="none" w:sz="0" w:space="0" w:color="auto"/>
        <w:left w:val="none" w:sz="0" w:space="0" w:color="auto"/>
        <w:bottom w:val="none" w:sz="0" w:space="0" w:color="auto"/>
        <w:right w:val="none" w:sz="0" w:space="0" w:color="auto"/>
      </w:divBdr>
    </w:div>
    <w:div w:id="1832410670">
      <w:bodyDiv w:val="1"/>
      <w:marLeft w:val="0"/>
      <w:marRight w:val="0"/>
      <w:marTop w:val="0"/>
      <w:marBottom w:val="0"/>
      <w:divBdr>
        <w:top w:val="none" w:sz="0" w:space="0" w:color="auto"/>
        <w:left w:val="none" w:sz="0" w:space="0" w:color="auto"/>
        <w:bottom w:val="none" w:sz="0" w:space="0" w:color="auto"/>
        <w:right w:val="none" w:sz="0" w:space="0" w:color="auto"/>
      </w:divBdr>
    </w:div>
    <w:div w:id="1832480224">
      <w:bodyDiv w:val="1"/>
      <w:marLeft w:val="0"/>
      <w:marRight w:val="0"/>
      <w:marTop w:val="0"/>
      <w:marBottom w:val="0"/>
      <w:divBdr>
        <w:top w:val="none" w:sz="0" w:space="0" w:color="auto"/>
        <w:left w:val="none" w:sz="0" w:space="0" w:color="auto"/>
        <w:bottom w:val="none" w:sz="0" w:space="0" w:color="auto"/>
        <w:right w:val="none" w:sz="0" w:space="0" w:color="auto"/>
      </w:divBdr>
    </w:div>
    <w:div w:id="1832525368">
      <w:bodyDiv w:val="1"/>
      <w:marLeft w:val="0"/>
      <w:marRight w:val="0"/>
      <w:marTop w:val="0"/>
      <w:marBottom w:val="0"/>
      <w:divBdr>
        <w:top w:val="none" w:sz="0" w:space="0" w:color="auto"/>
        <w:left w:val="none" w:sz="0" w:space="0" w:color="auto"/>
        <w:bottom w:val="none" w:sz="0" w:space="0" w:color="auto"/>
        <w:right w:val="none" w:sz="0" w:space="0" w:color="auto"/>
      </w:divBdr>
    </w:div>
    <w:div w:id="1832599399">
      <w:bodyDiv w:val="1"/>
      <w:marLeft w:val="0"/>
      <w:marRight w:val="0"/>
      <w:marTop w:val="0"/>
      <w:marBottom w:val="0"/>
      <w:divBdr>
        <w:top w:val="none" w:sz="0" w:space="0" w:color="auto"/>
        <w:left w:val="none" w:sz="0" w:space="0" w:color="auto"/>
        <w:bottom w:val="none" w:sz="0" w:space="0" w:color="auto"/>
        <w:right w:val="none" w:sz="0" w:space="0" w:color="auto"/>
      </w:divBdr>
    </w:div>
    <w:div w:id="1832677354">
      <w:bodyDiv w:val="1"/>
      <w:marLeft w:val="0"/>
      <w:marRight w:val="0"/>
      <w:marTop w:val="0"/>
      <w:marBottom w:val="0"/>
      <w:divBdr>
        <w:top w:val="none" w:sz="0" w:space="0" w:color="auto"/>
        <w:left w:val="none" w:sz="0" w:space="0" w:color="auto"/>
        <w:bottom w:val="none" w:sz="0" w:space="0" w:color="auto"/>
        <w:right w:val="none" w:sz="0" w:space="0" w:color="auto"/>
      </w:divBdr>
    </w:div>
    <w:div w:id="1832716167">
      <w:bodyDiv w:val="1"/>
      <w:marLeft w:val="0"/>
      <w:marRight w:val="0"/>
      <w:marTop w:val="0"/>
      <w:marBottom w:val="0"/>
      <w:divBdr>
        <w:top w:val="none" w:sz="0" w:space="0" w:color="auto"/>
        <w:left w:val="none" w:sz="0" w:space="0" w:color="auto"/>
        <w:bottom w:val="none" w:sz="0" w:space="0" w:color="auto"/>
        <w:right w:val="none" w:sz="0" w:space="0" w:color="auto"/>
      </w:divBdr>
    </w:div>
    <w:div w:id="1832746390">
      <w:bodyDiv w:val="1"/>
      <w:marLeft w:val="0"/>
      <w:marRight w:val="0"/>
      <w:marTop w:val="0"/>
      <w:marBottom w:val="0"/>
      <w:divBdr>
        <w:top w:val="none" w:sz="0" w:space="0" w:color="auto"/>
        <w:left w:val="none" w:sz="0" w:space="0" w:color="auto"/>
        <w:bottom w:val="none" w:sz="0" w:space="0" w:color="auto"/>
        <w:right w:val="none" w:sz="0" w:space="0" w:color="auto"/>
      </w:divBdr>
    </w:div>
    <w:div w:id="1832788149">
      <w:bodyDiv w:val="1"/>
      <w:marLeft w:val="0"/>
      <w:marRight w:val="0"/>
      <w:marTop w:val="0"/>
      <w:marBottom w:val="0"/>
      <w:divBdr>
        <w:top w:val="none" w:sz="0" w:space="0" w:color="auto"/>
        <w:left w:val="none" w:sz="0" w:space="0" w:color="auto"/>
        <w:bottom w:val="none" w:sz="0" w:space="0" w:color="auto"/>
        <w:right w:val="none" w:sz="0" w:space="0" w:color="auto"/>
      </w:divBdr>
    </w:div>
    <w:div w:id="1832868139">
      <w:bodyDiv w:val="1"/>
      <w:marLeft w:val="0"/>
      <w:marRight w:val="0"/>
      <w:marTop w:val="0"/>
      <w:marBottom w:val="0"/>
      <w:divBdr>
        <w:top w:val="none" w:sz="0" w:space="0" w:color="auto"/>
        <w:left w:val="none" w:sz="0" w:space="0" w:color="auto"/>
        <w:bottom w:val="none" w:sz="0" w:space="0" w:color="auto"/>
        <w:right w:val="none" w:sz="0" w:space="0" w:color="auto"/>
      </w:divBdr>
    </w:div>
    <w:div w:id="1832985325">
      <w:bodyDiv w:val="1"/>
      <w:marLeft w:val="0"/>
      <w:marRight w:val="0"/>
      <w:marTop w:val="0"/>
      <w:marBottom w:val="0"/>
      <w:divBdr>
        <w:top w:val="none" w:sz="0" w:space="0" w:color="auto"/>
        <w:left w:val="none" w:sz="0" w:space="0" w:color="auto"/>
        <w:bottom w:val="none" w:sz="0" w:space="0" w:color="auto"/>
        <w:right w:val="none" w:sz="0" w:space="0" w:color="auto"/>
      </w:divBdr>
    </w:div>
    <w:div w:id="1833060692">
      <w:bodyDiv w:val="1"/>
      <w:marLeft w:val="0"/>
      <w:marRight w:val="0"/>
      <w:marTop w:val="0"/>
      <w:marBottom w:val="0"/>
      <w:divBdr>
        <w:top w:val="none" w:sz="0" w:space="0" w:color="auto"/>
        <w:left w:val="none" w:sz="0" w:space="0" w:color="auto"/>
        <w:bottom w:val="none" w:sz="0" w:space="0" w:color="auto"/>
        <w:right w:val="none" w:sz="0" w:space="0" w:color="auto"/>
      </w:divBdr>
    </w:div>
    <w:div w:id="1833138997">
      <w:bodyDiv w:val="1"/>
      <w:marLeft w:val="0"/>
      <w:marRight w:val="0"/>
      <w:marTop w:val="0"/>
      <w:marBottom w:val="0"/>
      <w:divBdr>
        <w:top w:val="none" w:sz="0" w:space="0" w:color="auto"/>
        <w:left w:val="none" w:sz="0" w:space="0" w:color="auto"/>
        <w:bottom w:val="none" w:sz="0" w:space="0" w:color="auto"/>
        <w:right w:val="none" w:sz="0" w:space="0" w:color="auto"/>
      </w:divBdr>
    </w:div>
    <w:div w:id="1833179723">
      <w:bodyDiv w:val="1"/>
      <w:marLeft w:val="0"/>
      <w:marRight w:val="0"/>
      <w:marTop w:val="0"/>
      <w:marBottom w:val="0"/>
      <w:divBdr>
        <w:top w:val="none" w:sz="0" w:space="0" w:color="auto"/>
        <w:left w:val="none" w:sz="0" w:space="0" w:color="auto"/>
        <w:bottom w:val="none" w:sz="0" w:space="0" w:color="auto"/>
        <w:right w:val="none" w:sz="0" w:space="0" w:color="auto"/>
      </w:divBdr>
    </w:div>
    <w:div w:id="1833250277">
      <w:bodyDiv w:val="1"/>
      <w:marLeft w:val="0"/>
      <w:marRight w:val="0"/>
      <w:marTop w:val="0"/>
      <w:marBottom w:val="0"/>
      <w:divBdr>
        <w:top w:val="none" w:sz="0" w:space="0" w:color="auto"/>
        <w:left w:val="none" w:sz="0" w:space="0" w:color="auto"/>
        <w:bottom w:val="none" w:sz="0" w:space="0" w:color="auto"/>
        <w:right w:val="none" w:sz="0" w:space="0" w:color="auto"/>
      </w:divBdr>
    </w:div>
    <w:div w:id="1833252539">
      <w:bodyDiv w:val="1"/>
      <w:marLeft w:val="0"/>
      <w:marRight w:val="0"/>
      <w:marTop w:val="0"/>
      <w:marBottom w:val="0"/>
      <w:divBdr>
        <w:top w:val="none" w:sz="0" w:space="0" w:color="auto"/>
        <w:left w:val="none" w:sz="0" w:space="0" w:color="auto"/>
        <w:bottom w:val="none" w:sz="0" w:space="0" w:color="auto"/>
        <w:right w:val="none" w:sz="0" w:space="0" w:color="auto"/>
      </w:divBdr>
    </w:div>
    <w:div w:id="1833254822">
      <w:bodyDiv w:val="1"/>
      <w:marLeft w:val="0"/>
      <w:marRight w:val="0"/>
      <w:marTop w:val="0"/>
      <w:marBottom w:val="0"/>
      <w:divBdr>
        <w:top w:val="none" w:sz="0" w:space="0" w:color="auto"/>
        <w:left w:val="none" w:sz="0" w:space="0" w:color="auto"/>
        <w:bottom w:val="none" w:sz="0" w:space="0" w:color="auto"/>
        <w:right w:val="none" w:sz="0" w:space="0" w:color="auto"/>
      </w:divBdr>
    </w:div>
    <w:div w:id="1833447263">
      <w:bodyDiv w:val="1"/>
      <w:marLeft w:val="0"/>
      <w:marRight w:val="0"/>
      <w:marTop w:val="0"/>
      <w:marBottom w:val="0"/>
      <w:divBdr>
        <w:top w:val="none" w:sz="0" w:space="0" w:color="auto"/>
        <w:left w:val="none" w:sz="0" w:space="0" w:color="auto"/>
        <w:bottom w:val="none" w:sz="0" w:space="0" w:color="auto"/>
        <w:right w:val="none" w:sz="0" w:space="0" w:color="auto"/>
      </w:divBdr>
    </w:div>
    <w:div w:id="1833448333">
      <w:bodyDiv w:val="1"/>
      <w:marLeft w:val="0"/>
      <w:marRight w:val="0"/>
      <w:marTop w:val="0"/>
      <w:marBottom w:val="0"/>
      <w:divBdr>
        <w:top w:val="none" w:sz="0" w:space="0" w:color="auto"/>
        <w:left w:val="none" w:sz="0" w:space="0" w:color="auto"/>
        <w:bottom w:val="none" w:sz="0" w:space="0" w:color="auto"/>
        <w:right w:val="none" w:sz="0" w:space="0" w:color="auto"/>
      </w:divBdr>
    </w:div>
    <w:div w:id="1833519058">
      <w:bodyDiv w:val="1"/>
      <w:marLeft w:val="0"/>
      <w:marRight w:val="0"/>
      <w:marTop w:val="0"/>
      <w:marBottom w:val="0"/>
      <w:divBdr>
        <w:top w:val="none" w:sz="0" w:space="0" w:color="auto"/>
        <w:left w:val="none" w:sz="0" w:space="0" w:color="auto"/>
        <w:bottom w:val="none" w:sz="0" w:space="0" w:color="auto"/>
        <w:right w:val="none" w:sz="0" w:space="0" w:color="auto"/>
      </w:divBdr>
    </w:div>
    <w:div w:id="1833525049">
      <w:bodyDiv w:val="1"/>
      <w:marLeft w:val="0"/>
      <w:marRight w:val="0"/>
      <w:marTop w:val="0"/>
      <w:marBottom w:val="0"/>
      <w:divBdr>
        <w:top w:val="none" w:sz="0" w:space="0" w:color="auto"/>
        <w:left w:val="none" w:sz="0" w:space="0" w:color="auto"/>
        <w:bottom w:val="none" w:sz="0" w:space="0" w:color="auto"/>
        <w:right w:val="none" w:sz="0" w:space="0" w:color="auto"/>
      </w:divBdr>
    </w:div>
    <w:div w:id="1833640605">
      <w:bodyDiv w:val="1"/>
      <w:marLeft w:val="0"/>
      <w:marRight w:val="0"/>
      <w:marTop w:val="0"/>
      <w:marBottom w:val="0"/>
      <w:divBdr>
        <w:top w:val="none" w:sz="0" w:space="0" w:color="auto"/>
        <w:left w:val="none" w:sz="0" w:space="0" w:color="auto"/>
        <w:bottom w:val="none" w:sz="0" w:space="0" w:color="auto"/>
        <w:right w:val="none" w:sz="0" w:space="0" w:color="auto"/>
      </w:divBdr>
    </w:div>
    <w:div w:id="1833905176">
      <w:bodyDiv w:val="1"/>
      <w:marLeft w:val="0"/>
      <w:marRight w:val="0"/>
      <w:marTop w:val="0"/>
      <w:marBottom w:val="0"/>
      <w:divBdr>
        <w:top w:val="none" w:sz="0" w:space="0" w:color="auto"/>
        <w:left w:val="none" w:sz="0" w:space="0" w:color="auto"/>
        <w:bottom w:val="none" w:sz="0" w:space="0" w:color="auto"/>
        <w:right w:val="none" w:sz="0" w:space="0" w:color="auto"/>
      </w:divBdr>
    </w:div>
    <w:div w:id="1833985308">
      <w:bodyDiv w:val="1"/>
      <w:marLeft w:val="0"/>
      <w:marRight w:val="0"/>
      <w:marTop w:val="0"/>
      <w:marBottom w:val="0"/>
      <w:divBdr>
        <w:top w:val="none" w:sz="0" w:space="0" w:color="auto"/>
        <w:left w:val="none" w:sz="0" w:space="0" w:color="auto"/>
        <w:bottom w:val="none" w:sz="0" w:space="0" w:color="auto"/>
        <w:right w:val="none" w:sz="0" w:space="0" w:color="auto"/>
      </w:divBdr>
    </w:div>
    <w:div w:id="1834055928">
      <w:bodyDiv w:val="1"/>
      <w:marLeft w:val="0"/>
      <w:marRight w:val="0"/>
      <w:marTop w:val="0"/>
      <w:marBottom w:val="0"/>
      <w:divBdr>
        <w:top w:val="none" w:sz="0" w:space="0" w:color="auto"/>
        <w:left w:val="none" w:sz="0" w:space="0" w:color="auto"/>
        <w:bottom w:val="none" w:sz="0" w:space="0" w:color="auto"/>
        <w:right w:val="none" w:sz="0" w:space="0" w:color="auto"/>
      </w:divBdr>
    </w:div>
    <w:div w:id="1834099639">
      <w:bodyDiv w:val="1"/>
      <w:marLeft w:val="0"/>
      <w:marRight w:val="0"/>
      <w:marTop w:val="0"/>
      <w:marBottom w:val="0"/>
      <w:divBdr>
        <w:top w:val="none" w:sz="0" w:space="0" w:color="auto"/>
        <w:left w:val="none" w:sz="0" w:space="0" w:color="auto"/>
        <w:bottom w:val="none" w:sz="0" w:space="0" w:color="auto"/>
        <w:right w:val="none" w:sz="0" w:space="0" w:color="auto"/>
      </w:divBdr>
    </w:div>
    <w:div w:id="1834180044">
      <w:bodyDiv w:val="1"/>
      <w:marLeft w:val="0"/>
      <w:marRight w:val="0"/>
      <w:marTop w:val="0"/>
      <w:marBottom w:val="0"/>
      <w:divBdr>
        <w:top w:val="none" w:sz="0" w:space="0" w:color="auto"/>
        <w:left w:val="none" w:sz="0" w:space="0" w:color="auto"/>
        <w:bottom w:val="none" w:sz="0" w:space="0" w:color="auto"/>
        <w:right w:val="none" w:sz="0" w:space="0" w:color="auto"/>
      </w:divBdr>
    </w:div>
    <w:div w:id="1834222635">
      <w:bodyDiv w:val="1"/>
      <w:marLeft w:val="0"/>
      <w:marRight w:val="0"/>
      <w:marTop w:val="0"/>
      <w:marBottom w:val="0"/>
      <w:divBdr>
        <w:top w:val="none" w:sz="0" w:space="0" w:color="auto"/>
        <w:left w:val="none" w:sz="0" w:space="0" w:color="auto"/>
        <w:bottom w:val="none" w:sz="0" w:space="0" w:color="auto"/>
        <w:right w:val="none" w:sz="0" w:space="0" w:color="auto"/>
      </w:divBdr>
    </w:div>
    <w:div w:id="1834252989">
      <w:bodyDiv w:val="1"/>
      <w:marLeft w:val="0"/>
      <w:marRight w:val="0"/>
      <w:marTop w:val="0"/>
      <w:marBottom w:val="0"/>
      <w:divBdr>
        <w:top w:val="none" w:sz="0" w:space="0" w:color="auto"/>
        <w:left w:val="none" w:sz="0" w:space="0" w:color="auto"/>
        <w:bottom w:val="none" w:sz="0" w:space="0" w:color="auto"/>
        <w:right w:val="none" w:sz="0" w:space="0" w:color="auto"/>
      </w:divBdr>
    </w:div>
    <w:div w:id="1834370552">
      <w:bodyDiv w:val="1"/>
      <w:marLeft w:val="0"/>
      <w:marRight w:val="0"/>
      <w:marTop w:val="0"/>
      <w:marBottom w:val="0"/>
      <w:divBdr>
        <w:top w:val="none" w:sz="0" w:space="0" w:color="auto"/>
        <w:left w:val="none" w:sz="0" w:space="0" w:color="auto"/>
        <w:bottom w:val="none" w:sz="0" w:space="0" w:color="auto"/>
        <w:right w:val="none" w:sz="0" w:space="0" w:color="auto"/>
      </w:divBdr>
    </w:div>
    <w:div w:id="1834442935">
      <w:bodyDiv w:val="1"/>
      <w:marLeft w:val="0"/>
      <w:marRight w:val="0"/>
      <w:marTop w:val="0"/>
      <w:marBottom w:val="0"/>
      <w:divBdr>
        <w:top w:val="none" w:sz="0" w:space="0" w:color="auto"/>
        <w:left w:val="none" w:sz="0" w:space="0" w:color="auto"/>
        <w:bottom w:val="none" w:sz="0" w:space="0" w:color="auto"/>
        <w:right w:val="none" w:sz="0" w:space="0" w:color="auto"/>
      </w:divBdr>
    </w:div>
    <w:div w:id="1834492666">
      <w:bodyDiv w:val="1"/>
      <w:marLeft w:val="0"/>
      <w:marRight w:val="0"/>
      <w:marTop w:val="0"/>
      <w:marBottom w:val="0"/>
      <w:divBdr>
        <w:top w:val="none" w:sz="0" w:space="0" w:color="auto"/>
        <w:left w:val="none" w:sz="0" w:space="0" w:color="auto"/>
        <w:bottom w:val="none" w:sz="0" w:space="0" w:color="auto"/>
        <w:right w:val="none" w:sz="0" w:space="0" w:color="auto"/>
      </w:divBdr>
    </w:div>
    <w:div w:id="1834494144">
      <w:bodyDiv w:val="1"/>
      <w:marLeft w:val="0"/>
      <w:marRight w:val="0"/>
      <w:marTop w:val="0"/>
      <w:marBottom w:val="0"/>
      <w:divBdr>
        <w:top w:val="none" w:sz="0" w:space="0" w:color="auto"/>
        <w:left w:val="none" w:sz="0" w:space="0" w:color="auto"/>
        <w:bottom w:val="none" w:sz="0" w:space="0" w:color="auto"/>
        <w:right w:val="none" w:sz="0" w:space="0" w:color="auto"/>
      </w:divBdr>
    </w:div>
    <w:div w:id="1834561791">
      <w:bodyDiv w:val="1"/>
      <w:marLeft w:val="0"/>
      <w:marRight w:val="0"/>
      <w:marTop w:val="0"/>
      <w:marBottom w:val="0"/>
      <w:divBdr>
        <w:top w:val="none" w:sz="0" w:space="0" w:color="auto"/>
        <w:left w:val="none" w:sz="0" w:space="0" w:color="auto"/>
        <w:bottom w:val="none" w:sz="0" w:space="0" w:color="auto"/>
        <w:right w:val="none" w:sz="0" w:space="0" w:color="auto"/>
      </w:divBdr>
    </w:div>
    <w:div w:id="1834564753">
      <w:bodyDiv w:val="1"/>
      <w:marLeft w:val="0"/>
      <w:marRight w:val="0"/>
      <w:marTop w:val="0"/>
      <w:marBottom w:val="0"/>
      <w:divBdr>
        <w:top w:val="none" w:sz="0" w:space="0" w:color="auto"/>
        <w:left w:val="none" w:sz="0" w:space="0" w:color="auto"/>
        <w:bottom w:val="none" w:sz="0" w:space="0" w:color="auto"/>
        <w:right w:val="none" w:sz="0" w:space="0" w:color="auto"/>
      </w:divBdr>
    </w:div>
    <w:div w:id="1834567812">
      <w:bodyDiv w:val="1"/>
      <w:marLeft w:val="0"/>
      <w:marRight w:val="0"/>
      <w:marTop w:val="0"/>
      <w:marBottom w:val="0"/>
      <w:divBdr>
        <w:top w:val="none" w:sz="0" w:space="0" w:color="auto"/>
        <w:left w:val="none" w:sz="0" w:space="0" w:color="auto"/>
        <w:bottom w:val="none" w:sz="0" w:space="0" w:color="auto"/>
        <w:right w:val="none" w:sz="0" w:space="0" w:color="auto"/>
      </w:divBdr>
    </w:div>
    <w:div w:id="1834642134">
      <w:bodyDiv w:val="1"/>
      <w:marLeft w:val="0"/>
      <w:marRight w:val="0"/>
      <w:marTop w:val="0"/>
      <w:marBottom w:val="0"/>
      <w:divBdr>
        <w:top w:val="none" w:sz="0" w:space="0" w:color="auto"/>
        <w:left w:val="none" w:sz="0" w:space="0" w:color="auto"/>
        <w:bottom w:val="none" w:sz="0" w:space="0" w:color="auto"/>
        <w:right w:val="none" w:sz="0" w:space="0" w:color="auto"/>
      </w:divBdr>
    </w:div>
    <w:div w:id="1834686965">
      <w:bodyDiv w:val="1"/>
      <w:marLeft w:val="0"/>
      <w:marRight w:val="0"/>
      <w:marTop w:val="0"/>
      <w:marBottom w:val="0"/>
      <w:divBdr>
        <w:top w:val="none" w:sz="0" w:space="0" w:color="auto"/>
        <w:left w:val="none" w:sz="0" w:space="0" w:color="auto"/>
        <w:bottom w:val="none" w:sz="0" w:space="0" w:color="auto"/>
        <w:right w:val="none" w:sz="0" w:space="0" w:color="auto"/>
      </w:divBdr>
    </w:div>
    <w:div w:id="1834712777">
      <w:bodyDiv w:val="1"/>
      <w:marLeft w:val="0"/>
      <w:marRight w:val="0"/>
      <w:marTop w:val="0"/>
      <w:marBottom w:val="0"/>
      <w:divBdr>
        <w:top w:val="none" w:sz="0" w:space="0" w:color="auto"/>
        <w:left w:val="none" w:sz="0" w:space="0" w:color="auto"/>
        <w:bottom w:val="none" w:sz="0" w:space="0" w:color="auto"/>
        <w:right w:val="none" w:sz="0" w:space="0" w:color="auto"/>
      </w:divBdr>
    </w:div>
    <w:div w:id="1834754364">
      <w:bodyDiv w:val="1"/>
      <w:marLeft w:val="0"/>
      <w:marRight w:val="0"/>
      <w:marTop w:val="0"/>
      <w:marBottom w:val="0"/>
      <w:divBdr>
        <w:top w:val="none" w:sz="0" w:space="0" w:color="auto"/>
        <w:left w:val="none" w:sz="0" w:space="0" w:color="auto"/>
        <w:bottom w:val="none" w:sz="0" w:space="0" w:color="auto"/>
        <w:right w:val="none" w:sz="0" w:space="0" w:color="auto"/>
      </w:divBdr>
    </w:div>
    <w:div w:id="1834759071">
      <w:bodyDiv w:val="1"/>
      <w:marLeft w:val="0"/>
      <w:marRight w:val="0"/>
      <w:marTop w:val="0"/>
      <w:marBottom w:val="0"/>
      <w:divBdr>
        <w:top w:val="none" w:sz="0" w:space="0" w:color="auto"/>
        <w:left w:val="none" w:sz="0" w:space="0" w:color="auto"/>
        <w:bottom w:val="none" w:sz="0" w:space="0" w:color="auto"/>
        <w:right w:val="none" w:sz="0" w:space="0" w:color="auto"/>
      </w:divBdr>
    </w:div>
    <w:div w:id="1834763387">
      <w:bodyDiv w:val="1"/>
      <w:marLeft w:val="0"/>
      <w:marRight w:val="0"/>
      <w:marTop w:val="0"/>
      <w:marBottom w:val="0"/>
      <w:divBdr>
        <w:top w:val="none" w:sz="0" w:space="0" w:color="auto"/>
        <w:left w:val="none" w:sz="0" w:space="0" w:color="auto"/>
        <w:bottom w:val="none" w:sz="0" w:space="0" w:color="auto"/>
        <w:right w:val="none" w:sz="0" w:space="0" w:color="auto"/>
      </w:divBdr>
    </w:div>
    <w:div w:id="1834955134">
      <w:bodyDiv w:val="1"/>
      <w:marLeft w:val="0"/>
      <w:marRight w:val="0"/>
      <w:marTop w:val="0"/>
      <w:marBottom w:val="0"/>
      <w:divBdr>
        <w:top w:val="none" w:sz="0" w:space="0" w:color="auto"/>
        <w:left w:val="none" w:sz="0" w:space="0" w:color="auto"/>
        <w:bottom w:val="none" w:sz="0" w:space="0" w:color="auto"/>
        <w:right w:val="none" w:sz="0" w:space="0" w:color="auto"/>
      </w:divBdr>
    </w:div>
    <w:div w:id="1835101524">
      <w:bodyDiv w:val="1"/>
      <w:marLeft w:val="0"/>
      <w:marRight w:val="0"/>
      <w:marTop w:val="0"/>
      <w:marBottom w:val="0"/>
      <w:divBdr>
        <w:top w:val="none" w:sz="0" w:space="0" w:color="auto"/>
        <w:left w:val="none" w:sz="0" w:space="0" w:color="auto"/>
        <w:bottom w:val="none" w:sz="0" w:space="0" w:color="auto"/>
        <w:right w:val="none" w:sz="0" w:space="0" w:color="auto"/>
      </w:divBdr>
    </w:div>
    <w:div w:id="1835140393">
      <w:bodyDiv w:val="1"/>
      <w:marLeft w:val="0"/>
      <w:marRight w:val="0"/>
      <w:marTop w:val="0"/>
      <w:marBottom w:val="0"/>
      <w:divBdr>
        <w:top w:val="none" w:sz="0" w:space="0" w:color="auto"/>
        <w:left w:val="none" w:sz="0" w:space="0" w:color="auto"/>
        <w:bottom w:val="none" w:sz="0" w:space="0" w:color="auto"/>
        <w:right w:val="none" w:sz="0" w:space="0" w:color="auto"/>
      </w:divBdr>
    </w:div>
    <w:div w:id="1835144723">
      <w:bodyDiv w:val="1"/>
      <w:marLeft w:val="0"/>
      <w:marRight w:val="0"/>
      <w:marTop w:val="0"/>
      <w:marBottom w:val="0"/>
      <w:divBdr>
        <w:top w:val="none" w:sz="0" w:space="0" w:color="auto"/>
        <w:left w:val="none" w:sz="0" w:space="0" w:color="auto"/>
        <w:bottom w:val="none" w:sz="0" w:space="0" w:color="auto"/>
        <w:right w:val="none" w:sz="0" w:space="0" w:color="auto"/>
      </w:divBdr>
    </w:div>
    <w:div w:id="1835492363">
      <w:bodyDiv w:val="1"/>
      <w:marLeft w:val="0"/>
      <w:marRight w:val="0"/>
      <w:marTop w:val="0"/>
      <w:marBottom w:val="0"/>
      <w:divBdr>
        <w:top w:val="none" w:sz="0" w:space="0" w:color="auto"/>
        <w:left w:val="none" w:sz="0" w:space="0" w:color="auto"/>
        <w:bottom w:val="none" w:sz="0" w:space="0" w:color="auto"/>
        <w:right w:val="none" w:sz="0" w:space="0" w:color="auto"/>
      </w:divBdr>
    </w:div>
    <w:div w:id="1835535026">
      <w:bodyDiv w:val="1"/>
      <w:marLeft w:val="0"/>
      <w:marRight w:val="0"/>
      <w:marTop w:val="0"/>
      <w:marBottom w:val="0"/>
      <w:divBdr>
        <w:top w:val="none" w:sz="0" w:space="0" w:color="auto"/>
        <w:left w:val="none" w:sz="0" w:space="0" w:color="auto"/>
        <w:bottom w:val="none" w:sz="0" w:space="0" w:color="auto"/>
        <w:right w:val="none" w:sz="0" w:space="0" w:color="auto"/>
      </w:divBdr>
    </w:div>
    <w:div w:id="1835562520">
      <w:bodyDiv w:val="1"/>
      <w:marLeft w:val="0"/>
      <w:marRight w:val="0"/>
      <w:marTop w:val="0"/>
      <w:marBottom w:val="0"/>
      <w:divBdr>
        <w:top w:val="none" w:sz="0" w:space="0" w:color="auto"/>
        <w:left w:val="none" w:sz="0" w:space="0" w:color="auto"/>
        <w:bottom w:val="none" w:sz="0" w:space="0" w:color="auto"/>
        <w:right w:val="none" w:sz="0" w:space="0" w:color="auto"/>
      </w:divBdr>
    </w:div>
    <w:div w:id="1835684547">
      <w:bodyDiv w:val="1"/>
      <w:marLeft w:val="0"/>
      <w:marRight w:val="0"/>
      <w:marTop w:val="0"/>
      <w:marBottom w:val="0"/>
      <w:divBdr>
        <w:top w:val="none" w:sz="0" w:space="0" w:color="auto"/>
        <w:left w:val="none" w:sz="0" w:space="0" w:color="auto"/>
        <w:bottom w:val="none" w:sz="0" w:space="0" w:color="auto"/>
        <w:right w:val="none" w:sz="0" w:space="0" w:color="auto"/>
      </w:divBdr>
    </w:div>
    <w:div w:id="1835803520">
      <w:bodyDiv w:val="1"/>
      <w:marLeft w:val="0"/>
      <w:marRight w:val="0"/>
      <w:marTop w:val="0"/>
      <w:marBottom w:val="0"/>
      <w:divBdr>
        <w:top w:val="none" w:sz="0" w:space="0" w:color="auto"/>
        <w:left w:val="none" w:sz="0" w:space="0" w:color="auto"/>
        <w:bottom w:val="none" w:sz="0" w:space="0" w:color="auto"/>
        <w:right w:val="none" w:sz="0" w:space="0" w:color="auto"/>
      </w:divBdr>
    </w:div>
    <w:div w:id="1835949268">
      <w:bodyDiv w:val="1"/>
      <w:marLeft w:val="0"/>
      <w:marRight w:val="0"/>
      <w:marTop w:val="0"/>
      <w:marBottom w:val="0"/>
      <w:divBdr>
        <w:top w:val="none" w:sz="0" w:space="0" w:color="auto"/>
        <w:left w:val="none" w:sz="0" w:space="0" w:color="auto"/>
        <w:bottom w:val="none" w:sz="0" w:space="0" w:color="auto"/>
        <w:right w:val="none" w:sz="0" w:space="0" w:color="auto"/>
      </w:divBdr>
    </w:div>
    <w:div w:id="1836065541">
      <w:bodyDiv w:val="1"/>
      <w:marLeft w:val="0"/>
      <w:marRight w:val="0"/>
      <w:marTop w:val="0"/>
      <w:marBottom w:val="0"/>
      <w:divBdr>
        <w:top w:val="none" w:sz="0" w:space="0" w:color="auto"/>
        <w:left w:val="none" w:sz="0" w:space="0" w:color="auto"/>
        <w:bottom w:val="none" w:sz="0" w:space="0" w:color="auto"/>
        <w:right w:val="none" w:sz="0" w:space="0" w:color="auto"/>
      </w:divBdr>
    </w:div>
    <w:div w:id="1836065712">
      <w:bodyDiv w:val="1"/>
      <w:marLeft w:val="0"/>
      <w:marRight w:val="0"/>
      <w:marTop w:val="0"/>
      <w:marBottom w:val="0"/>
      <w:divBdr>
        <w:top w:val="none" w:sz="0" w:space="0" w:color="auto"/>
        <w:left w:val="none" w:sz="0" w:space="0" w:color="auto"/>
        <w:bottom w:val="none" w:sz="0" w:space="0" w:color="auto"/>
        <w:right w:val="none" w:sz="0" w:space="0" w:color="auto"/>
      </w:divBdr>
    </w:div>
    <w:div w:id="1836068919">
      <w:bodyDiv w:val="1"/>
      <w:marLeft w:val="0"/>
      <w:marRight w:val="0"/>
      <w:marTop w:val="0"/>
      <w:marBottom w:val="0"/>
      <w:divBdr>
        <w:top w:val="none" w:sz="0" w:space="0" w:color="auto"/>
        <w:left w:val="none" w:sz="0" w:space="0" w:color="auto"/>
        <w:bottom w:val="none" w:sz="0" w:space="0" w:color="auto"/>
        <w:right w:val="none" w:sz="0" w:space="0" w:color="auto"/>
      </w:divBdr>
    </w:div>
    <w:div w:id="1836266049">
      <w:bodyDiv w:val="1"/>
      <w:marLeft w:val="0"/>
      <w:marRight w:val="0"/>
      <w:marTop w:val="0"/>
      <w:marBottom w:val="0"/>
      <w:divBdr>
        <w:top w:val="none" w:sz="0" w:space="0" w:color="auto"/>
        <w:left w:val="none" w:sz="0" w:space="0" w:color="auto"/>
        <w:bottom w:val="none" w:sz="0" w:space="0" w:color="auto"/>
        <w:right w:val="none" w:sz="0" w:space="0" w:color="auto"/>
      </w:divBdr>
    </w:div>
    <w:div w:id="1836455287">
      <w:bodyDiv w:val="1"/>
      <w:marLeft w:val="0"/>
      <w:marRight w:val="0"/>
      <w:marTop w:val="0"/>
      <w:marBottom w:val="0"/>
      <w:divBdr>
        <w:top w:val="none" w:sz="0" w:space="0" w:color="auto"/>
        <w:left w:val="none" w:sz="0" w:space="0" w:color="auto"/>
        <w:bottom w:val="none" w:sz="0" w:space="0" w:color="auto"/>
        <w:right w:val="none" w:sz="0" w:space="0" w:color="auto"/>
      </w:divBdr>
    </w:div>
    <w:div w:id="1836602134">
      <w:bodyDiv w:val="1"/>
      <w:marLeft w:val="0"/>
      <w:marRight w:val="0"/>
      <w:marTop w:val="0"/>
      <w:marBottom w:val="0"/>
      <w:divBdr>
        <w:top w:val="none" w:sz="0" w:space="0" w:color="auto"/>
        <w:left w:val="none" w:sz="0" w:space="0" w:color="auto"/>
        <w:bottom w:val="none" w:sz="0" w:space="0" w:color="auto"/>
        <w:right w:val="none" w:sz="0" w:space="0" w:color="auto"/>
      </w:divBdr>
    </w:div>
    <w:div w:id="1836607634">
      <w:bodyDiv w:val="1"/>
      <w:marLeft w:val="0"/>
      <w:marRight w:val="0"/>
      <w:marTop w:val="0"/>
      <w:marBottom w:val="0"/>
      <w:divBdr>
        <w:top w:val="none" w:sz="0" w:space="0" w:color="auto"/>
        <w:left w:val="none" w:sz="0" w:space="0" w:color="auto"/>
        <w:bottom w:val="none" w:sz="0" w:space="0" w:color="auto"/>
        <w:right w:val="none" w:sz="0" w:space="0" w:color="auto"/>
      </w:divBdr>
    </w:div>
    <w:div w:id="1836647696">
      <w:bodyDiv w:val="1"/>
      <w:marLeft w:val="0"/>
      <w:marRight w:val="0"/>
      <w:marTop w:val="0"/>
      <w:marBottom w:val="0"/>
      <w:divBdr>
        <w:top w:val="none" w:sz="0" w:space="0" w:color="auto"/>
        <w:left w:val="none" w:sz="0" w:space="0" w:color="auto"/>
        <w:bottom w:val="none" w:sz="0" w:space="0" w:color="auto"/>
        <w:right w:val="none" w:sz="0" w:space="0" w:color="auto"/>
      </w:divBdr>
    </w:div>
    <w:div w:id="1836797429">
      <w:bodyDiv w:val="1"/>
      <w:marLeft w:val="0"/>
      <w:marRight w:val="0"/>
      <w:marTop w:val="0"/>
      <w:marBottom w:val="0"/>
      <w:divBdr>
        <w:top w:val="none" w:sz="0" w:space="0" w:color="auto"/>
        <w:left w:val="none" w:sz="0" w:space="0" w:color="auto"/>
        <w:bottom w:val="none" w:sz="0" w:space="0" w:color="auto"/>
        <w:right w:val="none" w:sz="0" w:space="0" w:color="auto"/>
      </w:divBdr>
    </w:div>
    <w:div w:id="1836797880">
      <w:bodyDiv w:val="1"/>
      <w:marLeft w:val="0"/>
      <w:marRight w:val="0"/>
      <w:marTop w:val="0"/>
      <w:marBottom w:val="0"/>
      <w:divBdr>
        <w:top w:val="none" w:sz="0" w:space="0" w:color="auto"/>
        <w:left w:val="none" w:sz="0" w:space="0" w:color="auto"/>
        <w:bottom w:val="none" w:sz="0" w:space="0" w:color="auto"/>
        <w:right w:val="none" w:sz="0" w:space="0" w:color="auto"/>
      </w:divBdr>
    </w:div>
    <w:div w:id="1836802128">
      <w:bodyDiv w:val="1"/>
      <w:marLeft w:val="0"/>
      <w:marRight w:val="0"/>
      <w:marTop w:val="0"/>
      <w:marBottom w:val="0"/>
      <w:divBdr>
        <w:top w:val="none" w:sz="0" w:space="0" w:color="auto"/>
        <w:left w:val="none" w:sz="0" w:space="0" w:color="auto"/>
        <w:bottom w:val="none" w:sz="0" w:space="0" w:color="auto"/>
        <w:right w:val="none" w:sz="0" w:space="0" w:color="auto"/>
      </w:divBdr>
    </w:div>
    <w:div w:id="1836874098">
      <w:bodyDiv w:val="1"/>
      <w:marLeft w:val="0"/>
      <w:marRight w:val="0"/>
      <w:marTop w:val="0"/>
      <w:marBottom w:val="0"/>
      <w:divBdr>
        <w:top w:val="none" w:sz="0" w:space="0" w:color="auto"/>
        <w:left w:val="none" w:sz="0" w:space="0" w:color="auto"/>
        <w:bottom w:val="none" w:sz="0" w:space="0" w:color="auto"/>
        <w:right w:val="none" w:sz="0" w:space="0" w:color="auto"/>
      </w:divBdr>
    </w:div>
    <w:div w:id="1836989056">
      <w:bodyDiv w:val="1"/>
      <w:marLeft w:val="0"/>
      <w:marRight w:val="0"/>
      <w:marTop w:val="0"/>
      <w:marBottom w:val="0"/>
      <w:divBdr>
        <w:top w:val="none" w:sz="0" w:space="0" w:color="auto"/>
        <w:left w:val="none" w:sz="0" w:space="0" w:color="auto"/>
        <w:bottom w:val="none" w:sz="0" w:space="0" w:color="auto"/>
        <w:right w:val="none" w:sz="0" w:space="0" w:color="auto"/>
      </w:divBdr>
    </w:div>
    <w:div w:id="1837450873">
      <w:bodyDiv w:val="1"/>
      <w:marLeft w:val="0"/>
      <w:marRight w:val="0"/>
      <w:marTop w:val="0"/>
      <w:marBottom w:val="0"/>
      <w:divBdr>
        <w:top w:val="none" w:sz="0" w:space="0" w:color="auto"/>
        <w:left w:val="none" w:sz="0" w:space="0" w:color="auto"/>
        <w:bottom w:val="none" w:sz="0" w:space="0" w:color="auto"/>
        <w:right w:val="none" w:sz="0" w:space="0" w:color="auto"/>
      </w:divBdr>
    </w:div>
    <w:div w:id="1837500541">
      <w:bodyDiv w:val="1"/>
      <w:marLeft w:val="0"/>
      <w:marRight w:val="0"/>
      <w:marTop w:val="0"/>
      <w:marBottom w:val="0"/>
      <w:divBdr>
        <w:top w:val="none" w:sz="0" w:space="0" w:color="auto"/>
        <w:left w:val="none" w:sz="0" w:space="0" w:color="auto"/>
        <w:bottom w:val="none" w:sz="0" w:space="0" w:color="auto"/>
        <w:right w:val="none" w:sz="0" w:space="0" w:color="auto"/>
      </w:divBdr>
    </w:div>
    <w:div w:id="1837528175">
      <w:bodyDiv w:val="1"/>
      <w:marLeft w:val="0"/>
      <w:marRight w:val="0"/>
      <w:marTop w:val="0"/>
      <w:marBottom w:val="0"/>
      <w:divBdr>
        <w:top w:val="none" w:sz="0" w:space="0" w:color="auto"/>
        <w:left w:val="none" w:sz="0" w:space="0" w:color="auto"/>
        <w:bottom w:val="none" w:sz="0" w:space="0" w:color="auto"/>
        <w:right w:val="none" w:sz="0" w:space="0" w:color="auto"/>
      </w:divBdr>
    </w:div>
    <w:div w:id="1837724201">
      <w:bodyDiv w:val="1"/>
      <w:marLeft w:val="0"/>
      <w:marRight w:val="0"/>
      <w:marTop w:val="0"/>
      <w:marBottom w:val="0"/>
      <w:divBdr>
        <w:top w:val="none" w:sz="0" w:space="0" w:color="auto"/>
        <w:left w:val="none" w:sz="0" w:space="0" w:color="auto"/>
        <w:bottom w:val="none" w:sz="0" w:space="0" w:color="auto"/>
        <w:right w:val="none" w:sz="0" w:space="0" w:color="auto"/>
      </w:divBdr>
    </w:div>
    <w:div w:id="1837770035">
      <w:bodyDiv w:val="1"/>
      <w:marLeft w:val="0"/>
      <w:marRight w:val="0"/>
      <w:marTop w:val="0"/>
      <w:marBottom w:val="0"/>
      <w:divBdr>
        <w:top w:val="none" w:sz="0" w:space="0" w:color="auto"/>
        <w:left w:val="none" w:sz="0" w:space="0" w:color="auto"/>
        <w:bottom w:val="none" w:sz="0" w:space="0" w:color="auto"/>
        <w:right w:val="none" w:sz="0" w:space="0" w:color="auto"/>
      </w:divBdr>
    </w:div>
    <w:div w:id="1837837088">
      <w:bodyDiv w:val="1"/>
      <w:marLeft w:val="0"/>
      <w:marRight w:val="0"/>
      <w:marTop w:val="0"/>
      <w:marBottom w:val="0"/>
      <w:divBdr>
        <w:top w:val="none" w:sz="0" w:space="0" w:color="auto"/>
        <w:left w:val="none" w:sz="0" w:space="0" w:color="auto"/>
        <w:bottom w:val="none" w:sz="0" w:space="0" w:color="auto"/>
        <w:right w:val="none" w:sz="0" w:space="0" w:color="auto"/>
      </w:divBdr>
    </w:div>
    <w:div w:id="1837916084">
      <w:bodyDiv w:val="1"/>
      <w:marLeft w:val="0"/>
      <w:marRight w:val="0"/>
      <w:marTop w:val="0"/>
      <w:marBottom w:val="0"/>
      <w:divBdr>
        <w:top w:val="none" w:sz="0" w:space="0" w:color="auto"/>
        <w:left w:val="none" w:sz="0" w:space="0" w:color="auto"/>
        <w:bottom w:val="none" w:sz="0" w:space="0" w:color="auto"/>
        <w:right w:val="none" w:sz="0" w:space="0" w:color="auto"/>
      </w:divBdr>
    </w:div>
    <w:div w:id="1837988599">
      <w:bodyDiv w:val="1"/>
      <w:marLeft w:val="0"/>
      <w:marRight w:val="0"/>
      <w:marTop w:val="0"/>
      <w:marBottom w:val="0"/>
      <w:divBdr>
        <w:top w:val="none" w:sz="0" w:space="0" w:color="auto"/>
        <w:left w:val="none" w:sz="0" w:space="0" w:color="auto"/>
        <w:bottom w:val="none" w:sz="0" w:space="0" w:color="auto"/>
        <w:right w:val="none" w:sz="0" w:space="0" w:color="auto"/>
      </w:divBdr>
    </w:div>
    <w:div w:id="1838037283">
      <w:bodyDiv w:val="1"/>
      <w:marLeft w:val="0"/>
      <w:marRight w:val="0"/>
      <w:marTop w:val="0"/>
      <w:marBottom w:val="0"/>
      <w:divBdr>
        <w:top w:val="none" w:sz="0" w:space="0" w:color="auto"/>
        <w:left w:val="none" w:sz="0" w:space="0" w:color="auto"/>
        <w:bottom w:val="none" w:sz="0" w:space="0" w:color="auto"/>
        <w:right w:val="none" w:sz="0" w:space="0" w:color="auto"/>
      </w:divBdr>
    </w:div>
    <w:div w:id="1838110239">
      <w:bodyDiv w:val="1"/>
      <w:marLeft w:val="0"/>
      <w:marRight w:val="0"/>
      <w:marTop w:val="0"/>
      <w:marBottom w:val="0"/>
      <w:divBdr>
        <w:top w:val="none" w:sz="0" w:space="0" w:color="auto"/>
        <w:left w:val="none" w:sz="0" w:space="0" w:color="auto"/>
        <w:bottom w:val="none" w:sz="0" w:space="0" w:color="auto"/>
        <w:right w:val="none" w:sz="0" w:space="0" w:color="auto"/>
      </w:divBdr>
    </w:div>
    <w:div w:id="1838111573">
      <w:bodyDiv w:val="1"/>
      <w:marLeft w:val="0"/>
      <w:marRight w:val="0"/>
      <w:marTop w:val="0"/>
      <w:marBottom w:val="0"/>
      <w:divBdr>
        <w:top w:val="none" w:sz="0" w:space="0" w:color="auto"/>
        <w:left w:val="none" w:sz="0" w:space="0" w:color="auto"/>
        <w:bottom w:val="none" w:sz="0" w:space="0" w:color="auto"/>
        <w:right w:val="none" w:sz="0" w:space="0" w:color="auto"/>
      </w:divBdr>
    </w:div>
    <w:div w:id="1838112054">
      <w:bodyDiv w:val="1"/>
      <w:marLeft w:val="0"/>
      <w:marRight w:val="0"/>
      <w:marTop w:val="0"/>
      <w:marBottom w:val="0"/>
      <w:divBdr>
        <w:top w:val="none" w:sz="0" w:space="0" w:color="auto"/>
        <w:left w:val="none" w:sz="0" w:space="0" w:color="auto"/>
        <w:bottom w:val="none" w:sz="0" w:space="0" w:color="auto"/>
        <w:right w:val="none" w:sz="0" w:space="0" w:color="auto"/>
      </w:divBdr>
    </w:div>
    <w:div w:id="1838113070">
      <w:bodyDiv w:val="1"/>
      <w:marLeft w:val="0"/>
      <w:marRight w:val="0"/>
      <w:marTop w:val="0"/>
      <w:marBottom w:val="0"/>
      <w:divBdr>
        <w:top w:val="none" w:sz="0" w:space="0" w:color="auto"/>
        <w:left w:val="none" w:sz="0" w:space="0" w:color="auto"/>
        <w:bottom w:val="none" w:sz="0" w:space="0" w:color="auto"/>
        <w:right w:val="none" w:sz="0" w:space="0" w:color="auto"/>
      </w:divBdr>
    </w:div>
    <w:div w:id="1838154156">
      <w:bodyDiv w:val="1"/>
      <w:marLeft w:val="0"/>
      <w:marRight w:val="0"/>
      <w:marTop w:val="0"/>
      <w:marBottom w:val="0"/>
      <w:divBdr>
        <w:top w:val="none" w:sz="0" w:space="0" w:color="auto"/>
        <w:left w:val="none" w:sz="0" w:space="0" w:color="auto"/>
        <w:bottom w:val="none" w:sz="0" w:space="0" w:color="auto"/>
        <w:right w:val="none" w:sz="0" w:space="0" w:color="auto"/>
      </w:divBdr>
    </w:div>
    <w:div w:id="1838224790">
      <w:bodyDiv w:val="1"/>
      <w:marLeft w:val="0"/>
      <w:marRight w:val="0"/>
      <w:marTop w:val="0"/>
      <w:marBottom w:val="0"/>
      <w:divBdr>
        <w:top w:val="none" w:sz="0" w:space="0" w:color="auto"/>
        <w:left w:val="none" w:sz="0" w:space="0" w:color="auto"/>
        <w:bottom w:val="none" w:sz="0" w:space="0" w:color="auto"/>
        <w:right w:val="none" w:sz="0" w:space="0" w:color="auto"/>
      </w:divBdr>
    </w:div>
    <w:div w:id="1838299191">
      <w:bodyDiv w:val="1"/>
      <w:marLeft w:val="0"/>
      <w:marRight w:val="0"/>
      <w:marTop w:val="0"/>
      <w:marBottom w:val="0"/>
      <w:divBdr>
        <w:top w:val="none" w:sz="0" w:space="0" w:color="auto"/>
        <w:left w:val="none" w:sz="0" w:space="0" w:color="auto"/>
        <w:bottom w:val="none" w:sz="0" w:space="0" w:color="auto"/>
        <w:right w:val="none" w:sz="0" w:space="0" w:color="auto"/>
      </w:divBdr>
    </w:div>
    <w:div w:id="1838304602">
      <w:bodyDiv w:val="1"/>
      <w:marLeft w:val="0"/>
      <w:marRight w:val="0"/>
      <w:marTop w:val="0"/>
      <w:marBottom w:val="0"/>
      <w:divBdr>
        <w:top w:val="none" w:sz="0" w:space="0" w:color="auto"/>
        <w:left w:val="none" w:sz="0" w:space="0" w:color="auto"/>
        <w:bottom w:val="none" w:sz="0" w:space="0" w:color="auto"/>
        <w:right w:val="none" w:sz="0" w:space="0" w:color="auto"/>
      </w:divBdr>
    </w:div>
    <w:div w:id="1838377506">
      <w:bodyDiv w:val="1"/>
      <w:marLeft w:val="0"/>
      <w:marRight w:val="0"/>
      <w:marTop w:val="0"/>
      <w:marBottom w:val="0"/>
      <w:divBdr>
        <w:top w:val="none" w:sz="0" w:space="0" w:color="auto"/>
        <w:left w:val="none" w:sz="0" w:space="0" w:color="auto"/>
        <w:bottom w:val="none" w:sz="0" w:space="0" w:color="auto"/>
        <w:right w:val="none" w:sz="0" w:space="0" w:color="auto"/>
      </w:divBdr>
    </w:div>
    <w:div w:id="1838420895">
      <w:bodyDiv w:val="1"/>
      <w:marLeft w:val="0"/>
      <w:marRight w:val="0"/>
      <w:marTop w:val="0"/>
      <w:marBottom w:val="0"/>
      <w:divBdr>
        <w:top w:val="none" w:sz="0" w:space="0" w:color="auto"/>
        <w:left w:val="none" w:sz="0" w:space="0" w:color="auto"/>
        <w:bottom w:val="none" w:sz="0" w:space="0" w:color="auto"/>
        <w:right w:val="none" w:sz="0" w:space="0" w:color="auto"/>
      </w:divBdr>
    </w:div>
    <w:div w:id="1838421027">
      <w:bodyDiv w:val="1"/>
      <w:marLeft w:val="0"/>
      <w:marRight w:val="0"/>
      <w:marTop w:val="0"/>
      <w:marBottom w:val="0"/>
      <w:divBdr>
        <w:top w:val="none" w:sz="0" w:space="0" w:color="auto"/>
        <w:left w:val="none" w:sz="0" w:space="0" w:color="auto"/>
        <w:bottom w:val="none" w:sz="0" w:space="0" w:color="auto"/>
        <w:right w:val="none" w:sz="0" w:space="0" w:color="auto"/>
      </w:divBdr>
    </w:div>
    <w:div w:id="1838422480">
      <w:bodyDiv w:val="1"/>
      <w:marLeft w:val="0"/>
      <w:marRight w:val="0"/>
      <w:marTop w:val="0"/>
      <w:marBottom w:val="0"/>
      <w:divBdr>
        <w:top w:val="none" w:sz="0" w:space="0" w:color="auto"/>
        <w:left w:val="none" w:sz="0" w:space="0" w:color="auto"/>
        <w:bottom w:val="none" w:sz="0" w:space="0" w:color="auto"/>
        <w:right w:val="none" w:sz="0" w:space="0" w:color="auto"/>
      </w:divBdr>
    </w:div>
    <w:div w:id="1838497374">
      <w:bodyDiv w:val="1"/>
      <w:marLeft w:val="0"/>
      <w:marRight w:val="0"/>
      <w:marTop w:val="0"/>
      <w:marBottom w:val="0"/>
      <w:divBdr>
        <w:top w:val="none" w:sz="0" w:space="0" w:color="auto"/>
        <w:left w:val="none" w:sz="0" w:space="0" w:color="auto"/>
        <w:bottom w:val="none" w:sz="0" w:space="0" w:color="auto"/>
        <w:right w:val="none" w:sz="0" w:space="0" w:color="auto"/>
      </w:divBdr>
    </w:div>
    <w:div w:id="1838689328">
      <w:bodyDiv w:val="1"/>
      <w:marLeft w:val="0"/>
      <w:marRight w:val="0"/>
      <w:marTop w:val="0"/>
      <w:marBottom w:val="0"/>
      <w:divBdr>
        <w:top w:val="none" w:sz="0" w:space="0" w:color="auto"/>
        <w:left w:val="none" w:sz="0" w:space="0" w:color="auto"/>
        <w:bottom w:val="none" w:sz="0" w:space="0" w:color="auto"/>
        <w:right w:val="none" w:sz="0" w:space="0" w:color="auto"/>
      </w:divBdr>
    </w:div>
    <w:div w:id="1838767432">
      <w:bodyDiv w:val="1"/>
      <w:marLeft w:val="0"/>
      <w:marRight w:val="0"/>
      <w:marTop w:val="0"/>
      <w:marBottom w:val="0"/>
      <w:divBdr>
        <w:top w:val="none" w:sz="0" w:space="0" w:color="auto"/>
        <w:left w:val="none" w:sz="0" w:space="0" w:color="auto"/>
        <w:bottom w:val="none" w:sz="0" w:space="0" w:color="auto"/>
        <w:right w:val="none" w:sz="0" w:space="0" w:color="auto"/>
      </w:divBdr>
    </w:div>
    <w:div w:id="1838769332">
      <w:bodyDiv w:val="1"/>
      <w:marLeft w:val="0"/>
      <w:marRight w:val="0"/>
      <w:marTop w:val="0"/>
      <w:marBottom w:val="0"/>
      <w:divBdr>
        <w:top w:val="none" w:sz="0" w:space="0" w:color="auto"/>
        <w:left w:val="none" w:sz="0" w:space="0" w:color="auto"/>
        <w:bottom w:val="none" w:sz="0" w:space="0" w:color="auto"/>
        <w:right w:val="none" w:sz="0" w:space="0" w:color="auto"/>
      </w:divBdr>
    </w:div>
    <w:div w:id="1838883202">
      <w:bodyDiv w:val="1"/>
      <w:marLeft w:val="0"/>
      <w:marRight w:val="0"/>
      <w:marTop w:val="0"/>
      <w:marBottom w:val="0"/>
      <w:divBdr>
        <w:top w:val="none" w:sz="0" w:space="0" w:color="auto"/>
        <w:left w:val="none" w:sz="0" w:space="0" w:color="auto"/>
        <w:bottom w:val="none" w:sz="0" w:space="0" w:color="auto"/>
        <w:right w:val="none" w:sz="0" w:space="0" w:color="auto"/>
      </w:divBdr>
    </w:div>
    <w:div w:id="1838955436">
      <w:bodyDiv w:val="1"/>
      <w:marLeft w:val="0"/>
      <w:marRight w:val="0"/>
      <w:marTop w:val="0"/>
      <w:marBottom w:val="0"/>
      <w:divBdr>
        <w:top w:val="none" w:sz="0" w:space="0" w:color="auto"/>
        <w:left w:val="none" w:sz="0" w:space="0" w:color="auto"/>
        <w:bottom w:val="none" w:sz="0" w:space="0" w:color="auto"/>
        <w:right w:val="none" w:sz="0" w:space="0" w:color="auto"/>
      </w:divBdr>
    </w:div>
    <w:div w:id="1838959213">
      <w:bodyDiv w:val="1"/>
      <w:marLeft w:val="0"/>
      <w:marRight w:val="0"/>
      <w:marTop w:val="0"/>
      <w:marBottom w:val="0"/>
      <w:divBdr>
        <w:top w:val="none" w:sz="0" w:space="0" w:color="auto"/>
        <w:left w:val="none" w:sz="0" w:space="0" w:color="auto"/>
        <w:bottom w:val="none" w:sz="0" w:space="0" w:color="auto"/>
        <w:right w:val="none" w:sz="0" w:space="0" w:color="auto"/>
      </w:divBdr>
    </w:div>
    <w:div w:id="1838961145">
      <w:bodyDiv w:val="1"/>
      <w:marLeft w:val="0"/>
      <w:marRight w:val="0"/>
      <w:marTop w:val="0"/>
      <w:marBottom w:val="0"/>
      <w:divBdr>
        <w:top w:val="none" w:sz="0" w:space="0" w:color="auto"/>
        <w:left w:val="none" w:sz="0" w:space="0" w:color="auto"/>
        <w:bottom w:val="none" w:sz="0" w:space="0" w:color="auto"/>
        <w:right w:val="none" w:sz="0" w:space="0" w:color="auto"/>
      </w:divBdr>
    </w:div>
    <w:div w:id="1839005959">
      <w:bodyDiv w:val="1"/>
      <w:marLeft w:val="0"/>
      <w:marRight w:val="0"/>
      <w:marTop w:val="0"/>
      <w:marBottom w:val="0"/>
      <w:divBdr>
        <w:top w:val="none" w:sz="0" w:space="0" w:color="auto"/>
        <w:left w:val="none" w:sz="0" w:space="0" w:color="auto"/>
        <w:bottom w:val="none" w:sz="0" w:space="0" w:color="auto"/>
        <w:right w:val="none" w:sz="0" w:space="0" w:color="auto"/>
      </w:divBdr>
    </w:div>
    <w:div w:id="1839029901">
      <w:bodyDiv w:val="1"/>
      <w:marLeft w:val="0"/>
      <w:marRight w:val="0"/>
      <w:marTop w:val="0"/>
      <w:marBottom w:val="0"/>
      <w:divBdr>
        <w:top w:val="none" w:sz="0" w:space="0" w:color="auto"/>
        <w:left w:val="none" w:sz="0" w:space="0" w:color="auto"/>
        <w:bottom w:val="none" w:sz="0" w:space="0" w:color="auto"/>
        <w:right w:val="none" w:sz="0" w:space="0" w:color="auto"/>
      </w:divBdr>
    </w:div>
    <w:div w:id="1839152923">
      <w:bodyDiv w:val="1"/>
      <w:marLeft w:val="0"/>
      <w:marRight w:val="0"/>
      <w:marTop w:val="0"/>
      <w:marBottom w:val="0"/>
      <w:divBdr>
        <w:top w:val="none" w:sz="0" w:space="0" w:color="auto"/>
        <w:left w:val="none" w:sz="0" w:space="0" w:color="auto"/>
        <w:bottom w:val="none" w:sz="0" w:space="0" w:color="auto"/>
        <w:right w:val="none" w:sz="0" w:space="0" w:color="auto"/>
      </w:divBdr>
    </w:div>
    <w:div w:id="1839229225">
      <w:bodyDiv w:val="1"/>
      <w:marLeft w:val="0"/>
      <w:marRight w:val="0"/>
      <w:marTop w:val="0"/>
      <w:marBottom w:val="0"/>
      <w:divBdr>
        <w:top w:val="none" w:sz="0" w:space="0" w:color="auto"/>
        <w:left w:val="none" w:sz="0" w:space="0" w:color="auto"/>
        <w:bottom w:val="none" w:sz="0" w:space="0" w:color="auto"/>
        <w:right w:val="none" w:sz="0" w:space="0" w:color="auto"/>
      </w:divBdr>
    </w:div>
    <w:div w:id="1839229650">
      <w:bodyDiv w:val="1"/>
      <w:marLeft w:val="0"/>
      <w:marRight w:val="0"/>
      <w:marTop w:val="0"/>
      <w:marBottom w:val="0"/>
      <w:divBdr>
        <w:top w:val="none" w:sz="0" w:space="0" w:color="auto"/>
        <w:left w:val="none" w:sz="0" w:space="0" w:color="auto"/>
        <w:bottom w:val="none" w:sz="0" w:space="0" w:color="auto"/>
        <w:right w:val="none" w:sz="0" w:space="0" w:color="auto"/>
      </w:divBdr>
    </w:div>
    <w:div w:id="1839230816">
      <w:bodyDiv w:val="1"/>
      <w:marLeft w:val="0"/>
      <w:marRight w:val="0"/>
      <w:marTop w:val="0"/>
      <w:marBottom w:val="0"/>
      <w:divBdr>
        <w:top w:val="none" w:sz="0" w:space="0" w:color="auto"/>
        <w:left w:val="none" w:sz="0" w:space="0" w:color="auto"/>
        <w:bottom w:val="none" w:sz="0" w:space="0" w:color="auto"/>
        <w:right w:val="none" w:sz="0" w:space="0" w:color="auto"/>
      </w:divBdr>
    </w:div>
    <w:div w:id="1839346977">
      <w:bodyDiv w:val="1"/>
      <w:marLeft w:val="0"/>
      <w:marRight w:val="0"/>
      <w:marTop w:val="0"/>
      <w:marBottom w:val="0"/>
      <w:divBdr>
        <w:top w:val="none" w:sz="0" w:space="0" w:color="auto"/>
        <w:left w:val="none" w:sz="0" w:space="0" w:color="auto"/>
        <w:bottom w:val="none" w:sz="0" w:space="0" w:color="auto"/>
        <w:right w:val="none" w:sz="0" w:space="0" w:color="auto"/>
      </w:divBdr>
    </w:div>
    <w:div w:id="1839534737">
      <w:bodyDiv w:val="1"/>
      <w:marLeft w:val="0"/>
      <w:marRight w:val="0"/>
      <w:marTop w:val="0"/>
      <w:marBottom w:val="0"/>
      <w:divBdr>
        <w:top w:val="none" w:sz="0" w:space="0" w:color="auto"/>
        <w:left w:val="none" w:sz="0" w:space="0" w:color="auto"/>
        <w:bottom w:val="none" w:sz="0" w:space="0" w:color="auto"/>
        <w:right w:val="none" w:sz="0" w:space="0" w:color="auto"/>
      </w:divBdr>
    </w:div>
    <w:div w:id="1839614679">
      <w:bodyDiv w:val="1"/>
      <w:marLeft w:val="0"/>
      <w:marRight w:val="0"/>
      <w:marTop w:val="0"/>
      <w:marBottom w:val="0"/>
      <w:divBdr>
        <w:top w:val="none" w:sz="0" w:space="0" w:color="auto"/>
        <w:left w:val="none" w:sz="0" w:space="0" w:color="auto"/>
        <w:bottom w:val="none" w:sz="0" w:space="0" w:color="auto"/>
        <w:right w:val="none" w:sz="0" w:space="0" w:color="auto"/>
      </w:divBdr>
    </w:div>
    <w:div w:id="1839688765">
      <w:bodyDiv w:val="1"/>
      <w:marLeft w:val="0"/>
      <w:marRight w:val="0"/>
      <w:marTop w:val="0"/>
      <w:marBottom w:val="0"/>
      <w:divBdr>
        <w:top w:val="none" w:sz="0" w:space="0" w:color="auto"/>
        <w:left w:val="none" w:sz="0" w:space="0" w:color="auto"/>
        <w:bottom w:val="none" w:sz="0" w:space="0" w:color="auto"/>
        <w:right w:val="none" w:sz="0" w:space="0" w:color="auto"/>
      </w:divBdr>
    </w:div>
    <w:div w:id="1839688902">
      <w:bodyDiv w:val="1"/>
      <w:marLeft w:val="0"/>
      <w:marRight w:val="0"/>
      <w:marTop w:val="0"/>
      <w:marBottom w:val="0"/>
      <w:divBdr>
        <w:top w:val="none" w:sz="0" w:space="0" w:color="auto"/>
        <w:left w:val="none" w:sz="0" w:space="0" w:color="auto"/>
        <w:bottom w:val="none" w:sz="0" w:space="0" w:color="auto"/>
        <w:right w:val="none" w:sz="0" w:space="0" w:color="auto"/>
      </w:divBdr>
    </w:div>
    <w:div w:id="1839803860">
      <w:bodyDiv w:val="1"/>
      <w:marLeft w:val="0"/>
      <w:marRight w:val="0"/>
      <w:marTop w:val="0"/>
      <w:marBottom w:val="0"/>
      <w:divBdr>
        <w:top w:val="none" w:sz="0" w:space="0" w:color="auto"/>
        <w:left w:val="none" w:sz="0" w:space="0" w:color="auto"/>
        <w:bottom w:val="none" w:sz="0" w:space="0" w:color="auto"/>
        <w:right w:val="none" w:sz="0" w:space="0" w:color="auto"/>
      </w:divBdr>
    </w:div>
    <w:div w:id="1839812013">
      <w:bodyDiv w:val="1"/>
      <w:marLeft w:val="0"/>
      <w:marRight w:val="0"/>
      <w:marTop w:val="0"/>
      <w:marBottom w:val="0"/>
      <w:divBdr>
        <w:top w:val="none" w:sz="0" w:space="0" w:color="auto"/>
        <w:left w:val="none" w:sz="0" w:space="0" w:color="auto"/>
        <w:bottom w:val="none" w:sz="0" w:space="0" w:color="auto"/>
        <w:right w:val="none" w:sz="0" w:space="0" w:color="auto"/>
      </w:divBdr>
    </w:div>
    <w:div w:id="1839882596">
      <w:bodyDiv w:val="1"/>
      <w:marLeft w:val="0"/>
      <w:marRight w:val="0"/>
      <w:marTop w:val="0"/>
      <w:marBottom w:val="0"/>
      <w:divBdr>
        <w:top w:val="none" w:sz="0" w:space="0" w:color="auto"/>
        <w:left w:val="none" w:sz="0" w:space="0" w:color="auto"/>
        <w:bottom w:val="none" w:sz="0" w:space="0" w:color="auto"/>
        <w:right w:val="none" w:sz="0" w:space="0" w:color="auto"/>
      </w:divBdr>
    </w:div>
    <w:div w:id="1839883606">
      <w:bodyDiv w:val="1"/>
      <w:marLeft w:val="0"/>
      <w:marRight w:val="0"/>
      <w:marTop w:val="0"/>
      <w:marBottom w:val="0"/>
      <w:divBdr>
        <w:top w:val="none" w:sz="0" w:space="0" w:color="auto"/>
        <w:left w:val="none" w:sz="0" w:space="0" w:color="auto"/>
        <w:bottom w:val="none" w:sz="0" w:space="0" w:color="auto"/>
        <w:right w:val="none" w:sz="0" w:space="0" w:color="auto"/>
      </w:divBdr>
    </w:div>
    <w:div w:id="1840071852">
      <w:bodyDiv w:val="1"/>
      <w:marLeft w:val="0"/>
      <w:marRight w:val="0"/>
      <w:marTop w:val="0"/>
      <w:marBottom w:val="0"/>
      <w:divBdr>
        <w:top w:val="none" w:sz="0" w:space="0" w:color="auto"/>
        <w:left w:val="none" w:sz="0" w:space="0" w:color="auto"/>
        <w:bottom w:val="none" w:sz="0" w:space="0" w:color="auto"/>
        <w:right w:val="none" w:sz="0" w:space="0" w:color="auto"/>
      </w:divBdr>
    </w:div>
    <w:div w:id="1840075508">
      <w:bodyDiv w:val="1"/>
      <w:marLeft w:val="0"/>
      <w:marRight w:val="0"/>
      <w:marTop w:val="0"/>
      <w:marBottom w:val="0"/>
      <w:divBdr>
        <w:top w:val="none" w:sz="0" w:space="0" w:color="auto"/>
        <w:left w:val="none" w:sz="0" w:space="0" w:color="auto"/>
        <w:bottom w:val="none" w:sz="0" w:space="0" w:color="auto"/>
        <w:right w:val="none" w:sz="0" w:space="0" w:color="auto"/>
      </w:divBdr>
    </w:div>
    <w:div w:id="1840077462">
      <w:bodyDiv w:val="1"/>
      <w:marLeft w:val="0"/>
      <w:marRight w:val="0"/>
      <w:marTop w:val="0"/>
      <w:marBottom w:val="0"/>
      <w:divBdr>
        <w:top w:val="none" w:sz="0" w:space="0" w:color="auto"/>
        <w:left w:val="none" w:sz="0" w:space="0" w:color="auto"/>
        <w:bottom w:val="none" w:sz="0" w:space="0" w:color="auto"/>
        <w:right w:val="none" w:sz="0" w:space="0" w:color="auto"/>
      </w:divBdr>
    </w:div>
    <w:div w:id="1840120915">
      <w:bodyDiv w:val="1"/>
      <w:marLeft w:val="0"/>
      <w:marRight w:val="0"/>
      <w:marTop w:val="0"/>
      <w:marBottom w:val="0"/>
      <w:divBdr>
        <w:top w:val="none" w:sz="0" w:space="0" w:color="auto"/>
        <w:left w:val="none" w:sz="0" w:space="0" w:color="auto"/>
        <w:bottom w:val="none" w:sz="0" w:space="0" w:color="auto"/>
        <w:right w:val="none" w:sz="0" w:space="0" w:color="auto"/>
      </w:divBdr>
    </w:div>
    <w:div w:id="1840149089">
      <w:bodyDiv w:val="1"/>
      <w:marLeft w:val="0"/>
      <w:marRight w:val="0"/>
      <w:marTop w:val="0"/>
      <w:marBottom w:val="0"/>
      <w:divBdr>
        <w:top w:val="none" w:sz="0" w:space="0" w:color="auto"/>
        <w:left w:val="none" w:sz="0" w:space="0" w:color="auto"/>
        <w:bottom w:val="none" w:sz="0" w:space="0" w:color="auto"/>
        <w:right w:val="none" w:sz="0" w:space="0" w:color="auto"/>
      </w:divBdr>
    </w:div>
    <w:div w:id="1840150390">
      <w:bodyDiv w:val="1"/>
      <w:marLeft w:val="0"/>
      <w:marRight w:val="0"/>
      <w:marTop w:val="0"/>
      <w:marBottom w:val="0"/>
      <w:divBdr>
        <w:top w:val="none" w:sz="0" w:space="0" w:color="auto"/>
        <w:left w:val="none" w:sz="0" w:space="0" w:color="auto"/>
        <w:bottom w:val="none" w:sz="0" w:space="0" w:color="auto"/>
        <w:right w:val="none" w:sz="0" w:space="0" w:color="auto"/>
      </w:divBdr>
    </w:div>
    <w:div w:id="1840151824">
      <w:bodyDiv w:val="1"/>
      <w:marLeft w:val="0"/>
      <w:marRight w:val="0"/>
      <w:marTop w:val="0"/>
      <w:marBottom w:val="0"/>
      <w:divBdr>
        <w:top w:val="none" w:sz="0" w:space="0" w:color="auto"/>
        <w:left w:val="none" w:sz="0" w:space="0" w:color="auto"/>
        <w:bottom w:val="none" w:sz="0" w:space="0" w:color="auto"/>
        <w:right w:val="none" w:sz="0" w:space="0" w:color="auto"/>
      </w:divBdr>
    </w:div>
    <w:div w:id="1840190657">
      <w:bodyDiv w:val="1"/>
      <w:marLeft w:val="0"/>
      <w:marRight w:val="0"/>
      <w:marTop w:val="0"/>
      <w:marBottom w:val="0"/>
      <w:divBdr>
        <w:top w:val="none" w:sz="0" w:space="0" w:color="auto"/>
        <w:left w:val="none" w:sz="0" w:space="0" w:color="auto"/>
        <w:bottom w:val="none" w:sz="0" w:space="0" w:color="auto"/>
        <w:right w:val="none" w:sz="0" w:space="0" w:color="auto"/>
      </w:divBdr>
    </w:div>
    <w:div w:id="1840195295">
      <w:bodyDiv w:val="1"/>
      <w:marLeft w:val="0"/>
      <w:marRight w:val="0"/>
      <w:marTop w:val="0"/>
      <w:marBottom w:val="0"/>
      <w:divBdr>
        <w:top w:val="none" w:sz="0" w:space="0" w:color="auto"/>
        <w:left w:val="none" w:sz="0" w:space="0" w:color="auto"/>
        <w:bottom w:val="none" w:sz="0" w:space="0" w:color="auto"/>
        <w:right w:val="none" w:sz="0" w:space="0" w:color="auto"/>
      </w:divBdr>
    </w:div>
    <w:div w:id="1840348407">
      <w:bodyDiv w:val="1"/>
      <w:marLeft w:val="0"/>
      <w:marRight w:val="0"/>
      <w:marTop w:val="0"/>
      <w:marBottom w:val="0"/>
      <w:divBdr>
        <w:top w:val="none" w:sz="0" w:space="0" w:color="auto"/>
        <w:left w:val="none" w:sz="0" w:space="0" w:color="auto"/>
        <w:bottom w:val="none" w:sz="0" w:space="0" w:color="auto"/>
        <w:right w:val="none" w:sz="0" w:space="0" w:color="auto"/>
      </w:divBdr>
    </w:div>
    <w:div w:id="1840459828">
      <w:bodyDiv w:val="1"/>
      <w:marLeft w:val="0"/>
      <w:marRight w:val="0"/>
      <w:marTop w:val="0"/>
      <w:marBottom w:val="0"/>
      <w:divBdr>
        <w:top w:val="none" w:sz="0" w:space="0" w:color="auto"/>
        <w:left w:val="none" w:sz="0" w:space="0" w:color="auto"/>
        <w:bottom w:val="none" w:sz="0" w:space="0" w:color="auto"/>
        <w:right w:val="none" w:sz="0" w:space="0" w:color="auto"/>
      </w:divBdr>
    </w:div>
    <w:div w:id="1840465525">
      <w:bodyDiv w:val="1"/>
      <w:marLeft w:val="0"/>
      <w:marRight w:val="0"/>
      <w:marTop w:val="0"/>
      <w:marBottom w:val="0"/>
      <w:divBdr>
        <w:top w:val="none" w:sz="0" w:space="0" w:color="auto"/>
        <w:left w:val="none" w:sz="0" w:space="0" w:color="auto"/>
        <w:bottom w:val="none" w:sz="0" w:space="0" w:color="auto"/>
        <w:right w:val="none" w:sz="0" w:space="0" w:color="auto"/>
      </w:divBdr>
    </w:div>
    <w:div w:id="1840735412">
      <w:bodyDiv w:val="1"/>
      <w:marLeft w:val="0"/>
      <w:marRight w:val="0"/>
      <w:marTop w:val="0"/>
      <w:marBottom w:val="0"/>
      <w:divBdr>
        <w:top w:val="none" w:sz="0" w:space="0" w:color="auto"/>
        <w:left w:val="none" w:sz="0" w:space="0" w:color="auto"/>
        <w:bottom w:val="none" w:sz="0" w:space="0" w:color="auto"/>
        <w:right w:val="none" w:sz="0" w:space="0" w:color="auto"/>
      </w:divBdr>
    </w:div>
    <w:div w:id="1840777156">
      <w:bodyDiv w:val="1"/>
      <w:marLeft w:val="0"/>
      <w:marRight w:val="0"/>
      <w:marTop w:val="0"/>
      <w:marBottom w:val="0"/>
      <w:divBdr>
        <w:top w:val="none" w:sz="0" w:space="0" w:color="auto"/>
        <w:left w:val="none" w:sz="0" w:space="0" w:color="auto"/>
        <w:bottom w:val="none" w:sz="0" w:space="0" w:color="auto"/>
        <w:right w:val="none" w:sz="0" w:space="0" w:color="auto"/>
      </w:divBdr>
    </w:div>
    <w:div w:id="1840802475">
      <w:bodyDiv w:val="1"/>
      <w:marLeft w:val="0"/>
      <w:marRight w:val="0"/>
      <w:marTop w:val="0"/>
      <w:marBottom w:val="0"/>
      <w:divBdr>
        <w:top w:val="none" w:sz="0" w:space="0" w:color="auto"/>
        <w:left w:val="none" w:sz="0" w:space="0" w:color="auto"/>
        <w:bottom w:val="none" w:sz="0" w:space="0" w:color="auto"/>
        <w:right w:val="none" w:sz="0" w:space="0" w:color="auto"/>
      </w:divBdr>
    </w:div>
    <w:div w:id="1840921356">
      <w:bodyDiv w:val="1"/>
      <w:marLeft w:val="0"/>
      <w:marRight w:val="0"/>
      <w:marTop w:val="0"/>
      <w:marBottom w:val="0"/>
      <w:divBdr>
        <w:top w:val="none" w:sz="0" w:space="0" w:color="auto"/>
        <w:left w:val="none" w:sz="0" w:space="0" w:color="auto"/>
        <w:bottom w:val="none" w:sz="0" w:space="0" w:color="auto"/>
        <w:right w:val="none" w:sz="0" w:space="0" w:color="auto"/>
      </w:divBdr>
    </w:div>
    <w:div w:id="1840925603">
      <w:bodyDiv w:val="1"/>
      <w:marLeft w:val="0"/>
      <w:marRight w:val="0"/>
      <w:marTop w:val="0"/>
      <w:marBottom w:val="0"/>
      <w:divBdr>
        <w:top w:val="none" w:sz="0" w:space="0" w:color="auto"/>
        <w:left w:val="none" w:sz="0" w:space="0" w:color="auto"/>
        <w:bottom w:val="none" w:sz="0" w:space="0" w:color="auto"/>
        <w:right w:val="none" w:sz="0" w:space="0" w:color="auto"/>
      </w:divBdr>
    </w:div>
    <w:div w:id="1841003828">
      <w:bodyDiv w:val="1"/>
      <w:marLeft w:val="0"/>
      <w:marRight w:val="0"/>
      <w:marTop w:val="0"/>
      <w:marBottom w:val="0"/>
      <w:divBdr>
        <w:top w:val="none" w:sz="0" w:space="0" w:color="auto"/>
        <w:left w:val="none" w:sz="0" w:space="0" w:color="auto"/>
        <w:bottom w:val="none" w:sz="0" w:space="0" w:color="auto"/>
        <w:right w:val="none" w:sz="0" w:space="0" w:color="auto"/>
      </w:divBdr>
    </w:div>
    <w:div w:id="1841315939">
      <w:bodyDiv w:val="1"/>
      <w:marLeft w:val="0"/>
      <w:marRight w:val="0"/>
      <w:marTop w:val="0"/>
      <w:marBottom w:val="0"/>
      <w:divBdr>
        <w:top w:val="none" w:sz="0" w:space="0" w:color="auto"/>
        <w:left w:val="none" w:sz="0" w:space="0" w:color="auto"/>
        <w:bottom w:val="none" w:sz="0" w:space="0" w:color="auto"/>
        <w:right w:val="none" w:sz="0" w:space="0" w:color="auto"/>
      </w:divBdr>
    </w:div>
    <w:div w:id="1841385629">
      <w:bodyDiv w:val="1"/>
      <w:marLeft w:val="0"/>
      <w:marRight w:val="0"/>
      <w:marTop w:val="0"/>
      <w:marBottom w:val="0"/>
      <w:divBdr>
        <w:top w:val="none" w:sz="0" w:space="0" w:color="auto"/>
        <w:left w:val="none" w:sz="0" w:space="0" w:color="auto"/>
        <w:bottom w:val="none" w:sz="0" w:space="0" w:color="auto"/>
        <w:right w:val="none" w:sz="0" w:space="0" w:color="auto"/>
      </w:divBdr>
    </w:div>
    <w:div w:id="1841389138">
      <w:bodyDiv w:val="1"/>
      <w:marLeft w:val="0"/>
      <w:marRight w:val="0"/>
      <w:marTop w:val="0"/>
      <w:marBottom w:val="0"/>
      <w:divBdr>
        <w:top w:val="none" w:sz="0" w:space="0" w:color="auto"/>
        <w:left w:val="none" w:sz="0" w:space="0" w:color="auto"/>
        <w:bottom w:val="none" w:sz="0" w:space="0" w:color="auto"/>
        <w:right w:val="none" w:sz="0" w:space="0" w:color="auto"/>
      </w:divBdr>
    </w:div>
    <w:div w:id="1841389454">
      <w:bodyDiv w:val="1"/>
      <w:marLeft w:val="0"/>
      <w:marRight w:val="0"/>
      <w:marTop w:val="0"/>
      <w:marBottom w:val="0"/>
      <w:divBdr>
        <w:top w:val="none" w:sz="0" w:space="0" w:color="auto"/>
        <w:left w:val="none" w:sz="0" w:space="0" w:color="auto"/>
        <w:bottom w:val="none" w:sz="0" w:space="0" w:color="auto"/>
        <w:right w:val="none" w:sz="0" w:space="0" w:color="auto"/>
      </w:divBdr>
    </w:div>
    <w:div w:id="1841460940">
      <w:bodyDiv w:val="1"/>
      <w:marLeft w:val="0"/>
      <w:marRight w:val="0"/>
      <w:marTop w:val="0"/>
      <w:marBottom w:val="0"/>
      <w:divBdr>
        <w:top w:val="none" w:sz="0" w:space="0" w:color="auto"/>
        <w:left w:val="none" w:sz="0" w:space="0" w:color="auto"/>
        <w:bottom w:val="none" w:sz="0" w:space="0" w:color="auto"/>
        <w:right w:val="none" w:sz="0" w:space="0" w:color="auto"/>
      </w:divBdr>
    </w:div>
    <w:div w:id="1841462675">
      <w:bodyDiv w:val="1"/>
      <w:marLeft w:val="0"/>
      <w:marRight w:val="0"/>
      <w:marTop w:val="0"/>
      <w:marBottom w:val="0"/>
      <w:divBdr>
        <w:top w:val="none" w:sz="0" w:space="0" w:color="auto"/>
        <w:left w:val="none" w:sz="0" w:space="0" w:color="auto"/>
        <w:bottom w:val="none" w:sz="0" w:space="0" w:color="auto"/>
        <w:right w:val="none" w:sz="0" w:space="0" w:color="auto"/>
      </w:divBdr>
    </w:div>
    <w:div w:id="1841655667">
      <w:bodyDiv w:val="1"/>
      <w:marLeft w:val="0"/>
      <w:marRight w:val="0"/>
      <w:marTop w:val="0"/>
      <w:marBottom w:val="0"/>
      <w:divBdr>
        <w:top w:val="none" w:sz="0" w:space="0" w:color="auto"/>
        <w:left w:val="none" w:sz="0" w:space="0" w:color="auto"/>
        <w:bottom w:val="none" w:sz="0" w:space="0" w:color="auto"/>
        <w:right w:val="none" w:sz="0" w:space="0" w:color="auto"/>
      </w:divBdr>
    </w:div>
    <w:div w:id="1841700731">
      <w:bodyDiv w:val="1"/>
      <w:marLeft w:val="0"/>
      <w:marRight w:val="0"/>
      <w:marTop w:val="0"/>
      <w:marBottom w:val="0"/>
      <w:divBdr>
        <w:top w:val="none" w:sz="0" w:space="0" w:color="auto"/>
        <w:left w:val="none" w:sz="0" w:space="0" w:color="auto"/>
        <w:bottom w:val="none" w:sz="0" w:space="0" w:color="auto"/>
        <w:right w:val="none" w:sz="0" w:space="0" w:color="auto"/>
      </w:divBdr>
    </w:div>
    <w:div w:id="1841769053">
      <w:bodyDiv w:val="1"/>
      <w:marLeft w:val="0"/>
      <w:marRight w:val="0"/>
      <w:marTop w:val="0"/>
      <w:marBottom w:val="0"/>
      <w:divBdr>
        <w:top w:val="none" w:sz="0" w:space="0" w:color="auto"/>
        <w:left w:val="none" w:sz="0" w:space="0" w:color="auto"/>
        <w:bottom w:val="none" w:sz="0" w:space="0" w:color="auto"/>
        <w:right w:val="none" w:sz="0" w:space="0" w:color="auto"/>
      </w:divBdr>
    </w:div>
    <w:div w:id="1841890287">
      <w:bodyDiv w:val="1"/>
      <w:marLeft w:val="0"/>
      <w:marRight w:val="0"/>
      <w:marTop w:val="0"/>
      <w:marBottom w:val="0"/>
      <w:divBdr>
        <w:top w:val="none" w:sz="0" w:space="0" w:color="auto"/>
        <w:left w:val="none" w:sz="0" w:space="0" w:color="auto"/>
        <w:bottom w:val="none" w:sz="0" w:space="0" w:color="auto"/>
        <w:right w:val="none" w:sz="0" w:space="0" w:color="auto"/>
      </w:divBdr>
    </w:div>
    <w:div w:id="1841919376">
      <w:bodyDiv w:val="1"/>
      <w:marLeft w:val="0"/>
      <w:marRight w:val="0"/>
      <w:marTop w:val="0"/>
      <w:marBottom w:val="0"/>
      <w:divBdr>
        <w:top w:val="none" w:sz="0" w:space="0" w:color="auto"/>
        <w:left w:val="none" w:sz="0" w:space="0" w:color="auto"/>
        <w:bottom w:val="none" w:sz="0" w:space="0" w:color="auto"/>
        <w:right w:val="none" w:sz="0" w:space="0" w:color="auto"/>
      </w:divBdr>
    </w:div>
    <w:div w:id="1841969857">
      <w:bodyDiv w:val="1"/>
      <w:marLeft w:val="0"/>
      <w:marRight w:val="0"/>
      <w:marTop w:val="0"/>
      <w:marBottom w:val="0"/>
      <w:divBdr>
        <w:top w:val="none" w:sz="0" w:space="0" w:color="auto"/>
        <w:left w:val="none" w:sz="0" w:space="0" w:color="auto"/>
        <w:bottom w:val="none" w:sz="0" w:space="0" w:color="auto"/>
        <w:right w:val="none" w:sz="0" w:space="0" w:color="auto"/>
      </w:divBdr>
    </w:div>
    <w:div w:id="1842043251">
      <w:bodyDiv w:val="1"/>
      <w:marLeft w:val="0"/>
      <w:marRight w:val="0"/>
      <w:marTop w:val="0"/>
      <w:marBottom w:val="0"/>
      <w:divBdr>
        <w:top w:val="none" w:sz="0" w:space="0" w:color="auto"/>
        <w:left w:val="none" w:sz="0" w:space="0" w:color="auto"/>
        <w:bottom w:val="none" w:sz="0" w:space="0" w:color="auto"/>
        <w:right w:val="none" w:sz="0" w:space="0" w:color="auto"/>
      </w:divBdr>
    </w:div>
    <w:div w:id="1842231280">
      <w:bodyDiv w:val="1"/>
      <w:marLeft w:val="0"/>
      <w:marRight w:val="0"/>
      <w:marTop w:val="0"/>
      <w:marBottom w:val="0"/>
      <w:divBdr>
        <w:top w:val="none" w:sz="0" w:space="0" w:color="auto"/>
        <w:left w:val="none" w:sz="0" w:space="0" w:color="auto"/>
        <w:bottom w:val="none" w:sz="0" w:space="0" w:color="auto"/>
        <w:right w:val="none" w:sz="0" w:space="0" w:color="auto"/>
      </w:divBdr>
    </w:div>
    <w:div w:id="1842310797">
      <w:bodyDiv w:val="1"/>
      <w:marLeft w:val="0"/>
      <w:marRight w:val="0"/>
      <w:marTop w:val="0"/>
      <w:marBottom w:val="0"/>
      <w:divBdr>
        <w:top w:val="none" w:sz="0" w:space="0" w:color="auto"/>
        <w:left w:val="none" w:sz="0" w:space="0" w:color="auto"/>
        <w:bottom w:val="none" w:sz="0" w:space="0" w:color="auto"/>
        <w:right w:val="none" w:sz="0" w:space="0" w:color="auto"/>
      </w:divBdr>
    </w:div>
    <w:div w:id="1842428543">
      <w:bodyDiv w:val="1"/>
      <w:marLeft w:val="0"/>
      <w:marRight w:val="0"/>
      <w:marTop w:val="0"/>
      <w:marBottom w:val="0"/>
      <w:divBdr>
        <w:top w:val="none" w:sz="0" w:space="0" w:color="auto"/>
        <w:left w:val="none" w:sz="0" w:space="0" w:color="auto"/>
        <w:bottom w:val="none" w:sz="0" w:space="0" w:color="auto"/>
        <w:right w:val="none" w:sz="0" w:space="0" w:color="auto"/>
      </w:divBdr>
    </w:div>
    <w:div w:id="1842499709">
      <w:bodyDiv w:val="1"/>
      <w:marLeft w:val="0"/>
      <w:marRight w:val="0"/>
      <w:marTop w:val="0"/>
      <w:marBottom w:val="0"/>
      <w:divBdr>
        <w:top w:val="none" w:sz="0" w:space="0" w:color="auto"/>
        <w:left w:val="none" w:sz="0" w:space="0" w:color="auto"/>
        <w:bottom w:val="none" w:sz="0" w:space="0" w:color="auto"/>
        <w:right w:val="none" w:sz="0" w:space="0" w:color="auto"/>
      </w:divBdr>
    </w:div>
    <w:div w:id="1842501713">
      <w:bodyDiv w:val="1"/>
      <w:marLeft w:val="0"/>
      <w:marRight w:val="0"/>
      <w:marTop w:val="0"/>
      <w:marBottom w:val="0"/>
      <w:divBdr>
        <w:top w:val="none" w:sz="0" w:space="0" w:color="auto"/>
        <w:left w:val="none" w:sz="0" w:space="0" w:color="auto"/>
        <w:bottom w:val="none" w:sz="0" w:space="0" w:color="auto"/>
        <w:right w:val="none" w:sz="0" w:space="0" w:color="auto"/>
      </w:divBdr>
    </w:div>
    <w:div w:id="1842621430">
      <w:bodyDiv w:val="1"/>
      <w:marLeft w:val="0"/>
      <w:marRight w:val="0"/>
      <w:marTop w:val="0"/>
      <w:marBottom w:val="0"/>
      <w:divBdr>
        <w:top w:val="none" w:sz="0" w:space="0" w:color="auto"/>
        <w:left w:val="none" w:sz="0" w:space="0" w:color="auto"/>
        <w:bottom w:val="none" w:sz="0" w:space="0" w:color="auto"/>
        <w:right w:val="none" w:sz="0" w:space="0" w:color="auto"/>
      </w:divBdr>
    </w:div>
    <w:div w:id="1842621570">
      <w:bodyDiv w:val="1"/>
      <w:marLeft w:val="0"/>
      <w:marRight w:val="0"/>
      <w:marTop w:val="0"/>
      <w:marBottom w:val="0"/>
      <w:divBdr>
        <w:top w:val="none" w:sz="0" w:space="0" w:color="auto"/>
        <w:left w:val="none" w:sz="0" w:space="0" w:color="auto"/>
        <w:bottom w:val="none" w:sz="0" w:space="0" w:color="auto"/>
        <w:right w:val="none" w:sz="0" w:space="0" w:color="auto"/>
      </w:divBdr>
    </w:div>
    <w:div w:id="1842698573">
      <w:bodyDiv w:val="1"/>
      <w:marLeft w:val="0"/>
      <w:marRight w:val="0"/>
      <w:marTop w:val="0"/>
      <w:marBottom w:val="0"/>
      <w:divBdr>
        <w:top w:val="none" w:sz="0" w:space="0" w:color="auto"/>
        <w:left w:val="none" w:sz="0" w:space="0" w:color="auto"/>
        <w:bottom w:val="none" w:sz="0" w:space="0" w:color="auto"/>
        <w:right w:val="none" w:sz="0" w:space="0" w:color="auto"/>
      </w:divBdr>
    </w:div>
    <w:div w:id="1842742364">
      <w:bodyDiv w:val="1"/>
      <w:marLeft w:val="0"/>
      <w:marRight w:val="0"/>
      <w:marTop w:val="0"/>
      <w:marBottom w:val="0"/>
      <w:divBdr>
        <w:top w:val="none" w:sz="0" w:space="0" w:color="auto"/>
        <w:left w:val="none" w:sz="0" w:space="0" w:color="auto"/>
        <w:bottom w:val="none" w:sz="0" w:space="0" w:color="auto"/>
        <w:right w:val="none" w:sz="0" w:space="0" w:color="auto"/>
      </w:divBdr>
    </w:div>
    <w:div w:id="1842744510">
      <w:bodyDiv w:val="1"/>
      <w:marLeft w:val="0"/>
      <w:marRight w:val="0"/>
      <w:marTop w:val="0"/>
      <w:marBottom w:val="0"/>
      <w:divBdr>
        <w:top w:val="none" w:sz="0" w:space="0" w:color="auto"/>
        <w:left w:val="none" w:sz="0" w:space="0" w:color="auto"/>
        <w:bottom w:val="none" w:sz="0" w:space="0" w:color="auto"/>
        <w:right w:val="none" w:sz="0" w:space="0" w:color="auto"/>
      </w:divBdr>
    </w:div>
    <w:div w:id="1842769016">
      <w:bodyDiv w:val="1"/>
      <w:marLeft w:val="0"/>
      <w:marRight w:val="0"/>
      <w:marTop w:val="0"/>
      <w:marBottom w:val="0"/>
      <w:divBdr>
        <w:top w:val="none" w:sz="0" w:space="0" w:color="auto"/>
        <w:left w:val="none" w:sz="0" w:space="0" w:color="auto"/>
        <w:bottom w:val="none" w:sz="0" w:space="0" w:color="auto"/>
        <w:right w:val="none" w:sz="0" w:space="0" w:color="auto"/>
      </w:divBdr>
    </w:div>
    <w:div w:id="1842815750">
      <w:bodyDiv w:val="1"/>
      <w:marLeft w:val="0"/>
      <w:marRight w:val="0"/>
      <w:marTop w:val="0"/>
      <w:marBottom w:val="0"/>
      <w:divBdr>
        <w:top w:val="none" w:sz="0" w:space="0" w:color="auto"/>
        <w:left w:val="none" w:sz="0" w:space="0" w:color="auto"/>
        <w:bottom w:val="none" w:sz="0" w:space="0" w:color="auto"/>
        <w:right w:val="none" w:sz="0" w:space="0" w:color="auto"/>
      </w:divBdr>
    </w:div>
    <w:div w:id="1842970228">
      <w:bodyDiv w:val="1"/>
      <w:marLeft w:val="0"/>
      <w:marRight w:val="0"/>
      <w:marTop w:val="0"/>
      <w:marBottom w:val="0"/>
      <w:divBdr>
        <w:top w:val="none" w:sz="0" w:space="0" w:color="auto"/>
        <w:left w:val="none" w:sz="0" w:space="0" w:color="auto"/>
        <w:bottom w:val="none" w:sz="0" w:space="0" w:color="auto"/>
        <w:right w:val="none" w:sz="0" w:space="0" w:color="auto"/>
      </w:divBdr>
    </w:div>
    <w:div w:id="1843008566">
      <w:bodyDiv w:val="1"/>
      <w:marLeft w:val="0"/>
      <w:marRight w:val="0"/>
      <w:marTop w:val="0"/>
      <w:marBottom w:val="0"/>
      <w:divBdr>
        <w:top w:val="none" w:sz="0" w:space="0" w:color="auto"/>
        <w:left w:val="none" w:sz="0" w:space="0" w:color="auto"/>
        <w:bottom w:val="none" w:sz="0" w:space="0" w:color="auto"/>
        <w:right w:val="none" w:sz="0" w:space="0" w:color="auto"/>
      </w:divBdr>
    </w:div>
    <w:div w:id="1843163186">
      <w:bodyDiv w:val="1"/>
      <w:marLeft w:val="0"/>
      <w:marRight w:val="0"/>
      <w:marTop w:val="0"/>
      <w:marBottom w:val="0"/>
      <w:divBdr>
        <w:top w:val="none" w:sz="0" w:space="0" w:color="auto"/>
        <w:left w:val="none" w:sz="0" w:space="0" w:color="auto"/>
        <w:bottom w:val="none" w:sz="0" w:space="0" w:color="auto"/>
        <w:right w:val="none" w:sz="0" w:space="0" w:color="auto"/>
      </w:divBdr>
    </w:div>
    <w:div w:id="1843204662">
      <w:bodyDiv w:val="1"/>
      <w:marLeft w:val="0"/>
      <w:marRight w:val="0"/>
      <w:marTop w:val="0"/>
      <w:marBottom w:val="0"/>
      <w:divBdr>
        <w:top w:val="none" w:sz="0" w:space="0" w:color="auto"/>
        <w:left w:val="none" w:sz="0" w:space="0" w:color="auto"/>
        <w:bottom w:val="none" w:sz="0" w:space="0" w:color="auto"/>
        <w:right w:val="none" w:sz="0" w:space="0" w:color="auto"/>
      </w:divBdr>
    </w:div>
    <w:div w:id="1843232162">
      <w:bodyDiv w:val="1"/>
      <w:marLeft w:val="0"/>
      <w:marRight w:val="0"/>
      <w:marTop w:val="0"/>
      <w:marBottom w:val="0"/>
      <w:divBdr>
        <w:top w:val="none" w:sz="0" w:space="0" w:color="auto"/>
        <w:left w:val="none" w:sz="0" w:space="0" w:color="auto"/>
        <w:bottom w:val="none" w:sz="0" w:space="0" w:color="auto"/>
        <w:right w:val="none" w:sz="0" w:space="0" w:color="auto"/>
      </w:divBdr>
    </w:div>
    <w:div w:id="1843397981">
      <w:bodyDiv w:val="1"/>
      <w:marLeft w:val="0"/>
      <w:marRight w:val="0"/>
      <w:marTop w:val="0"/>
      <w:marBottom w:val="0"/>
      <w:divBdr>
        <w:top w:val="none" w:sz="0" w:space="0" w:color="auto"/>
        <w:left w:val="none" w:sz="0" w:space="0" w:color="auto"/>
        <w:bottom w:val="none" w:sz="0" w:space="0" w:color="auto"/>
        <w:right w:val="none" w:sz="0" w:space="0" w:color="auto"/>
      </w:divBdr>
    </w:div>
    <w:div w:id="1843428966">
      <w:bodyDiv w:val="1"/>
      <w:marLeft w:val="0"/>
      <w:marRight w:val="0"/>
      <w:marTop w:val="0"/>
      <w:marBottom w:val="0"/>
      <w:divBdr>
        <w:top w:val="none" w:sz="0" w:space="0" w:color="auto"/>
        <w:left w:val="none" w:sz="0" w:space="0" w:color="auto"/>
        <w:bottom w:val="none" w:sz="0" w:space="0" w:color="auto"/>
        <w:right w:val="none" w:sz="0" w:space="0" w:color="auto"/>
      </w:divBdr>
    </w:div>
    <w:div w:id="1843467528">
      <w:bodyDiv w:val="1"/>
      <w:marLeft w:val="0"/>
      <w:marRight w:val="0"/>
      <w:marTop w:val="0"/>
      <w:marBottom w:val="0"/>
      <w:divBdr>
        <w:top w:val="none" w:sz="0" w:space="0" w:color="auto"/>
        <w:left w:val="none" w:sz="0" w:space="0" w:color="auto"/>
        <w:bottom w:val="none" w:sz="0" w:space="0" w:color="auto"/>
        <w:right w:val="none" w:sz="0" w:space="0" w:color="auto"/>
      </w:divBdr>
    </w:div>
    <w:div w:id="1843473579">
      <w:bodyDiv w:val="1"/>
      <w:marLeft w:val="0"/>
      <w:marRight w:val="0"/>
      <w:marTop w:val="0"/>
      <w:marBottom w:val="0"/>
      <w:divBdr>
        <w:top w:val="none" w:sz="0" w:space="0" w:color="auto"/>
        <w:left w:val="none" w:sz="0" w:space="0" w:color="auto"/>
        <w:bottom w:val="none" w:sz="0" w:space="0" w:color="auto"/>
        <w:right w:val="none" w:sz="0" w:space="0" w:color="auto"/>
      </w:divBdr>
    </w:div>
    <w:div w:id="1843618087">
      <w:bodyDiv w:val="1"/>
      <w:marLeft w:val="0"/>
      <w:marRight w:val="0"/>
      <w:marTop w:val="0"/>
      <w:marBottom w:val="0"/>
      <w:divBdr>
        <w:top w:val="none" w:sz="0" w:space="0" w:color="auto"/>
        <w:left w:val="none" w:sz="0" w:space="0" w:color="auto"/>
        <w:bottom w:val="none" w:sz="0" w:space="0" w:color="auto"/>
        <w:right w:val="none" w:sz="0" w:space="0" w:color="auto"/>
      </w:divBdr>
    </w:div>
    <w:div w:id="1843739509">
      <w:bodyDiv w:val="1"/>
      <w:marLeft w:val="0"/>
      <w:marRight w:val="0"/>
      <w:marTop w:val="0"/>
      <w:marBottom w:val="0"/>
      <w:divBdr>
        <w:top w:val="none" w:sz="0" w:space="0" w:color="auto"/>
        <w:left w:val="none" w:sz="0" w:space="0" w:color="auto"/>
        <w:bottom w:val="none" w:sz="0" w:space="0" w:color="auto"/>
        <w:right w:val="none" w:sz="0" w:space="0" w:color="auto"/>
      </w:divBdr>
    </w:div>
    <w:div w:id="1843855376">
      <w:bodyDiv w:val="1"/>
      <w:marLeft w:val="0"/>
      <w:marRight w:val="0"/>
      <w:marTop w:val="0"/>
      <w:marBottom w:val="0"/>
      <w:divBdr>
        <w:top w:val="none" w:sz="0" w:space="0" w:color="auto"/>
        <w:left w:val="none" w:sz="0" w:space="0" w:color="auto"/>
        <w:bottom w:val="none" w:sz="0" w:space="0" w:color="auto"/>
        <w:right w:val="none" w:sz="0" w:space="0" w:color="auto"/>
      </w:divBdr>
    </w:div>
    <w:div w:id="1843936705">
      <w:bodyDiv w:val="1"/>
      <w:marLeft w:val="0"/>
      <w:marRight w:val="0"/>
      <w:marTop w:val="0"/>
      <w:marBottom w:val="0"/>
      <w:divBdr>
        <w:top w:val="none" w:sz="0" w:space="0" w:color="auto"/>
        <w:left w:val="none" w:sz="0" w:space="0" w:color="auto"/>
        <w:bottom w:val="none" w:sz="0" w:space="0" w:color="auto"/>
        <w:right w:val="none" w:sz="0" w:space="0" w:color="auto"/>
      </w:divBdr>
    </w:div>
    <w:div w:id="1844080244">
      <w:bodyDiv w:val="1"/>
      <w:marLeft w:val="0"/>
      <w:marRight w:val="0"/>
      <w:marTop w:val="0"/>
      <w:marBottom w:val="0"/>
      <w:divBdr>
        <w:top w:val="none" w:sz="0" w:space="0" w:color="auto"/>
        <w:left w:val="none" w:sz="0" w:space="0" w:color="auto"/>
        <w:bottom w:val="none" w:sz="0" w:space="0" w:color="auto"/>
        <w:right w:val="none" w:sz="0" w:space="0" w:color="auto"/>
      </w:divBdr>
    </w:div>
    <w:div w:id="1844125660">
      <w:bodyDiv w:val="1"/>
      <w:marLeft w:val="0"/>
      <w:marRight w:val="0"/>
      <w:marTop w:val="0"/>
      <w:marBottom w:val="0"/>
      <w:divBdr>
        <w:top w:val="none" w:sz="0" w:space="0" w:color="auto"/>
        <w:left w:val="none" w:sz="0" w:space="0" w:color="auto"/>
        <w:bottom w:val="none" w:sz="0" w:space="0" w:color="auto"/>
        <w:right w:val="none" w:sz="0" w:space="0" w:color="auto"/>
      </w:divBdr>
    </w:div>
    <w:div w:id="1844129537">
      <w:bodyDiv w:val="1"/>
      <w:marLeft w:val="0"/>
      <w:marRight w:val="0"/>
      <w:marTop w:val="0"/>
      <w:marBottom w:val="0"/>
      <w:divBdr>
        <w:top w:val="none" w:sz="0" w:space="0" w:color="auto"/>
        <w:left w:val="none" w:sz="0" w:space="0" w:color="auto"/>
        <w:bottom w:val="none" w:sz="0" w:space="0" w:color="auto"/>
        <w:right w:val="none" w:sz="0" w:space="0" w:color="auto"/>
      </w:divBdr>
    </w:div>
    <w:div w:id="1844201260">
      <w:bodyDiv w:val="1"/>
      <w:marLeft w:val="0"/>
      <w:marRight w:val="0"/>
      <w:marTop w:val="0"/>
      <w:marBottom w:val="0"/>
      <w:divBdr>
        <w:top w:val="none" w:sz="0" w:space="0" w:color="auto"/>
        <w:left w:val="none" w:sz="0" w:space="0" w:color="auto"/>
        <w:bottom w:val="none" w:sz="0" w:space="0" w:color="auto"/>
        <w:right w:val="none" w:sz="0" w:space="0" w:color="auto"/>
      </w:divBdr>
    </w:div>
    <w:div w:id="1844201463">
      <w:bodyDiv w:val="1"/>
      <w:marLeft w:val="0"/>
      <w:marRight w:val="0"/>
      <w:marTop w:val="0"/>
      <w:marBottom w:val="0"/>
      <w:divBdr>
        <w:top w:val="none" w:sz="0" w:space="0" w:color="auto"/>
        <w:left w:val="none" w:sz="0" w:space="0" w:color="auto"/>
        <w:bottom w:val="none" w:sz="0" w:space="0" w:color="auto"/>
        <w:right w:val="none" w:sz="0" w:space="0" w:color="auto"/>
      </w:divBdr>
    </w:div>
    <w:div w:id="1844391806">
      <w:bodyDiv w:val="1"/>
      <w:marLeft w:val="0"/>
      <w:marRight w:val="0"/>
      <w:marTop w:val="0"/>
      <w:marBottom w:val="0"/>
      <w:divBdr>
        <w:top w:val="none" w:sz="0" w:space="0" w:color="auto"/>
        <w:left w:val="none" w:sz="0" w:space="0" w:color="auto"/>
        <w:bottom w:val="none" w:sz="0" w:space="0" w:color="auto"/>
        <w:right w:val="none" w:sz="0" w:space="0" w:color="auto"/>
      </w:divBdr>
    </w:div>
    <w:div w:id="1844472467">
      <w:bodyDiv w:val="1"/>
      <w:marLeft w:val="0"/>
      <w:marRight w:val="0"/>
      <w:marTop w:val="0"/>
      <w:marBottom w:val="0"/>
      <w:divBdr>
        <w:top w:val="none" w:sz="0" w:space="0" w:color="auto"/>
        <w:left w:val="none" w:sz="0" w:space="0" w:color="auto"/>
        <w:bottom w:val="none" w:sz="0" w:space="0" w:color="auto"/>
        <w:right w:val="none" w:sz="0" w:space="0" w:color="auto"/>
      </w:divBdr>
    </w:div>
    <w:div w:id="1844513074">
      <w:bodyDiv w:val="1"/>
      <w:marLeft w:val="0"/>
      <w:marRight w:val="0"/>
      <w:marTop w:val="0"/>
      <w:marBottom w:val="0"/>
      <w:divBdr>
        <w:top w:val="none" w:sz="0" w:space="0" w:color="auto"/>
        <w:left w:val="none" w:sz="0" w:space="0" w:color="auto"/>
        <w:bottom w:val="none" w:sz="0" w:space="0" w:color="auto"/>
        <w:right w:val="none" w:sz="0" w:space="0" w:color="auto"/>
      </w:divBdr>
    </w:div>
    <w:div w:id="1844516669">
      <w:bodyDiv w:val="1"/>
      <w:marLeft w:val="0"/>
      <w:marRight w:val="0"/>
      <w:marTop w:val="0"/>
      <w:marBottom w:val="0"/>
      <w:divBdr>
        <w:top w:val="none" w:sz="0" w:space="0" w:color="auto"/>
        <w:left w:val="none" w:sz="0" w:space="0" w:color="auto"/>
        <w:bottom w:val="none" w:sz="0" w:space="0" w:color="auto"/>
        <w:right w:val="none" w:sz="0" w:space="0" w:color="auto"/>
      </w:divBdr>
    </w:div>
    <w:div w:id="1844852480">
      <w:bodyDiv w:val="1"/>
      <w:marLeft w:val="0"/>
      <w:marRight w:val="0"/>
      <w:marTop w:val="0"/>
      <w:marBottom w:val="0"/>
      <w:divBdr>
        <w:top w:val="none" w:sz="0" w:space="0" w:color="auto"/>
        <w:left w:val="none" w:sz="0" w:space="0" w:color="auto"/>
        <w:bottom w:val="none" w:sz="0" w:space="0" w:color="auto"/>
        <w:right w:val="none" w:sz="0" w:space="0" w:color="auto"/>
      </w:divBdr>
    </w:div>
    <w:div w:id="1844856128">
      <w:bodyDiv w:val="1"/>
      <w:marLeft w:val="0"/>
      <w:marRight w:val="0"/>
      <w:marTop w:val="0"/>
      <w:marBottom w:val="0"/>
      <w:divBdr>
        <w:top w:val="none" w:sz="0" w:space="0" w:color="auto"/>
        <w:left w:val="none" w:sz="0" w:space="0" w:color="auto"/>
        <w:bottom w:val="none" w:sz="0" w:space="0" w:color="auto"/>
        <w:right w:val="none" w:sz="0" w:space="0" w:color="auto"/>
      </w:divBdr>
    </w:div>
    <w:div w:id="1844931584">
      <w:bodyDiv w:val="1"/>
      <w:marLeft w:val="0"/>
      <w:marRight w:val="0"/>
      <w:marTop w:val="0"/>
      <w:marBottom w:val="0"/>
      <w:divBdr>
        <w:top w:val="none" w:sz="0" w:space="0" w:color="auto"/>
        <w:left w:val="none" w:sz="0" w:space="0" w:color="auto"/>
        <w:bottom w:val="none" w:sz="0" w:space="0" w:color="auto"/>
        <w:right w:val="none" w:sz="0" w:space="0" w:color="auto"/>
      </w:divBdr>
    </w:div>
    <w:div w:id="1845049583">
      <w:bodyDiv w:val="1"/>
      <w:marLeft w:val="0"/>
      <w:marRight w:val="0"/>
      <w:marTop w:val="0"/>
      <w:marBottom w:val="0"/>
      <w:divBdr>
        <w:top w:val="none" w:sz="0" w:space="0" w:color="auto"/>
        <w:left w:val="none" w:sz="0" w:space="0" w:color="auto"/>
        <w:bottom w:val="none" w:sz="0" w:space="0" w:color="auto"/>
        <w:right w:val="none" w:sz="0" w:space="0" w:color="auto"/>
      </w:divBdr>
    </w:div>
    <w:div w:id="1845127779">
      <w:bodyDiv w:val="1"/>
      <w:marLeft w:val="0"/>
      <w:marRight w:val="0"/>
      <w:marTop w:val="0"/>
      <w:marBottom w:val="0"/>
      <w:divBdr>
        <w:top w:val="none" w:sz="0" w:space="0" w:color="auto"/>
        <w:left w:val="none" w:sz="0" w:space="0" w:color="auto"/>
        <w:bottom w:val="none" w:sz="0" w:space="0" w:color="auto"/>
        <w:right w:val="none" w:sz="0" w:space="0" w:color="auto"/>
      </w:divBdr>
    </w:div>
    <w:div w:id="1845167456">
      <w:bodyDiv w:val="1"/>
      <w:marLeft w:val="0"/>
      <w:marRight w:val="0"/>
      <w:marTop w:val="0"/>
      <w:marBottom w:val="0"/>
      <w:divBdr>
        <w:top w:val="none" w:sz="0" w:space="0" w:color="auto"/>
        <w:left w:val="none" w:sz="0" w:space="0" w:color="auto"/>
        <w:bottom w:val="none" w:sz="0" w:space="0" w:color="auto"/>
        <w:right w:val="none" w:sz="0" w:space="0" w:color="auto"/>
      </w:divBdr>
    </w:div>
    <w:div w:id="1845316170">
      <w:bodyDiv w:val="1"/>
      <w:marLeft w:val="0"/>
      <w:marRight w:val="0"/>
      <w:marTop w:val="0"/>
      <w:marBottom w:val="0"/>
      <w:divBdr>
        <w:top w:val="none" w:sz="0" w:space="0" w:color="auto"/>
        <w:left w:val="none" w:sz="0" w:space="0" w:color="auto"/>
        <w:bottom w:val="none" w:sz="0" w:space="0" w:color="auto"/>
        <w:right w:val="none" w:sz="0" w:space="0" w:color="auto"/>
      </w:divBdr>
    </w:div>
    <w:div w:id="1845393034">
      <w:bodyDiv w:val="1"/>
      <w:marLeft w:val="0"/>
      <w:marRight w:val="0"/>
      <w:marTop w:val="0"/>
      <w:marBottom w:val="0"/>
      <w:divBdr>
        <w:top w:val="none" w:sz="0" w:space="0" w:color="auto"/>
        <w:left w:val="none" w:sz="0" w:space="0" w:color="auto"/>
        <w:bottom w:val="none" w:sz="0" w:space="0" w:color="auto"/>
        <w:right w:val="none" w:sz="0" w:space="0" w:color="auto"/>
      </w:divBdr>
    </w:div>
    <w:div w:id="1845439714">
      <w:bodyDiv w:val="1"/>
      <w:marLeft w:val="0"/>
      <w:marRight w:val="0"/>
      <w:marTop w:val="0"/>
      <w:marBottom w:val="0"/>
      <w:divBdr>
        <w:top w:val="none" w:sz="0" w:space="0" w:color="auto"/>
        <w:left w:val="none" w:sz="0" w:space="0" w:color="auto"/>
        <w:bottom w:val="none" w:sz="0" w:space="0" w:color="auto"/>
        <w:right w:val="none" w:sz="0" w:space="0" w:color="auto"/>
      </w:divBdr>
    </w:div>
    <w:div w:id="1845513120">
      <w:bodyDiv w:val="1"/>
      <w:marLeft w:val="0"/>
      <w:marRight w:val="0"/>
      <w:marTop w:val="0"/>
      <w:marBottom w:val="0"/>
      <w:divBdr>
        <w:top w:val="none" w:sz="0" w:space="0" w:color="auto"/>
        <w:left w:val="none" w:sz="0" w:space="0" w:color="auto"/>
        <w:bottom w:val="none" w:sz="0" w:space="0" w:color="auto"/>
        <w:right w:val="none" w:sz="0" w:space="0" w:color="auto"/>
      </w:divBdr>
    </w:div>
    <w:div w:id="1845583562">
      <w:bodyDiv w:val="1"/>
      <w:marLeft w:val="0"/>
      <w:marRight w:val="0"/>
      <w:marTop w:val="0"/>
      <w:marBottom w:val="0"/>
      <w:divBdr>
        <w:top w:val="none" w:sz="0" w:space="0" w:color="auto"/>
        <w:left w:val="none" w:sz="0" w:space="0" w:color="auto"/>
        <w:bottom w:val="none" w:sz="0" w:space="0" w:color="auto"/>
        <w:right w:val="none" w:sz="0" w:space="0" w:color="auto"/>
      </w:divBdr>
    </w:div>
    <w:div w:id="1845586349">
      <w:bodyDiv w:val="1"/>
      <w:marLeft w:val="0"/>
      <w:marRight w:val="0"/>
      <w:marTop w:val="0"/>
      <w:marBottom w:val="0"/>
      <w:divBdr>
        <w:top w:val="none" w:sz="0" w:space="0" w:color="auto"/>
        <w:left w:val="none" w:sz="0" w:space="0" w:color="auto"/>
        <w:bottom w:val="none" w:sz="0" w:space="0" w:color="auto"/>
        <w:right w:val="none" w:sz="0" w:space="0" w:color="auto"/>
      </w:divBdr>
    </w:div>
    <w:div w:id="1845586664">
      <w:bodyDiv w:val="1"/>
      <w:marLeft w:val="0"/>
      <w:marRight w:val="0"/>
      <w:marTop w:val="0"/>
      <w:marBottom w:val="0"/>
      <w:divBdr>
        <w:top w:val="none" w:sz="0" w:space="0" w:color="auto"/>
        <w:left w:val="none" w:sz="0" w:space="0" w:color="auto"/>
        <w:bottom w:val="none" w:sz="0" w:space="0" w:color="auto"/>
        <w:right w:val="none" w:sz="0" w:space="0" w:color="auto"/>
      </w:divBdr>
    </w:div>
    <w:div w:id="1845587882">
      <w:bodyDiv w:val="1"/>
      <w:marLeft w:val="0"/>
      <w:marRight w:val="0"/>
      <w:marTop w:val="0"/>
      <w:marBottom w:val="0"/>
      <w:divBdr>
        <w:top w:val="none" w:sz="0" w:space="0" w:color="auto"/>
        <w:left w:val="none" w:sz="0" w:space="0" w:color="auto"/>
        <w:bottom w:val="none" w:sz="0" w:space="0" w:color="auto"/>
        <w:right w:val="none" w:sz="0" w:space="0" w:color="auto"/>
      </w:divBdr>
    </w:div>
    <w:div w:id="1845589011">
      <w:bodyDiv w:val="1"/>
      <w:marLeft w:val="0"/>
      <w:marRight w:val="0"/>
      <w:marTop w:val="0"/>
      <w:marBottom w:val="0"/>
      <w:divBdr>
        <w:top w:val="none" w:sz="0" w:space="0" w:color="auto"/>
        <w:left w:val="none" w:sz="0" w:space="0" w:color="auto"/>
        <w:bottom w:val="none" w:sz="0" w:space="0" w:color="auto"/>
        <w:right w:val="none" w:sz="0" w:space="0" w:color="auto"/>
      </w:divBdr>
    </w:div>
    <w:div w:id="1845707281">
      <w:bodyDiv w:val="1"/>
      <w:marLeft w:val="0"/>
      <w:marRight w:val="0"/>
      <w:marTop w:val="0"/>
      <w:marBottom w:val="0"/>
      <w:divBdr>
        <w:top w:val="none" w:sz="0" w:space="0" w:color="auto"/>
        <w:left w:val="none" w:sz="0" w:space="0" w:color="auto"/>
        <w:bottom w:val="none" w:sz="0" w:space="0" w:color="auto"/>
        <w:right w:val="none" w:sz="0" w:space="0" w:color="auto"/>
      </w:divBdr>
    </w:div>
    <w:div w:id="1845900706">
      <w:bodyDiv w:val="1"/>
      <w:marLeft w:val="0"/>
      <w:marRight w:val="0"/>
      <w:marTop w:val="0"/>
      <w:marBottom w:val="0"/>
      <w:divBdr>
        <w:top w:val="none" w:sz="0" w:space="0" w:color="auto"/>
        <w:left w:val="none" w:sz="0" w:space="0" w:color="auto"/>
        <w:bottom w:val="none" w:sz="0" w:space="0" w:color="auto"/>
        <w:right w:val="none" w:sz="0" w:space="0" w:color="auto"/>
      </w:divBdr>
    </w:div>
    <w:div w:id="1845970712">
      <w:bodyDiv w:val="1"/>
      <w:marLeft w:val="0"/>
      <w:marRight w:val="0"/>
      <w:marTop w:val="0"/>
      <w:marBottom w:val="0"/>
      <w:divBdr>
        <w:top w:val="none" w:sz="0" w:space="0" w:color="auto"/>
        <w:left w:val="none" w:sz="0" w:space="0" w:color="auto"/>
        <w:bottom w:val="none" w:sz="0" w:space="0" w:color="auto"/>
        <w:right w:val="none" w:sz="0" w:space="0" w:color="auto"/>
      </w:divBdr>
    </w:div>
    <w:div w:id="1846170153">
      <w:bodyDiv w:val="1"/>
      <w:marLeft w:val="0"/>
      <w:marRight w:val="0"/>
      <w:marTop w:val="0"/>
      <w:marBottom w:val="0"/>
      <w:divBdr>
        <w:top w:val="none" w:sz="0" w:space="0" w:color="auto"/>
        <w:left w:val="none" w:sz="0" w:space="0" w:color="auto"/>
        <w:bottom w:val="none" w:sz="0" w:space="0" w:color="auto"/>
        <w:right w:val="none" w:sz="0" w:space="0" w:color="auto"/>
      </w:divBdr>
    </w:div>
    <w:div w:id="1846240392">
      <w:bodyDiv w:val="1"/>
      <w:marLeft w:val="0"/>
      <w:marRight w:val="0"/>
      <w:marTop w:val="0"/>
      <w:marBottom w:val="0"/>
      <w:divBdr>
        <w:top w:val="none" w:sz="0" w:space="0" w:color="auto"/>
        <w:left w:val="none" w:sz="0" w:space="0" w:color="auto"/>
        <w:bottom w:val="none" w:sz="0" w:space="0" w:color="auto"/>
        <w:right w:val="none" w:sz="0" w:space="0" w:color="auto"/>
      </w:divBdr>
    </w:div>
    <w:div w:id="1846283969">
      <w:bodyDiv w:val="1"/>
      <w:marLeft w:val="0"/>
      <w:marRight w:val="0"/>
      <w:marTop w:val="0"/>
      <w:marBottom w:val="0"/>
      <w:divBdr>
        <w:top w:val="none" w:sz="0" w:space="0" w:color="auto"/>
        <w:left w:val="none" w:sz="0" w:space="0" w:color="auto"/>
        <w:bottom w:val="none" w:sz="0" w:space="0" w:color="auto"/>
        <w:right w:val="none" w:sz="0" w:space="0" w:color="auto"/>
      </w:divBdr>
    </w:div>
    <w:div w:id="1846284943">
      <w:bodyDiv w:val="1"/>
      <w:marLeft w:val="0"/>
      <w:marRight w:val="0"/>
      <w:marTop w:val="0"/>
      <w:marBottom w:val="0"/>
      <w:divBdr>
        <w:top w:val="none" w:sz="0" w:space="0" w:color="auto"/>
        <w:left w:val="none" w:sz="0" w:space="0" w:color="auto"/>
        <w:bottom w:val="none" w:sz="0" w:space="0" w:color="auto"/>
        <w:right w:val="none" w:sz="0" w:space="0" w:color="auto"/>
      </w:divBdr>
    </w:div>
    <w:div w:id="1846360873">
      <w:bodyDiv w:val="1"/>
      <w:marLeft w:val="0"/>
      <w:marRight w:val="0"/>
      <w:marTop w:val="0"/>
      <w:marBottom w:val="0"/>
      <w:divBdr>
        <w:top w:val="none" w:sz="0" w:space="0" w:color="auto"/>
        <w:left w:val="none" w:sz="0" w:space="0" w:color="auto"/>
        <w:bottom w:val="none" w:sz="0" w:space="0" w:color="auto"/>
        <w:right w:val="none" w:sz="0" w:space="0" w:color="auto"/>
      </w:divBdr>
    </w:div>
    <w:div w:id="1846439286">
      <w:bodyDiv w:val="1"/>
      <w:marLeft w:val="0"/>
      <w:marRight w:val="0"/>
      <w:marTop w:val="0"/>
      <w:marBottom w:val="0"/>
      <w:divBdr>
        <w:top w:val="none" w:sz="0" w:space="0" w:color="auto"/>
        <w:left w:val="none" w:sz="0" w:space="0" w:color="auto"/>
        <w:bottom w:val="none" w:sz="0" w:space="0" w:color="auto"/>
        <w:right w:val="none" w:sz="0" w:space="0" w:color="auto"/>
      </w:divBdr>
    </w:div>
    <w:div w:id="1846506700">
      <w:bodyDiv w:val="1"/>
      <w:marLeft w:val="0"/>
      <w:marRight w:val="0"/>
      <w:marTop w:val="0"/>
      <w:marBottom w:val="0"/>
      <w:divBdr>
        <w:top w:val="none" w:sz="0" w:space="0" w:color="auto"/>
        <w:left w:val="none" w:sz="0" w:space="0" w:color="auto"/>
        <w:bottom w:val="none" w:sz="0" w:space="0" w:color="auto"/>
        <w:right w:val="none" w:sz="0" w:space="0" w:color="auto"/>
      </w:divBdr>
    </w:div>
    <w:div w:id="1846508198">
      <w:bodyDiv w:val="1"/>
      <w:marLeft w:val="0"/>
      <w:marRight w:val="0"/>
      <w:marTop w:val="0"/>
      <w:marBottom w:val="0"/>
      <w:divBdr>
        <w:top w:val="none" w:sz="0" w:space="0" w:color="auto"/>
        <w:left w:val="none" w:sz="0" w:space="0" w:color="auto"/>
        <w:bottom w:val="none" w:sz="0" w:space="0" w:color="auto"/>
        <w:right w:val="none" w:sz="0" w:space="0" w:color="auto"/>
      </w:divBdr>
    </w:div>
    <w:div w:id="1846673736">
      <w:bodyDiv w:val="1"/>
      <w:marLeft w:val="0"/>
      <w:marRight w:val="0"/>
      <w:marTop w:val="0"/>
      <w:marBottom w:val="0"/>
      <w:divBdr>
        <w:top w:val="none" w:sz="0" w:space="0" w:color="auto"/>
        <w:left w:val="none" w:sz="0" w:space="0" w:color="auto"/>
        <w:bottom w:val="none" w:sz="0" w:space="0" w:color="auto"/>
        <w:right w:val="none" w:sz="0" w:space="0" w:color="auto"/>
      </w:divBdr>
    </w:div>
    <w:div w:id="1847019267">
      <w:bodyDiv w:val="1"/>
      <w:marLeft w:val="0"/>
      <w:marRight w:val="0"/>
      <w:marTop w:val="0"/>
      <w:marBottom w:val="0"/>
      <w:divBdr>
        <w:top w:val="none" w:sz="0" w:space="0" w:color="auto"/>
        <w:left w:val="none" w:sz="0" w:space="0" w:color="auto"/>
        <w:bottom w:val="none" w:sz="0" w:space="0" w:color="auto"/>
        <w:right w:val="none" w:sz="0" w:space="0" w:color="auto"/>
      </w:divBdr>
    </w:div>
    <w:div w:id="1847091053">
      <w:bodyDiv w:val="1"/>
      <w:marLeft w:val="0"/>
      <w:marRight w:val="0"/>
      <w:marTop w:val="0"/>
      <w:marBottom w:val="0"/>
      <w:divBdr>
        <w:top w:val="none" w:sz="0" w:space="0" w:color="auto"/>
        <w:left w:val="none" w:sz="0" w:space="0" w:color="auto"/>
        <w:bottom w:val="none" w:sz="0" w:space="0" w:color="auto"/>
        <w:right w:val="none" w:sz="0" w:space="0" w:color="auto"/>
      </w:divBdr>
    </w:div>
    <w:div w:id="1847092341">
      <w:bodyDiv w:val="1"/>
      <w:marLeft w:val="0"/>
      <w:marRight w:val="0"/>
      <w:marTop w:val="0"/>
      <w:marBottom w:val="0"/>
      <w:divBdr>
        <w:top w:val="none" w:sz="0" w:space="0" w:color="auto"/>
        <w:left w:val="none" w:sz="0" w:space="0" w:color="auto"/>
        <w:bottom w:val="none" w:sz="0" w:space="0" w:color="auto"/>
        <w:right w:val="none" w:sz="0" w:space="0" w:color="auto"/>
      </w:divBdr>
    </w:div>
    <w:div w:id="1847133882">
      <w:bodyDiv w:val="1"/>
      <w:marLeft w:val="0"/>
      <w:marRight w:val="0"/>
      <w:marTop w:val="0"/>
      <w:marBottom w:val="0"/>
      <w:divBdr>
        <w:top w:val="none" w:sz="0" w:space="0" w:color="auto"/>
        <w:left w:val="none" w:sz="0" w:space="0" w:color="auto"/>
        <w:bottom w:val="none" w:sz="0" w:space="0" w:color="auto"/>
        <w:right w:val="none" w:sz="0" w:space="0" w:color="auto"/>
      </w:divBdr>
    </w:div>
    <w:div w:id="1847136879">
      <w:bodyDiv w:val="1"/>
      <w:marLeft w:val="0"/>
      <w:marRight w:val="0"/>
      <w:marTop w:val="0"/>
      <w:marBottom w:val="0"/>
      <w:divBdr>
        <w:top w:val="none" w:sz="0" w:space="0" w:color="auto"/>
        <w:left w:val="none" w:sz="0" w:space="0" w:color="auto"/>
        <w:bottom w:val="none" w:sz="0" w:space="0" w:color="auto"/>
        <w:right w:val="none" w:sz="0" w:space="0" w:color="auto"/>
      </w:divBdr>
    </w:div>
    <w:div w:id="1847207415">
      <w:bodyDiv w:val="1"/>
      <w:marLeft w:val="0"/>
      <w:marRight w:val="0"/>
      <w:marTop w:val="0"/>
      <w:marBottom w:val="0"/>
      <w:divBdr>
        <w:top w:val="none" w:sz="0" w:space="0" w:color="auto"/>
        <w:left w:val="none" w:sz="0" w:space="0" w:color="auto"/>
        <w:bottom w:val="none" w:sz="0" w:space="0" w:color="auto"/>
        <w:right w:val="none" w:sz="0" w:space="0" w:color="auto"/>
      </w:divBdr>
    </w:div>
    <w:div w:id="1847211962">
      <w:bodyDiv w:val="1"/>
      <w:marLeft w:val="0"/>
      <w:marRight w:val="0"/>
      <w:marTop w:val="0"/>
      <w:marBottom w:val="0"/>
      <w:divBdr>
        <w:top w:val="none" w:sz="0" w:space="0" w:color="auto"/>
        <w:left w:val="none" w:sz="0" w:space="0" w:color="auto"/>
        <w:bottom w:val="none" w:sz="0" w:space="0" w:color="auto"/>
        <w:right w:val="none" w:sz="0" w:space="0" w:color="auto"/>
      </w:divBdr>
    </w:div>
    <w:div w:id="1847402336">
      <w:bodyDiv w:val="1"/>
      <w:marLeft w:val="0"/>
      <w:marRight w:val="0"/>
      <w:marTop w:val="0"/>
      <w:marBottom w:val="0"/>
      <w:divBdr>
        <w:top w:val="none" w:sz="0" w:space="0" w:color="auto"/>
        <w:left w:val="none" w:sz="0" w:space="0" w:color="auto"/>
        <w:bottom w:val="none" w:sz="0" w:space="0" w:color="auto"/>
        <w:right w:val="none" w:sz="0" w:space="0" w:color="auto"/>
      </w:divBdr>
    </w:div>
    <w:div w:id="1847474735">
      <w:bodyDiv w:val="1"/>
      <w:marLeft w:val="0"/>
      <w:marRight w:val="0"/>
      <w:marTop w:val="0"/>
      <w:marBottom w:val="0"/>
      <w:divBdr>
        <w:top w:val="none" w:sz="0" w:space="0" w:color="auto"/>
        <w:left w:val="none" w:sz="0" w:space="0" w:color="auto"/>
        <w:bottom w:val="none" w:sz="0" w:space="0" w:color="auto"/>
        <w:right w:val="none" w:sz="0" w:space="0" w:color="auto"/>
      </w:divBdr>
    </w:div>
    <w:div w:id="1847481963">
      <w:bodyDiv w:val="1"/>
      <w:marLeft w:val="0"/>
      <w:marRight w:val="0"/>
      <w:marTop w:val="0"/>
      <w:marBottom w:val="0"/>
      <w:divBdr>
        <w:top w:val="none" w:sz="0" w:space="0" w:color="auto"/>
        <w:left w:val="none" w:sz="0" w:space="0" w:color="auto"/>
        <w:bottom w:val="none" w:sz="0" w:space="0" w:color="auto"/>
        <w:right w:val="none" w:sz="0" w:space="0" w:color="auto"/>
      </w:divBdr>
    </w:div>
    <w:div w:id="1847548647">
      <w:bodyDiv w:val="1"/>
      <w:marLeft w:val="0"/>
      <w:marRight w:val="0"/>
      <w:marTop w:val="0"/>
      <w:marBottom w:val="0"/>
      <w:divBdr>
        <w:top w:val="none" w:sz="0" w:space="0" w:color="auto"/>
        <w:left w:val="none" w:sz="0" w:space="0" w:color="auto"/>
        <w:bottom w:val="none" w:sz="0" w:space="0" w:color="auto"/>
        <w:right w:val="none" w:sz="0" w:space="0" w:color="auto"/>
      </w:divBdr>
    </w:div>
    <w:div w:id="1847555102">
      <w:bodyDiv w:val="1"/>
      <w:marLeft w:val="0"/>
      <w:marRight w:val="0"/>
      <w:marTop w:val="0"/>
      <w:marBottom w:val="0"/>
      <w:divBdr>
        <w:top w:val="none" w:sz="0" w:space="0" w:color="auto"/>
        <w:left w:val="none" w:sz="0" w:space="0" w:color="auto"/>
        <w:bottom w:val="none" w:sz="0" w:space="0" w:color="auto"/>
        <w:right w:val="none" w:sz="0" w:space="0" w:color="auto"/>
      </w:divBdr>
    </w:div>
    <w:div w:id="1847592707">
      <w:bodyDiv w:val="1"/>
      <w:marLeft w:val="0"/>
      <w:marRight w:val="0"/>
      <w:marTop w:val="0"/>
      <w:marBottom w:val="0"/>
      <w:divBdr>
        <w:top w:val="none" w:sz="0" w:space="0" w:color="auto"/>
        <w:left w:val="none" w:sz="0" w:space="0" w:color="auto"/>
        <w:bottom w:val="none" w:sz="0" w:space="0" w:color="auto"/>
        <w:right w:val="none" w:sz="0" w:space="0" w:color="auto"/>
      </w:divBdr>
    </w:div>
    <w:div w:id="1847598016">
      <w:bodyDiv w:val="1"/>
      <w:marLeft w:val="0"/>
      <w:marRight w:val="0"/>
      <w:marTop w:val="0"/>
      <w:marBottom w:val="0"/>
      <w:divBdr>
        <w:top w:val="none" w:sz="0" w:space="0" w:color="auto"/>
        <w:left w:val="none" w:sz="0" w:space="0" w:color="auto"/>
        <w:bottom w:val="none" w:sz="0" w:space="0" w:color="auto"/>
        <w:right w:val="none" w:sz="0" w:space="0" w:color="auto"/>
      </w:divBdr>
    </w:div>
    <w:div w:id="1847672418">
      <w:bodyDiv w:val="1"/>
      <w:marLeft w:val="0"/>
      <w:marRight w:val="0"/>
      <w:marTop w:val="0"/>
      <w:marBottom w:val="0"/>
      <w:divBdr>
        <w:top w:val="none" w:sz="0" w:space="0" w:color="auto"/>
        <w:left w:val="none" w:sz="0" w:space="0" w:color="auto"/>
        <w:bottom w:val="none" w:sz="0" w:space="0" w:color="auto"/>
        <w:right w:val="none" w:sz="0" w:space="0" w:color="auto"/>
      </w:divBdr>
    </w:div>
    <w:div w:id="1847672925">
      <w:bodyDiv w:val="1"/>
      <w:marLeft w:val="0"/>
      <w:marRight w:val="0"/>
      <w:marTop w:val="0"/>
      <w:marBottom w:val="0"/>
      <w:divBdr>
        <w:top w:val="none" w:sz="0" w:space="0" w:color="auto"/>
        <w:left w:val="none" w:sz="0" w:space="0" w:color="auto"/>
        <w:bottom w:val="none" w:sz="0" w:space="0" w:color="auto"/>
        <w:right w:val="none" w:sz="0" w:space="0" w:color="auto"/>
      </w:divBdr>
    </w:div>
    <w:div w:id="1847747032">
      <w:bodyDiv w:val="1"/>
      <w:marLeft w:val="0"/>
      <w:marRight w:val="0"/>
      <w:marTop w:val="0"/>
      <w:marBottom w:val="0"/>
      <w:divBdr>
        <w:top w:val="none" w:sz="0" w:space="0" w:color="auto"/>
        <w:left w:val="none" w:sz="0" w:space="0" w:color="auto"/>
        <w:bottom w:val="none" w:sz="0" w:space="0" w:color="auto"/>
        <w:right w:val="none" w:sz="0" w:space="0" w:color="auto"/>
      </w:divBdr>
    </w:div>
    <w:div w:id="1847860993">
      <w:bodyDiv w:val="1"/>
      <w:marLeft w:val="0"/>
      <w:marRight w:val="0"/>
      <w:marTop w:val="0"/>
      <w:marBottom w:val="0"/>
      <w:divBdr>
        <w:top w:val="none" w:sz="0" w:space="0" w:color="auto"/>
        <w:left w:val="none" w:sz="0" w:space="0" w:color="auto"/>
        <w:bottom w:val="none" w:sz="0" w:space="0" w:color="auto"/>
        <w:right w:val="none" w:sz="0" w:space="0" w:color="auto"/>
      </w:divBdr>
    </w:div>
    <w:div w:id="1847862195">
      <w:bodyDiv w:val="1"/>
      <w:marLeft w:val="0"/>
      <w:marRight w:val="0"/>
      <w:marTop w:val="0"/>
      <w:marBottom w:val="0"/>
      <w:divBdr>
        <w:top w:val="none" w:sz="0" w:space="0" w:color="auto"/>
        <w:left w:val="none" w:sz="0" w:space="0" w:color="auto"/>
        <w:bottom w:val="none" w:sz="0" w:space="0" w:color="auto"/>
        <w:right w:val="none" w:sz="0" w:space="0" w:color="auto"/>
      </w:divBdr>
    </w:div>
    <w:div w:id="1848011127">
      <w:bodyDiv w:val="1"/>
      <w:marLeft w:val="0"/>
      <w:marRight w:val="0"/>
      <w:marTop w:val="0"/>
      <w:marBottom w:val="0"/>
      <w:divBdr>
        <w:top w:val="none" w:sz="0" w:space="0" w:color="auto"/>
        <w:left w:val="none" w:sz="0" w:space="0" w:color="auto"/>
        <w:bottom w:val="none" w:sz="0" w:space="0" w:color="auto"/>
        <w:right w:val="none" w:sz="0" w:space="0" w:color="auto"/>
      </w:divBdr>
    </w:div>
    <w:div w:id="1848054146">
      <w:bodyDiv w:val="1"/>
      <w:marLeft w:val="0"/>
      <w:marRight w:val="0"/>
      <w:marTop w:val="0"/>
      <w:marBottom w:val="0"/>
      <w:divBdr>
        <w:top w:val="none" w:sz="0" w:space="0" w:color="auto"/>
        <w:left w:val="none" w:sz="0" w:space="0" w:color="auto"/>
        <w:bottom w:val="none" w:sz="0" w:space="0" w:color="auto"/>
        <w:right w:val="none" w:sz="0" w:space="0" w:color="auto"/>
      </w:divBdr>
    </w:div>
    <w:div w:id="1848212736">
      <w:bodyDiv w:val="1"/>
      <w:marLeft w:val="0"/>
      <w:marRight w:val="0"/>
      <w:marTop w:val="0"/>
      <w:marBottom w:val="0"/>
      <w:divBdr>
        <w:top w:val="none" w:sz="0" w:space="0" w:color="auto"/>
        <w:left w:val="none" w:sz="0" w:space="0" w:color="auto"/>
        <w:bottom w:val="none" w:sz="0" w:space="0" w:color="auto"/>
        <w:right w:val="none" w:sz="0" w:space="0" w:color="auto"/>
      </w:divBdr>
    </w:div>
    <w:div w:id="1848251190">
      <w:bodyDiv w:val="1"/>
      <w:marLeft w:val="0"/>
      <w:marRight w:val="0"/>
      <w:marTop w:val="0"/>
      <w:marBottom w:val="0"/>
      <w:divBdr>
        <w:top w:val="none" w:sz="0" w:space="0" w:color="auto"/>
        <w:left w:val="none" w:sz="0" w:space="0" w:color="auto"/>
        <w:bottom w:val="none" w:sz="0" w:space="0" w:color="auto"/>
        <w:right w:val="none" w:sz="0" w:space="0" w:color="auto"/>
      </w:divBdr>
    </w:div>
    <w:div w:id="1848329383">
      <w:bodyDiv w:val="1"/>
      <w:marLeft w:val="0"/>
      <w:marRight w:val="0"/>
      <w:marTop w:val="0"/>
      <w:marBottom w:val="0"/>
      <w:divBdr>
        <w:top w:val="none" w:sz="0" w:space="0" w:color="auto"/>
        <w:left w:val="none" w:sz="0" w:space="0" w:color="auto"/>
        <w:bottom w:val="none" w:sz="0" w:space="0" w:color="auto"/>
        <w:right w:val="none" w:sz="0" w:space="0" w:color="auto"/>
      </w:divBdr>
    </w:div>
    <w:div w:id="1848517632">
      <w:bodyDiv w:val="1"/>
      <w:marLeft w:val="0"/>
      <w:marRight w:val="0"/>
      <w:marTop w:val="0"/>
      <w:marBottom w:val="0"/>
      <w:divBdr>
        <w:top w:val="none" w:sz="0" w:space="0" w:color="auto"/>
        <w:left w:val="none" w:sz="0" w:space="0" w:color="auto"/>
        <w:bottom w:val="none" w:sz="0" w:space="0" w:color="auto"/>
        <w:right w:val="none" w:sz="0" w:space="0" w:color="auto"/>
      </w:divBdr>
    </w:div>
    <w:div w:id="1848790239">
      <w:bodyDiv w:val="1"/>
      <w:marLeft w:val="0"/>
      <w:marRight w:val="0"/>
      <w:marTop w:val="0"/>
      <w:marBottom w:val="0"/>
      <w:divBdr>
        <w:top w:val="none" w:sz="0" w:space="0" w:color="auto"/>
        <w:left w:val="none" w:sz="0" w:space="0" w:color="auto"/>
        <w:bottom w:val="none" w:sz="0" w:space="0" w:color="auto"/>
        <w:right w:val="none" w:sz="0" w:space="0" w:color="auto"/>
      </w:divBdr>
    </w:div>
    <w:div w:id="1848903027">
      <w:bodyDiv w:val="1"/>
      <w:marLeft w:val="0"/>
      <w:marRight w:val="0"/>
      <w:marTop w:val="0"/>
      <w:marBottom w:val="0"/>
      <w:divBdr>
        <w:top w:val="none" w:sz="0" w:space="0" w:color="auto"/>
        <w:left w:val="none" w:sz="0" w:space="0" w:color="auto"/>
        <w:bottom w:val="none" w:sz="0" w:space="0" w:color="auto"/>
        <w:right w:val="none" w:sz="0" w:space="0" w:color="auto"/>
      </w:divBdr>
    </w:div>
    <w:div w:id="1849057107">
      <w:bodyDiv w:val="1"/>
      <w:marLeft w:val="0"/>
      <w:marRight w:val="0"/>
      <w:marTop w:val="0"/>
      <w:marBottom w:val="0"/>
      <w:divBdr>
        <w:top w:val="none" w:sz="0" w:space="0" w:color="auto"/>
        <w:left w:val="none" w:sz="0" w:space="0" w:color="auto"/>
        <w:bottom w:val="none" w:sz="0" w:space="0" w:color="auto"/>
        <w:right w:val="none" w:sz="0" w:space="0" w:color="auto"/>
      </w:divBdr>
    </w:div>
    <w:div w:id="1849171542">
      <w:bodyDiv w:val="1"/>
      <w:marLeft w:val="0"/>
      <w:marRight w:val="0"/>
      <w:marTop w:val="0"/>
      <w:marBottom w:val="0"/>
      <w:divBdr>
        <w:top w:val="none" w:sz="0" w:space="0" w:color="auto"/>
        <w:left w:val="none" w:sz="0" w:space="0" w:color="auto"/>
        <w:bottom w:val="none" w:sz="0" w:space="0" w:color="auto"/>
        <w:right w:val="none" w:sz="0" w:space="0" w:color="auto"/>
      </w:divBdr>
    </w:div>
    <w:div w:id="1849251379">
      <w:bodyDiv w:val="1"/>
      <w:marLeft w:val="0"/>
      <w:marRight w:val="0"/>
      <w:marTop w:val="0"/>
      <w:marBottom w:val="0"/>
      <w:divBdr>
        <w:top w:val="none" w:sz="0" w:space="0" w:color="auto"/>
        <w:left w:val="none" w:sz="0" w:space="0" w:color="auto"/>
        <w:bottom w:val="none" w:sz="0" w:space="0" w:color="auto"/>
        <w:right w:val="none" w:sz="0" w:space="0" w:color="auto"/>
      </w:divBdr>
    </w:div>
    <w:div w:id="1849253480">
      <w:bodyDiv w:val="1"/>
      <w:marLeft w:val="0"/>
      <w:marRight w:val="0"/>
      <w:marTop w:val="0"/>
      <w:marBottom w:val="0"/>
      <w:divBdr>
        <w:top w:val="none" w:sz="0" w:space="0" w:color="auto"/>
        <w:left w:val="none" w:sz="0" w:space="0" w:color="auto"/>
        <w:bottom w:val="none" w:sz="0" w:space="0" w:color="auto"/>
        <w:right w:val="none" w:sz="0" w:space="0" w:color="auto"/>
      </w:divBdr>
    </w:div>
    <w:div w:id="1849444922">
      <w:bodyDiv w:val="1"/>
      <w:marLeft w:val="0"/>
      <w:marRight w:val="0"/>
      <w:marTop w:val="0"/>
      <w:marBottom w:val="0"/>
      <w:divBdr>
        <w:top w:val="none" w:sz="0" w:space="0" w:color="auto"/>
        <w:left w:val="none" w:sz="0" w:space="0" w:color="auto"/>
        <w:bottom w:val="none" w:sz="0" w:space="0" w:color="auto"/>
        <w:right w:val="none" w:sz="0" w:space="0" w:color="auto"/>
      </w:divBdr>
    </w:div>
    <w:div w:id="1849516897">
      <w:bodyDiv w:val="1"/>
      <w:marLeft w:val="0"/>
      <w:marRight w:val="0"/>
      <w:marTop w:val="0"/>
      <w:marBottom w:val="0"/>
      <w:divBdr>
        <w:top w:val="none" w:sz="0" w:space="0" w:color="auto"/>
        <w:left w:val="none" w:sz="0" w:space="0" w:color="auto"/>
        <w:bottom w:val="none" w:sz="0" w:space="0" w:color="auto"/>
        <w:right w:val="none" w:sz="0" w:space="0" w:color="auto"/>
      </w:divBdr>
    </w:div>
    <w:div w:id="1849520657">
      <w:bodyDiv w:val="1"/>
      <w:marLeft w:val="0"/>
      <w:marRight w:val="0"/>
      <w:marTop w:val="0"/>
      <w:marBottom w:val="0"/>
      <w:divBdr>
        <w:top w:val="none" w:sz="0" w:space="0" w:color="auto"/>
        <w:left w:val="none" w:sz="0" w:space="0" w:color="auto"/>
        <w:bottom w:val="none" w:sz="0" w:space="0" w:color="auto"/>
        <w:right w:val="none" w:sz="0" w:space="0" w:color="auto"/>
      </w:divBdr>
    </w:div>
    <w:div w:id="1849557014">
      <w:bodyDiv w:val="1"/>
      <w:marLeft w:val="0"/>
      <w:marRight w:val="0"/>
      <w:marTop w:val="0"/>
      <w:marBottom w:val="0"/>
      <w:divBdr>
        <w:top w:val="none" w:sz="0" w:space="0" w:color="auto"/>
        <w:left w:val="none" w:sz="0" w:space="0" w:color="auto"/>
        <w:bottom w:val="none" w:sz="0" w:space="0" w:color="auto"/>
        <w:right w:val="none" w:sz="0" w:space="0" w:color="auto"/>
      </w:divBdr>
    </w:div>
    <w:div w:id="1849560031">
      <w:bodyDiv w:val="1"/>
      <w:marLeft w:val="0"/>
      <w:marRight w:val="0"/>
      <w:marTop w:val="0"/>
      <w:marBottom w:val="0"/>
      <w:divBdr>
        <w:top w:val="none" w:sz="0" w:space="0" w:color="auto"/>
        <w:left w:val="none" w:sz="0" w:space="0" w:color="auto"/>
        <w:bottom w:val="none" w:sz="0" w:space="0" w:color="auto"/>
        <w:right w:val="none" w:sz="0" w:space="0" w:color="auto"/>
      </w:divBdr>
    </w:div>
    <w:div w:id="1849560099">
      <w:bodyDiv w:val="1"/>
      <w:marLeft w:val="0"/>
      <w:marRight w:val="0"/>
      <w:marTop w:val="0"/>
      <w:marBottom w:val="0"/>
      <w:divBdr>
        <w:top w:val="none" w:sz="0" w:space="0" w:color="auto"/>
        <w:left w:val="none" w:sz="0" w:space="0" w:color="auto"/>
        <w:bottom w:val="none" w:sz="0" w:space="0" w:color="auto"/>
        <w:right w:val="none" w:sz="0" w:space="0" w:color="auto"/>
      </w:divBdr>
    </w:div>
    <w:div w:id="1849633997">
      <w:bodyDiv w:val="1"/>
      <w:marLeft w:val="0"/>
      <w:marRight w:val="0"/>
      <w:marTop w:val="0"/>
      <w:marBottom w:val="0"/>
      <w:divBdr>
        <w:top w:val="none" w:sz="0" w:space="0" w:color="auto"/>
        <w:left w:val="none" w:sz="0" w:space="0" w:color="auto"/>
        <w:bottom w:val="none" w:sz="0" w:space="0" w:color="auto"/>
        <w:right w:val="none" w:sz="0" w:space="0" w:color="auto"/>
      </w:divBdr>
    </w:div>
    <w:div w:id="1849756369">
      <w:bodyDiv w:val="1"/>
      <w:marLeft w:val="0"/>
      <w:marRight w:val="0"/>
      <w:marTop w:val="0"/>
      <w:marBottom w:val="0"/>
      <w:divBdr>
        <w:top w:val="none" w:sz="0" w:space="0" w:color="auto"/>
        <w:left w:val="none" w:sz="0" w:space="0" w:color="auto"/>
        <w:bottom w:val="none" w:sz="0" w:space="0" w:color="auto"/>
        <w:right w:val="none" w:sz="0" w:space="0" w:color="auto"/>
      </w:divBdr>
    </w:div>
    <w:div w:id="1849756781">
      <w:bodyDiv w:val="1"/>
      <w:marLeft w:val="0"/>
      <w:marRight w:val="0"/>
      <w:marTop w:val="0"/>
      <w:marBottom w:val="0"/>
      <w:divBdr>
        <w:top w:val="none" w:sz="0" w:space="0" w:color="auto"/>
        <w:left w:val="none" w:sz="0" w:space="0" w:color="auto"/>
        <w:bottom w:val="none" w:sz="0" w:space="0" w:color="auto"/>
        <w:right w:val="none" w:sz="0" w:space="0" w:color="auto"/>
      </w:divBdr>
    </w:div>
    <w:div w:id="1849785165">
      <w:bodyDiv w:val="1"/>
      <w:marLeft w:val="0"/>
      <w:marRight w:val="0"/>
      <w:marTop w:val="0"/>
      <w:marBottom w:val="0"/>
      <w:divBdr>
        <w:top w:val="none" w:sz="0" w:space="0" w:color="auto"/>
        <w:left w:val="none" w:sz="0" w:space="0" w:color="auto"/>
        <w:bottom w:val="none" w:sz="0" w:space="0" w:color="auto"/>
        <w:right w:val="none" w:sz="0" w:space="0" w:color="auto"/>
      </w:divBdr>
    </w:div>
    <w:div w:id="1849827917">
      <w:bodyDiv w:val="1"/>
      <w:marLeft w:val="0"/>
      <w:marRight w:val="0"/>
      <w:marTop w:val="0"/>
      <w:marBottom w:val="0"/>
      <w:divBdr>
        <w:top w:val="none" w:sz="0" w:space="0" w:color="auto"/>
        <w:left w:val="none" w:sz="0" w:space="0" w:color="auto"/>
        <w:bottom w:val="none" w:sz="0" w:space="0" w:color="auto"/>
        <w:right w:val="none" w:sz="0" w:space="0" w:color="auto"/>
      </w:divBdr>
    </w:div>
    <w:div w:id="1849900530">
      <w:bodyDiv w:val="1"/>
      <w:marLeft w:val="0"/>
      <w:marRight w:val="0"/>
      <w:marTop w:val="0"/>
      <w:marBottom w:val="0"/>
      <w:divBdr>
        <w:top w:val="none" w:sz="0" w:space="0" w:color="auto"/>
        <w:left w:val="none" w:sz="0" w:space="0" w:color="auto"/>
        <w:bottom w:val="none" w:sz="0" w:space="0" w:color="auto"/>
        <w:right w:val="none" w:sz="0" w:space="0" w:color="auto"/>
      </w:divBdr>
    </w:div>
    <w:div w:id="1849980632">
      <w:bodyDiv w:val="1"/>
      <w:marLeft w:val="0"/>
      <w:marRight w:val="0"/>
      <w:marTop w:val="0"/>
      <w:marBottom w:val="0"/>
      <w:divBdr>
        <w:top w:val="none" w:sz="0" w:space="0" w:color="auto"/>
        <w:left w:val="none" w:sz="0" w:space="0" w:color="auto"/>
        <w:bottom w:val="none" w:sz="0" w:space="0" w:color="auto"/>
        <w:right w:val="none" w:sz="0" w:space="0" w:color="auto"/>
      </w:divBdr>
    </w:div>
    <w:div w:id="1850026175">
      <w:bodyDiv w:val="1"/>
      <w:marLeft w:val="0"/>
      <w:marRight w:val="0"/>
      <w:marTop w:val="0"/>
      <w:marBottom w:val="0"/>
      <w:divBdr>
        <w:top w:val="none" w:sz="0" w:space="0" w:color="auto"/>
        <w:left w:val="none" w:sz="0" w:space="0" w:color="auto"/>
        <w:bottom w:val="none" w:sz="0" w:space="0" w:color="auto"/>
        <w:right w:val="none" w:sz="0" w:space="0" w:color="auto"/>
      </w:divBdr>
    </w:div>
    <w:div w:id="1850096850">
      <w:bodyDiv w:val="1"/>
      <w:marLeft w:val="0"/>
      <w:marRight w:val="0"/>
      <w:marTop w:val="0"/>
      <w:marBottom w:val="0"/>
      <w:divBdr>
        <w:top w:val="none" w:sz="0" w:space="0" w:color="auto"/>
        <w:left w:val="none" w:sz="0" w:space="0" w:color="auto"/>
        <w:bottom w:val="none" w:sz="0" w:space="0" w:color="auto"/>
        <w:right w:val="none" w:sz="0" w:space="0" w:color="auto"/>
      </w:divBdr>
    </w:div>
    <w:div w:id="1850175499">
      <w:bodyDiv w:val="1"/>
      <w:marLeft w:val="0"/>
      <w:marRight w:val="0"/>
      <w:marTop w:val="0"/>
      <w:marBottom w:val="0"/>
      <w:divBdr>
        <w:top w:val="none" w:sz="0" w:space="0" w:color="auto"/>
        <w:left w:val="none" w:sz="0" w:space="0" w:color="auto"/>
        <w:bottom w:val="none" w:sz="0" w:space="0" w:color="auto"/>
        <w:right w:val="none" w:sz="0" w:space="0" w:color="auto"/>
      </w:divBdr>
    </w:div>
    <w:div w:id="1850363579">
      <w:bodyDiv w:val="1"/>
      <w:marLeft w:val="0"/>
      <w:marRight w:val="0"/>
      <w:marTop w:val="0"/>
      <w:marBottom w:val="0"/>
      <w:divBdr>
        <w:top w:val="none" w:sz="0" w:space="0" w:color="auto"/>
        <w:left w:val="none" w:sz="0" w:space="0" w:color="auto"/>
        <w:bottom w:val="none" w:sz="0" w:space="0" w:color="auto"/>
        <w:right w:val="none" w:sz="0" w:space="0" w:color="auto"/>
      </w:divBdr>
    </w:div>
    <w:div w:id="1850411343">
      <w:bodyDiv w:val="1"/>
      <w:marLeft w:val="0"/>
      <w:marRight w:val="0"/>
      <w:marTop w:val="0"/>
      <w:marBottom w:val="0"/>
      <w:divBdr>
        <w:top w:val="none" w:sz="0" w:space="0" w:color="auto"/>
        <w:left w:val="none" w:sz="0" w:space="0" w:color="auto"/>
        <w:bottom w:val="none" w:sz="0" w:space="0" w:color="auto"/>
        <w:right w:val="none" w:sz="0" w:space="0" w:color="auto"/>
      </w:divBdr>
    </w:div>
    <w:div w:id="1850439366">
      <w:bodyDiv w:val="1"/>
      <w:marLeft w:val="0"/>
      <w:marRight w:val="0"/>
      <w:marTop w:val="0"/>
      <w:marBottom w:val="0"/>
      <w:divBdr>
        <w:top w:val="none" w:sz="0" w:space="0" w:color="auto"/>
        <w:left w:val="none" w:sz="0" w:space="0" w:color="auto"/>
        <w:bottom w:val="none" w:sz="0" w:space="0" w:color="auto"/>
        <w:right w:val="none" w:sz="0" w:space="0" w:color="auto"/>
      </w:divBdr>
    </w:div>
    <w:div w:id="1850439650">
      <w:bodyDiv w:val="1"/>
      <w:marLeft w:val="0"/>
      <w:marRight w:val="0"/>
      <w:marTop w:val="0"/>
      <w:marBottom w:val="0"/>
      <w:divBdr>
        <w:top w:val="none" w:sz="0" w:space="0" w:color="auto"/>
        <w:left w:val="none" w:sz="0" w:space="0" w:color="auto"/>
        <w:bottom w:val="none" w:sz="0" w:space="0" w:color="auto"/>
        <w:right w:val="none" w:sz="0" w:space="0" w:color="auto"/>
      </w:divBdr>
    </w:div>
    <w:div w:id="1850634119">
      <w:bodyDiv w:val="1"/>
      <w:marLeft w:val="0"/>
      <w:marRight w:val="0"/>
      <w:marTop w:val="0"/>
      <w:marBottom w:val="0"/>
      <w:divBdr>
        <w:top w:val="none" w:sz="0" w:space="0" w:color="auto"/>
        <w:left w:val="none" w:sz="0" w:space="0" w:color="auto"/>
        <w:bottom w:val="none" w:sz="0" w:space="0" w:color="auto"/>
        <w:right w:val="none" w:sz="0" w:space="0" w:color="auto"/>
      </w:divBdr>
    </w:div>
    <w:div w:id="1850676572">
      <w:bodyDiv w:val="1"/>
      <w:marLeft w:val="0"/>
      <w:marRight w:val="0"/>
      <w:marTop w:val="0"/>
      <w:marBottom w:val="0"/>
      <w:divBdr>
        <w:top w:val="none" w:sz="0" w:space="0" w:color="auto"/>
        <w:left w:val="none" w:sz="0" w:space="0" w:color="auto"/>
        <w:bottom w:val="none" w:sz="0" w:space="0" w:color="auto"/>
        <w:right w:val="none" w:sz="0" w:space="0" w:color="auto"/>
      </w:divBdr>
    </w:div>
    <w:div w:id="1850679269">
      <w:bodyDiv w:val="1"/>
      <w:marLeft w:val="0"/>
      <w:marRight w:val="0"/>
      <w:marTop w:val="0"/>
      <w:marBottom w:val="0"/>
      <w:divBdr>
        <w:top w:val="none" w:sz="0" w:space="0" w:color="auto"/>
        <w:left w:val="none" w:sz="0" w:space="0" w:color="auto"/>
        <w:bottom w:val="none" w:sz="0" w:space="0" w:color="auto"/>
        <w:right w:val="none" w:sz="0" w:space="0" w:color="auto"/>
      </w:divBdr>
    </w:div>
    <w:div w:id="1850825120">
      <w:bodyDiv w:val="1"/>
      <w:marLeft w:val="0"/>
      <w:marRight w:val="0"/>
      <w:marTop w:val="0"/>
      <w:marBottom w:val="0"/>
      <w:divBdr>
        <w:top w:val="none" w:sz="0" w:space="0" w:color="auto"/>
        <w:left w:val="none" w:sz="0" w:space="0" w:color="auto"/>
        <w:bottom w:val="none" w:sz="0" w:space="0" w:color="auto"/>
        <w:right w:val="none" w:sz="0" w:space="0" w:color="auto"/>
      </w:divBdr>
    </w:div>
    <w:div w:id="1850870899">
      <w:bodyDiv w:val="1"/>
      <w:marLeft w:val="0"/>
      <w:marRight w:val="0"/>
      <w:marTop w:val="0"/>
      <w:marBottom w:val="0"/>
      <w:divBdr>
        <w:top w:val="none" w:sz="0" w:space="0" w:color="auto"/>
        <w:left w:val="none" w:sz="0" w:space="0" w:color="auto"/>
        <w:bottom w:val="none" w:sz="0" w:space="0" w:color="auto"/>
        <w:right w:val="none" w:sz="0" w:space="0" w:color="auto"/>
      </w:divBdr>
    </w:div>
    <w:div w:id="1850876440">
      <w:bodyDiv w:val="1"/>
      <w:marLeft w:val="0"/>
      <w:marRight w:val="0"/>
      <w:marTop w:val="0"/>
      <w:marBottom w:val="0"/>
      <w:divBdr>
        <w:top w:val="none" w:sz="0" w:space="0" w:color="auto"/>
        <w:left w:val="none" w:sz="0" w:space="0" w:color="auto"/>
        <w:bottom w:val="none" w:sz="0" w:space="0" w:color="auto"/>
        <w:right w:val="none" w:sz="0" w:space="0" w:color="auto"/>
      </w:divBdr>
    </w:div>
    <w:div w:id="1850951027">
      <w:bodyDiv w:val="1"/>
      <w:marLeft w:val="0"/>
      <w:marRight w:val="0"/>
      <w:marTop w:val="0"/>
      <w:marBottom w:val="0"/>
      <w:divBdr>
        <w:top w:val="none" w:sz="0" w:space="0" w:color="auto"/>
        <w:left w:val="none" w:sz="0" w:space="0" w:color="auto"/>
        <w:bottom w:val="none" w:sz="0" w:space="0" w:color="auto"/>
        <w:right w:val="none" w:sz="0" w:space="0" w:color="auto"/>
      </w:divBdr>
    </w:div>
    <w:div w:id="1851142264">
      <w:bodyDiv w:val="1"/>
      <w:marLeft w:val="0"/>
      <w:marRight w:val="0"/>
      <w:marTop w:val="0"/>
      <w:marBottom w:val="0"/>
      <w:divBdr>
        <w:top w:val="none" w:sz="0" w:space="0" w:color="auto"/>
        <w:left w:val="none" w:sz="0" w:space="0" w:color="auto"/>
        <w:bottom w:val="none" w:sz="0" w:space="0" w:color="auto"/>
        <w:right w:val="none" w:sz="0" w:space="0" w:color="auto"/>
      </w:divBdr>
    </w:div>
    <w:div w:id="1851330669">
      <w:bodyDiv w:val="1"/>
      <w:marLeft w:val="0"/>
      <w:marRight w:val="0"/>
      <w:marTop w:val="0"/>
      <w:marBottom w:val="0"/>
      <w:divBdr>
        <w:top w:val="none" w:sz="0" w:space="0" w:color="auto"/>
        <w:left w:val="none" w:sz="0" w:space="0" w:color="auto"/>
        <w:bottom w:val="none" w:sz="0" w:space="0" w:color="auto"/>
        <w:right w:val="none" w:sz="0" w:space="0" w:color="auto"/>
      </w:divBdr>
    </w:div>
    <w:div w:id="1851331402">
      <w:bodyDiv w:val="1"/>
      <w:marLeft w:val="0"/>
      <w:marRight w:val="0"/>
      <w:marTop w:val="0"/>
      <w:marBottom w:val="0"/>
      <w:divBdr>
        <w:top w:val="none" w:sz="0" w:space="0" w:color="auto"/>
        <w:left w:val="none" w:sz="0" w:space="0" w:color="auto"/>
        <w:bottom w:val="none" w:sz="0" w:space="0" w:color="auto"/>
        <w:right w:val="none" w:sz="0" w:space="0" w:color="auto"/>
      </w:divBdr>
    </w:div>
    <w:div w:id="1851599050">
      <w:bodyDiv w:val="1"/>
      <w:marLeft w:val="0"/>
      <w:marRight w:val="0"/>
      <w:marTop w:val="0"/>
      <w:marBottom w:val="0"/>
      <w:divBdr>
        <w:top w:val="none" w:sz="0" w:space="0" w:color="auto"/>
        <w:left w:val="none" w:sz="0" w:space="0" w:color="auto"/>
        <w:bottom w:val="none" w:sz="0" w:space="0" w:color="auto"/>
        <w:right w:val="none" w:sz="0" w:space="0" w:color="auto"/>
      </w:divBdr>
    </w:div>
    <w:div w:id="1851791838">
      <w:bodyDiv w:val="1"/>
      <w:marLeft w:val="0"/>
      <w:marRight w:val="0"/>
      <w:marTop w:val="0"/>
      <w:marBottom w:val="0"/>
      <w:divBdr>
        <w:top w:val="none" w:sz="0" w:space="0" w:color="auto"/>
        <w:left w:val="none" w:sz="0" w:space="0" w:color="auto"/>
        <w:bottom w:val="none" w:sz="0" w:space="0" w:color="auto"/>
        <w:right w:val="none" w:sz="0" w:space="0" w:color="auto"/>
      </w:divBdr>
    </w:div>
    <w:div w:id="1851872125">
      <w:bodyDiv w:val="1"/>
      <w:marLeft w:val="0"/>
      <w:marRight w:val="0"/>
      <w:marTop w:val="0"/>
      <w:marBottom w:val="0"/>
      <w:divBdr>
        <w:top w:val="none" w:sz="0" w:space="0" w:color="auto"/>
        <w:left w:val="none" w:sz="0" w:space="0" w:color="auto"/>
        <w:bottom w:val="none" w:sz="0" w:space="0" w:color="auto"/>
        <w:right w:val="none" w:sz="0" w:space="0" w:color="auto"/>
      </w:divBdr>
    </w:div>
    <w:div w:id="1851941327">
      <w:bodyDiv w:val="1"/>
      <w:marLeft w:val="0"/>
      <w:marRight w:val="0"/>
      <w:marTop w:val="0"/>
      <w:marBottom w:val="0"/>
      <w:divBdr>
        <w:top w:val="none" w:sz="0" w:space="0" w:color="auto"/>
        <w:left w:val="none" w:sz="0" w:space="0" w:color="auto"/>
        <w:bottom w:val="none" w:sz="0" w:space="0" w:color="auto"/>
        <w:right w:val="none" w:sz="0" w:space="0" w:color="auto"/>
      </w:divBdr>
    </w:div>
    <w:div w:id="1851946238">
      <w:bodyDiv w:val="1"/>
      <w:marLeft w:val="0"/>
      <w:marRight w:val="0"/>
      <w:marTop w:val="0"/>
      <w:marBottom w:val="0"/>
      <w:divBdr>
        <w:top w:val="none" w:sz="0" w:space="0" w:color="auto"/>
        <w:left w:val="none" w:sz="0" w:space="0" w:color="auto"/>
        <w:bottom w:val="none" w:sz="0" w:space="0" w:color="auto"/>
        <w:right w:val="none" w:sz="0" w:space="0" w:color="auto"/>
      </w:divBdr>
    </w:div>
    <w:div w:id="1852183694">
      <w:bodyDiv w:val="1"/>
      <w:marLeft w:val="0"/>
      <w:marRight w:val="0"/>
      <w:marTop w:val="0"/>
      <w:marBottom w:val="0"/>
      <w:divBdr>
        <w:top w:val="none" w:sz="0" w:space="0" w:color="auto"/>
        <w:left w:val="none" w:sz="0" w:space="0" w:color="auto"/>
        <w:bottom w:val="none" w:sz="0" w:space="0" w:color="auto"/>
        <w:right w:val="none" w:sz="0" w:space="0" w:color="auto"/>
      </w:divBdr>
    </w:div>
    <w:div w:id="1852256804">
      <w:bodyDiv w:val="1"/>
      <w:marLeft w:val="0"/>
      <w:marRight w:val="0"/>
      <w:marTop w:val="0"/>
      <w:marBottom w:val="0"/>
      <w:divBdr>
        <w:top w:val="none" w:sz="0" w:space="0" w:color="auto"/>
        <w:left w:val="none" w:sz="0" w:space="0" w:color="auto"/>
        <w:bottom w:val="none" w:sz="0" w:space="0" w:color="auto"/>
        <w:right w:val="none" w:sz="0" w:space="0" w:color="auto"/>
      </w:divBdr>
    </w:div>
    <w:div w:id="1852329822">
      <w:bodyDiv w:val="1"/>
      <w:marLeft w:val="0"/>
      <w:marRight w:val="0"/>
      <w:marTop w:val="0"/>
      <w:marBottom w:val="0"/>
      <w:divBdr>
        <w:top w:val="none" w:sz="0" w:space="0" w:color="auto"/>
        <w:left w:val="none" w:sz="0" w:space="0" w:color="auto"/>
        <w:bottom w:val="none" w:sz="0" w:space="0" w:color="auto"/>
        <w:right w:val="none" w:sz="0" w:space="0" w:color="auto"/>
      </w:divBdr>
    </w:div>
    <w:div w:id="1852375270">
      <w:bodyDiv w:val="1"/>
      <w:marLeft w:val="0"/>
      <w:marRight w:val="0"/>
      <w:marTop w:val="0"/>
      <w:marBottom w:val="0"/>
      <w:divBdr>
        <w:top w:val="none" w:sz="0" w:space="0" w:color="auto"/>
        <w:left w:val="none" w:sz="0" w:space="0" w:color="auto"/>
        <w:bottom w:val="none" w:sz="0" w:space="0" w:color="auto"/>
        <w:right w:val="none" w:sz="0" w:space="0" w:color="auto"/>
      </w:divBdr>
    </w:div>
    <w:div w:id="1852407341">
      <w:bodyDiv w:val="1"/>
      <w:marLeft w:val="0"/>
      <w:marRight w:val="0"/>
      <w:marTop w:val="0"/>
      <w:marBottom w:val="0"/>
      <w:divBdr>
        <w:top w:val="none" w:sz="0" w:space="0" w:color="auto"/>
        <w:left w:val="none" w:sz="0" w:space="0" w:color="auto"/>
        <w:bottom w:val="none" w:sz="0" w:space="0" w:color="auto"/>
        <w:right w:val="none" w:sz="0" w:space="0" w:color="auto"/>
      </w:divBdr>
    </w:div>
    <w:div w:id="1852598528">
      <w:bodyDiv w:val="1"/>
      <w:marLeft w:val="0"/>
      <w:marRight w:val="0"/>
      <w:marTop w:val="0"/>
      <w:marBottom w:val="0"/>
      <w:divBdr>
        <w:top w:val="none" w:sz="0" w:space="0" w:color="auto"/>
        <w:left w:val="none" w:sz="0" w:space="0" w:color="auto"/>
        <w:bottom w:val="none" w:sz="0" w:space="0" w:color="auto"/>
        <w:right w:val="none" w:sz="0" w:space="0" w:color="auto"/>
      </w:divBdr>
    </w:div>
    <w:div w:id="1852640606">
      <w:bodyDiv w:val="1"/>
      <w:marLeft w:val="0"/>
      <w:marRight w:val="0"/>
      <w:marTop w:val="0"/>
      <w:marBottom w:val="0"/>
      <w:divBdr>
        <w:top w:val="none" w:sz="0" w:space="0" w:color="auto"/>
        <w:left w:val="none" w:sz="0" w:space="0" w:color="auto"/>
        <w:bottom w:val="none" w:sz="0" w:space="0" w:color="auto"/>
        <w:right w:val="none" w:sz="0" w:space="0" w:color="auto"/>
      </w:divBdr>
    </w:div>
    <w:div w:id="1852721573">
      <w:bodyDiv w:val="1"/>
      <w:marLeft w:val="0"/>
      <w:marRight w:val="0"/>
      <w:marTop w:val="0"/>
      <w:marBottom w:val="0"/>
      <w:divBdr>
        <w:top w:val="none" w:sz="0" w:space="0" w:color="auto"/>
        <w:left w:val="none" w:sz="0" w:space="0" w:color="auto"/>
        <w:bottom w:val="none" w:sz="0" w:space="0" w:color="auto"/>
        <w:right w:val="none" w:sz="0" w:space="0" w:color="auto"/>
      </w:divBdr>
    </w:div>
    <w:div w:id="1852721642">
      <w:bodyDiv w:val="1"/>
      <w:marLeft w:val="0"/>
      <w:marRight w:val="0"/>
      <w:marTop w:val="0"/>
      <w:marBottom w:val="0"/>
      <w:divBdr>
        <w:top w:val="none" w:sz="0" w:space="0" w:color="auto"/>
        <w:left w:val="none" w:sz="0" w:space="0" w:color="auto"/>
        <w:bottom w:val="none" w:sz="0" w:space="0" w:color="auto"/>
        <w:right w:val="none" w:sz="0" w:space="0" w:color="auto"/>
      </w:divBdr>
    </w:div>
    <w:div w:id="1852723418">
      <w:bodyDiv w:val="1"/>
      <w:marLeft w:val="0"/>
      <w:marRight w:val="0"/>
      <w:marTop w:val="0"/>
      <w:marBottom w:val="0"/>
      <w:divBdr>
        <w:top w:val="none" w:sz="0" w:space="0" w:color="auto"/>
        <w:left w:val="none" w:sz="0" w:space="0" w:color="auto"/>
        <w:bottom w:val="none" w:sz="0" w:space="0" w:color="auto"/>
        <w:right w:val="none" w:sz="0" w:space="0" w:color="auto"/>
      </w:divBdr>
    </w:div>
    <w:div w:id="1852834383">
      <w:bodyDiv w:val="1"/>
      <w:marLeft w:val="0"/>
      <w:marRight w:val="0"/>
      <w:marTop w:val="0"/>
      <w:marBottom w:val="0"/>
      <w:divBdr>
        <w:top w:val="none" w:sz="0" w:space="0" w:color="auto"/>
        <w:left w:val="none" w:sz="0" w:space="0" w:color="auto"/>
        <w:bottom w:val="none" w:sz="0" w:space="0" w:color="auto"/>
        <w:right w:val="none" w:sz="0" w:space="0" w:color="auto"/>
      </w:divBdr>
    </w:div>
    <w:div w:id="1852839134">
      <w:bodyDiv w:val="1"/>
      <w:marLeft w:val="0"/>
      <w:marRight w:val="0"/>
      <w:marTop w:val="0"/>
      <w:marBottom w:val="0"/>
      <w:divBdr>
        <w:top w:val="none" w:sz="0" w:space="0" w:color="auto"/>
        <w:left w:val="none" w:sz="0" w:space="0" w:color="auto"/>
        <w:bottom w:val="none" w:sz="0" w:space="0" w:color="auto"/>
        <w:right w:val="none" w:sz="0" w:space="0" w:color="auto"/>
      </w:divBdr>
    </w:div>
    <w:div w:id="1852839681">
      <w:bodyDiv w:val="1"/>
      <w:marLeft w:val="0"/>
      <w:marRight w:val="0"/>
      <w:marTop w:val="0"/>
      <w:marBottom w:val="0"/>
      <w:divBdr>
        <w:top w:val="none" w:sz="0" w:space="0" w:color="auto"/>
        <w:left w:val="none" w:sz="0" w:space="0" w:color="auto"/>
        <w:bottom w:val="none" w:sz="0" w:space="0" w:color="auto"/>
        <w:right w:val="none" w:sz="0" w:space="0" w:color="auto"/>
      </w:divBdr>
    </w:div>
    <w:div w:id="1852908434">
      <w:bodyDiv w:val="1"/>
      <w:marLeft w:val="0"/>
      <w:marRight w:val="0"/>
      <w:marTop w:val="0"/>
      <w:marBottom w:val="0"/>
      <w:divBdr>
        <w:top w:val="none" w:sz="0" w:space="0" w:color="auto"/>
        <w:left w:val="none" w:sz="0" w:space="0" w:color="auto"/>
        <w:bottom w:val="none" w:sz="0" w:space="0" w:color="auto"/>
        <w:right w:val="none" w:sz="0" w:space="0" w:color="auto"/>
      </w:divBdr>
    </w:div>
    <w:div w:id="1853032126">
      <w:bodyDiv w:val="1"/>
      <w:marLeft w:val="0"/>
      <w:marRight w:val="0"/>
      <w:marTop w:val="0"/>
      <w:marBottom w:val="0"/>
      <w:divBdr>
        <w:top w:val="none" w:sz="0" w:space="0" w:color="auto"/>
        <w:left w:val="none" w:sz="0" w:space="0" w:color="auto"/>
        <w:bottom w:val="none" w:sz="0" w:space="0" w:color="auto"/>
        <w:right w:val="none" w:sz="0" w:space="0" w:color="auto"/>
      </w:divBdr>
    </w:div>
    <w:div w:id="1853179834">
      <w:bodyDiv w:val="1"/>
      <w:marLeft w:val="0"/>
      <w:marRight w:val="0"/>
      <w:marTop w:val="0"/>
      <w:marBottom w:val="0"/>
      <w:divBdr>
        <w:top w:val="none" w:sz="0" w:space="0" w:color="auto"/>
        <w:left w:val="none" w:sz="0" w:space="0" w:color="auto"/>
        <w:bottom w:val="none" w:sz="0" w:space="0" w:color="auto"/>
        <w:right w:val="none" w:sz="0" w:space="0" w:color="auto"/>
      </w:divBdr>
    </w:div>
    <w:div w:id="1853185893">
      <w:bodyDiv w:val="1"/>
      <w:marLeft w:val="0"/>
      <w:marRight w:val="0"/>
      <w:marTop w:val="0"/>
      <w:marBottom w:val="0"/>
      <w:divBdr>
        <w:top w:val="none" w:sz="0" w:space="0" w:color="auto"/>
        <w:left w:val="none" w:sz="0" w:space="0" w:color="auto"/>
        <w:bottom w:val="none" w:sz="0" w:space="0" w:color="auto"/>
        <w:right w:val="none" w:sz="0" w:space="0" w:color="auto"/>
      </w:divBdr>
    </w:div>
    <w:div w:id="1853228809">
      <w:bodyDiv w:val="1"/>
      <w:marLeft w:val="0"/>
      <w:marRight w:val="0"/>
      <w:marTop w:val="0"/>
      <w:marBottom w:val="0"/>
      <w:divBdr>
        <w:top w:val="none" w:sz="0" w:space="0" w:color="auto"/>
        <w:left w:val="none" w:sz="0" w:space="0" w:color="auto"/>
        <w:bottom w:val="none" w:sz="0" w:space="0" w:color="auto"/>
        <w:right w:val="none" w:sz="0" w:space="0" w:color="auto"/>
      </w:divBdr>
    </w:div>
    <w:div w:id="1853253084">
      <w:bodyDiv w:val="1"/>
      <w:marLeft w:val="0"/>
      <w:marRight w:val="0"/>
      <w:marTop w:val="0"/>
      <w:marBottom w:val="0"/>
      <w:divBdr>
        <w:top w:val="none" w:sz="0" w:space="0" w:color="auto"/>
        <w:left w:val="none" w:sz="0" w:space="0" w:color="auto"/>
        <w:bottom w:val="none" w:sz="0" w:space="0" w:color="auto"/>
        <w:right w:val="none" w:sz="0" w:space="0" w:color="auto"/>
      </w:divBdr>
    </w:div>
    <w:div w:id="1853257415">
      <w:bodyDiv w:val="1"/>
      <w:marLeft w:val="0"/>
      <w:marRight w:val="0"/>
      <w:marTop w:val="0"/>
      <w:marBottom w:val="0"/>
      <w:divBdr>
        <w:top w:val="none" w:sz="0" w:space="0" w:color="auto"/>
        <w:left w:val="none" w:sz="0" w:space="0" w:color="auto"/>
        <w:bottom w:val="none" w:sz="0" w:space="0" w:color="auto"/>
        <w:right w:val="none" w:sz="0" w:space="0" w:color="auto"/>
      </w:divBdr>
    </w:div>
    <w:div w:id="1853445690">
      <w:bodyDiv w:val="1"/>
      <w:marLeft w:val="0"/>
      <w:marRight w:val="0"/>
      <w:marTop w:val="0"/>
      <w:marBottom w:val="0"/>
      <w:divBdr>
        <w:top w:val="none" w:sz="0" w:space="0" w:color="auto"/>
        <w:left w:val="none" w:sz="0" w:space="0" w:color="auto"/>
        <w:bottom w:val="none" w:sz="0" w:space="0" w:color="auto"/>
        <w:right w:val="none" w:sz="0" w:space="0" w:color="auto"/>
      </w:divBdr>
    </w:div>
    <w:div w:id="1853452903">
      <w:bodyDiv w:val="1"/>
      <w:marLeft w:val="0"/>
      <w:marRight w:val="0"/>
      <w:marTop w:val="0"/>
      <w:marBottom w:val="0"/>
      <w:divBdr>
        <w:top w:val="none" w:sz="0" w:space="0" w:color="auto"/>
        <w:left w:val="none" w:sz="0" w:space="0" w:color="auto"/>
        <w:bottom w:val="none" w:sz="0" w:space="0" w:color="auto"/>
        <w:right w:val="none" w:sz="0" w:space="0" w:color="auto"/>
      </w:divBdr>
    </w:div>
    <w:div w:id="1853490841">
      <w:bodyDiv w:val="1"/>
      <w:marLeft w:val="0"/>
      <w:marRight w:val="0"/>
      <w:marTop w:val="0"/>
      <w:marBottom w:val="0"/>
      <w:divBdr>
        <w:top w:val="none" w:sz="0" w:space="0" w:color="auto"/>
        <w:left w:val="none" w:sz="0" w:space="0" w:color="auto"/>
        <w:bottom w:val="none" w:sz="0" w:space="0" w:color="auto"/>
        <w:right w:val="none" w:sz="0" w:space="0" w:color="auto"/>
      </w:divBdr>
    </w:div>
    <w:div w:id="1853494786">
      <w:bodyDiv w:val="1"/>
      <w:marLeft w:val="0"/>
      <w:marRight w:val="0"/>
      <w:marTop w:val="0"/>
      <w:marBottom w:val="0"/>
      <w:divBdr>
        <w:top w:val="none" w:sz="0" w:space="0" w:color="auto"/>
        <w:left w:val="none" w:sz="0" w:space="0" w:color="auto"/>
        <w:bottom w:val="none" w:sz="0" w:space="0" w:color="auto"/>
        <w:right w:val="none" w:sz="0" w:space="0" w:color="auto"/>
      </w:divBdr>
    </w:div>
    <w:div w:id="1853954925">
      <w:bodyDiv w:val="1"/>
      <w:marLeft w:val="0"/>
      <w:marRight w:val="0"/>
      <w:marTop w:val="0"/>
      <w:marBottom w:val="0"/>
      <w:divBdr>
        <w:top w:val="none" w:sz="0" w:space="0" w:color="auto"/>
        <w:left w:val="none" w:sz="0" w:space="0" w:color="auto"/>
        <w:bottom w:val="none" w:sz="0" w:space="0" w:color="auto"/>
        <w:right w:val="none" w:sz="0" w:space="0" w:color="auto"/>
      </w:divBdr>
    </w:div>
    <w:div w:id="1853955113">
      <w:bodyDiv w:val="1"/>
      <w:marLeft w:val="0"/>
      <w:marRight w:val="0"/>
      <w:marTop w:val="0"/>
      <w:marBottom w:val="0"/>
      <w:divBdr>
        <w:top w:val="none" w:sz="0" w:space="0" w:color="auto"/>
        <w:left w:val="none" w:sz="0" w:space="0" w:color="auto"/>
        <w:bottom w:val="none" w:sz="0" w:space="0" w:color="auto"/>
        <w:right w:val="none" w:sz="0" w:space="0" w:color="auto"/>
      </w:divBdr>
    </w:div>
    <w:div w:id="1854146754">
      <w:bodyDiv w:val="1"/>
      <w:marLeft w:val="0"/>
      <w:marRight w:val="0"/>
      <w:marTop w:val="0"/>
      <w:marBottom w:val="0"/>
      <w:divBdr>
        <w:top w:val="none" w:sz="0" w:space="0" w:color="auto"/>
        <w:left w:val="none" w:sz="0" w:space="0" w:color="auto"/>
        <w:bottom w:val="none" w:sz="0" w:space="0" w:color="auto"/>
        <w:right w:val="none" w:sz="0" w:space="0" w:color="auto"/>
      </w:divBdr>
    </w:div>
    <w:div w:id="1854224049">
      <w:bodyDiv w:val="1"/>
      <w:marLeft w:val="0"/>
      <w:marRight w:val="0"/>
      <w:marTop w:val="0"/>
      <w:marBottom w:val="0"/>
      <w:divBdr>
        <w:top w:val="none" w:sz="0" w:space="0" w:color="auto"/>
        <w:left w:val="none" w:sz="0" w:space="0" w:color="auto"/>
        <w:bottom w:val="none" w:sz="0" w:space="0" w:color="auto"/>
        <w:right w:val="none" w:sz="0" w:space="0" w:color="auto"/>
      </w:divBdr>
    </w:div>
    <w:div w:id="1854227173">
      <w:bodyDiv w:val="1"/>
      <w:marLeft w:val="0"/>
      <w:marRight w:val="0"/>
      <w:marTop w:val="0"/>
      <w:marBottom w:val="0"/>
      <w:divBdr>
        <w:top w:val="none" w:sz="0" w:space="0" w:color="auto"/>
        <w:left w:val="none" w:sz="0" w:space="0" w:color="auto"/>
        <w:bottom w:val="none" w:sz="0" w:space="0" w:color="auto"/>
        <w:right w:val="none" w:sz="0" w:space="0" w:color="auto"/>
      </w:divBdr>
    </w:div>
    <w:div w:id="1854371675">
      <w:bodyDiv w:val="1"/>
      <w:marLeft w:val="0"/>
      <w:marRight w:val="0"/>
      <w:marTop w:val="0"/>
      <w:marBottom w:val="0"/>
      <w:divBdr>
        <w:top w:val="none" w:sz="0" w:space="0" w:color="auto"/>
        <w:left w:val="none" w:sz="0" w:space="0" w:color="auto"/>
        <w:bottom w:val="none" w:sz="0" w:space="0" w:color="auto"/>
        <w:right w:val="none" w:sz="0" w:space="0" w:color="auto"/>
      </w:divBdr>
    </w:div>
    <w:div w:id="1854417132">
      <w:bodyDiv w:val="1"/>
      <w:marLeft w:val="0"/>
      <w:marRight w:val="0"/>
      <w:marTop w:val="0"/>
      <w:marBottom w:val="0"/>
      <w:divBdr>
        <w:top w:val="none" w:sz="0" w:space="0" w:color="auto"/>
        <w:left w:val="none" w:sz="0" w:space="0" w:color="auto"/>
        <w:bottom w:val="none" w:sz="0" w:space="0" w:color="auto"/>
        <w:right w:val="none" w:sz="0" w:space="0" w:color="auto"/>
      </w:divBdr>
    </w:div>
    <w:div w:id="1854494905">
      <w:bodyDiv w:val="1"/>
      <w:marLeft w:val="0"/>
      <w:marRight w:val="0"/>
      <w:marTop w:val="0"/>
      <w:marBottom w:val="0"/>
      <w:divBdr>
        <w:top w:val="none" w:sz="0" w:space="0" w:color="auto"/>
        <w:left w:val="none" w:sz="0" w:space="0" w:color="auto"/>
        <w:bottom w:val="none" w:sz="0" w:space="0" w:color="auto"/>
        <w:right w:val="none" w:sz="0" w:space="0" w:color="auto"/>
      </w:divBdr>
    </w:div>
    <w:div w:id="1854564414">
      <w:bodyDiv w:val="1"/>
      <w:marLeft w:val="0"/>
      <w:marRight w:val="0"/>
      <w:marTop w:val="0"/>
      <w:marBottom w:val="0"/>
      <w:divBdr>
        <w:top w:val="none" w:sz="0" w:space="0" w:color="auto"/>
        <w:left w:val="none" w:sz="0" w:space="0" w:color="auto"/>
        <w:bottom w:val="none" w:sz="0" w:space="0" w:color="auto"/>
        <w:right w:val="none" w:sz="0" w:space="0" w:color="auto"/>
      </w:divBdr>
    </w:div>
    <w:div w:id="1854680338">
      <w:bodyDiv w:val="1"/>
      <w:marLeft w:val="0"/>
      <w:marRight w:val="0"/>
      <w:marTop w:val="0"/>
      <w:marBottom w:val="0"/>
      <w:divBdr>
        <w:top w:val="none" w:sz="0" w:space="0" w:color="auto"/>
        <w:left w:val="none" w:sz="0" w:space="0" w:color="auto"/>
        <w:bottom w:val="none" w:sz="0" w:space="0" w:color="auto"/>
        <w:right w:val="none" w:sz="0" w:space="0" w:color="auto"/>
      </w:divBdr>
    </w:div>
    <w:div w:id="1854684151">
      <w:bodyDiv w:val="1"/>
      <w:marLeft w:val="0"/>
      <w:marRight w:val="0"/>
      <w:marTop w:val="0"/>
      <w:marBottom w:val="0"/>
      <w:divBdr>
        <w:top w:val="none" w:sz="0" w:space="0" w:color="auto"/>
        <w:left w:val="none" w:sz="0" w:space="0" w:color="auto"/>
        <w:bottom w:val="none" w:sz="0" w:space="0" w:color="auto"/>
        <w:right w:val="none" w:sz="0" w:space="0" w:color="auto"/>
      </w:divBdr>
    </w:div>
    <w:div w:id="1854879794">
      <w:bodyDiv w:val="1"/>
      <w:marLeft w:val="0"/>
      <w:marRight w:val="0"/>
      <w:marTop w:val="0"/>
      <w:marBottom w:val="0"/>
      <w:divBdr>
        <w:top w:val="none" w:sz="0" w:space="0" w:color="auto"/>
        <w:left w:val="none" w:sz="0" w:space="0" w:color="auto"/>
        <w:bottom w:val="none" w:sz="0" w:space="0" w:color="auto"/>
        <w:right w:val="none" w:sz="0" w:space="0" w:color="auto"/>
      </w:divBdr>
    </w:div>
    <w:div w:id="1854951727">
      <w:bodyDiv w:val="1"/>
      <w:marLeft w:val="0"/>
      <w:marRight w:val="0"/>
      <w:marTop w:val="0"/>
      <w:marBottom w:val="0"/>
      <w:divBdr>
        <w:top w:val="none" w:sz="0" w:space="0" w:color="auto"/>
        <w:left w:val="none" w:sz="0" w:space="0" w:color="auto"/>
        <w:bottom w:val="none" w:sz="0" w:space="0" w:color="auto"/>
        <w:right w:val="none" w:sz="0" w:space="0" w:color="auto"/>
      </w:divBdr>
    </w:div>
    <w:div w:id="1854952082">
      <w:bodyDiv w:val="1"/>
      <w:marLeft w:val="0"/>
      <w:marRight w:val="0"/>
      <w:marTop w:val="0"/>
      <w:marBottom w:val="0"/>
      <w:divBdr>
        <w:top w:val="none" w:sz="0" w:space="0" w:color="auto"/>
        <w:left w:val="none" w:sz="0" w:space="0" w:color="auto"/>
        <w:bottom w:val="none" w:sz="0" w:space="0" w:color="auto"/>
        <w:right w:val="none" w:sz="0" w:space="0" w:color="auto"/>
      </w:divBdr>
    </w:div>
    <w:div w:id="1854952708">
      <w:bodyDiv w:val="1"/>
      <w:marLeft w:val="0"/>
      <w:marRight w:val="0"/>
      <w:marTop w:val="0"/>
      <w:marBottom w:val="0"/>
      <w:divBdr>
        <w:top w:val="none" w:sz="0" w:space="0" w:color="auto"/>
        <w:left w:val="none" w:sz="0" w:space="0" w:color="auto"/>
        <w:bottom w:val="none" w:sz="0" w:space="0" w:color="auto"/>
        <w:right w:val="none" w:sz="0" w:space="0" w:color="auto"/>
      </w:divBdr>
    </w:div>
    <w:div w:id="1854956801">
      <w:bodyDiv w:val="1"/>
      <w:marLeft w:val="0"/>
      <w:marRight w:val="0"/>
      <w:marTop w:val="0"/>
      <w:marBottom w:val="0"/>
      <w:divBdr>
        <w:top w:val="none" w:sz="0" w:space="0" w:color="auto"/>
        <w:left w:val="none" w:sz="0" w:space="0" w:color="auto"/>
        <w:bottom w:val="none" w:sz="0" w:space="0" w:color="auto"/>
        <w:right w:val="none" w:sz="0" w:space="0" w:color="auto"/>
      </w:divBdr>
    </w:div>
    <w:div w:id="1854957414">
      <w:bodyDiv w:val="1"/>
      <w:marLeft w:val="0"/>
      <w:marRight w:val="0"/>
      <w:marTop w:val="0"/>
      <w:marBottom w:val="0"/>
      <w:divBdr>
        <w:top w:val="none" w:sz="0" w:space="0" w:color="auto"/>
        <w:left w:val="none" w:sz="0" w:space="0" w:color="auto"/>
        <w:bottom w:val="none" w:sz="0" w:space="0" w:color="auto"/>
        <w:right w:val="none" w:sz="0" w:space="0" w:color="auto"/>
      </w:divBdr>
    </w:div>
    <w:div w:id="1855069745">
      <w:bodyDiv w:val="1"/>
      <w:marLeft w:val="0"/>
      <w:marRight w:val="0"/>
      <w:marTop w:val="0"/>
      <w:marBottom w:val="0"/>
      <w:divBdr>
        <w:top w:val="none" w:sz="0" w:space="0" w:color="auto"/>
        <w:left w:val="none" w:sz="0" w:space="0" w:color="auto"/>
        <w:bottom w:val="none" w:sz="0" w:space="0" w:color="auto"/>
        <w:right w:val="none" w:sz="0" w:space="0" w:color="auto"/>
      </w:divBdr>
    </w:div>
    <w:div w:id="1855269989">
      <w:bodyDiv w:val="1"/>
      <w:marLeft w:val="0"/>
      <w:marRight w:val="0"/>
      <w:marTop w:val="0"/>
      <w:marBottom w:val="0"/>
      <w:divBdr>
        <w:top w:val="none" w:sz="0" w:space="0" w:color="auto"/>
        <w:left w:val="none" w:sz="0" w:space="0" w:color="auto"/>
        <w:bottom w:val="none" w:sz="0" w:space="0" w:color="auto"/>
        <w:right w:val="none" w:sz="0" w:space="0" w:color="auto"/>
      </w:divBdr>
    </w:div>
    <w:div w:id="1855340743">
      <w:bodyDiv w:val="1"/>
      <w:marLeft w:val="0"/>
      <w:marRight w:val="0"/>
      <w:marTop w:val="0"/>
      <w:marBottom w:val="0"/>
      <w:divBdr>
        <w:top w:val="none" w:sz="0" w:space="0" w:color="auto"/>
        <w:left w:val="none" w:sz="0" w:space="0" w:color="auto"/>
        <w:bottom w:val="none" w:sz="0" w:space="0" w:color="auto"/>
        <w:right w:val="none" w:sz="0" w:space="0" w:color="auto"/>
      </w:divBdr>
    </w:div>
    <w:div w:id="1855340790">
      <w:bodyDiv w:val="1"/>
      <w:marLeft w:val="0"/>
      <w:marRight w:val="0"/>
      <w:marTop w:val="0"/>
      <w:marBottom w:val="0"/>
      <w:divBdr>
        <w:top w:val="none" w:sz="0" w:space="0" w:color="auto"/>
        <w:left w:val="none" w:sz="0" w:space="0" w:color="auto"/>
        <w:bottom w:val="none" w:sz="0" w:space="0" w:color="auto"/>
        <w:right w:val="none" w:sz="0" w:space="0" w:color="auto"/>
      </w:divBdr>
    </w:div>
    <w:div w:id="1855413410">
      <w:bodyDiv w:val="1"/>
      <w:marLeft w:val="0"/>
      <w:marRight w:val="0"/>
      <w:marTop w:val="0"/>
      <w:marBottom w:val="0"/>
      <w:divBdr>
        <w:top w:val="none" w:sz="0" w:space="0" w:color="auto"/>
        <w:left w:val="none" w:sz="0" w:space="0" w:color="auto"/>
        <w:bottom w:val="none" w:sz="0" w:space="0" w:color="auto"/>
        <w:right w:val="none" w:sz="0" w:space="0" w:color="auto"/>
      </w:divBdr>
    </w:div>
    <w:div w:id="1855416481">
      <w:bodyDiv w:val="1"/>
      <w:marLeft w:val="0"/>
      <w:marRight w:val="0"/>
      <w:marTop w:val="0"/>
      <w:marBottom w:val="0"/>
      <w:divBdr>
        <w:top w:val="none" w:sz="0" w:space="0" w:color="auto"/>
        <w:left w:val="none" w:sz="0" w:space="0" w:color="auto"/>
        <w:bottom w:val="none" w:sz="0" w:space="0" w:color="auto"/>
        <w:right w:val="none" w:sz="0" w:space="0" w:color="auto"/>
      </w:divBdr>
    </w:div>
    <w:div w:id="1855417563">
      <w:bodyDiv w:val="1"/>
      <w:marLeft w:val="0"/>
      <w:marRight w:val="0"/>
      <w:marTop w:val="0"/>
      <w:marBottom w:val="0"/>
      <w:divBdr>
        <w:top w:val="none" w:sz="0" w:space="0" w:color="auto"/>
        <w:left w:val="none" w:sz="0" w:space="0" w:color="auto"/>
        <w:bottom w:val="none" w:sz="0" w:space="0" w:color="auto"/>
        <w:right w:val="none" w:sz="0" w:space="0" w:color="auto"/>
      </w:divBdr>
    </w:div>
    <w:div w:id="1855458071">
      <w:bodyDiv w:val="1"/>
      <w:marLeft w:val="0"/>
      <w:marRight w:val="0"/>
      <w:marTop w:val="0"/>
      <w:marBottom w:val="0"/>
      <w:divBdr>
        <w:top w:val="none" w:sz="0" w:space="0" w:color="auto"/>
        <w:left w:val="none" w:sz="0" w:space="0" w:color="auto"/>
        <w:bottom w:val="none" w:sz="0" w:space="0" w:color="auto"/>
        <w:right w:val="none" w:sz="0" w:space="0" w:color="auto"/>
      </w:divBdr>
    </w:div>
    <w:div w:id="1855529646">
      <w:bodyDiv w:val="1"/>
      <w:marLeft w:val="0"/>
      <w:marRight w:val="0"/>
      <w:marTop w:val="0"/>
      <w:marBottom w:val="0"/>
      <w:divBdr>
        <w:top w:val="none" w:sz="0" w:space="0" w:color="auto"/>
        <w:left w:val="none" w:sz="0" w:space="0" w:color="auto"/>
        <w:bottom w:val="none" w:sz="0" w:space="0" w:color="auto"/>
        <w:right w:val="none" w:sz="0" w:space="0" w:color="auto"/>
      </w:divBdr>
    </w:div>
    <w:div w:id="1855536612">
      <w:bodyDiv w:val="1"/>
      <w:marLeft w:val="0"/>
      <w:marRight w:val="0"/>
      <w:marTop w:val="0"/>
      <w:marBottom w:val="0"/>
      <w:divBdr>
        <w:top w:val="none" w:sz="0" w:space="0" w:color="auto"/>
        <w:left w:val="none" w:sz="0" w:space="0" w:color="auto"/>
        <w:bottom w:val="none" w:sz="0" w:space="0" w:color="auto"/>
        <w:right w:val="none" w:sz="0" w:space="0" w:color="auto"/>
      </w:divBdr>
    </w:div>
    <w:div w:id="1855608575">
      <w:bodyDiv w:val="1"/>
      <w:marLeft w:val="0"/>
      <w:marRight w:val="0"/>
      <w:marTop w:val="0"/>
      <w:marBottom w:val="0"/>
      <w:divBdr>
        <w:top w:val="none" w:sz="0" w:space="0" w:color="auto"/>
        <w:left w:val="none" w:sz="0" w:space="0" w:color="auto"/>
        <w:bottom w:val="none" w:sz="0" w:space="0" w:color="auto"/>
        <w:right w:val="none" w:sz="0" w:space="0" w:color="auto"/>
      </w:divBdr>
    </w:div>
    <w:div w:id="1855653708">
      <w:bodyDiv w:val="1"/>
      <w:marLeft w:val="0"/>
      <w:marRight w:val="0"/>
      <w:marTop w:val="0"/>
      <w:marBottom w:val="0"/>
      <w:divBdr>
        <w:top w:val="none" w:sz="0" w:space="0" w:color="auto"/>
        <w:left w:val="none" w:sz="0" w:space="0" w:color="auto"/>
        <w:bottom w:val="none" w:sz="0" w:space="0" w:color="auto"/>
        <w:right w:val="none" w:sz="0" w:space="0" w:color="auto"/>
      </w:divBdr>
    </w:div>
    <w:div w:id="1855681619">
      <w:bodyDiv w:val="1"/>
      <w:marLeft w:val="0"/>
      <w:marRight w:val="0"/>
      <w:marTop w:val="0"/>
      <w:marBottom w:val="0"/>
      <w:divBdr>
        <w:top w:val="none" w:sz="0" w:space="0" w:color="auto"/>
        <w:left w:val="none" w:sz="0" w:space="0" w:color="auto"/>
        <w:bottom w:val="none" w:sz="0" w:space="0" w:color="auto"/>
        <w:right w:val="none" w:sz="0" w:space="0" w:color="auto"/>
      </w:divBdr>
    </w:div>
    <w:div w:id="1855797626">
      <w:bodyDiv w:val="1"/>
      <w:marLeft w:val="0"/>
      <w:marRight w:val="0"/>
      <w:marTop w:val="0"/>
      <w:marBottom w:val="0"/>
      <w:divBdr>
        <w:top w:val="none" w:sz="0" w:space="0" w:color="auto"/>
        <w:left w:val="none" w:sz="0" w:space="0" w:color="auto"/>
        <w:bottom w:val="none" w:sz="0" w:space="0" w:color="auto"/>
        <w:right w:val="none" w:sz="0" w:space="0" w:color="auto"/>
      </w:divBdr>
    </w:div>
    <w:div w:id="1855799465">
      <w:bodyDiv w:val="1"/>
      <w:marLeft w:val="0"/>
      <w:marRight w:val="0"/>
      <w:marTop w:val="0"/>
      <w:marBottom w:val="0"/>
      <w:divBdr>
        <w:top w:val="none" w:sz="0" w:space="0" w:color="auto"/>
        <w:left w:val="none" w:sz="0" w:space="0" w:color="auto"/>
        <w:bottom w:val="none" w:sz="0" w:space="0" w:color="auto"/>
        <w:right w:val="none" w:sz="0" w:space="0" w:color="auto"/>
      </w:divBdr>
    </w:div>
    <w:div w:id="1855848792">
      <w:bodyDiv w:val="1"/>
      <w:marLeft w:val="0"/>
      <w:marRight w:val="0"/>
      <w:marTop w:val="0"/>
      <w:marBottom w:val="0"/>
      <w:divBdr>
        <w:top w:val="none" w:sz="0" w:space="0" w:color="auto"/>
        <w:left w:val="none" w:sz="0" w:space="0" w:color="auto"/>
        <w:bottom w:val="none" w:sz="0" w:space="0" w:color="auto"/>
        <w:right w:val="none" w:sz="0" w:space="0" w:color="auto"/>
      </w:divBdr>
    </w:div>
    <w:div w:id="1855849562">
      <w:bodyDiv w:val="1"/>
      <w:marLeft w:val="0"/>
      <w:marRight w:val="0"/>
      <w:marTop w:val="0"/>
      <w:marBottom w:val="0"/>
      <w:divBdr>
        <w:top w:val="none" w:sz="0" w:space="0" w:color="auto"/>
        <w:left w:val="none" w:sz="0" w:space="0" w:color="auto"/>
        <w:bottom w:val="none" w:sz="0" w:space="0" w:color="auto"/>
        <w:right w:val="none" w:sz="0" w:space="0" w:color="auto"/>
      </w:divBdr>
    </w:div>
    <w:div w:id="1855876092">
      <w:bodyDiv w:val="1"/>
      <w:marLeft w:val="0"/>
      <w:marRight w:val="0"/>
      <w:marTop w:val="0"/>
      <w:marBottom w:val="0"/>
      <w:divBdr>
        <w:top w:val="none" w:sz="0" w:space="0" w:color="auto"/>
        <w:left w:val="none" w:sz="0" w:space="0" w:color="auto"/>
        <w:bottom w:val="none" w:sz="0" w:space="0" w:color="auto"/>
        <w:right w:val="none" w:sz="0" w:space="0" w:color="auto"/>
      </w:divBdr>
    </w:div>
    <w:div w:id="1855879773">
      <w:bodyDiv w:val="1"/>
      <w:marLeft w:val="0"/>
      <w:marRight w:val="0"/>
      <w:marTop w:val="0"/>
      <w:marBottom w:val="0"/>
      <w:divBdr>
        <w:top w:val="none" w:sz="0" w:space="0" w:color="auto"/>
        <w:left w:val="none" w:sz="0" w:space="0" w:color="auto"/>
        <w:bottom w:val="none" w:sz="0" w:space="0" w:color="auto"/>
        <w:right w:val="none" w:sz="0" w:space="0" w:color="auto"/>
      </w:divBdr>
    </w:div>
    <w:div w:id="1855919554">
      <w:bodyDiv w:val="1"/>
      <w:marLeft w:val="0"/>
      <w:marRight w:val="0"/>
      <w:marTop w:val="0"/>
      <w:marBottom w:val="0"/>
      <w:divBdr>
        <w:top w:val="none" w:sz="0" w:space="0" w:color="auto"/>
        <w:left w:val="none" w:sz="0" w:space="0" w:color="auto"/>
        <w:bottom w:val="none" w:sz="0" w:space="0" w:color="auto"/>
        <w:right w:val="none" w:sz="0" w:space="0" w:color="auto"/>
      </w:divBdr>
    </w:div>
    <w:div w:id="1855995409">
      <w:bodyDiv w:val="1"/>
      <w:marLeft w:val="0"/>
      <w:marRight w:val="0"/>
      <w:marTop w:val="0"/>
      <w:marBottom w:val="0"/>
      <w:divBdr>
        <w:top w:val="none" w:sz="0" w:space="0" w:color="auto"/>
        <w:left w:val="none" w:sz="0" w:space="0" w:color="auto"/>
        <w:bottom w:val="none" w:sz="0" w:space="0" w:color="auto"/>
        <w:right w:val="none" w:sz="0" w:space="0" w:color="auto"/>
      </w:divBdr>
    </w:div>
    <w:div w:id="1856070665">
      <w:bodyDiv w:val="1"/>
      <w:marLeft w:val="0"/>
      <w:marRight w:val="0"/>
      <w:marTop w:val="0"/>
      <w:marBottom w:val="0"/>
      <w:divBdr>
        <w:top w:val="none" w:sz="0" w:space="0" w:color="auto"/>
        <w:left w:val="none" w:sz="0" w:space="0" w:color="auto"/>
        <w:bottom w:val="none" w:sz="0" w:space="0" w:color="auto"/>
        <w:right w:val="none" w:sz="0" w:space="0" w:color="auto"/>
      </w:divBdr>
    </w:div>
    <w:div w:id="1856111067">
      <w:bodyDiv w:val="1"/>
      <w:marLeft w:val="0"/>
      <w:marRight w:val="0"/>
      <w:marTop w:val="0"/>
      <w:marBottom w:val="0"/>
      <w:divBdr>
        <w:top w:val="none" w:sz="0" w:space="0" w:color="auto"/>
        <w:left w:val="none" w:sz="0" w:space="0" w:color="auto"/>
        <w:bottom w:val="none" w:sz="0" w:space="0" w:color="auto"/>
        <w:right w:val="none" w:sz="0" w:space="0" w:color="auto"/>
      </w:divBdr>
    </w:div>
    <w:div w:id="1856112117">
      <w:bodyDiv w:val="1"/>
      <w:marLeft w:val="0"/>
      <w:marRight w:val="0"/>
      <w:marTop w:val="0"/>
      <w:marBottom w:val="0"/>
      <w:divBdr>
        <w:top w:val="none" w:sz="0" w:space="0" w:color="auto"/>
        <w:left w:val="none" w:sz="0" w:space="0" w:color="auto"/>
        <w:bottom w:val="none" w:sz="0" w:space="0" w:color="auto"/>
        <w:right w:val="none" w:sz="0" w:space="0" w:color="auto"/>
      </w:divBdr>
    </w:div>
    <w:div w:id="1856264980">
      <w:bodyDiv w:val="1"/>
      <w:marLeft w:val="0"/>
      <w:marRight w:val="0"/>
      <w:marTop w:val="0"/>
      <w:marBottom w:val="0"/>
      <w:divBdr>
        <w:top w:val="none" w:sz="0" w:space="0" w:color="auto"/>
        <w:left w:val="none" w:sz="0" w:space="0" w:color="auto"/>
        <w:bottom w:val="none" w:sz="0" w:space="0" w:color="auto"/>
        <w:right w:val="none" w:sz="0" w:space="0" w:color="auto"/>
      </w:divBdr>
    </w:div>
    <w:div w:id="1856269218">
      <w:bodyDiv w:val="1"/>
      <w:marLeft w:val="0"/>
      <w:marRight w:val="0"/>
      <w:marTop w:val="0"/>
      <w:marBottom w:val="0"/>
      <w:divBdr>
        <w:top w:val="none" w:sz="0" w:space="0" w:color="auto"/>
        <w:left w:val="none" w:sz="0" w:space="0" w:color="auto"/>
        <w:bottom w:val="none" w:sz="0" w:space="0" w:color="auto"/>
        <w:right w:val="none" w:sz="0" w:space="0" w:color="auto"/>
      </w:divBdr>
    </w:div>
    <w:div w:id="1856456322">
      <w:bodyDiv w:val="1"/>
      <w:marLeft w:val="0"/>
      <w:marRight w:val="0"/>
      <w:marTop w:val="0"/>
      <w:marBottom w:val="0"/>
      <w:divBdr>
        <w:top w:val="none" w:sz="0" w:space="0" w:color="auto"/>
        <w:left w:val="none" w:sz="0" w:space="0" w:color="auto"/>
        <w:bottom w:val="none" w:sz="0" w:space="0" w:color="auto"/>
        <w:right w:val="none" w:sz="0" w:space="0" w:color="auto"/>
      </w:divBdr>
    </w:div>
    <w:div w:id="1856505044">
      <w:bodyDiv w:val="1"/>
      <w:marLeft w:val="0"/>
      <w:marRight w:val="0"/>
      <w:marTop w:val="0"/>
      <w:marBottom w:val="0"/>
      <w:divBdr>
        <w:top w:val="none" w:sz="0" w:space="0" w:color="auto"/>
        <w:left w:val="none" w:sz="0" w:space="0" w:color="auto"/>
        <w:bottom w:val="none" w:sz="0" w:space="0" w:color="auto"/>
        <w:right w:val="none" w:sz="0" w:space="0" w:color="auto"/>
      </w:divBdr>
    </w:div>
    <w:div w:id="1856647569">
      <w:bodyDiv w:val="1"/>
      <w:marLeft w:val="0"/>
      <w:marRight w:val="0"/>
      <w:marTop w:val="0"/>
      <w:marBottom w:val="0"/>
      <w:divBdr>
        <w:top w:val="none" w:sz="0" w:space="0" w:color="auto"/>
        <w:left w:val="none" w:sz="0" w:space="0" w:color="auto"/>
        <w:bottom w:val="none" w:sz="0" w:space="0" w:color="auto"/>
        <w:right w:val="none" w:sz="0" w:space="0" w:color="auto"/>
      </w:divBdr>
    </w:div>
    <w:div w:id="1856650530">
      <w:bodyDiv w:val="1"/>
      <w:marLeft w:val="0"/>
      <w:marRight w:val="0"/>
      <w:marTop w:val="0"/>
      <w:marBottom w:val="0"/>
      <w:divBdr>
        <w:top w:val="none" w:sz="0" w:space="0" w:color="auto"/>
        <w:left w:val="none" w:sz="0" w:space="0" w:color="auto"/>
        <w:bottom w:val="none" w:sz="0" w:space="0" w:color="auto"/>
        <w:right w:val="none" w:sz="0" w:space="0" w:color="auto"/>
      </w:divBdr>
    </w:div>
    <w:div w:id="1856654272">
      <w:bodyDiv w:val="1"/>
      <w:marLeft w:val="0"/>
      <w:marRight w:val="0"/>
      <w:marTop w:val="0"/>
      <w:marBottom w:val="0"/>
      <w:divBdr>
        <w:top w:val="none" w:sz="0" w:space="0" w:color="auto"/>
        <w:left w:val="none" w:sz="0" w:space="0" w:color="auto"/>
        <w:bottom w:val="none" w:sz="0" w:space="0" w:color="auto"/>
        <w:right w:val="none" w:sz="0" w:space="0" w:color="auto"/>
      </w:divBdr>
    </w:div>
    <w:div w:id="1856728533">
      <w:bodyDiv w:val="1"/>
      <w:marLeft w:val="0"/>
      <w:marRight w:val="0"/>
      <w:marTop w:val="0"/>
      <w:marBottom w:val="0"/>
      <w:divBdr>
        <w:top w:val="none" w:sz="0" w:space="0" w:color="auto"/>
        <w:left w:val="none" w:sz="0" w:space="0" w:color="auto"/>
        <w:bottom w:val="none" w:sz="0" w:space="0" w:color="auto"/>
        <w:right w:val="none" w:sz="0" w:space="0" w:color="auto"/>
      </w:divBdr>
    </w:div>
    <w:div w:id="1856843181">
      <w:bodyDiv w:val="1"/>
      <w:marLeft w:val="0"/>
      <w:marRight w:val="0"/>
      <w:marTop w:val="0"/>
      <w:marBottom w:val="0"/>
      <w:divBdr>
        <w:top w:val="none" w:sz="0" w:space="0" w:color="auto"/>
        <w:left w:val="none" w:sz="0" w:space="0" w:color="auto"/>
        <w:bottom w:val="none" w:sz="0" w:space="0" w:color="auto"/>
        <w:right w:val="none" w:sz="0" w:space="0" w:color="auto"/>
      </w:divBdr>
    </w:div>
    <w:div w:id="1856845835">
      <w:bodyDiv w:val="1"/>
      <w:marLeft w:val="0"/>
      <w:marRight w:val="0"/>
      <w:marTop w:val="0"/>
      <w:marBottom w:val="0"/>
      <w:divBdr>
        <w:top w:val="none" w:sz="0" w:space="0" w:color="auto"/>
        <w:left w:val="none" w:sz="0" w:space="0" w:color="auto"/>
        <w:bottom w:val="none" w:sz="0" w:space="0" w:color="auto"/>
        <w:right w:val="none" w:sz="0" w:space="0" w:color="auto"/>
      </w:divBdr>
    </w:div>
    <w:div w:id="1856923707">
      <w:bodyDiv w:val="1"/>
      <w:marLeft w:val="0"/>
      <w:marRight w:val="0"/>
      <w:marTop w:val="0"/>
      <w:marBottom w:val="0"/>
      <w:divBdr>
        <w:top w:val="none" w:sz="0" w:space="0" w:color="auto"/>
        <w:left w:val="none" w:sz="0" w:space="0" w:color="auto"/>
        <w:bottom w:val="none" w:sz="0" w:space="0" w:color="auto"/>
        <w:right w:val="none" w:sz="0" w:space="0" w:color="auto"/>
      </w:divBdr>
    </w:div>
    <w:div w:id="1856924329">
      <w:bodyDiv w:val="1"/>
      <w:marLeft w:val="0"/>
      <w:marRight w:val="0"/>
      <w:marTop w:val="0"/>
      <w:marBottom w:val="0"/>
      <w:divBdr>
        <w:top w:val="none" w:sz="0" w:space="0" w:color="auto"/>
        <w:left w:val="none" w:sz="0" w:space="0" w:color="auto"/>
        <w:bottom w:val="none" w:sz="0" w:space="0" w:color="auto"/>
        <w:right w:val="none" w:sz="0" w:space="0" w:color="auto"/>
      </w:divBdr>
    </w:div>
    <w:div w:id="1856994414">
      <w:bodyDiv w:val="1"/>
      <w:marLeft w:val="0"/>
      <w:marRight w:val="0"/>
      <w:marTop w:val="0"/>
      <w:marBottom w:val="0"/>
      <w:divBdr>
        <w:top w:val="none" w:sz="0" w:space="0" w:color="auto"/>
        <w:left w:val="none" w:sz="0" w:space="0" w:color="auto"/>
        <w:bottom w:val="none" w:sz="0" w:space="0" w:color="auto"/>
        <w:right w:val="none" w:sz="0" w:space="0" w:color="auto"/>
      </w:divBdr>
    </w:div>
    <w:div w:id="1857039833">
      <w:bodyDiv w:val="1"/>
      <w:marLeft w:val="0"/>
      <w:marRight w:val="0"/>
      <w:marTop w:val="0"/>
      <w:marBottom w:val="0"/>
      <w:divBdr>
        <w:top w:val="none" w:sz="0" w:space="0" w:color="auto"/>
        <w:left w:val="none" w:sz="0" w:space="0" w:color="auto"/>
        <w:bottom w:val="none" w:sz="0" w:space="0" w:color="auto"/>
        <w:right w:val="none" w:sz="0" w:space="0" w:color="auto"/>
      </w:divBdr>
    </w:div>
    <w:div w:id="1857110911">
      <w:bodyDiv w:val="1"/>
      <w:marLeft w:val="0"/>
      <w:marRight w:val="0"/>
      <w:marTop w:val="0"/>
      <w:marBottom w:val="0"/>
      <w:divBdr>
        <w:top w:val="none" w:sz="0" w:space="0" w:color="auto"/>
        <w:left w:val="none" w:sz="0" w:space="0" w:color="auto"/>
        <w:bottom w:val="none" w:sz="0" w:space="0" w:color="auto"/>
        <w:right w:val="none" w:sz="0" w:space="0" w:color="auto"/>
      </w:divBdr>
    </w:div>
    <w:div w:id="1857114634">
      <w:bodyDiv w:val="1"/>
      <w:marLeft w:val="0"/>
      <w:marRight w:val="0"/>
      <w:marTop w:val="0"/>
      <w:marBottom w:val="0"/>
      <w:divBdr>
        <w:top w:val="none" w:sz="0" w:space="0" w:color="auto"/>
        <w:left w:val="none" w:sz="0" w:space="0" w:color="auto"/>
        <w:bottom w:val="none" w:sz="0" w:space="0" w:color="auto"/>
        <w:right w:val="none" w:sz="0" w:space="0" w:color="auto"/>
      </w:divBdr>
    </w:div>
    <w:div w:id="1857228233">
      <w:bodyDiv w:val="1"/>
      <w:marLeft w:val="0"/>
      <w:marRight w:val="0"/>
      <w:marTop w:val="0"/>
      <w:marBottom w:val="0"/>
      <w:divBdr>
        <w:top w:val="none" w:sz="0" w:space="0" w:color="auto"/>
        <w:left w:val="none" w:sz="0" w:space="0" w:color="auto"/>
        <w:bottom w:val="none" w:sz="0" w:space="0" w:color="auto"/>
        <w:right w:val="none" w:sz="0" w:space="0" w:color="auto"/>
      </w:divBdr>
    </w:div>
    <w:div w:id="1857378949">
      <w:bodyDiv w:val="1"/>
      <w:marLeft w:val="0"/>
      <w:marRight w:val="0"/>
      <w:marTop w:val="0"/>
      <w:marBottom w:val="0"/>
      <w:divBdr>
        <w:top w:val="none" w:sz="0" w:space="0" w:color="auto"/>
        <w:left w:val="none" w:sz="0" w:space="0" w:color="auto"/>
        <w:bottom w:val="none" w:sz="0" w:space="0" w:color="auto"/>
        <w:right w:val="none" w:sz="0" w:space="0" w:color="auto"/>
      </w:divBdr>
    </w:div>
    <w:div w:id="1857495086">
      <w:bodyDiv w:val="1"/>
      <w:marLeft w:val="0"/>
      <w:marRight w:val="0"/>
      <w:marTop w:val="0"/>
      <w:marBottom w:val="0"/>
      <w:divBdr>
        <w:top w:val="none" w:sz="0" w:space="0" w:color="auto"/>
        <w:left w:val="none" w:sz="0" w:space="0" w:color="auto"/>
        <w:bottom w:val="none" w:sz="0" w:space="0" w:color="auto"/>
        <w:right w:val="none" w:sz="0" w:space="0" w:color="auto"/>
      </w:divBdr>
    </w:div>
    <w:div w:id="1857495492">
      <w:bodyDiv w:val="1"/>
      <w:marLeft w:val="0"/>
      <w:marRight w:val="0"/>
      <w:marTop w:val="0"/>
      <w:marBottom w:val="0"/>
      <w:divBdr>
        <w:top w:val="none" w:sz="0" w:space="0" w:color="auto"/>
        <w:left w:val="none" w:sz="0" w:space="0" w:color="auto"/>
        <w:bottom w:val="none" w:sz="0" w:space="0" w:color="auto"/>
        <w:right w:val="none" w:sz="0" w:space="0" w:color="auto"/>
      </w:divBdr>
    </w:div>
    <w:div w:id="1857498469">
      <w:bodyDiv w:val="1"/>
      <w:marLeft w:val="0"/>
      <w:marRight w:val="0"/>
      <w:marTop w:val="0"/>
      <w:marBottom w:val="0"/>
      <w:divBdr>
        <w:top w:val="none" w:sz="0" w:space="0" w:color="auto"/>
        <w:left w:val="none" w:sz="0" w:space="0" w:color="auto"/>
        <w:bottom w:val="none" w:sz="0" w:space="0" w:color="auto"/>
        <w:right w:val="none" w:sz="0" w:space="0" w:color="auto"/>
      </w:divBdr>
    </w:div>
    <w:div w:id="1857579062">
      <w:bodyDiv w:val="1"/>
      <w:marLeft w:val="0"/>
      <w:marRight w:val="0"/>
      <w:marTop w:val="0"/>
      <w:marBottom w:val="0"/>
      <w:divBdr>
        <w:top w:val="none" w:sz="0" w:space="0" w:color="auto"/>
        <w:left w:val="none" w:sz="0" w:space="0" w:color="auto"/>
        <w:bottom w:val="none" w:sz="0" w:space="0" w:color="auto"/>
        <w:right w:val="none" w:sz="0" w:space="0" w:color="auto"/>
      </w:divBdr>
    </w:div>
    <w:div w:id="1857649466">
      <w:bodyDiv w:val="1"/>
      <w:marLeft w:val="0"/>
      <w:marRight w:val="0"/>
      <w:marTop w:val="0"/>
      <w:marBottom w:val="0"/>
      <w:divBdr>
        <w:top w:val="none" w:sz="0" w:space="0" w:color="auto"/>
        <w:left w:val="none" w:sz="0" w:space="0" w:color="auto"/>
        <w:bottom w:val="none" w:sz="0" w:space="0" w:color="auto"/>
        <w:right w:val="none" w:sz="0" w:space="0" w:color="auto"/>
      </w:divBdr>
    </w:div>
    <w:div w:id="1857696172">
      <w:bodyDiv w:val="1"/>
      <w:marLeft w:val="0"/>
      <w:marRight w:val="0"/>
      <w:marTop w:val="0"/>
      <w:marBottom w:val="0"/>
      <w:divBdr>
        <w:top w:val="none" w:sz="0" w:space="0" w:color="auto"/>
        <w:left w:val="none" w:sz="0" w:space="0" w:color="auto"/>
        <w:bottom w:val="none" w:sz="0" w:space="0" w:color="auto"/>
        <w:right w:val="none" w:sz="0" w:space="0" w:color="auto"/>
      </w:divBdr>
    </w:div>
    <w:div w:id="1857843816">
      <w:bodyDiv w:val="1"/>
      <w:marLeft w:val="0"/>
      <w:marRight w:val="0"/>
      <w:marTop w:val="0"/>
      <w:marBottom w:val="0"/>
      <w:divBdr>
        <w:top w:val="none" w:sz="0" w:space="0" w:color="auto"/>
        <w:left w:val="none" w:sz="0" w:space="0" w:color="auto"/>
        <w:bottom w:val="none" w:sz="0" w:space="0" w:color="auto"/>
        <w:right w:val="none" w:sz="0" w:space="0" w:color="auto"/>
      </w:divBdr>
    </w:div>
    <w:div w:id="1857882733">
      <w:bodyDiv w:val="1"/>
      <w:marLeft w:val="0"/>
      <w:marRight w:val="0"/>
      <w:marTop w:val="0"/>
      <w:marBottom w:val="0"/>
      <w:divBdr>
        <w:top w:val="none" w:sz="0" w:space="0" w:color="auto"/>
        <w:left w:val="none" w:sz="0" w:space="0" w:color="auto"/>
        <w:bottom w:val="none" w:sz="0" w:space="0" w:color="auto"/>
        <w:right w:val="none" w:sz="0" w:space="0" w:color="auto"/>
      </w:divBdr>
    </w:div>
    <w:div w:id="1857966302">
      <w:bodyDiv w:val="1"/>
      <w:marLeft w:val="0"/>
      <w:marRight w:val="0"/>
      <w:marTop w:val="0"/>
      <w:marBottom w:val="0"/>
      <w:divBdr>
        <w:top w:val="none" w:sz="0" w:space="0" w:color="auto"/>
        <w:left w:val="none" w:sz="0" w:space="0" w:color="auto"/>
        <w:bottom w:val="none" w:sz="0" w:space="0" w:color="auto"/>
        <w:right w:val="none" w:sz="0" w:space="0" w:color="auto"/>
      </w:divBdr>
    </w:div>
    <w:div w:id="1858225455">
      <w:bodyDiv w:val="1"/>
      <w:marLeft w:val="0"/>
      <w:marRight w:val="0"/>
      <w:marTop w:val="0"/>
      <w:marBottom w:val="0"/>
      <w:divBdr>
        <w:top w:val="none" w:sz="0" w:space="0" w:color="auto"/>
        <w:left w:val="none" w:sz="0" w:space="0" w:color="auto"/>
        <w:bottom w:val="none" w:sz="0" w:space="0" w:color="auto"/>
        <w:right w:val="none" w:sz="0" w:space="0" w:color="auto"/>
      </w:divBdr>
    </w:div>
    <w:div w:id="1858233112">
      <w:bodyDiv w:val="1"/>
      <w:marLeft w:val="0"/>
      <w:marRight w:val="0"/>
      <w:marTop w:val="0"/>
      <w:marBottom w:val="0"/>
      <w:divBdr>
        <w:top w:val="none" w:sz="0" w:space="0" w:color="auto"/>
        <w:left w:val="none" w:sz="0" w:space="0" w:color="auto"/>
        <w:bottom w:val="none" w:sz="0" w:space="0" w:color="auto"/>
        <w:right w:val="none" w:sz="0" w:space="0" w:color="auto"/>
      </w:divBdr>
    </w:div>
    <w:div w:id="1858233865">
      <w:bodyDiv w:val="1"/>
      <w:marLeft w:val="0"/>
      <w:marRight w:val="0"/>
      <w:marTop w:val="0"/>
      <w:marBottom w:val="0"/>
      <w:divBdr>
        <w:top w:val="none" w:sz="0" w:space="0" w:color="auto"/>
        <w:left w:val="none" w:sz="0" w:space="0" w:color="auto"/>
        <w:bottom w:val="none" w:sz="0" w:space="0" w:color="auto"/>
        <w:right w:val="none" w:sz="0" w:space="0" w:color="auto"/>
      </w:divBdr>
    </w:div>
    <w:div w:id="1858301453">
      <w:bodyDiv w:val="1"/>
      <w:marLeft w:val="0"/>
      <w:marRight w:val="0"/>
      <w:marTop w:val="0"/>
      <w:marBottom w:val="0"/>
      <w:divBdr>
        <w:top w:val="none" w:sz="0" w:space="0" w:color="auto"/>
        <w:left w:val="none" w:sz="0" w:space="0" w:color="auto"/>
        <w:bottom w:val="none" w:sz="0" w:space="0" w:color="auto"/>
        <w:right w:val="none" w:sz="0" w:space="0" w:color="auto"/>
      </w:divBdr>
    </w:div>
    <w:div w:id="1858302880">
      <w:bodyDiv w:val="1"/>
      <w:marLeft w:val="0"/>
      <w:marRight w:val="0"/>
      <w:marTop w:val="0"/>
      <w:marBottom w:val="0"/>
      <w:divBdr>
        <w:top w:val="none" w:sz="0" w:space="0" w:color="auto"/>
        <w:left w:val="none" w:sz="0" w:space="0" w:color="auto"/>
        <w:bottom w:val="none" w:sz="0" w:space="0" w:color="auto"/>
        <w:right w:val="none" w:sz="0" w:space="0" w:color="auto"/>
      </w:divBdr>
    </w:div>
    <w:div w:id="1858344311">
      <w:bodyDiv w:val="1"/>
      <w:marLeft w:val="0"/>
      <w:marRight w:val="0"/>
      <w:marTop w:val="0"/>
      <w:marBottom w:val="0"/>
      <w:divBdr>
        <w:top w:val="none" w:sz="0" w:space="0" w:color="auto"/>
        <w:left w:val="none" w:sz="0" w:space="0" w:color="auto"/>
        <w:bottom w:val="none" w:sz="0" w:space="0" w:color="auto"/>
        <w:right w:val="none" w:sz="0" w:space="0" w:color="auto"/>
      </w:divBdr>
    </w:div>
    <w:div w:id="1858346359">
      <w:bodyDiv w:val="1"/>
      <w:marLeft w:val="0"/>
      <w:marRight w:val="0"/>
      <w:marTop w:val="0"/>
      <w:marBottom w:val="0"/>
      <w:divBdr>
        <w:top w:val="none" w:sz="0" w:space="0" w:color="auto"/>
        <w:left w:val="none" w:sz="0" w:space="0" w:color="auto"/>
        <w:bottom w:val="none" w:sz="0" w:space="0" w:color="auto"/>
        <w:right w:val="none" w:sz="0" w:space="0" w:color="auto"/>
      </w:divBdr>
    </w:div>
    <w:div w:id="1858419375">
      <w:bodyDiv w:val="1"/>
      <w:marLeft w:val="0"/>
      <w:marRight w:val="0"/>
      <w:marTop w:val="0"/>
      <w:marBottom w:val="0"/>
      <w:divBdr>
        <w:top w:val="none" w:sz="0" w:space="0" w:color="auto"/>
        <w:left w:val="none" w:sz="0" w:space="0" w:color="auto"/>
        <w:bottom w:val="none" w:sz="0" w:space="0" w:color="auto"/>
        <w:right w:val="none" w:sz="0" w:space="0" w:color="auto"/>
      </w:divBdr>
    </w:div>
    <w:div w:id="1858614888">
      <w:bodyDiv w:val="1"/>
      <w:marLeft w:val="0"/>
      <w:marRight w:val="0"/>
      <w:marTop w:val="0"/>
      <w:marBottom w:val="0"/>
      <w:divBdr>
        <w:top w:val="none" w:sz="0" w:space="0" w:color="auto"/>
        <w:left w:val="none" w:sz="0" w:space="0" w:color="auto"/>
        <w:bottom w:val="none" w:sz="0" w:space="0" w:color="auto"/>
        <w:right w:val="none" w:sz="0" w:space="0" w:color="auto"/>
      </w:divBdr>
    </w:div>
    <w:div w:id="1858695791">
      <w:bodyDiv w:val="1"/>
      <w:marLeft w:val="0"/>
      <w:marRight w:val="0"/>
      <w:marTop w:val="0"/>
      <w:marBottom w:val="0"/>
      <w:divBdr>
        <w:top w:val="none" w:sz="0" w:space="0" w:color="auto"/>
        <w:left w:val="none" w:sz="0" w:space="0" w:color="auto"/>
        <w:bottom w:val="none" w:sz="0" w:space="0" w:color="auto"/>
        <w:right w:val="none" w:sz="0" w:space="0" w:color="auto"/>
      </w:divBdr>
    </w:div>
    <w:div w:id="1858884508">
      <w:bodyDiv w:val="1"/>
      <w:marLeft w:val="0"/>
      <w:marRight w:val="0"/>
      <w:marTop w:val="0"/>
      <w:marBottom w:val="0"/>
      <w:divBdr>
        <w:top w:val="none" w:sz="0" w:space="0" w:color="auto"/>
        <w:left w:val="none" w:sz="0" w:space="0" w:color="auto"/>
        <w:bottom w:val="none" w:sz="0" w:space="0" w:color="auto"/>
        <w:right w:val="none" w:sz="0" w:space="0" w:color="auto"/>
      </w:divBdr>
    </w:div>
    <w:div w:id="1858889060">
      <w:bodyDiv w:val="1"/>
      <w:marLeft w:val="0"/>
      <w:marRight w:val="0"/>
      <w:marTop w:val="0"/>
      <w:marBottom w:val="0"/>
      <w:divBdr>
        <w:top w:val="none" w:sz="0" w:space="0" w:color="auto"/>
        <w:left w:val="none" w:sz="0" w:space="0" w:color="auto"/>
        <w:bottom w:val="none" w:sz="0" w:space="0" w:color="auto"/>
        <w:right w:val="none" w:sz="0" w:space="0" w:color="auto"/>
      </w:divBdr>
    </w:div>
    <w:div w:id="1858961092">
      <w:bodyDiv w:val="1"/>
      <w:marLeft w:val="0"/>
      <w:marRight w:val="0"/>
      <w:marTop w:val="0"/>
      <w:marBottom w:val="0"/>
      <w:divBdr>
        <w:top w:val="none" w:sz="0" w:space="0" w:color="auto"/>
        <w:left w:val="none" w:sz="0" w:space="0" w:color="auto"/>
        <w:bottom w:val="none" w:sz="0" w:space="0" w:color="auto"/>
        <w:right w:val="none" w:sz="0" w:space="0" w:color="auto"/>
      </w:divBdr>
    </w:div>
    <w:div w:id="1859001431">
      <w:bodyDiv w:val="1"/>
      <w:marLeft w:val="0"/>
      <w:marRight w:val="0"/>
      <w:marTop w:val="0"/>
      <w:marBottom w:val="0"/>
      <w:divBdr>
        <w:top w:val="none" w:sz="0" w:space="0" w:color="auto"/>
        <w:left w:val="none" w:sz="0" w:space="0" w:color="auto"/>
        <w:bottom w:val="none" w:sz="0" w:space="0" w:color="auto"/>
        <w:right w:val="none" w:sz="0" w:space="0" w:color="auto"/>
      </w:divBdr>
    </w:div>
    <w:div w:id="1859004429">
      <w:bodyDiv w:val="1"/>
      <w:marLeft w:val="0"/>
      <w:marRight w:val="0"/>
      <w:marTop w:val="0"/>
      <w:marBottom w:val="0"/>
      <w:divBdr>
        <w:top w:val="none" w:sz="0" w:space="0" w:color="auto"/>
        <w:left w:val="none" w:sz="0" w:space="0" w:color="auto"/>
        <w:bottom w:val="none" w:sz="0" w:space="0" w:color="auto"/>
        <w:right w:val="none" w:sz="0" w:space="0" w:color="auto"/>
      </w:divBdr>
    </w:div>
    <w:div w:id="1859077547">
      <w:bodyDiv w:val="1"/>
      <w:marLeft w:val="0"/>
      <w:marRight w:val="0"/>
      <w:marTop w:val="0"/>
      <w:marBottom w:val="0"/>
      <w:divBdr>
        <w:top w:val="none" w:sz="0" w:space="0" w:color="auto"/>
        <w:left w:val="none" w:sz="0" w:space="0" w:color="auto"/>
        <w:bottom w:val="none" w:sz="0" w:space="0" w:color="auto"/>
        <w:right w:val="none" w:sz="0" w:space="0" w:color="auto"/>
      </w:divBdr>
    </w:div>
    <w:div w:id="1859080105">
      <w:bodyDiv w:val="1"/>
      <w:marLeft w:val="0"/>
      <w:marRight w:val="0"/>
      <w:marTop w:val="0"/>
      <w:marBottom w:val="0"/>
      <w:divBdr>
        <w:top w:val="none" w:sz="0" w:space="0" w:color="auto"/>
        <w:left w:val="none" w:sz="0" w:space="0" w:color="auto"/>
        <w:bottom w:val="none" w:sz="0" w:space="0" w:color="auto"/>
        <w:right w:val="none" w:sz="0" w:space="0" w:color="auto"/>
      </w:divBdr>
    </w:div>
    <w:div w:id="1859157524">
      <w:bodyDiv w:val="1"/>
      <w:marLeft w:val="0"/>
      <w:marRight w:val="0"/>
      <w:marTop w:val="0"/>
      <w:marBottom w:val="0"/>
      <w:divBdr>
        <w:top w:val="none" w:sz="0" w:space="0" w:color="auto"/>
        <w:left w:val="none" w:sz="0" w:space="0" w:color="auto"/>
        <w:bottom w:val="none" w:sz="0" w:space="0" w:color="auto"/>
        <w:right w:val="none" w:sz="0" w:space="0" w:color="auto"/>
      </w:divBdr>
    </w:div>
    <w:div w:id="1859196339">
      <w:bodyDiv w:val="1"/>
      <w:marLeft w:val="0"/>
      <w:marRight w:val="0"/>
      <w:marTop w:val="0"/>
      <w:marBottom w:val="0"/>
      <w:divBdr>
        <w:top w:val="none" w:sz="0" w:space="0" w:color="auto"/>
        <w:left w:val="none" w:sz="0" w:space="0" w:color="auto"/>
        <w:bottom w:val="none" w:sz="0" w:space="0" w:color="auto"/>
        <w:right w:val="none" w:sz="0" w:space="0" w:color="auto"/>
      </w:divBdr>
    </w:div>
    <w:div w:id="1859461334">
      <w:bodyDiv w:val="1"/>
      <w:marLeft w:val="0"/>
      <w:marRight w:val="0"/>
      <w:marTop w:val="0"/>
      <w:marBottom w:val="0"/>
      <w:divBdr>
        <w:top w:val="none" w:sz="0" w:space="0" w:color="auto"/>
        <w:left w:val="none" w:sz="0" w:space="0" w:color="auto"/>
        <w:bottom w:val="none" w:sz="0" w:space="0" w:color="auto"/>
        <w:right w:val="none" w:sz="0" w:space="0" w:color="auto"/>
      </w:divBdr>
    </w:div>
    <w:div w:id="1859466928">
      <w:bodyDiv w:val="1"/>
      <w:marLeft w:val="0"/>
      <w:marRight w:val="0"/>
      <w:marTop w:val="0"/>
      <w:marBottom w:val="0"/>
      <w:divBdr>
        <w:top w:val="none" w:sz="0" w:space="0" w:color="auto"/>
        <w:left w:val="none" w:sz="0" w:space="0" w:color="auto"/>
        <w:bottom w:val="none" w:sz="0" w:space="0" w:color="auto"/>
        <w:right w:val="none" w:sz="0" w:space="0" w:color="auto"/>
      </w:divBdr>
    </w:div>
    <w:div w:id="1859543661">
      <w:bodyDiv w:val="1"/>
      <w:marLeft w:val="0"/>
      <w:marRight w:val="0"/>
      <w:marTop w:val="0"/>
      <w:marBottom w:val="0"/>
      <w:divBdr>
        <w:top w:val="none" w:sz="0" w:space="0" w:color="auto"/>
        <w:left w:val="none" w:sz="0" w:space="0" w:color="auto"/>
        <w:bottom w:val="none" w:sz="0" w:space="0" w:color="auto"/>
        <w:right w:val="none" w:sz="0" w:space="0" w:color="auto"/>
      </w:divBdr>
    </w:div>
    <w:div w:id="1859587309">
      <w:bodyDiv w:val="1"/>
      <w:marLeft w:val="0"/>
      <w:marRight w:val="0"/>
      <w:marTop w:val="0"/>
      <w:marBottom w:val="0"/>
      <w:divBdr>
        <w:top w:val="none" w:sz="0" w:space="0" w:color="auto"/>
        <w:left w:val="none" w:sz="0" w:space="0" w:color="auto"/>
        <w:bottom w:val="none" w:sz="0" w:space="0" w:color="auto"/>
        <w:right w:val="none" w:sz="0" w:space="0" w:color="auto"/>
      </w:divBdr>
    </w:div>
    <w:div w:id="1859613186">
      <w:bodyDiv w:val="1"/>
      <w:marLeft w:val="0"/>
      <w:marRight w:val="0"/>
      <w:marTop w:val="0"/>
      <w:marBottom w:val="0"/>
      <w:divBdr>
        <w:top w:val="none" w:sz="0" w:space="0" w:color="auto"/>
        <w:left w:val="none" w:sz="0" w:space="0" w:color="auto"/>
        <w:bottom w:val="none" w:sz="0" w:space="0" w:color="auto"/>
        <w:right w:val="none" w:sz="0" w:space="0" w:color="auto"/>
      </w:divBdr>
    </w:div>
    <w:div w:id="1859657465">
      <w:bodyDiv w:val="1"/>
      <w:marLeft w:val="0"/>
      <w:marRight w:val="0"/>
      <w:marTop w:val="0"/>
      <w:marBottom w:val="0"/>
      <w:divBdr>
        <w:top w:val="none" w:sz="0" w:space="0" w:color="auto"/>
        <w:left w:val="none" w:sz="0" w:space="0" w:color="auto"/>
        <w:bottom w:val="none" w:sz="0" w:space="0" w:color="auto"/>
        <w:right w:val="none" w:sz="0" w:space="0" w:color="auto"/>
      </w:divBdr>
    </w:div>
    <w:div w:id="1859807077">
      <w:bodyDiv w:val="1"/>
      <w:marLeft w:val="0"/>
      <w:marRight w:val="0"/>
      <w:marTop w:val="0"/>
      <w:marBottom w:val="0"/>
      <w:divBdr>
        <w:top w:val="none" w:sz="0" w:space="0" w:color="auto"/>
        <w:left w:val="none" w:sz="0" w:space="0" w:color="auto"/>
        <w:bottom w:val="none" w:sz="0" w:space="0" w:color="auto"/>
        <w:right w:val="none" w:sz="0" w:space="0" w:color="auto"/>
      </w:divBdr>
    </w:div>
    <w:div w:id="1860003104">
      <w:bodyDiv w:val="1"/>
      <w:marLeft w:val="0"/>
      <w:marRight w:val="0"/>
      <w:marTop w:val="0"/>
      <w:marBottom w:val="0"/>
      <w:divBdr>
        <w:top w:val="none" w:sz="0" w:space="0" w:color="auto"/>
        <w:left w:val="none" w:sz="0" w:space="0" w:color="auto"/>
        <w:bottom w:val="none" w:sz="0" w:space="0" w:color="auto"/>
        <w:right w:val="none" w:sz="0" w:space="0" w:color="auto"/>
      </w:divBdr>
    </w:div>
    <w:div w:id="1860005378">
      <w:bodyDiv w:val="1"/>
      <w:marLeft w:val="0"/>
      <w:marRight w:val="0"/>
      <w:marTop w:val="0"/>
      <w:marBottom w:val="0"/>
      <w:divBdr>
        <w:top w:val="none" w:sz="0" w:space="0" w:color="auto"/>
        <w:left w:val="none" w:sz="0" w:space="0" w:color="auto"/>
        <w:bottom w:val="none" w:sz="0" w:space="0" w:color="auto"/>
        <w:right w:val="none" w:sz="0" w:space="0" w:color="auto"/>
      </w:divBdr>
    </w:div>
    <w:div w:id="1860045465">
      <w:bodyDiv w:val="1"/>
      <w:marLeft w:val="0"/>
      <w:marRight w:val="0"/>
      <w:marTop w:val="0"/>
      <w:marBottom w:val="0"/>
      <w:divBdr>
        <w:top w:val="none" w:sz="0" w:space="0" w:color="auto"/>
        <w:left w:val="none" w:sz="0" w:space="0" w:color="auto"/>
        <w:bottom w:val="none" w:sz="0" w:space="0" w:color="auto"/>
        <w:right w:val="none" w:sz="0" w:space="0" w:color="auto"/>
      </w:divBdr>
    </w:div>
    <w:div w:id="1860045935">
      <w:bodyDiv w:val="1"/>
      <w:marLeft w:val="0"/>
      <w:marRight w:val="0"/>
      <w:marTop w:val="0"/>
      <w:marBottom w:val="0"/>
      <w:divBdr>
        <w:top w:val="none" w:sz="0" w:space="0" w:color="auto"/>
        <w:left w:val="none" w:sz="0" w:space="0" w:color="auto"/>
        <w:bottom w:val="none" w:sz="0" w:space="0" w:color="auto"/>
        <w:right w:val="none" w:sz="0" w:space="0" w:color="auto"/>
      </w:divBdr>
    </w:div>
    <w:div w:id="1860119761">
      <w:bodyDiv w:val="1"/>
      <w:marLeft w:val="0"/>
      <w:marRight w:val="0"/>
      <w:marTop w:val="0"/>
      <w:marBottom w:val="0"/>
      <w:divBdr>
        <w:top w:val="none" w:sz="0" w:space="0" w:color="auto"/>
        <w:left w:val="none" w:sz="0" w:space="0" w:color="auto"/>
        <w:bottom w:val="none" w:sz="0" w:space="0" w:color="auto"/>
        <w:right w:val="none" w:sz="0" w:space="0" w:color="auto"/>
      </w:divBdr>
    </w:div>
    <w:div w:id="1860121294">
      <w:bodyDiv w:val="1"/>
      <w:marLeft w:val="0"/>
      <w:marRight w:val="0"/>
      <w:marTop w:val="0"/>
      <w:marBottom w:val="0"/>
      <w:divBdr>
        <w:top w:val="none" w:sz="0" w:space="0" w:color="auto"/>
        <w:left w:val="none" w:sz="0" w:space="0" w:color="auto"/>
        <w:bottom w:val="none" w:sz="0" w:space="0" w:color="auto"/>
        <w:right w:val="none" w:sz="0" w:space="0" w:color="auto"/>
      </w:divBdr>
    </w:div>
    <w:div w:id="1860240036">
      <w:bodyDiv w:val="1"/>
      <w:marLeft w:val="0"/>
      <w:marRight w:val="0"/>
      <w:marTop w:val="0"/>
      <w:marBottom w:val="0"/>
      <w:divBdr>
        <w:top w:val="none" w:sz="0" w:space="0" w:color="auto"/>
        <w:left w:val="none" w:sz="0" w:space="0" w:color="auto"/>
        <w:bottom w:val="none" w:sz="0" w:space="0" w:color="auto"/>
        <w:right w:val="none" w:sz="0" w:space="0" w:color="auto"/>
      </w:divBdr>
    </w:div>
    <w:div w:id="1860316533">
      <w:bodyDiv w:val="1"/>
      <w:marLeft w:val="0"/>
      <w:marRight w:val="0"/>
      <w:marTop w:val="0"/>
      <w:marBottom w:val="0"/>
      <w:divBdr>
        <w:top w:val="none" w:sz="0" w:space="0" w:color="auto"/>
        <w:left w:val="none" w:sz="0" w:space="0" w:color="auto"/>
        <w:bottom w:val="none" w:sz="0" w:space="0" w:color="auto"/>
        <w:right w:val="none" w:sz="0" w:space="0" w:color="auto"/>
      </w:divBdr>
    </w:div>
    <w:div w:id="1860392958">
      <w:bodyDiv w:val="1"/>
      <w:marLeft w:val="0"/>
      <w:marRight w:val="0"/>
      <w:marTop w:val="0"/>
      <w:marBottom w:val="0"/>
      <w:divBdr>
        <w:top w:val="none" w:sz="0" w:space="0" w:color="auto"/>
        <w:left w:val="none" w:sz="0" w:space="0" w:color="auto"/>
        <w:bottom w:val="none" w:sz="0" w:space="0" w:color="auto"/>
        <w:right w:val="none" w:sz="0" w:space="0" w:color="auto"/>
      </w:divBdr>
    </w:div>
    <w:div w:id="1860393588">
      <w:bodyDiv w:val="1"/>
      <w:marLeft w:val="0"/>
      <w:marRight w:val="0"/>
      <w:marTop w:val="0"/>
      <w:marBottom w:val="0"/>
      <w:divBdr>
        <w:top w:val="none" w:sz="0" w:space="0" w:color="auto"/>
        <w:left w:val="none" w:sz="0" w:space="0" w:color="auto"/>
        <w:bottom w:val="none" w:sz="0" w:space="0" w:color="auto"/>
        <w:right w:val="none" w:sz="0" w:space="0" w:color="auto"/>
      </w:divBdr>
    </w:div>
    <w:div w:id="1860436633">
      <w:bodyDiv w:val="1"/>
      <w:marLeft w:val="0"/>
      <w:marRight w:val="0"/>
      <w:marTop w:val="0"/>
      <w:marBottom w:val="0"/>
      <w:divBdr>
        <w:top w:val="none" w:sz="0" w:space="0" w:color="auto"/>
        <w:left w:val="none" w:sz="0" w:space="0" w:color="auto"/>
        <w:bottom w:val="none" w:sz="0" w:space="0" w:color="auto"/>
        <w:right w:val="none" w:sz="0" w:space="0" w:color="auto"/>
      </w:divBdr>
    </w:div>
    <w:div w:id="1860460438">
      <w:bodyDiv w:val="1"/>
      <w:marLeft w:val="0"/>
      <w:marRight w:val="0"/>
      <w:marTop w:val="0"/>
      <w:marBottom w:val="0"/>
      <w:divBdr>
        <w:top w:val="none" w:sz="0" w:space="0" w:color="auto"/>
        <w:left w:val="none" w:sz="0" w:space="0" w:color="auto"/>
        <w:bottom w:val="none" w:sz="0" w:space="0" w:color="auto"/>
        <w:right w:val="none" w:sz="0" w:space="0" w:color="auto"/>
      </w:divBdr>
    </w:div>
    <w:div w:id="1860463565">
      <w:bodyDiv w:val="1"/>
      <w:marLeft w:val="0"/>
      <w:marRight w:val="0"/>
      <w:marTop w:val="0"/>
      <w:marBottom w:val="0"/>
      <w:divBdr>
        <w:top w:val="none" w:sz="0" w:space="0" w:color="auto"/>
        <w:left w:val="none" w:sz="0" w:space="0" w:color="auto"/>
        <w:bottom w:val="none" w:sz="0" w:space="0" w:color="auto"/>
        <w:right w:val="none" w:sz="0" w:space="0" w:color="auto"/>
      </w:divBdr>
    </w:div>
    <w:div w:id="1860578198">
      <w:bodyDiv w:val="1"/>
      <w:marLeft w:val="0"/>
      <w:marRight w:val="0"/>
      <w:marTop w:val="0"/>
      <w:marBottom w:val="0"/>
      <w:divBdr>
        <w:top w:val="none" w:sz="0" w:space="0" w:color="auto"/>
        <w:left w:val="none" w:sz="0" w:space="0" w:color="auto"/>
        <w:bottom w:val="none" w:sz="0" w:space="0" w:color="auto"/>
        <w:right w:val="none" w:sz="0" w:space="0" w:color="auto"/>
      </w:divBdr>
    </w:div>
    <w:div w:id="1860578248">
      <w:bodyDiv w:val="1"/>
      <w:marLeft w:val="0"/>
      <w:marRight w:val="0"/>
      <w:marTop w:val="0"/>
      <w:marBottom w:val="0"/>
      <w:divBdr>
        <w:top w:val="none" w:sz="0" w:space="0" w:color="auto"/>
        <w:left w:val="none" w:sz="0" w:space="0" w:color="auto"/>
        <w:bottom w:val="none" w:sz="0" w:space="0" w:color="auto"/>
        <w:right w:val="none" w:sz="0" w:space="0" w:color="auto"/>
      </w:divBdr>
    </w:div>
    <w:div w:id="1860586447">
      <w:bodyDiv w:val="1"/>
      <w:marLeft w:val="0"/>
      <w:marRight w:val="0"/>
      <w:marTop w:val="0"/>
      <w:marBottom w:val="0"/>
      <w:divBdr>
        <w:top w:val="none" w:sz="0" w:space="0" w:color="auto"/>
        <w:left w:val="none" w:sz="0" w:space="0" w:color="auto"/>
        <w:bottom w:val="none" w:sz="0" w:space="0" w:color="auto"/>
        <w:right w:val="none" w:sz="0" w:space="0" w:color="auto"/>
      </w:divBdr>
    </w:div>
    <w:div w:id="1860660933">
      <w:bodyDiv w:val="1"/>
      <w:marLeft w:val="0"/>
      <w:marRight w:val="0"/>
      <w:marTop w:val="0"/>
      <w:marBottom w:val="0"/>
      <w:divBdr>
        <w:top w:val="none" w:sz="0" w:space="0" w:color="auto"/>
        <w:left w:val="none" w:sz="0" w:space="0" w:color="auto"/>
        <w:bottom w:val="none" w:sz="0" w:space="0" w:color="auto"/>
        <w:right w:val="none" w:sz="0" w:space="0" w:color="auto"/>
      </w:divBdr>
    </w:div>
    <w:div w:id="1860702663">
      <w:bodyDiv w:val="1"/>
      <w:marLeft w:val="0"/>
      <w:marRight w:val="0"/>
      <w:marTop w:val="0"/>
      <w:marBottom w:val="0"/>
      <w:divBdr>
        <w:top w:val="none" w:sz="0" w:space="0" w:color="auto"/>
        <w:left w:val="none" w:sz="0" w:space="0" w:color="auto"/>
        <w:bottom w:val="none" w:sz="0" w:space="0" w:color="auto"/>
        <w:right w:val="none" w:sz="0" w:space="0" w:color="auto"/>
      </w:divBdr>
    </w:div>
    <w:div w:id="1860773584">
      <w:bodyDiv w:val="1"/>
      <w:marLeft w:val="0"/>
      <w:marRight w:val="0"/>
      <w:marTop w:val="0"/>
      <w:marBottom w:val="0"/>
      <w:divBdr>
        <w:top w:val="none" w:sz="0" w:space="0" w:color="auto"/>
        <w:left w:val="none" w:sz="0" w:space="0" w:color="auto"/>
        <w:bottom w:val="none" w:sz="0" w:space="0" w:color="auto"/>
        <w:right w:val="none" w:sz="0" w:space="0" w:color="auto"/>
      </w:divBdr>
    </w:div>
    <w:div w:id="1860777903">
      <w:bodyDiv w:val="1"/>
      <w:marLeft w:val="0"/>
      <w:marRight w:val="0"/>
      <w:marTop w:val="0"/>
      <w:marBottom w:val="0"/>
      <w:divBdr>
        <w:top w:val="none" w:sz="0" w:space="0" w:color="auto"/>
        <w:left w:val="none" w:sz="0" w:space="0" w:color="auto"/>
        <w:bottom w:val="none" w:sz="0" w:space="0" w:color="auto"/>
        <w:right w:val="none" w:sz="0" w:space="0" w:color="auto"/>
      </w:divBdr>
    </w:div>
    <w:div w:id="1861043622">
      <w:bodyDiv w:val="1"/>
      <w:marLeft w:val="0"/>
      <w:marRight w:val="0"/>
      <w:marTop w:val="0"/>
      <w:marBottom w:val="0"/>
      <w:divBdr>
        <w:top w:val="none" w:sz="0" w:space="0" w:color="auto"/>
        <w:left w:val="none" w:sz="0" w:space="0" w:color="auto"/>
        <w:bottom w:val="none" w:sz="0" w:space="0" w:color="auto"/>
        <w:right w:val="none" w:sz="0" w:space="0" w:color="auto"/>
      </w:divBdr>
    </w:div>
    <w:div w:id="1861043980">
      <w:bodyDiv w:val="1"/>
      <w:marLeft w:val="0"/>
      <w:marRight w:val="0"/>
      <w:marTop w:val="0"/>
      <w:marBottom w:val="0"/>
      <w:divBdr>
        <w:top w:val="none" w:sz="0" w:space="0" w:color="auto"/>
        <w:left w:val="none" w:sz="0" w:space="0" w:color="auto"/>
        <w:bottom w:val="none" w:sz="0" w:space="0" w:color="auto"/>
        <w:right w:val="none" w:sz="0" w:space="0" w:color="auto"/>
      </w:divBdr>
    </w:div>
    <w:div w:id="1861047762">
      <w:bodyDiv w:val="1"/>
      <w:marLeft w:val="0"/>
      <w:marRight w:val="0"/>
      <w:marTop w:val="0"/>
      <w:marBottom w:val="0"/>
      <w:divBdr>
        <w:top w:val="none" w:sz="0" w:space="0" w:color="auto"/>
        <w:left w:val="none" w:sz="0" w:space="0" w:color="auto"/>
        <w:bottom w:val="none" w:sz="0" w:space="0" w:color="auto"/>
        <w:right w:val="none" w:sz="0" w:space="0" w:color="auto"/>
      </w:divBdr>
    </w:div>
    <w:div w:id="1861315184">
      <w:bodyDiv w:val="1"/>
      <w:marLeft w:val="0"/>
      <w:marRight w:val="0"/>
      <w:marTop w:val="0"/>
      <w:marBottom w:val="0"/>
      <w:divBdr>
        <w:top w:val="none" w:sz="0" w:space="0" w:color="auto"/>
        <w:left w:val="none" w:sz="0" w:space="0" w:color="auto"/>
        <w:bottom w:val="none" w:sz="0" w:space="0" w:color="auto"/>
        <w:right w:val="none" w:sz="0" w:space="0" w:color="auto"/>
      </w:divBdr>
    </w:div>
    <w:div w:id="1861624286">
      <w:bodyDiv w:val="1"/>
      <w:marLeft w:val="0"/>
      <w:marRight w:val="0"/>
      <w:marTop w:val="0"/>
      <w:marBottom w:val="0"/>
      <w:divBdr>
        <w:top w:val="none" w:sz="0" w:space="0" w:color="auto"/>
        <w:left w:val="none" w:sz="0" w:space="0" w:color="auto"/>
        <w:bottom w:val="none" w:sz="0" w:space="0" w:color="auto"/>
        <w:right w:val="none" w:sz="0" w:space="0" w:color="auto"/>
      </w:divBdr>
    </w:div>
    <w:div w:id="1861625974">
      <w:bodyDiv w:val="1"/>
      <w:marLeft w:val="0"/>
      <w:marRight w:val="0"/>
      <w:marTop w:val="0"/>
      <w:marBottom w:val="0"/>
      <w:divBdr>
        <w:top w:val="none" w:sz="0" w:space="0" w:color="auto"/>
        <w:left w:val="none" w:sz="0" w:space="0" w:color="auto"/>
        <w:bottom w:val="none" w:sz="0" w:space="0" w:color="auto"/>
        <w:right w:val="none" w:sz="0" w:space="0" w:color="auto"/>
      </w:divBdr>
    </w:div>
    <w:div w:id="1861626285">
      <w:bodyDiv w:val="1"/>
      <w:marLeft w:val="0"/>
      <w:marRight w:val="0"/>
      <w:marTop w:val="0"/>
      <w:marBottom w:val="0"/>
      <w:divBdr>
        <w:top w:val="none" w:sz="0" w:space="0" w:color="auto"/>
        <w:left w:val="none" w:sz="0" w:space="0" w:color="auto"/>
        <w:bottom w:val="none" w:sz="0" w:space="0" w:color="auto"/>
        <w:right w:val="none" w:sz="0" w:space="0" w:color="auto"/>
      </w:divBdr>
    </w:div>
    <w:div w:id="1861818659">
      <w:bodyDiv w:val="1"/>
      <w:marLeft w:val="0"/>
      <w:marRight w:val="0"/>
      <w:marTop w:val="0"/>
      <w:marBottom w:val="0"/>
      <w:divBdr>
        <w:top w:val="none" w:sz="0" w:space="0" w:color="auto"/>
        <w:left w:val="none" w:sz="0" w:space="0" w:color="auto"/>
        <w:bottom w:val="none" w:sz="0" w:space="0" w:color="auto"/>
        <w:right w:val="none" w:sz="0" w:space="0" w:color="auto"/>
      </w:divBdr>
    </w:div>
    <w:div w:id="1861969573">
      <w:bodyDiv w:val="1"/>
      <w:marLeft w:val="0"/>
      <w:marRight w:val="0"/>
      <w:marTop w:val="0"/>
      <w:marBottom w:val="0"/>
      <w:divBdr>
        <w:top w:val="none" w:sz="0" w:space="0" w:color="auto"/>
        <w:left w:val="none" w:sz="0" w:space="0" w:color="auto"/>
        <w:bottom w:val="none" w:sz="0" w:space="0" w:color="auto"/>
        <w:right w:val="none" w:sz="0" w:space="0" w:color="auto"/>
      </w:divBdr>
    </w:div>
    <w:div w:id="1862015436">
      <w:bodyDiv w:val="1"/>
      <w:marLeft w:val="0"/>
      <w:marRight w:val="0"/>
      <w:marTop w:val="0"/>
      <w:marBottom w:val="0"/>
      <w:divBdr>
        <w:top w:val="none" w:sz="0" w:space="0" w:color="auto"/>
        <w:left w:val="none" w:sz="0" w:space="0" w:color="auto"/>
        <w:bottom w:val="none" w:sz="0" w:space="0" w:color="auto"/>
        <w:right w:val="none" w:sz="0" w:space="0" w:color="auto"/>
      </w:divBdr>
    </w:div>
    <w:div w:id="1862090889">
      <w:bodyDiv w:val="1"/>
      <w:marLeft w:val="0"/>
      <w:marRight w:val="0"/>
      <w:marTop w:val="0"/>
      <w:marBottom w:val="0"/>
      <w:divBdr>
        <w:top w:val="none" w:sz="0" w:space="0" w:color="auto"/>
        <w:left w:val="none" w:sz="0" w:space="0" w:color="auto"/>
        <w:bottom w:val="none" w:sz="0" w:space="0" w:color="auto"/>
        <w:right w:val="none" w:sz="0" w:space="0" w:color="auto"/>
      </w:divBdr>
    </w:div>
    <w:div w:id="1862468399">
      <w:bodyDiv w:val="1"/>
      <w:marLeft w:val="0"/>
      <w:marRight w:val="0"/>
      <w:marTop w:val="0"/>
      <w:marBottom w:val="0"/>
      <w:divBdr>
        <w:top w:val="none" w:sz="0" w:space="0" w:color="auto"/>
        <w:left w:val="none" w:sz="0" w:space="0" w:color="auto"/>
        <w:bottom w:val="none" w:sz="0" w:space="0" w:color="auto"/>
        <w:right w:val="none" w:sz="0" w:space="0" w:color="auto"/>
      </w:divBdr>
    </w:div>
    <w:div w:id="1862551350">
      <w:bodyDiv w:val="1"/>
      <w:marLeft w:val="0"/>
      <w:marRight w:val="0"/>
      <w:marTop w:val="0"/>
      <w:marBottom w:val="0"/>
      <w:divBdr>
        <w:top w:val="none" w:sz="0" w:space="0" w:color="auto"/>
        <w:left w:val="none" w:sz="0" w:space="0" w:color="auto"/>
        <w:bottom w:val="none" w:sz="0" w:space="0" w:color="auto"/>
        <w:right w:val="none" w:sz="0" w:space="0" w:color="auto"/>
      </w:divBdr>
    </w:div>
    <w:div w:id="1862738589">
      <w:bodyDiv w:val="1"/>
      <w:marLeft w:val="0"/>
      <w:marRight w:val="0"/>
      <w:marTop w:val="0"/>
      <w:marBottom w:val="0"/>
      <w:divBdr>
        <w:top w:val="none" w:sz="0" w:space="0" w:color="auto"/>
        <w:left w:val="none" w:sz="0" w:space="0" w:color="auto"/>
        <w:bottom w:val="none" w:sz="0" w:space="0" w:color="auto"/>
        <w:right w:val="none" w:sz="0" w:space="0" w:color="auto"/>
      </w:divBdr>
    </w:div>
    <w:div w:id="1862743369">
      <w:bodyDiv w:val="1"/>
      <w:marLeft w:val="0"/>
      <w:marRight w:val="0"/>
      <w:marTop w:val="0"/>
      <w:marBottom w:val="0"/>
      <w:divBdr>
        <w:top w:val="none" w:sz="0" w:space="0" w:color="auto"/>
        <w:left w:val="none" w:sz="0" w:space="0" w:color="auto"/>
        <w:bottom w:val="none" w:sz="0" w:space="0" w:color="auto"/>
        <w:right w:val="none" w:sz="0" w:space="0" w:color="auto"/>
      </w:divBdr>
    </w:div>
    <w:div w:id="1862860837">
      <w:bodyDiv w:val="1"/>
      <w:marLeft w:val="0"/>
      <w:marRight w:val="0"/>
      <w:marTop w:val="0"/>
      <w:marBottom w:val="0"/>
      <w:divBdr>
        <w:top w:val="none" w:sz="0" w:space="0" w:color="auto"/>
        <w:left w:val="none" w:sz="0" w:space="0" w:color="auto"/>
        <w:bottom w:val="none" w:sz="0" w:space="0" w:color="auto"/>
        <w:right w:val="none" w:sz="0" w:space="0" w:color="auto"/>
      </w:divBdr>
    </w:div>
    <w:div w:id="1862934636">
      <w:bodyDiv w:val="1"/>
      <w:marLeft w:val="0"/>
      <w:marRight w:val="0"/>
      <w:marTop w:val="0"/>
      <w:marBottom w:val="0"/>
      <w:divBdr>
        <w:top w:val="none" w:sz="0" w:space="0" w:color="auto"/>
        <w:left w:val="none" w:sz="0" w:space="0" w:color="auto"/>
        <w:bottom w:val="none" w:sz="0" w:space="0" w:color="auto"/>
        <w:right w:val="none" w:sz="0" w:space="0" w:color="auto"/>
      </w:divBdr>
    </w:div>
    <w:div w:id="1862939855">
      <w:bodyDiv w:val="1"/>
      <w:marLeft w:val="0"/>
      <w:marRight w:val="0"/>
      <w:marTop w:val="0"/>
      <w:marBottom w:val="0"/>
      <w:divBdr>
        <w:top w:val="none" w:sz="0" w:space="0" w:color="auto"/>
        <w:left w:val="none" w:sz="0" w:space="0" w:color="auto"/>
        <w:bottom w:val="none" w:sz="0" w:space="0" w:color="auto"/>
        <w:right w:val="none" w:sz="0" w:space="0" w:color="auto"/>
      </w:divBdr>
    </w:div>
    <w:div w:id="1863126056">
      <w:bodyDiv w:val="1"/>
      <w:marLeft w:val="0"/>
      <w:marRight w:val="0"/>
      <w:marTop w:val="0"/>
      <w:marBottom w:val="0"/>
      <w:divBdr>
        <w:top w:val="none" w:sz="0" w:space="0" w:color="auto"/>
        <w:left w:val="none" w:sz="0" w:space="0" w:color="auto"/>
        <w:bottom w:val="none" w:sz="0" w:space="0" w:color="auto"/>
        <w:right w:val="none" w:sz="0" w:space="0" w:color="auto"/>
      </w:divBdr>
    </w:div>
    <w:div w:id="1863126236">
      <w:bodyDiv w:val="1"/>
      <w:marLeft w:val="0"/>
      <w:marRight w:val="0"/>
      <w:marTop w:val="0"/>
      <w:marBottom w:val="0"/>
      <w:divBdr>
        <w:top w:val="none" w:sz="0" w:space="0" w:color="auto"/>
        <w:left w:val="none" w:sz="0" w:space="0" w:color="auto"/>
        <w:bottom w:val="none" w:sz="0" w:space="0" w:color="auto"/>
        <w:right w:val="none" w:sz="0" w:space="0" w:color="auto"/>
      </w:divBdr>
    </w:div>
    <w:div w:id="1863130889">
      <w:bodyDiv w:val="1"/>
      <w:marLeft w:val="0"/>
      <w:marRight w:val="0"/>
      <w:marTop w:val="0"/>
      <w:marBottom w:val="0"/>
      <w:divBdr>
        <w:top w:val="none" w:sz="0" w:space="0" w:color="auto"/>
        <w:left w:val="none" w:sz="0" w:space="0" w:color="auto"/>
        <w:bottom w:val="none" w:sz="0" w:space="0" w:color="auto"/>
        <w:right w:val="none" w:sz="0" w:space="0" w:color="auto"/>
      </w:divBdr>
    </w:div>
    <w:div w:id="1863470887">
      <w:bodyDiv w:val="1"/>
      <w:marLeft w:val="0"/>
      <w:marRight w:val="0"/>
      <w:marTop w:val="0"/>
      <w:marBottom w:val="0"/>
      <w:divBdr>
        <w:top w:val="none" w:sz="0" w:space="0" w:color="auto"/>
        <w:left w:val="none" w:sz="0" w:space="0" w:color="auto"/>
        <w:bottom w:val="none" w:sz="0" w:space="0" w:color="auto"/>
        <w:right w:val="none" w:sz="0" w:space="0" w:color="auto"/>
      </w:divBdr>
    </w:div>
    <w:div w:id="1863589233">
      <w:bodyDiv w:val="1"/>
      <w:marLeft w:val="0"/>
      <w:marRight w:val="0"/>
      <w:marTop w:val="0"/>
      <w:marBottom w:val="0"/>
      <w:divBdr>
        <w:top w:val="none" w:sz="0" w:space="0" w:color="auto"/>
        <w:left w:val="none" w:sz="0" w:space="0" w:color="auto"/>
        <w:bottom w:val="none" w:sz="0" w:space="0" w:color="auto"/>
        <w:right w:val="none" w:sz="0" w:space="0" w:color="auto"/>
      </w:divBdr>
    </w:div>
    <w:div w:id="1863662044">
      <w:bodyDiv w:val="1"/>
      <w:marLeft w:val="0"/>
      <w:marRight w:val="0"/>
      <w:marTop w:val="0"/>
      <w:marBottom w:val="0"/>
      <w:divBdr>
        <w:top w:val="none" w:sz="0" w:space="0" w:color="auto"/>
        <w:left w:val="none" w:sz="0" w:space="0" w:color="auto"/>
        <w:bottom w:val="none" w:sz="0" w:space="0" w:color="auto"/>
        <w:right w:val="none" w:sz="0" w:space="0" w:color="auto"/>
      </w:divBdr>
    </w:div>
    <w:div w:id="1863667612">
      <w:bodyDiv w:val="1"/>
      <w:marLeft w:val="0"/>
      <w:marRight w:val="0"/>
      <w:marTop w:val="0"/>
      <w:marBottom w:val="0"/>
      <w:divBdr>
        <w:top w:val="none" w:sz="0" w:space="0" w:color="auto"/>
        <w:left w:val="none" w:sz="0" w:space="0" w:color="auto"/>
        <w:bottom w:val="none" w:sz="0" w:space="0" w:color="auto"/>
        <w:right w:val="none" w:sz="0" w:space="0" w:color="auto"/>
      </w:divBdr>
    </w:div>
    <w:div w:id="1863737129">
      <w:bodyDiv w:val="1"/>
      <w:marLeft w:val="0"/>
      <w:marRight w:val="0"/>
      <w:marTop w:val="0"/>
      <w:marBottom w:val="0"/>
      <w:divBdr>
        <w:top w:val="none" w:sz="0" w:space="0" w:color="auto"/>
        <w:left w:val="none" w:sz="0" w:space="0" w:color="auto"/>
        <w:bottom w:val="none" w:sz="0" w:space="0" w:color="auto"/>
        <w:right w:val="none" w:sz="0" w:space="0" w:color="auto"/>
      </w:divBdr>
    </w:div>
    <w:div w:id="1863780553">
      <w:bodyDiv w:val="1"/>
      <w:marLeft w:val="0"/>
      <w:marRight w:val="0"/>
      <w:marTop w:val="0"/>
      <w:marBottom w:val="0"/>
      <w:divBdr>
        <w:top w:val="none" w:sz="0" w:space="0" w:color="auto"/>
        <w:left w:val="none" w:sz="0" w:space="0" w:color="auto"/>
        <w:bottom w:val="none" w:sz="0" w:space="0" w:color="auto"/>
        <w:right w:val="none" w:sz="0" w:space="0" w:color="auto"/>
      </w:divBdr>
    </w:div>
    <w:div w:id="1863785558">
      <w:bodyDiv w:val="1"/>
      <w:marLeft w:val="0"/>
      <w:marRight w:val="0"/>
      <w:marTop w:val="0"/>
      <w:marBottom w:val="0"/>
      <w:divBdr>
        <w:top w:val="none" w:sz="0" w:space="0" w:color="auto"/>
        <w:left w:val="none" w:sz="0" w:space="0" w:color="auto"/>
        <w:bottom w:val="none" w:sz="0" w:space="0" w:color="auto"/>
        <w:right w:val="none" w:sz="0" w:space="0" w:color="auto"/>
      </w:divBdr>
    </w:div>
    <w:div w:id="1863859013">
      <w:bodyDiv w:val="1"/>
      <w:marLeft w:val="0"/>
      <w:marRight w:val="0"/>
      <w:marTop w:val="0"/>
      <w:marBottom w:val="0"/>
      <w:divBdr>
        <w:top w:val="none" w:sz="0" w:space="0" w:color="auto"/>
        <w:left w:val="none" w:sz="0" w:space="0" w:color="auto"/>
        <w:bottom w:val="none" w:sz="0" w:space="0" w:color="auto"/>
        <w:right w:val="none" w:sz="0" w:space="0" w:color="auto"/>
      </w:divBdr>
    </w:div>
    <w:div w:id="1864247199">
      <w:bodyDiv w:val="1"/>
      <w:marLeft w:val="0"/>
      <w:marRight w:val="0"/>
      <w:marTop w:val="0"/>
      <w:marBottom w:val="0"/>
      <w:divBdr>
        <w:top w:val="none" w:sz="0" w:space="0" w:color="auto"/>
        <w:left w:val="none" w:sz="0" w:space="0" w:color="auto"/>
        <w:bottom w:val="none" w:sz="0" w:space="0" w:color="auto"/>
        <w:right w:val="none" w:sz="0" w:space="0" w:color="auto"/>
      </w:divBdr>
    </w:div>
    <w:div w:id="1864320014">
      <w:bodyDiv w:val="1"/>
      <w:marLeft w:val="0"/>
      <w:marRight w:val="0"/>
      <w:marTop w:val="0"/>
      <w:marBottom w:val="0"/>
      <w:divBdr>
        <w:top w:val="none" w:sz="0" w:space="0" w:color="auto"/>
        <w:left w:val="none" w:sz="0" w:space="0" w:color="auto"/>
        <w:bottom w:val="none" w:sz="0" w:space="0" w:color="auto"/>
        <w:right w:val="none" w:sz="0" w:space="0" w:color="auto"/>
      </w:divBdr>
    </w:div>
    <w:div w:id="1864434998">
      <w:bodyDiv w:val="1"/>
      <w:marLeft w:val="0"/>
      <w:marRight w:val="0"/>
      <w:marTop w:val="0"/>
      <w:marBottom w:val="0"/>
      <w:divBdr>
        <w:top w:val="none" w:sz="0" w:space="0" w:color="auto"/>
        <w:left w:val="none" w:sz="0" w:space="0" w:color="auto"/>
        <w:bottom w:val="none" w:sz="0" w:space="0" w:color="auto"/>
        <w:right w:val="none" w:sz="0" w:space="0" w:color="auto"/>
      </w:divBdr>
    </w:div>
    <w:div w:id="1864510466">
      <w:bodyDiv w:val="1"/>
      <w:marLeft w:val="0"/>
      <w:marRight w:val="0"/>
      <w:marTop w:val="0"/>
      <w:marBottom w:val="0"/>
      <w:divBdr>
        <w:top w:val="none" w:sz="0" w:space="0" w:color="auto"/>
        <w:left w:val="none" w:sz="0" w:space="0" w:color="auto"/>
        <w:bottom w:val="none" w:sz="0" w:space="0" w:color="auto"/>
        <w:right w:val="none" w:sz="0" w:space="0" w:color="auto"/>
      </w:divBdr>
    </w:div>
    <w:div w:id="1864631893">
      <w:bodyDiv w:val="1"/>
      <w:marLeft w:val="0"/>
      <w:marRight w:val="0"/>
      <w:marTop w:val="0"/>
      <w:marBottom w:val="0"/>
      <w:divBdr>
        <w:top w:val="none" w:sz="0" w:space="0" w:color="auto"/>
        <w:left w:val="none" w:sz="0" w:space="0" w:color="auto"/>
        <w:bottom w:val="none" w:sz="0" w:space="0" w:color="auto"/>
        <w:right w:val="none" w:sz="0" w:space="0" w:color="auto"/>
      </w:divBdr>
    </w:div>
    <w:div w:id="1864709306">
      <w:bodyDiv w:val="1"/>
      <w:marLeft w:val="0"/>
      <w:marRight w:val="0"/>
      <w:marTop w:val="0"/>
      <w:marBottom w:val="0"/>
      <w:divBdr>
        <w:top w:val="none" w:sz="0" w:space="0" w:color="auto"/>
        <w:left w:val="none" w:sz="0" w:space="0" w:color="auto"/>
        <w:bottom w:val="none" w:sz="0" w:space="0" w:color="auto"/>
        <w:right w:val="none" w:sz="0" w:space="0" w:color="auto"/>
      </w:divBdr>
    </w:div>
    <w:div w:id="1864854210">
      <w:bodyDiv w:val="1"/>
      <w:marLeft w:val="0"/>
      <w:marRight w:val="0"/>
      <w:marTop w:val="0"/>
      <w:marBottom w:val="0"/>
      <w:divBdr>
        <w:top w:val="none" w:sz="0" w:space="0" w:color="auto"/>
        <w:left w:val="none" w:sz="0" w:space="0" w:color="auto"/>
        <w:bottom w:val="none" w:sz="0" w:space="0" w:color="auto"/>
        <w:right w:val="none" w:sz="0" w:space="0" w:color="auto"/>
      </w:divBdr>
    </w:div>
    <w:div w:id="1865089628">
      <w:bodyDiv w:val="1"/>
      <w:marLeft w:val="0"/>
      <w:marRight w:val="0"/>
      <w:marTop w:val="0"/>
      <w:marBottom w:val="0"/>
      <w:divBdr>
        <w:top w:val="none" w:sz="0" w:space="0" w:color="auto"/>
        <w:left w:val="none" w:sz="0" w:space="0" w:color="auto"/>
        <w:bottom w:val="none" w:sz="0" w:space="0" w:color="auto"/>
        <w:right w:val="none" w:sz="0" w:space="0" w:color="auto"/>
      </w:divBdr>
    </w:div>
    <w:div w:id="1865097540">
      <w:bodyDiv w:val="1"/>
      <w:marLeft w:val="0"/>
      <w:marRight w:val="0"/>
      <w:marTop w:val="0"/>
      <w:marBottom w:val="0"/>
      <w:divBdr>
        <w:top w:val="none" w:sz="0" w:space="0" w:color="auto"/>
        <w:left w:val="none" w:sz="0" w:space="0" w:color="auto"/>
        <w:bottom w:val="none" w:sz="0" w:space="0" w:color="auto"/>
        <w:right w:val="none" w:sz="0" w:space="0" w:color="auto"/>
      </w:divBdr>
    </w:div>
    <w:div w:id="1865169721">
      <w:bodyDiv w:val="1"/>
      <w:marLeft w:val="0"/>
      <w:marRight w:val="0"/>
      <w:marTop w:val="0"/>
      <w:marBottom w:val="0"/>
      <w:divBdr>
        <w:top w:val="none" w:sz="0" w:space="0" w:color="auto"/>
        <w:left w:val="none" w:sz="0" w:space="0" w:color="auto"/>
        <w:bottom w:val="none" w:sz="0" w:space="0" w:color="auto"/>
        <w:right w:val="none" w:sz="0" w:space="0" w:color="auto"/>
      </w:divBdr>
    </w:div>
    <w:div w:id="1865246491">
      <w:bodyDiv w:val="1"/>
      <w:marLeft w:val="0"/>
      <w:marRight w:val="0"/>
      <w:marTop w:val="0"/>
      <w:marBottom w:val="0"/>
      <w:divBdr>
        <w:top w:val="none" w:sz="0" w:space="0" w:color="auto"/>
        <w:left w:val="none" w:sz="0" w:space="0" w:color="auto"/>
        <w:bottom w:val="none" w:sz="0" w:space="0" w:color="auto"/>
        <w:right w:val="none" w:sz="0" w:space="0" w:color="auto"/>
      </w:divBdr>
    </w:div>
    <w:div w:id="1865247564">
      <w:bodyDiv w:val="1"/>
      <w:marLeft w:val="0"/>
      <w:marRight w:val="0"/>
      <w:marTop w:val="0"/>
      <w:marBottom w:val="0"/>
      <w:divBdr>
        <w:top w:val="none" w:sz="0" w:space="0" w:color="auto"/>
        <w:left w:val="none" w:sz="0" w:space="0" w:color="auto"/>
        <w:bottom w:val="none" w:sz="0" w:space="0" w:color="auto"/>
        <w:right w:val="none" w:sz="0" w:space="0" w:color="auto"/>
      </w:divBdr>
    </w:div>
    <w:div w:id="1865437118">
      <w:bodyDiv w:val="1"/>
      <w:marLeft w:val="0"/>
      <w:marRight w:val="0"/>
      <w:marTop w:val="0"/>
      <w:marBottom w:val="0"/>
      <w:divBdr>
        <w:top w:val="none" w:sz="0" w:space="0" w:color="auto"/>
        <w:left w:val="none" w:sz="0" w:space="0" w:color="auto"/>
        <w:bottom w:val="none" w:sz="0" w:space="0" w:color="auto"/>
        <w:right w:val="none" w:sz="0" w:space="0" w:color="auto"/>
      </w:divBdr>
    </w:div>
    <w:div w:id="1865483463">
      <w:bodyDiv w:val="1"/>
      <w:marLeft w:val="0"/>
      <w:marRight w:val="0"/>
      <w:marTop w:val="0"/>
      <w:marBottom w:val="0"/>
      <w:divBdr>
        <w:top w:val="none" w:sz="0" w:space="0" w:color="auto"/>
        <w:left w:val="none" w:sz="0" w:space="0" w:color="auto"/>
        <w:bottom w:val="none" w:sz="0" w:space="0" w:color="auto"/>
        <w:right w:val="none" w:sz="0" w:space="0" w:color="auto"/>
      </w:divBdr>
    </w:div>
    <w:div w:id="1865630851">
      <w:bodyDiv w:val="1"/>
      <w:marLeft w:val="0"/>
      <w:marRight w:val="0"/>
      <w:marTop w:val="0"/>
      <w:marBottom w:val="0"/>
      <w:divBdr>
        <w:top w:val="none" w:sz="0" w:space="0" w:color="auto"/>
        <w:left w:val="none" w:sz="0" w:space="0" w:color="auto"/>
        <w:bottom w:val="none" w:sz="0" w:space="0" w:color="auto"/>
        <w:right w:val="none" w:sz="0" w:space="0" w:color="auto"/>
      </w:divBdr>
    </w:div>
    <w:div w:id="1865752511">
      <w:bodyDiv w:val="1"/>
      <w:marLeft w:val="0"/>
      <w:marRight w:val="0"/>
      <w:marTop w:val="0"/>
      <w:marBottom w:val="0"/>
      <w:divBdr>
        <w:top w:val="none" w:sz="0" w:space="0" w:color="auto"/>
        <w:left w:val="none" w:sz="0" w:space="0" w:color="auto"/>
        <w:bottom w:val="none" w:sz="0" w:space="0" w:color="auto"/>
        <w:right w:val="none" w:sz="0" w:space="0" w:color="auto"/>
      </w:divBdr>
    </w:div>
    <w:div w:id="1865903967">
      <w:bodyDiv w:val="1"/>
      <w:marLeft w:val="0"/>
      <w:marRight w:val="0"/>
      <w:marTop w:val="0"/>
      <w:marBottom w:val="0"/>
      <w:divBdr>
        <w:top w:val="none" w:sz="0" w:space="0" w:color="auto"/>
        <w:left w:val="none" w:sz="0" w:space="0" w:color="auto"/>
        <w:bottom w:val="none" w:sz="0" w:space="0" w:color="auto"/>
        <w:right w:val="none" w:sz="0" w:space="0" w:color="auto"/>
      </w:divBdr>
    </w:div>
    <w:div w:id="1865941827">
      <w:bodyDiv w:val="1"/>
      <w:marLeft w:val="0"/>
      <w:marRight w:val="0"/>
      <w:marTop w:val="0"/>
      <w:marBottom w:val="0"/>
      <w:divBdr>
        <w:top w:val="none" w:sz="0" w:space="0" w:color="auto"/>
        <w:left w:val="none" w:sz="0" w:space="0" w:color="auto"/>
        <w:bottom w:val="none" w:sz="0" w:space="0" w:color="auto"/>
        <w:right w:val="none" w:sz="0" w:space="0" w:color="auto"/>
      </w:divBdr>
    </w:div>
    <w:div w:id="1866013852">
      <w:bodyDiv w:val="1"/>
      <w:marLeft w:val="0"/>
      <w:marRight w:val="0"/>
      <w:marTop w:val="0"/>
      <w:marBottom w:val="0"/>
      <w:divBdr>
        <w:top w:val="none" w:sz="0" w:space="0" w:color="auto"/>
        <w:left w:val="none" w:sz="0" w:space="0" w:color="auto"/>
        <w:bottom w:val="none" w:sz="0" w:space="0" w:color="auto"/>
        <w:right w:val="none" w:sz="0" w:space="0" w:color="auto"/>
      </w:divBdr>
    </w:div>
    <w:div w:id="1866014137">
      <w:bodyDiv w:val="1"/>
      <w:marLeft w:val="0"/>
      <w:marRight w:val="0"/>
      <w:marTop w:val="0"/>
      <w:marBottom w:val="0"/>
      <w:divBdr>
        <w:top w:val="none" w:sz="0" w:space="0" w:color="auto"/>
        <w:left w:val="none" w:sz="0" w:space="0" w:color="auto"/>
        <w:bottom w:val="none" w:sz="0" w:space="0" w:color="auto"/>
        <w:right w:val="none" w:sz="0" w:space="0" w:color="auto"/>
      </w:divBdr>
    </w:div>
    <w:div w:id="1866090813">
      <w:bodyDiv w:val="1"/>
      <w:marLeft w:val="0"/>
      <w:marRight w:val="0"/>
      <w:marTop w:val="0"/>
      <w:marBottom w:val="0"/>
      <w:divBdr>
        <w:top w:val="none" w:sz="0" w:space="0" w:color="auto"/>
        <w:left w:val="none" w:sz="0" w:space="0" w:color="auto"/>
        <w:bottom w:val="none" w:sz="0" w:space="0" w:color="auto"/>
        <w:right w:val="none" w:sz="0" w:space="0" w:color="auto"/>
      </w:divBdr>
    </w:div>
    <w:div w:id="1866098303">
      <w:bodyDiv w:val="1"/>
      <w:marLeft w:val="0"/>
      <w:marRight w:val="0"/>
      <w:marTop w:val="0"/>
      <w:marBottom w:val="0"/>
      <w:divBdr>
        <w:top w:val="none" w:sz="0" w:space="0" w:color="auto"/>
        <w:left w:val="none" w:sz="0" w:space="0" w:color="auto"/>
        <w:bottom w:val="none" w:sz="0" w:space="0" w:color="auto"/>
        <w:right w:val="none" w:sz="0" w:space="0" w:color="auto"/>
      </w:divBdr>
    </w:div>
    <w:div w:id="1866139412">
      <w:bodyDiv w:val="1"/>
      <w:marLeft w:val="0"/>
      <w:marRight w:val="0"/>
      <w:marTop w:val="0"/>
      <w:marBottom w:val="0"/>
      <w:divBdr>
        <w:top w:val="none" w:sz="0" w:space="0" w:color="auto"/>
        <w:left w:val="none" w:sz="0" w:space="0" w:color="auto"/>
        <w:bottom w:val="none" w:sz="0" w:space="0" w:color="auto"/>
        <w:right w:val="none" w:sz="0" w:space="0" w:color="auto"/>
      </w:divBdr>
    </w:div>
    <w:div w:id="1866166266">
      <w:bodyDiv w:val="1"/>
      <w:marLeft w:val="0"/>
      <w:marRight w:val="0"/>
      <w:marTop w:val="0"/>
      <w:marBottom w:val="0"/>
      <w:divBdr>
        <w:top w:val="none" w:sz="0" w:space="0" w:color="auto"/>
        <w:left w:val="none" w:sz="0" w:space="0" w:color="auto"/>
        <w:bottom w:val="none" w:sz="0" w:space="0" w:color="auto"/>
        <w:right w:val="none" w:sz="0" w:space="0" w:color="auto"/>
      </w:divBdr>
    </w:div>
    <w:div w:id="1866290639">
      <w:bodyDiv w:val="1"/>
      <w:marLeft w:val="0"/>
      <w:marRight w:val="0"/>
      <w:marTop w:val="0"/>
      <w:marBottom w:val="0"/>
      <w:divBdr>
        <w:top w:val="none" w:sz="0" w:space="0" w:color="auto"/>
        <w:left w:val="none" w:sz="0" w:space="0" w:color="auto"/>
        <w:bottom w:val="none" w:sz="0" w:space="0" w:color="auto"/>
        <w:right w:val="none" w:sz="0" w:space="0" w:color="auto"/>
      </w:divBdr>
    </w:div>
    <w:div w:id="1866361311">
      <w:bodyDiv w:val="1"/>
      <w:marLeft w:val="0"/>
      <w:marRight w:val="0"/>
      <w:marTop w:val="0"/>
      <w:marBottom w:val="0"/>
      <w:divBdr>
        <w:top w:val="none" w:sz="0" w:space="0" w:color="auto"/>
        <w:left w:val="none" w:sz="0" w:space="0" w:color="auto"/>
        <w:bottom w:val="none" w:sz="0" w:space="0" w:color="auto"/>
        <w:right w:val="none" w:sz="0" w:space="0" w:color="auto"/>
      </w:divBdr>
    </w:div>
    <w:div w:id="1866400080">
      <w:bodyDiv w:val="1"/>
      <w:marLeft w:val="0"/>
      <w:marRight w:val="0"/>
      <w:marTop w:val="0"/>
      <w:marBottom w:val="0"/>
      <w:divBdr>
        <w:top w:val="none" w:sz="0" w:space="0" w:color="auto"/>
        <w:left w:val="none" w:sz="0" w:space="0" w:color="auto"/>
        <w:bottom w:val="none" w:sz="0" w:space="0" w:color="auto"/>
        <w:right w:val="none" w:sz="0" w:space="0" w:color="auto"/>
      </w:divBdr>
    </w:div>
    <w:div w:id="1866406094">
      <w:bodyDiv w:val="1"/>
      <w:marLeft w:val="0"/>
      <w:marRight w:val="0"/>
      <w:marTop w:val="0"/>
      <w:marBottom w:val="0"/>
      <w:divBdr>
        <w:top w:val="none" w:sz="0" w:space="0" w:color="auto"/>
        <w:left w:val="none" w:sz="0" w:space="0" w:color="auto"/>
        <w:bottom w:val="none" w:sz="0" w:space="0" w:color="auto"/>
        <w:right w:val="none" w:sz="0" w:space="0" w:color="auto"/>
      </w:divBdr>
    </w:div>
    <w:div w:id="1866551268">
      <w:bodyDiv w:val="1"/>
      <w:marLeft w:val="0"/>
      <w:marRight w:val="0"/>
      <w:marTop w:val="0"/>
      <w:marBottom w:val="0"/>
      <w:divBdr>
        <w:top w:val="none" w:sz="0" w:space="0" w:color="auto"/>
        <w:left w:val="none" w:sz="0" w:space="0" w:color="auto"/>
        <w:bottom w:val="none" w:sz="0" w:space="0" w:color="auto"/>
        <w:right w:val="none" w:sz="0" w:space="0" w:color="auto"/>
      </w:divBdr>
    </w:div>
    <w:div w:id="1866626721">
      <w:bodyDiv w:val="1"/>
      <w:marLeft w:val="0"/>
      <w:marRight w:val="0"/>
      <w:marTop w:val="0"/>
      <w:marBottom w:val="0"/>
      <w:divBdr>
        <w:top w:val="none" w:sz="0" w:space="0" w:color="auto"/>
        <w:left w:val="none" w:sz="0" w:space="0" w:color="auto"/>
        <w:bottom w:val="none" w:sz="0" w:space="0" w:color="auto"/>
        <w:right w:val="none" w:sz="0" w:space="0" w:color="auto"/>
      </w:divBdr>
    </w:div>
    <w:div w:id="1866677341">
      <w:bodyDiv w:val="1"/>
      <w:marLeft w:val="0"/>
      <w:marRight w:val="0"/>
      <w:marTop w:val="0"/>
      <w:marBottom w:val="0"/>
      <w:divBdr>
        <w:top w:val="none" w:sz="0" w:space="0" w:color="auto"/>
        <w:left w:val="none" w:sz="0" w:space="0" w:color="auto"/>
        <w:bottom w:val="none" w:sz="0" w:space="0" w:color="auto"/>
        <w:right w:val="none" w:sz="0" w:space="0" w:color="auto"/>
      </w:divBdr>
    </w:div>
    <w:div w:id="1866678242">
      <w:bodyDiv w:val="1"/>
      <w:marLeft w:val="0"/>
      <w:marRight w:val="0"/>
      <w:marTop w:val="0"/>
      <w:marBottom w:val="0"/>
      <w:divBdr>
        <w:top w:val="none" w:sz="0" w:space="0" w:color="auto"/>
        <w:left w:val="none" w:sz="0" w:space="0" w:color="auto"/>
        <w:bottom w:val="none" w:sz="0" w:space="0" w:color="auto"/>
        <w:right w:val="none" w:sz="0" w:space="0" w:color="auto"/>
      </w:divBdr>
    </w:div>
    <w:div w:id="1866749996">
      <w:bodyDiv w:val="1"/>
      <w:marLeft w:val="0"/>
      <w:marRight w:val="0"/>
      <w:marTop w:val="0"/>
      <w:marBottom w:val="0"/>
      <w:divBdr>
        <w:top w:val="none" w:sz="0" w:space="0" w:color="auto"/>
        <w:left w:val="none" w:sz="0" w:space="0" w:color="auto"/>
        <w:bottom w:val="none" w:sz="0" w:space="0" w:color="auto"/>
        <w:right w:val="none" w:sz="0" w:space="0" w:color="auto"/>
      </w:divBdr>
    </w:div>
    <w:div w:id="1866823606">
      <w:bodyDiv w:val="1"/>
      <w:marLeft w:val="0"/>
      <w:marRight w:val="0"/>
      <w:marTop w:val="0"/>
      <w:marBottom w:val="0"/>
      <w:divBdr>
        <w:top w:val="none" w:sz="0" w:space="0" w:color="auto"/>
        <w:left w:val="none" w:sz="0" w:space="0" w:color="auto"/>
        <w:bottom w:val="none" w:sz="0" w:space="0" w:color="auto"/>
        <w:right w:val="none" w:sz="0" w:space="0" w:color="auto"/>
      </w:divBdr>
    </w:div>
    <w:div w:id="1866862838">
      <w:bodyDiv w:val="1"/>
      <w:marLeft w:val="0"/>
      <w:marRight w:val="0"/>
      <w:marTop w:val="0"/>
      <w:marBottom w:val="0"/>
      <w:divBdr>
        <w:top w:val="none" w:sz="0" w:space="0" w:color="auto"/>
        <w:left w:val="none" w:sz="0" w:space="0" w:color="auto"/>
        <w:bottom w:val="none" w:sz="0" w:space="0" w:color="auto"/>
        <w:right w:val="none" w:sz="0" w:space="0" w:color="auto"/>
      </w:divBdr>
    </w:div>
    <w:div w:id="1866939640">
      <w:bodyDiv w:val="1"/>
      <w:marLeft w:val="0"/>
      <w:marRight w:val="0"/>
      <w:marTop w:val="0"/>
      <w:marBottom w:val="0"/>
      <w:divBdr>
        <w:top w:val="none" w:sz="0" w:space="0" w:color="auto"/>
        <w:left w:val="none" w:sz="0" w:space="0" w:color="auto"/>
        <w:bottom w:val="none" w:sz="0" w:space="0" w:color="auto"/>
        <w:right w:val="none" w:sz="0" w:space="0" w:color="auto"/>
      </w:divBdr>
    </w:div>
    <w:div w:id="1867021512">
      <w:bodyDiv w:val="1"/>
      <w:marLeft w:val="0"/>
      <w:marRight w:val="0"/>
      <w:marTop w:val="0"/>
      <w:marBottom w:val="0"/>
      <w:divBdr>
        <w:top w:val="none" w:sz="0" w:space="0" w:color="auto"/>
        <w:left w:val="none" w:sz="0" w:space="0" w:color="auto"/>
        <w:bottom w:val="none" w:sz="0" w:space="0" w:color="auto"/>
        <w:right w:val="none" w:sz="0" w:space="0" w:color="auto"/>
      </w:divBdr>
    </w:div>
    <w:div w:id="1867055550">
      <w:bodyDiv w:val="1"/>
      <w:marLeft w:val="0"/>
      <w:marRight w:val="0"/>
      <w:marTop w:val="0"/>
      <w:marBottom w:val="0"/>
      <w:divBdr>
        <w:top w:val="none" w:sz="0" w:space="0" w:color="auto"/>
        <w:left w:val="none" w:sz="0" w:space="0" w:color="auto"/>
        <w:bottom w:val="none" w:sz="0" w:space="0" w:color="auto"/>
        <w:right w:val="none" w:sz="0" w:space="0" w:color="auto"/>
      </w:divBdr>
    </w:div>
    <w:div w:id="1867059228">
      <w:bodyDiv w:val="1"/>
      <w:marLeft w:val="0"/>
      <w:marRight w:val="0"/>
      <w:marTop w:val="0"/>
      <w:marBottom w:val="0"/>
      <w:divBdr>
        <w:top w:val="none" w:sz="0" w:space="0" w:color="auto"/>
        <w:left w:val="none" w:sz="0" w:space="0" w:color="auto"/>
        <w:bottom w:val="none" w:sz="0" w:space="0" w:color="auto"/>
        <w:right w:val="none" w:sz="0" w:space="0" w:color="auto"/>
      </w:divBdr>
    </w:div>
    <w:div w:id="1867212753">
      <w:bodyDiv w:val="1"/>
      <w:marLeft w:val="0"/>
      <w:marRight w:val="0"/>
      <w:marTop w:val="0"/>
      <w:marBottom w:val="0"/>
      <w:divBdr>
        <w:top w:val="none" w:sz="0" w:space="0" w:color="auto"/>
        <w:left w:val="none" w:sz="0" w:space="0" w:color="auto"/>
        <w:bottom w:val="none" w:sz="0" w:space="0" w:color="auto"/>
        <w:right w:val="none" w:sz="0" w:space="0" w:color="auto"/>
      </w:divBdr>
    </w:div>
    <w:div w:id="1867251915">
      <w:bodyDiv w:val="1"/>
      <w:marLeft w:val="0"/>
      <w:marRight w:val="0"/>
      <w:marTop w:val="0"/>
      <w:marBottom w:val="0"/>
      <w:divBdr>
        <w:top w:val="none" w:sz="0" w:space="0" w:color="auto"/>
        <w:left w:val="none" w:sz="0" w:space="0" w:color="auto"/>
        <w:bottom w:val="none" w:sz="0" w:space="0" w:color="auto"/>
        <w:right w:val="none" w:sz="0" w:space="0" w:color="auto"/>
      </w:divBdr>
    </w:div>
    <w:div w:id="1867477665">
      <w:bodyDiv w:val="1"/>
      <w:marLeft w:val="0"/>
      <w:marRight w:val="0"/>
      <w:marTop w:val="0"/>
      <w:marBottom w:val="0"/>
      <w:divBdr>
        <w:top w:val="none" w:sz="0" w:space="0" w:color="auto"/>
        <w:left w:val="none" w:sz="0" w:space="0" w:color="auto"/>
        <w:bottom w:val="none" w:sz="0" w:space="0" w:color="auto"/>
        <w:right w:val="none" w:sz="0" w:space="0" w:color="auto"/>
      </w:divBdr>
    </w:div>
    <w:div w:id="1867525538">
      <w:bodyDiv w:val="1"/>
      <w:marLeft w:val="0"/>
      <w:marRight w:val="0"/>
      <w:marTop w:val="0"/>
      <w:marBottom w:val="0"/>
      <w:divBdr>
        <w:top w:val="none" w:sz="0" w:space="0" w:color="auto"/>
        <w:left w:val="none" w:sz="0" w:space="0" w:color="auto"/>
        <w:bottom w:val="none" w:sz="0" w:space="0" w:color="auto"/>
        <w:right w:val="none" w:sz="0" w:space="0" w:color="auto"/>
      </w:divBdr>
    </w:div>
    <w:div w:id="1867525746">
      <w:bodyDiv w:val="1"/>
      <w:marLeft w:val="0"/>
      <w:marRight w:val="0"/>
      <w:marTop w:val="0"/>
      <w:marBottom w:val="0"/>
      <w:divBdr>
        <w:top w:val="none" w:sz="0" w:space="0" w:color="auto"/>
        <w:left w:val="none" w:sz="0" w:space="0" w:color="auto"/>
        <w:bottom w:val="none" w:sz="0" w:space="0" w:color="auto"/>
        <w:right w:val="none" w:sz="0" w:space="0" w:color="auto"/>
      </w:divBdr>
    </w:div>
    <w:div w:id="1867525894">
      <w:bodyDiv w:val="1"/>
      <w:marLeft w:val="0"/>
      <w:marRight w:val="0"/>
      <w:marTop w:val="0"/>
      <w:marBottom w:val="0"/>
      <w:divBdr>
        <w:top w:val="none" w:sz="0" w:space="0" w:color="auto"/>
        <w:left w:val="none" w:sz="0" w:space="0" w:color="auto"/>
        <w:bottom w:val="none" w:sz="0" w:space="0" w:color="auto"/>
        <w:right w:val="none" w:sz="0" w:space="0" w:color="auto"/>
      </w:divBdr>
    </w:div>
    <w:div w:id="1867669546">
      <w:bodyDiv w:val="1"/>
      <w:marLeft w:val="0"/>
      <w:marRight w:val="0"/>
      <w:marTop w:val="0"/>
      <w:marBottom w:val="0"/>
      <w:divBdr>
        <w:top w:val="none" w:sz="0" w:space="0" w:color="auto"/>
        <w:left w:val="none" w:sz="0" w:space="0" w:color="auto"/>
        <w:bottom w:val="none" w:sz="0" w:space="0" w:color="auto"/>
        <w:right w:val="none" w:sz="0" w:space="0" w:color="auto"/>
      </w:divBdr>
    </w:div>
    <w:div w:id="1867671207">
      <w:bodyDiv w:val="1"/>
      <w:marLeft w:val="0"/>
      <w:marRight w:val="0"/>
      <w:marTop w:val="0"/>
      <w:marBottom w:val="0"/>
      <w:divBdr>
        <w:top w:val="none" w:sz="0" w:space="0" w:color="auto"/>
        <w:left w:val="none" w:sz="0" w:space="0" w:color="auto"/>
        <w:bottom w:val="none" w:sz="0" w:space="0" w:color="auto"/>
        <w:right w:val="none" w:sz="0" w:space="0" w:color="auto"/>
      </w:divBdr>
    </w:div>
    <w:div w:id="1867716689">
      <w:bodyDiv w:val="1"/>
      <w:marLeft w:val="0"/>
      <w:marRight w:val="0"/>
      <w:marTop w:val="0"/>
      <w:marBottom w:val="0"/>
      <w:divBdr>
        <w:top w:val="none" w:sz="0" w:space="0" w:color="auto"/>
        <w:left w:val="none" w:sz="0" w:space="0" w:color="auto"/>
        <w:bottom w:val="none" w:sz="0" w:space="0" w:color="auto"/>
        <w:right w:val="none" w:sz="0" w:space="0" w:color="auto"/>
      </w:divBdr>
    </w:div>
    <w:div w:id="1867719173">
      <w:bodyDiv w:val="1"/>
      <w:marLeft w:val="0"/>
      <w:marRight w:val="0"/>
      <w:marTop w:val="0"/>
      <w:marBottom w:val="0"/>
      <w:divBdr>
        <w:top w:val="none" w:sz="0" w:space="0" w:color="auto"/>
        <w:left w:val="none" w:sz="0" w:space="0" w:color="auto"/>
        <w:bottom w:val="none" w:sz="0" w:space="0" w:color="auto"/>
        <w:right w:val="none" w:sz="0" w:space="0" w:color="auto"/>
      </w:divBdr>
    </w:div>
    <w:div w:id="1867786794">
      <w:bodyDiv w:val="1"/>
      <w:marLeft w:val="0"/>
      <w:marRight w:val="0"/>
      <w:marTop w:val="0"/>
      <w:marBottom w:val="0"/>
      <w:divBdr>
        <w:top w:val="none" w:sz="0" w:space="0" w:color="auto"/>
        <w:left w:val="none" w:sz="0" w:space="0" w:color="auto"/>
        <w:bottom w:val="none" w:sz="0" w:space="0" w:color="auto"/>
        <w:right w:val="none" w:sz="0" w:space="0" w:color="auto"/>
      </w:divBdr>
    </w:div>
    <w:div w:id="1867938677">
      <w:bodyDiv w:val="1"/>
      <w:marLeft w:val="0"/>
      <w:marRight w:val="0"/>
      <w:marTop w:val="0"/>
      <w:marBottom w:val="0"/>
      <w:divBdr>
        <w:top w:val="none" w:sz="0" w:space="0" w:color="auto"/>
        <w:left w:val="none" w:sz="0" w:space="0" w:color="auto"/>
        <w:bottom w:val="none" w:sz="0" w:space="0" w:color="auto"/>
        <w:right w:val="none" w:sz="0" w:space="0" w:color="auto"/>
      </w:divBdr>
    </w:div>
    <w:div w:id="1867939448">
      <w:bodyDiv w:val="1"/>
      <w:marLeft w:val="0"/>
      <w:marRight w:val="0"/>
      <w:marTop w:val="0"/>
      <w:marBottom w:val="0"/>
      <w:divBdr>
        <w:top w:val="none" w:sz="0" w:space="0" w:color="auto"/>
        <w:left w:val="none" w:sz="0" w:space="0" w:color="auto"/>
        <w:bottom w:val="none" w:sz="0" w:space="0" w:color="auto"/>
        <w:right w:val="none" w:sz="0" w:space="0" w:color="auto"/>
      </w:divBdr>
    </w:div>
    <w:div w:id="1868055199">
      <w:bodyDiv w:val="1"/>
      <w:marLeft w:val="0"/>
      <w:marRight w:val="0"/>
      <w:marTop w:val="0"/>
      <w:marBottom w:val="0"/>
      <w:divBdr>
        <w:top w:val="none" w:sz="0" w:space="0" w:color="auto"/>
        <w:left w:val="none" w:sz="0" w:space="0" w:color="auto"/>
        <w:bottom w:val="none" w:sz="0" w:space="0" w:color="auto"/>
        <w:right w:val="none" w:sz="0" w:space="0" w:color="auto"/>
      </w:divBdr>
    </w:div>
    <w:div w:id="1868174445">
      <w:bodyDiv w:val="1"/>
      <w:marLeft w:val="0"/>
      <w:marRight w:val="0"/>
      <w:marTop w:val="0"/>
      <w:marBottom w:val="0"/>
      <w:divBdr>
        <w:top w:val="none" w:sz="0" w:space="0" w:color="auto"/>
        <w:left w:val="none" w:sz="0" w:space="0" w:color="auto"/>
        <w:bottom w:val="none" w:sz="0" w:space="0" w:color="auto"/>
        <w:right w:val="none" w:sz="0" w:space="0" w:color="auto"/>
      </w:divBdr>
    </w:div>
    <w:div w:id="1868179725">
      <w:bodyDiv w:val="1"/>
      <w:marLeft w:val="0"/>
      <w:marRight w:val="0"/>
      <w:marTop w:val="0"/>
      <w:marBottom w:val="0"/>
      <w:divBdr>
        <w:top w:val="none" w:sz="0" w:space="0" w:color="auto"/>
        <w:left w:val="none" w:sz="0" w:space="0" w:color="auto"/>
        <w:bottom w:val="none" w:sz="0" w:space="0" w:color="auto"/>
        <w:right w:val="none" w:sz="0" w:space="0" w:color="auto"/>
      </w:divBdr>
    </w:div>
    <w:div w:id="1868325528">
      <w:bodyDiv w:val="1"/>
      <w:marLeft w:val="0"/>
      <w:marRight w:val="0"/>
      <w:marTop w:val="0"/>
      <w:marBottom w:val="0"/>
      <w:divBdr>
        <w:top w:val="none" w:sz="0" w:space="0" w:color="auto"/>
        <w:left w:val="none" w:sz="0" w:space="0" w:color="auto"/>
        <w:bottom w:val="none" w:sz="0" w:space="0" w:color="auto"/>
        <w:right w:val="none" w:sz="0" w:space="0" w:color="auto"/>
      </w:divBdr>
    </w:div>
    <w:div w:id="1868446300">
      <w:bodyDiv w:val="1"/>
      <w:marLeft w:val="0"/>
      <w:marRight w:val="0"/>
      <w:marTop w:val="0"/>
      <w:marBottom w:val="0"/>
      <w:divBdr>
        <w:top w:val="none" w:sz="0" w:space="0" w:color="auto"/>
        <w:left w:val="none" w:sz="0" w:space="0" w:color="auto"/>
        <w:bottom w:val="none" w:sz="0" w:space="0" w:color="auto"/>
        <w:right w:val="none" w:sz="0" w:space="0" w:color="auto"/>
      </w:divBdr>
    </w:div>
    <w:div w:id="1868637179">
      <w:bodyDiv w:val="1"/>
      <w:marLeft w:val="0"/>
      <w:marRight w:val="0"/>
      <w:marTop w:val="0"/>
      <w:marBottom w:val="0"/>
      <w:divBdr>
        <w:top w:val="none" w:sz="0" w:space="0" w:color="auto"/>
        <w:left w:val="none" w:sz="0" w:space="0" w:color="auto"/>
        <w:bottom w:val="none" w:sz="0" w:space="0" w:color="auto"/>
        <w:right w:val="none" w:sz="0" w:space="0" w:color="auto"/>
      </w:divBdr>
    </w:div>
    <w:div w:id="1868712347">
      <w:bodyDiv w:val="1"/>
      <w:marLeft w:val="0"/>
      <w:marRight w:val="0"/>
      <w:marTop w:val="0"/>
      <w:marBottom w:val="0"/>
      <w:divBdr>
        <w:top w:val="none" w:sz="0" w:space="0" w:color="auto"/>
        <w:left w:val="none" w:sz="0" w:space="0" w:color="auto"/>
        <w:bottom w:val="none" w:sz="0" w:space="0" w:color="auto"/>
        <w:right w:val="none" w:sz="0" w:space="0" w:color="auto"/>
      </w:divBdr>
    </w:div>
    <w:div w:id="1868790519">
      <w:bodyDiv w:val="1"/>
      <w:marLeft w:val="0"/>
      <w:marRight w:val="0"/>
      <w:marTop w:val="0"/>
      <w:marBottom w:val="0"/>
      <w:divBdr>
        <w:top w:val="none" w:sz="0" w:space="0" w:color="auto"/>
        <w:left w:val="none" w:sz="0" w:space="0" w:color="auto"/>
        <w:bottom w:val="none" w:sz="0" w:space="0" w:color="auto"/>
        <w:right w:val="none" w:sz="0" w:space="0" w:color="auto"/>
      </w:divBdr>
    </w:div>
    <w:div w:id="1868831066">
      <w:bodyDiv w:val="1"/>
      <w:marLeft w:val="0"/>
      <w:marRight w:val="0"/>
      <w:marTop w:val="0"/>
      <w:marBottom w:val="0"/>
      <w:divBdr>
        <w:top w:val="none" w:sz="0" w:space="0" w:color="auto"/>
        <w:left w:val="none" w:sz="0" w:space="0" w:color="auto"/>
        <w:bottom w:val="none" w:sz="0" w:space="0" w:color="auto"/>
        <w:right w:val="none" w:sz="0" w:space="0" w:color="auto"/>
      </w:divBdr>
    </w:div>
    <w:div w:id="1868904549">
      <w:bodyDiv w:val="1"/>
      <w:marLeft w:val="0"/>
      <w:marRight w:val="0"/>
      <w:marTop w:val="0"/>
      <w:marBottom w:val="0"/>
      <w:divBdr>
        <w:top w:val="none" w:sz="0" w:space="0" w:color="auto"/>
        <w:left w:val="none" w:sz="0" w:space="0" w:color="auto"/>
        <w:bottom w:val="none" w:sz="0" w:space="0" w:color="auto"/>
        <w:right w:val="none" w:sz="0" w:space="0" w:color="auto"/>
      </w:divBdr>
    </w:div>
    <w:div w:id="1868908519">
      <w:bodyDiv w:val="1"/>
      <w:marLeft w:val="0"/>
      <w:marRight w:val="0"/>
      <w:marTop w:val="0"/>
      <w:marBottom w:val="0"/>
      <w:divBdr>
        <w:top w:val="none" w:sz="0" w:space="0" w:color="auto"/>
        <w:left w:val="none" w:sz="0" w:space="0" w:color="auto"/>
        <w:bottom w:val="none" w:sz="0" w:space="0" w:color="auto"/>
        <w:right w:val="none" w:sz="0" w:space="0" w:color="auto"/>
      </w:divBdr>
    </w:div>
    <w:div w:id="1868909438">
      <w:bodyDiv w:val="1"/>
      <w:marLeft w:val="0"/>
      <w:marRight w:val="0"/>
      <w:marTop w:val="0"/>
      <w:marBottom w:val="0"/>
      <w:divBdr>
        <w:top w:val="none" w:sz="0" w:space="0" w:color="auto"/>
        <w:left w:val="none" w:sz="0" w:space="0" w:color="auto"/>
        <w:bottom w:val="none" w:sz="0" w:space="0" w:color="auto"/>
        <w:right w:val="none" w:sz="0" w:space="0" w:color="auto"/>
      </w:divBdr>
    </w:div>
    <w:div w:id="1869025033">
      <w:bodyDiv w:val="1"/>
      <w:marLeft w:val="0"/>
      <w:marRight w:val="0"/>
      <w:marTop w:val="0"/>
      <w:marBottom w:val="0"/>
      <w:divBdr>
        <w:top w:val="none" w:sz="0" w:space="0" w:color="auto"/>
        <w:left w:val="none" w:sz="0" w:space="0" w:color="auto"/>
        <w:bottom w:val="none" w:sz="0" w:space="0" w:color="auto"/>
        <w:right w:val="none" w:sz="0" w:space="0" w:color="auto"/>
      </w:divBdr>
    </w:div>
    <w:div w:id="1869026692">
      <w:bodyDiv w:val="1"/>
      <w:marLeft w:val="0"/>
      <w:marRight w:val="0"/>
      <w:marTop w:val="0"/>
      <w:marBottom w:val="0"/>
      <w:divBdr>
        <w:top w:val="none" w:sz="0" w:space="0" w:color="auto"/>
        <w:left w:val="none" w:sz="0" w:space="0" w:color="auto"/>
        <w:bottom w:val="none" w:sz="0" w:space="0" w:color="auto"/>
        <w:right w:val="none" w:sz="0" w:space="0" w:color="auto"/>
      </w:divBdr>
    </w:div>
    <w:div w:id="1869100988">
      <w:bodyDiv w:val="1"/>
      <w:marLeft w:val="0"/>
      <w:marRight w:val="0"/>
      <w:marTop w:val="0"/>
      <w:marBottom w:val="0"/>
      <w:divBdr>
        <w:top w:val="none" w:sz="0" w:space="0" w:color="auto"/>
        <w:left w:val="none" w:sz="0" w:space="0" w:color="auto"/>
        <w:bottom w:val="none" w:sz="0" w:space="0" w:color="auto"/>
        <w:right w:val="none" w:sz="0" w:space="0" w:color="auto"/>
      </w:divBdr>
    </w:div>
    <w:div w:id="1869174830">
      <w:bodyDiv w:val="1"/>
      <w:marLeft w:val="0"/>
      <w:marRight w:val="0"/>
      <w:marTop w:val="0"/>
      <w:marBottom w:val="0"/>
      <w:divBdr>
        <w:top w:val="none" w:sz="0" w:space="0" w:color="auto"/>
        <w:left w:val="none" w:sz="0" w:space="0" w:color="auto"/>
        <w:bottom w:val="none" w:sz="0" w:space="0" w:color="auto"/>
        <w:right w:val="none" w:sz="0" w:space="0" w:color="auto"/>
      </w:divBdr>
    </w:div>
    <w:div w:id="1869177093">
      <w:bodyDiv w:val="1"/>
      <w:marLeft w:val="0"/>
      <w:marRight w:val="0"/>
      <w:marTop w:val="0"/>
      <w:marBottom w:val="0"/>
      <w:divBdr>
        <w:top w:val="none" w:sz="0" w:space="0" w:color="auto"/>
        <w:left w:val="none" w:sz="0" w:space="0" w:color="auto"/>
        <w:bottom w:val="none" w:sz="0" w:space="0" w:color="auto"/>
        <w:right w:val="none" w:sz="0" w:space="0" w:color="auto"/>
      </w:divBdr>
    </w:div>
    <w:div w:id="1869247932">
      <w:bodyDiv w:val="1"/>
      <w:marLeft w:val="0"/>
      <w:marRight w:val="0"/>
      <w:marTop w:val="0"/>
      <w:marBottom w:val="0"/>
      <w:divBdr>
        <w:top w:val="none" w:sz="0" w:space="0" w:color="auto"/>
        <w:left w:val="none" w:sz="0" w:space="0" w:color="auto"/>
        <w:bottom w:val="none" w:sz="0" w:space="0" w:color="auto"/>
        <w:right w:val="none" w:sz="0" w:space="0" w:color="auto"/>
      </w:divBdr>
    </w:div>
    <w:div w:id="1869290960">
      <w:bodyDiv w:val="1"/>
      <w:marLeft w:val="0"/>
      <w:marRight w:val="0"/>
      <w:marTop w:val="0"/>
      <w:marBottom w:val="0"/>
      <w:divBdr>
        <w:top w:val="none" w:sz="0" w:space="0" w:color="auto"/>
        <w:left w:val="none" w:sz="0" w:space="0" w:color="auto"/>
        <w:bottom w:val="none" w:sz="0" w:space="0" w:color="auto"/>
        <w:right w:val="none" w:sz="0" w:space="0" w:color="auto"/>
      </w:divBdr>
    </w:div>
    <w:div w:id="1869370060">
      <w:bodyDiv w:val="1"/>
      <w:marLeft w:val="0"/>
      <w:marRight w:val="0"/>
      <w:marTop w:val="0"/>
      <w:marBottom w:val="0"/>
      <w:divBdr>
        <w:top w:val="none" w:sz="0" w:space="0" w:color="auto"/>
        <w:left w:val="none" w:sz="0" w:space="0" w:color="auto"/>
        <w:bottom w:val="none" w:sz="0" w:space="0" w:color="auto"/>
        <w:right w:val="none" w:sz="0" w:space="0" w:color="auto"/>
      </w:divBdr>
    </w:div>
    <w:div w:id="1869444161">
      <w:bodyDiv w:val="1"/>
      <w:marLeft w:val="0"/>
      <w:marRight w:val="0"/>
      <w:marTop w:val="0"/>
      <w:marBottom w:val="0"/>
      <w:divBdr>
        <w:top w:val="none" w:sz="0" w:space="0" w:color="auto"/>
        <w:left w:val="none" w:sz="0" w:space="0" w:color="auto"/>
        <w:bottom w:val="none" w:sz="0" w:space="0" w:color="auto"/>
        <w:right w:val="none" w:sz="0" w:space="0" w:color="auto"/>
      </w:divBdr>
    </w:div>
    <w:div w:id="1869484287">
      <w:bodyDiv w:val="1"/>
      <w:marLeft w:val="0"/>
      <w:marRight w:val="0"/>
      <w:marTop w:val="0"/>
      <w:marBottom w:val="0"/>
      <w:divBdr>
        <w:top w:val="none" w:sz="0" w:space="0" w:color="auto"/>
        <w:left w:val="none" w:sz="0" w:space="0" w:color="auto"/>
        <w:bottom w:val="none" w:sz="0" w:space="0" w:color="auto"/>
        <w:right w:val="none" w:sz="0" w:space="0" w:color="auto"/>
      </w:divBdr>
    </w:div>
    <w:div w:id="1869491694">
      <w:bodyDiv w:val="1"/>
      <w:marLeft w:val="0"/>
      <w:marRight w:val="0"/>
      <w:marTop w:val="0"/>
      <w:marBottom w:val="0"/>
      <w:divBdr>
        <w:top w:val="none" w:sz="0" w:space="0" w:color="auto"/>
        <w:left w:val="none" w:sz="0" w:space="0" w:color="auto"/>
        <w:bottom w:val="none" w:sz="0" w:space="0" w:color="auto"/>
        <w:right w:val="none" w:sz="0" w:space="0" w:color="auto"/>
      </w:divBdr>
    </w:div>
    <w:div w:id="1869561570">
      <w:bodyDiv w:val="1"/>
      <w:marLeft w:val="0"/>
      <w:marRight w:val="0"/>
      <w:marTop w:val="0"/>
      <w:marBottom w:val="0"/>
      <w:divBdr>
        <w:top w:val="none" w:sz="0" w:space="0" w:color="auto"/>
        <w:left w:val="none" w:sz="0" w:space="0" w:color="auto"/>
        <w:bottom w:val="none" w:sz="0" w:space="0" w:color="auto"/>
        <w:right w:val="none" w:sz="0" w:space="0" w:color="auto"/>
      </w:divBdr>
    </w:div>
    <w:div w:id="1869643304">
      <w:bodyDiv w:val="1"/>
      <w:marLeft w:val="0"/>
      <w:marRight w:val="0"/>
      <w:marTop w:val="0"/>
      <w:marBottom w:val="0"/>
      <w:divBdr>
        <w:top w:val="none" w:sz="0" w:space="0" w:color="auto"/>
        <w:left w:val="none" w:sz="0" w:space="0" w:color="auto"/>
        <w:bottom w:val="none" w:sz="0" w:space="0" w:color="auto"/>
        <w:right w:val="none" w:sz="0" w:space="0" w:color="auto"/>
      </w:divBdr>
    </w:div>
    <w:div w:id="1869753053">
      <w:bodyDiv w:val="1"/>
      <w:marLeft w:val="0"/>
      <w:marRight w:val="0"/>
      <w:marTop w:val="0"/>
      <w:marBottom w:val="0"/>
      <w:divBdr>
        <w:top w:val="none" w:sz="0" w:space="0" w:color="auto"/>
        <w:left w:val="none" w:sz="0" w:space="0" w:color="auto"/>
        <w:bottom w:val="none" w:sz="0" w:space="0" w:color="auto"/>
        <w:right w:val="none" w:sz="0" w:space="0" w:color="auto"/>
      </w:divBdr>
    </w:div>
    <w:div w:id="1870021845">
      <w:bodyDiv w:val="1"/>
      <w:marLeft w:val="0"/>
      <w:marRight w:val="0"/>
      <w:marTop w:val="0"/>
      <w:marBottom w:val="0"/>
      <w:divBdr>
        <w:top w:val="none" w:sz="0" w:space="0" w:color="auto"/>
        <w:left w:val="none" w:sz="0" w:space="0" w:color="auto"/>
        <w:bottom w:val="none" w:sz="0" w:space="0" w:color="auto"/>
        <w:right w:val="none" w:sz="0" w:space="0" w:color="auto"/>
      </w:divBdr>
    </w:div>
    <w:div w:id="1870028761">
      <w:bodyDiv w:val="1"/>
      <w:marLeft w:val="0"/>
      <w:marRight w:val="0"/>
      <w:marTop w:val="0"/>
      <w:marBottom w:val="0"/>
      <w:divBdr>
        <w:top w:val="none" w:sz="0" w:space="0" w:color="auto"/>
        <w:left w:val="none" w:sz="0" w:space="0" w:color="auto"/>
        <w:bottom w:val="none" w:sz="0" w:space="0" w:color="auto"/>
        <w:right w:val="none" w:sz="0" w:space="0" w:color="auto"/>
      </w:divBdr>
    </w:div>
    <w:div w:id="1870029015">
      <w:bodyDiv w:val="1"/>
      <w:marLeft w:val="0"/>
      <w:marRight w:val="0"/>
      <w:marTop w:val="0"/>
      <w:marBottom w:val="0"/>
      <w:divBdr>
        <w:top w:val="none" w:sz="0" w:space="0" w:color="auto"/>
        <w:left w:val="none" w:sz="0" w:space="0" w:color="auto"/>
        <w:bottom w:val="none" w:sz="0" w:space="0" w:color="auto"/>
        <w:right w:val="none" w:sz="0" w:space="0" w:color="auto"/>
      </w:divBdr>
    </w:div>
    <w:div w:id="1870071694">
      <w:bodyDiv w:val="1"/>
      <w:marLeft w:val="0"/>
      <w:marRight w:val="0"/>
      <w:marTop w:val="0"/>
      <w:marBottom w:val="0"/>
      <w:divBdr>
        <w:top w:val="none" w:sz="0" w:space="0" w:color="auto"/>
        <w:left w:val="none" w:sz="0" w:space="0" w:color="auto"/>
        <w:bottom w:val="none" w:sz="0" w:space="0" w:color="auto"/>
        <w:right w:val="none" w:sz="0" w:space="0" w:color="auto"/>
      </w:divBdr>
    </w:div>
    <w:div w:id="1870339659">
      <w:bodyDiv w:val="1"/>
      <w:marLeft w:val="0"/>
      <w:marRight w:val="0"/>
      <w:marTop w:val="0"/>
      <w:marBottom w:val="0"/>
      <w:divBdr>
        <w:top w:val="none" w:sz="0" w:space="0" w:color="auto"/>
        <w:left w:val="none" w:sz="0" w:space="0" w:color="auto"/>
        <w:bottom w:val="none" w:sz="0" w:space="0" w:color="auto"/>
        <w:right w:val="none" w:sz="0" w:space="0" w:color="auto"/>
      </w:divBdr>
    </w:div>
    <w:div w:id="1870414154">
      <w:bodyDiv w:val="1"/>
      <w:marLeft w:val="0"/>
      <w:marRight w:val="0"/>
      <w:marTop w:val="0"/>
      <w:marBottom w:val="0"/>
      <w:divBdr>
        <w:top w:val="none" w:sz="0" w:space="0" w:color="auto"/>
        <w:left w:val="none" w:sz="0" w:space="0" w:color="auto"/>
        <w:bottom w:val="none" w:sz="0" w:space="0" w:color="auto"/>
        <w:right w:val="none" w:sz="0" w:space="0" w:color="auto"/>
      </w:divBdr>
    </w:div>
    <w:div w:id="1870486270">
      <w:bodyDiv w:val="1"/>
      <w:marLeft w:val="0"/>
      <w:marRight w:val="0"/>
      <w:marTop w:val="0"/>
      <w:marBottom w:val="0"/>
      <w:divBdr>
        <w:top w:val="none" w:sz="0" w:space="0" w:color="auto"/>
        <w:left w:val="none" w:sz="0" w:space="0" w:color="auto"/>
        <w:bottom w:val="none" w:sz="0" w:space="0" w:color="auto"/>
        <w:right w:val="none" w:sz="0" w:space="0" w:color="auto"/>
      </w:divBdr>
    </w:div>
    <w:div w:id="1870559594">
      <w:bodyDiv w:val="1"/>
      <w:marLeft w:val="0"/>
      <w:marRight w:val="0"/>
      <w:marTop w:val="0"/>
      <w:marBottom w:val="0"/>
      <w:divBdr>
        <w:top w:val="none" w:sz="0" w:space="0" w:color="auto"/>
        <w:left w:val="none" w:sz="0" w:space="0" w:color="auto"/>
        <w:bottom w:val="none" w:sz="0" w:space="0" w:color="auto"/>
        <w:right w:val="none" w:sz="0" w:space="0" w:color="auto"/>
      </w:divBdr>
    </w:div>
    <w:div w:id="1870603153">
      <w:bodyDiv w:val="1"/>
      <w:marLeft w:val="0"/>
      <w:marRight w:val="0"/>
      <w:marTop w:val="0"/>
      <w:marBottom w:val="0"/>
      <w:divBdr>
        <w:top w:val="none" w:sz="0" w:space="0" w:color="auto"/>
        <w:left w:val="none" w:sz="0" w:space="0" w:color="auto"/>
        <w:bottom w:val="none" w:sz="0" w:space="0" w:color="auto"/>
        <w:right w:val="none" w:sz="0" w:space="0" w:color="auto"/>
      </w:divBdr>
    </w:div>
    <w:div w:id="1870756214">
      <w:bodyDiv w:val="1"/>
      <w:marLeft w:val="0"/>
      <w:marRight w:val="0"/>
      <w:marTop w:val="0"/>
      <w:marBottom w:val="0"/>
      <w:divBdr>
        <w:top w:val="none" w:sz="0" w:space="0" w:color="auto"/>
        <w:left w:val="none" w:sz="0" w:space="0" w:color="auto"/>
        <w:bottom w:val="none" w:sz="0" w:space="0" w:color="auto"/>
        <w:right w:val="none" w:sz="0" w:space="0" w:color="auto"/>
      </w:divBdr>
    </w:div>
    <w:div w:id="1870799467">
      <w:bodyDiv w:val="1"/>
      <w:marLeft w:val="0"/>
      <w:marRight w:val="0"/>
      <w:marTop w:val="0"/>
      <w:marBottom w:val="0"/>
      <w:divBdr>
        <w:top w:val="none" w:sz="0" w:space="0" w:color="auto"/>
        <w:left w:val="none" w:sz="0" w:space="0" w:color="auto"/>
        <w:bottom w:val="none" w:sz="0" w:space="0" w:color="auto"/>
        <w:right w:val="none" w:sz="0" w:space="0" w:color="auto"/>
      </w:divBdr>
    </w:div>
    <w:div w:id="1870800032">
      <w:bodyDiv w:val="1"/>
      <w:marLeft w:val="0"/>
      <w:marRight w:val="0"/>
      <w:marTop w:val="0"/>
      <w:marBottom w:val="0"/>
      <w:divBdr>
        <w:top w:val="none" w:sz="0" w:space="0" w:color="auto"/>
        <w:left w:val="none" w:sz="0" w:space="0" w:color="auto"/>
        <w:bottom w:val="none" w:sz="0" w:space="0" w:color="auto"/>
        <w:right w:val="none" w:sz="0" w:space="0" w:color="auto"/>
      </w:divBdr>
    </w:div>
    <w:div w:id="1870874418">
      <w:bodyDiv w:val="1"/>
      <w:marLeft w:val="0"/>
      <w:marRight w:val="0"/>
      <w:marTop w:val="0"/>
      <w:marBottom w:val="0"/>
      <w:divBdr>
        <w:top w:val="none" w:sz="0" w:space="0" w:color="auto"/>
        <w:left w:val="none" w:sz="0" w:space="0" w:color="auto"/>
        <w:bottom w:val="none" w:sz="0" w:space="0" w:color="auto"/>
        <w:right w:val="none" w:sz="0" w:space="0" w:color="auto"/>
      </w:divBdr>
    </w:div>
    <w:div w:id="1870877030">
      <w:bodyDiv w:val="1"/>
      <w:marLeft w:val="0"/>
      <w:marRight w:val="0"/>
      <w:marTop w:val="0"/>
      <w:marBottom w:val="0"/>
      <w:divBdr>
        <w:top w:val="none" w:sz="0" w:space="0" w:color="auto"/>
        <w:left w:val="none" w:sz="0" w:space="0" w:color="auto"/>
        <w:bottom w:val="none" w:sz="0" w:space="0" w:color="auto"/>
        <w:right w:val="none" w:sz="0" w:space="0" w:color="auto"/>
      </w:divBdr>
    </w:div>
    <w:div w:id="1870991302">
      <w:bodyDiv w:val="1"/>
      <w:marLeft w:val="0"/>
      <w:marRight w:val="0"/>
      <w:marTop w:val="0"/>
      <w:marBottom w:val="0"/>
      <w:divBdr>
        <w:top w:val="none" w:sz="0" w:space="0" w:color="auto"/>
        <w:left w:val="none" w:sz="0" w:space="0" w:color="auto"/>
        <w:bottom w:val="none" w:sz="0" w:space="0" w:color="auto"/>
        <w:right w:val="none" w:sz="0" w:space="0" w:color="auto"/>
      </w:divBdr>
    </w:div>
    <w:div w:id="1870995205">
      <w:bodyDiv w:val="1"/>
      <w:marLeft w:val="0"/>
      <w:marRight w:val="0"/>
      <w:marTop w:val="0"/>
      <w:marBottom w:val="0"/>
      <w:divBdr>
        <w:top w:val="none" w:sz="0" w:space="0" w:color="auto"/>
        <w:left w:val="none" w:sz="0" w:space="0" w:color="auto"/>
        <w:bottom w:val="none" w:sz="0" w:space="0" w:color="auto"/>
        <w:right w:val="none" w:sz="0" w:space="0" w:color="auto"/>
      </w:divBdr>
    </w:div>
    <w:div w:id="1871062503">
      <w:bodyDiv w:val="1"/>
      <w:marLeft w:val="0"/>
      <w:marRight w:val="0"/>
      <w:marTop w:val="0"/>
      <w:marBottom w:val="0"/>
      <w:divBdr>
        <w:top w:val="none" w:sz="0" w:space="0" w:color="auto"/>
        <w:left w:val="none" w:sz="0" w:space="0" w:color="auto"/>
        <w:bottom w:val="none" w:sz="0" w:space="0" w:color="auto"/>
        <w:right w:val="none" w:sz="0" w:space="0" w:color="auto"/>
      </w:divBdr>
    </w:div>
    <w:div w:id="1871066075">
      <w:bodyDiv w:val="1"/>
      <w:marLeft w:val="0"/>
      <w:marRight w:val="0"/>
      <w:marTop w:val="0"/>
      <w:marBottom w:val="0"/>
      <w:divBdr>
        <w:top w:val="none" w:sz="0" w:space="0" w:color="auto"/>
        <w:left w:val="none" w:sz="0" w:space="0" w:color="auto"/>
        <w:bottom w:val="none" w:sz="0" w:space="0" w:color="auto"/>
        <w:right w:val="none" w:sz="0" w:space="0" w:color="auto"/>
      </w:divBdr>
    </w:div>
    <w:div w:id="1871068677">
      <w:bodyDiv w:val="1"/>
      <w:marLeft w:val="0"/>
      <w:marRight w:val="0"/>
      <w:marTop w:val="0"/>
      <w:marBottom w:val="0"/>
      <w:divBdr>
        <w:top w:val="none" w:sz="0" w:space="0" w:color="auto"/>
        <w:left w:val="none" w:sz="0" w:space="0" w:color="auto"/>
        <w:bottom w:val="none" w:sz="0" w:space="0" w:color="auto"/>
        <w:right w:val="none" w:sz="0" w:space="0" w:color="auto"/>
      </w:divBdr>
    </w:div>
    <w:div w:id="1871144762">
      <w:bodyDiv w:val="1"/>
      <w:marLeft w:val="0"/>
      <w:marRight w:val="0"/>
      <w:marTop w:val="0"/>
      <w:marBottom w:val="0"/>
      <w:divBdr>
        <w:top w:val="none" w:sz="0" w:space="0" w:color="auto"/>
        <w:left w:val="none" w:sz="0" w:space="0" w:color="auto"/>
        <w:bottom w:val="none" w:sz="0" w:space="0" w:color="auto"/>
        <w:right w:val="none" w:sz="0" w:space="0" w:color="auto"/>
      </w:divBdr>
    </w:div>
    <w:div w:id="1871255450">
      <w:bodyDiv w:val="1"/>
      <w:marLeft w:val="0"/>
      <w:marRight w:val="0"/>
      <w:marTop w:val="0"/>
      <w:marBottom w:val="0"/>
      <w:divBdr>
        <w:top w:val="none" w:sz="0" w:space="0" w:color="auto"/>
        <w:left w:val="none" w:sz="0" w:space="0" w:color="auto"/>
        <w:bottom w:val="none" w:sz="0" w:space="0" w:color="auto"/>
        <w:right w:val="none" w:sz="0" w:space="0" w:color="auto"/>
      </w:divBdr>
    </w:div>
    <w:div w:id="1871256702">
      <w:bodyDiv w:val="1"/>
      <w:marLeft w:val="0"/>
      <w:marRight w:val="0"/>
      <w:marTop w:val="0"/>
      <w:marBottom w:val="0"/>
      <w:divBdr>
        <w:top w:val="none" w:sz="0" w:space="0" w:color="auto"/>
        <w:left w:val="none" w:sz="0" w:space="0" w:color="auto"/>
        <w:bottom w:val="none" w:sz="0" w:space="0" w:color="auto"/>
        <w:right w:val="none" w:sz="0" w:space="0" w:color="auto"/>
      </w:divBdr>
    </w:div>
    <w:div w:id="1871258938">
      <w:bodyDiv w:val="1"/>
      <w:marLeft w:val="0"/>
      <w:marRight w:val="0"/>
      <w:marTop w:val="0"/>
      <w:marBottom w:val="0"/>
      <w:divBdr>
        <w:top w:val="none" w:sz="0" w:space="0" w:color="auto"/>
        <w:left w:val="none" w:sz="0" w:space="0" w:color="auto"/>
        <w:bottom w:val="none" w:sz="0" w:space="0" w:color="auto"/>
        <w:right w:val="none" w:sz="0" w:space="0" w:color="auto"/>
      </w:divBdr>
    </w:div>
    <w:div w:id="1871262040">
      <w:bodyDiv w:val="1"/>
      <w:marLeft w:val="0"/>
      <w:marRight w:val="0"/>
      <w:marTop w:val="0"/>
      <w:marBottom w:val="0"/>
      <w:divBdr>
        <w:top w:val="none" w:sz="0" w:space="0" w:color="auto"/>
        <w:left w:val="none" w:sz="0" w:space="0" w:color="auto"/>
        <w:bottom w:val="none" w:sz="0" w:space="0" w:color="auto"/>
        <w:right w:val="none" w:sz="0" w:space="0" w:color="auto"/>
      </w:divBdr>
    </w:div>
    <w:div w:id="1871333667">
      <w:bodyDiv w:val="1"/>
      <w:marLeft w:val="0"/>
      <w:marRight w:val="0"/>
      <w:marTop w:val="0"/>
      <w:marBottom w:val="0"/>
      <w:divBdr>
        <w:top w:val="none" w:sz="0" w:space="0" w:color="auto"/>
        <w:left w:val="none" w:sz="0" w:space="0" w:color="auto"/>
        <w:bottom w:val="none" w:sz="0" w:space="0" w:color="auto"/>
        <w:right w:val="none" w:sz="0" w:space="0" w:color="auto"/>
      </w:divBdr>
    </w:div>
    <w:div w:id="1871456209">
      <w:bodyDiv w:val="1"/>
      <w:marLeft w:val="0"/>
      <w:marRight w:val="0"/>
      <w:marTop w:val="0"/>
      <w:marBottom w:val="0"/>
      <w:divBdr>
        <w:top w:val="none" w:sz="0" w:space="0" w:color="auto"/>
        <w:left w:val="none" w:sz="0" w:space="0" w:color="auto"/>
        <w:bottom w:val="none" w:sz="0" w:space="0" w:color="auto"/>
        <w:right w:val="none" w:sz="0" w:space="0" w:color="auto"/>
      </w:divBdr>
    </w:div>
    <w:div w:id="1871456378">
      <w:bodyDiv w:val="1"/>
      <w:marLeft w:val="0"/>
      <w:marRight w:val="0"/>
      <w:marTop w:val="0"/>
      <w:marBottom w:val="0"/>
      <w:divBdr>
        <w:top w:val="none" w:sz="0" w:space="0" w:color="auto"/>
        <w:left w:val="none" w:sz="0" w:space="0" w:color="auto"/>
        <w:bottom w:val="none" w:sz="0" w:space="0" w:color="auto"/>
        <w:right w:val="none" w:sz="0" w:space="0" w:color="auto"/>
      </w:divBdr>
    </w:div>
    <w:div w:id="1871531187">
      <w:bodyDiv w:val="1"/>
      <w:marLeft w:val="0"/>
      <w:marRight w:val="0"/>
      <w:marTop w:val="0"/>
      <w:marBottom w:val="0"/>
      <w:divBdr>
        <w:top w:val="none" w:sz="0" w:space="0" w:color="auto"/>
        <w:left w:val="none" w:sz="0" w:space="0" w:color="auto"/>
        <w:bottom w:val="none" w:sz="0" w:space="0" w:color="auto"/>
        <w:right w:val="none" w:sz="0" w:space="0" w:color="auto"/>
      </w:divBdr>
    </w:div>
    <w:div w:id="1871531462">
      <w:bodyDiv w:val="1"/>
      <w:marLeft w:val="0"/>
      <w:marRight w:val="0"/>
      <w:marTop w:val="0"/>
      <w:marBottom w:val="0"/>
      <w:divBdr>
        <w:top w:val="none" w:sz="0" w:space="0" w:color="auto"/>
        <w:left w:val="none" w:sz="0" w:space="0" w:color="auto"/>
        <w:bottom w:val="none" w:sz="0" w:space="0" w:color="auto"/>
        <w:right w:val="none" w:sz="0" w:space="0" w:color="auto"/>
      </w:divBdr>
    </w:div>
    <w:div w:id="1871724011">
      <w:bodyDiv w:val="1"/>
      <w:marLeft w:val="0"/>
      <w:marRight w:val="0"/>
      <w:marTop w:val="0"/>
      <w:marBottom w:val="0"/>
      <w:divBdr>
        <w:top w:val="none" w:sz="0" w:space="0" w:color="auto"/>
        <w:left w:val="none" w:sz="0" w:space="0" w:color="auto"/>
        <w:bottom w:val="none" w:sz="0" w:space="0" w:color="auto"/>
        <w:right w:val="none" w:sz="0" w:space="0" w:color="auto"/>
      </w:divBdr>
    </w:div>
    <w:div w:id="1871795983">
      <w:bodyDiv w:val="1"/>
      <w:marLeft w:val="0"/>
      <w:marRight w:val="0"/>
      <w:marTop w:val="0"/>
      <w:marBottom w:val="0"/>
      <w:divBdr>
        <w:top w:val="none" w:sz="0" w:space="0" w:color="auto"/>
        <w:left w:val="none" w:sz="0" w:space="0" w:color="auto"/>
        <w:bottom w:val="none" w:sz="0" w:space="0" w:color="auto"/>
        <w:right w:val="none" w:sz="0" w:space="0" w:color="auto"/>
      </w:divBdr>
    </w:div>
    <w:div w:id="1872107461">
      <w:bodyDiv w:val="1"/>
      <w:marLeft w:val="0"/>
      <w:marRight w:val="0"/>
      <w:marTop w:val="0"/>
      <w:marBottom w:val="0"/>
      <w:divBdr>
        <w:top w:val="none" w:sz="0" w:space="0" w:color="auto"/>
        <w:left w:val="none" w:sz="0" w:space="0" w:color="auto"/>
        <w:bottom w:val="none" w:sz="0" w:space="0" w:color="auto"/>
        <w:right w:val="none" w:sz="0" w:space="0" w:color="auto"/>
      </w:divBdr>
    </w:div>
    <w:div w:id="1872110342">
      <w:bodyDiv w:val="1"/>
      <w:marLeft w:val="0"/>
      <w:marRight w:val="0"/>
      <w:marTop w:val="0"/>
      <w:marBottom w:val="0"/>
      <w:divBdr>
        <w:top w:val="none" w:sz="0" w:space="0" w:color="auto"/>
        <w:left w:val="none" w:sz="0" w:space="0" w:color="auto"/>
        <w:bottom w:val="none" w:sz="0" w:space="0" w:color="auto"/>
        <w:right w:val="none" w:sz="0" w:space="0" w:color="auto"/>
      </w:divBdr>
    </w:div>
    <w:div w:id="1872183887">
      <w:bodyDiv w:val="1"/>
      <w:marLeft w:val="0"/>
      <w:marRight w:val="0"/>
      <w:marTop w:val="0"/>
      <w:marBottom w:val="0"/>
      <w:divBdr>
        <w:top w:val="none" w:sz="0" w:space="0" w:color="auto"/>
        <w:left w:val="none" w:sz="0" w:space="0" w:color="auto"/>
        <w:bottom w:val="none" w:sz="0" w:space="0" w:color="auto"/>
        <w:right w:val="none" w:sz="0" w:space="0" w:color="auto"/>
      </w:divBdr>
    </w:div>
    <w:div w:id="1872188001">
      <w:bodyDiv w:val="1"/>
      <w:marLeft w:val="0"/>
      <w:marRight w:val="0"/>
      <w:marTop w:val="0"/>
      <w:marBottom w:val="0"/>
      <w:divBdr>
        <w:top w:val="none" w:sz="0" w:space="0" w:color="auto"/>
        <w:left w:val="none" w:sz="0" w:space="0" w:color="auto"/>
        <w:bottom w:val="none" w:sz="0" w:space="0" w:color="auto"/>
        <w:right w:val="none" w:sz="0" w:space="0" w:color="auto"/>
      </w:divBdr>
    </w:div>
    <w:div w:id="1872261144">
      <w:bodyDiv w:val="1"/>
      <w:marLeft w:val="0"/>
      <w:marRight w:val="0"/>
      <w:marTop w:val="0"/>
      <w:marBottom w:val="0"/>
      <w:divBdr>
        <w:top w:val="none" w:sz="0" w:space="0" w:color="auto"/>
        <w:left w:val="none" w:sz="0" w:space="0" w:color="auto"/>
        <w:bottom w:val="none" w:sz="0" w:space="0" w:color="auto"/>
        <w:right w:val="none" w:sz="0" w:space="0" w:color="auto"/>
      </w:divBdr>
    </w:div>
    <w:div w:id="1872304193">
      <w:bodyDiv w:val="1"/>
      <w:marLeft w:val="0"/>
      <w:marRight w:val="0"/>
      <w:marTop w:val="0"/>
      <w:marBottom w:val="0"/>
      <w:divBdr>
        <w:top w:val="none" w:sz="0" w:space="0" w:color="auto"/>
        <w:left w:val="none" w:sz="0" w:space="0" w:color="auto"/>
        <w:bottom w:val="none" w:sz="0" w:space="0" w:color="auto"/>
        <w:right w:val="none" w:sz="0" w:space="0" w:color="auto"/>
      </w:divBdr>
    </w:div>
    <w:div w:id="1872376071">
      <w:bodyDiv w:val="1"/>
      <w:marLeft w:val="0"/>
      <w:marRight w:val="0"/>
      <w:marTop w:val="0"/>
      <w:marBottom w:val="0"/>
      <w:divBdr>
        <w:top w:val="none" w:sz="0" w:space="0" w:color="auto"/>
        <w:left w:val="none" w:sz="0" w:space="0" w:color="auto"/>
        <w:bottom w:val="none" w:sz="0" w:space="0" w:color="auto"/>
        <w:right w:val="none" w:sz="0" w:space="0" w:color="auto"/>
      </w:divBdr>
    </w:div>
    <w:div w:id="1872450638">
      <w:bodyDiv w:val="1"/>
      <w:marLeft w:val="0"/>
      <w:marRight w:val="0"/>
      <w:marTop w:val="0"/>
      <w:marBottom w:val="0"/>
      <w:divBdr>
        <w:top w:val="none" w:sz="0" w:space="0" w:color="auto"/>
        <w:left w:val="none" w:sz="0" w:space="0" w:color="auto"/>
        <w:bottom w:val="none" w:sz="0" w:space="0" w:color="auto"/>
        <w:right w:val="none" w:sz="0" w:space="0" w:color="auto"/>
      </w:divBdr>
    </w:div>
    <w:div w:id="1872454006">
      <w:bodyDiv w:val="1"/>
      <w:marLeft w:val="0"/>
      <w:marRight w:val="0"/>
      <w:marTop w:val="0"/>
      <w:marBottom w:val="0"/>
      <w:divBdr>
        <w:top w:val="none" w:sz="0" w:space="0" w:color="auto"/>
        <w:left w:val="none" w:sz="0" w:space="0" w:color="auto"/>
        <w:bottom w:val="none" w:sz="0" w:space="0" w:color="auto"/>
        <w:right w:val="none" w:sz="0" w:space="0" w:color="auto"/>
      </w:divBdr>
    </w:div>
    <w:div w:id="1872498108">
      <w:bodyDiv w:val="1"/>
      <w:marLeft w:val="0"/>
      <w:marRight w:val="0"/>
      <w:marTop w:val="0"/>
      <w:marBottom w:val="0"/>
      <w:divBdr>
        <w:top w:val="none" w:sz="0" w:space="0" w:color="auto"/>
        <w:left w:val="none" w:sz="0" w:space="0" w:color="auto"/>
        <w:bottom w:val="none" w:sz="0" w:space="0" w:color="auto"/>
        <w:right w:val="none" w:sz="0" w:space="0" w:color="auto"/>
      </w:divBdr>
    </w:div>
    <w:div w:id="1872499556">
      <w:bodyDiv w:val="1"/>
      <w:marLeft w:val="0"/>
      <w:marRight w:val="0"/>
      <w:marTop w:val="0"/>
      <w:marBottom w:val="0"/>
      <w:divBdr>
        <w:top w:val="none" w:sz="0" w:space="0" w:color="auto"/>
        <w:left w:val="none" w:sz="0" w:space="0" w:color="auto"/>
        <w:bottom w:val="none" w:sz="0" w:space="0" w:color="auto"/>
        <w:right w:val="none" w:sz="0" w:space="0" w:color="auto"/>
      </w:divBdr>
    </w:div>
    <w:div w:id="1872717972">
      <w:bodyDiv w:val="1"/>
      <w:marLeft w:val="0"/>
      <w:marRight w:val="0"/>
      <w:marTop w:val="0"/>
      <w:marBottom w:val="0"/>
      <w:divBdr>
        <w:top w:val="none" w:sz="0" w:space="0" w:color="auto"/>
        <w:left w:val="none" w:sz="0" w:space="0" w:color="auto"/>
        <w:bottom w:val="none" w:sz="0" w:space="0" w:color="auto"/>
        <w:right w:val="none" w:sz="0" w:space="0" w:color="auto"/>
      </w:divBdr>
    </w:div>
    <w:div w:id="1872721548">
      <w:bodyDiv w:val="1"/>
      <w:marLeft w:val="0"/>
      <w:marRight w:val="0"/>
      <w:marTop w:val="0"/>
      <w:marBottom w:val="0"/>
      <w:divBdr>
        <w:top w:val="none" w:sz="0" w:space="0" w:color="auto"/>
        <w:left w:val="none" w:sz="0" w:space="0" w:color="auto"/>
        <w:bottom w:val="none" w:sz="0" w:space="0" w:color="auto"/>
        <w:right w:val="none" w:sz="0" w:space="0" w:color="auto"/>
      </w:divBdr>
    </w:div>
    <w:div w:id="1872722806">
      <w:bodyDiv w:val="1"/>
      <w:marLeft w:val="0"/>
      <w:marRight w:val="0"/>
      <w:marTop w:val="0"/>
      <w:marBottom w:val="0"/>
      <w:divBdr>
        <w:top w:val="none" w:sz="0" w:space="0" w:color="auto"/>
        <w:left w:val="none" w:sz="0" w:space="0" w:color="auto"/>
        <w:bottom w:val="none" w:sz="0" w:space="0" w:color="auto"/>
        <w:right w:val="none" w:sz="0" w:space="0" w:color="auto"/>
      </w:divBdr>
    </w:div>
    <w:div w:id="1872911046">
      <w:bodyDiv w:val="1"/>
      <w:marLeft w:val="0"/>
      <w:marRight w:val="0"/>
      <w:marTop w:val="0"/>
      <w:marBottom w:val="0"/>
      <w:divBdr>
        <w:top w:val="none" w:sz="0" w:space="0" w:color="auto"/>
        <w:left w:val="none" w:sz="0" w:space="0" w:color="auto"/>
        <w:bottom w:val="none" w:sz="0" w:space="0" w:color="auto"/>
        <w:right w:val="none" w:sz="0" w:space="0" w:color="auto"/>
      </w:divBdr>
    </w:div>
    <w:div w:id="1872916013">
      <w:bodyDiv w:val="1"/>
      <w:marLeft w:val="0"/>
      <w:marRight w:val="0"/>
      <w:marTop w:val="0"/>
      <w:marBottom w:val="0"/>
      <w:divBdr>
        <w:top w:val="none" w:sz="0" w:space="0" w:color="auto"/>
        <w:left w:val="none" w:sz="0" w:space="0" w:color="auto"/>
        <w:bottom w:val="none" w:sz="0" w:space="0" w:color="auto"/>
        <w:right w:val="none" w:sz="0" w:space="0" w:color="auto"/>
      </w:divBdr>
    </w:div>
    <w:div w:id="1872918361">
      <w:bodyDiv w:val="1"/>
      <w:marLeft w:val="0"/>
      <w:marRight w:val="0"/>
      <w:marTop w:val="0"/>
      <w:marBottom w:val="0"/>
      <w:divBdr>
        <w:top w:val="none" w:sz="0" w:space="0" w:color="auto"/>
        <w:left w:val="none" w:sz="0" w:space="0" w:color="auto"/>
        <w:bottom w:val="none" w:sz="0" w:space="0" w:color="auto"/>
        <w:right w:val="none" w:sz="0" w:space="0" w:color="auto"/>
      </w:divBdr>
    </w:div>
    <w:div w:id="1872958810">
      <w:bodyDiv w:val="1"/>
      <w:marLeft w:val="0"/>
      <w:marRight w:val="0"/>
      <w:marTop w:val="0"/>
      <w:marBottom w:val="0"/>
      <w:divBdr>
        <w:top w:val="none" w:sz="0" w:space="0" w:color="auto"/>
        <w:left w:val="none" w:sz="0" w:space="0" w:color="auto"/>
        <w:bottom w:val="none" w:sz="0" w:space="0" w:color="auto"/>
        <w:right w:val="none" w:sz="0" w:space="0" w:color="auto"/>
      </w:divBdr>
    </w:div>
    <w:div w:id="1873112887">
      <w:bodyDiv w:val="1"/>
      <w:marLeft w:val="0"/>
      <w:marRight w:val="0"/>
      <w:marTop w:val="0"/>
      <w:marBottom w:val="0"/>
      <w:divBdr>
        <w:top w:val="none" w:sz="0" w:space="0" w:color="auto"/>
        <w:left w:val="none" w:sz="0" w:space="0" w:color="auto"/>
        <w:bottom w:val="none" w:sz="0" w:space="0" w:color="auto"/>
        <w:right w:val="none" w:sz="0" w:space="0" w:color="auto"/>
      </w:divBdr>
    </w:div>
    <w:div w:id="1873227908">
      <w:bodyDiv w:val="1"/>
      <w:marLeft w:val="0"/>
      <w:marRight w:val="0"/>
      <w:marTop w:val="0"/>
      <w:marBottom w:val="0"/>
      <w:divBdr>
        <w:top w:val="none" w:sz="0" w:space="0" w:color="auto"/>
        <w:left w:val="none" w:sz="0" w:space="0" w:color="auto"/>
        <w:bottom w:val="none" w:sz="0" w:space="0" w:color="auto"/>
        <w:right w:val="none" w:sz="0" w:space="0" w:color="auto"/>
      </w:divBdr>
    </w:div>
    <w:div w:id="1873228244">
      <w:bodyDiv w:val="1"/>
      <w:marLeft w:val="0"/>
      <w:marRight w:val="0"/>
      <w:marTop w:val="0"/>
      <w:marBottom w:val="0"/>
      <w:divBdr>
        <w:top w:val="none" w:sz="0" w:space="0" w:color="auto"/>
        <w:left w:val="none" w:sz="0" w:space="0" w:color="auto"/>
        <w:bottom w:val="none" w:sz="0" w:space="0" w:color="auto"/>
        <w:right w:val="none" w:sz="0" w:space="0" w:color="auto"/>
      </w:divBdr>
    </w:div>
    <w:div w:id="1873301392">
      <w:bodyDiv w:val="1"/>
      <w:marLeft w:val="0"/>
      <w:marRight w:val="0"/>
      <w:marTop w:val="0"/>
      <w:marBottom w:val="0"/>
      <w:divBdr>
        <w:top w:val="none" w:sz="0" w:space="0" w:color="auto"/>
        <w:left w:val="none" w:sz="0" w:space="0" w:color="auto"/>
        <w:bottom w:val="none" w:sz="0" w:space="0" w:color="auto"/>
        <w:right w:val="none" w:sz="0" w:space="0" w:color="auto"/>
      </w:divBdr>
    </w:div>
    <w:div w:id="1873375213">
      <w:bodyDiv w:val="1"/>
      <w:marLeft w:val="0"/>
      <w:marRight w:val="0"/>
      <w:marTop w:val="0"/>
      <w:marBottom w:val="0"/>
      <w:divBdr>
        <w:top w:val="none" w:sz="0" w:space="0" w:color="auto"/>
        <w:left w:val="none" w:sz="0" w:space="0" w:color="auto"/>
        <w:bottom w:val="none" w:sz="0" w:space="0" w:color="auto"/>
        <w:right w:val="none" w:sz="0" w:space="0" w:color="auto"/>
      </w:divBdr>
    </w:div>
    <w:div w:id="1873375502">
      <w:bodyDiv w:val="1"/>
      <w:marLeft w:val="0"/>
      <w:marRight w:val="0"/>
      <w:marTop w:val="0"/>
      <w:marBottom w:val="0"/>
      <w:divBdr>
        <w:top w:val="none" w:sz="0" w:space="0" w:color="auto"/>
        <w:left w:val="none" w:sz="0" w:space="0" w:color="auto"/>
        <w:bottom w:val="none" w:sz="0" w:space="0" w:color="auto"/>
        <w:right w:val="none" w:sz="0" w:space="0" w:color="auto"/>
      </w:divBdr>
    </w:div>
    <w:div w:id="1873492602">
      <w:bodyDiv w:val="1"/>
      <w:marLeft w:val="0"/>
      <w:marRight w:val="0"/>
      <w:marTop w:val="0"/>
      <w:marBottom w:val="0"/>
      <w:divBdr>
        <w:top w:val="none" w:sz="0" w:space="0" w:color="auto"/>
        <w:left w:val="none" w:sz="0" w:space="0" w:color="auto"/>
        <w:bottom w:val="none" w:sz="0" w:space="0" w:color="auto"/>
        <w:right w:val="none" w:sz="0" w:space="0" w:color="auto"/>
      </w:divBdr>
    </w:div>
    <w:div w:id="1873494705">
      <w:bodyDiv w:val="1"/>
      <w:marLeft w:val="0"/>
      <w:marRight w:val="0"/>
      <w:marTop w:val="0"/>
      <w:marBottom w:val="0"/>
      <w:divBdr>
        <w:top w:val="none" w:sz="0" w:space="0" w:color="auto"/>
        <w:left w:val="none" w:sz="0" w:space="0" w:color="auto"/>
        <w:bottom w:val="none" w:sz="0" w:space="0" w:color="auto"/>
        <w:right w:val="none" w:sz="0" w:space="0" w:color="auto"/>
      </w:divBdr>
    </w:div>
    <w:div w:id="1873496833">
      <w:bodyDiv w:val="1"/>
      <w:marLeft w:val="0"/>
      <w:marRight w:val="0"/>
      <w:marTop w:val="0"/>
      <w:marBottom w:val="0"/>
      <w:divBdr>
        <w:top w:val="none" w:sz="0" w:space="0" w:color="auto"/>
        <w:left w:val="none" w:sz="0" w:space="0" w:color="auto"/>
        <w:bottom w:val="none" w:sz="0" w:space="0" w:color="auto"/>
        <w:right w:val="none" w:sz="0" w:space="0" w:color="auto"/>
      </w:divBdr>
    </w:div>
    <w:div w:id="1873690570">
      <w:bodyDiv w:val="1"/>
      <w:marLeft w:val="0"/>
      <w:marRight w:val="0"/>
      <w:marTop w:val="0"/>
      <w:marBottom w:val="0"/>
      <w:divBdr>
        <w:top w:val="none" w:sz="0" w:space="0" w:color="auto"/>
        <w:left w:val="none" w:sz="0" w:space="0" w:color="auto"/>
        <w:bottom w:val="none" w:sz="0" w:space="0" w:color="auto"/>
        <w:right w:val="none" w:sz="0" w:space="0" w:color="auto"/>
      </w:divBdr>
    </w:div>
    <w:div w:id="1873691268">
      <w:bodyDiv w:val="1"/>
      <w:marLeft w:val="0"/>
      <w:marRight w:val="0"/>
      <w:marTop w:val="0"/>
      <w:marBottom w:val="0"/>
      <w:divBdr>
        <w:top w:val="none" w:sz="0" w:space="0" w:color="auto"/>
        <w:left w:val="none" w:sz="0" w:space="0" w:color="auto"/>
        <w:bottom w:val="none" w:sz="0" w:space="0" w:color="auto"/>
        <w:right w:val="none" w:sz="0" w:space="0" w:color="auto"/>
      </w:divBdr>
    </w:div>
    <w:div w:id="1873761211">
      <w:bodyDiv w:val="1"/>
      <w:marLeft w:val="0"/>
      <w:marRight w:val="0"/>
      <w:marTop w:val="0"/>
      <w:marBottom w:val="0"/>
      <w:divBdr>
        <w:top w:val="none" w:sz="0" w:space="0" w:color="auto"/>
        <w:left w:val="none" w:sz="0" w:space="0" w:color="auto"/>
        <w:bottom w:val="none" w:sz="0" w:space="0" w:color="auto"/>
        <w:right w:val="none" w:sz="0" w:space="0" w:color="auto"/>
      </w:divBdr>
    </w:div>
    <w:div w:id="1873765815">
      <w:bodyDiv w:val="1"/>
      <w:marLeft w:val="0"/>
      <w:marRight w:val="0"/>
      <w:marTop w:val="0"/>
      <w:marBottom w:val="0"/>
      <w:divBdr>
        <w:top w:val="none" w:sz="0" w:space="0" w:color="auto"/>
        <w:left w:val="none" w:sz="0" w:space="0" w:color="auto"/>
        <w:bottom w:val="none" w:sz="0" w:space="0" w:color="auto"/>
        <w:right w:val="none" w:sz="0" w:space="0" w:color="auto"/>
      </w:divBdr>
    </w:div>
    <w:div w:id="1873810098">
      <w:bodyDiv w:val="1"/>
      <w:marLeft w:val="0"/>
      <w:marRight w:val="0"/>
      <w:marTop w:val="0"/>
      <w:marBottom w:val="0"/>
      <w:divBdr>
        <w:top w:val="none" w:sz="0" w:space="0" w:color="auto"/>
        <w:left w:val="none" w:sz="0" w:space="0" w:color="auto"/>
        <w:bottom w:val="none" w:sz="0" w:space="0" w:color="auto"/>
        <w:right w:val="none" w:sz="0" w:space="0" w:color="auto"/>
      </w:divBdr>
    </w:div>
    <w:div w:id="1873885168">
      <w:bodyDiv w:val="1"/>
      <w:marLeft w:val="0"/>
      <w:marRight w:val="0"/>
      <w:marTop w:val="0"/>
      <w:marBottom w:val="0"/>
      <w:divBdr>
        <w:top w:val="none" w:sz="0" w:space="0" w:color="auto"/>
        <w:left w:val="none" w:sz="0" w:space="0" w:color="auto"/>
        <w:bottom w:val="none" w:sz="0" w:space="0" w:color="auto"/>
        <w:right w:val="none" w:sz="0" w:space="0" w:color="auto"/>
      </w:divBdr>
    </w:div>
    <w:div w:id="1873885723">
      <w:bodyDiv w:val="1"/>
      <w:marLeft w:val="0"/>
      <w:marRight w:val="0"/>
      <w:marTop w:val="0"/>
      <w:marBottom w:val="0"/>
      <w:divBdr>
        <w:top w:val="none" w:sz="0" w:space="0" w:color="auto"/>
        <w:left w:val="none" w:sz="0" w:space="0" w:color="auto"/>
        <w:bottom w:val="none" w:sz="0" w:space="0" w:color="auto"/>
        <w:right w:val="none" w:sz="0" w:space="0" w:color="auto"/>
      </w:divBdr>
    </w:div>
    <w:div w:id="1873959549">
      <w:bodyDiv w:val="1"/>
      <w:marLeft w:val="0"/>
      <w:marRight w:val="0"/>
      <w:marTop w:val="0"/>
      <w:marBottom w:val="0"/>
      <w:divBdr>
        <w:top w:val="none" w:sz="0" w:space="0" w:color="auto"/>
        <w:left w:val="none" w:sz="0" w:space="0" w:color="auto"/>
        <w:bottom w:val="none" w:sz="0" w:space="0" w:color="auto"/>
        <w:right w:val="none" w:sz="0" w:space="0" w:color="auto"/>
      </w:divBdr>
    </w:div>
    <w:div w:id="1874223739">
      <w:bodyDiv w:val="1"/>
      <w:marLeft w:val="0"/>
      <w:marRight w:val="0"/>
      <w:marTop w:val="0"/>
      <w:marBottom w:val="0"/>
      <w:divBdr>
        <w:top w:val="none" w:sz="0" w:space="0" w:color="auto"/>
        <w:left w:val="none" w:sz="0" w:space="0" w:color="auto"/>
        <w:bottom w:val="none" w:sz="0" w:space="0" w:color="auto"/>
        <w:right w:val="none" w:sz="0" w:space="0" w:color="auto"/>
      </w:divBdr>
    </w:div>
    <w:div w:id="1874228044">
      <w:bodyDiv w:val="1"/>
      <w:marLeft w:val="0"/>
      <w:marRight w:val="0"/>
      <w:marTop w:val="0"/>
      <w:marBottom w:val="0"/>
      <w:divBdr>
        <w:top w:val="none" w:sz="0" w:space="0" w:color="auto"/>
        <w:left w:val="none" w:sz="0" w:space="0" w:color="auto"/>
        <w:bottom w:val="none" w:sz="0" w:space="0" w:color="auto"/>
        <w:right w:val="none" w:sz="0" w:space="0" w:color="auto"/>
      </w:divBdr>
    </w:div>
    <w:div w:id="1874343299">
      <w:bodyDiv w:val="1"/>
      <w:marLeft w:val="0"/>
      <w:marRight w:val="0"/>
      <w:marTop w:val="0"/>
      <w:marBottom w:val="0"/>
      <w:divBdr>
        <w:top w:val="none" w:sz="0" w:space="0" w:color="auto"/>
        <w:left w:val="none" w:sz="0" w:space="0" w:color="auto"/>
        <w:bottom w:val="none" w:sz="0" w:space="0" w:color="auto"/>
        <w:right w:val="none" w:sz="0" w:space="0" w:color="auto"/>
      </w:divBdr>
    </w:div>
    <w:div w:id="1874345064">
      <w:bodyDiv w:val="1"/>
      <w:marLeft w:val="0"/>
      <w:marRight w:val="0"/>
      <w:marTop w:val="0"/>
      <w:marBottom w:val="0"/>
      <w:divBdr>
        <w:top w:val="none" w:sz="0" w:space="0" w:color="auto"/>
        <w:left w:val="none" w:sz="0" w:space="0" w:color="auto"/>
        <w:bottom w:val="none" w:sz="0" w:space="0" w:color="auto"/>
        <w:right w:val="none" w:sz="0" w:space="0" w:color="auto"/>
      </w:divBdr>
    </w:div>
    <w:div w:id="1874532297">
      <w:bodyDiv w:val="1"/>
      <w:marLeft w:val="0"/>
      <w:marRight w:val="0"/>
      <w:marTop w:val="0"/>
      <w:marBottom w:val="0"/>
      <w:divBdr>
        <w:top w:val="none" w:sz="0" w:space="0" w:color="auto"/>
        <w:left w:val="none" w:sz="0" w:space="0" w:color="auto"/>
        <w:bottom w:val="none" w:sz="0" w:space="0" w:color="auto"/>
        <w:right w:val="none" w:sz="0" w:space="0" w:color="auto"/>
      </w:divBdr>
    </w:div>
    <w:div w:id="1874609886">
      <w:bodyDiv w:val="1"/>
      <w:marLeft w:val="0"/>
      <w:marRight w:val="0"/>
      <w:marTop w:val="0"/>
      <w:marBottom w:val="0"/>
      <w:divBdr>
        <w:top w:val="none" w:sz="0" w:space="0" w:color="auto"/>
        <w:left w:val="none" w:sz="0" w:space="0" w:color="auto"/>
        <w:bottom w:val="none" w:sz="0" w:space="0" w:color="auto"/>
        <w:right w:val="none" w:sz="0" w:space="0" w:color="auto"/>
      </w:divBdr>
    </w:div>
    <w:div w:id="1874615242">
      <w:bodyDiv w:val="1"/>
      <w:marLeft w:val="0"/>
      <w:marRight w:val="0"/>
      <w:marTop w:val="0"/>
      <w:marBottom w:val="0"/>
      <w:divBdr>
        <w:top w:val="none" w:sz="0" w:space="0" w:color="auto"/>
        <w:left w:val="none" w:sz="0" w:space="0" w:color="auto"/>
        <w:bottom w:val="none" w:sz="0" w:space="0" w:color="auto"/>
        <w:right w:val="none" w:sz="0" w:space="0" w:color="auto"/>
      </w:divBdr>
    </w:div>
    <w:div w:id="1874687864">
      <w:bodyDiv w:val="1"/>
      <w:marLeft w:val="0"/>
      <w:marRight w:val="0"/>
      <w:marTop w:val="0"/>
      <w:marBottom w:val="0"/>
      <w:divBdr>
        <w:top w:val="none" w:sz="0" w:space="0" w:color="auto"/>
        <w:left w:val="none" w:sz="0" w:space="0" w:color="auto"/>
        <w:bottom w:val="none" w:sz="0" w:space="0" w:color="auto"/>
        <w:right w:val="none" w:sz="0" w:space="0" w:color="auto"/>
      </w:divBdr>
    </w:div>
    <w:div w:id="1874727495">
      <w:bodyDiv w:val="1"/>
      <w:marLeft w:val="0"/>
      <w:marRight w:val="0"/>
      <w:marTop w:val="0"/>
      <w:marBottom w:val="0"/>
      <w:divBdr>
        <w:top w:val="none" w:sz="0" w:space="0" w:color="auto"/>
        <w:left w:val="none" w:sz="0" w:space="0" w:color="auto"/>
        <w:bottom w:val="none" w:sz="0" w:space="0" w:color="auto"/>
        <w:right w:val="none" w:sz="0" w:space="0" w:color="auto"/>
      </w:divBdr>
    </w:div>
    <w:div w:id="1874805853">
      <w:bodyDiv w:val="1"/>
      <w:marLeft w:val="0"/>
      <w:marRight w:val="0"/>
      <w:marTop w:val="0"/>
      <w:marBottom w:val="0"/>
      <w:divBdr>
        <w:top w:val="none" w:sz="0" w:space="0" w:color="auto"/>
        <w:left w:val="none" w:sz="0" w:space="0" w:color="auto"/>
        <w:bottom w:val="none" w:sz="0" w:space="0" w:color="auto"/>
        <w:right w:val="none" w:sz="0" w:space="0" w:color="auto"/>
      </w:divBdr>
    </w:div>
    <w:div w:id="1874924715">
      <w:bodyDiv w:val="1"/>
      <w:marLeft w:val="0"/>
      <w:marRight w:val="0"/>
      <w:marTop w:val="0"/>
      <w:marBottom w:val="0"/>
      <w:divBdr>
        <w:top w:val="none" w:sz="0" w:space="0" w:color="auto"/>
        <w:left w:val="none" w:sz="0" w:space="0" w:color="auto"/>
        <w:bottom w:val="none" w:sz="0" w:space="0" w:color="auto"/>
        <w:right w:val="none" w:sz="0" w:space="0" w:color="auto"/>
      </w:divBdr>
    </w:div>
    <w:div w:id="1875000771">
      <w:bodyDiv w:val="1"/>
      <w:marLeft w:val="0"/>
      <w:marRight w:val="0"/>
      <w:marTop w:val="0"/>
      <w:marBottom w:val="0"/>
      <w:divBdr>
        <w:top w:val="none" w:sz="0" w:space="0" w:color="auto"/>
        <w:left w:val="none" w:sz="0" w:space="0" w:color="auto"/>
        <w:bottom w:val="none" w:sz="0" w:space="0" w:color="auto"/>
        <w:right w:val="none" w:sz="0" w:space="0" w:color="auto"/>
      </w:divBdr>
    </w:div>
    <w:div w:id="1875070016">
      <w:bodyDiv w:val="1"/>
      <w:marLeft w:val="0"/>
      <w:marRight w:val="0"/>
      <w:marTop w:val="0"/>
      <w:marBottom w:val="0"/>
      <w:divBdr>
        <w:top w:val="none" w:sz="0" w:space="0" w:color="auto"/>
        <w:left w:val="none" w:sz="0" w:space="0" w:color="auto"/>
        <w:bottom w:val="none" w:sz="0" w:space="0" w:color="auto"/>
        <w:right w:val="none" w:sz="0" w:space="0" w:color="auto"/>
      </w:divBdr>
    </w:div>
    <w:div w:id="1875074564">
      <w:bodyDiv w:val="1"/>
      <w:marLeft w:val="0"/>
      <w:marRight w:val="0"/>
      <w:marTop w:val="0"/>
      <w:marBottom w:val="0"/>
      <w:divBdr>
        <w:top w:val="none" w:sz="0" w:space="0" w:color="auto"/>
        <w:left w:val="none" w:sz="0" w:space="0" w:color="auto"/>
        <w:bottom w:val="none" w:sz="0" w:space="0" w:color="auto"/>
        <w:right w:val="none" w:sz="0" w:space="0" w:color="auto"/>
      </w:divBdr>
    </w:div>
    <w:div w:id="1875075630">
      <w:bodyDiv w:val="1"/>
      <w:marLeft w:val="0"/>
      <w:marRight w:val="0"/>
      <w:marTop w:val="0"/>
      <w:marBottom w:val="0"/>
      <w:divBdr>
        <w:top w:val="none" w:sz="0" w:space="0" w:color="auto"/>
        <w:left w:val="none" w:sz="0" w:space="0" w:color="auto"/>
        <w:bottom w:val="none" w:sz="0" w:space="0" w:color="auto"/>
        <w:right w:val="none" w:sz="0" w:space="0" w:color="auto"/>
      </w:divBdr>
    </w:div>
    <w:div w:id="1875116910">
      <w:bodyDiv w:val="1"/>
      <w:marLeft w:val="0"/>
      <w:marRight w:val="0"/>
      <w:marTop w:val="0"/>
      <w:marBottom w:val="0"/>
      <w:divBdr>
        <w:top w:val="none" w:sz="0" w:space="0" w:color="auto"/>
        <w:left w:val="none" w:sz="0" w:space="0" w:color="auto"/>
        <w:bottom w:val="none" w:sz="0" w:space="0" w:color="auto"/>
        <w:right w:val="none" w:sz="0" w:space="0" w:color="auto"/>
      </w:divBdr>
    </w:div>
    <w:div w:id="1875262930">
      <w:bodyDiv w:val="1"/>
      <w:marLeft w:val="0"/>
      <w:marRight w:val="0"/>
      <w:marTop w:val="0"/>
      <w:marBottom w:val="0"/>
      <w:divBdr>
        <w:top w:val="none" w:sz="0" w:space="0" w:color="auto"/>
        <w:left w:val="none" w:sz="0" w:space="0" w:color="auto"/>
        <w:bottom w:val="none" w:sz="0" w:space="0" w:color="auto"/>
        <w:right w:val="none" w:sz="0" w:space="0" w:color="auto"/>
      </w:divBdr>
    </w:div>
    <w:div w:id="1875271368">
      <w:bodyDiv w:val="1"/>
      <w:marLeft w:val="0"/>
      <w:marRight w:val="0"/>
      <w:marTop w:val="0"/>
      <w:marBottom w:val="0"/>
      <w:divBdr>
        <w:top w:val="none" w:sz="0" w:space="0" w:color="auto"/>
        <w:left w:val="none" w:sz="0" w:space="0" w:color="auto"/>
        <w:bottom w:val="none" w:sz="0" w:space="0" w:color="auto"/>
        <w:right w:val="none" w:sz="0" w:space="0" w:color="auto"/>
      </w:divBdr>
    </w:div>
    <w:div w:id="1875271749">
      <w:bodyDiv w:val="1"/>
      <w:marLeft w:val="0"/>
      <w:marRight w:val="0"/>
      <w:marTop w:val="0"/>
      <w:marBottom w:val="0"/>
      <w:divBdr>
        <w:top w:val="none" w:sz="0" w:space="0" w:color="auto"/>
        <w:left w:val="none" w:sz="0" w:space="0" w:color="auto"/>
        <w:bottom w:val="none" w:sz="0" w:space="0" w:color="auto"/>
        <w:right w:val="none" w:sz="0" w:space="0" w:color="auto"/>
      </w:divBdr>
    </w:div>
    <w:div w:id="1875339276">
      <w:bodyDiv w:val="1"/>
      <w:marLeft w:val="0"/>
      <w:marRight w:val="0"/>
      <w:marTop w:val="0"/>
      <w:marBottom w:val="0"/>
      <w:divBdr>
        <w:top w:val="none" w:sz="0" w:space="0" w:color="auto"/>
        <w:left w:val="none" w:sz="0" w:space="0" w:color="auto"/>
        <w:bottom w:val="none" w:sz="0" w:space="0" w:color="auto"/>
        <w:right w:val="none" w:sz="0" w:space="0" w:color="auto"/>
      </w:divBdr>
    </w:div>
    <w:div w:id="1875341295">
      <w:bodyDiv w:val="1"/>
      <w:marLeft w:val="0"/>
      <w:marRight w:val="0"/>
      <w:marTop w:val="0"/>
      <w:marBottom w:val="0"/>
      <w:divBdr>
        <w:top w:val="none" w:sz="0" w:space="0" w:color="auto"/>
        <w:left w:val="none" w:sz="0" w:space="0" w:color="auto"/>
        <w:bottom w:val="none" w:sz="0" w:space="0" w:color="auto"/>
        <w:right w:val="none" w:sz="0" w:space="0" w:color="auto"/>
      </w:divBdr>
    </w:div>
    <w:div w:id="1875381574">
      <w:bodyDiv w:val="1"/>
      <w:marLeft w:val="0"/>
      <w:marRight w:val="0"/>
      <w:marTop w:val="0"/>
      <w:marBottom w:val="0"/>
      <w:divBdr>
        <w:top w:val="none" w:sz="0" w:space="0" w:color="auto"/>
        <w:left w:val="none" w:sz="0" w:space="0" w:color="auto"/>
        <w:bottom w:val="none" w:sz="0" w:space="0" w:color="auto"/>
        <w:right w:val="none" w:sz="0" w:space="0" w:color="auto"/>
      </w:divBdr>
    </w:div>
    <w:div w:id="1875388875">
      <w:bodyDiv w:val="1"/>
      <w:marLeft w:val="0"/>
      <w:marRight w:val="0"/>
      <w:marTop w:val="0"/>
      <w:marBottom w:val="0"/>
      <w:divBdr>
        <w:top w:val="none" w:sz="0" w:space="0" w:color="auto"/>
        <w:left w:val="none" w:sz="0" w:space="0" w:color="auto"/>
        <w:bottom w:val="none" w:sz="0" w:space="0" w:color="auto"/>
        <w:right w:val="none" w:sz="0" w:space="0" w:color="auto"/>
      </w:divBdr>
    </w:div>
    <w:div w:id="1875456294">
      <w:bodyDiv w:val="1"/>
      <w:marLeft w:val="0"/>
      <w:marRight w:val="0"/>
      <w:marTop w:val="0"/>
      <w:marBottom w:val="0"/>
      <w:divBdr>
        <w:top w:val="none" w:sz="0" w:space="0" w:color="auto"/>
        <w:left w:val="none" w:sz="0" w:space="0" w:color="auto"/>
        <w:bottom w:val="none" w:sz="0" w:space="0" w:color="auto"/>
        <w:right w:val="none" w:sz="0" w:space="0" w:color="auto"/>
      </w:divBdr>
    </w:div>
    <w:div w:id="1875461331">
      <w:bodyDiv w:val="1"/>
      <w:marLeft w:val="0"/>
      <w:marRight w:val="0"/>
      <w:marTop w:val="0"/>
      <w:marBottom w:val="0"/>
      <w:divBdr>
        <w:top w:val="none" w:sz="0" w:space="0" w:color="auto"/>
        <w:left w:val="none" w:sz="0" w:space="0" w:color="auto"/>
        <w:bottom w:val="none" w:sz="0" w:space="0" w:color="auto"/>
        <w:right w:val="none" w:sz="0" w:space="0" w:color="auto"/>
      </w:divBdr>
    </w:div>
    <w:div w:id="1875576993">
      <w:bodyDiv w:val="1"/>
      <w:marLeft w:val="0"/>
      <w:marRight w:val="0"/>
      <w:marTop w:val="0"/>
      <w:marBottom w:val="0"/>
      <w:divBdr>
        <w:top w:val="none" w:sz="0" w:space="0" w:color="auto"/>
        <w:left w:val="none" w:sz="0" w:space="0" w:color="auto"/>
        <w:bottom w:val="none" w:sz="0" w:space="0" w:color="auto"/>
        <w:right w:val="none" w:sz="0" w:space="0" w:color="auto"/>
      </w:divBdr>
    </w:div>
    <w:div w:id="1875653407">
      <w:bodyDiv w:val="1"/>
      <w:marLeft w:val="0"/>
      <w:marRight w:val="0"/>
      <w:marTop w:val="0"/>
      <w:marBottom w:val="0"/>
      <w:divBdr>
        <w:top w:val="none" w:sz="0" w:space="0" w:color="auto"/>
        <w:left w:val="none" w:sz="0" w:space="0" w:color="auto"/>
        <w:bottom w:val="none" w:sz="0" w:space="0" w:color="auto"/>
        <w:right w:val="none" w:sz="0" w:space="0" w:color="auto"/>
      </w:divBdr>
    </w:div>
    <w:div w:id="1875731029">
      <w:bodyDiv w:val="1"/>
      <w:marLeft w:val="0"/>
      <w:marRight w:val="0"/>
      <w:marTop w:val="0"/>
      <w:marBottom w:val="0"/>
      <w:divBdr>
        <w:top w:val="none" w:sz="0" w:space="0" w:color="auto"/>
        <w:left w:val="none" w:sz="0" w:space="0" w:color="auto"/>
        <w:bottom w:val="none" w:sz="0" w:space="0" w:color="auto"/>
        <w:right w:val="none" w:sz="0" w:space="0" w:color="auto"/>
      </w:divBdr>
    </w:div>
    <w:div w:id="1875732842">
      <w:bodyDiv w:val="1"/>
      <w:marLeft w:val="0"/>
      <w:marRight w:val="0"/>
      <w:marTop w:val="0"/>
      <w:marBottom w:val="0"/>
      <w:divBdr>
        <w:top w:val="none" w:sz="0" w:space="0" w:color="auto"/>
        <w:left w:val="none" w:sz="0" w:space="0" w:color="auto"/>
        <w:bottom w:val="none" w:sz="0" w:space="0" w:color="auto"/>
        <w:right w:val="none" w:sz="0" w:space="0" w:color="auto"/>
      </w:divBdr>
    </w:div>
    <w:div w:id="1875921172">
      <w:bodyDiv w:val="1"/>
      <w:marLeft w:val="0"/>
      <w:marRight w:val="0"/>
      <w:marTop w:val="0"/>
      <w:marBottom w:val="0"/>
      <w:divBdr>
        <w:top w:val="none" w:sz="0" w:space="0" w:color="auto"/>
        <w:left w:val="none" w:sz="0" w:space="0" w:color="auto"/>
        <w:bottom w:val="none" w:sz="0" w:space="0" w:color="auto"/>
        <w:right w:val="none" w:sz="0" w:space="0" w:color="auto"/>
      </w:divBdr>
    </w:div>
    <w:div w:id="1875921763">
      <w:bodyDiv w:val="1"/>
      <w:marLeft w:val="0"/>
      <w:marRight w:val="0"/>
      <w:marTop w:val="0"/>
      <w:marBottom w:val="0"/>
      <w:divBdr>
        <w:top w:val="none" w:sz="0" w:space="0" w:color="auto"/>
        <w:left w:val="none" w:sz="0" w:space="0" w:color="auto"/>
        <w:bottom w:val="none" w:sz="0" w:space="0" w:color="auto"/>
        <w:right w:val="none" w:sz="0" w:space="0" w:color="auto"/>
      </w:divBdr>
    </w:div>
    <w:div w:id="1875921806">
      <w:bodyDiv w:val="1"/>
      <w:marLeft w:val="0"/>
      <w:marRight w:val="0"/>
      <w:marTop w:val="0"/>
      <w:marBottom w:val="0"/>
      <w:divBdr>
        <w:top w:val="none" w:sz="0" w:space="0" w:color="auto"/>
        <w:left w:val="none" w:sz="0" w:space="0" w:color="auto"/>
        <w:bottom w:val="none" w:sz="0" w:space="0" w:color="auto"/>
        <w:right w:val="none" w:sz="0" w:space="0" w:color="auto"/>
      </w:divBdr>
    </w:div>
    <w:div w:id="1875925833">
      <w:bodyDiv w:val="1"/>
      <w:marLeft w:val="0"/>
      <w:marRight w:val="0"/>
      <w:marTop w:val="0"/>
      <w:marBottom w:val="0"/>
      <w:divBdr>
        <w:top w:val="none" w:sz="0" w:space="0" w:color="auto"/>
        <w:left w:val="none" w:sz="0" w:space="0" w:color="auto"/>
        <w:bottom w:val="none" w:sz="0" w:space="0" w:color="auto"/>
        <w:right w:val="none" w:sz="0" w:space="0" w:color="auto"/>
      </w:divBdr>
    </w:div>
    <w:div w:id="1875969330">
      <w:bodyDiv w:val="1"/>
      <w:marLeft w:val="0"/>
      <w:marRight w:val="0"/>
      <w:marTop w:val="0"/>
      <w:marBottom w:val="0"/>
      <w:divBdr>
        <w:top w:val="none" w:sz="0" w:space="0" w:color="auto"/>
        <w:left w:val="none" w:sz="0" w:space="0" w:color="auto"/>
        <w:bottom w:val="none" w:sz="0" w:space="0" w:color="auto"/>
        <w:right w:val="none" w:sz="0" w:space="0" w:color="auto"/>
      </w:divBdr>
    </w:div>
    <w:div w:id="1876236542">
      <w:bodyDiv w:val="1"/>
      <w:marLeft w:val="0"/>
      <w:marRight w:val="0"/>
      <w:marTop w:val="0"/>
      <w:marBottom w:val="0"/>
      <w:divBdr>
        <w:top w:val="none" w:sz="0" w:space="0" w:color="auto"/>
        <w:left w:val="none" w:sz="0" w:space="0" w:color="auto"/>
        <w:bottom w:val="none" w:sz="0" w:space="0" w:color="auto"/>
        <w:right w:val="none" w:sz="0" w:space="0" w:color="auto"/>
      </w:divBdr>
    </w:div>
    <w:div w:id="1876305435">
      <w:bodyDiv w:val="1"/>
      <w:marLeft w:val="0"/>
      <w:marRight w:val="0"/>
      <w:marTop w:val="0"/>
      <w:marBottom w:val="0"/>
      <w:divBdr>
        <w:top w:val="none" w:sz="0" w:space="0" w:color="auto"/>
        <w:left w:val="none" w:sz="0" w:space="0" w:color="auto"/>
        <w:bottom w:val="none" w:sz="0" w:space="0" w:color="auto"/>
        <w:right w:val="none" w:sz="0" w:space="0" w:color="auto"/>
      </w:divBdr>
    </w:div>
    <w:div w:id="1876312839">
      <w:bodyDiv w:val="1"/>
      <w:marLeft w:val="0"/>
      <w:marRight w:val="0"/>
      <w:marTop w:val="0"/>
      <w:marBottom w:val="0"/>
      <w:divBdr>
        <w:top w:val="none" w:sz="0" w:space="0" w:color="auto"/>
        <w:left w:val="none" w:sz="0" w:space="0" w:color="auto"/>
        <w:bottom w:val="none" w:sz="0" w:space="0" w:color="auto"/>
        <w:right w:val="none" w:sz="0" w:space="0" w:color="auto"/>
      </w:divBdr>
    </w:div>
    <w:div w:id="1876381600">
      <w:bodyDiv w:val="1"/>
      <w:marLeft w:val="0"/>
      <w:marRight w:val="0"/>
      <w:marTop w:val="0"/>
      <w:marBottom w:val="0"/>
      <w:divBdr>
        <w:top w:val="none" w:sz="0" w:space="0" w:color="auto"/>
        <w:left w:val="none" w:sz="0" w:space="0" w:color="auto"/>
        <w:bottom w:val="none" w:sz="0" w:space="0" w:color="auto"/>
        <w:right w:val="none" w:sz="0" w:space="0" w:color="auto"/>
      </w:divBdr>
    </w:div>
    <w:div w:id="1876383505">
      <w:bodyDiv w:val="1"/>
      <w:marLeft w:val="0"/>
      <w:marRight w:val="0"/>
      <w:marTop w:val="0"/>
      <w:marBottom w:val="0"/>
      <w:divBdr>
        <w:top w:val="none" w:sz="0" w:space="0" w:color="auto"/>
        <w:left w:val="none" w:sz="0" w:space="0" w:color="auto"/>
        <w:bottom w:val="none" w:sz="0" w:space="0" w:color="auto"/>
        <w:right w:val="none" w:sz="0" w:space="0" w:color="auto"/>
      </w:divBdr>
    </w:div>
    <w:div w:id="1876498571">
      <w:bodyDiv w:val="1"/>
      <w:marLeft w:val="0"/>
      <w:marRight w:val="0"/>
      <w:marTop w:val="0"/>
      <w:marBottom w:val="0"/>
      <w:divBdr>
        <w:top w:val="none" w:sz="0" w:space="0" w:color="auto"/>
        <w:left w:val="none" w:sz="0" w:space="0" w:color="auto"/>
        <w:bottom w:val="none" w:sz="0" w:space="0" w:color="auto"/>
        <w:right w:val="none" w:sz="0" w:space="0" w:color="auto"/>
      </w:divBdr>
    </w:div>
    <w:div w:id="1876500235">
      <w:bodyDiv w:val="1"/>
      <w:marLeft w:val="0"/>
      <w:marRight w:val="0"/>
      <w:marTop w:val="0"/>
      <w:marBottom w:val="0"/>
      <w:divBdr>
        <w:top w:val="none" w:sz="0" w:space="0" w:color="auto"/>
        <w:left w:val="none" w:sz="0" w:space="0" w:color="auto"/>
        <w:bottom w:val="none" w:sz="0" w:space="0" w:color="auto"/>
        <w:right w:val="none" w:sz="0" w:space="0" w:color="auto"/>
      </w:divBdr>
    </w:div>
    <w:div w:id="1876501862">
      <w:bodyDiv w:val="1"/>
      <w:marLeft w:val="0"/>
      <w:marRight w:val="0"/>
      <w:marTop w:val="0"/>
      <w:marBottom w:val="0"/>
      <w:divBdr>
        <w:top w:val="none" w:sz="0" w:space="0" w:color="auto"/>
        <w:left w:val="none" w:sz="0" w:space="0" w:color="auto"/>
        <w:bottom w:val="none" w:sz="0" w:space="0" w:color="auto"/>
        <w:right w:val="none" w:sz="0" w:space="0" w:color="auto"/>
      </w:divBdr>
    </w:div>
    <w:div w:id="1876507243">
      <w:bodyDiv w:val="1"/>
      <w:marLeft w:val="0"/>
      <w:marRight w:val="0"/>
      <w:marTop w:val="0"/>
      <w:marBottom w:val="0"/>
      <w:divBdr>
        <w:top w:val="none" w:sz="0" w:space="0" w:color="auto"/>
        <w:left w:val="none" w:sz="0" w:space="0" w:color="auto"/>
        <w:bottom w:val="none" w:sz="0" w:space="0" w:color="auto"/>
        <w:right w:val="none" w:sz="0" w:space="0" w:color="auto"/>
      </w:divBdr>
    </w:div>
    <w:div w:id="1876578102">
      <w:bodyDiv w:val="1"/>
      <w:marLeft w:val="0"/>
      <w:marRight w:val="0"/>
      <w:marTop w:val="0"/>
      <w:marBottom w:val="0"/>
      <w:divBdr>
        <w:top w:val="none" w:sz="0" w:space="0" w:color="auto"/>
        <w:left w:val="none" w:sz="0" w:space="0" w:color="auto"/>
        <w:bottom w:val="none" w:sz="0" w:space="0" w:color="auto"/>
        <w:right w:val="none" w:sz="0" w:space="0" w:color="auto"/>
      </w:divBdr>
    </w:div>
    <w:div w:id="1876698228">
      <w:bodyDiv w:val="1"/>
      <w:marLeft w:val="0"/>
      <w:marRight w:val="0"/>
      <w:marTop w:val="0"/>
      <w:marBottom w:val="0"/>
      <w:divBdr>
        <w:top w:val="none" w:sz="0" w:space="0" w:color="auto"/>
        <w:left w:val="none" w:sz="0" w:space="0" w:color="auto"/>
        <w:bottom w:val="none" w:sz="0" w:space="0" w:color="auto"/>
        <w:right w:val="none" w:sz="0" w:space="0" w:color="auto"/>
      </w:divBdr>
    </w:div>
    <w:div w:id="1876767945">
      <w:bodyDiv w:val="1"/>
      <w:marLeft w:val="0"/>
      <w:marRight w:val="0"/>
      <w:marTop w:val="0"/>
      <w:marBottom w:val="0"/>
      <w:divBdr>
        <w:top w:val="none" w:sz="0" w:space="0" w:color="auto"/>
        <w:left w:val="none" w:sz="0" w:space="0" w:color="auto"/>
        <w:bottom w:val="none" w:sz="0" w:space="0" w:color="auto"/>
        <w:right w:val="none" w:sz="0" w:space="0" w:color="auto"/>
      </w:divBdr>
    </w:div>
    <w:div w:id="1876769748">
      <w:bodyDiv w:val="1"/>
      <w:marLeft w:val="0"/>
      <w:marRight w:val="0"/>
      <w:marTop w:val="0"/>
      <w:marBottom w:val="0"/>
      <w:divBdr>
        <w:top w:val="none" w:sz="0" w:space="0" w:color="auto"/>
        <w:left w:val="none" w:sz="0" w:space="0" w:color="auto"/>
        <w:bottom w:val="none" w:sz="0" w:space="0" w:color="auto"/>
        <w:right w:val="none" w:sz="0" w:space="0" w:color="auto"/>
      </w:divBdr>
    </w:div>
    <w:div w:id="1876847996">
      <w:bodyDiv w:val="1"/>
      <w:marLeft w:val="0"/>
      <w:marRight w:val="0"/>
      <w:marTop w:val="0"/>
      <w:marBottom w:val="0"/>
      <w:divBdr>
        <w:top w:val="none" w:sz="0" w:space="0" w:color="auto"/>
        <w:left w:val="none" w:sz="0" w:space="0" w:color="auto"/>
        <w:bottom w:val="none" w:sz="0" w:space="0" w:color="auto"/>
        <w:right w:val="none" w:sz="0" w:space="0" w:color="auto"/>
      </w:divBdr>
    </w:div>
    <w:div w:id="1876849025">
      <w:bodyDiv w:val="1"/>
      <w:marLeft w:val="0"/>
      <w:marRight w:val="0"/>
      <w:marTop w:val="0"/>
      <w:marBottom w:val="0"/>
      <w:divBdr>
        <w:top w:val="none" w:sz="0" w:space="0" w:color="auto"/>
        <w:left w:val="none" w:sz="0" w:space="0" w:color="auto"/>
        <w:bottom w:val="none" w:sz="0" w:space="0" w:color="auto"/>
        <w:right w:val="none" w:sz="0" w:space="0" w:color="auto"/>
      </w:divBdr>
    </w:div>
    <w:div w:id="1876850527">
      <w:bodyDiv w:val="1"/>
      <w:marLeft w:val="0"/>
      <w:marRight w:val="0"/>
      <w:marTop w:val="0"/>
      <w:marBottom w:val="0"/>
      <w:divBdr>
        <w:top w:val="none" w:sz="0" w:space="0" w:color="auto"/>
        <w:left w:val="none" w:sz="0" w:space="0" w:color="auto"/>
        <w:bottom w:val="none" w:sz="0" w:space="0" w:color="auto"/>
        <w:right w:val="none" w:sz="0" w:space="0" w:color="auto"/>
      </w:divBdr>
    </w:div>
    <w:div w:id="1876851055">
      <w:bodyDiv w:val="1"/>
      <w:marLeft w:val="0"/>
      <w:marRight w:val="0"/>
      <w:marTop w:val="0"/>
      <w:marBottom w:val="0"/>
      <w:divBdr>
        <w:top w:val="none" w:sz="0" w:space="0" w:color="auto"/>
        <w:left w:val="none" w:sz="0" w:space="0" w:color="auto"/>
        <w:bottom w:val="none" w:sz="0" w:space="0" w:color="auto"/>
        <w:right w:val="none" w:sz="0" w:space="0" w:color="auto"/>
      </w:divBdr>
    </w:div>
    <w:div w:id="1876890998">
      <w:bodyDiv w:val="1"/>
      <w:marLeft w:val="0"/>
      <w:marRight w:val="0"/>
      <w:marTop w:val="0"/>
      <w:marBottom w:val="0"/>
      <w:divBdr>
        <w:top w:val="none" w:sz="0" w:space="0" w:color="auto"/>
        <w:left w:val="none" w:sz="0" w:space="0" w:color="auto"/>
        <w:bottom w:val="none" w:sz="0" w:space="0" w:color="auto"/>
        <w:right w:val="none" w:sz="0" w:space="0" w:color="auto"/>
      </w:divBdr>
    </w:div>
    <w:div w:id="1876965587">
      <w:bodyDiv w:val="1"/>
      <w:marLeft w:val="0"/>
      <w:marRight w:val="0"/>
      <w:marTop w:val="0"/>
      <w:marBottom w:val="0"/>
      <w:divBdr>
        <w:top w:val="none" w:sz="0" w:space="0" w:color="auto"/>
        <w:left w:val="none" w:sz="0" w:space="0" w:color="auto"/>
        <w:bottom w:val="none" w:sz="0" w:space="0" w:color="auto"/>
        <w:right w:val="none" w:sz="0" w:space="0" w:color="auto"/>
      </w:divBdr>
    </w:div>
    <w:div w:id="1877084391">
      <w:bodyDiv w:val="1"/>
      <w:marLeft w:val="0"/>
      <w:marRight w:val="0"/>
      <w:marTop w:val="0"/>
      <w:marBottom w:val="0"/>
      <w:divBdr>
        <w:top w:val="none" w:sz="0" w:space="0" w:color="auto"/>
        <w:left w:val="none" w:sz="0" w:space="0" w:color="auto"/>
        <w:bottom w:val="none" w:sz="0" w:space="0" w:color="auto"/>
        <w:right w:val="none" w:sz="0" w:space="0" w:color="auto"/>
      </w:divBdr>
    </w:div>
    <w:div w:id="1877111654">
      <w:bodyDiv w:val="1"/>
      <w:marLeft w:val="0"/>
      <w:marRight w:val="0"/>
      <w:marTop w:val="0"/>
      <w:marBottom w:val="0"/>
      <w:divBdr>
        <w:top w:val="none" w:sz="0" w:space="0" w:color="auto"/>
        <w:left w:val="none" w:sz="0" w:space="0" w:color="auto"/>
        <w:bottom w:val="none" w:sz="0" w:space="0" w:color="auto"/>
        <w:right w:val="none" w:sz="0" w:space="0" w:color="auto"/>
      </w:divBdr>
    </w:div>
    <w:div w:id="1877230718">
      <w:bodyDiv w:val="1"/>
      <w:marLeft w:val="0"/>
      <w:marRight w:val="0"/>
      <w:marTop w:val="0"/>
      <w:marBottom w:val="0"/>
      <w:divBdr>
        <w:top w:val="none" w:sz="0" w:space="0" w:color="auto"/>
        <w:left w:val="none" w:sz="0" w:space="0" w:color="auto"/>
        <w:bottom w:val="none" w:sz="0" w:space="0" w:color="auto"/>
        <w:right w:val="none" w:sz="0" w:space="0" w:color="auto"/>
      </w:divBdr>
    </w:div>
    <w:div w:id="1877303811">
      <w:bodyDiv w:val="1"/>
      <w:marLeft w:val="0"/>
      <w:marRight w:val="0"/>
      <w:marTop w:val="0"/>
      <w:marBottom w:val="0"/>
      <w:divBdr>
        <w:top w:val="none" w:sz="0" w:space="0" w:color="auto"/>
        <w:left w:val="none" w:sz="0" w:space="0" w:color="auto"/>
        <w:bottom w:val="none" w:sz="0" w:space="0" w:color="auto"/>
        <w:right w:val="none" w:sz="0" w:space="0" w:color="auto"/>
      </w:divBdr>
    </w:div>
    <w:div w:id="1877347345">
      <w:bodyDiv w:val="1"/>
      <w:marLeft w:val="0"/>
      <w:marRight w:val="0"/>
      <w:marTop w:val="0"/>
      <w:marBottom w:val="0"/>
      <w:divBdr>
        <w:top w:val="none" w:sz="0" w:space="0" w:color="auto"/>
        <w:left w:val="none" w:sz="0" w:space="0" w:color="auto"/>
        <w:bottom w:val="none" w:sz="0" w:space="0" w:color="auto"/>
        <w:right w:val="none" w:sz="0" w:space="0" w:color="auto"/>
      </w:divBdr>
    </w:div>
    <w:div w:id="1877499519">
      <w:bodyDiv w:val="1"/>
      <w:marLeft w:val="0"/>
      <w:marRight w:val="0"/>
      <w:marTop w:val="0"/>
      <w:marBottom w:val="0"/>
      <w:divBdr>
        <w:top w:val="none" w:sz="0" w:space="0" w:color="auto"/>
        <w:left w:val="none" w:sz="0" w:space="0" w:color="auto"/>
        <w:bottom w:val="none" w:sz="0" w:space="0" w:color="auto"/>
        <w:right w:val="none" w:sz="0" w:space="0" w:color="auto"/>
      </w:divBdr>
    </w:div>
    <w:div w:id="1877505365">
      <w:bodyDiv w:val="1"/>
      <w:marLeft w:val="0"/>
      <w:marRight w:val="0"/>
      <w:marTop w:val="0"/>
      <w:marBottom w:val="0"/>
      <w:divBdr>
        <w:top w:val="none" w:sz="0" w:space="0" w:color="auto"/>
        <w:left w:val="none" w:sz="0" w:space="0" w:color="auto"/>
        <w:bottom w:val="none" w:sz="0" w:space="0" w:color="auto"/>
        <w:right w:val="none" w:sz="0" w:space="0" w:color="auto"/>
      </w:divBdr>
    </w:div>
    <w:div w:id="1877542743">
      <w:bodyDiv w:val="1"/>
      <w:marLeft w:val="0"/>
      <w:marRight w:val="0"/>
      <w:marTop w:val="0"/>
      <w:marBottom w:val="0"/>
      <w:divBdr>
        <w:top w:val="none" w:sz="0" w:space="0" w:color="auto"/>
        <w:left w:val="none" w:sz="0" w:space="0" w:color="auto"/>
        <w:bottom w:val="none" w:sz="0" w:space="0" w:color="auto"/>
        <w:right w:val="none" w:sz="0" w:space="0" w:color="auto"/>
      </w:divBdr>
    </w:div>
    <w:div w:id="1877547053">
      <w:bodyDiv w:val="1"/>
      <w:marLeft w:val="0"/>
      <w:marRight w:val="0"/>
      <w:marTop w:val="0"/>
      <w:marBottom w:val="0"/>
      <w:divBdr>
        <w:top w:val="none" w:sz="0" w:space="0" w:color="auto"/>
        <w:left w:val="none" w:sz="0" w:space="0" w:color="auto"/>
        <w:bottom w:val="none" w:sz="0" w:space="0" w:color="auto"/>
        <w:right w:val="none" w:sz="0" w:space="0" w:color="auto"/>
      </w:divBdr>
    </w:div>
    <w:div w:id="1877622383">
      <w:bodyDiv w:val="1"/>
      <w:marLeft w:val="0"/>
      <w:marRight w:val="0"/>
      <w:marTop w:val="0"/>
      <w:marBottom w:val="0"/>
      <w:divBdr>
        <w:top w:val="none" w:sz="0" w:space="0" w:color="auto"/>
        <w:left w:val="none" w:sz="0" w:space="0" w:color="auto"/>
        <w:bottom w:val="none" w:sz="0" w:space="0" w:color="auto"/>
        <w:right w:val="none" w:sz="0" w:space="0" w:color="auto"/>
      </w:divBdr>
    </w:div>
    <w:div w:id="1877690794">
      <w:bodyDiv w:val="1"/>
      <w:marLeft w:val="0"/>
      <w:marRight w:val="0"/>
      <w:marTop w:val="0"/>
      <w:marBottom w:val="0"/>
      <w:divBdr>
        <w:top w:val="none" w:sz="0" w:space="0" w:color="auto"/>
        <w:left w:val="none" w:sz="0" w:space="0" w:color="auto"/>
        <w:bottom w:val="none" w:sz="0" w:space="0" w:color="auto"/>
        <w:right w:val="none" w:sz="0" w:space="0" w:color="auto"/>
      </w:divBdr>
    </w:div>
    <w:div w:id="1877697243">
      <w:bodyDiv w:val="1"/>
      <w:marLeft w:val="0"/>
      <w:marRight w:val="0"/>
      <w:marTop w:val="0"/>
      <w:marBottom w:val="0"/>
      <w:divBdr>
        <w:top w:val="none" w:sz="0" w:space="0" w:color="auto"/>
        <w:left w:val="none" w:sz="0" w:space="0" w:color="auto"/>
        <w:bottom w:val="none" w:sz="0" w:space="0" w:color="auto"/>
        <w:right w:val="none" w:sz="0" w:space="0" w:color="auto"/>
      </w:divBdr>
    </w:div>
    <w:div w:id="1877810109">
      <w:bodyDiv w:val="1"/>
      <w:marLeft w:val="0"/>
      <w:marRight w:val="0"/>
      <w:marTop w:val="0"/>
      <w:marBottom w:val="0"/>
      <w:divBdr>
        <w:top w:val="none" w:sz="0" w:space="0" w:color="auto"/>
        <w:left w:val="none" w:sz="0" w:space="0" w:color="auto"/>
        <w:bottom w:val="none" w:sz="0" w:space="0" w:color="auto"/>
        <w:right w:val="none" w:sz="0" w:space="0" w:color="auto"/>
      </w:divBdr>
    </w:div>
    <w:div w:id="1877934389">
      <w:bodyDiv w:val="1"/>
      <w:marLeft w:val="0"/>
      <w:marRight w:val="0"/>
      <w:marTop w:val="0"/>
      <w:marBottom w:val="0"/>
      <w:divBdr>
        <w:top w:val="none" w:sz="0" w:space="0" w:color="auto"/>
        <w:left w:val="none" w:sz="0" w:space="0" w:color="auto"/>
        <w:bottom w:val="none" w:sz="0" w:space="0" w:color="auto"/>
        <w:right w:val="none" w:sz="0" w:space="0" w:color="auto"/>
      </w:divBdr>
    </w:div>
    <w:div w:id="1878080625">
      <w:bodyDiv w:val="1"/>
      <w:marLeft w:val="0"/>
      <w:marRight w:val="0"/>
      <w:marTop w:val="0"/>
      <w:marBottom w:val="0"/>
      <w:divBdr>
        <w:top w:val="none" w:sz="0" w:space="0" w:color="auto"/>
        <w:left w:val="none" w:sz="0" w:space="0" w:color="auto"/>
        <w:bottom w:val="none" w:sz="0" w:space="0" w:color="auto"/>
        <w:right w:val="none" w:sz="0" w:space="0" w:color="auto"/>
      </w:divBdr>
    </w:div>
    <w:div w:id="1878082611">
      <w:bodyDiv w:val="1"/>
      <w:marLeft w:val="0"/>
      <w:marRight w:val="0"/>
      <w:marTop w:val="0"/>
      <w:marBottom w:val="0"/>
      <w:divBdr>
        <w:top w:val="none" w:sz="0" w:space="0" w:color="auto"/>
        <w:left w:val="none" w:sz="0" w:space="0" w:color="auto"/>
        <w:bottom w:val="none" w:sz="0" w:space="0" w:color="auto"/>
        <w:right w:val="none" w:sz="0" w:space="0" w:color="auto"/>
      </w:divBdr>
    </w:div>
    <w:div w:id="1878083539">
      <w:bodyDiv w:val="1"/>
      <w:marLeft w:val="0"/>
      <w:marRight w:val="0"/>
      <w:marTop w:val="0"/>
      <w:marBottom w:val="0"/>
      <w:divBdr>
        <w:top w:val="none" w:sz="0" w:space="0" w:color="auto"/>
        <w:left w:val="none" w:sz="0" w:space="0" w:color="auto"/>
        <w:bottom w:val="none" w:sz="0" w:space="0" w:color="auto"/>
        <w:right w:val="none" w:sz="0" w:space="0" w:color="auto"/>
      </w:divBdr>
    </w:div>
    <w:div w:id="1878202178">
      <w:bodyDiv w:val="1"/>
      <w:marLeft w:val="0"/>
      <w:marRight w:val="0"/>
      <w:marTop w:val="0"/>
      <w:marBottom w:val="0"/>
      <w:divBdr>
        <w:top w:val="none" w:sz="0" w:space="0" w:color="auto"/>
        <w:left w:val="none" w:sz="0" w:space="0" w:color="auto"/>
        <w:bottom w:val="none" w:sz="0" w:space="0" w:color="auto"/>
        <w:right w:val="none" w:sz="0" w:space="0" w:color="auto"/>
      </w:divBdr>
    </w:div>
    <w:div w:id="1878271161">
      <w:bodyDiv w:val="1"/>
      <w:marLeft w:val="0"/>
      <w:marRight w:val="0"/>
      <w:marTop w:val="0"/>
      <w:marBottom w:val="0"/>
      <w:divBdr>
        <w:top w:val="none" w:sz="0" w:space="0" w:color="auto"/>
        <w:left w:val="none" w:sz="0" w:space="0" w:color="auto"/>
        <w:bottom w:val="none" w:sz="0" w:space="0" w:color="auto"/>
        <w:right w:val="none" w:sz="0" w:space="0" w:color="auto"/>
      </w:divBdr>
    </w:div>
    <w:div w:id="1878351169">
      <w:bodyDiv w:val="1"/>
      <w:marLeft w:val="0"/>
      <w:marRight w:val="0"/>
      <w:marTop w:val="0"/>
      <w:marBottom w:val="0"/>
      <w:divBdr>
        <w:top w:val="none" w:sz="0" w:space="0" w:color="auto"/>
        <w:left w:val="none" w:sz="0" w:space="0" w:color="auto"/>
        <w:bottom w:val="none" w:sz="0" w:space="0" w:color="auto"/>
        <w:right w:val="none" w:sz="0" w:space="0" w:color="auto"/>
      </w:divBdr>
    </w:div>
    <w:div w:id="1878354378">
      <w:bodyDiv w:val="1"/>
      <w:marLeft w:val="0"/>
      <w:marRight w:val="0"/>
      <w:marTop w:val="0"/>
      <w:marBottom w:val="0"/>
      <w:divBdr>
        <w:top w:val="none" w:sz="0" w:space="0" w:color="auto"/>
        <w:left w:val="none" w:sz="0" w:space="0" w:color="auto"/>
        <w:bottom w:val="none" w:sz="0" w:space="0" w:color="auto"/>
        <w:right w:val="none" w:sz="0" w:space="0" w:color="auto"/>
      </w:divBdr>
    </w:div>
    <w:div w:id="1878424436">
      <w:bodyDiv w:val="1"/>
      <w:marLeft w:val="0"/>
      <w:marRight w:val="0"/>
      <w:marTop w:val="0"/>
      <w:marBottom w:val="0"/>
      <w:divBdr>
        <w:top w:val="none" w:sz="0" w:space="0" w:color="auto"/>
        <w:left w:val="none" w:sz="0" w:space="0" w:color="auto"/>
        <w:bottom w:val="none" w:sz="0" w:space="0" w:color="auto"/>
        <w:right w:val="none" w:sz="0" w:space="0" w:color="auto"/>
      </w:divBdr>
    </w:div>
    <w:div w:id="1878464247">
      <w:bodyDiv w:val="1"/>
      <w:marLeft w:val="0"/>
      <w:marRight w:val="0"/>
      <w:marTop w:val="0"/>
      <w:marBottom w:val="0"/>
      <w:divBdr>
        <w:top w:val="none" w:sz="0" w:space="0" w:color="auto"/>
        <w:left w:val="none" w:sz="0" w:space="0" w:color="auto"/>
        <w:bottom w:val="none" w:sz="0" w:space="0" w:color="auto"/>
        <w:right w:val="none" w:sz="0" w:space="0" w:color="auto"/>
      </w:divBdr>
    </w:div>
    <w:div w:id="1878471732">
      <w:bodyDiv w:val="1"/>
      <w:marLeft w:val="0"/>
      <w:marRight w:val="0"/>
      <w:marTop w:val="0"/>
      <w:marBottom w:val="0"/>
      <w:divBdr>
        <w:top w:val="none" w:sz="0" w:space="0" w:color="auto"/>
        <w:left w:val="none" w:sz="0" w:space="0" w:color="auto"/>
        <w:bottom w:val="none" w:sz="0" w:space="0" w:color="auto"/>
        <w:right w:val="none" w:sz="0" w:space="0" w:color="auto"/>
      </w:divBdr>
    </w:div>
    <w:div w:id="1878539196">
      <w:bodyDiv w:val="1"/>
      <w:marLeft w:val="0"/>
      <w:marRight w:val="0"/>
      <w:marTop w:val="0"/>
      <w:marBottom w:val="0"/>
      <w:divBdr>
        <w:top w:val="none" w:sz="0" w:space="0" w:color="auto"/>
        <w:left w:val="none" w:sz="0" w:space="0" w:color="auto"/>
        <w:bottom w:val="none" w:sz="0" w:space="0" w:color="auto"/>
        <w:right w:val="none" w:sz="0" w:space="0" w:color="auto"/>
      </w:divBdr>
    </w:div>
    <w:div w:id="1878656674">
      <w:bodyDiv w:val="1"/>
      <w:marLeft w:val="0"/>
      <w:marRight w:val="0"/>
      <w:marTop w:val="0"/>
      <w:marBottom w:val="0"/>
      <w:divBdr>
        <w:top w:val="none" w:sz="0" w:space="0" w:color="auto"/>
        <w:left w:val="none" w:sz="0" w:space="0" w:color="auto"/>
        <w:bottom w:val="none" w:sz="0" w:space="0" w:color="auto"/>
        <w:right w:val="none" w:sz="0" w:space="0" w:color="auto"/>
      </w:divBdr>
    </w:div>
    <w:div w:id="1878657786">
      <w:bodyDiv w:val="1"/>
      <w:marLeft w:val="0"/>
      <w:marRight w:val="0"/>
      <w:marTop w:val="0"/>
      <w:marBottom w:val="0"/>
      <w:divBdr>
        <w:top w:val="none" w:sz="0" w:space="0" w:color="auto"/>
        <w:left w:val="none" w:sz="0" w:space="0" w:color="auto"/>
        <w:bottom w:val="none" w:sz="0" w:space="0" w:color="auto"/>
        <w:right w:val="none" w:sz="0" w:space="0" w:color="auto"/>
      </w:divBdr>
    </w:div>
    <w:div w:id="1878734004">
      <w:bodyDiv w:val="1"/>
      <w:marLeft w:val="0"/>
      <w:marRight w:val="0"/>
      <w:marTop w:val="0"/>
      <w:marBottom w:val="0"/>
      <w:divBdr>
        <w:top w:val="none" w:sz="0" w:space="0" w:color="auto"/>
        <w:left w:val="none" w:sz="0" w:space="0" w:color="auto"/>
        <w:bottom w:val="none" w:sz="0" w:space="0" w:color="auto"/>
        <w:right w:val="none" w:sz="0" w:space="0" w:color="auto"/>
      </w:divBdr>
    </w:div>
    <w:div w:id="1878736483">
      <w:bodyDiv w:val="1"/>
      <w:marLeft w:val="0"/>
      <w:marRight w:val="0"/>
      <w:marTop w:val="0"/>
      <w:marBottom w:val="0"/>
      <w:divBdr>
        <w:top w:val="none" w:sz="0" w:space="0" w:color="auto"/>
        <w:left w:val="none" w:sz="0" w:space="0" w:color="auto"/>
        <w:bottom w:val="none" w:sz="0" w:space="0" w:color="auto"/>
        <w:right w:val="none" w:sz="0" w:space="0" w:color="auto"/>
      </w:divBdr>
    </w:div>
    <w:div w:id="1878741269">
      <w:bodyDiv w:val="1"/>
      <w:marLeft w:val="0"/>
      <w:marRight w:val="0"/>
      <w:marTop w:val="0"/>
      <w:marBottom w:val="0"/>
      <w:divBdr>
        <w:top w:val="none" w:sz="0" w:space="0" w:color="auto"/>
        <w:left w:val="none" w:sz="0" w:space="0" w:color="auto"/>
        <w:bottom w:val="none" w:sz="0" w:space="0" w:color="auto"/>
        <w:right w:val="none" w:sz="0" w:space="0" w:color="auto"/>
      </w:divBdr>
    </w:div>
    <w:div w:id="1878811096">
      <w:bodyDiv w:val="1"/>
      <w:marLeft w:val="0"/>
      <w:marRight w:val="0"/>
      <w:marTop w:val="0"/>
      <w:marBottom w:val="0"/>
      <w:divBdr>
        <w:top w:val="none" w:sz="0" w:space="0" w:color="auto"/>
        <w:left w:val="none" w:sz="0" w:space="0" w:color="auto"/>
        <w:bottom w:val="none" w:sz="0" w:space="0" w:color="auto"/>
        <w:right w:val="none" w:sz="0" w:space="0" w:color="auto"/>
      </w:divBdr>
    </w:div>
    <w:div w:id="1878851774">
      <w:bodyDiv w:val="1"/>
      <w:marLeft w:val="0"/>
      <w:marRight w:val="0"/>
      <w:marTop w:val="0"/>
      <w:marBottom w:val="0"/>
      <w:divBdr>
        <w:top w:val="none" w:sz="0" w:space="0" w:color="auto"/>
        <w:left w:val="none" w:sz="0" w:space="0" w:color="auto"/>
        <w:bottom w:val="none" w:sz="0" w:space="0" w:color="auto"/>
        <w:right w:val="none" w:sz="0" w:space="0" w:color="auto"/>
      </w:divBdr>
    </w:div>
    <w:div w:id="1878854123">
      <w:bodyDiv w:val="1"/>
      <w:marLeft w:val="0"/>
      <w:marRight w:val="0"/>
      <w:marTop w:val="0"/>
      <w:marBottom w:val="0"/>
      <w:divBdr>
        <w:top w:val="none" w:sz="0" w:space="0" w:color="auto"/>
        <w:left w:val="none" w:sz="0" w:space="0" w:color="auto"/>
        <w:bottom w:val="none" w:sz="0" w:space="0" w:color="auto"/>
        <w:right w:val="none" w:sz="0" w:space="0" w:color="auto"/>
      </w:divBdr>
    </w:div>
    <w:div w:id="1878856298">
      <w:bodyDiv w:val="1"/>
      <w:marLeft w:val="0"/>
      <w:marRight w:val="0"/>
      <w:marTop w:val="0"/>
      <w:marBottom w:val="0"/>
      <w:divBdr>
        <w:top w:val="none" w:sz="0" w:space="0" w:color="auto"/>
        <w:left w:val="none" w:sz="0" w:space="0" w:color="auto"/>
        <w:bottom w:val="none" w:sz="0" w:space="0" w:color="auto"/>
        <w:right w:val="none" w:sz="0" w:space="0" w:color="auto"/>
      </w:divBdr>
    </w:div>
    <w:div w:id="1878925748">
      <w:bodyDiv w:val="1"/>
      <w:marLeft w:val="0"/>
      <w:marRight w:val="0"/>
      <w:marTop w:val="0"/>
      <w:marBottom w:val="0"/>
      <w:divBdr>
        <w:top w:val="none" w:sz="0" w:space="0" w:color="auto"/>
        <w:left w:val="none" w:sz="0" w:space="0" w:color="auto"/>
        <w:bottom w:val="none" w:sz="0" w:space="0" w:color="auto"/>
        <w:right w:val="none" w:sz="0" w:space="0" w:color="auto"/>
      </w:divBdr>
    </w:div>
    <w:div w:id="1878932079">
      <w:bodyDiv w:val="1"/>
      <w:marLeft w:val="0"/>
      <w:marRight w:val="0"/>
      <w:marTop w:val="0"/>
      <w:marBottom w:val="0"/>
      <w:divBdr>
        <w:top w:val="none" w:sz="0" w:space="0" w:color="auto"/>
        <w:left w:val="none" w:sz="0" w:space="0" w:color="auto"/>
        <w:bottom w:val="none" w:sz="0" w:space="0" w:color="auto"/>
        <w:right w:val="none" w:sz="0" w:space="0" w:color="auto"/>
      </w:divBdr>
    </w:div>
    <w:div w:id="1879080864">
      <w:bodyDiv w:val="1"/>
      <w:marLeft w:val="0"/>
      <w:marRight w:val="0"/>
      <w:marTop w:val="0"/>
      <w:marBottom w:val="0"/>
      <w:divBdr>
        <w:top w:val="none" w:sz="0" w:space="0" w:color="auto"/>
        <w:left w:val="none" w:sz="0" w:space="0" w:color="auto"/>
        <w:bottom w:val="none" w:sz="0" w:space="0" w:color="auto"/>
        <w:right w:val="none" w:sz="0" w:space="0" w:color="auto"/>
      </w:divBdr>
    </w:div>
    <w:div w:id="1879118783">
      <w:bodyDiv w:val="1"/>
      <w:marLeft w:val="0"/>
      <w:marRight w:val="0"/>
      <w:marTop w:val="0"/>
      <w:marBottom w:val="0"/>
      <w:divBdr>
        <w:top w:val="none" w:sz="0" w:space="0" w:color="auto"/>
        <w:left w:val="none" w:sz="0" w:space="0" w:color="auto"/>
        <w:bottom w:val="none" w:sz="0" w:space="0" w:color="auto"/>
        <w:right w:val="none" w:sz="0" w:space="0" w:color="auto"/>
      </w:divBdr>
    </w:div>
    <w:div w:id="1879194606">
      <w:bodyDiv w:val="1"/>
      <w:marLeft w:val="0"/>
      <w:marRight w:val="0"/>
      <w:marTop w:val="0"/>
      <w:marBottom w:val="0"/>
      <w:divBdr>
        <w:top w:val="none" w:sz="0" w:space="0" w:color="auto"/>
        <w:left w:val="none" w:sz="0" w:space="0" w:color="auto"/>
        <w:bottom w:val="none" w:sz="0" w:space="0" w:color="auto"/>
        <w:right w:val="none" w:sz="0" w:space="0" w:color="auto"/>
      </w:divBdr>
    </w:div>
    <w:div w:id="1879196930">
      <w:bodyDiv w:val="1"/>
      <w:marLeft w:val="0"/>
      <w:marRight w:val="0"/>
      <w:marTop w:val="0"/>
      <w:marBottom w:val="0"/>
      <w:divBdr>
        <w:top w:val="none" w:sz="0" w:space="0" w:color="auto"/>
        <w:left w:val="none" w:sz="0" w:space="0" w:color="auto"/>
        <w:bottom w:val="none" w:sz="0" w:space="0" w:color="auto"/>
        <w:right w:val="none" w:sz="0" w:space="0" w:color="auto"/>
      </w:divBdr>
    </w:div>
    <w:div w:id="1879203438">
      <w:bodyDiv w:val="1"/>
      <w:marLeft w:val="0"/>
      <w:marRight w:val="0"/>
      <w:marTop w:val="0"/>
      <w:marBottom w:val="0"/>
      <w:divBdr>
        <w:top w:val="none" w:sz="0" w:space="0" w:color="auto"/>
        <w:left w:val="none" w:sz="0" w:space="0" w:color="auto"/>
        <w:bottom w:val="none" w:sz="0" w:space="0" w:color="auto"/>
        <w:right w:val="none" w:sz="0" w:space="0" w:color="auto"/>
      </w:divBdr>
    </w:div>
    <w:div w:id="1879321175">
      <w:bodyDiv w:val="1"/>
      <w:marLeft w:val="0"/>
      <w:marRight w:val="0"/>
      <w:marTop w:val="0"/>
      <w:marBottom w:val="0"/>
      <w:divBdr>
        <w:top w:val="none" w:sz="0" w:space="0" w:color="auto"/>
        <w:left w:val="none" w:sz="0" w:space="0" w:color="auto"/>
        <w:bottom w:val="none" w:sz="0" w:space="0" w:color="auto"/>
        <w:right w:val="none" w:sz="0" w:space="0" w:color="auto"/>
      </w:divBdr>
    </w:div>
    <w:div w:id="1879388567">
      <w:bodyDiv w:val="1"/>
      <w:marLeft w:val="0"/>
      <w:marRight w:val="0"/>
      <w:marTop w:val="0"/>
      <w:marBottom w:val="0"/>
      <w:divBdr>
        <w:top w:val="none" w:sz="0" w:space="0" w:color="auto"/>
        <w:left w:val="none" w:sz="0" w:space="0" w:color="auto"/>
        <w:bottom w:val="none" w:sz="0" w:space="0" w:color="auto"/>
        <w:right w:val="none" w:sz="0" w:space="0" w:color="auto"/>
      </w:divBdr>
    </w:div>
    <w:div w:id="1879464365">
      <w:bodyDiv w:val="1"/>
      <w:marLeft w:val="0"/>
      <w:marRight w:val="0"/>
      <w:marTop w:val="0"/>
      <w:marBottom w:val="0"/>
      <w:divBdr>
        <w:top w:val="none" w:sz="0" w:space="0" w:color="auto"/>
        <w:left w:val="none" w:sz="0" w:space="0" w:color="auto"/>
        <w:bottom w:val="none" w:sz="0" w:space="0" w:color="auto"/>
        <w:right w:val="none" w:sz="0" w:space="0" w:color="auto"/>
      </w:divBdr>
    </w:div>
    <w:div w:id="1879465556">
      <w:bodyDiv w:val="1"/>
      <w:marLeft w:val="0"/>
      <w:marRight w:val="0"/>
      <w:marTop w:val="0"/>
      <w:marBottom w:val="0"/>
      <w:divBdr>
        <w:top w:val="none" w:sz="0" w:space="0" w:color="auto"/>
        <w:left w:val="none" w:sz="0" w:space="0" w:color="auto"/>
        <w:bottom w:val="none" w:sz="0" w:space="0" w:color="auto"/>
        <w:right w:val="none" w:sz="0" w:space="0" w:color="auto"/>
      </w:divBdr>
    </w:div>
    <w:div w:id="1879470218">
      <w:bodyDiv w:val="1"/>
      <w:marLeft w:val="0"/>
      <w:marRight w:val="0"/>
      <w:marTop w:val="0"/>
      <w:marBottom w:val="0"/>
      <w:divBdr>
        <w:top w:val="none" w:sz="0" w:space="0" w:color="auto"/>
        <w:left w:val="none" w:sz="0" w:space="0" w:color="auto"/>
        <w:bottom w:val="none" w:sz="0" w:space="0" w:color="auto"/>
        <w:right w:val="none" w:sz="0" w:space="0" w:color="auto"/>
      </w:divBdr>
    </w:div>
    <w:div w:id="1879585092">
      <w:bodyDiv w:val="1"/>
      <w:marLeft w:val="0"/>
      <w:marRight w:val="0"/>
      <w:marTop w:val="0"/>
      <w:marBottom w:val="0"/>
      <w:divBdr>
        <w:top w:val="none" w:sz="0" w:space="0" w:color="auto"/>
        <w:left w:val="none" w:sz="0" w:space="0" w:color="auto"/>
        <w:bottom w:val="none" w:sz="0" w:space="0" w:color="auto"/>
        <w:right w:val="none" w:sz="0" w:space="0" w:color="auto"/>
      </w:divBdr>
    </w:div>
    <w:div w:id="1879705603">
      <w:bodyDiv w:val="1"/>
      <w:marLeft w:val="0"/>
      <w:marRight w:val="0"/>
      <w:marTop w:val="0"/>
      <w:marBottom w:val="0"/>
      <w:divBdr>
        <w:top w:val="none" w:sz="0" w:space="0" w:color="auto"/>
        <w:left w:val="none" w:sz="0" w:space="0" w:color="auto"/>
        <w:bottom w:val="none" w:sz="0" w:space="0" w:color="auto"/>
        <w:right w:val="none" w:sz="0" w:space="0" w:color="auto"/>
      </w:divBdr>
    </w:div>
    <w:div w:id="1879707643">
      <w:bodyDiv w:val="1"/>
      <w:marLeft w:val="0"/>
      <w:marRight w:val="0"/>
      <w:marTop w:val="0"/>
      <w:marBottom w:val="0"/>
      <w:divBdr>
        <w:top w:val="none" w:sz="0" w:space="0" w:color="auto"/>
        <w:left w:val="none" w:sz="0" w:space="0" w:color="auto"/>
        <w:bottom w:val="none" w:sz="0" w:space="0" w:color="auto"/>
        <w:right w:val="none" w:sz="0" w:space="0" w:color="auto"/>
      </w:divBdr>
    </w:div>
    <w:div w:id="1880049886">
      <w:bodyDiv w:val="1"/>
      <w:marLeft w:val="0"/>
      <w:marRight w:val="0"/>
      <w:marTop w:val="0"/>
      <w:marBottom w:val="0"/>
      <w:divBdr>
        <w:top w:val="none" w:sz="0" w:space="0" w:color="auto"/>
        <w:left w:val="none" w:sz="0" w:space="0" w:color="auto"/>
        <w:bottom w:val="none" w:sz="0" w:space="0" w:color="auto"/>
        <w:right w:val="none" w:sz="0" w:space="0" w:color="auto"/>
      </w:divBdr>
    </w:div>
    <w:div w:id="1880051645">
      <w:bodyDiv w:val="1"/>
      <w:marLeft w:val="0"/>
      <w:marRight w:val="0"/>
      <w:marTop w:val="0"/>
      <w:marBottom w:val="0"/>
      <w:divBdr>
        <w:top w:val="none" w:sz="0" w:space="0" w:color="auto"/>
        <w:left w:val="none" w:sz="0" w:space="0" w:color="auto"/>
        <w:bottom w:val="none" w:sz="0" w:space="0" w:color="auto"/>
        <w:right w:val="none" w:sz="0" w:space="0" w:color="auto"/>
      </w:divBdr>
    </w:div>
    <w:div w:id="1880166223">
      <w:bodyDiv w:val="1"/>
      <w:marLeft w:val="0"/>
      <w:marRight w:val="0"/>
      <w:marTop w:val="0"/>
      <w:marBottom w:val="0"/>
      <w:divBdr>
        <w:top w:val="none" w:sz="0" w:space="0" w:color="auto"/>
        <w:left w:val="none" w:sz="0" w:space="0" w:color="auto"/>
        <w:bottom w:val="none" w:sz="0" w:space="0" w:color="auto"/>
        <w:right w:val="none" w:sz="0" w:space="0" w:color="auto"/>
      </w:divBdr>
    </w:div>
    <w:div w:id="1880167756">
      <w:bodyDiv w:val="1"/>
      <w:marLeft w:val="0"/>
      <w:marRight w:val="0"/>
      <w:marTop w:val="0"/>
      <w:marBottom w:val="0"/>
      <w:divBdr>
        <w:top w:val="none" w:sz="0" w:space="0" w:color="auto"/>
        <w:left w:val="none" w:sz="0" w:space="0" w:color="auto"/>
        <w:bottom w:val="none" w:sz="0" w:space="0" w:color="auto"/>
        <w:right w:val="none" w:sz="0" w:space="0" w:color="auto"/>
      </w:divBdr>
    </w:div>
    <w:div w:id="1880313986">
      <w:bodyDiv w:val="1"/>
      <w:marLeft w:val="0"/>
      <w:marRight w:val="0"/>
      <w:marTop w:val="0"/>
      <w:marBottom w:val="0"/>
      <w:divBdr>
        <w:top w:val="none" w:sz="0" w:space="0" w:color="auto"/>
        <w:left w:val="none" w:sz="0" w:space="0" w:color="auto"/>
        <w:bottom w:val="none" w:sz="0" w:space="0" w:color="auto"/>
        <w:right w:val="none" w:sz="0" w:space="0" w:color="auto"/>
      </w:divBdr>
    </w:div>
    <w:div w:id="1880314692">
      <w:bodyDiv w:val="1"/>
      <w:marLeft w:val="0"/>
      <w:marRight w:val="0"/>
      <w:marTop w:val="0"/>
      <w:marBottom w:val="0"/>
      <w:divBdr>
        <w:top w:val="none" w:sz="0" w:space="0" w:color="auto"/>
        <w:left w:val="none" w:sz="0" w:space="0" w:color="auto"/>
        <w:bottom w:val="none" w:sz="0" w:space="0" w:color="auto"/>
        <w:right w:val="none" w:sz="0" w:space="0" w:color="auto"/>
      </w:divBdr>
    </w:div>
    <w:div w:id="1880360401">
      <w:bodyDiv w:val="1"/>
      <w:marLeft w:val="0"/>
      <w:marRight w:val="0"/>
      <w:marTop w:val="0"/>
      <w:marBottom w:val="0"/>
      <w:divBdr>
        <w:top w:val="none" w:sz="0" w:space="0" w:color="auto"/>
        <w:left w:val="none" w:sz="0" w:space="0" w:color="auto"/>
        <w:bottom w:val="none" w:sz="0" w:space="0" w:color="auto"/>
        <w:right w:val="none" w:sz="0" w:space="0" w:color="auto"/>
      </w:divBdr>
    </w:div>
    <w:div w:id="1880508735">
      <w:bodyDiv w:val="1"/>
      <w:marLeft w:val="0"/>
      <w:marRight w:val="0"/>
      <w:marTop w:val="0"/>
      <w:marBottom w:val="0"/>
      <w:divBdr>
        <w:top w:val="none" w:sz="0" w:space="0" w:color="auto"/>
        <w:left w:val="none" w:sz="0" w:space="0" w:color="auto"/>
        <w:bottom w:val="none" w:sz="0" w:space="0" w:color="auto"/>
        <w:right w:val="none" w:sz="0" w:space="0" w:color="auto"/>
      </w:divBdr>
    </w:div>
    <w:div w:id="1880623298">
      <w:bodyDiv w:val="1"/>
      <w:marLeft w:val="0"/>
      <w:marRight w:val="0"/>
      <w:marTop w:val="0"/>
      <w:marBottom w:val="0"/>
      <w:divBdr>
        <w:top w:val="none" w:sz="0" w:space="0" w:color="auto"/>
        <w:left w:val="none" w:sz="0" w:space="0" w:color="auto"/>
        <w:bottom w:val="none" w:sz="0" w:space="0" w:color="auto"/>
        <w:right w:val="none" w:sz="0" w:space="0" w:color="auto"/>
      </w:divBdr>
    </w:div>
    <w:div w:id="1880697975">
      <w:bodyDiv w:val="1"/>
      <w:marLeft w:val="0"/>
      <w:marRight w:val="0"/>
      <w:marTop w:val="0"/>
      <w:marBottom w:val="0"/>
      <w:divBdr>
        <w:top w:val="none" w:sz="0" w:space="0" w:color="auto"/>
        <w:left w:val="none" w:sz="0" w:space="0" w:color="auto"/>
        <w:bottom w:val="none" w:sz="0" w:space="0" w:color="auto"/>
        <w:right w:val="none" w:sz="0" w:space="0" w:color="auto"/>
      </w:divBdr>
    </w:div>
    <w:div w:id="1880698496">
      <w:bodyDiv w:val="1"/>
      <w:marLeft w:val="0"/>
      <w:marRight w:val="0"/>
      <w:marTop w:val="0"/>
      <w:marBottom w:val="0"/>
      <w:divBdr>
        <w:top w:val="none" w:sz="0" w:space="0" w:color="auto"/>
        <w:left w:val="none" w:sz="0" w:space="0" w:color="auto"/>
        <w:bottom w:val="none" w:sz="0" w:space="0" w:color="auto"/>
        <w:right w:val="none" w:sz="0" w:space="0" w:color="auto"/>
      </w:divBdr>
    </w:div>
    <w:div w:id="1880706084">
      <w:bodyDiv w:val="1"/>
      <w:marLeft w:val="0"/>
      <w:marRight w:val="0"/>
      <w:marTop w:val="0"/>
      <w:marBottom w:val="0"/>
      <w:divBdr>
        <w:top w:val="none" w:sz="0" w:space="0" w:color="auto"/>
        <w:left w:val="none" w:sz="0" w:space="0" w:color="auto"/>
        <w:bottom w:val="none" w:sz="0" w:space="0" w:color="auto"/>
        <w:right w:val="none" w:sz="0" w:space="0" w:color="auto"/>
      </w:divBdr>
    </w:div>
    <w:div w:id="1880777941">
      <w:bodyDiv w:val="1"/>
      <w:marLeft w:val="0"/>
      <w:marRight w:val="0"/>
      <w:marTop w:val="0"/>
      <w:marBottom w:val="0"/>
      <w:divBdr>
        <w:top w:val="none" w:sz="0" w:space="0" w:color="auto"/>
        <w:left w:val="none" w:sz="0" w:space="0" w:color="auto"/>
        <w:bottom w:val="none" w:sz="0" w:space="0" w:color="auto"/>
        <w:right w:val="none" w:sz="0" w:space="0" w:color="auto"/>
      </w:divBdr>
    </w:div>
    <w:div w:id="1880781279">
      <w:bodyDiv w:val="1"/>
      <w:marLeft w:val="0"/>
      <w:marRight w:val="0"/>
      <w:marTop w:val="0"/>
      <w:marBottom w:val="0"/>
      <w:divBdr>
        <w:top w:val="none" w:sz="0" w:space="0" w:color="auto"/>
        <w:left w:val="none" w:sz="0" w:space="0" w:color="auto"/>
        <w:bottom w:val="none" w:sz="0" w:space="0" w:color="auto"/>
        <w:right w:val="none" w:sz="0" w:space="0" w:color="auto"/>
      </w:divBdr>
    </w:div>
    <w:div w:id="1880895799">
      <w:bodyDiv w:val="1"/>
      <w:marLeft w:val="0"/>
      <w:marRight w:val="0"/>
      <w:marTop w:val="0"/>
      <w:marBottom w:val="0"/>
      <w:divBdr>
        <w:top w:val="none" w:sz="0" w:space="0" w:color="auto"/>
        <w:left w:val="none" w:sz="0" w:space="0" w:color="auto"/>
        <w:bottom w:val="none" w:sz="0" w:space="0" w:color="auto"/>
        <w:right w:val="none" w:sz="0" w:space="0" w:color="auto"/>
      </w:divBdr>
    </w:div>
    <w:div w:id="1881084798">
      <w:bodyDiv w:val="1"/>
      <w:marLeft w:val="0"/>
      <w:marRight w:val="0"/>
      <w:marTop w:val="0"/>
      <w:marBottom w:val="0"/>
      <w:divBdr>
        <w:top w:val="none" w:sz="0" w:space="0" w:color="auto"/>
        <w:left w:val="none" w:sz="0" w:space="0" w:color="auto"/>
        <w:bottom w:val="none" w:sz="0" w:space="0" w:color="auto"/>
        <w:right w:val="none" w:sz="0" w:space="0" w:color="auto"/>
      </w:divBdr>
    </w:div>
    <w:div w:id="1881164661">
      <w:bodyDiv w:val="1"/>
      <w:marLeft w:val="0"/>
      <w:marRight w:val="0"/>
      <w:marTop w:val="0"/>
      <w:marBottom w:val="0"/>
      <w:divBdr>
        <w:top w:val="none" w:sz="0" w:space="0" w:color="auto"/>
        <w:left w:val="none" w:sz="0" w:space="0" w:color="auto"/>
        <w:bottom w:val="none" w:sz="0" w:space="0" w:color="auto"/>
        <w:right w:val="none" w:sz="0" w:space="0" w:color="auto"/>
      </w:divBdr>
    </w:div>
    <w:div w:id="1881282124">
      <w:bodyDiv w:val="1"/>
      <w:marLeft w:val="0"/>
      <w:marRight w:val="0"/>
      <w:marTop w:val="0"/>
      <w:marBottom w:val="0"/>
      <w:divBdr>
        <w:top w:val="none" w:sz="0" w:space="0" w:color="auto"/>
        <w:left w:val="none" w:sz="0" w:space="0" w:color="auto"/>
        <w:bottom w:val="none" w:sz="0" w:space="0" w:color="auto"/>
        <w:right w:val="none" w:sz="0" w:space="0" w:color="auto"/>
      </w:divBdr>
    </w:div>
    <w:div w:id="1881286212">
      <w:bodyDiv w:val="1"/>
      <w:marLeft w:val="0"/>
      <w:marRight w:val="0"/>
      <w:marTop w:val="0"/>
      <w:marBottom w:val="0"/>
      <w:divBdr>
        <w:top w:val="none" w:sz="0" w:space="0" w:color="auto"/>
        <w:left w:val="none" w:sz="0" w:space="0" w:color="auto"/>
        <w:bottom w:val="none" w:sz="0" w:space="0" w:color="auto"/>
        <w:right w:val="none" w:sz="0" w:space="0" w:color="auto"/>
      </w:divBdr>
    </w:div>
    <w:div w:id="1881353303">
      <w:bodyDiv w:val="1"/>
      <w:marLeft w:val="0"/>
      <w:marRight w:val="0"/>
      <w:marTop w:val="0"/>
      <w:marBottom w:val="0"/>
      <w:divBdr>
        <w:top w:val="none" w:sz="0" w:space="0" w:color="auto"/>
        <w:left w:val="none" w:sz="0" w:space="0" w:color="auto"/>
        <w:bottom w:val="none" w:sz="0" w:space="0" w:color="auto"/>
        <w:right w:val="none" w:sz="0" w:space="0" w:color="auto"/>
      </w:divBdr>
    </w:div>
    <w:div w:id="1881473063">
      <w:bodyDiv w:val="1"/>
      <w:marLeft w:val="0"/>
      <w:marRight w:val="0"/>
      <w:marTop w:val="0"/>
      <w:marBottom w:val="0"/>
      <w:divBdr>
        <w:top w:val="none" w:sz="0" w:space="0" w:color="auto"/>
        <w:left w:val="none" w:sz="0" w:space="0" w:color="auto"/>
        <w:bottom w:val="none" w:sz="0" w:space="0" w:color="auto"/>
        <w:right w:val="none" w:sz="0" w:space="0" w:color="auto"/>
      </w:divBdr>
    </w:div>
    <w:div w:id="1881479792">
      <w:bodyDiv w:val="1"/>
      <w:marLeft w:val="0"/>
      <w:marRight w:val="0"/>
      <w:marTop w:val="0"/>
      <w:marBottom w:val="0"/>
      <w:divBdr>
        <w:top w:val="none" w:sz="0" w:space="0" w:color="auto"/>
        <w:left w:val="none" w:sz="0" w:space="0" w:color="auto"/>
        <w:bottom w:val="none" w:sz="0" w:space="0" w:color="auto"/>
        <w:right w:val="none" w:sz="0" w:space="0" w:color="auto"/>
      </w:divBdr>
    </w:div>
    <w:div w:id="1881553397">
      <w:bodyDiv w:val="1"/>
      <w:marLeft w:val="0"/>
      <w:marRight w:val="0"/>
      <w:marTop w:val="0"/>
      <w:marBottom w:val="0"/>
      <w:divBdr>
        <w:top w:val="none" w:sz="0" w:space="0" w:color="auto"/>
        <w:left w:val="none" w:sz="0" w:space="0" w:color="auto"/>
        <w:bottom w:val="none" w:sz="0" w:space="0" w:color="auto"/>
        <w:right w:val="none" w:sz="0" w:space="0" w:color="auto"/>
      </w:divBdr>
    </w:div>
    <w:div w:id="1881626625">
      <w:bodyDiv w:val="1"/>
      <w:marLeft w:val="0"/>
      <w:marRight w:val="0"/>
      <w:marTop w:val="0"/>
      <w:marBottom w:val="0"/>
      <w:divBdr>
        <w:top w:val="none" w:sz="0" w:space="0" w:color="auto"/>
        <w:left w:val="none" w:sz="0" w:space="0" w:color="auto"/>
        <w:bottom w:val="none" w:sz="0" w:space="0" w:color="auto"/>
        <w:right w:val="none" w:sz="0" w:space="0" w:color="auto"/>
      </w:divBdr>
    </w:div>
    <w:div w:id="1881699362">
      <w:bodyDiv w:val="1"/>
      <w:marLeft w:val="0"/>
      <w:marRight w:val="0"/>
      <w:marTop w:val="0"/>
      <w:marBottom w:val="0"/>
      <w:divBdr>
        <w:top w:val="none" w:sz="0" w:space="0" w:color="auto"/>
        <w:left w:val="none" w:sz="0" w:space="0" w:color="auto"/>
        <w:bottom w:val="none" w:sz="0" w:space="0" w:color="auto"/>
        <w:right w:val="none" w:sz="0" w:space="0" w:color="auto"/>
      </w:divBdr>
    </w:div>
    <w:div w:id="1881699709">
      <w:bodyDiv w:val="1"/>
      <w:marLeft w:val="0"/>
      <w:marRight w:val="0"/>
      <w:marTop w:val="0"/>
      <w:marBottom w:val="0"/>
      <w:divBdr>
        <w:top w:val="none" w:sz="0" w:space="0" w:color="auto"/>
        <w:left w:val="none" w:sz="0" w:space="0" w:color="auto"/>
        <w:bottom w:val="none" w:sz="0" w:space="0" w:color="auto"/>
        <w:right w:val="none" w:sz="0" w:space="0" w:color="auto"/>
      </w:divBdr>
    </w:div>
    <w:div w:id="1881934565">
      <w:bodyDiv w:val="1"/>
      <w:marLeft w:val="0"/>
      <w:marRight w:val="0"/>
      <w:marTop w:val="0"/>
      <w:marBottom w:val="0"/>
      <w:divBdr>
        <w:top w:val="none" w:sz="0" w:space="0" w:color="auto"/>
        <w:left w:val="none" w:sz="0" w:space="0" w:color="auto"/>
        <w:bottom w:val="none" w:sz="0" w:space="0" w:color="auto"/>
        <w:right w:val="none" w:sz="0" w:space="0" w:color="auto"/>
      </w:divBdr>
    </w:div>
    <w:div w:id="1882207057">
      <w:bodyDiv w:val="1"/>
      <w:marLeft w:val="0"/>
      <w:marRight w:val="0"/>
      <w:marTop w:val="0"/>
      <w:marBottom w:val="0"/>
      <w:divBdr>
        <w:top w:val="none" w:sz="0" w:space="0" w:color="auto"/>
        <w:left w:val="none" w:sz="0" w:space="0" w:color="auto"/>
        <w:bottom w:val="none" w:sz="0" w:space="0" w:color="auto"/>
        <w:right w:val="none" w:sz="0" w:space="0" w:color="auto"/>
      </w:divBdr>
    </w:div>
    <w:div w:id="1882279849">
      <w:bodyDiv w:val="1"/>
      <w:marLeft w:val="0"/>
      <w:marRight w:val="0"/>
      <w:marTop w:val="0"/>
      <w:marBottom w:val="0"/>
      <w:divBdr>
        <w:top w:val="none" w:sz="0" w:space="0" w:color="auto"/>
        <w:left w:val="none" w:sz="0" w:space="0" w:color="auto"/>
        <w:bottom w:val="none" w:sz="0" w:space="0" w:color="auto"/>
        <w:right w:val="none" w:sz="0" w:space="0" w:color="auto"/>
      </w:divBdr>
    </w:div>
    <w:div w:id="1882356534">
      <w:bodyDiv w:val="1"/>
      <w:marLeft w:val="0"/>
      <w:marRight w:val="0"/>
      <w:marTop w:val="0"/>
      <w:marBottom w:val="0"/>
      <w:divBdr>
        <w:top w:val="none" w:sz="0" w:space="0" w:color="auto"/>
        <w:left w:val="none" w:sz="0" w:space="0" w:color="auto"/>
        <w:bottom w:val="none" w:sz="0" w:space="0" w:color="auto"/>
        <w:right w:val="none" w:sz="0" w:space="0" w:color="auto"/>
      </w:divBdr>
    </w:div>
    <w:div w:id="1882400717">
      <w:bodyDiv w:val="1"/>
      <w:marLeft w:val="0"/>
      <w:marRight w:val="0"/>
      <w:marTop w:val="0"/>
      <w:marBottom w:val="0"/>
      <w:divBdr>
        <w:top w:val="none" w:sz="0" w:space="0" w:color="auto"/>
        <w:left w:val="none" w:sz="0" w:space="0" w:color="auto"/>
        <w:bottom w:val="none" w:sz="0" w:space="0" w:color="auto"/>
        <w:right w:val="none" w:sz="0" w:space="0" w:color="auto"/>
      </w:divBdr>
    </w:div>
    <w:div w:id="1882594433">
      <w:bodyDiv w:val="1"/>
      <w:marLeft w:val="0"/>
      <w:marRight w:val="0"/>
      <w:marTop w:val="0"/>
      <w:marBottom w:val="0"/>
      <w:divBdr>
        <w:top w:val="none" w:sz="0" w:space="0" w:color="auto"/>
        <w:left w:val="none" w:sz="0" w:space="0" w:color="auto"/>
        <w:bottom w:val="none" w:sz="0" w:space="0" w:color="auto"/>
        <w:right w:val="none" w:sz="0" w:space="0" w:color="auto"/>
      </w:divBdr>
    </w:div>
    <w:div w:id="1882594572">
      <w:bodyDiv w:val="1"/>
      <w:marLeft w:val="0"/>
      <w:marRight w:val="0"/>
      <w:marTop w:val="0"/>
      <w:marBottom w:val="0"/>
      <w:divBdr>
        <w:top w:val="none" w:sz="0" w:space="0" w:color="auto"/>
        <w:left w:val="none" w:sz="0" w:space="0" w:color="auto"/>
        <w:bottom w:val="none" w:sz="0" w:space="0" w:color="auto"/>
        <w:right w:val="none" w:sz="0" w:space="0" w:color="auto"/>
      </w:divBdr>
    </w:div>
    <w:div w:id="1882670336">
      <w:bodyDiv w:val="1"/>
      <w:marLeft w:val="0"/>
      <w:marRight w:val="0"/>
      <w:marTop w:val="0"/>
      <w:marBottom w:val="0"/>
      <w:divBdr>
        <w:top w:val="none" w:sz="0" w:space="0" w:color="auto"/>
        <w:left w:val="none" w:sz="0" w:space="0" w:color="auto"/>
        <w:bottom w:val="none" w:sz="0" w:space="0" w:color="auto"/>
        <w:right w:val="none" w:sz="0" w:space="0" w:color="auto"/>
      </w:divBdr>
    </w:div>
    <w:div w:id="1882672798">
      <w:bodyDiv w:val="1"/>
      <w:marLeft w:val="0"/>
      <w:marRight w:val="0"/>
      <w:marTop w:val="0"/>
      <w:marBottom w:val="0"/>
      <w:divBdr>
        <w:top w:val="none" w:sz="0" w:space="0" w:color="auto"/>
        <w:left w:val="none" w:sz="0" w:space="0" w:color="auto"/>
        <w:bottom w:val="none" w:sz="0" w:space="0" w:color="auto"/>
        <w:right w:val="none" w:sz="0" w:space="0" w:color="auto"/>
      </w:divBdr>
    </w:div>
    <w:div w:id="1882743428">
      <w:bodyDiv w:val="1"/>
      <w:marLeft w:val="0"/>
      <w:marRight w:val="0"/>
      <w:marTop w:val="0"/>
      <w:marBottom w:val="0"/>
      <w:divBdr>
        <w:top w:val="none" w:sz="0" w:space="0" w:color="auto"/>
        <w:left w:val="none" w:sz="0" w:space="0" w:color="auto"/>
        <w:bottom w:val="none" w:sz="0" w:space="0" w:color="auto"/>
        <w:right w:val="none" w:sz="0" w:space="0" w:color="auto"/>
      </w:divBdr>
    </w:div>
    <w:div w:id="1882746611">
      <w:bodyDiv w:val="1"/>
      <w:marLeft w:val="0"/>
      <w:marRight w:val="0"/>
      <w:marTop w:val="0"/>
      <w:marBottom w:val="0"/>
      <w:divBdr>
        <w:top w:val="none" w:sz="0" w:space="0" w:color="auto"/>
        <w:left w:val="none" w:sz="0" w:space="0" w:color="auto"/>
        <w:bottom w:val="none" w:sz="0" w:space="0" w:color="auto"/>
        <w:right w:val="none" w:sz="0" w:space="0" w:color="auto"/>
      </w:divBdr>
    </w:div>
    <w:div w:id="1882941146">
      <w:bodyDiv w:val="1"/>
      <w:marLeft w:val="0"/>
      <w:marRight w:val="0"/>
      <w:marTop w:val="0"/>
      <w:marBottom w:val="0"/>
      <w:divBdr>
        <w:top w:val="none" w:sz="0" w:space="0" w:color="auto"/>
        <w:left w:val="none" w:sz="0" w:space="0" w:color="auto"/>
        <w:bottom w:val="none" w:sz="0" w:space="0" w:color="auto"/>
        <w:right w:val="none" w:sz="0" w:space="0" w:color="auto"/>
      </w:divBdr>
    </w:div>
    <w:div w:id="1883010208">
      <w:bodyDiv w:val="1"/>
      <w:marLeft w:val="0"/>
      <w:marRight w:val="0"/>
      <w:marTop w:val="0"/>
      <w:marBottom w:val="0"/>
      <w:divBdr>
        <w:top w:val="none" w:sz="0" w:space="0" w:color="auto"/>
        <w:left w:val="none" w:sz="0" w:space="0" w:color="auto"/>
        <w:bottom w:val="none" w:sz="0" w:space="0" w:color="auto"/>
        <w:right w:val="none" w:sz="0" w:space="0" w:color="auto"/>
      </w:divBdr>
    </w:div>
    <w:div w:id="1883052160">
      <w:bodyDiv w:val="1"/>
      <w:marLeft w:val="0"/>
      <w:marRight w:val="0"/>
      <w:marTop w:val="0"/>
      <w:marBottom w:val="0"/>
      <w:divBdr>
        <w:top w:val="none" w:sz="0" w:space="0" w:color="auto"/>
        <w:left w:val="none" w:sz="0" w:space="0" w:color="auto"/>
        <w:bottom w:val="none" w:sz="0" w:space="0" w:color="auto"/>
        <w:right w:val="none" w:sz="0" w:space="0" w:color="auto"/>
      </w:divBdr>
    </w:div>
    <w:div w:id="1883053471">
      <w:bodyDiv w:val="1"/>
      <w:marLeft w:val="0"/>
      <w:marRight w:val="0"/>
      <w:marTop w:val="0"/>
      <w:marBottom w:val="0"/>
      <w:divBdr>
        <w:top w:val="none" w:sz="0" w:space="0" w:color="auto"/>
        <w:left w:val="none" w:sz="0" w:space="0" w:color="auto"/>
        <w:bottom w:val="none" w:sz="0" w:space="0" w:color="auto"/>
        <w:right w:val="none" w:sz="0" w:space="0" w:color="auto"/>
      </w:divBdr>
    </w:div>
    <w:div w:id="1883056922">
      <w:bodyDiv w:val="1"/>
      <w:marLeft w:val="0"/>
      <w:marRight w:val="0"/>
      <w:marTop w:val="0"/>
      <w:marBottom w:val="0"/>
      <w:divBdr>
        <w:top w:val="none" w:sz="0" w:space="0" w:color="auto"/>
        <w:left w:val="none" w:sz="0" w:space="0" w:color="auto"/>
        <w:bottom w:val="none" w:sz="0" w:space="0" w:color="auto"/>
        <w:right w:val="none" w:sz="0" w:space="0" w:color="auto"/>
      </w:divBdr>
    </w:div>
    <w:div w:id="1883319201">
      <w:bodyDiv w:val="1"/>
      <w:marLeft w:val="0"/>
      <w:marRight w:val="0"/>
      <w:marTop w:val="0"/>
      <w:marBottom w:val="0"/>
      <w:divBdr>
        <w:top w:val="none" w:sz="0" w:space="0" w:color="auto"/>
        <w:left w:val="none" w:sz="0" w:space="0" w:color="auto"/>
        <w:bottom w:val="none" w:sz="0" w:space="0" w:color="auto"/>
        <w:right w:val="none" w:sz="0" w:space="0" w:color="auto"/>
      </w:divBdr>
    </w:div>
    <w:div w:id="1883324821">
      <w:bodyDiv w:val="1"/>
      <w:marLeft w:val="0"/>
      <w:marRight w:val="0"/>
      <w:marTop w:val="0"/>
      <w:marBottom w:val="0"/>
      <w:divBdr>
        <w:top w:val="none" w:sz="0" w:space="0" w:color="auto"/>
        <w:left w:val="none" w:sz="0" w:space="0" w:color="auto"/>
        <w:bottom w:val="none" w:sz="0" w:space="0" w:color="auto"/>
        <w:right w:val="none" w:sz="0" w:space="0" w:color="auto"/>
      </w:divBdr>
    </w:div>
    <w:div w:id="1883396520">
      <w:bodyDiv w:val="1"/>
      <w:marLeft w:val="0"/>
      <w:marRight w:val="0"/>
      <w:marTop w:val="0"/>
      <w:marBottom w:val="0"/>
      <w:divBdr>
        <w:top w:val="none" w:sz="0" w:space="0" w:color="auto"/>
        <w:left w:val="none" w:sz="0" w:space="0" w:color="auto"/>
        <w:bottom w:val="none" w:sz="0" w:space="0" w:color="auto"/>
        <w:right w:val="none" w:sz="0" w:space="0" w:color="auto"/>
      </w:divBdr>
    </w:div>
    <w:div w:id="1883442777">
      <w:bodyDiv w:val="1"/>
      <w:marLeft w:val="0"/>
      <w:marRight w:val="0"/>
      <w:marTop w:val="0"/>
      <w:marBottom w:val="0"/>
      <w:divBdr>
        <w:top w:val="none" w:sz="0" w:space="0" w:color="auto"/>
        <w:left w:val="none" w:sz="0" w:space="0" w:color="auto"/>
        <w:bottom w:val="none" w:sz="0" w:space="0" w:color="auto"/>
        <w:right w:val="none" w:sz="0" w:space="0" w:color="auto"/>
      </w:divBdr>
    </w:div>
    <w:div w:id="1883445300">
      <w:bodyDiv w:val="1"/>
      <w:marLeft w:val="0"/>
      <w:marRight w:val="0"/>
      <w:marTop w:val="0"/>
      <w:marBottom w:val="0"/>
      <w:divBdr>
        <w:top w:val="none" w:sz="0" w:space="0" w:color="auto"/>
        <w:left w:val="none" w:sz="0" w:space="0" w:color="auto"/>
        <w:bottom w:val="none" w:sz="0" w:space="0" w:color="auto"/>
        <w:right w:val="none" w:sz="0" w:space="0" w:color="auto"/>
      </w:divBdr>
    </w:div>
    <w:div w:id="1883446545">
      <w:bodyDiv w:val="1"/>
      <w:marLeft w:val="0"/>
      <w:marRight w:val="0"/>
      <w:marTop w:val="0"/>
      <w:marBottom w:val="0"/>
      <w:divBdr>
        <w:top w:val="none" w:sz="0" w:space="0" w:color="auto"/>
        <w:left w:val="none" w:sz="0" w:space="0" w:color="auto"/>
        <w:bottom w:val="none" w:sz="0" w:space="0" w:color="auto"/>
        <w:right w:val="none" w:sz="0" w:space="0" w:color="auto"/>
      </w:divBdr>
    </w:div>
    <w:div w:id="1883666340">
      <w:bodyDiv w:val="1"/>
      <w:marLeft w:val="0"/>
      <w:marRight w:val="0"/>
      <w:marTop w:val="0"/>
      <w:marBottom w:val="0"/>
      <w:divBdr>
        <w:top w:val="none" w:sz="0" w:space="0" w:color="auto"/>
        <w:left w:val="none" w:sz="0" w:space="0" w:color="auto"/>
        <w:bottom w:val="none" w:sz="0" w:space="0" w:color="auto"/>
        <w:right w:val="none" w:sz="0" w:space="0" w:color="auto"/>
      </w:divBdr>
    </w:div>
    <w:div w:id="1883708585">
      <w:bodyDiv w:val="1"/>
      <w:marLeft w:val="0"/>
      <w:marRight w:val="0"/>
      <w:marTop w:val="0"/>
      <w:marBottom w:val="0"/>
      <w:divBdr>
        <w:top w:val="none" w:sz="0" w:space="0" w:color="auto"/>
        <w:left w:val="none" w:sz="0" w:space="0" w:color="auto"/>
        <w:bottom w:val="none" w:sz="0" w:space="0" w:color="auto"/>
        <w:right w:val="none" w:sz="0" w:space="0" w:color="auto"/>
      </w:divBdr>
    </w:div>
    <w:div w:id="1883709704">
      <w:bodyDiv w:val="1"/>
      <w:marLeft w:val="0"/>
      <w:marRight w:val="0"/>
      <w:marTop w:val="0"/>
      <w:marBottom w:val="0"/>
      <w:divBdr>
        <w:top w:val="none" w:sz="0" w:space="0" w:color="auto"/>
        <w:left w:val="none" w:sz="0" w:space="0" w:color="auto"/>
        <w:bottom w:val="none" w:sz="0" w:space="0" w:color="auto"/>
        <w:right w:val="none" w:sz="0" w:space="0" w:color="auto"/>
      </w:divBdr>
    </w:div>
    <w:div w:id="1883710270">
      <w:bodyDiv w:val="1"/>
      <w:marLeft w:val="0"/>
      <w:marRight w:val="0"/>
      <w:marTop w:val="0"/>
      <w:marBottom w:val="0"/>
      <w:divBdr>
        <w:top w:val="none" w:sz="0" w:space="0" w:color="auto"/>
        <w:left w:val="none" w:sz="0" w:space="0" w:color="auto"/>
        <w:bottom w:val="none" w:sz="0" w:space="0" w:color="auto"/>
        <w:right w:val="none" w:sz="0" w:space="0" w:color="auto"/>
      </w:divBdr>
    </w:div>
    <w:div w:id="1883860525">
      <w:bodyDiv w:val="1"/>
      <w:marLeft w:val="0"/>
      <w:marRight w:val="0"/>
      <w:marTop w:val="0"/>
      <w:marBottom w:val="0"/>
      <w:divBdr>
        <w:top w:val="none" w:sz="0" w:space="0" w:color="auto"/>
        <w:left w:val="none" w:sz="0" w:space="0" w:color="auto"/>
        <w:bottom w:val="none" w:sz="0" w:space="0" w:color="auto"/>
        <w:right w:val="none" w:sz="0" w:space="0" w:color="auto"/>
      </w:divBdr>
    </w:div>
    <w:div w:id="1883975800">
      <w:bodyDiv w:val="1"/>
      <w:marLeft w:val="0"/>
      <w:marRight w:val="0"/>
      <w:marTop w:val="0"/>
      <w:marBottom w:val="0"/>
      <w:divBdr>
        <w:top w:val="none" w:sz="0" w:space="0" w:color="auto"/>
        <w:left w:val="none" w:sz="0" w:space="0" w:color="auto"/>
        <w:bottom w:val="none" w:sz="0" w:space="0" w:color="auto"/>
        <w:right w:val="none" w:sz="0" w:space="0" w:color="auto"/>
      </w:divBdr>
    </w:div>
    <w:div w:id="1884096483">
      <w:bodyDiv w:val="1"/>
      <w:marLeft w:val="0"/>
      <w:marRight w:val="0"/>
      <w:marTop w:val="0"/>
      <w:marBottom w:val="0"/>
      <w:divBdr>
        <w:top w:val="none" w:sz="0" w:space="0" w:color="auto"/>
        <w:left w:val="none" w:sz="0" w:space="0" w:color="auto"/>
        <w:bottom w:val="none" w:sz="0" w:space="0" w:color="auto"/>
        <w:right w:val="none" w:sz="0" w:space="0" w:color="auto"/>
      </w:divBdr>
    </w:div>
    <w:div w:id="1884100308">
      <w:bodyDiv w:val="1"/>
      <w:marLeft w:val="0"/>
      <w:marRight w:val="0"/>
      <w:marTop w:val="0"/>
      <w:marBottom w:val="0"/>
      <w:divBdr>
        <w:top w:val="none" w:sz="0" w:space="0" w:color="auto"/>
        <w:left w:val="none" w:sz="0" w:space="0" w:color="auto"/>
        <w:bottom w:val="none" w:sz="0" w:space="0" w:color="auto"/>
        <w:right w:val="none" w:sz="0" w:space="0" w:color="auto"/>
      </w:divBdr>
    </w:div>
    <w:div w:id="1884171866">
      <w:bodyDiv w:val="1"/>
      <w:marLeft w:val="0"/>
      <w:marRight w:val="0"/>
      <w:marTop w:val="0"/>
      <w:marBottom w:val="0"/>
      <w:divBdr>
        <w:top w:val="none" w:sz="0" w:space="0" w:color="auto"/>
        <w:left w:val="none" w:sz="0" w:space="0" w:color="auto"/>
        <w:bottom w:val="none" w:sz="0" w:space="0" w:color="auto"/>
        <w:right w:val="none" w:sz="0" w:space="0" w:color="auto"/>
      </w:divBdr>
    </w:div>
    <w:div w:id="1884173127">
      <w:bodyDiv w:val="1"/>
      <w:marLeft w:val="0"/>
      <w:marRight w:val="0"/>
      <w:marTop w:val="0"/>
      <w:marBottom w:val="0"/>
      <w:divBdr>
        <w:top w:val="none" w:sz="0" w:space="0" w:color="auto"/>
        <w:left w:val="none" w:sz="0" w:space="0" w:color="auto"/>
        <w:bottom w:val="none" w:sz="0" w:space="0" w:color="auto"/>
        <w:right w:val="none" w:sz="0" w:space="0" w:color="auto"/>
      </w:divBdr>
    </w:div>
    <w:div w:id="1884291969">
      <w:bodyDiv w:val="1"/>
      <w:marLeft w:val="0"/>
      <w:marRight w:val="0"/>
      <w:marTop w:val="0"/>
      <w:marBottom w:val="0"/>
      <w:divBdr>
        <w:top w:val="none" w:sz="0" w:space="0" w:color="auto"/>
        <w:left w:val="none" w:sz="0" w:space="0" w:color="auto"/>
        <w:bottom w:val="none" w:sz="0" w:space="0" w:color="auto"/>
        <w:right w:val="none" w:sz="0" w:space="0" w:color="auto"/>
      </w:divBdr>
    </w:div>
    <w:div w:id="1884370348">
      <w:bodyDiv w:val="1"/>
      <w:marLeft w:val="0"/>
      <w:marRight w:val="0"/>
      <w:marTop w:val="0"/>
      <w:marBottom w:val="0"/>
      <w:divBdr>
        <w:top w:val="none" w:sz="0" w:space="0" w:color="auto"/>
        <w:left w:val="none" w:sz="0" w:space="0" w:color="auto"/>
        <w:bottom w:val="none" w:sz="0" w:space="0" w:color="auto"/>
        <w:right w:val="none" w:sz="0" w:space="0" w:color="auto"/>
      </w:divBdr>
    </w:div>
    <w:div w:id="1884439096">
      <w:bodyDiv w:val="1"/>
      <w:marLeft w:val="0"/>
      <w:marRight w:val="0"/>
      <w:marTop w:val="0"/>
      <w:marBottom w:val="0"/>
      <w:divBdr>
        <w:top w:val="none" w:sz="0" w:space="0" w:color="auto"/>
        <w:left w:val="none" w:sz="0" w:space="0" w:color="auto"/>
        <w:bottom w:val="none" w:sz="0" w:space="0" w:color="auto"/>
        <w:right w:val="none" w:sz="0" w:space="0" w:color="auto"/>
      </w:divBdr>
    </w:div>
    <w:div w:id="1884519242">
      <w:bodyDiv w:val="1"/>
      <w:marLeft w:val="0"/>
      <w:marRight w:val="0"/>
      <w:marTop w:val="0"/>
      <w:marBottom w:val="0"/>
      <w:divBdr>
        <w:top w:val="none" w:sz="0" w:space="0" w:color="auto"/>
        <w:left w:val="none" w:sz="0" w:space="0" w:color="auto"/>
        <w:bottom w:val="none" w:sz="0" w:space="0" w:color="auto"/>
        <w:right w:val="none" w:sz="0" w:space="0" w:color="auto"/>
      </w:divBdr>
    </w:div>
    <w:div w:id="1884558167">
      <w:bodyDiv w:val="1"/>
      <w:marLeft w:val="0"/>
      <w:marRight w:val="0"/>
      <w:marTop w:val="0"/>
      <w:marBottom w:val="0"/>
      <w:divBdr>
        <w:top w:val="none" w:sz="0" w:space="0" w:color="auto"/>
        <w:left w:val="none" w:sz="0" w:space="0" w:color="auto"/>
        <w:bottom w:val="none" w:sz="0" w:space="0" w:color="auto"/>
        <w:right w:val="none" w:sz="0" w:space="0" w:color="auto"/>
      </w:divBdr>
    </w:div>
    <w:div w:id="1884560274">
      <w:bodyDiv w:val="1"/>
      <w:marLeft w:val="0"/>
      <w:marRight w:val="0"/>
      <w:marTop w:val="0"/>
      <w:marBottom w:val="0"/>
      <w:divBdr>
        <w:top w:val="none" w:sz="0" w:space="0" w:color="auto"/>
        <w:left w:val="none" w:sz="0" w:space="0" w:color="auto"/>
        <w:bottom w:val="none" w:sz="0" w:space="0" w:color="auto"/>
        <w:right w:val="none" w:sz="0" w:space="0" w:color="auto"/>
      </w:divBdr>
    </w:div>
    <w:div w:id="1884562556">
      <w:bodyDiv w:val="1"/>
      <w:marLeft w:val="0"/>
      <w:marRight w:val="0"/>
      <w:marTop w:val="0"/>
      <w:marBottom w:val="0"/>
      <w:divBdr>
        <w:top w:val="none" w:sz="0" w:space="0" w:color="auto"/>
        <w:left w:val="none" w:sz="0" w:space="0" w:color="auto"/>
        <w:bottom w:val="none" w:sz="0" w:space="0" w:color="auto"/>
        <w:right w:val="none" w:sz="0" w:space="0" w:color="auto"/>
      </w:divBdr>
    </w:div>
    <w:div w:id="1884827963">
      <w:bodyDiv w:val="1"/>
      <w:marLeft w:val="0"/>
      <w:marRight w:val="0"/>
      <w:marTop w:val="0"/>
      <w:marBottom w:val="0"/>
      <w:divBdr>
        <w:top w:val="none" w:sz="0" w:space="0" w:color="auto"/>
        <w:left w:val="none" w:sz="0" w:space="0" w:color="auto"/>
        <w:bottom w:val="none" w:sz="0" w:space="0" w:color="auto"/>
        <w:right w:val="none" w:sz="0" w:space="0" w:color="auto"/>
      </w:divBdr>
    </w:div>
    <w:div w:id="1884898085">
      <w:bodyDiv w:val="1"/>
      <w:marLeft w:val="0"/>
      <w:marRight w:val="0"/>
      <w:marTop w:val="0"/>
      <w:marBottom w:val="0"/>
      <w:divBdr>
        <w:top w:val="none" w:sz="0" w:space="0" w:color="auto"/>
        <w:left w:val="none" w:sz="0" w:space="0" w:color="auto"/>
        <w:bottom w:val="none" w:sz="0" w:space="0" w:color="auto"/>
        <w:right w:val="none" w:sz="0" w:space="0" w:color="auto"/>
      </w:divBdr>
    </w:div>
    <w:div w:id="1884898594">
      <w:bodyDiv w:val="1"/>
      <w:marLeft w:val="0"/>
      <w:marRight w:val="0"/>
      <w:marTop w:val="0"/>
      <w:marBottom w:val="0"/>
      <w:divBdr>
        <w:top w:val="none" w:sz="0" w:space="0" w:color="auto"/>
        <w:left w:val="none" w:sz="0" w:space="0" w:color="auto"/>
        <w:bottom w:val="none" w:sz="0" w:space="0" w:color="auto"/>
        <w:right w:val="none" w:sz="0" w:space="0" w:color="auto"/>
      </w:divBdr>
    </w:div>
    <w:div w:id="1884898635">
      <w:bodyDiv w:val="1"/>
      <w:marLeft w:val="0"/>
      <w:marRight w:val="0"/>
      <w:marTop w:val="0"/>
      <w:marBottom w:val="0"/>
      <w:divBdr>
        <w:top w:val="none" w:sz="0" w:space="0" w:color="auto"/>
        <w:left w:val="none" w:sz="0" w:space="0" w:color="auto"/>
        <w:bottom w:val="none" w:sz="0" w:space="0" w:color="auto"/>
        <w:right w:val="none" w:sz="0" w:space="0" w:color="auto"/>
      </w:divBdr>
    </w:div>
    <w:div w:id="1885019500">
      <w:bodyDiv w:val="1"/>
      <w:marLeft w:val="0"/>
      <w:marRight w:val="0"/>
      <w:marTop w:val="0"/>
      <w:marBottom w:val="0"/>
      <w:divBdr>
        <w:top w:val="none" w:sz="0" w:space="0" w:color="auto"/>
        <w:left w:val="none" w:sz="0" w:space="0" w:color="auto"/>
        <w:bottom w:val="none" w:sz="0" w:space="0" w:color="auto"/>
        <w:right w:val="none" w:sz="0" w:space="0" w:color="auto"/>
      </w:divBdr>
    </w:div>
    <w:div w:id="1885094971">
      <w:bodyDiv w:val="1"/>
      <w:marLeft w:val="0"/>
      <w:marRight w:val="0"/>
      <w:marTop w:val="0"/>
      <w:marBottom w:val="0"/>
      <w:divBdr>
        <w:top w:val="none" w:sz="0" w:space="0" w:color="auto"/>
        <w:left w:val="none" w:sz="0" w:space="0" w:color="auto"/>
        <w:bottom w:val="none" w:sz="0" w:space="0" w:color="auto"/>
        <w:right w:val="none" w:sz="0" w:space="0" w:color="auto"/>
      </w:divBdr>
    </w:div>
    <w:div w:id="1885098409">
      <w:bodyDiv w:val="1"/>
      <w:marLeft w:val="0"/>
      <w:marRight w:val="0"/>
      <w:marTop w:val="0"/>
      <w:marBottom w:val="0"/>
      <w:divBdr>
        <w:top w:val="none" w:sz="0" w:space="0" w:color="auto"/>
        <w:left w:val="none" w:sz="0" w:space="0" w:color="auto"/>
        <w:bottom w:val="none" w:sz="0" w:space="0" w:color="auto"/>
        <w:right w:val="none" w:sz="0" w:space="0" w:color="auto"/>
      </w:divBdr>
    </w:div>
    <w:div w:id="1885172053">
      <w:bodyDiv w:val="1"/>
      <w:marLeft w:val="0"/>
      <w:marRight w:val="0"/>
      <w:marTop w:val="0"/>
      <w:marBottom w:val="0"/>
      <w:divBdr>
        <w:top w:val="none" w:sz="0" w:space="0" w:color="auto"/>
        <w:left w:val="none" w:sz="0" w:space="0" w:color="auto"/>
        <w:bottom w:val="none" w:sz="0" w:space="0" w:color="auto"/>
        <w:right w:val="none" w:sz="0" w:space="0" w:color="auto"/>
      </w:divBdr>
    </w:div>
    <w:div w:id="1885173868">
      <w:bodyDiv w:val="1"/>
      <w:marLeft w:val="0"/>
      <w:marRight w:val="0"/>
      <w:marTop w:val="0"/>
      <w:marBottom w:val="0"/>
      <w:divBdr>
        <w:top w:val="none" w:sz="0" w:space="0" w:color="auto"/>
        <w:left w:val="none" w:sz="0" w:space="0" w:color="auto"/>
        <w:bottom w:val="none" w:sz="0" w:space="0" w:color="auto"/>
        <w:right w:val="none" w:sz="0" w:space="0" w:color="auto"/>
      </w:divBdr>
    </w:div>
    <w:div w:id="1885174589">
      <w:bodyDiv w:val="1"/>
      <w:marLeft w:val="0"/>
      <w:marRight w:val="0"/>
      <w:marTop w:val="0"/>
      <w:marBottom w:val="0"/>
      <w:divBdr>
        <w:top w:val="none" w:sz="0" w:space="0" w:color="auto"/>
        <w:left w:val="none" w:sz="0" w:space="0" w:color="auto"/>
        <w:bottom w:val="none" w:sz="0" w:space="0" w:color="auto"/>
        <w:right w:val="none" w:sz="0" w:space="0" w:color="auto"/>
      </w:divBdr>
    </w:div>
    <w:div w:id="1885174658">
      <w:bodyDiv w:val="1"/>
      <w:marLeft w:val="0"/>
      <w:marRight w:val="0"/>
      <w:marTop w:val="0"/>
      <w:marBottom w:val="0"/>
      <w:divBdr>
        <w:top w:val="none" w:sz="0" w:space="0" w:color="auto"/>
        <w:left w:val="none" w:sz="0" w:space="0" w:color="auto"/>
        <w:bottom w:val="none" w:sz="0" w:space="0" w:color="auto"/>
        <w:right w:val="none" w:sz="0" w:space="0" w:color="auto"/>
      </w:divBdr>
    </w:div>
    <w:div w:id="1885369548">
      <w:bodyDiv w:val="1"/>
      <w:marLeft w:val="0"/>
      <w:marRight w:val="0"/>
      <w:marTop w:val="0"/>
      <w:marBottom w:val="0"/>
      <w:divBdr>
        <w:top w:val="none" w:sz="0" w:space="0" w:color="auto"/>
        <w:left w:val="none" w:sz="0" w:space="0" w:color="auto"/>
        <w:bottom w:val="none" w:sz="0" w:space="0" w:color="auto"/>
        <w:right w:val="none" w:sz="0" w:space="0" w:color="auto"/>
      </w:divBdr>
    </w:div>
    <w:div w:id="1885407386">
      <w:bodyDiv w:val="1"/>
      <w:marLeft w:val="0"/>
      <w:marRight w:val="0"/>
      <w:marTop w:val="0"/>
      <w:marBottom w:val="0"/>
      <w:divBdr>
        <w:top w:val="none" w:sz="0" w:space="0" w:color="auto"/>
        <w:left w:val="none" w:sz="0" w:space="0" w:color="auto"/>
        <w:bottom w:val="none" w:sz="0" w:space="0" w:color="auto"/>
        <w:right w:val="none" w:sz="0" w:space="0" w:color="auto"/>
      </w:divBdr>
    </w:div>
    <w:div w:id="1885679785">
      <w:bodyDiv w:val="1"/>
      <w:marLeft w:val="0"/>
      <w:marRight w:val="0"/>
      <w:marTop w:val="0"/>
      <w:marBottom w:val="0"/>
      <w:divBdr>
        <w:top w:val="none" w:sz="0" w:space="0" w:color="auto"/>
        <w:left w:val="none" w:sz="0" w:space="0" w:color="auto"/>
        <w:bottom w:val="none" w:sz="0" w:space="0" w:color="auto"/>
        <w:right w:val="none" w:sz="0" w:space="0" w:color="auto"/>
      </w:divBdr>
    </w:div>
    <w:div w:id="1885755454">
      <w:bodyDiv w:val="1"/>
      <w:marLeft w:val="0"/>
      <w:marRight w:val="0"/>
      <w:marTop w:val="0"/>
      <w:marBottom w:val="0"/>
      <w:divBdr>
        <w:top w:val="none" w:sz="0" w:space="0" w:color="auto"/>
        <w:left w:val="none" w:sz="0" w:space="0" w:color="auto"/>
        <w:bottom w:val="none" w:sz="0" w:space="0" w:color="auto"/>
        <w:right w:val="none" w:sz="0" w:space="0" w:color="auto"/>
      </w:divBdr>
    </w:div>
    <w:div w:id="1885824095">
      <w:bodyDiv w:val="1"/>
      <w:marLeft w:val="0"/>
      <w:marRight w:val="0"/>
      <w:marTop w:val="0"/>
      <w:marBottom w:val="0"/>
      <w:divBdr>
        <w:top w:val="none" w:sz="0" w:space="0" w:color="auto"/>
        <w:left w:val="none" w:sz="0" w:space="0" w:color="auto"/>
        <w:bottom w:val="none" w:sz="0" w:space="0" w:color="auto"/>
        <w:right w:val="none" w:sz="0" w:space="0" w:color="auto"/>
      </w:divBdr>
    </w:div>
    <w:div w:id="1886015354">
      <w:bodyDiv w:val="1"/>
      <w:marLeft w:val="0"/>
      <w:marRight w:val="0"/>
      <w:marTop w:val="0"/>
      <w:marBottom w:val="0"/>
      <w:divBdr>
        <w:top w:val="none" w:sz="0" w:space="0" w:color="auto"/>
        <w:left w:val="none" w:sz="0" w:space="0" w:color="auto"/>
        <w:bottom w:val="none" w:sz="0" w:space="0" w:color="auto"/>
        <w:right w:val="none" w:sz="0" w:space="0" w:color="auto"/>
      </w:divBdr>
    </w:div>
    <w:div w:id="1886063946">
      <w:bodyDiv w:val="1"/>
      <w:marLeft w:val="0"/>
      <w:marRight w:val="0"/>
      <w:marTop w:val="0"/>
      <w:marBottom w:val="0"/>
      <w:divBdr>
        <w:top w:val="none" w:sz="0" w:space="0" w:color="auto"/>
        <w:left w:val="none" w:sz="0" w:space="0" w:color="auto"/>
        <w:bottom w:val="none" w:sz="0" w:space="0" w:color="auto"/>
        <w:right w:val="none" w:sz="0" w:space="0" w:color="auto"/>
      </w:divBdr>
    </w:div>
    <w:div w:id="1886402431">
      <w:bodyDiv w:val="1"/>
      <w:marLeft w:val="0"/>
      <w:marRight w:val="0"/>
      <w:marTop w:val="0"/>
      <w:marBottom w:val="0"/>
      <w:divBdr>
        <w:top w:val="none" w:sz="0" w:space="0" w:color="auto"/>
        <w:left w:val="none" w:sz="0" w:space="0" w:color="auto"/>
        <w:bottom w:val="none" w:sz="0" w:space="0" w:color="auto"/>
        <w:right w:val="none" w:sz="0" w:space="0" w:color="auto"/>
      </w:divBdr>
    </w:div>
    <w:div w:id="1886478974">
      <w:bodyDiv w:val="1"/>
      <w:marLeft w:val="0"/>
      <w:marRight w:val="0"/>
      <w:marTop w:val="0"/>
      <w:marBottom w:val="0"/>
      <w:divBdr>
        <w:top w:val="none" w:sz="0" w:space="0" w:color="auto"/>
        <w:left w:val="none" w:sz="0" w:space="0" w:color="auto"/>
        <w:bottom w:val="none" w:sz="0" w:space="0" w:color="auto"/>
        <w:right w:val="none" w:sz="0" w:space="0" w:color="auto"/>
      </w:divBdr>
    </w:div>
    <w:div w:id="1886481792">
      <w:bodyDiv w:val="1"/>
      <w:marLeft w:val="0"/>
      <w:marRight w:val="0"/>
      <w:marTop w:val="0"/>
      <w:marBottom w:val="0"/>
      <w:divBdr>
        <w:top w:val="none" w:sz="0" w:space="0" w:color="auto"/>
        <w:left w:val="none" w:sz="0" w:space="0" w:color="auto"/>
        <w:bottom w:val="none" w:sz="0" w:space="0" w:color="auto"/>
        <w:right w:val="none" w:sz="0" w:space="0" w:color="auto"/>
      </w:divBdr>
    </w:div>
    <w:div w:id="1886521319">
      <w:bodyDiv w:val="1"/>
      <w:marLeft w:val="0"/>
      <w:marRight w:val="0"/>
      <w:marTop w:val="0"/>
      <w:marBottom w:val="0"/>
      <w:divBdr>
        <w:top w:val="none" w:sz="0" w:space="0" w:color="auto"/>
        <w:left w:val="none" w:sz="0" w:space="0" w:color="auto"/>
        <w:bottom w:val="none" w:sz="0" w:space="0" w:color="auto"/>
        <w:right w:val="none" w:sz="0" w:space="0" w:color="auto"/>
      </w:divBdr>
    </w:div>
    <w:div w:id="1886527031">
      <w:bodyDiv w:val="1"/>
      <w:marLeft w:val="0"/>
      <w:marRight w:val="0"/>
      <w:marTop w:val="0"/>
      <w:marBottom w:val="0"/>
      <w:divBdr>
        <w:top w:val="none" w:sz="0" w:space="0" w:color="auto"/>
        <w:left w:val="none" w:sz="0" w:space="0" w:color="auto"/>
        <w:bottom w:val="none" w:sz="0" w:space="0" w:color="auto"/>
        <w:right w:val="none" w:sz="0" w:space="0" w:color="auto"/>
      </w:divBdr>
    </w:div>
    <w:div w:id="1886598298">
      <w:bodyDiv w:val="1"/>
      <w:marLeft w:val="0"/>
      <w:marRight w:val="0"/>
      <w:marTop w:val="0"/>
      <w:marBottom w:val="0"/>
      <w:divBdr>
        <w:top w:val="none" w:sz="0" w:space="0" w:color="auto"/>
        <w:left w:val="none" w:sz="0" w:space="0" w:color="auto"/>
        <w:bottom w:val="none" w:sz="0" w:space="0" w:color="auto"/>
        <w:right w:val="none" w:sz="0" w:space="0" w:color="auto"/>
      </w:divBdr>
    </w:div>
    <w:div w:id="1886721816">
      <w:bodyDiv w:val="1"/>
      <w:marLeft w:val="0"/>
      <w:marRight w:val="0"/>
      <w:marTop w:val="0"/>
      <w:marBottom w:val="0"/>
      <w:divBdr>
        <w:top w:val="none" w:sz="0" w:space="0" w:color="auto"/>
        <w:left w:val="none" w:sz="0" w:space="0" w:color="auto"/>
        <w:bottom w:val="none" w:sz="0" w:space="0" w:color="auto"/>
        <w:right w:val="none" w:sz="0" w:space="0" w:color="auto"/>
      </w:divBdr>
    </w:div>
    <w:div w:id="1886788786">
      <w:bodyDiv w:val="1"/>
      <w:marLeft w:val="0"/>
      <w:marRight w:val="0"/>
      <w:marTop w:val="0"/>
      <w:marBottom w:val="0"/>
      <w:divBdr>
        <w:top w:val="none" w:sz="0" w:space="0" w:color="auto"/>
        <w:left w:val="none" w:sz="0" w:space="0" w:color="auto"/>
        <w:bottom w:val="none" w:sz="0" w:space="0" w:color="auto"/>
        <w:right w:val="none" w:sz="0" w:space="0" w:color="auto"/>
      </w:divBdr>
    </w:div>
    <w:div w:id="1886791305">
      <w:bodyDiv w:val="1"/>
      <w:marLeft w:val="0"/>
      <w:marRight w:val="0"/>
      <w:marTop w:val="0"/>
      <w:marBottom w:val="0"/>
      <w:divBdr>
        <w:top w:val="none" w:sz="0" w:space="0" w:color="auto"/>
        <w:left w:val="none" w:sz="0" w:space="0" w:color="auto"/>
        <w:bottom w:val="none" w:sz="0" w:space="0" w:color="auto"/>
        <w:right w:val="none" w:sz="0" w:space="0" w:color="auto"/>
      </w:divBdr>
    </w:div>
    <w:div w:id="1886987600">
      <w:bodyDiv w:val="1"/>
      <w:marLeft w:val="0"/>
      <w:marRight w:val="0"/>
      <w:marTop w:val="0"/>
      <w:marBottom w:val="0"/>
      <w:divBdr>
        <w:top w:val="none" w:sz="0" w:space="0" w:color="auto"/>
        <w:left w:val="none" w:sz="0" w:space="0" w:color="auto"/>
        <w:bottom w:val="none" w:sz="0" w:space="0" w:color="auto"/>
        <w:right w:val="none" w:sz="0" w:space="0" w:color="auto"/>
      </w:divBdr>
    </w:div>
    <w:div w:id="1887250600">
      <w:bodyDiv w:val="1"/>
      <w:marLeft w:val="0"/>
      <w:marRight w:val="0"/>
      <w:marTop w:val="0"/>
      <w:marBottom w:val="0"/>
      <w:divBdr>
        <w:top w:val="none" w:sz="0" w:space="0" w:color="auto"/>
        <w:left w:val="none" w:sz="0" w:space="0" w:color="auto"/>
        <w:bottom w:val="none" w:sz="0" w:space="0" w:color="auto"/>
        <w:right w:val="none" w:sz="0" w:space="0" w:color="auto"/>
      </w:divBdr>
    </w:div>
    <w:div w:id="1887259614">
      <w:bodyDiv w:val="1"/>
      <w:marLeft w:val="0"/>
      <w:marRight w:val="0"/>
      <w:marTop w:val="0"/>
      <w:marBottom w:val="0"/>
      <w:divBdr>
        <w:top w:val="none" w:sz="0" w:space="0" w:color="auto"/>
        <w:left w:val="none" w:sz="0" w:space="0" w:color="auto"/>
        <w:bottom w:val="none" w:sz="0" w:space="0" w:color="auto"/>
        <w:right w:val="none" w:sz="0" w:space="0" w:color="auto"/>
      </w:divBdr>
    </w:div>
    <w:div w:id="1887375913">
      <w:bodyDiv w:val="1"/>
      <w:marLeft w:val="0"/>
      <w:marRight w:val="0"/>
      <w:marTop w:val="0"/>
      <w:marBottom w:val="0"/>
      <w:divBdr>
        <w:top w:val="none" w:sz="0" w:space="0" w:color="auto"/>
        <w:left w:val="none" w:sz="0" w:space="0" w:color="auto"/>
        <w:bottom w:val="none" w:sz="0" w:space="0" w:color="auto"/>
        <w:right w:val="none" w:sz="0" w:space="0" w:color="auto"/>
      </w:divBdr>
    </w:div>
    <w:div w:id="1887378015">
      <w:bodyDiv w:val="1"/>
      <w:marLeft w:val="0"/>
      <w:marRight w:val="0"/>
      <w:marTop w:val="0"/>
      <w:marBottom w:val="0"/>
      <w:divBdr>
        <w:top w:val="none" w:sz="0" w:space="0" w:color="auto"/>
        <w:left w:val="none" w:sz="0" w:space="0" w:color="auto"/>
        <w:bottom w:val="none" w:sz="0" w:space="0" w:color="auto"/>
        <w:right w:val="none" w:sz="0" w:space="0" w:color="auto"/>
      </w:divBdr>
    </w:div>
    <w:div w:id="1887444449">
      <w:bodyDiv w:val="1"/>
      <w:marLeft w:val="0"/>
      <w:marRight w:val="0"/>
      <w:marTop w:val="0"/>
      <w:marBottom w:val="0"/>
      <w:divBdr>
        <w:top w:val="none" w:sz="0" w:space="0" w:color="auto"/>
        <w:left w:val="none" w:sz="0" w:space="0" w:color="auto"/>
        <w:bottom w:val="none" w:sz="0" w:space="0" w:color="auto"/>
        <w:right w:val="none" w:sz="0" w:space="0" w:color="auto"/>
      </w:divBdr>
    </w:div>
    <w:div w:id="1887444883">
      <w:bodyDiv w:val="1"/>
      <w:marLeft w:val="0"/>
      <w:marRight w:val="0"/>
      <w:marTop w:val="0"/>
      <w:marBottom w:val="0"/>
      <w:divBdr>
        <w:top w:val="none" w:sz="0" w:space="0" w:color="auto"/>
        <w:left w:val="none" w:sz="0" w:space="0" w:color="auto"/>
        <w:bottom w:val="none" w:sz="0" w:space="0" w:color="auto"/>
        <w:right w:val="none" w:sz="0" w:space="0" w:color="auto"/>
      </w:divBdr>
    </w:div>
    <w:div w:id="1887527982">
      <w:bodyDiv w:val="1"/>
      <w:marLeft w:val="0"/>
      <w:marRight w:val="0"/>
      <w:marTop w:val="0"/>
      <w:marBottom w:val="0"/>
      <w:divBdr>
        <w:top w:val="none" w:sz="0" w:space="0" w:color="auto"/>
        <w:left w:val="none" w:sz="0" w:space="0" w:color="auto"/>
        <w:bottom w:val="none" w:sz="0" w:space="0" w:color="auto"/>
        <w:right w:val="none" w:sz="0" w:space="0" w:color="auto"/>
      </w:divBdr>
    </w:div>
    <w:div w:id="1887569006">
      <w:bodyDiv w:val="1"/>
      <w:marLeft w:val="0"/>
      <w:marRight w:val="0"/>
      <w:marTop w:val="0"/>
      <w:marBottom w:val="0"/>
      <w:divBdr>
        <w:top w:val="none" w:sz="0" w:space="0" w:color="auto"/>
        <w:left w:val="none" w:sz="0" w:space="0" w:color="auto"/>
        <w:bottom w:val="none" w:sz="0" w:space="0" w:color="auto"/>
        <w:right w:val="none" w:sz="0" w:space="0" w:color="auto"/>
      </w:divBdr>
    </w:div>
    <w:div w:id="1887596226">
      <w:bodyDiv w:val="1"/>
      <w:marLeft w:val="0"/>
      <w:marRight w:val="0"/>
      <w:marTop w:val="0"/>
      <w:marBottom w:val="0"/>
      <w:divBdr>
        <w:top w:val="none" w:sz="0" w:space="0" w:color="auto"/>
        <w:left w:val="none" w:sz="0" w:space="0" w:color="auto"/>
        <w:bottom w:val="none" w:sz="0" w:space="0" w:color="auto"/>
        <w:right w:val="none" w:sz="0" w:space="0" w:color="auto"/>
      </w:divBdr>
    </w:div>
    <w:div w:id="1887641529">
      <w:bodyDiv w:val="1"/>
      <w:marLeft w:val="0"/>
      <w:marRight w:val="0"/>
      <w:marTop w:val="0"/>
      <w:marBottom w:val="0"/>
      <w:divBdr>
        <w:top w:val="none" w:sz="0" w:space="0" w:color="auto"/>
        <w:left w:val="none" w:sz="0" w:space="0" w:color="auto"/>
        <w:bottom w:val="none" w:sz="0" w:space="0" w:color="auto"/>
        <w:right w:val="none" w:sz="0" w:space="0" w:color="auto"/>
      </w:divBdr>
    </w:div>
    <w:div w:id="1887642663">
      <w:bodyDiv w:val="1"/>
      <w:marLeft w:val="0"/>
      <w:marRight w:val="0"/>
      <w:marTop w:val="0"/>
      <w:marBottom w:val="0"/>
      <w:divBdr>
        <w:top w:val="none" w:sz="0" w:space="0" w:color="auto"/>
        <w:left w:val="none" w:sz="0" w:space="0" w:color="auto"/>
        <w:bottom w:val="none" w:sz="0" w:space="0" w:color="auto"/>
        <w:right w:val="none" w:sz="0" w:space="0" w:color="auto"/>
      </w:divBdr>
    </w:div>
    <w:div w:id="1887721337">
      <w:bodyDiv w:val="1"/>
      <w:marLeft w:val="0"/>
      <w:marRight w:val="0"/>
      <w:marTop w:val="0"/>
      <w:marBottom w:val="0"/>
      <w:divBdr>
        <w:top w:val="none" w:sz="0" w:space="0" w:color="auto"/>
        <w:left w:val="none" w:sz="0" w:space="0" w:color="auto"/>
        <w:bottom w:val="none" w:sz="0" w:space="0" w:color="auto"/>
        <w:right w:val="none" w:sz="0" w:space="0" w:color="auto"/>
      </w:divBdr>
    </w:div>
    <w:div w:id="1887834587">
      <w:bodyDiv w:val="1"/>
      <w:marLeft w:val="0"/>
      <w:marRight w:val="0"/>
      <w:marTop w:val="0"/>
      <w:marBottom w:val="0"/>
      <w:divBdr>
        <w:top w:val="none" w:sz="0" w:space="0" w:color="auto"/>
        <w:left w:val="none" w:sz="0" w:space="0" w:color="auto"/>
        <w:bottom w:val="none" w:sz="0" w:space="0" w:color="auto"/>
        <w:right w:val="none" w:sz="0" w:space="0" w:color="auto"/>
      </w:divBdr>
    </w:div>
    <w:div w:id="1887913731">
      <w:bodyDiv w:val="1"/>
      <w:marLeft w:val="0"/>
      <w:marRight w:val="0"/>
      <w:marTop w:val="0"/>
      <w:marBottom w:val="0"/>
      <w:divBdr>
        <w:top w:val="none" w:sz="0" w:space="0" w:color="auto"/>
        <w:left w:val="none" w:sz="0" w:space="0" w:color="auto"/>
        <w:bottom w:val="none" w:sz="0" w:space="0" w:color="auto"/>
        <w:right w:val="none" w:sz="0" w:space="0" w:color="auto"/>
      </w:divBdr>
    </w:div>
    <w:div w:id="1887982703">
      <w:bodyDiv w:val="1"/>
      <w:marLeft w:val="0"/>
      <w:marRight w:val="0"/>
      <w:marTop w:val="0"/>
      <w:marBottom w:val="0"/>
      <w:divBdr>
        <w:top w:val="none" w:sz="0" w:space="0" w:color="auto"/>
        <w:left w:val="none" w:sz="0" w:space="0" w:color="auto"/>
        <w:bottom w:val="none" w:sz="0" w:space="0" w:color="auto"/>
        <w:right w:val="none" w:sz="0" w:space="0" w:color="auto"/>
      </w:divBdr>
    </w:div>
    <w:div w:id="1887985814">
      <w:bodyDiv w:val="1"/>
      <w:marLeft w:val="0"/>
      <w:marRight w:val="0"/>
      <w:marTop w:val="0"/>
      <w:marBottom w:val="0"/>
      <w:divBdr>
        <w:top w:val="none" w:sz="0" w:space="0" w:color="auto"/>
        <w:left w:val="none" w:sz="0" w:space="0" w:color="auto"/>
        <w:bottom w:val="none" w:sz="0" w:space="0" w:color="auto"/>
        <w:right w:val="none" w:sz="0" w:space="0" w:color="auto"/>
      </w:divBdr>
    </w:div>
    <w:div w:id="1888250361">
      <w:bodyDiv w:val="1"/>
      <w:marLeft w:val="0"/>
      <w:marRight w:val="0"/>
      <w:marTop w:val="0"/>
      <w:marBottom w:val="0"/>
      <w:divBdr>
        <w:top w:val="none" w:sz="0" w:space="0" w:color="auto"/>
        <w:left w:val="none" w:sz="0" w:space="0" w:color="auto"/>
        <w:bottom w:val="none" w:sz="0" w:space="0" w:color="auto"/>
        <w:right w:val="none" w:sz="0" w:space="0" w:color="auto"/>
      </w:divBdr>
    </w:div>
    <w:div w:id="1888373445">
      <w:bodyDiv w:val="1"/>
      <w:marLeft w:val="0"/>
      <w:marRight w:val="0"/>
      <w:marTop w:val="0"/>
      <w:marBottom w:val="0"/>
      <w:divBdr>
        <w:top w:val="none" w:sz="0" w:space="0" w:color="auto"/>
        <w:left w:val="none" w:sz="0" w:space="0" w:color="auto"/>
        <w:bottom w:val="none" w:sz="0" w:space="0" w:color="auto"/>
        <w:right w:val="none" w:sz="0" w:space="0" w:color="auto"/>
      </w:divBdr>
    </w:div>
    <w:div w:id="1888374614">
      <w:bodyDiv w:val="1"/>
      <w:marLeft w:val="0"/>
      <w:marRight w:val="0"/>
      <w:marTop w:val="0"/>
      <w:marBottom w:val="0"/>
      <w:divBdr>
        <w:top w:val="none" w:sz="0" w:space="0" w:color="auto"/>
        <w:left w:val="none" w:sz="0" w:space="0" w:color="auto"/>
        <w:bottom w:val="none" w:sz="0" w:space="0" w:color="auto"/>
        <w:right w:val="none" w:sz="0" w:space="0" w:color="auto"/>
      </w:divBdr>
    </w:div>
    <w:div w:id="1888375018">
      <w:bodyDiv w:val="1"/>
      <w:marLeft w:val="0"/>
      <w:marRight w:val="0"/>
      <w:marTop w:val="0"/>
      <w:marBottom w:val="0"/>
      <w:divBdr>
        <w:top w:val="none" w:sz="0" w:space="0" w:color="auto"/>
        <w:left w:val="none" w:sz="0" w:space="0" w:color="auto"/>
        <w:bottom w:val="none" w:sz="0" w:space="0" w:color="auto"/>
        <w:right w:val="none" w:sz="0" w:space="0" w:color="auto"/>
      </w:divBdr>
    </w:div>
    <w:div w:id="1888375601">
      <w:bodyDiv w:val="1"/>
      <w:marLeft w:val="0"/>
      <w:marRight w:val="0"/>
      <w:marTop w:val="0"/>
      <w:marBottom w:val="0"/>
      <w:divBdr>
        <w:top w:val="none" w:sz="0" w:space="0" w:color="auto"/>
        <w:left w:val="none" w:sz="0" w:space="0" w:color="auto"/>
        <w:bottom w:val="none" w:sz="0" w:space="0" w:color="auto"/>
        <w:right w:val="none" w:sz="0" w:space="0" w:color="auto"/>
      </w:divBdr>
    </w:div>
    <w:div w:id="1888450105">
      <w:bodyDiv w:val="1"/>
      <w:marLeft w:val="0"/>
      <w:marRight w:val="0"/>
      <w:marTop w:val="0"/>
      <w:marBottom w:val="0"/>
      <w:divBdr>
        <w:top w:val="none" w:sz="0" w:space="0" w:color="auto"/>
        <w:left w:val="none" w:sz="0" w:space="0" w:color="auto"/>
        <w:bottom w:val="none" w:sz="0" w:space="0" w:color="auto"/>
        <w:right w:val="none" w:sz="0" w:space="0" w:color="auto"/>
      </w:divBdr>
    </w:div>
    <w:div w:id="1888488853">
      <w:bodyDiv w:val="1"/>
      <w:marLeft w:val="0"/>
      <w:marRight w:val="0"/>
      <w:marTop w:val="0"/>
      <w:marBottom w:val="0"/>
      <w:divBdr>
        <w:top w:val="none" w:sz="0" w:space="0" w:color="auto"/>
        <w:left w:val="none" w:sz="0" w:space="0" w:color="auto"/>
        <w:bottom w:val="none" w:sz="0" w:space="0" w:color="auto"/>
        <w:right w:val="none" w:sz="0" w:space="0" w:color="auto"/>
      </w:divBdr>
    </w:div>
    <w:div w:id="1888564957">
      <w:bodyDiv w:val="1"/>
      <w:marLeft w:val="0"/>
      <w:marRight w:val="0"/>
      <w:marTop w:val="0"/>
      <w:marBottom w:val="0"/>
      <w:divBdr>
        <w:top w:val="none" w:sz="0" w:space="0" w:color="auto"/>
        <w:left w:val="none" w:sz="0" w:space="0" w:color="auto"/>
        <w:bottom w:val="none" w:sz="0" w:space="0" w:color="auto"/>
        <w:right w:val="none" w:sz="0" w:space="0" w:color="auto"/>
      </w:divBdr>
    </w:div>
    <w:div w:id="1888643822">
      <w:bodyDiv w:val="1"/>
      <w:marLeft w:val="0"/>
      <w:marRight w:val="0"/>
      <w:marTop w:val="0"/>
      <w:marBottom w:val="0"/>
      <w:divBdr>
        <w:top w:val="none" w:sz="0" w:space="0" w:color="auto"/>
        <w:left w:val="none" w:sz="0" w:space="0" w:color="auto"/>
        <w:bottom w:val="none" w:sz="0" w:space="0" w:color="auto"/>
        <w:right w:val="none" w:sz="0" w:space="0" w:color="auto"/>
      </w:divBdr>
    </w:div>
    <w:div w:id="1888834656">
      <w:bodyDiv w:val="1"/>
      <w:marLeft w:val="0"/>
      <w:marRight w:val="0"/>
      <w:marTop w:val="0"/>
      <w:marBottom w:val="0"/>
      <w:divBdr>
        <w:top w:val="none" w:sz="0" w:space="0" w:color="auto"/>
        <w:left w:val="none" w:sz="0" w:space="0" w:color="auto"/>
        <w:bottom w:val="none" w:sz="0" w:space="0" w:color="auto"/>
        <w:right w:val="none" w:sz="0" w:space="0" w:color="auto"/>
      </w:divBdr>
    </w:div>
    <w:div w:id="1888836279">
      <w:bodyDiv w:val="1"/>
      <w:marLeft w:val="0"/>
      <w:marRight w:val="0"/>
      <w:marTop w:val="0"/>
      <w:marBottom w:val="0"/>
      <w:divBdr>
        <w:top w:val="none" w:sz="0" w:space="0" w:color="auto"/>
        <w:left w:val="none" w:sz="0" w:space="0" w:color="auto"/>
        <w:bottom w:val="none" w:sz="0" w:space="0" w:color="auto"/>
        <w:right w:val="none" w:sz="0" w:space="0" w:color="auto"/>
      </w:divBdr>
    </w:div>
    <w:div w:id="1888908103">
      <w:bodyDiv w:val="1"/>
      <w:marLeft w:val="0"/>
      <w:marRight w:val="0"/>
      <w:marTop w:val="0"/>
      <w:marBottom w:val="0"/>
      <w:divBdr>
        <w:top w:val="none" w:sz="0" w:space="0" w:color="auto"/>
        <w:left w:val="none" w:sz="0" w:space="0" w:color="auto"/>
        <w:bottom w:val="none" w:sz="0" w:space="0" w:color="auto"/>
        <w:right w:val="none" w:sz="0" w:space="0" w:color="auto"/>
      </w:divBdr>
    </w:div>
    <w:div w:id="1888953455">
      <w:bodyDiv w:val="1"/>
      <w:marLeft w:val="0"/>
      <w:marRight w:val="0"/>
      <w:marTop w:val="0"/>
      <w:marBottom w:val="0"/>
      <w:divBdr>
        <w:top w:val="none" w:sz="0" w:space="0" w:color="auto"/>
        <w:left w:val="none" w:sz="0" w:space="0" w:color="auto"/>
        <w:bottom w:val="none" w:sz="0" w:space="0" w:color="auto"/>
        <w:right w:val="none" w:sz="0" w:space="0" w:color="auto"/>
      </w:divBdr>
    </w:div>
    <w:div w:id="1889027094">
      <w:bodyDiv w:val="1"/>
      <w:marLeft w:val="0"/>
      <w:marRight w:val="0"/>
      <w:marTop w:val="0"/>
      <w:marBottom w:val="0"/>
      <w:divBdr>
        <w:top w:val="none" w:sz="0" w:space="0" w:color="auto"/>
        <w:left w:val="none" w:sz="0" w:space="0" w:color="auto"/>
        <w:bottom w:val="none" w:sz="0" w:space="0" w:color="auto"/>
        <w:right w:val="none" w:sz="0" w:space="0" w:color="auto"/>
      </w:divBdr>
    </w:div>
    <w:div w:id="1889027179">
      <w:bodyDiv w:val="1"/>
      <w:marLeft w:val="0"/>
      <w:marRight w:val="0"/>
      <w:marTop w:val="0"/>
      <w:marBottom w:val="0"/>
      <w:divBdr>
        <w:top w:val="none" w:sz="0" w:space="0" w:color="auto"/>
        <w:left w:val="none" w:sz="0" w:space="0" w:color="auto"/>
        <w:bottom w:val="none" w:sz="0" w:space="0" w:color="auto"/>
        <w:right w:val="none" w:sz="0" w:space="0" w:color="auto"/>
      </w:divBdr>
    </w:div>
    <w:div w:id="1889027566">
      <w:bodyDiv w:val="1"/>
      <w:marLeft w:val="0"/>
      <w:marRight w:val="0"/>
      <w:marTop w:val="0"/>
      <w:marBottom w:val="0"/>
      <w:divBdr>
        <w:top w:val="none" w:sz="0" w:space="0" w:color="auto"/>
        <w:left w:val="none" w:sz="0" w:space="0" w:color="auto"/>
        <w:bottom w:val="none" w:sz="0" w:space="0" w:color="auto"/>
        <w:right w:val="none" w:sz="0" w:space="0" w:color="auto"/>
      </w:divBdr>
    </w:div>
    <w:div w:id="1889141863">
      <w:bodyDiv w:val="1"/>
      <w:marLeft w:val="0"/>
      <w:marRight w:val="0"/>
      <w:marTop w:val="0"/>
      <w:marBottom w:val="0"/>
      <w:divBdr>
        <w:top w:val="none" w:sz="0" w:space="0" w:color="auto"/>
        <w:left w:val="none" w:sz="0" w:space="0" w:color="auto"/>
        <w:bottom w:val="none" w:sz="0" w:space="0" w:color="auto"/>
        <w:right w:val="none" w:sz="0" w:space="0" w:color="auto"/>
      </w:divBdr>
    </w:div>
    <w:div w:id="1889221456">
      <w:bodyDiv w:val="1"/>
      <w:marLeft w:val="0"/>
      <w:marRight w:val="0"/>
      <w:marTop w:val="0"/>
      <w:marBottom w:val="0"/>
      <w:divBdr>
        <w:top w:val="none" w:sz="0" w:space="0" w:color="auto"/>
        <w:left w:val="none" w:sz="0" w:space="0" w:color="auto"/>
        <w:bottom w:val="none" w:sz="0" w:space="0" w:color="auto"/>
        <w:right w:val="none" w:sz="0" w:space="0" w:color="auto"/>
      </w:divBdr>
    </w:div>
    <w:div w:id="1889296430">
      <w:bodyDiv w:val="1"/>
      <w:marLeft w:val="0"/>
      <w:marRight w:val="0"/>
      <w:marTop w:val="0"/>
      <w:marBottom w:val="0"/>
      <w:divBdr>
        <w:top w:val="none" w:sz="0" w:space="0" w:color="auto"/>
        <w:left w:val="none" w:sz="0" w:space="0" w:color="auto"/>
        <w:bottom w:val="none" w:sz="0" w:space="0" w:color="auto"/>
        <w:right w:val="none" w:sz="0" w:space="0" w:color="auto"/>
      </w:divBdr>
    </w:div>
    <w:div w:id="1889297201">
      <w:bodyDiv w:val="1"/>
      <w:marLeft w:val="0"/>
      <w:marRight w:val="0"/>
      <w:marTop w:val="0"/>
      <w:marBottom w:val="0"/>
      <w:divBdr>
        <w:top w:val="none" w:sz="0" w:space="0" w:color="auto"/>
        <w:left w:val="none" w:sz="0" w:space="0" w:color="auto"/>
        <w:bottom w:val="none" w:sz="0" w:space="0" w:color="auto"/>
        <w:right w:val="none" w:sz="0" w:space="0" w:color="auto"/>
      </w:divBdr>
    </w:div>
    <w:div w:id="1889297824">
      <w:bodyDiv w:val="1"/>
      <w:marLeft w:val="0"/>
      <w:marRight w:val="0"/>
      <w:marTop w:val="0"/>
      <w:marBottom w:val="0"/>
      <w:divBdr>
        <w:top w:val="none" w:sz="0" w:space="0" w:color="auto"/>
        <w:left w:val="none" w:sz="0" w:space="0" w:color="auto"/>
        <w:bottom w:val="none" w:sz="0" w:space="0" w:color="auto"/>
        <w:right w:val="none" w:sz="0" w:space="0" w:color="auto"/>
      </w:divBdr>
    </w:div>
    <w:div w:id="1889343681">
      <w:bodyDiv w:val="1"/>
      <w:marLeft w:val="0"/>
      <w:marRight w:val="0"/>
      <w:marTop w:val="0"/>
      <w:marBottom w:val="0"/>
      <w:divBdr>
        <w:top w:val="none" w:sz="0" w:space="0" w:color="auto"/>
        <w:left w:val="none" w:sz="0" w:space="0" w:color="auto"/>
        <w:bottom w:val="none" w:sz="0" w:space="0" w:color="auto"/>
        <w:right w:val="none" w:sz="0" w:space="0" w:color="auto"/>
      </w:divBdr>
    </w:div>
    <w:div w:id="1889368154">
      <w:bodyDiv w:val="1"/>
      <w:marLeft w:val="0"/>
      <w:marRight w:val="0"/>
      <w:marTop w:val="0"/>
      <w:marBottom w:val="0"/>
      <w:divBdr>
        <w:top w:val="none" w:sz="0" w:space="0" w:color="auto"/>
        <w:left w:val="none" w:sz="0" w:space="0" w:color="auto"/>
        <w:bottom w:val="none" w:sz="0" w:space="0" w:color="auto"/>
        <w:right w:val="none" w:sz="0" w:space="0" w:color="auto"/>
      </w:divBdr>
    </w:div>
    <w:div w:id="1889485111">
      <w:bodyDiv w:val="1"/>
      <w:marLeft w:val="0"/>
      <w:marRight w:val="0"/>
      <w:marTop w:val="0"/>
      <w:marBottom w:val="0"/>
      <w:divBdr>
        <w:top w:val="none" w:sz="0" w:space="0" w:color="auto"/>
        <w:left w:val="none" w:sz="0" w:space="0" w:color="auto"/>
        <w:bottom w:val="none" w:sz="0" w:space="0" w:color="auto"/>
        <w:right w:val="none" w:sz="0" w:space="0" w:color="auto"/>
      </w:divBdr>
    </w:div>
    <w:div w:id="1889488848">
      <w:bodyDiv w:val="1"/>
      <w:marLeft w:val="0"/>
      <w:marRight w:val="0"/>
      <w:marTop w:val="0"/>
      <w:marBottom w:val="0"/>
      <w:divBdr>
        <w:top w:val="none" w:sz="0" w:space="0" w:color="auto"/>
        <w:left w:val="none" w:sz="0" w:space="0" w:color="auto"/>
        <w:bottom w:val="none" w:sz="0" w:space="0" w:color="auto"/>
        <w:right w:val="none" w:sz="0" w:space="0" w:color="auto"/>
      </w:divBdr>
    </w:div>
    <w:div w:id="1889489531">
      <w:bodyDiv w:val="1"/>
      <w:marLeft w:val="0"/>
      <w:marRight w:val="0"/>
      <w:marTop w:val="0"/>
      <w:marBottom w:val="0"/>
      <w:divBdr>
        <w:top w:val="none" w:sz="0" w:space="0" w:color="auto"/>
        <w:left w:val="none" w:sz="0" w:space="0" w:color="auto"/>
        <w:bottom w:val="none" w:sz="0" w:space="0" w:color="auto"/>
        <w:right w:val="none" w:sz="0" w:space="0" w:color="auto"/>
      </w:divBdr>
    </w:div>
    <w:div w:id="1889536947">
      <w:bodyDiv w:val="1"/>
      <w:marLeft w:val="0"/>
      <w:marRight w:val="0"/>
      <w:marTop w:val="0"/>
      <w:marBottom w:val="0"/>
      <w:divBdr>
        <w:top w:val="none" w:sz="0" w:space="0" w:color="auto"/>
        <w:left w:val="none" w:sz="0" w:space="0" w:color="auto"/>
        <w:bottom w:val="none" w:sz="0" w:space="0" w:color="auto"/>
        <w:right w:val="none" w:sz="0" w:space="0" w:color="auto"/>
      </w:divBdr>
    </w:div>
    <w:div w:id="1889562117">
      <w:bodyDiv w:val="1"/>
      <w:marLeft w:val="0"/>
      <w:marRight w:val="0"/>
      <w:marTop w:val="0"/>
      <w:marBottom w:val="0"/>
      <w:divBdr>
        <w:top w:val="none" w:sz="0" w:space="0" w:color="auto"/>
        <w:left w:val="none" w:sz="0" w:space="0" w:color="auto"/>
        <w:bottom w:val="none" w:sz="0" w:space="0" w:color="auto"/>
        <w:right w:val="none" w:sz="0" w:space="0" w:color="auto"/>
      </w:divBdr>
    </w:div>
    <w:div w:id="1889678968">
      <w:bodyDiv w:val="1"/>
      <w:marLeft w:val="0"/>
      <w:marRight w:val="0"/>
      <w:marTop w:val="0"/>
      <w:marBottom w:val="0"/>
      <w:divBdr>
        <w:top w:val="none" w:sz="0" w:space="0" w:color="auto"/>
        <w:left w:val="none" w:sz="0" w:space="0" w:color="auto"/>
        <w:bottom w:val="none" w:sz="0" w:space="0" w:color="auto"/>
        <w:right w:val="none" w:sz="0" w:space="0" w:color="auto"/>
      </w:divBdr>
    </w:div>
    <w:div w:id="1889679453">
      <w:bodyDiv w:val="1"/>
      <w:marLeft w:val="0"/>
      <w:marRight w:val="0"/>
      <w:marTop w:val="0"/>
      <w:marBottom w:val="0"/>
      <w:divBdr>
        <w:top w:val="none" w:sz="0" w:space="0" w:color="auto"/>
        <w:left w:val="none" w:sz="0" w:space="0" w:color="auto"/>
        <w:bottom w:val="none" w:sz="0" w:space="0" w:color="auto"/>
        <w:right w:val="none" w:sz="0" w:space="0" w:color="auto"/>
      </w:divBdr>
    </w:div>
    <w:div w:id="1889871643">
      <w:bodyDiv w:val="1"/>
      <w:marLeft w:val="0"/>
      <w:marRight w:val="0"/>
      <w:marTop w:val="0"/>
      <w:marBottom w:val="0"/>
      <w:divBdr>
        <w:top w:val="none" w:sz="0" w:space="0" w:color="auto"/>
        <w:left w:val="none" w:sz="0" w:space="0" w:color="auto"/>
        <w:bottom w:val="none" w:sz="0" w:space="0" w:color="auto"/>
        <w:right w:val="none" w:sz="0" w:space="0" w:color="auto"/>
      </w:divBdr>
    </w:div>
    <w:div w:id="1889872935">
      <w:bodyDiv w:val="1"/>
      <w:marLeft w:val="0"/>
      <w:marRight w:val="0"/>
      <w:marTop w:val="0"/>
      <w:marBottom w:val="0"/>
      <w:divBdr>
        <w:top w:val="none" w:sz="0" w:space="0" w:color="auto"/>
        <w:left w:val="none" w:sz="0" w:space="0" w:color="auto"/>
        <w:bottom w:val="none" w:sz="0" w:space="0" w:color="auto"/>
        <w:right w:val="none" w:sz="0" w:space="0" w:color="auto"/>
      </w:divBdr>
    </w:div>
    <w:div w:id="1889992952">
      <w:bodyDiv w:val="1"/>
      <w:marLeft w:val="0"/>
      <w:marRight w:val="0"/>
      <w:marTop w:val="0"/>
      <w:marBottom w:val="0"/>
      <w:divBdr>
        <w:top w:val="none" w:sz="0" w:space="0" w:color="auto"/>
        <w:left w:val="none" w:sz="0" w:space="0" w:color="auto"/>
        <w:bottom w:val="none" w:sz="0" w:space="0" w:color="auto"/>
        <w:right w:val="none" w:sz="0" w:space="0" w:color="auto"/>
      </w:divBdr>
    </w:div>
    <w:div w:id="1889997980">
      <w:bodyDiv w:val="1"/>
      <w:marLeft w:val="0"/>
      <w:marRight w:val="0"/>
      <w:marTop w:val="0"/>
      <w:marBottom w:val="0"/>
      <w:divBdr>
        <w:top w:val="none" w:sz="0" w:space="0" w:color="auto"/>
        <w:left w:val="none" w:sz="0" w:space="0" w:color="auto"/>
        <w:bottom w:val="none" w:sz="0" w:space="0" w:color="auto"/>
        <w:right w:val="none" w:sz="0" w:space="0" w:color="auto"/>
      </w:divBdr>
    </w:div>
    <w:div w:id="1890067799">
      <w:bodyDiv w:val="1"/>
      <w:marLeft w:val="0"/>
      <w:marRight w:val="0"/>
      <w:marTop w:val="0"/>
      <w:marBottom w:val="0"/>
      <w:divBdr>
        <w:top w:val="none" w:sz="0" w:space="0" w:color="auto"/>
        <w:left w:val="none" w:sz="0" w:space="0" w:color="auto"/>
        <w:bottom w:val="none" w:sz="0" w:space="0" w:color="auto"/>
        <w:right w:val="none" w:sz="0" w:space="0" w:color="auto"/>
      </w:divBdr>
    </w:div>
    <w:div w:id="1890148651">
      <w:bodyDiv w:val="1"/>
      <w:marLeft w:val="0"/>
      <w:marRight w:val="0"/>
      <w:marTop w:val="0"/>
      <w:marBottom w:val="0"/>
      <w:divBdr>
        <w:top w:val="none" w:sz="0" w:space="0" w:color="auto"/>
        <w:left w:val="none" w:sz="0" w:space="0" w:color="auto"/>
        <w:bottom w:val="none" w:sz="0" w:space="0" w:color="auto"/>
        <w:right w:val="none" w:sz="0" w:space="0" w:color="auto"/>
      </w:divBdr>
    </w:div>
    <w:div w:id="1890149191">
      <w:bodyDiv w:val="1"/>
      <w:marLeft w:val="0"/>
      <w:marRight w:val="0"/>
      <w:marTop w:val="0"/>
      <w:marBottom w:val="0"/>
      <w:divBdr>
        <w:top w:val="none" w:sz="0" w:space="0" w:color="auto"/>
        <w:left w:val="none" w:sz="0" w:space="0" w:color="auto"/>
        <w:bottom w:val="none" w:sz="0" w:space="0" w:color="auto"/>
        <w:right w:val="none" w:sz="0" w:space="0" w:color="auto"/>
      </w:divBdr>
    </w:div>
    <w:div w:id="1890335586">
      <w:bodyDiv w:val="1"/>
      <w:marLeft w:val="0"/>
      <w:marRight w:val="0"/>
      <w:marTop w:val="0"/>
      <w:marBottom w:val="0"/>
      <w:divBdr>
        <w:top w:val="none" w:sz="0" w:space="0" w:color="auto"/>
        <w:left w:val="none" w:sz="0" w:space="0" w:color="auto"/>
        <w:bottom w:val="none" w:sz="0" w:space="0" w:color="auto"/>
        <w:right w:val="none" w:sz="0" w:space="0" w:color="auto"/>
      </w:divBdr>
    </w:div>
    <w:div w:id="1890340194">
      <w:bodyDiv w:val="1"/>
      <w:marLeft w:val="0"/>
      <w:marRight w:val="0"/>
      <w:marTop w:val="0"/>
      <w:marBottom w:val="0"/>
      <w:divBdr>
        <w:top w:val="none" w:sz="0" w:space="0" w:color="auto"/>
        <w:left w:val="none" w:sz="0" w:space="0" w:color="auto"/>
        <w:bottom w:val="none" w:sz="0" w:space="0" w:color="auto"/>
        <w:right w:val="none" w:sz="0" w:space="0" w:color="auto"/>
      </w:divBdr>
    </w:div>
    <w:div w:id="1890340650">
      <w:bodyDiv w:val="1"/>
      <w:marLeft w:val="0"/>
      <w:marRight w:val="0"/>
      <w:marTop w:val="0"/>
      <w:marBottom w:val="0"/>
      <w:divBdr>
        <w:top w:val="none" w:sz="0" w:space="0" w:color="auto"/>
        <w:left w:val="none" w:sz="0" w:space="0" w:color="auto"/>
        <w:bottom w:val="none" w:sz="0" w:space="0" w:color="auto"/>
        <w:right w:val="none" w:sz="0" w:space="0" w:color="auto"/>
      </w:divBdr>
    </w:div>
    <w:div w:id="1890413670">
      <w:bodyDiv w:val="1"/>
      <w:marLeft w:val="0"/>
      <w:marRight w:val="0"/>
      <w:marTop w:val="0"/>
      <w:marBottom w:val="0"/>
      <w:divBdr>
        <w:top w:val="none" w:sz="0" w:space="0" w:color="auto"/>
        <w:left w:val="none" w:sz="0" w:space="0" w:color="auto"/>
        <w:bottom w:val="none" w:sz="0" w:space="0" w:color="auto"/>
        <w:right w:val="none" w:sz="0" w:space="0" w:color="auto"/>
      </w:divBdr>
    </w:div>
    <w:div w:id="1890414206">
      <w:bodyDiv w:val="1"/>
      <w:marLeft w:val="0"/>
      <w:marRight w:val="0"/>
      <w:marTop w:val="0"/>
      <w:marBottom w:val="0"/>
      <w:divBdr>
        <w:top w:val="none" w:sz="0" w:space="0" w:color="auto"/>
        <w:left w:val="none" w:sz="0" w:space="0" w:color="auto"/>
        <w:bottom w:val="none" w:sz="0" w:space="0" w:color="auto"/>
        <w:right w:val="none" w:sz="0" w:space="0" w:color="auto"/>
      </w:divBdr>
    </w:div>
    <w:div w:id="1890415841">
      <w:bodyDiv w:val="1"/>
      <w:marLeft w:val="0"/>
      <w:marRight w:val="0"/>
      <w:marTop w:val="0"/>
      <w:marBottom w:val="0"/>
      <w:divBdr>
        <w:top w:val="none" w:sz="0" w:space="0" w:color="auto"/>
        <w:left w:val="none" w:sz="0" w:space="0" w:color="auto"/>
        <w:bottom w:val="none" w:sz="0" w:space="0" w:color="auto"/>
        <w:right w:val="none" w:sz="0" w:space="0" w:color="auto"/>
      </w:divBdr>
    </w:div>
    <w:div w:id="1890532062">
      <w:bodyDiv w:val="1"/>
      <w:marLeft w:val="0"/>
      <w:marRight w:val="0"/>
      <w:marTop w:val="0"/>
      <w:marBottom w:val="0"/>
      <w:divBdr>
        <w:top w:val="none" w:sz="0" w:space="0" w:color="auto"/>
        <w:left w:val="none" w:sz="0" w:space="0" w:color="auto"/>
        <w:bottom w:val="none" w:sz="0" w:space="0" w:color="auto"/>
        <w:right w:val="none" w:sz="0" w:space="0" w:color="auto"/>
      </w:divBdr>
    </w:div>
    <w:div w:id="1890532725">
      <w:bodyDiv w:val="1"/>
      <w:marLeft w:val="0"/>
      <w:marRight w:val="0"/>
      <w:marTop w:val="0"/>
      <w:marBottom w:val="0"/>
      <w:divBdr>
        <w:top w:val="none" w:sz="0" w:space="0" w:color="auto"/>
        <w:left w:val="none" w:sz="0" w:space="0" w:color="auto"/>
        <w:bottom w:val="none" w:sz="0" w:space="0" w:color="auto"/>
        <w:right w:val="none" w:sz="0" w:space="0" w:color="auto"/>
      </w:divBdr>
    </w:div>
    <w:div w:id="1890803047">
      <w:bodyDiv w:val="1"/>
      <w:marLeft w:val="0"/>
      <w:marRight w:val="0"/>
      <w:marTop w:val="0"/>
      <w:marBottom w:val="0"/>
      <w:divBdr>
        <w:top w:val="none" w:sz="0" w:space="0" w:color="auto"/>
        <w:left w:val="none" w:sz="0" w:space="0" w:color="auto"/>
        <w:bottom w:val="none" w:sz="0" w:space="0" w:color="auto"/>
        <w:right w:val="none" w:sz="0" w:space="0" w:color="auto"/>
      </w:divBdr>
    </w:div>
    <w:div w:id="1890873122">
      <w:bodyDiv w:val="1"/>
      <w:marLeft w:val="0"/>
      <w:marRight w:val="0"/>
      <w:marTop w:val="0"/>
      <w:marBottom w:val="0"/>
      <w:divBdr>
        <w:top w:val="none" w:sz="0" w:space="0" w:color="auto"/>
        <w:left w:val="none" w:sz="0" w:space="0" w:color="auto"/>
        <w:bottom w:val="none" w:sz="0" w:space="0" w:color="auto"/>
        <w:right w:val="none" w:sz="0" w:space="0" w:color="auto"/>
      </w:divBdr>
    </w:div>
    <w:div w:id="1890917095">
      <w:bodyDiv w:val="1"/>
      <w:marLeft w:val="0"/>
      <w:marRight w:val="0"/>
      <w:marTop w:val="0"/>
      <w:marBottom w:val="0"/>
      <w:divBdr>
        <w:top w:val="none" w:sz="0" w:space="0" w:color="auto"/>
        <w:left w:val="none" w:sz="0" w:space="0" w:color="auto"/>
        <w:bottom w:val="none" w:sz="0" w:space="0" w:color="auto"/>
        <w:right w:val="none" w:sz="0" w:space="0" w:color="auto"/>
      </w:divBdr>
    </w:div>
    <w:div w:id="1891067643">
      <w:bodyDiv w:val="1"/>
      <w:marLeft w:val="0"/>
      <w:marRight w:val="0"/>
      <w:marTop w:val="0"/>
      <w:marBottom w:val="0"/>
      <w:divBdr>
        <w:top w:val="none" w:sz="0" w:space="0" w:color="auto"/>
        <w:left w:val="none" w:sz="0" w:space="0" w:color="auto"/>
        <w:bottom w:val="none" w:sz="0" w:space="0" w:color="auto"/>
        <w:right w:val="none" w:sz="0" w:space="0" w:color="auto"/>
      </w:divBdr>
    </w:div>
    <w:div w:id="1891067710">
      <w:bodyDiv w:val="1"/>
      <w:marLeft w:val="0"/>
      <w:marRight w:val="0"/>
      <w:marTop w:val="0"/>
      <w:marBottom w:val="0"/>
      <w:divBdr>
        <w:top w:val="none" w:sz="0" w:space="0" w:color="auto"/>
        <w:left w:val="none" w:sz="0" w:space="0" w:color="auto"/>
        <w:bottom w:val="none" w:sz="0" w:space="0" w:color="auto"/>
        <w:right w:val="none" w:sz="0" w:space="0" w:color="auto"/>
      </w:divBdr>
    </w:div>
    <w:div w:id="1891070741">
      <w:bodyDiv w:val="1"/>
      <w:marLeft w:val="0"/>
      <w:marRight w:val="0"/>
      <w:marTop w:val="0"/>
      <w:marBottom w:val="0"/>
      <w:divBdr>
        <w:top w:val="none" w:sz="0" w:space="0" w:color="auto"/>
        <w:left w:val="none" w:sz="0" w:space="0" w:color="auto"/>
        <w:bottom w:val="none" w:sz="0" w:space="0" w:color="auto"/>
        <w:right w:val="none" w:sz="0" w:space="0" w:color="auto"/>
      </w:divBdr>
    </w:div>
    <w:div w:id="1891182646">
      <w:bodyDiv w:val="1"/>
      <w:marLeft w:val="0"/>
      <w:marRight w:val="0"/>
      <w:marTop w:val="0"/>
      <w:marBottom w:val="0"/>
      <w:divBdr>
        <w:top w:val="none" w:sz="0" w:space="0" w:color="auto"/>
        <w:left w:val="none" w:sz="0" w:space="0" w:color="auto"/>
        <w:bottom w:val="none" w:sz="0" w:space="0" w:color="auto"/>
        <w:right w:val="none" w:sz="0" w:space="0" w:color="auto"/>
      </w:divBdr>
    </w:div>
    <w:div w:id="1891262991">
      <w:bodyDiv w:val="1"/>
      <w:marLeft w:val="0"/>
      <w:marRight w:val="0"/>
      <w:marTop w:val="0"/>
      <w:marBottom w:val="0"/>
      <w:divBdr>
        <w:top w:val="none" w:sz="0" w:space="0" w:color="auto"/>
        <w:left w:val="none" w:sz="0" w:space="0" w:color="auto"/>
        <w:bottom w:val="none" w:sz="0" w:space="0" w:color="auto"/>
        <w:right w:val="none" w:sz="0" w:space="0" w:color="auto"/>
      </w:divBdr>
    </w:div>
    <w:div w:id="1891375986">
      <w:bodyDiv w:val="1"/>
      <w:marLeft w:val="0"/>
      <w:marRight w:val="0"/>
      <w:marTop w:val="0"/>
      <w:marBottom w:val="0"/>
      <w:divBdr>
        <w:top w:val="none" w:sz="0" w:space="0" w:color="auto"/>
        <w:left w:val="none" w:sz="0" w:space="0" w:color="auto"/>
        <w:bottom w:val="none" w:sz="0" w:space="0" w:color="auto"/>
        <w:right w:val="none" w:sz="0" w:space="0" w:color="auto"/>
      </w:divBdr>
    </w:div>
    <w:div w:id="1891380164">
      <w:bodyDiv w:val="1"/>
      <w:marLeft w:val="0"/>
      <w:marRight w:val="0"/>
      <w:marTop w:val="0"/>
      <w:marBottom w:val="0"/>
      <w:divBdr>
        <w:top w:val="none" w:sz="0" w:space="0" w:color="auto"/>
        <w:left w:val="none" w:sz="0" w:space="0" w:color="auto"/>
        <w:bottom w:val="none" w:sz="0" w:space="0" w:color="auto"/>
        <w:right w:val="none" w:sz="0" w:space="0" w:color="auto"/>
      </w:divBdr>
    </w:div>
    <w:div w:id="1891450922">
      <w:bodyDiv w:val="1"/>
      <w:marLeft w:val="0"/>
      <w:marRight w:val="0"/>
      <w:marTop w:val="0"/>
      <w:marBottom w:val="0"/>
      <w:divBdr>
        <w:top w:val="none" w:sz="0" w:space="0" w:color="auto"/>
        <w:left w:val="none" w:sz="0" w:space="0" w:color="auto"/>
        <w:bottom w:val="none" w:sz="0" w:space="0" w:color="auto"/>
        <w:right w:val="none" w:sz="0" w:space="0" w:color="auto"/>
      </w:divBdr>
    </w:div>
    <w:div w:id="1891501798">
      <w:bodyDiv w:val="1"/>
      <w:marLeft w:val="0"/>
      <w:marRight w:val="0"/>
      <w:marTop w:val="0"/>
      <w:marBottom w:val="0"/>
      <w:divBdr>
        <w:top w:val="none" w:sz="0" w:space="0" w:color="auto"/>
        <w:left w:val="none" w:sz="0" w:space="0" w:color="auto"/>
        <w:bottom w:val="none" w:sz="0" w:space="0" w:color="auto"/>
        <w:right w:val="none" w:sz="0" w:space="0" w:color="auto"/>
      </w:divBdr>
    </w:div>
    <w:div w:id="1891570814">
      <w:bodyDiv w:val="1"/>
      <w:marLeft w:val="0"/>
      <w:marRight w:val="0"/>
      <w:marTop w:val="0"/>
      <w:marBottom w:val="0"/>
      <w:divBdr>
        <w:top w:val="none" w:sz="0" w:space="0" w:color="auto"/>
        <w:left w:val="none" w:sz="0" w:space="0" w:color="auto"/>
        <w:bottom w:val="none" w:sz="0" w:space="0" w:color="auto"/>
        <w:right w:val="none" w:sz="0" w:space="0" w:color="auto"/>
      </w:divBdr>
    </w:div>
    <w:div w:id="1891646690">
      <w:bodyDiv w:val="1"/>
      <w:marLeft w:val="0"/>
      <w:marRight w:val="0"/>
      <w:marTop w:val="0"/>
      <w:marBottom w:val="0"/>
      <w:divBdr>
        <w:top w:val="none" w:sz="0" w:space="0" w:color="auto"/>
        <w:left w:val="none" w:sz="0" w:space="0" w:color="auto"/>
        <w:bottom w:val="none" w:sz="0" w:space="0" w:color="auto"/>
        <w:right w:val="none" w:sz="0" w:space="0" w:color="auto"/>
      </w:divBdr>
    </w:div>
    <w:div w:id="1891647445">
      <w:bodyDiv w:val="1"/>
      <w:marLeft w:val="0"/>
      <w:marRight w:val="0"/>
      <w:marTop w:val="0"/>
      <w:marBottom w:val="0"/>
      <w:divBdr>
        <w:top w:val="none" w:sz="0" w:space="0" w:color="auto"/>
        <w:left w:val="none" w:sz="0" w:space="0" w:color="auto"/>
        <w:bottom w:val="none" w:sz="0" w:space="0" w:color="auto"/>
        <w:right w:val="none" w:sz="0" w:space="0" w:color="auto"/>
      </w:divBdr>
    </w:div>
    <w:div w:id="1891653229">
      <w:bodyDiv w:val="1"/>
      <w:marLeft w:val="0"/>
      <w:marRight w:val="0"/>
      <w:marTop w:val="0"/>
      <w:marBottom w:val="0"/>
      <w:divBdr>
        <w:top w:val="none" w:sz="0" w:space="0" w:color="auto"/>
        <w:left w:val="none" w:sz="0" w:space="0" w:color="auto"/>
        <w:bottom w:val="none" w:sz="0" w:space="0" w:color="auto"/>
        <w:right w:val="none" w:sz="0" w:space="0" w:color="auto"/>
      </w:divBdr>
    </w:div>
    <w:div w:id="1891719849">
      <w:bodyDiv w:val="1"/>
      <w:marLeft w:val="0"/>
      <w:marRight w:val="0"/>
      <w:marTop w:val="0"/>
      <w:marBottom w:val="0"/>
      <w:divBdr>
        <w:top w:val="none" w:sz="0" w:space="0" w:color="auto"/>
        <w:left w:val="none" w:sz="0" w:space="0" w:color="auto"/>
        <w:bottom w:val="none" w:sz="0" w:space="0" w:color="auto"/>
        <w:right w:val="none" w:sz="0" w:space="0" w:color="auto"/>
      </w:divBdr>
    </w:div>
    <w:div w:id="1891726148">
      <w:bodyDiv w:val="1"/>
      <w:marLeft w:val="0"/>
      <w:marRight w:val="0"/>
      <w:marTop w:val="0"/>
      <w:marBottom w:val="0"/>
      <w:divBdr>
        <w:top w:val="none" w:sz="0" w:space="0" w:color="auto"/>
        <w:left w:val="none" w:sz="0" w:space="0" w:color="auto"/>
        <w:bottom w:val="none" w:sz="0" w:space="0" w:color="auto"/>
        <w:right w:val="none" w:sz="0" w:space="0" w:color="auto"/>
      </w:divBdr>
    </w:div>
    <w:div w:id="1891762257">
      <w:bodyDiv w:val="1"/>
      <w:marLeft w:val="0"/>
      <w:marRight w:val="0"/>
      <w:marTop w:val="0"/>
      <w:marBottom w:val="0"/>
      <w:divBdr>
        <w:top w:val="none" w:sz="0" w:space="0" w:color="auto"/>
        <w:left w:val="none" w:sz="0" w:space="0" w:color="auto"/>
        <w:bottom w:val="none" w:sz="0" w:space="0" w:color="auto"/>
        <w:right w:val="none" w:sz="0" w:space="0" w:color="auto"/>
      </w:divBdr>
    </w:div>
    <w:div w:id="1891846949">
      <w:bodyDiv w:val="1"/>
      <w:marLeft w:val="0"/>
      <w:marRight w:val="0"/>
      <w:marTop w:val="0"/>
      <w:marBottom w:val="0"/>
      <w:divBdr>
        <w:top w:val="none" w:sz="0" w:space="0" w:color="auto"/>
        <w:left w:val="none" w:sz="0" w:space="0" w:color="auto"/>
        <w:bottom w:val="none" w:sz="0" w:space="0" w:color="auto"/>
        <w:right w:val="none" w:sz="0" w:space="0" w:color="auto"/>
      </w:divBdr>
    </w:div>
    <w:div w:id="1891989096">
      <w:bodyDiv w:val="1"/>
      <w:marLeft w:val="0"/>
      <w:marRight w:val="0"/>
      <w:marTop w:val="0"/>
      <w:marBottom w:val="0"/>
      <w:divBdr>
        <w:top w:val="none" w:sz="0" w:space="0" w:color="auto"/>
        <w:left w:val="none" w:sz="0" w:space="0" w:color="auto"/>
        <w:bottom w:val="none" w:sz="0" w:space="0" w:color="auto"/>
        <w:right w:val="none" w:sz="0" w:space="0" w:color="auto"/>
      </w:divBdr>
    </w:div>
    <w:div w:id="1892111800">
      <w:bodyDiv w:val="1"/>
      <w:marLeft w:val="0"/>
      <w:marRight w:val="0"/>
      <w:marTop w:val="0"/>
      <w:marBottom w:val="0"/>
      <w:divBdr>
        <w:top w:val="none" w:sz="0" w:space="0" w:color="auto"/>
        <w:left w:val="none" w:sz="0" w:space="0" w:color="auto"/>
        <w:bottom w:val="none" w:sz="0" w:space="0" w:color="auto"/>
        <w:right w:val="none" w:sz="0" w:space="0" w:color="auto"/>
      </w:divBdr>
    </w:div>
    <w:div w:id="1892229515">
      <w:bodyDiv w:val="1"/>
      <w:marLeft w:val="0"/>
      <w:marRight w:val="0"/>
      <w:marTop w:val="0"/>
      <w:marBottom w:val="0"/>
      <w:divBdr>
        <w:top w:val="none" w:sz="0" w:space="0" w:color="auto"/>
        <w:left w:val="none" w:sz="0" w:space="0" w:color="auto"/>
        <w:bottom w:val="none" w:sz="0" w:space="0" w:color="auto"/>
        <w:right w:val="none" w:sz="0" w:space="0" w:color="auto"/>
      </w:divBdr>
    </w:div>
    <w:div w:id="1892301423">
      <w:bodyDiv w:val="1"/>
      <w:marLeft w:val="0"/>
      <w:marRight w:val="0"/>
      <w:marTop w:val="0"/>
      <w:marBottom w:val="0"/>
      <w:divBdr>
        <w:top w:val="none" w:sz="0" w:space="0" w:color="auto"/>
        <w:left w:val="none" w:sz="0" w:space="0" w:color="auto"/>
        <w:bottom w:val="none" w:sz="0" w:space="0" w:color="auto"/>
        <w:right w:val="none" w:sz="0" w:space="0" w:color="auto"/>
      </w:divBdr>
    </w:div>
    <w:div w:id="1892305410">
      <w:bodyDiv w:val="1"/>
      <w:marLeft w:val="0"/>
      <w:marRight w:val="0"/>
      <w:marTop w:val="0"/>
      <w:marBottom w:val="0"/>
      <w:divBdr>
        <w:top w:val="none" w:sz="0" w:space="0" w:color="auto"/>
        <w:left w:val="none" w:sz="0" w:space="0" w:color="auto"/>
        <w:bottom w:val="none" w:sz="0" w:space="0" w:color="auto"/>
        <w:right w:val="none" w:sz="0" w:space="0" w:color="auto"/>
      </w:divBdr>
    </w:div>
    <w:div w:id="1892380725">
      <w:bodyDiv w:val="1"/>
      <w:marLeft w:val="0"/>
      <w:marRight w:val="0"/>
      <w:marTop w:val="0"/>
      <w:marBottom w:val="0"/>
      <w:divBdr>
        <w:top w:val="none" w:sz="0" w:space="0" w:color="auto"/>
        <w:left w:val="none" w:sz="0" w:space="0" w:color="auto"/>
        <w:bottom w:val="none" w:sz="0" w:space="0" w:color="auto"/>
        <w:right w:val="none" w:sz="0" w:space="0" w:color="auto"/>
      </w:divBdr>
    </w:div>
    <w:div w:id="1892493346">
      <w:bodyDiv w:val="1"/>
      <w:marLeft w:val="0"/>
      <w:marRight w:val="0"/>
      <w:marTop w:val="0"/>
      <w:marBottom w:val="0"/>
      <w:divBdr>
        <w:top w:val="none" w:sz="0" w:space="0" w:color="auto"/>
        <w:left w:val="none" w:sz="0" w:space="0" w:color="auto"/>
        <w:bottom w:val="none" w:sz="0" w:space="0" w:color="auto"/>
        <w:right w:val="none" w:sz="0" w:space="0" w:color="auto"/>
      </w:divBdr>
    </w:div>
    <w:div w:id="1892499301">
      <w:bodyDiv w:val="1"/>
      <w:marLeft w:val="0"/>
      <w:marRight w:val="0"/>
      <w:marTop w:val="0"/>
      <w:marBottom w:val="0"/>
      <w:divBdr>
        <w:top w:val="none" w:sz="0" w:space="0" w:color="auto"/>
        <w:left w:val="none" w:sz="0" w:space="0" w:color="auto"/>
        <w:bottom w:val="none" w:sz="0" w:space="0" w:color="auto"/>
        <w:right w:val="none" w:sz="0" w:space="0" w:color="auto"/>
      </w:divBdr>
    </w:div>
    <w:div w:id="1892570393">
      <w:bodyDiv w:val="1"/>
      <w:marLeft w:val="0"/>
      <w:marRight w:val="0"/>
      <w:marTop w:val="0"/>
      <w:marBottom w:val="0"/>
      <w:divBdr>
        <w:top w:val="none" w:sz="0" w:space="0" w:color="auto"/>
        <w:left w:val="none" w:sz="0" w:space="0" w:color="auto"/>
        <w:bottom w:val="none" w:sz="0" w:space="0" w:color="auto"/>
        <w:right w:val="none" w:sz="0" w:space="0" w:color="auto"/>
      </w:divBdr>
    </w:div>
    <w:div w:id="1892575274">
      <w:bodyDiv w:val="1"/>
      <w:marLeft w:val="0"/>
      <w:marRight w:val="0"/>
      <w:marTop w:val="0"/>
      <w:marBottom w:val="0"/>
      <w:divBdr>
        <w:top w:val="none" w:sz="0" w:space="0" w:color="auto"/>
        <w:left w:val="none" w:sz="0" w:space="0" w:color="auto"/>
        <w:bottom w:val="none" w:sz="0" w:space="0" w:color="auto"/>
        <w:right w:val="none" w:sz="0" w:space="0" w:color="auto"/>
      </w:divBdr>
    </w:div>
    <w:div w:id="1892614325">
      <w:bodyDiv w:val="1"/>
      <w:marLeft w:val="0"/>
      <w:marRight w:val="0"/>
      <w:marTop w:val="0"/>
      <w:marBottom w:val="0"/>
      <w:divBdr>
        <w:top w:val="none" w:sz="0" w:space="0" w:color="auto"/>
        <w:left w:val="none" w:sz="0" w:space="0" w:color="auto"/>
        <w:bottom w:val="none" w:sz="0" w:space="0" w:color="auto"/>
        <w:right w:val="none" w:sz="0" w:space="0" w:color="auto"/>
      </w:divBdr>
    </w:div>
    <w:div w:id="1892689227">
      <w:bodyDiv w:val="1"/>
      <w:marLeft w:val="0"/>
      <w:marRight w:val="0"/>
      <w:marTop w:val="0"/>
      <w:marBottom w:val="0"/>
      <w:divBdr>
        <w:top w:val="none" w:sz="0" w:space="0" w:color="auto"/>
        <w:left w:val="none" w:sz="0" w:space="0" w:color="auto"/>
        <w:bottom w:val="none" w:sz="0" w:space="0" w:color="auto"/>
        <w:right w:val="none" w:sz="0" w:space="0" w:color="auto"/>
      </w:divBdr>
    </w:div>
    <w:div w:id="1892695443">
      <w:bodyDiv w:val="1"/>
      <w:marLeft w:val="0"/>
      <w:marRight w:val="0"/>
      <w:marTop w:val="0"/>
      <w:marBottom w:val="0"/>
      <w:divBdr>
        <w:top w:val="none" w:sz="0" w:space="0" w:color="auto"/>
        <w:left w:val="none" w:sz="0" w:space="0" w:color="auto"/>
        <w:bottom w:val="none" w:sz="0" w:space="0" w:color="auto"/>
        <w:right w:val="none" w:sz="0" w:space="0" w:color="auto"/>
      </w:divBdr>
    </w:div>
    <w:div w:id="1892960197">
      <w:bodyDiv w:val="1"/>
      <w:marLeft w:val="0"/>
      <w:marRight w:val="0"/>
      <w:marTop w:val="0"/>
      <w:marBottom w:val="0"/>
      <w:divBdr>
        <w:top w:val="none" w:sz="0" w:space="0" w:color="auto"/>
        <w:left w:val="none" w:sz="0" w:space="0" w:color="auto"/>
        <w:bottom w:val="none" w:sz="0" w:space="0" w:color="auto"/>
        <w:right w:val="none" w:sz="0" w:space="0" w:color="auto"/>
      </w:divBdr>
    </w:div>
    <w:div w:id="1893077394">
      <w:bodyDiv w:val="1"/>
      <w:marLeft w:val="0"/>
      <w:marRight w:val="0"/>
      <w:marTop w:val="0"/>
      <w:marBottom w:val="0"/>
      <w:divBdr>
        <w:top w:val="none" w:sz="0" w:space="0" w:color="auto"/>
        <w:left w:val="none" w:sz="0" w:space="0" w:color="auto"/>
        <w:bottom w:val="none" w:sz="0" w:space="0" w:color="auto"/>
        <w:right w:val="none" w:sz="0" w:space="0" w:color="auto"/>
      </w:divBdr>
    </w:div>
    <w:div w:id="1893150743">
      <w:bodyDiv w:val="1"/>
      <w:marLeft w:val="0"/>
      <w:marRight w:val="0"/>
      <w:marTop w:val="0"/>
      <w:marBottom w:val="0"/>
      <w:divBdr>
        <w:top w:val="none" w:sz="0" w:space="0" w:color="auto"/>
        <w:left w:val="none" w:sz="0" w:space="0" w:color="auto"/>
        <w:bottom w:val="none" w:sz="0" w:space="0" w:color="auto"/>
        <w:right w:val="none" w:sz="0" w:space="0" w:color="auto"/>
      </w:divBdr>
    </w:div>
    <w:div w:id="1893224116">
      <w:bodyDiv w:val="1"/>
      <w:marLeft w:val="0"/>
      <w:marRight w:val="0"/>
      <w:marTop w:val="0"/>
      <w:marBottom w:val="0"/>
      <w:divBdr>
        <w:top w:val="none" w:sz="0" w:space="0" w:color="auto"/>
        <w:left w:val="none" w:sz="0" w:space="0" w:color="auto"/>
        <w:bottom w:val="none" w:sz="0" w:space="0" w:color="auto"/>
        <w:right w:val="none" w:sz="0" w:space="0" w:color="auto"/>
      </w:divBdr>
    </w:div>
    <w:div w:id="1893232430">
      <w:bodyDiv w:val="1"/>
      <w:marLeft w:val="0"/>
      <w:marRight w:val="0"/>
      <w:marTop w:val="0"/>
      <w:marBottom w:val="0"/>
      <w:divBdr>
        <w:top w:val="none" w:sz="0" w:space="0" w:color="auto"/>
        <w:left w:val="none" w:sz="0" w:space="0" w:color="auto"/>
        <w:bottom w:val="none" w:sz="0" w:space="0" w:color="auto"/>
        <w:right w:val="none" w:sz="0" w:space="0" w:color="auto"/>
      </w:divBdr>
    </w:div>
    <w:div w:id="1893300554">
      <w:bodyDiv w:val="1"/>
      <w:marLeft w:val="0"/>
      <w:marRight w:val="0"/>
      <w:marTop w:val="0"/>
      <w:marBottom w:val="0"/>
      <w:divBdr>
        <w:top w:val="none" w:sz="0" w:space="0" w:color="auto"/>
        <w:left w:val="none" w:sz="0" w:space="0" w:color="auto"/>
        <w:bottom w:val="none" w:sz="0" w:space="0" w:color="auto"/>
        <w:right w:val="none" w:sz="0" w:space="0" w:color="auto"/>
      </w:divBdr>
    </w:div>
    <w:div w:id="1893419767">
      <w:bodyDiv w:val="1"/>
      <w:marLeft w:val="0"/>
      <w:marRight w:val="0"/>
      <w:marTop w:val="0"/>
      <w:marBottom w:val="0"/>
      <w:divBdr>
        <w:top w:val="none" w:sz="0" w:space="0" w:color="auto"/>
        <w:left w:val="none" w:sz="0" w:space="0" w:color="auto"/>
        <w:bottom w:val="none" w:sz="0" w:space="0" w:color="auto"/>
        <w:right w:val="none" w:sz="0" w:space="0" w:color="auto"/>
      </w:divBdr>
    </w:div>
    <w:div w:id="1893535598">
      <w:bodyDiv w:val="1"/>
      <w:marLeft w:val="0"/>
      <w:marRight w:val="0"/>
      <w:marTop w:val="0"/>
      <w:marBottom w:val="0"/>
      <w:divBdr>
        <w:top w:val="none" w:sz="0" w:space="0" w:color="auto"/>
        <w:left w:val="none" w:sz="0" w:space="0" w:color="auto"/>
        <w:bottom w:val="none" w:sz="0" w:space="0" w:color="auto"/>
        <w:right w:val="none" w:sz="0" w:space="0" w:color="auto"/>
      </w:divBdr>
    </w:div>
    <w:div w:id="1893610825">
      <w:bodyDiv w:val="1"/>
      <w:marLeft w:val="0"/>
      <w:marRight w:val="0"/>
      <w:marTop w:val="0"/>
      <w:marBottom w:val="0"/>
      <w:divBdr>
        <w:top w:val="none" w:sz="0" w:space="0" w:color="auto"/>
        <w:left w:val="none" w:sz="0" w:space="0" w:color="auto"/>
        <w:bottom w:val="none" w:sz="0" w:space="0" w:color="auto"/>
        <w:right w:val="none" w:sz="0" w:space="0" w:color="auto"/>
      </w:divBdr>
    </w:div>
    <w:div w:id="1893685489">
      <w:bodyDiv w:val="1"/>
      <w:marLeft w:val="0"/>
      <w:marRight w:val="0"/>
      <w:marTop w:val="0"/>
      <w:marBottom w:val="0"/>
      <w:divBdr>
        <w:top w:val="none" w:sz="0" w:space="0" w:color="auto"/>
        <w:left w:val="none" w:sz="0" w:space="0" w:color="auto"/>
        <w:bottom w:val="none" w:sz="0" w:space="0" w:color="auto"/>
        <w:right w:val="none" w:sz="0" w:space="0" w:color="auto"/>
      </w:divBdr>
    </w:div>
    <w:div w:id="1893694712">
      <w:bodyDiv w:val="1"/>
      <w:marLeft w:val="0"/>
      <w:marRight w:val="0"/>
      <w:marTop w:val="0"/>
      <w:marBottom w:val="0"/>
      <w:divBdr>
        <w:top w:val="none" w:sz="0" w:space="0" w:color="auto"/>
        <w:left w:val="none" w:sz="0" w:space="0" w:color="auto"/>
        <w:bottom w:val="none" w:sz="0" w:space="0" w:color="auto"/>
        <w:right w:val="none" w:sz="0" w:space="0" w:color="auto"/>
      </w:divBdr>
    </w:div>
    <w:div w:id="1893732504">
      <w:bodyDiv w:val="1"/>
      <w:marLeft w:val="0"/>
      <w:marRight w:val="0"/>
      <w:marTop w:val="0"/>
      <w:marBottom w:val="0"/>
      <w:divBdr>
        <w:top w:val="none" w:sz="0" w:space="0" w:color="auto"/>
        <w:left w:val="none" w:sz="0" w:space="0" w:color="auto"/>
        <w:bottom w:val="none" w:sz="0" w:space="0" w:color="auto"/>
        <w:right w:val="none" w:sz="0" w:space="0" w:color="auto"/>
      </w:divBdr>
    </w:div>
    <w:div w:id="1893808713">
      <w:bodyDiv w:val="1"/>
      <w:marLeft w:val="0"/>
      <w:marRight w:val="0"/>
      <w:marTop w:val="0"/>
      <w:marBottom w:val="0"/>
      <w:divBdr>
        <w:top w:val="none" w:sz="0" w:space="0" w:color="auto"/>
        <w:left w:val="none" w:sz="0" w:space="0" w:color="auto"/>
        <w:bottom w:val="none" w:sz="0" w:space="0" w:color="auto"/>
        <w:right w:val="none" w:sz="0" w:space="0" w:color="auto"/>
      </w:divBdr>
    </w:div>
    <w:div w:id="1893811018">
      <w:bodyDiv w:val="1"/>
      <w:marLeft w:val="0"/>
      <w:marRight w:val="0"/>
      <w:marTop w:val="0"/>
      <w:marBottom w:val="0"/>
      <w:divBdr>
        <w:top w:val="none" w:sz="0" w:space="0" w:color="auto"/>
        <w:left w:val="none" w:sz="0" w:space="0" w:color="auto"/>
        <w:bottom w:val="none" w:sz="0" w:space="0" w:color="auto"/>
        <w:right w:val="none" w:sz="0" w:space="0" w:color="auto"/>
      </w:divBdr>
    </w:div>
    <w:div w:id="1893882938">
      <w:bodyDiv w:val="1"/>
      <w:marLeft w:val="0"/>
      <w:marRight w:val="0"/>
      <w:marTop w:val="0"/>
      <w:marBottom w:val="0"/>
      <w:divBdr>
        <w:top w:val="none" w:sz="0" w:space="0" w:color="auto"/>
        <w:left w:val="none" w:sz="0" w:space="0" w:color="auto"/>
        <w:bottom w:val="none" w:sz="0" w:space="0" w:color="auto"/>
        <w:right w:val="none" w:sz="0" w:space="0" w:color="auto"/>
      </w:divBdr>
    </w:div>
    <w:div w:id="1893884160">
      <w:bodyDiv w:val="1"/>
      <w:marLeft w:val="0"/>
      <w:marRight w:val="0"/>
      <w:marTop w:val="0"/>
      <w:marBottom w:val="0"/>
      <w:divBdr>
        <w:top w:val="none" w:sz="0" w:space="0" w:color="auto"/>
        <w:left w:val="none" w:sz="0" w:space="0" w:color="auto"/>
        <w:bottom w:val="none" w:sz="0" w:space="0" w:color="auto"/>
        <w:right w:val="none" w:sz="0" w:space="0" w:color="auto"/>
      </w:divBdr>
    </w:div>
    <w:div w:id="1893885460">
      <w:bodyDiv w:val="1"/>
      <w:marLeft w:val="0"/>
      <w:marRight w:val="0"/>
      <w:marTop w:val="0"/>
      <w:marBottom w:val="0"/>
      <w:divBdr>
        <w:top w:val="none" w:sz="0" w:space="0" w:color="auto"/>
        <w:left w:val="none" w:sz="0" w:space="0" w:color="auto"/>
        <w:bottom w:val="none" w:sz="0" w:space="0" w:color="auto"/>
        <w:right w:val="none" w:sz="0" w:space="0" w:color="auto"/>
      </w:divBdr>
    </w:div>
    <w:div w:id="1894153845">
      <w:bodyDiv w:val="1"/>
      <w:marLeft w:val="0"/>
      <w:marRight w:val="0"/>
      <w:marTop w:val="0"/>
      <w:marBottom w:val="0"/>
      <w:divBdr>
        <w:top w:val="none" w:sz="0" w:space="0" w:color="auto"/>
        <w:left w:val="none" w:sz="0" w:space="0" w:color="auto"/>
        <w:bottom w:val="none" w:sz="0" w:space="0" w:color="auto"/>
        <w:right w:val="none" w:sz="0" w:space="0" w:color="auto"/>
      </w:divBdr>
    </w:div>
    <w:div w:id="1894192680">
      <w:bodyDiv w:val="1"/>
      <w:marLeft w:val="0"/>
      <w:marRight w:val="0"/>
      <w:marTop w:val="0"/>
      <w:marBottom w:val="0"/>
      <w:divBdr>
        <w:top w:val="none" w:sz="0" w:space="0" w:color="auto"/>
        <w:left w:val="none" w:sz="0" w:space="0" w:color="auto"/>
        <w:bottom w:val="none" w:sz="0" w:space="0" w:color="auto"/>
        <w:right w:val="none" w:sz="0" w:space="0" w:color="auto"/>
      </w:divBdr>
    </w:div>
    <w:div w:id="1894193123">
      <w:bodyDiv w:val="1"/>
      <w:marLeft w:val="0"/>
      <w:marRight w:val="0"/>
      <w:marTop w:val="0"/>
      <w:marBottom w:val="0"/>
      <w:divBdr>
        <w:top w:val="none" w:sz="0" w:space="0" w:color="auto"/>
        <w:left w:val="none" w:sz="0" w:space="0" w:color="auto"/>
        <w:bottom w:val="none" w:sz="0" w:space="0" w:color="auto"/>
        <w:right w:val="none" w:sz="0" w:space="0" w:color="auto"/>
      </w:divBdr>
    </w:div>
    <w:div w:id="1894267297">
      <w:bodyDiv w:val="1"/>
      <w:marLeft w:val="0"/>
      <w:marRight w:val="0"/>
      <w:marTop w:val="0"/>
      <w:marBottom w:val="0"/>
      <w:divBdr>
        <w:top w:val="none" w:sz="0" w:space="0" w:color="auto"/>
        <w:left w:val="none" w:sz="0" w:space="0" w:color="auto"/>
        <w:bottom w:val="none" w:sz="0" w:space="0" w:color="auto"/>
        <w:right w:val="none" w:sz="0" w:space="0" w:color="auto"/>
      </w:divBdr>
    </w:div>
    <w:div w:id="1894271742">
      <w:bodyDiv w:val="1"/>
      <w:marLeft w:val="0"/>
      <w:marRight w:val="0"/>
      <w:marTop w:val="0"/>
      <w:marBottom w:val="0"/>
      <w:divBdr>
        <w:top w:val="none" w:sz="0" w:space="0" w:color="auto"/>
        <w:left w:val="none" w:sz="0" w:space="0" w:color="auto"/>
        <w:bottom w:val="none" w:sz="0" w:space="0" w:color="auto"/>
        <w:right w:val="none" w:sz="0" w:space="0" w:color="auto"/>
      </w:divBdr>
    </w:div>
    <w:div w:id="1894347456">
      <w:bodyDiv w:val="1"/>
      <w:marLeft w:val="0"/>
      <w:marRight w:val="0"/>
      <w:marTop w:val="0"/>
      <w:marBottom w:val="0"/>
      <w:divBdr>
        <w:top w:val="none" w:sz="0" w:space="0" w:color="auto"/>
        <w:left w:val="none" w:sz="0" w:space="0" w:color="auto"/>
        <w:bottom w:val="none" w:sz="0" w:space="0" w:color="auto"/>
        <w:right w:val="none" w:sz="0" w:space="0" w:color="auto"/>
      </w:divBdr>
    </w:div>
    <w:div w:id="1894347662">
      <w:bodyDiv w:val="1"/>
      <w:marLeft w:val="0"/>
      <w:marRight w:val="0"/>
      <w:marTop w:val="0"/>
      <w:marBottom w:val="0"/>
      <w:divBdr>
        <w:top w:val="none" w:sz="0" w:space="0" w:color="auto"/>
        <w:left w:val="none" w:sz="0" w:space="0" w:color="auto"/>
        <w:bottom w:val="none" w:sz="0" w:space="0" w:color="auto"/>
        <w:right w:val="none" w:sz="0" w:space="0" w:color="auto"/>
      </w:divBdr>
    </w:div>
    <w:div w:id="1894349006">
      <w:bodyDiv w:val="1"/>
      <w:marLeft w:val="0"/>
      <w:marRight w:val="0"/>
      <w:marTop w:val="0"/>
      <w:marBottom w:val="0"/>
      <w:divBdr>
        <w:top w:val="none" w:sz="0" w:space="0" w:color="auto"/>
        <w:left w:val="none" w:sz="0" w:space="0" w:color="auto"/>
        <w:bottom w:val="none" w:sz="0" w:space="0" w:color="auto"/>
        <w:right w:val="none" w:sz="0" w:space="0" w:color="auto"/>
      </w:divBdr>
    </w:div>
    <w:div w:id="1894388703">
      <w:bodyDiv w:val="1"/>
      <w:marLeft w:val="0"/>
      <w:marRight w:val="0"/>
      <w:marTop w:val="0"/>
      <w:marBottom w:val="0"/>
      <w:divBdr>
        <w:top w:val="none" w:sz="0" w:space="0" w:color="auto"/>
        <w:left w:val="none" w:sz="0" w:space="0" w:color="auto"/>
        <w:bottom w:val="none" w:sz="0" w:space="0" w:color="auto"/>
        <w:right w:val="none" w:sz="0" w:space="0" w:color="auto"/>
      </w:divBdr>
    </w:div>
    <w:div w:id="1894460277">
      <w:bodyDiv w:val="1"/>
      <w:marLeft w:val="0"/>
      <w:marRight w:val="0"/>
      <w:marTop w:val="0"/>
      <w:marBottom w:val="0"/>
      <w:divBdr>
        <w:top w:val="none" w:sz="0" w:space="0" w:color="auto"/>
        <w:left w:val="none" w:sz="0" w:space="0" w:color="auto"/>
        <w:bottom w:val="none" w:sz="0" w:space="0" w:color="auto"/>
        <w:right w:val="none" w:sz="0" w:space="0" w:color="auto"/>
      </w:divBdr>
    </w:div>
    <w:div w:id="1894466750">
      <w:bodyDiv w:val="1"/>
      <w:marLeft w:val="0"/>
      <w:marRight w:val="0"/>
      <w:marTop w:val="0"/>
      <w:marBottom w:val="0"/>
      <w:divBdr>
        <w:top w:val="none" w:sz="0" w:space="0" w:color="auto"/>
        <w:left w:val="none" w:sz="0" w:space="0" w:color="auto"/>
        <w:bottom w:val="none" w:sz="0" w:space="0" w:color="auto"/>
        <w:right w:val="none" w:sz="0" w:space="0" w:color="auto"/>
      </w:divBdr>
    </w:div>
    <w:div w:id="1894540100">
      <w:bodyDiv w:val="1"/>
      <w:marLeft w:val="0"/>
      <w:marRight w:val="0"/>
      <w:marTop w:val="0"/>
      <w:marBottom w:val="0"/>
      <w:divBdr>
        <w:top w:val="none" w:sz="0" w:space="0" w:color="auto"/>
        <w:left w:val="none" w:sz="0" w:space="0" w:color="auto"/>
        <w:bottom w:val="none" w:sz="0" w:space="0" w:color="auto"/>
        <w:right w:val="none" w:sz="0" w:space="0" w:color="auto"/>
      </w:divBdr>
    </w:div>
    <w:div w:id="1894609970">
      <w:bodyDiv w:val="1"/>
      <w:marLeft w:val="0"/>
      <w:marRight w:val="0"/>
      <w:marTop w:val="0"/>
      <w:marBottom w:val="0"/>
      <w:divBdr>
        <w:top w:val="none" w:sz="0" w:space="0" w:color="auto"/>
        <w:left w:val="none" w:sz="0" w:space="0" w:color="auto"/>
        <w:bottom w:val="none" w:sz="0" w:space="0" w:color="auto"/>
        <w:right w:val="none" w:sz="0" w:space="0" w:color="auto"/>
      </w:divBdr>
    </w:div>
    <w:div w:id="1894652593">
      <w:bodyDiv w:val="1"/>
      <w:marLeft w:val="0"/>
      <w:marRight w:val="0"/>
      <w:marTop w:val="0"/>
      <w:marBottom w:val="0"/>
      <w:divBdr>
        <w:top w:val="none" w:sz="0" w:space="0" w:color="auto"/>
        <w:left w:val="none" w:sz="0" w:space="0" w:color="auto"/>
        <w:bottom w:val="none" w:sz="0" w:space="0" w:color="auto"/>
        <w:right w:val="none" w:sz="0" w:space="0" w:color="auto"/>
      </w:divBdr>
    </w:div>
    <w:div w:id="1894652660">
      <w:bodyDiv w:val="1"/>
      <w:marLeft w:val="0"/>
      <w:marRight w:val="0"/>
      <w:marTop w:val="0"/>
      <w:marBottom w:val="0"/>
      <w:divBdr>
        <w:top w:val="none" w:sz="0" w:space="0" w:color="auto"/>
        <w:left w:val="none" w:sz="0" w:space="0" w:color="auto"/>
        <w:bottom w:val="none" w:sz="0" w:space="0" w:color="auto"/>
        <w:right w:val="none" w:sz="0" w:space="0" w:color="auto"/>
      </w:divBdr>
    </w:div>
    <w:div w:id="1894653219">
      <w:bodyDiv w:val="1"/>
      <w:marLeft w:val="0"/>
      <w:marRight w:val="0"/>
      <w:marTop w:val="0"/>
      <w:marBottom w:val="0"/>
      <w:divBdr>
        <w:top w:val="none" w:sz="0" w:space="0" w:color="auto"/>
        <w:left w:val="none" w:sz="0" w:space="0" w:color="auto"/>
        <w:bottom w:val="none" w:sz="0" w:space="0" w:color="auto"/>
        <w:right w:val="none" w:sz="0" w:space="0" w:color="auto"/>
      </w:divBdr>
    </w:div>
    <w:div w:id="1894659533">
      <w:bodyDiv w:val="1"/>
      <w:marLeft w:val="0"/>
      <w:marRight w:val="0"/>
      <w:marTop w:val="0"/>
      <w:marBottom w:val="0"/>
      <w:divBdr>
        <w:top w:val="none" w:sz="0" w:space="0" w:color="auto"/>
        <w:left w:val="none" w:sz="0" w:space="0" w:color="auto"/>
        <w:bottom w:val="none" w:sz="0" w:space="0" w:color="auto"/>
        <w:right w:val="none" w:sz="0" w:space="0" w:color="auto"/>
      </w:divBdr>
    </w:div>
    <w:div w:id="1894846333">
      <w:bodyDiv w:val="1"/>
      <w:marLeft w:val="0"/>
      <w:marRight w:val="0"/>
      <w:marTop w:val="0"/>
      <w:marBottom w:val="0"/>
      <w:divBdr>
        <w:top w:val="none" w:sz="0" w:space="0" w:color="auto"/>
        <w:left w:val="none" w:sz="0" w:space="0" w:color="auto"/>
        <w:bottom w:val="none" w:sz="0" w:space="0" w:color="auto"/>
        <w:right w:val="none" w:sz="0" w:space="0" w:color="auto"/>
      </w:divBdr>
    </w:div>
    <w:div w:id="1894846574">
      <w:bodyDiv w:val="1"/>
      <w:marLeft w:val="0"/>
      <w:marRight w:val="0"/>
      <w:marTop w:val="0"/>
      <w:marBottom w:val="0"/>
      <w:divBdr>
        <w:top w:val="none" w:sz="0" w:space="0" w:color="auto"/>
        <w:left w:val="none" w:sz="0" w:space="0" w:color="auto"/>
        <w:bottom w:val="none" w:sz="0" w:space="0" w:color="auto"/>
        <w:right w:val="none" w:sz="0" w:space="0" w:color="auto"/>
      </w:divBdr>
    </w:div>
    <w:div w:id="1894848226">
      <w:bodyDiv w:val="1"/>
      <w:marLeft w:val="0"/>
      <w:marRight w:val="0"/>
      <w:marTop w:val="0"/>
      <w:marBottom w:val="0"/>
      <w:divBdr>
        <w:top w:val="none" w:sz="0" w:space="0" w:color="auto"/>
        <w:left w:val="none" w:sz="0" w:space="0" w:color="auto"/>
        <w:bottom w:val="none" w:sz="0" w:space="0" w:color="auto"/>
        <w:right w:val="none" w:sz="0" w:space="0" w:color="auto"/>
      </w:divBdr>
    </w:div>
    <w:div w:id="1894924311">
      <w:bodyDiv w:val="1"/>
      <w:marLeft w:val="0"/>
      <w:marRight w:val="0"/>
      <w:marTop w:val="0"/>
      <w:marBottom w:val="0"/>
      <w:divBdr>
        <w:top w:val="none" w:sz="0" w:space="0" w:color="auto"/>
        <w:left w:val="none" w:sz="0" w:space="0" w:color="auto"/>
        <w:bottom w:val="none" w:sz="0" w:space="0" w:color="auto"/>
        <w:right w:val="none" w:sz="0" w:space="0" w:color="auto"/>
      </w:divBdr>
    </w:div>
    <w:div w:id="1894927574">
      <w:bodyDiv w:val="1"/>
      <w:marLeft w:val="0"/>
      <w:marRight w:val="0"/>
      <w:marTop w:val="0"/>
      <w:marBottom w:val="0"/>
      <w:divBdr>
        <w:top w:val="none" w:sz="0" w:space="0" w:color="auto"/>
        <w:left w:val="none" w:sz="0" w:space="0" w:color="auto"/>
        <w:bottom w:val="none" w:sz="0" w:space="0" w:color="auto"/>
        <w:right w:val="none" w:sz="0" w:space="0" w:color="auto"/>
      </w:divBdr>
    </w:div>
    <w:div w:id="1894996075">
      <w:bodyDiv w:val="1"/>
      <w:marLeft w:val="0"/>
      <w:marRight w:val="0"/>
      <w:marTop w:val="0"/>
      <w:marBottom w:val="0"/>
      <w:divBdr>
        <w:top w:val="none" w:sz="0" w:space="0" w:color="auto"/>
        <w:left w:val="none" w:sz="0" w:space="0" w:color="auto"/>
        <w:bottom w:val="none" w:sz="0" w:space="0" w:color="auto"/>
        <w:right w:val="none" w:sz="0" w:space="0" w:color="auto"/>
      </w:divBdr>
    </w:div>
    <w:div w:id="1895040580">
      <w:bodyDiv w:val="1"/>
      <w:marLeft w:val="0"/>
      <w:marRight w:val="0"/>
      <w:marTop w:val="0"/>
      <w:marBottom w:val="0"/>
      <w:divBdr>
        <w:top w:val="none" w:sz="0" w:space="0" w:color="auto"/>
        <w:left w:val="none" w:sz="0" w:space="0" w:color="auto"/>
        <w:bottom w:val="none" w:sz="0" w:space="0" w:color="auto"/>
        <w:right w:val="none" w:sz="0" w:space="0" w:color="auto"/>
      </w:divBdr>
    </w:div>
    <w:div w:id="1895047180">
      <w:bodyDiv w:val="1"/>
      <w:marLeft w:val="0"/>
      <w:marRight w:val="0"/>
      <w:marTop w:val="0"/>
      <w:marBottom w:val="0"/>
      <w:divBdr>
        <w:top w:val="none" w:sz="0" w:space="0" w:color="auto"/>
        <w:left w:val="none" w:sz="0" w:space="0" w:color="auto"/>
        <w:bottom w:val="none" w:sz="0" w:space="0" w:color="auto"/>
        <w:right w:val="none" w:sz="0" w:space="0" w:color="auto"/>
      </w:divBdr>
    </w:div>
    <w:div w:id="1895190216">
      <w:bodyDiv w:val="1"/>
      <w:marLeft w:val="0"/>
      <w:marRight w:val="0"/>
      <w:marTop w:val="0"/>
      <w:marBottom w:val="0"/>
      <w:divBdr>
        <w:top w:val="none" w:sz="0" w:space="0" w:color="auto"/>
        <w:left w:val="none" w:sz="0" w:space="0" w:color="auto"/>
        <w:bottom w:val="none" w:sz="0" w:space="0" w:color="auto"/>
        <w:right w:val="none" w:sz="0" w:space="0" w:color="auto"/>
      </w:divBdr>
    </w:div>
    <w:div w:id="1895191431">
      <w:bodyDiv w:val="1"/>
      <w:marLeft w:val="0"/>
      <w:marRight w:val="0"/>
      <w:marTop w:val="0"/>
      <w:marBottom w:val="0"/>
      <w:divBdr>
        <w:top w:val="none" w:sz="0" w:space="0" w:color="auto"/>
        <w:left w:val="none" w:sz="0" w:space="0" w:color="auto"/>
        <w:bottom w:val="none" w:sz="0" w:space="0" w:color="auto"/>
        <w:right w:val="none" w:sz="0" w:space="0" w:color="auto"/>
      </w:divBdr>
    </w:div>
    <w:div w:id="1895267438">
      <w:bodyDiv w:val="1"/>
      <w:marLeft w:val="0"/>
      <w:marRight w:val="0"/>
      <w:marTop w:val="0"/>
      <w:marBottom w:val="0"/>
      <w:divBdr>
        <w:top w:val="none" w:sz="0" w:space="0" w:color="auto"/>
        <w:left w:val="none" w:sz="0" w:space="0" w:color="auto"/>
        <w:bottom w:val="none" w:sz="0" w:space="0" w:color="auto"/>
        <w:right w:val="none" w:sz="0" w:space="0" w:color="auto"/>
      </w:divBdr>
    </w:div>
    <w:div w:id="1895311338">
      <w:bodyDiv w:val="1"/>
      <w:marLeft w:val="0"/>
      <w:marRight w:val="0"/>
      <w:marTop w:val="0"/>
      <w:marBottom w:val="0"/>
      <w:divBdr>
        <w:top w:val="none" w:sz="0" w:space="0" w:color="auto"/>
        <w:left w:val="none" w:sz="0" w:space="0" w:color="auto"/>
        <w:bottom w:val="none" w:sz="0" w:space="0" w:color="auto"/>
        <w:right w:val="none" w:sz="0" w:space="0" w:color="auto"/>
      </w:divBdr>
    </w:div>
    <w:div w:id="1895390435">
      <w:bodyDiv w:val="1"/>
      <w:marLeft w:val="0"/>
      <w:marRight w:val="0"/>
      <w:marTop w:val="0"/>
      <w:marBottom w:val="0"/>
      <w:divBdr>
        <w:top w:val="none" w:sz="0" w:space="0" w:color="auto"/>
        <w:left w:val="none" w:sz="0" w:space="0" w:color="auto"/>
        <w:bottom w:val="none" w:sz="0" w:space="0" w:color="auto"/>
        <w:right w:val="none" w:sz="0" w:space="0" w:color="auto"/>
      </w:divBdr>
    </w:div>
    <w:div w:id="1895464806">
      <w:bodyDiv w:val="1"/>
      <w:marLeft w:val="0"/>
      <w:marRight w:val="0"/>
      <w:marTop w:val="0"/>
      <w:marBottom w:val="0"/>
      <w:divBdr>
        <w:top w:val="none" w:sz="0" w:space="0" w:color="auto"/>
        <w:left w:val="none" w:sz="0" w:space="0" w:color="auto"/>
        <w:bottom w:val="none" w:sz="0" w:space="0" w:color="auto"/>
        <w:right w:val="none" w:sz="0" w:space="0" w:color="auto"/>
      </w:divBdr>
    </w:div>
    <w:div w:id="1895505992">
      <w:bodyDiv w:val="1"/>
      <w:marLeft w:val="0"/>
      <w:marRight w:val="0"/>
      <w:marTop w:val="0"/>
      <w:marBottom w:val="0"/>
      <w:divBdr>
        <w:top w:val="none" w:sz="0" w:space="0" w:color="auto"/>
        <w:left w:val="none" w:sz="0" w:space="0" w:color="auto"/>
        <w:bottom w:val="none" w:sz="0" w:space="0" w:color="auto"/>
        <w:right w:val="none" w:sz="0" w:space="0" w:color="auto"/>
      </w:divBdr>
    </w:div>
    <w:div w:id="1895576928">
      <w:bodyDiv w:val="1"/>
      <w:marLeft w:val="0"/>
      <w:marRight w:val="0"/>
      <w:marTop w:val="0"/>
      <w:marBottom w:val="0"/>
      <w:divBdr>
        <w:top w:val="none" w:sz="0" w:space="0" w:color="auto"/>
        <w:left w:val="none" w:sz="0" w:space="0" w:color="auto"/>
        <w:bottom w:val="none" w:sz="0" w:space="0" w:color="auto"/>
        <w:right w:val="none" w:sz="0" w:space="0" w:color="auto"/>
      </w:divBdr>
    </w:div>
    <w:div w:id="1895656086">
      <w:bodyDiv w:val="1"/>
      <w:marLeft w:val="0"/>
      <w:marRight w:val="0"/>
      <w:marTop w:val="0"/>
      <w:marBottom w:val="0"/>
      <w:divBdr>
        <w:top w:val="none" w:sz="0" w:space="0" w:color="auto"/>
        <w:left w:val="none" w:sz="0" w:space="0" w:color="auto"/>
        <w:bottom w:val="none" w:sz="0" w:space="0" w:color="auto"/>
        <w:right w:val="none" w:sz="0" w:space="0" w:color="auto"/>
      </w:divBdr>
    </w:div>
    <w:div w:id="1895658830">
      <w:bodyDiv w:val="1"/>
      <w:marLeft w:val="0"/>
      <w:marRight w:val="0"/>
      <w:marTop w:val="0"/>
      <w:marBottom w:val="0"/>
      <w:divBdr>
        <w:top w:val="none" w:sz="0" w:space="0" w:color="auto"/>
        <w:left w:val="none" w:sz="0" w:space="0" w:color="auto"/>
        <w:bottom w:val="none" w:sz="0" w:space="0" w:color="auto"/>
        <w:right w:val="none" w:sz="0" w:space="0" w:color="auto"/>
      </w:divBdr>
    </w:div>
    <w:div w:id="1895659677">
      <w:bodyDiv w:val="1"/>
      <w:marLeft w:val="0"/>
      <w:marRight w:val="0"/>
      <w:marTop w:val="0"/>
      <w:marBottom w:val="0"/>
      <w:divBdr>
        <w:top w:val="none" w:sz="0" w:space="0" w:color="auto"/>
        <w:left w:val="none" w:sz="0" w:space="0" w:color="auto"/>
        <w:bottom w:val="none" w:sz="0" w:space="0" w:color="auto"/>
        <w:right w:val="none" w:sz="0" w:space="0" w:color="auto"/>
      </w:divBdr>
    </w:div>
    <w:div w:id="1895849557">
      <w:bodyDiv w:val="1"/>
      <w:marLeft w:val="0"/>
      <w:marRight w:val="0"/>
      <w:marTop w:val="0"/>
      <w:marBottom w:val="0"/>
      <w:divBdr>
        <w:top w:val="none" w:sz="0" w:space="0" w:color="auto"/>
        <w:left w:val="none" w:sz="0" w:space="0" w:color="auto"/>
        <w:bottom w:val="none" w:sz="0" w:space="0" w:color="auto"/>
        <w:right w:val="none" w:sz="0" w:space="0" w:color="auto"/>
      </w:divBdr>
    </w:div>
    <w:div w:id="1895850793">
      <w:bodyDiv w:val="1"/>
      <w:marLeft w:val="0"/>
      <w:marRight w:val="0"/>
      <w:marTop w:val="0"/>
      <w:marBottom w:val="0"/>
      <w:divBdr>
        <w:top w:val="none" w:sz="0" w:space="0" w:color="auto"/>
        <w:left w:val="none" w:sz="0" w:space="0" w:color="auto"/>
        <w:bottom w:val="none" w:sz="0" w:space="0" w:color="auto"/>
        <w:right w:val="none" w:sz="0" w:space="0" w:color="auto"/>
      </w:divBdr>
    </w:div>
    <w:div w:id="1895853301">
      <w:bodyDiv w:val="1"/>
      <w:marLeft w:val="0"/>
      <w:marRight w:val="0"/>
      <w:marTop w:val="0"/>
      <w:marBottom w:val="0"/>
      <w:divBdr>
        <w:top w:val="none" w:sz="0" w:space="0" w:color="auto"/>
        <w:left w:val="none" w:sz="0" w:space="0" w:color="auto"/>
        <w:bottom w:val="none" w:sz="0" w:space="0" w:color="auto"/>
        <w:right w:val="none" w:sz="0" w:space="0" w:color="auto"/>
      </w:divBdr>
    </w:div>
    <w:div w:id="1895969168">
      <w:bodyDiv w:val="1"/>
      <w:marLeft w:val="0"/>
      <w:marRight w:val="0"/>
      <w:marTop w:val="0"/>
      <w:marBottom w:val="0"/>
      <w:divBdr>
        <w:top w:val="none" w:sz="0" w:space="0" w:color="auto"/>
        <w:left w:val="none" w:sz="0" w:space="0" w:color="auto"/>
        <w:bottom w:val="none" w:sz="0" w:space="0" w:color="auto"/>
        <w:right w:val="none" w:sz="0" w:space="0" w:color="auto"/>
      </w:divBdr>
    </w:div>
    <w:div w:id="1895971113">
      <w:bodyDiv w:val="1"/>
      <w:marLeft w:val="0"/>
      <w:marRight w:val="0"/>
      <w:marTop w:val="0"/>
      <w:marBottom w:val="0"/>
      <w:divBdr>
        <w:top w:val="none" w:sz="0" w:space="0" w:color="auto"/>
        <w:left w:val="none" w:sz="0" w:space="0" w:color="auto"/>
        <w:bottom w:val="none" w:sz="0" w:space="0" w:color="auto"/>
        <w:right w:val="none" w:sz="0" w:space="0" w:color="auto"/>
      </w:divBdr>
    </w:div>
    <w:div w:id="1896047328">
      <w:bodyDiv w:val="1"/>
      <w:marLeft w:val="0"/>
      <w:marRight w:val="0"/>
      <w:marTop w:val="0"/>
      <w:marBottom w:val="0"/>
      <w:divBdr>
        <w:top w:val="none" w:sz="0" w:space="0" w:color="auto"/>
        <w:left w:val="none" w:sz="0" w:space="0" w:color="auto"/>
        <w:bottom w:val="none" w:sz="0" w:space="0" w:color="auto"/>
        <w:right w:val="none" w:sz="0" w:space="0" w:color="auto"/>
      </w:divBdr>
    </w:div>
    <w:div w:id="1896089558">
      <w:bodyDiv w:val="1"/>
      <w:marLeft w:val="0"/>
      <w:marRight w:val="0"/>
      <w:marTop w:val="0"/>
      <w:marBottom w:val="0"/>
      <w:divBdr>
        <w:top w:val="none" w:sz="0" w:space="0" w:color="auto"/>
        <w:left w:val="none" w:sz="0" w:space="0" w:color="auto"/>
        <w:bottom w:val="none" w:sz="0" w:space="0" w:color="auto"/>
        <w:right w:val="none" w:sz="0" w:space="0" w:color="auto"/>
      </w:divBdr>
    </w:div>
    <w:div w:id="1896306502">
      <w:bodyDiv w:val="1"/>
      <w:marLeft w:val="0"/>
      <w:marRight w:val="0"/>
      <w:marTop w:val="0"/>
      <w:marBottom w:val="0"/>
      <w:divBdr>
        <w:top w:val="none" w:sz="0" w:space="0" w:color="auto"/>
        <w:left w:val="none" w:sz="0" w:space="0" w:color="auto"/>
        <w:bottom w:val="none" w:sz="0" w:space="0" w:color="auto"/>
        <w:right w:val="none" w:sz="0" w:space="0" w:color="auto"/>
      </w:divBdr>
    </w:div>
    <w:div w:id="1896308792">
      <w:bodyDiv w:val="1"/>
      <w:marLeft w:val="0"/>
      <w:marRight w:val="0"/>
      <w:marTop w:val="0"/>
      <w:marBottom w:val="0"/>
      <w:divBdr>
        <w:top w:val="none" w:sz="0" w:space="0" w:color="auto"/>
        <w:left w:val="none" w:sz="0" w:space="0" w:color="auto"/>
        <w:bottom w:val="none" w:sz="0" w:space="0" w:color="auto"/>
        <w:right w:val="none" w:sz="0" w:space="0" w:color="auto"/>
      </w:divBdr>
    </w:div>
    <w:div w:id="1896311219">
      <w:bodyDiv w:val="1"/>
      <w:marLeft w:val="0"/>
      <w:marRight w:val="0"/>
      <w:marTop w:val="0"/>
      <w:marBottom w:val="0"/>
      <w:divBdr>
        <w:top w:val="none" w:sz="0" w:space="0" w:color="auto"/>
        <w:left w:val="none" w:sz="0" w:space="0" w:color="auto"/>
        <w:bottom w:val="none" w:sz="0" w:space="0" w:color="auto"/>
        <w:right w:val="none" w:sz="0" w:space="0" w:color="auto"/>
      </w:divBdr>
    </w:div>
    <w:div w:id="1896313376">
      <w:bodyDiv w:val="1"/>
      <w:marLeft w:val="0"/>
      <w:marRight w:val="0"/>
      <w:marTop w:val="0"/>
      <w:marBottom w:val="0"/>
      <w:divBdr>
        <w:top w:val="none" w:sz="0" w:space="0" w:color="auto"/>
        <w:left w:val="none" w:sz="0" w:space="0" w:color="auto"/>
        <w:bottom w:val="none" w:sz="0" w:space="0" w:color="auto"/>
        <w:right w:val="none" w:sz="0" w:space="0" w:color="auto"/>
      </w:divBdr>
    </w:div>
    <w:div w:id="1896425255">
      <w:bodyDiv w:val="1"/>
      <w:marLeft w:val="0"/>
      <w:marRight w:val="0"/>
      <w:marTop w:val="0"/>
      <w:marBottom w:val="0"/>
      <w:divBdr>
        <w:top w:val="none" w:sz="0" w:space="0" w:color="auto"/>
        <w:left w:val="none" w:sz="0" w:space="0" w:color="auto"/>
        <w:bottom w:val="none" w:sz="0" w:space="0" w:color="auto"/>
        <w:right w:val="none" w:sz="0" w:space="0" w:color="auto"/>
      </w:divBdr>
    </w:div>
    <w:div w:id="1896432748">
      <w:bodyDiv w:val="1"/>
      <w:marLeft w:val="0"/>
      <w:marRight w:val="0"/>
      <w:marTop w:val="0"/>
      <w:marBottom w:val="0"/>
      <w:divBdr>
        <w:top w:val="none" w:sz="0" w:space="0" w:color="auto"/>
        <w:left w:val="none" w:sz="0" w:space="0" w:color="auto"/>
        <w:bottom w:val="none" w:sz="0" w:space="0" w:color="auto"/>
        <w:right w:val="none" w:sz="0" w:space="0" w:color="auto"/>
      </w:divBdr>
    </w:div>
    <w:div w:id="1896550882">
      <w:bodyDiv w:val="1"/>
      <w:marLeft w:val="0"/>
      <w:marRight w:val="0"/>
      <w:marTop w:val="0"/>
      <w:marBottom w:val="0"/>
      <w:divBdr>
        <w:top w:val="none" w:sz="0" w:space="0" w:color="auto"/>
        <w:left w:val="none" w:sz="0" w:space="0" w:color="auto"/>
        <w:bottom w:val="none" w:sz="0" w:space="0" w:color="auto"/>
        <w:right w:val="none" w:sz="0" w:space="0" w:color="auto"/>
      </w:divBdr>
    </w:div>
    <w:div w:id="1896618779">
      <w:bodyDiv w:val="1"/>
      <w:marLeft w:val="0"/>
      <w:marRight w:val="0"/>
      <w:marTop w:val="0"/>
      <w:marBottom w:val="0"/>
      <w:divBdr>
        <w:top w:val="none" w:sz="0" w:space="0" w:color="auto"/>
        <w:left w:val="none" w:sz="0" w:space="0" w:color="auto"/>
        <w:bottom w:val="none" w:sz="0" w:space="0" w:color="auto"/>
        <w:right w:val="none" w:sz="0" w:space="0" w:color="auto"/>
      </w:divBdr>
    </w:div>
    <w:div w:id="1896694703">
      <w:bodyDiv w:val="1"/>
      <w:marLeft w:val="0"/>
      <w:marRight w:val="0"/>
      <w:marTop w:val="0"/>
      <w:marBottom w:val="0"/>
      <w:divBdr>
        <w:top w:val="none" w:sz="0" w:space="0" w:color="auto"/>
        <w:left w:val="none" w:sz="0" w:space="0" w:color="auto"/>
        <w:bottom w:val="none" w:sz="0" w:space="0" w:color="auto"/>
        <w:right w:val="none" w:sz="0" w:space="0" w:color="auto"/>
      </w:divBdr>
    </w:div>
    <w:div w:id="1896695278">
      <w:bodyDiv w:val="1"/>
      <w:marLeft w:val="0"/>
      <w:marRight w:val="0"/>
      <w:marTop w:val="0"/>
      <w:marBottom w:val="0"/>
      <w:divBdr>
        <w:top w:val="none" w:sz="0" w:space="0" w:color="auto"/>
        <w:left w:val="none" w:sz="0" w:space="0" w:color="auto"/>
        <w:bottom w:val="none" w:sz="0" w:space="0" w:color="auto"/>
        <w:right w:val="none" w:sz="0" w:space="0" w:color="auto"/>
      </w:divBdr>
    </w:div>
    <w:div w:id="1896770768">
      <w:bodyDiv w:val="1"/>
      <w:marLeft w:val="0"/>
      <w:marRight w:val="0"/>
      <w:marTop w:val="0"/>
      <w:marBottom w:val="0"/>
      <w:divBdr>
        <w:top w:val="none" w:sz="0" w:space="0" w:color="auto"/>
        <w:left w:val="none" w:sz="0" w:space="0" w:color="auto"/>
        <w:bottom w:val="none" w:sz="0" w:space="0" w:color="auto"/>
        <w:right w:val="none" w:sz="0" w:space="0" w:color="auto"/>
      </w:divBdr>
    </w:div>
    <w:div w:id="1896895585">
      <w:bodyDiv w:val="1"/>
      <w:marLeft w:val="0"/>
      <w:marRight w:val="0"/>
      <w:marTop w:val="0"/>
      <w:marBottom w:val="0"/>
      <w:divBdr>
        <w:top w:val="none" w:sz="0" w:space="0" w:color="auto"/>
        <w:left w:val="none" w:sz="0" w:space="0" w:color="auto"/>
        <w:bottom w:val="none" w:sz="0" w:space="0" w:color="auto"/>
        <w:right w:val="none" w:sz="0" w:space="0" w:color="auto"/>
      </w:divBdr>
    </w:div>
    <w:div w:id="1896965505">
      <w:bodyDiv w:val="1"/>
      <w:marLeft w:val="0"/>
      <w:marRight w:val="0"/>
      <w:marTop w:val="0"/>
      <w:marBottom w:val="0"/>
      <w:divBdr>
        <w:top w:val="none" w:sz="0" w:space="0" w:color="auto"/>
        <w:left w:val="none" w:sz="0" w:space="0" w:color="auto"/>
        <w:bottom w:val="none" w:sz="0" w:space="0" w:color="auto"/>
        <w:right w:val="none" w:sz="0" w:space="0" w:color="auto"/>
      </w:divBdr>
    </w:div>
    <w:div w:id="1897009736">
      <w:bodyDiv w:val="1"/>
      <w:marLeft w:val="0"/>
      <w:marRight w:val="0"/>
      <w:marTop w:val="0"/>
      <w:marBottom w:val="0"/>
      <w:divBdr>
        <w:top w:val="none" w:sz="0" w:space="0" w:color="auto"/>
        <w:left w:val="none" w:sz="0" w:space="0" w:color="auto"/>
        <w:bottom w:val="none" w:sz="0" w:space="0" w:color="auto"/>
        <w:right w:val="none" w:sz="0" w:space="0" w:color="auto"/>
      </w:divBdr>
    </w:div>
    <w:div w:id="1897233597">
      <w:bodyDiv w:val="1"/>
      <w:marLeft w:val="0"/>
      <w:marRight w:val="0"/>
      <w:marTop w:val="0"/>
      <w:marBottom w:val="0"/>
      <w:divBdr>
        <w:top w:val="none" w:sz="0" w:space="0" w:color="auto"/>
        <w:left w:val="none" w:sz="0" w:space="0" w:color="auto"/>
        <w:bottom w:val="none" w:sz="0" w:space="0" w:color="auto"/>
        <w:right w:val="none" w:sz="0" w:space="0" w:color="auto"/>
      </w:divBdr>
    </w:div>
    <w:div w:id="1897430934">
      <w:bodyDiv w:val="1"/>
      <w:marLeft w:val="0"/>
      <w:marRight w:val="0"/>
      <w:marTop w:val="0"/>
      <w:marBottom w:val="0"/>
      <w:divBdr>
        <w:top w:val="none" w:sz="0" w:space="0" w:color="auto"/>
        <w:left w:val="none" w:sz="0" w:space="0" w:color="auto"/>
        <w:bottom w:val="none" w:sz="0" w:space="0" w:color="auto"/>
        <w:right w:val="none" w:sz="0" w:space="0" w:color="auto"/>
      </w:divBdr>
    </w:div>
    <w:div w:id="1897469305">
      <w:bodyDiv w:val="1"/>
      <w:marLeft w:val="0"/>
      <w:marRight w:val="0"/>
      <w:marTop w:val="0"/>
      <w:marBottom w:val="0"/>
      <w:divBdr>
        <w:top w:val="none" w:sz="0" w:space="0" w:color="auto"/>
        <w:left w:val="none" w:sz="0" w:space="0" w:color="auto"/>
        <w:bottom w:val="none" w:sz="0" w:space="0" w:color="auto"/>
        <w:right w:val="none" w:sz="0" w:space="0" w:color="auto"/>
      </w:divBdr>
    </w:div>
    <w:div w:id="1897663644">
      <w:bodyDiv w:val="1"/>
      <w:marLeft w:val="0"/>
      <w:marRight w:val="0"/>
      <w:marTop w:val="0"/>
      <w:marBottom w:val="0"/>
      <w:divBdr>
        <w:top w:val="none" w:sz="0" w:space="0" w:color="auto"/>
        <w:left w:val="none" w:sz="0" w:space="0" w:color="auto"/>
        <w:bottom w:val="none" w:sz="0" w:space="0" w:color="auto"/>
        <w:right w:val="none" w:sz="0" w:space="0" w:color="auto"/>
      </w:divBdr>
    </w:div>
    <w:div w:id="1897664476">
      <w:bodyDiv w:val="1"/>
      <w:marLeft w:val="0"/>
      <w:marRight w:val="0"/>
      <w:marTop w:val="0"/>
      <w:marBottom w:val="0"/>
      <w:divBdr>
        <w:top w:val="none" w:sz="0" w:space="0" w:color="auto"/>
        <w:left w:val="none" w:sz="0" w:space="0" w:color="auto"/>
        <w:bottom w:val="none" w:sz="0" w:space="0" w:color="auto"/>
        <w:right w:val="none" w:sz="0" w:space="0" w:color="auto"/>
      </w:divBdr>
    </w:div>
    <w:div w:id="1897814182">
      <w:bodyDiv w:val="1"/>
      <w:marLeft w:val="0"/>
      <w:marRight w:val="0"/>
      <w:marTop w:val="0"/>
      <w:marBottom w:val="0"/>
      <w:divBdr>
        <w:top w:val="none" w:sz="0" w:space="0" w:color="auto"/>
        <w:left w:val="none" w:sz="0" w:space="0" w:color="auto"/>
        <w:bottom w:val="none" w:sz="0" w:space="0" w:color="auto"/>
        <w:right w:val="none" w:sz="0" w:space="0" w:color="auto"/>
      </w:divBdr>
    </w:div>
    <w:div w:id="1897937782">
      <w:bodyDiv w:val="1"/>
      <w:marLeft w:val="0"/>
      <w:marRight w:val="0"/>
      <w:marTop w:val="0"/>
      <w:marBottom w:val="0"/>
      <w:divBdr>
        <w:top w:val="none" w:sz="0" w:space="0" w:color="auto"/>
        <w:left w:val="none" w:sz="0" w:space="0" w:color="auto"/>
        <w:bottom w:val="none" w:sz="0" w:space="0" w:color="auto"/>
        <w:right w:val="none" w:sz="0" w:space="0" w:color="auto"/>
      </w:divBdr>
    </w:div>
    <w:div w:id="1898007884">
      <w:bodyDiv w:val="1"/>
      <w:marLeft w:val="0"/>
      <w:marRight w:val="0"/>
      <w:marTop w:val="0"/>
      <w:marBottom w:val="0"/>
      <w:divBdr>
        <w:top w:val="none" w:sz="0" w:space="0" w:color="auto"/>
        <w:left w:val="none" w:sz="0" w:space="0" w:color="auto"/>
        <w:bottom w:val="none" w:sz="0" w:space="0" w:color="auto"/>
        <w:right w:val="none" w:sz="0" w:space="0" w:color="auto"/>
      </w:divBdr>
    </w:div>
    <w:div w:id="1898203486">
      <w:bodyDiv w:val="1"/>
      <w:marLeft w:val="0"/>
      <w:marRight w:val="0"/>
      <w:marTop w:val="0"/>
      <w:marBottom w:val="0"/>
      <w:divBdr>
        <w:top w:val="none" w:sz="0" w:space="0" w:color="auto"/>
        <w:left w:val="none" w:sz="0" w:space="0" w:color="auto"/>
        <w:bottom w:val="none" w:sz="0" w:space="0" w:color="auto"/>
        <w:right w:val="none" w:sz="0" w:space="0" w:color="auto"/>
      </w:divBdr>
    </w:div>
    <w:div w:id="1898205755">
      <w:bodyDiv w:val="1"/>
      <w:marLeft w:val="0"/>
      <w:marRight w:val="0"/>
      <w:marTop w:val="0"/>
      <w:marBottom w:val="0"/>
      <w:divBdr>
        <w:top w:val="none" w:sz="0" w:space="0" w:color="auto"/>
        <w:left w:val="none" w:sz="0" w:space="0" w:color="auto"/>
        <w:bottom w:val="none" w:sz="0" w:space="0" w:color="auto"/>
        <w:right w:val="none" w:sz="0" w:space="0" w:color="auto"/>
      </w:divBdr>
    </w:div>
    <w:div w:id="1898514165">
      <w:bodyDiv w:val="1"/>
      <w:marLeft w:val="0"/>
      <w:marRight w:val="0"/>
      <w:marTop w:val="0"/>
      <w:marBottom w:val="0"/>
      <w:divBdr>
        <w:top w:val="none" w:sz="0" w:space="0" w:color="auto"/>
        <w:left w:val="none" w:sz="0" w:space="0" w:color="auto"/>
        <w:bottom w:val="none" w:sz="0" w:space="0" w:color="auto"/>
        <w:right w:val="none" w:sz="0" w:space="0" w:color="auto"/>
      </w:divBdr>
    </w:div>
    <w:div w:id="1898583995">
      <w:bodyDiv w:val="1"/>
      <w:marLeft w:val="0"/>
      <w:marRight w:val="0"/>
      <w:marTop w:val="0"/>
      <w:marBottom w:val="0"/>
      <w:divBdr>
        <w:top w:val="none" w:sz="0" w:space="0" w:color="auto"/>
        <w:left w:val="none" w:sz="0" w:space="0" w:color="auto"/>
        <w:bottom w:val="none" w:sz="0" w:space="0" w:color="auto"/>
        <w:right w:val="none" w:sz="0" w:space="0" w:color="auto"/>
      </w:divBdr>
    </w:div>
    <w:div w:id="1898585391">
      <w:bodyDiv w:val="1"/>
      <w:marLeft w:val="0"/>
      <w:marRight w:val="0"/>
      <w:marTop w:val="0"/>
      <w:marBottom w:val="0"/>
      <w:divBdr>
        <w:top w:val="none" w:sz="0" w:space="0" w:color="auto"/>
        <w:left w:val="none" w:sz="0" w:space="0" w:color="auto"/>
        <w:bottom w:val="none" w:sz="0" w:space="0" w:color="auto"/>
        <w:right w:val="none" w:sz="0" w:space="0" w:color="auto"/>
      </w:divBdr>
    </w:div>
    <w:div w:id="1898710684">
      <w:bodyDiv w:val="1"/>
      <w:marLeft w:val="0"/>
      <w:marRight w:val="0"/>
      <w:marTop w:val="0"/>
      <w:marBottom w:val="0"/>
      <w:divBdr>
        <w:top w:val="none" w:sz="0" w:space="0" w:color="auto"/>
        <w:left w:val="none" w:sz="0" w:space="0" w:color="auto"/>
        <w:bottom w:val="none" w:sz="0" w:space="0" w:color="auto"/>
        <w:right w:val="none" w:sz="0" w:space="0" w:color="auto"/>
      </w:divBdr>
    </w:div>
    <w:div w:id="1898929553">
      <w:bodyDiv w:val="1"/>
      <w:marLeft w:val="0"/>
      <w:marRight w:val="0"/>
      <w:marTop w:val="0"/>
      <w:marBottom w:val="0"/>
      <w:divBdr>
        <w:top w:val="none" w:sz="0" w:space="0" w:color="auto"/>
        <w:left w:val="none" w:sz="0" w:space="0" w:color="auto"/>
        <w:bottom w:val="none" w:sz="0" w:space="0" w:color="auto"/>
        <w:right w:val="none" w:sz="0" w:space="0" w:color="auto"/>
      </w:divBdr>
    </w:div>
    <w:div w:id="1899046080">
      <w:bodyDiv w:val="1"/>
      <w:marLeft w:val="0"/>
      <w:marRight w:val="0"/>
      <w:marTop w:val="0"/>
      <w:marBottom w:val="0"/>
      <w:divBdr>
        <w:top w:val="none" w:sz="0" w:space="0" w:color="auto"/>
        <w:left w:val="none" w:sz="0" w:space="0" w:color="auto"/>
        <w:bottom w:val="none" w:sz="0" w:space="0" w:color="auto"/>
        <w:right w:val="none" w:sz="0" w:space="0" w:color="auto"/>
      </w:divBdr>
    </w:div>
    <w:div w:id="1899050054">
      <w:bodyDiv w:val="1"/>
      <w:marLeft w:val="0"/>
      <w:marRight w:val="0"/>
      <w:marTop w:val="0"/>
      <w:marBottom w:val="0"/>
      <w:divBdr>
        <w:top w:val="none" w:sz="0" w:space="0" w:color="auto"/>
        <w:left w:val="none" w:sz="0" w:space="0" w:color="auto"/>
        <w:bottom w:val="none" w:sz="0" w:space="0" w:color="auto"/>
        <w:right w:val="none" w:sz="0" w:space="0" w:color="auto"/>
      </w:divBdr>
    </w:div>
    <w:div w:id="1899051095">
      <w:bodyDiv w:val="1"/>
      <w:marLeft w:val="0"/>
      <w:marRight w:val="0"/>
      <w:marTop w:val="0"/>
      <w:marBottom w:val="0"/>
      <w:divBdr>
        <w:top w:val="none" w:sz="0" w:space="0" w:color="auto"/>
        <w:left w:val="none" w:sz="0" w:space="0" w:color="auto"/>
        <w:bottom w:val="none" w:sz="0" w:space="0" w:color="auto"/>
        <w:right w:val="none" w:sz="0" w:space="0" w:color="auto"/>
      </w:divBdr>
    </w:div>
    <w:div w:id="1899122507">
      <w:bodyDiv w:val="1"/>
      <w:marLeft w:val="0"/>
      <w:marRight w:val="0"/>
      <w:marTop w:val="0"/>
      <w:marBottom w:val="0"/>
      <w:divBdr>
        <w:top w:val="none" w:sz="0" w:space="0" w:color="auto"/>
        <w:left w:val="none" w:sz="0" w:space="0" w:color="auto"/>
        <w:bottom w:val="none" w:sz="0" w:space="0" w:color="auto"/>
        <w:right w:val="none" w:sz="0" w:space="0" w:color="auto"/>
      </w:divBdr>
    </w:div>
    <w:div w:id="1899172049">
      <w:bodyDiv w:val="1"/>
      <w:marLeft w:val="0"/>
      <w:marRight w:val="0"/>
      <w:marTop w:val="0"/>
      <w:marBottom w:val="0"/>
      <w:divBdr>
        <w:top w:val="none" w:sz="0" w:space="0" w:color="auto"/>
        <w:left w:val="none" w:sz="0" w:space="0" w:color="auto"/>
        <w:bottom w:val="none" w:sz="0" w:space="0" w:color="auto"/>
        <w:right w:val="none" w:sz="0" w:space="0" w:color="auto"/>
      </w:divBdr>
    </w:div>
    <w:div w:id="1899314325">
      <w:bodyDiv w:val="1"/>
      <w:marLeft w:val="0"/>
      <w:marRight w:val="0"/>
      <w:marTop w:val="0"/>
      <w:marBottom w:val="0"/>
      <w:divBdr>
        <w:top w:val="none" w:sz="0" w:space="0" w:color="auto"/>
        <w:left w:val="none" w:sz="0" w:space="0" w:color="auto"/>
        <w:bottom w:val="none" w:sz="0" w:space="0" w:color="auto"/>
        <w:right w:val="none" w:sz="0" w:space="0" w:color="auto"/>
      </w:divBdr>
    </w:div>
    <w:div w:id="1899315309">
      <w:bodyDiv w:val="1"/>
      <w:marLeft w:val="0"/>
      <w:marRight w:val="0"/>
      <w:marTop w:val="0"/>
      <w:marBottom w:val="0"/>
      <w:divBdr>
        <w:top w:val="none" w:sz="0" w:space="0" w:color="auto"/>
        <w:left w:val="none" w:sz="0" w:space="0" w:color="auto"/>
        <w:bottom w:val="none" w:sz="0" w:space="0" w:color="auto"/>
        <w:right w:val="none" w:sz="0" w:space="0" w:color="auto"/>
      </w:divBdr>
    </w:div>
    <w:div w:id="1899390120">
      <w:bodyDiv w:val="1"/>
      <w:marLeft w:val="0"/>
      <w:marRight w:val="0"/>
      <w:marTop w:val="0"/>
      <w:marBottom w:val="0"/>
      <w:divBdr>
        <w:top w:val="none" w:sz="0" w:space="0" w:color="auto"/>
        <w:left w:val="none" w:sz="0" w:space="0" w:color="auto"/>
        <w:bottom w:val="none" w:sz="0" w:space="0" w:color="auto"/>
        <w:right w:val="none" w:sz="0" w:space="0" w:color="auto"/>
      </w:divBdr>
    </w:div>
    <w:div w:id="1899437185">
      <w:bodyDiv w:val="1"/>
      <w:marLeft w:val="0"/>
      <w:marRight w:val="0"/>
      <w:marTop w:val="0"/>
      <w:marBottom w:val="0"/>
      <w:divBdr>
        <w:top w:val="none" w:sz="0" w:space="0" w:color="auto"/>
        <w:left w:val="none" w:sz="0" w:space="0" w:color="auto"/>
        <w:bottom w:val="none" w:sz="0" w:space="0" w:color="auto"/>
        <w:right w:val="none" w:sz="0" w:space="0" w:color="auto"/>
      </w:divBdr>
    </w:div>
    <w:div w:id="1899509687">
      <w:bodyDiv w:val="1"/>
      <w:marLeft w:val="0"/>
      <w:marRight w:val="0"/>
      <w:marTop w:val="0"/>
      <w:marBottom w:val="0"/>
      <w:divBdr>
        <w:top w:val="none" w:sz="0" w:space="0" w:color="auto"/>
        <w:left w:val="none" w:sz="0" w:space="0" w:color="auto"/>
        <w:bottom w:val="none" w:sz="0" w:space="0" w:color="auto"/>
        <w:right w:val="none" w:sz="0" w:space="0" w:color="auto"/>
      </w:divBdr>
    </w:div>
    <w:div w:id="1899514396">
      <w:bodyDiv w:val="1"/>
      <w:marLeft w:val="0"/>
      <w:marRight w:val="0"/>
      <w:marTop w:val="0"/>
      <w:marBottom w:val="0"/>
      <w:divBdr>
        <w:top w:val="none" w:sz="0" w:space="0" w:color="auto"/>
        <w:left w:val="none" w:sz="0" w:space="0" w:color="auto"/>
        <w:bottom w:val="none" w:sz="0" w:space="0" w:color="auto"/>
        <w:right w:val="none" w:sz="0" w:space="0" w:color="auto"/>
      </w:divBdr>
    </w:div>
    <w:div w:id="1899584857">
      <w:bodyDiv w:val="1"/>
      <w:marLeft w:val="0"/>
      <w:marRight w:val="0"/>
      <w:marTop w:val="0"/>
      <w:marBottom w:val="0"/>
      <w:divBdr>
        <w:top w:val="none" w:sz="0" w:space="0" w:color="auto"/>
        <w:left w:val="none" w:sz="0" w:space="0" w:color="auto"/>
        <w:bottom w:val="none" w:sz="0" w:space="0" w:color="auto"/>
        <w:right w:val="none" w:sz="0" w:space="0" w:color="auto"/>
      </w:divBdr>
    </w:div>
    <w:div w:id="1899629648">
      <w:bodyDiv w:val="1"/>
      <w:marLeft w:val="0"/>
      <w:marRight w:val="0"/>
      <w:marTop w:val="0"/>
      <w:marBottom w:val="0"/>
      <w:divBdr>
        <w:top w:val="none" w:sz="0" w:space="0" w:color="auto"/>
        <w:left w:val="none" w:sz="0" w:space="0" w:color="auto"/>
        <w:bottom w:val="none" w:sz="0" w:space="0" w:color="auto"/>
        <w:right w:val="none" w:sz="0" w:space="0" w:color="auto"/>
      </w:divBdr>
    </w:div>
    <w:div w:id="1899633480">
      <w:bodyDiv w:val="1"/>
      <w:marLeft w:val="0"/>
      <w:marRight w:val="0"/>
      <w:marTop w:val="0"/>
      <w:marBottom w:val="0"/>
      <w:divBdr>
        <w:top w:val="none" w:sz="0" w:space="0" w:color="auto"/>
        <w:left w:val="none" w:sz="0" w:space="0" w:color="auto"/>
        <w:bottom w:val="none" w:sz="0" w:space="0" w:color="auto"/>
        <w:right w:val="none" w:sz="0" w:space="0" w:color="auto"/>
      </w:divBdr>
    </w:div>
    <w:div w:id="1899776125">
      <w:bodyDiv w:val="1"/>
      <w:marLeft w:val="0"/>
      <w:marRight w:val="0"/>
      <w:marTop w:val="0"/>
      <w:marBottom w:val="0"/>
      <w:divBdr>
        <w:top w:val="none" w:sz="0" w:space="0" w:color="auto"/>
        <w:left w:val="none" w:sz="0" w:space="0" w:color="auto"/>
        <w:bottom w:val="none" w:sz="0" w:space="0" w:color="auto"/>
        <w:right w:val="none" w:sz="0" w:space="0" w:color="auto"/>
      </w:divBdr>
    </w:div>
    <w:div w:id="1899778437">
      <w:bodyDiv w:val="1"/>
      <w:marLeft w:val="0"/>
      <w:marRight w:val="0"/>
      <w:marTop w:val="0"/>
      <w:marBottom w:val="0"/>
      <w:divBdr>
        <w:top w:val="none" w:sz="0" w:space="0" w:color="auto"/>
        <w:left w:val="none" w:sz="0" w:space="0" w:color="auto"/>
        <w:bottom w:val="none" w:sz="0" w:space="0" w:color="auto"/>
        <w:right w:val="none" w:sz="0" w:space="0" w:color="auto"/>
      </w:divBdr>
    </w:div>
    <w:div w:id="1899826848">
      <w:bodyDiv w:val="1"/>
      <w:marLeft w:val="0"/>
      <w:marRight w:val="0"/>
      <w:marTop w:val="0"/>
      <w:marBottom w:val="0"/>
      <w:divBdr>
        <w:top w:val="none" w:sz="0" w:space="0" w:color="auto"/>
        <w:left w:val="none" w:sz="0" w:space="0" w:color="auto"/>
        <w:bottom w:val="none" w:sz="0" w:space="0" w:color="auto"/>
        <w:right w:val="none" w:sz="0" w:space="0" w:color="auto"/>
      </w:divBdr>
    </w:div>
    <w:div w:id="1899853177">
      <w:bodyDiv w:val="1"/>
      <w:marLeft w:val="0"/>
      <w:marRight w:val="0"/>
      <w:marTop w:val="0"/>
      <w:marBottom w:val="0"/>
      <w:divBdr>
        <w:top w:val="none" w:sz="0" w:space="0" w:color="auto"/>
        <w:left w:val="none" w:sz="0" w:space="0" w:color="auto"/>
        <w:bottom w:val="none" w:sz="0" w:space="0" w:color="auto"/>
        <w:right w:val="none" w:sz="0" w:space="0" w:color="auto"/>
      </w:divBdr>
    </w:div>
    <w:div w:id="1899854268">
      <w:bodyDiv w:val="1"/>
      <w:marLeft w:val="0"/>
      <w:marRight w:val="0"/>
      <w:marTop w:val="0"/>
      <w:marBottom w:val="0"/>
      <w:divBdr>
        <w:top w:val="none" w:sz="0" w:space="0" w:color="auto"/>
        <w:left w:val="none" w:sz="0" w:space="0" w:color="auto"/>
        <w:bottom w:val="none" w:sz="0" w:space="0" w:color="auto"/>
        <w:right w:val="none" w:sz="0" w:space="0" w:color="auto"/>
      </w:divBdr>
    </w:div>
    <w:div w:id="1899855562">
      <w:bodyDiv w:val="1"/>
      <w:marLeft w:val="0"/>
      <w:marRight w:val="0"/>
      <w:marTop w:val="0"/>
      <w:marBottom w:val="0"/>
      <w:divBdr>
        <w:top w:val="none" w:sz="0" w:space="0" w:color="auto"/>
        <w:left w:val="none" w:sz="0" w:space="0" w:color="auto"/>
        <w:bottom w:val="none" w:sz="0" w:space="0" w:color="auto"/>
        <w:right w:val="none" w:sz="0" w:space="0" w:color="auto"/>
      </w:divBdr>
    </w:div>
    <w:div w:id="1899897409">
      <w:bodyDiv w:val="1"/>
      <w:marLeft w:val="0"/>
      <w:marRight w:val="0"/>
      <w:marTop w:val="0"/>
      <w:marBottom w:val="0"/>
      <w:divBdr>
        <w:top w:val="none" w:sz="0" w:space="0" w:color="auto"/>
        <w:left w:val="none" w:sz="0" w:space="0" w:color="auto"/>
        <w:bottom w:val="none" w:sz="0" w:space="0" w:color="auto"/>
        <w:right w:val="none" w:sz="0" w:space="0" w:color="auto"/>
      </w:divBdr>
    </w:div>
    <w:div w:id="1899898497">
      <w:bodyDiv w:val="1"/>
      <w:marLeft w:val="0"/>
      <w:marRight w:val="0"/>
      <w:marTop w:val="0"/>
      <w:marBottom w:val="0"/>
      <w:divBdr>
        <w:top w:val="none" w:sz="0" w:space="0" w:color="auto"/>
        <w:left w:val="none" w:sz="0" w:space="0" w:color="auto"/>
        <w:bottom w:val="none" w:sz="0" w:space="0" w:color="auto"/>
        <w:right w:val="none" w:sz="0" w:space="0" w:color="auto"/>
      </w:divBdr>
    </w:div>
    <w:div w:id="1900047619">
      <w:bodyDiv w:val="1"/>
      <w:marLeft w:val="0"/>
      <w:marRight w:val="0"/>
      <w:marTop w:val="0"/>
      <w:marBottom w:val="0"/>
      <w:divBdr>
        <w:top w:val="none" w:sz="0" w:space="0" w:color="auto"/>
        <w:left w:val="none" w:sz="0" w:space="0" w:color="auto"/>
        <w:bottom w:val="none" w:sz="0" w:space="0" w:color="auto"/>
        <w:right w:val="none" w:sz="0" w:space="0" w:color="auto"/>
      </w:divBdr>
    </w:div>
    <w:div w:id="1900049103">
      <w:bodyDiv w:val="1"/>
      <w:marLeft w:val="0"/>
      <w:marRight w:val="0"/>
      <w:marTop w:val="0"/>
      <w:marBottom w:val="0"/>
      <w:divBdr>
        <w:top w:val="none" w:sz="0" w:space="0" w:color="auto"/>
        <w:left w:val="none" w:sz="0" w:space="0" w:color="auto"/>
        <w:bottom w:val="none" w:sz="0" w:space="0" w:color="auto"/>
        <w:right w:val="none" w:sz="0" w:space="0" w:color="auto"/>
      </w:divBdr>
    </w:div>
    <w:div w:id="1900093242">
      <w:bodyDiv w:val="1"/>
      <w:marLeft w:val="0"/>
      <w:marRight w:val="0"/>
      <w:marTop w:val="0"/>
      <w:marBottom w:val="0"/>
      <w:divBdr>
        <w:top w:val="none" w:sz="0" w:space="0" w:color="auto"/>
        <w:left w:val="none" w:sz="0" w:space="0" w:color="auto"/>
        <w:bottom w:val="none" w:sz="0" w:space="0" w:color="auto"/>
        <w:right w:val="none" w:sz="0" w:space="0" w:color="auto"/>
      </w:divBdr>
    </w:div>
    <w:div w:id="1900094381">
      <w:bodyDiv w:val="1"/>
      <w:marLeft w:val="0"/>
      <w:marRight w:val="0"/>
      <w:marTop w:val="0"/>
      <w:marBottom w:val="0"/>
      <w:divBdr>
        <w:top w:val="none" w:sz="0" w:space="0" w:color="auto"/>
        <w:left w:val="none" w:sz="0" w:space="0" w:color="auto"/>
        <w:bottom w:val="none" w:sz="0" w:space="0" w:color="auto"/>
        <w:right w:val="none" w:sz="0" w:space="0" w:color="auto"/>
      </w:divBdr>
    </w:div>
    <w:div w:id="1900096242">
      <w:bodyDiv w:val="1"/>
      <w:marLeft w:val="0"/>
      <w:marRight w:val="0"/>
      <w:marTop w:val="0"/>
      <w:marBottom w:val="0"/>
      <w:divBdr>
        <w:top w:val="none" w:sz="0" w:space="0" w:color="auto"/>
        <w:left w:val="none" w:sz="0" w:space="0" w:color="auto"/>
        <w:bottom w:val="none" w:sz="0" w:space="0" w:color="auto"/>
        <w:right w:val="none" w:sz="0" w:space="0" w:color="auto"/>
      </w:divBdr>
    </w:div>
    <w:div w:id="1900169099">
      <w:bodyDiv w:val="1"/>
      <w:marLeft w:val="0"/>
      <w:marRight w:val="0"/>
      <w:marTop w:val="0"/>
      <w:marBottom w:val="0"/>
      <w:divBdr>
        <w:top w:val="none" w:sz="0" w:space="0" w:color="auto"/>
        <w:left w:val="none" w:sz="0" w:space="0" w:color="auto"/>
        <w:bottom w:val="none" w:sz="0" w:space="0" w:color="auto"/>
        <w:right w:val="none" w:sz="0" w:space="0" w:color="auto"/>
      </w:divBdr>
    </w:div>
    <w:div w:id="1900240256">
      <w:bodyDiv w:val="1"/>
      <w:marLeft w:val="0"/>
      <w:marRight w:val="0"/>
      <w:marTop w:val="0"/>
      <w:marBottom w:val="0"/>
      <w:divBdr>
        <w:top w:val="none" w:sz="0" w:space="0" w:color="auto"/>
        <w:left w:val="none" w:sz="0" w:space="0" w:color="auto"/>
        <w:bottom w:val="none" w:sz="0" w:space="0" w:color="auto"/>
        <w:right w:val="none" w:sz="0" w:space="0" w:color="auto"/>
      </w:divBdr>
    </w:div>
    <w:div w:id="1900285641">
      <w:bodyDiv w:val="1"/>
      <w:marLeft w:val="0"/>
      <w:marRight w:val="0"/>
      <w:marTop w:val="0"/>
      <w:marBottom w:val="0"/>
      <w:divBdr>
        <w:top w:val="none" w:sz="0" w:space="0" w:color="auto"/>
        <w:left w:val="none" w:sz="0" w:space="0" w:color="auto"/>
        <w:bottom w:val="none" w:sz="0" w:space="0" w:color="auto"/>
        <w:right w:val="none" w:sz="0" w:space="0" w:color="auto"/>
      </w:divBdr>
    </w:div>
    <w:div w:id="1900434425">
      <w:bodyDiv w:val="1"/>
      <w:marLeft w:val="0"/>
      <w:marRight w:val="0"/>
      <w:marTop w:val="0"/>
      <w:marBottom w:val="0"/>
      <w:divBdr>
        <w:top w:val="none" w:sz="0" w:space="0" w:color="auto"/>
        <w:left w:val="none" w:sz="0" w:space="0" w:color="auto"/>
        <w:bottom w:val="none" w:sz="0" w:space="0" w:color="auto"/>
        <w:right w:val="none" w:sz="0" w:space="0" w:color="auto"/>
      </w:divBdr>
    </w:div>
    <w:div w:id="1900434494">
      <w:bodyDiv w:val="1"/>
      <w:marLeft w:val="0"/>
      <w:marRight w:val="0"/>
      <w:marTop w:val="0"/>
      <w:marBottom w:val="0"/>
      <w:divBdr>
        <w:top w:val="none" w:sz="0" w:space="0" w:color="auto"/>
        <w:left w:val="none" w:sz="0" w:space="0" w:color="auto"/>
        <w:bottom w:val="none" w:sz="0" w:space="0" w:color="auto"/>
        <w:right w:val="none" w:sz="0" w:space="0" w:color="auto"/>
      </w:divBdr>
    </w:div>
    <w:div w:id="1900631821">
      <w:bodyDiv w:val="1"/>
      <w:marLeft w:val="0"/>
      <w:marRight w:val="0"/>
      <w:marTop w:val="0"/>
      <w:marBottom w:val="0"/>
      <w:divBdr>
        <w:top w:val="none" w:sz="0" w:space="0" w:color="auto"/>
        <w:left w:val="none" w:sz="0" w:space="0" w:color="auto"/>
        <w:bottom w:val="none" w:sz="0" w:space="0" w:color="auto"/>
        <w:right w:val="none" w:sz="0" w:space="0" w:color="auto"/>
      </w:divBdr>
    </w:div>
    <w:div w:id="1900826798">
      <w:bodyDiv w:val="1"/>
      <w:marLeft w:val="0"/>
      <w:marRight w:val="0"/>
      <w:marTop w:val="0"/>
      <w:marBottom w:val="0"/>
      <w:divBdr>
        <w:top w:val="none" w:sz="0" w:space="0" w:color="auto"/>
        <w:left w:val="none" w:sz="0" w:space="0" w:color="auto"/>
        <w:bottom w:val="none" w:sz="0" w:space="0" w:color="auto"/>
        <w:right w:val="none" w:sz="0" w:space="0" w:color="auto"/>
      </w:divBdr>
    </w:div>
    <w:div w:id="1900898777">
      <w:bodyDiv w:val="1"/>
      <w:marLeft w:val="0"/>
      <w:marRight w:val="0"/>
      <w:marTop w:val="0"/>
      <w:marBottom w:val="0"/>
      <w:divBdr>
        <w:top w:val="none" w:sz="0" w:space="0" w:color="auto"/>
        <w:left w:val="none" w:sz="0" w:space="0" w:color="auto"/>
        <w:bottom w:val="none" w:sz="0" w:space="0" w:color="auto"/>
        <w:right w:val="none" w:sz="0" w:space="0" w:color="auto"/>
      </w:divBdr>
    </w:div>
    <w:div w:id="1900937444">
      <w:bodyDiv w:val="1"/>
      <w:marLeft w:val="0"/>
      <w:marRight w:val="0"/>
      <w:marTop w:val="0"/>
      <w:marBottom w:val="0"/>
      <w:divBdr>
        <w:top w:val="none" w:sz="0" w:space="0" w:color="auto"/>
        <w:left w:val="none" w:sz="0" w:space="0" w:color="auto"/>
        <w:bottom w:val="none" w:sz="0" w:space="0" w:color="auto"/>
        <w:right w:val="none" w:sz="0" w:space="0" w:color="auto"/>
      </w:divBdr>
    </w:div>
    <w:div w:id="1901092531">
      <w:bodyDiv w:val="1"/>
      <w:marLeft w:val="0"/>
      <w:marRight w:val="0"/>
      <w:marTop w:val="0"/>
      <w:marBottom w:val="0"/>
      <w:divBdr>
        <w:top w:val="none" w:sz="0" w:space="0" w:color="auto"/>
        <w:left w:val="none" w:sz="0" w:space="0" w:color="auto"/>
        <w:bottom w:val="none" w:sz="0" w:space="0" w:color="auto"/>
        <w:right w:val="none" w:sz="0" w:space="0" w:color="auto"/>
      </w:divBdr>
    </w:div>
    <w:div w:id="1901210591">
      <w:bodyDiv w:val="1"/>
      <w:marLeft w:val="0"/>
      <w:marRight w:val="0"/>
      <w:marTop w:val="0"/>
      <w:marBottom w:val="0"/>
      <w:divBdr>
        <w:top w:val="none" w:sz="0" w:space="0" w:color="auto"/>
        <w:left w:val="none" w:sz="0" w:space="0" w:color="auto"/>
        <w:bottom w:val="none" w:sz="0" w:space="0" w:color="auto"/>
        <w:right w:val="none" w:sz="0" w:space="0" w:color="auto"/>
      </w:divBdr>
    </w:div>
    <w:div w:id="1901402142">
      <w:bodyDiv w:val="1"/>
      <w:marLeft w:val="0"/>
      <w:marRight w:val="0"/>
      <w:marTop w:val="0"/>
      <w:marBottom w:val="0"/>
      <w:divBdr>
        <w:top w:val="none" w:sz="0" w:space="0" w:color="auto"/>
        <w:left w:val="none" w:sz="0" w:space="0" w:color="auto"/>
        <w:bottom w:val="none" w:sz="0" w:space="0" w:color="auto"/>
        <w:right w:val="none" w:sz="0" w:space="0" w:color="auto"/>
      </w:divBdr>
    </w:div>
    <w:div w:id="1901557146">
      <w:bodyDiv w:val="1"/>
      <w:marLeft w:val="0"/>
      <w:marRight w:val="0"/>
      <w:marTop w:val="0"/>
      <w:marBottom w:val="0"/>
      <w:divBdr>
        <w:top w:val="none" w:sz="0" w:space="0" w:color="auto"/>
        <w:left w:val="none" w:sz="0" w:space="0" w:color="auto"/>
        <w:bottom w:val="none" w:sz="0" w:space="0" w:color="auto"/>
        <w:right w:val="none" w:sz="0" w:space="0" w:color="auto"/>
      </w:divBdr>
    </w:div>
    <w:div w:id="1901598059">
      <w:bodyDiv w:val="1"/>
      <w:marLeft w:val="0"/>
      <w:marRight w:val="0"/>
      <w:marTop w:val="0"/>
      <w:marBottom w:val="0"/>
      <w:divBdr>
        <w:top w:val="none" w:sz="0" w:space="0" w:color="auto"/>
        <w:left w:val="none" w:sz="0" w:space="0" w:color="auto"/>
        <w:bottom w:val="none" w:sz="0" w:space="0" w:color="auto"/>
        <w:right w:val="none" w:sz="0" w:space="0" w:color="auto"/>
      </w:divBdr>
    </w:div>
    <w:div w:id="1901598805">
      <w:bodyDiv w:val="1"/>
      <w:marLeft w:val="0"/>
      <w:marRight w:val="0"/>
      <w:marTop w:val="0"/>
      <w:marBottom w:val="0"/>
      <w:divBdr>
        <w:top w:val="none" w:sz="0" w:space="0" w:color="auto"/>
        <w:left w:val="none" w:sz="0" w:space="0" w:color="auto"/>
        <w:bottom w:val="none" w:sz="0" w:space="0" w:color="auto"/>
        <w:right w:val="none" w:sz="0" w:space="0" w:color="auto"/>
      </w:divBdr>
    </w:div>
    <w:div w:id="1901600669">
      <w:bodyDiv w:val="1"/>
      <w:marLeft w:val="0"/>
      <w:marRight w:val="0"/>
      <w:marTop w:val="0"/>
      <w:marBottom w:val="0"/>
      <w:divBdr>
        <w:top w:val="none" w:sz="0" w:space="0" w:color="auto"/>
        <w:left w:val="none" w:sz="0" w:space="0" w:color="auto"/>
        <w:bottom w:val="none" w:sz="0" w:space="0" w:color="auto"/>
        <w:right w:val="none" w:sz="0" w:space="0" w:color="auto"/>
      </w:divBdr>
    </w:div>
    <w:div w:id="1901790080">
      <w:bodyDiv w:val="1"/>
      <w:marLeft w:val="0"/>
      <w:marRight w:val="0"/>
      <w:marTop w:val="0"/>
      <w:marBottom w:val="0"/>
      <w:divBdr>
        <w:top w:val="none" w:sz="0" w:space="0" w:color="auto"/>
        <w:left w:val="none" w:sz="0" w:space="0" w:color="auto"/>
        <w:bottom w:val="none" w:sz="0" w:space="0" w:color="auto"/>
        <w:right w:val="none" w:sz="0" w:space="0" w:color="auto"/>
      </w:divBdr>
    </w:div>
    <w:div w:id="1901868870">
      <w:bodyDiv w:val="1"/>
      <w:marLeft w:val="0"/>
      <w:marRight w:val="0"/>
      <w:marTop w:val="0"/>
      <w:marBottom w:val="0"/>
      <w:divBdr>
        <w:top w:val="none" w:sz="0" w:space="0" w:color="auto"/>
        <w:left w:val="none" w:sz="0" w:space="0" w:color="auto"/>
        <w:bottom w:val="none" w:sz="0" w:space="0" w:color="auto"/>
        <w:right w:val="none" w:sz="0" w:space="0" w:color="auto"/>
      </w:divBdr>
    </w:div>
    <w:div w:id="1901938772">
      <w:bodyDiv w:val="1"/>
      <w:marLeft w:val="0"/>
      <w:marRight w:val="0"/>
      <w:marTop w:val="0"/>
      <w:marBottom w:val="0"/>
      <w:divBdr>
        <w:top w:val="none" w:sz="0" w:space="0" w:color="auto"/>
        <w:left w:val="none" w:sz="0" w:space="0" w:color="auto"/>
        <w:bottom w:val="none" w:sz="0" w:space="0" w:color="auto"/>
        <w:right w:val="none" w:sz="0" w:space="0" w:color="auto"/>
      </w:divBdr>
    </w:div>
    <w:div w:id="1902012209">
      <w:bodyDiv w:val="1"/>
      <w:marLeft w:val="0"/>
      <w:marRight w:val="0"/>
      <w:marTop w:val="0"/>
      <w:marBottom w:val="0"/>
      <w:divBdr>
        <w:top w:val="none" w:sz="0" w:space="0" w:color="auto"/>
        <w:left w:val="none" w:sz="0" w:space="0" w:color="auto"/>
        <w:bottom w:val="none" w:sz="0" w:space="0" w:color="auto"/>
        <w:right w:val="none" w:sz="0" w:space="0" w:color="auto"/>
      </w:divBdr>
    </w:div>
    <w:div w:id="1902016555">
      <w:bodyDiv w:val="1"/>
      <w:marLeft w:val="0"/>
      <w:marRight w:val="0"/>
      <w:marTop w:val="0"/>
      <w:marBottom w:val="0"/>
      <w:divBdr>
        <w:top w:val="none" w:sz="0" w:space="0" w:color="auto"/>
        <w:left w:val="none" w:sz="0" w:space="0" w:color="auto"/>
        <w:bottom w:val="none" w:sz="0" w:space="0" w:color="auto"/>
        <w:right w:val="none" w:sz="0" w:space="0" w:color="auto"/>
      </w:divBdr>
    </w:div>
    <w:div w:id="1902053285">
      <w:bodyDiv w:val="1"/>
      <w:marLeft w:val="0"/>
      <w:marRight w:val="0"/>
      <w:marTop w:val="0"/>
      <w:marBottom w:val="0"/>
      <w:divBdr>
        <w:top w:val="none" w:sz="0" w:space="0" w:color="auto"/>
        <w:left w:val="none" w:sz="0" w:space="0" w:color="auto"/>
        <w:bottom w:val="none" w:sz="0" w:space="0" w:color="auto"/>
        <w:right w:val="none" w:sz="0" w:space="0" w:color="auto"/>
      </w:divBdr>
    </w:div>
    <w:div w:id="1902054157">
      <w:bodyDiv w:val="1"/>
      <w:marLeft w:val="0"/>
      <w:marRight w:val="0"/>
      <w:marTop w:val="0"/>
      <w:marBottom w:val="0"/>
      <w:divBdr>
        <w:top w:val="none" w:sz="0" w:space="0" w:color="auto"/>
        <w:left w:val="none" w:sz="0" w:space="0" w:color="auto"/>
        <w:bottom w:val="none" w:sz="0" w:space="0" w:color="auto"/>
        <w:right w:val="none" w:sz="0" w:space="0" w:color="auto"/>
      </w:divBdr>
    </w:div>
    <w:div w:id="1902057021">
      <w:bodyDiv w:val="1"/>
      <w:marLeft w:val="0"/>
      <w:marRight w:val="0"/>
      <w:marTop w:val="0"/>
      <w:marBottom w:val="0"/>
      <w:divBdr>
        <w:top w:val="none" w:sz="0" w:space="0" w:color="auto"/>
        <w:left w:val="none" w:sz="0" w:space="0" w:color="auto"/>
        <w:bottom w:val="none" w:sz="0" w:space="0" w:color="auto"/>
        <w:right w:val="none" w:sz="0" w:space="0" w:color="auto"/>
      </w:divBdr>
    </w:div>
    <w:div w:id="1902060868">
      <w:bodyDiv w:val="1"/>
      <w:marLeft w:val="0"/>
      <w:marRight w:val="0"/>
      <w:marTop w:val="0"/>
      <w:marBottom w:val="0"/>
      <w:divBdr>
        <w:top w:val="none" w:sz="0" w:space="0" w:color="auto"/>
        <w:left w:val="none" w:sz="0" w:space="0" w:color="auto"/>
        <w:bottom w:val="none" w:sz="0" w:space="0" w:color="auto"/>
        <w:right w:val="none" w:sz="0" w:space="0" w:color="auto"/>
      </w:divBdr>
    </w:div>
    <w:div w:id="1902132446">
      <w:bodyDiv w:val="1"/>
      <w:marLeft w:val="0"/>
      <w:marRight w:val="0"/>
      <w:marTop w:val="0"/>
      <w:marBottom w:val="0"/>
      <w:divBdr>
        <w:top w:val="none" w:sz="0" w:space="0" w:color="auto"/>
        <w:left w:val="none" w:sz="0" w:space="0" w:color="auto"/>
        <w:bottom w:val="none" w:sz="0" w:space="0" w:color="auto"/>
        <w:right w:val="none" w:sz="0" w:space="0" w:color="auto"/>
      </w:divBdr>
    </w:div>
    <w:div w:id="1902206592">
      <w:bodyDiv w:val="1"/>
      <w:marLeft w:val="0"/>
      <w:marRight w:val="0"/>
      <w:marTop w:val="0"/>
      <w:marBottom w:val="0"/>
      <w:divBdr>
        <w:top w:val="none" w:sz="0" w:space="0" w:color="auto"/>
        <w:left w:val="none" w:sz="0" w:space="0" w:color="auto"/>
        <w:bottom w:val="none" w:sz="0" w:space="0" w:color="auto"/>
        <w:right w:val="none" w:sz="0" w:space="0" w:color="auto"/>
      </w:divBdr>
    </w:div>
    <w:div w:id="1902209226">
      <w:bodyDiv w:val="1"/>
      <w:marLeft w:val="0"/>
      <w:marRight w:val="0"/>
      <w:marTop w:val="0"/>
      <w:marBottom w:val="0"/>
      <w:divBdr>
        <w:top w:val="none" w:sz="0" w:space="0" w:color="auto"/>
        <w:left w:val="none" w:sz="0" w:space="0" w:color="auto"/>
        <w:bottom w:val="none" w:sz="0" w:space="0" w:color="auto"/>
        <w:right w:val="none" w:sz="0" w:space="0" w:color="auto"/>
      </w:divBdr>
    </w:div>
    <w:div w:id="1902210843">
      <w:bodyDiv w:val="1"/>
      <w:marLeft w:val="0"/>
      <w:marRight w:val="0"/>
      <w:marTop w:val="0"/>
      <w:marBottom w:val="0"/>
      <w:divBdr>
        <w:top w:val="none" w:sz="0" w:space="0" w:color="auto"/>
        <w:left w:val="none" w:sz="0" w:space="0" w:color="auto"/>
        <w:bottom w:val="none" w:sz="0" w:space="0" w:color="auto"/>
        <w:right w:val="none" w:sz="0" w:space="0" w:color="auto"/>
      </w:divBdr>
    </w:div>
    <w:div w:id="1902253241">
      <w:bodyDiv w:val="1"/>
      <w:marLeft w:val="0"/>
      <w:marRight w:val="0"/>
      <w:marTop w:val="0"/>
      <w:marBottom w:val="0"/>
      <w:divBdr>
        <w:top w:val="none" w:sz="0" w:space="0" w:color="auto"/>
        <w:left w:val="none" w:sz="0" w:space="0" w:color="auto"/>
        <w:bottom w:val="none" w:sz="0" w:space="0" w:color="auto"/>
        <w:right w:val="none" w:sz="0" w:space="0" w:color="auto"/>
      </w:divBdr>
    </w:div>
    <w:div w:id="1902326171">
      <w:bodyDiv w:val="1"/>
      <w:marLeft w:val="0"/>
      <w:marRight w:val="0"/>
      <w:marTop w:val="0"/>
      <w:marBottom w:val="0"/>
      <w:divBdr>
        <w:top w:val="none" w:sz="0" w:space="0" w:color="auto"/>
        <w:left w:val="none" w:sz="0" w:space="0" w:color="auto"/>
        <w:bottom w:val="none" w:sz="0" w:space="0" w:color="auto"/>
        <w:right w:val="none" w:sz="0" w:space="0" w:color="auto"/>
      </w:divBdr>
    </w:div>
    <w:div w:id="1902327076">
      <w:bodyDiv w:val="1"/>
      <w:marLeft w:val="0"/>
      <w:marRight w:val="0"/>
      <w:marTop w:val="0"/>
      <w:marBottom w:val="0"/>
      <w:divBdr>
        <w:top w:val="none" w:sz="0" w:space="0" w:color="auto"/>
        <w:left w:val="none" w:sz="0" w:space="0" w:color="auto"/>
        <w:bottom w:val="none" w:sz="0" w:space="0" w:color="auto"/>
        <w:right w:val="none" w:sz="0" w:space="0" w:color="auto"/>
      </w:divBdr>
    </w:div>
    <w:div w:id="1902405099">
      <w:bodyDiv w:val="1"/>
      <w:marLeft w:val="0"/>
      <w:marRight w:val="0"/>
      <w:marTop w:val="0"/>
      <w:marBottom w:val="0"/>
      <w:divBdr>
        <w:top w:val="none" w:sz="0" w:space="0" w:color="auto"/>
        <w:left w:val="none" w:sz="0" w:space="0" w:color="auto"/>
        <w:bottom w:val="none" w:sz="0" w:space="0" w:color="auto"/>
        <w:right w:val="none" w:sz="0" w:space="0" w:color="auto"/>
      </w:divBdr>
    </w:div>
    <w:div w:id="1902474509">
      <w:bodyDiv w:val="1"/>
      <w:marLeft w:val="0"/>
      <w:marRight w:val="0"/>
      <w:marTop w:val="0"/>
      <w:marBottom w:val="0"/>
      <w:divBdr>
        <w:top w:val="none" w:sz="0" w:space="0" w:color="auto"/>
        <w:left w:val="none" w:sz="0" w:space="0" w:color="auto"/>
        <w:bottom w:val="none" w:sz="0" w:space="0" w:color="auto"/>
        <w:right w:val="none" w:sz="0" w:space="0" w:color="auto"/>
      </w:divBdr>
    </w:div>
    <w:div w:id="1902519556">
      <w:bodyDiv w:val="1"/>
      <w:marLeft w:val="0"/>
      <w:marRight w:val="0"/>
      <w:marTop w:val="0"/>
      <w:marBottom w:val="0"/>
      <w:divBdr>
        <w:top w:val="none" w:sz="0" w:space="0" w:color="auto"/>
        <w:left w:val="none" w:sz="0" w:space="0" w:color="auto"/>
        <w:bottom w:val="none" w:sz="0" w:space="0" w:color="auto"/>
        <w:right w:val="none" w:sz="0" w:space="0" w:color="auto"/>
      </w:divBdr>
    </w:div>
    <w:div w:id="1902708853">
      <w:bodyDiv w:val="1"/>
      <w:marLeft w:val="0"/>
      <w:marRight w:val="0"/>
      <w:marTop w:val="0"/>
      <w:marBottom w:val="0"/>
      <w:divBdr>
        <w:top w:val="none" w:sz="0" w:space="0" w:color="auto"/>
        <w:left w:val="none" w:sz="0" w:space="0" w:color="auto"/>
        <w:bottom w:val="none" w:sz="0" w:space="0" w:color="auto"/>
        <w:right w:val="none" w:sz="0" w:space="0" w:color="auto"/>
      </w:divBdr>
    </w:div>
    <w:div w:id="1902711937">
      <w:bodyDiv w:val="1"/>
      <w:marLeft w:val="0"/>
      <w:marRight w:val="0"/>
      <w:marTop w:val="0"/>
      <w:marBottom w:val="0"/>
      <w:divBdr>
        <w:top w:val="none" w:sz="0" w:space="0" w:color="auto"/>
        <w:left w:val="none" w:sz="0" w:space="0" w:color="auto"/>
        <w:bottom w:val="none" w:sz="0" w:space="0" w:color="auto"/>
        <w:right w:val="none" w:sz="0" w:space="0" w:color="auto"/>
      </w:divBdr>
    </w:div>
    <w:div w:id="1902788331">
      <w:bodyDiv w:val="1"/>
      <w:marLeft w:val="0"/>
      <w:marRight w:val="0"/>
      <w:marTop w:val="0"/>
      <w:marBottom w:val="0"/>
      <w:divBdr>
        <w:top w:val="none" w:sz="0" w:space="0" w:color="auto"/>
        <w:left w:val="none" w:sz="0" w:space="0" w:color="auto"/>
        <w:bottom w:val="none" w:sz="0" w:space="0" w:color="auto"/>
        <w:right w:val="none" w:sz="0" w:space="0" w:color="auto"/>
      </w:divBdr>
    </w:div>
    <w:div w:id="1902865137">
      <w:bodyDiv w:val="1"/>
      <w:marLeft w:val="0"/>
      <w:marRight w:val="0"/>
      <w:marTop w:val="0"/>
      <w:marBottom w:val="0"/>
      <w:divBdr>
        <w:top w:val="none" w:sz="0" w:space="0" w:color="auto"/>
        <w:left w:val="none" w:sz="0" w:space="0" w:color="auto"/>
        <w:bottom w:val="none" w:sz="0" w:space="0" w:color="auto"/>
        <w:right w:val="none" w:sz="0" w:space="0" w:color="auto"/>
      </w:divBdr>
    </w:div>
    <w:div w:id="1902908707">
      <w:bodyDiv w:val="1"/>
      <w:marLeft w:val="0"/>
      <w:marRight w:val="0"/>
      <w:marTop w:val="0"/>
      <w:marBottom w:val="0"/>
      <w:divBdr>
        <w:top w:val="none" w:sz="0" w:space="0" w:color="auto"/>
        <w:left w:val="none" w:sz="0" w:space="0" w:color="auto"/>
        <w:bottom w:val="none" w:sz="0" w:space="0" w:color="auto"/>
        <w:right w:val="none" w:sz="0" w:space="0" w:color="auto"/>
      </w:divBdr>
    </w:div>
    <w:div w:id="1902979794">
      <w:bodyDiv w:val="1"/>
      <w:marLeft w:val="0"/>
      <w:marRight w:val="0"/>
      <w:marTop w:val="0"/>
      <w:marBottom w:val="0"/>
      <w:divBdr>
        <w:top w:val="none" w:sz="0" w:space="0" w:color="auto"/>
        <w:left w:val="none" w:sz="0" w:space="0" w:color="auto"/>
        <w:bottom w:val="none" w:sz="0" w:space="0" w:color="auto"/>
        <w:right w:val="none" w:sz="0" w:space="0" w:color="auto"/>
      </w:divBdr>
    </w:div>
    <w:div w:id="1903053385">
      <w:bodyDiv w:val="1"/>
      <w:marLeft w:val="0"/>
      <w:marRight w:val="0"/>
      <w:marTop w:val="0"/>
      <w:marBottom w:val="0"/>
      <w:divBdr>
        <w:top w:val="none" w:sz="0" w:space="0" w:color="auto"/>
        <w:left w:val="none" w:sz="0" w:space="0" w:color="auto"/>
        <w:bottom w:val="none" w:sz="0" w:space="0" w:color="auto"/>
        <w:right w:val="none" w:sz="0" w:space="0" w:color="auto"/>
      </w:divBdr>
    </w:div>
    <w:div w:id="1903055149">
      <w:bodyDiv w:val="1"/>
      <w:marLeft w:val="0"/>
      <w:marRight w:val="0"/>
      <w:marTop w:val="0"/>
      <w:marBottom w:val="0"/>
      <w:divBdr>
        <w:top w:val="none" w:sz="0" w:space="0" w:color="auto"/>
        <w:left w:val="none" w:sz="0" w:space="0" w:color="auto"/>
        <w:bottom w:val="none" w:sz="0" w:space="0" w:color="auto"/>
        <w:right w:val="none" w:sz="0" w:space="0" w:color="auto"/>
      </w:divBdr>
    </w:div>
    <w:div w:id="1903132055">
      <w:bodyDiv w:val="1"/>
      <w:marLeft w:val="0"/>
      <w:marRight w:val="0"/>
      <w:marTop w:val="0"/>
      <w:marBottom w:val="0"/>
      <w:divBdr>
        <w:top w:val="none" w:sz="0" w:space="0" w:color="auto"/>
        <w:left w:val="none" w:sz="0" w:space="0" w:color="auto"/>
        <w:bottom w:val="none" w:sz="0" w:space="0" w:color="auto"/>
        <w:right w:val="none" w:sz="0" w:space="0" w:color="auto"/>
      </w:divBdr>
    </w:div>
    <w:div w:id="1903328580">
      <w:bodyDiv w:val="1"/>
      <w:marLeft w:val="0"/>
      <w:marRight w:val="0"/>
      <w:marTop w:val="0"/>
      <w:marBottom w:val="0"/>
      <w:divBdr>
        <w:top w:val="none" w:sz="0" w:space="0" w:color="auto"/>
        <w:left w:val="none" w:sz="0" w:space="0" w:color="auto"/>
        <w:bottom w:val="none" w:sz="0" w:space="0" w:color="auto"/>
        <w:right w:val="none" w:sz="0" w:space="0" w:color="auto"/>
      </w:divBdr>
    </w:div>
    <w:div w:id="1903328830">
      <w:bodyDiv w:val="1"/>
      <w:marLeft w:val="0"/>
      <w:marRight w:val="0"/>
      <w:marTop w:val="0"/>
      <w:marBottom w:val="0"/>
      <w:divBdr>
        <w:top w:val="none" w:sz="0" w:space="0" w:color="auto"/>
        <w:left w:val="none" w:sz="0" w:space="0" w:color="auto"/>
        <w:bottom w:val="none" w:sz="0" w:space="0" w:color="auto"/>
        <w:right w:val="none" w:sz="0" w:space="0" w:color="auto"/>
      </w:divBdr>
    </w:div>
    <w:div w:id="1903370661">
      <w:bodyDiv w:val="1"/>
      <w:marLeft w:val="0"/>
      <w:marRight w:val="0"/>
      <w:marTop w:val="0"/>
      <w:marBottom w:val="0"/>
      <w:divBdr>
        <w:top w:val="none" w:sz="0" w:space="0" w:color="auto"/>
        <w:left w:val="none" w:sz="0" w:space="0" w:color="auto"/>
        <w:bottom w:val="none" w:sz="0" w:space="0" w:color="auto"/>
        <w:right w:val="none" w:sz="0" w:space="0" w:color="auto"/>
      </w:divBdr>
    </w:div>
    <w:div w:id="1903370985">
      <w:bodyDiv w:val="1"/>
      <w:marLeft w:val="0"/>
      <w:marRight w:val="0"/>
      <w:marTop w:val="0"/>
      <w:marBottom w:val="0"/>
      <w:divBdr>
        <w:top w:val="none" w:sz="0" w:space="0" w:color="auto"/>
        <w:left w:val="none" w:sz="0" w:space="0" w:color="auto"/>
        <w:bottom w:val="none" w:sz="0" w:space="0" w:color="auto"/>
        <w:right w:val="none" w:sz="0" w:space="0" w:color="auto"/>
      </w:divBdr>
    </w:div>
    <w:div w:id="1903633639">
      <w:bodyDiv w:val="1"/>
      <w:marLeft w:val="0"/>
      <w:marRight w:val="0"/>
      <w:marTop w:val="0"/>
      <w:marBottom w:val="0"/>
      <w:divBdr>
        <w:top w:val="none" w:sz="0" w:space="0" w:color="auto"/>
        <w:left w:val="none" w:sz="0" w:space="0" w:color="auto"/>
        <w:bottom w:val="none" w:sz="0" w:space="0" w:color="auto"/>
        <w:right w:val="none" w:sz="0" w:space="0" w:color="auto"/>
      </w:divBdr>
    </w:div>
    <w:div w:id="1903783783">
      <w:bodyDiv w:val="1"/>
      <w:marLeft w:val="0"/>
      <w:marRight w:val="0"/>
      <w:marTop w:val="0"/>
      <w:marBottom w:val="0"/>
      <w:divBdr>
        <w:top w:val="none" w:sz="0" w:space="0" w:color="auto"/>
        <w:left w:val="none" w:sz="0" w:space="0" w:color="auto"/>
        <w:bottom w:val="none" w:sz="0" w:space="0" w:color="auto"/>
        <w:right w:val="none" w:sz="0" w:space="0" w:color="auto"/>
      </w:divBdr>
    </w:div>
    <w:div w:id="1903829386">
      <w:bodyDiv w:val="1"/>
      <w:marLeft w:val="0"/>
      <w:marRight w:val="0"/>
      <w:marTop w:val="0"/>
      <w:marBottom w:val="0"/>
      <w:divBdr>
        <w:top w:val="none" w:sz="0" w:space="0" w:color="auto"/>
        <w:left w:val="none" w:sz="0" w:space="0" w:color="auto"/>
        <w:bottom w:val="none" w:sz="0" w:space="0" w:color="auto"/>
        <w:right w:val="none" w:sz="0" w:space="0" w:color="auto"/>
      </w:divBdr>
    </w:div>
    <w:div w:id="1903906440">
      <w:bodyDiv w:val="1"/>
      <w:marLeft w:val="0"/>
      <w:marRight w:val="0"/>
      <w:marTop w:val="0"/>
      <w:marBottom w:val="0"/>
      <w:divBdr>
        <w:top w:val="none" w:sz="0" w:space="0" w:color="auto"/>
        <w:left w:val="none" w:sz="0" w:space="0" w:color="auto"/>
        <w:bottom w:val="none" w:sz="0" w:space="0" w:color="auto"/>
        <w:right w:val="none" w:sz="0" w:space="0" w:color="auto"/>
      </w:divBdr>
    </w:div>
    <w:div w:id="1903908534">
      <w:bodyDiv w:val="1"/>
      <w:marLeft w:val="0"/>
      <w:marRight w:val="0"/>
      <w:marTop w:val="0"/>
      <w:marBottom w:val="0"/>
      <w:divBdr>
        <w:top w:val="none" w:sz="0" w:space="0" w:color="auto"/>
        <w:left w:val="none" w:sz="0" w:space="0" w:color="auto"/>
        <w:bottom w:val="none" w:sz="0" w:space="0" w:color="auto"/>
        <w:right w:val="none" w:sz="0" w:space="0" w:color="auto"/>
      </w:divBdr>
    </w:div>
    <w:div w:id="1903952778">
      <w:bodyDiv w:val="1"/>
      <w:marLeft w:val="0"/>
      <w:marRight w:val="0"/>
      <w:marTop w:val="0"/>
      <w:marBottom w:val="0"/>
      <w:divBdr>
        <w:top w:val="none" w:sz="0" w:space="0" w:color="auto"/>
        <w:left w:val="none" w:sz="0" w:space="0" w:color="auto"/>
        <w:bottom w:val="none" w:sz="0" w:space="0" w:color="auto"/>
        <w:right w:val="none" w:sz="0" w:space="0" w:color="auto"/>
      </w:divBdr>
    </w:div>
    <w:div w:id="1903976985">
      <w:bodyDiv w:val="1"/>
      <w:marLeft w:val="0"/>
      <w:marRight w:val="0"/>
      <w:marTop w:val="0"/>
      <w:marBottom w:val="0"/>
      <w:divBdr>
        <w:top w:val="none" w:sz="0" w:space="0" w:color="auto"/>
        <w:left w:val="none" w:sz="0" w:space="0" w:color="auto"/>
        <w:bottom w:val="none" w:sz="0" w:space="0" w:color="auto"/>
        <w:right w:val="none" w:sz="0" w:space="0" w:color="auto"/>
      </w:divBdr>
    </w:div>
    <w:div w:id="1904020319">
      <w:bodyDiv w:val="1"/>
      <w:marLeft w:val="0"/>
      <w:marRight w:val="0"/>
      <w:marTop w:val="0"/>
      <w:marBottom w:val="0"/>
      <w:divBdr>
        <w:top w:val="none" w:sz="0" w:space="0" w:color="auto"/>
        <w:left w:val="none" w:sz="0" w:space="0" w:color="auto"/>
        <w:bottom w:val="none" w:sz="0" w:space="0" w:color="auto"/>
        <w:right w:val="none" w:sz="0" w:space="0" w:color="auto"/>
      </w:divBdr>
    </w:div>
    <w:div w:id="1904023974">
      <w:bodyDiv w:val="1"/>
      <w:marLeft w:val="0"/>
      <w:marRight w:val="0"/>
      <w:marTop w:val="0"/>
      <w:marBottom w:val="0"/>
      <w:divBdr>
        <w:top w:val="none" w:sz="0" w:space="0" w:color="auto"/>
        <w:left w:val="none" w:sz="0" w:space="0" w:color="auto"/>
        <w:bottom w:val="none" w:sz="0" w:space="0" w:color="auto"/>
        <w:right w:val="none" w:sz="0" w:space="0" w:color="auto"/>
      </w:divBdr>
    </w:div>
    <w:div w:id="1904102307">
      <w:bodyDiv w:val="1"/>
      <w:marLeft w:val="0"/>
      <w:marRight w:val="0"/>
      <w:marTop w:val="0"/>
      <w:marBottom w:val="0"/>
      <w:divBdr>
        <w:top w:val="none" w:sz="0" w:space="0" w:color="auto"/>
        <w:left w:val="none" w:sz="0" w:space="0" w:color="auto"/>
        <w:bottom w:val="none" w:sz="0" w:space="0" w:color="auto"/>
        <w:right w:val="none" w:sz="0" w:space="0" w:color="auto"/>
      </w:divBdr>
    </w:div>
    <w:div w:id="1904169532">
      <w:bodyDiv w:val="1"/>
      <w:marLeft w:val="0"/>
      <w:marRight w:val="0"/>
      <w:marTop w:val="0"/>
      <w:marBottom w:val="0"/>
      <w:divBdr>
        <w:top w:val="none" w:sz="0" w:space="0" w:color="auto"/>
        <w:left w:val="none" w:sz="0" w:space="0" w:color="auto"/>
        <w:bottom w:val="none" w:sz="0" w:space="0" w:color="auto"/>
        <w:right w:val="none" w:sz="0" w:space="0" w:color="auto"/>
      </w:divBdr>
    </w:div>
    <w:div w:id="1904214937">
      <w:bodyDiv w:val="1"/>
      <w:marLeft w:val="0"/>
      <w:marRight w:val="0"/>
      <w:marTop w:val="0"/>
      <w:marBottom w:val="0"/>
      <w:divBdr>
        <w:top w:val="none" w:sz="0" w:space="0" w:color="auto"/>
        <w:left w:val="none" w:sz="0" w:space="0" w:color="auto"/>
        <w:bottom w:val="none" w:sz="0" w:space="0" w:color="auto"/>
        <w:right w:val="none" w:sz="0" w:space="0" w:color="auto"/>
      </w:divBdr>
    </w:div>
    <w:div w:id="1904217070">
      <w:bodyDiv w:val="1"/>
      <w:marLeft w:val="0"/>
      <w:marRight w:val="0"/>
      <w:marTop w:val="0"/>
      <w:marBottom w:val="0"/>
      <w:divBdr>
        <w:top w:val="none" w:sz="0" w:space="0" w:color="auto"/>
        <w:left w:val="none" w:sz="0" w:space="0" w:color="auto"/>
        <w:bottom w:val="none" w:sz="0" w:space="0" w:color="auto"/>
        <w:right w:val="none" w:sz="0" w:space="0" w:color="auto"/>
      </w:divBdr>
    </w:div>
    <w:div w:id="1904290096">
      <w:bodyDiv w:val="1"/>
      <w:marLeft w:val="0"/>
      <w:marRight w:val="0"/>
      <w:marTop w:val="0"/>
      <w:marBottom w:val="0"/>
      <w:divBdr>
        <w:top w:val="none" w:sz="0" w:space="0" w:color="auto"/>
        <w:left w:val="none" w:sz="0" w:space="0" w:color="auto"/>
        <w:bottom w:val="none" w:sz="0" w:space="0" w:color="auto"/>
        <w:right w:val="none" w:sz="0" w:space="0" w:color="auto"/>
      </w:divBdr>
    </w:div>
    <w:div w:id="1904364559">
      <w:bodyDiv w:val="1"/>
      <w:marLeft w:val="0"/>
      <w:marRight w:val="0"/>
      <w:marTop w:val="0"/>
      <w:marBottom w:val="0"/>
      <w:divBdr>
        <w:top w:val="none" w:sz="0" w:space="0" w:color="auto"/>
        <w:left w:val="none" w:sz="0" w:space="0" w:color="auto"/>
        <w:bottom w:val="none" w:sz="0" w:space="0" w:color="auto"/>
        <w:right w:val="none" w:sz="0" w:space="0" w:color="auto"/>
      </w:divBdr>
    </w:div>
    <w:div w:id="1904486696">
      <w:bodyDiv w:val="1"/>
      <w:marLeft w:val="0"/>
      <w:marRight w:val="0"/>
      <w:marTop w:val="0"/>
      <w:marBottom w:val="0"/>
      <w:divBdr>
        <w:top w:val="none" w:sz="0" w:space="0" w:color="auto"/>
        <w:left w:val="none" w:sz="0" w:space="0" w:color="auto"/>
        <w:bottom w:val="none" w:sz="0" w:space="0" w:color="auto"/>
        <w:right w:val="none" w:sz="0" w:space="0" w:color="auto"/>
      </w:divBdr>
    </w:div>
    <w:div w:id="1904490330">
      <w:bodyDiv w:val="1"/>
      <w:marLeft w:val="0"/>
      <w:marRight w:val="0"/>
      <w:marTop w:val="0"/>
      <w:marBottom w:val="0"/>
      <w:divBdr>
        <w:top w:val="none" w:sz="0" w:space="0" w:color="auto"/>
        <w:left w:val="none" w:sz="0" w:space="0" w:color="auto"/>
        <w:bottom w:val="none" w:sz="0" w:space="0" w:color="auto"/>
        <w:right w:val="none" w:sz="0" w:space="0" w:color="auto"/>
      </w:divBdr>
    </w:div>
    <w:div w:id="1904752411">
      <w:bodyDiv w:val="1"/>
      <w:marLeft w:val="0"/>
      <w:marRight w:val="0"/>
      <w:marTop w:val="0"/>
      <w:marBottom w:val="0"/>
      <w:divBdr>
        <w:top w:val="none" w:sz="0" w:space="0" w:color="auto"/>
        <w:left w:val="none" w:sz="0" w:space="0" w:color="auto"/>
        <w:bottom w:val="none" w:sz="0" w:space="0" w:color="auto"/>
        <w:right w:val="none" w:sz="0" w:space="0" w:color="auto"/>
      </w:divBdr>
    </w:div>
    <w:div w:id="1904942993">
      <w:bodyDiv w:val="1"/>
      <w:marLeft w:val="0"/>
      <w:marRight w:val="0"/>
      <w:marTop w:val="0"/>
      <w:marBottom w:val="0"/>
      <w:divBdr>
        <w:top w:val="none" w:sz="0" w:space="0" w:color="auto"/>
        <w:left w:val="none" w:sz="0" w:space="0" w:color="auto"/>
        <w:bottom w:val="none" w:sz="0" w:space="0" w:color="auto"/>
        <w:right w:val="none" w:sz="0" w:space="0" w:color="auto"/>
      </w:divBdr>
    </w:div>
    <w:div w:id="1905027525">
      <w:bodyDiv w:val="1"/>
      <w:marLeft w:val="0"/>
      <w:marRight w:val="0"/>
      <w:marTop w:val="0"/>
      <w:marBottom w:val="0"/>
      <w:divBdr>
        <w:top w:val="none" w:sz="0" w:space="0" w:color="auto"/>
        <w:left w:val="none" w:sz="0" w:space="0" w:color="auto"/>
        <w:bottom w:val="none" w:sz="0" w:space="0" w:color="auto"/>
        <w:right w:val="none" w:sz="0" w:space="0" w:color="auto"/>
      </w:divBdr>
    </w:div>
    <w:div w:id="1905095732">
      <w:bodyDiv w:val="1"/>
      <w:marLeft w:val="0"/>
      <w:marRight w:val="0"/>
      <w:marTop w:val="0"/>
      <w:marBottom w:val="0"/>
      <w:divBdr>
        <w:top w:val="none" w:sz="0" w:space="0" w:color="auto"/>
        <w:left w:val="none" w:sz="0" w:space="0" w:color="auto"/>
        <w:bottom w:val="none" w:sz="0" w:space="0" w:color="auto"/>
        <w:right w:val="none" w:sz="0" w:space="0" w:color="auto"/>
      </w:divBdr>
    </w:div>
    <w:div w:id="1905140365">
      <w:bodyDiv w:val="1"/>
      <w:marLeft w:val="0"/>
      <w:marRight w:val="0"/>
      <w:marTop w:val="0"/>
      <w:marBottom w:val="0"/>
      <w:divBdr>
        <w:top w:val="none" w:sz="0" w:space="0" w:color="auto"/>
        <w:left w:val="none" w:sz="0" w:space="0" w:color="auto"/>
        <w:bottom w:val="none" w:sz="0" w:space="0" w:color="auto"/>
        <w:right w:val="none" w:sz="0" w:space="0" w:color="auto"/>
      </w:divBdr>
    </w:div>
    <w:div w:id="1905329738">
      <w:bodyDiv w:val="1"/>
      <w:marLeft w:val="0"/>
      <w:marRight w:val="0"/>
      <w:marTop w:val="0"/>
      <w:marBottom w:val="0"/>
      <w:divBdr>
        <w:top w:val="none" w:sz="0" w:space="0" w:color="auto"/>
        <w:left w:val="none" w:sz="0" w:space="0" w:color="auto"/>
        <w:bottom w:val="none" w:sz="0" w:space="0" w:color="auto"/>
        <w:right w:val="none" w:sz="0" w:space="0" w:color="auto"/>
      </w:divBdr>
    </w:div>
    <w:div w:id="1905330190">
      <w:bodyDiv w:val="1"/>
      <w:marLeft w:val="0"/>
      <w:marRight w:val="0"/>
      <w:marTop w:val="0"/>
      <w:marBottom w:val="0"/>
      <w:divBdr>
        <w:top w:val="none" w:sz="0" w:space="0" w:color="auto"/>
        <w:left w:val="none" w:sz="0" w:space="0" w:color="auto"/>
        <w:bottom w:val="none" w:sz="0" w:space="0" w:color="auto"/>
        <w:right w:val="none" w:sz="0" w:space="0" w:color="auto"/>
      </w:divBdr>
    </w:div>
    <w:div w:id="1905410574">
      <w:bodyDiv w:val="1"/>
      <w:marLeft w:val="0"/>
      <w:marRight w:val="0"/>
      <w:marTop w:val="0"/>
      <w:marBottom w:val="0"/>
      <w:divBdr>
        <w:top w:val="none" w:sz="0" w:space="0" w:color="auto"/>
        <w:left w:val="none" w:sz="0" w:space="0" w:color="auto"/>
        <w:bottom w:val="none" w:sz="0" w:space="0" w:color="auto"/>
        <w:right w:val="none" w:sz="0" w:space="0" w:color="auto"/>
      </w:divBdr>
    </w:div>
    <w:div w:id="1905530889">
      <w:bodyDiv w:val="1"/>
      <w:marLeft w:val="0"/>
      <w:marRight w:val="0"/>
      <w:marTop w:val="0"/>
      <w:marBottom w:val="0"/>
      <w:divBdr>
        <w:top w:val="none" w:sz="0" w:space="0" w:color="auto"/>
        <w:left w:val="none" w:sz="0" w:space="0" w:color="auto"/>
        <w:bottom w:val="none" w:sz="0" w:space="0" w:color="auto"/>
        <w:right w:val="none" w:sz="0" w:space="0" w:color="auto"/>
      </w:divBdr>
    </w:div>
    <w:div w:id="1905677590">
      <w:bodyDiv w:val="1"/>
      <w:marLeft w:val="0"/>
      <w:marRight w:val="0"/>
      <w:marTop w:val="0"/>
      <w:marBottom w:val="0"/>
      <w:divBdr>
        <w:top w:val="none" w:sz="0" w:space="0" w:color="auto"/>
        <w:left w:val="none" w:sz="0" w:space="0" w:color="auto"/>
        <w:bottom w:val="none" w:sz="0" w:space="0" w:color="auto"/>
        <w:right w:val="none" w:sz="0" w:space="0" w:color="auto"/>
      </w:divBdr>
    </w:div>
    <w:div w:id="1905679808">
      <w:bodyDiv w:val="1"/>
      <w:marLeft w:val="0"/>
      <w:marRight w:val="0"/>
      <w:marTop w:val="0"/>
      <w:marBottom w:val="0"/>
      <w:divBdr>
        <w:top w:val="none" w:sz="0" w:space="0" w:color="auto"/>
        <w:left w:val="none" w:sz="0" w:space="0" w:color="auto"/>
        <w:bottom w:val="none" w:sz="0" w:space="0" w:color="auto"/>
        <w:right w:val="none" w:sz="0" w:space="0" w:color="auto"/>
      </w:divBdr>
    </w:div>
    <w:div w:id="1905725489">
      <w:bodyDiv w:val="1"/>
      <w:marLeft w:val="0"/>
      <w:marRight w:val="0"/>
      <w:marTop w:val="0"/>
      <w:marBottom w:val="0"/>
      <w:divBdr>
        <w:top w:val="none" w:sz="0" w:space="0" w:color="auto"/>
        <w:left w:val="none" w:sz="0" w:space="0" w:color="auto"/>
        <w:bottom w:val="none" w:sz="0" w:space="0" w:color="auto"/>
        <w:right w:val="none" w:sz="0" w:space="0" w:color="auto"/>
      </w:divBdr>
    </w:div>
    <w:div w:id="1905794491">
      <w:bodyDiv w:val="1"/>
      <w:marLeft w:val="0"/>
      <w:marRight w:val="0"/>
      <w:marTop w:val="0"/>
      <w:marBottom w:val="0"/>
      <w:divBdr>
        <w:top w:val="none" w:sz="0" w:space="0" w:color="auto"/>
        <w:left w:val="none" w:sz="0" w:space="0" w:color="auto"/>
        <w:bottom w:val="none" w:sz="0" w:space="0" w:color="auto"/>
        <w:right w:val="none" w:sz="0" w:space="0" w:color="auto"/>
      </w:divBdr>
    </w:div>
    <w:div w:id="1905871650">
      <w:bodyDiv w:val="1"/>
      <w:marLeft w:val="0"/>
      <w:marRight w:val="0"/>
      <w:marTop w:val="0"/>
      <w:marBottom w:val="0"/>
      <w:divBdr>
        <w:top w:val="none" w:sz="0" w:space="0" w:color="auto"/>
        <w:left w:val="none" w:sz="0" w:space="0" w:color="auto"/>
        <w:bottom w:val="none" w:sz="0" w:space="0" w:color="auto"/>
        <w:right w:val="none" w:sz="0" w:space="0" w:color="auto"/>
      </w:divBdr>
    </w:div>
    <w:div w:id="1906064172">
      <w:bodyDiv w:val="1"/>
      <w:marLeft w:val="0"/>
      <w:marRight w:val="0"/>
      <w:marTop w:val="0"/>
      <w:marBottom w:val="0"/>
      <w:divBdr>
        <w:top w:val="none" w:sz="0" w:space="0" w:color="auto"/>
        <w:left w:val="none" w:sz="0" w:space="0" w:color="auto"/>
        <w:bottom w:val="none" w:sz="0" w:space="0" w:color="auto"/>
        <w:right w:val="none" w:sz="0" w:space="0" w:color="auto"/>
      </w:divBdr>
    </w:div>
    <w:div w:id="1906065497">
      <w:bodyDiv w:val="1"/>
      <w:marLeft w:val="0"/>
      <w:marRight w:val="0"/>
      <w:marTop w:val="0"/>
      <w:marBottom w:val="0"/>
      <w:divBdr>
        <w:top w:val="none" w:sz="0" w:space="0" w:color="auto"/>
        <w:left w:val="none" w:sz="0" w:space="0" w:color="auto"/>
        <w:bottom w:val="none" w:sz="0" w:space="0" w:color="auto"/>
        <w:right w:val="none" w:sz="0" w:space="0" w:color="auto"/>
      </w:divBdr>
    </w:div>
    <w:div w:id="1906183353">
      <w:bodyDiv w:val="1"/>
      <w:marLeft w:val="0"/>
      <w:marRight w:val="0"/>
      <w:marTop w:val="0"/>
      <w:marBottom w:val="0"/>
      <w:divBdr>
        <w:top w:val="none" w:sz="0" w:space="0" w:color="auto"/>
        <w:left w:val="none" w:sz="0" w:space="0" w:color="auto"/>
        <w:bottom w:val="none" w:sz="0" w:space="0" w:color="auto"/>
        <w:right w:val="none" w:sz="0" w:space="0" w:color="auto"/>
      </w:divBdr>
    </w:div>
    <w:div w:id="1906522749">
      <w:bodyDiv w:val="1"/>
      <w:marLeft w:val="0"/>
      <w:marRight w:val="0"/>
      <w:marTop w:val="0"/>
      <w:marBottom w:val="0"/>
      <w:divBdr>
        <w:top w:val="none" w:sz="0" w:space="0" w:color="auto"/>
        <w:left w:val="none" w:sz="0" w:space="0" w:color="auto"/>
        <w:bottom w:val="none" w:sz="0" w:space="0" w:color="auto"/>
        <w:right w:val="none" w:sz="0" w:space="0" w:color="auto"/>
      </w:divBdr>
    </w:div>
    <w:div w:id="1906522966">
      <w:bodyDiv w:val="1"/>
      <w:marLeft w:val="0"/>
      <w:marRight w:val="0"/>
      <w:marTop w:val="0"/>
      <w:marBottom w:val="0"/>
      <w:divBdr>
        <w:top w:val="none" w:sz="0" w:space="0" w:color="auto"/>
        <w:left w:val="none" w:sz="0" w:space="0" w:color="auto"/>
        <w:bottom w:val="none" w:sz="0" w:space="0" w:color="auto"/>
        <w:right w:val="none" w:sz="0" w:space="0" w:color="auto"/>
      </w:divBdr>
    </w:div>
    <w:div w:id="1906531281">
      <w:bodyDiv w:val="1"/>
      <w:marLeft w:val="0"/>
      <w:marRight w:val="0"/>
      <w:marTop w:val="0"/>
      <w:marBottom w:val="0"/>
      <w:divBdr>
        <w:top w:val="none" w:sz="0" w:space="0" w:color="auto"/>
        <w:left w:val="none" w:sz="0" w:space="0" w:color="auto"/>
        <w:bottom w:val="none" w:sz="0" w:space="0" w:color="auto"/>
        <w:right w:val="none" w:sz="0" w:space="0" w:color="auto"/>
      </w:divBdr>
    </w:div>
    <w:div w:id="1906573326">
      <w:bodyDiv w:val="1"/>
      <w:marLeft w:val="0"/>
      <w:marRight w:val="0"/>
      <w:marTop w:val="0"/>
      <w:marBottom w:val="0"/>
      <w:divBdr>
        <w:top w:val="none" w:sz="0" w:space="0" w:color="auto"/>
        <w:left w:val="none" w:sz="0" w:space="0" w:color="auto"/>
        <w:bottom w:val="none" w:sz="0" w:space="0" w:color="auto"/>
        <w:right w:val="none" w:sz="0" w:space="0" w:color="auto"/>
      </w:divBdr>
    </w:div>
    <w:div w:id="1906598728">
      <w:bodyDiv w:val="1"/>
      <w:marLeft w:val="0"/>
      <w:marRight w:val="0"/>
      <w:marTop w:val="0"/>
      <w:marBottom w:val="0"/>
      <w:divBdr>
        <w:top w:val="none" w:sz="0" w:space="0" w:color="auto"/>
        <w:left w:val="none" w:sz="0" w:space="0" w:color="auto"/>
        <w:bottom w:val="none" w:sz="0" w:space="0" w:color="auto"/>
        <w:right w:val="none" w:sz="0" w:space="0" w:color="auto"/>
      </w:divBdr>
    </w:div>
    <w:div w:id="1906605486">
      <w:bodyDiv w:val="1"/>
      <w:marLeft w:val="0"/>
      <w:marRight w:val="0"/>
      <w:marTop w:val="0"/>
      <w:marBottom w:val="0"/>
      <w:divBdr>
        <w:top w:val="none" w:sz="0" w:space="0" w:color="auto"/>
        <w:left w:val="none" w:sz="0" w:space="0" w:color="auto"/>
        <w:bottom w:val="none" w:sz="0" w:space="0" w:color="auto"/>
        <w:right w:val="none" w:sz="0" w:space="0" w:color="auto"/>
      </w:divBdr>
    </w:div>
    <w:div w:id="1906646656">
      <w:bodyDiv w:val="1"/>
      <w:marLeft w:val="0"/>
      <w:marRight w:val="0"/>
      <w:marTop w:val="0"/>
      <w:marBottom w:val="0"/>
      <w:divBdr>
        <w:top w:val="none" w:sz="0" w:space="0" w:color="auto"/>
        <w:left w:val="none" w:sz="0" w:space="0" w:color="auto"/>
        <w:bottom w:val="none" w:sz="0" w:space="0" w:color="auto"/>
        <w:right w:val="none" w:sz="0" w:space="0" w:color="auto"/>
      </w:divBdr>
    </w:div>
    <w:div w:id="1906647835">
      <w:bodyDiv w:val="1"/>
      <w:marLeft w:val="0"/>
      <w:marRight w:val="0"/>
      <w:marTop w:val="0"/>
      <w:marBottom w:val="0"/>
      <w:divBdr>
        <w:top w:val="none" w:sz="0" w:space="0" w:color="auto"/>
        <w:left w:val="none" w:sz="0" w:space="0" w:color="auto"/>
        <w:bottom w:val="none" w:sz="0" w:space="0" w:color="auto"/>
        <w:right w:val="none" w:sz="0" w:space="0" w:color="auto"/>
      </w:divBdr>
    </w:div>
    <w:div w:id="1906723773">
      <w:bodyDiv w:val="1"/>
      <w:marLeft w:val="0"/>
      <w:marRight w:val="0"/>
      <w:marTop w:val="0"/>
      <w:marBottom w:val="0"/>
      <w:divBdr>
        <w:top w:val="none" w:sz="0" w:space="0" w:color="auto"/>
        <w:left w:val="none" w:sz="0" w:space="0" w:color="auto"/>
        <w:bottom w:val="none" w:sz="0" w:space="0" w:color="auto"/>
        <w:right w:val="none" w:sz="0" w:space="0" w:color="auto"/>
      </w:divBdr>
    </w:div>
    <w:div w:id="1906724140">
      <w:bodyDiv w:val="1"/>
      <w:marLeft w:val="0"/>
      <w:marRight w:val="0"/>
      <w:marTop w:val="0"/>
      <w:marBottom w:val="0"/>
      <w:divBdr>
        <w:top w:val="none" w:sz="0" w:space="0" w:color="auto"/>
        <w:left w:val="none" w:sz="0" w:space="0" w:color="auto"/>
        <w:bottom w:val="none" w:sz="0" w:space="0" w:color="auto"/>
        <w:right w:val="none" w:sz="0" w:space="0" w:color="auto"/>
      </w:divBdr>
    </w:div>
    <w:div w:id="1906837004">
      <w:bodyDiv w:val="1"/>
      <w:marLeft w:val="0"/>
      <w:marRight w:val="0"/>
      <w:marTop w:val="0"/>
      <w:marBottom w:val="0"/>
      <w:divBdr>
        <w:top w:val="none" w:sz="0" w:space="0" w:color="auto"/>
        <w:left w:val="none" w:sz="0" w:space="0" w:color="auto"/>
        <w:bottom w:val="none" w:sz="0" w:space="0" w:color="auto"/>
        <w:right w:val="none" w:sz="0" w:space="0" w:color="auto"/>
      </w:divBdr>
    </w:div>
    <w:div w:id="1907106368">
      <w:bodyDiv w:val="1"/>
      <w:marLeft w:val="0"/>
      <w:marRight w:val="0"/>
      <w:marTop w:val="0"/>
      <w:marBottom w:val="0"/>
      <w:divBdr>
        <w:top w:val="none" w:sz="0" w:space="0" w:color="auto"/>
        <w:left w:val="none" w:sz="0" w:space="0" w:color="auto"/>
        <w:bottom w:val="none" w:sz="0" w:space="0" w:color="auto"/>
        <w:right w:val="none" w:sz="0" w:space="0" w:color="auto"/>
      </w:divBdr>
    </w:div>
    <w:div w:id="1907370601">
      <w:bodyDiv w:val="1"/>
      <w:marLeft w:val="0"/>
      <w:marRight w:val="0"/>
      <w:marTop w:val="0"/>
      <w:marBottom w:val="0"/>
      <w:divBdr>
        <w:top w:val="none" w:sz="0" w:space="0" w:color="auto"/>
        <w:left w:val="none" w:sz="0" w:space="0" w:color="auto"/>
        <w:bottom w:val="none" w:sz="0" w:space="0" w:color="auto"/>
        <w:right w:val="none" w:sz="0" w:space="0" w:color="auto"/>
      </w:divBdr>
    </w:div>
    <w:div w:id="1907567038">
      <w:bodyDiv w:val="1"/>
      <w:marLeft w:val="0"/>
      <w:marRight w:val="0"/>
      <w:marTop w:val="0"/>
      <w:marBottom w:val="0"/>
      <w:divBdr>
        <w:top w:val="none" w:sz="0" w:space="0" w:color="auto"/>
        <w:left w:val="none" w:sz="0" w:space="0" w:color="auto"/>
        <w:bottom w:val="none" w:sz="0" w:space="0" w:color="auto"/>
        <w:right w:val="none" w:sz="0" w:space="0" w:color="auto"/>
      </w:divBdr>
    </w:div>
    <w:div w:id="1907570830">
      <w:bodyDiv w:val="1"/>
      <w:marLeft w:val="0"/>
      <w:marRight w:val="0"/>
      <w:marTop w:val="0"/>
      <w:marBottom w:val="0"/>
      <w:divBdr>
        <w:top w:val="none" w:sz="0" w:space="0" w:color="auto"/>
        <w:left w:val="none" w:sz="0" w:space="0" w:color="auto"/>
        <w:bottom w:val="none" w:sz="0" w:space="0" w:color="auto"/>
        <w:right w:val="none" w:sz="0" w:space="0" w:color="auto"/>
      </w:divBdr>
    </w:div>
    <w:div w:id="1907757734">
      <w:bodyDiv w:val="1"/>
      <w:marLeft w:val="0"/>
      <w:marRight w:val="0"/>
      <w:marTop w:val="0"/>
      <w:marBottom w:val="0"/>
      <w:divBdr>
        <w:top w:val="none" w:sz="0" w:space="0" w:color="auto"/>
        <w:left w:val="none" w:sz="0" w:space="0" w:color="auto"/>
        <w:bottom w:val="none" w:sz="0" w:space="0" w:color="auto"/>
        <w:right w:val="none" w:sz="0" w:space="0" w:color="auto"/>
      </w:divBdr>
    </w:div>
    <w:div w:id="1907840106">
      <w:bodyDiv w:val="1"/>
      <w:marLeft w:val="0"/>
      <w:marRight w:val="0"/>
      <w:marTop w:val="0"/>
      <w:marBottom w:val="0"/>
      <w:divBdr>
        <w:top w:val="none" w:sz="0" w:space="0" w:color="auto"/>
        <w:left w:val="none" w:sz="0" w:space="0" w:color="auto"/>
        <w:bottom w:val="none" w:sz="0" w:space="0" w:color="auto"/>
        <w:right w:val="none" w:sz="0" w:space="0" w:color="auto"/>
      </w:divBdr>
    </w:div>
    <w:div w:id="1908149290">
      <w:bodyDiv w:val="1"/>
      <w:marLeft w:val="0"/>
      <w:marRight w:val="0"/>
      <w:marTop w:val="0"/>
      <w:marBottom w:val="0"/>
      <w:divBdr>
        <w:top w:val="none" w:sz="0" w:space="0" w:color="auto"/>
        <w:left w:val="none" w:sz="0" w:space="0" w:color="auto"/>
        <w:bottom w:val="none" w:sz="0" w:space="0" w:color="auto"/>
        <w:right w:val="none" w:sz="0" w:space="0" w:color="auto"/>
      </w:divBdr>
    </w:div>
    <w:div w:id="1908342818">
      <w:bodyDiv w:val="1"/>
      <w:marLeft w:val="0"/>
      <w:marRight w:val="0"/>
      <w:marTop w:val="0"/>
      <w:marBottom w:val="0"/>
      <w:divBdr>
        <w:top w:val="none" w:sz="0" w:space="0" w:color="auto"/>
        <w:left w:val="none" w:sz="0" w:space="0" w:color="auto"/>
        <w:bottom w:val="none" w:sz="0" w:space="0" w:color="auto"/>
        <w:right w:val="none" w:sz="0" w:space="0" w:color="auto"/>
      </w:divBdr>
    </w:div>
    <w:div w:id="1908421743">
      <w:bodyDiv w:val="1"/>
      <w:marLeft w:val="0"/>
      <w:marRight w:val="0"/>
      <w:marTop w:val="0"/>
      <w:marBottom w:val="0"/>
      <w:divBdr>
        <w:top w:val="none" w:sz="0" w:space="0" w:color="auto"/>
        <w:left w:val="none" w:sz="0" w:space="0" w:color="auto"/>
        <w:bottom w:val="none" w:sz="0" w:space="0" w:color="auto"/>
        <w:right w:val="none" w:sz="0" w:space="0" w:color="auto"/>
      </w:divBdr>
    </w:div>
    <w:div w:id="1908487815">
      <w:bodyDiv w:val="1"/>
      <w:marLeft w:val="0"/>
      <w:marRight w:val="0"/>
      <w:marTop w:val="0"/>
      <w:marBottom w:val="0"/>
      <w:divBdr>
        <w:top w:val="none" w:sz="0" w:space="0" w:color="auto"/>
        <w:left w:val="none" w:sz="0" w:space="0" w:color="auto"/>
        <w:bottom w:val="none" w:sz="0" w:space="0" w:color="auto"/>
        <w:right w:val="none" w:sz="0" w:space="0" w:color="auto"/>
      </w:divBdr>
    </w:div>
    <w:div w:id="1908496495">
      <w:bodyDiv w:val="1"/>
      <w:marLeft w:val="0"/>
      <w:marRight w:val="0"/>
      <w:marTop w:val="0"/>
      <w:marBottom w:val="0"/>
      <w:divBdr>
        <w:top w:val="none" w:sz="0" w:space="0" w:color="auto"/>
        <w:left w:val="none" w:sz="0" w:space="0" w:color="auto"/>
        <w:bottom w:val="none" w:sz="0" w:space="0" w:color="auto"/>
        <w:right w:val="none" w:sz="0" w:space="0" w:color="auto"/>
      </w:divBdr>
    </w:div>
    <w:div w:id="1908563234">
      <w:bodyDiv w:val="1"/>
      <w:marLeft w:val="0"/>
      <w:marRight w:val="0"/>
      <w:marTop w:val="0"/>
      <w:marBottom w:val="0"/>
      <w:divBdr>
        <w:top w:val="none" w:sz="0" w:space="0" w:color="auto"/>
        <w:left w:val="none" w:sz="0" w:space="0" w:color="auto"/>
        <w:bottom w:val="none" w:sz="0" w:space="0" w:color="auto"/>
        <w:right w:val="none" w:sz="0" w:space="0" w:color="auto"/>
      </w:divBdr>
    </w:div>
    <w:div w:id="1908999023">
      <w:bodyDiv w:val="1"/>
      <w:marLeft w:val="0"/>
      <w:marRight w:val="0"/>
      <w:marTop w:val="0"/>
      <w:marBottom w:val="0"/>
      <w:divBdr>
        <w:top w:val="none" w:sz="0" w:space="0" w:color="auto"/>
        <w:left w:val="none" w:sz="0" w:space="0" w:color="auto"/>
        <w:bottom w:val="none" w:sz="0" w:space="0" w:color="auto"/>
        <w:right w:val="none" w:sz="0" w:space="0" w:color="auto"/>
      </w:divBdr>
    </w:div>
    <w:div w:id="1909001801">
      <w:bodyDiv w:val="1"/>
      <w:marLeft w:val="0"/>
      <w:marRight w:val="0"/>
      <w:marTop w:val="0"/>
      <w:marBottom w:val="0"/>
      <w:divBdr>
        <w:top w:val="none" w:sz="0" w:space="0" w:color="auto"/>
        <w:left w:val="none" w:sz="0" w:space="0" w:color="auto"/>
        <w:bottom w:val="none" w:sz="0" w:space="0" w:color="auto"/>
        <w:right w:val="none" w:sz="0" w:space="0" w:color="auto"/>
      </w:divBdr>
    </w:div>
    <w:div w:id="1909149095">
      <w:bodyDiv w:val="1"/>
      <w:marLeft w:val="0"/>
      <w:marRight w:val="0"/>
      <w:marTop w:val="0"/>
      <w:marBottom w:val="0"/>
      <w:divBdr>
        <w:top w:val="none" w:sz="0" w:space="0" w:color="auto"/>
        <w:left w:val="none" w:sz="0" w:space="0" w:color="auto"/>
        <w:bottom w:val="none" w:sz="0" w:space="0" w:color="auto"/>
        <w:right w:val="none" w:sz="0" w:space="0" w:color="auto"/>
      </w:divBdr>
    </w:div>
    <w:div w:id="1909150491">
      <w:bodyDiv w:val="1"/>
      <w:marLeft w:val="0"/>
      <w:marRight w:val="0"/>
      <w:marTop w:val="0"/>
      <w:marBottom w:val="0"/>
      <w:divBdr>
        <w:top w:val="none" w:sz="0" w:space="0" w:color="auto"/>
        <w:left w:val="none" w:sz="0" w:space="0" w:color="auto"/>
        <w:bottom w:val="none" w:sz="0" w:space="0" w:color="auto"/>
        <w:right w:val="none" w:sz="0" w:space="0" w:color="auto"/>
      </w:divBdr>
    </w:div>
    <w:div w:id="1909218613">
      <w:bodyDiv w:val="1"/>
      <w:marLeft w:val="0"/>
      <w:marRight w:val="0"/>
      <w:marTop w:val="0"/>
      <w:marBottom w:val="0"/>
      <w:divBdr>
        <w:top w:val="none" w:sz="0" w:space="0" w:color="auto"/>
        <w:left w:val="none" w:sz="0" w:space="0" w:color="auto"/>
        <w:bottom w:val="none" w:sz="0" w:space="0" w:color="auto"/>
        <w:right w:val="none" w:sz="0" w:space="0" w:color="auto"/>
      </w:divBdr>
    </w:div>
    <w:div w:id="1909222192">
      <w:bodyDiv w:val="1"/>
      <w:marLeft w:val="0"/>
      <w:marRight w:val="0"/>
      <w:marTop w:val="0"/>
      <w:marBottom w:val="0"/>
      <w:divBdr>
        <w:top w:val="none" w:sz="0" w:space="0" w:color="auto"/>
        <w:left w:val="none" w:sz="0" w:space="0" w:color="auto"/>
        <w:bottom w:val="none" w:sz="0" w:space="0" w:color="auto"/>
        <w:right w:val="none" w:sz="0" w:space="0" w:color="auto"/>
      </w:divBdr>
    </w:div>
    <w:div w:id="1909336857">
      <w:bodyDiv w:val="1"/>
      <w:marLeft w:val="0"/>
      <w:marRight w:val="0"/>
      <w:marTop w:val="0"/>
      <w:marBottom w:val="0"/>
      <w:divBdr>
        <w:top w:val="none" w:sz="0" w:space="0" w:color="auto"/>
        <w:left w:val="none" w:sz="0" w:space="0" w:color="auto"/>
        <w:bottom w:val="none" w:sz="0" w:space="0" w:color="auto"/>
        <w:right w:val="none" w:sz="0" w:space="0" w:color="auto"/>
      </w:divBdr>
    </w:div>
    <w:div w:id="1909341714">
      <w:bodyDiv w:val="1"/>
      <w:marLeft w:val="0"/>
      <w:marRight w:val="0"/>
      <w:marTop w:val="0"/>
      <w:marBottom w:val="0"/>
      <w:divBdr>
        <w:top w:val="none" w:sz="0" w:space="0" w:color="auto"/>
        <w:left w:val="none" w:sz="0" w:space="0" w:color="auto"/>
        <w:bottom w:val="none" w:sz="0" w:space="0" w:color="auto"/>
        <w:right w:val="none" w:sz="0" w:space="0" w:color="auto"/>
      </w:divBdr>
    </w:div>
    <w:div w:id="1909415350">
      <w:bodyDiv w:val="1"/>
      <w:marLeft w:val="0"/>
      <w:marRight w:val="0"/>
      <w:marTop w:val="0"/>
      <w:marBottom w:val="0"/>
      <w:divBdr>
        <w:top w:val="none" w:sz="0" w:space="0" w:color="auto"/>
        <w:left w:val="none" w:sz="0" w:space="0" w:color="auto"/>
        <w:bottom w:val="none" w:sz="0" w:space="0" w:color="auto"/>
        <w:right w:val="none" w:sz="0" w:space="0" w:color="auto"/>
      </w:divBdr>
    </w:div>
    <w:div w:id="1909417776">
      <w:bodyDiv w:val="1"/>
      <w:marLeft w:val="0"/>
      <w:marRight w:val="0"/>
      <w:marTop w:val="0"/>
      <w:marBottom w:val="0"/>
      <w:divBdr>
        <w:top w:val="none" w:sz="0" w:space="0" w:color="auto"/>
        <w:left w:val="none" w:sz="0" w:space="0" w:color="auto"/>
        <w:bottom w:val="none" w:sz="0" w:space="0" w:color="auto"/>
        <w:right w:val="none" w:sz="0" w:space="0" w:color="auto"/>
      </w:divBdr>
    </w:div>
    <w:div w:id="1909459713">
      <w:bodyDiv w:val="1"/>
      <w:marLeft w:val="0"/>
      <w:marRight w:val="0"/>
      <w:marTop w:val="0"/>
      <w:marBottom w:val="0"/>
      <w:divBdr>
        <w:top w:val="none" w:sz="0" w:space="0" w:color="auto"/>
        <w:left w:val="none" w:sz="0" w:space="0" w:color="auto"/>
        <w:bottom w:val="none" w:sz="0" w:space="0" w:color="auto"/>
        <w:right w:val="none" w:sz="0" w:space="0" w:color="auto"/>
      </w:divBdr>
    </w:div>
    <w:div w:id="1909607199">
      <w:bodyDiv w:val="1"/>
      <w:marLeft w:val="0"/>
      <w:marRight w:val="0"/>
      <w:marTop w:val="0"/>
      <w:marBottom w:val="0"/>
      <w:divBdr>
        <w:top w:val="none" w:sz="0" w:space="0" w:color="auto"/>
        <w:left w:val="none" w:sz="0" w:space="0" w:color="auto"/>
        <w:bottom w:val="none" w:sz="0" w:space="0" w:color="auto"/>
        <w:right w:val="none" w:sz="0" w:space="0" w:color="auto"/>
      </w:divBdr>
    </w:div>
    <w:div w:id="1909608525">
      <w:bodyDiv w:val="1"/>
      <w:marLeft w:val="0"/>
      <w:marRight w:val="0"/>
      <w:marTop w:val="0"/>
      <w:marBottom w:val="0"/>
      <w:divBdr>
        <w:top w:val="none" w:sz="0" w:space="0" w:color="auto"/>
        <w:left w:val="none" w:sz="0" w:space="0" w:color="auto"/>
        <w:bottom w:val="none" w:sz="0" w:space="0" w:color="auto"/>
        <w:right w:val="none" w:sz="0" w:space="0" w:color="auto"/>
      </w:divBdr>
    </w:div>
    <w:div w:id="1909609542">
      <w:bodyDiv w:val="1"/>
      <w:marLeft w:val="0"/>
      <w:marRight w:val="0"/>
      <w:marTop w:val="0"/>
      <w:marBottom w:val="0"/>
      <w:divBdr>
        <w:top w:val="none" w:sz="0" w:space="0" w:color="auto"/>
        <w:left w:val="none" w:sz="0" w:space="0" w:color="auto"/>
        <w:bottom w:val="none" w:sz="0" w:space="0" w:color="auto"/>
        <w:right w:val="none" w:sz="0" w:space="0" w:color="auto"/>
      </w:divBdr>
    </w:div>
    <w:div w:id="1909729775">
      <w:bodyDiv w:val="1"/>
      <w:marLeft w:val="0"/>
      <w:marRight w:val="0"/>
      <w:marTop w:val="0"/>
      <w:marBottom w:val="0"/>
      <w:divBdr>
        <w:top w:val="none" w:sz="0" w:space="0" w:color="auto"/>
        <w:left w:val="none" w:sz="0" w:space="0" w:color="auto"/>
        <w:bottom w:val="none" w:sz="0" w:space="0" w:color="auto"/>
        <w:right w:val="none" w:sz="0" w:space="0" w:color="auto"/>
      </w:divBdr>
    </w:div>
    <w:div w:id="1909802712">
      <w:bodyDiv w:val="1"/>
      <w:marLeft w:val="0"/>
      <w:marRight w:val="0"/>
      <w:marTop w:val="0"/>
      <w:marBottom w:val="0"/>
      <w:divBdr>
        <w:top w:val="none" w:sz="0" w:space="0" w:color="auto"/>
        <w:left w:val="none" w:sz="0" w:space="0" w:color="auto"/>
        <w:bottom w:val="none" w:sz="0" w:space="0" w:color="auto"/>
        <w:right w:val="none" w:sz="0" w:space="0" w:color="auto"/>
      </w:divBdr>
    </w:div>
    <w:div w:id="1909874278">
      <w:bodyDiv w:val="1"/>
      <w:marLeft w:val="0"/>
      <w:marRight w:val="0"/>
      <w:marTop w:val="0"/>
      <w:marBottom w:val="0"/>
      <w:divBdr>
        <w:top w:val="none" w:sz="0" w:space="0" w:color="auto"/>
        <w:left w:val="none" w:sz="0" w:space="0" w:color="auto"/>
        <w:bottom w:val="none" w:sz="0" w:space="0" w:color="auto"/>
        <w:right w:val="none" w:sz="0" w:space="0" w:color="auto"/>
      </w:divBdr>
    </w:div>
    <w:div w:id="1909877078">
      <w:bodyDiv w:val="1"/>
      <w:marLeft w:val="0"/>
      <w:marRight w:val="0"/>
      <w:marTop w:val="0"/>
      <w:marBottom w:val="0"/>
      <w:divBdr>
        <w:top w:val="none" w:sz="0" w:space="0" w:color="auto"/>
        <w:left w:val="none" w:sz="0" w:space="0" w:color="auto"/>
        <w:bottom w:val="none" w:sz="0" w:space="0" w:color="auto"/>
        <w:right w:val="none" w:sz="0" w:space="0" w:color="auto"/>
      </w:divBdr>
    </w:div>
    <w:div w:id="1909993506">
      <w:bodyDiv w:val="1"/>
      <w:marLeft w:val="0"/>
      <w:marRight w:val="0"/>
      <w:marTop w:val="0"/>
      <w:marBottom w:val="0"/>
      <w:divBdr>
        <w:top w:val="none" w:sz="0" w:space="0" w:color="auto"/>
        <w:left w:val="none" w:sz="0" w:space="0" w:color="auto"/>
        <w:bottom w:val="none" w:sz="0" w:space="0" w:color="auto"/>
        <w:right w:val="none" w:sz="0" w:space="0" w:color="auto"/>
      </w:divBdr>
    </w:div>
    <w:div w:id="1910068677">
      <w:bodyDiv w:val="1"/>
      <w:marLeft w:val="0"/>
      <w:marRight w:val="0"/>
      <w:marTop w:val="0"/>
      <w:marBottom w:val="0"/>
      <w:divBdr>
        <w:top w:val="none" w:sz="0" w:space="0" w:color="auto"/>
        <w:left w:val="none" w:sz="0" w:space="0" w:color="auto"/>
        <w:bottom w:val="none" w:sz="0" w:space="0" w:color="auto"/>
        <w:right w:val="none" w:sz="0" w:space="0" w:color="auto"/>
      </w:divBdr>
    </w:div>
    <w:div w:id="1910070657">
      <w:bodyDiv w:val="1"/>
      <w:marLeft w:val="0"/>
      <w:marRight w:val="0"/>
      <w:marTop w:val="0"/>
      <w:marBottom w:val="0"/>
      <w:divBdr>
        <w:top w:val="none" w:sz="0" w:space="0" w:color="auto"/>
        <w:left w:val="none" w:sz="0" w:space="0" w:color="auto"/>
        <w:bottom w:val="none" w:sz="0" w:space="0" w:color="auto"/>
        <w:right w:val="none" w:sz="0" w:space="0" w:color="auto"/>
      </w:divBdr>
    </w:div>
    <w:div w:id="1910311712">
      <w:bodyDiv w:val="1"/>
      <w:marLeft w:val="0"/>
      <w:marRight w:val="0"/>
      <w:marTop w:val="0"/>
      <w:marBottom w:val="0"/>
      <w:divBdr>
        <w:top w:val="none" w:sz="0" w:space="0" w:color="auto"/>
        <w:left w:val="none" w:sz="0" w:space="0" w:color="auto"/>
        <w:bottom w:val="none" w:sz="0" w:space="0" w:color="auto"/>
        <w:right w:val="none" w:sz="0" w:space="0" w:color="auto"/>
      </w:divBdr>
    </w:div>
    <w:div w:id="1910378259">
      <w:bodyDiv w:val="1"/>
      <w:marLeft w:val="0"/>
      <w:marRight w:val="0"/>
      <w:marTop w:val="0"/>
      <w:marBottom w:val="0"/>
      <w:divBdr>
        <w:top w:val="none" w:sz="0" w:space="0" w:color="auto"/>
        <w:left w:val="none" w:sz="0" w:space="0" w:color="auto"/>
        <w:bottom w:val="none" w:sz="0" w:space="0" w:color="auto"/>
        <w:right w:val="none" w:sz="0" w:space="0" w:color="auto"/>
      </w:divBdr>
    </w:div>
    <w:div w:id="1910462078">
      <w:bodyDiv w:val="1"/>
      <w:marLeft w:val="0"/>
      <w:marRight w:val="0"/>
      <w:marTop w:val="0"/>
      <w:marBottom w:val="0"/>
      <w:divBdr>
        <w:top w:val="none" w:sz="0" w:space="0" w:color="auto"/>
        <w:left w:val="none" w:sz="0" w:space="0" w:color="auto"/>
        <w:bottom w:val="none" w:sz="0" w:space="0" w:color="auto"/>
        <w:right w:val="none" w:sz="0" w:space="0" w:color="auto"/>
      </w:divBdr>
    </w:div>
    <w:div w:id="1910530050">
      <w:bodyDiv w:val="1"/>
      <w:marLeft w:val="0"/>
      <w:marRight w:val="0"/>
      <w:marTop w:val="0"/>
      <w:marBottom w:val="0"/>
      <w:divBdr>
        <w:top w:val="none" w:sz="0" w:space="0" w:color="auto"/>
        <w:left w:val="none" w:sz="0" w:space="0" w:color="auto"/>
        <w:bottom w:val="none" w:sz="0" w:space="0" w:color="auto"/>
        <w:right w:val="none" w:sz="0" w:space="0" w:color="auto"/>
      </w:divBdr>
    </w:div>
    <w:div w:id="1910648883">
      <w:bodyDiv w:val="1"/>
      <w:marLeft w:val="0"/>
      <w:marRight w:val="0"/>
      <w:marTop w:val="0"/>
      <w:marBottom w:val="0"/>
      <w:divBdr>
        <w:top w:val="none" w:sz="0" w:space="0" w:color="auto"/>
        <w:left w:val="none" w:sz="0" w:space="0" w:color="auto"/>
        <w:bottom w:val="none" w:sz="0" w:space="0" w:color="auto"/>
        <w:right w:val="none" w:sz="0" w:space="0" w:color="auto"/>
      </w:divBdr>
    </w:div>
    <w:div w:id="1910650413">
      <w:bodyDiv w:val="1"/>
      <w:marLeft w:val="0"/>
      <w:marRight w:val="0"/>
      <w:marTop w:val="0"/>
      <w:marBottom w:val="0"/>
      <w:divBdr>
        <w:top w:val="none" w:sz="0" w:space="0" w:color="auto"/>
        <w:left w:val="none" w:sz="0" w:space="0" w:color="auto"/>
        <w:bottom w:val="none" w:sz="0" w:space="0" w:color="auto"/>
        <w:right w:val="none" w:sz="0" w:space="0" w:color="auto"/>
      </w:divBdr>
    </w:div>
    <w:div w:id="1910728559">
      <w:bodyDiv w:val="1"/>
      <w:marLeft w:val="0"/>
      <w:marRight w:val="0"/>
      <w:marTop w:val="0"/>
      <w:marBottom w:val="0"/>
      <w:divBdr>
        <w:top w:val="none" w:sz="0" w:space="0" w:color="auto"/>
        <w:left w:val="none" w:sz="0" w:space="0" w:color="auto"/>
        <w:bottom w:val="none" w:sz="0" w:space="0" w:color="auto"/>
        <w:right w:val="none" w:sz="0" w:space="0" w:color="auto"/>
      </w:divBdr>
    </w:div>
    <w:div w:id="1910846139">
      <w:bodyDiv w:val="1"/>
      <w:marLeft w:val="0"/>
      <w:marRight w:val="0"/>
      <w:marTop w:val="0"/>
      <w:marBottom w:val="0"/>
      <w:divBdr>
        <w:top w:val="none" w:sz="0" w:space="0" w:color="auto"/>
        <w:left w:val="none" w:sz="0" w:space="0" w:color="auto"/>
        <w:bottom w:val="none" w:sz="0" w:space="0" w:color="auto"/>
        <w:right w:val="none" w:sz="0" w:space="0" w:color="auto"/>
      </w:divBdr>
    </w:div>
    <w:div w:id="1910917015">
      <w:bodyDiv w:val="1"/>
      <w:marLeft w:val="0"/>
      <w:marRight w:val="0"/>
      <w:marTop w:val="0"/>
      <w:marBottom w:val="0"/>
      <w:divBdr>
        <w:top w:val="none" w:sz="0" w:space="0" w:color="auto"/>
        <w:left w:val="none" w:sz="0" w:space="0" w:color="auto"/>
        <w:bottom w:val="none" w:sz="0" w:space="0" w:color="auto"/>
        <w:right w:val="none" w:sz="0" w:space="0" w:color="auto"/>
      </w:divBdr>
    </w:div>
    <w:div w:id="1911184907">
      <w:bodyDiv w:val="1"/>
      <w:marLeft w:val="0"/>
      <w:marRight w:val="0"/>
      <w:marTop w:val="0"/>
      <w:marBottom w:val="0"/>
      <w:divBdr>
        <w:top w:val="none" w:sz="0" w:space="0" w:color="auto"/>
        <w:left w:val="none" w:sz="0" w:space="0" w:color="auto"/>
        <w:bottom w:val="none" w:sz="0" w:space="0" w:color="auto"/>
        <w:right w:val="none" w:sz="0" w:space="0" w:color="auto"/>
      </w:divBdr>
    </w:div>
    <w:div w:id="1911235845">
      <w:bodyDiv w:val="1"/>
      <w:marLeft w:val="0"/>
      <w:marRight w:val="0"/>
      <w:marTop w:val="0"/>
      <w:marBottom w:val="0"/>
      <w:divBdr>
        <w:top w:val="none" w:sz="0" w:space="0" w:color="auto"/>
        <w:left w:val="none" w:sz="0" w:space="0" w:color="auto"/>
        <w:bottom w:val="none" w:sz="0" w:space="0" w:color="auto"/>
        <w:right w:val="none" w:sz="0" w:space="0" w:color="auto"/>
      </w:divBdr>
    </w:div>
    <w:div w:id="1911427912">
      <w:bodyDiv w:val="1"/>
      <w:marLeft w:val="0"/>
      <w:marRight w:val="0"/>
      <w:marTop w:val="0"/>
      <w:marBottom w:val="0"/>
      <w:divBdr>
        <w:top w:val="none" w:sz="0" w:space="0" w:color="auto"/>
        <w:left w:val="none" w:sz="0" w:space="0" w:color="auto"/>
        <w:bottom w:val="none" w:sz="0" w:space="0" w:color="auto"/>
        <w:right w:val="none" w:sz="0" w:space="0" w:color="auto"/>
      </w:divBdr>
    </w:div>
    <w:div w:id="1911454474">
      <w:bodyDiv w:val="1"/>
      <w:marLeft w:val="0"/>
      <w:marRight w:val="0"/>
      <w:marTop w:val="0"/>
      <w:marBottom w:val="0"/>
      <w:divBdr>
        <w:top w:val="none" w:sz="0" w:space="0" w:color="auto"/>
        <w:left w:val="none" w:sz="0" w:space="0" w:color="auto"/>
        <w:bottom w:val="none" w:sz="0" w:space="0" w:color="auto"/>
        <w:right w:val="none" w:sz="0" w:space="0" w:color="auto"/>
      </w:divBdr>
    </w:div>
    <w:div w:id="1911501895">
      <w:bodyDiv w:val="1"/>
      <w:marLeft w:val="0"/>
      <w:marRight w:val="0"/>
      <w:marTop w:val="0"/>
      <w:marBottom w:val="0"/>
      <w:divBdr>
        <w:top w:val="none" w:sz="0" w:space="0" w:color="auto"/>
        <w:left w:val="none" w:sz="0" w:space="0" w:color="auto"/>
        <w:bottom w:val="none" w:sz="0" w:space="0" w:color="auto"/>
        <w:right w:val="none" w:sz="0" w:space="0" w:color="auto"/>
      </w:divBdr>
    </w:div>
    <w:div w:id="1911571213">
      <w:bodyDiv w:val="1"/>
      <w:marLeft w:val="0"/>
      <w:marRight w:val="0"/>
      <w:marTop w:val="0"/>
      <w:marBottom w:val="0"/>
      <w:divBdr>
        <w:top w:val="none" w:sz="0" w:space="0" w:color="auto"/>
        <w:left w:val="none" w:sz="0" w:space="0" w:color="auto"/>
        <w:bottom w:val="none" w:sz="0" w:space="0" w:color="auto"/>
        <w:right w:val="none" w:sz="0" w:space="0" w:color="auto"/>
      </w:divBdr>
    </w:div>
    <w:div w:id="1911572551">
      <w:bodyDiv w:val="1"/>
      <w:marLeft w:val="0"/>
      <w:marRight w:val="0"/>
      <w:marTop w:val="0"/>
      <w:marBottom w:val="0"/>
      <w:divBdr>
        <w:top w:val="none" w:sz="0" w:space="0" w:color="auto"/>
        <w:left w:val="none" w:sz="0" w:space="0" w:color="auto"/>
        <w:bottom w:val="none" w:sz="0" w:space="0" w:color="auto"/>
        <w:right w:val="none" w:sz="0" w:space="0" w:color="auto"/>
      </w:divBdr>
    </w:div>
    <w:div w:id="1911576497">
      <w:bodyDiv w:val="1"/>
      <w:marLeft w:val="0"/>
      <w:marRight w:val="0"/>
      <w:marTop w:val="0"/>
      <w:marBottom w:val="0"/>
      <w:divBdr>
        <w:top w:val="none" w:sz="0" w:space="0" w:color="auto"/>
        <w:left w:val="none" w:sz="0" w:space="0" w:color="auto"/>
        <w:bottom w:val="none" w:sz="0" w:space="0" w:color="auto"/>
        <w:right w:val="none" w:sz="0" w:space="0" w:color="auto"/>
      </w:divBdr>
    </w:div>
    <w:div w:id="1911649729">
      <w:bodyDiv w:val="1"/>
      <w:marLeft w:val="0"/>
      <w:marRight w:val="0"/>
      <w:marTop w:val="0"/>
      <w:marBottom w:val="0"/>
      <w:divBdr>
        <w:top w:val="none" w:sz="0" w:space="0" w:color="auto"/>
        <w:left w:val="none" w:sz="0" w:space="0" w:color="auto"/>
        <w:bottom w:val="none" w:sz="0" w:space="0" w:color="auto"/>
        <w:right w:val="none" w:sz="0" w:space="0" w:color="auto"/>
      </w:divBdr>
    </w:div>
    <w:div w:id="1911690948">
      <w:bodyDiv w:val="1"/>
      <w:marLeft w:val="0"/>
      <w:marRight w:val="0"/>
      <w:marTop w:val="0"/>
      <w:marBottom w:val="0"/>
      <w:divBdr>
        <w:top w:val="none" w:sz="0" w:space="0" w:color="auto"/>
        <w:left w:val="none" w:sz="0" w:space="0" w:color="auto"/>
        <w:bottom w:val="none" w:sz="0" w:space="0" w:color="auto"/>
        <w:right w:val="none" w:sz="0" w:space="0" w:color="auto"/>
      </w:divBdr>
    </w:div>
    <w:div w:id="1911696208">
      <w:bodyDiv w:val="1"/>
      <w:marLeft w:val="0"/>
      <w:marRight w:val="0"/>
      <w:marTop w:val="0"/>
      <w:marBottom w:val="0"/>
      <w:divBdr>
        <w:top w:val="none" w:sz="0" w:space="0" w:color="auto"/>
        <w:left w:val="none" w:sz="0" w:space="0" w:color="auto"/>
        <w:bottom w:val="none" w:sz="0" w:space="0" w:color="auto"/>
        <w:right w:val="none" w:sz="0" w:space="0" w:color="auto"/>
      </w:divBdr>
    </w:div>
    <w:div w:id="1911765458">
      <w:bodyDiv w:val="1"/>
      <w:marLeft w:val="0"/>
      <w:marRight w:val="0"/>
      <w:marTop w:val="0"/>
      <w:marBottom w:val="0"/>
      <w:divBdr>
        <w:top w:val="none" w:sz="0" w:space="0" w:color="auto"/>
        <w:left w:val="none" w:sz="0" w:space="0" w:color="auto"/>
        <w:bottom w:val="none" w:sz="0" w:space="0" w:color="auto"/>
        <w:right w:val="none" w:sz="0" w:space="0" w:color="auto"/>
      </w:divBdr>
    </w:div>
    <w:div w:id="1911841582">
      <w:bodyDiv w:val="1"/>
      <w:marLeft w:val="0"/>
      <w:marRight w:val="0"/>
      <w:marTop w:val="0"/>
      <w:marBottom w:val="0"/>
      <w:divBdr>
        <w:top w:val="none" w:sz="0" w:space="0" w:color="auto"/>
        <w:left w:val="none" w:sz="0" w:space="0" w:color="auto"/>
        <w:bottom w:val="none" w:sz="0" w:space="0" w:color="auto"/>
        <w:right w:val="none" w:sz="0" w:space="0" w:color="auto"/>
      </w:divBdr>
    </w:div>
    <w:div w:id="1911888206">
      <w:bodyDiv w:val="1"/>
      <w:marLeft w:val="0"/>
      <w:marRight w:val="0"/>
      <w:marTop w:val="0"/>
      <w:marBottom w:val="0"/>
      <w:divBdr>
        <w:top w:val="none" w:sz="0" w:space="0" w:color="auto"/>
        <w:left w:val="none" w:sz="0" w:space="0" w:color="auto"/>
        <w:bottom w:val="none" w:sz="0" w:space="0" w:color="auto"/>
        <w:right w:val="none" w:sz="0" w:space="0" w:color="auto"/>
      </w:divBdr>
    </w:div>
    <w:div w:id="1912079450">
      <w:bodyDiv w:val="1"/>
      <w:marLeft w:val="0"/>
      <w:marRight w:val="0"/>
      <w:marTop w:val="0"/>
      <w:marBottom w:val="0"/>
      <w:divBdr>
        <w:top w:val="none" w:sz="0" w:space="0" w:color="auto"/>
        <w:left w:val="none" w:sz="0" w:space="0" w:color="auto"/>
        <w:bottom w:val="none" w:sz="0" w:space="0" w:color="auto"/>
        <w:right w:val="none" w:sz="0" w:space="0" w:color="auto"/>
      </w:divBdr>
    </w:div>
    <w:div w:id="1912151924">
      <w:bodyDiv w:val="1"/>
      <w:marLeft w:val="0"/>
      <w:marRight w:val="0"/>
      <w:marTop w:val="0"/>
      <w:marBottom w:val="0"/>
      <w:divBdr>
        <w:top w:val="none" w:sz="0" w:space="0" w:color="auto"/>
        <w:left w:val="none" w:sz="0" w:space="0" w:color="auto"/>
        <w:bottom w:val="none" w:sz="0" w:space="0" w:color="auto"/>
        <w:right w:val="none" w:sz="0" w:space="0" w:color="auto"/>
      </w:divBdr>
    </w:div>
    <w:div w:id="1912425840">
      <w:bodyDiv w:val="1"/>
      <w:marLeft w:val="0"/>
      <w:marRight w:val="0"/>
      <w:marTop w:val="0"/>
      <w:marBottom w:val="0"/>
      <w:divBdr>
        <w:top w:val="none" w:sz="0" w:space="0" w:color="auto"/>
        <w:left w:val="none" w:sz="0" w:space="0" w:color="auto"/>
        <w:bottom w:val="none" w:sz="0" w:space="0" w:color="auto"/>
        <w:right w:val="none" w:sz="0" w:space="0" w:color="auto"/>
      </w:divBdr>
    </w:div>
    <w:div w:id="1912426247">
      <w:bodyDiv w:val="1"/>
      <w:marLeft w:val="0"/>
      <w:marRight w:val="0"/>
      <w:marTop w:val="0"/>
      <w:marBottom w:val="0"/>
      <w:divBdr>
        <w:top w:val="none" w:sz="0" w:space="0" w:color="auto"/>
        <w:left w:val="none" w:sz="0" w:space="0" w:color="auto"/>
        <w:bottom w:val="none" w:sz="0" w:space="0" w:color="auto"/>
        <w:right w:val="none" w:sz="0" w:space="0" w:color="auto"/>
      </w:divBdr>
    </w:div>
    <w:div w:id="1912614076">
      <w:bodyDiv w:val="1"/>
      <w:marLeft w:val="0"/>
      <w:marRight w:val="0"/>
      <w:marTop w:val="0"/>
      <w:marBottom w:val="0"/>
      <w:divBdr>
        <w:top w:val="none" w:sz="0" w:space="0" w:color="auto"/>
        <w:left w:val="none" w:sz="0" w:space="0" w:color="auto"/>
        <w:bottom w:val="none" w:sz="0" w:space="0" w:color="auto"/>
        <w:right w:val="none" w:sz="0" w:space="0" w:color="auto"/>
      </w:divBdr>
    </w:div>
    <w:div w:id="1912616449">
      <w:bodyDiv w:val="1"/>
      <w:marLeft w:val="0"/>
      <w:marRight w:val="0"/>
      <w:marTop w:val="0"/>
      <w:marBottom w:val="0"/>
      <w:divBdr>
        <w:top w:val="none" w:sz="0" w:space="0" w:color="auto"/>
        <w:left w:val="none" w:sz="0" w:space="0" w:color="auto"/>
        <w:bottom w:val="none" w:sz="0" w:space="0" w:color="auto"/>
        <w:right w:val="none" w:sz="0" w:space="0" w:color="auto"/>
      </w:divBdr>
    </w:div>
    <w:div w:id="1912621441">
      <w:bodyDiv w:val="1"/>
      <w:marLeft w:val="0"/>
      <w:marRight w:val="0"/>
      <w:marTop w:val="0"/>
      <w:marBottom w:val="0"/>
      <w:divBdr>
        <w:top w:val="none" w:sz="0" w:space="0" w:color="auto"/>
        <w:left w:val="none" w:sz="0" w:space="0" w:color="auto"/>
        <w:bottom w:val="none" w:sz="0" w:space="0" w:color="auto"/>
        <w:right w:val="none" w:sz="0" w:space="0" w:color="auto"/>
      </w:divBdr>
    </w:div>
    <w:div w:id="1912622189">
      <w:bodyDiv w:val="1"/>
      <w:marLeft w:val="0"/>
      <w:marRight w:val="0"/>
      <w:marTop w:val="0"/>
      <w:marBottom w:val="0"/>
      <w:divBdr>
        <w:top w:val="none" w:sz="0" w:space="0" w:color="auto"/>
        <w:left w:val="none" w:sz="0" w:space="0" w:color="auto"/>
        <w:bottom w:val="none" w:sz="0" w:space="0" w:color="auto"/>
        <w:right w:val="none" w:sz="0" w:space="0" w:color="auto"/>
      </w:divBdr>
    </w:div>
    <w:div w:id="1912734193">
      <w:bodyDiv w:val="1"/>
      <w:marLeft w:val="0"/>
      <w:marRight w:val="0"/>
      <w:marTop w:val="0"/>
      <w:marBottom w:val="0"/>
      <w:divBdr>
        <w:top w:val="none" w:sz="0" w:space="0" w:color="auto"/>
        <w:left w:val="none" w:sz="0" w:space="0" w:color="auto"/>
        <w:bottom w:val="none" w:sz="0" w:space="0" w:color="auto"/>
        <w:right w:val="none" w:sz="0" w:space="0" w:color="auto"/>
      </w:divBdr>
    </w:div>
    <w:div w:id="1912735831">
      <w:bodyDiv w:val="1"/>
      <w:marLeft w:val="0"/>
      <w:marRight w:val="0"/>
      <w:marTop w:val="0"/>
      <w:marBottom w:val="0"/>
      <w:divBdr>
        <w:top w:val="none" w:sz="0" w:space="0" w:color="auto"/>
        <w:left w:val="none" w:sz="0" w:space="0" w:color="auto"/>
        <w:bottom w:val="none" w:sz="0" w:space="0" w:color="auto"/>
        <w:right w:val="none" w:sz="0" w:space="0" w:color="auto"/>
      </w:divBdr>
    </w:div>
    <w:div w:id="1912736988">
      <w:bodyDiv w:val="1"/>
      <w:marLeft w:val="0"/>
      <w:marRight w:val="0"/>
      <w:marTop w:val="0"/>
      <w:marBottom w:val="0"/>
      <w:divBdr>
        <w:top w:val="none" w:sz="0" w:space="0" w:color="auto"/>
        <w:left w:val="none" w:sz="0" w:space="0" w:color="auto"/>
        <w:bottom w:val="none" w:sz="0" w:space="0" w:color="auto"/>
        <w:right w:val="none" w:sz="0" w:space="0" w:color="auto"/>
      </w:divBdr>
    </w:div>
    <w:div w:id="1912815648">
      <w:bodyDiv w:val="1"/>
      <w:marLeft w:val="0"/>
      <w:marRight w:val="0"/>
      <w:marTop w:val="0"/>
      <w:marBottom w:val="0"/>
      <w:divBdr>
        <w:top w:val="none" w:sz="0" w:space="0" w:color="auto"/>
        <w:left w:val="none" w:sz="0" w:space="0" w:color="auto"/>
        <w:bottom w:val="none" w:sz="0" w:space="0" w:color="auto"/>
        <w:right w:val="none" w:sz="0" w:space="0" w:color="auto"/>
      </w:divBdr>
    </w:div>
    <w:div w:id="1912887437">
      <w:bodyDiv w:val="1"/>
      <w:marLeft w:val="0"/>
      <w:marRight w:val="0"/>
      <w:marTop w:val="0"/>
      <w:marBottom w:val="0"/>
      <w:divBdr>
        <w:top w:val="none" w:sz="0" w:space="0" w:color="auto"/>
        <w:left w:val="none" w:sz="0" w:space="0" w:color="auto"/>
        <w:bottom w:val="none" w:sz="0" w:space="0" w:color="auto"/>
        <w:right w:val="none" w:sz="0" w:space="0" w:color="auto"/>
      </w:divBdr>
    </w:div>
    <w:div w:id="1912888253">
      <w:bodyDiv w:val="1"/>
      <w:marLeft w:val="0"/>
      <w:marRight w:val="0"/>
      <w:marTop w:val="0"/>
      <w:marBottom w:val="0"/>
      <w:divBdr>
        <w:top w:val="none" w:sz="0" w:space="0" w:color="auto"/>
        <w:left w:val="none" w:sz="0" w:space="0" w:color="auto"/>
        <w:bottom w:val="none" w:sz="0" w:space="0" w:color="auto"/>
        <w:right w:val="none" w:sz="0" w:space="0" w:color="auto"/>
      </w:divBdr>
    </w:div>
    <w:div w:id="1912956863">
      <w:bodyDiv w:val="1"/>
      <w:marLeft w:val="0"/>
      <w:marRight w:val="0"/>
      <w:marTop w:val="0"/>
      <w:marBottom w:val="0"/>
      <w:divBdr>
        <w:top w:val="none" w:sz="0" w:space="0" w:color="auto"/>
        <w:left w:val="none" w:sz="0" w:space="0" w:color="auto"/>
        <w:bottom w:val="none" w:sz="0" w:space="0" w:color="auto"/>
        <w:right w:val="none" w:sz="0" w:space="0" w:color="auto"/>
      </w:divBdr>
    </w:div>
    <w:div w:id="1912959507">
      <w:bodyDiv w:val="1"/>
      <w:marLeft w:val="0"/>
      <w:marRight w:val="0"/>
      <w:marTop w:val="0"/>
      <w:marBottom w:val="0"/>
      <w:divBdr>
        <w:top w:val="none" w:sz="0" w:space="0" w:color="auto"/>
        <w:left w:val="none" w:sz="0" w:space="0" w:color="auto"/>
        <w:bottom w:val="none" w:sz="0" w:space="0" w:color="auto"/>
        <w:right w:val="none" w:sz="0" w:space="0" w:color="auto"/>
      </w:divBdr>
    </w:div>
    <w:div w:id="1912961431">
      <w:bodyDiv w:val="1"/>
      <w:marLeft w:val="0"/>
      <w:marRight w:val="0"/>
      <w:marTop w:val="0"/>
      <w:marBottom w:val="0"/>
      <w:divBdr>
        <w:top w:val="none" w:sz="0" w:space="0" w:color="auto"/>
        <w:left w:val="none" w:sz="0" w:space="0" w:color="auto"/>
        <w:bottom w:val="none" w:sz="0" w:space="0" w:color="auto"/>
        <w:right w:val="none" w:sz="0" w:space="0" w:color="auto"/>
      </w:divBdr>
    </w:div>
    <w:div w:id="1913007643">
      <w:bodyDiv w:val="1"/>
      <w:marLeft w:val="0"/>
      <w:marRight w:val="0"/>
      <w:marTop w:val="0"/>
      <w:marBottom w:val="0"/>
      <w:divBdr>
        <w:top w:val="none" w:sz="0" w:space="0" w:color="auto"/>
        <w:left w:val="none" w:sz="0" w:space="0" w:color="auto"/>
        <w:bottom w:val="none" w:sz="0" w:space="0" w:color="auto"/>
        <w:right w:val="none" w:sz="0" w:space="0" w:color="auto"/>
      </w:divBdr>
    </w:div>
    <w:div w:id="1913150765">
      <w:bodyDiv w:val="1"/>
      <w:marLeft w:val="0"/>
      <w:marRight w:val="0"/>
      <w:marTop w:val="0"/>
      <w:marBottom w:val="0"/>
      <w:divBdr>
        <w:top w:val="none" w:sz="0" w:space="0" w:color="auto"/>
        <w:left w:val="none" w:sz="0" w:space="0" w:color="auto"/>
        <w:bottom w:val="none" w:sz="0" w:space="0" w:color="auto"/>
        <w:right w:val="none" w:sz="0" w:space="0" w:color="auto"/>
      </w:divBdr>
    </w:div>
    <w:div w:id="1913151894">
      <w:bodyDiv w:val="1"/>
      <w:marLeft w:val="0"/>
      <w:marRight w:val="0"/>
      <w:marTop w:val="0"/>
      <w:marBottom w:val="0"/>
      <w:divBdr>
        <w:top w:val="none" w:sz="0" w:space="0" w:color="auto"/>
        <w:left w:val="none" w:sz="0" w:space="0" w:color="auto"/>
        <w:bottom w:val="none" w:sz="0" w:space="0" w:color="auto"/>
        <w:right w:val="none" w:sz="0" w:space="0" w:color="auto"/>
      </w:divBdr>
    </w:div>
    <w:div w:id="1913153570">
      <w:bodyDiv w:val="1"/>
      <w:marLeft w:val="0"/>
      <w:marRight w:val="0"/>
      <w:marTop w:val="0"/>
      <w:marBottom w:val="0"/>
      <w:divBdr>
        <w:top w:val="none" w:sz="0" w:space="0" w:color="auto"/>
        <w:left w:val="none" w:sz="0" w:space="0" w:color="auto"/>
        <w:bottom w:val="none" w:sz="0" w:space="0" w:color="auto"/>
        <w:right w:val="none" w:sz="0" w:space="0" w:color="auto"/>
      </w:divBdr>
    </w:div>
    <w:div w:id="1913155098">
      <w:bodyDiv w:val="1"/>
      <w:marLeft w:val="0"/>
      <w:marRight w:val="0"/>
      <w:marTop w:val="0"/>
      <w:marBottom w:val="0"/>
      <w:divBdr>
        <w:top w:val="none" w:sz="0" w:space="0" w:color="auto"/>
        <w:left w:val="none" w:sz="0" w:space="0" w:color="auto"/>
        <w:bottom w:val="none" w:sz="0" w:space="0" w:color="auto"/>
        <w:right w:val="none" w:sz="0" w:space="0" w:color="auto"/>
      </w:divBdr>
    </w:div>
    <w:div w:id="1913268626">
      <w:bodyDiv w:val="1"/>
      <w:marLeft w:val="0"/>
      <w:marRight w:val="0"/>
      <w:marTop w:val="0"/>
      <w:marBottom w:val="0"/>
      <w:divBdr>
        <w:top w:val="none" w:sz="0" w:space="0" w:color="auto"/>
        <w:left w:val="none" w:sz="0" w:space="0" w:color="auto"/>
        <w:bottom w:val="none" w:sz="0" w:space="0" w:color="auto"/>
        <w:right w:val="none" w:sz="0" w:space="0" w:color="auto"/>
      </w:divBdr>
    </w:div>
    <w:div w:id="1913268830">
      <w:bodyDiv w:val="1"/>
      <w:marLeft w:val="0"/>
      <w:marRight w:val="0"/>
      <w:marTop w:val="0"/>
      <w:marBottom w:val="0"/>
      <w:divBdr>
        <w:top w:val="none" w:sz="0" w:space="0" w:color="auto"/>
        <w:left w:val="none" w:sz="0" w:space="0" w:color="auto"/>
        <w:bottom w:val="none" w:sz="0" w:space="0" w:color="auto"/>
        <w:right w:val="none" w:sz="0" w:space="0" w:color="auto"/>
      </w:divBdr>
    </w:div>
    <w:div w:id="1913275360">
      <w:bodyDiv w:val="1"/>
      <w:marLeft w:val="0"/>
      <w:marRight w:val="0"/>
      <w:marTop w:val="0"/>
      <w:marBottom w:val="0"/>
      <w:divBdr>
        <w:top w:val="none" w:sz="0" w:space="0" w:color="auto"/>
        <w:left w:val="none" w:sz="0" w:space="0" w:color="auto"/>
        <w:bottom w:val="none" w:sz="0" w:space="0" w:color="auto"/>
        <w:right w:val="none" w:sz="0" w:space="0" w:color="auto"/>
      </w:divBdr>
    </w:div>
    <w:div w:id="1913343999">
      <w:bodyDiv w:val="1"/>
      <w:marLeft w:val="0"/>
      <w:marRight w:val="0"/>
      <w:marTop w:val="0"/>
      <w:marBottom w:val="0"/>
      <w:divBdr>
        <w:top w:val="none" w:sz="0" w:space="0" w:color="auto"/>
        <w:left w:val="none" w:sz="0" w:space="0" w:color="auto"/>
        <w:bottom w:val="none" w:sz="0" w:space="0" w:color="auto"/>
        <w:right w:val="none" w:sz="0" w:space="0" w:color="auto"/>
      </w:divBdr>
    </w:div>
    <w:div w:id="1913344010">
      <w:bodyDiv w:val="1"/>
      <w:marLeft w:val="0"/>
      <w:marRight w:val="0"/>
      <w:marTop w:val="0"/>
      <w:marBottom w:val="0"/>
      <w:divBdr>
        <w:top w:val="none" w:sz="0" w:space="0" w:color="auto"/>
        <w:left w:val="none" w:sz="0" w:space="0" w:color="auto"/>
        <w:bottom w:val="none" w:sz="0" w:space="0" w:color="auto"/>
        <w:right w:val="none" w:sz="0" w:space="0" w:color="auto"/>
      </w:divBdr>
    </w:div>
    <w:div w:id="1913351169">
      <w:bodyDiv w:val="1"/>
      <w:marLeft w:val="0"/>
      <w:marRight w:val="0"/>
      <w:marTop w:val="0"/>
      <w:marBottom w:val="0"/>
      <w:divBdr>
        <w:top w:val="none" w:sz="0" w:space="0" w:color="auto"/>
        <w:left w:val="none" w:sz="0" w:space="0" w:color="auto"/>
        <w:bottom w:val="none" w:sz="0" w:space="0" w:color="auto"/>
        <w:right w:val="none" w:sz="0" w:space="0" w:color="auto"/>
      </w:divBdr>
    </w:div>
    <w:div w:id="1913464553">
      <w:bodyDiv w:val="1"/>
      <w:marLeft w:val="0"/>
      <w:marRight w:val="0"/>
      <w:marTop w:val="0"/>
      <w:marBottom w:val="0"/>
      <w:divBdr>
        <w:top w:val="none" w:sz="0" w:space="0" w:color="auto"/>
        <w:left w:val="none" w:sz="0" w:space="0" w:color="auto"/>
        <w:bottom w:val="none" w:sz="0" w:space="0" w:color="auto"/>
        <w:right w:val="none" w:sz="0" w:space="0" w:color="auto"/>
      </w:divBdr>
    </w:div>
    <w:div w:id="1913468578">
      <w:bodyDiv w:val="1"/>
      <w:marLeft w:val="0"/>
      <w:marRight w:val="0"/>
      <w:marTop w:val="0"/>
      <w:marBottom w:val="0"/>
      <w:divBdr>
        <w:top w:val="none" w:sz="0" w:space="0" w:color="auto"/>
        <w:left w:val="none" w:sz="0" w:space="0" w:color="auto"/>
        <w:bottom w:val="none" w:sz="0" w:space="0" w:color="auto"/>
        <w:right w:val="none" w:sz="0" w:space="0" w:color="auto"/>
      </w:divBdr>
    </w:div>
    <w:div w:id="1913468954">
      <w:bodyDiv w:val="1"/>
      <w:marLeft w:val="0"/>
      <w:marRight w:val="0"/>
      <w:marTop w:val="0"/>
      <w:marBottom w:val="0"/>
      <w:divBdr>
        <w:top w:val="none" w:sz="0" w:space="0" w:color="auto"/>
        <w:left w:val="none" w:sz="0" w:space="0" w:color="auto"/>
        <w:bottom w:val="none" w:sz="0" w:space="0" w:color="auto"/>
        <w:right w:val="none" w:sz="0" w:space="0" w:color="auto"/>
      </w:divBdr>
    </w:div>
    <w:div w:id="1913615572">
      <w:bodyDiv w:val="1"/>
      <w:marLeft w:val="0"/>
      <w:marRight w:val="0"/>
      <w:marTop w:val="0"/>
      <w:marBottom w:val="0"/>
      <w:divBdr>
        <w:top w:val="none" w:sz="0" w:space="0" w:color="auto"/>
        <w:left w:val="none" w:sz="0" w:space="0" w:color="auto"/>
        <w:bottom w:val="none" w:sz="0" w:space="0" w:color="auto"/>
        <w:right w:val="none" w:sz="0" w:space="0" w:color="auto"/>
      </w:divBdr>
    </w:div>
    <w:div w:id="1913656576">
      <w:bodyDiv w:val="1"/>
      <w:marLeft w:val="0"/>
      <w:marRight w:val="0"/>
      <w:marTop w:val="0"/>
      <w:marBottom w:val="0"/>
      <w:divBdr>
        <w:top w:val="none" w:sz="0" w:space="0" w:color="auto"/>
        <w:left w:val="none" w:sz="0" w:space="0" w:color="auto"/>
        <w:bottom w:val="none" w:sz="0" w:space="0" w:color="auto"/>
        <w:right w:val="none" w:sz="0" w:space="0" w:color="auto"/>
      </w:divBdr>
    </w:div>
    <w:div w:id="1913806482">
      <w:bodyDiv w:val="1"/>
      <w:marLeft w:val="0"/>
      <w:marRight w:val="0"/>
      <w:marTop w:val="0"/>
      <w:marBottom w:val="0"/>
      <w:divBdr>
        <w:top w:val="none" w:sz="0" w:space="0" w:color="auto"/>
        <w:left w:val="none" w:sz="0" w:space="0" w:color="auto"/>
        <w:bottom w:val="none" w:sz="0" w:space="0" w:color="auto"/>
        <w:right w:val="none" w:sz="0" w:space="0" w:color="auto"/>
      </w:divBdr>
    </w:div>
    <w:div w:id="1913808396">
      <w:bodyDiv w:val="1"/>
      <w:marLeft w:val="0"/>
      <w:marRight w:val="0"/>
      <w:marTop w:val="0"/>
      <w:marBottom w:val="0"/>
      <w:divBdr>
        <w:top w:val="none" w:sz="0" w:space="0" w:color="auto"/>
        <w:left w:val="none" w:sz="0" w:space="0" w:color="auto"/>
        <w:bottom w:val="none" w:sz="0" w:space="0" w:color="auto"/>
        <w:right w:val="none" w:sz="0" w:space="0" w:color="auto"/>
      </w:divBdr>
    </w:div>
    <w:div w:id="1913811523">
      <w:bodyDiv w:val="1"/>
      <w:marLeft w:val="0"/>
      <w:marRight w:val="0"/>
      <w:marTop w:val="0"/>
      <w:marBottom w:val="0"/>
      <w:divBdr>
        <w:top w:val="none" w:sz="0" w:space="0" w:color="auto"/>
        <w:left w:val="none" w:sz="0" w:space="0" w:color="auto"/>
        <w:bottom w:val="none" w:sz="0" w:space="0" w:color="auto"/>
        <w:right w:val="none" w:sz="0" w:space="0" w:color="auto"/>
      </w:divBdr>
    </w:div>
    <w:div w:id="1914002894">
      <w:bodyDiv w:val="1"/>
      <w:marLeft w:val="0"/>
      <w:marRight w:val="0"/>
      <w:marTop w:val="0"/>
      <w:marBottom w:val="0"/>
      <w:divBdr>
        <w:top w:val="none" w:sz="0" w:space="0" w:color="auto"/>
        <w:left w:val="none" w:sz="0" w:space="0" w:color="auto"/>
        <w:bottom w:val="none" w:sz="0" w:space="0" w:color="auto"/>
        <w:right w:val="none" w:sz="0" w:space="0" w:color="auto"/>
      </w:divBdr>
    </w:div>
    <w:div w:id="1914005729">
      <w:bodyDiv w:val="1"/>
      <w:marLeft w:val="0"/>
      <w:marRight w:val="0"/>
      <w:marTop w:val="0"/>
      <w:marBottom w:val="0"/>
      <w:divBdr>
        <w:top w:val="none" w:sz="0" w:space="0" w:color="auto"/>
        <w:left w:val="none" w:sz="0" w:space="0" w:color="auto"/>
        <w:bottom w:val="none" w:sz="0" w:space="0" w:color="auto"/>
        <w:right w:val="none" w:sz="0" w:space="0" w:color="auto"/>
      </w:divBdr>
    </w:div>
    <w:div w:id="1914048862">
      <w:bodyDiv w:val="1"/>
      <w:marLeft w:val="0"/>
      <w:marRight w:val="0"/>
      <w:marTop w:val="0"/>
      <w:marBottom w:val="0"/>
      <w:divBdr>
        <w:top w:val="none" w:sz="0" w:space="0" w:color="auto"/>
        <w:left w:val="none" w:sz="0" w:space="0" w:color="auto"/>
        <w:bottom w:val="none" w:sz="0" w:space="0" w:color="auto"/>
        <w:right w:val="none" w:sz="0" w:space="0" w:color="auto"/>
      </w:divBdr>
    </w:div>
    <w:div w:id="1914050774">
      <w:bodyDiv w:val="1"/>
      <w:marLeft w:val="0"/>
      <w:marRight w:val="0"/>
      <w:marTop w:val="0"/>
      <w:marBottom w:val="0"/>
      <w:divBdr>
        <w:top w:val="none" w:sz="0" w:space="0" w:color="auto"/>
        <w:left w:val="none" w:sz="0" w:space="0" w:color="auto"/>
        <w:bottom w:val="none" w:sz="0" w:space="0" w:color="auto"/>
        <w:right w:val="none" w:sz="0" w:space="0" w:color="auto"/>
      </w:divBdr>
    </w:div>
    <w:div w:id="1914076667">
      <w:bodyDiv w:val="1"/>
      <w:marLeft w:val="0"/>
      <w:marRight w:val="0"/>
      <w:marTop w:val="0"/>
      <w:marBottom w:val="0"/>
      <w:divBdr>
        <w:top w:val="none" w:sz="0" w:space="0" w:color="auto"/>
        <w:left w:val="none" w:sz="0" w:space="0" w:color="auto"/>
        <w:bottom w:val="none" w:sz="0" w:space="0" w:color="auto"/>
        <w:right w:val="none" w:sz="0" w:space="0" w:color="auto"/>
      </w:divBdr>
    </w:div>
    <w:div w:id="1914311391">
      <w:bodyDiv w:val="1"/>
      <w:marLeft w:val="0"/>
      <w:marRight w:val="0"/>
      <w:marTop w:val="0"/>
      <w:marBottom w:val="0"/>
      <w:divBdr>
        <w:top w:val="none" w:sz="0" w:space="0" w:color="auto"/>
        <w:left w:val="none" w:sz="0" w:space="0" w:color="auto"/>
        <w:bottom w:val="none" w:sz="0" w:space="0" w:color="auto"/>
        <w:right w:val="none" w:sz="0" w:space="0" w:color="auto"/>
      </w:divBdr>
    </w:div>
    <w:div w:id="1914510800">
      <w:bodyDiv w:val="1"/>
      <w:marLeft w:val="0"/>
      <w:marRight w:val="0"/>
      <w:marTop w:val="0"/>
      <w:marBottom w:val="0"/>
      <w:divBdr>
        <w:top w:val="none" w:sz="0" w:space="0" w:color="auto"/>
        <w:left w:val="none" w:sz="0" w:space="0" w:color="auto"/>
        <w:bottom w:val="none" w:sz="0" w:space="0" w:color="auto"/>
        <w:right w:val="none" w:sz="0" w:space="0" w:color="auto"/>
      </w:divBdr>
    </w:div>
    <w:div w:id="1914655294">
      <w:bodyDiv w:val="1"/>
      <w:marLeft w:val="0"/>
      <w:marRight w:val="0"/>
      <w:marTop w:val="0"/>
      <w:marBottom w:val="0"/>
      <w:divBdr>
        <w:top w:val="none" w:sz="0" w:space="0" w:color="auto"/>
        <w:left w:val="none" w:sz="0" w:space="0" w:color="auto"/>
        <w:bottom w:val="none" w:sz="0" w:space="0" w:color="auto"/>
        <w:right w:val="none" w:sz="0" w:space="0" w:color="auto"/>
      </w:divBdr>
    </w:div>
    <w:div w:id="1914704176">
      <w:bodyDiv w:val="1"/>
      <w:marLeft w:val="0"/>
      <w:marRight w:val="0"/>
      <w:marTop w:val="0"/>
      <w:marBottom w:val="0"/>
      <w:divBdr>
        <w:top w:val="none" w:sz="0" w:space="0" w:color="auto"/>
        <w:left w:val="none" w:sz="0" w:space="0" w:color="auto"/>
        <w:bottom w:val="none" w:sz="0" w:space="0" w:color="auto"/>
        <w:right w:val="none" w:sz="0" w:space="0" w:color="auto"/>
      </w:divBdr>
    </w:div>
    <w:div w:id="1914773221">
      <w:bodyDiv w:val="1"/>
      <w:marLeft w:val="0"/>
      <w:marRight w:val="0"/>
      <w:marTop w:val="0"/>
      <w:marBottom w:val="0"/>
      <w:divBdr>
        <w:top w:val="none" w:sz="0" w:space="0" w:color="auto"/>
        <w:left w:val="none" w:sz="0" w:space="0" w:color="auto"/>
        <w:bottom w:val="none" w:sz="0" w:space="0" w:color="auto"/>
        <w:right w:val="none" w:sz="0" w:space="0" w:color="auto"/>
      </w:divBdr>
    </w:div>
    <w:div w:id="1914775365">
      <w:bodyDiv w:val="1"/>
      <w:marLeft w:val="0"/>
      <w:marRight w:val="0"/>
      <w:marTop w:val="0"/>
      <w:marBottom w:val="0"/>
      <w:divBdr>
        <w:top w:val="none" w:sz="0" w:space="0" w:color="auto"/>
        <w:left w:val="none" w:sz="0" w:space="0" w:color="auto"/>
        <w:bottom w:val="none" w:sz="0" w:space="0" w:color="auto"/>
        <w:right w:val="none" w:sz="0" w:space="0" w:color="auto"/>
      </w:divBdr>
    </w:div>
    <w:div w:id="1914775473">
      <w:bodyDiv w:val="1"/>
      <w:marLeft w:val="0"/>
      <w:marRight w:val="0"/>
      <w:marTop w:val="0"/>
      <w:marBottom w:val="0"/>
      <w:divBdr>
        <w:top w:val="none" w:sz="0" w:space="0" w:color="auto"/>
        <w:left w:val="none" w:sz="0" w:space="0" w:color="auto"/>
        <w:bottom w:val="none" w:sz="0" w:space="0" w:color="auto"/>
        <w:right w:val="none" w:sz="0" w:space="0" w:color="auto"/>
      </w:divBdr>
    </w:div>
    <w:div w:id="1914924402">
      <w:bodyDiv w:val="1"/>
      <w:marLeft w:val="0"/>
      <w:marRight w:val="0"/>
      <w:marTop w:val="0"/>
      <w:marBottom w:val="0"/>
      <w:divBdr>
        <w:top w:val="none" w:sz="0" w:space="0" w:color="auto"/>
        <w:left w:val="none" w:sz="0" w:space="0" w:color="auto"/>
        <w:bottom w:val="none" w:sz="0" w:space="0" w:color="auto"/>
        <w:right w:val="none" w:sz="0" w:space="0" w:color="auto"/>
      </w:divBdr>
    </w:div>
    <w:div w:id="1914965327">
      <w:bodyDiv w:val="1"/>
      <w:marLeft w:val="0"/>
      <w:marRight w:val="0"/>
      <w:marTop w:val="0"/>
      <w:marBottom w:val="0"/>
      <w:divBdr>
        <w:top w:val="none" w:sz="0" w:space="0" w:color="auto"/>
        <w:left w:val="none" w:sz="0" w:space="0" w:color="auto"/>
        <w:bottom w:val="none" w:sz="0" w:space="0" w:color="auto"/>
        <w:right w:val="none" w:sz="0" w:space="0" w:color="auto"/>
      </w:divBdr>
    </w:div>
    <w:div w:id="1914966756">
      <w:bodyDiv w:val="1"/>
      <w:marLeft w:val="0"/>
      <w:marRight w:val="0"/>
      <w:marTop w:val="0"/>
      <w:marBottom w:val="0"/>
      <w:divBdr>
        <w:top w:val="none" w:sz="0" w:space="0" w:color="auto"/>
        <w:left w:val="none" w:sz="0" w:space="0" w:color="auto"/>
        <w:bottom w:val="none" w:sz="0" w:space="0" w:color="auto"/>
        <w:right w:val="none" w:sz="0" w:space="0" w:color="auto"/>
      </w:divBdr>
    </w:div>
    <w:div w:id="1915045637">
      <w:bodyDiv w:val="1"/>
      <w:marLeft w:val="0"/>
      <w:marRight w:val="0"/>
      <w:marTop w:val="0"/>
      <w:marBottom w:val="0"/>
      <w:divBdr>
        <w:top w:val="none" w:sz="0" w:space="0" w:color="auto"/>
        <w:left w:val="none" w:sz="0" w:space="0" w:color="auto"/>
        <w:bottom w:val="none" w:sz="0" w:space="0" w:color="auto"/>
        <w:right w:val="none" w:sz="0" w:space="0" w:color="auto"/>
      </w:divBdr>
    </w:div>
    <w:div w:id="1915048283">
      <w:bodyDiv w:val="1"/>
      <w:marLeft w:val="0"/>
      <w:marRight w:val="0"/>
      <w:marTop w:val="0"/>
      <w:marBottom w:val="0"/>
      <w:divBdr>
        <w:top w:val="none" w:sz="0" w:space="0" w:color="auto"/>
        <w:left w:val="none" w:sz="0" w:space="0" w:color="auto"/>
        <w:bottom w:val="none" w:sz="0" w:space="0" w:color="auto"/>
        <w:right w:val="none" w:sz="0" w:space="0" w:color="auto"/>
      </w:divBdr>
    </w:div>
    <w:div w:id="1915048512">
      <w:bodyDiv w:val="1"/>
      <w:marLeft w:val="0"/>
      <w:marRight w:val="0"/>
      <w:marTop w:val="0"/>
      <w:marBottom w:val="0"/>
      <w:divBdr>
        <w:top w:val="none" w:sz="0" w:space="0" w:color="auto"/>
        <w:left w:val="none" w:sz="0" w:space="0" w:color="auto"/>
        <w:bottom w:val="none" w:sz="0" w:space="0" w:color="auto"/>
        <w:right w:val="none" w:sz="0" w:space="0" w:color="auto"/>
      </w:divBdr>
    </w:div>
    <w:div w:id="1915316113">
      <w:bodyDiv w:val="1"/>
      <w:marLeft w:val="0"/>
      <w:marRight w:val="0"/>
      <w:marTop w:val="0"/>
      <w:marBottom w:val="0"/>
      <w:divBdr>
        <w:top w:val="none" w:sz="0" w:space="0" w:color="auto"/>
        <w:left w:val="none" w:sz="0" w:space="0" w:color="auto"/>
        <w:bottom w:val="none" w:sz="0" w:space="0" w:color="auto"/>
        <w:right w:val="none" w:sz="0" w:space="0" w:color="auto"/>
      </w:divBdr>
    </w:div>
    <w:div w:id="1915316717">
      <w:bodyDiv w:val="1"/>
      <w:marLeft w:val="0"/>
      <w:marRight w:val="0"/>
      <w:marTop w:val="0"/>
      <w:marBottom w:val="0"/>
      <w:divBdr>
        <w:top w:val="none" w:sz="0" w:space="0" w:color="auto"/>
        <w:left w:val="none" w:sz="0" w:space="0" w:color="auto"/>
        <w:bottom w:val="none" w:sz="0" w:space="0" w:color="auto"/>
        <w:right w:val="none" w:sz="0" w:space="0" w:color="auto"/>
      </w:divBdr>
    </w:div>
    <w:div w:id="1915435221">
      <w:bodyDiv w:val="1"/>
      <w:marLeft w:val="0"/>
      <w:marRight w:val="0"/>
      <w:marTop w:val="0"/>
      <w:marBottom w:val="0"/>
      <w:divBdr>
        <w:top w:val="none" w:sz="0" w:space="0" w:color="auto"/>
        <w:left w:val="none" w:sz="0" w:space="0" w:color="auto"/>
        <w:bottom w:val="none" w:sz="0" w:space="0" w:color="auto"/>
        <w:right w:val="none" w:sz="0" w:space="0" w:color="auto"/>
      </w:divBdr>
    </w:div>
    <w:div w:id="1915502425">
      <w:bodyDiv w:val="1"/>
      <w:marLeft w:val="0"/>
      <w:marRight w:val="0"/>
      <w:marTop w:val="0"/>
      <w:marBottom w:val="0"/>
      <w:divBdr>
        <w:top w:val="none" w:sz="0" w:space="0" w:color="auto"/>
        <w:left w:val="none" w:sz="0" w:space="0" w:color="auto"/>
        <w:bottom w:val="none" w:sz="0" w:space="0" w:color="auto"/>
        <w:right w:val="none" w:sz="0" w:space="0" w:color="auto"/>
      </w:divBdr>
    </w:div>
    <w:div w:id="1915507630">
      <w:bodyDiv w:val="1"/>
      <w:marLeft w:val="0"/>
      <w:marRight w:val="0"/>
      <w:marTop w:val="0"/>
      <w:marBottom w:val="0"/>
      <w:divBdr>
        <w:top w:val="none" w:sz="0" w:space="0" w:color="auto"/>
        <w:left w:val="none" w:sz="0" w:space="0" w:color="auto"/>
        <w:bottom w:val="none" w:sz="0" w:space="0" w:color="auto"/>
        <w:right w:val="none" w:sz="0" w:space="0" w:color="auto"/>
      </w:divBdr>
    </w:div>
    <w:div w:id="1915579018">
      <w:bodyDiv w:val="1"/>
      <w:marLeft w:val="0"/>
      <w:marRight w:val="0"/>
      <w:marTop w:val="0"/>
      <w:marBottom w:val="0"/>
      <w:divBdr>
        <w:top w:val="none" w:sz="0" w:space="0" w:color="auto"/>
        <w:left w:val="none" w:sz="0" w:space="0" w:color="auto"/>
        <w:bottom w:val="none" w:sz="0" w:space="0" w:color="auto"/>
        <w:right w:val="none" w:sz="0" w:space="0" w:color="auto"/>
      </w:divBdr>
    </w:div>
    <w:div w:id="1915580678">
      <w:bodyDiv w:val="1"/>
      <w:marLeft w:val="0"/>
      <w:marRight w:val="0"/>
      <w:marTop w:val="0"/>
      <w:marBottom w:val="0"/>
      <w:divBdr>
        <w:top w:val="none" w:sz="0" w:space="0" w:color="auto"/>
        <w:left w:val="none" w:sz="0" w:space="0" w:color="auto"/>
        <w:bottom w:val="none" w:sz="0" w:space="0" w:color="auto"/>
        <w:right w:val="none" w:sz="0" w:space="0" w:color="auto"/>
      </w:divBdr>
    </w:div>
    <w:div w:id="1915700083">
      <w:bodyDiv w:val="1"/>
      <w:marLeft w:val="0"/>
      <w:marRight w:val="0"/>
      <w:marTop w:val="0"/>
      <w:marBottom w:val="0"/>
      <w:divBdr>
        <w:top w:val="none" w:sz="0" w:space="0" w:color="auto"/>
        <w:left w:val="none" w:sz="0" w:space="0" w:color="auto"/>
        <w:bottom w:val="none" w:sz="0" w:space="0" w:color="auto"/>
        <w:right w:val="none" w:sz="0" w:space="0" w:color="auto"/>
      </w:divBdr>
    </w:div>
    <w:div w:id="1915701513">
      <w:bodyDiv w:val="1"/>
      <w:marLeft w:val="0"/>
      <w:marRight w:val="0"/>
      <w:marTop w:val="0"/>
      <w:marBottom w:val="0"/>
      <w:divBdr>
        <w:top w:val="none" w:sz="0" w:space="0" w:color="auto"/>
        <w:left w:val="none" w:sz="0" w:space="0" w:color="auto"/>
        <w:bottom w:val="none" w:sz="0" w:space="0" w:color="auto"/>
        <w:right w:val="none" w:sz="0" w:space="0" w:color="auto"/>
      </w:divBdr>
    </w:div>
    <w:div w:id="1915892377">
      <w:bodyDiv w:val="1"/>
      <w:marLeft w:val="0"/>
      <w:marRight w:val="0"/>
      <w:marTop w:val="0"/>
      <w:marBottom w:val="0"/>
      <w:divBdr>
        <w:top w:val="none" w:sz="0" w:space="0" w:color="auto"/>
        <w:left w:val="none" w:sz="0" w:space="0" w:color="auto"/>
        <w:bottom w:val="none" w:sz="0" w:space="0" w:color="auto"/>
        <w:right w:val="none" w:sz="0" w:space="0" w:color="auto"/>
      </w:divBdr>
    </w:div>
    <w:div w:id="1915968721">
      <w:bodyDiv w:val="1"/>
      <w:marLeft w:val="0"/>
      <w:marRight w:val="0"/>
      <w:marTop w:val="0"/>
      <w:marBottom w:val="0"/>
      <w:divBdr>
        <w:top w:val="none" w:sz="0" w:space="0" w:color="auto"/>
        <w:left w:val="none" w:sz="0" w:space="0" w:color="auto"/>
        <w:bottom w:val="none" w:sz="0" w:space="0" w:color="auto"/>
        <w:right w:val="none" w:sz="0" w:space="0" w:color="auto"/>
      </w:divBdr>
    </w:div>
    <w:div w:id="1915971447">
      <w:bodyDiv w:val="1"/>
      <w:marLeft w:val="0"/>
      <w:marRight w:val="0"/>
      <w:marTop w:val="0"/>
      <w:marBottom w:val="0"/>
      <w:divBdr>
        <w:top w:val="none" w:sz="0" w:space="0" w:color="auto"/>
        <w:left w:val="none" w:sz="0" w:space="0" w:color="auto"/>
        <w:bottom w:val="none" w:sz="0" w:space="0" w:color="auto"/>
        <w:right w:val="none" w:sz="0" w:space="0" w:color="auto"/>
      </w:divBdr>
    </w:div>
    <w:div w:id="1916276317">
      <w:bodyDiv w:val="1"/>
      <w:marLeft w:val="0"/>
      <w:marRight w:val="0"/>
      <w:marTop w:val="0"/>
      <w:marBottom w:val="0"/>
      <w:divBdr>
        <w:top w:val="none" w:sz="0" w:space="0" w:color="auto"/>
        <w:left w:val="none" w:sz="0" w:space="0" w:color="auto"/>
        <w:bottom w:val="none" w:sz="0" w:space="0" w:color="auto"/>
        <w:right w:val="none" w:sz="0" w:space="0" w:color="auto"/>
      </w:divBdr>
    </w:div>
    <w:div w:id="1916435271">
      <w:bodyDiv w:val="1"/>
      <w:marLeft w:val="0"/>
      <w:marRight w:val="0"/>
      <w:marTop w:val="0"/>
      <w:marBottom w:val="0"/>
      <w:divBdr>
        <w:top w:val="none" w:sz="0" w:space="0" w:color="auto"/>
        <w:left w:val="none" w:sz="0" w:space="0" w:color="auto"/>
        <w:bottom w:val="none" w:sz="0" w:space="0" w:color="auto"/>
        <w:right w:val="none" w:sz="0" w:space="0" w:color="auto"/>
      </w:divBdr>
    </w:div>
    <w:div w:id="1916477815">
      <w:bodyDiv w:val="1"/>
      <w:marLeft w:val="0"/>
      <w:marRight w:val="0"/>
      <w:marTop w:val="0"/>
      <w:marBottom w:val="0"/>
      <w:divBdr>
        <w:top w:val="none" w:sz="0" w:space="0" w:color="auto"/>
        <w:left w:val="none" w:sz="0" w:space="0" w:color="auto"/>
        <w:bottom w:val="none" w:sz="0" w:space="0" w:color="auto"/>
        <w:right w:val="none" w:sz="0" w:space="0" w:color="auto"/>
      </w:divBdr>
    </w:div>
    <w:div w:id="1916668287">
      <w:bodyDiv w:val="1"/>
      <w:marLeft w:val="0"/>
      <w:marRight w:val="0"/>
      <w:marTop w:val="0"/>
      <w:marBottom w:val="0"/>
      <w:divBdr>
        <w:top w:val="none" w:sz="0" w:space="0" w:color="auto"/>
        <w:left w:val="none" w:sz="0" w:space="0" w:color="auto"/>
        <w:bottom w:val="none" w:sz="0" w:space="0" w:color="auto"/>
        <w:right w:val="none" w:sz="0" w:space="0" w:color="auto"/>
      </w:divBdr>
    </w:div>
    <w:div w:id="1916740779">
      <w:bodyDiv w:val="1"/>
      <w:marLeft w:val="0"/>
      <w:marRight w:val="0"/>
      <w:marTop w:val="0"/>
      <w:marBottom w:val="0"/>
      <w:divBdr>
        <w:top w:val="none" w:sz="0" w:space="0" w:color="auto"/>
        <w:left w:val="none" w:sz="0" w:space="0" w:color="auto"/>
        <w:bottom w:val="none" w:sz="0" w:space="0" w:color="auto"/>
        <w:right w:val="none" w:sz="0" w:space="0" w:color="auto"/>
      </w:divBdr>
    </w:div>
    <w:div w:id="1916746768">
      <w:bodyDiv w:val="1"/>
      <w:marLeft w:val="0"/>
      <w:marRight w:val="0"/>
      <w:marTop w:val="0"/>
      <w:marBottom w:val="0"/>
      <w:divBdr>
        <w:top w:val="none" w:sz="0" w:space="0" w:color="auto"/>
        <w:left w:val="none" w:sz="0" w:space="0" w:color="auto"/>
        <w:bottom w:val="none" w:sz="0" w:space="0" w:color="auto"/>
        <w:right w:val="none" w:sz="0" w:space="0" w:color="auto"/>
      </w:divBdr>
    </w:div>
    <w:div w:id="1916819249">
      <w:bodyDiv w:val="1"/>
      <w:marLeft w:val="0"/>
      <w:marRight w:val="0"/>
      <w:marTop w:val="0"/>
      <w:marBottom w:val="0"/>
      <w:divBdr>
        <w:top w:val="none" w:sz="0" w:space="0" w:color="auto"/>
        <w:left w:val="none" w:sz="0" w:space="0" w:color="auto"/>
        <w:bottom w:val="none" w:sz="0" w:space="0" w:color="auto"/>
        <w:right w:val="none" w:sz="0" w:space="0" w:color="auto"/>
      </w:divBdr>
    </w:div>
    <w:div w:id="1916937440">
      <w:bodyDiv w:val="1"/>
      <w:marLeft w:val="0"/>
      <w:marRight w:val="0"/>
      <w:marTop w:val="0"/>
      <w:marBottom w:val="0"/>
      <w:divBdr>
        <w:top w:val="none" w:sz="0" w:space="0" w:color="auto"/>
        <w:left w:val="none" w:sz="0" w:space="0" w:color="auto"/>
        <w:bottom w:val="none" w:sz="0" w:space="0" w:color="auto"/>
        <w:right w:val="none" w:sz="0" w:space="0" w:color="auto"/>
      </w:divBdr>
    </w:div>
    <w:div w:id="1917082794">
      <w:bodyDiv w:val="1"/>
      <w:marLeft w:val="0"/>
      <w:marRight w:val="0"/>
      <w:marTop w:val="0"/>
      <w:marBottom w:val="0"/>
      <w:divBdr>
        <w:top w:val="none" w:sz="0" w:space="0" w:color="auto"/>
        <w:left w:val="none" w:sz="0" w:space="0" w:color="auto"/>
        <w:bottom w:val="none" w:sz="0" w:space="0" w:color="auto"/>
        <w:right w:val="none" w:sz="0" w:space="0" w:color="auto"/>
      </w:divBdr>
    </w:div>
    <w:div w:id="1917084187">
      <w:bodyDiv w:val="1"/>
      <w:marLeft w:val="0"/>
      <w:marRight w:val="0"/>
      <w:marTop w:val="0"/>
      <w:marBottom w:val="0"/>
      <w:divBdr>
        <w:top w:val="none" w:sz="0" w:space="0" w:color="auto"/>
        <w:left w:val="none" w:sz="0" w:space="0" w:color="auto"/>
        <w:bottom w:val="none" w:sz="0" w:space="0" w:color="auto"/>
        <w:right w:val="none" w:sz="0" w:space="0" w:color="auto"/>
      </w:divBdr>
    </w:div>
    <w:div w:id="1917129240">
      <w:bodyDiv w:val="1"/>
      <w:marLeft w:val="0"/>
      <w:marRight w:val="0"/>
      <w:marTop w:val="0"/>
      <w:marBottom w:val="0"/>
      <w:divBdr>
        <w:top w:val="none" w:sz="0" w:space="0" w:color="auto"/>
        <w:left w:val="none" w:sz="0" w:space="0" w:color="auto"/>
        <w:bottom w:val="none" w:sz="0" w:space="0" w:color="auto"/>
        <w:right w:val="none" w:sz="0" w:space="0" w:color="auto"/>
      </w:divBdr>
    </w:div>
    <w:div w:id="1917475182">
      <w:bodyDiv w:val="1"/>
      <w:marLeft w:val="0"/>
      <w:marRight w:val="0"/>
      <w:marTop w:val="0"/>
      <w:marBottom w:val="0"/>
      <w:divBdr>
        <w:top w:val="none" w:sz="0" w:space="0" w:color="auto"/>
        <w:left w:val="none" w:sz="0" w:space="0" w:color="auto"/>
        <w:bottom w:val="none" w:sz="0" w:space="0" w:color="auto"/>
        <w:right w:val="none" w:sz="0" w:space="0" w:color="auto"/>
      </w:divBdr>
    </w:div>
    <w:div w:id="1917743403">
      <w:bodyDiv w:val="1"/>
      <w:marLeft w:val="0"/>
      <w:marRight w:val="0"/>
      <w:marTop w:val="0"/>
      <w:marBottom w:val="0"/>
      <w:divBdr>
        <w:top w:val="none" w:sz="0" w:space="0" w:color="auto"/>
        <w:left w:val="none" w:sz="0" w:space="0" w:color="auto"/>
        <w:bottom w:val="none" w:sz="0" w:space="0" w:color="auto"/>
        <w:right w:val="none" w:sz="0" w:space="0" w:color="auto"/>
      </w:divBdr>
    </w:div>
    <w:div w:id="1917744629">
      <w:bodyDiv w:val="1"/>
      <w:marLeft w:val="0"/>
      <w:marRight w:val="0"/>
      <w:marTop w:val="0"/>
      <w:marBottom w:val="0"/>
      <w:divBdr>
        <w:top w:val="none" w:sz="0" w:space="0" w:color="auto"/>
        <w:left w:val="none" w:sz="0" w:space="0" w:color="auto"/>
        <w:bottom w:val="none" w:sz="0" w:space="0" w:color="auto"/>
        <w:right w:val="none" w:sz="0" w:space="0" w:color="auto"/>
      </w:divBdr>
    </w:div>
    <w:div w:id="1917781960">
      <w:bodyDiv w:val="1"/>
      <w:marLeft w:val="0"/>
      <w:marRight w:val="0"/>
      <w:marTop w:val="0"/>
      <w:marBottom w:val="0"/>
      <w:divBdr>
        <w:top w:val="none" w:sz="0" w:space="0" w:color="auto"/>
        <w:left w:val="none" w:sz="0" w:space="0" w:color="auto"/>
        <w:bottom w:val="none" w:sz="0" w:space="0" w:color="auto"/>
        <w:right w:val="none" w:sz="0" w:space="0" w:color="auto"/>
      </w:divBdr>
    </w:div>
    <w:div w:id="1917786338">
      <w:bodyDiv w:val="1"/>
      <w:marLeft w:val="0"/>
      <w:marRight w:val="0"/>
      <w:marTop w:val="0"/>
      <w:marBottom w:val="0"/>
      <w:divBdr>
        <w:top w:val="none" w:sz="0" w:space="0" w:color="auto"/>
        <w:left w:val="none" w:sz="0" w:space="0" w:color="auto"/>
        <w:bottom w:val="none" w:sz="0" w:space="0" w:color="auto"/>
        <w:right w:val="none" w:sz="0" w:space="0" w:color="auto"/>
      </w:divBdr>
    </w:div>
    <w:div w:id="1917856777">
      <w:bodyDiv w:val="1"/>
      <w:marLeft w:val="0"/>
      <w:marRight w:val="0"/>
      <w:marTop w:val="0"/>
      <w:marBottom w:val="0"/>
      <w:divBdr>
        <w:top w:val="none" w:sz="0" w:space="0" w:color="auto"/>
        <w:left w:val="none" w:sz="0" w:space="0" w:color="auto"/>
        <w:bottom w:val="none" w:sz="0" w:space="0" w:color="auto"/>
        <w:right w:val="none" w:sz="0" w:space="0" w:color="auto"/>
      </w:divBdr>
    </w:div>
    <w:div w:id="1918200138">
      <w:bodyDiv w:val="1"/>
      <w:marLeft w:val="0"/>
      <w:marRight w:val="0"/>
      <w:marTop w:val="0"/>
      <w:marBottom w:val="0"/>
      <w:divBdr>
        <w:top w:val="none" w:sz="0" w:space="0" w:color="auto"/>
        <w:left w:val="none" w:sz="0" w:space="0" w:color="auto"/>
        <w:bottom w:val="none" w:sz="0" w:space="0" w:color="auto"/>
        <w:right w:val="none" w:sz="0" w:space="0" w:color="auto"/>
      </w:divBdr>
    </w:div>
    <w:div w:id="1918243195">
      <w:bodyDiv w:val="1"/>
      <w:marLeft w:val="0"/>
      <w:marRight w:val="0"/>
      <w:marTop w:val="0"/>
      <w:marBottom w:val="0"/>
      <w:divBdr>
        <w:top w:val="none" w:sz="0" w:space="0" w:color="auto"/>
        <w:left w:val="none" w:sz="0" w:space="0" w:color="auto"/>
        <w:bottom w:val="none" w:sz="0" w:space="0" w:color="auto"/>
        <w:right w:val="none" w:sz="0" w:space="0" w:color="auto"/>
      </w:divBdr>
    </w:div>
    <w:div w:id="1918325348">
      <w:bodyDiv w:val="1"/>
      <w:marLeft w:val="0"/>
      <w:marRight w:val="0"/>
      <w:marTop w:val="0"/>
      <w:marBottom w:val="0"/>
      <w:divBdr>
        <w:top w:val="none" w:sz="0" w:space="0" w:color="auto"/>
        <w:left w:val="none" w:sz="0" w:space="0" w:color="auto"/>
        <w:bottom w:val="none" w:sz="0" w:space="0" w:color="auto"/>
        <w:right w:val="none" w:sz="0" w:space="0" w:color="auto"/>
      </w:divBdr>
    </w:div>
    <w:div w:id="1918511517">
      <w:bodyDiv w:val="1"/>
      <w:marLeft w:val="0"/>
      <w:marRight w:val="0"/>
      <w:marTop w:val="0"/>
      <w:marBottom w:val="0"/>
      <w:divBdr>
        <w:top w:val="none" w:sz="0" w:space="0" w:color="auto"/>
        <w:left w:val="none" w:sz="0" w:space="0" w:color="auto"/>
        <w:bottom w:val="none" w:sz="0" w:space="0" w:color="auto"/>
        <w:right w:val="none" w:sz="0" w:space="0" w:color="auto"/>
      </w:divBdr>
    </w:div>
    <w:div w:id="1918512379">
      <w:bodyDiv w:val="1"/>
      <w:marLeft w:val="0"/>
      <w:marRight w:val="0"/>
      <w:marTop w:val="0"/>
      <w:marBottom w:val="0"/>
      <w:divBdr>
        <w:top w:val="none" w:sz="0" w:space="0" w:color="auto"/>
        <w:left w:val="none" w:sz="0" w:space="0" w:color="auto"/>
        <w:bottom w:val="none" w:sz="0" w:space="0" w:color="auto"/>
        <w:right w:val="none" w:sz="0" w:space="0" w:color="auto"/>
      </w:divBdr>
    </w:div>
    <w:div w:id="1918636400">
      <w:bodyDiv w:val="1"/>
      <w:marLeft w:val="0"/>
      <w:marRight w:val="0"/>
      <w:marTop w:val="0"/>
      <w:marBottom w:val="0"/>
      <w:divBdr>
        <w:top w:val="none" w:sz="0" w:space="0" w:color="auto"/>
        <w:left w:val="none" w:sz="0" w:space="0" w:color="auto"/>
        <w:bottom w:val="none" w:sz="0" w:space="0" w:color="auto"/>
        <w:right w:val="none" w:sz="0" w:space="0" w:color="auto"/>
      </w:divBdr>
    </w:div>
    <w:div w:id="1918637147">
      <w:bodyDiv w:val="1"/>
      <w:marLeft w:val="0"/>
      <w:marRight w:val="0"/>
      <w:marTop w:val="0"/>
      <w:marBottom w:val="0"/>
      <w:divBdr>
        <w:top w:val="none" w:sz="0" w:space="0" w:color="auto"/>
        <w:left w:val="none" w:sz="0" w:space="0" w:color="auto"/>
        <w:bottom w:val="none" w:sz="0" w:space="0" w:color="auto"/>
        <w:right w:val="none" w:sz="0" w:space="0" w:color="auto"/>
      </w:divBdr>
    </w:div>
    <w:div w:id="1918705573">
      <w:bodyDiv w:val="1"/>
      <w:marLeft w:val="0"/>
      <w:marRight w:val="0"/>
      <w:marTop w:val="0"/>
      <w:marBottom w:val="0"/>
      <w:divBdr>
        <w:top w:val="none" w:sz="0" w:space="0" w:color="auto"/>
        <w:left w:val="none" w:sz="0" w:space="0" w:color="auto"/>
        <w:bottom w:val="none" w:sz="0" w:space="0" w:color="auto"/>
        <w:right w:val="none" w:sz="0" w:space="0" w:color="auto"/>
      </w:divBdr>
    </w:div>
    <w:div w:id="1918706257">
      <w:bodyDiv w:val="1"/>
      <w:marLeft w:val="0"/>
      <w:marRight w:val="0"/>
      <w:marTop w:val="0"/>
      <w:marBottom w:val="0"/>
      <w:divBdr>
        <w:top w:val="none" w:sz="0" w:space="0" w:color="auto"/>
        <w:left w:val="none" w:sz="0" w:space="0" w:color="auto"/>
        <w:bottom w:val="none" w:sz="0" w:space="0" w:color="auto"/>
        <w:right w:val="none" w:sz="0" w:space="0" w:color="auto"/>
      </w:divBdr>
    </w:div>
    <w:div w:id="1918709950">
      <w:bodyDiv w:val="1"/>
      <w:marLeft w:val="0"/>
      <w:marRight w:val="0"/>
      <w:marTop w:val="0"/>
      <w:marBottom w:val="0"/>
      <w:divBdr>
        <w:top w:val="none" w:sz="0" w:space="0" w:color="auto"/>
        <w:left w:val="none" w:sz="0" w:space="0" w:color="auto"/>
        <w:bottom w:val="none" w:sz="0" w:space="0" w:color="auto"/>
        <w:right w:val="none" w:sz="0" w:space="0" w:color="auto"/>
      </w:divBdr>
    </w:div>
    <w:div w:id="1918786010">
      <w:bodyDiv w:val="1"/>
      <w:marLeft w:val="0"/>
      <w:marRight w:val="0"/>
      <w:marTop w:val="0"/>
      <w:marBottom w:val="0"/>
      <w:divBdr>
        <w:top w:val="none" w:sz="0" w:space="0" w:color="auto"/>
        <w:left w:val="none" w:sz="0" w:space="0" w:color="auto"/>
        <w:bottom w:val="none" w:sz="0" w:space="0" w:color="auto"/>
        <w:right w:val="none" w:sz="0" w:space="0" w:color="auto"/>
      </w:divBdr>
    </w:div>
    <w:div w:id="1918902228">
      <w:bodyDiv w:val="1"/>
      <w:marLeft w:val="0"/>
      <w:marRight w:val="0"/>
      <w:marTop w:val="0"/>
      <w:marBottom w:val="0"/>
      <w:divBdr>
        <w:top w:val="none" w:sz="0" w:space="0" w:color="auto"/>
        <w:left w:val="none" w:sz="0" w:space="0" w:color="auto"/>
        <w:bottom w:val="none" w:sz="0" w:space="0" w:color="auto"/>
        <w:right w:val="none" w:sz="0" w:space="0" w:color="auto"/>
      </w:divBdr>
    </w:div>
    <w:div w:id="1918973961">
      <w:bodyDiv w:val="1"/>
      <w:marLeft w:val="0"/>
      <w:marRight w:val="0"/>
      <w:marTop w:val="0"/>
      <w:marBottom w:val="0"/>
      <w:divBdr>
        <w:top w:val="none" w:sz="0" w:space="0" w:color="auto"/>
        <w:left w:val="none" w:sz="0" w:space="0" w:color="auto"/>
        <w:bottom w:val="none" w:sz="0" w:space="0" w:color="auto"/>
        <w:right w:val="none" w:sz="0" w:space="0" w:color="auto"/>
      </w:divBdr>
    </w:div>
    <w:div w:id="1918974567">
      <w:bodyDiv w:val="1"/>
      <w:marLeft w:val="0"/>
      <w:marRight w:val="0"/>
      <w:marTop w:val="0"/>
      <w:marBottom w:val="0"/>
      <w:divBdr>
        <w:top w:val="none" w:sz="0" w:space="0" w:color="auto"/>
        <w:left w:val="none" w:sz="0" w:space="0" w:color="auto"/>
        <w:bottom w:val="none" w:sz="0" w:space="0" w:color="auto"/>
        <w:right w:val="none" w:sz="0" w:space="0" w:color="auto"/>
      </w:divBdr>
    </w:div>
    <w:div w:id="1918981472">
      <w:bodyDiv w:val="1"/>
      <w:marLeft w:val="0"/>
      <w:marRight w:val="0"/>
      <w:marTop w:val="0"/>
      <w:marBottom w:val="0"/>
      <w:divBdr>
        <w:top w:val="none" w:sz="0" w:space="0" w:color="auto"/>
        <w:left w:val="none" w:sz="0" w:space="0" w:color="auto"/>
        <w:bottom w:val="none" w:sz="0" w:space="0" w:color="auto"/>
        <w:right w:val="none" w:sz="0" w:space="0" w:color="auto"/>
      </w:divBdr>
    </w:div>
    <w:div w:id="1919054591">
      <w:bodyDiv w:val="1"/>
      <w:marLeft w:val="0"/>
      <w:marRight w:val="0"/>
      <w:marTop w:val="0"/>
      <w:marBottom w:val="0"/>
      <w:divBdr>
        <w:top w:val="none" w:sz="0" w:space="0" w:color="auto"/>
        <w:left w:val="none" w:sz="0" w:space="0" w:color="auto"/>
        <w:bottom w:val="none" w:sz="0" w:space="0" w:color="auto"/>
        <w:right w:val="none" w:sz="0" w:space="0" w:color="auto"/>
      </w:divBdr>
    </w:div>
    <w:div w:id="1919093485">
      <w:bodyDiv w:val="1"/>
      <w:marLeft w:val="0"/>
      <w:marRight w:val="0"/>
      <w:marTop w:val="0"/>
      <w:marBottom w:val="0"/>
      <w:divBdr>
        <w:top w:val="none" w:sz="0" w:space="0" w:color="auto"/>
        <w:left w:val="none" w:sz="0" w:space="0" w:color="auto"/>
        <w:bottom w:val="none" w:sz="0" w:space="0" w:color="auto"/>
        <w:right w:val="none" w:sz="0" w:space="0" w:color="auto"/>
      </w:divBdr>
    </w:div>
    <w:div w:id="1919249955">
      <w:bodyDiv w:val="1"/>
      <w:marLeft w:val="0"/>
      <w:marRight w:val="0"/>
      <w:marTop w:val="0"/>
      <w:marBottom w:val="0"/>
      <w:divBdr>
        <w:top w:val="none" w:sz="0" w:space="0" w:color="auto"/>
        <w:left w:val="none" w:sz="0" w:space="0" w:color="auto"/>
        <w:bottom w:val="none" w:sz="0" w:space="0" w:color="auto"/>
        <w:right w:val="none" w:sz="0" w:space="0" w:color="auto"/>
      </w:divBdr>
    </w:div>
    <w:div w:id="1919289570">
      <w:bodyDiv w:val="1"/>
      <w:marLeft w:val="0"/>
      <w:marRight w:val="0"/>
      <w:marTop w:val="0"/>
      <w:marBottom w:val="0"/>
      <w:divBdr>
        <w:top w:val="none" w:sz="0" w:space="0" w:color="auto"/>
        <w:left w:val="none" w:sz="0" w:space="0" w:color="auto"/>
        <w:bottom w:val="none" w:sz="0" w:space="0" w:color="auto"/>
        <w:right w:val="none" w:sz="0" w:space="0" w:color="auto"/>
      </w:divBdr>
    </w:div>
    <w:div w:id="1919290237">
      <w:bodyDiv w:val="1"/>
      <w:marLeft w:val="0"/>
      <w:marRight w:val="0"/>
      <w:marTop w:val="0"/>
      <w:marBottom w:val="0"/>
      <w:divBdr>
        <w:top w:val="none" w:sz="0" w:space="0" w:color="auto"/>
        <w:left w:val="none" w:sz="0" w:space="0" w:color="auto"/>
        <w:bottom w:val="none" w:sz="0" w:space="0" w:color="auto"/>
        <w:right w:val="none" w:sz="0" w:space="0" w:color="auto"/>
      </w:divBdr>
    </w:div>
    <w:div w:id="1919436350">
      <w:bodyDiv w:val="1"/>
      <w:marLeft w:val="0"/>
      <w:marRight w:val="0"/>
      <w:marTop w:val="0"/>
      <w:marBottom w:val="0"/>
      <w:divBdr>
        <w:top w:val="none" w:sz="0" w:space="0" w:color="auto"/>
        <w:left w:val="none" w:sz="0" w:space="0" w:color="auto"/>
        <w:bottom w:val="none" w:sz="0" w:space="0" w:color="auto"/>
        <w:right w:val="none" w:sz="0" w:space="0" w:color="auto"/>
      </w:divBdr>
    </w:div>
    <w:div w:id="1919442715">
      <w:bodyDiv w:val="1"/>
      <w:marLeft w:val="0"/>
      <w:marRight w:val="0"/>
      <w:marTop w:val="0"/>
      <w:marBottom w:val="0"/>
      <w:divBdr>
        <w:top w:val="none" w:sz="0" w:space="0" w:color="auto"/>
        <w:left w:val="none" w:sz="0" w:space="0" w:color="auto"/>
        <w:bottom w:val="none" w:sz="0" w:space="0" w:color="auto"/>
        <w:right w:val="none" w:sz="0" w:space="0" w:color="auto"/>
      </w:divBdr>
    </w:div>
    <w:div w:id="1919513064">
      <w:bodyDiv w:val="1"/>
      <w:marLeft w:val="0"/>
      <w:marRight w:val="0"/>
      <w:marTop w:val="0"/>
      <w:marBottom w:val="0"/>
      <w:divBdr>
        <w:top w:val="none" w:sz="0" w:space="0" w:color="auto"/>
        <w:left w:val="none" w:sz="0" w:space="0" w:color="auto"/>
        <w:bottom w:val="none" w:sz="0" w:space="0" w:color="auto"/>
        <w:right w:val="none" w:sz="0" w:space="0" w:color="auto"/>
      </w:divBdr>
    </w:div>
    <w:div w:id="1919513779">
      <w:bodyDiv w:val="1"/>
      <w:marLeft w:val="0"/>
      <w:marRight w:val="0"/>
      <w:marTop w:val="0"/>
      <w:marBottom w:val="0"/>
      <w:divBdr>
        <w:top w:val="none" w:sz="0" w:space="0" w:color="auto"/>
        <w:left w:val="none" w:sz="0" w:space="0" w:color="auto"/>
        <w:bottom w:val="none" w:sz="0" w:space="0" w:color="auto"/>
        <w:right w:val="none" w:sz="0" w:space="0" w:color="auto"/>
      </w:divBdr>
    </w:div>
    <w:div w:id="1919554723">
      <w:bodyDiv w:val="1"/>
      <w:marLeft w:val="0"/>
      <w:marRight w:val="0"/>
      <w:marTop w:val="0"/>
      <w:marBottom w:val="0"/>
      <w:divBdr>
        <w:top w:val="none" w:sz="0" w:space="0" w:color="auto"/>
        <w:left w:val="none" w:sz="0" w:space="0" w:color="auto"/>
        <w:bottom w:val="none" w:sz="0" w:space="0" w:color="auto"/>
        <w:right w:val="none" w:sz="0" w:space="0" w:color="auto"/>
      </w:divBdr>
    </w:div>
    <w:div w:id="1919557271">
      <w:bodyDiv w:val="1"/>
      <w:marLeft w:val="0"/>
      <w:marRight w:val="0"/>
      <w:marTop w:val="0"/>
      <w:marBottom w:val="0"/>
      <w:divBdr>
        <w:top w:val="none" w:sz="0" w:space="0" w:color="auto"/>
        <w:left w:val="none" w:sz="0" w:space="0" w:color="auto"/>
        <w:bottom w:val="none" w:sz="0" w:space="0" w:color="auto"/>
        <w:right w:val="none" w:sz="0" w:space="0" w:color="auto"/>
      </w:divBdr>
    </w:div>
    <w:div w:id="1919632220">
      <w:bodyDiv w:val="1"/>
      <w:marLeft w:val="0"/>
      <w:marRight w:val="0"/>
      <w:marTop w:val="0"/>
      <w:marBottom w:val="0"/>
      <w:divBdr>
        <w:top w:val="none" w:sz="0" w:space="0" w:color="auto"/>
        <w:left w:val="none" w:sz="0" w:space="0" w:color="auto"/>
        <w:bottom w:val="none" w:sz="0" w:space="0" w:color="auto"/>
        <w:right w:val="none" w:sz="0" w:space="0" w:color="auto"/>
      </w:divBdr>
    </w:div>
    <w:div w:id="1919822656">
      <w:bodyDiv w:val="1"/>
      <w:marLeft w:val="0"/>
      <w:marRight w:val="0"/>
      <w:marTop w:val="0"/>
      <w:marBottom w:val="0"/>
      <w:divBdr>
        <w:top w:val="none" w:sz="0" w:space="0" w:color="auto"/>
        <w:left w:val="none" w:sz="0" w:space="0" w:color="auto"/>
        <w:bottom w:val="none" w:sz="0" w:space="0" w:color="auto"/>
        <w:right w:val="none" w:sz="0" w:space="0" w:color="auto"/>
      </w:divBdr>
    </w:div>
    <w:div w:id="1920016156">
      <w:bodyDiv w:val="1"/>
      <w:marLeft w:val="0"/>
      <w:marRight w:val="0"/>
      <w:marTop w:val="0"/>
      <w:marBottom w:val="0"/>
      <w:divBdr>
        <w:top w:val="none" w:sz="0" w:space="0" w:color="auto"/>
        <w:left w:val="none" w:sz="0" w:space="0" w:color="auto"/>
        <w:bottom w:val="none" w:sz="0" w:space="0" w:color="auto"/>
        <w:right w:val="none" w:sz="0" w:space="0" w:color="auto"/>
      </w:divBdr>
    </w:div>
    <w:div w:id="1920017877">
      <w:bodyDiv w:val="1"/>
      <w:marLeft w:val="0"/>
      <w:marRight w:val="0"/>
      <w:marTop w:val="0"/>
      <w:marBottom w:val="0"/>
      <w:divBdr>
        <w:top w:val="none" w:sz="0" w:space="0" w:color="auto"/>
        <w:left w:val="none" w:sz="0" w:space="0" w:color="auto"/>
        <w:bottom w:val="none" w:sz="0" w:space="0" w:color="auto"/>
        <w:right w:val="none" w:sz="0" w:space="0" w:color="auto"/>
      </w:divBdr>
    </w:div>
    <w:div w:id="1920292406">
      <w:bodyDiv w:val="1"/>
      <w:marLeft w:val="0"/>
      <w:marRight w:val="0"/>
      <w:marTop w:val="0"/>
      <w:marBottom w:val="0"/>
      <w:divBdr>
        <w:top w:val="none" w:sz="0" w:space="0" w:color="auto"/>
        <w:left w:val="none" w:sz="0" w:space="0" w:color="auto"/>
        <w:bottom w:val="none" w:sz="0" w:space="0" w:color="auto"/>
        <w:right w:val="none" w:sz="0" w:space="0" w:color="auto"/>
      </w:divBdr>
    </w:div>
    <w:div w:id="1920361164">
      <w:bodyDiv w:val="1"/>
      <w:marLeft w:val="0"/>
      <w:marRight w:val="0"/>
      <w:marTop w:val="0"/>
      <w:marBottom w:val="0"/>
      <w:divBdr>
        <w:top w:val="none" w:sz="0" w:space="0" w:color="auto"/>
        <w:left w:val="none" w:sz="0" w:space="0" w:color="auto"/>
        <w:bottom w:val="none" w:sz="0" w:space="0" w:color="auto"/>
        <w:right w:val="none" w:sz="0" w:space="0" w:color="auto"/>
      </w:divBdr>
    </w:div>
    <w:div w:id="1920365209">
      <w:bodyDiv w:val="1"/>
      <w:marLeft w:val="0"/>
      <w:marRight w:val="0"/>
      <w:marTop w:val="0"/>
      <w:marBottom w:val="0"/>
      <w:divBdr>
        <w:top w:val="none" w:sz="0" w:space="0" w:color="auto"/>
        <w:left w:val="none" w:sz="0" w:space="0" w:color="auto"/>
        <w:bottom w:val="none" w:sz="0" w:space="0" w:color="auto"/>
        <w:right w:val="none" w:sz="0" w:space="0" w:color="auto"/>
      </w:divBdr>
    </w:div>
    <w:div w:id="1920403704">
      <w:bodyDiv w:val="1"/>
      <w:marLeft w:val="0"/>
      <w:marRight w:val="0"/>
      <w:marTop w:val="0"/>
      <w:marBottom w:val="0"/>
      <w:divBdr>
        <w:top w:val="none" w:sz="0" w:space="0" w:color="auto"/>
        <w:left w:val="none" w:sz="0" w:space="0" w:color="auto"/>
        <w:bottom w:val="none" w:sz="0" w:space="0" w:color="auto"/>
        <w:right w:val="none" w:sz="0" w:space="0" w:color="auto"/>
      </w:divBdr>
    </w:div>
    <w:div w:id="1920409009">
      <w:bodyDiv w:val="1"/>
      <w:marLeft w:val="0"/>
      <w:marRight w:val="0"/>
      <w:marTop w:val="0"/>
      <w:marBottom w:val="0"/>
      <w:divBdr>
        <w:top w:val="none" w:sz="0" w:space="0" w:color="auto"/>
        <w:left w:val="none" w:sz="0" w:space="0" w:color="auto"/>
        <w:bottom w:val="none" w:sz="0" w:space="0" w:color="auto"/>
        <w:right w:val="none" w:sz="0" w:space="0" w:color="auto"/>
      </w:divBdr>
    </w:div>
    <w:div w:id="1920409827">
      <w:bodyDiv w:val="1"/>
      <w:marLeft w:val="0"/>
      <w:marRight w:val="0"/>
      <w:marTop w:val="0"/>
      <w:marBottom w:val="0"/>
      <w:divBdr>
        <w:top w:val="none" w:sz="0" w:space="0" w:color="auto"/>
        <w:left w:val="none" w:sz="0" w:space="0" w:color="auto"/>
        <w:bottom w:val="none" w:sz="0" w:space="0" w:color="auto"/>
        <w:right w:val="none" w:sz="0" w:space="0" w:color="auto"/>
      </w:divBdr>
    </w:div>
    <w:div w:id="1920480604">
      <w:bodyDiv w:val="1"/>
      <w:marLeft w:val="0"/>
      <w:marRight w:val="0"/>
      <w:marTop w:val="0"/>
      <w:marBottom w:val="0"/>
      <w:divBdr>
        <w:top w:val="none" w:sz="0" w:space="0" w:color="auto"/>
        <w:left w:val="none" w:sz="0" w:space="0" w:color="auto"/>
        <w:bottom w:val="none" w:sz="0" w:space="0" w:color="auto"/>
        <w:right w:val="none" w:sz="0" w:space="0" w:color="auto"/>
      </w:divBdr>
    </w:div>
    <w:div w:id="1920555604">
      <w:bodyDiv w:val="1"/>
      <w:marLeft w:val="0"/>
      <w:marRight w:val="0"/>
      <w:marTop w:val="0"/>
      <w:marBottom w:val="0"/>
      <w:divBdr>
        <w:top w:val="none" w:sz="0" w:space="0" w:color="auto"/>
        <w:left w:val="none" w:sz="0" w:space="0" w:color="auto"/>
        <w:bottom w:val="none" w:sz="0" w:space="0" w:color="auto"/>
        <w:right w:val="none" w:sz="0" w:space="0" w:color="auto"/>
      </w:divBdr>
    </w:div>
    <w:div w:id="1920669671">
      <w:bodyDiv w:val="1"/>
      <w:marLeft w:val="0"/>
      <w:marRight w:val="0"/>
      <w:marTop w:val="0"/>
      <w:marBottom w:val="0"/>
      <w:divBdr>
        <w:top w:val="none" w:sz="0" w:space="0" w:color="auto"/>
        <w:left w:val="none" w:sz="0" w:space="0" w:color="auto"/>
        <w:bottom w:val="none" w:sz="0" w:space="0" w:color="auto"/>
        <w:right w:val="none" w:sz="0" w:space="0" w:color="auto"/>
      </w:divBdr>
    </w:div>
    <w:div w:id="1920670082">
      <w:bodyDiv w:val="1"/>
      <w:marLeft w:val="0"/>
      <w:marRight w:val="0"/>
      <w:marTop w:val="0"/>
      <w:marBottom w:val="0"/>
      <w:divBdr>
        <w:top w:val="none" w:sz="0" w:space="0" w:color="auto"/>
        <w:left w:val="none" w:sz="0" w:space="0" w:color="auto"/>
        <w:bottom w:val="none" w:sz="0" w:space="0" w:color="auto"/>
        <w:right w:val="none" w:sz="0" w:space="0" w:color="auto"/>
      </w:divBdr>
    </w:div>
    <w:div w:id="1920675569">
      <w:bodyDiv w:val="1"/>
      <w:marLeft w:val="0"/>
      <w:marRight w:val="0"/>
      <w:marTop w:val="0"/>
      <w:marBottom w:val="0"/>
      <w:divBdr>
        <w:top w:val="none" w:sz="0" w:space="0" w:color="auto"/>
        <w:left w:val="none" w:sz="0" w:space="0" w:color="auto"/>
        <w:bottom w:val="none" w:sz="0" w:space="0" w:color="auto"/>
        <w:right w:val="none" w:sz="0" w:space="0" w:color="auto"/>
      </w:divBdr>
    </w:div>
    <w:div w:id="1920749002">
      <w:bodyDiv w:val="1"/>
      <w:marLeft w:val="0"/>
      <w:marRight w:val="0"/>
      <w:marTop w:val="0"/>
      <w:marBottom w:val="0"/>
      <w:divBdr>
        <w:top w:val="none" w:sz="0" w:space="0" w:color="auto"/>
        <w:left w:val="none" w:sz="0" w:space="0" w:color="auto"/>
        <w:bottom w:val="none" w:sz="0" w:space="0" w:color="auto"/>
        <w:right w:val="none" w:sz="0" w:space="0" w:color="auto"/>
      </w:divBdr>
    </w:div>
    <w:div w:id="1920825871">
      <w:bodyDiv w:val="1"/>
      <w:marLeft w:val="0"/>
      <w:marRight w:val="0"/>
      <w:marTop w:val="0"/>
      <w:marBottom w:val="0"/>
      <w:divBdr>
        <w:top w:val="none" w:sz="0" w:space="0" w:color="auto"/>
        <w:left w:val="none" w:sz="0" w:space="0" w:color="auto"/>
        <w:bottom w:val="none" w:sz="0" w:space="0" w:color="auto"/>
        <w:right w:val="none" w:sz="0" w:space="0" w:color="auto"/>
      </w:divBdr>
    </w:div>
    <w:div w:id="1920943234">
      <w:bodyDiv w:val="1"/>
      <w:marLeft w:val="0"/>
      <w:marRight w:val="0"/>
      <w:marTop w:val="0"/>
      <w:marBottom w:val="0"/>
      <w:divBdr>
        <w:top w:val="none" w:sz="0" w:space="0" w:color="auto"/>
        <w:left w:val="none" w:sz="0" w:space="0" w:color="auto"/>
        <w:bottom w:val="none" w:sz="0" w:space="0" w:color="auto"/>
        <w:right w:val="none" w:sz="0" w:space="0" w:color="auto"/>
      </w:divBdr>
    </w:div>
    <w:div w:id="1920943564">
      <w:bodyDiv w:val="1"/>
      <w:marLeft w:val="0"/>
      <w:marRight w:val="0"/>
      <w:marTop w:val="0"/>
      <w:marBottom w:val="0"/>
      <w:divBdr>
        <w:top w:val="none" w:sz="0" w:space="0" w:color="auto"/>
        <w:left w:val="none" w:sz="0" w:space="0" w:color="auto"/>
        <w:bottom w:val="none" w:sz="0" w:space="0" w:color="auto"/>
        <w:right w:val="none" w:sz="0" w:space="0" w:color="auto"/>
      </w:divBdr>
    </w:div>
    <w:div w:id="1921064690">
      <w:bodyDiv w:val="1"/>
      <w:marLeft w:val="0"/>
      <w:marRight w:val="0"/>
      <w:marTop w:val="0"/>
      <w:marBottom w:val="0"/>
      <w:divBdr>
        <w:top w:val="none" w:sz="0" w:space="0" w:color="auto"/>
        <w:left w:val="none" w:sz="0" w:space="0" w:color="auto"/>
        <w:bottom w:val="none" w:sz="0" w:space="0" w:color="auto"/>
        <w:right w:val="none" w:sz="0" w:space="0" w:color="auto"/>
      </w:divBdr>
    </w:div>
    <w:div w:id="1921088975">
      <w:bodyDiv w:val="1"/>
      <w:marLeft w:val="0"/>
      <w:marRight w:val="0"/>
      <w:marTop w:val="0"/>
      <w:marBottom w:val="0"/>
      <w:divBdr>
        <w:top w:val="none" w:sz="0" w:space="0" w:color="auto"/>
        <w:left w:val="none" w:sz="0" w:space="0" w:color="auto"/>
        <w:bottom w:val="none" w:sz="0" w:space="0" w:color="auto"/>
        <w:right w:val="none" w:sz="0" w:space="0" w:color="auto"/>
      </w:divBdr>
    </w:div>
    <w:div w:id="1921135641">
      <w:bodyDiv w:val="1"/>
      <w:marLeft w:val="0"/>
      <w:marRight w:val="0"/>
      <w:marTop w:val="0"/>
      <w:marBottom w:val="0"/>
      <w:divBdr>
        <w:top w:val="none" w:sz="0" w:space="0" w:color="auto"/>
        <w:left w:val="none" w:sz="0" w:space="0" w:color="auto"/>
        <w:bottom w:val="none" w:sz="0" w:space="0" w:color="auto"/>
        <w:right w:val="none" w:sz="0" w:space="0" w:color="auto"/>
      </w:divBdr>
    </w:div>
    <w:div w:id="1921210970">
      <w:bodyDiv w:val="1"/>
      <w:marLeft w:val="0"/>
      <w:marRight w:val="0"/>
      <w:marTop w:val="0"/>
      <w:marBottom w:val="0"/>
      <w:divBdr>
        <w:top w:val="none" w:sz="0" w:space="0" w:color="auto"/>
        <w:left w:val="none" w:sz="0" w:space="0" w:color="auto"/>
        <w:bottom w:val="none" w:sz="0" w:space="0" w:color="auto"/>
        <w:right w:val="none" w:sz="0" w:space="0" w:color="auto"/>
      </w:divBdr>
    </w:div>
    <w:div w:id="1921327758">
      <w:bodyDiv w:val="1"/>
      <w:marLeft w:val="0"/>
      <w:marRight w:val="0"/>
      <w:marTop w:val="0"/>
      <w:marBottom w:val="0"/>
      <w:divBdr>
        <w:top w:val="none" w:sz="0" w:space="0" w:color="auto"/>
        <w:left w:val="none" w:sz="0" w:space="0" w:color="auto"/>
        <w:bottom w:val="none" w:sz="0" w:space="0" w:color="auto"/>
        <w:right w:val="none" w:sz="0" w:space="0" w:color="auto"/>
      </w:divBdr>
    </w:div>
    <w:div w:id="1921329988">
      <w:bodyDiv w:val="1"/>
      <w:marLeft w:val="0"/>
      <w:marRight w:val="0"/>
      <w:marTop w:val="0"/>
      <w:marBottom w:val="0"/>
      <w:divBdr>
        <w:top w:val="none" w:sz="0" w:space="0" w:color="auto"/>
        <w:left w:val="none" w:sz="0" w:space="0" w:color="auto"/>
        <w:bottom w:val="none" w:sz="0" w:space="0" w:color="auto"/>
        <w:right w:val="none" w:sz="0" w:space="0" w:color="auto"/>
      </w:divBdr>
    </w:div>
    <w:div w:id="1921331525">
      <w:bodyDiv w:val="1"/>
      <w:marLeft w:val="0"/>
      <w:marRight w:val="0"/>
      <w:marTop w:val="0"/>
      <w:marBottom w:val="0"/>
      <w:divBdr>
        <w:top w:val="none" w:sz="0" w:space="0" w:color="auto"/>
        <w:left w:val="none" w:sz="0" w:space="0" w:color="auto"/>
        <w:bottom w:val="none" w:sz="0" w:space="0" w:color="auto"/>
        <w:right w:val="none" w:sz="0" w:space="0" w:color="auto"/>
      </w:divBdr>
    </w:div>
    <w:div w:id="1921670613">
      <w:bodyDiv w:val="1"/>
      <w:marLeft w:val="0"/>
      <w:marRight w:val="0"/>
      <w:marTop w:val="0"/>
      <w:marBottom w:val="0"/>
      <w:divBdr>
        <w:top w:val="none" w:sz="0" w:space="0" w:color="auto"/>
        <w:left w:val="none" w:sz="0" w:space="0" w:color="auto"/>
        <w:bottom w:val="none" w:sz="0" w:space="0" w:color="auto"/>
        <w:right w:val="none" w:sz="0" w:space="0" w:color="auto"/>
      </w:divBdr>
    </w:div>
    <w:div w:id="1921670623">
      <w:bodyDiv w:val="1"/>
      <w:marLeft w:val="0"/>
      <w:marRight w:val="0"/>
      <w:marTop w:val="0"/>
      <w:marBottom w:val="0"/>
      <w:divBdr>
        <w:top w:val="none" w:sz="0" w:space="0" w:color="auto"/>
        <w:left w:val="none" w:sz="0" w:space="0" w:color="auto"/>
        <w:bottom w:val="none" w:sz="0" w:space="0" w:color="auto"/>
        <w:right w:val="none" w:sz="0" w:space="0" w:color="auto"/>
      </w:divBdr>
    </w:div>
    <w:div w:id="1921673357">
      <w:bodyDiv w:val="1"/>
      <w:marLeft w:val="0"/>
      <w:marRight w:val="0"/>
      <w:marTop w:val="0"/>
      <w:marBottom w:val="0"/>
      <w:divBdr>
        <w:top w:val="none" w:sz="0" w:space="0" w:color="auto"/>
        <w:left w:val="none" w:sz="0" w:space="0" w:color="auto"/>
        <w:bottom w:val="none" w:sz="0" w:space="0" w:color="auto"/>
        <w:right w:val="none" w:sz="0" w:space="0" w:color="auto"/>
      </w:divBdr>
    </w:div>
    <w:div w:id="1921677425">
      <w:bodyDiv w:val="1"/>
      <w:marLeft w:val="0"/>
      <w:marRight w:val="0"/>
      <w:marTop w:val="0"/>
      <w:marBottom w:val="0"/>
      <w:divBdr>
        <w:top w:val="none" w:sz="0" w:space="0" w:color="auto"/>
        <w:left w:val="none" w:sz="0" w:space="0" w:color="auto"/>
        <w:bottom w:val="none" w:sz="0" w:space="0" w:color="auto"/>
        <w:right w:val="none" w:sz="0" w:space="0" w:color="auto"/>
      </w:divBdr>
    </w:div>
    <w:div w:id="1921863639">
      <w:bodyDiv w:val="1"/>
      <w:marLeft w:val="0"/>
      <w:marRight w:val="0"/>
      <w:marTop w:val="0"/>
      <w:marBottom w:val="0"/>
      <w:divBdr>
        <w:top w:val="none" w:sz="0" w:space="0" w:color="auto"/>
        <w:left w:val="none" w:sz="0" w:space="0" w:color="auto"/>
        <w:bottom w:val="none" w:sz="0" w:space="0" w:color="auto"/>
        <w:right w:val="none" w:sz="0" w:space="0" w:color="auto"/>
      </w:divBdr>
    </w:div>
    <w:div w:id="1921910707">
      <w:bodyDiv w:val="1"/>
      <w:marLeft w:val="0"/>
      <w:marRight w:val="0"/>
      <w:marTop w:val="0"/>
      <w:marBottom w:val="0"/>
      <w:divBdr>
        <w:top w:val="none" w:sz="0" w:space="0" w:color="auto"/>
        <w:left w:val="none" w:sz="0" w:space="0" w:color="auto"/>
        <w:bottom w:val="none" w:sz="0" w:space="0" w:color="auto"/>
        <w:right w:val="none" w:sz="0" w:space="0" w:color="auto"/>
      </w:divBdr>
    </w:div>
    <w:div w:id="1922137994">
      <w:bodyDiv w:val="1"/>
      <w:marLeft w:val="0"/>
      <w:marRight w:val="0"/>
      <w:marTop w:val="0"/>
      <w:marBottom w:val="0"/>
      <w:divBdr>
        <w:top w:val="none" w:sz="0" w:space="0" w:color="auto"/>
        <w:left w:val="none" w:sz="0" w:space="0" w:color="auto"/>
        <w:bottom w:val="none" w:sz="0" w:space="0" w:color="auto"/>
        <w:right w:val="none" w:sz="0" w:space="0" w:color="auto"/>
      </w:divBdr>
    </w:div>
    <w:div w:id="1922180579">
      <w:bodyDiv w:val="1"/>
      <w:marLeft w:val="0"/>
      <w:marRight w:val="0"/>
      <w:marTop w:val="0"/>
      <w:marBottom w:val="0"/>
      <w:divBdr>
        <w:top w:val="none" w:sz="0" w:space="0" w:color="auto"/>
        <w:left w:val="none" w:sz="0" w:space="0" w:color="auto"/>
        <w:bottom w:val="none" w:sz="0" w:space="0" w:color="auto"/>
        <w:right w:val="none" w:sz="0" w:space="0" w:color="auto"/>
      </w:divBdr>
    </w:div>
    <w:div w:id="1922182798">
      <w:bodyDiv w:val="1"/>
      <w:marLeft w:val="0"/>
      <w:marRight w:val="0"/>
      <w:marTop w:val="0"/>
      <w:marBottom w:val="0"/>
      <w:divBdr>
        <w:top w:val="none" w:sz="0" w:space="0" w:color="auto"/>
        <w:left w:val="none" w:sz="0" w:space="0" w:color="auto"/>
        <w:bottom w:val="none" w:sz="0" w:space="0" w:color="auto"/>
        <w:right w:val="none" w:sz="0" w:space="0" w:color="auto"/>
      </w:divBdr>
    </w:div>
    <w:div w:id="1922326786">
      <w:bodyDiv w:val="1"/>
      <w:marLeft w:val="0"/>
      <w:marRight w:val="0"/>
      <w:marTop w:val="0"/>
      <w:marBottom w:val="0"/>
      <w:divBdr>
        <w:top w:val="none" w:sz="0" w:space="0" w:color="auto"/>
        <w:left w:val="none" w:sz="0" w:space="0" w:color="auto"/>
        <w:bottom w:val="none" w:sz="0" w:space="0" w:color="auto"/>
        <w:right w:val="none" w:sz="0" w:space="0" w:color="auto"/>
      </w:divBdr>
    </w:div>
    <w:div w:id="1922444081">
      <w:bodyDiv w:val="1"/>
      <w:marLeft w:val="0"/>
      <w:marRight w:val="0"/>
      <w:marTop w:val="0"/>
      <w:marBottom w:val="0"/>
      <w:divBdr>
        <w:top w:val="none" w:sz="0" w:space="0" w:color="auto"/>
        <w:left w:val="none" w:sz="0" w:space="0" w:color="auto"/>
        <w:bottom w:val="none" w:sz="0" w:space="0" w:color="auto"/>
        <w:right w:val="none" w:sz="0" w:space="0" w:color="auto"/>
      </w:divBdr>
    </w:div>
    <w:div w:id="1922445884">
      <w:bodyDiv w:val="1"/>
      <w:marLeft w:val="0"/>
      <w:marRight w:val="0"/>
      <w:marTop w:val="0"/>
      <w:marBottom w:val="0"/>
      <w:divBdr>
        <w:top w:val="none" w:sz="0" w:space="0" w:color="auto"/>
        <w:left w:val="none" w:sz="0" w:space="0" w:color="auto"/>
        <w:bottom w:val="none" w:sz="0" w:space="0" w:color="auto"/>
        <w:right w:val="none" w:sz="0" w:space="0" w:color="auto"/>
      </w:divBdr>
    </w:div>
    <w:div w:id="1922446907">
      <w:bodyDiv w:val="1"/>
      <w:marLeft w:val="0"/>
      <w:marRight w:val="0"/>
      <w:marTop w:val="0"/>
      <w:marBottom w:val="0"/>
      <w:divBdr>
        <w:top w:val="none" w:sz="0" w:space="0" w:color="auto"/>
        <w:left w:val="none" w:sz="0" w:space="0" w:color="auto"/>
        <w:bottom w:val="none" w:sz="0" w:space="0" w:color="auto"/>
        <w:right w:val="none" w:sz="0" w:space="0" w:color="auto"/>
      </w:divBdr>
    </w:div>
    <w:div w:id="1922521286">
      <w:bodyDiv w:val="1"/>
      <w:marLeft w:val="0"/>
      <w:marRight w:val="0"/>
      <w:marTop w:val="0"/>
      <w:marBottom w:val="0"/>
      <w:divBdr>
        <w:top w:val="none" w:sz="0" w:space="0" w:color="auto"/>
        <w:left w:val="none" w:sz="0" w:space="0" w:color="auto"/>
        <w:bottom w:val="none" w:sz="0" w:space="0" w:color="auto"/>
        <w:right w:val="none" w:sz="0" w:space="0" w:color="auto"/>
      </w:divBdr>
    </w:div>
    <w:div w:id="1922522596">
      <w:bodyDiv w:val="1"/>
      <w:marLeft w:val="0"/>
      <w:marRight w:val="0"/>
      <w:marTop w:val="0"/>
      <w:marBottom w:val="0"/>
      <w:divBdr>
        <w:top w:val="none" w:sz="0" w:space="0" w:color="auto"/>
        <w:left w:val="none" w:sz="0" w:space="0" w:color="auto"/>
        <w:bottom w:val="none" w:sz="0" w:space="0" w:color="auto"/>
        <w:right w:val="none" w:sz="0" w:space="0" w:color="auto"/>
      </w:divBdr>
    </w:div>
    <w:div w:id="1922566634">
      <w:bodyDiv w:val="1"/>
      <w:marLeft w:val="0"/>
      <w:marRight w:val="0"/>
      <w:marTop w:val="0"/>
      <w:marBottom w:val="0"/>
      <w:divBdr>
        <w:top w:val="none" w:sz="0" w:space="0" w:color="auto"/>
        <w:left w:val="none" w:sz="0" w:space="0" w:color="auto"/>
        <w:bottom w:val="none" w:sz="0" w:space="0" w:color="auto"/>
        <w:right w:val="none" w:sz="0" w:space="0" w:color="auto"/>
      </w:divBdr>
    </w:div>
    <w:div w:id="1922568843">
      <w:bodyDiv w:val="1"/>
      <w:marLeft w:val="0"/>
      <w:marRight w:val="0"/>
      <w:marTop w:val="0"/>
      <w:marBottom w:val="0"/>
      <w:divBdr>
        <w:top w:val="none" w:sz="0" w:space="0" w:color="auto"/>
        <w:left w:val="none" w:sz="0" w:space="0" w:color="auto"/>
        <w:bottom w:val="none" w:sz="0" w:space="0" w:color="auto"/>
        <w:right w:val="none" w:sz="0" w:space="0" w:color="auto"/>
      </w:divBdr>
    </w:div>
    <w:div w:id="1922636361">
      <w:bodyDiv w:val="1"/>
      <w:marLeft w:val="0"/>
      <w:marRight w:val="0"/>
      <w:marTop w:val="0"/>
      <w:marBottom w:val="0"/>
      <w:divBdr>
        <w:top w:val="none" w:sz="0" w:space="0" w:color="auto"/>
        <w:left w:val="none" w:sz="0" w:space="0" w:color="auto"/>
        <w:bottom w:val="none" w:sz="0" w:space="0" w:color="auto"/>
        <w:right w:val="none" w:sz="0" w:space="0" w:color="auto"/>
      </w:divBdr>
    </w:div>
    <w:div w:id="1922640138">
      <w:bodyDiv w:val="1"/>
      <w:marLeft w:val="0"/>
      <w:marRight w:val="0"/>
      <w:marTop w:val="0"/>
      <w:marBottom w:val="0"/>
      <w:divBdr>
        <w:top w:val="none" w:sz="0" w:space="0" w:color="auto"/>
        <w:left w:val="none" w:sz="0" w:space="0" w:color="auto"/>
        <w:bottom w:val="none" w:sz="0" w:space="0" w:color="auto"/>
        <w:right w:val="none" w:sz="0" w:space="0" w:color="auto"/>
      </w:divBdr>
    </w:div>
    <w:div w:id="1922986558">
      <w:bodyDiv w:val="1"/>
      <w:marLeft w:val="0"/>
      <w:marRight w:val="0"/>
      <w:marTop w:val="0"/>
      <w:marBottom w:val="0"/>
      <w:divBdr>
        <w:top w:val="none" w:sz="0" w:space="0" w:color="auto"/>
        <w:left w:val="none" w:sz="0" w:space="0" w:color="auto"/>
        <w:bottom w:val="none" w:sz="0" w:space="0" w:color="auto"/>
        <w:right w:val="none" w:sz="0" w:space="0" w:color="auto"/>
      </w:divBdr>
    </w:div>
    <w:div w:id="1922987043">
      <w:bodyDiv w:val="1"/>
      <w:marLeft w:val="0"/>
      <w:marRight w:val="0"/>
      <w:marTop w:val="0"/>
      <w:marBottom w:val="0"/>
      <w:divBdr>
        <w:top w:val="none" w:sz="0" w:space="0" w:color="auto"/>
        <w:left w:val="none" w:sz="0" w:space="0" w:color="auto"/>
        <w:bottom w:val="none" w:sz="0" w:space="0" w:color="auto"/>
        <w:right w:val="none" w:sz="0" w:space="0" w:color="auto"/>
      </w:divBdr>
    </w:div>
    <w:div w:id="1923023042">
      <w:bodyDiv w:val="1"/>
      <w:marLeft w:val="0"/>
      <w:marRight w:val="0"/>
      <w:marTop w:val="0"/>
      <w:marBottom w:val="0"/>
      <w:divBdr>
        <w:top w:val="none" w:sz="0" w:space="0" w:color="auto"/>
        <w:left w:val="none" w:sz="0" w:space="0" w:color="auto"/>
        <w:bottom w:val="none" w:sz="0" w:space="0" w:color="auto"/>
        <w:right w:val="none" w:sz="0" w:space="0" w:color="auto"/>
      </w:divBdr>
    </w:div>
    <w:div w:id="1923055117">
      <w:bodyDiv w:val="1"/>
      <w:marLeft w:val="0"/>
      <w:marRight w:val="0"/>
      <w:marTop w:val="0"/>
      <w:marBottom w:val="0"/>
      <w:divBdr>
        <w:top w:val="none" w:sz="0" w:space="0" w:color="auto"/>
        <w:left w:val="none" w:sz="0" w:space="0" w:color="auto"/>
        <w:bottom w:val="none" w:sz="0" w:space="0" w:color="auto"/>
        <w:right w:val="none" w:sz="0" w:space="0" w:color="auto"/>
      </w:divBdr>
    </w:div>
    <w:div w:id="1923099377">
      <w:bodyDiv w:val="1"/>
      <w:marLeft w:val="0"/>
      <w:marRight w:val="0"/>
      <w:marTop w:val="0"/>
      <w:marBottom w:val="0"/>
      <w:divBdr>
        <w:top w:val="none" w:sz="0" w:space="0" w:color="auto"/>
        <w:left w:val="none" w:sz="0" w:space="0" w:color="auto"/>
        <w:bottom w:val="none" w:sz="0" w:space="0" w:color="auto"/>
        <w:right w:val="none" w:sz="0" w:space="0" w:color="auto"/>
      </w:divBdr>
    </w:div>
    <w:div w:id="1923172344">
      <w:bodyDiv w:val="1"/>
      <w:marLeft w:val="0"/>
      <w:marRight w:val="0"/>
      <w:marTop w:val="0"/>
      <w:marBottom w:val="0"/>
      <w:divBdr>
        <w:top w:val="none" w:sz="0" w:space="0" w:color="auto"/>
        <w:left w:val="none" w:sz="0" w:space="0" w:color="auto"/>
        <w:bottom w:val="none" w:sz="0" w:space="0" w:color="auto"/>
        <w:right w:val="none" w:sz="0" w:space="0" w:color="auto"/>
      </w:divBdr>
    </w:div>
    <w:div w:id="1923175117">
      <w:bodyDiv w:val="1"/>
      <w:marLeft w:val="0"/>
      <w:marRight w:val="0"/>
      <w:marTop w:val="0"/>
      <w:marBottom w:val="0"/>
      <w:divBdr>
        <w:top w:val="none" w:sz="0" w:space="0" w:color="auto"/>
        <w:left w:val="none" w:sz="0" w:space="0" w:color="auto"/>
        <w:bottom w:val="none" w:sz="0" w:space="0" w:color="auto"/>
        <w:right w:val="none" w:sz="0" w:space="0" w:color="auto"/>
      </w:divBdr>
    </w:div>
    <w:div w:id="1923180957">
      <w:bodyDiv w:val="1"/>
      <w:marLeft w:val="0"/>
      <w:marRight w:val="0"/>
      <w:marTop w:val="0"/>
      <w:marBottom w:val="0"/>
      <w:divBdr>
        <w:top w:val="none" w:sz="0" w:space="0" w:color="auto"/>
        <w:left w:val="none" w:sz="0" w:space="0" w:color="auto"/>
        <w:bottom w:val="none" w:sz="0" w:space="0" w:color="auto"/>
        <w:right w:val="none" w:sz="0" w:space="0" w:color="auto"/>
      </w:divBdr>
    </w:div>
    <w:div w:id="1923219925">
      <w:bodyDiv w:val="1"/>
      <w:marLeft w:val="0"/>
      <w:marRight w:val="0"/>
      <w:marTop w:val="0"/>
      <w:marBottom w:val="0"/>
      <w:divBdr>
        <w:top w:val="none" w:sz="0" w:space="0" w:color="auto"/>
        <w:left w:val="none" w:sz="0" w:space="0" w:color="auto"/>
        <w:bottom w:val="none" w:sz="0" w:space="0" w:color="auto"/>
        <w:right w:val="none" w:sz="0" w:space="0" w:color="auto"/>
      </w:divBdr>
    </w:div>
    <w:div w:id="1923291552">
      <w:bodyDiv w:val="1"/>
      <w:marLeft w:val="0"/>
      <w:marRight w:val="0"/>
      <w:marTop w:val="0"/>
      <w:marBottom w:val="0"/>
      <w:divBdr>
        <w:top w:val="none" w:sz="0" w:space="0" w:color="auto"/>
        <w:left w:val="none" w:sz="0" w:space="0" w:color="auto"/>
        <w:bottom w:val="none" w:sz="0" w:space="0" w:color="auto"/>
        <w:right w:val="none" w:sz="0" w:space="0" w:color="auto"/>
      </w:divBdr>
    </w:div>
    <w:div w:id="1923298229">
      <w:bodyDiv w:val="1"/>
      <w:marLeft w:val="0"/>
      <w:marRight w:val="0"/>
      <w:marTop w:val="0"/>
      <w:marBottom w:val="0"/>
      <w:divBdr>
        <w:top w:val="none" w:sz="0" w:space="0" w:color="auto"/>
        <w:left w:val="none" w:sz="0" w:space="0" w:color="auto"/>
        <w:bottom w:val="none" w:sz="0" w:space="0" w:color="auto"/>
        <w:right w:val="none" w:sz="0" w:space="0" w:color="auto"/>
      </w:divBdr>
    </w:div>
    <w:div w:id="1923298877">
      <w:bodyDiv w:val="1"/>
      <w:marLeft w:val="0"/>
      <w:marRight w:val="0"/>
      <w:marTop w:val="0"/>
      <w:marBottom w:val="0"/>
      <w:divBdr>
        <w:top w:val="none" w:sz="0" w:space="0" w:color="auto"/>
        <w:left w:val="none" w:sz="0" w:space="0" w:color="auto"/>
        <w:bottom w:val="none" w:sz="0" w:space="0" w:color="auto"/>
        <w:right w:val="none" w:sz="0" w:space="0" w:color="auto"/>
      </w:divBdr>
    </w:div>
    <w:div w:id="1923416271">
      <w:bodyDiv w:val="1"/>
      <w:marLeft w:val="0"/>
      <w:marRight w:val="0"/>
      <w:marTop w:val="0"/>
      <w:marBottom w:val="0"/>
      <w:divBdr>
        <w:top w:val="none" w:sz="0" w:space="0" w:color="auto"/>
        <w:left w:val="none" w:sz="0" w:space="0" w:color="auto"/>
        <w:bottom w:val="none" w:sz="0" w:space="0" w:color="auto"/>
        <w:right w:val="none" w:sz="0" w:space="0" w:color="auto"/>
      </w:divBdr>
    </w:div>
    <w:div w:id="1923491657">
      <w:bodyDiv w:val="1"/>
      <w:marLeft w:val="0"/>
      <w:marRight w:val="0"/>
      <w:marTop w:val="0"/>
      <w:marBottom w:val="0"/>
      <w:divBdr>
        <w:top w:val="none" w:sz="0" w:space="0" w:color="auto"/>
        <w:left w:val="none" w:sz="0" w:space="0" w:color="auto"/>
        <w:bottom w:val="none" w:sz="0" w:space="0" w:color="auto"/>
        <w:right w:val="none" w:sz="0" w:space="0" w:color="auto"/>
      </w:divBdr>
    </w:div>
    <w:div w:id="1923493275">
      <w:bodyDiv w:val="1"/>
      <w:marLeft w:val="0"/>
      <w:marRight w:val="0"/>
      <w:marTop w:val="0"/>
      <w:marBottom w:val="0"/>
      <w:divBdr>
        <w:top w:val="none" w:sz="0" w:space="0" w:color="auto"/>
        <w:left w:val="none" w:sz="0" w:space="0" w:color="auto"/>
        <w:bottom w:val="none" w:sz="0" w:space="0" w:color="auto"/>
        <w:right w:val="none" w:sz="0" w:space="0" w:color="auto"/>
      </w:divBdr>
    </w:div>
    <w:div w:id="1923561690">
      <w:bodyDiv w:val="1"/>
      <w:marLeft w:val="0"/>
      <w:marRight w:val="0"/>
      <w:marTop w:val="0"/>
      <w:marBottom w:val="0"/>
      <w:divBdr>
        <w:top w:val="none" w:sz="0" w:space="0" w:color="auto"/>
        <w:left w:val="none" w:sz="0" w:space="0" w:color="auto"/>
        <w:bottom w:val="none" w:sz="0" w:space="0" w:color="auto"/>
        <w:right w:val="none" w:sz="0" w:space="0" w:color="auto"/>
      </w:divBdr>
    </w:div>
    <w:div w:id="1923638207">
      <w:bodyDiv w:val="1"/>
      <w:marLeft w:val="0"/>
      <w:marRight w:val="0"/>
      <w:marTop w:val="0"/>
      <w:marBottom w:val="0"/>
      <w:divBdr>
        <w:top w:val="none" w:sz="0" w:space="0" w:color="auto"/>
        <w:left w:val="none" w:sz="0" w:space="0" w:color="auto"/>
        <w:bottom w:val="none" w:sz="0" w:space="0" w:color="auto"/>
        <w:right w:val="none" w:sz="0" w:space="0" w:color="auto"/>
      </w:divBdr>
    </w:div>
    <w:div w:id="1923756929">
      <w:bodyDiv w:val="1"/>
      <w:marLeft w:val="0"/>
      <w:marRight w:val="0"/>
      <w:marTop w:val="0"/>
      <w:marBottom w:val="0"/>
      <w:divBdr>
        <w:top w:val="none" w:sz="0" w:space="0" w:color="auto"/>
        <w:left w:val="none" w:sz="0" w:space="0" w:color="auto"/>
        <w:bottom w:val="none" w:sz="0" w:space="0" w:color="auto"/>
        <w:right w:val="none" w:sz="0" w:space="0" w:color="auto"/>
      </w:divBdr>
    </w:div>
    <w:div w:id="1923757806">
      <w:bodyDiv w:val="1"/>
      <w:marLeft w:val="0"/>
      <w:marRight w:val="0"/>
      <w:marTop w:val="0"/>
      <w:marBottom w:val="0"/>
      <w:divBdr>
        <w:top w:val="none" w:sz="0" w:space="0" w:color="auto"/>
        <w:left w:val="none" w:sz="0" w:space="0" w:color="auto"/>
        <w:bottom w:val="none" w:sz="0" w:space="0" w:color="auto"/>
        <w:right w:val="none" w:sz="0" w:space="0" w:color="auto"/>
      </w:divBdr>
    </w:div>
    <w:div w:id="1923830149">
      <w:bodyDiv w:val="1"/>
      <w:marLeft w:val="0"/>
      <w:marRight w:val="0"/>
      <w:marTop w:val="0"/>
      <w:marBottom w:val="0"/>
      <w:divBdr>
        <w:top w:val="none" w:sz="0" w:space="0" w:color="auto"/>
        <w:left w:val="none" w:sz="0" w:space="0" w:color="auto"/>
        <w:bottom w:val="none" w:sz="0" w:space="0" w:color="auto"/>
        <w:right w:val="none" w:sz="0" w:space="0" w:color="auto"/>
      </w:divBdr>
    </w:div>
    <w:div w:id="1923874949">
      <w:bodyDiv w:val="1"/>
      <w:marLeft w:val="0"/>
      <w:marRight w:val="0"/>
      <w:marTop w:val="0"/>
      <w:marBottom w:val="0"/>
      <w:divBdr>
        <w:top w:val="none" w:sz="0" w:space="0" w:color="auto"/>
        <w:left w:val="none" w:sz="0" w:space="0" w:color="auto"/>
        <w:bottom w:val="none" w:sz="0" w:space="0" w:color="auto"/>
        <w:right w:val="none" w:sz="0" w:space="0" w:color="auto"/>
      </w:divBdr>
    </w:div>
    <w:div w:id="1923877439">
      <w:bodyDiv w:val="1"/>
      <w:marLeft w:val="0"/>
      <w:marRight w:val="0"/>
      <w:marTop w:val="0"/>
      <w:marBottom w:val="0"/>
      <w:divBdr>
        <w:top w:val="none" w:sz="0" w:space="0" w:color="auto"/>
        <w:left w:val="none" w:sz="0" w:space="0" w:color="auto"/>
        <w:bottom w:val="none" w:sz="0" w:space="0" w:color="auto"/>
        <w:right w:val="none" w:sz="0" w:space="0" w:color="auto"/>
      </w:divBdr>
    </w:div>
    <w:div w:id="1923951497">
      <w:bodyDiv w:val="1"/>
      <w:marLeft w:val="0"/>
      <w:marRight w:val="0"/>
      <w:marTop w:val="0"/>
      <w:marBottom w:val="0"/>
      <w:divBdr>
        <w:top w:val="none" w:sz="0" w:space="0" w:color="auto"/>
        <w:left w:val="none" w:sz="0" w:space="0" w:color="auto"/>
        <w:bottom w:val="none" w:sz="0" w:space="0" w:color="auto"/>
        <w:right w:val="none" w:sz="0" w:space="0" w:color="auto"/>
      </w:divBdr>
    </w:div>
    <w:div w:id="1924139057">
      <w:bodyDiv w:val="1"/>
      <w:marLeft w:val="0"/>
      <w:marRight w:val="0"/>
      <w:marTop w:val="0"/>
      <w:marBottom w:val="0"/>
      <w:divBdr>
        <w:top w:val="none" w:sz="0" w:space="0" w:color="auto"/>
        <w:left w:val="none" w:sz="0" w:space="0" w:color="auto"/>
        <w:bottom w:val="none" w:sz="0" w:space="0" w:color="auto"/>
        <w:right w:val="none" w:sz="0" w:space="0" w:color="auto"/>
      </w:divBdr>
    </w:div>
    <w:div w:id="1924144473">
      <w:bodyDiv w:val="1"/>
      <w:marLeft w:val="0"/>
      <w:marRight w:val="0"/>
      <w:marTop w:val="0"/>
      <w:marBottom w:val="0"/>
      <w:divBdr>
        <w:top w:val="none" w:sz="0" w:space="0" w:color="auto"/>
        <w:left w:val="none" w:sz="0" w:space="0" w:color="auto"/>
        <w:bottom w:val="none" w:sz="0" w:space="0" w:color="auto"/>
        <w:right w:val="none" w:sz="0" w:space="0" w:color="auto"/>
      </w:divBdr>
    </w:div>
    <w:div w:id="1924148438">
      <w:bodyDiv w:val="1"/>
      <w:marLeft w:val="0"/>
      <w:marRight w:val="0"/>
      <w:marTop w:val="0"/>
      <w:marBottom w:val="0"/>
      <w:divBdr>
        <w:top w:val="none" w:sz="0" w:space="0" w:color="auto"/>
        <w:left w:val="none" w:sz="0" w:space="0" w:color="auto"/>
        <w:bottom w:val="none" w:sz="0" w:space="0" w:color="auto"/>
        <w:right w:val="none" w:sz="0" w:space="0" w:color="auto"/>
      </w:divBdr>
    </w:div>
    <w:div w:id="1924223891">
      <w:bodyDiv w:val="1"/>
      <w:marLeft w:val="0"/>
      <w:marRight w:val="0"/>
      <w:marTop w:val="0"/>
      <w:marBottom w:val="0"/>
      <w:divBdr>
        <w:top w:val="none" w:sz="0" w:space="0" w:color="auto"/>
        <w:left w:val="none" w:sz="0" w:space="0" w:color="auto"/>
        <w:bottom w:val="none" w:sz="0" w:space="0" w:color="auto"/>
        <w:right w:val="none" w:sz="0" w:space="0" w:color="auto"/>
      </w:divBdr>
    </w:div>
    <w:div w:id="1924294430">
      <w:bodyDiv w:val="1"/>
      <w:marLeft w:val="0"/>
      <w:marRight w:val="0"/>
      <w:marTop w:val="0"/>
      <w:marBottom w:val="0"/>
      <w:divBdr>
        <w:top w:val="none" w:sz="0" w:space="0" w:color="auto"/>
        <w:left w:val="none" w:sz="0" w:space="0" w:color="auto"/>
        <w:bottom w:val="none" w:sz="0" w:space="0" w:color="auto"/>
        <w:right w:val="none" w:sz="0" w:space="0" w:color="auto"/>
      </w:divBdr>
    </w:div>
    <w:div w:id="1924340963">
      <w:bodyDiv w:val="1"/>
      <w:marLeft w:val="0"/>
      <w:marRight w:val="0"/>
      <w:marTop w:val="0"/>
      <w:marBottom w:val="0"/>
      <w:divBdr>
        <w:top w:val="none" w:sz="0" w:space="0" w:color="auto"/>
        <w:left w:val="none" w:sz="0" w:space="0" w:color="auto"/>
        <w:bottom w:val="none" w:sz="0" w:space="0" w:color="auto"/>
        <w:right w:val="none" w:sz="0" w:space="0" w:color="auto"/>
      </w:divBdr>
    </w:div>
    <w:div w:id="1924412127">
      <w:bodyDiv w:val="1"/>
      <w:marLeft w:val="0"/>
      <w:marRight w:val="0"/>
      <w:marTop w:val="0"/>
      <w:marBottom w:val="0"/>
      <w:divBdr>
        <w:top w:val="none" w:sz="0" w:space="0" w:color="auto"/>
        <w:left w:val="none" w:sz="0" w:space="0" w:color="auto"/>
        <w:bottom w:val="none" w:sz="0" w:space="0" w:color="auto"/>
        <w:right w:val="none" w:sz="0" w:space="0" w:color="auto"/>
      </w:divBdr>
    </w:div>
    <w:div w:id="1924727398">
      <w:bodyDiv w:val="1"/>
      <w:marLeft w:val="0"/>
      <w:marRight w:val="0"/>
      <w:marTop w:val="0"/>
      <w:marBottom w:val="0"/>
      <w:divBdr>
        <w:top w:val="none" w:sz="0" w:space="0" w:color="auto"/>
        <w:left w:val="none" w:sz="0" w:space="0" w:color="auto"/>
        <w:bottom w:val="none" w:sz="0" w:space="0" w:color="auto"/>
        <w:right w:val="none" w:sz="0" w:space="0" w:color="auto"/>
      </w:divBdr>
    </w:div>
    <w:div w:id="1924756089">
      <w:bodyDiv w:val="1"/>
      <w:marLeft w:val="0"/>
      <w:marRight w:val="0"/>
      <w:marTop w:val="0"/>
      <w:marBottom w:val="0"/>
      <w:divBdr>
        <w:top w:val="none" w:sz="0" w:space="0" w:color="auto"/>
        <w:left w:val="none" w:sz="0" w:space="0" w:color="auto"/>
        <w:bottom w:val="none" w:sz="0" w:space="0" w:color="auto"/>
        <w:right w:val="none" w:sz="0" w:space="0" w:color="auto"/>
      </w:divBdr>
    </w:div>
    <w:div w:id="1924756392">
      <w:bodyDiv w:val="1"/>
      <w:marLeft w:val="0"/>
      <w:marRight w:val="0"/>
      <w:marTop w:val="0"/>
      <w:marBottom w:val="0"/>
      <w:divBdr>
        <w:top w:val="none" w:sz="0" w:space="0" w:color="auto"/>
        <w:left w:val="none" w:sz="0" w:space="0" w:color="auto"/>
        <w:bottom w:val="none" w:sz="0" w:space="0" w:color="auto"/>
        <w:right w:val="none" w:sz="0" w:space="0" w:color="auto"/>
      </w:divBdr>
    </w:div>
    <w:div w:id="1924756769">
      <w:bodyDiv w:val="1"/>
      <w:marLeft w:val="0"/>
      <w:marRight w:val="0"/>
      <w:marTop w:val="0"/>
      <w:marBottom w:val="0"/>
      <w:divBdr>
        <w:top w:val="none" w:sz="0" w:space="0" w:color="auto"/>
        <w:left w:val="none" w:sz="0" w:space="0" w:color="auto"/>
        <w:bottom w:val="none" w:sz="0" w:space="0" w:color="auto"/>
        <w:right w:val="none" w:sz="0" w:space="0" w:color="auto"/>
      </w:divBdr>
    </w:div>
    <w:div w:id="1924870248">
      <w:bodyDiv w:val="1"/>
      <w:marLeft w:val="0"/>
      <w:marRight w:val="0"/>
      <w:marTop w:val="0"/>
      <w:marBottom w:val="0"/>
      <w:divBdr>
        <w:top w:val="none" w:sz="0" w:space="0" w:color="auto"/>
        <w:left w:val="none" w:sz="0" w:space="0" w:color="auto"/>
        <w:bottom w:val="none" w:sz="0" w:space="0" w:color="auto"/>
        <w:right w:val="none" w:sz="0" w:space="0" w:color="auto"/>
      </w:divBdr>
    </w:div>
    <w:div w:id="1924875019">
      <w:bodyDiv w:val="1"/>
      <w:marLeft w:val="0"/>
      <w:marRight w:val="0"/>
      <w:marTop w:val="0"/>
      <w:marBottom w:val="0"/>
      <w:divBdr>
        <w:top w:val="none" w:sz="0" w:space="0" w:color="auto"/>
        <w:left w:val="none" w:sz="0" w:space="0" w:color="auto"/>
        <w:bottom w:val="none" w:sz="0" w:space="0" w:color="auto"/>
        <w:right w:val="none" w:sz="0" w:space="0" w:color="auto"/>
      </w:divBdr>
    </w:div>
    <w:div w:id="1924875495">
      <w:bodyDiv w:val="1"/>
      <w:marLeft w:val="0"/>
      <w:marRight w:val="0"/>
      <w:marTop w:val="0"/>
      <w:marBottom w:val="0"/>
      <w:divBdr>
        <w:top w:val="none" w:sz="0" w:space="0" w:color="auto"/>
        <w:left w:val="none" w:sz="0" w:space="0" w:color="auto"/>
        <w:bottom w:val="none" w:sz="0" w:space="0" w:color="auto"/>
        <w:right w:val="none" w:sz="0" w:space="0" w:color="auto"/>
      </w:divBdr>
    </w:div>
    <w:div w:id="1924950686">
      <w:bodyDiv w:val="1"/>
      <w:marLeft w:val="0"/>
      <w:marRight w:val="0"/>
      <w:marTop w:val="0"/>
      <w:marBottom w:val="0"/>
      <w:divBdr>
        <w:top w:val="none" w:sz="0" w:space="0" w:color="auto"/>
        <w:left w:val="none" w:sz="0" w:space="0" w:color="auto"/>
        <w:bottom w:val="none" w:sz="0" w:space="0" w:color="auto"/>
        <w:right w:val="none" w:sz="0" w:space="0" w:color="auto"/>
      </w:divBdr>
    </w:div>
    <w:div w:id="1925020755">
      <w:bodyDiv w:val="1"/>
      <w:marLeft w:val="0"/>
      <w:marRight w:val="0"/>
      <w:marTop w:val="0"/>
      <w:marBottom w:val="0"/>
      <w:divBdr>
        <w:top w:val="none" w:sz="0" w:space="0" w:color="auto"/>
        <w:left w:val="none" w:sz="0" w:space="0" w:color="auto"/>
        <w:bottom w:val="none" w:sz="0" w:space="0" w:color="auto"/>
        <w:right w:val="none" w:sz="0" w:space="0" w:color="auto"/>
      </w:divBdr>
    </w:div>
    <w:div w:id="1925142182">
      <w:bodyDiv w:val="1"/>
      <w:marLeft w:val="0"/>
      <w:marRight w:val="0"/>
      <w:marTop w:val="0"/>
      <w:marBottom w:val="0"/>
      <w:divBdr>
        <w:top w:val="none" w:sz="0" w:space="0" w:color="auto"/>
        <w:left w:val="none" w:sz="0" w:space="0" w:color="auto"/>
        <w:bottom w:val="none" w:sz="0" w:space="0" w:color="auto"/>
        <w:right w:val="none" w:sz="0" w:space="0" w:color="auto"/>
      </w:divBdr>
    </w:div>
    <w:div w:id="1925216037">
      <w:bodyDiv w:val="1"/>
      <w:marLeft w:val="0"/>
      <w:marRight w:val="0"/>
      <w:marTop w:val="0"/>
      <w:marBottom w:val="0"/>
      <w:divBdr>
        <w:top w:val="none" w:sz="0" w:space="0" w:color="auto"/>
        <w:left w:val="none" w:sz="0" w:space="0" w:color="auto"/>
        <w:bottom w:val="none" w:sz="0" w:space="0" w:color="auto"/>
        <w:right w:val="none" w:sz="0" w:space="0" w:color="auto"/>
      </w:divBdr>
    </w:div>
    <w:div w:id="1925332961">
      <w:bodyDiv w:val="1"/>
      <w:marLeft w:val="0"/>
      <w:marRight w:val="0"/>
      <w:marTop w:val="0"/>
      <w:marBottom w:val="0"/>
      <w:divBdr>
        <w:top w:val="none" w:sz="0" w:space="0" w:color="auto"/>
        <w:left w:val="none" w:sz="0" w:space="0" w:color="auto"/>
        <w:bottom w:val="none" w:sz="0" w:space="0" w:color="auto"/>
        <w:right w:val="none" w:sz="0" w:space="0" w:color="auto"/>
      </w:divBdr>
    </w:div>
    <w:div w:id="1925408560">
      <w:bodyDiv w:val="1"/>
      <w:marLeft w:val="0"/>
      <w:marRight w:val="0"/>
      <w:marTop w:val="0"/>
      <w:marBottom w:val="0"/>
      <w:divBdr>
        <w:top w:val="none" w:sz="0" w:space="0" w:color="auto"/>
        <w:left w:val="none" w:sz="0" w:space="0" w:color="auto"/>
        <w:bottom w:val="none" w:sz="0" w:space="0" w:color="auto"/>
        <w:right w:val="none" w:sz="0" w:space="0" w:color="auto"/>
      </w:divBdr>
    </w:div>
    <w:div w:id="1925451181">
      <w:bodyDiv w:val="1"/>
      <w:marLeft w:val="0"/>
      <w:marRight w:val="0"/>
      <w:marTop w:val="0"/>
      <w:marBottom w:val="0"/>
      <w:divBdr>
        <w:top w:val="none" w:sz="0" w:space="0" w:color="auto"/>
        <w:left w:val="none" w:sz="0" w:space="0" w:color="auto"/>
        <w:bottom w:val="none" w:sz="0" w:space="0" w:color="auto"/>
        <w:right w:val="none" w:sz="0" w:space="0" w:color="auto"/>
      </w:divBdr>
    </w:div>
    <w:div w:id="1925451733">
      <w:bodyDiv w:val="1"/>
      <w:marLeft w:val="0"/>
      <w:marRight w:val="0"/>
      <w:marTop w:val="0"/>
      <w:marBottom w:val="0"/>
      <w:divBdr>
        <w:top w:val="none" w:sz="0" w:space="0" w:color="auto"/>
        <w:left w:val="none" w:sz="0" w:space="0" w:color="auto"/>
        <w:bottom w:val="none" w:sz="0" w:space="0" w:color="auto"/>
        <w:right w:val="none" w:sz="0" w:space="0" w:color="auto"/>
      </w:divBdr>
    </w:div>
    <w:div w:id="1925452346">
      <w:bodyDiv w:val="1"/>
      <w:marLeft w:val="0"/>
      <w:marRight w:val="0"/>
      <w:marTop w:val="0"/>
      <w:marBottom w:val="0"/>
      <w:divBdr>
        <w:top w:val="none" w:sz="0" w:space="0" w:color="auto"/>
        <w:left w:val="none" w:sz="0" w:space="0" w:color="auto"/>
        <w:bottom w:val="none" w:sz="0" w:space="0" w:color="auto"/>
        <w:right w:val="none" w:sz="0" w:space="0" w:color="auto"/>
      </w:divBdr>
    </w:div>
    <w:div w:id="1925601155">
      <w:bodyDiv w:val="1"/>
      <w:marLeft w:val="0"/>
      <w:marRight w:val="0"/>
      <w:marTop w:val="0"/>
      <w:marBottom w:val="0"/>
      <w:divBdr>
        <w:top w:val="none" w:sz="0" w:space="0" w:color="auto"/>
        <w:left w:val="none" w:sz="0" w:space="0" w:color="auto"/>
        <w:bottom w:val="none" w:sz="0" w:space="0" w:color="auto"/>
        <w:right w:val="none" w:sz="0" w:space="0" w:color="auto"/>
      </w:divBdr>
    </w:div>
    <w:div w:id="1925727620">
      <w:bodyDiv w:val="1"/>
      <w:marLeft w:val="0"/>
      <w:marRight w:val="0"/>
      <w:marTop w:val="0"/>
      <w:marBottom w:val="0"/>
      <w:divBdr>
        <w:top w:val="none" w:sz="0" w:space="0" w:color="auto"/>
        <w:left w:val="none" w:sz="0" w:space="0" w:color="auto"/>
        <w:bottom w:val="none" w:sz="0" w:space="0" w:color="auto"/>
        <w:right w:val="none" w:sz="0" w:space="0" w:color="auto"/>
      </w:divBdr>
    </w:div>
    <w:div w:id="1925801675">
      <w:bodyDiv w:val="1"/>
      <w:marLeft w:val="0"/>
      <w:marRight w:val="0"/>
      <w:marTop w:val="0"/>
      <w:marBottom w:val="0"/>
      <w:divBdr>
        <w:top w:val="none" w:sz="0" w:space="0" w:color="auto"/>
        <w:left w:val="none" w:sz="0" w:space="0" w:color="auto"/>
        <w:bottom w:val="none" w:sz="0" w:space="0" w:color="auto"/>
        <w:right w:val="none" w:sz="0" w:space="0" w:color="auto"/>
      </w:divBdr>
    </w:div>
    <w:div w:id="1926064140">
      <w:bodyDiv w:val="1"/>
      <w:marLeft w:val="0"/>
      <w:marRight w:val="0"/>
      <w:marTop w:val="0"/>
      <w:marBottom w:val="0"/>
      <w:divBdr>
        <w:top w:val="none" w:sz="0" w:space="0" w:color="auto"/>
        <w:left w:val="none" w:sz="0" w:space="0" w:color="auto"/>
        <w:bottom w:val="none" w:sz="0" w:space="0" w:color="auto"/>
        <w:right w:val="none" w:sz="0" w:space="0" w:color="auto"/>
      </w:divBdr>
    </w:div>
    <w:div w:id="1926064276">
      <w:bodyDiv w:val="1"/>
      <w:marLeft w:val="0"/>
      <w:marRight w:val="0"/>
      <w:marTop w:val="0"/>
      <w:marBottom w:val="0"/>
      <w:divBdr>
        <w:top w:val="none" w:sz="0" w:space="0" w:color="auto"/>
        <w:left w:val="none" w:sz="0" w:space="0" w:color="auto"/>
        <w:bottom w:val="none" w:sz="0" w:space="0" w:color="auto"/>
        <w:right w:val="none" w:sz="0" w:space="0" w:color="auto"/>
      </w:divBdr>
    </w:div>
    <w:div w:id="1926256230">
      <w:bodyDiv w:val="1"/>
      <w:marLeft w:val="0"/>
      <w:marRight w:val="0"/>
      <w:marTop w:val="0"/>
      <w:marBottom w:val="0"/>
      <w:divBdr>
        <w:top w:val="none" w:sz="0" w:space="0" w:color="auto"/>
        <w:left w:val="none" w:sz="0" w:space="0" w:color="auto"/>
        <w:bottom w:val="none" w:sz="0" w:space="0" w:color="auto"/>
        <w:right w:val="none" w:sz="0" w:space="0" w:color="auto"/>
      </w:divBdr>
    </w:div>
    <w:div w:id="1926259597">
      <w:bodyDiv w:val="1"/>
      <w:marLeft w:val="0"/>
      <w:marRight w:val="0"/>
      <w:marTop w:val="0"/>
      <w:marBottom w:val="0"/>
      <w:divBdr>
        <w:top w:val="none" w:sz="0" w:space="0" w:color="auto"/>
        <w:left w:val="none" w:sz="0" w:space="0" w:color="auto"/>
        <w:bottom w:val="none" w:sz="0" w:space="0" w:color="auto"/>
        <w:right w:val="none" w:sz="0" w:space="0" w:color="auto"/>
      </w:divBdr>
    </w:div>
    <w:div w:id="1926379288">
      <w:bodyDiv w:val="1"/>
      <w:marLeft w:val="0"/>
      <w:marRight w:val="0"/>
      <w:marTop w:val="0"/>
      <w:marBottom w:val="0"/>
      <w:divBdr>
        <w:top w:val="none" w:sz="0" w:space="0" w:color="auto"/>
        <w:left w:val="none" w:sz="0" w:space="0" w:color="auto"/>
        <w:bottom w:val="none" w:sz="0" w:space="0" w:color="auto"/>
        <w:right w:val="none" w:sz="0" w:space="0" w:color="auto"/>
      </w:divBdr>
    </w:div>
    <w:div w:id="1926454857">
      <w:bodyDiv w:val="1"/>
      <w:marLeft w:val="0"/>
      <w:marRight w:val="0"/>
      <w:marTop w:val="0"/>
      <w:marBottom w:val="0"/>
      <w:divBdr>
        <w:top w:val="none" w:sz="0" w:space="0" w:color="auto"/>
        <w:left w:val="none" w:sz="0" w:space="0" w:color="auto"/>
        <w:bottom w:val="none" w:sz="0" w:space="0" w:color="auto"/>
        <w:right w:val="none" w:sz="0" w:space="0" w:color="auto"/>
      </w:divBdr>
    </w:div>
    <w:div w:id="1926528794">
      <w:bodyDiv w:val="1"/>
      <w:marLeft w:val="0"/>
      <w:marRight w:val="0"/>
      <w:marTop w:val="0"/>
      <w:marBottom w:val="0"/>
      <w:divBdr>
        <w:top w:val="none" w:sz="0" w:space="0" w:color="auto"/>
        <w:left w:val="none" w:sz="0" w:space="0" w:color="auto"/>
        <w:bottom w:val="none" w:sz="0" w:space="0" w:color="auto"/>
        <w:right w:val="none" w:sz="0" w:space="0" w:color="auto"/>
      </w:divBdr>
    </w:div>
    <w:div w:id="1926569517">
      <w:bodyDiv w:val="1"/>
      <w:marLeft w:val="0"/>
      <w:marRight w:val="0"/>
      <w:marTop w:val="0"/>
      <w:marBottom w:val="0"/>
      <w:divBdr>
        <w:top w:val="none" w:sz="0" w:space="0" w:color="auto"/>
        <w:left w:val="none" w:sz="0" w:space="0" w:color="auto"/>
        <w:bottom w:val="none" w:sz="0" w:space="0" w:color="auto"/>
        <w:right w:val="none" w:sz="0" w:space="0" w:color="auto"/>
      </w:divBdr>
    </w:div>
    <w:div w:id="1926573259">
      <w:bodyDiv w:val="1"/>
      <w:marLeft w:val="0"/>
      <w:marRight w:val="0"/>
      <w:marTop w:val="0"/>
      <w:marBottom w:val="0"/>
      <w:divBdr>
        <w:top w:val="none" w:sz="0" w:space="0" w:color="auto"/>
        <w:left w:val="none" w:sz="0" w:space="0" w:color="auto"/>
        <w:bottom w:val="none" w:sz="0" w:space="0" w:color="auto"/>
        <w:right w:val="none" w:sz="0" w:space="0" w:color="auto"/>
      </w:divBdr>
    </w:div>
    <w:div w:id="1926720394">
      <w:bodyDiv w:val="1"/>
      <w:marLeft w:val="0"/>
      <w:marRight w:val="0"/>
      <w:marTop w:val="0"/>
      <w:marBottom w:val="0"/>
      <w:divBdr>
        <w:top w:val="none" w:sz="0" w:space="0" w:color="auto"/>
        <w:left w:val="none" w:sz="0" w:space="0" w:color="auto"/>
        <w:bottom w:val="none" w:sz="0" w:space="0" w:color="auto"/>
        <w:right w:val="none" w:sz="0" w:space="0" w:color="auto"/>
      </w:divBdr>
    </w:div>
    <w:div w:id="1926839450">
      <w:bodyDiv w:val="1"/>
      <w:marLeft w:val="0"/>
      <w:marRight w:val="0"/>
      <w:marTop w:val="0"/>
      <w:marBottom w:val="0"/>
      <w:divBdr>
        <w:top w:val="none" w:sz="0" w:space="0" w:color="auto"/>
        <w:left w:val="none" w:sz="0" w:space="0" w:color="auto"/>
        <w:bottom w:val="none" w:sz="0" w:space="0" w:color="auto"/>
        <w:right w:val="none" w:sz="0" w:space="0" w:color="auto"/>
      </w:divBdr>
    </w:div>
    <w:div w:id="1926915744">
      <w:bodyDiv w:val="1"/>
      <w:marLeft w:val="0"/>
      <w:marRight w:val="0"/>
      <w:marTop w:val="0"/>
      <w:marBottom w:val="0"/>
      <w:divBdr>
        <w:top w:val="none" w:sz="0" w:space="0" w:color="auto"/>
        <w:left w:val="none" w:sz="0" w:space="0" w:color="auto"/>
        <w:bottom w:val="none" w:sz="0" w:space="0" w:color="auto"/>
        <w:right w:val="none" w:sz="0" w:space="0" w:color="auto"/>
      </w:divBdr>
    </w:div>
    <w:div w:id="1926955048">
      <w:bodyDiv w:val="1"/>
      <w:marLeft w:val="0"/>
      <w:marRight w:val="0"/>
      <w:marTop w:val="0"/>
      <w:marBottom w:val="0"/>
      <w:divBdr>
        <w:top w:val="none" w:sz="0" w:space="0" w:color="auto"/>
        <w:left w:val="none" w:sz="0" w:space="0" w:color="auto"/>
        <w:bottom w:val="none" w:sz="0" w:space="0" w:color="auto"/>
        <w:right w:val="none" w:sz="0" w:space="0" w:color="auto"/>
      </w:divBdr>
    </w:div>
    <w:div w:id="1927107110">
      <w:bodyDiv w:val="1"/>
      <w:marLeft w:val="0"/>
      <w:marRight w:val="0"/>
      <w:marTop w:val="0"/>
      <w:marBottom w:val="0"/>
      <w:divBdr>
        <w:top w:val="none" w:sz="0" w:space="0" w:color="auto"/>
        <w:left w:val="none" w:sz="0" w:space="0" w:color="auto"/>
        <w:bottom w:val="none" w:sz="0" w:space="0" w:color="auto"/>
        <w:right w:val="none" w:sz="0" w:space="0" w:color="auto"/>
      </w:divBdr>
    </w:div>
    <w:div w:id="1927108589">
      <w:bodyDiv w:val="1"/>
      <w:marLeft w:val="0"/>
      <w:marRight w:val="0"/>
      <w:marTop w:val="0"/>
      <w:marBottom w:val="0"/>
      <w:divBdr>
        <w:top w:val="none" w:sz="0" w:space="0" w:color="auto"/>
        <w:left w:val="none" w:sz="0" w:space="0" w:color="auto"/>
        <w:bottom w:val="none" w:sz="0" w:space="0" w:color="auto"/>
        <w:right w:val="none" w:sz="0" w:space="0" w:color="auto"/>
      </w:divBdr>
    </w:div>
    <w:div w:id="1927225179">
      <w:bodyDiv w:val="1"/>
      <w:marLeft w:val="0"/>
      <w:marRight w:val="0"/>
      <w:marTop w:val="0"/>
      <w:marBottom w:val="0"/>
      <w:divBdr>
        <w:top w:val="none" w:sz="0" w:space="0" w:color="auto"/>
        <w:left w:val="none" w:sz="0" w:space="0" w:color="auto"/>
        <w:bottom w:val="none" w:sz="0" w:space="0" w:color="auto"/>
        <w:right w:val="none" w:sz="0" w:space="0" w:color="auto"/>
      </w:divBdr>
    </w:div>
    <w:div w:id="1927498553">
      <w:bodyDiv w:val="1"/>
      <w:marLeft w:val="0"/>
      <w:marRight w:val="0"/>
      <w:marTop w:val="0"/>
      <w:marBottom w:val="0"/>
      <w:divBdr>
        <w:top w:val="none" w:sz="0" w:space="0" w:color="auto"/>
        <w:left w:val="none" w:sz="0" w:space="0" w:color="auto"/>
        <w:bottom w:val="none" w:sz="0" w:space="0" w:color="auto"/>
        <w:right w:val="none" w:sz="0" w:space="0" w:color="auto"/>
      </w:divBdr>
    </w:div>
    <w:div w:id="1927566351">
      <w:bodyDiv w:val="1"/>
      <w:marLeft w:val="0"/>
      <w:marRight w:val="0"/>
      <w:marTop w:val="0"/>
      <w:marBottom w:val="0"/>
      <w:divBdr>
        <w:top w:val="none" w:sz="0" w:space="0" w:color="auto"/>
        <w:left w:val="none" w:sz="0" w:space="0" w:color="auto"/>
        <w:bottom w:val="none" w:sz="0" w:space="0" w:color="auto"/>
        <w:right w:val="none" w:sz="0" w:space="0" w:color="auto"/>
      </w:divBdr>
    </w:div>
    <w:div w:id="1927686492">
      <w:bodyDiv w:val="1"/>
      <w:marLeft w:val="0"/>
      <w:marRight w:val="0"/>
      <w:marTop w:val="0"/>
      <w:marBottom w:val="0"/>
      <w:divBdr>
        <w:top w:val="none" w:sz="0" w:space="0" w:color="auto"/>
        <w:left w:val="none" w:sz="0" w:space="0" w:color="auto"/>
        <w:bottom w:val="none" w:sz="0" w:space="0" w:color="auto"/>
        <w:right w:val="none" w:sz="0" w:space="0" w:color="auto"/>
      </w:divBdr>
    </w:div>
    <w:div w:id="1927764151">
      <w:bodyDiv w:val="1"/>
      <w:marLeft w:val="0"/>
      <w:marRight w:val="0"/>
      <w:marTop w:val="0"/>
      <w:marBottom w:val="0"/>
      <w:divBdr>
        <w:top w:val="none" w:sz="0" w:space="0" w:color="auto"/>
        <w:left w:val="none" w:sz="0" w:space="0" w:color="auto"/>
        <w:bottom w:val="none" w:sz="0" w:space="0" w:color="auto"/>
        <w:right w:val="none" w:sz="0" w:space="0" w:color="auto"/>
      </w:divBdr>
    </w:div>
    <w:div w:id="1927764935">
      <w:bodyDiv w:val="1"/>
      <w:marLeft w:val="0"/>
      <w:marRight w:val="0"/>
      <w:marTop w:val="0"/>
      <w:marBottom w:val="0"/>
      <w:divBdr>
        <w:top w:val="none" w:sz="0" w:space="0" w:color="auto"/>
        <w:left w:val="none" w:sz="0" w:space="0" w:color="auto"/>
        <w:bottom w:val="none" w:sz="0" w:space="0" w:color="auto"/>
        <w:right w:val="none" w:sz="0" w:space="0" w:color="auto"/>
      </w:divBdr>
    </w:div>
    <w:div w:id="1927807796">
      <w:bodyDiv w:val="1"/>
      <w:marLeft w:val="0"/>
      <w:marRight w:val="0"/>
      <w:marTop w:val="0"/>
      <w:marBottom w:val="0"/>
      <w:divBdr>
        <w:top w:val="none" w:sz="0" w:space="0" w:color="auto"/>
        <w:left w:val="none" w:sz="0" w:space="0" w:color="auto"/>
        <w:bottom w:val="none" w:sz="0" w:space="0" w:color="auto"/>
        <w:right w:val="none" w:sz="0" w:space="0" w:color="auto"/>
      </w:divBdr>
    </w:div>
    <w:div w:id="1927884718">
      <w:bodyDiv w:val="1"/>
      <w:marLeft w:val="0"/>
      <w:marRight w:val="0"/>
      <w:marTop w:val="0"/>
      <w:marBottom w:val="0"/>
      <w:divBdr>
        <w:top w:val="none" w:sz="0" w:space="0" w:color="auto"/>
        <w:left w:val="none" w:sz="0" w:space="0" w:color="auto"/>
        <w:bottom w:val="none" w:sz="0" w:space="0" w:color="auto"/>
        <w:right w:val="none" w:sz="0" w:space="0" w:color="auto"/>
      </w:divBdr>
    </w:div>
    <w:div w:id="1927959125">
      <w:bodyDiv w:val="1"/>
      <w:marLeft w:val="0"/>
      <w:marRight w:val="0"/>
      <w:marTop w:val="0"/>
      <w:marBottom w:val="0"/>
      <w:divBdr>
        <w:top w:val="none" w:sz="0" w:space="0" w:color="auto"/>
        <w:left w:val="none" w:sz="0" w:space="0" w:color="auto"/>
        <w:bottom w:val="none" w:sz="0" w:space="0" w:color="auto"/>
        <w:right w:val="none" w:sz="0" w:space="0" w:color="auto"/>
      </w:divBdr>
    </w:div>
    <w:div w:id="1928003976">
      <w:bodyDiv w:val="1"/>
      <w:marLeft w:val="0"/>
      <w:marRight w:val="0"/>
      <w:marTop w:val="0"/>
      <w:marBottom w:val="0"/>
      <w:divBdr>
        <w:top w:val="none" w:sz="0" w:space="0" w:color="auto"/>
        <w:left w:val="none" w:sz="0" w:space="0" w:color="auto"/>
        <w:bottom w:val="none" w:sz="0" w:space="0" w:color="auto"/>
        <w:right w:val="none" w:sz="0" w:space="0" w:color="auto"/>
      </w:divBdr>
    </w:div>
    <w:div w:id="1928004618">
      <w:bodyDiv w:val="1"/>
      <w:marLeft w:val="0"/>
      <w:marRight w:val="0"/>
      <w:marTop w:val="0"/>
      <w:marBottom w:val="0"/>
      <w:divBdr>
        <w:top w:val="none" w:sz="0" w:space="0" w:color="auto"/>
        <w:left w:val="none" w:sz="0" w:space="0" w:color="auto"/>
        <w:bottom w:val="none" w:sz="0" w:space="0" w:color="auto"/>
        <w:right w:val="none" w:sz="0" w:space="0" w:color="auto"/>
      </w:divBdr>
    </w:div>
    <w:div w:id="1928029358">
      <w:bodyDiv w:val="1"/>
      <w:marLeft w:val="0"/>
      <w:marRight w:val="0"/>
      <w:marTop w:val="0"/>
      <w:marBottom w:val="0"/>
      <w:divBdr>
        <w:top w:val="none" w:sz="0" w:space="0" w:color="auto"/>
        <w:left w:val="none" w:sz="0" w:space="0" w:color="auto"/>
        <w:bottom w:val="none" w:sz="0" w:space="0" w:color="auto"/>
        <w:right w:val="none" w:sz="0" w:space="0" w:color="auto"/>
      </w:divBdr>
    </w:div>
    <w:div w:id="1928032042">
      <w:bodyDiv w:val="1"/>
      <w:marLeft w:val="0"/>
      <w:marRight w:val="0"/>
      <w:marTop w:val="0"/>
      <w:marBottom w:val="0"/>
      <w:divBdr>
        <w:top w:val="none" w:sz="0" w:space="0" w:color="auto"/>
        <w:left w:val="none" w:sz="0" w:space="0" w:color="auto"/>
        <w:bottom w:val="none" w:sz="0" w:space="0" w:color="auto"/>
        <w:right w:val="none" w:sz="0" w:space="0" w:color="auto"/>
      </w:divBdr>
    </w:div>
    <w:div w:id="1928154461">
      <w:bodyDiv w:val="1"/>
      <w:marLeft w:val="0"/>
      <w:marRight w:val="0"/>
      <w:marTop w:val="0"/>
      <w:marBottom w:val="0"/>
      <w:divBdr>
        <w:top w:val="none" w:sz="0" w:space="0" w:color="auto"/>
        <w:left w:val="none" w:sz="0" w:space="0" w:color="auto"/>
        <w:bottom w:val="none" w:sz="0" w:space="0" w:color="auto"/>
        <w:right w:val="none" w:sz="0" w:space="0" w:color="auto"/>
      </w:divBdr>
    </w:div>
    <w:div w:id="1928155602">
      <w:bodyDiv w:val="1"/>
      <w:marLeft w:val="0"/>
      <w:marRight w:val="0"/>
      <w:marTop w:val="0"/>
      <w:marBottom w:val="0"/>
      <w:divBdr>
        <w:top w:val="none" w:sz="0" w:space="0" w:color="auto"/>
        <w:left w:val="none" w:sz="0" w:space="0" w:color="auto"/>
        <w:bottom w:val="none" w:sz="0" w:space="0" w:color="auto"/>
        <w:right w:val="none" w:sz="0" w:space="0" w:color="auto"/>
      </w:divBdr>
    </w:div>
    <w:div w:id="1928221751">
      <w:bodyDiv w:val="1"/>
      <w:marLeft w:val="0"/>
      <w:marRight w:val="0"/>
      <w:marTop w:val="0"/>
      <w:marBottom w:val="0"/>
      <w:divBdr>
        <w:top w:val="none" w:sz="0" w:space="0" w:color="auto"/>
        <w:left w:val="none" w:sz="0" w:space="0" w:color="auto"/>
        <w:bottom w:val="none" w:sz="0" w:space="0" w:color="auto"/>
        <w:right w:val="none" w:sz="0" w:space="0" w:color="auto"/>
      </w:divBdr>
    </w:div>
    <w:div w:id="1928270238">
      <w:bodyDiv w:val="1"/>
      <w:marLeft w:val="0"/>
      <w:marRight w:val="0"/>
      <w:marTop w:val="0"/>
      <w:marBottom w:val="0"/>
      <w:divBdr>
        <w:top w:val="none" w:sz="0" w:space="0" w:color="auto"/>
        <w:left w:val="none" w:sz="0" w:space="0" w:color="auto"/>
        <w:bottom w:val="none" w:sz="0" w:space="0" w:color="auto"/>
        <w:right w:val="none" w:sz="0" w:space="0" w:color="auto"/>
      </w:divBdr>
    </w:div>
    <w:div w:id="1928344615">
      <w:bodyDiv w:val="1"/>
      <w:marLeft w:val="0"/>
      <w:marRight w:val="0"/>
      <w:marTop w:val="0"/>
      <w:marBottom w:val="0"/>
      <w:divBdr>
        <w:top w:val="none" w:sz="0" w:space="0" w:color="auto"/>
        <w:left w:val="none" w:sz="0" w:space="0" w:color="auto"/>
        <w:bottom w:val="none" w:sz="0" w:space="0" w:color="auto"/>
        <w:right w:val="none" w:sz="0" w:space="0" w:color="auto"/>
      </w:divBdr>
    </w:div>
    <w:div w:id="1928419650">
      <w:bodyDiv w:val="1"/>
      <w:marLeft w:val="0"/>
      <w:marRight w:val="0"/>
      <w:marTop w:val="0"/>
      <w:marBottom w:val="0"/>
      <w:divBdr>
        <w:top w:val="none" w:sz="0" w:space="0" w:color="auto"/>
        <w:left w:val="none" w:sz="0" w:space="0" w:color="auto"/>
        <w:bottom w:val="none" w:sz="0" w:space="0" w:color="auto"/>
        <w:right w:val="none" w:sz="0" w:space="0" w:color="auto"/>
      </w:divBdr>
    </w:div>
    <w:div w:id="1928494308">
      <w:bodyDiv w:val="1"/>
      <w:marLeft w:val="0"/>
      <w:marRight w:val="0"/>
      <w:marTop w:val="0"/>
      <w:marBottom w:val="0"/>
      <w:divBdr>
        <w:top w:val="none" w:sz="0" w:space="0" w:color="auto"/>
        <w:left w:val="none" w:sz="0" w:space="0" w:color="auto"/>
        <w:bottom w:val="none" w:sz="0" w:space="0" w:color="auto"/>
        <w:right w:val="none" w:sz="0" w:space="0" w:color="auto"/>
      </w:divBdr>
    </w:div>
    <w:div w:id="1928727967">
      <w:bodyDiv w:val="1"/>
      <w:marLeft w:val="0"/>
      <w:marRight w:val="0"/>
      <w:marTop w:val="0"/>
      <w:marBottom w:val="0"/>
      <w:divBdr>
        <w:top w:val="none" w:sz="0" w:space="0" w:color="auto"/>
        <w:left w:val="none" w:sz="0" w:space="0" w:color="auto"/>
        <w:bottom w:val="none" w:sz="0" w:space="0" w:color="auto"/>
        <w:right w:val="none" w:sz="0" w:space="0" w:color="auto"/>
      </w:divBdr>
    </w:div>
    <w:div w:id="1928884245">
      <w:bodyDiv w:val="1"/>
      <w:marLeft w:val="0"/>
      <w:marRight w:val="0"/>
      <w:marTop w:val="0"/>
      <w:marBottom w:val="0"/>
      <w:divBdr>
        <w:top w:val="none" w:sz="0" w:space="0" w:color="auto"/>
        <w:left w:val="none" w:sz="0" w:space="0" w:color="auto"/>
        <w:bottom w:val="none" w:sz="0" w:space="0" w:color="auto"/>
        <w:right w:val="none" w:sz="0" w:space="0" w:color="auto"/>
      </w:divBdr>
    </w:div>
    <w:div w:id="1929145469">
      <w:bodyDiv w:val="1"/>
      <w:marLeft w:val="0"/>
      <w:marRight w:val="0"/>
      <w:marTop w:val="0"/>
      <w:marBottom w:val="0"/>
      <w:divBdr>
        <w:top w:val="none" w:sz="0" w:space="0" w:color="auto"/>
        <w:left w:val="none" w:sz="0" w:space="0" w:color="auto"/>
        <w:bottom w:val="none" w:sz="0" w:space="0" w:color="auto"/>
        <w:right w:val="none" w:sz="0" w:space="0" w:color="auto"/>
      </w:divBdr>
    </w:div>
    <w:div w:id="1929149145">
      <w:bodyDiv w:val="1"/>
      <w:marLeft w:val="0"/>
      <w:marRight w:val="0"/>
      <w:marTop w:val="0"/>
      <w:marBottom w:val="0"/>
      <w:divBdr>
        <w:top w:val="none" w:sz="0" w:space="0" w:color="auto"/>
        <w:left w:val="none" w:sz="0" w:space="0" w:color="auto"/>
        <w:bottom w:val="none" w:sz="0" w:space="0" w:color="auto"/>
        <w:right w:val="none" w:sz="0" w:space="0" w:color="auto"/>
      </w:divBdr>
    </w:div>
    <w:div w:id="1929264359">
      <w:bodyDiv w:val="1"/>
      <w:marLeft w:val="0"/>
      <w:marRight w:val="0"/>
      <w:marTop w:val="0"/>
      <w:marBottom w:val="0"/>
      <w:divBdr>
        <w:top w:val="none" w:sz="0" w:space="0" w:color="auto"/>
        <w:left w:val="none" w:sz="0" w:space="0" w:color="auto"/>
        <w:bottom w:val="none" w:sz="0" w:space="0" w:color="auto"/>
        <w:right w:val="none" w:sz="0" w:space="0" w:color="auto"/>
      </w:divBdr>
    </w:div>
    <w:div w:id="1929269009">
      <w:bodyDiv w:val="1"/>
      <w:marLeft w:val="0"/>
      <w:marRight w:val="0"/>
      <w:marTop w:val="0"/>
      <w:marBottom w:val="0"/>
      <w:divBdr>
        <w:top w:val="none" w:sz="0" w:space="0" w:color="auto"/>
        <w:left w:val="none" w:sz="0" w:space="0" w:color="auto"/>
        <w:bottom w:val="none" w:sz="0" w:space="0" w:color="auto"/>
        <w:right w:val="none" w:sz="0" w:space="0" w:color="auto"/>
      </w:divBdr>
    </w:div>
    <w:div w:id="1929314409">
      <w:bodyDiv w:val="1"/>
      <w:marLeft w:val="0"/>
      <w:marRight w:val="0"/>
      <w:marTop w:val="0"/>
      <w:marBottom w:val="0"/>
      <w:divBdr>
        <w:top w:val="none" w:sz="0" w:space="0" w:color="auto"/>
        <w:left w:val="none" w:sz="0" w:space="0" w:color="auto"/>
        <w:bottom w:val="none" w:sz="0" w:space="0" w:color="auto"/>
        <w:right w:val="none" w:sz="0" w:space="0" w:color="auto"/>
      </w:divBdr>
    </w:div>
    <w:div w:id="1929381259">
      <w:bodyDiv w:val="1"/>
      <w:marLeft w:val="0"/>
      <w:marRight w:val="0"/>
      <w:marTop w:val="0"/>
      <w:marBottom w:val="0"/>
      <w:divBdr>
        <w:top w:val="none" w:sz="0" w:space="0" w:color="auto"/>
        <w:left w:val="none" w:sz="0" w:space="0" w:color="auto"/>
        <w:bottom w:val="none" w:sz="0" w:space="0" w:color="auto"/>
        <w:right w:val="none" w:sz="0" w:space="0" w:color="auto"/>
      </w:divBdr>
    </w:div>
    <w:div w:id="1929459083">
      <w:bodyDiv w:val="1"/>
      <w:marLeft w:val="0"/>
      <w:marRight w:val="0"/>
      <w:marTop w:val="0"/>
      <w:marBottom w:val="0"/>
      <w:divBdr>
        <w:top w:val="none" w:sz="0" w:space="0" w:color="auto"/>
        <w:left w:val="none" w:sz="0" w:space="0" w:color="auto"/>
        <w:bottom w:val="none" w:sz="0" w:space="0" w:color="auto"/>
        <w:right w:val="none" w:sz="0" w:space="0" w:color="auto"/>
      </w:divBdr>
    </w:div>
    <w:div w:id="1929538704">
      <w:bodyDiv w:val="1"/>
      <w:marLeft w:val="0"/>
      <w:marRight w:val="0"/>
      <w:marTop w:val="0"/>
      <w:marBottom w:val="0"/>
      <w:divBdr>
        <w:top w:val="none" w:sz="0" w:space="0" w:color="auto"/>
        <w:left w:val="none" w:sz="0" w:space="0" w:color="auto"/>
        <w:bottom w:val="none" w:sz="0" w:space="0" w:color="auto"/>
        <w:right w:val="none" w:sz="0" w:space="0" w:color="auto"/>
      </w:divBdr>
    </w:div>
    <w:div w:id="1929608856">
      <w:bodyDiv w:val="1"/>
      <w:marLeft w:val="0"/>
      <w:marRight w:val="0"/>
      <w:marTop w:val="0"/>
      <w:marBottom w:val="0"/>
      <w:divBdr>
        <w:top w:val="none" w:sz="0" w:space="0" w:color="auto"/>
        <w:left w:val="none" w:sz="0" w:space="0" w:color="auto"/>
        <w:bottom w:val="none" w:sz="0" w:space="0" w:color="auto"/>
        <w:right w:val="none" w:sz="0" w:space="0" w:color="auto"/>
      </w:divBdr>
    </w:div>
    <w:div w:id="1929656572">
      <w:bodyDiv w:val="1"/>
      <w:marLeft w:val="0"/>
      <w:marRight w:val="0"/>
      <w:marTop w:val="0"/>
      <w:marBottom w:val="0"/>
      <w:divBdr>
        <w:top w:val="none" w:sz="0" w:space="0" w:color="auto"/>
        <w:left w:val="none" w:sz="0" w:space="0" w:color="auto"/>
        <w:bottom w:val="none" w:sz="0" w:space="0" w:color="auto"/>
        <w:right w:val="none" w:sz="0" w:space="0" w:color="auto"/>
      </w:divBdr>
    </w:div>
    <w:div w:id="1929725311">
      <w:bodyDiv w:val="1"/>
      <w:marLeft w:val="0"/>
      <w:marRight w:val="0"/>
      <w:marTop w:val="0"/>
      <w:marBottom w:val="0"/>
      <w:divBdr>
        <w:top w:val="none" w:sz="0" w:space="0" w:color="auto"/>
        <w:left w:val="none" w:sz="0" w:space="0" w:color="auto"/>
        <w:bottom w:val="none" w:sz="0" w:space="0" w:color="auto"/>
        <w:right w:val="none" w:sz="0" w:space="0" w:color="auto"/>
      </w:divBdr>
    </w:div>
    <w:div w:id="1929730627">
      <w:bodyDiv w:val="1"/>
      <w:marLeft w:val="0"/>
      <w:marRight w:val="0"/>
      <w:marTop w:val="0"/>
      <w:marBottom w:val="0"/>
      <w:divBdr>
        <w:top w:val="none" w:sz="0" w:space="0" w:color="auto"/>
        <w:left w:val="none" w:sz="0" w:space="0" w:color="auto"/>
        <w:bottom w:val="none" w:sz="0" w:space="0" w:color="auto"/>
        <w:right w:val="none" w:sz="0" w:space="0" w:color="auto"/>
      </w:divBdr>
    </w:div>
    <w:div w:id="1929733938">
      <w:bodyDiv w:val="1"/>
      <w:marLeft w:val="0"/>
      <w:marRight w:val="0"/>
      <w:marTop w:val="0"/>
      <w:marBottom w:val="0"/>
      <w:divBdr>
        <w:top w:val="none" w:sz="0" w:space="0" w:color="auto"/>
        <w:left w:val="none" w:sz="0" w:space="0" w:color="auto"/>
        <w:bottom w:val="none" w:sz="0" w:space="0" w:color="auto"/>
        <w:right w:val="none" w:sz="0" w:space="0" w:color="auto"/>
      </w:divBdr>
    </w:div>
    <w:div w:id="1929774673">
      <w:bodyDiv w:val="1"/>
      <w:marLeft w:val="0"/>
      <w:marRight w:val="0"/>
      <w:marTop w:val="0"/>
      <w:marBottom w:val="0"/>
      <w:divBdr>
        <w:top w:val="none" w:sz="0" w:space="0" w:color="auto"/>
        <w:left w:val="none" w:sz="0" w:space="0" w:color="auto"/>
        <w:bottom w:val="none" w:sz="0" w:space="0" w:color="auto"/>
        <w:right w:val="none" w:sz="0" w:space="0" w:color="auto"/>
      </w:divBdr>
    </w:div>
    <w:div w:id="1929850394">
      <w:bodyDiv w:val="1"/>
      <w:marLeft w:val="0"/>
      <w:marRight w:val="0"/>
      <w:marTop w:val="0"/>
      <w:marBottom w:val="0"/>
      <w:divBdr>
        <w:top w:val="none" w:sz="0" w:space="0" w:color="auto"/>
        <w:left w:val="none" w:sz="0" w:space="0" w:color="auto"/>
        <w:bottom w:val="none" w:sz="0" w:space="0" w:color="auto"/>
        <w:right w:val="none" w:sz="0" w:space="0" w:color="auto"/>
      </w:divBdr>
    </w:div>
    <w:div w:id="1929918842">
      <w:bodyDiv w:val="1"/>
      <w:marLeft w:val="0"/>
      <w:marRight w:val="0"/>
      <w:marTop w:val="0"/>
      <w:marBottom w:val="0"/>
      <w:divBdr>
        <w:top w:val="none" w:sz="0" w:space="0" w:color="auto"/>
        <w:left w:val="none" w:sz="0" w:space="0" w:color="auto"/>
        <w:bottom w:val="none" w:sz="0" w:space="0" w:color="auto"/>
        <w:right w:val="none" w:sz="0" w:space="0" w:color="auto"/>
      </w:divBdr>
    </w:div>
    <w:div w:id="1929997452">
      <w:bodyDiv w:val="1"/>
      <w:marLeft w:val="0"/>
      <w:marRight w:val="0"/>
      <w:marTop w:val="0"/>
      <w:marBottom w:val="0"/>
      <w:divBdr>
        <w:top w:val="none" w:sz="0" w:space="0" w:color="auto"/>
        <w:left w:val="none" w:sz="0" w:space="0" w:color="auto"/>
        <w:bottom w:val="none" w:sz="0" w:space="0" w:color="auto"/>
        <w:right w:val="none" w:sz="0" w:space="0" w:color="auto"/>
      </w:divBdr>
    </w:div>
    <w:div w:id="1930115058">
      <w:bodyDiv w:val="1"/>
      <w:marLeft w:val="0"/>
      <w:marRight w:val="0"/>
      <w:marTop w:val="0"/>
      <w:marBottom w:val="0"/>
      <w:divBdr>
        <w:top w:val="none" w:sz="0" w:space="0" w:color="auto"/>
        <w:left w:val="none" w:sz="0" w:space="0" w:color="auto"/>
        <w:bottom w:val="none" w:sz="0" w:space="0" w:color="auto"/>
        <w:right w:val="none" w:sz="0" w:space="0" w:color="auto"/>
      </w:divBdr>
    </w:div>
    <w:div w:id="1930231983">
      <w:bodyDiv w:val="1"/>
      <w:marLeft w:val="0"/>
      <w:marRight w:val="0"/>
      <w:marTop w:val="0"/>
      <w:marBottom w:val="0"/>
      <w:divBdr>
        <w:top w:val="none" w:sz="0" w:space="0" w:color="auto"/>
        <w:left w:val="none" w:sz="0" w:space="0" w:color="auto"/>
        <w:bottom w:val="none" w:sz="0" w:space="0" w:color="auto"/>
        <w:right w:val="none" w:sz="0" w:space="0" w:color="auto"/>
      </w:divBdr>
    </w:div>
    <w:div w:id="1930312820">
      <w:bodyDiv w:val="1"/>
      <w:marLeft w:val="0"/>
      <w:marRight w:val="0"/>
      <w:marTop w:val="0"/>
      <w:marBottom w:val="0"/>
      <w:divBdr>
        <w:top w:val="none" w:sz="0" w:space="0" w:color="auto"/>
        <w:left w:val="none" w:sz="0" w:space="0" w:color="auto"/>
        <w:bottom w:val="none" w:sz="0" w:space="0" w:color="auto"/>
        <w:right w:val="none" w:sz="0" w:space="0" w:color="auto"/>
      </w:divBdr>
    </w:div>
    <w:div w:id="1930385962">
      <w:bodyDiv w:val="1"/>
      <w:marLeft w:val="0"/>
      <w:marRight w:val="0"/>
      <w:marTop w:val="0"/>
      <w:marBottom w:val="0"/>
      <w:divBdr>
        <w:top w:val="none" w:sz="0" w:space="0" w:color="auto"/>
        <w:left w:val="none" w:sz="0" w:space="0" w:color="auto"/>
        <w:bottom w:val="none" w:sz="0" w:space="0" w:color="auto"/>
        <w:right w:val="none" w:sz="0" w:space="0" w:color="auto"/>
      </w:divBdr>
    </w:div>
    <w:div w:id="1930456325">
      <w:bodyDiv w:val="1"/>
      <w:marLeft w:val="0"/>
      <w:marRight w:val="0"/>
      <w:marTop w:val="0"/>
      <w:marBottom w:val="0"/>
      <w:divBdr>
        <w:top w:val="none" w:sz="0" w:space="0" w:color="auto"/>
        <w:left w:val="none" w:sz="0" w:space="0" w:color="auto"/>
        <w:bottom w:val="none" w:sz="0" w:space="0" w:color="auto"/>
        <w:right w:val="none" w:sz="0" w:space="0" w:color="auto"/>
      </w:divBdr>
    </w:div>
    <w:div w:id="1930460236">
      <w:bodyDiv w:val="1"/>
      <w:marLeft w:val="0"/>
      <w:marRight w:val="0"/>
      <w:marTop w:val="0"/>
      <w:marBottom w:val="0"/>
      <w:divBdr>
        <w:top w:val="none" w:sz="0" w:space="0" w:color="auto"/>
        <w:left w:val="none" w:sz="0" w:space="0" w:color="auto"/>
        <w:bottom w:val="none" w:sz="0" w:space="0" w:color="auto"/>
        <w:right w:val="none" w:sz="0" w:space="0" w:color="auto"/>
      </w:divBdr>
    </w:div>
    <w:div w:id="1930507537">
      <w:bodyDiv w:val="1"/>
      <w:marLeft w:val="0"/>
      <w:marRight w:val="0"/>
      <w:marTop w:val="0"/>
      <w:marBottom w:val="0"/>
      <w:divBdr>
        <w:top w:val="none" w:sz="0" w:space="0" w:color="auto"/>
        <w:left w:val="none" w:sz="0" w:space="0" w:color="auto"/>
        <w:bottom w:val="none" w:sz="0" w:space="0" w:color="auto"/>
        <w:right w:val="none" w:sz="0" w:space="0" w:color="auto"/>
      </w:divBdr>
    </w:div>
    <w:div w:id="1930507856">
      <w:bodyDiv w:val="1"/>
      <w:marLeft w:val="0"/>
      <w:marRight w:val="0"/>
      <w:marTop w:val="0"/>
      <w:marBottom w:val="0"/>
      <w:divBdr>
        <w:top w:val="none" w:sz="0" w:space="0" w:color="auto"/>
        <w:left w:val="none" w:sz="0" w:space="0" w:color="auto"/>
        <w:bottom w:val="none" w:sz="0" w:space="0" w:color="auto"/>
        <w:right w:val="none" w:sz="0" w:space="0" w:color="auto"/>
      </w:divBdr>
    </w:div>
    <w:div w:id="1930652336">
      <w:bodyDiv w:val="1"/>
      <w:marLeft w:val="0"/>
      <w:marRight w:val="0"/>
      <w:marTop w:val="0"/>
      <w:marBottom w:val="0"/>
      <w:divBdr>
        <w:top w:val="none" w:sz="0" w:space="0" w:color="auto"/>
        <w:left w:val="none" w:sz="0" w:space="0" w:color="auto"/>
        <w:bottom w:val="none" w:sz="0" w:space="0" w:color="auto"/>
        <w:right w:val="none" w:sz="0" w:space="0" w:color="auto"/>
      </w:divBdr>
    </w:div>
    <w:div w:id="1930653800">
      <w:bodyDiv w:val="1"/>
      <w:marLeft w:val="0"/>
      <w:marRight w:val="0"/>
      <w:marTop w:val="0"/>
      <w:marBottom w:val="0"/>
      <w:divBdr>
        <w:top w:val="none" w:sz="0" w:space="0" w:color="auto"/>
        <w:left w:val="none" w:sz="0" w:space="0" w:color="auto"/>
        <w:bottom w:val="none" w:sz="0" w:space="0" w:color="auto"/>
        <w:right w:val="none" w:sz="0" w:space="0" w:color="auto"/>
      </w:divBdr>
    </w:div>
    <w:div w:id="1930656233">
      <w:bodyDiv w:val="1"/>
      <w:marLeft w:val="0"/>
      <w:marRight w:val="0"/>
      <w:marTop w:val="0"/>
      <w:marBottom w:val="0"/>
      <w:divBdr>
        <w:top w:val="none" w:sz="0" w:space="0" w:color="auto"/>
        <w:left w:val="none" w:sz="0" w:space="0" w:color="auto"/>
        <w:bottom w:val="none" w:sz="0" w:space="0" w:color="auto"/>
        <w:right w:val="none" w:sz="0" w:space="0" w:color="auto"/>
      </w:divBdr>
    </w:div>
    <w:div w:id="1930698813">
      <w:bodyDiv w:val="1"/>
      <w:marLeft w:val="0"/>
      <w:marRight w:val="0"/>
      <w:marTop w:val="0"/>
      <w:marBottom w:val="0"/>
      <w:divBdr>
        <w:top w:val="none" w:sz="0" w:space="0" w:color="auto"/>
        <w:left w:val="none" w:sz="0" w:space="0" w:color="auto"/>
        <w:bottom w:val="none" w:sz="0" w:space="0" w:color="auto"/>
        <w:right w:val="none" w:sz="0" w:space="0" w:color="auto"/>
      </w:divBdr>
    </w:div>
    <w:div w:id="1930700330">
      <w:bodyDiv w:val="1"/>
      <w:marLeft w:val="0"/>
      <w:marRight w:val="0"/>
      <w:marTop w:val="0"/>
      <w:marBottom w:val="0"/>
      <w:divBdr>
        <w:top w:val="none" w:sz="0" w:space="0" w:color="auto"/>
        <w:left w:val="none" w:sz="0" w:space="0" w:color="auto"/>
        <w:bottom w:val="none" w:sz="0" w:space="0" w:color="auto"/>
        <w:right w:val="none" w:sz="0" w:space="0" w:color="auto"/>
      </w:divBdr>
    </w:div>
    <w:div w:id="1930964575">
      <w:bodyDiv w:val="1"/>
      <w:marLeft w:val="0"/>
      <w:marRight w:val="0"/>
      <w:marTop w:val="0"/>
      <w:marBottom w:val="0"/>
      <w:divBdr>
        <w:top w:val="none" w:sz="0" w:space="0" w:color="auto"/>
        <w:left w:val="none" w:sz="0" w:space="0" w:color="auto"/>
        <w:bottom w:val="none" w:sz="0" w:space="0" w:color="auto"/>
        <w:right w:val="none" w:sz="0" w:space="0" w:color="auto"/>
      </w:divBdr>
    </w:div>
    <w:div w:id="1931037002">
      <w:bodyDiv w:val="1"/>
      <w:marLeft w:val="0"/>
      <w:marRight w:val="0"/>
      <w:marTop w:val="0"/>
      <w:marBottom w:val="0"/>
      <w:divBdr>
        <w:top w:val="none" w:sz="0" w:space="0" w:color="auto"/>
        <w:left w:val="none" w:sz="0" w:space="0" w:color="auto"/>
        <w:bottom w:val="none" w:sz="0" w:space="0" w:color="auto"/>
        <w:right w:val="none" w:sz="0" w:space="0" w:color="auto"/>
      </w:divBdr>
    </w:div>
    <w:div w:id="1931159912">
      <w:bodyDiv w:val="1"/>
      <w:marLeft w:val="0"/>
      <w:marRight w:val="0"/>
      <w:marTop w:val="0"/>
      <w:marBottom w:val="0"/>
      <w:divBdr>
        <w:top w:val="none" w:sz="0" w:space="0" w:color="auto"/>
        <w:left w:val="none" w:sz="0" w:space="0" w:color="auto"/>
        <w:bottom w:val="none" w:sz="0" w:space="0" w:color="auto"/>
        <w:right w:val="none" w:sz="0" w:space="0" w:color="auto"/>
      </w:divBdr>
    </w:div>
    <w:div w:id="1931230031">
      <w:bodyDiv w:val="1"/>
      <w:marLeft w:val="0"/>
      <w:marRight w:val="0"/>
      <w:marTop w:val="0"/>
      <w:marBottom w:val="0"/>
      <w:divBdr>
        <w:top w:val="none" w:sz="0" w:space="0" w:color="auto"/>
        <w:left w:val="none" w:sz="0" w:space="0" w:color="auto"/>
        <w:bottom w:val="none" w:sz="0" w:space="0" w:color="auto"/>
        <w:right w:val="none" w:sz="0" w:space="0" w:color="auto"/>
      </w:divBdr>
    </w:div>
    <w:div w:id="1931236453">
      <w:bodyDiv w:val="1"/>
      <w:marLeft w:val="0"/>
      <w:marRight w:val="0"/>
      <w:marTop w:val="0"/>
      <w:marBottom w:val="0"/>
      <w:divBdr>
        <w:top w:val="none" w:sz="0" w:space="0" w:color="auto"/>
        <w:left w:val="none" w:sz="0" w:space="0" w:color="auto"/>
        <w:bottom w:val="none" w:sz="0" w:space="0" w:color="auto"/>
        <w:right w:val="none" w:sz="0" w:space="0" w:color="auto"/>
      </w:divBdr>
    </w:div>
    <w:div w:id="1931236886">
      <w:bodyDiv w:val="1"/>
      <w:marLeft w:val="0"/>
      <w:marRight w:val="0"/>
      <w:marTop w:val="0"/>
      <w:marBottom w:val="0"/>
      <w:divBdr>
        <w:top w:val="none" w:sz="0" w:space="0" w:color="auto"/>
        <w:left w:val="none" w:sz="0" w:space="0" w:color="auto"/>
        <w:bottom w:val="none" w:sz="0" w:space="0" w:color="auto"/>
        <w:right w:val="none" w:sz="0" w:space="0" w:color="auto"/>
      </w:divBdr>
    </w:div>
    <w:div w:id="1931305567">
      <w:bodyDiv w:val="1"/>
      <w:marLeft w:val="0"/>
      <w:marRight w:val="0"/>
      <w:marTop w:val="0"/>
      <w:marBottom w:val="0"/>
      <w:divBdr>
        <w:top w:val="none" w:sz="0" w:space="0" w:color="auto"/>
        <w:left w:val="none" w:sz="0" w:space="0" w:color="auto"/>
        <w:bottom w:val="none" w:sz="0" w:space="0" w:color="auto"/>
        <w:right w:val="none" w:sz="0" w:space="0" w:color="auto"/>
      </w:divBdr>
    </w:div>
    <w:div w:id="1931311189">
      <w:bodyDiv w:val="1"/>
      <w:marLeft w:val="0"/>
      <w:marRight w:val="0"/>
      <w:marTop w:val="0"/>
      <w:marBottom w:val="0"/>
      <w:divBdr>
        <w:top w:val="none" w:sz="0" w:space="0" w:color="auto"/>
        <w:left w:val="none" w:sz="0" w:space="0" w:color="auto"/>
        <w:bottom w:val="none" w:sz="0" w:space="0" w:color="auto"/>
        <w:right w:val="none" w:sz="0" w:space="0" w:color="auto"/>
      </w:divBdr>
    </w:div>
    <w:div w:id="1931429814">
      <w:bodyDiv w:val="1"/>
      <w:marLeft w:val="0"/>
      <w:marRight w:val="0"/>
      <w:marTop w:val="0"/>
      <w:marBottom w:val="0"/>
      <w:divBdr>
        <w:top w:val="none" w:sz="0" w:space="0" w:color="auto"/>
        <w:left w:val="none" w:sz="0" w:space="0" w:color="auto"/>
        <w:bottom w:val="none" w:sz="0" w:space="0" w:color="auto"/>
        <w:right w:val="none" w:sz="0" w:space="0" w:color="auto"/>
      </w:divBdr>
    </w:div>
    <w:div w:id="1931500844">
      <w:bodyDiv w:val="1"/>
      <w:marLeft w:val="0"/>
      <w:marRight w:val="0"/>
      <w:marTop w:val="0"/>
      <w:marBottom w:val="0"/>
      <w:divBdr>
        <w:top w:val="none" w:sz="0" w:space="0" w:color="auto"/>
        <w:left w:val="none" w:sz="0" w:space="0" w:color="auto"/>
        <w:bottom w:val="none" w:sz="0" w:space="0" w:color="auto"/>
        <w:right w:val="none" w:sz="0" w:space="0" w:color="auto"/>
      </w:divBdr>
    </w:div>
    <w:div w:id="1931545946">
      <w:bodyDiv w:val="1"/>
      <w:marLeft w:val="0"/>
      <w:marRight w:val="0"/>
      <w:marTop w:val="0"/>
      <w:marBottom w:val="0"/>
      <w:divBdr>
        <w:top w:val="none" w:sz="0" w:space="0" w:color="auto"/>
        <w:left w:val="none" w:sz="0" w:space="0" w:color="auto"/>
        <w:bottom w:val="none" w:sz="0" w:space="0" w:color="auto"/>
        <w:right w:val="none" w:sz="0" w:space="0" w:color="auto"/>
      </w:divBdr>
    </w:div>
    <w:div w:id="1931617553">
      <w:bodyDiv w:val="1"/>
      <w:marLeft w:val="0"/>
      <w:marRight w:val="0"/>
      <w:marTop w:val="0"/>
      <w:marBottom w:val="0"/>
      <w:divBdr>
        <w:top w:val="none" w:sz="0" w:space="0" w:color="auto"/>
        <w:left w:val="none" w:sz="0" w:space="0" w:color="auto"/>
        <w:bottom w:val="none" w:sz="0" w:space="0" w:color="auto"/>
        <w:right w:val="none" w:sz="0" w:space="0" w:color="auto"/>
      </w:divBdr>
    </w:div>
    <w:div w:id="1931622098">
      <w:bodyDiv w:val="1"/>
      <w:marLeft w:val="0"/>
      <w:marRight w:val="0"/>
      <w:marTop w:val="0"/>
      <w:marBottom w:val="0"/>
      <w:divBdr>
        <w:top w:val="none" w:sz="0" w:space="0" w:color="auto"/>
        <w:left w:val="none" w:sz="0" w:space="0" w:color="auto"/>
        <w:bottom w:val="none" w:sz="0" w:space="0" w:color="auto"/>
        <w:right w:val="none" w:sz="0" w:space="0" w:color="auto"/>
      </w:divBdr>
    </w:div>
    <w:div w:id="1931691528">
      <w:bodyDiv w:val="1"/>
      <w:marLeft w:val="0"/>
      <w:marRight w:val="0"/>
      <w:marTop w:val="0"/>
      <w:marBottom w:val="0"/>
      <w:divBdr>
        <w:top w:val="none" w:sz="0" w:space="0" w:color="auto"/>
        <w:left w:val="none" w:sz="0" w:space="0" w:color="auto"/>
        <w:bottom w:val="none" w:sz="0" w:space="0" w:color="auto"/>
        <w:right w:val="none" w:sz="0" w:space="0" w:color="auto"/>
      </w:divBdr>
    </w:div>
    <w:div w:id="1931694759">
      <w:bodyDiv w:val="1"/>
      <w:marLeft w:val="0"/>
      <w:marRight w:val="0"/>
      <w:marTop w:val="0"/>
      <w:marBottom w:val="0"/>
      <w:divBdr>
        <w:top w:val="none" w:sz="0" w:space="0" w:color="auto"/>
        <w:left w:val="none" w:sz="0" w:space="0" w:color="auto"/>
        <w:bottom w:val="none" w:sz="0" w:space="0" w:color="auto"/>
        <w:right w:val="none" w:sz="0" w:space="0" w:color="auto"/>
      </w:divBdr>
    </w:div>
    <w:div w:id="1931696838">
      <w:bodyDiv w:val="1"/>
      <w:marLeft w:val="0"/>
      <w:marRight w:val="0"/>
      <w:marTop w:val="0"/>
      <w:marBottom w:val="0"/>
      <w:divBdr>
        <w:top w:val="none" w:sz="0" w:space="0" w:color="auto"/>
        <w:left w:val="none" w:sz="0" w:space="0" w:color="auto"/>
        <w:bottom w:val="none" w:sz="0" w:space="0" w:color="auto"/>
        <w:right w:val="none" w:sz="0" w:space="0" w:color="auto"/>
      </w:divBdr>
    </w:div>
    <w:div w:id="1931697471">
      <w:bodyDiv w:val="1"/>
      <w:marLeft w:val="0"/>
      <w:marRight w:val="0"/>
      <w:marTop w:val="0"/>
      <w:marBottom w:val="0"/>
      <w:divBdr>
        <w:top w:val="none" w:sz="0" w:space="0" w:color="auto"/>
        <w:left w:val="none" w:sz="0" w:space="0" w:color="auto"/>
        <w:bottom w:val="none" w:sz="0" w:space="0" w:color="auto"/>
        <w:right w:val="none" w:sz="0" w:space="0" w:color="auto"/>
      </w:divBdr>
    </w:div>
    <w:div w:id="1931739189">
      <w:bodyDiv w:val="1"/>
      <w:marLeft w:val="0"/>
      <w:marRight w:val="0"/>
      <w:marTop w:val="0"/>
      <w:marBottom w:val="0"/>
      <w:divBdr>
        <w:top w:val="none" w:sz="0" w:space="0" w:color="auto"/>
        <w:left w:val="none" w:sz="0" w:space="0" w:color="auto"/>
        <w:bottom w:val="none" w:sz="0" w:space="0" w:color="auto"/>
        <w:right w:val="none" w:sz="0" w:space="0" w:color="auto"/>
      </w:divBdr>
    </w:div>
    <w:div w:id="1931739987">
      <w:bodyDiv w:val="1"/>
      <w:marLeft w:val="0"/>
      <w:marRight w:val="0"/>
      <w:marTop w:val="0"/>
      <w:marBottom w:val="0"/>
      <w:divBdr>
        <w:top w:val="none" w:sz="0" w:space="0" w:color="auto"/>
        <w:left w:val="none" w:sz="0" w:space="0" w:color="auto"/>
        <w:bottom w:val="none" w:sz="0" w:space="0" w:color="auto"/>
        <w:right w:val="none" w:sz="0" w:space="0" w:color="auto"/>
      </w:divBdr>
    </w:div>
    <w:div w:id="1931767085">
      <w:bodyDiv w:val="1"/>
      <w:marLeft w:val="0"/>
      <w:marRight w:val="0"/>
      <w:marTop w:val="0"/>
      <w:marBottom w:val="0"/>
      <w:divBdr>
        <w:top w:val="none" w:sz="0" w:space="0" w:color="auto"/>
        <w:left w:val="none" w:sz="0" w:space="0" w:color="auto"/>
        <w:bottom w:val="none" w:sz="0" w:space="0" w:color="auto"/>
        <w:right w:val="none" w:sz="0" w:space="0" w:color="auto"/>
      </w:divBdr>
    </w:div>
    <w:div w:id="1931769647">
      <w:bodyDiv w:val="1"/>
      <w:marLeft w:val="0"/>
      <w:marRight w:val="0"/>
      <w:marTop w:val="0"/>
      <w:marBottom w:val="0"/>
      <w:divBdr>
        <w:top w:val="none" w:sz="0" w:space="0" w:color="auto"/>
        <w:left w:val="none" w:sz="0" w:space="0" w:color="auto"/>
        <w:bottom w:val="none" w:sz="0" w:space="0" w:color="auto"/>
        <w:right w:val="none" w:sz="0" w:space="0" w:color="auto"/>
      </w:divBdr>
    </w:div>
    <w:div w:id="1931965096">
      <w:bodyDiv w:val="1"/>
      <w:marLeft w:val="0"/>
      <w:marRight w:val="0"/>
      <w:marTop w:val="0"/>
      <w:marBottom w:val="0"/>
      <w:divBdr>
        <w:top w:val="none" w:sz="0" w:space="0" w:color="auto"/>
        <w:left w:val="none" w:sz="0" w:space="0" w:color="auto"/>
        <w:bottom w:val="none" w:sz="0" w:space="0" w:color="auto"/>
        <w:right w:val="none" w:sz="0" w:space="0" w:color="auto"/>
      </w:divBdr>
    </w:div>
    <w:div w:id="1931968394">
      <w:bodyDiv w:val="1"/>
      <w:marLeft w:val="0"/>
      <w:marRight w:val="0"/>
      <w:marTop w:val="0"/>
      <w:marBottom w:val="0"/>
      <w:divBdr>
        <w:top w:val="none" w:sz="0" w:space="0" w:color="auto"/>
        <w:left w:val="none" w:sz="0" w:space="0" w:color="auto"/>
        <w:bottom w:val="none" w:sz="0" w:space="0" w:color="auto"/>
        <w:right w:val="none" w:sz="0" w:space="0" w:color="auto"/>
      </w:divBdr>
    </w:div>
    <w:div w:id="1932084840">
      <w:bodyDiv w:val="1"/>
      <w:marLeft w:val="0"/>
      <w:marRight w:val="0"/>
      <w:marTop w:val="0"/>
      <w:marBottom w:val="0"/>
      <w:divBdr>
        <w:top w:val="none" w:sz="0" w:space="0" w:color="auto"/>
        <w:left w:val="none" w:sz="0" w:space="0" w:color="auto"/>
        <w:bottom w:val="none" w:sz="0" w:space="0" w:color="auto"/>
        <w:right w:val="none" w:sz="0" w:space="0" w:color="auto"/>
      </w:divBdr>
    </w:div>
    <w:div w:id="1932161572">
      <w:bodyDiv w:val="1"/>
      <w:marLeft w:val="0"/>
      <w:marRight w:val="0"/>
      <w:marTop w:val="0"/>
      <w:marBottom w:val="0"/>
      <w:divBdr>
        <w:top w:val="none" w:sz="0" w:space="0" w:color="auto"/>
        <w:left w:val="none" w:sz="0" w:space="0" w:color="auto"/>
        <w:bottom w:val="none" w:sz="0" w:space="0" w:color="auto"/>
        <w:right w:val="none" w:sz="0" w:space="0" w:color="auto"/>
      </w:divBdr>
    </w:div>
    <w:div w:id="1932204806">
      <w:bodyDiv w:val="1"/>
      <w:marLeft w:val="0"/>
      <w:marRight w:val="0"/>
      <w:marTop w:val="0"/>
      <w:marBottom w:val="0"/>
      <w:divBdr>
        <w:top w:val="none" w:sz="0" w:space="0" w:color="auto"/>
        <w:left w:val="none" w:sz="0" w:space="0" w:color="auto"/>
        <w:bottom w:val="none" w:sz="0" w:space="0" w:color="auto"/>
        <w:right w:val="none" w:sz="0" w:space="0" w:color="auto"/>
      </w:divBdr>
    </w:div>
    <w:div w:id="1932278882">
      <w:bodyDiv w:val="1"/>
      <w:marLeft w:val="0"/>
      <w:marRight w:val="0"/>
      <w:marTop w:val="0"/>
      <w:marBottom w:val="0"/>
      <w:divBdr>
        <w:top w:val="none" w:sz="0" w:space="0" w:color="auto"/>
        <w:left w:val="none" w:sz="0" w:space="0" w:color="auto"/>
        <w:bottom w:val="none" w:sz="0" w:space="0" w:color="auto"/>
        <w:right w:val="none" w:sz="0" w:space="0" w:color="auto"/>
      </w:divBdr>
    </w:div>
    <w:div w:id="1932544763">
      <w:bodyDiv w:val="1"/>
      <w:marLeft w:val="0"/>
      <w:marRight w:val="0"/>
      <w:marTop w:val="0"/>
      <w:marBottom w:val="0"/>
      <w:divBdr>
        <w:top w:val="none" w:sz="0" w:space="0" w:color="auto"/>
        <w:left w:val="none" w:sz="0" w:space="0" w:color="auto"/>
        <w:bottom w:val="none" w:sz="0" w:space="0" w:color="auto"/>
        <w:right w:val="none" w:sz="0" w:space="0" w:color="auto"/>
      </w:divBdr>
    </w:div>
    <w:div w:id="1932616360">
      <w:bodyDiv w:val="1"/>
      <w:marLeft w:val="0"/>
      <w:marRight w:val="0"/>
      <w:marTop w:val="0"/>
      <w:marBottom w:val="0"/>
      <w:divBdr>
        <w:top w:val="none" w:sz="0" w:space="0" w:color="auto"/>
        <w:left w:val="none" w:sz="0" w:space="0" w:color="auto"/>
        <w:bottom w:val="none" w:sz="0" w:space="0" w:color="auto"/>
        <w:right w:val="none" w:sz="0" w:space="0" w:color="auto"/>
      </w:divBdr>
    </w:div>
    <w:div w:id="1932621583">
      <w:bodyDiv w:val="1"/>
      <w:marLeft w:val="0"/>
      <w:marRight w:val="0"/>
      <w:marTop w:val="0"/>
      <w:marBottom w:val="0"/>
      <w:divBdr>
        <w:top w:val="none" w:sz="0" w:space="0" w:color="auto"/>
        <w:left w:val="none" w:sz="0" w:space="0" w:color="auto"/>
        <w:bottom w:val="none" w:sz="0" w:space="0" w:color="auto"/>
        <w:right w:val="none" w:sz="0" w:space="0" w:color="auto"/>
      </w:divBdr>
    </w:div>
    <w:div w:id="1932927939">
      <w:bodyDiv w:val="1"/>
      <w:marLeft w:val="0"/>
      <w:marRight w:val="0"/>
      <w:marTop w:val="0"/>
      <w:marBottom w:val="0"/>
      <w:divBdr>
        <w:top w:val="none" w:sz="0" w:space="0" w:color="auto"/>
        <w:left w:val="none" w:sz="0" w:space="0" w:color="auto"/>
        <w:bottom w:val="none" w:sz="0" w:space="0" w:color="auto"/>
        <w:right w:val="none" w:sz="0" w:space="0" w:color="auto"/>
      </w:divBdr>
    </w:div>
    <w:div w:id="1932929262">
      <w:bodyDiv w:val="1"/>
      <w:marLeft w:val="0"/>
      <w:marRight w:val="0"/>
      <w:marTop w:val="0"/>
      <w:marBottom w:val="0"/>
      <w:divBdr>
        <w:top w:val="none" w:sz="0" w:space="0" w:color="auto"/>
        <w:left w:val="none" w:sz="0" w:space="0" w:color="auto"/>
        <w:bottom w:val="none" w:sz="0" w:space="0" w:color="auto"/>
        <w:right w:val="none" w:sz="0" w:space="0" w:color="auto"/>
      </w:divBdr>
    </w:div>
    <w:div w:id="1933003768">
      <w:bodyDiv w:val="1"/>
      <w:marLeft w:val="0"/>
      <w:marRight w:val="0"/>
      <w:marTop w:val="0"/>
      <w:marBottom w:val="0"/>
      <w:divBdr>
        <w:top w:val="none" w:sz="0" w:space="0" w:color="auto"/>
        <w:left w:val="none" w:sz="0" w:space="0" w:color="auto"/>
        <w:bottom w:val="none" w:sz="0" w:space="0" w:color="auto"/>
        <w:right w:val="none" w:sz="0" w:space="0" w:color="auto"/>
      </w:divBdr>
    </w:div>
    <w:div w:id="1933006990">
      <w:bodyDiv w:val="1"/>
      <w:marLeft w:val="0"/>
      <w:marRight w:val="0"/>
      <w:marTop w:val="0"/>
      <w:marBottom w:val="0"/>
      <w:divBdr>
        <w:top w:val="none" w:sz="0" w:space="0" w:color="auto"/>
        <w:left w:val="none" w:sz="0" w:space="0" w:color="auto"/>
        <w:bottom w:val="none" w:sz="0" w:space="0" w:color="auto"/>
        <w:right w:val="none" w:sz="0" w:space="0" w:color="auto"/>
      </w:divBdr>
    </w:div>
    <w:div w:id="1933009830">
      <w:bodyDiv w:val="1"/>
      <w:marLeft w:val="0"/>
      <w:marRight w:val="0"/>
      <w:marTop w:val="0"/>
      <w:marBottom w:val="0"/>
      <w:divBdr>
        <w:top w:val="none" w:sz="0" w:space="0" w:color="auto"/>
        <w:left w:val="none" w:sz="0" w:space="0" w:color="auto"/>
        <w:bottom w:val="none" w:sz="0" w:space="0" w:color="auto"/>
        <w:right w:val="none" w:sz="0" w:space="0" w:color="auto"/>
      </w:divBdr>
    </w:div>
    <w:div w:id="1933081136">
      <w:bodyDiv w:val="1"/>
      <w:marLeft w:val="0"/>
      <w:marRight w:val="0"/>
      <w:marTop w:val="0"/>
      <w:marBottom w:val="0"/>
      <w:divBdr>
        <w:top w:val="none" w:sz="0" w:space="0" w:color="auto"/>
        <w:left w:val="none" w:sz="0" w:space="0" w:color="auto"/>
        <w:bottom w:val="none" w:sz="0" w:space="0" w:color="auto"/>
        <w:right w:val="none" w:sz="0" w:space="0" w:color="auto"/>
      </w:divBdr>
    </w:div>
    <w:div w:id="1933394197">
      <w:bodyDiv w:val="1"/>
      <w:marLeft w:val="0"/>
      <w:marRight w:val="0"/>
      <w:marTop w:val="0"/>
      <w:marBottom w:val="0"/>
      <w:divBdr>
        <w:top w:val="none" w:sz="0" w:space="0" w:color="auto"/>
        <w:left w:val="none" w:sz="0" w:space="0" w:color="auto"/>
        <w:bottom w:val="none" w:sz="0" w:space="0" w:color="auto"/>
        <w:right w:val="none" w:sz="0" w:space="0" w:color="auto"/>
      </w:divBdr>
    </w:div>
    <w:div w:id="1933465885">
      <w:bodyDiv w:val="1"/>
      <w:marLeft w:val="0"/>
      <w:marRight w:val="0"/>
      <w:marTop w:val="0"/>
      <w:marBottom w:val="0"/>
      <w:divBdr>
        <w:top w:val="none" w:sz="0" w:space="0" w:color="auto"/>
        <w:left w:val="none" w:sz="0" w:space="0" w:color="auto"/>
        <w:bottom w:val="none" w:sz="0" w:space="0" w:color="auto"/>
        <w:right w:val="none" w:sz="0" w:space="0" w:color="auto"/>
      </w:divBdr>
    </w:div>
    <w:div w:id="1933467695">
      <w:bodyDiv w:val="1"/>
      <w:marLeft w:val="0"/>
      <w:marRight w:val="0"/>
      <w:marTop w:val="0"/>
      <w:marBottom w:val="0"/>
      <w:divBdr>
        <w:top w:val="none" w:sz="0" w:space="0" w:color="auto"/>
        <w:left w:val="none" w:sz="0" w:space="0" w:color="auto"/>
        <w:bottom w:val="none" w:sz="0" w:space="0" w:color="auto"/>
        <w:right w:val="none" w:sz="0" w:space="0" w:color="auto"/>
      </w:divBdr>
    </w:div>
    <w:div w:id="1933539513">
      <w:bodyDiv w:val="1"/>
      <w:marLeft w:val="0"/>
      <w:marRight w:val="0"/>
      <w:marTop w:val="0"/>
      <w:marBottom w:val="0"/>
      <w:divBdr>
        <w:top w:val="none" w:sz="0" w:space="0" w:color="auto"/>
        <w:left w:val="none" w:sz="0" w:space="0" w:color="auto"/>
        <w:bottom w:val="none" w:sz="0" w:space="0" w:color="auto"/>
        <w:right w:val="none" w:sz="0" w:space="0" w:color="auto"/>
      </w:divBdr>
    </w:div>
    <w:div w:id="1933585242">
      <w:bodyDiv w:val="1"/>
      <w:marLeft w:val="0"/>
      <w:marRight w:val="0"/>
      <w:marTop w:val="0"/>
      <w:marBottom w:val="0"/>
      <w:divBdr>
        <w:top w:val="none" w:sz="0" w:space="0" w:color="auto"/>
        <w:left w:val="none" w:sz="0" w:space="0" w:color="auto"/>
        <w:bottom w:val="none" w:sz="0" w:space="0" w:color="auto"/>
        <w:right w:val="none" w:sz="0" w:space="0" w:color="auto"/>
      </w:divBdr>
    </w:div>
    <w:div w:id="1933664625">
      <w:bodyDiv w:val="1"/>
      <w:marLeft w:val="0"/>
      <w:marRight w:val="0"/>
      <w:marTop w:val="0"/>
      <w:marBottom w:val="0"/>
      <w:divBdr>
        <w:top w:val="none" w:sz="0" w:space="0" w:color="auto"/>
        <w:left w:val="none" w:sz="0" w:space="0" w:color="auto"/>
        <w:bottom w:val="none" w:sz="0" w:space="0" w:color="auto"/>
        <w:right w:val="none" w:sz="0" w:space="0" w:color="auto"/>
      </w:divBdr>
    </w:div>
    <w:div w:id="1933856731">
      <w:bodyDiv w:val="1"/>
      <w:marLeft w:val="0"/>
      <w:marRight w:val="0"/>
      <w:marTop w:val="0"/>
      <w:marBottom w:val="0"/>
      <w:divBdr>
        <w:top w:val="none" w:sz="0" w:space="0" w:color="auto"/>
        <w:left w:val="none" w:sz="0" w:space="0" w:color="auto"/>
        <w:bottom w:val="none" w:sz="0" w:space="0" w:color="auto"/>
        <w:right w:val="none" w:sz="0" w:space="0" w:color="auto"/>
      </w:divBdr>
    </w:div>
    <w:div w:id="1933975433">
      <w:bodyDiv w:val="1"/>
      <w:marLeft w:val="0"/>
      <w:marRight w:val="0"/>
      <w:marTop w:val="0"/>
      <w:marBottom w:val="0"/>
      <w:divBdr>
        <w:top w:val="none" w:sz="0" w:space="0" w:color="auto"/>
        <w:left w:val="none" w:sz="0" w:space="0" w:color="auto"/>
        <w:bottom w:val="none" w:sz="0" w:space="0" w:color="auto"/>
        <w:right w:val="none" w:sz="0" w:space="0" w:color="auto"/>
      </w:divBdr>
    </w:div>
    <w:div w:id="1934119925">
      <w:bodyDiv w:val="1"/>
      <w:marLeft w:val="0"/>
      <w:marRight w:val="0"/>
      <w:marTop w:val="0"/>
      <w:marBottom w:val="0"/>
      <w:divBdr>
        <w:top w:val="none" w:sz="0" w:space="0" w:color="auto"/>
        <w:left w:val="none" w:sz="0" w:space="0" w:color="auto"/>
        <w:bottom w:val="none" w:sz="0" w:space="0" w:color="auto"/>
        <w:right w:val="none" w:sz="0" w:space="0" w:color="auto"/>
      </w:divBdr>
    </w:div>
    <w:div w:id="1934164406">
      <w:bodyDiv w:val="1"/>
      <w:marLeft w:val="0"/>
      <w:marRight w:val="0"/>
      <w:marTop w:val="0"/>
      <w:marBottom w:val="0"/>
      <w:divBdr>
        <w:top w:val="none" w:sz="0" w:space="0" w:color="auto"/>
        <w:left w:val="none" w:sz="0" w:space="0" w:color="auto"/>
        <w:bottom w:val="none" w:sz="0" w:space="0" w:color="auto"/>
        <w:right w:val="none" w:sz="0" w:space="0" w:color="auto"/>
      </w:divBdr>
    </w:div>
    <w:div w:id="1934388768">
      <w:bodyDiv w:val="1"/>
      <w:marLeft w:val="0"/>
      <w:marRight w:val="0"/>
      <w:marTop w:val="0"/>
      <w:marBottom w:val="0"/>
      <w:divBdr>
        <w:top w:val="none" w:sz="0" w:space="0" w:color="auto"/>
        <w:left w:val="none" w:sz="0" w:space="0" w:color="auto"/>
        <w:bottom w:val="none" w:sz="0" w:space="0" w:color="auto"/>
        <w:right w:val="none" w:sz="0" w:space="0" w:color="auto"/>
      </w:divBdr>
    </w:div>
    <w:div w:id="1934509969">
      <w:bodyDiv w:val="1"/>
      <w:marLeft w:val="0"/>
      <w:marRight w:val="0"/>
      <w:marTop w:val="0"/>
      <w:marBottom w:val="0"/>
      <w:divBdr>
        <w:top w:val="none" w:sz="0" w:space="0" w:color="auto"/>
        <w:left w:val="none" w:sz="0" w:space="0" w:color="auto"/>
        <w:bottom w:val="none" w:sz="0" w:space="0" w:color="auto"/>
        <w:right w:val="none" w:sz="0" w:space="0" w:color="auto"/>
      </w:divBdr>
    </w:div>
    <w:div w:id="1934584107">
      <w:bodyDiv w:val="1"/>
      <w:marLeft w:val="0"/>
      <w:marRight w:val="0"/>
      <w:marTop w:val="0"/>
      <w:marBottom w:val="0"/>
      <w:divBdr>
        <w:top w:val="none" w:sz="0" w:space="0" w:color="auto"/>
        <w:left w:val="none" w:sz="0" w:space="0" w:color="auto"/>
        <w:bottom w:val="none" w:sz="0" w:space="0" w:color="auto"/>
        <w:right w:val="none" w:sz="0" w:space="0" w:color="auto"/>
      </w:divBdr>
    </w:div>
    <w:div w:id="1934626588">
      <w:bodyDiv w:val="1"/>
      <w:marLeft w:val="0"/>
      <w:marRight w:val="0"/>
      <w:marTop w:val="0"/>
      <w:marBottom w:val="0"/>
      <w:divBdr>
        <w:top w:val="none" w:sz="0" w:space="0" w:color="auto"/>
        <w:left w:val="none" w:sz="0" w:space="0" w:color="auto"/>
        <w:bottom w:val="none" w:sz="0" w:space="0" w:color="auto"/>
        <w:right w:val="none" w:sz="0" w:space="0" w:color="auto"/>
      </w:divBdr>
    </w:div>
    <w:div w:id="1934630785">
      <w:bodyDiv w:val="1"/>
      <w:marLeft w:val="0"/>
      <w:marRight w:val="0"/>
      <w:marTop w:val="0"/>
      <w:marBottom w:val="0"/>
      <w:divBdr>
        <w:top w:val="none" w:sz="0" w:space="0" w:color="auto"/>
        <w:left w:val="none" w:sz="0" w:space="0" w:color="auto"/>
        <w:bottom w:val="none" w:sz="0" w:space="0" w:color="auto"/>
        <w:right w:val="none" w:sz="0" w:space="0" w:color="auto"/>
      </w:divBdr>
    </w:div>
    <w:div w:id="1934631382">
      <w:bodyDiv w:val="1"/>
      <w:marLeft w:val="0"/>
      <w:marRight w:val="0"/>
      <w:marTop w:val="0"/>
      <w:marBottom w:val="0"/>
      <w:divBdr>
        <w:top w:val="none" w:sz="0" w:space="0" w:color="auto"/>
        <w:left w:val="none" w:sz="0" w:space="0" w:color="auto"/>
        <w:bottom w:val="none" w:sz="0" w:space="0" w:color="auto"/>
        <w:right w:val="none" w:sz="0" w:space="0" w:color="auto"/>
      </w:divBdr>
    </w:div>
    <w:div w:id="1934699760">
      <w:bodyDiv w:val="1"/>
      <w:marLeft w:val="0"/>
      <w:marRight w:val="0"/>
      <w:marTop w:val="0"/>
      <w:marBottom w:val="0"/>
      <w:divBdr>
        <w:top w:val="none" w:sz="0" w:space="0" w:color="auto"/>
        <w:left w:val="none" w:sz="0" w:space="0" w:color="auto"/>
        <w:bottom w:val="none" w:sz="0" w:space="0" w:color="auto"/>
        <w:right w:val="none" w:sz="0" w:space="0" w:color="auto"/>
      </w:divBdr>
    </w:div>
    <w:div w:id="1934774776">
      <w:bodyDiv w:val="1"/>
      <w:marLeft w:val="0"/>
      <w:marRight w:val="0"/>
      <w:marTop w:val="0"/>
      <w:marBottom w:val="0"/>
      <w:divBdr>
        <w:top w:val="none" w:sz="0" w:space="0" w:color="auto"/>
        <w:left w:val="none" w:sz="0" w:space="0" w:color="auto"/>
        <w:bottom w:val="none" w:sz="0" w:space="0" w:color="auto"/>
        <w:right w:val="none" w:sz="0" w:space="0" w:color="auto"/>
      </w:divBdr>
    </w:div>
    <w:div w:id="1934895141">
      <w:bodyDiv w:val="1"/>
      <w:marLeft w:val="0"/>
      <w:marRight w:val="0"/>
      <w:marTop w:val="0"/>
      <w:marBottom w:val="0"/>
      <w:divBdr>
        <w:top w:val="none" w:sz="0" w:space="0" w:color="auto"/>
        <w:left w:val="none" w:sz="0" w:space="0" w:color="auto"/>
        <w:bottom w:val="none" w:sz="0" w:space="0" w:color="auto"/>
        <w:right w:val="none" w:sz="0" w:space="0" w:color="auto"/>
      </w:divBdr>
    </w:div>
    <w:div w:id="1934900054">
      <w:bodyDiv w:val="1"/>
      <w:marLeft w:val="0"/>
      <w:marRight w:val="0"/>
      <w:marTop w:val="0"/>
      <w:marBottom w:val="0"/>
      <w:divBdr>
        <w:top w:val="none" w:sz="0" w:space="0" w:color="auto"/>
        <w:left w:val="none" w:sz="0" w:space="0" w:color="auto"/>
        <w:bottom w:val="none" w:sz="0" w:space="0" w:color="auto"/>
        <w:right w:val="none" w:sz="0" w:space="0" w:color="auto"/>
      </w:divBdr>
    </w:div>
    <w:div w:id="1935043179">
      <w:bodyDiv w:val="1"/>
      <w:marLeft w:val="0"/>
      <w:marRight w:val="0"/>
      <w:marTop w:val="0"/>
      <w:marBottom w:val="0"/>
      <w:divBdr>
        <w:top w:val="none" w:sz="0" w:space="0" w:color="auto"/>
        <w:left w:val="none" w:sz="0" w:space="0" w:color="auto"/>
        <w:bottom w:val="none" w:sz="0" w:space="0" w:color="auto"/>
        <w:right w:val="none" w:sz="0" w:space="0" w:color="auto"/>
      </w:divBdr>
    </w:div>
    <w:div w:id="1935088567">
      <w:bodyDiv w:val="1"/>
      <w:marLeft w:val="0"/>
      <w:marRight w:val="0"/>
      <w:marTop w:val="0"/>
      <w:marBottom w:val="0"/>
      <w:divBdr>
        <w:top w:val="none" w:sz="0" w:space="0" w:color="auto"/>
        <w:left w:val="none" w:sz="0" w:space="0" w:color="auto"/>
        <w:bottom w:val="none" w:sz="0" w:space="0" w:color="auto"/>
        <w:right w:val="none" w:sz="0" w:space="0" w:color="auto"/>
      </w:divBdr>
    </w:div>
    <w:div w:id="1935167696">
      <w:bodyDiv w:val="1"/>
      <w:marLeft w:val="0"/>
      <w:marRight w:val="0"/>
      <w:marTop w:val="0"/>
      <w:marBottom w:val="0"/>
      <w:divBdr>
        <w:top w:val="none" w:sz="0" w:space="0" w:color="auto"/>
        <w:left w:val="none" w:sz="0" w:space="0" w:color="auto"/>
        <w:bottom w:val="none" w:sz="0" w:space="0" w:color="auto"/>
        <w:right w:val="none" w:sz="0" w:space="0" w:color="auto"/>
      </w:divBdr>
    </w:div>
    <w:div w:id="1935167820">
      <w:bodyDiv w:val="1"/>
      <w:marLeft w:val="0"/>
      <w:marRight w:val="0"/>
      <w:marTop w:val="0"/>
      <w:marBottom w:val="0"/>
      <w:divBdr>
        <w:top w:val="none" w:sz="0" w:space="0" w:color="auto"/>
        <w:left w:val="none" w:sz="0" w:space="0" w:color="auto"/>
        <w:bottom w:val="none" w:sz="0" w:space="0" w:color="auto"/>
        <w:right w:val="none" w:sz="0" w:space="0" w:color="auto"/>
      </w:divBdr>
    </w:div>
    <w:div w:id="1935355212">
      <w:bodyDiv w:val="1"/>
      <w:marLeft w:val="0"/>
      <w:marRight w:val="0"/>
      <w:marTop w:val="0"/>
      <w:marBottom w:val="0"/>
      <w:divBdr>
        <w:top w:val="none" w:sz="0" w:space="0" w:color="auto"/>
        <w:left w:val="none" w:sz="0" w:space="0" w:color="auto"/>
        <w:bottom w:val="none" w:sz="0" w:space="0" w:color="auto"/>
        <w:right w:val="none" w:sz="0" w:space="0" w:color="auto"/>
      </w:divBdr>
    </w:div>
    <w:div w:id="1935433393">
      <w:bodyDiv w:val="1"/>
      <w:marLeft w:val="0"/>
      <w:marRight w:val="0"/>
      <w:marTop w:val="0"/>
      <w:marBottom w:val="0"/>
      <w:divBdr>
        <w:top w:val="none" w:sz="0" w:space="0" w:color="auto"/>
        <w:left w:val="none" w:sz="0" w:space="0" w:color="auto"/>
        <w:bottom w:val="none" w:sz="0" w:space="0" w:color="auto"/>
        <w:right w:val="none" w:sz="0" w:space="0" w:color="auto"/>
      </w:divBdr>
    </w:div>
    <w:div w:id="1935555448">
      <w:bodyDiv w:val="1"/>
      <w:marLeft w:val="0"/>
      <w:marRight w:val="0"/>
      <w:marTop w:val="0"/>
      <w:marBottom w:val="0"/>
      <w:divBdr>
        <w:top w:val="none" w:sz="0" w:space="0" w:color="auto"/>
        <w:left w:val="none" w:sz="0" w:space="0" w:color="auto"/>
        <w:bottom w:val="none" w:sz="0" w:space="0" w:color="auto"/>
        <w:right w:val="none" w:sz="0" w:space="0" w:color="auto"/>
      </w:divBdr>
    </w:div>
    <w:div w:id="1935556262">
      <w:bodyDiv w:val="1"/>
      <w:marLeft w:val="0"/>
      <w:marRight w:val="0"/>
      <w:marTop w:val="0"/>
      <w:marBottom w:val="0"/>
      <w:divBdr>
        <w:top w:val="none" w:sz="0" w:space="0" w:color="auto"/>
        <w:left w:val="none" w:sz="0" w:space="0" w:color="auto"/>
        <w:bottom w:val="none" w:sz="0" w:space="0" w:color="auto"/>
        <w:right w:val="none" w:sz="0" w:space="0" w:color="auto"/>
      </w:divBdr>
    </w:div>
    <w:div w:id="1935748960">
      <w:bodyDiv w:val="1"/>
      <w:marLeft w:val="0"/>
      <w:marRight w:val="0"/>
      <w:marTop w:val="0"/>
      <w:marBottom w:val="0"/>
      <w:divBdr>
        <w:top w:val="none" w:sz="0" w:space="0" w:color="auto"/>
        <w:left w:val="none" w:sz="0" w:space="0" w:color="auto"/>
        <w:bottom w:val="none" w:sz="0" w:space="0" w:color="auto"/>
        <w:right w:val="none" w:sz="0" w:space="0" w:color="auto"/>
      </w:divBdr>
    </w:div>
    <w:div w:id="1935899204">
      <w:bodyDiv w:val="1"/>
      <w:marLeft w:val="0"/>
      <w:marRight w:val="0"/>
      <w:marTop w:val="0"/>
      <w:marBottom w:val="0"/>
      <w:divBdr>
        <w:top w:val="none" w:sz="0" w:space="0" w:color="auto"/>
        <w:left w:val="none" w:sz="0" w:space="0" w:color="auto"/>
        <w:bottom w:val="none" w:sz="0" w:space="0" w:color="auto"/>
        <w:right w:val="none" w:sz="0" w:space="0" w:color="auto"/>
      </w:divBdr>
    </w:div>
    <w:div w:id="1936009529">
      <w:bodyDiv w:val="1"/>
      <w:marLeft w:val="0"/>
      <w:marRight w:val="0"/>
      <w:marTop w:val="0"/>
      <w:marBottom w:val="0"/>
      <w:divBdr>
        <w:top w:val="none" w:sz="0" w:space="0" w:color="auto"/>
        <w:left w:val="none" w:sz="0" w:space="0" w:color="auto"/>
        <w:bottom w:val="none" w:sz="0" w:space="0" w:color="auto"/>
        <w:right w:val="none" w:sz="0" w:space="0" w:color="auto"/>
      </w:divBdr>
    </w:div>
    <w:div w:id="1936014275">
      <w:bodyDiv w:val="1"/>
      <w:marLeft w:val="0"/>
      <w:marRight w:val="0"/>
      <w:marTop w:val="0"/>
      <w:marBottom w:val="0"/>
      <w:divBdr>
        <w:top w:val="none" w:sz="0" w:space="0" w:color="auto"/>
        <w:left w:val="none" w:sz="0" w:space="0" w:color="auto"/>
        <w:bottom w:val="none" w:sz="0" w:space="0" w:color="auto"/>
        <w:right w:val="none" w:sz="0" w:space="0" w:color="auto"/>
      </w:divBdr>
    </w:div>
    <w:div w:id="1936209680">
      <w:bodyDiv w:val="1"/>
      <w:marLeft w:val="0"/>
      <w:marRight w:val="0"/>
      <w:marTop w:val="0"/>
      <w:marBottom w:val="0"/>
      <w:divBdr>
        <w:top w:val="none" w:sz="0" w:space="0" w:color="auto"/>
        <w:left w:val="none" w:sz="0" w:space="0" w:color="auto"/>
        <w:bottom w:val="none" w:sz="0" w:space="0" w:color="auto"/>
        <w:right w:val="none" w:sz="0" w:space="0" w:color="auto"/>
      </w:divBdr>
    </w:div>
    <w:div w:id="1936546873">
      <w:bodyDiv w:val="1"/>
      <w:marLeft w:val="0"/>
      <w:marRight w:val="0"/>
      <w:marTop w:val="0"/>
      <w:marBottom w:val="0"/>
      <w:divBdr>
        <w:top w:val="none" w:sz="0" w:space="0" w:color="auto"/>
        <w:left w:val="none" w:sz="0" w:space="0" w:color="auto"/>
        <w:bottom w:val="none" w:sz="0" w:space="0" w:color="auto"/>
        <w:right w:val="none" w:sz="0" w:space="0" w:color="auto"/>
      </w:divBdr>
    </w:div>
    <w:div w:id="1936550577">
      <w:bodyDiv w:val="1"/>
      <w:marLeft w:val="0"/>
      <w:marRight w:val="0"/>
      <w:marTop w:val="0"/>
      <w:marBottom w:val="0"/>
      <w:divBdr>
        <w:top w:val="none" w:sz="0" w:space="0" w:color="auto"/>
        <w:left w:val="none" w:sz="0" w:space="0" w:color="auto"/>
        <w:bottom w:val="none" w:sz="0" w:space="0" w:color="auto"/>
        <w:right w:val="none" w:sz="0" w:space="0" w:color="auto"/>
      </w:divBdr>
    </w:div>
    <w:div w:id="1936594056">
      <w:bodyDiv w:val="1"/>
      <w:marLeft w:val="0"/>
      <w:marRight w:val="0"/>
      <w:marTop w:val="0"/>
      <w:marBottom w:val="0"/>
      <w:divBdr>
        <w:top w:val="none" w:sz="0" w:space="0" w:color="auto"/>
        <w:left w:val="none" w:sz="0" w:space="0" w:color="auto"/>
        <w:bottom w:val="none" w:sz="0" w:space="0" w:color="auto"/>
        <w:right w:val="none" w:sz="0" w:space="0" w:color="auto"/>
      </w:divBdr>
    </w:div>
    <w:div w:id="1936669158">
      <w:bodyDiv w:val="1"/>
      <w:marLeft w:val="0"/>
      <w:marRight w:val="0"/>
      <w:marTop w:val="0"/>
      <w:marBottom w:val="0"/>
      <w:divBdr>
        <w:top w:val="none" w:sz="0" w:space="0" w:color="auto"/>
        <w:left w:val="none" w:sz="0" w:space="0" w:color="auto"/>
        <w:bottom w:val="none" w:sz="0" w:space="0" w:color="auto"/>
        <w:right w:val="none" w:sz="0" w:space="0" w:color="auto"/>
      </w:divBdr>
    </w:div>
    <w:div w:id="1936673089">
      <w:bodyDiv w:val="1"/>
      <w:marLeft w:val="0"/>
      <w:marRight w:val="0"/>
      <w:marTop w:val="0"/>
      <w:marBottom w:val="0"/>
      <w:divBdr>
        <w:top w:val="none" w:sz="0" w:space="0" w:color="auto"/>
        <w:left w:val="none" w:sz="0" w:space="0" w:color="auto"/>
        <w:bottom w:val="none" w:sz="0" w:space="0" w:color="auto"/>
        <w:right w:val="none" w:sz="0" w:space="0" w:color="auto"/>
      </w:divBdr>
    </w:div>
    <w:div w:id="1936740303">
      <w:bodyDiv w:val="1"/>
      <w:marLeft w:val="0"/>
      <w:marRight w:val="0"/>
      <w:marTop w:val="0"/>
      <w:marBottom w:val="0"/>
      <w:divBdr>
        <w:top w:val="none" w:sz="0" w:space="0" w:color="auto"/>
        <w:left w:val="none" w:sz="0" w:space="0" w:color="auto"/>
        <w:bottom w:val="none" w:sz="0" w:space="0" w:color="auto"/>
        <w:right w:val="none" w:sz="0" w:space="0" w:color="auto"/>
      </w:divBdr>
    </w:div>
    <w:div w:id="1936746231">
      <w:bodyDiv w:val="1"/>
      <w:marLeft w:val="0"/>
      <w:marRight w:val="0"/>
      <w:marTop w:val="0"/>
      <w:marBottom w:val="0"/>
      <w:divBdr>
        <w:top w:val="none" w:sz="0" w:space="0" w:color="auto"/>
        <w:left w:val="none" w:sz="0" w:space="0" w:color="auto"/>
        <w:bottom w:val="none" w:sz="0" w:space="0" w:color="auto"/>
        <w:right w:val="none" w:sz="0" w:space="0" w:color="auto"/>
      </w:divBdr>
    </w:div>
    <w:div w:id="1936791279">
      <w:bodyDiv w:val="1"/>
      <w:marLeft w:val="0"/>
      <w:marRight w:val="0"/>
      <w:marTop w:val="0"/>
      <w:marBottom w:val="0"/>
      <w:divBdr>
        <w:top w:val="none" w:sz="0" w:space="0" w:color="auto"/>
        <w:left w:val="none" w:sz="0" w:space="0" w:color="auto"/>
        <w:bottom w:val="none" w:sz="0" w:space="0" w:color="auto"/>
        <w:right w:val="none" w:sz="0" w:space="0" w:color="auto"/>
      </w:divBdr>
    </w:div>
    <w:div w:id="1936815621">
      <w:bodyDiv w:val="1"/>
      <w:marLeft w:val="0"/>
      <w:marRight w:val="0"/>
      <w:marTop w:val="0"/>
      <w:marBottom w:val="0"/>
      <w:divBdr>
        <w:top w:val="none" w:sz="0" w:space="0" w:color="auto"/>
        <w:left w:val="none" w:sz="0" w:space="0" w:color="auto"/>
        <w:bottom w:val="none" w:sz="0" w:space="0" w:color="auto"/>
        <w:right w:val="none" w:sz="0" w:space="0" w:color="auto"/>
      </w:divBdr>
    </w:div>
    <w:div w:id="1936857887">
      <w:bodyDiv w:val="1"/>
      <w:marLeft w:val="0"/>
      <w:marRight w:val="0"/>
      <w:marTop w:val="0"/>
      <w:marBottom w:val="0"/>
      <w:divBdr>
        <w:top w:val="none" w:sz="0" w:space="0" w:color="auto"/>
        <w:left w:val="none" w:sz="0" w:space="0" w:color="auto"/>
        <w:bottom w:val="none" w:sz="0" w:space="0" w:color="auto"/>
        <w:right w:val="none" w:sz="0" w:space="0" w:color="auto"/>
      </w:divBdr>
    </w:div>
    <w:div w:id="1936942645">
      <w:bodyDiv w:val="1"/>
      <w:marLeft w:val="0"/>
      <w:marRight w:val="0"/>
      <w:marTop w:val="0"/>
      <w:marBottom w:val="0"/>
      <w:divBdr>
        <w:top w:val="none" w:sz="0" w:space="0" w:color="auto"/>
        <w:left w:val="none" w:sz="0" w:space="0" w:color="auto"/>
        <w:bottom w:val="none" w:sz="0" w:space="0" w:color="auto"/>
        <w:right w:val="none" w:sz="0" w:space="0" w:color="auto"/>
      </w:divBdr>
    </w:div>
    <w:div w:id="1937009387">
      <w:bodyDiv w:val="1"/>
      <w:marLeft w:val="0"/>
      <w:marRight w:val="0"/>
      <w:marTop w:val="0"/>
      <w:marBottom w:val="0"/>
      <w:divBdr>
        <w:top w:val="none" w:sz="0" w:space="0" w:color="auto"/>
        <w:left w:val="none" w:sz="0" w:space="0" w:color="auto"/>
        <w:bottom w:val="none" w:sz="0" w:space="0" w:color="auto"/>
        <w:right w:val="none" w:sz="0" w:space="0" w:color="auto"/>
      </w:divBdr>
    </w:div>
    <w:div w:id="1937249599">
      <w:bodyDiv w:val="1"/>
      <w:marLeft w:val="0"/>
      <w:marRight w:val="0"/>
      <w:marTop w:val="0"/>
      <w:marBottom w:val="0"/>
      <w:divBdr>
        <w:top w:val="none" w:sz="0" w:space="0" w:color="auto"/>
        <w:left w:val="none" w:sz="0" w:space="0" w:color="auto"/>
        <w:bottom w:val="none" w:sz="0" w:space="0" w:color="auto"/>
        <w:right w:val="none" w:sz="0" w:space="0" w:color="auto"/>
      </w:divBdr>
    </w:div>
    <w:div w:id="1937325486">
      <w:bodyDiv w:val="1"/>
      <w:marLeft w:val="0"/>
      <w:marRight w:val="0"/>
      <w:marTop w:val="0"/>
      <w:marBottom w:val="0"/>
      <w:divBdr>
        <w:top w:val="none" w:sz="0" w:space="0" w:color="auto"/>
        <w:left w:val="none" w:sz="0" w:space="0" w:color="auto"/>
        <w:bottom w:val="none" w:sz="0" w:space="0" w:color="auto"/>
        <w:right w:val="none" w:sz="0" w:space="0" w:color="auto"/>
      </w:divBdr>
    </w:div>
    <w:div w:id="1937397255">
      <w:bodyDiv w:val="1"/>
      <w:marLeft w:val="0"/>
      <w:marRight w:val="0"/>
      <w:marTop w:val="0"/>
      <w:marBottom w:val="0"/>
      <w:divBdr>
        <w:top w:val="none" w:sz="0" w:space="0" w:color="auto"/>
        <w:left w:val="none" w:sz="0" w:space="0" w:color="auto"/>
        <w:bottom w:val="none" w:sz="0" w:space="0" w:color="auto"/>
        <w:right w:val="none" w:sz="0" w:space="0" w:color="auto"/>
      </w:divBdr>
    </w:div>
    <w:div w:id="1937404200">
      <w:bodyDiv w:val="1"/>
      <w:marLeft w:val="0"/>
      <w:marRight w:val="0"/>
      <w:marTop w:val="0"/>
      <w:marBottom w:val="0"/>
      <w:divBdr>
        <w:top w:val="none" w:sz="0" w:space="0" w:color="auto"/>
        <w:left w:val="none" w:sz="0" w:space="0" w:color="auto"/>
        <w:bottom w:val="none" w:sz="0" w:space="0" w:color="auto"/>
        <w:right w:val="none" w:sz="0" w:space="0" w:color="auto"/>
      </w:divBdr>
    </w:div>
    <w:div w:id="1937441114">
      <w:bodyDiv w:val="1"/>
      <w:marLeft w:val="0"/>
      <w:marRight w:val="0"/>
      <w:marTop w:val="0"/>
      <w:marBottom w:val="0"/>
      <w:divBdr>
        <w:top w:val="none" w:sz="0" w:space="0" w:color="auto"/>
        <w:left w:val="none" w:sz="0" w:space="0" w:color="auto"/>
        <w:bottom w:val="none" w:sz="0" w:space="0" w:color="auto"/>
        <w:right w:val="none" w:sz="0" w:space="0" w:color="auto"/>
      </w:divBdr>
    </w:div>
    <w:div w:id="1937517960">
      <w:bodyDiv w:val="1"/>
      <w:marLeft w:val="0"/>
      <w:marRight w:val="0"/>
      <w:marTop w:val="0"/>
      <w:marBottom w:val="0"/>
      <w:divBdr>
        <w:top w:val="none" w:sz="0" w:space="0" w:color="auto"/>
        <w:left w:val="none" w:sz="0" w:space="0" w:color="auto"/>
        <w:bottom w:val="none" w:sz="0" w:space="0" w:color="auto"/>
        <w:right w:val="none" w:sz="0" w:space="0" w:color="auto"/>
      </w:divBdr>
    </w:div>
    <w:div w:id="1937668147">
      <w:bodyDiv w:val="1"/>
      <w:marLeft w:val="0"/>
      <w:marRight w:val="0"/>
      <w:marTop w:val="0"/>
      <w:marBottom w:val="0"/>
      <w:divBdr>
        <w:top w:val="none" w:sz="0" w:space="0" w:color="auto"/>
        <w:left w:val="none" w:sz="0" w:space="0" w:color="auto"/>
        <w:bottom w:val="none" w:sz="0" w:space="0" w:color="auto"/>
        <w:right w:val="none" w:sz="0" w:space="0" w:color="auto"/>
      </w:divBdr>
    </w:div>
    <w:div w:id="1937712298">
      <w:bodyDiv w:val="1"/>
      <w:marLeft w:val="0"/>
      <w:marRight w:val="0"/>
      <w:marTop w:val="0"/>
      <w:marBottom w:val="0"/>
      <w:divBdr>
        <w:top w:val="none" w:sz="0" w:space="0" w:color="auto"/>
        <w:left w:val="none" w:sz="0" w:space="0" w:color="auto"/>
        <w:bottom w:val="none" w:sz="0" w:space="0" w:color="auto"/>
        <w:right w:val="none" w:sz="0" w:space="0" w:color="auto"/>
      </w:divBdr>
    </w:div>
    <w:div w:id="1937902552">
      <w:bodyDiv w:val="1"/>
      <w:marLeft w:val="0"/>
      <w:marRight w:val="0"/>
      <w:marTop w:val="0"/>
      <w:marBottom w:val="0"/>
      <w:divBdr>
        <w:top w:val="none" w:sz="0" w:space="0" w:color="auto"/>
        <w:left w:val="none" w:sz="0" w:space="0" w:color="auto"/>
        <w:bottom w:val="none" w:sz="0" w:space="0" w:color="auto"/>
        <w:right w:val="none" w:sz="0" w:space="0" w:color="auto"/>
      </w:divBdr>
    </w:div>
    <w:div w:id="1938057574">
      <w:bodyDiv w:val="1"/>
      <w:marLeft w:val="0"/>
      <w:marRight w:val="0"/>
      <w:marTop w:val="0"/>
      <w:marBottom w:val="0"/>
      <w:divBdr>
        <w:top w:val="none" w:sz="0" w:space="0" w:color="auto"/>
        <w:left w:val="none" w:sz="0" w:space="0" w:color="auto"/>
        <w:bottom w:val="none" w:sz="0" w:space="0" w:color="auto"/>
        <w:right w:val="none" w:sz="0" w:space="0" w:color="auto"/>
      </w:divBdr>
    </w:div>
    <w:div w:id="1938127137">
      <w:bodyDiv w:val="1"/>
      <w:marLeft w:val="0"/>
      <w:marRight w:val="0"/>
      <w:marTop w:val="0"/>
      <w:marBottom w:val="0"/>
      <w:divBdr>
        <w:top w:val="none" w:sz="0" w:space="0" w:color="auto"/>
        <w:left w:val="none" w:sz="0" w:space="0" w:color="auto"/>
        <w:bottom w:val="none" w:sz="0" w:space="0" w:color="auto"/>
        <w:right w:val="none" w:sz="0" w:space="0" w:color="auto"/>
      </w:divBdr>
    </w:div>
    <w:div w:id="1938174862">
      <w:bodyDiv w:val="1"/>
      <w:marLeft w:val="0"/>
      <w:marRight w:val="0"/>
      <w:marTop w:val="0"/>
      <w:marBottom w:val="0"/>
      <w:divBdr>
        <w:top w:val="none" w:sz="0" w:space="0" w:color="auto"/>
        <w:left w:val="none" w:sz="0" w:space="0" w:color="auto"/>
        <w:bottom w:val="none" w:sz="0" w:space="0" w:color="auto"/>
        <w:right w:val="none" w:sz="0" w:space="0" w:color="auto"/>
      </w:divBdr>
    </w:div>
    <w:div w:id="1938245234">
      <w:bodyDiv w:val="1"/>
      <w:marLeft w:val="0"/>
      <w:marRight w:val="0"/>
      <w:marTop w:val="0"/>
      <w:marBottom w:val="0"/>
      <w:divBdr>
        <w:top w:val="none" w:sz="0" w:space="0" w:color="auto"/>
        <w:left w:val="none" w:sz="0" w:space="0" w:color="auto"/>
        <w:bottom w:val="none" w:sz="0" w:space="0" w:color="auto"/>
        <w:right w:val="none" w:sz="0" w:space="0" w:color="auto"/>
      </w:divBdr>
    </w:div>
    <w:div w:id="1938321001">
      <w:bodyDiv w:val="1"/>
      <w:marLeft w:val="0"/>
      <w:marRight w:val="0"/>
      <w:marTop w:val="0"/>
      <w:marBottom w:val="0"/>
      <w:divBdr>
        <w:top w:val="none" w:sz="0" w:space="0" w:color="auto"/>
        <w:left w:val="none" w:sz="0" w:space="0" w:color="auto"/>
        <w:bottom w:val="none" w:sz="0" w:space="0" w:color="auto"/>
        <w:right w:val="none" w:sz="0" w:space="0" w:color="auto"/>
      </w:divBdr>
    </w:div>
    <w:div w:id="1938323050">
      <w:bodyDiv w:val="1"/>
      <w:marLeft w:val="0"/>
      <w:marRight w:val="0"/>
      <w:marTop w:val="0"/>
      <w:marBottom w:val="0"/>
      <w:divBdr>
        <w:top w:val="none" w:sz="0" w:space="0" w:color="auto"/>
        <w:left w:val="none" w:sz="0" w:space="0" w:color="auto"/>
        <w:bottom w:val="none" w:sz="0" w:space="0" w:color="auto"/>
        <w:right w:val="none" w:sz="0" w:space="0" w:color="auto"/>
      </w:divBdr>
    </w:div>
    <w:div w:id="1938515807">
      <w:bodyDiv w:val="1"/>
      <w:marLeft w:val="0"/>
      <w:marRight w:val="0"/>
      <w:marTop w:val="0"/>
      <w:marBottom w:val="0"/>
      <w:divBdr>
        <w:top w:val="none" w:sz="0" w:space="0" w:color="auto"/>
        <w:left w:val="none" w:sz="0" w:space="0" w:color="auto"/>
        <w:bottom w:val="none" w:sz="0" w:space="0" w:color="auto"/>
        <w:right w:val="none" w:sz="0" w:space="0" w:color="auto"/>
      </w:divBdr>
    </w:div>
    <w:div w:id="1938520602">
      <w:bodyDiv w:val="1"/>
      <w:marLeft w:val="0"/>
      <w:marRight w:val="0"/>
      <w:marTop w:val="0"/>
      <w:marBottom w:val="0"/>
      <w:divBdr>
        <w:top w:val="none" w:sz="0" w:space="0" w:color="auto"/>
        <w:left w:val="none" w:sz="0" w:space="0" w:color="auto"/>
        <w:bottom w:val="none" w:sz="0" w:space="0" w:color="auto"/>
        <w:right w:val="none" w:sz="0" w:space="0" w:color="auto"/>
      </w:divBdr>
    </w:div>
    <w:div w:id="1938560251">
      <w:bodyDiv w:val="1"/>
      <w:marLeft w:val="0"/>
      <w:marRight w:val="0"/>
      <w:marTop w:val="0"/>
      <w:marBottom w:val="0"/>
      <w:divBdr>
        <w:top w:val="none" w:sz="0" w:space="0" w:color="auto"/>
        <w:left w:val="none" w:sz="0" w:space="0" w:color="auto"/>
        <w:bottom w:val="none" w:sz="0" w:space="0" w:color="auto"/>
        <w:right w:val="none" w:sz="0" w:space="0" w:color="auto"/>
      </w:divBdr>
    </w:div>
    <w:div w:id="1938639292">
      <w:bodyDiv w:val="1"/>
      <w:marLeft w:val="0"/>
      <w:marRight w:val="0"/>
      <w:marTop w:val="0"/>
      <w:marBottom w:val="0"/>
      <w:divBdr>
        <w:top w:val="none" w:sz="0" w:space="0" w:color="auto"/>
        <w:left w:val="none" w:sz="0" w:space="0" w:color="auto"/>
        <w:bottom w:val="none" w:sz="0" w:space="0" w:color="auto"/>
        <w:right w:val="none" w:sz="0" w:space="0" w:color="auto"/>
      </w:divBdr>
    </w:div>
    <w:div w:id="1938707169">
      <w:bodyDiv w:val="1"/>
      <w:marLeft w:val="0"/>
      <w:marRight w:val="0"/>
      <w:marTop w:val="0"/>
      <w:marBottom w:val="0"/>
      <w:divBdr>
        <w:top w:val="none" w:sz="0" w:space="0" w:color="auto"/>
        <w:left w:val="none" w:sz="0" w:space="0" w:color="auto"/>
        <w:bottom w:val="none" w:sz="0" w:space="0" w:color="auto"/>
        <w:right w:val="none" w:sz="0" w:space="0" w:color="auto"/>
      </w:divBdr>
    </w:div>
    <w:div w:id="1938711718">
      <w:bodyDiv w:val="1"/>
      <w:marLeft w:val="0"/>
      <w:marRight w:val="0"/>
      <w:marTop w:val="0"/>
      <w:marBottom w:val="0"/>
      <w:divBdr>
        <w:top w:val="none" w:sz="0" w:space="0" w:color="auto"/>
        <w:left w:val="none" w:sz="0" w:space="0" w:color="auto"/>
        <w:bottom w:val="none" w:sz="0" w:space="0" w:color="auto"/>
        <w:right w:val="none" w:sz="0" w:space="0" w:color="auto"/>
      </w:divBdr>
    </w:div>
    <w:div w:id="1938781415">
      <w:bodyDiv w:val="1"/>
      <w:marLeft w:val="0"/>
      <w:marRight w:val="0"/>
      <w:marTop w:val="0"/>
      <w:marBottom w:val="0"/>
      <w:divBdr>
        <w:top w:val="none" w:sz="0" w:space="0" w:color="auto"/>
        <w:left w:val="none" w:sz="0" w:space="0" w:color="auto"/>
        <w:bottom w:val="none" w:sz="0" w:space="0" w:color="auto"/>
        <w:right w:val="none" w:sz="0" w:space="0" w:color="auto"/>
      </w:divBdr>
    </w:div>
    <w:div w:id="1938826794">
      <w:bodyDiv w:val="1"/>
      <w:marLeft w:val="0"/>
      <w:marRight w:val="0"/>
      <w:marTop w:val="0"/>
      <w:marBottom w:val="0"/>
      <w:divBdr>
        <w:top w:val="none" w:sz="0" w:space="0" w:color="auto"/>
        <w:left w:val="none" w:sz="0" w:space="0" w:color="auto"/>
        <w:bottom w:val="none" w:sz="0" w:space="0" w:color="auto"/>
        <w:right w:val="none" w:sz="0" w:space="0" w:color="auto"/>
      </w:divBdr>
    </w:div>
    <w:div w:id="1938832439">
      <w:bodyDiv w:val="1"/>
      <w:marLeft w:val="0"/>
      <w:marRight w:val="0"/>
      <w:marTop w:val="0"/>
      <w:marBottom w:val="0"/>
      <w:divBdr>
        <w:top w:val="none" w:sz="0" w:space="0" w:color="auto"/>
        <w:left w:val="none" w:sz="0" w:space="0" w:color="auto"/>
        <w:bottom w:val="none" w:sz="0" w:space="0" w:color="auto"/>
        <w:right w:val="none" w:sz="0" w:space="0" w:color="auto"/>
      </w:divBdr>
    </w:div>
    <w:div w:id="1938898789">
      <w:bodyDiv w:val="1"/>
      <w:marLeft w:val="0"/>
      <w:marRight w:val="0"/>
      <w:marTop w:val="0"/>
      <w:marBottom w:val="0"/>
      <w:divBdr>
        <w:top w:val="none" w:sz="0" w:space="0" w:color="auto"/>
        <w:left w:val="none" w:sz="0" w:space="0" w:color="auto"/>
        <w:bottom w:val="none" w:sz="0" w:space="0" w:color="auto"/>
        <w:right w:val="none" w:sz="0" w:space="0" w:color="auto"/>
      </w:divBdr>
    </w:div>
    <w:div w:id="1938904242">
      <w:bodyDiv w:val="1"/>
      <w:marLeft w:val="0"/>
      <w:marRight w:val="0"/>
      <w:marTop w:val="0"/>
      <w:marBottom w:val="0"/>
      <w:divBdr>
        <w:top w:val="none" w:sz="0" w:space="0" w:color="auto"/>
        <w:left w:val="none" w:sz="0" w:space="0" w:color="auto"/>
        <w:bottom w:val="none" w:sz="0" w:space="0" w:color="auto"/>
        <w:right w:val="none" w:sz="0" w:space="0" w:color="auto"/>
      </w:divBdr>
    </w:div>
    <w:div w:id="1938908031">
      <w:bodyDiv w:val="1"/>
      <w:marLeft w:val="0"/>
      <w:marRight w:val="0"/>
      <w:marTop w:val="0"/>
      <w:marBottom w:val="0"/>
      <w:divBdr>
        <w:top w:val="none" w:sz="0" w:space="0" w:color="auto"/>
        <w:left w:val="none" w:sz="0" w:space="0" w:color="auto"/>
        <w:bottom w:val="none" w:sz="0" w:space="0" w:color="auto"/>
        <w:right w:val="none" w:sz="0" w:space="0" w:color="auto"/>
      </w:divBdr>
    </w:div>
    <w:div w:id="1939022385">
      <w:bodyDiv w:val="1"/>
      <w:marLeft w:val="0"/>
      <w:marRight w:val="0"/>
      <w:marTop w:val="0"/>
      <w:marBottom w:val="0"/>
      <w:divBdr>
        <w:top w:val="none" w:sz="0" w:space="0" w:color="auto"/>
        <w:left w:val="none" w:sz="0" w:space="0" w:color="auto"/>
        <w:bottom w:val="none" w:sz="0" w:space="0" w:color="auto"/>
        <w:right w:val="none" w:sz="0" w:space="0" w:color="auto"/>
      </w:divBdr>
    </w:div>
    <w:div w:id="1939170538">
      <w:bodyDiv w:val="1"/>
      <w:marLeft w:val="0"/>
      <w:marRight w:val="0"/>
      <w:marTop w:val="0"/>
      <w:marBottom w:val="0"/>
      <w:divBdr>
        <w:top w:val="none" w:sz="0" w:space="0" w:color="auto"/>
        <w:left w:val="none" w:sz="0" w:space="0" w:color="auto"/>
        <w:bottom w:val="none" w:sz="0" w:space="0" w:color="auto"/>
        <w:right w:val="none" w:sz="0" w:space="0" w:color="auto"/>
      </w:divBdr>
    </w:div>
    <w:div w:id="1939210923">
      <w:bodyDiv w:val="1"/>
      <w:marLeft w:val="0"/>
      <w:marRight w:val="0"/>
      <w:marTop w:val="0"/>
      <w:marBottom w:val="0"/>
      <w:divBdr>
        <w:top w:val="none" w:sz="0" w:space="0" w:color="auto"/>
        <w:left w:val="none" w:sz="0" w:space="0" w:color="auto"/>
        <w:bottom w:val="none" w:sz="0" w:space="0" w:color="auto"/>
        <w:right w:val="none" w:sz="0" w:space="0" w:color="auto"/>
      </w:divBdr>
    </w:div>
    <w:div w:id="1939285420">
      <w:bodyDiv w:val="1"/>
      <w:marLeft w:val="0"/>
      <w:marRight w:val="0"/>
      <w:marTop w:val="0"/>
      <w:marBottom w:val="0"/>
      <w:divBdr>
        <w:top w:val="none" w:sz="0" w:space="0" w:color="auto"/>
        <w:left w:val="none" w:sz="0" w:space="0" w:color="auto"/>
        <w:bottom w:val="none" w:sz="0" w:space="0" w:color="auto"/>
        <w:right w:val="none" w:sz="0" w:space="0" w:color="auto"/>
      </w:divBdr>
    </w:div>
    <w:div w:id="1939294983">
      <w:bodyDiv w:val="1"/>
      <w:marLeft w:val="0"/>
      <w:marRight w:val="0"/>
      <w:marTop w:val="0"/>
      <w:marBottom w:val="0"/>
      <w:divBdr>
        <w:top w:val="none" w:sz="0" w:space="0" w:color="auto"/>
        <w:left w:val="none" w:sz="0" w:space="0" w:color="auto"/>
        <w:bottom w:val="none" w:sz="0" w:space="0" w:color="auto"/>
        <w:right w:val="none" w:sz="0" w:space="0" w:color="auto"/>
      </w:divBdr>
    </w:div>
    <w:div w:id="1939364158">
      <w:bodyDiv w:val="1"/>
      <w:marLeft w:val="0"/>
      <w:marRight w:val="0"/>
      <w:marTop w:val="0"/>
      <w:marBottom w:val="0"/>
      <w:divBdr>
        <w:top w:val="none" w:sz="0" w:space="0" w:color="auto"/>
        <w:left w:val="none" w:sz="0" w:space="0" w:color="auto"/>
        <w:bottom w:val="none" w:sz="0" w:space="0" w:color="auto"/>
        <w:right w:val="none" w:sz="0" w:space="0" w:color="auto"/>
      </w:divBdr>
    </w:div>
    <w:div w:id="1939562755">
      <w:bodyDiv w:val="1"/>
      <w:marLeft w:val="0"/>
      <w:marRight w:val="0"/>
      <w:marTop w:val="0"/>
      <w:marBottom w:val="0"/>
      <w:divBdr>
        <w:top w:val="none" w:sz="0" w:space="0" w:color="auto"/>
        <w:left w:val="none" w:sz="0" w:space="0" w:color="auto"/>
        <w:bottom w:val="none" w:sz="0" w:space="0" w:color="auto"/>
        <w:right w:val="none" w:sz="0" w:space="0" w:color="auto"/>
      </w:divBdr>
    </w:div>
    <w:div w:id="1939675425">
      <w:bodyDiv w:val="1"/>
      <w:marLeft w:val="0"/>
      <w:marRight w:val="0"/>
      <w:marTop w:val="0"/>
      <w:marBottom w:val="0"/>
      <w:divBdr>
        <w:top w:val="none" w:sz="0" w:space="0" w:color="auto"/>
        <w:left w:val="none" w:sz="0" w:space="0" w:color="auto"/>
        <w:bottom w:val="none" w:sz="0" w:space="0" w:color="auto"/>
        <w:right w:val="none" w:sz="0" w:space="0" w:color="auto"/>
      </w:divBdr>
    </w:div>
    <w:div w:id="1939826924">
      <w:bodyDiv w:val="1"/>
      <w:marLeft w:val="0"/>
      <w:marRight w:val="0"/>
      <w:marTop w:val="0"/>
      <w:marBottom w:val="0"/>
      <w:divBdr>
        <w:top w:val="none" w:sz="0" w:space="0" w:color="auto"/>
        <w:left w:val="none" w:sz="0" w:space="0" w:color="auto"/>
        <w:bottom w:val="none" w:sz="0" w:space="0" w:color="auto"/>
        <w:right w:val="none" w:sz="0" w:space="0" w:color="auto"/>
      </w:divBdr>
    </w:div>
    <w:div w:id="1940067313">
      <w:bodyDiv w:val="1"/>
      <w:marLeft w:val="0"/>
      <w:marRight w:val="0"/>
      <w:marTop w:val="0"/>
      <w:marBottom w:val="0"/>
      <w:divBdr>
        <w:top w:val="none" w:sz="0" w:space="0" w:color="auto"/>
        <w:left w:val="none" w:sz="0" w:space="0" w:color="auto"/>
        <w:bottom w:val="none" w:sz="0" w:space="0" w:color="auto"/>
        <w:right w:val="none" w:sz="0" w:space="0" w:color="auto"/>
      </w:divBdr>
    </w:div>
    <w:div w:id="1940209772">
      <w:bodyDiv w:val="1"/>
      <w:marLeft w:val="0"/>
      <w:marRight w:val="0"/>
      <w:marTop w:val="0"/>
      <w:marBottom w:val="0"/>
      <w:divBdr>
        <w:top w:val="none" w:sz="0" w:space="0" w:color="auto"/>
        <w:left w:val="none" w:sz="0" w:space="0" w:color="auto"/>
        <w:bottom w:val="none" w:sz="0" w:space="0" w:color="auto"/>
        <w:right w:val="none" w:sz="0" w:space="0" w:color="auto"/>
      </w:divBdr>
    </w:div>
    <w:div w:id="1940210677">
      <w:bodyDiv w:val="1"/>
      <w:marLeft w:val="0"/>
      <w:marRight w:val="0"/>
      <w:marTop w:val="0"/>
      <w:marBottom w:val="0"/>
      <w:divBdr>
        <w:top w:val="none" w:sz="0" w:space="0" w:color="auto"/>
        <w:left w:val="none" w:sz="0" w:space="0" w:color="auto"/>
        <w:bottom w:val="none" w:sz="0" w:space="0" w:color="auto"/>
        <w:right w:val="none" w:sz="0" w:space="0" w:color="auto"/>
      </w:divBdr>
    </w:div>
    <w:div w:id="1940334055">
      <w:bodyDiv w:val="1"/>
      <w:marLeft w:val="0"/>
      <w:marRight w:val="0"/>
      <w:marTop w:val="0"/>
      <w:marBottom w:val="0"/>
      <w:divBdr>
        <w:top w:val="none" w:sz="0" w:space="0" w:color="auto"/>
        <w:left w:val="none" w:sz="0" w:space="0" w:color="auto"/>
        <w:bottom w:val="none" w:sz="0" w:space="0" w:color="auto"/>
        <w:right w:val="none" w:sz="0" w:space="0" w:color="auto"/>
      </w:divBdr>
    </w:div>
    <w:div w:id="1940336502">
      <w:bodyDiv w:val="1"/>
      <w:marLeft w:val="0"/>
      <w:marRight w:val="0"/>
      <w:marTop w:val="0"/>
      <w:marBottom w:val="0"/>
      <w:divBdr>
        <w:top w:val="none" w:sz="0" w:space="0" w:color="auto"/>
        <w:left w:val="none" w:sz="0" w:space="0" w:color="auto"/>
        <w:bottom w:val="none" w:sz="0" w:space="0" w:color="auto"/>
        <w:right w:val="none" w:sz="0" w:space="0" w:color="auto"/>
      </w:divBdr>
    </w:div>
    <w:div w:id="1940407980">
      <w:bodyDiv w:val="1"/>
      <w:marLeft w:val="0"/>
      <w:marRight w:val="0"/>
      <w:marTop w:val="0"/>
      <w:marBottom w:val="0"/>
      <w:divBdr>
        <w:top w:val="none" w:sz="0" w:space="0" w:color="auto"/>
        <w:left w:val="none" w:sz="0" w:space="0" w:color="auto"/>
        <w:bottom w:val="none" w:sz="0" w:space="0" w:color="auto"/>
        <w:right w:val="none" w:sz="0" w:space="0" w:color="auto"/>
      </w:divBdr>
    </w:div>
    <w:div w:id="1940522439">
      <w:bodyDiv w:val="1"/>
      <w:marLeft w:val="0"/>
      <w:marRight w:val="0"/>
      <w:marTop w:val="0"/>
      <w:marBottom w:val="0"/>
      <w:divBdr>
        <w:top w:val="none" w:sz="0" w:space="0" w:color="auto"/>
        <w:left w:val="none" w:sz="0" w:space="0" w:color="auto"/>
        <w:bottom w:val="none" w:sz="0" w:space="0" w:color="auto"/>
        <w:right w:val="none" w:sz="0" w:space="0" w:color="auto"/>
      </w:divBdr>
    </w:div>
    <w:div w:id="1940596248">
      <w:bodyDiv w:val="1"/>
      <w:marLeft w:val="0"/>
      <w:marRight w:val="0"/>
      <w:marTop w:val="0"/>
      <w:marBottom w:val="0"/>
      <w:divBdr>
        <w:top w:val="none" w:sz="0" w:space="0" w:color="auto"/>
        <w:left w:val="none" w:sz="0" w:space="0" w:color="auto"/>
        <w:bottom w:val="none" w:sz="0" w:space="0" w:color="auto"/>
        <w:right w:val="none" w:sz="0" w:space="0" w:color="auto"/>
      </w:divBdr>
    </w:div>
    <w:div w:id="1940597112">
      <w:bodyDiv w:val="1"/>
      <w:marLeft w:val="0"/>
      <w:marRight w:val="0"/>
      <w:marTop w:val="0"/>
      <w:marBottom w:val="0"/>
      <w:divBdr>
        <w:top w:val="none" w:sz="0" w:space="0" w:color="auto"/>
        <w:left w:val="none" w:sz="0" w:space="0" w:color="auto"/>
        <w:bottom w:val="none" w:sz="0" w:space="0" w:color="auto"/>
        <w:right w:val="none" w:sz="0" w:space="0" w:color="auto"/>
      </w:divBdr>
    </w:div>
    <w:div w:id="1940721519">
      <w:bodyDiv w:val="1"/>
      <w:marLeft w:val="0"/>
      <w:marRight w:val="0"/>
      <w:marTop w:val="0"/>
      <w:marBottom w:val="0"/>
      <w:divBdr>
        <w:top w:val="none" w:sz="0" w:space="0" w:color="auto"/>
        <w:left w:val="none" w:sz="0" w:space="0" w:color="auto"/>
        <w:bottom w:val="none" w:sz="0" w:space="0" w:color="auto"/>
        <w:right w:val="none" w:sz="0" w:space="0" w:color="auto"/>
      </w:divBdr>
    </w:div>
    <w:div w:id="1940794037">
      <w:bodyDiv w:val="1"/>
      <w:marLeft w:val="0"/>
      <w:marRight w:val="0"/>
      <w:marTop w:val="0"/>
      <w:marBottom w:val="0"/>
      <w:divBdr>
        <w:top w:val="none" w:sz="0" w:space="0" w:color="auto"/>
        <w:left w:val="none" w:sz="0" w:space="0" w:color="auto"/>
        <w:bottom w:val="none" w:sz="0" w:space="0" w:color="auto"/>
        <w:right w:val="none" w:sz="0" w:space="0" w:color="auto"/>
      </w:divBdr>
    </w:div>
    <w:div w:id="1940916383">
      <w:bodyDiv w:val="1"/>
      <w:marLeft w:val="0"/>
      <w:marRight w:val="0"/>
      <w:marTop w:val="0"/>
      <w:marBottom w:val="0"/>
      <w:divBdr>
        <w:top w:val="none" w:sz="0" w:space="0" w:color="auto"/>
        <w:left w:val="none" w:sz="0" w:space="0" w:color="auto"/>
        <w:bottom w:val="none" w:sz="0" w:space="0" w:color="auto"/>
        <w:right w:val="none" w:sz="0" w:space="0" w:color="auto"/>
      </w:divBdr>
    </w:div>
    <w:div w:id="1940940823">
      <w:bodyDiv w:val="1"/>
      <w:marLeft w:val="0"/>
      <w:marRight w:val="0"/>
      <w:marTop w:val="0"/>
      <w:marBottom w:val="0"/>
      <w:divBdr>
        <w:top w:val="none" w:sz="0" w:space="0" w:color="auto"/>
        <w:left w:val="none" w:sz="0" w:space="0" w:color="auto"/>
        <w:bottom w:val="none" w:sz="0" w:space="0" w:color="auto"/>
        <w:right w:val="none" w:sz="0" w:space="0" w:color="auto"/>
      </w:divBdr>
    </w:div>
    <w:div w:id="1941065872">
      <w:bodyDiv w:val="1"/>
      <w:marLeft w:val="0"/>
      <w:marRight w:val="0"/>
      <w:marTop w:val="0"/>
      <w:marBottom w:val="0"/>
      <w:divBdr>
        <w:top w:val="none" w:sz="0" w:space="0" w:color="auto"/>
        <w:left w:val="none" w:sz="0" w:space="0" w:color="auto"/>
        <w:bottom w:val="none" w:sz="0" w:space="0" w:color="auto"/>
        <w:right w:val="none" w:sz="0" w:space="0" w:color="auto"/>
      </w:divBdr>
    </w:div>
    <w:div w:id="1941137097">
      <w:bodyDiv w:val="1"/>
      <w:marLeft w:val="0"/>
      <w:marRight w:val="0"/>
      <w:marTop w:val="0"/>
      <w:marBottom w:val="0"/>
      <w:divBdr>
        <w:top w:val="none" w:sz="0" w:space="0" w:color="auto"/>
        <w:left w:val="none" w:sz="0" w:space="0" w:color="auto"/>
        <w:bottom w:val="none" w:sz="0" w:space="0" w:color="auto"/>
        <w:right w:val="none" w:sz="0" w:space="0" w:color="auto"/>
      </w:divBdr>
    </w:div>
    <w:div w:id="1941181934">
      <w:bodyDiv w:val="1"/>
      <w:marLeft w:val="0"/>
      <w:marRight w:val="0"/>
      <w:marTop w:val="0"/>
      <w:marBottom w:val="0"/>
      <w:divBdr>
        <w:top w:val="none" w:sz="0" w:space="0" w:color="auto"/>
        <w:left w:val="none" w:sz="0" w:space="0" w:color="auto"/>
        <w:bottom w:val="none" w:sz="0" w:space="0" w:color="auto"/>
        <w:right w:val="none" w:sz="0" w:space="0" w:color="auto"/>
      </w:divBdr>
    </w:div>
    <w:div w:id="1941251370">
      <w:bodyDiv w:val="1"/>
      <w:marLeft w:val="0"/>
      <w:marRight w:val="0"/>
      <w:marTop w:val="0"/>
      <w:marBottom w:val="0"/>
      <w:divBdr>
        <w:top w:val="none" w:sz="0" w:space="0" w:color="auto"/>
        <w:left w:val="none" w:sz="0" w:space="0" w:color="auto"/>
        <w:bottom w:val="none" w:sz="0" w:space="0" w:color="auto"/>
        <w:right w:val="none" w:sz="0" w:space="0" w:color="auto"/>
      </w:divBdr>
    </w:div>
    <w:div w:id="1941373164">
      <w:bodyDiv w:val="1"/>
      <w:marLeft w:val="0"/>
      <w:marRight w:val="0"/>
      <w:marTop w:val="0"/>
      <w:marBottom w:val="0"/>
      <w:divBdr>
        <w:top w:val="none" w:sz="0" w:space="0" w:color="auto"/>
        <w:left w:val="none" w:sz="0" w:space="0" w:color="auto"/>
        <w:bottom w:val="none" w:sz="0" w:space="0" w:color="auto"/>
        <w:right w:val="none" w:sz="0" w:space="0" w:color="auto"/>
      </w:divBdr>
    </w:div>
    <w:div w:id="1941378165">
      <w:bodyDiv w:val="1"/>
      <w:marLeft w:val="0"/>
      <w:marRight w:val="0"/>
      <w:marTop w:val="0"/>
      <w:marBottom w:val="0"/>
      <w:divBdr>
        <w:top w:val="none" w:sz="0" w:space="0" w:color="auto"/>
        <w:left w:val="none" w:sz="0" w:space="0" w:color="auto"/>
        <w:bottom w:val="none" w:sz="0" w:space="0" w:color="auto"/>
        <w:right w:val="none" w:sz="0" w:space="0" w:color="auto"/>
      </w:divBdr>
    </w:div>
    <w:div w:id="1941524814">
      <w:bodyDiv w:val="1"/>
      <w:marLeft w:val="0"/>
      <w:marRight w:val="0"/>
      <w:marTop w:val="0"/>
      <w:marBottom w:val="0"/>
      <w:divBdr>
        <w:top w:val="none" w:sz="0" w:space="0" w:color="auto"/>
        <w:left w:val="none" w:sz="0" w:space="0" w:color="auto"/>
        <w:bottom w:val="none" w:sz="0" w:space="0" w:color="auto"/>
        <w:right w:val="none" w:sz="0" w:space="0" w:color="auto"/>
      </w:divBdr>
    </w:div>
    <w:div w:id="1941598174">
      <w:bodyDiv w:val="1"/>
      <w:marLeft w:val="0"/>
      <w:marRight w:val="0"/>
      <w:marTop w:val="0"/>
      <w:marBottom w:val="0"/>
      <w:divBdr>
        <w:top w:val="none" w:sz="0" w:space="0" w:color="auto"/>
        <w:left w:val="none" w:sz="0" w:space="0" w:color="auto"/>
        <w:bottom w:val="none" w:sz="0" w:space="0" w:color="auto"/>
        <w:right w:val="none" w:sz="0" w:space="0" w:color="auto"/>
      </w:divBdr>
    </w:div>
    <w:div w:id="1941641490">
      <w:bodyDiv w:val="1"/>
      <w:marLeft w:val="0"/>
      <w:marRight w:val="0"/>
      <w:marTop w:val="0"/>
      <w:marBottom w:val="0"/>
      <w:divBdr>
        <w:top w:val="none" w:sz="0" w:space="0" w:color="auto"/>
        <w:left w:val="none" w:sz="0" w:space="0" w:color="auto"/>
        <w:bottom w:val="none" w:sz="0" w:space="0" w:color="auto"/>
        <w:right w:val="none" w:sz="0" w:space="0" w:color="auto"/>
      </w:divBdr>
    </w:div>
    <w:div w:id="1941720437">
      <w:bodyDiv w:val="1"/>
      <w:marLeft w:val="0"/>
      <w:marRight w:val="0"/>
      <w:marTop w:val="0"/>
      <w:marBottom w:val="0"/>
      <w:divBdr>
        <w:top w:val="none" w:sz="0" w:space="0" w:color="auto"/>
        <w:left w:val="none" w:sz="0" w:space="0" w:color="auto"/>
        <w:bottom w:val="none" w:sz="0" w:space="0" w:color="auto"/>
        <w:right w:val="none" w:sz="0" w:space="0" w:color="auto"/>
      </w:divBdr>
    </w:div>
    <w:div w:id="1941792002">
      <w:bodyDiv w:val="1"/>
      <w:marLeft w:val="0"/>
      <w:marRight w:val="0"/>
      <w:marTop w:val="0"/>
      <w:marBottom w:val="0"/>
      <w:divBdr>
        <w:top w:val="none" w:sz="0" w:space="0" w:color="auto"/>
        <w:left w:val="none" w:sz="0" w:space="0" w:color="auto"/>
        <w:bottom w:val="none" w:sz="0" w:space="0" w:color="auto"/>
        <w:right w:val="none" w:sz="0" w:space="0" w:color="auto"/>
      </w:divBdr>
    </w:div>
    <w:div w:id="1941908793">
      <w:bodyDiv w:val="1"/>
      <w:marLeft w:val="0"/>
      <w:marRight w:val="0"/>
      <w:marTop w:val="0"/>
      <w:marBottom w:val="0"/>
      <w:divBdr>
        <w:top w:val="none" w:sz="0" w:space="0" w:color="auto"/>
        <w:left w:val="none" w:sz="0" w:space="0" w:color="auto"/>
        <w:bottom w:val="none" w:sz="0" w:space="0" w:color="auto"/>
        <w:right w:val="none" w:sz="0" w:space="0" w:color="auto"/>
      </w:divBdr>
    </w:div>
    <w:div w:id="1941988879">
      <w:bodyDiv w:val="1"/>
      <w:marLeft w:val="0"/>
      <w:marRight w:val="0"/>
      <w:marTop w:val="0"/>
      <w:marBottom w:val="0"/>
      <w:divBdr>
        <w:top w:val="none" w:sz="0" w:space="0" w:color="auto"/>
        <w:left w:val="none" w:sz="0" w:space="0" w:color="auto"/>
        <w:bottom w:val="none" w:sz="0" w:space="0" w:color="auto"/>
        <w:right w:val="none" w:sz="0" w:space="0" w:color="auto"/>
      </w:divBdr>
    </w:div>
    <w:div w:id="1942102484">
      <w:bodyDiv w:val="1"/>
      <w:marLeft w:val="0"/>
      <w:marRight w:val="0"/>
      <w:marTop w:val="0"/>
      <w:marBottom w:val="0"/>
      <w:divBdr>
        <w:top w:val="none" w:sz="0" w:space="0" w:color="auto"/>
        <w:left w:val="none" w:sz="0" w:space="0" w:color="auto"/>
        <w:bottom w:val="none" w:sz="0" w:space="0" w:color="auto"/>
        <w:right w:val="none" w:sz="0" w:space="0" w:color="auto"/>
      </w:divBdr>
    </w:div>
    <w:div w:id="1942175219">
      <w:bodyDiv w:val="1"/>
      <w:marLeft w:val="0"/>
      <w:marRight w:val="0"/>
      <w:marTop w:val="0"/>
      <w:marBottom w:val="0"/>
      <w:divBdr>
        <w:top w:val="none" w:sz="0" w:space="0" w:color="auto"/>
        <w:left w:val="none" w:sz="0" w:space="0" w:color="auto"/>
        <w:bottom w:val="none" w:sz="0" w:space="0" w:color="auto"/>
        <w:right w:val="none" w:sz="0" w:space="0" w:color="auto"/>
      </w:divBdr>
    </w:div>
    <w:div w:id="1942180108">
      <w:bodyDiv w:val="1"/>
      <w:marLeft w:val="0"/>
      <w:marRight w:val="0"/>
      <w:marTop w:val="0"/>
      <w:marBottom w:val="0"/>
      <w:divBdr>
        <w:top w:val="none" w:sz="0" w:space="0" w:color="auto"/>
        <w:left w:val="none" w:sz="0" w:space="0" w:color="auto"/>
        <w:bottom w:val="none" w:sz="0" w:space="0" w:color="auto"/>
        <w:right w:val="none" w:sz="0" w:space="0" w:color="auto"/>
      </w:divBdr>
    </w:div>
    <w:div w:id="1942225059">
      <w:bodyDiv w:val="1"/>
      <w:marLeft w:val="0"/>
      <w:marRight w:val="0"/>
      <w:marTop w:val="0"/>
      <w:marBottom w:val="0"/>
      <w:divBdr>
        <w:top w:val="none" w:sz="0" w:space="0" w:color="auto"/>
        <w:left w:val="none" w:sz="0" w:space="0" w:color="auto"/>
        <w:bottom w:val="none" w:sz="0" w:space="0" w:color="auto"/>
        <w:right w:val="none" w:sz="0" w:space="0" w:color="auto"/>
      </w:divBdr>
    </w:div>
    <w:div w:id="1942250629">
      <w:bodyDiv w:val="1"/>
      <w:marLeft w:val="0"/>
      <w:marRight w:val="0"/>
      <w:marTop w:val="0"/>
      <w:marBottom w:val="0"/>
      <w:divBdr>
        <w:top w:val="none" w:sz="0" w:space="0" w:color="auto"/>
        <w:left w:val="none" w:sz="0" w:space="0" w:color="auto"/>
        <w:bottom w:val="none" w:sz="0" w:space="0" w:color="auto"/>
        <w:right w:val="none" w:sz="0" w:space="0" w:color="auto"/>
      </w:divBdr>
    </w:div>
    <w:div w:id="1942253888">
      <w:bodyDiv w:val="1"/>
      <w:marLeft w:val="0"/>
      <w:marRight w:val="0"/>
      <w:marTop w:val="0"/>
      <w:marBottom w:val="0"/>
      <w:divBdr>
        <w:top w:val="none" w:sz="0" w:space="0" w:color="auto"/>
        <w:left w:val="none" w:sz="0" w:space="0" w:color="auto"/>
        <w:bottom w:val="none" w:sz="0" w:space="0" w:color="auto"/>
        <w:right w:val="none" w:sz="0" w:space="0" w:color="auto"/>
      </w:divBdr>
    </w:div>
    <w:div w:id="1942254503">
      <w:bodyDiv w:val="1"/>
      <w:marLeft w:val="0"/>
      <w:marRight w:val="0"/>
      <w:marTop w:val="0"/>
      <w:marBottom w:val="0"/>
      <w:divBdr>
        <w:top w:val="none" w:sz="0" w:space="0" w:color="auto"/>
        <w:left w:val="none" w:sz="0" w:space="0" w:color="auto"/>
        <w:bottom w:val="none" w:sz="0" w:space="0" w:color="auto"/>
        <w:right w:val="none" w:sz="0" w:space="0" w:color="auto"/>
      </w:divBdr>
    </w:div>
    <w:div w:id="1942302755">
      <w:bodyDiv w:val="1"/>
      <w:marLeft w:val="0"/>
      <w:marRight w:val="0"/>
      <w:marTop w:val="0"/>
      <w:marBottom w:val="0"/>
      <w:divBdr>
        <w:top w:val="none" w:sz="0" w:space="0" w:color="auto"/>
        <w:left w:val="none" w:sz="0" w:space="0" w:color="auto"/>
        <w:bottom w:val="none" w:sz="0" w:space="0" w:color="auto"/>
        <w:right w:val="none" w:sz="0" w:space="0" w:color="auto"/>
      </w:divBdr>
    </w:div>
    <w:div w:id="1942373506">
      <w:bodyDiv w:val="1"/>
      <w:marLeft w:val="0"/>
      <w:marRight w:val="0"/>
      <w:marTop w:val="0"/>
      <w:marBottom w:val="0"/>
      <w:divBdr>
        <w:top w:val="none" w:sz="0" w:space="0" w:color="auto"/>
        <w:left w:val="none" w:sz="0" w:space="0" w:color="auto"/>
        <w:bottom w:val="none" w:sz="0" w:space="0" w:color="auto"/>
        <w:right w:val="none" w:sz="0" w:space="0" w:color="auto"/>
      </w:divBdr>
    </w:div>
    <w:div w:id="1942373521">
      <w:bodyDiv w:val="1"/>
      <w:marLeft w:val="0"/>
      <w:marRight w:val="0"/>
      <w:marTop w:val="0"/>
      <w:marBottom w:val="0"/>
      <w:divBdr>
        <w:top w:val="none" w:sz="0" w:space="0" w:color="auto"/>
        <w:left w:val="none" w:sz="0" w:space="0" w:color="auto"/>
        <w:bottom w:val="none" w:sz="0" w:space="0" w:color="auto"/>
        <w:right w:val="none" w:sz="0" w:space="0" w:color="auto"/>
      </w:divBdr>
    </w:div>
    <w:div w:id="1942378166">
      <w:bodyDiv w:val="1"/>
      <w:marLeft w:val="0"/>
      <w:marRight w:val="0"/>
      <w:marTop w:val="0"/>
      <w:marBottom w:val="0"/>
      <w:divBdr>
        <w:top w:val="none" w:sz="0" w:space="0" w:color="auto"/>
        <w:left w:val="none" w:sz="0" w:space="0" w:color="auto"/>
        <w:bottom w:val="none" w:sz="0" w:space="0" w:color="auto"/>
        <w:right w:val="none" w:sz="0" w:space="0" w:color="auto"/>
      </w:divBdr>
    </w:div>
    <w:div w:id="1942446480">
      <w:bodyDiv w:val="1"/>
      <w:marLeft w:val="0"/>
      <w:marRight w:val="0"/>
      <w:marTop w:val="0"/>
      <w:marBottom w:val="0"/>
      <w:divBdr>
        <w:top w:val="none" w:sz="0" w:space="0" w:color="auto"/>
        <w:left w:val="none" w:sz="0" w:space="0" w:color="auto"/>
        <w:bottom w:val="none" w:sz="0" w:space="0" w:color="auto"/>
        <w:right w:val="none" w:sz="0" w:space="0" w:color="auto"/>
      </w:divBdr>
    </w:div>
    <w:div w:id="1942487787">
      <w:bodyDiv w:val="1"/>
      <w:marLeft w:val="0"/>
      <w:marRight w:val="0"/>
      <w:marTop w:val="0"/>
      <w:marBottom w:val="0"/>
      <w:divBdr>
        <w:top w:val="none" w:sz="0" w:space="0" w:color="auto"/>
        <w:left w:val="none" w:sz="0" w:space="0" w:color="auto"/>
        <w:bottom w:val="none" w:sz="0" w:space="0" w:color="auto"/>
        <w:right w:val="none" w:sz="0" w:space="0" w:color="auto"/>
      </w:divBdr>
    </w:div>
    <w:div w:id="1942566238">
      <w:bodyDiv w:val="1"/>
      <w:marLeft w:val="0"/>
      <w:marRight w:val="0"/>
      <w:marTop w:val="0"/>
      <w:marBottom w:val="0"/>
      <w:divBdr>
        <w:top w:val="none" w:sz="0" w:space="0" w:color="auto"/>
        <w:left w:val="none" w:sz="0" w:space="0" w:color="auto"/>
        <w:bottom w:val="none" w:sz="0" w:space="0" w:color="auto"/>
        <w:right w:val="none" w:sz="0" w:space="0" w:color="auto"/>
      </w:divBdr>
    </w:div>
    <w:div w:id="1942566351">
      <w:bodyDiv w:val="1"/>
      <w:marLeft w:val="0"/>
      <w:marRight w:val="0"/>
      <w:marTop w:val="0"/>
      <w:marBottom w:val="0"/>
      <w:divBdr>
        <w:top w:val="none" w:sz="0" w:space="0" w:color="auto"/>
        <w:left w:val="none" w:sz="0" w:space="0" w:color="auto"/>
        <w:bottom w:val="none" w:sz="0" w:space="0" w:color="auto"/>
        <w:right w:val="none" w:sz="0" w:space="0" w:color="auto"/>
      </w:divBdr>
    </w:div>
    <w:div w:id="1942569540">
      <w:bodyDiv w:val="1"/>
      <w:marLeft w:val="0"/>
      <w:marRight w:val="0"/>
      <w:marTop w:val="0"/>
      <w:marBottom w:val="0"/>
      <w:divBdr>
        <w:top w:val="none" w:sz="0" w:space="0" w:color="auto"/>
        <w:left w:val="none" w:sz="0" w:space="0" w:color="auto"/>
        <w:bottom w:val="none" w:sz="0" w:space="0" w:color="auto"/>
        <w:right w:val="none" w:sz="0" w:space="0" w:color="auto"/>
      </w:divBdr>
    </w:div>
    <w:div w:id="1942837917">
      <w:bodyDiv w:val="1"/>
      <w:marLeft w:val="0"/>
      <w:marRight w:val="0"/>
      <w:marTop w:val="0"/>
      <w:marBottom w:val="0"/>
      <w:divBdr>
        <w:top w:val="none" w:sz="0" w:space="0" w:color="auto"/>
        <w:left w:val="none" w:sz="0" w:space="0" w:color="auto"/>
        <w:bottom w:val="none" w:sz="0" w:space="0" w:color="auto"/>
        <w:right w:val="none" w:sz="0" w:space="0" w:color="auto"/>
      </w:divBdr>
    </w:div>
    <w:div w:id="1942953798">
      <w:bodyDiv w:val="1"/>
      <w:marLeft w:val="0"/>
      <w:marRight w:val="0"/>
      <w:marTop w:val="0"/>
      <w:marBottom w:val="0"/>
      <w:divBdr>
        <w:top w:val="none" w:sz="0" w:space="0" w:color="auto"/>
        <w:left w:val="none" w:sz="0" w:space="0" w:color="auto"/>
        <w:bottom w:val="none" w:sz="0" w:space="0" w:color="auto"/>
        <w:right w:val="none" w:sz="0" w:space="0" w:color="auto"/>
      </w:divBdr>
    </w:div>
    <w:div w:id="1943106869">
      <w:bodyDiv w:val="1"/>
      <w:marLeft w:val="0"/>
      <w:marRight w:val="0"/>
      <w:marTop w:val="0"/>
      <w:marBottom w:val="0"/>
      <w:divBdr>
        <w:top w:val="none" w:sz="0" w:space="0" w:color="auto"/>
        <w:left w:val="none" w:sz="0" w:space="0" w:color="auto"/>
        <w:bottom w:val="none" w:sz="0" w:space="0" w:color="auto"/>
        <w:right w:val="none" w:sz="0" w:space="0" w:color="auto"/>
      </w:divBdr>
    </w:div>
    <w:div w:id="1943143037">
      <w:bodyDiv w:val="1"/>
      <w:marLeft w:val="0"/>
      <w:marRight w:val="0"/>
      <w:marTop w:val="0"/>
      <w:marBottom w:val="0"/>
      <w:divBdr>
        <w:top w:val="none" w:sz="0" w:space="0" w:color="auto"/>
        <w:left w:val="none" w:sz="0" w:space="0" w:color="auto"/>
        <w:bottom w:val="none" w:sz="0" w:space="0" w:color="auto"/>
        <w:right w:val="none" w:sz="0" w:space="0" w:color="auto"/>
      </w:divBdr>
    </w:div>
    <w:div w:id="1943143159">
      <w:bodyDiv w:val="1"/>
      <w:marLeft w:val="0"/>
      <w:marRight w:val="0"/>
      <w:marTop w:val="0"/>
      <w:marBottom w:val="0"/>
      <w:divBdr>
        <w:top w:val="none" w:sz="0" w:space="0" w:color="auto"/>
        <w:left w:val="none" w:sz="0" w:space="0" w:color="auto"/>
        <w:bottom w:val="none" w:sz="0" w:space="0" w:color="auto"/>
        <w:right w:val="none" w:sz="0" w:space="0" w:color="auto"/>
      </w:divBdr>
    </w:div>
    <w:div w:id="1943295333">
      <w:bodyDiv w:val="1"/>
      <w:marLeft w:val="0"/>
      <w:marRight w:val="0"/>
      <w:marTop w:val="0"/>
      <w:marBottom w:val="0"/>
      <w:divBdr>
        <w:top w:val="none" w:sz="0" w:space="0" w:color="auto"/>
        <w:left w:val="none" w:sz="0" w:space="0" w:color="auto"/>
        <w:bottom w:val="none" w:sz="0" w:space="0" w:color="auto"/>
        <w:right w:val="none" w:sz="0" w:space="0" w:color="auto"/>
      </w:divBdr>
    </w:div>
    <w:div w:id="1943299204">
      <w:bodyDiv w:val="1"/>
      <w:marLeft w:val="0"/>
      <w:marRight w:val="0"/>
      <w:marTop w:val="0"/>
      <w:marBottom w:val="0"/>
      <w:divBdr>
        <w:top w:val="none" w:sz="0" w:space="0" w:color="auto"/>
        <w:left w:val="none" w:sz="0" w:space="0" w:color="auto"/>
        <w:bottom w:val="none" w:sz="0" w:space="0" w:color="auto"/>
        <w:right w:val="none" w:sz="0" w:space="0" w:color="auto"/>
      </w:divBdr>
    </w:div>
    <w:div w:id="1943418716">
      <w:bodyDiv w:val="1"/>
      <w:marLeft w:val="0"/>
      <w:marRight w:val="0"/>
      <w:marTop w:val="0"/>
      <w:marBottom w:val="0"/>
      <w:divBdr>
        <w:top w:val="none" w:sz="0" w:space="0" w:color="auto"/>
        <w:left w:val="none" w:sz="0" w:space="0" w:color="auto"/>
        <w:bottom w:val="none" w:sz="0" w:space="0" w:color="auto"/>
        <w:right w:val="none" w:sz="0" w:space="0" w:color="auto"/>
      </w:divBdr>
    </w:div>
    <w:div w:id="1943491110">
      <w:bodyDiv w:val="1"/>
      <w:marLeft w:val="0"/>
      <w:marRight w:val="0"/>
      <w:marTop w:val="0"/>
      <w:marBottom w:val="0"/>
      <w:divBdr>
        <w:top w:val="none" w:sz="0" w:space="0" w:color="auto"/>
        <w:left w:val="none" w:sz="0" w:space="0" w:color="auto"/>
        <w:bottom w:val="none" w:sz="0" w:space="0" w:color="auto"/>
        <w:right w:val="none" w:sz="0" w:space="0" w:color="auto"/>
      </w:divBdr>
    </w:div>
    <w:div w:id="1943565546">
      <w:bodyDiv w:val="1"/>
      <w:marLeft w:val="0"/>
      <w:marRight w:val="0"/>
      <w:marTop w:val="0"/>
      <w:marBottom w:val="0"/>
      <w:divBdr>
        <w:top w:val="none" w:sz="0" w:space="0" w:color="auto"/>
        <w:left w:val="none" w:sz="0" w:space="0" w:color="auto"/>
        <w:bottom w:val="none" w:sz="0" w:space="0" w:color="auto"/>
        <w:right w:val="none" w:sz="0" w:space="0" w:color="auto"/>
      </w:divBdr>
    </w:div>
    <w:div w:id="1943566081">
      <w:bodyDiv w:val="1"/>
      <w:marLeft w:val="0"/>
      <w:marRight w:val="0"/>
      <w:marTop w:val="0"/>
      <w:marBottom w:val="0"/>
      <w:divBdr>
        <w:top w:val="none" w:sz="0" w:space="0" w:color="auto"/>
        <w:left w:val="none" w:sz="0" w:space="0" w:color="auto"/>
        <w:bottom w:val="none" w:sz="0" w:space="0" w:color="auto"/>
        <w:right w:val="none" w:sz="0" w:space="0" w:color="auto"/>
      </w:divBdr>
    </w:div>
    <w:div w:id="1943606069">
      <w:bodyDiv w:val="1"/>
      <w:marLeft w:val="0"/>
      <w:marRight w:val="0"/>
      <w:marTop w:val="0"/>
      <w:marBottom w:val="0"/>
      <w:divBdr>
        <w:top w:val="none" w:sz="0" w:space="0" w:color="auto"/>
        <w:left w:val="none" w:sz="0" w:space="0" w:color="auto"/>
        <w:bottom w:val="none" w:sz="0" w:space="0" w:color="auto"/>
        <w:right w:val="none" w:sz="0" w:space="0" w:color="auto"/>
      </w:divBdr>
    </w:div>
    <w:div w:id="1943759948">
      <w:bodyDiv w:val="1"/>
      <w:marLeft w:val="0"/>
      <w:marRight w:val="0"/>
      <w:marTop w:val="0"/>
      <w:marBottom w:val="0"/>
      <w:divBdr>
        <w:top w:val="none" w:sz="0" w:space="0" w:color="auto"/>
        <w:left w:val="none" w:sz="0" w:space="0" w:color="auto"/>
        <w:bottom w:val="none" w:sz="0" w:space="0" w:color="auto"/>
        <w:right w:val="none" w:sz="0" w:space="0" w:color="auto"/>
      </w:divBdr>
    </w:div>
    <w:div w:id="1944267890">
      <w:bodyDiv w:val="1"/>
      <w:marLeft w:val="0"/>
      <w:marRight w:val="0"/>
      <w:marTop w:val="0"/>
      <w:marBottom w:val="0"/>
      <w:divBdr>
        <w:top w:val="none" w:sz="0" w:space="0" w:color="auto"/>
        <w:left w:val="none" w:sz="0" w:space="0" w:color="auto"/>
        <w:bottom w:val="none" w:sz="0" w:space="0" w:color="auto"/>
        <w:right w:val="none" w:sz="0" w:space="0" w:color="auto"/>
      </w:divBdr>
    </w:div>
    <w:div w:id="1944410320">
      <w:bodyDiv w:val="1"/>
      <w:marLeft w:val="0"/>
      <w:marRight w:val="0"/>
      <w:marTop w:val="0"/>
      <w:marBottom w:val="0"/>
      <w:divBdr>
        <w:top w:val="none" w:sz="0" w:space="0" w:color="auto"/>
        <w:left w:val="none" w:sz="0" w:space="0" w:color="auto"/>
        <w:bottom w:val="none" w:sz="0" w:space="0" w:color="auto"/>
        <w:right w:val="none" w:sz="0" w:space="0" w:color="auto"/>
      </w:divBdr>
    </w:div>
    <w:div w:id="1944418481">
      <w:bodyDiv w:val="1"/>
      <w:marLeft w:val="0"/>
      <w:marRight w:val="0"/>
      <w:marTop w:val="0"/>
      <w:marBottom w:val="0"/>
      <w:divBdr>
        <w:top w:val="none" w:sz="0" w:space="0" w:color="auto"/>
        <w:left w:val="none" w:sz="0" w:space="0" w:color="auto"/>
        <w:bottom w:val="none" w:sz="0" w:space="0" w:color="auto"/>
        <w:right w:val="none" w:sz="0" w:space="0" w:color="auto"/>
      </w:divBdr>
    </w:div>
    <w:div w:id="1944461456">
      <w:bodyDiv w:val="1"/>
      <w:marLeft w:val="0"/>
      <w:marRight w:val="0"/>
      <w:marTop w:val="0"/>
      <w:marBottom w:val="0"/>
      <w:divBdr>
        <w:top w:val="none" w:sz="0" w:space="0" w:color="auto"/>
        <w:left w:val="none" w:sz="0" w:space="0" w:color="auto"/>
        <w:bottom w:val="none" w:sz="0" w:space="0" w:color="auto"/>
        <w:right w:val="none" w:sz="0" w:space="0" w:color="auto"/>
      </w:divBdr>
    </w:div>
    <w:div w:id="1944679532">
      <w:bodyDiv w:val="1"/>
      <w:marLeft w:val="0"/>
      <w:marRight w:val="0"/>
      <w:marTop w:val="0"/>
      <w:marBottom w:val="0"/>
      <w:divBdr>
        <w:top w:val="none" w:sz="0" w:space="0" w:color="auto"/>
        <w:left w:val="none" w:sz="0" w:space="0" w:color="auto"/>
        <w:bottom w:val="none" w:sz="0" w:space="0" w:color="auto"/>
        <w:right w:val="none" w:sz="0" w:space="0" w:color="auto"/>
      </w:divBdr>
    </w:div>
    <w:div w:id="1944797775">
      <w:bodyDiv w:val="1"/>
      <w:marLeft w:val="0"/>
      <w:marRight w:val="0"/>
      <w:marTop w:val="0"/>
      <w:marBottom w:val="0"/>
      <w:divBdr>
        <w:top w:val="none" w:sz="0" w:space="0" w:color="auto"/>
        <w:left w:val="none" w:sz="0" w:space="0" w:color="auto"/>
        <w:bottom w:val="none" w:sz="0" w:space="0" w:color="auto"/>
        <w:right w:val="none" w:sz="0" w:space="0" w:color="auto"/>
      </w:divBdr>
    </w:div>
    <w:div w:id="1944994950">
      <w:bodyDiv w:val="1"/>
      <w:marLeft w:val="0"/>
      <w:marRight w:val="0"/>
      <w:marTop w:val="0"/>
      <w:marBottom w:val="0"/>
      <w:divBdr>
        <w:top w:val="none" w:sz="0" w:space="0" w:color="auto"/>
        <w:left w:val="none" w:sz="0" w:space="0" w:color="auto"/>
        <w:bottom w:val="none" w:sz="0" w:space="0" w:color="auto"/>
        <w:right w:val="none" w:sz="0" w:space="0" w:color="auto"/>
      </w:divBdr>
    </w:div>
    <w:div w:id="1945183056">
      <w:bodyDiv w:val="1"/>
      <w:marLeft w:val="0"/>
      <w:marRight w:val="0"/>
      <w:marTop w:val="0"/>
      <w:marBottom w:val="0"/>
      <w:divBdr>
        <w:top w:val="none" w:sz="0" w:space="0" w:color="auto"/>
        <w:left w:val="none" w:sz="0" w:space="0" w:color="auto"/>
        <w:bottom w:val="none" w:sz="0" w:space="0" w:color="auto"/>
        <w:right w:val="none" w:sz="0" w:space="0" w:color="auto"/>
      </w:divBdr>
    </w:div>
    <w:div w:id="1945185219">
      <w:bodyDiv w:val="1"/>
      <w:marLeft w:val="0"/>
      <w:marRight w:val="0"/>
      <w:marTop w:val="0"/>
      <w:marBottom w:val="0"/>
      <w:divBdr>
        <w:top w:val="none" w:sz="0" w:space="0" w:color="auto"/>
        <w:left w:val="none" w:sz="0" w:space="0" w:color="auto"/>
        <w:bottom w:val="none" w:sz="0" w:space="0" w:color="auto"/>
        <w:right w:val="none" w:sz="0" w:space="0" w:color="auto"/>
      </w:divBdr>
    </w:div>
    <w:div w:id="1945186307">
      <w:bodyDiv w:val="1"/>
      <w:marLeft w:val="0"/>
      <w:marRight w:val="0"/>
      <w:marTop w:val="0"/>
      <w:marBottom w:val="0"/>
      <w:divBdr>
        <w:top w:val="none" w:sz="0" w:space="0" w:color="auto"/>
        <w:left w:val="none" w:sz="0" w:space="0" w:color="auto"/>
        <w:bottom w:val="none" w:sz="0" w:space="0" w:color="auto"/>
        <w:right w:val="none" w:sz="0" w:space="0" w:color="auto"/>
      </w:divBdr>
    </w:div>
    <w:div w:id="1945188670">
      <w:bodyDiv w:val="1"/>
      <w:marLeft w:val="0"/>
      <w:marRight w:val="0"/>
      <w:marTop w:val="0"/>
      <w:marBottom w:val="0"/>
      <w:divBdr>
        <w:top w:val="none" w:sz="0" w:space="0" w:color="auto"/>
        <w:left w:val="none" w:sz="0" w:space="0" w:color="auto"/>
        <w:bottom w:val="none" w:sz="0" w:space="0" w:color="auto"/>
        <w:right w:val="none" w:sz="0" w:space="0" w:color="auto"/>
      </w:divBdr>
    </w:div>
    <w:div w:id="1945189832">
      <w:bodyDiv w:val="1"/>
      <w:marLeft w:val="0"/>
      <w:marRight w:val="0"/>
      <w:marTop w:val="0"/>
      <w:marBottom w:val="0"/>
      <w:divBdr>
        <w:top w:val="none" w:sz="0" w:space="0" w:color="auto"/>
        <w:left w:val="none" w:sz="0" w:space="0" w:color="auto"/>
        <w:bottom w:val="none" w:sz="0" w:space="0" w:color="auto"/>
        <w:right w:val="none" w:sz="0" w:space="0" w:color="auto"/>
      </w:divBdr>
    </w:div>
    <w:div w:id="1945262032">
      <w:bodyDiv w:val="1"/>
      <w:marLeft w:val="0"/>
      <w:marRight w:val="0"/>
      <w:marTop w:val="0"/>
      <w:marBottom w:val="0"/>
      <w:divBdr>
        <w:top w:val="none" w:sz="0" w:space="0" w:color="auto"/>
        <w:left w:val="none" w:sz="0" w:space="0" w:color="auto"/>
        <w:bottom w:val="none" w:sz="0" w:space="0" w:color="auto"/>
        <w:right w:val="none" w:sz="0" w:space="0" w:color="auto"/>
      </w:divBdr>
    </w:div>
    <w:div w:id="1945264026">
      <w:bodyDiv w:val="1"/>
      <w:marLeft w:val="0"/>
      <w:marRight w:val="0"/>
      <w:marTop w:val="0"/>
      <w:marBottom w:val="0"/>
      <w:divBdr>
        <w:top w:val="none" w:sz="0" w:space="0" w:color="auto"/>
        <w:left w:val="none" w:sz="0" w:space="0" w:color="auto"/>
        <w:bottom w:val="none" w:sz="0" w:space="0" w:color="auto"/>
        <w:right w:val="none" w:sz="0" w:space="0" w:color="auto"/>
      </w:divBdr>
    </w:div>
    <w:div w:id="1945383428">
      <w:bodyDiv w:val="1"/>
      <w:marLeft w:val="0"/>
      <w:marRight w:val="0"/>
      <w:marTop w:val="0"/>
      <w:marBottom w:val="0"/>
      <w:divBdr>
        <w:top w:val="none" w:sz="0" w:space="0" w:color="auto"/>
        <w:left w:val="none" w:sz="0" w:space="0" w:color="auto"/>
        <w:bottom w:val="none" w:sz="0" w:space="0" w:color="auto"/>
        <w:right w:val="none" w:sz="0" w:space="0" w:color="auto"/>
      </w:divBdr>
    </w:div>
    <w:div w:id="1945503424">
      <w:bodyDiv w:val="1"/>
      <w:marLeft w:val="0"/>
      <w:marRight w:val="0"/>
      <w:marTop w:val="0"/>
      <w:marBottom w:val="0"/>
      <w:divBdr>
        <w:top w:val="none" w:sz="0" w:space="0" w:color="auto"/>
        <w:left w:val="none" w:sz="0" w:space="0" w:color="auto"/>
        <w:bottom w:val="none" w:sz="0" w:space="0" w:color="auto"/>
        <w:right w:val="none" w:sz="0" w:space="0" w:color="auto"/>
      </w:divBdr>
    </w:div>
    <w:div w:id="1945531252">
      <w:bodyDiv w:val="1"/>
      <w:marLeft w:val="0"/>
      <w:marRight w:val="0"/>
      <w:marTop w:val="0"/>
      <w:marBottom w:val="0"/>
      <w:divBdr>
        <w:top w:val="none" w:sz="0" w:space="0" w:color="auto"/>
        <w:left w:val="none" w:sz="0" w:space="0" w:color="auto"/>
        <w:bottom w:val="none" w:sz="0" w:space="0" w:color="auto"/>
        <w:right w:val="none" w:sz="0" w:space="0" w:color="auto"/>
      </w:divBdr>
    </w:div>
    <w:div w:id="1945647345">
      <w:bodyDiv w:val="1"/>
      <w:marLeft w:val="0"/>
      <w:marRight w:val="0"/>
      <w:marTop w:val="0"/>
      <w:marBottom w:val="0"/>
      <w:divBdr>
        <w:top w:val="none" w:sz="0" w:space="0" w:color="auto"/>
        <w:left w:val="none" w:sz="0" w:space="0" w:color="auto"/>
        <w:bottom w:val="none" w:sz="0" w:space="0" w:color="auto"/>
        <w:right w:val="none" w:sz="0" w:space="0" w:color="auto"/>
      </w:divBdr>
    </w:div>
    <w:div w:id="1945649362">
      <w:bodyDiv w:val="1"/>
      <w:marLeft w:val="0"/>
      <w:marRight w:val="0"/>
      <w:marTop w:val="0"/>
      <w:marBottom w:val="0"/>
      <w:divBdr>
        <w:top w:val="none" w:sz="0" w:space="0" w:color="auto"/>
        <w:left w:val="none" w:sz="0" w:space="0" w:color="auto"/>
        <w:bottom w:val="none" w:sz="0" w:space="0" w:color="auto"/>
        <w:right w:val="none" w:sz="0" w:space="0" w:color="auto"/>
      </w:divBdr>
    </w:div>
    <w:div w:id="1945847000">
      <w:bodyDiv w:val="1"/>
      <w:marLeft w:val="0"/>
      <w:marRight w:val="0"/>
      <w:marTop w:val="0"/>
      <w:marBottom w:val="0"/>
      <w:divBdr>
        <w:top w:val="none" w:sz="0" w:space="0" w:color="auto"/>
        <w:left w:val="none" w:sz="0" w:space="0" w:color="auto"/>
        <w:bottom w:val="none" w:sz="0" w:space="0" w:color="auto"/>
        <w:right w:val="none" w:sz="0" w:space="0" w:color="auto"/>
      </w:divBdr>
    </w:div>
    <w:div w:id="1945917342">
      <w:bodyDiv w:val="1"/>
      <w:marLeft w:val="0"/>
      <w:marRight w:val="0"/>
      <w:marTop w:val="0"/>
      <w:marBottom w:val="0"/>
      <w:divBdr>
        <w:top w:val="none" w:sz="0" w:space="0" w:color="auto"/>
        <w:left w:val="none" w:sz="0" w:space="0" w:color="auto"/>
        <w:bottom w:val="none" w:sz="0" w:space="0" w:color="auto"/>
        <w:right w:val="none" w:sz="0" w:space="0" w:color="auto"/>
      </w:divBdr>
    </w:div>
    <w:div w:id="1946230728">
      <w:bodyDiv w:val="1"/>
      <w:marLeft w:val="0"/>
      <w:marRight w:val="0"/>
      <w:marTop w:val="0"/>
      <w:marBottom w:val="0"/>
      <w:divBdr>
        <w:top w:val="none" w:sz="0" w:space="0" w:color="auto"/>
        <w:left w:val="none" w:sz="0" w:space="0" w:color="auto"/>
        <w:bottom w:val="none" w:sz="0" w:space="0" w:color="auto"/>
        <w:right w:val="none" w:sz="0" w:space="0" w:color="auto"/>
      </w:divBdr>
    </w:div>
    <w:div w:id="1946231049">
      <w:bodyDiv w:val="1"/>
      <w:marLeft w:val="0"/>
      <w:marRight w:val="0"/>
      <w:marTop w:val="0"/>
      <w:marBottom w:val="0"/>
      <w:divBdr>
        <w:top w:val="none" w:sz="0" w:space="0" w:color="auto"/>
        <w:left w:val="none" w:sz="0" w:space="0" w:color="auto"/>
        <w:bottom w:val="none" w:sz="0" w:space="0" w:color="auto"/>
        <w:right w:val="none" w:sz="0" w:space="0" w:color="auto"/>
      </w:divBdr>
    </w:div>
    <w:div w:id="1946308556">
      <w:bodyDiv w:val="1"/>
      <w:marLeft w:val="0"/>
      <w:marRight w:val="0"/>
      <w:marTop w:val="0"/>
      <w:marBottom w:val="0"/>
      <w:divBdr>
        <w:top w:val="none" w:sz="0" w:space="0" w:color="auto"/>
        <w:left w:val="none" w:sz="0" w:space="0" w:color="auto"/>
        <w:bottom w:val="none" w:sz="0" w:space="0" w:color="auto"/>
        <w:right w:val="none" w:sz="0" w:space="0" w:color="auto"/>
      </w:divBdr>
    </w:div>
    <w:div w:id="1946385164">
      <w:bodyDiv w:val="1"/>
      <w:marLeft w:val="0"/>
      <w:marRight w:val="0"/>
      <w:marTop w:val="0"/>
      <w:marBottom w:val="0"/>
      <w:divBdr>
        <w:top w:val="none" w:sz="0" w:space="0" w:color="auto"/>
        <w:left w:val="none" w:sz="0" w:space="0" w:color="auto"/>
        <w:bottom w:val="none" w:sz="0" w:space="0" w:color="auto"/>
        <w:right w:val="none" w:sz="0" w:space="0" w:color="auto"/>
      </w:divBdr>
    </w:div>
    <w:div w:id="1946423692">
      <w:bodyDiv w:val="1"/>
      <w:marLeft w:val="0"/>
      <w:marRight w:val="0"/>
      <w:marTop w:val="0"/>
      <w:marBottom w:val="0"/>
      <w:divBdr>
        <w:top w:val="none" w:sz="0" w:space="0" w:color="auto"/>
        <w:left w:val="none" w:sz="0" w:space="0" w:color="auto"/>
        <w:bottom w:val="none" w:sz="0" w:space="0" w:color="auto"/>
        <w:right w:val="none" w:sz="0" w:space="0" w:color="auto"/>
      </w:divBdr>
    </w:div>
    <w:div w:id="1946426223">
      <w:bodyDiv w:val="1"/>
      <w:marLeft w:val="0"/>
      <w:marRight w:val="0"/>
      <w:marTop w:val="0"/>
      <w:marBottom w:val="0"/>
      <w:divBdr>
        <w:top w:val="none" w:sz="0" w:space="0" w:color="auto"/>
        <w:left w:val="none" w:sz="0" w:space="0" w:color="auto"/>
        <w:bottom w:val="none" w:sz="0" w:space="0" w:color="auto"/>
        <w:right w:val="none" w:sz="0" w:space="0" w:color="auto"/>
      </w:divBdr>
    </w:div>
    <w:div w:id="1946694898">
      <w:bodyDiv w:val="1"/>
      <w:marLeft w:val="0"/>
      <w:marRight w:val="0"/>
      <w:marTop w:val="0"/>
      <w:marBottom w:val="0"/>
      <w:divBdr>
        <w:top w:val="none" w:sz="0" w:space="0" w:color="auto"/>
        <w:left w:val="none" w:sz="0" w:space="0" w:color="auto"/>
        <w:bottom w:val="none" w:sz="0" w:space="0" w:color="auto"/>
        <w:right w:val="none" w:sz="0" w:space="0" w:color="auto"/>
      </w:divBdr>
    </w:div>
    <w:div w:id="1946881872">
      <w:bodyDiv w:val="1"/>
      <w:marLeft w:val="0"/>
      <w:marRight w:val="0"/>
      <w:marTop w:val="0"/>
      <w:marBottom w:val="0"/>
      <w:divBdr>
        <w:top w:val="none" w:sz="0" w:space="0" w:color="auto"/>
        <w:left w:val="none" w:sz="0" w:space="0" w:color="auto"/>
        <w:bottom w:val="none" w:sz="0" w:space="0" w:color="auto"/>
        <w:right w:val="none" w:sz="0" w:space="0" w:color="auto"/>
      </w:divBdr>
    </w:div>
    <w:div w:id="1946963266">
      <w:bodyDiv w:val="1"/>
      <w:marLeft w:val="0"/>
      <w:marRight w:val="0"/>
      <w:marTop w:val="0"/>
      <w:marBottom w:val="0"/>
      <w:divBdr>
        <w:top w:val="none" w:sz="0" w:space="0" w:color="auto"/>
        <w:left w:val="none" w:sz="0" w:space="0" w:color="auto"/>
        <w:bottom w:val="none" w:sz="0" w:space="0" w:color="auto"/>
        <w:right w:val="none" w:sz="0" w:space="0" w:color="auto"/>
      </w:divBdr>
    </w:div>
    <w:div w:id="1947036592">
      <w:bodyDiv w:val="1"/>
      <w:marLeft w:val="0"/>
      <w:marRight w:val="0"/>
      <w:marTop w:val="0"/>
      <w:marBottom w:val="0"/>
      <w:divBdr>
        <w:top w:val="none" w:sz="0" w:space="0" w:color="auto"/>
        <w:left w:val="none" w:sz="0" w:space="0" w:color="auto"/>
        <w:bottom w:val="none" w:sz="0" w:space="0" w:color="auto"/>
        <w:right w:val="none" w:sz="0" w:space="0" w:color="auto"/>
      </w:divBdr>
    </w:div>
    <w:div w:id="1947418286">
      <w:bodyDiv w:val="1"/>
      <w:marLeft w:val="0"/>
      <w:marRight w:val="0"/>
      <w:marTop w:val="0"/>
      <w:marBottom w:val="0"/>
      <w:divBdr>
        <w:top w:val="none" w:sz="0" w:space="0" w:color="auto"/>
        <w:left w:val="none" w:sz="0" w:space="0" w:color="auto"/>
        <w:bottom w:val="none" w:sz="0" w:space="0" w:color="auto"/>
        <w:right w:val="none" w:sz="0" w:space="0" w:color="auto"/>
      </w:divBdr>
    </w:div>
    <w:div w:id="1947423822">
      <w:bodyDiv w:val="1"/>
      <w:marLeft w:val="0"/>
      <w:marRight w:val="0"/>
      <w:marTop w:val="0"/>
      <w:marBottom w:val="0"/>
      <w:divBdr>
        <w:top w:val="none" w:sz="0" w:space="0" w:color="auto"/>
        <w:left w:val="none" w:sz="0" w:space="0" w:color="auto"/>
        <w:bottom w:val="none" w:sz="0" w:space="0" w:color="auto"/>
        <w:right w:val="none" w:sz="0" w:space="0" w:color="auto"/>
      </w:divBdr>
    </w:div>
    <w:div w:id="1947423827">
      <w:bodyDiv w:val="1"/>
      <w:marLeft w:val="0"/>
      <w:marRight w:val="0"/>
      <w:marTop w:val="0"/>
      <w:marBottom w:val="0"/>
      <w:divBdr>
        <w:top w:val="none" w:sz="0" w:space="0" w:color="auto"/>
        <w:left w:val="none" w:sz="0" w:space="0" w:color="auto"/>
        <w:bottom w:val="none" w:sz="0" w:space="0" w:color="auto"/>
        <w:right w:val="none" w:sz="0" w:space="0" w:color="auto"/>
      </w:divBdr>
    </w:div>
    <w:div w:id="1947426936">
      <w:bodyDiv w:val="1"/>
      <w:marLeft w:val="0"/>
      <w:marRight w:val="0"/>
      <w:marTop w:val="0"/>
      <w:marBottom w:val="0"/>
      <w:divBdr>
        <w:top w:val="none" w:sz="0" w:space="0" w:color="auto"/>
        <w:left w:val="none" w:sz="0" w:space="0" w:color="auto"/>
        <w:bottom w:val="none" w:sz="0" w:space="0" w:color="auto"/>
        <w:right w:val="none" w:sz="0" w:space="0" w:color="auto"/>
      </w:divBdr>
    </w:div>
    <w:div w:id="1947492947">
      <w:bodyDiv w:val="1"/>
      <w:marLeft w:val="0"/>
      <w:marRight w:val="0"/>
      <w:marTop w:val="0"/>
      <w:marBottom w:val="0"/>
      <w:divBdr>
        <w:top w:val="none" w:sz="0" w:space="0" w:color="auto"/>
        <w:left w:val="none" w:sz="0" w:space="0" w:color="auto"/>
        <w:bottom w:val="none" w:sz="0" w:space="0" w:color="auto"/>
        <w:right w:val="none" w:sz="0" w:space="0" w:color="auto"/>
      </w:divBdr>
    </w:div>
    <w:div w:id="1947495332">
      <w:bodyDiv w:val="1"/>
      <w:marLeft w:val="0"/>
      <w:marRight w:val="0"/>
      <w:marTop w:val="0"/>
      <w:marBottom w:val="0"/>
      <w:divBdr>
        <w:top w:val="none" w:sz="0" w:space="0" w:color="auto"/>
        <w:left w:val="none" w:sz="0" w:space="0" w:color="auto"/>
        <w:bottom w:val="none" w:sz="0" w:space="0" w:color="auto"/>
        <w:right w:val="none" w:sz="0" w:space="0" w:color="auto"/>
      </w:divBdr>
    </w:div>
    <w:div w:id="1947496266">
      <w:bodyDiv w:val="1"/>
      <w:marLeft w:val="0"/>
      <w:marRight w:val="0"/>
      <w:marTop w:val="0"/>
      <w:marBottom w:val="0"/>
      <w:divBdr>
        <w:top w:val="none" w:sz="0" w:space="0" w:color="auto"/>
        <w:left w:val="none" w:sz="0" w:space="0" w:color="auto"/>
        <w:bottom w:val="none" w:sz="0" w:space="0" w:color="auto"/>
        <w:right w:val="none" w:sz="0" w:space="0" w:color="auto"/>
      </w:divBdr>
    </w:div>
    <w:div w:id="1947543950">
      <w:bodyDiv w:val="1"/>
      <w:marLeft w:val="0"/>
      <w:marRight w:val="0"/>
      <w:marTop w:val="0"/>
      <w:marBottom w:val="0"/>
      <w:divBdr>
        <w:top w:val="none" w:sz="0" w:space="0" w:color="auto"/>
        <w:left w:val="none" w:sz="0" w:space="0" w:color="auto"/>
        <w:bottom w:val="none" w:sz="0" w:space="0" w:color="auto"/>
        <w:right w:val="none" w:sz="0" w:space="0" w:color="auto"/>
      </w:divBdr>
    </w:div>
    <w:div w:id="1947611771">
      <w:bodyDiv w:val="1"/>
      <w:marLeft w:val="0"/>
      <w:marRight w:val="0"/>
      <w:marTop w:val="0"/>
      <w:marBottom w:val="0"/>
      <w:divBdr>
        <w:top w:val="none" w:sz="0" w:space="0" w:color="auto"/>
        <w:left w:val="none" w:sz="0" w:space="0" w:color="auto"/>
        <w:bottom w:val="none" w:sz="0" w:space="0" w:color="auto"/>
        <w:right w:val="none" w:sz="0" w:space="0" w:color="auto"/>
      </w:divBdr>
    </w:div>
    <w:div w:id="1947614144">
      <w:bodyDiv w:val="1"/>
      <w:marLeft w:val="0"/>
      <w:marRight w:val="0"/>
      <w:marTop w:val="0"/>
      <w:marBottom w:val="0"/>
      <w:divBdr>
        <w:top w:val="none" w:sz="0" w:space="0" w:color="auto"/>
        <w:left w:val="none" w:sz="0" w:space="0" w:color="auto"/>
        <w:bottom w:val="none" w:sz="0" w:space="0" w:color="auto"/>
        <w:right w:val="none" w:sz="0" w:space="0" w:color="auto"/>
      </w:divBdr>
    </w:div>
    <w:div w:id="1947619618">
      <w:bodyDiv w:val="1"/>
      <w:marLeft w:val="0"/>
      <w:marRight w:val="0"/>
      <w:marTop w:val="0"/>
      <w:marBottom w:val="0"/>
      <w:divBdr>
        <w:top w:val="none" w:sz="0" w:space="0" w:color="auto"/>
        <w:left w:val="none" w:sz="0" w:space="0" w:color="auto"/>
        <w:bottom w:val="none" w:sz="0" w:space="0" w:color="auto"/>
        <w:right w:val="none" w:sz="0" w:space="0" w:color="auto"/>
      </w:divBdr>
    </w:div>
    <w:div w:id="1947688090">
      <w:bodyDiv w:val="1"/>
      <w:marLeft w:val="0"/>
      <w:marRight w:val="0"/>
      <w:marTop w:val="0"/>
      <w:marBottom w:val="0"/>
      <w:divBdr>
        <w:top w:val="none" w:sz="0" w:space="0" w:color="auto"/>
        <w:left w:val="none" w:sz="0" w:space="0" w:color="auto"/>
        <w:bottom w:val="none" w:sz="0" w:space="0" w:color="auto"/>
        <w:right w:val="none" w:sz="0" w:space="0" w:color="auto"/>
      </w:divBdr>
    </w:div>
    <w:div w:id="1947691733">
      <w:bodyDiv w:val="1"/>
      <w:marLeft w:val="0"/>
      <w:marRight w:val="0"/>
      <w:marTop w:val="0"/>
      <w:marBottom w:val="0"/>
      <w:divBdr>
        <w:top w:val="none" w:sz="0" w:space="0" w:color="auto"/>
        <w:left w:val="none" w:sz="0" w:space="0" w:color="auto"/>
        <w:bottom w:val="none" w:sz="0" w:space="0" w:color="auto"/>
        <w:right w:val="none" w:sz="0" w:space="0" w:color="auto"/>
      </w:divBdr>
    </w:div>
    <w:div w:id="1947694657">
      <w:bodyDiv w:val="1"/>
      <w:marLeft w:val="0"/>
      <w:marRight w:val="0"/>
      <w:marTop w:val="0"/>
      <w:marBottom w:val="0"/>
      <w:divBdr>
        <w:top w:val="none" w:sz="0" w:space="0" w:color="auto"/>
        <w:left w:val="none" w:sz="0" w:space="0" w:color="auto"/>
        <w:bottom w:val="none" w:sz="0" w:space="0" w:color="auto"/>
        <w:right w:val="none" w:sz="0" w:space="0" w:color="auto"/>
      </w:divBdr>
    </w:div>
    <w:div w:id="1947735760">
      <w:bodyDiv w:val="1"/>
      <w:marLeft w:val="0"/>
      <w:marRight w:val="0"/>
      <w:marTop w:val="0"/>
      <w:marBottom w:val="0"/>
      <w:divBdr>
        <w:top w:val="none" w:sz="0" w:space="0" w:color="auto"/>
        <w:left w:val="none" w:sz="0" w:space="0" w:color="auto"/>
        <w:bottom w:val="none" w:sz="0" w:space="0" w:color="auto"/>
        <w:right w:val="none" w:sz="0" w:space="0" w:color="auto"/>
      </w:divBdr>
    </w:div>
    <w:div w:id="1947761930">
      <w:bodyDiv w:val="1"/>
      <w:marLeft w:val="0"/>
      <w:marRight w:val="0"/>
      <w:marTop w:val="0"/>
      <w:marBottom w:val="0"/>
      <w:divBdr>
        <w:top w:val="none" w:sz="0" w:space="0" w:color="auto"/>
        <w:left w:val="none" w:sz="0" w:space="0" w:color="auto"/>
        <w:bottom w:val="none" w:sz="0" w:space="0" w:color="auto"/>
        <w:right w:val="none" w:sz="0" w:space="0" w:color="auto"/>
      </w:divBdr>
    </w:div>
    <w:div w:id="1947881358">
      <w:bodyDiv w:val="1"/>
      <w:marLeft w:val="0"/>
      <w:marRight w:val="0"/>
      <w:marTop w:val="0"/>
      <w:marBottom w:val="0"/>
      <w:divBdr>
        <w:top w:val="none" w:sz="0" w:space="0" w:color="auto"/>
        <w:left w:val="none" w:sz="0" w:space="0" w:color="auto"/>
        <w:bottom w:val="none" w:sz="0" w:space="0" w:color="auto"/>
        <w:right w:val="none" w:sz="0" w:space="0" w:color="auto"/>
      </w:divBdr>
    </w:div>
    <w:div w:id="1948003208">
      <w:bodyDiv w:val="1"/>
      <w:marLeft w:val="0"/>
      <w:marRight w:val="0"/>
      <w:marTop w:val="0"/>
      <w:marBottom w:val="0"/>
      <w:divBdr>
        <w:top w:val="none" w:sz="0" w:space="0" w:color="auto"/>
        <w:left w:val="none" w:sz="0" w:space="0" w:color="auto"/>
        <w:bottom w:val="none" w:sz="0" w:space="0" w:color="auto"/>
        <w:right w:val="none" w:sz="0" w:space="0" w:color="auto"/>
      </w:divBdr>
    </w:div>
    <w:div w:id="1948072952">
      <w:bodyDiv w:val="1"/>
      <w:marLeft w:val="0"/>
      <w:marRight w:val="0"/>
      <w:marTop w:val="0"/>
      <w:marBottom w:val="0"/>
      <w:divBdr>
        <w:top w:val="none" w:sz="0" w:space="0" w:color="auto"/>
        <w:left w:val="none" w:sz="0" w:space="0" w:color="auto"/>
        <w:bottom w:val="none" w:sz="0" w:space="0" w:color="auto"/>
        <w:right w:val="none" w:sz="0" w:space="0" w:color="auto"/>
      </w:divBdr>
    </w:div>
    <w:div w:id="1948080525">
      <w:bodyDiv w:val="1"/>
      <w:marLeft w:val="0"/>
      <w:marRight w:val="0"/>
      <w:marTop w:val="0"/>
      <w:marBottom w:val="0"/>
      <w:divBdr>
        <w:top w:val="none" w:sz="0" w:space="0" w:color="auto"/>
        <w:left w:val="none" w:sz="0" w:space="0" w:color="auto"/>
        <w:bottom w:val="none" w:sz="0" w:space="0" w:color="auto"/>
        <w:right w:val="none" w:sz="0" w:space="0" w:color="auto"/>
      </w:divBdr>
    </w:div>
    <w:div w:id="1948149237">
      <w:bodyDiv w:val="1"/>
      <w:marLeft w:val="0"/>
      <w:marRight w:val="0"/>
      <w:marTop w:val="0"/>
      <w:marBottom w:val="0"/>
      <w:divBdr>
        <w:top w:val="none" w:sz="0" w:space="0" w:color="auto"/>
        <w:left w:val="none" w:sz="0" w:space="0" w:color="auto"/>
        <w:bottom w:val="none" w:sz="0" w:space="0" w:color="auto"/>
        <w:right w:val="none" w:sz="0" w:space="0" w:color="auto"/>
      </w:divBdr>
    </w:div>
    <w:div w:id="1948274165">
      <w:bodyDiv w:val="1"/>
      <w:marLeft w:val="0"/>
      <w:marRight w:val="0"/>
      <w:marTop w:val="0"/>
      <w:marBottom w:val="0"/>
      <w:divBdr>
        <w:top w:val="none" w:sz="0" w:space="0" w:color="auto"/>
        <w:left w:val="none" w:sz="0" w:space="0" w:color="auto"/>
        <w:bottom w:val="none" w:sz="0" w:space="0" w:color="auto"/>
        <w:right w:val="none" w:sz="0" w:space="0" w:color="auto"/>
      </w:divBdr>
    </w:div>
    <w:div w:id="1948341794">
      <w:bodyDiv w:val="1"/>
      <w:marLeft w:val="0"/>
      <w:marRight w:val="0"/>
      <w:marTop w:val="0"/>
      <w:marBottom w:val="0"/>
      <w:divBdr>
        <w:top w:val="none" w:sz="0" w:space="0" w:color="auto"/>
        <w:left w:val="none" w:sz="0" w:space="0" w:color="auto"/>
        <w:bottom w:val="none" w:sz="0" w:space="0" w:color="auto"/>
        <w:right w:val="none" w:sz="0" w:space="0" w:color="auto"/>
      </w:divBdr>
    </w:div>
    <w:div w:id="1948388624">
      <w:bodyDiv w:val="1"/>
      <w:marLeft w:val="0"/>
      <w:marRight w:val="0"/>
      <w:marTop w:val="0"/>
      <w:marBottom w:val="0"/>
      <w:divBdr>
        <w:top w:val="none" w:sz="0" w:space="0" w:color="auto"/>
        <w:left w:val="none" w:sz="0" w:space="0" w:color="auto"/>
        <w:bottom w:val="none" w:sz="0" w:space="0" w:color="auto"/>
        <w:right w:val="none" w:sz="0" w:space="0" w:color="auto"/>
      </w:divBdr>
    </w:div>
    <w:div w:id="1948392316">
      <w:bodyDiv w:val="1"/>
      <w:marLeft w:val="0"/>
      <w:marRight w:val="0"/>
      <w:marTop w:val="0"/>
      <w:marBottom w:val="0"/>
      <w:divBdr>
        <w:top w:val="none" w:sz="0" w:space="0" w:color="auto"/>
        <w:left w:val="none" w:sz="0" w:space="0" w:color="auto"/>
        <w:bottom w:val="none" w:sz="0" w:space="0" w:color="auto"/>
        <w:right w:val="none" w:sz="0" w:space="0" w:color="auto"/>
      </w:divBdr>
    </w:div>
    <w:div w:id="1948583138">
      <w:bodyDiv w:val="1"/>
      <w:marLeft w:val="0"/>
      <w:marRight w:val="0"/>
      <w:marTop w:val="0"/>
      <w:marBottom w:val="0"/>
      <w:divBdr>
        <w:top w:val="none" w:sz="0" w:space="0" w:color="auto"/>
        <w:left w:val="none" w:sz="0" w:space="0" w:color="auto"/>
        <w:bottom w:val="none" w:sz="0" w:space="0" w:color="auto"/>
        <w:right w:val="none" w:sz="0" w:space="0" w:color="auto"/>
      </w:divBdr>
    </w:div>
    <w:div w:id="1948855232">
      <w:bodyDiv w:val="1"/>
      <w:marLeft w:val="0"/>
      <w:marRight w:val="0"/>
      <w:marTop w:val="0"/>
      <w:marBottom w:val="0"/>
      <w:divBdr>
        <w:top w:val="none" w:sz="0" w:space="0" w:color="auto"/>
        <w:left w:val="none" w:sz="0" w:space="0" w:color="auto"/>
        <w:bottom w:val="none" w:sz="0" w:space="0" w:color="auto"/>
        <w:right w:val="none" w:sz="0" w:space="0" w:color="auto"/>
      </w:divBdr>
    </w:div>
    <w:div w:id="1948923644">
      <w:bodyDiv w:val="1"/>
      <w:marLeft w:val="0"/>
      <w:marRight w:val="0"/>
      <w:marTop w:val="0"/>
      <w:marBottom w:val="0"/>
      <w:divBdr>
        <w:top w:val="none" w:sz="0" w:space="0" w:color="auto"/>
        <w:left w:val="none" w:sz="0" w:space="0" w:color="auto"/>
        <w:bottom w:val="none" w:sz="0" w:space="0" w:color="auto"/>
        <w:right w:val="none" w:sz="0" w:space="0" w:color="auto"/>
      </w:divBdr>
    </w:div>
    <w:div w:id="1948925807">
      <w:bodyDiv w:val="1"/>
      <w:marLeft w:val="0"/>
      <w:marRight w:val="0"/>
      <w:marTop w:val="0"/>
      <w:marBottom w:val="0"/>
      <w:divBdr>
        <w:top w:val="none" w:sz="0" w:space="0" w:color="auto"/>
        <w:left w:val="none" w:sz="0" w:space="0" w:color="auto"/>
        <w:bottom w:val="none" w:sz="0" w:space="0" w:color="auto"/>
        <w:right w:val="none" w:sz="0" w:space="0" w:color="auto"/>
      </w:divBdr>
    </w:div>
    <w:div w:id="1948929253">
      <w:bodyDiv w:val="1"/>
      <w:marLeft w:val="0"/>
      <w:marRight w:val="0"/>
      <w:marTop w:val="0"/>
      <w:marBottom w:val="0"/>
      <w:divBdr>
        <w:top w:val="none" w:sz="0" w:space="0" w:color="auto"/>
        <w:left w:val="none" w:sz="0" w:space="0" w:color="auto"/>
        <w:bottom w:val="none" w:sz="0" w:space="0" w:color="auto"/>
        <w:right w:val="none" w:sz="0" w:space="0" w:color="auto"/>
      </w:divBdr>
    </w:div>
    <w:div w:id="1948929819">
      <w:bodyDiv w:val="1"/>
      <w:marLeft w:val="0"/>
      <w:marRight w:val="0"/>
      <w:marTop w:val="0"/>
      <w:marBottom w:val="0"/>
      <w:divBdr>
        <w:top w:val="none" w:sz="0" w:space="0" w:color="auto"/>
        <w:left w:val="none" w:sz="0" w:space="0" w:color="auto"/>
        <w:bottom w:val="none" w:sz="0" w:space="0" w:color="auto"/>
        <w:right w:val="none" w:sz="0" w:space="0" w:color="auto"/>
      </w:divBdr>
    </w:div>
    <w:div w:id="1948930109">
      <w:bodyDiv w:val="1"/>
      <w:marLeft w:val="0"/>
      <w:marRight w:val="0"/>
      <w:marTop w:val="0"/>
      <w:marBottom w:val="0"/>
      <w:divBdr>
        <w:top w:val="none" w:sz="0" w:space="0" w:color="auto"/>
        <w:left w:val="none" w:sz="0" w:space="0" w:color="auto"/>
        <w:bottom w:val="none" w:sz="0" w:space="0" w:color="auto"/>
        <w:right w:val="none" w:sz="0" w:space="0" w:color="auto"/>
      </w:divBdr>
    </w:div>
    <w:div w:id="1949047980">
      <w:bodyDiv w:val="1"/>
      <w:marLeft w:val="0"/>
      <w:marRight w:val="0"/>
      <w:marTop w:val="0"/>
      <w:marBottom w:val="0"/>
      <w:divBdr>
        <w:top w:val="none" w:sz="0" w:space="0" w:color="auto"/>
        <w:left w:val="none" w:sz="0" w:space="0" w:color="auto"/>
        <w:bottom w:val="none" w:sz="0" w:space="0" w:color="auto"/>
        <w:right w:val="none" w:sz="0" w:space="0" w:color="auto"/>
      </w:divBdr>
    </w:div>
    <w:div w:id="1949048041">
      <w:bodyDiv w:val="1"/>
      <w:marLeft w:val="0"/>
      <w:marRight w:val="0"/>
      <w:marTop w:val="0"/>
      <w:marBottom w:val="0"/>
      <w:divBdr>
        <w:top w:val="none" w:sz="0" w:space="0" w:color="auto"/>
        <w:left w:val="none" w:sz="0" w:space="0" w:color="auto"/>
        <w:bottom w:val="none" w:sz="0" w:space="0" w:color="auto"/>
        <w:right w:val="none" w:sz="0" w:space="0" w:color="auto"/>
      </w:divBdr>
    </w:div>
    <w:div w:id="1949191118">
      <w:bodyDiv w:val="1"/>
      <w:marLeft w:val="0"/>
      <w:marRight w:val="0"/>
      <w:marTop w:val="0"/>
      <w:marBottom w:val="0"/>
      <w:divBdr>
        <w:top w:val="none" w:sz="0" w:space="0" w:color="auto"/>
        <w:left w:val="none" w:sz="0" w:space="0" w:color="auto"/>
        <w:bottom w:val="none" w:sz="0" w:space="0" w:color="auto"/>
        <w:right w:val="none" w:sz="0" w:space="0" w:color="auto"/>
      </w:divBdr>
    </w:div>
    <w:div w:id="1949462685">
      <w:bodyDiv w:val="1"/>
      <w:marLeft w:val="0"/>
      <w:marRight w:val="0"/>
      <w:marTop w:val="0"/>
      <w:marBottom w:val="0"/>
      <w:divBdr>
        <w:top w:val="none" w:sz="0" w:space="0" w:color="auto"/>
        <w:left w:val="none" w:sz="0" w:space="0" w:color="auto"/>
        <w:bottom w:val="none" w:sz="0" w:space="0" w:color="auto"/>
        <w:right w:val="none" w:sz="0" w:space="0" w:color="auto"/>
      </w:divBdr>
    </w:div>
    <w:div w:id="1949506558">
      <w:bodyDiv w:val="1"/>
      <w:marLeft w:val="0"/>
      <w:marRight w:val="0"/>
      <w:marTop w:val="0"/>
      <w:marBottom w:val="0"/>
      <w:divBdr>
        <w:top w:val="none" w:sz="0" w:space="0" w:color="auto"/>
        <w:left w:val="none" w:sz="0" w:space="0" w:color="auto"/>
        <w:bottom w:val="none" w:sz="0" w:space="0" w:color="auto"/>
        <w:right w:val="none" w:sz="0" w:space="0" w:color="auto"/>
      </w:divBdr>
    </w:div>
    <w:div w:id="1949577734">
      <w:bodyDiv w:val="1"/>
      <w:marLeft w:val="0"/>
      <w:marRight w:val="0"/>
      <w:marTop w:val="0"/>
      <w:marBottom w:val="0"/>
      <w:divBdr>
        <w:top w:val="none" w:sz="0" w:space="0" w:color="auto"/>
        <w:left w:val="none" w:sz="0" w:space="0" w:color="auto"/>
        <w:bottom w:val="none" w:sz="0" w:space="0" w:color="auto"/>
        <w:right w:val="none" w:sz="0" w:space="0" w:color="auto"/>
      </w:divBdr>
    </w:div>
    <w:div w:id="1949652710">
      <w:bodyDiv w:val="1"/>
      <w:marLeft w:val="0"/>
      <w:marRight w:val="0"/>
      <w:marTop w:val="0"/>
      <w:marBottom w:val="0"/>
      <w:divBdr>
        <w:top w:val="none" w:sz="0" w:space="0" w:color="auto"/>
        <w:left w:val="none" w:sz="0" w:space="0" w:color="auto"/>
        <w:bottom w:val="none" w:sz="0" w:space="0" w:color="auto"/>
        <w:right w:val="none" w:sz="0" w:space="0" w:color="auto"/>
      </w:divBdr>
    </w:div>
    <w:div w:id="1949727837">
      <w:bodyDiv w:val="1"/>
      <w:marLeft w:val="0"/>
      <w:marRight w:val="0"/>
      <w:marTop w:val="0"/>
      <w:marBottom w:val="0"/>
      <w:divBdr>
        <w:top w:val="none" w:sz="0" w:space="0" w:color="auto"/>
        <w:left w:val="none" w:sz="0" w:space="0" w:color="auto"/>
        <w:bottom w:val="none" w:sz="0" w:space="0" w:color="auto"/>
        <w:right w:val="none" w:sz="0" w:space="0" w:color="auto"/>
      </w:divBdr>
    </w:div>
    <w:div w:id="1949849230">
      <w:bodyDiv w:val="1"/>
      <w:marLeft w:val="0"/>
      <w:marRight w:val="0"/>
      <w:marTop w:val="0"/>
      <w:marBottom w:val="0"/>
      <w:divBdr>
        <w:top w:val="none" w:sz="0" w:space="0" w:color="auto"/>
        <w:left w:val="none" w:sz="0" w:space="0" w:color="auto"/>
        <w:bottom w:val="none" w:sz="0" w:space="0" w:color="auto"/>
        <w:right w:val="none" w:sz="0" w:space="0" w:color="auto"/>
      </w:divBdr>
    </w:div>
    <w:div w:id="1949851162">
      <w:bodyDiv w:val="1"/>
      <w:marLeft w:val="0"/>
      <w:marRight w:val="0"/>
      <w:marTop w:val="0"/>
      <w:marBottom w:val="0"/>
      <w:divBdr>
        <w:top w:val="none" w:sz="0" w:space="0" w:color="auto"/>
        <w:left w:val="none" w:sz="0" w:space="0" w:color="auto"/>
        <w:bottom w:val="none" w:sz="0" w:space="0" w:color="auto"/>
        <w:right w:val="none" w:sz="0" w:space="0" w:color="auto"/>
      </w:divBdr>
    </w:div>
    <w:div w:id="1950046792">
      <w:bodyDiv w:val="1"/>
      <w:marLeft w:val="0"/>
      <w:marRight w:val="0"/>
      <w:marTop w:val="0"/>
      <w:marBottom w:val="0"/>
      <w:divBdr>
        <w:top w:val="none" w:sz="0" w:space="0" w:color="auto"/>
        <w:left w:val="none" w:sz="0" w:space="0" w:color="auto"/>
        <w:bottom w:val="none" w:sz="0" w:space="0" w:color="auto"/>
        <w:right w:val="none" w:sz="0" w:space="0" w:color="auto"/>
      </w:divBdr>
    </w:div>
    <w:div w:id="1950090704">
      <w:bodyDiv w:val="1"/>
      <w:marLeft w:val="0"/>
      <w:marRight w:val="0"/>
      <w:marTop w:val="0"/>
      <w:marBottom w:val="0"/>
      <w:divBdr>
        <w:top w:val="none" w:sz="0" w:space="0" w:color="auto"/>
        <w:left w:val="none" w:sz="0" w:space="0" w:color="auto"/>
        <w:bottom w:val="none" w:sz="0" w:space="0" w:color="auto"/>
        <w:right w:val="none" w:sz="0" w:space="0" w:color="auto"/>
      </w:divBdr>
    </w:div>
    <w:div w:id="1950118499">
      <w:bodyDiv w:val="1"/>
      <w:marLeft w:val="0"/>
      <w:marRight w:val="0"/>
      <w:marTop w:val="0"/>
      <w:marBottom w:val="0"/>
      <w:divBdr>
        <w:top w:val="none" w:sz="0" w:space="0" w:color="auto"/>
        <w:left w:val="none" w:sz="0" w:space="0" w:color="auto"/>
        <w:bottom w:val="none" w:sz="0" w:space="0" w:color="auto"/>
        <w:right w:val="none" w:sz="0" w:space="0" w:color="auto"/>
      </w:divBdr>
    </w:div>
    <w:div w:id="1950165181">
      <w:bodyDiv w:val="1"/>
      <w:marLeft w:val="0"/>
      <w:marRight w:val="0"/>
      <w:marTop w:val="0"/>
      <w:marBottom w:val="0"/>
      <w:divBdr>
        <w:top w:val="none" w:sz="0" w:space="0" w:color="auto"/>
        <w:left w:val="none" w:sz="0" w:space="0" w:color="auto"/>
        <w:bottom w:val="none" w:sz="0" w:space="0" w:color="auto"/>
        <w:right w:val="none" w:sz="0" w:space="0" w:color="auto"/>
      </w:divBdr>
    </w:div>
    <w:div w:id="1950313291">
      <w:bodyDiv w:val="1"/>
      <w:marLeft w:val="0"/>
      <w:marRight w:val="0"/>
      <w:marTop w:val="0"/>
      <w:marBottom w:val="0"/>
      <w:divBdr>
        <w:top w:val="none" w:sz="0" w:space="0" w:color="auto"/>
        <w:left w:val="none" w:sz="0" w:space="0" w:color="auto"/>
        <w:bottom w:val="none" w:sz="0" w:space="0" w:color="auto"/>
        <w:right w:val="none" w:sz="0" w:space="0" w:color="auto"/>
      </w:divBdr>
    </w:div>
    <w:div w:id="1950426122">
      <w:bodyDiv w:val="1"/>
      <w:marLeft w:val="0"/>
      <w:marRight w:val="0"/>
      <w:marTop w:val="0"/>
      <w:marBottom w:val="0"/>
      <w:divBdr>
        <w:top w:val="none" w:sz="0" w:space="0" w:color="auto"/>
        <w:left w:val="none" w:sz="0" w:space="0" w:color="auto"/>
        <w:bottom w:val="none" w:sz="0" w:space="0" w:color="auto"/>
        <w:right w:val="none" w:sz="0" w:space="0" w:color="auto"/>
      </w:divBdr>
    </w:div>
    <w:div w:id="1950432021">
      <w:bodyDiv w:val="1"/>
      <w:marLeft w:val="0"/>
      <w:marRight w:val="0"/>
      <w:marTop w:val="0"/>
      <w:marBottom w:val="0"/>
      <w:divBdr>
        <w:top w:val="none" w:sz="0" w:space="0" w:color="auto"/>
        <w:left w:val="none" w:sz="0" w:space="0" w:color="auto"/>
        <w:bottom w:val="none" w:sz="0" w:space="0" w:color="auto"/>
        <w:right w:val="none" w:sz="0" w:space="0" w:color="auto"/>
      </w:divBdr>
    </w:div>
    <w:div w:id="1950432299">
      <w:bodyDiv w:val="1"/>
      <w:marLeft w:val="0"/>
      <w:marRight w:val="0"/>
      <w:marTop w:val="0"/>
      <w:marBottom w:val="0"/>
      <w:divBdr>
        <w:top w:val="none" w:sz="0" w:space="0" w:color="auto"/>
        <w:left w:val="none" w:sz="0" w:space="0" w:color="auto"/>
        <w:bottom w:val="none" w:sz="0" w:space="0" w:color="auto"/>
        <w:right w:val="none" w:sz="0" w:space="0" w:color="auto"/>
      </w:divBdr>
    </w:div>
    <w:div w:id="1950505288">
      <w:bodyDiv w:val="1"/>
      <w:marLeft w:val="0"/>
      <w:marRight w:val="0"/>
      <w:marTop w:val="0"/>
      <w:marBottom w:val="0"/>
      <w:divBdr>
        <w:top w:val="none" w:sz="0" w:space="0" w:color="auto"/>
        <w:left w:val="none" w:sz="0" w:space="0" w:color="auto"/>
        <w:bottom w:val="none" w:sz="0" w:space="0" w:color="auto"/>
        <w:right w:val="none" w:sz="0" w:space="0" w:color="auto"/>
      </w:divBdr>
    </w:div>
    <w:div w:id="1950507142">
      <w:bodyDiv w:val="1"/>
      <w:marLeft w:val="0"/>
      <w:marRight w:val="0"/>
      <w:marTop w:val="0"/>
      <w:marBottom w:val="0"/>
      <w:divBdr>
        <w:top w:val="none" w:sz="0" w:space="0" w:color="auto"/>
        <w:left w:val="none" w:sz="0" w:space="0" w:color="auto"/>
        <w:bottom w:val="none" w:sz="0" w:space="0" w:color="auto"/>
        <w:right w:val="none" w:sz="0" w:space="0" w:color="auto"/>
      </w:divBdr>
    </w:div>
    <w:div w:id="1950509199">
      <w:bodyDiv w:val="1"/>
      <w:marLeft w:val="0"/>
      <w:marRight w:val="0"/>
      <w:marTop w:val="0"/>
      <w:marBottom w:val="0"/>
      <w:divBdr>
        <w:top w:val="none" w:sz="0" w:space="0" w:color="auto"/>
        <w:left w:val="none" w:sz="0" w:space="0" w:color="auto"/>
        <w:bottom w:val="none" w:sz="0" w:space="0" w:color="auto"/>
        <w:right w:val="none" w:sz="0" w:space="0" w:color="auto"/>
      </w:divBdr>
    </w:div>
    <w:div w:id="1950620220">
      <w:bodyDiv w:val="1"/>
      <w:marLeft w:val="0"/>
      <w:marRight w:val="0"/>
      <w:marTop w:val="0"/>
      <w:marBottom w:val="0"/>
      <w:divBdr>
        <w:top w:val="none" w:sz="0" w:space="0" w:color="auto"/>
        <w:left w:val="none" w:sz="0" w:space="0" w:color="auto"/>
        <w:bottom w:val="none" w:sz="0" w:space="0" w:color="auto"/>
        <w:right w:val="none" w:sz="0" w:space="0" w:color="auto"/>
      </w:divBdr>
    </w:div>
    <w:div w:id="1950624262">
      <w:bodyDiv w:val="1"/>
      <w:marLeft w:val="0"/>
      <w:marRight w:val="0"/>
      <w:marTop w:val="0"/>
      <w:marBottom w:val="0"/>
      <w:divBdr>
        <w:top w:val="none" w:sz="0" w:space="0" w:color="auto"/>
        <w:left w:val="none" w:sz="0" w:space="0" w:color="auto"/>
        <w:bottom w:val="none" w:sz="0" w:space="0" w:color="auto"/>
        <w:right w:val="none" w:sz="0" w:space="0" w:color="auto"/>
      </w:divBdr>
    </w:div>
    <w:div w:id="1950694669">
      <w:bodyDiv w:val="1"/>
      <w:marLeft w:val="0"/>
      <w:marRight w:val="0"/>
      <w:marTop w:val="0"/>
      <w:marBottom w:val="0"/>
      <w:divBdr>
        <w:top w:val="none" w:sz="0" w:space="0" w:color="auto"/>
        <w:left w:val="none" w:sz="0" w:space="0" w:color="auto"/>
        <w:bottom w:val="none" w:sz="0" w:space="0" w:color="auto"/>
        <w:right w:val="none" w:sz="0" w:space="0" w:color="auto"/>
      </w:divBdr>
    </w:div>
    <w:div w:id="1950816938">
      <w:bodyDiv w:val="1"/>
      <w:marLeft w:val="0"/>
      <w:marRight w:val="0"/>
      <w:marTop w:val="0"/>
      <w:marBottom w:val="0"/>
      <w:divBdr>
        <w:top w:val="none" w:sz="0" w:space="0" w:color="auto"/>
        <w:left w:val="none" w:sz="0" w:space="0" w:color="auto"/>
        <w:bottom w:val="none" w:sz="0" w:space="0" w:color="auto"/>
        <w:right w:val="none" w:sz="0" w:space="0" w:color="auto"/>
      </w:divBdr>
    </w:div>
    <w:div w:id="1950887170">
      <w:bodyDiv w:val="1"/>
      <w:marLeft w:val="0"/>
      <w:marRight w:val="0"/>
      <w:marTop w:val="0"/>
      <w:marBottom w:val="0"/>
      <w:divBdr>
        <w:top w:val="none" w:sz="0" w:space="0" w:color="auto"/>
        <w:left w:val="none" w:sz="0" w:space="0" w:color="auto"/>
        <w:bottom w:val="none" w:sz="0" w:space="0" w:color="auto"/>
        <w:right w:val="none" w:sz="0" w:space="0" w:color="auto"/>
      </w:divBdr>
    </w:div>
    <w:div w:id="1950888374">
      <w:bodyDiv w:val="1"/>
      <w:marLeft w:val="0"/>
      <w:marRight w:val="0"/>
      <w:marTop w:val="0"/>
      <w:marBottom w:val="0"/>
      <w:divBdr>
        <w:top w:val="none" w:sz="0" w:space="0" w:color="auto"/>
        <w:left w:val="none" w:sz="0" w:space="0" w:color="auto"/>
        <w:bottom w:val="none" w:sz="0" w:space="0" w:color="auto"/>
        <w:right w:val="none" w:sz="0" w:space="0" w:color="auto"/>
      </w:divBdr>
    </w:div>
    <w:div w:id="1950970917">
      <w:bodyDiv w:val="1"/>
      <w:marLeft w:val="0"/>
      <w:marRight w:val="0"/>
      <w:marTop w:val="0"/>
      <w:marBottom w:val="0"/>
      <w:divBdr>
        <w:top w:val="none" w:sz="0" w:space="0" w:color="auto"/>
        <w:left w:val="none" w:sz="0" w:space="0" w:color="auto"/>
        <w:bottom w:val="none" w:sz="0" w:space="0" w:color="auto"/>
        <w:right w:val="none" w:sz="0" w:space="0" w:color="auto"/>
      </w:divBdr>
    </w:div>
    <w:div w:id="1951206965">
      <w:bodyDiv w:val="1"/>
      <w:marLeft w:val="0"/>
      <w:marRight w:val="0"/>
      <w:marTop w:val="0"/>
      <w:marBottom w:val="0"/>
      <w:divBdr>
        <w:top w:val="none" w:sz="0" w:space="0" w:color="auto"/>
        <w:left w:val="none" w:sz="0" w:space="0" w:color="auto"/>
        <w:bottom w:val="none" w:sz="0" w:space="0" w:color="auto"/>
        <w:right w:val="none" w:sz="0" w:space="0" w:color="auto"/>
      </w:divBdr>
    </w:div>
    <w:div w:id="1951233597">
      <w:bodyDiv w:val="1"/>
      <w:marLeft w:val="0"/>
      <w:marRight w:val="0"/>
      <w:marTop w:val="0"/>
      <w:marBottom w:val="0"/>
      <w:divBdr>
        <w:top w:val="none" w:sz="0" w:space="0" w:color="auto"/>
        <w:left w:val="none" w:sz="0" w:space="0" w:color="auto"/>
        <w:bottom w:val="none" w:sz="0" w:space="0" w:color="auto"/>
        <w:right w:val="none" w:sz="0" w:space="0" w:color="auto"/>
      </w:divBdr>
    </w:div>
    <w:div w:id="1951550075">
      <w:bodyDiv w:val="1"/>
      <w:marLeft w:val="0"/>
      <w:marRight w:val="0"/>
      <w:marTop w:val="0"/>
      <w:marBottom w:val="0"/>
      <w:divBdr>
        <w:top w:val="none" w:sz="0" w:space="0" w:color="auto"/>
        <w:left w:val="none" w:sz="0" w:space="0" w:color="auto"/>
        <w:bottom w:val="none" w:sz="0" w:space="0" w:color="auto"/>
        <w:right w:val="none" w:sz="0" w:space="0" w:color="auto"/>
      </w:divBdr>
    </w:div>
    <w:div w:id="1951663117">
      <w:bodyDiv w:val="1"/>
      <w:marLeft w:val="0"/>
      <w:marRight w:val="0"/>
      <w:marTop w:val="0"/>
      <w:marBottom w:val="0"/>
      <w:divBdr>
        <w:top w:val="none" w:sz="0" w:space="0" w:color="auto"/>
        <w:left w:val="none" w:sz="0" w:space="0" w:color="auto"/>
        <w:bottom w:val="none" w:sz="0" w:space="0" w:color="auto"/>
        <w:right w:val="none" w:sz="0" w:space="0" w:color="auto"/>
      </w:divBdr>
    </w:div>
    <w:div w:id="1951738592">
      <w:bodyDiv w:val="1"/>
      <w:marLeft w:val="0"/>
      <w:marRight w:val="0"/>
      <w:marTop w:val="0"/>
      <w:marBottom w:val="0"/>
      <w:divBdr>
        <w:top w:val="none" w:sz="0" w:space="0" w:color="auto"/>
        <w:left w:val="none" w:sz="0" w:space="0" w:color="auto"/>
        <w:bottom w:val="none" w:sz="0" w:space="0" w:color="auto"/>
        <w:right w:val="none" w:sz="0" w:space="0" w:color="auto"/>
      </w:divBdr>
    </w:div>
    <w:div w:id="1951812743">
      <w:bodyDiv w:val="1"/>
      <w:marLeft w:val="0"/>
      <w:marRight w:val="0"/>
      <w:marTop w:val="0"/>
      <w:marBottom w:val="0"/>
      <w:divBdr>
        <w:top w:val="none" w:sz="0" w:space="0" w:color="auto"/>
        <w:left w:val="none" w:sz="0" w:space="0" w:color="auto"/>
        <w:bottom w:val="none" w:sz="0" w:space="0" w:color="auto"/>
        <w:right w:val="none" w:sz="0" w:space="0" w:color="auto"/>
      </w:divBdr>
    </w:div>
    <w:div w:id="1951816539">
      <w:bodyDiv w:val="1"/>
      <w:marLeft w:val="0"/>
      <w:marRight w:val="0"/>
      <w:marTop w:val="0"/>
      <w:marBottom w:val="0"/>
      <w:divBdr>
        <w:top w:val="none" w:sz="0" w:space="0" w:color="auto"/>
        <w:left w:val="none" w:sz="0" w:space="0" w:color="auto"/>
        <w:bottom w:val="none" w:sz="0" w:space="0" w:color="auto"/>
        <w:right w:val="none" w:sz="0" w:space="0" w:color="auto"/>
      </w:divBdr>
    </w:div>
    <w:div w:id="1951819425">
      <w:bodyDiv w:val="1"/>
      <w:marLeft w:val="0"/>
      <w:marRight w:val="0"/>
      <w:marTop w:val="0"/>
      <w:marBottom w:val="0"/>
      <w:divBdr>
        <w:top w:val="none" w:sz="0" w:space="0" w:color="auto"/>
        <w:left w:val="none" w:sz="0" w:space="0" w:color="auto"/>
        <w:bottom w:val="none" w:sz="0" w:space="0" w:color="auto"/>
        <w:right w:val="none" w:sz="0" w:space="0" w:color="auto"/>
      </w:divBdr>
    </w:div>
    <w:div w:id="1951889070">
      <w:bodyDiv w:val="1"/>
      <w:marLeft w:val="0"/>
      <w:marRight w:val="0"/>
      <w:marTop w:val="0"/>
      <w:marBottom w:val="0"/>
      <w:divBdr>
        <w:top w:val="none" w:sz="0" w:space="0" w:color="auto"/>
        <w:left w:val="none" w:sz="0" w:space="0" w:color="auto"/>
        <w:bottom w:val="none" w:sz="0" w:space="0" w:color="auto"/>
        <w:right w:val="none" w:sz="0" w:space="0" w:color="auto"/>
      </w:divBdr>
    </w:div>
    <w:div w:id="1951934977">
      <w:bodyDiv w:val="1"/>
      <w:marLeft w:val="0"/>
      <w:marRight w:val="0"/>
      <w:marTop w:val="0"/>
      <w:marBottom w:val="0"/>
      <w:divBdr>
        <w:top w:val="none" w:sz="0" w:space="0" w:color="auto"/>
        <w:left w:val="none" w:sz="0" w:space="0" w:color="auto"/>
        <w:bottom w:val="none" w:sz="0" w:space="0" w:color="auto"/>
        <w:right w:val="none" w:sz="0" w:space="0" w:color="auto"/>
      </w:divBdr>
    </w:div>
    <w:div w:id="1952010059">
      <w:bodyDiv w:val="1"/>
      <w:marLeft w:val="0"/>
      <w:marRight w:val="0"/>
      <w:marTop w:val="0"/>
      <w:marBottom w:val="0"/>
      <w:divBdr>
        <w:top w:val="none" w:sz="0" w:space="0" w:color="auto"/>
        <w:left w:val="none" w:sz="0" w:space="0" w:color="auto"/>
        <w:bottom w:val="none" w:sz="0" w:space="0" w:color="auto"/>
        <w:right w:val="none" w:sz="0" w:space="0" w:color="auto"/>
      </w:divBdr>
    </w:div>
    <w:div w:id="1952205981">
      <w:bodyDiv w:val="1"/>
      <w:marLeft w:val="0"/>
      <w:marRight w:val="0"/>
      <w:marTop w:val="0"/>
      <w:marBottom w:val="0"/>
      <w:divBdr>
        <w:top w:val="none" w:sz="0" w:space="0" w:color="auto"/>
        <w:left w:val="none" w:sz="0" w:space="0" w:color="auto"/>
        <w:bottom w:val="none" w:sz="0" w:space="0" w:color="auto"/>
        <w:right w:val="none" w:sz="0" w:space="0" w:color="auto"/>
      </w:divBdr>
    </w:div>
    <w:div w:id="1952325099">
      <w:bodyDiv w:val="1"/>
      <w:marLeft w:val="0"/>
      <w:marRight w:val="0"/>
      <w:marTop w:val="0"/>
      <w:marBottom w:val="0"/>
      <w:divBdr>
        <w:top w:val="none" w:sz="0" w:space="0" w:color="auto"/>
        <w:left w:val="none" w:sz="0" w:space="0" w:color="auto"/>
        <w:bottom w:val="none" w:sz="0" w:space="0" w:color="auto"/>
        <w:right w:val="none" w:sz="0" w:space="0" w:color="auto"/>
      </w:divBdr>
    </w:div>
    <w:div w:id="1952349565">
      <w:bodyDiv w:val="1"/>
      <w:marLeft w:val="0"/>
      <w:marRight w:val="0"/>
      <w:marTop w:val="0"/>
      <w:marBottom w:val="0"/>
      <w:divBdr>
        <w:top w:val="none" w:sz="0" w:space="0" w:color="auto"/>
        <w:left w:val="none" w:sz="0" w:space="0" w:color="auto"/>
        <w:bottom w:val="none" w:sz="0" w:space="0" w:color="auto"/>
        <w:right w:val="none" w:sz="0" w:space="0" w:color="auto"/>
      </w:divBdr>
    </w:div>
    <w:div w:id="1952392392">
      <w:bodyDiv w:val="1"/>
      <w:marLeft w:val="0"/>
      <w:marRight w:val="0"/>
      <w:marTop w:val="0"/>
      <w:marBottom w:val="0"/>
      <w:divBdr>
        <w:top w:val="none" w:sz="0" w:space="0" w:color="auto"/>
        <w:left w:val="none" w:sz="0" w:space="0" w:color="auto"/>
        <w:bottom w:val="none" w:sz="0" w:space="0" w:color="auto"/>
        <w:right w:val="none" w:sz="0" w:space="0" w:color="auto"/>
      </w:divBdr>
    </w:div>
    <w:div w:id="1952471825">
      <w:bodyDiv w:val="1"/>
      <w:marLeft w:val="0"/>
      <w:marRight w:val="0"/>
      <w:marTop w:val="0"/>
      <w:marBottom w:val="0"/>
      <w:divBdr>
        <w:top w:val="none" w:sz="0" w:space="0" w:color="auto"/>
        <w:left w:val="none" w:sz="0" w:space="0" w:color="auto"/>
        <w:bottom w:val="none" w:sz="0" w:space="0" w:color="auto"/>
        <w:right w:val="none" w:sz="0" w:space="0" w:color="auto"/>
      </w:divBdr>
    </w:div>
    <w:div w:id="1952474360">
      <w:bodyDiv w:val="1"/>
      <w:marLeft w:val="0"/>
      <w:marRight w:val="0"/>
      <w:marTop w:val="0"/>
      <w:marBottom w:val="0"/>
      <w:divBdr>
        <w:top w:val="none" w:sz="0" w:space="0" w:color="auto"/>
        <w:left w:val="none" w:sz="0" w:space="0" w:color="auto"/>
        <w:bottom w:val="none" w:sz="0" w:space="0" w:color="auto"/>
        <w:right w:val="none" w:sz="0" w:space="0" w:color="auto"/>
      </w:divBdr>
    </w:div>
    <w:div w:id="1952588850">
      <w:bodyDiv w:val="1"/>
      <w:marLeft w:val="0"/>
      <w:marRight w:val="0"/>
      <w:marTop w:val="0"/>
      <w:marBottom w:val="0"/>
      <w:divBdr>
        <w:top w:val="none" w:sz="0" w:space="0" w:color="auto"/>
        <w:left w:val="none" w:sz="0" w:space="0" w:color="auto"/>
        <w:bottom w:val="none" w:sz="0" w:space="0" w:color="auto"/>
        <w:right w:val="none" w:sz="0" w:space="0" w:color="auto"/>
      </w:divBdr>
    </w:div>
    <w:div w:id="1952589601">
      <w:bodyDiv w:val="1"/>
      <w:marLeft w:val="0"/>
      <w:marRight w:val="0"/>
      <w:marTop w:val="0"/>
      <w:marBottom w:val="0"/>
      <w:divBdr>
        <w:top w:val="none" w:sz="0" w:space="0" w:color="auto"/>
        <w:left w:val="none" w:sz="0" w:space="0" w:color="auto"/>
        <w:bottom w:val="none" w:sz="0" w:space="0" w:color="auto"/>
        <w:right w:val="none" w:sz="0" w:space="0" w:color="auto"/>
      </w:divBdr>
    </w:div>
    <w:div w:id="1952711418">
      <w:bodyDiv w:val="1"/>
      <w:marLeft w:val="0"/>
      <w:marRight w:val="0"/>
      <w:marTop w:val="0"/>
      <w:marBottom w:val="0"/>
      <w:divBdr>
        <w:top w:val="none" w:sz="0" w:space="0" w:color="auto"/>
        <w:left w:val="none" w:sz="0" w:space="0" w:color="auto"/>
        <w:bottom w:val="none" w:sz="0" w:space="0" w:color="auto"/>
        <w:right w:val="none" w:sz="0" w:space="0" w:color="auto"/>
      </w:divBdr>
    </w:div>
    <w:div w:id="1952735422">
      <w:bodyDiv w:val="1"/>
      <w:marLeft w:val="0"/>
      <w:marRight w:val="0"/>
      <w:marTop w:val="0"/>
      <w:marBottom w:val="0"/>
      <w:divBdr>
        <w:top w:val="none" w:sz="0" w:space="0" w:color="auto"/>
        <w:left w:val="none" w:sz="0" w:space="0" w:color="auto"/>
        <w:bottom w:val="none" w:sz="0" w:space="0" w:color="auto"/>
        <w:right w:val="none" w:sz="0" w:space="0" w:color="auto"/>
      </w:divBdr>
    </w:div>
    <w:div w:id="1952742739">
      <w:bodyDiv w:val="1"/>
      <w:marLeft w:val="0"/>
      <w:marRight w:val="0"/>
      <w:marTop w:val="0"/>
      <w:marBottom w:val="0"/>
      <w:divBdr>
        <w:top w:val="none" w:sz="0" w:space="0" w:color="auto"/>
        <w:left w:val="none" w:sz="0" w:space="0" w:color="auto"/>
        <w:bottom w:val="none" w:sz="0" w:space="0" w:color="auto"/>
        <w:right w:val="none" w:sz="0" w:space="0" w:color="auto"/>
      </w:divBdr>
    </w:div>
    <w:div w:id="1952784460">
      <w:bodyDiv w:val="1"/>
      <w:marLeft w:val="0"/>
      <w:marRight w:val="0"/>
      <w:marTop w:val="0"/>
      <w:marBottom w:val="0"/>
      <w:divBdr>
        <w:top w:val="none" w:sz="0" w:space="0" w:color="auto"/>
        <w:left w:val="none" w:sz="0" w:space="0" w:color="auto"/>
        <w:bottom w:val="none" w:sz="0" w:space="0" w:color="auto"/>
        <w:right w:val="none" w:sz="0" w:space="0" w:color="auto"/>
      </w:divBdr>
    </w:div>
    <w:div w:id="1952929290">
      <w:bodyDiv w:val="1"/>
      <w:marLeft w:val="0"/>
      <w:marRight w:val="0"/>
      <w:marTop w:val="0"/>
      <w:marBottom w:val="0"/>
      <w:divBdr>
        <w:top w:val="none" w:sz="0" w:space="0" w:color="auto"/>
        <w:left w:val="none" w:sz="0" w:space="0" w:color="auto"/>
        <w:bottom w:val="none" w:sz="0" w:space="0" w:color="auto"/>
        <w:right w:val="none" w:sz="0" w:space="0" w:color="auto"/>
      </w:divBdr>
    </w:div>
    <w:div w:id="1952975761">
      <w:bodyDiv w:val="1"/>
      <w:marLeft w:val="0"/>
      <w:marRight w:val="0"/>
      <w:marTop w:val="0"/>
      <w:marBottom w:val="0"/>
      <w:divBdr>
        <w:top w:val="none" w:sz="0" w:space="0" w:color="auto"/>
        <w:left w:val="none" w:sz="0" w:space="0" w:color="auto"/>
        <w:bottom w:val="none" w:sz="0" w:space="0" w:color="auto"/>
        <w:right w:val="none" w:sz="0" w:space="0" w:color="auto"/>
      </w:divBdr>
    </w:div>
    <w:div w:id="1952978951">
      <w:bodyDiv w:val="1"/>
      <w:marLeft w:val="0"/>
      <w:marRight w:val="0"/>
      <w:marTop w:val="0"/>
      <w:marBottom w:val="0"/>
      <w:divBdr>
        <w:top w:val="none" w:sz="0" w:space="0" w:color="auto"/>
        <w:left w:val="none" w:sz="0" w:space="0" w:color="auto"/>
        <w:bottom w:val="none" w:sz="0" w:space="0" w:color="auto"/>
        <w:right w:val="none" w:sz="0" w:space="0" w:color="auto"/>
      </w:divBdr>
    </w:div>
    <w:div w:id="1953047423">
      <w:bodyDiv w:val="1"/>
      <w:marLeft w:val="0"/>
      <w:marRight w:val="0"/>
      <w:marTop w:val="0"/>
      <w:marBottom w:val="0"/>
      <w:divBdr>
        <w:top w:val="none" w:sz="0" w:space="0" w:color="auto"/>
        <w:left w:val="none" w:sz="0" w:space="0" w:color="auto"/>
        <w:bottom w:val="none" w:sz="0" w:space="0" w:color="auto"/>
        <w:right w:val="none" w:sz="0" w:space="0" w:color="auto"/>
      </w:divBdr>
    </w:div>
    <w:div w:id="1953170449">
      <w:bodyDiv w:val="1"/>
      <w:marLeft w:val="0"/>
      <w:marRight w:val="0"/>
      <w:marTop w:val="0"/>
      <w:marBottom w:val="0"/>
      <w:divBdr>
        <w:top w:val="none" w:sz="0" w:space="0" w:color="auto"/>
        <w:left w:val="none" w:sz="0" w:space="0" w:color="auto"/>
        <w:bottom w:val="none" w:sz="0" w:space="0" w:color="auto"/>
        <w:right w:val="none" w:sz="0" w:space="0" w:color="auto"/>
      </w:divBdr>
    </w:div>
    <w:div w:id="1953441499">
      <w:bodyDiv w:val="1"/>
      <w:marLeft w:val="0"/>
      <w:marRight w:val="0"/>
      <w:marTop w:val="0"/>
      <w:marBottom w:val="0"/>
      <w:divBdr>
        <w:top w:val="none" w:sz="0" w:space="0" w:color="auto"/>
        <w:left w:val="none" w:sz="0" w:space="0" w:color="auto"/>
        <w:bottom w:val="none" w:sz="0" w:space="0" w:color="auto"/>
        <w:right w:val="none" w:sz="0" w:space="0" w:color="auto"/>
      </w:divBdr>
    </w:div>
    <w:div w:id="1953514544">
      <w:bodyDiv w:val="1"/>
      <w:marLeft w:val="0"/>
      <w:marRight w:val="0"/>
      <w:marTop w:val="0"/>
      <w:marBottom w:val="0"/>
      <w:divBdr>
        <w:top w:val="none" w:sz="0" w:space="0" w:color="auto"/>
        <w:left w:val="none" w:sz="0" w:space="0" w:color="auto"/>
        <w:bottom w:val="none" w:sz="0" w:space="0" w:color="auto"/>
        <w:right w:val="none" w:sz="0" w:space="0" w:color="auto"/>
      </w:divBdr>
    </w:div>
    <w:div w:id="1953592425">
      <w:bodyDiv w:val="1"/>
      <w:marLeft w:val="0"/>
      <w:marRight w:val="0"/>
      <w:marTop w:val="0"/>
      <w:marBottom w:val="0"/>
      <w:divBdr>
        <w:top w:val="none" w:sz="0" w:space="0" w:color="auto"/>
        <w:left w:val="none" w:sz="0" w:space="0" w:color="auto"/>
        <w:bottom w:val="none" w:sz="0" w:space="0" w:color="auto"/>
        <w:right w:val="none" w:sz="0" w:space="0" w:color="auto"/>
      </w:divBdr>
    </w:div>
    <w:div w:id="1953633083">
      <w:bodyDiv w:val="1"/>
      <w:marLeft w:val="0"/>
      <w:marRight w:val="0"/>
      <w:marTop w:val="0"/>
      <w:marBottom w:val="0"/>
      <w:divBdr>
        <w:top w:val="none" w:sz="0" w:space="0" w:color="auto"/>
        <w:left w:val="none" w:sz="0" w:space="0" w:color="auto"/>
        <w:bottom w:val="none" w:sz="0" w:space="0" w:color="auto"/>
        <w:right w:val="none" w:sz="0" w:space="0" w:color="auto"/>
      </w:divBdr>
    </w:div>
    <w:div w:id="1953660549">
      <w:bodyDiv w:val="1"/>
      <w:marLeft w:val="0"/>
      <w:marRight w:val="0"/>
      <w:marTop w:val="0"/>
      <w:marBottom w:val="0"/>
      <w:divBdr>
        <w:top w:val="none" w:sz="0" w:space="0" w:color="auto"/>
        <w:left w:val="none" w:sz="0" w:space="0" w:color="auto"/>
        <w:bottom w:val="none" w:sz="0" w:space="0" w:color="auto"/>
        <w:right w:val="none" w:sz="0" w:space="0" w:color="auto"/>
      </w:divBdr>
    </w:div>
    <w:div w:id="1953708200">
      <w:bodyDiv w:val="1"/>
      <w:marLeft w:val="0"/>
      <w:marRight w:val="0"/>
      <w:marTop w:val="0"/>
      <w:marBottom w:val="0"/>
      <w:divBdr>
        <w:top w:val="none" w:sz="0" w:space="0" w:color="auto"/>
        <w:left w:val="none" w:sz="0" w:space="0" w:color="auto"/>
        <w:bottom w:val="none" w:sz="0" w:space="0" w:color="auto"/>
        <w:right w:val="none" w:sz="0" w:space="0" w:color="auto"/>
      </w:divBdr>
    </w:div>
    <w:div w:id="1953710263">
      <w:bodyDiv w:val="1"/>
      <w:marLeft w:val="0"/>
      <w:marRight w:val="0"/>
      <w:marTop w:val="0"/>
      <w:marBottom w:val="0"/>
      <w:divBdr>
        <w:top w:val="none" w:sz="0" w:space="0" w:color="auto"/>
        <w:left w:val="none" w:sz="0" w:space="0" w:color="auto"/>
        <w:bottom w:val="none" w:sz="0" w:space="0" w:color="auto"/>
        <w:right w:val="none" w:sz="0" w:space="0" w:color="auto"/>
      </w:divBdr>
    </w:div>
    <w:div w:id="1953782611">
      <w:bodyDiv w:val="1"/>
      <w:marLeft w:val="0"/>
      <w:marRight w:val="0"/>
      <w:marTop w:val="0"/>
      <w:marBottom w:val="0"/>
      <w:divBdr>
        <w:top w:val="none" w:sz="0" w:space="0" w:color="auto"/>
        <w:left w:val="none" w:sz="0" w:space="0" w:color="auto"/>
        <w:bottom w:val="none" w:sz="0" w:space="0" w:color="auto"/>
        <w:right w:val="none" w:sz="0" w:space="0" w:color="auto"/>
      </w:divBdr>
    </w:div>
    <w:div w:id="1953853084">
      <w:bodyDiv w:val="1"/>
      <w:marLeft w:val="0"/>
      <w:marRight w:val="0"/>
      <w:marTop w:val="0"/>
      <w:marBottom w:val="0"/>
      <w:divBdr>
        <w:top w:val="none" w:sz="0" w:space="0" w:color="auto"/>
        <w:left w:val="none" w:sz="0" w:space="0" w:color="auto"/>
        <w:bottom w:val="none" w:sz="0" w:space="0" w:color="auto"/>
        <w:right w:val="none" w:sz="0" w:space="0" w:color="auto"/>
      </w:divBdr>
    </w:div>
    <w:div w:id="1953897075">
      <w:bodyDiv w:val="1"/>
      <w:marLeft w:val="0"/>
      <w:marRight w:val="0"/>
      <w:marTop w:val="0"/>
      <w:marBottom w:val="0"/>
      <w:divBdr>
        <w:top w:val="none" w:sz="0" w:space="0" w:color="auto"/>
        <w:left w:val="none" w:sz="0" w:space="0" w:color="auto"/>
        <w:bottom w:val="none" w:sz="0" w:space="0" w:color="auto"/>
        <w:right w:val="none" w:sz="0" w:space="0" w:color="auto"/>
      </w:divBdr>
    </w:div>
    <w:div w:id="1953973843">
      <w:bodyDiv w:val="1"/>
      <w:marLeft w:val="0"/>
      <w:marRight w:val="0"/>
      <w:marTop w:val="0"/>
      <w:marBottom w:val="0"/>
      <w:divBdr>
        <w:top w:val="none" w:sz="0" w:space="0" w:color="auto"/>
        <w:left w:val="none" w:sz="0" w:space="0" w:color="auto"/>
        <w:bottom w:val="none" w:sz="0" w:space="0" w:color="auto"/>
        <w:right w:val="none" w:sz="0" w:space="0" w:color="auto"/>
      </w:divBdr>
    </w:div>
    <w:div w:id="1954049280">
      <w:bodyDiv w:val="1"/>
      <w:marLeft w:val="0"/>
      <w:marRight w:val="0"/>
      <w:marTop w:val="0"/>
      <w:marBottom w:val="0"/>
      <w:divBdr>
        <w:top w:val="none" w:sz="0" w:space="0" w:color="auto"/>
        <w:left w:val="none" w:sz="0" w:space="0" w:color="auto"/>
        <w:bottom w:val="none" w:sz="0" w:space="0" w:color="auto"/>
        <w:right w:val="none" w:sz="0" w:space="0" w:color="auto"/>
      </w:divBdr>
    </w:div>
    <w:div w:id="1954165161">
      <w:bodyDiv w:val="1"/>
      <w:marLeft w:val="0"/>
      <w:marRight w:val="0"/>
      <w:marTop w:val="0"/>
      <w:marBottom w:val="0"/>
      <w:divBdr>
        <w:top w:val="none" w:sz="0" w:space="0" w:color="auto"/>
        <w:left w:val="none" w:sz="0" w:space="0" w:color="auto"/>
        <w:bottom w:val="none" w:sz="0" w:space="0" w:color="auto"/>
        <w:right w:val="none" w:sz="0" w:space="0" w:color="auto"/>
      </w:divBdr>
    </w:div>
    <w:div w:id="1954172218">
      <w:bodyDiv w:val="1"/>
      <w:marLeft w:val="0"/>
      <w:marRight w:val="0"/>
      <w:marTop w:val="0"/>
      <w:marBottom w:val="0"/>
      <w:divBdr>
        <w:top w:val="none" w:sz="0" w:space="0" w:color="auto"/>
        <w:left w:val="none" w:sz="0" w:space="0" w:color="auto"/>
        <w:bottom w:val="none" w:sz="0" w:space="0" w:color="auto"/>
        <w:right w:val="none" w:sz="0" w:space="0" w:color="auto"/>
      </w:divBdr>
    </w:div>
    <w:div w:id="1954246862">
      <w:bodyDiv w:val="1"/>
      <w:marLeft w:val="0"/>
      <w:marRight w:val="0"/>
      <w:marTop w:val="0"/>
      <w:marBottom w:val="0"/>
      <w:divBdr>
        <w:top w:val="none" w:sz="0" w:space="0" w:color="auto"/>
        <w:left w:val="none" w:sz="0" w:space="0" w:color="auto"/>
        <w:bottom w:val="none" w:sz="0" w:space="0" w:color="auto"/>
        <w:right w:val="none" w:sz="0" w:space="0" w:color="auto"/>
      </w:divBdr>
    </w:div>
    <w:div w:id="1954288053">
      <w:bodyDiv w:val="1"/>
      <w:marLeft w:val="0"/>
      <w:marRight w:val="0"/>
      <w:marTop w:val="0"/>
      <w:marBottom w:val="0"/>
      <w:divBdr>
        <w:top w:val="none" w:sz="0" w:space="0" w:color="auto"/>
        <w:left w:val="none" w:sz="0" w:space="0" w:color="auto"/>
        <w:bottom w:val="none" w:sz="0" w:space="0" w:color="auto"/>
        <w:right w:val="none" w:sz="0" w:space="0" w:color="auto"/>
      </w:divBdr>
    </w:div>
    <w:div w:id="1954359256">
      <w:bodyDiv w:val="1"/>
      <w:marLeft w:val="0"/>
      <w:marRight w:val="0"/>
      <w:marTop w:val="0"/>
      <w:marBottom w:val="0"/>
      <w:divBdr>
        <w:top w:val="none" w:sz="0" w:space="0" w:color="auto"/>
        <w:left w:val="none" w:sz="0" w:space="0" w:color="auto"/>
        <w:bottom w:val="none" w:sz="0" w:space="0" w:color="auto"/>
        <w:right w:val="none" w:sz="0" w:space="0" w:color="auto"/>
      </w:divBdr>
    </w:div>
    <w:div w:id="1954437944">
      <w:bodyDiv w:val="1"/>
      <w:marLeft w:val="0"/>
      <w:marRight w:val="0"/>
      <w:marTop w:val="0"/>
      <w:marBottom w:val="0"/>
      <w:divBdr>
        <w:top w:val="none" w:sz="0" w:space="0" w:color="auto"/>
        <w:left w:val="none" w:sz="0" w:space="0" w:color="auto"/>
        <w:bottom w:val="none" w:sz="0" w:space="0" w:color="auto"/>
        <w:right w:val="none" w:sz="0" w:space="0" w:color="auto"/>
      </w:divBdr>
    </w:div>
    <w:div w:id="1954440114">
      <w:bodyDiv w:val="1"/>
      <w:marLeft w:val="0"/>
      <w:marRight w:val="0"/>
      <w:marTop w:val="0"/>
      <w:marBottom w:val="0"/>
      <w:divBdr>
        <w:top w:val="none" w:sz="0" w:space="0" w:color="auto"/>
        <w:left w:val="none" w:sz="0" w:space="0" w:color="auto"/>
        <w:bottom w:val="none" w:sz="0" w:space="0" w:color="auto"/>
        <w:right w:val="none" w:sz="0" w:space="0" w:color="auto"/>
      </w:divBdr>
    </w:div>
    <w:div w:id="1954481668">
      <w:bodyDiv w:val="1"/>
      <w:marLeft w:val="0"/>
      <w:marRight w:val="0"/>
      <w:marTop w:val="0"/>
      <w:marBottom w:val="0"/>
      <w:divBdr>
        <w:top w:val="none" w:sz="0" w:space="0" w:color="auto"/>
        <w:left w:val="none" w:sz="0" w:space="0" w:color="auto"/>
        <w:bottom w:val="none" w:sz="0" w:space="0" w:color="auto"/>
        <w:right w:val="none" w:sz="0" w:space="0" w:color="auto"/>
      </w:divBdr>
    </w:div>
    <w:div w:id="1954482358">
      <w:bodyDiv w:val="1"/>
      <w:marLeft w:val="0"/>
      <w:marRight w:val="0"/>
      <w:marTop w:val="0"/>
      <w:marBottom w:val="0"/>
      <w:divBdr>
        <w:top w:val="none" w:sz="0" w:space="0" w:color="auto"/>
        <w:left w:val="none" w:sz="0" w:space="0" w:color="auto"/>
        <w:bottom w:val="none" w:sz="0" w:space="0" w:color="auto"/>
        <w:right w:val="none" w:sz="0" w:space="0" w:color="auto"/>
      </w:divBdr>
    </w:div>
    <w:div w:id="1954552278">
      <w:bodyDiv w:val="1"/>
      <w:marLeft w:val="0"/>
      <w:marRight w:val="0"/>
      <w:marTop w:val="0"/>
      <w:marBottom w:val="0"/>
      <w:divBdr>
        <w:top w:val="none" w:sz="0" w:space="0" w:color="auto"/>
        <w:left w:val="none" w:sz="0" w:space="0" w:color="auto"/>
        <w:bottom w:val="none" w:sz="0" w:space="0" w:color="auto"/>
        <w:right w:val="none" w:sz="0" w:space="0" w:color="auto"/>
      </w:divBdr>
    </w:div>
    <w:div w:id="1954634933">
      <w:bodyDiv w:val="1"/>
      <w:marLeft w:val="0"/>
      <w:marRight w:val="0"/>
      <w:marTop w:val="0"/>
      <w:marBottom w:val="0"/>
      <w:divBdr>
        <w:top w:val="none" w:sz="0" w:space="0" w:color="auto"/>
        <w:left w:val="none" w:sz="0" w:space="0" w:color="auto"/>
        <w:bottom w:val="none" w:sz="0" w:space="0" w:color="auto"/>
        <w:right w:val="none" w:sz="0" w:space="0" w:color="auto"/>
      </w:divBdr>
    </w:div>
    <w:div w:id="1954701833">
      <w:bodyDiv w:val="1"/>
      <w:marLeft w:val="0"/>
      <w:marRight w:val="0"/>
      <w:marTop w:val="0"/>
      <w:marBottom w:val="0"/>
      <w:divBdr>
        <w:top w:val="none" w:sz="0" w:space="0" w:color="auto"/>
        <w:left w:val="none" w:sz="0" w:space="0" w:color="auto"/>
        <w:bottom w:val="none" w:sz="0" w:space="0" w:color="auto"/>
        <w:right w:val="none" w:sz="0" w:space="0" w:color="auto"/>
      </w:divBdr>
    </w:div>
    <w:div w:id="1954743960">
      <w:bodyDiv w:val="1"/>
      <w:marLeft w:val="0"/>
      <w:marRight w:val="0"/>
      <w:marTop w:val="0"/>
      <w:marBottom w:val="0"/>
      <w:divBdr>
        <w:top w:val="none" w:sz="0" w:space="0" w:color="auto"/>
        <w:left w:val="none" w:sz="0" w:space="0" w:color="auto"/>
        <w:bottom w:val="none" w:sz="0" w:space="0" w:color="auto"/>
        <w:right w:val="none" w:sz="0" w:space="0" w:color="auto"/>
      </w:divBdr>
    </w:div>
    <w:div w:id="1954748403">
      <w:bodyDiv w:val="1"/>
      <w:marLeft w:val="0"/>
      <w:marRight w:val="0"/>
      <w:marTop w:val="0"/>
      <w:marBottom w:val="0"/>
      <w:divBdr>
        <w:top w:val="none" w:sz="0" w:space="0" w:color="auto"/>
        <w:left w:val="none" w:sz="0" w:space="0" w:color="auto"/>
        <w:bottom w:val="none" w:sz="0" w:space="0" w:color="auto"/>
        <w:right w:val="none" w:sz="0" w:space="0" w:color="auto"/>
      </w:divBdr>
    </w:div>
    <w:div w:id="1954752850">
      <w:bodyDiv w:val="1"/>
      <w:marLeft w:val="0"/>
      <w:marRight w:val="0"/>
      <w:marTop w:val="0"/>
      <w:marBottom w:val="0"/>
      <w:divBdr>
        <w:top w:val="none" w:sz="0" w:space="0" w:color="auto"/>
        <w:left w:val="none" w:sz="0" w:space="0" w:color="auto"/>
        <w:bottom w:val="none" w:sz="0" w:space="0" w:color="auto"/>
        <w:right w:val="none" w:sz="0" w:space="0" w:color="auto"/>
      </w:divBdr>
    </w:div>
    <w:div w:id="1954823154">
      <w:bodyDiv w:val="1"/>
      <w:marLeft w:val="0"/>
      <w:marRight w:val="0"/>
      <w:marTop w:val="0"/>
      <w:marBottom w:val="0"/>
      <w:divBdr>
        <w:top w:val="none" w:sz="0" w:space="0" w:color="auto"/>
        <w:left w:val="none" w:sz="0" w:space="0" w:color="auto"/>
        <w:bottom w:val="none" w:sz="0" w:space="0" w:color="auto"/>
        <w:right w:val="none" w:sz="0" w:space="0" w:color="auto"/>
      </w:divBdr>
    </w:div>
    <w:div w:id="1954825325">
      <w:bodyDiv w:val="1"/>
      <w:marLeft w:val="0"/>
      <w:marRight w:val="0"/>
      <w:marTop w:val="0"/>
      <w:marBottom w:val="0"/>
      <w:divBdr>
        <w:top w:val="none" w:sz="0" w:space="0" w:color="auto"/>
        <w:left w:val="none" w:sz="0" w:space="0" w:color="auto"/>
        <w:bottom w:val="none" w:sz="0" w:space="0" w:color="auto"/>
        <w:right w:val="none" w:sz="0" w:space="0" w:color="auto"/>
      </w:divBdr>
    </w:div>
    <w:div w:id="1954827525">
      <w:bodyDiv w:val="1"/>
      <w:marLeft w:val="0"/>
      <w:marRight w:val="0"/>
      <w:marTop w:val="0"/>
      <w:marBottom w:val="0"/>
      <w:divBdr>
        <w:top w:val="none" w:sz="0" w:space="0" w:color="auto"/>
        <w:left w:val="none" w:sz="0" w:space="0" w:color="auto"/>
        <w:bottom w:val="none" w:sz="0" w:space="0" w:color="auto"/>
        <w:right w:val="none" w:sz="0" w:space="0" w:color="auto"/>
      </w:divBdr>
    </w:div>
    <w:div w:id="1954943065">
      <w:bodyDiv w:val="1"/>
      <w:marLeft w:val="0"/>
      <w:marRight w:val="0"/>
      <w:marTop w:val="0"/>
      <w:marBottom w:val="0"/>
      <w:divBdr>
        <w:top w:val="none" w:sz="0" w:space="0" w:color="auto"/>
        <w:left w:val="none" w:sz="0" w:space="0" w:color="auto"/>
        <w:bottom w:val="none" w:sz="0" w:space="0" w:color="auto"/>
        <w:right w:val="none" w:sz="0" w:space="0" w:color="auto"/>
      </w:divBdr>
    </w:div>
    <w:div w:id="1955088041">
      <w:bodyDiv w:val="1"/>
      <w:marLeft w:val="0"/>
      <w:marRight w:val="0"/>
      <w:marTop w:val="0"/>
      <w:marBottom w:val="0"/>
      <w:divBdr>
        <w:top w:val="none" w:sz="0" w:space="0" w:color="auto"/>
        <w:left w:val="none" w:sz="0" w:space="0" w:color="auto"/>
        <w:bottom w:val="none" w:sz="0" w:space="0" w:color="auto"/>
        <w:right w:val="none" w:sz="0" w:space="0" w:color="auto"/>
      </w:divBdr>
    </w:div>
    <w:div w:id="1955090851">
      <w:bodyDiv w:val="1"/>
      <w:marLeft w:val="0"/>
      <w:marRight w:val="0"/>
      <w:marTop w:val="0"/>
      <w:marBottom w:val="0"/>
      <w:divBdr>
        <w:top w:val="none" w:sz="0" w:space="0" w:color="auto"/>
        <w:left w:val="none" w:sz="0" w:space="0" w:color="auto"/>
        <w:bottom w:val="none" w:sz="0" w:space="0" w:color="auto"/>
        <w:right w:val="none" w:sz="0" w:space="0" w:color="auto"/>
      </w:divBdr>
    </w:div>
    <w:div w:id="1955093225">
      <w:bodyDiv w:val="1"/>
      <w:marLeft w:val="0"/>
      <w:marRight w:val="0"/>
      <w:marTop w:val="0"/>
      <w:marBottom w:val="0"/>
      <w:divBdr>
        <w:top w:val="none" w:sz="0" w:space="0" w:color="auto"/>
        <w:left w:val="none" w:sz="0" w:space="0" w:color="auto"/>
        <w:bottom w:val="none" w:sz="0" w:space="0" w:color="auto"/>
        <w:right w:val="none" w:sz="0" w:space="0" w:color="auto"/>
      </w:divBdr>
    </w:div>
    <w:div w:id="1955139087">
      <w:bodyDiv w:val="1"/>
      <w:marLeft w:val="0"/>
      <w:marRight w:val="0"/>
      <w:marTop w:val="0"/>
      <w:marBottom w:val="0"/>
      <w:divBdr>
        <w:top w:val="none" w:sz="0" w:space="0" w:color="auto"/>
        <w:left w:val="none" w:sz="0" w:space="0" w:color="auto"/>
        <w:bottom w:val="none" w:sz="0" w:space="0" w:color="auto"/>
        <w:right w:val="none" w:sz="0" w:space="0" w:color="auto"/>
      </w:divBdr>
    </w:div>
    <w:div w:id="1955163509">
      <w:bodyDiv w:val="1"/>
      <w:marLeft w:val="0"/>
      <w:marRight w:val="0"/>
      <w:marTop w:val="0"/>
      <w:marBottom w:val="0"/>
      <w:divBdr>
        <w:top w:val="none" w:sz="0" w:space="0" w:color="auto"/>
        <w:left w:val="none" w:sz="0" w:space="0" w:color="auto"/>
        <w:bottom w:val="none" w:sz="0" w:space="0" w:color="auto"/>
        <w:right w:val="none" w:sz="0" w:space="0" w:color="auto"/>
      </w:divBdr>
    </w:div>
    <w:div w:id="1955167315">
      <w:bodyDiv w:val="1"/>
      <w:marLeft w:val="0"/>
      <w:marRight w:val="0"/>
      <w:marTop w:val="0"/>
      <w:marBottom w:val="0"/>
      <w:divBdr>
        <w:top w:val="none" w:sz="0" w:space="0" w:color="auto"/>
        <w:left w:val="none" w:sz="0" w:space="0" w:color="auto"/>
        <w:bottom w:val="none" w:sz="0" w:space="0" w:color="auto"/>
        <w:right w:val="none" w:sz="0" w:space="0" w:color="auto"/>
      </w:divBdr>
    </w:div>
    <w:div w:id="1955167793">
      <w:bodyDiv w:val="1"/>
      <w:marLeft w:val="0"/>
      <w:marRight w:val="0"/>
      <w:marTop w:val="0"/>
      <w:marBottom w:val="0"/>
      <w:divBdr>
        <w:top w:val="none" w:sz="0" w:space="0" w:color="auto"/>
        <w:left w:val="none" w:sz="0" w:space="0" w:color="auto"/>
        <w:bottom w:val="none" w:sz="0" w:space="0" w:color="auto"/>
        <w:right w:val="none" w:sz="0" w:space="0" w:color="auto"/>
      </w:divBdr>
    </w:div>
    <w:div w:id="1955214110">
      <w:bodyDiv w:val="1"/>
      <w:marLeft w:val="0"/>
      <w:marRight w:val="0"/>
      <w:marTop w:val="0"/>
      <w:marBottom w:val="0"/>
      <w:divBdr>
        <w:top w:val="none" w:sz="0" w:space="0" w:color="auto"/>
        <w:left w:val="none" w:sz="0" w:space="0" w:color="auto"/>
        <w:bottom w:val="none" w:sz="0" w:space="0" w:color="auto"/>
        <w:right w:val="none" w:sz="0" w:space="0" w:color="auto"/>
      </w:divBdr>
    </w:div>
    <w:div w:id="1955551221">
      <w:bodyDiv w:val="1"/>
      <w:marLeft w:val="0"/>
      <w:marRight w:val="0"/>
      <w:marTop w:val="0"/>
      <w:marBottom w:val="0"/>
      <w:divBdr>
        <w:top w:val="none" w:sz="0" w:space="0" w:color="auto"/>
        <w:left w:val="none" w:sz="0" w:space="0" w:color="auto"/>
        <w:bottom w:val="none" w:sz="0" w:space="0" w:color="auto"/>
        <w:right w:val="none" w:sz="0" w:space="0" w:color="auto"/>
      </w:divBdr>
    </w:div>
    <w:div w:id="1955598284">
      <w:bodyDiv w:val="1"/>
      <w:marLeft w:val="0"/>
      <w:marRight w:val="0"/>
      <w:marTop w:val="0"/>
      <w:marBottom w:val="0"/>
      <w:divBdr>
        <w:top w:val="none" w:sz="0" w:space="0" w:color="auto"/>
        <w:left w:val="none" w:sz="0" w:space="0" w:color="auto"/>
        <w:bottom w:val="none" w:sz="0" w:space="0" w:color="auto"/>
        <w:right w:val="none" w:sz="0" w:space="0" w:color="auto"/>
      </w:divBdr>
    </w:div>
    <w:div w:id="1955671178">
      <w:bodyDiv w:val="1"/>
      <w:marLeft w:val="0"/>
      <w:marRight w:val="0"/>
      <w:marTop w:val="0"/>
      <w:marBottom w:val="0"/>
      <w:divBdr>
        <w:top w:val="none" w:sz="0" w:space="0" w:color="auto"/>
        <w:left w:val="none" w:sz="0" w:space="0" w:color="auto"/>
        <w:bottom w:val="none" w:sz="0" w:space="0" w:color="auto"/>
        <w:right w:val="none" w:sz="0" w:space="0" w:color="auto"/>
      </w:divBdr>
    </w:div>
    <w:div w:id="1955936207">
      <w:bodyDiv w:val="1"/>
      <w:marLeft w:val="0"/>
      <w:marRight w:val="0"/>
      <w:marTop w:val="0"/>
      <w:marBottom w:val="0"/>
      <w:divBdr>
        <w:top w:val="none" w:sz="0" w:space="0" w:color="auto"/>
        <w:left w:val="none" w:sz="0" w:space="0" w:color="auto"/>
        <w:bottom w:val="none" w:sz="0" w:space="0" w:color="auto"/>
        <w:right w:val="none" w:sz="0" w:space="0" w:color="auto"/>
      </w:divBdr>
    </w:div>
    <w:div w:id="1955943853">
      <w:bodyDiv w:val="1"/>
      <w:marLeft w:val="0"/>
      <w:marRight w:val="0"/>
      <w:marTop w:val="0"/>
      <w:marBottom w:val="0"/>
      <w:divBdr>
        <w:top w:val="none" w:sz="0" w:space="0" w:color="auto"/>
        <w:left w:val="none" w:sz="0" w:space="0" w:color="auto"/>
        <w:bottom w:val="none" w:sz="0" w:space="0" w:color="auto"/>
        <w:right w:val="none" w:sz="0" w:space="0" w:color="auto"/>
      </w:divBdr>
    </w:div>
    <w:div w:id="1955944804">
      <w:bodyDiv w:val="1"/>
      <w:marLeft w:val="0"/>
      <w:marRight w:val="0"/>
      <w:marTop w:val="0"/>
      <w:marBottom w:val="0"/>
      <w:divBdr>
        <w:top w:val="none" w:sz="0" w:space="0" w:color="auto"/>
        <w:left w:val="none" w:sz="0" w:space="0" w:color="auto"/>
        <w:bottom w:val="none" w:sz="0" w:space="0" w:color="auto"/>
        <w:right w:val="none" w:sz="0" w:space="0" w:color="auto"/>
      </w:divBdr>
    </w:div>
    <w:div w:id="1956137986">
      <w:bodyDiv w:val="1"/>
      <w:marLeft w:val="0"/>
      <w:marRight w:val="0"/>
      <w:marTop w:val="0"/>
      <w:marBottom w:val="0"/>
      <w:divBdr>
        <w:top w:val="none" w:sz="0" w:space="0" w:color="auto"/>
        <w:left w:val="none" w:sz="0" w:space="0" w:color="auto"/>
        <w:bottom w:val="none" w:sz="0" w:space="0" w:color="auto"/>
        <w:right w:val="none" w:sz="0" w:space="0" w:color="auto"/>
      </w:divBdr>
    </w:div>
    <w:div w:id="1956206468">
      <w:bodyDiv w:val="1"/>
      <w:marLeft w:val="0"/>
      <w:marRight w:val="0"/>
      <w:marTop w:val="0"/>
      <w:marBottom w:val="0"/>
      <w:divBdr>
        <w:top w:val="none" w:sz="0" w:space="0" w:color="auto"/>
        <w:left w:val="none" w:sz="0" w:space="0" w:color="auto"/>
        <w:bottom w:val="none" w:sz="0" w:space="0" w:color="auto"/>
        <w:right w:val="none" w:sz="0" w:space="0" w:color="auto"/>
      </w:divBdr>
    </w:div>
    <w:div w:id="1956213042">
      <w:bodyDiv w:val="1"/>
      <w:marLeft w:val="0"/>
      <w:marRight w:val="0"/>
      <w:marTop w:val="0"/>
      <w:marBottom w:val="0"/>
      <w:divBdr>
        <w:top w:val="none" w:sz="0" w:space="0" w:color="auto"/>
        <w:left w:val="none" w:sz="0" w:space="0" w:color="auto"/>
        <w:bottom w:val="none" w:sz="0" w:space="0" w:color="auto"/>
        <w:right w:val="none" w:sz="0" w:space="0" w:color="auto"/>
      </w:divBdr>
    </w:div>
    <w:div w:id="1956330861">
      <w:bodyDiv w:val="1"/>
      <w:marLeft w:val="0"/>
      <w:marRight w:val="0"/>
      <w:marTop w:val="0"/>
      <w:marBottom w:val="0"/>
      <w:divBdr>
        <w:top w:val="none" w:sz="0" w:space="0" w:color="auto"/>
        <w:left w:val="none" w:sz="0" w:space="0" w:color="auto"/>
        <w:bottom w:val="none" w:sz="0" w:space="0" w:color="auto"/>
        <w:right w:val="none" w:sz="0" w:space="0" w:color="auto"/>
      </w:divBdr>
    </w:div>
    <w:div w:id="1956398033">
      <w:bodyDiv w:val="1"/>
      <w:marLeft w:val="0"/>
      <w:marRight w:val="0"/>
      <w:marTop w:val="0"/>
      <w:marBottom w:val="0"/>
      <w:divBdr>
        <w:top w:val="none" w:sz="0" w:space="0" w:color="auto"/>
        <w:left w:val="none" w:sz="0" w:space="0" w:color="auto"/>
        <w:bottom w:val="none" w:sz="0" w:space="0" w:color="auto"/>
        <w:right w:val="none" w:sz="0" w:space="0" w:color="auto"/>
      </w:divBdr>
    </w:div>
    <w:div w:id="1956402551">
      <w:bodyDiv w:val="1"/>
      <w:marLeft w:val="0"/>
      <w:marRight w:val="0"/>
      <w:marTop w:val="0"/>
      <w:marBottom w:val="0"/>
      <w:divBdr>
        <w:top w:val="none" w:sz="0" w:space="0" w:color="auto"/>
        <w:left w:val="none" w:sz="0" w:space="0" w:color="auto"/>
        <w:bottom w:val="none" w:sz="0" w:space="0" w:color="auto"/>
        <w:right w:val="none" w:sz="0" w:space="0" w:color="auto"/>
      </w:divBdr>
    </w:div>
    <w:div w:id="1956405388">
      <w:bodyDiv w:val="1"/>
      <w:marLeft w:val="0"/>
      <w:marRight w:val="0"/>
      <w:marTop w:val="0"/>
      <w:marBottom w:val="0"/>
      <w:divBdr>
        <w:top w:val="none" w:sz="0" w:space="0" w:color="auto"/>
        <w:left w:val="none" w:sz="0" w:space="0" w:color="auto"/>
        <w:bottom w:val="none" w:sz="0" w:space="0" w:color="auto"/>
        <w:right w:val="none" w:sz="0" w:space="0" w:color="auto"/>
      </w:divBdr>
    </w:div>
    <w:div w:id="1956407470">
      <w:bodyDiv w:val="1"/>
      <w:marLeft w:val="0"/>
      <w:marRight w:val="0"/>
      <w:marTop w:val="0"/>
      <w:marBottom w:val="0"/>
      <w:divBdr>
        <w:top w:val="none" w:sz="0" w:space="0" w:color="auto"/>
        <w:left w:val="none" w:sz="0" w:space="0" w:color="auto"/>
        <w:bottom w:val="none" w:sz="0" w:space="0" w:color="auto"/>
        <w:right w:val="none" w:sz="0" w:space="0" w:color="auto"/>
      </w:divBdr>
    </w:div>
    <w:div w:id="1956524130">
      <w:bodyDiv w:val="1"/>
      <w:marLeft w:val="0"/>
      <w:marRight w:val="0"/>
      <w:marTop w:val="0"/>
      <w:marBottom w:val="0"/>
      <w:divBdr>
        <w:top w:val="none" w:sz="0" w:space="0" w:color="auto"/>
        <w:left w:val="none" w:sz="0" w:space="0" w:color="auto"/>
        <w:bottom w:val="none" w:sz="0" w:space="0" w:color="auto"/>
        <w:right w:val="none" w:sz="0" w:space="0" w:color="auto"/>
      </w:divBdr>
    </w:div>
    <w:div w:id="1956591633">
      <w:bodyDiv w:val="1"/>
      <w:marLeft w:val="0"/>
      <w:marRight w:val="0"/>
      <w:marTop w:val="0"/>
      <w:marBottom w:val="0"/>
      <w:divBdr>
        <w:top w:val="none" w:sz="0" w:space="0" w:color="auto"/>
        <w:left w:val="none" w:sz="0" w:space="0" w:color="auto"/>
        <w:bottom w:val="none" w:sz="0" w:space="0" w:color="auto"/>
        <w:right w:val="none" w:sz="0" w:space="0" w:color="auto"/>
      </w:divBdr>
    </w:div>
    <w:div w:id="1956592048">
      <w:bodyDiv w:val="1"/>
      <w:marLeft w:val="0"/>
      <w:marRight w:val="0"/>
      <w:marTop w:val="0"/>
      <w:marBottom w:val="0"/>
      <w:divBdr>
        <w:top w:val="none" w:sz="0" w:space="0" w:color="auto"/>
        <w:left w:val="none" w:sz="0" w:space="0" w:color="auto"/>
        <w:bottom w:val="none" w:sz="0" w:space="0" w:color="auto"/>
        <w:right w:val="none" w:sz="0" w:space="0" w:color="auto"/>
      </w:divBdr>
    </w:div>
    <w:div w:id="1956596852">
      <w:bodyDiv w:val="1"/>
      <w:marLeft w:val="0"/>
      <w:marRight w:val="0"/>
      <w:marTop w:val="0"/>
      <w:marBottom w:val="0"/>
      <w:divBdr>
        <w:top w:val="none" w:sz="0" w:space="0" w:color="auto"/>
        <w:left w:val="none" w:sz="0" w:space="0" w:color="auto"/>
        <w:bottom w:val="none" w:sz="0" w:space="0" w:color="auto"/>
        <w:right w:val="none" w:sz="0" w:space="0" w:color="auto"/>
      </w:divBdr>
    </w:div>
    <w:div w:id="1956716845">
      <w:bodyDiv w:val="1"/>
      <w:marLeft w:val="0"/>
      <w:marRight w:val="0"/>
      <w:marTop w:val="0"/>
      <w:marBottom w:val="0"/>
      <w:divBdr>
        <w:top w:val="none" w:sz="0" w:space="0" w:color="auto"/>
        <w:left w:val="none" w:sz="0" w:space="0" w:color="auto"/>
        <w:bottom w:val="none" w:sz="0" w:space="0" w:color="auto"/>
        <w:right w:val="none" w:sz="0" w:space="0" w:color="auto"/>
      </w:divBdr>
    </w:div>
    <w:div w:id="1956718726">
      <w:bodyDiv w:val="1"/>
      <w:marLeft w:val="0"/>
      <w:marRight w:val="0"/>
      <w:marTop w:val="0"/>
      <w:marBottom w:val="0"/>
      <w:divBdr>
        <w:top w:val="none" w:sz="0" w:space="0" w:color="auto"/>
        <w:left w:val="none" w:sz="0" w:space="0" w:color="auto"/>
        <w:bottom w:val="none" w:sz="0" w:space="0" w:color="auto"/>
        <w:right w:val="none" w:sz="0" w:space="0" w:color="auto"/>
      </w:divBdr>
    </w:div>
    <w:div w:id="1956784404">
      <w:bodyDiv w:val="1"/>
      <w:marLeft w:val="0"/>
      <w:marRight w:val="0"/>
      <w:marTop w:val="0"/>
      <w:marBottom w:val="0"/>
      <w:divBdr>
        <w:top w:val="none" w:sz="0" w:space="0" w:color="auto"/>
        <w:left w:val="none" w:sz="0" w:space="0" w:color="auto"/>
        <w:bottom w:val="none" w:sz="0" w:space="0" w:color="auto"/>
        <w:right w:val="none" w:sz="0" w:space="0" w:color="auto"/>
      </w:divBdr>
    </w:div>
    <w:div w:id="1956788785">
      <w:bodyDiv w:val="1"/>
      <w:marLeft w:val="0"/>
      <w:marRight w:val="0"/>
      <w:marTop w:val="0"/>
      <w:marBottom w:val="0"/>
      <w:divBdr>
        <w:top w:val="none" w:sz="0" w:space="0" w:color="auto"/>
        <w:left w:val="none" w:sz="0" w:space="0" w:color="auto"/>
        <w:bottom w:val="none" w:sz="0" w:space="0" w:color="auto"/>
        <w:right w:val="none" w:sz="0" w:space="0" w:color="auto"/>
      </w:divBdr>
    </w:div>
    <w:div w:id="1956861281">
      <w:bodyDiv w:val="1"/>
      <w:marLeft w:val="0"/>
      <w:marRight w:val="0"/>
      <w:marTop w:val="0"/>
      <w:marBottom w:val="0"/>
      <w:divBdr>
        <w:top w:val="none" w:sz="0" w:space="0" w:color="auto"/>
        <w:left w:val="none" w:sz="0" w:space="0" w:color="auto"/>
        <w:bottom w:val="none" w:sz="0" w:space="0" w:color="auto"/>
        <w:right w:val="none" w:sz="0" w:space="0" w:color="auto"/>
      </w:divBdr>
    </w:div>
    <w:div w:id="1956868876">
      <w:bodyDiv w:val="1"/>
      <w:marLeft w:val="0"/>
      <w:marRight w:val="0"/>
      <w:marTop w:val="0"/>
      <w:marBottom w:val="0"/>
      <w:divBdr>
        <w:top w:val="none" w:sz="0" w:space="0" w:color="auto"/>
        <w:left w:val="none" w:sz="0" w:space="0" w:color="auto"/>
        <w:bottom w:val="none" w:sz="0" w:space="0" w:color="auto"/>
        <w:right w:val="none" w:sz="0" w:space="0" w:color="auto"/>
      </w:divBdr>
    </w:div>
    <w:div w:id="1956978487">
      <w:bodyDiv w:val="1"/>
      <w:marLeft w:val="0"/>
      <w:marRight w:val="0"/>
      <w:marTop w:val="0"/>
      <w:marBottom w:val="0"/>
      <w:divBdr>
        <w:top w:val="none" w:sz="0" w:space="0" w:color="auto"/>
        <w:left w:val="none" w:sz="0" w:space="0" w:color="auto"/>
        <w:bottom w:val="none" w:sz="0" w:space="0" w:color="auto"/>
        <w:right w:val="none" w:sz="0" w:space="0" w:color="auto"/>
      </w:divBdr>
    </w:div>
    <w:div w:id="1957055843">
      <w:bodyDiv w:val="1"/>
      <w:marLeft w:val="0"/>
      <w:marRight w:val="0"/>
      <w:marTop w:val="0"/>
      <w:marBottom w:val="0"/>
      <w:divBdr>
        <w:top w:val="none" w:sz="0" w:space="0" w:color="auto"/>
        <w:left w:val="none" w:sz="0" w:space="0" w:color="auto"/>
        <w:bottom w:val="none" w:sz="0" w:space="0" w:color="auto"/>
        <w:right w:val="none" w:sz="0" w:space="0" w:color="auto"/>
      </w:divBdr>
    </w:div>
    <w:div w:id="1957248447">
      <w:bodyDiv w:val="1"/>
      <w:marLeft w:val="0"/>
      <w:marRight w:val="0"/>
      <w:marTop w:val="0"/>
      <w:marBottom w:val="0"/>
      <w:divBdr>
        <w:top w:val="none" w:sz="0" w:space="0" w:color="auto"/>
        <w:left w:val="none" w:sz="0" w:space="0" w:color="auto"/>
        <w:bottom w:val="none" w:sz="0" w:space="0" w:color="auto"/>
        <w:right w:val="none" w:sz="0" w:space="0" w:color="auto"/>
      </w:divBdr>
    </w:div>
    <w:div w:id="1957250573">
      <w:bodyDiv w:val="1"/>
      <w:marLeft w:val="0"/>
      <w:marRight w:val="0"/>
      <w:marTop w:val="0"/>
      <w:marBottom w:val="0"/>
      <w:divBdr>
        <w:top w:val="none" w:sz="0" w:space="0" w:color="auto"/>
        <w:left w:val="none" w:sz="0" w:space="0" w:color="auto"/>
        <w:bottom w:val="none" w:sz="0" w:space="0" w:color="auto"/>
        <w:right w:val="none" w:sz="0" w:space="0" w:color="auto"/>
      </w:divBdr>
    </w:div>
    <w:div w:id="1957328756">
      <w:bodyDiv w:val="1"/>
      <w:marLeft w:val="0"/>
      <w:marRight w:val="0"/>
      <w:marTop w:val="0"/>
      <w:marBottom w:val="0"/>
      <w:divBdr>
        <w:top w:val="none" w:sz="0" w:space="0" w:color="auto"/>
        <w:left w:val="none" w:sz="0" w:space="0" w:color="auto"/>
        <w:bottom w:val="none" w:sz="0" w:space="0" w:color="auto"/>
        <w:right w:val="none" w:sz="0" w:space="0" w:color="auto"/>
      </w:divBdr>
    </w:div>
    <w:div w:id="1957369079">
      <w:bodyDiv w:val="1"/>
      <w:marLeft w:val="0"/>
      <w:marRight w:val="0"/>
      <w:marTop w:val="0"/>
      <w:marBottom w:val="0"/>
      <w:divBdr>
        <w:top w:val="none" w:sz="0" w:space="0" w:color="auto"/>
        <w:left w:val="none" w:sz="0" w:space="0" w:color="auto"/>
        <w:bottom w:val="none" w:sz="0" w:space="0" w:color="auto"/>
        <w:right w:val="none" w:sz="0" w:space="0" w:color="auto"/>
      </w:divBdr>
    </w:div>
    <w:div w:id="1957515063">
      <w:bodyDiv w:val="1"/>
      <w:marLeft w:val="0"/>
      <w:marRight w:val="0"/>
      <w:marTop w:val="0"/>
      <w:marBottom w:val="0"/>
      <w:divBdr>
        <w:top w:val="none" w:sz="0" w:space="0" w:color="auto"/>
        <w:left w:val="none" w:sz="0" w:space="0" w:color="auto"/>
        <w:bottom w:val="none" w:sz="0" w:space="0" w:color="auto"/>
        <w:right w:val="none" w:sz="0" w:space="0" w:color="auto"/>
      </w:divBdr>
    </w:div>
    <w:div w:id="1957566276">
      <w:bodyDiv w:val="1"/>
      <w:marLeft w:val="0"/>
      <w:marRight w:val="0"/>
      <w:marTop w:val="0"/>
      <w:marBottom w:val="0"/>
      <w:divBdr>
        <w:top w:val="none" w:sz="0" w:space="0" w:color="auto"/>
        <w:left w:val="none" w:sz="0" w:space="0" w:color="auto"/>
        <w:bottom w:val="none" w:sz="0" w:space="0" w:color="auto"/>
        <w:right w:val="none" w:sz="0" w:space="0" w:color="auto"/>
      </w:divBdr>
    </w:div>
    <w:div w:id="1957903497">
      <w:bodyDiv w:val="1"/>
      <w:marLeft w:val="0"/>
      <w:marRight w:val="0"/>
      <w:marTop w:val="0"/>
      <w:marBottom w:val="0"/>
      <w:divBdr>
        <w:top w:val="none" w:sz="0" w:space="0" w:color="auto"/>
        <w:left w:val="none" w:sz="0" w:space="0" w:color="auto"/>
        <w:bottom w:val="none" w:sz="0" w:space="0" w:color="auto"/>
        <w:right w:val="none" w:sz="0" w:space="0" w:color="auto"/>
      </w:divBdr>
    </w:div>
    <w:div w:id="1957979607">
      <w:bodyDiv w:val="1"/>
      <w:marLeft w:val="0"/>
      <w:marRight w:val="0"/>
      <w:marTop w:val="0"/>
      <w:marBottom w:val="0"/>
      <w:divBdr>
        <w:top w:val="none" w:sz="0" w:space="0" w:color="auto"/>
        <w:left w:val="none" w:sz="0" w:space="0" w:color="auto"/>
        <w:bottom w:val="none" w:sz="0" w:space="0" w:color="auto"/>
        <w:right w:val="none" w:sz="0" w:space="0" w:color="auto"/>
      </w:divBdr>
    </w:div>
    <w:div w:id="1957980513">
      <w:bodyDiv w:val="1"/>
      <w:marLeft w:val="0"/>
      <w:marRight w:val="0"/>
      <w:marTop w:val="0"/>
      <w:marBottom w:val="0"/>
      <w:divBdr>
        <w:top w:val="none" w:sz="0" w:space="0" w:color="auto"/>
        <w:left w:val="none" w:sz="0" w:space="0" w:color="auto"/>
        <w:bottom w:val="none" w:sz="0" w:space="0" w:color="auto"/>
        <w:right w:val="none" w:sz="0" w:space="0" w:color="auto"/>
      </w:divBdr>
    </w:div>
    <w:div w:id="1957982178">
      <w:bodyDiv w:val="1"/>
      <w:marLeft w:val="0"/>
      <w:marRight w:val="0"/>
      <w:marTop w:val="0"/>
      <w:marBottom w:val="0"/>
      <w:divBdr>
        <w:top w:val="none" w:sz="0" w:space="0" w:color="auto"/>
        <w:left w:val="none" w:sz="0" w:space="0" w:color="auto"/>
        <w:bottom w:val="none" w:sz="0" w:space="0" w:color="auto"/>
        <w:right w:val="none" w:sz="0" w:space="0" w:color="auto"/>
      </w:divBdr>
    </w:div>
    <w:div w:id="1957985737">
      <w:bodyDiv w:val="1"/>
      <w:marLeft w:val="0"/>
      <w:marRight w:val="0"/>
      <w:marTop w:val="0"/>
      <w:marBottom w:val="0"/>
      <w:divBdr>
        <w:top w:val="none" w:sz="0" w:space="0" w:color="auto"/>
        <w:left w:val="none" w:sz="0" w:space="0" w:color="auto"/>
        <w:bottom w:val="none" w:sz="0" w:space="0" w:color="auto"/>
        <w:right w:val="none" w:sz="0" w:space="0" w:color="auto"/>
      </w:divBdr>
    </w:div>
    <w:div w:id="1958019896">
      <w:bodyDiv w:val="1"/>
      <w:marLeft w:val="0"/>
      <w:marRight w:val="0"/>
      <w:marTop w:val="0"/>
      <w:marBottom w:val="0"/>
      <w:divBdr>
        <w:top w:val="none" w:sz="0" w:space="0" w:color="auto"/>
        <w:left w:val="none" w:sz="0" w:space="0" w:color="auto"/>
        <w:bottom w:val="none" w:sz="0" w:space="0" w:color="auto"/>
        <w:right w:val="none" w:sz="0" w:space="0" w:color="auto"/>
      </w:divBdr>
    </w:div>
    <w:div w:id="1958022317">
      <w:bodyDiv w:val="1"/>
      <w:marLeft w:val="0"/>
      <w:marRight w:val="0"/>
      <w:marTop w:val="0"/>
      <w:marBottom w:val="0"/>
      <w:divBdr>
        <w:top w:val="none" w:sz="0" w:space="0" w:color="auto"/>
        <w:left w:val="none" w:sz="0" w:space="0" w:color="auto"/>
        <w:bottom w:val="none" w:sz="0" w:space="0" w:color="auto"/>
        <w:right w:val="none" w:sz="0" w:space="0" w:color="auto"/>
      </w:divBdr>
    </w:div>
    <w:div w:id="1958028248">
      <w:bodyDiv w:val="1"/>
      <w:marLeft w:val="0"/>
      <w:marRight w:val="0"/>
      <w:marTop w:val="0"/>
      <w:marBottom w:val="0"/>
      <w:divBdr>
        <w:top w:val="none" w:sz="0" w:space="0" w:color="auto"/>
        <w:left w:val="none" w:sz="0" w:space="0" w:color="auto"/>
        <w:bottom w:val="none" w:sz="0" w:space="0" w:color="auto"/>
        <w:right w:val="none" w:sz="0" w:space="0" w:color="auto"/>
      </w:divBdr>
    </w:div>
    <w:div w:id="1958096930">
      <w:bodyDiv w:val="1"/>
      <w:marLeft w:val="0"/>
      <w:marRight w:val="0"/>
      <w:marTop w:val="0"/>
      <w:marBottom w:val="0"/>
      <w:divBdr>
        <w:top w:val="none" w:sz="0" w:space="0" w:color="auto"/>
        <w:left w:val="none" w:sz="0" w:space="0" w:color="auto"/>
        <w:bottom w:val="none" w:sz="0" w:space="0" w:color="auto"/>
        <w:right w:val="none" w:sz="0" w:space="0" w:color="auto"/>
      </w:divBdr>
    </w:div>
    <w:div w:id="1958291688">
      <w:bodyDiv w:val="1"/>
      <w:marLeft w:val="0"/>
      <w:marRight w:val="0"/>
      <w:marTop w:val="0"/>
      <w:marBottom w:val="0"/>
      <w:divBdr>
        <w:top w:val="none" w:sz="0" w:space="0" w:color="auto"/>
        <w:left w:val="none" w:sz="0" w:space="0" w:color="auto"/>
        <w:bottom w:val="none" w:sz="0" w:space="0" w:color="auto"/>
        <w:right w:val="none" w:sz="0" w:space="0" w:color="auto"/>
      </w:divBdr>
    </w:div>
    <w:div w:id="1958365634">
      <w:bodyDiv w:val="1"/>
      <w:marLeft w:val="0"/>
      <w:marRight w:val="0"/>
      <w:marTop w:val="0"/>
      <w:marBottom w:val="0"/>
      <w:divBdr>
        <w:top w:val="none" w:sz="0" w:space="0" w:color="auto"/>
        <w:left w:val="none" w:sz="0" w:space="0" w:color="auto"/>
        <w:bottom w:val="none" w:sz="0" w:space="0" w:color="auto"/>
        <w:right w:val="none" w:sz="0" w:space="0" w:color="auto"/>
      </w:divBdr>
    </w:div>
    <w:div w:id="1958370531">
      <w:bodyDiv w:val="1"/>
      <w:marLeft w:val="0"/>
      <w:marRight w:val="0"/>
      <w:marTop w:val="0"/>
      <w:marBottom w:val="0"/>
      <w:divBdr>
        <w:top w:val="none" w:sz="0" w:space="0" w:color="auto"/>
        <w:left w:val="none" w:sz="0" w:space="0" w:color="auto"/>
        <w:bottom w:val="none" w:sz="0" w:space="0" w:color="auto"/>
        <w:right w:val="none" w:sz="0" w:space="0" w:color="auto"/>
      </w:divBdr>
    </w:div>
    <w:div w:id="1958371537">
      <w:bodyDiv w:val="1"/>
      <w:marLeft w:val="0"/>
      <w:marRight w:val="0"/>
      <w:marTop w:val="0"/>
      <w:marBottom w:val="0"/>
      <w:divBdr>
        <w:top w:val="none" w:sz="0" w:space="0" w:color="auto"/>
        <w:left w:val="none" w:sz="0" w:space="0" w:color="auto"/>
        <w:bottom w:val="none" w:sz="0" w:space="0" w:color="auto"/>
        <w:right w:val="none" w:sz="0" w:space="0" w:color="auto"/>
      </w:divBdr>
    </w:div>
    <w:div w:id="1958414131">
      <w:bodyDiv w:val="1"/>
      <w:marLeft w:val="0"/>
      <w:marRight w:val="0"/>
      <w:marTop w:val="0"/>
      <w:marBottom w:val="0"/>
      <w:divBdr>
        <w:top w:val="none" w:sz="0" w:space="0" w:color="auto"/>
        <w:left w:val="none" w:sz="0" w:space="0" w:color="auto"/>
        <w:bottom w:val="none" w:sz="0" w:space="0" w:color="auto"/>
        <w:right w:val="none" w:sz="0" w:space="0" w:color="auto"/>
      </w:divBdr>
    </w:div>
    <w:div w:id="1958482147">
      <w:bodyDiv w:val="1"/>
      <w:marLeft w:val="0"/>
      <w:marRight w:val="0"/>
      <w:marTop w:val="0"/>
      <w:marBottom w:val="0"/>
      <w:divBdr>
        <w:top w:val="none" w:sz="0" w:space="0" w:color="auto"/>
        <w:left w:val="none" w:sz="0" w:space="0" w:color="auto"/>
        <w:bottom w:val="none" w:sz="0" w:space="0" w:color="auto"/>
        <w:right w:val="none" w:sz="0" w:space="0" w:color="auto"/>
      </w:divBdr>
    </w:div>
    <w:div w:id="1958485331">
      <w:bodyDiv w:val="1"/>
      <w:marLeft w:val="0"/>
      <w:marRight w:val="0"/>
      <w:marTop w:val="0"/>
      <w:marBottom w:val="0"/>
      <w:divBdr>
        <w:top w:val="none" w:sz="0" w:space="0" w:color="auto"/>
        <w:left w:val="none" w:sz="0" w:space="0" w:color="auto"/>
        <w:bottom w:val="none" w:sz="0" w:space="0" w:color="auto"/>
        <w:right w:val="none" w:sz="0" w:space="0" w:color="auto"/>
      </w:divBdr>
    </w:div>
    <w:div w:id="1958638193">
      <w:bodyDiv w:val="1"/>
      <w:marLeft w:val="0"/>
      <w:marRight w:val="0"/>
      <w:marTop w:val="0"/>
      <w:marBottom w:val="0"/>
      <w:divBdr>
        <w:top w:val="none" w:sz="0" w:space="0" w:color="auto"/>
        <w:left w:val="none" w:sz="0" w:space="0" w:color="auto"/>
        <w:bottom w:val="none" w:sz="0" w:space="0" w:color="auto"/>
        <w:right w:val="none" w:sz="0" w:space="0" w:color="auto"/>
      </w:divBdr>
    </w:div>
    <w:div w:id="1958676989">
      <w:bodyDiv w:val="1"/>
      <w:marLeft w:val="0"/>
      <w:marRight w:val="0"/>
      <w:marTop w:val="0"/>
      <w:marBottom w:val="0"/>
      <w:divBdr>
        <w:top w:val="none" w:sz="0" w:space="0" w:color="auto"/>
        <w:left w:val="none" w:sz="0" w:space="0" w:color="auto"/>
        <w:bottom w:val="none" w:sz="0" w:space="0" w:color="auto"/>
        <w:right w:val="none" w:sz="0" w:space="0" w:color="auto"/>
      </w:divBdr>
    </w:div>
    <w:div w:id="1958684390">
      <w:bodyDiv w:val="1"/>
      <w:marLeft w:val="0"/>
      <w:marRight w:val="0"/>
      <w:marTop w:val="0"/>
      <w:marBottom w:val="0"/>
      <w:divBdr>
        <w:top w:val="none" w:sz="0" w:space="0" w:color="auto"/>
        <w:left w:val="none" w:sz="0" w:space="0" w:color="auto"/>
        <w:bottom w:val="none" w:sz="0" w:space="0" w:color="auto"/>
        <w:right w:val="none" w:sz="0" w:space="0" w:color="auto"/>
      </w:divBdr>
    </w:div>
    <w:div w:id="1958758995">
      <w:bodyDiv w:val="1"/>
      <w:marLeft w:val="0"/>
      <w:marRight w:val="0"/>
      <w:marTop w:val="0"/>
      <w:marBottom w:val="0"/>
      <w:divBdr>
        <w:top w:val="none" w:sz="0" w:space="0" w:color="auto"/>
        <w:left w:val="none" w:sz="0" w:space="0" w:color="auto"/>
        <w:bottom w:val="none" w:sz="0" w:space="0" w:color="auto"/>
        <w:right w:val="none" w:sz="0" w:space="0" w:color="auto"/>
      </w:divBdr>
    </w:div>
    <w:div w:id="1958827448">
      <w:bodyDiv w:val="1"/>
      <w:marLeft w:val="0"/>
      <w:marRight w:val="0"/>
      <w:marTop w:val="0"/>
      <w:marBottom w:val="0"/>
      <w:divBdr>
        <w:top w:val="none" w:sz="0" w:space="0" w:color="auto"/>
        <w:left w:val="none" w:sz="0" w:space="0" w:color="auto"/>
        <w:bottom w:val="none" w:sz="0" w:space="0" w:color="auto"/>
        <w:right w:val="none" w:sz="0" w:space="0" w:color="auto"/>
      </w:divBdr>
    </w:div>
    <w:div w:id="1958832668">
      <w:bodyDiv w:val="1"/>
      <w:marLeft w:val="0"/>
      <w:marRight w:val="0"/>
      <w:marTop w:val="0"/>
      <w:marBottom w:val="0"/>
      <w:divBdr>
        <w:top w:val="none" w:sz="0" w:space="0" w:color="auto"/>
        <w:left w:val="none" w:sz="0" w:space="0" w:color="auto"/>
        <w:bottom w:val="none" w:sz="0" w:space="0" w:color="auto"/>
        <w:right w:val="none" w:sz="0" w:space="0" w:color="auto"/>
      </w:divBdr>
    </w:div>
    <w:div w:id="1958834607">
      <w:bodyDiv w:val="1"/>
      <w:marLeft w:val="0"/>
      <w:marRight w:val="0"/>
      <w:marTop w:val="0"/>
      <w:marBottom w:val="0"/>
      <w:divBdr>
        <w:top w:val="none" w:sz="0" w:space="0" w:color="auto"/>
        <w:left w:val="none" w:sz="0" w:space="0" w:color="auto"/>
        <w:bottom w:val="none" w:sz="0" w:space="0" w:color="auto"/>
        <w:right w:val="none" w:sz="0" w:space="0" w:color="auto"/>
      </w:divBdr>
    </w:div>
    <w:div w:id="1959070985">
      <w:bodyDiv w:val="1"/>
      <w:marLeft w:val="0"/>
      <w:marRight w:val="0"/>
      <w:marTop w:val="0"/>
      <w:marBottom w:val="0"/>
      <w:divBdr>
        <w:top w:val="none" w:sz="0" w:space="0" w:color="auto"/>
        <w:left w:val="none" w:sz="0" w:space="0" w:color="auto"/>
        <w:bottom w:val="none" w:sz="0" w:space="0" w:color="auto"/>
        <w:right w:val="none" w:sz="0" w:space="0" w:color="auto"/>
      </w:divBdr>
    </w:div>
    <w:div w:id="1959140783">
      <w:bodyDiv w:val="1"/>
      <w:marLeft w:val="0"/>
      <w:marRight w:val="0"/>
      <w:marTop w:val="0"/>
      <w:marBottom w:val="0"/>
      <w:divBdr>
        <w:top w:val="none" w:sz="0" w:space="0" w:color="auto"/>
        <w:left w:val="none" w:sz="0" w:space="0" w:color="auto"/>
        <w:bottom w:val="none" w:sz="0" w:space="0" w:color="auto"/>
        <w:right w:val="none" w:sz="0" w:space="0" w:color="auto"/>
      </w:divBdr>
    </w:div>
    <w:div w:id="1959216753">
      <w:bodyDiv w:val="1"/>
      <w:marLeft w:val="0"/>
      <w:marRight w:val="0"/>
      <w:marTop w:val="0"/>
      <w:marBottom w:val="0"/>
      <w:divBdr>
        <w:top w:val="none" w:sz="0" w:space="0" w:color="auto"/>
        <w:left w:val="none" w:sz="0" w:space="0" w:color="auto"/>
        <w:bottom w:val="none" w:sz="0" w:space="0" w:color="auto"/>
        <w:right w:val="none" w:sz="0" w:space="0" w:color="auto"/>
      </w:divBdr>
    </w:div>
    <w:div w:id="1959220731">
      <w:bodyDiv w:val="1"/>
      <w:marLeft w:val="0"/>
      <w:marRight w:val="0"/>
      <w:marTop w:val="0"/>
      <w:marBottom w:val="0"/>
      <w:divBdr>
        <w:top w:val="none" w:sz="0" w:space="0" w:color="auto"/>
        <w:left w:val="none" w:sz="0" w:space="0" w:color="auto"/>
        <w:bottom w:val="none" w:sz="0" w:space="0" w:color="auto"/>
        <w:right w:val="none" w:sz="0" w:space="0" w:color="auto"/>
      </w:divBdr>
    </w:div>
    <w:div w:id="1959331460">
      <w:bodyDiv w:val="1"/>
      <w:marLeft w:val="0"/>
      <w:marRight w:val="0"/>
      <w:marTop w:val="0"/>
      <w:marBottom w:val="0"/>
      <w:divBdr>
        <w:top w:val="none" w:sz="0" w:space="0" w:color="auto"/>
        <w:left w:val="none" w:sz="0" w:space="0" w:color="auto"/>
        <w:bottom w:val="none" w:sz="0" w:space="0" w:color="auto"/>
        <w:right w:val="none" w:sz="0" w:space="0" w:color="auto"/>
      </w:divBdr>
    </w:div>
    <w:div w:id="1959336635">
      <w:bodyDiv w:val="1"/>
      <w:marLeft w:val="0"/>
      <w:marRight w:val="0"/>
      <w:marTop w:val="0"/>
      <w:marBottom w:val="0"/>
      <w:divBdr>
        <w:top w:val="none" w:sz="0" w:space="0" w:color="auto"/>
        <w:left w:val="none" w:sz="0" w:space="0" w:color="auto"/>
        <w:bottom w:val="none" w:sz="0" w:space="0" w:color="auto"/>
        <w:right w:val="none" w:sz="0" w:space="0" w:color="auto"/>
      </w:divBdr>
    </w:div>
    <w:div w:id="1959339389">
      <w:bodyDiv w:val="1"/>
      <w:marLeft w:val="0"/>
      <w:marRight w:val="0"/>
      <w:marTop w:val="0"/>
      <w:marBottom w:val="0"/>
      <w:divBdr>
        <w:top w:val="none" w:sz="0" w:space="0" w:color="auto"/>
        <w:left w:val="none" w:sz="0" w:space="0" w:color="auto"/>
        <w:bottom w:val="none" w:sz="0" w:space="0" w:color="auto"/>
        <w:right w:val="none" w:sz="0" w:space="0" w:color="auto"/>
      </w:divBdr>
    </w:div>
    <w:div w:id="1959411346">
      <w:bodyDiv w:val="1"/>
      <w:marLeft w:val="0"/>
      <w:marRight w:val="0"/>
      <w:marTop w:val="0"/>
      <w:marBottom w:val="0"/>
      <w:divBdr>
        <w:top w:val="none" w:sz="0" w:space="0" w:color="auto"/>
        <w:left w:val="none" w:sz="0" w:space="0" w:color="auto"/>
        <w:bottom w:val="none" w:sz="0" w:space="0" w:color="auto"/>
        <w:right w:val="none" w:sz="0" w:space="0" w:color="auto"/>
      </w:divBdr>
    </w:div>
    <w:div w:id="1959526802">
      <w:bodyDiv w:val="1"/>
      <w:marLeft w:val="0"/>
      <w:marRight w:val="0"/>
      <w:marTop w:val="0"/>
      <w:marBottom w:val="0"/>
      <w:divBdr>
        <w:top w:val="none" w:sz="0" w:space="0" w:color="auto"/>
        <w:left w:val="none" w:sz="0" w:space="0" w:color="auto"/>
        <w:bottom w:val="none" w:sz="0" w:space="0" w:color="auto"/>
        <w:right w:val="none" w:sz="0" w:space="0" w:color="auto"/>
      </w:divBdr>
    </w:div>
    <w:div w:id="1959558114">
      <w:bodyDiv w:val="1"/>
      <w:marLeft w:val="0"/>
      <w:marRight w:val="0"/>
      <w:marTop w:val="0"/>
      <w:marBottom w:val="0"/>
      <w:divBdr>
        <w:top w:val="none" w:sz="0" w:space="0" w:color="auto"/>
        <w:left w:val="none" w:sz="0" w:space="0" w:color="auto"/>
        <w:bottom w:val="none" w:sz="0" w:space="0" w:color="auto"/>
        <w:right w:val="none" w:sz="0" w:space="0" w:color="auto"/>
      </w:divBdr>
    </w:div>
    <w:div w:id="1959599342">
      <w:bodyDiv w:val="1"/>
      <w:marLeft w:val="0"/>
      <w:marRight w:val="0"/>
      <w:marTop w:val="0"/>
      <w:marBottom w:val="0"/>
      <w:divBdr>
        <w:top w:val="none" w:sz="0" w:space="0" w:color="auto"/>
        <w:left w:val="none" w:sz="0" w:space="0" w:color="auto"/>
        <w:bottom w:val="none" w:sz="0" w:space="0" w:color="auto"/>
        <w:right w:val="none" w:sz="0" w:space="0" w:color="auto"/>
      </w:divBdr>
    </w:div>
    <w:div w:id="1959600945">
      <w:bodyDiv w:val="1"/>
      <w:marLeft w:val="0"/>
      <w:marRight w:val="0"/>
      <w:marTop w:val="0"/>
      <w:marBottom w:val="0"/>
      <w:divBdr>
        <w:top w:val="none" w:sz="0" w:space="0" w:color="auto"/>
        <w:left w:val="none" w:sz="0" w:space="0" w:color="auto"/>
        <w:bottom w:val="none" w:sz="0" w:space="0" w:color="auto"/>
        <w:right w:val="none" w:sz="0" w:space="0" w:color="auto"/>
      </w:divBdr>
    </w:div>
    <w:div w:id="1959604155">
      <w:bodyDiv w:val="1"/>
      <w:marLeft w:val="0"/>
      <w:marRight w:val="0"/>
      <w:marTop w:val="0"/>
      <w:marBottom w:val="0"/>
      <w:divBdr>
        <w:top w:val="none" w:sz="0" w:space="0" w:color="auto"/>
        <w:left w:val="none" w:sz="0" w:space="0" w:color="auto"/>
        <w:bottom w:val="none" w:sz="0" w:space="0" w:color="auto"/>
        <w:right w:val="none" w:sz="0" w:space="0" w:color="auto"/>
      </w:divBdr>
    </w:div>
    <w:div w:id="1959604922">
      <w:bodyDiv w:val="1"/>
      <w:marLeft w:val="0"/>
      <w:marRight w:val="0"/>
      <w:marTop w:val="0"/>
      <w:marBottom w:val="0"/>
      <w:divBdr>
        <w:top w:val="none" w:sz="0" w:space="0" w:color="auto"/>
        <w:left w:val="none" w:sz="0" w:space="0" w:color="auto"/>
        <w:bottom w:val="none" w:sz="0" w:space="0" w:color="auto"/>
        <w:right w:val="none" w:sz="0" w:space="0" w:color="auto"/>
      </w:divBdr>
    </w:div>
    <w:div w:id="1959752505">
      <w:bodyDiv w:val="1"/>
      <w:marLeft w:val="0"/>
      <w:marRight w:val="0"/>
      <w:marTop w:val="0"/>
      <w:marBottom w:val="0"/>
      <w:divBdr>
        <w:top w:val="none" w:sz="0" w:space="0" w:color="auto"/>
        <w:left w:val="none" w:sz="0" w:space="0" w:color="auto"/>
        <w:bottom w:val="none" w:sz="0" w:space="0" w:color="auto"/>
        <w:right w:val="none" w:sz="0" w:space="0" w:color="auto"/>
      </w:divBdr>
    </w:div>
    <w:div w:id="1959872296">
      <w:bodyDiv w:val="1"/>
      <w:marLeft w:val="0"/>
      <w:marRight w:val="0"/>
      <w:marTop w:val="0"/>
      <w:marBottom w:val="0"/>
      <w:divBdr>
        <w:top w:val="none" w:sz="0" w:space="0" w:color="auto"/>
        <w:left w:val="none" w:sz="0" w:space="0" w:color="auto"/>
        <w:bottom w:val="none" w:sz="0" w:space="0" w:color="auto"/>
        <w:right w:val="none" w:sz="0" w:space="0" w:color="auto"/>
      </w:divBdr>
    </w:div>
    <w:div w:id="1959874106">
      <w:bodyDiv w:val="1"/>
      <w:marLeft w:val="0"/>
      <w:marRight w:val="0"/>
      <w:marTop w:val="0"/>
      <w:marBottom w:val="0"/>
      <w:divBdr>
        <w:top w:val="none" w:sz="0" w:space="0" w:color="auto"/>
        <w:left w:val="none" w:sz="0" w:space="0" w:color="auto"/>
        <w:bottom w:val="none" w:sz="0" w:space="0" w:color="auto"/>
        <w:right w:val="none" w:sz="0" w:space="0" w:color="auto"/>
      </w:divBdr>
    </w:div>
    <w:div w:id="1959945379">
      <w:bodyDiv w:val="1"/>
      <w:marLeft w:val="0"/>
      <w:marRight w:val="0"/>
      <w:marTop w:val="0"/>
      <w:marBottom w:val="0"/>
      <w:divBdr>
        <w:top w:val="none" w:sz="0" w:space="0" w:color="auto"/>
        <w:left w:val="none" w:sz="0" w:space="0" w:color="auto"/>
        <w:bottom w:val="none" w:sz="0" w:space="0" w:color="auto"/>
        <w:right w:val="none" w:sz="0" w:space="0" w:color="auto"/>
      </w:divBdr>
    </w:div>
    <w:div w:id="1960142636">
      <w:bodyDiv w:val="1"/>
      <w:marLeft w:val="0"/>
      <w:marRight w:val="0"/>
      <w:marTop w:val="0"/>
      <w:marBottom w:val="0"/>
      <w:divBdr>
        <w:top w:val="none" w:sz="0" w:space="0" w:color="auto"/>
        <w:left w:val="none" w:sz="0" w:space="0" w:color="auto"/>
        <w:bottom w:val="none" w:sz="0" w:space="0" w:color="auto"/>
        <w:right w:val="none" w:sz="0" w:space="0" w:color="auto"/>
      </w:divBdr>
    </w:div>
    <w:div w:id="1960331704">
      <w:bodyDiv w:val="1"/>
      <w:marLeft w:val="0"/>
      <w:marRight w:val="0"/>
      <w:marTop w:val="0"/>
      <w:marBottom w:val="0"/>
      <w:divBdr>
        <w:top w:val="none" w:sz="0" w:space="0" w:color="auto"/>
        <w:left w:val="none" w:sz="0" w:space="0" w:color="auto"/>
        <w:bottom w:val="none" w:sz="0" w:space="0" w:color="auto"/>
        <w:right w:val="none" w:sz="0" w:space="0" w:color="auto"/>
      </w:divBdr>
    </w:div>
    <w:div w:id="1960334795">
      <w:bodyDiv w:val="1"/>
      <w:marLeft w:val="0"/>
      <w:marRight w:val="0"/>
      <w:marTop w:val="0"/>
      <w:marBottom w:val="0"/>
      <w:divBdr>
        <w:top w:val="none" w:sz="0" w:space="0" w:color="auto"/>
        <w:left w:val="none" w:sz="0" w:space="0" w:color="auto"/>
        <w:bottom w:val="none" w:sz="0" w:space="0" w:color="auto"/>
        <w:right w:val="none" w:sz="0" w:space="0" w:color="auto"/>
      </w:divBdr>
    </w:div>
    <w:div w:id="1960379156">
      <w:bodyDiv w:val="1"/>
      <w:marLeft w:val="0"/>
      <w:marRight w:val="0"/>
      <w:marTop w:val="0"/>
      <w:marBottom w:val="0"/>
      <w:divBdr>
        <w:top w:val="none" w:sz="0" w:space="0" w:color="auto"/>
        <w:left w:val="none" w:sz="0" w:space="0" w:color="auto"/>
        <w:bottom w:val="none" w:sz="0" w:space="0" w:color="auto"/>
        <w:right w:val="none" w:sz="0" w:space="0" w:color="auto"/>
      </w:divBdr>
    </w:div>
    <w:div w:id="1960408600">
      <w:bodyDiv w:val="1"/>
      <w:marLeft w:val="0"/>
      <w:marRight w:val="0"/>
      <w:marTop w:val="0"/>
      <w:marBottom w:val="0"/>
      <w:divBdr>
        <w:top w:val="none" w:sz="0" w:space="0" w:color="auto"/>
        <w:left w:val="none" w:sz="0" w:space="0" w:color="auto"/>
        <w:bottom w:val="none" w:sz="0" w:space="0" w:color="auto"/>
        <w:right w:val="none" w:sz="0" w:space="0" w:color="auto"/>
      </w:divBdr>
    </w:div>
    <w:div w:id="1960646013">
      <w:bodyDiv w:val="1"/>
      <w:marLeft w:val="0"/>
      <w:marRight w:val="0"/>
      <w:marTop w:val="0"/>
      <w:marBottom w:val="0"/>
      <w:divBdr>
        <w:top w:val="none" w:sz="0" w:space="0" w:color="auto"/>
        <w:left w:val="none" w:sz="0" w:space="0" w:color="auto"/>
        <w:bottom w:val="none" w:sz="0" w:space="0" w:color="auto"/>
        <w:right w:val="none" w:sz="0" w:space="0" w:color="auto"/>
      </w:divBdr>
    </w:div>
    <w:div w:id="1960724246">
      <w:bodyDiv w:val="1"/>
      <w:marLeft w:val="0"/>
      <w:marRight w:val="0"/>
      <w:marTop w:val="0"/>
      <w:marBottom w:val="0"/>
      <w:divBdr>
        <w:top w:val="none" w:sz="0" w:space="0" w:color="auto"/>
        <w:left w:val="none" w:sz="0" w:space="0" w:color="auto"/>
        <w:bottom w:val="none" w:sz="0" w:space="0" w:color="auto"/>
        <w:right w:val="none" w:sz="0" w:space="0" w:color="auto"/>
      </w:divBdr>
    </w:div>
    <w:div w:id="1960839499">
      <w:bodyDiv w:val="1"/>
      <w:marLeft w:val="0"/>
      <w:marRight w:val="0"/>
      <w:marTop w:val="0"/>
      <w:marBottom w:val="0"/>
      <w:divBdr>
        <w:top w:val="none" w:sz="0" w:space="0" w:color="auto"/>
        <w:left w:val="none" w:sz="0" w:space="0" w:color="auto"/>
        <w:bottom w:val="none" w:sz="0" w:space="0" w:color="auto"/>
        <w:right w:val="none" w:sz="0" w:space="0" w:color="auto"/>
      </w:divBdr>
    </w:div>
    <w:div w:id="1960839550">
      <w:bodyDiv w:val="1"/>
      <w:marLeft w:val="0"/>
      <w:marRight w:val="0"/>
      <w:marTop w:val="0"/>
      <w:marBottom w:val="0"/>
      <w:divBdr>
        <w:top w:val="none" w:sz="0" w:space="0" w:color="auto"/>
        <w:left w:val="none" w:sz="0" w:space="0" w:color="auto"/>
        <w:bottom w:val="none" w:sz="0" w:space="0" w:color="auto"/>
        <w:right w:val="none" w:sz="0" w:space="0" w:color="auto"/>
      </w:divBdr>
    </w:div>
    <w:div w:id="1960990874">
      <w:bodyDiv w:val="1"/>
      <w:marLeft w:val="0"/>
      <w:marRight w:val="0"/>
      <w:marTop w:val="0"/>
      <w:marBottom w:val="0"/>
      <w:divBdr>
        <w:top w:val="none" w:sz="0" w:space="0" w:color="auto"/>
        <w:left w:val="none" w:sz="0" w:space="0" w:color="auto"/>
        <w:bottom w:val="none" w:sz="0" w:space="0" w:color="auto"/>
        <w:right w:val="none" w:sz="0" w:space="0" w:color="auto"/>
      </w:divBdr>
    </w:div>
    <w:div w:id="1961035290">
      <w:bodyDiv w:val="1"/>
      <w:marLeft w:val="0"/>
      <w:marRight w:val="0"/>
      <w:marTop w:val="0"/>
      <w:marBottom w:val="0"/>
      <w:divBdr>
        <w:top w:val="none" w:sz="0" w:space="0" w:color="auto"/>
        <w:left w:val="none" w:sz="0" w:space="0" w:color="auto"/>
        <w:bottom w:val="none" w:sz="0" w:space="0" w:color="auto"/>
        <w:right w:val="none" w:sz="0" w:space="0" w:color="auto"/>
      </w:divBdr>
    </w:div>
    <w:div w:id="1961036779">
      <w:bodyDiv w:val="1"/>
      <w:marLeft w:val="0"/>
      <w:marRight w:val="0"/>
      <w:marTop w:val="0"/>
      <w:marBottom w:val="0"/>
      <w:divBdr>
        <w:top w:val="none" w:sz="0" w:space="0" w:color="auto"/>
        <w:left w:val="none" w:sz="0" w:space="0" w:color="auto"/>
        <w:bottom w:val="none" w:sz="0" w:space="0" w:color="auto"/>
        <w:right w:val="none" w:sz="0" w:space="0" w:color="auto"/>
      </w:divBdr>
    </w:div>
    <w:div w:id="1961061118">
      <w:bodyDiv w:val="1"/>
      <w:marLeft w:val="0"/>
      <w:marRight w:val="0"/>
      <w:marTop w:val="0"/>
      <w:marBottom w:val="0"/>
      <w:divBdr>
        <w:top w:val="none" w:sz="0" w:space="0" w:color="auto"/>
        <w:left w:val="none" w:sz="0" w:space="0" w:color="auto"/>
        <w:bottom w:val="none" w:sz="0" w:space="0" w:color="auto"/>
        <w:right w:val="none" w:sz="0" w:space="0" w:color="auto"/>
      </w:divBdr>
    </w:div>
    <w:div w:id="1961111830">
      <w:bodyDiv w:val="1"/>
      <w:marLeft w:val="0"/>
      <w:marRight w:val="0"/>
      <w:marTop w:val="0"/>
      <w:marBottom w:val="0"/>
      <w:divBdr>
        <w:top w:val="none" w:sz="0" w:space="0" w:color="auto"/>
        <w:left w:val="none" w:sz="0" w:space="0" w:color="auto"/>
        <w:bottom w:val="none" w:sz="0" w:space="0" w:color="auto"/>
        <w:right w:val="none" w:sz="0" w:space="0" w:color="auto"/>
      </w:divBdr>
    </w:div>
    <w:div w:id="1961186517">
      <w:bodyDiv w:val="1"/>
      <w:marLeft w:val="0"/>
      <w:marRight w:val="0"/>
      <w:marTop w:val="0"/>
      <w:marBottom w:val="0"/>
      <w:divBdr>
        <w:top w:val="none" w:sz="0" w:space="0" w:color="auto"/>
        <w:left w:val="none" w:sz="0" w:space="0" w:color="auto"/>
        <w:bottom w:val="none" w:sz="0" w:space="0" w:color="auto"/>
        <w:right w:val="none" w:sz="0" w:space="0" w:color="auto"/>
      </w:divBdr>
    </w:div>
    <w:div w:id="1961524435">
      <w:bodyDiv w:val="1"/>
      <w:marLeft w:val="0"/>
      <w:marRight w:val="0"/>
      <w:marTop w:val="0"/>
      <w:marBottom w:val="0"/>
      <w:divBdr>
        <w:top w:val="none" w:sz="0" w:space="0" w:color="auto"/>
        <w:left w:val="none" w:sz="0" w:space="0" w:color="auto"/>
        <w:bottom w:val="none" w:sz="0" w:space="0" w:color="auto"/>
        <w:right w:val="none" w:sz="0" w:space="0" w:color="auto"/>
      </w:divBdr>
    </w:div>
    <w:div w:id="1961840877">
      <w:bodyDiv w:val="1"/>
      <w:marLeft w:val="0"/>
      <w:marRight w:val="0"/>
      <w:marTop w:val="0"/>
      <w:marBottom w:val="0"/>
      <w:divBdr>
        <w:top w:val="none" w:sz="0" w:space="0" w:color="auto"/>
        <w:left w:val="none" w:sz="0" w:space="0" w:color="auto"/>
        <w:bottom w:val="none" w:sz="0" w:space="0" w:color="auto"/>
        <w:right w:val="none" w:sz="0" w:space="0" w:color="auto"/>
      </w:divBdr>
    </w:div>
    <w:div w:id="1961918065">
      <w:bodyDiv w:val="1"/>
      <w:marLeft w:val="0"/>
      <w:marRight w:val="0"/>
      <w:marTop w:val="0"/>
      <w:marBottom w:val="0"/>
      <w:divBdr>
        <w:top w:val="none" w:sz="0" w:space="0" w:color="auto"/>
        <w:left w:val="none" w:sz="0" w:space="0" w:color="auto"/>
        <w:bottom w:val="none" w:sz="0" w:space="0" w:color="auto"/>
        <w:right w:val="none" w:sz="0" w:space="0" w:color="auto"/>
      </w:divBdr>
    </w:div>
    <w:div w:id="1961954399">
      <w:bodyDiv w:val="1"/>
      <w:marLeft w:val="0"/>
      <w:marRight w:val="0"/>
      <w:marTop w:val="0"/>
      <w:marBottom w:val="0"/>
      <w:divBdr>
        <w:top w:val="none" w:sz="0" w:space="0" w:color="auto"/>
        <w:left w:val="none" w:sz="0" w:space="0" w:color="auto"/>
        <w:bottom w:val="none" w:sz="0" w:space="0" w:color="auto"/>
        <w:right w:val="none" w:sz="0" w:space="0" w:color="auto"/>
      </w:divBdr>
    </w:div>
    <w:div w:id="1962178312">
      <w:bodyDiv w:val="1"/>
      <w:marLeft w:val="0"/>
      <w:marRight w:val="0"/>
      <w:marTop w:val="0"/>
      <w:marBottom w:val="0"/>
      <w:divBdr>
        <w:top w:val="none" w:sz="0" w:space="0" w:color="auto"/>
        <w:left w:val="none" w:sz="0" w:space="0" w:color="auto"/>
        <w:bottom w:val="none" w:sz="0" w:space="0" w:color="auto"/>
        <w:right w:val="none" w:sz="0" w:space="0" w:color="auto"/>
      </w:divBdr>
    </w:div>
    <w:div w:id="1962222870">
      <w:bodyDiv w:val="1"/>
      <w:marLeft w:val="0"/>
      <w:marRight w:val="0"/>
      <w:marTop w:val="0"/>
      <w:marBottom w:val="0"/>
      <w:divBdr>
        <w:top w:val="none" w:sz="0" w:space="0" w:color="auto"/>
        <w:left w:val="none" w:sz="0" w:space="0" w:color="auto"/>
        <w:bottom w:val="none" w:sz="0" w:space="0" w:color="auto"/>
        <w:right w:val="none" w:sz="0" w:space="0" w:color="auto"/>
      </w:divBdr>
    </w:div>
    <w:div w:id="1962295668">
      <w:bodyDiv w:val="1"/>
      <w:marLeft w:val="0"/>
      <w:marRight w:val="0"/>
      <w:marTop w:val="0"/>
      <w:marBottom w:val="0"/>
      <w:divBdr>
        <w:top w:val="none" w:sz="0" w:space="0" w:color="auto"/>
        <w:left w:val="none" w:sz="0" w:space="0" w:color="auto"/>
        <w:bottom w:val="none" w:sz="0" w:space="0" w:color="auto"/>
        <w:right w:val="none" w:sz="0" w:space="0" w:color="auto"/>
      </w:divBdr>
    </w:div>
    <w:div w:id="1962374172">
      <w:bodyDiv w:val="1"/>
      <w:marLeft w:val="0"/>
      <w:marRight w:val="0"/>
      <w:marTop w:val="0"/>
      <w:marBottom w:val="0"/>
      <w:divBdr>
        <w:top w:val="none" w:sz="0" w:space="0" w:color="auto"/>
        <w:left w:val="none" w:sz="0" w:space="0" w:color="auto"/>
        <w:bottom w:val="none" w:sz="0" w:space="0" w:color="auto"/>
        <w:right w:val="none" w:sz="0" w:space="0" w:color="auto"/>
      </w:divBdr>
    </w:div>
    <w:div w:id="1962414633">
      <w:bodyDiv w:val="1"/>
      <w:marLeft w:val="0"/>
      <w:marRight w:val="0"/>
      <w:marTop w:val="0"/>
      <w:marBottom w:val="0"/>
      <w:divBdr>
        <w:top w:val="none" w:sz="0" w:space="0" w:color="auto"/>
        <w:left w:val="none" w:sz="0" w:space="0" w:color="auto"/>
        <w:bottom w:val="none" w:sz="0" w:space="0" w:color="auto"/>
        <w:right w:val="none" w:sz="0" w:space="0" w:color="auto"/>
      </w:divBdr>
    </w:div>
    <w:div w:id="1962420038">
      <w:bodyDiv w:val="1"/>
      <w:marLeft w:val="0"/>
      <w:marRight w:val="0"/>
      <w:marTop w:val="0"/>
      <w:marBottom w:val="0"/>
      <w:divBdr>
        <w:top w:val="none" w:sz="0" w:space="0" w:color="auto"/>
        <w:left w:val="none" w:sz="0" w:space="0" w:color="auto"/>
        <w:bottom w:val="none" w:sz="0" w:space="0" w:color="auto"/>
        <w:right w:val="none" w:sz="0" w:space="0" w:color="auto"/>
      </w:divBdr>
    </w:div>
    <w:div w:id="1962494064">
      <w:bodyDiv w:val="1"/>
      <w:marLeft w:val="0"/>
      <w:marRight w:val="0"/>
      <w:marTop w:val="0"/>
      <w:marBottom w:val="0"/>
      <w:divBdr>
        <w:top w:val="none" w:sz="0" w:space="0" w:color="auto"/>
        <w:left w:val="none" w:sz="0" w:space="0" w:color="auto"/>
        <w:bottom w:val="none" w:sz="0" w:space="0" w:color="auto"/>
        <w:right w:val="none" w:sz="0" w:space="0" w:color="auto"/>
      </w:divBdr>
    </w:div>
    <w:div w:id="1962566074">
      <w:bodyDiv w:val="1"/>
      <w:marLeft w:val="0"/>
      <w:marRight w:val="0"/>
      <w:marTop w:val="0"/>
      <w:marBottom w:val="0"/>
      <w:divBdr>
        <w:top w:val="none" w:sz="0" w:space="0" w:color="auto"/>
        <w:left w:val="none" w:sz="0" w:space="0" w:color="auto"/>
        <w:bottom w:val="none" w:sz="0" w:space="0" w:color="auto"/>
        <w:right w:val="none" w:sz="0" w:space="0" w:color="auto"/>
      </w:divBdr>
    </w:div>
    <w:div w:id="1962608941">
      <w:bodyDiv w:val="1"/>
      <w:marLeft w:val="0"/>
      <w:marRight w:val="0"/>
      <w:marTop w:val="0"/>
      <w:marBottom w:val="0"/>
      <w:divBdr>
        <w:top w:val="none" w:sz="0" w:space="0" w:color="auto"/>
        <w:left w:val="none" w:sz="0" w:space="0" w:color="auto"/>
        <w:bottom w:val="none" w:sz="0" w:space="0" w:color="auto"/>
        <w:right w:val="none" w:sz="0" w:space="0" w:color="auto"/>
      </w:divBdr>
    </w:div>
    <w:div w:id="1962610905">
      <w:bodyDiv w:val="1"/>
      <w:marLeft w:val="0"/>
      <w:marRight w:val="0"/>
      <w:marTop w:val="0"/>
      <w:marBottom w:val="0"/>
      <w:divBdr>
        <w:top w:val="none" w:sz="0" w:space="0" w:color="auto"/>
        <w:left w:val="none" w:sz="0" w:space="0" w:color="auto"/>
        <w:bottom w:val="none" w:sz="0" w:space="0" w:color="auto"/>
        <w:right w:val="none" w:sz="0" w:space="0" w:color="auto"/>
      </w:divBdr>
    </w:div>
    <w:div w:id="1962614007">
      <w:bodyDiv w:val="1"/>
      <w:marLeft w:val="0"/>
      <w:marRight w:val="0"/>
      <w:marTop w:val="0"/>
      <w:marBottom w:val="0"/>
      <w:divBdr>
        <w:top w:val="none" w:sz="0" w:space="0" w:color="auto"/>
        <w:left w:val="none" w:sz="0" w:space="0" w:color="auto"/>
        <w:bottom w:val="none" w:sz="0" w:space="0" w:color="auto"/>
        <w:right w:val="none" w:sz="0" w:space="0" w:color="auto"/>
      </w:divBdr>
    </w:div>
    <w:div w:id="1962760615">
      <w:bodyDiv w:val="1"/>
      <w:marLeft w:val="0"/>
      <w:marRight w:val="0"/>
      <w:marTop w:val="0"/>
      <w:marBottom w:val="0"/>
      <w:divBdr>
        <w:top w:val="none" w:sz="0" w:space="0" w:color="auto"/>
        <w:left w:val="none" w:sz="0" w:space="0" w:color="auto"/>
        <w:bottom w:val="none" w:sz="0" w:space="0" w:color="auto"/>
        <w:right w:val="none" w:sz="0" w:space="0" w:color="auto"/>
      </w:divBdr>
    </w:div>
    <w:div w:id="1962881507">
      <w:bodyDiv w:val="1"/>
      <w:marLeft w:val="0"/>
      <w:marRight w:val="0"/>
      <w:marTop w:val="0"/>
      <w:marBottom w:val="0"/>
      <w:divBdr>
        <w:top w:val="none" w:sz="0" w:space="0" w:color="auto"/>
        <w:left w:val="none" w:sz="0" w:space="0" w:color="auto"/>
        <w:bottom w:val="none" w:sz="0" w:space="0" w:color="auto"/>
        <w:right w:val="none" w:sz="0" w:space="0" w:color="auto"/>
      </w:divBdr>
    </w:div>
    <w:div w:id="1962881728">
      <w:bodyDiv w:val="1"/>
      <w:marLeft w:val="0"/>
      <w:marRight w:val="0"/>
      <w:marTop w:val="0"/>
      <w:marBottom w:val="0"/>
      <w:divBdr>
        <w:top w:val="none" w:sz="0" w:space="0" w:color="auto"/>
        <w:left w:val="none" w:sz="0" w:space="0" w:color="auto"/>
        <w:bottom w:val="none" w:sz="0" w:space="0" w:color="auto"/>
        <w:right w:val="none" w:sz="0" w:space="0" w:color="auto"/>
      </w:divBdr>
    </w:div>
    <w:div w:id="1963031454">
      <w:bodyDiv w:val="1"/>
      <w:marLeft w:val="0"/>
      <w:marRight w:val="0"/>
      <w:marTop w:val="0"/>
      <w:marBottom w:val="0"/>
      <w:divBdr>
        <w:top w:val="none" w:sz="0" w:space="0" w:color="auto"/>
        <w:left w:val="none" w:sz="0" w:space="0" w:color="auto"/>
        <w:bottom w:val="none" w:sz="0" w:space="0" w:color="auto"/>
        <w:right w:val="none" w:sz="0" w:space="0" w:color="auto"/>
      </w:divBdr>
    </w:div>
    <w:div w:id="1963071897">
      <w:bodyDiv w:val="1"/>
      <w:marLeft w:val="0"/>
      <w:marRight w:val="0"/>
      <w:marTop w:val="0"/>
      <w:marBottom w:val="0"/>
      <w:divBdr>
        <w:top w:val="none" w:sz="0" w:space="0" w:color="auto"/>
        <w:left w:val="none" w:sz="0" w:space="0" w:color="auto"/>
        <w:bottom w:val="none" w:sz="0" w:space="0" w:color="auto"/>
        <w:right w:val="none" w:sz="0" w:space="0" w:color="auto"/>
      </w:divBdr>
    </w:div>
    <w:div w:id="1963338226">
      <w:bodyDiv w:val="1"/>
      <w:marLeft w:val="0"/>
      <w:marRight w:val="0"/>
      <w:marTop w:val="0"/>
      <w:marBottom w:val="0"/>
      <w:divBdr>
        <w:top w:val="none" w:sz="0" w:space="0" w:color="auto"/>
        <w:left w:val="none" w:sz="0" w:space="0" w:color="auto"/>
        <w:bottom w:val="none" w:sz="0" w:space="0" w:color="auto"/>
        <w:right w:val="none" w:sz="0" w:space="0" w:color="auto"/>
      </w:divBdr>
    </w:div>
    <w:div w:id="1963345251">
      <w:bodyDiv w:val="1"/>
      <w:marLeft w:val="0"/>
      <w:marRight w:val="0"/>
      <w:marTop w:val="0"/>
      <w:marBottom w:val="0"/>
      <w:divBdr>
        <w:top w:val="none" w:sz="0" w:space="0" w:color="auto"/>
        <w:left w:val="none" w:sz="0" w:space="0" w:color="auto"/>
        <w:bottom w:val="none" w:sz="0" w:space="0" w:color="auto"/>
        <w:right w:val="none" w:sz="0" w:space="0" w:color="auto"/>
      </w:divBdr>
    </w:div>
    <w:div w:id="1963345603">
      <w:bodyDiv w:val="1"/>
      <w:marLeft w:val="0"/>
      <w:marRight w:val="0"/>
      <w:marTop w:val="0"/>
      <w:marBottom w:val="0"/>
      <w:divBdr>
        <w:top w:val="none" w:sz="0" w:space="0" w:color="auto"/>
        <w:left w:val="none" w:sz="0" w:space="0" w:color="auto"/>
        <w:bottom w:val="none" w:sz="0" w:space="0" w:color="auto"/>
        <w:right w:val="none" w:sz="0" w:space="0" w:color="auto"/>
      </w:divBdr>
    </w:div>
    <w:div w:id="1963412618">
      <w:bodyDiv w:val="1"/>
      <w:marLeft w:val="0"/>
      <w:marRight w:val="0"/>
      <w:marTop w:val="0"/>
      <w:marBottom w:val="0"/>
      <w:divBdr>
        <w:top w:val="none" w:sz="0" w:space="0" w:color="auto"/>
        <w:left w:val="none" w:sz="0" w:space="0" w:color="auto"/>
        <w:bottom w:val="none" w:sz="0" w:space="0" w:color="auto"/>
        <w:right w:val="none" w:sz="0" w:space="0" w:color="auto"/>
      </w:divBdr>
    </w:div>
    <w:div w:id="1963460097">
      <w:bodyDiv w:val="1"/>
      <w:marLeft w:val="0"/>
      <w:marRight w:val="0"/>
      <w:marTop w:val="0"/>
      <w:marBottom w:val="0"/>
      <w:divBdr>
        <w:top w:val="none" w:sz="0" w:space="0" w:color="auto"/>
        <w:left w:val="none" w:sz="0" w:space="0" w:color="auto"/>
        <w:bottom w:val="none" w:sz="0" w:space="0" w:color="auto"/>
        <w:right w:val="none" w:sz="0" w:space="0" w:color="auto"/>
      </w:divBdr>
    </w:div>
    <w:div w:id="1963532819">
      <w:bodyDiv w:val="1"/>
      <w:marLeft w:val="0"/>
      <w:marRight w:val="0"/>
      <w:marTop w:val="0"/>
      <w:marBottom w:val="0"/>
      <w:divBdr>
        <w:top w:val="none" w:sz="0" w:space="0" w:color="auto"/>
        <w:left w:val="none" w:sz="0" w:space="0" w:color="auto"/>
        <w:bottom w:val="none" w:sz="0" w:space="0" w:color="auto"/>
        <w:right w:val="none" w:sz="0" w:space="0" w:color="auto"/>
      </w:divBdr>
    </w:div>
    <w:div w:id="1963535973">
      <w:bodyDiv w:val="1"/>
      <w:marLeft w:val="0"/>
      <w:marRight w:val="0"/>
      <w:marTop w:val="0"/>
      <w:marBottom w:val="0"/>
      <w:divBdr>
        <w:top w:val="none" w:sz="0" w:space="0" w:color="auto"/>
        <w:left w:val="none" w:sz="0" w:space="0" w:color="auto"/>
        <w:bottom w:val="none" w:sz="0" w:space="0" w:color="auto"/>
        <w:right w:val="none" w:sz="0" w:space="0" w:color="auto"/>
      </w:divBdr>
    </w:div>
    <w:div w:id="1963536389">
      <w:bodyDiv w:val="1"/>
      <w:marLeft w:val="0"/>
      <w:marRight w:val="0"/>
      <w:marTop w:val="0"/>
      <w:marBottom w:val="0"/>
      <w:divBdr>
        <w:top w:val="none" w:sz="0" w:space="0" w:color="auto"/>
        <w:left w:val="none" w:sz="0" w:space="0" w:color="auto"/>
        <w:bottom w:val="none" w:sz="0" w:space="0" w:color="auto"/>
        <w:right w:val="none" w:sz="0" w:space="0" w:color="auto"/>
      </w:divBdr>
    </w:div>
    <w:div w:id="1963610641">
      <w:bodyDiv w:val="1"/>
      <w:marLeft w:val="0"/>
      <w:marRight w:val="0"/>
      <w:marTop w:val="0"/>
      <w:marBottom w:val="0"/>
      <w:divBdr>
        <w:top w:val="none" w:sz="0" w:space="0" w:color="auto"/>
        <w:left w:val="none" w:sz="0" w:space="0" w:color="auto"/>
        <w:bottom w:val="none" w:sz="0" w:space="0" w:color="auto"/>
        <w:right w:val="none" w:sz="0" w:space="0" w:color="auto"/>
      </w:divBdr>
    </w:div>
    <w:div w:id="1963615091">
      <w:bodyDiv w:val="1"/>
      <w:marLeft w:val="0"/>
      <w:marRight w:val="0"/>
      <w:marTop w:val="0"/>
      <w:marBottom w:val="0"/>
      <w:divBdr>
        <w:top w:val="none" w:sz="0" w:space="0" w:color="auto"/>
        <w:left w:val="none" w:sz="0" w:space="0" w:color="auto"/>
        <w:bottom w:val="none" w:sz="0" w:space="0" w:color="auto"/>
        <w:right w:val="none" w:sz="0" w:space="0" w:color="auto"/>
      </w:divBdr>
    </w:div>
    <w:div w:id="1963801460">
      <w:bodyDiv w:val="1"/>
      <w:marLeft w:val="0"/>
      <w:marRight w:val="0"/>
      <w:marTop w:val="0"/>
      <w:marBottom w:val="0"/>
      <w:divBdr>
        <w:top w:val="none" w:sz="0" w:space="0" w:color="auto"/>
        <w:left w:val="none" w:sz="0" w:space="0" w:color="auto"/>
        <w:bottom w:val="none" w:sz="0" w:space="0" w:color="auto"/>
        <w:right w:val="none" w:sz="0" w:space="0" w:color="auto"/>
      </w:divBdr>
    </w:div>
    <w:div w:id="1963992559">
      <w:bodyDiv w:val="1"/>
      <w:marLeft w:val="0"/>
      <w:marRight w:val="0"/>
      <w:marTop w:val="0"/>
      <w:marBottom w:val="0"/>
      <w:divBdr>
        <w:top w:val="none" w:sz="0" w:space="0" w:color="auto"/>
        <w:left w:val="none" w:sz="0" w:space="0" w:color="auto"/>
        <w:bottom w:val="none" w:sz="0" w:space="0" w:color="auto"/>
        <w:right w:val="none" w:sz="0" w:space="0" w:color="auto"/>
      </w:divBdr>
    </w:div>
    <w:div w:id="1964071790">
      <w:bodyDiv w:val="1"/>
      <w:marLeft w:val="0"/>
      <w:marRight w:val="0"/>
      <w:marTop w:val="0"/>
      <w:marBottom w:val="0"/>
      <w:divBdr>
        <w:top w:val="none" w:sz="0" w:space="0" w:color="auto"/>
        <w:left w:val="none" w:sz="0" w:space="0" w:color="auto"/>
        <w:bottom w:val="none" w:sz="0" w:space="0" w:color="auto"/>
        <w:right w:val="none" w:sz="0" w:space="0" w:color="auto"/>
      </w:divBdr>
    </w:div>
    <w:div w:id="1964074073">
      <w:bodyDiv w:val="1"/>
      <w:marLeft w:val="0"/>
      <w:marRight w:val="0"/>
      <w:marTop w:val="0"/>
      <w:marBottom w:val="0"/>
      <w:divBdr>
        <w:top w:val="none" w:sz="0" w:space="0" w:color="auto"/>
        <w:left w:val="none" w:sz="0" w:space="0" w:color="auto"/>
        <w:bottom w:val="none" w:sz="0" w:space="0" w:color="auto"/>
        <w:right w:val="none" w:sz="0" w:space="0" w:color="auto"/>
      </w:divBdr>
    </w:div>
    <w:div w:id="1964117719">
      <w:bodyDiv w:val="1"/>
      <w:marLeft w:val="0"/>
      <w:marRight w:val="0"/>
      <w:marTop w:val="0"/>
      <w:marBottom w:val="0"/>
      <w:divBdr>
        <w:top w:val="none" w:sz="0" w:space="0" w:color="auto"/>
        <w:left w:val="none" w:sz="0" w:space="0" w:color="auto"/>
        <w:bottom w:val="none" w:sz="0" w:space="0" w:color="auto"/>
        <w:right w:val="none" w:sz="0" w:space="0" w:color="auto"/>
      </w:divBdr>
    </w:div>
    <w:div w:id="1964191691">
      <w:bodyDiv w:val="1"/>
      <w:marLeft w:val="0"/>
      <w:marRight w:val="0"/>
      <w:marTop w:val="0"/>
      <w:marBottom w:val="0"/>
      <w:divBdr>
        <w:top w:val="none" w:sz="0" w:space="0" w:color="auto"/>
        <w:left w:val="none" w:sz="0" w:space="0" w:color="auto"/>
        <w:bottom w:val="none" w:sz="0" w:space="0" w:color="auto"/>
        <w:right w:val="none" w:sz="0" w:space="0" w:color="auto"/>
      </w:divBdr>
    </w:div>
    <w:div w:id="1964312218">
      <w:bodyDiv w:val="1"/>
      <w:marLeft w:val="0"/>
      <w:marRight w:val="0"/>
      <w:marTop w:val="0"/>
      <w:marBottom w:val="0"/>
      <w:divBdr>
        <w:top w:val="none" w:sz="0" w:space="0" w:color="auto"/>
        <w:left w:val="none" w:sz="0" w:space="0" w:color="auto"/>
        <w:bottom w:val="none" w:sz="0" w:space="0" w:color="auto"/>
        <w:right w:val="none" w:sz="0" w:space="0" w:color="auto"/>
      </w:divBdr>
    </w:div>
    <w:div w:id="1964341853">
      <w:bodyDiv w:val="1"/>
      <w:marLeft w:val="0"/>
      <w:marRight w:val="0"/>
      <w:marTop w:val="0"/>
      <w:marBottom w:val="0"/>
      <w:divBdr>
        <w:top w:val="none" w:sz="0" w:space="0" w:color="auto"/>
        <w:left w:val="none" w:sz="0" w:space="0" w:color="auto"/>
        <w:bottom w:val="none" w:sz="0" w:space="0" w:color="auto"/>
        <w:right w:val="none" w:sz="0" w:space="0" w:color="auto"/>
      </w:divBdr>
    </w:div>
    <w:div w:id="1964459656">
      <w:bodyDiv w:val="1"/>
      <w:marLeft w:val="0"/>
      <w:marRight w:val="0"/>
      <w:marTop w:val="0"/>
      <w:marBottom w:val="0"/>
      <w:divBdr>
        <w:top w:val="none" w:sz="0" w:space="0" w:color="auto"/>
        <w:left w:val="none" w:sz="0" w:space="0" w:color="auto"/>
        <w:bottom w:val="none" w:sz="0" w:space="0" w:color="auto"/>
        <w:right w:val="none" w:sz="0" w:space="0" w:color="auto"/>
      </w:divBdr>
    </w:div>
    <w:div w:id="1964652639">
      <w:bodyDiv w:val="1"/>
      <w:marLeft w:val="0"/>
      <w:marRight w:val="0"/>
      <w:marTop w:val="0"/>
      <w:marBottom w:val="0"/>
      <w:divBdr>
        <w:top w:val="none" w:sz="0" w:space="0" w:color="auto"/>
        <w:left w:val="none" w:sz="0" w:space="0" w:color="auto"/>
        <w:bottom w:val="none" w:sz="0" w:space="0" w:color="auto"/>
        <w:right w:val="none" w:sz="0" w:space="0" w:color="auto"/>
      </w:divBdr>
    </w:div>
    <w:div w:id="1964732077">
      <w:bodyDiv w:val="1"/>
      <w:marLeft w:val="0"/>
      <w:marRight w:val="0"/>
      <w:marTop w:val="0"/>
      <w:marBottom w:val="0"/>
      <w:divBdr>
        <w:top w:val="none" w:sz="0" w:space="0" w:color="auto"/>
        <w:left w:val="none" w:sz="0" w:space="0" w:color="auto"/>
        <w:bottom w:val="none" w:sz="0" w:space="0" w:color="auto"/>
        <w:right w:val="none" w:sz="0" w:space="0" w:color="auto"/>
      </w:divBdr>
    </w:div>
    <w:div w:id="1964845306">
      <w:bodyDiv w:val="1"/>
      <w:marLeft w:val="0"/>
      <w:marRight w:val="0"/>
      <w:marTop w:val="0"/>
      <w:marBottom w:val="0"/>
      <w:divBdr>
        <w:top w:val="none" w:sz="0" w:space="0" w:color="auto"/>
        <w:left w:val="none" w:sz="0" w:space="0" w:color="auto"/>
        <w:bottom w:val="none" w:sz="0" w:space="0" w:color="auto"/>
        <w:right w:val="none" w:sz="0" w:space="0" w:color="auto"/>
      </w:divBdr>
    </w:div>
    <w:div w:id="1964847065">
      <w:bodyDiv w:val="1"/>
      <w:marLeft w:val="0"/>
      <w:marRight w:val="0"/>
      <w:marTop w:val="0"/>
      <w:marBottom w:val="0"/>
      <w:divBdr>
        <w:top w:val="none" w:sz="0" w:space="0" w:color="auto"/>
        <w:left w:val="none" w:sz="0" w:space="0" w:color="auto"/>
        <w:bottom w:val="none" w:sz="0" w:space="0" w:color="auto"/>
        <w:right w:val="none" w:sz="0" w:space="0" w:color="auto"/>
      </w:divBdr>
    </w:div>
    <w:div w:id="1964922408">
      <w:bodyDiv w:val="1"/>
      <w:marLeft w:val="0"/>
      <w:marRight w:val="0"/>
      <w:marTop w:val="0"/>
      <w:marBottom w:val="0"/>
      <w:divBdr>
        <w:top w:val="none" w:sz="0" w:space="0" w:color="auto"/>
        <w:left w:val="none" w:sz="0" w:space="0" w:color="auto"/>
        <w:bottom w:val="none" w:sz="0" w:space="0" w:color="auto"/>
        <w:right w:val="none" w:sz="0" w:space="0" w:color="auto"/>
      </w:divBdr>
    </w:div>
    <w:div w:id="1964924127">
      <w:bodyDiv w:val="1"/>
      <w:marLeft w:val="0"/>
      <w:marRight w:val="0"/>
      <w:marTop w:val="0"/>
      <w:marBottom w:val="0"/>
      <w:divBdr>
        <w:top w:val="none" w:sz="0" w:space="0" w:color="auto"/>
        <w:left w:val="none" w:sz="0" w:space="0" w:color="auto"/>
        <w:bottom w:val="none" w:sz="0" w:space="0" w:color="auto"/>
        <w:right w:val="none" w:sz="0" w:space="0" w:color="auto"/>
      </w:divBdr>
    </w:div>
    <w:div w:id="1965039454">
      <w:bodyDiv w:val="1"/>
      <w:marLeft w:val="0"/>
      <w:marRight w:val="0"/>
      <w:marTop w:val="0"/>
      <w:marBottom w:val="0"/>
      <w:divBdr>
        <w:top w:val="none" w:sz="0" w:space="0" w:color="auto"/>
        <w:left w:val="none" w:sz="0" w:space="0" w:color="auto"/>
        <w:bottom w:val="none" w:sz="0" w:space="0" w:color="auto"/>
        <w:right w:val="none" w:sz="0" w:space="0" w:color="auto"/>
      </w:divBdr>
    </w:div>
    <w:div w:id="1965042434">
      <w:bodyDiv w:val="1"/>
      <w:marLeft w:val="0"/>
      <w:marRight w:val="0"/>
      <w:marTop w:val="0"/>
      <w:marBottom w:val="0"/>
      <w:divBdr>
        <w:top w:val="none" w:sz="0" w:space="0" w:color="auto"/>
        <w:left w:val="none" w:sz="0" w:space="0" w:color="auto"/>
        <w:bottom w:val="none" w:sz="0" w:space="0" w:color="auto"/>
        <w:right w:val="none" w:sz="0" w:space="0" w:color="auto"/>
      </w:divBdr>
    </w:div>
    <w:div w:id="1965109813">
      <w:bodyDiv w:val="1"/>
      <w:marLeft w:val="0"/>
      <w:marRight w:val="0"/>
      <w:marTop w:val="0"/>
      <w:marBottom w:val="0"/>
      <w:divBdr>
        <w:top w:val="none" w:sz="0" w:space="0" w:color="auto"/>
        <w:left w:val="none" w:sz="0" w:space="0" w:color="auto"/>
        <w:bottom w:val="none" w:sz="0" w:space="0" w:color="auto"/>
        <w:right w:val="none" w:sz="0" w:space="0" w:color="auto"/>
      </w:divBdr>
    </w:div>
    <w:div w:id="1965111051">
      <w:bodyDiv w:val="1"/>
      <w:marLeft w:val="0"/>
      <w:marRight w:val="0"/>
      <w:marTop w:val="0"/>
      <w:marBottom w:val="0"/>
      <w:divBdr>
        <w:top w:val="none" w:sz="0" w:space="0" w:color="auto"/>
        <w:left w:val="none" w:sz="0" w:space="0" w:color="auto"/>
        <w:bottom w:val="none" w:sz="0" w:space="0" w:color="auto"/>
        <w:right w:val="none" w:sz="0" w:space="0" w:color="auto"/>
      </w:divBdr>
    </w:div>
    <w:div w:id="1965113882">
      <w:bodyDiv w:val="1"/>
      <w:marLeft w:val="0"/>
      <w:marRight w:val="0"/>
      <w:marTop w:val="0"/>
      <w:marBottom w:val="0"/>
      <w:divBdr>
        <w:top w:val="none" w:sz="0" w:space="0" w:color="auto"/>
        <w:left w:val="none" w:sz="0" w:space="0" w:color="auto"/>
        <w:bottom w:val="none" w:sz="0" w:space="0" w:color="auto"/>
        <w:right w:val="none" w:sz="0" w:space="0" w:color="auto"/>
      </w:divBdr>
    </w:div>
    <w:div w:id="1965235519">
      <w:bodyDiv w:val="1"/>
      <w:marLeft w:val="0"/>
      <w:marRight w:val="0"/>
      <w:marTop w:val="0"/>
      <w:marBottom w:val="0"/>
      <w:divBdr>
        <w:top w:val="none" w:sz="0" w:space="0" w:color="auto"/>
        <w:left w:val="none" w:sz="0" w:space="0" w:color="auto"/>
        <w:bottom w:val="none" w:sz="0" w:space="0" w:color="auto"/>
        <w:right w:val="none" w:sz="0" w:space="0" w:color="auto"/>
      </w:divBdr>
    </w:div>
    <w:div w:id="1965303945">
      <w:bodyDiv w:val="1"/>
      <w:marLeft w:val="0"/>
      <w:marRight w:val="0"/>
      <w:marTop w:val="0"/>
      <w:marBottom w:val="0"/>
      <w:divBdr>
        <w:top w:val="none" w:sz="0" w:space="0" w:color="auto"/>
        <w:left w:val="none" w:sz="0" w:space="0" w:color="auto"/>
        <w:bottom w:val="none" w:sz="0" w:space="0" w:color="auto"/>
        <w:right w:val="none" w:sz="0" w:space="0" w:color="auto"/>
      </w:divBdr>
    </w:div>
    <w:div w:id="1965383155">
      <w:bodyDiv w:val="1"/>
      <w:marLeft w:val="0"/>
      <w:marRight w:val="0"/>
      <w:marTop w:val="0"/>
      <w:marBottom w:val="0"/>
      <w:divBdr>
        <w:top w:val="none" w:sz="0" w:space="0" w:color="auto"/>
        <w:left w:val="none" w:sz="0" w:space="0" w:color="auto"/>
        <w:bottom w:val="none" w:sz="0" w:space="0" w:color="auto"/>
        <w:right w:val="none" w:sz="0" w:space="0" w:color="auto"/>
      </w:divBdr>
    </w:div>
    <w:div w:id="1965384210">
      <w:bodyDiv w:val="1"/>
      <w:marLeft w:val="0"/>
      <w:marRight w:val="0"/>
      <w:marTop w:val="0"/>
      <w:marBottom w:val="0"/>
      <w:divBdr>
        <w:top w:val="none" w:sz="0" w:space="0" w:color="auto"/>
        <w:left w:val="none" w:sz="0" w:space="0" w:color="auto"/>
        <w:bottom w:val="none" w:sz="0" w:space="0" w:color="auto"/>
        <w:right w:val="none" w:sz="0" w:space="0" w:color="auto"/>
      </w:divBdr>
    </w:div>
    <w:div w:id="1965454321">
      <w:bodyDiv w:val="1"/>
      <w:marLeft w:val="0"/>
      <w:marRight w:val="0"/>
      <w:marTop w:val="0"/>
      <w:marBottom w:val="0"/>
      <w:divBdr>
        <w:top w:val="none" w:sz="0" w:space="0" w:color="auto"/>
        <w:left w:val="none" w:sz="0" w:space="0" w:color="auto"/>
        <w:bottom w:val="none" w:sz="0" w:space="0" w:color="auto"/>
        <w:right w:val="none" w:sz="0" w:space="0" w:color="auto"/>
      </w:divBdr>
    </w:div>
    <w:div w:id="1965456629">
      <w:bodyDiv w:val="1"/>
      <w:marLeft w:val="0"/>
      <w:marRight w:val="0"/>
      <w:marTop w:val="0"/>
      <w:marBottom w:val="0"/>
      <w:divBdr>
        <w:top w:val="none" w:sz="0" w:space="0" w:color="auto"/>
        <w:left w:val="none" w:sz="0" w:space="0" w:color="auto"/>
        <w:bottom w:val="none" w:sz="0" w:space="0" w:color="auto"/>
        <w:right w:val="none" w:sz="0" w:space="0" w:color="auto"/>
      </w:divBdr>
    </w:div>
    <w:div w:id="1965457189">
      <w:bodyDiv w:val="1"/>
      <w:marLeft w:val="0"/>
      <w:marRight w:val="0"/>
      <w:marTop w:val="0"/>
      <w:marBottom w:val="0"/>
      <w:divBdr>
        <w:top w:val="none" w:sz="0" w:space="0" w:color="auto"/>
        <w:left w:val="none" w:sz="0" w:space="0" w:color="auto"/>
        <w:bottom w:val="none" w:sz="0" w:space="0" w:color="auto"/>
        <w:right w:val="none" w:sz="0" w:space="0" w:color="auto"/>
      </w:divBdr>
    </w:div>
    <w:div w:id="1965501251">
      <w:bodyDiv w:val="1"/>
      <w:marLeft w:val="0"/>
      <w:marRight w:val="0"/>
      <w:marTop w:val="0"/>
      <w:marBottom w:val="0"/>
      <w:divBdr>
        <w:top w:val="none" w:sz="0" w:space="0" w:color="auto"/>
        <w:left w:val="none" w:sz="0" w:space="0" w:color="auto"/>
        <w:bottom w:val="none" w:sz="0" w:space="0" w:color="auto"/>
        <w:right w:val="none" w:sz="0" w:space="0" w:color="auto"/>
      </w:divBdr>
    </w:div>
    <w:div w:id="1965501440">
      <w:bodyDiv w:val="1"/>
      <w:marLeft w:val="0"/>
      <w:marRight w:val="0"/>
      <w:marTop w:val="0"/>
      <w:marBottom w:val="0"/>
      <w:divBdr>
        <w:top w:val="none" w:sz="0" w:space="0" w:color="auto"/>
        <w:left w:val="none" w:sz="0" w:space="0" w:color="auto"/>
        <w:bottom w:val="none" w:sz="0" w:space="0" w:color="auto"/>
        <w:right w:val="none" w:sz="0" w:space="0" w:color="auto"/>
      </w:divBdr>
    </w:div>
    <w:div w:id="1965504728">
      <w:bodyDiv w:val="1"/>
      <w:marLeft w:val="0"/>
      <w:marRight w:val="0"/>
      <w:marTop w:val="0"/>
      <w:marBottom w:val="0"/>
      <w:divBdr>
        <w:top w:val="none" w:sz="0" w:space="0" w:color="auto"/>
        <w:left w:val="none" w:sz="0" w:space="0" w:color="auto"/>
        <w:bottom w:val="none" w:sz="0" w:space="0" w:color="auto"/>
        <w:right w:val="none" w:sz="0" w:space="0" w:color="auto"/>
      </w:divBdr>
    </w:div>
    <w:div w:id="1965652425">
      <w:bodyDiv w:val="1"/>
      <w:marLeft w:val="0"/>
      <w:marRight w:val="0"/>
      <w:marTop w:val="0"/>
      <w:marBottom w:val="0"/>
      <w:divBdr>
        <w:top w:val="none" w:sz="0" w:space="0" w:color="auto"/>
        <w:left w:val="none" w:sz="0" w:space="0" w:color="auto"/>
        <w:bottom w:val="none" w:sz="0" w:space="0" w:color="auto"/>
        <w:right w:val="none" w:sz="0" w:space="0" w:color="auto"/>
      </w:divBdr>
    </w:div>
    <w:div w:id="1965695256">
      <w:bodyDiv w:val="1"/>
      <w:marLeft w:val="0"/>
      <w:marRight w:val="0"/>
      <w:marTop w:val="0"/>
      <w:marBottom w:val="0"/>
      <w:divBdr>
        <w:top w:val="none" w:sz="0" w:space="0" w:color="auto"/>
        <w:left w:val="none" w:sz="0" w:space="0" w:color="auto"/>
        <w:bottom w:val="none" w:sz="0" w:space="0" w:color="auto"/>
        <w:right w:val="none" w:sz="0" w:space="0" w:color="auto"/>
      </w:divBdr>
    </w:div>
    <w:div w:id="1965766283">
      <w:bodyDiv w:val="1"/>
      <w:marLeft w:val="0"/>
      <w:marRight w:val="0"/>
      <w:marTop w:val="0"/>
      <w:marBottom w:val="0"/>
      <w:divBdr>
        <w:top w:val="none" w:sz="0" w:space="0" w:color="auto"/>
        <w:left w:val="none" w:sz="0" w:space="0" w:color="auto"/>
        <w:bottom w:val="none" w:sz="0" w:space="0" w:color="auto"/>
        <w:right w:val="none" w:sz="0" w:space="0" w:color="auto"/>
      </w:divBdr>
    </w:div>
    <w:div w:id="1965891849">
      <w:bodyDiv w:val="1"/>
      <w:marLeft w:val="0"/>
      <w:marRight w:val="0"/>
      <w:marTop w:val="0"/>
      <w:marBottom w:val="0"/>
      <w:divBdr>
        <w:top w:val="none" w:sz="0" w:space="0" w:color="auto"/>
        <w:left w:val="none" w:sz="0" w:space="0" w:color="auto"/>
        <w:bottom w:val="none" w:sz="0" w:space="0" w:color="auto"/>
        <w:right w:val="none" w:sz="0" w:space="0" w:color="auto"/>
      </w:divBdr>
    </w:div>
    <w:div w:id="1965958611">
      <w:bodyDiv w:val="1"/>
      <w:marLeft w:val="0"/>
      <w:marRight w:val="0"/>
      <w:marTop w:val="0"/>
      <w:marBottom w:val="0"/>
      <w:divBdr>
        <w:top w:val="none" w:sz="0" w:space="0" w:color="auto"/>
        <w:left w:val="none" w:sz="0" w:space="0" w:color="auto"/>
        <w:bottom w:val="none" w:sz="0" w:space="0" w:color="auto"/>
        <w:right w:val="none" w:sz="0" w:space="0" w:color="auto"/>
      </w:divBdr>
    </w:div>
    <w:div w:id="1966038615">
      <w:bodyDiv w:val="1"/>
      <w:marLeft w:val="0"/>
      <w:marRight w:val="0"/>
      <w:marTop w:val="0"/>
      <w:marBottom w:val="0"/>
      <w:divBdr>
        <w:top w:val="none" w:sz="0" w:space="0" w:color="auto"/>
        <w:left w:val="none" w:sz="0" w:space="0" w:color="auto"/>
        <w:bottom w:val="none" w:sz="0" w:space="0" w:color="auto"/>
        <w:right w:val="none" w:sz="0" w:space="0" w:color="auto"/>
      </w:divBdr>
    </w:div>
    <w:div w:id="1966081798">
      <w:bodyDiv w:val="1"/>
      <w:marLeft w:val="0"/>
      <w:marRight w:val="0"/>
      <w:marTop w:val="0"/>
      <w:marBottom w:val="0"/>
      <w:divBdr>
        <w:top w:val="none" w:sz="0" w:space="0" w:color="auto"/>
        <w:left w:val="none" w:sz="0" w:space="0" w:color="auto"/>
        <w:bottom w:val="none" w:sz="0" w:space="0" w:color="auto"/>
        <w:right w:val="none" w:sz="0" w:space="0" w:color="auto"/>
      </w:divBdr>
    </w:div>
    <w:div w:id="1966229599">
      <w:bodyDiv w:val="1"/>
      <w:marLeft w:val="0"/>
      <w:marRight w:val="0"/>
      <w:marTop w:val="0"/>
      <w:marBottom w:val="0"/>
      <w:divBdr>
        <w:top w:val="none" w:sz="0" w:space="0" w:color="auto"/>
        <w:left w:val="none" w:sz="0" w:space="0" w:color="auto"/>
        <w:bottom w:val="none" w:sz="0" w:space="0" w:color="auto"/>
        <w:right w:val="none" w:sz="0" w:space="0" w:color="auto"/>
      </w:divBdr>
    </w:div>
    <w:div w:id="1966229765">
      <w:bodyDiv w:val="1"/>
      <w:marLeft w:val="0"/>
      <w:marRight w:val="0"/>
      <w:marTop w:val="0"/>
      <w:marBottom w:val="0"/>
      <w:divBdr>
        <w:top w:val="none" w:sz="0" w:space="0" w:color="auto"/>
        <w:left w:val="none" w:sz="0" w:space="0" w:color="auto"/>
        <w:bottom w:val="none" w:sz="0" w:space="0" w:color="auto"/>
        <w:right w:val="none" w:sz="0" w:space="0" w:color="auto"/>
      </w:divBdr>
    </w:div>
    <w:div w:id="1966305030">
      <w:bodyDiv w:val="1"/>
      <w:marLeft w:val="0"/>
      <w:marRight w:val="0"/>
      <w:marTop w:val="0"/>
      <w:marBottom w:val="0"/>
      <w:divBdr>
        <w:top w:val="none" w:sz="0" w:space="0" w:color="auto"/>
        <w:left w:val="none" w:sz="0" w:space="0" w:color="auto"/>
        <w:bottom w:val="none" w:sz="0" w:space="0" w:color="auto"/>
        <w:right w:val="none" w:sz="0" w:space="0" w:color="auto"/>
      </w:divBdr>
    </w:div>
    <w:div w:id="1966421185">
      <w:bodyDiv w:val="1"/>
      <w:marLeft w:val="0"/>
      <w:marRight w:val="0"/>
      <w:marTop w:val="0"/>
      <w:marBottom w:val="0"/>
      <w:divBdr>
        <w:top w:val="none" w:sz="0" w:space="0" w:color="auto"/>
        <w:left w:val="none" w:sz="0" w:space="0" w:color="auto"/>
        <w:bottom w:val="none" w:sz="0" w:space="0" w:color="auto"/>
        <w:right w:val="none" w:sz="0" w:space="0" w:color="auto"/>
      </w:divBdr>
    </w:div>
    <w:div w:id="1966422120">
      <w:bodyDiv w:val="1"/>
      <w:marLeft w:val="0"/>
      <w:marRight w:val="0"/>
      <w:marTop w:val="0"/>
      <w:marBottom w:val="0"/>
      <w:divBdr>
        <w:top w:val="none" w:sz="0" w:space="0" w:color="auto"/>
        <w:left w:val="none" w:sz="0" w:space="0" w:color="auto"/>
        <w:bottom w:val="none" w:sz="0" w:space="0" w:color="auto"/>
        <w:right w:val="none" w:sz="0" w:space="0" w:color="auto"/>
      </w:divBdr>
    </w:div>
    <w:div w:id="1966502178">
      <w:bodyDiv w:val="1"/>
      <w:marLeft w:val="0"/>
      <w:marRight w:val="0"/>
      <w:marTop w:val="0"/>
      <w:marBottom w:val="0"/>
      <w:divBdr>
        <w:top w:val="none" w:sz="0" w:space="0" w:color="auto"/>
        <w:left w:val="none" w:sz="0" w:space="0" w:color="auto"/>
        <w:bottom w:val="none" w:sz="0" w:space="0" w:color="auto"/>
        <w:right w:val="none" w:sz="0" w:space="0" w:color="auto"/>
      </w:divBdr>
    </w:div>
    <w:div w:id="1966616862">
      <w:bodyDiv w:val="1"/>
      <w:marLeft w:val="0"/>
      <w:marRight w:val="0"/>
      <w:marTop w:val="0"/>
      <w:marBottom w:val="0"/>
      <w:divBdr>
        <w:top w:val="none" w:sz="0" w:space="0" w:color="auto"/>
        <w:left w:val="none" w:sz="0" w:space="0" w:color="auto"/>
        <w:bottom w:val="none" w:sz="0" w:space="0" w:color="auto"/>
        <w:right w:val="none" w:sz="0" w:space="0" w:color="auto"/>
      </w:divBdr>
    </w:div>
    <w:div w:id="1966693311">
      <w:bodyDiv w:val="1"/>
      <w:marLeft w:val="0"/>
      <w:marRight w:val="0"/>
      <w:marTop w:val="0"/>
      <w:marBottom w:val="0"/>
      <w:divBdr>
        <w:top w:val="none" w:sz="0" w:space="0" w:color="auto"/>
        <w:left w:val="none" w:sz="0" w:space="0" w:color="auto"/>
        <w:bottom w:val="none" w:sz="0" w:space="0" w:color="auto"/>
        <w:right w:val="none" w:sz="0" w:space="0" w:color="auto"/>
      </w:divBdr>
    </w:div>
    <w:div w:id="1967077361">
      <w:bodyDiv w:val="1"/>
      <w:marLeft w:val="0"/>
      <w:marRight w:val="0"/>
      <w:marTop w:val="0"/>
      <w:marBottom w:val="0"/>
      <w:divBdr>
        <w:top w:val="none" w:sz="0" w:space="0" w:color="auto"/>
        <w:left w:val="none" w:sz="0" w:space="0" w:color="auto"/>
        <w:bottom w:val="none" w:sz="0" w:space="0" w:color="auto"/>
        <w:right w:val="none" w:sz="0" w:space="0" w:color="auto"/>
      </w:divBdr>
    </w:div>
    <w:div w:id="1967077436">
      <w:bodyDiv w:val="1"/>
      <w:marLeft w:val="0"/>
      <w:marRight w:val="0"/>
      <w:marTop w:val="0"/>
      <w:marBottom w:val="0"/>
      <w:divBdr>
        <w:top w:val="none" w:sz="0" w:space="0" w:color="auto"/>
        <w:left w:val="none" w:sz="0" w:space="0" w:color="auto"/>
        <w:bottom w:val="none" w:sz="0" w:space="0" w:color="auto"/>
        <w:right w:val="none" w:sz="0" w:space="0" w:color="auto"/>
      </w:divBdr>
    </w:div>
    <w:div w:id="1967350425">
      <w:bodyDiv w:val="1"/>
      <w:marLeft w:val="0"/>
      <w:marRight w:val="0"/>
      <w:marTop w:val="0"/>
      <w:marBottom w:val="0"/>
      <w:divBdr>
        <w:top w:val="none" w:sz="0" w:space="0" w:color="auto"/>
        <w:left w:val="none" w:sz="0" w:space="0" w:color="auto"/>
        <w:bottom w:val="none" w:sz="0" w:space="0" w:color="auto"/>
        <w:right w:val="none" w:sz="0" w:space="0" w:color="auto"/>
      </w:divBdr>
    </w:div>
    <w:div w:id="1967420851">
      <w:bodyDiv w:val="1"/>
      <w:marLeft w:val="0"/>
      <w:marRight w:val="0"/>
      <w:marTop w:val="0"/>
      <w:marBottom w:val="0"/>
      <w:divBdr>
        <w:top w:val="none" w:sz="0" w:space="0" w:color="auto"/>
        <w:left w:val="none" w:sz="0" w:space="0" w:color="auto"/>
        <w:bottom w:val="none" w:sz="0" w:space="0" w:color="auto"/>
        <w:right w:val="none" w:sz="0" w:space="0" w:color="auto"/>
      </w:divBdr>
    </w:div>
    <w:div w:id="1967423246">
      <w:bodyDiv w:val="1"/>
      <w:marLeft w:val="0"/>
      <w:marRight w:val="0"/>
      <w:marTop w:val="0"/>
      <w:marBottom w:val="0"/>
      <w:divBdr>
        <w:top w:val="none" w:sz="0" w:space="0" w:color="auto"/>
        <w:left w:val="none" w:sz="0" w:space="0" w:color="auto"/>
        <w:bottom w:val="none" w:sz="0" w:space="0" w:color="auto"/>
        <w:right w:val="none" w:sz="0" w:space="0" w:color="auto"/>
      </w:divBdr>
    </w:div>
    <w:div w:id="1967462098">
      <w:bodyDiv w:val="1"/>
      <w:marLeft w:val="0"/>
      <w:marRight w:val="0"/>
      <w:marTop w:val="0"/>
      <w:marBottom w:val="0"/>
      <w:divBdr>
        <w:top w:val="none" w:sz="0" w:space="0" w:color="auto"/>
        <w:left w:val="none" w:sz="0" w:space="0" w:color="auto"/>
        <w:bottom w:val="none" w:sz="0" w:space="0" w:color="auto"/>
        <w:right w:val="none" w:sz="0" w:space="0" w:color="auto"/>
      </w:divBdr>
    </w:div>
    <w:div w:id="1967468063">
      <w:bodyDiv w:val="1"/>
      <w:marLeft w:val="0"/>
      <w:marRight w:val="0"/>
      <w:marTop w:val="0"/>
      <w:marBottom w:val="0"/>
      <w:divBdr>
        <w:top w:val="none" w:sz="0" w:space="0" w:color="auto"/>
        <w:left w:val="none" w:sz="0" w:space="0" w:color="auto"/>
        <w:bottom w:val="none" w:sz="0" w:space="0" w:color="auto"/>
        <w:right w:val="none" w:sz="0" w:space="0" w:color="auto"/>
      </w:divBdr>
    </w:div>
    <w:div w:id="1967538510">
      <w:bodyDiv w:val="1"/>
      <w:marLeft w:val="0"/>
      <w:marRight w:val="0"/>
      <w:marTop w:val="0"/>
      <w:marBottom w:val="0"/>
      <w:divBdr>
        <w:top w:val="none" w:sz="0" w:space="0" w:color="auto"/>
        <w:left w:val="none" w:sz="0" w:space="0" w:color="auto"/>
        <w:bottom w:val="none" w:sz="0" w:space="0" w:color="auto"/>
        <w:right w:val="none" w:sz="0" w:space="0" w:color="auto"/>
      </w:divBdr>
    </w:div>
    <w:div w:id="1967546035">
      <w:bodyDiv w:val="1"/>
      <w:marLeft w:val="0"/>
      <w:marRight w:val="0"/>
      <w:marTop w:val="0"/>
      <w:marBottom w:val="0"/>
      <w:divBdr>
        <w:top w:val="none" w:sz="0" w:space="0" w:color="auto"/>
        <w:left w:val="none" w:sz="0" w:space="0" w:color="auto"/>
        <w:bottom w:val="none" w:sz="0" w:space="0" w:color="auto"/>
        <w:right w:val="none" w:sz="0" w:space="0" w:color="auto"/>
      </w:divBdr>
    </w:div>
    <w:div w:id="1967614545">
      <w:bodyDiv w:val="1"/>
      <w:marLeft w:val="0"/>
      <w:marRight w:val="0"/>
      <w:marTop w:val="0"/>
      <w:marBottom w:val="0"/>
      <w:divBdr>
        <w:top w:val="none" w:sz="0" w:space="0" w:color="auto"/>
        <w:left w:val="none" w:sz="0" w:space="0" w:color="auto"/>
        <w:bottom w:val="none" w:sz="0" w:space="0" w:color="auto"/>
        <w:right w:val="none" w:sz="0" w:space="0" w:color="auto"/>
      </w:divBdr>
    </w:div>
    <w:div w:id="1967663414">
      <w:bodyDiv w:val="1"/>
      <w:marLeft w:val="0"/>
      <w:marRight w:val="0"/>
      <w:marTop w:val="0"/>
      <w:marBottom w:val="0"/>
      <w:divBdr>
        <w:top w:val="none" w:sz="0" w:space="0" w:color="auto"/>
        <w:left w:val="none" w:sz="0" w:space="0" w:color="auto"/>
        <w:bottom w:val="none" w:sz="0" w:space="0" w:color="auto"/>
        <w:right w:val="none" w:sz="0" w:space="0" w:color="auto"/>
      </w:divBdr>
    </w:div>
    <w:div w:id="1967806509">
      <w:bodyDiv w:val="1"/>
      <w:marLeft w:val="0"/>
      <w:marRight w:val="0"/>
      <w:marTop w:val="0"/>
      <w:marBottom w:val="0"/>
      <w:divBdr>
        <w:top w:val="none" w:sz="0" w:space="0" w:color="auto"/>
        <w:left w:val="none" w:sz="0" w:space="0" w:color="auto"/>
        <w:bottom w:val="none" w:sz="0" w:space="0" w:color="auto"/>
        <w:right w:val="none" w:sz="0" w:space="0" w:color="auto"/>
      </w:divBdr>
    </w:div>
    <w:div w:id="1967813527">
      <w:bodyDiv w:val="1"/>
      <w:marLeft w:val="0"/>
      <w:marRight w:val="0"/>
      <w:marTop w:val="0"/>
      <w:marBottom w:val="0"/>
      <w:divBdr>
        <w:top w:val="none" w:sz="0" w:space="0" w:color="auto"/>
        <w:left w:val="none" w:sz="0" w:space="0" w:color="auto"/>
        <w:bottom w:val="none" w:sz="0" w:space="0" w:color="auto"/>
        <w:right w:val="none" w:sz="0" w:space="0" w:color="auto"/>
      </w:divBdr>
    </w:div>
    <w:div w:id="1967857588">
      <w:bodyDiv w:val="1"/>
      <w:marLeft w:val="0"/>
      <w:marRight w:val="0"/>
      <w:marTop w:val="0"/>
      <w:marBottom w:val="0"/>
      <w:divBdr>
        <w:top w:val="none" w:sz="0" w:space="0" w:color="auto"/>
        <w:left w:val="none" w:sz="0" w:space="0" w:color="auto"/>
        <w:bottom w:val="none" w:sz="0" w:space="0" w:color="auto"/>
        <w:right w:val="none" w:sz="0" w:space="0" w:color="auto"/>
      </w:divBdr>
    </w:div>
    <w:div w:id="1967924814">
      <w:bodyDiv w:val="1"/>
      <w:marLeft w:val="0"/>
      <w:marRight w:val="0"/>
      <w:marTop w:val="0"/>
      <w:marBottom w:val="0"/>
      <w:divBdr>
        <w:top w:val="none" w:sz="0" w:space="0" w:color="auto"/>
        <w:left w:val="none" w:sz="0" w:space="0" w:color="auto"/>
        <w:bottom w:val="none" w:sz="0" w:space="0" w:color="auto"/>
        <w:right w:val="none" w:sz="0" w:space="0" w:color="auto"/>
      </w:divBdr>
    </w:div>
    <w:div w:id="1968051333">
      <w:bodyDiv w:val="1"/>
      <w:marLeft w:val="0"/>
      <w:marRight w:val="0"/>
      <w:marTop w:val="0"/>
      <w:marBottom w:val="0"/>
      <w:divBdr>
        <w:top w:val="none" w:sz="0" w:space="0" w:color="auto"/>
        <w:left w:val="none" w:sz="0" w:space="0" w:color="auto"/>
        <w:bottom w:val="none" w:sz="0" w:space="0" w:color="auto"/>
        <w:right w:val="none" w:sz="0" w:space="0" w:color="auto"/>
      </w:divBdr>
    </w:div>
    <w:div w:id="1968312960">
      <w:bodyDiv w:val="1"/>
      <w:marLeft w:val="0"/>
      <w:marRight w:val="0"/>
      <w:marTop w:val="0"/>
      <w:marBottom w:val="0"/>
      <w:divBdr>
        <w:top w:val="none" w:sz="0" w:space="0" w:color="auto"/>
        <w:left w:val="none" w:sz="0" w:space="0" w:color="auto"/>
        <w:bottom w:val="none" w:sz="0" w:space="0" w:color="auto"/>
        <w:right w:val="none" w:sz="0" w:space="0" w:color="auto"/>
      </w:divBdr>
    </w:div>
    <w:div w:id="1968313525">
      <w:bodyDiv w:val="1"/>
      <w:marLeft w:val="0"/>
      <w:marRight w:val="0"/>
      <w:marTop w:val="0"/>
      <w:marBottom w:val="0"/>
      <w:divBdr>
        <w:top w:val="none" w:sz="0" w:space="0" w:color="auto"/>
        <w:left w:val="none" w:sz="0" w:space="0" w:color="auto"/>
        <w:bottom w:val="none" w:sz="0" w:space="0" w:color="auto"/>
        <w:right w:val="none" w:sz="0" w:space="0" w:color="auto"/>
      </w:divBdr>
    </w:div>
    <w:div w:id="1968385936">
      <w:bodyDiv w:val="1"/>
      <w:marLeft w:val="0"/>
      <w:marRight w:val="0"/>
      <w:marTop w:val="0"/>
      <w:marBottom w:val="0"/>
      <w:divBdr>
        <w:top w:val="none" w:sz="0" w:space="0" w:color="auto"/>
        <w:left w:val="none" w:sz="0" w:space="0" w:color="auto"/>
        <w:bottom w:val="none" w:sz="0" w:space="0" w:color="auto"/>
        <w:right w:val="none" w:sz="0" w:space="0" w:color="auto"/>
      </w:divBdr>
    </w:div>
    <w:div w:id="1968395547">
      <w:bodyDiv w:val="1"/>
      <w:marLeft w:val="0"/>
      <w:marRight w:val="0"/>
      <w:marTop w:val="0"/>
      <w:marBottom w:val="0"/>
      <w:divBdr>
        <w:top w:val="none" w:sz="0" w:space="0" w:color="auto"/>
        <w:left w:val="none" w:sz="0" w:space="0" w:color="auto"/>
        <w:bottom w:val="none" w:sz="0" w:space="0" w:color="auto"/>
        <w:right w:val="none" w:sz="0" w:space="0" w:color="auto"/>
      </w:divBdr>
    </w:div>
    <w:div w:id="1968462089">
      <w:bodyDiv w:val="1"/>
      <w:marLeft w:val="0"/>
      <w:marRight w:val="0"/>
      <w:marTop w:val="0"/>
      <w:marBottom w:val="0"/>
      <w:divBdr>
        <w:top w:val="none" w:sz="0" w:space="0" w:color="auto"/>
        <w:left w:val="none" w:sz="0" w:space="0" w:color="auto"/>
        <w:bottom w:val="none" w:sz="0" w:space="0" w:color="auto"/>
        <w:right w:val="none" w:sz="0" w:space="0" w:color="auto"/>
      </w:divBdr>
    </w:div>
    <w:div w:id="1968508710">
      <w:bodyDiv w:val="1"/>
      <w:marLeft w:val="0"/>
      <w:marRight w:val="0"/>
      <w:marTop w:val="0"/>
      <w:marBottom w:val="0"/>
      <w:divBdr>
        <w:top w:val="none" w:sz="0" w:space="0" w:color="auto"/>
        <w:left w:val="none" w:sz="0" w:space="0" w:color="auto"/>
        <w:bottom w:val="none" w:sz="0" w:space="0" w:color="auto"/>
        <w:right w:val="none" w:sz="0" w:space="0" w:color="auto"/>
      </w:divBdr>
    </w:div>
    <w:div w:id="1968703923">
      <w:bodyDiv w:val="1"/>
      <w:marLeft w:val="0"/>
      <w:marRight w:val="0"/>
      <w:marTop w:val="0"/>
      <w:marBottom w:val="0"/>
      <w:divBdr>
        <w:top w:val="none" w:sz="0" w:space="0" w:color="auto"/>
        <w:left w:val="none" w:sz="0" w:space="0" w:color="auto"/>
        <w:bottom w:val="none" w:sz="0" w:space="0" w:color="auto"/>
        <w:right w:val="none" w:sz="0" w:space="0" w:color="auto"/>
      </w:divBdr>
    </w:div>
    <w:div w:id="1968929816">
      <w:bodyDiv w:val="1"/>
      <w:marLeft w:val="0"/>
      <w:marRight w:val="0"/>
      <w:marTop w:val="0"/>
      <w:marBottom w:val="0"/>
      <w:divBdr>
        <w:top w:val="none" w:sz="0" w:space="0" w:color="auto"/>
        <w:left w:val="none" w:sz="0" w:space="0" w:color="auto"/>
        <w:bottom w:val="none" w:sz="0" w:space="0" w:color="auto"/>
        <w:right w:val="none" w:sz="0" w:space="0" w:color="auto"/>
      </w:divBdr>
    </w:div>
    <w:div w:id="1969122614">
      <w:bodyDiv w:val="1"/>
      <w:marLeft w:val="0"/>
      <w:marRight w:val="0"/>
      <w:marTop w:val="0"/>
      <w:marBottom w:val="0"/>
      <w:divBdr>
        <w:top w:val="none" w:sz="0" w:space="0" w:color="auto"/>
        <w:left w:val="none" w:sz="0" w:space="0" w:color="auto"/>
        <w:bottom w:val="none" w:sz="0" w:space="0" w:color="auto"/>
        <w:right w:val="none" w:sz="0" w:space="0" w:color="auto"/>
      </w:divBdr>
    </w:div>
    <w:div w:id="1969124154">
      <w:bodyDiv w:val="1"/>
      <w:marLeft w:val="0"/>
      <w:marRight w:val="0"/>
      <w:marTop w:val="0"/>
      <w:marBottom w:val="0"/>
      <w:divBdr>
        <w:top w:val="none" w:sz="0" w:space="0" w:color="auto"/>
        <w:left w:val="none" w:sz="0" w:space="0" w:color="auto"/>
        <w:bottom w:val="none" w:sz="0" w:space="0" w:color="auto"/>
        <w:right w:val="none" w:sz="0" w:space="0" w:color="auto"/>
      </w:divBdr>
    </w:div>
    <w:div w:id="1969163282">
      <w:bodyDiv w:val="1"/>
      <w:marLeft w:val="0"/>
      <w:marRight w:val="0"/>
      <w:marTop w:val="0"/>
      <w:marBottom w:val="0"/>
      <w:divBdr>
        <w:top w:val="none" w:sz="0" w:space="0" w:color="auto"/>
        <w:left w:val="none" w:sz="0" w:space="0" w:color="auto"/>
        <w:bottom w:val="none" w:sz="0" w:space="0" w:color="auto"/>
        <w:right w:val="none" w:sz="0" w:space="0" w:color="auto"/>
      </w:divBdr>
    </w:div>
    <w:div w:id="1969168613">
      <w:bodyDiv w:val="1"/>
      <w:marLeft w:val="0"/>
      <w:marRight w:val="0"/>
      <w:marTop w:val="0"/>
      <w:marBottom w:val="0"/>
      <w:divBdr>
        <w:top w:val="none" w:sz="0" w:space="0" w:color="auto"/>
        <w:left w:val="none" w:sz="0" w:space="0" w:color="auto"/>
        <w:bottom w:val="none" w:sz="0" w:space="0" w:color="auto"/>
        <w:right w:val="none" w:sz="0" w:space="0" w:color="auto"/>
      </w:divBdr>
    </w:div>
    <w:div w:id="1969234468">
      <w:bodyDiv w:val="1"/>
      <w:marLeft w:val="0"/>
      <w:marRight w:val="0"/>
      <w:marTop w:val="0"/>
      <w:marBottom w:val="0"/>
      <w:divBdr>
        <w:top w:val="none" w:sz="0" w:space="0" w:color="auto"/>
        <w:left w:val="none" w:sz="0" w:space="0" w:color="auto"/>
        <w:bottom w:val="none" w:sz="0" w:space="0" w:color="auto"/>
        <w:right w:val="none" w:sz="0" w:space="0" w:color="auto"/>
      </w:divBdr>
    </w:div>
    <w:div w:id="1969435268">
      <w:bodyDiv w:val="1"/>
      <w:marLeft w:val="0"/>
      <w:marRight w:val="0"/>
      <w:marTop w:val="0"/>
      <w:marBottom w:val="0"/>
      <w:divBdr>
        <w:top w:val="none" w:sz="0" w:space="0" w:color="auto"/>
        <w:left w:val="none" w:sz="0" w:space="0" w:color="auto"/>
        <w:bottom w:val="none" w:sz="0" w:space="0" w:color="auto"/>
        <w:right w:val="none" w:sz="0" w:space="0" w:color="auto"/>
      </w:divBdr>
    </w:div>
    <w:div w:id="1969630506">
      <w:bodyDiv w:val="1"/>
      <w:marLeft w:val="0"/>
      <w:marRight w:val="0"/>
      <w:marTop w:val="0"/>
      <w:marBottom w:val="0"/>
      <w:divBdr>
        <w:top w:val="none" w:sz="0" w:space="0" w:color="auto"/>
        <w:left w:val="none" w:sz="0" w:space="0" w:color="auto"/>
        <w:bottom w:val="none" w:sz="0" w:space="0" w:color="auto"/>
        <w:right w:val="none" w:sz="0" w:space="0" w:color="auto"/>
      </w:divBdr>
    </w:div>
    <w:div w:id="1969890081">
      <w:bodyDiv w:val="1"/>
      <w:marLeft w:val="0"/>
      <w:marRight w:val="0"/>
      <w:marTop w:val="0"/>
      <w:marBottom w:val="0"/>
      <w:divBdr>
        <w:top w:val="none" w:sz="0" w:space="0" w:color="auto"/>
        <w:left w:val="none" w:sz="0" w:space="0" w:color="auto"/>
        <w:bottom w:val="none" w:sz="0" w:space="0" w:color="auto"/>
        <w:right w:val="none" w:sz="0" w:space="0" w:color="auto"/>
      </w:divBdr>
    </w:div>
    <w:div w:id="1969891132">
      <w:bodyDiv w:val="1"/>
      <w:marLeft w:val="0"/>
      <w:marRight w:val="0"/>
      <w:marTop w:val="0"/>
      <w:marBottom w:val="0"/>
      <w:divBdr>
        <w:top w:val="none" w:sz="0" w:space="0" w:color="auto"/>
        <w:left w:val="none" w:sz="0" w:space="0" w:color="auto"/>
        <w:bottom w:val="none" w:sz="0" w:space="0" w:color="auto"/>
        <w:right w:val="none" w:sz="0" w:space="0" w:color="auto"/>
      </w:divBdr>
    </w:div>
    <w:div w:id="1969892596">
      <w:bodyDiv w:val="1"/>
      <w:marLeft w:val="0"/>
      <w:marRight w:val="0"/>
      <w:marTop w:val="0"/>
      <w:marBottom w:val="0"/>
      <w:divBdr>
        <w:top w:val="none" w:sz="0" w:space="0" w:color="auto"/>
        <w:left w:val="none" w:sz="0" w:space="0" w:color="auto"/>
        <w:bottom w:val="none" w:sz="0" w:space="0" w:color="auto"/>
        <w:right w:val="none" w:sz="0" w:space="0" w:color="auto"/>
      </w:divBdr>
    </w:div>
    <w:div w:id="1969896315">
      <w:bodyDiv w:val="1"/>
      <w:marLeft w:val="0"/>
      <w:marRight w:val="0"/>
      <w:marTop w:val="0"/>
      <w:marBottom w:val="0"/>
      <w:divBdr>
        <w:top w:val="none" w:sz="0" w:space="0" w:color="auto"/>
        <w:left w:val="none" w:sz="0" w:space="0" w:color="auto"/>
        <w:bottom w:val="none" w:sz="0" w:space="0" w:color="auto"/>
        <w:right w:val="none" w:sz="0" w:space="0" w:color="auto"/>
      </w:divBdr>
    </w:div>
    <w:div w:id="1969965889">
      <w:bodyDiv w:val="1"/>
      <w:marLeft w:val="0"/>
      <w:marRight w:val="0"/>
      <w:marTop w:val="0"/>
      <w:marBottom w:val="0"/>
      <w:divBdr>
        <w:top w:val="none" w:sz="0" w:space="0" w:color="auto"/>
        <w:left w:val="none" w:sz="0" w:space="0" w:color="auto"/>
        <w:bottom w:val="none" w:sz="0" w:space="0" w:color="auto"/>
        <w:right w:val="none" w:sz="0" w:space="0" w:color="auto"/>
      </w:divBdr>
    </w:div>
    <w:div w:id="1969971417">
      <w:bodyDiv w:val="1"/>
      <w:marLeft w:val="0"/>
      <w:marRight w:val="0"/>
      <w:marTop w:val="0"/>
      <w:marBottom w:val="0"/>
      <w:divBdr>
        <w:top w:val="none" w:sz="0" w:space="0" w:color="auto"/>
        <w:left w:val="none" w:sz="0" w:space="0" w:color="auto"/>
        <w:bottom w:val="none" w:sz="0" w:space="0" w:color="auto"/>
        <w:right w:val="none" w:sz="0" w:space="0" w:color="auto"/>
      </w:divBdr>
    </w:div>
    <w:div w:id="1970088616">
      <w:bodyDiv w:val="1"/>
      <w:marLeft w:val="0"/>
      <w:marRight w:val="0"/>
      <w:marTop w:val="0"/>
      <w:marBottom w:val="0"/>
      <w:divBdr>
        <w:top w:val="none" w:sz="0" w:space="0" w:color="auto"/>
        <w:left w:val="none" w:sz="0" w:space="0" w:color="auto"/>
        <w:bottom w:val="none" w:sz="0" w:space="0" w:color="auto"/>
        <w:right w:val="none" w:sz="0" w:space="0" w:color="auto"/>
      </w:divBdr>
    </w:div>
    <w:div w:id="1970160209">
      <w:bodyDiv w:val="1"/>
      <w:marLeft w:val="0"/>
      <w:marRight w:val="0"/>
      <w:marTop w:val="0"/>
      <w:marBottom w:val="0"/>
      <w:divBdr>
        <w:top w:val="none" w:sz="0" w:space="0" w:color="auto"/>
        <w:left w:val="none" w:sz="0" w:space="0" w:color="auto"/>
        <w:bottom w:val="none" w:sz="0" w:space="0" w:color="auto"/>
        <w:right w:val="none" w:sz="0" w:space="0" w:color="auto"/>
      </w:divBdr>
    </w:div>
    <w:div w:id="1970162368">
      <w:bodyDiv w:val="1"/>
      <w:marLeft w:val="0"/>
      <w:marRight w:val="0"/>
      <w:marTop w:val="0"/>
      <w:marBottom w:val="0"/>
      <w:divBdr>
        <w:top w:val="none" w:sz="0" w:space="0" w:color="auto"/>
        <w:left w:val="none" w:sz="0" w:space="0" w:color="auto"/>
        <w:bottom w:val="none" w:sz="0" w:space="0" w:color="auto"/>
        <w:right w:val="none" w:sz="0" w:space="0" w:color="auto"/>
      </w:divBdr>
    </w:div>
    <w:div w:id="1970164228">
      <w:bodyDiv w:val="1"/>
      <w:marLeft w:val="0"/>
      <w:marRight w:val="0"/>
      <w:marTop w:val="0"/>
      <w:marBottom w:val="0"/>
      <w:divBdr>
        <w:top w:val="none" w:sz="0" w:space="0" w:color="auto"/>
        <w:left w:val="none" w:sz="0" w:space="0" w:color="auto"/>
        <w:bottom w:val="none" w:sz="0" w:space="0" w:color="auto"/>
        <w:right w:val="none" w:sz="0" w:space="0" w:color="auto"/>
      </w:divBdr>
    </w:div>
    <w:div w:id="1970164938">
      <w:bodyDiv w:val="1"/>
      <w:marLeft w:val="0"/>
      <w:marRight w:val="0"/>
      <w:marTop w:val="0"/>
      <w:marBottom w:val="0"/>
      <w:divBdr>
        <w:top w:val="none" w:sz="0" w:space="0" w:color="auto"/>
        <w:left w:val="none" w:sz="0" w:space="0" w:color="auto"/>
        <w:bottom w:val="none" w:sz="0" w:space="0" w:color="auto"/>
        <w:right w:val="none" w:sz="0" w:space="0" w:color="auto"/>
      </w:divBdr>
    </w:div>
    <w:div w:id="1970209334">
      <w:bodyDiv w:val="1"/>
      <w:marLeft w:val="0"/>
      <w:marRight w:val="0"/>
      <w:marTop w:val="0"/>
      <w:marBottom w:val="0"/>
      <w:divBdr>
        <w:top w:val="none" w:sz="0" w:space="0" w:color="auto"/>
        <w:left w:val="none" w:sz="0" w:space="0" w:color="auto"/>
        <w:bottom w:val="none" w:sz="0" w:space="0" w:color="auto"/>
        <w:right w:val="none" w:sz="0" w:space="0" w:color="auto"/>
      </w:divBdr>
    </w:div>
    <w:div w:id="1970210266">
      <w:bodyDiv w:val="1"/>
      <w:marLeft w:val="0"/>
      <w:marRight w:val="0"/>
      <w:marTop w:val="0"/>
      <w:marBottom w:val="0"/>
      <w:divBdr>
        <w:top w:val="none" w:sz="0" w:space="0" w:color="auto"/>
        <w:left w:val="none" w:sz="0" w:space="0" w:color="auto"/>
        <w:bottom w:val="none" w:sz="0" w:space="0" w:color="auto"/>
        <w:right w:val="none" w:sz="0" w:space="0" w:color="auto"/>
      </w:divBdr>
    </w:div>
    <w:div w:id="1970235730">
      <w:bodyDiv w:val="1"/>
      <w:marLeft w:val="0"/>
      <w:marRight w:val="0"/>
      <w:marTop w:val="0"/>
      <w:marBottom w:val="0"/>
      <w:divBdr>
        <w:top w:val="none" w:sz="0" w:space="0" w:color="auto"/>
        <w:left w:val="none" w:sz="0" w:space="0" w:color="auto"/>
        <w:bottom w:val="none" w:sz="0" w:space="0" w:color="auto"/>
        <w:right w:val="none" w:sz="0" w:space="0" w:color="auto"/>
      </w:divBdr>
    </w:div>
    <w:div w:id="1970236669">
      <w:bodyDiv w:val="1"/>
      <w:marLeft w:val="0"/>
      <w:marRight w:val="0"/>
      <w:marTop w:val="0"/>
      <w:marBottom w:val="0"/>
      <w:divBdr>
        <w:top w:val="none" w:sz="0" w:space="0" w:color="auto"/>
        <w:left w:val="none" w:sz="0" w:space="0" w:color="auto"/>
        <w:bottom w:val="none" w:sz="0" w:space="0" w:color="auto"/>
        <w:right w:val="none" w:sz="0" w:space="0" w:color="auto"/>
      </w:divBdr>
    </w:div>
    <w:div w:id="1970237272">
      <w:bodyDiv w:val="1"/>
      <w:marLeft w:val="0"/>
      <w:marRight w:val="0"/>
      <w:marTop w:val="0"/>
      <w:marBottom w:val="0"/>
      <w:divBdr>
        <w:top w:val="none" w:sz="0" w:space="0" w:color="auto"/>
        <w:left w:val="none" w:sz="0" w:space="0" w:color="auto"/>
        <w:bottom w:val="none" w:sz="0" w:space="0" w:color="auto"/>
        <w:right w:val="none" w:sz="0" w:space="0" w:color="auto"/>
      </w:divBdr>
    </w:div>
    <w:div w:id="1970436729">
      <w:bodyDiv w:val="1"/>
      <w:marLeft w:val="0"/>
      <w:marRight w:val="0"/>
      <w:marTop w:val="0"/>
      <w:marBottom w:val="0"/>
      <w:divBdr>
        <w:top w:val="none" w:sz="0" w:space="0" w:color="auto"/>
        <w:left w:val="none" w:sz="0" w:space="0" w:color="auto"/>
        <w:bottom w:val="none" w:sz="0" w:space="0" w:color="auto"/>
        <w:right w:val="none" w:sz="0" w:space="0" w:color="auto"/>
      </w:divBdr>
    </w:div>
    <w:div w:id="1970503247">
      <w:bodyDiv w:val="1"/>
      <w:marLeft w:val="0"/>
      <w:marRight w:val="0"/>
      <w:marTop w:val="0"/>
      <w:marBottom w:val="0"/>
      <w:divBdr>
        <w:top w:val="none" w:sz="0" w:space="0" w:color="auto"/>
        <w:left w:val="none" w:sz="0" w:space="0" w:color="auto"/>
        <w:bottom w:val="none" w:sz="0" w:space="0" w:color="auto"/>
        <w:right w:val="none" w:sz="0" w:space="0" w:color="auto"/>
      </w:divBdr>
    </w:div>
    <w:div w:id="1970549482">
      <w:bodyDiv w:val="1"/>
      <w:marLeft w:val="0"/>
      <w:marRight w:val="0"/>
      <w:marTop w:val="0"/>
      <w:marBottom w:val="0"/>
      <w:divBdr>
        <w:top w:val="none" w:sz="0" w:space="0" w:color="auto"/>
        <w:left w:val="none" w:sz="0" w:space="0" w:color="auto"/>
        <w:bottom w:val="none" w:sz="0" w:space="0" w:color="auto"/>
        <w:right w:val="none" w:sz="0" w:space="0" w:color="auto"/>
      </w:divBdr>
    </w:div>
    <w:div w:id="1970624995">
      <w:bodyDiv w:val="1"/>
      <w:marLeft w:val="0"/>
      <w:marRight w:val="0"/>
      <w:marTop w:val="0"/>
      <w:marBottom w:val="0"/>
      <w:divBdr>
        <w:top w:val="none" w:sz="0" w:space="0" w:color="auto"/>
        <w:left w:val="none" w:sz="0" w:space="0" w:color="auto"/>
        <w:bottom w:val="none" w:sz="0" w:space="0" w:color="auto"/>
        <w:right w:val="none" w:sz="0" w:space="0" w:color="auto"/>
      </w:divBdr>
    </w:div>
    <w:div w:id="1970672361">
      <w:bodyDiv w:val="1"/>
      <w:marLeft w:val="0"/>
      <w:marRight w:val="0"/>
      <w:marTop w:val="0"/>
      <w:marBottom w:val="0"/>
      <w:divBdr>
        <w:top w:val="none" w:sz="0" w:space="0" w:color="auto"/>
        <w:left w:val="none" w:sz="0" w:space="0" w:color="auto"/>
        <w:bottom w:val="none" w:sz="0" w:space="0" w:color="auto"/>
        <w:right w:val="none" w:sz="0" w:space="0" w:color="auto"/>
      </w:divBdr>
    </w:div>
    <w:div w:id="1970742096">
      <w:bodyDiv w:val="1"/>
      <w:marLeft w:val="0"/>
      <w:marRight w:val="0"/>
      <w:marTop w:val="0"/>
      <w:marBottom w:val="0"/>
      <w:divBdr>
        <w:top w:val="none" w:sz="0" w:space="0" w:color="auto"/>
        <w:left w:val="none" w:sz="0" w:space="0" w:color="auto"/>
        <w:bottom w:val="none" w:sz="0" w:space="0" w:color="auto"/>
        <w:right w:val="none" w:sz="0" w:space="0" w:color="auto"/>
      </w:divBdr>
    </w:div>
    <w:div w:id="1970743442">
      <w:bodyDiv w:val="1"/>
      <w:marLeft w:val="0"/>
      <w:marRight w:val="0"/>
      <w:marTop w:val="0"/>
      <w:marBottom w:val="0"/>
      <w:divBdr>
        <w:top w:val="none" w:sz="0" w:space="0" w:color="auto"/>
        <w:left w:val="none" w:sz="0" w:space="0" w:color="auto"/>
        <w:bottom w:val="none" w:sz="0" w:space="0" w:color="auto"/>
        <w:right w:val="none" w:sz="0" w:space="0" w:color="auto"/>
      </w:divBdr>
    </w:div>
    <w:div w:id="1970815484">
      <w:bodyDiv w:val="1"/>
      <w:marLeft w:val="0"/>
      <w:marRight w:val="0"/>
      <w:marTop w:val="0"/>
      <w:marBottom w:val="0"/>
      <w:divBdr>
        <w:top w:val="none" w:sz="0" w:space="0" w:color="auto"/>
        <w:left w:val="none" w:sz="0" w:space="0" w:color="auto"/>
        <w:bottom w:val="none" w:sz="0" w:space="0" w:color="auto"/>
        <w:right w:val="none" w:sz="0" w:space="0" w:color="auto"/>
      </w:divBdr>
    </w:div>
    <w:div w:id="1970823471">
      <w:bodyDiv w:val="1"/>
      <w:marLeft w:val="0"/>
      <w:marRight w:val="0"/>
      <w:marTop w:val="0"/>
      <w:marBottom w:val="0"/>
      <w:divBdr>
        <w:top w:val="none" w:sz="0" w:space="0" w:color="auto"/>
        <w:left w:val="none" w:sz="0" w:space="0" w:color="auto"/>
        <w:bottom w:val="none" w:sz="0" w:space="0" w:color="auto"/>
        <w:right w:val="none" w:sz="0" w:space="0" w:color="auto"/>
      </w:divBdr>
    </w:div>
    <w:div w:id="1970892406">
      <w:bodyDiv w:val="1"/>
      <w:marLeft w:val="0"/>
      <w:marRight w:val="0"/>
      <w:marTop w:val="0"/>
      <w:marBottom w:val="0"/>
      <w:divBdr>
        <w:top w:val="none" w:sz="0" w:space="0" w:color="auto"/>
        <w:left w:val="none" w:sz="0" w:space="0" w:color="auto"/>
        <w:bottom w:val="none" w:sz="0" w:space="0" w:color="auto"/>
        <w:right w:val="none" w:sz="0" w:space="0" w:color="auto"/>
      </w:divBdr>
    </w:div>
    <w:div w:id="1970932805">
      <w:bodyDiv w:val="1"/>
      <w:marLeft w:val="0"/>
      <w:marRight w:val="0"/>
      <w:marTop w:val="0"/>
      <w:marBottom w:val="0"/>
      <w:divBdr>
        <w:top w:val="none" w:sz="0" w:space="0" w:color="auto"/>
        <w:left w:val="none" w:sz="0" w:space="0" w:color="auto"/>
        <w:bottom w:val="none" w:sz="0" w:space="0" w:color="auto"/>
        <w:right w:val="none" w:sz="0" w:space="0" w:color="auto"/>
      </w:divBdr>
    </w:div>
    <w:div w:id="1971011079">
      <w:bodyDiv w:val="1"/>
      <w:marLeft w:val="0"/>
      <w:marRight w:val="0"/>
      <w:marTop w:val="0"/>
      <w:marBottom w:val="0"/>
      <w:divBdr>
        <w:top w:val="none" w:sz="0" w:space="0" w:color="auto"/>
        <w:left w:val="none" w:sz="0" w:space="0" w:color="auto"/>
        <w:bottom w:val="none" w:sz="0" w:space="0" w:color="auto"/>
        <w:right w:val="none" w:sz="0" w:space="0" w:color="auto"/>
      </w:divBdr>
    </w:div>
    <w:div w:id="1971015410">
      <w:bodyDiv w:val="1"/>
      <w:marLeft w:val="0"/>
      <w:marRight w:val="0"/>
      <w:marTop w:val="0"/>
      <w:marBottom w:val="0"/>
      <w:divBdr>
        <w:top w:val="none" w:sz="0" w:space="0" w:color="auto"/>
        <w:left w:val="none" w:sz="0" w:space="0" w:color="auto"/>
        <w:bottom w:val="none" w:sz="0" w:space="0" w:color="auto"/>
        <w:right w:val="none" w:sz="0" w:space="0" w:color="auto"/>
      </w:divBdr>
    </w:div>
    <w:div w:id="1971129397">
      <w:bodyDiv w:val="1"/>
      <w:marLeft w:val="0"/>
      <w:marRight w:val="0"/>
      <w:marTop w:val="0"/>
      <w:marBottom w:val="0"/>
      <w:divBdr>
        <w:top w:val="none" w:sz="0" w:space="0" w:color="auto"/>
        <w:left w:val="none" w:sz="0" w:space="0" w:color="auto"/>
        <w:bottom w:val="none" w:sz="0" w:space="0" w:color="auto"/>
        <w:right w:val="none" w:sz="0" w:space="0" w:color="auto"/>
      </w:divBdr>
    </w:div>
    <w:div w:id="1971201969">
      <w:bodyDiv w:val="1"/>
      <w:marLeft w:val="0"/>
      <w:marRight w:val="0"/>
      <w:marTop w:val="0"/>
      <w:marBottom w:val="0"/>
      <w:divBdr>
        <w:top w:val="none" w:sz="0" w:space="0" w:color="auto"/>
        <w:left w:val="none" w:sz="0" w:space="0" w:color="auto"/>
        <w:bottom w:val="none" w:sz="0" w:space="0" w:color="auto"/>
        <w:right w:val="none" w:sz="0" w:space="0" w:color="auto"/>
      </w:divBdr>
    </w:div>
    <w:div w:id="1971208690">
      <w:bodyDiv w:val="1"/>
      <w:marLeft w:val="0"/>
      <w:marRight w:val="0"/>
      <w:marTop w:val="0"/>
      <w:marBottom w:val="0"/>
      <w:divBdr>
        <w:top w:val="none" w:sz="0" w:space="0" w:color="auto"/>
        <w:left w:val="none" w:sz="0" w:space="0" w:color="auto"/>
        <w:bottom w:val="none" w:sz="0" w:space="0" w:color="auto"/>
        <w:right w:val="none" w:sz="0" w:space="0" w:color="auto"/>
      </w:divBdr>
    </w:div>
    <w:div w:id="1971327360">
      <w:bodyDiv w:val="1"/>
      <w:marLeft w:val="0"/>
      <w:marRight w:val="0"/>
      <w:marTop w:val="0"/>
      <w:marBottom w:val="0"/>
      <w:divBdr>
        <w:top w:val="none" w:sz="0" w:space="0" w:color="auto"/>
        <w:left w:val="none" w:sz="0" w:space="0" w:color="auto"/>
        <w:bottom w:val="none" w:sz="0" w:space="0" w:color="auto"/>
        <w:right w:val="none" w:sz="0" w:space="0" w:color="auto"/>
      </w:divBdr>
    </w:div>
    <w:div w:id="1971393901">
      <w:bodyDiv w:val="1"/>
      <w:marLeft w:val="0"/>
      <w:marRight w:val="0"/>
      <w:marTop w:val="0"/>
      <w:marBottom w:val="0"/>
      <w:divBdr>
        <w:top w:val="none" w:sz="0" w:space="0" w:color="auto"/>
        <w:left w:val="none" w:sz="0" w:space="0" w:color="auto"/>
        <w:bottom w:val="none" w:sz="0" w:space="0" w:color="auto"/>
        <w:right w:val="none" w:sz="0" w:space="0" w:color="auto"/>
      </w:divBdr>
    </w:div>
    <w:div w:id="1971398334">
      <w:bodyDiv w:val="1"/>
      <w:marLeft w:val="0"/>
      <w:marRight w:val="0"/>
      <w:marTop w:val="0"/>
      <w:marBottom w:val="0"/>
      <w:divBdr>
        <w:top w:val="none" w:sz="0" w:space="0" w:color="auto"/>
        <w:left w:val="none" w:sz="0" w:space="0" w:color="auto"/>
        <w:bottom w:val="none" w:sz="0" w:space="0" w:color="auto"/>
        <w:right w:val="none" w:sz="0" w:space="0" w:color="auto"/>
      </w:divBdr>
    </w:div>
    <w:div w:id="1971545167">
      <w:bodyDiv w:val="1"/>
      <w:marLeft w:val="0"/>
      <w:marRight w:val="0"/>
      <w:marTop w:val="0"/>
      <w:marBottom w:val="0"/>
      <w:divBdr>
        <w:top w:val="none" w:sz="0" w:space="0" w:color="auto"/>
        <w:left w:val="none" w:sz="0" w:space="0" w:color="auto"/>
        <w:bottom w:val="none" w:sz="0" w:space="0" w:color="auto"/>
        <w:right w:val="none" w:sz="0" w:space="0" w:color="auto"/>
      </w:divBdr>
    </w:div>
    <w:div w:id="1971662529">
      <w:bodyDiv w:val="1"/>
      <w:marLeft w:val="0"/>
      <w:marRight w:val="0"/>
      <w:marTop w:val="0"/>
      <w:marBottom w:val="0"/>
      <w:divBdr>
        <w:top w:val="none" w:sz="0" w:space="0" w:color="auto"/>
        <w:left w:val="none" w:sz="0" w:space="0" w:color="auto"/>
        <w:bottom w:val="none" w:sz="0" w:space="0" w:color="auto"/>
        <w:right w:val="none" w:sz="0" w:space="0" w:color="auto"/>
      </w:divBdr>
    </w:div>
    <w:div w:id="1971789406">
      <w:bodyDiv w:val="1"/>
      <w:marLeft w:val="0"/>
      <w:marRight w:val="0"/>
      <w:marTop w:val="0"/>
      <w:marBottom w:val="0"/>
      <w:divBdr>
        <w:top w:val="none" w:sz="0" w:space="0" w:color="auto"/>
        <w:left w:val="none" w:sz="0" w:space="0" w:color="auto"/>
        <w:bottom w:val="none" w:sz="0" w:space="0" w:color="auto"/>
        <w:right w:val="none" w:sz="0" w:space="0" w:color="auto"/>
      </w:divBdr>
    </w:div>
    <w:div w:id="1971861569">
      <w:bodyDiv w:val="1"/>
      <w:marLeft w:val="0"/>
      <w:marRight w:val="0"/>
      <w:marTop w:val="0"/>
      <w:marBottom w:val="0"/>
      <w:divBdr>
        <w:top w:val="none" w:sz="0" w:space="0" w:color="auto"/>
        <w:left w:val="none" w:sz="0" w:space="0" w:color="auto"/>
        <w:bottom w:val="none" w:sz="0" w:space="0" w:color="auto"/>
        <w:right w:val="none" w:sz="0" w:space="0" w:color="auto"/>
      </w:divBdr>
    </w:div>
    <w:div w:id="1971933990">
      <w:bodyDiv w:val="1"/>
      <w:marLeft w:val="0"/>
      <w:marRight w:val="0"/>
      <w:marTop w:val="0"/>
      <w:marBottom w:val="0"/>
      <w:divBdr>
        <w:top w:val="none" w:sz="0" w:space="0" w:color="auto"/>
        <w:left w:val="none" w:sz="0" w:space="0" w:color="auto"/>
        <w:bottom w:val="none" w:sz="0" w:space="0" w:color="auto"/>
        <w:right w:val="none" w:sz="0" w:space="0" w:color="auto"/>
      </w:divBdr>
    </w:div>
    <w:div w:id="1971982475">
      <w:bodyDiv w:val="1"/>
      <w:marLeft w:val="0"/>
      <w:marRight w:val="0"/>
      <w:marTop w:val="0"/>
      <w:marBottom w:val="0"/>
      <w:divBdr>
        <w:top w:val="none" w:sz="0" w:space="0" w:color="auto"/>
        <w:left w:val="none" w:sz="0" w:space="0" w:color="auto"/>
        <w:bottom w:val="none" w:sz="0" w:space="0" w:color="auto"/>
        <w:right w:val="none" w:sz="0" w:space="0" w:color="auto"/>
      </w:divBdr>
    </w:div>
    <w:div w:id="1972008175">
      <w:bodyDiv w:val="1"/>
      <w:marLeft w:val="0"/>
      <w:marRight w:val="0"/>
      <w:marTop w:val="0"/>
      <w:marBottom w:val="0"/>
      <w:divBdr>
        <w:top w:val="none" w:sz="0" w:space="0" w:color="auto"/>
        <w:left w:val="none" w:sz="0" w:space="0" w:color="auto"/>
        <w:bottom w:val="none" w:sz="0" w:space="0" w:color="auto"/>
        <w:right w:val="none" w:sz="0" w:space="0" w:color="auto"/>
      </w:divBdr>
    </w:div>
    <w:div w:id="1972052178">
      <w:bodyDiv w:val="1"/>
      <w:marLeft w:val="0"/>
      <w:marRight w:val="0"/>
      <w:marTop w:val="0"/>
      <w:marBottom w:val="0"/>
      <w:divBdr>
        <w:top w:val="none" w:sz="0" w:space="0" w:color="auto"/>
        <w:left w:val="none" w:sz="0" w:space="0" w:color="auto"/>
        <w:bottom w:val="none" w:sz="0" w:space="0" w:color="auto"/>
        <w:right w:val="none" w:sz="0" w:space="0" w:color="auto"/>
      </w:divBdr>
    </w:div>
    <w:div w:id="1972057617">
      <w:bodyDiv w:val="1"/>
      <w:marLeft w:val="0"/>
      <w:marRight w:val="0"/>
      <w:marTop w:val="0"/>
      <w:marBottom w:val="0"/>
      <w:divBdr>
        <w:top w:val="none" w:sz="0" w:space="0" w:color="auto"/>
        <w:left w:val="none" w:sz="0" w:space="0" w:color="auto"/>
        <w:bottom w:val="none" w:sz="0" w:space="0" w:color="auto"/>
        <w:right w:val="none" w:sz="0" w:space="0" w:color="auto"/>
      </w:divBdr>
    </w:div>
    <w:div w:id="1972125457">
      <w:bodyDiv w:val="1"/>
      <w:marLeft w:val="0"/>
      <w:marRight w:val="0"/>
      <w:marTop w:val="0"/>
      <w:marBottom w:val="0"/>
      <w:divBdr>
        <w:top w:val="none" w:sz="0" w:space="0" w:color="auto"/>
        <w:left w:val="none" w:sz="0" w:space="0" w:color="auto"/>
        <w:bottom w:val="none" w:sz="0" w:space="0" w:color="auto"/>
        <w:right w:val="none" w:sz="0" w:space="0" w:color="auto"/>
      </w:divBdr>
    </w:div>
    <w:div w:id="1972126765">
      <w:bodyDiv w:val="1"/>
      <w:marLeft w:val="0"/>
      <w:marRight w:val="0"/>
      <w:marTop w:val="0"/>
      <w:marBottom w:val="0"/>
      <w:divBdr>
        <w:top w:val="none" w:sz="0" w:space="0" w:color="auto"/>
        <w:left w:val="none" w:sz="0" w:space="0" w:color="auto"/>
        <w:bottom w:val="none" w:sz="0" w:space="0" w:color="auto"/>
        <w:right w:val="none" w:sz="0" w:space="0" w:color="auto"/>
      </w:divBdr>
    </w:div>
    <w:div w:id="1972130176">
      <w:bodyDiv w:val="1"/>
      <w:marLeft w:val="0"/>
      <w:marRight w:val="0"/>
      <w:marTop w:val="0"/>
      <w:marBottom w:val="0"/>
      <w:divBdr>
        <w:top w:val="none" w:sz="0" w:space="0" w:color="auto"/>
        <w:left w:val="none" w:sz="0" w:space="0" w:color="auto"/>
        <w:bottom w:val="none" w:sz="0" w:space="0" w:color="auto"/>
        <w:right w:val="none" w:sz="0" w:space="0" w:color="auto"/>
      </w:divBdr>
    </w:div>
    <w:div w:id="1972206339">
      <w:bodyDiv w:val="1"/>
      <w:marLeft w:val="0"/>
      <w:marRight w:val="0"/>
      <w:marTop w:val="0"/>
      <w:marBottom w:val="0"/>
      <w:divBdr>
        <w:top w:val="none" w:sz="0" w:space="0" w:color="auto"/>
        <w:left w:val="none" w:sz="0" w:space="0" w:color="auto"/>
        <w:bottom w:val="none" w:sz="0" w:space="0" w:color="auto"/>
        <w:right w:val="none" w:sz="0" w:space="0" w:color="auto"/>
      </w:divBdr>
    </w:div>
    <w:div w:id="1972324115">
      <w:bodyDiv w:val="1"/>
      <w:marLeft w:val="0"/>
      <w:marRight w:val="0"/>
      <w:marTop w:val="0"/>
      <w:marBottom w:val="0"/>
      <w:divBdr>
        <w:top w:val="none" w:sz="0" w:space="0" w:color="auto"/>
        <w:left w:val="none" w:sz="0" w:space="0" w:color="auto"/>
        <w:bottom w:val="none" w:sz="0" w:space="0" w:color="auto"/>
        <w:right w:val="none" w:sz="0" w:space="0" w:color="auto"/>
      </w:divBdr>
    </w:div>
    <w:div w:id="1972591206">
      <w:bodyDiv w:val="1"/>
      <w:marLeft w:val="0"/>
      <w:marRight w:val="0"/>
      <w:marTop w:val="0"/>
      <w:marBottom w:val="0"/>
      <w:divBdr>
        <w:top w:val="none" w:sz="0" w:space="0" w:color="auto"/>
        <w:left w:val="none" w:sz="0" w:space="0" w:color="auto"/>
        <w:bottom w:val="none" w:sz="0" w:space="0" w:color="auto"/>
        <w:right w:val="none" w:sz="0" w:space="0" w:color="auto"/>
      </w:divBdr>
    </w:div>
    <w:div w:id="1972710036">
      <w:bodyDiv w:val="1"/>
      <w:marLeft w:val="0"/>
      <w:marRight w:val="0"/>
      <w:marTop w:val="0"/>
      <w:marBottom w:val="0"/>
      <w:divBdr>
        <w:top w:val="none" w:sz="0" w:space="0" w:color="auto"/>
        <w:left w:val="none" w:sz="0" w:space="0" w:color="auto"/>
        <w:bottom w:val="none" w:sz="0" w:space="0" w:color="auto"/>
        <w:right w:val="none" w:sz="0" w:space="0" w:color="auto"/>
      </w:divBdr>
    </w:div>
    <w:div w:id="1972713149">
      <w:bodyDiv w:val="1"/>
      <w:marLeft w:val="0"/>
      <w:marRight w:val="0"/>
      <w:marTop w:val="0"/>
      <w:marBottom w:val="0"/>
      <w:divBdr>
        <w:top w:val="none" w:sz="0" w:space="0" w:color="auto"/>
        <w:left w:val="none" w:sz="0" w:space="0" w:color="auto"/>
        <w:bottom w:val="none" w:sz="0" w:space="0" w:color="auto"/>
        <w:right w:val="none" w:sz="0" w:space="0" w:color="auto"/>
      </w:divBdr>
    </w:div>
    <w:div w:id="1972788362">
      <w:bodyDiv w:val="1"/>
      <w:marLeft w:val="0"/>
      <w:marRight w:val="0"/>
      <w:marTop w:val="0"/>
      <w:marBottom w:val="0"/>
      <w:divBdr>
        <w:top w:val="none" w:sz="0" w:space="0" w:color="auto"/>
        <w:left w:val="none" w:sz="0" w:space="0" w:color="auto"/>
        <w:bottom w:val="none" w:sz="0" w:space="0" w:color="auto"/>
        <w:right w:val="none" w:sz="0" w:space="0" w:color="auto"/>
      </w:divBdr>
    </w:div>
    <w:div w:id="1972831691">
      <w:bodyDiv w:val="1"/>
      <w:marLeft w:val="0"/>
      <w:marRight w:val="0"/>
      <w:marTop w:val="0"/>
      <w:marBottom w:val="0"/>
      <w:divBdr>
        <w:top w:val="none" w:sz="0" w:space="0" w:color="auto"/>
        <w:left w:val="none" w:sz="0" w:space="0" w:color="auto"/>
        <w:bottom w:val="none" w:sz="0" w:space="0" w:color="auto"/>
        <w:right w:val="none" w:sz="0" w:space="0" w:color="auto"/>
      </w:divBdr>
    </w:div>
    <w:div w:id="1972903140">
      <w:bodyDiv w:val="1"/>
      <w:marLeft w:val="0"/>
      <w:marRight w:val="0"/>
      <w:marTop w:val="0"/>
      <w:marBottom w:val="0"/>
      <w:divBdr>
        <w:top w:val="none" w:sz="0" w:space="0" w:color="auto"/>
        <w:left w:val="none" w:sz="0" w:space="0" w:color="auto"/>
        <w:bottom w:val="none" w:sz="0" w:space="0" w:color="auto"/>
        <w:right w:val="none" w:sz="0" w:space="0" w:color="auto"/>
      </w:divBdr>
    </w:div>
    <w:div w:id="1972907080">
      <w:bodyDiv w:val="1"/>
      <w:marLeft w:val="0"/>
      <w:marRight w:val="0"/>
      <w:marTop w:val="0"/>
      <w:marBottom w:val="0"/>
      <w:divBdr>
        <w:top w:val="none" w:sz="0" w:space="0" w:color="auto"/>
        <w:left w:val="none" w:sz="0" w:space="0" w:color="auto"/>
        <w:bottom w:val="none" w:sz="0" w:space="0" w:color="auto"/>
        <w:right w:val="none" w:sz="0" w:space="0" w:color="auto"/>
      </w:divBdr>
    </w:div>
    <w:div w:id="1972975793">
      <w:bodyDiv w:val="1"/>
      <w:marLeft w:val="0"/>
      <w:marRight w:val="0"/>
      <w:marTop w:val="0"/>
      <w:marBottom w:val="0"/>
      <w:divBdr>
        <w:top w:val="none" w:sz="0" w:space="0" w:color="auto"/>
        <w:left w:val="none" w:sz="0" w:space="0" w:color="auto"/>
        <w:bottom w:val="none" w:sz="0" w:space="0" w:color="auto"/>
        <w:right w:val="none" w:sz="0" w:space="0" w:color="auto"/>
      </w:divBdr>
    </w:div>
    <w:div w:id="1973053914">
      <w:bodyDiv w:val="1"/>
      <w:marLeft w:val="0"/>
      <w:marRight w:val="0"/>
      <w:marTop w:val="0"/>
      <w:marBottom w:val="0"/>
      <w:divBdr>
        <w:top w:val="none" w:sz="0" w:space="0" w:color="auto"/>
        <w:left w:val="none" w:sz="0" w:space="0" w:color="auto"/>
        <w:bottom w:val="none" w:sz="0" w:space="0" w:color="auto"/>
        <w:right w:val="none" w:sz="0" w:space="0" w:color="auto"/>
      </w:divBdr>
    </w:div>
    <w:div w:id="1973055082">
      <w:bodyDiv w:val="1"/>
      <w:marLeft w:val="0"/>
      <w:marRight w:val="0"/>
      <w:marTop w:val="0"/>
      <w:marBottom w:val="0"/>
      <w:divBdr>
        <w:top w:val="none" w:sz="0" w:space="0" w:color="auto"/>
        <w:left w:val="none" w:sz="0" w:space="0" w:color="auto"/>
        <w:bottom w:val="none" w:sz="0" w:space="0" w:color="auto"/>
        <w:right w:val="none" w:sz="0" w:space="0" w:color="auto"/>
      </w:divBdr>
    </w:div>
    <w:div w:id="1973055616">
      <w:bodyDiv w:val="1"/>
      <w:marLeft w:val="0"/>
      <w:marRight w:val="0"/>
      <w:marTop w:val="0"/>
      <w:marBottom w:val="0"/>
      <w:divBdr>
        <w:top w:val="none" w:sz="0" w:space="0" w:color="auto"/>
        <w:left w:val="none" w:sz="0" w:space="0" w:color="auto"/>
        <w:bottom w:val="none" w:sz="0" w:space="0" w:color="auto"/>
        <w:right w:val="none" w:sz="0" w:space="0" w:color="auto"/>
      </w:divBdr>
    </w:div>
    <w:div w:id="1973292468">
      <w:bodyDiv w:val="1"/>
      <w:marLeft w:val="0"/>
      <w:marRight w:val="0"/>
      <w:marTop w:val="0"/>
      <w:marBottom w:val="0"/>
      <w:divBdr>
        <w:top w:val="none" w:sz="0" w:space="0" w:color="auto"/>
        <w:left w:val="none" w:sz="0" w:space="0" w:color="auto"/>
        <w:bottom w:val="none" w:sz="0" w:space="0" w:color="auto"/>
        <w:right w:val="none" w:sz="0" w:space="0" w:color="auto"/>
      </w:divBdr>
    </w:div>
    <w:div w:id="1973320801">
      <w:bodyDiv w:val="1"/>
      <w:marLeft w:val="0"/>
      <w:marRight w:val="0"/>
      <w:marTop w:val="0"/>
      <w:marBottom w:val="0"/>
      <w:divBdr>
        <w:top w:val="none" w:sz="0" w:space="0" w:color="auto"/>
        <w:left w:val="none" w:sz="0" w:space="0" w:color="auto"/>
        <w:bottom w:val="none" w:sz="0" w:space="0" w:color="auto"/>
        <w:right w:val="none" w:sz="0" w:space="0" w:color="auto"/>
      </w:divBdr>
    </w:div>
    <w:div w:id="1973436515">
      <w:bodyDiv w:val="1"/>
      <w:marLeft w:val="0"/>
      <w:marRight w:val="0"/>
      <w:marTop w:val="0"/>
      <w:marBottom w:val="0"/>
      <w:divBdr>
        <w:top w:val="none" w:sz="0" w:space="0" w:color="auto"/>
        <w:left w:val="none" w:sz="0" w:space="0" w:color="auto"/>
        <w:bottom w:val="none" w:sz="0" w:space="0" w:color="auto"/>
        <w:right w:val="none" w:sz="0" w:space="0" w:color="auto"/>
      </w:divBdr>
    </w:div>
    <w:div w:id="1973442280">
      <w:bodyDiv w:val="1"/>
      <w:marLeft w:val="0"/>
      <w:marRight w:val="0"/>
      <w:marTop w:val="0"/>
      <w:marBottom w:val="0"/>
      <w:divBdr>
        <w:top w:val="none" w:sz="0" w:space="0" w:color="auto"/>
        <w:left w:val="none" w:sz="0" w:space="0" w:color="auto"/>
        <w:bottom w:val="none" w:sz="0" w:space="0" w:color="auto"/>
        <w:right w:val="none" w:sz="0" w:space="0" w:color="auto"/>
      </w:divBdr>
    </w:div>
    <w:div w:id="1973513099">
      <w:bodyDiv w:val="1"/>
      <w:marLeft w:val="0"/>
      <w:marRight w:val="0"/>
      <w:marTop w:val="0"/>
      <w:marBottom w:val="0"/>
      <w:divBdr>
        <w:top w:val="none" w:sz="0" w:space="0" w:color="auto"/>
        <w:left w:val="none" w:sz="0" w:space="0" w:color="auto"/>
        <w:bottom w:val="none" w:sz="0" w:space="0" w:color="auto"/>
        <w:right w:val="none" w:sz="0" w:space="0" w:color="auto"/>
      </w:divBdr>
    </w:div>
    <w:div w:id="1973555785">
      <w:bodyDiv w:val="1"/>
      <w:marLeft w:val="0"/>
      <w:marRight w:val="0"/>
      <w:marTop w:val="0"/>
      <w:marBottom w:val="0"/>
      <w:divBdr>
        <w:top w:val="none" w:sz="0" w:space="0" w:color="auto"/>
        <w:left w:val="none" w:sz="0" w:space="0" w:color="auto"/>
        <w:bottom w:val="none" w:sz="0" w:space="0" w:color="auto"/>
        <w:right w:val="none" w:sz="0" w:space="0" w:color="auto"/>
      </w:divBdr>
    </w:div>
    <w:div w:id="1973636623">
      <w:bodyDiv w:val="1"/>
      <w:marLeft w:val="0"/>
      <w:marRight w:val="0"/>
      <w:marTop w:val="0"/>
      <w:marBottom w:val="0"/>
      <w:divBdr>
        <w:top w:val="none" w:sz="0" w:space="0" w:color="auto"/>
        <w:left w:val="none" w:sz="0" w:space="0" w:color="auto"/>
        <w:bottom w:val="none" w:sz="0" w:space="0" w:color="auto"/>
        <w:right w:val="none" w:sz="0" w:space="0" w:color="auto"/>
      </w:divBdr>
    </w:div>
    <w:div w:id="1973753986">
      <w:bodyDiv w:val="1"/>
      <w:marLeft w:val="0"/>
      <w:marRight w:val="0"/>
      <w:marTop w:val="0"/>
      <w:marBottom w:val="0"/>
      <w:divBdr>
        <w:top w:val="none" w:sz="0" w:space="0" w:color="auto"/>
        <w:left w:val="none" w:sz="0" w:space="0" w:color="auto"/>
        <w:bottom w:val="none" w:sz="0" w:space="0" w:color="auto"/>
        <w:right w:val="none" w:sz="0" w:space="0" w:color="auto"/>
      </w:divBdr>
    </w:div>
    <w:div w:id="1973903012">
      <w:bodyDiv w:val="1"/>
      <w:marLeft w:val="0"/>
      <w:marRight w:val="0"/>
      <w:marTop w:val="0"/>
      <w:marBottom w:val="0"/>
      <w:divBdr>
        <w:top w:val="none" w:sz="0" w:space="0" w:color="auto"/>
        <w:left w:val="none" w:sz="0" w:space="0" w:color="auto"/>
        <w:bottom w:val="none" w:sz="0" w:space="0" w:color="auto"/>
        <w:right w:val="none" w:sz="0" w:space="0" w:color="auto"/>
      </w:divBdr>
    </w:div>
    <w:div w:id="1973904245">
      <w:bodyDiv w:val="1"/>
      <w:marLeft w:val="0"/>
      <w:marRight w:val="0"/>
      <w:marTop w:val="0"/>
      <w:marBottom w:val="0"/>
      <w:divBdr>
        <w:top w:val="none" w:sz="0" w:space="0" w:color="auto"/>
        <w:left w:val="none" w:sz="0" w:space="0" w:color="auto"/>
        <w:bottom w:val="none" w:sz="0" w:space="0" w:color="auto"/>
        <w:right w:val="none" w:sz="0" w:space="0" w:color="auto"/>
      </w:divBdr>
    </w:div>
    <w:div w:id="1974166487">
      <w:bodyDiv w:val="1"/>
      <w:marLeft w:val="0"/>
      <w:marRight w:val="0"/>
      <w:marTop w:val="0"/>
      <w:marBottom w:val="0"/>
      <w:divBdr>
        <w:top w:val="none" w:sz="0" w:space="0" w:color="auto"/>
        <w:left w:val="none" w:sz="0" w:space="0" w:color="auto"/>
        <w:bottom w:val="none" w:sz="0" w:space="0" w:color="auto"/>
        <w:right w:val="none" w:sz="0" w:space="0" w:color="auto"/>
      </w:divBdr>
    </w:div>
    <w:div w:id="1974171369">
      <w:bodyDiv w:val="1"/>
      <w:marLeft w:val="0"/>
      <w:marRight w:val="0"/>
      <w:marTop w:val="0"/>
      <w:marBottom w:val="0"/>
      <w:divBdr>
        <w:top w:val="none" w:sz="0" w:space="0" w:color="auto"/>
        <w:left w:val="none" w:sz="0" w:space="0" w:color="auto"/>
        <w:bottom w:val="none" w:sz="0" w:space="0" w:color="auto"/>
        <w:right w:val="none" w:sz="0" w:space="0" w:color="auto"/>
      </w:divBdr>
    </w:div>
    <w:div w:id="1974212446">
      <w:bodyDiv w:val="1"/>
      <w:marLeft w:val="0"/>
      <w:marRight w:val="0"/>
      <w:marTop w:val="0"/>
      <w:marBottom w:val="0"/>
      <w:divBdr>
        <w:top w:val="none" w:sz="0" w:space="0" w:color="auto"/>
        <w:left w:val="none" w:sz="0" w:space="0" w:color="auto"/>
        <w:bottom w:val="none" w:sz="0" w:space="0" w:color="auto"/>
        <w:right w:val="none" w:sz="0" w:space="0" w:color="auto"/>
      </w:divBdr>
    </w:div>
    <w:div w:id="1974212863">
      <w:bodyDiv w:val="1"/>
      <w:marLeft w:val="0"/>
      <w:marRight w:val="0"/>
      <w:marTop w:val="0"/>
      <w:marBottom w:val="0"/>
      <w:divBdr>
        <w:top w:val="none" w:sz="0" w:space="0" w:color="auto"/>
        <w:left w:val="none" w:sz="0" w:space="0" w:color="auto"/>
        <w:bottom w:val="none" w:sz="0" w:space="0" w:color="auto"/>
        <w:right w:val="none" w:sz="0" w:space="0" w:color="auto"/>
      </w:divBdr>
    </w:div>
    <w:div w:id="1974213223">
      <w:bodyDiv w:val="1"/>
      <w:marLeft w:val="0"/>
      <w:marRight w:val="0"/>
      <w:marTop w:val="0"/>
      <w:marBottom w:val="0"/>
      <w:divBdr>
        <w:top w:val="none" w:sz="0" w:space="0" w:color="auto"/>
        <w:left w:val="none" w:sz="0" w:space="0" w:color="auto"/>
        <w:bottom w:val="none" w:sz="0" w:space="0" w:color="auto"/>
        <w:right w:val="none" w:sz="0" w:space="0" w:color="auto"/>
      </w:divBdr>
    </w:div>
    <w:div w:id="1974217470">
      <w:bodyDiv w:val="1"/>
      <w:marLeft w:val="0"/>
      <w:marRight w:val="0"/>
      <w:marTop w:val="0"/>
      <w:marBottom w:val="0"/>
      <w:divBdr>
        <w:top w:val="none" w:sz="0" w:space="0" w:color="auto"/>
        <w:left w:val="none" w:sz="0" w:space="0" w:color="auto"/>
        <w:bottom w:val="none" w:sz="0" w:space="0" w:color="auto"/>
        <w:right w:val="none" w:sz="0" w:space="0" w:color="auto"/>
      </w:divBdr>
    </w:div>
    <w:div w:id="1974558720">
      <w:bodyDiv w:val="1"/>
      <w:marLeft w:val="0"/>
      <w:marRight w:val="0"/>
      <w:marTop w:val="0"/>
      <w:marBottom w:val="0"/>
      <w:divBdr>
        <w:top w:val="none" w:sz="0" w:space="0" w:color="auto"/>
        <w:left w:val="none" w:sz="0" w:space="0" w:color="auto"/>
        <w:bottom w:val="none" w:sz="0" w:space="0" w:color="auto"/>
        <w:right w:val="none" w:sz="0" w:space="0" w:color="auto"/>
      </w:divBdr>
    </w:div>
    <w:div w:id="1974600178">
      <w:bodyDiv w:val="1"/>
      <w:marLeft w:val="0"/>
      <w:marRight w:val="0"/>
      <w:marTop w:val="0"/>
      <w:marBottom w:val="0"/>
      <w:divBdr>
        <w:top w:val="none" w:sz="0" w:space="0" w:color="auto"/>
        <w:left w:val="none" w:sz="0" w:space="0" w:color="auto"/>
        <w:bottom w:val="none" w:sz="0" w:space="0" w:color="auto"/>
        <w:right w:val="none" w:sz="0" w:space="0" w:color="auto"/>
      </w:divBdr>
    </w:div>
    <w:div w:id="1974824074">
      <w:bodyDiv w:val="1"/>
      <w:marLeft w:val="0"/>
      <w:marRight w:val="0"/>
      <w:marTop w:val="0"/>
      <w:marBottom w:val="0"/>
      <w:divBdr>
        <w:top w:val="none" w:sz="0" w:space="0" w:color="auto"/>
        <w:left w:val="none" w:sz="0" w:space="0" w:color="auto"/>
        <w:bottom w:val="none" w:sz="0" w:space="0" w:color="auto"/>
        <w:right w:val="none" w:sz="0" w:space="0" w:color="auto"/>
      </w:divBdr>
    </w:div>
    <w:div w:id="1974868128">
      <w:bodyDiv w:val="1"/>
      <w:marLeft w:val="0"/>
      <w:marRight w:val="0"/>
      <w:marTop w:val="0"/>
      <w:marBottom w:val="0"/>
      <w:divBdr>
        <w:top w:val="none" w:sz="0" w:space="0" w:color="auto"/>
        <w:left w:val="none" w:sz="0" w:space="0" w:color="auto"/>
        <w:bottom w:val="none" w:sz="0" w:space="0" w:color="auto"/>
        <w:right w:val="none" w:sz="0" w:space="0" w:color="auto"/>
      </w:divBdr>
    </w:div>
    <w:div w:id="1974939142">
      <w:bodyDiv w:val="1"/>
      <w:marLeft w:val="0"/>
      <w:marRight w:val="0"/>
      <w:marTop w:val="0"/>
      <w:marBottom w:val="0"/>
      <w:divBdr>
        <w:top w:val="none" w:sz="0" w:space="0" w:color="auto"/>
        <w:left w:val="none" w:sz="0" w:space="0" w:color="auto"/>
        <w:bottom w:val="none" w:sz="0" w:space="0" w:color="auto"/>
        <w:right w:val="none" w:sz="0" w:space="0" w:color="auto"/>
      </w:divBdr>
    </w:div>
    <w:div w:id="1975063519">
      <w:bodyDiv w:val="1"/>
      <w:marLeft w:val="0"/>
      <w:marRight w:val="0"/>
      <w:marTop w:val="0"/>
      <w:marBottom w:val="0"/>
      <w:divBdr>
        <w:top w:val="none" w:sz="0" w:space="0" w:color="auto"/>
        <w:left w:val="none" w:sz="0" w:space="0" w:color="auto"/>
        <w:bottom w:val="none" w:sz="0" w:space="0" w:color="auto"/>
        <w:right w:val="none" w:sz="0" w:space="0" w:color="auto"/>
      </w:divBdr>
    </w:div>
    <w:div w:id="1975138504">
      <w:bodyDiv w:val="1"/>
      <w:marLeft w:val="0"/>
      <w:marRight w:val="0"/>
      <w:marTop w:val="0"/>
      <w:marBottom w:val="0"/>
      <w:divBdr>
        <w:top w:val="none" w:sz="0" w:space="0" w:color="auto"/>
        <w:left w:val="none" w:sz="0" w:space="0" w:color="auto"/>
        <w:bottom w:val="none" w:sz="0" w:space="0" w:color="auto"/>
        <w:right w:val="none" w:sz="0" w:space="0" w:color="auto"/>
      </w:divBdr>
    </w:div>
    <w:div w:id="1975139669">
      <w:bodyDiv w:val="1"/>
      <w:marLeft w:val="0"/>
      <w:marRight w:val="0"/>
      <w:marTop w:val="0"/>
      <w:marBottom w:val="0"/>
      <w:divBdr>
        <w:top w:val="none" w:sz="0" w:space="0" w:color="auto"/>
        <w:left w:val="none" w:sz="0" w:space="0" w:color="auto"/>
        <w:bottom w:val="none" w:sz="0" w:space="0" w:color="auto"/>
        <w:right w:val="none" w:sz="0" w:space="0" w:color="auto"/>
      </w:divBdr>
    </w:div>
    <w:div w:id="1975208077">
      <w:bodyDiv w:val="1"/>
      <w:marLeft w:val="0"/>
      <w:marRight w:val="0"/>
      <w:marTop w:val="0"/>
      <w:marBottom w:val="0"/>
      <w:divBdr>
        <w:top w:val="none" w:sz="0" w:space="0" w:color="auto"/>
        <w:left w:val="none" w:sz="0" w:space="0" w:color="auto"/>
        <w:bottom w:val="none" w:sz="0" w:space="0" w:color="auto"/>
        <w:right w:val="none" w:sz="0" w:space="0" w:color="auto"/>
      </w:divBdr>
    </w:div>
    <w:div w:id="1975211114">
      <w:bodyDiv w:val="1"/>
      <w:marLeft w:val="0"/>
      <w:marRight w:val="0"/>
      <w:marTop w:val="0"/>
      <w:marBottom w:val="0"/>
      <w:divBdr>
        <w:top w:val="none" w:sz="0" w:space="0" w:color="auto"/>
        <w:left w:val="none" w:sz="0" w:space="0" w:color="auto"/>
        <w:bottom w:val="none" w:sz="0" w:space="0" w:color="auto"/>
        <w:right w:val="none" w:sz="0" w:space="0" w:color="auto"/>
      </w:divBdr>
    </w:div>
    <w:div w:id="1975214129">
      <w:bodyDiv w:val="1"/>
      <w:marLeft w:val="0"/>
      <w:marRight w:val="0"/>
      <w:marTop w:val="0"/>
      <w:marBottom w:val="0"/>
      <w:divBdr>
        <w:top w:val="none" w:sz="0" w:space="0" w:color="auto"/>
        <w:left w:val="none" w:sz="0" w:space="0" w:color="auto"/>
        <w:bottom w:val="none" w:sz="0" w:space="0" w:color="auto"/>
        <w:right w:val="none" w:sz="0" w:space="0" w:color="auto"/>
      </w:divBdr>
    </w:div>
    <w:div w:id="1975408521">
      <w:bodyDiv w:val="1"/>
      <w:marLeft w:val="0"/>
      <w:marRight w:val="0"/>
      <w:marTop w:val="0"/>
      <w:marBottom w:val="0"/>
      <w:divBdr>
        <w:top w:val="none" w:sz="0" w:space="0" w:color="auto"/>
        <w:left w:val="none" w:sz="0" w:space="0" w:color="auto"/>
        <w:bottom w:val="none" w:sz="0" w:space="0" w:color="auto"/>
        <w:right w:val="none" w:sz="0" w:space="0" w:color="auto"/>
      </w:divBdr>
    </w:div>
    <w:div w:id="1975480904">
      <w:bodyDiv w:val="1"/>
      <w:marLeft w:val="0"/>
      <w:marRight w:val="0"/>
      <w:marTop w:val="0"/>
      <w:marBottom w:val="0"/>
      <w:divBdr>
        <w:top w:val="none" w:sz="0" w:space="0" w:color="auto"/>
        <w:left w:val="none" w:sz="0" w:space="0" w:color="auto"/>
        <w:bottom w:val="none" w:sz="0" w:space="0" w:color="auto"/>
        <w:right w:val="none" w:sz="0" w:space="0" w:color="auto"/>
      </w:divBdr>
    </w:div>
    <w:div w:id="1975520497">
      <w:bodyDiv w:val="1"/>
      <w:marLeft w:val="0"/>
      <w:marRight w:val="0"/>
      <w:marTop w:val="0"/>
      <w:marBottom w:val="0"/>
      <w:divBdr>
        <w:top w:val="none" w:sz="0" w:space="0" w:color="auto"/>
        <w:left w:val="none" w:sz="0" w:space="0" w:color="auto"/>
        <w:bottom w:val="none" w:sz="0" w:space="0" w:color="auto"/>
        <w:right w:val="none" w:sz="0" w:space="0" w:color="auto"/>
      </w:divBdr>
    </w:div>
    <w:div w:id="1975599991">
      <w:bodyDiv w:val="1"/>
      <w:marLeft w:val="0"/>
      <w:marRight w:val="0"/>
      <w:marTop w:val="0"/>
      <w:marBottom w:val="0"/>
      <w:divBdr>
        <w:top w:val="none" w:sz="0" w:space="0" w:color="auto"/>
        <w:left w:val="none" w:sz="0" w:space="0" w:color="auto"/>
        <w:bottom w:val="none" w:sz="0" w:space="0" w:color="auto"/>
        <w:right w:val="none" w:sz="0" w:space="0" w:color="auto"/>
      </w:divBdr>
    </w:div>
    <w:div w:id="1975669279">
      <w:bodyDiv w:val="1"/>
      <w:marLeft w:val="0"/>
      <w:marRight w:val="0"/>
      <w:marTop w:val="0"/>
      <w:marBottom w:val="0"/>
      <w:divBdr>
        <w:top w:val="none" w:sz="0" w:space="0" w:color="auto"/>
        <w:left w:val="none" w:sz="0" w:space="0" w:color="auto"/>
        <w:bottom w:val="none" w:sz="0" w:space="0" w:color="auto"/>
        <w:right w:val="none" w:sz="0" w:space="0" w:color="auto"/>
      </w:divBdr>
    </w:div>
    <w:div w:id="1975677048">
      <w:bodyDiv w:val="1"/>
      <w:marLeft w:val="0"/>
      <w:marRight w:val="0"/>
      <w:marTop w:val="0"/>
      <w:marBottom w:val="0"/>
      <w:divBdr>
        <w:top w:val="none" w:sz="0" w:space="0" w:color="auto"/>
        <w:left w:val="none" w:sz="0" w:space="0" w:color="auto"/>
        <w:bottom w:val="none" w:sz="0" w:space="0" w:color="auto"/>
        <w:right w:val="none" w:sz="0" w:space="0" w:color="auto"/>
      </w:divBdr>
    </w:div>
    <w:div w:id="1975792502">
      <w:bodyDiv w:val="1"/>
      <w:marLeft w:val="0"/>
      <w:marRight w:val="0"/>
      <w:marTop w:val="0"/>
      <w:marBottom w:val="0"/>
      <w:divBdr>
        <w:top w:val="none" w:sz="0" w:space="0" w:color="auto"/>
        <w:left w:val="none" w:sz="0" w:space="0" w:color="auto"/>
        <w:bottom w:val="none" w:sz="0" w:space="0" w:color="auto"/>
        <w:right w:val="none" w:sz="0" w:space="0" w:color="auto"/>
      </w:divBdr>
    </w:div>
    <w:div w:id="1975793203">
      <w:bodyDiv w:val="1"/>
      <w:marLeft w:val="0"/>
      <w:marRight w:val="0"/>
      <w:marTop w:val="0"/>
      <w:marBottom w:val="0"/>
      <w:divBdr>
        <w:top w:val="none" w:sz="0" w:space="0" w:color="auto"/>
        <w:left w:val="none" w:sz="0" w:space="0" w:color="auto"/>
        <w:bottom w:val="none" w:sz="0" w:space="0" w:color="auto"/>
        <w:right w:val="none" w:sz="0" w:space="0" w:color="auto"/>
      </w:divBdr>
    </w:div>
    <w:div w:id="1975794685">
      <w:bodyDiv w:val="1"/>
      <w:marLeft w:val="0"/>
      <w:marRight w:val="0"/>
      <w:marTop w:val="0"/>
      <w:marBottom w:val="0"/>
      <w:divBdr>
        <w:top w:val="none" w:sz="0" w:space="0" w:color="auto"/>
        <w:left w:val="none" w:sz="0" w:space="0" w:color="auto"/>
        <w:bottom w:val="none" w:sz="0" w:space="0" w:color="auto"/>
        <w:right w:val="none" w:sz="0" w:space="0" w:color="auto"/>
      </w:divBdr>
    </w:div>
    <w:div w:id="1975911151">
      <w:bodyDiv w:val="1"/>
      <w:marLeft w:val="0"/>
      <w:marRight w:val="0"/>
      <w:marTop w:val="0"/>
      <w:marBottom w:val="0"/>
      <w:divBdr>
        <w:top w:val="none" w:sz="0" w:space="0" w:color="auto"/>
        <w:left w:val="none" w:sz="0" w:space="0" w:color="auto"/>
        <w:bottom w:val="none" w:sz="0" w:space="0" w:color="auto"/>
        <w:right w:val="none" w:sz="0" w:space="0" w:color="auto"/>
      </w:divBdr>
    </w:div>
    <w:div w:id="1975988505">
      <w:bodyDiv w:val="1"/>
      <w:marLeft w:val="0"/>
      <w:marRight w:val="0"/>
      <w:marTop w:val="0"/>
      <w:marBottom w:val="0"/>
      <w:divBdr>
        <w:top w:val="none" w:sz="0" w:space="0" w:color="auto"/>
        <w:left w:val="none" w:sz="0" w:space="0" w:color="auto"/>
        <w:bottom w:val="none" w:sz="0" w:space="0" w:color="auto"/>
        <w:right w:val="none" w:sz="0" w:space="0" w:color="auto"/>
      </w:divBdr>
    </w:div>
    <w:div w:id="1975989180">
      <w:bodyDiv w:val="1"/>
      <w:marLeft w:val="0"/>
      <w:marRight w:val="0"/>
      <w:marTop w:val="0"/>
      <w:marBottom w:val="0"/>
      <w:divBdr>
        <w:top w:val="none" w:sz="0" w:space="0" w:color="auto"/>
        <w:left w:val="none" w:sz="0" w:space="0" w:color="auto"/>
        <w:bottom w:val="none" w:sz="0" w:space="0" w:color="auto"/>
        <w:right w:val="none" w:sz="0" w:space="0" w:color="auto"/>
      </w:divBdr>
    </w:div>
    <w:div w:id="1976056255">
      <w:bodyDiv w:val="1"/>
      <w:marLeft w:val="0"/>
      <w:marRight w:val="0"/>
      <w:marTop w:val="0"/>
      <w:marBottom w:val="0"/>
      <w:divBdr>
        <w:top w:val="none" w:sz="0" w:space="0" w:color="auto"/>
        <w:left w:val="none" w:sz="0" w:space="0" w:color="auto"/>
        <w:bottom w:val="none" w:sz="0" w:space="0" w:color="auto"/>
        <w:right w:val="none" w:sz="0" w:space="0" w:color="auto"/>
      </w:divBdr>
    </w:div>
    <w:div w:id="1976138451">
      <w:bodyDiv w:val="1"/>
      <w:marLeft w:val="0"/>
      <w:marRight w:val="0"/>
      <w:marTop w:val="0"/>
      <w:marBottom w:val="0"/>
      <w:divBdr>
        <w:top w:val="none" w:sz="0" w:space="0" w:color="auto"/>
        <w:left w:val="none" w:sz="0" w:space="0" w:color="auto"/>
        <w:bottom w:val="none" w:sz="0" w:space="0" w:color="auto"/>
        <w:right w:val="none" w:sz="0" w:space="0" w:color="auto"/>
      </w:divBdr>
    </w:div>
    <w:div w:id="1976324701">
      <w:bodyDiv w:val="1"/>
      <w:marLeft w:val="0"/>
      <w:marRight w:val="0"/>
      <w:marTop w:val="0"/>
      <w:marBottom w:val="0"/>
      <w:divBdr>
        <w:top w:val="none" w:sz="0" w:space="0" w:color="auto"/>
        <w:left w:val="none" w:sz="0" w:space="0" w:color="auto"/>
        <w:bottom w:val="none" w:sz="0" w:space="0" w:color="auto"/>
        <w:right w:val="none" w:sz="0" w:space="0" w:color="auto"/>
      </w:divBdr>
    </w:div>
    <w:div w:id="1976332951">
      <w:bodyDiv w:val="1"/>
      <w:marLeft w:val="0"/>
      <w:marRight w:val="0"/>
      <w:marTop w:val="0"/>
      <w:marBottom w:val="0"/>
      <w:divBdr>
        <w:top w:val="none" w:sz="0" w:space="0" w:color="auto"/>
        <w:left w:val="none" w:sz="0" w:space="0" w:color="auto"/>
        <w:bottom w:val="none" w:sz="0" w:space="0" w:color="auto"/>
        <w:right w:val="none" w:sz="0" w:space="0" w:color="auto"/>
      </w:divBdr>
    </w:div>
    <w:div w:id="1976444641">
      <w:bodyDiv w:val="1"/>
      <w:marLeft w:val="0"/>
      <w:marRight w:val="0"/>
      <w:marTop w:val="0"/>
      <w:marBottom w:val="0"/>
      <w:divBdr>
        <w:top w:val="none" w:sz="0" w:space="0" w:color="auto"/>
        <w:left w:val="none" w:sz="0" w:space="0" w:color="auto"/>
        <w:bottom w:val="none" w:sz="0" w:space="0" w:color="auto"/>
        <w:right w:val="none" w:sz="0" w:space="0" w:color="auto"/>
      </w:divBdr>
    </w:div>
    <w:div w:id="1976449845">
      <w:bodyDiv w:val="1"/>
      <w:marLeft w:val="0"/>
      <w:marRight w:val="0"/>
      <w:marTop w:val="0"/>
      <w:marBottom w:val="0"/>
      <w:divBdr>
        <w:top w:val="none" w:sz="0" w:space="0" w:color="auto"/>
        <w:left w:val="none" w:sz="0" w:space="0" w:color="auto"/>
        <w:bottom w:val="none" w:sz="0" w:space="0" w:color="auto"/>
        <w:right w:val="none" w:sz="0" w:space="0" w:color="auto"/>
      </w:divBdr>
    </w:div>
    <w:div w:id="1976593798">
      <w:bodyDiv w:val="1"/>
      <w:marLeft w:val="0"/>
      <w:marRight w:val="0"/>
      <w:marTop w:val="0"/>
      <w:marBottom w:val="0"/>
      <w:divBdr>
        <w:top w:val="none" w:sz="0" w:space="0" w:color="auto"/>
        <w:left w:val="none" w:sz="0" w:space="0" w:color="auto"/>
        <w:bottom w:val="none" w:sz="0" w:space="0" w:color="auto"/>
        <w:right w:val="none" w:sz="0" w:space="0" w:color="auto"/>
      </w:divBdr>
    </w:div>
    <w:div w:id="1976595736">
      <w:bodyDiv w:val="1"/>
      <w:marLeft w:val="0"/>
      <w:marRight w:val="0"/>
      <w:marTop w:val="0"/>
      <w:marBottom w:val="0"/>
      <w:divBdr>
        <w:top w:val="none" w:sz="0" w:space="0" w:color="auto"/>
        <w:left w:val="none" w:sz="0" w:space="0" w:color="auto"/>
        <w:bottom w:val="none" w:sz="0" w:space="0" w:color="auto"/>
        <w:right w:val="none" w:sz="0" w:space="0" w:color="auto"/>
      </w:divBdr>
    </w:div>
    <w:div w:id="1976712262">
      <w:bodyDiv w:val="1"/>
      <w:marLeft w:val="0"/>
      <w:marRight w:val="0"/>
      <w:marTop w:val="0"/>
      <w:marBottom w:val="0"/>
      <w:divBdr>
        <w:top w:val="none" w:sz="0" w:space="0" w:color="auto"/>
        <w:left w:val="none" w:sz="0" w:space="0" w:color="auto"/>
        <w:bottom w:val="none" w:sz="0" w:space="0" w:color="auto"/>
        <w:right w:val="none" w:sz="0" w:space="0" w:color="auto"/>
      </w:divBdr>
    </w:div>
    <w:div w:id="1976762589">
      <w:bodyDiv w:val="1"/>
      <w:marLeft w:val="0"/>
      <w:marRight w:val="0"/>
      <w:marTop w:val="0"/>
      <w:marBottom w:val="0"/>
      <w:divBdr>
        <w:top w:val="none" w:sz="0" w:space="0" w:color="auto"/>
        <w:left w:val="none" w:sz="0" w:space="0" w:color="auto"/>
        <w:bottom w:val="none" w:sz="0" w:space="0" w:color="auto"/>
        <w:right w:val="none" w:sz="0" w:space="0" w:color="auto"/>
      </w:divBdr>
    </w:div>
    <w:div w:id="1976829088">
      <w:bodyDiv w:val="1"/>
      <w:marLeft w:val="0"/>
      <w:marRight w:val="0"/>
      <w:marTop w:val="0"/>
      <w:marBottom w:val="0"/>
      <w:divBdr>
        <w:top w:val="none" w:sz="0" w:space="0" w:color="auto"/>
        <w:left w:val="none" w:sz="0" w:space="0" w:color="auto"/>
        <w:bottom w:val="none" w:sz="0" w:space="0" w:color="auto"/>
        <w:right w:val="none" w:sz="0" w:space="0" w:color="auto"/>
      </w:divBdr>
    </w:div>
    <w:div w:id="1976834533">
      <w:bodyDiv w:val="1"/>
      <w:marLeft w:val="0"/>
      <w:marRight w:val="0"/>
      <w:marTop w:val="0"/>
      <w:marBottom w:val="0"/>
      <w:divBdr>
        <w:top w:val="none" w:sz="0" w:space="0" w:color="auto"/>
        <w:left w:val="none" w:sz="0" w:space="0" w:color="auto"/>
        <w:bottom w:val="none" w:sz="0" w:space="0" w:color="auto"/>
        <w:right w:val="none" w:sz="0" w:space="0" w:color="auto"/>
      </w:divBdr>
    </w:div>
    <w:div w:id="1976908597">
      <w:bodyDiv w:val="1"/>
      <w:marLeft w:val="0"/>
      <w:marRight w:val="0"/>
      <w:marTop w:val="0"/>
      <w:marBottom w:val="0"/>
      <w:divBdr>
        <w:top w:val="none" w:sz="0" w:space="0" w:color="auto"/>
        <w:left w:val="none" w:sz="0" w:space="0" w:color="auto"/>
        <w:bottom w:val="none" w:sz="0" w:space="0" w:color="auto"/>
        <w:right w:val="none" w:sz="0" w:space="0" w:color="auto"/>
      </w:divBdr>
    </w:div>
    <w:div w:id="1977030860">
      <w:bodyDiv w:val="1"/>
      <w:marLeft w:val="0"/>
      <w:marRight w:val="0"/>
      <w:marTop w:val="0"/>
      <w:marBottom w:val="0"/>
      <w:divBdr>
        <w:top w:val="none" w:sz="0" w:space="0" w:color="auto"/>
        <w:left w:val="none" w:sz="0" w:space="0" w:color="auto"/>
        <w:bottom w:val="none" w:sz="0" w:space="0" w:color="auto"/>
        <w:right w:val="none" w:sz="0" w:space="0" w:color="auto"/>
      </w:divBdr>
    </w:div>
    <w:div w:id="1977105782">
      <w:bodyDiv w:val="1"/>
      <w:marLeft w:val="0"/>
      <w:marRight w:val="0"/>
      <w:marTop w:val="0"/>
      <w:marBottom w:val="0"/>
      <w:divBdr>
        <w:top w:val="none" w:sz="0" w:space="0" w:color="auto"/>
        <w:left w:val="none" w:sz="0" w:space="0" w:color="auto"/>
        <w:bottom w:val="none" w:sz="0" w:space="0" w:color="auto"/>
        <w:right w:val="none" w:sz="0" w:space="0" w:color="auto"/>
      </w:divBdr>
    </w:div>
    <w:div w:id="1977182759">
      <w:bodyDiv w:val="1"/>
      <w:marLeft w:val="0"/>
      <w:marRight w:val="0"/>
      <w:marTop w:val="0"/>
      <w:marBottom w:val="0"/>
      <w:divBdr>
        <w:top w:val="none" w:sz="0" w:space="0" w:color="auto"/>
        <w:left w:val="none" w:sz="0" w:space="0" w:color="auto"/>
        <w:bottom w:val="none" w:sz="0" w:space="0" w:color="auto"/>
        <w:right w:val="none" w:sz="0" w:space="0" w:color="auto"/>
      </w:divBdr>
    </w:div>
    <w:div w:id="1977375442">
      <w:bodyDiv w:val="1"/>
      <w:marLeft w:val="0"/>
      <w:marRight w:val="0"/>
      <w:marTop w:val="0"/>
      <w:marBottom w:val="0"/>
      <w:divBdr>
        <w:top w:val="none" w:sz="0" w:space="0" w:color="auto"/>
        <w:left w:val="none" w:sz="0" w:space="0" w:color="auto"/>
        <w:bottom w:val="none" w:sz="0" w:space="0" w:color="auto"/>
        <w:right w:val="none" w:sz="0" w:space="0" w:color="auto"/>
      </w:divBdr>
    </w:div>
    <w:div w:id="1977448126">
      <w:bodyDiv w:val="1"/>
      <w:marLeft w:val="0"/>
      <w:marRight w:val="0"/>
      <w:marTop w:val="0"/>
      <w:marBottom w:val="0"/>
      <w:divBdr>
        <w:top w:val="none" w:sz="0" w:space="0" w:color="auto"/>
        <w:left w:val="none" w:sz="0" w:space="0" w:color="auto"/>
        <w:bottom w:val="none" w:sz="0" w:space="0" w:color="auto"/>
        <w:right w:val="none" w:sz="0" w:space="0" w:color="auto"/>
      </w:divBdr>
    </w:div>
    <w:div w:id="1977491176">
      <w:bodyDiv w:val="1"/>
      <w:marLeft w:val="0"/>
      <w:marRight w:val="0"/>
      <w:marTop w:val="0"/>
      <w:marBottom w:val="0"/>
      <w:divBdr>
        <w:top w:val="none" w:sz="0" w:space="0" w:color="auto"/>
        <w:left w:val="none" w:sz="0" w:space="0" w:color="auto"/>
        <w:bottom w:val="none" w:sz="0" w:space="0" w:color="auto"/>
        <w:right w:val="none" w:sz="0" w:space="0" w:color="auto"/>
      </w:divBdr>
    </w:div>
    <w:div w:id="1977560018">
      <w:bodyDiv w:val="1"/>
      <w:marLeft w:val="0"/>
      <w:marRight w:val="0"/>
      <w:marTop w:val="0"/>
      <w:marBottom w:val="0"/>
      <w:divBdr>
        <w:top w:val="none" w:sz="0" w:space="0" w:color="auto"/>
        <w:left w:val="none" w:sz="0" w:space="0" w:color="auto"/>
        <w:bottom w:val="none" w:sz="0" w:space="0" w:color="auto"/>
        <w:right w:val="none" w:sz="0" w:space="0" w:color="auto"/>
      </w:divBdr>
    </w:div>
    <w:div w:id="1977638274">
      <w:bodyDiv w:val="1"/>
      <w:marLeft w:val="0"/>
      <w:marRight w:val="0"/>
      <w:marTop w:val="0"/>
      <w:marBottom w:val="0"/>
      <w:divBdr>
        <w:top w:val="none" w:sz="0" w:space="0" w:color="auto"/>
        <w:left w:val="none" w:sz="0" w:space="0" w:color="auto"/>
        <w:bottom w:val="none" w:sz="0" w:space="0" w:color="auto"/>
        <w:right w:val="none" w:sz="0" w:space="0" w:color="auto"/>
      </w:divBdr>
    </w:div>
    <w:div w:id="1977641497">
      <w:bodyDiv w:val="1"/>
      <w:marLeft w:val="0"/>
      <w:marRight w:val="0"/>
      <w:marTop w:val="0"/>
      <w:marBottom w:val="0"/>
      <w:divBdr>
        <w:top w:val="none" w:sz="0" w:space="0" w:color="auto"/>
        <w:left w:val="none" w:sz="0" w:space="0" w:color="auto"/>
        <w:bottom w:val="none" w:sz="0" w:space="0" w:color="auto"/>
        <w:right w:val="none" w:sz="0" w:space="0" w:color="auto"/>
      </w:divBdr>
    </w:div>
    <w:div w:id="1977761124">
      <w:bodyDiv w:val="1"/>
      <w:marLeft w:val="0"/>
      <w:marRight w:val="0"/>
      <w:marTop w:val="0"/>
      <w:marBottom w:val="0"/>
      <w:divBdr>
        <w:top w:val="none" w:sz="0" w:space="0" w:color="auto"/>
        <w:left w:val="none" w:sz="0" w:space="0" w:color="auto"/>
        <w:bottom w:val="none" w:sz="0" w:space="0" w:color="auto"/>
        <w:right w:val="none" w:sz="0" w:space="0" w:color="auto"/>
      </w:divBdr>
    </w:div>
    <w:div w:id="1978023062">
      <w:bodyDiv w:val="1"/>
      <w:marLeft w:val="0"/>
      <w:marRight w:val="0"/>
      <w:marTop w:val="0"/>
      <w:marBottom w:val="0"/>
      <w:divBdr>
        <w:top w:val="none" w:sz="0" w:space="0" w:color="auto"/>
        <w:left w:val="none" w:sz="0" w:space="0" w:color="auto"/>
        <w:bottom w:val="none" w:sz="0" w:space="0" w:color="auto"/>
        <w:right w:val="none" w:sz="0" w:space="0" w:color="auto"/>
      </w:divBdr>
    </w:div>
    <w:div w:id="1978029224">
      <w:bodyDiv w:val="1"/>
      <w:marLeft w:val="0"/>
      <w:marRight w:val="0"/>
      <w:marTop w:val="0"/>
      <w:marBottom w:val="0"/>
      <w:divBdr>
        <w:top w:val="none" w:sz="0" w:space="0" w:color="auto"/>
        <w:left w:val="none" w:sz="0" w:space="0" w:color="auto"/>
        <w:bottom w:val="none" w:sz="0" w:space="0" w:color="auto"/>
        <w:right w:val="none" w:sz="0" w:space="0" w:color="auto"/>
      </w:divBdr>
    </w:div>
    <w:div w:id="1978102979">
      <w:bodyDiv w:val="1"/>
      <w:marLeft w:val="0"/>
      <w:marRight w:val="0"/>
      <w:marTop w:val="0"/>
      <w:marBottom w:val="0"/>
      <w:divBdr>
        <w:top w:val="none" w:sz="0" w:space="0" w:color="auto"/>
        <w:left w:val="none" w:sz="0" w:space="0" w:color="auto"/>
        <w:bottom w:val="none" w:sz="0" w:space="0" w:color="auto"/>
        <w:right w:val="none" w:sz="0" w:space="0" w:color="auto"/>
      </w:divBdr>
    </w:div>
    <w:div w:id="1978139978">
      <w:bodyDiv w:val="1"/>
      <w:marLeft w:val="0"/>
      <w:marRight w:val="0"/>
      <w:marTop w:val="0"/>
      <w:marBottom w:val="0"/>
      <w:divBdr>
        <w:top w:val="none" w:sz="0" w:space="0" w:color="auto"/>
        <w:left w:val="none" w:sz="0" w:space="0" w:color="auto"/>
        <w:bottom w:val="none" w:sz="0" w:space="0" w:color="auto"/>
        <w:right w:val="none" w:sz="0" w:space="0" w:color="auto"/>
      </w:divBdr>
    </w:div>
    <w:div w:id="1978146715">
      <w:bodyDiv w:val="1"/>
      <w:marLeft w:val="0"/>
      <w:marRight w:val="0"/>
      <w:marTop w:val="0"/>
      <w:marBottom w:val="0"/>
      <w:divBdr>
        <w:top w:val="none" w:sz="0" w:space="0" w:color="auto"/>
        <w:left w:val="none" w:sz="0" w:space="0" w:color="auto"/>
        <w:bottom w:val="none" w:sz="0" w:space="0" w:color="auto"/>
        <w:right w:val="none" w:sz="0" w:space="0" w:color="auto"/>
      </w:divBdr>
    </w:div>
    <w:div w:id="1978296818">
      <w:bodyDiv w:val="1"/>
      <w:marLeft w:val="0"/>
      <w:marRight w:val="0"/>
      <w:marTop w:val="0"/>
      <w:marBottom w:val="0"/>
      <w:divBdr>
        <w:top w:val="none" w:sz="0" w:space="0" w:color="auto"/>
        <w:left w:val="none" w:sz="0" w:space="0" w:color="auto"/>
        <w:bottom w:val="none" w:sz="0" w:space="0" w:color="auto"/>
        <w:right w:val="none" w:sz="0" w:space="0" w:color="auto"/>
      </w:divBdr>
    </w:div>
    <w:div w:id="1978483582">
      <w:bodyDiv w:val="1"/>
      <w:marLeft w:val="0"/>
      <w:marRight w:val="0"/>
      <w:marTop w:val="0"/>
      <w:marBottom w:val="0"/>
      <w:divBdr>
        <w:top w:val="none" w:sz="0" w:space="0" w:color="auto"/>
        <w:left w:val="none" w:sz="0" w:space="0" w:color="auto"/>
        <w:bottom w:val="none" w:sz="0" w:space="0" w:color="auto"/>
        <w:right w:val="none" w:sz="0" w:space="0" w:color="auto"/>
      </w:divBdr>
    </w:div>
    <w:div w:id="1978492070">
      <w:bodyDiv w:val="1"/>
      <w:marLeft w:val="0"/>
      <w:marRight w:val="0"/>
      <w:marTop w:val="0"/>
      <w:marBottom w:val="0"/>
      <w:divBdr>
        <w:top w:val="none" w:sz="0" w:space="0" w:color="auto"/>
        <w:left w:val="none" w:sz="0" w:space="0" w:color="auto"/>
        <w:bottom w:val="none" w:sz="0" w:space="0" w:color="auto"/>
        <w:right w:val="none" w:sz="0" w:space="0" w:color="auto"/>
      </w:divBdr>
    </w:div>
    <w:div w:id="1978607359">
      <w:bodyDiv w:val="1"/>
      <w:marLeft w:val="0"/>
      <w:marRight w:val="0"/>
      <w:marTop w:val="0"/>
      <w:marBottom w:val="0"/>
      <w:divBdr>
        <w:top w:val="none" w:sz="0" w:space="0" w:color="auto"/>
        <w:left w:val="none" w:sz="0" w:space="0" w:color="auto"/>
        <w:bottom w:val="none" w:sz="0" w:space="0" w:color="auto"/>
        <w:right w:val="none" w:sz="0" w:space="0" w:color="auto"/>
      </w:divBdr>
    </w:div>
    <w:div w:id="1978760422">
      <w:bodyDiv w:val="1"/>
      <w:marLeft w:val="0"/>
      <w:marRight w:val="0"/>
      <w:marTop w:val="0"/>
      <w:marBottom w:val="0"/>
      <w:divBdr>
        <w:top w:val="none" w:sz="0" w:space="0" w:color="auto"/>
        <w:left w:val="none" w:sz="0" w:space="0" w:color="auto"/>
        <w:bottom w:val="none" w:sz="0" w:space="0" w:color="auto"/>
        <w:right w:val="none" w:sz="0" w:space="0" w:color="auto"/>
      </w:divBdr>
    </w:div>
    <w:div w:id="1978802956">
      <w:bodyDiv w:val="1"/>
      <w:marLeft w:val="0"/>
      <w:marRight w:val="0"/>
      <w:marTop w:val="0"/>
      <w:marBottom w:val="0"/>
      <w:divBdr>
        <w:top w:val="none" w:sz="0" w:space="0" w:color="auto"/>
        <w:left w:val="none" w:sz="0" w:space="0" w:color="auto"/>
        <w:bottom w:val="none" w:sz="0" w:space="0" w:color="auto"/>
        <w:right w:val="none" w:sz="0" w:space="0" w:color="auto"/>
      </w:divBdr>
    </w:div>
    <w:div w:id="1978949923">
      <w:bodyDiv w:val="1"/>
      <w:marLeft w:val="0"/>
      <w:marRight w:val="0"/>
      <w:marTop w:val="0"/>
      <w:marBottom w:val="0"/>
      <w:divBdr>
        <w:top w:val="none" w:sz="0" w:space="0" w:color="auto"/>
        <w:left w:val="none" w:sz="0" w:space="0" w:color="auto"/>
        <w:bottom w:val="none" w:sz="0" w:space="0" w:color="auto"/>
        <w:right w:val="none" w:sz="0" w:space="0" w:color="auto"/>
      </w:divBdr>
    </w:div>
    <w:div w:id="1978953350">
      <w:bodyDiv w:val="1"/>
      <w:marLeft w:val="0"/>
      <w:marRight w:val="0"/>
      <w:marTop w:val="0"/>
      <w:marBottom w:val="0"/>
      <w:divBdr>
        <w:top w:val="none" w:sz="0" w:space="0" w:color="auto"/>
        <w:left w:val="none" w:sz="0" w:space="0" w:color="auto"/>
        <w:bottom w:val="none" w:sz="0" w:space="0" w:color="auto"/>
        <w:right w:val="none" w:sz="0" w:space="0" w:color="auto"/>
      </w:divBdr>
    </w:div>
    <w:div w:id="1978955017">
      <w:bodyDiv w:val="1"/>
      <w:marLeft w:val="0"/>
      <w:marRight w:val="0"/>
      <w:marTop w:val="0"/>
      <w:marBottom w:val="0"/>
      <w:divBdr>
        <w:top w:val="none" w:sz="0" w:space="0" w:color="auto"/>
        <w:left w:val="none" w:sz="0" w:space="0" w:color="auto"/>
        <w:bottom w:val="none" w:sz="0" w:space="0" w:color="auto"/>
        <w:right w:val="none" w:sz="0" w:space="0" w:color="auto"/>
      </w:divBdr>
    </w:div>
    <w:div w:id="1978955311">
      <w:bodyDiv w:val="1"/>
      <w:marLeft w:val="0"/>
      <w:marRight w:val="0"/>
      <w:marTop w:val="0"/>
      <w:marBottom w:val="0"/>
      <w:divBdr>
        <w:top w:val="none" w:sz="0" w:space="0" w:color="auto"/>
        <w:left w:val="none" w:sz="0" w:space="0" w:color="auto"/>
        <w:bottom w:val="none" w:sz="0" w:space="0" w:color="auto"/>
        <w:right w:val="none" w:sz="0" w:space="0" w:color="auto"/>
      </w:divBdr>
    </w:div>
    <w:div w:id="1978993066">
      <w:bodyDiv w:val="1"/>
      <w:marLeft w:val="0"/>
      <w:marRight w:val="0"/>
      <w:marTop w:val="0"/>
      <w:marBottom w:val="0"/>
      <w:divBdr>
        <w:top w:val="none" w:sz="0" w:space="0" w:color="auto"/>
        <w:left w:val="none" w:sz="0" w:space="0" w:color="auto"/>
        <w:bottom w:val="none" w:sz="0" w:space="0" w:color="auto"/>
        <w:right w:val="none" w:sz="0" w:space="0" w:color="auto"/>
      </w:divBdr>
    </w:div>
    <w:div w:id="1978996530">
      <w:bodyDiv w:val="1"/>
      <w:marLeft w:val="0"/>
      <w:marRight w:val="0"/>
      <w:marTop w:val="0"/>
      <w:marBottom w:val="0"/>
      <w:divBdr>
        <w:top w:val="none" w:sz="0" w:space="0" w:color="auto"/>
        <w:left w:val="none" w:sz="0" w:space="0" w:color="auto"/>
        <w:bottom w:val="none" w:sz="0" w:space="0" w:color="auto"/>
        <w:right w:val="none" w:sz="0" w:space="0" w:color="auto"/>
      </w:divBdr>
    </w:div>
    <w:div w:id="1979066253">
      <w:bodyDiv w:val="1"/>
      <w:marLeft w:val="0"/>
      <w:marRight w:val="0"/>
      <w:marTop w:val="0"/>
      <w:marBottom w:val="0"/>
      <w:divBdr>
        <w:top w:val="none" w:sz="0" w:space="0" w:color="auto"/>
        <w:left w:val="none" w:sz="0" w:space="0" w:color="auto"/>
        <w:bottom w:val="none" w:sz="0" w:space="0" w:color="auto"/>
        <w:right w:val="none" w:sz="0" w:space="0" w:color="auto"/>
      </w:divBdr>
    </w:div>
    <w:div w:id="1979068699">
      <w:bodyDiv w:val="1"/>
      <w:marLeft w:val="0"/>
      <w:marRight w:val="0"/>
      <w:marTop w:val="0"/>
      <w:marBottom w:val="0"/>
      <w:divBdr>
        <w:top w:val="none" w:sz="0" w:space="0" w:color="auto"/>
        <w:left w:val="none" w:sz="0" w:space="0" w:color="auto"/>
        <w:bottom w:val="none" w:sz="0" w:space="0" w:color="auto"/>
        <w:right w:val="none" w:sz="0" w:space="0" w:color="auto"/>
      </w:divBdr>
    </w:div>
    <w:div w:id="1979144313">
      <w:bodyDiv w:val="1"/>
      <w:marLeft w:val="0"/>
      <w:marRight w:val="0"/>
      <w:marTop w:val="0"/>
      <w:marBottom w:val="0"/>
      <w:divBdr>
        <w:top w:val="none" w:sz="0" w:space="0" w:color="auto"/>
        <w:left w:val="none" w:sz="0" w:space="0" w:color="auto"/>
        <w:bottom w:val="none" w:sz="0" w:space="0" w:color="auto"/>
        <w:right w:val="none" w:sz="0" w:space="0" w:color="auto"/>
      </w:divBdr>
    </w:div>
    <w:div w:id="1979147678">
      <w:bodyDiv w:val="1"/>
      <w:marLeft w:val="0"/>
      <w:marRight w:val="0"/>
      <w:marTop w:val="0"/>
      <w:marBottom w:val="0"/>
      <w:divBdr>
        <w:top w:val="none" w:sz="0" w:space="0" w:color="auto"/>
        <w:left w:val="none" w:sz="0" w:space="0" w:color="auto"/>
        <w:bottom w:val="none" w:sz="0" w:space="0" w:color="auto"/>
        <w:right w:val="none" w:sz="0" w:space="0" w:color="auto"/>
      </w:divBdr>
    </w:div>
    <w:div w:id="1979190451">
      <w:bodyDiv w:val="1"/>
      <w:marLeft w:val="0"/>
      <w:marRight w:val="0"/>
      <w:marTop w:val="0"/>
      <w:marBottom w:val="0"/>
      <w:divBdr>
        <w:top w:val="none" w:sz="0" w:space="0" w:color="auto"/>
        <w:left w:val="none" w:sz="0" w:space="0" w:color="auto"/>
        <w:bottom w:val="none" w:sz="0" w:space="0" w:color="auto"/>
        <w:right w:val="none" w:sz="0" w:space="0" w:color="auto"/>
      </w:divBdr>
    </w:div>
    <w:div w:id="1979259422">
      <w:bodyDiv w:val="1"/>
      <w:marLeft w:val="0"/>
      <w:marRight w:val="0"/>
      <w:marTop w:val="0"/>
      <w:marBottom w:val="0"/>
      <w:divBdr>
        <w:top w:val="none" w:sz="0" w:space="0" w:color="auto"/>
        <w:left w:val="none" w:sz="0" w:space="0" w:color="auto"/>
        <w:bottom w:val="none" w:sz="0" w:space="0" w:color="auto"/>
        <w:right w:val="none" w:sz="0" w:space="0" w:color="auto"/>
      </w:divBdr>
    </w:div>
    <w:div w:id="1979339076">
      <w:bodyDiv w:val="1"/>
      <w:marLeft w:val="0"/>
      <w:marRight w:val="0"/>
      <w:marTop w:val="0"/>
      <w:marBottom w:val="0"/>
      <w:divBdr>
        <w:top w:val="none" w:sz="0" w:space="0" w:color="auto"/>
        <w:left w:val="none" w:sz="0" w:space="0" w:color="auto"/>
        <w:bottom w:val="none" w:sz="0" w:space="0" w:color="auto"/>
        <w:right w:val="none" w:sz="0" w:space="0" w:color="auto"/>
      </w:divBdr>
    </w:div>
    <w:div w:id="1979415141">
      <w:bodyDiv w:val="1"/>
      <w:marLeft w:val="0"/>
      <w:marRight w:val="0"/>
      <w:marTop w:val="0"/>
      <w:marBottom w:val="0"/>
      <w:divBdr>
        <w:top w:val="none" w:sz="0" w:space="0" w:color="auto"/>
        <w:left w:val="none" w:sz="0" w:space="0" w:color="auto"/>
        <w:bottom w:val="none" w:sz="0" w:space="0" w:color="auto"/>
        <w:right w:val="none" w:sz="0" w:space="0" w:color="auto"/>
      </w:divBdr>
    </w:div>
    <w:div w:id="1979528538">
      <w:bodyDiv w:val="1"/>
      <w:marLeft w:val="0"/>
      <w:marRight w:val="0"/>
      <w:marTop w:val="0"/>
      <w:marBottom w:val="0"/>
      <w:divBdr>
        <w:top w:val="none" w:sz="0" w:space="0" w:color="auto"/>
        <w:left w:val="none" w:sz="0" w:space="0" w:color="auto"/>
        <w:bottom w:val="none" w:sz="0" w:space="0" w:color="auto"/>
        <w:right w:val="none" w:sz="0" w:space="0" w:color="auto"/>
      </w:divBdr>
    </w:div>
    <w:div w:id="1979603213">
      <w:bodyDiv w:val="1"/>
      <w:marLeft w:val="0"/>
      <w:marRight w:val="0"/>
      <w:marTop w:val="0"/>
      <w:marBottom w:val="0"/>
      <w:divBdr>
        <w:top w:val="none" w:sz="0" w:space="0" w:color="auto"/>
        <w:left w:val="none" w:sz="0" w:space="0" w:color="auto"/>
        <w:bottom w:val="none" w:sz="0" w:space="0" w:color="auto"/>
        <w:right w:val="none" w:sz="0" w:space="0" w:color="auto"/>
      </w:divBdr>
    </w:div>
    <w:div w:id="1979651641">
      <w:bodyDiv w:val="1"/>
      <w:marLeft w:val="0"/>
      <w:marRight w:val="0"/>
      <w:marTop w:val="0"/>
      <w:marBottom w:val="0"/>
      <w:divBdr>
        <w:top w:val="none" w:sz="0" w:space="0" w:color="auto"/>
        <w:left w:val="none" w:sz="0" w:space="0" w:color="auto"/>
        <w:bottom w:val="none" w:sz="0" w:space="0" w:color="auto"/>
        <w:right w:val="none" w:sz="0" w:space="0" w:color="auto"/>
      </w:divBdr>
    </w:div>
    <w:div w:id="1979720905">
      <w:bodyDiv w:val="1"/>
      <w:marLeft w:val="0"/>
      <w:marRight w:val="0"/>
      <w:marTop w:val="0"/>
      <w:marBottom w:val="0"/>
      <w:divBdr>
        <w:top w:val="none" w:sz="0" w:space="0" w:color="auto"/>
        <w:left w:val="none" w:sz="0" w:space="0" w:color="auto"/>
        <w:bottom w:val="none" w:sz="0" w:space="0" w:color="auto"/>
        <w:right w:val="none" w:sz="0" w:space="0" w:color="auto"/>
      </w:divBdr>
    </w:div>
    <w:div w:id="1979803290">
      <w:bodyDiv w:val="1"/>
      <w:marLeft w:val="0"/>
      <w:marRight w:val="0"/>
      <w:marTop w:val="0"/>
      <w:marBottom w:val="0"/>
      <w:divBdr>
        <w:top w:val="none" w:sz="0" w:space="0" w:color="auto"/>
        <w:left w:val="none" w:sz="0" w:space="0" w:color="auto"/>
        <w:bottom w:val="none" w:sz="0" w:space="0" w:color="auto"/>
        <w:right w:val="none" w:sz="0" w:space="0" w:color="auto"/>
      </w:divBdr>
    </w:div>
    <w:div w:id="1979875230">
      <w:bodyDiv w:val="1"/>
      <w:marLeft w:val="0"/>
      <w:marRight w:val="0"/>
      <w:marTop w:val="0"/>
      <w:marBottom w:val="0"/>
      <w:divBdr>
        <w:top w:val="none" w:sz="0" w:space="0" w:color="auto"/>
        <w:left w:val="none" w:sz="0" w:space="0" w:color="auto"/>
        <w:bottom w:val="none" w:sz="0" w:space="0" w:color="auto"/>
        <w:right w:val="none" w:sz="0" w:space="0" w:color="auto"/>
      </w:divBdr>
    </w:div>
    <w:div w:id="1979913139">
      <w:bodyDiv w:val="1"/>
      <w:marLeft w:val="0"/>
      <w:marRight w:val="0"/>
      <w:marTop w:val="0"/>
      <w:marBottom w:val="0"/>
      <w:divBdr>
        <w:top w:val="none" w:sz="0" w:space="0" w:color="auto"/>
        <w:left w:val="none" w:sz="0" w:space="0" w:color="auto"/>
        <w:bottom w:val="none" w:sz="0" w:space="0" w:color="auto"/>
        <w:right w:val="none" w:sz="0" w:space="0" w:color="auto"/>
      </w:divBdr>
    </w:div>
    <w:div w:id="1979918154">
      <w:bodyDiv w:val="1"/>
      <w:marLeft w:val="0"/>
      <w:marRight w:val="0"/>
      <w:marTop w:val="0"/>
      <w:marBottom w:val="0"/>
      <w:divBdr>
        <w:top w:val="none" w:sz="0" w:space="0" w:color="auto"/>
        <w:left w:val="none" w:sz="0" w:space="0" w:color="auto"/>
        <w:bottom w:val="none" w:sz="0" w:space="0" w:color="auto"/>
        <w:right w:val="none" w:sz="0" w:space="0" w:color="auto"/>
      </w:divBdr>
    </w:div>
    <w:div w:id="1979990346">
      <w:bodyDiv w:val="1"/>
      <w:marLeft w:val="0"/>
      <w:marRight w:val="0"/>
      <w:marTop w:val="0"/>
      <w:marBottom w:val="0"/>
      <w:divBdr>
        <w:top w:val="none" w:sz="0" w:space="0" w:color="auto"/>
        <w:left w:val="none" w:sz="0" w:space="0" w:color="auto"/>
        <w:bottom w:val="none" w:sz="0" w:space="0" w:color="auto"/>
        <w:right w:val="none" w:sz="0" w:space="0" w:color="auto"/>
      </w:divBdr>
    </w:div>
    <w:div w:id="1980110984">
      <w:bodyDiv w:val="1"/>
      <w:marLeft w:val="0"/>
      <w:marRight w:val="0"/>
      <w:marTop w:val="0"/>
      <w:marBottom w:val="0"/>
      <w:divBdr>
        <w:top w:val="none" w:sz="0" w:space="0" w:color="auto"/>
        <w:left w:val="none" w:sz="0" w:space="0" w:color="auto"/>
        <w:bottom w:val="none" w:sz="0" w:space="0" w:color="auto"/>
        <w:right w:val="none" w:sz="0" w:space="0" w:color="auto"/>
      </w:divBdr>
    </w:div>
    <w:div w:id="1980183696">
      <w:bodyDiv w:val="1"/>
      <w:marLeft w:val="0"/>
      <w:marRight w:val="0"/>
      <w:marTop w:val="0"/>
      <w:marBottom w:val="0"/>
      <w:divBdr>
        <w:top w:val="none" w:sz="0" w:space="0" w:color="auto"/>
        <w:left w:val="none" w:sz="0" w:space="0" w:color="auto"/>
        <w:bottom w:val="none" w:sz="0" w:space="0" w:color="auto"/>
        <w:right w:val="none" w:sz="0" w:space="0" w:color="auto"/>
      </w:divBdr>
    </w:div>
    <w:div w:id="1980189182">
      <w:bodyDiv w:val="1"/>
      <w:marLeft w:val="0"/>
      <w:marRight w:val="0"/>
      <w:marTop w:val="0"/>
      <w:marBottom w:val="0"/>
      <w:divBdr>
        <w:top w:val="none" w:sz="0" w:space="0" w:color="auto"/>
        <w:left w:val="none" w:sz="0" w:space="0" w:color="auto"/>
        <w:bottom w:val="none" w:sz="0" w:space="0" w:color="auto"/>
        <w:right w:val="none" w:sz="0" w:space="0" w:color="auto"/>
      </w:divBdr>
    </w:div>
    <w:div w:id="1980257840">
      <w:bodyDiv w:val="1"/>
      <w:marLeft w:val="0"/>
      <w:marRight w:val="0"/>
      <w:marTop w:val="0"/>
      <w:marBottom w:val="0"/>
      <w:divBdr>
        <w:top w:val="none" w:sz="0" w:space="0" w:color="auto"/>
        <w:left w:val="none" w:sz="0" w:space="0" w:color="auto"/>
        <w:bottom w:val="none" w:sz="0" w:space="0" w:color="auto"/>
        <w:right w:val="none" w:sz="0" w:space="0" w:color="auto"/>
      </w:divBdr>
    </w:div>
    <w:div w:id="1980259732">
      <w:bodyDiv w:val="1"/>
      <w:marLeft w:val="0"/>
      <w:marRight w:val="0"/>
      <w:marTop w:val="0"/>
      <w:marBottom w:val="0"/>
      <w:divBdr>
        <w:top w:val="none" w:sz="0" w:space="0" w:color="auto"/>
        <w:left w:val="none" w:sz="0" w:space="0" w:color="auto"/>
        <w:bottom w:val="none" w:sz="0" w:space="0" w:color="auto"/>
        <w:right w:val="none" w:sz="0" w:space="0" w:color="auto"/>
      </w:divBdr>
    </w:div>
    <w:div w:id="1980262538">
      <w:bodyDiv w:val="1"/>
      <w:marLeft w:val="0"/>
      <w:marRight w:val="0"/>
      <w:marTop w:val="0"/>
      <w:marBottom w:val="0"/>
      <w:divBdr>
        <w:top w:val="none" w:sz="0" w:space="0" w:color="auto"/>
        <w:left w:val="none" w:sz="0" w:space="0" w:color="auto"/>
        <w:bottom w:val="none" w:sz="0" w:space="0" w:color="auto"/>
        <w:right w:val="none" w:sz="0" w:space="0" w:color="auto"/>
      </w:divBdr>
    </w:div>
    <w:div w:id="1980306440">
      <w:bodyDiv w:val="1"/>
      <w:marLeft w:val="0"/>
      <w:marRight w:val="0"/>
      <w:marTop w:val="0"/>
      <w:marBottom w:val="0"/>
      <w:divBdr>
        <w:top w:val="none" w:sz="0" w:space="0" w:color="auto"/>
        <w:left w:val="none" w:sz="0" w:space="0" w:color="auto"/>
        <w:bottom w:val="none" w:sz="0" w:space="0" w:color="auto"/>
        <w:right w:val="none" w:sz="0" w:space="0" w:color="auto"/>
      </w:divBdr>
    </w:div>
    <w:div w:id="1980332060">
      <w:bodyDiv w:val="1"/>
      <w:marLeft w:val="0"/>
      <w:marRight w:val="0"/>
      <w:marTop w:val="0"/>
      <w:marBottom w:val="0"/>
      <w:divBdr>
        <w:top w:val="none" w:sz="0" w:space="0" w:color="auto"/>
        <w:left w:val="none" w:sz="0" w:space="0" w:color="auto"/>
        <w:bottom w:val="none" w:sz="0" w:space="0" w:color="auto"/>
        <w:right w:val="none" w:sz="0" w:space="0" w:color="auto"/>
      </w:divBdr>
    </w:div>
    <w:div w:id="1980376820">
      <w:bodyDiv w:val="1"/>
      <w:marLeft w:val="0"/>
      <w:marRight w:val="0"/>
      <w:marTop w:val="0"/>
      <w:marBottom w:val="0"/>
      <w:divBdr>
        <w:top w:val="none" w:sz="0" w:space="0" w:color="auto"/>
        <w:left w:val="none" w:sz="0" w:space="0" w:color="auto"/>
        <w:bottom w:val="none" w:sz="0" w:space="0" w:color="auto"/>
        <w:right w:val="none" w:sz="0" w:space="0" w:color="auto"/>
      </w:divBdr>
    </w:div>
    <w:div w:id="1980456689">
      <w:bodyDiv w:val="1"/>
      <w:marLeft w:val="0"/>
      <w:marRight w:val="0"/>
      <w:marTop w:val="0"/>
      <w:marBottom w:val="0"/>
      <w:divBdr>
        <w:top w:val="none" w:sz="0" w:space="0" w:color="auto"/>
        <w:left w:val="none" w:sz="0" w:space="0" w:color="auto"/>
        <w:bottom w:val="none" w:sz="0" w:space="0" w:color="auto"/>
        <w:right w:val="none" w:sz="0" w:space="0" w:color="auto"/>
      </w:divBdr>
    </w:div>
    <w:div w:id="1980530054">
      <w:bodyDiv w:val="1"/>
      <w:marLeft w:val="0"/>
      <w:marRight w:val="0"/>
      <w:marTop w:val="0"/>
      <w:marBottom w:val="0"/>
      <w:divBdr>
        <w:top w:val="none" w:sz="0" w:space="0" w:color="auto"/>
        <w:left w:val="none" w:sz="0" w:space="0" w:color="auto"/>
        <w:bottom w:val="none" w:sz="0" w:space="0" w:color="auto"/>
        <w:right w:val="none" w:sz="0" w:space="0" w:color="auto"/>
      </w:divBdr>
    </w:div>
    <w:div w:id="1980576541">
      <w:bodyDiv w:val="1"/>
      <w:marLeft w:val="0"/>
      <w:marRight w:val="0"/>
      <w:marTop w:val="0"/>
      <w:marBottom w:val="0"/>
      <w:divBdr>
        <w:top w:val="none" w:sz="0" w:space="0" w:color="auto"/>
        <w:left w:val="none" w:sz="0" w:space="0" w:color="auto"/>
        <w:bottom w:val="none" w:sz="0" w:space="0" w:color="auto"/>
        <w:right w:val="none" w:sz="0" w:space="0" w:color="auto"/>
      </w:divBdr>
    </w:div>
    <w:div w:id="1980644749">
      <w:bodyDiv w:val="1"/>
      <w:marLeft w:val="0"/>
      <w:marRight w:val="0"/>
      <w:marTop w:val="0"/>
      <w:marBottom w:val="0"/>
      <w:divBdr>
        <w:top w:val="none" w:sz="0" w:space="0" w:color="auto"/>
        <w:left w:val="none" w:sz="0" w:space="0" w:color="auto"/>
        <w:bottom w:val="none" w:sz="0" w:space="0" w:color="auto"/>
        <w:right w:val="none" w:sz="0" w:space="0" w:color="auto"/>
      </w:divBdr>
    </w:div>
    <w:div w:id="1980646670">
      <w:bodyDiv w:val="1"/>
      <w:marLeft w:val="0"/>
      <w:marRight w:val="0"/>
      <w:marTop w:val="0"/>
      <w:marBottom w:val="0"/>
      <w:divBdr>
        <w:top w:val="none" w:sz="0" w:space="0" w:color="auto"/>
        <w:left w:val="none" w:sz="0" w:space="0" w:color="auto"/>
        <w:bottom w:val="none" w:sz="0" w:space="0" w:color="auto"/>
        <w:right w:val="none" w:sz="0" w:space="0" w:color="auto"/>
      </w:divBdr>
    </w:div>
    <w:div w:id="1980765293">
      <w:bodyDiv w:val="1"/>
      <w:marLeft w:val="0"/>
      <w:marRight w:val="0"/>
      <w:marTop w:val="0"/>
      <w:marBottom w:val="0"/>
      <w:divBdr>
        <w:top w:val="none" w:sz="0" w:space="0" w:color="auto"/>
        <w:left w:val="none" w:sz="0" w:space="0" w:color="auto"/>
        <w:bottom w:val="none" w:sz="0" w:space="0" w:color="auto"/>
        <w:right w:val="none" w:sz="0" w:space="0" w:color="auto"/>
      </w:divBdr>
    </w:div>
    <w:div w:id="1980841089">
      <w:bodyDiv w:val="1"/>
      <w:marLeft w:val="0"/>
      <w:marRight w:val="0"/>
      <w:marTop w:val="0"/>
      <w:marBottom w:val="0"/>
      <w:divBdr>
        <w:top w:val="none" w:sz="0" w:space="0" w:color="auto"/>
        <w:left w:val="none" w:sz="0" w:space="0" w:color="auto"/>
        <w:bottom w:val="none" w:sz="0" w:space="0" w:color="auto"/>
        <w:right w:val="none" w:sz="0" w:space="0" w:color="auto"/>
      </w:divBdr>
    </w:div>
    <w:div w:id="1981029693">
      <w:bodyDiv w:val="1"/>
      <w:marLeft w:val="0"/>
      <w:marRight w:val="0"/>
      <w:marTop w:val="0"/>
      <w:marBottom w:val="0"/>
      <w:divBdr>
        <w:top w:val="none" w:sz="0" w:space="0" w:color="auto"/>
        <w:left w:val="none" w:sz="0" w:space="0" w:color="auto"/>
        <w:bottom w:val="none" w:sz="0" w:space="0" w:color="auto"/>
        <w:right w:val="none" w:sz="0" w:space="0" w:color="auto"/>
      </w:divBdr>
    </w:div>
    <w:div w:id="1981031121">
      <w:bodyDiv w:val="1"/>
      <w:marLeft w:val="0"/>
      <w:marRight w:val="0"/>
      <w:marTop w:val="0"/>
      <w:marBottom w:val="0"/>
      <w:divBdr>
        <w:top w:val="none" w:sz="0" w:space="0" w:color="auto"/>
        <w:left w:val="none" w:sz="0" w:space="0" w:color="auto"/>
        <w:bottom w:val="none" w:sz="0" w:space="0" w:color="auto"/>
        <w:right w:val="none" w:sz="0" w:space="0" w:color="auto"/>
      </w:divBdr>
    </w:div>
    <w:div w:id="1981104772">
      <w:bodyDiv w:val="1"/>
      <w:marLeft w:val="0"/>
      <w:marRight w:val="0"/>
      <w:marTop w:val="0"/>
      <w:marBottom w:val="0"/>
      <w:divBdr>
        <w:top w:val="none" w:sz="0" w:space="0" w:color="auto"/>
        <w:left w:val="none" w:sz="0" w:space="0" w:color="auto"/>
        <w:bottom w:val="none" w:sz="0" w:space="0" w:color="auto"/>
        <w:right w:val="none" w:sz="0" w:space="0" w:color="auto"/>
      </w:divBdr>
    </w:div>
    <w:div w:id="1981156406">
      <w:bodyDiv w:val="1"/>
      <w:marLeft w:val="0"/>
      <w:marRight w:val="0"/>
      <w:marTop w:val="0"/>
      <w:marBottom w:val="0"/>
      <w:divBdr>
        <w:top w:val="none" w:sz="0" w:space="0" w:color="auto"/>
        <w:left w:val="none" w:sz="0" w:space="0" w:color="auto"/>
        <w:bottom w:val="none" w:sz="0" w:space="0" w:color="auto"/>
        <w:right w:val="none" w:sz="0" w:space="0" w:color="auto"/>
      </w:divBdr>
    </w:div>
    <w:div w:id="1981225962">
      <w:bodyDiv w:val="1"/>
      <w:marLeft w:val="0"/>
      <w:marRight w:val="0"/>
      <w:marTop w:val="0"/>
      <w:marBottom w:val="0"/>
      <w:divBdr>
        <w:top w:val="none" w:sz="0" w:space="0" w:color="auto"/>
        <w:left w:val="none" w:sz="0" w:space="0" w:color="auto"/>
        <w:bottom w:val="none" w:sz="0" w:space="0" w:color="auto"/>
        <w:right w:val="none" w:sz="0" w:space="0" w:color="auto"/>
      </w:divBdr>
    </w:div>
    <w:div w:id="1981227314">
      <w:bodyDiv w:val="1"/>
      <w:marLeft w:val="0"/>
      <w:marRight w:val="0"/>
      <w:marTop w:val="0"/>
      <w:marBottom w:val="0"/>
      <w:divBdr>
        <w:top w:val="none" w:sz="0" w:space="0" w:color="auto"/>
        <w:left w:val="none" w:sz="0" w:space="0" w:color="auto"/>
        <w:bottom w:val="none" w:sz="0" w:space="0" w:color="auto"/>
        <w:right w:val="none" w:sz="0" w:space="0" w:color="auto"/>
      </w:divBdr>
    </w:div>
    <w:div w:id="1981228597">
      <w:bodyDiv w:val="1"/>
      <w:marLeft w:val="0"/>
      <w:marRight w:val="0"/>
      <w:marTop w:val="0"/>
      <w:marBottom w:val="0"/>
      <w:divBdr>
        <w:top w:val="none" w:sz="0" w:space="0" w:color="auto"/>
        <w:left w:val="none" w:sz="0" w:space="0" w:color="auto"/>
        <w:bottom w:val="none" w:sz="0" w:space="0" w:color="auto"/>
        <w:right w:val="none" w:sz="0" w:space="0" w:color="auto"/>
      </w:divBdr>
    </w:div>
    <w:div w:id="1981375652">
      <w:bodyDiv w:val="1"/>
      <w:marLeft w:val="0"/>
      <w:marRight w:val="0"/>
      <w:marTop w:val="0"/>
      <w:marBottom w:val="0"/>
      <w:divBdr>
        <w:top w:val="none" w:sz="0" w:space="0" w:color="auto"/>
        <w:left w:val="none" w:sz="0" w:space="0" w:color="auto"/>
        <w:bottom w:val="none" w:sz="0" w:space="0" w:color="auto"/>
        <w:right w:val="none" w:sz="0" w:space="0" w:color="auto"/>
      </w:divBdr>
    </w:div>
    <w:div w:id="1981379416">
      <w:bodyDiv w:val="1"/>
      <w:marLeft w:val="0"/>
      <w:marRight w:val="0"/>
      <w:marTop w:val="0"/>
      <w:marBottom w:val="0"/>
      <w:divBdr>
        <w:top w:val="none" w:sz="0" w:space="0" w:color="auto"/>
        <w:left w:val="none" w:sz="0" w:space="0" w:color="auto"/>
        <w:bottom w:val="none" w:sz="0" w:space="0" w:color="auto"/>
        <w:right w:val="none" w:sz="0" w:space="0" w:color="auto"/>
      </w:divBdr>
    </w:div>
    <w:div w:id="1981567921">
      <w:bodyDiv w:val="1"/>
      <w:marLeft w:val="0"/>
      <w:marRight w:val="0"/>
      <w:marTop w:val="0"/>
      <w:marBottom w:val="0"/>
      <w:divBdr>
        <w:top w:val="none" w:sz="0" w:space="0" w:color="auto"/>
        <w:left w:val="none" w:sz="0" w:space="0" w:color="auto"/>
        <w:bottom w:val="none" w:sz="0" w:space="0" w:color="auto"/>
        <w:right w:val="none" w:sz="0" w:space="0" w:color="auto"/>
      </w:divBdr>
    </w:div>
    <w:div w:id="1981568658">
      <w:bodyDiv w:val="1"/>
      <w:marLeft w:val="0"/>
      <w:marRight w:val="0"/>
      <w:marTop w:val="0"/>
      <w:marBottom w:val="0"/>
      <w:divBdr>
        <w:top w:val="none" w:sz="0" w:space="0" w:color="auto"/>
        <w:left w:val="none" w:sz="0" w:space="0" w:color="auto"/>
        <w:bottom w:val="none" w:sz="0" w:space="0" w:color="auto"/>
        <w:right w:val="none" w:sz="0" w:space="0" w:color="auto"/>
      </w:divBdr>
    </w:div>
    <w:div w:id="1981573514">
      <w:bodyDiv w:val="1"/>
      <w:marLeft w:val="0"/>
      <w:marRight w:val="0"/>
      <w:marTop w:val="0"/>
      <w:marBottom w:val="0"/>
      <w:divBdr>
        <w:top w:val="none" w:sz="0" w:space="0" w:color="auto"/>
        <w:left w:val="none" w:sz="0" w:space="0" w:color="auto"/>
        <w:bottom w:val="none" w:sz="0" w:space="0" w:color="auto"/>
        <w:right w:val="none" w:sz="0" w:space="0" w:color="auto"/>
      </w:divBdr>
    </w:div>
    <w:div w:id="1981575383">
      <w:bodyDiv w:val="1"/>
      <w:marLeft w:val="0"/>
      <w:marRight w:val="0"/>
      <w:marTop w:val="0"/>
      <w:marBottom w:val="0"/>
      <w:divBdr>
        <w:top w:val="none" w:sz="0" w:space="0" w:color="auto"/>
        <w:left w:val="none" w:sz="0" w:space="0" w:color="auto"/>
        <w:bottom w:val="none" w:sz="0" w:space="0" w:color="auto"/>
        <w:right w:val="none" w:sz="0" w:space="0" w:color="auto"/>
      </w:divBdr>
    </w:div>
    <w:div w:id="1981615327">
      <w:bodyDiv w:val="1"/>
      <w:marLeft w:val="0"/>
      <w:marRight w:val="0"/>
      <w:marTop w:val="0"/>
      <w:marBottom w:val="0"/>
      <w:divBdr>
        <w:top w:val="none" w:sz="0" w:space="0" w:color="auto"/>
        <w:left w:val="none" w:sz="0" w:space="0" w:color="auto"/>
        <w:bottom w:val="none" w:sz="0" w:space="0" w:color="auto"/>
        <w:right w:val="none" w:sz="0" w:space="0" w:color="auto"/>
      </w:divBdr>
    </w:div>
    <w:div w:id="1981954219">
      <w:bodyDiv w:val="1"/>
      <w:marLeft w:val="0"/>
      <w:marRight w:val="0"/>
      <w:marTop w:val="0"/>
      <w:marBottom w:val="0"/>
      <w:divBdr>
        <w:top w:val="none" w:sz="0" w:space="0" w:color="auto"/>
        <w:left w:val="none" w:sz="0" w:space="0" w:color="auto"/>
        <w:bottom w:val="none" w:sz="0" w:space="0" w:color="auto"/>
        <w:right w:val="none" w:sz="0" w:space="0" w:color="auto"/>
      </w:divBdr>
    </w:div>
    <w:div w:id="1981959137">
      <w:bodyDiv w:val="1"/>
      <w:marLeft w:val="0"/>
      <w:marRight w:val="0"/>
      <w:marTop w:val="0"/>
      <w:marBottom w:val="0"/>
      <w:divBdr>
        <w:top w:val="none" w:sz="0" w:space="0" w:color="auto"/>
        <w:left w:val="none" w:sz="0" w:space="0" w:color="auto"/>
        <w:bottom w:val="none" w:sz="0" w:space="0" w:color="auto"/>
        <w:right w:val="none" w:sz="0" w:space="0" w:color="auto"/>
      </w:divBdr>
    </w:div>
    <w:div w:id="1982030812">
      <w:bodyDiv w:val="1"/>
      <w:marLeft w:val="0"/>
      <w:marRight w:val="0"/>
      <w:marTop w:val="0"/>
      <w:marBottom w:val="0"/>
      <w:divBdr>
        <w:top w:val="none" w:sz="0" w:space="0" w:color="auto"/>
        <w:left w:val="none" w:sz="0" w:space="0" w:color="auto"/>
        <w:bottom w:val="none" w:sz="0" w:space="0" w:color="auto"/>
        <w:right w:val="none" w:sz="0" w:space="0" w:color="auto"/>
      </w:divBdr>
    </w:div>
    <w:div w:id="1982035054">
      <w:bodyDiv w:val="1"/>
      <w:marLeft w:val="0"/>
      <w:marRight w:val="0"/>
      <w:marTop w:val="0"/>
      <w:marBottom w:val="0"/>
      <w:divBdr>
        <w:top w:val="none" w:sz="0" w:space="0" w:color="auto"/>
        <w:left w:val="none" w:sz="0" w:space="0" w:color="auto"/>
        <w:bottom w:val="none" w:sz="0" w:space="0" w:color="auto"/>
        <w:right w:val="none" w:sz="0" w:space="0" w:color="auto"/>
      </w:divBdr>
    </w:div>
    <w:div w:id="1982226857">
      <w:bodyDiv w:val="1"/>
      <w:marLeft w:val="0"/>
      <w:marRight w:val="0"/>
      <w:marTop w:val="0"/>
      <w:marBottom w:val="0"/>
      <w:divBdr>
        <w:top w:val="none" w:sz="0" w:space="0" w:color="auto"/>
        <w:left w:val="none" w:sz="0" w:space="0" w:color="auto"/>
        <w:bottom w:val="none" w:sz="0" w:space="0" w:color="auto"/>
        <w:right w:val="none" w:sz="0" w:space="0" w:color="auto"/>
      </w:divBdr>
    </w:div>
    <w:div w:id="1982348862">
      <w:bodyDiv w:val="1"/>
      <w:marLeft w:val="0"/>
      <w:marRight w:val="0"/>
      <w:marTop w:val="0"/>
      <w:marBottom w:val="0"/>
      <w:divBdr>
        <w:top w:val="none" w:sz="0" w:space="0" w:color="auto"/>
        <w:left w:val="none" w:sz="0" w:space="0" w:color="auto"/>
        <w:bottom w:val="none" w:sz="0" w:space="0" w:color="auto"/>
        <w:right w:val="none" w:sz="0" w:space="0" w:color="auto"/>
      </w:divBdr>
    </w:div>
    <w:div w:id="1982467002">
      <w:bodyDiv w:val="1"/>
      <w:marLeft w:val="0"/>
      <w:marRight w:val="0"/>
      <w:marTop w:val="0"/>
      <w:marBottom w:val="0"/>
      <w:divBdr>
        <w:top w:val="none" w:sz="0" w:space="0" w:color="auto"/>
        <w:left w:val="none" w:sz="0" w:space="0" w:color="auto"/>
        <w:bottom w:val="none" w:sz="0" w:space="0" w:color="auto"/>
        <w:right w:val="none" w:sz="0" w:space="0" w:color="auto"/>
      </w:divBdr>
    </w:div>
    <w:div w:id="1982493426">
      <w:bodyDiv w:val="1"/>
      <w:marLeft w:val="0"/>
      <w:marRight w:val="0"/>
      <w:marTop w:val="0"/>
      <w:marBottom w:val="0"/>
      <w:divBdr>
        <w:top w:val="none" w:sz="0" w:space="0" w:color="auto"/>
        <w:left w:val="none" w:sz="0" w:space="0" w:color="auto"/>
        <w:bottom w:val="none" w:sz="0" w:space="0" w:color="auto"/>
        <w:right w:val="none" w:sz="0" w:space="0" w:color="auto"/>
      </w:divBdr>
    </w:div>
    <w:div w:id="1982541574">
      <w:bodyDiv w:val="1"/>
      <w:marLeft w:val="0"/>
      <w:marRight w:val="0"/>
      <w:marTop w:val="0"/>
      <w:marBottom w:val="0"/>
      <w:divBdr>
        <w:top w:val="none" w:sz="0" w:space="0" w:color="auto"/>
        <w:left w:val="none" w:sz="0" w:space="0" w:color="auto"/>
        <w:bottom w:val="none" w:sz="0" w:space="0" w:color="auto"/>
        <w:right w:val="none" w:sz="0" w:space="0" w:color="auto"/>
      </w:divBdr>
    </w:div>
    <w:div w:id="1982614761">
      <w:bodyDiv w:val="1"/>
      <w:marLeft w:val="0"/>
      <w:marRight w:val="0"/>
      <w:marTop w:val="0"/>
      <w:marBottom w:val="0"/>
      <w:divBdr>
        <w:top w:val="none" w:sz="0" w:space="0" w:color="auto"/>
        <w:left w:val="none" w:sz="0" w:space="0" w:color="auto"/>
        <w:bottom w:val="none" w:sz="0" w:space="0" w:color="auto"/>
        <w:right w:val="none" w:sz="0" w:space="0" w:color="auto"/>
      </w:divBdr>
    </w:div>
    <w:div w:id="1982615026">
      <w:bodyDiv w:val="1"/>
      <w:marLeft w:val="0"/>
      <w:marRight w:val="0"/>
      <w:marTop w:val="0"/>
      <w:marBottom w:val="0"/>
      <w:divBdr>
        <w:top w:val="none" w:sz="0" w:space="0" w:color="auto"/>
        <w:left w:val="none" w:sz="0" w:space="0" w:color="auto"/>
        <w:bottom w:val="none" w:sz="0" w:space="0" w:color="auto"/>
        <w:right w:val="none" w:sz="0" w:space="0" w:color="auto"/>
      </w:divBdr>
    </w:div>
    <w:div w:id="1982688596">
      <w:bodyDiv w:val="1"/>
      <w:marLeft w:val="0"/>
      <w:marRight w:val="0"/>
      <w:marTop w:val="0"/>
      <w:marBottom w:val="0"/>
      <w:divBdr>
        <w:top w:val="none" w:sz="0" w:space="0" w:color="auto"/>
        <w:left w:val="none" w:sz="0" w:space="0" w:color="auto"/>
        <w:bottom w:val="none" w:sz="0" w:space="0" w:color="auto"/>
        <w:right w:val="none" w:sz="0" w:space="0" w:color="auto"/>
      </w:divBdr>
    </w:div>
    <w:div w:id="1982734437">
      <w:bodyDiv w:val="1"/>
      <w:marLeft w:val="0"/>
      <w:marRight w:val="0"/>
      <w:marTop w:val="0"/>
      <w:marBottom w:val="0"/>
      <w:divBdr>
        <w:top w:val="none" w:sz="0" w:space="0" w:color="auto"/>
        <w:left w:val="none" w:sz="0" w:space="0" w:color="auto"/>
        <w:bottom w:val="none" w:sz="0" w:space="0" w:color="auto"/>
        <w:right w:val="none" w:sz="0" w:space="0" w:color="auto"/>
      </w:divBdr>
    </w:div>
    <w:div w:id="1982810658">
      <w:bodyDiv w:val="1"/>
      <w:marLeft w:val="0"/>
      <w:marRight w:val="0"/>
      <w:marTop w:val="0"/>
      <w:marBottom w:val="0"/>
      <w:divBdr>
        <w:top w:val="none" w:sz="0" w:space="0" w:color="auto"/>
        <w:left w:val="none" w:sz="0" w:space="0" w:color="auto"/>
        <w:bottom w:val="none" w:sz="0" w:space="0" w:color="auto"/>
        <w:right w:val="none" w:sz="0" w:space="0" w:color="auto"/>
      </w:divBdr>
    </w:div>
    <w:div w:id="1982879687">
      <w:bodyDiv w:val="1"/>
      <w:marLeft w:val="0"/>
      <w:marRight w:val="0"/>
      <w:marTop w:val="0"/>
      <w:marBottom w:val="0"/>
      <w:divBdr>
        <w:top w:val="none" w:sz="0" w:space="0" w:color="auto"/>
        <w:left w:val="none" w:sz="0" w:space="0" w:color="auto"/>
        <w:bottom w:val="none" w:sz="0" w:space="0" w:color="auto"/>
        <w:right w:val="none" w:sz="0" w:space="0" w:color="auto"/>
      </w:divBdr>
    </w:div>
    <w:div w:id="1982881614">
      <w:bodyDiv w:val="1"/>
      <w:marLeft w:val="0"/>
      <w:marRight w:val="0"/>
      <w:marTop w:val="0"/>
      <w:marBottom w:val="0"/>
      <w:divBdr>
        <w:top w:val="none" w:sz="0" w:space="0" w:color="auto"/>
        <w:left w:val="none" w:sz="0" w:space="0" w:color="auto"/>
        <w:bottom w:val="none" w:sz="0" w:space="0" w:color="auto"/>
        <w:right w:val="none" w:sz="0" w:space="0" w:color="auto"/>
      </w:divBdr>
    </w:div>
    <w:div w:id="1982882819">
      <w:bodyDiv w:val="1"/>
      <w:marLeft w:val="0"/>
      <w:marRight w:val="0"/>
      <w:marTop w:val="0"/>
      <w:marBottom w:val="0"/>
      <w:divBdr>
        <w:top w:val="none" w:sz="0" w:space="0" w:color="auto"/>
        <w:left w:val="none" w:sz="0" w:space="0" w:color="auto"/>
        <w:bottom w:val="none" w:sz="0" w:space="0" w:color="auto"/>
        <w:right w:val="none" w:sz="0" w:space="0" w:color="auto"/>
      </w:divBdr>
    </w:div>
    <w:div w:id="1982886824">
      <w:bodyDiv w:val="1"/>
      <w:marLeft w:val="0"/>
      <w:marRight w:val="0"/>
      <w:marTop w:val="0"/>
      <w:marBottom w:val="0"/>
      <w:divBdr>
        <w:top w:val="none" w:sz="0" w:space="0" w:color="auto"/>
        <w:left w:val="none" w:sz="0" w:space="0" w:color="auto"/>
        <w:bottom w:val="none" w:sz="0" w:space="0" w:color="auto"/>
        <w:right w:val="none" w:sz="0" w:space="0" w:color="auto"/>
      </w:divBdr>
    </w:div>
    <w:div w:id="1982923561">
      <w:bodyDiv w:val="1"/>
      <w:marLeft w:val="0"/>
      <w:marRight w:val="0"/>
      <w:marTop w:val="0"/>
      <w:marBottom w:val="0"/>
      <w:divBdr>
        <w:top w:val="none" w:sz="0" w:space="0" w:color="auto"/>
        <w:left w:val="none" w:sz="0" w:space="0" w:color="auto"/>
        <w:bottom w:val="none" w:sz="0" w:space="0" w:color="auto"/>
        <w:right w:val="none" w:sz="0" w:space="0" w:color="auto"/>
      </w:divBdr>
    </w:div>
    <w:div w:id="1982928826">
      <w:bodyDiv w:val="1"/>
      <w:marLeft w:val="0"/>
      <w:marRight w:val="0"/>
      <w:marTop w:val="0"/>
      <w:marBottom w:val="0"/>
      <w:divBdr>
        <w:top w:val="none" w:sz="0" w:space="0" w:color="auto"/>
        <w:left w:val="none" w:sz="0" w:space="0" w:color="auto"/>
        <w:bottom w:val="none" w:sz="0" w:space="0" w:color="auto"/>
        <w:right w:val="none" w:sz="0" w:space="0" w:color="auto"/>
      </w:divBdr>
    </w:div>
    <w:div w:id="1983077220">
      <w:bodyDiv w:val="1"/>
      <w:marLeft w:val="0"/>
      <w:marRight w:val="0"/>
      <w:marTop w:val="0"/>
      <w:marBottom w:val="0"/>
      <w:divBdr>
        <w:top w:val="none" w:sz="0" w:space="0" w:color="auto"/>
        <w:left w:val="none" w:sz="0" w:space="0" w:color="auto"/>
        <w:bottom w:val="none" w:sz="0" w:space="0" w:color="auto"/>
        <w:right w:val="none" w:sz="0" w:space="0" w:color="auto"/>
      </w:divBdr>
    </w:div>
    <w:div w:id="1983192384">
      <w:bodyDiv w:val="1"/>
      <w:marLeft w:val="0"/>
      <w:marRight w:val="0"/>
      <w:marTop w:val="0"/>
      <w:marBottom w:val="0"/>
      <w:divBdr>
        <w:top w:val="none" w:sz="0" w:space="0" w:color="auto"/>
        <w:left w:val="none" w:sz="0" w:space="0" w:color="auto"/>
        <w:bottom w:val="none" w:sz="0" w:space="0" w:color="auto"/>
        <w:right w:val="none" w:sz="0" w:space="0" w:color="auto"/>
      </w:divBdr>
    </w:div>
    <w:div w:id="1983264028">
      <w:bodyDiv w:val="1"/>
      <w:marLeft w:val="0"/>
      <w:marRight w:val="0"/>
      <w:marTop w:val="0"/>
      <w:marBottom w:val="0"/>
      <w:divBdr>
        <w:top w:val="none" w:sz="0" w:space="0" w:color="auto"/>
        <w:left w:val="none" w:sz="0" w:space="0" w:color="auto"/>
        <w:bottom w:val="none" w:sz="0" w:space="0" w:color="auto"/>
        <w:right w:val="none" w:sz="0" w:space="0" w:color="auto"/>
      </w:divBdr>
    </w:div>
    <w:div w:id="1983266499">
      <w:bodyDiv w:val="1"/>
      <w:marLeft w:val="0"/>
      <w:marRight w:val="0"/>
      <w:marTop w:val="0"/>
      <w:marBottom w:val="0"/>
      <w:divBdr>
        <w:top w:val="none" w:sz="0" w:space="0" w:color="auto"/>
        <w:left w:val="none" w:sz="0" w:space="0" w:color="auto"/>
        <w:bottom w:val="none" w:sz="0" w:space="0" w:color="auto"/>
        <w:right w:val="none" w:sz="0" w:space="0" w:color="auto"/>
      </w:divBdr>
    </w:div>
    <w:div w:id="1983267372">
      <w:bodyDiv w:val="1"/>
      <w:marLeft w:val="0"/>
      <w:marRight w:val="0"/>
      <w:marTop w:val="0"/>
      <w:marBottom w:val="0"/>
      <w:divBdr>
        <w:top w:val="none" w:sz="0" w:space="0" w:color="auto"/>
        <w:left w:val="none" w:sz="0" w:space="0" w:color="auto"/>
        <w:bottom w:val="none" w:sz="0" w:space="0" w:color="auto"/>
        <w:right w:val="none" w:sz="0" w:space="0" w:color="auto"/>
      </w:divBdr>
    </w:div>
    <w:div w:id="1983271777">
      <w:bodyDiv w:val="1"/>
      <w:marLeft w:val="0"/>
      <w:marRight w:val="0"/>
      <w:marTop w:val="0"/>
      <w:marBottom w:val="0"/>
      <w:divBdr>
        <w:top w:val="none" w:sz="0" w:space="0" w:color="auto"/>
        <w:left w:val="none" w:sz="0" w:space="0" w:color="auto"/>
        <w:bottom w:val="none" w:sz="0" w:space="0" w:color="auto"/>
        <w:right w:val="none" w:sz="0" w:space="0" w:color="auto"/>
      </w:divBdr>
    </w:div>
    <w:div w:id="1983343190">
      <w:bodyDiv w:val="1"/>
      <w:marLeft w:val="0"/>
      <w:marRight w:val="0"/>
      <w:marTop w:val="0"/>
      <w:marBottom w:val="0"/>
      <w:divBdr>
        <w:top w:val="none" w:sz="0" w:space="0" w:color="auto"/>
        <w:left w:val="none" w:sz="0" w:space="0" w:color="auto"/>
        <w:bottom w:val="none" w:sz="0" w:space="0" w:color="auto"/>
        <w:right w:val="none" w:sz="0" w:space="0" w:color="auto"/>
      </w:divBdr>
    </w:div>
    <w:div w:id="1983391205">
      <w:bodyDiv w:val="1"/>
      <w:marLeft w:val="0"/>
      <w:marRight w:val="0"/>
      <w:marTop w:val="0"/>
      <w:marBottom w:val="0"/>
      <w:divBdr>
        <w:top w:val="none" w:sz="0" w:space="0" w:color="auto"/>
        <w:left w:val="none" w:sz="0" w:space="0" w:color="auto"/>
        <w:bottom w:val="none" w:sz="0" w:space="0" w:color="auto"/>
        <w:right w:val="none" w:sz="0" w:space="0" w:color="auto"/>
      </w:divBdr>
    </w:div>
    <w:div w:id="1983462707">
      <w:bodyDiv w:val="1"/>
      <w:marLeft w:val="0"/>
      <w:marRight w:val="0"/>
      <w:marTop w:val="0"/>
      <w:marBottom w:val="0"/>
      <w:divBdr>
        <w:top w:val="none" w:sz="0" w:space="0" w:color="auto"/>
        <w:left w:val="none" w:sz="0" w:space="0" w:color="auto"/>
        <w:bottom w:val="none" w:sz="0" w:space="0" w:color="auto"/>
        <w:right w:val="none" w:sz="0" w:space="0" w:color="auto"/>
      </w:divBdr>
    </w:div>
    <w:div w:id="1983533315">
      <w:bodyDiv w:val="1"/>
      <w:marLeft w:val="0"/>
      <w:marRight w:val="0"/>
      <w:marTop w:val="0"/>
      <w:marBottom w:val="0"/>
      <w:divBdr>
        <w:top w:val="none" w:sz="0" w:space="0" w:color="auto"/>
        <w:left w:val="none" w:sz="0" w:space="0" w:color="auto"/>
        <w:bottom w:val="none" w:sz="0" w:space="0" w:color="auto"/>
        <w:right w:val="none" w:sz="0" w:space="0" w:color="auto"/>
      </w:divBdr>
    </w:div>
    <w:div w:id="1983652569">
      <w:bodyDiv w:val="1"/>
      <w:marLeft w:val="0"/>
      <w:marRight w:val="0"/>
      <w:marTop w:val="0"/>
      <w:marBottom w:val="0"/>
      <w:divBdr>
        <w:top w:val="none" w:sz="0" w:space="0" w:color="auto"/>
        <w:left w:val="none" w:sz="0" w:space="0" w:color="auto"/>
        <w:bottom w:val="none" w:sz="0" w:space="0" w:color="auto"/>
        <w:right w:val="none" w:sz="0" w:space="0" w:color="auto"/>
      </w:divBdr>
    </w:div>
    <w:div w:id="1983659673">
      <w:bodyDiv w:val="1"/>
      <w:marLeft w:val="0"/>
      <w:marRight w:val="0"/>
      <w:marTop w:val="0"/>
      <w:marBottom w:val="0"/>
      <w:divBdr>
        <w:top w:val="none" w:sz="0" w:space="0" w:color="auto"/>
        <w:left w:val="none" w:sz="0" w:space="0" w:color="auto"/>
        <w:bottom w:val="none" w:sz="0" w:space="0" w:color="auto"/>
        <w:right w:val="none" w:sz="0" w:space="0" w:color="auto"/>
      </w:divBdr>
    </w:div>
    <w:div w:id="1983727086">
      <w:bodyDiv w:val="1"/>
      <w:marLeft w:val="0"/>
      <w:marRight w:val="0"/>
      <w:marTop w:val="0"/>
      <w:marBottom w:val="0"/>
      <w:divBdr>
        <w:top w:val="none" w:sz="0" w:space="0" w:color="auto"/>
        <w:left w:val="none" w:sz="0" w:space="0" w:color="auto"/>
        <w:bottom w:val="none" w:sz="0" w:space="0" w:color="auto"/>
        <w:right w:val="none" w:sz="0" w:space="0" w:color="auto"/>
      </w:divBdr>
    </w:div>
    <w:div w:id="1983730172">
      <w:bodyDiv w:val="1"/>
      <w:marLeft w:val="0"/>
      <w:marRight w:val="0"/>
      <w:marTop w:val="0"/>
      <w:marBottom w:val="0"/>
      <w:divBdr>
        <w:top w:val="none" w:sz="0" w:space="0" w:color="auto"/>
        <w:left w:val="none" w:sz="0" w:space="0" w:color="auto"/>
        <w:bottom w:val="none" w:sz="0" w:space="0" w:color="auto"/>
        <w:right w:val="none" w:sz="0" w:space="0" w:color="auto"/>
      </w:divBdr>
    </w:div>
    <w:div w:id="1983998933">
      <w:bodyDiv w:val="1"/>
      <w:marLeft w:val="0"/>
      <w:marRight w:val="0"/>
      <w:marTop w:val="0"/>
      <w:marBottom w:val="0"/>
      <w:divBdr>
        <w:top w:val="none" w:sz="0" w:space="0" w:color="auto"/>
        <w:left w:val="none" w:sz="0" w:space="0" w:color="auto"/>
        <w:bottom w:val="none" w:sz="0" w:space="0" w:color="auto"/>
        <w:right w:val="none" w:sz="0" w:space="0" w:color="auto"/>
      </w:divBdr>
    </w:div>
    <w:div w:id="1984002806">
      <w:bodyDiv w:val="1"/>
      <w:marLeft w:val="0"/>
      <w:marRight w:val="0"/>
      <w:marTop w:val="0"/>
      <w:marBottom w:val="0"/>
      <w:divBdr>
        <w:top w:val="none" w:sz="0" w:space="0" w:color="auto"/>
        <w:left w:val="none" w:sz="0" w:space="0" w:color="auto"/>
        <w:bottom w:val="none" w:sz="0" w:space="0" w:color="auto"/>
        <w:right w:val="none" w:sz="0" w:space="0" w:color="auto"/>
      </w:divBdr>
    </w:div>
    <w:div w:id="1984046293">
      <w:bodyDiv w:val="1"/>
      <w:marLeft w:val="0"/>
      <w:marRight w:val="0"/>
      <w:marTop w:val="0"/>
      <w:marBottom w:val="0"/>
      <w:divBdr>
        <w:top w:val="none" w:sz="0" w:space="0" w:color="auto"/>
        <w:left w:val="none" w:sz="0" w:space="0" w:color="auto"/>
        <w:bottom w:val="none" w:sz="0" w:space="0" w:color="auto"/>
        <w:right w:val="none" w:sz="0" w:space="0" w:color="auto"/>
      </w:divBdr>
    </w:div>
    <w:div w:id="1984113276">
      <w:bodyDiv w:val="1"/>
      <w:marLeft w:val="0"/>
      <w:marRight w:val="0"/>
      <w:marTop w:val="0"/>
      <w:marBottom w:val="0"/>
      <w:divBdr>
        <w:top w:val="none" w:sz="0" w:space="0" w:color="auto"/>
        <w:left w:val="none" w:sz="0" w:space="0" w:color="auto"/>
        <w:bottom w:val="none" w:sz="0" w:space="0" w:color="auto"/>
        <w:right w:val="none" w:sz="0" w:space="0" w:color="auto"/>
      </w:divBdr>
    </w:div>
    <w:div w:id="1984118781">
      <w:bodyDiv w:val="1"/>
      <w:marLeft w:val="0"/>
      <w:marRight w:val="0"/>
      <w:marTop w:val="0"/>
      <w:marBottom w:val="0"/>
      <w:divBdr>
        <w:top w:val="none" w:sz="0" w:space="0" w:color="auto"/>
        <w:left w:val="none" w:sz="0" w:space="0" w:color="auto"/>
        <w:bottom w:val="none" w:sz="0" w:space="0" w:color="auto"/>
        <w:right w:val="none" w:sz="0" w:space="0" w:color="auto"/>
      </w:divBdr>
    </w:div>
    <w:div w:id="1984193046">
      <w:bodyDiv w:val="1"/>
      <w:marLeft w:val="0"/>
      <w:marRight w:val="0"/>
      <w:marTop w:val="0"/>
      <w:marBottom w:val="0"/>
      <w:divBdr>
        <w:top w:val="none" w:sz="0" w:space="0" w:color="auto"/>
        <w:left w:val="none" w:sz="0" w:space="0" w:color="auto"/>
        <w:bottom w:val="none" w:sz="0" w:space="0" w:color="auto"/>
        <w:right w:val="none" w:sz="0" w:space="0" w:color="auto"/>
      </w:divBdr>
    </w:div>
    <w:div w:id="1984239137">
      <w:bodyDiv w:val="1"/>
      <w:marLeft w:val="0"/>
      <w:marRight w:val="0"/>
      <w:marTop w:val="0"/>
      <w:marBottom w:val="0"/>
      <w:divBdr>
        <w:top w:val="none" w:sz="0" w:space="0" w:color="auto"/>
        <w:left w:val="none" w:sz="0" w:space="0" w:color="auto"/>
        <w:bottom w:val="none" w:sz="0" w:space="0" w:color="auto"/>
        <w:right w:val="none" w:sz="0" w:space="0" w:color="auto"/>
      </w:divBdr>
    </w:div>
    <w:div w:id="1984307518">
      <w:bodyDiv w:val="1"/>
      <w:marLeft w:val="0"/>
      <w:marRight w:val="0"/>
      <w:marTop w:val="0"/>
      <w:marBottom w:val="0"/>
      <w:divBdr>
        <w:top w:val="none" w:sz="0" w:space="0" w:color="auto"/>
        <w:left w:val="none" w:sz="0" w:space="0" w:color="auto"/>
        <w:bottom w:val="none" w:sz="0" w:space="0" w:color="auto"/>
        <w:right w:val="none" w:sz="0" w:space="0" w:color="auto"/>
      </w:divBdr>
    </w:div>
    <w:div w:id="1984508578">
      <w:bodyDiv w:val="1"/>
      <w:marLeft w:val="0"/>
      <w:marRight w:val="0"/>
      <w:marTop w:val="0"/>
      <w:marBottom w:val="0"/>
      <w:divBdr>
        <w:top w:val="none" w:sz="0" w:space="0" w:color="auto"/>
        <w:left w:val="none" w:sz="0" w:space="0" w:color="auto"/>
        <w:bottom w:val="none" w:sz="0" w:space="0" w:color="auto"/>
        <w:right w:val="none" w:sz="0" w:space="0" w:color="auto"/>
      </w:divBdr>
    </w:div>
    <w:div w:id="1984575891">
      <w:bodyDiv w:val="1"/>
      <w:marLeft w:val="0"/>
      <w:marRight w:val="0"/>
      <w:marTop w:val="0"/>
      <w:marBottom w:val="0"/>
      <w:divBdr>
        <w:top w:val="none" w:sz="0" w:space="0" w:color="auto"/>
        <w:left w:val="none" w:sz="0" w:space="0" w:color="auto"/>
        <w:bottom w:val="none" w:sz="0" w:space="0" w:color="auto"/>
        <w:right w:val="none" w:sz="0" w:space="0" w:color="auto"/>
      </w:divBdr>
    </w:div>
    <w:div w:id="1984576688">
      <w:bodyDiv w:val="1"/>
      <w:marLeft w:val="0"/>
      <w:marRight w:val="0"/>
      <w:marTop w:val="0"/>
      <w:marBottom w:val="0"/>
      <w:divBdr>
        <w:top w:val="none" w:sz="0" w:space="0" w:color="auto"/>
        <w:left w:val="none" w:sz="0" w:space="0" w:color="auto"/>
        <w:bottom w:val="none" w:sz="0" w:space="0" w:color="auto"/>
        <w:right w:val="none" w:sz="0" w:space="0" w:color="auto"/>
      </w:divBdr>
    </w:div>
    <w:div w:id="1984578520">
      <w:bodyDiv w:val="1"/>
      <w:marLeft w:val="0"/>
      <w:marRight w:val="0"/>
      <w:marTop w:val="0"/>
      <w:marBottom w:val="0"/>
      <w:divBdr>
        <w:top w:val="none" w:sz="0" w:space="0" w:color="auto"/>
        <w:left w:val="none" w:sz="0" w:space="0" w:color="auto"/>
        <w:bottom w:val="none" w:sz="0" w:space="0" w:color="auto"/>
        <w:right w:val="none" w:sz="0" w:space="0" w:color="auto"/>
      </w:divBdr>
    </w:div>
    <w:div w:id="1984653411">
      <w:bodyDiv w:val="1"/>
      <w:marLeft w:val="0"/>
      <w:marRight w:val="0"/>
      <w:marTop w:val="0"/>
      <w:marBottom w:val="0"/>
      <w:divBdr>
        <w:top w:val="none" w:sz="0" w:space="0" w:color="auto"/>
        <w:left w:val="none" w:sz="0" w:space="0" w:color="auto"/>
        <w:bottom w:val="none" w:sz="0" w:space="0" w:color="auto"/>
        <w:right w:val="none" w:sz="0" w:space="0" w:color="auto"/>
      </w:divBdr>
    </w:div>
    <w:div w:id="1984659431">
      <w:bodyDiv w:val="1"/>
      <w:marLeft w:val="0"/>
      <w:marRight w:val="0"/>
      <w:marTop w:val="0"/>
      <w:marBottom w:val="0"/>
      <w:divBdr>
        <w:top w:val="none" w:sz="0" w:space="0" w:color="auto"/>
        <w:left w:val="none" w:sz="0" w:space="0" w:color="auto"/>
        <w:bottom w:val="none" w:sz="0" w:space="0" w:color="auto"/>
        <w:right w:val="none" w:sz="0" w:space="0" w:color="auto"/>
      </w:divBdr>
    </w:div>
    <w:div w:id="1984768632">
      <w:bodyDiv w:val="1"/>
      <w:marLeft w:val="0"/>
      <w:marRight w:val="0"/>
      <w:marTop w:val="0"/>
      <w:marBottom w:val="0"/>
      <w:divBdr>
        <w:top w:val="none" w:sz="0" w:space="0" w:color="auto"/>
        <w:left w:val="none" w:sz="0" w:space="0" w:color="auto"/>
        <w:bottom w:val="none" w:sz="0" w:space="0" w:color="auto"/>
        <w:right w:val="none" w:sz="0" w:space="0" w:color="auto"/>
      </w:divBdr>
    </w:div>
    <w:div w:id="1984845723">
      <w:bodyDiv w:val="1"/>
      <w:marLeft w:val="0"/>
      <w:marRight w:val="0"/>
      <w:marTop w:val="0"/>
      <w:marBottom w:val="0"/>
      <w:divBdr>
        <w:top w:val="none" w:sz="0" w:space="0" w:color="auto"/>
        <w:left w:val="none" w:sz="0" w:space="0" w:color="auto"/>
        <w:bottom w:val="none" w:sz="0" w:space="0" w:color="auto"/>
        <w:right w:val="none" w:sz="0" w:space="0" w:color="auto"/>
      </w:divBdr>
    </w:div>
    <w:div w:id="1984849379">
      <w:bodyDiv w:val="1"/>
      <w:marLeft w:val="0"/>
      <w:marRight w:val="0"/>
      <w:marTop w:val="0"/>
      <w:marBottom w:val="0"/>
      <w:divBdr>
        <w:top w:val="none" w:sz="0" w:space="0" w:color="auto"/>
        <w:left w:val="none" w:sz="0" w:space="0" w:color="auto"/>
        <w:bottom w:val="none" w:sz="0" w:space="0" w:color="auto"/>
        <w:right w:val="none" w:sz="0" w:space="0" w:color="auto"/>
      </w:divBdr>
    </w:div>
    <w:div w:id="1984892242">
      <w:bodyDiv w:val="1"/>
      <w:marLeft w:val="0"/>
      <w:marRight w:val="0"/>
      <w:marTop w:val="0"/>
      <w:marBottom w:val="0"/>
      <w:divBdr>
        <w:top w:val="none" w:sz="0" w:space="0" w:color="auto"/>
        <w:left w:val="none" w:sz="0" w:space="0" w:color="auto"/>
        <w:bottom w:val="none" w:sz="0" w:space="0" w:color="auto"/>
        <w:right w:val="none" w:sz="0" w:space="0" w:color="auto"/>
      </w:divBdr>
    </w:div>
    <w:div w:id="1984961437">
      <w:bodyDiv w:val="1"/>
      <w:marLeft w:val="0"/>
      <w:marRight w:val="0"/>
      <w:marTop w:val="0"/>
      <w:marBottom w:val="0"/>
      <w:divBdr>
        <w:top w:val="none" w:sz="0" w:space="0" w:color="auto"/>
        <w:left w:val="none" w:sz="0" w:space="0" w:color="auto"/>
        <w:bottom w:val="none" w:sz="0" w:space="0" w:color="auto"/>
        <w:right w:val="none" w:sz="0" w:space="0" w:color="auto"/>
      </w:divBdr>
    </w:div>
    <w:div w:id="1985044357">
      <w:bodyDiv w:val="1"/>
      <w:marLeft w:val="0"/>
      <w:marRight w:val="0"/>
      <w:marTop w:val="0"/>
      <w:marBottom w:val="0"/>
      <w:divBdr>
        <w:top w:val="none" w:sz="0" w:space="0" w:color="auto"/>
        <w:left w:val="none" w:sz="0" w:space="0" w:color="auto"/>
        <w:bottom w:val="none" w:sz="0" w:space="0" w:color="auto"/>
        <w:right w:val="none" w:sz="0" w:space="0" w:color="auto"/>
      </w:divBdr>
    </w:div>
    <w:div w:id="1985044589">
      <w:bodyDiv w:val="1"/>
      <w:marLeft w:val="0"/>
      <w:marRight w:val="0"/>
      <w:marTop w:val="0"/>
      <w:marBottom w:val="0"/>
      <w:divBdr>
        <w:top w:val="none" w:sz="0" w:space="0" w:color="auto"/>
        <w:left w:val="none" w:sz="0" w:space="0" w:color="auto"/>
        <w:bottom w:val="none" w:sz="0" w:space="0" w:color="auto"/>
        <w:right w:val="none" w:sz="0" w:space="0" w:color="auto"/>
      </w:divBdr>
    </w:div>
    <w:div w:id="1985305153">
      <w:bodyDiv w:val="1"/>
      <w:marLeft w:val="0"/>
      <w:marRight w:val="0"/>
      <w:marTop w:val="0"/>
      <w:marBottom w:val="0"/>
      <w:divBdr>
        <w:top w:val="none" w:sz="0" w:space="0" w:color="auto"/>
        <w:left w:val="none" w:sz="0" w:space="0" w:color="auto"/>
        <w:bottom w:val="none" w:sz="0" w:space="0" w:color="auto"/>
        <w:right w:val="none" w:sz="0" w:space="0" w:color="auto"/>
      </w:divBdr>
    </w:div>
    <w:div w:id="1985309698">
      <w:bodyDiv w:val="1"/>
      <w:marLeft w:val="0"/>
      <w:marRight w:val="0"/>
      <w:marTop w:val="0"/>
      <w:marBottom w:val="0"/>
      <w:divBdr>
        <w:top w:val="none" w:sz="0" w:space="0" w:color="auto"/>
        <w:left w:val="none" w:sz="0" w:space="0" w:color="auto"/>
        <w:bottom w:val="none" w:sz="0" w:space="0" w:color="auto"/>
        <w:right w:val="none" w:sz="0" w:space="0" w:color="auto"/>
      </w:divBdr>
    </w:div>
    <w:div w:id="1985314295">
      <w:bodyDiv w:val="1"/>
      <w:marLeft w:val="0"/>
      <w:marRight w:val="0"/>
      <w:marTop w:val="0"/>
      <w:marBottom w:val="0"/>
      <w:divBdr>
        <w:top w:val="none" w:sz="0" w:space="0" w:color="auto"/>
        <w:left w:val="none" w:sz="0" w:space="0" w:color="auto"/>
        <w:bottom w:val="none" w:sz="0" w:space="0" w:color="auto"/>
        <w:right w:val="none" w:sz="0" w:space="0" w:color="auto"/>
      </w:divBdr>
    </w:div>
    <w:div w:id="1985504609">
      <w:bodyDiv w:val="1"/>
      <w:marLeft w:val="0"/>
      <w:marRight w:val="0"/>
      <w:marTop w:val="0"/>
      <w:marBottom w:val="0"/>
      <w:divBdr>
        <w:top w:val="none" w:sz="0" w:space="0" w:color="auto"/>
        <w:left w:val="none" w:sz="0" w:space="0" w:color="auto"/>
        <w:bottom w:val="none" w:sz="0" w:space="0" w:color="auto"/>
        <w:right w:val="none" w:sz="0" w:space="0" w:color="auto"/>
      </w:divBdr>
    </w:div>
    <w:div w:id="1985506698">
      <w:bodyDiv w:val="1"/>
      <w:marLeft w:val="0"/>
      <w:marRight w:val="0"/>
      <w:marTop w:val="0"/>
      <w:marBottom w:val="0"/>
      <w:divBdr>
        <w:top w:val="none" w:sz="0" w:space="0" w:color="auto"/>
        <w:left w:val="none" w:sz="0" w:space="0" w:color="auto"/>
        <w:bottom w:val="none" w:sz="0" w:space="0" w:color="auto"/>
        <w:right w:val="none" w:sz="0" w:space="0" w:color="auto"/>
      </w:divBdr>
    </w:div>
    <w:div w:id="1985575390">
      <w:bodyDiv w:val="1"/>
      <w:marLeft w:val="0"/>
      <w:marRight w:val="0"/>
      <w:marTop w:val="0"/>
      <w:marBottom w:val="0"/>
      <w:divBdr>
        <w:top w:val="none" w:sz="0" w:space="0" w:color="auto"/>
        <w:left w:val="none" w:sz="0" w:space="0" w:color="auto"/>
        <w:bottom w:val="none" w:sz="0" w:space="0" w:color="auto"/>
        <w:right w:val="none" w:sz="0" w:space="0" w:color="auto"/>
      </w:divBdr>
    </w:div>
    <w:div w:id="1985617221">
      <w:bodyDiv w:val="1"/>
      <w:marLeft w:val="0"/>
      <w:marRight w:val="0"/>
      <w:marTop w:val="0"/>
      <w:marBottom w:val="0"/>
      <w:divBdr>
        <w:top w:val="none" w:sz="0" w:space="0" w:color="auto"/>
        <w:left w:val="none" w:sz="0" w:space="0" w:color="auto"/>
        <w:bottom w:val="none" w:sz="0" w:space="0" w:color="auto"/>
        <w:right w:val="none" w:sz="0" w:space="0" w:color="auto"/>
      </w:divBdr>
    </w:div>
    <w:div w:id="1986003609">
      <w:bodyDiv w:val="1"/>
      <w:marLeft w:val="0"/>
      <w:marRight w:val="0"/>
      <w:marTop w:val="0"/>
      <w:marBottom w:val="0"/>
      <w:divBdr>
        <w:top w:val="none" w:sz="0" w:space="0" w:color="auto"/>
        <w:left w:val="none" w:sz="0" w:space="0" w:color="auto"/>
        <w:bottom w:val="none" w:sz="0" w:space="0" w:color="auto"/>
        <w:right w:val="none" w:sz="0" w:space="0" w:color="auto"/>
      </w:divBdr>
    </w:div>
    <w:div w:id="1986005619">
      <w:bodyDiv w:val="1"/>
      <w:marLeft w:val="0"/>
      <w:marRight w:val="0"/>
      <w:marTop w:val="0"/>
      <w:marBottom w:val="0"/>
      <w:divBdr>
        <w:top w:val="none" w:sz="0" w:space="0" w:color="auto"/>
        <w:left w:val="none" w:sz="0" w:space="0" w:color="auto"/>
        <w:bottom w:val="none" w:sz="0" w:space="0" w:color="auto"/>
        <w:right w:val="none" w:sz="0" w:space="0" w:color="auto"/>
      </w:divBdr>
    </w:div>
    <w:div w:id="1986010597">
      <w:bodyDiv w:val="1"/>
      <w:marLeft w:val="0"/>
      <w:marRight w:val="0"/>
      <w:marTop w:val="0"/>
      <w:marBottom w:val="0"/>
      <w:divBdr>
        <w:top w:val="none" w:sz="0" w:space="0" w:color="auto"/>
        <w:left w:val="none" w:sz="0" w:space="0" w:color="auto"/>
        <w:bottom w:val="none" w:sz="0" w:space="0" w:color="auto"/>
        <w:right w:val="none" w:sz="0" w:space="0" w:color="auto"/>
      </w:divBdr>
    </w:div>
    <w:div w:id="1986087105">
      <w:bodyDiv w:val="1"/>
      <w:marLeft w:val="0"/>
      <w:marRight w:val="0"/>
      <w:marTop w:val="0"/>
      <w:marBottom w:val="0"/>
      <w:divBdr>
        <w:top w:val="none" w:sz="0" w:space="0" w:color="auto"/>
        <w:left w:val="none" w:sz="0" w:space="0" w:color="auto"/>
        <w:bottom w:val="none" w:sz="0" w:space="0" w:color="auto"/>
        <w:right w:val="none" w:sz="0" w:space="0" w:color="auto"/>
      </w:divBdr>
    </w:div>
    <w:div w:id="1986158626">
      <w:bodyDiv w:val="1"/>
      <w:marLeft w:val="0"/>
      <w:marRight w:val="0"/>
      <w:marTop w:val="0"/>
      <w:marBottom w:val="0"/>
      <w:divBdr>
        <w:top w:val="none" w:sz="0" w:space="0" w:color="auto"/>
        <w:left w:val="none" w:sz="0" w:space="0" w:color="auto"/>
        <w:bottom w:val="none" w:sz="0" w:space="0" w:color="auto"/>
        <w:right w:val="none" w:sz="0" w:space="0" w:color="auto"/>
      </w:divBdr>
    </w:div>
    <w:div w:id="1986160646">
      <w:bodyDiv w:val="1"/>
      <w:marLeft w:val="0"/>
      <w:marRight w:val="0"/>
      <w:marTop w:val="0"/>
      <w:marBottom w:val="0"/>
      <w:divBdr>
        <w:top w:val="none" w:sz="0" w:space="0" w:color="auto"/>
        <w:left w:val="none" w:sz="0" w:space="0" w:color="auto"/>
        <w:bottom w:val="none" w:sz="0" w:space="0" w:color="auto"/>
        <w:right w:val="none" w:sz="0" w:space="0" w:color="auto"/>
      </w:divBdr>
    </w:div>
    <w:div w:id="1986229305">
      <w:bodyDiv w:val="1"/>
      <w:marLeft w:val="0"/>
      <w:marRight w:val="0"/>
      <w:marTop w:val="0"/>
      <w:marBottom w:val="0"/>
      <w:divBdr>
        <w:top w:val="none" w:sz="0" w:space="0" w:color="auto"/>
        <w:left w:val="none" w:sz="0" w:space="0" w:color="auto"/>
        <w:bottom w:val="none" w:sz="0" w:space="0" w:color="auto"/>
        <w:right w:val="none" w:sz="0" w:space="0" w:color="auto"/>
      </w:divBdr>
    </w:div>
    <w:div w:id="1986273142">
      <w:bodyDiv w:val="1"/>
      <w:marLeft w:val="0"/>
      <w:marRight w:val="0"/>
      <w:marTop w:val="0"/>
      <w:marBottom w:val="0"/>
      <w:divBdr>
        <w:top w:val="none" w:sz="0" w:space="0" w:color="auto"/>
        <w:left w:val="none" w:sz="0" w:space="0" w:color="auto"/>
        <w:bottom w:val="none" w:sz="0" w:space="0" w:color="auto"/>
        <w:right w:val="none" w:sz="0" w:space="0" w:color="auto"/>
      </w:divBdr>
    </w:div>
    <w:div w:id="1986280186">
      <w:bodyDiv w:val="1"/>
      <w:marLeft w:val="0"/>
      <w:marRight w:val="0"/>
      <w:marTop w:val="0"/>
      <w:marBottom w:val="0"/>
      <w:divBdr>
        <w:top w:val="none" w:sz="0" w:space="0" w:color="auto"/>
        <w:left w:val="none" w:sz="0" w:space="0" w:color="auto"/>
        <w:bottom w:val="none" w:sz="0" w:space="0" w:color="auto"/>
        <w:right w:val="none" w:sz="0" w:space="0" w:color="auto"/>
      </w:divBdr>
    </w:div>
    <w:div w:id="1986348447">
      <w:bodyDiv w:val="1"/>
      <w:marLeft w:val="0"/>
      <w:marRight w:val="0"/>
      <w:marTop w:val="0"/>
      <w:marBottom w:val="0"/>
      <w:divBdr>
        <w:top w:val="none" w:sz="0" w:space="0" w:color="auto"/>
        <w:left w:val="none" w:sz="0" w:space="0" w:color="auto"/>
        <w:bottom w:val="none" w:sz="0" w:space="0" w:color="auto"/>
        <w:right w:val="none" w:sz="0" w:space="0" w:color="auto"/>
      </w:divBdr>
    </w:div>
    <w:div w:id="1986348802">
      <w:bodyDiv w:val="1"/>
      <w:marLeft w:val="0"/>
      <w:marRight w:val="0"/>
      <w:marTop w:val="0"/>
      <w:marBottom w:val="0"/>
      <w:divBdr>
        <w:top w:val="none" w:sz="0" w:space="0" w:color="auto"/>
        <w:left w:val="none" w:sz="0" w:space="0" w:color="auto"/>
        <w:bottom w:val="none" w:sz="0" w:space="0" w:color="auto"/>
        <w:right w:val="none" w:sz="0" w:space="0" w:color="auto"/>
      </w:divBdr>
    </w:div>
    <w:div w:id="1986465283">
      <w:bodyDiv w:val="1"/>
      <w:marLeft w:val="0"/>
      <w:marRight w:val="0"/>
      <w:marTop w:val="0"/>
      <w:marBottom w:val="0"/>
      <w:divBdr>
        <w:top w:val="none" w:sz="0" w:space="0" w:color="auto"/>
        <w:left w:val="none" w:sz="0" w:space="0" w:color="auto"/>
        <w:bottom w:val="none" w:sz="0" w:space="0" w:color="auto"/>
        <w:right w:val="none" w:sz="0" w:space="0" w:color="auto"/>
      </w:divBdr>
    </w:div>
    <w:div w:id="1986733492">
      <w:bodyDiv w:val="1"/>
      <w:marLeft w:val="0"/>
      <w:marRight w:val="0"/>
      <w:marTop w:val="0"/>
      <w:marBottom w:val="0"/>
      <w:divBdr>
        <w:top w:val="none" w:sz="0" w:space="0" w:color="auto"/>
        <w:left w:val="none" w:sz="0" w:space="0" w:color="auto"/>
        <w:bottom w:val="none" w:sz="0" w:space="0" w:color="auto"/>
        <w:right w:val="none" w:sz="0" w:space="0" w:color="auto"/>
      </w:divBdr>
    </w:div>
    <w:div w:id="1986741694">
      <w:bodyDiv w:val="1"/>
      <w:marLeft w:val="0"/>
      <w:marRight w:val="0"/>
      <w:marTop w:val="0"/>
      <w:marBottom w:val="0"/>
      <w:divBdr>
        <w:top w:val="none" w:sz="0" w:space="0" w:color="auto"/>
        <w:left w:val="none" w:sz="0" w:space="0" w:color="auto"/>
        <w:bottom w:val="none" w:sz="0" w:space="0" w:color="auto"/>
        <w:right w:val="none" w:sz="0" w:space="0" w:color="auto"/>
      </w:divBdr>
    </w:div>
    <w:div w:id="1986885540">
      <w:bodyDiv w:val="1"/>
      <w:marLeft w:val="0"/>
      <w:marRight w:val="0"/>
      <w:marTop w:val="0"/>
      <w:marBottom w:val="0"/>
      <w:divBdr>
        <w:top w:val="none" w:sz="0" w:space="0" w:color="auto"/>
        <w:left w:val="none" w:sz="0" w:space="0" w:color="auto"/>
        <w:bottom w:val="none" w:sz="0" w:space="0" w:color="auto"/>
        <w:right w:val="none" w:sz="0" w:space="0" w:color="auto"/>
      </w:divBdr>
    </w:div>
    <w:div w:id="1986887243">
      <w:bodyDiv w:val="1"/>
      <w:marLeft w:val="0"/>
      <w:marRight w:val="0"/>
      <w:marTop w:val="0"/>
      <w:marBottom w:val="0"/>
      <w:divBdr>
        <w:top w:val="none" w:sz="0" w:space="0" w:color="auto"/>
        <w:left w:val="none" w:sz="0" w:space="0" w:color="auto"/>
        <w:bottom w:val="none" w:sz="0" w:space="0" w:color="auto"/>
        <w:right w:val="none" w:sz="0" w:space="0" w:color="auto"/>
      </w:divBdr>
    </w:div>
    <w:div w:id="1986929601">
      <w:bodyDiv w:val="1"/>
      <w:marLeft w:val="0"/>
      <w:marRight w:val="0"/>
      <w:marTop w:val="0"/>
      <w:marBottom w:val="0"/>
      <w:divBdr>
        <w:top w:val="none" w:sz="0" w:space="0" w:color="auto"/>
        <w:left w:val="none" w:sz="0" w:space="0" w:color="auto"/>
        <w:bottom w:val="none" w:sz="0" w:space="0" w:color="auto"/>
        <w:right w:val="none" w:sz="0" w:space="0" w:color="auto"/>
      </w:divBdr>
    </w:div>
    <w:div w:id="1986935424">
      <w:bodyDiv w:val="1"/>
      <w:marLeft w:val="0"/>
      <w:marRight w:val="0"/>
      <w:marTop w:val="0"/>
      <w:marBottom w:val="0"/>
      <w:divBdr>
        <w:top w:val="none" w:sz="0" w:space="0" w:color="auto"/>
        <w:left w:val="none" w:sz="0" w:space="0" w:color="auto"/>
        <w:bottom w:val="none" w:sz="0" w:space="0" w:color="auto"/>
        <w:right w:val="none" w:sz="0" w:space="0" w:color="auto"/>
      </w:divBdr>
    </w:div>
    <w:div w:id="1986935598">
      <w:bodyDiv w:val="1"/>
      <w:marLeft w:val="0"/>
      <w:marRight w:val="0"/>
      <w:marTop w:val="0"/>
      <w:marBottom w:val="0"/>
      <w:divBdr>
        <w:top w:val="none" w:sz="0" w:space="0" w:color="auto"/>
        <w:left w:val="none" w:sz="0" w:space="0" w:color="auto"/>
        <w:bottom w:val="none" w:sz="0" w:space="0" w:color="auto"/>
        <w:right w:val="none" w:sz="0" w:space="0" w:color="auto"/>
      </w:divBdr>
    </w:div>
    <w:div w:id="1987126776">
      <w:bodyDiv w:val="1"/>
      <w:marLeft w:val="0"/>
      <w:marRight w:val="0"/>
      <w:marTop w:val="0"/>
      <w:marBottom w:val="0"/>
      <w:divBdr>
        <w:top w:val="none" w:sz="0" w:space="0" w:color="auto"/>
        <w:left w:val="none" w:sz="0" w:space="0" w:color="auto"/>
        <w:bottom w:val="none" w:sz="0" w:space="0" w:color="auto"/>
        <w:right w:val="none" w:sz="0" w:space="0" w:color="auto"/>
      </w:divBdr>
    </w:div>
    <w:div w:id="1987195612">
      <w:bodyDiv w:val="1"/>
      <w:marLeft w:val="0"/>
      <w:marRight w:val="0"/>
      <w:marTop w:val="0"/>
      <w:marBottom w:val="0"/>
      <w:divBdr>
        <w:top w:val="none" w:sz="0" w:space="0" w:color="auto"/>
        <w:left w:val="none" w:sz="0" w:space="0" w:color="auto"/>
        <w:bottom w:val="none" w:sz="0" w:space="0" w:color="auto"/>
        <w:right w:val="none" w:sz="0" w:space="0" w:color="auto"/>
      </w:divBdr>
    </w:div>
    <w:div w:id="1987204786">
      <w:bodyDiv w:val="1"/>
      <w:marLeft w:val="0"/>
      <w:marRight w:val="0"/>
      <w:marTop w:val="0"/>
      <w:marBottom w:val="0"/>
      <w:divBdr>
        <w:top w:val="none" w:sz="0" w:space="0" w:color="auto"/>
        <w:left w:val="none" w:sz="0" w:space="0" w:color="auto"/>
        <w:bottom w:val="none" w:sz="0" w:space="0" w:color="auto"/>
        <w:right w:val="none" w:sz="0" w:space="0" w:color="auto"/>
      </w:divBdr>
    </w:div>
    <w:div w:id="1987276997">
      <w:bodyDiv w:val="1"/>
      <w:marLeft w:val="0"/>
      <w:marRight w:val="0"/>
      <w:marTop w:val="0"/>
      <w:marBottom w:val="0"/>
      <w:divBdr>
        <w:top w:val="none" w:sz="0" w:space="0" w:color="auto"/>
        <w:left w:val="none" w:sz="0" w:space="0" w:color="auto"/>
        <w:bottom w:val="none" w:sz="0" w:space="0" w:color="auto"/>
        <w:right w:val="none" w:sz="0" w:space="0" w:color="auto"/>
      </w:divBdr>
    </w:div>
    <w:div w:id="1987388786">
      <w:bodyDiv w:val="1"/>
      <w:marLeft w:val="0"/>
      <w:marRight w:val="0"/>
      <w:marTop w:val="0"/>
      <w:marBottom w:val="0"/>
      <w:divBdr>
        <w:top w:val="none" w:sz="0" w:space="0" w:color="auto"/>
        <w:left w:val="none" w:sz="0" w:space="0" w:color="auto"/>
        <w:bottom w:val="none" w:sz="0" w:space="0" w:color="auto"/>
        <w:right w:val="none" w:sz="0" w:space="0" w:color="auto"/>
      </w:divBdr>
    </w:div>
    <w:div w:id="1987587313">
      <w:bodyDiv w:val="1"/>
      <w:marLeft w:val="0"/>
      <w:marRight w:val="0"/>
      <w:marTop w:val="0"/>
      <w:marBottom w:val="0"/>
      <w:divBdr>
        <w:top w:val="none" w:sz="0" w:space="0" w:color="auto"/>
        <w:left w:val="none" w:sz="0" w:space="0" w:color="auto"/>
        <w:bottom w:val="none" w:sz="0" w:space="0" w:color="auto"/>
        <w:right w:val="none" w:sz="0" w:space="0" w:color="auto"/>
      </w:divBdr>
    </w:div>
    <w:div w:id="1987588303">
      <w:bodyDiv w:val="1"/>
      <w:marLeft w:val="0"/>
      <w:marRight w:val="0"/>
      <w:marTop w:val="0"/>
      <w:marBottom w:val="0"/>
      <w:divBdr>
        <w:top w:val="none" w:sz="0" w:space="0" w:color="auto"/>
        <w:left w:val="none" w:sz="0" w:space="0" w:color="auto"/>
        <w:bottom w:val="none" w:sz="0" w:space="0" w:color="auto"/>
        <w:right w:val="none" w:sz="0" w:space="0" w:color="auto"/>
      </w:divBdr>
    </w:div>
    <w:div w:id="1987734437">
      <w:bodyDiv w:val="1"/>
      <w:marLeft w:val="0"/>
      <w:marRight w:val="0"/>
      <w:marTop w:val="0"/>
      <w:marBottom w:val="0"/>
      <w:divBdr>
        <w:top w:val="none" w:sz="0" w:space="0" w:color="auto"/>
        <w:left w:val="none" w:sz="0" w:space="0" w:color="auto"/>
        <w:bottom w:val="none" w:sz="0" w:space="0" w:color="auto"/>
        <w:right w:val="none" w:sz="0" w:space="0" w:color="auto"/>
      </w:divBdr>
    </w:div>
    <w:div w:id="1987777623">
      <w:bodyDiv w:val="1"/>
      <w:marLeft w:val="0"/>
      <w:marRight w:val="0"/>
      <w:marTop w:val="0"/>
      <w:marBottom w:val="0"/>
      <w:divBdr>
        <w:top w:val="none" w:sz="0" w:space="0" w:color="auto"/>
        <w:left w:val="none" w:sz="0" w:space="0" w:color="auto"/>
        <w:bottom w:val="none" w:sz="0" w:space="0" w:color="auto"/>
        <w:right w:val="none" w:sz="0" w:space="0" w:color="auto"/>
      </w:divBdr>
    </w:div>
    <w:div w:id="1987976321">
      <w:bodyDiv w:val="1"/>
      <w:marLeft w:val="0"/>
      <w:marRight w:val="0"/>
      <w:marTop w:val="0"/>
      <w:marBottom w:val="0"/>
      <w:divBdr>
        <w:top w:val="none" w:sz="0" w:space="0" w:color="auto"/>
        <w:left w:val="none" w:sz="0" w:space="0" w:color="auto"/>
        <w:bottom w:val="none" w:sz="0" w:space="0" w:color="auto"/>
        <w:right w:val="none" w:sz="0" w:space="0" w:color="auto"/>
      </w:divBdr>
    </w:div>
    <w:div w:id="1987977838">
      <w:bodyDiv w:val="1"/>
      <w:marLeft w:val="0"/>
      <w:marRight w:val="0"/>
      <w:marTop w:val="0"/>
      <w:marBottom w:val="0"/>
      <w:divBdr>
        <w:top w:val="none" w:sz="0" w:space="0" w:color="auto"/>
        <w:left w:val="none" w:sz="0" w:space="0" w:color="auto"/>
        <w:bottom w:val="none" w:sz="0" w:space="0" w:color="auto"/>
        <w:right w:val="none" w:sz="0" w:space="0" w:color="auto"/>
      </w:divBdr>
    </w:div>
    <w:div w:id="1988001649">
      <w:bodyDiv w:val="1"/>
      <w:marLeft w:val="0"/>
      <w:marRight w:val="0"/>
      <w:marTop w:val="0"/>
      <w:marBottom w:val="0"/>
      <w:divBdr>
        <w:top w:val="none" w:sz="0" w:space="0" w:color="auto"/>
        <w:left w:val="none" w:sz="0" w:space="0" w:color="auto"/>
        <w:bottom w:val="none" w:sz="0" w:space="0" w:color="auto"/>
        <w:right w:val="none" w:sz="0" w:space="0" w:color="auto"/>
      </w:divBdr>
    </w:div>
    <w:div w:id="1988052817">
      <w:bodyDiv w:val="1"/>
      <w:marLeft w:val="0"/>
      <w:marRight w:val="0"/>
      <w:marTop w:val="0"/>
      <w:marBottom w:val="0"/>
      <w:divBdr>
        <w:top w:val="none" w:sz="0" w:space="0" w:color="auto"/>
        <w:left w:val="none" w:sz="0" w:space="0" w:color="auto"/>
        <w:bottom w:val="none" w:sz="0" w:space="0" w:color="auto"/>
        <w:right w:val="none" w:sz="0" w:space="0" w:color="auto"/>
      </w:divBdr>
    </w:div>
    <w:div w:id="1988122333">
      <w:bodyDiv w:val="1"/>
      <w:marLeft w:val="0"/>
      <w:marRight w:val="0"/>
      <w:marTop w:val="0"/>
      <w:marBottom w:val="0"/>
      <w:divBdr>
        <w:top w:val="none" w:sz="0" w:space="0" w:color="auto"/>
        <w:left w:val="none" w:sz="0" w:space="0" w:color="auto"/>
        <w:bottom w:val="none" w:sz="0" w:space="0" w:color="auto"/>
        <w:right w:val="none" w:sz="0" w:space="0" w:color="auto"/>
      </w:divBdr>
    </w:div>
    <w:div w:id="1988123583">
      <w:bodyDiv w:val="1"/>
      <w:marLeft w:val="0"/>
      <w:marRight w:val="0"/>
      <w:marTop w:val="0"/>
      <w:marBottom w:val="0"/>
      <w:divBdr>
        <w:top w:val="none" w:sz="0" w:space="0" w:color="auto"/>
        <w:left w:val="none" w:sz="0" w:space="0" w:color="auto"/>
        <w:bottom w:val="none" w:sz="0" w:space="0" w:color="auto"/>
        <w:right w:val="none" w:sz="0" w:space="0" w:color="auto"/>
      </w:divBdr>
    </w:div>
    <w:div w:id="1988124013">
      <w:bodyDiv w:val="1"/>
      <w:marLeft w:val="0"/>
      <w:marRight w:val="0"/>
      <w:marTop w:val="0"/>
      <w:marBottom w:val="0"/>
      <w:divBdr>
        <w:top w:val="none" w:sz="0" w:space="0" w:color="auto"/>
        <w:left w:val="none" w:sz="0" w:space="0" w:color="auto"/>
        <w:bottom w:val="none" w:sz="0" w:space="0" w:color="auto"/>
        <w:right w:val="none" w:sz="0" w:space="0" w:color="auto"/>
      </w:divBdr>
    </w:div>
    <w:div w:id="1988318085">
      <w:bodyDiv w:val="1"/>
      <w:marLeft w:val="0"/>
      <w:marRight w:val="0"/>
      <w:marTop w:val="0"/>
      <w:marBottom w:val="0"/>
      <w:divBdr>
        <w:top w:val="none" w:sz="0" w:space="0" w:color="auto"/>
        <w:left w:val="none" w:sz="0" w:space="0" w:color="auto"/>
        <w:bottom w:val="none" w:sz="0" w:space="0" w:color="auto"/>
        <w:right w:val="none" w:sz="0" w:space="0" w:color="auto"/>
      </w:divBdr>
    </w:div>
    <w:div w:id="1988321478">
      <w:bodyDiv w:val="1"/>
      <w:marLeft w:val="0"/>
      <w:marRight w:val="0"/>
      <w:marTop w:val="0"/>
      <w:marBottom w:val="0"/>
      <w:divBdr>
        <w:top w:val="none" w:sz="0" w:space="0" w:color="auto"/>
        <w:left w:val="none" w:sz="0" w:space="0" w:color="auto"/>
        <w:bottom w:val="none" w:sz="0" w:space="0" w:color="auto"/>
        <w:right w:val="none" w:sz="0" w:space="0" w:color="auto"/>
      </w:divBdr>
    </w:div>
    <w:div w:id="1988434858">
      <w:bodyDiv w:val="1"/>
      <w:marLeft w:val="0"/>
      <w:marRight w:val="0"/>
      <w:marTop w:val="0"/>
      <w:marBottom w:val="0"/>
      <w:divBdr>
        <w:top w:val="none" w:sz="0" w:space="0" w:color="auto"/>
        <w:left w:val="none" w:sz="0" w:space="0" w:color="auto"/>
        <w:bottom w:val="none" w:sz="0" w:space="0" w:color="auto"/>
        <w:right w:val="none" w:sz="0" w:space="0" w:color="auto"/>
      </w:divBdr>
    </w:div>
    <w:div w:id="1988508196">
      <w:bodyDiv w:val="1"/>
      <w:marLeft w:val="0"/>
      <w:marRight w:val="0"/>
      <w:marTop w:val="0"/>
      <w:marBottom w:val="0"/>
      <w:divBdr>
        <w:top w:val="none" w:sz="0" w:space="0" w:color="auto"/>
        <w:left w:val="none" w:sz="0" w:space="0" w:color="auto"/>
        <w:bottom w:val="none" w:sz="0" w:space="0" w:color="auto"/>
        <w:right w:val="none" w:sz="0" w:space="0" w:color="auto"/>
      </w:divBdr>
    </w:div>
    <w:div w:id="1988509179">
      <w:bodyDiv w:val="1"/>
      <w:marLeft w:val="0"/>
      <w:marRight w:val="0"/>
      <w:marTop w:val="0"/>
      <w:marBottom w:val="0"/>
      <w:divBdr>
        <w:top w:val="none" w:sz="0" w:space="0" w:color="auto"/>
        <w:left w:val="none" w:sz="0" w:space="0" w:color="auto"/>
        <w:bottom w:val="none" w:sz="0" w:space="0" w:color="auto"/>
        <w:right w:val="none" w:sz="0" w:space="0" w:color="auto"/>
      </w:divBdr>
    </w:div>
    <w:div w:id="1988514530">
      <w:bodyDiv w:val="1"/>
      <w:marLeft w:val="0"/>
      <w:marRight w:val="0"/>
      <w:marTop w:val="0"/>
      <w:marBottom w:val="0"/>
      <w:divBdr>
        <w:top w:val="none" w:sz="0" w:space="0" w:color="auto"/>
        <w:left w:val="none" w:sz="0" w:space="0" w:color="auto"/>
        <w:bottom w:val="none" w:sz="0" w:space="0" w:color="auto"/>
        <w:right w:val="none" w:sz="0" w:space="0" w:color="auto"/>
      </w:divBdr>
    </w:div>
    <w:div w:id="1988514876">
      <w:bodyDiv w:val="1"/>
      <w:marLeft w:val="0"/>
      <w:marRight w:val="0"/>
      <w:marTop w:val="0"/>
      <w:marBottom w:val="0"/>
      <w:divBdr>
        <w:top w:val="none" w:sz="0" w:space="0" w:color="auto"/>
        <w:left w:val="none" w:sz="0" w:space="0" w:color="auto"/>
        <w:bottom w:val="none" w:sz="0" w:space="0" w:color="auto"/>
        <w:right w:val="none" w:sz="0" w:space="0" w:color="auto"/>
      </w:divBdr>
    </w:div>
    <w:div w:id="1988626577">
      <w:bodyDiv w:val="1"/>
      <w:marLeft w:val="0"/>
      <w:marRight w:val="0"/>
      <w:marTop w:val="0"/>
      <w:marBottom w:val="0"/>
      <w:divBdr>
        <w:top w:val="none" w:sz="0" w:space="0" w:color="auto"/>
        <w:left w:val="none" w:sz="0" w:space="0" w:color="auto"/>
        <w:bottom w:val="none" w:sz="0" w:space="0" w:color="auto"/>
        <w:right w:val="none" w:sz="0" w:space="0" w:color="auto"/>
      </w:divBdr>
    </w:div>
    <w:div w:id="1988656944">
      <w:bodyDiv w:val="1"/>
      <w:marLeft w:val="0"/>
      <w:marRight w:val="0"/>
      <w:marTop w:val="0"/>
      <w:marBottom w:val="0"/>
      <w:divBdr>
        <w:top w:val="none" w:sz="0" w:space="0" w:color="auto"/>
        <w:left w:val="none" w:sz="0" w:space="0" w:color="auto"/>
        <w:bottom w:val="none" w:sz="0" w:space="0" w:color="auto"/>
        <w:right w:val="none" w:sz="0" w:space="0" w:color="auto"/>
      </w:divBdr>
    </w:div>
    <w:div w:id="1988700009">
      <w:bodyDiv w:val="1"/>
      <w:marLeft w:val="0"/>
      <w:marRight w:val="0"/>
      <w:marTop w:val="0"/>
      <w:marBottom w:val="0"/>
      <w:divBdr>
        <w:top w:val="none" w:sz="0" w:space="0" w:color="auto"/>
        <w:left w:val="none" w:sz="0" w:space="0" w:color="auto"/>
        <w:bottom w:val="none" w:sz="0" w:space="0" w:color="auto"/>
        <w:right w:val="none" w:sz="0" w:space="0" w:color="auto"/>
      </w:divBdr>
    </w:div>
    <w:div w:id="1988775711">
      <w:bodyDiv w:val="1"/>
      <w:marLeft w:val="0"/>
      <w:marRight w:val="0"/>
      <w:marTop w:val="0"/>
      <w:marBottom w:val="0"/>
      <w:divBdr>
        <w:top w:val="none" w:sz="0" w:space="0" w:color="auto"/>
        <w:left w:val="none" w:sz="0" w:space="0" w:color="auto"/>
        <w:bottom w:val="none" w:sz="0" w:space="0" w:color="auto"/>
        <w:right w:val="none" w:sz="0" w:space="0" w:color="auto"/>
      </w:divBdr>
    </w:div>
    <w:div w:id="1988823205">
      <w:bodyDiv w:val="1"/>
      <w:marLeft w:val="0"/>
      <w:marRight w:val="0"/>
      <w:marTop w:val="0"/>
      <w:marBottom w:val="0"/>
      <w:divBdr>
        <w:top w:val="none" w:sz="0" w:space="0" w:color="auto"/>
        <w:left w:val="none" w:sz="0" w:space="0" w:color="auto"/>
        <w:bottom w:val="none" w:sz="0" w:space="0" w:color="auto"/>
        <w:right w:val="none" w:sz="0" w:space="0" w:color="auto"/>
      </w:divBdr>
    </w:div>
    <w:div w:id="1988825787">
      <w:bodyDiv w:val="1"/>
      <w:marLeft w:val="0"/>
      <w:marRight w:val="0"/>
      <w:marTop w:val="0"/>
      <w:marBottom w:val="0"/>
      <w:divBdr>
        <w:top w:val="none" w:sz="0" w:space="0" w:color="auto"/>
        <w:left w:val="none" w:sz="0" w:space="0" w:color="auto"/>
        <w:bottom w:val="none" w:sz="0" w:space="0" w:color="auto"/>
        <w:right w:val="none" w:sz="0" w:space="0" w:color="auto"/>
      </w:divBdr>
    </w:div>
    <w:div w:id="1988901439">
      <w:bodyDiv w:val="1"/>
      <w:marLeft w:val="0"/>
      <w:marRight w:val="0"/>
      <w:marTop w:val="0"/>
      <w:marBottom w:val="0"/>
      <w:divBdr>
        <w:top w:val="none" w:sz="0" w:space="0" w:color="auto"/>
        <w:left w:val="none" w:sz="0" w:space="0" w:color="auto"/>
        <w:bottom w:val="none" w:sz="0" w:space="0" w:color="auto"/>
        <w:right w:val="none" w:sz="0" w:space="0" w:color="auto"/>
      </w:divBdr>
    </w:div>
    <w:div w:id="1988970234">
      <w:bodyDiv w:val="1"/>
      <w:marLeft w:val="0"/>
      <w:marRight w:val="0"/>
      <w:marTop w:val="0"/>
      <w:marBottom w:val="0"/>
      <w:divBdr>
        <w:top w:val="none" w:sz="0" w:space="0" w:color="auto"/>
        <w:left w:val="none" w:sz="0" w:space="0" w:color="auto"/>
        <w:bottom w:val="none" w:sz="0" w:space="0" w:color="auto"/>
        <w:right w:val="none" w:sz="0" w:space="0" w:color="auto"/>
      </w:divBdr>
    </w:div>
    <w:div w:id="1988974068">
      <w:bodyDiv w:val="1"/>
      <w:marLeft w:val="0"/>
      <w:marRight w:val="0"/>
      <w:marTop w:val="0"/>
      <w:marBottom w:val="0"/>
      <w:divBdr>
        <w:top w:val="none" w:sz="0" w:space="0" w:color="auto"/>
        <w:left w:val="none" w:sz="0" w:space="0" w:color="auto"/>
        <w:bottom w:val="none" w:sz="0" w:space="0" w:color="auto"/>
        <w:right w:val="none" w:sz="0" w:space="0" w:color="auto"/>
      </w:divBdr>
    </w:div>
    <w:div w:id="1989046607">
      <w:bodyDiv w:val="1"/>
      <w:marLeft w:val="0"/>
      <w:marRight w:val="0"/>
      <w:marTop w:val="0"/>
      <w:marBottom w:val="0"/>
      <w:divBdr>
        <w:top w:val="none" w:sz="0" w:space="0" w:color="auto"/>
        <w:left w:val="none" w:sz="0" w:space="0" w:color="auto"/>
        <w:bottom w:val="none" w:sz="0" w:space="0" w:color="auto"/>
        <w:right w:val="none" w:sz="0" w:space="0" w:color="auto"/>
      </w:divBdr>
    </w:div>
    <w:div w:id="1989481613">
      <w:bodyDiv w:val="1"/>
      <w:marLeft w:val="0"/>
      <w:marRight w:val="0"/>
      <w:marTop w:val="0"/>
      <w:marBottom w:val="0"/>
      <w:divBdr>
        <w:top w:val="none" w:sz="0" w:space="0" w:color="auto"/>
        <w:left w:val="none" w:sz="0" w:space="0" w:color="auto"/>
        <w:bottom w:val="none" w:sz="0" w:space="0" w:color="auto"/>
        <w:right w:val="none" w:sz="0" w:space="0" w:color="auto"/>
      </w:divBdr>
    </w:div>
    <w:div w:id="1989550311">
      <w:bodyDiv w:val="1"/>
      <w:marLeft w:val="0"/>
      <w:marRight w:val="0"/>
      <w:marTop w:val="0"/>
      <w:marBottom w:val="0"/>
      <w:divBdr>
        <w:top w:val="none" w:sz="0" w:space="0" w:color="auto"/>
        <w:left w:val="none" w:sz="0" w:space="0" w:color="auto"/>
        <w:bottom w:val="none" w:sz="0" w:space="0" w:color="auto"/>
        <w:right w:val="none" w:sz="0" w:space="0" w:color="auto"/>
      </w:divBdr>
    </w:div>
    <w:div w:id="1989630954">
      <w:bodyDiv w:val="1"/>
      <w:marLeft w:val="0"/>
      <w:marRight w:val="0"/>
      <w:marTop w:val="0"/>
      <w:marBottom w:val="0"/>
      <w:divBdr>
        <w:top w:val="none" w:sz="0" w:space="0" w:color="auto"/>
        <w:left w:val="none" w:sz="0" w:space="0" w:color="auto"/>
        <w:bottom w:val="none" w:sz="0" w:space="0" w:color="auto"/>
        <w:right w:val="none" w:sz="0" w:space="0" w:color="auto"/>
      </w:divBdr>
    </w:div>
    <w:div w:id="1989673555">
      <w:bodyDiv w:val="1"/>
      <w:marLeft w:val="0"/>
      <w:marRight w:val="0"/>
      <w:marTop w:val="0"/>
      <w:marBottom w:val="0"/>
      <w:divBdr>
        <w:top w:val="none" w:sz="0" w:space="0" w:color="auto"/>
        <w:left w:val="none" w:sz="0" w:space="0" w:color="auto"/>
        <w:bottom w:val="none" w:sz="0" w:space="0" w:color="auto"/>
        <w:right w:val="none" w:sz="0" w:space="0" w:color="auto"/>
      </w:divBdr>
    </w:div>
    <w:div w:id="1989742723">
      <w:bodyDiv w:val="1"/>
      <w:marLeft w:val="0"/>
      <w:marRight w:val="0"/>
      <w:marTop w:val="0"/>
      <w:marBottom w:val="0"/>
      <w:divBdr>
        <w:top w:val="none" w:sz="0" w:space="0" w:color="auto"/>
        <w:left w:val="none" w:sz="0" w:space="0" w:color="auto"/>
        <w:bottom w:val="none" w:sz="0" w:space="0" w:color="auto"/>
        <w:right w:val="none" w:sz="0" w:space="0" w:color="auto"/>
      </w:divBdr>
    </w:div>
    <w:div w:id="1989823552">
      <w:bodyDiv w:val="1"/>
      <w:marLeft w:val="0"/>
      <w:marRight w:val="0"/>
      <w:marTop w:val="0"/>
      <w:marBottom w:val="0"/>
      <w:divBdr>
        <w:top w:val="none" w:sz="0" w:space="0" w:color="auto"/>
        <w:left w:val="none" w:sz="0" w:space="0" w:color="auto"/>
        <w:bottom w:val="none" w:sz="0" w:space="0" w:color="auto"/>
        <w:right w:val="none" w:sz="0" w:space="0" w:color="auto"/>
      </w:divBdr>
    </w:div>
    <w:div w:id="1989901419">
      <w:bodyDiv w:val="1"/>
      <w:marLeft w:val="0"/>
      <w:marRight w:val="0"/>
      <w:marTop w:val="0"/>
      <w:marBottom w:val="0"/>
      <w:divBdr>
        <w:top w:val="none" w:sz="0" w:space="0" w:color="auto"/>
        <w:left w:val="none" w:sz="0" w:space="0" w:color="auto"/>
        <w:bottom w:val="none" w:sz="0" w:space="0" w:color="auto"/>
        <w:right w:val="none" w:sz="0" w:space="0" w:color="auto"/>
      </w:divBdr>
    </w:div>
    <w:div w:id="1990010441">
      <w:bodyDiv w:val="1"/>
      <w:marLeft w:val="0"/>
      <w:marRight w:val="0"/>
      <w:marTop w:val="0"/>
      <w:marBottom w:val="0"/>
      <w:divBdr>
        <w:top w:val="none" w:sz="0" w:space="0" w:color="auto"/>
        <w:left w:val="none" w:sz="0" w:space="0" w:color="auto"/>
        <w:bottom w:val="none" w:sz="0" w:space="0" w:color="auto"/>
        <w:right w:val="none" w:sz="0" w:space="0" w:color="auto"/>
      </w:divBdr>
    </w:div>
    <w:div w:id="1990016125">
      <w:bodyDiv w:val="1"/>
      <w:marLeft w:val="0"/>
      <w:marRight w:val="0"/>
      <w:marTop w:val="0"/>
      <w:marBottom w:val="0"/>
      <w:divBdr>
        <w:top w:val="none" w:sz="0" w:space="0" w:color="auto"/>
        <w:left w:val="none" w:sz="0" w:space="0" w:color="auto"/>
        <w:bottom w:val="none" w:sz="0" w:space="0" w:color="auto"/>
        <w:right w:val="none" w:sz="0" w:space="0" w:color="auto"/>
      </w:divBdr>
    </w:div>
    <w:div w:id="1990087109">
      <w:bodyDiv w:val="1"/>
      <w:marLeft w:val="0"/>
      <w:marRight w:val="0"/>
      <w:marTop w:val="0"/>
      <w:marBottom w:val="0"/>
      <w:divBdr>
        <w:top w:val="none" w:sz="0" w:space="0" w:color="auto"/>
        <w:left w:val="none" w:sz="0" w:space="0" w:color="auto"/>
        <w:bottom w:val="none" w:sz="0" w:space="0" w:color="auto"/>
        <w:right w:val="none" w:sz="0" w:space="0" w:color="auto"/>
      </w:divBdr>
    </w:div>
    <w:div w:id="1990137467">
      <w:bodyDiv w:val="1"/>
      <w:marLeft w:val="0"/>
      <w:marRight w:val="0"/>
      <w:marTop w:val="0"/>
      <w:marBottom w:val="0"/>
      <w:divBdr>
        <w:top w:val="none" w:sz="0" w:space="0" w:color="auto"/>
        <w:left w:val="none" w:sz="0" w:space="0" w:color="auto"/>
        <w:bottom w:val="none" w:sz="0" w:space="0" w:color="auto"/>
        <w:right w:val="none" w:sz="0" w:space="0" w:color="auto"/>
      </w:divBdr>
    </w:div>
    <w:div w:id="1990212775">
      <w:bodyDiv w:val="1"/>
      <w:marLeft w:val="0"/>
      <w:marRight w:val="0"/>
      <w:marTop w:val="0"/>
      <w:marBottom w:val="0"/>
      <w:divBdr>
        <w:top w:val="none" w:sz="0" w:space="0" w:color="auto"/>
        <w:left w:val="none" w:sz="0" w:space="0" w:color="auto"/>
        <w:bottom w:val="none" w:sz="0" w:space="0" w:color="auto"/>
        <w:right w:val="none" w:sz="0" w:space="0" w:color="auto"/>
      </w:divBdr>
    </w:div>
    <w:div w:id="1990354168">
      <w:bodyDiv w:val="1"/>
      <w:marLeft w:val="0"/>
      <w:marRight w:val="0"/>
      <w:marTop w:val="0"/>
      <w:marBottom w:val="0"/>
      <w:divBdr>
        <w:top w:val="none" w:sz="0" w:space="0" w:color="auto"/>
        <w:left w:val="none" w:sz="0" w:space="0" w:color="auto"/>
        <w:bottom w:val="none" w:sz="0" w:space="0" w:color="auto"/>
        <w:right w:val="none" w:sz="0" w:space="0" w:color="auto"/>
      </w:divBdr>
    </w:div>
    <w:div w:id="1990354629">
      <w:bodyDiv w:val="1"/>
      <w:marLeft w:val="0"/>
      <w:marRight w:val="0"/>
      <w:marTop w:val="0"/>
      <w:marBottom w:val="0"/>
      <w:divBdr>
        <w:top w:val="none" w:sz="0" w:space="0" w:color="auto"/>
        <w:left w:val="none" w:sz="0" w:space="0" w:color="auto"/>
        <w:bottom w:val="none" w:sz="0" w:space="0" w:color="auto"/>
        <w:right w:val="none" w:sz="0" w:space="0" w:color="auto"/>
      </w:divBdr>
    </w:div>
    <w:div w:id="1990356952">
      <w:bodyDiv w:val="1"/>
      <w:marLeft w:val="0"/>
      <w:marRight w:val="0"/>
      <w:marTop w:val="0"/>
      <w:marBottom w:val="0"/>
      <w:divBdr>
        <w:top w:val="none" w:sz="0" w:space="0" w:color="auto"/>
        <w:left w:val="none" w:sz="0" w:space="0" w:color="auto"/>
        <w:bottom w:val="none" w:sz="0" w:space="0" w:color="auto"/>
        <w:right w:val="none" w:sz="0" w:space="0" w:color="auto"/>
      </w:divBdr>
    </w:div>
    <w:div w:id="1990404662">
      <w:bodyDiv w:val="1"/>
      <w:marLeft w:val="0"/>
      <w:marRight w:val="0"/>
      <w:marTop w:val="0"/>
      <w:marBottom w:val="0"/>
      <w:divBdr>
        <w:top w:val="none" w:sz="0" w:space="0" w:color="auto"/>
        <w:left w:val="none" w:sz="0" w:space="0" w:color="auto"/>
        <w:bottom w:val="none" w:sz="0" w:space="0" w:color="auto"/>
        <w:right w:val="none" w:sz="0" w:space="0" w:color="auto"/>
      </w:divBdr>
    </w:div>
    <w:div w:id="1990472272">
      <w:bodyDiv w:val="1"/>
      <w:marLeft w:val="0"/>
      <w:marRight w:val="0"/>
      <w:marTop w:val="0"/>
      <w:marBottom w:val="0"/>
      <w:divBdr>
        <w:top w:val="none" w:sz="0" w:space="0" w:color="auto"/>
        <w:left w:val="none" w:sz="0" w:space="0" w:color="auto"/>
        <w:bottom w:val="none" w:sz="0" w:space="0" w:color="auto"/>
        <w:right w:val="none" w:sz="0" w:space="0" w:color="auto"/>
      </w:divBdr>
    </w:div>
    <w:div w:id="1990741135">
      <w:bodyDiv w:val="1"/>
      <w:marLeft w:val="0"/>
      <w:marRight w:val="0"/>
      <w:marTop w:val="0"/>
      <w:marBottom w:val="0"/>
      <w:divBdr>
        <w:top w:val="none" w:sz="0" w:space="0" w:color="auto"/>
        <w:left w:val="none" w:sz="0" w:space="0" w:color="auto"/>
        <w:bottom w:val="none" w:sz="0" w:space="0" w:color="auto"/>
        <w:right w:val="none" w:sz="0" w:space="0" w:color="auto"/>
      </w:divBdr>
    </w:div>
    <w:div w:id="1990941024">
      <w:bodyDiv w:val="1"/>
      <w:marLeft w:val="0"/>
      <w:marRight w:val="0"/>
      <w:marTop w:val="0"/>
      <w:marBottom w:val="0"/>
      <w:divBdr>
        <w:top w:val="none" w:sz="0" w:space="0" w:color="auto"/>
        <w:left w:val="none" w:sz="0" w:space="0" w:color="auto"/>
        <w:bottom w:val="none" w:sz="0" w:space="0" w:color="auto"/>
        <w:right w:val="none" w:sz="0" w:space="0" w:color="auto"/>
      </w:divBdr>
    </w:div>
    <w:div w:id="1991055367">
      <w:bodyDiv w:val="1"/>
      <w:marLeft w:val="0"/>
      <w:marRight w:val="0"/>
      <w:marTop w:val="0"/>
      <w:marBottom w:val="0"/>
      <w:divBdr>
        <w:top w:val="none" w:sz="0" w:space="0" w:color="auto"/>
        <w:left w:val="none" w:sz="0" w:space="0" w:color="auto"/>
        <w:bottom w:val="none" w:sz="0" w:space="0" w:color="auto"/>
        <w:right w:val="none" w:sz="0" w:space="0" w:color="auto"/>
      </w:divBdr>
    </w:div>
    <w:div w:id="1991055868">
      <w:bodyDiv w:val="1"/>
      <w:marLeft w:val="0"/>
      <w:marRight w:val="0"/>
      <w:marTop w:val="0"/>
      <w:marBottom w:val="0"/>
      <w:divBdr>
        <w:top w:val="none" w:sz="0" w:space="0" w:color="auto"/>
        <w:left w:val="none" w:sz="0" w:space="0" w:color="auto"/>
        <w:bottom w:val="none" w:sz="0" w:space="0" w:color="auto"/>
        <w:right w:val="none" w:sz="0" w:space="0" w:color="auto"/>
      </w:divBdr>
    </w:div>
    <w:div w:id="1991204655">
      <w:bodyDiv w:val="1"/>
      <w:marLeft w:val="0"/>
      <w:marRight w:val="0"/>
      <w:marTop w:val="0"/>
      <w:marBottom w:val="0"/>
      <w:divBdr>
        <w:top w:val="none" w:sz="0" w:space="0" w:color="auto"/>
        <w:left w:val="none" w:sz="0" w:space="0" w:color="auto"/>
        <w:bottom w:val="none" w:sz="0" w:space="0" w:color="auto"/>
        <w:right w:val="none" w:sz="0" w:space="0" w:color="auto"/>
      </w:divBdr>
    </w:div>
    <w:div w:id="1991205280">
      <w:bodyDiv w:val="1"/>
      <w:marLeft w:val="0"/>
      <w:marRight w:val="0"/>
      <w:marTop w:val="0"/>
      <w:marBottom w:val="0"/>
      <w:divBdr>
        <w:top w:val="none" w:sz="0" w:space="0" w:color="auto"/>
        <w:left w:val="none" w:sz="0" w:space="0" w:color="auto"/>
        <w:bottom w:val="none" w:sz="0" w:space="0" w:color="auto"/>
        <w:right w:val="none" w:sz="0" w:space="0" w:color="auto"/>
      </w:divBdr>
    </w:div>
    <w:div w:id="1991208853">
      <w:bodyDiv w:val="1"/>
      <w:marLeft w:val="0"/>
      <w:marRight w:val="0"/>
      <w:marTop w:val="0"/>
      <w:marBottom w:val="0"/>
      <w:divBdr>
        <w:top w:val="none" w:sz="0" w:space="0" w:color="auto"/>
        <w:left w:val="none" w:sz="0" w:space="0" w:color="auto"/>
        <w:bottom w:val="none" w:sz="0" w:space="0" w:color="auto"/>
        <w:right w:val="none" w:sz="0" w:space="0" w:color="auto"/>
      </w:divBdr>
    </w:div>
    <w:div w:id="1991209787">
      <w:bodyDiv w:val="1"/>
      <w:marLeft w:val="0"/>
      <w:marRight w:val="0"/>
      <w:marTop w:val="0"/>
      <w:marBottom w:val="0"/>
      <w:divBdr>
        <w:top w:val="none" w:sz="0" w:space="0" w:color="auto"/>
        <w:left w:val="none" w:sz="0" w:space="0" w:color="auto"/>
        <w:bottom w:val="none" w:sz="0" w:space="0" w:color="auto"/>
        <w:right w:val="none" w:sz="0" w:space="0" w:color="auto"/>
      </w:divBdr>
    </w:div>
    <w:div w:id="1991210172">
      <w:bodyDiv w:val="1"/>
      <w:marLeft w:val="0"/>
      <w:marRight w:val="0"/>
      <w:marTop w:val="0"/>
      <w:marBottom w:val="0"/>
      <w:divBdr>
        <w:top w:val="none" w:sz="0" w:space="0" w:color="auto"/>
        <w:left w:val="none" w:sz="0" w:space="0" w:color="auto"/>
        <w:bottom w:val="none" w:sz="0" w:space="0" w:color="auto"/>
        <w:right w:val="none" w:sz="0" w:space="0" w:color="auto"/>
      </w:divBdr>
    </w:div>
    <w:div w:id="1991253319">
      <w:bodyDiv w:val="1"/>
      <w:marLeft w:val="0"/>
      <w:marRight w:val="0"/>
      <w:marTop w:val="0"/>
      <w:marBottom w:val="0"/>
      <w:divBdr>
        <w:top w:val="none" w:sz="0" w:space="0" w:color="auto"/>
        <w:left w:val="none" w:sz="0" w:space="0" w:color="auto"/>
        <w:bottom w:val="none" w:sz="0" w:space="0" w:color="auto"/>
        <w:right w:val="none" w:sz="0" w:space="0" w:color="auto"/>
      </w:divBdr>
    </w:div>
    <w:div w:id="1991253624">
      <w:bodyDiv w:val="1"/>
      <w:marLeft w:val="0"/>
      <w:marRight w:val="0"/>
      <w:marTop w:val="0"/>
      <w:marBottom w:val="0"/>
      <w:divBdr>
        <w:top w:val="none" w:sz="0" w:space="0" w:color="auto"/>
        <w:left w:val="none" w:sz="0" w:space="0" w:color="auto"/>
        <w:bottom w:val="none" w:sz="0" w:space="0" w:color="auto"/>
        <w:right w:val="none" w:sz="0" w:space="0" w:color="auto"/>
      </w:divBdr>
    </w:div>
    <w:div w:id="1991325048">
      <w:bodyDiv w:val="1"/>
      <w:marLeft w:val="0"/>
      <w:marRight w:val="0"/>
      <w:marTop w:val="0"/>
      <w:marBottom w:val="0"/>
      <w:divBdr>
        <w:top w:val="none" w:sz="0" w:space="0" w:color="auto"/>
        <w:left w:val="none" w:sz="0" w:space="0" w:color="auto"/>
        <w:bottom w:val="none" w:sz="0" w:space="0" w:color="auto"/>
        <w:right w:val="none" w:sz="0" w:space="0" w:color="auto"/>
      </w:divBdr>
    </w:div>
    <w:div w:id="1991670221">
      <w:bodyDiv w:val="1"/>
      <w:marLeft w:val="0"/>
      <w:marRight w:val="0"/>
      <w:marTop w:val="0"/>
      <w:marBottom w:val="0"/>
      <w:divBdr>
        <w:top w:val="none" w:sz="0" w:space="0" w:color="auto"/>
        <w:left w:val="none" w:sz="0" w:space="0" w:color="auto"/>
        <w:bottom w:val="none" w:sz="0" w:space="0" w:color="auto"/>
        <w:right w:val="none" w:sz="0" w:space="0" w:color="auto"/>
      </w:divBdr>
    </w:div>
    <w:div w:id="1991788497">
      <w:bodyDiv w:val="1"/>
      <w:marLeft w:val="0"/>
      <w:marRight w:val="0"/>
      <w:marTop w:val="0"/>
      <w:marBottom w:val="0"/>
      <w:divBdr>
        <w:top w:val="none" w:sz="0" w:space="0" w:color="auto"/>
        <w:left w:val="none" w:sz="0" w:space="0" w:color="auto"/>
        <w:bottom w:val="none" w:sz="0" w:space="0" w:color="auto"/>
        <w:right w:val="none" w:sz="0" w:space="0" w:color="auto"/>
      </w:divBdr>
    </w:div>
    <w:div w:id="1991865342">
      <w:bodyDiv w:val="1"/>
      <w:marLeft w:val="0"/>
      <w:marRight w:val="0"/>
      <w:marTop w:val="0"/>
      <w:marBottom w:val="0"/>
      <w:divBdr>
        <w:top w:val="none" w:sz="0" w:space="0" w:color="auto"/>
        <w:left w:val="none" w:sz="0" w:space="0" w:color="auto"/>
        <w:bottom w:val="none" w:sz="0" w:space="0" w:color="auto"/>
        <w:right w:val="none" w:sz="0" w:space="0" w:color="auto"/>
      </w:divBdr>
    </w:div>
    <w:div w:id="1991867298">
      <w:bodyDiv w:val="1"/>
      <w:marLeft w:val="0"/>
      <w:marRight w:val="0"/>
      <w:marTop w:val="0"/>
      <w:marBottom w:val="0"/>
      <w:divBdr>
        <w:top w:val="none" w:sz="0" w:space="0" w:color="auto"/>
        <w:left w:val="none" w:sz="0" w:space="0" w:color="auto"/>
        <w:bottom w:val="none" w:sz="0" w:space="0" w:color="auto"/>
        <w:right w:val="none" w:sz="0" w:space="0" w:color="auto"/>
      </w:divBdr>
    </w:div>
    <w:div w:id="1991975667">
      <w:bodyDiv w:val="1"/>
      <w:marLeft w:val="0"/>
      <w:marRight w:val="0"/>
      <w:marTop w:val="0"/>
      <w:marBottom w:val="0"/>
      <w:divBdr>
        <w:top w:val="none" w:sz="0" w:space="0" w:color="auto"/>
        <w:left w:val="none" w:sz="0" w:space="0" w:color="auto"/>
        <w:bottom w:val="none" w:sz="0" w:space="0" w:color="auto"/>
        <w:right w:val="none" w:sz="0" w:space="0" w:color="auto"/>
      </w:divBdr>
    </w:div>
    <w:div w:id="1991978113">
      <w:bodyDiv w:val="1"/>
      <w:marLeft w:val="0"/>
      <w:marRight w:val="0"/>
      <w:marTop w:val="0"/>
      <w:marBottom w:val="0"/>
      <w:divBdr>
        <w:top w:val="none" w:sz="0" w:space="0" w:color="auto"/>
        <w:left w:val="none" w:sz="0" w:space="0" w:color="auto"/>
        <w:bottom w:val="none" w:sz="0" w:space="0" w:color="auto"/>
        <w:right w:val="none" w:sz="0" w:space="0" w:color="auto"/>
      </w:divBdr>
    </w:div>
    <w:div w:id="1992055481">
      <w:bodyDiv w:val="1"/>
      <w:marLeft w:val="0"/>
      <w:marRight w:val="0"/>
      <w:marTop w:val="0"/>
      <w:marBottom w:val="0"/>
      <w:divBdr>
        <w:top w:val="none" w:sz="0" w:space="0" w:color="auto"/>
        <w:left w:val="none" w:sz="0" w:space="0" w:color="auto"/>
        <w:bottom w:val="none" w:sz="0" w:space="0" w:color="auto"/>
        <w:right w:val="none" w:sz="0" w:space="0" w:color="auto"/>
      </w:divBdr>
    </w:div>
    <w:div w:id="1992057919">
      <w:bodyDiv w:val="1"/>
      <w:marLeft w:val="0"/>
      <w:marRight w:val="0"/>
      <w:marTop w:val="0"/>
      <w:marBottom w:val="0"/>
      <w:divBdr>
        <w:top w:val="none" w:sz="0" w:space="0" w:color="auto"/>
        <w:left w:val="none" w:sz="0" w:space="0" w:color="auto"/>
        <w:bottom w:val="none" w:sz="0" w:space="0" w:color="auto"/>
        <w:right w:val="none" w:sz="0" w:space="0" w:color="auto"/>
      </w:divBdr>
    </w:div>
    <w:div w:id="1992099321">
      <w:bodyDiv w:val="1"/>
      <w:marLeft w:val="0"/>
      <w:marRight w:val="0"/>
      <w:marTop w:val="0"/>
      <w:marBottom w:val="0"/>
      <w:divBdr>
        <w:top w:val="none" w:sz="0" w:space="0" w:color="auto"/>
        <w:left w:val="none" w:sz="0" w:space="0" w:color="auto"/>
        <w:bottom w:val="none" w:sz="0" w:space="0" w:color="auto"/>
        <w:right w:val="none" w:sz="0" w:space="0" w:color="auto"/>
      </w:divBdr>
    </w:div>
    <w:div w:id="1992171316">
      <w:bodyDiv w:val="1"/>
      <w:marLeft w:val="0"/>
      <w:marRight w:val="0"/>
      <w:marTop w:val="0"/>
      <w:marBottom w:val="0"/>
      <w:divBdr>
        <w:top w:val="none" w:sz="0" w:space="0" w:color="auto"/>
        <w:left w:val="none" w:sz="0" w:space="0" w:color="auto"/>
        <w:bottom w:val="none" w:sz="0" w:space="0" w:color="auto"/>
        <w:right w:val="none" w:sz="0" w:space="0" w:color="auto"/>
      </w:divBdr>
    </w:div>
    <w:div w:id="1992244978">
      <w:bodyDiv w:val="1"/>
      <w:marLeft w:val="0"/>
      <w:marRight w:val="0"/>
      <w:marTop w:val="0"/>
      <w:marBottom w:val="0"/>
      <w:divBdr>
        <w:top w:val="none" w:sz="0" w:space="0" w:color="auto"/>
        <w:left w:val="none" w:sz="0" w:space="0" w:color="auto"/>
        <w:bottom w:val="none" w:sz="0" w:space="0" w:color="auto"/>
        <w:right w:val="none" w:sz="0" w:space="0" w:color="auto"/>
      </w:divBdr>
    </w:div>
    <w:div w:id="1992323702">
      <w:bodyDiv w:val="1"/>
      <w:marLeft w:val="0"/>
      <w:marRight w:val="0"/>
      <w:marTop w:val="0"/>
      <w:marBottom w:val="0"/>
      <w:divBdr>
        <w:top w:val="none" w:sz="0" w:space="0" w:color="auto"/>
        <w:left w:val="none" w:sz="0" w:space="0" w:color="auto"/>
        <w:bottom w:val="none" w:sz="0" w:space="0" w:color="auto"/>
        <w:right w:val="none" w:sz="0" w:space="0" w:color="auto"/>
      </w:divBdr>
    </w:div>
    <w:div w:id="1992517500">
      <w:bodyDiv w:val="1"/>
      <w:marLeft w:val="0"/>
      <w:marRight w:val="0"/>
      <w:marTop w:val="0"/>
      <w:marBottom w:val="0"/>
      <w:divBdr>
        <w:top w:val="none" w:sz="0" w:space="0" w:color="auto"/>
        <w:left w:val="none" w:sz="0" w:space="0" w:color="auto"/>
        <w:bottom w:val="none" w:sz="0" w:space="0" w:color="auto"/>
        <w:right w:val="none" w:sz="0" w:space="0" w:color="auto"/>
      </w:divBdr>
    </w:div>
    <w:div w:id="1992631129">
      <w:bodyDiv w:val="1"/>
      <w:marLeft w:val="0"/>
      <w:marRight w:val="0"/>
      <w:marTop w:val="0"/>
      <w:marBottom w:val="0"/>
      <w:divBdr>
        <w:top w:val="none" w:sz="0" w:space="0" w:color="auto"/>
        <w:left w:val="none" w:sz="0" w:space="0" w:color="auto"/>
        <w:bottom w:val="none" w:sz="0" w:space="0" w:color="auto"/>
        <w:right w:val="none" w:sz="0" w:space="0" w:color="auto"/>
      </w:divBdr>
    </w:div>
    <w:div w:id="1992707525">
      <w:bodyDiv w:val="1"/>
      <w:marLeft w:val="0"/>
      <w:marRight w:val="0"/>
      <w:marTop w:val="0"/>
      <w:marBottom w:val="0"/>
      <w:divBdr>
        <w:top w:val="none" w:sz="0" w:space="0" w:color="auto"/>
        <w:left w:val="none" w:sz="0" w:space="0" w:color="auto"/>
        <w:bottom w:val="none" w:sz="0" w:space="0" w:color="auto"/>
        <w:right w:val="none" w:sz="0" w:space="0" w:color="auto"/>
      </w:divBdr>
    </w:div>
    <w:div w:id="1992714789">
      <w:bodyDiv w:val="1"/>
      <w:marLeft w:val="0"/>
      <w:marRight w:val="0"/>
      <w:marTop w:val="0"/>
      <w:marBottom w:val="0"/>
      <w:divBdr>
        <w:top w:val="none" w:sz="0" w:space="0" w:color="auto"/>
        <w:left w:val="none" w:sz="0" w:space="0" w:color="auto"/>
        <w:bottom w:val="none" w:sz="0" w:space="0" w:color="auto"/>
        <w:right w:val="none" w:sz="0" w:space="0" w:color="auto"/>
      </w:divBdr>
    </w:div>
    <w:div w:id="1992782332">
      <w:bodyDiv w:val="1"/>
      <w:marLeft w:val="0"/>
      <w:marRight w:val="0"/>
      <w:marTop w:val="0"/>
      <w:marBottom w:val="0"/>
      <w:divBdr>
        <w:top w:val="none" w:sz="0" w:space="0" w:color="auto"/>
        <w:left w:val="none" w:sz="0" w:space="0" w:color="auto"/>
        <w:bottom w:val="none" w:sz="0" w:space="0" w:color="auto"/>
        <w:right w:val="none" w:sz="0" w:space="0" w:color="auto"/>
      </w:divBdr>
    </w:div>
    <w:div w:id="1992785465">
      <w:bodyDiv w:val="1"/>
      <w:marLeft w:val="0"/>
      <w:marRight w:val="0"/>
      <w:marTop w:val="0"/>
      <w:marBottom w:val="0"/>
      <w:divBdr>
        <w:top w:val="none" w:sz="0" w:space="0" w:color="auto"/>
        <w:left w:val="none" w:sz="0" w:space="0" w:color="auto"/>
        <w:bottom w:val="none" w:sz="0" w:space="0" w:color="auto"/>
        <w:right w:val="none" w:sz="0" w:space="0" w:color="auto"/>
      </w:divBdr>
    </w:div>
    <w:div w:id="1992829691">
      <w:bodyDiv w:val="1"/>
      <w:marLeft w:val="0"/>
      <w:marRight w:val="0"/>
      <w:marTop w:val="0"/>
      <w:marBottom w:val="0"/>
      <w:divBdr>
        <w:top w:val="none" w:sz="0" w:space="0" w:color="auto"/>
        <w:left w:val="none" w:sz="0" w:space="0" w:color="auto"/>
        <w:bottom w:val="none" w:sz="0" w:space="0" w:color="auto"/>
        <w:right w:val="none" w:sz="0" w:space="0" w:color="auto"/>
      </w:divBdr>
    </w:div>
    <w:div w:id="1992829854">
      <w:bodyDiv w:val="1"/>
      <w:marLeft w:val="0"/>
      <w:marRight w:val="0"/>
      <w:marTop w:val="0"/>
      <w:marBottom w:val="0"/>
      <w:divBdr>
        <w:top w:val="none" w:sz="0" w:space="0" w:color="auto"/>
        <w:left w:val="none" w:sz="0" w:space="0" w:color="auto"/>
        <w:bottom w:val="none" w:sz="0" w:space="0" w:color="auto"/>
        <w:right w:val="none" w:sz="0" w:space="0" w:color="auto"/>
      </w:divBdr>
    </w:div>
    <w:div w:id="1992902563">
      <w:bodyDiv w:val="1"/>
      <w:marLeft w:val="0"/>
      <w:marRight w:val="0"/>
      <w:marTop w:val="0"/>
      <w:marBottom w:val="0"/>
      <w:divBdr>
        <w:top w:val="none" w:sz="0" w:space="0" w:color="auto"/>
        <w:left w:val="none" w:sz="0" w:space="0" w:color="auto"/>
        <w:bottom w:val="none" w:sz="0" w:space="0" w:color="auto"/>
        <w:right w:val="none" w:sz="0" w:space="0" w:color="auto"/>
      </w:divBdr>
    </w:div>
    <w:div w:id="1992904223">
      <w:bodyDiv w:val="1"/>
      <w:marLeft w:val="0"/>
      <w:marRight w:val="0"/>
      <w:marTop w:val="0"/>
      <w:marBottom w:val="0"/>
      <w:divBdr>
        <w:top w:val="none" w:sz="0" w:space="0" w:color="auto"/>
        <w:left w:val="none" w:sz="0" w:space="0" w:color="auto"/>
        <w:bottom w:val="none" w:sz="0" w:space="0" w:color="auto"/>
        <w:right w:val="none" w:sz="0" w:space="0" w:color="auto"/>
      </w:divBdr>
    </w:div>
    <w:div w:id="1992975388">
      <w:bodyDiv w:val="1"/>
      <w:marLeft w:val="0"/>
      <w:marRight w:val="0"/>
      <w:marTop w:val="0"/>
      <w:marBottom w:val="0"/>
      <w:divBdr>
        <w:top w:val="none" w:sz="0" w:space="0" w:color="auto"/>
        <w:left w:val="none" w:sz="0" w:space="0" w:color="auto"/>
        <w:bottom w:val="none" w:sz="0" w:space="0" w:color="auto"/>
        <w:right w:val="none" w:sz="0" w:space="0" w:color="auto"/>
      </w:divBdr>
    </w:div>
    <w:div w:id="1993289380">
      <w:bodyDiv w:val="1"/>
      <w:marLeft w:val="0"/>
      <w:marRight w:val="0"/>
      <w:marTop w:val="0"/>
      <w:marBottom w:val="0"/>
      <w:divBdr>
        <w:top w:val="none" w:sz="0" w:space="0" w:color="auto"/>
        <w:left w:val="none" w:sz="0" w:space="0" w:color="auto"/>
        <w:bottom w:val="none" w:sz="0" w:space="0" w:color="auto"/>
        <w:right w:val="none" w:sz="0" w:space="0" w:color="auto"/>
      </w:divBdr>
    </w:div>
    <w:div w:id="1993290472">
      <w:bodyDiv w:val="1"/>
      <w:marLeft w:val="0"/>
      <w:marRight w:val="0"/>
      <w:marTop w:val="0"/>
      <w:marBottom w:val="0"/>
      <w:divBdr>
        <w:top w:val="none" w:sz="0" w:space="0" w:color="auto"/>
        <w:left w:val="none" w:sz="0" w:space="0" w:color="auto"/>
        <w:bottom w:val="none" w:sz="0" w:space="0" w:color="auto"/>
        <w:right w:val="none" w:sz="0" w:space="0" w:color="auto"/>
      </w:divBdr>
    </w:div>
    <w:div w:id="1993364802">
      <w:bodyDiv w:val="1"/>
      <w:marLeft w:val="0"/>
      <w:marRight w:val="0"/>
      <w:marTop w:val="0"/>
      <w:marBottom w:val="0"/>
      <w:divBdr>
        <w:top w:val="none" w:sz="0" w:space="0" w:color="auto"/>
        <w:left w:val="none" w:sz="0" w:space="0" w:color="auto"/>
        <w:bottom w:val="none" w:sz="0" w:space="0" w:color="auto"/>
        <w:right w:val="none" w:sz="0" w:space="0" w:color="auto"/>
      </w:divBdr>
    </w:div>
    <w:div w:id="1993370615">
      <w:bodyDiv w:val="1"/>
      <w:marLeft w:val="0"/>
      <w:marRight w:val="0"/>
      <w:marTop w:val="0"/>
      <w:marBottom w:val="0"/>
      <w:divBdr>
        <w:top w:val="none" w:sz="0" w:space="0" w:color="auto"/>
        <w:left w:val="none" w:sz="0" w:space="0" w:color="auto"/>
        <w:bottom w:val="none" w:sz="0" w:space="0" w:color="auto"/>
        <w:right w:val="none" w:sz="0" w:space="0" w:color="auto"/>
      </w:divBdr>
    </w:div>
    <w:div w:id="1993752259">
      <w:bodyDiv w:val="1"/>
      <w:marLeft w:val="0"/>
      <w:marRight w:val="0"/>
      <w:marTop w:val="0"/>
      <w:marBottom w:val="0"/>
      <w:divBdr>
        <w:top w:val="none" w:sz="0" w:space="0" w:color="auto"/>
        <w:left w:val="none" w:sz="0" w:space="0" w:color="auto"/>
        <w:bottom w:val="none" w:sz="0" w:space="0" w:color="auto"/>
        <w:right w:val="none" w:sz="0" w:space="0" w:color="auto"/>
      </w:divBdr>
    </w:div>
    <w:div w:id="1993870080">
      <w:bodyDiv w:val="1"/>
      <w:marLeft w:val="0"/>
      <w:marRight w:val="0"/>
      <w:marTop w:val="0"/>
      <w:marBottom w:val="0"/>
      <w:divBdr>
        <w:top w:val="none" w:sz="0" w:space="0" w:color="auto"/>
        <w:left w:val="none" w:sz="0" w:space="0" w:color="auto"/>
        <w:bottom w:val="none" w:sz="0" w:space="0" w:color="auto"/>
        <w:right w:val="none" w:sz="0" w:space="0" w:color="auto"/>
      </w:divBdr>
    </w:div>
    <w:div w:id="1993872956">
      <w:bodyDiv w:val="1"/>
      <w:marLeft w:val="0"/>
      <w:marRight w:val="0"/>
      <w:marTop w:val="0"/>
      <w:marBottom w:val="0"/>
      <w:divBdr>
        <w:top w:val="none" w:sz="0" w:space="0" w:color="auto"/>
        <w:left w:val="none" w:sz="0" w:space="0" w:color="auto"/>
        <w:bottom w:val="none" w:sz="0" w:space="0" w:color="auto"/>
        <w:right w:val="none" w:sz="0" w:space="0" w:color="auto"/>
      </w:divBdr>
    </w:div>
    <w:div w:id="1993899134">
      <w:bodyDiv w:val="1"/>
      <w:marLeft w:val="0"/>
      <w:marRight w:val="0"/>
      <w:marTop w:val="0"/>
      <w:marBottom w:val="0"/>
      <w:divBdr>
        <w:top w:val="none" w:sz="0" w:space="0" w:color="auto"/>
        <w:left w:val="none" w:sz="0" w:space="0" w:color="auto"/>
        <w:bottom w:val="none" w:sz="0" w:space="0" w:color="auto"/>
        <w:right w:val="none" w:sz="0" w:space="0" w:color="auto"/>
      </w:divBdr>
    </w:div>
    <w:div w:id="1994067589">
      <w:bodyDiv w:val="1"/>
      <w:marLeft w:val="0"/>
      <w:marRight w:val="0"/>
      <w:marTop w:val="0"/>
      <w:marBottom w:val="0"/>
      <w:divBdr>
        <w:top w:val="none" w:sz="0" w:space="0" w:color="auto"/>
        <w:left w:val="none" w:sz="0" w:space="0" w:color="auto"/>
        <w:bottom w:val="none" w:sz="0" w:space="0" w:color="auto"/>
        <w:right w:val="none" w:sz="0" w:space="0" w:color="auto"/>
      </w:divBdr>
    </w:div>
    <w:div w:id="1994094036">
      <w:bodyDiv w:val="1"/>
      <w:marLeft w:val="0"/>
      <w:marRight w:val="0"/>
      <w:marTop w:val="0"/>
      <w:marBottom w:val="0"/>
      <w:divBdr>
        <w:top w:val="none" w:sz="0" w:space="0" w:color="auto"/>
        <w:left w:val="none" w:sz="0" w:space="0" w:color="auto"/>
        <w:bottom w:val="none" w:sz="0" w:space="0" w:color="auto"/>
        <w:right w:val="none" w:sz="0" w:space="0" w:color="auto"/>
      </w:divBdr>
    </w:div>
    <w:div w:id="1994141508">
      <w:bodyDiv w:val="1"/>
      <w:marLeft w:val="0"/>
      <w:marRight w:val="0"/>
      <w:marTop w:val="0"/>
      <w:marBottom w:val="0"/>
      <w:divBdr>
        <w:top w:val="none" w:sz="0" w:space="0" w:color="auto"/>
        <w:left w:val="none" w:sz="0" w:space="0" w:color="auto"/>
        <w:bottom w:val="none" w:sz="0" w:space="0" w:color="auto"/>
        <w:right w:val="none" w:sz="0" w:space="0" w:color="auto"/>
      </w:divBdr>
    </w:div>
    <w:div w:id="1994143601">
      <w:bodyDiv w:val="1"/>
      <w:marLeft w:val="0"/>
      <w:marRight w:val="0"/>
      <w:marTop w:val="0"/>
      <w:marBottom w:val="0"/>
      <w:divBdr>
        <w:top w:val="none" w:sz="0" w:space="0" w:color="auto"/>
        <w:left w:val="none" w:sz="0" w:space="0" w:color="auto"/>
        <w:bottom w:val="none" w:sz="0" w:space="0" w:color="auto"/>
        <w:right w:val="none" w:sz="0" w:space="0" w:color="auto"/>
      </w:divBdr>
    </w:div>
    <w:div w:id="1994217552">
      <w:bodyDiv w:val="1"/>
      <w:marLeft w:val="0"/>
      <w:marRight w:val="0"/>
      <w:marTop w:val="0"/>
      <w:marBottom w:val="0"/>
      <w:divBdr>
        <w:top w:val="none" w:sz="0" w:space="0" w:color="auto"/>
        <w:left w:val="none" w:sz="0" w:space="0" w:color="auto"/>
        <w:bottom w:val="none" w:sz="0" w:space="0" w:color="auto"/>
        <w:right w:val="none" w:sz="0" w:space="0" w:color="auto"/>
      </w:divBdr>
    </w:div>
    <w:div w:id="1994218433">
      <w:bodyDiv w:val="1"/>
      <w:marLeft w:val="0"/>
      <w:marRight w:val="0"/>
      <w:marTop w:val="0"/>
      <w:marBottom w:val="0"/>
      <w:divBdr>
        <w:top w:val="none" w:sz="0" w:space="0" w:color="auto"/>
        <w:left w:val="none" w:sz="0" w:space="0" w:color="auto"/>
        <w:bottom w:val="none" w:sz="0" w:space="0" w:color="auto"/>
        <w:right w:val="none" w:sz="0" w:space="0" w:color="auto"/>
      </w:divBdr>
    </w:div>
    <w:div w:id="1994329064">
      <w:bodyDiv w:val="1"/>
      <w:marLeft w:val="0"/>
      <w:marRight w:val="0"/>
      <w:marTop w:val="0"/>
      <w:marBottom w:val="0"/>
      <w:divBdr>
        <w:top w:val="none" w:sz="0" w:space="0" w:color="auto"/>
        <w:left w:val="none" w:sz="0" w:space="0" w:color="auto"/>
        <w:bottom w:val="none" w:sz="0" w:space="0" w:color="auto"/>
        <w:right w:val="none" w:sz="0" w:space="0" w:color="auto"/>
      </w:divBdr>
    </w:div>
    <w:div w:id="1994404536">
      <w:bodyDiv w:val="1"/>
      <w:marLeft w:val="0"/>
      <w:marRight w:val="0"/>
      <w:marTop w:val="0"/>
      <w:marBottom w:val="0"/>
      <w:divBdr>
        <w:top w:val="none" w:sz="0" w:space="0" w:color="auto"/>
        <w:left w:val="none" w:sz="0" w:space="0" w:color="auto"/>
        <w:bottom w:val="none" w:sz="0" w:space="0" w:color="auto"/>
        <w:right w:val="none" w:sz="0" w:space="0" w:color="auto"/>
      </w:divBdr>
    </w:div>
    <w:div w:id="1994484682">
      <w:bodyDiv w:val="1"/>
      <w:marLeft w:val="0"/>
      <w:marRight w:val="0"/>
      <w:marTop w:val="0"/>
      <w:marBottom w:val="0"/>
      <w:divBdr>
        <w:top w:val="none" w:sz="0" w:space="0" w:color="auto"/>
        <w:left w:val="none" w:sz="0" w:space="0" w:color="auto"/>
        <w:bottom w:val="none" w:sz="0" w:space="0" w:color="auto"/>
        <w:right w:val="none" w:sz="0" w:space="0" w:color="auto"/>
      </w:divBdr>
    </w:div>
    <w:div w:id="1994488332">
      <w:bodyDiv w:val="1"/>
      <w:marLeft w:val="0"/>
      <w:marRight w:val="0"/>
      <w:marTop w:val="0"/>
      <w:marBottom w:val="0"/>
      <w:divBdr>
        <w:top w:val="none" w:sz="0" w:space="0" w:color="auto"/>
        <w:left w:val="none" w:sz="0" w:space="0" w:color="auto"/>
        <w:bottom w:val="none" w:sz="0" w:space="0" w:color="auto"/>
        <w:right w:val="none" w:sz="0" w:space="0" w:color="auto"/>
      </w:divBdr>
    </w:div>
    <w:div w:id="1994603038">
      <w:bodyDiv w:val="1"/>
      <w:marLeft w:val="0"/>
      <w:marRight w:val="0"/>
      <w:marTop w:val="0"/>
      <w:marBottom w:val="0"/>
      <w:divBdr>
        <w:top w:val="none" w:sz="0" w:space="0" w:color="auto"/>
        <w:left w:val="none" w:sz="0" w:space="0" w:color="auto"/>
        <w:bottom w:val="none" w:sz="0" w:space="0" w:color="auto"/>
        <w:right w:val="none" w:sz="0" w:space="0" w:color="auto"/>
      </w:divBdr>
    </w:div>
    <w:div w:id="1994605625">
      <w:bodyDiv w:val="1"/>
      <w:marLeft w:val="0"/>
      <w:marRight w:val="0"/>
      <w:marTop w:val="0"/>
      <w:marBottom w:val="0"/>
      <w:divBdr>
        <w:top w:val="none" w:sz="0" w:space="0" w:color="auto"/>
        <w:left w:val="none" w:sz="0" w:space="0" w:color="auto"/>
        <w:bottom w:val="none" w:sz="0" w:space="0" w:color="auto"/>
        <w:right w:val="none" w:sz="0" w:space="0" w:color="auto"/>
      </w:divBdr>
    </w:div>
    <w:div w:id="1994681001">
      <w:bodyDiv w:val="1"/>
      <w:marLeft w:val="0"/>
      <w:marRight w:val="0"/>
      <w:marTop w:val="0"/>
      <w:marBottom w:val="0"/>
      <w:divBdr>
        <w:top w:val="none" w:sz="0" w:space="0" w:color="auto"/>
        <w:left w:val="none" w:sz="0" w:space="0" w:color="auto"/>
        <w:bottom w:val="none" w:sz="0" w:space="0" w:color="auto"/>
        <w:right w:val="none" w:sz="0" w:space="0" w:color="auto"/>
      </w:divBdr>
    </w:div>
    <w:div w:id="1994721379">
      <w:bodyDiv w:val="1"/>
      <w:marLeft w:val="0"/>
      <w:marRight w:val="0"/>
      <w:marTop w:val="0"/>
      <w:marBottom w:val="0"/>
      <w:divBdr>
        <w:top w:val="none" w:sz="0" w:space="0" w:color="auto"/>
        <w:left w:val="none" w:sz="0" w:space="0" w:color="auto"/>
        <w:bottom w:val="none" w:sz="0" w:space="0" w:color="auto"/>
        <w:right w:val="none" w:sz="0" w:space="0" w:color="auto"/>
      </w:divBdr>
    </w:div>
    <w:div w:id="1994749274">
      <w:bodyDiv w:val="1"/>
      <w:marLeft w:val="0"/>
      <w:marRight w:val="0"/>
      <w:marTop w:val="0"/>
      <w:marBottom w:val="0"/>
      <w:divBdr>
        <w:top w:val="none" w:sz="0" w:space="0" w:color="auto"/>
        <w:left w:val="none" w:sz="0" w:space="0" w:color="auto"/>
        <w:bottom w:val="none" w:sz="0" w:space="0" w:color="auto"/>
        <w:right w:val="none" w:sz="0" w:space="0" w:color="auto"/>
      </w:divBdr>
    </w:div>
    <w:div w:id="1994750627">
      <w:bodyDiv w:val="1"/>
      <w:marLeft w:val="0"/>
      <w:marRight w:val="0"/>
      <w:marTop w:val="0"/>
      <w:marBottom w:val="0"/>
      <w:divBdr>
        <w:top w:val="none" w:sz="0" w:space="0" w:color="auto"/>
        <w:left w:val="none" w:sz="0" w:space="0" w:color="auto"/>
        <w:bottom w:val="none" w:sz="0" w:space="0" w:color="auto"/>
        <w:right w:val="none" w:sz="0" w:space="0" w:color="auto"/>
      </w:divBdr>
    </w:div>
    <w:div w:id="1994751136">
      <w:bodyDiv w:val="1"/>
      <w:marLeft w:val="0"/>
      <w:marRight w:val="0"/>
      <w:marTop w:val="0"/>
      <w:marBottom w:val="0"/>
      <w:divBdr>
        <w:top w:val="none" w:sz="0" w:space="0" w:color="auto"/>
        <w:left w:val="none" w:sz="0" w:space="0" w:color="auto"/>
        <w:bottom w:val="none" w:sz="0" w:space="0" w:color="auto"/>
        <w:right w:val="none" w:sz="0" w:space="0" w:color="auto"/>
      </w:divBdr>
    </w:div>
    <w:div w:id="1994947612">
      <w:bodyDiv w:val="1"/>
      <w:marLeft w:val="0"/>
      <w:marRight w:val="0"/>
      <w:marTop w:val="0"/>
      <w:marBottom w:val="0"/>
      <w:divBdr>
        <w:top w:val="none" w:sz="0" w:space="0" w:color="auto"/>
        <w:left w:val="none" w:sz="0" w:space="0" w:color="auto"/>
        <w:bottom w:val="none" w:sz="0" w:space="0" w:color="auto"/>
        <w:right w:val="none" w:sz="0" w:space="0" w:color="auto"/>
      </w:divBdr>
    </w:div>
    <w:div w:id="1994988388">
      <w:bodyDiv w:val="1"/>
      <w:marLeft w:val="0"/>
      <w:marRight w:val="0"/>
      <w:marTop w:val="0"/>
      <w:marBottom w:val="0"/>
      <w:divBdr>
        <w:top w:val="none" w:sz="0" w:space="0" w:color="auto"/>
        <w:left w:val="none" w:sz="0" w:space="0" w:color="auto"/>
        <w:bottom w:val="none" w:sz="0" w:space="0" w:color="auto"/>
        <w:right w:val="none" w:sz="0" w:space="0" w:color="auto"/>
      </w:divBdr>
    </w:div>
    <w:div w:id="1995063101">
      <w:bodyDiv w:val="1"/>
      <w:marLeft w:val="0"/>
      <w:marRight w:val="0"/>
      <w:marTop w:val="0"/>
      <w:marBottom w:val="0"/>
      <w:divBdr>
        <w:top w:val="none" w:sz="0" w:space="0" w:color="auto"/>
        <w:left w:val="none" w:sz="0" w:space="0" w:color="auto"/>
        <w:bottom w:val="none" w:sz="0" w:space="0" w:color="auto"/>
        <w:right w:val="none" w:sz="0" w:space="0" w:color="auto"/>
      </w:divBdr>
    </w:div>
    <w:div w:id="1995136703">
      <w:bodyDiv w:val="1"/>
      <w:marLeft w:val="0"/>
      <w:marRight w:val="0"/>
      <w:marTop w:val="0"/>
      <w:marBottom w:val="0"/>
      <w:divBdr>
        <w:top w:val="none" w:sz="0" w:space="0" w:color="auto"/>
        <w:left w:val="none" w:sz="0" w:space="0" w:color="auto"/>
        <w:bottom w:val="none" w:sz="0" w:space="0" w:color="auto"/>
        <w:right w:val="none" w:sz="0" w:space="0" w:color="auto"/>
      </w:divBdr>
    </w:div>
    <w:div w:id="1995136747">
      <w:bodyDiv w:val="1"/>
      <w:marLeft w:val="0"/>
      <w:marRight w:val="0"/>
      <w:marTop w:val="0"/>
      <w:marBottom w:val="0"/>
      <w:divBdr>
        <w:top w:val="none" w:sz="0" w:space="0" w:color="auto"/>
        <w:left w:val="none" w:sz="0" w:space="0" w:color="auto"/>
        <w:bottom w:val="none" w:sz="0" w:space="0" w:color="auto"/>
        <w:right w:val="none" w:sz="0" w:space="0" w:color="auto"/>
      </w:divBdr>
    </w:div>
    <w:div w:id="1995140749">
      <w:bodyDiv w:val="1"/>
      <w:marLeft w:val="0"/>
      <w:marRight w:val="0"/>
      <w:marTop w:val="0"/>
      <w:marBottom w:val="0"/>
      <w:divBdr>
        <w:top w:val="none" w:sz="0" w:space="0" w:color="auto"/>
        <w:left w:val="none" w:sz="0" w:space="0" w:color="auto"/>
        <w:bottom w:val="none" w:sz="0" w:space="0" w:color="auto"/>
        <w:right w:val="none" w:sz="0" w:space="0" w:color="auto"/>
      </w:divBdr>
    </w:div>
    <w:div w:id="1995141813">
      <w:bodyDiv w:val="1"/>
      <w:marLeft w:val="0"/>
      <w:marRight w:val="0"/>
      <w:marTop w:val="0"/>
      <w:marBottom w:val="0"/>
      <w:divBdr>
        <w:top w:val="none" w:sz="0" w:space="0" w:color="auto"/>
        <w:left w:val="none" w:sz="0" w:space="0" w:color="auto"/>
        <w:bottom w:val="none" w:sz="0" w:space="0" w:color="auto"/>
        <w:right w:val="none" w:sz="0" w:space="0" w:color="auto"/>
      </w:divBdr>
    </w:div>
    <w:div w:id="1995184165">
      <w:bodyDiv w:val="1"/>
      <w:marLeft w:val="0"/>
      <w:marRight w:val="0"/>
      <w:marTop w:val="0"/>
      <w:marBottom w:val="0"/>
      <w:divBdr>
        <w:top w:val="none" w:sz="0" w:space="0" w:color="auto"/>
        <w:left w:val="none" w:sz="0" w:space="0" w:color="auto"/>
        <w:bottom w:val="none" w:sz="0" w:space="0" w:color="auto"/>
        <w:right w:val="none" w:sz="0" w:space="0" w:color="auto"/>
      </w:divBdr>
    </w:div>
    <w:div w:id="1995252760">
      <w:bodyDiv w:val="1"/>
      <w:marLeft w:val="0"/>
      <w:marRight w:val="0"/>
      <w:marTop w:val="0"/>
      <w:marBottom w:val="0"/>
      <w:divBdr>
        <w:top w:val="none" w:sz="0" w:space="0" w:color="auto"/>
        <w:left w:val="none" w:sz="0" w:space="0" w:color="auto"/>
        <w:bottom w:val="none" w:sz="0" w:space="0" w:color="auto"/>
        <w:right w:val="none" w:sz="0" w:space="0" w:color="auto"/>
      </w:divBdr>
    </w:div>
    <w:div w:id="1995253300">
      <w:bodyDiv w:val="1"/>
      <w:marLeft w:val="0"/>
      <w:marRight w:val="0"/>
      <w:marTop w:val="0"/>
      <w:marBottom w:val="0"/>
      <w:divBdr>
        <w:top w:val="none" w:sz="0" w:space="0" w:color="auto"/>
        <w:left w:val="none" w:sz="0" w:space="0" w:color="auto"/>
        <w:bottom w:val="none" w:sz="0" w:space="0" w:color="auto"/>
        <w:right w:val="none" w:sz="0" w:space="0" w:color="auto"/>
      </w:divBdr>
    </w:div>
    <w:div w:id="1995258319">
      <w:bodyDiv w:val="1"/>
      <w:marLeft w:val="0"/>
      <w:marRight w:val="0"/>
      <w:marTop w:val="0"/>
      <w:marBottom w:val="0"/>
      <w:divBdr>
        <w:top w:val="none" w:sz="0" w:space="0" w:color="auto"/>
        <w:left w:val="none" w:sz="0" w:space="0" w:color="auto"/>
        <w:bottom w:val="none" w:sz="0" w:space="0" w:color="auto"/>
        <w:right w:val="none" w:sz="0" w:space="0" w:color="auto"/>
      </w:divBdr>
    </w:div>
    <w:div w:id="1995404130">
      <w:bodyDiv w:val="1"/>
      <w:marLeft w:val="0"/>
      <w:marRight w:val="0"/>
      <w:marTop w:val="0"/>
      <w:marBottom w:val="0"/>
      <w:divBdr>
        <w:top w:val="none" w:sz="0" w:space="0" w:color="auto"/>
        <w:left w:val="none" w:sz="0" w:space="0" w:color="auto"/>
        <w:bottom w:val="none" w:sz="0" w:space="0" w:color="auto"/>
        <w:right w:val="none" w:sz="0" w:space="0" w:color="auto"/>
      </w:divBdr>
    </w:div>
    <w:div w:id="1995521897">
      <w:bodyDiv w:val="1"/>
      <w:marLeft w:val="0"/>
      <w:marRight w:val="0"/>
      <w:marTop w:val="0"/>
      <w:marBottom w:val="0"/>
      <w:divBdr>
        <w:top w:val="none" w:sz="0" w:space="0" w:color="auto"/>
        <w:left w:val="none" w:sz="0" w:space="0" w:color="auto"/>
        <w:bottom w:val="none" w:sz="0" w:space="0" w:color="auto"/>
        <w:right w:val="none" w:sz="0" w:space="0" w:color="auto"/>
      </w:divBdr>
    </w:div>
    <w:div w:id="1995527439">
      <w:bodyDiv w:val="1"/>
      <w:marLeft w:val="0"/>
      <w:marRight w:val="0"/>
      <w:marTop w:val="0"/>
      <w:marBottom w:val="0"/>
      <w:divBdr>
        <w:top w:val="none" w:sz="0" w:space="0" w:color="auto"/>
        <w:left w:val="none" w:sz="0" w:space="0" w:color="auto"/>
        <w:bottom w:val="none" w:sz="0" w:space="0" w:color="auto"/>
        <w:right w:val="none" w:sz="0" w:space="0" w:color="auto"/>
      </w:divBdr>
    </w:div>
    <w:div w:id="1995601613">
      <w:bodyDiv w:val="1"/>
      <w:marLeft w:val="0"/>
      <w:marRight w:val="0"/>
      <w:marTop w:val="0"/>
      <w:marBottom w:val="0"/>
      <w:divBdr>
        <w:top w:val="none" w:sz="0" w:space="0" w:color="auto"/>
        <w:left w:val="none" w:sz="0" w:space="0" w:color="auto"/>
        <w:bottom w:val="none" w:sz="0" w:space="0" w:color="auto"/>
        <w:right w:val="none" w:sz="0" w:space="0" w:color="auto"/>
      </w:divBdr>
    </w:div>
    <w:div w:id="1995790214">
      <w:bodyDiv w:val="1"/>
      <w:marLeft w:val="0"/>
      <w:marRight w:val="0"/>
      <w:marTop w:val="0"/>
      <w:marBottom w:val="0"/>
      <w:divBdr>
        <w:top w:val="none" w:sz="0" w:space="0" w:color="auto"/>
        <w:left w:val="none" w:sz="0" w:space="0" w:color="auto"/>
        <w:bottom w:val="none" w:sz="0" w:space="0" w:color="auto"/>
        <w:right w:val="none" w:sz="0" w:space="0" w:color="auto"/>
      </w:divBdr>
    </w:div>
    <w:div w:id="1995791628">
      <w:bodyDiv w:val="1"/>
      <w:marLeft w:val="0"/>
      <w:marRight w:val="0"/>
      <w:marTop w:val="0"/>
      <w:marBottom w:val="0"/>
      <w:divBdr>
        <w:top w:val="none" w:sz="0" w:space="0" w:color="auto"/>
        <w:left w:val="none" w:sz="0" w:space="0" w:color="auto"/>
        <w:bottom w:val="none" w:sz="0" w:space="0" w:color="auto"/>
        <w:right w:val="none" w:sz="0" w:space="0" w:color="auto"/>
      </w:divBdr>
    </w:div>
    <w:div w:id="1995793323">
      <w:bodyDiv w:val="1"/>
      <w:marLeft w:val="0"/>
      <w:marRight w:val="0"/>
      <w:marTop w:val="0"/>
      <w:marBottom w:val="0"/>
      <w:divBdr>
        <w:top w:val="none" w:sz="0" w:space="0" w:color="auto"/>
        <w:left w:val="none" w:sz="0" w:space="0" w:color="auto"/>
        <w:bottom w:val="none" w:sz="0" w:space="0" w:color="auto"/>
        <w:right w:val="none" w:sz="0" w:space="0" w:color="auto"/>
      </w:divBdr>
    </w:div>
    <w:div w:id="1995794942">
      <w:bodyDiv w:val="1"/>
      <w:marLeft w:val="0"/>
      <w:marRight w:val="0"/>
      <w:marTop w:val="0"/>
      <w:marBottom w:val="0"/>
      <w:divBdr>
        <w:top w:val="none" w:sz="0" w:space="0" w:color="auto"/>
        <w:left w:val="none" w:sz="0" w:space="0" w:color="auto"/>
        <w:bottom w:val="none" w:sz="0" w:space="0" w:color="auto"/>
        <w:right w:val="none" w:sz="0" w:space="0" w:color="auto"/>
      </w:divBdr>
    </w:div>
    <w:div w:id="1995985872">
      <w:bodyDiv w:val="1"/>
      <w:marLeft w:val="0"/>
      <w:marRight w:val="0"/>
      <w:marTop w:val="0"/>
      <w:marBottom w:val="0"/>
      <w:divBdr>
        <w:top w:val="none" w:sz="0" w:space="0" w:color="auto"/>
        <w:left w:val="none" w:sz="0" w:space="0" w:color="auto"/>
        <w:bottom w:val="none" w:sz="0" w:space="0" w:color="auto"/>
        <w:right w:val="none" w:sz="0" w:space="0" w:color="auto"/>
      </w:divBdr>
    </w:div>
    <w:div w:id="1996185175">
      <w:bodyDiv w:val="1"/>
      <w:marLeft w:val="0"/>
      <w:marRight w:val="0"/>
      <w:marTop w:val="0"/>
      <w:marBottom w:val="0"/>
      <w:divBdr>
        <w:top w:val="none" w:sz="0" w:space="0" w:color="auto"/>
        <w:left w:val="none" w:sz="0" w:space="0" w:color="auto"/>
        <w:bottom w:val="none" w:sz="0" w:space="0" w:color="auto"/>
        <w:right w:val="none" w:sz="0" w:space="0" w:color="auto"/>
      </w:divBdr>
    </w:div>
    <w:div w:id="1996227356">
      <w:bodyDiv w:val="1"/>
      <w:marLeft w:val="0"/>
      <w:marRight w:val="0"/>
      <w:marTop w:val="0"/>
      <w:marBottom w:val="0"/>
      <w:divBdr>
        <w:top w:val="none" w:sz="0" w:space="0" w:color="auto"/>
        <w:left w:val="none" w:sz="0" w:space="0" w:color="auto"/>
        <w:bottom w:val="none" w:sz="0" w:space="0" w:color="auto"/>
        <w:right w:val="none" w:sz="0" w:space="0" w:color="auto"/>
      </w:divBdr>
    </w:div>
    <w:div w:id="1996253647">
      <w:bodyDiv w:val="1"/>
      <w:marLeft w:val="0"/>
      <w:marRight w:val="0"/>
      <w:marTop w:val="0"/>
      <w:marBottom w:val="0"/>
      <w:divBdr>
        <w:top w:val="none" w:sz="0" w:space="0" w:color="auto"/>
        <w:left w:val="none" w:sz="0" w:space="0" w:color="auto"/>
        <w:bottom w:val="none" w:sz="0" w:space="0" w:color="auto"/>
        <w:right w:val="none" w:sz="0" w:space="0" w:color="auto"/>
      </w:divBdr>
    </w:div>
    <w:div w:id="1996256356">
      <w:bodyDiv w:val="1"/>
      <w:marLeft w:val="0"/>
      <w:marRight w:val="0"/>
      <w:marTop w:val="0"/>
      <w:marBottom w:val="0"/>
      <w:divBdr>
        <w:top w:val="none" w:sz="0" w:space="0" w:color="auto"/>
        <w:left w:val="none" w:sz="0" w:space="0" w:color="auto"/>
        <w:bottom w:val="none" w:sz="0" w:space="0" w:color="auto"/>
        <w:right w:val="none" w:sz="0" w:space="0" w:color="auto"/>
      </w:divBdr>
    </w:div>
    <w:div w:id="1996258086">
      <w:bodyDiv w:val="1"/>
      <w:marLeft w:val="0"/>
      <w:marRight w:val="0"/>
      <w:marTop w:val="0"/>
      <w:marBottom w:val="0"/>
      <w:divBdr>
        <w:top w:val="none" w:sz="0" w:space="0" w:color="auto"/>
        <w:left w:val="none" w:sz="0" w:space="0" w:color="auto"/>
        <w:bottom w:val="none" w:sz="0" w:space="0" w:color="auto"/>
        <w:right w:val="none" w:sz="0" w:space="0" w:color="auto"/>
      </w:divBdr>
    </w:div>
    <w:div w:id="1996302969">
      <w:bodyDiv w:val="1"/>
      <w:marLeft w:val="0"/>
      <w:marRight w:val="0"/>
      <w:marTop w:val="0"/>
      <w:marBottom w:val="0"/>
      <w:divBdr>
        <w:top w:val="none" w:sz="0" w:space="0" w:color="auto"/>
        <w:left w:val="none" w:sz="0" w:space="0" w:color="auto"/>
        <w:bottom w:val="none" w:sz="0" w:space="0" w:color="auto"/>
        <w:right w:val="none" w:sz="0" w:space="0" w:color="auto"/>
      </w:divBdr>
    </w:div>
    <w:div w:id="1996373361">
      <w:bodyDiv w:val="1"/>
      <w:marLeft w:val="0"/>
      <w:marRight w:val="0"/>
      <w:marTop w:val="0"/>
      <w:marBottom w:val="0"/>
      <w:divBdr>
        <w:top w:val="none" w:sz="0" w:space="0" w:color="auto"/>
        <w:left w:val="none" w:sz="0" w:space="0" w:color="auto"/>
        <w:bottom w:val="none" w:sz="0" w:space="0" w:color="auto"/>
        <w:right w:val="none" w:sz="0" w:space="0" w:color="auto"/>
      </w:divBdr>
    </w:div>
    <w:div w:id="1996374516">
      <w:bodyDiv w:val="1"/>
      <w:marLeft w:val="0"/>
      <w:marRight w:val="0"/>
      <w:marTop w:val="0"/>
      <w:marBottom w:val="0"/>
      <w:divBdr>
        <w:top w:val="none" w:sz="0" w:space="0" w:color="auto"/>
        <w:left w:val="none" w:sz="0" w:space="0" w:color="auto"/>
        <w:bottom w:val="none" w:sz="0" w:space="0" w:color="auto"/>
        <w:right w:val="none" w:sz="0" w:space="0" w:color="auto"/>
      </w:divBdr>
    </w:div>
    <w:div w:id="1996563565">
      <w:bodyDiv w:val="1"/>
      <w:marLeft w:val="0"/>
      <w:marRight w:val="0"/>
      <w:marTop w:val="0"/>
      <w:marBottom w:val="0"/>
      <w:divBdr>
        <w:top w:val="none" w:sz="0" w:space="0" w:color="auto"/>
        <w:left w:val="none" w:sz="0" w:space="0" w:color="auto"/>
        <w:bottom w:val="none" w:sz="0" w:space="0" w:color="auto"/>
        <w:right w:val="none" w:sz="0" w:space="0" w:color="auto"/>
      </w:divBdr>
    </w:div>
    <w:div w:id="1996647072">
      <w:bodyDiv w:val="1"/>
      <w:marLeft w:val="0"/>
      <w:marRight w:val="0"/>
      <w:marTop w:val="0"/>
      <w:marBottom w:val="0"/>
      <w:divBdr>
        <w:top w:val="none" w:sz="0" w:space="0" w:color="auto"/>
        <w:left w:val="none" w:sz="0" w:space="0" w:color="auto"/>
        <w:bottom w:val="none" w:sz="0" w:space="0" w:color="auto"/>
        <w:right w:val="none" w:sz="0" w:space="0" w:color="auto"/>
      </w:divBdr>
    </w:div>
    <w:div w:id="1996685447">
      <w:bodyDiv w:val="1"/>
      <w:marLeft w:val="0"/>
      <w:marRight w:val="0"/>
      <w:marTop w:val="0"/>
      <w:marBottom w:val="0"/>
      <w:divBdr>
        <w:top w:val="none" w:sz="0" w:space="0" w:color="auto"/>
        <w:left w:val="none" w:sz="0" w:space="0" w:color="auto"/>
        <w:bottom w:val="none" w:sz="0" w:space="0" w:color="auto"/>
        <w:right w:val="none" w:sz="0" w:space="0" w:color="auto"/>
      </w:divBdr>
    </w:div>
    <w:div w:id="1996756535">
      <w:bodyDiv w:val="1"/>
      <w:marLeft w:val="0"/>
      <w:marRight w:val="0"/>
      <w:marTop w:val="0"/>
      <w:marBottom w:val="0"/>
      <w:divBdr>
        <w:top w:val="none" w:sz="0" w:space="0" w:color="auto"/>
        <w:left w:val="none" w:sz="0" w:space="0" w:color="auto"/>
        <w:bottom w:val="none" w:sz="0" w:space="0" w:color="auto"/>
        <w:right w:val="none" w:sz="0" w:space="0" w:color="auto"/>
      </w:divBdr>
    </w:div>
    <w:div w:id="1996835945">
      <w:bodyDiv w:val="1"/>
      <w:marLeft w:val="0"/>
      <w:marRight w:val="0"/>
      <w:marTop w:val="0"/>
      <w:marBottom w:val="0"/>
      <w:divBdr>
        <w:top w:val="none" w:sz="0" w:space="0" w:color="auto"/>
        <w:left w:val="none" w:sz="0" w:space="0" w:color="auto"/>
        <w:bottom w:val="none" w:sz="0" w:space="0" w:color="auto"/>
        <w:right w:val="none" w:sz="0" w:space="0" w:color="auto"/>
      </w:divBdr>
    </w:div>
    <w:div w:id="1996838792">
      <w:bodyDiv w:val="1"/>
      <w:marLeft w:val="0"/>
      <w:marRight w:val="0"/>
      <w:marTop w:val="0"/>
      <w:marBottom w:val="0"/>
      <w:divBdr>
        <w:top w:val="none" w:sz="0" w:space="0" w:color="auto"/>
        <w:left w:val="none" w:sz="0" w:space="0" w:color="auto"/>
        <w:bottom w:val="none" w:sz="0" w:space="0" w:color="auto"/>
        <w:right w:val="none" w:sz="0" w:space="0" w:color="auto"/>
      </w:divBdr>
    </w:div>
    <w:div w:id="1996908277">
      <w:bodyDiv w:val="1"/>
      <w:marLeft w:val="0"/>
      <w:marRight w:val="0"/>
      <w:marTop w:val="0"/>
      <w:marBottom w:val="0"/>
      <w:divBdr>
        <w:top w:val="none" w:sz="0" w:space="0" w:color="auto"/>
        <w:left w:val="none" w:sz="0" w:space="0" w:color="auto"/>
        <w:bottom w:val="none" w:sz="0" w:space="0" w:color="auto"/>
        <w:right w:val="none" w:sz="0" w:space="0" w:color="auto"/>
      </w:divBdr>
    </w:div>
    <w:div w:id="1996908848">
      <w:bodyDiv w:val="1"/>
      <w:marLeft w:val="0"/>
      <w:marRight w:val="0"/>
      <w:marTop w:val="0"/>
      <w:marBottom w:val="0"/>
      <w:divBdr>
        <w:top w:val="none" w:sz="0" w:space="0" w:color="auto"/>
        <w:left w:val="none" w:sz="0" w:space="0" w:color="auto"/>
        <w:bottom w:val="none" w:sz="0" w:space="0" w:color="auto"/>
        <w:right w:val="none" w:sz="0" w:space="0" w:color="auto"/>
      </w:divBdr>
    </w:div>
    <w:div w:id="1997176506">
      <w:bodyDiv w:val="1"/>
      <w:marLeft w:val="0"/>
      <w:marRight w:val="0"/>
      <w:marTop w:val="0"/>
      <w:marBottom w:val="0"/>
      <w:divBdr>
        <w:top w:val="none" w:sz="0" w:space="0" w:color="auto"/>
        <w:left w:val="none" w:sz="0" w:space="0" w:color="auto"/>
        <w:bottom w:val="none" w:sz="0" w:space="0" w:color="auto"/>
        <w:right w:val="none" w:sz="0" w:space="0" w:color="auto"/>
      </w:divBdr>
    </w:div>
    <w:div w:id="1997342054">
      <w:bodyDiv w:val="1"/>
      <w:marLeft w:val="0"/>
      <w:marRight w:val="0"/>
      <w:marTop w:val="0"/>
      <w:marBottom w:val="0"/>
      <w:divBdr>
        <w:top w:val="none" w:sz="0" w:space="0" w:color="auto"/>
        <w:left w:val="none" w:sz="0" w:space="0" w:color="auto"/>
        <w:bottom w:val="none" w:sz="0" w:space="0" w:color="auto"/>
        <w:right w:val="none" w:sz="0" w:space="0" w:color="auto"/>
      </w:divBdr>
    </w:div>
    <w:div w:id="1997414517">
      <w:bodyDiv w:val="1"/>
      <w:marLeft w:val="0"/>
      <w:marRight w:val="0"/>
      <w:marTop w:val="0"/>
      <w:marBottom w:val="0"/>
      <w:divBdr>
        <w:top w:val="none" w:sz="0" w:space="0" w:color="auto"/>
        <w:left w:val="none" w:sz="0" w:space="0" w:color="auto"/>
        <w:bottom w:val="none" w:sz="0" w:space="0" w:color="auto"/>
        <w:right w:val="none" w:sz="0" w:space="0" w:color="auto"/>
      </w:divBdr>
    </w:div>
    <w:div w:id="1997568871">
      <w:bodyDiv w:val="1"/>
      <w:marLeft w:val="0"/>
      <w:marRight w:val="0"/>
      <w:marTop w:val="0"/>
      <w:marBottom w:val="0"/>
      <w:divBdr>
        <w:top w:val="none" w:sz="0" w:space="0" w:color="auto"/>
        <w:left w:val="none" w:sz="0" w:space="0" w:color="auto"/>
        <w:bottom w:val="none" w:sz="0" w:space="0" w:color="auto"/>
        <w:right w:val="none" w:sz="0" w:space="0" w:color="auto"/>
      </w:divBdr>
    </w:div>
    <w:div w:id="1997681235">
      <w:bodyDiv w:val="1"/>
      <w:marLeft w:val="0"/>
      <w:marRight w:val="0"/>
      <w:marTop w:val="0"/>
      <w:marBottom w:val="0"/>
      <w:divBdr>
        <w:top w:val="none" w:sz="0" w:space="0" w:color="auto"/>
        <w:left w:val="none" w:sz="0" w:space="0" w:color="auto"/>
        <w:bottom w:val="none" w:sz="0" w:space="0" w:color="auto"/>
        <w:right w:val="none" w:sz="0" w:space="0" w:color="auto"/>
      </w:divBdr>
    </w:div>
    <w:div w:id="1997758305">
      <w:bodyDiv w:val="1"/>
      <w:marLeft w:val="0"/>
      <w:marRight w:val="0"/>
      <w:marTop w:val="0"/>
      <w:marBottom w:val="0"/>
      <w:divBdr>
        <w:top w:val="none" w:sz="0" w:space="0" w:color="auto"/>
        <w:left w:val="none" w:sz="0" w:space="0" w:color="auto"/>
        <w:bottom w:val="none" w:sz="0" w:space="0" w:color="auto"/>
        <w:right w:val="none" w:sz="0" w:space="0" w:color="auto"/>
      </w:divBdr>
    </w:div>
    <w:div w:id="1997800471">
      <w:bodyDiv w:val="1"/>
      <w:marLeft w:val="0"/>
      <w:marRight w:val="0"/>
      <w:marTop w:val="0"/>
      <w:marBottom w:val="0"/>
      <w:divBdr>
        <w:top w:val="none" w:sz="0" w:space="0" w:color="auto"/>
        <w:left w:val="none" w:sz="0" w:space="0" w:color="auto"/>
        <w:bottom w:val="none" w:sz="0" w:space="0" w:color="auto"/>
        <w:right w:val="none" w:sz="0" w:space="0" w:color="auto"/>
      </w:divBdr>
    </w:div>
    <w:div w:id="1997801336">
      <w:bodyDiv w:val="1"/>
      <w:marLeft w:val="0"/>
      <w:marRight w:val="0"/>
      <w:marTop w:val="0"/>
      <w:marBottom w:val="0"/>
      <w:divBdr>
        <w:top w:val="none" w:sz="0" w:space="0" w:color="auto"/>
        <w:left w:val="none" w:sz="0" w:space="0" w:color="auto"/>
        <w:bottom w:val="none" w:sz="0" w:space="0" w:color="auto"/>
        <w:right w:val="none" w:sz="0" w:space="0" w:color="auto"/>
      </w:divBdr>
    </w:div>
    <w:div w:id="1997950611">
      <w:bodyDiv w:val="1"/>
      <w:marLeft w:val="0"/>
      <w:marRight w:val="0"/>
      <w:marTop w:val="0"/>
      <w:marBottom w:val="0"/>
      <w:divBdr>
        <w:top w:val="none" w:sz="0" w:space="0" w:color="auto"/>
        <w:left w:val="none" w:sz="0" w:space="0" w:color="auto"/>
        <w:bottom w:val="none" w:sz="0" w:space="0" w:color="auto"/>
        <w:right w:val="none" w:sz="0" w:space="0" w:color="auto"/>
      </w:divBdr>
    </w:div>
    <w:div w:id="1997953926">
      <w:bodyDiv w:val="1"/>
      <w:marLeft w:val="0"/>
      <w:marRight w:val="0"/>
      <w:marTop w:val="0"/>
      <w:marBottom w:val="0"/>
      <w:divBdr>
        <w:top w:val="none" w:sz="0" w:space="0" w:color="auto"/>
        <w:left w:val="none" w:sz="0" w:space="0" w:color="auto"/>
        <w:bottom w:val="none" w:sz="0" w:space="0" w:color="auto"/>
        <w:right w:val="none" w:sz="0" w:space="0" w:color="auto"/>
      </w:divBdr>
    </w:div>
    <w:div w:id="1997997385">
      <w:bodyDiv w:val="1"/>
      <w:marLeft w:val="0"/>
      <w:marRight w:val="0"/>
      <w:marTop w:val="0"/>
      <w:marBottom w:val="0"/>
      <w:divBdr>
        <w:top w:val="none" w:sz="0" w:space="0" w:color="auto"/>
        <w:left w:val="none" w:sz="0" w:space="0" w:color="auto"/>
        <w:bottom w:val="none" w:sz="0" w:space="0" w:color="auto"/>
        <w:right w:val="none" w:sz="0" w:space="0" w:color="auto"/>
      </w:divBdr>
    </w:div>
    <w:div w:id="1997998516">
      <w:bodyDiv w:val="1"/>
      <w:marLeft w:val="0"/>
      <w:marRight w:val="0"/>
      <w:marTop w:val="0"/>
      <w:marBottom w:val="0"/>
      <w:divBdr>
        <w:top w:val="none" w:sz="0" w:space="0" w:color="auto"/>
        <w:left w:val="none" w:sz="0" w:space="0" w:color="auto"/>
        <w:bottom w:val="none" w:sz="0" w:space="0" w:color="auto"/>
        <w:right w:val="none" w:sz="0" w:space="0" w:color="auto"/>
      </w:divBdr>
    </w:div>
    <w:div w:id="1998075524">
      <w:bodyDiv w:val="1"/>
      <w:marLeft w:val="0"/>
      <w:marRight w:val="0"/>
      <w:marTop w:val="0"/>
      <w:marBottom w:val="0"/>
      <w:divBdr>
        <w:top w:val="none" w:sz="0" w:space="0" w:color="auto"/>
        <w:left w:val="none" w:sz="0" w:space="0" w:color="auto"/>
        <w:bottom w:val="none" w:sz="0" w:space="0" w:color="auto"/>
        <w:right w:val="none" w:sz="0" w:space="0" w:color="auto"/>
      </w:divBdr>
    </w:div>
    <w:div w:id="1998146081">
      <w:bodyDiv w:val="1"/>
      <w:marLeft w:val="0"/>
      <w:marRight w:val="0"/>
      <w:marTop w:val="0"/>
      <w:marBottom w:val="0"/>
      <w:divBdr>
        <w:top w:val="none" w:sz="0" w:space="0" w:color="auto"/>
        <w:left w:val="none" w:sz="0" w:space="0" w:color="auto"/>
        <w:bottom w:val="none" w:sz="0" w:space="0" w:color="auto"/>
        <w:right w:val="none" w:sz="0" w:space="0" w:color="auto"/>
      </w:divBdr>
    </w:div>
    <w:div w:id="1998219593">
      <w:bodyDiv w:val="1"/>
      <w:marLeft w:val="0"/>
      <w:marRight w:val="0"/>
      <w:marTop w:val="0"/>
      <w:marBottom w:val="0"/>
      <w:divBdr>
        <w:top w:val="none" w:sz="0" w:space="0" w:color="auto"/>
        <w:left w:val="none" w:sz="0" w:space="0" w:color="auto"/>
        <w:bottom w:val="none" w:sz="0" w:space="0" w:color="auto"/>
        <w:right w:val="none" w:sz="0" w:space="0" w:color="auto"/>
      </w:divBdr>
    </w:div>
    <w:div w:id="1998222988">
      <w:bodyDiv w:val="1"/>
      <w:marLeft w:val="0"/>
      <w:marRight w:val="0"/>
      <w:marTop w:val="0"/>
      <w:marBottom w:val="0"/>
      <w:divBdr>
        <w:top w:val="none" w:sz="0" w:space="0" w:color="auto"/>
        <w:left w:val="none" w:sz="0" w:space="0" w:color="auto"/>
        <w:bottom w:val="none" w:sz="0" w:space="0" w:color="auto"/>
        <w:right w:val="none" w:sz="0" w:space="0" w:color="auto"/>
      </w:divBdr>
    </w:div>
    <w:div w:id="1998259780">
      <w:bodyDiv w:val="1"/>
      <w:marLeft w:val="0"/>
      <w:marRight w:val="0"/>
      <w:marTop w:val="0"/>
      <w:marBottom w:val="0"/>
      <w:divBdr>
        <w:top w:val="none" w:sz="0" w:space="0" w:color="auto"/>
        <w:left w:val="none" w:sz="0" w:space="0" w:color="auto"/>
        <w:bottom w:val="none" w:sz="0" w:space="0" w:color="auto"/>
        <w:right w:val="none" w:sz="0" w:space="0" w:color="auto"/>
      </w:divBdr>
    </w:div>
    <w:div w:id="1998335339">
      <w:bodyDiv w:val="1"/>
      <w:marLeft w:val="0"/>
      <w:marRight w:val="0"/>
      <w:marTop w:val="0"/>
      <w:marBottom w:val="0"/>
      <w:divBdr>
        <w:top w:val="none" w:sz="0" w:space="0" w:color="auto"/>
        <w:left w:val="none" w:sz="0" w:space="0" w:color="auto"/>
        <w:bottom w:val="none" w:sz="0" w:space="0" w:color="auto"/>
        <w:right w:val="none" w:sz="0" w:space="0" w:color="auto"/>
      </w:divBdr>
    </w:div>
    <w:div w:id="1998343221">
      <w:bodyDiv w:val="1"/>
      <w:marLeft w:val="0"/>
      <w:marRight w:val="0"/>
      <w:marTop w:val="0"/>
      <w:marBottom w:val="0"/>
      <w:divBdr>
        <w:top w:val="none" w:sz="0" w:space="0" w:color="auto"/>
        <w:left w:val="none" w:sz="0" w:space="0" w:color="auto"/>
        <w:bottom w:val="none" w:sz="0" w:space="0" w:color="auto"/>
        <w:right w:val="none" w:sz="0" w:space="0" w:color="auto"/>
      </w:divBdr>
    </w:div>
    <w:div w:id="1998413882">
      <w:bodyDiv w:val="1"/>
      <w:marLeft w:val="0"/>
      <w:marRight w:val="0"/>
      <w:marTop w:val="0"/>
      <w:marBottom w:val="0"/>
      <w:divBdr>
        <w:top w:val="none" w:sz="0" w:space="0" w:color="auto"/>
        <w:left w:val="none" w:sz="0" w:space="0" w:color="auto"/>
        <w:bottom w:val="none" w:sz="0" w:space="0" w:color="auto"/>
        <w:right w:val="none" w:sz="0" w:space="0" w:color="auto"/>
      </w:divBdr>
    </w:div>
    <w:div w:id="1998457724">
      <w:bodyDiv w:val="1"/>
      <w:marLeft w:val="0"/>
      <w:marRight w:val="0"/>
      <w:marTop w:val="0"/>
      <w:marBottom w:val="0"/>
      <w:divBdr>
        <w:top w:val="none" w:sz="0" w:space="0" w:color="auto"/>
        <w:left w:val="none" w:sz="0" w:space="0" w:color="auto"/>
        <w:bottom w:val="none" w:sz="0" w:space="0" w:color="auto"/>
        <w:right w:val="none" w:sz="0" w:space="0" w:color="auto"/>
      </w:divBdr>
    </w:div>
    <w:div w:id="1998529626">
      <w:bodyDiv w:val="1"/>
      <w:marLeft w:val="0"/>
      <w:marRight w:val="0"/>
      <w:marTop w:val="0"/>
      <w:marBottom w:val="0"/>
      <w:divBdr>
        <w:top w:val="none" w:sz="0" w:space="0" w:color="auto"/>
        <w:left w:val="none" w:sz="0" w:space="0" w:color="auto"/>
        <w:bottom w:val="none" w:sz="0" w:space="0" w:color="auto"/>
        <w:right w:val="none" w:sz="0" w:space="0" w:color="auto"/>
      </w:divBdr>
    </w:div>
    <w:div w:id="1998605411">
      <w:bodyDiv w:val="1"/>
      <w:marLeft w:val="0"/>
      <w:marRight w:val="0"/>
      <w:marTop w:val="0"/>
      <w:marBottom w:val="0"/>
      <w:divBdr>
        <w:top w:val="none" w:sz="0" w:space="0" w:color="auto"/>
        <w:left w:val="none" w:sz="0" w:space="0" w:color="auto"/>
        <w:bottom w:val="none" w:sz="0" w:space="0" w:color="auto"/>
        <w:right w:val="none" w:sz="0" w:space="0" w:color="auto"/>
      </w:divBdr>
    </w:div>
    <w:div w:id="1998683809">
      <w:bodyDiv w:val="1"/>
      <w:marLeft w:val="0"/>
      <w:marRight w:val="0"/>
      <w:marTop w:val="0"/>
      <w:marBottom w:val="0"/>
      <w:divBdr>
        <w:top w:val="none" w:sz="0" w:space="0" w:color="auto"/>
        <w:left w:val="none" w:sz="0" w:space="0" w:color="auto"/>
        <w:bottom w:val="none" w:sz="0" w:space="0" w:color="auto"/>
        <w:right w:val="none" w:sz="0" w:space="0" w:color="auto"/>
      </w:divBdr>
    </w:div>
    <w:div w:id="1998731101">
      <w:bodyDiv w:val="1"/>
      <w:marLeft w:val="0"/>
      <w:marRight w:val="0"/>
      <w:marTop w:val="0"/>
      <w:marBottom w:val="0"/>
      <w:divBdr>
        <w:top w:val="none" w:sz="0" w:space="0" w:color="auto"/>
        <w:left w:val="none" w:sz="0" w:space="0" w:color="auto"/>
        <w:bottom w:val="none" w:sz="0" w:space="0" w:color="auto"/>
        <w:right w:val="none" w:sz="0" w:space="0" w:color="auto"/>
      </w:divBdr>
    </w:div>
    <w:div w:id="1998797566">
      <w:bodyDiv w:val="1"/>
      <w:marLeft w:val="0"/>
      <w:marRight w:val="0"/>
      <w:marTop w:val="0"/>
      <w:marBottom w:val="0"/>
      <w:divBdr>
        <w:top w:val="none" w:sz="0" w:space="0" w:color="auto"/>
        <w:left w:val="none" w:sz="0" w:space="0" w:color="auto"/>
        <w:bottom w:val="none" w:sz="0" w:space="0" w:color="auto"/>
        <w:right w:val="none" w:sz="0" w:space="0" w:color="auto"/>
      </w:divBdr>
    </w:div>
    <w:div w:id="1998799473">
      <w:bodyDiv w:val="1"/>
      <w:marLeft w:val="0"/>
      <w:marRight w:val="0"/>
      <w:marTop w:val="0"/>
      <w:marBottom w:val="0"/>
      <w:divBdr>
        <w:top w:val="none" w:sz="0" w:space="0" w:color="auto"/>
        <w:left w:val="none" w:sz="0" w:space="0" w:color="auto"/>
        <w:bottom w:val="none" w:sz="0" w:space="0" w:color="auto"/>
        <w:right w:val="none" w:sz="0" w:space="0" w:color="auto"/>
      </w:divBdr>
    </w:div>
    <w:div w:id="1998799928">
      <w:bodyDiv w:val="1"/>
      <w:marLeft w:val="0"/>
      <w:marRight w:val="0"/>
      <w:marTop w:val="0"/>
      <w:marBottom w:val="0"/>
      <w:divBdr>
        <w:top w:val="none" w:sz="0" w:space="0" w:color="auto"/>
        <w:left w:val="none" w:sz="0" w:space="0" w:color="auto"/>
        <w:bottom w:val="none" w:sz="0" w:space="0" w:color="auto"/>
        <w:right w:val="none" w:sz="0" w:space="0" w:color="auto"/>
      </w:divBdr>
    </w:div>
    <w:div w:id="1998994276">
      <w:bodyDiv w:val="1"/>
      <w:marLeft w:val="0"/>
      <w:marRight w:val="0"/>
      <w:marTop w:val="0"/>
      <w:marBottom w:val="0"/>
      <w:divBdr>
        <w:top w:val="none" w:sz="0" w:space="0" w:color="auto"/>
        <w:left w:val="none" w:sz="0" w:space="0" w:color="auto"/>
        <w:bottom w:val="none" w:sz="0" w:space="0" w:color="auto"/>
        <w:right w:val="none" w:sz="0" w:space="0" w:color="auto"/>
      </w:divBdr>
    </w:div>
    <w:div w:id="1998996095">
      <w:bodyDiv w:val="1"/>
      <w:marLeft w:val="0"/>
      <w:marRight w:val="0"/>
      <w:marTop w:val="0"/>
      <w:marBottom w:val="0"/>
      <w:divBdr>
        <w:top w:val="none" w:sz="0" w:space="0" w:color="auto"/>
        <w:left w:val="none" w:sz="0" w:space="0" w:color="auto"/>
        <w:bottom w:val="none" w:sz="0" w:space="0" w:color="auto"/>
        <w:right w:val="none" w:sz="0" w:space="0" w:color="auto"/>
      </w:divBdr>
    </w:div>
    <w:div w:id="1999070597">
      <w:bodyDiv w:val="1"/>
      <w:marLeft w:val="0"/>
      <w:marRight w:val="0"/>
      <w:marTop w:val="0"/>
      <w:marBottom w:val="0"/>
      <w:divBdr>
        <w:top w:val="none" w:sz="0" w:space="0" w:color="auto"/>
        <w:left w:val="none" w:sz="0" w:space="0" w:color="auto"/>
        <w:bottom w:val="none" w:sz="0" w:space="0" w:color="auto"/>
        <w:right w:val="none" w:sz="0" w:space="0" w:color="auto"/>
      </w:divBdr>
    </w:div>
    <w:div w:id="1999185517">
      <w:bodyDiv w:val="1"/>
      <w:marLeft w:val="0"/>
      <w:marRight w:val="0"/>
      <w:marTop w:val="0"/>
      <w:marBottom w:val="0"/>
      <w:divBdr>
        <w:top w:val="none" w:sz="0" w:space="0" w:color="auto"/>
        <w:left w:val="none" w:sz="0" w:space="0" w:color="auto"/>
        <w:bottom w:val="none" w:sz="0" w:space="0" w:color="auto"/>
        <w:right w:val="none" w:sz="0" w:space="0" w:color="auto"/>
      </w:divBdr>
    </w:div>
    <w:div w:id="1999187698">
      <w:bodyDiv w:val="1"/>
      <w:marLeft w:val="0"/>
      <w:marRight w:val="0"/>
      <w:marTop w:val="0"/>
      <w:marBottom w:val="0"/>
      <w:divBdr>
        <w:top w:val="none" w:sz="0" w:space="0" w:color="auto"/>
        <w:left w:val="none" w:sz="0" w:space="0" w:color="auto"/>
        <w:bottom w:val="none" w:sz="0" w:space="0" w:color="auto"/>
        <w:right w:val="none" w:sz="0" w:space="0" w:color="auto"/>
      </w:divBdr>
    </w:div>
    <w:div w:id="1999190699">
      <w:bodyDiv w:val="1"/>
      <w:marLeft w:val="0"/>
      <w:marRight w:val="0"/>
      <w:marTop w:val="0"/>
      <w:marBottom w:val="0"/>
      <w:divBdr>
        <w:top w:val="none" w:sz="0" w:space="0" w:color="auto"/>
        <w:left w:val="none" w:sz="0" w:space="0" w:color="auto"/>
        <w:bottom w:val="none" w:sz="0" w:space="0" w:color="auto"/>
        <w:right w:val="none" w:sz="0" w:space="0" w:color="auto"/>
      </w:divBdr>
    </w:div>
    <w:div w:id="1999259295">
      <w:bodyDiv w:val="1"/>
      <w:marLeft w:val="0"/>
      <w:marRight w:val="0"/>
      <w:marTop w:val="0"/>
      <w:marBottom w:val="0"/>
      <w:divBdr>
        <w:top w:val="none" w:sz="0" w:space="0" w:color="auto"/>
        <w:left w:val="none" w:sz="0" w:space="0" w:color="auto"/>
        <w:bottom w:val="none" w:sz="0" w:space="0" w:color="auto"/>
        <w:right w:val="none" w:sz="0" w:space="0" w:color="auto"/>
      </w:divBdr>
    </w:div>
    <w:div w:id="1999308985">
      <w:bodyDiv w:val="1"/>
      <w:marLeft w:val="0"/>
      <w:marRight w:val="0"/>
      <w:marTop w:val="0"/>
      <w:marBottom w:val="0"/>
      <w:divBdr>
        <w:top w:val="none" w:sz="0" w:space="0" w:color="auto"/>
        <w:left w:val="none" w:sz="0" w:space="0" w:color="auto"/>
        <w:bottom w:val="none" w:sz="0" w:space="0" w:color="auto"/>
        <w:right w:val="none" w:sz="0" w:space="0" w:color="auto"/>
      </w:divBdr>
    </w:div>
    <w:div w:id="1999310940">
      <w:bodyDiv w:val="1"/>
      <w:marLeft w:val="0"/>
      <w:marRight w:val="0"/>
      <w:marTop w:val="0"/>
      <w:marBottom w:val="0"/>
      <w:divBdr>
        <w:top w:val="none" w:sz="0" w:space="0" w:color="auto"/>
        <w:left w:val="none" w:sz="0" w:space="0" w:color="auto"/>
        <w:bottom w:val="none" w:sz="0" w:space="0" w:color="auto"/>
        <w:right w:val="none" w:sz="0" w:space="0" w:color="auto"/>
      </w:divBdr>
    </w:div>
    <w:div w:id="1999334851">
      <w:bodyDiv w:val="1"/>
      <w:marLeft w:val="0"/>
      <w:marRight w:val="0"/>
      <w:marTop w:val="0"/>
      <w:marBottom w:val="0"/>
      <w:divBdr>
        <w:top w:val="none" w:sz="0" w:space="0" w:color="auto"/>
        <w:left w:val="none" w:sz="0" w:space="0" w:color="auto"/>
        <w:bottom w:val="none" w:sz="0" w:space="0" w:color="auto"/>
        <w:right w:val="none" w:sz="0" w:space="0" w:color="auto"/>
      </w:divBdr>
    </w:div>
    <w:div w:id="1999383127">
      <w:bodyDiv w:val="1"/>
      <w:marLeft w:val="0"/>
      <w:marRight w:val="0"/>
      <w:marTop w:val="0"/>
      <w:marBottom w:val="0"/>
      <w:divBdr>
        <w:top w:val="none" w:sz="0" w:space="0" w:color="auto"/>
        <w:left w:val="none" w:sz="0" w:space="0" w:color="auto"/>
        <w:bottom w:val="none" w:sz="0" w:space="0" w:color="auto"/>
        <w:right w:val="none" w:sz="0" w:space="0" w:color="auto"/>
      </w:divBdr>
    </w:div>
    <w:div w:id="1999459359">
      <w:bodyDiv w:val="1"/>
      <w:marLeft w:val="0"/>
      <w:marRight w:val="0"/>
      <w:marTop w:val="0"/>
      <w:marBottom w:val="0"/>
      <w:divBdr>
        <w:top w:val="none" w:sz="0" w:space="0" w:color="auto"/>
        <w:left w:val="none" w:sz="0" w:space="0" w:color="auto"/>
        <w:bottom w:val="none" w:sz="0" w:space="0" w:color="auto"/>
        <w:right w:val="none" w:sz="0" w:space="0" w:color="auto"/>
      </w:divBdr>
    </w:div>
    <w:div w:id="1999504164">
      <w:bodyDiv w:val="1"/>
      <w:marLeft w:val="0"/>
      <w:marRight w:val="0"/>
      <w:marTop w:val="0"/>
      <w:marBottom w:val="0"/>
      <w:divBdr>
        <w:top w:val="none" w:sz="0" w:space="0" w:color="auto"/>
        <w:left w:val="none" w:sz="0" w:space="0" w:color="auto"/>
        <w:bottom w:val="none" w:sz="0" w:space="0" w:color="auto"/>
        <w:right w:val="none" w:sz="0" w:space="0" w:color="auto"/>
      </w:divBdr>
    </w:div>
    <w:div w:id="1999722957">
      <w:bodyDiv w:val="1"/>
      <w:marLeft w:val="0"/>
      <w:marRight w:val="0"/>
      <w:marTop w:val="0"/>
      <w:marBottom w:val="0"/>
      <w:divBdr>
        <w:top w:val="none" w:sz="0" w:space="0" w:color="auto"/>
        <w:left w:val="none" w:sz="0" w:space="0" w:color="auto"/>
        <w:bottom w:val="none" w:sz="0" w:space="0" w:color="auto"/>
        <w:right w:val="none" w:sz="0" w:space="0" w:color="auto"/>
      </w:divBdr>
    </w:div>
    <w:div w:id="1999765509">
      <w:bodyDiv w:val="1"/>
      <w:marLeft w:val="0"/>
      <w:marRight w:val="0"/>
      <w:marTop w:val="0"/>
      <w:marBottom w:val="0"/>
      <w:divBdr>
        <w:top w:val="none" w:sz="0" w:space="0" w:color="auto"/>
        <w:left w:val="none" w:sz="0" w:space="0" w:color="auto"/>
        <w:bottom w:val="none" w:sz="0" w:space="0" w:color="auto"/>
        <w:right w:val="none" w:sz="0" w:space="0" w:color="auto"/>
      </w:divBdr>
    </w:div>
    <w:div w:id="1999768278">
      <w:bodyDiv w:val="1"/>
      <w:marLeft w:val="0"/>
      <w:marRight w:val="0"/>
      <w:marTop w:val="0"/>
      <w:marBottom w:val="0"/>
      <w:divBdr>
        <w:top w:val="none" w:sz="0" w:space="0" w:color="auto"/>
        <w:left w:val="none" w:sz="0" w:space="0" w:color="auto"/>
        <w:bottom w:val="none" w:sz="0" w:space="0" w:color="auto"/>
        <w:right w:val="none" w:sz="0" w:space="0" w:color="auto"/>
      </w:divBdr>
    </w:div>
    <w:div w:id="1999770775">
      <w:bodyDiv w:val="1"/>
      <w:marLeft w:val="0"/>
      <w:marRight w:val="0"/>
      <w:marTop w:val="0"/>
      <w:marBottom w:val="0"/>
      <w:divBdr>
        <w:top w:val="none" w:sz="0" w:space="0" w:color="auto"/>
        <w:left w:val="none" w:sz="0" w:space="0" w:color="auto"/>
        <w:bottom w:val="none" w:sz="0" w:space="0" w:color="auto"/>
        <w:right w:val="none" w:sz="0" w:space="0" w:color="auto"/>
      </w:divBdr>
    </w:div>
    <w:div w:id="1999797780">
      <w:bodyDiv w:val="1"/>
      <w:marLeft w:val="0"/>
      <w:marRight w:val="0"/>
      <w:marTop w:val="0"/>
      <w:marBottom w:val="0"/>
      <w:divBdr>
        <w:top w:val="none" w:sz="0" w:space="0" w:color="auto"/>
        <w:left w:val="none" w:sz="0" w:space="0" w:color="auto"/>
        <w:bottom w:val="none" w:sz="0" w:space="0" w:color="auto"/>
        <w:right w:val="none" w:sz="0" w:space="0" w:color="auto"/>
      </w:divBdr>
    </w:div>
    <w:div w:id="1999844459">
      <w:bodyDiv w:val="1"/>
      <w:marLeft w:val="0"/>
      <w:marRight w:val="0"/>
      <w:marTop w:val="0"/>
      <w:marBottom w:val="0"/>
      <w:divBdr>
        <w:top w:val="none" w:sz="0" w:space="0" w:color="auto"/>
        <w:left w:val="none" w:sz="0" w:space="0" w:color="auto"/>
        <w:bottom w:val="none" w:sz="0" w:space="0" w:color="auto"/>
        <w:right w:val="none" w:sz="0" w:space="0" w:color="auto"/>
      </w:divBdr>
    </w:div>
    <w:div w:id="1999964828">
      <w:bodyDiv w:val="1"/>
      <w:marLeft w:val="0"/>
      <w:marRight w:val="0"/>
      <w:marTop w:val="0"/>
      <w:marBottom w:val="0"/>
      <w:divBdr>
        <w:top w:val="none" w:sz="0" w:space="0" w:color="auto"/>
        <w:left w:val="none" w:sz="0" w:space="0" w:color="auto"/>
        <w:bottom w:val="none" w:sz="0" w:space="0" w:color="auto"/>
        <w:right w:val="none" w:sz="0" w:space="0" w:color="auto"/>
      </w:divBdr>
    </w:div>
    <w:div w:id="1999965027">
      <w:bodyDiv w:val="1"/>
      <w:marLeft w:val="0"/>
      <w:marRight w:val="0"/>
      <w:marTop w:val="0"/>
      <w:marBottom w:val="0"/>
      <w:divBdr>
        <w:top w:val="none" w:sz="0" w:space="0" w:color="auto"/>
        <w:left w:val="none" w:sz="0" w:space="0" w:color="auto"/>
        <w:bottom w:val="none" w:sz="0" w:space="0" w:color="auto"/>
        <w:right w:val="none" w:sz="0" w:space="0" w:color="auto"/>
      </w:divBdr>
    </w:div>
    <w:div w:id="2000040483">
      <w:bodyDiv w:val="1"/>
      <w:marLeft w:val="0"/>
      <w:marRight w:val="0"/>
      <w:marTop w:val="0"/>
      <w:marBottom w:val="0"/>
      <w:divBdr>
        <w:top w:val="none" w:sz="0" w:space="0" w:color="auto"/>
        <w:left w:val="none" w:sz="0" w:space="0" w:color="auto"/>
        <w:bottom w:val="none" w:sz="0" w:space="0" w:color="auto"/>
        <w:right w:val="none" w:sz="0" w:space="0" w:color="auto"/>
      </w:divBdr>
    </w:div>
    <w:div w:id="2000233038">
      <w:bodyDiv w:val="1"/>
      <w:marLeft w:val="0"/>
      <w:marRight w:val="0"/>
      <w:marTop w:val="0"/>
      <w:marBottom w:val="0"/>
      <w:divBdr>
        <w:top w:val="none" w:sz="0" w:space="0" w:color="auto"/>
        <w:left w:val="none" w:sz="0" w:space="0" w:color="auto"/>
        <w:bottom w:val="none" w:sz="0" w:space="0" w:color="auto"/>
        <w:right w:val="none" w:sz="0" w:space="0" w:color="auto"/>
      </w:divBdr>
    </w:div>
    <w:div w:id="2000381245">
      <w:bodyDiv w:val="1"/>
      <w:marLeft w:val="0"/>
      <w:marRight w:val="0"/>
      <w:marTop w:val="0"/>
      <w:marBottom w:val="0"/>
      <w:divBdr>
        <w:top w:val="none" w:sz="0" w:space="0" w:color="auto"/>
        <w:left w:val="none" w:sz="0" w:space="0" w:color="auto"/>
        <w:bottom w:val="none" w:sz="0" w:space="0" w:color="auto"/>
        <w:right w:val="none" w:sz="0" w:space="0" w:color="auto"/>
      </w:divBdr>
    </w:div>
    <w:div w:id="2000382049">
      <w:bodyDiv w:val="1"/>
      <w:marLeft w:val="0"/>
      <w:marRight w:val="0"/>
      <w:marTop w:val="0"/>
      <w:marBottom w:val="0"/>
      <w:divBdr>
        <w:top w:val="none" w:sz="0" w:space="0" w:color="auto"/>
        <w:left w:val="none" w:sz="0" w:space="0" w:color="auto"/>
        <w:bottom w:val="none" w:sz="0" w:space="0" w:color="auto"/>
        <w:right w:val="none" w:sz="0" w:space="0" w:color="auto"/>
      </w:divBdr>
    </w:div>
    <w:div w:id="2000421009">
      <w:bodyDiv w:val="1"/>
      <w:marLeft w:val="0"/>
      <w:marRight w:val="0"/>
      <w:marTop w:val="0"/>
      <w:marBottom w:val="0"/>
      <w:divBdr>
        <w:top w:val="none" w:sz="0" w:space="0" w:color="auto"/>
        <w:left w:val="none" w:sz="0" w:space="0" w:color="auto"/>
        <w:bottom w:val="none" w:sz="0" w:space="0" w:color="auto"/>
        <w:right w:val="none" w:sz="0" w:space="0" w:color="auto"/>
      </w:divBdr>
    </w:div>
    <w:div w:id="2000498933">
      <w:bodyDiv w:val="1"/>
      <w:marLeft w:val="0"/>
      <w:marRight w:val="0"/>
      <w:marTop w:val="0"/>
      <w:marBottom w:val="0"/>
      <w:divBdr>
        <w:top w:val="none" w:sz="0" w:space="0" w:color="auto"/>
        <w:left w:val="none" w:sz="0" w:space="0" w:color="auto"/>
        <w:bottom w:val="none" w:sz="0" w:space="0" w:color="auto"/>
        <w:right w:val="none" w:sz="0" w:space="0" w:color="auto"/>
      </w:divBdr>
    </w:div>
    <w:div w:id="2000619892">
      <w:bodyDiv w:val="1"/>
      <w:marLeft w:val="0"/>
      <w:marRight w:val="0"/>
      <w:marTop w:val="0"/>
      <w:marBottom w:val="0"/>
      <w:divBdr>
        <w:top w:val="none" w:sz="0" w:space="0" w:color="auto"/>
        <w:left w:val="none" w:sz="0" w:space="0" w:color="auto"/>
        <w:bottom w:val="none" w:sz="0" w:space="0" w:color="auto"/>
        <w:right w:val="none" w:sz="0" w:space="0" w:color="auto"/>
      </w:divBdr>
    </w:div>
    <w:div w:id="2000645234">
      <w:bodyDiv w:val="1"/>
      <w:marLeft w:val="0"/>
      <w:marRight w:val="0"/>
      <w:marTop w:val="0"/>
      <w:marBottom w:val="0"/>
      <w:divBdr>
        <w:top w:val="none" w:sz="0" w:space="0" w:color="auto"/>
        <w:left w:val="none" w:sz="0" w:space="0" w:color="auto"/>
        <w:bottom w:val="none" w:sz="0" w:space="0" w:color="auto"/>
        <w:right w:val="none" w:sz="0" w:space="0" w:color="auto"/>
      </w:divBdr>
    </w:div>
    <w:div w:id="2000649105">
      <w:bodyDiv w:val="1"/>
      <w:marLeft w:val="0"/>
      <w:marRight w:val="0"/>
      <w:marTop w:val="0"/>
      <w:marBottom w:val="0"/>
      <w:divBdr>
        <w:top w:val="none" w:sz="0" w:space="0" w:color="auto"/>
        <w:left w:val="none" w:sz="0" w:space="0" w:color="auto"/>
        <w:bottom w:val="none" w:sz="0" w:space="0" w:color="auto"/>
        <w:right w:val="none" w:sz="0" w:space="0" w:color="auto"/>
      </w:divBdr>
    </w:div>
    <w:div w:id="2000695849">
      <w:bodyDiv w:val="1"/>
      <w:marLeft w:val="0"/>
      <w:marRight w:val="0"/>
      <w:marTop w:val="0"/>
      <w:marBottom w:val="0"/>
      <w:divBdr>
        <w:top w:val="none" w:sz="0" w:space="0" w:color="auto"/>
        <w:left w:val="none" w:sz="0" w:space="0" w:color="auto"/>
        <w:bottom w:val="none" w:sz="0" w:space="0" w:color="auto"/>
        <w:right w:val="none" w:sz="0" w:space="0" w:color="auto"/>
      </w:divBdr>
    </w:div>
    <w:div w:id="2000764376">
      <w:bodyDiv w:val="1"/>
      <w:marLeft w:val="0"/>
      <w:marRight w:val="0"/>
      <w:marTop w:val="0"/>
      <w:marBottom w:val="0"/>
      <w:divBdr>
        <w:top w:val="none" w:sz="0" w:space="0" w:color="auto"/>
        <w:left w:val="none" w:sz="0" w:space="0" w:color="auto"/>
        <w:bottom w:val="none" w:sz="0" w:space="0" w:color="auto"/>
        <w:right w:val="none" w:sz="0" w:space="0" w:color="auto"/>
      </w:divBdr>
    </w:div>
    <w:div w:id="2000960014">
      <w:bodyDiv w:val="1"/>
      <w:marLeft w:val="0"/>
      <w:marRight w:val="0"/>
      <w:marTop w:val="0"/>
      <w:marBottom w:val="0"/>
      <w:divBdr>
        <w:top w:val="none" w:sz="0" w:space="0" w:color="auto"/>
        <w:left w:val="none" w:sz="0" w:space="0" w:color="auto"/>
        <w:bottom w:val="none" w:sz="0" w:space="0" w:color="auto"/>
        <w:right w:val="none" w:sz="0" w:space="0" w:color="auto"/>
      </w:divBdr>
    </w:div>
    <w:div w:id="2001154398">
      <w:bodyDiv w:val="1"/>
      <w:marLeft w:val="0"/>
      <w:marRight w:val="0"/>
      <w:marTop w:val="0"/>
      <w:marBottom w:val="0"/>
      <w:divBdr>
        <w:top w:val="none" w:sz="0" w:space="0" w:color="auto"/>
        <w:left w:val="none" w:sz="0" w:space="0" w:color="auto"/>
        <w:bottom w:val="none" w:sz="0" w:space="0" w:color="auto"/>
        <w:right w:val="none" w:sz="0" w:space="0" w:color="auto"/>
      </w:divBdr>
    </w:div>
    <w:div w:id="2001226316">
      <w:bodyDiv w:val="1"/>
      <w:marLeft w:val="0"/>
      <w:marRight w:val="0"/>
      <w:marTop w:val="0"/>
      <w:marBottom w:val="0"/>
      <w:divBdr>
        <w:top w:val="none" w:sz="0" w:space="0" w:color="auto"/>
        <w:left w:val="none" w:sz="0" w:space="0" w:color="auto"/>
        <w:bottom w:val="none" w:sz="0" w:space="0" w:color="auto"/>
        <w:right w:val="none" w:sz="0" w:space="0" w:color="auto"/>
      </w:divBdr>
    </w:div>
    <w:div w:id="2001419704">
      <w:bodyDiv w:val="1"/>
      <w:marLeft w:val="0"/>
      <w:marRight w:val="0"/>
      <w:marTop w:val="0"/>
      <w:marBottom w:val="0"/>
      <w:divBdr>
        <w:top w:val="none" w:sz="0" w:space="0" w:color="auto"/>
        <w:left w:val="none" w:sz="0" w:space="0" w:color="auto"/>
        <w:bottom w:val="none" w:sz="0" w:space="0" w:color="auto"/>
        <w:right w:val="none" w:sz="0" w:space="0" w:color="auto"/>
      </w:divBdr>
    </w:div>
    <w:div w:id="2001422356">
      <w:bodyDiv w:val="1"/>
      <w:marLeft w:val="0"/>
      <w:marRight w:val="0"/>
      <w:marTop w:val="0"/>
      <w:marBottom w:val="0"/>
      <w:divBdr>
        <w:top w:val="none" w:sz="0" w:space="0" w:color="auto"/>
        <w:left w:val="none" w:sz="0" w:space="0" w:color="auto"/>
        <w:bottom w:val="none" w:sz="0" w:space="0" w:color="auto"/>
        <w:right w:val="none" w:sz="0" w:space="0" w:color="auto"/>
      </w:divBdr>
    </w:div>
    <w:div w:id="2001497095">
      <w:bodyDiv w:val="1"/>
      <w:marLeft w:val="0"/>
      <w:marRight w:val="0"/>
      <w:marTop w:val="0"/>
      <w:marBottom w:val="0"/>
      <w:divBdr>
        <w:top w:val="none" w:sz="0" w:space="0" w:color="auto"/>
        <w:left w:val="none" w:sz="0" w:space="0" w:color="auto"/>
        <w:bottom w:val="none" w:sz="0" w:space="0" w:color="auto"/>
        <w:right w:val="none" w:sz="0" w:space="0" w:color="auto"/>
      </w:divBdr>
    </w:div>
    <w:div w:id="2001544778">
      <w:bodyDiv w:val="1"/>
      <w:marLeft w:val="0"/>
      <w:marRight w:val="0"/>
      <w:marTop w:val="0"/>
      <w:marBottom w:val="0"/>
      <w:divBdr>
        <w:top w:val="none" w:sz="0" w:space="0" w:color="auto"/>
        <w:left w:val="none" w:sz="0" w:space="0" w:color="auto"/>
        <w:bottom w:val="none" w:sz="0" w:space="0" w:color="auto"/>
        <w:right w:val="none" w:sz="0" w:space="0" w:color="auto"/>
      </w:divBdr>
    </w:div>
    <w:div w:id="2001690651">
      <w:bodyDiv w:val="1"/>
      <w:marLeft w:val="0"/>
      <w:marRight w:val="0"/>
      <w:marTop w:val="0"/>
      <w:marBottom w:val="0"/>
      <w:divBdr>
        <w:top w:val="none" w:sz="0" w:space="0" w:color="auto"/>
        <w:left w:val="none" w:sz="0" w:space="0" w:color="auto"/>
        <w:bottom w:val="none" w:sz="0" w:space="0" w:color="auto"/>
        <w:right w:val="none" w:sz="0" w:space="0" w:color="auto"/>
      </w:divBdr>
    </w:div>
    <w:div w:id="2001888166">
      <w:bodyDiv w:val="1"/>
      <w:marLeft w:val="0"/>
      <w:marRight w:val="0"/>
      <w:marTop w:val="0"/>
      <w:marBottom w:val="0"/>
      <w:divBdr>
        <w:top w:val="none" w:sz="0" w:space="0" w:color="auto"/>
        <w:left w:val="none" w:sz="0" w:space="0" w:color="auto"/>
        <w:bottom w:val="none" w:sz="0" w:space="0" w:color="auto"/>
        <w:right w:val="none" w:sz="0" w:space="0" w:color="auto"/>
      </w:divBdr>
    </w:div>
    <w:div w:id="2002003079">
      <w:bodyDiv w:val="1"/>
      <w:marLeft w:val="0"/>
      <w:marRight w:val="0"/>
      <w:marTop w:val="0"/>
      <w:marBottom w:val="0"/>
      <w:divBdr>
        <w:top w:val="none" w:sz="0" w:space="0" w:color="auto"/>
        <w:left w:val="none" w:sz="0" w:space="0" w:color="auto"/>
        <w:bottom w:val="none" w:sz="0" w:space="0" w:color="auto"/>
        <w:right w:val="none" w:sz="0" w:space="0" w:color="auto"/>
      </w:divBdr>
    </w:div>
    <w:div w:id="2002006828">
      <w:bodyDiv w:val="1"/>
      <w:marLeft w:val="0"/>
      <w:marRight w:val="0"/>
      <w:marTop w:val="0"/>
      <w:marBottom w:val="0"/>
      <w:divBdr>
        <w:top w:val="none" w:sz="0" w:space="0" w:color="auto"/>
        <w:left w:val="none" w:sz="0" w:space="0" w:color="auto"/>
        <w:bottom w:val="none" w:sz="0" w:space="0" w:color="auto"/>
        <w:right w:val="none" w:sz="0" w:space="0" w:color="auto"/>
      </w:divBdr>
    </w:div>
    <w:div w:id="2002192807">
      <w:bodyDiv w:val="1"/>
      <w:marLeft w:val="0"/>
      <w:marRight w:val="0"/>
      <w:marTop w:val="0"/>
      <w:marBottom w:val="0"/>
      <w:divBdr>
        <w:top w:val="none" w:sz="0" w:space="0" w:color="auto"/>
        <w:left w:val="none" w:sz="0" w:space="0" w:color="auto"/>
        <w:bottom w:val="none" w:sz="0" w:space="0" w:color="auto"/>
        <w:right w:val="none" w:sz="0" w:space="0" w:color="auto"/>
      </w:divBdr>
    </w:div>
    <w:div w:id="2002342385">
      <w:bodyDiv w:val="1"/>
      <w:marLeft w:val="0"/>
      <w:marRight w:val="0"/>
      <w:marTop w:val="0"/>
      <w:marBottom w:val="0"/>
      <w:divBdr>
        <w:top w:val="none" w:sz="0" w:space="0" w:color="auto"/>
        <w:left w:val="none" w:sz="0" w:space="0" w:color="auto"/>
        <w:bottom w:val="none" w:sz="0" w:space="0" w:color="auto"/>
        <w:right w:val="none" w:sz="0" w:space="0" w:color="auto"/>
      </w:divBdr>
    </w:div>
    <w:div w:id="2002345160">
      <w:bodyDiv w:val="1"/>
      <w:marLeft w:val="0"/>
      <w:marRight w:val="0"/>
      <w:marTop w:val="0"/>
      <w:marBottom w:val="0"/>
      <w:divBdr>
        <w:top w:val="none" w:sz="0" w:space="0" w:color="auto"/>
        <w:left w:val="none" w:sz="0" w:space="0" w:color="auto"/>
        <w:bottom w:val="none" w:sz="0" w:space="0" w:color="auto"/>
        <w:right w:val="none" w:sz="0" w:space="0" w:color="auto"/>
      </w:divBdr>
    </w:div>
    <w:div w:id="2002346922">
      <w:bodyDiv w:val="1"/>
      <w:marLeft w:val="0"/>
      <w:marRight w:val="0"/>
      <w:marTop w:val="0"/>
      <w:marBottom w:val="0"/>
      <w:divBdr>
        <w:top w:val="none" w:sz="0" w:space="0" w:color="auto"/>
        <w:left w:val="none" w:sz="0" w:space="0" w:color="auto"/>
        <w:bottom w:val="none" w:sz="0" w:space="0" w:color="auto"/>
        <w:right w:val="none" w:sz="0" w:space="0" w:color="auto"/>
      </w:divBdr>
    </w:div>
    <w:div w:id="2002460086">
      <w:bodyDiv w:val="1"/>
      <w:marLeft w:val="0"/>
      <w:marRight w:val="0"/>
      <w:marTop w:val="0"/>
      <w:marBottom w:val="0"/>
      <w:divBdr>
        <w:top w:val="none" w:sz="0" w:space="0" w:color="auto"/>
        <w:left w:val="none" w:sz="0" w:space="0" w:color="auto"/>
        <w:bottom w:val="none" w:sz="0" w:space="0" w:color="auto"/>
        <w:right w:val="none" w:sz="0" w:space="0" w:color="auto"/>
      </w:divBdr>
    </w:div>
    <w:div w:id="2002462847">
      <w:bodyDiv w:val="1"/>
      <w:marLeft w:val="0"/>
      <w:marRight w:val="0"/>
      <w:marTop w:val="0"/>
      <w:marBottom w:val="0"/>
      <w:divBdr>
        <w:top w:val="none" w:sz="0" w:space="0" w:color="auto"/>
        <w:left w:val="none" w:sz="0" w:space="0" w:color="auto"/>
        <w:bottom w:val="none" w:sz="0" w:space="0" w:color="auto"/>
        <w:right w:val="none" w:sz="0" w:space="0" w:color="auto"/>
      </w:divBdr>
    </w:div>
    <w:div w:id="2002466777">
      <w:bodyDiv w:val="1"/>
      <w:marLeft w:val="0"/>
      <w:marRight w:val="0"/>
      <w:marTop w:val="0"/>
      <w:marBottom w:val="0"/>
      <w:divBdr>
        <w:top w:val="none" w:sz="0" w:space="0" w:color="auto"/>
        <w:left w:val="none" w:sz="0" w:space="0" w:color="auto"/>
        <w:bottom w:val="none" w:sz="0" w:space="0" w:color="auto"/>
        <w:right w:val="none" w:sz="0" w:space="0" w:color="auto"/>
      </w:divBdr>
    </w:div>
    <w:div w:id="2002467072">
      <w:bodyDiv w:val="1"/>
      <w:marLeft w:val="0"/>
      <w:marRight w:val="0"/>
      <w:marTop w:val="0"/>
      <w:marBottom w:val="0"/>
      <w:divBdr>
        <w:top w:val="none" w:sz="0" w:space="0" w:color="auto"/>
        <w:left w:val="none" w:sz="0" w:space="0" w:color="auto"/>
        <w:bottom w:val="none" w:sz="0" w:space="0" w:color="auto"/>
        <w:right w:val="none" w:sz="0" w:space="0" w:color="auto"/>
      </w:divBdr>
    </w:div>
    <w:div w:id="2002467188">
      <w:bodyDiv w:val="1"/>
      <w:marLeft w:val="0"/>
      <w:marRight w:val="0"/>
      <w:marTop w:val="0"/>
      <w:marBottom w:val="0"/>
      <w:divBdr>
        <w:top w:val="none" w:sz="0" w:space="0" w:color="auto"/>
        <w:left w:val="none" w:sz="0" w:space="0" w:color="auto"/>
        <w:bottom w:val="none" w:sz="0" w:space="0" w:color="auto"/>
        <w:right w:val="none" w:sz="0" w:space="0" w:color="auto"/>
      </w:divBdr>
    </w:div>
    <w:div w:id="2002540927">
      <w:bodyDiv w:val="1"/>
      <w:marLeft w:val="0"/>
      <w:marRight w:val="0"/>
      <w:marTop w:val="0"/>
      <w:marBottom w:val="0"/>
      <w:divBdr>
        <w:top w:val="none" w:sz="0" w:space="0" w:color="auto"/>
        <w:left w:val="none" w:sz="0" w:space="0" w:color="auto"/>
        <w:bottom w:val="none" w:sz="0" w:space="0" w:color="auto"/>
        <w:right w:val="none" w:sz="0" w:space="0" w:color="auto"/>
      </w:divBdr>
    </w:div>
    <w:div w:id="2002583911">
      <w:bodyDiv w:val="1"/>
      <w:marLeft w:val="0"/>
      <w:marRight w:val="0"/>
      <w:marTop w:val="0"/>
      <w:marBottom w:val="0"/>
      <w:divBdr>
        <w:top w:val="none" w:sz="0" w:space="0" w:color="auto"/>
        <w:left w:val="none" w:sz="0" w:space="0" w:color="auto"/>
        <w:bottom w:val="none" w:sz="0" w:space="0" w:color="auto"/>
        <w:right w:val="none" w:sz="0" w:space="0" w:color="auto"/>
      </w:divBdr>
    </w:div>
    <w:div w:id="2002585314">
      <w:bodyDiv w:val="1"/>
      <w:marLeft w:val="0"/>
      <w:marRight w:val="0"/>
      <w:marTop w:val="0"/>
      <w:marBottom w:val="0"/>
      <w:divBdr>
        <w:top w:val="none" w:sz="0" w:space="0" w:color="auto"/>
        <w:left w:val="none" w:sz="0" w:space="0" w:color="auto"/>
        <w:bottom w:val="none" w:sz="0" w:space="0" w:color="auto"/>
        <w:right w:val="none" w:sz="0" w:space="0" w:color="auto"/>
      </w:divBdr>
    </w:div>
    <w:div w:id="2002611660">
      <w:bodyDiv w:val="1"/>
      <w:marLeft w:val="0"/>
      <w:marRight w:val="0"/>
      <w:marTop w:val="0"/>
      <w:marBottom w:val="0"/>
      <w:divBdr>
        <w:top w:val="none" w:sz="0" w:space="0" w:color="auto"/>
        <w:left w:val="none" w:sz="0" w:space="0" w:color="auto"/>
        <w:bottom w:val="none" w:sz="0" w:space="0" w:color="auto"/>
        <w:right w:val="none" w:sz="0" w:space="0" w:color="auto"/>
      </w:divBdr>
    </w:div>
    <w:div w:id="2002655039">
      <w:bodyDiv w:val="1"/>
      <w:marLeft w:val="0"/>
      <w:marRight w:val="0"/>
      <w:marTop w:val="0"/>
      <w:marBottom w:val="0"/>
      <w:divBdr>
        <w:top w:val="none" w:sz="0" w:space="0" w:color="auto"/>
        <w:left w:val="none" w:sz="0" w:space="0" w:color="auto"/>
        <w:bottom w:val="none" w:sz="0" w:space="0" w:color="auto"/>
        <w:right w:val="none" w:sz="0" w:space="0" w:color="auto"/>
      </w:divBdr>
    </w:div>
    <w:div w:id="2002729987">
      <w:bodyDiv w:val="1"/>
      <w:marLeft w:val="0"/>
      <w:marRight w:val="0"/>
      <w:marTop w:val="0"/>
      <w:marBottom w:val="0"/>
      <w:divBdr>
        <w:top w:val="none" w:sz="0" w:space="0" w:color="auto"/>
        <w:left w:val="none" w:sz="0" w:space="0" w:color="auto"/>
        <w:bottom w:val="none" w:sz="0" w:space="0" w:color="auto"/>
        <w:right w:val="none" w:sz="0" w:space="0" w:color="auto"/>
      </w:divBdr>
    </w:div>
    <w:div w:id="2002810317">
      <w:bodyDiv w:val="1"/>
      <w:marLeft w:val="0"/>
      <w:marRight w:val="0"/>
      <w:marTop w:val="0"/>
      <w:marBottom w:val="0"/>
      <w:divBdr>
        <w:top w:val="none" w:sz="0" w:space="0" w:color="auto"/>
        <w:left w:val="none" w:sz="0" w:space="0" w:color="auto"/>
        <w:bottom w:val="none" w:sz="0" w:space="0" w:color="auto"/>
        <w:right w:val="none" w:sz="0" w:space="0" w:color="auto"/>
      </w:divBdr>
    </w:div>
    <w:div w:id="2002851087">
      <w:bodyDiv w:val="1"/>
      <w:marLeft w:val="0"/>
      <w:marRight w:val="0"/>
      <w:marTop w:val="0"/>
      <w:marBottom w:val="0"/>
      <w:divBdr>
        <w:top w:val="none" w:sz="0" w:space="0" w:color="auto"/>
        <w:left w:val="none" w:sz="0" w:space="0" w:color="auto"/>
        <w:bottom w:val="none" w:sz="0" w:space="0" w:color="auto"/>
        <w:right w:val="none" w:sz="0" w:space="0" w:color="auto"/>
      </w:divBdr>
    </w:div>
    <w:div w:id="2002851689">
      <w:bodyDiv w:val="1"/>
      <w:marLeft w:val="0"/>
      <w:marRight w:val="0"/>
      <w:marTop w:val="0"/>
      <w:marBottom w:val="0"/>
      <w:divBdr>
        <w:top w:val="none" w:sz="0" w:space="0" w:color="auto"/>
        <w:left w:val="none" w:sz="0" w:space="0" w:color="auto"/>
        <w:bottom w:val="none" w:sz="0" w:space="0" w:color="auto"/>
        <w:right w:val="none" w:sz="0" w:space="0" w:color="auto"/>
      </w:divBdr>
    </w:div>
    <w:div w:id="2003001358">
      <w:bodyDiv w:val="1"/>
      <w:marLeft w:val="0"/>
      <w:marRight w:val="0"/>
      <w:marTop w:val="0"/>
      <w:marBottom w:val="0"/>
      <w:divBdr>
        <w:top w:val="none" w:sz="0" w:space="0" w:color="auto"/>
        <w:left w:val="none" w:sz="0" w:space="0" w:color="auto"/>
        <w:bottom w:val="none" w:sz="0" w:space="0" w:color="auto"/>
        <w:right w:val="none" w:sz="0" w:space="0" w:color="auto"/>
      </w:divBdr>
    </w:div>
    <w:div w:id="2003002798">
      <w:bodyDiv w:val="1"/>
      <w:marLeft w:val="0"/>
      <w:marRight w:val="0"/>
      <w:marTop w:val="0"/>
      <w:marBottom w:val="0"/>
      <w:divBdr>
        <w:top w:val="none" w:sz="0" w:space="0" w:color="auto"/>
        <w:left w:val="none" w:sz="0" w:space="0" w:color="auto"/>
        <w:bottom w:val="none" w:sz="0" w:space="0" w:color="auto"/>
        <w:right w:val="none" w:sz="0" w:space="0" w:color="auto"/>
      </w:divBdr>
    </w:div>
    <w:div w:id="2003002818">
      <w:bodyDiv w:val="1"/>
      <w:marLeft w:val="0"/>
      <w:marRight w:val="0"/>
      <w:marTop w:val="0"/>
      <w:marBottom w:val="0"/>
      <w:divBdr>
        <w:top w:val="none" w:sz="0" w:space="0" w:color="auto"/>
        <w:left w:val="none" w:sz="0" w:space="0" w:color="auto"/>
        <w:bottom w:val="none" w:sz="0" w:space="0" w:color="auto"/>
        <w:right w:val="none" w:sz="0" w:space="0" w:color="auto"/>
      </w:divBdr>
    </w:div>
    <w:div w:id="2003046054">
      <w:bodyDiv w:val="1"/>
      <w:marLeft w:val="0"/>
      <w:marRight w:val="0"/>
      <w:marTop w:val="0"/>
      <w:marBottom w:val="0"/>
      <w:divBdr>
        <w:top w:val="none" w:sz="0" w:space="0" w:color="auto"/>
        <w:left w:val="none" w:sz="0" w:space="0" w:color="auto"/>
        <w:bottom w:val="none" w:sz="0" w:space="0" w:color="auto"/>
        <w:right w:val="none" w:sz="0" w:space="0" w:color="auto"/>
      </w:divBdr>
    </w:div>
    <w:div w:id="2003120181">
      <w:bodyDiv w:val="1"/>
      <w:marLeft w:val="0"/>
      <w:marRight w:val="0"/>
      <w:marTop w:val="0"/>
      <w:marBottom w:val="0"/>
      <w:divBdr>
        <w:top w:val="none" w:sz="0" w:space="0" w:color="auto"/>
        <w:left w:val="none" w:sz="0" w:space="0" w:color="auto"/>
        <w:bottom w:val="none" w:sz="0" w:space="0" w:color="auto"/>
        <w:right w:val="none" w:sz="0" w:space="0" w:color="auto"/>
      </w:divBdr>
    </w:div>
    <w:div w:id="2003197244">
      <w:bodyDiv w:val="1"/>
      <w:marLeft w:val="0"/>
      <w:marRight w:val="0"/>
      <w:marTop w:val="0"/>
      <w:marBottom w:val="0"/>
      <w:divBdr>
        <w:top w:val="none" w:sz="0" w:space="0" w:color="auto"/>
        <w:left w:val="none" w:sz="0" w:space="0" w:color="auto"/>
        <w:bottom w:val="none" w:sz="0" w:space="0" w:color="auto"/>
        <w:right w:val="none" w:sz="0" w:space="0" w:color="auto"/>
      </w:divBdr>
    </w:div>
    <w:div w:id="2003198697">
      <w:bodyDiv w:val="1"/>
      <w:marLeft w:val="0"/>
      <w:marRight w:val="0"/>
      <w:marTop w:val="0"/>
      <w:marBottom w:val="0"/>
      <w:divBdr>
        <w:top w:val="none" w:sz="0" w:space="0" w:color="auto"/>
        <w:left w:val="none" w:sz="0" w:space="0" w:color="auto"/>
        <w:bottom w:val="none" w:sz="0" w:space="0" w:color="auto"/>
        <w:right w:val="none" w:sz="0" w:space="0" w:color="auto"/>
      </w:divBdr>
    </w:div>
    <w:div w:id="2003242180">
      <w:bodyDiv w:val="1"/>
      <w:marLeft w:val="0"/>
      <w:marRight w:val="0"/>
      <w:marTop w:val="0"/>
      <w:marBottom w:val="0"/>
      <w:divBdr>
        <w:top w:val="none" w:sz="0" w:space="0" w:color="auto"/>
        <w:left w:val="none" w:sz="0" w:space="0" w:color="auto"/>
        <w:bottom w:val="none" w:sz="0" w:space="0" w:color="auto"/>
        <w:right w:val="none" w:sz="0" w:space="0" w:color="auto"/>
      </w:divBdr>
    </w:div>
    <w:div w:id="2003271117">
      <w:bodyDiv w:val="1"/>
      <w:marLeft w:val="0"/>
      <w:marRight w:val="0"/>
      <w:marTop w:val="0"/>
      <w:marBottom w:val="0"/>
      <w:divBdr>
        <w:top w:val="none" w:sz="0" w:space="0" w:color="auto"/>
        <w:left w:val="none" w:sz="0" w:space="0" w:color="auto"/>
        <w:bottom w:val="none" w:sz="0" w:space="0" w:color="auto"/>
        <w:right w:val="none" w:sz="0" w:space="0" w:color="auto"/>
      </w:divBdr>
    </w:div>
    <w:div w:id="2003317699">
      <w:bodyDiv w:val="1"/>
      <w:marLeft w:val="0"/>
      <w:marRight w:val="0"/>
      <w:marTop w:val="0"/>
      <w:marBottom w:val="0"/>
      <w:divBdr>
        <w:top w:val="none" w:sz="0" w:space="0" w:color="auto"/>
        <w:left w:val="none" w:sz="0" w:space="0" w:color="auto"/>
        <w:bottom w:val="none" w:sz="0" w:space="0" w:color="auto"/>
        <w:right w:val="none" w:sz="0" w:space="0" w:color="auto"/>
      </w:divBdr>
    </w:div>
    <w:div w:id="2003391502">
      <w:bodyDiv w:val="1"/>
      <w:marLeft w:val="0"/>
      <w:marRight w:val="0"/>
      <w:marTop w:val="0"/>
      <w:marBottom w:val="0"/>
      <w:divBdr>
        <w:top w:val="none" w:sz="0" w:space="0" w:color="auto"/>
        <w:left w:val="none" w:sz="0" w:space="0" w:color="auto"/>
        <w:bottom w:val="none" w:sz="0" w:space="0" w:color="auto"/>
        <w:right w:val="none" w:sz="0" w:space="0" w:color="auto"/>
      </w:divBdr>
    </w:div>
    <w:div w:id="2003579547">
      <w:bodyDiv w:val="1"/>
      <w:marLeft w:val="0"/>
      <w:marRight w:val="0"/>
      <w:marTop w:val="0"/>
      <w:marBottom w:val="0"/>
      <w:divBdr>
        <w:top w:val="none" w:sz="0" w:space="0" w:color="auto"/>
        <w:left w:val="none" w:sz="0" w:space="0" w:color="auto"/>
        <w:bottom w:val="none" w:sz="0" w:space="0" w:color="auto"/>
        <w:right w:val="none" w:sz="0" w:space="0" w:color="auto"/>
      </w:divBdr>
    </w:div>
    <w:div w:id="2003581010">
      <w:bodyDiv w:val="1"/>
      <w:marLeft w:val="0"/>
      <w:marRight w:val="0"/>
      <w:marTop w:val="0"/>
      <w:marBottom w:val="0"/>
      <w:divBdr>
        <w:top w:val="none" w:sz="0" w:space="0" w:color="auto"/>
        <w:left w:val="none" w:sz="0" w:space="0" w:color="auto"/>
        <w:bottom w:val="none" w:sz="0" w:space="0" w:color="auto"/>
        <w:right w:val="none" w:sz="0" w:space="0" w:color="auto"/>
      </w:divBdr>
    </w:div>
    <w:div w:id="2003659962">
      <w:bodyDiv w:val="1"/>
      <w:marLeft w:val="0"/>
      <w:marRight w:val="0"/>
      <w:marTop w:val="0"/>
      <w:marBottom w:val="0"/>
      <w:divBdr>
        <w:top w:val="none" w:sz="0" w:space="0" w:color="auto"/>
        <w:left w:val="none" w:sz="0" w:space="0" w:color="auto"/>
        <w:bottom w:val="none" w:sz="0" w:space="0" w:color="auto"/>
        <w:right w:val="none" w:sz="0" w:space="0" w:color="auto"/>
      </w:divBdr>
    </w:div>
    <w:div w:id="2003775366">
      <w:bodyDiv w:val="1"/>
      <w:marLeft w:val="0"/>
      <w:marRight w:val="0"/>
      <w:marTop w:val="0"/>
      <w:marBottom w:val="0"/>
      <w:divBdr>
        <w:top w:val="none" w:sz="0" w:space="0" w:color="auto"/>
        <w:left w:val="none" w:sz="0" w:space="0" w:color="auto"/>
        <w:bottom w:val="none" w:sz="0" w:space="0" w:color="auto"/>
        <w:right w:val="none" w:sz="0" w:space="0" w:color="auto"/>
      </w:divBdr>
    </w:div>
    <w:div w:id="2003845880">
      <w:bodyDiv w:val="1"/>
      <w:marLeft w:val="0"/>
      <w:marRight w:val="0"/>
      <w:marTop w:val="0"/>
      <w:marBottom w:val="0"/>
      <w:divBdr>
        <w:top w:val="none" w:sz="0" w:space="0" w:color="auto"/>
        <w:left w:val="none" w:sz="0" w:space="0" w:color="auto"/>
        <w:bottom w:val="none" w:sz="0" w:space="0" w:color="auto"/>
        <w:right w:val="none" w:sz="0" w:space="0" w:color="auto"/>
      </w:divBdr>
    </w:div>
    <w:div w:id="2003895014">
      <w:bodyDiv w:val="1"/>
      <w:marLeft w:val="0"/>
      <w:marRight w:val="0"/>
      <w:marTop w:val="0"/>
      <w:marBottom w:val="0"/>
      <w:divBdr>
        <w:top w:val="none" w:sz="0" w:space="0" w:color="auto"/>
        <w:left w:val="none" w:sz="0" w:space="0" w:color="auto"/>
        <w:bottom w:val="none" w:sz="0" w:space="0" w:color="auto"/>
        <w:right w:val="none" w:sz="0" w:space="0" w:color="auto"/>
      </w:divBdr>
    </w:div>
    <w:div w:id="2004232576">
      <w:bodyDiv w:val="1"/>
      <w:marLeft w:val="0"/>
      <w:marRight w:val="0"/>
      <w:marTop w:val="0"/>
      <w:marBottom w:val="0"/>
      <w:divBdr>
        <w:top w:val="none" w:sz="0" w:space="0" w:color="auto"/>
        <w:left w:val="none" w:sz="0" w:space="0" w:color="auto"/>
        <w:bottom w:val="none" w:sz="0" w:space="0" w:color="auto"/>
        <w:right w:val="none" w:sz="0" w:space="0" w:color="auto"/>
      </w:divBdr>
    </w:div>
    <w:div w:id="2004235846">
      <w:bodyDiv w:val="1"/>
      <w:marLeft w:val="0"/>
      <w:marRight w:val="0"/>
      <w:marTop w:val="0"/>
      <w:marBottom w:val="0"/>
      <w:divBdr>
        <w:top w:val="none" w:sz="0" w:space="0" w:color="auto"/>
        <w:left w:val="none" w:sz="0" w:space="0" w:color="auto"/>
        <w:bottom w:val="none" w:sz="0" w:space="0" w:color="auto"/>
        <w:right w:val="none" w:sz="0" w:space="0" w:color="auto"/>
      </w:divBdr>
    </w:div>
    <w:div w:id="2004308886">
      <w:bodyDiv w:val="1"/>
      <w:marLeft w:val="0"/>
      <w:marRight w:val="0"/>
      <w:marTop w:val="0"/>
      <w:marBottom w:val="0"/>
      <w:divBdr>
        <w:top w:val="none" w:sz="0" w:space="0" w:color="auto"/>
        <w:left w:val="none" w:sz="0" w:space="0" w:color="auto"/>
        <w:bottom w:val="none" w:sz="0" w:space="0" w:color="auto"/>
        <w:right w:val="none" w:sz="0" w:space="0" w:color="auto"/>
      </w:divBdr>
    </w:div>
    <w:div w:id="2004358971">
      <w:bodyDiv w:val="1"/>
      <w:marLeft w:val="0"/>
      <w:marRight w:val="0"/>
      <w:marTop w:val="0"/>
      <w:marBottom w:val="0"/>
      <w:divBdr>
        <w:top w:val="none" w:sz="0" w:space="0" w:color="auto"/>
        <w:left w:val="none" w:sz="0" w:space="0" w:color="auto"/>
        <w:bottom w:val="none" w:sz="0" w:space="0" w:color="auto"/>
        <w:right w:val="none" w:sz="0" w:space="0" w:color="auto"/>
      </w:divBdr>
    </w:div>
    <w:div w:id="2004425939">
      <w:bodyDiv w:val="1"/>
      <w:marLeft w:val="0"/>
      <w:marRight w:val="0"/>
      <w:marTop w:val="0"/>
      <w:marBottom w:val="0"/>
      <w:divBdr>
        <w:top w:val="none" w:sz="0" w:space="0" w:color="auto"/>
        <w:left w:val="none" w:sz="0" w:space="0" w:color="auto"/>
        <w:bottom w:val="none" w:sz="0" w:space="0" w:color="auto"/>
        <w:right w:val="none" w:sz="0" w:space="0" w:color="auto"/>
      </w:divBdr>
    </w:div>
    <w:div w:id="2004510212">
      <w:bodyDiv w:val="1"/>
      <w:marLeft w:val="0"/>
      <w:marRight w:val="0"/>
      <w:marTop w:val="0"/>
      <w:marBottom w:val="0"/>
      <w:divBdr>
        <w:top w:val="none" w:sz="0" w:space="0" w:color="auto"/>
        <w:left w:val="none" w:sz="0" w:space="0" w:color="auto"/>
        <w:bottom w:val="none" w:sz="0" w:space="0" w:color="auto"/>
        <w:right w:val="none" w:sz="0" w:space="0" w:color="auto"/>
      </w:divBdr>
    </w:div>
    <w:div w:id="2004551960">
      <w:bodyDiv w:val="1"/>
      <w:marLeft w:val="0"/>
      <w:marRight w:val="0"/>
      <w:marTop w:val="0"/>
      <w:marBottom w:val="0"/>
      <w:divBdr>
        <w:top w:val="none" w:sz="0" w:space="0" w:color="auto"/>
        <w:left w:val="none" w:sz="0" w:space="0" w:color="auto"/>
        <w:bottom w:val="none" w:sz="0" w:space="0" w:color="auto"/>
        <w:right w:val="none" w:sz="0" w:space="0" w:color="auto"/>
      </w:divBdr>
    </w:div>
    <w:div w:id="2004624300">
      <w:bodyDiv w:val="1"/>
      <w:marLeft w:val="0"/>
      <w:marRight w:val="0"/>
      <w:marTop w:val="0"/>
      <w:marBottom w:val="0"/>
      <w:divBdr>
        <w:top w:val="none" w:sz="0" w:space="0" w:color="auto"/>
        <w:left w:val="none" w:sz="0" w:space="0" w:color="auto"/>
        <w:bottom w:val="none" w:sz="0" w:space="0" w:color="auto"/>
        <w:right w:val="none" w:sz="0" w:space="0" w:color="auto"/>
      </w:divBdr>
    </w:div>
    <w:div w:id="2004696700">
      <w:bodyDiv w:val="1"/>
      <w:marLeft w:val="0"/>
      <w:marRight w:val="0"/>
      <w:marTop w:val="0"/>
      <w:marBottom w:val="0"/>
      <w:divBdr>
        <w:top w:val="none" w:sz="0" w:space="0" w:color="auto"/>
        <w:left w:val="none" w:sz="0" w:space="0" w:color="auto"/>
        <w:bottom w:val="none" w:sz="0" w:space="0" w:color="auto"/>
        <w:right w:val="none" w:sz="0" w:space="0" w:color="auto"/>
      </w:divBdr>
    </w:div>
    <w:div w:id="2004812517">
      <w:bodyDiv w:val="1"/>
      <w:marLeft w:val="0"/>
      <w:marRight w:val="0"/>
      <w:marTop w:val="0"/>
      <w:marBottom w:val="0"/>
      <w:divBdr>
        <w:top w:val="none" w:sz="0" w:space="0" w:color="auto"/>
        <w:left w:val="none" w:sz="0" w:space="0" w:color="auto"/>
        <w:bottom w:val="none" w:sz="0" w:space="0" w:color="auto"/>
        <w:right w:val="none" w:sz="0" w:space="0" w:color="auto"/>
      </w:divBdr>
    </w:div>
    <w:div w:id="2004815094">
      <w:bodyDiv w:val="1"/>
      <w:marLeft w:val="0"/>
      <w:marRight w:val="0"/>
      <w:marTop w:val="0"/>
      <w:marBottom w:val="0"/>
      <w:divBdr>
        <w:top w:val="none" w:sz="0" w:space="0" w:color="auto"/>
        <w:left w:val="none" w:sz="0" w:space="0" w:color="auto"/>
        <w:bottom w:val="none" w:sz="0" w:space="0" w:color="auto"/>
        <w:right w:val="none" w:sz="0" w:space="0" w:color="auto"/>
      </w:divBdr>
    </w:div>
    <w:div w:id="2005013141">
      <w:bodyDiv w:val="1"/>
      <w:marLeft w:val="0"/>
      <w:marRight w:val="0"/>
      <w:marTop w:val="0"/>
      <w:marBottom w:val="0"/>
      <w:divBdr>
        <w:top w:val="none" w:sz="0" w:space="0" w:color="auto"/>
        <w:left w:val="none" w:sz="0" w:space="0" w:color="auto"/>
        <w:bottom w:val="none" w:sz="0" w:space="0" w:color="auto"/>
        <w:right w:val="none" w:sz="0" w:space="0" w:color="auto"/>
      </w:divBdr>
    </w:div>
    <w:div w:id="2005089169">
      <w:bodyDiv w:val="1"/>
      <w:marLeft w:val="0"/>
      <w:marRight w:val="0"/>
      <w:marTop w:val="0"/>
      <w:marBottom w:val="0"/>
      <w:divBdr>
        <w:top w:val="none" w:sz="0" w:space="0" w:color="auto"/>
        <w:left w:val="none" w:sz="0" w:space="0" w:color="auto"/>
        <w:bottom w:val="none" w:sz="0" w:space="0" w:color="auto"/>
        <w:right w:val="none" w:sz="0" w:space="0" w:color="auto"/>
      </w:divBdr>
    </w:div>
    <w:div w:id="2005160438">
      <w:bodyDiv w:val="1"/>
      <w:marLeft w:val="0"/>
      <w:marRight w:val="0"/>
      <w:marTop w:val="0"/>
      <w:marBottom w:val="0"/>
      <w:divBdr>
        <w:top w:val="none" w:sz="0" w:space="0" w:color="auto"/>
        <w:left w:val="none" w:sz="0" w:space="0" w:color="auto"/>
        <w:bottom w:val="none" w:sz="0" w:space="0" w:color="auto"/>
        <w:right w:val="none" w:sz="0" w:space="0" w:color="auto"/>
      </w:divBdr>
    </w:div>
    <w:div w:id="2005164355">
      <w:bodyDiv w:val="1"/>
      <w:marLeft w:val="0"/>
      <w:marRight w:val="0"/>
      <w:marTop w:val="0"/>
      <w:marBottom w:val="0"/>
      <w:divBdr>
        <w:top w:val="none" w:sz="0" w:space="0" w:color="auto"/>
        <w:left w:val="none" w:sz="0" w:space="0" w:color="auto"/>
        <w:bottom w:val="none" w:sz="0" w:space="0" w:color="auto"/>
        <w:right w:val="none" w:sz="0" w:space="0" w:color="auto"/>
      </w:divBdr>
    </w:div>
    <w:div w:id="2005233616">
      <w:bodyDiv w:val="1"/>
      <w:marLeft w:val="0"/>
      <w:marRight w:val="0"/>
      <w:marTop w:val="0"/>
      <w:marBottom w:val="0"/>
      <w:divBdr>
        <w:top w:val="none" w:sz="0" w:space="0" w:color="auto"/>
        <w:left w:val="none" w:sz="0" w:space="0" w:color="auto"/>
        <w:bottom w:val="none" w:sz="0" w:space="0" w:color="auto"/>
        <w:right w:val="none" w:sz="0" w:space="0" w:color="auto"/>
      </w:divBdr>
    </w:div>
    <w:div w:id="2005274760">
      <w:bodyDiv w:val="1"/>
      <w:marLeft w:val="0"/>
      <w:marRight w:val="0"/>
      <w:marTop w:val="0"/>
      <w:marBottom w:val="0"/>
      <w:divBdr>
        <w:top w:val="none" w:sz="0" w:space="0" w:color="auto"/>
        <w:left w:val="none" w:sz="0" w:space="0" w:color="auto"/>
        <w:bottom w:val="none" w:sz="0" w:space="0" w:color="auto"/>
        <w:right w:val="none" w:sz="0" w:space="0" w:color="auto"/>
      </w:divBdr>
    </w:div>
    <w:div w:id="2005280655">
      <w:bodyDiv w:val="1"/>
      <w:marLeft w:val="0"/>
      <w:marRight w:val="0"/>
      <w:marTop w:val="0"/>
      <w:marBottom w:val="0"/>
      <w:divBdr>
        <w:top w:val="none" w:sz="0" w:space="0" w:color="auto"/>
        <w:left w:val="none" w:sz="0" w:space="0" w:color="auto"/>
        <w:bottom w:val="none" w:sz="0" w:space="0" w:color="auto"/>
        <w:right w:val="none" w:sz="0" w:space="0" w:color="auto"/>
      </w:divBdr>
    </w:div>
    <w:div w:id="2005471048">
      <w:bodyDiv w:val="1"/>
      <w:marLeft w:val="0"/>
      <w:marRight w:val="0"/>
      <w:marTop w:val="0"/>
      <w:marBottom w:val="0"/>
      <w:divBdr>
        <w:top w:val="none" w:sz="0" w:space="0" w:color="auto"/>
        <w:left w:val="none" w:sz="0" w:space="0" w:color="auto"/>
        <w:bottom w:val="none" w:sz="0" w:space="0" w:color="auto"/>
        <w:right w:val="none" w:sz="0" w:space="0" w:color="auto"/>
      </w:divBdr>
    </w:div>
    <w:div w:id="2005475028">
      <w:bodyDiv w:val="1"/>
      <w:marLeft w:val="0"/>
      <w:marRight w:val="0"/>
      <w:marTop w:val="0"/>
      <w:marBottom w:val="0"/>
      <w:divBdr>
        <w:top w:val="none" w:sz="0" w:space="0" w:color="auto"/>
        <w:left w:val="none" w:sz="0" w:space="0" w:color="auto"/>
        <w:bottom w:val="none" w:sz="0" w:space="0" w:color="auto"/>
        <w:right w:val="none" w:sz="0" w:space="0" w:color="auto"/>
      </w:divBdr>
    </w:div>
    <w:div w:id="2005551122">
      <w:bodyDiv w:val="1"/>
      <w:marLeft w:val="0"/>
      <w:marRight w:val="0"/>
      <w:marTop w:val="0"/>
      <w:marBottom w:val="0"/>
      <w:divBdr>
        <w:top w:val="none" w:sz="0" w:space="0" w:color="auto"/>
        <w:left w:val="none" w:sz="0" w:space="0" w:color="auto"/>
        <w:bottom w:val="none" w:sz="0" w:space="0" w:color="auto"/>
        <w:right w:val="none" w:sz="0" w:space="0" w:color="auto"/>
      </w:divBdr>
    </w:div>
    <w:div w:id="2005931105">
      <w:bodyDiv w:val="1"/>
      <w:marLeft w:val="0"/>
      <w:marRight w:val="0"/>
      <w:marTop w:val="0"/>
      <w:marBottom w:val="0"/>
      <w:divBdr>
        <w:top w:val="none" w:sz="0" w:space="0" w:color="auto"/>
        <w:left w:val="none" w:sz="0" w:space="0" w:color="auto"/>
        <w:bottom w:val="none" w:sz="0" w:space="0" w:color="auto"/>
        <w:right w:val="none" w:sz="0" w:space="0" w:color="auto"/>
      </w:divBdr>
    </w:div>
    <w:div w:id="2006007672">
      <w:bodyDiv w:val="1"/>
      <w:marLeft w:val="0"/>
      <w:marRight w:val="0"/>
      <w:marTop w:val="0"/>
      <w:marBottom w:val="0"/>
      <w:divBdr>
        <w:top w:val="none" w:sz="0" w:space="0" w:color="auto"/>
        <w:left w:val="none" w:sz="0" w:space="0" w:color="auto"/>
        <w:bottom w:val="none" w:sz="0" w:space="0" w:color="auto"/>
        <w:right w:val="none" w:sz="0" w:space="0" w:color="auto"/>
      </w:divBdr>
    </w:div>
    <w:div w:id="2006011206">
      <w:bodyDiv w:val="1"/>
      <w:marLeft w:val="0"/>
      <w:marRight w:val="0"/>
      <w:marTop w:val="0"/>
      <w:marBottom w:val="0"/>
      <w:divBdr>
        <w:top w:val="none" w:sz="0" w:space="0" w:color="auto"/>
        <w:left w:val="none" w:sz="0" w:space="0" w:color="auto"/>
        <w:bottom w:val="none" w:sz="0" w:space="0" w:color="auto"/>
        <w:right w:val="none" w:sz="0" w:space="0" w:color="auto"/>
      </w:divBdr>
    </w:div>
    <w:div w:id="2006080332">
      <w:bodyDiv w:val="1"/>
      <w:marLeft w:val="0"/>
      <w:marRight w:val="0"/>
      <w:marTop w:val="0"/>
      <w:marBottom w:val="0"/>
      <w:divBdr>
        <w:top w:val="none" w:sz="0" w:space="0" w:color="auto"/>
        <w:left w:val="none" w:sz="0" w:space="0" w:color="auto"/>
        <w:bottom w:val="none" w:sz="0" w:space="0" w:color="auto"/>
        <w:right w:val="none" w:sz="0" w:space="0" w:color="auto"/>
      </w:divBdr>
    </w:div>
    <w:div w:id="2006206783">
      <w:bodyDiv w:val="1"/>
      <w:marLeft w:val="0"/>
      <w:marRight w:val="0"/>
      <w:marTop w:val="0"/>
      <w:marBottom w:val="0"/>
      <w:divBdr>
        <w:top w:val="none" w:sz="0" w:space="0" w:color="auto"/>
        <w:left w:val="none" w:sz="0" w:space="0" w:color="auto"/>
        <w:bottom w:val="none" w:sz="0" w:space="0" w:color="auto"/>
        <w:right w:val="none" w:sz="0" w:space="0" w:color="auto"/>
      </w:divBdr>
    </w:div>
    <w:div w:id="2006323259">
      <w:bodyDiv w:val="1"/>
      <w:marLeft w:val="0"/>
      <w:marRight w:val="0"/>
      <w:marTop w:val="0"/>
      <w:marBottom w:val="0"/>
      <w:divBdr>
        <w:top w:val="none" w:sz="0" w:space="0" w:color="auto"/>
        <w:left w:val="none" w:sz="0" w:space="0" w:color="auto"/>
        <w:bottom w:val="none" w:sz="0" w:space="0" w:color="auto"/>
        <w:right w:val="none" w:sz="0" w:space="0" w:color="auto"/>
      </w:divBdr>
    </w:div>
    <w:div w:id="2006323600">
      <w:bodyDiv w:val="1"/>
      <w:marLeft w:val="0"/>
      <w:marRight w:val="0"/>
      <w:marTop w:val="0"/>
      <w:marBottom w:val="0"/>
      <w:divBdr>
        <w:top w:val="none" w:sz="0" w:space="0" w:color="auto"/>
        <w:left w:val="none" w:sz="0" w:space="0" w:color="auto"/>
        <w:bottom w:val="none" w:sz="0" w:space="0" w:color="auto"/>
        <w:right w:val="none" w:sz="0" w:space="0" w:color="auto"/>
      </w:divBdr>
    </w:div>
    <w:div w:id="2006391908">
      <w:bodyDiv w:val="1"/>
      <w:marLeft w:val="0"/>
      <w:marRight w:val="0"/>
      <w:marTop w:val="0"/>
      <w:marBottom w:val="0"/>
      <w:divBdr>
        <w:top w:val="none" w:sz="0" w:space="0" w:color="auto"/>
        <w:left w:val="none" w:sz="0" w:space="0" w:color="auto"/>
        <w:bottom w:val="none" w:sz="0" w:space="0" w:color="auto"/>
        <w:right w:val="none" w:sz="0" w:space="0" w:color="auto"/>
      </w:divBdr>
    </w:div>
    <w:div w:id="2006396498">
      <w:bodyDiv w:val="1"/>
      <w:marLeft w:val="0"/>
      <w:marRight w:val="0"/>
      <w:marTop w:val="0"/>
      <w:marBottom w:val="0"/>
      <w:divBdr>
        <w:top w:val="none" w:sz="0" w:space="0" w:color="auto"/>
        <w:left w:val="none" w:sz="0" w:space="0" w:color="auto"/>
        <w:bottom w:val="none" w:sz="0" w:space="0" w:color="auto"/>
        <w:right w:val="none" w:sz="0" w:space="0" w:color="auto"/>
      </w:divBdr>
    </w:div>
    <w:div w:id="2006397642">
      <w:bodyDiv w:val="1"/>
      <w:marLeft w:val="0"/>
      <w:marRight w:val="0"/>
      <w:marTop w:val="0"/>
      <w:marBottom w:val="0"/>
      <w:divBdr>
        <w:top w:val="none" w:sz="0" w:space="0" w:color="auto"/>
        <w:left w:val="none" w:sz="0" w:space="0" w:color="auto"/>
        <w:bottom w:val="none" w:sz="0" w:space="0" w:color="auto"/>
        <w:right w:val="none" w:sz="0" w:space="0" w:color="auto"/>
      </w:divBdr>
    </w:div>
    <w:div w:id="2006516221">
      <w:bodyDiv w:val="1"/>
      <w:marLeft w:val="0"/>
      <w:marRight w:val="0"/>
      <w:marTop w:val="0"/>
      <w:marBottom w:val="0"/>
      <w:divBdr>
        <w:top w:val="none" w:sz="0" w:space="0" w:color="auto"/>
        <w:left w:val="none" w:sz="0" w:space="0" w:color="auto"/>
        <w:bottom w:val="none" w:sz="0" w:space="0" w:color="auto"/>
        <w:right w:val="none" w:sz="0" w:space="0" w:color="auto"/>
      </w:divBdr>
    </w:div>
    <w:div w:id="2006516924">
      <w:bodyDiv w:val="1"/>
      <w:marLeft w:val="0"/>
      <w:marRight w:val="0"/>
      <w:marTop w:val="0"/>
      <w:marBottom w:val="0"/>
      <w:divBdr>
        <w:top w:val="none" w:sz="0" w:space="0" w:color="auto"/>
        <w:left w:val="none" w:sz="0" w:space="0" w:color="auto"/>
        <w:bottom w:val="none" w:sz="0" w:space="0" w:color="auto"/>
        <w:right w:val="none" w:sz="0" w:space="0" w:color="auto"/>
      </w:divBdr>
    </w:div>
    <w:div w:id="2006547118">
      <w:bodyDiv w:val="1"/>
      <w:marLeft w:val="0"/>
      <w:marRight w:val="0"/>
      <w:marTop w:val="0"/>
      <w:marBottom w:val="0"/>
      <w:divBdr>
        <w:top w:val="none" w:sz="0" w:space="0" w:color="auto"/>
        <w:left w:val="none" w:sz="0" w:space="0" w:color="auto"/>
        <w:bottom w:val="none" w:sz="0" w:space="0" w:color="auto"/>
        <w:right w:val="none" w:sz="0" w:space="0" w:color="auto"/>
      </w:divBdr>
    </w:div>
    <w:div w:id="2006660266">
      <w:bodyDiv w:val="1"/>
      <w:marLeft w:val="0"/>
      <w:marRight w:val="0"/>
      <w:marTop w:val="0"/>
      <w:marBottom w:val="0"/>
      <w:divBdr>
        <w:top w:val="none" w:sz="0" w:space="0" w:color="auto"/>
        <w:left w:val="none" w:sz="0" w:space="0" w:color="auto"/>
        <w:bottom w:val="none" w:sz="0" w:space="0" w:color="auto"/>
        <w:right w:val="none" w:sz="0" w:space="0" w:color="auto"/>
      </w:divBdr>
    </w:div>
    <w:div w:id="2006664919">
      <w:bodyDiv w:val="1"/>
      <w:marLeft w:val="0"/>
      <w:marRight w:val="0"/>
      <w:marTop w:val="0"/>
      <w:marBottom w:val="0"/>
      <w:divBdr>
        <w:top w:val="none" w:sz="0" w:space="0" w:color="auto"/>
        <w:left w:val="none" w:sz="0" w:space="0" w:color="auto"/>
        <w:bottom w:val="none" w:sz="0" w:space="0" w:color="auto"/>
        <w:right w:val="none" w:sz="0" w:space="0" w:color="auto"/>
      </w:divBdr>
    </w:div>
    <w:div w:id="2006740152">
      <w:bodyDiv w:val="1"/>
      <w:marLeft w:val="0"/>
      <w:marRight w:val="0"/>
      <w:marTop w:val="0"/>
      <w:marBottom w:val="0"/>
      <w:divBdr>
        <w:top w:val="none" w:sz="0" w:space="0" w:color="auto"/>
        <w:left w:val="none" w:sz="0" w:space="0" w:color="auto"/>
        <w:bottom w:val="none" w:sz="0" w:space="0" w:color="auto"/>
        <w:right w:val="none" w:sz="0" w:space="0" w:color="auto"/>
      </w:divBdr>
    </w:div>
    <w:div w:id="2006781596">
      <w:bodyDiv w:val="1"/>
      <w:marLeft w:val="0"/>
      <w:marRight w:val="0"/>
      <w:marTop w:val="0"/>
      <w:marBottom w:val="0"/>
      <w:divBdr>
        <w:top w:val="none" w:sz="0" w:space="0" w:color="auto"/>
        <w:left w:val="none" w:sz="0" w:space="0" w:color="auto"/>
        <w:bottom w:val="none" w:sz="0" w:space="0" w:color="auto"/>
        <w:right w:val="none" w:sz="0" w:space="0" w:color="auto"/>
      </w:divBdr>
    </w:div>
    <w:div w:id="2006784964">
      <w:bodyDiv w:val="1"/>
      <w:marLeft w:val="0"/>
      <w:marRight w:val="0"/>
      <w:marTop w:val="0"/>
      <w:marBottom w:val="0"/>
      <w:divBdr>
        <w:top w:val="none" w:sz="0" w:space="0" w:color="auto"/>
        <w:left w:val="none" w:sz="0" w:space="0" w:color="auto"/>
        <w:bottom w:val="none" w:sz="0" w:space="0" w:color="auto"/>
        <w:right w:val="none" w:sz="0" w:space="0" w:color="auto"/>
      </w:divBdr>
    </w:div>
    <w:div w:id="2006930113">
      <w:bodyDiv w:val="1"/>
      <w:marLeft w:val="0"/>
      <w:marRight w:val="0"/>
      <w:marTop w:val="0"/>
      <w:marBottom w:val="0"/>
      <w:divBdr>
        <w:top w:val="none" w:sz="0" w:space="0" w:color="auto"/>
        <w:left w:val="none" w:sz="0" w:space="0" w:color="auto"/>
        <w:bottom w:val="none" w:sz="0" w:space="0" w:color="auto"/>
        <w:right w:val="none" w:sz="0" w:space="0" w:color="auto"/>
      </w:divBdr>
    </w:div>
    <w:div w:id="2007004464">
      <w:bodyDiv w:val="1"/>
      <w:marLeft w:val="0"/>
      <w:marRight w:val="0"/>
      <w:marTop w:val="0"/>
      <w:marBottom w:val="0"/>
      <w:divBdr>
        <w:top w:val="none" w:sz="0" w:space="0" w:color="auto"/>
        <w:left w:val="none" w:sz="0" w:space="0" w:color="auto"/>
        <w:bottom w:val="none" w:sz="0" w:space="0" w:color="auto"/>
        <w:right w:val="none" w:sz="0" w:space="0" w:color="auto"/>
      </w:divBdr>
    </w:div>
    <w:div w:id="2007048638">
      <w:bodyDiv w:val="1"/>
      <w:marLeft w:val="0"/>
      <w:marRight w:val="0"/>
      <w:marTop w:val="0"/>
      <w:marBottom w:val="0"/>
      <w:divBdr>
        <w:top w:val="none" w:sz="0" w:space="0" w:color="auto"/>
        <w:left w:val="none" w:sz="0" w:space="0" w:color="auto"/>
        <w:bottom w:val="none" w:sz="0" w:space="0" w:color="auto"/>
        <w:right w:val="none" w:sz="0" w:space="0" w:color="auto"/>
      </w:divBdr>
    </w:div>
    <w:div w:id="2007246407">
      <w:bodyDiv w:val="1"/>
      <w:marLeft w:val="0"/>
      <w:marRight w:val="0"/>
      <w:marTop w:val="0"/>
      <w:marBottom w:val="0"/>
      <w:divBdr>
        <w:top w:val="none" w:sz="0" w:space="0" w:color="auto"/>
        <w:left w:val="none" w:sz="0" w:space="0" w:color="auto"/>
        <w:bottom w:val="none" w:sz="0" w:space="0" w:color="auto"/>
        <w:right w:val="none" w:sz="0" w:space="0" w:color="auto"/>
      </w:divBdr>
    </w:div>
    <w:div w:id="2007316534">
      <w:bodyDiv w:val="1"/>
      <w:marLeft w:val="0"/>
      <w:marRight w:val="0"/>
      <w:marTop w:val="0"/>
      <w:marBottom w:val="0"/>
      <w:divBdr>
        <w:top w:val="none" w:sz="0" w:space="0" w:color="auto"/>
        <w:left w:val="none" w:sz="0" w:space="0" w:color="auto"/>
        <w:bottom w:val="none" w:sz="0" w:space="0" w:color="auto"/>
        <w:right w:val="none" w:sz="0" w:space="0" w:color="auto"/>
      </w:divBdr>
    </w:div>
    <w:div w:id="2007320634">
      <w:bodyDiv w:val="1"/>
      <w:marLeft w:val="0"/>
      <w:marRight w:val="0"/>
      <w:marTop w:val="0"/>
      <w:marBottom w:val="0"/>
      <w:divBdr>
        <w:top w:val="none" w:sz="0" w:space="0" w:color="auto"/>
        <w:left w:val="none" w:sz="0" w:space="0" w:color="auto"/>
        <w:bottom w:val="none" w:sz="0" w:space="0" w:color="auto"/>
        <w:right w:val="none" w:sz="0" w:space="0" w:color="auto"/>
      </w:divBdr>
    </w:div>
    <w:div w:id="2007321021">
      <w:bodyDiv w:val="1"/>
      <w:marLeft w:val="0"/>
      <w:marRight w:val="0"/>
      <w:marTop w:val="0"/>
      <w:marBottom w:val="0"/>
      <w:divBdr>
        <w:top w:val="none" w:sz="0" w:space="0" w:color="auto"/>
        <w:left w:val="none" w:sz="0" w:space="0" w:color="auto"/>
        <w:bottom w:val="none" w:sz="0" w:space="0" w:color="auto"/>
        <w:right w:val="none" w:sz="0" w:space="0" w:color="auto"/>
      </w:divBdr>
    </w:div>
    <w:div w:id="2007397828">
      <w:bodyDiv w:val="1"/>
      <w:marLeft w:val="0"/>
      <w:marRight w:val="0"/>
      <w:marTop w:val="0"/>
      <w:marBottom w:val="0"/>
      <w:divBdr>
        <w:top w:val="none" w:sz="0" w:space="0" w:color="auto"/>
        <w:left w:val="none" w:sz="0" w:space="0" w:color="auto"/>
        <w:bottom w:val="none" w:sz="0" w:space="0" w:color="auto"/>
        <w:right w:val="none" w:sz="0" w:space="0" w:color="auto"/>
      </w:divBdr>
    </w:div>
    <w:div w:id="2007399434">
      <w:bodyDiv w:val="1"/>
      <w:marLeft w:val="0"/>
      <w:marRight w:val="0"/>
      <w:marTop w:val="0"/>
      <w:marBottom w:val="0"/>
      <w:divBdr>
        <w:top w:val="none" w:sz="0" w:space="0" w:color="auto"/>
        <w:left w:val="none" w:sz="0" w:space="0" w:color="auto"/>
        <w:bottom w:val="none" w:sz="0" w:space="0" w:color="auto"/>
        <w:right w:val="none" w:sz="0" w:space="0" w:color="auto"/>
      </w:divBdr>
    </w:div>
    <w:div w:id="2007435289">
      <w:bodyDiv w:val="1"/>
      <w:marLeft w:val="0"/>
      <w:marRight w:val="0"/>
      <w:marTop w:val="0"/>
      <w:marBottom w:val="0"/>
      <w:divBdr>
        <w:top w:val="none" w:sz="0" w:space="0" w:color="auto"/>
        <w:left w:val="none" w:sz="0" w:space="0" w:color="auto"/>
        <w:bottom w:val="none" w:sz="0" w:space="0" w:color="auto"/>
        <w:right w:val="none" w:sz="0" w:space="0" w:color="auto"/>
      </w:divBdr>
    </w:div>
    <w:div w:id="2007517741">
      <w:bodyDiv w:val="1"/>
      <w:marLeft w:val="0"/>
      <w:marRight w:val="0"/>
      <w:marTop w:val="0"/>
      <w:marBottom w:val="0"/>
      <w:divBdr>
        <w:top w:val="none" w:sz="0" w:space="0" w:color="auto"/>
        <w:left w:val="none" w:sz="0" w:space="0" w:color="auto"/>
        <w:bottom w:val="none" w:sz="0" w:space="0" w:color="auto"/>
        <w:right w:val="none" w:sz="0" w:space="0" w:color="auto"/>
      </w:divBdr>
    </w:div>
    <w:div w:id="2007584330">
      <w:bodyDiv w:val="1"/>
      <w:marLeft w:val="0"/>
      <w:marRight w:val="0"/>
      <w:marTop w:val="0"/>
      <w:marBottom w:val="0"/>
      <w:divBdr>
        <w:top w:val="none" w:sz="0" w:space="0" w:color="auto"/>
        <w:left w:val="none" w:sz="0" w:space="0" w:color="auto"/>
        <w:bottom w:val="none" w:sz="0" w:space="0" w:color="auto"/>
        <w:right w:val="none" w:sz="0" w:space="0" w:color="auto"/>
      </w:divBdr>
    </w:div>
    <w:div w:id="2007661735">
      <w:bodyDiv w:val="1"/>
      <w:marLeft w:val="0"/>
      <w:marRight w:val="0"/>
      <w:marTop w:val="0"/>
      <w:marBottom w:val="0"/>
      <w:divBdr>
        <w:top w:val="none" w:sz="0" w:space="0" w:color="auto"/>
        <w:left w:val="none" w:sz="0" w:space="0" w:color="auto"/>
        <w:bottom w:val="none" w:sz="0" w:space="0" w:color="auto"/>
        <w:right w:val="none" w:sz="0" w:space="0" w:color="auto"/>
      </w:divBdr>
    </w:div>
    <w:div w:id="2007703432">
      <w:bodyDiv w:val="1"/>
      <w:marLeft w:val="0"/>
      <w:marRight w:val="0"/>
      <w:marTop w:val="0"/>
      <w:marBottom w:val="0"/>
      <w:divBdr>
        <w:top w:val="none" w:sz="0" w:space="0" w:color="auto"/>
        <w:left w:val="none" w:sz="0" w:space="0" w:color="auto"/>
        <w:bottom w:val="none" w:sz="0" w:space="0" w:color="auto"/>
        <w:right w:val="none" w:sz="0" w:space="0" w:color="auto"/>
      </w:divBdr>
    </w:div>
    <w:div w:id="2007859001">
      <w:bodyDiv w:val="1"/>
      <w:marLeft w:val="0"/>
      <w:marRight w:val="0"/>
      <w:marTop w:val="0"/>
      <w:marBottom w:val="0"/>
      <w:divBdr>
        <w:top w:val="none" w:sz="0" w:space="0" w:color="auto"/>
        <w:left w:val="none" w:sz="0" w:space="0" w:color="auto"/>
        <w:bottom w:val="none" w:sz="0" w:space="0" w:color="auto"/>
        <w:right w:val="none" w:sz="0" w:space="0" w:color="auto"/>
      </w:divBdr>
    </w:div>
    <w:div w:id="2007902370">
      <w:bodyDiv w:val="1"/>
      <w:marLeft w:val="0"/>
      <w:marRight w:val="0"/>
      <w:marTop w:val="0"/>
      <w:marBottom w:val="0"/>
      <w:divBdr>
        <w:top w:val="none" w:sz="0" w:space="0" w:color="auto"/>
        <w:left w:val="none" w:sz="0" w:space="0" w:color="auto"/>
        <w:bottom w:val="none" w:sz="0" w:space="0" w:color="auto"/>
        <w:right w:val="none" w:sz="0" w:space="0" w:color="auto"/>
      </w:divBdr>
    </w:div>
    <w:div w:id="2007979107">
      <w:bodyDiv w:val="1"/>
      <w:marLeft w:val="0"/>
      <w:marRight w:val="0"/>
      <w:marTop w:val="0"/>
      <w:marBottom w:val="0"/>
      <w:divBdr>
        <w:top w:val="none" w:sz="0" w:space="0" w:color="auto"/>
        <w:left w:val="none" w:sz="0" w:space="0" w:color="auto"/>
        <w:bottom w:val="none" w:sz="0" w:space="0" w:color="auto"/>
        <w:right w:val="none" w:sz="0" w:space="0" w:color="auto"/>
      </w:divBdr>
    </w:div>
    <w:div w:id="2008170063">
      <w:bodyDiv w:val="1"/>
      <w:marLeft w:val="0"/>
      <w:marRight w:val="0"/>
      <w:marTop w:val="0"/>
      <w:marBottom w:val="0"/>
      <w:divBdr>
        <w:top w:val="none" w:sz="0" w:space="0" w:color="auto"/>
        <w:left w:val="none" w:sz="0" w:space="0" w:color="auto"/>
        <w:bottom w:val="none" w:sz="0" w:space="0" w:color="auto"/>
        <w:right w:val="none" w:sz="0" w:space="0" w:color="auto"/>
      </w:divBdr>
    </w:div>
    <w:div w:id="2008171529">
      <w:bodyDiv w:val="1"/>
      <w:marLeft w:val="0"/>
      <w:marRight w:val="0"/>
      <w:marTop w:val="0"/>
      <w:marBottom w:val="0"/>
      <w:divBdr>
        <w:top w:val="none" w:sz="0" w:space="0" w:color="auto"/>
        <w:left w:val="none" w:sz="0" w:space="0" w:color="auto"/>
        <w:bottom w:val="none" w:sz="0" w:space="0" w:color="auto"/>
        <w:right w:val="none" w:sz="0" w:space="0" w:color="auto"/>
      </w:divBdr>
    </w:div>
    <w:div w:id="2008171690">
      <w:bodyDiv w:val="1"/>
      <w:marLeft w:val="0"/>
      <w:marRight w:val="0"/>
      <w:marTop w:val="0"/>
      <w:marBottom w:val="0"/>
      <w:divBdr>
        <w:top w:val="none" w:sz="0" w:space="0" w:color="auto"/>
        <w:left w:val="none" w:sz="0" w:space="0" w:color="auto"/>
        <w:bottom w:val="none" w:sz="0" w:space="0" w:color="auto"/>
        <w:right w:val="none" w:sz="0" w:space="0" w:color="auto"/>
      </w:divBdr>
    </w:div>
    <w:div w:id="2008285222">
      <w:bodyDiv w:val="1"/>
      <w:marLeft w:val="0"/>
      <w:marRight w:val="0"/>
      <w:marTop w:val="0"/>
      <w:marBottom w:val="0"/>
      <w:divBdr>
        <w:top w:val="none" w:sz="0" w:space="0" w:color="auto"/>
        <w:left w:val="none" w:sz="0" w:space="0" w:color="auto"/>
        <w:bottom w:val="none" w:sz="0" w:space="0" w:color="auto"/>
        <w:right w:val="none" w:sz="0" w:space="0" w:color="auto"/>
      </w:divBdr>
    </w:div>
    <w:div w:id="2008288068">
      <w:bodyDiv w:val="1"/>
      <w:marLeft w:val="0"/>
      <w:marRight w:val="0"/>
      <w:marTop w:val="0"/>
      <w:marBottom w:val="0"/>
      <w:divBdr>
        <w:top w:val="none" w:sz="0" w:space="0" w:color="auto"/>
        <w:left w:val="none" w:sz="0" w:space="0" w:color="auto"/>
        <w:bottom w:val="none" w:sz="0" w:space="0" w:color="auto"/>
        <w:right w:val="none" w:sz="0" w:space="0" w:color="auto"/>
      </w:divBdr>
    </w:div>
    <w:div w:id="2008315292">
      <w:bodyDiv w:val="1"/>
      <w:marLeft w:val="0"/>
      <w:marRight w:val="0"/>
      <w:marTop w:val="0"/>
      <w:marBottom w:val="0"/>
      <w:divBdr>
        <w:top w:val="none" w:sz="0" w:space="0" w:color="auto"/>
        <w:left w:val="none" w:sz="0" w:space="0" w:color="auto"/>
        <w:bottom w:val="none" w:sz="0" w:space="0" w:color="auto"/>
        <w:right w:val="none" w:sz="0" w:space="0" w:color="auto"/>
      </w:divBdr>
    </w:div>
    <w:div w:id="2008316574">
      <w:bodyDiv w:val="1"/>
      <w:marLeft w:val="0"/>
      <w:marRight w:val="0"/>
      <w:marTop w:val="0"/>
      <w:marBottom w:val="0"/>
      <w:divBdr>
        <w:top w:val="none" w:sz="0" w:space="0" w:color="auto"/>
        <w:left w:val="none" w:sz="0" w:space="0" w:color="auto"/>
        <w:bottom w:val="none" w:sz="0" w:space="0" w:color="auto"/>
        <w:right w:val="none" w:sz="0" w:space="0" w:color="auto"/>
      </w:divBdr>
    </w:div>
    <w:div w:id="2008359144">
      <w:bodyDiv w:val="1"/>
      <w:marLeft w:val="0"/>
      <w:marRight w:val="0"/>
      <w:marTop w:val="0"/>
      <w:marBottom w:val="0"/>
      <w:divBdr>
        <w:top w:val="none" w:sz="0" w:space="0" w:color="auto"/>
        <w:left w:val="none" w:sz="0" w:space="0" w:color="auto"/>
        <w:bottom w:val="none" w:sz="0" w:space="0" w:color="auto"/>
        <w:right w:val="none" w:sz="0" w:space="0" w:color="auto"/>
      </w:divBdr>
    </w:div>
    <w:div w:id="2008365223">
      <w:bodyDiv w:val="1"/>
      <w:marLeft w:val="0"/>
      <w:marRight w:val="0"/>
      <w:marTop w:val="0"/>
      <w:marBottom w:val="0"/>
      <w:divBdr>
        <w:top w:val="none" w:sz="0" w:space="0" w:color="auto"/>
        <w:left w:val="none" w:sz="0" w:space="0" w:color="auto"/>
        <w:bottom w:val="none" w:sz="0" w:space="0" w:color="auto"/>
        <w:right w:val="none" w:sz="0" w:space="0" w:color="auto"/>
      </w:divBdr>
    </w:div>
    <w:div w:id="2008753217">
      <w:bodyDiv w:val="1"/>
      <w:marLeft w:val="0"/>
      <w:marRight w:val="0"/>
      <w:marTop w:val="0"/>
      <w:marBottom w:val="0"/>
      <w:divBdr>
        <w:top w:val="none" w:sz="0" w:space="0" w:color="auto"/>
        <w:left w:val="none" w:sz="0" w:space="0" w:color="auto"/>
        <w:bottom w:val="none" w:sz="0" w:space="0" w:color="auto"/>
        <w:right w:val="none" w:sz="0" w:space="0" w:color="auto"/>
      </w:divBdr>
    </w:div>
    <w:div w:id="2008825234">
      <w:bodyDiv w:val="1"/>
      <w:marLeft w:val="0"/>
      <w:marRight w:val="0"/>
      <w:marTop w:val="0"/>
      <w:marBottom w:val="0"/>
      <w:divBdr>
        <w:top w:val="none" w:sz="0" w:space="0" w:color="auto"/>
        <w:left w:val="none" w:sz="0" w:space="0" w:color="auto"/>
        <w:bottom w:val="none" w:sz="0" w:space="0" w:color="auto"/>
        <w:right w:val="none" w:sz="0" w:space="0" w:color="auto"/>
      </w:divBdr>
    </w:div>
    <w:div w:id="2008827048">
      <w:bodyDiv w:val="1"/>
      <w:marLeft w:val="0"/>
      <w:marRight w:val="0"/>
      <w:marTop w:val="0"/>
      <w:marBottom w:val="0"/>
      <w:divBdr>
        <w:top w:val="none" w:sz="0" w:space="0" w:color="auto"/>
        <w:left w:val="none" w:sz="0" w:space="0" w:color="auto"/>
        <w:bottom w:val="none" w:sz="0" w:space="0" w:color="auto"/>
        <w:right w:val="none" w:sz="0" w:space="0" w:color="auto"/>
      </w:divBdr>
    </w:div>
    <w:div w:id="2008896640">
      <w:bodyDiv w:val="1"/>
      <w:marLeft w:val="0"/>
      <w:marRight w:val="0"/>
      <w:marTop w:val="0"/>
      <w:marBottom w:val="0"/>
      <w:divBdr>
        <w:top w:val="none" w:sz="0" w:space="0" w:color="auto"/>
        <w:left w:val="none" w:sz="0" w:space="0" w:color="auto"/>
        <w:bottom w:val="none" w:sz="0" w:space="0" w:color="auto"/>
        <w:right w:val="none" w:sz="0" w:space="0" w:color="auto"/>
      </w:divBdr>
    </w:div>
    <w:div w:id="2008943444">
      <w:bodyDiv w:val="1"/>
      <w:marLeft w:val="0"/>
      <w:marRight w:val="0"/>
      <w:marTop w:val="0"/>
      <w:marBottom w:val="0"/>
      <w:divBdr>
        <w:top w:val="none" w:sz="0" w:space="0" w:color="auto"/>
        <w:left w:val="none" w:sz="0" w:space="0" w:color="auto"/>
        <w:bottom w:val="none" w:sz="0" w:space="0" w:color="auto"/>
        <w:right w:val="none" w:sz="0" w:space="0" w:color="auto"/>
      </w:divBdr>
    </w:div>
    <w:div w:id="2009017732">
      <w:bodyDiv w:val="1"/>
      <w:marLeft w:val="0"/>
      <w:marRight w:val="0"/>
      <w:marTop w:val="0"/>
      <w:marBottom w:val="0"/>
      <w:divBdr>
        <w:top w:val="none" w:sz="0" w:space="0" w:color="auto"/>
        <w:left w:val="none" w:sz="0" w:space="0" w:color="auto"/>
        <w:bottom w:val="none" w:sz="0" w:space="0" w:color="auto"/>
        <w:right w:val="none" w:sz="0" w:space="0" w:color="auto"/>
      </w:divBdr>
    </w:div>
    <w:div w:id="2009207317">
      <w:bodyDiv w:val="1"/>
      <w:marLeft w:val="0"/>
      <w:marRight w:val="0"/>
      <w:marTop w:val="0"/>
      <w:marBottom w:val="0"/>
      <w:divBdr>
        <w:top w:val="none" w:sz="0" w:space="0" w:color="auto"/>
        <w:left w:val="none" w:sz="0" w:space="0" w:color="auto"/>
        <w:bottom w:val="none" w:sz="0" w:space="0" w:color="auto"/>
        <w:right w:val="none" w:sz="0" w:space="0" w:color="auto"/>
      </w:divBdr>
    </w:div>
    <w:div w:id="2009358402">
      <w:bodyDiv w:val="1"/>
      <w:marLeft w:val="0"/>
      <w:marRight w:val="0"/>
      <w:marTop w:val="0"/>
      <w:marBottom w:val="0"/>
      <w:divBdr>
        <w:top w:val="none" w:sz="0" w:space="0" w:color="auto"/>
        <w:left w:val="none" w:sz="0" w:space="0" w:color="auto"/>
        <w:bottom w:val="none" w:sz="0" w:space="0" w:color="auto"/>
        <w:right w:val="none" w:sz="0" w:space="0" w:color="auto"/>
      </w:divBdr>
    </w:div>
    <w:div w:id="2009403321">
      <w:bodyDiv w:val="1"/>
      <w:marLeft w:val="0"/>
      <w:marRight w:val="0"/>
      <w:marTop w:val="0"/>
      <w:marBottom w:val="0"/>
      <w:divBdr>
        <w:top w:val="none" w:sz="0" w:space="0" w:color="auto"/>
        <w:left w:val="none" w:sz="0" w:space="0" w:color="auto"/>
        <w:bottom w:val="none" w:sz="0" w:space="0" w:color="auto"/>
        <w:right w:val="none" w:sz="0" w:space="0" w:color="auto"/>
      </w:divBdr>
    </w:div>
    <w:div w:id="2009627339">
      <w:bodyDiv w:val="1"/>
      <w:marLeft w:val="0"/>
      <w:marRight w:val="0"/>
      <w:marTop w:val="0"/>
      <w:marBottom w:val="0"/>
      <w:divBdr>
        <w:top w:val="none" w:sz="0" w:space="0" w:color="auto"/>
        <w:left w:val="none" w:sz="0" w:space="0" w:color="auto"/>
        <w:bottom w:val="none" w:sz="0" w:space="0" w:color="auto"/>
        <w:right w:val="none" w:sz="0" w:space="0" w:color="auto"/>
      </w:divBdr>
    </w:div>
    <w:div w:id="2009744098">
      <w:bodyDiv w:val="1"/>
      <w:marLeft w:val="0"/>
      <w:marRight w:val="0"/>
      <w:marTop w:val="0"/>
      <w:marBottom w:val="0"/>
      <w:divBdr>
        <w:top w:val="none" w:sz="0" w:space="0" w:color="auto"/>
        <w:left w:val="none" w:sz="0" w:space="0" w:color="auto"/>
        <w:bottom w:val="none" w:sz="0" w:space="0" w:color="auto"/>
        <w:right w:val="none" w:sz="0" w:space="0" w:color="auto"/>
      </w:divBdr>
    </w:div>
    <w:div w:id="2009745444">
      <w:bodyDiv w:val="1"/>
      <w:marLeft w:val="0"/>
      <w:marRight w:val="0"/>
      <w:marTop w:val="0"/>
      <w:marBottom w:val="0"/>
      <w:divBdr>
        <w:top w:val="none" w:sz="0" w:space="0" w:color="auto"/>
        <w:left w:val="none" w:sz="0" w:space="0" w:color="auto"/>
        <w:bottom w:val="none" w:sz="0" w:space="0" w:color="auto"/>
        <w:right w:val="none" w:sz="0" w:space="0" w:color="auto"/>
      </w:divBdr>
    </w:div>
    <w:div w:id="2009861674">
      <w:bodyDiv w:val="1"/>
      <w:marLeft w:val="0"/>
      <w:marRight w:val="0"/>
      <w:marTop w:val="0"/>
      <w:marBottom w:val="0"/>
      <w:divBdr>
        <w:top w:val="none" w:sz="0" w:space="0" w:color="auto"/>
        <w:left w:val="none" w:sz="0" w:space="0" w:color="auto"/>
        <w:bottom w:val="none" w:sz="0" w:space="0" w:color="auto"/>
        <w:right w:val="none" w:sz="0" w:space="0" w:color="auto"/>
      </w:divBdr>
    </w:div>
    <w:div w:id="2009863979">
      <w:bodyDiv w:val="1"/>
      <w:marLeft w:val="0"/>
      <w:marRight w:val="0"/>
      <w:marTop w:val="0"/>
      <w:marBottom w:val="0"/>
      <w:divBdr>
        <w:top w:val="none" w:sz="0" w:space="0" w:color="auto"/>
        <w:left w:val="none" w:sz="0" w:space="0" w:color="auto"/>
        <w:bottom w:val="none" w:sz="0" w:space="0" w:color="auto"/>
        <w:right w:val="none" w:sz="0" w:space="0" w:color="auto"/>
      </w:divBdr>
    </w:div>
    <w:div w:id="2010017314">
      <w:bodyDiv w:val="1"/>
      <w:marLeft w:val="0"/>
      <w:marRight w:val="0"/>
      <w:marTop w:val="0"/>
      <w:marBottom w:val="0"/>
      <w:divBdr>
        <w:top w:val="none" w:sz="0" w:space="0" w:color="auto"/>
        <w:left w:val="none" w:sz="0" w:space="0" w:color="auto"/>
        <w:bottom w:val="none" w:sz="0" w:space="0" w:color="auto"/>
        <w:right w:val="none" w:sz="0" w:space="0" w:color="auto"/>
      </w:divBdr>
    </w:div>
    <w:div w:id="2010056325">
      <w:bodyDiv w:val="1"/>
      <w:marLeft w:val="0"/>
      <w:marRight w:val="0"/>
      <w:marTop w:val="0"/>
      <w:marBottom w:val="0"/>
      <w:divBdr>
        <w:top w:val="none" w:sz="0" w:space="0" w:color="auto"/>
        <w:left w:val="none" w:sz="0" w:space="0" w:color="auto"/>
        <w:bottom w:val="none" w:sz="0" w:space="0" w:color="auto"/>
        <w:right w:val="none" w:sz="0" w:space="0" w:color="auto"/>
      </w:divBdr>
    </w:div>
    <w:div w:id="2010058402">
      <w:bodyDiv w:val="1"/>
      <w:marLeft w:val="0"/>
      <w:marRight w:val="0"/>
      <w:marTop w:val="0"/>
      <w:marBottom w:val="0"/>
      <w:divBdr>
        <w:top w:val="none" w:sz="0" w:space="0" w:color="auto"/>
        <w:left w:val="none" w:sz="0" w:space="0" w:color="auto"/>
        <w:bottom w:val="none" w:sz="0" w:space="0" w:color="auto"/>
        <w:right w:val="none" w:sz="0" w:space="0" w:color="auto"/>
      </w:divBdr>
    </w:div>
    <w:div w:id="2010206524">
      <w:bodyDiv w:val="1"/>
      <w:marLeft w:val="0"/>
      <w:marRight w:val="0"/>
      <w:marTop w:val="0"/>
      <w:marBottom w:val="0"/>
      <w:divBdr>
        <w:top w:val="none" w:sz="0" w:space="0" w:color="auto"/>
        <w:left w:val="none" w:sz="0" w:space="0" w:color="auto"/>
        <w:bottom w:val="none" w:sz="0" w:space="0" w:color="auto"/>
        <w:right w:val="none" w:sz="0" w:space="0" w:color="auto"/>
      </w:divBdr>
    </w:div>
    <w:div w:id="2010324537">
      <w:bodyDiv w:val="1"/>
      <w:marLeft w:val="0"/>
      <w:marRight w:val="0"/>
      <w:marTop w:val="0"/>
      <w:marBottom w:val="0"/>
      <w:divBdr>
        <w:top w:val="none" w:sz="0" w:space="0" w:color="auto"/>
        <w:left w:val="none" w:sz="0" w:space="0" w:color="auto"/>
        <w:bottom w:val="none" w:sz="0" w:space="0" w:color="auto"/>
        <w:right w:val="none" w:sz="0" w:space="0" w:color="auto"/>
      </w:divBdr>
    </w:div>
    <w:div w:id="2010329045">
      <w:bodyDiv w:val="1"/>
      <w:marLeft w:val="0"/>
      <w:marRight w:val="0"/>
      <w:marTop w:val="0"/>
      <w:marBottom w:val="0"/>
      <w:divBdr>
        <w:top w:val="none" w:sz="0" w:space="0" w:color="auto"/>
        <w:left w:val="none" w:sz="0" w:space="0" w:color="auto"/>
        <w:bottom w:val="none" w:sz="0" w:space="0" w:color="auto"/>
        <w:right w:val="none" w:sz="0" w:space="0" w:color="auto"/>
      </w:divBdr>
    </w:div>
    <w:div w:id="2010329811">
      <w:bodyDiv w:val="1"/>
      <w:marLeft w:val="0"/>
      <w:marRight w:val="0"/>
      <w:marTop w:val="0"/>
      <w:marBottom w:val="0"/>
      <w:divBdr>
        <w:top w:val="none" w:sz="0" w:space="0" w:color="auto"/>
        <w:left w:val="none" w:sz="0" w:space="0" w:color="auto"/>
        <w:bottom w:val="none" w:sz="0" w:space="0" w:color="auto"/>
        <w:right w:val="none" w:sz="0" w:space="0" w:color="auto"/>
      </w:divBdr>
    </w:div>
    <w:div w:id="2010401678">
      <w:bodyDiv w:val="1"/>
      <w:marLeft w:val="0"/>
      <w:marRight w:val="0"/>
      <w:marTop w:val="0"/>
      <w:marBottom w:val="0"/>
      <w:divBdr>
        <w:top w:val="none" w:sz="0" w:space="0" w:color="auto"/>
        <w:left w:val="none" w:sz="0" w:space="0" w:color="auto"/>
        <w:bottom w:val="none" w:sz="0" w:space="0" w:color="auto"/>
        <w:right w:val="none" w:sz="0" w:space="0" w:color="auto"/>
      </w:divBdr>
    </w:div>
    <w:div w:id="2010476763">
      <w:bodyDiv w:val="1"/>
      <w:marLeft w:val="0"/>
      <w:marRight w:val="0"/>
      <w:marTop w:val="0"/>
      <w:marBottom w:val="0"/>
      <w:divBdr>
        <w:top w:val="none" w:sz="0" w:space="0" w:color="auto"/>
        <w:left w:val="none" w:sz="0" w:space="0" w:color="auto"/>
        <w:bottom w:val="none" w:sz="0" w:space="0" w:color="auto"/>
        <w:right w:val="none" w:sz="0" w:space="0" w:color="auto"/>
      </w:divBdr>
    </w:div>
    <w:div w:id="2010476925">
      <w:bodyDiv w:val="1"/>
      <w:marLeft w:val="0"/>
      <w:marRight w:val="0"/>
      <w:marTop w:val="0"/>
      <w:marBottom w:val="0"/>
      <w:divBdr>
        <w:top w:val="none" w:sz="0" w:space="0" w:color="auto"/>
        <w:left w:val="none" w:sz="0" w:space="0" w:color="auto"/>
        <w:bottom w:val="none" w:sz="0" w:space="0" w:color="auto"/>
        <w:right w:val="none" w:sz="0" w:space="0" w:color="auto"/>
      </w:divBdr>
    </w:div>
    <w:div w:id="2010523289">
      <w:bodyDiv w:val="1"/>
      <w:marLeft w:val="0"/>
      <w:marRight w:val="0"/>
      <w:marTop w:val="0"/>
      <w:marBottom w:val="0"/>
      <w:divBdr>
        <w:top w:val="none" w:sz="0" w:space="0" w:color="auto"/>
        <w:left w:val="none" w:sz="0" w:space="0" w:color="auto"/>
        <w:bottom w:val="none" w:sz="0" w:space="0" w:color="auto"/>
        <w:right w:val="none" w:sz="0" w:space="0" w:color="auto"/>
      </w:divBdr>
    </w:div>
    <w:div w:id="2010595544">
      <w:bodyDiv w:val="1"/>
      <w:marLeft w:val="0"/>
      <w:marRight w:val="0"/>
      <w:marTop w:val="0"/>
      <w:marBottom w:val="0"/>
      <w:divBdr>
        <w:top w:val="none" w:sz="0" w:space="0" w:color="auto"/>
        <w:left w:val="none" w:sz="0" w:space="0" w:color="auto"/>
        <w:bottom w:val="none" w:sz="0" w:space="0" w:color="auto"/>
        <w:right w:val="none" w:sz="0" w:space="0" w:color="auto"/>
      </w:divBdr>
    </w:div>
    <w:div w:id="2010668165">
      <w:bodyDiv w:val="1"/>
      <w:marLeft w:val="0"/>
      <w:marRight w:val="0"/>
      <w:marTop w:val="0"/>
      <w:marBottom w:val="0"/>
      <w:divBdr>
        <w:top w:val="none" w:sz="0" w:space="0" w:color="auto"/>
        <w:left w:val="none" w:sz="0" w:space="0" w:color="auto"/>
        <w:bottom w:val="none" w:sz="0" w:space="0" w:color="auto"/>
        <w:right w:val="none" w:sz="0" w:space="0" w:color="auto"/>
      </w:divBdr>
    </w:div>
    <w:div w:id="2010675922">
      <w:bodyDiv w:val="1"/>
      <w:marLeft w:val="0"/>
      <w:marRight w:val="0"/>
      <w:marTop w:val="0"/>
      <w:marBottom w:val="0"/>
      <w:divBdr>
        <w:top w:val="none" w:sz="0" w:space="0" w:color="auto"/>
        <w:left w:val="none" w:sz="0" w:space="0" w:color="auto"/>
        <w:bottom w:val="none" w:sz="0" w:space="0" w:color="auto"/>
        <w:right w:val="none" w:sz="0" w:space="0" w:color="auto"/>
      </w:divBdr>
    </w:div>
    <w:div w:id="2010787332">
      <w:bodyDiv w:val="1"/>
      <w:marLeft w:val="0"/>
      <w:marRight w:val="0"/>
      <w:marTop w:val="0"/>
      <w:marBottom w:val="0"/>
      <w:divBdr>
        <w:top w:val="none" w:sz="0" w:space="0" w:color="auto"/>
        <w:left w:val="none" w:sz="0" w:space="0" w:color="auto"/>
        <w:bottom w:val="none" w:sz="0" w:space="0" w:color="auto"/>
        <w:right w:val="none" w:sz="0" w:space="0" w:color="auto"/>
      </w:divBdr>
    </w:div>
    <w:div w:id="2010787934">
      <w:bodyDiv w:val="1"/>
      <w:marLeft w:val="0"/>
      <w:marRight w:val="0"/>
      <w:marTop w:val="0"/>
      <w:marBottom w:val="0"/>
      <w:divBdr>
        <w:top w:val="none" w:sz="0" w:space="0" w:color="auto"/>
        <w:left w:val="none" w:sz="0" w:space="0" w:color="auto"/>
        <w:bottom w:val="none" w:sz="0" w:space="0" w:color="auto"/>
        <w:right w:val="none" w:sz="0" w:space="0" w:color="auto"/>
      </w:divBdr>
    </w:div>
    <w:div w:id="2010910142">
      <w:bodyDiv w:val="1"/>
      <w:marLeft w:val="0"/>
      <w:marRight w:val="0"/>
      <w:marTop w:val="0"/>
      <w:marBottom w:val="0"/>
      <w:divBdr>
        <w:top w:val="none" w:sz="0" w:space="0" w:color="auto"/>
        <w:left w:val="none" w:sz="0" w:space="0" w:color="auto"/>
        <w:bottom w:val="none" w:sz="0" w:space="0" w:color="auto"/>
        <w:right w:val="none" w:sz="0" w:space="0" w:color="auto"/>
      </w:divBdr>
    </w:div>
    <w:div w:id="2010988191">
      <w:bodyDiv w:val="1"/>
      <w:marLeft w:val="0"/>
      <w:marRight w:val="0"/>
      <w:marTop w:val="0"/>
      <w:marBottom w:val="0"/>
      <w:divBdr>
        <w:top w:val="none" w:sz="0" w:space="0" w:color="auto"/>
        <w:left w:val="none" w:sz="0" w:space="0" w:color="auto"/>
        <w:bottom w:val="none" w:sz="0" w:space="0" w:color="auto"/>
        <w:right w:val="none" w:sz="0" w:space="0" w:color="auto"/>
      </w:divBdr>
    </w:div>
    <w:div w:id="2011134018">
      <w:bodyDiv w:val="1"/>
      <w:marLeft w:val="0"/>
      <w:marRight w:val="0"/>
      <w:marTop w:val="0"/>
      <w:marBottom w:val="0"/>
      <w:divBdr>
        <w:top w:val="none" w:sz="0" w:space="0" w:color="auto"/>
        <w:left w:val="none" w:sz="0" w:space="0" w:color="auto"/>
        <w:bottom w:val="none" w:sz="0" w:space="0" w:color="auto"/>
        <w:right w:val="none" w:sz="0" w:space="0" w:color="auto"/>
      </w:divBdr>
    </w:div>
    <w:div w:id="2011135918">
      <w:bodyDiv w:val="1"/>
      <w:marLeft w:val="0"/>
      <w:marRight w:val="0"/>
      <w:marTop w:val="0"/>
      <w:marBottom w:val="0"/>
      <w:divBdr>
        <w:top w:val="none" w:sz="0" w:space="0" w:color="auto"/>
        <w:left w:val="none" w:sz="0" w:space="0" w:color="auto"/>
        <w:bottom w:val="none" w:sz="0" w:space="0" w:color="auto"/>
        <w:right w:val="none" w:sz="0" w:space="0" w:color="auto"/>
      </w:divBdr>
    </w:div>
    <w:div w:id="2011253830">
      <w:bodyDiv w:val="1"/>
      <w:marLeft w:val="0"/>
      <w:marRight w:val="0"/>
      <w:marTop w:val="0"/>
      <w:marBottom w:val="0"/>
      <w:divBdr>
        <w:top w:val="none" w:sz="0" w:space="0" w:color="auto"/>
        <w:left w:val="none" w:sz="0" w:space="0" w:color="auto"/>
        <w:bottom w:val="none" w:sz="0" w:space="0" w:color="auto"/>
        <w:right w:val="none" w:sz="0" w:space="0" w:color="auto"/>
      </w:divBdr>
    </w:div>
    <w:div w:id="2011326705">
      <w:bodyDiv w:val="1"/>
      <w:marLeft w:val="0"/>
      <w:marRight w:val="0"/>
      <w:marTop w:val="0"/>
      <w:marBottom w:val="0"/>
      <w:divBdr>
        <w:top w:val="none" w:sz="0" w:space="0" w:color="auto"/>
        <w:left w:val="none" w:sz="0" w:space="0" w:color="auto"/>
        <w:bottom w:val="none" w:sz="0" w:space="0" w:color="auto"/>
        <w:right w:val="none" w:sz="0" w:space="0" w:color="auto"/>
      </w:divBdr>
    </w:div>
    <w:div w:id="2011371128">
      <w:bodyDiv w:val="1"/>
      <w:marLeft w:val="0"/>
      <w:marRight w:val="0"/>
      <w:marTop w:val="0"/>
      <w:marBottom w:val="0"/>
      <w:divBdr>
        <w:top w:val="none" w:sz="0" w:space="0" w:color="auto"/>
        <w:left w:val="none" w:sz="0" w:space="0" w:color="auto"/>
        <w:bottom w:val="none" w:sz="0" w:space="0" w:color="auto"/>
        <w:right w:val="none" w:sz="0" w:space="0" w:color="auto"/>
      </w:divBdr>
    </w:div>
    <w:div w:id="2011443383">
      <w:bodyDiv w:val="1"/>
      <w:marLeft w:val="0"/>
      <w:marRight w:val="0"/>
      <w:marTop w:val="0"/>
      <w:marBottom w:val="0"/>
      <w:divBdr>
        <w:top w:val="none" w:sz="0" w:space="0" w:color="auto"/>
        <w:left w:val="none" w:sz="0" w:space="0" w:color="auto"/>
        <w:bottom w:val="none" w:sz="0" w:space="0" w:color="auto"/>
        <w:right w:val="none" w:sz="0" w:space="0" w:color="auto"/>
      </w:divBdr>
    </w:div>
    <w:div w:id="2011515743">
      <w:bodyDiv w:val="1"/>
      <w:marLeft w:val="0"/>
      <w:marRight w:val="0"/>
      <w:marTop w:val="0"/>
      <w:marBottom w:val="0"/>
      <w:divBdr>
        <w:top w:val="none" w:sz="0" w:space="0" w:color="auto"/>
        <w:left w:val="none" w:sz="0" w:space="0" w:color="auto"/>
        <w:bottom w:val="none" w:sz="0" w:space="0" w:color="auto"/>
        <w:right w:val="none" w:sz="0" w:space="0" w:color="auto"/>
      </w:divBdr>
    </w:div>
    <w:div w:id="2011523588">
      <w:bodyDiv w:val="1"/>
      <w:marLeft w:val="0"/>
      <w:marRight w:val="0"/>
      <w:marTop w:val="0"/>
      <w:marBottom w:val="0"/>
      <w:divBdr>
        <w:top w:val="none" w:sz="0" w:space="0" w:color="auto"/>
        <w:left w:val="none" w:sz="0" w:space="0" w:color="auto"/>
        <w:bottom w:val="none" w:sz="0" w:space="0" w:color="auto"/>
        <w:right w:val="none" w:sz="0" w:space="0" w:color="auto"/>
      </w:divBdr>
    </w:div>
    <w:div w:id="2011566951">
      <w:bodyDiv w:val="1"/>
      <w:marLeft w:val="0"/>
      <w:marRight w:val="0"/>
      <w:marTop w:val="0"/>
      <w:marBottom w:val="0"/>
      <w:divBdr>
        <w:top w:val="none" w:sz="0" w:space="0" w:color="auto"/>
        <w:left w:val="none" w:sz="0" w:space="0" w:color="auto"/>
        <w:bottom w:val="none" w:sz="0" w:space="0" w:color="auto"/>
        <w:right w:val="none" w:sz="0" w:space="0" w:color="auto"/>
      </w:divBdr>
    </w:div>
    <w:div w:id="2011633833">
      <w:bodyDiv w:val="1"/>
      <w:marLeft w:val="0"/>
      <w:marRight w:val="0"/>
      <w:marTop w:val="0"/>
      <w:marBottom w:val="0"/>
      <w:divBdr>
        <w:top w:val="none" w:sz="0" w:space="0" w:color="auto"/>
        <w:left w:val="none" w:sz="0" w:space="0" w:color="auto"/>
        <w:bottom w:val="none" w:sz="0" w:space="0" w:color="auto"/>
        <w:right w:val="none" w:sz="0" w:space="0" w:color="auto"/>
      </w:divBdr>
    </w:div>
    <w:div w:id="2011787972">
      <w:bodyDiv w:val="1"/>
      <w:marLeft w:val="0"/>
      <w:marRight w:val="0"/>
      <w:marTop w:val="0"/>
      <w:marBottom w:val="0"/>
      <w:divBdr>
        <w:top w:val="none" w:sz="0" w:space="0" w:color="auto"/>
        <w:left w:val="none" w:sz="0" w:space="0" w:color="auto"/>
        <w:bottom w:val="none" w:sz="0" w:space="0" w:color="auto"/>
        <w:right w:val="none" w:sz="0" w:space="0" w:color="auto"/>
      </w:divBdr>
    </w:div>
    <w:div w:id="2011833495">
      <w:bodyDiv w:val="1"/>
      <w:marLeft w:val="0"/>
      <w:marRight w:val="0"/>
      <w:marTop w:val="0"/>
      <w:marBottom w:val="0"/>
      <w:divBdr>
        <w:top w:val="none" w:sz="0" w:space="0" w:color="auto"/>
        <w:left w:val="none" w:sz="0" w:space="0" w:color="auto"/>
        <w:bottom w:val="none" w:sz="0" w:space="0" w:color="auto"/>
        <w:right w:val="none" w:sz="0" w:space="0" w:color="auto"/>
      </w:divBdr>
    </w:div>
    <w:div w:id="2011833585">
      <w:bodyDiv w:val="1"/>
      <w:marLeft w:val="0"/>
      <w:marRight w:val="0"/>
      <w:marTop w:val="0"/>
      <w:marBottom w:val="0"/>
      <w:divBdr>
        <w:top w:val="none" w:sz="0" w:space="0" w:color="auto"/>
        <w:left w:val="none" w:sz="0" w:space="0" w:color="auto"/>
        <w:bottom w:val="none" w:sz="0" w:space="0" w:color="auto"/>
        <w:right w:val="none" w:sz="0" w:space="0" w:color="auto"/>
      </w:divBdr>
    </w:div>
    <w:div w:id="2011907212">
      <w:bodyDiv w:val="1"/>
      <w:marLeft w:val="0"/>
      <w:marRight w:val="0"/>
      <w:marTop w:val="0"/>
      <w:marBottom w:val="0"/>
      <w:divBdr>
        <w:top w:val="none" w:sz="0" w:space="0" w:color="auto"/>
        <w:left w:val="none" w:sz="0" w:space="0" w:color="auto"/>
        <w:bottom w:val="none" w:sz="0" w:space="0" w:color="auto"/>
        <w:right w:val="none" w:sz="0" w:space="0" w:color="auto"/>
      </w:divBdr>
    </w:div>
    <w:div w:id="2011981634">
      <w:bodyDiv w:val="1"/>
      <w:marLeft w:val="0"/>
      <w:marRight w:val="0"/>
      <w:marTop w:val="0"/>
      <w:marBottom w:val="0"/>
      <w:divBdr>
        <w:top w:val="none" w:sz="0" w:space="0" w:color="auto"/>
        <w:left w:val="none" w:sz="0" w:space="0" w:color="auto"/>
        <w:bottom w:val="none" w:sz="0" w:space="0" w:color="auto"/>
        <w:right w:val="none" w:sz="0" w:space="0" w:color="auto"/>
      </w:divBdr>
    </w:div>
    <w:div w:id="2012027703">
      <w:bodyDiv w:val="1"/>
      <w:marLeft w:val="0"/>
      <w:marRight w:val="0"/>
      <w:marTop w:val="0"/>
      <w:marBottom w:val="0"/>
      <w:divBdr>
        <w:top w:val="none" w:sz="0" w:space="0" w:color="auto"/>
        <w:left w:val="none" w:sz="0" w:space="0" w:color="auto"/>
        <w:bottom w:val="none" w:sz="0" w:space="0" w:color="auto"/>
        <w:right w:val="none" w:sz="0" w:space="0" w:color="auto"/>
      </w:divBdr>
    </w:div>
    <w:div w:id="2012179222">
      <w:bodyDiv w:val="1"/>
      <w:marLeft w:val="0"/>
      <w:marRight w:val="0"/>
      <w:marTop w:val="0"/>
      <w:marBottom w:val="0"/>
      <w:divBdr>
        <w:top w:val="none" w:sz="0" w:space="0" w:color="auto"/>
        <w:left w:val="none" w:sz="0" w:space="0" w:color="auto"/>
        <w:bottom w:val="none" w:sz="0" w:space="0" w:color="auto"/>
        <w:right w:val="none" w:sz="0" w:space="0" w:color="auto"/>
      </w:divBdr>
    </w:div>
    <w:div w:id="2012222796">
      <w:bodyDiv w:val="1"/>
      <w:marLeft w:val="0"/>
      <w:marRight w:val="0"/>
      <w:marTop w:val="0"/>
      <w:marBottom w:val="0"/>
      <w:divBdr>
        <w:top w:val="none" w:sz="0" w:space="0" w:color="auto"/>
        <w:left w:val="none" w:sz="0" w:space="0" w:color="auto"/>
        <w:bottom w:val="none" w:sz="0" w:space="0" w:color="auto"/>
        <w:right w:val="none" w:sz="0" w:space="0" w:color="auto"/>
      </w:divBdr>
    </w:div>
    <w:div w:id="2012291734">
      <w:bodyDiv w:val="1"/>
      <w:marLeft w:val="0"/>
      <w:marRight w:val="0"/>
      <w:marTop w:val="0"/>
      <w:marBottom w:val="0"/>
      <w:divBdr>
        <w:top w:val="none" w:sz="0" w:space="0" w:color="auto"/>
        <w:left w:val="none" w:sz="0" w:space="0" w:color="auto"/>
        <w:bottom w:val="none" w:sz="0" w:space="0" w:color="auto"/>
        <w:right w:val="none" w:sz="0" w:space="0" w:color="auto"/>
      </w:divBdr>
    </w:div>
    <w:div w:id="2012365431">
      <w:bodyDiv w:val="1"/>
      <w:marLeft w:val="0"/>
      <w:marRight w:val="0"/>
      <w:marTop w:val="0"/>
      <w:marBottom w:val="0"/>
      <w:divBdr>
        <w:top w:val="none" w:sz="0" w:space="0" w:color="auto"/>
        <w:left w:val="none" w:sz="0" w:space="0" w:color="auto"/>
        <w:bottom w:val="none" w:sz="0" w:space="0" w:color="auto"/>
        <w:right w:val="none" w:sz="0" w:space="0" w:color="auto"/>
      </w:divBdr>
    </w:div>
    <w:div w:id="2012490121">
      <w:bodyDiv w:val="1"/>
      <w:marLeft w:val="0"/>
      <w:marRight w:val="0"/>
      <w:marTop w:val="0"/>
      <w:marBottom w:val="0"/>
      <w:divBdr>
        <w:top w:val="none" w:sz="0" w:space="0" w:color="auto"/>
        <w:left w:val="none" w:sz="0" w:space="0" w:color="auto"/>
        <w:bottom w:val="none" w:sz="0" w:space="0" w:color="auto"/>
        <w:right w:val="none" w:sz="0" w:space="0" w:color="auto"/>
      </w:divBdr>
    </w:div>
    <w:div w:id="2012677779">
      <w:bodyDiv w:val="1"/>
      <w:marLeft w:val="0"/>
      <w:marRight w:val="0"/>
      <w:marTop w:val="0"/>
      <w:marBottom w:val="0"/>
      <w:divBdr>
        <w:top w:val="none" w:sz="0" w:space="0" w:color="auto"/>
        <w:left w:val="none" w:sz="0" w:space="0" w:color="auto"/>
        <w:bottom w:val="none" w:sz="0" w:space="0" w:color="auto"/>
        <w:right w:val="none" w:sz="0" w:space="0" w:color="auto"/>
      </w:divBdr>
    </w:div>
    <w:div w:id="2012679909">
      <w:bodyDiv w:val="1"/>
      <w:marLeft w:val="0"/>
      <w:marRight w:val="0"/>
      <w:marTop w:val="0"/>
      <w:marBottom w:val="0"/>
      <w:divBdr>
        <w:top w:val="none" w:sz="0" w:space="0" w:color="auto"/>
        <w:left w:val="none" w:sz="0" w:space="0" w:color="auto"/>
        <w:bottom w:val="none" w:sz="0" w:space="0" w:color="auto"/>
        <w:right w:val="none" w:sz="0" w:space="0" w:color="auto"/>
      </w:divBdr>
    </w:div>
    <w:div w:id="2012755443">
      <w:bodyDiv w:val="1"/>
      <w:marLeft w:val="0"/>
      <w:marRight w:val="0"/>
      <w:marTop w:val="0"/>
      <w:marBottom w:val="0"/>
      <w:divBdr>
        <w:top w:val="none" w:sz="0" w:space="0" w:color="auto"/>
        <w:left w:val="none" w:sz="0" w:space="0" w:color="auto"/>
        <w:bottom w:val="none" w:sz="0" w:space="0" w:color="auto"/>
        <w:right w:val="none" w:sz="0" w:space="0" w:color="auto"/>
      </w:divBdr>
    </w:div>
    <w:div w:id="2012945606">
      <w:bodyDiv w:val="1"/>
      <w:marLeft w:val="0"/>
      <w:marRight w:val="0"/>
      <w:marTop w:val="0"/>
      <w:marBottom w:val="0"/>
      <w:divBdr>
        <w:top w:val="none" w:sz="0" w:space="0" w:color="auto"/>
        <w:left w:val="none" w:sz="0" w:space="0" w:color="auto"/>
        <w:bottom w:val="none" w:sz="0" w:space="0" w:color="auto"/>
        <w:right w:val="none" w:sz="0" w:space="0" w:color="auto"/>
      </w:divBdr>
    </w:div>
    <w:div w:id="2012948613">
      <w:bodyDiv w:val="1"/>
      <w:marLeft w:val="0"/>
      <w:marRight w:val="0"/>
      <w:marTop w:val="0"/>
      <w:marBottom w:val="0"/>
      <w:divBdr>
        <w:top w:val="none" w:sz="0" w:space="0" w:color="auto"/>
        <w:left w:val="none" w:sz="0" w:space="0" w:color="auto"/>
        <w:bottom w:val="none" w:sz="0" w:space="0" w:color="auto"/>
        <w:right w:val="none" w:sz="0" w:space="0" w:color="auto"/>
      </w:divBdr>
    </w:div>
    <w:div w:id="2013020754">
      <w:bodyDiv w:val="1"/>
      <w:marLeft w:val="0"/>
      <w:marRight w:val="0"/>
      <w:marTop w:val="0"/>
      <w:marBottom w:val="0"/>
      <w:divBdr>
        <w:top w:val="none" w:sz="0" w:space="0" w:color="auto"/>
        <w:left w:val="none" w:sz="0" w:space="0" w:color="auto"/>
        <w:bottom w:val="none" w:sz="0" w:space="0" w:color="auto"/>
        <w:right w:val="none" w:sz="0" w:space="0" w:color="auto"/>
      </w:divBdr>
    </w:div>
    <w:div w:id="2013021932">
      <w:bodyDiv w:val="1"/>
      <w:marLeft w:val="0"/>
      <w:marRight w:val="0"/>
      <w:marTop w:val="0"/>
      <w:marBottom w:val="0"/>
      <w:divBdr>
        <w:top w:val="none" w:sz="0" w:space="0" w:color="auto"/>
        <w:left w:val="none" w:sz="0" w:space="0" w:color="auto"/>
        <w:bottom w:val="none" w:sz="0" w:space="0" w:color="auto"/>
        <w:right w:val="none" w:sz="0" w:space="0" w:color="auto"/>
      </w:divBdr>
    </w:div>
    <w:div w:id="2013029302">
      <w:bodyDiv w:val="1"/>
      <w:marLeft w:val="0"/>
      <w:marRight w:val="0"/>
      <w:marTop w:val="0"/>
      <w:marBottom w:val="0"/>
      <w:divBdr>
        <w:top w:val="none" w:sz="0" w:space="0" w:color="auto"/>
        <w:left w:val="none" w:sz="0" w:space="0" w:color="auto"/>
        <w:bottom w:val="none" w:sz="0" w:space="0" w:color="auto"/>
        <w:right w:val="none" w:sz="0" w:space="0" w:color="auto"/>
      </w:divBdr>
    </w:div>
    <w:div w:id="2013097011">
      <w:bodyDiv w:val="1"/>
      <w:marLeft w:val="0"/>
      <w:marRight w:val="0"/>
      <w:marTop w:val="0"/>
      <w:marBottom w:val="0"/>
      <w:divBdr>
        <w:top w:val="none" w:sz="0" w:space="0" w:color="auto"/>
        <w:left w:val="none" w:sz="0" w:space="0" w:color="auto"/>
        <w:bottom w:val="none" w:sz="0" w:space="0" w:color="auto"/>
        <w:right w:val="none" w:sz="0" w:space="0" w:color="auto"/>
      </w:divBdr>
    </w:div>
    <w:div w:id="2013140496">
      <w:bodyDiv w:val="1"/>
      <w:marLeft w:val="0"/>
      <w:marRight w:val="0"/>
      <w:marTop w:val="0"/>
      <w:marBottom w:val="0"/>
      <w:divBdr>
        <w:top w:val="none" w:sz="0" w:space="0" w:color="auto"/>
        <w:left w:val="none" w:sz="0" w:space="0" w:color="auto"/>
        <w:bottom w:val="none" w:sz="0" w:space="0" w:color="auto"/>
        <w:right w:val="none" w:sz="0" w:space="0" w:color="auto"/>
      </w:divBdr>
    </w:div>
    <w:div w:id="2013141068">
      <w:bodyDiv w:val="1"/>
      <w:marLeft w:val="0"/>
      <w:marRight w:val="0"/>
      <w:marTop w:val="0"/>
      <w:marBottom w:val="0"/>
      <w:divBdr>
        <w:top w:val="none" w:sz="0" w:space="0" w:color="auto"/>
        <w:left w:val="none" w:sz="0" w:space="0" w:color="auto"/>
        <w:bottom w:val="none" w:sz="0" w:space="0" w:color="auto"/>
        <w:right w:val="none" w:sz="0" w:space="0" w:color="auto"/>
      </w:divBdr>
    </w:div>
    <w:div w:id="2013331934">
      <w:bodyDiv w:val="1"/>
      <w:marLeft w:val="0"/>
      <w:marRight w:val="0"/>
      <w:marTop w:val="0"/>
      <w:marBottom w:val="0"/>
      <w:divBdr>
        <w:top w:val="none" w:sz="0" w:space="0" w:color="auto"/>
        <w:left w:val="none" w:sz="0" w:space="0" w:color="auto"/>
        <w:bottom w:val="none" w:sz="0" w:space="0" w:color="auto"/>
        <w:right w:val="none" w:sz="0" w:space="0" w:color="auto"/>
      </w:divBdr>
    </w:div>
    <w:div w:id="2013410006">
      <w:bodyDiv w:val="1"/>
      <w:marLeft w:val="0"/>
      <w:marRight w:val="0"/>
      <w:marTop w:val="0"/>
      <w:marBottom w:val="0"/>
      <w:divBdr>
        <w:top w:val="none" w:sz="0" w:space="0" w:color="auto"/>
        <w:left w:val="none" w:sz="0" w:space="0" w:color="auto"/>
        <w:bottom w:val="none" w:sz="0" w:space="0" w:color="auto"/>
        <w:right w:val="none" w:sz="0" w:space="0" w:color="auto"/>
      </w:divBdr>
    </w:div>
    <w:div w:id="2013413983">
      <w:bodyDiv w:val="1"/>
      <w:marLeft w:val="0"/>
      <w:marRight w:val="0"/>
      <w:marTop w:val="0"/>
      <w:marBottom w:val="0"/>
      <w:divBdr>
        <w:top w:val="none" w:sz="0" w:space="0" w:color="auto"/>
        <w:left w:val="none" w:sz="0" w:space="0" w:color="auto"/>
        <w:bottom w:val="none" w:sz="0" w:space="0" w:color="auto"/>
        <w:right w:val="none" w:sz="0" w:space="0" w:color="auto"/>
      </w:divBdr>
    </w:div>
    <w:div w:id="2013530557">
      <w:bodyDiv w:val="1"/>
      <w:marLeft w:val="0"/>
      <w:marRight w:val="0"/>
      <w:marTop w:val="0"/>
      <w:marBottom w:val="0"/>
      <w:divBdr>
        <w:top w:val="none" w:sz="0" w:space="0" w:color="auto"/>
        <w:left w:val="none" w:sz="0" w:space="0" w:color="auto"/>
        <w:bottom w:val="none" w:sz="0" w:space="0" w:color="auto"/>
        <w:right w:val="none" w:sz="0" w:space="0" w:color="auto"/>
      </w:divBdr>
    </w:div>
    <w:div w:id="2013532125">
      <w:bodyDiv w:val="1"/>
      <w:marLeft w:val="0"/>
      <w:marRight w:val="0"/>
      <w:marTop w:val="0"/>
      <w:marBottom w:val="0"/>
      <w:divBdr>
        <w:top w:val="none" w:sz="0" w:space="0" w:color="auto"/>
        <w:left w:val="none" w:sz="0" w:space="0" w:color="auto"/>
        <w:bottom w:val="none" w:sz="0" w:space="0" w:color="auto"/>
        <w:right w:val="none" w:sz="0" w:space="0" w:color="auto"/>
      </w:divBdr>
    </w:div>
    <w:div w:id="2013558637">
      <w:bodyDiv w:val="1"/>
      <w:marLeft w:val="0"/>
      <w:marRight w:val="0"/>
      <w:marTop w:val="0"/>
      <w:marBottom w:val="0"/>
      <w:divBdr>
        <w:top w:val="none" w:sz="0" w:space="0" w:color="auto"/>
        <w:left w:val="none" w:sz="0" w:space="0" w:color="auto"/>
        <w:bottom w:val="none" w:sz="0" w:space="0" w:color="auto"/>
        <w:right w:val="none" w:sz="0" w:space="0" w:color="auto"/>
      </w:divBdr>
    </w:div>
    <w:div w:id="2013600794">
      <w:bodyDiv w:val="1"/>
      <w:marLeft w:val="0"/>
      <w:marRight w:val="0"/>
      <w:marTop w:val="0"/>
      <w:marBottom w:val="0"/>
      <w:divBdr>
        <w:top w:val="none" w:sz="0" w:space="0" w:color="auto"/>
        <w:left w:val="none" w:sz="0" w:space="0" w:color="auto"/>
        <w:bottom w:val="none" w:sz="0" w:space="0" w:color="auto"/>
        <w:right w:val="none" w:sz="0" w:space="0" w:color="auto"/>
      </w:divBdr>
    </w:div>
    <w:div w:id="2013606252">
      <w:bodyDiv w:val="1"/>
      <w:marLeft w:val="0"/>
      <w:marRight w:val="0"/>
      <w:marTop w:val="0"/>
      <w:marBottom w:val="0"/>
      <w:divBdr>
        <w:top w:val="none" w:sz="0" w:space="0" w:color="auto"/>
        <w:left w:val="none" w:sz="0" w:space="0" w:color="auto"/>
        <w:bottom w:val="none" w:sz="0" w:space="0" w:color="auto"/>
        <w:right w:val="none" w:sz="0" w:space="0" w:color="auto"/>
      </w:divBdr>
    </w:div>
    <w:div w:id="2013680890">
      <w:bodyDiv w:val="1"/>
      <w:marLeft w:val="0"/>
      <w:marRight w:val="0"/>
      <w:marTop w:val="0"/>
      <w:marBottom w:val="0"/>
      <w:divBdr>
        <w:top w:val="none" w:sz="0" w:space="0" w:color="auto"/>
        <w:left w:val="none" w:sz="0" w:space="0" w:color="auto"/>
        <w:bottom w:val="none" w:sz="0" w:space="0" w:color="auto"/>
        <w:right w:val="none" w:sz="0" w:space="0" w:color="auto"/>
      </w:divBdr>
    </w:div>
    <w:div w:id="2013795275">
      <w:bodyDiv w:val="1"/>
      <w:marLeft w:val="0"/>
      <w:marRight w:val="0"/>
      <w:marTop w:val="0"/>
      <w:marBottom w:val="0"/>
      <w:divBdr>
        <w:top w:val="none" w:sz="0" w:space="0" w:color="auto"/>
        <w:left w:val="none" w:sz="0" w:space="0" w:color="auto"/>
        <w:bottom w:val="none" w:sz="0" w:space="0" w:color="auto"/>
        <w:right w:val="none" w:sz="0" w:space="0" w:color="auto"/>
      </w:divBdr>
    </w:div>
    <w:div w:id="2013868322">
      <w:bodyDiv w:val="1"/>
      <w:marLeft w:val="0"/>
      <w:marRight w:val="0"/>
      <w:marTop w:val="0"/>
      <w:marBottom w:val="0"/>
      <w:divBdr>
        <w:top w:val="none" w:sz="0" w:space="0" w:color="auto"/>
        <w:left w:val="none" w:sz="0" w:space="0" w:color="auto"/>
        <w:bottom w:val="none" w:sz="0" w:space="0" w:color="auto"/>
        <w:right w:val="none" w:sz="0" w:space="0" w:color="auto"/>
      </w:divBdr>
    </w:div>
    <w:div w:id="2013870009">
      <w:bodyDiv w:val="1"/>
      <w:marLeft w:val="0"/>
      <w:marRight w:val="0"/>
      <w:marTop w:val="0"/>
      <w:marBottom w:val="0"/>
      <w:divBdr>
        <w:top w:val="none" w:sz="0" w:space="0" w:color="auto"/>
        <w:left w:val="none" w:sz="0" w:space="0" w:color="auto"/>
        <w:bottom w:val="none" w:sz="0" w:space="0" w:color="auto"/>
        <w:right w:val="none" w:sz="0" w:space="0" w:color="auto"/>
      </w:divBdr>
    </w:div>
    <w:div w:id="2013872575">
      <w:bodyDiv w:val="1"/>
      <w:marLeft w:val="0"/>
      <w:marRight w:val="0"/>
      <w:marTop w:val="0"/>
      <w:marBottom w:val="0"/>
      <w:divBdr>
        <w:top w:val="none" w:sz="0" w:space="0" w:color="auto"/>
        <w:left w:val="none" w:sz="0" w:space="0" w:color="auto"/>
        <w:bottom w:val="none" w:sz="0" w:space="0" w:color="auto"/>
        <w:right w:val="none" w:sz="0" w:space="0" w:color="auto"/>
      </w:divBdr>
    </w:div>
    <w:div w:id="2013988384">
      <w:bodyDiv w:val="1"/>
      <w:marLeft w:val="0"/>
      <w:marRight w:val="0"/>
      <w:marTop w:val="0"/>
      <w:marBottom w:val="0"/>
      <w:divBdr>
        <w:top w:val="none" w:sz="0" w:space="0" w:color="auto"/>
        <w:left w:val="none" w:sz="0" w:space="0" w:color="auto"/>
        <w:bottom w:val="none" w:sz="0" w:space="0" w:color="auto"/>
        <w:right w:val="none" w:sz="0" w:space="0" w:color="auto"/>
      </w:divBdr>
    </w:div>
    <w:div w:id="2013993342">
      <w:bodyDiv w:val="1"/>
      <w:marLeft w:val="0"/>
      <w:marRight w:val="0"/>
      <w:marTop w:val="0"/>
      <w:marBottom w:val="0"/>
      <w:divBdr>
        <w:top w:val="none" w:sz="0" w:space="0" w:color="auto"/>
        <w:left w:val="none" w:sz="0" w:space="0" w:color="auto"/>
        <w:bottom w:val="none" w:sz="0" w:space="0" w:color="auto"/>
        <w:right w:val="none" w:sz="0" w:space="0" w:color="auto"/>
      </w:divBdr>
    </w:div>
    <w:div w:id="2013994137">
      <w:bodyDiv w:val="1"/>
      <w:marLeft w:val="0"/>
      <w:marRight w:val="0"/>
      <w:marTop w:val="0"/>
      <w:marBottom w:val="0"/>
      <w:divBdr>
        <w:top w:val="none" w:sz="0" w:space="0" w:color="auto"/>
        <w:left w:val="none" w:sz="0" w:space="0" w:color="auto"/>
        <w:bottom w:val="none" w:sz="0" w:space="0" w:color="auto"/>
        <w:right w:val="none" w:sz="0" w:space="0" w:color="auto"/>
      </w:divBdr>
    </w:div>
    <w:div w:id="2014066058">
      <w:bodyDiv w:val="1"/>
      <w:marLeft w:val="0"/>
      <w:marRight w:val="0"/>
      <w:marTop w:val="0"/>
      <w:marBottom w:val="0"/>
      <w:divBdr>
        <w:top w:val="none" w:sz="0" w:space="0" w:color="auto"/>
        <w:left w:val="none" w:sz="0" w:space="0" w:color="auto"/>
        <w:bottom w:val="none" w:sz="0" w:space="0" w:color="auto"/>
        <w:right w:val="none" w:sz="0" w:space="0" w:color="auto"/>
      </w:divBdr>
    </w:div>
    <w:div w:id="2014140584">
      <w:bodyDiv w:val="1"/>
      <w:marLeft w:val="0"/>
      <w:marRight w:val="0"/>
      <w:marTop w:val="0"/>
      <w:marBottom w:val="0"/>
      <w:divBdr>
        <w:top w:val="none" w:sz="0" w:space="0" w:color="auto"/>
        <w:left w:val="none" w:sz="0" w:space="0" w:color="auto"/>
        <w:bottom w:val="none" w:sz="0" w:space="0" w:color="auto"/>
        <w:right w:val="none" w:sz="0" w:space="0" w:color="auto"/>
      </w:divBdr>
    </w:div>
    <w:div w:id="2014183587">
      <w:bodyDiv w:val="1"/>
      <w:marLeft w:val="0"/>
      <w:marRight w:val="0"/>
      <w:marTop w:val="0"/>
      <w:marBottom w:val="0"/>
      <w:divBdr>
        <w:top w:val="none" w:sz="0" w:space="0" w:color="auto"/>
        <w:left w:val="none" w:sz="0" w:space="0" w:color="auto"/>
        <w:bottom w:val="none" w:sz="0" w:space="0" w:color="auto"/>
        <w:right w:val="none" w:sz="0" w:space="0" w:color="auto"/>
      </w:divBdr>
    </w:div>
    <w:div w:id="2014214023">
      <w:bodyDiv w:val="1"/>
      <w:marLeft w:val="0"/>
      <w:marRight w:val="0"/>
      <w:marTop w:val="0"/>
      <w:marBottom w:val="0"/>
      <w:divBdr>
        <w:top w:val="none" w:sz="0" w:space="0" w:color="auto"/>
        <w:left w:val="none" w:sz="0" w:space="0" w:color="auto"/>
        <w:bottom w:val="none" w:sz="0" w:space="0" w:color="auto"/>
        <w:right w:val="none" w:sz="0" w:space="0" w:color="auto"/>
      </w:divBdr>
    </w:div>
    <w:div w:id="2014256305">
      <w:bodyDiv w:val="1"/>
      <w:marLeft w:val="0"/>
      <w:marRight w:val="0"/>
      <w:marTop w:val="0"/>
      <w:marBottom w:val="0"/>
      <w:divBdr>
        <w:top w:val="none" w:sz="0" w:space="0" w:color="auto"/>
        <w:left w:val="none" w:sz="0" w:space="0" w:color="auto"/>
        <w:bottom w:val="none" w:sz="0" w:space="0" w:color="auto"/>
        <w:right w:val="none" w:sz="0" w:space="0" w:color="auto"/>
      </w:divBdr>
    </w:div>
    <w:div w:id="2014259914">
      <w:bodyDiv w:val="1"/>
      <w:marLeft w:val="0"/>
      <w:marRight w:val="0"/>
      <w:marTop w:val="0"/>
      <w:marBottom w:val="0"/>
      <w:divBdr>
        <w:top w:val="none" w:sz="0" w:space="0" w:color="auto"/>
        <w:left w:val="none" w:sz="0" w:space="0" w:color="auto"/>
        <w:bottom w:val="none" w:sz="0" w:space="0" w:color="auto"/>
        <w:right w:val="none" w:sz="0" w:space="0" w:color="auto"/>
      </w:divBdr>
    </w:div>
    <w:div w:id="2014380559">
      <w:bodyDiv w:val="1"/>
      <w:marLeft w:val="0"/>
      <w:marRight w:val="0"/>
      <w:marTop w:val="0"/>
      <w:marBottom w:val="0"/>
      <w:divBdr>
        <w:top w:val="none" w:sz="0" w:space="0" w:color="auto"/>
        <w:left w:val="none" w:sz="0" w:space="0" w:color="auto"/>
        <w:bottom w:val="none" w:sz="0" w:space="0" w:color="auto"/>
        <w:right w:val="none" w:sz="0" w:space="0" w:color="auto"/>
      </w:divBdr>
    </w:div>
    <w:div w:id="2014448647">
      <w:bodyDiv w:val="1"/>
      <w:marLeft w:val="0"/>
      <w:marRight w:val="0"/>
      <w:marTop w:val="0"/>
      <w:marBottom w:val="0"/>
      <w:divBdr>
        <w:top w:val="none" w:sz="0" w:space="0" w:color="auto"/>
        <w:left w:val="none" w:sz="0" w:space="0" w:color="auto"/>
        <w:bottom w:val="none" w:sz="0" w:space="0" w:color="auto"/>
        <w:right w:val="none" w:sz="0" w:space="0" w:color="auto"/>
      </w:divBdr>
    </w:div>
    <w:div w:id="2014602303">
      <w:bodyDiv w:val="1"/>
      <w:marLeft w:val="0"/>
      <w:marRight w:val="0"/>
      <w:marTop w:val="0"/>
      <w:marBottom w:val="0"/>
      <w:divBdr>
        <w:top w:val="none" w:sz="0" w:space="0" w:color="auto"/>
        <w:left w:val="none" w:sz="0" w:space="0" w:color="auto"/>
        <w:bottom w:val="none" w:sz="0" w:space="0" w:color="auto"/>
        <w:right w:val="none" w:sz="0" w:space="0" w:color="auto"/>
      </w:divBdr>
    </w:div>
    <w:div w:id="2014607391">
      <w:bodyDiv w:val="1"/>
      <w:marLeft w:val="0"/>
      <w:marRight w:val="0"/>
      <w:marTop w:val="0"/>
      <w:marBottom w:val="0"/>
      <w:divBdr>
        <w:top w:val="none" w:sz="0" w:space="0" w:color="auto"/>
        <w:left w:val="none" w:sz="0" w:space="0" w:color="auto"/>
        <w:bottom w:val="none" w:sz="0" w:space="0" w:color="auto"/>
        <w:right w:val="none" w:sz="0" w:space="0" w:color="auto"/>
      </w:divBdr>
    </w:div>
    <w:div w:id="2014674375">
      <w:bodyDiv w:val="1"/>
      <w:marLeft w:val="0"/>
      <w:marRight w:val="0"/>
      <w:marTop w:val="0"/>
      <w:marBottom w:val="0"/>
      <w:divBdr>
        <w:top w:val="none" w:sz="0" w:space="0" w:color="auto"/>
        <w:left w:val="none" w:sz="0" w:space="0" w:color="auto"/>
        <w:bottom w:val="none" w:sz="0" w:space="0" w:color="auto"/>
        <w:right w:val="none" w:sz="0" w:space="0" w:color="auto"/>
      </w:divBdr>
    </w:div>
    <w:div w:id="2014721565">
      <w:bodyDiv w:val="1"/>
      <w:marLeft w:val="0"/>
      <w:marRight w:val="0"/>
      <w:marTop w:val="0"/>
      <w:marBottom w:val="0"/>
      <w:divBdr>
        <w:top w:val="none" w:sz="0" w:space="0" w:color="auto"/>
        <w:left w:val="none" w:sz="0" w:space="0" w:color="auto"/>
        <w:bottom w:val="none" w:sz="0" w:space="0" w:color="auto"/>
        <w:right w:val="none" w:sz="0" w:space="0" w:color="auto"/>
      </w:divBdr>
    </w:div>
    <w:div w:id="2014843485">
      <w:bodyDiv w:val="1"/>
      <w:marLeft w:val="0"/>
      <w:marRight w:val="0"/>
      <w:marTop w:val="0"/>
      <w:marBottom w:val="0"/>
      <w:divBdr>
        <w:top w:val="none" w:sz="0" w:space="0" w:color="auto"/>
        <w:left w:val="none" w:sz="0" w:space="0" w:color="auto"/>
        <w:bottom w:val="none" w:sz="0" w:space="0" w:color="auto"/>
        <w:right w:val="none" w:sz="0" w:space="0" w:color="auto"/>
      </w:divBdr>
    </w:div>
    <w:div w:id="2014914257">
      <w:bodyDiv w:val="1"/>
      <w:marLeft w:val="0"/>
      <w:marRight w:val="0"/>
      <w:marTop w:val="0"/>
      <w:marBottom w:val="0"/>
      <w:divBdr>
        <w:top w:val="none" w:sz="0" w:space="0" w:color="auto"/>
        <w:left w:val="none" w:sz="0" w:space="0" w:color="auto"/>
        <w:bottom w:val="none" w:sz="0" w:space="0" w:color="auto"/>
        <w:right w:val="none" w:sz="0" w:space="0" w:color="auto"/>
      </w:divBdr>
    </w:div>
    <w:div w:id="2014917752">
      <w:bodyDiv w:val="1"/>
      <w:marLeft w:val="0"/>
      <w:marRight w:val="0"/>
      <w:marTop w:val="0"/>
      <w:marBottom w:val="0"/>
      <w:divBdr>
        <w:top w:val="none" w:sz="0" w:space="0" w:color="auto"/>
        <w:left w:val="none" w:sz="0" w:space="0" w:color="auto"/>
        <w:bottom w:val="none" w:sz="0" w:space="0" w:color="auto"/>
        <w:right w:val="none" w:sz="0" w:space="0" w:color="auto"/>
      </w:divBdr>
    </w:div>
    <w:div w:id="2014919614">
      <w:bodyDiv w:val="1"/>
      <w:marLeft w:val="0"/>
      <w:marRight w:val="0"/>
      <w:marTop w:val="0"/>
      <w:marBottom w:val="0"/>
      <w:divBdr>
        <w:top w:val="none" w:sz="0" w:space="0" w:color="auto"/>
        <w:left w:val="none" w:sz="0" w:space="0" w:color="auto"/>
        <w:bottom w:val="none" w:sz="0" w:space="0" w:color="auto"/>
        <w:right w:val="none" w:sz="0" w:space="0" w:color="auto"/>
      </w:divBdr>
    </w:div>
    <w:div w:id="2014986302">
      <w:bodyDiv w:val="1"/>
      <w:marLeft w:val="0"/>
      <w:marRight w:val="0"/>
      <w:marTop w:val="0"/>
      <w:marBottom w:val="0"/>
      <w:divBdr>
        <w:top w:val="none" w:sz="0" w:space="0" w:color="auto"/>
        <w:left w:val="none" w:sz="0" w:space="0" w:color="auto"/>
        <w:bottom w:val="none" w:sz="0" w:space="0" w:color="auto"/>
        <w:right w:val="none" w:sz="0" w:space="0" w:color="auto"/>
      </w:divBdr>
    </w:div>
    <w:div w:id="2015037523">
      <w:bodyDiv w:val="1"/>
      <w:marLeft w:val="0"/>
      <w:marRight w:val="0"/>
      <w:marTop w:val="0"/>
      <w:marBottom w:val="0"/>
      <w:divBdr>
        <w:top w:val="none" w:sz="0" w:space="0" w:color="auto"/>
        <w:left w:val="none" w:sz="0" w:space="0" w:color="auto"/>
        <w:bottom w:val="none" w:sz="0" w:space="0" w:color="auto"/>
        <w:right w:val="none" w:sz="0" w:space="0" w:color="auto"/>
      </w:divBdr>
    </w:div>
    <w:div w:id="2015109070">
      <w:bodyDiv w:val="1"/>
      <w:marLeft w:val="0"/>
      <w:marRight w:val="0"/>
      <w:marTop w:val="0"/>
      <w:marBottom w:val="0"/>
      <w:divBdr>
        <w:top w:val="none" w:sz="0" w:space="0" w:color="auto"/>
        <w:left w:val="none" w:sz="0" w:space="0" w:color="auto"/>
        <w:bottom w:val="none" w:sz="0" w:space="0" w:color="auto"/>
        <w:right w:val="none" w:sz="0" w:space="0" w:color="auto"/>
      </w:divBdr>
    </w:div>
    <w:div w:id="2015178695">
      <w:bodyDiv w:val="1"/>
      <w:marLeft w:val="0"/>
      <w:marRight w:val="0"/>
      <w:marTop w:val="0"/>
      <w:marBottom w:val="0"/>
      <w:divBdr>
        <w:top w:val="none" w:sz="0" w:space="0" w:color="auto"/>
        <w:left w:val="none" w:sz="0" w:space="0" w:color="auto"/>
        <w:bottom w:val="none" w:sz="0" w:space="0" w:color="auto"/>
        <w:right w:val="none" w:sz="0" w:space="0" w:color="auto"/>
      </w:divBdr>
    </w:div>
    <w:div w:id="2015183519">
      <w:bodyDiv w:val="1"/>
      <w:marLeft w:val="0"/>
      <w:marRight w:val="0"/>
      <w:marTop w:val="0"/>
      <w:marBottom w:val="0"/>
      <w:divBdr>
        <w:top w:val="none" w:sz="0" w:space="0" w:color="auto"/>
        <w:left w:val="none" w:sz="0" w:space="0" w:color="auto"/>
        <w:bottom w:val="none" w:sz="0" w:space="0" w:color="auto"/>
        <w:right w:val="none" w:sz="0" w:space="0" w:color="auto"/>
      </w:divBdr>
    </w:div>
    <w:div w:id="2015380564">
      <w:bodyDiv w:val="1"/>
      <w:marLeft w:val="0"/>
      <w:marRight w:val="0"/>
      <w:marTop w:val="0"/>
      <w:marBottom w:val="0"/>
      <w:divBdr>
        <w:top w:val="none" w:sz="0" w:space="0" w:color="auto"/>
        <w:left w:val="none" w:sz="0" w:space="0" w:color="auto"/>
        <w:bottom w:val="none" w:sz="0" w:space="0" w:color="auto"/>
        <w:right w:val="none" w:sz="0" w:space="0" w:color="auto"/>
      </w:divBdr>
    </w:div>
    <w:div w:id="2015381532">
      <w:bodyDiv w:val="1"/>
      <w:marLeft w:val="0"/>
      <w:marRight w:val="0"/>
      <w:marTop w:val="0"/>
      <w:marBottom w:val="0"/>
      <w:divBdr>
        <w:top w:val="none" w:sz="0" w:space="0" w:color="auto"/>
        <w:left w:val="none" w:sz="0" w:space="0" w:color="auto"/>
        <w:bottom w:val="none" w:sz="0" w:space="0" w:color="auto"/>
        <w:right w:val="none" w:sz="0" w:space="0" w:color="auto"/>
      </w:divBdr>
    </w:div>
    <w:div w:id="2015452911">
      <w:bodyDiv w:val="1"/>
      <w:marLeft w:val="0"/>
      <w:marRight w:val="0"/>
      <w:marTop w:val="0"/>
      <w:marBottom w:val="0"/>
      <w:divBdr>
        <w:top w:val="none" w:sz="0" w:space="0" w:color="auto"/>
        <w:left w:val="none" w:sz="0" w:space="0" w:color="auto"/>
        <w:bottom w:val="none" w:sz="0" w:space="0" w:color="auto"/>
        <w:right w:val="none" w:sz="0" w:space="0" w:color="auto"/>
      </w:divBdr>
    </w:div>
    <w:div w:id="2015456655">
      <w:bodyDiv w:val="1"/>
      <w:marLeft w:val="0"/>
      <w:marRight w:val="0"/>
      <w:marTop w:val="0"/>
      <w:marBottom w:val="0"/>
      <w:divBdr>
        <w:top w:val="none" w:sz="0" w:space="0" w:color="auto"/>
        <w:left w:val="none" w:sz="0" w:space="0" w:color="auto"/>
        <w:bottom w:val="none" w:sz="0" w:space="0" w:color="auto"/>
        <w:right w:val="none" w:sz="0" w:space="0" w:color="auto"/>
      </w:divBdr>
    </w:div>
    <w:div w:id="2015569352">
      <w:bodyDiv w:val="1"/>
      <w:marLeft w:val="0"/>
      <w:marRight w:val="0"/>
      <w:marTop w:val="0"/>
      <w:marBottom w:val="0"/>
      <w:divBdr>
        <w:top w:val="none" w:sz="0" w:space="0" w:color="auto"/>
        <w:left w:val="none" w:sz="0" w:space="0" w:color="auto"/>
        <w:bottom w:val="none" w:sz="0" w:space="0" w:color="auto"/>
        <w:right w:val="none" w:sz="0" w:space="0" w:color="auto"/>
      </w:divBdr>
    </w:div>
    <w:div w:id="2015646764">
      <w:bodyDiv w:val="1"/>
      <w:marLeft w:val="0"/>
      <w:marRight w:val="0"/>
      <w:marTop w:val="0"/>
      <w:marBottom w:val="0"/>
      <w:divBdr>
        <w:top w:val="none" w:sz="0" w:space="0" w:color="auto"/>
        <w:left w:val="none" w:sz="0" w:space="0" w:color="auto"/>
        <w:bottom w:val="none" w:sz="0" w:space="0" w:color="auto"/>
        <w:right w:val="none" w:sz="0" w:space="0" w:color="auto"/>
      </w:divBdr>
    </w:div>
    <w:div w:id="2015690776">
      <w:bodyDiv w:val="1"/>
      <w:marLeft w:val="0"/>
      <w:marRight w:val="0"/>
      <w:marTop w:val="0"/>
      <w:marBottom w:val="0"/>
      <w:divBdr>
        <w:top w:val="none" w:sz="0" w:space="0" w:color="auto"/>
        <w:left w:val="none" w:sz="0" w:space="0" w:color="auto"/>
        <w:bottom w:val="none" w:sz="0" w:space="0" w:color="auto"/>
        <w:right w:val="none" w:sz="0" w:space="0" w:color="auto"/>
      </w:divBdr>
    </w:div>
    <w:div w:id="2015691217">
      <w:bodyDiv w:val="1"/>
      <w:marLeft w:val="0"/>
      <w:marRight w:val="0"/>
      <w:marTop w:val="0"/>
      <w:marBottom w:val="0"/>
      <w:divBdr>
        <w:top w:val="none" w:sz="0" w:space="0" w:color="auto"/>
        <w:left w:val="none" w:sz="0" w:space="0" w:color="auto"/>
        <w:bottom w:val="none" w:sz="0" w:space="0" w:color="auto"/>
        <w:right w:val="none" w:sz="0" w:space="0" w:color="auto"/>
      </w:divBdr>
    </w:div>
    <w:div w:id="2015691587">
      <w:bodyDiv w:val="1"/>
      <w:marLeft w:val="0"/>
      <w:marRight w:val="0"/>
      <w:marTop w:val="0"/>
      <w:marBottom w:val="0"/>
      <w:divBdr>
        <w:top w:val="none" w:sz="0" w:space="0" w:color="auto"/>
        <w:left w:val="none" w:sz="0" w:space="0" w:color="auto"/>
        <w:bottom w:val="none" w:sz="0" w:space="0" w:color="auto"/>
        <w:right w:val="none" w:sz="0" w:space="0" w:color="auto"/>
      </w:divBdr>
    </w:div>
    <w:div w:id="2015716009">
      <w:bodyDiv w:val="1"/>
      <w:marLeft w:val="0"/>
      <w:marRight w:val="0"/>
      <w:marTop w:val="0"/>
      <w:marBottom w:val="0"/>
      <w:divBdr>
        <w:top w:val="none" w:sz="0" w:space="0" w:color="auto"/>
        <w:left w:val="none" w:sz="0" w:space="0" w:color="auto"/>
        <w:bottom w:val="none" w:sz="0" w:space="0" w:color="auto"/>
        <w:right w:val="none" w:sz="0" w:space="0" w:color="auto"/>
      </w:divBdr>
    </w:div>
    <w:div w:id="2015717583">
      <w:bodyDiv w:val="1"/>
      <w:marLeft w:val="0"/>
      <w:marRight w:val="0"/>
      <w:marTop w:val="0"/>
      <w:marBottom w:val="0"/>
      <w:divBdr>
        <w:top w:val="none" w:sz="0" w:space="0" w:color="auto"/>
        <w:left w:val="none" w:sz="0" w:space="0" w:color="auto"/>
        <w:bottom w:val="none" w:sz="0" w:space="0" w:color="auto"/>
        <w:right w:val="none" w:sz="0" w:space="0" w:color="auto"/>
      </w:divBdr>
    </w:div>
    <w:div w:id="2015761651">
      <w:bodyDiv w:val="1"/>
      <w:marLeft w:val="0"/>
      <w:marRight w:val="0"/>
      <w:marTop w:val="0"/>
      <w:marBottom w:val="0"/>
      <w:divBdr>
        <w:top w:val="none" w:sz="0" w:space="0" w:color="auto"/>
        <w:left w:val="none" w:sz="0" w:space="0" w:color="auto"/>
        <w:bottom w:val="none" w:sz="0" w:space="0" w:color="auto"/>
        <w:right w:val="none" w:sz="0" w:space="0" w:color="auto"/>
      </w:divBdr>
    </w:div>
    <w:div w:id="2015763520">
      <w:bodyDiv w:val="1"/>
      <w:marLeft w:val="0"/>
      <w:marRight w:val="0"/>
      <w:marTop w:val="0"/>
      <w:marBottom w:val="0"/>
      <w:divBdr>
        <w:top w:val="none" w:sz="0" w:space="0" w:color="auto"/>
        <w:left w:val="none" w:sz="0" w:space="0" w:color="auto"/>
        <w:bottom w:val="none" w:sz="0" w:space="0" w:color="auto"/>
        <w:right w:val="none" w:sz="0" w:space="0" w:color="auto"/>
      </w:divBdr>
    </w:div>
    <w:div w:id="2015909876">
      <w:bodyDiv w:val="1"/>
      <w:marLeft w:val="0"/>
      <w:marRight w:val="0"/>
      <w:marTop w:val="0"/>
      <w:marBottom w:val="0"/>
      <w:divBdr>
        <w:top w:val="none" w:sz="0" w:space="0" w:color="auto"/>
        <w:left w:val="none" w:sz="0" w:space="0" w:color="auto"/>
        <w:bottom w:val="none" w:sz="0" w:space="0" w:color="auto"/>
        <w:right w:val="none" w:sz="0" w:space="0" w:color="auto"/>
      </w:divBdr>
    </w:div>
    <w:div w:id="2015912473">
      <w:bodyDiv w:val="1"/>
      <w:marLeft w:val="0"/>
      <w:marRight w:val="0"/>
      <w:marTop w:val="0"/>
      <w:marBottom w:val="0"/>
      <w:divBdr>
        <w:top w:val="none" w:sz="0" w:space="0" w:color="auto"/>
        <w:left w:val="none" w:sz="0" w:space="0" w:color="auto"/>
        <w:bottom w:val="none" w:sz="0" w:space="0" w:color="auto"/>
        <w:right w:val="none" w:sz="0" w:space="0" w:color="auto"/>
      </w:divBdr>
    </w:div>
    <w:div w:id="2015959807">
      <w:bodyDiv w:val="1"/>
      <w:marLeft w:val="0"/>
      <w:marRight w:val="0"/>
      <w:marTop w:val="0"/>
      <w:marBottom w:val="0"/>
      <w:divBdr>
        <w:top w:val="none" w:sz="0" w:space="0" w:color="auto"/>
        <w:left w:val="none" w:sz="0" w:space="0" w:color="auto"/>
        <w:bottom w:val="none" w:sz="0" w:space="0" w:color="auto"/>
        <w:right w:val="none" w:sz="0" w:space="0" w:color="auto"/>
      </w:divBdr>
    </w:div>
    <w:div w:id="2016030153">
      <w:bodyDiv w:val="1"/>
      <w:marLeft w:val="0"/>
      <w:marRight w:val="0"/>
      <w:marTop w:val="0"/>
      <w:marBottom w:val="0"/>
      <w:divBdr>
        <w:top w:val="none" w:sz="0" w:space="0" w:color="auto"/>
        <w:left w:val="none" w:sz="0" w:space="0" w:color="auto"/>
        <w:bottom w:val="none" w:sz="0" w:space="0" w:color="auto"/>
        <w:right w:val="none" w:sz="0" w:space="0" w:color="auto"/>
      </w:divBdr>
    </w:div>
    <w:div w:id="2016111415">
      <w:bodyDiv w:val="1"/>
      <w:marLeft w:val="0"/>
      <w:marRight w:val="0"/>
      <w:marTop w:val="0"/>
      <w:marBottom w:val="0"/>
      <w:divBdr>
        <w:top w:val="none" w:sz="0" w:space="0" w:color="auto"/>
        <w:left w:val="none" w:sz="0" w:space="0" w:color="auto"/>
        <w:bottom w:val="none" w:sz="0" w:space="0" w:color="auto"/>
        <w:right w:val="none" w:sz="0" w:space="0" w:color="auto"/>
      </w:divBdr>
    </w:div>
    <w:div w:id="2016180331">
      <w:bodyDiv w:val="1"/>
      <w:marLeft w:val="0"/>
      <w:marRight w:val="0"/>
      <w:marTop w:val="0"/>
      <w:marBottom w:val="0"/>
      <w:divBdr>
        <w:top w:val="none" w:sz="0" w:space="0" w:color="auto"/>
        <w:left w:val="none" w:sz="0" w:space="0" w:color="auto"/>
        <w:bottom w:val="none" w:sz="0" w:space="0" w:color="auto"/>
        <w:right w:val="none" w:sz="0" w:space="0" w:color="auto"/>
      </w:divBdr>
    </w:div>
    <w:div w:id="2016180655">
      <w:bodyDiv w:val="1"/>
      <w:marLeft w:val="0"/>
      <w:marRight w:val="0"/>
      <w:marTop w:val="0"/>
      <w:marBottom w:val="0"/>
      <w:divBdr>
        <w:top w:val="none" w:sz="0" w:space="0" w:color="auto"/>
        <w:left w:val="none" w:sz="0" w:space="0" w:color="auto"/>
        <w:bottom w:val="none" w:sz="0" w:space="0" w:color="auto"/>
        <w:right w:val="none" w:sz="0" w:space="0" w:color="auto"/>
      </w:divBdr>
    </w:div>
    <w:div w:id="2016181344">
      <w:bodyDiv w:val="1"/>
      <w:marLeft w:val="0"/>
      <w:marRight w:val="0"/>
      <w:marTop w:val="0"/>
      <w:marBottom w:val="0"/>
      <w:divBdr>
        <w:top w:val="none" w:sz="0" w:space="0" w:color="auto"/>
        <w:left w:val="none" w:sz="0" w:space="0" w:color="auto"/>
        <w:bottom w:val="none" w:sz="0" w:space="0" w:color="auto"/>
        <w:right w:val="none" w:sz="0" w:space="0" w:color="auto"/>
      </w:divBdr>
    </w:div>
    <w:div w:id="2016301282">
      <w:bodyDiv w:val="1"/>
      <w:marLeft w:val="0"/>
      <w:marRight w:val="0"/>
      <w:marTop w:val="0"/>
      <w:marBottom w:val="0"/>
      <w:divBdr>
        <w:top w:val="none" w:sz="0" w:space="0" w:color="auto"/>
        <w:left w:val="none" w:sz="0" w:space="0" w:color="auto"/>
        <w:bottom w:val="none" w:sz="0" w:space="0" w:color="auto"/>
        <w:right w:val="none" w:sz="0" w:space="0" w:color="auto"/>
      </w:divBdr>
    </w:div>
    <w:div w:id="2016302647">
      <w:bodyDiv w:val="1"/>
      <w:marLeft w:val="0"/>
      <w:marRight w:val="0"/>
      <w:marTop w:val="0"/>
      <w:marBottom w:val="0"/>
      <w:divBdr>
        <w:top w:val="none" w:sz="0" w:space="0" w:color="auto"/>
        <w:left w:val="none" w:sz="0" w:space="0" w:color="auto"/>
        <w:bottom w:val="none" w:sz="0" w:space="0" w:color="auto"/>
        <w:right w:val="none" w:sz="0" w:space="0" w:color="auto"/>
      </w:divBdr>
    </w:div>
    <w:div w:id="2016491024">
      <w:bodyDiv w:val="1"/>
      <w:marLeft w:val="0"/>
      <w:marRight w:val="0"/>
      <w:marTop w:val="0"/>
      <w:marBottom w:val="0"/>
      <w:divBdr>
        <w:top w:val="none" w:sz="0" w:space="0" w:color="auto"/>
        <w:left w:val="none" w:sz="0" w:space="0" w:color="auto"/>
        <w:bottom w:val="none" w:sz="0" w:space="0" w:color="auto"/>
        <w:right w:val="none" w:sz="0" w:space="0" w:color="auto"/>
      </w:divBdr>
    </w:div>
    <w:div w:id="2016609287">
      <w:bodyDiv w:val="1"/>
      <w:marLeft w:val="0"/>
      <w:marRight w:val="0"/>
      <w:marTop w:val="0"/>
      <w:marBottom w:val="0"/>
      <w:divBdr>
        <w:top w:val="none" w:sz="0" w:space="0" w:color="auto"/>
        <w:left w:val="none" w:sz="0" w:space="0" w:color="auto"/>
        <w:bottom w:val="none" w:sz="0" w:space="0" w:color="auto"/>
        <w:right w:val="none" w:sz="0" w:space="0" w:color="auto"/>
      </w:divBdr>
    </w:div>
    <w:div w:id="2016612793">
      <w:bodyDiv w:val="1"/>
      <w:marLeft w:val="0"/>
      <w:marRight w:val="0"/>
      <w:marTop w:val="0"/>
      <w:marBottom w:val="0"/>
      <w:divBdr>
        <w:top w:val="none" w:sz="0" w:space="0" w:color="auto"/>
        <w:left w:val="none" w:sz="0" w:space="0" w:color="auto"/>
        <w:bottom w:val="none" w:sz="0" w:space="0" w:color="auto"/>
        <w:right w:val="none" w:sz="0" w:space="0" w:color="auto"/>
      </w:divBdr>
    </w:div>
    <w:div w:id="2016614061">
      <w:bodyDiv w:val="1"/>
      <w:marLeft w:val="0"/>
      <w:marRight w:val="0"/>
      <w:marTop w:val="0"/>
      <w:marBottom w:val="0"/>
      <w:divBdr>
        <w:top w:val="none" w:sz="0" w:space="0" w:color="auto"/>
        <w:left w:val="none" w:sz="0" w:space="0" w:color="auto"/>
        <w:bottom w:val="none" w:sz="0" w:space="0" w:color="auto"/>
        <w:right w:val="none" w:sz="0" w:space="0" w:color="auto"/>
      </w:divBdr>
    </w:div>
    <w:div w:id="2016683012">
      <w:bodyDiv w:val="1"/>
      <w:marLeft w:val="0"/>
      <w:marRight w:val="0"/>
      <w:marTop w:val="0"/>
      <w:marBottom w:val="0"/>
      <w:divBdr>
        <w:top w:val="none" w:sz="0" w:space="0" w:color="auto"/>
        <w:left w:val="none" w:sz="0" w:space="0" w:color="auto"/>
        <w:bottom w:val="none" w:sz="0" w:space="0" w:color="auto"/>
        <w:right w:val="none" w:sz="0" w:space="0" w:color="auto"/>
      </w:divBdr>
    </w:div>
    <w:div w:id="2016684051">
      <w:bodyDiv w:val="1"/>
      <w:marLeft w:val="0"/>
      <w:marRight w:val="0"/>
      <w:marTop w:val="0"/>
      <w:marBottom w:val="0"/>
      <w:divBdr>
        <w:top w:val="none" w:sz="0" w:space="0" w:color="auto"/>
        <w:left w:val="none" w:sz="0" w:space="0" w:color="auto"/>
        <w:bottom w:val="none" w:sz="0" w:space="0" w:color="auto"/>
        <w:right w:val="none" w:sz="0" w:space="0" w:color="auto"/>
      </w:divBdr>
    </w:div>
    <w:div w:id="2017074617">
      <w:bodyDiv w:val="1"/>
      <w:marLeft w:val="0"/>
      <w:marRight w:val="0"/>
      <w:marTop w:val="0"/>
      <w:marBottom w:val="0"/>
      <w:divBdr>
        <w:top w:val="none" w:sz="0" w:space="0" w:color="auto"/>
        <w:left w:val="none" w:sz="0" w:space="0" w:color="auto"/>
        <w:bottom w:val="none" w:sz="0" w:space="0" w:color="auto"/>
        <w:right w:val="none" w:sz="0" w:space="0" w:color="auto"/>
      </w:divBdr>
    </w:div>
    <w:div w:id="2017078819">
      <w:bodyDiv w:val="1"/>
      <w:marLeft w:val="0"/>
      <w:marRight w:val="0"/>
      <w:marTop w:val="0"/>
      <w:marBottom w:val="0"/>
      <w:divBdr>
        <w:top w:val="none" w:sz="0" w:space="0" w:color="auto"/>
        <w:left w:val="none" w:sz="0" w:space="0" w:color="auto"/>
        <w:bottom w:val="none" w:sz="0" w:space="0" w:color="auto"/>
        <w:right w:val="none" w:sz="0" w:space="0" w:color="auto"/>
      </w:divBdr>
    </w:div>
    <w:div w:id="2017223381">
      <w:bodyDiv w:val="1"/>
      <w:marLeft w:val="0"/>
      <w:marRight w:val="0"/>
      <w:marTop w:val="0"/>
      <w:marBottom w:val="0"/>
      <w:divBdr>
        <w:top w:val="none" w:sz="0" w:space="0" w:color="auto"/>
        <w:left w:val="none" w:sz="0" w:space="0" w:color="auto"/>
        <w:bottom w:val="none" w:sz="0" w:space="0" w:color="auto"/>
        <w:right w:val="none" w:sz="0" w:space="0" w:color="auto"/>
      </w:divBdr>
    </w:div>
    <w:div w:id="2017266472">
      <w:bodyDiv w:val="1"/>
      <w:marLeft w:val="0"/>
      <w:marRight w:val="0"/>
      <w:marTop w:val="0"/>
      <w:marBottom w:val="0"/>
      <w:divBdr>
        <w:top w:val="none" w:sz="0" w:space="0" w:color="auto"/>
        <w:left w:val="none" w:sz="0" w:space="0" w:color="auto"/>
        <w:bottom w:val="none" w:sz="0" w:space="0" w:color="auto"/>
        <w:right w:val="none" w:sz="0" w:space="0" w:color="auto"/>
      </w:divBdr>
    </w:div>
    <w:div w:id="2017344046">
      <w:bodyDiv w:val="1"/>
      <w:marLeft w:val="0"/>
      <w:marRight w:val="0"/>
      <w:marTop w:val="0"/>
      <w:marBottom w:val="0"/>
      <w:divBdr>
        <w:top w:val="none" w:sz="0" w:space="0" w:color="auto"/>
        <w:left w:val="none" w:sz="0" w:space="0" w:color="auto"/>
        <w:bottom w:val="none" w:sz="0" w:space="0" w:color="auto"/>
        <w:right w:val="none" w:sz="0" w:space="0" w:color="auto"/>
      </w:divBdr>
    </w:div>
    <w:div w:id="2017613276">
      <w:bodyDiv w:val="1"/>
      <w:marLeft w:val="0"/>
      <w:marRight w:val="0"/>
      <w:marTop w:val="0"/>
      <w:marBottom w:val="0"/>
      <w:divBdr>
        <w:top w:val="none" w:sz="0" w:space="0" w:color="auto"/>
        <w:left w:val="none" w:sz="0" w:space="0" w:color="auto"/>
        <w:bottom w:val="none" w:sz="0" w:space="0" w:color="auto"/>
        <w:right w:val="none" w:sz="0" w:space="0" w:color="auto"/>
      </w:divBdr>
    </w:div>
    <w:div w:id="2017686449">
      <w:bodyDiv w:val="1"/>
      <w:marLeft w:val="0"/>
      <w:marRight w:val="0"/>
      <w:marTop w:val="0"/>
      <w:marBottom w:val="0"/>
      <w:divBdr>
        <w:top w:val="none" w:sz="0" w:space="0" w:color="auto"/>
        <w:left w:val="none" w:sz="0" w:space="0" w:color="auto"/>
        <w:bottom w:val="none" w:sz="0" w:space="0" w:color="auto"/>
        <w:right w:val="none" w:sz="0" w:space="0" w:color="auto"/>
      </w:divBdr>
    </w:div>
    <w:div w:id="2017804870">
      <w:bodyDiv w:val="1"/>
      <w:marLeft w:val="0"/>
      <w:marRight w:val="0"/>
      <w:marTop w:val="0"/>
      <w:marBottom w:val="0"/>
      <w:divBdr>
        <w:top w:val="none" w:sz="0" w:space="0" w:color="auto"/>
        <w:left w:val="none" w:sz="0" w:space="0" w:color="auto"/>
        <w:bottom w:val="none" w:sz="0" w:space="0" w:color="auto"/>
        <w:right w:val="none" w:sz="0" w:space="0" w:color="auto"/>
      </w:divBdr>
    </w:div>
    <w:div w:id="2018120272">
      <w:bodyDiv w:val="1"/>
      <w:marLeft w:val="0"/>
      <w:marRight w:val="0"/>
      <w:marTop w:val="0"/>
      <w:marBottom w:val="0"/>
      <w:divBdr>
        <w:top w:val="none" w:sz="0" w:space="0" w:color="auto"/>
        <w:left w:val="none" w:sz="0" w:space="0" w:color="auto"/>
        <w:bottom w:val="none" w:sz="0" w:space="0" w:color="auto"/>
        <w:right w:val="none" w:sz="0" w:space="0" w:color="auto"/>
      </w:divBdr>
    </w:div>
    <w:div w:id="2018146475">
      <w:bodyDiv w:val="1"/>
      <w:marLeft w:val="0"/>
      <w:marRight w:val="0"/>
      <w:marTop w:val="0"/>
      <w:marBottom w:val="0"/>
      <w:divBdr>
        <w:top w:val="none" w:sz="0" w:space="0" w:color="auto"/>
        <w:left w:val="none" w:sz="0" w:space="0" w:color="auto"/>
        <w:bottom w:val="none" w:sz="0" w:space="0" w:color="auto"/>
        <w:right w:val="none" w:sz="0" w:space="0" w:color="auto"/>
      </w:divBdr>
    </w:div>
    <w:div w:id="2018262809">
      <w:bodyDiv w:val="1"/>
      <w:marLeft w:val="0"/>
      <w:marRight w:val="0"/>
      <w:marTop w:val="0"/>
      <w:marBottom w:val="0"/>
      <w:divBdr>
        <w:top w:val="none" w:sz="0" w:space="0" w:color="auto"/>
        <w:left w:val="none" w:sz="0" w:space="0" w:color="auto"/>
        <w:bottom w:val="none" w:sz="0" w:space="0" w:color="auto"/>
        <w:right w:val="none" w:sz="0" w:space="0" w:color="auto"/>
      </w:divBdr>
    </w:div>
    <w:div w:id="2018340109">
      <w:bodyDiv w:val="1"/>
      <w:marLeft w:val="0"/>
      <w:marRight w:val="0"/>
      <w:marTop w:val="0"/>
      <w:marBottom w:val="0"/>
      <w:divBdr>
        <w:top w:val="none" w:sz="0" w:space="0" w:color="auto"/>
        <w:left w:val="none" w:sz="0" w:space="0" w:color="auto"/>
        <w:bottom w:val="none" w:sz="0" w:space="0" w:color="auto"/>
        <w:right w:val="none" w:sz="0" w:space="0" w:color="auto"/>
      </w:divBdr>
    </w:div>
    <w:div w:id="2018385181">
      <w:bodyDiv w:val="1"/>
      <w:marLeft w:val="0"/>
      <w:marRight w:val="0"/>
      <w:marTop w:val="0"/>
      <w:marBottom w:val="0"/>
      <w:divBdr>
        <w:top w:val="none" w:sz="0" w:space="0" w:color="auto"/>
        <w:left w:val="none" w:sz="0" w:space="0" w:color="auto"/>
        <w:bottom w:val="none" w:sz="0" w:space="0" w:color="auto"/>
        <w:right w:val="none" w:sz="0" w:space="0" w:color="auto"/>
      </w:divBdr>
    </w:div>
    <w:div w:id="2018455030">
      <w:bodyDiv w:val="1"/>
      <w:marLeft w:val="0"/>
      <w:marRight w:val="0"/>
      <w:marTop w:val="0"/>
      <w:marBottom w:val="0"/>
      <w:divBdr>
        <w:top w:val="none" w:sz="0" w:space="0" w:color="auto"/>
        <w:left w:val="none" w:sz="0" w:space="0" w:color="auto"/>
        <w:bottom w:val="none" w:sz="0" w:space="0" w:color="auto"/>
        <w:right w:val="none" w:sz="0" w:space="0" w:color="auto"/>
      </w:divBdr>
    </w:div>
    <w:div w:id="2018455663">
      <w:bodyDiv w:val="1"/>
      <w:marLeft w:val="0"/>
      <w:marRight w:val="0"/>
      <w:marTop w:val="0"/>
      <w:marBottom w:val="0"/>
      <w:divBdr>
        <w:top w:val="none" w:sz="0" w:space="0" w:color="auto"/>
        <w:left w:val="none" w:sz="0" w:space="0" w:color="auto"/>
        <w:bottom w:val="none" w:sz="0" w:space="0" w:color="auto"/>
        <w:right w:val="none" w:sz="0" w:space="0" w:color="auto"/>
      </w:divBdr>
    </w:div>
    <w:div w:id="2018462205">
      <w:bodyDiv w:val="1"/>
      <w:marLeft w:val="0"/>
      <w:marRight w:val="0"/>
      <w:marTop w:val="0"/>
      <w:marBottom w:val="0"/>
      <w:divBdr>
        <w:top w:val="none" w:sz="0" w:space="0" w:color="auto"/>
        <w:left w:val="none" w:sz="0" w:space="0" w:color="auto"/>
        <w:bottom w:val="none" w:sz="0" w:space="0" w:color="auto"/>
        <w:right w:val="none" w:sz="0" w:space="0" w:color="auto"/>
      </w:divBdr>
    </w:div>
    <w:div w:id="2018577209">
      <w:bodyDiv w:val="1"/>
      <w:marLeft w:val="0"/>
      <w:marRight w:val="0"/>
      <w:marTop w:val="0"/>
      <w:marBottom w:val="0"/>
      <w:divBdr>
        <w:top w:val="none" w:sz="0" w:space="0" w:color="auto"/>
        <w:left w:val="none" w:sz="0" w:space="0" w:color="auto"/>
        <w:bottom w:val="none" w:sz="0" w:space="0" w:color="auto"/>
        <w:right w:val="none" w:sz="0" w:space="0" w:color="auto"/>
      </w:divBdr>
    </w:div>
    <w:div w:id="2018579223">
      <w:bodyDiv w:val="1"/>
      <w:marLeft w:val="0"/>
      <w:marRight w:val="0"/>
      <w:marTop w:val="0"/>
      <w:marBottom w:val="0"/>
      <w:divBdr>
        <w:top w:val="none" w:sz="0" w:space="0" w:color="auto"/>
        <w:left w:val="none" w:sz="0" w:space="0" w:color="auto"/>
        <w:bottom w:val="none" w:sz="0" w:space="0" w:color="auto"/>
        <w:right w:val="none" w:sz="0" w:space="0" w:color="auto"/>
      </w:divBdr>
    </w:div>
    <w:div w:id="2018773401">
      <w:bodyDiv w:val="1"/>
      <w:marLeft w:val="0"/>
      <w:marRight w:val="0"/>
      <w:marTop w:val="0"/>
      <w:marBottom w:val="0"/>
      <w:divBdr>
        <w:top w:val="none" w:sz="0" w:space="0" w:color="auto"/>
        <w:left w:val="none" w:sz="0" w:space="0" w:color="auto"/>
        <w:bottom w:val="none" w:sz="0" w:space="0" w:color="auto"/>
        <w:right w:val="none" w:sz="0" w:space="0" w:color="auto"/>
      </w:divBdr>
    </w:div>
    <w:div w:id="2018799129">
      <w:bodyDiv w:val="1"/>
      <w:marLeft w:val="0"/>
      <w:marRight w:val="0"/>
      <w:marTop w:val="0"/>
      <w:marBottom w:val="0"/>
      <w:divBdr>
        <w:top w:val="none" w:sz="0" w:space="0" w:color="auto"/>
        <w:left w:val="none" w:sz="0" w:space="0" w:color="auto"/>
        <w:bottom w:val="none" w:sz="0" w:space="0" w:color="auto"/>
        <w:right w:val="none" w:sz="0" w:space="0" w:color="auto"/>
      </w:divBdr>
    </w:div>
    <w:div w:id="2018843841">
      <w:bodyDiv w:val="1"/>
      <w:marLeft w:val="0"/>
      <w:marRight w:val="0"/>
      <w:marTop w:val="0"/>
      <w:marBottom w:val="0"/>
      <w:divBdr>
        <w:top w:val="none" w:sz="0" w:space="0" w:color="auto"/>
        <w:left w:val="none" w:sz="0" w:space="0" w:color="auto"/>
        <w:bottom w:val="none" w:sz="0" w:space="0" w:color="auto"/>
        <w:right w:val="none" w:sz="0" w:space="0" w:color="auto"/>
      </w:divBdr>
    </w:div>
    <w:div w:id="2018844511">
      <w:bodyDiv w:val="1"/>
      <w:marLeft w:val="0"/>
      <w:marRight w:val="0"/>
      <w:marTop w:val="0"/>
      <w:marBottom w:val="0"/>
      <w:divBdr>
        <w:top w:val="none" w:sz="0" w:space="0" w:color="auto"/>
        <w:left w:val="none" w:sz="0" w:space="0" w:color="auto"/>
        <w:bottom w:val="none" w:sz="0" w:space="0" w:color="auto"/>
        <w:right w:val="none" w:sz="0" w:space="0" w:color="auto"/>
      </w:divBdr>
    </w:div>
    <w:div w:id="2018999746">
      <w:bodyDiv w:val="1"/>
      <w:marLeft w:val="0"/>
      <w:marRight w:val="0"/>
      <w:marTop w:val="0"/>
      <w:marBottom w:val="0"/>
      <w:divBdr>
        <w:top w:val="none" w:sz="0" w:space="0" w:color="auto"/>
        <w:left w:val="none" w:sz="0" w:space="0" w:color="auto"/>
        <w:bottom w:val="none" w:sz="0" w:space="0" w:color="auto"/>
        <w:right w:val="none" w:sz="0" w:space="0" w:color="auto"/>
      </w:divBdr>
    </w:div>
    <w:div w:id="2019038713">
      <w:bodyDiv w:val="1"/>
      <w:marLeft w:val="0"/>
      <w:marRight w:val="0"/>
      <w:marTop w:val="0"/>
      <w:marBottom w:val="0"/>
      <w:divBdr>
        <w:top w:val="none" w:sz="0" w:space="0" w:color="auto"/>
        <w:left w:val="none" w:sz="0" w:space="0" w:color="auto"/>
        <w:bottom w:val="none" w:sz="0" w:space="0" w:color="auto"/>
        <w:right w:val="none" w:sz="0" w:space="0" w:color="auto"/>
      </w:divBdr>
    </w:div>
    <w:div w:id="2019119198">
      <w:bodyDiv w:val="1"/>
      <w:marLeft w:val="0"/>
      <w:marRight w:val="0"/>
      <w:marTop w:val="0"/>
      <w:marBottom w:val="0"/>
      <w:divBdr>
        <w:top w:val="none" w:sz="0" w:space="0" w:color="auto"/>
        <w:left w:val="none" w:sz="0" w:space="0" w:color="auto"/>
        <w:bottom w:val="none" w:sz="0" w:space="0" w:color="auto"/>
        <w:right w:val="none" w:sz="0" w:space="0" w:color="auto"/>
      </w:divBdr>
    </w:div>
    <w:div w:id="2019188895">
      <w:bodyDiv w:val="1"/>
      <w:marLeft w:val="0"/>
      <w:marRight w:val="0"/>
      <w:marTop w:val="0"/>
      <w:marBottom w:val="0"/>
      <w:divBdr>
        <w:top w:val="none" w:sz="0" w:space="0" w:color="auto"/>
        <w:left w:val="none" w:sz="0" w:space="0" w:color="auto"/>
        <w:bottom w:val="none" w:sz="0" w:space="0" w:color="auto"/>
        <w:right w:val="none" w:sz="0" w:space="0" w:color="auto"/>
      </w:divBdr>
    </w:div>
    <w:div w:id="2019306374">
      <w:bodyDiv w:val="1"/>
      <w:marLeft w:val="0"/>
      <w:marRight w:val="0"/>
      <w:marTop w:val="0"/>
      <w:marBottom w:val="0"/>
      <w:divBdr>
        <w:top w:val="none" w:sz="0" w:space="0" w:color="auto"/>
        <w:left w:val="none" w:sz="0" w:space="0" w:color="auto"/>
        <w:bottom w:val="none" w:sz="0" w:space="0" w:color="auto"/>
        <w:right w:val="none" w:sz="0" w:space="0" w:color="auto"/>
      </w:divBdr>
    </w:div>
    <w:div w:id="2019387560">
      <w:bodyDiv w:val="1"/>
      <w:marLeft w:val="0"/>
      <w:marRight w:val="0"/>
      <w:marTop w:val="0"/>
      <w:marBottom w:val="0"/>
      <w:divBdr>
        <w:top w:val="none" w:sz="0" w:space="0" w:color="auto"/>
        <w:left w:val="none" w:sz="0" w:space="0" w:color="auto"/>
        <w:bottom w:val="none" w:sz="0" w:space="0" w:color="auto"/>
        <w:right w:val="none" w:sz="0" w:space="0" w:color="auto"/>
      </w:divBdr>
    </w:div>
    <w:div w:id="2019388415">
      <w:bodyDiv w:val="1"/>
      <w:marLeft w:val="0"/>
      <w:marRight w:val="0"/>
      <w:marTop w:val="0"/>
      <w:marBottom w:val="0"/>
      <w:divBdr>
        <w:top w:val="none" w:sz="0" w:space="0" w:color="auto"/>
        <w:left w:val="none" w:sz="0" w:space="0" w:color="auto"/>
        <w:bottom w:val="none" w:sz="0" w:space="0" w:color="auto"/>
        <w:right w:val="none" w:sz="0" w:space="0" w:color="auto"/>
      </w:divBdr>
    </w:div>
    <w:div w:id="2019429723">
      <w:bodyDiv w:val="1"/>
      <w:marLeft w:val="0"/>
      <w:marRight w:val="0"/>
      <w:marTop w:val="0"/>
      <w:marBottom w:val="0"/>
      <w:divBdr>
        <w:top w:val="none" w:sz="0" w:space="0" w:color="auto"/>
        <w:left w:val="none" w:sz="0" w:space="0" w:color="auto"/>
        <w:bottom w:val="none" w:sz="0" w:space="0" w:color="auto"/>
        <w:right w:val="none" w:sz="0" w:space="0" w:color="auto"/>
      </w:divBdr>
    </w:div>
    <w:div w:id="2019500639">
      <w:bodyDiv w:val="1"/>
      <w:marLeft w:val="0"/>
      <w:marRight w:val="0"/>
      <w:marTop w:val="0"/>
      <w:marBottom w:val="0"/>
      <w:divBdr>
        <w:top w:val="none" w:sz="0" w:space="0" w:color="auto"/>
        <w:left w:val="none" w:sz="0" w:space="0" w:color="auto"/>
        <w:bottom w:val="none" w:sz="0" w:space="0" w:color="auto"/>
        <w:right w:val="none" w:sz="0" w:space="0" w:color="auto"/>
      </w:divBdr>
    </w:div>
    <w:div w:id="2019502379">
      <w:bodyDiv w:val="1"/>
      <w:marLeft w:val="0"/>
      <w:marRight w:val="0"/>
      <w:marTop w:val="0"/>
      <w:marBottom w:val="0"/>
      <w:divBdr>
        <w:top w:val="none" w:sz="0" w:space="0" w:color="auto"/>
        <w:left w:val="none" w:sz="0" w:space="0" w:color="auto"/>
        <w:bottom w:val="none" w:sz="0" w:space="0" w:color="auto"/>
        <w:right w:val="none" w:sz="0" w:space="0" w:color="auto"/>
      </w:divBdr>
    </w:div>
    <w:div w:id="2019502977">
      <w:bodyDiv w:val="1"/>
      <w:marLeft w:val="0"/>
      <w:marRight w:val="0"/>
      <w:marTop w:val="0"/>
      <w:marBottom w:val="0"/>
      <w:divBdr>
        <w:top w:val="none" w:sz="0" w:space="0" w:color="auto"/>
        <w:left w:val="none" w:sz="0" w:space="0" w:color="auto"/>
        <w:bottom w:val="none" w:sz="0" w:space="0" w:color="auto"/>
        <w:right w:val="none" w:sz="0" w:space="0" w:color="auto"/>
      </w:divBdr>
    </w:div>
    <w:div w:id="2019578326">
      <w:bodyDiv w:val="1"/>
      <w:marLeft w:val="0"/>
      <w:marRight w:val="0"/>
      <w:marTop w:val="0"/>
      <w:marBottom w:val="0"/>
      <w:divBdr>
        <w:top w:val="none" w:sz="0" w:space="0" w:color="auto"/>
        <w:left w:val="none" w:sz="0" w:space="0" w:color="auto"/>
        <w:bottom w:val="none" w:sz="0" w:space="0" w:color="auto"/>
        <w:right w:val="none" w:sz="0" w:space="0" w:color="auto"/>
      </w:divBdr>
    </w:div>
    <w:div w:id="2019624633">
      <w:bodyDiv w:val="1"/>
      <w:marLeft w:val="0"/>
      <w:marRight w:val="0"/>
      <w:marTop w:val="0"/>
      <w:marBottom w:val="0"/>
      <w:divBdr>
        <w:top w:val="none" w:sz="0" w:space="0" w:color="auto"/>
        <w:left w:val="none" w:sz="0" w:space="0" w:color="auto"/>
        <w:bottom w:val="none" w:sz="0" w:space="0" w:color="auto"/>
        <w:right w:val="none" w:sz="0" w:space="0" w:color="auto"/>
      </w:divBdr>
    </w:div>
    <w:div w:id="2019769663">
      <w:bodyDiv w:val="1"/>
      <w:marLeft w:val="0"/>
      <w:marRight w:val="0"/>
      <w:marTop w:val="0"/>
      <w:marBottom w:val="0"/>
      <w:divBdr>
        <w:top w:val="none" w:sz="0" w:space="0" w:color="auto"/>
        <w:left w:val="none" w:sz="0" w:space="0" w:color="auto"/>
        <w:bottom w:val="none" w:sz="0" w:space="0" w:color="auto"/>
        <w:right w:val="none" w:sz="0" w:space="0" w:color="auto"/>
      </w:divBdr>
    </w:div>
    <w:div w:id="2019773015">
      <w:bodyDiv w:val="1"/>
      <w:marLeft w:val="0"/>
      <w:marRight w:val="0"/>
      <w:marTop w:val="0"/>
      <w:marBottom w:val="0"/>
      <w:divBdr>
        <w:top w:val="none" w:sz="0" w:space="0" w:color="auto"/>
        <w:left w:val="none" w:sz="0" w:space="0" w:color="auto"/>
        <w:bottom w:val="none" w:sz="0" w:space="0" w:color="auto"/>
        <w:right w:val="none" w:sz="0" w:space="0" w:color="auto"/>
      </w:divBdr>
    </w:div>
    <w:div w:id="2019846644">
      <w:bodyDiv w:val="1"/>
      <w:marLeft w:val="0"/>
      <w:marRight w:val="0"/>
      <w:marTop w:val="0"/>
      <w:marBottom w:val="0"/>
      <w:divBdr>
        <w:top w:val="none" w:sz="0" w:space="0" w:color="auto"/>
        <w:left w:val="none" w:sz="0" w:space="0" w:color="auto"/>
        <w:bottom w:val="none" w:sz="0" w:space="0" w:color="auto"/>
        <w:right w:val="none" w:sz="0" w:space="0" w:color="auto"/>
      </w:divBdr>
    </w:div>
    <w:div w:id="2019847309">
      <w:bodyDiv w:val="1"/>
      <w:marLeft w:val="0"/>
      <w:marRight w:val="0"/>
      <w:marTop w:val="0"/>
      <w:marBottom w:val="0"/>
      <w:divBdr>
        <w:top w:val="none" w:sz="0" w:space="0" w:color="auto"/>
        <w:left w:val="none" w:sz="0" w:space="0" w:color="auto"/>
        <w:bottom w:val="none" w:sz="0" w:space="0" w:color="auto"/>
        <w:right w:val="none" w:sz="0" w:space="0" w:color="auto"/>
      </w:divBdr>
    </w:div>
    <w:div w:id="2019885835">
      <w:bodyDiv w:val="1"/>
      <w:marLeft w:val="0"/>
      <w:marRight w:val="0"/>
      <w:marTop w:val="0"/>
      <w:marBottom w:val="0"/>
      <w:divBdr>
        <w:top w:val="none" w:sz="0" w:space="0" w:color="auto"/>
        <w:left w:val="none" w:sz="0" w:space="0" w:color="auto"/>
        <w:bottom w:val="none" w:sz="0" w:space="0" w:color="auto"/>
        <w:right w:val="none" w:sz="0" w:space="0" w:color="auto"/>
      </w:divBdr>
    </w:div>
    <w:div w:id="2019967159">
      <w:bodyDiv w:val="1"/>
      <w:marLeft w:val="0"/>
      <w:marRight w:val="0"/>
      <w:marTop w:val="0"/>
      <w:marBottom w:val="0"/>
      <w:divBdr>
        <w:top w:val="none" w:sz="0" w:space="0" w:color="auto"/>
        <w:left w:val="none" w:sz="0" w:space="0" w:color="auto"/>
        <w:bottom w:val="none" w:sz="0" w:space="0" w:color="auto"/>
        <w:right w:val="none" w:sz="0" w:space="0" w:color="auto"/>
      </w:divBdr>
    </w:div>
    <w:div w:id="2020086314">
      <w:bodyDiv w:val="1"/>
      <w:marLeft w:val="0"/>
      <w:marRight w:val="0"/>
      <w:marTop w:val="0"/>
      <w:marBottom w:val="0"/>
      <w:divBdr>
        <w:top w:val="none" w:sz="0" w:space="0" w:color="auto"/>
        <w:left w:val="none" w:sz="0" w:space="0" w:color="auto"/>
        <w:bottom w:val="none" w:sz="0" w:space="0" w:color="auto"/>
        <w:right w:val="none" w:sz="0" w:space="0" w:color="auto"/>
      </w:divBdr>
    </w:div>
    <w:div w:id="2020086391">
      <w:bodyDiv w:val="1"/>
      <w:marLeft w:val="0"/>
      <w:marRight w:val="0"/>
      <w:marTop w:val="0"/>
      <w:marBottom w:val="0"/>
      <w:divBdr>
        <w:top w:val="none" w:sz="0" w:space="0" w:color="auto"/>
        <w:left w:val="none" w:sz="0" w:space="0" w:color="auto"/>
        <w:bottom w:val="none" w:sz="0" w:space="0" w:color="auto"/>
        <w:right w:val="none" w:sz="0" w:space="0" w:color="auto"/>
      </w:divBdr>
    </w:div>
    <w:div w:id="2020155236">
      <w:bodyDiv w:val="1"/>
      <w:marLeft w:val="0"/>
      <w:marRight w:val="0"/>
      <w:marTop w:val="0"/>
      <w:marBottom w:val="0"/>
      <w:divBdr>
        <w:top w:val="none" w:sz="0" w:space="0" w:color="auto"/>
        <w:left w:val="none" w:sz="0" w:space="0" w:color="auto"/>
        <w:bottom w:val="none" w:sz="0" w:space="0" w:color="auto"/>
        <w:right w:val="none" w:sz="0" w:space="0" w:color="auto"/>
      </w:divBdr>
    </w:div>
    <w:div w:id="2020234520">
      <w:bodyDiv w:val="1"/>
      <w:marLeft w:val="0"/>
      <w:marRight w:val="0"/>
      <w:marTop w:val="0"/>
      <w:marBottom w:val="0"/>
      <w:divBdr>
        <w:top w:val="none" w:sz="0" w:space="0" w:color="auto"/>
        <w:left w:val="none" w:sz="0" w:space="0" w:color="auto"/>
        <w:bottom w:val="none" w:sz="0" w:space="0" w:color="auto"/>
        <w:right w:val="none" w:sz="0" w:space="0" w:color="auto"/>
      </w:divBdr>
    </w:div>
    <w:div w:id="2020305928">
      <w:bodyDiv w:val="1"/>
      <w:marLeft w:val="0"/>
      <w:marRight w:val="0"/>
      <w:marTop w:val="0"/>
      <w:marBottom w:val="0"/>
      <w:divBdr>
        <w:top w:val="none" w:sz="0" w:space="0" w:color="auto"/>
        <w:left w:val="none" w:sz="0" w:space="0" w:color="auto"/>
        <w:bottom w:val="none" w:sz="0" w:space="0" w:color="auto"/>
        <w:right w:val="none" w:sz="0" w:space="0" w:color="auto"/>
      </w:divBdr>
    </w:div>
    <w:div w:id="2020310732">
      <w:bodyDiv w:val="1"/>
      <w:marLeft w:val="0"/>
      <w:marRight w:val="0"/>
      <w:marTop w:val="0"/>
      <w:marBottom w:val="0"/>
      <w:divBdr>
        <w:top w:val="none" w:sz="0" w:space="0" w:color="auto"/>
        <w:left w:val="none" w:sz="0" w:space="0" w:color="auto"/>
        <w:bottom w:val="none" w:sz="0" w:space="0" w:color="auto"/>
        <w:right w:val="none" w:sz="0" w:space="0" w:color="auto"/>
      </w:divBdr>
    </w:div>
    <w:div w:id="2020348571">
      <w:bodyDiv w:val="1"/>
      <w:marLeft w:val="0"/>
      <w:marRight w:val="0"/>
      <w:marTop w:val="0"/>
      <w:marBottom w:val="0"/>
      <w:divBdr>
        <w:top w:val="none" w:sz="0" w:space="0" w:color="auto"/>
        <w:left w:val="none" w:sz="0" w:space="0" w:color="auto"/>
        <w:bottom w:val="none" w:sz="0" w:space="0" w:color="auto"/>
        <w:right w:val="none" w:sz="0" w:space="0" w:color="auto"/>
      </w:divBdr>
    </w:div>
    <w:div w:id="2020422203">
      <w:bodyDiv w:val="1"/>
      <w:marLeft w:val="0"/>
      <w:marRight w:val="0"/>
      <w:marTop w:val="0"/>
      <w:marBottom w:val="0"/>
      <w:divBdr>
        <w:top w:val="none" w:sz="0" w:space="0" w:color="auto"/>
        <w:left w:val="none" w:sz="0" w:space="0" w:color="auto"/>
        <w:bottom w:val="none" w:sz="0" w:space="0" w:color="auto"/>
        <w:right w:val="none" w:sz="0" w:space="0" w:color="auto"/>
      </w:divBdr>
    </w:div>
    <w:div w:id="2020502562">
      <w:bodyDiv w:val="1"/>
      <w:marLeft w:val="0"/>
      <w:marRight w:val="0"/>
      <w:marTop w:val="0"/>
      <w:marBottom w:val="0"/>
      <w:divBdr>
        <w:top w:val="none" w:sz="0" w:space="0" w:color="auto"/>
        <w:left w:val="none" w:sz="0" w:space="0" w:color="auto"/>
        <w:bottom w:val="none" w:sz="0" w:space="0" w:color="auto"/>
        <w:right w:val="none" w:sz="0" w:space="0" w:color="auto"/>
      </w:divBdr>
    </w:div>
    <w:div w:id="2020546503">
      <w:bodyDiv w:val="1"/>
      <w:marLeft w:val="0"/>
      <w:marRight w:val="0"/>
      <w:marTop w:val="0"/>
      <w:marBottom w:val="0"/>
      <w:divBdr>
        <w:top w:val="none" w:sz="0" w:space="0" w:color="auto"/>
        <w:left w:val="none" w:sz="0" w:space="0" w:color="auto"/>
        <w:bottom w:val="none" w:sz="0" w:space="0" w:color="auto"/>
        <w:right w:val="none" w:sz="0" w:space="0" w:color="auto"/>
      </w:divBdr>
    </w:div>
    <w:div w:id="2020622656">
      <w:bodyDiv w:val="1"/>
      <w:marLeft w:val="0"/>
      <w:marRight w:val="0"/>
      <w:marTop w:val="0"/>
      <w:marBottom w:val="0"/>
      <w:divBdr>
        <w:top w:val="none" w:sz="0" w:space="0" w:color="auto"/>
        <w:left w:val="none" w:sz="0" w:space="0" w:color="auto"/>
        <w:bottom w:val="none" w:sz="0" w:space="0" w:color="auto"/>
        <w:right w:val="none" w:sz="0" w:space="0" w:color="auto"/>
      </w:divBdr>
    </w:div>
    <w:div w:id="2020933988">
      <w:bodyDiv w:val="1"/>
      <w:marLeft w:val="0"/>
      <w:marRight w:val="0"/>
      <w:marTop w:val="0"/>
      <w:marBottom w:val="0"/>
      <w:divBdr>
        <w:top w:val="none" w:sz="0" w:space="0" w:color="auto"/>
        <w:left w:val="none" w:sz="0" w:space="0" w:color="auto"/>
        <w:bottom w:val="none" w:sz="0" w:space="0" w:color="auto"/>
        <w:right w:val="none" w:sz="0" w:space="0" w:color="auto"/>
      </w:divBdr>
    </w:div>
    <w:div w:id="2021197913">
      <w:bodyDiv w:val="1"/>
      <w:marLeft w:val="0"/>
      <w:marRight w:val="0"/>
      <w:marTop w:val="0"/>
      <w:marBottom w:val="0"/>
      <w:divBdr>
        <w:top w:val="none" w:sz="0" w:space="0" w:color="auto"/>
        <w:left w:val="none" w:sz="0" w:space="0" w:color="auto"/>
        <w:bottom w:val="none" w:sz="0" w:space="0" w:color="auto"/>
        <w:right w:val="none" w:sz="0" w:space="0" w:color="auto"/>
      </w:divBdr>
    </w:div>
    <w:div w:id="2021198283">
      <w:bodyDiv w:val="1"/>
      <w:marLeft w:val="0"/>
      <w:marRight w:val="0"/>
      <w:marTop w:val="0"/>
      <w:marBottom w:val="0"/>
      <w:divBdr>
        <w:top w:val="none" w:sz="0" w:space="0" w:color="auto"/>
        <w:left w:val="none" w:sz="0" w:space="0" w:color="auto"/>
        <w:bottom w:val="none" w:sz="0" w:space="0" w:color="auto"/>
        <w:right w:val="none" w:sz="0" w:space="0" w:color="auto"/>
      </w:divBdr>
    </w:div>
    <w:div w:id="2021199124">
      <w:bodyDiv w:val="1"/>
      <w:marLeft w:val="0"/>
      <w:marRight w:val="0"/>
      <w:marTop w:val="0"/>
      <w:marBottom w:val="0"/>
      <w:divBdr>
        <w:top w:val="none" w:sz="0" w:space="0" w:color="auto"/>
        <w:left w:val="none" w:sz="0" w:space="0" w:color="auto"/>
        <w:bottom w:val="none" w:sz="0" w:space="0" w:color="auto"/>
        <w:right w:val="none" w:sz="0" w:space="0" w:color="auto"/>
      </w:divBdr>
    </w:div>
    <w:div w:id="2021270873">
      <w:bodyDiv w:val="1"/>
      <w:marLeft w:val="0"/>
      <w:marRight w:val="0"/>
      <w:marTop w:val="0"/>
      <w:marBottom w:val="0"/>
      <w:divBdr>
        <w:top w:val="none" w:sz="0" w:space="0" w:color="auto"/>
        <w:left w:val="none" w:sz="0" w:space="0" w:color="auto"/>
        <w:bottom w:val="none" w:sz="0" w:space="0" w:color="auto"/>
        <w:right w:val="none" w:sz="0" w:space="0" w:color="auto"/>
      </w:divBdr>
    </w:div>
    <w:div w:id="2021463993">
      <w:bodyDiv w:val="1"/>
      <w:marLeft w:val="0"/>
      <w:marRight w:val="0"/>
      <w:marTop w:val="0"/>
      <w:marBottom w:val="0"/>
      <w:divBdr>
        <w:top w:val="none" w:sz="0" w:space="0" w:color="auto"/>
        <w:left w:val="none" w:sz="0" w:space="0" w:color="auto"/>
        <w:bottom w:val="none" w:sz="0" w:space="0" w:color="auto"/>
        <w:right w:val="none" w:sz="0" w:space="0" w:color="auto"/>
      </w:divBdr>
    </w:div>
    <w:div w:id="2021464732">
      <w:bodyDiv w:val="1"/>
      <w:marLeft w:val="0"/>
      <w:marRight w:val="0"/>
      <w:marTop w:val="0"/>
      <w:marBottom w:val="0"/>
      <w:divBdr>
        <w:top w:val="none" w:sz="0" w:space="0" w:color="auto"/>
        <w:left w:val="none" w:sz="0" w:space="0" w:color="auto"/>
        <w:bottom w:val="none" w:sz="0" w:space="0" w:color="auto"/>
        <w:right w:val="none" w:sz="0" w:space="0" w:color="auto"/>
      </w:divBdr>
    </w:div>
    <w:div w:id="2021468172">
      <w:bodyDiv w:val="1"/>
      <w:marLeft w:val="0"/>
      <w:marRight w:val="0"/>
      <w:marTop w:val="0"/>
      <w:marBottom w:val="0"/>
      <w:divBdr>
        <w:top w:val="none" w:sz="0" w:space="0" w:color="auto"/>
        <w:left w:val="none" w:sz="0" w:space="0" w:color="auto"/>
        <w:bottom w:val="none" w:sz="0" w:space="0" w:color="auto"/>
        <w:right w:val="none" w:sz="0" w:space="0" w:color="auto"/>
      </w:divBdr>
    </w:div>
    <w:div w:id="2021468510">
      <w:bodyDiv w:val="1"/>
      <w:marLeft w:val="0"/>
      <w:marRight w:val="0"/>
      <w:marTop w:val="0"/>
      <w:marBottom w:val="0"/>
      <w:divBdr>
        <w:top w:val="none" w:sz="0" w:space="0" w:color="auto"/>
        <w:left w:val="none" w:sz="0" w:space="0" w:color="auto"/>
        <w:bottom w:val="none" w:sz="0" w:space="0" w:color="auto"/>
        <w:right w:val="none" w:sz="0" w:space="0" w:color="auto"/>
      </w:divBdr>
    </w:div>
    <w:div w:id="2021540579">
      <w:bodyDiv w:val="1"/>
      <w:marLeft w:val="0"/>
      <w:marRight w:val="0"/>
      <w:marTop w:val="0"/>
      <w:marBottom w:val="0"/>
      <w:divBdr>
        <w:top w:val="none" w:sz="0" w:space="0" w:color="auto"/>
        <w:left w:val="none" w:sz="0" w:space="0" w:color="auto"/>
        <w:bottom w:val="none" w:sz="0" w:space="0" w:color="auto"/>
        <w:right w:val="none" w:sz="0" w:space="0" w:color="auto"/>
      </w:divBdr>
    </w:div>
    <w:div w:id="2021543000">
      <w:bodyDiv w:val="1"/>
      <w:marLeft w:val="0"/>
      <w:marRight w:val="0"/>
      <w:marTop w:val="0"/>
      <w:marBottom w:val="0"/>
      <w:divBdr>
        <w:top w:val="none" w:sz="0" w:space="0" w:color="auto"/>
        <w:left w:val="none" w:sz="0" w:space="0" w:color="auto"/>
        <w:bottom w:val="none" w:sz="0" w:space="0" w:color="auto"/>
        <w:right w:val="none" w:sz="0" w:space="0" w:color="auto"/>
      </w:divBdr>
    </w:div>
    <w:div w:id="2021545279">
      <w:bodyDiv w:val="1"/>
      <w:marLeft w:val="0"/>
      <w:marRight w:val="0"/>
      <w:marTop w:val="0"/>
      <w:marBottom w:val="0"/>
      <w:divBdr>
        <w:top w:val="none" w:sz="0" w:space="0" w:color="auto"/>
        <w:left w:val="none" w:sz="0" w:space="0" w:color="auto"/>
        <w:bottom w:val="none" w:sz="0" w:space="0" w:color="auto"/>
        <w:right w:val="none" w:sz="0" w:space="0" w:color="auto"/>
      </w:divBdr>
    </w:div>
    <w:div w:id="2021614276">
      <w:bodyDiv w:val="1"/>
      <w:marLeft w:val="0"/>
      <w:marRight w:val="0"/>
      <w:marTop w:val="0"/>
      <w:marBottom w:val="0"/>
      <w:divBdr>
        <w:top w:val="none" w:sz="0" w:space="0" w:color="auto"/>
        <w:left w:val="none" w:sz="0" w:space="0" w:color="auto"/>
        <w:bottom w:val="none" w:sz="0" w:space="0" w:color="auto"/>
        <w:right w:val="none" w:sz="0" w:space="0" w:color="auto"/>
      </w:divBdr>
    </w:div>
    <w:div w:id="2021619406">
      <w:bodyDiv w:val="1"/>
      <w:marLeft w:val="0"/>
      <w:marRight w:val="0"/>
      <w:marTop w:val="0"/>
      <w:marBottom w:val="0"/>
      <w:divBdr>
        <w:top w:val="none" w:sz="0" w:space="0" w:color="auto"/>
        <w:left w:val="none" w:sz="0" w:space="0" w:color="auto"/>
        <w:bottom w:val="none" w:sz="0" w:space="0" w:color="auto"/>
        <w:right w:val="none" w:sz="0" w:space="0" w:color="auto"/>
      </w:divBdr>
    </w:div>
    <w:div w:id="2021619501">
      <w:bodyDiv w:val="1"/>
      <w:marLeft w:val="0"/>
      <w:marRight w:val="0"/>
      <w:marTop w:val="0"/>
      <w:marBottom w:val="0"/>
      <w:divBdr>
        <w:top w:val="none" w:sz="0" w:space="0" w:color="auto"/>
        <w:left w:val="none" w:sz="0" w:space="0" w:color="auto"/>
        <w:bottom w:val="none" w:sz="0" w:space="0" w:color="auto"/>
        <w:right w:val="none" w:sz="0" w:space="0" w:color="auto"/>
      </w:divBdr>
    </w:div>
    <w:div w:id="2021814006">
      <w:bodyDiv w:val="1"/>
      <w:marLeft w:val="0"/>
      <w:marRight w:val="0"/>
      <w:marTop w:val="0"/>
      <w:marBottom w:val="0"/>
      <w:divBdr>
        <w:top w:val="none" w:sz="0" w:space="0" w:color="auto"/>
        <w:left w:val="none" w:sz="0" w:space="0" w:color="auto"/>
        <w:bottom w:val="none" w:sz="0" w:space="0" w:color="auto"/>
        <w:right w:val="none" w:sz="0" w:space="0" w:color="auto"/>
      </w:divBdr>
    </w:div>
    <w:div w:id="2021929128">
      <w:bodyDiv w:val="1"/>
      <w:marLeft w:val="0"/>
      <w:marRight w:val="0"/>
      <w:marTop w:val="0"/>
      <w:marBottom w:val="0"/>
      <w:divBdr>
        <w:top w:val="none" w:sz="0" w:space="0" w:color="auto"/>
        <w:left w:val="none" w:sz="0" w:space="0" w:color="auto"/>
        <w:bottom w:val="none" w:sz="0" w:space="0" w:color="auto"/>
        <w:right w:val="none" w:sz="0" w:space="0" w:color="auto"/>
      </w:divBdr>
    </w:div>
    <w:div w:id="2022048157">
      <w:bodyDiv w:val="1"/>
      <w:marLeft w:val="0"/>
      <w:marRight w:val="0"/>
      <w:marTop w:val="0"/>
      <w:marBottom w:val="0"/>
      <w:divBdr>
        <w:top w:val="none" w:sz="0" w:space="0" w:color="auto"/>
        <w:left w:val="none" w:sz="0" w:space="0" w:color="auto"/>
        <w:bottom w:val="none" w:sz="0" w:space="0" w:color="auto"/>
        <w:right w:val="none" w:sz="0" w:space="0" w:color="auto"/>
      </w:divBdr>
    </w:div>
    <w:div w:id="2022050947">
      <w:bodyDiv w:val="1"/>
      <w:marLeft w:val="0"/>
      <w:marRight w:val="0"/>
      <w:marTop w:val="0"/>
      <w:marBottom w:val="0"/>
      <w:divBdr>
        <w:top w:val="none" w:sz="0" w:space="0" w:color="auto"/>
        <w:left w:val="none" w:sz="0" w:space="0" w:color="auto"/>
        <w:bottom w:val="none" w:sz="0" w:space="0" w:color="auto"/>
        <w:right w:val="none" w:sz="0" w:space="0" w:color="auto"/>
      </w:divBdr>
    </w:div>
    <w:div w:id="2022052036">
      <w:bodyDiv w:val="1"/>
      <w:marLeft w:val="0"/>
      <w:marRight w:val="0"/>
      <w:marTop w:val="0"/>
      <w:marBottom w:val="0"/>
      <w:divBdr>
        <w:top w:val="none" w:sz="0" w:space="0" w:color="auto"/>
        <w:left w:val="none" w:sz="0" w:space="0" w:color="auto"/>
        <w:bottom w:val="none" w:sz="0" w:space="0" w:color="auto"/>
        <w:right w:val="none" w:sz="0" w:space="0" w:color="auto"/>
      </w:divBdr>
    </w:div>
    <w:div w:id="2022127408">
      <w:bodyDiv w:val="1"/>
      <w:marLeft w:val="0"/>
      <w:marRight w:val="0"/>
      <w:marTop w:val="0"/>
      <w:marBottom w:val="0"/>
      <w:divBdr>
        <w:top w:val="none" w:sz="0" w:space="0" w:color="auto"/>
        <w:left w:val="none" w:sz="0" w:space="0" w:color="auto"/>
        <w:bottom w:val="none" w:sz="0" w:space="0" w:color="auto"/>
        <w:right w:val="none" w:sz="0" w:space="0" w:color="auto"/>
      </w:divBdr>
    </w:div>
    <w:div w:id="2022196088">
      <w:bodyDiv w:val="1"/>
      <w:marLeft w:val="0"/>
      <w:marRight w:val="0"/>
      <w:marTop w:val="0"/>
      <w:marBottom w:val="0"/>
      <w:divBdr>
        <w:top w:val="none" w:sz="0" w:space="0" w:color="auto"/>
        <w:left w:val="none" w:sz="0" w:space="0" w:color="auto"/>
        <w:bottom w:val="none" w:sz="0" w:space="0" w:color="auto"/>
        <w:right w:val="none" w:sz="0" w:space="0" w:color="auto"/>
      </w:divBdr>
    </w:div>
    <w:div w:id="2022270009">
      <w:bodyDiv w:val="1"/>
      <w:marLeft w:val="0"/>
      <w:marRight w:val="0"/>
      <w:marTop w:val="0"/>
      <w:marBottom w:val="0"/>
      <w:divBdr>
        <w:top w:val="none" w:sz="0" w:space="0" w:color="auto"/>
        <w:left w:val="none" w:sz="0" w:space="0" w:color="auto"/>
        <w:bottom w:val="none" w:sz="0" w:space="0" w:color="auto"/>
        <w:right w:val="none" w:sz="0" w:space="0" w:color="auto"/>
      </w:divBdr>
    </w:div>
    <w:div w:id="2022465016">
      <w:bodyDiv w:val="1"/>
      <w:marLeft w:val="0"/>
      <w:marRight w:val="0"/>
      <w:marTop w:val="0"/>
      <w:marBottom w:val="0"/>
      <w:divBdr>
        <w:top w:val="none" w:sz="0" w:space="0" w:color="auto"/>
        <w:left w:val="none" w:sz="0" w:space="0" w:color="auto"/>
        <w:bottom w:val="none" w:sz="0" w:space="0" w:color="auto"/>
        <w:right w:val="none" w:sz="0" w:space="0" w:color="auto"/>
      </w:divBdr>
    </w:div>
    <w:div w:id="2022924288">
      <w:bodyDiv w:val="1"/>
      <w:marLeft w:val="0"/>
      <w:marRight w:val="0"/>
      <w:marTop w:val="0"/>
      <w:marBottom w:val="0"/>
      <w:divBdr>
        <w:top w:val="none" w:sz="0" w:space="0" w:color="auto"/>
        <w:left w:val="none" w:sz="0" w:space="0" w:color="auto"/>
        <w:bottom w:val="none" w:sz="0" w:space="0" w:color="auto"/>
        <w:right w:val="none" w:sz="0" w:space="0" w:color="auto"/>
      </w:divBdr>
    </w:div>
    <w:div w:id="2022969202">
      <w:bodyDiv w:val="1"/>
      <w:marLeft w:val="0"/>
      <w:marRight w:val="0"/>
      <w:marTop w:val="0"/>
      <w:marBottom w:val="0"/>
      <w:divBdr>
        <w:top w:val="none" w:sz="0" w:space="0" w:color="auto"/>
        <w:left w:val="none" w:sz="0" w:space="0" w:color="auto"/>
        <w:bottom w:val="none" w:sz="0" w:space="0" w:color="auto"/>
        <w:right w:val="none" w:sz="0" w:space="0" w:color="auto"/>
      </w:divBdr>
    </w:div>
    <w:div w:id="2022969894">
      <w:bodyDiv w:val="1"/>
      <w:marLeft w:val="0"/>
      <w:marRight w:val="0"/>
      <w:marTop w:val="0"/>
      <w:marBottom w:val="0"/>
      <w:divBdr>
        <w:top w:val="none" w:sz="0" w:space="0" w:color="auto"/>
        <w:left w:val="none" w:sz="0" w:space="0" w:color="auto"/>
        <w:bottom w:val="none" w:sz="0" w:space="0" w:color="auto"/>
        <w:right w:val="none" w:sz="0" w:space="0" w:color="auto"/>
      </w:divBdr>
    </w:div>
    <w:div w:id="2022972609">
      <w:bodyDiv w:val="1"/>
      <w:marLeft w:val="0"/>
      <w:marRight w:val="0"/>
      <w:marTop w:val="0"/>
      <w:marBottom w:val="0"/>
      <w:divBdr>
        <w:top w:val="none" w:sz="0" w:space="0" w:color="auto"/>
        <w:left w:val="none" w:sz="0" w:space="0" w:color="auto"/>
        <w:bottom w:val="none" w:sz="0" w:space="0" w:color="auto"/>
        <w:right w:val="none" w:sz="0" w:space="0" w:color="auto"/>
      </w:divBdr>
    </w:div>
    <w:div w:id="2022975344">
      <w:bodyDiv w:val="1"/>
      <w:marLeft w:val="0"/>
      <w:marRight w:val="0"/>
      <w:marTop w:val="0"/>
      <w:marBottom w:val="0"/>
      <w:divBdr>
        <w:top w:val="none" w:sz="0" w:space="0" w:color="auto"/>
        <w:left w:val="none" w:sz="0" w:space="0" w:color="auto"/>
        <w:bottom w:val="none" w:sz="0" w:space="0" w:color="auto"/>
        <w:right w:val="none" w:sz="0" w:space="0" w:color="auto"/>
      </w:divBdr>
    </w:div>
    <w:div w:id="2023118104">
      <w:bodyDiv w:val="1"/>
      <w:marLeft w:val="0"/>
      <w:marRight w:val="0"/>
      <w:marTop w:val="0"/>
      <w:marBottom w:val="0"/>
      <w:divBdr>
        <w:top w:val="none" w:sz="0" w:space="0" w:color="auto"/>
        <w:left w:val="none" w:sz="0" w:space="0" w:color="auto"/>
        <w:bottom w:val="none" w:sz="0" w:space="0" w:color="auto"/>
        <w:right w:val="none" w:sz="0" w:space="0" w:color="auto"/>
      </w:divBdr>
    </w:div>
    <w:div w:id="2023163738">
      <w:bodyDiv w:val="1"/>
      <w:marLeft w:val="0"/>
      <w:marRight w:val="0"/>
      <w:marTop w:val="0"/>
      <w:marBottom w:val="0"/>
      <w:divBdr>
        <w:top w:val="none" w:sz="0" w:space="0" w:color="auto"/>
        <w:left w:val="none" w:sz="0" w:space="0" w:color="auto"/>
        <w:bottom w:val="none" w:sz="0" w:space="0" w:color="auto"/>
        <w:right w:val="none" w:sz="0" w:space="0" w:color="auto"/>
      </w:divBdr>
    </w:div>
    <w:div w:id="2023435577">
      <w:bodyDiv w:val="1"/>
      <w:marLeft w:val="0"/>
      <w:marRight w:val="0"/>
      <w:marTop w:val="0"/>
      <w:marBottom w:val="0"/>
      <w:divBdr>
        <w:top w:val="none" w:sz="0" w:space="0" w:color="auto"/>
        <w:left w:val="none" w:sz="0" w:space="0" w:color="auto"/>
        <w:bottom w:val="none" w:sz="0" w:space="0" w:color="auto"/>
        <w:right w:val="none" w:sz="0" w:space="0" w:color="auto"/>
      </w:divBdr>
    </w:div>
    <w:div w:id="2023504022">
      <w:bodyDiv w:val="1"/>
      <w:marLeft w:val="0"/>
      <w:marRight w:val="0"/>
      <w:marTop w:val="0"/>
      <w:marBottom w:val="0"/>
      <w:divBdr>
        <w:top w:val="none" w:sz="0" w:space="0" w:color="auto"/>
        <w:left w:val="none" w:sz="0" w:space="0" w:color="auto"/>
        <w:bottom w:val="none" w:sz="0" w:space="0" w:color="auto"/>
        <w:right w:val="none" w:sz="0" w:space="0" w:color="auto"/>
      </w:divBdr>
    </w:div>
    <w:div w:id="2023628655">
      <w:bodyDiv w:val="1"/>
      <w:marLeft w:val="0"/>
      <w:marRight w:val="0"/>
      <w:marTop w:val="0"/>
      <w:marBottom w:val="0"/>
      <w:divBdr>
        <w:top w:val="none" w:sz="0" w:space="0" w:color="auto"/>
        <w:left w:val="none" w:sz="0" w:space="0" w:color="auto"/>
        <w:bottom w:val="none" w:sz="0" w:space="0" w:color="auto"/>
        <w:right w:val="none" w:sz="0" w:space="0" w:color="auto"/>
      </w:divBdr>
    </w:div>
    <w:div w:id="2023700352">
      <w:bodyDiv w:val="1"/>
      <w:marLeft w:val="0"/>
      <w:marRight w:val="0"/>
      <w:marTop w:val="0"/>
      <w:marBottom w:val="0"/>
      <w:divBdr>
        <w:top w:val="none" w:sz="0" w:space="0" w:color="auto"/>
        <w:left w:val="none" w:sz="0" w:space="0" w:color="auto"/>
        <w:bottom w:val="none" w:sz="0" w:space="0" w:color="auto"/>
        <w:right w:val="none" w:sz="0" w:space="0" w:color="auto"/>
      </w:divBdr>
    </w:div>
    <w:div w:id="2023966274">
      <w:bodyDiv w:val="1"/>
      <w:marLeft w:val="0"/>
      <w:marRight w:val="0"/>
      <w:marTop w:val="0"/>
      <w:marBottom w:val="0"/>
      <w:divBdr>
        <w:top w:val="none" w:sz="0" w:space="0" w:color="auto"/>
        <w:left w:val="none" w:sz="0" w:space="0" w:color="auto"/>
        <w:bottom w:val="none" w:sz="0" w:space="0" w:color="auto"/>
        <w:right w:val="none" w:sz="0" w:space="0" w:color="auto"/>
      </w:divBdr>
    </w:div>
    <w:div w:id="2023975527">
      <w:bodyDiv w:val="1"/>
      <w:marLeft w:val="0"/>
      <w:marRight w:val="0"/>
      <w:marTop w:val="0"/>
      <w:marBottom w:val="0"/>
      <w:divBdr>
        <w:top w:val="none" w:sz="0" w:space="0" w:color="auto"/>
        <w:left w:val="none" w:sz="0" w:space="0" w:color="auto"/>
        <w:bottom w:val="none" w:sz="0" w:space="0" w:color="auto"/>
        <w:right w:val="none" w:sz="0" w:space="0" w:color="auto"/>
      </w:divBdr>
    </w:div>
    <w:div w:id="2024043677">
      <w:bodyDiv w:val="1"/>
      <w:marLeft w:val="0"/>
      <w:marRight w:val="0"/>
      <w:marTop w:val="0"/>
      <w:marBottom w:val="0"/>
      <w:divBdr>
        <w:top w:val="none" w:sz="0" w:space="0" w:color="auto"/>
        <w:left w:val="none" w:sz="0" w:space="0" w:color="auto"/>
        <w:bottom w:val="none" w:sz="0" w:space="0" w:color="auto"/>
        <w:right w:val="none" w:sz="0" w:space="0" w:color="auto"/>
      </w:divBdr>
    </w:div>
    <w:div w:id="2024163290">
      <w:bodyDiv w:val="1"/>
      <w:marLeft w:val="0"/>
      <w:marRight w:val="0"/>
      <w:marTop w:val="0"/>
      <w:marBottom w:val="0"/>
      <w:divBdr>
        <w:top w:val="none" w:sz="0" w:space="0" w:color="auto"/>
        <w:left w:val="none" w:sz="0" w:space="0" w:color="auto"/>
        <w:bottom w:val="none" w:sz="0" w:space="0" w:color="auto"/>
        <w:right w:val="none" w:sz="0" w:space="0" w:color="auto"/>
      </w:divBdr>
    </w:div>
    <w:div w:id="2024163388">
      <w:bodyDiv w:val="1"/>
      <w:marLeft w:val="0"/>
      <w:marRight w:val="0"/>
      <w:marTop w:val="0"/>
      <w:marBottom w:val="0"/>
      <w:divBdr>
        <w:top w:val="none" w:sz="0" w:space="0" w:color="auto"/>
        <w:left w:val="none" w:sz="0" w:space="0" w:color="auto"/>
        <w:bottom w:val="none" w:sz="0" w:space="0" w:color="auto"/>
        <w:right w:val="none" w:sz="0" w:space="0" w:color="auto"/>
      </w:divBdr>
    </w:div>
    <w:div w:id="2024428665">
      <w:bodyDiv w:val="1"/>
      <w:marLeft w:val="0"/>
      <w:marRight w:val="0"/>
      <w:marTop w:val="0"/>
      <w:marBottom w:val="0"/>
      <w:divBdr>
        <w:top w:val="none" w:sz="0" w:space="0" w:color="auto"/>
        <w:left w:val="none" w:sz="0" w:space="0" w:color="auto"/>
        <w:bottom w:val="none" w:sz="0" w:space="0" w:color="auto"/>
        <w:right w:val="none" w:sz="0" w:space="0" w:color="auto"/>
      </w:divBdr>
    </w:div>
    <w:div w:id="2024428747">
      <w:bodyDiv w:val="1"/>
      <w:marLeft w:val="0"/>
      <w:marRight w:val="0"/>
      <w:marTop w:val="0"/>
      <w:marBottom w:val="0"/>
      <w:divBdr>
        <w:top w:val="none" w:sz="0" w:space="0" w:color="auto"/>
        <w:left w:val="none" w:sz="0" w:space="0" w:color="auto"/>
        <w:bottom w:val="none" w:sz="0" w:space="0" w:color="auto"/>
        <w:right w:val="none" w:sz="0" w:space="0" w:color="auto"/>
      </w:divBdr>
    </w:div>
    <w:div w:id="2024477492">
      <w:bodyDiv w:val="1"/>
      <w:marLeft w:val="0"/>
      <w:marRight w:val="0"/>
      <w:marTop w:val="0"/>
      <w:marBottom w:val="0"/>
      <w:divBdr>
        <w:top w:val="none" w:sz="0" w:space="0" w:color="auto"/>
        <w:left w:val="none" w:sz="0" w:space="0" w:color="auto"/>
        <w:bottom w:val="none" w:sz="0" w:space="0" w:color="auto"/>
        <w:right w:val="none" w:sz="0" w:space="0" w:color="auto"/>
      </w:divBdr>
    </w:div>
    <w:div w:id="2024478821">
      <w:bodyDiv w:val="1"/>
      <w:marLeft w:val="0"/>
      <w:marRight w:val="0"/>
      <w:marTop w:val="0"/>
      <w:marBottom w:val="0"/>
      <w:divBdr>
        <w:top w:val="none" w:sz="0" w:space="0" w:color="auto"/>
        <w:left w:val="none" w:sz="0" w:space="0" w:color="auto"/>
        <w:bottom w:val="none" w:sz="0" w:space="0" w:color="auto"/>
        <w:right w:val="none" w:sz="0" w:space="0" w:color="auto"/>
      </w:divBdr>
    </w:div>
    <w:div w:id="2024551770">
      <w:bodyDiv w:val="1"/>
      <w:marLeft w:val="0"/>
      <w:marRight w:val="0"/>
      <w:marTop w:val="0"/>
      <w:marBottom w:val="0"/>
      <w:divBdr>
        <w:top w:val="none" w:sz="0" w:space="0" w:color="auto"/>
        <w:left w:val="none" w:sz="0" w:space="0" w:color="auto"/>
        <w:bottom w:val="none" w:sz="0" w:space="0" w:color="auto"/>
        <w:right w:val="none" w:sz="0" w:space="0" w:color="auto"/>
      </w:divBdr>
    </w:div>
    <w:div w:id="2024555169">
      <w:bodyDiv w:val="1"/>
      <w:marLeft w:val="0"/>
      <w:marRight w:val="0"/>
      <w:marTop w:val="0"/>
      <w:marBottom w:val="0"/>
      <w:divBdr>
        <w:top w:val="none" w:sz="0" w:space="0" w:color="auto"/>
        <w:left w:val="none" w:sz="0" w:space="0" w:color="auto"/>
        <w:bottom w:val="none" w:sz="0" w:space="0" w:color="auto"/>
        <w:right w:val="none" w:sz="0" w:space="0" w:color="auto"/>
      </w:divBdr>
    </w:div>
    <w:div w:id="2024746731">
      <w:bodyDiv w:val="1"/>
      <w:marLeft w:val="0"/>
      <w:marRight w:val="0"/>
      <w:marTop w:val="0"/>
      <w:marBottom w:val="0"/>
      <w:divBdr>
        <w:top w:val="none" w:sz="0" w:space="0" w:color="auto"/>
        <w:left w:val="none" w:sz="0" w:space="0" w:color="auto"/>
        <w:bottom w:val="none" w:sz="0" w:space="0" w:color="auto"/>
        <w:right w:val="none" w:sz="0" w:space="0" w:color="auto"/>
      </w:divBdr>
    </w:div>
    <w:div w:id="2024748635">
      <w:bodyDiv w:val="1"/>
      <w:marLeft w:val="0"/>
      <w:marRight w:val="0"/>
      <w:marTop w:val="0"/>
      <w:marBottom w:val="0"/>
      <w:divBdr>
        <w:top w:val="none" w:sz="0" w:space="0" w:color="auto"/>
        <w:left w:val="none" w:sz="0" w:space="0" w:color="auto"/>
        <w:bottom w:val="none" w:sz="0" w:space="0" w:color="auto"/>
        <w:right w:val="none" w:sz="0" w:space="0" w:color="auto"/>
      </w:divBdr>
    </w:div>
    <w:div w:id="2024818844">
      <w:bodyDiv w:val="1"/>
      <w:marLeft w:val="0"/>
      <w:marRight w:val="0"/>
      <w:marTop w:val="0"/>
      <w:marBottom w:val="0"/>
      <w:divBdr>
        <w:top w:val="none" w:sz="0" w:space="0" w:color="auto"/>
        <w:left w:val="none" w:sz="0" w:space="0" w:color="auto"/>
        <w:bottom w:val="none" w:sz="0" w:space="0" w:color="auto"/>
        <w:right w:val="none" w:sz="0" w:space="0" w:color="auto"/>
      </w:divBdr>
    </w:div>
    <w:div w:id="2024894486">
      <w:bodyDiv w:val="1"/>
      <w:marLeft w:val="0"/>
      <w:marRight w:val="0"/>
      <w:marTop w:val="0"/>
      <w:marBottom w:val="0"/>
      <w:divBdr>
        <w:top w:val="none" w:sz="0" w:space="0" w:color="auto"/>
        <w:left w:val="none" w:sz="0" w:space="0" w:color="auto"/>
        <w:bottom w:val="none" w:sz="0" w:space="0" w:color="auto"/>
        <w:right w:val="none" w:sz="0" w:space="0" w:color="auto"/>
      </w:divBdr>
    </w:div>
    <w:div w:id="2025009911">
      <w:bodyDiv w:val="1"/>
      <w:marLeft w:val="0"/>
      <w:marRight w:val="0"/>
      <w:marTop w:val="0"/>
      <w:marBottom w:val="0"/>
      <w:divBdr>
        <w:top w:val="none" w:sz="0" w:space="0" w:color="auto"/>
        <w:left w:val="none" w:sz="0" w:space="0" w:color="auto"/>
        <w:bottom w:val="none" w:sz="0" w:space="0" w:color="auto"/>
        <w:right w:val="none" w:sz="0" w:space="0" w:color="auto"/>
      </w:divBdr>
    </w:div>
    <w:div w:id="2025086266">
      <w:bodyDiv w:val="1"/>
      <w:marLeft w:val="0"/>
      <w:marRight w:val="0"/>
      <w:marTop w:val="0"/>
      <w:marBottom w:val="0"/>
      <w:divBdr>
        <w:top w:val="none" w:sz="0" w:space="0" w:color="auto"/>
        <w:left w:val="none" w:sz="0" w:space="0" w:color="auto"/>
        <w:bottom w:val="none" w:sz="0" w:space="0" w:color="auto"/>
        <w:right w:val="none" w:sz="0" w:space="0" w:color="auto"/>
      </w:divBdr>
    </w:div>
    <w:div w:id="2025088340">
      <w:bodyDiv w:val="1"/>
      <w:marLeft w:val="0"/>
      <w:marRight w:val="0"/>
      <w:marTop w:val="0"/>
      <w:marBottom w:val="0"/>
      <w:divBdr>
        <w:top w:val="none" w:sz="0" w:space="0" w:color="auto"/>
        <w:left w:val="none" w:sz="0" w:space="0" w:color="auto"/>
        <w:bottom w:val="none" w:sz="0" w:space="0" w:color="auto"/>
        <w:right w:val="none" w:sz="0" w:space="0" w:color="auto"/>
      </w:divBdr>
    </w:div>
    <w:div w:id="2025090849">
      <w:bodyDiv w:val="1"/>
      <w:marLeft w:val="0"/>
      <w:marRight w:val="0"/>
      <w:marTop w:val="0"/>
      <w:marBottom w:val="0"/>
      <w:divBdr>
        <w:top w:val="none" w:sz="0" w:space="0" w:color="auto"/>
        <w:left w:val="none" w:sz="0" w:space="0" w:color="auto"/>
        <w:bottom w:val="none" w:sz="0" w:space="0" w:color="auto"/>
        <w:right w:val="none" w:sz="0" w:space="0" w:color="auto"/>
      </w:divBdr>
    </w:div>
    <w:div w:id="2025396190">
      <w:bodyDiv w:val="1"/>
      <w:marLeft w:val="0"/>
      <w:marRight w:val="0"/>
      <w:marTop w:val="0"/>
      <w:marBottom w:val="0"/>
      <w:divBdr>
        <w:top w:val="none" w:sz="0" w:space="0" w:color="auto"/>
        <w:left w:val="none" w:sz="0" w:space="0" w:color="auto"/>
        <w:bottom w:val="none" w:sz="0" w:space="0" w:color="auto"/>
        <w:right w:val="none" w:sz="0" w:space="0" w:color="auto"/>
      </w:divBdr>
    </w:div>
    <w:div w:id="2025471924">
      <w:bodyDiv w:val="1"/>
      <w:marLeft w:val="0"/>
      <w:marRight w:val="0"/>
      <w:marTop w:val="0"/>
      <w:marBottom w:val="0"/>
      <w:divBdr>
        <w:top w:val="none" w:sz="0" w:space="0" w:color="auto"/>
        <w:left w:val="none" w:sz="0" w:space="0" w:color="auto"/>
        <w:bottom w:val="none" w:sz="0" w:space="0" w:color="auto"/>
        <w:right w:val="none" w:sz="0" w:space="0" w:color="auto"/>
      </w:divBdr>
    </w:div>
    <w:div w:id="2025472116">
      <w:bodyDiv w:val="1"/>
      <w:marLeft w:val="0"/>
      <w:marRight w:val="0"/>
      <w:marTop w:val="0"/>
      <w:marBottom w:val="0"/>
      <w:divBdr>
        <w:top w:val="none" w:sz="0" w:space="0" w:color="auto"/>
        <w:left w:val="none" w:sz="0" w:space="0" w:color="auto"/>
        <w:bottom w:val="none" w:sz="0" w:space="0" w:color="auto"/>
        <w:right w:val="none" w:sz="0" w:space="0" w:color="auto"/>
      </w:divBdr>
    </w:div>
    <w:div w:id="2025473026">
      <w:bodyDiv w:val="1"/>
      <w:marLeft w:val="0"/>
      <w:marRight w:val="0"/>
      <w:marTop w:val="0"/>
      <w:marBottom w:val="0"/>
      <w:divBdr>
        <w:top w:val="none" w:sz="0" w:space="0" w:color="auto"/>
        <w:left w:val="none" w:sz="0" w:space="0" w:color="auto"/>
        <w:bottom w:val="none" w:sz="0" w:space="0" w:color="auto"/>
        <w:right w:val="none" w:sz="0" w:space="0" w:color="auto"/>
      </w:divBdr>
    </w:div>
    <w:div w:id="2025479325">
      <w:bodyDiv w:val="1"/>
      <w:marLeft w:val="0"/>
      <w:marRight w:val="0"/>
      <w:marTop w:val="0"/>
      <w:marBottom w:val="0"/>
      <w:divBdr>
        <w:top w:val="none" w:sz="0" w:space="0" w:color="auto"/>
        <w:left w:val="none" w:sz="0" w:space="0" w:color="auto"/>
        <w:bottom w:val="none" w:sz="0" w:space="0" w:color="auto"/>
        <w:right w:val="none" w:sz="0" w:space="0" w:color="auto"/>
      </w:divBdr>
    </w:div>
    <w:div w:id="2025553872">
      <w:bodyDiv w:val="1"/>
      <w:marLeft w:val="0"/>
      <w:marRight w:val="0"/>
      <w:marTop w:val="0"/>
      <w:marBottom w:val="0"/>
      <w:divBdr>
        <w:top w:val="none" w:sz="0" w:space="0" w:color="auto"/>
        <w:left w:val="none" w:sz="0" w:space="0" w:color="auto"/>
        <w:bottom w:val="none" w:sz="0" w:space="0" w:color="auto"/>
        <w:right w:val="none" w:sz="0" w:space="0" w:color="auto"/>
      </w:divBdr>
    </w:div>
    <w:div w:id="2025667575">
      <w:bodyDiv w:val="1"/>
      <w:marLeft w:val="0"/>
      <w:marRight w:val="0"/>
      <w:marTop w:val="0"/>
      <w:marBottom w:val="0"/>
      <w:divBdr>
        <w:top w:val="none" w:sz="0" w:space="0" w:color="auto"/>
        <w:left w:val="none" w:sz="0" w:space="0" w:color="auto"/>
        <w:bottom w:val="none" w:sz="0" w:space="0" w:color="auto"/>
        <w:right w:val="none" w:sz="0" w:space="0" w:color="auto"/>
      </w:divBdr>
    </w:div>
    <w:div w:id="2025785858">
      <w:bodyDiv w:val="1"/>
      <w:marLeft w:val="0"/>
      <w:marRight w:val="0"/>
      <w:marTop w:val="0"/>
      <w:marBottom w:val="0"/>
      <w:divBdr>
        <w:top w:val="none" w:sz="0" w:space="0" w:color="auto"/>
        <w:left w:val="none" w:sz="0" w:space="0" w:color="auto"/>
        <w:bottom w:val="none" w:sz="0" w:space="0" w:color="auto"/>
        <w:right w:val="none" w:sz="0" w:space="0" w:color="auto"/>
      </w:divBdr>
    </w:div>
    <w:div w:id="2025980980">
      <w:bodyDiv w:val="1"/>
      <w:marLeft w:val="0"/>
      <w:marRight w:val="0"/>
      <w:marTop w:val="0"/>
      <w:marBottom w:val="0"/>
      <w:divBdr>
        <w:top w:val="none" w:sz="0" w:space="0" w:color="auto"/>
        <w:left w:val="none" w:sz="0" w:space="0" w:color="auto"/>
        <w:bottom w:val="none" w:sz="0" w:space="0" w:color="auto"/>
        <w:right w:val="none" w:sz="0" w:space="0" w:color="auto"/>
      </w:divBdr>
    </w:div>
    <w:div w:id="2026200276">
      <w:bodyDiv w:val="1"/>
      <w:marLeft w:val="0"/>
      <w:marRight w:val="0"/>
      <w:marTop w:val="0"/>
      <w:marBottom w:val="0"/>
      <w:divBdr>
        <w:top w:val="none" w:sz="0" w:space="0" w:color="auto"/>
        <w:left w:val="none" w:sz="0" w:space="0" w:color="auto"/>
        <w:bottom w:val="none" w:sz="0" w:space="0" w:color="auto"/>
        <w:right w:val="none" w:sz="0" w:space="0" w:color="auto"/>
      </w:divBdr>
    </w:div>
    <w:div w:id="2026245468">
      <w:bodyDiv w:val="1"/>
      <w:marLeft w:val="0"/>
      <w:marRight w:val="0"/>
      <w:marTop w:val="0"/>
      <w:marBottom w:val="0"/>
      <w:divBdr>
        <w:top w:val="none" w:sz="0" w:space="0" w:color="auto"/>
        <w:left w:val="none" w:sz="0" w:space="0" w:color="auto"/>
        <w:bottom w:val="none" w:sz="0" w:space="0" w:color="auto"/>
        <w:right w:val="none" w:sz="0" w:space="0" w:color="auto"/>
      </w:divBdr>
    </w:div>
    <w:div w:id="2026327284">
      <w:bodyDiv w:val="1"/>
      <w:marLeft w:val="0"/>
      <w:marRight w:val="0"/>
      <w:marTop w:val="0"/>
      <w:marBottom w:val="0"/>
      <w:divBdr>
        <w:top w:val="none" w:sz="0" w:space="0" w:color="auto"/>
        <w:left w:val="none" w:sz="0" w:space="0" w:color="auto"/>
        <w:bottom w:val="none" w:sz="0" w:space="0" w:color="auto"/>
        <w:right w:val="none" w:sz="0" w:space="0" w:color="auto"/>
      </w:divBdr>
    </w:div>
    <w:div w:id="2026398587">
      <w:bodyDiv w:val="1"/>
      <w:marLeft w:val="0"/>
      <w:marRight w:val="0"/>
      <w:marTop w:val="0"/>
      <w:marBottom w:val="0"/>
      <w:divBdr>
        <w:top w:val="none" w:sz="0" w:space="0" w:color="auto"/>
        <w:left w:val="none" w:sz="0" w:space="0" w:color="auto"/>
        <w:bottom w:val="none" w:sz="0" w:space="0" w:color="auto"/>
        <w:right w:val="none" w:sz="0" w:space="0" w:color="auto"/>
      </w:divBdr>
    </w:div>
    <w:div w:id="2026445300">
      <w:bodyDiv w:val="1"/>
      <w:marLeft w:val="0"/>
      <w:marRight w:val="0"/>
      <w:marTop w:val="0"/>
      <w:marBottom w:val="0"/>
      <w:divBdr>
        <w:top w:val="none" w:sz="0" w:space="0" w:color="auto"/>
        <w:left w:val="none" w:sz="0" w:space="0" w:color="auto"/>
        <w:bottom w:val="none" w:sz="0" w:space="0" w:color="auto"/>
        <w:right w:val="none" w:sz="0" w:space="0" w:color="auto"/>
      </w:divBdr>
    </w:div>
    <w:div w:id="2026513333">
      <w:bodyDiv w:val="1"/>
      <w:marLeft w:val="0"/>
      <w:marRight w:val="0"/>
      <w:marTop w:val="0"/>
      <w:marBottom w:val="0"/>
      <w:divBdr>
        <w:top w:val="none" w:sz="0" w:space="0" w:color="auto"/>
        <w:left w:val="none" w:sz="0" w:space="0" w:color="auto"/>
        <w:bottom w:val="none" w:sz="0" w:space="0" w:color="auto"/>
        <w:right w:val="none" w:sz="0" w:space="0" w:color="auto"/>
      </w:divBdr>
    </w:div>
    <w:div w:id="2026514651">
      <w:bodyDiv w:val="1"/>
      <w:marLeft w:val="0"/>
      <w:marRight w:val="0"/>
      <w:marTop w:val="0"/>
      <w:marBottom w:val="0"/>
      <w:divBdr>
        <w:top w:val="none" w:sz="0" w:space="0" w:color="auto"/>
        <w:left w:val="none" w:sz="0" w:space="0" w:color="auto"/>
        <w:bottom w:val="none" w:sz="0" w:space="0" w:color="auto"/>
        <w:right w:val="none" w:sz="0" w:space="0" w:color="auto"/>
      </w:divBdr>
    </w:div>
    <w:div w:id="2026591073">
      <w:bodyDiv w:val="1"/>
      <w:marLeft w:val="0"/>
      <w:marRight w:val="0"/>
      <w:marTop w:val="0"/>
      <w:marBottom w:val="0"/>
      <w:divBdr>
        <w:top w:val="none" w:sz="0" w:space="0" w:color="auto"/>
        <w:left w:val="none" w:sz="0" w:space="0" w:color="auto"/>
        <w:bottom w:val="none" w:sz="0" w:space="0" w:color="auto"/>
        <w:right w:val="none" w:sz="0" w:space="0" w:color="auto"/>
      </w:divBdr>
    </w:div>
    <w:div w:id="2026592517">
      <w:bodyDiv w:val="1"/>
      <w:marLeft w:val="0"/>
      <w:marRight w:val="0"/>
      <w:marTop w:val="0"/>
      <w:marBottom w:val="0"/>
      <w:divBdr>
        <w:top w:val="none" w:sz="0" w:space="0" w:color="auto"/>
        <w:left w:val="none" w:sz="0" w:space="0" w:color="auto"/>
        <w:bottom w:val="none" w:sz="0" w:space="0" w:color="auto"/>
        <w:right w:val="none" w:sz="0" w:space="0" w:color="auto"/>
      </w:divBdr>
    </w:div>
    <w:div w:id="2026592820">
      <w:bodyDiv w:val="1"/>
      <w:marLeft w:val="0"/>
      <w:marRight w:val="0"/>
      <w:marTop w:val="0"/>
      <w:marBottom w:val="0"/>
      <w:divBdr>
        <w:top w:val="none" w:sz="0" w:space="0" w:color="auto"/>
        <w:left w:val="none" w:sz="0" w:space="0" w:color="auto"/>
        <w:bottom w:val="none" w:sz="0" w:space="0" w:color="auto"/>
        <w:right w:val="none" w:sz="0" w:space="0" w:color="auto"/>
      </w:divBdr>
    </w:div>
    <w:div w:id="2026783150">
      <w:bodyDiv w:val="1"/>
      <w:marLeft w:val="0"/>
      <w:marRight w:val="0"/>
      <w:marTop w:val="0"/>
      <w:marBottom w:val="0"/>
      <w:divBdr>
        <w:top w:val="none" w:sz="0" w:space="0" w:color="auto"/>
        <w:left w:val="none" w:sz="0" w:space="0" w:color="auto"/>
        <w:bottom w:val="none" w:sz="0" w:space="0" w:color="auto"/>
        <w:right w:val="none" w:sz="0" w:space="0" w:color="auto"/>
      </w:divBdr>
    </w:div>
    <w:div w:id="2026907884">
      <w:bodyDiv w:val="1"/>
      <w:marLeft w:val="0"/>
      <w:marRight w:val="0"/>
      <w:marTop w:val="0"/>
      <w:marBottom w:val="0"/>
      <w:divBdr>
        <w:top w:val="none" w:sz="0" w:space="0" w:color="auto"/>
        <w:left w:val="none" w:sz="0" w:space="0" w:color="auto"/>
        <w:bottom w:val="none" w:sz="0" w:space="0" w:color="auto"/>
        <w:right w:val="none" w:sz="0" w:space="0" w:color="auto"/>
      </w:divBdr>
    </w:div>
    <w:div w:id="2027057966">
      <w:bodyDiv w:val="1"/>
      <w:marLeft w:val="0"/>
      <w:marRight w:val="0"/>
      <w:marTop w:val="0"/>
      <w:marBottom w:val="0"/>
      <w:divBdr>
        <w:top w:val="none" w:sz="0" w:space="0" w:color="auto"/>
        <w:left w:val="none" w:sz="0" w:space="0" w:color="auto"/>
        <w:bottom w:val="none" w:sz="0" w:space="0" w:color="auto"/>
        <w:right w:val="none" w:sz="0" w:space="0" w:color="auto"/>
      </w:divBdr>
    </w:div>
    <w:div w:id="2027172013">
      <w:bodyDiv w:val="1"/>
      <w:marLeft w:val="0"/>
      <w:marRight w:val="0"/>
      <w:marTop w:val="0"/>
      <w:marBottom w:val="0"/>
      <w:divBdr>
        <w:top w:val="none" w:sz="0" w:space="0" w:color="auto"/>
        <w:left w:val="none" w:sz="0" w:space="0" w:color="auto"/>
        <w:bottom w:val="none" w:sz="0" w:space="0" w:color="auto"/>
        <w:right w:val="none" w:sz="0" w:space="0" w:color="auto"/>
      </w:divBdr>
    </w:div>
    <w:div w:id="2027173280">
      <w:bodyDiv w:val="1"/>
      <w:marLeft w:val="0"/>
      <w:marRight w:val="0"/>
      <w:marTop w:val="0"/>
      <w:marBottom w:val="0"/>
      <w:divBdr>
        <w:top w:val="none" w:sz="0" w:space="0" w:color="auto"/>
        <w:left w:val="none" w:sz="0" w:space="0" w:color="auto"/>
        <w:bottom w:val="none" w:sz="0" w:space="0" w:color="auto"/>
        <w:right w:val="none" w:sz="0" w:space="0" w:color="auto"/>
      </w:divBdr>
    </w:div>
    <w:div w:id="2027246048">
      <w:bodyDiv w:val="1"/>
      <w:marLeft w:val="0"/>
      <w:marRight w:val="0"/>
      <w:marTop w:val="0"/>
      <w:marBottom w:val="0"/>
      <w:divBdr>
        <w:top w:val="none" w:sz="0" w:space="0" w:color="auto"/>
        <w:left w:val="none" w:sz="0" w:space="0" w:color="auto"/>
        <w:bottom w:val="none" w:sz="0" w:space="0" w:color="auto"/>
        <w:right w:val="none" w:sz="0" w:space="0" w:color="auto"/>
      </w:divBdr>
    </w:div>
    <w:div w:id="2027362938">
      <w:bodyDiv w:val="1"/>
      <w:marLeft w:val="0"/>
      <w:marRight w:val="0"/>
      <w:marTop w:val="0"/>
      <w:marBottom w:val="0"/>
      <w:divBdr>
        <w:top w:val="none" w:sz="0" w:space="0" w:color="auto"/>
        <w:left w:val="none" w:sz="0" w:space="0" w:color="auto"/>
        <w:bottom w:val="none" w:sz="0" w:space="0" w:color="auto"/>
        <w:right w:val="none" w:sz="0" w:space="0" w:color="auto"/>
      </w:divBdr>
    </w:div>
    <w:div w:id="2027369518">
      <w:bodyDiv w:val="1"/>
      <w:marLeft w:val="0"/>
      <w:marRight w:val="0"/>
      <w:marTop w:val="0"/>
      <w:marBottom w:val="0"/>
      <w:divBdr>
        <w:top w:val="none" w:sz="0" w:space="0" w:color="auto"/>
        <w:left w:val="none" w:sz="0" w:space="0" w:color="auto"/>
        <w:bottom w:val="none" w:sz="0" w:space="0" w:color="auto"/>
        <w:right w:val="none" w:sz="0" w:space="0" w:color="auto"/>
      </w:divBdr>
    </w:div>
    <w:div w:id="2027441871">
      <w:bodyDiv w:val="1"/>
      <w:marLeft w:val="0"/>
      <w:marRight w:val="0"/>
      <w:marTop w:val="0"/>
      <w:marBottom w:val="0"/>
      <w:divBdr>
        <w:top w:val="none" w:sz="0" w:space="0" w:color="auto"/>
        <w:left w:val="none" w:sz="0" w:space="0" w:color="auto"/>
        <w:bottom w:val="none" w:sz="0" w:space="0" w:color="auto"/>
        <w:right w:val="none" w:sz="0" w:space="0" w:color="auto"/>
      </w:divBdr>
    </w:div>
    <w:div w:id="2027562724">
      <w:bodyDiv w:val="1"/>
      <w:marLeft w:val="0"/>
      <w:marRight w:val="0"/>
      <w:marTop w:val="0"/>
      <w:marBottom w:val="0"/>
      <w:divBdr>
        <w:top w:val="none" w:sz="0" w:space="0" w:color="auto"/>
        <w:left w:val="none" w:sz="0" w:space="0" w:color="auto"/>
        <w:bottom w:val="none" w:sz="0" w:space="0" w:color="auto"/>
        <w:right w:val="none" w:sz="0" w:space="0" w:color="auto"/>
      </w:divBdr>
    </w:div>
    <w:div w:id="2027709901">
      <w:bodyDiv w:val="1"/>
      <w:marLeft w:val="0"/>
      <w:marRight w:val="0"/>
      <w:marTop w:val="0"/>
      <w:marBottom w:val="0"/>
      <w:divBdr>
        <w:top w:val="none" w:sz="0" w:space="0" w:color="auto"/>
        <w:left w:val="none" w:sz="0" w:space="0" w:color="auto"/>
        <w:bottom w:val="none" w:sz="0" w:space="0" w:color="auto"/>
        <w:right w:val="none" w:sz="0" w:space="0" w:color="auto"/>
      </w:divBdr>
    </w:div>
    <w:div w:id="2027751313">
      <w:bodyDiv w:val="1"/>
      <w:marLeft w:val="0"/>
      <w:marRight w:val="0"/>
      <w:marTop w:val="0"/>
      <w:marBottom w:val="0"/>
      <w:divBdr>
        <w:top w:val="none" w:sz="0" w:space="0" w:color="auto"/>
        <w:left w:val="none" w:sz="0" w:space="0" w:color="auto"/>
        <w:bottom w:val="none" w:sz="0" w:space="0" w:color="auto"/>
        <w:right w:val="none" w:sz="0" w:space="0" w:color="auto"/>
      </w:divBdr>
    </w:div>
    <w:div w:id="2027823057">
      <w:bodyDiv w:val="1"/>
      <w:marLeft w:val="0"/>
      <w:marRight w:val="0"/>
      <w:marTop w:val="0"/>
      <w:marBottom w:val="0"/>
      <w:divBdr>
        <w:top w:val="none" w:sz="0" w:space="0" w:color="auto"/>
        <w:left w:val="none" w:sz="0" w:space="0" w:color="auto"/>
        <w:bottom w:val="none" w:sz="0" w:space="0" w:color="auto"/>
        <w:right w:val="none" w:sz="0" w:space="0" w:color="auto"/>
      </w:divBdr>
    </w:div>
    <w:div w:id="2027825198">
      <w:bodyDiv w:val="1"/>
      <w:marLeft w:val="0"/>
      <w:marRight w:val="0"/>
      <w:marTop w:val="0"/>
      <w:marBottom w:val="0"/>
      <w:divBdr>
        <w:top w:val="none" w:sz="0" w:space="0" w:color="auto"/>
        <w:left w:val="none" w:sz="0" w:space="0" w:color="auto"/>
        <w:bottom w:val="none" w:sz="0" w:space="0" w:color="auto"/>
        <w:right w:val="none" w:sz="0" w:space="0" w:color="auto"/>
      </w:divBdr>
    </w:div>
    <w:div w:id="2027900699">
      <w:bodyDiv w:val="1"/>
      <w:marLeft w:val="0"/>
      <w:marRight w:val="0"/>
      <w:marTop w:val="0"/>
      <w:marBottom w:val="0"/>
      <w:divBdr>
        <w:top w:val="none" w:sz="0" w:space="0" w:color="auto"/>
        <w:left w:val="none" w:sz="0" w:space="0" w:color="auto"/>
        <w:bottom w:val="none" w:sz="0" w:space="0" w:color="auto"/>
        <w:right w:val="none" w:sz="0" w:space="0" w:color="auto"/>
      </w:divBdr>
    </w:div>
    <w:div w:id="2027947995">
      <w:bodyDiv w:val="1"/>
      <w:marLeft w:val="0"/>
      <w:marRight w:val="0"/>
      <w:marTop w:val="0"/>
      <w:marBottom w:val="0"/>
      <w:divBdr>
        <w:top w:val="none" w:sz="0" w:space="0" w:color="auto"/>
        <w:left w:val="none" w:sz="0" w:space="0" w:color="auto"/>
        <w:bottom w:val="none" w:sz="0" w:space="0" w:color="auto"/>
        <w:right w:val="none" w:sz="0" w:space="0" w:color="auto"/>
      </w:divBdr>
    </w:div>
    <w:div w:id="2028095422">
      <w:bodyDiv w:val="1"/>
      <w:marLeft w:val="0"/>
      <w:marRight w:val="0"/>
      <w:marTop w:val="0"/>
      <w:marBottom w:val="0"/>
      <w:divBdr>
        <w:top w:val="none" w:sz="0" w:space="0" w:color="auto"/>
        <w:left w:val="none" w:sz="0" w:space="0" w:color="auto"/>
        <w:bottom w:val="none" w:sz="0" w:space="0" w:color="auto"/>
        <w:right w:val="none" w:sz="0" w:space="0" w:color="auto"/>
      </w:divBdr>
    </w:div>
    <w:div w:id="2028097510">
      <w:bodyDiv w:val="1"/>
      <w:marLeft w:val="0"/>
      <w:marRight w:val="0"/>
      <w:marTop w:val="0"/>
      <w:marBottom w:val="0"/>
      <w:divBdr>
        <w:top w:val="none" w:sz="0" w:space="0" w:color="auto"/>
        <w:left w:val="none" w:sz="0" w:space="0" w:color="auto"/>
        <w:bottom w:val="none" w:sz="0" w:space="0" w:color="auto"/>
        <w:right w:val="none" w:sz="0" w:space="0" w:color="auto"/>
      </w:divBdr>
    </w:div>
    <w:div w:id="2028099516">
      <w:bodyDiv w:val="1"/>
      <w:marLeft w:val="0"/>
      <w:marRight w:val="0"/>
      <w:marTop w:val="0"/>
      <w:marBottom w:val="0"/>
      <w:divBdr>
        <w:top w:val="none" w:sz="0" w:space="0" w:color="auto"/>
        <w:left w:val="none" w:sz="0" w:space="0" w:color="auto"/>
        <w:bottom w:val="none" w:sz="0" w:space="0" w:color="auto"/>
        <w:right w:val="none" w:sz="0" w:space="0" w:color="auto"/>
      </w:divBdr>
    </w:div>
    <w:div w:id="2028174755">
      <w:bodyDiv w:val="1"/>
      <w:marLeft w:val="0"/>
      <w:marRight w:val="0"/>
      <w:marTop w:val="0"/>
      <w:marBottom w:val="0"/>
      <w:divBdr>
        <w:top w:val="none" w:sz="0" w:space="0" w:color="auto"/>
        <w:left w:val="none" w:sz="0" w:space="0" w:color="auto"/>
        <w:bottom w:val="none" w:sz="0" w:space="0" w:color="auto"/>
        <w:right w:val="none" w:sz="0" w:space="0" w:color="auto"/>
      </w:divBdr>
    </w:div>
    <w:div w:id="2028291932">
      <w:bodyDiv w:val="1"/>
      <w:marLeft w:val="0"/>
      <w:marRight w:val="0"/>
      <w:marTop w:val="0"/>
      <w:marBottom w:val="0"/>
      <w:divBdr>
        <w:top w:val="none" w:sz="0" w:space="0" w:color="auto"/>
        <w:left w:val="none" w:sz="0" w:space="0" w:color="auto"/>
        <w:bottom w:val="none" w:sz="0" w:space="0" w:color="auto"/>
        <w:right w:val="none" w:sz="0" w:space="0" w:color="auto"/>
      </w:divBdr>
    </w:div>
    <w:div w:id="2028408919">
      <w:bodyDiv w:val="1"/>
      <w:marLeft w:val="0"/>
      <w:marRight w:val="0"/>
      <w:marTop w:val="0"/>
      <w:marBottom w:val="0"/>
      <w:divBdr>
        <w:top w:val="none" w:sz="0" w:space="0" w:color="auto"/>
        <w:left w:val="none" w:sz="0" w:space="0" w:color="auto"/>
        <w:bottom w:val="none" w:sz="0" w:space="0" w:color="auto"/>
        <w:right w:val="none" w:sz="0" w:space="0" w:color="auto"/>
      </w:divBdr>
    </w:div>
    <w:div w:id="2028482362">
      <w:bodyDiv w:val="1"/>
      <w:marLeft w:val="0"/>
      <w:marRight w:val="0"/>
      <w:marTop w:val="0"/>
      <w:marBottom w:val="0"/>
      <w:divBdr>
        <w:top w:val="none" w:sz="0" w:space="0" w:color="auto"/>
        <w:left w:val="none" w:sz="0" w:space="0" w:color="auto"/>
        <w:bottom w:val="none" w:sz="0" w:space="0" w:color="auto"/>
        <w:right w:val="none" w:sz="0" w:space="0" w:color="auto"/>
      </w:divBdr>
    </w:div>
    <w:div w:id="2028484822">
      <w:bodyDiv w:val="1"/>
      <w:marLeft w:val="0"/>
      <w:marRight w:val="0"/>
      <w:marTop w:val="0"/>
      <w:marBottom w:val="0"/>
      <w:divBdr>
        <w:top w:val="none" w:sz="0" w:space="0" w:color="auto"/>
        <w:left w:val="none" w:sz="0" w:space="0" w:color="auto"/>
        <w:bottom w:val="none" w:sz="0" w:space="0" w:color="auto"/>
        <w:right w:val="none" w:sz="0" w:space="0" w:color="auto"/>
      </w:divBdr>
    </w:div>
    <w:div w:id="2028631311">
      <w:bodyDiv w:val="1"/>
      <w:marLeft w:val="0"/>
      <w:marRight w:val="0"/>
      <w:marTop w:val="0"/>
      <w:marBottom w:val="0"/>
      <w:divBdr>
        <w:top w:val="none" w:sz="0" w:space="0" w:color="auto"/>
        <w:left w:val="none" w:sz="0" w:space="0" w:color="auto"/>
        <w:bottom w:val="none" w:sz="0" w:space="0" w:color="auto"/>
        <w:right w:val="none" w:sz="0" w:space="0" w:color="auto"/>
      </w:divBdr>
    </w:div>
    <w:div w:id="2028752073">
      <w:bodyDiv w:val="1"/>
      <w:marLeft w:val="0"/>
      <w:marRight w:val="0"/>
      <w:marTop w:val="0"/>
      <w:marBottom w:val="0"/>
      <w:divBdr>
        <w:top w:val="none" w:sz="0" w:space="0" w:color="auto"/>
        <w:left w:val="none" w:sz="0" w:space="0" w:color="auto"/>
        <w:bottom w:val="none" w:sz="0" w:space="0" w:color="auto"/>
        <w:right w:val="none" w:sz="0" w:space="0" w:color="auto"/>
      </w:divBdr>
    </w:div>
    <w:div w:id="2028754700">
      <w:bodyDiv w:val="1"/>
      <w:marLeft w:val="0"/>
      <w:marRight w:val="0"/>
      <w:marTop w:val="0"/>
      <w:marBottom w:val="0"/>
      <w:divBdr>
        <w:top w:val="none" w:sz="0" w:space="0" w:color="auto"/>
        <w:left w:val="none" w:sz="0" w:space="0" w:color="auto"/>
        <w:bottom w:val="none" w:sz="0" w:space="0" w:color="auto"/>
        <w:right w:val="none" w:sz="0" w:space="0" w:color="auto"/>
      </w:divBdr>
    </w:div>
    <w:div w:id="2028755081">
      <w:bodyDiv w:val="1"/>
      <w:marLeft w:val="0"/>
      <w:marRight w:val="0"/>
      <w:marTop w:val="0"/>
      <w:marBottom w:val="0"/>
      <w:divBdr>
        <w:top w:val="none" w:sz="0" w:space="0" w:color="auto"/>
        <w:left w:val="none" w:sz="0" w:space="0" w:color="auto"/>
        <w:bottom w:val="none" w:sz="0" w:space="0" w:color="auto"/>
        <w:right w:val="none" w:sz="0" w:space="0" w:color="auto"/>
      </w:divBdr>
    </w:div>
    <w:div w:id="2028798360">
      <w:bodyDiv w:val="1"/>
      <w:marLeft w:val="0"/>
      <w:marRight w:val="0"/>
      <w:marTop w:val="0"/>
      <w:marBottom w:val="0"/>
      <w:divBdr>
        <w:top w:val="none" w:sz="0" w:space="0" w:color="auto"/>
        <w:left w:val="none" w:sz="0" w:space="0" w:color="auto"/>
        <w:bottom w:val="none" w:sz="0" w:space="0" w:color="auto"/>
        <w:right w:val="none" w:sz="0" w:space="0" w:color="auto"/>
      </w:divBdr>
    </w:div>
    <w:div w:id="2028824031">
      <w:bodyDiv w:val="1"/>
      <w:marLeft w:val="0"/>
      <w:marRight w:val="0"/>
      <w:marTop w:val="0"/>
      <w:marBottom w:val="0"/>
      <w:divBdr>
        <w:top w:val="none" w:sz="0" w:space="0" w:color="auto"/>
        <w:left w:val="none" w:sz="0" w:space="0" w:color="auto"/>
        <w:bottom w:val="none" w:sz="0" w:space="0" w:color="auto"/>
        <w:right w:val="none" w:sz="0" w:space="0" w:color="auto"/>
      </w:divBdr>
    </w:div>
    <w:div w:id="2029018728">
      <w:bodyDiv w:val="1"/>
      <w:marLeft w:val="0"/>
      <w:marRight w:val="0"/>
      <w:marTop w:val="0"/>
      <w:marBottom w:val="0"/>
      <w:divBdr>
        <w:top w:val="none" w:sz="0" w:space="0" w:color="auto"/>
        <w:left w:val="none" w:sz="0" w:space="0" w:color="auto"/>
        <w:bottom w:val="none" w:sz="0" w:space="0" w:color="auto"/>
        <w:right w:val="none" w:sz="0" w:space="0" w:color="auto"/>
      </w:divBdr>
    </w:div>
    <w:div w:id="2029133605">
      <w:bodyDiv w:val="1"/>
      <w:marLeft w:val="0"/>
      <w:marRight w:val="0"/>
      <w:marTop w:val="0"/>
      <w:marBottom w:val="0"/>
      <w:divBdr>
        <w:top w:val="none" w:sz="0" w:space="0" w:color="auto"/>
        <w:left w:val="none" w:sz="0" w:space="0" w:color="auto"/>
        <w:bottom w:val="none" w:sz="0" w:space="0" w:color="auto"/>
        <w:right w:val="none" w:sz="0" w:space="0" w:color="auto"/>
      </w:divBdr>
    </w:div>
    <w:div w:id="2029216897">
      <w:bodyDiv w:val="1"/>
      <w:marLeft w:val="0"/>
      <w:marRight w:val="0"/>
      <w:marTop w:val="0"/>
      <w:marBottom w:val="0"/>
      <w:divBdr>
        <w:top w:val="none" w:sz="0" w:space="0" w:color="auto"/>
        <w:left w:val="none" w:sz="0" w:space="0" w:color="auto"/>
        <w:bottom w:val="none" w:sz="0" w:space="0" w:color="auto"/>
        <w:right w:val="none" w:sz="0" w:space="0" w:color="auto"/>
      </w:divBdr>
    </w:div>
    <w:div w:id="2029402067">
      <w:bodyDiv w:val="1"/>
      <w:marLeft w:val="0"/>
      <w:marRight w:val="0"/>
      <w:marTop w:val="0"/>
      <w:marBottom w:val="0"/>
      <w:divBdr>
        <w:top w:val="none" w:sz="0" w:space="0" w:color="auto"/>
        <w:left w:val="none" w:sz="0" w:space="0" w:color="auto"/>
        <w:bottom w:val="none" w:sz="0" w:space="0" w:color="auto"/>
        <w:right w:val="none" w:sz="0" w:space="0" w:color="auto"/>
      </w:divBdr>
    </w:div>
    <w:div w:id="2029601949">
      <w:bodyDiv w:val="1"/>
      <w:marLeft w:val="0"/>
      <w:marRight w:val="0"/>
      <w:marTop w:val="0"/>
      <w:marBottom w:val="0"/>
      <w:divBdr>
        <w:top w:val="none" w:sz="0" w:space="0" w:color="auto"/>
        <w:left w:val="none" w:sz="0" w:space="0" w:color="auto"/>
        <w:bottom w:val="none" w:sz="0" w:space="0" w:color="auto"/>
        <w:right w:val="none" w:sz="0" w:space="0" w:color="auto"/>
      </w:divBdr>
    </w:div>
    <w:div w:id="2029719696">
      <w:bodyDiv w:val="1"/>
      <w:marLeft w:val="0"/>
      <w:marRight w:val="0"/>
      <w:marTop w:val="0"/>
      <w:marBottom w:val="0"/>
      <w:divBdr>
        <w:top w:val="none" w:sz="0" w:space="0" w:color="auto"/>
        <w:left w:val="none" w:sz="0" w:space="0" w:color="auto"/>
        <w:bottom w:val="none" w:sz="0" w:space="0" w:color="auto"/>
        <w:right w:val="none" w:sz="0" w:space="0" w:color="auto"/>
      </w:divBdr>
    </w:div>
    <w:div w:id="2029719864">
      <w:bodyDiv w:val="1"/>
      <w:marLeft w:val="0"/>
      <w:marRight w:val="0"/>
      <w:marTop w:val="0"/>
      <w:marBottom w:val="0"/>
      <w:divBdr>
        <w:top w:val="none" w:sz="0" w:space="0" w:color="auto"/>
        <w:left w:val="none" w:sz="0" w:space="0" w:color="auto"/>
        <w:bottom w:val="none" w:sz="0" w:space="0" w:color="auto"/>
        <w:right w:val="none" w:sz="0" w:space="0" w:color="auto"/>
      </w:divBdr>
    </w:div>
    <w:div w:id="2029913993">
      <w:bodyDiv w:val="1"/>
      <w:marLeft w:val="0"/>
      <w:marRight w:val="0"/>
      <w:marTop w:val="0"/>
      <w:marBottom w:val="0"/>
      <w:divBdr>
        <w:top w:val="none" w:sz="0" w:space="0" w:color="auto"/>
        <w:left w:val="none" w:sz="0" w:space="0" w:color="auto"/>
        <w:bottom w:val="none" w:sz="0" w:space="0" w:color="auto"/>
        <w:right w:val="none" w:sz="0" w:space="0" w:color="auto"/>
      </w:divBdr>
    </w:div>
    <w:div w:id="2029939771">
      <w:bodyDiv w:val="1"/>
      <w:marLeft w:val="0"/>
      <w:marRight w:val="0"/>
      <w:marTop w:val="0"/>
      <w:marBottom w:val="0"/>
      <w:divBdr>
        <w:top w:val="none" w:sz="0" w:space="0" w:color="auto"/>
        <w:left w:val="none" w:sz="0" w:space="0" w:color="auto"/>
        <w:bottom w:val="none" w:sz="0" w:space="0" w:color="auto"/>
        <w:right w:val="none" w:sz="0" w:space="0" w:color="auto"/>
      </w:divBdr>
    </w:div>
    <w:div w:id="2029943808">
      <w:bodyDiv w:val="1"/>
      <w:marLeft w:val="0"/>
      <w:marRight w:val="0"/>
      <w:marTop w:val="0"/>
      <w:marBottom w:val="0"/>
      <w:divBdr>
        <w:top w:val="none" w:sz="0" w:space="0" w:color="auto"/>
        <w:left w:val="none" w:sz="0" w:space="0" w:color="auto"/>
        <w:bottom w:val="none" w:sz="0" w:space="0" w:color="auto"/>
        <w:right w:val="none" w:sz="0" w:space="0" w:color="auto"/>
      </w:divBdr>
    </w:div>
    <w:div w:id="2030060451">
      <w:bodyDiv w:val="1"/>
      <w:marLeft w:val="0"/>
      <w:marRight w:val="0"/>
      <w:marTop w:val="0"/>
      <w:marBottom w:val="0"/>
      <w:divBdr>
        <w:top w:val="none" w:sz="0" w:space="0" w:color="auto"/>
        <w:left w:val="none" w:sz="0" w:space="0" w:color="auto"/>
        <w:bottom w:val="none" w:sz="0" w:space="0" w:color="auto"/>
        <w:right w:val="none" w:sz="0" w:space="0" w:color="auto"/>
      </w:divBdr>
    </w:div>
    <w:div w:id="2030061513">
      <w:bodyDiv w:val="1"/>
      <w:marLeft w:val="0"/>
      <w:marRight w:val="0"/>
      <w:marTop w:val="0"/>
      <w:marBottom w:val="0"/>
      <w:divBdr>
        <w:top w:val="none" w:sz="0" w:space="0" w:color="auto"/>
        <w:left w:val="none" w:sz="0" w:space="0" w:color="auto"/>
        <w:bottom w:val="none" w:sz="0" w:space="0" w:color="auto"/>
        <w:right w:val="none" w:sz="0" w:space="0" w:color="auto"/>
      </w:divBdr>
    </w:div>
    <w:div w:id="2030061578">
      <w:bodyDiv w:val="1"/>
      <w:marLeft w:val="0"/>
      <w:marRight w:val="0"/>
      <w:marTop w:val="0"/>
      <w:marBottom w:val="0"/>
      <w:divBdr>
        <w:top w:val="none" w:sz="0" w:space="0" w:color="auto"/>
        <w:left w:val="none" w:sz="0" w:space="0" w:color="auto"/>
        <w:bottom w:val="none" w:sz="0" w:space="0" w:color="auto"/>
        <w:right w:val="none" w:sz="0" w:space="0" w:color="auto"/>
      </w:divBdr>
    </w:div>
    <w:div w:id="2030062408">
      <w:bodyDiv w:val="1"/>
      <w:marLeft w:val="0"/>
      <w:marRight w:val="0"/>
      <w:marTop w:val="0"/>
      <w:marBottom w:val="0"/>
      <w:divBdr>
        <w:top w:val="none" w:sz="0" w:space="0" w:color="auto"/>
        <w:left w:val="none" w:sz="0" w:space="0" w:color="auto"/>
        <w:bottom w:val="none" w:sz="0" w:space="0" w:color="auto"/>
        <w:right w:val="none" w:sz="0" w:space="0" w:color="auto"/>
      </w:divBdr>
    </w:div>
    <w:div w:id="2030064946">
      <w:bodyDiv w:val="1"/>
      <w:marLeft w:val="0"/>
      <w:marRight w:val="0"/>
      <w:marTop w:val="0"/>
      <w:marBottom w:val="0"/>
      <w:divBdr>
        <w:top w:val="none" w:sz="0" w:space="0" w:color="auto"/>
        <w:left w:val="none" w:sz="0" w:space="0" w:color="auto"/>
        <w:bottom w:val="none" w:sz="0" w:space="0" w:color="auto"/>
        <w:right w:val="none" w:sz="0" w:space="0" w:color="auto"/>
      </w:divBdr>
    </w:div>
    <w:div w:id="2030132063">
      <w:bodyDiv w:val="1"/>
      <w:marLeft w:val="0"/>
      <w:marRight w:val="0"/>
      <w:marTop w:val="0"/>
      <w:marBottom w:val="0"/>
      <w:divBdr>
        <w:top w:val="none" w:sz="0" w:space="0" w:color="auto"/>
        <w:left w:val="none" w:sz="0" w:space="0" w:color="auto"/>
        <w:bottom w:val="none" w:sz="0" w:space="0" w:color="auto"/>
        <w:right w:val="none" w:sz="0" w:space="0" w:color="auto"/>
      </w:divBdr>
    </w:div>
    <w:div w:id="2030446090">
      <w:bodyDiv w:val="1"/>
      <w:marLeft w:val="0"/>
      <w:marRight w:val="0"/>
      <w:marTop w:val="0"/>
      <w:marBottom w:val="0"/>
      <w:divBdr>
        <w:top w:val="none" w:sz="0" w:space="0" w:color="auto"/>
        <w:left w:val="none" w:sz="0" w:space="0" w:color="auto"/>
        <w:bottom w:val="none" w:sz="0" w:space="0" w:color="auto"/>
        <w:right w:val="none" w:sz="0" w:space="0" w:color="auto"/>
      </w:divBdr>
    </w:div>
    <w:div w:id="2030639777">
      <w:bodyDiv w:val="1"/>
      <w:marLeft w:val="0"/>
      <w:marRight w:val="0"/>
      <w:marTop w:val="0"/>
      <w:marBottom w:val="0"/>
      <w:divBdr>
        <w:top w:val="none" w:sz="0" w:space="0" w:color="auto"/>
        <w:left w:val="none" w:sz="0" w:space="0" w:color="auto"/>
        <w:bottom w:val="none" w:sz="0" w:space="0" w:color="auto"/>
        <w:right w:val="none" w:sz="0" w:space="0" w:color="auto"/>
      </w:divBdr>
    </w:div>
    <w:div w:id="2030645540">
      <w:bodyDiv w:val="1"/>
      <w:marLeft w:val="0"/>
      <w:marRight w:val="0"/>
      <w:marTop w:val="0"/>
      <w:marBottom w:val="0"/>
      <w:divBdr>
        <w:top w:val="none" w:sz="0" w:space="0" w:color="auto"/>
        <w:left w:val="none" w:sz="0" w:space="0" w:color="auto"/>
        <w:bottom w:val="none" w:sz="0" w:space="0" w:color="auto"/>
        <w:right w:val="none" w:sz="0" w:space="0" w:color="auto"/>
      </w:divBdr>
    </w:div>
    <w:div w:id="2030645621">
      <w:bodyDiv w:val="1"/>
      <w:marLeft w:val="0"/>
      <w:marRight w:val="0"/>
      <w:marTop w:val="0"/>
      <w:marBottom w:val="0"/>
      <w:divBdr>
        <w:top w:val="none" w:sz="0" w:space="0" w:color="auto"/>
        <w:left w:val="none" w:sz="0" w:space="0" w:color="auto"/>
        <w:bottom w:val="none" w:sz="0" w:space="0" w:color="auto"/>
        <w:right w:val="none" w:sz="0" w:space="0" w:color="auto"/>
      </w:divBdr>
    </w:div>
    <w:div w:id="2030788252">
      <w:bodyDiv w:val="1"/>
      <w:marLeft w:val="0"/>
      <w:marRight w:val="0"/>
      <w:marTop w:val="0"/>
      <w:marBottom w:val="0"/>
      <w:divBdr>
        <w:top w:val="none" w:sz="0" w:space="0" w:color="auto"/>
        <w:left w:val="none" w:sz="0" w:space="0" w:color="auto"/>
        <w:bottom w:val="none" w:sz="0" w:space="0" w:color="auto"/>
        <w:right w:val="none" w:sz="0" w:space="0" w:color="auto"/>
      </w:divBdr>
    </w:div>
    <w:div w:id="2030788311">
      <w:bodyDiv w:val="1"/>
      <w:marLeft w:val="0"/>
      <w:marRight w:val="0"/>
      <w:marTop w:val="0"/>
      <w:marBottom w:val="0"/>
      <w:divBdr>
        <w:top w:val="none" w:sz="0" w:space="0" w:color="auto"/>
        <w:left w:val="none" w:sz="0" w:space="0" w:color="auto"/>
        <w:bottom w:val="none" w:sz="0" w:space="0" w:color="auto"/>
        <w:right w:val="none" w:sz="0" w:space="0" w:color="auto"/>
      </w:divBdr>
    </w:div>
    <w:div w:id="2030792995">
      <w:bodyDiv w:val="1"/>
      <w:marLeft w:val="0"/>
      <w:marRight w:val="0"/>
      <w:marTop w:val="0"/>
      <w:marBottom w:val="0"/>
      <w:divBdr>
        <w:top w:val="none" w:sz="0" w:space="0" w:color="auto"/>
        <w:left w:val="none" w:sz="0" w:space="0" w:color="auto"/>
        <w:bottom w:val="none" w:sz="0" w:space="0" w:color="auto"/>
        <w:right w:val="none" w:sz="0" w:space="0" w:color="auto"/>
      </w:divBdr>
    </w:div>
    <w:div w:id="2030910639">
      <w:bodyDiv w:val="1"/>
      <w:marLeft w:val="0"/>
      <w:marRight w:val="0"/>
      <w:marTop w:val="0"/>
      <w:marBottom w:val="0"/>
      <w:divBdr>
        <w:top w:val="none" w:sz="0" w:space="0" w:color="auto"/>
        <w:left w:val="none" w:sz="0" w:space="0" w:color="auto"/>
        <w:bottom w:val="none" w:sz="0" w:space="0" w:color="auto"/>
        <w:right w:val="none" w:sz="0" w:space="0" w:color="auto"/>
      </w:divBdr>
    </w:div>
    <w:div w:id="2031026932">
      <w:bodyDiv w:val="1"/>
      <w:marLeft w:val="0"/>
      <w:marRight w:val="0"/>
      <w:marTop w:val="0"/>
      <w:marBottom w:val="0"/>
      <w:divBdr>
        <w:top w:val="none" w:sz="0" w:space="0" w:color="auto"/>
        <w:left w:val="none" w:sz="0" w:space="0" w:color="auto"/>
        <w:bottom w:val="none" w:sz="0" w:space="0" w:color="auto"/>
        <w:right w:val="none" w:sz="0" w:space="0" w:color="auto"/>
      </w:divBdr>
    </w:div>
    <w:div w:id="2031100151">
      <w:bodyDiv w:val="1"/>
      <w:marLeft w:val="0"/>
      <w:marRight w:val="0"/>
      <w:marTop w:val="0"/>
      <w:marBottom w:val="0"/>
      <w:divBdr>
        <w:top w:val="none" w:sz="0" w:space="0" w:color="auto"/>
        <w:left w:val="none" w:sz="0" w:space="0" w:color="auto"/>
        <w:bottom w:val="none" w:sz="0" w:space="0" w:color="auto"/>
        <w:right w:val="none" w:sz="0" w:space="0" w:color="auto"/>
      </w:divBdr>
    </w:div>
    <w:div w:id="2031176909">
      <w:bodyDiv w:val="1"/>
      <w:marLeft w:val="0"/>
      <w:marRight w:val="0"/>
      <w:marTop w:val="0"/>
      <w:marBottom w:val="0"/>
      <w:divBdr>
        <w:top w:val="none" w:sz="0" w:space="0" w:color="auto"/>
        <w:left w:val="none" w:sz="0" w:space="0" w:color="auto"/>
        <w:bottom w:val="none" w:sz="0" w:space="0" w:color="auto"/>
        <w:right w:val="none" w:sz="0" w:space="0" w:color="auto"/>
      </w:divBdr>
    </w:div>
    <w:div w:id="2031177603">
      <w:bodyDiv w:val="1"/>
      <w:marLeft w:val="0"/>
      <w:marRight w:val="0"/>
      <w:marTop w:val="0"/>
      <w:marBottom w:val="0"/>
      <w:divBdr>
        <w:top w:val="none" w:sz="0" w:space="0" w:color="auto"/>
        <w:left w:val="none" w:sz="0" w:space="0" w:color="auto"/>
        <w:bottom w:val="none" w:sz="0" w:space="0" w:color="auto"/>
        <w:right w:val="none" w:sz="0" w:space="0" w:color="auto"/>
      </w:divBdr>
    </w:div>
    <w:div w:id="2031254266">
      <w:bodyDiv w:val="1"/>
      <w:marLeft w:val="0"/>
      <w:marRight w:val="0"/>
      <w:marTop w:val="0"/>
      <w:marBottom w:val="0"/>
      <w:divBdr>
        <w:top w:val="none" w:sz="0" w:space="0" w:color="auto"/>
        <w:left w:val="none" w:sz="0" w:space="0" w:color="auto"/>
        <w:bottom w:val="none" w:sz="0" w:space="0" w:color="auto"/>
        <w:right w:val="none" w:sz="0" w:space="0" w:color="auto"/>
      </w:divBdr>
    </w:div>
    <w:div w:id="2031374733">
      <w:bodyDiv w:val="1"/>
      <w:marLeft w:val="0"/>
      <w:marRight w:val="0"/>
      <w:marTop w:val="0"/>
      <w:marBottom w:val="0"/>
      <w:divBdr>
        <w:top w:val="none" w:sz="0" w:space="0" w:color="auto"/>
        <w:left w:val="none" w:sz="0" w:space="0" w:color="auto"/>
        <w:bottom w:val="none" w:sz="0" w:space="0" w:color="auto"/>
        <w:right w:val="none" w:sz="0" w:space="0" w:color="auto"/>
      </w:divBdr>
    </w:div>
    <w:div w:id="2031443968">
      <w:bodyDiv w:val="1"/>
      <w:marLeft w:val="0"/>
      <w:marRight w:val="0"/>
      <w:marTop w:val="0"/>
      <w:marBottom w:val="0"/>
      <w:divBdr>
        <w:top w:val="none" w:sz="0" w:space="0" w:color="auto"/>
        <w:left w:val="none" w:sz="0" w:space="0" w:color="auto"/>
        <w:bottom w:val="none" w:sz="0" w:space="0" w:color="auto"/>
        <w:right w:val="none" w:sz="0" w:space="0" w:color="auto"/>
      </w:divBdr>
    </w:div>
    <w:div w:id="2031445019">
      <w:bodyDiv w:val="1"/>
      <w:marLeft w:val="0"/>
      <w:marRight w:val="0"/>
      <w:marTop w:val="0"/>
      <w:marBottom w:val="0"/>
      <w:divBdr>
        <w:top w:val="none" w:sz="0" w:space="0" w:color="auto"/>
        <w:left w:val="none" w:sz="0" w:space="0" w:color="auto"/>
        <w:bottom w:val="none" w:sz="0" w:space="0" w:color="auto"/>
        <w:right w:val="none" w:sz="0" w:space="0" w:color="auto"/>
      </w:divBdr>
    </w:div>
    <w:div w:id="2031448152">
      <w:bodyDiv w:val="1"/>
      <w:marLeft w:val="0"/>
      <w:marRight w:val="0"/>
      <w:marTop w:val="0"/>
      <w:marBottom w:val="0"/>
      <w:divBdr>
        <w:top w:val="none" w:sz="0" w:space="0" w:color="auto"/>
        <w:left w:val="none" w:sz="0" w:space="0" w:color="auto"/>
        <w:bottom w:val="none" w:sz="0" w:space="0" w:color="auto"/>
        <w:right w:val="none" w:sz="0" w:space="0" w:color="auto"/>
      </w:divBdr>
    </w:div>
    <w:div w:id="2031641276">
      <w:bodyDiv w:val="1"/>
      <w:marLeft w:val="0"/>
      <w:marRight w:val="0"/>
      <w:marTop w:val="0"/>
      <w:marBottom w:val="0"/>
      <w:divBdr>
        <w:top w:val="none" w:sz="0" w:space="0" w:color="auto"/>
        <w:left w:val="none" w:sz="0" w:space="0" w:color="auto"/>
        <w:bottom w:val="none" w:sz="0" w:space="0" w:color="auto"/>
        <w:right w:val="none" w:sz="0" w:space="0" w:color="auto"/>
      </w:divBdr>
    </w:div>
    <w:div w:id="2031759174">
      <w:bodyDiv w:val="1"/>
      <w:marLeft w:val="0"/>
      <w:marRight w:val="0"/>
      <w:marTop w:val="0"/>
      <w:marBottom w:val="0"/>
      <w:divBdr>
        <w:top w:val="none" w:sz="0" w:space="0" w:color="auto"/>
        <w:left w:val="none" w:sz="0" w:space="0" w:color="auto"/>
        <w:bottom w:val="none" w:sz="0" w:space="0" w:color="auto"/>
        <w:right w:val="none" w:sz="0" w:space="0" w:color="auto"/>
      </w:divBdr>
    </w:div>
    <w:div w:id="2031836419">
      <w:bodyDiv w:val="1"/>
      <w:marLeft w:val="0"/>
      <w:marRight w:val="0"/>
      <w:marTop w:val="0"/>
      <w:marBottom w:val="0"/>
      <w:divBdr>
        <w:top w:val="none" w:sz="0" w:space="0" w:color="auto"/>
        <w:left w:val="none" w:sz="0" w:space="0" w:color="auto"/>
        <w:bottom w:val="none" w:sz="0" w:space="0" w:color="auto"/>
        <w:right w:val="none" w:sz="0" w:space="0" w:color="auto"/>
      </w:divBdr>
    </w:div>
    <w:div w:id="2031904566">
      <w:bodyDiv w:val="1"/>
      <w:marLeft w:val="0"/>
      <w:marRight w:val="0"/>
      <w:marTop w:val="0"/>
      <w:marBottom w:val="0"/>
      <w:divBdr>
        <w:top w:val="none" w:sz="0" w:space="0" w:color="auto"/>
        <w:left w:val="none" w:sz="0" w:space="0" w:color="auto"/>
        <w:bottom w:val="none" w:sz="0" w:space="0" w:color="auto"/>
        <w:right w:val="none" w:sz="0" w:space="0" w:color="auto"/>
      </w:divBdr>
    </w:div>
    <w:div w:id="2032103090">
      <w:bodyDiv w:val="1"/>
      <w:marLeft w:val="0"/>
      <w:marRight w:val="0"/>
      <w:marTop w:val="0"/>
      <w:marBottom w:val="0"/>
      <w:divBdr>
        <w:top w:val="none" w:sz="0" w:space="0" w:color="auto"/>
        <w:left w:val="none" w:sz="0" w:space="0" w:color="auto"/>
        <w:bottom w:val="none" w:sz="0" w:space="0" w:color="auto"/>
        <w:right w:val="none" w:sz="0" w:space="0" w:color="auto"/>
      </w:divBdr>
    </w:div>
    <w:div w:id="2032292244">
      <w:bodyDiv w:val="1"/>
      <w:marLeft w:val="0"/>
      <w:marRight w:val="0"/>
      <w:marTop w:val="0"/>
      <w:marBottom w:val="0"/>
      <w:divBdr>
        <w:top w:val="none" w:sz="0" w:space="0" w:color="auto"/>
        <w:left w:val="none" w:sz="0" w:space="0" w:color="auto"/>
        <w:bottom w:val="none" w:sz="0" w:space="0" w:color="auto"/>
        <w:right w:val="none" w:sz="0" w:space="0" w:color="auto"/>
      </w:divBdr>
    </w:div>
    <w:div w:id="2032293097">
      <w:bodyDiv w:val="1"/>
      <w:marLeft w:val="0"/>
      <w:marRight w:val="0"/>
      <w:marTop w:val="0"/>
      <w:marBottom w:val="0"/>
      <w:divBdr>
        <w:top w:val="none" w:sz="0" w:space="0" w:color="auto"/>
        <w:left w:val="none" w:sz="0" w:space="0" w:color="auto"/>
        <w:bottom w:val="none" w:sz="0" w:space="0" w:color="auto"/>
        <w:right w:val="none" w:sz="0" w:space="0" w:color="auto"/>
      </w:divBdr>
    </w:div>
    <w:div w:id="2032295715">
      <w:bodyDiv w:val="1"/>
      <w:marLeft w:val="0"/>
      <w:marRight w:val="0"/>
      <w:marTop w:val="0"/>
      <w:marBottom w:val="0"/>
      <w:divBdr>
        <w:top w:val="none" w:sz="0" w:space="0" w:color="auto"/>
        <w:left w:val="none" w:sz="0" w:space="0" w:color="auto"/>
        <w:bottom w:val="none" w:sz="0" w:space="0" w:color="auto"/>
        <w:right w:val="none" w:sz="0" w:space="0" w:color="auto"/>
      </w:divBdr>
    </w:div>
    <w:div w:id="2032297556">
      <w:bodyDiv w:val="1"/>
      <w:marLeft w:val="0"/>
      <w:marRight w:val="0"/>
      <w:marTop w:val="0"/>
      <w:marBottom w:val="0"/>
      <w:divBdr>
        <w:top w:val="none" w:sz="0" w:space="0" w:color="auto"/>
        <w:left w:val="none" w:sz="0" w:space="0" w:color="auto"/>
        <w:bottom w:val="none" w:sz="0" w:space="0" w:color="auto"/>
        <w:right w:val="none" w:sz="0" w:space="0" w:color="auto"/>
      </w:divBdr>
    </w:div>
    <w:div w:id="2032411160">
      <w:bodyDiv w:val="1"/>
      <w:marLeft w:val="0"/>
      <w:marRight w:val="0"/>
      <w:marTop w:val="0"/>
      <w:marBottom w:val="0"/>
      <w:divBdr>
        <w:top w:val="none" w:sz="0" w:space="0" w:color="auto"/>
        <w:left w:val="none" w:sz="0" w:space="0" w:color="auto"/>
        <w:bottom w:val="none" w:sz="0" w:space="0" w:color="auto"/>
        <w:right w:val="none" w:sz="0" w:space="0" w:color="auto"/>
      </w:divBdr>
    </w:div>
    <w:div w:id="2032606713">
      <w:bodyDiv w:val="1"/>
      <w:marLeft w:val="0"/>
      <w:marRight w:val="0"/>
      <w:marTop w:val="0"/>
      <w:marBottom w:val="0"/>
      <w:divBdr>
        <w:top w:val="none" w:sz="0" w:space="0" w:color="auto"/>
        <w:left w:val="none" w:sz="0" w:space="0" w:color="auto"/>
        <w:bottom w:val="none" w:sz="0" w:space="0" w:color="auto"/>
        <w:right w:val="none" w:sz="0" w:space="0" w:color="auto"/>
      </w:divBdr>
    </w:div>
    <w:div w:id="2032686164">
      <w:bodyDiv w:val="1"/>
      <w:marLeft w:val="0"/>
      <w:marRight w:val="0"/>
      <w:marTop w:val="0"/>
      <w:marBottom w:val="0"/>
      <w:divBdr>
        <w:top w:val="none" w:sz="0" w:space="0" w:color="auto"/>
        <w:left w:val="none" w:sz="0" w:space="0" w:color="auto"/>
        <w:bottom w:val="none" w:sz="0" w:space="0" w:color="auto"/>
        <w:right w:val="none" w:sz="0" w:space="0" w:color="auto"/>
      </w:divBdr>
    </w:div>
    <w:div w:id="2032800657">
      <w:bodyDiv w:val="1"/>
      <w:marLeft w:val="0"/>
      <w:marRight w:val="0"/>
      <w:marTop w:val="0"/>
      <w:marBottom w:val="0"/>
      <w:divBdr>
        <w:top w:val="none" w:sz="0" w:space="0" w:color="auto"/>
        <w:left w:val="none" w:sz="0" w:space="0" w:color="auto"/>
        <w:bottom w:val="none" w:sz="0" w:space="0" w:color="auto"/>
        <w:right w:val="none" w:sz="0" w:space="0" w:color="auto"/>
      </w:divBdr>
    </w:div>
    <w:div w:id="2032994889">
      <w:bodyDiv w:val="1"/>
      <w:marLeft w:val="0"/>
      <w:marRight w:val="0"/>
      <w:marTop w:val="0"/>
      <w:marBottom w:val="0"/>
      <w:divBdr>
        <w:top w:val="none" w:sz="0" w:space="0" w:color="auto"/>
        <w:left w:val="none" w:sz="0" w:space="0" w:color="auto"/>
        <w:bottom w:val="none" w:sz="0" w:space="0" w:color="auto"/>
        <w:right w:val="none" w:sz="0" w:space="0" w:color="auto"/>
      </w:divBdr>
    </w:div>
    <w:div w:id="2033064328">
      <w:bodyDiv w:val="1"/>
      <w:marLeft w:val="0"/>
      <w:marRight w:val="0"/>
      <w:marTop w:val="0"/>
      <w:marBottom w:val="0"/>
      <w:divBdr>
        <w:top w:val="none" w:sz="0" w:space="0" w:color="auto"/>
        <w:left w:val="none" w:sz="0" w:space="0" w:color="auto"/>
        <w:bottom w:val="none" w:sz="0" w:space="0" w:color="auto"/>
        <w:right w:val="none" w:sz="0" w:space="0" w:color="auto"/>
      </w:divBdr>
    </w:div>
    <w:div w:id="2033455483">
      <w:bodyDiv w:val="1"/>
      <w:marLeft w:val="0"/>
      <w:marRight w:val="0"/>
      <w:marTop w:val="0"/>
      <w:marBottom w:val="0"/>
      <w:divBdr>
        <w:top w:val="none" w:sz="0" w:space="0" w:color="auto"/>
        <w:left w:val="none" w:sz="0" w:space="0" w:color="auto"/>
        <w:bottom w:val="none" w:sz="0" w:space="0" w:color="auto"/>
        <w:right w:val="none" w:sz="0" w:space="0" w:color="auto"/>
      </w:divBdr>
    </w:div>
    <w:div w:id="2033526345">
      <w:bodyDiv w:val="1"/>
      <w:marLeft w:val="0"/>
      <w:marRight w:val="0"/>
      <w:marTop w:val="0"/>
      <w:marBottom w:val="0"/>
      <w:divBdr>
        <w:top w:val="none" w:sz="0" w:space="0" w:color="auto"/>
        <w:left w:val="none" w:sz="0" w:space="0" w:color="auto"/>
        <w:bottom w:val="none" w:sz="0" w:space="0" w:color="auto"/>
        <w:right w:val="none" w:sz="0" w:space="0" w:color="auto"/>
      </w:divBdr>
    </w:div>
    <w:div w:id="2033530283">
      <w:bodyDiv w:val="1"/>
      <w:marLeft w:val="0"/>
      <w:marRight w:val="0"/>
      <w:marTop w:val="0"/>
      <w:marBottom w:val="0"/>
      <w:divBdr>
        <w:top w:val="none" w:sz="0" w:space="0" w:color="auto"/>
        <w:left w:val="none" w:sz="0" w:space="0" w:color="auto"/>
        <w:bottom w:val="none" w:sz="0" w:space="0" w:color="auto"/>
        <w:right w:val="none" w:sz="0" w:space="0" w:color="auto"/>
      </w:divBdr>
    </w:div>
    <w:div w:id="2033650461">
      <w:bodyDiv w:val="1"/>
      <w:marLeft w:val="0"/>
      <w:marRight w:val="0"/>
      <w:marTop w:val="0"/>
      <w:marBottom w:val="0"/>
      <w:divBdr>
        <w:top w:val="none" w:sz="0" w:space="0" w:color="auto"/>
        <w:left w:val="none" w:sz="0" w:space="0" w:color="auto"/>
        <w:bottom w:val="none" w:sz="0" w:space="0" w:color="auto"/>
        <w:right w:val="none" w:sz="0" w:space="0" w:color="auto"/>
      </w:divBdr>
    </w:div>
    <w:div w:id="2033726281">
      <w:bodyDiv w:val="1"/>
      <w:marLeft w:val="0"/>
      <w:marRight w:val="0"/>
      <w:marTop w:val="0"/>
      <w:marBottom w:val="0"/>
      <w:divBdr>
        <w:top w:val="none" w:sz="0" w:space="0" w:color="auto"/>
        <w:left w:val="none" w:sz="0" w:space="0" w:color="auto"/>
        <w:bottom w:val="none" w:sz="0" w:space="0" w:color="auto"/>
        <w:right w:val="none" w:sz="0" w:space="0" w:color="auto"/>
      </w:divBdr>
    </w:div>
    <w:div w:id="2033804657">
      <w:bodyDiv w:val="1"/>
      <w:marLeft w:val="0"/>
      <w:marRight w:val="0"/>
      <w:marTop w:val="0"/>
      <w:marBottom w:val="0"/>
      <w:divBdr>
        <w:top w:val="none" w:sz="0" w:space="0" w:color="auto"/>
        <w:left w:val="none" w:sz="0" w:space="0" w:color="auto"/>
        <w:bottom w:val="none" w:sz="0" w:space="0" w:color="auto"/>
        <w:right w:val="none" w:sz="0" w:space="0" w:color="auto"/>
      </w:divBdr>
    </w:div>
    <w:div w:id="2033844704">
      <w:bodyDiv w:val="1"/>
      <w:marLeft w:val="0"/>
      <w:marRight w:val="0"/>
      <w:marTop w:val="0"/>
      <w:marBottom w:val="0"/>
      <w:divBdr>
        <w:top w:val="none" w:sz="0" w:space="0" w:color="auto"/>
        <w:left w:val="none" w:sz="0" w:space="0" w:color="auto"/>
        <w:bottom w:val="none" w:sz="0" w:space="0" w:color="auto"/>
        <w:right w:val="none" w:sz="0" w:space="0" w:color="auto"/>
      </w:divBdr>
    </w:div>
    <w:div w:id="2033873089">
      <w:bodyDiv w:val="1"/>
      <w:marLeft w:val="0"/>
      <w:marRight w:val="0"/>
      <w:marTop w:val="0"/>
      <w:marBottom w:val="0"/>
      <w:divBdr>
        <w:top w:val="none" w:sz="0" w:space="0" w:color="auto"/>
        <w:left w:val="none" w:sz="0" w:space="0" w:color="auto"/>
        <w:bottom w:val="none" w:sz="0" w:space="0" w:color="auto"/>
        <w:right w:val="none" w:sz="0" w:space="0" w:color="auto"/>
      </w:divBdr>
    </w:div>
    <w:div w:id="2033914771">
      <w:bodyDiv w:val="1"/>
      <w:marLeft w:val="0"/>
      <w:marRight w:val="0"/>
      <w:marTop w:val="0"/>
      <w:marBottom w:val="0"/>
      <w:divBdr>
        <w:top w:val="none" w:sz="0" w:space="0" w:color="auto"/>
        <w:left w:val="none" w:sz="0" w:space="0" w:color="auto"/>
        <w:bottom w:val="none" w:sz="0" w:space="0" w:color="auto"/>
        <w:right w:val="none" w:sz="0" w:space="0" w:color="auto"/>
      </w:divBdr>
    </w:div>
    <w:div w:id="2033990500">
      <w:bodyDiv w:val="1"/>
      <w:marLeft w:val="0"/>
      <w:marRight w:val="0"/>
      <w:marTop w:val="0"/>
      <w:marBottom w:val="0"/>
      <w:divBdr>
        <w:top w:val="none" w:sz="0" w:space="0" w:color="auto"/>
        <w:left w:val="none" w:sz="0" w:space="0" w:color="auto"/>
        <w:bottom w:val="none" w:sz="0" w:space="0" w:color="auto"/>
        <w:right w:val="none" w:sz="0" w:space="0" w:color="auto"/>
      </w:divBdr>
    </w:div>
    <w:div w:id="2034114657">
      <w:bodyDiv w:val="1"/>
      <w:marLeft w:val="0"/>
      <w:marRight w:val="0"/>
      <w:marTop w:val="0"/>
      <w:marBottom w:val="0"/>
      <w:divBdr>
        <w:top w:val="none" w:sz="0" w:space="0" w:color="auto"/>
        <w:left w:val="none" w:sz="0" w:space="0" w:color="auto"/>
        <w:bottom w:val="none" w:sz="0" w:space="0" w:color="auto"/>
        <w:right w:val="none" w:sz="0" w:space="0" w:color="auto"/>
      </w:divBdr>
    </w:div>
    <w:div w:id="2034185903">
      <w:bodyDiv w:val="1"/>
      <w:marLeft w:val="0"/>
      <w:marRight w:val="0"/>
      <w:marTop w:val="0"/>
      <w:marBottom w:val="0"/>
      <w:divBdr>
        <w:top w:val="none" w:sz="0" w:space="0" w:color="auto"/>
        <w:left w:val="none" w:sz="0" w:space="0" w:color="auto"/>
        <w:bottom w:val="none" w:sz="0" w:space="0" w:color="auto"/>
        <w:right w:val="none" w:sz="0" w:space="0" w:color="auto"/>
      </w:divBdr>
    </w:div>
    <w:div w:id="2034257691">
      <w:bodyDiv w:val="1"/>
      <w:marLeft w:val="0"/>
      <w:marRight w:val="0"/>
      <w:marTop w:val="0"/>
      <w:marBottom w:val="0"/>
      <w:divBdr>
        <w:top w:val="none" w:sz="0" w:space="0" w:color="auto"/>
        <w:left w:val="none" w:sz="0" w:space="0" w:color="auto"/>
        <w:bottom w:val="none" w:sz="0" w:space="0" w:color="auto"/>
        <w:right w:val="none" w:sz="0" w:space="0" w:color="auto"/>
      </w:divBdr>
    </w:div>
    <w:div w:id="2034303339">
      <w:bodyDiv w:val="1"/>
      <w:marLeft w:val="0"/>
      <w:marRight w:val="0"/>
      <w:marTop w:val="0"/>
      <w:marBottom w:val="0"/>
      <w:divBdr>
        <w:top w:val="none" w:sz="0" w:space="0" w:color="auto"/>
        <w:left w:val="none" w:sz="0" w:space="0" w:color="auto"/>
        <w:bottom w:val="none" w:sz="0" w:space="0" w:color="auto"/>
        <w:right w:val="none" w:sz="0" w:space="0" w:color="auto"/>
      </w:divBdr>
    </w:div>
    <w:div w:id="2034376383">
      <w:bodyDiv w:val="1"/>
      <w:marLeft w:val="0"/>
      <w:marRight w:val="0"/>
      <w:marTop w:val="0"/>
      <w:marBottom w:val="0"/>
      <w:divBdr>
        <w:top w:val="none" w:sz="0" w:space="0" w:color="auto"/>
        <w:left w:val="none" w:sz="0" w:space="0" w:color="auto"/>
        <w:bottom w:val="none" w:sz="0" w:space="0" w:color="auto"/>
        <w:right w:val="none" w:sz="0" w:space="0" w:color="auto"/>
      </w:divBdr>
    </w:div>
    <w:div w:id="2034501375">
      <w:bodyDiv w:val="1"/>
      <w:marLeft w:val="0"/>
      <w:marRight w:val="0"/>
      <w:marTop w:val="0"/>
      <w:marBottom w:val="0"/>
      <w:divBdr>
        <w:top w:val="none" w:sz="0" w:space="0" w:color="auto"/>
        <w:left w:val="none" w:sz="0" w:space="0" w:color="auto"/>
        <w:bottom w:val="none" w:sz="0" w:space="0" w:color="auto"/>
        <w:right w:val="none" w:sz="0" w:space="0" w:color="auto"/>
      </w:divBdr>
    </w:div>
    <w:div w:id="2034502186">
      <w:bodyDiv w:val="1"/>
      <w:marLeft w:val="0"/>
      <w:marRight w:val="0"/>
      <w:marTop w:val="0"/>
      <w:marBottom w:val="0"/>
      <w:divBdr>
        <w:top w:val="none" w:sz="0" w:space="0" w:color="auto"/>
        <w:left w:val="none" w:sz="0" w:space="0" w:color="auto"/>
        <w:bottom w:val="none" w:sz="0" w:space="0" w:color="auto"/>
        <w:right w:val="none" w:sz="0" w:space="0" w:color="auto"/>
      </w:divBdr>
    </w:div>
    <w:div w:id="2034502351">
      <w:bodyDiv w:val="1"/>
      <w:marLeft w:val="0"/>
      <w:marRight w:val="0"/>
      <w:marTop w:val="0"/>
      <w:marBottom w:val="0"/>
      <w:divBdr>
        <w:top w:val="none" w:sz="0" w:space="0" w:color="auto"/>
        <w:left w:val="none" w:sz="0" w:space="0" w:color="auto"/>
        <w:bottom w:val="none" w:sz="0" w:space="0" w:color="auto"/>
        <w:right w:val="none" w:sz="0" w:space="0" w:color="auto"/>
      </w:divBdr>
    </w:div>
    <w:div w:id="2034527274">
      <w:bodyDiv w:val="1"/>
      <w:marLeft w:val="0"/>
      <w:marRight w:val="0"/>
      <w:marTop w:val="0"/>
      <w:marBottom w:val="0"/>
      <w:divBdr>
        <w:top w:val="none" w:sz="0" w:space="0" w:color="auto"/>
        <w:left w:val="none" w:sz="0" w:space="0" w:color="auto"/>
        <w:bottom w:val="none" w:sz="0" w:space="0" w:color="auto"/>
        <w:right w:val="none" w:sz="0" w:space="0" w:color="auto"/>
      </w:divBdr>
    </w:div>
    <w:div w:id="2034574856">
      <w:bodyDiv w:val="1"/>
      <w:marLeft w:val="0"/>
      <w:marRight w:val="0"/>
      <w:marTop w:val="0"/>
      <w:marBottom w:val="0"/>
      <w:divBdr>
        <w:top w:val="none" w:sz="0" w:space="0" w:color="auto"/>
        <w:left w:val="none" w:sz="0" w:space="0" w:color="auto"/>
        <w:bottom w:val="none" w:sz="0" w:space="0" w:color="auto"/>
        <w:right w:val="none" w:sz="0" w:space="0" w:color="auto"/>
      </w:divBdr>
    </w:div>
    <w:div w:id="2034576778">
      <w:bodyDiv w:val="1"/>
      <w:marLeft w:val="0"/>
      <w:marRight w:val="0"/>
      <w:marTop w:val="0"/>
      <w:marBottom w:val="0"/>
      <w:divBdr>
        <w:top w:val="none" w:sz="0" w:space="0" w:color="auto"/>
        <w:left w:val="none" w:sz="0" w:space="0" w:color="auto"/>
        <w:bottom w:val="none" w:sz="0" w:space="0" w:color="auto"/>
        <w:right w:val="none" w:sz="0" w:space="0" w:color="auto"/>
      </w:divBdr>
    </w:div>
    <w:div w:id="2034769366">
      <w:bodyDiv w:val="1"/>
      <w:marLeft w:val="0"/>
      <w:marRight w:val="0"/>
      <w:marTop w:val="0"/>
      <w:marBottom w:val="0"/>
      <w:divBdr>
        <w:top w:val="none" w:sz="0" w:space="0" w:color="auto"/>
        <w:left w:val="none" w:sz="0" w:space="0" w:color="auto"/>
        <w:bottom w:val="none" w:sz="0" w:space="0" w:color="auto"/>
        <w:right w:val="none" w:sz="0" w:space="0" w:color="auto"/>
      </w:divBdr>
    </w:div>
    <w:div w:id="2034771151">
      <w:bodyDiv w:val="1"/>
      <w:marLeft w:val="0"/>
      <w:marRight w:val="0"/>
      <w:marTop w:val="0"/>
      <w:marBottom w:val="0"/>
      <w:divBdr>
        <w:top w:val="none" w:sz="0" w:space="0" w:color="auto"/>
        <w:left w:val="none" w:sz="0" w:space="0" w:color="auto"/>
        <w:bottom w:val="none" w:sz="0" w:space="0" w:color="auto"/>
        <w:right w:val="none" w:sz="0" w:space="0" w:color="auto"/>
      </w:divBdr>
    </w:div>
    <w:div w:id="2034912497">
      <w:bodyDiv w:val="1"/>
      <w:marLeft w:val="0"/>
      <w:marRight w:val="0"/>
      <w:marTop w:val="0"/>
      <w:marBottom w:val="0"/>
      <w:divBdr>
        <w:top w:val="none" w:sz="0" w:space="0" w:color="auto"/>
        <w:left w:val="none" w:sz="0" w:space="0" w:color="auto"/>
        <w:bottom w:val="none" w:sz="0" w:space="0" w:color="auto"/>
        <w:right w:val="none" w:sz="0" w:space="0" w:color="auto"/>
      </w:divBdr>
    </w:div>
    <w:div w:id="2035032553">
      <w:bodyDiv w:val="1"/>
      <w:marLeft w:val="0"/>
      <w:marRight w:val="0"/>
      <w:marTop w:val="0"/>
      <w:marBottom w:val="0"/>
      <w:divBdr>
        <w:top w:val="none" w:sz="0" w:space="0" w:color="auto"/>
        <w:left w:val="none" w:sz="0" w:space="0" w:color="auto"/>
        <w:bottom w:val="none" w:sz="0" w:space="0" w:color="auto"/>
        <w:right w:val="none" w:sz="0" w:space="0" w:color="auto"/>
      </w:divBdr>
    </w:div>
    <w:div w:id="2035036413">
      <w:bodyDiv w:val="1"/>
      <w:marLeft w:val="0"/>
      <w:marRight w:val="0"/>
      <w:marTop w:val="0"/>
      <w:marBottom w:val="0"/>
      <w:divBdr>
        <w:top w:val="none" w:sz="0" w:space="0" w:color="auto"/>
        <w:left w:val="none" w:sz="0" w:space="0" w:color="auto"/>
        <w:bottom w:val="none" w:sz="0" w:space="0" w:color="auto"/>
        <w:right w:val="none" w:sz="0" w:space="0" w:color="auto"/>
      </w:divBdr>
    </w:div>
    <w:div w:id="2035038728">
      <w:bodyDiv w:val="1"/>
      <w:marLeft w:val="0"/>
      <w:marRight w:val="0"/>
      <w:marTop w:val="0"/>
      <w:marBottom w:val="0"/>
      <w:divBdr>
        <w:top w:val="none" w:sz="0" w:space="0" w:color="auto"/>
        <w:left w:val="none" w:sz="0" w:space="0" w:color="auto"/>
        <w:bottom w:val="none" w:sz="0" w:space="0" w:color="auto"/>
        <w:right w:val="none" w:sz="0" w:space="0" w:color="auto"/>
      </w:divBdr>
    </w:div>
    <w:div w:id="2035106400">
      <w:bodyDiv w:val="1"/>
      <w:marLeft w:val="0"/>
      <w:marRight w:val="0"/>
      <w:marTop w:val="0"/>
      <w:marBottom w:val="0"/>
      <w:divBdr>
        <w:top w:val="none" w:sz="0" w:space="0" w:color="auto"/>
        <w:left w:val="none" w:sz="0" w:space="0" w:color="auto"/>
        <w:bottom w:val="none" w:sz="0" w:space="0" w:color="auto"/>
        <w:right w:val="none" w:sz="0" w:space="0" w:color="auto"/>
      </w:divBdr>
    </w:div>
    <w:div w:id="2035106727">
      <w:bodyDiv w:val="1"/>
      <w:marLeft w:val="0"/>
      <w:marRight w:val="0"/>
      <w:marTop w:val="0"/>
      <w:marBottom w:val="0"/>
      <w:divBdr>
        <w:top w:val="none" w:sz="0" w:space="0" w:color="auto"/>
        <w:left w:val="none" w:sz="0" w:space="0" w:color="auto"/>
        <w:bottom w:val="none" w:sz="0" w:space="0" w:color="auto"/>
        <w:right w:val="none" w:sz="0" w:space="0" w:color="auto"/>
      </w:divBdr>
    </w:div>
    <w:div w:id="2035107631">
      <w:bodyDiv w:val="1"/>
      <w:marLeft w:val="0"/>
      <w:marRight w:val="0"/>
      <w:marTop w:val="0"/>
      <w:marBottom w:val="0"/>
      <w:divBdr>
        <w:top w:val="none" w:sz="0" w:space="0" w:color="auto"/>
        <w:left w:val="none" w:sz="0" w:space="0" w:color="auto"/>
        <w:bottom w:val="none" w:sz="0" w:space="0" w:color="auto"/>
        <w:right w:val="none" w:sz="0" w:space="0" w:color="auto"/>
      </w:divBdr>
    </w:div>
    <w:div w:id="2035113815">
      <w:bodyDiv w:val="1"/>
      <w:marLeft w:val="0"/>
      <w:marRight w:val="0"/>
      <w:marTop w:val="0"/>
      <w:marBottom w:val="0"/>
      <w:divBdr>
        <w:top w:val="none" w:sz="0" w:space="0" w:color="auto"/>
        <w:left w:val="none" w:sz="0" w:space="0" w:color="auto"/>
        <w:bottom w:val="none" w:sz="0" w:space="0" w:color="auto"/>
        <w:right w:val="none" w:sz="0" w:space="0" w:color="auto"/>
      </w:divBdr>
    </w:div>
    <w:div w:id="2035155885">
      <w:bodyDiv w:val="1"/>
      <w:marLeft w:val="0"/>
      <w:marRight w:val="0"/>
      <w:marTop w:val="0"/>
      <w:marBottom w:val="0"/>
      <w:divBdr>
        <w:top w:val="none" w:sz="0" w:space="0" w:color="auto"/>
        <w:left w:val="none" w:sz="0" w:space="0" w:color="auto"/>
        <w:bottom w:val="none" w:sz="0" w:space="0" w:color="auto"/>
        <w:right w:val="none" w:sz="0" w:space="0" w:color="auto"/>
      </w:divBdr>
    </w:div>
    <w:div w:id="2035230538">
      <w:bodyDiv w:val="1"/>
      <w:marLeft w:val="0"/>
      <w:marRight w:val="0"/>
      <w:marTop w:val="0"/>
      <w:marBottom w:val="0"/>
      <w:divBdr>
        <w:top w:val="none" w:sz="0" w:space="0" w:color="auto"/>
        <w:left w:val="none" w:sz="0" w:space="0" w:color="auto"/>
        <w:bottom w:val="none" w:sz="0" w:space="0" w:color="auto"/>
        <w:right w:val="none" w:sz="0" w:space="0" w:color="auto"/>
      </w:divBdr>
    </w:div>
    <w:div w:id="2035496247">
      <w:bodyDiv w:val="1"/>
      <w:marLeft w:val="0"/>
      <w:marRight w:val="0"/>
      <w:marTop w:val="0"/>
      <w:marBottom w:val="0"/>
      <w:divBdr>
        <w:top w:val="none" w:sz="0" w:space="0" w:color="auto"/>
        <w:left w:val="none" w:sz="0" w:space="0" w:color="auto"/>
        <w:bottom w:val="none" w:sz="0" w:space="0" w:color="auto"/>
        <w:right w:val="none" w:sz="0" w:space="0" w:color="auto"/>
      </w:divBdr>
    </w:div>
    <w:div w:id="2035685498">
      <w:bodyDiv w:val="1"/>
      <w:marLeft w:val="0"/>
      <w:marRight w:val="0"/>
      <w:marTop w:val="0"/>
      <w:marBottom w:val="0"/>
      <w:divBdr>
        <w:top w:val="none" w:sz="0" w:space="0" w:color="auto"/>
        <w:left w:val="none" w:sz="0" w:space="0" w:color="auto"/>
        <w:bottom w:val="none" w:sz="0" w:space="0" w:color="auto"/>
        <w:right w:val="none" w:sz="0" w:space="0" w:color="auto"/>
      </w:divBdr>
    </w:div>
    <w:div w:id="2035691589">
      <w:bodyDiv w:val="1"/>
      <w:marLeft w:val="0"/>
      <w:marRight w:val="0"/>
      <w:marTop w:val="0"/>
      <w:marBottom w:val="0"/>
      <w:divBdr>
        <w:top w:val="none" w:sz="0" w:space="0" w:color="auto"/>
        <w:left w:val="none" w:sz="0" w:space="0" w:color="auto"/>
        <w:bottom w:val="none" w:sz="0" w:space="0" w:color="auto"/>
        <w:right w:val="none" w:sz="0" w:space="0" w:color="auto"/>
      </w:divBdr>
    </w:div>
    <w:div w:id="2035766209">
      <w:bodyDiv w:val="1"/>
      <w:marLeft w:val="0"/>
      <w:marRight w:val="0"/>
      <w:marTop w:val="0"/>
      <w:marBottom w:val="0"/>
      <w:divBdr>
        <w:top w:val="none" w:sz="0" w:space="0" w:color="auto"/>
        <w:left w:val="none" w:sz="0" w:space="0" w:color="auto"/>
        <w:bottom w:val="none" w:sz="0" w:space="0" w:color="auto"/>
        <w:right w:val="none" w:sz="0" w:space="0" w:color="auto"/>
      </w:divBdr>
    </w:div>
    <w:div w:id="2035769801">
      <w:bodyDiv w:val="1"/>
      <w:marLeft w:val="0"/>
      <w:marRight w:val="0"/>
      <w:marTop w:val="0"/>
      <w:marBottom w:val="0"/>
      <w:divBdr>
        <w:top w:val="none" w:sz="0" w:space="0" w:color="auto"/>
        <w:left w:val="none" w:sz="0" w:space="0" w:color="auto"/>
        <w:bottom w:val="none" w:sz="0" w:space="0" w:color="auto"/>
        <w:right w:val="none" w:sz="0" w:space="0" w:color="auto"/>
      </w:divBdr>
    </w:div>
    <w:div w:id="2035770231">
      <w:bodyDiv w:val="1"/>
      <w:marLeft w:val="0"/>
      <w:marRight w:val="0"/>
      <w:marTop w:val="0"/>
      <w:marBottom w:val="0"/>
      <w:divBdr>
        <w:top w:val="none" w:sz="0" w:space="0" w:color="auto"/>
        <w:left w:val="none" w:sz="0" w:space="0" w:color="auto"/>
        <w:bottom w:val="none" w:sz="0" w:space="0" w:color="auto"/>
        <w:right w:val="none" w:sz="0" w:space="0" w:color="auto"/>
      </w:divBdr>
    </w:div>
    <w:div w:id="2035839359">
      <w:bodyDiv w:val="1"/>
      <w:marLeft w:val="0"/>
      <w:marRight w:val="0"/>
      <w:marTop w:val="0"/>
      <w:marBottom w:val="0"/>
      <w:divBdr>
        <w:top w:val="none" w:sz="0" w:space="0" w:color="auto"/>
        <w:left w:val="none" w:sz="0" w:space="0" w:color="auto"/>
        <w:bottom w:val="none" w:sz="0" w:space="0" w:color="auto"/>
        <w:right w:val="none" w:sz="0" w:space="0" w:color="auto"/>
      </w:divBdr>
    </w:div>
    <w:div w:id="2035960209">
      <w:bodyDiv w:val="1"/>
      <w:marLeft w:val="0"/>
      <w:marRight w:val="0"/>
      <w:marTop w:val="0"/>
      <w:marBottom w:val="0"/>
      <w:divBdr>
        <w:top w:val="none" w:sz="0" w:space="0" w:color="auto"/>
        <w:left w:val="none" w:sz="0" w:space="0" w:color="auto"/>
        <w:bottom w:val="none" w:sz="0" w:space="0" w:color="auto"/>
        <w:right w:val="none" w:sz="0" w:space="0" w:color="auto"/>
      </w:divBdr>
    </w:div>
    <w:div w:id="2036149032">
      <w:bodyDiv w:val="1"/>
      <w:marLeft w:val="0"/>
      <w:marRight w:val="0"/>
      <w:marTop w:val="0"/>
      <w:marBottom w:val="0"/>
      <w:divBdr>
        <w:top w:val="none" w:sz="0" w:space="0" w:color="auto"/>
        <w:left w:val="none" w:sz="0" w:space="0" w:color="auto"/>
        <w:bottom w:val="none" w:sz="0" w:space="0" w:color="auto"/>
        <w:right w:val="none" w:sz="0" w:space="0" w:color="auto"/>
      </w:divBdr>
    </w:div>
    <w:div w:id="2036231243">
      <w:bodyDiv w:val="1"/>
      <w:marLeft w:val="0"/>
      <w:marRight w:val="0"/>
      <w:marTop w:val="0"/>
      <w:marBottom w:val="0"/>
      <w:divBdr>
        <w:top w:val="none" w:sz="0" w:space="0" w:color="auto"/>
        <w:left w:val="none" w:sz="0" w:space="0" w:color="auto"/>
        <w:bottom w:val="none" w:sz="0" w:space="0" w:color="auto"/>
        <w:right w:val="none" w:sz="0" w:space="0" w:color="auto"/>
      </w:divBdr>
    </w:div>
    <w:div w:id="2036232111">
      <w:bodyDiv w:val="1"/>
      <w:marLeft w:val="0"/>
      <w:marRight w:val="0"/>
      <w:marTop w:val="0"/>
      <w:marBottom w:val="0"/>
      <w:divBdr>
        <w:top w:val="none" w:sz="0" w:space="0" w:color="auto"/>
        <w:left w:val="none" w:sz="0" w:space="0" w:color="auto"/>
        <w:bottom w:val="none" w:sz="0" w:space="0" w:color="auto"/>
        <w:right w:val="none" w:sz="0" w:space="0" w:color="auto"/>
      </w:divBdr>
    </w:div>
    <w:div w:id="2036274827">
      <w:bodyDiv w:val="1"/>
      <w:marLeft w:val="0"/>
      <w:marRight w:val="0"/>
      <w:marTop w:val="0"/>
      <w:marBottom w:val="0"/>
      <w:divBdr>
        <w:top w:val="none" w:sz="0" w:space="0" w:color="auto"/>
        <w:left w:val="none" w:sz="0" w:space="0" w:color="auto"/>
        <w:bottom w:val="none" w:sz="0" w:space="0" w:color="auto"/>
        <w:right w:val="none" w:sz="0" w:space="0" w:color="auto"/>
      </w:divBdr>
    </w:div>
    <w:div w:id="2036345837">
      <w:bodyDiv w:val="1"/>
      <w:marLeft w:val="0"/>
      <w:marRight w:val="0"/>
      <w:marTop w:val="0"/>
      <w:marBottom w:val="0"/>
      <w:divBdr>
        <w:top w:val="none" w:sz="0" w:space="0" w:color="auto"/>
        <w:left w:val="none" w:sz="0" w:space="0" w:color="auto"/>
        <w:bottom w:val="none" w:sz="0" w:space="0" w:color="auto"/>
        <w:right w:val="none" w:sz="0" w:space="0" w:color="auto"/>
      </w:divBdr>
    </w:div>
    <w:div w:id="2036465678">
      <w:bodyDiv w:val="1"/>
      <w:marLeft w:val="0"/>
      <w:marRight w:val="0"/>
      <w:marTop w:val="0"/>
      <w:marBottom w:val="0"/>
      <w:divBdr>
        <w:top w:val="none" w:sz="0" w:space="0" w:color="auto"/>
        <w:left w:val="none" w:sz="0" w:space="0" w:color="auto"/>
        <w:bottom w:val="none" w:sz="0" w:space="0" w:color="auto"/>
        <w:right w:val="none" w:sz="0" w:space="0" w:color="auto"/>
      </w:divBdr>
    </w:div>
    <w:div w:id="2036496923">
      <w:bodyDiv w:val="1"/>
      <w:marLeft w:val="0"/>
      <w:marRight w:val="0"/>
      <w:marTop w:val="0"/>
      <w:marBottom w:val="0"/>
      <w:divBdr>
        <w:top w:val="none" w:sz="0" w:space="0" w:color="auto"/>
        <w:left w:val="none" w:sz="0" w:space="0" w:color="auto"/>
        <w:bottom w:val="none" w:sz="0" w:space="0" w:color="auto"/>
        <w:right w:val="none" w:sz="0" w:space="0" w:color="auto"/>
      </w:divBdr>
    </w:div>
    <w:div w:id="2036497959">
      <w:bodyDiv w:val="1"/>
      <w:marLeft w:val="0"/>
      <w:marRight w:val="0"/>
      <w:marTop w:val="0"/>
      <w:marBottom w:val="0"/>
      <w:divBdr>
        <w:top w:val="none" w:sz="0" w:space="0" w:color="auto"/>
        <w:left w:val="none" w:sz="0" w:space="0" w:color="auto"/>
        <w:bottom w:val="none" w:sz="0" w:space="0" w:color="auto"/>
        <w:right w:val="none" w:sz="0" w:space="0" w:color="auto"/>
      </w:divBdr>
    </w:div>
    <w:div w:id="2036536367">
      <w:bodyDiv w:val="1"/>
      <w:marLeft w:val="0"/>
      <w:marRight w:val="0"/>
      <w:marTop w:val="0"/>
      <w:marBottom w:val="0"/>
      <w:divBdr>
        <w:top w:val="none" w:sz="0" w:space="0" w:color="auto"/>
        <w:left w:val="none" w:sz="0" w:space="0" w:color="auto"/>
        <w:bottom w:val="none" w:sz="0" w:space="0" w:color="auto"/>
        <w:right w:val="none" w:sz="0" w:space="0" w:color="auto"/>
      </w:divBdr>
    </w:div>
    <w:div w:id="2036543183">
      <w:bodyDiv w:val="1"/>
      <w:marLeft w:val="0"/>
      <w:marRight w:val="0"/>
      <w:marTop w:val="0"/>
      <w:marBottom w:val="0"/>
      <w:divBdr>
        <w:top w:val="none" w:sz="0" w:space="0" w:color="auto"/>
        <w:left w:val="none" w:sz="0" w:space="0" w:color="auto"/>
        <w:bottom w:val="none" w:sz="0" w:space="0" w:color="auto"/>
        <w:right w:val="none" w:sz="0" w:space="0" w:color="auto"/>
      </w:divBdr>
    </w:div>
    <w:div w:id="2036728433">
      <w:bodyDiv w:val="1"/>
      <w:marLeft w:val="0"/>
      <w:marRight w:val="0"/>
      <w:marTop w:val="0"/>
      <w:marBottom w:val="0"/>
      <w:divBdr>
        <w:top w:val="none" w:sz="0" w:space="0" w:color="auto"/>
        <w:left w:val="none" w:sz="0" w:space="0" w:color="auto"/>
        <w:bottom w:val="none" w:sz="0" w:space="0" w:color="auto"/>
        <w:right w:val="none" w:sz="0" w:space="0" w:color="auto"/>
      </w:divBdr>
    </w:div>
    <w:div w:id="2036809532">
      <w:bodyDiv w:val="1"/>
      <w:marLeft w:val="0"/>
      <w:marRight w:val="0"/>
      <w:marTop w:val="0"/>
      <w:marBottom w:val="0"/>
      <w:divBdr>
        <w:top w:val="none" w:sz="0" w:space="0" w:color="auto"/>
        <w:left w:val="none" w:sz="0" w:space="0" w:color="auto"/>
        <w:bottom w:val="none" w:sz="0" w:space="0" w:color="auto"/>
        <w:right w:val="none" w:sz="0" w:space="0" w:color="auto"/>
      </w:divBdr>
    </w:div>
    <w:div w:id="2036810091">
      <w:bodyDiv w:val="1"/>
      <w:marLeft w:val="0"/>
      <w:marRight w:val="0"/>
      <w:marTop w:val="0"/>
      <w:marBottom w:val="0"/>
      <w:divBdr>
        <w:top w:val="none" w:sz="0" w:space="0" w:color="auto"/>
        <w:left w:val="none" w:sz="0" w:space="0" w:color="auto"/>
        <w:bottom w:val="none" w:sz="0" w:space="0" w:color="auto"/>
        <w:right w:val="none" w:sz="0" w:space="0" w:color="auto"/>
      </w:divBdr>
    </w:div>
    <w:div w:id="2036924653">
      <w:bodyDiv w:val="1"/>
      <w:marLeft w:val="0"/>
      <w:marRight w:val="0"/>
      <w:marTop w:val="0"/>
      <w:marBottom w:val="0"/>
      <w:divBdr>
        <w:top w:val="none" w:sz="0" w:space="0" w:color="auto"/>
        <w:left w:val="none" w:sz="0" w:space="0" w:color="auto"/>
        <w:bottom w:val="none" w:sz="0" w:space="0" w:color="auto"/>
        <w:right w:val="none" w:sz="0" w:space="0" w:color="auto"/>
      </w:divBdr>
    </w:div>
    <w:div w:id="2036928719">
      <w:bodyDiv w:val="1"/>
      <w:marLeft w:val="0"/>
      <w:marRight w:val="0"/>
      <w:marTop w:val="0"/>
      <w:marBottom w:val="0"/>
      <w:divBdr>
        <w:top w:val="none" w:sz="0" w:space="0" w:color="auto"/>
        <w:left w:val="none" w:sz="0" w:space="0" w:color="auto"/>
        <w:bottom w:val="none" w:sz="0" w:space="0" w:color="auto"/>
        <w:right w:val="none" w:sz="0" w:space="0" w:color="auto"/>
      </w:divBdr>
    </w:div>
    <w:div w:id="2036929502">
      <w:bodyDiv w:val="1"/>
      <w:marLeft w:val="0"/>
      <w:marRight w:val="0"/>
      <w:marTop w:val="0"/>
      <w:marBottom w:val="0"/>
      <w:divBdr>
        <w:top w:val="none" w:sz="0" w:space="0" w:color="auto"/>
        <w:left w:val="none" w:sz="0" w:space="0" w:color="auto"/>
        <w:bottom w:val="none" w:sz="0" w:space="0" w:color="auto"/>
        <w:right w:val="none" w:sz="0" w:space="0" w:color="auto"/>
      </w:divBdr>
    </w:div>
    <w:div w:id="2036954852">
      <w:bodyDiv w:val="1"/>
      <w:marLeft w:val="0"/>
      <w:marRight w:val="0"/>
      <w:marTop w:val="0"/>
      <w:marBottom w:val="0"/>
      <w:divBdr>
        <w:top w:val="none" w:sz="0" w:space="0" w:color="auto"/>
        <w:left w:val="none" w:sz="0" w:space="0" w:color="auto"/>
        <w:bottom w:val="none" w:sz="0" w:space="0" w:color="auto"/>
        <w:right w:val="none" w:sz="0" w:space="0" w:color="auto"/>
      </w:divBdr>
    </w:div>
    <w:div w:id="2036956671">
      <w:bodyDiv w:val="1"/>
      <w:marLeft w:val="0"/>
      <w:marRight w:val="0"/>
      <w:marTop w:val="0"/>
      <w:marBottom w:val="0"/>
      <w:divBdr>
        <w:top w:val="none" w:sz="0" w:space="0" w:color="auto"/>
        <w:left w:val="none" w:sz="0" w:space="0" w:color="auto"/>
        <w:bottom w:val="none" w:sz="0" w:space="0" w:color="auto"/>
        <w:right w:val="none" w:sz="0" w:space="0" w:color="auto"/>
      </w:divBdr>
    </w:div>
    <w:div w:id="2037001308">
      <w:bodyDiv w:val="1"/>
      <w:marLeft w:val="0"/>
      <w:marRight w:val="0"/>
      <w:marTop w:val="0"/>
      <w:marBottom w:val="0"/>
      <w:divBdr>
        <w:top w:val="none" w:sz="0" w:space="0" w:color="auto"/>
        <w:left w:val="none" w:sz="0" w:space="0" w:color="auto"/>
        <w:bottom w:val="none" w:sz="0" w:space="0" w:color="auto"/>
        <w:right w:val="none" w:sz="0" w:space="0" w:color="auto"/>
      </w:divBdr>
    </w:div>
    <w:div w:id="2037001451">
      <w:bodyDiv w:val="1"/>
      <w:marLeft w:val="0"/>
      <w:marRight w:val="0"/>
      <w:marTop w:val="0"/>
      <w:marBottom w:val="0"/>
      <w:divBdr>
        <w:top w:val="none" w:sz="0" w:space="0" w:color="auto"/>
        <w:left w:val="none" w:sz="0" w:space="0" w:color="auto"/>
        <w:bottom w:val="none" w:sz="0" w:space="0" w:color="auto"/>
        <w:right w:val="none" w:sz="0" w:space="0" w:color="auto"/>
      </w:divBdr>
    </w:div>
    <w:div w:id="2037122166">
      <w:bodyDiv w:val="1"/>
      <w:marLeft w:val="0"/>
      <w:marRight w:val="0"/>
      <w:marTop w:val="0"/>
      <w:marBottom w:val="0"/>
      <w:divBdr>
        <w:top w:val="none" w:sz="0" w:space="0" w:color="auto"/>
        <w:left w:val="none" w:sz="0" w:space="0" w:color="auto"/>
        <w:bottom w:val="none" w:sz="0" w:space="0" w:color="auto"/>
        <w:right w:val="none" w:sz="0" w:space="0" w:color="auto"/>
      </w:divBdr>
    </w:div>
    <w:div w:id="2037193629">
      <w:bodyDiv w:val="1"/>
      <w:marLeft w:val="0"/>
      <w:marRight w:val="0"/>
      <w:marTop w:val="0"/>
      <w:marBottom w:val="0"/>
      <w:divBdr>
        <w:top w:val="none" w:sz="0" w:space="0" w:color="auto"/>
        <w:left w:val="none" w:sz="0" w:space="0" w:color="auto"/>
        <w:bottom w:val="none" w:sz="0" w:space="0" w:color="auto"/>
        <w:right w:val="none" w:sz="0" w:space="0" w:color="auto"/>
      </w:divBdr>
    </w:div>
    <w:div w:id="2037270483">
      <w:bodyDiv w:val="1"/>
      <w:marLeft w:val="0"/>
      <w:marRight w:val="0"/>
      <w:marTop w:val="0"/>
      <w:marBottom w:val="0"/>
      <w:divBdr>
        <w:top w:val="none" w:sz="0" w:space="0" w:color="auto"/>
        <w:left w:val="none" w:sz="0" w:space="0" w:color="auto"/>
        <w:bottom w:val="none" w:sz="0" w:space="0" w:color="auto"/>
        <w:right w:val="none" w:sz="0" w:space="0" w:color="auto"/>
      </w:divBdr>
    </w:div>
    <w:div w:id="2037342606">
      <w:bodyDiv w:val="1"/>
      <w:marLeft w:val="0"/>
      <w:marRight w:val="0"/>
      <w:marTop w:val="0"/>
      <w:marBottom w:val="0"/>
      <w:divBdr>
        <w:top w:val="none" w:sz="0" w:space="0" w:color="auto"/>
        <w:left w:val="none" w:sz="0" w:space="0" w:color="auto"/>
        <w:bottom w:val="none" w:sz="0" w:space="0" w:color="auto"/>
        <w:right w:val="none" w:sz="0" w:space="0" w:color="auto"/>
      </w:divBdr>
    </w:div>
    <w:div w:id="2037388492">
      <w:bodyDiv w:val="1"/>
      <w:marLeft w:val="0"/>
      <w:marRight w:val="0"/>
      <w:marTop w:val="0"/>
      <w:marBottom w:val="0"/>
      <w:divBdr>
        <w:top w:val="none" w:sz="0" w:space="0" w:color="auto"/>
        <w:left w:val="none" w:sz="0" w:space="0" w:color="auto"/>
        <w:bottom w:val="none" w:sz="0" w:space="0" w:color="auto"/>
        <w:right w:val="none" w:sz="0" w:space="0" w:color="auto"/>
      </w:divBdr>
    </w:div>
    <w:div w:id="2037458845">
      <w:bodyDiv w:val="1"/>
      <w:marLeft w:val="0"/>
      <w:marRight w:val="0"/>
      <w:marTop w:val="0"/>
      <w:marBottom w:val="0"/>
      <w:divBdr>
        <w:top w:val="none" w:sz="0" w:space="0" w:color="auto"/>
        <w:left w:val="none" w:sz="0" w:space="0" w:color="auto"/>
        <w:bottom w:val="none" w:sz="0" w:space="0" w:color="auto"/>
        <w:right w:val="none" w:sz="0" w:space="0" w:color="auto"/>
      </w:divBdr>
    </w:div>
    <w:div w:id="2037462517">
      <w:bodyDiv w:val="1"/>
      <w:marLeft w:val="0"/>
      <w:marRight w:val="0"/>
      <w:marTop w:val="0"/>
      <w:marBottom w:val="0"/>
      <w:divBdr>
        <w:top w:val="none" w:sz="0" w:space="0" w:color="auto"/>
        <w:left w:val="none" w:sz="0" w:space="0" w:color="auto"/>
        <w:bottom w:val="none" w:sz="0" w:space="0" w:color="auto"/>
        <w:right w:val="none" w:sz="0" w:space="0" w:color="auto"/>
      </w:divBdr>
    </w:div>
    <w:div w:id="2037541711">
      <w:bodyDiv w:val="1"/>
      <w:marLeft w:val="0"/>
      <w:marRight w:val="0"/>
      <w:marTop w:val="0"/>
      <w:marBottom w:val="0"/>
      <w:divBdr>
        <w:top w:val="none" w:sz="0" w:space="0" w:color="auto"/>
        <w:left w:val="none" w:sz="0" w:space="0" w:color="auto"/>
        <w:bottom w:val="none" w:sz="0" w:space="0" w:color="auto"/>
        <w:right w:val="none" w:sz="0" w:space="0" w:color="auto"/>
      </w:divBdr>
    </w:div>
    <w:div w:id="2037609152">
      <w:bodyDiv w:val="1"/>
      <w:marLeft w:val="0"/>
      <w:marRight w:val="0"/>
      <w:marTop w:val="0"/>
      <w:marBottom w:val="0"/>
      <w:divBdr>
        <w:top w:val="none" w:sz="0" w:space="0" w:color="auto"/>
        <w:left w:val="none" w:sz="0" w:space="0" w:color="auto"/>
        <w:bottom w:val="none" w:sz="0" w:space="0" w:color="auto"/>
        <w:right w:val="none" w:sz="0" w:space="0" w:color="auto"/>
      </w:divBdr>
    </w:div>
    <w:div w:id="2037853076">
      <w:bodyDiv w:val="1"/>
      <w:marLeft w:val="0"/>
      <w:marRight w:val="0"/>
      <w:marTop w:val="0"/>
      <w:marBottom w:val="0"/>
      <w:divBdr>
        <w:top w:val="none" w:sz="0" w:space="0" w:color="auto"/>
        <w:left w:val="none" w:sz="0" w:space="0" w:color="auto"/>
        <w:bottom w:val="none" w:sz="0" w:space="0" w:color="auto"/>
        <w:right w:val="none" w:sz="0" w:space="0" w:color="auto"/>
      </w:divBdr>
    </w:div>
    <w:div w:id="2037853120">
      <w:bodyDiv w:val="1"/>
      <w:marLeft w:val="0"/>
      <w:marRight w:val="0"/>
      <w:marTop w:val="0"/>
      <w:marBottom w:val="0"/>
      <w:divBdr>
        <w:top w:val="none" w:sz="0" w:space="0" w:color="auto"/>
        <w:left w:val="none" w:sz="0" w:space="0" w:color="auto"/>
        <w:bottom w:val="none" w:sz="0" w:space="0" w:color="auto"/>
        <w:right w:val="none" w:sz="0" w:space="0" w:color="auto"/>
      </w:divBdr>
    </w:div>
    <w:div w:id="2037920360">
      <w:bodyDiv w:val="1"/>
      <w:marLeft w:val="0"/>
      <w:marRight w:val="0"/>
      <w:marTop w:val="0"/>
      <w:marBottom w:val="0"/>
      <w:divBdr>
        <w:top w:val="none" w:sz="0" w:space="0" w:color="auto"/>
        <w:left w:val="none" w:sz="0" w:space="0" w:color="auto"/>
        <w:bottom w:val="none" w:sz="0" w:space="0" w:color="auto"/>
        <w:right w:val="none" w:sz="0" w:space="0" w:color="auto"/>
      </w:divBdr>
    </w:div>
    <w:div w:id="2037925517">
      <w:bodyDiv w:val="1"/>
      <w:marLeft w:val="0"/>
      <w:marRight w:val="0"/>
      <w:marTop w:val="0"/>
      <w:marBottom w:val="0"/>
      <w:divBdr>
        <w:top w:val="none" w:sz="0" w:space="0" w:color="auto"/>
        <w:left w:val="none" w:sz="0" w:space="0" w:color="auto"/>
        <w:bottom w:val="none" w:sz="0" w:space="0" w:color="auto"/>
        <w:right w:val="none" w:sz="0" w:space="0" w:color="auto"/>
      </w:divBdr>
    </w:div>
    <w:div w:id="2037927957">
      <w:bodyDiv w:val="1"/>
      <w:marLeft w:val="0"/>
      <w:marRight w:val="0"/>
      <w:marTop w:val="0"/>
      <w:marBottom w:val="0"/>
      <w:divBdr>
        <w:top w:val="none" w:sz="0" w:space="0" w:color="auto"/>
        <w:left w:val="none" w:sz="0" w:space="0" w:color="auto"/>
        <w:bottom w:val="none" w:sz="0" w:space="0" w:color="auto"/>
        <w:right w:val="none" w:sz="0" w:space="0" w:color="auto"/>
      </w:divBdr>
    </w:div>
    <w:div w:id="2038041226">
      <w:bodyDiv w:val="1"/>
      <w:marLeft w:val="0"/>
      <w:marRight w:val="0"/>
      <w:marTop w:val="0"/>
      <w:marBottom w:val="0"/>
      <w:divBdr>
        <w:top w:val="none" w:sz="0" w:space="0" w:color="auto"/>
        <w:left w:val="none" w:sz="0" w:space="0" w:color="auto"/>
        <w:bottom w:val="none" w:sz="0" w:space="0" w:color="auto"/>
        <w:right w:val="none" w:sz="0" w:space="0" w:color="auto"/>
      </w:divBdr>
    </w:div>
    <w:div w:id="2038045506">
      <w:bodyDiv w:val="1"/>
      <w:marLeft w:val="0"/>
      <w:marRight w:val="0"/>
      <w:marTop w:val="0"/>
      <w:marBottom w:val="0"/>
      <w:divBdr>
        <w:top w:val="none" w:sz="0" w:space="0" w:color="auto"/>
        <w:left w:val="none" w:sz="0" w:space="0" w:color="auto"/>
        <w:bottom w:val="none" w:sz="0" w:space="0" w:color="auto"/>
        <w:right w:val="none" w:sz="0" w:space="0" w:color="auto"/>
      </w:divBdr>
    </w:div>
    <w:div w:id="2038115655">
      <w:bodyDiv w:val="1"/>
      <w:marLeft w:val="0"/>
      <w:marRight w:val="0"/>
      <w:marTop w:val="0"/>
      <w:marBottom w:val="0"/>
      <w:divBdr>
        <w:top w:val="none" w:sz="0" w:space="0" w:color="auto"/>
        <w:left w:val="none" w:sz="0" w:space="0" w:color="auto"/>
        <w:bottom w:val="none" w:sz="0" w:space="0" w:color="auto"/>
        <w:right w:val="none" w:sz="0" w:space="0" w:color="auto"/>
      </w:divBdr>
    </w:div>
    <w:div w:id="2038122033">
      <w:bodyDiv w:val="1"/>
      <w:marLeft w:val="0"/>
      <w:marRight w:val="0"/>
      <w:marTop w:val="0"/>
      <w:marBottom w:val="0"/>
      <w:divBdr>
        <w:top w:val="none" w:sz="0" w:space="0" w:color="auto"/>
        <w:left w:val="none" w:sz="0" w:space="0" w:color="auto"/>
        <w:bottom w:val="none" w:sz="0" w:space="0" w:color="auto"/>
        <w:right w:val="none" w:sz="0" w:space="0" w:color="auto"/>
      </w:divBdr>
    </w:div>
    <w:div w:id="2038196300">
      <w:bodyDiv w:val="1"/>
      <w:marLeft w:val="0"/>
      <w:marRight w:val="0"/>
      <w:marTop w:val="0"/>
      <w:marBottom w:val="0"/>
      <w:divBdr>
        <w:top w:val="none" w:sz="0" w:space="0" w:color="auto"/>
        <w:left w:val="none" w:sz="0" w:space="0" w:color="auto"/>
        <w:bottom w:val="none" w:sz="0" w:space="0" w:color="auto"/>
        <w:right w:val="none" w:sz="0" w:space="0" w:color="auto"/>
      </w:divBdr>
    </w:div>
    <w:div w:id="2038309837">
      <w:bodyDiv w:val="1"/>
      <w:marLeft w:val="0"/>
      <w:marRight w:val="0"/>
      <w:marTop w:val="0"/>
      <w:marBottom w:val="0"/>
      <w:divBdr>
        <w:top w:val="none" w:sz="0" w:space="0" w:color="auto"/>
        <w:left w:val="none" w:sz="0" w:space="0" w:color="auto"/>
        <w:bottom w:val="none" w:sz="0" w:space="0" w:color="auto"/>
        <w:right w:val="none" w:sz="0" w:space="0" w:color="auto"/>
      </w:divBdr>
    </w:div>
    <w:div w:id="2038312556">
      <w:bodyDiv w:val="1"/>
      <w:marLeft w:val="0"/>
      <w:marRight w:val="0"/>
      <w:marTop w:val="0"/>
      <w:marBottom w:val="0"/>
      <w:divBdr>
        <w:top w:val="none" w:sz="0" w:space="0" w:color="auto"/>
        <w:left w:val="none" w:sz="0" w:space="0" w:color="auto"/>
        <w:bottom w:val="none" w:sz="0" w:space="0" w:color="auto"/>
        <w:right w:val="none" w:sz="0" w:space="0" w:color="auto"/>
      </w:divBdr>
    </w:div>
    <w:div w:id="2038313454">
      <w:bodyDiv w:val="1"/>
      <w:marLeft w:val="0"/>
      <w:marRight w:val="0"/>
      <w:marTop w:val="0"/>
      <w:marBottom w:val="0"/>
      <w:divBdr>
        <w:top w:val="none" w:sz="0" w:space="0" w:color="auto"/>
        <w:left w:val="none" w:sz="0" w:space="0" w:color="auto"/>
        <w:bottom w:val="none" w:sz="0" w:space="0" w:color="auto"/>
        <w:right w:val="none" w:sz="0" w:space="0" w:color="auto"/>
      </w:divBdr>
    </w:div>
    <w:div w:id="2038383132">
      <w:bodyDiv w:val="1"/>
      <w:marLeft w:val="0"/>
      <w:marRight w:val="0"/>
      <w:marTop w:val="0"/>
      <w:marBottom w:val="0"/>
      <w:divBdr>
        <w:top w:val="none" w:sz="0" w:space="0" w:color="auto"/>
        <w:left w:val="none" w:sz="0" w:space="0" w:color="auto"/>
        <w:bottom w:val="none" w:sz="0" w:space="0" w:color="auto"/>
        <w:right w:val="none" w:sz="0" w:space="0" w:color="auto"/>
      </w:divBdr>
    </w:div>
    <w:div w:id="2038460802">
      <w:bodyDiv w:val="1"/>
      <w:marLeft w:val="0"/>
      <w:marRight w:val="0"/>
      <w:marTop w:val="0"/>
      <w:marBottom w:val="0"/>
      <w:divBdr>
        <w:top w:val="none" w:sz="0" w:space="0" w:color="auto"/>
        <w:left w:val="none" w:sz="0" w:space="0" w:color="auto"/>
        <w:bottom w:val="none" w:sz="0" w:space="0" w:color="auto"/>
        <w:right w:val="none" w:sz="0" w:space="0" w:color="auto"/>
      </w:divBdr>
    </w:div>
    <w:div w:id="2038463824">
      <w:bodyDiv w:val="1"/>
      <w:marLeft w:val="0"/>
      <w:marRight w:val="0"/>
      <w:marTop w:val="0"/>
      <w:marBottom w:val="0"/>
      <w:divBdr>
        <w:top w:val="none" w:sz="0" w:space="0" w:color="auto"/>
        <w:left w:val="none" w:sz="0" w:space="0" w:color="auto"/>
        <w:bottom w:val="none" w:sz="0" w:space="0" w:color="auto"/>
        <w:right w:val="none" w:sz="0" w:space="0" w:color="auto"/>
      </w:divBdr>
    </w:div>
    <w:div w:id="2038509355">
      <w:bodyDiv w:val="1"/>
      <w:marLeft w:val="0"/>
      <w:marRight w:val="0"/>
      <w:marTop w:val="0"/>
      <w:marBottom w:val="0"/>
      <w:divBdr>
        <w:top w:val="none" w:sz="0" w:space="0" w:color="auto"/>
        <w:left w:val="none" w:sz="0" w:space="0" w:color="auto"/>
        <w:bottom w:val="none" w:sz="0" w:space="0" w:color="auto"/>
        <w:right w:val="none" w:sz="0" w:space="0" w:color="auto"/>
      </w:divBdr>
    </w:div>
    <w:div w:id="2038582602">
      <w:bodyDiv w:val="1"/>
      <w:marLeft w:val="0"/>
      <w:marRight w:val="0"/>
      <w:marTop w:val="0"/>
      <w:marBottom w:val="0"/>
      <w:divBdr>
        <w:top w:val="none" w:sz="0" w:space="0" w:color="auto"/>
        <w:left w:val="none" w:sz="0" w:space="0" w:color="auto"/>
        <w:bottom w:val="none" w:sz="0" w:space="0" w:color="auto"/>
        <w:right w:val="none" w:sz="0" w:space="0" w:color="auto"/>
      </w:divBdr>
    </w:div>
    <w:div w:id="2038651590">
      <w:bodyDiv w:val="1"/>
      <w:marLeft w:val="0"/>
      <w:marRight w:val="0"/>
      <w:marTop w:val="0"/>
      <w:marBottom w:val="0"/>
      <w:divBdr>
        <w:top w:val="none" w:sz="0" w:space="0" w:color="auto"/>
        <w:left w:val="none" w:sz="0" w:space="0" w:color="auto"/>
        <w:bottom w:val="none" w:sz="0" w:space="0" w:color="auto"/>
        <w:right w:val="none" w:sz="0" w:space="0" w:color="auto"/>
      </w:divBdr>
    </w:div>
    <w:div w:id="2038771608">
      <w:bodyDiv w:val="1"/>
      <w:marLeft w:val="0"/>
      <w:marRight w:val="0"/>
      <w:marTop w:val="0"/>
      <w:marBottom w:val="0"/>
      <w:divBdr>
        <w:top w:val="none" w:sz="0" w:space="0" w:color="auto"/>
        <w:left w:val="none" w:sz="0" w:space="0" w:color="auto"/>
        <w:bottom w:val="none" w:sz="0" w:space="0" w:color="auto"/>
        <w:right w:val="none" w:sz="0" w:space="0" w:color="auto"/>
      </w:divBdr>
    </w:div>
    <w:div w:id="2038920369">
      <w:bodyDiv w:val="1"/>
      <w:marLeft w:val="0"/>
      <w:marRight w:val="0"/>
      <w:marTop w:val="0"/>
      <w:marBottom w:val="0"/>
      <w:divBdr>
        <w:top w:val="none" w:sz="0" w:space="0" w:color="auto"/>
        <w:left w:val="none" w:sz="0" w:space="0" w:color="auto"/>
        <w:bottom w:val="none" w:sz="0" w:space="0" w:color="auto"/>
        <w:right w:val="none" w:sz="0" w:space="0" w:color="auto"/>
      </w:divBdr>
    </w:div>
    <w:div w:id="2038963945">
      <w:bodyDiv w:val="1"/>
      <w:marLeft w:val="0"/>
      <w:marRight w:val="0"/>
      <w:marTop w:val="0"/>
      <w:marBottom w:val="0"/>
      <w:divBdr>
        <w:top w:val="none" w:sz="0" w:space="0" w:color="auto"/>
        <w:left w:val="none" w:sz="0" w:space="0" w:color="auto"/>
        <w:bottom w:val="none" w:sz="0" w:space="0" w:color="auto"/>
        <w:right w:val="none" w:sz="0" w:space="0" w:color="auto"/>
      </w:divBdr>
    </w:div>
    <w:div w:id="2039232338">
      <w:bodyDiv w:val="1"/>
      <w:marLeft w:val="0"/>
      <w:marRight w:val="0"/>
      <w:marTop w:val="0"/>
      <w:marBottom w:val="0"/>
      <w:divBdr>
        <w:top w:val="none" w:sz="0" w:space="0" w:color="auto"/>
        <w:left w:val="none" w:sz="0" w:space="0" w:color="auto"/>
        <w:bottom w:val="none" w:sz="0" w:space="0" w:color="auto"/>
        <w:right w:val="none" w:sz="0" w:space="0" w:color="auto"/>
      </w:divBdr>
    </w:div>
    <w:div w:id="2039234022">
      <w:bodyDiv w:val="1"/>
      <w:marLeft w:val="0"/>
      <w:marRight w:val="0"/>
      <w:marTop w:val="0"/>
      <w:marBottom w:val="0"/>
      <w:divBdr>
        <w:top w:val="none" w:sz="0" w:space="0" w:color="auto"/>
        <w:left w:val="none" w:sz="0" w:space="0" w:color="auto"/>
        <w:bottom w:val="none" w:sz="0" w:space="0" w:color="auto"/>
        <w:right w:val="none" w:sz="0" w:space="0" w:color="auto"/>
      </w:divBdr>
    </w:div>
    <w:div w:id="2039349426">
      <w:bodyDiv w:val="1"/>
      <w:marLeft w:val="0"/>
      <w:marRight w:val="0"/>
      <w:marTop w:val="0"/>
      <w:marBottom w:val="0"/>
      <w:divBdr>
        <w:top w:val="none" w:sz="0" w:space="0" w:color="auto"/>
        <w:left w:val="none" w:sz="0" w:space="0" w:color="auto"/>
        <w:bottom w:val="none" w:sz="0" w:space="0" w:color="auto"/>
        <w:right w:val="none" w:sz="0" w:space="0" w:color="auto"/>
      </w:divBdr>
    </w:div>
    <w:div w:id="2039353581">
      <w:bodyDiv w:val="1"/>
      <w:marLeft w:val="0"/>
      <w:marRight w:val="0"/>
      <w:marTop w:val="0"/>
      <w:marBottom w:val="0"/>
      <w:divBdr>
        <w:top w:val="none" w:sz="0" w:space="0" w:color="auto"/>
        <w:left w:val="none" w:sz="0" w:space="0" w:color="auto"/>
        <w:bottom w:val="none" w:sz="0" w:space="0" w:color="auto"/>
        <w:right w:val="none" w:sz="0" w:space="0" w:color="auto"/>
      </w:divBdr>
    </w:div>
    <w:div w:id="2039424466">
      <w:bodyDiv w:val="1"/>
      <w:marLeft w:val="0"/>
      <w:marRight w:val="0"/>
      <w:marTop w:val="0"/>
      <w:marBottom w:val="0"/>
      <w:divBdr>
        <w:top w:val="none" w:sz="0" w:space="0" w:color="auto"/>
        <w:left w:val="none" w:sz="0" w:space="0" w:color="auto"/>
        <w:bottom w:val="none" w:sz="0" w:space="0" w:color="auto"/>
        <w:right w:val="none" w:sz="0" w:space="0" w:color="auto"/>
      </w:divBdr>
    </w:div>
    <w:div w:id="2039428761">
      <w:bodyDiv w:val="1"/>
      <w:marLeft w:val="0"/>
      <w:marRight w:val="0"/>
      <w:marTop w:val="0"/>
      <w:marBottom w:val="0"/>
      <w:divBdr>
        <w:top w:val="none" w:sz="0" w:space="0" w:color="auto"/>
        <w:left w:val="none" w:sz="0" w:space="0" w:color="auto"/>
        <w:bottom w:val="none" w:sz="0" w:space="0" w:color="auto"/>
        <w:right w:val="none" w:sz="0" w:space="0" w:color="auto"/>
      </w:divBdr>
    </w:div>
    <w:div w:id="2039431889">
      <w:bodyDiv w:val="1"/>
      <w:marLeft w:val="0"/>
      <w:marRight w:val="0"/>
      <w:marTop w:val="0"/>
      <w:marBottom w:val="0"/>
      <w:divBdr>
        <w:top w:val="none" w:sz="0" w:space="0" w:color="auto"/>
        <w:left w:val="none" w:sz="0" w:space="0" w:color="auto"/>
        <w:bottom w:val="none" w:sz="0" w:space="0" w:color="auto"/>
        <w:right w:val="none" w:sz="0" w:space="0" w:color="auto"/>
      </w:divBdr>
    </w:div>
    <w:div w:id="2039508312">
      <w:bodyDiv w:val="1"/>
      <w:marLeft w:val="0"/>
      <w:marRight w:val="0"/>
      <w:marTop w:val="0"/>
      <w:marBottom w:val="0"/>
      <w:divBdr>
        <w:top w:val="none" w:sz="0" w:space="0" w:color="auto"/>
        <w:left w:val="none" w:sz="0" w:space="0" w:color="auto"/>
        <w:bottom w:val="none" w:sz="0" w:space="0" w:color="auto"/>
        <w:right w:val="none" w:sz="0" w:space="0" w:color="auto"/>
      </w:divBdr>
    </w:div>
    <w:div w:id="2039550943">
      <w:bodyDiv w:val="1"/>
      <w:marLeft w:val="0"/>
      <w:marRight w:val="0"/>
      <w:marTop w:val="0"/>
      <w:marBottom w:val="0"/>
      <w:divBdr>
        <w:top w:val="none" w:sz="0" w:space="0" w:color="auto"/>
        <w:left w:val="none" w:sz="0" w:space="0" w:color="auto"/>
        <w:bottom w:val="none" w:sz="0" w:space="0" w:color="auto"/>
        <w:right w:val="none" w:sz="0" w:space="0" w:color="auto"/>
      </w:divBdr>
    </w:div>
    <w:div w:id="2039818212">
      <w:bodyDiv w:val="1"/>
      <w:marLeft w:val="0"/>
      <w:marRight w:val="0"/>
      <w:marTop w:val="0"/>
      <w:marBottom w:val="0"/>
      <w:divBdr>
        <w:top w:val="none" w:sz="0" w:space="0" w:color="auto"/>
        <w:left w:val="none" w:sz="0" w:space="0" w:color="auto"/>
        <w:bottom w:val="none" w:sz="0" w:space="0" w:color="auto"/>
        <w:right w:val="none" w:sz="0" w:space="0" w:color="auto"/>
      </w:divBdr>
    </w:div>
    <w:div w:id="2039891285">
      <w:bodyDiv w:val="1"/>
      <w:marLeft w:val="0"/>
      <w:marRight w:val="0"/>
      <w:marTop w:val="0"/>
      <w:marBottom w:val="0"/>
      <w:divBdr>
        <w:top w:val="none" w:sz="0" w:space="0" w:color="auto"/>
        <w:left w:val="none" w:sz="0" w:space="0" w:color="auto"/>
        <w:bottom w:val="none" w:sz="0" w:space="0" w:color="auto"/>
        <w:right w:val="none" w:sz="0" w:space="0" w:color="auto"/>
      </w:divBdr>
    </w:div>
    <w:div w:id="2039892167">
      <w:bodyDiv w:val="1"/>
      <w:marLeft w:val="0"/>
      <w:marRight w:val="0"/>
      <w:marTop w:val="0"/>
      <w:marBottom w:val="0"/>
      <w:divBdr>
        <w:top w:val="none" w:sz="0" w:space="0" w:color="auto"/>
        <w:left w:val="none" w:sz="0" w:space="0" w:color="auto"/>
        <w:bottom w:val="none" w:sz="0" w:space="0" w:color="auto"/>
        <w:right w:val="none" w:sz="0" w:space="0" w:color="auto"/>
      </w:divBdr>
    </w:div>
    <w:div w:id="2039967154">
      <w:bodyDiv w:val="1"/>
      <w:marLeft w:val="0"/>
      <w:marRight w:val="0"/>
      <w:marTop w:val="0"/>
      <w:marBottom w:val="0"/>
      <w:divBdr>
        <w:top w:val="none" w:sz="0" w:space="0" w:color="auto"/>
        <w:left w:val="none" w:sz="0" w:space="0" w:color="auto"/>
        <w:bottom w:val="none" w:sz="0" w:space="0" w:color="auto"/>
        <w:right w:val="none" w:sz="0" w:space="0" w:color="auto"/>
      </w:divBdr>
    </w:div>
    <w:div w:id="2039970354">
      <w:bodyDiv w:val="1"/>
      <w:marLeft w:val="0"/>
      <w:marRight w:val="0"/>
      <w:marTop w:val="0"/>
      <w:marBottom w:val="0"/>
      <w:divBdr>
        <w:top w:val="none" w:sz="0" w:space="0" w:color="auto"/>
        <w:left w:val="none" w:sz="0" w:space="0" w:color="auto"/>
        <w:bottom w:val="none" w:sz="0" w:space="0" w:color="auto"/>
        <w:right w:val="none" w:sz="0" w:space="0" w:color="auto"/>
      </w:divBdr>
    </w:div>
    <w:div w:id="2040012091">
      <w:bodyDiv w:val="1"/>
      <w:marLeft w:val="0"/>
      <w:marRight w:val="0"/>
      <w:marTop w:val="0"/>
      <w:marBottom w:val="0"/>
      <w:divBdr>
        <w:top w:val="none" w:sz="0" w:space="0" w:color="auto"/>
        <w:left w:val="none" w:sz="0" w:space="0" w:color="auto"/>
        <w:bottom w:val="none" w:sz="0" w:space="0" w:color="auto"/>
        <w:right w:val="none" w:sz="0" w:space="0" w:color="auto"/>
      </w:divBdr>
    </w:div>
    <w:div w:id="2040080433">
      <w:bodyDiv w:val="1"/>
      <w:marLeft w:val="0"/>
      <w:marRight w:val="0"/>
      <w:marTop w:val="0"/>
      <w:marBottom w:val="0"/>
      <w:divBdr>
        <w:top w:val="none" w:sz="0" w:space="0" w:color="auto"/>
        <w:left w:val="none" w:sz="0" w:space="0" w:color="auto"/>
        <w:bottom w:val="none" w:sz="0" w:space="0" w:color="auto"/>
        <w:right w:val="none" w:sz="0" w:space="0" w:color="auto"/>
      </w:divBdr>
    </w:div>
    <w:div w:id="2040155688">
      <w:bodyDiv w:val="1"/>
      <w:marLeft w:val="0"/>
      <w:marRight w:val="0"/>
      <w:marTop w:val="0"/>
      <w:marBottom w:val="0"/>
      <w:divBdr>
        <w:top w:val="none" w:sz="0" w:space="0" w:color="auto"/>
        <w:left w:val="none" w:sz="0" w:space="0" w:color="auto"/>
        <w:bottom w:val="none" w:sz="0" w:space="0" w:color="auto"/>
        <w:right w:val="none" w:sz="0" w:space="0" w:color="auto"/>
      </w:divBdr>
    </w:div>
    <w:div w:id="2040273229">
      <w:bodyDiv w:val="1"/>
      <w:marLeft w:val="0"/>
      <w:marRight w:val="0"/>
      <w:marTop w:val="0"/>
      <w:marBottom w:val="0"/>
      <w:divBdr>
        <w:top w:val="none" w:sz="0" w:space="0" w:color="auto"/>
        <w:left w:val="none" w:sz="0" w:space="0" w:color="auto"/>
        <w:bottom w:val="none" w:sz="0" w:space="0" w:color="auto"/>
        <w:right w:val="none" w:sz="0" w:space="0" w:color="auto"/>
      </w:divBdr>
    </w:div>
    <w:div w:id="2040467445">
      <w:bodyDiv w:val="1"/>
      <w:marLeft w:val="0"/>
      <w:marRight w:val="0"/>
      <w:marTop w:val="0"/>
      <w:marBottom w:val="0"/>
      <w:divBdr>
        <w:top w:val="none" w:sz="0" w:space="0" w:color="auto"/>
        <w:left w:val="none" w:sz="0" w:space="0" w:color="auto"/>
        <w:bottom w:val="none" w:sz="0" w:space="0" w:color="auto"/>
        <w:right w:val="none" w:sz="0" w:space="0" w:color="auto"/>
      </w:divBdr>
    </w:div>
    <w:div w:id="2040472258">
      <w:bodyDiv w:val="1"/>
      <w:marLeft w:val="0"/>
      <w:marRight w:val="0"/>
      <w:marTop w:val="0"/>
      <w:marBottom w:val="0"/>
      <w:divBdr>
        <w:top w:val="none" w:sz="0" w:space="0" w:color="auto"/>
        <w:left w:val="none" w:sz="0" w:space="0" w:color="auto"/>
        <w:bottom w:val="none" w:sz="0" w:space="0" w:color="auto"/>
        <w:right w:val="none" w:sz="0" w:space="0" w:color="auto"/>
      </w:divBdr>
    </w:div>
    <w:div w:id="2040474907">
      <w:bodyDiv w:val="1"/>
      <w:marLeft w:val="0"/>
      <w:marRight w:val="0"/>
      <w:marTop w:val="0"/>
      <w:marBottom w:val="0"/>
      <w:divBdr>
        <w:top w:val="none" w:sz="0" w:space="0" w:color="auto"/>
        <w:left w:val="none" w:sz="0" w:space="0" w:color="auto"/>
        <w:bottom w:val="none" w:sz="0" w:space="0" w:color="auto"/>
        <w:right w:val="none" w:sz="0" w:space="0" w:color="auto"/>
      </w:divBdr>
    </w:div>
    <w:div w:id="2040621119">
      <w:bodyDiv w:val="1"/>
      <w:marLeft w:val="0"/>
      <w:marRight w:val="0"/>
      <w:marTop w:val="0"/>
      <w:marBottom w:val="0"/>
      <w:divBdr>
        <w:top w:val="none" w:sz="0" w:space="0" w:color="auto"/>
        <w:left w:val="none" w:sz="0" w:space="0" w:color="auto"/>
        <w:bottom w:val="none" w:sz="0" w:space="0" w:color="auto"/>
        <w:right w:val="none" w:sz="0" w:space="0" w:color="auto"/>
      </w:divBdr>
    </w:div>
    <w:div w:id="2040860199">
      <w:bodyDiv w:val="1"/>
      <w:marLeft w:val="0"/>
      <w:marRight w:val="0"/>
      <w:marTop w:val="0"/>
      <w:marBottom w:val="0"/>
      <w:divBdr>
        <w:top w:val="none" w:sz="0" w:space="0" w:color="auto"/>
        <w:left w:val="none" w:sz="0" w:space="0" w:color="auto"/>
        <w:bottom w:val="none" w:sz="0" w:space="0" w:color="auto"/>
        <w:right w:val="none" w:sz="0" w:space="0" w:color="auto"/>
      </w:divBdr>
    </w:div>
    <w:div w:id="2040935352">
      <w:bodyDiv w:val="1"/>
      <w:marLeft w:val="0"/>
      <w:marRight w:val="0"/>
      <w:marTop w:val="0"/>
      <w:marBottom w:val="0"/>
      <w:divBdr>
        <w:top w:val="none" w:sz="0" w:space="0" w:color="auto"/>
        <w:left w:val="none" w:sz="0" w:space="0" w:color="auto"/>
        <w:bottom w:val="none" w:sz="0" w:space="0" w:color="auto"/>
        <w:right w:val="none" w:sz="0" w:space="0" w:color="auto"/>
      </w:divBdr>
    </w:div>
    <w:div w:id="2041080369">
      <w:bodyDiv w:val="1"/>
      <w:marLeft w:val="0"/>
      <w:marRight w:val="0"/>
      <w:marTop w:val="0"/>
      <w:marBottom w:val="0"/>
      <w:divBdr>
        <w:top w:val="none" w:sz="0" w:space="0" w:color="auto"/>
        <w:left w:val="none" w:sz="0" w:space="0" w:color="auto"/>
        <w:bottom w:val="none" w:sz="0" w:space="0" w:color="auto"/>
        <w:right w:val="none" w:sz="0" w:space="0" w:color="auto"/>
      </w:divBdr>
    </w:div>
    <w:div w:id="2041274573">
      <w:bodyDiv w:val="1"/>
      <w:marLeft w:val="0"/>
      <w:marRight w:val="0"/>
      <w:marTop w:val="0"/>
      <w:marBottom w:val="0"/>
      <w:divBdr>
        <w:top w:val="none" w:sz="0" w:space="0" w:color="auto"/>
        <w:left w:val="none" w:sz="0" w:space="0" w:color="auto"/>
        <w:bottom w:val="none" w:sz="0" w:space="0" w:color="auto"/>
        <w:right w:val="none" w:sz="0" w:space="0" w:color="auto"/>
      </w:divBdr>
    </w:div>
    <w:div w:id="2041277854">
      <w:bodyDiv w:val="1"/>
      <w:marLeft w:val="0"/>
      <w:marRight w:val="0"/>
      <w:marTop w:val="0"/>
      <w:marBottom w:val="0"/>
      <w:divBdr>
        <w:top w:val="none" w:sz="0" w:space="0" w:color="auto"/>
        <w:left w:val="none" w:sz="0" w:space="0" w:color="auto"/>
        <w:bottom w:val="none" w:sz="0" w:space="0" w:color="auto"/>
        <w:right w:val="none" w:sz="0" w:space="0" w:color="auto"/>
      </w:divBdr>
    </w:div>
    <w:div w:id="2041278188">
      <w:bodyDiv w:val="1"/>
      <w:marLeft w:val="0"/>
      <w:marRight w:val="0"/>
      <w:marTop w:val="0"/>
      <w:marBottom w:val="0"/>
      <w:divBdr>
        <w:top w:val="none" w:sz="0" w:space="0" w:color="auto"/>
        <w:left w:val="none" w:sz="0" w:space="0" w:color="auto"/>
        <w:bottom w:val="none" w:sz="0" w:space="0" w:color="auto"/>
        <w:right w:val="none" w:sz="0" w:space="0" w:color="auto"/>
      </w:divBdr>
    </w:div>
    <w:div w:id="2041469266">
      <w:bodyDiv w:val="1"/>
      <w:marLeft w:val="0"/>
      <w:marRight w:val="0"/>
      <w:marTop w:val="0"/>
      <w:marBottom w:val="0"/>
      <w:divBdr>
        <w:top w:val="none" w:sz="0" w:space="0" w:color="auto"/>
        <w:left w:val="none" w:sz="0" w:space="0" w:color="auto"/>
        <w:bottom w:val="none" w:sz="0" w:space="0" w:color="auto"/>
        <w:right w:val="none" w:sz="0" w:space="0" w:color="auto"/>
      </w:divBdr>
    </w:div>
    <w:div w:id="2041470900">
      <w:bodyDiv w:val="1"/>
      <w:marLeft w:val="0"/>
      <w:marRight w:val="0"/>
      <w:marTop w:val="0"/>
      <w:marBottom w:val="0"/>
      <w:divBdr>
        <w:top w:val="none" w:sz="0" w:space="0" w:color="auto"/>
        <w:left w:val="none" w:sz="0" w:space="0" w:color="auto"/>
        <w:bottom w:val="none" w:sz="0" w:space="0" w:color="auto"/>
        <w:right w:val="none" w:sz="0" w:space="0" w:color="auto"/>
      </w:divBdr>
    </w:div>
    <w:div w:id="2041513000">
      <w:bodyDiv w:val="1"/>
      <w:marLeft w:val="0"/>
      <w:marRight w:val="0"/>
      <w:marTop w:val="0"/>
      <w:marBottom w:val="0"/>
      <w:divBdr>
        <w:top w:val="none" w:sz="0" w:space="0" w:color="auto"/>
        <w:left w:val="none" w:sz="0" w:space="0" w:color="auto"/>
        <w:bottom w:val="none" w:sz="0" w:space="0" w:color="auto"/>
        <w:right w:val="none" w:sz="0" w:space="0" w:color="auto"/>
      </w:divBdr>
    </w:div>
    <w:div w:id="2041588448">
      <w:bodyDiv w:val="1"/>
      <w:marLeft w:val="0"/>
      <w:marRight w:val="0"/>
      <w:marTop w:val="0"/>
      <w:marBottom w:val="0"/>
      <w:divBdr>
        <w:top w:val="none" w:sz="0" w:space="0" w:color="auto"/>
        <w:left w:val="none" w:sz="0" w:space="0" w:color="auto"/>
        <w:bottom w:val="none" w:sz="0" w:space="0" w:color="auto"/>
        <w:right w:val="none" w:sz="0" w:space="0" w:color="auto"/>
      </w:divBdr>
    </w:div>
    <w:div w:id="2041590314">
      <w:bodyDiv w:val="1"/>
      <w:marLeft w:val="0"/>
      <w:marRight w:val="0"/>
      <w:marTop w:val="0"/>
      <w:marBottom w:val="0"/>
      <w:divBdr>
        <w:top w:val="none" w:sz="0" w:space="0" w:color="auto"/>
        <w:left w:val="none" w:sz="0" w:space="0" w:color="auto"/>
        <w:bottom w:val="none" w:sz="0" w:space="0" w:color="auto"/>
        <w:right w:val="none" w:sz="0" w:space="0" w:color="auto"/>
      </w:divBdr>
    </w:div>
    <w:div w:id="2041661475">
      <w:bodyDiv w:val="1"/>
      <w:marLeft w:val="0"/>
      <w:marRight w:val="0"/>
      <w:marTop w:val="0"/>
      <w:marBottom w:val="0"/>
      <w:divBdr>
        <w:top w:val="none" w:sz="0" w:space="0" w:color="auto"/>
        <w:left w:val="none" w:sz="0" w:space="0" w:color="auto"/>
        <w:bottom w:val="none" w:sz="0" w:space="0" w:color="auto"/>
        <w:right w:val="none" w:sz="0" w:space="0" w:color="auto"/>
      </w:divBdr>
    </w:div>
    <w:div w:id="2041781069">
      <w:bodyDiv w:val="1"/>
      <w:marLeft w:val="0"/>
      <w:marRight w:val="0"/>
      <w:marTop w:val="0"/>
      <w:marBottom w:val="0"/>
      <w:divBdr>
        <w:top w:val="none" w:sz="0" w:space="0" w:color="auto"/>
        <w:left w:val="none" w:sz="0" w:space="0" w:color="auto"/>
        <w:bottom w:val="none" w:sz="0" w:space="0" w:color="auto"/>
        <w:right w:val="none" w:sz="0" w:space="0" w:color="auto"/>
      </w:divBdr>
    </w:div>
    <w:div w:id="2041784383">
      <w:bodyDiv w:val="1"/>
      <w:marLeft w:val="0"/>
      <w:marRight w:val="0"/>
      <w:marTop w:val="0"/>
      <w:marBottom w:val="0"/>
      <w:divBdr>
        <w:top w:val="none" w:sz="0" w:space="0" w:color="auto"/>
        <w:left w:val="none" w:sz="0" w:space="0" w:color="auto"/>
        <w:bottom w:val="none" w:sz="0" w:space="0" w:color="auto"/>
        <w:right w:val="none" w:sz="0" w:space="0" w:color="auto"/>
      </w:divBdr>
    </w:div>
    <w:div w:id="2041927141">
      <w:bodyDiv w:val="1"/>
      <w:marLeft w:val="0"/>
      <w:marRight w:val="0"/>
      <w:marTop w:val="0"/>
      <w:marBottom w:val="0"/>
      <w:divBdr>
        <w:top w:val="none" w:sz="0" w:space="0" w:color="auto"/>
        <w:left w:val="none" w:sz="0" w:space="0" w:color="auto"/>
        <w:bottom w:val="none" w:sz="0" w:space="0" w:color="auto"/>
        <w:right w:val="none" w:sz="0" w:space="0" w:color="auto"/>
      </w:divBdr>
    </w:div>
    <w:div w:id="2041927441">
      <w:bodyDiv w:val="1"/>
      <w:marLeft w:val="0"/>
      <w:marRight w:val="0"/>
      <w:marTop w:val="0"/>
      <w:marBottom w:val="0"/>
      <w:divBdr>
        <w:top w:val="none" w:sz="0" w:space="0" w:color="auto"/>
        <w:left w:val="none" w:sz="0" w:space="0" w:color="auto"/>
        <w:bottom w:val="none" w:sz="0" w:space="0" w:color="auto"/>
        <w:right w:val="none" w:sz="0" w:space="0" w:color="auto"/>
      </w:divBdr>
    </w:div>
    <w:div w:id="2041935660">
      <w:bodyDiv w:val="1"/>
      <w:marLeft w:val="0"/>
      <w:marRight w:val="0"/>
      <w:marTop w:val="0"/>
      <w:marBottom w:val="0"/>
      <w:divBdr>
        <w:top w:val="none" w:sz="0" w:space="0" w:color="auto"/>
        <w:left w:val="none" w:sz="0" w:space="0" w:color="auto"/>
        <w:bottom w:val="none" w:sz="0" w:space="0" w:color="auto"/>
        <w:right w:val="none" w:sz="0" w:space="0" w:color="auto"/>
      </w:divBdr>
    </w:div>
    <w:div w:id="2041936411">
      <w:bodyDiv w:val="1"/>
      <w:marLeft w:val="0"/>
      <w:marRight w:val="0"/>
      <w:marTop w:val="0"/>
      <w:marBottom w:val="0"/>
      <w:divBdr>
        <w:top w:val="none" w:sz="0" w:space="0" w:color="auto"/>
        <w:left w:val="none" w:sz="0" w:space="0" w:color="auto"/>
        <w:bottom w:val="none" w:sz="0" w:space="0" w:color="auto"/>
        <w:right w:val="none" w:sz="0" w:space="0" w:color="auto"/>
      </w:divBdr>
    </w:div>
    <w:div w:id="2041973350">
      <w:bodyDiv w:val="1"/>
      <w:marLeft w:val="0"/>
      <w:marRight w:val="0"/>
      <w:marTop w:val="0"/>
      <w:marBottom w:val="0"/>
      <w:divBdr>
        <w:top w:val="none" w:sz="0" w:space="0" w:color="auto"/>
        <w:left w:val="none" w:sz="0" w:space="0" w:color="auto"/>
        <w:bottom w:val="none" w:sz="0" w:space="0" w:color="auto"/>
        <w:right w:val="none" w:sz="0" w:space="0" w:color="auto"/>
      </w:divBdr>
    </w:div>
    <w:div w:id="2042054253">
      <w:bodyDiv w:val="1"/>
      <w:marLeft w:val="0"/>
      <w:marRight w:val="0"/>
      <w:marTop w:val="0"/>
      <w:marBottom w:val="0"/>
      <w:divBdr>
        <w:top w:val="none" w:sz="0" w:space="0" w:color="auto"/>
        <w:left w:val="none" w:sz="0" w:space="0" w:color="auto"/>
        <w:bottom w:val="none" w:sz="0" w:space="0" w:color="auto"/>
        <w:right w:val="none" w:sz="0" w:space="0" w:color="auto"/>
      </w:divBdr>
    </w:div>
    <w:div w:id="2042124009">
      <w:bodyDiv w:val="1"/>
      <w:marLeft w:val="0"/>
      <w:marRight w:val="0"/>
      <w:marTop w:val="0"/>
      <w:marBottom w:val="0"/>
      <w:divBdr>
        <w:top w:val="none" w:sz="0" w:space="0" w:color="auto"/>
        <w:left w:val="none" w:sz="0" w:space="0" w:color="auto"/>
        <w:bottom w:val="none" w:sz="0" w:space="0" w:color="auto"/>
        <w:right w:val="none" w:sz="0" w:space="0" w:color="auto"/>
      </w:divBdr>
    </w:div>
    <w:div w:id="2042167475">
      <w:bodyDiv w:val="1"/>
      <w:marLeft w:val="0"/>
      <w:marRight w:val="0"/>
      <w:marTop w:val="0"/>
      <w:marBottom w:val="0"/>
      <w:divBdr>
        <w:top w:val="none" w:sz="0" w:space="0" w:color="auto"/>
        <w:left w:val="none" w:sz="0" w:space="0" w:color="auto"/>
        <w:bottom w:val="none" w:sz="0" w:space="0" w:color="auto"/>
        <w:right w:val="none" w:sz="0" w:space="0" w:color="auto"/>
      </w:divBdr>
    </w:div>
    <w:div w:id="2042167654">
      <w:bodyDiv w:val="1"/>
      <w:marLeft w:val="0"/>
      <w:marRight w:val="0"/>
      <w:marTop w:val="0"/>
      <w:marBottom w:val="0"/>
      <w:divBdr>
        <w:top w:val="none" w:sz="0" w:space="0" w:color="auto"/>
        <w:left w:val="none" w:sz="0" w:space="0" w:color="auto"/>
        <w:bottom w:val="none" w:sz="0" w:space="0" w:color="auto"/>
        <w:right w:val="none" w:sz="0" w:space="0" w:color="auto"/>
      </w:divBdr>
    </w:div>
    <w:div w:id="2042434001">
      <w:bodyDiv w:val="1"/>
      <w:marLeft w:val="0"/>
      <w:marRight w:val="0"/>
      <w:marTop w:val="0"/>
      <w:marBottom w:val="0"/>
      <w:divBdr>
        <w:top w:val="none" w:sz="0" w:space="0" w:color="auto"/>
        <w:left w:val="none" w:sz="0" w:space="0" w:color="auto"/>
        <w:bottom w:val="none" w:sz="0" w:space="0" w:color="auto"/>
        <w:right w:val="none" w:sz="0" w:space="0" w:color="auto"/>
      </w:divBdr>
    </w:div>
    <w:div w:id="2042507059">
      <w:bodyDiv w:val="1"/>
      <w:marLeft w:val="0"/>
      <w:marRight w:val="0"/>
      <w:marTop w:val="0"/>
      <w:marBottom w:val="0"/>
      <w:divBdr>
        <w:top w:val="none" w:sz="0" w:space="0" w:color="auto"/>
        <w:left w:val="none" w:sz="0" w:space="0" w:color="auto"/>
        <w:bottom w:val="none" w:sz="0" w:space="0" w:color="auto"/>
        <w:right w:val="none" w:sz="0" w:space="0" w:color="auto"/>
      </w:divBdr>
    </w:div>
    <w:div w:id="2042590123">
      <w:bodyDiv w:val="1"/>
      <w:marLeft w:val="0"/>
      <w:marRight w:val="0"/>
      <w:marTop w:val="0"/>
      <w:marBottom w:val="0"/>
      <w:divBdr>
        <w:top w:val="none" w:sz="0" w:space="0" w:color="auto"/>
        <w:left w:val="none" w:sz="0" w:space="0" w:color="auto"/>
        <w:bottom w:val="none" w:sz="0" w:space="0" w:color="auto"/>
        <w:right w:val="none" w:sz="0" w:space="0" w:color="auto"/>
      </w:divBdr>
    </w:div>
    <w:div w:id="2042629562">
      <w:bodyDiv w:val="1"/>
      <w:marLeft w:val="0"/>
      <w:marRight w:val="0"/>
      <w:marTop w:val="0"/>
      <w:marBottom w:val="0"/>
      <w:divBdr>
        <w:top w:val="none" w:sz="0" w:space="0" w:color="auto"/>
        <w:left w:val="none" w:sz="0" w:space="0" w:color="auto"/>
        <w:bottom w:val="none" w:sz="0" w:space="0" w:color="auto"/>
        <w:right w:val="none" w:sz="0" w:space="0" w:color="auto"/>
      </w:divBdr>
    </w:div>
    <w:div w:id="2042634284">
      <w:bodyDiv w:val="1"/>
      <w:marLeft w:val="0"/>
      <w:marRight w:val="0"/>
      <w:marTop w:val="0"/>
      <w:marBottom w:val="0"/>
      <w:divBdr>
        <w:top w:val="none" w:sz="0" w:space="0" w:color="auto"/>
        <w:left w:val="none" w:sz="0" w:space="0" w:color="auto"/>
        <w:bottom w:val="none" w:sz="0" w:space="0" w:color="auto"/>
        <w:right w:val="none" w:sz="0" w:space="0" w:color="auto"/>
      </w:divBdr>
    </w:div>
    <w:div w:id="2042825360">
      <w:bodyDiv w:val="1"/>
      <w:marLeft w:val="0"/>
      <w:marRight w:val="0"/>
      <w:marTop w:val="0"/>
      <w:marBottom w:val="0"/>
      <w:divBdr>
        <w:top w:val="none" w:sz="0" w:space="0" w:color="auto"/>
        <w:left w:val="none" w:sz="0" w:space="0" w:color="auto"/>
        <w:bottom w:val="none" w:sz="0" w:space="0" w:color="auto"/>
        <w:right w:val="none" w:sz="0" w:space="0" w:color="auto"/>
      </w:divBdr>
    </w:div>
    <w:div w:id="2042826687">
      <w:bodyDiv w:val="1"/>
      <w:marLeft w:val="0"/>
      <w:marRight w:val="0"/>
      <w:marTop w:val="0"/>
      <w:marBottom w:val="0"/>
      <w:divBdr>
        <w:top w:val="none" w:sz="0" w:space="0" w:color="auto"/>
        <w:left w:val="none" w:sz="0" w:space="0" w:color="auto"/>
        <w:bottom w:val="none" w:sz="0" w:space="0" w:color="auto"/>
        <w:right w:val="none" w:sz="0" w:space="0" w:color="auto"/>
      </w:divBdr>
    </w:div>
    <w:div w:id="2042826813">
      <w:bodyDiv w:val="1"/>
      <w:marLeft w:val="0"/>
      <w:marRight w:val="0"/>
      <w:marTop w:val="0"/>
      <w:marBottom w:val="0"/>
      <w:divBdr>
        <w:top w:val="none" w:sz="0" w:space="0" w:color="auto"/>
        <w:left w:val="none" w:sz="0" w:space="0" w:color="auto"/>
        <w:bottom w:val="none" w:sz="0" w:space="0" w:color="auto"/>
        <w:right w:val="none" w:sz="0" w:space="0" w:color="auto"/>
      </w:divBdr>
    </w:div>
    <w:div w:id="2042969174">
      <w:bodyDiv w:val="1"/>
      <w:marLeft w:val="0"/>
      <w:marRight w:val="0"/>
      <w:marTop w:val="0"/>
      <w:marBottom w:val="0"/>
      <w:divBdr>
        <w:top w:val="none" w:sz="0" w:space="0" w:color="auto"/>
        <w:left w:val="none" w:sz="0" w:space="0" w:color="auto"/>
        <w:bottom w:val="none" w:sz="0" w:space="0" w:color="auto"/>
        <w:right w:val="none" w:sz="0" w:space="0" w:color="auto"/>
      </w:divBdr>
    </w:div>
    <w:div w:id="2042969672">
      <w:bodyDiv w:val="1"/>
      <w:marLeft w:val="0"/>
      <w:marRight w:val="0"/>
      <w:marTop w:val="0"/>
      <w:marBottom w:val="0"/>
      <w:divBdr>
        <w:top w:val="none" w:sz="0" w:space="0" w:color="auto"/>
        <w:left w:val="none" w:sz="0" w:space="0" w:color="auto"/>
        <w:bottom w:val="none" w:sz="0" w:space="0" w:color="auto"/>
        <w:right w:val="none" w:sz="0" w:space="0" w:color="auto"/>
      </w:divBdr>
    </w:div>
    <w:div w:id="2042972074">
      <w:bodyDiv w:val="1"/>
      <w:marLeft w:val="0"/>
      <w:marRight w:val="0"/>
      <w:marTop w:val="0"/>
      <w:marBottom w:val="0"/>
      <w:divBdr>
        <w:top w:val="none" w:sz="0" w:space="0" w:color="auto"/>
        <w:left w:val="none" w:sz="0" w:space="0" w:color="auto"/>
        <w:bottom w:val="none" w:sz="0" w:space="0" w:color="auto"/>
        <w:right w:val="none" w:sz="0" w:space="0" w:color="auto"/>
      </w:divBdr>
    </w:div>
    <w:div w:id="2042975891">
      <w:bodyDiv w:val="1"/>
      <w:marLeft w:val="0"/>
      <w:marRight w:val="0"/>
      <w:marTop w:val="0"/>
      <w:marBottom w:val="0"/>
      <w:divBdr>
        <w:top w:val="none" w:sz="0" w:space="0" w:color="auto"/>
        <w:left w:val="none" w:sz="0" w:space="0" w:color="auto"/>
        <w:bottom w:val="none" w:sz="0" w:space="0" w:color="auto"/>
        <w:right w:val="none" w:sz="0" w:space="0" w:color="auto"/>
      </w:divBdr>
    </w:div>
    <w:div w:id="2043049740">
      <w:bodyDiv w:val="1"/>
      <w:marLeft w:val="0"/>
      <w:marRight w:val="0"/>
      <w:marTop w:val="0"/>
      <w:marBottom w:val="0"/>
      <w:divBdr>
        <w:top w:val="none" w:sz="0" w:space="0" w:color="auto"/>
        <w:left w:val="none" w:sz="0" w:space="0" w:color="auto"/>
        <w:bottom w:val="none" w:sz="0" w:space="0" w:color="auto"/>
        <w:right w:val="none" w:sz="0" w:space="0" w:color="auto"/>
      </w:divBdr>
    </w:div>
    <w:div w:id="2043050961">
      <w:bodyDiv w:val="1"/>
      <w:marLeft w:val="0"/>
      <w:marRight w:val="0"/>
      <w:marTop w:val="0"/>
      <w:marBottom w:val="0"/>
      <w:divBdr>
        <w:top w:val="none" w:sz="0" w:space="0" w:color="auto"/>
        <w:left w:val="none" w:sz="0" w:space="0" w:color="auto"/>
        <w:bottom w:val="none" w:sz="0" w:space="0" w:color="auto"/>
        <w:right w:val="none" w:sz="0" w:space="0" w:color="auto"/>
      </w:divBdr>
    </w:div>
    <w:div w:id="2043092914">
      <w:bodyDiv w:val="1"/>
      <w:marLeft w:val="0"/>
      <w:marRight w:val="0"/>
      <w:marTop w:val="0"/>
      <w:marBottom w:val="0"/>
      <w:divBdr>
        <w:top w:val="none" w:sz="0" w:space="0" w:color="auto"/>
        <w:left w:val="none" w:sz="0" w:space="0" w:color="auto"/>
        <w:bottom w:val="none" w:sz="0" w:space="0" w:color="auto"/>
        <w:right w:val="none" w:sz="0" w:space="0" w:color="auto"/>
      </w:divBdr>
    </w:div>
    <w:div w:id="2043165107">
      <w:bodyDiv w:val="1"/>
      <w:marLeft w:val="0"/>
      <w:marRight w:val="0"/>
      <w:marTop w:val="0"/>
      <w:marBottom w:val="0"/>
      <w:divBdr>
        <w:top w:val="none" w:sz="0" w:space="0" w:color="auto"/>
        <w:left w:val="none" w:sz="0" w:space="0" w:color="auto"/>
        <w:bottom w:val="none" w:sz="0" w:space="0" w:color="auto"/>
        <w:right w:val="none" w:sz="0" w:space="0" w:color="auto"/>
      </w:divBdr>
    </w:div>
    <w:div w:id="2043237835">
      <w:bodyDiv w:val="1"/>
      <w:marLeft w:val="0"/>
      <w:marRight w:val="0"/>
      <w:marTop w:val="0"/>
      <w:marBottom w:val="0"/>
      <w:divBdr>
        <w:top w:val="none" w:sz="0" w:space="0" w:color="auto"/>
        <w:left w:val="none" w:sz="0" w:space="0" w:color="auto"/>
        <w:bottom w:val="none" w:sz="0" w:space="0" w:color="auto"/>
        <w:right w:val="none" w:sz="0" w:space="0" w:color="auto"/>
      </w:divBdr>
    </w:div>
    <w:div w:id="2043284726">
      <w:bodyDiv w:val="1"/>
      <w:marLeft w:val="0"/>
      <w:marRight w:val="0"/>
      <w:marTop w:val="0"/>
      <w:marBottom w:val="0"/>
      <w:divBdr>
        <w:top w:val="none" w:sz="0" w:space="0" w:color="auto"/>
        <w:left w:val="none" w:sz="0" w:space="0" w:color="auto"/>
        <w:bottom w:val="none" w:sz="0" w:space="0" w:color="auto"/>
        <w:right w:val="none" w:sz="0" w:space="0" w:color="auto"/>
      </w:divBdr>
    </w:div>
    <w:div w:id="2043286078">
      <w:bodyDiv w:val="1"/>
      <w:marLeft w:val="0"/>
      <w:marRight w:val="0"/>
      <w:marTop w:val="0"/>
      <w:marBottom w:val="0"/>
      <w:divBdr>
        <w:top w:val="none" w:sz="0" w:space="0" w:color="auto"/>
        <w:left w:val="none" w:sz="0" w:space="0" w:color="auto"/>
        <w:bottom w:val="none" w:sz="0" w:space="0" w:color="auto"/>
        <w:right w:val="none" w:sz="0" w:space="0" w:color="auto"/>
      </w:divBdr>
    </w:div>
    <w:div w:id="2043359706">
      <w:bodyDiv w:val="1"/>
      <w:marLeft w:val="0"/>
      <w:marRight w:val="0"/>
      <w:marTop w:val="0"/>
      <w:marBottom w:val="0"/>
      <w:divBdr>
        <w:top w:val="none" w:sz="0" w:space="0" w:color="auto"/>
        <w:left w:val="none" w:sz="0" w:space="0" w:color="auto"/>
        <w:bottom w:val="none" w:sz="0" w:space="0" w:color="auto"/>
        <w:right w:val="none" w:sz="0" w:space="0" w:color="auto"/>
      </w:divBdr>
    </w:div>
    <w:div w:id="2043362823">
      <w:bodyDiv w:val="1"/>
      <w:marLeft w:val="0"/>
      <w:marRight w:val="0"/>
      <w:marTop w:val="0"/>
      <w:marBottom w:val="0"/>
      <w:divBdr>
        <w:top w:val="none" w:sz="0" w:space="0" w:color="auto"/>
        <w:left w:val="none" w:sz="0" w:space="0" w:color="auto"/>
        <w:bottom w:val="none" w:sz="0" w:space="0" w:color="auto"/>
        <w:right w:val="none" w:sz="0" w:space="0" w:color="auto"/>
      </w:divBdr>
    </w:div>
    <w:div w:id="2043363539">
      <w:bodyDiv w:val="1"/>
      <w:marLeft w:val="0"/>
      <w:marRight w:val="0"/>
      <w:marTop w:val="0"/>
      <w:marBottom w:val="0"/>
      <w:divBdr>
        <w:top w:val="none" w:sz="0" w:space="0" w:color="auto"/>
        <w:left w:val="none" w:sz="0" w:space="0" w:color="auto"/>
        <w:bottom w:val="none" w:sz="0" w:space="0" w:color="auto"/>
        <w:right w:val="none" w:sz="0" w:space="0" w:color="auto"/>
      </w:divBdr>
    </w:div>
    <w:div w:id="2043434027">
      <w:bodyDiv w:val="1"/>
      <w:marLeft w:val="0"/>
      <w:marRight w:val="0"/>
      <w:marTop w:val="0"/>
      <w:marBottom w:val="0"/>
      <w:divBdr>
        <w:top w:val="none" w:sz="0" w:space="0" w:color="auto"/>
        <w:left w:val="none" w:sz="0" w:space="0" w:color="auto"/>
        <w:bottom w:val="none" w:sz="0" w:space="0" w:color="auto"/>
        <w:right w:val="none" w:sz="0" w:space="0" w:color="auto"/>
      </w:divBdr>
    </w:div>
    <w:div w:id="2043436561">
      <w:bodyDiv w:val="1"/>
      <w:marLeft w:val="0"/>
      <w:marRight w:val="0"/>
      <w:marTop w:val="0"/>
      <w:marBottom w:val="0"/>
      <w:divBdr>
        <w:top w:val="none" w:sz="0" w:space="0" w:color="auto"/>
        <w:left w:val="none" w:sz="0" w:space="0" w:color="auto"/>
        <w:bottom w:val="none" w:sz="0" w:space="0" w:color="auto"/>
        <w:right w:val="none" w:sz="0" w:space="0" w:color="auto"/>
      </w:divBdr>
    </w:div>
    <w:div w:id="2043438811">
      <w:bodyDiv w:val="1"/>
      <w:marLeft w:val="0"/>
      <w:marRight w:val="0"/>
      <w:marTop w:val="0"/>
      <w:marBottom w:val="0"/>
      <w:divBdr>
        <w:top w:val="none" w:sz="0" w:space="0" w:color="auto"/>
        <w:left w:val="none" w:sz="0" w:space="0" w:color="auto"/>
        <w:bottom w:val="none" w:sz="0" w:space="0" w:color="auto"/>
        <w:right w:val="none" w:sz="0" w:space="0" w:color="auto"/>
      </w:divBdr>
    </w:div>
    <w:div w:id="2043509026">
      <w:bodyDiv w:val="1"/>
      <w:marLeft w:val="0"/>
      <w:marRight w:val="0"/>
      <w:marTop w:val="0"/>
      <w:marBottom w:val="0"/>
      <w:divBdr>
        <w:top w:val="none" w:sz="0" w:space="0" w:color="auto"/>
        <w:left w:val="none" w:sz="0" w:space="0" w:color="auto"/>
        <w:bottom w:val="none" w:sz="0" w:space="0" w:color="auto"/>
        <w:right w:val="none" w:sz="0" w:space="0" w:color="auto"/>
      </w:divBdr>
    </w:div>
    <w:div w:id="2043548641">
      <w:bodyDiv w:val="1"/>
      <w:marLeft w:val="0"/>
      <w:marRight w:val="0"/>
      <w:marTop w:val="0"/>
      <w:marBottom w:val="0"/>
      <w:divBdr>
        <w:top w:val="none" w:sz="0" w:space="0" w:color="auto"/>
        <w:left w:val="none" w:sz="0" w:space="0" w:color="auto"/>
        <w:bottom w:val="none" w:sz="0" w:space="0" w:color="auto"/>
        <w:right w:val="none" w:sz="0" w:space="0" w:color="auto"/>
      </w:divBdr>
    </w:div>
    <w:div w:id="2043552664">
      <w:bodyDiv w:val="1"/>
      <w:marLeft w:val="0"/>
      <w:marRight w:val="0"/>
      <w:marTop w:val="0"/>
      <w:marBottom w:val="0"/>
      <w:divBdr>
        <w:top w:val="none" w:sz="0" w:space="0" w:color="auto"/>
        <w:left w:val="none" w:sz="0" w:space="0" w:color="auto"/>
        <w:bottom w:val="none" w:sz="0" w:space="0" w:color="auto"/>
        <w:right w:val="none" w:sz="0" w:space="0" w:color="auto"/>
      </w:divBdr>
    </w:div>
    <w:div w:id="2043555838">
      <w:bodyDiv w:val="1"/>
      <w:marLeft w:val="0"/>
      <w:marRight w:val="0"/>
      <w:marTop w:val="0"/>
      <w:marBottom w:val="0"/>
      <w:divBdr>
        <w:top w:val="none" w:sz="0" w:space="0" w:color="auto"/>
        <w:left w:val="none" w:sz="0" w:space="0" w:color="auto"/>
        <w:bottom w:val="none" w:sz="0" w:space="0" w:color="auto"/>
        <w:right w:val="none" w:sz="0" w:space="0" w:color="auto"/>
      </w:divBdr>
    </w:div>
    <w:div w:id="2043702303">
      <w:bodyDiv w:val="1"/>
      <w:marLeft w:val="0"/>
      <w:marRight w:val="0"/>
      <w:marTop w:val="0"/>
      <w:marBottom w:val="0"/>
      <w:divBdr>
        <w:top w:val="none" w:sz="0" w:space="0" w:color="auto"/>
        <w:left w:val="none" w:sz="0" w:space="0" w:color="auto"/>
        <w:bottom w:val="none" w:sz="0" w:space="0" w:color="auto"/>
        <w:right w:val="none" w:sz="0" w:space="0" w:color="auto"/>
      </w:divBdr>
    </w:div>
    <w:div w:id="2043826238">
      <w:bodyDiv w:val="1"/>
      <w:marLeft w:val="0"/>
      <w:marRight w:val="0"/>
      <w:marTop w:val="0"/>
      <w:marBottom w:val="0"/>
      <w:divBdr>
        <w:top w:val="none" w:sz="0" w:space="0" w:color="auto"/>
        <w:left w:val="none" w:sz="0" w:space="0" w:color="auto"/>
        <w:bottom w:val="none" w:sz="0" w:space="0" w:color="auto"/>
        <w:right w:val="none" w:sz="0" w:space="0" w:color="auto"/>
      </w:divBdr>
    </w:div>
    <w:div w:id="2043968811">
      <w:bodyDiv w:val="1"/>
      <w:marLeft w:val="0"/>
      <w:marRight w:val="0"/>
      <w:marTop w:val="0"/>
      <w:marBottom w:val="0"/>
      <w:divBdr>
        <w:top w:val="none" w:sz="0" w:space="0" w:color="auto"/>
        <w:left w:val="none" w:sz="0" w:space="0" w:color="auto"/>
        <w:bottom w:val="none" w:sz="0" w:space="0" w:color="auto"/>
        <w:right w:val="none" w:sz="0" w:space="0" w:color="auto"/>
      </w:divBdr>
    </w:div>
    <w:div w:id="2044016273">
      <w:bodyDiv w:val="1"/>
      <w:marLeft w:val="0"/>
      <w:marRight w:val="0"/>
      <w:marTop w:val="0"/>
      <w:marBottom w:val="0"/>
      <w:divBdr>
        <w:top w:val="none" w:sz="0" w:space="0" w:color="auto"/>
        <w:left w:val="none" w:sz="0" w:space="0" w:color="auto"/>
        <w:bottom w:val="none" w:sz="0" w:space="0" w:color="auto"/>
        <w:right w:val="none" w:sz="0" w:space="0" w:color="auto"/>
      </w:divBdr>
    </w:div>
    <w:div w:id="2044088152">
      <w:bodyDiv w:val="1"/>
      <w:marLeft w:val="0"/>
      <w:marRight w:val="0"/>
      <w:marTop w:val="0"/>
      <w:marBottom w:val="0"/>
      <w:divBdr>
        <w:top w:val="none" w:sz="0" w:space="0" w:color="auto"/>
        <w:left w:val="none" w:sz="0" w:space="0" w:color="auto"/>
        <w:bottom w:val="none" w:sz="0" w:space="0" w:color="auto"/>
        <w:right w:val="none" w:sz="0" w:space="0" w:color="auto"/>
      </w:divBdr>
    </w:div>
    <w:div w:id="2044284861">
      <w:bodyDiv w:val="1"/>
      <w:marLeft w:val="0"/>
      <w:marRight w:val="0"/>
      <w:marTop w:val="0"/>
      <w:marBottom w:val="0"/>
      <w:divBdr>
        <w:top w:val="none" w:sz="0" w:space="0" w:color="auto"/>
        <w:left w:val="none" w:sz="0" w:space="0" w:color="auto"/>
        <w:bottom w:val="none" w:sz="0" w:space="0" w:color="auto"/>
        <w:right w:val="none" w:sz="0" w:space="0" w:color="auto"/>
      </w:divBdr>
    </w:div>
    <w:div w:id="2044358245">
      <w:bodyDiv w:val="1"/>
      <w:marLeft w:val="0"/>
      <w:marRight w:val="0"/>
      <w:marTop w:val="0"/>
      <w:marBottom w:val="0"/>
      <w:divBdr>
        <w:top w:val="none" w:sz="0" w:space="0" w:color="auto"/>
        <w:left w:val="none" w:sz="0" w:space="0" w:color="auto"/>
        <w:bottom w:val="none" w:sz="0" w:space="0" w:color="auto"/>
        <w:right w:val="none" w:sz="0" w:space="0" w:color="auto"/>
      </w:divBdr>
    </w:div>
    <w:div w:id="2044397514">
      <w:bodyDiv w:val="1"/>
      <w:marLeft w:val="0"/>
      <w:marRight w:val="0"/>
      <w:marTop w:val="0"/>
      <w:marBottom w:val="0"/>
      <w:divBdr>
        <w:top w:val="none" w:sz="0" w:space="0" w:color="auto"/>
        <w:left w:val="none" w:sz="0" w:space="0" w:color="auto"/>
        <w:bottom w:val="none" w:sz="0" w:space="0" w:color="auto"/>
        <w:right w:val="none" w:sz="0" w:space="0" w:color="auto"/>
      </w:divBdr>
    </w:div>
    <w:div w:id="2044479799">
      <w:bodyDiv w:val="1"/>
      <w:marLeft w:val="0"/>
      <w:marRight w:val="0"/>
      <w:marTop w:val="0"/>
      <w:marBottom w:val="0"/>
      <w:divBdr>
        <w:top w:val="none" w:sz="0" w:space="0" w:color="auto"/>
        <w:left w:val="none" w:sz="0" w:space="0" w:color="auto"/>
        <w:bottom w:val="none" w:sz="0" w:space="0" w:color="auto"/>
        <w:right w:val="none" w:sz="0" w:space="0" w:color="auto"/>
      </w:divBdr>
    </w:div>
    <w:div w:id="2044554039">
      <w:bodyDiv w:val="1"/>
      <w:marLeft w:val="0"/>
      <w:marRight w:val="0"/>
      <w:marTop w:val="0"/>
      <w:marBottom w:val="0"/>
      <w:divBdr>
        <w:top w:val="none" w:sz="0" w:space="0" w:color="auto"/>
        <w:left w:val="none" w:sz="0" w:space="0" w:color="auto"/>
        <w:bottom w:val="none" w:sz="0" w:space="0" w:color="auto"/>
        <w:right w:val="none" w:sz="0" w:space="0" w:color="auto"/>
      </w:divBdr>
    </w:div>
    <w:div w:id="2044595898">
      <w:bodyDiv w:val="1"/>
      <w:marLeft w:val="0"/>
      <w:marRight w:val="0"/>
      <w:marTop w:val="0"/>
      <w:marBottom w:val="0"/>
      <w:divBdr>
        <w:top w:val="none" w:sz="0" w:space="0" w:color="auto"/>
        <w:left w:val="none" w:sz="0" w:space="0" w:color="auto"/>
        <w:bottom w:val="none" w:sz="0" w:space="0" w:color="auto"/>
        <w:right w:val="none" w:sz="0" w:space="0" w:color="auto"/>
      </w:divBdr>
    </w:div>
    <w:div w:id="2044742755">
      <w:bodyDiv w:val="1"/>
      <w:marLeft w:val="0"/>
      <w:marRight w:val="0"/>
      <w:marTop w:val="0"/>
      <w:marBottom w:val="0"/>
      <w:divBdr>
        <w:top w:val="none" w:sz="0" w:space="0" w:color="auto"/>
        <w:left w:val="none" w:sz="0" w:space="0" w:color="auto"/>
        <w:bottom w:val="none" w:sz="0" w:space="0" w:color="auto"/>
        <w:right w:val="none" w:sz="0" w:space="0" w:color="auto"/>
      </w:divBdr>
    </w:div>
    <w:div w:id="2044744216">
      <w:bodyDiv w:val="1"/>
      <w:marLeft w:val="0"/>
      <w:marRight w:val="0"/>
      <w:marTop w:val="0"/>
      <w:marBottom w:val="0"/>
      <w:divBdr>
        <w:top w:val="none" w:sz="0" w:space="0" w:color="auto"/>
        <w:left w:val="none" w:sz="0" w:space="0" w:color="auto"/>
        <w:bottom w:val="none" w:sz="0" w:space="0" w:color="auto"/>
        <w:right w:val="none" w:sz="0" w:space="0" w:color="auto"/>
      </w:divBdr>
    </w:div>
    <w:div w:id="2044861621">
      <w:bodyDiv w:val="1"/>
      <w:marLeft w:val="0"/>
      <w:marRight w:val="0"/>
      <w:marTop w:val="0"/>
      <w:marBottom w:val="0"/>
      <w:divBdr>
        <w:top w:val="none" w:sz="0" w:space="0" w:color="auto"/>
        <w:left w:val="none" w:sz="0" w:space="0" w:color="auto"/>
        <w:bottom w:val="none" w:sz="0" w:space="0" w:color="auto"/>
        <w:right w:val="none" w:sz="0" w:space="0" w:color="auto"/>
      </w:divBdr>
    </w:div>
    <w:div w:id="2045012975">
      <w:bodyDiv w:val="1"/>
      <w:marLeft w:val="0"/>
      <w:marRight w:val="0"/>
      <w:marTop w:val="0"/>
      <w:marBottom w:val="0"/>
      <w:divBdr>
        <w:top w:val="none" w:sz="0" w:space="0" w:color="auto"/>
        <w:left w:val="none" w:sz="0" w:space="0" w:color="auto"/>
        <w:bottom w:val="none" w:sz="0" w:space="0" w:color="auto"/>
        <w:right w:val="none" w:sz="0" w:space="0" w:color="auto"/>
      </w:divBdr>
    </w:div>
    <w:div w:id="2045013315">
      <w:bodyDiv w:val="1"/>
      <w:marLeft w:val="0"/>
      <w:marRight w:val="0"/>
      <w:marTop w:val="0"/>
      <w:marBottom w:val="0"/>
      <w:divBdr>
        <w:top w:val="none" w:sz="0" w:space="0" w:color="auto"/>
        <w:left w:val="none" w:sz="0" w:space="0" w:color="auto"/>
        <w:bottom w:val="none" w:sz="0" w:space="0" w:color="auto"/>
        <w:right w:val="none" w:sz="0" w:space="0" w:color="auto"/>
      </w:divBdr>
    </w:div>
    <w:div w:id="2045015863">
      <w:bodyDiv w:val="1"/>
      <w:marLeft w:val="0"/>
      <w:marRight w:val="0"/>
      <w:marTop w:val="0"/>
      <w:marBottom w:val="0"/>
      <w:divBdr>
        <w:top w:val="none" w:sz="0" w:space="0" w:color="auto"/>
        <w:left w:val="none" w:sz="0" w:space="0" w:color="auto"/>
        <w:bottom w:val="none" w:sz="0" w:space="0" w:color="auto"/>
        <w:right w:val="none" w:sz="0" w:space="0" w:color="auto"/>
      </w:divBdr>
    </w:div>
    <w:div w:id="2045127919">
      <w:bodyDiv w:val="1"/>
      <w:marLeft w:val="0"/>
      <w:marRight w:val="0"/>
      <w:marTop w:val="0"/>
      <w:marBottom w:val="0"/>
      <w:divBdr>
        <w:top w:val="none" w:sz="0" w:space="0" w:color="auto"/>
        <w:left w:val="none" w:sz="0" w:space="0" w:color="auto"/>
        <w:bottom w:val="none" w:sz="0" w:space="0" w:color="auto"/>
        <w:right w:val="none" w:sz="0" w:space="0" w:color="auto"/>
      </w:divBdr>
    </w:div>
    <w:div w:id="2045128084">
      <w:bodyDiv w:val="1"/>
      <w:marLeft w:val="0"/>
      <w:marRight w:val="0"/>
      <w:marTop w:val="0"/>
      <w:marBottom w:val="0"/>
      <w:divBdr>
        <w:top w:val="none" w:sz="0" w:space="0" w:color="auto"/>
        <w:left w:val="none" w:sz="0" w:space="0" w:color="auto"/>
        <w:bottom w:val="none" w:sz="0" w:space="0" w:color="auto"/>
        <w:right w:val="none" w:sz="0" w:space="0" w:color="auto"/>
      </w:divBdr>
    </w:div>
    <w:div w:id="2045133735">
      <w:bodyDiv w:val="1"/>
      <w:marLeft w:val="0"/>
      <w:marRight w:val="0"/>
      <w:marTop w:val="0"/>
      <w:marBottom w:val="0"/>
      <w:divBdr>
        <w:top w:val="none" w:sz="0" w:space="0" w:color="auto"/>
        <w:left w:val="none" w:sz="0" w:space="0" w:color="auto"/>
        <w:bottom w:val="none" w:sz="0" w:space="0" w:color="auto"/>
        <w:right w:val="none" w:sz="0" w:space="0" w:color="auto"/>
      </w:divBdr>
    </w:div>
    <w:div w:id="2045252920">
      <w:bodyDiv w:val="1"/>
      <w:marLeft w:val="0"/>
      <w:marRight w:val="0"/>
      <w:marTop w:val="0"/>
      <w:marBottom w:val="0"/>
      <w:divBdr>
        <w:top w:val="none" w:sz="0" w:space="0" w:color="auto"/>
        <w:left w:val="none" w:sz="0" w:space="0" w:color="auto"/>
        <w:bottom w:val="none" w:sz="0" w:space="0" w:color="auto"/>
        <w:right w:val="none" w:sz="0" w:space="0" w:color="auto"/>
      </w:divBdr>
    </w:div>
    <w:div w:id="2045329769">
      <w:bodyDiv w:val="1"/>
      <w:marLeft w:val="0"/>
      <w:marRight w:val="0"/>
      <w:marTop w:val="0"/>
      <w:marBottom w:val="0"/>
      <w:divBdr>
        <w:top w:val="none" w:sz="0" w:space="0" w:color="auto"/>
        <w:left w:val="none" w:sz="0" w:space="0" w:color="auto"/>
        <w:bottom w:val="none" w:sz="0" w:space="0" w:color="auto"/>
        <w:right w:val="none" w:sz="0" w:space="0" w:color="auto"/>
      </w:divBdr>
    </w:div>
    <w:div w:id="2045405715">
      <w:bodyDiv w:val="1"/>
      <w:marLeft w:val="0"/>
      <w:marRight w:val="0"/>
      <w:marTop w:val="0"/>
      <w:marBottom w:val="0"/>
      <w:divBdr>
        <w:top w:val="none" w:sz="0" w:space="0" w:color="auto"/>
        <w:left w:val="none" w:sz="0" w:space="0" w:color="auto"/>
        <w:bottom w:val="none" w:sz="0" w:space="0" w:color="auto"/>
        <w:right w:val="none" w:sz="0" w:space="0" w:color="auto"/>
      </w:divBdr>
    </w:div>
    <w:div w:id="2045472013">
      <w:bodyDiv w:val="1"/>
      <w:marLeft w:val="0"/>
      <w:marRight w:val="0"/>
      <w:marTop w:val="0"/>
      <w:marBottom w:val="0"/>
      <w:divBdr>
        <w:top w:val="none" w:sz="0" w:space="0" w:color="auto"/>
        <w:left w:val="none" w:sz="0" w:space="0" w:color="auto"/>
        <w:bottom w:val="none" w:sz="0" w:space="0" w:color="auto"/>
        <w:right w:val="none" w:sz="0" w:space="0" w:color="auto"/>
      </w:divBdr>
    </w:div>
    <w:div w:id="2045516814">
      <w:bodyDiv w:val="1"/>
      <w:marLeft w:val="0"/>
      <w:marRight w:val="0"/>
      <w:marTop w:val="0"/>
      <w:marBottom w:val="0"/>
      <w:divBdr>
        <w:top w:val="none" w:sz="0" w:space="0" w:color="auto"/>
        <w:left w:val="none" w:sz="0" w:space="0" w:color="auto"/>
        <w:bottom w:val="none" w:sz="0" w:space="0" w:color="auto"/>
        <w:right w:val="none" w:sz="0" w:space="0" w:color="auto"/>
      </w:divBdr>
    </w:div>
    <w:div w:id="2045520309">
      <w:bodyDiv w:val="1"/>
      <w:marLeft w:val="0"/>
      <w:marRight w:val="0"/>
      <w:marTop w:val="0"/>
      <w:marBottom w:val="0"/>
      <w:divBdr>
        <w:top w:val="none" w:sz="0" w:space="0" w:color="auto"/>
        <w:left w:val="none" w:sz="0" w:space="0" w:color="auto"/>
        <w:bottom w:val="none" w:sz="0" w:space="0" w:color="auto"/>
        <w:right w:val="none" w:sz="0" w:space="0" w:color="auto"/>
      </w:divBdr>
    </w:div>
    <w:div w:id="2045593904">
      <w:bodyDiv w:val="1"/>
      <w:marLeft w:val="0"/>
      <w:marRight w:val="0"/>
      <w:marTop w:val="0"/>
      <w:marBottom w:val="0"/>
      <w:divBdr>
        <w:top w:val="none" w:sz="0" w:space="0" w:color="auto"/>
        <w:left w:val="none" w:sz="0" w:space="0" w:color="auto"/>
        <w:bottom w:val="none" w:sz="0" w:space="0" w:color="auto"/>
        <w:right w:val="none" w:sz="0" w:space="0" w:color="auto"/>
      </w:divBdr>
    </w:div>
    <w:div w:id="2045669089">
      <w:bodyDiv w:val="1"/>
      <w:marLeft w:val="0"/>
      <w:marRight w:val="0"/>
      <w:marTop w:val="0"/>
      <w:marBottom w:val="0"/>
      <w:divBdr>
        <w:top w:val="none" w:sz="0" w:space="0" w:color="auto"/>
        <w:left w:val="none" w:sz="0" w:space="0" w:color="auto"/>
        <w:bottom w:val="none" w:sz="0" w:space="0" w:color="auto"/>
        <w:right w:val="none" w:sz="0" w:space="0" w:color="auto"/>
      </w:divBdr>
    </w:div>
    <w:div w:id="2045860238">
      <w:bodyDiv w:val="1"/>
      <w:marLeft w:val="0"/>
      <w:marRight w:val="0"/>
      <w:marTop w:val="0"/>
      <w:marBottom w:val="0"/>
      <w:divBdr>
        <w:top w:val="none" w:sz="0" w:space="0" w:color="auto"/>
        <w:left w:val="none" w:sz="0" w:space="0" w:color="auto"/>
        <w:bottom w:val="none" w:sz="0" w:space="0" w:color="auto"/>
        <w:right w:val="none" w:sz="0" w:space="0" w:color="auto"/>
      </w:divBdr>
    </w:div>
    <w:div w:id="2045982050">
      <w:bodyDiv w:val="1"/>
      <w:marLeft w:val="0"/>
      <w:marRight w:val="0"/>
      <w:marTop w:val="0"/>
      <w:marBottom w:val="0"/>
      <w:divBdr>
        <w:top w:val="none" w:sz="0" w:space="0" w:color="auto"/>
        <w:left w:val="none" w:sz="0" w:space="0" w:color="auto"/>
        <w:bottom w:val="none" w:sz="0" w:space="0" w:color="auto"/>
        <w:right w:val="none" w:sz="0" w:space="0" w:color="auto"/>
      </w:divBdr>
    </w:div>
    <w:div w:id="2046054729">
      <w:bodyDiv w:val="1"/>
      <w:marLeft w:val="0"/>
      <w:marRight w:val="0"/>
      <w:marTop w:val="0"/>
      <w:marBottom w:val="0"/>
      <w:divBdr>
        <w:top w:val="none" w:sz="0" w:space="0" w:color="auto"/>
        <w:left w:val="none" w:sz="0" w:space="0" w:color="auto"/>
        <w:bottom w:val="none" w:sz="0" w:space="0" w:color="auto"/>
        <w:right w:val="none" w:sz="0" w:space="0" w:color="auto"/>
      </w:divBdr>
    </w:div>
    <w:div w:id="2046102851">
      <w:bodyDiv w:val="1"/>
      <w:marLeft w:val="0"/>
      <w:marRight w:val="0"/>
      <w:marTop w:val="0"/>
      <w:marBottom w:val="0"/>
      <w:divBdr>
        <w:top w:val="none" w:sz="0" w:space="0" w:color="auto"/>
        <w:left w:val="none" w:sz="0" w:space="0" w:color="auto"/>
        <w:bottom w:val="none" w:sz="0" w:space="0" w:color="auto"/>
        <w:right w:val="none" w:sz="0" w:space="0" w:color="auto"/>
      </w:divBdr>
    </w:div>
    <w:div w:id="2046371707">
      <w:bodyDiv w:val="1"/>
      <w:marLeft w:val="0"/>
      <w:marRight w:val="0"/>
      <w:marTop w:val="0"/>
      <w:marBottom w:val="0"/>
      <w:divBdr>
        <w:top w:val="none" w:sz="0" w:space="0" w:color="auto"/>
        <w:left w:val="none" w:sz="0" w:space="0" w:color="auto"/>
        <w:bottom w:val="none" w:sz="0" w:space="0" w:color="auto"/>
        <w:right w:val="none" w:sz="0" w:space="0" w:color="auto"/>
      </w:divBdr>
    </w:div>
    <w:div w:id="2046514191">
      <w:bodyDiv w:val="1"/>
      <w:marLeft w:val="0"/>
      <w:marRight w:val="0"/>
      <w:marTop w:val="0"/>
      <w:marBottom w:val="0"/>
      <w:divBdr>
        <w:top w:val="none" w:sz="0" w:space="0" w:color="auto"/>
        <w:left w:val="none" w:sz="0" w:space="0" w:color="auto"/>
        <w:bottom w:val="none" w:sz="0" w:space="0" w:color="auto"/>
        <w:right w:val="none" w:sz="0" w:space="0" w:color="auto"/>
      </w:divBdr>
    </w:div>
    <w:div w:id="2046514546">
      <w:bodyDiv w:val="1"/>
      <w:marLeft w:val="0"/>
      <w:marRight w:val="0"/>
      <w:marTop w:val="0"/>
      <w:marBottom w:val="0"/>
      <w:divBdr>
        <w:top w:val="none" w:sz="0" w:space="0" w:color="auto"/>
        <w:left w:val="none" w:sz="0" w:space="0" w:color="auto"/>
        <w:bottom w:val="none" w:sz="0" w:space="0" w:color="auto"/>
        <w:right w:val="none" w:sz="0" w:space="0" w:color="auto"/>
      </w:divBdr>
    </w:div>
    <w:div w:id="2046560273">
      <w:bodyDiv w:val="1"/>
      <w:marLeft w:val="0"/>
      <w:marRight w:val="0"/>
      <w:marTop w:val="0"/>
      <w:marBottom w:val="0"/>
      <w:divBdr>
        <w:top w:val="none" w:sz="0" w:space="0" w:color="auto"/>
        <w:left w:val="none" w:sz="0" w:space="0" w:color="auto"/>
        <w:bottom w:val="none" w:sz="0" w:space="0" w:color="auto"/>
        <w:right w:val="none" w:sz="0" w:space="0" w:color="auto"/>
      </w:divBdr>
    </w:div>
    <w:div w:id="2046713957">
      <w:bodyDiv w:val="1"/>
      <w:marLeft w:val="0"/>
      <w:marRight w:val="0"/>
      <w:marTop w:val="0"/>
      <w:marBottom w:val="0"/>
      <w:divBdr>
        <w:top w:val="none" w:sz="0" w:space="0" w:color="auto"/>
        <w:left w:val="none" w:sz="0" w:space="0" w:color="auto"/>
        <w:bottom w:val="none" w:sz="0" w:space="0" w:color="auto"/>
        <w:right w:val="none" w:sz="0" w:space="0" w:color="auto"/>
      </w:divBdr>
    </w:div>
    <w:div w:id="2046783521">
      <w:bodyDiv w:val="1"/>
      <w:marLeft w:val="0"/>
      <w:marRight w:val="0"/>
      <w:marTop w:val="0"/>
      <w:marBottom w:val="0"/>
      <w:divBdr>
        <w:top w:val="none" w:sz="0" w:space="0" w:color="auto"/>
        <w:left w:val="none" w:sz="0" w:space="0" w:color="auto"/>
        <w:bottom w:val="none" w:sz="0" w:space="0" w:color="auto"/>
        <w:right w:val="none" w:sz="0" w:space="0" w:color="auto"/>
      </w:divBdr>
    </w:div>
    <w:div w:id="2046830850">
      <w:bodyDiv w:val="1"/>
      <w:marLeft w:val="0"/>
      <w:marRight w:val="0"/>
      <w:marTop w:val="0"/>
      <w:marBottom w:val="0"/>
      <w:divBdr>
        <w:top w:val="none" w:sz="0" w:space="0" w:color="auto"/>
        <w:left w:val="none" w:sz="0" w:space="0" w:color="auto"/>
        <w:bottom w:val="none" w:sz="0" w:space="0" w:color="auto"/>
        <w:right w:val="none" w:sz="0" w:space="0" w:color="auto"/>
      </w:divBdr>
    </w:div>
    <w:div w:id="2046833771">
      <w:bodyDiv w:val="1"/>
      <w:marLeft w:val="0"/>
      <w:marRight w:val="0"/>
      <w:marTop w:val="0"/>
      <w:marBottom w:val="0"/>
      <w:divBdr>
        <w:top w:val="none" w:sz="0" w:space="0" w:color="auto"/>
        <w:left w:val="none" w:sz="0" w:space="0" w:color="auto"/>
        <w:bottom w:val="none" w:sz="0" w:space="0" w:color="auto"/>
        <w:right w:val="none" w:sz="0" w:space="0" w:color="auto"/>
      </w:divBdr>
    </w:div>
    <w:div w:id="2046904716">
      <w:bodyDiv w:val="1"/>
      <w:marLeft w:val="0"/>
      <w:marRight w:val="0"/>
      <w:marTop w:val="0"/>
      <w:marBottom w:val="0"/>
      <w:divBdr>
        <w:top w:val="none" w:sz="0" w:space="0" w:color="auto"/>
        <w:left w:val="none" w:sz="0" w:space="0" w:color="auto"/>
        <w:bottom w:val="none" w:sz="0" w:space="0" w:color="auto"/>
        <w:right w:val="none" w:sz="0" w:space="0" w:color="auto"/>
      </w:divBdr>
    </w:div>
    <w:div w:id="2046980591">
      <w:bodyDiv w:val="1"/>
      <w:marLeft w:val="0"/>
      <w:marRight w:val="0"/>
      <w:marTop w:val="0"/>
      <w:marBottom w:val="0"/>
      <w:divBdr>
        <w:top w:val="none" w:sz="0" w:space="0" w:color="auto"/>
        <w:left w:val="none" w:sz="0" w:space="0" w:color="auto"/>
        <w:bottom w:val="none" w:sz="0" w:space="0" w:color="auto"/>
        <w:right w:val="none" w:sz="0" w:space="0" w:color="auto"/>
      </w:divBdr>
    </w:div>
    <w:div w:id="2047018724">
      <w:bodyDiv w:val="1"/>
      <w:marLeft w:val="0"/>
      <w:marRight w:val="0"/>
      <w:marTop w:val="0"/>
      <w:marBottom w:val="0"/>
      <w:divBdr>
        <w:top w:val="none" w:sz="0" w:space="0" w:color="auto"/>
        <w:left w:val="none" w:sz="0" w:space="0" w:color="auto"/>
        <w:bottom w:val="none" w:sz="0" w:space="0" w:color="auto"/>
        <w:right w:val="none" w:sz="0" w:space="0" w:color="auto"/>
      </w:divBdr>
    </w:div>
    <w:div w:id="2047169647">
      <w:bodyDiv w:val="1"/>
      <w:marLeft w:val="0"/>
      <w:marRight w:val="0"/>
      <w:marTop w:val="0"/>
      <w:marBottom w:val="0"/>
      <w:divBdr>
        <w:top w:val="none" w:sz="0" w:space="0" w:color="auto"/>
        <w:left w:val="none" w:sz="0" w:space="0" w:color="auto"/>
        <w:bottom w:val="none" w:sz="0" w:space="0" w:color="auto"/>
        <w:right w:val="none" w:sz="0" w:space="0" w:color="auto"/>
      </w:divBdr>
    </w:div>
    <w:div w:id="2047245074">
      <w:bodyDiv w:val="1"/>
      <w:marLeft w:val="0"/>
      <w:marRight w:val="0"/>
      <w:marTop w:val="0"/>
      <w:marBottom w:val="0"/>
      <w:divBdr>
        <w:top w:val="none" w:sz="0" w:space="0" w:color="auto"/>
        <w:left w:val="none" w:sz="0" w:space="0" w:color="auto"/>
        <w:bottom w:val="none" w:sz="0" w:space="0" w:color="auto"/>
        <w:right w:val="none" w:sz="0" w:space="0" w:color="auto"/>
      </w:divBdr>
    </w:div>
    <w:div w:id="2047245421">
      <w:bodyDiv w:val="1"/>
      <w:marLeft w:val="0"/>
      <w:marRight w:val="0"/>
      <w:marTop w:val="0"/>
      <w:marBottom w:val="0"/>
      <w:divBdr>
        <w:top w:val="none" w:sz="0" w:space="0" w:color="auto"/>
        <w:left w:val="none" w:sz="0" w:space="0" w:color="auto"/>
        <w:bottom w:val="none" w:sz="0" w:space="0" w:color="auto"/>
        <w:right w:val="none" w:sz="0" w:space="0" w:color="auto"/>
      </w:divBdr>
    </w:div>
    <w:div w:id="2047368612">
      <w:bodyDiv w:val="1"/>
      <w:marLeft w:val="0"/>
      <w:marRight w:val="0"/>
      <w:marTop w:val="0"/>
      <w:marBottom w:val="0"/>
      <w:divBdr>
        <w:top w:val="none" w:sz="0" w:space="0" w:color="auto"/>
        <w:left w:val="none" w:sz="0" w:space="0" w:color="auto"/>
        <w:bottom w:val="none" w:sz="0" w:space="0" w:color="auto"/>
        <w:right w:val="none" w:sz="0" w:space="0" w:color="auto"/>
      </w:divBdr>
    </w:div>
    <w:div w:id="2047487694">
      <w:bodyDiv w:val="1"/>
      <w:marLeft w:val="0"/>
      <w:marRight w:val="0"/>
      <w:marTop w:val="0"/>
      <w:marBottom w:val="0"/>
      <w:divBdr>
        <w:top w:val="none" w:sz="0" w:space="0" w:color="auto"/>
        <w:left w:val="none" w:sz="0" w:space="0" w:color="auto"/>
        <w:bottom w:val="none" w:sz="0" w:space="0" w:color="auto"/>
        <w:right w:val="none" w:sz="0" w:space="0" w:color="auto"/>
      </w:divBdr>
    </w:div>
    <w:div w:id="2047561694">
      <w:bodyDiv w:val="1"/>
      <w:marLeft w:val="0"/>
      <w:marRight w:val="0"/>
      <w:marTop w:val="0"/>
      <w:marBottom w:val="0"/>
      <w:divBdr>
        <w:top w:val="none" w:sz="0" w:space="0" w:color="auto"/>
        <w:left w:val="none" w:sz="0" w:space="0" w:color="auto"/>
        <w:bottom w:val="none" w:sz="0" w:space="0" w:color="auto"/>
        <w:right w:val="none" w:sz="0" w:space="0" w:color="auto"/>
      </w:divBdr>
    </w:div>
    <w:div w:id="2047563275">
      <w:bodyDiv w:val="1"/>
      <w:marLeft w:val="0"/>
      <w:marRight w:val="0"/>
      <w:marTop w:val="0"/>
      <w:marBottom w:val="0"/>
      <w:divBdr>
        <w:top w:val="none" w:sz="0" w:space="0" w:color="auto"/>
        <w:left w:val="none" w:sz="0" w:space="0" w:color="auto"/>
        <w:bottom w:val="none" w:sz="0" w:space="0" w:color="auto"/>
        <w:right w:val="none" w:sz="0" w:space="0" w:color="auto"/>
      </w:divBdr>
    </w:div>
    <w:div w:id="2047635712">
      <w:bodyDiv w:val="1"/>
      <w:marLeft w:val="0"/>
      <w:marRight w:val="0"/>
      <w:marTop w:val="0"/>
      <w:marBottom w:val="0"/>
      <w:divBdr>
        <w:top w:val="none" w:sz="0" w:space="0" w:color="auto"/>
        <w:left w:val="none" w:sz="0" w:space="0" w:color="auto"/>
        <w:bottom w:val="none" w:sz="0" w:space="0" w:color="auto"/>
        <w:right w:val="none" w:sz="0" w:space="0" w:color="auto"/>
      </w:divBdr>
    </w:div>
    <w:div w:id="2047946228">
      <w:bodyDiv w:val="1"/>
      <w:marLeft w:val="0"/>
      <w:marRight w:val="0"/>
      <w:marTop w:val="0"/>
      <w:marBottom w:val="0"/>
      <w:divBdr>
        <w:top w:val="none" w:sz="0" w:space="0" w:color="auto"/>
        <w:left w:val="none" w:sz="0" w:space="0" w:color="auto"/>
        <w:bottom w:val="none" w:sz="0" w:space="0" w:color="auto"/>
        <w:right w:val="none" w:sz="0" w:space="0" w:color="auto"/>
      </w:divBdr>
    </w:div>
    <w:div w:id="2048024973">
      <w:bodyDiv w:val="1"/>
      <w:marLeft w:val="0"/>
      <w:marRight w:val="0"/>
      <w:marTop w:val="0"/>
      <w:marBottom w:val="0"/>
      <w:divBdr>
        <w:top w:val="none" w:sz="0" w:space="0" w:color="auto"/>
        <w:left w:val="none" w:sz="0" w:space="0" w:color="auto"/>
        <w:bottom w:val="none" w:sz="0" w:space="0" w:color="auto"/>
        <w:right w:val="none" w:sz="0" w:space="0" w:color="auto"/>
      </w:divBdr>
    </w:div>
    <w:div w:id="2048025334">
      <w:bodyDiv w:val="1"/>
      <w:marLeft w:val="0"/>
      <w:marRight w:val="0"/>
      <w:marTop w:val="0"/>
      <w:marBottom w:val="0"/>
      <w:divBdr>
        <w:top w:val="none" w:sz="0" w:space="0" w:color="auto"/>
        <w:left w:val="none" w:sz="0" w:space="0" w:color="auto"/>
        <w:bottom w:val="none" w:sz="0" w:space="0" w:color="auto"/>
        <w:right w:val="none" w:sz="0" w:space="0" w:color="auto"/>
      </w:divBdr>
    </w:div>
    <w:div w:id="2048068880">
      <w:bodyDiv w:val="1"/>
      <w:marLeft w:val="0"/>
      <w:marRight w:val="0"/>
      <w:marTop w:val="0"/>
      <w:marBottom w:val="0"/>
      <w:divBdr>
        <w:top w:val="none" w:sz="0" w:space="0" w:color="auto"/>
        <w:left w:val="none" w:sz="0" w:space="0" w:color="auto"/>
        <w:bottom w:val="none" w:sz="0" w:space="0" w:color="auto"/>
        <w:right w:val="none" w:sz="0" w:space="0" w:color="auto"/>
      </w:divBdr>
    </w:div>
    <w:div w:id="2048141333">
      <w:bodyDiv w:val="1"/>
      <w:marLeft w:val="0"/>
      <w:marRight w:val="0"/>
      <w:marTop w:val="0"/>
      <w:marBottom w:val="0"/>
      <w:divBdr>
        <w:top w:val="none" w:sz="0" w:space="0" w:color="auto"/>
        <w:left w:val="none" w:sz="0" w:space="0" w:color="auto"/>
        <w:bottom w:val="none" w:sz="0" w:space="0" w:color="auto"/>
        <w:right w:val="none" w:sz="0" w:space="0" w:color="auto"/>
      </w:divBdr>
    </w:div>
    <w:div w:id="2048218073">
      <w:bodyDiv w:val="1"/>
      <w:marLeft w:val="0"/>
      <w:marRight w:val="0"/>
      <w:marTop w:val="0"/>
      <w:marBottom w:val="0"/>
      <w:divBdr>
        <w:top w:val="none" w:sz="0" w:space="0" w:color="auto"/>
        <w:left w:val="none" w:sz="0" w:space="0" w:color="auto"/>
        <w:bottom w:val="none" w:sz="0" w:space="0" w:color="auto"/>
        <w:right w:val="none" w:sz="0" w:space="0" w:color="auto"/>
      </w:divBdr>
    </w:div>
    <w:div w:id="2048286363">
      <w:bodyDiv w:val="1"/>
      <w:marLeft w:val="0"/>
      <w:marRight w:val="0"/>
      <w:marTop w:val="0"/>
      <w:marBottom w:val="0"/>
      <w:divBdr>
        <w:top w:val="none" w:sz="0" w:space="0" w:color="auto"/>
        <w:left w:val="none" w:sz="0" w:space="0" w:color="auto"/>
        <w:bottom w:val="none" w:sz="0" w:space="0" w:color="auto"/>
        <w:right w:val="none" w:sz="0" w:space="0" w:color="auto"/>
      </w:divBdr>
    </w:div>
    <w:div w:id="2048287712">
      <w:bodyDiv w:val="1"/>
      <w:marLeft w:val="0"/>
      <w:marRight w:val="0"/>
      <w:marTop w:val="0"/>
      <w:marBottom w:val="0"/>
      <w:divBdr>
        <w:top w:val="none" w:sz="0" w:space="0" w:color="auto"/>
        <w:left w:val="none" w:sz="0" w:space="0" w:color="auto"/>
        <w:bottom w:val="none" w:sz="0" w:space="0" w:color="auto"/>
        <w:right w:val="none" w:sz="0" w:space="0" w:color="auto"/>
      </w:divBdr>
    </w:div>
    <w:div w:id="2048407693">
      <w:bodyDiv w:val="1"/>
      <w:marLeft w:val="0"/>
      <w:marRight w:val="0"/>
      <w:marTop w:val="0"/>
      <w:marBottom w:val="0"/>
      <w:divBdr>
        <w:top w:val="none" w:sz="0" w:space="0" w:color="auto"/>
        <w:left w:val="none" w:sz="0" w:space="0" w:color="auto"/>
        <w:bottom w:val="none" w:sz="0" w:space="0" w:color="auto"/>
        <w:right w:val="none" w:sz="0" w:space="0" w:color="auto"/>
      </w:divBdr>
    </w:div>
    <w:div w:id="2048411074">
      <w:bodyDiv w:val="1"/>
      <w:marLeft w:val="0"/>
      <w:marRight w:val="0"/>
      <w:marTop w:val="0"/>
      <w:marBottom w:val="0"/>
      <w:divBdr>
        <w:top w:val="none" w:sz="0" w:space="0" w:color="auto"/>
        <w:left w:val="none" w:sz="0" w:space="0" w:color="auto"/>
        <w:bottom w:val="none" w:sz="0" w:space="0" w:color="auto"/>
        <w:right w:val="none" w:sz="0" w:space="0" w:color="auto"/>
      </w:divBdr>
    </w:div>
    <w:div w:id="2048481107">
      <w:bodyDiv w:val="1"/>
      <w:marLeft w:val="0"/>
      <w:marRight w:val="0"/>
      <w:marTop w:val="0"/>
      <w:marBottom w:val="0"/>
      <w:divBdr>
        <w:top w:val="none" w:sz="0" w:space="0" w:color="auto"/>
        <w:left w:val="none" w:sz="0" w:space="0" w:color="auto"/>
        <w:bottom w:val="none" w:sz="0" w:space="0" w:color="auto"/>
        <w:right w:val="none" w:sz="0" w:space="0" w:color="auto"/>
      </w:divBdr>
    </w:div>
    <w:div w:id="2048482674">
      <w:bodyDiv w:val="1"/>
      <w:marLeft w:val="0"/>
      <w:marRight w:val="0"/>
      <w:marTop w:val="0"/>
      <w:marBottom w:val="0"/>
      <w:divBdr>
        <w:top w:val="none" w:sz="0" w:space="0" w:color="auto"/>
        <w:left w:val="none" w:sz="0" w:space="0" w:color="auto"/>
        <w:bottom w:val="none" w:sz="0" w:space="0" w:color="auto"/>
        <w:right w:val="none" w:sz="0" w:space="0" w:color="auto"/>
      </w:divBdr>
    </w:div>
    <w:div w:id="2048555409">
      <w:bodyDiv w:val="1"/>
      <w:marLeft w:val="0"/>
      <w:marRight w:val="0"/>
      <w:marTop w:val="0"/>
      <w:marBottom w:val="0"/>
      <w:divBdr>
        <w:top w:val="none" w:sz="0" w:space="0" w:color="auto"/>
        <w:left w:val="none" w:sz="0" w:space="0" w:color="auto"/>
        <w:bottom w:val="none" w:sz="0" w:space="0" w:color="auto"/>
        <w:right w:val="none" w:sz="0" w:space="0" w:color="auto"/>
      </w:divBdr>
    </w:div>
    <w:div w:id="2048679626">
      <w:bodyDiv w:val="1"/>
      <w:marLeft w:val="0"/>
      <w:marRight w:val="0"/>
      <w:marTop w:val="0"/>
      <w:marBottom w:val="0"/>
      <w:divBdr>
        <w:top w:val="none" w:sz="0" w:space="0" w:color="auto"/>
        <w:left w:val="none" w:sz="0" w:space="0" w:color="auto"/>
        <w:bottom w:val="none" w:sz="0" w:space="0" w:color="auto"/>
        <w:right w:val="none" w:sz="0" w:space="0" w:color="auto"/>
      </w:divBdr>
    </w:div>
    <w:div w:id="2048867094">
      <w:bodyDiv w:val="1"/>
      <w:marLeft w:val="0"/>
      <w:marRight w:val="0"/>
      <w:marTop w:val="0"/>
      <w:marBottom w:val="0"/>
      <w:divBdr>
        <w:top w:val="none" w:sz="0" w:space="0" w:color="auto"/>
        <w:left w:val="none" w:sz="0" w:space="0" w:color="auto"/>
        <w:bottom w:val="none" w:sz="0" w:space="0" w:color="auto"/>
        <w:right w:val="none" w:sz="0" w:space="0" w:color="auto"/>
      </w:divBdr>
    </w:div>
    <w:div w:id="2048874110">
      <w:bodyDiv w:val="1"/>
      <w:marLeft w:val="0"/>
      <w:marRight w:val="0"/>
      <w:marTop w:val="0"/>
      <w:marBottom w:val="0"/>
      <w:divBdr>
        <w:top w:val="none" w:sz="0" w:space="0" w:color="auto"/>
        <w:left w:val="none" w:sz="0" w:space="0" w:color="auto"/>
        <w:bottom w:val="none" w:sz="0" w:space="0" w:color="auto"/>
        <w:right w:val="none" w:sz="0" w:space="0" w:color="auto"/>
      </w:divBdr>
    </w:div>
    <w:div w:id="2048944928">
      <w:bodyDiv w:val="1"/>
      <w:marLeft w:val="0"/>
      <w:marRight w:val="0"/>
      <w:marTop w:val="0"/>
      <w:marBottom w:val="0"/>
      <w:divBdr>
        <w:top w:val="none" w:sz="0" w:space="0" w:color="auto"/>
        <w:left w:val="none" w:sz="0" w:space="0" w:color="auto"/>
        <w:bottom w:val="none" w:sz="0" w:space="0" w:color="auto"/>
        <w:right w:val="none" w:sz="0" w:space="0" w:color="auto"/>
      </w:divBdr>
    </w:div>
    <w:div w:id="2049135629">
      <w:bodyDiv w:val="1"/>
      <w:marLeft w:val="0"/>
      <w:marRight w:val="0"/>
      <w:marTop w:val="0"/>
      <w:marBottom w:val="0"/>
      <w:divBdr>
        <w:top w:val="none" w:sz="0" w:space="0" w:color="auto"/>
        <w:left w:val="none" w:sz="0" w:space="0" w:color="auto"/>
        <w:bottom w:val="none" w:sz="0" w:space="0" w:color="auto"/>
        <w:right w:val="none" w:sz="0" w:space="0" w:color="auto"/>
      </w:divBdr>
    </w:div>
    <w:div w:id="2049139514">
      <w:bodyDiv w:val="1"/>
      <w:marLeft w:val="0"/>
      <w:marRight w:val="0"/>
      <w:marTop w:val="0"/>
      <w:marBottom w:val="0"/>
      <w:divBdr>
        <w:top w:val="none" w:sz="0" w:space="0" w:color="auto"/>
        <w:left w:val="none" w:sz="0" w:space="0" w:color="auto"/>
        <w:bottom w:val="none" w:sz="0" w:space="0" w:color="auto"/>
        <w:right w:val="none" w:sz="0" w:space="0" w:color="auto"/>
      </w:divBdr>
    </w:div>
    <w:div w:id="2049180536">
      <w:bodyDiv w:val="1"/>
      <w:marLeft w:val="0"/>
      <w:marRight w:val="0"/>
      <w:marTop w:val="0"/>
      <w:marBottom w:val="0"/>
      <w:divBdr>
        <w:top w:val="none" w:sz="0" w:space="0" w:color="auto"/>
        <w:left w:val="none" w:sz="0" w:space="0" w:color="auto"/>
        <w:bottom w:val="none" w:sz="0" w:space="0" w:color="auto"/>
        <w:right w:val="none" w:sz="0" w:space="0" w:color="auto"/>
      </w:divBdr>
    </w:div>
    <w:div w:id="2049183404">
      <w:bodyDiv w:val="1"/>
      <w:marLeft w:val="0"/>
      <w:marRight w:val="0"/>
      <w:marTop w:val="0"/>
      <w:marBottom w:val="0"/>
      <w:divBdr>
        <w:top w:val="none" w:sz="0" w:space="0" w:color="auto"/>
        <w:left w:val="none" w:sz="0" w:space="0" w:color="auto"/>
        <w:bottom w:val="none" w:sz="0" w:space="0" w:color="auto"/>
        <w:right w:val="none" w:sz="0" w:space="0" w:color="auto"/>
      </w:divBdr>
    </w:div>
    <w:div w:id="2049253369">
      <w:bodyDiv w:val="1"/>
      <w:marLeft w:val="0"/>
      <w:marRight w:val="0"/>
      <w:marTop w:val="0"/>
      <w:marBottom w:val="0"/>
      <w:divBdr>
        <w:top w:val="none" w:sz="0" w:space="0" w:color="auto"/>
        <w:left w:val="none" w:sz="0" w:space="0" w:color="auto"/>
        <w:bottom w:val="none" w:sz="0" w:space="0" w:color="auto"/>
        <w:right w:val="none" w:sz="0" w:space="0" w:color="auto"/>
      </w:divBdr>
    </w:div>
    <w:div w:id="2049262230">
      <w:bodyDiv w:val="1"/>
      <w:marLeft w:val="0"/>
      <w:marRight w:val="0"/>
      <w:marTop w:val="0"/>
      <w:marBottom w:val="0"/>
      <w:divBdr>
        <w:top w:val="none" w:sz="0" w:space="0" w:color="auto"/>
        <w:left w:val="none" w:sz="0" w:space="0" w:color="auto"/>
        <w:bottom w:val="none" w:sz="0" w:space="0" w:color="auto"/>
        <w:right w:val="none" w:sz="0" w:space="0" w:color="auto"/>
      </w:divBdr>
    </w:div>
    <w:div w:id="2049329090">
      <w:bodyDiv w:val="1"/>
      <w:marLeft w:val="0"/>
      <w:marRight w:val="0"/>
      <w:marTop w:val="0"/>
      <w:marBottom w:val="0"/>
      <w:divBdr>
        <w:top w:val="none" w:sz="0" w:space="0" w:color="auto"/>
        <w:left w:val="none" w:sz="0" w:space="0" w:color="auto"/>
        <w:bottom w:val="none" w:sz="0" w:space="0" w:color="auto"/>
        <w:right w:val="none" w:sz="0" w:space="0" w:color="auto"/>
      </w:divBdr>
    </w:div>
    <w:div w:id="2049330299">
      <w:bodyDiv w:val="1"/>
      <w:marLeft w:val="0"/>
      <w:marRight w:val="0"/>
      <w:marTop w:val="0"/>
      <w:marBottom w:val="0"/>
      <w:divBdr>
        <w:top w:val="none" w:sz="0" w:space="0" w:color="auto"/>
        <w:left w:val="none" w:sz="0" w:space="0" w:color="auto"/>
        <w:bottom w:val="none" w:sz="0" w:space="0" w:color="auto"/>
        <w:right w:val="none" w:sz="0" w:space="0" w:color="auto"/>
      </w:divBdr>
    </w:div>
    <w:div w:id="2049601949">
      <w:bodyDiv w:val="1"/>
      <w:marLeft w:val="0"/>
      <w:marRight w:val="0"/>
      <w:marTop w:val="0"/>
      <w:marBottom w:val="0"/>
      <w:divBdr>
        <w:top w:val="none" w:sz="0" w:space="0" w:color="auto"/>
        <w:left w:val="none" w:sz="0" w:space="0" w:color="auto"/>
        <w:bottom w:val="none" w:sz="0" w:space="0" w:color="auto"/>
        <w:right w:val="none" w:sz="0" w:space="0" w:color="auto"/>
      </w:divBdr>
    </w:div>
    <w:div w:id="2049642266">
      <w:bodyDiv w:val="1"/>
      <w:marLeft w:val="0"/>
      <w:marRight w:val="0"/>
      <w:marTop w:val="0"/>
      <w:marBottom w:val="0"/>
      <w:divBdr>
        <w:top w:val="none" w:sz="0" w:space="0" w:color="auto"/>
        <w:left w:val="none" w:sz="0" w:space="0" w:color="auto"/>
        <w:bottom w:val="none" w:sz="0" w:space="0" w:color="auto"/>
        <w:right w:val="none" w:sz="0" w:space="0" w:color="auto"/>
      </w:divBdr>
    </w:div>
    <w:div w:id="2049796409">
      <w:bodyDiv w:val="1"/>
      <w:marLeft w:val="0"/>
      <w:marRight w:val="0"/>
      <w:marTop w:val="0"/>
      <w:marBottom w:val="0"/>
      <w:divBdr>
        <w:top w:val="none" w:sz="0" w:space="0" w:color="auto"/>
        <w:left w:val="none" w:sz="0" w:space="0" w:color="auto"/>
        <w:bottom w:val="none" w:sz="0" w:space="0" w:color="auto"/>
        <w:right w:val="none" w:sz="0" w:space="0" w:color="auto"/>
      </w:divBdr>
    </w:div>
    <w:div w:id="2049838474">
      <w:bodyDiv w:val="1"/>
      <w:marLeft w:val="0"/>
      <w:marRight w:val="0"/>
      <w:marTop w:val="0"/>
      <w:marBottom w:val="0"/>
      <w:divBdr>
        <w:top w:val="none" w:sz="0" w:space="0" w:color="auto"/>
        <w:left w:val="none" w:sz="0" w:space="0" w:color="auto"/>
        <w:bottom w:val="none" w:sz="0" w:space="0" w:color="auto"/>
        <w:right w:val="none" w:sz="0" w:space="0" w:color="auto"/>
      </w:divBdr>
    </w:div>
    <w:div w:id="2049916528">
      <w:bodyDiv w:val="1"/>
      <w:marLeft w:val="0"/>
      <w:marRight w:val="0"/>
      <w:marTop w:val="0"/>
      <w:marBottom w:val="0"/>
      <w:divBdr>
        <w:top w:val="none" w:sz="0" w:space="0" w:color="auto"/>
        <w:left w:val="none" w:sz="0" w:space="0" w:color="auto"/>
        <w:bottom w:val="none" w:sz="0" w:space="0" w:color="auto"/>
        <w:right w:val="none" w:sz="0" w:space="0" w:color="auto"/>
      </w:divBdr>
    </w:div>
    <w:div w:id="2050110470">
      <w:bodyDiv w:val="1"/>
      <w:marLeft w:val="0"/>
      <w:marRight w:val="0"/>
      <w:marTop w:val="0"/>
      <w:marBottom w:val="0"/>
      <w:divBdr>
        <w:top w:val="none" w:sz="0" w:space="0" w:color="auto"/>
        <w:left w:val="none" w:sz="0" w:space="0" w:color="auto"/>
        <w:bottom w:val="none" w:sz="0" w:space="0" w:color="auto"/>
        <w:right w:val="none" w:sz="0" w:space="0" w:color="auto"/>
      </w:divBdr>
    </w:div>
    <w:div w:id="2050178952">
      <w:bodyDiv w:val="1"/>
      <w:marLeft w:val="0"/>
      <w:marRight w:val="0"/>
      <w:marTop w:val="0"/>
      <w:marBottom w:val="0"/>
      <w:divBdr>
        <w:top w:val="none" w:sz="0" w:space="0" w:color="auto"/>
        <w:left w:val="none" w:sz="0" w:space="0" w:color="auto"/>
        <w:bottom w:val="none" w:sz="0" w:space="0" w:color="auto"/>
        <w:right w:val="none" w:sz="0" w:space="0" w:color="auto"/>
      </w:divBdr>
    </w:div>
    <w:div w:id="2050181478">
      <w:bodyDiv w:val="1"/>
      <w:marLeft w:val="0"/>
      <w:marRight w:val="0"/>
      <w:marTop w:val="0"/>
      <w:marBottom w:val="0"/>
      <w:divBdr>
        <w:top w:val="none" w:sz="0" w:space="0" w:color="auto"/>
        <w:left w:val="none" w:sz="0" w:space="0" w:color="auto"/>
        <w:bottom w:val="none" w:sz="0" w:space="0" w:color="auto"/>
        <w:right w:val="none" w:sz="0" w:space="0" w:color="auto"/>
      </w:divBdr>
    </w:div>
    <w:div w:id="2050181504">
      <w:bodyDiv w:val="1"/>
      <w:marLeft w:val="0"/>
      <w:marRight w:val="0"/>
      <w:marTop w:val="0"/>
      <w:marBottom w:val="0"/>
      <w:divBdr>
        <w:top w:val="none" w:sz="0" w:space="0" w:color="auto"/>
        <w:left w:val="none" w:sz="0" w:space="0" w:color="auto"/>
        <w:bottom w:val="none" w:sz="0" w:space="0" w:color="auto"/>
        <w:right w:val="none" w:sz="0" w:space="0" w:color="auto"/>
      </w:divBdr>
    </w:div>
    <w:div w:id="2050259271">
      <w:bodyDiv w:val="1"/>
      <w:marLeft w:val="0"/>
      <w:marRight w:val="0"/>
      <w:marTop w:val="0"/>
      <w:marBottom w:val="0"/>
      <w:divBdr>
        <w:top w:val="none" w:sz="0" w:space="0" w:color="auto"/>
        <w:left w:val="none" w:sz="0" w:space="0" w:color="auto"/>
        <w:bottom w:val="none" w:sz="0" w:space="0" w:color="auto"/>
        <w:right w:val="none" w:sz="0" w:space="0" w:color="auto"/>
      </w:divBdr>
    </w:div>
    <w:div w:id="2050304291">
      <w:bodyDiv w:val="1"/>
      <w:marLeft w:val="0"/>
      <w:marRight w:val="0"/>
      <w:marTop w:val="0"/>
      <w:marBottom w:val="0"/>
      <w:divBdr>
        <w:top w:val="none" w:sz="0" w:space="0" w:color="auto"/>
        <w:left w:val="none" w:sz="0" w:space="0" w:color="auto"/>
        <w:bottom w:val="none" w:sz="0" w:space="0" w:color="auto"/>
        <w:right w:val="none" w:sz="0" w:space="0" w:color="auto"/>
      </w:divBdr>
    </w:div>
    <w:div w:id="2050496125">
      <w:bodyDiv w:val="1"/>
      <w:marLeft w:val="0"/>
      <w:marRight w:val="0"/>
      <w:marTop w:val="0"/>
      <w:marBottom w:val="0"/>
      <w:divBdr>
        <w:top w:val="none" w:sz="0" w:space="0" w:color="auto"/>
        <w:left w:val="none" w:sz="0" w:space="0" w:color="auto"/>
        <w:bottom w:val="none" w:sz="0" w:space="0" w:color="auto"/>
        <w:right w:val="none" w:sz="0" w:space="0" w:color="auto"/>
      </w:divBdr>
    </w:div>
    <w:div w:id="2050834497">
      <w:bodyDiv w:val="1"/>
      <w:marLeft w:val="0"/>
      <w:marRight w:val="0"/>
      <w:marTop w:val="0"/>
      <w:marBottom w:val="0"/>
      <w:divBdr>
        <w:top w:val="none" w:sz="0" w:space="0" w:color="auto"/>
        <w:left w:val="none" w:sz="0" w:space="0" w:color="auto"/>
        <w:bottom w:val="none" w:sz="0" w:space="0" w:color="auto"/>
        <w:right w:val="none" w:sz="0" w:space="0" w:color="auto"/>
      </w:divBdr>
    </w:div>
    <w:div w:id="2050836938">
      <w:bodyDiv w:val="1"/>
      <w:marLeft w:val="0"/>
      <w:marRight w:val="0"/>
      <w:marTop w:val="0"/>
      <w:marBottom w:val="0"/>
      <w:divBdr>
        <w:top w:val="none" w:sz="0" w:space="0" w:color="auto"/>
        <w:left w:val="none" w:sz="0" w:space="0" w:color="auto"/>
        <w:bottom w:val="none" w:sz="0" w:space="0" w:color="auto"/>
        <w:right w:val="none" w:sz="0" w:space="0" w:color="auto"/>
      </w:divBdr>
    </w:div>
    <w:div w:id="2050910799">
      <w:bodyDiv w:val="1"/>
      <w:marLeft w:val="0"/>
      <w:marRight w:val="0"/>
      <w:marTop w:val="0"/>
      <w:marBottom w:val="0"/>
      <w:divBdr>
        <w:top w:val="none" w:sz="0" w:space="0" w:color="auto"/>
        <w:left w:val="none" w:sz="0" w:space="0" w:color="auto"/>
        <w:bottom w:val="none" w:sz="0" w:space="0" w:color="auto"/>
        <w:right w:val="none" w:sz="0" w:space="0" w:color="auto"/>
      </w:divBdr>
    </w:div>
    <w:div w:id="2050958995">
      <w:bodyDiv w:val="1"/>
      <w:marLeft w:val="0"/>
      <w:marRight w:val="0"/>
      <w:marTop w:val="0"/>
      <w:marBottom w:val="0"/>
      <w:divBdr>
        <w:top w:val="none" w:sz="0" w:space="0" w:color="auto"/>
        <w:left w:val="none" w:sz="0" w:space="0" w:color="auto"/>
        <w:bottom w:val="none" w:sz="0" w:space="0" w:color="auto"/>
        <w:right w:val="none" w:sz="0" w:space="0" w:color="auto"/>
      </w:divBdr>
    </w:div>
    <w:div w:id="2051026344">
      <w:bodyDiv w:val="1"/>
      <w:marLeft w:val="0"/>
      <w:marRight w:val="0"/>
      <w:marTop w:val="0"/>
      <w:marBottom w:val="0"/>
      <w:divBdr>
        <w:top w:val="none" w:sz="0" w:space="0" w:color="auto"/>
        <w:left w:val="none" w:sz="0" w:space="0" w:color="auto"/>
        <w:bottom w:val="none" w:sz="0" w:space="0" w:color="auto"/>
        <w:right w:val="none" w:sz="0" w:space="0" w:color="auto"/>
      </w:divBdr>
    </w:div>
    <w:div w:id="2051027913">
      <w:bodyDiv w:val="1"/>
      <w:marLeft w:val="0"/>
      <w:marRight w:val="0"/>
      <w:marTop w:val="0"/>
      <w:marBottom w:val="0"/>
      <w:divBdr>
        <w:top w:val="none" w:sz="0" w:space="0" w:color="auto"/>
        <w:left w:val="none" w:sz="0" w:space="0" w:color="auto"/>
        <w:bottom w:val="none" w:sz="0" w:space="0" w:color="auto"/>
        <w:right w:val="none" w:sz="0" w:space="0" w:color="auto"/>
      </w:divBdr>
    </w:div>
    <w:div w:id="2051148747">
      <w:bodyDiv w:val="1"/>
      <w:marLeft w:val="0"/>
      <w:marRight w:val="0"/>
      <w:marTop w:val="0"/>
      <w:marBottom w:val="0"/>
      <w:divBdr>
        <w:top w:val="none" w:sz="0" w:space="0" w:color="auto"/>
        <w:left w:val="none" w:sz="0" w:space="0" w:color="auto"/>
        <w:bottom w:val="none" w:sz="0" w:space="0" w:color="auto"/>
        <w:right w:val="none" w:sz="0" w:space="0" w:color="auto"/>
      </w:divBdr>
    </w:div>
    <w:div w:id="2051176790">
      <w:bodyDiv w:val="1"/>
      <w:marLeft w:val="0"/>
      <w:marRight w:val="0"/>
      <w:marTop w:val="0"/>
      <w:marBottom w:val="0"/>
      <w:divBdr>
        <w:top w:val="none" w:sz="0" w:space="0" w:color="auto"/>
        <w:left w:val="none" w:sz="0" w:space="0" w:color="auto"/>
        <w:bottom w:val="none" w:sz="0" w:space="0" w:color="auto"/>
        <w:right w:val="none" w:sz="0" w:space="0" w:color="auto"/>
      </w:divBdr>
    </w:div>
    <w:div w:id="2051220320">
      <w:bodyDiv w:val="1"/>
      <w:marLeft w:val="0"/>
      <w:marRight w:val="0"/>
      <w:marTop w:val="0"/>
      <w:marBottom w:val="0"/>
      <w:divBdr>
        <w:top w:val="none" w:sz="0" w:space="0" w:color="auto"/>
        <w:left w:val="none" w:sz="0" w:space="0" w:color="auto"/>
        <w:bottom w:val="none" w:sz="0" w:space="0" w:color="auto"/>
        <w:right w:val="none" w:sz="0" w:space="0" w:color="auto"/>
      </w:divBdr>
    </w:div>
    <w:div w:id="2051294948">
      <w:bodyDiv w:val="1"/>
      <w:marLeft w:val="0"/>
      <w:marRight w:val="0"/>
      <w:marTop w:val="0"/>
      <w:marBottom w:val="0"/>
      <w:divBdr>
        <w:top w:val="none" w:sz="0" w:space="0" w:color="auto"/>
        <w:left w:val="none" w:sz="0" w:space="0" w:color="auto"/>
        <w:bottom w:val="none" w:sz="0" w:space="0" w:color="auto"/>
        <w:right w:val="none" w:sz="0" w:space="0" w:color="auto"/>
      </w:divBdr>
    </w:div>
    <w:div w:id="2051296369">
      <w:bodyDiv w:val="1"/>
      <w:marLeft w:val="0"/>
      <w:marRight w:val="0"/>
      <w:marTop w:val="0"/>
      <w:marBottom w:val="0"/>
      <w:divBdr>
        <w:top w:val="none" w:sz="0" w:space="0" w:color="auto"/>
        <w:left w:val="none" w:sz="0" w:space="0" w:color="auto"/>
        <w:bottom w:val="none" w:sz="0" w:space="0" w:color="auto"/>
        <w:right w:val="none" w:sz="0" w:space="0" w:color="auto"/>
      </w:divBdr>
    </w:div>
    <w:div w:id="2051301503">
      <w:bodyDiv w:val="1"/>
      <w:marLeft w:val="0"/>
      <w:marRight w:val="0"/>
      <w:marTop w:val="0"/>
      <w:marBottom w:val="0"/>
      <w:divBdr>
        <w:top w:val="none" w:sz="0" w:space="0" w:color="auto"/>
        <w:left w:val="none" w:sz="0" w:space="0" w:color="auto"/>
        <w:bottom w:val="none" w:sz="0" w:space="0" w:color="auto"/>
        <w:right w:val="none" w:sz="0" w:space="0" w:color="auto"/>
      </w:divBdr>
    </w:div>
    <w:div w:id="2051302659">
      <w:bodyDiv w:val="1"/>
      <w:marLeft w:val="0"/>
      <w:marRight w:val="0"/>
      <w:marTop w:val="0"/>
      <w:marBottom w:val="0"/>
      <w:divBdr>
        <w:top w:val="none" w:sz="0" w:space="0" w:color="auto"/>
        <w:left w:val="none" w:sz="0" w:space="0" w:color="auto"/>
        <w:bottom w:val="none" w:sz="0" w:space="0" w:color="auto"/>
        <w:right w:val="none" w:sz="0" w:space="0" w:color="auto"/>
      </w:divBdr>
    </w:div>
    <w:div w:id="2051494763">
      <w:bodyDiv w:val="1"/>
      <w:marLeft w:val="0"/>
      <w:marRight w:val="0"/>
      <w:marTop w:val="0"/>
      <w:marBottom w:val="0"/>
      <w:divBdr>
        <w:top w:val="none" w:sz="0" w:space="0" w:color="auto"/>
        <w:left w:val="none" w:sz="0" w:space="0" w:color="auto"/>
        <w:bottom w:val="none" w:sz="0" w:space="0" w:color="auto"/>
        <w:right w:val="none" w:sz="0" w:space="0" w:color="auto"/>
      </w:divBdr>
    </w:div>
    <w:div w:id="2051494814">
      <w:bodyDiv w:val="1"/>
      <w:marLeft w:val="0"/>
      <w:marRight w:val="0"/>
      <w:marTop w:val="0"/>
      <w:marBottom w:val="0"/>
      <w:divBdr>
        <w:top w:val="none" w:sz="0" w:space="0" w:color="auto"/>
        <w:left w:val="none" w:sz="0" w:space="0" w:color="auto"/>
        <w:bottom w:val="none" w:sz="0" w:space="0" w:color="auto"/>
        <w:right w:val="none" w:sz="0" w:space="0" w:color="auto"/>
      </w:divBdr>
    </w:div>
    <w:div w:id="2051564618">
      <w:bodyDiv w:val="1"/>
      <w:marLeft w:val="0"/>
      <w:marRight w:val="0"/>
      <w:marTop w:val="0"/>
      <w:marBottom w:val="0"/>
      <w:divBdr>
        <w:top w:val="none" w:sz="0" w:space="0" w:color="auto"/>
        <w:left w:val="none" w:sz="0" w:space="0" w:color="auto"/>
        <w:bottom w:val="none" w:sz="0" w:space="0" w:color="auto"/>
        <w:right w:val="none" w:sz="0" w:space="0" w:color="auto"/>
      </w:divBdr>
    </w:div>
    <w:div w:id="2051569399">
      <w:bodyDiv w:val="1"/>
      <w:marLeft w:val="0"/>
      <w:marRight w:val="0"/>
      <w:marTop w:val="0"/>
      <w:marBottom w:val="0"/>
      <w:divBdr>
        <w:top w:val="none" w:sz="0" w:space="0" w:color="auto"/>
        <w:left w:val="none" w:sz="0" w:space="0" w:color="auto"/>
        <w:bottom w:val="none" w:sz="0" w:space="0" w:color="auto"/>
        <w:right w:val="none" w:sz="0" w:space="0" w:color="auto"/>
      </w:divBdr>
    </w:div>
    <w:div w:id="2051607595">
      <w:bodyDiv w:val="1"/>
      <w:marLeft w:val="0"/>
      <w:marRight w:val="0"/>
      <w:marTop w:val="0"/>
      <w:marBottom w:val="0"/>
      <w:divBdr>
        <w:top w:val="none" w:sz="0" w:space="0" w:color="auto"/>
        <w:left w:val="none" w:sz="0" w:space="0" w:color="auto"/>
        <w:bottom w:val="none" w:sz="0" w:space="0" w:color="auto"/>
        <w:right w:val="none" w:sz="0" w:space="0" w:color="auto"/>
      </w:divBdr>
    </w:div>
    <w:div w:id="2051609079">
      <w:bodyDiv w:val="1"/>
      <w:marLeft w:val="0"/>
      <w:marRight w:val="0"/>
      <w:marTop w:val="0"/>
      <w:marBottom w:val="0"/>
      <w:divBdr>
        <w:top w:val="none" w:sz="0" w:space="0" w:color="auto"/>
        <w:left w:val="none" w:sz="0" w:space="0" w:color="auto"/>
        <w:bottom w:val="none" w:sz="0" w:space="0" w:color="auto"/>
        <w:right w:val="none" w:sz="0" w:space="0" w:color="auto"/>
      </w:divBdr>
    </w:div>
    <w:div w:id="2051831993">
      <w:bodyDiv w:val="1"/>
      <w:marLeft w:val="0"/>
      <w:marRight w:val="0"/>
      <w:marTop w:val="0"/>
      <w:marBottom w:val="0"/>
      <w:divBdr>
        <w:top w:val="none" w:sz="0" w:space="0" w:color="auto"/>
        <w:left w:val="none" w:sz="0" w:space="0" w:color="auto"/>
        <w:bottom w:val="none" w:sz="0" w:space="0" w:color="auto"/>
        <w:right w:val="none" w:sz="0" w:space="0" w:color="auto"/>
      </w:divBdr>
    </w:div>
    <w:div w:id="2051879996">
      <w:bodyDiv w:val="1"/>
      <w:marLeft w:val="0"/>
      <w:marRight w:val="0"/>
      <w:marTop w:val="0"/>
      <w:marBottom w:val="0"/>
      <w:divBdr>
        <w:top w:val="none" w:sz="0" w:space="0" w:color="auto"/>
        <w:left w:val="none" w:sz="0" w:space="0" w:color="auto"/>
        <w:bottom w:val="none" w:sz="0" w:space="0" w:color="auto"/>
        <w:right w:val="none" w:sz="0" w:space="0" w:color="auto"/>
      </w:divBdr>
    </w:div>
    <w:div w:id="2051881730">
      <w:bodyDiv w:val="1"/>
      <w:marLeft w:val="0"/>
      <w:marRight w:val="0"/>
      <w:marTop w:val="0"/>
      <w:marBottom w:val="0"/>
      <w:divBdr>
        <w:top w:val="none" w:sz="0" w:space="0" w:color="auto"/>
        <w:left w:val="none" w:sz="0" w:space="0" w:color="auto"/>
        <w:bottom w:val="none" w:sz="0" w:space="0" w:color="auto"/>
        <w:right w:val="none" w:sz="0" w:space="0" w:color="auto"/>
      </w:divBdr>
    </w:div>
    <w:div w:id="2051957758">
      <w:bodyDiv w:val="1"/>
      <w:marLeft w:val="0"/>
      <w:marRight w:val="0"/>
      <w:marTop w:val="0"/>
      <w:marBottom w:val="0"/>
      <w:divBdr>
        <w:top w:val="none" w:sz="0" w:space="0" w:color="auto"/>
        <w:left w:val="none" w:sz="0" w:space="0" w:color="auto"/>
        <w:bottom w:val="none" w:sz="0" w:space="0" w:color="auto"/>
        <w:right w:val="none" w:sz="0" w:space="0" w:color="auto"/>
      </w:divBdr>
    </w:div>
    <w:div w:id="2051998634">
      <w:bodyDiv w:val="1"/>
      <w:marLeft w:val="0"/>
      <w:marRight w:val="0"/>
      <w:marTop w:val="0"/>
      <w:marBottom w:val="0"/>
      <w:divBdr>
        <w:top w:val="none" w:sz="0" w:space="0" w:color="auto"/>
        <w:left w:val="none" w:sz="0" w:space="0" w:color="auto"/>
        <w:bottom w:val="none" w:sz="0" w:space="0" w:color="auto"/>
        <w:right w:val="none" w:sz="0" w:space="0" w:color="auto"/>
      </w:divBdr>
    </w:div>
    <w:div w:id="2052068514">
      <w:bodyDiv w:val="1"/>
      <w:marLeft w:val="0"/>
      <w:marRight w:val="0"/>
      <w:marTop w:val="0"/>
      <w:marBottom w:val="0"/>
      <w:divBdr>
        <w:top w:val="none" w:sz="0" w:space="0" w:color="auto"/>
        <w:left w:val="none" w:sz="0" w:space="0" w:color="auto"/>
        <w:bottom w:val="none" w:sz="0" w:space="0" w:color="auto"/>
        <w:right w:val="none" w:sz="0" w:space="0" w:color="auto"/>
      </w:divBdr>
    </w:div>
    <w:div w:id="2052071629">
      <w:bodyDiv w:val="1"/>
      <w:marLeft w:val="0"/>
      <w:marRight w:val="0"/>
      <w:marTop w:val="0"/>
      <w:marBottom w:val="0"/>
      <w:divBdr>
        <w:top w:val="none" w:sz="0" w:space="0" w:color="auto"/>
        <w:left w:val="none" w:sz="0" w:space="0" w:color="auto"/>
        <w:bottom w:val="none" w:sz="0" w:space="0" w:color="auto"/>
        <w:right w:val="none" w:sz="0" w:space="0" w:color="auto"/>
      </w:divBdr>
    </w:div>
    <w:div w:id="2052145087">
      <w:bodyDiv w:val="1"/>
      <w:marLeft w:val="0"/>
      <w:marRight w:val="0"/>
      <w:marTop w:val="0"/>
      <w:marBottom w:val="0"/>
      <w:divBdr>
        <w:top w:val="none" w:sz="0" w:space="0" w:color="auto"/>
        <w:left w:val="none" w:sz="0" w:space="0" w:color="auto"/>
        <w:bottom w:val="none" w:sz="0" w:space="0" w:color="auto"/>
        <w:right w:val="none" w:sz="0" w:space="0" w:color="auto"/>
      </w:divBdr>
    </w:div>
    <w:div w:id="2052335898">
      <w:bodyDiv w:val="1"/>
      <w:marLeft w:val="0"/>
      <w:marRight w:val="0"/>
      <w:marTop w:val="0"/>
      <w:marBottom w:val="0"/>
      <w:divBdr>
        <w:top w:val="none" w:sz="0" w:space="0" w:color="auto"/>
        <w:left w:val="none" w:sz="0" w:space="0" w:color="auto"/>
        <w:bottom w:val="none" w:sz="0" w:space="0" w:color="auto"/>
        <w:right w:val="none" w:sz="0" w:space="0" w:color="auto"/>
      </w:divBdr>
    </w:div>
    <w:div w:id="2052419936">
      <w:bodyDiv w:val="1"/>
      <w:marLeft w:val="0"/>
      <w:marRight w:val="0"/>
      <w:marTop w:val="0"/>
      <w:marBottom w:val="0"/>
      <w:divBdr>
        <w:top w:val="none" w:sz="0" w:space="0" w:color="auto"/>
        <w:left w:val="none" w:sz="0" w:space="0" w:color="auto"/>
        <w:bottom w:val="none" w:sz="0" w:space="0" w:color="auto"/>
        <w:right w:val="none" w:sz="0" w:space="0" w:color="auto"/>
      </w:divBdr>
    </w:div>
    <w:div w:id="2052534993">
      <w:bodyDiv w:val="1"/>
      <w:marLeft w:val="0"/>
      <w:marRight w:val="0"/>
      <w:marTop w:val="0"/>
      <w:marBottom w:val="0"/>
      <w:divBdr>
        <w:top w:val="none" w:sz="0" w:space="0" w:color="auto"/>
        <w:left w:val="none" w:sz="0" w:space="0" w:color="auto"/>
        <w:bottom w:val="none" w:sz="0" w:space="0" w:color="auto"/>
        <w:right w:val="none" w:sz="0" w:space="0" w:color="auto"/>
      </w:divBdr>
    </w:div>
    <w:div w:id="2052680672">
      <w:bodyDiv w:val="1"/>
      <w:marLeft w:val="0"/>
      <w:marRight w:val="0"/>
      <w:marTop w:val="0"/>
      <w:marBottom w:val="0"/>
      <w:divBdr>
        <w:top w:val="none" w:sz="0" w:space="0" w:color="auto"/>
        <w:left w:val="none" w:sz="0" w:space="0" w:color="auto"/>
        <w:bottom w:val="none" w:sz="0" w:space="0" w:color="auto"/>
        <w:right w:val="none" w:sz="0" w:space="0" w:color="auto"/>
      </w:divBdr>
    </w:div>
    <w:div w:id="2052682859">
      <w:bodyDiv w:val="1"/>
      <w:marLeft w:val="0"/>
      <w:marRight w:val="0"/>
      <w:marTop w:val="0"/>
      <w:marBottom w:val="0"/>
      <w:divBdr>
        <w:top w:val="none" w:sz="0" w:space="0" w:color="auto"/>
        <w:left w:val="none" w:sz="0" w:space="0" w:color="auto"/>
        <w:bottom w:val="none" w:sz="0" w:space="0" w:color="auto"/>
        <w:right w:val="none" w:sz="0" w:space="0" w:color="auto"/>
      </w:divBdr>
    </w:div>
    <w:div w:id="2052723397">
      <w:bodyDiv w:val="1"/>
      <w:marLeft w:val="0"/>
      <w:marRight w:val="0"/>
      <w:marTop w:val="0"/>
      <w:marBottom w:val="0"/>
      <w:divBdr>
        <w:top w:val="none" w:sz="0" w:space="0" w:color="auto"/>
        <w:left w:val="none" w:sz="0" w:space="0" w:color="auto"/>
        <w:bottom w:val="none" w:sz="0" w:space="0" w:color="auto"/>
        <w:right w:val="none" w:sz="0" w:space="0" w:color="auto"/>
      </w:divBdr>
    </w:div>
    <w:div w:id="2052730497">
      <w:bodyDiv w:val="1"/>
      <w:marLeft w:val="0"/>
      <w:marRight w:val="0"/>
      <w:marTop w:val="0"/>
      <w:marBottom w:val="0"/>
      <w:divBdr>
        <w:top w:val="none" w:sz="0" w:space="0" w:color="auto"/>
        <w:left w:val="none" w:sz="0" w:space="0" w:color="auto"/>
        <w:bottom w:val="none" w:sz="0" w:space="0" w:color="auto"/>
        <w:right w:val="none" w:sz="0" w:space="0" w:color="auto"/>
      </w:divBdr>
    </w:div>
    <w:div w:id="2052880131">
      <w:bodyDiv w:val="1"/>
      <w:marLeft w:val="0"/>
      <w:marRight w:val="0"/>
      <w:marTop w:val="0"/>
      <w:marBottom w:val="0"/>
      <w:divBdr>
        <w:top w:val="none" w:sz="0" w:space="0" w:color="auto"/>
        <w:left w:val="none" w:sz="0" w:space="0" w:color="auto"/>
        <w:bottom w:val="none" w:sz="0" w:space="0" w:color="auto"/>
        <w:right w:val="none" w:sz="0" w:space="0" w:color="auto"/>
      </w:divBdr>
    </w:div>
    <w:div w:id="2052992745">
      <w:bodyDiv w:val="1"/>
      <w:marLeft w:val="0"/>
      <w:marRight w:val="0"/>
      <w:marTop w:val="0"/>
      <w:marBottom w:val="0"/>
      <w:divBdr>
        <w:top w:val="none" w:sz="0" w:space="0" w:color="auto"/>
        <w:left w:val="none" w:sz="0" w:space="0" w:color="auto"/>
        <w:bottom w:val="none" w:sz="0" w:space="0" w:color="auto"/>
        <w:right w:val="none" w:sz="0" w:space="0" w:color="auto"/>
      </w:divBdr>
    </w:div>
    <w:div w:id="2053071573">
      <w:bodyDiv w:val="1"/>
      <w:marLeft w:val="0"/>
      <w:marRight w:val="0"/>
      <w:marTop w:val="0"/>
      <w:marBottom w:val="0"/>
      <w:divBdr>
        <w:top w:val="none" w:sz="0" w:space="0" w:color="auto"/>
        <w:left w:val="none" w:sz="0" w:space="0" w:color="auto"/>
        <w:bottom w:val="none" w:sz="0" w:space="0" w:color="auto"/>
        <w:right w:val="none" w:sz="0" w:space="0" w:color="auto"/>
      </w:divBdr>
    </w:div>
    <w:div w:id="2053338614">
      <w:bodyDiv w:val="1"/>
      <w:marLeft w:val="0"/>
      <w:marRight w:val="0"/>
      <w:marTop w:val="0"/>
      <w:marBottom w:val="0"/>
      <w:divBdr>
        <w:top w:val="none" w:sz="0" w:space="0" w:color="auto"/>
        <w:left w:val="none" w:sz="0" w:space="0" w:color="auto"/>
        <w:bottom w:val="none" w:sz="0" w:space="0" w:color="auto"/>
        <w:right w:val="none" w:sz="0" w:space="0" w:color="auto"/>
      </w:divBdr>
    </w:div>
    <w:div w:id="2053462082">
      <w:bodyDiv w:val="1"/>
      <w:marLeft w:val="0"/>
      <w:marRight w:val="0"/>
      <w:marTop w:val="0"/>
      <w:marBottom w:val="0"/>
      <w:divBdr>
        <w:top w:val="none" w:sz="0" w:space="0" w:color="auto"/>
        <w:left w:val="none" w:sz="0" w:space="0" w:color="auto"/>
        <w:bottom w:val="none" w:sz="0" w:space="0" w:color="auto"/>
        <w:right w:val="none" w:sz="0" w:space="0" w:color="auto"/>
      </w:divBdr>
    </w:div>
    <w:div w:id="2053572325">
      <w:bodyDiv w:val="1"/>
      <w:marLeft w:val="0"/>
      <w:marRight w:val="0"/>
      <w:marTop w:val="0"/>
      <w:marBottom w:val="0"/>
      <w:divBdr>
        <w:top w:val="none" w:sz="0" w:space="0" w:color="auto"/>
        <w:left w:val="none" w:sz="0" w:space="0" w:color="auto"/>
        <w:bottom w:val="none" w:sz="0" w:space="0" w:color="auto"/>
        <w:right w:val="none" w:sz="0" w:space="0" w:color="auto"/>
      </w:divBdr>
    </w:div>
    <w:div w:id="2053579187">
      <w:bodyDiv w:val="1"/>
      <w:marLeft w:val="0"/>
      <w:marRight w:val="0"/>
      <w:marTop w:val="0"/>
      <w:marBottom w:val="0"/>
      <w:divBdr>
        <w:top w:val="none" w:sz="0" w:space="0" w:color="auto"/>
        <w:left w:val="none" w:sz="0" w:space="0" w:color="auto"/>
        <w:bottom w:val="none" w:sz="0" w:space="0" w:color="auto"/>
        <w:right w:val="none" w:sz="0" w:space="0" w:color="auto"/>
      </w:divBdr>
    </w:div>
    <w:div w:id="2053653553">
      <w:bodyDiv w:val="1"/>
      <w:marLeft w:val="0"/>
      <w:marRight w:val="0"/>
      <w:marTop w:val="0"/>
      <w:marBottom w:val="0"/>
      <w:divBdr>
        <w:top w:val="none" w:sz="0" w:space="0" w:color="auto"/>
        <w:left w:val="none" w:sz="0" w:space="0" w:color="auto"/>
        <w:bottom w:val="none" w:sz="0" w:space="0" w:color="auto"/>
        <w:right w:val="none" w:sz="0" w:space="0" w:color="auto"/>
      </w:divBdr>
    </w:div>
    <w:div w:id="2053727843">
      <w:bodyDiv w:val="1"/>
      <w:marLeft w:val="0"/>
      <w:marRight w:val="0"/>
      <w:marTop w:val="0"/>
      <w:marBottom w:val="0"/>
      <w:divBdr>
        <w:top w:val="none" w:sz="0" w:space="0" w:color="auto"/>
        <w:left w:val="none" w:sz="0" w:space="0" w:color="auto"/>
        <w:bottom w:val="none" w:sz="0" w:space="0" w:color="auto"/>
        <w:right w:val="none" w:sz="0" w:space="0" w:color="auto"/>
      </w:divBdr>
    </w:div>
    <w:div w:id="2053731193">
      <w:bodyDiv w:val="1"/>
      <w:marLeft w:val="0"/>
      <w:marRight w:val="0"/>
      <w:marTop w:val="0"/>
      <w:marBottom w:val="0"/>
      <w:divBdr>
        <w:top w:val="none" w:sz="0" w:space="0" w:color="auto"/>
        <w:left w:val="none" w:sz="0" w:space="0" w:color="auto"/>
        <w:bottom w:val="none" w:sz="0" w:space="0" w:color="auto"/>
        <w:right w:val="none" w:sz="0" w:space="0" w:color="auto"/>
      </w:divBdr>
    </w:div>
    <w:div w:id="2053767977">
      <w:bodyDiv w:val="1"/>
      <w:marLeft w:val="0"/>
      <w:marRight w:val="0"/>
      <w:marTop w:val="0"/>
      <w:marBottom w:val="0"/>
      <w:divBdr>
        <w:top w:val="none" w:sz="0" w:space="0" w:color="auto"/>
        <w:left w:val="none" w:sz="0" w:space="0" w:color="auto"/>
        <w:bottom w:val="none" w:sz="0" w:space="0" w:color="auto"/>
        <w:right w:val="none" w:sz="0" w:space="0" w:color="auto"/>
      </w:divBdr>
    </w:div>
    <w:div w:id="2053769727">
      <w:bodyDiv w:val="1"/>
      <w:marLeft w:val="0"/>
      <w:marRight w:val="0"/>
      <w:marTop w:val="0"/>
      <w:marBottom w:val="0"/>
      <w:divBdr>
        <w:top w:val="none" w:sz="0" w:space="0" w:color="auto"/>
        <w:left w:val="none" w:sz="0" w:space="0" w:color="auto"/>
        <w:bottom w:val="none" w:sz="0" w:space="0" w:color="auto"/>
        <w:right w:val="none" w:sz="0" w:space="0" w:color="auto"/>
      </w:divBdr>
    </w:div>
    <w:div w:id="2053772337">
      <w:bodyDiv w:val="1"/>
      <w:marLeft w:val="0"/>
      <w:marRight w:val="0"/>
      <w:marTop w:val="0"/>
      <w:marBottom w:val="0"/>
      <w:divBdr>
        <w:top w:val="none" w:sz="0" w:space="0" w:color="auto"/>
        <w:left w:val="none" w:sz="0" w:space="0" w:color="auto"/>
        <w:bottom w:val="none" w:sz="0" w:space="0" w:color="auto"/>
        <w:right w:val="none" w:sz="0" w:space="0" w:color="auto"/>
      </w:divBdr>
    </w:div>
    <w:div w:id="2053921727">
      <w:bodyDiv w:val="1"/>
      <w:marLeft w:val="0"/>
      <w:marRight w:val="0"/>
      <w:marTop w:val="0"/>
      <w:marBottom w:val="0"/>
      <w:divBdr>
        <w:top w:val="none" w:sz="0" w:space="0" w:color="auto"/>
        <w:left w:val="none" w:sz="0" w:space="0" w:color="auto"/>
        <w:bottom w:val="none" w:sz="0" w:space="0" w:color="auto"/>
        <w:right w:val="none" w:sz="0" w:space="0" w:color="auto"/>
      </w:divBdr>
    </w:div>
    <w:div w:id="2054115049">
      <w:bodyDiv w:val="1"/>
      <w:marLeft w:val="0"/>
      <w:marRight w:val="0"/>
      <w:marTop w:val="0"/>
      <w:marBottom w:val="0"/>
      <w:divBdr>
        <w:top w:val="none" w:sz="0" w:space="0" w:color="auto"/>
        <w:left w:val="none" w:sz="0" w:space="0" w:color="auto"/>
        <w:bottom w:val="none" w:sz="0" w:space="0" w:color="auto"/>
        <w:right w:val="none" w:sz="0" w:space="0" w:color="auto"/>
      </w:divBdr>
    </w:div>
    <w:div w:id="2054455087">
      <w:bodyDiv w:val="1"/>
      <w:marLeft w:val="0"/>
      <w:marRight w:val="0"/>
      <w:marTop w:val="0"/>
      <w:marBottom w:val="0"/>
      <w:divBdr>
        <w:top w:val="none" w:sz="0" w:space="0" w:color="auto"/>
        <w:left w:val="none" w:sz="0" w:space="0" w:color="auto"/>
        <w:bottom w:val="none" w:sz="0" w:space="0" w:color="auto"/>
        <w:right w:val="none" w:sz="0" w:space="0" w:color="auto"/>
      </w:divBdr>
    </w:div>
    <w:div w:id="2054570625">
      <w:bodyDiv w:val="1"/>
      <w:marLeft w:val="0"/>
      <w:marRight w:val="0"/>
      <w:marTop w:val="0"/>
      <w:marBottom w:val="0"/>
      <w:divBdr>
        <w:top w:val="none" w:sz="0" w:space="0" w:color="auto"/>
        <w:left w:val="none" w:sz="0" w:space="0" w:color="auto"/>
        <w:bottom w:val="none" w:sz="0" w:space="0" w:color="auto"/>
        <w:right w:val="none" w:sz="0" w:space="0" w:color="auto"/>
      </w:divBdr>
    </w:div>
    <w:div w:id="2054651819">
      <w:bodyDiv w:val="1"/>
      <w:marLeft w:val="0"/>
      <w:marRight w:val="0"/>
      <w:marTop w:val="0"/>
      <w:marBottom w:val="0"/>
      <w:divBdr>
        <w:top w:val="none" w:sz="0" w:space="0" w:color="auto"/>
        <w:left w:val="none" w:sz="0" w:space="0" w:color="auto"/>
        <w:bottom w:val="none" w:sz="0" w:space="0" w:color="auto"/>
        <w:right w:val="none" w:sz="0" w:space="0" w:color="auto"/>
      </w:divBdr>
    </w:div>
    <w:div w:id="2054694851">
      <w:bodyDiv w:val="1"/>
      <w:marLeft w:val="0"/>
      <w:marRight w:val="0"/>
      <w:marTop w:val="0"/>
      <w:marBottom w:val="0"/>
      <w:divBdr>
        <w:top w:val="none" w:sz="0" w:space="0" w:color="auto"/>
        <w:left w:val="none" w:sz="0" w:space="0" w:color="auto"/>
        <w:bottom w:val="none" w:sz="0" w:space="0" w:color="auto"/>
        <w:right w:val="none" w:sz="0" w:space="0" w:color="auto"/>
      </w:divBdr>
    </w:div>
    <w:div w:id="2054848064">
      <w:bodyDiv w:val="1"/>
      <w:marLeft w:val="0"/>
      <w:marRight w:val="0"/>
      <w:marTop w:val="0"/>
      <w:marBottom w:val="0"/>
      <w:divBdr>
        <w:top w:val="none" w:sz="0" w:space="0" w:color="auto"/>
        <w:left w:val="none" w:sz="0" w:space="0" w:color="auto"/>
        <w:bottom w:val="none" w:sz="0" w:space="0" w:color="auto"/>
        <w:right w:val="none" w:sz="0" w:space="0" w:color="auto"/>
      </w:divBdr>
    </w:div>
    <w:div w:id="2055153795">
      <w:bodyDiv w:val="1"/>
      <w:marLeft w:val="0"/>
      <w:marRight w:val="0"/>
      <w:marTop w:val="0"/>
      <w:marBottom w:val="0"/>
      <w:divBdr>
        <w:top w:val="none" w:sz="0" w:space="0" w:color="auto"/>
        <w:left w:val="none" w:sz="0" w:space="0" w:color="auto"/>
        <w:bottom w:val="none" w:sz="0" w:space="0" w:color="auto"/>
        <w:right w:val="none" w:sz="0" w:space="0" w:color="auto"/>
      </w:divBdr>
    </w:div>
    <w:div w:id="2055226482">
      <w:bodyDiv w:val="1"/>
      <w:marLeft w:val="0"/>
      <w:marRight w:val="0"/>
      <w:marTop w:val="0"/>
      <w:marBottom w:val="0"/>
      <w:divBdr>
        <w:top w:val="none" w:sz="0" w:space="0" w:color="auto"/>
        <w:left w:val="none" w:sz="0" w:space="0" w:color="auto"/>
        <w:bottom w:val="none" w:sz="0" w:space="0" w:color="auto"/>
        <w:right w:val="none" w:sz="0" w:space="0" w:color="auto"/>
      </w:divBdr>
    </w:div>
    <w:div w:id="2055231273">
      <w:bodyDiv w:val="1"/>
      <w:marLeft w:val="0"/>
      <w:marRight w:val="0"/>
      <w:marTop w:val="0"/>
      <w:marBottom w:val="0"/>
      <w:divBdr>
        <w:top w:val="none" w:sz="0" w:space="0" w:color="auto"/>
        <w:left w:val="none" w:sz="0" w:space="0" w:color="auto"/>
        <w:bottom w:val="none" w:sz="0" w:space="0" w:color="auto"/>
        <w:right w:val="none" w:sz="0" w:space="0" w:color="auto"/>
      </w:divBdr>
    </w:div>
    <w:div w:id="2055346654">
      <w:bodyDiv w:val="1"/>
      <w:marLeft w:val="0"/>
      <w:marRight w:val="0"/>
      <w:marTop w:val="0"/>
      <w:marBottom w:val="0"/>
      <w:divBdr>
        <w:top w:val="none" w:sz="0" w:space="0" w:color="auto"/>
        <w:left w:val="none" w:sz="0" w:space="0" w:color="auto"/>
        <w:bottom w:val="none" w:sz="0" w:space="0" w:color="auto"/>
        <w:right w:val="none" w:sz="0" w:space="0" w:color="auto"/>
      </w:divBdr>
    </w:div>
    <w:div w:id="2055428279">
      <w:bodyDiv w:val="1"/>
      <w:marLeft w:val="0"/>
      <w:marRight w:val="0"/>
      <w:marTop w:val="0"/>
      <w:marBottom w:val="0"/>
      <w:divBdr>
        <w:top w:val="none" w:sz="0" w:space="0" w:color="auto"/>
        <w:left w:val="none" w:sz="0" w:space="0" w:color="auto"/>
        <w:bottom w:val="none" w:sz="0" w:space="0" w:color="auto"/>
        <w:right w:val="none" w:sz="0" w:space="0" w:color="auto"/>
      </w:divBdr>
    </w:div>
    <w:div w:id="2055613656">
      <w:bodyDiv w:val="1"/>
      <w:marLeft w:val="0"/>
      <w:marRight w:val="0"/>
      <w:marTop w:val="0"/>
      <w:marBottom w:val="0"/>
      <w:divBdr>
        <w:top w:val="none" w:sz="0" w:space="0" w:color="auto"/>
        <w:left w:val="none" w:sz="0" w:space="0" w:color="auto"/>
        <w:bottom w:val="none" w:sz="0" w:space="0" w:color="auto"/>
        <w:right w:val="none" w:sz="0" w:space="0" w:color="auto"/>
      </w:divBdr>
    </w:div>
    <w:div w:id="2055620022">
      <w:bodyDiv w:val="1"/>
      <w:marLeft w:val="0"/>
      <w:marRight w:val="0"/>
      <w:marTop w:val="0"/>
      <w:marBottom w:val="0"/>
      <w:divBdr>
        <w:top w:val="none" w:sz="0" w:space="0" w:color="auto"/>
        <w:left w:val="none" w:sz="0" w:space="0" w:color="auto"/>
        <w:bottom w:val="none" w:sz="0" w:space="0" w:color="auto"/>
        <w:right w:val="none" w:sz="0" w:space="0" w:color="auto"/>
      </w:divBdr>
    </w:div>
    <w:div w:id="2055689111">
      <w:bodyDiv w:val="1"/>
      <w:marLeft w:val="0"/>
      <w:marRight w:val="0"/>
      <w:marTop w:val="0"/>
      <w:marBottom w:val="0"/>
      <w:divBdr>
        <w:top w:val="none" w:sz="0" w:space="0" w:color="auto"/>
        <w:left w:val="none" w:sz="0" w:space="0" w:color="auto"/>
        <w:bottom w:val="none" w:sz="0" w:space="0" w:color="auto"/>
        <w:right w:val="none" w:sz="0" w:space="0" w:color="auto"/>
      </w:divBdr>
    </w:div>
    <w:div w:id="2055694384">
      <w:bodyDiv w:val="1"/>
      <w:marLeft w:val="0"/>
      <w:marRight w:val="0"/>
      <w:marTop w:val="0"/>
      <w:marBottom w:val="0"/>
      <w:divBdr>
        <w:top w:val="none" w:sz="0" w:space="0" w:color="auto"/>
        <w:left w:val="none" w:sz="0" w:space="0" w:color="auto"/>
        <w:bottom w:val="none" w:sz="0" w:space="0" w:color="auto"/>
        <w:right w:val="none" w:sz="0" w:space="0" w:color="auto"/>
      </w:divBdr>
    </w:div>
    <w:div w:id="2055695417">
      <w:bodyDiv w:val="1"/>
      <w:marLeft w:val="0"/>
      <w:marRight w:val="0"/>
      <w:marTop w:val="0"/>
      <w:marBottom w:val="0"/>
      <w:divBdr>
        <w:top w:val="none" w:sz="0" w:space="0" w:color="auto"/>
        <w:left w:val="none" w:sz="0" w:space="0" w:color="auto"/>
        <w:bottom w:val="none" w:sz="0" w:space="0" w:color="auto"/>
        <w:right w:val="none" w:sz="0" w:space="0" w:color="auto"/>
      </w:divBdr>
    </w:div>
    <w:div w:id="2055812511">
      <w:bodyDiv w:val="1"/>
      <w:marLeft w:val="0"/>
      <w:marRight w:val="0"/>
      <w:marTop w:val="0"/>
      <w:marBottom w:val="0"/>
      <w:divBdr>
        <w:top w:val="none" w:sz="0" w:space="0" w:color="auto"/>
        <w:left w:val="none" w:sz="0" w:space="0" w:color="auto"/>
        <w:bottom w:val="none" w:sz="0" w:space="0" w:color="auto"/>
        <w:right w:val="none" w:sz="0" w:space="0" w:color="auto"/>
      </w:divBdr>
    </w:div>
    <w:div w:id="2055885865">
      <w:bodyDiv w:val="1"/>
      <w:marLeft w:val="0"/>
      <w:marRight w:val="0"/>
      <w:marTop w:val="0"/>
      <w:marBottom w:val="0"/>
      <w:divBdr>
        <w:top w:val="none" w:sz="0" w:space="0" w:color="auto"/>
        <w:left w:val="none" w:sz="0" w:space="0" w:color="auto"/>
        <w:bottom w:val="none" w:sz="0" w:space="0" w:color="auto"/>
        <w:right w:val="none" w:sz="0" w:space="0" w:color="auto"/>
      </w:divBdr>
    </w:div>
    <w:div w:id="2056007454">
      <w:bodyDiv w:val="1"/>
      <w:marLeft w:val="0"/>
      <w:marRight w:val="0"/>
      <w:marTop w:val="0"/>
      <w:marBottom w:val="0"/>
      <w:divBdr>
        <w:top w:val="none" w:sz="0" w:space="0" w:color="auto"/>
        <w:left w:val="none" w:sz="0" w:space="0" w:color="auto"/>
        <w:bottom w:val="none" w:sz="0" w:space="0" w:color="auto"/>
        <w:right w:val="none" w:sz="0" w:space="0" w:color="auto"/>
      </w:divBdr>
    </w:div>
    <w:div w:id="2056075122">
      <w:bodyDiv w:val="1"/>
      <w:marLeft w:val="0"/>
      <w:marRight w:val="0"/>
      <w:marTop w:val="0"/>
      <w:marBottom w:val="0"/>
      <w:divBdr>
        <w:top w:val="none" w:sz="0" w:space="0" w:color="auto"/>
        <w:left w:val="none" w:sz="0" w:space="0" w:color="auto"/>
        <w:bottom w:val="none" w:sz="0" w:space="0" w:color="auto"/>
        <w:right w:val="none" w:sz="0" w:space="0" w:color="auto"/>
      </w:divBdr>
    </w:div>
    <w:div w:id="2056149598">
      <w:bodyDiv w:val="1"/>
      <w:marLeft w:val="0"/>
      <w:marRight w:val="0"/>
      <w:marTop w:val="0"/>
      <w:marBottom w:val="0"/>
      <w:divBdr>
        <w:top w:val="none" w:sz="0" w:space="0" w:color="auto"/>
        <w:left w:val="none" w:sz="0" w:space="0" w:color="auto"/>
        <w:bottom w:val="none" w:sz="0" w:space="0" w:color="auto"/>
        <w:right w:val="none" w:sz="0" w:space="0" w:color="auto"/>
      </w:divBdr>
    </w:div>
    <w:div w:id="2056156363">
      <w:bodyDiv w:val="1"/>
      <w:marLeft w:val="0"/>
      <w:marRight w:val="0"/>
      <w:marTop w:val="0"/>
      <w:marBottom w:val="0"/>
      <w:divBdr>
        <w:top w:val="none" w:sz="0" w:space="0" w:color="auto"/>
        <w:left w:val="none" w:sz="0" w:space="0" w:color="auto"/>
        <w:bottom w:val="none" w:sz="0" w:space="0" w:color="auto"/>
        <w:right w:val="none" w:sz="0" w:space="0" w:color="auto"/>
      </w:divBdr>
    </w:div>
    <w:div w:id="2056156658">
      <w:bodyDiv w:val="1"/>
      <w:marLeft w:val="0"/>
      <w:marRight w:val="0"/>
      <w:marTop w:val="0"/>
      <w:marBottom w:val="0"/>
      <w:divBdr>
        <w:top w:val="none" w:sz="0" w:space="0" w:color="auto"/>
        <w:left w:val="none" w:sz="0" w:space="0" w:color="auto"/>
        <w:bottom w:val="none" w:sz="0" w:space="0" w:color="auto"/>
        <w:right w:val="none" w:sz="0" w:space="0" w:color="auto"/>
      </w:divBdr>
    </w:div>
    <w:div w:id="2056157381">
      <w:bodyDiv w:val="1"/>
      <w:marLeft w:val="0"/>
      <w:marRight w:val="0"/>
      <w:marTop w:val="0"/>
      <w:marBottom w:val="0"/>
      <w:divBdr>
        <w:top w:val="none" w:sz="0" w:space="0" w:color="auto"/>
        <w:left w:val="none" w:sz="0" w:space="0" w:color="auto"/>
        <w:bottom w:val="none" w:sz="0" w:space="0" w:color="auto"/>
        <w:right w:val="none" w:sz="0" w:space="0" w:color="auto"/>
      </w:divBdr>
    </w:div>
    <w:div w:id="2056159102">
      <w:bodyDiv w:val="1"/>
      <w:marLeft w:val="0"/>
      <w:marRight w:val="0"/>
      <w:marTop w:val="0"/>
      <w:marBottom w:val="0"/>
      <w:divBdr>
        <w:top w:val="none" w:sz="0" w:space="0" w:color="auto"/>
        <w:left w:val="none" w:sz="0" w:space="0" w:color="auto"/>
        <w:bottom w:val="none" w:sz="0" w:space="0" w:color="auto"/>
        <w:right w:val="none" w:sz="0" w:space="0" w:color="auto"/>
      </w:divBdr>
    </w:div>
    <w:div w:id="2056272822">
      <w:bodyDiv w:val="1"/>
      <w:marLeft w:val="0"/>
      <w:marRight w:val="0"/>
      <w:marTop w:val="0"/>
      <w:marBottom w:val="0"/>
      <w:divBdr>
        <w:top w:val="none" w:sz="0" w:space="0" w:color="auto"/>
        <w:left w:val="none" w:sz="0" w:space="0" w:color="auto"/>
        <w:bottom w:val="none" w:sz="0" w:space="0" w:color="auto"/>
        <w:right w:val="none" w:sz="0" w:space="0" w:color="auto"/>
      </w:divBdr>
    </w:div>
    <w:div w:id="2056344345">
      <w:bodyDiv w:val="1"/>
      <w:marLeft w:val="0"/>
      <w:marRight w:val="0"/>
      <w:marTop w:val="0"/>
      <w:marBottom w:val="0"/>
      <w:divBdr>
        <w:top w:val="none" w:sz="0" w:space="0" w:color="auto"/>
        <w:left w:val="none" w:sz="0" w:space="0" w:color="auto"/>
        <w:bottom w:val="none" w:sz="0" w:space="0" w:color="auto"/>
        <w:right w:val="none" w:sz="0" w:space="0" w:color="auto"/>
      </w:divBdr>
    </w:div>
    <w:div w:id="2056537818">
      <w:bodyDiv w:val="1"/>
      <w:marLeft w:val="0"/>
      <w:marRight w:val="0"/>
      <w:marTop w:val="0"/>
      <w:marBottom w:val="0"/>
      <w:divBdr>
        <w:top w:val="none" w:sz="0" w:space="0" w:color="auto"/>
        <w:left w:val="none" w:sz="0" w:space="0" w:color="auto"/>
        <w:bottom w:val="none" w:sz="0" w:space="0" w:color="auto"/>
        <w:right w:val="none" w:sz="0" w:space="0" w:color="auto"/>
      </w:divBdr>
    </w:div>
    <w:div w:id="2056539462">
      <w:bodyDiv w:val="1"/>
      <w:marLeft w:val="0"/>
      <w:marRight w:val="0"/>
      <w:marTop w:val="0"/>
      <w:marBottom w:val="0"/>
      <w:divBdr>
        <w:top w:val="none" w:sz="0" w:space="0" w:color="auto"/>
        <w:left w:val="none" w:sz="0" w:space="0" w:color="auto"/>
        <w:bottom w:val="none" w:sz="0" w:space="0" w:color="auto"/>
        <w:right w:val="none" w:sz="0" w:space="0" w:color="auto"/>
      </w:divBdr>
    </w:div>
    <w:div w:id="2056587949">
      <w:bodyDiv w:val="1"/>
      <w:marLeft w:val="0"/>
      <w:marRight w:val="0"/>
      <w:marTop w:val="0"/>
      <w:marBottom w:val="0"/>
      <w:divBdr>
        <w:top w:val="none" w:sz="0" w:space="0" w:color="auto"/>
        <w:left w:val="none" w:sz="0" w:space="0" w:color="auto"/>
        <w:bottom w:val="none" w:sz="0" w:space="0" w:color="auto"/>
        <w:right w:val="none" w:sz="0" w:space="0" w:color="auto"/>
      </w:divBdr>
    </w:div>
    <w:div w:id="2056662327">
      <w:bodyDiv w:val="1"/>
      <w:marLeft w:val="0"/>
      <w:marRight w:val="0"/>
      <w:marTop w:val="0"/>
      <w:marBottom w:val="0"/>
      <w:divBdr>
        <w:top w:val="none" w:sz="0" w:space="0" w:color="auto"/>
        <w:left w:val="none" w:sz="0" w:space="0" w:color="auto"/>
        <w:bottom w:val="none" w:sz="0" w:space="0" w:color="auto"/>
        <w:right w:val="none" w:sz="0" w:space="0" w:color="auto"/>
      </w:divBdr>
    </w:div>
    <w:div w:id="2056813009">
      <w:bodyDiv w:val="1"/>
      <w:marLeft w:val="0"/>
      <w:marRight w:val="0"/>
      <w:marTop w:val="0"/>
      <w:marBottom w:val="0"/>
      <w:divBdr>
        <w:top w:val="none" w:sz="0" w:space="0" w:color="auto"/>
        <w:left w:val="none" w:sz="0" w:space="0" w:color="auto"/>
        <w:bottom w:val="none" w:sz="0" w:space="0" w:color="auto"/>
        <w:right w:val="none" w:sz="0" w:space="0" w:color="auto"/>
      </w:divBdr>
    </w:div>
    <w:div w:id="2056847409">
      <w:bodyDiv w:val="1"/>
      <w:marLeft w:val="0"/>
      <w:marRight w:val="0"/>
      <w:marTop w:val="0"/>
      <w:marBottom w:val="0"/>
      <w:divBdr>
        <w:top w:val="none" w:sz="0" w:space="0" w:color="auto"/>
        <w:left w:val="none" w:sz="0" w:space="0" w:color="auto"/>
        <w:bottom w:val="none" w:sz="0" w:space="0" w:color="auto"/>
        <w:right w:val="none" w:sz="0" w:space="0" w:color="auto"/>
      </w:divBdr>
    </w:div>
    <w:div w:id="2056852361">
      <w:bodyDiv w:val="1"/>
      <w:marLeft w:val="0"/>
      <w:marRight w:val="0"/>
      <w:marTop w:val="0"/>
      <w:marBottom w:val="0"/>
      <w:divBdr>
        <w:top w:val="none" w:sz="0" w:space="0" w:color="auto"/>
        <w:left w:val="none" w:sz="0" w:space="0" w:color="auto"/>
        <w:bottom w:val="none" w:sz="0" w:space="0" w:color="auto"/>
        <w:right w:val="none" w:sz="0" w:space="0" w:color="auto"/>
      </w:divBdr>
    </w:div>
    <w:div w:id="2056925665">
      <w:bodyDiv w:val="1"/>
      <w:marLeft w:val="0"/>
      <w:marRight w:val="0"/>
      <w:marTop w:val="0"/>
      <w:marBottom w:val="0"/>
      <w:divBdr>
        <w:top w:val="none" w:sz="0" w:space="0" w:color="auto"/>
        <w:left w:val="none" w:sz="0" w:space="0" w:color="auto"/>
        <w:bottom w:val="none" w:sz="0" w:space="0" w:color="auto"/>
        <w:right w:val="none" w:sz="0" w:space="0" w:color="auto"/>
      </w:divBdr>
    </w:div>
    <w:div w:id="2057044029">
      <w:bodyDiv w:val="1"/>
      <w:marLeft w:val="0"/>
      <w:marRight w:val="0"/>
      <w:marTop w:val="0"/>
      <w:marBottom w:val="0"/>
      <w:divBdr>
        <w:top w:val="none" w:sz="0" w:space="0" w:color="auto"/>
        <w:left w:val="none" w:sz="0" w:space="0" w:color="auto"/>
        <w:bottom w:val="none" w:sz="0" w:space="0" w:color="auto"/>
        <w:right w:val="none" w:sz="0" w:space="0" w:color="auto"/>
      </w:divBdr>
    </w:div>
    <w:div w:id="2057076444">
      <w:bodyDiv w:val="1"/>
      <w:marLeft w:val="0"/>
      <w:marRight w:val="0"/>
      <w:marTop w:val="0"/>
      <w:marBottom w:val="0"/>
      <w:divBdr>
        <w:top w:val="none" w:sz="0" w:space="0" w:color="auto"/>
        <w:left w:val="none" w:sz="0" w:space="0" w:color="auto"/>
        <w:bottom w:val="none" w:sz="0" w:space="0" w:color="auto"/>
        <w:right w:val="none" w:sz="0" w:space="0" w:color="auto"/>
      </w:divBdr>
    </w:div>
    <w:div w:id="2057118290">
      <w:bodyDiv w:val="1"/>
      <w:marLeft w:val="0"/>
      <w:marRight w:val="0"/>
      <w:marTop w:val="0"/>
      <w:marBottom w:val="0"/>
      <w:divBdr>
        <w:top w:val="none" w:sz="0" w:space="0" w:color="auto"/>
        <w:left w:val="none" w:sz="0" w:space="0" w:color="auto"/>
        <w:bottom w:val="none" w:sz="0" w:space="0" w:color="auto"/>
        <w:right w:val="none" w:sz="0" w:space="0" w:color="auto"/>
      </w:divBdr>
    </w:div>
    <w:div w:id="2057195220">
      <w:bodyDiv w:val="1"/>
      <w:marLeft w:val="0"/>
      <w:marRight w:val="0"/>
      <w:marTop w:val="0"/>
      <w:marBottom w:val="0"/>
      <w:divBdr>
        <w:top w:val="none" w:sz="0" w:space="0" w:color="auto"/>
        <w:left w:val="none" w:sz="0" w:space="0" w:color="auto"/>
        <w:bottom w:val="none" w:sz="0" w:space="0" w:color="auto"/>
        <w:right w:val="none" w:sz="0" w:space="0" w:color="auto"/>
      </w:divBdr>
    </w:div>
    <w:div w:id="2057195354">
      <w:bodyDiv w:val="1"/>
      <w:marLeft w:val="0"/>
      <w:marRight w:val="0"/>
      <w:marTop w:val="0"/>
      <w:marBottom w:val="0"/>
      <w:divBdr>
        <w:top w:val="none" w:sz="0" w:space="0" w:color="auto"/>
        <w:left w:val="none" w:sz="0" w:space="0" w:color="auto"/>
        <w:bottom w:val="none" w:sz="0" w:space="0" w:color="auto"/>
        <w:right w:val="none" w:sz="0" w:space="0" w:color="auto"/>
      </w:divBdr>
    </w:div>
    <w:div w:id="2057197253">
      <w:bodyDiv w:val="1"/>
      <w:marLeft w:val="0"/>
      <w:marRight w:val="0"/>
      <w:marTop w:val="0"/>
      <w:marBottom w:val="0"/>
      <w:divBdr>
        <w:top w:val="none" w:sz="0" w:space="0" w:color="auto"/>
        <w:left w:val="none" w:sz="0" w:space="0" w:color="auto"/>
        <w:bottom w:val="none" w:sz="0" w:space="0" w:color="auto"/>
        <w:right w:val="none" w:sz="0" w:space="0" w:color="auto"/>
      </w:divBdr>
    </w:div>
    <w:div w:id="2057271042">
      <w:bodyDiv w:val="1"/>
      <w:marLeft w:val="0"/>
      <w:marRight w:val="0"/>
      <w:marTop w:val="0"/>
      <w:marBottom w:val="0"/>
      <w:divBdr>
        <w:top w:val="none" w:sz="0" w:space="0" w:color="auto"/>
        <w:left w:val="none" w:sz="0" w:space="0" w:color="auto"/>
        <w:bottom w:val="none" w:sz="0" w:space="0" w:color="auto"/>
        <w:right w:val="none" w:sz="0" w:space="0" w:color="auto"/>
      </w:divBdr>
    </w:div>
    <w:div w:id="2057313733">
      <w:bodyDiv w:val="1"/>
      <w:marLeft w:val="0"/>
      <w:marRight w:val="0"/>
      <w:marTop w:val="0"/>
      <w:marBottom w:val="0"/>
      <w:divBdr>
        <w:top w:val="none" w:sz="0" w:space="0" w:color="auto"/>
        <w:left w:val="none" w:sz="0" w:space="0" w:color="auto"/>
        <w:bottom w:val="none" w:sz="0" w:space="0" w:color="auto"/>
        <w:right w:val="none" w:sz="0" w:space="0" w:color="auto"/>
      </w:divBdr>
    </w:div>
    <w:div w:id="2057315901">
      <w:bodyDiv w:val="1"/>
      <w:marLeft w:val="0"/>
      <w:marRight w:val="0"/>
      <w:marTop w:val="0"/>
      <w:marBottom w:val="0"/>
      <w:divBdr>
        <w:top w:val="none" w:sz="0" w:space="0" w:color="auto"/>
        <w:left w:val="none" w:sz="0" w:space="0" w:color="auto"/>
        <w:bottom w:val="none" w:sz="0" w:space="0" w:color="auto"/>
        <w:right w:val="none" w:sz="0" w:space="0" w:color="auto"/>
      </w:divBdr>
    </w:div>
    <w:div w:id="2057317925">
      <w:bodyDiv w:val="1"/>
      <w:marLeft w:val="0"/>
      <w:marRight w:val="0"/>
      <w:marTop w:val="0"/>
      <w:marBottom w:val="0"/>
      <w:divBdr>
        <w:top w:val="none" w:sz="0" w:space="0" w:color="auto"/>
        <w:left w:val="none" w:sz="0" w:space="0" w:color="auto"/>
        <w:bottom w:val="none" w:sz="0" w:space="0" w:color="auto"/>
        <w:right w:val="none" w:sz="0" w:space="0" w:color="auto"/>
      </w:divBdr>
    </w:div>
    <w:div w:id="2057460593">
      <w:bodyDiv w:val="1"/>
      <w:marLeft w:val="0"/>
      <w:marRight w:val="0"/>
      <w:marTop w:val="0"/>
      <w:marBottom w:val="0"/>
      <w:divBdr>
        <w:top w:val="none" w:sz="0" w:space="0" w:color="auto"/>
        <w:left w:val="none" w:sz="0" w:space="0" w:color="auto"/>
        <w:bottom w:val="none" w:sz="0" w:space="0" w:color="auto"/>
        <w:right w:val="none" w:sz="0" w:space="0" w:color="auto"/>
      </w:divBdr>
    </w:div>
    <w:div w:id="2057461538">
      <w:bodyDiv w:val="1"/>
      <w:marLeft w:val="0"/>
      <w:marRight w:val="0"/>
      <w:marTop w:val="0"/>
      <w:marBottom w:val="0"/>
      <w:divBdr>
        <w:top w:val="none" w:sz="0" w:space="0" w:color="auto"/>
        <w:left w:val="none" w:sz="0" w:space="0" w:color="auto"/>
        <w:bottom w:val="none" w:sz="0" w:space="0" w:color="auto"/>
        <w:right w:val="none" w:sz="0" w:space="0" w:color="auto"/>
      </w:divBdr>
    </w:div>
    <w:div w:id="2057585885">
      <w:bodyDiv w:val="1"/>
      <w:marLeft w:val="0"/>
      <w:marRight w:val="0"/>
      <w:marTop w:val="0"/>
      <w:marBottom w:val="0"/>
      <w:divBdr>
        <w:top w:val="none" w:sz="0" w:space="0" w:color="auto"/>
        <w:left w:val="none" w:sz="0" w:space="0" w:color="auto"/>
        <w:bottom w:val="none" w:sz="0" w:space="0" w:color="auto"/>
        <w:right w:val="none" w:sz="0" w:space="0" w:color="auto"/>
      </w:divBdr>
    </w:div>
    <w:div w:id="2057730502">
      <w:bodyDiv w:val="1"/>
      <w:marLeft w:val="0"/>
      <w:marRight w:val="0"/>
      <w:marTop w:val="0"/>
      <w:marBottom w:val="0"/>
      <w:divBdr>
        <w:top w:val="none" w:sz="0" w:space="0" w:color="auto"/>
        <w:left w:val="none" w:sz="0" w:space="0" w:color="auto"/>
        <w:bottom w:val="none" w:sz="0" w:space="0" w:color="auto"/>
        <w:right w:val="none" w:sz="0" w:space="0" w:color="auto"/>
      </w:divBdr>
    </w:div>
    <w:div w:id="2057772070">
      <w:bodyDiv w:val="1"/>
      <w:marLeft w:val="0"/>
      <w:marRight w:val="0"/>
      <w:marTop w:val="0"/>
      <w:marBottom w:val="0"/>
      <w:divBdr>
        <w:top w:val="none" w:sz="0" w:space="0" w:color="auto"/>
        <w:left w:val="none" w:sz="0" w:space="0" w:color="auto"/>
        <w:bottom w:val="none" w:sz="0" w:space="0" w:color="auto"/>
        <w:right w:val="none" w:sz="0" w:space="0" w:color="auto"/>
      </w:divBdr>
    </w:div>
    <w:div w:id="2057968224">
      <w:bodyDiv w:val="1"/>
      <w:marLeft w:val="0"/>
      <w:marRight w:val="0"/>
      <w:marTop w:val="0"/>
      <w:marBottom w:val="0"/>
      <w:divBdr>
        <w:top w:val="none" w:sz="0" w:space="0" w:color="auto"/>
        <w:left w:val="none" w:sz="0" w:space="0" w:color="auto"/>
        <w:bottom w:val="none" w:sz="0" w:space="0" w:color="auto"/>
        <w:right w:val="none" w:sz="0" w:space="0" w:color="auto"/>
      </w:divBdr>
    </w:div>
    <w:div w:id="2057971795">
      <w:bodyDiv w:val="1"/>
      <w:marLeft w:val="0"/>
      <w:marRight w:val="0"/>
      <w:marTop w:val="0"/>
      <w:marBottom w:val="0"/>
      <w:divBdr>
        <w:top w:val="none" w:sz="0" w:space="0" w:color="auto"/>
        <w:left w:val="none" w:sz="0" w:space="0" w:color="auto"/>
        <w:bottom w:val="none" w:sz="0" w:space="0" w:color="auto"/>
        <w:right w:val="none" w:sz="0" w:space="0" w:color="auto"/>
      </w:divBdr>
    </w:div>
    <w:div w:id="2058234372">
      <w:bodyDiv w:val="1"/>
      <w:marLeft w:val="0"/>
      <w:marRight w:val="0"/>
      <w:marTop w:val="0"/>
      <w:marBottom w:val="0"/>
      <w:divBdr>
        <w:top w:val="none" w:sz="0" w:space="0" w:color="auto"/>
        <w:left w:val="none" w:sz="0" w:space="0" w:color="auto"/>
        <w:bottom w:val="none" w:sz="0" w:space="0" w:color="auto"/>
        <w:right w:val="none" w:sz="0" w:space="0" w:color="auto"/>
      </w:divBdr>
    </w:div>
    <w:div w:id="2058313754">
      <w:bodyDiv w:val="1"/>
      <w:marLeft w:val="0"/>
      <w:marRight w:val="0"/>
      <w:marTop w:val="0"/>
      <w:marBottom w:val="0"/>
      <w:divBdr>
        <w:top w:val="none" w:sz="0" w:space="0" w:color="auto"/>
        <w:left w:val="none" w:sz="0" w:space="0" w:color="auto"/>
        <w:bottom w:val="none" w:sz="0" w:space="0" w:color="auto"/>
        <w:right w:val="none" w:sz="0" w:space="0" w:color="auto"/>
      </w:divBdr>
    </w:div>
    <w:div w:id="2058384440">
      <w:bodyDiv w:val="1"/>
      <w:marLeft w:val="0"/>
      <w:marRight w:val="0"/>
      <w:marTop w:val="0"/>
      <w:marBottom w:val="0"/>
      <w:divBdr>
        <w:top w:val="none" w:sz="0" w:space="0" w:color="auto"/>
        <w:left w:val="none" w:sz="0" w:space="0" w:color="auto"/>
        <w:bottom w:val="none" w:sz="0" w:space="0" w:color="auto"/>
        <w:right w:val="none" w:sz="0" w:space="0" w:color="auto"/>
      </w:divBdr>
    </w:div>
    <w:div w:id="2058428728">
      <w:bodyDiv w:val="1"/>
      <w:marLeft w:val="0"/>
      <w:marRight w:val="0"/>
      <w:marTop w:val="0"/>
      <w:marBottom w:val="0"/>
      <w:divBdr>
        <w:top w:val="none" w:sz="0" w:space="0" w:color="auto"/>
        <w:left w:val="none" w:sz="0" w:space="0" w:color="auto"/>
        <w:bottom w:val="none" w:sz="0" w:space="0" w:color="auto"/>
        <w:right w:val="none" w:sz="0" w:space="0" w:color="auto"/>
      </w:divBdr>
    </w:div>
    <w:div w:id="2058435032">
      <w:bodyDiv w:val="1"/>
      <w:marLeft w:val="0"/>
      <w:marRight w:val="0"/>
      <w:marTop w:val="0"/>
      <w:marBottom w:val="0"/>
      <w:divBdr>
        <w:top w:val="none" w:sz="0" w:space="0" w:color="auto"/>
        <w:left w:val="none" w:sz="0" w:space="0" w:color="auto"/>
        <w:bottom w:val="none" w:sz="0" w:space="0" w:color="auto"/>
        <w:right w:val="none" w:sz="0" w:space="0" w:color="auto"/>
      </w:divBdr>
    </w:div>
    <w:div w:id="2058502530">
      <w:bodyDiv w:val="1"/>
      <w:marLeft w:val="0"/>
      <w:marRight w:val="0"/>
      <w:marTop w:val="0"/>
      <w:marBottom w:val="0"/>
      <w:divBdr>
        <w:top w:val="none" w:sz="0" w:space="0" w:color="auto"/>
        <w:left w:val="none" w:sz="0" w:space="0" w:color="auto"/>
        <w:bottom w:val="none" w:sz="0" w:space="0" w:color="auto"/>
        <w:right w:val="none" w:sz="0" w:space="0" w:color="auto"/>
      </w:divBdr>
    </w:div>
    <w:div w:id="2058511544">
      <w:bodyDiv w:val="1"/>
      <w:marLeft w:val="0"/>
      <w:marRight w:val="0"/>
      <w:marTop w:val="0"/>
      <w:marBottom w:val="0"/>
      <w:divBdr>
        <w:top w:val="none" w:sz="0" w:space="0" w:color="auto"/>
        <w:left w:val="none" w:sz="0" w:space="0" w:color="auto"/>
        <w:bottom w:val="none" w:sz="0" w:space="0" w:color="auto"/>
        <w:right w:val="none" w:sz="0" w:space="0" w:color="auto"/>
      </w:divBdr>
    </w:div>
    <w:div w:id="2058552690">
      <w:bodyDiv w:val="1"/>
      <w:marLeft w:val="0"/>
      <w:marRight w:val="0"/>
      <w:marTop w:val="0"/>
      <w:marBottom w:val="0"/>
      <w:divBdr>
        <w:top w:val="none" w:sz="0" w:space="0" w:color="auto"/>
        <w:left w:val="none" w:sz="0" w:space="0" w:color="auto"/>
        <w:bottom w:val="none" w:sz="0" w:space="0" w:color="auto"/>
        <w:right w:val="none" w:sz="0" w:space="0" w:color="auto"/>
      </w:divBdr>
    </w:div>
    <w:div w:id="2058579021">
      <w:bodyDiv w:val="1"/>
      <w:marLeft w:val="0"/>
      <w:marRight w:val="0"/>
      <w:marTop w:val="0"/>
      <w:marBottom w:val="0"/>
      <w:divBdr>
        <w:top w:val="none" w:sz="0" w:space="0" w:color="auto"/>
        <w:left w:val="none" w:sz="0" w:space="0" w:color="auto"/>
        <w:bottom w:val="none" w:sz="0" w:space="0" w:color="auto"/>
        <w:right w:val="none" w:sz="0" w:space="0" w:color="auto"/>
      </w:divBdr>
    </w:div>
    <w:div w:id="2058621292">
      <w:bodyDiv w:val="1"/>
      <w:marLeft w:val="0"/>
      <w:marRight w:val="0"/>
      <w:marTop w:val="0"/>
      <w:marBottom w:val="0"/>
      <w:divBdr>
        <w:top w:val="none" w:sz="0" w:space="0" w:color="auto"/>
        <w:left w:val="none" w:sz="0" w:space="0" w:color="auto"/>
        <w:bottom w:val="none" w:sz="0" w:space="0" w:color="auto"/>
        <w:right w:val="none" w:sz="0" w:space="0" w:color="auto"/>
      </w:divBdr>
    </w:div>
    <w:div w:id="2058624182">
      <w:bodyDiv w:val="1"/>
      <w:marLeft w:val="0"/>
      <w:marRight w:val="0"/>
      <w:marTop w:val="0"/>
      <w:marBottom w:val="0"/>
      <w:divBdr>
        <w:top w:val="none" w:sz="0" w:space="0" w:color="auto"/>
        <w:left w:val="none" w:sz="0" w:space="0" w:color="auto"/>
        <w:bottom w:val="none" w:sz="0" w:space="0" w:color="auto"/>
        <w:right w:val="none" w:sz="0" w:space="0" w:color="auto"/>
      </w:divBdr>
    </w:div>
    <w:div w:id="2058770586">
      <w:bodyDiv w:val="1"/>
      <w:marLeft w:val="0"/>
      <w:marRight w:val="0"/>
      <w:marTop w:val="0"/>
      <w:marBottom w:val="0"/>
      <w:divBdr>
        <w:top w:val="none" w:sz="0" w:space="0" w:color="auto"/>
        <w:left w:val="none" w:sz="0" w:space="0" w:color="auto"/>
        <w:bottom w:val="none" w:sz="0" w:space="0" w:color="auto"/>
        <w:right w:val="none" w:sz="0" w:space="0" w:color="auto"/>
      </w:divBdr>
    </w:div>
    <w:div w:id="2058776055">
      <w:bodyDiv w:val="1"/>
      <w:marLeft w:val="0"/>
      <w:marRight w:val="0"/>
      <w:marTop w:val="0"/>
      <w:marBottom w:val="0"/>
      <w:divBdr>
        <w:top w:val="none" w:sz="0" w:space="0" w:color="auto"/>
        <w:left w:val="none" w:sz="0" w:space="0" w:color="auto"/>
        <w:bottom w:val="none" w:sz="0" w:space="0" w:color="auto"/>
        <w:right w:val="none" w:sz="0" w:space="0" w:color="auto"/>
      </w:divBdr>
    </w:div>
    <w:div w:id="2058821071">
      <w:bodyDiv w:val="1"/>
      <w:marLeft w:val="0"/>
      <w:marRight w:val="0"/>
      <w:marTop w:val="0"/>
      <w:marBottom w:val="0"/>
      <w:divBdr>
        <w:top w:val="none" w:sz="0" w:space="0" w:color="auto"/>
        <w:left w:val="none" w:sz="0" w:space="0" w:color="auto"/>
        <w:bottom w:val="none" w:sz="0" w:space="0" w:color="auto"/>
        <w:right w:val="none" w:sz="0" w:space="0" w:color="auto"/>
      </w:divBdr>
    </w:div>
    <w:div w:id="2058889692">
      <w:bodyDiv w:val="1"/>
      <w:marLeft w:val="0"/>
      <w:marRight w:val="0"/>
      <w:marTop w:val="0"/>
      <w:marBottom w:val="0"/>
      <w:divBdr>
        <w:top w:val="none" w:sz="0" w:space="0" w:color="auto"/>
        <w:left w:val="none" w:sz="0" w:space="0" w:color="auto"/>
        <w:bottom w:val="none" w:sz="0" w:space="0" w:color="auto"/>
        <w:right w:val="none" w:sz="0" w:space="0" w:color="auto"/>
      </w:divBdr>
    </w:div>
    <w:div w:id="2059013317">
      <w:bodyDiv w:val="1"/>
      <w:marLeft w:val="0"/>
      <w:marRight w:val="0"/>
      <w:marTop w:val="0"/>
      <w:marBottom w:val="0"/>
      <w:divBdr>
        <w:top w:val="none" w:sz="0" w:space="0" w:color="auto"/>
        <w:left w:val="none" w:sz="0" w:space="0" w:color="auto"/>
        <w:bottom w:val="none" w:sz="0" w:space="0" w:color="auto"/>
        <w:right w:val="none" w:sz="0" w:space="0" w:color="auto"/>
      </w:divBdr>
    </w:div>
    <w:div w:id="2059039522">
      <w:bodyDiv w:val="1"/>
      <w:marLeft w:val="0"/>
      <w:marRight w:val="0"/>
      <w:marTop w:val="0"/>
      <w:marBottom w:val="0"/>
      <w:divBdr>
        <w:top w:val="none" w:sz="0" w:space="0" w:color="auto"/>
        <w:left w:val="none" w:sz="0" w:space="0" w:color="auto"/>
        <w:bottom w:val="none" w:sz="0" w:space="0" w:color="auto"/>
        <w:right w:val="none" w:sz="0" w:space="0" w:color="auto"/>
      </w:divBdr>
    </w:div>
    <w:div w:id="2059160530">
      <w:bodyDiv w:val="1"/>
      <w:marLeft w:val="0"/>
      <w:marRight w:val="0"/>
      <w:marTop w:val="0"/>
      <w:marBottom w:val="0"/>
      <w:divBdr>
        <w:top w:val="none" w:sz="0" w:space="0" w:color="auto"/>
        <w:left w:val="none" w:sz="0" w:space="0" w:color="auto"/>
        <w:bottom w:val="none" w:sz="0" w:space="0" w:color="auto"/>
        <w:right w:val="none" w:sz="0" w:space="0" w:color="auto"/>
      </w:divBdr>
    </w:div>
    <w:div w:id="2059163638">
      <w:bodyDiv w:val="1"/>
      <w:marLeft w:val="0"/>
      <w:marRight w:val="0"/>
      <w:marTop w:val="0"/>
      <w:marBottom w:val="0"/>
      <w:divBdr>
        <w:top w:val="none" w:sz="0" w:space="0" w:color="auto"/>
        <w:left w:val="none" w:sz="0" w:space="0" w:color="auto"/>
        <w:bottom w:val="none" w:sz="0" w:space="0" w:color="auto"/>
        <w:right w:val="none" w:sz="0" w:space="0" w:color="auto"/>
      </w:divBdr>
    </w:div>
    <w:div w:id="2059165953">
      <w:bodyDiv w:val="1"/>
      <w:marLeft w:val="0"/>
      <w:marRight w:val="0"/>
      <w:marTop w:val="0"/>
      <w:marBottom w:val="0"/>
      <w:divBdr>
        <w:top w:val="none" w:sz="0" w:space="0" w:color="auto"/>
        <w:left w:val="none" w:sz="0" w:space="0" w:color="auto"/>
        <w:bottom w:val="none" w:sz="0" w:space="0" w:color="auto"/>
        <w:right w:val="none" w:sz="0" w:space="0" w:color="auto"/>
      </w:divBdr>
    </w:div>
    <w:div w:id="2059207979">
      <w:bodyDiv w:val="1"/>
      <w:marLeft w:val="0"/>
      <w:marRight w:val="0"/>
      <w:marTop w:val="0"/>
      <w:marBottom w:val="0"/>
      <w:divBdr>
        <w:top w:val="none" w:sz="0" w:space="0" w:color="auto"/>
        <w:left w:val="none" w:sz="0" w:space="0" w:color="auto"/>
        <w:bottom w:val="none" w:sz="0" w:space="0" w:color="auto"/>
        <w:right w:val="none" w:sz="0" w:space="0" w:color="auto"/>
      </w:divBdr>
    </w:div>
    <w:div w:id="2059236647">
      <w:bodyDiv w:val="1"/>
      <w:marLeft w:val="0"/>
      <w:marRight w:val="0"/>
      <w:marTop w:val="0"/>
      <w:marBottom w:val="0"/>
      <w:divBdr>
        <w:top w:val="none" w:sz="0" w:space="0" w:color="auto"/>
        <w:left w:val="none" w:sz="0" w:space="0" w:color="auto"/>
        <w:bottom w:val="none" w:sz="0" w:space="0" w:color="auto"/>
        <w:right w:val="none" w:sz="0" w:space="0" w:color="auto"/>
      </w:divBdr>
    </w:div>
    <w:div w:id="2059473871">
      <w:bodyDiv w:val="1"/>
      <w:marLeft w:val="0"/>
      <w:marRight w:val="0"/>
      <w:marTop w:val="0"/>
      <w:marBottom w:val="0"/>
      <w:divBdr>
        <w:top w:val="none" w:sz="0" w:space="0" w:color="auto"/>
        <w:left w:val="none" w:sz="0" w:space="0" w:color="auto"/>
        <w:bottom w:val="none" w:sz="0" w:space="0" w:color="auto"/>
        <w:right w:val="none" w:sz="0" w:space="0" w:color="auto"/>
      </w:divBdr>
    </w:div>
    <w:div w:id="2059501306">
      <w:bodyDiv w:val="1"/>
      <w:marLeft w:val="0"/>
      <w:marRight w:val="0"/>
      <w:marTop w:val="0"/>
      <w:marBottom w:val="0"/>
      <w:divBdr>
        <w:top w:val="none" w:sz="0" w:space="0" w:color="auto"/>
        <w:left w:val="none" w:sz="0" w:space="0" w:color="auto"/>
        <w:bottom w:val="none" w:sz="0" w:space="0" w:color="auto"/>
        <w:right w:val="none" w:sz="0" w:space="0" w:color="auto"/>
      </w:divBdr>
    </w:div>
    <w:div w:id="2059550492">
      <w:bodyDiv w:val="1"/>
      <w:marLeft w:val="0"/>
      <w:marRight w:val="0"/>
      <w:marTop w:val="0"/>
      <w:marBottom w:val="0"/>
      <w:divBdr>
        <w:top w:val="none" w:sz="0" w:space="0" w:color="auto"/>
        <w:left w:val="none" w:sz="0" w:space="0" w:color="auto"/>
        <w:bottom w:val="none" w:sz="0" w:space="0" w:color="auto"/>
        <w:right w:val="none" w:sz="0" w:space="0" w:color="auto"/>
      </w:divBdr>
    </w:div>
    <w:div w:id="2059621195">
      <w:bodyDiv w:val="1"/>
      <w:marLeft w:val="0"/>
      <w:marRight w:val="0"/>
      <w:marTop w:val="0"/>
      <w:marBottom w:val="0"/>
      <w:divBdr>
        <w:top w:val="none" w:sz="0" w:space="0" w:color="auto"/>
        <w:left w:val="none" w:sz="0" w:space="0" w:color="auto"/>
        <w:bottom w:val="none" w:sz="0" w:space="0" w:color="auto"/>
        <w:right w:val="none" w:sz="0" w:space="0" w:color="auto"/>
      </w:divBdr>
    </w:div>
    <w:div w:id="2059626815">
      <w:bodyDiv w:val="1"/>
      <w:marLeft w:val="0"/>
      <w:marRight w:val="0"/>
      <w:marTop w:val="0"/>
      <w:marBottom w:val="0"/>
      <w:divBdr>
        <w:top w:val="none" w:sz="0" w:space="0" w:color="auto"/>
        <w:left w:val="none" w:sz="0" w:space="0" w:color="auto"/>
        <w:bottom w:val="none" w:sz="0" w:space="0" w:color="auto"/>
        <w:right w:val="none" w:sz="0" w:space="0" w:color="auto"/>
      </w:divBdr>
    </w:div>
    <w:div w:id="2059738876">
      <w:bodyDiv w:val="1"/>
      <w:marLeft w:val="0"/>
      <w:marRight w:val="0"/>
      <w:marTop w:val="0"/>
      <w:marBottom w:val="0"/>
      <w:divBdr>
        <w:top w:val="none" w:sz="0" w:space="0" w:color="auto"/>
        <w:left w:val="none" w:sz="0" w:space="0" w:color="auto"/>
        <w:bottom w:val="none" w:sz="0" w:space="0" w:color="auto"/>
        <w:right w:val="none" w:sz="0" w:space="0" w:color="auto"/>
      </w:divBdr>
    </w:div>
    <w:div w:id="2059742234">
      <w:bodyDiv w:val="1"/>
      <w:marLeft w:val="0"/>
      <w:marRight w:val="0"/>
      <w:marTop w:val="0"/>
      <w:marBottom w:val="0"/>
      <w:divBdr>
        <w:top w:val="none" w:sz="0" w:space="0" w:color="auto"/>
        <w:left w:val="none" w:sz="0" w:space="0" w:color="auto"/>
        <w:bottom w:val="none" w:sz="0" w:space="0" w:color="auto"/>
        <w:right w:val="none" w:sz="0" w:space="0" w:color="auto"/>
      </w:divBdr>
    </w:div>
    <w:div w:id="2059745792">
      <w:bodyDiv w:val="1"/>
      <w:marLeft w:val="0"/>
      <w:marRight w:val="0"/>
      <w:marTop w:val="0"/>
      <w:marBottom w:val="0"/>
      <w:divBdr>
        <w:top w:val="none" w:sz="0" w:space="0" w:color="auto"/>
        <w:left w:val="none" w:sz="0" w:space="0" w:color="auto"/>
        <w:bottom w:val="none" w:sz="0" w:space="0" w:color="auto"/>
        <w:right w:val="none" w:sz="0" w:space="0" w:color="auto"/>
      </w:divBdr>
    </w:div>
    <w:div w:id="2059813601">
      <w:bodyDiv w:val="1"/>
      <w:marLeft w:val="0"/>
      <w:marRight w:val="0"/>
      <w:marTop w:val="0"/>
      <w:marBottom w:val="0"/>
      <w:divBdr>
        <w:top w:val="none" w:sz="0" w:space="0" w:color="auto"/>
        <w:left w:val="none" w:sz="0" w:space="0" w:color="auto"/>
        <w:bottom w:val="none" w:sz="0" w:space="0" w:color="auto"/>
        <w:right w:val="none" w:sz="0" w:space="0" w:color="auto"/>
      </w:divBdr>
    </w:div>
    <w:div w:id="2059816183">
      <w:bodyDiv w:val="1"/>
      <w:marLeft w:val="0"/>
      <w:marRight w:val="0"/>
      <w:marTop w:val="0"/>
      <w:marBottom w:val="0"/>
      <w:divBdr>
        <w:top w:val="none" w:sz="0" w:space="0" w:color="auto"/>
        <w:left w:val="none" w:sz="0" w:space="0" w:color="auto"/>
        <w:bottom w:val="none" w:sz="0" w:space="0" w:color="auto"/>
        <w:right w:val="none" w:sz="0" w:space="0" w:color="auto"/>
      </w:divBdr>
    </w:div>
    <w:div w:id="2059891507">
      <w:bodyDiv w:val="1"/>
      <w:marLeft w:val="0"/>
      <w:marRight w:val="0"/>
      <w:marTop w:val="0"/>
      <w:marBottom w:val="0"/>
      <w:divBdr>
        <w:top w:val="none" w:sz="0" w:space="0" w:color="auto"/>
        <w:left w:val="none" w:sz="0" w:space="0" w:color="auto"/>
        <w:bottom w:val="none" w:sz="0" w:space="0" w:color="auto"/>
        <w:right w:val="none" w:sz="0" w:space="0" w:color="auto"/>
      </w:divBdr>
    </w:div>
    <w:div w:id="2059931438">
      <w:bodyDiv w:val="1"/>
      <w:marLeft w:val="0"/>
      <w:marRight w:val="0"/>
      <w:marTop w:val="0"/>
      <w:marBottom w:val="0"/>
      <w:divBdr>
        <w:top w:val="none" w:sz="0" w:space="0" w:color="auto"/>
        <w:left w:val="none" w:sz="0" w:space="0" w:color="auto"/>
        <w:bottom w:val="none" w:sz="0" w:space="0" w:color="auto"/>
        <w:right w:val="none" w:sz="0" w:space="0" w:color="auto"/>
      </w:divBdr>
    </w:div>
    <w:div w:id="2060084052">
      <w:bodyDiv w:val="1"/>
      <w:marLeft w:val="0"/>
      <w:marRight w:val="0"/>
      <w:marTop w:val="0"/>
      <w:marBottom w:val="0"/>
      <w:divBdr>
        <w:top w:val="none" w:sz="0" w:space="0" w:color="auto"/>
        <w:left w:val="none" w:sz="0" w:space="0" w:color="auto"/>
        <w:bottom w:val="none" w:sz="0" w:space="0" w:color="auto"/>
        <w:right w:val="none" w:sz="0" w:space="0" w:color="auto"/>
      </w:divBdr>
    </w:div>
    <w:div w:id="2060087457">
      <w:bodyDiv w:val="1"/>
      <w:marLeft w:val="0"/>
      <w:marRight w:val="0"/>
      <w:marTop w:val="0"/>
      <w:marBottom w:val="0"/>
      <w:divBdr>
        <w:top w:val="none" w:sz="0" w:space="0" w:color="auto"/>
        <w:left w:val="none" w:sz="0" w:space="0" w:color="auto"/>
        <w:bottom w:val="none" w:sz="0" w:space="0" w:color="auto"/>
        <w:right w:val="none" w:sz="0" w:space="0" w:color="auto"/>
      </w:divBdr>
    </w:div>
    <w:div w:id="2060133145">
      <w:bodyDiv w:val="1"/>
      <w:marLeft w:val="0"/>
      <w:marRight w:val="0"/>
      <w:marTop w:val="0"/>
      <w:marBottom w:val="0"/>
      <w:divBdr>
        <w:top w:val="none" w:sz="0" w:space="0" w:color="auto"/>
        <w:left w:val="none" w:sz="0" w:space="0" w:color="auto"/>
        <w:bottom w:val="none" w:sz="0" w:space="0" w:color="auto"/>
        <w:right w:val="none" w:sz="0" w:space="0" w:color="auto"/>
      </w:divBdr>
    </w:div>
    <w:div w:id="2060274347">
      <w:bodyDiv w:val="1"/>
      <w:marLeft w:val="0"/>
      <w:marRight w:val="0"/>
      <w:marTop w:val="0"/>
      <w:marBottom w:val="0"/>
      <w:divBdr>
        <w:top w:val="none" w:sz="0" w:space="0" w:color="auto"/>
        <w:left w:val="none" w:sz="0" w:space="0" w:color="auto"/>
        <w:bottom w:val="none" w:sz="0" w:space="0" w:color="auto"/>
        <w:right w:val="none" w:sz="0" w:space="0" w:color="auto"/>
      </w:divBdr>
    </w:div>
    <w:div w:id="2060277844">
      <w:bodyDiv w:val="1"/>
      <w:marLeft w:val="0"/>
      <w:marRight w:val="0"/>
      <w:marTop w:val="0"/>
      <w:marBottom w:val="0"/>
      <w:divBdr>
        <w:top w:val="none" w:sz="0" w:space="0" w:color="auto"/>
        <w:left w:val="none" w:sz="0" w:space="0" w:color="auto"/>
        <w:bottom w:val="none" w:sz="0" w:space="0" w:color="auto"/>
        <w:right w:val="none" w:sz="0" w:space="0" w:color="auto"/>
      </w:divBdr>
    </w:div>
    <w:div w:id="2060280822">
      <w:bodyDiv w:val="1"/>
      <w:marLeft w:val="0"/>
      <w:marRight w:val="0"/>
      <w:marTop w:val="0"/>
      <w:marBottom w:val="0"/>
      <w:divBdr>
        <w:top w:val="none" w:sz="0" w:space="0" w:color="auto"/>
        <w:left w:val="none" w:sz="0" w:space="0" w:color="auto"/>
        <w:bottom w:val="none" w:sz="0" w:space="0" w:color="auto"/>
        <w:right w:val="none" w:sz="0" w:space="0" w:color="auto"/>
      </w:divBdr>
    </w:div>
    <w:div w:id="2060321055">
      <w:bodyDiv w:val="1"/>
      <w:marLeft w:val="0"/>
      <w:marRight w:val="0"/>
      <w:marTop w:val="0"/>
      <w:marBottom w:val="0"/>
      <w:divBdr>
        <w:top w:val="none" w:sz="0" w:space="0" w:color="auto"/>
        <w:left w:val="none" w:sz="0" w:space="0" w:color="auto"/>
        <w:bottom w:val="none" w:sz="0" w:space="0" w:color="auto"/>
        <w:right w:val="none" w:sz="0" w:space="0" w:color="auto"/>
      </w:divBdr>
    </w:div>
    <w:div w:id="2060326514">
      <w:bodyDiv w:val="1"/>
      <w:marLeft w:val="0"/>
      <w:marRight w:val="0"/>
      <w:marTop w:val="0"/>
      <w:marBottom w:val="0"/>
      <w:divBdr>
        <w:top w:val="none" w:sz="0" w:space="0" w:color="auto"/>
        <w:left w:val="none" w:sz="0" w:space="0" w:color="auto"/>
        <w:bottom w:val="none" w:sz="0" w:space="0" w:color="auto"/>
        <w:right w:val="none" w:sz="0" w:space="0" w:color="auto"/>
      </w:divBdr>
    </w:div>
    <w:div w:id="2060394360">
      <w:bodyDiv w:val="1"/>
      <w:marLeft w:val="0"/>
      <w:marRight w:val="0"/>
      <w:marTop w:val="0"/>
      <w:marBottom w:val="0"/>
      <w:divBdr>
        <w:top w:val="none" w:sz="0" w:space="0" w:color="auto"/>
        <w:left w:val="none" w:sz="0" w:space="0" w:color="auto"/>
        <w:bottom w:val="none" w:sz="0" w:space="0" w:color="auto"/>
        <w:right w:val="none" w:sz="0" w:space="0" w:color="auto"/>
      </w:divBdr>
    </w:div>
    <w:div w:id="2060401810">
      <w:bodyDiv w:val="1"/>
      <w:marLeft w:val="0"/>
      <w:marRight w:val="0"/>
      <w:marTop w:val="0"/>
      <w:marBottom w:val="0"/>
      <w:divBdr>
        <w:top w:val="none" w:sz="0" w:space="0" w:color="auto"/>
        <w:left w:val="none" w:sz="0" w:space="0" w:color="auto"/>
        <w:bottom w:val="none" w:sz="0" w:space="0" w:color="auto"/>
        <w:right w:val="none" w:sz="0" w:space="0" w:color="auto"/>
      </w:divBdr>
    </w:div>
    <w:div w:id="2060589277">
      <w:bodyDiv w:val="1"/>
      <w:marLeft w:val="0"/>
      <w:marRight w:val="0"/>
      <w:marTop w:val="0"/>
      <w:marBottom w:val="0"/>
      <w:divBdr>
        <w:top w:val="none" w:sz="0" w:space="0" w:color="auto"/>
        <w:left w:val="none" w:sz="0" w:space="0" w:color="auto"/>
        <w:bottom w:val="none" w:sz="0" w:space="0" w:color="auto"/>
        <w:right w:val="none" w:sz="0" w:space="0" w:color="auto"/>
      </w:divBdr>
    </w:div>
    <w:div w:id="2060662086">
      <w:bodyDiv w:val="1"/>
      <w:marLeft w:val="0"/>
      <w:marRight w:val="0"/>
      <w:marTop w:val="0"/>
      <w:marBottom w:val="0"/>
      <w:divBdr>
        <w:top w:val="none" w:sz="0" w:space="0" w:color="auto"/>
        <w:left w:val="none" w:sz="0" w:space="0" w:color="auto"/>
        <w:bottom w:val="none" w:sz="0" w:space="0" w:color="auto"/>
        <w:right w:val="none" w:sz="0" w:space="0" w:color="auto"/>
      </w:divBdr>
    </w:div>
    <w:div w:id="2060784863">
      <w:bodyDiv w:val="1"/>
      <w:marLeft w:val="0"/>
      <w:marRight w:val="0"/>
      <w:marTop w:val="0"/>
      <w:marBottom w:val="0"/>
      <w:divBdr>
        <w:top w:val="none" w:sz="0" w:space="0" w:color="auto"/>
        <w:left w:val="none" w:sz="0" w:space="0" w:color="auto"/>
        <w:bottom w:val="none" w:sz="0" w:space="0" w:color="auto"/>
        <w:right w:val="none" w:sz="0" w:space="0" w:color="auto"/>
      </w:divBdr>
    </w:div>
    <w:div w:id="2060811848">
      <w:bodyDiv w:val="1"/>
      <w:marLeft w:val="0"/>
      <w:marRight w:val="0"/>
      <w:marTop w:val="0"/>
      <w:marBottom w:val="0"/>
      <w:divBdr>
        <w:top w:val="none" w:sz="0" w:space="0" w:color="auto"/>
        <w:left w:val="none" w:sz="0" w:space="0" w:color="auto"/>
        <w:bottom w:val="none" w:sz="0" w:space="0" w:color="auto"/>
        <w:right w:val="none" w:sz="0" w:space="0" w:color="auto"/>
      </w:divBdr>
    </w:div>
    <w:div w:id="2060860206">
      <w:bodyDiv w:val="1"/>
      <w:marLeft w:val="0"/>
      <w:marRight w:val="0"/>
      <w:marTop w:val="0"/>
      <w:marBottom w:val="0"/>
      <w:divBdr>
        <w:top w:val="none" w:sz="0" w:space="0" w:color="auto"/>
        <w:left w:val="none" w:sz="0" w:space="0" w:color="auto"/>
        <w:bottom w:val="none" w:sz="0" w:space="0" w:color="auto"/>
        <w:right w:val="none" w:sz="0" w:space="0" w:color="auto"/>
      </w:divBdr>
    </w:div>
    <w:div w:id="2060862535">
      <w:bodyDiv w:val="1"/>
      <w:marLeft w:val="0"/>
      <w:marRight w:val="0"/>
      <w:marTop w:val="0"/>
      <w:marBottom w:val="0"/>
      <w:divBdr>
        <w:top w:val="none" w:sz="0" w:space="0" w:color="auto"/>
        <w:left w:val="none" w:sz="0" w:space="0" w:color="auto"/>
        <w:bottom w:val="none" w:sz="0" w:space="0" w:color="auto"/>
        <w:right w:val="none" w:sz="0" w:space="0" w:color="auto"/>
      </w:divBdr>
    </w:div>
    <w:div w:id="2060939021">
      <w:bodyDiv w:val="1"/>
      <w:marLeft w:val="0"/>
      <w:marRight w:val="0"/>
      <w:marTop w:val="0"/>
      <w:marBottom w:val="0"/>
      <w:divBdr>
        <w:top w:val="none" w:sz="0" w:space="0" w:color="auto"/>
        <w:left w:val="none" w:sz="0" w:space="0" w:color="auto"/>
        <w:bottom w:val="none" w:sz="0" w:space="0" w:color="auto"/>
        <w:right w:val="none" w:sz="0" w:space="0" w:color="auto"/>
      </w:divBdr>
    </w:div>
    <w:div w:id="2060979305">
      <w:bodyDiv w:val="1"/>
      <w:marLeft w:val="0"/>
      <w:marRight w:val="0"/>
      <w:marTop w:val="0"/>
      <w:marBottom w:val="0"/>
      <w:divBdr>
        <w:top w:val="none" w:sz="0" w:space="0" w:color="auto"/>
        <w:left w:val="none" w:sz="0" w:space="0" w:color="auto"/>
        <w:bottom w:val="none" w:sz="0" w:space="0" w:color="auto"/>
        <w:right w:val="none" w:sz="0" w:space="0" w:color="auto"/>
      </w:divBdr>
    </w:div>
    <w:div w:id="2060980216">
      <w:bodyDiv w:val="1"/>
      <w:marLeft w:val="0"/>
      <w:marRight w:val="0"/>
      <w:marTop w:val="0"/>
      <w:marBottom w:val="0"/>
      <w:divBdr>
        <w:top w:val="none" w:sz="0" w:space="0" w:color="auto"/>
        <w:left w:val="none" w:sz="0" w:space="0" w:color="auto"/>
        <w:bottom w:val="none" w:sz="0" w:space="0" w:color="auto"/>
        <w:right w:val="none" w:sz="0" w:space="0" w:color="auto"/>
      </w:divBdr>
    </w:div>
    <w:div w:id="2061123757">
      <w:bodyDiv w:val="1"/>
      <w:marLeft w:val="0"/>
      <w:marRight w:val="0"/>
      <w:marTop w:val="0"/>
      <w:marBottom w:val="0"/>
      <w:divBdr>
        <w:top w:val="none" w:sz="0" w:space="0" w:color="auto"/>
        <w:left w:val="none" w:sz="0" w:space="0" w:color="auto"/>
        <w:bottom w:val="none" w:sz="0" w:space="0" w:color="auto"/>
        <w:right w:val="none" w:sz="0" w:space="0" w:color="auto"/>
      </w:divBdr>
    </w:div>
    <w:div w:id="2061202519">
      <w:bodyDiv w:val="1"/>
      <w:marLeft w:val="0"/>
      <w:marRight w:val="0"/>
      <w:marTop w:val="0"/>
      <w:marBottom w:val="0"/>
      <w:divBdr>
        <w:top w:val="none" w:sz="0" w:space="0" w:color="auto"/>
        <w:left w:val="none" w:sz="0" w:space="0" w:color="auto"/>
        <w:bottom w:val="none" w:sz="0" w:space="0" w:color="auto"/>
        <w:right w:val="none" w:sz="0" w:space="0" w:color="auto"/>
      </w:divBdr>
    </w:div>
    <w:div w:id="2061394491">
      <w:bodyDiv w:val="1"/>
      <w:marLeft w:val="0"/>
      <w:marRight w:val="0"/>
      <w:marTop w:val="0"/>
      <w:marBottom w:val="0"/>
      <w:divBdr>
        <w:top w:val="none" w:sz="0" w:space="0" w:color="auto"/>
        <w:left w:val="none" w:sz="0" w:space="0" w:color="auto"/>
        <w:bottom w:val="none" w:sz="0" w:space="0" w:color="auto"/>
        <w:right w:val="none" w:sz="0" w:space="0" w:color="auto"/>
      </w:divBdr>
    </w:div>
    <w:div w:id="2061395707">
      <w:bodyDiv w:val="1"/>
      <w:marLeft w:val="0"/>
      <w:marRight w:val="0"/>
      <w:marTop w:val="0"/>
      <w:marBottom w:val="0"/>
      <w:divBdr>
        <w:top w:val="none" w:sz="0" w:space="0" w:color="auto"/>
        <w:left w:val="none" w:sz="0" w:space="0" w:color="auto"/>
        <w:bottom w:val="none" w:sz="0" w:space="0" w:color="auto"/>
        <w:right w:val="none" w:sz="0" w:space="0" w:color="auto"/>
      </w:divBdr>
    </w:div>
    <w:div w:id="2061439915">
      <w:bodyDiv w:val="1"/>
      <w:marLeft w:val="0"/>
      <w:marRight w:val="0"/>
      <w:marTop w:val="0"/>
      <w:marBottom w:val="0"/>
      <w:divBdr>
        <w:top w:val="none" w:sz="0" w:space="0" w:color="auto"/>
        <w:left w:val="none" w:sz="0" w:space="0" w:color="auto"/>
        <w:bottom w:val="none" w:sz="0" w:space="0" w:color="auto"/>
        <w:right w:val="none" w:sz="0" w:space="0" w:color="auto"/>
      </w:divBdr>
    </w:div>
    <w:div w:id="2061704498">
      <w:bodyDiv w:val="1"/>
      <w:marLeft w:val="0"/>
      <w:marRight w:val="0"/>
      <w:marTop w:val="0"/>
      <w:marBottom w:val="0"/>
      <w:divBdr>
        <w:top w:val="none" w:sz="0" w:space="0" w:color="auto"/>
        <w:left w:val="none" w:sz="0" w:space="0" w:color="auto"/>
        <w:bottom w:val="none" w:sz="0" w:space="0" w:color="auto"/>
        <w:right w:val="none" w:sz="0" w:space="0" w:color="auto"/>
      </w:divBdr>
    </w:div>
    <w:div w:id="2061705596">
      <w:bodyDiv w:val="1"/>
      <w:marLeft w:val="0"/>
      <w:marRight w:val="0"/>
      <w:marTop w:val="0"/>
      <w:marBottom w:val="0"/>
      <w:divBdr>
        <w:top w:val="none" w:sz="0" w:space="0" w:color="auto"/>
        <w:left w:val="none" w:sz="0" w:space="0" w:color="auto"/>
        <w:bottom w:val="none" w:sz="0" w:space="0" w:color="auto"/>
        <w:right w:val="none" w:sz="0" w:space="0" w:color="auto"/>
      </w:divBdr>
    </w:div>
    <w:div w:id="2061707370">
      <w:bodyDiv w:val="1"/>
      <w:marLeft w:val="0"/>
      <w:marRight w:val="0"/>
      <w:marTop w:val="0"/>
      <w:marBottom w:val="0"/>
      <w:divBdr>
        <w:top w:val="none" w:sz="0" w:space="0" w:color="auto"/>
        <w:left w:val="none" w:sz="0" w:space="0" w:color="auto"/>
        <w:bottom w:val="none" w:sz="0" w:space="0" w:color="auto"/>
        <w:right w:val="none" w:sz="0" w:space="0" w:color="auto"/>
      </w:divBdr>
    </w:div>
    <w:div w:id="2061783518">
      <w:bodyDiv w:val="1"/>
      <w:marLeft w:val="0"/>
      <w:marRight w:val="0"/>
      <w:marTop w:val="0"/>
      <w:marBottom w:val="0"/>
      <w:divBdr>
        <w:top w:val="none" w:sz="0" w:space="0" w:color="auto"/>
        <w:left w:val="none" w:sz="0" w:space="0" w:color="auto"/>
        <w:bottom w:val="none" w:sz="0" w:space="0" w:color="auto"/>
        <w:right w:val="none" w:sz="0" w:space="0" w:color="auto"/>
      </w:divBdr>
    </w:div>
    <w:div w:id="2061829128">
      <w:bodyDiv w:val="1"/>
      <w:marLeft w:val="0"/>
      <w:marRight w:val="0"/>
      <w:marTop w:val="0"/>
      <w:marBottom w:val="0"/>
      <w:divBdr>
        <w:top w:val="none" w:sz="0" w:space="0" w:color="auto"/>
        <w:left w:val="none" w:sz="0" w:space="0" w:color="auto"/>
        <w:bottom w:val="none" w:sz="0" w:space="0" w:color="auto"/>
        <w:right w:val="none" w:sz="0" w:space="0" w:color="auto"/>
      </w:divBdr>
    </w:div>
    <w:div w:id="2061859193">
      <w:bodyDiv w:val="1"/>
      <w:marLeft w:val="0"/>
      <w:marRight w:val="0"/>
      <w:marTop w:val="0"/>
      <w:marBottom w:val="0"/>
      <w:divBdr>
        <w:top w:val="none" w:sz="0" w:space="0" w:color="auto"/>
        <w:left w:val="none" w:sz="0" w:space="0" w:color="auto"/>
        <w:bottom w:val="none" w:sz="0" w:space="0" w:color="auto"/>
        <w:right w:val="none" w:sz="0" w:space="0" w:color="auto"/>
      </w:divBdr>
    </w:div>
    <w:div w:id="2061971841">
      <w:bodyDiv w:val="1"/>
      <w:marLeft w:val="0"/>
      <w:marRight w:val="0"/>
      <w:marTop w:val="0"/>
      <w:marBottom w:val="0"/>
      <w:divBdr>
        <w:top w:val="none" w:sz="0" w:space="0" w:color="auto"/>
        <w:left w:val="none" w:sz="0" w:space="0" w:color="auto"/>
        <w:bottom w:val="none" w:sz="0" w:space="0" w:color="auto"/>
        <w:right w:val="none" w:sz="0" w:space="0" w:color="auto"/>
      </w:divBdr>
    </w:div>
    <w:div w:id="2061974813">
      <w:bodyDiv w:val="1"/>
      <w:marLeft w:val="0"/>
      <w:marRight w:val="0"/>
      <w:marTop w:val="0"/>
      <w:marBottom w:val="0"/>
      <w:divBdr>
        <w:top w:val="none" w:sz="0" w:space="0" w:color="auto"/>
        <w:left w:val="none" w:sz="0" w:space="0" w:color="auto"/>
        <w:bottom w:val="none" w:sz="0" w:space="0" w:color="auto"/>
        <w:right w:val="none" w:sz="0" w:space="0" w:color="auto"/>
      </w:divBdr>
    </w:div>
    <w:div w:id="2061979645">
      <w:bodyDiv w:val="1"/>
      <w:marLeft w:val="0"/>
      <w:marRight w:val="0"/>
      <w:marTop w:val="0"/>
      <w:marBottom w:val="0"/>
      <w:divBdr>
        <w:top w:val="none" w:sz="0" w:space="0" w:color="auto"/>
        <w:left w:val="none" w:sz="0" w:space="0" w:color="auto"/>
        <w:bottom w:val="none" w:sz="0" w:space="0" w:color="auto"/>
        <w:right w:val="none" w:sz="0" w:space="0" w:color="auto"/>
      </w:divBdr>
    </w:div>
    <w:div w:id="2062054882">
      <w:bodyDiv w:val="1"/>
      <w:marLeft w:val="0"/>
      <w:marRight w:val="0"/>
      <w:marTop w:val="0"/>
      <w:marBottom w:val="0"/>
      <w:divBdr>
        <w:top w:val="none" w:sz="0" w:space="0" w:color="auto"/>
        <w:left w:val="none" w:sz="0" w:space="0" w:color="auto"/>
        <w:bottom w:val="none" w:sz="0" w:space="0" w:color="auto"/>
        <w:right w:val="none" w:sz="0" w:space="0" w:color="auto"/>
      </w:divBdr>
    </w:div>
    <w:div w:id="2062094547">
      <w:bodyDiv w:val="1"/>
      <w:marLeft w:val="0"/>
      <w:marRight w:val="0"/>
      <w:marTop w:val="0"/>
      <w:marBottom w:val="0"/>
      <w:divBdr>
        <w:top w:val="none" w:sz="0" w:space="0" w:color="auto"/>
        <w:left w:val="none" w:sz="0" w:space="0" w:color="auto"/>
        <w:bottom w:val="none" w:sz="0" w:space="0" w:color="auto"/>
        <w:right w:val="none" w:sz="0" w:space="0" w:color="auto"/>
      </w:divBdr>
    </w:div>
    <w:div w:id="2062247114">
      <w:bodyDiv w:val="1"/>
      <w:marLeft w:val="0"/>
      <w:marRight w:val="0"/>
      <w:marTop w:val="0"/>
      <w:marBottom w:val="0"/>
      <w:divBdr>
        <w:top w:val="none" w:sz="0" w:space="0" w:color="auto"/>
        <w:left w:val="none" w:sz="0" w:space="0" w:color="auto"/>
        <w:bottom w:val="none" w:sz="0" w:space="0" w:color="auto"/>
        <w:right w:val="none" w:sz="0" w:space="0" w:color="auto"/>
      </w:divBdr>
    </w:div>
    <w:div w:id="2062316081">
      <w:bodyDiv w:val="1"/>
      <w:marLeft w:val="0"/>
      <w:marRight w:val="0"/>
      <w:marTop w:val="0"/>
      <w:marBottom w:val="0"/>
      <w:divBdr>
        <w:top w:val="none" w:sz="0" w:space="0" w:color="auto"/>
        <w:left w:val="none" w:sz="0" w:space="0" w:color="auto"/>
        <w:bottom w:val="none" w:sz="0" w:space="0" w:color="auto"/>
        <w:right w:val="none" w:sz="0" w:space="0" w:color="auto"/>
      </w:divBdr>
    </w:div>
    <w:div w:id="2062318194">
      <w:bodyDiv w:val="1"/>
      <w:marLeft w:val="0"/>
      <w:marRight w:val="0"/>
      <w:marTop w:val="0"/>
      <w:marBottom w:val="0"/>
      <w:divBdr>
        <w:top w:val="none" w:sz="0" w:space="0" w:color="auto"/>
        <w:left w:val="none" w:sz="0" w:space="0" w:color="auto"/>
        <w:bottom w:val="none" w:sz="0" w:space="0" w:color="auto"/>
        <w:right w:val="none" w:sz="0" w:space="0" w:color="auto"/>
      </w:divBdr>
    </w:div>
    <w:div w:id="2062367185">
      <w:bodyDiv w:val="1"/>
      <w:marLeft w:val="0"/>
      <w:marRight w:val="0"/>
      <w:marTop w:val="0"/>
      <w:marBottom w:val="0"/>
      <w:divBdr>
        <w:top w:val="none" w:sz="0" w:space="0" w:color="auto"/>
        <w:left w:val="none" w:sz="0" w:space="0" w:color="auto"/>
        <w:bottom w:val="none" w:sz="0" w:space="0" w:color="auto"/>
        <w:right w:val="none" w:sz="0" w:space="0" w:color="auto"/>
      </w:divBdr>
    </w:div>
    <w:div w:id="2062442158">
      <w:bodyDiv w:val="1"/>
      <w:marLeft w:val="0"/>
      <w:marRight w:val="0"/>
      <w:marTop w:val="0"/>
      <w:marBottom w:val="0"/>
      <w:divBdr>
        <w:top w:val="none" w:sz="0" w:space="0" w:color="auto"/>
        <w:left w:val="none" w:sz="0" w:space="0" w:color="auto"/>
        <w:bottom w:val="none" w:sz="0" w:space="0" w:color="auto"/>
        <w:right w:val="none" w:sz="0" w:space="0" w:color="auto"/>
      </w:divBdr>
    </w:div>
    <w:div w:id="2062511534">
      <w:bodyDiv w:val="1"/>
      <w:marLeft w:val="0"/>
      <w:marRight w:val="0"/>
      <w:marTop w:val="0"/>
      <w:marBottom w:val="0"/>
      <w:divBdr>
        <w:top w:val="none" w:sz="0" w:space="0" w:color="auto"/>
        <w:left w:val="none" w:sz="0" w:space="0" w:color="auto"/>
        <w:bottom w:val="none" w:sz="0" w:space="0" w:color="auto"/>
        <w:right w:val="none" w:sz="0" w:space="0" w:color="auto"/>
      </w:divBdr>
    </w:div>
    <w:div w:id="2062707929">
      <w:bodyDiv w:val="1"/>
      <w:marLeft w:val="0"/>
      <w:marRight w:val="0"/>
      <w:marTop w:val="0"/>
      <w:marBottom w:val="0"/>
      <w:divBdr>
        <w:top w:val="none" w:sz="0" w:space="0" w:color="auto"/>
        <w:left w:val="none" w:sz="0" w:space="0" w:color="auto"/>
        <w:bottom w:val="none" w:sz="0" w:space="0" w:color="auto"/>
        <w:right w:val="none" w:sz="0" w:space="0" w:color="auto"/>
      </w:divBdr>
    </w:div>
    <w:div w:id="2062749789">
      <w:bodyDiv w:val="1"/>
      <w:marLeft w:val="0"/>
      <w:marRight w:val="0"/>
      <w:marTop w:val="0"/>
      <w:marBottom w:val="0"/>
      <w:divBdr>
        <w:top w:val="none" w:sz="0" w:space="0" w:color="auto"/>
        <w:left w:val="none" w:sz="0" w:space="0" w:color="auto"/>
        <w:bottom w:val="none" w:sz="0" w:space="0" w:color="auto"/>
        <w:right w:val="none" w:sz="0" w:space="0" w:color="auto"/>
      </w:divBdr>
    </w:div>
    <w:div w:id="2063022867">
      <w:bodyDiv w:val="1"/>
      <w:marLeft w:val="0"/>
      <w:marRight w:val="0"/>
      <w:marTop w:val="0"/>
      <w:marBottom w:val="0"/>
      <w:divBdr>
        <w:top w:val="none" w:sz="0" w:space="0" w:color="auto"/>
        <w:left w:val="none" w:sz="0" w:space="0" w:color="auto"/>
        <w:bottom w:val="none" w:sz="0" w:space="0" w:color="auto"/>
        <w:right w:val="none" w:sz="0" w:space="0" w:color="auto"/>
      </w:divBdr>
    </w:div>
    <w:div w:id="2063094934">
      <w:bodyDiv w:val="1"/>
      <w:marLeft w:val="0"/>
      <w:marRight w:val="0"/>
      <w:marTop w:val="0"/>
      <w:marBottom w:val="0"/>
      <w:divBdr>
        <w:top w:val="none" w:sz="0" w:space="0" w:color="auto"/>
        <w:left w:val="none" w:sz="0" w:space="0" w:color="auto"/>
        <w:bottom w:val="none" w:sz="0" w:space="0" w:color="auto"/>
        <w:right w:val="none" w:sz="0" w:space="0" w:color="auto"/>
      </w:divBdr>
    </w:div>
    <w:div w:id="2063209327">
      <w:bodyDiv w:val="1"/>
      <w:marLeft w:val="0"/>
      <w:marRight w:val="0"/>
      <w:marTop w:val="0"/>
      <w:marBottom w:val="0"/>
      <w:divBdr>
        <w:top w:val="none" w:sz="0" w:space="0" w:color="auto"/>
        <w:left w:val="none" w:sz="0" w:space="0" w:color="auto"/>
        <w:bottom w:val="none" w:sz="0" w:space="0" w:color="auto"/>
        <w:right w:val="none" w:sz="0" w:space="0" w:color="auto"/>
      </w:divBdr>
    </w:div>
    <w:div w:id="2063286602">
      <w:bodyDiv w:val="1"/>
      <w:marLeft w:val="0"/>
      <w:marRight w:val="0"/>
      <w:marTop w:val="0"/>
      <w:marBottom w:val="0"/>
      <w:divBdr>
        <w:top w:val="none" w:sz="0" w:space="0" w:color="auto"/>
        <w:left w:val="none" w:sz="0" w:space="0" w:color="auto"/>
        <w:bottom w:val="none" w:sz="0" w:space="0" w:color="auto"/>
        <w:right w:val="none" w:sz="0" w:space="0" w:color="auto"/>
      </w:divBdr>
    </w:div>
    <w:div w:id="2063404482">
      <w:bodyDiv w:val="1"/>
      <w:marLeft w:val="0"/>
      <w:marRight w:val="0"/>
      <w:marTop w:val="0"/>
      <w:marBottom w:val="0"/>
      <w:divBdr>
        <w:top w:val="none" w:sz="0" w:space="0" w:color="auto"/>
        <w:left w:val="none" w:sz="0" w:space="0" w:color="auto"/>
        <w:bottom w:val="none" w:sz="0" w:space="0" w:color="auto"/>
        <w:right w:val="none" w:sz="0" w:space="0" w:color="auto"/>
      </w:divBdr>
    </w:div>
    <w:div w:id="2063483367">
      <w:bodyDiv w:val="1"/>
      <w:marLeft w:val="0"/>
      <w:marRight w:val="0"/>
      <w:marTop w:val="0"/>
      <w:marBottom w:val="0"/>
      <w:divBdr>
        <w:top w:val="none" w:sz="0" w:space="0" w:color="auto"/>
        <w:left w:val="none" w:sz="0" w:space="0" w:color="auto"/>
        <w:bottom w:val="none" w:sz="0" w:space="0" w:color="auto"/>
        <w:right w:val="none" w:sz="0" w:space="0" w:color="auto"/>
      </w:divBdr>
    </w:div>
    <w:div w:id="2063870957">
      <w:bodyDiv w:val="1"/>
      <w:marLeft w:val="0"/>
      <w:marRight w:val="0"/>
      <w:marTop w:val="0"/>
      <w:marBottom w:val="0"/>
      <w:divBdr>
        <w:top w:val="none" w:sz="0" w:space="0" w:color="auto"/>
        <w:left w:val="none" w:sz="0" w:space="0" w:color="auto"/>
        <w:bottom w:val="none" w:sz="0" w:space="0" w:color="auto"/>
        <w:right w:val="none" w:sz="0" w:space="0" w:color="auto"/>
      </w:divBdr>
    </w:div>
    <w:div w:id="2063937586">
      <w:bodyDiv w:val="1"/>
      <w:marLeft w:val="0"/>
      <w:marRight w:val="0"/>
      <w:marTop w:val="0"/>
      <w:marBottom w:val="0"/>
      <w:divBdr>
        <w:top w:val="none" w:sz="0" w:space="0" w:color="auto"/>
        <w:left w:val="none" w:sz="0" w:space="0" w:color="auto"/>
        <w:bottom w:val="none" w:sz="0" w:space="0" w:color="auto"/>
        <w:right w:val="none" w:sz="0" w:space="0" w:color="auto"/>
      </w:divBdr>
    </w:div>
    <w:div w:id="2063946931">
      <w:bodyDiv w:val="1"/>
      <w:marLeft w:val="0"/>
      <w:marRight w:val="0"/>
      <w:marTop w:val="0"/>
      <w:marBottom w:val="0"/>
      <w:divBdr>
        <w:top w:val="none" w:sz="0" w:space="0" w:color="auto"/>
        <w:left w:val="none" w:sz="0" w:space="0" w:color="auto"/>
        <w:bottom w:val="none" w:sz="0" w:space="0" w:color="auto"/>
        <w:right w:val="none" w:sz="0" w:space="0" w:color="auto"/>
      </w:divBdr>
    </w:div>
    <w:div w:id="2064016879">
      <w:bodyDiv w:val="1"/>
      <w:marLeft w:val="0"/>
      <w:marRight w:val="0"/>
      <w:marTop w:val="0"/>
      <w:marBottom w:val="0"/>
      <w:divBdr>
        <w:top w:val="none" w:sz="0" w:space="0" w:color="auto"/>
        <w:left w:val="none" w:sz="0" w:space="0" w:color="auto"/>
        <w:bottom w:val="none" w:sz="0" w:space="0" w:color="auto"/>
        <w:right w:val="none" w:sz="0" w:space="0" w:color="auto"/>
      </w:divBdr>
    </w:div>
    <w:div w:id="2064137103">
      <w:bodyDiv w:val="1"/>
      <w:marLeft w:val="0"/>
      <w:marRight w:val="0"/>
      <w:marTop w:val="0"/>
      <w:marBottom w:val="0"/>
      <w:divBdr>
        <w:top w:val="none" w:sz="0" w:space="0" w:color="auto"/>
        <w:left w:val="none" w:sz="0" w:space="0" w:color="auto"/>
        <w:bottom w:val="none" w:sz="0" w:space="0" w:color="auto"/>
        <w:right w:val="none" w:sz="0" w:space="0" w:color="auto"/>
      </w:divBdr>
    </w:div>
    <w:div w:id="2064254379">
      <w:bodyDiv w:val="1"/>
      <w:marLeft w:val="0"/>
      <w:marRight w:val="0"/>
      <w:marTop w:val="0"/>
      <w:marBottom w:val="0"/>
      <w:divBdr>
        <w:top w:val="none" w:sz="0" w:space="0" w:color="auto"/>
        <w:left w:val="none" w:sz="0" w:space="0" w:color="auto"/>
        <w:bottom w:val="none" w:sz="0" w:space="0" w:color="auto"/>
        <w:right w:val="none" w:sz="0" w:space="0" w:color="auto"/>
      </w:divBdr>
    </w:div>
    <w:div w:id="2064326731">
      <w:bodyDiv w:val="1"/>
      <w:marLeft w:val="0"/>
      <w:marRight w:val="0"/>
      <w:marTop w:val="0"/>
      <w:marBottom w:val="0"/>
      <w:divBdr>
        <w:top w:val="none" w:sz="0" w:space="0" w:color="auto"/>
        <w:left w:val="none" w:sz="0" w:space="0" w:color="auto"/>
        <w:bottom w:val="none" w:sz="0" w:space="0" w:color="auto"/>
        <w:right w:val="none" w:sz="0" w:space="0" w:color="auto"/>
      </w:divBdr>
    </w:div>
    <w:div w:id="2064333390">
      <w:bodyDiv w:val="1"/>
      <w:marLeft w:val="0"/>
      <w:marRight w:val="0"/>
      <w:marTop w:val="0"/>
      <w:marBottom w:val="0"/>
      <w:divBdr>
        <w:top w:val="none" w:sz="0" w:space="0" w:color="auto"/>
        <w:left w:val="none" w:sz="0" w:space="0" w:color="auto"/>
        <w:bottom w:val="none" w:sz="0" w:space="0" w:color="auto"/>
        <w:right w:val="none" w:sz="0" w:space="0" w:color="auto"/>
      </w:divBdr>
    </w:div>
    <w:div w:id="2064407101">
      <w:bodyDiv w:val="1"/>
      <w:marLeft w:val="0"/>
      <w:marRight w:val="0"/>
      <w:marTop w:val="0"/>
      <w:marBottom w:val="0"/>
      <w:divBdr>
        <w:top w:val="none" w:sz="0" w:space="0" w:color="auto"/>
        <w:left w:val="none" w:sz="0" w:space="0" w:color="auto"/>
        <w:bottom w:val="none" w:sz="0" w:space="0" w:color="auto"/>
        <w:right w:val="none" w:sz="0" w:space="0" w:color="auto"/>
      </w:divBdr>
    </w:div>
    <w:div w:id="2064450513">
      <w:bodyDiv w:val="1"/>
      <w:marLeft w:val="0"/>
      <w:marRight w:val="0"/>
      <w:marTop w:val="0"/>
      <w:marBottom w:val="0"/>
      <w:divBdr>
        <w:top w:val="none" w:sz="0" w:space="0" w:color="auto"/>
        <w:left w:val="none" w:sz="0" w:space="0" w:color="auto"/>
        <w:bottom w:val="none" w:sz="0" w:space="0" w:color="auto"/>
        <w:right w:val="none" w:sz="0" w:space="0" w:color="auto"/>
      </w:divBdr>
    </w:div>
    <w:div w:id="2064592615">
      <w:bodyDiv w:val="1"/>
      <w:marLeft w:val="0"/>
      <w:marRight w:val="0"/>
      <w:marTop w:val="0"/>
      <w:marBottom w:val="0"/>
      <w:divBdr>
        <w:top w:val="none" w:sz="0" w:space="0" w:color="auto"/>
        <w:left w:val="none" w:sz="0" w:space="0" w:color="auto"/>
        <w:bottom w:val="none" w:sz="0" w:space="0" w:color="auto"/>
        <w:right w:val="none" w:sz="0" w:space="0" w:color="auto"/>
      </w:divBdr>
    </w:div>
    <w:div w:id="2064594200">
      <w:bodyDiv w:val="1"/>
      <w:marLeft w:val="0"/>
      <w:marRight w:val="0"/>
      <w:marTop w:val="0"/>
      <w:marBottom w:val="0"/>
      <w:divBdr>
        <w:top w:val="none" w:sz="0" w:space="0" w:color="auto"/>
        <w:left w:val="none" w:sz="0" w:space="0" w:color="auto"/>
        <w:bottom w:val="none" w:sz="0" w:space="0" w:color="auto"/>
        <w:right w:val="none" w:sz="0" w:space="0" w:color="auto"/>
      </w:divBdr>
    </w:div>
    <w:div w:id="2064598139">
      <w:bodyDiv w:val="1"/>
      <w:marLeft w:val="0"/>
      <w:marRight w:val="0"/>
      <w:marTop w:val="0"/>
      <w:marBottom w:val="0"/>
      <w:divBdr>
        <w:top w:val="none" w:sz="0" w:space="0" w:color="auto"/>
        <w:left w:val="none" w:sz="0" w:space="0" w:color="auto"/>
        <w:bottom w:val="none" w:sz="0" w:space="0" w:color="auto"/>
        <w:right w:val="none" w:sz="0" w:space="0" w:color="auto"/>
      </w:divBdr>
    </w:div>
    <w:div w:id="2064718942">
      <w:bodyDiv w:val="1"/>
      <w:marLeft w:val="0"/>
      <w:marRight w:val="0"/>
      <w:marTop w:val="0"/>
      <w:marBottom w:val="0"/>
      <w:divBdr>
        <w:top w:val="none" w:sz="0" w:space="0" w:color="auto"/>
        <w:left w:val="none" w:sz="0" w:space="0" w:color="auto"/>
        <w:bottom w:val="none" w:sz="0" w:space="0" w:color="auto"/>
        <w:right w:val="none" w:sz="0" w:space="0" w:color="auto"/>
      </w:divBdr>
    </w:div>
    <w:div w:id="2064789920">
      <w:bodyDiv w:val="1"/>
      <w:marLeft w:val="0"/>
      <w:marRight w:val="0"/>
      <w:marTop w:val="0"/>
      <w:marBottom w:val="0"/>
      <w:divBdr>
        <w:top w:val="none" w:sz="0" w:space="0" w:color="auto"/>
        <w:left w:val="none" w:sz="0" w:space="0" w:color="auto"/>
        <w:bottom w:val="none" w:sz="0" w:space="0" w:color="auto"/>
        <w:right w:val="none" w:sz="0" w:space="0" w:color="auto"/>
      </w:divBdr>
    </w:div>
    <w:div w:id="2064791261">
      <w:bodyDiv w:val="1"/>
      <w:marLeft w:val="0"/>
      <w:marRight w:val="0"/>
      <w:marTop w:val="0"/>
      <w:marBottom w:val="0"/>
      <w:divBdr>
        <w:top w:val="none" w:sz="0" w:space="0" w:color="auto"/>
        <w:left w:val="none" w:sz="0" w:space="0" w:color="auto"/>
        <w:bottom w:val="none" w:sz="0" w:space="0" w:color="auto"/>
        <w:right w:val="none" w:sz="0" w:space="0" w:color="auto"/>
      </w:divBdr>
    </w:div>
    <w:div w:id="2064909482">
      <w:bodyDiv w:val="1"/>
      <w:marLeft w:val="0"/>
      <w:marRight w:val="0"/>
      <w:marTop w:val="0"/>
      <w:marBottom w:val="0"/>
      <w:divBdr>
        <w:top w:val="none" w:sz="0" w:space="0" w:color="auto"/>
        <w:left w:val="none" w:sz="0" w:space="0" w:color="auto"/>
        <w:bottom w:val="none" w:sz="0" w:space="0" w:color="auto"/>
        <w:right w:val="none" w:sz="0" w:space="0" w:color="auto"/>
      </w:divBdr>
    </w:div>
    <w:div w:id="2064980537">
      <w:bodyDiv w:val="1"/>
      <w:marLeft w:val="0"/>
      <w:marRight w:val="0"/>
      <w:marTop w:val="0"/>
      <w:marBottom w:val="0"/>
      <w:divBdr>
        <w:top w:val="none" w:sz="0" w:space="0" w:color="auto"/>
        <w:left w:val="none" w:sz="0" w:space="0" w:color="auto"/>
        <w:bottom w:val="none" w:sz="0" w:space="0" w:color="auto"/>
        <w:right w:val="none" w:sz="0" w:space="0" w:color="auto"/>
      </w:divBdr>
    </w:div>
    <w:div w:id="2065249125">
      <w:bodyDiv w:val="1"/>
      <w:marLeft w:val="0"/>
      <w:marRight w:val="0"/>
      <w:marTop w:val="0"/>
      <w:marBottom w:val="0"/>
      <w:divBdr>
        <w:top w:val="none" w:sz="0" w:space="0" w:color="auto"/>
        <w:left w:val="none" w:sz="0" w:space="0" w:color="auto"/>
        <w:bottom w:val="none" w:sz="0" w:space="0" w:color="auto"/>
        <w:right w:val="none" w:sz="0" w:space="0" w:color="auto"/>
      </w:divBdr>
    </w:div>
    <w:div w:id="2065252218">
      <w:bodyDiv w:val="1"/>
      <w:marLeft w:val="0"/>
      <w:marRight w:val="0"/>
      <w:marTop w:val="0"/>
      <w:marBottom w:val="0"/>
      <w:divBdr>
        <w:top w:val="none" w:sz="0" w:space="0" w:color="auto"/>
        <w:left w:val="none" w:sz="0" w:space="0" w:color="auto"/>
        <w:bottom w:val="none" w:sz="0" w:space="0" w:color="auto"/>
        <w:right w:val="none" w:sz="0" w:space="0" w:color="auto"/>
      </w:divBdr>
    </w:div>
    <w:div w:id="2065255939">
      <w:bodyDiv w:val="1"/>
      <w:marLeft w:val="0"/>
      <w:marRight w:val="0"/>
      <w:marTop w:val="0"/>
      <w:marBottom w:val="0"/>
      <w:divBdr>
        <w:top w:val="none" w:sz="0" w:space="0" w:color="auto"/>
        <w:left w:val="none" w:sz="0" w:space="0" w:color="auto"/>
        <w:bottom w:val="none" w:sz="0" w:space="0" w:color="auto"/>
        <w:right w:val="none" w:sz="0" w:space="0" w:color="auto"/>
      </w:divBdr>
    </w:div>
    <w:div w:id="2065332335">
      <w:bodyDiv w:val="1"/>
      <w:marLeft w:val="0"/>
      <w:marRight w:val="0"/>
      <w:marTop w:val="0"/>
      <w:marBottom w:val="0"/>
      <w:divBdr>
        <w:top w:val="none" w:sz="0" w:space="0" w:color="auto"/>
        <w:left w:val="none" w:sz="0" w:space="0" w:color="auto"/>
        <w:bottom w:val="none" w:sz="0" w:space="0" w:color="auto"/>
        <w:right w:val="none" w:sz="0" w:space="0" w:color="auto"/>
      </w:divBdr>
    </w:div>
    <w:div w:id="2065369786">
      <w:bodyDiv w:val="1"/>
      <w:marLeft w:val="0"/>
      <w:marRight w:val="0"/>
      <w:marTop w:val="0"/>
      <w:marBottom w:val="0"/>
      <w:divBdr>
        <w:top w:val="none" w:sz="0" w:space="0" w:color="auto"/>
        <w:left w:val="none" w:sz="0" w:space="0" w:color="auto"/>
        <w:bottom w:val="none" w:sz="0" w:space="0" w:color="auto"/>
        <w:right w:val="none" w:sz="0" w:space="0" w:color="auto"/>
      </w:divBdr>
    </w:div>
    <w:div w:id="2065447740">
      <w:bodyDiv w:val="1"/>
      <w:marLeft w:val="0"/>
      <w:marRight w:val="0"/>
      <w:marTop w:val="0"/>
      <w:marBottom w:val="0"/>
      <w:divBdr>
        <w:top w:val="none" w:sz="0" w:space="0" w:color="auto"/>
        <w:left w:val="none" w:sz="0" w:space="0" w:color="auto"/>
        <w:bottom w:val="none" w:sz="0" w:space="0" w:color="auto"/>
        <w:right w:val="none" w:sz="0" w:space="0" w:color="auto"/>
      </w:divBdr>
    </w:div>
    <w:div w:id="2065448617">
      <w:bodyDiv w:val="1"/>
      <w:marLeft w:val="0"/>
      <w:marRight w:val="0"/>
      <w:marTop w:val="0"/>
      <w:marBottom w:val="0"/>
      <w:divBdr>
        <w:top w:val="none" w:sz="0" w:space="0" w:color="auto"/>
        <w:left w:val="none" w:sz="0" w:space="0" w:color="auto"/>
        <w:bottom w:val="none" w:sz="0" w:space="0" w:color="auto"/>
        <w:right w:val="none" w:sz="0" w:space="0" w:color="auto"/>
      </w:divBdr>
    </w:div>
    <w:div w:id="2065523457">
      <w:bodyDiv w:val="1"/>
      <w:marLeft w:val="0"/>
      <w:marRight w:val="0"/>
      <w:marTop w:val="0"/>
      <w:marBottom w:val="0"/>
      <w:divBdr>
        <w:top w:val="none" w:sz="0" w:space="0" w:color="auto"/>
        <w:left w:val="none" w:sz="0" w:space="0" w:color="auto"/>
        <w:bottom w:val="none" w:sz="0" w:space="0" w:color="auto"/>
        <w:right w:val="none" w:sz="0" w:space="0" w:color="auto"/>
      </w:divBdr>
    </w:div>
    <w:div w:id="2065592927">
      <w:bodyDiv w:val="1"/>
      <w:marLeft w:val="0"/>
      <w:marRight w:val="0"/>
      <w:marTop w:val="0"/>
      <w:marBottom w:val="0"/>
      <w:divBdr>
        <w:top w:val="none" w:sz="0" w:space="0" w:color="auto"/>
        <w:left w:val="none" w:sz="0" w:space="0" w:color="auto"/>
        <w:bottom w:val="none" w:sz="0" w:space="0" w:color="auto"/>
        <w:right w:val="none" w:sz="0" w:space="0" w:color="auto"/>
      </w:divBdr>
    </w:div>
    <w:div w:id="2065595732">
      <w:bodyDiv w:val="1"/>
      <w:marLeft w:val="0"/>
      <w:marRight w:val="0"/>
      <w:marTop w:val="0"/>
      <w:marBottom w:val="0"/>
      <w:divBdr>
        <w:top w:val="none" w:sz="0" w:space="0" w:color="auto"/>
        <w:left w:val="none" w:sz="0" w:space="0" w:color="auto"/>
        <w:bottom w:val="none" w:sz="0" w:space="0" w:color="auto"/>
        <w:right w:val="none" w:sz="0" w:space="0" w:color="auto"/>
      </w:divBdr>
    </w:div>
    <w:div w:id="2065639609">
      <w:bodyDiv w:val="1"/>
      <w:marLeft w:val="0"/>
      <w:marRight w:val="0"/>
      <w:marTop w:val="0"/>
      <w:marBottom w:val="0"/>
      <w:divBdr>
        <w:top w:val="none" w:sz="0" w:space="0" w:color="auto"/>
        <w:left w:val="none" w:sz="0" w:space="0" w:color="auto"/>
        <w:bottom w:val="none" w:sz="0" w:space="0" w:color="auto"/>
        <w:right w:val="none" w:sz="0" w:space="0" w:color="auto"/>
      </w:divBdr>
    </w:div>
    <w:div w:id="2065711354">
      <w:bodyDiv w:val="1"/>
      <w:marLeft w:val="0"/>
      <w:marRight w:val="0"/>
      <w:marTop w:val="0"/>
      <w:marBottom w:val="0"/>
      <w:divBdr>
        <w:top w:val="none" w:sz="0" w:space="0" w:color="auto"/>
        <w:left w:val="none" w:sz="0" w:space="0" w:color="auto"/>
        <w:bottom w:val="none" w:sz="0" w:space="0" w:color="auto"/>
        <w:right w:val="none" w:sz="0" w:space="0" w:color="auto"/>
      </w:divBdr>
    </w:div>
    <w:div w:id="2065718057">
      <w:bodyDiv w:val="1"/>
      <w:marLeft w:val="0"/>
      <w:marRight w:val="0"/>
      <w:marTop w:val="0"/>
      <w:marBottom w:val="0"/>
      <w:divBdr>
        <w:top w:val="none" w:sz="0" w:space="0" w:color="auto"/>
        <w:left w:val="none" w:sz="0" w:space="0" w:color="auto"/>
        <w:bottom w:val="none" w:sz="0" w:space="0" w:color="auto"/>
        <w:right w:val="none" w:sz="0" w:space="0" w:color="auto"/>
      </w:divBdr>
    </w:div>
    <w:div w:id="2065791944">
      <w:bodyDiv w:val="1"/>
      <w:marLeft w:val="0"/>
      <w:marRight w:val="0"/>
      <w:marTop w:val="0"/>
      <w:marBottom w:val="0"/>
      <w:divBdr>
        <w:top w:val="none" w:sz="0" w:space="0" w:color="auto"/>
        <w:left w:val="none" w:sz="0" w:space="0" w:color="auto"/>
        <w:bottom w:val="none" w:sz="0" w:space="0" w:color="auto"/>
        <w:right w:val="none" w:sz="0" w:space="0" w:color="auto"/>
      </w:divBdr>
    </w:div>
    <w:div w:id="2065912475">
      <w:bodyDiv w:val="1"/>
      <w:marLeft w:val="0"/>
      <w:marRight w:val="0"/>
      <w:marTop w:val="0"/>
      <w:marBottom w:val="0"/>
      <w:divBdr>
        <w:top w:val="none" w:sz="0" w:space="0" w:color="auto"/>
        <w:left w:val="none" w:sz="0" w:space="0" w:color="auto"/>
        <w:bottom w:val="none" w:sz="0" w:space="0" w:color="auto"/>
        <w:right w:val="none" w:sz="0" w:space="0" w:color="auto"/>
      </w:divBdr>
    </w:div>
    <w:div w:id="2065986539">
      <w:bodyDiv w:val="1"/>
      <w:marLeft w:val="0"/>
      <w:marRight w:val="0"/>
      <w:marTop w:val="0"/>
      <w:marBottom w:val="0"/>
      <w:divBdr>
        <w:top w:val="none" w:sz="0" w:space="0" w:color="auto"/>
        <w:left w:val="none" w:sz="0" w:space="0" w:color="auto"/>
        <w:bottom w:val="none" w:sz="0" w:space="0" w:color="auto"/>
        <w:right w:val="none" w:sz="0" w:space="0" w:color="auto"/>
      </w:divBdr>
    </w:div>
    <w:div w:id="2066027535">
      <w:bodyDiv w:val="1"/>
      <w:marLeft w:val="0"/>
      <w:marRight w:val="0"/>
      <w:marTop w:val="0"/>
      <w:marBottom w:val="0"/>
      <w:divBdr>
        <w:top w:val="none" w:sz="0" w:space="0" w:color="auto"/>
        <w:left w:val="none" w:sz="0" w:space="0" w:color="auto"/>
        <w:bottom w:val="none" w:sz="0" w:space="0" w:color="auto"/>
        <w:right w:val="none" w:sz="0" w:space="0" w:color="auto"/>
      </w:divBdr>
    </w:div>
    <w:div w:id="2066029840">
      <w:bodyDiv w:val="1"/>
      <w:marLeft w:val="0"/>
      <w:marRight w:val="0"/>
      <w:marTop w:val="0"/>
      <w:marBottom w:val="0"/>
      <w:divBdr>
        <w:top w:val="none" w:sz="0" w:space="0" w:color="auto"/>
        <w:left w:val="none" w:sz="0" w:space="0" w:color="auto"/>
        <w:bottom w:val="none" w:sz="0" w:space="0" w:color="auto"/>
        <w:right w:val="none" w:sz="0" w:space="0" w:color="auto"/>
      </w:divBdr>
    </w:div>
    <w:div w:id="2066102982">
      <w:bodyDiv w:val="1"/>
      <w:marLeft w:val="0"/>
      <w:marRight w:val="0"/>
      <w:marTop w:val="0"/>
      <w:marBottom w:val="0"/>
      <w:divBdr>
        <w:top w:val="none" w:sz="0" w:space="0" w:color="auto"/>
        <w:left w:val="none" w:sz="0" w:space="0" w:color="auto"/>
        <w:bottom w:val="none" w:sz="0" w:space="0" w:color="auto"/>
        <w:right w:val="none" w:sz="0" w:space="0" w:color="auto"/>
      </w:divBdr>
    </w:div>
    <w:div w:id="2066104571">
      <w:bodyDiv w:val="1"/>
      <w:marLeft w:val="0"/>
      <w:marRight w:val="0"/>
      <w:marTop w:val="0"/>
      <w:marBottom w:val="0"/>
      <w:divBdr>
        <w:top w:val="none" w:sz="0" w:space="0" w:color="auto"/>
        <w:left w:val="none" w:sz="0" w:space="0" w:color="auto"/>
        <w:bottom w:val="none" w:sz="0" w:space="0" w:color="auto"/>
        <w:right w:val="none" w:sz="0" w:space="0" w:color="auto"/>
      </w:divBdr>
    </w:div>
    <w:div w:id="2066172358">
      <w:bodyDiv w:val="1"/>
      <w:marLeft w:val="0"/>
      <w:marRight w:val="0"/>
      <w:marTop w:val="0"/>
      <w:marBottom w:val="0"/>
      <w:divBdr>
        <w:top w:val="none" w:sz="0" w:space="0" w:color="auto"/>
        <w:left w:val="none" w:sz="0" w:space="0" w:color="auto"/>
        <w:bottom w:val="none" w:sz="0" w:space="0" w:color="auto"/>
        <w:right w:val="none" w:sz="0" w:space="0" w:color="auto"/>
      </w:divBdr>
    </w:div>
    <w:div w:id="2066222757">
      <w:bodyDiv w:val="1"/>
      <w:marLeft w:val="0"/>
      <w:marRight w:val="0"/>
      <w:marTop w:val="0"/>
      <w:marBottom w:val="0"/>
      <w:divBdr>
        <w:top w:val="none" w:sz="0" w:space="0" w:color="auto"/>
        <w:left w:val="none" w:sz="0" w:space="0" w:color="auto"/>
        <w:bottom w:val="none" w:sz="0" w:space="0" w:color="auto"/>
        <w:right w:val="none" w:sz="0" w:space="0" w:color="auto"/>
      </w:divBdr>
    </w:div>
    <w:div w:id="2066293505">
      <w:bodyDiv w:val="1"/>
      <w:marLeft w:val="0"/>
      <w:marRight w:val="0"/>
      <w:marTop w:val="0"/>
      <w:marBottom w:val="0"/>
      <w:divBdr>
        <w:top w:val="none" w:sz="0" w:space="0" w:color="auto"/>
        <w:left w:val="none" w:sz="0" w:space="0" w:color="auto"/>
        <w:bottom w:val="none" w:sz="0" w:space="0" w:color="auto"/>
        <w:right w:val="none" w:sz="0" w:space="0" w:color="auto"/>
      </w:divBdr>
    </w:div>
    <w:div w:id="2066370199">
      <w:bodyDiv w:val="1"/>
      <w:marLeft w:val="0"/>
      <w:marRight w:val="0"/>
      <w:marTop w:val="0"/>
      <w:marBottom w:val="0"/>
      <w:divBdr>
        <w:top w:val="none" w:sz="0" w:space="0" w:color="auto"/>
        <w:left w:val="none" w:sz="0" w:space="0" w:color="auto"/>
        <w:bottom w:val="none" w:sz="0" w:space="0" w:color="auto"/>
        <w:right w:val="none" w:sz="0" w:space="0" w:color="auto"/>
      </w:divBdr>
    </w:div>
    <w:div w:id="2066446333">
      <w:bodyDiv w:val="1"/>
      <w:marLeft w:val="0"/>
      <w:marRight w:val="0"/>
      <w:marTop w:val="0"/>
      <w:marBottom w:val="0"/>
      <w:divBdr>
        <w:top w:val="none" w:sz="0" w:space="0" w:color="auto"/>
        <w:left w:val="none" w:sz="0" w:space="0" w:color="auto"/>
        <w:bottom w:val="none" w:sz="0" w:space="0" w:color="auto"/>
        <w:right w:val="none" w:sz="0" w:space="0" w:color="auto"/>
      </w:divBdr>
    </w:div>
    <w:div w:id="2066489493">
      <w:bodyDiv w:val="1"/>
      <w:marLeft w:val="0"/>
      <w:marRight w:val="0"/>
      <w:marTop w:val="0"/>
      <w:marBottom w:val="0"/>
      <w:divBdr>
        <w:top w:val="none" w:sz="0" w:space="0" w:color="auto"/>
        <w:left w:val="none" w:sz="0" w:space="0" w:color="auto"/>
        <w:bottom w:val="none" w:sz="0" w:space="0" w:color="auto"/>
        <w:right w:val="none" w:sz="0" w:space="0" w:color="auto"/>
      </w:divBdr>
    </w:div>
    <w:div w:id="2066490151">
      <w:bodyDiv w:val="1"/>
      <w:marLeft w:val="0"/>
      <w:marRight w:val="0"/>
      <w:marTop w:val="0"/>
      <w:marBottom w:val="0"/>
      <w:divBdr>
        <w:top w:val="none" w:sz="0" w:space="0" w:color="auto"/>
        <w:left w:val="none" w:sz="0" w:space="0" w:color="auto"/>
        <w:bottom w:val="none" w:sz="0" w:space="0" w:color="auto"/>
        <w:right w:val="none" w:sz="0" w:space="0" w:color="auto"/>
      </w:divBdr>
    </w:div>
    <w:div w:id="2066558827">
      <w:bodyDiv w:val="1"/>
      <w:marLeft w:val="0"/>
      <w:marRight w:val="0"/>
      <w:marTop w:val="0"/>
      <w:marBottom w:val="0"/>
      <w:divBdr>
        <w:top w:val="none" w:sz="0" w:space="0" w:color="auto"/>
        <w:left w:val="none" w:sz="0" w:space="0" w:color="auto"/>
        <w:bottom w:val="none" w:sz="0" w:space="0" w:color="auto"/>
        <w:right w:val="none" w:sz="0" w:space="0" w:color="auto"/>
      </w:divBdr>
    </w:div>
    <w:div w:id="2066566489">
      <w:bodyDiv w:val="1"/>
      <w:marLeft w:val="0"/>
      <w:marRight w:val="0"/>
      <w:marTop w:val="0"/>
      <w:marBottom w:val="0"/>
      <w:divBdr>
        <w:top w:val="none" w:sz="0" w:space="0" w:color="auto"/>
        <w:left w:val="none" w:sz="0" w:space="0" w:color="auto"/>
        <w:bottom w:val="none" w:sz="0" w:space="0" w:color="auto"/>
        <w:right w:val="none" w:sz="0" w:space="0" w:color="auto"/>
      </w:divBdr>
    </w:div>
    <w:div w:id="2066567485">
      <w:bodyDiv w:val="1"/>
      <w:marLeft w:val="0"/>
      <w:marRight w:val="0"/>
      <w:marTop w:val="0"/>
      <w:marBottom w:val="0"/>
      <w:divBdr>
        <w:top w:val="none" w:sz="0" w:space="0" w:color="auto"/>
        <w:left w:val="none" w:sz="0" w:space="0" w:color="auto"/>
        <w:bottom w:val="none" w:sz="0" w:space="0" w:color="auto"/>
        <w:right w:val="none" w:sz="0" w:space="0" w:color="auto"/>
      </w:divBdr>
    </w:div>
    <w:div w:id="2066634364">
      <w:bodyDiv w:val="1"/>
      <w:marLeft w:val="0"/>
      <w:marRight w:val="0"/>
      <w:marTop w:val="0"/>
      <w:marBottom w:val="0"/>
      <w:divBdr>
        <w:top w:val="none" w:sz="0" w:space="0" w:color="auto"/>
        <w:left w:val="none" w:sz="0" w:space="0" w:color="auto"/>
        <w:bottom w:val="none" w:sz="0" w:space="0" w:color="auto"/>
        <w:right w:val="none" w:sz="0" w:space="0" w:color="auto"/>
      </w:divBdr>
    </w:div>
    <w:div w:id="2066639775">
      <w:bodyDiv w:val="1"/>
      <w:marLeft w:val="0"/>
      <w:marRight w:val="0"/>
      <w:marTop w:val="0"/>
      <w:marBottom w:val="0"/>
      <w:divBdr>
        <w:top w:val="none" w:sz="0" w:space="0" w:color="auto"/>
        <w:left w:val="none" w:sz="0" w:space="0" w:color="auto"/>
        <w:bottom w:val="none" w:sz="0" w:space="0" w:color="auto"/>
        <w:right w:val="none" w:sz="0" w:space="0" w:color="auto"/>
      </w:divBdr>
    </w:div>
    <w:div w:id="2066834570">
      <w:bodyDiv w:val="1"/>
      <w:marLeft w:val="0"/>
      <w:marRight w:val="0"/>
      <w:marTop w:val="0"/>
      <w:marBottom w:val="0"/>
      <w:divBdr>
        <w:top w:val="none" w:sz="0" w:space="0" w:color="auto"/>
        <w:left w:val="none" w:sz="0" w:space="0" w:color="auto"/>
        <w:bottom w:val="none" w:sz="0" w:space="0" w:color="auto"/>
        <w:right w:val="none" w:sz="0" w:space="0" w:color="auto"/>
      </w:divBdr>
    </w:div>
    <w:div w:id="2066875546">
      <w:bodyDiv w:val="1"/>
      <w:marLeft w:val="0"/>
      <w:marRight w:val="0"/>
      <w:marTop w:val="0"/>
      <w:marBottom w:val="0"/>
      <w:divBdr>
        <w:top w:val="none" w:sz="0" w:space="0" w:color="auto"/>
        <w:left w:val="none" w:sz="0" w:space="0" w:color="auto"/>
        <w:bottom w:val="none" w:sz="0" w:space="0" w:color="auto"/>
        <w:right w:val="none" w:sz="0" w:space="0" w:color="auto"/>
      </w:divBdr>
    </w:div>
    <w:div w:id="2066877075">
      <w:bodyDiv w:val="1"/>
      <w:marLeft w:val="0"/>
      <w:marRight w:val="0"/>
      <w:marTop w:val="0"/>
      <w:marBottom w:val="0"/>
      <w:divBdr>
        <w:top w:val="none" w:sz="0" w:space="0" w:color="auto"/>
        <w:left w:val="none" w:sz="0" w:space="0" w:color="auto"/>
        <w:bottom w:val="none" w:sz="0" w:space="0" w:color="auto"/>
        <w:right w:val="none" w:sz="0" w:space="0" w:color="auto"/>
      </w:divBdr>
    </w:div>
    <w:div w:id="2066877284">
      <w:bodyDiv w:val="1"/>
      <w:marLeft w:val="0"/>
      <w:marRight w:val="0"/>
      <w:marTop w:val="0"/>
      <w:marBottom w:val="0"/>
      <w:divBdr>
        <w:top w:val="none" w:sz="0" w:space="0" w:color="auto"/>
        <w:left w:val="none" w:sz="0" w:space="0" w:color="auto"/>
        <w:bottom w:val="none" w:sz="0" w:space="0" w:color="auto"/>
        <w:right w:val="none" w:sz="0" w:space="0" w:color="auto"/>
      </w:divBdr>
    </w:div>
    <w:div w:id="2067215294">
      <w:bodyDiv w:val="1"/>
      <w:marLeft w:val="0"/>
      <w:marRight w:val="0"/>
      <w:marTop w:val="0"/>
      <w:marBottom w:val="0"/>
      <w:divBdr>
        <w:top w:val="none" w:sz="0" w:space="0" w:color="auto"/>
        <w:left w:val="none" w:sz="0" w:space="0" w:color="auto"/>
        <w:bottom w:val="none" w:sz="0" w:space="0" w:color="auto"/>
        <w:right w:val="none" w:sz="0" w:space="0" w:color="auto"/>
      </w:divBdr>
    </w:div>
    <w:div w:id="2067292430">
      <w:bodyDiv w:val="1"/>
      <w:marLeft w:val="0"/>
      <w:marRight w:val="0"/>
      <w:marTop w:val="0"/>
      <w:marBottom w:val="0"/>
      <w:divBdr>
        <w:top w:val="none" w:sz="0" w:space="0" w:color="auto"/>
        <w:left w:val="none" w:sz="0" w:space="0" w:color="auto"/>
        <w:bottom w:val="none" w:sz="0" w:space="0" w:color="auto"/>
        <w:right w:val="none" w:sz="0" w:space="0" w:color="auto"/>
      </w:divBdr>
    </w:div>
    <w:div w:id="2067295647">
      <w:bodyDiv w:val="1"/>
      <w:marLeft w:val="0"/>
      <w:marRight w:val="0"/>
      <w:marTop w:val="0"/>
      <w:marBottom w:val="0"/>
      <w:divBdr>
        <w:top w:val="none" w:sz="0" w:space="0" w:color="auto"/>
        <w:left w:val="none" w:sz="0" w:space="0" w:color="auto"/>
        <w:bottom w:val="none" w:sz="0" w:space="0" w:color="auto"/>
        <w:right w:val="none" w:sz="0" w:space="0" w:color="auto"/>
      </w:divBdr>
    </w:div>
    <w:div w:id="2067296187">
      <w:bodyDiv w:val="1"/>
      <w:marLeft w:val="0"/>
      <w:marRight w:val="0"/>
      <w:marTop w:val="0"/>
      <w:marBottom w:val="0"/>
      <w:divBdr>
        <w:top w:val="none" w:sz="0" w:space="0" w:color="auto"/>
        <w:left w:val="none" w:sz="0" w:space="0" w:color="auto"/>
        <w:bottom w:val="none" w:sz="0" w:space="0" w:color="auto"/>
        <w:right w:val="none" w:sz="0" w:space="0" w:color="auto"/>
      </w:divBdr>
    </w:div>
    <w:div w:id="2067334168">
      <w:bodyDiv w:val="1"/>
      <w:marLeft w:val="0"/>
      <w:marRight w:val="0"/>
      <w:marTop w:val="0"/>
      <w:marBottom w:val="0"/>
      <w:divBdr>
        <w:top w:val="none" w:sz="0" w:space="0" w:color="auto"/>
        <w:left w:val="none" w:sz="0" w:space="0" w:color="auto"/>
        <w:bottom w:val="none" w:sz="0" w:space="0" w:color="auto"/>
        <w:right w:val="none" w:sz="0" w:space="0" w:color="auto"/>
      </w:divBdr>
    </w:div>
    <w:div w:id="2067335325">
      <w:bodyDiv w:val="1"/>
      <w:marLeft w:val="0"/>
      <w:marRight w:val="0"/>
      <w:marTop w:val="0"/>
      <w:marBottom w:val="0"/>
      <w:divBdr>
        <w:top w:val="none" w:sz="0" w:space="0" w:color="auto"/>
        <w:left w:val="none" w:sz="0" w:space="0" w:color="auto"/>
        <w:bottom w:val="none" w:sz="0" w:space="0" w:color="auto"/>
        <w:right w:val="none" w:sz="0" w:space="0" w:color="auto"/>
      </w:divBdr>
    </w:div>
    <w:div w:id="2067531227">
      <w:bodyDiv w:val="1"/>
      <w:marLeft w:val="0"/>
      <w:marRight w:val="0"/>
      <w:marTop w:val="0"/>
      <w:marBottom w:val="0"/>
      <w:divBdr>
        <w:top w:val="none" w:sz="0" w:space="0" w:color="auto"/>
        <w:left w:val="none" w:sz="0" w:space="0" w:color="auto"/>
        <w:bottom w:val="none" w:sz="0" w:space="0" w:color="auto"/>
        <w:right w:val="none" w:sz="0" w:space="0" w:color="auto"/>
      </w:divBdr>
    </w:div>
    <w:div w:id="2067559258">
      <w:bodyDiv w:val="1"/>
      <w:marLeft w:val="0"/>
      <w:marRight w:val="0"/>
      <w:marTop w:val="0"/>
      <w:marBottom w:val="0"/>
      <w:divBdr>
        <w:top w:val="none" w:sz="0" w:space="0" w:color="auto"/>
        <w:left w:val="none" w:sz="0" w:space="0" w:color="auto"/>
        <w:bottom w:val="none" w:sz="0" w:space="0" w:color="auto"/>
        <w:right w:val="none" w:sz="0" w:space="0" w:color="auto"/>
      </w:divBdr>
    </w:div>
    <w:div w:id="2067560321">
      <w:bodyDiv w:val="1"/>
      <w:marLeft w:val="0"/>
      <w:marRight w:val="0"/>
      <w:marTop w:val="0"/>
      <w:marBottom w:val="0"/>
      <w:divBdr>
        <w:top w:val="none" w:sz="0" w:space="0" w:color="auto"/>
        <w:left w:val="none" w:sz="0" w:space="0" w:color="auto"/>
        <w:bottom w:val="none" w:sz="0" w:space="0" w:color="auto"/>
        <w:right w:val="none" w:sz="0" w:space="0" w:color="auto"/>
      </w:divBdr>
    </w:div>
    <w:div w:id="2067944864">
      <w:bodyDiv w:val="1"/>
      <w:marLeft w:val="0"/>
      <w:marRight w:val="0"/>
      <w:marTop w:val="0"/>
      <w:marBottom w:val="0"/>
      <w:divBdr>
        <w:top w:val="none" w:sz="0" w:space="0" w:color="auto"/>
        <w:left w:val="none" w:sz="0" w:space="0" w:color="auto"/>
        <w:bottom w:val="none" w:sz="0" w:space="0" w:color="auto"/>
        <w:right w:val="none" w:sz="0" w:space="0" w:color="auto"/>
      </w:divBdr>
    </w:div>
    <w:div w:id="2067945264">
      <w:bodyDiv w:val="1"/>
      <w:marLeft w:val="0"/>
      <w:marRight w:val="0"/>
      <w:marTop w:val="0"/>
      <w:marBottom w:val="0"/>
      <w:divBdr>
        <w:top w:val="none" w:sz="0" w:space="0" w:color="auto"/>
        <w:left w:val="none" w:sz="0" w:space="0" w:color="auto"/>
        <w:bottom w:val="none" w:sz="0" w:space="0" w:color="auto"/>
        <w:right w:val="none" w:sz="0" w:space="0" w:color="auto"/>
      </w:divBdr>
    </w:div>
    <w:div w:id="2067949524">
      <w:bodyDiv w:val="1"/>
      <w:marLeft w:val="0"/>
      <w:marRight w:val="0"/>
      <w:marTop w:val="0"/>
      <w:marBottom w:val="0"/>
      <w:divBdr>
        <w:top w:val="none" w:sz="0" w:space="0" w:color="auto"/>
        <w:left w:val="none" w:sz="0" w:space="0" w:color="auto"/>
        <w:bottom w:val="none" w:sz="0" w:space="0" w:color="auto"/>
        <w:right w:val="none" w:sz="0" w:space="0" w:color="auto"/>
      </w:divBdr>
    </w:div>
    <w:div w:id="2067995443">
      <w:bodyDiv w:val="1"/>
      <w:marLeft w:val="0"/>
      <w:marRight w:val="0"/>
      <w:marTop w:val="0"/>
      <w:marBottom w:val="0"/>
      <w:divBdr>
        <w:top w:val="none" w:sz="0" w:space="0" w:color="auto"/>
        <w:left w:val="none" w:sz="0" w:space="0" w:color="auto"/>
        <w:bottom w:val="none" w:sz="0" w:space="0" w:color="auto"/>
        <w:right w:val="none" w:sz="0" w:space="0" w:color="auto"/>
      </w:divBdr>
    </w:div>
    <w:div w:id="2068142781">
      <w:bodyDiv w:val="1"/>
      <w:marLeft w:val="0"/>
      <w:marRight w:val="0"/>
      <w:marTop w:val="0"/>
      <w:marBottom w:val="0"/>
      <w:divBdr>
        <w:top w:val="none" w:sz="0" w:space="0" w:color="auto"/>
        <w:left w:val="none" w:sz="0" w:space="0" w:color="auto"/>
        <w:bottom w:val="none" w:sz="0" w:space="0" w:color="auto"/>
        <w:right w:val="none" w:sz="0" w:space="0" w:color="auto"/>
      </w:divBdr>
    </w:div>
    <w:div w:id="2068145035">
      <w:bodyDiv w:val="1"/>
      <w:marLeft w:val="0"/>
      <w:marRight w:val="0"/>
      <w:marTop w:val="0"/>
      <w:marBottom w:val="0"/>
      <w:divBdr>
        <w:top w:val="none" w:sz="0" w:space="0" w:color="auto"/>
        <w:left w:val="none" w:sz="0" w:space="0" w:color="auto"/>
        <w:bottom w:val="none" w:sz="0" w:space="0" w:color="auto"/>
        <w:right w:val="none" w:sz="0" w:space="0" w:color="auto"/>
      </w:divBdr>
    </w:div>
    <w:div w:id="2068146631">
      <w:bodyDiv w:val="1"/>
      <w:marLeft w:val="0"/>
      <w:marRight w:val="0"/>
      <w:marTop w:val="0"/>
      <w:marBottom w:val="0"/>
      <w:divBdr>
        <w:top w:val="none" w:sz="0" w:space="0" w:color="auto"/>
        <w:left w:val="none" w:sz="0" w:space="0" w:color="auto"/>
        <w:bottom w:val="none" w:sz="0" w:space="0" w:color="auto"/>
        <w:right w:val="none" w:sz="0" w:space="0" w:color="auto"/>
      </w:divBdr>
    </w:div>
    <w:div w:id="2068339653">
      <w:bodyDiv w:val="1"/>
      <w:marLeft w:val="0"/>
      <w:marRight w:val="0"/>
      <w:marTop w:val="0"/>
      <w:marBottom w:val="0"/>
      <w:divBdr>
        <w:top w:val="none" w:sz="0" w:space="0" w:color="auto"/>
        <w:left w:val="none" w:sz="0" w:space="0" w:color="auto"/>
        <w:bottom w:val="none" w:sz="0" w:space="0" w:color="auto"/>
        <w:right w:val="none" w:sz="0" w:space="0" w:color="auto"/>
      </w:divBdr>
    </w:div>
    <w:div w:id="2068410387">
      <w:bodyDiv w:val="1"/>
      <w:marLeft w:val="0"/>
      <w:marRight w:val="0"/>
      <w:marTop w:val="0"/>
      <w:marBottom w:val="0"/>
      <w:divBdr>
        <w:top w:val="none" w:sz="0" w:space="0" w:color="auto"/>
        <w:left w:val="none" w:sz="0" w:space="0" w:color="auto"/>
        <w:bottom w:val="none" w:sz="0" w:space="0" w:color="auto"/>
        <w:right w:val="none" w:sz="0" w:space="0" w:color="auto"/>
      </w:divBdr>
    </w:div>
    <w:div w:id="2068410466">
      <w:bodyDiv w:val="1"/>
      <w:marLeft w:val="0"/>
      <w:marRight w:val="0"/>
      <w:marTop w:val="0"/>
      <w:marBottom w:val="0"/>
      <w:divBdr>
        <w:top w:val="none" w:sz="0" w:space="0" w:color="auto"/>
        <w:left w:val="none" w:sz="0" w:space="0" w:color="auto"/>
        <w:bottom w:val="none" w:sz="0" w:space="0" w:color="auto"/>
        <w:right w:val="none" w:sz="0" w:space="0" w:color="auto"/>
      </w:divBdr>
    </w:div>
    <w:div w:id="2068452466">
      <w:bodyDiv w:val="1"/>
      <w:marLeft w:val="0"/>
      <w:marRight w:val="0"/>
      <w:marTop w:val="0"/>
      <w:marBottom w:val="0"/>
      <w:divBdr>
        <w:top w:val="none" w:sz="0" w:space="0" w:color="auto"/>
        <w:left w:val="none" w:sz="0" w:space="0" w:color="auto"/>
        <w:bottom w:val="none" w:sz="0" w:space="0" w:color="auto"/>
        <w:right w:val="none" w:sz="0" w:space="0" w:color="auto"/>
      </w:divBdr>
    </w:div>
    <w:div w:id="2068455693">
      <w:bodyDiv w:val="1"/>
      <w:marLeft w:val="0"/>
      <w:marRight w:val="0"/>
      <w:marTop w:val="0"/>
      <w:marBottom w:val="0"/>
      <w:divBdr>
        <w:top w:val="none" w:sz="0" w:space="0" w:color="auto"/>
        <w:left w:val="none" w:sz="0" w:space="0" w:color="auto"/>
        <w:bottom w:val="none" w:sz="0" w:space="0" w:color="auto"/>
        <w:right w:val="none" w:sz="0" w:space="0" w:color="auto"/>
      </w:divBdr>
    </w:div>
    <w:div w:id="2068525118">
      <w:bodyDiv w:val="1"/>
      <w:marLeft w:val="0"/>
      <w:marRight w:val="0"/>
      <w:marTop w:val="0"/>
      <w:marBottom w:val="0"/>
      <w:divBdr>
        <w:top w:val="none" w:sz="0" w:space="0" w:color="auto"/>
        <w:left w:val="none" w:sz="0" w:space="0" w:color="auto"/>
        <w:bottom w:val="none" w:sz="0" w:space="0" w:color="auto"/>
        <w:right w:val="none" w:sz="0" w:space="0" w:color="auto"/>
      </w:divBdr>
    </w:div>
    <w:div w:id="2068530783">
      <w:bodyDiv w:val="1"/>
      <w:marLeft w:val="0"/>
      <w:marRight w:val="0"/>
      <w:marTop w:val="0"/>
      <w:marBottom w:val="0"/>
      <w:divBdr>
        <w:top w:val="none" w:sz="0" w:space="0" w:color="auto"/>
        <w:left w:val="none" w:sz="0" w:space="0" w:color="auto"/>
        <w:bottom w:val="none" w:sz="0" w:space="0" w:color="auto"/>
        <w:right w:val="none" w:sz="0" w:space="0" w:color="auto"/>
      </w:divBdr>
    </w:div>
    <w:div w:id="2068602095">
      <w:bodyDiv w:val="1"/>
      <w:marLeft w:val="0"/>
      <w:marRight w:val="0"/>
      <w:marTop w:val="0"/>
      <w:marBottom w:val="0"/>
      <w:divBdr>
        <w:top w:val="none" w:sz="0" w:space="0" w:color="auto"/>
        <w:left w:val="none" w:sz="0" w:space="0" w:color="auto"/>
        <w:bottom w:val="none" w:sz="0" w:space="0" w:color="auto"/>
        <w:right w:val="none" w:sz="0" w:space="0" w:color="auto"/>
      </w:divBdr>
    </w:div>
    <w:div w:id="2068604068">
      <w:bodyDiv w:val="1"/>
      <w:marLeft w:val="0"/>
      <w:marRight w:val="0"/>
      <w:marTop w:val="0"/>
      <w:marBottom w:val="0"/>
      <w:divBdr>
        <w:top w:val="none" w:sz="0" w:space="0" w:color="auto"/>
        <w:left w:val="none" w:sz="0" w:space="0" w:color="auto"/>
        <w:bottom w:val="none" w:sz="0" w:space="0" w:color="auto"/>
        <w:right w:val="none" w:sz="0" w:space="0" w:color="auto"/>
      </w:divBdr>
    </w:div>
    <w:div w:id="2068991471">
      <w:bodyDiv w:val="1"/>
      <w:marLeft w:val="0"/>
      <w:marRight w:val="0"/>
      <w:marTop w:val="0"/>
      <w:marBottom w:val="0"/>
      <w:divBdr>
        <w:top w:val="none" w:sz="0" w:space="0" w:color="auto"/>
        <w:left w:val="none" w:sz="0" w:space="0" w:color="auto"/>
        <w:bottom w:val="none" w:sz="0" w:space="0" w:color="auto"/>
        <w:right w:val="none" w:sz="0" w:space="0" w:color="auto"/>
      </w:divBdr>
    </w:div>
    <w:div w:id="2069061843">
      <w:bodyDiv w:val="1"/>
      <w:marLeft w:val="0"/>
      <w:marRight w:val="0"/>
      <w:marTop w:val="0"/>
      <w:marBottom w:val="0"/>
      <w:divBdr>
        <w:top w:val="none" w:sz="0" w:space="0" w:color="auto"/>
        <w:left w:val="none" w:sz="0" w:space="0" w:color="auto"/>
        <w:bottom w:val="none" w:sz="0" w:space="0" w:color="auto"/>
        <w:right w:val="none" w:sz="0" w:space="0" w:color="auto"/>
      </w:divBdr>
    </w:div>
    <w:div w:id="2069069028">
      <w:bodyDiv w:val="1"/>
      <w:marLeft w:val="0"/>
      <w:marRight w:val="0"/>
      <w:marTop w:val="0"/>
      <w:marBottom w:val="0"/>
      <w:divBdr>
        <w:top w:val="none" w:sz="0" w:space="0" w:color="auto"/>
        <w:left w:val="none" w:sz="0" w:space="0" w:color="auto"/>
        <w:bottom w:val="none" w:sz="0" w:space="0" w:color="auto"/>
        <w:right w:val="none" w:sz="0" w:space="0" w:color="auto"/>
      </w:divBdr>
    </w:div>
    <w:div w:id="2069106292">
      <w:bodyDiv w:val="1"/>
      <w:marLeft w:val="0"/>
      <w:marRight w:val="0"/>
      <w:marTop w:val="0"/>
      <w:marBottom w:val="0"/>
      <w:divBdr>
        <w:top w:val="none" w:sz="0" w:space="0" w:color="auto"/>
        <w:left w:val="none" w:sz="0" w:space="0" w:color="auto"/>
        <w:bottom w:val="none" w:sz="0" w:space="0" w:color="auto"/>
        <w:right w:val="none" w:sz="0" w:space="0" w:color="auto"/>
      </w:divBdr>
    </w:div>
    <w:div w:id="2069303000">
      <w:bodyDiv w:val="1"/>
      <w:marLeft w:val="0"/>
      <w:marRight w:val="0"/>
      <w:marTop w:val="0"/>
      <w:marBottom w:val="0"/>
      <w:divBdr>
        <w:top w:val="none" w:sz="0" w:space="0" w:color="auto"/>
        <w:left w:val="none" w:sz="0" w:space="0" w:color="auto"/>
        <w:bottom w:val="none" w:sz="0" w:space="0" w:color="auto"/>
        <w:right w:val="none" w:sz="0" w:space="0" w:color="auto"/>
      </w:divBdr>
    </w:div>
    <w:div w:id="2069373086">
      <w:bodyDiv w:val="1"/>
      <w:marLeft w:val="0"/>
      <w:marRight w:val="0"/>
      <w:marTop w:val="0"/>
      <w:marBottom w:val="0"/>
      <w:divBdr>
        <w:top w:val="none" w:sz="0" w:space="0" w:color="auto"/>
        <w:left w:val="none" w:sz="0" w:space="0" w:color="auto"/>
        <w:bottom w:val="none" w:sz="0" w:space="0" w:color="auto"/>
        <w:right w:val="none" w:sz="0" w:space="0" w:color="auto"/>
      </w:divBdr>
    </w:div>
    <w:div w:id="2069374213">
      <w:bodyDiv w:val="1"/>
      <w:marLeft w:val="0"/>
      <w:marRight w:val="0"/>
      <w:marTop w:val="0"/>
      <w:marBottom w:val="0"/>
      <w:divBdr>
        <w:top w:val="none" w:sz="0" w:space="0" w:color="auto"/>
        <w:left w:val="none" w:sz="0" w:space="0" w:color="auto"/>
        <w:bottom w:val="none" w:sz="0" w:space="0" w:color="auto"/>
        <w:right w:val="none" w:sz="0" w:space="0" w:color="auto"/>
      </w:divBdr>
    </w:div>
    <w:div w:id="2069448736">
      <w:bodyDiv w:val="1"/>
      <w:marLeft w:val="0"/>
      <w:marRight w:val="0"/>
      <w:marTop w:val="0"/>
      <w:marBottom w:val="0"/>
      <w:divBdr>
        <w:top w:val="none" w:sz="0" w:space="0" w:color="auto"/>
        <w:left w:val="none" w:sz="0" w:space="0" w:color="auto"/>
        <w:bottom w:val="none" w:sz="0" w:space="0" w:color="auto"/>
        <w:right w:val="none" w:sz="0" w:space="0" w:color="auto"/>
      </w:divBdr>
    </w:div>
    <w:div w:id="2069573515">
      <w:bodyDiv w:val="1"/>
      <w:marLeft w:val="0"/>
      <w:marRight w:val="0"/>
      <w:marTop w:val="0"/>
      <w:marBottom w:val="0"/>
      <w:divBdr>
        <w:top w:val="none" w:sz="0" w:space="0" w:color="auto"/>
        <w:left w:val="none" w:sz="0" w:space="0" w:color="auto"/>
        <w:bottom w:val="none" w:sz="0" w:space="0" w:color="auto"/>
        <w:right w:val="none" w:sz="0" w:space="0" w:color="auto"/>
      </w:divBdr>
    </w:div>
    <w:div w:id="2069575278">
      <w:bodyDiv w:val="1"/>
      <w:marLeft w:val="0"/>
      <w:marRight w:val="0"/>
      <w:marTop w:val="0"/>
      <w:marBottom w:val="0"/>
      <w:divBdr>
        <w:top w:val="none" w:sz="0" w:space="0" w:color="auto"/>
        <w:left w:val="none" w:sz="0" w:space="0" w:color="auto"/>
        <w:bottom w:val="none" w:sz="0" w:space="0" w:color="auto"/>
        <w:right w:val="none" w:sz="0" w:space="0" w:color="auto"/>
      </w:divBdr>
    </w:div>
    <w:div w:id="2069720991">
      <w:bodyDiv w:val="1"/>
      <w:marLeft w:val="0"/>
      <w:marRight w:val="0"/>
      <w:marTop w:val="0"/>
      <w:marBottom w:val="0"/>
      <w:divBdr>
        <w:top w:val="none" w:sz="0" w:space="0" w:color="auto"/>
        <w:left w:val="none" w:sz="0" w:space="0" w:color="auto"/>
        <w:bottom w:val="none" w:sz="0" w:space="0" w:color="auto"/>
        <w:right w:val="none" w:sz="0" w:space="0" w:color="auto"/>
      </w:divBdr>
    </w:div>
    <w:div w:id="2069762682">
      <w:bodyDiv w:val="1"/>
      <w:marLeft w:val="0"/>
      <w:marRight w:val="0"/>
      <w:marTop w:val="0"/>
      <w:marBottom w:val="0"/>
      <w:divBdr>
        <w:top w:val="none" w:sz="0" w:space="0" w:color="auto"/>
        <w:left w:val="none" w:sz="0" w:space="0" w:color="auto"/>
        <w:bottom w:val="none" w:sz="0" w:space="0" w:color="auto"/>
        <w:right w:val="none" w:sz="0" w:space="0" w:color="auto"/>
      </w:divBdr>
    </w:div>
    <w:div w:id="2069765356">
      <w:bodyDiv w:val="1"/>
      <w:marLeft w:val="0"/>
      <w:marRight w:val="0"/>
      <w:marTop w:val="0"/>
      <w:marBottom w:val="0"/>
      <w:divBdr>
        <w:top w:val="none" w:sz="0" w:space="0" w:color="auto"/>
        <w:left w:val="none" w:sz="0" w:space="0" w:color="auto"/>
        <w:bottom w:val="none" w:sz="0" w:space="0" w:color="auto"/>
        <w:right w:val="none" w:sz="0" w:space="0" w:color="auto"/>
      </w:divBdr>
    </w:div>
    <w:div w:id="2069768766">
      <w:bodyDiv w:val="1"/>
      <w:marLeft w:val="0"/>
      <w:marRight w:val="0"/>
      <w:marTop w:val="0"/>
      <w:marBottom w:val="0"/>
      <w:divBdr>
        <w:top w:val="none" w:sz="0" w:space="0" w:color="auto"/>
        <w:left w:val="none" w:sz="0" w:space="0" w:color="auto"/>
        <w:bottom w:val="none" w:sz="0" w:space="0" w:color="auto"/>
        <w:right w:val="none" w:sz="0" w:space="0" w:color="auto"/>
      </w:divBdr>
    </w:div>
    <w:div w:id="2069912464">
      <w:bodyDiv w:val="1"/>
      <w:marLeft w:val="0"/>
      <w:marRight w:val="0"/>
      <w:marTop w:val="0"/>
      <w:marBottom w:val="0"/>
      <w:divBdr>
        <w:top w:val="none" w:sz="0" w:space="0" w:color="auto"/>
        <w:left w:val="none" w:sz="0" w:space="0" w:color="auto"/>
        <w:bottom w:val="none" w:sz="0" w:space="0" w:color="auto"/>
        <w:right w:val="none" w:sz="0" w:space="0" w:color="auto"/>
      </w:divBdr>
    </w:div>
    <w:div w:id="2069912739">
      <w:bodyDiv w:val="1"/>
      <w:marLeft w:val="0"/>
      <w:marRight w:val="0"/>
      <w:marTop w:val="0"/>
      <w:marBottom w:val="0"/>
      <w:divBdr>
        <w:top w:val="none" w:sz="0" w:space="0" w:color="auto"/>
        <w:left w:val="none" w:sz="0" w:space="0" w:color="auto"/>
        <w:bottom w:val="none" w:sz="0" w:space="0" w:color="auto"/>
        <w:right w:val="none" w:sz="0" w:space="0" w:color="auto"/>
      </w:divBdr>
    </w:div>
    <w:div w:id="2069959159">
      <w:bodyDiv w:val="1"/>
      <w:marLeft w:val="0"/>
      <w:marRight w:val="0"/>
      <w:marTop w:val="0"/>
      <w:marBottom w:val="0"/>
      <w:divBdr>
        <w:top w:val="none" w:sz="0" w:space="0" w:color="auto"/>
        <w:left w:val="none" w:sz="0" w:space="0" w:color="auto"/>
        <w:bottom w:val="none" w:sz="0" w:space="0" w:color="auto"/>
        <w:right w:val="none" w:sz="0" w:space="0" w:color="auto"/>
      </w:divBdr>
    </w:div>
    <w:div w:id="2070028525">
      <w:bodyDiv w:val="1"/>
      <w:marLeft w:val="0"/>
      <w:marRight w:val="0"/>
      <w:marTop w:val="0"/>
      <w:marBottom w:val="0"/>
      <w:divBdr>
        <w:top w:val="none" w:sz="0" w:space="0" w:color="auto"/>
        <w:left w:val="none" w:sz="0" w:space="0" w:color="auto"/>
        <w:bottom w:val="none" w:sz="0" w:space="0" w:color="auto"/>
        <w:right w:val="none" w:sz="0" w:space="0" w:color="auto"/>
      </w:divBdr>
    </w:div>
    <w:div w:id="2070297457">
      <w:bodyDiv w:val="1"/>
      <w:marLeft w:val="0"/>
      <w:marRight w:val="0"/>
      <w:marTop w:val="0"/>
      <w:marBottom w:val="0"/>
      <w:divBdr>
        <w:top w:val="none" w:sz="0" w:space="0" w:color="auto"/>
        <w:left w:val="none" w:sz="0" w:space="0" w:color="auto"/>
        <w:bottom w:val="none" w:sz="0" w:space="0" w:color="auto"/>
        <w:right w:val="none" w:sz="0" w:space="0" w:color="auto"/>
      </w:divBdr>
    </w:div>
    <w:div w:id="2070297518">
      <w:bodyDiv w:val="1"/>
      <w:marLeft w:val="0"/>
      <w:marRight w:val="0"/>
      <w:marTop w:val="0"/>
      <w:marBottom w:val="0"/>
      <w:divBdr>
        <w:top w:val="none" w:sz="0" w:space="0" w:color="auto"/>
        <w:left w:val="none" w:sz="0" w:space="0" w:color="auto"/>
        <w:bottom w:val="none" w:sz="0" w:space="0" w:color="auto"/>
        <w:right w:val="none" w:sz="0" w:space="0" w:color="auto"/>
      </w:divBdr>
    </w:div>
    <w:div w:id="2070301004">
      <w:bodyDiv w:val="1"/>
      <w:marLeft w:val="0"/>
      <w:marRight w:val="0"/>
      <w:marTop w:val="0"/>
      <w:marBottom w:val="0"/>
      <w:divBdr>
        <w:top w:val="none" w:sz="0" w:space="0" w:color="auto"/>
        <w:left w:val="none" w:sz="0" w:space="0" w:color="auto"/>
        <w:bottom w:val="none" w:sz="0" w:space="0" w:color="auto"/>
        <w:right w:val="none" w:sz="0" w:space="0" w:color="auto"/>
      </w:divBdr>
    </w:div>
    <w:div w:id="2070301242">
      <w:bodyDiv w:val="1"/>
      <w:marLeft w:val="0"/>
      <w:marRight w:val="0"/>
      <w:marTop w:val="0"/>
      <w:marBottom w:val="0"/>
      <w:divBdr>
        <w:top w:val="none" w:sz="0" w:space="0" w:color="auto"/>
        <w:left w:val="none" w:sz="0" w:space="0" w:color="auto"/>
        <w:bottom w:val="none" w:sz="0" w:space="0" w:color="auto"/>
        <w:right w:val="none" w:sz="0" w:space="0" w:color="auto"/>
      </w:divBdr>
    </w:div>
    <w:div w:id="2070421501">
      <w:bodyDiv w:val="1"/>
      <w:marLeft w:val="0"/>
      <w:marRight w:val="0"/>
      <w:marTop w:val="0"/>
      <w:marBottom w:val="0"/>
      <w:divBdr>
        <w:top w:val="none" w:sz="0" w:space="0" w:color="auto"/>
        <w:left w:val="none" w:sz="0" w:space="0" w:color="auto"/>
        <w:bottom w:val="none" w:sz="0" w:space="0" w:color="auto"/>
        <w:right w:val="none" w:sz="0" w:space="0" w:color="auto"/>
      </w:divBdr>
    </w:div>
    <w:div w:id="2070422468">
      <w:bodyDiv w:val="1"/>
      <w:marLeft w:val="0"/>
      <w:marRight w:val="0"/>
      <w:marTop w:val="0"/>
      <w:marBottom w:val="0"/>
      <w:divBdr>
        <w:top w:val="none" w:sz="0" w:space="0" w:color="auto"/>
        <w:left w:val="none" w:sz="0" w:space="0" w:color="auto"/>
        <w:bottom w:val="none" w:sz="0" w:space="0" w:color="auto"/>
        <w:right w:val="none" w:sz="0" w:space="0" w:color="auto"/>
      </w:divBdr>
    </w:div>
    <w:div w:id="2070496323">
      <w:bodyDiv w:val="1"/>
      <w:marLeft w:val="0"/>
      <w:marRight w:val="0"/>
      <w:marTop w:val="0"/>
      <w:marBottom w:val="0"/>
      <w:divBdr>
        <w:top w:val="none" w:sz="0" w:space="0" w:color="auto"/>
        <w:left w:val="none" w:sz="0" w:space="0" w:color="auto"/>
        <w:bottom w:val="none" w:sz="0" w:space="0" w:color="auto"/>
        <w:right w:val="none" w:sz="0" w:space="0" w:color="auto"/>
      </w:divBdr>
    </w:div>
    <w:div w:id="2070566763">
      <w:bodyDiv w:val="1"/>
      <w:marLeft w:val="0"/>
      <w:marRight w:val="0"/>
      <w:marTop w:val="0"/>
      <w:marBottom w:val="0"/>
      <w:divBdr>
        <w:top w:val="none" w:sz="0" w:space="0" w:color="auto"/>
        <w:left w:val="none" w:sz="0" w:space="0" w:color="auto"/>
        <w:bottom w:val="none" w:sz="0" w:space="0" w:color="auto"/>
        <w:right w:val="none" w:sz="0" w:space="0" w:color="auto"/>
      </w:divBdr>
    </w:div>
    <w:div w:id="2070761721">
      <w:bodyDiv w:val="1"/>
      <w:marLeft w:val="0"/>
      <w:marRight w:val="0"/>
      <w:marTop w:val="0"/>
      <w:marBottom w:val="0"/>
      <w:divBdr>
        <w:top w:val="none" w:sz="0" w:space="0" w:color="auto"/>
        <w:left w:val="none" w:sz="0" w:space="0" w:color="auto"/>
        <w:bottom w:val="none" w:sz="0" w:space="0" w:color="auto"/>
        <w:right w:val="none" w:sz="0" w:space="0" w:color="auto"/>
      </w:divBdr>
    </w:div>
    <w:div w:id="2070765910">
      <w:bodyDiv w:val="1"/>
      <w:marLeft w:val="0"/>
      <w:marRight w:val="0"/>
      <w:marTop w:val="0"/>
      <w:marBottom w:val="0"/>
      <w:divBdr>
        <w:top w:val="none" w:sz="0" w:space="0" w:color="auto"/>
        <w:left w:val="none" w:sz="0" w:space="0" w:color="auto"/>
        <w:bottom w:val="none" w:sz="0" w:space="0" w:color="auto"/>
        <w:right w:val="none" w:sz="0" w:space="0" w:color="auto"/>
      </w:divBdr>
    </w:div>
    <w:div w:id="2070884185">
      <w:bodyDiv w:val="1"/>
      <w:marLeft w:val="0"/>
      <w:marRight w:val="0"/>
      <w:marTop w:val="0"/>
      <w:marBottom w:val="0"/>
      <w:divBdr>
        <w:top w:val="none" w:sz="0" w:space="0" w:color="auto"/>
        <w:left w:val="none" w:sz="0" w:space="0" w:color="auto"/>
        <w:bottom w:val="none" w:sz="0" w:space="0" w:color="auto"/>
        <w:right w:val="none" w:sz="0" w:space="0" w:color="auto"/>
      </w:divBdr>
    </w:div>
    <w:div w:id="2070885131">
      <w:bodyDiv w:val="1"/>
      <w:marLeft w:val="0"/>
      <w:marRight w:val="0"/>
      <w:marTop w:val="0"/>
      <w:marBottom w:val="0"/>
      <w:divBdr>
        <w:top w:val="none" w:sz="0" w:space="0" w:color="auto"/>
        <w:left w:val="none" w:sz="0" w:space="0" w:color="auto"/>
        <w:bottom w:val="none" w:sz="0" w:space="0" w:color="auto"/>
        <w:right w:val="none" w:sz="0" w:space="0" w:color="auto"/>
      </w:divBdr>
    </w:div>
    <w:div w:id="2070956071">
      <w:bodyDiv w:val="1"/>
      <w:marLeft w:val="0"/>
      <w:marRight w:val="0"/>
      <w:marTop w:val="0"/>
      <w:marBottom w:val="0"/>
      <w:divBdr>
        <w:top w:val="none" w:sz="0" w:space="0" w:color="auto"/>
        <w:left w:val="none" w:sz="0" w:space="0" w:color="auto"/>
        <w:bottom w:val="none" w:sz="0" w:space="0" w:color="auto"/>
        <w:right w:val="none" w:sz="0" w:space="0" w:color="auto"/>
      </w:divBdr>
    </w:div>
    <w:div w:id="2070958537">
      <w:bodyDiv w:val="1"/>
      <w:marLeft w:val="0"/>
      <w:marRight w:val="0"/>
      <w:marTop w:val="0"/>
      <w:marBottom w:val="0"/>
      <w:divBdr>
        <w:top w:val="none" w:sz="0" w:space="0" w:color="auto"/>
        <w:left w:val="none" w:sz="0" w:space="0" w:color="auto"/>
        <w:bottom w:val="none" w:sz="0" w:space="0" w:color="auto"/>
        <w:right w:val="none" w:sz="0" w:space="0" w:color="auto"/>
      </w:divBdr>
    </w:div>
    <w:div w:id="2071077389">
      <w:bodyDiv w:val="1"/>
      <w:marLeft w:val="0"/>
      <w:marRight w:val="0"/>
      <w:marTop w:val="0"/>
      <w:marBottom w:val="0"/>
      <w:divBdr>
        <w:top w:val="none" w:sz="0" w:space="0" w:color="auto"/>
        <w:left w:val="none" w:sz="0" w:space="0" w:color="auto"/>
        <w:bottom w:val="none" w:sz="0" w:space="0" w:color="auto"/>
        <w:right w:val="none" w:sz="0" w:space="0" w:color="auto"/>
      </w:divBdr>
    </w:div>
    <w:div w:id="2071227679">
      <w:bodyDiv w:val="1"/>
      <w:marLeft w:val="0"/>
      <w:marRight w:val="0"/>
      <w:marTop w:val="0"/>
      <w:marBottom w:val="0"/>
      <w:divBdr>
        <w:top w:val="none" w:sz="0" w:space="0" w:color="auto"/>
        <w:left w:val="none" w:sz="0" w:space="0" w:color="auto"/>
        <w:bottom w:val="none" w:sz="0" w:space="0" w:color="auto"/>
        <w:right w:val="none" w:sz="0" w:space="0" w:color="auto"/>
      </w:divBdr>
    </w:div>
    <w:div w:id="2071271298">
      <w:bodyDiv w:val="1"/>
      <w:marLeft w:val="0"/>
      <w:marRight w:val="0"/>
      <w:marTop w:val="0"/>
      <w:marBottom w:val="0"/>
      <w:divBdr>
        <w:top w:val="none" w:sz="0" w:space="0" w:color="auto"/>
        <w:left w:val="none" w:sz="0" w:space="0" w:color="auto"/>
        <w:bottom w:val="none" w:sz="0" w:space="0" w:color="auto"/>
        <w:right w:val="none" w:sz="0" w:space="0" w:color="auto"/>
      </w:divBdr>
    </w:div>
    <w:div w:id="2071343258">
      <w:bodyDiv w:val="1"/>
      <w:marLeft w:val="0"/>
      <w:marRight w:val="0"/>
      <w:marTop w:val="0"/>
      <w:marBottom w:val="0"/>
      <w:divBdr>
        <w:top w:val="none" w:sz="0" w:space="0" w:color="auto"/>
        <w:left w:val="none" w:sz="0" w:space="0" w:color="auto"/>
        <w:bottom w:val="none" w:sz="0" w:space="0" w:color="auto"/>
        <w:right w:val="none" w:sz="0" w:space="0" w:color="auto"/>
      </w:divBdr>
    </w:div>
    <w:div w:id="2071345977">
      <w:bodyDiv w:val="1"/>
      <w:marLeft w:val="0"/>
      <w:marRight w:val="0"/>
      <w:marTop w:val="0"/>
      <w:marBottom w:val="0"/>
      <w:divBdr>
        <w:top w:val="none" w:sz="0" w:space="0" w:color="auto"/>
        <w:left w:val="none" w:sz="0" w:space="0" w:color="auto"/>
        <w:bottom w:val="none" w:sz="0" w:space="0" w:color="auto"/>
        <w:right w:val="none" w:sz="0" w:space="0" w:color="auto"/>
      </w:divBdr>
    </w:div>
    <w:div w:id="2071346808">
      <w:bodyDiv w:val="1"/>
      <w:marLeft w:val="0"/>
      <w:marRight w:val="0"/>
      <w:marTop w:val="0"/>
      <w:marBottom w:val="0"/>
      <w:divBdr>
        <w:top w:val="none" w:sz="0" w:space="0" w:color="auto"/>
        <w:left w:val="none" w:sz="0" w:space="0" w:color="auto"/>
        <w:bottom w:val="none" w:sz="0" w:space="0" w:color="auto"/>
        <w:right w:val="none" w:sz="0" w:space="0" w:color="auto"/>
      </w:divBdr>
    </w:div>
    <w:div w:id="2071419499">
      <w:bodyDiv w:val="1"/>
      <w:marLeft w:val="0"/>
      <w:marRight w:val="0"/>
      <w:marTop w:val="0"/>
      <w:marBottom w:val="0"/>
      <w:divBdr>
        <w:top w:val="none" w:sz="0" w:space="0" w:color="auto"/>
        <w:left w:val="none" w:sz="0" w:space="0" w:color="auto"/>
        <w:bottom w:val="none" w:sz="0" w:space="0" w:color="auto"/>
        <w:right w:val="none" w:sz="0" w:space="0" w:color="auto"/>
      </w:divBdr>
    </w:div>
    <w:div w:id="2071465520">
      <w:bodyDiv w:val="1"/>
      <w:marLeft w:val="0"/>
      <w:marRight w:val="0"/>
      <w:marTop w:val="0"/>
      <w:marBottom w:val="0"/>
      <w:divBdr>
        <w:top w:val="none" w:sz="0" w:space="0" w:color="auto"/>
        <w:left w:val="none" w:sz="0" w:space="0" w:color="auto"/>
        <w:bottom w:val="none" w:sz="0" w:space="0" w:color="auto"/>
        <w:right w:val="none" w:sz="0" w:space="0" w:color="auto"/>
      </w:divBdr>
    </w:div>
    <w:div w:id="2071491201">
      <w:bodyDiv w:val="1"/>
      <w:marLeft w:val="0"/>
      <w:marRight w:val="0"/>
      <w:marTop w:val="0"/>
      <w:marBottom w:val="0"/>
      <w:divBdr>
        <w:top w:val="none" w:sz="0" w:space="0" w:color="auto"/>
        <w:left w:val="none" w:sz="0" w:space="0" w:color="auto"/>
        <w:bottom w:val="none" w:sz="0" w:space="0" w:color="auto"/>
        <w:right w:val="none" w:sz="0" w:space="0" w:color="auto"/>
      </w:divBdr>
    </w:div>
    <w:div w:id="2071492103">
      <w:bodyDiv w:val="1"/>
      <w:marLeft w:val="0"/>
      <w:marRight w:val="0"/>
      <w:marTop w:val="0"/>
      <w:marBottom w:val="0"/>
      <w:divBdr>
        <w:top w:val="none" w:sz="0" w:space="0" w:color="auto"/>
        <w:left w:val="none" w:sz="0" w:space="0" w:color="auto"/>
        <w:bottom w:val="none" w:sz="0" w:space="0" w:color="auto"/>
        <w:right w:val="none" w:sz="0" w:space="0" w:color="auto"/>
      </w:divBdr>
    </w:div>
    <w:div w:id="2071492408">
      <w:bodyDiv w:val="1"/>
      <w:marLeft w:val="0"/>
      <w:marRight w:val="0"/>
      <w:marTop w:val="0"/>
      <w:marBottom w:val="0"/>
      <w:divBdr>
        <w:top w:val="none" w:sz="0" w:space="0" w:color="auto"/>
        <w:left w:val="none" w:sz="0" w:space="0" w:color="auto"/>
        <w:bottom w:val="none" w:sz="0" w:space="0" w:color="auto"/>
        <w:right w:val="none" w:sz="0" w:space="0" w:color="auto"/>
      </w:divBdr>
    </w:div>
    <w:div w:id="2071493740">
      <w:bodyDiv w:val="1"/>
      <w:marLeft w:val="0"/>
      <w:marRight w:val="0"/>
      <w:marTop w:val="0"/>
      <w:marBottom w:val="0"/>
      <w:divBdr>
        <w:top w:val="none" w:sz="0" w:space="0" w:color="auto"/>
        <w:left w:val="none" w:sz="0" w:space="0" w:color="auto"/>
        <w:bottom w:val="none" w:sz="0" w:space="0" w:color="auto"/>
        <w:right w:val="none" w:sz="0" w:space="0" w:color="auto"/>
      </w:divBdr>
    </w:div>
    <w:div w:id="2071540648">
      <w:bodyDiv w:val="1"/>
      <w:marLeft w:val="0"/>
      <w:marRight w:val="0"/>
      <w:marTop w:val="0"/>
      <w:marBottom w:val="0"/>
      <w:divBdr>
        <w:top w:val="none" w:sz="0" w:space="0" w:color="auto"/>
        <w:left w:val="none" w:sz="0" w:space="0" w:color="auto"/>
        <w:bottom w:val="none" w:sz="0" w:space="0" w:color="auto"/>
        <w:right w:val="none" w:sz="0" w:space="0" w:color="auto"/>
      </w:divBdr>
    </w:div>
    <w:div w:id="2071659070">
      <w:bodyDiv w:val="1"/>
      <w:marLeft w:val="0"/>
      <w:marRight w:val="0"/>
      <w:marTop w:val="0"/>
      <w:marBottom w:val="0"/>
      <w:divBdr>
        <w:top w:val="none" w:sz="0" w:space="0" w:color="auto"/>
        <w:left w:val="none" w:sz="0" w:space="0" w:color="auto"/>
        <w:bottom w:val="none" w:sz="0" w:space="0" w:color="auto"/>
        <w:right w:val="none" w:sz="0" w:space="0" w:color="auto"/>
      </w:divBdr>
    </w:div>
    <w:div w:id="2071686291">
      <w:bodyDiv w:val="1"/>
      <w:marLeft w:val="0"/>
      <w:marRight w:val="0"/>
      <w:marTop w:val="0"/>
      <w:marBottom w:val="0"/>
      <w:divBdr>
        <w:top w:val="none" w:sz="0" w:space="0" w:color="auto"/>
        <w:left w:val="none" w:sz="0" w:space="0" w:color="auto"/>
        <w:bottom w:val="none" w:sz="0" w:space="0" w:color="auto"/>
        <w:right w:val="none" w:sz="0" w:space="0" w:color="auto"/>
      </w:divBdr>
    </w:div>
    <w:div w:id="2071728613">
      <w:bodyDiv w:val="1"/>
      <w:marLeft w:val="0"/>
      <w:marRight w:val="0"/>
      <w:marTop w:val="0"/>
      <w:marBottom w:val="0"/>
      <w:divBdr>
        <w:top w:val="none" w:sz="0" w:space="0" w:color="auto"/>
        <w:left w:val="none" w:sz="0" w:space="0" w:color="auto"/>
        <w:bottom w:val="none" w:sz="0" w:space="0" w:color="auto"/>
        <w:right w:val="none" w:sz="0" w:space="0" w:color="auto"/>
      </w:divBdr>
    </w:div>
    <w:div w:id="2071732050">
      <w:bodyDiv w:val="1"/>
      <w:marLeft w:val="0"/>
      <w:marRight w:val="0"/>
      <w:marTop w:val="0"/>
      <w:marBottom w:val="0"/>
      <w:divBdr>
        <w:top w:val="none" w:sz="0" w:space="0" w:color="auto"/>
        <w:left w:val="none" w:sz="0" w:space="0" w:color="auto"/>
        <w:bottom w:val="none" w:sz="0" w:space="0" w:color="auto"/>
        <w:right w:val="none" w:sz="0" w:space="0" w:color="auto"/>
      </w:divBdr>
    </w:div>
    <w:div w:id="2071809494">
      <w:bodyDiv w:val="1"/>
      <w:marLeft w:val="0"/>
      <w:marRight w:val="0"/>
      <w:marTop w:val="0"/>
      <w:marBottom w:val="0"/>
      <w:divBdr>
        <w:top w:val="none" w:sz="0" w:space="0" w:color="auto"/>
        <w:left w:val="none" w:sz="0" w:space="0" w:color="auto"/>
        <w:bottom w:val="none" w:sz="0" w:space="0" w:color="auto"/>
        <w:right w:val="none" w:sz="0" w:space="0" w:color="auto"/>
      </w:divBdr>
    </w:div>
    <w:div w:id="2071809966">
      <w:bodyDiv w:val="1"/>
      <w:marLeft w:val="0"/>
      <w:marRight w:val="0"/>
      <w:marTop w:val="0"/>
      <w:marBottom w:val="0"/>
      <w:divBdr>
        <w:top w:val="none" w:sz="0" w:space="0" w:color="auto"/>
        <w:left w:val="none" w:sz="0" w:space="0" w:color="auto"/>
        <w:bottom w:val="none" w:sz="0" w:space="0" w:color="auto"/>
        <w:right w:val="none" w:sz="0" w:space="0" w:color="auto"/>
      </w:divBdr>
    </w:div>
    <w:div w:id="2071881792">
      <w:bodyDiv w:val="1"/>
      <w:marLeft w:val="0"/>
      <w:marRight w:val="0"/>
      <w:marTop w:val="0"/>
      <w:marBottom w:val="0"/>
      <w:divBdr>
        <w:top w:val="none" w:sz="0" w:space="0" w:color="auto"/>
        <w:left w:val="none" w:sz="0" w:space="0" w:color="auto"/>
        <w:bottom w:val="none" w:sz="0" w:space="0" w:color="auto"/>
        <w:right w:val="none" w:sz="0" w:space="0" w:color="auto"/>
      </w:divBdr>
    </w:div>
    <w:div w:id="2071884557">
      <w:bodyDiv w:val="1"/>
      <w:marLeft w:val="0"/>
      <w:marRight w:val="0"/>
      <w:marTop w:val="0"/>
      <w:marBottom w:val="0"/>
      <w:divBdr>
        <w:top w:val="none" w:sz="0" w:space="0" w:color="auto"/>
        <w:left w:val="none" w:sz="0" w:space="0" w:color="auto"/>
        <w:bottom w:val="none" w:sz="0" w:space="0" w:color="auto"/>
        <w:right w:val="none" w:sz="0" w:space="0" w:color="auto"/>
      </w:divBdr>
    </w:div>
    <w:div w:id="2071923373">
      <w:bodyDiv w:val="1"/>
      <w:marLeft w:val="0"/>
      <w:marRight w:val="0"/>
      <w:marTop w:val="0"/>
      <w:marBottom w:val="0"/>
      <w:divBdr>
        <w:top w:val="none" w:sz="0" w:space="0" w:color="auto"/>
        <w:left w:val="none" w:sz="0" w:space="0" w:color="auto"/>
        <w:bottom w:val="none" w:sz="0" w:space="0" w:color="auto"/>
        <w:right w:val="none" w:sz="0" w:space="0" w:color="auto"/>
      </w:divBdr>
    </w:div>
    <w:div w:id="2072076877">
      <w:bodyDiv w:val="1"/>
      <w:marLeft w:val="0"/>
      <w:marRight w:val="0"/>
      <w:marTop w:val="0"/>
      <w:marBottom w:val="0"/>
      <w:divBdr>
        <w:top w:val="none" w:sz="0" w:space="0" w:color="auto"/>
        <w:left w:val="none" w:sz="0" w:space="0" w:color="auto"/>
        <w:bottom w:val="none" w:sz="0" w:space="0" w:color="auto"/>
        <w:right w:val="none" w:sz="0" w:space="0" w:color="auto"/>
      </w:divBdr>
    </w:div>
    <w:div w:id="2072078916">
      <w:bodyDiv w:val="1"/>
      <w:marLeft w:val="0"/>
      <w:marRight w:val="0"/>
      <w:marTop w:val="0"/>
      <w:marBottom w:val="0"/>
      <w:divBdr>
        <w:top w:val="none" w:sz="0" w:space="0" w:color="auto"/>
        <w:left w:val="none" w:sz="0" w:space="0" w:color="auto"/>
        <w:bottom w:val="none" w:sz="0" w:space="0" w:color="auto"/>
        <w:right w:val="none" w:sz="0" w:space="0" w:color="auto"/>
      </w:divBdr>
    </w:div>
    <w:div w:id="2072120007">
      <w:bodyDiv w:val="1"/>
      <w:marLeft w:val="0"/>
      <w:marRight w:val="0"/>
      <w:marTop w:val="0"/>
      <w:marBottom w:val="0"/>
      <w:divBdr>
        <w:top w:val="none" w:sz="0" w:space="0" w:color="auto"/>
        <w:left w:val="none" w:sz="0" w:space="0" w:color="auto"/>
        <w:bottom w:val="none" w:sz="0" w:space="0" w:color="auto"/>
        <w:right w:val="none" w:sz="0" w:space="0" w:color="auto"/>
      </w:divBdr>
    </w:div>
    <w:div w:id="2072190661">
      <w:bodyDiv w:val="1"/>
      <w:marLeft w:val="0"/>
      <w:marRight w:val="0"/>
      <w:marTop w:val="0"/>
      <w:marBottom w:val="0"/>
      <w:divBdr>
        <w:top w:val="none" w:sz="0" w:space="0" w:color="auto"/>
        <w:left w:val="none" w:sz="0" w:space="0" w:color="auto"/>
        <w:bottom w:val="none" w:sz="0" w:space="0" w:color="auto"/>
        <w:right w:val="none" w:sz="0" w:space="0" w:color="auto"/>
      </w:divBdr>
    </w:div>
    <w:div w:id="2072191979">
      <w:bodyDiv w:val="1"/>
      <w:marLeft w:val="0"/>
      <w:marRight w:val="0"/>
      <w:marTop w:val="0"/>
      <w:marBottom w:val="0"/>
      <w:divBdr>
        <w:top w:val="none" w:sz="0" w:space="0" w:color="auto"/>
        <w:left w:val="none" w:sz="0" w:space="0" w:color="auto"/>
        <w:bottom w:val="none" w:sz="0" w:space="0" w:color="auto"/>
        <w:right w:val="none" w:sz="0" w:space="0" w:color="auto"/>
      </w:divBdr>
    </w:div>
    <w:div w:id="2072456956">
      <w:bodyDiv w:val="1"/>
      <w:marLeft w:val="0"/>
      <w:marRight w:val="0"/>
      <w:marTop w:val="0"/>
      <w:marBottom w:val="0"/>
      <w:divBdr>
        <w:top w:val="none" w:sz="0" w:space="0" w:color="auto"/>
        <w:left w:val="none" w:sz="0" w:space="0" w:color="auto"/>
        <w:bottom w:val="none" w:sz="0" w:space="0" w:color="auto"/>
        <w:right w:val="none" w:sz="0" w:space="0" w:color="auto"/>
      </w:divBdr>
    </w:div>
    <w:div w:id="2072579695">
      <w:bodyDiv w:val="1"/>
      <w:marLeft w:val="0"/>
      <w:marRight w:val="0"/>
      <w:marTop w:val="0"/>
      <w:marBottom w:val="0"/>
      <w:divBdr>
        <w:top w:val="none" w:sz="0" w:space="0" w:color="auto"/>
        <w:left w:val="none" w:sz="0" w:space="0" w:color="auto"/>
        <w:bottom w:val="none" w:sz="0" w:space="0" w:color="auto"/>
        <w:right w:val="none" w:sz="0" w:space="0" w:color="auto"/>
      </w:divBdr>
    </w:div>
    <w:div w:id="2072652686">
      <w:bodyDiv w:val="1"/>
      <w:marLeft w:val="0"/>
      <w:marRight w:val="0"/>
      <w:marTop w:val="0"/>
      <w:marBottom w:val="0"/>
      <w:divBdr>
        <w:top w:val="none" w:sz="0" w:space="0" w:color="auto"/>
        <w:left w:val="none" w:sz="0" w:space="0" w:color="auto"/>
        <w:bottom w:val="none" w:sz="0" w:space="0" w:color="auto"/>
        <w:right w:val="none" w:sz="0" w:space="0" w:color="auto"/>
      </w:divBdr>
    </w:div>
    <w:div w:id="2072729381">
      <w:bodyDiv w:val="1"/>
      <w:marLeft w:val="0"/>
      <w:marRight w:val="0"/>
      <w:marTop w:val="0"/>
      <w:marBottom w:val="0"/>
      <w:divBdr>
        <w:top w:val="none" w:sz="0" w:space="0" w:color="auto"/>
        <w:left w:val="none" w:sz="0" w:space="0" w:color="auto"/>
        <w:bottom w:val="none" w:sz="0" w:space="0" w:color="auto"/>
        <w:right w:val="none" w:sz="0" w:space="0" w:color="auto"/>
      </w:divBdr>
    </w:div>
    <w:div w:id="2072732858">
      <w:bodyDiv w:val="1"/>
      <w:marLeft w:val="0"/>
      <w:marRight w:val="0"/>
      <w:marTop w:val="0"/>
      <w:marBottom w:val="0"/>
      <w:divBdr>
        <w:top w:val="none" w:sz="0" w:space="0" w:color="auto"/>
        <w:left w:val="none" w:sz="0" w:space="0" w:color="auto"/>
        <w:bottom w:val="none" w:sz="0" w:space="0" w:color="auto"/>
        <w:right w:val="none" w:sz="0" w:space="0" w:color="auto"/>
      </w:divBdr>
    </w:div>
    <w:div w:id="2072997670">
      <w:bodyDiv w:val="1"/>
      <w:marLeft w:val="0"/>
      <w:marRight w:val="0"/>
      <w:marTop w:val="0"/>
      <w:marBottom w:val="0"/>
      <w:divBdr>
        <w:top w:val="none" w:sz="0" w:space="0" w:color="auto"/>
        <w:left w:val="none" w:sz="0" w:space="0" w:color="auto"/>
        <w:bottom w:val="none" w:sz="0" w:space="0" w:color="auto"/>
        <w:right w:val="none" w:sz="0" w:space="0" w:color="auto"/>
      </w:divBdr>
    </w:div>
    <w:div w:id="2073114533">
      <w:bodyDiv w:val="1"/>
      <w:marLeft w:val="0"/>
      <w:marRight w:val="0"/>
      <w:marTop w:val="0"/>
      <w:marBottom w:val="0"/>
      <w:divBdr>
        <w:top w:val="none" w:sz="0" w:space="0" w:color="auto"/>
        <w:left w:val="none" w:sz="0" w:space="0" w:color="auto"/>
        <w:bottom w:val="none" w:sz="0" w:space="0" w:color="auto"/>
        <w:right w:val="none" w:sz="0" w:space="0" w:color="auto"/>
      </w:divBdr>
    </w:div>
    <w:div w:id="2073114715">
      <w:bodyDiv w:val="1"/>
      <w:marLeft w:val="0"/>
      <w:marRight w:val="0"/>
      <w:marTop w:val="0"/>
      <w:marBottom w:val="0"/>
      <w:divBdr>
        <w:top w:val="none" w:sz="0" w:space="0" w:color="auto"/>
        <w:left w:val="none" w:sz="0" w:space="0" w:color="auto"/>
        <w:bottom w:val="none" w:sz="0" w:space="0" w:color="auto"/>
        <w:right w:val="none" w:sz="0" w:space="0" w:color="auto"/>
      </w:divBdr>
    </w:div>
    <w:div w:id="2073191806">
      <w:bodyDiv w:val="1"/>
      <w:marLeft w:val="0"/>
      <w:marRight w:val="0"/>
      <w:marTop w:val="0"/>
      <w:marBottom w:val="0"/>
      <w:divBdr>
        <w:top w:val="none" w:sz="0" w:space="0" w:color="auto"/>
        <w:left w:val="none" w:sz="0" w:space="0" w:color="auto"/>
        <w:bottom w:val="none" w:sz="0" w:space="0" w:color="auto"/>
        <w:right w:val="none" w:sz="0" w:space="0" w:color="auto"/>
      </w:divBdr>
    </w:div>
    <w:div w:id="2073195514">
      <w:bodyDiv w:val="1"/>
      <w:marLeft w:val="0"/>
      <w:marRight w:val="0"/>
      <w:marTop w:val="0"/>
      <w:marBottom w:val="0"/>
      <w:divBdr>
        <w:top w:val="none" w:sz="0" w:space="0" w:color="auto"/>
        <w:left w:val="none" w:sz="0" w:space="0" w:color="auto"/>
        <w:bottom w:val="none" w:sz="0" w:space="0" w:color="auto"/>
        <w:right w:val="none" w:sz="0" w:space="0" w:color="auto"/>
      </w:divBdr>
    </w:div>
    <w:div w:id="2073238472">
      <w:bodyDiv w:val="1"/>
      <w:marLeft w:val="0"/>
      <w:marRight w:val="0"/>
      <w:marTop w:val="0"/>
      <w:marBottom w:val="0"/>
      <w:divBdr>
        <w:top w:val="none" w:sz="0" w:space="0" w:color="auto"/>
        <w:left w:val="none" w:sz="0" w:space="0" w:color="auto"/>
        <w:bottom w:val="none" w:sz="0" w:space="0" w:color="auto"/>
        <w:right w:val="none" w:sz="0" w:space="0" w:color="auto"/>
      </w:divBdr>
    </w:div>
    <w:div w:id="2073262811">
      <w:bodyDiv w:val="1"/>
      <w:marLeft w:val="0"/>
      <w:marRight w:val="0"/>
      <w:marTop w:val="0"/>
      <w:marBottom w:val="0"/>
      <w:divBdr>
        <w:top w:val="none" w:sz="0" w:space="0" w:color="auto"/>
        <w:left w:val="none" w:sz="0" w:space="0" w:color="auto"/>
        <w:bottom w:val="none" w:sz="0" w:space="0" w:color="auto"/>
        <w:right w:val="none" w:sz="0" w:space="0" w:color="auto"/>
      </w:divBdr>
    </w:div>
    <w:div w:id="2073430061">
      <w:bodyDiv w:val="1"/>
      <w:marLeft w:val="0"/>
      <w:marRight w:val="0"/>
      <w:marTop w:val="0"/>
      <w:marBottom w:val="0"/>
      <w:divBdr>
        <w:top w:val="none" w:sz="0" w:space="0" w:color="auto"/>
        <w:left w:val="none" w:sz="0" w:space="0" w:color="auto"/>
        <w:bottom w:val="none" w:sz="0" w:space="0" w:color="auto"/>
        <w:right w:val="none" w:sz="0" w:space="0" w:color="auto"/>
      </w:divBdr>
    </w:div>
    <w:div w:id="2073457536">
      <w:bodyDiv w:val="1"/>
      <w:marLeft w:val="0"/>
      <w:marRight w:val="0"/>
      <w:marTop w:val="0"/>
      <w:marBottom w:val="0"/>
      <w:divBdr>
        <w:top w:val="none" w:sz="0" w:space="0" w:color="auto"/>
        <w:left w:val="none" w:sz="0" w:space="0" w:color="auto"/>
        <w:bottom w:val="none" w:sz="0" w:space="0" w:color="auto"/>
        <w:right w:val="none" w:sz="0" w:space="0" w:color="auto"/>
      </w:divBdr>
    </w:div>
    <w:div w:id="2073578745">
      <w:bodyDiv w:val="1"/>
      <w:marLeft w:val="0"/>
      <w:marRight w:val="0"/>
      <w:marTop w:val="0"/>
      <w:marBottom w:val="0"/>
      <w:divBdr>
        <w:top w:val="none" w:sz="0" w:space="0" w:color="auto"/>
        <w:left w:val="none" w:sz="0" w:space="0" w:color="auto"/>
        <w:bottom w:val="none" w:sz="0" w:space="0" w:color="auto"/>
        <w:right w:val="none" w:sz="0" w:space="0" w:color="auto"/>
      </w:divBdr>
    </w:div>
    <w:div w:id="2073580251">
      <w:bodyDiv w:val="1"/>
      <w:marLeft w:val="0"/>
      <w:marRight w:val="0"/>
      <w:marTop w:val="0"/>
      <w:marBottom w:val="0"/>
      <w:divBdr>
        <w:top w:val="none" w:sz="0" w:space="0" w:color="auto"/>
        <w:left w:val="none" w:sz="0" w:space="0" w:color="auto"/>
        <w:bottom w:val="none" w:sz="0" w:space="0" w:color="auto"/>
        <w:right w:val="none" w:sz="0" w:space="0" w:color="auto"/>
      </w:divBdr>
    </w:div>
    <w:div w:id="2073843064">
      <w:bodyDiv w:val="1"/>
      <w:marLeft w:val="0"/>
      <w:marRight w:val="0"/>
      <w:marTop w:val="0"/>
      <w:marBottom w:val="0"/>
      <w:divBdr>
        <w:top w:val="none" w:sz="0" w:space="0" w:color="auto"/>
        <w:left w:val="none" w:sz="0" w:space="0" w:color="auto"/>
        <w:bottom w:val="none" w:sz="0" w:space="0" w:color="auto"/>
        <w:right w:val="none" w:sz="0" w:space="0" w:color="auto"/>
      </w:divBdr>
    </w:div>
    <w:div w:id="2073848083">
      <w:bodyDiv w:val="1"/>
      <w:marLeft w:val="0"/>
      <w:marRight w:val="0"/>
      <w:marTop w:val="0"/>
      <w:marBottom w:val="0"/>
      <w:divBdr>
        <w:top w:val="none" w:sz="0" w:space="0" w:color="auto"/>
        <w:left w:val="none" w:sz="0" w:space="0" w:color="auto"/>
        <w:bottom w:val="none" w:sz="0" w:space="0" w:color="auto"/>
        <w:right w:val="none" w:sz="0" w:space="0" w:color="auto"/>
      </w:divBdr>
    </w:div>
    <w:div w:id="2073918310">
      <w:bodyDiv w:val="1"/>
      <w:marLeft w:val="0"/>
      <w:marRight w:val="0"/>
      <w:marTop w:val="0"/>
      <w:marBottom w:val="0"/>
      <w:divBdr>
        <w:top w:val="none" w:sz="0" w:space="0" w:color="auto"/>
        <w:left w:val="none" w:sz="0" w:space="0" w:color="auto"/>
        <w:bottom w:val="none" w:sz="0" w:space="0" w:color="auto"/>
        <w:right w:val="none" w:sz="0" w:space="0" w:color="auto"/>
      </w:divBdr>
    </w:div>
    <w:div w:id="2074084861">
      <w:bodyDiv w:val="1"/>
      <w:marLeft w:val="0"/>
      <w:marRight w:val="0"/>
      <w:marTop w:val="0"/>
      <w:marBottom w:val="0"/>
      <w:divBdr>
        <w:top w:val="none" w:sz="0" w:space="0" w:color="auto"/>
        <w:left w:val="none" w:sz="0" w:space="0" w:color="auto"/>
        <w:bottom w:val="none" w:sz="0" w:space="0" w:color="auto"/>
        <w:right w:val="none" w:sz="0" w:space="0" w:color="auto"/>
      </w:divBdr>
    </w:div>
    <w:div w:id="2074153353">
      <w:bodyDiv w:val="1"/>
      <w:marLeft w:val="0"/>
      <w:marRight w:val="0"/>
      <w:marTop w:val="0"/>
      <w:marBottom w:val="0"/>
      <w:divBdr>
        <w:top w:val="none" w:sz="0" w:space="0" w:color="auto"/>
        <w:left w:val="none" w:sz="0" w:space="0" w:color="auto"/>
        <w:bottom w:val="none" w:sz="0" w:space="0" w:color="auto"/>
        <w:right w:val="none" w:sz="0" w:space="0" w:color="auto"/>
      </w:divBdr>
    </w:div>
    <w:div w:id="2074234640">
      <w:bodyDiv w:val="1"/>
      <w:marLeft w:val="0"/>
      <w:marRight w:val="0"/>
      <w:marTop w:val="0"/>
      <w:marBottom w:val="0"/>
      <w:divBdr>
        <w:top w:val="none" w:sz="0" w:space="0" w:color="auto"/>
        <w:left w:val="none" w:sz="0" w:space="0" w:color="auto"/>
        <w:bottom w:val="none" w:sz="0" w:space="0" w:color="auto"/>
        <w:right w:val="none" w:sz="0" w:space="0" w:color="auto"/>
      </w:divBdr>
    </w:div>
    <w:div w:id="2074304140">
      <w:bodyDiv w:val="1"/>
      <w:marLeft w:val="0"/>
      <w:marRight w:val="0"/>
      <w:marTop w:val="0"/>
      <w:marBottom w:val="0"/>
      <w:divBdr>
        <w:top w:val="none" w:sz="0" w:space="0" w:color="auto"/>
        <w:left w:val="none" w:sz="0" w:space="0" w:color="auto"/>
        <w:bottom w:val="none" w:sz="0" w:space="0" w:color="auto"/>
        <w:right w:val="none" w:sz="0" w:space="0" w:color="auto"/>
      </w:divBdr>
    </w:div>
    <w:div w:id="2074304718">
      <w:bodyDiv w:val="1"/>
      <w:marLeft w:val="0"/>
      <w:marRight w:val="0"/>
      <w:marTop w:val="0"/>
      <w:marBottom w:val="0"/>
      <w:divBdr>
        <w:top w:val="none" w:sz="0" w:space="0" w:color="auto"/>
        <w:left w:val="none" w:sz="0" w:space="0" w:color="auto"/>
        <w:bottom w:val="none" w:sz="0" w:space="0" w:color="auto"/>
        <w:right w:val="none" w:sz="0" w:space="0" w:color="auto"/>
      </w:divBdr>
    </w:div>
    <w:div w:id="2074428368">
      <w:bodyDiv w:val="1"/>
      <w:marLeft w:val="0"/>
      <w:marRight w:val="0"/>
      <w:marTop w:val="0"/>
      <w:marBottom w:val="0"/>
      <w:divBdr>
        <w:top w:val="none" w:sz="0" w:space="0" w:color="auto"/>
        <w:left w:val="none" w:sz="0" w:space="0" w:color="auto"/>
        <w:bottom w:val="none" w:sz="0" w:space="0" w:color="auto"/>
        <w:right w:val="none" w:sz="0" w:space="0" w:color="auto"/>
      </w:divBdr>
    </w:div>
    <w:div w:id="2074497759">
      <w:bodyDiv w:val="1"/>
      <w:marLeft w:val="0"/>
      <w:marRight w:val="0"/>
      <w:marTop w:val="0"/>
      <w:marBottom w:val="0"/>
      <w:divBdr>
        <w:top w:val="none" w:sz="0" w:space="0" w:color="auto"/>
        <w:left w:val="none" w:sz="0" w:space="0" w:color="auto"/>
        <w:bottom w:val="none" w:sz="0" w:space="0" w:color="auto"/>
        <w:right w:val="none" w:sz="0" w:space="0" w:color="auto"/>
      </w:divBdr>
    </w:div>
    <w:div w:id="2074498578">
      <w:bodyDiv w:val="1"/>
      <w:marLeft w:val="0"/>
      <w:marRight w:val="0"/>
      <w:marTop w:val="0"/>
      <w:marBottom w:val="0"/>
      <w:divBdr>
        <w:top w:val="none" w:sz="0" w:space="0" w:color="auto"/>
        <w:left w:val="none" w:sz="0" w:space="0" w:color="auto"/>
        <w:bottom w:val="none" w:sz="0" w:space="0" w:color="auto"/>
        <w:right w:val="none" w:sz="0" w:space="0" w:color="auto"/>
      </w:divBdr>
    </w:div>
    <w:div w:id="2074545067">
      <w:bodyDiv w:val="1"/>
      <w:marLeft w:val="0"/>
      <w:marRight w:val="0"/>
      <w:marTop w:val="0"/>
      <w:marBottom w:val="0"/>
      <w:divBdr>
        <w:top w:val="none" w:sz="0" w:space="0" w:color="auto"/>
        <w:left w:val="none" w:sz="0" w:space="0" w:color="auto"/>
        <w:bottom w:val="none" w:sz="0" w:space="0" w:color="auto"/>
        <w:right w:val="none" w:sz="0" w:space="0" w:color="auto"/>
      </w:divBdr>
    </w:div>
    <w:div w:id="2074696105">
      <w:bodyDiv w:val="1"/>
      <w:marLeft w:val="0"/>
      <w:marRight w:val="0"/>
      <w:marTop w:val="0"/>
      <w:marBottom w:val="0"/>
      <w:divBdr>
        <w:top w:val="none" w:sz="0" w:space="0" w:color="auto"/>
        <w:left w:val="none" w:sz="0" w:space="0" w:color="auto"/>
        <w:bottom w:val="none" w:sz="0" w:space="0" w:color="auto"/>
        <w:right w:val="none" w:sz="0" w:space="0" w:color="auto"/>
      </w:divBdr>
    </w:div>
    <w:div w:id="2074697834">
      <w:bodyDiv w:val="1"/>
      <w:marLeft w:val="0"/>
      <w:marRight w:val="0"/>
      <w:marTop w:val="0"/>
      <w:marBottom w:val="0"/>
      <w:divBdr>
        <w:top w:val="none" w:sz="0" w:space="0" w:color="auto"/>
        <w:left w:val="none" w:sz="0" w:space="0" w:color="auto"/>
        <w:bottom w:val="none" w:sz="0" w:space="0" w:color="auto"/>
        <w:right w:val="none" w:sz="0" w:space="0" w:color="auto"/>
      </w:divBdr>
    </w:div>
    <w:div w:id="2074769814">
      <w:bodyDiv w:val="1"/>
      <w:marLeft w:val="0"/>
      <w:marRight w:val="0"/>
      <w:marTop w:val="0"/>
      <w:marBottom w:val="0"/>
      <w:divBdr>
        <w:top w:val="none" w:sz="0" w:space="0" w:color="auto"/>
        <w:left w:val="none" w:sz="0" w:space="0" w:color="auto"/>
        <w:bottom w:val="none" w:sz="0" w:space="0" w:color="auto"/>
        <w:right w:val="none" w:sz="0" w:space="0" w:color="auto"/>
      </w:divBdr>
    </w:div>
    <w:div w:id="2074887565">
      <w:bodyDiv w:val="1"/>
      <w:marLeft w:val="0"/>
      <w:marRight w:val="0"/>
      <w:marTop w:val="0"/>
      <w:marBottom w:val="0"/>
      <w:divBdr>
        <w:top w:val="none" w:sz="0" w:space="0" w:color="auto"/>
        <w:left w:val="none" w:sz="0" w:space="0" w:color="auto"/>
        <w:bottom w:val="none" w:sz="0" w:space="0" w:color="auto"/>
        <w:right w:val="none" w:sz="0" w:space="0" w:color="auto"/>
      </w:divBdr>
    </w:div>
    <w:div w:id="2075152215">
      <w:bodyDiv w:val="1"/>
      <w:marLeft w:val="0"/>
      <w:marRight w:val="0"/>
      <w:marTop w:val="0"/>
      <w:marBottom w:val="0"/>
      <w:divBdr>
        <w:top w:val="none" w:sz="0" w:space="0" w:color="auto"/>
        <w:left w:val="none" w:sz="0" w:space="0" w:color="auto"/>
        <w:bottom w:val="none" w:sz="0" w:space="0" w:color="auto"/>
        <w:right w:val="none" w:sz="0" w:space="0" w:color="auto"/>
      </w:divBdr>
    </w:div>
    <w:div w:id="2075152755">
      <w:bodyDiv w:val="1"/>
      <w:marLeft w:val="0"/>
      <w:marRight w:val="0"/>
      <w:marTop w:val="0"/>
      <w:marBottom w:val="0"/>
      <w:divBdr>
        <w:top w:val="none" w:sz="0" w:space="0" w:color="auto"/>
        <w:left w:val="none" w:sz="0" w:space="0" w:color="auto"/>
        <w:bottom w:val="none" w:sz="0" w:space="0" w:color="auto"/>
        <w:right w:val="none" w:sz="0" w:space="0" w:color="auto"/>
      </w:divBdr>
    </w:div>
    <w:div w:id="2075200984">
      <w:bodyDiv w:val="1"/>
      <w:marLeft w:val="0"/>
      <w:marRight w:val="0"/>
      <w:marTop w:val="0"/>
      <w:marBottom w:val="0"/>
      <w:divBdr>
        <w:top w:val="none" w:sz="0" w:space="0" w:color="auto"/>
        <w:left w:val="none" w:sz="0" w:space="0" w:color="auto"/>
        <w:bottom w:val="none" w:sz="0" w:space="0" w:color="auto"/>
        <w:right w:val="none" w:sz="0" w:space="0" w:color="auto"/>
      </w:divBdr>
    </w:div>
    <w:div w:id="2075279043">
      <w:bodyDiv w:val="1"/>
      <w:marLeft w:val="0"/>
      <w:marRight w:val="0"/>
      <w:marTop w:val="0"/>
      <w:marBottom w:val="0"/>
      <w:divBdr>
        <w:top w:val="none" w:sz="0" w:space="0" w:color="auto"/>
        <w:left w:val="none" w:sz="0" w:space="0" w:color="auto"/>
        <w:bottom w:val="none" w:sz="0" w:space="0" w:color="auto"/>
        <w:right w:val="none" w:sz="0" w:space="0" w:color="auto"/>
      </w:divBdr>
    </w:div>
    <w:div w:id="2075345792">
      <w:bodyDiv w:val="1"/>
      <w:marLeft w:val="0"/>
      <w:marRight w:val="0"/>
      <w:marTop w:val="0"/>
      <w:marBottom w:val="0"/>
      <w:divBdr>
        <w:top w:val="none" w:sz="0" w:space="0" w:color="auto"/>
        <w:left w:val="none" w:sz="0" w:space="0" w:color="auto"/>
        <w:bottom w:val="none" w:sz="0" w:space="0" w:color="auto"/>
        <w:right w:val="none" w:sz="0" w:space="0" w:color="auto"/>
      </w:divBdr>
    </w:div>
    <w:div w:id="2075348904">
      <w:bodyDiv w:val="1"/>
      <w:marLeft w:val="0"/>
      <w:marRight w:val="0"/>
      <w:marTop w:val="0"/>
      <w:marBottom w:val="0"/>
      <w:divBdr>
        <w:top w:val="none" w:sz="0" w:space="0" w:color="auto"/>
        <w:left w:val="none" w:sz="0" w:space="0" w:color="auto"/>
        <w:bottom w:val="none" w:sz="0" w:space="0" w:color="auto"/>
        <w:right w:val="none" w:sz="0" w:space="0" w:color="auto"/>
      </w:divBdr>
    </w:div>
    <w:div w:id="2075423824">
      <w:bodyDiv w:val="1"/>
      <w:marLeft w:val="0"/>
      <w:marRight w:val="0"/>
      <w:marTop w:val="0"/>
      <w:marBottom w:val="0"/>
      <w:divBdr>
        <w:top w:val="none" w:sz="0" w:space="0" w:color="auto"/>
        <w:left w:val="none" w:sz="0" w:space="0" w:color="auto"/>
        <w:bottom w:val="none" w:sz="0" w:space="0" w:color="auto"/>
        <w:right w:val="none" w:sz="0" w:space="0" w:color="auto"/>
      </w:divBdr>
    </w:div>
    <w:div w:id="2075425525">
      <w:bodyDiv w:val="1"/>
      <w:marLeft w:val="0"/>
      <w:marRight w:val="0"/>
      <w:marTop w:val="0"/>
      <w:marBottom w:val="0"/>
      <w:divBdr>
        <w:top w:val="none" w:sz="0" w:space="0" w:color="auto"/>
        <w:left w:val="none" w:sz="0" w:space="0" w:color="auto"/>
        <w:bottom w:val="none" w:sz="0" w:space="0" w:color="auto"/>
        <w:right w:val="none" w:sz="0" w:space="0" w:color="auto"/>
      </w:divBdr>
    </w:div>
    <w:div w:id="2075468561">
      <w:bodyDiv w:val="1"/>
      <w:marLeft w:val="0"/>
      <w:marRight w:val="0"/>
      <w:marTop w:val="0"/>
      <w:marBottom w:val="0"/>
      <w:divBdr>
        <w:top w:val="none" w:sz="0" w:space="0" w:color="auto"/>
        <w:left w:val="none" w:sz="0" w:space="0" w:color="auto"/>
        <w:bottom w:val="none" w:sz="0" w:space="0" w:color="auto"/>
        <w:right w:val="none" w:sz="0" w:space="0" w:color="auto"/>
      </w:divBdr>
    </w:div>
    <w:div w:id="2075544383">
      <w:bodyDiv w:val="1"/>
      <w:marLeft w:val="0"/>
      <w:marRight w:val="0"/>
      <w:marTop w:val="0"/>
      <w:marBottom w:val="0"/>
      <w:divBdr>
        <w:top w:val="none" w:sz="0" w:space="0" w:color="auto"/>
        <w:left w:val="none" w:sz="0" w:space="0" w:color="auto"/>
        <w:bottom w:val="none" w:sz="0" w:space="0" w:color="auto"/>
        <w:right w:val="none" w:sz="0" w:space="0" w:color="auto"/>
      </w:divBdr>
    </w:div>
    <w:div w:id="2075665376">
      <w:bodyDiv w:val="1"/>
      <w:marLeft w:val="0"/>
      <w:marRight w:val="0"/>
      <w:marTop w:val="0"/>
      <w:marBottom w:val="0"/>
      <w:divBdr>
        <w:top w:val="none" w:sz="0" w:space="0" w:color="auto"/>
        <w:left w:val="none" w:sz="0" w:space="0" w:color="auto"/>
        <w:bottom w:val="none" w:sz="0" w:space="0" w:color="auto"/>
        <w:right w:val="none" w:sz="0" w:space="0" w:color="auto"/>
      </w:divBdr>
    </w:div>
    <w:div w:id="2075928304">
      <w:bodyDiv w:val="1"/>
      <w:marLeft w:val="0"/>
      <w:marRight w:val="0"/>
      <w:marTop w:val="0"/>
      <w:marBottom w:val="0"/>
      <w:divBdr>
        <w:top w:val="none" w:sz="0" w:space="0" w:color="auto"/>
        <w:left w:val="none" w:sz="0" w:space="0" w:color="auto"/>
        <w:bottom w:val="none" w:sz="0" w:space="0" w:color="auto"/>
        <w:right w:val="none" w:sz="0" w:space="0" w:color="auto"/>
      </w:divBdr>
    </w:div>
    <w:div w:id="2076006395">
      <w:bodyDiv w:val="1"/>
      <w:marLeft w:val="0"/>
      <w:marRight w:val="0"/>
      <w:marTop w:val="0"/>
      <w:marBottom w:val="0"/>
      <w:divBdr>
        <w:top w:val="none" w:sz="0" w:space="0" w:color="auto"/>
        <w:left w:val="none" w:sz="0" w:space="0" w:color="auto"/>
        <w:bottom w:val="none" w:sz="0" w:space="0" w:color="auto"/>
        <w:right w:val="none" w:sz="0" w:space="0" w:color="auto"/>
      </w:divBdr>
    </w:div>
    <w:div w:id="2076124965">
      <w:bodyDiv w:val="1"/>
      <w:marLeft w:val="0"/>
      <w:marRight w:val="0"/>
      <w:marTop w:val="0"/>
      <w:marBottom w:val="0"/>
      <w:divBdr>
        <w:top w:val="none" w:sz="0" w:space="0" w:color="auto"/>
        <w:left w:val="none" w:sz="0" w:space="0" w:color="auto"/>
        <w:bottom w:val="none" w:sz="0" w:space="0" w:color="auto"/>
        <w:right w:val="none" w:sz="0" w:space="0" w:color="auto"/>
      </w:divBdr>
    </w:div>
    <w:div w:id="2076508419">
      <w:bodyDiv w:val="1"/>
      <w:marLeft w:val="0"/>
      <w:marRight w:val="0"/>
      <w:marTop w:val="0"/>
      <w:marBottom w:val="0"/>
      <w:divBdr>
        <w:top w:val="none" w:sz="0" w:space="0" w:color="auto"/>
        <w:left w:val="none" w:sz="0" w:space="0" w:color="auto"/>
        <w:bottom w:val="none" w:sz="0" w:space="0" w:color="auto"/>
        <w:right w:val="none" w:sz="0" w:space="0" w:color="auto"/>
      </w:divBdr>
    </w:div>
    <w:div w:id="2076510927">
      <w:bodyDiv w:val="1"/>
      <w:marLeft w:val="0"/>
      <w:marRight w:val="0"/>
      <w:marTop w:val="0"/>
      <w:marBottom w:val="0"/>
      <w:divBdr>
        <w:top w:val="none" w:sz="0" w:space="0" w:color="auto"/>
        <w:left w:val="none" w:sz="0" w:space="0" w:color="auto"/>
        <w:bottom w:val="none" w:sz="0" w:space="0" w:color="auto"/>
        <w:right w:val="none" w:sz="0" w:space="0" w:color="auto"/>
      </w:divBdr>
    </w:div>
    <w:div w:id="2076513652">
      <w:bodyDiv w:val="1"/>
      <w:marLeft w:val="0"/>
      <w:marRight w:val="0"/>
      <w:marTop w:val="0"/>
      <w:marBottom w:val="0"/>
      <w:divBdr>
        <w:top w:val="none" w:sz="0" w:space="0" w:color="auto"/>
        <w:left w:val="none" w:sz="0" w:space="0" w:color="auto"/>
        <w:bottom w:val="none" w:sz="0" w:space="0" w:color="auto"/>
        <w:right w:val="none" w:sz="0" w:space="0" w:color="auto"/>
      </w:divBdr>
    </w:div>
    <w:div w:id="2076777283">
      <w:bodyDiv w:val="1"/>
      <w:marLeft w:val="0"/>
      <w:marRight w:val="0"/>
      <w:marTop w:val="0"/>
      <w:marBottom w:val="0"/>
      <w:divBdr>
        <w:top w:val="none" w:sz="0" w:space="0" w:color="auto"/>
        <w:left w:val="none" w:sz="0" w:space="0" w:color="auto"/>
        <w:bottom w:val="none" w:sz="0" w:space="0" w:color="auto"/>
        <w:right w:val="none" w:sz="0" w:space="0" w:color="auto"/>
      </w:divBdr>
    </w:div>
    <w:div w:id="2076779049">
      <w:bodyDiv w:val="1"/>
      <w:marLeft w:val="0"/>
      <w:marRight w:val="0"/>
      <w:marTop w:val="0"/>
      <w:marBottom w:val="0"/>
      <w:divBdr>
        <w:top w:val="none" w:sz="0" w:space="0" w:color="auto"/>
        <w:left w:val="none" w:sz="0" w:space="0" w:color="auto"/>
        <w:bottom w:val="none" w:sz="0" w:space="0" w:color="auto"/>
        <w:right w:val="none" w:sz="0" w:space="0" w:color="auto"/>
      </w:divBdr>
    </w:div>
    <w:div w:id="2076849686">
      <w:bodyDiv w:val="1"/>
      <w:marLeft w:val="0"/>
      <w:marRight w:val="0"/>
      <w:marTop w:val="0"/>
      <w:marBottom w:val="0"/>
      <w:divBdr>
        <w:top w:val="none" w:sz="0" w:space="0" w:color="auto"/>
        <w:left w:val="none" w:sz="0" w:space="0" w:color="auto"/>
        <w:bottom w:val="none" w:sz="0" w:space="0" w:color="auto"/>
        <w:right w:val="none" w:sz="0" w:space="0" w:color="auto"/>
      </w:divBdr>
    </w:div>
    <w:div w:id="2076856049">
      <w:bodyDiv w:val="1"/>
      <w:marLeft w:val="0"/>
      <w:marRight w:val="0"/>
      <w:marTop w:val="0"/>
      <w:marBottom w:val="0"/>
      <w:divBdr>
        <w:top w:val="none" w:sz="0" w:space="0" w:color="auto"/>
        <w:left w:val="none" w:sz="0" w:space="0" w:color="auto"/>
        <w:bottom w:val="none" w:sz="0" w:space="0" w:color="auto"/>
        <w:right w:val="none" w:sz="0" w:space="0" w:color="auto"/>
      </w:divBdr>
    </w:div>
    <w:div w:id="2076928546">
      <w:bodyDiv w:val="1"/>
      <w:marLeft w:val="0"/>
      <w:marRight w:val="0"/>
      <w:marTop w:val="0"/>
      <w:marBottom w:val="0"/>
      <w:divBdr>
        <w:top w:val="none" w:sz="0" w:space="0" w:color="auto"/>
        <w:left w:val="none" w:sz="0" w:space="0" w:color="auto"/>
        <w:bottom w:val="none" w:sz="0" w:space="0" w:color="auto"/>
        <w:right w:val="none" w:sz="0" w:space="0" w:color="auto"/>
      </w:divBdr>
    </w:div>
    <w:div w:id="2077238905">
      <w:bodyDiv w:val="1"/>
      <w:marLeft w:val="0"/>
      <w:marRight w:val="0"/>
      <w:marTop w:val="0"/>
      <w:marBottom w:val="0"/>
      <w:divBdr>
        <w:top w:val="none" w:sz="0" w:space="0" w:color="auto"/>
        <w:left w:val="none" w:sz="0" w:space="0" w:color="auto"/>
        <w:bottom w:val="none" w:sz="0" w:space="0" w:color="auto"/>
        <w:right w:val="none" w:sz="0" w:space="0" w:color="auto"/>
      </w:divBdr>
    </w:div>
    <w:div w:id="2077389459">
      <w:bodyDiv w:val="1"/>
      <w:marLeft w:val="0"/>
      <w:marRight w:val="0"/>
      <w:marTop w:val="0"/>
      <w:marBottom w:val="0"/>
      <w:divBdr>
        <w:top w:val="none" w:sz="0" w:space="0" w:color="auto"/>
        <w:left w:val="none" w:sz="0" w:space="0" w:color="auto"/>
        <w:bottom w:val="none" w:sz="0" w:space="0" w:color="auto"/>
        <w:right w:val="none" w:sz="0" w:space="0" w:color="auto"/>
      </w:divBdr>
    </w:div>
    <w:div w:id="2077391469">
      <w:bodyDiv w:val="1"/>
      <w:marLeft w:val="0"/>
      <w:marRight w:val="0"/>
      <w:marTop w:val="0"/>
      <w:marBottom w:val="0"/>
      <w:divBdr>
        <w:top w:val="none" w:sz="0" w:space="0" w:color="auto"/>
        <w:left w:val="none" w:sz="0" w:space="0" w:color="auto"/>
        <w:bottom w:val="none" w:sz="0" w:space="0" w:color="auto"/>
        <w:right w:val="none" w:sz="0" w:space="0" w:color="auto"/>
      </w:divBdr>
    </w:div>
    <w:div w:id="2077432086">
      <w:bodyDiv w:val="1"/>
      <w:marLeft w:val="0"/>
      <w:marRight w:val="0"/>
      <w:marTop w:val="0"/>
      <w:marBottom w:val="0"/>
      <w:divBdr>
        <w:top w:val="none" w:sz="0" w:space="0" w:color="auto"/>
        <w:left w:val="none" w:sz="0" w:space="0" w:color="auto"/>
        <w:bottom w:val="none" w:sz="0" w:space="0" w:color="auto"/>
        <w:right w:val="none" w:sz="0" w:space="0" w:color="auto"/>
      </w:divBdr>
    </w:div>
    <w:div w:id="2077584893">
      <w:bodyDiv w:val="1"/>
      <w:marLeft w:val="0"/>
      <w:marRight w:val="0"/>
      <w:marTop w:val="0"/>
      <w:marBottom w:val="0"/>
      <w:divBdr>
        <w:top w:val="none" w:sz="0" w:space="0" w:color="auto"/>
        <w:left w:val="none" w:sz="0" w:space="0" w:color="auto"/>
        <w:bottom w:val="none" w:sz="0" w:space="0" w:color="auto"/>
        <w:right w:val="none" w:sz="0" w:space="0" w:color="auto"/>
      </w:divBdr>
    </w:div>
    <w:div w:id="2077625773">
      <w:bodyDiv w:val="1"/>
      <w:marLeft w:val="0"/>
      <w:marRight w:val="0"/>
      <w:marTop w:val="0"/>
      <w:marBottom w:val="0"/>
      <w:divBdr>
        <w:top w:val="none" w:sz="0" w:space="0" w:color="auto"/>
        <w:left w:val="none" w:sz="0" w:space="0" w:color="auto"/>
        <w:bottom w:val="none" w:sz="0" w:space="0" w:color="auto"/>
        <w:right w:val="none" w:sz="0" w:space="0" w:color="auto"/>
      </w:divBdr>
    </w:div>
    <w:div w:id="2077629971">
      <w:bodyDiv w:val="1"/>
      <w:marLeft w:val="0"/>
      <w:marRight w:val="0"/>
      <w:marTop w:val="0"/>
      <w:marBottom w:val="0"/>
      <w:divBdr>
        <w:top w:val="none" w:sz="0" w:space="0" w:color="auto"/>
        <w:left w:val="none" w:sz="0" w:space="0" w:color="auto"/>
        <w:bottom w:val="none" w:sz="0" w:space="0" w:color="auto"/>
        <w:right w:val="none" w:sz="0" w:space="0" w:color="auto"/>
      </w:divBdr>
    </w:div>
    <w:div w:id="2077773708">
      <w:bodyDiv w:val="1"/>
      <w:marLeft w:val="0"/>
      <w:marRight w:val="0"/>
      <w:marTop w:val="0"/>
      <w:marBottom w:val="0"/>
      <w:divBdr>
        <w:top w:val="none" w:sz="0" w:space="0" w:color="auto"/>
        <w:left w:val="none" w:sz="0" w:space="0" w:color="auto"/>
        <w:bottom w:val="none" w:sz="0" w:space="0" w:color="auto"/>
        <w:right w:val="none" w:sz="0" w:space="0" w:color="auto"/>
      </w:divBdr>
    </w:div>
    <w:div w:id="2077774442">
      <w:bodyDiv w:val="1"/>
      <w:marLeft w:val="0"/>
      <w:marRight w:val="0"/>
      <w:marTop w:val="0"/>
      <w:marBottom w:val="0"/>
      <w:divBdr>
        <w:top w:val="none" w:sz="0" w:space="0" w:color="auto"/>
        <w:left w:val="none" w:sz="0" w:space="0" w:color="auto"/>
        <w:bottom w:val="none" w:sz="0" w:space="0" w:color="auto"/>
        <w:right w:val="none" w:sz="0" w:space="0" w:color="auto"/>
      </w:divBdr>
    </w:div>
    <w:div w:id="2077819007">
      <w:bodyDiv w:val="1"/>
      <w:marLeft w:val="0"/>
      <w:marRight w:val="0"/>
      <w:marTop w:val="0"/>
      <w:marBottom w:val="0"/>
      <w:divBdr>
        <w:top w:val="none" w:sz="0" w:space="0" w:color="auto"/>
        <w:left w:val="none" w:sz="0" w:space="0" w:color="auto"/>
        <w:bottom w:val="none" w:sz="0" w:space="0" w:color="auto"/>
        <w:right w:val="none" w:sz="0" w:space="0" w:color="auto"/>
      </w:divBdr>
    </w:div>
    <w:div w:id="2077822486">
      <w:bodyDiv w:val="1"/>
      <w:marLeft w:val="0"/>
      <w:marRight w:val="0"/>
      <w:marTop w:val="0"/>
      <w:marBottom w:val="0"/>
      <w:divBdr>
        <w:top w:val="none" w:sz="0" w:space="0" w:color="auto"/>
        <w:left w:val="none" w:sz="0" w:space="0" w:color="auto"/>
        <w:bottom w:val="none" w:sz="0" w:space="0" w:color="auto"/>
        <w:right w:val="none" w:sz="0" w:space="0" w:color="auto"/>
      </w:divBdr>
    </w:div>
    <w:div w:id="2077824497">
      <w:bodyDiv w:val="1"/>
      <w:marLeft w:val="0"/>
      <w:marRight w:val="0"/>
      <w:marTop w:val="0"/>
      <w:marBottom w:val="0"/>
      <w:divBdr>
        <w:top w:val="none" w:sz="0" w:space="0" w:color="auto"/>
        <w:left w:val="none" w:sz="0" w:space="0" w:color="auto"/>
        <w:bottom w:val="none" w:sz="0" w:space="0" w:color="auto"/>
        <w:right w:val="none" w:sz="0" w:space="0" w:color="auto"/>
      </w:divBdr>
    </w:div>
    <w:div w:id="2077848610">
      <w:bodyDiv w:val="1"/>
      <w:marLeft w:val="0"/>
      <w:marRight w:val="0"/>
      <w:marTop w:val="0"/>
      <w:marBottom w:val="0"/>
      <w:divBdr>
        <w:top w:val="none" w:sz="0" w:space="0" w:color="auto"/>
        <w:left w:val="none" w:sz="0" w:space="0" w:color="auto"/>
        <w:bottom w:val="none" w:sz="0" w:space="0" w:color="auto"/>
        <w:right w:val="none" w:sz="0" w:space="0" w:color="auto"/>
      </w:divBdr>
    </w:div>
    <w:div w:id="2077968202">
      <w:bodyDiv w:val="1"/>
      <w:marLeft w:val="0"/>
      <w:marRight w:val="0"/>
      <w:marTop w:val="0"/>
      <w:marBottom w:val="0"/>
      <w:divBdr>
        <w:top w:val="none" w:sz="0" w:space="0" w:color="auto"/>
        <w:left w:val="none" w:sz="0" w:space="0" w:color="auto"/>
        <w:bottom w:val="none" w:sz="0" w:space="0" w:color="auto"/>
        <w:right w:val="none" w:sz="0" w:space="0" w:color="auto"/>
      </w:divBdr>
    </w:div>
    <w:div w:id="2078094283">
      <w:bodyDiv w:val="1"/>
      <w:marLeft w:val="0"/>
      <w:marRight w:val="0"/>
      <w:marTop w:val="0"/>
      <w:marBottom w:val="0"/>
      <w:divBdr>
        <w:top w:val="none" w:sz="0" w:space="0" w:color="auto"/>
        <w:left w:val="none" w:sz="0" w:space="0" w:color="auto"/>
        <w:bottom w:val="none" w:sz="0" w:space="0" w:color="auto"/>
        <w:right w:val="none" w:sz="0" w:space="0" w:color="auto"/>
      </w:divBdr>
    </w:div>
    <w:div w:id="2078238727">
      <w:bodyDiv w:val="1"/>
      <w:marLeft w:val="0"/>
      <w:marRight w:val="0"/>
      <w:marTop w:val="0"/>
      <w:marBottom w:val="0"/>
      <w:divBdr>
        <w:top w:val="none" w:sz="0" w:space="0" w:color="auto"/>
        <w:left w:val="none" w:sz="0" w:space="0" w:color="auto"/>
        <w:bottom w:val="none" w:sz="0" w:space="0" w:color="auto"/>
        <w:right w:val="none" w:sz="0" w:space="0" w:color="auto"/>
      </w:divBdr>
    </w:div>
    <w:div w:id="2078353396">
      <w:bodyDiv w:val="1"/>
      <w:marLeft w:val="0"/>
      <w:marRight w:val="0"/>
      <w:marTop w:val="0"/>
      <w:marBottom w:val="0"/>
      <w:divBdr>
        <w:top w:val="none" w:sz="0" w:space="0" w:color="auto"/>
        <w:left w:val="none" w:sz="0" w:space="0" w:color="auto"/>
        <w:bottom w:val="none" w:sz="0" w:space="0" w:color="auto"/>
        <w:right w:val="none" w:sz="0" w:space="0" w:color="auto"/>
      </w:divBdr>
    </w:div>
    <w:div w:id="2078357177">
      <w:bodyDiv w:val="1"/>
      <w:marLeft w:val="0"/>
      <w:marRight w:val="0"/>
      <w:marTop w:val="0"/>
      <w:marBottom w:val="0"/>
      <w:divBdr>
        <w:top w:val="none" w:sz="0" w:space="0" w:color="auto"/>
        <w:left w:val="none" w:sz="0" w:space="0" w:color="auto"/>
        <w:bottom w:val="none" w:sz="0" w:space="0" w:color="auto"/>
        <w:right w:val="none" w:sz="0" w:space="0" w:color="auto"/>
      </w:divBdr>
    </w:div>
    <w:div w:id="2078357495">
      <w:bodyDiv w:val="1"/>
      <w:marLeft w:val="0"/>
      <w:marRight w:val="0"/>
      <w:marTop w:val="0"/>
      <w:marBottom w:val="0"/>
      <w:divBdr>
        <w:top w:val="none" w:sz="0" w:space="0" w:color="auto"/>
        <w:left w:val="none" w:sz="0" w:space="0" w:color="auto"/>
        <w:bottom w:val="none" w:sz="0" w:space="0" w:color="auto"/>
        <w:right w:val="none" w:sz="0" w:space="0" w:color="auto"/>
      </w:divBdr>
    </w:div>
    <w:div w:id="2078435411">
      <w:bodyDiv w:val="1"/>
      <w:marLeft w:val="0"/>
      <w:marRight w:val="0"/>
      <w:marTop w:val="0"/>
      <w:marBottom w:val="0"/>
      <w:divBdr>
        <w:top w:val="none" w:sz="0" w:space="0" w:color="auto"/>
        <w:left w:val="none" w:sz="0" w:space="0" w:color="auto"/>
        <w:bottom w:val="none" w:sz="0" w:space="0" w:color="auto"/>
        <w:right w:val="none" w:sz="0" w:space="0" w:color="auto"/>
      </w:divBdr>
    </w:div>
    <w:div w:id="2078478820">
      <w:bodyDiv w:val="1"/>
      <w:marLeft w:val="0"/>
      <w:marRight w:val="0"/>
      <w:marTop w:val="0"/>
      <w:marBottom w:val="0"/>
      <w:divBdr>
        <w:top w:val="none" w:sz="0" w:space="0" w:color="auto"/>
        <w:left w:val="none" w:sz="0" w:space="0" w:color="auto"/>
        <w:bottom w:val="none" w:sz="0" w:space="0" w:color="auto"/>
        <w:right w:val="none" w:sz="0" w:space="0" w:color="auto"/>
      </w:divBdr>
    </w:div>
    <w:div w:id="2078480562">
      <w:bodyDiv w:val="1"/>
      <w:marLeft w:val="0"/>
      <w:marRight w:val="0"/>
      <w:marTop w:val="0"/>
      <w:marBottom w:val="0"/>
      <w:divBdr>
        <w:top w:val="none" w:sz="0" w:space="0" w:color="auto"/>
        <w:left w:val="none" w:sz="0" w:space="0" w:color="auto"/>
        <w:bottom w:val="none" w:sz="0" w:space="0" w:color="auto"/>
        <w:right w:val="none" w:sz="0" w:space="0" w:color="auto"/>
      </w:divBdr>
    </w:div>
    <w:div w:id="2078550347">
      <w:bodyDiv w:val="1"/>
      <w:marLeft w:val="0"/>
      <w:marRight w:val="0"/>
      <w:marTop w:val="0"/>
      <w:marBottom w:val="0"/>
      <w:divBdr>
        <w:top w:val="none" w:sz="0" w:space="0" w:color="auto"/>
        <w:left w:val="none" w:sz="0" w:space="0" w:color="auto"/>
        <w:bottom w:val="none" w:sz="0" w:space="0" w:color="auto"/>
        <w:right w:val="none" w:sz="0" w:space="0" w:color="auto"/>
      </w:divBdr>
    </w:div>
    <w:div w:id="2078697942">
      <w:bodyDiv w:val="1"/>
      <w:marLeft w:val="0"/>
      <w:marRight w:val="0"/>
      <w:marTop w:val="0"/>
      <w:marBottom w:val="0"/>
      <w:divBdr>
        <w:top w:val="none" w:sz="0" w:space="0" w:color="auto"/>
        <w:left w:val="none" w:sz="0" w:space="0" w:color="auto"/>
        <w:bottom w:val="none" w:sz="0" w:space="0" w:color="auto"/>
        <w:right w:val="none" w:sz="0" w:space="0" w:color="auto"/>
      </w:divBdr>
    </w:div>
    <w:div w:id="2078702108">
      <w:bodyDiv w:val="1"/>
      <w:marLeft w:val="0"/>
      <w:marRight w:val="0"/>
      <w:marTop w:val="0"/>
      <w:marBottom w:val="0"/>
      <w:divBdr>
        <w:top w:val="none" w:sz="0" w:space="0" w:color="auto"/>
        <w:left w:val="none" w:sz="0" w:space="0" w:color="auto"/>
        <w:bottom w:val="none" w:sz="0" w:space="0" w:color="auto"/>
        <w:right w:val="none" w:sz="0" w:space="0" w:color="auto"/>
      </w:divBdr>
    </w:div>
    <w:div w:id="2078742397">
      <w:bodyDiv w:val="1"/>
      <w:marLeft w:val="0"/>
      <w:marRight w:val="0"/>
      <w:marTop w:val="0"/>
      <w:marBottom w:val="0"/>
      <w:divBdr>
        <w:top w:val="none" w:sz="0" w:space="0" w:color="auto"/>
        <w:left w:val="none" w:sz="0" w:space="0" w:color="auto"/>
        <w:bottom w:val="none" w:sz="0" w:space="0" w:color="auto"/>
        <w:right w:val="none" w:sz="0" w:space="0" w:color="auto"/>
      </w:divBdr>
    </w:div>
    <w:div w:id="2078744196">
      <w:bodyDiv w:val="1"/>
      <w:marLeft w:val="0"/>
      <w:marRight w:val="0"/>
      <w:marTop w:val="0"/>
      <w:marBottom w:val="0"/>
      <w:divBdr>
        <w:top w:val="none" w:sz="0" w:space="0" w:color="auto"/>
        <w:left w:val="none" w:sz="0" w:space="0" w:color="auto"/>
        <w:bottom w:val="none" w:sz="0" w:space="0" w:color="auto"/>
        <w:right w:val="none" w:sz="0" w:space="0" w:color="auto"/>
      </w:divBdr>
    </w:div>
    <w:div w:id="2078745553">
      <w:bodyDiv w:val="1"/>
      <w:marLeft w:val="0"/>
      <w:marRight w:val="0"/>
      <w:marTop w:val="0"/>
      <w:marBottom w:val="0"/>
      <w:divBdr>
        <w:top w:val="none" w:sz="0" w:space="0" w:color="auto"/>
        <w:left w:val="none" w:sz="0" w:space="0" w:color="auto"/>
        <w:bottom w:val="none" w:sz="0" w:space="0" w:color="auto"/>
        <w:right w:val="none" w:sz="0" w:space="0" w:color="auto"/>
      </w:divBdr>
    </w:div>
    <w:div w:id="2078820607">
      <w:bodyDiv w:val="1"/>
      <w:marLeft w:val="0"/>
      <w:marRight w:val="0"/>
      <w:marTop w:val="0"/>
      <w:marBottom w:val="0"/>
      <w:divBdr>
        <w:top w:val="none" w:sz="0" w:space="0" w:color="auto"/>
        <w:left w:val="none" w:sz="0" w:space="0" w:color="auto"/>
        <w:bottom w:val="none" w:sz="0" w:space="0" w:color="auto"/>
        <w:right w:val="none" w:sz="0" w:space="0" w:color="auto"/>
      </w:divBdr>
    </w:div>
    <w:div w:id="2078937979">
      <w:bodyDiv w:val="1"/>
      <w:marLeft w:val="0"/>
      <w:marRight w:val="0"/>
      <w:marTop w:val="0"/>
      <w:marBottom w:val="0"/>
      <w:divBdr>
        <w:top w:val="none" w:sz="0" w:space="0" w:color="auto"/>
        <w:left w:val="none" w:sz="0" w:space="0" w:color="auto"/>
        <w:bottom w:val="none" w:sz="0" w:space="0" w:color="auto"/>
        <w:right w:val="none" w:sz="0" w:space="0" w:color="auto"/>
      </w:divBdr>
    </w:div>
    <w:div w:id="2078938429">
      <w:bodyDiv w:val="1"/>
      <w:marLeft w:val="0"/>
      <w:marRight w:val="0"/>
      <w:marTop w:val="0"/>
      <w:marBottom w:val="0"/>
      <w:divBdr>
        <w:top w:val="none" w:sz="0" w:space="0" w:color="auto"/>
        <w:left w:val="none" w:sz="0" w:space="0" w:color="auto"/>
        <w:bottom w:val="none" w:sz="0" w:space="0" w:color="auto"/>
        <w:right w:val="none" w:sz="0" w:space="0" w:color="auto"/>
      </w:divBdr>
    </w:div>
    <w:div w:id="2079016944">
      <w:bodyDiv w:val="1"/>
      <w:marLeft w:val="0"/>
      <w:marRight w:val="0"/>
      <w:marTop w:val="0"/>
      <w:marBottom w:val="0"/>
      <w:divBdr>
        <w:top w:val="none" w:sz="0" w:space="0" w:color="auto"/>
        <w:left w:val="none" w:sz="0" w:space="0" w:color="auto"/>
        <w:bottom w:val="none" w:sz="0" w:space="0" w:color="auto"/>
        <w:right w:val="none" w:sz="0" w:space="0" w:color="auto"/>
      </w:divBdr>
    </w:div>
    <w:div w:id="2079017456">
      <w:bodyDiv w:val="1"/>
      <w:marLeft w:val="0"/>
      <w:marRight w:val="0"/>
      <w:marTop w:val="0"/>
      <w:marBottom w:val="0"/>
      <w:divBdr>
        <w:top w:val="none" w:sz="0" w:space="0" w:color="auto"/>
        <w:left w:val="none" w:sz="0" w:space="0" w:color="auto"/>
        <w:bottom w:val="none" w:sz="0" w:space="0" w:color="auto"/>
        <w:right w:val="none" w:sz="0" w:space="0" w:color="auto"/>
      </w:divBdr>
    </w:div>
    <w:div w:id="2079161568">
      <w:bodyDiv w:val="1"/>
      <w:marLeft w:val="0"/>
      <w:marRight w:val="0"/>
      <w:marTop w:val="0"/>
      <w:marBottom w:val="0"/>
      <w:divBdr>
        <w:top w:val="none" w:sz="0" w:space="0" w:color="auto"/>
        <w:left w:val="none" w:sz="0" w:space="0" w:color="auto"/>
        <w:bottom w:val="none" w:sz="0" w:space="0" w:color="auto"/>
        <w:right w:val="none" w:sz="0" w:space="0" w:color="auto"/>
      </w:divBdr>
    </w:div>
    <w:div w:id="2079285076">
      <w:bodyDiv w:val="1"/>
      <w:marLeft w:val="0"/>
      <w:marRight w:val="0"/>
      <w:marTop w:val="0"/>
      <w:marBottom w:val="0"/>
      <w:divBdr>
        <w:top w:val="none" w:sz="0" w:space="0" w:color="auto"/>
        <w:left w:val="none" w:sz="0" w:space="0" w:color="auto"/>
        <w:bottom w:val="none" w:sz="0" w:space="0" w:color="auto"/>
        <w:right w:val="none" w:sz="0" w:space="0" w:color="auto"/>
      </w:divBdr>
    </w:div>
    <w:div w:id="2079398889">
      <w:bodyDiv w:val="1"/>
      <w:marLeft w:val="0"/>
      <w:marRight w:val="0"/>
      <w:marTop w:val="0"/>
      <w:marBottom w:val="0"/>
      <w:divBdr>
        <w:top w:val="none" w:sz="0" w:space="0" w:color="auto"/>
        <w:left w:val="none" w:sz="0" w:space="0" w:color="auto"/>
        <w:bottom w:val="none" w:sz="0" w:space="0" w:color="auto"/>
        <w:right w:val="none" w:sz="0" w:space="0" w:color="auto"/>
      </w:divBdr>
    </w:div>
    <w:div w:id="2079471896">
      <w:bodyDiv w:val="1"/>
      <w:marLeft w:val="0"/>
      <w:marRight w:val="0"/>
      <w:marTop w:val="0"/>
      <w:marBottom w:val="0"/>
      <w:divBdr>
        <w:top w:val="none" w:sz="0" w:space="0" w:color="auto"/>
        <w:left w:val="none" w:sz="0" w:space="0" w:color="auto"/>
        <w:bottom w:val="none" w:sz="0" w:space="0" w:color="auto"/>
        <w:right w:val="none" w:sz="0" w:space="0" w:color="auto"/>
      </w:divBdr>
    </w:div>
    <w:div w:id="2079554024">
      <w:bodyDiv w:val="1"/>
      <w:marLeft w:val="0"/>
      <w:marRight w:val="0"/>
      <w:marTop w:val="0"/>
      <w:marBottom w:val="0"/>
      <w:divBdr>
        <w:top w:val="none" w:sz="0" w:space="0" w:color="auto"/>
        <w:left w:val="none" w:sz="0" w:space="0" w:color="auto"/>
        <w:bottom w:val="none" w:sz="0" w:space="0" w:color="auto"/>
        <w:right w:val="none" w:sz="0" w:space="0" w:color="auto"/>
      </w:divBdr>
    </w:div>
    <w:div w:id="2079596240">
      <w:bodyDiv w:val="1"/>
      <w:marLeft w:val="0"/>
      <w:marRight w:val="0"/>
      <w:marTop w:val="0"/>
      <w:marBottom w:val="0"/>
      <w:divBdr>
        <w:top w:val="none" w:sz="0" w:space="0" w:color="auto"/>
        <w:left w:val="none" w:sz="0" w:space="0" w:color="auto"/>
        <w:bottom w:val="none" w:sz="0" w:space="0" w:color="auto"/>
        <w:right w:val="none" w:sz="0" w:space="0" w:color="auto"/>
      </w:divBdr>
    </w:div>
    <w:div w:id="2079667767">
      <w:bodyDiv w:val="1"/>
      <w:marLeft w:val="0"/>
      <w:marRight w:val="0"/>
      <w:marTop w:val="0"/>
      <w:marBottom w:val="0"/>
      <w:divBdr>
        <w:top w:val="none" w:sz="0" w:space="0" w:color="auto"/>
        <w:left w:val="none" w:sz="0" w:space="0" w:color="auto"/>
        <w:bottom w:val="none" w:sz="0" w:space="0" w:color="auto"/>
        <w:right w:val="none" w:sz="0" w:space="0" w:color="auto"/>
      </w:divBdr>
    </w:div>
    <w:div w:id="2079786590">
      <w:bodyDiv w:val="1"/>
      <w:marLeft w:val="0"/>
      <w:marRight w:val="0"/>
      <w:marTop w:val="0"/>
      <w:marBottom w:val="0"/>
      <w:divBdr>
        <w:top w:val="none" w:sz="0" w:space="0" w:color="auto"/>
        <w:left w:val="none" w:sz="0" w:space="0" w:color="auto"/>
        <w:bottom w:val="none" w:sz="0" w:space="0" w:color="auto"/>
        <w:right w:val="none" w:sz="0" w:space="0" w:color="auto"/>
      </w:divBdr>
    </w:div>
    <w:div w:id="2079791306">
      <w:bodyDiv w:val="1"/>
      <w:marLeft w:val="0"/>
      <w:marRight w:val="0"/>
      <w:marTop w:val="0"/>
      <w:marBottom w:val="0"/>
      <w:divBdr>
        <w:top w:val="none" w:sz="0" w:space="0" w:color="auto"/>
        <w:left w:val="none" w:sz="0" w:space="0" w:color="auto"/>
        <w:bottom w:val="none" w:sz="0" w:space="0" w:color="auto"/>
        <w:right w:val="none" w:sz="0" w:space="0" w:color="auto"/>
      </w:divBdr>
    </w:div>
    <w:div w:id="2079814535">
      <w:bodyDiv w:val="1"/>
      <w:marLeft w:val="0"/>
      <w:marRight w:val="0"/>
      <w:marTop w:val="0"/>
      <w:marBottom w:val="0"/>
      <w:divBdr>
        <w:top w:val="none" w:sz="0" w:space="0" w:color="auto"/>
        <w:left w:val="none" w:sz="0" w:space="0" w:color="auto"/>
        <w:bottom w:val="none" w:sz="0" w:space="0" w:color="auto"/>
        <w:right w:val="none" w:sz="0" w:space="0" w:color="auto"/>
      </w:divBdr>
    </w:div>
    <w:div w:id="2080131148">
      <w:bodyDiv w:val="1"/>
      <w:marLeft w:val="0"/>
      <w:marRight w:val="0"/>
      <w:marTop w:val="0"/>
      <w:marBottom w:val="0"/>
      <w:divBdr>
        <w:top w:val="none" w:sz="0" w:space="0" w:color="auto"/>
        <w:left w:val="none" w:sz="0" w:space="0" w:color="auto"/>
        <w:bottom w:val="none" w:sz="0" w:space="0" w:color="auto"/>
        <w:right w:val="none" w:sz="0" w:space="0" w:color="auto"/>
      </w:divBdr>
    </w:div>
    <w:div w:id="2080202098">
      <w:bodyDiv w:val="1"/>
      <w:marLeft w:val="0"/>
      <w:marRight w:val="0"/>
      <w:marTop w:val="0"/>
      <w:marBottom w:val="0"/>
      <w:divBdr>
        <w:top w:val="none" w:sz="0" w:space="0" w:color="auto"/>
        <w:left w:val="none" w:sz="0" w:space="0" w:color="auto"/>
        <w:bottom w:val="none" w:sz="0" w:space="0" w:color="auto"/>
        <w:right w:val="none" w:sz="0" w:space="0" w:color="auto"/>
      </w:divBdr>
    </w:div>
    <w:div w:id="2080208693">
      <w:bodyDiv w:val="1"/>
      <w:marLeft w:val="0"/>
      <w:marRight w:val="0"/>
      <w:marTop w:val="0"/>
      <w:marBottom w:val="0"/>
      <w:divBdr>
        <w:top w:val="none" w:sz="0" w:space="0" w:color="auto"/>
        <w:left w:val="none" w:sz="0" w:space="0" w:color="auto"/>
        <w:bottom w:val="none" w:sz="0" w:space="0" w:color="auto"/>
        <w:right w:val="none" w:sz="0" w:space="0" w:color="auto"/>
      </w:divBdr>
    </w:div>
    <w:div w:id="2080210079">
      <w:bodyDiv w:val="1"/>
      <w:marLeft w:val="0"/>
      <w:marRight w:val="0"/>
      <w:marTop w:val="0"/>
      <w:marBottom w:val="0"/>
      <w:divBdr>
        <w:top w:val="none" w:sz="0" w:space="0" w:color="auto"/>
        <w:left w:val="none" w:sz="0" w:space="0" w:color="auto"/>
        <w:bottom w:val="none" w:sz="0" w:space="0" w:color="auto"/>
        <w:right w:val="none" w:sz="0" w:space="0" w:color="auto"/>
      </w:divBdr>
    </w:div>
    <w:div w:id="2080210139">
      <w:bodyDiv w:val="1"/>
      <w:marLeft w:val="0"/>
      <w:marRight w:val="0"/>
      <w:marTop w:val="0"/>
      <w:marBottom w:val="0"/>
      <w:divBdr>
        <w:top w:val="none" w:sz="0" w:space="0" w:color="auto"/>
        <w:left w:val="none" w:sz="0" w:space="0" w:color="auto"/>
        <w:bottom w:val="none" w:sz="0" w:space="0" w:color="auto"/>
        <w:right w:val="none" w:sz="0" w:space="0" w:color="auto"/>
      </w:divBdr>
    </w:div>
    <w:div w:id="2080245410">
      <w:bodyDiv w:val="1"/>
      <w:marLeft w:val="0"/>
      <w:marRight w:val="0"/>
      <w:marTop w:val="0"/>
      <w:marBottom w:val="0"/>
      <w:divBdr>
        <w:top w:val="none" w:sz="0" w:space="0" w:color="auto"/>
        <w:left w:val="none" w:sz="0" w:space="0" w:color="auto"/>
        <w:bottom w:val="none" w:sz="0" w:space="0" w:color="auto"/>
        <w:right w:val="none" w:sz="0" w:space="0" w:color="auto"/>
      </w:divBdr>
    </w:div>
    <w:div w:id="2080248047">
      <w:bodyDiv w:val="1"/>
      <w:marLeft w:val="0"/>
      <w:marRight w:val="0"/>
      <w:marTop w:val="0"/>
      <w:marBottom w:val="0"/>
      <w:divBdr>
        <w:top w:val="none" w:sz="0" w:space="0" w:color="auto"/>
        <w:left w:val="none" w:sz="0" w:space="0" w:color="auto"/>
        <w:bottom w:val="none" w:sz="0" w:space="0" w:color="auto"/>
        <w:right w:val="none" w:sz="0" w:space="0" w:color="auto"/>
      </w:divBdr>
    </w:div>
    <w:div w:id="2080396576">
      <w:bodyDiv w:val="1"/>
      <w:marLeft w:val="0"/>
      <w:marRight w:val="0"/>
      <w:marTop w:val="0"/>
      <w:marBottom w:val="0"/>
      <w:divBdr>
        <w:top w:val="none" w:sz="0" w:space="0" w:color="auto"/>
        <w:left w:val="none" w:sz="0" w:space="0" w:color="auto"/>
        <w:bottom w:val="none" w:sz="0" w:space="0" w:color="auto"/>
        <w:right w:val="none" w:sz="0" w:space="0" w:color="auto"/>
      </w:divBdr>
    </w:div>
    <w:div w:id="2080401764">
      <w:bodyDiv w:val="1"/>
      <w:marLeft w:val="0"/>
      <w:marRight w:val="0"/>
      <w:marTop w:val="0"/>
      <w:marBottom w:val="0"/>
      <w:divBdr>
        <w:top w:val="none" w:sz="0" w:space="0" w:color="auto"/>
        <w:left w:val="none" w:sz="0" w:space="0" w:color="auto"/>
        <w:bottom w:val="none" w:sz="0" w:space="0" w:color="auto"/>
        <w:right w:val="none" w:sz="0" w:space="0" w:color="auto"/>
      </w:divBdr>
    </w:div>
    <w:div w:id="2080403236">
      <w:bodyDiv w:val="1"/>
      <w:marLeft w:val="0"/>
      <w:marRight w:val="0"/>
      <w:marTop w:val="0"/>
      <w:marBottom w:val="0"/>
      <w:divBdr>
        <w:top w:val="none" w:sz="0" w:space="0" w:color="auto"/>
        <w:left w:val="none" w:sz="0" w:space="0" w:color="auto"/>
        <w:bottom w:val="none" w:sz="0" w:space="0" w:color="auto"/>
        <w:right w:val="none" w:sz="0" w:space="0" w:color="auto"/>
      </w:divBdr>
    </w:div>
    <w:div w:id="2080514613">
      <w:bodyDiv w:val="1"/>
      <w:marLeft w:val="0"/>
      <w:marRight w:val="0"/>
      <w:marTop w:val="0"/>
      <w:marBottom w:val="0"/>
      <w:divBdr>
        <w:top w:val="none" w:sz="0" w:space="0" w:color="auto"/>
        <w:left w:val="none" w:sz="0" w:space="0" w:color="auto"/>
        <w:bottom w:val="none" w:sz="0" w:space="0" w:color="auto"/>
        <w:right w:val="none" w:sz="0" w:space="0" w:color="auto"/>
      </w:divBdr>
    </w:div>
    <w:div w:id="2080516060">
      <w:bodyDiv w:val="1"/>
      <w:marLeft w:val="0"/>
      <w:marRight w:val="0"/>
      <w:marTop w:val="0"/>
      <w:marBottom w:val="0"/>
      <w:divBdr>
        <w:top w:val="none" w:sz="0" w:space="0" w:color="auto"/>
        <w:left w:val="none" w:sz="0" w:space="0" w:color="auto"/>
        <w:bottom w:val="none" w:sz="0" w:space="0" w:color="auto"/>
        <w:right w:val="none" w:sz="0" w:space="0" w:color="auto"/>
      </w:divBdr>
    </w:div>
    <w:div w:id="2080516922">
      <w:bodyDiv w:val="1"/>
      <w:marLeft w:val="0"/>
      <w:marRight w:val="0"/>
      <w:marTop w:val="0"/>
      <w:marBottom w:val="0"/>
      <w:divBdr>
        <w:top w:val="none" w:sz="0" w:space="0" w:color="auto"/>
        <w:left w:val="none" w:sz="0" w:space="0" w:color="auto"/>
        <w:bottom w:val="none" w:sz="0" w:space="0" w:color="auto"/>
        <w:right w:val="none" w:sz="0" w:space="0" w:color="auto"/>
      </w:divBdr>
    </w:div>
    <w:div w:id="2080594376">
      <w:bodyDiv w:val="1"/>
      <w:marLeft w:val="0"/>
      <w:marRight w:val="0"/>
      <w:marTop w:val="0"/>
      <w:marBottom w:val="0"/>
      <w:divBdr>
        <w:top w:val="none" w:sz="0" w:space="0" w:color="auto"/>
        <w:left w:val="none" w:sz="0" w:space="0" w:color="auto"/>
        <w:bottom w:val="none" w:sz="0" w:space="0" w:color="auto"/>
        <w:right w:val="none" w:sz="0" w:space="0" w:color="auto"/>
      </w:divBdr>
    </w:div>
    <w:div w:id="2080664088">
      <w:bodyDiv w:val="1"/>
      <w:marLeft w:val="0"/>
      <w:marRight w:val="0"/>
      <w:marTop w:val="0"/>
      <w:marBottom w:val="0"/>
      <w:divBdr>
        <w:top w:val="none" w:sz="0" w:space="0" w:color="auto"/>
        <w:left w:val="none" w:sz="0" w:space="0" w:color="auto"/>
        <w:bottom w:val="none" w:sz="0" w:space="0" w:color="auto"/>
        <w:right w:val="none" w:sz="0" w:space="0" w:color="auto"/>
      </w:divBdr>
    </w:div>
    <w:div w:id="2080664495">
      <w:bodyDiv w:val="1"/>
      <w:marLeft w:val="0"/>
      <w:marRight w:val="0"/>
      <w:marTop w:val="0"/>
      <w:marBottom w:val="0"/>
      <w:divBdr>
        <w:top w:val="none" w:sz="0" w:space="0" w:color="auto"/>
        <w:left w:val="none" w:sz="0" w:space="0" w:color="auto"/>
        <w:bottom w:val="none" w:sz="0" w:space="0" w:color="auto"/>
        <w:right w:val="none" w:sz="0" w:space="0" w:color="auto"/>
      </w:divBdr>
    </w:div>
    <w:div w:id="2080787760">
      <w:bodyDiv w:val="1"/>
      <w:marLeft w:val="0"/>
      <w:marRight w:val="0"/>
      <w:marTop w:val="0"/>
      <w:marBottom w:val="0"/>
      <w:divBdr>
        <w:top w:val="none" w:sz="0" w:space="0" w:color="auto"/>
        <w:left w:val="none" w:sz="0" w:space="0" w:color="auto"/>
        <w:bottom w:val="none" w:sz="0" w:space="0" w:color="auto"/>
        <w:right w:val="none" w:sz="0" w:space="0" w:color="auto"/>
      </w:divBdr>
    </w:div>
    <w:div w:id="2080907554">
      <w:bodyDiv w:val="1"/>
      <w:marLeft w:val="0"/>
      <w:marRight w:val="0"/>
      <w:marTop w:val="0"/>
      <w:marBottom w:val="0"/>
      <w:divBdr>
        <w:top w:val="none" w:sz="0" w:space="0" w:color="auto"/>
        <w:left w:val="none" w:sz="0" w:space="0" w:color="auto"/>
        <w:bottom w:val="none" w:sz="0" w:space="0" w:color="auto"/>
        <w:right w:val="none" w:sz="0" w:space="0" w:color="auto"/>
      </w:divBdr>
    </w:div>
    <w:div w:id="2081053295">
      <w:bodyDiv w:val="1"/>
      <w:marLeft w:val="0"/>
      <w:marRight w:val="0"/>
      <w:marTop w:val="0"/>
      <w:marBottom w:val="0"/>
      <w:divBdr>
        <w:top w:val="none" w:sz="0" w:space="0" w:color="auto"/>
        <w:left w:val="none" w:sz="0" w:space="0" w:color="auto"/>
        <w:bottom w:val="none" w:sz="0" w:space="0" w:color="auto"/>
        <w:right w:val="none" w:sz="0" w:space="0" w:color="auto"/>
      </w:divBdr>
    </w:div>
    <w:div w:id="2081096081">
      <w:bodyDiv w:val="1"/>
      <w:marLeft w:val="0"/>
      <w:marRight w:val="0"/>
      <w:marTop w:val="0"/>
      <w:marBottom w:val="0"/>
      <w:divBdr>
        <w:top w:val="none" w:sz="0" w:space="0" w:color="auto"/>
        <w:left w:val="none" w:sz="0" w:space="0" w:color="auto"/>
        <w:bottom w:val="none" w:sz="0" w:space="0" w:color="auto"/>
        <w:right w:val="none" w:sz="0" w:space="0" w:color="auto"/>
      </w:divBdr>
    </w:div>
    <w:div w:id="2081097734">
      <w:bodyDiv w:val="1"/>
      <w:marLeft w:val="0"/>
      <w:marRight w:val="0"/>
      <w:marTop w:val="0"/>
      <w:marBottom w:val="0"/>
      <w:divBdr>
        <w:top w:val="none" w:sz="0" w:space="0" w:color="auto"/>
        <w:left w:val="none" w:sz="0" w:space="0" w:color="auto"/>
        <w:bottom w:val="none" w:sz="0" w:space="0" w:color="auto"/>
        <w:right w:val="none" w:sz="0" w:space="0" w:color="auto"/>
      </w:divBdr>
    </w:div>
    <w:div w:id="2081098431">
      <w:bodyDiv w:val="1"/>
      <w:marLeft w:val="0"/>
      <w:marRight w:val="0"/>
      <w:marTop w:val="0"/>
      <w:marBottom w:val="0"/>
      <w:divBdr>
        <w:top w:val="none" w:sz="0" w:space="0" w:color="auto"/>
        <w:left w:val="none" w:sz="0" w:space="0" w:color="auto"/>
        <w:bottom w:val="none" w:sz="0" w:space="0" w:color="auto"/>
        <w:right w:val="none" w:sz="0" w:space="0" w:color="auto"/>
      </w:divBdr>
    </w:div>
    <w:div w:id="2081125197">
      <w:bodyDiv w:val="1"/>
      <w:marLeft w:val="0"/>
      <w:marRight w:val="0"/>
      <w:marTop w:val="0"/>
      <w:marBottom w:val="0"/>
      <w:divBdr>
        <w:top w:val="none" w:sz="0" w:space="0" w:color="auto"/>
        <w:left w:val="none" w:sz="0" w:space="0" w:color="auto"/>
        <w:bottom w:val="none" w:sz="0" w:space="0" w:color="auto"/>
        <w:right w:val="none" w:sz="0" w:space="0" w:color="auto"/>
      </w:divBdr>
    </w:div>
    <w:div w:id="2081174465">
      <w:bodyDiv w:val="1"/>
      <w:marLeft w:val="0"/>
      <w:marRight w:val="0"/>
      <w:marTop w:val="0"/>
      <w:marBottom w:val="0"/>
      <w:divBdr>
        <w:top w:val="none" w:sz="0" w:space="0" w:color="auto"/>
        <w:left w:val="none" w:sz="0" w:space="0" w:color="auto"/>
        <w:bottom w:val="none" w:sz="0" w:space="0" w:color="auto"/>
        <w:right w:val="none" w:sz="0" w:space="0" w:color="auto"/>
      </w:divBdr>
    </w:div>
    <w:div w:id="2081174770">
      <w:bodyDiv w:val="1"/>
      <w:marLeft w:val="0"/>
      <w:marRight w:val="0"/>
      <w:marTop w:val="0"/>
      <w:marBottom w:val="0"/>
      <w:divBdr>
        <w:top w:val="none" w:sz="0" w:space="0" w:color="auto"/>
        <w:left w:val="none" w:sz="0" w:space="0" w:color="auto"/>
        <w:bottom w:val="none" w:sz="0" w:space="0" w:color="auto"/>
        <w:right w:val="none" w:sz="0" w:space="0" w:color="auto"/>
      </w:divBdr>
    </w:div>
    <w:div w:id="2081249325">
      <w:bodyDiv w:val="1"/>
      <w:marLeft w:val="0"/>
      <w:marRight w:val="0"/>
      <w:marTop w:val="0"/>
      <w:marBottom w:val="0"/>
      <w:divBdr>
        <w:top w:val="none" w:sz="0" w:space="0" w:color="auto"/>
        <w:left w:val="none" w:sz="0" w:space="0" w:color="auto"/>
        <w:bottom w:val="none" w:sz="0" w:space="0" w:color="auto"/>
        <w:right w:val="none" w:sz="0" w:space="0" w:color="auto"/>
      </w:divBdr>
    </w:div>
    <w:div w:id="2081319625">
      <w:bodyDiv w:val="1"/>
      <w:marLeft w:val="0"/>
      <w:marRight w:val="0"/>
      <w:marTop w:val="0"/>
      <w:marBottom w:val="0"/>
      <w:divBdr>
        <w:top w:val="none" w:sz="0" w:space="0" w:color="auto"/>
        <w:left w:val="none" w:sz="0" w:space="0" w:color="auto"/>
        <w:bottom w:val="none" w:sz="0" w:space="0" w:color="auto"/>
        <w:right w:val="none" w:sz="0" w:space="0" w:color="auto"/>
      </w:divBdr>
    </w:div>
    <w:div w:id="2081364932">
      <w:bodyDiv w:val="1"/>
      <w:marLeft w:val="0"/>
      <w:marRight w:val="0"/>
      <w:marTop w:val="0"/>
      <w:marBottom w:val="0"/>
      <w:divBdr>
        <w:top w:val="none" w:sz="0" w:space="0" w:color="auto"/>
        <w:left w:val="none" w:sz="0" w:space="0" w:color="auto"/>
        <w:bottom w:val="none" w:sz="0" w:space="0" w:color="auto"/>
        <w:right w:val="none" w:sz="0" w:space="0" w:color="auto"/>
      </w:divBdr>
    </w:div>
    <w:div w:id="2081366440">
      <w:bodyDiv w:val="1"/>
      <w:marLeft w:val="0"/>
      <w:marRight w:val="0"/>
      <w:marTop w:val="0"/>
      <w:marBottom w:val="0"/>
      <w:divBdr>
        <w:top w:val="none" w:sz="0" w:space="0" w:color="auto"/>
        <w:left w:val="none" w:sz="0" w:space="0" w:color="auto"/>
        <w:bottom w:val="none" w:sz="0" w:space="0" w:color="auto"/>
        <w:right w:val="none" w:sz="0" w:space="0" w:color="auto"/>
      </w:divBdr>
    </w:div>
    <w:div w:id="2081555091">
      <w:bodyDiv w:val="1"/>
      <w:marLeft w:val="0"/>
      <w:marRight w:val="0"/>
      <w:marTop w:val="0"/>
      <w:marBottom w:val="0"/>
      <w:divBdr>
        <w:top w:val="none" w:sz="0" w:space="0" w:color="auto"/>
        <w:left w:val="none" w:sz="0" w:space="0" w:color="auto"/>
        <w:bottom w:val="none" w:sz="0" w:space="0" w:color="auto"/>
        <w:right w:val="none" w:sz="0" w:space="0" w:color="auto"/>
      </w:divBdr>
    </w:div>
    <w:div w:id="2081557293">
      <w:bodyDiv w:val="1"/>
      <w:marLeft w:val="0"/>
      <w:marRight w:val="0"/>
      <w:marTop w:val="0"/>
      <w:marBottom w:val="0"/>
      <w:divBdr>
        <w:top w:val="none" w:sz="0" w:space="0" w:color="auto"/>
        <w:left w:val="none" w:sz="0" w:space="0" w:color="auto"/>
        <w:bottom w:val="none" w:sz="0" w:space="0" w:color="auto"/>
        <w:right w:val="none" w:sz="0" w:space="0" w:color="auto"/>
      </w:divBdr>
    </w:div>
    <w:div w:id="2081559875">
      <w:bodyDiv w:val="1"/>
      <w:marLeft w:val="0"/>
      <w:marRight w:val="0"/>
      <w:marTop w:val="0"/>
      <w:marBottom w:val="0"/>
      <w:divBdr>
        <w:top w:val="none" w:sz="0" w:space="0" w:color="auto"/>
        <w:left w:val="none" w:sz="0" w:space="0" w:color="auto"/>
        <w:bottom w:val="none" w:sz="0" w:space="0" w:color="auto"/>
        <w:right w:val="none" w:sz="0" w:space="0" w:color="auto"/>
      </w:divBdr>
    </w:div>
    <w:div w:id="2081631179">
      <w:bodyDiv w:val="1"/>
      <w:marLeft w:val="0"/>
      <w:marRight w:val="0"/>
      <w:marTop w:val="0"/>
      <w:marBottom w:val="0"/>
      <w:divBdr>
        <w:top w:val="none" w:sz="0" w:space="0" w:color="auto"/>
        <w:left w:val="none" w:sz="0" w:space="0" w:color="auto"/>
        <w:bottom w:val="none" w:sz="0" w:space="0" w:color="auto"/>
        <w:right w:val="none" w:sz="0" w:space="0" w:color="auto"/>
      </w:divBdr>
    </w:div>
    <w:div w:id="2081632289">
      <w:bodyDiv w:val="1"/>
      <w:marLeft w:val="0"/>
      <w:marRight w:val="0"/>
      <w:marTop w:val="0"/>
      <w:marBottom w:val="0"/>
      <w:divBdr>
        <w:top w:val="none" w:sz="0" w:space="0" w:color="auto"/>
        <w:left w:val="none" w:sz="0" w:space="0" w:color="auto"/>
        <w:bottom w:val="none" w:sz="0" w:space="0" w:color="auto"/>
        <w:right w:val="none" w:sz="0" w:space="0" w:color="auto"/>
      </w:divBdr>
    </w:div>
    <w:div w:id="2081634846">
      <w:bodyDiv w:val="1"/>
      <w:marLeft w:val="0"/>
      <w:marRight w:val="0"/>
      <w:marTop w:val="0"/>
      <w:marBottom w:val="0"/>
      <w:divBdr>
        <w:top w:val="none" w:sz="0" w:space="0" w:color="auto"/>
        <w:left w:val="none" w:sz="0" w:space="0" w:color="auto"/>
        <w:bottom w:val="none" w:sz="0" w:space="0" w:color="auto"/>
        <w:right w:val="none" w:sz="0" w:space="0" w:color="auto"/>
      </w:divBdr>
    </w:div>
    <w:div w:id="2081637266">
      <w:bodyDiv w:val="1"/>
      <w:marLeft w:val="0"/>
      <w:marRight w:val="0"/>
      <w:marTop w:val="0"/>
      <w:marBottom w:val="0"/>
      <w:divBdr>
        <w:top w:val="none" w:sz="0" w:space="0" w:color="auto"/>
        <w:left w:val="none" w:sz="0" w:space="0" w:color="auto"/>
        <w:bottom w:val="none" w:sz="0" w:space="0" w:color="auto"/>
        <w:right w:val="none" w:sz="0" w:space="0" w:color="auto"/>
      </w:divBdr>
    </w:div>
    <w:div w:id="2081708008">
      <w:bodyDiv w:val="1"/>
      <w:marLeft w:val="0"/>
      <w:marRight w:val="0"/>
      <w:marTop w:val="0"/>
      <w:marBottom w:val="0"/>
      <w:divBdr>
        <w:top w:val="none" w:sz="0" w:space="0" w:color="auto"/>
        <w:left w:val="none" w:sz="0" w:space="0" w:color="auto"/>
        <w:bottom w:val="none" w:sz="0" w:space="0" w:color="auto"/>
        <w:right w:val="none" w:sz="0" w:space="0" w:color="auto"/>
      </w:divBdr>
    </w:div>
    <w:div w:id="2081827745">
      <w:bodyDiv w:val="1"/>
      <w:marLeft w:val="0"/>
      <w:marRight w:val="0"/>
      <w:marTop w:val="0"/>
      <w:marBottom w:val="0"/>
      <w:divBdr>
        <w:top w:val="none" w:sz="0" w:space="0" w:color="auto"/>
        <w:left w:val="none" w:sz="0" w:space="0" w:color="auto"/>
        <w:bottom w:val="none" w:sz="0" w:space="0" w:color="auto"/>
        <w:right w:val="none" w:sz="0" w:space="0" w:color="auto"/>
      </w:divBdr>
    </w:div>
    <w:div w:id="2081831161">
      <w:bodyDiv w:val="1"/>
      <w:marLeft w:val="0"/>
      <w:marRight w:val="0"/>
      <w:marTop w:val="0"/>
      <w:marBottom w:val="0"/>
      <w:divBdr>
        <w:top w:val="none" w:sz="0" w:space="0" w:color="auto"/>
        <w:left w:val="none" w:sz="0" w:space="0" w:color="auto"/>
        <w:bottom w:val="none" w:sz="0" w:space="0" w:color="auto"/>
        <w:right w:val="none" w:sz="0" w:space="0" w:color="auto"/>
      </w:divBdr>
    </w:div>
    <w:div w:id="2081898274">
      <w:bodyDiv w:val="1"/>
      <w:marLeft w:val="0"/>
      <w:marRight w:val="0"/>
      <w:marTop w:val="0"/>
      <w:marBottom w:val="0"/>
      <w:divBdr>
        <w:top w:val="none" w:sz="0" w:space="0" w:color="auto"/>
        <w:left w:val="none" w:sz="0" w:space="0" w:color="auto"/>
        <w:bottom w:val="none" w:sz="0" w:space="0" w:color="auto"/>
        <w:right w:val="none" w:sz="0" w:space="0" w:color="auto"/>
      </w:divBdr>
    </w:div>
    <w:div w:id="2081901128">
      <w:bodyDiv w:val="1"/>
      <w:marLeft w:val="0"/>
      <w:marRight w:val="0"/>
      <w:marTop w:val="0"/>
      <w:marBottom w:val="0"/>
      <w:divBdr>
        <w:top w:val="none" w:sz="0" w:space="0" w:color="auto"/>
        <w:left w:val="none" w:sz="0" w:space="0" w:color="auto"/>
        <w:bottom w:val="none" w:sz="0" w:space="0" w:color="auto"/>
        <w:right w:val="none" w:sz="0" w:space="0" w:color="auto"/>
      </w:divBdr>
    </w:div>
    <w:div w:id="2081947877">
      <w:bodyDiv w:val="1"/>
      <w:marLeft w:val="0"/>
      <w:marRight w:val="0"/>
      <w:marTop w:val="0"/>
      <w:marBottom w:val="0"/>
      <w:divBdr>
        <w:top w:val="none" w:sz="0" w:space="0" w:color="auto"/>
        <w:left w:val="none" w:sz="0" w:space="0" w:color="auto"/>
        <w:bottom w:val="none" w:sz="0" w:space="0" w:color="auto"/>
        <w:right w:val="none" w:sz="0" w:space="0" w:color="auto"/>
      </w:divBdr>
    </w:div>
    <w:div w:id="2082211940">
      <w:bodyDiv w:val="1"/>
      <w:marLeft w:val="0"/>
      <w:marRight w:val="0"/>
      <w:marTop w:val="0"/>
      <w:marBottom w:val="0"/>
      <w:divBdr>
        <w:top w:val="none" w:sz="0" w:space="0" w:color="auto"/>
        <w:left w:val="none" w:sz="0" w:space="0" w:color="auto"/>
        <w:bottom w:val="none" w:sz="0" w:space="0" w:color="auto"/>
        <w:right w:val="none" w:sz="0" w:space="0" w:color="auto"/>
      </w:divBdr>
    </w:div>
    <w:div w:id="2082286091">
      <w:bodyDiv w:val="1"/>
      <w:marLeft w:val="0"/>
      <w:marRight w:val="0"/>
      <w:marTop w:val="0"/>
      <w:marBottom w:val="0"/>
      <w:divBdr>
        <w:top w:val="none" w:sz="0" w:space="0" w:color="auto"/>
        <w:left w:val="none" w:sz="0" w:space="0" w:color="auto"/>
        <w:bottom w:val="none" w:sz="0" w:space="0" w:color="auto"/>
        <w:right w:val="none" w:sz="0" w:space="0" w:color="auto"/>
      </w:divBdr>
    </w:div>
    <w:div w:id="2082366531">
      <w:bodyDiv w:val="1"/>
      <w:marLeft w:val="0"/>
      <w:marRight w:val="0"/>
      <w:marTop w:val="0"/>
      <w:marBottom w:val="0"/>
      <w:divBdr>
        <w:top w:val="none" w:sz="0" w:space="0" w:color="auto"/>
        <w:left w:val="none" w:sz="0" w:space="0" w:color="auto"/>
        <w:bottom w:val="none" w:sz="0" w:space="0" w:color="auto"/>
        <w:right w:val="none" w:sz="0" w:space="0" w:color="auto"/>
      </w:divBdr>
    </w:div>
    <w:div w:id="2082368733">
      <w:bodyDiv w:val="1"/>
      <w:marLeft w:val="0"/>
      <w:marRight w:val="0"/>
      <w:marTop w:val="0"/>
      <w:marBottom w:val="0"/>
      <w:divBdr>
        <w:top w:val="none" w:sz="0" w:space="0" w:color="auto"/>
        <w:left w:val="none" w:sz="0" w:space="0" w:color="auto"/>
        <w:bottom w:val="none" w:sz="0" w:space="0" w:color="auto"/>
        <w:right w:val="none" w:sz="0" w:space="0" w:color="auto"/>
      </w:divBdr>
    </w:div>
    <w:div w:id="2082409540">
      <w:bodyDiv w:val="1"/>
      <w:marLeft w:val="0"/>
      <w:marRight w:val="0"/>
      <w:marTop w:val="0"/>
      <w:marBottom w:val="0"/>
      <w:divBdr>
        <w:top w:val="none" w:sz="0" w:space="0" w:color="auto"/>
        <w:left w:val="none" w:sz="0" w:space="0" w:color="auto"/>
        <w:bottom w:val="none" w:sz="0" w:space="0" w:color="auto"/>
        <w:right w:val="none" w:sz="0" w:space="0" w:color="auto"/>
      </w:divBdr>
    </w:div>
    <w:div w:id="2082481742">
      <w:bodyDiv w:val="1"/>
      <w:marLeft w:val="0"/>
      <w:marRight w:val="0"/>
      <w:marTop w:val="0"/>
      <w:marBottom w:val="0"/>
      <w:divBdr>
        <w:top w:val="none" w:sz="0" w:space="0" w:color="auto"/>
        <w:left w:val="none" w:sz="0" w:space="0" w:color="auto"/>
        <w:bottom w:val="none" w:sz="0" w:space="0" w:color="auto"/>
        <w:right w:val="none" w:sz="0" w:space="0" w:color="auto"/>
      </w:divBdr>
    </w:div>
    <w:div w:id="2082483206">
      <w:bodyDiv w:val="1"/>
      <w:marLeft w:val="0"/>
      <w:marRight w:val="0"/>
      <w:marTop w:val="0"/>
      <w:marBottom w:val="0"/>
      <w:divBdr>
        <w:top w:val="none" w:sz="0" w:space="0" w:color="auto"/>
        <w:left w:val="none" w:sz="0" w:space="0" w:color="auto"/>
        <w:bottom w:val="none" w:sz="0" w:space="0" w:color="auto"/>
        <w:right w:val="none" w:sz="0" w:space="0" w:color="auto"/>
      </w:divBdr>
    </w:div>
    <w:div w:id="2082748077">
      <w:bodyDiv w:val="1"/>
      <w:marLeft w:val="0"/>
      <w:marRight w:val="0"/>
      <w:marTop w:val="0"/>
      <w:marBottom w:val="0"/>
      <w:divBdr>
        <w:top w:val="none" w:sz="0" w:space="0" w:color="auto"/>
        <w:left w:val="none" w:sz="0" w:space="0" w:color="auto"/>
        <w:bottom w:val="none" w:sz="0" w:space="0" w:color="auto"/>
        <w:right w:val="none" w:sz="0" w:space="0" w:color="auto"/>
      </w:divBdr>
    </w:div>
    <w:div w:id="2082756361">
      <w:bodyDiv w:val="1"/>
      <w:marLeft w:val="0"/>
      <w:marRight w:val="0"/>
      <w:marTop w:val="0"/>
      <w:marBottom w:val="0"/>
      <w:divBdr>
        <w:top w:val="none" w:sz="0" w:space="0" w:color="auto"/>
        <w:left w:val="none" w:sz="0" w:space="0" w:color="auto"/>
        <w:bottom w:val="none" w:sz="0" w:space="0" w:color="auto"/>
        <w:right w:val="none" w:sz="0" w:space="0" w:color="auto"/>
      </w:divBdr>
    </w:div>
    <w:div w:id="2082868165">
      <w:bodyDiv w:val="1"/>
      <w:marLeft w:val="0"/>
      <w:marRight w:val="0"/>
      <w:marTop w:val="0"/>
      <w:marBottom w:val="0"/>
      <w:divBdr>
        <w:top w:val="none" w:sz="0" w:space="0" w:color="auto"/>
        <w:left w:val="none" w:sz="0" w:space="0" w:color="auto"/>
        <w:bottom w:val="none" w:sz="0" w:space="0" w:color="auto"/>
        <w:right w:val="none" w:sz="0" w:space="0" w:color="auto"/>
      </w:divBdr>
    </w:div>
    <w:div w:id="2083021633">
      <w:bodyDiv w:val="1"/>
      <w:marLeft w:val="0"/>
      <w:marRight w:val="0"/>
      <w:marTop w:val="0"/>
      <w:marBottom w:val="0"/>
      <w:divBdr>
        <w:top w:val="none" w:sz="0" w:space="0" w:color="auto"/>
        <w:left w:val="none" w:sz="0" w:space="0" w:color="auto"/>
        <w:bottom w:val="none" w:sz="0" w:space="0" w:color="auto"/>
        <w:right w:val="none" w:sz="0" w:space="0" w:color="auto"/>
      </w:divBdr>
    </w:div>
    <w:div w:id="2083022990">
      <w:bodyDiv w:val="1"/>
      <w:marLeft w:val="0"/>
      <w:marRight w:val="0"/>
      <w:marTop w:val="0"/>
      <w:marBottom w:val="0"/>
      <w:divBdr>
        <w:top w:val="none" w:sz="0" w:space="0" w:color="auto"/>
        <w:left w:val="none" w:sz="0" w:space="0" w:color="auto"/>
        <w:bottom w:val="none" w:sz="0" w:space="0" w:color="auto"/>
        <w:right w:val="none" w:sz="0" w:space="0" w:color="auto"/>
      </w:divBdr>
    </w:div>
    <w:div w:id="2083023353">
      <w:bodyDiv w:val="1"/>
      <w:marLeft w:val="0"/>
      <w:marRight w:val="0"/>
      <w:marTop w:val="0"/>
      <w:marBottom w:val="0"/>
      <w:divBdr>
        <w:top w:val="none" w:sz="0" w:space="0" w:color="auto"/>
        <w:left w:val="none" w:sz="0" w:space="0" w:color="auto"/>
        <w:bottom w:val="none" w:sz="0" w:space="0" w:color="auto"/>
        <w:right w:val="none" w:sz="0" w:space="0" w:color="auto"/>
      </w:divBdr>
    </w:div>
    <w:div w:id="2083024074">
      <w:bodyDiv w:val="1"/>
      <w:marLeft w:val="0"/>
      <w:marRight w:val="0"/>
      <w:marTop w:val="0"/>
      <w:marBottom w:val="0"/>
      <w:divBdr>
        <w:top w:val="none" w:sz="0" w:space="0" w:color="auto"/>
        <w:left w:val="none" w:sz="0" w:space="0" w:color="auto"/>
        <w:bottom w:val="none" w:sz="0" w:space="0" w:color="auto"/>
        <w:right w:val="none" w:sz="0" w:space="0" w:color="auto"/>
      </w:divBdr>
    </w:div>
    <w:div w:id="2083062755">
      <w:bodyDiv w:val="1"/>
      <w:marLeft w:val="0"/>
      <w:marRight w:val="0"/>
      <w:marTop w:val="0"/>
      <w:marBottom w:val="0"/>
      <w:divBdr>
        <w:top w:val="none" w:sz="0" w:space="0" w:color="auto"/>
        <w:left w:val="none" w:sz="0" w:space="0" w:color="auto"/>
        <w:bottom w:val="none" w:sz="0" w:space="0" w:color="auto"/>
        <w:right w:val="none" w:sz="0" w:space="0" w:color="auto"/>
      </w:divBdr>
    </w:div>
    <w:div w:id="2083210976">
      <w:bodyDiv w:val="1"/>
      <w:marLeft w:val="0"/>
      <w:marRight w:val="0"/>
      <w:marTop w:val="0"/>
      <w:marBottom w:val="0"/>
      <w:divBdr>
        <w:top w:val="none" w:sz="0" w:space="0" w:color="auto"/>
        <w:left w:val="none" w:sz="0" w:space="0" w:color="auto"/>
        <w:bottom w:val="none" w:sz="0" w:space="0" w:color="auto"/>
        <w:right w:val="none" w:sz="0" w:space="0" w:color="auto"/>
      </w:divBdr>
    </w:div>
    <w:div w:id="2083332858">
      <w:bodyDiv w:val="1"/>
      <w:marLeft w:val="0"/>
      <w:marRight w:val="0"/>
      <w:marTop w:val="0"/>
      <w:marBottom w:val="0"/>
      <w:divBdr>
        <w:top w:val="none" w:sz="0" w:space="0" w:color="auto"/>
        <w:left w:val="none" w:sz="0" w:space="0" w:color="auto"/>
        <w:bottom w:val="none" w:sz="0" w:space="0" w:color="auto"/>
        <w:right w:val="none" w:sz="0" w:space="0" w:color="auto"/>
      </w:divBdr>
    </w:div>
    <w:div w:id="2083405404">
      <w:bodyDiv w:val="1"/>
      <w:marLeft w:val="0"/>
      <w:marRight w:val="0"/>
      <w:marTop w:val="0"/>
      <w:marBottom w:val="0"/>
      <w:divBdr>
        <w:top w:val="none" w:sz="0" w:space="0" w:color="auto"/>
        <w:left w:val="none" w:sz="0" w:space="0" w:color="auto"/>
        <w:bottom w:val="none" w:sz="0" w:space="0" w:color="auto"/>
        <w:right w:val="none" w:sz="0" w:space="0" w:color="auto"/>
      </w:divBdr>
    </w:div>
    <w:div w:id="2083483885">
      <w:bodyDiv w:val="1"/>
      <w:marLeft w:val="0"/>
      <w:marRight w:val="0"/>
      <w:marTop w:val="0"/>
      <w:marBottom w:val="0"/>
      <w:divBdr>
        <w:top w:val="none" w:sz="0" w:space="0" w:color="auto"/>
        <w:left w:val="none" w:sz="0" w:space="0" w:color="auto"/>
        <w:bottom w:val="none" w:sz="0" w:space="0" w:color="auto"/>
        <w:right w:val="none" w:sz="0" w:space="0" w:color="auto"/>
      </w:divBdr>
    </w:div>
    <w:div w:id="2083674746">
      <w:bodyDiv w:val="1"/>
      <w:marLeft w:val="0"/>
      <w:marRight w:val="0"/>
      <w:marTop w:val="0"/>
      <w:marBottom w:val="0"/>
      <w:divBdr>
        <w:top w:val="none" w:sz="0" w:space="0" w:color="auto"/>
        <w:left w:val="none" w:sz="0" w:space="0" w:color="auto"/>
        <w:bottom w:val="none" w:sz="0" w:space="0" w:color="auto"/>
        <w:right w:val="none" w:sz="0" w:space="0" w:color="auto"/>
      </w:divBdr>
    </w:div>
    <w:div w:id="2083678904">
      <w:bodyDiv w:val="1"/>
      <w:marLeft w:val="0"/>
      <w:marRight w:val="0"/>
      <w:marTop w:val="0"/>
      <w:marBottom w:val="0"/>
      <w:divBdr>
        <w:top w:val="none" w:sz="0" w:space="0" w:color="auto"/>
        <w:left w:val="none" w:sz="0" w:space="0" w:color="auto"/>
        <w:bottom w:val="none" w:sz="0" w:space="0" w:color="auto"/>
        <w:right w:val="none" w:sz="0" w:space="0" w:color="auto"/>
      </w:divBdr>
    </w:div>
    <w:div w:id="2083722385">
      <w:bodyDiv w:val="1"/>
      <w:marLeft w:val="0"/>
      <w:marRight w:val="0"/>
      <w:marTop w:val="0"/>
      <w:marBottom w:val="0"/>
      <w:divBdr>
        <w:top w:val="none" w:sz="0" w:space="0" w:color="auto"/>
        <w:left w:val="none" w:sz="0" w:space="0" w:color="auto"/>
        <w:bottom w:val="none" w:sz="0" w:space="0" w:color="auto"/>
        <w:right w:val="none" w:sz="0" w:space="0" w:color="auto"/>
      </w:divBdr>
    </w:div>
    <w:div w:id="2083864770">
      <w:bodyDiv w:val="1"/>
      <w:marLeft w:val="0"/>
      <w:marRight w:val="0"/>
      <w:marTop w:val="0"/>
      <w:marBottom w:val="0"/>
      <w:divBdr>
        <w:top w:val="none" w:sz="0" w:space="0" w:color="auto"/>
        <w:left w:val="none" w:sz="0" w:space="0" w:color="auto"/>
        <w:bottom w:val="none" w:sz="0" w:space="0" w:color="auto"/>
        <w:right w:val="none" w:sz="0" w:space="0" w:color="auto"/>
      </w:divBdr>
    </w:div>
    <w:div w:id="2083872116">
      <w:bodyDiv w:val="1"/>
      <w:marLeft w:val="0"/>
      <w:marRight w:val="0"/>
      <w:marTop w:val="0"/>
      <w:marBottom w:val="0"/>
      <w:divBdr>
        <w:top w:val="none" w:sz="0" w:space="0" w:color="auto"/>
        <w:left w:val="none" w:sz="0" w:space="0" w:color="auto"/>
        <w:bottom w:val="none" w:sz="0" w:space="0" w:color="auto"/>
        <w:right w:val="none" w:sz="0" w:space="0" w:color="auto"/>
      </w:divBdr>
    </w:div>
    <w:div w:id="2083991483">
      <w:bodyDiv w:val="1"/>
      <w:marLeft w:val="0"/>
      <w:marRight w:val="0"/>
      <w:marTop w:val="0"/>
      <w:marBottom w:val="0"/>
      <w:divBdr>
        <w:top w:val="none" w:sz="0" w:space="0" w:color="auto"/>
        <w:left w:val="none" w:sz="0" w:space="0" w:color="auto"/>
        <w:bottom w:val="none" w:sz="0" w:space="0" w:color="auto"/>
        <w:right w:val="none" w:sz="0" w:space="0" w:color="auto"/>
      </w:divBdr>
    </w:div>
    <w:div w:id="2084058437">
      <w:bodyDiv w:val="1"/>
      <w:marLeft w:val="0"/>
      <w:marRight w:val="0"/>
      <w:marTop w:val="0"/>
      <w:marBottom w:val="0"/>
      <w:divBdr>
        <w:top w:val="none" w:sz="0" w:space="0" w:color="auto"/>
        <w:left w:val="none" w:sz="0" w:space="0" w:color="auto"/>
        <w:bottom w:val="none" w:sz="0" w:space="0" w:color="auto"/>
        <w:right w:val="none" w:sz="0" w:space="0" w:color="auto"/>
      </w:divBdr>
    </w:div>
    <w:div w:id="2084066170">
      <w:bodyDiv w:val="1"/>
      <w:marLeft w:val="0"/>
      <w:marRight w:val="0"/>
      <w:marTop w:val="0"/>
      <w:marBottom w:val="0"/>
      <w:divBdr>
        <w:top w:val="none" w:sz="0" w:space="0" w:color="auto"/>
        <w:left w:val="none" w:sz="0" w:space="0" w:color="auto"/>
        <w:bottom w:val="none" w:sz="0" w:space="0" w:color="auto"/>
        <w:right w:val="none" w:sz="0" w:space="0" w:color="auto"/>
      </w:divBdr>
    </w:div>
    <w:div w:id="2084330278">
      <w:bodyDiv w:val="1"/>
      <w:marLeft w:val="0"/>
      <w:marRight w:val="0"/>
      <w:marTop w:val="0"/>
      <w:marBottom w:val="0"/>
      <w:divBdr>
        <w:top w:val="none" w:sz="0" w:space="0" w:color="auto"/>
        <w:left w:val="none" w:sz="0" w:space="0" w:color="auto"/>
        <w:bottom w:val="none" w:sz="0" w:space="0" w:color="auto"/>
        <w:right w:val="none" w:sz="0" w:space="0" w:color="auto"/>
      </w:divBdr>
    </w:div>
    <w:div w:id="2084372827">
      <w:bodyDiv w:val="1"/>
      <w:marLeft w:val="0"/>
      <w:marRight w:val="0"/>
      <w:marTop w:val="0"/>
      <w:marBottom w:val="0"/>
      <w:divBdr>
        <w:top w:val="none" w:sz="0" w:space="0" w:color="auto"/>
        <w:left w:val="none" w:sz="0" w:space="0" w:color="auto"/>
        <w:bottom w:val="none" w:sz="0" w:space="0" w:color="auto"/>
        <w:right w:val="none" w:sz="0" w:space="0" w:color="auto"/>
      </w:divBdr>
    </w:div>
    <w:div w:id="2084376444">
      <w:bodyDiv w:val="1"/>
      <w:marLeft w:val="0"/>
      <w:marRight w:val="0"/>
      <w:marTop w:val="0"/>
      <w:marBottom w:val="0"/>
      <w:divBdr>
        <w:top w:val="none" w:sz="0" w:space="0" w:color="auto"/>
        <w:left w:val="none" w:sz="0" w:space="0" w:color="auto"/>
        <w:bottom w:val="none" w:sz="0" w:space="0" w:color="auto"/>
        <w:right w:val="none" w:sz="0" w:space="0" w:color="auto"/>
      </w:divBdr>
    </w:div>
    <w:div w:id="2084444527">
      <w:bodyDiv w:val="1"/>
      <w:marLeft w:val="0"/>
      <w:marRight w:val="0"/>
      <w:marTop w:val="0"/>
      <w:marBottom w:val="0"/>
      <w:divBdr>
        <w:top w:val="none" w:sz="0" w:space="0" w:color="auto"/>
        <w:left w:val="none" w:sz="0" w:space="0" w:color="auto"/>
        <w:bottom w:val="none" w:sz="0" w:space="0" w:color="auto"/>
        <w:right w:val="none" w:sz="0" w:space="0" w:color="auto"/>
      </w:divBdr>
    </w:div>
    <w:div w:id="2084450012">
      <w:bodyDiv w:val="1"/>
      <w:marLeft w:val="0"/>
      <w:marRight w:val="0"/>
      <w:marTop w:val="0"/>
      <w:marBottom w:val="0"/>
      <w:divBdr>
        <w:top w:val="none" w:sz="0" w:space="0" w:color="auto"/>
        <w:left w:val="none" w:sz="0" w:space="0" w:color="auto"/>
        <w:bottom w:val="none" w:sz="0" w:space="0" w:color="auto"/>
        <w:right w:val="none" w:sz="0" w:space="0" w:color="auto"/>
      </w:divBdr>
    </w:div>
    <w:div w:id="2084525905">
      <w:bodyDiv w:val="1"/>
      <w:marLeft w:val="0"/>
      <w:marRight w:val="0"/>
      <w:marTop w:val="0"/>
      <w:marBottom w:val="0"/>
      <w:divBdr>
        <w:top w:val="none" w:sz="0" w:space="0" w:color="auto"/>
        <w:left w:val="none" w:sz="0" w:space="0" w:color="auto"/>
        <w:bottom w:val="none" w:sz="0" w:space="0" w:color="auto"/>
        <w:right w:val="none" w:sz="0" w:space="0" w:color="auto"/>
      </w:divBdr>
    </w:div>
    <w:div w:id="2084639512">
      <w:bodyDiv w:val="1"/>
      <w:marLeft w:val="0"/>
      <w:marRight w:val="0"/>
      <w:marTop w:val="0"/>
      <w:marBottom w:val="0"/>
      <w:divBdr>
        <w:top w:val="none" w:sz="0" w:space="0" w:color="auto"/>
        <w:left w:val="none" w:sz="0" w:space="0" w:color="auto"/>
        <w:bottom w:val="none" w:sz="0" w:space="0" w:color="auto"/>
        <w:right w:val="none" w:sz="0" w:space="0" w:color="auto"/>
      </w:divBdr>
    </w:div>
    <w:div w:id="2084639949">
      <w:bodyDiv w:val="1"/>
      <w:marLeft w:val="0"/>
      <w:marRight w:val="0"/>
      <w:marTop w:val="0"/>
      <w:marBottom w:val="0"/>
      <w:divBdr>
        <w:top w:val="none" w:sz="0" w:space="0" w:color="auto"/>
        <w:left w:val="none" w:sz="0" w:space="0" w:color="auto"/>
        <w:bottom w:val="none" w:sz="0" w:space="0" w:color="auto"/>
        <w:right w:val="none" w:sz="0" w:space="0" w:color="auto"/>
      </w:divBdr>
    </w:div>
    <w:div w:id="2084644758">
      <w:bodyDiv w:val="1"/>
      <w:marLeft w:val="0"/>
      <w:marRight w:val="0"/>
      <w:marTop w:val="0"/>
      <w:marBottom w:val="0"/>
      <w:divBdr>
        <w:top w:val="none" w:sz="0" w:space="0" w:color="auto"/>
        <w:left w:val="none" w:sz="0" w:space="0" w:color="auto"/>
        <w:bottom w:val="none" w:sz="0" w:space="0" w:color="auto"/>
        <w:right w:val="none" w:sz="0" w:space="0" w:color="auto"/>
      </w:divBdr>
    </w:div>
    <w:div w:id="2084713034">
      <w:bodyDiv w:val="1"/>
      <w:marLeft w:val="0"/>
      <w:marRight w:val="0"/>
      <w:marTop w:val="0"/>
      <w:marBottom w:val="0"/>
      <w:divBdr>
        <w:top w:val="none" w:sz="0" w:space="0" w:color="auto"/>
        <w:left w:val="none" w:sz="0" w:space="0" w:color="auto"/>
        <w:bottom w:val="none" w:sz="0" w:space="0" w:color="auto"/>
        <w:right w:val="none" w:sz="0" w:space="0" w:color="auto"/>
      </w:divBdr>
    </w:div>
    <w:div w:id="2084713872">
      <w:bodyDiv w:val="1"/>
      <w:marLeft w:val="0"/>
      <w:marRight w:val="0"/>
      <w:marTop w:val="0"/>
      <w:marBottom w:val="0"/>
      <w:divBdr>
        <w:top w:val="none" w:sz="0" w:space="0" w:color="auto"/>
        <w:left w:val="none" w:sz="0" w:space="0" w:color="auto"/>
        <w:bottom w:val="none" w:sz="0" w:space="0" w:color="auto"/>
        <w:right w:val="none" w:sz="0" w:space="0" w:color="auto"/>
      </w:divBdr>
    </w:div>
    <w:div w:id="2084790404">
      <w:bodyDiv w:val="1"/>
      <w:marLeft w:val="0"/>
      <w:marRight w:val="0"/>
      <w:marTop w:val="0"/>
      <w:marBottom w:val="0"/>
      <w:divBdr>
        <w:top w:val="none" w:sz="0" w:space="0" w:color="auto"/>
        <w:left w:val="none" w:sz="0" w:space="0" w:color="auto"/>
        <w:bottom w:val="none" w:sz="0" w:space="0" w:color="auto"/>
        <w:right w:val="none" w:sz="0" w:space="0" w:color="auto"/>
      </w:divBdr>
    </w:div>
    <w:div w:id="2084796168">
      <w:bodyDiv w:val="1"/>
      <w:marLeft w:val="0"/>
      <w:marRight w:val="0"/>
      <w:marTop w:val="0"/>
      <w:marBottom w:val="0"/>
      <w:divBdr>
        <w:top w:val="none" w:sz="0" w:space="0" w:color="auto"/>
        <w:left w:val="none" w:sz="0" w:space="0" w:color="auto"/>
        <w:bottom w:val="none" w:sz="0" w:space="0" w:color="auto"/>
        <w:right w:val="none" w:sz="0" w:space="0" w:color="auto"/>
      </w:divBdr>
    </w:div>
    <w:div w:id="2084988319">
      <w:bodyDiv w:val="1"/>
      <w:marLeft w:val="0"/>
      <w:marRight w:val="0"/>
      <w:marTop w:val="0"/>
      <w:marBottom w:val="0"/>
      <w:divBdr>
        <w:top w:val="none" w:sz="0" w:space="0" w:color="auto"/>
        <w:left w:val="none" w:sz="0" w:space="0" w:color="auto"/>
        <w:bottom w:val="none" w:sz="0" w:space="0" w:color="auto"/>
        <w:right w:val="none" w:sz="0" w:space="0" w:color="auto"/>
      </w:divBdr>
    </w:div>
    <w:div w:id="2084989026">
      <w:bodyDiv w:val="1"/>
      <w:marLeft w:val="0"/>
      <w:marRight w:val="0"/>
      <w:marTop w:val="0"/>
      <w:marBottom w:val="0"/>
      <w:divBdr>
        <w:top w:val="none" w:sz="0" w:space="0" w:color="auto"/>
        <w:left w:val="none" w:sz="0" w:space="0" w:color="auto"/>
        <w:bottom w:val="none" w:sz="0" w:space="0" w:color="auto"/>
        <w:right w:val="none" w:sz="0" w:space="0" w:color="auto"/>
      </w:divBdr>
    </w:div>
    <w:div w:id="2085176564">
      <w:bodyDiv w:val="1"/>
      <w:marLeft w:val="0"/>
      <w:marRight w:val="0"/>
      <w:marTop w:val="0"/>
      <w:marBottom w:val="0"/>
      <w:divBdr>
        <w:top w:val="none" w:sz="0" w:space="0" w:color="auto"/>
        <w:left w:val="none" w:sz="0" w:space="0" w:color="auto"/>
        <w:bottom w:val="none" w:sz="0" w:space="0" w:color="auto"/>
        <w:right w:val="none" w:sz="0" w:space="0" w:color="auto"/>
      </w:divBdr>
    </w:div>
    <w:div w:id="2085177501">
      <w:bodyDiv w:val="1"/>
      <w:marLeft w:val="0"/>
      <w:marRight w:val="0"/>
      <w:marTop w:val="0"/>
      <w:marBottom w:val="0"/>
      <w:divBdr>
        <w:top w:val="none" w:sz="0" w:space="0" w:color="auto"/>
        <w:left w:val="none" w:sz="0" w:space="0" w:color="auto"/>
        <w:bottom w:val="none" w:sz="0" w:space="0" w:color="auto"/>
        <w:right w:val="none" w:sz="0" w:space="0" w:color="auto"/>
      </w:divBdr>
    </w:div>
    <w:div w:id="2085178103">
      <w:bodyDiv w:val="1"/>
      <w:marLeft w:val="0"/>
      <w:marRight w:val="0"/>
      <w:marTop w:val="0"/>
      <w:marBottom w:val="0"/>
      <w:divBdr>
        <w:top w:val="none" w:sz="0" w:space="0" w:color="auto"/>
        <w:left w:val="none" w:sz="0" w:space="0" w:color="auto"/>
        <w:bottom w:val="none" w:sz="0" w:space="0" w:color="auto"/>
        <w:right w:val="none" w:sz="0" w:space="0" w:color="auto"/>
      </w:divBdr>
    </w:div>
    <w:div w:id="2085224751">
      <w:bodyDiv w:val="1"/>
      <w:marLeft w:val="0"/>
      <w:marRight w:val="0"/>
      <w:marTop w:val="0"/>
      <w:marBottom w:val="0"/>
      <w:divBdr>
        <w:top w:val="none" w:sz="0" w:space="0" w:color="auto"/>
        <w:left w:val="none" w:sz="0" w:space="0" w:color="auto"/>
        <w:bottom w:val="none" w:sz="0" w:space="0" w:color="auto"/>
        <w:right w:val="none" w:sz="0" w:space="0" w:color="auto"/>
      </w:divBdr>
    </w:div>
    <w:div w:id="2085255336">
      <w:bodyDiv w:val="1"/>
      <w:marLeft w:val="0"/>
      <w:marRight w:val="0"/>
      <w:marTop w:val="0"/>
      <w:marBottom w:val="0"/>
      <w:divBdr>
        <w:top w:val="none" w:sz="0" w:space="0" w:color="auto"/>
        <w:left w:val="none" w:sz="0" w:space="0" w:color="auto"/>
        <w:bottom w:val="none" w:sz="0" w:space="0" w:color="auto"/>
        <w:right w:val="none" w:sz="0" w:space="0" w:color="auto"/>
      </w:divBdr>
    </w:div>
    <w:div w:id="2085299203">
      <w:bodyDiv w:val="1"/>
      <w:marLeft w:val="0"/>
      <w:marRight w:val="0"/>
      <w:marTop w:val="0"/>
      <w:marBottom w:val="0"/>
      <w:divBdr>
        <w:top w:val="none" w:sz="0" w:space="0" w:color="auto"/>
        <w:left w:val="none" w:sz="0" w:space="0" w:color="auto"/>
        <w:bottom w:val="none" w:sz="0" w:space="0" w:color="auto"/>
        <w:right w:val="none" w:sz="0" w:space="0" w:color="auto"/>
      </w:divBdr>
    </w:div>
    <w:div w:id="2085374867">
      <w:bodyDiv w:val="1"/>
      <w:marLeft w:val="0"/>
      <w:marRight w:val="0"/>
      <w:marTop w:val="0"/>
      <w:marBottom w:val="0"/>
      <w:divBdr>
        <w:top w:val="none" w:sz="0" w:space="0" w:color="auto"/>
        <w:left w:val="none" w:sz="0" w:space="0" w:color="auto"/>
        <w:bottom w:val="none" w:sz="0" w:space="0" w:color="auto"/>
        <w:right w:val="none" w:sz="0" w:space="0" w:color="auto"/>
      </w:divBdr>
    </w:div>
    <w:div w:id="2085444277">
      <w:bodyDiv w:val="1"/>
      <w:marLeft w:val="0"/>
      <w:marRight w:val="0"/>
      <w:marTop w:val="0"/>
      <w:marBottom w:val="0"/>
      <w:divBdr>
        <w:top w:val="none" w:sz="0" w:space="0" w:color="auto"/>
        <w:left w:val="none" w:sz="0" w:space="0" w:color="auto"/>
        <w:bottom w:val="none" w:sz="0" w:space="0" w:color="auto"/>
        <w:right w:val="none" w:sz="0" w:space="0" w:color="auto"/>
      </w:divBdr>
    </w:div>
    <w:div w:id="2085446712">
      <w:bodyDiv w:val="1"/>
      <w:marLeft w:val="0"/>
      <w:marRight w:val="0"/>
      <w:marTop w:val="0"/>
      <w:marBottom w:val="0"/>
      <w:divBdr>
        <w:top w:val="none" w:sz="0" w:space="0" w:color="auto"/>
        <w:left w:val="none" w:sz="0" w:space="0" w:color="auto"/>
        <w:bottom w:val="none" w:sz="0" w:space="0" w:color="auto"/>
        <w:right w:val="none" w:sz="0" w:space="0" w:color="auto"/>
      </w:divBdr>
    </w:div>
    <w:div w:id="2085487144">
      <w:bodyDiv w:val="1"/>
      <w:marLeft w:val="0"/>
      <w:marRight w:val="0"/>
      <w:marTop w:val="0"/>
      <w:marBottom w:val="0"/>
      <w:divBdr>
        <w:top w:val="none" w:sz="0" w:space="0" w:color="auto"/>
        <w:left w:val="none" w:sz="0" w:space="0" w:color="auto"/>
        <w:bottom w:val="none" w:sz="0" w:space="0" w:color="auto"/>
        <w:right w:val="none" w:sz="0" w:space="0" w:color="auto"/>
      </w:divBdr>
    </w:div>
    <w:div w:id="2085561128">
      <w:bodyDiv w:val="1"/>
      <w:marLeft w:val="0"/>
      <w:marRight w:val="0"/>
      <w:marTop w:val="0"/>
      <w:marBottom w:val="0"/>
      <w:divBdr>
        <w:top w:val="none" w:sz="0" w:space="0" w:color="auto"/>
        <w:left w:val="none" w:sz="0" w:space="0" w:color="auto"/>
        <w:bottom w:val="none" w:sz="0" w:space="0" w:color="auto"/>
        <w:right w:val="none" w:sz="0" w:space="0" w:color="auto"/>
      </w:divBdr>
    </w:div>
    <w:div w:id="2085638459">
      <w:bodyDiv w:val="1"/>
      <w:marLeft w:val="0"/>
      <w:marRight w:val="0"/>
      <w:marTop w:val="0"/>
      <w:marBottom w:val="0"/>
      <w:divBdr>
        <w:top w:val="none" w:sz="0" w:space="0" w:color="auto"/>
        <w:left w:val="none" w:sz="0" w:space="0" w:color="auto"/>
        <w:bottom w:val="none" w:sz="0" w:space="0" w:color="auto"/>
        <w:right w:val="none" w:sz="0" w:space="0" w:color="auto"/>
      </w:divBdr>
    </w:div>
    <w:div w:id="2085641788">
      <w:bodyDiv w:val="1"/>
      <w:marLeft w:val="0"/>
      <w:marRight w:val="0"/>
      <w:marTop w:val="0"/>
      <w:marBottom w:val="0"/>
      <w:divBdr>
        <w:top w:val="none" w:sz="0" w:space="0" w:color="auto"/>
        <w:left w:val="none" w:sz="0" w:space="0" w:color="auto"/>
        <w:bottom w:val="none" w:sz="0" w:space="0" w:color="auto"/>
        <w:right w:val="none" w:sz="0" w:space="0" w:color="auto"/>
      </w:divBdr>
    </w:div>
    <w:div w:id="2085688518">
      <w:bodyDiv w:val="1"/>
      <w:marLeft w:val="0"/>
      <w:marRight w:val="0"/>
      <w:marTop w:val="0"/>
      <w:marBottom w:val="0"/>
      <w:divBdr>
        <w:top w:val="none" w:sz="0" w:space="0" w:color="auto"/>
        <w:left w:val="none" w:sz="0" w:space="0" w:color="auto"/>
        <w:bottom w:val="none" w:sz="0" w:space="0" w:color="auto"/>
        <w:right w:val="none" w:sz="0" w:space="0" w:color="auto"/>
      </w:divBdr>
    </w:div>
    <w:div w:id="2086225542">
      <w:bodyDiv w:val="1"/>
      <w:marLeft w:val="0"/>
      <w:marRight w:val="0"/>
      <w:marTop w:val="0"/>
      <w:marBottom w:val="0"/>
      <w:divBdr>
        <w:top w:val="none" w:sz="0" w:space="0" w:color="auto"/>
        <w:left w:val="none" w:sz="0" w:space="0" w:color="auto"/>
        <w:bottom w:val="none" w:sz="0" w:space="0" w:color="auto"/>
        <w:right w:val="none" w:sz="0" w:space="0" w:color="auto"/>
      </w:divBdr>
    </w:div>
    <w:div w:id="2086340098">
      <w:bodyDiv w:val="1"/>
      <w:marLeft w:val="0"/>
      <w:marRight w:val="0"/>
      <w:marTop w:val="0"/>
      <w:marBottom w:val="0"/>
      <w:divBdr>
        <w:top w:val="none" w:sz="0" w:space="0" w:color="auto"/>
        <w:left w:val="none" w:sz="0" w:space="0" w:color="auto"/>
        <w:bottom w:val="none" w:sz="0" w:space="0" w:color="auto"/>
        <w:right w:val="none" w:sz="0" w:space="0" w:color="auto"/>
      </w:divBdr>
    </w:div>
    <w:div w:id="2086341963">
      <w:bodyDiv w:val="1"/>
      <w:marLeft w:val="0"/>
      <w:marRight w:val="0"/>
      <w:marTop w:val="0"/>
      <w:marBottom w:val="0"/>
      <w:divBdr>
        <w:top w:val="none" w:sz="0" w:space="0" w:color="auto"/>
        <w:left w:val="none" w:sz="0" w:space="0" w:color="auto"/>
        <w:bottom w:val="none" w:sz="0" w:space="0" w:color="auto"/>
        <w:right w:val="none" w:sz="0" w:space="0" w:color="auto"/>
      </w:divBdr>
    </w:div>
    <w:div w:id="2086489563">
      <w:bodyDiv w:val="1"/>
      <w:marLeft w:val="0"/>
      <w:marRight w:val="0"/>
      <w:marTop w:val="0"/>
      <w:marBottom w:val="0"/>
      <w:divBdr>
        <w:top w:val="none" w:sz="0" w:space="0" w:color="auto"/>
        <w:left w:val="none" w:sz="0" w:space="0" w:color="auto"/>
        <w:bottom w:val="none" w:sz="0" w:space="0" w:color="auto"/>
        <w:right w:val="none" w:sz="0" w:space="0" w:color="auto"/>
      </w:divBdr>
    </w:div>
    <w:div w:id="2086535799">
      <w:bodyDiv w:val="1"/>
      <w:marLeft w:val="0"/>
      <w:marRight w:val="0"/>
      <w:marTop w:val="0"/>
      <w:marBottom w:val="0"/>
      <w:divBdr>
        <w:top w:val="none" w:sz="0" w:space="0" w:color="auto"/>
        <w:left w:val="none" w:sz="0" w:space="0" w:color="auto"/>
        <w:bottom w:val="none" w:sz="0" w:space="0" w:color="auto"/>
        <w:right w:val="none" w:sz="0" w:space="0" w:color="auto"/>
      </w:divBdr>
    </w:div>
    <w:div w:id="2086560879">
      <w:bodyDiv w:val="1"/>
      <w:marLeft w:val="0"/>
      <w:marRight w:val="0"/>
      <w:marTop w:val="0"/>
      <w:marBottom w:val="0"/>
      <w:divBdr>
        <w:top w:val="none" w:sz="0" w:space="0" w:color="auto"/>
        <w:left w:val="none" w:sz="0" w:space="0" w:color="auto"/>
        <w:bottom w:val="none" w:sz="0" w:space="0" w:color="auto"/>
        <w:right w:val="none" w:sz="0" w:space="0" w:color="auto"/>
      </w:divBdr>
    </w:div>
    <w:div w:id="2086757521">
      <w:bodyDiv w:val="1"/>
      <w:marLeft w:val="0"/>
      <w:marRight w:val="0"/>
      <w:marTop w:val="0"/>
      <w:marBottom w:val="0"/>
      <w:divBdr>
        <w:top w:val="none" w:sz="0" w:space="0" w:color="auto"/>
        <w:left w:val="none" w:sz="0" w:space="0" w:color="auto"/>
        <w:bottom w:val="none" w:sz="0" w:space="0" w:color="auto"/>
        <w:right w:val="none" w:sz="0" w:space="0" w:color="auto"/>
      </w:divBdr>
    </w:div>
    <w:div w:id="2086805478">
      <w:bodyDiv w:val="1"/>
      <w:marLeft w:val="0"/>
      <w:marRight w:val="0"/>
      <w:marTop w:val="0"/>
      <w:marBottom w:val="0"/>
      <w:divBdr>
        <w:top w:val="none" w:sz="0" w:space="0" w:color="auto"/>
        <w:left w:val="none" w:sz="0" w:space="0" w:color="auto"/>
        <w:bottom w:val="none" w:sz="0" w:space="0" w:color="auto"/>
        <w:right w:val="none" w:sz="0" w:space="0" w:color="auto"/>
      </w:divBdr>
    </w:div>
    <w:div w:id="2086873010">
      <w:bodyDiv w:val="1"/>
      <w:marLeft w:val="0"/>
      <w:marRight w:val="0"/>
      <w:marTop w:val="0"/>
      <w:marBottom w:val="0"/>
      <w:divBdr>
        <w:top w:val="none" w:sz="0" w:space="0" w:color="auto"/>
        <w:left w:val="none" w:sz="0" w:space="0" w:color="auto"/>
        <w:bottom w:val="none" w:sz="0" w:space="0" w:color="auto"/>
        <w:right w:val="none" w:sz="0" w:space="0" w:color="auto"/>
      </w:divBdr>
    </w:div>
    <w:div w:id="2086881393">
      <w:bodyDiv w:val="1"/>
      <w:marLeft w:val="0"/>
      <w:marRight w:val="0"/>
      <w:marTop w:val="0"/>
      <w:marBottom w:val="0"/>
      <w:divBdr>
        <w:top w:val="none" w:sz="0" w:space="0" w:color="auto"/>
        <w:left w:val="none" w:sz="0" w:space="0" w:color="auto"/>
        <w:bottom w:val="none" w:sz="0" w:space="0" w:color="auto"/>
        <w:right w:val="none" w:sz="0" w:space="0" w:color="auto"/>
      </w:divBdr>
    </w:div>
    <w:div w:id="2087066925">
      <w:bodyDiv w:val="1"/>
      <w:marLeft w:val="0"/>
      <w:marRight w:val="0"/>
      <w:marTop w:val="0"/>
      <w:marBottom w:val="0"/>
      <w:divBdr>
        <w:top w:val="none" w:sz="0" w:space="0" w:color="auto"/>
        <w:left w:val="none" w:sz="0" w:space="0" w:color="auto"/>
        <w:bottom w:val="none" w:sz="0" w:space="0" w:color="auto"/>
        <w:right w:val="none" w:sz="0" w:space="0" w:color="auto"/>
      </w:divBdr>
    </w:div>
    <w:div w:id="2087069664">
      <w:bodyDiv w:val="1"/>
      <w:marLeft w:val="0"/>
      <w:marRight w:val="0"/>
      <w:marTop w:val="0"/>
      <w:marBottom w:val="0"/>
      <w:divBdr>
        <w:top w:val="none" w:sz="0" w:space="0" w:color="auto"/>
        <w:left w:val="none" w:sz="0" w:space="0" w:color="auto"/>
        <w:bottom w:val="none" w:sz="0" w:space="0" w:color="auto"/>
        <w:right w:val="none" w:sz="0" w:space="0" w:color="auto"/>
      </w:divBdr>
    </w:div>
    <w:div w:id="2087260352">
      <w:bodyDiv w:val="1"/>
      <w:marLeft w:val="0"/>
      <w:marRight w:val="0"/>
      <w:marTop w:val="0"/>
      <w:marBottom w:val="0"/>
      <w:divBdr>
        <w:top w:val="none" w:sz="0" w:space="0" w:color="auto"/>
        <w:left w:val="none" w:sz="0" w:space="0" w:color="auto"/>
        <w:bottom w:val="none" w:sz="0" w:space="0" w:color="auto"/>
        <w:right w:val="none" w:sz="0" w:space="0" w:color="auto"/>
      </w:divBdr>
    </w:div>
    <w:div w:id="2087262878">
      <w:bodyDiv w:val="1"/>
      <w:marLeft w:val="0"/>
      <w:marRight w:val="0"/>
      <w:marTop w:val="0"/>
      <w:marBottom w:val="0"/>
      <w:divBdr>
        <w:top w:val="none" w:sz="0" w:space="0" w:color="auto"/>
        <w:left w:val="none" w:sz="0" w:space="0" w:color="auto"/>
        <w:bottom w:val="none" w:sz="0" w:space="0" w:color="auto"/>
        <w:right w:val="none" w:sz="0" w:space="0" w:color="auto"/>
      </w:divBdr>
    </w:div>
    <w:div w:id="2087263852">
      <w:bodyDiv w:val="1"/>
      <w:marLeft w:val="0"/>
      <w:marRight w:val="0"/>
      <w:marTop w:val="0"/>
      <w:marBottom w:val="0"/>
      <w:divBdr>
        <w:top w:val="none" w:sz="0" w:space="0" w:color="auto"/>
        <w:left w:val="none" w:sz="0" w:space="0" w:color="auto"/>
        <w:bottom w:val="none" w:sz="0" w:space="0" w:color="auto"/>
        <w:right w:val="none" w:sz="0" w:space="0" w:color="auto"/>
      </w:divBdr>
    </w:div>
    <w:div w:id="2087337519">
      <w:bodyDiv w:val="1"/>
      <w:marLeft w:val="0"/>
      <w:marRight w:val="0"/>
      <w:marTop w:val="0"/>
      <w:marBottom w:val="0"/>
      <w:divBdr>
        <w:top w:val="none" w:sz="0" w:space="0" w:color="auto"/>
        <w:left w:val="none" w:sz="0" w:space="0" w:color="auto"/>
        <w:bottom w:val="none" w:sz="0" w:space="0" w:color="auto"/>
        <w:right w:val="none" w:sz="0" w:space="0" w:color="auto"/>
      </w:divBdr>
    </w:div>
    <w:div w:id="2087534847">
      <w:bodyDiv w:val="1"/>
      <w:marLeft w:val="0"/>
      <w:marRight w:val="0"/>
      <w:marTop w:val="0"/>
      <w:marBottom w:val="0"/>
      <w:divBdr>
        <w:top w:val="none" w:sz="0" w:space="0" w:color="auto"/>
        <w:left w:val="none" w:sz="0" w:space="0" w:color="auto"/>
        <w:bottom w:val="none" w:sz="0" w:space="0" w:color="auto"/>
        <w:right w:val="none" w:sz="0" w:space="0" w:color="auto"/>
      </w:divBdr>
    </w:div>
    <w:div w:id="2087607407">
      <w:bodyDiv w:val="1"/>
      <w:marLeft w:val="0"/>
      <w:marRight w:val="0"/>
      <w:marTop w:val="0"/>
      <w:marBottom w:val="0"/>
      <w:divBdr>
        <w:top w:val="none" w:sz="0" w:space="0" w:color="auto"/>
        <w:left w:val="none" w:sz="0" w:space="0" w:color="auto"/>
        <w:bottom w:val="none" w:sz="0" w:space="0" w:color="auto"/>
        <w:right w:val="none" w:sz="0" w:space="0" w:color="auto"/>
      </w:divBdr>
    </w:div>
    <w:div w:id="2087650567">
      <w:bodyDiv w:val="1"/>
      <w:marLeft w:val="0"/>
      <w:marRight w:val="0"/>
      <w:marTop w:val="0"/>
      <w:marBottom w:val="0"/>
      <w:divBdr>
        <w:top w:val="none" w:sz="0" w:space="0" w:color="auto"/>
        <w:left w:val="none" w:sz="0" w:space="0" w:color="auto"/>
        <w:bottom w:val="none" w:sz="0" w:space="0" w:color="auto"/>
        <w:right w:val="none" w:sz="0" w:space="0" w:color="auto"/>
      </w:divBdr>
    </w:div>
    <w:div w:id="2087653521">
      <w:bodyDiv w:val="1"/>
      <w:marLeft w:val="0"/>
      <w:marRight w:val="0"/>
      <w:marTop w:val="0"/>
      <w:marBottom w:val="0"/>
      <w:divBdr>
        <w:top w:val="none" w:sz="0" w:space="0" w:color="auto"/>
        <w:left w:val="none" w:sz="0" w:space="0" w:color="auto"/>
        <w:bottom w:val="none" w:sz="0" w:space="0" w:color="auto"/>
        <w:right w:val="none" w:sz="0" w:space="0" w:color="auto"/>
      </w:divBdr>
    </w:div>
    <w:div w:id="2087679584">
      <w:bodyDiv w:val="1"/>
      <w:marLeft w:val="0"/>
      <w:marRight w:val="0"/>
      <w:marTop w:val="0"/>
      <w:marBottom w:val="0"/>
      <w:divBdr>
        <w:top w:val="none" w:sz="0" w:space="0" w:color="auto"/>
        <w:left w:val="none" w:sz="0" w:space="0" w:color="auto"/>
        <w:bottom w:val="none" w:sz="0" w:space="0" w:color="auto"/>
        <w:right w:val="none" w:sz="0" w:space="0" w:color="auto"/>
      </w:divBdr>
    </w:div>
    <w:div w:id="2087800175">
      <w:bodyDiv w:val="1"/>
      <w:marLeft w:val="0"/>
      <w:marRight w:val="0"/>
      <w:marTop w:val="0"/>
      <w:marBottom w:val="0"/>
      <w:divBdr>
        <w:top w:val="none" w:sz="0" w:space="0" w:color="auto"/>
        <w:left w:val="none" w:sz="0" w:space="0" w:color="auto"/>
        <w:bottom w:val="none" w:sz="0" w:space="0" w:color="auto"/>
        <w:right w:val="none" w:sz="0" w:space="0" w:color="auto"/>
      </w:divBdr>
    </w:div>
    <w:div w:id="2087916647">
      <w:bodyDiv w:val="1"/>
      <w:marLeft w:val="0"/>
      <w:marRight w:val="0"/>
      <w:marTop w:val="0"/>
      <w:marBottom w:val="0"/>
      <w:divBdr>
        <w:top w:val="none" w:sz="0" w:space="0" w:color="auto"/>
        <w:left w:val="none" w:sz="0" w:space="0" w:color="auto"/>
        <w:bottom w:val="none" w:sz="0" w:space="0" w:color="auto"/>
        <w:right w:val="none" w:sz="0" w:space="0" w:color="auto"/>
      </w:divBdr>
    </w:div>
    <w:div w:id="2087990597">
      <w:bodyDiv w:val="1"/>
      <w:marLeft w:val="0"/>
      <w:marRight w:val="0"/>
      <w:marTop w:val="0"/>
      <w:marBottom w:val="0"/>
      <w:divBdr>
        <w:top w:val="none" w:sz="0" w:space="0" w:color="auto"/>
        <w:left w:val="none" w:sz="0" w:space="0" w:color="auto"/>
        <w:bottom w:val="none" w:sz="0" w:space="0" w:color="auto"/>
        <w:right w:val="none" w:sz="0" w:space="0" w:color="auto"/>
      </w:divBdr>
    </w:div>
    <w:div w:id="2087996033">
      <w:bodyDiv w:val="1"/>
      <w:marLeft w:val="0"/>
      <w:marRight w:val="0"/>
      <w:marTop w:val="0"/>
      <w:marBottom w:val="0"/>
      <w:divBdr>
        <w:top w:val="none" w:sz="0" w:space="0" w:color="auto"/>
        <w:left w:val="none" w:sz="0" w:space="0" w:color="auto"/>
        <w:bottom w:val="none" w:sz="0" w:space="0" w:color="auto"/>
        <w:right w:val="none" w:sz="0" w:space="0" w:color="auto"/>
      </w:divBdr>
    </w:div>
    <w:div w:id="2087997310">
      <w:bodyDiv w:val="1"/>
      <w:marLeft w:val="0"/>
      <w:marRight w:val="0"/>
      <w:marTop w:val="0"/>
      <w:marBottom w:val="0"/>
      <w:divBdr>
        <w:top w:val="none" w:sz="0" w:space="0" w:color="auto"/>
        <w:left w:val="none" w:sz="0" w:space="0" w:color="auto"/>
        <w:bottom w:val="none" w:sz="0" w:space="0" w:color="auto"/>
        <w:right w:val="none" w:sz="0" w:space="0" w:color="auto"/>
      </w:divBdr>
    </w:div>
    <w:div w:id="2088065870">
      <w:bodyDiv w:val="1"/>
      <w:marLeft w:val="0"/>
      <w:marRight w:val="0"/>
      <w:marTop w:val="0"/>
      <w:marBottom w:val="0"/>
      <w:divBdr>
        <w:top w:val="none" w:sz="0" w:space="0" w:color="auto"/>
        <w:left w:val="none" w:sz="0" w:space="0" w:color="auto"/>
        <w:bottom w:val="none" w:sz="0" w:space="0" w:color="auto"/>
        <w:right w:val="none" w:sz="0" w:space="0" w:color="auto"/>
      </w:divBdr>
    </w:div>
    <w:div w:id="2088073812">
      <w:bodyDiv w:val="1"/>
      <w:marLeft w:val="0"/>
      <w:marRight w:val="0"/>
      <w:marTop w:val="0"/>
      <w:marBottom w:val="0"/>
      <w:divBdr>
        <w:top w:val="none" w:sz="0" w:space="0" w:color="auto"/>
        <w:left w:val="none" w:sz="0" w:space="0" w:color="auto"/>
        <w:bottom w:val="none" w:sz="0" w:space="0" w:color="auto"/>
        <w:right w:val="none" w:sz="0" w:space="0" w:color="auto"/>
      </w:divBdr>
    </w:div>
    <w:div w:id="2088190948">
      <w:bodyDiv w:val="1"/>
      <w:marLeft w:val="0"/>
      <w:marRight w:val="0"/>
      <w:marTop w:val="0"/>
      <w:marBottom w:val="0"/>
      <w:divBdr>
        <w:top w:val="none" w:sz="0" w:space="0" w:color="auto"/>
        <w:left w:val="none" w:sz="0" w:space="0" w:color="auto"/>
        <w:bottom w:val="none" w:sz="0" w:space="0" w:color="auto"/>
        <w:right w:val="none" w:sz="0" w:space="0" w:color="auto"/>
      </w:divBdr>
    </w:div>
    <w:div w:id="2088306835">
      <w:bodyDiv w:val="1"/>
      <w:marLeft w:val="0"/>
      <w:marRight w:val="0"/>
      <w:marTop w:val="0"/>
      <w:marBottom w:val="0"/>
      <w:divBdr>
        <w:top w:val="none" w:sz="0" w:space="0" w:color="auto"/>
        <w:left w:val="none" w:sz="0" w:space="0" w:color="auto"/>
        <w:bottom w:val="none" w:sz="0" w:space="0" w:color="auto"/>
        <w:right w:val="none" w:sz="0" w:space="0" w:color="auto"/>
      </w:divBdr>
    </w:div>
    <w:div w:id="2088334367">
      <w:bodyDiv w:val="1"/>
      <w:marLeft w:val="0"/>
      <w:marRight w:val="0"/>
      <w:marTop w:val="0"/>
      <w:marBottom w:val="0"/>
      <w:divBdr>
        <w:top w:val="none" w:sz="0" w:space="0" w:color="auto"/>
        <w:left w:val="none" w:sz="0" w:space="0" w:color="auto"/>
        <w:bottom w:val="none" w:sz="0" w:space="0" w:color="auto"/>
        <w:right w:val="none" w:sz="0" w:space="0" w:color="auto"/>
      </w:divBdr>
    </w:div>
    <w:div w:id="2088383975">
      <w:bodyDiv w:val="1"/>
      <w:marLeft w:val="0"/>
      <w:marRight w:val="0"/>
      <w:marTop w:val="0"/>
      <w:marBottom w:val="0"/>
      <w:divBdr>
        <w:top w:val="none" w:sz="0" w:space="0" w:color="auto"/>
        <w:left w:val="none" w:sz="0" w:space="0" w:color="auto"/>
        <w:bottom w:val="none" w:sz="0" w:space="0" w:color="auto"/>
        <w:right w:val="none" w:sz="0" w:space="0" w:color="auto"/>
      </w:divBdr>
    </w:div>
    <w:div w:id="2088455066">
      <w:bodyDiv w:val="1"/>
      <w:marLeft w:val="0"/>
      <w:marRight w:val="0"/>
      <w:marTop w:val="0"/>
      <w:marBottom w:val="0"/>
      <w:divBdr>
        <w:top w:val="none" w:sz="0" w:space="0" w:color="auto"/>
        <w:left w:val="none" w:sz="0" w:space="0" w:color="auto"/>
        <w:bottom w:val="none" w:sz="0" w:space="0" w:color="auto"/>
        <w:right w:val="none" w:sz="0" w:space="0" w:color="auto"/>
      </w:divBdr>
    </w:div>
    <w:div w:id="2088502907">
      <w:bodyDiv w:val="1"/>
      <w:marLeft w:val="0"/>
      <w:marRight w:val="0"/>
      <w:marTop w:val="0"/>
      <w:marBottom w:val="0"/>
      <w:divBdr>
        <w:top w:val="none" w:sz="0" w:space="0" w:color="auto"/>
        <w:left w:val="none" w:sz="0" w:space="0" w:color="auto"/>
        <w:bottom w:val="none" w:sz="0" w:space="0" w:color="auto"/>
        <w:right w:val="none" w:sz="0" w:space="0" w:color="auto"/>
      </w:divBdr>
    </w:div>
    <w:div w:id="2088530562">
      <w:bodyDiv w:val="1"/>
      <w:marLeft w:val="0"/>
      <w:marRight w:val="0"/>
      <w:marTop w:val="0"/>
      <w:marBottom w:val="0"/>
      <w:divBdr>
        <w:top w:val="none" w:sz="0" w:space="0" w:color="auto"/>
        <w:left w:val="none" w:sz="0" w:space="0" w:color="auto"/>
        <w:bottom w:val="none" w:sz="0" w:space="0" w:color="auto"/>
        <w:right w:val="none" w:sz="0" w:space="0" w:color="auto"/>
      </w:divBdr>
    </w:div>
    <w:div w:id="2088530977">
      <w:bodyDiv w:val="1"/>
      <w:marLeft w:val="0"/>
      <w:marRight w:val="0"/>
      <w:marTop w:val="0"/>
      <w:marBottom w:val="0"/>
      <w:divBdr>
        <w:top w:val="none" w:sz="0" w:space="0" w:color="auto"/>
        <w:left w:val="none" w:sz="0" w:space="0" w:color="auto"/>
        <w:bottom w:val="none" w:sz="0" w:space="0" w:color="auto"/>
        <w:right w:val="none" w:sz="0" w:space="0" w:color="auto"/>
      </w:divBdr>
    </w:div>
    <w:div w:id="2088795432">
      <w:bodyDiv w:val="1"/>
      <w:marLeft w:val="0"/>
      <w:marRight w:val="0"/>
      <w:marTop w:val="0"/>
      <w:marBottom w:val="0"/>
      <w:divBdr>
        <w:top w:val="none" w:sz="0" w:space="0" w:color="auto"/>
        <w:left w:val="none" w:sz="0" w:space="0" w:color="auto"/>
        <w:bottom w:val="none" w:sz="0" w:space="0" w:color="auto"/>
        <w:right w:val="none" w:sz="0" w:space="0" w:color="auto"/>
      </w:divBdr>
    </w:div>
    <w:div w:id="2088841257">
      <w:bodyDiv w:val="1"/>
      <w:marLeft w:val="0"/>
      <w:marRight w:val="0"/>
      <w:marTop w:val="0"/>
      <w:marBottom w:val="0"/>
      <w:divBdr>
        <w:top w:val="none" w:sz="0" w:space="0" w:color="auto"/>
        <w:left w:val="none" w:sz="0" w:space="0" w:color="auto"/>
        <w:bottom w:val="none" w:sz="0" w:space="0" w:color="auto"/>
        <w:right w:val="none" w:sz="0" w:space="0" w:color="auto"/>
      </w:divBdr>
    </w:div>
    <w:div w:id="2088988439">
      <w:bodyDiv w:val="1"/>
      <w:marLeft w:val="0"/>
      <w:marRight w:val="0"/>
      <w:marTop w:val="0"/>
      <w:marBottom w:val="0"/>
      <w:divBdr>
        <w:top w:val="none" w:sz="0" w:space="0" w:color="auto"/>
        <w:left w:val="none" w:sz="0" w:space="0" w:color="auto"/>
        <w:bottom w:val="none" w:sz="0" w:space="0" w:color="auto"/>
        <w:right w:val="none" w:sz="0" w:space="0" w:color="auto"/>
      </w:divBdr>
    </w:div>
    <w:div w:id="2089032073">
      <w:bodyDiv w:val="1"/>
      <w:marLeft w:val="0"/>
      <w:marRight w:val="0"/>
      <w:marTop w:val="0"/>
      <w:marBottom w:val="0"/>
      <w:divBdr>
        <w:top w:val="none" w:sz="0" w:space="0" w:color="auto"/>
        <w:left w:val="none" w:sz="0" w:space="0" w:color="auto"/>
        <w:bottom w:val="none" w:sz="0" w:space="0" w:color="auto"/>
        <w:right w:val="none" w:sz="0" w:space="0" w:color="auto"/>
      </w:divBdr>
    </w:div>
    <w:div w:id="2089112584">
      <w:bodyDiv w:val="1"/>
      <w:marLeft w:val="0"/>
      <w:marRight w:val="0"/>
      <w:marTop w:val="0"/>
      <w:marBottom w:val="0"/>
      <w:divBdr>
        <w:top w:val="none" w:sz="0" w:space="0" w:color="auto"/>
        <w:left w:val="none" w:sz="0" w:space="0" w:color="auto"/>
        <w:bottom w:val="none" w:sz="0" w:space="0" w:color="auto"/>
        <w:right w:val="none" w:sz="0" w:space="0" w:color="auto"/>
      </w:divBdr>
    </w:div>
    <w:div w:id="2089181945">
      <w:bodyDiv w:val="1"/>
      <w:marLeft w:val="0"/>
      <w:marRight w:val="0"/>
      <w:marTop w:val="0"/>
      <w:marBottom w:val="0"/>
      <w:divBdr>
        <w:top w:val="none" w:sz="0" w:space="0" w:color="auto"/>
        <w:left w:val="none" w:sz="0" w:space="0" w:color="auto"/>
        <w:bottom w:val="none" w:sz="0" w:space="0" w:color="auto"/>
        <w:right w:val="none" w:sz="0" w:space="0" w:color="auto"/>
      </w:divBdr>
    </w:div>
    <w:div w:id="2089188000">
      <w:bodyDiv w:val="1"/>
      <w:marLeft w:val="0"/>
      <w:marRight w:val="0"/>
      <w:marTop w:val="0"/>
      <w:marBottom w:val="0"/>
      <w:divBdr>
        <w:top w:val="none" w:sz="0" w:space="0" w:color="auto"/>
        <w:left w:val="none" w:sz="0" w:space="0" w:color="auto"/>
        <w:bottom w:val="none" w:sz="0" w:space="0" w:color="auto"/>
        <w:right w:val="none" w:sz="0" w:space="0" w:color="auto"/>
      </w:divBdr>
    </w:div>
    <w:div w:id="2089188161">
      <w:bodyDiv w:val="1"/>
      <w:marLeft w:val="0"/>
      <w:marRight w:val="0"/>
      <w:marTop w:val="0"/>
      <w:marBottom w:val="0"/>
      <w:divBdr>
        <w:top w:val="none" w:sz="0" w:space="0" w:color="auto"/>
        <w:left w:val="none" w:sz="0" w:space="0" w:color="auto"/>
        <w:bottom w:val="none" w:sz="0" w:space="0" w:color="auto"/>
        <w:right w:val="none" w:sz="0" w:space="0" w:color="auto"/>
      </w:divBdr>
    </w:div>
    <w:div w:id="2089226429">
      <w:bodyDiv w:val="1"/>
      <w:marLeft w:val="0"/>
      <w:marRight w:val="0"/>
      <w:marTop w:val="0"/>
      <w:marBottom w:val="0"/>
      <w:divBdr>
        <w:top w:val="none" w:sz="0" w:space="0" w:color="auto"/>
        <w:left w:val="none" w:sz="0" w:space="0" w:color="auto"/>
        <w:bottom w:val="none" w:sz="0" w:space="0" w:color="auto"/>
        <w:right w:val="none" w:sz="0" w:space="0" w:color="auto"/>
      </w:divBdr>
    </w:div>
    <w:div w:id="2089300985">
      <w:bodyDiv w:val="1"/>
      <w:marLeft w:val="0"/>
      <w:marRight w:val="0"/>
      <w:marTop w:val="0"/>
      <w:marBottom w:val="0"/>
      <w:divBdr>
        <w:top w:val="none" w:sz="0" w:space="0" w:color="auto"/>
        <w:left w:val="none" w:sz="0" w:space="0" w:color="auto"/>
        <w:bottom w:val="none" w:sz="0" w:space="0" w:color="auto"/>
        <w:right w:val="none" w:sz="0" w:space="0" w:color="auto"/>
      </w:divBdr>
    </w:div>
    <w:div w:id="2089307676">
      <w:bodyDiv w:val="1"/>
      <w:marLeft w:val="0"/>
      <w:marRight w:val="0"/>
      <w:marTop w:val="0"/>
      <w:marBottom w:val="0"/>
      <w:divBdr>
        <w:top w:val="none" w:sz="0" w:space="0" w:color="auto"/>
        <w:left w:val="none" w:sz="0" w:space="0" w:color="auto"/>
        <w:bottom w:val="none" w:sz="0" w:space="0" w:color="auto"/>
        <w:right w:val="none" w:sz="0" w:space="0" w:color="auto"/>
      </w:divBdr>
    </w:div>
    <w:div w:id="2089308539">
      <w:bodyDiv w:val="1"/>
      <w:marLeft w:val="0"/>
      <w:marRight w:val="0"/>
      <w:marTop w:val="0"/>
      <w:marBottom w:val="0"/>
      <w:divBdr>
        <w:top w:val="none" w:sz="0" w:space="0" w:color="auto"/>
        <w:left w:val="none" w:sz="0" w:space="0" w:color="auto"/>
        <w:bottom w:val="none" w:sz="0" w:space="0" w:color="auto"/>
        <w:right w:val="none" w:sz="0" w:space="0" w:color="auto"/>
      </w:divBdr>
    </w:div>
    <w:div w:id="2089382941">
      <w:bodyDiv w:val="1"/>
      <w:marLeft w:val="0"/>
      <w:marRight w:val="0"/>
      <w:marTop w:val="0"/>
      <w:marBottom w:val="0"/>
      <w:divBdr>
        <w:top w:val="none" w:sz="0" w:space="0" w:color="auto"/>
        <w:left w:val="none" w:sz="0" w:space="0" w:color="auto"/>
        <w:bottom w:val="none" w:sz="0" w:space="0" w:color="auto"/>
        <w:right w:val="none" w:sz="0" w:space="0" w:color="auto"/>
      </w:divBdr>
    </w:div>
    <w:div w:id="2089421189">
      <w:bodyDiv w:val="1"/>
      <w:marLeft w:val="0"/>
      <w:marRight w:val="0"/>
      <w:marTop w:val="0"/>
      <w:marBottom w:val="0"/>
      <w:divBdr>
        <w:top w:val="none" w:sz="0" w:space="0" w:color="auto"/>
        <w:left w:val="none" w:sz="0" w:space="0" w:color="auto"/>
        <w:bottom w:val="none" w:sz="0" w:space="0" w:color="auto"/>
        <w:right w:val="none" w:sz="0" w:space="0" w:color="auto"/>
      </w:divBdr>
    </w:div>
    <w:div w:id="2089569483">
      <w:bodyDiv w:val="1"/>
      <w:marLeft w:val="0"/>
      <w:marRight w:val="0"/>
      <w:marTop w:val="0"/>
      <w:marBottom w:val="0"/>
      <w:divBdr>
        <w:top w:val="none" w:sz="0" w:space="0" w:color="auto"/>
        <w:left w:val="none" w:sz="0" w:space="0" w:color="auto"/>
        <w:bottom w:val="none" w:sz="0" w:space="0" w:color="auto"/>
        <w:right w:val="none" w:sz="0" w:space="0" w:color="auto"/>
      </w:divBdr>
    </w:div>
    <w:div w:id="2089620462">
      <w:bodyDiv w:val="1"/>
      <w:marLeft w:val="0"/>
      <w:marRight w:val="0"/>
      <w:marTop w:val="0"/>
      <w:marBottom w:val="0"/>
      <w:divBdr>
        <w:top w:val="none" w:sz="0" w:space="0" w:color="auto"/>
        <w:left w:val="none" w:sz="0" w:space="0" w:color="auto"/>
        <w:bottom w:val="none" w:sz="0" w:space="0" w:color="auto"/>
        <w:right w:val="none" w:sz="0" w:space="0" w:color="auto"/>
      </w:divBdr>
    </w:div>
    <w:div w:id="2089838197">
      <w:bodyDiv w:val="1"/>
      <w:marLeft w:val="0"/>
      <w:marRight w:val="0"/>
      <w:marTop w:val="0"/>
      <w:marBottom w:val="0"/>
      <w:divBdr>
        <w:top w:val="none" w:sz="0" w:space="0" w:color="auto"/>
        <w:left w:val="none" w:sz="0" w:space="0" w:color="auto"/>
        <w:bottom w:val="none" w:sz="0" w:space="0" w:color="auto"/>
        <w:right w:val="none" w:sz="0" w:space="0" w:color="auto"/>
      </w:divBdr>
    </w:div>
    <w:div w:id="2089879759">
      <w:bodyDiv w:val="1"/>
      <w:marLeft w:val="0"/>
      <w:marRight w:val="0"/>
      <w:marTop w:val="0"/>
      <w:marBottom w:val="0"/>
      <w:divBdr>
        <w:top w:val="none" w:sz="0" w:space="0" w:color="auto"/>
        <w:left w:val="none" w:sz="0" w:space="0" w:color="auto"/>
        <w:bottom w:val="none" w:sz="0" w:space="0" w:color="auto"/>
        <w:right w:val="none" w:sz="0" w:space="0" w:color="auto"/>
      </w:divBdr>
    </w:div>
    <w:div w:id="2089882947">
      <w:bodyDiv w:val="1"/>
      <w:marLeft w:val="0"/>
      <w:marRight w:val="0"/>
      <w:marTop w:val="0"/>
      <w:marBottom w:val="0"/>
      <w:divBdr>
        <w:top w:val="none" w:sz="0" w:space="0" w:color="auto"/>
        <w:left w:val="none" w:sz="0" w:space="0" w:color="auto"/>
        <w:bottom w:val="none" w:sz="0" w:space="0" w:color="auto"/>
        <w:right w:val="none" w:sz="0" w:space="0" w:color="auto"/>
      </w:divBdr>
    </w:div>
    <w:div w:id="2089883921">
      <w:bodyDiv w:val="1"/>
      <w:marLeft w:val="0"/>
      <w:marRight w:val="0"/>
      <w:marTop w:val="0"/>
      <w:marBottom w:val="0"/>
      <w:divBdr>
        <w:top w:val="none" w:sz="0" w:space="0" w:color="auto"/>
        <w:left w:val="none" w:sz="0" w:space="0" w:color="auto"/>
        <w:bottom w:val="none" w:sz="0" w:space="0" w:color="auto"/>
        <w:right w:val="none" w:sz="0" w:space="0" w:color="auto"/>
      </w:divBdr>
    </w:div>
    <w:div w:id="2089885787">
      <w:bodyDiv w:val="1"/>
      <w:marLeft w:val="0"/>
      <w:marRight w:val="0"/>
      <w:marTop w:val="0"/>
      <w:marBottom w:val="0"/>
      <w:divBdr>
        <w:top w:val="none" w:sz="0" w:space="0" w:color="auto"/>
        <w:left w:val="none" w:sz="0" w:space="0" w:color="auto"/>
        <w:bottom w:val="none" w:sz="0" w:space="0" w:color="auto"/>
        <w:right w:val="none" w:sz="0" w:space="0" w:color="auto"/>
      </w:divBdr>
    </w:div>
    <w:div w:id="2089956299">
      <w:bodyDiv w:val="1"/>
      <w:marLeft w:val="0"/>
      <w:marRight w:val="0"/>
      <w:marTop w:val="0"/>
      <w:marBottom w:val="0"/>
      <w:divBdr>
        <w:top w:val="none" w:sz="0" w:space="0" w:color="auto"/>
        <w:left w:val="none" w:sz="0" w:space="0" w:color="auto"/>
        <w:bottom w:val="none" w:sz="0" w:space="0" w:color="auto"/>
        <w:right w:val="none" w:sz="0" w:space="0" w:color="auto"/>
      </w:divBdr>
    </w:div>
    <w:div w:id="2089961479">
      <w:bodyDiv w:val="1"/>
      <w:marLeft w:val="0"/>
      <w:marRight w:val="0"/>
      <w:marTop w:val="0"/>
      <w:marBottom w:val="0"/>
      <w:divBdr>
        <w:top w:val="none" w:sz="0" w:space="0" w:color="auto"/>
        <w:left w:val="none" w:sz="0" w:space="0" w:color="auto"/>
        <w:bottom w:val="none" w:sz="0" w:space="0" w:color="auto"/>
        <w:right w:val="none" w:sz="0" w:space="0" w:color="auto"/>
      </w:divBdr>
    </w:div>
    <w:div w:id="2090033851">
      <w:bodyDiv w:val="1"/>
      <w:marLeft w:val="0"/>
      <w:marRight w:val="0"/>
      <w:marTop w:val="0"/>
      <w:marBottom w:val="0"/>
      <w:divBdr>
        <w:top w:val="none" w:sz="0" w:space="0" w:color="auto"/>
        <w:left w:val="none" w:sz="0" w:space="0" w:color="auto"/>
        <w:bottom w:val="none" w:sz="0" w:space="0" w:color="auto"/>
        <w:right w:val="none" w:sz="0" w:space="0" w:color="auto"/>
      </w:divBdr>
    </w:div>
    <w:div w:id="2090037140">
      <w:bodyDiv w:val="1"/>
      <w:marLeft w:val="0"/>
      <w:marRight w:val="0"/>
      <w:marTop w:val="0"/>
      <w:marBottom w:val="0"/>
      <w:divBdr>
        <w:top w:val="none" w:sz="0" w:space="0" w:color="auto"/>
        <w:left w:val="none" w:sz="0" w:space="0" w:color="auto"/>
        <w:bottom w:val="none" w:sz="0" w:space="0" w:color="auto"/>
        <w:right w:val="none" w:sz="0" w:space="0" w:color="auto"/>
      </w:divBdr>
    </w:div>
    <w:div w:id="2090156659">
      <w:bodyDiv w:val="1"/>
      <w:marLeft w:val="0"/>
      <w:marRight w:val="0"/>
      <w:marTop w:val="0"/>
      <w:marBottom w:val="0"/>
      <w:divBdr>
        <w:top w:val="none" w:sz="0" w:space="0" w:color="auto"/>
        <w:left w:val="none" w:sz="0" w:space="0" w:color="auto"/>
        <w:bottom w:val="none" w:sz="0" w:space="0" w:color="auto"/>
        <w:right w:val="none" w:sz="0" w:space="0" w:color="auto"/>
      </w:divBdr>
    </w:div>
    <w:div w:id="2090270938">
      <w:bodyDiv w:val="1"/>
      <w:marLeft w:val="0"/>
      <w:marRight w:val="0"/>
      <w:marTop w:val="0"/>
      <w:marBottom w:val="0"/>
      <w:divBdr>
        <w:top w:val="none" w:sz="0" w:space="0" w:color="auto"/>
        <w:left w:val="none" w:sz="0" w:space="0" w:color="auto"/>
        <w:bottom w:val="none" w:sz="0" w:space="0" w:color="auto"/>
        <w:right w:val="none" w:sz="0" w:space="0" w:color="auto"/>
      </w:divBdr>
    </w:div>
    <w:div w:id="2090275533">
      <w:bodyDiv w:val="1"/>
      <w:marLeft w:val="0"/>
      <w:marRight w:val="0"/>
      <w:marTop w:val="0"/>
      <w:marBottom w:val="0"/>
      <w:divBdr>
        <w:top w:val="none" w:sz="0" w:space="0" w:color="auto"/>
        <w:left w:val="none" w:sz="0" w:space="0" w:color="auto"/>
        <w:bottom w:val="none" w:sz="0" w:space="0" w:color="auto"/>
        <w:right w:val="none" w:sz="0" w:space="0" w:color="auto"/>
      </w:divBdr>
    </w:div>
    <w:div w:id="2090275582">
      <w:bodyDiv w:val="1"/>
      <w:marLeft w:val="0"/>
      <w:marRight w:val="0"/>
      <w:marTop w:val="0"/>
      <w:marBottom w:val="0"/>
      <w:divBdr>
        <w:top w:val="none" w:sz="0" w:space="0" w:color="auto"/>
        <w:left w:val="none" w:sz="0" w:space="0" w:color="auto"/>
        <w:bottom w:val="none" w:sz="0" w:space="0" w:color="auto"/>
        <w:right w:val="none" w:sz="0" w:space="0" w:color="auto"/>
      </w:divBdr>
    </w:div>
    <w:div w:id="2090299362">
      <w:bodyDiv w:val="1"/>
      <w:marLeft w:val="0"/>
      <w:marRight w:val="0"/>
      <w:marTop w:val="0"/>
      <w:marBottom w:val="0"/>
      <w:divBdr>
        <w:top w:val="none" w:sz="0" w:space="0" w:color="auto"/>
        <w:left w:val="none" w:sz="0" w:space="0" w:color="auto"/>
        <w:bottom w:val="none" w:sz="0" w:space="0" w:color="auto"/>
        <w:right w:val="none" w:sz="0" w:space="0" w:color="auto"/>
      </w:divBdr>
    </w:div>
    <w:div w:id="2090417577">
      <w:bodyDiv w:val="1"/>
      <w:marLeft w:val="0"/>
      <w:marRight w:val="0"/>
      <w:marTop w:val="0"/>
      <w:marBottom w:val="0"/>
      <w:divBdr>
        <w:top w:val="none" w:sz="0" w:space="0" w:color="auto"/>
        <w:left w:val="none" w:sz="0" w:space="0" w:color="auto"/>
        <w:bottom w:val="none" w:sz="0" w:space="0" w:color="auto"/>
        <w:right w:val="none" w:sz="0" w:space="0" w:color="auto"/>
      </w:divBdr>
    </w:div>
    <w:div w:id="2090421000">
      <w:bodyDiv w:val="1"/>
      <w:marLeft w:val="0"/>
      <w:marRight w:val="0"/>
      <w:marTop w:val="0"/>
      <w:marBottom w:val="0"/>
      <w:divBdr>
        <w:top w:val="none" w:sz="0" w:space="0" w:color="auto"/>
        <w:left w:val="none" w:sz="0" w:space="0" w:color="auto"/>
        <w:bottom w:val="none" w:sz="0" w:space="0" w:color="auto"/>
        <w:right w:val="none" w:sz="0" w:space="0" w:color="auto"/>
      </w:divBdr>
    </w:div>
    <w:div w:id="2090422080">
      <w:bodyDiv w:val="1"/>
      <w:marLeft w:val="0"/>
      <w:marRight w:val="0"/>
      <w:marTop w:val="0"/>
      <w:marBottom w:val="0"/>
      <w:divBdr>
        <w:top w:val="none" w:sz="0" w:space="0" w:color="auto"/>
        <w:left w:val="none" w:sz="0" w:space="0" w:color="auto"/>
        <w:bottom w:val="none" w:sz="0" w:space="0" w:color="auto"/>
        <w:right w:val="none" w:sz="0" w:space="0" w:color="auto"/>
      </w:divBdr>
    </w:div>
    <w:div w:id="2090542328">
      <w:bodyDiv w:val="1"/>
      <w:marLeft w:val="0"/>
      <w:marRight w:val="0"/>
      <w:marTop w:val="0"/>
      <w:marBottom w:val="0"/>
      <w:divBdr>
        <w:top w:val="none" w:sz="0" w:space="0" w:color="auto"/>
        <w:left w:val="none" w:sz="0" w:space="0" w:color="auto"/>
        <w:bottom w:val="none" w:sz="0" w:space="0" w:color="auto"/>
        <w:right w:val="none" w:sz="0" w:space="0" w:color="auto"/>
      </w:divBdr>
    </w:div>
    <w:div w:id="2090613228">
      <w:bodyDiv w:val="1"/>
      <w:marLeft w:val="0"/>
      <w:marRight w:val="0"/>
      <w:marTop w:val="0"/>
      <w:marBottom w:val="0"/>
      <w:divBdr>
        <w:top w:val="none" w:sz="0" w:space="0" w:color="auto"/>
        <w:left w:val="none" w:sz="0" w:space="0" w:color="auto"/>
        <w:bottom w:val="none" w:sz="0" w:space="0" w:color="auto"/>
        <w:right w:val="none" w:sz="0" w:space="0" w:color="auto"/>
      </w:divBdr>
    </w:div>
    <w:div w:id="2090686231">
      <w:bodyDiv w:val="1"/>
      <w:marLeft w:val="0"/>
      <w:marRight w:val="0"/>
      <w:marTop w:val="0"/>
      <w:marBottom w:val="0"/>
      <w:divBdr>
        <w:top w:val="none" w:sz="0" w:space="0" w:color="auto"/>
        <w:left w:val="none" w:sz="0" w:space="0" w:color="auto"/>
        <w:bottom w:val="none" w:sz="0" w:space="0" w:color="auto"/>
        <w:right w:val="none" w:sz="0" w:space="0" w:color="auto"/>
      </w:divBdr>
    </w:div>
    <w:div w:id="2090812541">
      <w:bodyDiv w:val="1"/>
      <w:marLeft w:val="0"/>
      <w:marRight w:val="0"/>
      <w:marTop w:val="0"/>
      <w:marBottom w:val="0"/>
      <w:divBdr>
        <w:top w:val="none" w:sz="0" w:space="0" w:color="auto"/>
        <w:left w:val="none" w:sz="0" w:space="0" w:color="auto"/>
        <w:bottom w:val="none" w:sz="0" w:space="0" w:color="auto"/>
        <w:right w:val="none" w:sz="0" w:space="0" w:color="auto"/>
      </w:divBdr>
    </w:div>
    <w:div w:id="2090883384">
      <w:bodyDiv w:val="1"/>
      <w:marLeft w:val="0"/>
      <w:marRight w:val="0"/>
      <w:marTop w:val="0"/>
      <w:marBottom w:val="0"/>
      <w:divBdr>
        <w:top w:val="none" w:sz="0" w:space="0" w:color="auto"/>
        <w:left w:val="none" w:sz="0" w:space="0" w:color="auto"/>
        <w:bottom w:val="none" w:sz="0" w:space="0" w:color="auto"/>
        <w:right w:val="none" w:sz="0" w:space="0" w:color="auto"/>
      </w:divBdr>
    </w:div>
    <w:div w:id="2091078737">
      <w:bodyDiv w:val="1"/>
      <w:marLeft w:val="0"/>
      <w:marRight w:val="0"/>
      <w:marTop w:val="0"/>
      <w:marBottom w:val="0"/>
      <w:divBdr>
        <w:top w:val="none" w:sz="0" w:space="0" w:color="auto"/>
        <w:left w:val="none" w:sz="0" w:space="0" w:color="auto"/>
        <w:bottom w:val="none" w:sz="0" w:space="0" w:color="auto"/>
        <w:right w:val="none" w:sz="0" w:space="0" w:color="auto"/>
      </w:divBdr>
    </w:div>
    <w:div w:id="2091192584">
      <w:bodyDiv w:val="1"/>
      <w:marLeft w:val="0"/>
      <w:marRight w:val="0"/>
      <w:marTop w:val="0"/>
      <w:marBottom w:val="0"/>
      <w:divBdr>
        <w:top w:val="none" w:sz="0" w:space="0" w:color="auto"/>
        <w:left w:val="none" w:sz="0" w:space="0" w:color="auto"/>
        <w:bottom w:val="none" w:sz="0" w:space="0" w:color="auto"/>
        <w:right w:val="none" w:sz="0" w:space="0" w:color="auto"/>
      </w:divBdr>
    </w:div>
    <w:div w:id="2091391618">
      <w:bodyDiv w:val="1"/>
      <w:marLeft w:val="0"/>
      <w:marRight w:val="0"/>
      <w:marTop w:val="0"/>
      <w:marBottom w:val="0"/>
      <w:divBdr>
        <w:top w:val="none" w:sz="0" w:space="0" w:color="auto"/>
        <w:left w:val="none" w:sz="0" w:space="0" w:color="auto"/>
        <w:bottom w:val="none" w:sz="0" w:space="0" w:color="auto"/>
        <w:right w:val="none" w:sz="0" w:space="0" w:color="auto"/>
      </w:divBdr>
    </w:div>
    <w:div w:id="2091462130">
      <w:bodyDiv w:val="1"/>
      <w:marLeft w:val="0"/>
      <w:marRight w:val="0"/>
      <w:marTop w:val="0"/>
      <w:marBottom w:val="0"/>
      <w:divBdr>
        <w:top w:val="none" w:sz="0" w:space="0" w:color="auto"/>
        <w:left w:val="none" w:sz="0" w:space="0" w:color="auto"/>
        <w:bottom w:val="none" w:sz="0" w:space="0" w:color="auto"/>
        <w:right w:val="none" w:sz="0" w:space="0" w:color="auto"/>
      </w:divBdr>
    </w:div>
    <w:div w:id="2091582229">
      <w:bodyDiv w:val="1"/>
      <w:marLeft w:val="0"/>
      <w:marRight w:val="0"/>
      <w:marTop w:val="0"/>
      <w:marBottom w:val="0"/>
      <w:divBdr>
        <w:top w:val="none" w:sz="0" w:space="0" w:color="auto"/>
        <w:left w:val="none" w:sz="0" w:space="0" w:color="auto"/>
        <w:bottom w:val="none" w:sz="0" w:space="0" w:color="auto"/>
        <w:right w:val="none" w:sz="0" w:space="0" w:color="auto"/>
      </w:divBdr>
    </w:div>
    <w:div w:id="2091583263">
      <w:bodyDiv w:val="1"/>
      <w:marLeft w:val="0"/>
      <w:marRight w:val="0"/>
      <w:marTop w:val="0"/>
      <w:marBottom w:val="0"/>
      <w:divBdr>
        <w:top w:val="none" w:sz="0" w:space="0" w:color="auto"/>
        <w:left w:val="none" w:sz="0" w:space="0" w:color="auto"/>
        <w:bottom w:val="none" w:sz="0" w:space="0" w:color="auto"/>
        <w:right w:val="none" w:sz="0" w:space="0" w:color="auto"/>
      </w:divBdr>
    </w:div>
    <w:div w:id="2091612058">
      <w:bodyDiv w:val="1"/>
      <w:marLeft w:val="0"/>
      <w:marRight w:val="0"/>
      <w:marTop w:val="0"/>
      <w:marBottom w:val="0"/>
      <w:divBdr>
        <w:top w:val="none" w:sz="0" w:space="0" w:color="auto"/>
        <w:left w:val="none" w:sz="0" w:space="0" w:color="auto"/>
        <w:bottom w:val="none" w:sz="0" w:space="0" w:color="auto"/>
        <w:right w:val="none" w:sz="0" w:space="0" w:color="auto"/>
      </w:divBdr>
    </w:div>
    <w:div w:id="2091804396">
      <w:bodyDiv w:val="1"/>
      <w:marLeft w:val="0"/>
      <w:marRight w:val="0"/>
      <w:marTop w:val="0"/>
      <w:marBottom w:val="0"/>
      <w:divBdr>
        <w:top w:val="none" w:sz="0" w:space="0" w:color="auto"/>
        <w:left w:val="none" w:sz="0" w:space="0" w:color="auto"/>
        <w:bottom w:val="none" w:sz="0" w:space="0" w:color="auto"/>
        <w:right w:val="none" w:sz="0" w:space="0" w:color="auto"/>
      </w:divBdr>
    </w:div>
    <w:div w:id="2091845978">
      <w:bodyDiv w:val="1"/>
      <w:marLeft w:val="0"/>
      <w:marRight w:val="0"/>
      <w:marTop w:val="0"/>
      <w:marBottom w:val="0"/>
      <w:divBdr>
        <w:top w:val="none" w:sz="0" w:space="0" w:color="auto"/>
        <w:left w:val="none" w:sz="0" w:space="0" w:color="auto"/>
        <w:bottom w:val="none" w:sz="0" w:space="0" w:color="auto"/>
        <w:right w:val="none" w:sz="0" w:space="0" w:color="auto"/>
      </w:divBdr>
    </w:div>
    <w:div w:id="2091929195">
      <w:bodyDiv w:val="1"/>
      <w:marLeft w:val="0"/>
      <w:marRight w:val="0"/>
      <w:marTop w:val="0"/>
      <w:marBottom w:val="0"/>
      <w:divBdr>
        <w:top w:val="none" w:sz="0" w:space="0" w:color="auto"/>
        <w:left w:val="none" w:sz="0" w:space="0" w:color="auto"/>
        <w:bottom w:val="none" w:sz="0" w:space="0" w:color="auto"/>
        <w:right w:val="none" w:sz="0" w:space="0" w:color="auto"/>
      </w:divBdr>
    </w:div>
    <w:div w:id="2092003596">
      <w:bodyDiv w:val="1"/>
      <w:marLeft w:val="0"/>
      <w:marRight w:val="0"/>
      <w:marTop w:val="0"/>
      <w:marBottom w:val="0"/>
      <w:divBdr>
        <w:top w:val="none" w:sz="0" w:space="0" w:color="auto"/>
        <w:left w:val="none" w:sz="0" w:space="0" w:color="auto"/>
        <w:bottom w:val="none" w:sz="0" w:space="0" w:color="auto"/>
        <w:right w:val="none" w:sz="0" w:space="0" w:color="auto"/>
      </w:divBdr>
    </w:div>
    <w:div w:id="2092005553">
      <w:bodyDiv w:val="1"/>
      <w:marLeft w:val="0"/>
      <w:marRight w:val="0"/>
      <w:marTop w:val="0"/>
      <w:marBottom w:val="0"/>
      <w:divBdr>
        <w:top w:val="none" w:sz="0" w:space="0" w:color="auto"/>
        <w:left w:val="none" w:sz="0" w:space="0" w:color="auto"/>
        <w:bottom w:val="none" w:sz="0" w:space="0" w:color="auto"/>
        <w:right w:val="none" w:sz="0" w:space="0" w:color="auto"/>
      </w:divBdr>
    </w:div>
    <w:div w:id="2092047790">
      <w:bodyDiv w:val="1"/>
      <w:marLeft w:val="0"/>
      <w:marRight w:val="0"/>
      <w:marTop w:val="0"/>
      <w:marBottom w:val="0"/>
      <w:divBdr>
        <w:top w:val="none" w:sz="0" w:space="0" w:color="auto"/>
        <w:left w:val="none" w:sz="0" w:space="0" w:color="auto"/>
        <w:bottom w:val="none" w:sz="0" w:space="0" w:color="auto"/>
        <w:right w:val="none" w:sz="0" w:space="0" w:color="auto"/>
      </w:divBdr>
    </w:div>
    <w:div w:id="2092121161">
      <w:bodyDiv w:val="1"/>
      <w:marLeft w:val="0"/>
      <w:marRight w:val="0"/>
      <w:marTop w:val="0"/>
      <w:marBottom w:val="0"/>
      <w:divBdr>
        <w:top w:val="none" w:sz="0" w:space="0" w:color="auto"/>
        <w:left w:val="none" w:sz="0" w:space="0" w:color="auto"/>
        <w:bottom w:val="none" w:sz="0" w:space="0" w:color="auto"/>
        <w:right w:val="none" w:sz="0" w:space="0" w:color="auto"/>
      </w:divBdr>
    </w:div>
    <w:div w:id="2092195562">
      <w:bodyDiv w:val="1"/>
      <w:marLeft w:val="0"/>
      <w:marRight w:val="0"/>
      <w:marTop w:val="0"/>
      <w:marBottom w:val="0"/>
      <w:divBdr>
        <w:top w:val="none" w:sz="0" w:space="0" w:color="auto"/>
        <w:left w:val="none" w:sz="0" w:space="0" w:color="auto"/>
        <w:bottom w:val="none" w:sz="0" w:space="0" w:color="auto"/>
        <w:right w:val="none" w:sz="0" w:space="0" w:color="auto"/>
      </w:divBdr>
    </w:div>
    <w:div w:id="2092241227">
      <w:bodyDiv w:val="1"/>
      <w:marLeft w:val="0"/>
      <w:marRight w:val="0"/>
      <w:marTop w:val="0"/>
      <w:marBottom w:val="0"/>
      <w:divBdr>
        <w:top w:val="none" w:sz="0" w:space="0" w:color="auto"/>
        <w:left w:val="none" w:sz="0" w:space="0" w:color="auto"/>
        <w:bottom w:val="none" w:sz="0" w:space="0" w:color="auto"/>
        <w:right w:val="none" w:sz="0" w:space="0" w:color="auto"/>
      </w:divBdr>
    </w:div>
    <w:div w:id="2092385346">
      <w:bodyDiv w:val="1"/>
      <w:marLeft w:val="0"/>
      <w:marRight w:val="0"/>
      <w:marTop w:val="0"/>
      <w:marBottom w:val="0"/>
      <w:divBdr>
        <w:top w:val="none" w:sz="0" w:space="0" w:color="auto"/>
        <w:left w:val="none" w:sz="0" w:space="0" w:color="auto"/>
        <w:bottom w:val="none" w:sz="0" w:space="0" w:color="auto"/>
        <w:right w:val="none" w:sz="0" w:space="0" w:color="auto"/>
      </w:divBdr>
    </w:div>
    <w:div w:id="2092463215">
      <w:bodyDiv w:val="1"/>
      <w:marLeft w:val="0"/>
      <w:marRight w:val="0"/>
      <w:marTop w:val="0"/>
      <w:marBottom w:val="0"/>
      <w:divBdr>
        <w:top w:val="none" w:sz="0" w:space="0" w:color="auto"/>
        <w:left w:val="none" w:sz="0" w:space="0" w:color="auto"/>
        <w:bottom w:val="none" w:sz="0" w:space="0" w:color="auto"/>
        <w:right w:val="none" w:sz="0" w:space="0" w:color="auto"/>
      </w:divBdr>
    </w:div>
    <w:div w:id="2092505168">
      <w:bodyDiv w:val="1"/>
      <w:marLeft w:val="0"/>
      <w:marRight w:val="0"/>
      <w:marTop w:val="0"/>
      <w:marBottom w:val="0"/>
      <w:divBdr>
        <w:top w:val="none" w:sz="0" w:space="0" w:color="auto"/>
        <w:left w:val="none" w:sz="0" w:space="0" w:color="auto"/>
        <w:bottom w:val="none" w:sz="0" w:space="0" w:color="auto"/>
        <w:right w:val="none" w:sz="0" w:space="0" w:color="auto"/>
      </w:divBdr>
    </w:div>
    <w:div w:id="2092579324">
      <w:bodyDiv w:val="1"/>
      <w:marLeft w:val="0"/>
      <w:marRight w:val="0"/>
      <w:marTop w:val="0"/>
      <w:marBottom w:val="0"/>
      <w:divBdr>
        <w:top w:val="none" w:sz="0" w:space="0" w:color="auto"/>
        <w:left w:val="none" w:sz="0" w:space="0" w:color="auto"/>
        <w:bottom w:val="none" w:sz="0" w:space="0" w:color="auto"/>
        <w:right w:val="none" w:sz="0" w:space="0" w:color="auto"/>
      </w:divBdr>
    </w:div>
    <w:div w:id="2092703044">
      <w:bodyDiv w:val="1"/>
      <w:marLeft w:val="0"/>
      <w:marRight w:val="0"/>
      <w:marTop w:val="0"/>
      <w:marBottom w:val="0"/>
      <w:divBdr>
        <w:top w:val="none" w:sz="0" w:space="0" w:color="auto"/>
        <w:left w:val="none" w:sz="0" w:space="0" w:color="auto"/>
        <w:bottom w:val="none" w:sz="0" w:space="0" w:color="auto"/>
        <w:right w:val="none" w:sz="0" w:space="0" w:color="auto"/>
      </w:divBdr>
    </w:div>
    <w:div w:id="2092769246">
      <w:bodyDiv w:val="1"/>
      <w:marLeft w:val="0"/>
      <w:marRight w:val="0"/>
      <w:marTop w:val="0"/>
      <w:marBottom w:val="0"/>
      <w:divBdr>
        <w:top w:val="none" w:sz="0" w:space="0" w:color="auto"/>
        <w:left w:val="none" w:sz="0" w:space="0" w:color="auto"/>
        <w:bottom w:val="none" w:sz="0" w:space="0" w:color="auto"/>
        <w:right w:val="none" w:sz="0" w:space="0" w:color="auto"/>
      </w:divBdr>
    </w:div>
    <w:div w:id="2092847401">
      <w:bodyDiv w:val="1"/>
      <w:marLeft w:val="0"/>
      <w:marRight w:val="0"/>
      <w:marTop w:val="0"/>
      <w:marBottom w:val="0"/>
      <w:divBdr>
        <w:top w:val="none" w:sz="0" w:space="0" w:color="auto"/>
        <w:left w:val="none" w:sz="0" w:space="0" w:color="auto"/>
        <w:bottom w:val="none" w:sz="0" w:space="0" w:color="auto"/>
        <w:right w:val="none" w:sz="0" w:space="0" w:color="auto"/>
      </w:divBdr>
    </w:div>
    <w:div w:id="2092923449">
      <w:bodyDiv w:val="1"/>
      <w:marLeft w:val="0"/>
      <w:marRight w:val="0"/>
      <w:marTop w:val="0"/>
      <w:marBottom w:val="0"/>
      <w:divBdr>
        <w:top w:val="none" w:sz="0" w:space="0" w:color="auto"/>
        <w:left w:val="none" w:sz="0" w:space="0" w:color="auto"/>
        <w:bottom w:val="none" w:sz="0" w:space="0" w:color="auto"/>
        <w:right w:val="none" w:sz="0" w:space="0" w:color="auto"/>
      </w:divBdr>
    </w:div>
    <w:div w:id="2093047150">
      <w:bodyDiv w:val="1"/>
      <w:marLeft w:val="0"/>
      <w:marRight w:val="0"/>
      <w:marTop w:val="0"/>
      <w:marBottom w:val="0"/>
      <w:divBdr>
        <w:top w:val="none" w:sz="0" w:space="0" w:color="auto"/>
        <w:left w:val="none" w:sz="0" w:space="0" w:color="auto"/>
        <w:bottom w:val="none" w:sz="0" w:space="0" w:color="auto"/>
        <w:right w:val="none" w:sz="0" w:space="0" w:color="auto"/>
      </w:divBdr>
    </w:div>
    <w:div w:id="2093089054">
      <w:bodyDiv w:val="1"/>
      <w:marLeft w:val="0"/>
      <w:marRight w:val="0"/>
      <w:marTop w:val="0"/>
      <w:marBottom w:val="0"/>
      <w:divBdr>
        <w:top w:val="none" w:sz="0" w:space="0" w:color="auto"/>
        <w:left w:val="none" w:sz="0" w:space="0" w:color="auto"/>
        <w:bottom w:val="none" w:sz="0" w:space="0" w:color="auto"/>
        <w:right w:val="none" w:sz="0" w:space="0" w:color="auto"/>
      </w:divBdr>
    </w:div>
    <w:div w:id="2093090035">
      <w:bodyDiv w:val="1"/>
      <w:marLeft w:val="0"/>
      <w:marRight w:val="0"/>
      <w:marTop w:val="0"/>
      <w:marBottom w:val="0"/>
      <w:divBdr>
        <w:top w:val="none" w:sz="0" w:space="0" w:color="auto"/>
        <w:left w:val="none" w:sz="0" w:space="0" w:color="auto"/>
        <w:bottom w:val="none" w:sz="0" w:space="0" w:color="auto"/>
        <w:right w:val="none" w:sz="0" w:space="0" w:color="auto"/>
      </w:divBdr>
    </w:div>
    <w:div w:id="2093116911">
      <w:bodyDiv w:val="1"/>
      <w:marLeft w:val="0"/>
      <w:marRight w:val="0"/>
      <w:marTop w:val="0"/>
      <w:marBottom w:val="0"/>
      <w:divBdr>
        <w:top w:val="none" w:sz="0" w:space="0" w:color="auto"/>
        <w:left w:val="none" w:sz="0" w:space="0" w:color="auto"/>
        <w:bottom w:val="none" w:sz="0" w:space="0" w:color="auto"/>
        <w:right w:val="none" w:sz="0" w:space="0" w:color="auto"/>
      </w:divBdr>
    </w:div>
    <w:div w:id="2093158462">
      <w:bodyDiv w:val="1"/>
      <w:marLeft w:val="0"/>
      <w:marRight w:val="0"/>
      <w:marTop w:val="0"/>
      <w:marBottom w:val="0"/>
      <w:divBdr>
        <w:top w:val="none" w:sz="0" w:space="0" w:color="auto"/>
        <w:left w:val="none" w:sz="0" w:space="0" w:color="auto"/>
        <w:bottom w:val="none" w:sz="0" w:space="0" w:color="auto"/>
        <w:right w:val="none" w:sz="0" w:space="0" w:color="auto"/>
      </w:divBdr>
    </w:div>
    <w:div w:id="2093158717">
      <w:bodyDiv w:val="1"/>
      <w:marLeft w:val="0"/>
      <w:marRight w:val="0"/>
      <w:marTop w:val="0"/>
      <w:marBottom w:val="0"/>
      <w:divBdr>
        <w:top w:val="none" w:sz="0" w:space="0" w:color="auto"/>
        <w:left w:val="none" w:sz="0" w:space="0" w:color="auto"/>
        <w:bottom w:val="none" w:sz="0" w:space="0" w:color="auto"/>
        <w:right w:val="none" w:sz="0" w:space="0" w:color="auto"/>
      </w:divBdr>
    </w:div>
    <w:div w:id="2093233434">
      <w:bodyDiv w:val="1"/>
      <w:marLeft w:val="0"/>
      <w:marRight w:val="0"/>
      <w:marTop w:val="0"/>
      <w:marBottom w:val="0"/>
      <w:divBdr>
        <w:top w:val="none" w:sz="0" w:space="0" w:color="auto"/>
        <w:left w:val="none" w:sz="0" w:space="0" w:color="auto"/>
        <w:bottom w:val="none" w:sz="0" w:space="0" w:color="auto"/>
        <w:right w:val="none" w:sz="0" w:space="0" w:color="auto"/>
      </w:divBdr>
    </w:div>
    <w:div w:id="2093235107">
      <w:bodyDiv w:val="1"/>
      <w:marLeft w:val="0"/>
      <w:marRight w:val="0"/>
      <w:marTop w:val="0"/>
      <w:marBottom w:val="0"/>
      <w:divBdr>
        <w:top w:val="none" w:sz="0" w:space="0" w:color="auto"/>
        <w:left w:val="none" w:sz="0" w:space="0" w:color="auto"/>
        <w:bottom w:val="none" w:sz="0" w:space="0" w:color="auto"/>
        <w:right w:val="none" w:sz="0" w:space="0" w:color="auto"/>
      </w:divBdr>
    </w:div>
    <w:div w:id="2093306605">
      <w:bodyDiv w:val="1"/>
      <w:marLeft w:val="0"/>
      <w:marRight w:val="0"/>
      <w:marTop w:val="0"/>
      <w:marBottom w:val="0"/>
      <w:divBdr>
        <w:top w:val="none" w:sz="0" w:space="0" w:color="auto"/>
        <w:left w:val="none" w:sz="0" w:space="0" w:color="auto"/>
        <w:bottom w:val="none" w:sz="0" w:space="0" w:color="auto"/>
        <w:right w:val="none" w:sz="0" w:space="0" w:color="auto"/>
      </w:divBdr>
    </w:div>
    <w:div w:id="2093315867">
      <w:bodyDiv w:val="1"/>
      <w:marLeft w:val="0"/>
      <w:marRight w:val="0"/>
      <w:marTop w:val="0"/>
      <w:marBottom w:val="0"/>
      <w:divBdr>
        <w:top w:val="none" w:sz="0" w:space="0" w:color="auto"/>
        <w:left w:val="none" w:sz="0" w:space="0" w:color="auto"/>
        <w:bottom w:val="none" w:sz="0" w:space="0" w:color="auto"/>
        <w:right w:val="none" w:sz="0" w:space="0" w:color="auto"/>
      </w:divBdr>
    </w:div>
    <w:div w:id="2093352855">
      <w:bodyDiv w:val="1"/>
      <w:marLeft w:val="0"/>
      <w:marRight w:val="0"/>
      <w:marTop w:val="0"/>
      <w:marBottom w:val="0"/>
      <w:divBdr>
        <w:top w:val="none" w:sz="0" w:space="0" w:color="auto"/>
        <w:left w:val="none" w:sz="0" w:space="0" w:color="auto"/>
        <w:bottom w:val="none" w:sz="0" w:space="0" w:color="auto"/>
        <w:right w:val="none" w:sz="0" w:space="0" w:color="auto"/>
      </w:divBdr>
    </w:div>
    <w:div w:id="2093358484">
      <w:bodyDiv w:val="1"/>
      <w:marLeft w:val="0"/>
      <w:marRight w:val="0"/>
      <w:marTop w:val="0"/>
      <w:marBottom w:val="0"/>
      <w:divBdr>
        <w:top w:val="none" w:sz="0" w:space="0" w:color="auto"/>
        <w:left w:val="none" w:sz="0" w:space="0" w:color="auto"/>
        <w:bottom w:val="none" w:sz="0" w:space="0" w:color="auto"/>
        <w:right w:val="none" w:sz="0" w:space="0" w:color="auto"/>
      </w:divBdr>
    </w:div>
    <w:div w:id="2093576160">
      <w:bodyDiv w:val="1"/>
      <w:marLeft w:val="0"/>
      <w:marRight w:val="0"/>
      <w:marTop w:val="0"/>
      <w:marBottom w:val="0"/>
      <w:divBdr>
        <w:top w:val="none" w:sz="0" w:space="0" w:color="auto"/>
        <w:left w:val="none" w:sz="0" w:space="0" w:color="auto"/>
        <w:bottom w:val="none" w:sz="0" w:space="0" w:color="auto"/>
        <w:right w:val="none" w:sz="0" w:space="0" w:color="auto"/>
      </w:divBdr>
    </w:div>
    <w:div w:id="2093576731">
      <w:bodyDiv w:val="1"/>
      <w:marLeft w:val="0"/>
      <w:marRight w:val="0"/>
      <w:marTop w:val="0"/>
      <w:marBottom w:val="0"/>
      <w:divBdr>
        <w:top w:val="none" w:sz="0" w:space="0" w:color="auto"/>
        <w:left w:val="none" w:sz="0" w:space="0" w:color="auto"/>
        <w:bottom w:val="none" w:sz="0" w:space="0" w:color="auto"/>
        <w:right w:val="none" w:sz="0" w:space="0" w:color="auto"/>
      </w:divBdr>
    </w:div>
    <w:div w:id="2093579209">
      <w:bodyDiv w:val="1"/>
      <w:marLeft w:val="0"/>
      <w:marRight w:val="0"/>
      <w:marTop w:val="0"/>
      <w:marBottom w:val="0"/>
      <w:divBdr>
        <w:top w:val="none" w:sz="0" w:space="0" w:color="auto"/>
        <w:left w:val="none" w:sz="0" w:space="0" w:color="auto"/>
        <w:bottom w:val="none" w:sz="0" w:space="0" w:color="auto"/>
        <w:right w:val="none" w:sz="0" w:space="0" w:color="auto"/>
      </w:divBdr>
    </w:div>
    <w:div w:id="2093618909">
      <w:bodyDiv w:val="1"/>
      <w:marLeft w:val="0"/>
      <w:marRight w:val="0"/>
      <w:marTop w:val="0"/>
      <w:marBottom w:val="0"/>
      <w:divBdr>
        <w:top w:val="none" w:sz="0" w:space="0" w:color="auto"/>
        <w:left w:val="none" w:sz="0" w:space="0" w:color="auto"/>
        <w:bottom w:val="none" w:sz="0" w:space="0" w:color="auto"/>
        <w:right w:val="none" w:sz="0" w:space="0" w:color="auto"/>
      </w:divBdr>
    </w:div>
    <w:div w:id="2093693183">
      <w:bodyDiv w:val="1"/>
      <w:marLeft w:val="0"/>
      <w:marRight w:val="0"/>
      <w:marTop w:val="0"/>
      <w:marBottom w:val="0"/>
      <w:divBdr>
        <w:top w:val="none" w:sz="0" w:space="0" w:color="auto"/>
        <w:left w:val="none" w:sz="0" w:space="0" w:color="auto"/>
        <w:bottom w:val="none" w:sz="0" w:space="0" w:color="auto"/>
        <w:right w:val="none" w:sz="0" w:space="0" w:color="auto"/>
      </w:divBdr>
    </w:div>
    <w:div w:id="2093696275">
      <w:bodyDiv w:val="1"/>
      <w:marLeft w:val="0"/>
      <w:marRight w:val="0"/>
      <w:marTop w:val="0"/>
      <w:marBottom w:val="0"/>
      <w:divBdr>
        <w:top w:val="none" w:sz="0" w:space="0" w:color="auto"/>
        <w:left w:val="none" w:sz="0" w:space="0" w:color="auto"/>
        <w:bottom w:val="none" w:sz="0" w:space="0" w:color="auto"/>
        <w:right w:val="none" w:sz="0" w:space="0" w:color="auto"/>
      </w:divBdr>
    </w:div>
    <w:div w:id="2093770737">
      <w:bodyDiv w:val="1"/>
      <w:marLeft w:val="0"/>
      <w:marRight w:val="0"/>
      <w:marTop w:val="0"/>
      <w:marBottom w:val="0"/>
      <w:divBdr>
        <w:top w:val="none" w:sz="0" w:space="0" w:color="auto"/>
        <w:left w:val="none" w:sz="0" w:space="0" w:color="auto"/>
        <w:bottom w:val="none" w:sz="0" w:space="0" w:color="auto"/>
        <w:right w:val="none" w:sz="0" w:space="0" w:color="auto"/>
      </w:divBdr>
    </w:div>
    <w:div w:id="2093816739">
      <w:bodyDiv w:val="1"/>
      <w:marLeft w:val="0"/>
      <w:marRight w:val="0"/>
      <w:marTop w:val="0"/>
      <w:marBottom w:val="0"/>
      <w:divBdr>
        <w:top w:val="none" w:sz="0" w:space="0" w:color="auto"/>
        <w:left w:val="none" w:sz="0" w:space="0" w:color="auto"/>
        <w:bottom w:val="none" w:sz="0" w:space="0" w:color="auto"/>
        <w:right w:val="none" w:sz="0" w:space="0" w:color="auto"/>
      </w:divBdr>
    </w:div>
    <w:div w:id="2093969337">
      <w:bodyDiv w:val="1"/>
      <w:marLeft w:val="0"/>
      <w:marRight w:val="0"/>
      <w:marTop w:val="0"/>
      <w:marBottom w:val="0"/>
      <w:divBdr>
        <w:top w:val="none" w:sz="0" w:space="0" w:color="auto"/>
        <w:left w:val="none" w:sz="0" w:space="0" w:color="auto"/>
        <w:bottom w:val="none" w:sz="0" w:space="0" w:color="auto"/>
        <w:right w:val="none" w:sz="0" w:space="0" w:color="auto"/>
      </w:divBdr>
    </w:div>
    <w:div w:id="2093969850">
      <w:bodyDiv w:val="1"/>
      <w:marLeft w:val="0"/>
      <w:marRight w:val="0"/>
      <w:marTop w:val="0"/>
      <w:marBottom w:val="0"/>
      <w:divBdr>
        <w:top w:val="none" w:sz="0" w:space="0" w:color="auto"/>
        <w:left w:val="none" w:sz="0" w:space="0" w:color="auto"/>
        <w:bottom w:val="none" w:sz="0" w:space="0" w:color="auto"/>
        <w:right w:val="none" w:sz="0" w:space="0" w:color="auto"/>
      </w:divBdr>
    </w:div>
    <w:div w:id="2094085384">
      <w:bodyDiv w:val="1"/>
      <w:marLeft w:val="0"/>
      <w:marRight w:val="0"/>
      <w:marTop w:val="0"/>
      <w:marBottom w:val="0"/>
      <w:divBdr>
        <w:top w:val="none" w:sz="0" w:space="0" w:color="auto"/>
        <w:left w:val="none" w:sz="0" w:space="0" w:color="auto"/>
        <w:bottom w:val="none" w:sz="0" w:space="0" w:color="auto"/>
        <w:right w:val="none" w:sz="0" w:space="0" w:color="auto"/>
      </w:divBdr>
    </w:div>
    <w:div w:id="2094205993">
      <w:bodyDiv w:val="1"/>
      <w:marLeft w:val="0"/>
      <w:marRight w:val="0"/>
      <w:marTop w:val="0"/>
      <w:marBottom w:val="0"/>
      <w:divBdr>
        <w:top w:val="none" w:sz="0" w:space="0" w:color="auto"/>
        <w:left w:val="none" w:sz="0" w:space="0" w:color="auto"/>
        <w:bottom w:val="none" w:sz="0" w:space="0" w:color="auto"/>
        <w:right w:val="none" w:sz="0" w:space="0" w:color="auto"/>
      </w:divBdr>
    </w:div>
    <w:div w:id="2094276282">
      <w:bodyDiv w:val="1"/>
      <w:marLeft w:val="0"/>
      <w:marRight w:val="0"/>
      <w:marTop w:val="0"/>
      <w:marBottom w:val="0"/>
      <w:divBdr>
        <w:top w:val="none" w:sz="0" w:space="0" w:color="auto"/>
        <w:left w:val="none" w:sz="0" w:space="0" w:color="auto"/>
        <w:bottom w:val="none" w:sz="0" w:space="0" w:color="auto"/>
        <w:right w:val="none" w:sz="0" w:space="0" w:color="auto"/>
      </w:divBdr>
    </w:div>
    <w:div w:id="2094276664">
      <w:bodyDiv w:val="1"/>
      <w:marLeft w:val="0"/>
      <w:marRight w:val="0"/>
      <w:marTop w:val="0"/>
      <w:marBottom w:val="0"/>
      <w:divBdr>
        <w:top w:val="none" w:sz="0" w:space="0" w:color="auto"/>
        <w:left w:val="none" w:sz="0" w:space="0" w:color="auto"/>
        <w:bottom w:val="none" w:sz="0" w:space="0" w:color="auto"/>
        <w:right w:val="none" w:sz="0" w:space="0" w:color="auto"/>
      </w:divBdr>
    </w:div>
    <w:div w:id="2094279421">
      <w:bodyDiv w:val="1"/>
      <w:marLeft w:val="0"/>
      <w:marRight w:val="0"/>
      <w:marTop w:val="0"/>
      <w:marBottom w:val="0"/>
      <w:divBdr>
        <w:top w:val="none" w:sz="0" w:space="0" w:color="auto"/>
        <w:left w:val="none" w:sz="0" w:space="0" w:color="auto"/>
        <w:bottom w:val="none" w:sz="0" w:space="0" w:color="auto"/>
        <w:right w:val="none" w:sz="0" w:space="0" w:color="auto"/>
      </w:divBdr>
    </w:div>
    <w:div w:id="2094423969">
      <w:bodyDiv w:val="1"/>
      <w:marLeft w:val="0"/>
      <w:marRight w:val="0"/>
      <w:marTop w:val="0"/>
      <w:marBottom w:val="0"/>
      <w:divBdr>
        <w:top w:val="none" w:sz="0" w:space="0" w:color="auto"/>
        <w:left w:val="none" w:sz="0" w:space="0" w:color="auto"/>
        <w:bottom w:val="none" w:sz="0" w:space="0" w:color="auto"/>
        <w:right w:val="none" w:sz="0" w:space="0" w:color="auto"/>
      </w:divBdr>
    </w:div>
    <w:div w:id="2094545423">
      <w:bodyDiv w:val="1"/>
      <w:marLeft w:val="0"/>
      <w:marRight w:val="0"/>
      <w:marTop w:val="0"/>
      <w:marBottom w:val="0"/>
      <w:divBdr>
        <w:top w:val="none" w:sz="0" w:space="0" w:color="auto"/>
        <w:left w:val="none" w:sz="0" w:space="0" w:color="auto"/>
        <w:bottom w:val="none" w:sz="0" w:space="0" w:color="auto"/>
        <w:right w:val="none" w:sz="0" w:space="0" w:color="auto"/>
      </w:divBdr>
    </w:div>
    <w:div w:id="2094618924">
      <w:bodyDiv w:val="1"/>
      <w:marLeft w:val="0"/>
      <w:marRight w:val="0"/>
      <w:marTop w:val="0"/>
      <w:marBottom w:val="0"/>
      <w:divBdr>
        <w:top w:val="none" w:sz="0" w:space="0" w:color="auto"/>
        <w:left w:val="none" w:sz="0" w:space="0" w:color="auto"/>
        <w:bottom w:val="none" w:sz="0" w:space="0" w:color="auto"/>
        <w:right w:val="none" w:sz="0" w:space="0" w:color="auto"/>
      </w:divBdr>
    </w:div>
    <w:div w:id="2094742183">
      <w:bodyDiv w:val="1"/>
      <w:marLeft w:val="0"/>
      <w:marRight w:val="0"/>
      <w:marTop w:val="0"/>
      <w:marBottom w:val="0"/>
      <w:divBdr>
        <w:top w:val="none" w:sz="0" w:space="0" w:color="auto"/>
        <w:left w:val="none" w:sz="0" w:space="0" w:color="auto"/>
        <w:bottom w:val="none" w:sz="0" w:space="0" w:color="auto"/>
        <w:right w:val="none" w:sz="0" w:space="0" w:color="auto"/>
      </w:divBdr>
    </w:div>
    <w:div w:id="2094859231">
      <w:bodyDiv w:val="1"/>
      <w:marLeft w:val="0"/>
      <w:marRight w:val="0"/>
      <w:marTop w:val="0"/>
      <w:marBottom w:val="0"/>
      <w:divBdr>
        <w:top w:val="none" w:sz="0" w:space="0" w:color="auto"/>
        <w:left w:val="none" w:sz="0" w:space="0" w:color="auto"/>
        <w:bottom w:val="none" w:sz="0" w:space="0" w:color="auto"/>
        <w:right w:val="none" w:sz="0" w:space="0" w:color="auto"/>
      </w:divBdr>
    </w:div>
    <w:div w:id="2094887186">
      <w:bodyDiv w:val="1"/>
      <w:marLeft w:val="0"/>
      <w:marRight w:val="0"/>
      <w:marTop w:val="0"/>
      <w:marBottom w:val="0"/>
      <w:divBdr>
        <w:top w:val="none" w:sz="0" w:space="0" w:color="auto"/>
        <w:left w:val="none" w:sz="0" w:space="0" w:color="auto"/>
        <w:bottom w:val="none" w:sz="0" w:space="0" w:color="auto"/>
        <w:right w:val="none" w:sz="0" w:space="0" w:color="auto"/>
      </w:divBdr>
    </w:div>
    <w:div w:id="2094934463">
      <w:bodyDiv w:val="1"/>
      <w:marLeft w:val="0"/>
      <w:marRight w:val="0"/>
      <w:marTop w:val="0"/>
      <w:marBottom w:val="0"/>
      <w:divBdr>
        <w:top w:val="none" w:sz="0" w:space="0" w:color="auto"/>
        <w:left w:val="none" w:sz="0" w:space="0" w:color="auto"/>
        <w:bottom w:val="none" w:sz="0" w:space="0" w:color="auto"/>
        <w:right w:val="none" w:sz="0" w:space="0" w:color="auto"/>
      </w:divBdr>
    </w:div>
    <w:div w:id="2094936061">
      <w:bodyDiv w:val="1"/>
      <w:marLeft w:val="0"/>
      <w:marRight w:val="0"/>
      <w:marTop w:val="0"/>
      <w:marBottom w:val="0"/>
      <w:divBdr>
        <w:top w:val="none" w:sz="0" w:space="0" w:color="auto"/>
        <w:left w:val="none" w:sz="0" w:space="0" w:color="auto"/>
        <w:bottom w:val="none" w:sz="0" w:space="0" w:color="auto"/>
        <w:right w:val="none" w:sz="0" w:space="0" w:color="auto"/>
      </w:divBdr>
    </w:div>
    <w:div w:id="2095005103">
      <w:bodyDiv w:val="1"/>
      <w:marLeft w:val="0"/>
      <w:marRight w:val="0"/>
      <w:marTop w:val="0"/>
      <w:marBottom w:val="0"/>
      <w:divBdr>
        <w:top w:val="none" w:sz="0" w:space="0" w:color="auto"/>
        <w:left w:val="none" w:sz="0" w:space="0" w:color="auto"/>
        <w:bottom w:val="none" w:sz="0" w:space="0" w:color="auto"/>
        <w:right w:val="none" w:sz="0" w:space="0" w:color="auto"/>
      </w:divBdr>
    </w:div>
    <w:div w:id="2095007535">
      <w:bodyDiv w:val="1"/>
      <w:marLeft w:val="0"/>
      <w:marRight w:val="0"/>
      <w:marTop w:val="0"/>
      <w:marBottom w:val="0"/>
      <w:divBdr>
        <w:top w:val="none" w:sz="0" w:space="0" w:color="auto"/>
        <w:left w:val="none" w:sz="0" w:space="0" w:color="auto"/>
        <w:bottom w:val="none" w:sz="0" w:space="0" w:color="auto"/>
        <w:right w:val="none" w:sz="0" w:space="0" w:color="auto"/>
      </w:divBdr>
    </w:div>
    <w:div w:id="2095079241">
      <w:bodyDiv w:val="1"/>
      <w:marLeft w:val="0"/>
      <w:marRight w:val="0"/>
      <w:marTop w:val="0"/>
      <w:marBottom w:val="0"/>
      <w:divBdr>
        <w:top w:val="none" w:sz="0" w:space="0" w:color="auto"/>
        <w:left w:val="none" w:sz="0" w:space="0" w:color="auto"/>
        <w:bottom w:val="none" w:sz="0" w:space="0" w:color="auto"/>
        <w:right w:val="none" w:sz="0" w:space="0" w:color="auto"/>
      </w:divBdr>
    </w:div>
    <w:div w:id="2095080785">
      <w:bodyDiv w:val="1"/>
      <w:marLeft w:val="0"/>
      <w:marRight w:val="0"/>
      <w:marTop w:val="0"/>
      <w:marBottom w:val="0"/>
      <w:divBdr>
        <w:top w:val="none" w:sz="0" w:space="0" w:color="auto"/>
        <w:left w:val="none" w:sz="0" w:space="0" w:color="auto"/>
        <w:bottom w:val="none" w:sz="0" w:space="0" w:color="auto"/>
        <w:right w:val="none" w:sz="0" w:space="0" w:color="auto"/>
      </w:divBdr>
    </w:div>
    <w:div w:id="2095200948">
      <w:bodyDiv w:val="1"/>
      <w:marLeft w:val="0"/>
      <w:marRight w:val="0"/>
      <w:marTop w:val="0"/>
      <w:marBottom w:val="0"/>
      <w:divBdr>
        <w:top w:val="none" w:sz="0" w:space="0" w:color="auto"/>
        <w:left w:val="none" w:sz="0" w:space="0" w:color="auto"/>
        <w:bottom w:val="none" w:sz="0" w:space="0" w:color="auto"/>
        <w:right w:val="none" w:sz="0" w:space="0" w:color="auto"/>
      </w:divBdr>
    </w:div>
    <w:div w:id="2095276412">
      <w:bodyDiv w:val="1"/>
      <w:marLeft w:val="0"/>
      <w:marRight w:val="0"/>
      <w:marTop w:val="0"/>
      <w:marBottom w:val="0"/>
      <w:divBdr>
        <w:top w:val="none" w:sz="0" w:space="0" w:color="auto"/>
        <w:left w:val="none" w:sz="0" w:space="0" w:color="auto"/>
        <w:bottom w:val="none" w:sz="0" w:space="0" w:color="auto"/>
        <w:right w:val="none" w:sz="0" w:space="0" w:color="auto"/>
      </w:divBdr>
    </w:div>
    <w:div w:id="2095279325">
      <w:bodyDiv w:val="1"/>
      <w:marLeft w:val="0"/>
      <w:marRight w:val="0"/>
      <w:marTop w:val="0"/>
      <w:marBottom w:val="0"/>
      <w:divBdr>
        <w:top w:val="none" w:sz="0" w:space="0" w:color="auto"/>
        <w:left w:val="none" w:sz="0" w:space="0" w:color="auto"/>
        <w:bottom w:val="none" w:sz="0" w:space="0" w:color="auto"/>
        <w:right w:val="none" w:sz="0" w:space="0" w:color="auto"/>
      </w:divBdr>
    </w:div>
    <w:div w:id="2095390343">
      <w:bodyDiv w:val="1"/>
      <w:marLeft w:val="0"/>
      <w:marRight w:val="0"/>
      <w:marTop w:val="0"/>
      <w:marBottom w:val="0"/>
      <w:divBdr>
        <w:top w:val="none" w:sz="0" w:space="0" w:color="auto"/>
        <w:left w:val="none" w:sz="0" w:space="0" w:color="auto"/>
        <w:bottom w:val="none" w:sz="0" w:space="0" w:color="auto"/>
        <w:right w:val="none" w:sz="0" w:space="0" w:color="auto"/>
      </w:divBdr>
    </w:div>
    <w:div w:id="2095393252">
      <w:bodyDiv w:val="1"/>
      <w:marLeft w:val="0"/>
      <w:marRight w:val="0"/>
      <w:marTop w:val="0"/>
      <w:marBottom w:val="0"/>
      <w:divBdr>
        <w:top w:val="none" w:sz="0" w:space="0" w:color="auto"/>
        <w:left w:val="none" w:sz="0" w:space="0" w:color="auto"/>
        <w:bottom w:val="none" w:sz="0" w:space="0" w:color="auto"/>
        <w:right w:val="none" w:sz="0" w:space="0" w:color="auto"/>
      </w:divBdr>
    </w:div>
    <w:div w:id="2095398705">
      <w:bodyDiv w:val="1"/>
      <w:marLeft w:val="0"/>
      <w:marRight w:val="0"/>
      <w:marTop w:val="0"/>
      <w:marBottom w:val="0"/>
      <w:divBdr>
        <w:top w:val="none" w:sz="0" w:space="0" w:color="auto"/>
        <w:left w:val="none" w:sz="0" w:space="0" w:color="auto"/>
        <w:bottom w:val="none" w:sz="0" w:space="0" w:color="auto"/>
        <w:right w:val="none" w:sz="0" w:space="0" w:color="auto"/>
      </w:divBdr>
    </w:div>
    <w:div w:id="2095467656">
      <w:bodyDiv w:val="1"/>
      <w:marLeft w:val="0"/>
      <w:marRight w:val="0"/>
      <w:marTop w:val="0"/>
      <w:marBottom w:val="0"/>
      <w:divBdr>
        <w:top w:val="none" w:sz="0" w:space="0" w:color="auto"/>
        <w:left w:val="none" w:sz="0" w:space="0" w:color="auto"/>
        <w:bottom w:val="none" w:sz="0" w:space="0" w:color="auto"/>
        <w:right w:val="none" w:sz="0" w:space="0" w:color="auto"/>
      </w:divBdr>
    </w:div>
    <w:div w:id="2095514780">
      <w:bodyDiv w:val="1"/>
      <w:marLeft w:val="0"/>
      <w:marRight w:val="0"/>
      <w:marTop w:val="0"/>
      <w:marBottom w:val="0"/>
      <w:divBdr>
        <w:top w:val="none" w:sz="0" w:space="0" w:color="auto"/>
        <w:left w:val="none" w:sz="0" w:space="0" w:color="auto"/>
        <w:bottom w:val="none" w:sz="0" w:space="0" w:color="auto"/>
        <w:right w:val="none" w:sz="0" w:space="0" w:color="auto"/>
      </w:divBdr>
    </w:div>
    <w:div w:id="2095659583">
      <w:bodyDiv w:val="1"/>
      <w:marLeft w:val="0"/>
      <w:marRight w:val="0"/>
      <w:marTop w:val="0"/>
      <w:marBottom w:val="0"/>
      <w:divBdr>
        <w:top w:val="none" w:sz="0" w:space="0" w:color="auto"/>
        <w:left w:val="none" w:sz="0" w:space="0" w:color="auto"/>
        <w:bottom w:val="none" w:sz="0" w:space="0" w:color="auto"/>
        <w:right w:val="none" w:sz="0" w:space="0" w:color="auto"/>
      </w:divBdr>
    </w:div>
    <w:div w:id="2095661949">
      <w:bodyDiv w:val="1"/>
      <w:marLeft w:val="0"/>
      <w:marRight w:val="0"/>
      <w:marTop w:val="0"/>
      <w:marBottom w:val="0"/>
      <w:divBdr>
        <w:top w:val="none" w:sz="0" w:space="0" w:color="auto"/>
        <w:left w:val="none" w:sz="0" w:space="0" w:color="auto"/>
        <w:bottom w:val="none" w:sz="0" w:space="0" w:color="auto"/>
        <w:right w:val="none" w:sz="0" w:space="0" w:color="auto"/>
      </w:divBdr>
    </w:div>
    <w:div w:id="2095665247">
      <w:bodyDiv w:val="1"/>
      <w:marLeft w:val="0"/>
      <w:marRight w:val="0"/>
      <w:marTop w:val="0"/>
      <w:marBottom w:val="0"/>
      <w:divBdr>
        <w:top w:val="none" w:sz="0" w:space="0" w:color="auto"/>
        <w:left w:val="none" w:sz="0" w:space="0" w:color="auto"/>
        <w:bottom w:val="none" w:sz="0" w:space="0" w:color="auto"/>
        <w:right w:val="none" w:sz="0" w:space="0" w:color="auto"/>
      </w:divBdr>
    </w:div>
    <w:div w:id="2095711025">
      <w:bodyDiv w:val="1"/>
      <w:marLeft w:val="0"/>
      <w:marRight w:val="0"/>
      <w:marTop w:val="0"/>
      <w:marBottom w:val="0"/>
      <w:divBdr>
        <w:top w:val="none" w:sz="0" w:space="0" w:color="auto"/>
        <w:left w:val="none" w:sz="0" w:space="0" w:color="auto"/>
        <w:bottom w:val="none" w:sz="0" w:space="0" w:color="auto"/>
        <w:right w:val="none" w:sz="0" w:space="0" w:color="auto"/>
      </w:divBdr>
    </w:div>
    <w:div w:id="2095711080">
      <w:bodyDiv w:val="1"/>
      <w:marLeft w:val="0"/>
      <w:marRight w:val="0"/>
      <w:marTop w:val="0"/>
      <w:marBottom w:val="0"/>
      <w:divBdr>
        <w:top w:val="none" w:sz="0" w:space="0" w:color="auto"/>
        <w:left w:val="none" w:sz="0" w:space="0" w:color="auto"/>
        <w:bottom w:val="none" w:sz="0" w:space="0" w:color="auto"/>
        <w:right w:val="none" w:sz="0" w:space="0" w:color="auto"/>
      </w:divBdr>
    </w:div>
    <w:div w:id="2095780430">
      <w:bodyDiv w:val="1"/>
      <w:marLeft w:val="0"/>
      <w:marRight w:val="0"/>
      <w:marTop w:val="0"/>
      <w:marBottom w:val="0"/>
      <w:divBdr>
        <w:top w:val="none" w:sz="0" w:space="0" w:color="auto"/>
        <w:left w:val="none" w:sz="0" w:space="0" w:color="auto"/>
        <w:bottom w:val="none" w:sz="0" w:space="0" w:color="auto"/>
        <w:right w:val="none" w:sz="0" w:space="0" w:color="auto"/>
      </w:divBdr>
    </w:div>
    <w:div w:id="2095784023">
      <w:bodyDiv w:val="1"/>
      <w:marLeft w:val="0"/>
      <w:marRight w:val="0"/>
      <w:marTop w:val="0"/>
      <w:marBottom w:val="0"/>
      <w:divBdr>
        <w:top w:val="none" w:sz="0" w:space="0" w:color="auto"/>
        <w:left w:val="none" w:sz="0" w:space="0" w:color="auto"/>
        <w:bottom w:val="none" w:sz="0" w:space="0" w:color="auto"/>
        <w:right w:val="none" w:sz="0" w:space="0" w:color="auto"/>
      </w:divBdr>
    </w:div>
    <w:div w:id="2095786290">
      <w:bodyDiv w:val="1"/>
      <w:marLeft w:val="0"/>
      <w:marRight w:val="0"/>
      <w:marTop w:val="0"/>
      <w:marBottom w:val="0"/>
      <w:divBdr>
        <w:top w:val="none" w:sz="0" w:space="0" w:color="auto"/>
        <w:left w:val="none" w:sz="0" w:space="0" w:color="auto"/>
        <w:bottom w:val="none" w:sz="0" w:space="0" w:color="auto"/>
        <w:right w:val="none" w:sz="0" w:space="0" w:color="auto"/>
      </w:divBdr>
    </w:div>
    <w:div w:id="2095928508">
      <w:bodyDiv w:val="1"/>
      <w:marLeft w:val="0"/>
      <w:marRight w:val="0"/>
      <w:marTop w:val="0"/>
      <w:marBottom w:val="0"/>
      <w:divBdr>
        <w:top w:val="none" w:sz="0" w:space="0" w:color="auto"/>
        <w:left w:val="none" w:sz="0" w:space="0" w:color="auto"/>
        <w:bottom w:val="none" w:sz="0" w:space="0" w:color="auto"/>
        <w:right w:val="none" w:sz="0" w:space="0" w:color="auto"/>
      </w:divBdr>
    </w:div>
    <w:div w:id="2095930656">
      <w:bodyDiv w:val="1"/>
      <w:marLeft w:val="0"/>
      <w:marRight w:val="0"/>
      <w:marTop w:val="0"/>
      <w:marBottom w:val="0"/>
      <w:divBdr>
        <w:top w:val="none" w:sz="0" w:space="0" w:color="auto"/>
        <w:left w:val="none" w:sz="0" w:space="0" w:color="auto"/>
        <w:bottom w:val="none" w:sz="0" w:space="0" w:color="auto"/>
        <w:right w:val="none" w:sz="0" w:space="0" w:color="auto"/>
      </w:divBdr>
    </w:div>
    <w:div w:id="2095978304">
      <w:bodyDiv w:val="1"/>
      <w:marLeft w:val="0"/>
      <w:marRight w:val="0"/>
      <w:marTop w:val="0"/>
      <w:marBottom w:val="0"/>
      <w:divBdr>
        <w:top w:val="none" w:sz="0" w:space="0" w:color="auto"/>
        <w:left w:val="none" w:sz="0" w:space="0" w:color="auto"/>
        <w:bottom w:val="none" w:sz="0" w:space="0" w:color="auto"/>
        <w:right w:val="none" w:sz="0" w:space="0" w:color="auto"/>
      </w:divBdr>
    </w:div>
    <w:div w:id="2096047523">
      <w:bodyDiv w:val="1"/>
      <w:marLeft w:val="0"/>
      <w:marRight w:val="0"/>
      <w:marTop w:val="0"/>
      <w:marBottom w:val="0"/>
      <w:divBdr>
        <w:top w:val="none" w:sz="0" w:space="0" w:color="auto"/>
        <w:left w:val="none" w:sz="0" w:space="0" w:color="auto"/>
        <w:bottom w:val="none" w:sz="0" w:space="0" w:color="auto"/>
        <w:right w:val="none" w:sz="0" w:space="0" w:color="auto"/>
      </w:divBdr>
    </w:div>
    <w:div w:id="2096128258">
      <w:bodyDiv w:val="1"/>
      <w:marLeft w:val="0"/>
      <w:marRight w:val="0"/>
      <w:marTop w:val="0"/>
      <w:marBottom w:val="0"/>
      <w:divBdr>
        <w:top w:val="none" w:sz="0" w:space="0" w:color="auto"/>
        <w:left w:val="none" w:sz="0" w:space="0" w:color="auto"/>
        <w:bottom w:val="none" w:sz="0" w:space="0" w:color="auto"/>
        <w:right w:val="none" w:sz="0" w:space="0" w:color="auto"/>
      </w:divBdr>
    </w:div>
    <w:div w:id="2096392054">
      <w:bodyDiv w:val="1"/>
      <w:marLeft w:val="0"/>
      <w:marRight w:val="0"/>
      <w:marTop w:val="0"/>
      <w:marBottom w:val="0"/>
      <w:divBdr>
        <w:top w:val="none" w:sz="0" w:space="0" w:color="auto"/>
        <w:left w:val="none" w:sz="0" w:space="0" w:color="auto"/>
        <w:bottom w:val="none" w:sz="0" w:space="0" w:color="auto"/>
        <w:right w:val="none" w:sz="0" w:space="0" w:color="auto"/>
      </w:divBdr>
    </w:div>
    <w:div w:id="2096439743">
      <w:bodyDiv w:val="1"/>
      <w:marLeft w:val="0"/>
      <w:marRight w:val="0"/>
      <w:marTop w:val="0"/>
      <w:marBottom w:val="0"/>
      <w:divBdr>
        <w:top w:val="none" w:sz="0" w:space="0" w:color="auto"/>
        <w:left w:val="none" w:sz="0" w:space="0" w:color="auto"/>
        <w:bottom w:val="none" w:sz="0" w:space="0" w:color="auto"/>
        <w:right w:val="none" w:sz="0" w:space="0" w:color="auto"/>
      </w:divBdr>
    </w:div>
    <w:div w:id="2096511117">
      <w:bodyDiv w:val="1"/>
      <w:marLeft w:val="0"/>
      <w:marRight w:val="0"/>
      <w:marTop w:val="0"/>
      <w:marBottom w:val="0"/>
      <w:divBdr>
        <w:top w:val="none" w:sz="0" w:space="0" w:color="auto"/>
        <w:left w:val="none" w:sz="0" w:space="0" w:color="auto"/>
        <w:bottom w:val="none" w:sz="0" w:space="0" w:color="auto"/>
        <w:right w:val="none" w:sz="0" w:space="0" w:color="auto"/>
      </w:divBdr>
    </w:div>
    <w:div w:id="2096512769">
      <w:bodyDiv w:val="1"/>
      <w:marLeft w:val="0"/>
      <w:marRight w:val="0"/>
      <w:marTop w:val="0"/>
      <w:marBottom w:val="0"/>
      <w:divBdr>
        <w:top w:val="none" w:sz="0" w:space="0" w:color="auto"/>
        <w:left w:val="none" w:sz="0" w:space="0" w:color="auto"/>
        <w:bottom w:val="none" w:sz="0" w:space="0" w:color="auto"/>
        <w:right w:val="none" w:sz="0" w:space="0" w:color="auto"/>
      </w:divBdr>
    </w:div>
    <w:div w:id="2096588278">
      <w:bodyDiv w:val="1"/>
      <w:marLeft w:val="0"/>
      <w:marRight w:val="0"/>
      <w:marTop w:val="0"/>
      <w:marBottom w:val="0"/>
      <w:divBdr>
        <w:top w:val="none" w:sz="0" w:space="0" w:color="auto"/>
        <w:left w:val="none" w:sz="0" w:space="0" w:color="auto"/>
        <w:bottom w:val="none" w:sz="0" w:space="0" w:color="auto"/>
        <w:right w:val="none" w:sz="0" w:space="0" w:color="auto"/>
      </w:divBdr>
    </w:div>
    <w:div w:id="2096592354">
      <w:bodyDiv w:val="1"/>
      <w:marLeft w:val="0"/>
      <w:marRight w:val="0"/>
      <w:marTop w:val="0"/>
      <w:marBottom w:val="0"/>
      <w:divBdr>
        <w:top w:val="none" w:sz="0" w:space="0" w:color="auto"/>
        <w:left w:val="none" w:sz="0" w:space="0" w:color="auto"/>
        <w:bottom w:val="none" w:sz="0" w:space="0" w:color="auto"/>
        <w:right w:val="none" w:sz="0" w:space="0" w:color="auto"/>
      </w:divBdr>
    </w:div>
    <w:div w:id="2096627872">
      <w:bodyDiv w:val="1"/>
      <w:marLeft w:val="0"/>
      <w:marRight w:val="0"/>
      <w:marTop w:val="0"/>
      <w:marBottom w:val="0"/>
      <w:divBdr>
        <w:top w:val="none" w:sz="0" w:space="0" w:color="auto"/>
        <w:left w:val="none" w:sz="0" w:space="0" w:color="auto"/>
        <w:bottom w:val="none" w:sz="0" w:space="0" w:color="auto"/>
        <w:right w:val="none" w:sz="0" w:space="0" w:color="auto"/>
      </w:divBdr>
    </w:div>
    <w:div w:id="2096630587">
      <w:bodyDiv w:val="1"/>
      <w:marLeft w:val="0"/>
      <w:marRight w:val="0"/>
      <w:marTop w:val="0"/>
      <w:marBottom w:val="0"/>
      <w:divBdr>
        <w:top w:val="none" w:sz="0" w:space="0" w:color="auto"/>
        <w:left w:val="none" w:sz="0" w:space="0" w:color="auto"/>
        <w:bottom w:val="none" w:sz="0" w:space="0" w:color="auto"/>
        <w:right w:val="none" w:sz="0" w:space="0" w:color="auto"/>
      </w:divBdr>
    </w:div>
    <w:div w:id="2096706380">
      <w:bodyDiv w:val="1"/>
      <w:marLeft w:val="0"/>
      <w:marRight w:val="0"/>
      <w:marTop w:val="0"/>
      <w:marBottom w:val="0"/>
      <w:divBdr>
        <w:top w:val="none" w:sz="0" w:space="0" w:color="auto"/>
        <w:left w:val="none" w:sz="0" w:space="0" w:color="auto"/>
        <w:bottom w:val="none" w:sz="0" w:space="0" w:color="auto"/>
        <w:right w:val="none" w:sz="0" w:space="0" w:color="auto"/>
      </w:divBdr>
    </w:div>
    <w:div w:id="2096709602">
      <w:bodyDiv w:val="1"/>
      <w:marLeft w:val="0"/>
      <w:marRight w:val="0"/>
      <w:marTop w:val="0"/>
      <w:marBottom w:val="0"/>
      <w:divBdr>
        <w:top w:val="none" w:sz="0" w:space="0" w:color="auto"/>
        <w:left w:val="none" w:sz="0" w:space="0" w:color="auto"/>
        <w:bottom w:val="none" w:sz="0" w:space="0" w:color="auto"/>
        <w:right w:val="none" w:sz="0" w:space="0" w:color="auto"/>
      </w:divBdr>
    </w:div>
    <w:div w:id="2096852730">
      <w:bodyDiv w:val="1"/>
      <w:marLeft w:val="0"/>
      <w:marRight w:val="0"/>
      <w:marTop w:val="0"/>
      <w:marBottom w:val="0"/>
      <w:divBdr>
        <w:top w:val="none" w:sz="0" w:space="0" w:color="auto"/>
        <w:left w:val="none" w:sz="0" w:space="0" w:color="auto"/>
        <w:bottom w:val="none" w:sz="0" w:space="0" w:color="auto"/>
        <w:right w:val="none" w:sz="0" w:space="0" w:color="auto"/>
      </w:divBdr>
    </w:div>
    <w:div w:id="2096973193">
      <w:bodyDiv w:val="1"/>
      <w:marLeft w:val="0"/>
      <w:marRight w:val="0"/>
      <w:marTop w:val="0"/>
      <w:marBottom w:val="0"/>
      <w:divBdr>
        <w:top w:val="none" w:sz="0" w:space="0" w:color="auto"/>
        <w:left w:val="none" w:sz="0" w:space="0" w:color="auto"/>
        <w:bottom w:val="none" w:sz="0" w:space="0" w:color="auto"/>
        <w:right w:val="none" w:sz="0" w:space="0" w:color="auto"/>
      </w:divBdr>
    </w:div>
    <w:div w:id="2097046395">
      <w:bodyDiv w:val="1"/>
      <w:marLeft w:val="0"/>
      <w:marRight w:val="0"/>
      <w:marTop w:val="0"/>
      <w:marBottom w:val="0"/>
      <w:divBdr>
        <w:top w:val="none" w:sz="0" w:space="0" w:color="auto"/>
        <w:left w:val="none" w:sz="0" w:space="0" w:color="auto"/>
        <w:bottom w:val="none" w:sz="0" w:space="0" w:color="auto"/>
        <w:right w:val="none" w:sz="0" w:space="0" w:color="auto"/>
      </w:divBdr>
    </w:div>
    <w:div w:id="2097048815">
      <w:bodyDiv w:val="1"/>
      <w:marLeft w:val="0"/>
      <w:marRight w:val="0"/>
      <w:marTop w:val="0"/>
      <w:marBottom w:val="0"/>
      <w:divBdr>
        <w:top w:val="none" w:sz="0" w:space="0" w:color="auto"/>
        <w:left w:val="none" w:sz="0" w:space="0" w:color="auto"/>
        <w:bottom w:val="none" w:sz="0" w:space="0" w:color="auto"/>
        <w:right w:val="none" w:sz="0" w:space="0" w:color="auto"/>
      </w:divBdr>
    </w:div>
    <w:div w:id="2097053008">
      <w:bodyDiv w:val="1"/>
      <w:marLeft w:val="0"/>
      <w:marRight w:val="0"/>
      <w:marTop w:val="0"/>
      <w:marBottom w:val="0"/>
      <w:divBdr>
        <w:top w:val="none" w:sz="0" w:space="0" w:color="auto"/>
        <w:left w:val="none" w:sz="0" w:space="0" w:color="auto"/>
        <w:bottom w:val="none" w:sz="0" w:space="0" w:color="auto"/>
        <w:right w:val="none" w:sz="0" w:space="0" w:color="auto"/>
      </w:divBdr>
    </w:div>
    <w:div w:id="2097171046">
      <w:bodyDiv w:val="1"/>
      <w:marLeft w:val="0"/>
      <w:marRight w:val="0"/>
      <w:marTop w:val="0"/>
      <w:marBottom w:val="0"/>
      <w:divBdr>
        <w:top w:val="none" w:sz="0" w:space="0" w:color="auto"/>
        <w:left w:val="none" w:sz="0" w:space="0" w:color="auto"/>
        <w:bottom w:val="none" w:sz="0" w:space="0" w:color="auto"/>
        <w:right w:val="none" w:sz="0" w:space="0" w:color="auto"/>
      </w:divBdr>
    </w:div>
    <w:div w:id="2097288649">
      <w:bodyDiv w:val="1"/>
      <w:marLeft w:val="0"/>
      <w:marRight w:val="0"/>
      <w:marTop w:val="0"/>
      <w:marBottom w:val="0"/>
      <w:divBdr>
        <w:top w:val="none" w:sz="0" w:space="0" w:color="auto"/>
        <w:left w:val="none" w:sz="0" w:space="0" w:color="auto"/>
        <w:bottom w:val="none" w:sz="0" w:space="0" w:color="auto"/>
        <w:right w:val="none" w:sz="0" w:space="0" w:color="auto"/>
      </w:divBdr>
    </w:div>
    <w:div w:id="2097361670">
      <w:bodyDiv w:val="1"/>
      <w:marLeft w:val="0"/>
      <w:marRight w:val="0"/>
      <w:marTop w:val="0"/>
      <w:marBottom w:val="0"/>
      <w:divBdr>
        <w:top w:val="none" w:sz="0" w:space="0" w:color="auto"/>
        <w:left w:val="none" w:sz="0" w:space="0" w:color="auto"/>
        <w:bottom w:val="none" w:sz="0" w:space="0" w:color="auto"/>
        <w:right w:val="none" w:sz="0" w:space="0" w:color="auto"/>
      </w:divBdr>
    </w:div>
    <w:div w:id="2097435901">
      <w:bodyDiv w:val="1"/>
      <w:marLeft w:val="0"/>
      <w:marRight w:val="0"/>
      <w:marTop w:val="0"/>
      <w:marBottom w:val="0"/>
      <w:divBdr>
        <w:top w:val="none" w:sz="0" w:space="0" w:color="auto"/>
        <w:left w:val="none" w:sz="0" w:space="0" w:color="auto"/>
        <w:bottom w:val="none" w:sz="0" w:space="0" w:color="auto"/>
        <w:right w:val="none" w:sz="0" w:space="0" w:color="auto"/>
      </w:divBdr>
    </w:div>
    <w:div w:id="2097439180">
      <w:bodyDiv w:val="1"/>
      <w:marLeft w:val="0"/>
      <w:marRight w:val="0"/>
      <w:marTop w:val="0"/>
      <w:marBottom w:val="0"/>
      <w:divBdr>
        <w:top w:val="none" w:sz="0" w:space="0" w:color="auto"/>
        <w:left w:val="none" w:sz="0" w:space="0" w:color="auto"/>
        <w:bottom w:val="none" w:sz="0" w:space="0" w:color="auto"/>
        <w:right w:val="none" w:sz="0" w:space="0" w:color="auto"/>
      </w:divBdr>
    </w:div>
    <w:div w:id="2097440929">
      <w:bodyDiv w:val="1"/>
      <w:marLeft w:val="0"/>
      <w:marRight w:val="0"/>
      <w:marTop w:val="0"/>
      <w:marBottom w:val="0"/>
      <w:divBdr>
        <w:top w:val="none" w:sz="0" w:space="0" w:color="auto"/>
        <w:left w:val="none" w:sz="0" w:space="0" w:color="auto"/>
        <w:bottom w:val="none" w:sz="0" w:space="0" w:color="auto"/>
        <w:right w:val="none" w:sz="0" w:space="0" w:color="auto"/>
      </w:divBdr>
    </w:div>
    <w:div w:id="2097482747">
      <w:bodyDiv w:val="1"/>
      <w:marLeft w:val="0"/>
      <w:marRight w:val="0"/>
      <w:marTop w:val="0"/>
      <w:marBottom w:val="0"/>
      <w:divBdr>
        <w:top w:val="none" w:sz="0" w:space="0" w:color="auto"/>
        <w:left w:val="none" w:sz="0" w:space="0" w:color="auto"/>
        <w:bottom w:val="none" w:sz="0" w:space="0" w:color="auto"/>
        <w:right w:val="none" w:sz="0" w:space="0" w:color="auto"/>
      </w:divBdr>
    </w:div>
    <w:div w:id="2097632552">
      <w:bodyDiv w:val="1"/>
      <w:marLeft w:val="0"/>
      <w:marRight w:val="0"/>
      <w:marTop w:val="0"/>
      <w:marBottom w:val="0"/>
      <w:divBdr>
        <w:top w:val="none" w:sz="0" w:space="0" w:color="auto"/>
        <w:left w:val="none" w:sz="0" w:space="0" w:color="auto"/>
        <w:bottom w:val="none" w:sz="0" w:space="0" w:color="auto"/>
        <w:right w:val="none" w:sz="0" w:space="0" w:color="auto"/>
      </w:divBdr>
    </w:div>
    <w:div w:id="2097702450">
      <w:bodyDiv w:val="1"/>
      <w:marLeft w:val="0"/>
      <w:marRight w:val="0"/>
      <w:marTop w:val="0"/>
      <w:marBottom w:val="0"/>
      <w:divBdr>
        <w:top w:val="none" w:sz="0" w:space="0" w:color="auto"/>
        <w:left w:val="none" w:sz="0" w:space="0" w:color="auto"/>
        <w:bottom w:val="none" w:sz="0" w:space="0" w:color="auto"/>
        <w:right w:val="none" w:sz="0" w:space="0" w:color="auto"/>
      </w:divBdr>
    </w:div>
    <w:div w:id="2097822248">
      <w:bodyDiv w:val="1"/>
      <w:marLeft w:val="0"/>
      <w:marRight w:val="0"/>
      <w:marTop w:val="0"/>
      <w:marBottom w:val="0"/>
      <w:divBdr>
        <w:top w:val="none" w:sz="0" w:space="0" w:color="auto"/>
        <w:left w:val="none" w:sz="0" w:space="0" w:color="auto"/>
        <w:bottom w:val="none" w:sz="0" w:space="0" w:color="auto"/>
        <w:right w:val="none" w:sz="0" w:space="0" w:color="auto"/>
      </w:divBdr>
    </w:div>
    <w:div w:id="2097824064">
      <w:bodyDiv w:val="1"/>
      <w:marLeft w:val="0"/>
      <w:marRight w:val="0"/>
      <w:marTop w:val="0"/>
      <w:marBottom w:val="0"/>
      <w:divBdr>
        <w:top w:val="none" w:sz="0" w:space="0" w:color="auto"/>
        <w:left w:val="none" w:sz="0" w:space="0" w:color="auto"/>
        <w:bottom w:val="none" w:sz="0" w:space="0" w:color="auto"/>
        <w:right w:val="none" w:sz="0" w:space="0" w:color="auto"/>
      </w:divBdr>
    </w:div>
    <w:div w:id="2097898000">
      <w:bodyDiv w:val="1"/>
      <w:marLeft w:val="0"/>
      <w:marRight w:val="0"/>
      <w:marTop w:val="0"/>
      <w:marBottom w:val="0"/>
      <w:divBdr>
        <w:top w:val="none" w:sz="0" w:space="0" w:color="auto"/>
        <w:left w:val="none" w:sz="0" w:space="0" w:color="auto"/>
        <w:bottom w:val="none" w:sz="0" w:space="0" w:color="auto"/>
        <w:right w:val="none" w:sz="0" w:space="0" w:color="auto"/>
      </w:divBdr>
    </w:div>
    <w:div w:id="2097900201">
      <w:bodyDiv w:val="1"/>
      <w:marLeft w:val="0"/>
      <w:marRight w:val="0"/>
      <w:marTop w:val="0"/>
      <w:marBottom w:val="0"/>
      <w:divBdr>
        <w:top w:val="none" w:sz="0" w:space="0" w:color="auto"/>
        <w:left w:val="none" w:sz="0" w:space="0" w:color="auto"/>
        <w:bottom w:val="none" w:sz="0" w:space="0" w:color="auto"/>
        <w:right w:val="none" w:sz="0" w:space="0" w:color="auto"/>
      </w:divBdr>
    </w:div>
    <w:div w:id="2097939912">
      <w:bodyDiv w:val="1"/>
      <w:marLeft w:val="0"/>
      <w:marRight w:val="0"/>
      <w:marTop w:val="0"/>
      <w:marBottom w:val="0"/>
      <w:divBdr>
        <w:top w:val="none" w:sz="0" w:space="0" w:color="auto"/>
        <w:left w:val="none" w:sz="0" w:space="0" w:color="auto"/>
        <w:bottom w:val="none" w:sz="0" w:space="0" w:color="auto"/>
        <w:right w:val="none" w:sz="0" w:space="0" w:color="auto"/>
      </w:divBdr>
    </w:div>
    <w:div w:id="2097970362">
      <w:bodyDiv w:val="1"/>
      <w:marLeft w:val="0"/>
      <w:marRight w:val="0"/>
      <w:marTop w:val="0"/>
      <w:marBottom w:val="0"/>
      <w:divBdr>
        <w:top w:val="none" w:sz="0" w:space="0" w:color="auto"/>
        <w:left w:val="none" w:sz="0" w:space="0" w:color="auto"/>
        <w:bottom w:val="none" w:sz="0" w:space="0" w:color="auto"/>
        <w:right w:val="none" w:sz="0" w:space="0" w:color="auto"/>
      </w:divBdr>
    </w:div>
    <w:div w:id="2097970985">
      <w:bodyDiv w:val="1"/>
      <w:marLeft w:val="0"/>
      <w:marRight w:val="0"/>
      <w:marTop w:val="0"/>
      <w:marBottom w:val="0"/>
      <w:divBdr>
        <w:top w:val="none" w:sz="0" w:space="0" w:color="auto"/>
        <w:left w:val="none" w:sz="0" w:space="0" w:color="auto"/>
        <w:bottom w:val="none" w:sz="0" w:space="0" w:color="auto"/>
        <w:right w:val="none" w:sz="0" w:space="0" w:color="auto"/>
      </w:divBdr>
    </w:div>
    <w:div w:id="2098014043">
      <w:bodyDiv w:val="1"/>
      <w:marLeft w:val="0"/>
      <w:marRight w:val="0"/>
      <w:marTop w:val="0"/>
      <w:marBottom w:val="0"/>
      <w:divBdr>
        <w:top w:val="none" w:sz="0" w:space="0" w:color="auto"/>
        <w:left w:val="none" w:sz="0" w:space="0" w:color="auto"/>
        <w:bottom w:val="none" w:sz="0" w:space="0" w:color="auto"/>
        <w:right w:val="none" w:sz="0" w:space="0" w:color="auto"/>
      </w:divBdr>
    </w:div>
    <w:div w:id="2098088179">
      <w:bodyDiv w:val="1"/>
      <w:marLeft w:val="0"/>
      <w:marRight w:val="0"/>
      <w:marTop w:val="0"/>
      <w:marBottom w:val="0"/>
      <w:divBdr>
        <w:top w:val="none" w:sz="0" w:space="0" w:color="auto"/>
        <w:left w:val="none" w:sz="0" w:space="0" w:color="auto"/>
        <w:bottom w:val="none" w:sz="0" w:space="0" w:color="auto"/>
        <w:right w:val="none" w:sz="0" w:space="0" w:color="auto"/>
      </w:divBdr>
    </w:div>
    <w:div w:id="2098094573">
      <w:bodyDiv w:val="1"/>
      <w:marLeft w:val="0"/>
      <w:marRight w:val="0"/>
      <w:marTop w:val="0"/>
      <w:marBottom w:val="0"/>
      <w:divBdr>
        <w:top w:val="none" w:sz="0" w:space="0" w:color="auto"/>
        <w:left w:val="none" w:sz="0" w:space="0" w:color="auto"/>
        <w:bottom w:val="none" w:sz="0" w:space="0" w:color="auto"/>
        <w:right w:val="none" w:sz="0" w:space="0" w:color="auto"/>
      </w:divBdr>
    </w:div>
    <w:div w:id="2098137154">
      <w:bodyDiv w:val="1"/>
      <w:marLeft w:val="0"/>
      <w:marRight w:val="0"/>
      <w:marTop w:val="0"/>
      <w:marBottom w:val="0"/>
      <w:divBdr>
        <w:top w:val="none" w:sz="0" w:space="0" w:color="auto"/>
        <w:left w:val="none" w:sz="0" w:space="0" w:color="auto"/>
        <w:bottom w:val="none" w:sz="0" w:space="0" w:color="auto"/>
        <w:right w:val="none" w:sz="0" w:space="0" w:color="auto"/>
      </w:divBdr>
    </w:div>
    <w:div w:id="2098165042">
      <w:bodyDiv w:val="1"/>
      <w:marLeft w:val="0"/>
      <w:marRight w:val="0"/>
      <w:marTop w:val="0"/>
      <w:marBottom w:val="0"/>
      <w:divBdr>
        <w:top w:val="none" w:sz="0" w:space="0" w:color="auto"/>
        <w:left w:val="none" w:sz="0" w:space="0" w:color="auto"/>
        <w:bottom w:val="none" w:sz="0" w:space="0" w:color="auto"/>
        <w:right w:val="none" w:sz="0" w:space="0" w:color="auto"/>
      </w:divBdr>
    </w:div>
    <w:div w:id="2098167710">
      <w:bodyDiv w:val="1"/>
      <w:marLeft w:val="0"/>
      <w:marRight w:val="0"/>
      <w:marTop w:val="0"/>
      <w:marBottom w:val="0"/>
      <w:divBdr>
        <w:top w:val="none" w:sz="0" w:space="0" w:color="auto"/>
        <w:left w:val="none" w:sz="0" w:space="0" w:color="auto"/>
        <w:bottom w:val="none" w:sz="0" w:space="0" w:color="auto"/>
        <w:right w:val="none" w:sz="0" w:space="0" w:color="auto"/>
      </w:divBdr>
    </w:div>
    <w:div w:id="2098210799">
      <w:bodyDiv w:val="1"/>
      <w:marLeft w:val="0"/>
      <w:marRight w:val="0"/>
      <w:marTop w:val="0"/>
      <w:marBottom w:val="0"/>
      <w:divBdr>
        <w:top w:val="none" w:sz="0" w:space="0" w:color="auto"/>
        <w:left w:val="none" w:sz="0" w:space="0" w:color="auto"/>
        <w:bottom w:val="none" w:sz="0" w:space="0" w:color="auto"/>
        <w:right w:val="none" w:sz="0" w:space="0" w:color="auto"/>
      </w:divBdr>
    </w:div>
    <w:div w:id="2098280804">
      <w:bodyDiv w:val="1"/>
      <w:marLeft w:val="0"/>
      <w:marRight w:val="0"/>
      <w:marTop w:val="0"/>
      <w:marBottom w:val="0"/>
      <w:divBdr>
        <w:top w:val="none" w:sz="0" w:space="0" w:color="auto"/>
        <w:left w:val="none" w:sz="0" w:space="0" w:color="auto"/>
        <w:bottom w:val="none" w:sz="0" w:space="0" w:color="auto"/>
        <w:right w:val="none" w:sz="0" w:space="0" w:color="auto"/>
      </w:divBdr>
    </w:div>
    <w:div w:id="2098283241">
      <w:bodyDiv w:val="1"/>
      <w:marLeft w:val="0"/>
      <w:marRight w:val="0"/>
      <w:marTop w:val="0"/>
      <w:marBottom w:val="0"/>
      <w:divBdr>
        <w:top w:val="none" w:sz="0" w:space="0" w:color="auto"/>
        <w:left w:val="none" w:sz="0" w:space="0" w:color="auto"/>
        <w:bottom w:val="none" w:sz="0" w:space="0" w:color="auto"/>
        <w:right w:val="none" w:sz="0" w:space="0" w:color="auto"/>
      </w:divBdr>
    </w:div>
    <w:div w:id="2098283559">
      <w:bodyDiv w:val="1"/>
      <w:marLeft w:val="0"/>
      <w:marRight w:val="0"/>
      <w:marTop w:val="0"/>
      <w:marBottom w:val="0"/>
      <w:divBdr>
        <w:top w:val="none" w:sz="0" w:space="0" w:color="auto"/>
        <w:left w:val="none" w:sz="0" w:space="0" w:color="auto"/>
        <w:bottom w:val="none" w:sz="0" w:space="0" w:color="auto"/>
        <w:right w:val="none" w:sz="0" w:space="0" w:color="auto"/>
      </w:divBdr>
    </w:div>
    <w:div w:id="2098360748">
      <w:bodyDiv w:val="1"/>
      <w:marLeft w:val="0"/>
      <w:marRight w:val="0"/>
      <w:marTop w:val="0"/>
      <w:marBottom w:val="0"/>
      <w:divBdr>
        <w:top w:val="none" w:sz="0" w:space="0" w:color="auto"/>
        <w:left w:val="none" w:sz="0" w:space="0" w:color="auto"/>
        <w:bottom w:val="none" w:sz="0" w:space="0" w:color="auto"/>
        <w:right w:val="none" w:sz="0" w:space="0" w:color="auto"/>
      </w:divBdr>
    </w:div>
    <w:div w:id="2098398345">
      <w:bodyDiv w:val="1"/>
      <w:marLeft w:val="0"/>
      <w:marRight w:val="0"/>
      <w:marTop w:val="0"/>
      <w:marBottom w:val="0"/>
      <w:divBdr>
        <w:top w:val="none" w:sz="0" w:space="0" w:color="auto"/>
        <w:left w:val="none" w:sz="0" w:space="0" w:color="auto"/>
        <w:bottom w:val="none" w:sz="0" w:space="0" w:color="auto"/>
        <w:right w:val="none" w:sz="0" w:space="0" w:color="auto"/>
      </w:divBdr>
    </w:div>
    <w:div w:id="2098399466">
      <w:bodyDiv w:val="1"/>
      <w:marLeft w:val="0"/>
      <w:marRight w:val="0"/>
      <w:marTop w:val="0"/>
      <w:marBottom w:val="0"/>
      <w:divBdr>
        <w:top w:val="none" w:sz="0" w:space="0" w:color="auto"/>
        <w:left w:val="none" w:sz="0" w:space="0" w:color="auto"/>
        <w:bottom w:val="none" w:sz="0" w:space="0" w:color="auto"/>
        <w:right w:val="none" w:sz="0" w:space="0" w:color="auto"/>
      </w:divBdr>
    </w:div>
    <w:div w:id="2098674499">
      <w:bodyDiv w:val="1"/>
      <w:marLeft w:val="0"/>
      <w:marRight w:val="0"/>
      <w:marTop w:val="0"/>
      <w:marBottom w:val="0"/>
      <w:divBdr>
        <w:top w:val="none" w:sz="0" w:space="0" w:color="auto"/>
        <w:left w:val="none" w:sz="0" w:space="0" w:color="auto"/>
        <w:bottom w:val="none" w:sz="0" w:space="0" w:color="auto"/>
        <w:right w:val="none" w:sz="0" w:space="0" w:color="auto"/>
      </w:divBdr>
    </w:div>
    <w:div w:id="2098860825">
      <w:bodyDiv w:val="1"/>
      <w:marLeft w:val="0"/>
      <w:marRight w:val="0"/>
      <w:marTop w:val="0"/>
      <w:marBottom w:val="0"/>
      <w:divBdr>
        <w:top w:val="none" w:sz="0" w:space="0" w:color="auto"/>
        <w:left w:val="none" w:sz="0" w:space="0" w:color="auto"/>
        <w:bottom w:val="none" w:sz="0" w:space="0" w:color="auto"/>
        <w:right w:val="none" w:sz="0" w:space="0" w:color="auto"/>
      </w:divBdr>
    </w:div>
    <w:div w:id="2098861438">
      <w:bodyDiv w:val="1"/>
      <w:marLeft w:val="0"/>
      <w:marRight w:val="0"/>
      <w:marTop w:val="0"/>
      <w:marBottom w:val="0"/>
      <w:divBdr>
        <w:top w:val="none" w:sz="0" w:space="0" w:color="auto"/>
        <w:left w:val="none" w:sz="0" w:space="0" w:color="auto"/>
        <w:bottom w:val="none" w:sz="0" w:space="0" w:color="auto"/>
        <w:right w:val="none" w:sz="0" w:space="0" w:color="auto"/>
      </w:divBdr>
    </w:div>
    <w:div w:id="2098867467">
      <w:bodyDiv w:val="1"/>
      <w:marLeft w:val="0"/>
      <w:marRight w:val="0"/>
      <w:marTop w:val="0"/>
      <w:marBottom w:val="0"/>
      <w:divBdr>
        <w:top w:val="none" w:sz="0" w:space="0" w:color="auto"/>
        <w:left w:val="none" w:sz="0" w:space="0" w:color="auto"/>
        <w:bottom w:val="none" w:sz="0" w:space="0" w:color="auto"/>
        <w:right w:val="none" w:sz="0" w:space="0" w:color="auto"/>
      </w:divBdr>
    </w:div>
    <w:div w:id="2098942140">
      <w:bodyDiv w:val="1"/>
      <w:marLeft w:val="0"/>
      <w:marRight w:val="0"/>
      <w:marTop w:val="0"/>
      <w:marBottom w:val="0"/>
      <w:divBdr>
        <w:top w:val="none" w:sz="0" w:space="0" w:color="auto"/>
        <w:left w:val="none" w:sz="0" w:space="0" w:color="auto"/>
        <w:bottom w:val="none" w:sz="0" w:space="0" w:color="auto"/>
        <w:right w:val="none" w:sz="0" w:space="0" w:color="auto"/>
      </w:divBdr>
    </w:div>
    <w:div w:id="2099013755">
      <w:bodyDiv w:val="1"/>
      <w:marLeft w:val="0"/>
      <w:marRight w:val="0"/>
      <w:marTop w:val="0"/>
      <w:marBottom w:val="0"/>
      <w:divBdr>
        <w:top w:val="none" w:sz="0" w:space="0" w:color="auto"/>
        <w:left w:val="none" w:sz="0" w:space="0" w:color="auto"/>
        <w:bottom w:val="none" w:sz="0" w:space="0" w:color="auto"/>
        <w:right w:val="none" w:sz="0" w:space="0" w:color="auto"/>
      </w:divBdr>
    </w:div>
    <w:div w:id="2099017562">
      <w:bodyDiv w:val="1"/>
      <w:marLeft w:val="0"/>
      <w:marRight w:val="0"/>
      <w:marTop w:val="0"/>
      <w:marBottom w:val="0"/>
      <w:divBdr>
        <w:top w:val="none" w:sz="0" w:space="0" w:color="auto"/>
        <w:left w:val="none" w:sz="0" w:space="0" w:color="auto"/>
        <w:bottom w:val="none" w:sz="0" w:space="0" w:color="auto"/>
        <w:right w:val="none" w:sz="0" w:space="0" w:color="auto"/>
      </w:divBdr>
    </w:div>
    <w:div w:id="2099205503">
      <w:bodyDiv w:val="1"/>
      <w:marLeft w:val="0"/>
      <w:marRight w:val="0"/>
      <w:marTop w:val="0"/>
      <w:marBottom w:val="0"/>
      <w:divBdr>
        <w:top w:val="none" w:sz="0" w:space="0" w:color="auto"/>
        <w:left w:val="none" w:sz="0" w:space="0" w:color="auto"/>
        <w:bottom w:val="none" w:sz="0" w:space="0" w:color="auto"/>
        <w:right w:val="none" w:sz="0" w:space="0" w:color="auto"/>
      </w:divBdr>
    </w:div>
    <w:div w:id="2099249165">
      <w:bodyDiv w:val="1"/>
      <w:marLeft w:val="0"/>
      <w:marRight w:val="0"/>
      <w:marTop w:val="0"/>
      <w:marBottom w:val="0"/>
      <w:divBdr>
        <w:top w:val="none" w:sz="0" w:space="0" w:color="auto"/>
        <w:left w:val="none" w:sz="0" w:space="0" w:color="auto"/>
        <w:bottom w:val="none" w:sz="0" w:space="0" w:color="auto"/>
        <w:right w:val="none" w:sz="0" w:space="0" w:color="auto"/>
      </w:divBdr>
    </w:div>
    <w:div w:id="2099403261">
      <w:bodyDiv w:val="1"/>
      <w:marLeft w:val="0"/>
      <w:marRight w:val="0"/>
      <w:marTop w:val="0"/>
      <w:marBottom w:val="0"/>
      <w:divBdr>
        <w:top w:val="none" w:sz="0" w:space="0" w:color="auto"/>
        <w:left w:val="none" w:sz="0" w:space="0" w:color="auto"/>
        <w:bottom w:val="none" w:sz="0" w:space="0" w:color="auto"/>
        <w:right w:val="none" w:sz="0" w:space="0" w:color="auto"/>
      </w:divBdr>
    </w:div>
    <w:div w:id="2099446151">
      <w:bodyDiv w:val="1"/>
      <w:marLeft w:val="0"/>
      <w:marRight w:val="0"/>
      <w:marTop w:val="0"/>
      <w:marBottom w:val="0"/>
      <w:divBdr>
        <w:top w:val="none" w:sz="0" w:space="0" w:color="auto"/>
        <w:left w:val="none" w:sz="0" w:space="0" w:color="auto"/>
        <w:bottom w:val="none" w:sz="0" w:space="0" w:color="auto"/>
        <w:right w:val="none" w:sz="0" w:space="0" w:color="auto"/>
      </w:divBdr>
    </w:div>
    <w:div w:id="2099517716">
      <w:bodyDiv w:val="1"/>
      <w:marLeft w:val="0"/>
      <w:marRight w:val="0"/>
      <w:marTop w:val="0"/>
      <w:marBottom w:val="0"/>
      <w:divBdr>
        <w:top w:val="none" w:sz="0" w:space="0" w:color="auto"/>
        <w:left w:val="none" w:sz="0" w:space="0" w:color="auto"/>
        <w:bottom w:val="none" w:sz="0" w:space="0" w:color="auto"/>
        <w:right w:val="none" w:sz="0" w:space="0" w:color="auto"/>
      </w:divBdr>
    </w:div>
    <w:div w:id="2099520690">
      <w:bodyDiv w:val="1"/>
      <w:marLeft w:val="0"/>
      <w:marRight w:val="0"/>
      <w:marTop w:val="0"/>
      <w:marBottom w:val="0"/>
      <w:divBdr>
        <w:top w:val="none" w:sz="0" w:space="0" w:color="auto"/>
        <w:left w:val="none" w:sz="0" w:space="0" w:color="auto"/>
        <w:bottom w:val="none" w:sz="0" w:space="0" w:color="auto"/>
        <w:right w:val="none" w:sz="0" w:space="0" w:color="auto"/>
      </w:divBdr>
    </w:div>
    <w:div w:id="2099523358">
      <w:bodyDiv w:val="1"/>
      <w:marLeft w:val="0"/>
      <w:marRight w:val="0"/>
      <w:marTop w:val="0"/>
      <w:marBottom w:val="0"/>
      <w:divBdr>
        <w:top w:val="none" w:sz="0" w:space="0" w:color="auto"/>
        <w:left w:val="none" w:sz="0" w:space="0" w:color="auto"/>
        <w:bottom w:val="none" w:sz="0" w:space="0" w:color="auto"/>
        <w:right w:val="none" w:sz="0" w:space="0" w:color="auto"/>
      </w:divBdr>
    </w:div>
    <w:div w:id="2099593819">
      <w:bodyDiv w:val="1"/>
      <w:marLeft w:val="0"/>
      <w:marRight w:val="0"/>
      <w:marTop w:val="0"/>
      <w:marBottom w:val="0"/>
      <w:divBdr>
        <w:top w:val="none" w:sz="0" w:space="0" w:color="auto"/>
        <w:left w:val="none" w:sz="0" w:space="0" w:color="auto"/>
        <w:bottom w:val="none" w:sz="0" w:space="0" w:color="auto"/>
        <w:right w:val="none" w:sz="0" w:space="0" w:color="auto"/>
      </w:divBdr>
    </w:div>
    <w:div w:id="2099789448">
      <w:bodyDiv w:val="1"/>
      <w:marLeft w:val="0"/>
      <w:marRight w:val="0"/>
      <w:marTop w:val="0"/>
      <w:marBottom w:val="0"/>
      <w:divBdr>
        <w:top w:val="none" w:sz="0" w:space="0" w:color="auto"/>
        <w:left w:val="none" w:sz="0" w:space="0" w:color="auto"/>
        <w:bottom w:val="none" w:sz="0" w:space="0" w:color="auto"/>
        <w:right w:val="none" w:sz="0" w:space="0" w:color="auto"/>
      </w:divBdr>
    </w:div>
    <w:div w:id="2099864572">
      <w:bodyDiv w:val="1"/>
      <w:marLeft w:val="0"/>
      <w:marRight w:val="0"/>
      <w:marTop w:val="0"/>
      <w:marBottom w:val="0"/>
      <w:divBdr>
        <w:top w:val="none" w:sz="0" w:space="0" w:color="auto"/>
        <w:left w:val="none" w:sz="0" w:space="0" w:color="auto"/>
        <w:bottom w:val="none" w:sz="0" w:space="0" w:color="auto"/>
        <w:right w:val="none" w:sz="0" w:space="0" w:color="auto"/>
      </w:divBdr>
    </w:div>
    <w:div w:id="2099867691">
      <w:bodyDiv w:val="1"/>
      <w:marLeft w:val="0"/>
      <w:marRight w:val="0"/>
      <w:marTop w:val="0"/>
      <w:marBottom w:val="0"/>
      <w:divBdr>
        <w:top w:val="none" w:sz="0" w:space="0" w:color="auto"/>
        <w:left w:val="none" w:sz="0" w:space="0" w:color="auto"/>
        <w:bottom w:val="none" w:sz="0" w:space="0" w:color="auto"/>
        <w:right w:val="none" w:sz="0" w:space="0" w:color="auto"/>
      </w:divBdr>
    </w:div>
    <w:div w:id="2099985792">
      <w:bodyDiv w:val="1"/>
      <w:marLeft w:val="0"/>
      <w:marRight w:val="0"/>
      <w:marTop w:val="0"/>
      <w:marBottom w:val="0"/>
      <w:divBdr>
        <w:top w:val="none" w:sz="0" w:space="0" w:color="auto"/>
        <w:left w:val="none" w:sz="0" w:space="0" w:color="auto"/>
        <w:bottom w:val="none" w:sz="0" w:space="0" w:color="auto"/>
        <w:right w:val="none" w:sz="0" w:space="0" w:color="auto"/>
      </w:divBdr>
    </w:div>
    <w:div w:id="2100103299">
      <w:bodyDiv w:val="1"/>
      <w:marLeft w:val="0"/>
      <w:marRight w:val="0"/>
      <w:marTop w:val="0"/>
      <w:marBottom w:val="0"/>
      <w:divBdr>
        <w:top w:val="none" w:sz="0" w:space="0" w:color="auto"/>
        <w:left w:val="none" w:sz="0" w:space="0" w:color="auto"/>
        <w:bottom w:val="none" w:sz="0" w:space="0" w:color="auto"/>
        <w:right w:val="none" w:sz="0" w:space="0" w:color="auto"/>
      </w:divBdr>
    </w:div>
    <w:div w:id="2100130186">
      <w:bodyDiv w:val="1"/>
      <w:marLeft w:val="0"/>
      <w:marRight w:val="0"/>
      <w:marTop w:val="0"/>
      <w:marBottom w:val="0"/>
      <w:divBdr>
        <w:top w:val="none" w:sz="0" w:space="0" w:color="auto"/>
        <w:left w:val="none" w:sz="0" w:space="0" w:color="auto"/>
        <w:bottom w:val="none" w:sz="0" w:space="0" w:color="auto"/>
        <w:right w:val="none" w:sz="0" w:space="0" w:color="auto"/>
      </w:divBdr>
    </w:div>
    <w:div w:id="2100322660">
      <w:bodyDiv w:val="1"/>
      <w:marLeft w:val="0"/>
      <w:marRight w:val="0"/>
      <w:marTop w:val="0"/>
      <w:marBottom w:val="0"/>
      <w:divBdr>
        <w:top w:val="none" w:sz="0" w:space="0" w:color="auto"/>
        <w:left w:val="none" w:sz="0" w:space="0" w:color="auto"/>
        <w:bottom w:val="none" w:sz="0" w:space="0" w:color="auto"/>
        <w:right w:val="none" w:sz="0" w:space="0" w:color="auto"/>
      </w:divBdr>
    </w:div>
    <w:div w:id="2100323736">
      <w:bodyDiv w:val="1"/>
      <w:marLeft w:val="0"/>
      <w:marRight w:val="0"/>
      <w:marTop w:val="0"/>
      <w:marBottom w:val="0"/>
      <w:divBdr>
        <w:top w:val="none" w:sz="0" w:space="0" w:color="auto"/>
        <w:left w:val="none" w:sz="0" w:space="0" w:color="auto"/>
        <w:bottom w:val="none" w:sz="0" w:space="0" w:color="auto"/>
        <w:right w:val="none" w:sz="0" w:space="0" w:color="auto"/>
      </w:divBdr>
    </w:div>
    <w:div w:id="2100372306">
      <w:bodyDiv w:val="1"/>
      <w:marLeft w:val="0"/>
      <w:marRight w:val="0"/>
      <w:marTop w:val="0"/>
      <w:marBottom w:val="0"/>
      <w:divBdr>
        <w:top w:val="none" w:sz="0" w:space="0" w:color="auto"/>
        <w:left w:val="none" w:sz="0" w:space="0" w:color="auto"/>
        <w:bottom w:val="none" w:sz="0" w:space="0" w:color="auto"/>
        <w:right w:val="none" w:sz="0" w:space="0" w:color="auto"/>
      </w:divBdr>
    </w:div>
    <w:div w:id="2100444078">
      <w:bodyDiv w:val="1"/>
      <w:marLeft w:val="0"/>
      <w:marRight w:val="0"/>
      <w:marTop w:val="0"/>
      <w:marBottom w:val="0"/>
      <w:divBdr>
        <w:top w:val="none" w:sz="0" w:space="0" w:color="auto"/>
        <w:left w:val="none" w:sz="0" w:space="0" w:color="auto"/>
        <w:bottom w:val="none" w:sz="0" w:space="0" w:color="auto"/>
        <w:right w:val="none" w:sz="0" w:space="0" w:color="auto"/>
      </w:divBdr>
    </w:div>
    <w:div w:id="2100517474">
      <w:bodyDiv w:val="1"/>
      <w:marLeft w:val="0"/>
      <w:marRight w:val="0"/>
      <w:marTop w:val="0"/>
      <w:marBottom w:val="0"/>
      <w:divBdr>
        <w:top w:val="none" w:sz="0" w:space="0" w:color="auto"/>
        <w:left w:val="none" w:sz="0" w:space="0" w:color="auto"/>
        <w:bottom w:val="none" w:sz="0" w:space="0" w:color="auto"/>
        <w:right w:val="none" w:sz="0" w:space="0" w:color="auto"/>
      </w:divBdr>
    </w:div>
    <w:div w:id="2100517520">
      <w:bodyDiv w:val="1"/>
      <w:marLeft w:val="0"/>
      <w:marRight w:val="0"/>
      <w:marTop w:val="0"/>
      <w:marBottom w:val="0"/>
      <w:divBdr>
        <w:top w:val="none" w:sz="0" w:space="0" w:color="auto"/>
        <w:left w:val="none" w:sz="0" w:space="0" w:color="auto"/>
        <w:bottom w:val="none" w:sz="0" w:space="0" w:color="auto"/>
        <w:right w:val="none" w:sz="0" w:space="0" w:color="auto"/>
      </w:divBdr>
    </w:div>
    <w:div w:id="2100638886">
      <w:bodyDiv w:val="1"/>
      <w:marLeft w:val="0"/>
      <w:marRight w:val="0"/>
      <w:marTop w:val="0"/>
      <w:marBottom w:val="0"/>
      <w:divBdr>
        <w:top w:val="none" w:sz="0" w:space="0" w:color="auto"/>
        <w:left w:val="none" w:sz="0" w:space="0" w:color="auto"/>
        <w:bottom w:val="none" w:sz="0" w:space="0" w:color="auto"/>
        <w:right w:val="none" w:sz="0" w:space="0" w:color="auto"/>
      </w:divBdr>
    </w:div>
    <w:div w:id="2100640990">
      <w:bodyDiv w:val="1"/>
      <w:marLeft w:val="0"/>
      <w:marRight w:val="0"/>
      <w:marTop w:val="0"/>
      <w:marBottom w:val="0"/>
      <w:divBdr>
        <w:top w:val="none" w:sz="0" w:space="0" w:color="auto"/>
        <w:left w:val="none" w:sz="0" w:space="0" w:color="auto"/>
        <w:bottom w:val="none" w:sz="0" w:space="0" w:color="auto"/>
        <w:right w:val="none" w:sz="0" w:space="0" w:color="auto"/>
      </w:divBdr>
    </w:div>
    <w:div w:id="2100708359">
      <w:bodyDiv w:val="1"/>
      <w:marLeft w:val="0"/>
      <w:marRight w:val="0"/>
      <w:marTop w:val="0"/>
      <w:marBottom w:val="0"/>
      <w:divBdr>
        <w:top w:val="none" w:sz="0" w:space="0" w:color="auto"/>
        <w:left w:val="none" w:sz="0" w:space="0" w:color="auto"/>
        <w:bottom w:val="none" w:sz="0" w:space="0" w:color="auto"/>
        <w:right w:val="none" w:sz="0" w:space="0" w:color="auto"/>
      </w:divBdr>
    </w:div>
    <w:div w:id="2100709461">
      <w:bodyDiv w:val="1"/>
      <w:marLeft w:val="0"/>
      <w:marRight w:val="0"/>
      <w:marTop w:val="0"/>
      <w:marBottom w:val="0"/>
      <w:divBdr>
        <w:top w:val="none" w:sz="0" w:space="0" w:color="auto"/>
        <w:left w:val="none" w:sz="0" w:space="0" w:color="auto"/>
        <w:bottom w:val="none" w:sz="0" w:space="0" w:color="auto"/>
        <w:right w:val="none" w:sz="0" w:space="0" w:color="auto"/>
      </w:divBdr>
    </w:div>
    <w:div w:id="2100710124">
      <w:bodyDiv w:val="1"/>
      <w:marLeft w:val="0"/>
      <w:marRight w:val="0"/>
      <w:marTop w:val="0"/>
      <w:marBottom w:val="0"/>
      <w:divBdr>
        <w:top w:val="none" w:sz="0" w:space="0" w:color="auto"/>
        <w:left w:val="none" w:sz="0" w:space="0" w:color="auto"/>
        <w:bottom w:val="none" w:sz="0" w:space="0" w:color="auto"/>
        <w:right w:val="none" w:sz="0" w:space="0" w:color="auto"/>
      </w:divBdr>
    </w:div>
    <w:div w:id="2100828583">
      <w:bodyDiv w:val="1"/>
      <w:marLeft w:val="0"/>
      <w:marRight w:val="0"/>
      <w:marTop w:val="0"/>
      <w:marBottom w:val="0"/>
      <w:divBdr>
        <w:top w:val="none" w:sz="0" w:space="0" w:color="auto"/>
        <w:left w:val="none" w:sz="0" w:space="0" w:color="auto"/>
        <w:bottom w:val="none" w:sz="0" w:space="0" w:color="auto"/>
        <w:right w:val="none" w:sz="0" w:space="0" w:color="auto"/>
      </w:divBdr>
    </w:div>
    <w:div w:id="2100830433">
      <w:bodyDiv w:val="1"/>
      <w:marLeft w:val="0"/>
      <w:marRight w:val="0"/>
      <w:marTop w:val="0"/>
      <w:marBottom w:val="0"/>
      <w:divBdr>
        <w:top w:val="none" w:sz="0" w:space="0" w:color="auto"/>
        <w:left w:val="none" w:sz="0" w:space="0" w:color="auto"/>
        <w:bottom w:val="none" w:sz="0" w:space="0" w:color="auto"/>
        <w:right w:val="none" w:sz="0" w:space="0" w:color="auto"/>
      </w:divBdr>
    </w:div>
    <w:div w:id="2100905409">
      <w:bodyDiv w:val="1"/>
      <w:marLeft w:val="0"/>
      <w:marRight w:val="0"/>
      <w:marTop w:val="0"/>
      <w:marBottom w:val="0"/>
      <w:divBdr>
        <w:top w:val="none" w:sz="0" w:space="0" w:color="auto"/>
        <w:left w:val="none" w:sz="0" w:space="0" w:color="auto"/>
        <w:bottom w:val="none" w:sz="0" w:space="0" w:color="auto"/>
        <w:right w:val="none" w:sz="0" w:space="0" w:color="auto"/>
      </w:divBdr>
    </w:div>
    <w:div w:id="2100981206">
      <w:bodyDiv w:val="1"/>
      <w:marLeft w:val="0"/>
      <w:marRight w:val="0"/>
      <w:marTop w:val="0"/>
      <w:marBottom w:val="0"/>
      <w:divBdr>
        <w:top w:val="none" w:sz="0" w:space="0" w:color="auto"/>
        <w:left w:val="none" w:sz="0" w:space="0" w:color="auto"/>
        <w:bottom w:val="none" w:sz="0" w:space="0" w:color="auto"/>
        <w:right w:val="none" w:sz="0" w:space="0" w:color="auto"/>
      </w:divBdr>
    </w:div>
    <w:div w:id="2101022516">
      <w:bodyDiv w:val="1"/>
      <w:marLeft w:val="0"/>
      <w:marRight w:val="0"/>
      <w:marTop w:val="0"/>
      <w:marBottom w:val="0"/>
      <w:divBdr>
        <w:top w:val="none" w:sz="0" w:space="0" w:color="auto"/>
        <w:left w:val="none" w:sz="0" w:space="0" w:color="auto"/>
        <w:bottom w:val="none" w:sz="0" w:space="0" w:color="auto"/>
        <w:right w:val="none" w:sz="0" w:space="0" w:color="auto"/>
      </w:divBdr>
    </w:div>
    <w:div w:id="2101174847">
      <w:bodyDiv w:val="1"/>
      <w:marLeft w:val="0"/>
      <w:marRight w:val="0"/>
      <w:marTop w:val="0"/>
      <w:marBottom w:val="0"/>
      <w:divBdr>
        <w:top w:val="none" w:sz="0" w:space="0" w:color="auto"/>
        <w:left w:val="none" w:sz="0" w:space="0" w:color="auto"/>
        <w:bottom w:val="none" w:sz="0" w:space="0" w:color="auto"/>
        <w:right w:val="none" w:sz="0" w:space="0" w:color="auto"/>
      </w:divBdr>
    </w:div>
    <w:div w:id="2101216018">
      <w:bodyDiv w:val="1"/>
      <w:marLeft w:val="0"/>
      <w:marRight w:val="0"/>
      <w:marTop w:val="0"/>
      <w:marBottom w:val="0"/>
      <w:divBdr>
        <w:top w:val="none" w:sz="0" w:space="0" w:color="auto"/>
        <w:left w:val="none" w:sz="0" w:space="0" w:color="auto"/>
        <w:bottom w:val="none" w:sz="0" w:space="0" w:color="auto"/>
        <w:right w:val="none" w:sz="0" w:space="0" w:color="auto"/>
      </w:divBdr>
    </w:div>
    <w:div w:id="2101287882">
      <w:bodyDiv w:val="1"/>
      <w:marLeft w:val="0"/>
      <w:marRight w:val="0"/>
      <w:marTop w:val="0"/>
      <w:marBottom w:val="0"/>
      <w:divBdr>
        <w:top w:val="none" w:sz="0" w:space="0" w:color="auto"/>
        <w:left w:val="none" w:sz="0" w:space="0" w:color="auto"/>
        <w:bottom w:val="none" w:sz="0" w:space="0" w:color="auto"/>
        <w:right w:val="none" w:sz="0" w:space="0" w:color="auto"/>
      </w:divBdr>
    </w:div>
    <w:div w:id="2101370966">
      <w:bodyDiv w:val="1"/>
      <w:marLeft w:val="0"/>
      <w:marRight w:val="0"/>
      <w:marTop w:val="0"/>
      <w:marBottom w:val="0"/>
      <w:divBdr>
        <w:top w:val="none" w:sz="0" w:space="0" w:color="auto"/>
        <w:left w:val="none" w:sz="0" w:space="0" w:color="auto"/>
        <w:bottom w:val="none" w:sz="0" w:space="0" w:color="auto"/>
        <w:right w:val="none" w:sz="0" w:space="0" w:color="auto"/>
      </w:divBdr>
    </w:div>
    <w:div w:id="2101371858">
      <w:bodyDiv w:val="1"/>
      <w:marLeft w:val="0"/>
      <w:marRight w:val="0"/>
      <w:marTop w:val="0"/>
      <w:marBottom w:val="0"/>
      <w:divBdr>
        <w:top w:val="none" w:sz="0" w:space="0" w:color="auto"/>
        <w:left w:val="none" w:sz="0" w:space="0" w:color="auto"/>
        <w:bottom w:val="none" w:sz="0" w:space="0" w:color="auto"/>
        <w:right w:val="none" w:sz="0" w:space="0" w:color="auto"/>
      </w:divBdr>
    </w:div>
    <w:div w:id="2101371873">
      <w:bodyDiv w:val="1"/>
      <w:marLeft w:val="0"/>
      <w:marRight w:val="0"/>
      <w:marTop w:val="0"/>
      <w:marBottom w:val="0"/>
      <w:divBdr>
        <w:top w:val="none" w:sz="0" w:space="0" w:color="auto"/>
        <w:left w:val="none" w:sz="0" w:space="0" w:color="auto"/>
        <w:bottom w:val="none" w:sz="0" w:space="0" w:color="auto"/>
        <w:right w:val="none" w:sz="0" w:space="0" w:color="auto"/>
      </w:divBdr>
    </w:div>
    <w:div w:id="2101560776">
      <w:bodyDiv w:val="1"/>
      <w:marLeft w:val="0"/>
      <w:marRight w:val="0"/>
      <w:marTop w:val="0"/>
      <w:marBottom w:val="0"/>
      <w:divBdr>
        <w:top w:val="none" w:sz="0" w:space="0" w:color="auto"/>
        <w:left w:val="none" w:sz="0" w:space="0" w:color="auto"/>
        <w:bottom w:val="none" w:sz="0" w:space="0" w:color="auto"/>
        <w:right w:val="none" w:sz="0" w:space="0" w:color="auto"/>
      </w:divBdr>
    </w:div>
    <w:div w:id="2101565106">
      <w:bodyDiv w:val="1"/>
      <w:marLeft w:val="0"/>
      <w:marRight w:val="0"/>
      <w:marTop w:val="0"/>
      <w:marBottom w:val="0"/>
      <w:divBdr>
        <w:top w:val="none" w:sz="0" w:space="0" w:color="auto"/>
        <w:left w:val="none" w:sz="0" w:space="0" w:color="auto"/>
        <w:bottom w:val="none" w:sz="0" w:space="0" w:color="auto"/>
        <w:right w:val="none" w:sz="0" w:space="0" w:color="auto"/>
      </w:divBdr>
    </w:div>
    <w:div w:id="2101565882">
      <w:bodyDiv w:val="1"/>
      <w:marLeft w:val="0"/>
      <w:marRight w:val="0"/>
      <w:marTop w:val="0"/>
      <w:marBottom w:val="0"/>
      <w:divBdr>
        <w:top w:val="none" w:sz="0" w:space="0" w:color="auto"/>
        <w:left w:val="none" w:sz="0" w:space="0" w:color="auto"/>
        <w:bottom w:val="none" w:sz="0" w:space="0" w:color="auto"/>
        <w:right w:val="none" w:sz="0" w:space="0" w:color="auto"/>
      </w:divBdr>
    </w:div>
    <w:div w:id="2101639415">
      <w:bodyDiv w:val="1"/>
      <w:marLeft w:val="0"/>
      <w:marRight w:val="0"/>
      <w:marTop w:val="0"/>
      <w:marBottom w:val="0"/>
      <w:divBdr>
        <w:top w:val="none" w:sz="0" w:space="0" w:color="auto"/>
        <w:left w:val="none" w:sz="0" w:space="0" w:color="auto"/>
        <w:bottom w:val="none" w:sz="0" w:space="0" w:color="auto"/>
        <w:right w:val="none" w:sz="0" w:space="0" w:color="auto"/>
      </w:divBdr>
    </w:div>
    <w:div w:id="2101674378">
      <w:bodyDiv w:val="1"/>
      <w:marLeft w:val="0"/>
      <w:marRight w:val="0"/>
      <w:marTop w:val="0"/>
      <w:marBottom w:val="0"/>
      <w:divBdr>
        <w:top w:val="none" w:sz="0" w:space="0" w:color="auto"/>
        <w:left w:val="none" w:sz="0" w:space="0" w:color="auto"/>
        <w:bottom w:val="none" w:sz="0" w:space="0" w:color="auto"/>
        <w:right w:val="none" w:sz="0" w:space="0" w:color="auto"/>
      </w:divBdr>
    </w:div>
    <w:div w:id="2101675298">
      <w:bodyDiv w:val="1"/>
      <w:marLeft w:val="0"/>
      <w:marRight w:val="0"/>
      <w:marTop w:val="0"/>
      <w:marBottom w:val="0"/>
      <w:divBdr>
        <w:top w:val="none" w:sz="0" w:space="0" w:color="auto"/>
        <w:left w:val="none" w:sz="0" w:space="0" w:color="auto"/>
        <w:bottom w:val="none" w:sz="0" w:space="0" w:color="auto"/>
        <w:right w:val="none" w:sz="0" w:space="0" w:color="auto"/>
      </w:divBdr>
    </w:div>
    <w:div w:id="2101943794">
      <w:bodyDiv w:val="1"/>
      <w:marLeft w:val="0"/>
      <w:marRight w:val="0"/>
      <w:marTop w:val="0"/>
      <w:marBottom w:val="0"/>
      <w:divBdr>
        <w:top w:val="none" w:sz="0" w:space="0" w:color="auto"/>
        <w:left w:val="none" w:sz="0" w:space="0" w:color="auto"/>
        <w:bottom w:val="none" w:sz="0" w:space="0" w:color="auto"/>
        <w:right w:val="none" w:sz="0" w:space="0" w:color="auto"/>
      </w:divBdr>
    </w:div>
    <w:div w:id="2102024825">
      <w:bodyDiv w:val="1"/>
      <w:marLeft w:val="0"/>
      <w:marRight w:val="0"/>
      <w:marTop w:val="0"/>
      <w:marBottom w:val="0"/>
      <w:divBdr>
        <w:top w:val="none" w:sz="0" w:space="0" w:color="auto"/>
        <w:left w:val="none" w:sz="0" w:space="0" w:color="auto"/>
        <w:bottom w:val="none" w:sz="0" w:space="0" w:color="auto"/>
        <w:right w:val="none" w:sz="0" w:space="0" w:color="auto"/>
      </w:divBdr>
    </w:div>
    <w:div w:id="2102069586">
      <w:bodyDiv w:val="1"/>
      <w:marLeft w:val="0"/>
      <w:marRight w:val="0"/>
      <w:marTop w:val="0"/>
      <w:marBottom w:val="0"/>
      <w:divBdr>
        <w:top w:val="none" w:sz="0" w:space="0" w:color="auto"/>
        <w:left w:val="none" w:sz="0" w:space="0" w:color="auto"/>
        <w:bottom w:val="none" w:sz="0" w:space="0" w:color="auto"/>
        <w:right w:val="none" w:sz="0" w:space="0" w:color="auto"/>
      </w:divBdr>
    </w:div>
    <w:div w:id="2102214198">
      <w:bodyDiv w:val="1"/>
      <w:marLeft w:val="0"/>
      <w:marRight w:val="0"/>
      <w:marTop w:val="0"/>
      <w:marBottom w:val="0"/>
      <w:divBdr>
        <w:top w:val="none" w:sz="0" w:space="0" w:color="auto"/>
        <w:left w:val="none" w:sz="0" w:space="0" w:color="auto"/>
        <w:bottom w:val="none" w:sz="0" w:space="0" w:color="auto"/>
        <w:right w:val="none" w:sz="0" w:space="0" w:color="auto"/>
      </w:divBdr>
    </w:div>
    <w:div w:id="2102287177">
      <w:bodyDiv w:val="1"/>
      <w:marLeft w:val="0"/>
      <w:marRight w:val="0"/>
      <w:marTop w:val="0"/>
      <w:marBottom w:val="0"/>
      <w:divBdr>
        <w:top w:val="none" w:sz="0" w:space="0" w:color="auto"/>
        <w:left w:val="none" w:sz="0" w:space="0" w:color="auto"/>
        <w:bottom w:val="none" w:sz="0" w:space="0" w:color="auto"/>
        <w:right w:val="none" w:sz="0" w:space="0" w:color="auto"/>
      </w:divBdr>
    </w:div>
    <w:div w:id="2102334212">
      <w:bodyDiv w:val="1"/>
      <w:marLeft w:val="0"/>
      <w:marRight w:val="0"/>
      <w:marTop w:val="0"/>
      <w:marBottom w:val="0"/>
      <w:divBdr>
        <w:top w:val="none" w:sz="0" w:space="0" w:color="auto"/>
        <w:left w:val="none" w:sz="0" w:space="0" w:color="auto"/>
        <w:bottom w:val="none" w:sz="0" w:space="0" w:color="auto"/>
        <w:right w:val="none" w:sz="0" w:space="0" w:color="auto"/>
      </w:divBdr>
    </w:div>
    <w:div w:id="2102334599">
      <w:bodyDiv w:val="1"/>
      <w:marLeft w:val="0"/>
      <w:marRight w:val="0"/>
      <w:marTop w:val="0"/>
      <w:marBottom w:val="0"/>
      <w:divBdr>
        <w:top w:val="none" w:sz="0" w:space="0" w:color="auto"/>
        <w:left w:val="none" w:sz="0" w:space="0" w:color="auto"/>
        <w:bottom w:val="none" w:sz="0" w:space="0" w:color="auto"/>
        <w:right w:val="none" w:sz="0" w:space="0" w:color="auto"/>
      </w:divBdr>
    </w:div>
    <w:div w:id="2102411272">
      <w:bodyDiv w:val="1"/>
      <w:marLeft w:val="0"/>
      <w:marRight w:val="0"/>
      <w:marTop w:val="0"/>
      <w:marBottom w:val="0"/>
      <w:divBdr>
        <w:top w:val="none" w:sz="0" w:space="0" w:color="auto"/>
        <w:left w:val="none" w:sz="0" w:space="0" w:color="auto"/>
        <w:bottom w:val="none" w:sz="0" w:space="0" w:color="auto"/>
        <w:right w:val="none" w:sz="0" w:space="0" w:color="auto"/>
      </w:divBdr>
    </w:div>
    <w:div w:id="2102558099">
      <w:bodyDiv w:val="1"/>
      <w:marLeft w:val="0"/>
      <w:marRight w:val="0"/>
      <w:marTop w:val="0"/>
      <w:marBottom w:val="0"/>
      <w:divBdr>
        <w:top w:val="none" w:sz="0" w:space="0" w:color="auto"/>
        <w:left w:val="none" w:sz="0" w:space="0" w:color="auto"/>
        <w:bottom w:val="none" w:sz="0" w:space="0" w:color="auto"/>
        <w:right w:val="none" w:sz="0" w:space="0" w:color="auto"/>
      </w:divBdr>
    </w:div>
    <w:div w:id="2102558252">
      <w:bodyDiv w:val="1"/>
      <w:marLeft w:val="0"/>
      <w:marRight w:val="0"/>
      <w:marTop w:val="0"/>
      <w:marBottom w:val="0"/>
      <w:divBdr>
        <w:top w:val="none" w:sz="0" w:space="0" w:color="auto"/>
        <w:left w:val="none" w:sz="0" w:space="0" w:color="auto"/>
        <w:bottom w:val="none" w:sz="0" w:space="0" w:color="auto"/>
        <w:right w:val="none" w:sz="0" w:space="0" w:color="auto"/>
      </w:divBdr>
    </w:div>
    <w:div w:id="2102605476">
      <w:bodyDiv w:val="1"/>
      <w:marLeft w:val="0"/>
      <w:marRight w:val="0"/>
      <w:marTop w:val="0"/>
      <w:marBottom w:val="0"/>
      <w:divBdr>
        <w:top w:val="none" w:sz="0" w:space="0" w:color="auto"/>
        <w:left w:val="none" w:sz="0" w:space="0" w:color="auto"/>
        <w:bottom w:val="none" w:sz="0" w:space="0" w:color="auto"/>
        <w:right w:val="none" w:sz="0" w:space="0" w:color="auto"/>
      </w:divBdr>
    </w:div>
    <w:div w:id="2102676051">
      <w:bodyDiv w:val="1"/>
      <w:marLeft w:val="0"/>
      <w:marRight w:val="0"/>
      <w:marTop w:val="0"/>
      <w:marBottom w:val="0"/>
      <w:divBdr>
        <w:top w:val="none" w:sz="0" w:space="0" w:color="auto"/>
        <w:left w:val="none" w:sz="0" w:space="0" w:color="auto"/>
        <w:bottom w:val="none" w:sz="0" w:space="0" w:color="auto"/>
        <w:right w:val="none" w:sz="0" w:space="0" w:color="auto"/>
      </w:divBdr>
    </w:div>
    <w:div w:id="2102942512">
      <w:bodyDiv w:val="1"/>
      <w:marLeft w:val="0"/>
      <w:marRight w:val="0"/>
      <w:marTop w:val="0"/>
      <w:marBottom w:val="0"/>
      <w:divBdr>
        <w:top w:val="none" w:sz="0" w:space="0" w:color="auto"/>
        <w:left w:val="none" w:sz="0" w:space="0" w:color="auto"/>
        <w:bottom w:val="none" w:sz="0" w:space="0" w:color="auto"/>
        <w:right w:val="none" w:sz="0" w:space="0" w:color="auto"/>
      </w:divBdr>
    </w:div>
    <w:div w:id="2102944847">
      <w:bodyDiv w:val="1"/>
      <w:marLeft w:val="0"/>
      <w:marRight w:val="0"/>
      <w:marTop w:val="0"/>
      <w:marBottom w:val="0"/>
      <w:divBdr>
        <w:top w:val="none" w:sz="0" w:space="0" w:color="auto"/>
        <w:left w:val="none" w:sz="0" w:space="0" w:color="auto"/>
        <w:bottom w:val="none" w:sz="0" w:space="0" w:color="auto"/>
        <w:right w:val="none" w:sz="0" w:space="0" w:color="auto"/>
      </w:divBdr>
    </w:div>
    <w:div w:id="2102991225">
      <w:bodyDiv w:val="1"/>
      <w:marLeft w:val="0"/>
      <w:marRight w:val="0"/>
      <w:marTop w:val="0"/>
      <w:marBottom w:val="0"/>
      <w:divBdr>
        <w:top w:val="none" w:sz="0" w:space="0" w:color="auto"/>
        <w:left w:val="none" w:sz="0" w:space="0" w:color="auto"/>
        <w:bottom w:val="none" w:sz="0" w:space="0" w:color="auto"/>
        <w:right w:val="none" w:sz="0" w:space="0" w:color="auto"/>
      </w:divBdr>
    </w:div>
    <w:div w:id="2103067904">
      <w:bodyDiv w:val="1"/>
      <w:marLeft w:val="0"/>
      <w:marRight w:val="0"/>
      <w:marTop w:val="0"/>
      <w:marBottom w:val="0"/>
      <w:divBdr>
        <w:top w:val="none" w:sz="0" w:space="0" w:color="auto"/>
        <w:left w:val="none" w:sz="0" w:space="0" w:color="auto"/>
        <w:bottom w:val="none" w:sz="0" w:space="0" w:color="auto"/>
        <w:right w:val="none" w:sz="0" w:space="0" w:color="auto"/>
      </w:divBdr>
    </w:div>
    <w:div w:id="2103182884">
      <w:bodyDiv w:val="1"/>
      <w:marLeft w:val="0"/>
      <w:marRight w:val="0"/>
      <w:marTop w:val="0"/>
      <w:marBottom w:val="0"/>
      <w:divBdr>
        <w:top w:val="none" w:sz="0" w:space="0" w:color="auto"/>
        <w:left w:val="none" w:sz="0" w:space="0" w:color="auto"/>
        <w:bottom w:val="none" w:sz="0" w:space="0" w:color="auto"/>
        <w:right w:val="none" w:sz="0" w:space="0" w:color="auto"/>
      </w:divBdr>
    </w:div>
    <w:div w:id="2103183677">
      <w:bodyDiv w:val="1"/>
      <w:marLeft w:val="0"/>
      <w:marRight w:val="0"/>
      <w:marTop w:val="0"/>
      <w:marBottom w:val="0"/>
      <w:divBdr>
        <w:top w:val="none" w:sz="0" w:space="0" w:color="auto"/>
        <w:left w:val="none" w:sz="0" w:space="0" w:color="auto"/>
        <w:bottom w:val="none" w:sz="0" w:space="0" w:color="auto"/>
        <w:right w:val="none" w:sz="0" w:space="0" w:color="auto"/>
      </w:divBdr>
    </w:div>
    <w:div w:id="2103328856">
      <w:bodyDiv w:val="1"/>
      <w:marLeft w:val="0"/>
      <w:marRight w:val="0"/>
      <w:marTop w:val="0"/>
      <w:marBottom w:val="0"/>
      <w:divBdr>
        <w:top w:val="none" w:sz="0" w:space="0" w:color="auto"/>
        <w:left w:val="none" w:sz="0" w:space="0" w:color="auto"/>
        <w:bottom w:val="none" w:sz="0" w:space="0" w:color="auto"/>
        <w:right w:val="none" w:sz="0" w:space="0" w:color="auto"/>
      </w:divBdr>
    </w:div>
    <w:div w:id="2103716303">
      <w:bodyDiv w:val="1"/>
      <w:marLeft w:val="0"/>
      <w:marRight w:val="0"/>
      <w:marTop w:val="0"/>
      <w:marBottom w:val="0"/>
      <w:divBdr>
        <w:top w:val="none" w:sz="0" w:space="0" w:color="auto"/>
        <w:left w:val="none" w:sz="0" w:space="0" w:color="auto"/>
        <w:bottom w:val="none" w:sz="0" w:space="0" w:color="auto"/>
        <w:right w:val="none" w:sz="0" w:space="0" w:color="auto"/>
      </w:divBdr>
    </w:div>
    <w:div w:id="2103797262">
      <w:bodyDiv w:val="1"/>
      <w:marLeft w:val="0"/>
      <w:marRight w:val="0"/>
      <w:marTop w:val="0"/>
      <w:marBottom w:val="0"/>
      <w:divBdr>
        <w:top w:val="none" w:sz="0" w:space="0" w:color="auto"/>
        <w:left w:val="none" w:sz="0" w:space="0" w:color="auto"/>
        <w:bottom w:val="none" w:sz="0" w:space="0" w:color="auto"/>
        <w:right w:val="none" w:sz="0" w:space="0" w:color="auto"/>
      </w:divBdr>
    </w:div>
    <w:div w:id="2103867067">
      <w:bodyDiv w:val="1"/>
      <w:marLeft w:val="0"/>
      <w:marRight w:val="0"/>
      <w:marTop w:val="0"/>
      <w:marBottom w:val="0"/>
      <w:divBdr>
        <w:top w:val="none" w:sz="0" w:space="0" w:color="auto"/>
        <w:left w:val="none" w:sz="0" w:space="0" w:color="auto"/>
        <w:bottom w:val="none" w:sz="0" w:space="0" w:color="auto"/>
        <w:right w:val="none" w:sz="0" w:space="0" w:color="auto"/>
      </w:divBdr>
    </w:div>
    <w:div w:id="2103986154">
      <w:bodyDiv w:val="1"/>
      <w:marLeft w:val="0"/>
      <w:marRight w:val="0"/>
      <w:marTop w:val="0"/>
      <w:marBottom w:val="0"/>
      <w:divBdr>
        <w:top w:val="none" w:sz="0" w:space="0" w:color="auto"/>
        <w:left w:val="none" w:sz="0" w:space="0" w:color="auto"/>
        <w:bottom w:val="none" w:sz="0" w:space="0" w:color="auto"/>
        <w:right w:val="none" w:sz="0" w:space="0" w:color="auto"/>
      </w:divBdr>
    </w:div>
    <w:div w:id="2104036255">
      <w:bodyDiv w:val="1"/>
      <w:marLeft w:val="0"/>
      <w:marRight w:val="0"/>
      <w:marTop w:val="0"/>
      <w:marBottom w:val="0"/>
      <w:divBdr>
        <w:top w:val="none" w:sz="0" w:space="0" w:color="auto"/>
        <w:left w:val="none" w:sz="0" w:space="0" w:color="auto"/>
        <w:bottom w:val="none" w:sz="0" w:space="0" w:color="auto"/>
        <w:right w:val="none" w:sz="0" w:space="0" w:color="auto"/>
      </w:divBdr>
    </w:div>
    <w:div w:id="2104061243">
      <w:bodyDiv w:val="1"/>
      <w:marLeft w:val="0"/>
      <w:marRight w:val="0"/>
      <w:marTop w:val="0"/>
      <w:marBottom w:val="0"/>
      <w:divBdr>
        <w:top w:val="none" w:sz="0" w:space="0" w:color="auto"/>
        <w:left w:val="none" w:sz="0" w:space="0" w:color="auto"/>
        <w:bottom w:val="none" w:sz="0" w:space="0" w:color="auto"/>
        <w:right w:val="none" w:sz="0" w:space="0" w:color="auto"/>
      </w:divBdr>
    </w:div>
    <w:div w:id="2104183355">
      <w:bodyDiv w:val="1"/>
      <w:marLeft w:val="0"/>
      <w:marRight w:val="0"/>
      <w:marTop w:val="0"/>
      <w:marBottom w:val="0"/>
      <w:divBdr>
        <w:top w:val="none" w:sz="0" w:space="0" w:color="auto"/>
        <w:left w:val="none" w:sz="0" w:space="0" w:color="auto"/>
        <w:bottom w:val="none" w:sz="0" w:space="0" w:color="auto"/>
        <w:right w:val="none" w:sz="0" w:space="0" w:color="auto"/>
      </w:divBdr>
    </w:div>
    <w:div w:id="2104299242">
      <w:bodyDiv w:val="1"/>
      <w:marLeft w:val="0"/>
      <w:marRight w:val="0"/>
      <w:marTop w:val="0"/>
      <w:marBottom w:val="0"/>
      <w:divBdr>
        <w:top w:val="none" w:sz="0" w:space="0" w:color="auto"/>
        <w:left w:val="none" w:sz="0" w:space="0" w:color="auto"/>
        <w:bottom w:val="none" w:sz="0" w:space="0" w:color="auto"/>
        <w:right w:val="none" w:sz="0" w:space="0" w:color="auto"/>
      </w:divBdr>
    </w:div>
    <w:div w:id="2104374881">
      <w:bodyDiv w:val="1"/>
      <w:marLeft w:val="0"/>
      <w:marRight w:val="0"/>
      <w:marTop w:val="0"/>
      <w:marBottom w:val="0"/>
      <w:divBdr>
        <w:top w:val="none" w:sz="0" w:space="0" w:color="auto"/>
        <w:left w:val="none" w:sz="0" w:space="0" w:color="auto"/>
        <w:bottom w:val="none" w:sz="0" w:space="0" w:color="auto"/>
        <w:right w:val="none" w:sz="0" w:space="0" w:color="auto"/>
      </w:divBdr>
    </w:div>
    <w:div w:id="2104447991">
      <w:bodyDiv w:val="1"/>
      <w:marLeft w:val="0"/>
      <w:marRight w:val="0"/>
      <w:marTop w:val="0"/>
      <w:marBottom w:val="0"/>
      <w:divBdr>
        <w:top w:val="none" w:sz="0" w:space="0" w:color="auto"/>
        <w:left w:val="none" w:sz="0" w:space="0" w:color="auto"/>
        <w:bottom w:val="none" w:sz="0" w:space="0" w:color="auto"/>
        <w:right w:val="none" w:sz="0" w:space="0" w:color="auto"/>
      </w:divBdr>
    </w:div>
    <w:div w:id="2104451798">
      <w:bodyDiv w:val="1"/>
      <w:marLeft w:val="0"/>
      <w:marRight w:val="0"/>
      <w:marTop w:val="0"/>
      <w:marBottom w:val="0"/>
      <w:divBdr>
        <w:top w:val="none" w:sz="0" w:space="0" w:color="auto"/>
        <w:left w:val="none" w:sz="0" w:space="0" w:color="auto"/>
        <w:bottom w:val="none" w:sz="0" w:space="0" w:color="auto"/>
        <w:right w:val="none" w:sz="0" w:space="0" w:color="auto"/>
      </w:divBdr>
    </w:div>
    <w:div w:id="2104492340">
      <w:bodyDiv w:val="1"/>
      <w:marLeft w:val="0"/>
      <w:marRight w:val="0"/>
      <w:marTop w:val="0"/>
      <w:marBottom w:val="0"/>
      <w:divBdr>
        <w:top w:val="none" w:sz="0" w:space="0" w:color="auto"/>
        <w:left w:val="none" w:sz="0" w:space="0" w:color="auto"/>
        <w:bottom w:val="none" w:sz="0" w:space="0" w:color="auto"/>
        <w:right w:val="none" w:sz="0" w:space="0" w:color="auto"/>
      </w:divBdr>
    </w:div>
    <w:div w:id="2104688696">
      <w:bodyDiv w:val="1"/>
      <w:marLeft w:val="0"/>
      <w:marRight w:val="0"/>
      <w:marTop w:val="0"/>
      <w:marBottom w:val="0"/>
      <w:divBdr>
        <w:top w:val="none" w:sz="0" w:space="0" w:color="auto"/>
        <w:left w:val="none" w:sz="0" w:space="0" w:color="auto"/>
        <w:bottom w:val="none" w:sz="0" w:space="0" w:color="auto"/>
        <w:right w:val="none" w:sz="0" w:space="0" w:color="auto"/>
      </w:divBdr>
    </w:div>
    <w:div w:id="2104914712">
      <w:bodyDiv w:val="1"/>
      <w:marLeft w:val="0"/>
      <w:marRight w:val="0"/>
      <w:marTop w:val="0"/>
      <w:marBottom w:val="0"/>
      <w:divBdr>
        <w:top w:val="none" w:sz="0" w:space="0" w:color="auto"/>
        <w:left w:val="none" w:sz="0" w:space="0" w:color="auto"/>
        <w:bottom w:val="none" w:sz="0" w:space="0" w:color="auto"/>
        <w:right w:val="none" w:sz="0" w:space="0" w:color="auto"/>
      </w:divBdr>
    </w:div>
    <w:div w:id="2104956210">
      <w:bodyDiv w:val="1"/>
      <w:marLeft w:val="0"/>
      <w:marRight w:val="0"/>
      <w:marTop w:val="0"/>
      <w:marBottom w:val="0"/>
      <w:divBdr>
        <w:top w:val="none" w:sz="0" w:space="0" w:color="auto"/>
        <w:left w:val="none" w:sz="0" w:space="0" w:color="auto"/>
        <w:bottom w:val="none" w:sz="0" w:space="0" w:color="auto"/>
        <w:right w:val="none" w:sz="0" w:space="0" w:color="auto"/>
      </w:divBdr>
    </w:div>
    <w:div w:id="2105026684">
      <w:bodyDiv w:val="1"/>
      <w:marLeft w:val="0"/>
      <w:marRight w:val="0"/>
      <w:marTop w:val="0"/>
      <w:marBottom w:val="0"/>
      <w:divBdr>
        <w:top w:val="none" w:sz="0" w:space="0" w:color="auto"/>
        <w:left w:val="none" w:sz="0" w:space="0" w:color="auto"/>
        <w:bottom w:val="none" w:sz="0" w:space="0" w:color="auto"/>
        <w:right w:val="none" w:sz="0" w:space="0" w:color="auto"/>
      </w:divBdr>
    </w:div>
    <w:div w:id="2105028867">
      <w:bodyDiv w:val="1"/>
      <w:marLeft w:val="0"/>
      <w:marRight w:val="0"/>
      <w:marTop w:val="0"/>
      <w:marBottom w:val="0"/>
      <w:divBdr>
        <w:top w:val="none" w:sz="0" w:space="0" w:color="auto"/>
        <w:left w:val="none" w:sz="0" w:space="0" w:color="auto"/>
        <w:bottom w:val="none" w:sz="0" w:space="0" w:color="auto"/>
        <w:right w:val="none" w:sz="0" w:space="0" w:color="auto"/>
      </w:divBdr>
    </w:div>
    <w:div w:id="2105109723">
      <w:bodyDiv w:val="1"/>
      <w:marLeft w:val="0"/>
      <w:marRight w:val="0"/>
      <w:marTop w:val="0"/>
      <w:marBottom w:val="0"/>
      <w:divBdr>
        <w:top w:val="none" w:sz="0" w:space="0" w:color="auto"/>
        <w:left w:val="none" w:sz="0" w:space="0" w:color="auto"/>
        <w:bottom w:val="none" w:sz="0" w:space="0" w:color="auto"/>
        <w:right w:val="none" w:sz="0" w:space="0" w:color="auto"/>
      </w:divBdr>
    </w:div>
    <w:div w:id="2105149833">
      <w:bodyDiv w:val="1"/>
      <w:marLeft w:val="0"/>
      <w:marRight w:val="0"/>
      <w:marTop w:val="0"/>
      <w:marBottom w:val="0"/>
      <w:divBdr>
        <w:top w:val="none" w:sz="0" w:space="0" w:color="auto"/>
        <w:left w:val="none" w:sz="0" w:space="0" w:color="auto"/>
        <w:bottom w:val="none" w:sz="0" w:space="0" w:color="auto"/>
        <w:right w:val="none" w:sz="0" w:space="0" w:color="auto"/>
      </w:divBdr>
    </w:div>
    <w:div w:id="2105150858">
      <w:bodyDiv w:val="1"/>
      <w:marLeft w:val="0"/>
      <w:marRight w:val="0"/>
      <w:marTop w:val="0"/>
      <w:marBottom w:val="0"/>
      <w:divBdr>
        <w:top w:val="none" w:sz="0" w:space="0" w:color="auto"/>
        <w:left w:val="none" w:sz="0" w:space="0" w:color="auto"/>
        <w:bottom w:val="none" w:sz="0" w:space="0" w:color="auto"/>
        <w:right w:val="none" w:sz="0" w:space="0" w:color="auto"/>
      </w:divBdr>
    </w:div>
    <w:div w:id="2105225761">
      <w:bodyDiv w:val="1"/>
      <w:marLeft w:val="0"/>
      <w:marRight w:val="0"/>
      <w:marTop w:val="0"/>
      <w:marBottom w:val="0"/>
      <w:divBdr>
        <w:top w:val="none" w:sz="0" w:space="0" w:color="auto"/>
        <w:left w:val="none" w:sz="0" w:space="0" w:color="auto"/>
        <w:bottom w:val="none" w:sz="0" w:space="0" w:color="auto"/>
        <w:right w:val="none" w:sz="0" w:space="0" w:color="auto"/>
      </w:divBdr>
    </w:div>
    <w:div w:id="2105344846">
      <w:bodyDiv w:val="1"/>
      <w:marLeft w:val="0"/>
      <w:marRight w:val="0"/>
      <w:marTop w:val="0"/>
      <w:marBottom w:val="0"/>
      <w:divBdr>
        <w:top w:val="none" w:sz="0" w:space="0" w:color="auto"/>
        <w:left w:val="none" w:sz="0" w:space="0" w:color="auto"/>
        <w:bottom w:val="none" w:sz="0" w:space="0" w:color="auto"/>
        <w:right w:val="none" w:sz="0" w:space="0" w:color="auto"/>
      </w:divBdr>
    </w:div>
    <w:div w:id="2105564923">
      <w:bodyDiv w:val="1"/>
      <w:marLeft w:val="0"/>
      <w:marRight w:val="0"/>
      <w:marTop w:val="0"/>
      <w:marBottom w:val="0"/>
      <w:divBdr>
        <w:top w:val="none" w:sz="0" w:space="0" w:color="auto"/>
        <w:left w:val="none" w:sz="0" w:space="0" w:color="auto"/>
        <w:bottom w:val="none" w:sz="0" w:space="0" w:color="auto"/>
        <w:right w:val="none" w:sz="0" w:space="0" w:color="auto"/>
      </w:divBdr>
    </w:div>
    <w:div w:id="2105681281">
      <w:bodyDiv w:val="1"/>
      <w:marLeft w:val="0"/>
      <w:marRight w:val="0"/>
      <w:marTop w:val="0"/>
      <w:marBottom w:val="0"/>
      <w:divBdr>
        <w:top w:val="none" w:sz="0" w:space="0" w:color="auto"/>
        <w:left w:val="none" w:sz="0" w:space="0" w:color="auto"/>
        <w:bottom w:val="none" w:sz="0" w:space="0" w:color="auto"/>
        <w:right w:val="none" w:sz="0" w:space="0" w:color="auto"/>
      </w:divBdr>
    </w:div>
    <w:div w:id="2105682117">
      <w:bodyDiv w:val="1"/>
      <w:marLeft w:val="0"/>
      <w:marRight w:val="0"/>
      <w:marTop w:val="0"/>
      <w:marBottom w:val="0"/>
      <w:divBdr>
        <w:top w:val="none" w:sz="0" w:space="0" w:color="auto"/>
        <w:left w:val="none" w:sz="0" w:space="0" w:color="auto"/>
        <w:bottom w:val="none" w:sz="0" w:space="0" w:color="auto"/>
        <w:right w:val="none" w:sz="0" w:space="0" w:color="auto"/>
      </w:divBdr>
    </w:div>
    <w:div w:id="2105759130">
      <w:bodyDiv w:val="1"/>
      <w:marLeft w:val="0"/>
      <w:marRight w:val="0"/>
      <w:marTop w:val="0"/>
      <w:marBottom w:val="0"/>
      <w:divBdr>
        <w:top w:val="none" w:sz="0" w:space="0" w:color="auto"/>
        <w:left w:val="none" w:sz="0" w:space="0" w:color="auto"/>
        <w:bottom w:val="none" w:sz="0" w:space="0" w:color="auto"/>
        <w:right w:val="none" w:sz="0" w:space="0" w:color="auto"/>
      </w:divBdr>
    </w:div>
    <w:div w:id="2105764830">
      <w:bodyDiv w:val="1"/>
      <w:marLeft w:val="0"/>
      <w:marRight w:val="0"/>
      <w:marTop w:val="0"/>
      <w:marBottom w:val="0"/>
      <w:divBdr>
        <w:top w:val="none" w:sz="0" w:space="0" w:color="auto"/>
        <w:left w:val="none" w:sz="0" w:space="0" w:color="auto"/>
        <w:bottom w:val="none" w:sz="0" w:space="0" w:color="auto"/>
        <w:right w:val="none" w:sz="0" w:space="0" w:color="auto"/>
      </w:divBdr>
    </w:div>
    <w:div w:id="2105765506">
      <w:bodyDiv w:val="1"/>
      <w:marLeft w:val="0"/>
      <w:marRight w:val="0"/>
      <w:marTop w:val="0"/>
      <w:marBottom w:val="0"/>
      <w:divBdr>
        <w:top w:val="none" w:sz="0" w:space="0" w:color="auto"/>
        <w:left w:val="none" w:sz="0" w:space="0" w:color="auto"/>
        <w:bottom w:val="none" w:sz="0" w:space="0" w:color="auto"/>
        <w:right w:val="none" w:sz="0" w:space="0" w:color="auto"/>
      </w:divBdr>
    </w:div>
    <w:div w:id="2105952538">
      <w:bodyDiv w:val="1"/>
      <w:marLeft w:val="0"/>
      <w:marRight w:val="0"/>
      <w:marTop w:val="0"/>
      <w:marBottom w:val="0"/>
      <w:divBdr>
        <w:top w:val="none" w:sz="0" w:space="0" w:color="auto"/>
        <w:left w:val="none" w:sz="0" w:space="0" w:color="auto"/>
        <w:bottom w:val="none" w:sz="0" w:space="0" w:color="auto"/>
        <w:right w:val="none" w:sz="0" w:space="0" w:color="auto"/>
      </w:divBdr>
    </w:div>
    <w:div w:id="2105954601">
      <w:bodyDiv w:val="1"/>
      <w:marLeft w:val="0"/>
      <w:marRight w:val="0"/>
      <w:marTop w:val="0"/>
      <w:marBottom w:val="0"/>
      <w:divBdr>
        <w:top w:val="none" w:sz="0" w:space="0" w:color="auto"/>
        <w:left w:val="none" w:sz="0" w:space="0" w:color="auto"/>
        <w:bottom w:val="none" w:sz="0" w:space="0" w:color="auto"/>
        <w:right w:val="none" w:sz="0" w:space="0" w:color="auto"/>
      </w:divBdr>
    </w:div>
    <w:div w:id="2105955931">
      <w:bodyDiv w:val="1"/>
      <w:marLeft w:val="0"/>
      <w:marRight w:val="0"/>
      <w:marTop w:val="0"/>
      <w:marBottom w:val="0"/>
      <w:divBdr>
        <w:top w:val="none" w:sz="0" w:space="0" w:color="auto"/>
        <w:left w:val="none" w:sz="0" w:space="0" w:color="auto"/>
        <w:bottom w:val="none" w:sz="0" w:space="0" w:color="auto"/>
        <w:right w:val="none" w:sz="0" w:space="0" w:color="auto"/>
      </w:divBdr>
    </w:div>
    <w:div w:id="2106027475">
      <w:bodyDiv w:val="1"/>
      <w:marLeft w:val="0"/>
      <w:marRight w:val="0"/>
      <w:marTop w:val="0"/>
      <w:marBottom w:val="0"/>
      <w:divBdr>
        <w:top w:val="none" w:sz="0" w:space="0" w:color="auto"/>
        <w:left w:val="none" w:sz="0" w:space="0" w:color="auto"/>
        <w:bottom w:val="none" w:sz="0" w:space="0" w:color="auto"/>
        <w:right w:val="none" w:sz="0" w:space="0" w:color="auto"/>
      </w:divBdr>
    </w:div>
    <w:div w:id="2106028619">
      <w:bodyDiv w:val="1"/>
      <w:marLeft w:val="0"/>
      <w:marRight w:val="0"/>
      <w:marTop w:val="0"/>
      <w:marBottom w:val="0"/>
      <w:divBdr>
        <w:top w:val="none" w:sz="0" w:space="0" w:color="auto"/>
        <w:left w:val="none" w:sz="0" w:space="0" w:color="auto"/>
        <w:bottom w:val="none" w:sz="0" w:space="0" w:color="auto"/>
        <w:right w:val="none" w:sz="0" w:space="0" w:color="auto"/>
      </w:divBdr>
    </w:div>
    <w:div w:id="2106030912">
      <w:bodyDiv w:val="1"/>
      <w:marLeft w:val="0"/>
      <w:marRight w:val="0"/>
      <w:marTop w:val="0"/>
      <w:marBottom w:val="0"/>
      <w:divBdr>
        <w:top w:val="none" w:sz="0" w:space="0" w:color="auto"/>
        <w:left w:val="none" w:sz="0" w:space="0" w:color="auto"/>
        <w:bottom w:val="none" w:sz="0" w:space="0" w:color="auto"/>
        <w:right w:val="none" w:sz="0" w:space="0" w:color="auto"/>
      </w:divBdr>
    </w:div>
    <w:div w:id="2106071559">
      <w:bodyDiv w:val="1"/>
      <w:marLeft w:val="0"/>
      <w:marRight w:val="0"/>
      <w:marTop w:val="0"/>
      <w:marBottom w:val="0"/>
      <w:divBdr>
        <w:top w:val="none" w:sz="0" w:space="0" w:color="auto"/>
        <w:left w:val="none" w:sz="0" w:space="0" w:color="auto"/>
        <w:bottom w:val="none" w:sz="0" w:space="0" w:color="auto"/>
        <w:right w:val="none" w:sz="0" w:space="0" w:color="auto"/>
      </w:divBdr>
    </w:div>
    <w:div w:id="2106338367">
      <w:bodyDiv w:val="1"/>
      <w:marLeft w:val="0"/>
      <w:marRight w:val="0"/>
      <w:marTop w:val="0"/>
      <w:marBottom w:val="0"/>
      <w:divBdr>
        <w:top w:val="none" w:sz="0" w:space="0" w:color="auto"/>
        <w:left w:val="none" w:sz="0" w:space="0" w:color="auto"/>
        <w:bottom w:val="none" w:sz="0" w:space="0" w:color="auto"/>
        <w:right w:val="none" w:sz="0" w:space="0" w:color="auto"/>
      </w:divBdr>
    </w:div>
    <w:div w:id="2106342905">
      <w:bodyDiv w:val="1"/>
      <w:marLeft w:val="0"/>
      <w:marRight w:val="0"/>
      <w:marTop w:val="0"/>
      <w:marBottom w:val="0"/>
      <w:divBdr>
        <w:top w:val="none" w:sz="0" w:space="0" w:color="auto"/>
        <w:left w:val="none" w:sz="0" w:space="0" w:color="auto"/>
        <w:bottom w:val="none" w:sz="0" w:space="0" w:color="auto"/>
        <w:right w:val="none" w:sz="0" w:space="0" w:color="auto"/>
      </w:divBdr>
    </w:div>
    <w:div w:id="2106418604">
      <w:bodyDiv w:val="1"/>
      <w:marLeft w:val="0"/>
      <w:marRight w:val="0"/>
      <w:marTop w:val="0"/>
      <w:marBottom w:val="0"/>
      <w:divBdr>
        <w:top w:val="none" w:sz="0" w:space="0" w:color="auto"/>
        <w:left w:val="none" w:sz="0" w:space="0" w:color="auto"/>
        <w:bottom w:val="none" w:sz="0" w:space="0" w:color="auto"/>
        <w:right w:val="none" w:sz="0" w:space="0" w:color="auto"/>
      </w:divBdr>
    </w:div>
    <w:div w:id="2106421313">
      <w:bodyDiv w:val="1"/>
      <w:marLeft w:val="0"/>
      <w:marRight w:val="0"/>
      <w:marTop w:val="0"/>
      <w:marBottom w:val="0"/>
      <w:divBdr>
        <w:top w:val="none" w:sz="0" w:space="0" w:color="auto"/>
        <w:left w:val="none" w:sz="0" w:space="0" w:color="auto"/>
        <w:bottom w:val="none" w:sz="0" w:space="0" w:color="auto"/>
        <w:right w:val="none" w:sz="0" w:space="0" w:color="auto"/>
      </w:divBdr>
    </w:div>
    <w:div w:id="2106682626">
      <w:bodyDiv w:val="1"/>
      <w:marLeft w:val="0"/>
      <w:marRight w:val="0"/>
      <w:marTop w:val="0"/>
      <w:marBottom w:val="0"/>
      <w:divBdr>
        <w:top w:val="none" w:sz="0" w:space="0" w:color="auto"/>
        <w:left w:val="none" w:sz="0" w:space="0" w:color="auto"/>
        <w:bottom w:val="none" w:sz="0" w:space="0" w:color="auto"/>
        <w:right w:val="none" w:sz="0" w:space="0" w:color="auto"/>
      </w:divBdr>
    </w:div>
    <w:div w:id="2106725191">
      <w:bodyDiv w:val="1"/>
      <w:marLeft w:val="0"/>
      <w:marRight w:val="0"/>
      <w:marTop w:val="0"/>
      <w:marBottom w:val="0"/>
      <w:divBdr>
        <w:top w:val="none" w:sz="0" w:space="0" w:color="auto"/>
        <w:left w:val="none" w:sz="0" w:space="0" w:color="auto"/>
        <w:bottom w:val="none" w:sz="0" w:space="0" w:color="auto"/>
        <w:right w:val="none" w:sz="0" w:space="0" w:color="auto"/>
      </w:divBdr>
    </w:div>
    <w:div w:id="2106729404">
      <w:bodyDiv w:val="1"/>
      <w:marLeft w:val="0"/>
      <w:marRight w:val="0"/>
      <w:marTop w:val="0"/>
      <w:marBottom w:val="0"/>
      <w:divBdr>
        <w:top w:val="none" w:sz="0" w:space="0" w:color="auto"/>
        <w:left w:val="none" w:sz="0" w:space="0" w:color="auto"/>
        <w:bottom w:val="none" w:sz="0" w:space="0" w:color="auto"/>
        <w:right w:val="none" w:sz="0" w:space="0" w:color="auto"/>
      </w:divBdr>
    </w:div>
    <w:div w:id="2106729494">
      <w:bodyDiv w:val="1"/>
      <w:marLeft w:val="0"/>
      <w:marRight w:val="0"/>
      <w:marTop w:val="0"/>
      <w:marBottom w:val="0"/>
      <w:divBdr>
        <w:top w:val="none" w:sz="0" w:space="0" w:color="auto"/>
        <w:left w:val="none" w:sz="0" w:space="0" w:color="auto"/>
        <w:bottom w:val="none" w:sz="0" w:space="0" w:color="auto"/>
        <w:right w:val="none" w:sz="0" w:space="0" w:color="auto"/>
      </w:divBdr>
    </w:div>
    <w:div w:id="2106732410">
      <w:bodyDiv w:val="1"/>
      <w:marLeft w:val="0"/>
      <w:marRight w:val="0"/>
      <w:marTop w:val="0"/>
      <w:marBottom w:val="0"/>
      <w:divBdr>
        <w:top w:val="none" w:sz="0" w:space="0" w:color="auto"/>
        <w:left w:val="none" w:sz="0" w:space="0" w:color="auto"/>
        <w:bottom w:val="none" w:sz="0" w:space="0" w:color="auto"/>
        <w:right w:val="none" w:sz="0" w:space="0" w:color="auto"/>
      </w:divBdr>
    </w:div>
    <w:div w:id="2106807086">
      <w:bodyDiv w:val="1"/>
      <w:marLeft w:val="0"/>
      <w:marRight w:val="0"/>
      <w:marTop w:val="0"/>
      <w:marBottom w:val="0"/>
      <w:divBdr>
        <w:top w:val="none" w:sz="0" w:space="0" w:color="auto"/>
        <w:left w:val="none" w:sz="0" w:space="0" w:color="auto"/>
        <w:bottom w:val="none" w:sz="0" w:space="0" w:color="auto"/>
        <w:right w:val="none" w:sz="0" w:space="0" w:color="auto"/>
      </w:divBdr>
    </w:div>
    <w:div w:id="2106877144">
      <w:bodyDiv w:val="1"/>
      <w:marLeft w:val="0"/>
      <w:marRight w:val="0"/>
      <w:marTop w:val="0"/>
      <w:marBottom w:val="0"/>
      <w:divBdr>
        <w:top w:val="none" w:sz="0" w:space="0" w:color="auto"/>
        <w:left w:val="none" w:sz="0" w:space="0" w:color="auto"/>
        <w:bottom w:val="none" w:sz="0" w:space="0" w:color="auto"/>
        <w:right w:val="none" w:sz="0" w:space="0" w:color="auto"/>
      </w:divBdr>
    </w:div>
    <w:div w:id="2106878574">
      <w:bodyDiv w:val="1"/>
      <w:marLeft w:val="0"/>
      <w:marRight w:val="0"/>
      <w:marTop w:val="0"/>
      <w:marBottom w:val="0"/>
      <w:divBdr>
        <w:top w:val="none" w:sz="0" w:space="0" w:color="auto"/>
        <w:left w:val="none" w:sz="0" w:space="0" w:color="auto"/>
        <w:bottom w:val="none" w:sz="0" w:space="0" w:color="auto"/>
        <w:right w:val="none" w:sz="0" w:space="0" w:color="auto"/>
      </w:divBdr>
    </w:div>
    <w:div w:id="2106881058">
      <w:bodyDiv w:val="1"/>
      <w:marLeft w:val="0"/>
      <w:marRight w:val="0"/>
      <w:marTop w:val="0"/>
      <w:marBottom w:val="0"/>
      <w:divBdr>
        <w:top w:val="none" w:sz="0" w:space="0" w:color="auto"/>
        <w:left w:val="none" w:sz="0" w:space="0" w:color="auto"/>
        <w:bottom w:val="none" w:sz="0" w:space="0" w:color="auto"/>
        <w:right w:val="none" w:sz="0" w:space="0" w:color="auto"/>
      </w:divBdr>
    </w:div>
    <w:div w:id="2106997678">
      <w:bodyDiv w:val="1"/>
      <w:marLeft w:val="0"/>
      <w:marRight w:val="0"/>
      <w:marTop w:val="0"/>
      <w:marBottom w:val="0"/>
      <w:divBdr>
        <w:top w:val="none" w:sz="0" w:space="0" w:color="auto"/>
        <w:left w:val="none" w:sz="0" w:space="0" w:color="auto"/>
        <w:bottom w:val="none" w:sz="0" w:space="0" w:color="auto"/>
        <w:right w:val="none" w:sz="0" w:space="0" w:color="auto"/>
      </w:divBdr>
    </w:div>
    <w:div w:id="2107001197">
      <w:bodyDiv w:val="1"/>
      <w:marLeft w:val="0"/>
      <w:marRight w:val="0"/>
      <w:marTop w:val="0"/>
      <w:marBottom w:val="0"/>
      <w:divBdr>
        <w:top w:val="none" w:sz="0" w:space="0" w:color="auto"/>
        <w:left w:val="none" w:sz="0" w:space="0" w:color="auto"/>
        <w:bottom w:val="none" w:sz="0" w:space="0" w:color="auto"/>
        <w:right w:val="none" w:sz="0" w:space="0" w:color="auto"/>
      </w:divBdr>
    </w:div>
    <w:div w:id="2107143874">
      <w:bodyDiv w:val="1"/>
      <w:marLeft w:val="0"/>
      <w:marRight w:val="0"/>
      <w:marTop w:val="0"/>
      <w:marBottom w:val="0"/>
      <w:divBdr>
        <w:top w:val="none" w:sz="0" w:space="0" w:color="auto"/>
        <w:left w:val="none" w:sz="0" w:space="0" w:color="auto"/>
        <w:bottom w:val="none" w:sz="0" w:space="0" w:color="auto"/>
        <w:right w:val="none" w:sz="0" w:space="0" w:color="auto"/>
      </w:divBdr>
    </w:div>
    <w:div w:id="2107187161">
      <w:bodyDiv w:val="1"/>
      <w:marLeft w:val="0"/>
      <w:marRight w:val="0"/>
      <w:marTop w:val="0"/>
      <w:marBottom w:val="0"/>
      <w:divBdr>
        <w:top w:val="none" w:sz="0" w:space="0" w:color="auto"/>
        <w:left w:val="none" w:sz="0" w:space="0" w:color="auto"/>
        <w:bottom w:val="none" w:sz="0" w:space="0" w:color="auto"/>
        <w:right w:val="none" w:sz="0" w:space="0" w:color="auto"/>
      </w:divBdr>
    </w:div>
    <w:div w:id="2107337630">
      <w:bodyDiv w:val="1"/>
      <w:marLeft w:val="0"/>
      <w:marRight w:val="0"/>
      <w:marTop w:val="0"/>
      <w:marBottom w:val="0"/>
      <w:divBdr>
        <w:top w:val="none" w:sz="0" w:space="0" w:color="auto"/>
        <w:left w:val="none" w:sz="0" w:space="0" w:color="auto"/>
        <w:bottom w:val="none" w:sz="0" w:space="0" w:color="auto"/>
        <w:right w:val="none" w:sz="0" w:space="0" w:color="auto"/>
      </w:divBdr>
    </w:div>
    <w:div w:id="2107387696">
      <w:bodyDiv w:val="1"/>
      <w:marLeft w:val="0"/>
      <w:marRight w:val="0"/>
      <w:marTop w:val="0"/>
      <w:marBottom w:val="0"/>
      <w:divBdr>
        <w:top w:val="none" w:sz="0" w:space="0" w:color="auto"/>
        <w:left w:val="none" w:sz="0" w:space="0" w:color="auto"/>
        <w:bottom w:val="none" w:sz="0" w:space="0" w:color="auto"/>
        <w:right w:val="none" w:sz="0" w:space="0" w:color="auto"/>
      </w:divBdr>
    </w:div>
    <w:div w:id="2107456893">
      <w:bodyDiv w:val="1"/>
      <w:marLeft w:val="0"/>
      <w:marRight w:val="0"/>
      <w:marTop w:val="0"/>
      <w:marBottom w:val="0"/>
      <w:divBdr>
        <w:top w:val="none" w:sz="0" w:space="0" w:color="auto"/>
        <w:left w:val="none" w:sz="0" w:space="0" w:color="auto"/>
        <w:bottom w:val="none" w:sz="0" w:space="0" w:color="auto"/>
        <w:right w:val="none" w:sz="0" w:space="0" w:color="auto"/>
      </w:divBdr>
    </w:div>
    <w:div w:id="2107530341">
      <w:bodyDiv w:val="1"/>
      <w:marLeft w:val="0"/>
      <w:marRight w:val="0"/>
      <w:marTop w:val="0"/>
      <w:marBottom w:val="0"/>
      <w:divBdr>
        <w:top w:val="none" w:sz="0" w:space="0" w:color="auto"/>
        <w:left w:val="none" w:sz="0" w:space="0" w:color="auto"/>
        <w:bottom w:val="none" w:sz="0" w:space="0" w:color="auto"/>
        <w:right w:val="none" w:sz="0" w:space="0" w:color="auto"/>
      </w:divBdr>
    </w:div>
    <w:div w:id="2107531939">
      <w:bodyDiv w:val="1"/>
      <w:marLeft w:val="0"/>
      <w:marRight w:val="0"/>
      <w:marTop w:val="0"/>
      <w:marBottom w:val="0"/>
      <w:divBdr>
        <w:top w:val="none" w:sz="0" w:space="0" w:color="auto"/>
        <w:left w:val="none" w:sz="0" w:space="0" w:color="auto"/>
        <w:bottom w:val="none" w:sz="0" w:space="0" w:color="auto"/>
        <w:right w:val="none" w:sz="0" w:space="0" w:color="auto"/>
      </w:divBdr>
    </w:div>
    <w:div w:id="2107534262">
      <w:bodyDiv w:val="1"/>
      <w:marLeft w:val="0"/>
      <w:marRight w:val="0"/>
      <w:marTop w:val="0"/>
      <w:marBottom w:val="0"/>
      <w:divBdr>
        <w:top w:val="none" w:sz="0" w:space="0" w:color="auto"/>
        <w:left w:val="none" w:sz="0" w:space="0" w:color="auto"/>
        <w:bottom w:val="none" w:sz="0" w:space="0" w:color="auto"/>
        <w:right w:val="none" w:sz="0" w:space="0" w:color="auto"/>
      </w:divBdr>
    </w:div>
    <w:div w:id="2107579207">
      <w:bodyDiv w:val="1"/>
      <w:marLeft w:val="0"/>
      <w:marRight w:val="0"/>
      <w:marTop w:val="0"/>
      <w:marBottom w:val="0"/>
      <w:divBdr>
        <w:top w:val="none" w:sz="0" w:space="0" w:color="auto"/>
        <w:left w:val="none" w:sz="0" w:space="0" w:color="auto"/>
        <w:bottom w:val="none" w:sz="0" w:space="0" w:color="auto"/>
        <w:right w:val="none" w:sz="0" w:space="0" w:color="auto"/>
      </w:divBdr>
    </w:div>
    <w:div w:id="2107728334">
      <w:bodyDiv w:val="1"/>
      <w:marLeft w:val="0"/>
      <w:marRight w:val="0"/>
      <w:marTop w:val="0"/>
      <w:marBottom w:val="0"/>
      <w:divBdr>
        <w:top w:val="none" w:sz="0" w:space="0" w:color="auto"/>
        <w:left w:val="none" w:sz="0" w:space="0" w:color="auto"/>
        <w:bottom w:val="none" w:sz="0" w:space="0" w:color="auto"/>
        <w:right w:val="none" w:sz="0" w:space="0" w:color="auto"/>
      </w:divBdr>
    </w:div>
    <w:div w:id="2107770081">
      <w:bodyDiv w:val="1"/>
      <w:marLeft w:val="0"/>
      <w:marRight w:val="0"/>
      <w:marTop w:val="0"/>
      <w:marBottom w:val="0"/>
      <w:divBdr>
        <w:top w:val="none" w:sz="0" w:space="0" w:color="auto"/>
        <w:left w:val="none" w:sz="0" w:space="0" w:color="auto"/>
        <w:bottom w:val="none" w:sz="0" w:space="0" w:color="auto"/>
        <w:right w:val="none" w:sz="0" w:space="0" w:color="auto"/>
      </w:divBdr>
    </w:div>
    <w:div w:id="2107771703">
      <w:bodyDiv w:val="1"/>
      <w:marLeft w:val="0"/>
      <w:marRight w:val="0"/>
      <w:marTop w:val="0"/>
      <w:marBottom w:val="0"/>
      <w:divBdr>
        <w:top w:val="none" w:sz="0" w:space="0" w:color="auto"/>
        <w:left w:val="none" w:sz="0" w:space="0" w:color="auto"/>
        <w:bottom w:val="none" w:sz="0" w:space="0" w:color="auto"/>
        <w:right w:val="none" w:sz="0" w:space="0" w:color="auto"/>
      </w:divBdr>
    </w:div>
    <w:div w:id="2107842093">
      <w:bodyDiv w:val="1"/>
      <w:marLeft w:val="0"/>
      <w:marRight w:val="0"/>
      <w:marTop w:val="0"/>
      <w:marBottom w:val="0"/>
      <w:divBdr>
        <w:top w:val="none" w:sz="0" w:space="0" w:color="auto"/>
        <w:left w:val="none" w:sz="0" w:space="0" w:color="auto"/>
        <w:bottom w:val="none" w:sz="0" w:space="0" w:color="auto"/>
        <w:right w:val="none" w:sz="0" w:space="0" w:color="auto"/>
      </w:divBdr>
    </w:div>
    <w:div w:id="2107845163">
      <w:bodyDiv w:val="1"/>
      <w:marLeft w:val="0"/>
      <w:marRight w:val="0"/>
      <w:marTop w:val="0"/>
      <w:marBottom w:val="0"/>
      <w:divBdr>
        <w:top w:val="none" w:sz="0" w:space="0" w:color="auto"/>
        <w:left w:val="none" w:sz="0" w:space="0" w:color="auto"/>
        <w:bottom w:val="none" w:sz="0" w:space="0" w:color="auto"/>
        <w:right w:val="none" w:sz="0" w:space="0" w:color="auto"/>
      </w:divBdr>
    </w:div>
    <w:div w:id="2107918885">
      <w:bodyDiv w:val="1"/>
      <w:marLeft w:val="0"/>
      <w:marRight w:val="0"/>
      <w:marTop w:val="0"/>
      <w:marBottom w:val="0"/>
      <w:divBdr>
        <w:top w:val="none" w:sz="0" w:space="0" w:color="auto"/>
        <w:left w:val="none" w:sz="0" w:space="0" w:color="auto"/>
        <w:bottom w:val="none" w:sz="0" w:space="0" w:color="auto"/>
        <w:right w:val="none" w:sz="0" w:space="0" w:color="auto"/>
      </w:divBdr>
    </w:div>
    <w:div w:id="2107966021">
      <w:bodyDiv w:val="1"/>
      <w:marLeft w:val="0"/>
      <w:marRight w:val="0"/>
      <w:marTop w:val="0"/>
      <w:marBottom w:val="0"/>
      <w:divBdr>
        <w:top w:val="none" w:sz="0" w:space="0" w:color="auto"/>
        <w:left w:val="none" w:sz="0" w:space="0" w:color="auto"/>
        <w:bottom w:val="none" w:sz="0" w:space="0" w:color="auto"/>
        <w:right w:val="none" w:sz="0" w:space="0" w:color="auto"/>
      </w:divBdr>
    </w:div>
    <w:div w:id="2108040210">
      <w:bodyDiv w:val="1"/>
      <w:marLeft w:val="0"/>
      <w:marRight w:val="0"/>
      <w:marTop w:val="0"/>
      <w:marBottom w:val="0"/>
      <w:divBdr>
        <w:top w:val="none" w:sz="0" w:space="0" w:color="auto"/>
        <w:left w:val="none" w:sz="0" w:space="0" w:color="auto"/>
        <w:bottom w:val="none" w:sz="0" w:space="0" w:color="auto"/>
        <w:right w:val="none" w:sz="0" w:space="0" w:color="auto"/>
      </w:divBdr>
    </w:div>
    <w:div w:id="2108190299">
      <w:bodyDiv w:val="1"/>
      <w:marLeft w:val="0"/>
      <w:marRight w:val="0"/>
      <w:marTop w:val="0"/>
      <w:marBottom w:val="0"/>
      <w:divBdr>
        <w:top w:val="none" w:sz="0" w:space="0" w:color="auto"/>
        <w:left w:val="none" w:sz="0" w:space="0" w:color="auto"/>
        <w:bottom w:val="none" w:sz="0" w:space="0" w:color="auto"/>
        <w:right w:val="none" w:sz="0" w:space="0" w:color="auto"/>
      </w:divBdr>
    </w:div>
    <w:div w:id="2108303826">
      <w:bodyDiv w:val="1"/>
      <w:marLeft w:val="0"/>
      <w:marRight w:val="0"/>
      <w:marTop w:val="0"/>
      <w:marBottom w:val="0"/>
      <w:divBdr>
        <w:top w:val="none" w:sz="0" w:space="0" w:color="auto"/>
        <w:left w:val="none" w:sz="0" w:space="0" w:color="auto"/>
        <w:bottom w:val="none" w:sz="0" w:space="0" w:color="auto"/>
        <w:right w:val="none" w:sz="0" w:space="0" w:color="auto"/>
      </w:divBdr>
    </w:div>
    <w:div w:id="2108383885">
      <w:bodyDiv w:val="1"/>
      <w:marLeft w:val="0"/>
      <w:marRight w:val="0"/>
      <w:marTop w:val="0"/>
      <w:marBottom w:val="0"/>
      <w:divBdr>
        <w:top w:val="none" w:sz="0" w:space="0" w:color="auto"/>
        <w:left w:val="none" w:sz="0" w:space="0" w:color="auto"/>
        <w:bottom w:val="none" w:sz="0" w:space="0" w:color="auto"/>
        <w:right w:val="none" w:sz="0" w:space="0" w:color="auto"/>
      </w:divBdr>
    </w:div>
    <w:div w:id="2108580459">
      <w:bodyDiv w:val="1"/>
      <w:marLeft w:val="0"/>
      <w:marRight w:val="0"/>
      <w:marTop w:val="0"/>
      <w:marBottom w:val="0"/>
      <w:divBdr>
        <w:top w:val="none" w:sz="0" w:space="0" w:color="auto"/>
        <w:left w:val="none" w:sz="0" w:space="0" w:color="auto"/>
        <w:bottom w:val="none" w:sz="0" w:space="0" w:color="auto"/>
        <w:right w:val="none" w:sz="0" w:space="0" w:color="auto"/>
      </w:divBdr>
    </w:div>
    <w:div w:id="2108690555">
      <w:bodyDiv w:val="1"/>
      <w:marLeft w:val="0"/>
      <w:marRight w:val="0"/>
      <w:marTop w:val="0"/>
      <w:marBottom w:val="0"/>
      <w:divBdr>
        <w:top w:val="none" w:sz="0" w:space="0" w:color="auto"/>
        <w:left w:val="none" w:sz="0" w:space="0" w:color="auto"/>
        <w:bottom w:val="none" w:sz="0" w:space="0" w:color="auto"/>
        <w:right w:val="none" w:sz="0" w:space="0" w:color="auto"/>
      </w:divBdr>
    </w:div>
    <w:div w:id="2108691449">
      <w:bodyDiv w:val="1"/>
      <w:marLeft w:val="0"/>
      <w:marRight w:val="0"/>
      <w:marTop w:val="0"/>
      <w:marBottom w:val="0"/>
      <w:divBdr>
        <w:top w:val="none" w:sz="0" w:space="0" w:color="auto"/>
        <w:left w:val="none" w:sz="0" w:space="0" w:color="auto"/>
        <w:bottom w:val="none" w:sz="0" w:space="0" w:color="auto"/>
        <w:right w:val="none" w:sz="0" w:space="0" w:color="auto"/>
      </w:divBdr>
    </w:div>
    <w:div w:id="2108771635">
      <w:bodyDiv w:val="1"/>
      <w:marLeft w:val="0"/>
      <w:marRight w:val="0"/>
      <w:marTop w:val="0"/>
      <w:marBottom w:val="0"/>
      <w:divBdr>
        <w:top w:val="none" w:sz="0" w:space="0" w:color="auto"/>
        <w:left w:val="none" w:sz="0" w:space="0" w:color="auto"/>
        <w:bottom w:val="none" w:sz="0" w:space="0" w:color="auto"/>
        <w:right w:val="none" w:sz="0" w:space="0" w:color="auto"/>
      </w:divBdr>
    </w:div>
    <w:div w:id="2108888158">
      <w:bodyDiv w:val="1"/>
      <w:marLeft w:val="0"/>
      <w:marRight w:val="0"/>
      <w:marTop w:val="0"/>
      <w:marBottom w:val="0"/>
      <w:divBdr>
        <w:top w:val="none" w:sz="0" w:space="0" w:color="auto"/>
        <w:left w:val="none" w:sz="0" w:space="0" w:color="auto"/>
        <w:bottom w:val="none" w:sz="0" w:space="0" w:color="auto"/>
        <w:right w:val="none" w:sz="0" w:space="0" w:color="auto"/>
      </w:divBdr>
    </w:div>
    <w:div w:id="2108891866">
      <w:bodyDiv w:val="1"/>
      <w:marLeft w:val="0"/>
      <w:marRight w:val="0"/>
      <w:marTop w:val="0"/>
      <w:marBottom w:val="0"/>
      <w:divBdr>
        <w:top w:val="none" w:sz="0" w:space="0" w:color="auto"/>
        <w:left w:val="none" w:sz="0" w:space="0" w:color="auto"/>
        <w:bottom w:val="none" w:sz="0" w:space="0" w:color="auto"/>
        <w:right w:val="none" w:sz="0" w:space="0" w:color="auto"/>
      </w:divBdr>
    </w:div>
    <w:div w:id="2109080802">
      <w:bodyDiv w:val="1"/>
      <w:marLeft w:val="0"/>
      <w:marRight w:val="0"/>
      <w:marTop w:val="0"/>
      <w:marBottom w:val="0"/>
      <w:divBdr>
        <w:top w:val="none" w:sz="0" w:space="0" w:color="auto"/>
        <w:left w:val="none" w:sz="0" w:space="0" w:color="auto"/>
        <w:bottom w:val="none" w:sz="0" w:space="0" w:color="auto"/>
        <w:right w:val="none" w:sz="0" w:space="0" w:color="auto"/>
      </w:divBdr>
    </w:div>
    <w:div w:id="2109084620">
      <w:bodyDiv w:val="1"/>
      <w:marLeft w:val="0"/>
      <w:marRight w:val="0"/>
      <w:marTop w:val="0"/>
      <w:marBottom w:val="0"/>
      <w:divBdr>
        <w:top w:val="none" w:sz="0" w:space="0" w:color="auto"/>
        <w:left w:val="none" w:sz="0" w:space="0" w:color="auto"/>
        <w:bottom w:val="none" w:sz="0" w:space="0" w:color="auto"/>
        <w:right w:val="none" w:sz="0" w:space="0" w:color="auto"/>
      </w:divBdr>
    </w:div>
    <w:div w:id="2109228582">
      <w:bodyDiv w:val="1"/>
      <w:marLeft w:val="0"/>
      <w:marRight w:val="0"/>
      <w:marTop w:val="0"/>
      <w:marBottom w:val="0"/>
      <w:divBdr>
        <w:top w:val="none" w:sz="0" w:space="0" w:color="auto"/>
        <w:left w:val="none" w:sz="0" w:space="0" w:color="auto"/>
        <w:bottom w:val="none" w:sz="0" w:space="0" w:color="auto"/>
        <w:right w:val="none" w:sz="0" w:space="0" w:color="auto"/>
      </w:divBdr>
    </w:div>
    <w:div w:id="2109346452">
      <w:bodyDiv w:val="1"/>
      <w:marLeft w:val="0"/>
      <w:marRight w:val="0"/>
      <w:marTop w:val="0"/>
      <w:marBottom w:val="0"/>
      <w:divBdr>
        <w:top w:val="none" w:sz="0" w:space="0" w:color="auto"/>
        <w:left w:val="none" w:sz="0" w:space="0" w:color="auto"/>
        <w:bottom w:val="none" w:sz="0" w:space="0" w:color="auto"/>
        <w:right w:val="none" w:sz="0" w:space="0" w:color="auto"/>
      </w:divBdr>
    </w:div>
    <w:div w:id="2109352185">
      <w:bodyDiv w:val="1"/>
      <w:marLeft w:val="0"/>
      <w:marRight w:val="0"/>
      <w:marTop w:val="0"/>
      <w:marBottom w:val="0"/>
      <w:divBdr>
        <w:top w:val="none" w:sz="0" w:space="0" w:color="auto"/>
        <w:left w:val="none" w:sz="0" w:space="0" w:color="auto"/>
        <w:bottom w:val="none" w:sz="0" w:space="0" w:color="auto"/>
        <w:right w:val="none" w:sz="0" w:space="0" w:color="auto"/>
      </w:divBdr>
    </w:div>
    <w:div w:id="2109426212">
      <w:bodyDiv w:val="1"/>
      <w:marLeft w:val="0"/>
      <w:marRight w:val="0"/>
      <w:marTop w:val="0"/>
      <w:marBottom w:val="0"/>
      <w:divBdr>
        <w:top w:val="none" w:sz="0" w:space="0" w:color="auto"/>
        <w:left w:val="none" w:sz="0" w:space="0" w:color="auto"/>
        <w:bottom w:val="none" w:sz="0" w:space="0" w:color="auto"/>
        <w:right w:val="none" w:sz="0" w:space="0" w:color="auto"/>
      </w:divBdr>
    </w:div>
    <w:div w:id="2109428756">
      <w:bodyDiv w:val="1"/>
      <w:marLeft w:val="0"/>
      <w:marRight w:val="0"/>
      <w:marTop w:val="0"/>
      <w:marBottom w:val="0"/>
      <w:divBdr>
        <w:top w:val="none" w:sz="0" w:space="0" w:color="auto"/>
        <w:left w:val="none" w:sz="0" w:space="0" w:color="auto"/>
        <w:bottom w:val="none" w:sz="0" w:space="0" w:color="auto"/>
        <w:right w:val="none" w:sz="0" w:space="0" w:color="auto"/>
      </w:divBdr>
    </w:div>
    <w:div w:id="2109500233">
      <w:bodyDiv w:val="1"/>
      <w:marLeft w:val="0"/>
      <w:marRight w:val="0"/>
      <w:marTop w:val="0"/>
      <w:marBottom w:val="0"/>
      <w:divBdr>
        <w:top w:val="none" w:sz="0" w:space="0" w:color="auto"/>
        <w:left w:val="none" w:sz="0" w:space="0" w:color="auto"/>
        <w:bottom w:val="none" w:sz="0" w:space="0" w:color="auto"/>
        <w:right w:val="none" w:sz="0" w:space="0" w:color="auto"/>
      </w:divBdr>
    </w:div>
    <w:div w:id="2109688668">
      <w:bodyDiv w:val="1"/>
      <w:marLeft w:val="0"/>
      <w:marRight w:val="0"/>
      <w:marTop w:val="0"/>
      <w:marBottom w:val="0"/>
      <w:divBdr>
        <w:top w:val="none" w:sz="0" w:space="0" w:color="auto"/>
        <w:left w:val="none" w:sz="0" w:space="0" w:color="auto"/>
        <w:bottom w:val="none" w:sz="0" w:space="0" w:color="auto"/>
        <w:right w:val="none" w:sz="0" w:space="0" w:color="auto"/>
      </w:divBdr>
    </w:div>
    <w:div w:id="2109688949">
      <w:bodyDiv w:val="1"/>
      <w:marLeft w:val="0"/>
      <w:marRight w:val="0"/>
      <w:marTop w:val="0"/>
      <w:marBottom w:val="0"/>
      <w:divBdr>
        <w:top w:val="none" w:sz="0" w:space="0" w:color="auto"/>
        <w:left w:val="none" w:sz="0" w:space="0" w:color="auto"/>
        <w:bottom w:val="none" w:sz="0" w:space="0" w:color="auto"/>
        <w:right w:val="none" w:sz="0" w:space="0" w:color="auto"/>
      </w:divBdr>
    </w:div>
    <w:div w:id="2109690606">
      <w:bodyDiv w:val="1"/>
      <w:marLeft w:val="0"/>
      <w:marRight w:val="0"/>
      <w:marTop w:val="0"/>
      <w:marBottom w:val="0"/>
      <w:divBdr>
        <w:top w:val="none" w:sz="0" w:space="0" w:color="auto"/>
        <w:left w:val="none" w:sz="0" w:space="0" w:color="auto"/>
        <w:bottom w:val="none" w:sz="0" w:space="0" w:color="auto"/>
        <w:right w:val="none" w:sz="0" w:space="0" w:color="auto"/>
      </w:divBdr>
    </w:div>
    <w:div w:id="2109809402">
      <w:bodyDiv w:val="1"/>
      <w:marLeft w:val="0"/>
      <w:marRight w:val="0"/>
      <w:marTop w:val="0"/>
      <w:marBottom w:val="0"/>
      <w:divBdr>
        <w:top w:val="none" w:sz="0" w:space="0" w:color="auto"/>
        <w:left w:val="none" w:sz="0" w:space="0" w:color="auto"/>
        <w:bottom w:val="none" w:sz="0" w:space="0" w:color="auto"/>
        <w:right w:val="none" w:sz="0" w:space="0" w:color="auto"/>
      </w:divBdr>
    </w:div>
    <w:div w:id="2109813185">
      <w:bodyDiv w:val="1"/>
      <w:marLeft w:val="0"/>
      <w:marRight w:val="0"/>
      <w:marTop w:val="0"/>
      <w:marBottom w:val="0"/>
      <w:divBdr>
        <w:top w:val="none" w:sz="0" w:space="0" w:color="auto"/>
        <w:left w:val="none" w:sz="0" w:space="0" w:color="auto"/>
        <w:bottom w:val="none" w:sz="0" w:space="0" w:color="auto"/>
        <w:right w:val="none" w:sz="0" w:space="0" w:color="auto"/>
      </w:divBdr>
    </w:div>
    <w:div w:id="2109886098">
      <w:bodyDiv w:val="1"/>
      <w:marLeft w:val="0"/>
      <w:marRight w:val="0"/>
      <w:marTop w:val="0"/>
      <w:marBottom w:val="0"/>
      <w:divBdr>
        <w:top w:val="none" w:sz="0" w:space="0" w:color="auto"/>
        <w:left w:val="none" w:sz="0" w:space="0" w:color="auto"/>
        <w:bottom w:val="none" w:sz="0" w:space="0" w:color="auto"/>
        <w:right w:val="none" w:sz="0" w:space="0" w:color="auto"/>
      </w:divBdr>
    </w:div>
    <w:div w:id="2109887744">
      <w:bodyDiv w:val="1"/>
      <w:marLeft w:val="0"/>
      <w:marRight w:val="0"/>
      <w:marTop w:val="0"/>
      <w:marBottom w:val="0"/>
      <w:divBdr>
        <w:top w:val="none" w:sz="0" w:space="0" w:color="auto"/>
        <w:left w:val="none" w:sz="0" w:space="0" w:color="auto"/>
        <w:bottom w:val="none" w:sz="0" w:space="0" w:color="auto"/>
        <w:right w:val="none" w:sz="0" w:space="0" w:color="auto"/>
      </w:divBdr>
    </w:div>
    <w:div w:id="2109962775">
      <w:bodyDiv w:val="1"/>
      <w:marLeft w:val="0"/>
      <w:marRight w:val="0"/>
      <w:marTop w:val="0"/>
      <w:marBottom w:val="0"/>
      <w:divBdr>
        <w:top w:val="none" w:sz="0" w:space="0" w:color="auto"/>
        <w:left w:val="none" w:sz="0" w:space="0" w:color="auto"/>
        <w:bottom w:val="none" w:sz="0" w:space="0" w:color="auto"/>
        <w:right w:val="none" w:sz="0" w:space="0" w:color="auto"/>
      </w:divBdr>
    </w:div>
    <w:div w:id="2110002362">
      <w:bodyDiv w:val="1"/>
      <w:marLeft w:val="0"/>
      <w:marRight w:val="0"/>
      <w:marTop w:val="0"/>
      <w:marBottom w:val="0"/>
      <w:divBdr>
        <w:top w:val="none" w:sz="0" w:space="0" w:color="auto"/>
        <w:left w:val="none" w:sz="0" w:space="0" w:color="auto"/>
        <w:bottom w:val="none" w:sz="0" w:space="0" w:color="auto"/>
        <w:right w:val="none" w:sz="0" w:space="0" w:color="auto"/>
      </w:divBdr>
    </w:div>
    <w:div w:id="2110075903">
      <w:bodyDiv w:val="1"/>
      <w:marLeft w:val="0"/>
      <w:marRight w:val="0"/>
      <w:marTop w:val="0"/>
      <w:marBottom w:val="0"/>
      <w:divBdr>
        <w:top w:val="none" w:sz="0" w:space="0" w:color="auto"/>
        <w:left w:val="none" w:sz="0" w:space="0" w:color="auto"/>
        <w:bottom w:val="none" w:sz="0" w:space="0" w:color="auto"/>
        <w:right w:val="none" w:sz="0" w:space="0" w:color="auto"/>
      </w:divBdr>
    </w:div>
    <w:div w:id="2110078236">
      <w:bodyDiv w:val="1"/>
      <w:marLeft w:val="0"/>
      <w:marRight w:val="0"/>
      <w:marTop w:val="0"/>
      <w:marBottom w:val="0"/>
      <w:divBdr>
        <w:top w:val="none" w:sz="0" w:space="0" w:color="auto"/>
        <w:left w:val="none" w:sz="0" w:space="0" w:color="auto"/>
        <w:bottom w:val="none" w:sz="0" w:space="0" w:color="auto"/>
        <w:right w:val="none" w:sz="0" w:space="0" w:color="auto"/>
      </w:divBdr>
    </w:div>
    <w:div w:id="2110081986">
      <w:bodyDiv w:val="1"/>
      <w:marLeft w:val="0"/>
      <w:marRight w:val="0"/>
      <w:marTop w:val="0"/>
      <w:marBottom w:val="0"/>
      <w:divBdr>
        <w:top w:val="none" w:sz="0" w:space="0" w:color="auto"/>
        <w:left w:val="none" w:sz="0" w:space="0" w:color="auto"/>
        <w:bottom w:val="none" w:sz="0" w:space="0" w:color="auto"/>
        <w:right w:val="none" w:sz="0" w:space="0" w:color="auto"/>
      </w:divBdr>
    </w:div>
    <w:div w:id="2110150818">
      <w:bodyDiv w:val="1"/>
      <w:marLeft w:val="0"/>
      <w:marRight w:val="0"/>
      <w:marTop w:val="0"/>
      <w:marBottom w:val="0"/>
      <w:divBdr>
        <w:top w:val="none" w:sz="0" w:space="0" w:color="auto"/>
        <w:left w:val="none" w:sz="0" w:space="0" w:color="auto"/>
        <w:bottom w:val="none" w:sz="0" w:space="0" w:color="auto"/>
        <w:right w:val="none" w:sz="0" w:space="0" w:color="auto"/>
      </w:divBdr>
    </w:div>
    <w:div w:id="2110157298">
      <w:bodyDiv w:val="1"/>
      <w:marLeft w:val="0"/>
      <w:marRight w:val="0"/>
      <w:marTop w:val="0"/>
      <w:marBottom w:val="0"/>
      <w:divBdr>
        <w:top w:val="none" w:sz="0" w:space="0" w:color="auto"/>
        <w:left w:val="none" w:sz="0" w:space="0" w:color="auto"/>
        <w:bottom w:val="none" w:sz="0" w:space="0" w:color="auto"/>
        <w:right w:val="none" w:sz="0" w:space="0" w:color="auto"/>
      </w:divBdr>
    </w:div>
    <w:div w:id="2110343595">
      <w:bodyDiv w:val="1"/>
      <w:marLeft w:val="0"/>
      <w:marRight w:val="0"/>
      <w:marTop w:val="0"/>
      <w:marBottom w:val="0"/>
      <w:divBdr>
        <w:top w:val="none" w:sz="0" w:space="0" w:color="auto"/>
        <w:left w:val="none" w:sz="0" w:space="0" w:color="auto"/>
        <w:bottom w:val="none" w:sz="0" w:space="0" w:color="auto"/>
        <w:right w:val="none" w:sz="0" w:space="0" w:color="auto"/>
      </w:divBdr>
    </w:div>
    <w:div w:id="2110351133">
      <w:bodyDiv w:val="1"/>
      <w:marLeft w:val="0"/>
      <w:marRight w:val="0"/>
      <w:marTop w:val="0"/>
      <w:marBottom w:val="0"/>
      <w:divBdr>
        <w:top w:val="none" w:sz="0" w:space="0" w:color="auto"/>
        <w:left w:val="none" w:sz="0" w:space="0" w:color="auto"/>
        <w:bottom w:val="none" w:sz="0" w:space="0" w:color="auto"/>
        <w:right w:val="none" w:sz="0" w:space="0" w:color="auto"/>
      </w:divBdr>
    </w:div>
    <w:div w:id="2110419509">
      <w:bodyDiv w:val="1"/>
      <w:marLeft w:val="0"/>
      <w:marRight w:val="0"/>
      <w:marTop w:val="0"/>
      <w:marBottom w:val="0"/>
      <w:divBdr>
        <w:top w:val="none" w:sz="0" w:space="0" w:color="auto"/>
        <w:left w:val="none" w:sz="0" w:space="0" w:color="auto"/>
        <w:bottom w:val="none" w:sz="0" w:space="0" w:color="auto"/>
        <w:right w:val="none" w:sz="0" w:space="0" w:color="auto"/>
      </w:divBdr>
    </w:div>
    <w:div w:id="2110421425">
      <w:bodyDiv w:val="1"/>
      <w:marLeft w:val="0"/>
      <w:marRight w:val="0"/>
      <w:marTop w:val="0"/>
      <w:marBottom w:val="0"/>
      <w:divBdr>
        <w:top w:val="none" w:sz="0" w:space="0" w:color="auto"/>
        <w:left w:val="none" w:sz="0" w:space="0" w:color="auto"/>
        <w:bottom w:val="none" w:sz="0" w:space="0" w:color="auto"/>
        <w:right w:val="none" w:sz="0" w:space="0" w:color="auto"/>
      </w:divBdr>
    </w:div>
    <w:div w:id="2110461784">
      <w:bodyDiv w:val="1"/>
      <w:marLeft w:val="0"/>
      <w:marRight w:val="0"/>
      <w:marTop w:val="0"/>
      <w:marBottom w:val="0"/>
      <w:divBdr>
        <w:top w:val="none" w:sz="0" w:space="0" w:color="auto"/>
        <w:left w:val="none" w:sz="0" w:space="0" w:color="auto"/>
        <w:bottom w:val="none" w:sz="0" w:space="0" w:color="auto"/>
        <w:right w:val="none" w:sz="0" w:space="0" w:color="auto"/>
      </w:divBdr>
    </w:div>
    <w:div w:id="2110542973">
      <w:bodyDiv w:val="1"/>
      <w:marLeft w:val="0"/>
      <w:marRight w:val="0"/>
      <w:marTop w:val="0"/>
      <w:marBottom w:val="0"/>
      <w:divBdr>
        <w:top w:val="none" w:sz="0" w:space="0" w:color="auto"/>
        <w:left w:val="none" w:sz="0" w:space="0" w:color="auto"/>
        <w:bottom w:val="none" w:sz="0" w:space="0" w:color="auto"/>
        <w:right w:val="none" w:sz="0" w:space="0" w:color="auto"/>
      </w:divBdr>
    </w:div>
    <w:div w:id="2110619068">
      <w:bodyDiv w:val="1"/>
      <w:marLeft w:val="0"/>
      <w:marRight w:val="0"/>
      <w:marTop w:val="0"/>
      <w:marBottom w:val="0"/>
      <w:divBdr>
        <w:top w:val="none" w:sz="0" w:space="0" w:color="auto"/>
        <w:left w:val="none" w:sz="0" w:space="0" w:color="auto"/>
        <w:bottom w:val="none" w:sz="0" w:space="0" w:color="auto"/>
        <w:right w:val="none" w:sz="0" w:space="0" w:color="auto"/>
      </w:divBdr>
    </w:div>
    <w:div w:id="2110656605">
      <w:bodyDiv w:val="1"/>
      <w:marLeft w:val="0"/>
      <w:marRight w:val="0"/>
      <w:marTop w:val="0"/>
      <w:marBottom w:val="0"/>
      <w:divBdr>
        <w:top w:val="none" w:sz="0" w:space="0" w:color="auto"/>
        <w:left w:val="none" w:sz="0" w:space="0" w:color="auto"/>
        <w:bottom w:val="none" w:sz="0" w:space="0" w:color="auto"/>
        <w:right w:val="none" w:sz="0" w:space="0" w:color="auto"/>
      </w:divBdr>
    </w:div>
    <w:div w:id="2110736337">
      <w:bodyDiv w:val="1"/>
      <w:marLeft w:val="0"/>
      <w:marRight w:val="0"/>
      <w:marTop w:val="0"/>
      <w:marBottom w:val="0"/>
      <w:divBdr>
        <w:top w:val="none" w:sz="0" w:space="0" w:color="auto"/>
        <w:left w:val="none" w:sz="0" w:space="0" w:color="auto"/>
        <w:bottom w:val="none" w:sz="0" w:space="0" w:color="auto"/>
        <w:right w:val="none" w:sz="0" w:space="0" w:color="auto"/>
      </w:divBdr>
    </w:div>
    <w:div w:id="2110811913">
      <w:bodyDiv w:val="1"/>
      <w:marLeft w:val="0"/>
      <w:marRight w:val="0"/>
      <w:marTop w:val="0"/>
      <w:marBottom w:val="0"/>
      <w:divBdr>
        <w:top w:val="none" w:sz="0" w:space="0" w:color="auto"/>
        <w:left w:val="none" w:sz="0" w:space="0" w:color="auto"/>
        <w:bottom w:val="none" w:sz="0" w:space="0" w:color="auto"/>
        <w:right w:val="none" w:sz="0" w:space="0" w:color="auto"/>
      </w:divBdr>
    </w:div>
    <w:div w:id="2110926646">
      <w:bodyDiv w:val="1"/>
      <w:marLeft w:val="0"/>
      <w:marRight w:val="0"/>
      <w:marTop w:val="0"/>
      <w:marBottom w:val="0"/>
      <w:divBdr>
        <w:top w:val="none" w:sz="0" w:space="0" w:color="auto"/>
        <w:left w:val="none" w:sz="0" w:space="0" w:color="auto"/>
        <w:bottom w:val="none" w:sz="0" w:space="0" w:color="auto"/>
        <w:right w:val="none" w:sz="0" w:space="0" w:color="auto"/>
      </w:divBdr>
    </w:div>
    <w:div w:id="2110931740">
      <w:bodyDiv w:val="1"/>
      <w:marLeft w:val="0"/>
      <w:marRight w:val="0"/>
      <w:marTop w:val="0"/>
      <w:marBottom w:val="0"/>
      <w:divBdr>
        <w:top w:val="none" w:sz="0" w:space="0" w:color="auto"/>
        <w:left w:val="none" w:sz="0" w:space="0" w:color="auto"/>
        <w:bottom w:val="none" w:sz="0" w:space="0" w:color="auto"/>
        <w:right w:val="none" w:sz="0" w:space="0" w:color="auto"/>
      </w:divBdr>
    </w:div>
    <w:div w:id="2111004664">
      <w:bodyDiv w:val="1"/>
      <w:marLeft w:val="0"/>
      <w:marRight w:val="0"/>
      <w:marTop w:val="0"/>
      <w:marBottom w:val="0"/>
      <w:divBdr>
        <w:top w:val="none" w:sz="0" w:space="0" w:color="auto"/>
        <w:left w:val="none" w:sz="0" w:space="0" w:color="auto"/>
        <w:bottom w:val="none" w:sz="0" w:space="0" w:color="auto"/>
        <w:right w:val="none" w:sz="0" w:space="0" w:color="auto"/>
      </w:divBdr>
    </w:div>
    <w:div w:id="2111118343">
      <w:bodyDiv w:val="1"/>
      <w:marLeft w:val="0"/>
      <w:marRight w:val="0"/>
      <w:marTop w:val="0"/>
      <w:marBottom w:val="0"/>
      <w:divBdr>
        <w:top w:val="none" w:sz="0" w:space="0" w:color="auto"/>
        <w:left w:val="none" w:sz="0" w:space="0" w:color="auto"/>
        <w:bottom w:val="none" w:sz="0" w:space="0" w:color="auto"/>
        <w:right w:val="none" w:sz="0" w:space="0" w:color="auto"/>
      </w:divBdr>
    </w:div>
    <w:div w:id="2111126237">
      <w:bodyDiv w:val="1"/>
      <w:marLeft w:val="0"/>
      <w:marRight w:val="0"/>
      <w:marTop w:val="0"/>
      <w:marBottom w:val="0"/>
      <w:divBdr>
        <w:top w:val="none" w:sz="0" w:space="0" w:color="auto"/>
        <w:left w:val="none" w:sz="0" w:space="0" w:color="auto"/>
        <w:bottom w:val="none" w:sz="0" w:space="0" w:color="auto"/>
        <w:right w:val="none" w:sz="0" w:space="0" w:color="auto"/>
      </w:divBdr>
    </w:div>
    <w:div w:id="2111244339">
      <w:bodyDiv w:val="1"/>
      <w:marLeft w:val="0"/>
      <w:marRight w:val="0"/>
      <w:marTop w:val="0"/>
      <w:marBottom w:val="0"/>
      <w:divBdr>
        <w:top w:val="none" w:sz="0" w:space="0" w:color="auto"/>
        <w:left w:val="none" w:sz="0" w:space="0" w:color="auto"/>
        <w:bottom w:val="none" w:sz="0" w:space="0" w:color="auto"/>
        <w:right w:val="none" w:sz="0" w:space="0" w:color="auto"/>
      </w:divBdr>
    </w:div>
    <w:div w:id="2111701126">
      <w:bodyDiv w:val="1"/>
      <w:marLeft w:val="0"/>
      <w:marRight w:val="0"/>
      <w:marTop w:val="0"/>
      <w:marBottom w:val="0"/>
      <w:divBdr>
        <w:top w:val="none" w:sz="0" w:space="0" w:color="auto"/>
        <w:left w:val="none" w:sz="0" w:space="0" w:color="auto"/>
        <w:bottom w:val="none" w:sz="0" w:space="0" w:color="auto"/>
        <w:right w:val="none" w:sz="0" w:space="0" w:color="auto"/>
      </w:divBdr>
    </w:div>
    <w:div w:id="2111731429">
      <w:bodyDiv w:val="1"/>
      <w:marLeft w:val="0"/>
      <w:marRight w:val="0"/>
      <w:marTop w:val="0"/>
      <w:marBottom w:val="0"/>
      <w:divBdr>
        <w:top w:val="none" w:sz="0" w:space="0" w:color="auto"/>
        <w:left w:val="none" w:sz="0" w:space="0" w:color="auto"/>
        <w:bottom w:val="none" w:sz="0" w:space="0" w:color="auto"/>
        <w:right w:val="none" w:sz="0" w:space="0" w:color="auto"/>
      </w:divBdr>
    </w:div>
    <w:div w:id="2111773767">
      <w:bodyDiv w:val="1"/>
      <w:marLeft w:val="0"/>
      <w:marRight w:val="0"/>
      <w:marTop w:val="0"/>
      <w:marBottom w:val="0"/>
      <w:divBdr>
        <w:top w:val="none" w:sz="0" w:space="0" w:color="auto"/>
        <w:left w:val="none" w:sz="0" w:space="0" w:color="auto"/>
        <w:bottom w:val="none" w:sz="0" w:space="0" w:color="auto"/>
        <w:right w:val="none" w:sz="0" w:space="0" w:color="auto"/>
      </w:divBdr>
    </w:div>
    <w:div w:id="2111774352">
      <w:bodyDiv w:val="1"/>
      <w:marLeft w:val="0"/>
      <w:marRight w:val="0"/>
      <w:marTop w:val="0"/>
      <w:marBottom w:val="0"/>
      <w:divBdr>
        <w:top w:val="none" w:sz="0" w:space="0" w:color="auto"/>
        <w:left w:val="none" w:sz="0" w:space="0" w:color="auto"/>
        <w:bottom w:val="none" w:sz="0" w:space="0" w:color="auto"/>
        <w:right w:val="none" w:sz="0" w:space="0" w:color="auto"/>
      </w:divBdr>
    </w:div>
    <w:div w:id="2111777453">
      <w:bodyDiv w:val="1"/>
      <w:marLeft w:val="0"/>
      <w:marRight w:val="0"/>
      <w:marTop w:val="0"/>
      <w:marBottom w:val="0"/>
      <w:divBdr>
        <w:top w:val="none" w:sz="0" w:space="0" w:color="auto"/>
        <w:left w:val="none" w:sz="0" w:space="0" w:color="auto"/>
        <w:bottom w:val="none" w:sz="0" w:space="0" w:color="auto"/>
        <w:right w:val="none" w:sz="0" w:space="0" w:color="auto"/>
      </w:divBdr>
    </w:div>
    <w:div w:id="2111851592">
      <w:bodyDiv w:val="1"/>
      <w:marLeft w:val="0"/>
      <w:marRight w:val="0"/>
      <w:marTop w:val="0"/>
      <w:marBottom w:val="0"/>
      <w:divBdr>
        <w:top w:val="none" w:sz="0" w:space="0" w:color="auto"/>
        <w:left w:val="none" w:sz="0" w:space="0" w:color="auto"/>
        <w:bottom w:val="none" w:sz="0" w:space="0" w:color="auto"/>
        <w:right w:val="none" w:sz="0" w:space="0" w:color="auto"/>
      </w:divBdr>
    </w:div>
    <w:div w:id="2111924495">
      <w:bodyDiv w:val="1"/>
      <w:marLeft w:val="0"/>
      <w:marRight w:val="0"/>
      <w:marTop w:val="0"/>
      <w:marBottom w:val="0"/>
      <w:divBdr>
        <w:top w:val="none" w:sz="0" w:space="0" w:color="auto"/>
        <w:left w:val="none" w:sz="0" w:space="0" w:color="auto"/>
        <w:bottom w:val="none" w:sz="0" w:space="0" w:color="auto"/>
        <w:right w:val="none" w:sz="0" w:space="0" w:color="auto"/>
      </w:divBdr>
    </w:div>
    <w:div w:id="2111925653">
      <w:bodyDiv w:val="1"/>
      <w:marLeft w:val="0"/>
      <w:marRight w:val="0"/>
      <w:marTop w:val="0"/>
      <w:marBottom w:val="0"/>
      <w:divBdr>
        <w:top w:val="none" w:sz="0" w:space="0" w:color="auto"/>
        <w:left w:val="none" w:sz="0" w:space="0" w:color="auto"/>
        <w:bottom w:val="none" w:sz="0" w:space="0" w:color="auto"/>
        <w:right w:val="none" w:sz="0" w:space="0" w:color="auto"/>
      </w:divBdr>
    </w:div>
    <w:div w:id="2111971232">
      <w:bodyDiv w:val="1"/>
      <w:marLeft w:val="0"/>
      <w:marRight w:val="0"/>
      <w:marTop w:val="0"/>
      <w:marBottom w:val="0"/>
      <w:divBdr>
        <w:top w:val="none" w:sz="0" w:space="0" w:color="auto"/>
        <w:left w:val="none" w:sz="0" w:space="0" w:color="auto"/>
        <w:bottom w:val="none" w:sz="0" w:space="0" w:color="auto"/>
        <w:right w:val="none" w:sz="0" w:space="0" w:color="auto"/>
      </w:divBdr>
    </w:div>
    <w:div w:id="2111974088">
      <w:bodyDiv w:val="1"/>
      <w:marLeft w:val="0"/>
      <w:marRight w:val="0"/>
      <w:marTop w:val="0"/>
      <w:marBottom w:val="0"/>
      <w:divBdr>
        <w:top w:val="none" w:sz="0" w:space="0" w:color="auto"/>
        <w:left w:val="none" w:sz="0" w:space="0" w:color="auto"/>
        <w:bottom w:val="none" w:sz="0" w:space="0" w:color="auto"/>
        <w:right w:val="none" w:sz="0" w:space="0" w:color="auto"/>
      </w:divBdr>
    </w:div>
    <w:div w:id="2112042400">
      <w:bodyDiv w:val="1"/>
      <w:marLeft w:val="0"/>
      <w:marRight w:val="0"/>
      <w:marTop w:val="0"/>
      <w:marBottom w:val="0"/>
      <w:divBdr>
        <w:top w:val="none" w:sz="0" w:space="0" w:color="auto"/>
        <w:left w:val="none" w:sz="0" w:space="0" w:color="auto"/>
        <w:bottom w:val="none" w:sz="0" w:space="0" w:color="auto"/>
        <w:right w:val="none" w:sz="0" w:space="0" w:color="auto"/>
      </w:divBdr>
    </w:div>
    <w:div w:id="2112124192">
      <w:bodyDiv w:val="1"/>
      <w:marLeft w:val="0"/>
      <w:marRight w:val="0"/>
      <w:marTop w:val="0"/>
      <w:marBottom w:val="0"/>
      <w:divBdr>
        <w:top w:val="none" w:sz="0" w:space="0" w:color="auto"/>
        <w:left w:val="none" w:sz="0" w:space="0" w:color="auto"/>
        <w:bottom w:val="none" w:sz="0" w:space="0" w:color="auto"/>
        <w:right w:val="none" w:sz="0" w:space="0" w:color="auto"/>
      </w:divBdr>
    </w:div>
    <w:div w:id="2112161180">
      <w:bodyDiv w:val="1"/>
      <w:marLeft w:val="0"/>
      <w:marRight w:val="0"/>
      <w:marTop w:val="0"/>
      <w:marBottom w:val="0"/>
      <w:divBdr>
        <w:top w:val="none" w:sz="0" w:space="0" w:color="auto"/>
        <w:left w:val="none" w:sz="0" w:space="0" w:color="auto"/>
        <w:bottom w:val="none" w:sz="0" w:space="0" w:color="auto"/>
        <w:right w:val="none" w:sz="0" w:space="0" w:color="auto"/>
      </w:divBdr>
    </w:div>
    <w:div w:id="2112361500">
      <w:bodyDiv w:val="1"/>
      <w:marLeft w:val="0"/>
      <w:marRight w:val="0"/>
      <w:marTop w:val="0"/>
      <w:marBottom w:val="0"/>
      <w:divBdr>
        <w:top w:val="none" w:sz="0" w:space="0" w:color="auto"/>
        <w:left w:val="none" w:sz="0" w:space="0" w:color="auto"/>
        <w:bottom w:val="none" w:sz="0" w:space="0" w:color="auto"/>
        <w:right w:val="none" w:sz="0" w:space="0" w:color="auto"/>
      </w:divBdr>
    </w:div>
    <w:div w:id="2112433004">
      <w:bodyDiv w:val="1"/>
      <w:marLeft w:val="0"/>
      <w:marRight w:val="0"/>
      <w:marTop w:val="0"/>
      <w:marBottom w:val="0"/>
      <w:divBdr>
        <w:top w:val="none" w:sz="0" w:space="0" w:color="auto"/>
        <w:left w:val="none" w:sz="0" w:space="0" w:color="auto"/>
        <w:bottom w:val="none" w:sz="0" w:space="0" w:color="auto"/>
        <w:right w:val="none" w:sz="0" w:space="0" w:color="auto"/>
      </w:divBdr>
    </w:div>
    <w:div w:id="2112511864">
      <w:bodyDiv w:val="1"/>
      <w:marLeft w:val="0"/>
      <w:marRight w:val="0"/>
      <w:marTop w:val="0"/>
      <w:marBottom w:val="0"/>
      <w:divBdr>
        <w:top w:val="none" w:sz="0" w:space="0" w:color="auto"/>
        <w:left w:val="none" w:sz="0" w:space="0" w:color="auto"/>
        <w:bottom w:val="none" w:sz="0" w:space="0" w:color="auto"/>
        <w:right w:val="none" w:sz="0" w:space="0" w:color="auto"/>
      </w:divBdr>
    </w:div>
    <w:div w:id="2112628119">
      <w:bodyDiv w:val="1"/>
      <w:marLeft w:val="0"/>
      <w:marRight w:val="0"/>
      <w:marTop w:val="0"/>
      <w:marBottom w:val="0"/>
      <w:divBdr>
        <w:top w:val="none" w:sz="0" w:space="0" w:color="auto"/>
        <w:left w:val="none" w:sz="0" w:space="0" w:color="auto"/>
        <w:bottom w:val="none" w:sz="0" w:space="0" w:color="auto"/>
        <w:right w:val="none" w:sz="0" w:space="0" w:color="auto"/>
      </w:divBdr>
    </w:div>
    <w:div w:id="2112700444">
      <w:bodyDiv w:val="1"/>
      <w:marLeft w:val="0"/>
      <w:marRight w:val="0"/>
      <w:marTop w:val="0"/>
      <w:marBottom w:val="0"/>
      <w:divBdr>
        <w:top w:val="none" w:sz="0" w:space="0" w:color="auto"/>
        <w:left w:val="none" w:sz="0" w:space="0" w:color="auto"/>
        <w:bottom w:val="none" w:sz="0" w:space="0" w:color="auto"/>
        <w:right w:val="none" w:sz="0" w:space="0" w:color="auto"/>
      </w:divBdr>
    </w:div>
    <w:div w:id="2112818330">
      <w:bodyDiv w:val="1"/>
      <w:marLeft w:val="0"/>
      <w:marRight w:val="0"/>
      <w:marTop w:val="0"/>
      <w:marBottom w:val="0"/>
      <w:divBdr>
        <w:top w:val="none" w:sz="0" w:space="0" w:color="auto"/>
        <w:left w:val="none" w:sz="0" w:space="0" w:color="auto"/>
        <w:bottom w:val="none" w:sz="0" w:space="0" w:color="auto"/>
        <w:right w:val="none" w:sz="0" w:space="0" w:color="auto"/>
      </w:divBdr>
    </w:div>
    <w:div w:id="2112968590">
      <w:bodyDiv w:val="1"/>
      <w:marLeft w:val="0"/>
      <w:marRight w:val="0"/>
      <w:marTop w:val="0"/>
      <w:marBottom w:val="0"/>
      <w:divBdr>
        <w:top w:val="none" w:sz="0" w:space="0" w:color="auto"/>
        <w:left w:val="none" w:sz="0" w:space="0" w:color="auto"/>
        <w:bottom w:val="none" w:sz="0" w:space="0" w:color="auto"/>
        <w:right w:val="none" w:sz="0" w:space="0" w:color="auto"/>
      </w:divBdr>
    </w:div>
    <w:div w:id="2112973103">
      <w:bodyDiv w:val="1"/>
      <w:marLeft w:val="0"/>
      <w:marRight w:val="0"/>
      <w:marTop w:val="0"/>
      <w:marBottom w:val="0"/>
      <w:divBdr>
        <w:top w:val="none" w:sz="0" w:space="0" w:color="auto"/>
        <w:left w:val="none" w:sz="0" w:space="0" w:color="auto"/>
        <w:bottom w:val="none" w:sz="0" w:space="0" w:color="auto"/>
        <w:right w:val="none" w:sz="0" w:space="0" w:color="auto"/>
      </w:divBdr>
    </w:div>
    <w:div w:id="2112973381">
      <w:bodyDiv w:val="1"/>
      <w:marLeft w:val="0"/>
      <w:marRight w:val="0"/>
      <w:marTop w:val="0"/>
      <w:marBottom w:val="0"/>
      <w:divBdr>
        <w:top w:val="none" w:sz="0" w:space="0" w:color="auto"/>
        <w:left w:val="none" w:sz="0" w:space="0" w:color="auto"/>
        <w:bottom w:val="none" w:sz="0" w:space="0" w:color="auto"/>
        <w:right w:val="none" w:sz="0" w:space="0" w:color="auto"/>
      </w:divBdr>
    </w:div>
    <w:div w:id="2113085303">
      <w:bodyDiv w:val="1"/>
      <w:marLeft w:val="0"/>
      <w:marRight w:val="0"/>
      <w:marTop w:val="0"/>
      <w:marBottom w:val="0"/>
      <w:divBdr>
        <w:top w:val="none" w:sz="0" w:space="0" w:color="auto"/>
        <w:left w:val="none" w:sz="0" w:space="0" w:color="auto"/>
        <w:bottom w:val="none" w:sz="0" w:space="0" w:color="auto"/>
        <w:right w:val="none" w:sz="0" w:space="0" w:color="auto"/>
      </w:divBdr>
    </w:div>
    <w:div w:id="2113088394">
      <w:bodyDiv w:val="1"/>
      <w:marLeft w:val="0"/>
      <w:marRight w:val="0"/>
      <w:marTop w:val="0"/>
      <w:marBottom w:val="0"/>
      <w:divBdr>
        <w:top w:val="none" w:sz="0" w:space="0" w:color="auto"/>
        <w:left w:val="none" w:sz="0" w:space="0" w:color="auto"/>
        <w:bottom w:val="none" w:sz="0" w:space="0" w:color="auto"/>
        <w:right w:val="none" w:sz="0" w:space="0" w:color="auto"/>
      </w:divBdr>
    </w:div>
    <w:div w:id="2113239515">
      <w:bodyDiv w:val="1"/>
      <w:marLeft w:val="0"/>
      <w:marRight w:val="0"/>
      <w:marTop w:val="0"/>
      <w:marBottom w:val="0"/>
      <w:divBdr>
        <w:top w:val="none" w:sz="0" w:space="0" w:color="auto"/>
        <w:left w:val="none" w:sz="0" w:space="0" w:color="auto"/>
        <w:bottom w:val="none" w:sz="0" w:space="0" w:color="auto"/>
        <w:right w:val="none" w:sz="0" w:space="0" w:color="auto"/>
      </w:divBdr>
    </w:div>
    <w:div w:id="2113277031">
      <w:bodyDiv w:val="1"/>
      <w:marLeft w:val="0"/>
      <w:marRight w:val="0"/>
      <w:marTop w:val="0"/>
      <w:marBottom w:val="0"/>
      <w:divBdr>
        <w:top w:val="none" w:sz="0" w:space="0" w:color="auto"/>
        <w:left w:val="none" w:sz="0" w:space="0" w:color="auto"/>
        <w:bottom w:val="none" w:sz="0" w:space="0" w:color="auto"/>
        <w:right w:val="none" w:sz="0" w:space="0" w:color="auto"/>
      </w:divBdr>
    </w:div>
    <w:div w:id="2113284537">
      <w:bodyDiv w:val="1"/>
      <w:marLeft w:val="0"/>
      <w:marRight w:val="0"/>
      <w:marTop w:val="0"/>
      <w:marBottom w:val="0"/>
      <w:divBdr>
        <w:top w:val="none" w:sz="0" w:space="0" w:color="auto"/>
        <w:left w:val="none" w:sz="0" w:space="0" w:color="auto"/>
        <w:bottom w:val="none" w:sz="0" w:space="0" w:color="auto"/>
        <w:right w:val="none" w:sz="0" w:space="0" w:color="auto"/>
      </w:divBdr>
    </w:div>
    <w:div w:id="2113428966">
      <w:bodyDiv w:val="1"/>
      <w:marLeft w:val="0"/>
      <w:marRight w:val="0"/>
      <w:marTop w:val="0"/>
      <w:marBottom w:val="0"/>
      <w:divBdr>
        <w:top w:val="none" w:sz="0" w:space="0" w:color="auto"/>
        <w:left w:val="none" w:sz="0" w:space="0" w:color="auto"/>
        <w:bottom w:val="none" w:sz="0" w:space="0" w:color="auto"/>
        <w:right w:val="none" w:sz="0" w:space="0" w:color="auto"/>
      </w:divBdr>
    </w:div>
    <w:div w:id="2113431139">
      <w:bodyDiv w:val="1"/>
      <w:marLeft w:val="0"/>
      <w:marRight w:val="0"/>
      <w:marTop w:val="0"/>
      <w:marBottom w:val="0"/>
      <w:divBdr>
        <w:top w:val="none" w:sz="0" w:space="0" w:color="auto"/>
        <w:left w:val="none" w:sz="0" w:space="0" w:color="auto"/>
        <w:bottom w:val="none" w:sz="0" w:space="0" w:color="auto"/>
        <w:right w:val="none" w:sz="0" w:space="0" w:color="auto"/>
      </w:divBdr>
    </w:div>
    <w:div w:id="2113436192">
      <w:bodyDiv w:val="1"/>
      <w:marLeft w:val="0"/>
      <w:marRight w:val="0"/>
      <w:marTop w:val="0"/>
      <w:marBottom w:val="0"/>
      <w:divBdr>
        <w:top w:val="none" w:sz="0" w:space="0" w:color="auto"/>
        <w:left w:val="none" w:sz="0" w:space="0" w:color="auto"/>
        <w:bottom w:val="none" w:sz="0" w:space="0" w:color="auto"/>
        <w:right w:val="none" w:sz="0" w:space="0" w:color="auto"/>
      </w:divBdr>
    </w:div>
    <w:div w:id="2113553997">
      <w:bodyDiv w:val="1"/>
      <w:marLeft w:val="0"/>
      <w:marRight w:val="0"/>
      <w:marTop w:val="0"/>
      <w:marBottom w:val="0"/>
      <w:divBdr>
        <w:top w:val="none" w:sz="0" w:space="0" w:color="auto"/>
        <w:left w:val="none" w:sz="0" w:space="0" w:color="auto"/>
        <w:bottom w:val="none" w:sz="0" w:space="0" w:color="auto"/>
        <w:right w:val="none" w:sz="0" w:space="0" w:color="auto"/>
      </w:divBdr>
    </w:div>
    <w:div w:id="2113626690">
      <w:bodyDiv w:val="1"/>
      <w:marLeft w:val="0"/>
      <w:marRight w:val="0"/>
      <w:marTop w:val="0"/>
      <w:marBottom w:val="0"/>
      <w:divBdr>
        <w:top w:val="none" w:sz="0" w:space="0" w:color="auto"/>
        <w:left w:val="none" w:sz="0" w:space="0" w:color="auto"/>
        <w:bottom w:val="none" w:sz="0" w:space="0" w:color="auto"/>
        <w:right w:val="none" w:sz="0" w:space="0" w:color="auto"/>
      </w:divBdr>
    </w:div>
    <w:div w:id="2113671570">
      <w:bodyDiv w:val="1"/>
      <w:marLeft w:val="0"/>
      <w:marRight w:val="0"/>
      <w:marTop w:val="0"/>
      <w:marBottom w:val="0"/>
      <w:divBdr>
        <w:top w:val="none" w:sz="0" w:space="0" w:color="auto"/>
        <w:left w:val="none" w:sz="0" w:space="0" w:color="auto"/>
        <w:bottom w:val="none" w:sz="0" w:space="0" w:color="auto"/>
        <w:right w:val="none" w:sz="0" w:space="0" w:color="auto"/>
      </w:divBdr>
    </w:div>
    <w:div w:id="2113699402">
      <w:bodyDiv w:val="1"/>
      <w:marLeft w:val="0"/>
      <w:marRight w:val="0"/>
      <w:marTop w:val="0"/>
      <w:marBottom w:val="0"/>
      <w:divBdr>
        <w:top w:val="none" w:sz="0" w:space="0" w:color="auto"/>
        <w:left w:val="none" w:sz="0" w:space="0" w:color="auto"/>
        <w:bottom w:val="none" w:sz="0" w:space="0" w:color="auto"/>
        <w:right w:val="none" w:sz="0" w:space="0" w:color="auto"/>
      </w:divBdr>
    </w:div>
    <w:div w:id="2113739547">
      <w:bodyDiv w:val="1"/>
      <w:marLeft w:val="0"/>
      <w:marRight w:val="0"/>
      <w:marTop w:val="0"/>
      <w:marBottom w:val="0"/>
      <w:divBdr>
        <w:top w:val="none" w:sz="0" w:space="0" w:color="auto"/>
        <w:left w:val="none" w:sz="0" w:space="0" w:color="auto"/>
        <w:bottom w:val="none" w:sz="0" w:space="0" w:color="auto"/>
        <w:right w:val="none" w:sz="0" w:space="0" w:color="auto"/>
      </w:divBdr>
    </w:div>
    <w:div w:id="2113741389">
      <w:bodyDiv w:val="1"/>
      <w:marLeft w:val="0"/>
      <w:marRight w:val="0"/>
      <w:marTop w:val="0"/>
      <w:marBottom w:val="0"/>
      <w:divBdr>
        <w:top w:val="none" w:sz="0" w:space="0" w:color="auto"/>
        <w:left w:val="none" w:sz="0" w:space="0" w:color="auto"/>
        <w:bottom w:val="none" w:sz="0" w:space="0" w:color="auto"/>
        <w:right w:val="none" w:sz="0" w:space="0" w:color="auto"/>
      </w:divBdr>
    </w:div>
    <w:div w:id="2113746631">
      <w:bodyDiv w:val="1"/>
      <w:marLeft w:val="0"/>
      <w:marRight w:val="0"/>
      <w:marTop w:val="0"/>
      <w:marBottom w:val="0"/>
      <w:divBdr>
        <w:top w:val="none" w:sz="0" w:space="0" w:color="auto"/>
        <w:left w:val="none" w:sz="0" w:space="0" w:color="auto"/>
        <w:bottom w:val="none" w:sz="0" w:space="0" w:color="auto"/>
        <w:right w:val="none" w:sz="0" w:space="0" w:color="auto"/>
      </w:divBdr>
    </w:div>
    <w:div w:id="2113818477">
      <w:bodyDiv w:val="1"/>
      <w:marLeft w:val="0"/>
      <w:marRight w:val="0"/>
      <w:marTop w:val="0"/>
      <w:marBottom w:val="0"/>
      <w:divBdr>
        <w:top w:val="none" w:sz="0" w:space="0" w:color="auto"/>
        <w:left w:val="none" w:sz="0" w:space="0" w:color="auto"/>
        <w:bottom w:val="none" w:sz="0" w:space="0" w:color="auto"/>
        <w:right w:val="none" w:sz="0" w:space="0" w:color="auto"/>
      </w:divBdr>
    </w:div>
    <w:div w:id="2113892123">
      <w:bodyDiv w:val="1"/>
      <w:marLeft w:val="0"/>
      <w:marRight w:val="0"/>
      <w:marTop w:val="0"/>
      <w:marBottom w:val="0"/>
      <w:divBdr>
        <w:top w:val="none" w:sz="0" w:space="0" w:color="auto"/>
        <w:left w:val="none" w:sz="0" w:space="0" w:color="auto"/>
        <w:bottom w:val="none" w:sz="0" w:space="0" w:color="auto"/>
        <w:right w:val="none" w:sz="0" w:space="0" w:color="auto"/>
      </w:divBdr>
    </w:div>
    <w:div w:id="2114008396">
      <w:bodyDiv w:val="1"/>
      <w:marLeft w:val="0"/>
      <w:marRight w:val="0"/>
      <w:marTop w:val="0"/>
      <w:marBottom w:val="0"/>
      <w:divBdr>
        <w:top w:val="none" w:sz="0" w:space="0" w:color="auto"/>
        <w:left w:val="none" w:sz="0" w:space="0" w:color="auto"/>
        <w:bottom w:val="none" w:sz="0" w:space="0" w:color="auto"/>
        <w:right w:val="none" w:sz="0" w:space="0" w:color="auto"/>
      </w:divBdr>
    </w:div>
    <w:div w:id="2114089738">
      <w:bodyDiv w:val="1"/>
      <w:marLeft w:val="0"/>
      <w:marRight w:val="0"/>
      <w:marTop w:val="0"/>
      <w:marBottom w:val="0"/>
      <w:divBdr>
        <w:top w:val="none" w:sz="0" w:space="0" w:color="auto"/>
        <w:left w:val="none" w:sz="0" w:space="0" w:color="auto"/>
        <w:bottom w:val="none" w:sz="0" w:space="0" w:color="auto"/>
        <w:right w:val="none" w:sz="0" w:space="0" w:color="auto"/>
      </w:divBdr>
    </w:div>
    <w:div w:id="2114199767">
      <w:bodyDiv w:val="1"/>
      <w:marLeft w:val="0"/>
      <w:marRight w:val="0"/>
      <w:marTop w:val="0"/>
      <w:marBottom w:val="0"/>
      <w:divBdr>
        <w:top w:val="none" w:sz="0" w:space="0" w:color="auto"/>
        <w:left w:val="none" w:sz="0" w:space="0" w:color="auto"/>
        <w:bottom w:val="none" w:sz="0" w:space="0" w:color="auto"/>
        <w:right w:val="none" w:sz="0" w:space="0" w:color="auto"/>
      </w:divBdr>
    </w:div>
    <w:div w:id="2114352440">
      <w:bodyDiv w:val="1"/>
      <w:marLeft w:val="0"/>
      <w:marRight w:val="0"/>
      <w:marTop w:val="0"/>
      <w:marBottom w:val="0"/>
      <w:divBdr>
        <w:top w:val="none" w:sz="0" w:space="0" w:color="auto"/>
        <w:left w:val="none" w:sz="0" w:space="0" w:color="auto"/>
        <w:bottom w:val="none" w:sz="0" w:space="0" w:color="auto"/>
        <w:right w:val="none" w:sz="0" w:space="0" w:color="auto"/>
      </w:divBdr>
    </w:div>
    <w:div w:id="2114474657">
      <w:bodyDiv w:val="1"/>
      <w:marLeft w:val="0"/>
      <w:marRight w:val="0"/>
      <w:marTop w:val="0"/>
      <w:marBottom w:val="0"/>
      <w:divBdr>
        <w:top w:val="none" w:sz="0" w:space="0" w:color="auto"/>
        <w:left w:val="none" w:sz="0" w:space="0" w:color="auto"/>
        <w:bottom w:val="none" w:sz="0" w:space="0" w:color="auto"/>
        <w:right w:val="none" w:sz="0" w:space="0" w:color="auto"/>
      </w:divBdr>
    </w:div>
    <w:div w:id="2114547006">
      <w:bodyDiv w:val="1"/>
      <w:marLeft w:val="0"/>
      <w:marRight w:val="0"/>
      <w:marTop w:val="0"/>
      <w:marBottom w:val="0"/>
      <w:divBdr>
        <w:top w:val="none" w:sz="0" w:space="0" w:color="auto"/>
        <w:left w:val="none" w:sz="0" w:space="0" w:color="auto"/>
        <w:bottom w:val="none" w:sz="0" w:space="0" w:color="auto"/>
        <w:right w:val="none" w:sz="0" w:space="0" w:color="auto"/>
      </w:divBdr>
    </w:div>
    <w:div w:id="2114589527">
      <w:bodyDiv w:val="1"/>
      <w:marLeft w:val="0"/>
      <w:marRight w:val="0"/>
      <w:marTop w:val="0"/>
      <w:marBottom w:val="0"/>
      <w:divBdr>
        <w:top w:val="none" w:sz="0" w:space="0" w:color="auto"/>
        <w:left w:val="none" w:sz="0" w:space="0" w:color="auto"/>
        <w:bottom w:val="none" w:sz="0" w:space="0" w:color="auto"/>
        <w:right w:val="none" w:sz="0" w:space="0" w:color="auto"/>
      </w:divBdr>
    </w:div>
    <w:div w:id="2114739324">
      <w:bodyDiv w:val="1"/>
      <w:marLeft w:val="0"/>
      <w:marRight w:val="0"/>
      <w:marTop w:val="0"/>
      <w:marBottom w:val="0"/>
      <w:divBdr>
        <w:top w:val="none" w:sz="0" w:space="0" w:color="auto"/>
        <w:left w:val="none" w:sz="0" w:space="0" w:color="auto"/>
        <w:bottom w:val="none" w:sz="0" w:space="0" w:color="auto"/>
        <w:right w:val="none" w:sz="0" w:space="0" w:color="auto"/>
      </w:divBdr>
    </w:div>
    <w:div w:id="2114743767">
      <w:bodyDiv w:val="1"/>
      <w:marLeft w:val="0"/>
      <w:marRight w:val="0"/>
      <w:marTop w:val="0"/>
      <w:marBottom w:val="0"/>
      <w:divBdr>
        <w:top w:val="none" w:sz="0" w:space="0" w:color="auto"/>
        <w:left w:val="none" w:sz="0" w:space="0" w:color="auto"/>
        <w:bottom w:val="none" w:sz="0" w:space="0" w:color="auto"/>
        <w:right w:val="none" w:sz="0" w:space="0" w:color="auto"/>
      </w:divBdr>
    </w:div>
    <w:div w:id="2114784084">
      <w:bodyDiv w:val="1"/>
      <w:marLeft w:val="0"/>
      <w:marRight w:val="0"/>
      <w:marTop w:val="0"/>
      <w:marBottom w:val="0"/>
      <w:divBdr>
        <w:top w:val="none" w:sz="0" w:space="0" w:color="auto"/>
        <w:left w:val="none" w:sz="0" w:space="0" w:color="auto"/>
        <w:bottom w:val="none" w:sz="0" w:space="0" w:color="auto"/>
        <w:right w:val="none" w:sz="0" w:space="0" w:color="auto"/>
      </w:divBdr>
    </w:div>
    <w:div w:id="2114785212">
      <w:bodyDiv w:val="1"/>
      <w:marLeft w:val="0"/>
      <w:marRight w:val="0"/>
      <w:marTop w:val="0"/>
      <w:marBottom w:val="0"/>
      <w:divBdr>
        <w:top w:val="none" w:sz="0" w:space="0" w:color="auto"/>
        <w:left w:val="none" w:sz="0" w:space="0" w:color="auto"/>
        <w:bottom w:val="none" w:sz="0" w:space="0" w:color="auto"/>
        <w:right w:val="none" w:sz="0" w:space="0" w:color="auto"/>
      </w:divBdr>
    </w:div>
    <w:div w:id="2114855967">
      <w:bodyDiv w:val="1"/>
      <w:marLeft w:val="0"/>
      <w:marRight w:val="0"/>
      <w:marTop w:val="0"/>
      <w:marBottom w:val="0"/>
      <w:divBdr>
        <w:top w:val="none" w:sz="0" w:space="0" w:color="auto"/>
        <w:left w:val="none" w:sz="0" w:space="0" w:color="auto"/>
        <w:bottom w:val="none" w:sz="0" w:space="0" w:color="auto"/>
        <w:right w:val="none" w:sz="0" w:space="0" w:color="auto"/>
      </w:divBdr>
    </w:div>
    <w:div w:id="2114861292">
      <w:bodyDiv w:val="1"/>
      <w:marLeft w:val="0"/>
      <w:marRight w:val="0"/>
      <w:marTop w:val="0"/>
      <w:marBottom w:val="0"/>
      <w:divBdr>
        <w:top w:val="none" w:sz="0" w:space="0" w:color="auto"/>
        <w:left w:val="none" w:sz="0" w:space="0" w:color="auto"/>
        <w:bottom w:val="none" w:sz="0" w:space="0" w:color="auto"/>
        <w:right w:val="none" w:sz="0" w:space="0" w:color="auto"/>
      </w:divBdr>
    </w:div>
    <w:div w:id="2114979618">
      <w:bodyDiv w:val="1"/>
      <w:marLeft w:val="0"/>
      <w:marRight w:val="0"/>
      <w:marTop w:val="0"/>
      <w:marBottom w:val="0"/>
      <w:divBdr>
        <w:top w:val="none" w:sz="0" w:space="0" w:color="auto"/>
        <w:left w:val="none" w:sz="0" w:space="0" w:color="auto"/>
        <w:bottom w:val="none" w:sz="0" w:space="0" w:color="auto"/>
        <w:right w:val="none" w:sz="0" w:space="0" w:color="auto"/>
      </w:divBdr>
    </w:div>
    <w:div w:id="2114981167">
      <w:bodyDiv w:val="1"/>
      <w:marLeft w:val="0"/>
      <w:marRight w:val="0"/>
      <w:marTop w:val="0"/>
      <w:marBottom w:val="0"/>
      <w:divBdr>
        <w:top w:val="none" w:sz="0" w:space="0" w:color="auto"/>
        <w:left w:val="none" w:sz="0" w:space="0" w:color="auto"/>
        <w:bottom w:val="none" w:sz="0" w:space="0" w:color="auto"/>
        <w:right w:val="none" w:sz="0" w:space="0" w:color="auto"/>
      </w:divBdr>
    </w:div>
    <w:div w:id="2114981900">
      <w:bodyDiv w:val="1"/>
      <w:marLeft w:val="0"/>
      <w:marRight w:val="0"/>
      <w:marTop w:val="0"/>
      <w:marBottom w:val="0"/>
      <w:divBdr>
        <w:top w:val="none" w:sz="0" w:space="0" w:color="auto"/>
        <w:left w:val="none" w:sz="0" w:space="0" w:color="auto"/>
        <w:bottom w:val="none" w:sz="0" w:space="0" w:color="auto"/>
        <w:right w:val="none" w:sz="0" w:space="0" w:color="auto"/>
      </w:divBdr>
    </w:div>
    <w:div w:id="2115126964">
      <w:bodyDiv w:val="1"/>
      <w:marLeft w:val="0"/>
      <w:marRight w:val="0"/>
      <w:marTop w:val="0"/>
      <w:marBottom w:val="0"/>
      <w:divBdr>
        <w:top w:val="none" w:sz="0" w:space="0" w:color="auto"/>
        <w:left w:val="none" w:sz="0" w:space="0" w:color="auto"/>
        <w:bottom w:val="none" w:sz="0" w:space="0" w:color="auto"/>
        <w:right w:val="none" w:sz="0" w:space="0" w:color="auto"/>
      </w:divBdr>
    </w:div>
    <w:div w:id="2115129613">
      <w:bodyDiv w:val="1"/>
      <w:marLeft w:val="0"/>
      <w:marRight w:val="0"/>
      <w:marTop w:val="0"/>
      <w:marBottom w:val="0"/>
      <w:divBdr>
        <w:top w:val="none" w:sz="0" w:space="0" w:color="auto"/>
        <w:left w:val="none" w:sz="0" w:space="0" w:color="auto"/>
        <w:bottom w:val="none" w:sz="0" w:space="0" w:color="auto"/>
        <w:right w:val="none" w:sz="0" w:space="0" w:color="auto"/>
      </w:divBdr>
    </w:div>
    <w:div w:id="2115174611">
      <w:bodyDiv w:val="1"/>
      <w:marLeft w:val="0"/>
      <w:marRight w:val="0"/>
      <w:marTop w:val="0"/>
      <w:marBottom w:val="0"/>
      <w:divBdr>
        <w:top w:val="none" w:sz="0" w:space="0" w:color="auto"/>
        <w:left w:val="none" w:sz="0" w:space="0" w:color="auto"/>
        <w:bottom w:val="none" w:sz="0" w:space="0" w:color="auto"/>
        <w:right w:val="none" w:sz="0" w:space="0" w:color="auto"/>
      </w:divBdr>
    </w:div>
    <w:div w:id="2115205080">
      <w:bodyDiv w:val="1"/>
      <w:marLeft w:val="0"/>
      <w:marRight w:val="0"/>
      <w:marTop w:val="0"/>
      <w:marBottom w:val="0"/>
      <w:divBdr>
        <w:top w:val="none" w:sz="0" w:space="0" w:color="auto"/>
        <w:left w:val="none" w:sz="0" w:space="0" w:color="auto"/>
        <w:bottom w:val="none" w:sz="0" w:space="0" w:color="auto"/>
        <w:right w:val="none" w:sz="0" w:space="0" w:color="auto"/>
      </w:divBdr>
    </w:div>
    <w:div w:id="2115206318">
      <w:bodyDiv w:val="1"/>
      <w:marLeft w:val="0"/>
      <w:marRight w:val="0"/>
      <w:marTop w:val="0"/>
      <w:marBottom w:val="0"/>
      <w:divBdr>
        <w:top w:val="none" w:sz="0" w:space="0" w:color="auto"/>
        <w:left w:val="none" w:sz="0" w:space="0" w:color="auto"/>
        <w:bottom w:val="none" w:sz="0" w:space="0" w:color="auto"/>
        <w:right w:val="none" w:sz="0" w:space="0" w:color="auto"/>
      </w:divBdr>
    </w:div>
    <w:div w:id="2115322053">
      <w:bodyDiv w:val="1"/>
      <w:marLeft w:val="0"/>
      <w:marRight w:val="0"/>
      <w:marTop w:val="0"/>
      <w:marBottom w:val="0"/>
      <w:divBdr>
        <w:top w:val="none" w:sz="0" w:space="0" w:color="auto"/>
        <w:left w:val="none" w:sz="0" w:space="0" w:color="auto"/>
        <w:bottom w:val="none" w:sz="0" w:space="0" w:color="auto"/>
        <w:right w:val="none" w:sz="0" w:space="0" w:color="auto"/>
      </w:divBdr>
    </w:div>
    <w:div w:id="2115395217">
      <w:bodyDiv w:val="1"/>
      <w:marLeft w:val="0"/>
      <w:marRight w:val="0"/>
      <w:marTop w:val="0"/>
      <w:marBottom w:val="0"/>
      <w:divBdr>
        <w:top w:val="none" w:sz="0" w:space="0" w:color="auto"/>
        <w:left w:val="none" w:sz="0" w:space="0" w:color="auto"/>
        <w:bottom w:val="none" w:sz="0" w:space="0" w:color="auto"/>
        <w:right w:val="none" w:sz="0" w:space="0" w:color="auto"/>
      </w:divBdr>
    </w:div>
    <w:div w:id="2115395967">
      <w:bodyDiv w:val="1"/>
      <w:marLeft w:val="0"/>
      <w:marRight w:val="0"/>
      <w:marTop w:val="0"/>
      <w:marBottom w:val="0"/>
      <w:divBdr>
        <w:top w:val="none" w:sz="0" w:space="0" w:color="auto"/>
        <w:left w:val="none" w:sz="0" w:space="0" w:color="auto"/>
        <w:bottom w:val="none" w:sz="0" w:space="0" w:color="auto"/>
        <w:right w:val="none" w:sz="0" w:space="0" w:color="auto"/>
      </w:divBdr>
    </w:div>
    <w:div w:id="2115439322">
      <w:bodyDiv w:val="1"/>
      <w:marLeft w:val="0"/>
      <w:marRight w:val="0"/>
      <w:marTop w:val="0"/>
      <w:marBottom w:val="0"/>
      <w:divBdr>
        <w:top w:val="none" w:sz="0" w:space="0" w:color="auto"/>
        <w:left w:val="none" w:sz="0" w:space="0" w:color="auto"/>
        <w:bottom w:val="none" w:sz="0" w:space="0" w:color="auto"/>
        <w:right w:val="none" w:sz="0" w:space="0" w:color="auto"/>
      </w:divBdr>
    </w:div>
    <w:div w:id="2115467715">
      <w:bodyDiv w:val="1"/>
      <w:marLeft w:val="0"/>
      <w:marRight w:val="0"/>
      <w:marTop w:val="0"/>
      <w:marBottom w:val="0"/>
      <w:divBdr>
        <w:top w:val="none" w:sz="0" w:space="0" w:color="auto"/>
        <w:left w:val="none" w:sz="0" w:space="0" w:color="auto"/>
        <w:bottom w:val="none" w:sz="0" w:space="0" w:color="auto"/>
        <w:right w:val="none" w:sz="0" w:space="0" w:color="auto"/>
      </w:divBdr>
    </w:div>
    <w:div w:id="2115516803">
      <w:bodyDiv w:val="1"/>
      <w:marLeft w:val="0"/>
      <w:marRight w:val="0"/>
      <w:marTop w:val="0"/>
      <w:marBottom w:val="0"/>
      <w:divBdr>
        <w:top w:val="none" w:sz="0" w:space="0" w:color="auto"/>
        <w:left w:val="none" w:sz="0" w:space="0" w:color="auto"/>
        <w:bottom w:val="none" w:sz="0" w:space="0" w:color="auto"/>
        <w:right w:val="none" w:sz="0" w:space="0" w:color="auto"/>
      </w:divBdr>
    </w:div>
    <w:div w:id="2115586575">
      <w:bodyDiv w:val="1"/>
      <w:marLeft w:val="0"/>
      <w:marRight w:val="0"/>
      <w:marTop w:val="0"/>
      <w:marBottom w:val="0"/>
      <w:divBdr>
        <w:top w:val="none" w:sz="0" w:space="0" w:color="auto"/>
        <w:left w:val="none" w:sz="0" w:space="0" w:color="auto"/>
        <w:bottom w:val="none" w:sz="0" w:space="0" w:color="auto"/>
        <w:right w:val="none" w:sz="0" w:space="0" w:color="auto"/>
      </w:divBdr>
    </w:div>
    <w:div w:id="2115588214">
      <w:bodyDiv w:val="1"/>
      <w:marLeft w:val="0"/>
      <w:marRight w:val="0"/>
      <w:marTop w:val="0"/>
      <w:marBottom w:val="0"/>
      <w:divBdr>
        <w:top w:val="none" w:sz="0" w:space="0" w:color="auto"/>
        <w:left w:val="none" w:sz="0" w:space="0" w:color="auto"/>
        <w:bottom w:val="none" w:sz="0" w:space="0" w:color="auto"/>
        <w:right w:val="none" w:sz="0" w:space="0" w:color="auto"/>
      </w:divBdr>
    </w:div>
    <w:div w:id="2115589594">
      <w:bodyDiv w:val="1"/>
      <w:marLeft w:val="0"/>
      <w:marRight w:val="0"/>
      <w:marTop w:val="0"/>
      <w:marBottom w:val="0"/>
      <w:divBdr>
        <w:top w:val="none" w:sz="0" w:space="0" w:color="auto"/>
        <w:left w:val="none" w:sz="0" w:space="0" w:color="auto"/>
        <w:bottom w:val="none" w:sz="0" w:space="0" w:color="auto"/>
        <w:right w:val="none" w:sz="0" w:space="0" w:color="auto"/>
      </w:divBdr>
    </w:div>
    <w:div w:id="2115635284">
      <w:bodyDiv w:val="1"/>
      <w:marLeft w:val="0"/>
      <w:marRight w:val="0"/>
      <w:marTop w:val="0"/>
      <w:marBottom w:val="0"/>
      <w:divBdr>
        <w:top w:val="none" w:sz="0" w:space="0" w:color="auto"/>
        <w:left w:val="none" w:sz="0" w:space="0" w:color="auto"/>
        <w:bottom w:val="none" w:sz="0" w:space="0" w:color="auto"/>
        <w:right w:val="none" w:sz="0" w:space="0" w:color="auto"/>
      </w:divBdr>
    </w:div>
    <w:div w:id="2115665334">
      <w:bodyDiv w:val="1"/>
      <w:marLeft w:val="0"/>
      <w:marRight w:val="0"/>
      <w:marTop w:val="0"/>
      <w:marBottom w:val="0"/>
      <w:divBdr>
        <w:top w:val="none" w:sz="0" w:space="0" w:color="auto"/>
        <w:left w:val="none" w:sz="0" w:space="0" w:color="auto"/>
        <w:bottom w:val="none" w:sz="0" w:space="0" w:color="auto"/>
        <w:right w:val="none" w:sz="0" w:space="0" w:color="auto"/>
      </w:divBdr>
    </w:div>
    <w:div w:id="2115706884">
      <w:bodyDiv w:val="1"/>
      <w:marLeft w:val="0"/>
      <w:marRight w:val="0"/>
      <w:marTop w:val="0"/>
      <w:marBottom w:val="0"/>
      <w:divBdr>
        <w:top w:val="none" w:sz="0" w:space="0" w:color="auto"/>
        <w:left w:val="none" w:sz="0" w:space="0" w:color="auto"/>
        <w:bottom w:val="none" w:sz="0" w:space="0" w:color="auto"/>
        <w:right w:val="none" w:sz="0" w:space="0" w:color="auto"/>
      </w:divBdr>
    </w:div>
    <w:div w:id="2115706950">
      <w:bodyDiv w:val="1"/>
      <w:marLeft w:val="0"/>
      <w:marRight w:val="0"/>
      <w:marTop w:val="0"/>
      <w:marBottom w:val="0"/>
      <w:divBdr>
        <w:top w:val="none" w:sz="0" w:space="0" w:color="auto"/>
        <w:left w:val="none" w:sz="0" w:space="0" w:color="auto"/>
        <w:bottom w:val="none" w:sz="0" w:space="0" w:color="auto"/>
        <w:right w:val="none" w:sz="0" w:space="0" w:color="auto"/>
      </w:divBdr>
    </w:div>
    <w:div w:id="2115709104">
      <w:bodyDiv w:val="1"/>
      <w:marLeft w:val="0"/>
      <w:marRight w:val="0"/>
      <w:marTop w:val="0"/>
      <w:marBottom w:val="0"/>
      <w:divBdr>
        <w:top w:val="none" w:sz="0" w:space="0" w:color="auto"/>
        <w:left w:val="none" w:sz="0" w:space="0" w:color="auto"/>
        <w:bottom w:val="none" w:sz="0" w:space="0" w:color="auto"/>
        <w:right w:val="none" w:sz="0" w:space="0" w:color="auto"/>
      </w:divBdr>
    </w:div>
    <w:div w:id="2115900797">
      <w:bodyDiv w:val="1"/>
      <w:marLeft w:val="0"/>
      <w:marRight w:val="0"/>
      <w:marTop w:val="0"/>
      <w:marBottom w:val="0"/>
      <w:divBdr>
        <w:top w:val="none" w:sz="0" w:space="0" w:color="auto"/>
        <w:left w:val="none" w:sz="0" w:space="0" w:color="auto"/>
        <w:bottom w:val="none" w:sz="0" w:space="0" w:color="auto"/>
        <w:right w:val="none" w:sz="0" w:space="0" w:color="auto"/>
      </w:divBdr>
    </w:div>
    <w:div w:id="2115901512">
      <w:bodyDiv w:val="1"/>
      <w:marLeft w:val="0"/>
      <w:marRight w:val="0"/>
      <w:marTop w:val="0"/>
      <w:marBottom w:val="0"/>
      <w:divBdr>
        <w:top w:val="none" w:sz="0" w:space="0" w:color="auto"/>
        <w:left w:val="none" w:sz="0" w:space="0" w:color="auto"/>
        <w:bottom w:val="none" w:sz="0" w:space="0" w:color="auto"/>
        <w:right w:val="none" w:sz="0" w:space="0" w:color="auto"/>
      </w:divBdr>
    </w:div>
    <w:div w:id="2115904748">
      <w:bodyDiv w:val="1"/>
      <w:marLeft w:val="0"/>
      <w:marRight w:val="0"/>
      <w:marTop w:val="0"/>
      <w:marBottom w:val="0"/>
      <w:divBdr>
        <w:top w:val="none" w:sz="0" w:space="0" w:color="auto"/>
        <w:left w:val="none" w:sz="0" w:space="0" w:color="auto"/>
        <w:bottom w:val="none" w:sz="0" w:space="0" w:color="auto"/>
        <w:right w:val="none" w:sz="0" w:space="0" w:color="auto"/>
      </w:divBdr>
    </w:div>
    <w:div w:id="2116093287">
      <w:bodyDiv w:val="1"/>
      <w:marLeft w:val="0"/>
      <w:marRight w:val="0"/>
      <w:marTop w:val="0"/>
      <w:marBottom w:val="0"/>
      <w:divBdr>
        <w:top w:val="none" w:sz="0" w:space="0" w:color="auto"/>
        <w:left w:val="none" w:sz="0" w:space="0" w:color="auto"/>
        <w:bottom w:val="none" w:sz="0" w:space="0" w:color="auto"/>
        <w:right w:val="none" w:sz="0" w:space="0" w:color="auto"/>
      </w:divBdr>
    </w:div>
    <w:div w:id="2116096387">
      <w:bodyDiv w:val="1"/>
      <w:marLeft w:val="0"/>
      <w:marRight w:val="0"/>
      <w:marTop w:val="0"/>
      <w:marBottom w:val="0"/>
      <w:divBdr>
        <w:top w:val="none" w:sz="0" w:space="0" w:color="auto"/>
        <w:left w:val="none" w:sz="0" w:space="0" w:color="auto"/>
        <w:bottom w:val="none" w:sz="0" w:space="0" w:color="auto"/>
        <w:right w:val="none" w:sz="0" w:space="0" w:color="auto"/>
      </w:divBdr>
    </w:div>
    <w:div w:id="2116099857">
      <w:bodyDiv w:val="1"/>
      <w:marLeft w:val="0"/>
      <w:marRight w:val="0"/>
      <w:marTop w:val="0"/>
      <w:marBottom w:val="0"/>
      <w:divBdr>
        <w:top w:val="none" w:sz="0" w:space="0" w:color="auto"/>
        <w:left w:val="none" w:sz="0" w:space="0" w:color="auto"/>
        <w:bottom w:val="none" w:sz="0" w:space="0" w:color="auto"/>
        <w:right w:val="none" w:sz="0" w:space="0" w:color="auto"/>
      </w:divBdr>
    </w:div>
    <w:div w:id="2116167052">
      <w:bodyDiv w:val="1"/>
      <w:marLeft w:val="0"/>
      <w:marRight w:val="0"/>
      <w:marTop w:val="0"/>
      <w:marBottom w:val="0"/>
      <w:divBdr>
        <w:top w:val="none" w:sz="0" w:space="0" w:color="auto"/>
        <w:left w:val="none" w:sz="0" w:space="0" w:color="auto"/>
        <w:bottom w:val="none" w:sz="0" w:space="0" w:color="auto"/>
        <w:right w:val="none" w:sz="0" w:space="0" w:color="auto"/>
      </w:divBdr>
    </w:div>
    <w:div w:id="2116170294">
      <w:bodyDiv w:val="1"/>
      <w:marLeft w:val="0"/>
      <w:marRight w:val="0"/>
      <w:marTop w:val="0"/>
      <w:marBottom w:val="0"/>
      <w:divBdr>
        <w:top w:val="none" w:sz="0" w:space="0" w:color="auto"/>
        <w:left w:val="none" w:sz="0" w:space="0" w:color="auto"/>
        <w:bottom w:val="none" w:sz="0" w:space="0" w:color="auto"/>
        <w:right w:val="none" w:sz="0" w:space="0" w:color="auto"/>
      </w:divBdr>
    </w:div>
    <w:div w:id="2116171351">
      <w:bodyDiv w:val="1"/>
      <w:marLeft w:val="0"/>
      <w:marRight w:val="0"/>
      <w:marTop w:val="0"/>
      <w:marBottom w:val="0"/>
      <w:divBdr>
        <w:top w:val="none" w:sz="0" w:space="0" w:color="auto"/>
        <w:left w:val="none" w:sz="0" w:space="0" w:color="auto"/>
        <w:bottom w:val="none" w:sz="0" w:space="0" w:color="auto"/>
        <w:right w:val="none" w:sz="0" w:space="0" w:color="auto"/>
      </w:divBdr>
    </w:div>
    <w:div w:id="2116316222">
      <w:bodyDiv w:val="1"/>
      <w:marLeft w:val="0"/>
      <w:marRight w:val="0"/>
      <w:marTop w:val="0"/>
      <w:marBottom w:val="0"/>
      <w:divBdr>
        <w:top w:val="none" w:sz="0" w:space="0" w:color="auto"/>
        <w:left w:val="none" w:sz="0" w:space="0" w:color="auto"/>
        <w:bottom w:val="none" w:sz="0" w:space="0" w:color="auto"/>
        <w:right w:val="none" w:sz="0" w:space="0" w:color="auto"/>
      </w:divBdr>
    </w:div>
    <w:div w:id="2116362269">
      <w:bodyDiv w:val="1"/>
      <w:marLeft w:val="0"/>
      <w:marRight w:val="0"/>
      <w:marTop w:val="0"/>
      <w:marBottom w:val="0"/>
      <w:divBdr>
        <w:top w:val="none" w:sz="0" w:space="0" w:color="auto"/>
        <w:left w:val="none" w:sz="0" w:space="0" w:color="auto"/>
        <w:bottom w:val="none" w:sz="0" w:space="0" w:color="auto"/>
        <w:right w:val="none" w:sz="0" w:space="0" w:color="auto"/>
      </w:divBdr>
    </w:div>
    <w:div w:id="2116367048">
      <w:bodyDiv w:val="1"/>
      <w:marLeft w:val="0"/>
      <w:marRight w:val="0"/>
      <w:marTop w:val="0"/>
      <w:marBottom w:val="0"/>
      <w:divBdr>
        <w:top w:val="none" w:sz="0" w:space="0" w:color="auto"/>
        <w:left w:val="none" w:sz="0" w:space="0" w:color="auto"/>
        <w:bottom w:val="none" w:sz="0" w:space="0" w:color="auto"/>
        <w:right w:val="none" w:sz="0" w:space="0" w:color="auto"/>
      </w:divBdr>
    </w:div>
    <w:div w:id="2116509866">
      <w:bodyDiv w:val="1"/>
      <w:marLeft w:val="0"/>
      <w:marRight w:val="0"/>
      <w:marTop w:val="0"/>
      <w:marBottom w:val="0"/>
      <w:divBdr>
        <w:top w:val="none" w:sz="0" w:space="0" w:color="auto"/>
        <w:left w:val="none" w:sz="0" w:space="0" w:color="auto"/>
        <w:bottom w:val="none" w:sz="0" w:space="0" w:color="auto"/>
        <w:right w:val="none" w:sz="0" w:space="0" w:color="auto"/>
      </w:divBdr>
    </w:div>
    <w:div w:id="2116511832">
      <w:bodyDiv w:val="1"/>
      <w:marLeft w:val="0"/>
      <w:marRight w:val="0"/>
      <w:marTop w:val="0"/>
      <w:marBottom w:val="0"/>
      <w:divBdr>
        <w:top w:val="none" w:sz="0" w:space="0" w:color="auto"/>
        <w:left w:val="none" w:sz="0" w:space="0" w:color="auto"/>
        <w:bottom w:val="none" w:sz="0" w:space="0" w:color="auto"/>
        <w:right w:val="none" w:sz="0" w:space="0" w:color="auto"/>
      </w:divBdr>
    </w:div>
    <w:div w:id="2116630138">
      <w:bodyDiv w:val="1"/>
      <w:marLeft w:val="0"/>
      <w:marRight w:val="0"/>
      <w:marTop w:val="0"/>
      <w:marBottom w:val="0"/>
      <w:divBdr>
        <w:top w:val="none" w:sz="0" w:space="0" w:color="auto"/>
        <w:left w:val="none" w:sz="0" w:space="0" w:color="auto"/>
        <w:bottom w:val="none" w:sz="0" w:space="0" w:color="auto"/>
        <w:right w:val="none" w:sz="0" w:space="0" w:color="auto"/>
      </w:divBdr>
    </w:div>
    <w:div w:id="2116703127">
      <w:bodyDiv w:val="1"/>
      <w:marLeft w:val="0"/>
      <w:marRight w:val="0"/>
      <w:marTop w:val="0"/>
      <w:marBottom w:val="0"/>
      <w:divBdr>
        <w:top w:val="none" w:sz="0" w:space="0" w:color="auto"/>
        <w:left w:val="none" w:sz="0" w:space="0" w:color="auto"/>
        <w:bottom w:val="none" w:sz="0" w:space="0" w:color="auto"/>
        <w:right w:val="none" w:sz="0" w:space="0" w:color="auto"/>
      </w:divBdr>
    </w:div>
    <w:div w:id="2116709232">
      <w:bodyDiv w:val="1"/>
      <w:marLeft w:val="0"/>
      <w:marRight w:val="0"/>
      <w:marTop w:val="0"/>
      <w:marBottom w:val="0"/>
      <w:divBdr>
        <w:top w:val="none" w:sz="0" w:space="0" w:color="auto"/>
        <w:left w:val="none" w:sz="0" w:space="0" w:color="auto"/>
        <w:bottom w:val="none" w:sz="0" w:space="0" w:color="auto"/>
        <w:right w:val="none" w:sz="0" w:space="0" w:color="auto"/>
      </w:divBdr>
    </w:div>
    <w:div w:id="2116709907">
      <w:bodyDiv w:val="1"/>
      <w:marLeft w:val="0"/>
      <w:marRight w:val="0"/>
      <w:marTop w:val="0"/>
      <w:marBottom w:val="0"/>
      <w:divBdr>
        <w:top w:val="none" w:sz="0" w:space="0" w:color="auto"/>
        <w:left w:val="none" w:sz="0" w:space="0" w:color="auto"/>
        <w:bottom w:val="none" w:sz="0" w:space="0" w:color="auto"/>
        <w:right w:val="none" w:sz="0" w:space="0" w:color="auto"/>
      </w:divBdr>
    </w:div>
    <w:div w:id="2116824437">
      <w:bodyDiv w:val="1"/>
      <w:marLeft w:val="0"/>
      <w:marRight w:val="0"/>
      <w:marTop w:val="0"/>
      <w:marBottom w:val="0"/>
      <w:divBdr>
        <w:top w:val="none" w:sz="0" w:space="0" w:color="auto"/>
        <w:left w:val="none" w:sz="0" w:space="0" w:color="auto"/>
        <w:bottom w:val="none" w:sz="0" w:space="0" w:color="auto"/>
        <w:right w:val="none" w:sz="0" w:space="0" w:color="auto"/>
      </w:divBdr>
    </w:div>
    <w:div w:id="2116899718">
      <w:bodyDiv w:val="1"/>
      <w:marLeft w:val="0"/>
      <w:marRight w:val="0"/>
      <w:marTop w:val="0"/>
      <w:marBottom w:val="0"/>
      <w:divBdr>
        <w:top w:val="none" w:sz="0" w:space="0" w:color="auto"/>
        <w:left w:val="none" w:sz="0" w:space="0" w:color="auto"/>
        <w:bottom w:val="none" w:sz="0" w:space="0" w:color="auto"/>
        <w:right w:val="none" w:sz="0" w:space="0" w:color="auto"/>
      </w:divBdr>
    </w:div>
    <w:div w:id="2117170437">
      <w:bodyDiv w:val="1"/>
      <w:marLeft w:val="0"/>
      <w:marRight w:val="0"/>
      <w:marTop w:val="0"/>
      <w:marBottom w:val="0"/>
      <w:divBdr>
        <w:top w:val="none" w:sz="0" w:space="0" w:color="auto"/>
        <w:left w:val="none" w:sz="0" w:space="0" w:color="auto"/>
        <w:bottom w:val="none" w:sz="0" w:space="0" w:color="auto"/>
        <w:right w:val="none" w:sz="0" w:space="0" w:color="auto"/>
      </w:divBdr>
    </w:div>
    <w:div w:id="2117210587">
      <w:bodyDiv w:val="1"/>
      <w:marLeft w:val="0"/>
      <w:marRight w:val="0"/>
      <w:marTop w:val="0"/>
      <w:marBottom w:val="0"/>
      <w:divBdr>
        <w:top w:val="none" w:sz="0" w:space="0" w:color="auto"/>
        <w:left w:val="none" w:sz="0" w:space="0" w:color="auto"/>
        <w:bottom w:val="none" w:sz="0" w:space="0" w:color="auto"/>
        <w:right w:val="none" w:sz="0" w:space="0" w:color="auto"/>
      </w:divBdr>
    </w:div>
    <w:div w:id="2117210850">
      <w:bodyDiv w:val="1"/>
      <w:marLeft w:val="0"/>
      <w:marRight w:val="0"/>
      <w:marTop w:val="0"/>
      <w:marBottom w:val="0"/>
      <w:divBdr>
        <w:top w:val="none" w:sz="0" w:space="0" w:color="auto"/>
        <w:left w:val="none" w:sz="0" w:space="0" w:color="auto"/>
        <w:bottom w:val="none" w:sz="0" w:space="0" w:color="auto"/>
        <w:right w:val="none" w:sz="0" w:space="0" w:color="auto"/>
      </w:divBdr>
    </w:div>
    <w:div w:id="2117285904">
      <w:bodyDiv w:val="1"/>
      <w:marLeft w:val="0"/>
      <w:marRight w:val="0"/>
      <w:marTop w:val="0"/>
      <w:marBottom w:val="0"/>
      <w:divBdr>
        <w:top w:val="none" w:sz="0" w:space="0" w:color="auto"/>
        <w:left w:val="none" w:sz="0" w:space="0" w:color="auto"/>
        <w:bottom w:val="none" w:sz="0" w:space="0" w:color="auto"/>
        <w:right w:val="none" w:sz="0" w:space="0" w:color="auto"/>
      </w:divBdr>
    </w:div>
    <w:div w:id="2117407304">
      <w:bodyDiv w:val="1"/>
      <w:marLeft w:val="0"/>
      <w:marRight w:val="0"/>
      <w:marTop w:val="0"/>
      <w:marBottom w:val="0"/>
      <w:divBdr>
        <w:top w:val="none" w:sz="0" w:space="0" w:color="auto"/>
        <w:left w:val="none" w:sz="0" w:space="0" w:color="auto"/>
        <w:bottom w:val="none" w:sz="0" w:space="0" w:color="auto"/>
        <w:right w:val="none" w:sz="0" w:space="0" w:color="auto"/>
      </w:divBdr>
    </w:div>
    <w:div w:id="2117483630">
      <w:bodyDiv w:val="1"/>
      <w:marLeft w:val="0"/>
      <w:marRight w:val="0"/>
      <w:marTop w:val="0"/>
      <w:marBottom w:val="0"/>
      <w:divBdr>
        <w:top w:val="none" w:sz="0" w:space="0" w:color="auto"/>
        <w:left w:val="none" w:sz="0" w:space="0" w:color="auto"/>
        <w:bottom w:val="none" w:sz="0" w:space="0" w:color="auto"/>
        <w:right w:val="none" w:sz="0" w:space="0" w:color="auto"/>
      </w:divBdr>
    </w:div>
    <w:div w:id="2117555277">
      <w:bodyDiv w:val="1"/>
      <w:marLeft w:val="0"/>
      <w:marRight w:val="0"/>
      <w:marTop w:val="0"/>
      <w:marBottom w:val="0"/>
      <w:divBdr>
        <w:top w:val="none" w:sz="0" w:space="0" w:color="auto"/>
        <w:left w:val="none" w:sz="0" w:space="0" w:color="auto"/>
        <w:bottom w:val="none" w:sz="0" w:space="0" w:color="auto"/>
        <w:right w:val="none" w:sz="0" w:space="0" w:color="auto"/>
      </w:divBdr>
    </w:div>
    <w:div w:id="2117556303">
      <w:bodyDiv w:val="1"/>
      <w:marLeft w:val="0"/>
      <w:marRight w:val="0"/>
      <w:marTop w:val="0"/>
      <w:marBottom w:val="0"/>
      <w:divBdr>
        <w:top w:val="none" w:sz="0" w:space="0" w:color="auto"/>
        <w:left w:val="none" w:sz="0" w:space="0" w:color="auto"/>
        <w:bottom w:val="none" w:sz="0" w:space="0" w:color="auto"/>
        <w:right w:val="none" w:sz="0" w:space="0" w:color="auto"/>
      </w:divBdr>
    </w:div>
    <w:div w:id="2117796090">
      <w:bodyDiv w:val="1"/>
      <w:marLeft w:val="0"/>
      <w:marRight w:val="0"/>
      <w:marTop w:val="0"/>
      <w:marBottom w:val="0"/>
      <w:divBdr>
        <w:top w:val="none" w:sz="0" w:space="0" w:color="auto"/>
        <w:left w:val="none" w:sz="0" w:space="0" w:color="auto"/>
        <w:bottom w:val="none" w:sz="0" w:space="0" w:color="auto"/>
        <w:right w:val="none" w:sz="0" w:space="0" w:color="auto"/>
      </w:divBdr>
    </w:div>
    <w:div w:id="2117796716">
      <w:bodyDiv w:val="1"/>
      <w:marLeft w:val="0"/>
      <w:marRight w:val="0"/>
      <w:marTop w:val="0"/>
      <w:marBottom w:val="0"/>
      <w:divBdr>
        <w:top w:val="none" w:sz="0" w:space="0" w:color="auto"/>
        <w:left w:val="none" w:sz="0" w:space="0" w:color="auto"/>
        <w:bottom w:val="none" w:sz="0" w:space="0" w:color="auto"/>
        <w:right w:val="none" w:sz="0" w:space="0" w:color="auto"/>
      </w:divBdr>
    </w:div>
    <w:div w:id="2117826329">
      <w:bodyDiv w:val="1"/>
      <w:marLeft w:val="0"/>
      <w:marRight w:val="0"/>
      <w:marTop w:val="0"/>
      <w:marBottom w:val="0"/>
      <w:divBdr>
        <w:top w:val="none" w:sz="0" w:space="0" w:color="auto"/>
        <w:left w:val="none" w:sz="0" w:space="0" w:color="auto"/>
        <w:bottom w:val="none" w:sz="0" w:space="0" w:color="auto"/>
        <w:right w:val="none" w:sz="0" w:space="0" w:color="auto"/>
      </w:divBdr>
    </w:div>
    <w:div w:id="2117826676">
      <w:bodyDiv w:val="1"/>
      <w:marLeft w:val="0"/>
      <w:marRight w:val="0"/>
      <w:marTop w:val="0"/>
      <w:marBottom w:val="0"/>
      <w:divBdr>
        <w:top w:val="none" w:sz="0" w:space="0" w:color="auto"/>
        <w:left w:val="none" w:sz="0" w:space="0" w:color="auto"/>
        <w:bottom w:val="none" w:sz="0" w:space="0" w:color="auto"/>
        <w:right w:val="none" w:sz="0" w:space="0" w:color="auto"/>
      </w:divBdr>
    </w:div>
    <w:div w:id="2117943681">
      <w:bodyDiv w:val="1"/>
      <w:marLeft w:val="0"/>
      <w:marRight w:val="0"/>
      <w:marTop w:val="0"/>
      <w:marBottom w:val="0"/>
      <w:divBdr>
        <w:top w:val="none" w:sz="0" w:space="0" w:color="auto"/>
        <w:left w:val="none" w:sz="0" w:space="0" w:color="auto"/>
        <w:bottom w:val="none" w:sz="0" w:space="0" w:color="auto"/>
        <w:right w:val="none" w:sz="0" w:space="0" w:color="auto"/>
      </w:divBdr>
    </w:div>
    <w:div w:id="2117945516">
      <w:bodyDiv w:val="1"/>
      <w:marLeft w:val="0"/>
      <w:marRight w:val="0"/>
      <w:marTop w:val="0"/>
      <w:marBottom w:val="0"/>
      <w:divBdr>
        <w:top w:val="none" w:sz="0" w:space="0" w:color="auto"/>
        <w:left w:val="none" w:sz="0" w:space="0" w:color="auto"/>
        <w:bottom w:val="none" w:sz="0" w:space="0" w:color="auto"/>
        <w:right w:val="none" w:sz="0" w:space="0" w:color="auto"/>
      </w:divBdr>
    </w:div>
    <w:div w:id="2117945891">
      <w:bodyDiv w:val="1"/>
      <w:marLeft w:val="0"/>
      <w:marRight w:val="0"/>
      <w:marTop w:val="0"/>
      <w:marBottom w:val="0"/>
      <w:divBdr>
        <w:top w:val="none" w:sz="0" w:space="0" w:color="auto"/>
        <w:left w:val="none" w:sz="0" w:space="0" w:color="auto"/>
        <w:bottom w:val="none" w:sz="0" w:space="0" w:color="auto"/>
        <w:right w:val="none" w:sz="0" w:space="0" w:color="auto"/>
      </w:divBdr>
    </w:div>
    <w:div w:id="2118061111">
      <w:bodyDiv w:val="1"/>
      <w:marLeft w:val="0"/>
      <w:marRight w:val="0"/>
      <w:marTop w:val="0"/>
      <w:marBottom w:val="0"/>
      <w:divBdr>
        <w:top w:val="none" w:sz="0" w:space="0" w:color="auto"/>
        <w:left w:val="none" w:sz="0" w:space="0" w:color="auto"/>
        <w:bottom w:val="none" w:sz="0" w:space="0" w:color="auto"/>
        <w:right w:val="none" w:sz="0" w:space="0" w:color="auto"/>
      </w:divBdr>
    </w:div>
    <w:div w:id="2118133705">
      <w:bodyDiv w:val="1"/>
      <w:marLeft w:val="0"/>
      <w:marRight w:val="0"/>
      <w:marTop w:val="0"/>
      <w:marBottom w:val="0"/>
      <w:divBdr>
        <w:top w:val="none" w:sz="0" w:space="0" w:color="auto"/>
        <w:left w:val="none" w:sz="0" w:space="0" w:color="auto"/>
        <w:bottom w:val="none" w:sz="0" w:space="0" w:color="auto"/>
        <w:right w:val="none" w:sz="0" w:space="0" w:color="auto"/>
      </w:divBdr>
    </w:div>
    <w:div w:id="2118135901">
      <w:bodyDiv w:val="1"/>
      <w:marLeft w:val="0"/>
      <w:marRight w:val="0"/>
      <w:marTop w:val="0"/>
      <w:marBottom w:val="0"/>
      <w:divBdr>
        <w:top w:val="none" w:sz="0" w:space="0" w:color="auto"/>
        <w:left w:val="none" w:sz="0" w:space="0" w:color="auto"/>
        <w:bottom w:val="none" w:sz="0" w:space="0" w:color="auto"/>
        <w:right w:val="none" w:sz="0" w:space="0" w:color="auto"/>
      </w:divBdr>
    </w:div>
    <w:div w:id="2118482609">
      <w:bodyDiv w:val="1"/>
      <w:marLeft w:val="0"/>
      <w:marRight w:val="0"/>
      <w:marTop w:val="0"/>
      <w:marBottom w:val="0"/>
      <w:divBdr>
        <w:top w:val="none" w:sz="0" w:space="0" w:color="auto"/>
        <w:left w:val="none" w:sz="0" w:space="0" w:color="auto"/>
        <w:bottom w:val="none" w:sz="0" w:space="0" w:color="auto"/>
        <w:right w:val="none" w:sz="0" w:space="0" w:color="auto"/>
      </w:divBdr>
    </w:div>
    <w:div w:id="2118527323">
      <w:bodyDiv w:val="1"/>
      <w:marLeft w:val="0"/>
      <w:marRight w:val="0"/>
      <w:marTop w:val="0"/>
      <w:marBottom w:val="0"/>
      <w:divBdr>
        <w:top w:val="none" w:sz="0" w:space="0" w:color="auto"/>
        <w:left w:val="none" w:sz="0" w:space="0" w:color="auto"/>
        <w:bottom w:val="none" w:sz="0" w:space="0" w:color="auto"/>
        <w:right w:val="none" w:sz="0" w:space="0" w:color="auto"/>
      </w:divBdr>
    </w:div>
    <w:div w:id="2118600035">
      <w:bodyDiv w:val="1"/>
      <w:marLeft w:val="0"/>
      <w:marRight w:val="0"/>
      <w:marTop w:val="0"/>
      <w:marBottom w:val="0"/>
      <w:divBdr>
        <w:top w:val="none" w:sz="0" w:space="0" w:color="auto"/>
        <w:left w:val="none" w:sz="0" w:space="0" w:color="auto"/>
        <w:bottom w:val="none" w:sz="0" w:space="0" w:color="auto"/>
        <w:right w:val="none" w:sz="0" w:space="0" w:color="auto"/>
      </w:divBdr>
    </w:div>
    <w:div w:id="2118602569">
      <w:bodyDiv w:val="1"/>
      <w:marLeft w:val="0"/>
      <w:marRight w:val="0"/>
      <w:marTop w:val="0"/>
      <w:marBottom w:val="0"/>
      <w:divBdr>
        <w:top w:val="none" w:sz="0" w:space="0" w:color="auto"/>
        <w:left w:val="none" w:sz="0" w:space="0" w:color="auto"/>
        <w:bottom w:val="none" w:sz="0" w:space="0" w:color="auto"/>
        <w:right w:val="none" w:sz="0" w:space="0" w:color="auto"/>
      </w:divBdr>
    </w:div>
    <w:div w:id="2118669300">
      <w:bodyDiv w:val="1"/>
      <w:marLeft w:val="0"/>
      <w:marRight w:val="0"/>
      <w:marTop w:val="0"/>
      <w:marBottom w:val="0"/>
      <w:divBdr>
        <w:top w:val="none" w:sz="0" w:space="0" w:color="auto"/>
        <w:left w:val="none" w:sz="0" w:space="0" w:color="auto"/>
        <w:bottom w:val="none" w:sz="0" w:space="0" w:color="auto"/>
        <w:right w:val="none" w:sz="0" w:space="0" w:color="auto"/>
      </w:divBdr>
    </w:div>
    <w:div w:id="2118669968">
      <w:bodyDiv w:val="1"/>
      <w:marLeft w:val="0"/>
      <w:marRight w:val="0"/>
      <w:marTop w:val="0"/>
      <w:marBottom w:val="0"/>
      <w:divBdr>
        <w:top w:val="none" w:sz="0" w:space="0" w:color="auto"/>
        <w:left w:val="none" w:sz="0" w:space="0" w:color="auto"/>
        <w:bottom w:val="none" w:sz="0" w:space="0" w:color="auto"/>
        <w:right w:val="none" w:sz="0" w:space="0" w:color="auto"/>
      </w:divBdr>
    </w:div>
    <w:div w:id="2118672207">
      <w:bodyDiv w:val="1"/>
      <w:marLeft w:val="0"/>
      <w:marRight w:val="0"/>
      <w:marTop w:val="0"/>
      <w:marBottom w:val="0"/>
      <w:divBdr>
        <w:top w:val="none" w:sz="0" w:space="0" w:color="auto"/>
        <w:left w:val="none" w:sz="0" w:space="0" w:color="auto"/>
        <w:bottom w:val="none" w:sz="0" w:space="0" w:color="auto"/>
        <w:right w:val="none" w:sz="0" w:space="0" w:color="auto"/>
      </w:divBdr>
    </w:div>
    <w:div w:id="2118673543">
      <w:bodyDiv w:val="1"/>
      <w:marLeft w:val="0"/>
      <w:marRight w:val="0"/>
      <w:marTop w:val="0"/>
      <w:marBottom w:val="0"/>
      <w:divBdr>
        <w:top w:val="none" w:sz="0" w:space="0" w:color="auto"/>
        <w:left w:val="none" w:sz="0" w:space="0" w:color="auto"/>
        <w:bottom w:val="none" w:sz="0" w:space="0" w:color="auto"/>
        <w:right w:val="none" w:sz="0" w:space="0" w:color="auto"/>
      </w:divBdr>
    </w:div>
    <w:div w:id="2118744733">
      <w:bodyDiv w:val="1"/>
      <w:marLeft w:val="0"/>
      <w:marRight w:val="0"/>
      <w:marTop w:val="0"/>
      <w:marBottom w:val="0"/>
      <w:divBdr>
        <w:top w:val="none" w:sz="0" w:space="0" w:color="auto"/>
        <w:left w:val="none" w:sz="0" w:space="0" w:color="auto"/>
        <w:bottom w:val="none" w:sz="0" w:space="0" w:color="auto"/>
        <w:right w:val="none" w:sz="0" w:space="0" w:color="auto"/>
      </w:divBdr>
    </w:div>
    <w:div w:id="2118745647">
      <w:bodyDiv w:val="1"/>
      <w:marLeft w:val="0"/>
      <w:marRight w:val="0"/>
      <w:marTop w:val="0"/>
      <w:marBottom w:val="0"/>
      <w:divBdr>
        <w:top w:val="none" w:sz="0" w:space="0" w:color="auto"/>
        <w:left w:val="none" w:sz="0" w:space="0" w:color="auto"/>
        <w:bottom w:val="none" w:sz="0" w:space="0" w:color="auto"/>
        <w:right w:val="none" w:sz="0" w:space="0" w:color="auto"/>
      </w:divBdr>
    </w:div>
    <w:div w:id="2118792686">
      <w:bodyDiv w:val="1"/>
      <w:marLeft w:val="0"/>
      <w:marRight w:val="0"/>
      <w:marTop w:val="0"/>
      <w:marBottom w:val="0"/>
      <w:divBdr>
        <w:top w:val="none" w:sz="0" w:space="0" w:color="auto"/>
        <w:left w:val="none" w:sz="0" w:space="0" w:color="auto"/>
        <w:bottom w:val="none" w:sz="0" w:space="0" w:color="auto"/>
        <w:right w:val="none" w:sz="0" w:space="0" w:color="auto"/>
      </w:divBdr>
    </w:div>
    <w:div w:id="2118912466">
      <w:bodyDiv w:val="1"/>
      <w:marLeft w:val="0"/>
      <w:marRight w:val="0"/>
      <w:marTop w:val="0"/>
      <w:marBottom w:val="0"/>
      <w:divBdr>
        <w:top w:val="none" w:sz="0" w:space="0" w:color="auto"/>
        <w:left w:val="none" w:sz="0" w:space="0" w:color="auto"/>
        <w:bottom w:val="none" w:sz="0" w:space="0" w:color="auto"/>
        <w:right w:val="none" w:sz="0" w:space="0" w:color="auto"/>
      </w:divBdr>
    </w:div>
    <w:div w:id="2118940007">
      <w:bodyDiv w:val="1"/>
      <w:marLeft w:val="0"/>
      <w:marRight w:val="0"/>
      <w:marTop w:val="0"/>
      <w:marBottom w:val="0"/>
      <w:divBdr>
        <w:top w:val="none" w:sz="0" w:space="0" w:color="auto"/>
        <w:left w:val="none" w:sz="0" w:space="0" w:color="auto"/>
        <w:bottom w:val="none" w:sz="0" w:space="0" w:color="auto"/>
        <w:right w:val="none" w:sz="0" w:space="0" w:color="auto"/>
      </w:divBdr>
    </w:div>
    <w:div w:id="2118940659">
      <w:bodyDiv w:val="1"/>
      <w:marLeft w:val="0"/>
      <w:marRight w:val="0"/>
      <w:marTop w:val="0"/>
      <w:marBottom w:val="0"/>
      <w:divBdr>
        <w:top w:val="none" w:sz="0" w:space="0" w:color="auto"/>
        <w:left w:val="none" w:sz="0" w:space="0" w:color="auto"/>
        <w:bottom w:val="none" w:sz="0" w:space="0" w:color="auto"/>
        <w:right w:val="none" w:sz="0" w:space="0" w:color="auto"/>
      </w:divBdr>
    </w:div>
    <w:div w:id="2118983487">
      <w:bodyDiv w:val="1"/>
      <w:marLeft w:val="0"/>
      <w:marRight w:val="0"/>
      <w:marTop w:val="0"/>
      <w:marBottom w:val="0"/>
      <w:divBdr>
        <w:top w:val="none" w:sz="0" w:space="0" w:color="auto"/>
        <w:left w:val="none" w:sz="0" w:space="0" w:color="auto"/>
        <w:bottom w:val="none" w:sz="0" w:space="0" w:color="auto"/>
        <w:right w:val="none" w:sz="0" w:space="0" w:color="auto"/>
      </w:divBdr>
    </w:div>
    <w:div w:id="2119133285">
      <w:bodyDiv w:val="1"/>
      <w:marLeft w:val="0"/>
      <w:marRight w:val="0"/>
      <w:marTop w:val="0"/>
      <w:marBottom w:val="0"/>
      <w:divBdr>
        <w:top w:val="none" w:sz="0" w:space="0" w:color="auto"/>
        <w:left w:val="none" w:sz="0" w:space="0" w:color="auto"/>
        <w:bottom w:val="none" w:sz="0" w:space="0" w:color="auto"/>
        <w:right w:val="none" w:sz="0" w:space="0" w:color="auto"/>
      </w:divBdr>
    </w:div>
    <w:div w:id="2119257798">
      <w:bodyDiv w:val="1"/>
      <w:marLeft w:val="0"/>
      <w:marRight w:val="0"/>
      <w:marTop w:val="0"/>
      <w:marBottom w:val="0"/>
      <w:divBdr>
        <w:top w:val="none" w:sz="0" w:space="0" w:color="auto"/>
        <w:left w:val="none" w:sz="0" w:space="0" w:color="auto"/>
        <w:bottom w:val="none" w:sz="0" w:space="0" w:color="auto"/>
        <w:right w:val="none" w:sz="0" w:space="0" w:color="auto"/>
      </w:divBdr>
    </w:div>
    <w:div w:id="2119329255">
      <w:bodyDiv w:val="1"/>
      <w:marLeft w:val="0"/>
      <w:marRight w:val="0"/>
      <w:marTop w:val="0"/>
      <w:marBottom w:val="0"/>
      <w:divBdr>
        <w:top w:val="none" w:sz="0" w:space="0" w:color="auto"/>
        <w:left w:val="none" w:sz="0" w:space="0" w:color="auto"/>
        <w:bottom w:val="none" w:sz="0" w:space="0" w:color="auto"/>
        <w:right w:val="none" w:sz="0" w:space="0" w:color="auto"/>
      </w:divBdr>
    </w:div>
    <w:div w:id="2119373827">
      <w:bodyDiv w:val="1"/>
      <w:marLeft w:val="0"/>
      <w:marRight w:val="0"/>
      <w:marTop w:val="0"/>
      <w:marBottom w:val="0"/>
      <w:divBdr>
        <w:top w:val="none" w:sz="0" w:space="0" w:color="auto"/>
        <w:left w:val="none" w:sz="0" w:space="0" w:color="auto"/>
        <w:bottom w:val="none" w:sz="0" w:space="0" w:color="auto"/>
        <w:right w:val="none" w:sz="0" w:space="0" w:color="auto"/>
      </w:divBdr>
    </w:div>
    <w:div w:id="2119375378">
      <w:bodyDiv w:val="1"/>
      <w:marLeft w:val="0"/>
      <w:marRight w:val="0"/>
      <w:marTop w:val="0"/>
      <w:marBottom w:val="0"/>
      <w:divBdr>
        <w:top w:val="none" w:sz="0" w:space="0" w:color="auto"/>
        <w:left w:val="none" w:sz="0" w:space="0" w:color="auto"/>
        <w:bottom w:val="none" w:sz="0" w:space="0" w:color="auto"/>
        <w:right w:val="none" w:sz="0" w:space="0" w:color="auto"/>
      </w:divBdr>
    </w:div>
    <w:div w:id="2119443654">
      <w:bodyDiv w:val="1"/>
      <w:marLeft w:val="0"/>
      <w:marRight w:val="0"/>
      <w:marTop w:val="0"/>
      <w:marBottom w:val="0"/>
      <w:divBdr>
        <w:top w:val="none" w:sz="0" w:space="0" w:color="auto"/>
        <w:left w:val="none" w:sz="0" w:space="0" w:color="auto"/>
        <w:bottom w:val="none" w:sz="0" w:space="0" w:color="auto"/>
        <w:right w:val="none" w:sz="0" w:space="0" w:color="auto"/>
      </w:divBdr>
    </w:div>
    <w:div w:id="2119518883">
      <w:bodyDiv w:val="1"/>
      <w:marLeft w:val="0"/>
      <w:marRight w:val="0"/>
      <w:marTop w:val="0"/>
      <w:marBottom w:val="0"/>
      <w:divBdr>
        <w:top w:val="none" w:sz="0" w:space="0" w:color="auto"/>
        <w:left w:val="none" w:sz="0" w:space="0" w:color="auto"/>
        <w:bottom w:val="none" w:sz="0" w:space="0" w:color="auto"/>
        <w:right w:val="none" w:sz="0" w:space="0" w:color="auto"/>
      </w:divBdr>
    </w:div>
    <w:div w:id="2119519835">
      <w:bodyDiv w:val="1"/>
      <w:marLeft w:val="0"/>
      <w:marRight w:val="0"/>
      <w:marTop w:val="0"/>
      <w:marBottom w:val="0"/>
      <w:divBdr>
        <w:top w:val="none" w:sz="0" w:space="0" w:color="auto"/>
        <w:left w:val="none" w:sz="0" w:space="0" w:color="auto"/>
        <w:bottom w:val="none" w:sz="0" w:space="0" w:color="auto"/>
        <w:right w:val="none" w:sz="0" w:space="0" w:color="auto"/>
      </w:divBdr>
    </w:div>
    <w:div w:id="2119522408">
      <w:bodyDiv w:val="1"/>
      <w:marLeft w:val="0"/>
      <w:marRight w:val="0"/>
      <w:marTop w:val="0"/>
      <w:marBottom w:val="0"/>
      <w:divBdr>
        <w:top w:val="none" w:sz="0" w:space="0" w:color="auto"/>
        <w:left w:val="none" w:sz="0" w:space="0" w:color="auto"/>
        <w:bottom w:val="none" w:sz="0" w:space="0" w:color="auto"/>
        <w:right w:val="none" w:sz="0" w:space="0" w:color="auto"/>
      </w:divBdr>
    </w:div>
    <w:div w:id="2119786495">
      <w:bodyDiv w:val="1"/>
      <w:marLeft w:val="0"/>
      <w:marRight w:val="0"/>
      <w:marTop w:val="0"/>
      <w:marBottom w:val="0"/>
      <w:divBdr>
        <w:top w:val="none" w:sz="0" w:space="0" w:color="auto"/>
        <w:left w:val="none" w:sz="0" w:space="0" w:color="auto"/>
        <w:bottom w:val="none" w:sz="0" w:space="0" w:color="auto"/>
        <w:right w:val="none" w:sz="0" w:space="0" w:color="auto"/>
      </w:divBdr>
    </w:div>
    <w:div w:id="2119832516">
      <w:bodyDiv w:val="1"/>
      <w:marLeft w:val="0"/>
      <w:marRight w:val="0"/>
      <w:marTop w:val="0"/>
      <w:marBottom w:val="0"/>
      <w:divBdr>
        <w:top w:val="none" w:sz="0" w:space="0" w:color="auto"/>
        <w:left w:val="none" w:sz="0" w:space="0" w:color="auto"/>
        <w:bottom w:val="none" w:sz="0" w:space="0" w:color="auto"/>
        <w:right w:val="none" w:sz="0" w:space="0" w:color="auto"/>
      </w:divBdr>
    </w:div>
    <w:div w:id="2119910383">
      <w:bodyDiv w:val="1"/>
      <w:marLeft w:val="0"/>
      <w:marRight w:val="0"/>
      <w:marTop w:val="0"/>
      <w:marBottom w:val="0"/>
      <w:divBdr>
        <w:top w:val="none" w:sz="0" w:space="0" w:color="auto"/>
        <w:left w:val="none" w:sz="0" w:space="0" w:color="auto"/>
        <w:bottom w:val="none" w:sz="0" w:space="0" w:color="auto"/>
        <w:right w:val="none" w:sz="0" w:space="0" w:color="auto"/>
      </w:divBdr>
    </w:div>
    <w:div w:id="2119913390">
      <w:bodyDiv w:val="1"/>
      <w:marLeft w:val="0"/>
      <w:marRight w:val="0"/>
      <w:marTop w:val="0"/>
      <w:marBottom w:val="0"/>
      <w:divBdr>
        <w:top w:val="none" w:sz="0" w:space="0" w:color="auto"/>
        <w:left w:val="none" w:sz="0" w:space="0" w:color="auto"/>
        <w:bottom w:val="none" w:sz="0" w:space="0" w:color="auto"/>
        <w:right w:val="none" w:sz="0" w:space="0" w:color="auto"/>
      </w:divBdr>
    </w:div>
    <w:div w:id="2120101417">
      <w:bodyDiv w:val="1"/>
      <w:marLeft w:val="0"/>
      <w:marRight w:val="0"/>
      <w:marTop w:val="0"/>
      <w:marBottom w:val="0"/>
      <w:divBdr>
        <w:top w:val="none" w:sz="0" w:space="0" w:color="auto"/>
        <w:left w:val="none" w:sz="0" w:space="0" w:color="auto"/>
        <w:bottom w:val="none" w:sz="0" w:space="0" w:color="auto"/>
        <w:right w:val="none" w:sz="0" w:space="0" w:color="auto"/>
      </w:divBdr>
    </w:div>
    <w:div w:id="2120104973">
      <w:bodyDiv w:val="1"/>
      <w:marLeft w:val="0"/>
      <w:marRight w:val="0"/>
      <w:marTop w:val="0"/>
      <w:marBottom w:val="0"/>
      <w:divBdr>
        <w:top w:val="none" w:sz="0" w:space="0" w:color="auto"/>
        <w:left w:val="none" w:sz="0" w:space="0" w:color="auto"/>
        <w:bottom w:val="none" w:sz="0" w:space="0" w:color="auto"/>
        <w:right w:val="none" w:sz="0" w:space="0" w:color="auto"/>
      </w:divBdr>
    </w:div>
    <w:div w:id="2120294783">
      <w:bodyDiv w:val="1"/>
      <w:marLeft w:val="0"/>
      <w:marRight w:val="0"/>
      <w:marTop w:val="0"/>
      <w:marBottom w:val="0"/>
      <w:divBdr>
        <w:top w:val="none" w:sz="0" w:space="0" w:color="auto"/>
        <w:left w:val="none" w:sz="0" w:space="0" w:color="auto"/>
        <w:bottom w:val="none" w:sz="0" w:space="0" w:color="auto"/>
        <w:right w:val="none" w:sz="0" w:space="0" w:color="auto"/>
      </w:divBdr>
    </w:div>
    <w:div w:id="2120299626">
      <w:bodyDiv w:val="1"/>
      <w:marLeft w:val="0"/>
      <w:marRight w:val="0"/>
      <w:marTop w:val="0"/>
      <w:marBottom w:val="0"/>
      <w:divBdr>
        <w:top w:val="none" w:sz="0" w:space="0" w:color="auto"/>
        <w:left w:val="none" w:sz="0" w:space="0" w:color="auto"/>
        <w:bottom w:val="none" w:sz="0" w:space="0" w:color="auto"/>
        <w:right w:val="none" w:sz="0" w:space="0" w:color="auto"/>
      </w:divBdr>
    </w:div>
    <w:div w:id="2120365940">
      <w:bodyDiv w:val="1"/>
      <w:marLeft w:val="0"/>
      <w:marRight w:val="0"/>
      <w:marTop w:val="0"/>
      <w:marBottom w:val="0"/>
      <w:divBdr>
        <w:top w:val="none" w:sz="0" w:space="0" w:color="auto"/>
        <w:left w:val="none" w:sz="0" w:space="0" w:color="auto"/>
        <w:bottom w:val="none" w:sz="0" w:space="0" w:color="auto"/>
        <w:right w:val="none" w:sz="0" w:space="0" w:color="auto"/>
      </w:divBdr>
    </w:div>
    <w:div w:id="2120369154">
      <w:bodyDiv w:val="1"/>
      <w:marLeft w:val="0"/>
      <w:marRight w:val="0"/>
      <w:marTop w:val="0"/>
      <w:marBottom w:val="0"/>
      <w:divBdr>
        <w:top w:val="none" w:sz="0" w:space="0" w:color="auto"/>
        <w:left w:val="none" w:sz="0" w:space="0" w:color="auto"/>
        <w:bottom w:val="none" w:sz="0" w:space="0" w:color="auto"/>
        <w:right w:val="none" w:sz="0" w:space="0" w:color="auto"/>
      </w:divBdr>
    </w:div>
    <w:div w:id="2120369299">
      <w:bodyDiv w:val="1"/>
      <w:marLeft w:val="0"/>
      <w:marRight w:val="0"/>
      <w:marTop w:val="0"/>
      <w:marBottom w:val="0"/>
      <w:divBdr>
        <w:top w:val="none" w:sz="0" w:space="0" w:color="auto"/>
        <w:left w:val="none" w:sz="0" w:space="0" w:color="auto"/>
        <w:bottom w:val="none" w:sz="0" w:space="0" w:color="auto"/>
        <w:right w:val="none" w:sz="0" w:space="0" w:color="auto"/>
      </w:divBdr>
    </w:div>
    <w:div w:id="2120637916">
      <w:bodyDiv w:val="1"/>
      <w:marLeft w:val="0"/>
      <w:marRight w:val="0"/>
      <w:marTop w:val="0"/>
      <w:marBottom w:val="0"/>
      <w:divBdr>
        <w:top w:val="none" w:sz="0" w:space="0" w:color="auto"/>
        <w:left w:val="none" w:sz="0" w:space="0" w:color="auto"/>
        <w:bottom w:val="none" w:sz="0" w:space="0" w:color="auto"/>
        <w:right w:val="none" w:sz="0" w:space="0" w:color="auto"/>
      </w:divBdr>
    </w:div>
    <w:div w:id="2120639875">
      <w:bodyDiv w:val="1"/>
      <w:marLeft w:val="0"/>
      <w:marRight w:val="0"/>
      <w:marTop w:val="0"/>
      <w:marBottom w:val="0"/>
      <w:divBdr>
        <w:top w:val="none" w:sz="0" w:space="0" w:color="auto"/>
        <w:left w:val="none" w:sz="0" w:space="0" w:color="auto"/>
        <w:bottom w:val="none" w:sz="0" w:space="0" w:color="auto"/>
        <w:right w:val="none" w:sz="0" w:space="0" w:color="auto"/>
      </w:divBdr>
    </w:div>
    <w:div w:id="2120757146">
      <w:bodyDiv w:val="1"/>
      <w:marLeft w:val="0"/>
      <w:marRight w:val="0"/>
      <w:marTop w:val="0"/>
      <w:marBottom w:val="0"/>
      <w:divBdr>
        <w:top w:val="none" w:sz="0" w:space="0" w:color="auto"/>
        <w:left w:val="none" w:sz="0" w:space="0" w:color="auto"/>
        <w:bottom w:val="none" w:sz="0" w:space="0" w:color="auto"/>
        <w:right w:val="none" w:sz="0" w:space="0" w:color="auto"/>
      </w:divBdr>
    </w:div>
    <w:div w:id="2120829692">
      <w:bodyDiv w:val="1"/>
      <w:marLeft w:val="0"/>
      <w:marRight w:val="0"/>
      <w:marTop w:val="0"/>
      <w:marBottom w:val="0"/>
      <w:divBdr>
        <w:top w:val="none" w:sz="0" w:space="0" w:color="auto"/>
        <w:left w:val="none" w:sz="0" w:space="0" w:color="auto"/>
        <w:bottom w:val="none" w:sz="0" w:space="0" w:color="auto"/>
        <w:right w:val="none" w:sz="0" w:space="0" w:color="auto"/>
      </w:divBdr>
    </w:div>
    <w:div w:id="2120831918">
      <w:bodyDiv w:val="1"/>
      <w:marLeft w:val="0"/>
      <w:marRight w:val="0"/>
      <w:marTop w:val="0"/>
      <w:marBottom w:val="0"/>
      <w:divBdr>
        <w:top w:val="none" w:sz="0" w:space="0" w:color="auto"/>
        <w:left w:val="none" w:sz="0" w:space="0" w:color="auto"/>
        <w:bottom w:val="none" w:sz="0" w:space="0" w:color="auto"/>
        <w:right w:val="none" w:sz="0" w:space="0" w:color="auto"/>
      </w:divBdr>
    </w:div>
    <w:div w:id="2120836574">
      <w:bodyDiv w:val="1"/>
      <w:marLeft w:val="0"/>
      <w:marRight w:val="0"/>
      <w:marTop w:val="0"/>
      <w:marBottom w:val="0"/>
      <w:divBdr>
        <w:top w:val="none" w:sz="0" w:space="0" w:color="auto"/>
        <w:left w:val="none" w:sz="0" w:space="0" w:color="auto"/>
        <w:bottom w:val="none" w:sz="0" w:space="0" w:color="auto"/>
        <w:right w:val="none" w:sz="0" w:space="0" w:color="auto"/>
      </w:divBdr>
    </w:div>
    <w:div w:id="2120903242">
      <w:bodyDiv w:val="1"/>
      <w:marLeft w:val="0"/>
      <w:marRight w:val="0"/>
      <w:marTop w:val="0"/>
      <w:marBottom w:val="0"/>
      <w:divBdr>
        <w:top w:val="none" w:sz="0" w:space="0" w:color="auto"/>
        <w:left w:val="none" w:sz="0" w:space="0" w:color="auto"/>
        <w:bottom w:val="none" w:sz="0" w:space="0" w:color="auto"/>
        <w:right w:val="none" w:sz="0" w:space="0" w:color="auto"/>
      </w:divBdr>
    </w:div>
    <w:div w:id="2120949379">
      <w:bodyDiv w:val="1"/>
      <w:marLeft w:val="0"/>
      <w:marRight w:val="0"/>
      <w:marTop w:val="0"/>
      <w:marBottom w:val="0"/>
      <w:divBdr>
        <w:top w:val="none" w:sz="0" w:space="0" w:color="auto"/>
        <w:left w:val="none" w:sz="0" w:space="0" w:color="auto"/>
        <w:bottom w:val="none" w:sz="0" w:space="0" w:color="auto"/>
        <w:right w:val="none" w:sz="0" w:space="0" w:color="auto"/>
      </w:divBdr>
    </w:div>
    <w:div w:id="2120951256">
      <w:bodyDiv w:val="1"/>
      <w:marLeft w:val="0"/>
      <w:marRight w:val="0"/>
      <w:marTop w:val="0"/>
      <w:marBottom w:val="0"/>
      <w:divBdr>
        <w:top w:val="none" w:sz="0" w:space="0" w:color="auto"/>
        <w:left w:val="none" w:sz="0" w:space="0" w:color="auto"/>
        <w:bottom w:val="none" w:sz="0" w:space="0" w:color="auto"/>
        <w:right w:val="none" w:sz="0" w:space="0" w:color="auto"/>
      </w:divBdr>
    </w:div>
    <w:div w:id="2121103160">
      <w:bodyDiv w:val="1"/>
      <w:marLeft w:val="0"/>
      <w:marRight w:val="0"/>
      <w:marTop w:val="0"/>
      <w:marBottom w:val="0"/>
      <w:divBdr>
        <w:top w:val="none" w:sz="0" w:space="0" w:color="auto"/>
        <w:left w:val="none" w:sz="0" w:space="0" w:color="auto"/>
        <w:bottom w:val="none" w:sz="0" w:space="0" w:color="auto"/>
        <w:right w:val="none" w:sz="0" w:space="0" w:color="auto"/>
      </w:divBdr>
    </w:div>
    <w:div w:id="2121142577">
      <w:bodyDiv w:val="1"/>
      <w:marLeft w:val="0"/>
      <w:marRight w:val="0"/>
      <w:marTop w:val="0"/>
      <w:marBottom w:val="0"/>
      <w:divBdr>
        <w:top w:val="none" w:sz="0" w:space="0" w:color="auto"/>
        <w:left w:val="none" w:sz="0" w:space="0" w:color="auto"/>
        <w:bottom w:val="none" w:sz="0" w:space="0" w:color="auto"/>
        <w:right w:val="none" w:sz="0" w:space="0" w:color="auto"/>
      </w:divBdr>
    </w:div>
    <w:div w:id="2121214414">
      <w:bodyDiv w:val="1"/>
      <w:marLeft w:val="0"/>
      <w:marRight w:val="0"/>
      <w:marTop w:val="0"/>
      <w:marBottom w:val="0"/>
      <w:divBdr>
        <w:top w:val="none" w:sz="0" w:space="0" w:color="auto"/>
        <w:left w:val="none" w:sz="0" w:space="0" w:color="auto"/>
        <w:bottom w:val="none" w:sz="0" w:space="0" w:color="auto"/>
        <w:right w:val="none" w:sz="0" w:space="0" w:color="auto"/>
      </w:divBdr>
    </w:div>
    <w:div w:id="2121217459">
      <w:bodyDiv w:val="1"/>
      <w:marLeft w:val="0"/>
      <w:marRight w:val="0"/>
      <w:marTop w:val="0"/>
      <w:marBottom w:val="0"/>
      <w:divBdr>
        <w:top w:val="none" w:sz="0" w:space="0" w:color="auto"/>
        <w:left w:val="none" w:sz="0" w:space="0" w:color="auto"/>
        <w:bottom w:val="none" w:sz="0" w:space="0" w:color="auto"/>
        <w:right w:val="none" w:sz="0" w:space="0" w:color="auto"/>
      </w:divBdr>
    </w:div>
    <w:div w:id="2121290171">
      <w:bodyDiv w:val="1"/>
      <w:marLeft w:val="0"/>
      <w:marRight w:val="0"/>
      <w:marTop w:val="0"/>
      <w:marBottom w:val="0"/>
      <w:divBdr>
        <w:top w:val="none" w:sz="0" w:space="0" w:color="auto"/>
        <w:left w:val="none" w:sz="0" w:space="0" w:color="auto"/>
        <w:bottom w:val="none" w:sz="0" w:space="0" w:color="auto"/>
        <w:right w:val="none" w:sz="0" w:space="0" w:color="auto"/>
      </w:divBdr>
    </w:div>
    <w:div w:id="2121291326">
      <w:bodyDiv w:val="1"/>
      <w:marLeft w:val="0"/>
      <w:marRight w:val="0"/>
      <w:marTop w:val="0"/>
      <w:marBottom w:val="0"/>
      <w:divBdr>
        <w:top w:val="none" w:sz="0" w:space="0" w:color="auto"/>
        <w:left w:val="none" w:sz="0" w:space="0" w:color="auto"/>
        <w:bottom w:val="none" w:sz="0" w:space="0" w:color="auto"/>
        <w:right w:val="none" w:sz="0" w:space="0" w:color="auto"/>
      </w:divBdr>
    </w:div>
    <w:div w:id="2121341895">
      <w:bodyDiv w:val="1"/>
      <w:marLeft w:val="0"/>
      <w:marRight w:val="0"/>
      <w:marTop w:val="0"/>
      <w:marBottom w:val="0"/>
      <w:divBdr>
        <w:top w:val="none" w:sz="0" w:space="0" w:color="auto"/>
        <w:left w:val="none" w:sz="0" w:space="0" w:color="auto"/>
        <w:bottom w:val="none" w:sz="0" w:space="0" w:color="auto"/>
        <w:right w:val="none" w:sz="0" w:space="0" w:color="auto"/>
      </w:divBdr>
    </w:div>
    <w:div w:id="2121486457">
      <w:bodyDiv w:val="1"/>
      <w:marLeft w:val="0"/>
      <w:marRight w:val="0"/>
      <w:marTop w:val="0"/>
      <w:marBottom w:val="0"/>
      <w:divBdr>
        <w:top w:val="none" w:sz="0" w:space="0" w:color="auto"/>
        <w:left w:val="none" w:sz="0" w:space="0" w:color="auto"/>
        <w:bottom w:val="none" w:sz="0" w:space="0" w:color="auto"/>
        <w:right w:val="none" w:sz="0" w:space="0" w:color="auto"/>
      </w:divBdr>
    </w:div>
    <w:div w:id="2121488162">
      <w:bodyDiv w:val="1"/>
      <w:marLeft w:val="0"/>
      <w:marRight w:val="0"/>
      <w:marTop w:val="0"/>
      <w:marBottom w:val="0"/>
      <w:divBdr>
        <w:top w:val="none" w:sz="0" w:space="0" w:color="auto"/>
        <w:left w:val="none" w:sz="0" w:space="0" w:color="auto"/>
        <w:bottom w:val="none" w:sz="0" w:space="0" w:color="auto"/>
        <w:right w:val="none" w:sz="0" w:space="0" w:color="auto"/>
      </w:divBdr>
    </w:div>
    <w:div w:id="2121532279">
      <w:bodyDiv w:val="1"/>
      <w:marLeft w:val="0"/>
      <w:marRight w:val="0"/>
      <w:marTop w:val="0"/>
      <w:marBottom w:val="0"/>
      <w:divBdr>
        <w:top w:val="none" w:sz="0" w:space="0" w:color="auto"/>
        <w:left w:val="none" w:sz="0" w:space="0" w:color="auto"/>
        <w:bottom w:val="none" w:sz="0" w:space="0" w:color="auto"/>
        <w:right w:val="none" w:sz="0" w:space="0" w:color="auto"/>
      </w:divBdr>
    </w:div>
    <w:div w:id="2121532802">
      <w:bodyDiv w:val="1"/>
      <w:marLeft w:val="0"/>
      <w:marRight w:val="0"/>
      <w:marTop w:val="0"/>
      <w:marBottom w:val="0"/>
      <w:divBdr>
        <w:top w:val="none" w:sz="0" w:space="0" w:color="auto"/>
        <w:left w:val="none" w:sz="0" w:space="0" w:color="auto"/>
        <w:bottom w:val="none" w:sz="0" w:space="0" w:color="auto"/>
        <w:right w:val="none" w:sz="0" w:space="0" w:color="auto"/>
      </w:divBdr>
    </w:div>
    <w:div w:id="2121558467">
      <w:bodyDiv w:val="1"/>
      <w:marLeft w:val="0"/>
      <w:marRight w:val="0"/>
      <w:marTop w:val="0"/>
      <w:marBottom w:val="0"/>
      <w:divBdr>
        <w:top w:val="none" w:sz="0" w:space="0" w:color="auto"/>
        <w:left w:val="none" w:sz="0" w:space="0" w:color="auto"/>
        <w:bottom w:val="none" w:sz="0" w:space="0" w:color="auto"/>
        <w:right w:val="none" w:sz="0" w:space="0" w:color="auto"/>
      </w:divBdr>
    </w:div>
    <w:div w:id="2121602710">
      <w:bodyDiv w:val="1"/>
      <w:marLeft w:val="0"/>
      <w:marRight w:val="0"/>
      <w:marTop w:val="0"/>
      <w:marBottom w:val="0"/>
      <w:divBdr>
        <w:top w:val="none" w:sz="0" w:space="0" w:color="auto"/>
        <w:left w:val="none" w:sz="0" w:space="0" w:color="auto"/>
        <w:bottom w:val="none" w:sz="0" w:space="0" w:color="auto"/>
        <w:right w:val="none" w:sz="0" w:space="0" w:color="auto"/>
      </w:divBdr>
    </w:div>
    <w:div w:id="2121609046">
      <w:bodyDiv w:val="1"/>
      <w:marLeft w:val="0"/>
      <w:marRight w:val="0"/>
      <w:marTop w:val="0"/>
      <w:marBottom w:val="0"/>
      <w:divBdr>
        <w:top w:val="none" w:sz="0" w:space="0" w:color="auto"/>
        <w:left w:val="none" w:sz="0" w:space="0" w:color="auto"/>
        <w:bottom w:val="none" w:sz="0" w:space="0" w:color="auto"/>
        <w:right w:val="none" w:sz="0" w:space="0" w:color="auto"/>
      </w:divBdr>
    </w:div>
    <w:div w:id="2121680125">
      <w:bodyDiv w:val="1"/>
      <w:marLeft w:val="0"/>
      <w:marRight w:val="0"/>
      <w:marTop w:val="0"/>
      <w:marBottom w:val="0"/>
      <w:divBdr>
        <w:top w:val="none" w:sz="0" w:space="0" w:color="auto"/>
        <w:left w:val="none" w:sz="0" w:space="0" w:color="auto"/>
        <w:bottom w:val="none" w:sz="0" w:space="0" w:color="auto"/>
        <w:right w:val="none" w:sz="0" w:space="0" w:color="auto"/>
      </w:divBdr>
    </w:div>
    <w:div w:id="2121752098">
      <w:bodyDiv w:val="1"/>
      <w:marLeft w:val="0"/>
      <w:marRight w:val="0"/>
      <w:marTop w:val="0"/>
      <w:marBottom w:val="0"/>
      <w:divBdr>
        <w:top w:val="none" w:sz="0" w:space="0" w:color="auto"/>
        <w:left w:val="none" w:sz="0" w:space="0" w:color="auto"/>
        <w:bottom w:val="none" w:sz="0" w:space="0" w:color="auto"/>
        <w:right w:val="none" w:sz="0" w:space="0" w:color="auto"/>
      </w:divBdr>
    </w:div>
    <w:div w:id="2121757375">
      <w:bodyDiv w:val="1"/>
      <w:marLeft w:val="0"/>
      <w:marRight w:val="0"/>
      <w:marTop w:val="0"/>
      <w:marBottom w:val="0"/>
      <w:divBdr>
        <w:top w:val="none" w:sz="0" w:space="0" w:color="auto"/>
        <w:left w:val="none" w:sz="0" w:space="0" w:color="auto"/>
        <w:bottom w:val="none" w:sz="0" w:space="0" w:color="auto"/>
        <w:right w:val="none" w:sz="0" w:space="0" w:color="auto"/>
      </w:divBdr>
    </w:div>
    <w:div w:id="2121945478">
      <w:bodyDiv w:val="1"/>
      <w:marLeft w:val="0"/>
      <w:marRight w:val="0"/>
      <w:marTop w:val="0"/>
      <w:marBottom w:val="0"/>
      <w:divBdr>
        <w:top w:val="none" w:sz="0" w:space="0" w:color="auto"/>
        <w:left w:val="none" w:sz="0" w:space="0" w:color="auto"/>
        <w:bottom w:val="none" w:sz="0" w:space="0" w:color="auto"/>
        <w:right w:val="none" w:sz="0" w:space="0" w:color="auto"/>
      </w:divBdr>
    </w:div>
    <w:div w:id="2121948673">
      <w:bodyDiv w:val="1"/>
      <w:marLeft w:val="0"/>
      <w:marRight w:val="0"/>
      <w:marTop w:val="0"/>
      <w:marBottom w:val="0"/>
      <w:divBdr>
        <w:top w:val="none" w:sz="0" w:space="0" w:color="auto"/>
        <w:left w:val="none" w:sz="0" w:space="0" w:color="auto"/>
        <w:bottom w:val="none" w:sz="0" w:space="0" w:color="auto"/>
        <w:right w:val="none" w:sz="0" w:space="0" w:color="auto"/>
      </w:divBdr>
    </w:div>
    <w:div w:id="2121953934">
      <w:bodyDiv w:val="1"/>
      <w:marLeft w:val="0"/>
      <w:marRight w:val="0"/>
      <w:marTop w:val="0"/>
      <w:marBottom w:val="0"/>
      <w:divBdr>
        <w:top w:val="none" w:sz="0" w:space="0" w:color="auto"/>
        <w:left w:val="none" w:sz="0" w:space="0" w:color="auto"/>
        <w:bottom w:val="none" w:sz="0" w:space="0" w:color="auto"/>
        <w:right w:val="none" w:sz="0" w:space="0" w:color="auto"/>
      </w:divBdr>
    </w:div>
    <w:div w:id="2121992044">
      <w:bodyDiv w:val="1"/>
      <w:marLeft w:val="0"/>
      <w:marRight w:val="0"/>
      <w:marTop w:val="0"/>
      <w:marBottom w:val="0"/>
      <w:divBdr>
        <w:top w:val="none" w:sz="0" w:space="0" w:color="auto"/>
        <w:left w:val="none" w:sz="0" w:space="0" w:color="auto"/>
        <w:bottom w:val="none" w:sz="0" w:space="0" w:color="auto"/>
        <w:right w:val="none" w:sz="0" w:space="0" w:color="auto"/>
      </w:divBdr>
    </w:div>
    <w:div w:id="2122022475">
      <w:bodyDiv w:val="1"/>
      <w:marLeft w:val="0"/>
      <w:marRight w:val="0"/>
      <w:marTop w:val="0"/>
      <w:marBottom w:val="0"/>
      <w:divBdr>
        <w:top w:val="none" w:sz="0" w:space="0" w:color="auto"/>
        <w:left w:val="none" w:sz="0" w:space="0" w:color="auto"/>
        <w:bottom w:val="none" w:sz="0" w:space="0" w:color="auto"/>
        <w:right w:val="none" w:sz="0" w:space="0" w:color="auto"/>
      </w:divBdr>
    </w:div>
    <w:div w:id="2122062894">
      <w:bodyDiv w:val="1"/>
      <w:marLeft w:val="0"/>
      <w:marRight w:val="0"/>
      <w:marTop w:val="0"/>
      <w:marBottom w:val="0"/>
      <w:divBdr>
        <w:top w:val="none" w:sz="0" w:space="0" w:color="auto"/>
        <w:left w:val="none" w:sz="0" w:space="0" w:color="auto"/>
        <w:bottom w:val="none" w:sz="0" w:space="0" w:color="auto"/>
        <w:right w:val="none" w:sz="0" w:space="0" w:color="auto"/>
      </w:divBdr>
    </w:div>
    <w:div w:id="2122063390">
      <w:bodyDiv w:val="1"/>
      <w:marLeft w:val="0"/>
      <w:marRight w:val="0"/>
      <w:marTop w:val="0"/>
      <w:marBottom w:val="0"/>
      <w:divBdr>
        <w:top w:val="none" w:sz="0" w:space="0" w:color="auto"/>
        <w:left w:val="none" w:sz="0" w:space="0" w:color="auto"/>
        <w:bottom w:val="none" w:sz="0" w:space="0" w:color="auto"/>
        <w:right w:val="none" w:sz="0" w:space="0" w:color="auto"/>
      </w:divBdr>
    </w:div>
    <w:div w:id="2122216361">
      <w:bodyDiv w:val="1"/>
      <w:marLeft w:val="0"/>
      <w:marRight w:val="0"/>
      <w:marTop w:val="0"/>
      <w:marBottom w:val="0"/>
      <w:divBdr>
        <w:top w:val="none" w:sz="0" w:space="0" w:color="auto"/>
        <w:left w:val="none" w:sz="0" w:space="0" w:color="auto"/>
        <w:bottom w:val="none" w:sz="0" w:space="0" w:color="auto"/>
        <w:right w:val="none" w:sz="0" w:space="0" w:color="auto"/>
      </w:divBdr>
    </w:div>
    <w:div w:id="2122259806">
      <w:bodyDiv w:val="1"/>
      <w:marLeft w:val="0"/>
      <w:marRight w:val="0"/>
      <w:marTop w:val="0"/>
      <w:marBottom w:val="0"/>
      <w:divBdr>
        <w:top w:val="none" w:sz="0" w:space="0" w:color="auto"/>
        <w:left w:val="none" w:sz="0" w:space="0" w:color="auto"/>
        <w:bottom w:val="none" w:sz="0" w:space="0" w:color="auto"/>
        <w:right w:val="none" w:sz="0" w:space="0" w:color="auto"/>
      </w:divBdr>
    </w:div>
    <w:div w:id="2122333691">
      <w:bodyDiv w:val="1"/>
      <w:marLeft w:val="0"/>
      <w:marRight w:val="0"/>
      <w:marTop w:val="0"/>
      <w:marBottom w:val="0"/>
      <w:divBdr>
        <w:top w:val="none" w:sz="0" w:space="0" w:color="auto"/>
        <w:left w:val="none" w:sz="0" w:space="0" w:color="auto"/>
        <w:bottom w:val="none" w:sz="0" w:space="0" w:color="auto"/>
        <w:right w:val="none" w:sz="0" w:space="0" w:color="auto"/>
      </w:divBdr>
    </w:div>
    <w:div w:id="2122334147">
      <w:bodyDiv w:val="1"/>
      <w:marLeft w:val="0"/>
      <w:marRight w:val="0"/>
      <w:marTop w:val="0"/>
      <w:marBottom w:val="0"/>
      <w:divBdr>
        <w:top w:val="none" w:sz="0" w:space="0" w:color="auto"/>
        <w:left w:val="none" w:sz="0" w:space="0" w:color="auto"/>
        <w:bottom w:val="none" w:sz="0" w:space="0" w:color="auto"/>
        <w:right w:val="none" w:sz="0" w:space="0" w:color="auto"/>
      </w:divBdr>
    </w:div>
    <w:div w:id="2122334644">
      <w:bodyDiv w:val="1"/>
      <w:marLeft w:val="0"/>
      <w:marRight w:val="0"/>
      <w:marTop w:val="0"/>
      <w:marBottom w:val="0"/>
      <w:divBdr>
        <w:top w:val="none" w:sz="0" w:space="0" w:color="auto"/>
        <w:left w:val="none" w:sz="0" w:space="0" w:color="auto"/>
        <w:bottom w:val="none" w:sz="0" w:space="0" w:color="auto"/>
        <w:right w:val="none" w:sz="0" w:space="0" w:color="auto"/>
      </w:divBdr>
    </w:div>
    <w:div w:id="2122335058">
      <w:bodyDiv w:val="1"/>
      <w:marLeft w:val="0"/>
      <w:marRight w:val="0"/>
      <w:marTop w:val="0"/>
      <w:marBottom w:val="0"/>
      <w:divBdr>
        <w:top w:val="none" w:sz="0" w:space="0" w:color="auto"/>
        <w:left w:val="none" w:sz="0" w:space="0" w:color="auto"/>
        <w:bottom w:val="none" w:sz="0" w:space="0" w:color="auto"/>
        <w:right w:val="none" w:sz="0" w:space="0" w:color="auto"/>
      </w:divBdr>
    </w:div>
    <w:div w:id="2122410732">
      <w:bodyDiv w:val="1"/>
      <w:marLeft w:val="0"/>
      <w:marRight w:val="0"/>
      <w:marTop w:val="0"/>
      <w:marBottom w:val="0"/>
      <w:divBdr>
        <w:top w:val="none" w:sz="0" w:space="0" w:color="auto"/>
        <w:left w:val="none" w:sz="0" w:space="0" w:color="auto"/>
        <w:bottom w:val="none" w:sz="0" w:space="0" w:color="auto"/>
        <w:right w:val="none" w:sz="0" w:space="0" w:color="auto"/>
      </w:divBdr>
    </w:div>
    <w:div w:id="2122415117">
      <w:bodyDiv w:val="1"/>
      <w:marLeft w:val="0"/>
      <w:marRight w:val="0"/>
      <w:marTop w:val="0"/>
      <w:marBottom w:val="0"/>
      <w:divBdr>
        <w:top w:val="none" w:sz="0" w:space="0" w:color="auto"/>
        <w:left w:val="none" w:sz="0" w:space="0" w:color="auto"/>
        <w:bottom w:val="none" w:sz="0" w:space="0" w:color="auto"/>
        <w:right w:val="none" w:sz="0" w:space="0" w:color="auto"/>
      </w:divBdr>
    </w:div>
    <w:div w:id="2122415827">
      <w:bodyDiv w:val="1"/>
      <w:marLeft w:val="0"/>
      <w:marRight w:val="0"/>
      <w:marTop w:val="0"/>
      <w:marBottom w:val="0"/>
      <w:divBdr>
        <w:top w:val="none" w:sz="0" w:space="0" w:color="auto"/>
        <w:left w:val="none" w:sz="0" w:space="0" w:color="auto"/>
        <w:bottom w:val="none" w:sz="0" w:space="0" w:color="auto"/>
        <w:right w:val="none" w:sz="0" w:space="0" w:color="auto"/>
      </w:divBdr>
    </w:div>
    <w:div w:id="2122449463">
      <w:bodyDiv w:val="1"/>
      <w:marLeft w:val="0"/>
      <w:marRight w:val="0"/>
      <w:marTop w:val="0"/>
      <w:marBottom w:val="0"/>
      <w:divBdr>
        <w:top w:val="none" w:sz="0" w:space="0" w:color="auto"/>
        <w:left w:val="none" w:sz="0" w:space="0" w:color="auto"/>
        <w:bottom w:val="none" w:sz="0" w:space="0" w:color="auto"/>
        <w:right w:val="none" w:sz="0" w:space="0" w:color="auto"/>
      </w:divBdr>
    </w:div>
    <w:div w:id="2122449686">
      <w:bodyDiv w:val="1"/>
      <w:marLeft w:val="0"/>
      <w:marRight w:val="0"/>
      <w:marTop w:val="0"/>
      <w:marBottom w:val="0"/>
      <w:divBdr>
        <w:top w:val="none" w:sz="0" w:space="0" w:color="auto"/>
        <w:left w:val="none" w:sz="0" w:space="0" w:color="auto"/>
        <w:bottom w:val="none" w:sz="0" w:space="0" w:color="auto"/>
        <w:right w:val="none" w:sz="0" w:space="0" w:color="auto"/>
      </w:divBdr>
    </w:div>
    <w:div w:id="2122646438">
      <w:bodyDiv w:val="1"/>
      <w:marLeft w:val="0"/>
      <w:marRight w:val="0"/>
      <w:marTop w:val="0"/>
      <w:marBottom w:val="0"/>
      <w:divBdr>
        <w:top w:val="none" w:sz="0" w:space="0" w:color="auto"/>
        <w:left w:val="none" w:sz="0" w:space="0" w:color="auto"/>
        <w:bottom w:val="none" w:sz="0" w:space="0" w:color="auto"/>
        <w:right w:val="none" w:sz="0" w:space="0" w:color="auto"/>
      </w:divBdr>
    </w:div>
    <w:div w:id="2122720112">
      <w:bodyDiv w:val="1"/>
      <w:marLeft w:val="0"/>
      <w:marRight w:val="0"/>
      <w:marTop w:val="0"/>
      <w:marBottom w:val="0"/>
      <w:divBdr>
        <w:top w:val="none" w:sz="0" w:space="0" w:color="auto"/>
        <w:left w:val="none" w:sz="0" w:space="0" w:color="auto"/>
        <w:bottom w:val="none" w:sz="0" w:space="0" w:color="auto"/>
        <w:right w:val="none" w:sz="0" w:space="0" w:color="auto"/>
      </w:divBdr>
    </w:div>
    <w:div w:id="2122726256">
      <w:bodyDiv w:val="1"/>
      <w:marLeft w:val="0"/>
      <w:marRight w:val="0"/>
      <w:marTop w:val="0"/>
      <w:marBottom w:val="0"/>
      <w:divBdr>
        <w:top w:val="none" w:sz="0" w:space="0" w:color="auto"/>
        <w:left w:val="none" w:sz="0" w:space="0" w:color="auto"/>
        <w:bottom w:val="none" w:sz="0" w:space="0" w:color="auto"/>
        <w:right w:val="none" w:sz="0" w:space="0" w:color="auto"/>
      </w:divBdr>
    </w:div>
    <w:div w:id="2122798125">
      <w:bodyDiv w:val="1"/>
      <w:marLeft w:val="0"/>
      <w:marRight w:val="0"/>
      <w:marTop w:val="0"/>
      <w:marBottom w:val="0"/>
      <w:divBdr>
        <w:top w:val="none" w:sz="0" w:space="0" w:color="auto"/>
        <w:left w:val="none" w:sz="0" w:space="0" w:color="auto"/>
        <w:bottom w:val="none" w:sz="0" w:space="0" w:color="auto"/>
        <w:right w:val="none" w:sz="0" w:space="0" w:color="auto"/>
      </w:divBdr>
    </w:div>
    <w:div w:id="2122920552">
      <w:bodyDiv w:val="1"/>
      <w:marLeft w:val="0"/>
      <w:marRight w:val="0"/>
      <w:marTop w:val="0"/>
      <w:marBottom w:val="0"/>
      <w:divBdr>
        <w:top w:val="none" w:sz="0" w:space="0" w:color="auto"/>
        <w:left w:val="none" w:sz="0" w:space="0" w:color="auto"/>
        <w:bottom w:val="none" w:sz="0" w:space="0" w:color="auto"/>
        <w:right w:val="none" w:sz="0" w:space="0" w:color="auto"/>
      </w:divBdr>
    </w:div>
    <w:div w:id="2122994774">
      <w:bodyDiv w:val="1"/>
      <w:marLeft w:val="0"/>
      <w:marRight w:val="0"/>
      <w:marTop w:val="0"/>
      <w:marBottom w:val="0"/>
      <w:divBdr>
        <w:top w:val="none" w:sz="0" w:space="0" w:color="auto"/>
        <w:left w:val="none" w:sz="0" w:space="0" w:color="auto"/>
        <w:bottom w:val="none" w:sz="0" w:space="0" w:color="auto"/>
        <w:right w:val="none" w:sz="0" w:space="0" w:color="auto"/>
      </w:divBdr>
    </w:div>
    <w:div w:id="2123063777">
      <w:bodyDiv w:val="1"/>
      <w:marLeft w:val="0"/>
      <w:marRight w:val="0"/>
      <w:marTop w:val="0"/>
      <w:marBottom w:val="0"/>
      <w:divBdr>
        <w:top w:val="none" w:sz="0" w:space="0" w:color="auto"/>
        <w:left w:val="none" w:sz="0" w:space="0" w:color="auto"/>
        <w:bottom w:val="none" w:sz="0" w:space="0" w:color="auto"/>
        <w:right w:val="none" w:sz="0" w:space="0" w:color="auto"/>
      </w:divBdr>
    </w:div>
    <w:div w:id="2123106802">
      <w:bodyDiv w:val="1"/>
      <w:marLeft w:val="0"/>
      <w:marRight w:val="0"/>
      <w:marTop w:val="0"/>
      <w:marBottom w:val="0"/>
      <w:divBdr>
        <w:top w:val="none" w:sz="0" w:space="0" w:color="auto"/>
        <w:left w:val="none" w:sz="0" w:space="0" w:color="auto"/>
        <w:bottom w:val="none" w:sz="0" w:space="0" w:color="auto"/>
        <w:right w:val="none" w:sz="0" w:space="0" w:color="auto"/>
      </w:divBdr>
    </w:div>
    <w:div w:id="2123568883">
      <w:bodyDiv w:val="1"/>
      <w:marLeft w:val="0"/>
      <w:marRight w:val="0"/>
      <w:marTop w:val="0"/>
      <w:marBottom w:val="0"/>
      <w:divBdr>
        <w:top w:val="none" w:sz="0" w:space="0" w:color="auto"/>
        <w:left w:val="none" w:sz="0" w:space="0" w:color="auto"/>
        <w:bottom w:val="none" w:sz="0" w:space="0" w:color="auto"/>
        <w:right w:val="none" w:sz="0" w:space="0" w:color="auto"/>
      </w:divBdr>
    </w:div>
    <w:div w:id="2123575396">
      <w:bodyDiv w:val="1"/>
      <w:marLeft w:val="0"/>
      <w:marRight w:val="0"/>
      <w:marTop w:val="0"/>
      <w:marBottom w:val="0"/>
      <w:divBdr>
        <w:top w:val="none" w:sz="0" w:space="0" w:color="auto"/>
        <w:left w:val="none" w:sz="0" w:space="0" w:color="auto"/>
        <w:bottom w:val="none" w:sz="0" w:space="0" w:color="auto"/>
        <w:right w:val="none" w:sz="0" w:space="0" w:color="auto"/>
      </w:divBdr>
    </w:div>
    <w:div w:id="2123721677">
      <w:bodyDiv w:val="1"/>
      <w:marLeft w:val="0"/>
      <w:marRight w:val="0"/>
      <w:marTop w:val="0"/>
      <w:marBottom w:val="0"/>
      <w:divBdr>
        <w:top w:val="none" w:sz="0" w:space="0" w:color="auto"/>
        <w:left w:val="none" w:sz="0" w:space="0" w:color="auto"/>
        <w:bottom w:val="none" w:sz="0" w:space="0" w:color="auto"/>
        <w:right w:val="none" w:sz="0" w:space="0" w:color="auto"/>
      </w:divBdr>
    </w:div>
    <w:div w:id="2123836415">
      <w:bodyDiv w:val="1"/>
      <w:marLeft w:val="0"/>
      <w:marRight w:val="0"/>
      <w:marTop w:val="0"/>
      <w:marBottom w:val="0"/>
      <w:divBdr>
        <w:top w:val="none" w:sz="0" w:space="0" w:color="auto"/>
        <w:left w:val="none" w:sz="0" w:space="0" w:color="auto"/>
        <w:bottom w:val="none" w:sz="0" w:space="0" w:color="auto"/>
        <w:right w:val="none" w:sz="0" w:space="0" w:color="auto"/>
      </w:divBdr>
    </w:div>
    <w:div w:id="2123838726">
      <w:bodyDiv w:val="1"/>
      <w:marLeft w:val="0"/>
      <w:marRight w:val="0"/>
      <w:marTop w:val="0"/>
      <w:marBottom w:val="0"/>
      <w:divBdr>
        <w:top w:val="none" w:sz="0" w:space="0" w:color="auto"/>
        <w:left w:val="none" w:sz="0" w:space="0" w:color="auto"/>
        <w:bottom w:val="none" w:sz="0" w:space="0" w:color="auto"/>
        <w:right w:val="none" w:sz="0" w:space="0" w:color="auto"/>
      </w:divBdr>
    </w:div>
    <w:div w:id="2124031588">
      <w:bodyDiv w:val="1"/>
      <w:marLeft w:val="0"/>
      <w:marRight w:val="0"/>
      <w:marTop w:val="0"/>
      <w:marBottom w:val="0"/>
      <w:divBdr>
        <w:top w:val="none" w:sz="0" w:space="0" w:color="auto"/>
        <w:left w:val="none" w:sz="0" w:space="0" w:color="auto"/>
        <w:bottom w:val="none" w:sz="0" w:space="0" w:color="auto"/>
        <w:right w:val="none" w:sz="0" w:space="0" w:color="auto"/>
      </w:divBdr>
    </w:div>
    <w:div w:id="2124154839">
      <w:bodyDiv w:val="1"/>
      <w:marLeft w:val="0"/>
      <w:marRight w:val="0"/>
      <w:marTop w:val="0"/>
      <w:marBottom w:val="0"/>
      <w:divBdr>
        <w:top w:val="none" w:sz="0" w:space="0" w:color="auto"/>
        <w:left w:val="none" w:sz="0" w:space="0" w:color="auto"/>
        <w:bottom w:val="none" w:sz="0" w:space="0" w:color="auto"/>
        <w:right w:val="none" w:sz="0" w:space="0" w:color="auto"/>
      </w:divBdr>
    </w:div>
    <w:div w:id="2124156292">
      <w:bodyDiv w:val="1"/>
      <w:marLeft w:val="0"/>
      <w:marRight w:val="0"/>
      <w:marTop w:val="0"/>
      <w:marBottom w:val="0"/>
      <w:divBdr>
        <w:top w:val="none" w:sz="0" w:space="0" w:color="auto"/>
        <w:left w:val="none" w:sz="0" w:space="0" w:color="auto"/>
        <w:bottom w:val="none" w:sz="0" w:space="0" w:color="auto"/>
        <w:right w:val="none" w:sz="0" w:space="0" w:color="auto"/>
      </w:divBdr>
    </w:div>
    <w:div w:id="2124222794">
      <w:bodyDiv w:val="1"/>
      <w:marLeft w:val="0"/>
      <w:marRight w:val="0"/>
      <w:marTop w:val="0"/>
      <w:marBottom w:val="0"/>
      <w:divBdr>
        <w:top w:val="none" w:sz="0" w:space="0" w:color="auto"/>
        <w:left w:val="none" w:sz="0" w:space="0" w:color="auto"/>
        <w:bottom w:val="none" w:sz="0" w:space="0" w:color="auto"/>
        <w:right w:val="none" w:sz="0" w:space="0" w:color="auto"/>
      </w:divBdr>
    </w:div>
    <w:div w:id="2124228071">
      <w:bodyDiv w:val="1"/>
      <w:marLeft w:val="0"/>
      <w:marRight w:val="0"/>
      <w:marTop w:val="0"/>
      <w:marBottom w:val="0"/>
      <w:divBdr>
        <w:top w:val="none" w:sz="0" w:space="0" w:color="auto"/>
        <w:left w:val="none" w:sz="0" w:space="0" w:color="auto"/>
        <w:bottom w:val="none" w:sz="0" w:space="0" w:color="auto"/>
        <w:right w:val="none" w:sz="0" w:space="0" w:color="auto"/>
      </w:divBdr>
    </w:div>
    <w:div w:id="2124228296">
      <w:bodyDiv w:val="1"/>
      <w:marLeft w:val="0"/>
      <w:marRight w:val="0"/>
      <w:marTop w:val="0"/>
      <w:marBottom w:val="0"/>
      <w:divBdr>
        <w:top w:val="none" w:sz="0" w:space="0" w:color="auto"/>
        <w:left w:val="none" w:sz="0" w:space="0" w:color="auto"/>
        <w:bottom w:val="none" w:sz="0" w:space="0" w:color="auto"/>
        <w:right w:val="none" w:sz="0" w:space="0" w:color="auto"/>
      </w:divBdr>
    </w:div>
    <w:div w:id="2124302747">
      <w:bodyDiv w:val="1"/>
      <w:marLeft w:val="0"/>
      <w:marRight w:val="0"/>
      <w:marTop w:val="0"/>
      <w:marBottom w:val="0"/>
      <w:divBdr>
        <w:top w:val="none" w:sz="0" w:space="0" w:color="auto"/>
        <w:left w:val="none" w:sz="0" w:space="0" w:color="auto"/>
        <w:bottom w:val="none" w:sz="0" w:space="0" w:color="auto"/>
        <w:right w:val="none" w:sz="0" w:space="0" w:color="auto"/>
      </w:divBdr>
    </w:div>
    <w:div w:id="2124375199">
      <w:bodyDiv w:val="1"/>
      <w:marLeft w:val="0"/>
      <w:marRight w:val="0"/>
      <w:marTop w:val="0"/>
      <w:marBottom w:val="0"/>
      <w:divBdr>
        <w:top w:val="none" w:sz="0" w:space="0" w:color="auto"/>
        <w:left w:val="none" w:sz="0" w:space="0" w:color="auto"/>
        <w:bottom w:val="none" w:sz="0" w:space="0" w:color="auto"/>
        <w:right w:val="none" w:sz="0" w:space="0" w:color="auto"/>
      </w:divBdr>
    </w:div>
    <w:div w:id="2124418581">
      <w:bodyDiv w:val="1"/>
      <w:marLeft w:val="0"/>
      <w:marRight w:val="0"/>
      <w:marTop w:val="0"/>
      <w:marBottom w:val="0"/>
      <w:divBdr>
        <w:top w:val="none" w:sz="0" w:space="0" w:color="auto"/>
        <w:left w:val="none" w:sz="0" w:space="0" w:color="auto"/>
        <w:bottom w:val="none" w:sz="0" w:space="0" w:color="auto"/>
        <w:right w:val="none" w:sz="0" w:space="0" w:color="auto"/>
      </w:divBdr>
    </w:div>
    <w:div w:id="2124424788">
      <w:bodyDiv w:val="1"/>
      <w:marLeft w:val="0"/>
      <w:marRight w:val="0"/>
      <w:marTop w:val="0"/>
      <w:marBottom w:val="0"/>
      <w:divBdr>
        <w:top w:val="none" w:sz="0" w:space="0" w:color="auto"/>
        <w:left w:val="none" w:sz="0" w:space="0" w:color="auto"/>
        <w:bottom w:val="none" w:sz="0" w:space="0" w:color="auto"/>
        <w:right w:val="none" w:sz="0" w:space="0" w:color="auto"/>
      </w:divBdr>
    </w:div>
    <w:div w:id="2124499150">
      <w:bodyDiv w:val="1"/>
      <w:marLeft w:val="0"/>
      <w:marRight w:val="0"/>
      <w:marTop w:val="0"/>
      <w:marBottom w:val="0"/>
      <w:divBdr>
        <w:top w:val="none" w:sz="0" w:space="0" w:color="auto"/>
        <w:left w:val="none" w:sz="0" w:space="0" w:color="auto"/>
        <w:bottom w:val="none" w:sz="0" w:space="0" w:color="auto"/>
        <w:right w:val="none" w:sz="0" w:space="0" w:color="auto"/>
      </w:divBdr>
    </w:div>
    <w:div w:id="2124613353">
      <w:bodyDiv w:val="1"/>
      <w:marLeft w:val="0"/>
      <w:marRight w:val="0"/>
      <w:marTop w:val="0"/>
      <w:marBottom w:val="0"/>
      <w:divBdr>
        <w:top w:val="none" w:sz="0" w:space="0" w:color="auto"/>
        <w:left w:val="none" w:sz="0" w:space="0" w:color="auto"/>
        <w:bottom w:val="none" w:sz="0" w:space="0" w:color="auto"/>
        <w:right w:val="none" w:sz="0" w:space="0" w:color="auto"/>
      </w:divBdr>
    </w:div>
    <w:div w:id="2124615115">
      <w:bodyDiv w:val="1"/>
      <w:marLeft w:val="0"/>
      <w:marRight w:val="0"/>
      <w:marTop w:val="0"/>
      <w:marBottom w:val="0"/>
      <w:divBdr>
        <w:top w:val="none" w:sz="0" w:space="0" w:color="auto"/>
        <w:left w:val="none" w:sz="0" w:space="0" w:color="auto"/>
        <w:bottom w:val="none" w:sz="0" w:space="0" w:color="auto"/>
        <w:right w:val="none" w:sz="0" w:space="0" w:color="auto"/>
      </w:divBdr>
    </w:div>
    <w:div w:id="2124692041">
      <w:bodyDiv w:val="1"/>
      <w:marLeft w:val="0"/>
      <w:marRight w:val="0"/>
      <w:marTop w:val="0"/>
      <w:marBottom w:val="0"/>
      <w:divBdr>
        <w:top w:val="none" w:sz="0" w:space="0" w:color="auto"/>
        <w:left w:val="none" w:sz="0" w:space="0" w:color="auto"/>
        <w:bottom w:val="none" w:sz="0" w:space="0" w:color="auto"/>
        <w:right w:val="none" w:sz="0" w:space="0" w:color="auto"/>
      </w:divBdr>
    </w:div>
    <w:div w:id="2124762757">
      <w:bodyDiv w:val="1"/>
      <w:marLeft w:val="0"/>
      <w:marRight w:val="0"/>
      <w:marTop w:val="0"/>
      <w:marBottom w:val="0"/>
      <w:divBdr>
        <w:top w:val="none" w:sz="0" w:space="0" w:color="auto"/>
        <w:left w:val="none" w:sz="0" w:space="0" w:color="auto"/>
        <w:bottom w:val="none" w:sz="0" w:space="0" w:color="auto"/>
        <w:right w:val="none" w:sz="0" w:space="0" w:color="auto"/>
      </w:divBdr>
    </w:div>
    <w:div w:id="2124763936">
      <w:bodyDiv w:val="1"/>
      <w:marLeft w:val="0"/>
      <w:marRight w:val="0"/>
      <w:marTop w:val="0"/>
      <w:marBottom w:val="0"/>
      <w:divBdr>
        <w:top w:val="none" w:sz="0" w:space="0" w:color="auto"/>
        <w:left w:val="none" w:sz="0" w:space="0" w:color="auto"/>
        <w:bottom w:val="none" w:sz="0" w:space="0" w:color="auto"/>
        <w:right w:val="none" w:sz="0" w:space="0" w:color="auto"/>
      </w:divBdr>
    </w:div>
    <w:div w:id="2124810325">
      <w:bodyDiv w:val="1"/>
      <w:marLeft w:val="0"/>
      <w:marRight w:val="0"/>
      <w:marTop w:val="0"/>
      <w:marBottom w:val="0"/>
      <w:divBdr>
        <w:top w:val="none" w:sz="0" w:space="0" w:color="auto"/>
        <w:left w:val="none" w:sz="0" w:space="0" w:color="auto"/>
        <w:bottom w:val="none" w:sz="0" w:space="0" w:color="auto"/>
        <w:right w:val="none" w:sz="0" w:space="0" w:color="auto"/>
      </w:divBdr>
    </w:div>
    <w:div w:id="2124877684">
      <w:bodyDiv w:val="1"/>
      <w:marLeft w:val="0"/>
      <w:marRight w:val="0"/>
      <w:marTop w:val="0"/>
      <w:marBottom w:val="0"/>
      <w:divBdr>
        <w:top w:val="none" w:sz="0" w:space="0" w:color="auto"/>
        <w:left w:val="none" w:sz="0" w:space="0" w:color="auto"/>
        <w:bottom w:val="none" w:sz="0" w:space="0" w:color="auto"/>
        <w:right w:val="none" w:sz="0" w:space="0" w:color="auto"/>
      </w:divBdr>
    </w:div>
    <w:div w:id="2124880731">
      <w:bodyDiv w:val="1"/>
      <w:marLeft w:val="0"/>
      <w:marRight w:val="0"/>
      <w:marTop w:val="0"/>
      <w:marBottom w:val="0"/>
      <w:divBdr>
        <w:top w:val="none" w:sz="0" w:space="0" w:color="auto"/>
        <w:left w:val="none" w:sz="0" w:space="0" w:color="auto"/>
        <w:bottom w:val="none" w:sz="0" w:space="0" w:color="auto"/>
        <w:right w:val="none" w:sz="0" w:space="0" w:color="auto"/>
      </w:divBdr>
    </w:div>
    <w:div w:id="2124881938">
      <w:bodyDiv w:val="1"/>
      <w:marLeft w:val="0"/>
      <w:marRight w:val="0"/>
      <w:marTop w:val="0"/>
      <w:marBottom w:val="0"/>
      <w:divBdr>
        <w:top w:val="none" w:sz="0" w:space="0" w:color="auto"/>
        <w:left w:val="none" w:sz="0" w:space="0" w:color="auto"/>
        <w:bottom w:val="none" w:sz="0" w:space="0" w:color="auto"/>
        <w:right w:val="none" w:sz="0" w:space="0" w:color="auto"/>
      </w:divBdr>
    </w:div>
    <w:div w:id="2124959028">
      <w:bodyDiv w:val="1"/>
      <w:marLeft w:val="0"/>
      <w:marRight w:val="0"/>
      <w:marTop w:val="0"/>
      <w:marBottom w:val="0"/>
      <w:divBdr>
        <w:top w:val="none" w:sz="0" w:space="0" w:color="auto"/>
        <w:left w:val="none" w:sz="0" w:space="0" w:color="auto"/>
        <w:bottom w:val="none" w:sz="0" w:space="0" w:color="auto"/>
        <w:right w:val="none" w:sz="0" w:space="0" w:color="auto"/>
      </w:divBdr>
    </w:div>
    <w:div w:id="2125070835">
      <w:bodyDiv w:val="1"/>
      <w:marLeft w:val="0"/>
      <w:marRight w:val="0"/>
      <w:marTop w:val="0"/>
      <w:marBottom w:val="0"/>
      <w:divBdr>
        <w:top w:val="none" w:sz="0" w:space="0" w:color="auto"/>
        <w:left w:val="none" w:sz="0" w:space="0" w:color="auto"/>
        <w:bottom w:val="none" w:sz="0" w:space="0" w:color="auto"/>
        <w:right w:val="none" w:sz="0" w:space="0" w:color="auto"/>
      </w:divBdr>
    </w:div>
    <w:div w:id="2125071329">
      <w:bodyDiv w:val="1"/>
      <w:marLeft w:val="0"/>
      <w:marRight w:val="0"/>
      <w:marTop w:val="0"/>
      <w:marBottom w:val="0"/>
      <w:divBdr>
        <w:top w:val="none" w:sz="0" w:space="0" w:color="auto"/>
        <w:left w:val="none" w:sz="0" w:space="0" w:color="auto"/>
        <w:bottom w:val="none" w:sz="0" w:space="0" w:color="auto"/>
        <w:right w:val="none" w:sz="0" w:space="0" w:color="auto"/>
      </w:divBdr>
    </w:div>
    <w:div w:id="2125075264">
      <w:bodyDiv w:val="1"/>
      <w:marLeft w:val="0"/>
      <w:marRight w:val="0"/>
      <w:marTop w:val="0"/>
      <w:marBottom w:val="0"/>
      <w:divBdr>
        <w:top w:val="none" w:sz="0" w:space="0" w:color="auto"/>
        <w:left w:val="none" w:sz="0" w:space="0" w:color="auto"/>
        <w:bottom w:val="none" w:sz="0" w:space="0" w:color="auto"/>
        <w:right w:val="none" w:sz="0" w:space="0" w:color="auto"/>
      </w:divBdr>
    </w:div>
    <w:div w:id="2125077265">
      <w:bodyDiv w:val="1"/>
      <w:marLeft w:val="0"/>
      <w:marRight w:val="0"/>
      <w:marTop w:val="0"/>
      <w:marBottom w:val="0"/>
      <w:divBdr>
        <w:top w:val="none" w:sz="0" w:space="0" w:color="auto"/>
        <w:left w:val="none" w:sz="0" w:space="0" w:color="auto"/>
        <w:bottom w:val="none" w:sz="0" w:space="0" w:color="auto"/>
        <w:right w:val="none" w:sz="0" w:space="0" w:color="auto"/>
      </w:divBdr>
    </w:div>
    <w:div w:id="2125224190">
      <w:bodyDiv w:val="1"/>
      <w:marLeft w:val="0"/>
      <w:marRight w:val="0"/>
      <w:marTop w:val="0"/>
      <w:marBottom w:val="0"/>
      <w:divBdr>
        <w:top w:val="none" w:sz="0" w:space="0" w:color="auto"/>
        <w:left w:val="none" w:sz="0" w:space="0" w:color="auto"/>
        <w:bottom w:val="none" w:sz="0" w:space="0" w:color="auto"/>
        <w:right w:val="none" w:sz="0" w:space="0" w:color="auto"/>
      </w:divBdr>
    </w:div>
    <w:div w:id="2125344055">
      <w:bodyDiv w:val="1"/>
      <w:marLeft w:val="0"/>
      <w:marRight w:val="0"/>
      <w:marTop w:val="0"/>
      <w:marBottom w:val="0"/>
      <w:divBdr>
        <w:top w:val="none" w:sz="0" w:space="0" w:color="auto"/>
        <w:left w:val="none" w:sz="0" w:space="0" w:color="auto"/>
        <w:bottom w:val="none" w:sz="0" w:space="0" w:color="auto"/>
        <w:right w:val="none" w:sz="0" w:space="0" w:color="auto"/>
      </w:divBdr>
    </w:div>
    <w:div w:id="2125415634">
      <w:bodyDiv w:val="1"/>
      <w:marLeft w:val="0"/>
      <w:marRight w:val="0"/>
      <w:marTop w:val="0"/>
      <w:marBottom w:val="0"/>
      <w:divBdr>
        <w:top w:val="none" w:sz="0" w:space="0" w:color="auto"/>
        <w:left w:val="none" w:sz="0" w:space="0" w:color="auto"/>
        <w:bottom w:val="none" w:sz="0" w:space="0" w:color="auto"/>
        <w:right w:val="none" w:sz="0" w:space="0" w:color="auto"/>
      </w:divBdr>
    </w:div>
    <w:div w:id="2125418126">
      <w:bodyDiv w:val="1"/>
      <w:marLeft w:val="0"/>
      <w:marRight w:val="0"/>
      <w:marTop w:val="0"/>
      <w:marBottom w:val="0"/>
      <w:divBdr>
        <w:top w:val="none" w:sz="0" w:space="0" w:color="auto"/>
        <w:left w:val="none" w:sz="0" w:space="0" w:color="auto"/>
        <w:bottom w:val="none" w:sz="0" w:space="0" w:color="auto"/>
        <w:right w:val="none" w:sz="0" w:space="0" w:color="auto"/>
      </w:divBdr>
    </w:div>
    <w:div w:id="2125420762">
      <w:bodyDiv w:val="1"/>
      <w:marLeft w:val="0"/>
      <w:marRight w:val="0"/>
      <w:marTop w:val="0"/>
      <w:marBottom w:val="0"/>
      <w:divBdr>
        <w:top w:val="none" w:sz="0" w:space="0" w:color="auto"/>
        <w:left w:val="none" w:sz="0" w:space="0" w:color="auto"/>
        <w:bottom w:val="none" w:sz="0" w:space="0" w:color="auto"/>
        <w:right w:val="none" w:sz="0" w:space="0" w:color="auto"/>
      </w:divBdr>
    </w:div>
    <w:div w:id="2125465498">
      <w:bodyDiv w:val="1"/>
      <w:marLeft w:val="0"/>
      <w:marRight w:val="0"/>
      <w:marTop w:val="0"/>
      <w:marBottom w:val="0"/>
      <w:divBdr>
        <w:top w:val="none" w:sz="0" w:space="0" w:color="auto"/>
        <w:left w:val="none" w:sz="0" w:space="0" w:color="auto"/>
        <w:bottom w:val="none" w:sz="0" w:space="0" w:color="auto"/>
        <w:right w:val="none" w:sz="0" w:space="0" w:color="auto"/>
      </w:divBdr>
    </w:div>
    <w:div w:id="2125494541">
      <w:bodyDiv w:val="1"/>
      <w:marLeft w:val="0"/>
      <w:marRight w:val="0"/>
      <w:marTop w:val="0"/>
      <w:marBottom w:val="0"/>
      <w:divBdr>
        <w:top w:val="none" w:sz="0" w:space="0" w:color="auto"/>
        <w:left w:val="none" w:sz="0" w:space="0" w:color="auto"/>
        <w:bottom w:val="none" w:sz="0" w:space="0" w:color="auto"/>
        <w:right w:val="none" w:sz="0" w:space="0" w:color="auto"/>
      </w:divBdr>
    </w:div>
    <w:div w:id="2125541207">
      <w:bodyDiv w:val="1"/>
      <w:marLeft w:val="0"/>
      <w:marRight w:val="0"/>
      <w:marTop w:val="0"/>
      <w:marBottom w:val="0"/>
      <w:divBdr>
        <w:top w:val="none" w:sz="0" w:space="0" w:color="auto"/>
        <w:left w:val="none" w:sz="0" w:space="0" w:color="auto"/>
        <w:bottom w:val="none" w:sz="0" w:space="0" w:color="auto"/>
        <w:right w:val="none" w:sz="0" w:space="0" w:color="auto"/>
      </w:divBdr>
    </w:div>
    <w:div w:id="2125610484">
      <w:bodyDiv w:val="1"/>
      <w:marLeft w:val="0"/>
      <w:marRight w:val="0"/>
      <w:marTop w:val="0"/>
      <w:marBottom w:val="0"/>
      <w:divBdr>
        <w:top w:val="none" w:sz="0" w:space="0" w:color="auto"/>
        <w:left w:val="none" w:sz="0" w:space="0" w:color="auto"/>
        <w:bottom w:val="none" w:sz="0" w:space="0" w:color="auto"/>
        <w:right w:val="none" w:sz="0" w:space="0" w:color="auto"/>
      </w:divBdr>
    </w:div>
    <w:div w:id="2125660198">
      <w:bodyDiv w:val="1"/>
      <w:marLeft w:val="0"/>
      <w:marRight w:val="0"/>
      <w:marTop w:val="0"/>
      <w:marBottom w:val="0"/>
      <w:divBdr>
        <w:top w:val="none" w:sz="0" w:space="0" w:color="auto"/>
        <w:left w:val="none" w:sz="0" w:space="0" w:color="auto"/>
        <w:bottom w:val="none" w:sz="0" w:space="0" w:color="auto"/>
        <w:right w:val="none" w:sz="0" w:space="0" w:color="auto"/>
      </w:divBdr>
    </w:div>
    <w:div w:id="2125727642">
      <w:bodyDiv w:val="1"/>
      <w:marLeft w:val="0"/>
      <w:marRight w:val="0"/>
      <w:marTop w:val="0"/>
      <w:marBottom w:val="0"/>
      <w:divBdr>
        <w:top w:val="none" w:sz="0" w:space="0" w:color="auto"/>
        <w:left w:val="none" w:sz="0" w:space="0" w:color="auto"/>
        <w:bottom w:val="none" w:sz="0" w:space="0" w:color="auto"/>
        <w:right w:val="none" w:sz="0" w:space="0" w:color="auto"/>
      </w:divBdr>
    </w:div>
    <w:div w:id="2125734090">
      <w:bodyDiv w:val="1"/>
      <w:marLeft w:val="0"/>
      <w:marRight w:val="0"/>
      <w:marTop w:val="0"/>
      <w:marBottom w:val="0"/>
      <w:divBdr>
        <w:top w:val="none" w:sz="0" w:space="0" w:color="auto"/>
        <w:left w:val="none" w:sz="0" w:space="0" w:color="auto"/>
        <w:bottom w:val="none" w:sz="0" w:space="0" w:color="auto"/>
        <w:right w:val="none" w:sz="0" w:space="0" w:color="auto"/>
      </w:divBdr>
    </w:div>
    <w:div w:id="2125806005">
      <w:bodyDiv w:val="1"/>
      <w:marLeft w:val="0"/>
      <w:marRight w:val="0"/>
      <w:marTop w:val="0"/>
      <w:marBottom w:val="0"/>
      <w:divBdr>
        <w:top w:val="none" w:sz="0" w:space="0" w:color="auto"/>
        <w:left w:val="none" w:sz="0" w:space="0" w:color="auto"/>
        <w:bottom w:val="none" w:sz="0" w:space="0" w:color="auto"/>
        <w:right w:val="none" w:sz="0" w:space="0" w:color="auto"/>
      </w:divBdr>
    </w:div>
    <w:div w:id="2125807203">
      <w:bodyDiv w:val="1"/>
      <w:marLeft w:val="0"/>
      <w:marRight w:val="0"/>
      <w:marTop w:val="0"/>
      <w:marBottom w:val="0"/>
      <w:divBdr>
        <w:top w:val="none" w:sz="0" w:space="0" w:color="auto"/>
        <w:left w:val="none" w:sz="0" w:space="0" w:color="auto"/>
        <w:bottom w:val="none" w:sz="0" w:space="0" w:color="auto"/>
        <w:right w:val="none" w:sz="0" w:space="0" w:color="auto"/>
      </w:divBdr>
    </w:div>
    <w:div w:id="2125923441">
      <w:bodyDiv w:val="1"/>
      <w:marLeft w:val="0"/>
      <w:marRight w:val="0"/>
      <w:marTop w:val="0"/>
      <w:marBottom w:val="0"/>
      <w:divBdr>
        <w:top w:val="none" w:sz="0" w:space="0" w:color="auto"/>
        <w:left w:val="none" w:sz="0" w:space="0" w:color="auto"/>
        <w:bottom w:val="none" w:sz="0" w:space="0" w:color="auto"/>
        <w:right w:val="none" w:sz="0" w:space="0" w:color="auto"/>
      </w:divBdr>
    </w:div>
    <w:div w:id="2125925282">
      <w:bodyDiv w:val="1"/>
      <w:marLeft w:val="0"/>
      <w:marRight w:val="0"/>
      <w:marTop w:val="0"/>
      <w:marBottom w:val="0"/>
      <w:divBdr>
        <w:top w:val="none" w:sz="0" w:space="0" w:color="auto"/>
        <w:left w:val="none" w:sz="0" w:space="0" w:color="auto"/>
        <w:bottom w:val="none" w:sz="0" w:space="0" w:color="auto"/>
        <w:right w:val="none" w:sz="0" w:space="0" w:color="auto"/>
      </w:divBdr>
    </w:div>
    <w:div w:id="2126002608">
      <w:bodyDiv w:val="1"/>
      <w:marLeft w:val="0"/>
      <w:marRight w:val="0"/>
      <w:marTop w:val="0"/>
      <w:marBottom w:val="0"/>
      <w:divBdr>
        <w:top w:val="none" w:sz="0" w:space="0" w:color="auto"/>
        <w:left w:val="none" w:sz="0" w:space="0" w:color="auto"/>
        <w:bottom w:val="none" w:sz="0" w:space="0" w:color="auto"/>
        <w:right w:val="none" w:sz="0" w:space="0" w:color="auto"/>
      </w:divBdr>
    </w:div>
    <w:div w:id="2126074820">
      <w:bodyDiv w:val="1"/>
      <w:marLeft w:val="0"/>
      <w:marRight w:val="0"/>
      <w:marTop w:val="0"/>
      <w:marBottom w:val="0"/>
      <w:divBdr>
        <w:top w:val="none" w:sz="0" w:space="0" w:color="auto"/>
        <w:left w:val="none" w:sz="0" w:space="0" w:color="auto"/>
        <w:bottom w:val="none" w:sz="0" w:space="0" w:color="auto"/>
        <w:right w:val="none" w:sz="0" w:space="0" w:color="auto"/>
      </w:divBdr>
    </w:div>
    <w:div w:id="2126272932">
      <w:bodyDiv w:val="1"/>
      <w:marLeft w:val="0"/>
      <w:marRight w:val="0"/>
      <w:marTop w:val="0"/>
      <w:marBottom w:val="0"/>
      <w:divBdr>
        <w:top w:val="none" w:sz="0" w:space="0" w:color="auto"/>
        <w:left w:val="none" w:sz="0" w:space="0" w:color="auto"/>
        <w:bottom w:val="none" w:sz="0" w:space="0" w:color="auto"/>
        <w:right w:val="none" w:sz="0" w:space="0" w:color="auto"/>
      </w:divBdr>
    </w:div>
    <w:div w:id="2126346399">
      <w:bodyDiv w:val="1"/>
      <w:marLeft w:val="0"/>
      <w:marRight w:val="0"/>
      <w:marTop w:val="0"/>
      <w:marBottom w:val="0"/>
      <w:divBdr>
        <w:top w:val="none" w:sz="0" w:space="0" w:color="auto"/>
        <w:left w:val="none" w:sz="0" w:space="0" w:color="auto"/>
        <w:bottom w:val="none" w:sz="0" w:space="0" w:color="auto"/>
        <w:right w:val="none" w:sz="0" w:space="0" w:color="auto"/>
      </w:divBdr>
    </w:div>
    <w:div w:id="2126347174">
      <w:bodyDiv w:val="1"/>
      <w:marLeft w:val="0"/>
      <w:marRight w:val="0"/>
      <w:marTop w:val="0"/>
      <w:marBottom w:val="0"/>
      <w:divBdr>
        <w:top w:val="none" w:sz="0" w:space="0" w:color="auto"/>
        <w:left w:val="none" w:sz="0" w:space="0" w:color="auto"/>
        <w:bottom w:val="none" w:sz="0" w:space="0" w:color="auto"/>
        <w:right w:val="none" w:sz="0" w:space="0" w:color="auto"/>
      </w:divBdr>
    </w:div>
    <w:div w:id="2126347966">
      <w:bodyDiv w:val="1"/>
      <w:marLeft w:val="0"/>
      <w:marRight w:val="0"/>
      <w:marTop w:val="0"/>
      <w:marBottom w:val="0"/>
      <w:divBdr>
        <w:top w:val="none" w:sz="0" w:space="0" w:color="auto"/>
        <w:left w:val="none" w:sz="0" w:space="0" w:color="auto"/>
        <w:bottom w:val="none" w:sz="0" w:space="0" w:color="auto"/>
        <w:right w:val="none" w:sz="0" w:space="0" w:color="auto"/>
      </w:divBdr>
    </w:div>
    <w:div w:id="2126463566">
      <w:bodyDiv w:val="1"/>
      <w:marLeft w:val="0"/>
      <w:marRight w:val="0"/>
      <w:marTop w:val="0"/>
      <w:marBottom w:val="0"/>
      <w:divBdr>
        <w:top w:val="none" w:sz="0" w:space="0" w:color="auto"/>
        <w:left w:val="none" w:sz="0" w:space="0" w:color="auto"/>
        <w:bottom w:val="none" w:sz="0" w:space="0" w:color="auto"/>
        <w:right w:val="none" w:sz="0" w:space="0" w:color="auto"/>
      </w:divBdr>
    </w:div>
    <w:div w:id="2126465449">
      <w:bodyDiv w:val="1"/>
      <w:marLeft w:val="0"/>
      <w:marRight w:val="0"/>
      <w:marTop w:val="0"/>
      <w:marBottom w:val="0"/>
      <w:divBdr>
        <w:top w:val="none" w:sz="0" w:space="0" w:color="auto"/>
        <w:left w:val="none" w:sz="0" w:space="0" w:color="auto"/>
        <w:bottom w:val="none" w:sz="0" w:space="0" w:color="auto"/>
        <w:right w:val="none" w:sz="0" w:space="0" w:color="auto"/>
      </w:divBdr>
    </w:div>
    <w:div w:id="2126609191">
      <w:bodyDiv w:val="1"/>
      <w:marLeft w:val="0"/>
      <w:marRight w:val="0"/>
      <w:marTop w:val="0"/>
      <w:marBottom w:val="0"/>
      <w:divBdr>
        <w:top w:val="none" w:sz="0" w:space="0" w:color="auto"/>
        <w:left w:val="none" w:sz="0" w:space="0" w:color="auto"/>
        <w:bottom w:val="none" w:sz="0" w:space="0" w:color="auto"/>
        <w:right w:val="none" w:sz="0" w:space="0" w:color="auto"/>
      </w:divBdr>
    </w:div>
    <w:div w:id="2126658307">
      <w:bodyDiv w:val="1"/>
      <w:marLeft w:val="0"/>
      <w:marRight w:val="0"/>
      <w:marTop w:val="0"/>
      <w:marBottom w:val="0"/>
      <w:divBdr>
        <w:top w:val="none" w:sz="0" w:space="0" w:color="auto"/>
        <w:left w:val="none" w:sz="0" w:space="0" w:color="auto"/>
        <w:bottom w:val="none" w:sz="0" w:space="0" w:color="auto"/>
        <w:right w:val="none" w:sz="0" w:space="0" w:color="auto"/>
      </w:divBdr>
    </w:div>
    <w:div w:id="2126726841">
      <w:bodyDiv w:val="1"/>
      <w:marLeft w:val="0"/>
      <w:marRight w:val="0"/>
      <w:marTop w:val="0"/>
      <w:marBottom w:val="0"/>
      <w:divBdr>
        <w:top w:val="none" w:sz="0" w:space="0" w:color="auto"/>
        <w:left w:val="none" w:sz="0" w:space="0" w:color="auto"/>
        <w:bottom w:val="none" w:sz="0" w:space="0" w:color="auto"/>
        <w:right w:val="none" w:sz="0" w:space="0" w:color="auto"/>
      </w:divBdr>
    </w:div>
    <w:div w:id="2126732733">
      <w:bodyDiv w:val="1"/>
      <w:marLeft w:val="0"/>
      <w:marRight w:val="0"/>
      <w:marTop w:val="0"/>
      <w:marBottom w:val="0"/>
      <w:divBdr>
        <w:top w:val="none" w:sz="0" w:space="0" w:color="auto"/>
        <w:left w:val="none" w:sz="0" w:space="0" w:color="auto"/>
        <w:bottom w:val="none" w:sz="0" w:space="0" w:color="auto"/>
        <w:right w:val="none" w:sz="0" w:space="0" w:color="auto"/>
      </w:divBdr>
    </w:div>
    <w:div w:id="2126733426">
      <w:bodyDiv w:val="1"/>
      <w:marLeft w:val="0"/>
      <w:marRight w:val="0"/>
      <w:marTop w:val="0"/>
      <w:marBottom w:val="0"/>
      <w:divBdr>
        <w:top w:val="none" w:sz="0" w:space="0" w:color="auto"/>
        <w:left w:val="none" w:sz="0" w:space="0" w:color="auto"/>
        <w:bottom w:val="none" w:sz="0" w:space="0" w:color="auto"/>
        <w:right w:val="none" w:sz="0" w:space="0" w:color="auto"/>
      </w:divBdr>
    </w:div>
    <w:div w:id="2126774298">
      <w:bodyDiv w:val="1"/>
      <w:marLeft w:val="0"/>
      <w:marRight w:val="0"/>
      <w:marTop w:val="0"/>
      <w:marBottom w:val="0"/>
      <w:divBdr>
        <w:top w:val="none" w:sz="0" w:space="0" w:color="auto"/>
        <w:left w:val="none" w:sz="0" w:space="0" w:color="auto"/>
        <w:bottom w:val="none" w:sz="0" w:space="0" w:color="auto"/>
        <w:right w:val="none" w:sz="0" w:space="0" w:color="auto"/>
      </w:divBdr>
    </w:div>
    <w:div w:id="2126800751">
      <w:bodyDiv w:val="1"/>
      <w:marLeft w:val="0"/>
      <w:marRight w:val="0"/>
      <w:marTop w:val="0"/>
      <w:marBottom w:val="0"/>
      <w:divBdr>
        <w:top w:val="none" w:sz="0" w:space="0" w:color="auto"/>
        <w:left w:val="none" w:sz="0" w:space="0" w:color="auto"/>
        <w:bottom w:val="none" w:sz="0" w:space="0" w:color="auto"/>
        <w:right w:val="none" w:sz="0" w:space="0" w:color="auto"/>
      </w:divBdr>
    </w:div>
    <w:div w:id="2126806730">
      <w:bodyDiv w:val="1"/>
      <w:marLeft w:val="0"/>
      <w:marRight w:val="0"/>
      <w:marTop w:val="0"/>
      <w:marBottom w:val="0"/>
      <w:divBdr>
        <w:top w:val="none" w:sz="0" w:space="0" w:color="auto"/>
        <w:left w:val="none" w:sz="0" w:space="0" w:color="auto"/>
        <w:bottom w:val="none" w:sz="0" w:space="0" w:color="auto"/>
        <w:right w:val="none" w:sz="0" w:space="0" w:color="auto"/>
      </w:divBdr>
    </w:div>
    <w:div w:id="2126844908">
      <w:bodyDiv w:val="1"/>
      <w:marLeft w:val="0"/>
      <w:marRight w:val="0"/>
      <w:marTop w:val="0"/>
      <w:marBottom w:val="0"/>
      <w:divBdr>
        <w:top w:val="none" w:sz="0" w:space="0" w:color="auto"/>
        <w:left w:val="none" w:sz="0" w:space="0" w:color="auto"/>
        <w:bottom w:val="none" w:sz="0" w:space="0" w:color="auto"/>
        <w:right w:val="none" w:sz="0" w:space="0" w:color="auto"/>
      </w:divBdr>
    </w:div>
    <w:div w:id="2126925400">
      <w:bodyDiv w:val="1"/>
      <w:marLeft w:val="0"/>
      <w:marRight w:val="0"/>
      <w:marTop w:val="0"/>
      <w:marBottom w:val="0"/>
      <w:divBdr>
        <w:top w:val="none" w:sz="0" w:space="0" w:color="auto"/>
        <w:left w:val="none" w:sz="0" w:space="0" w:color="auto"/>
        <w:bottom w:val="none" w:sz="0" w:space="0" w:color="auto"/>
        <w:right w:val="none" w:sz="0" w:space="0" w:color="auto"/>
      </w:divBdr>
    </w:div>
    <w:div w:id="2126927295">
      <w:bodyDiv w:val="1"/>
      <w:marLeft w:val="0"/>
      <w:marRight w:val="0"/>
      <w:marTop w:val="0"/>
      <w:marBottom w:val="0"/>
      <w:divBdr>
        <w:top w:val="none" w:sz="0" w:space="0" w:color="auto"/>
        <w:left w:val="none" w:sz="0" w:space="0" w:color="auto"/>
        <w:bottom w:val="none" w:sz="0" w:space="0" w:color="auto"/>
        <w:right w:val="none" w:sz="0" w:space="0" w:color="auto"/>
      </w:divBdr>
    </w:div>
    <w:div w:id="2127001378">
      <w:bodyDiv w:val="1"/>
      <w:marLeft w:val="0"/>
      <w:marRight w:val="0"/>
      <w:marTop w:val="0"/>
      <w:marBottom w:val="0"/>
      <w:divBdr>
        <w:top w:val="none" w:sz="0" w:space="0" w:color="auto"/>
        <w:left w:val="none" w:sz="0" w:space="0" w:color="auto"/>
        <w:bottom w:val="none" w:sz="0" w:space="0" w:color="auto"/>
        <w:right w:val="none" w:sz="0" w:space="0" w:color="auto"/>
      </w:divBdr>
    </w:div>
    <w:div w:id="2127239129">
      <w:bodyDiv w:val="1"/>
      <w:marLeft w:val="0"/>
      <w:marRight w:val="0"/>
      <w:marTop w:val="0"/>
      <w:marBottom w:val="0"/>
      <w:divBdr>
        <w:top w:val="none" w:sz="0" w:space="0" w:color="auto"/>
        <w:left w:val="none" w:sz="0" w:space="0" w:color="auto"/>
        <w:bottom w:val="none" w:sz="0" w:space="0" w:color="auto"/>
        <w:right w:val="none" w:sz="0" w:space="0" w:color="auto"/>
      </w:divBdr>
    </w:div>
    <w:div w:id="2127262717">
      <w:bodyDiv w:val="1"/>
      <w:marLeft w:val="0"/>
      <w:marRight w:val="0"/>
      <w:marTop w:val="0"/>
      <w:marBottom w:val="0"/>
      <w:divBdr>
        <w:top w:val="none" w:sz="0" w:space="0" w:color="auto"/>
        <w:left w:val="none" w:sz="0" w:space="0" w:color="auto"/>
        <w:bottom w:val="none" w:sz="0" w:space="0" w:color="auto"/>
        <w:right w:val="none" w:sz="0" w:space="0" w:color="auto"/>
      </w:divBdr>
    </w:div>
    <w:div w:id="2127263436">
      <w:bodyDiv w:val="1"/>
      <w:marLeft w:val="0"/>
      <w:marRight w:val="0"/>
      <w:marTop w:val="0"/>
      <w:marBottom w:val="0"/>
      <w:divBdr>
        <w:top w:val="none" w:sz="0" w:space="0" w:color="auto"/>
        <w:left w:val="none" w:sz="0" w:space="0" w:color="auto"/>
        <w:bottom w:val="none" w:sz="0" w:space="0" w:color="auto"/>
        <w:right w:val="none" w:sz="0" w:space="0" w:color="auto"/>
      </w:divBdr>
    </w:div>
    <w:div w:id="2127305434">
      <w:bodyDiv w:val="1"/>
      <w:marLeft w:val="0"/>
      <w:marRight w:val="0"/>
      <w:marTop w:val="0"/>
      <w:marBottom w:val="0"/>
      <w:divBdr>
        <w:top w:val="none" w:sz="0" w:space="0" w:color="auto"/>
        <w:left w:val="none" w:sz="0" w:space="0" w:color="auto"/>
        <w:bottom w:val="none" w:sz="0" w:space="0" w:color="auto"/>
        <w:right w:val="none" w:sz="0" w:space="0" w:color="auto"/>
      </w:divBdr>
    </w:div>
    <w:div w:id="2127312183">
      <w:bodyDiv w:val="1"/>
      <w:marLeft w:val="0"/>
      <w:marRight w:val="0"/>
      <w:marTop w:val="0"/>
      <w:marBottom w:val="0"/>
      <w:divBdr>
        <w:top w:val="none" w:sz="0" w:space="0" w:color="auto"/>
        <w:left w:val="none" w:sz="0" w:space="0" w:color="auto"/>
        <w:bottom w:val="none" w:sz="0" w:space="0" w:color="auto"/>
        <w:right w:val="none" w:sz="0" w:space="0" w:color="auto"/>
      </w:divBdr>
    </w:div>
    <w:div w:id="2127313686">
      <w:bodyDiv w:val="1"/>
      <w:marLeft w:val="0"/>
      <w:marRight w:val="0"/>
      <w:marTop w:val="0"/>
      <w:marBottom w:val="0"/>
      <w:divBdr>
        <w:top w:val="none" w:sz="0" w:space="0" w:color="auto"/>
        <w:left w:val="none" w:sz="0" w:space="0" w:color="auto"/>
        <w:bottom w:val="none" w:sz="0" w:space="0" w:color="auto"/>
        <w:right w:val="none" w:sz="0" w:space="0" w:color="auto"/>
      </w:divBdr>
    </w:div>
    <w:div w:id="2127498931">
      <w:bodyDiv w:val="1"/>
      <w:marLeft w:val="0"/>
      <w:marRight w:val="0"/>
      <w:marTop w:val="0"/>
      <w:marBottom w:val="0"/>
      <w:divBdr>
        <w:top w:val="none" w:sz="0" w:space="0" w:color="auto"/>
        <w:left w:val="none" w:sz="0" w:space="0" w:color="auto"/>
        <w:bottom w:val="none" w:sz="0" w:space="0" w:color="auto"/>
        <w:right w:val="none" w:sz="0" w:space="0" w:color="auto"/>
      </w:divBdr>
    </w:div>
    <w:div w:id="2127649827">
      <w:bodyDiv w:val="1"/>
      <w:marLeft w:val="0"/>
      <w:marRight w:val="0"/>
      <w:marTop w:val="0"/>
      <w:marBottom w:val="0"/>
      <w:divBdr>
        <w:top w:val="none" w:sz="0" w:space="0" w:color="auto"/>
        <w:left w:val="none" w:sz="0" w:space="0" w:color="auto"/>
        <w:bottom w:val="none" w:sz="0" w:space="0" w:color="auto"/>
        <w:right w:val="none" w:sz="0" w:space="0" w:color="auto"/>
      </w:divBdr>
    </w:div>
    <w:div w:id="2127656943">
      <w:bodyDiv w:val="1"/>
      <w:marLeft w:val="0"/>
      <w:marRight w:val="0"/>
      <w:marTop w:val="0"/>
      <w:marBottom w:val="0"/>
      <w:divBdr>
        <w:top w:val="none" w:sz="0" w:space="0" w:color="auto"/>
        <w:left w:val="none" w:sz="0" w:space="0" w:color="auto"/>
        <w:bottom w:val="none" w:sz="0" w:space="0" w:color="auto"/>
        <w:right w:val="none" w:sz="0" w:space="0" w:color="auto"/>
      </w:divBdr>
    </w:div>
    <w:div w:id="2127769001">
      <w:bodyDiv w:val="1"/>
      <w:marLeft w:val="0"/>
      <w:marRight w:val="0"/>
      <w:marTop w:val="0"/>
      <w:marBottom w:val="0"/>
      <w:divBdr>
        <w:top w:val="none" w:sz="0" w:space="0" w:color="auto"/>
        <w:left w:val="none" w:sz="0" w:space="0" w:color="auto"/>
        <w:bottom w:val="none" w:sz="0" w:space="0" w:color="auto"/>
        <w:right w:val="none" w:sz="0" w:space="0" w:color="auto"/>
      </w:divBdr>
    </w:div>
    <w:div w:id="2127769056">
      <w:bodyDiv w:val="1"/>
      <w:marLeft w:val="0"/>
      <w:marRight w:val="0"/>
      <w:marTop w:val="0"/>
      <w:marBottom w:val="0"/>
      <w:divBdr>
        <w:top w:val="none" w:sz="0" w:space="0" w:color="auto"/>
        <w:left w:val="none" w:sz="0" w:space="0" w:color="auto"/>
        <w:bottom w:val="none" w:sz="0" w:space="0" w:color="auto"/>
        <w:right w:val="none" w:sz="0" w:space="0" w:color="auto"/>
      </w:divBdr>
    </w:div>
    <w:div w:id="2127770635">
      <w:bodyDiv w:val="1"/>
      <w:marLeft w:val="0"/>
      <w:marRight w:val="0"/>
      <w:marTop w:val="0"/>
      <w:marBottom w:val="0"/>
      <w:divBdr>
        <w:top w:val="none" w:sz="0" w:space="0" w:color="auto"/>
        <w:left w:val="none" w:sz="0" w:space="0" w:color="auto"/>
        <w:bottom w:val="none" w:sz="0" w:space="0" w:color="auto"/>
        <w:right w:val="none" w:sz="0" w:space="0" w:color="auto"/>
      </w:divBdr>
    </w:div>
    <w:div w:id="2127772603">
      <w:bodyDiv w:val="1"/>
      <w:marLeft w:val="0"/>
      <w:marRight w:val="0"/>
      <w:marTop w:val="0"/>
      <w:marBottom w:val="0"/>
      <w:divBdr>
        <w:top w:val="none" w:sz="0" w:space="0" w:color="auto"/>
        <w:left w:val="none" w:sz="0" w:space="0" w:color="auto"/>
        <w:bottom w:val="none" w:sz="0" w:space="0" w:color="auto"/>
        <w:right w:val="none" w:sz="0" w:space="0" w:color="auto"/>
      </w:divBdr>
    </w:div>
    <w:div w:id="2127849167">
      <w:bodyDiv w:val="1"/>
      <w:marLeft w:val="0"/>
      <w:marRight w:val="0"/>
      <w:marTop w:val="0"/>
      <w:marBottom w:val="0"/>
      <w:divBdr>
        <w:top w:val="none" w:sz="0" w:space="0" w:color="auto"/>
        <w:left w:val="none" w:sz="0" w:space="0" w:color="auto"/>
        <w:bottom w:val="none" w:sz="0" w:space="0" w:color="auto"/>
        <w:right w:val="none" w:sz="0" w:space="0" w:color="auto"/>
      </w:divBdr>
    </w:div>
    <w:div w:id="2127889578">
      <w:bodyDiv w:val="1"/>
      <w:marLeft w:val="0"/>
      <w:marRight w:val="0"/>
      <w:marTop w:val="0"/>
      <w:marBottom w:val="0"/>
      <w:divBdr>
        <w:top w:val="none" w:sz="0" w:space="0" w:color="auto"/>
        <w:left w:val="none" w:sz="0" w:space="0" w:color="auto"/>
        <w:bottom w:val="none" w:sz="0" w:space="0" w:color="auto"/>
        <w:right w:val="none" w:sz="0" w:space="0" w:color="auto"/>
      </w:divBdr>
    </w:div>
    <w:div w:id="2127890053">
      <w:bodyDiv w:val="1"/>
      <w:marLeft w:val="0"/>
      <w:marRight w:val="0"/>
      <w:marTop w:val="0"/>
      <w:marBottom w:val="0"/>
      <w:divBdr>
        <w:top w:val="none" w:sz="0" w:space="0" w:color="auto"/>
        <w:left w:val="none" w:sz="0" w:space="0" w:color="auto"/>
        <w:bottom w:val="none" w:sz="0" w:space="0" w:color="auto"/>
        <w:right w:val="none" w:sz="0" w:space="0" w:color="auto"/>
      </w:divBdr>
    </w:div>
    <w:div w:id="2127918991">
      <w:bodyDiv w:val="1"/>
      <w:marLeft w:val="0"/>
      <w:marRight w:val="0"/>
      <w:marTop w:val="0"/>
      <w:marBottom w:val="0"/>
      <w:divBdr>
        <w:top w:val="none" w:sz="0" w:space="0" w:color="auto"/>
        <w:left w:val="none" w:sz="0" w:space="0" w:color="auto"/>
        <w:bottom w:val="none" w:sz="0" w:space="0" w:color="auto"/>
        <w:right w:val="none" w:sz="0" w:space="0" w:color="auto"/>
      </w:divBdr>
    </w:div>
    <w:div w:id="2127965467">
      <w:bodyDiv w:val="1"/>
      <w:marLeft w:val="0"/>
      <w:marRight w:val="0"/>
      <w:marTop w:val="0"/>
      <w:marBottom w:val="0"/>
      <w:divBdr>
        <w:top w:val="none" w:sz="0" w:space="0" w:color="auto"/>
        <w:left w:val="none" w:sz="0" w:space="0" w:color="auto"/>
        <w:bottom w:val="none" w:sz="0" w:space="0" w:color="auto"/>
        <w:right w:val="none" w:sz="0" w:space="0" w:color="auto"/>
      </w:divBdr>
    </w:div>
    <w:div w:id="2127966938">
      <w:bodyDiv w:val="1"/>
      <w:marLeft w:val="0"/>
      <w:marRight w:val="0"/>
      <w:marTop w:val="0"/>
      <w:marBottom w:val="0"/>
      <w:divBdr>
        <w:top w:val="none" w:sz="0" w:space="0" w:color="auto"/>
        <w:left w:val="none" w:sz="0" w:space="0" w:color="auto"/>
        <w:bottom w:val="none" w:sz="0" w:space="0" w:color="auto"/>
        <w:right w:val="none" w:sz="0" w:space="0" w:color="auto"/>
      </w:divBdr>
    </w:div>
    <w:div w:id="2128041745">
      <w:bodyDiv w:val="1"/>
      <w:marLeft w:val="0"/>
      <w:marRight w:val="0"/>
      <w:marTop w:val="0"/>
      <w:marBottom w:val="0"/>
      <w:divBdr>
        <w:top w:val="none" w:sz="0" w:space="0" w:color="auto"/>
        <w:left w:val="none" w:sz="0" w:space="0" w:color="auto"/>
        <w:bottom w:val="none" w:sz="0" w:space="0" w:color="auto"/>
        <w:right w:val="none" w:sz="0" w:space="0" w:color="auto"/>
      </w:divBdr>
    </w:div>
    <w:div w:id="2128161139">
      <w:bodyDiv w:val="1"/>
      <w:marLeft w:val="0"/>
      <w:marRight w:val="0"/>
      <w:marTop w:val="0"/>
      <w:marBottom w:val="0"/>
      <w:divBdr>
        <w:top w:val="none" w:sz="0" w:space="0" w:color="auto"/>
        <w:left w:val="none" w:sz="0" w:space="0" w:color="auto"/>
        <w:bottom w:val="none" w:sz="0" w:space="0" w:color="auto"/>
        <w:right w:val="none" w:sz="0" w:space="0" w:color="auto"/>
      </w:divBdr>
    </w:div>
    <w:div w:id="2128162122">
      <w:bodyDiv w:val="1"/>
      <w:marLeft w:val="0"/>
      <w:marRight w:val="0"/>
      <w:marTop w:val="0"/>
      <w:marBottom w:val="0"/>
      <w:divBdr>
        <w:top w:val="none" w:sz="0" w:space="0" w:color="auto"/>
        <w:left w:val="none" w:sz="0" w:space="0" w:color="auto"/>
        <w:bottom w:val="none" w:sz="0" w:space="0" w:color="auto"/>
        <w:right w:val="none" w:sz="0" w:space="0" w:color="auto"/>
      </w:divBdr>
    </w:div>
    <w:div w:id="2128229210">
      <w:bodyDiv w:val="1"/>
      <w:marLeft w:val="0"/>
      <w:marRight w:val="0"/>
      <w:marTop w:val="0"/>
      <w:marBottom w:val="0"/>
      <w:divBdr>
        <w:top w:val="none" w:sz="0" w:space="0" w:color="auto"/>
        <w:left w:val="none" w:sz="0" w:space="0" w:color="auto"/>
        <w:bottom w:val="none" w:sz="0" w:space="0" w:color="auto"/>
        <w:right w:val="none" w:sz="0" w:space="0" w:color="auto"/>
      </w:divBdr>
    </w:div>
    <w:div w:id="2128233599">
      <w:bodyDiv w:val="1"/>
      <w:marLeft w:val="0"/>
      <w:marRight w:val="0"/>
      <w:marTop w:val="0"/>
      <w:marBottom w:val="0"/>
      <w:divBdr>
        <w:top w:val="none" w:sz="0" w:space="0" w:color="auto"/>
        <w:left w:val="none" w:sz="0" w:space="0" w:color="auto"/>
        <w:bottom w:val="none" w:sz="0" w:space="0" w:color="auto"/>
        <w:right w:val="none" w:sz="0" w:space="0" w:color="auto"/>
      </w:divBdr>
    </w:div>
    <w:div w:id="2128308065">
      <w:bodyDiv w:val="1"/>
      <w:marLeft w:val="0"/>
      <w:marRight w:val="0"/>
      <w:marTop w:val="0"/>
      <w:marBottom w:val="0"/>
      <w:divBdr>
        <w:top w:val="none" w:sz="0" w:space="0" w:color="auto"/>
        <w:left w:val="none" w:sz="0" w:space="0" w:color="auto"/>
        <w:bottom w:val="none" w:sz="0" w:space="0" w:color="auto"/>
        <w:right w:val="none" w:sz="0" w:space="0" w:color="auto"/>
      </w:divBdr>
    </w:div>
    <w:div w:id="2128347151">
      <w:bodyDiv w:val="1"/>
      <w:marLeft w:val="0"/>
      <w:marRight w:val="0"/>
      <w:marTop w:val="0"/>
      <w:marBottom w:val="0"/>
      <w:divBdr>
        <w:top w:val="none" w:sz="0" w:space="0" w:color="auto"/>
        <w:left w:val="none" w:sz="0" w:space="0" w:color="auto"/>
        <w:bottom w:val="none" w:sz="0" w:space="0" w:color="auto"/>
        <w:right w:val="none" w:sz="0" w:space="0" w:color="auto"/>
      </w:divBdr>
    </w:div>
    <w:div w:id="2128351887">
      <w:bodyDiv w:val="1"/>
      <w:marLeft w:val="0"/>
      <w:marRight w:val="0"/>
      <w:marTop w:val="0"/>
      <w:marBottom w:val="0"/>
      <w:divBdr>
        <w:top w:val="none" w:sz="0" w:space="0" w:color="auto"/>
        <w:left w:val="none" w:sz="0" w:space="0" w:color="auto"/>
        <w:bottom w:val="none" w:sz="0" w:space="0" w:color="auto"/>
        <w:right w:val="none" w:sz="0" w:space="0" w:color="auto"/>
      </w:divBdr>
    </w:div>
    <w:div w:id="2128426270">
      <w:bodyDiv w:val="1"/>
      <w:marLeft w:val="0"/>
      <w:marRight w:val="0"/>
      <w:marTop w:val="0"/>
      <w:marBottom w:val="0"/>
      <w:divBdr>
        <w:top w:val="none" w:sz="0" w:space="0" w:color="auto"/>
        <w:left w:val="none" w:sz="0" w:space="0" w:color="auto"/>
        <w:bottom w:val="none" w:sz="0" w:space="0" w:color="auto"/>
        <w:right w:val="none" w:sz="0" w:space="0" w:color="auto"/>
      </w:divBdr>
    </w:div>
    <w:div w:id="2128502353">
      <w:bodyDiv w:val="1"/>
      <w:marLeft w:val="0"/>
      <w:marRight w:val="0"/>
      <w:marTop w:val="0"/>
      <w:marBottom w:val="0"/>
      <w:divBdr>
        <w:top w:val="none" w:sz="0" w:space="0" w:color="auto"/>
        <w:left w:val="none" w:sz="0" w:space="0" w:color="auto"/>
        <w:bottom w:val="none" w:sz="0" w:space="0" w:color="auto"/>
        <w:right w:val="none" w:sz="0" w:space="0" w:color="auto"/>
      </w:divBdr>
    </w:div>
    <w:div w:id="2128547882">
      <w:bodyDiv w:val="1"/>
      <w:marLeft w:val="0"/>
      <w:marRight w:val="0"/>
      <w:marTop w:val="0"/>
      <w:marBottom w:val="0"/>
      <w:divBdr>
        <w:top w:val="none" w:sz="0" w:space="0" w:color="auto"/>
        <w:left w:val="none" w:sz="0" w:space="0" w:color="auto"/>
        <w:bottom w:val="none" w:sz="0" w:space="0" w:color="auto"/>
        <w:right w:val="none" w:sz="0" w:space="0" w:color="auto"/>
      </w:divBdr>
    </w:div>
    <w:div w:id="2128692541">
      <w:bodyDiv w:val="1"/>
      <w:marLeft w:val="0"/>
      <w:marRight w:val="0"/>
      <w:marTop w:val="0"/>
      <w:marBottom w:val="0"/>
      <w:divBdr>
        <w:top w:val="none" w:sz="0" w:space="0" w:color="auto"/>
        <w:left w:val="none" w:sz="0" w:space="0" w:color="auto"/>
        <w:bottom w:val="none" w:sz="0" w:space="0" w:color="auto"/>
        <w:right w:val="none" w:sz="0" w:space="0" w:color="auto"/>
      </w:divBdr>
    </w:div>
    <w:div w:id="2128695075">
      <w:bodyDiv w:val="1"/>
      <w:marLeft w:val="0"/>
      <w:marRight w:val="0"/>
      <w:marTop w:val="0"/>
      <w:marBottom w:val="0"/>
      <w:divBdr>
        <w:top w:val="none" w:sz="0" w:space="0" w:color="auto"/>
        <w:left w:val="none" w:sz="0" w:space="0" w:color="auto"/>
        <w:bottom w:val="none" w:sz="0" w:space="0" w:color="auto"/>
        <w:right w:val="none" w:sz="0" w:space="0" w:color="auto"/>
      </w:divBdr>
    </w:div>
    <w:div w:id="2128696342">
      <w:bodyDiv w:val="1"/>
      <w:marLeft w:val="0"/>
      <w:marRight w:val="0"/>
      <w:marTop w:val="0"/>
      <w:marBottom w:val="0"/>
      <w:divBdr>
        <w:top w:val="none" w:sz="0" w:space="0" w:color="auto"/>
        <w:left w:val="none" w:sz="0" w:space="0" w:color="auto"/>
        <w:bottom w:val="none" w:sz="0" w:space="0" w:color="auto"/>
        <w:right w:val="none" w:sz="0" w:space="0" w:color="auto"/>
      </w:divBdr>
    </w:div>
    <w:div w:id="2128768927">
      <w:bodyDiv w:val="1"/>
      <w:marLeft w:val="0"/>
      <w:marRight w:val="0"/>
      <w:marTop w:val="0"/>
      <w:marBottom w:val="0"/>
      <w:divBdr>
        <w:top w:val="none" w:sz="0" w:space="0" w:color="auto"/>
        <w:left w:val="none" w:sz="0" w:space="0" w:color="auto"/>
        <w:bottom w:val="none" w:sz="0" w:space="0" w:color="auto"/>
        <w:right w:val="none" w:sz="0" w:space="0" w:color="auto"/>
      </w:divBdr>
    </w:div>
    <w:div w:id="2128812877">
      <w:bodyDiv w:val="1"/>
      <w:marLeft w:val="0"/>
      <w:marRight w:val="0"/>
      <w:marTop w:val="0"/>
      <w:marBottom w:val="0"/>
      <w:divBdr>
        <w:top w:val="none" w:sz="0" w:space="0" w:color="auto"/>
        <w:left w:val="none" w:sz="0" w:space="0" w:color="auto"/>
        <w:bottom w:val="none" w:sz="0" w:space="0" w:color="auto"/>
        <w:right w:val="none" w:sz="0" w:space="0" w:color="auto"/>
      </w:divBdr>
    </w:div>
    <w:div w:id="2128813234">
      <w:bodyDiv w:val="1"/>
      <w:marLeft w:val="0"/>
      <w:marRight w:val="0"/>
      <w:marTop w:val="0"/>
      <w:marBottom w:val="0"/>
      <w:divBdr>
        <w:top w:val="none" w:sz="0" w:space="0" w:color="auto"/>
        <w:left w:val="none" w:sz="0" w:space="0" w:color="auto"/>
        <w:bottom w:val="none" w:sz="0" w:space="0" w:color="auto"/>
        <w:right w:val="none" w:sz="0" w:space="0" w:color="auto"/>
      </w:divBdr>
    </w:div>
    <w:div w:id="2128889605">
      <w:bodyDiv w:val="1"/>
      <w:marLeft w:val="0"/>
      <w:marRight w:val="0"/>
      <w:marTop w:val="0"/>
      <w:marBottom w:val="0"/>
      <w:divBdr>
        <w:top w:val="none" w:sz="0" w:space="0" w:color="auto"/>
        <w:left w:val="none" w:sz="0" w:space="0" w:color="auto"/>
        <w:bottom w:val="none" w:sz="0" w:space="0" w:color="auto"/>
        <w:right w:val="none" w:sz="0" w:space="0" w:color="auto"/>
      </w:divBdr>
    </w:div>
    <w:div w:id="2129006300">
      <w:bodyDiv w:val="1"/>
      <w:marLeft w:val="0"/>
      <w:marRight w:val="0"/>
      <w:marTop w:val="0"/>
      <w:marBottom w:val="0"/>
      <w:divBdr>
        <w:top w:val="none" w:sz="0" w:space="0" w:color="auto"/>
        <w:left w:val="none" w:sz="0" w:space="0" w:color="auto"/>
        <w:bottom w:val="none" w:sz="0" w:space="0" w:color="auto"/>
        <w:right w:val="none" w:sz="0" w:space="0" w:color="auto"/>
      </w:divBdr>
    </w:div>
    <w:div w:id="2129084317">
      <w:bodyDiv w:val="1"/>
      <w:marLeft w:val="0"/>
      <w:marRight w:val="0"/>
      <w:marTop w:val="0"/>
      <w:marBottom w:val="0"/>
      <w:divBdr>
        <w:top w:val="none" w:sz="0" w:space="0" w:color="auto"/>
        <w:left w:val="none" w:sz="0" w:space="0" w:color="auto"/>
        <w:bottom w:val="none" w:sz="0" w:space="0" w:color="auto"/>
        <w:right w:val="none" w:sz="0" w:space="0" w:color="auto"/>
      </w:divBdr>
    </w:div>
    <w:div w:id="2129154449">
      <w:bodyDiv w:val="1"/>
      <w:marLeft w:val="0"/>
      <w:marRight w:val="0"/>
      <w:marTop w:val="0"/>
      <w:marBottom w:val="0"/>
      <w:divBdr>
        <w:top w:val="none" w:sz="0" w:space="0" w:color="auto"/>
        <w:left w:val="none" w:sz="0" w:space="0" w:color="auto"/>
        <w:bottom w:val="none" w:sz="0" w:space="0" w:color="auto"/>
        <w:right w:val="none" w:sz="0" w:space="0" w:color="auto"/>
      </w:divBdr>
    </w:div>
    <w:div w:id="2129272579">
      <w:bodyDiv w:val="1"/>
      <w:marLeft w:val="0"/>
      <w:marRight w:val="0"/>
      <w:marTop w:val="0"/>
      <w:marBottom w:val="0"/>
      <w:divBdr>
        <w:top w:val="none" w:sz="0" w:space="0" w:color="auto"/>
        <w:left w:val="none" w:sz="0" w:space="0" w:color="auto"/>
        <w:bottom w:val="none" w:sz="0" w:space="0" w:color="auto"/>
        <w:right w:val="none" w:sz="0" w:space="0" w:color="auto"/>
      </w:divBdr>
    </w:div>
    <w:div w:id="2129273581">
      <w:bodyDiv w:val="1"/>
      <w:marLeft w:val="0"/>
      <w:marRight w:val="0"/>
      <w:marTop w:val="0"/>
      <w:marBottom w:val="0"/>
      <w:divBdr>
        <w:top w:val="none" w:sz="0" w:space="0" w:color="auto"/>
        <w:left w:val="none" w:sz="0" w:space="0" w:color="auto"/>
        <w:bottom w:val="none" w:sz="0" w:space="0" w:color="auto"/>
        <w:right w:val="none" w:sz="0" w:space="0" w:color="auto"/>
      </w:divBdr>
    </w:div>
    <w:div w:id="2129349933">
      <w:bodyDiv w:val="1"/>
      <w:marLeft w:val="0"/>
      <w:marRight w:val="0"/>
      <w:marTop w:val="0"/>
      <w:marBottom w:val="0"/>
      <w:divBdr>
        <w:top w:val="none" w:sz="0" w:space="0" w:color="auto"/>
        <w:left w:val="none" w:sz="0" w:space="0" w:color="auto"/>
        <w:bottom w:val="none" w:sz="0" w:space="0" w:color="auto"/>
        <w:right w:val="none" w:sz="0" w:space="0" w:color="auto"/>
      </w:divBdr>
    </w:div>
    <w:div w:id="2129425891">
      <w:bodyDiv w:val="1"/>
      <w:marLeft w:val="0"/>
      <w:marRight w:val="0"/>
      <w:marTop w:val="0"/>
      <w:marBottom w:val="0"/>
      <w:divBdr>
        <w:top w:val="none" w:sz="0" w:space="0" w:color="auto"/>
        <w:left w:val="none" w:sz="0" w:space="0" w:color="auto"/>
        <w:bottom w:val="none" w:sz="0" w:space="0" w:color="auto"/>
        <w:right w:val="none" w:sz="0" w:space="0" w:color="auto"/>
      </w:divBdr>
    </w:div>
    <w:div w:id="2129473065">
      <w:bodyDiv w:val="1"/>
      <w:marLeft w:val="0"/>
      <w:marRight w:val="0"/>
      <w:marTop w:val="0"/>
      <w:marBottom w:val="0"/>
      <w:divBdr>
        <w:top w:val="none" w:sz="0" w:space="0" w:color="auto"/>
        <w:left w:val="none" w:sz="0" w:space="0" w:color="auto"/>
        <w:bottom w:val="none" w:sz="0" w:space="0" w:color="auto"/>
        <w:right w:val="none" w:sz="0" w:space="0" w:color="auto"/>
      </w:divBdr>
    </w:div>
    <w:div w:id="2129540297">
      <w:bodyDiv w:val="1"/>
      <w:marLeft w:val="0"/>
      <w:marRight w:val="0"/>
      <w:marTop w:val="0"/>
      <w:marBottom w:val="0"/>
      <w:divBdr>
        <w:top w:val="none" w:sz="0" w:space="0" w:color="auto"/>
        <w:left w:val="none" w:sz="0" w:space="0" w:color="auto"/>
        <w:bottom w:val="none" w:sz="0" w:space="0" w:color="auto"/>
        <w:right w:val="none" w:sz="0" w:space="0" w:color="auto"/>
      </w:divBdr>
    </w:div>
    <w:div w:id="2129547585">
      <w:bodyDiv w:val="1"/>
      <w:marLeft w:val="0"/>
      <w:marRight w:val="0"/>
      <w:marTop w:val="0"/>
      <w:marBottom w:val="0"/>
      <w:divBdr>
        <w:top w:val="none" w:sz="0" w:space="0" w:color="auto"/>
        <w:left w:val="none" w:sz="0" w:space="0" w:color="auto"/>
        <w:bottom w:val="none" w:sz="0" w:space="0" w:color="auto"/>
        <w:right w:val="none" w:sz="0" w:space="0" w:color="auto"/>
      </w:divBdr>
    </w:div>
    <w:div w:id="2129661247">
      <w:bodyDiv w:val="1"/>
      <w:marLeft w:val="0"/>
      <w:marRight w:val="0"/>
      <w:marTop w:val="0"/>
      <w:marBottom w:val="0"/>
      <w:divBdr>
        <w:top w:val="none" w:sz="0" w:space="0" w:color="auto"/>
        <w:left w:val="none" w:sz="0" w:space="0" w:color="auto"/>
        <w:bottom w:val="none" w:sz="0" w:space="0" w:color="auto"/>
        <w:right w:val="none" w:sz="0" w:space="0" w:color="auto"/>
      </w:divBdr>
    </w:div>
    <w:div w:id="2129741483">
      <w:bodyDiv w:val="1"/>
      <w:marLeft w:val="0"/>
      <w:marRight w:val="0"/>
      <w:marTop w:val="0"/>
      <w:marBottom w:val="0"/>
      <w:divBdr>
        <w:top w:val="none" w:sz="0" w:space="0" w:color="auto"/>
        <w:left w:val="none" w:sz="0" w:space="0" w:color="auto"/>
        <w:bottom w:val="none" w:sz="0" w:space="0" w:color="auto"/>
        <w:right w:val="none" w:sz="0" w:space="0" w:color="auto"/>
      </w:divBdr>
    </w:div>
    <w:div w:id="2129810466">
      <w:bodyDiv w:val="1"/>
      <w:marLeft w:val="0"/>
      <w:marRight w:val="0"/>
      <w:marTop w:val="0"/>
      <w:marBottom w:val="0"/>
      <w:divBdr>
        <w:top w:val="none" w:sz="0" w:space="0" w:color="auto"/>
        <w:left w:val="none" w:sz="0" w:space="0" w:color="auto"/>
        <w:bottom w:val="none" w:sz="0" w:space="0" w:color="auto"/>
        <w:right w:val="none" w:sz="0" w:space="0" w:color="auto"/>
      </w:divBdr>
    </w:div>
    <w:div w:id="2129856347">
      <w:bodyDiv w:val="1"/>
      <w:marLeft w:val="0"/>
      <w:marRight w:val="0"/>
      <w:marTop w:val="0"/>
      <w:marBottom w:val="0"/>
      <w:divBdr>
        <w:top w:val="none" w:sz="0" w:space="0" w:color="auto"/>
        <w:left w:val="none" w:sz="0" w:space="0" w:color="auto"/>
        <w:bottom w:val="none" w:sz="0" w:space="0" w:color="auto"/>
        <w:right w:val="none" w:sz="0" w:space="0" w:color="auto"/>
      </w:divBdr>
    </w:div>
    <w:div w:id="2129926474">
      <w:bodyDiv w:val="1"/>
      <w:marLeft w:val="0"/>
      <w:marRight w:val="0"/>
      <w:marTop w:val="0"/>
      <w:marBottom w:val="0"/>
      <w:divBdr>
        <w:top w:val="none" w:sz="0" w:space="0" w:color="auto"/>
        <w:left w:val="none" w:sz="0" w:space="0" w:color="auto"/>
        <w:bottom w:val="none" w:sz="0" w:space="0" w:color="auto"/>
        <w:right w:val="none" w:sz="0" w:space="0" w:color="auto"/>
      </w:divBdr>
    </w:div>
    <w:div w:id="2130001442">
      <w:bodyDiv w:val="1"/>
      <w:marLeft w:val="0"/>
      <w:marRight w:val="0"/>
      <w:marTop w:val="0"/>
      <w:marBottom w:val="0"/>
      <w:divBdr>
        <w:top w:val="none" w:sz="0" w:space="0" w:color="auto"/>
        <w:left w:val="none" w:sz="0" w:space="0" w:color="auto"/>
        <w:bottom w:val="none" w:sz="0" w:space="0" w:color="auto"/>
        <w:right w:val="none" w:sz="0" w:space="0" w:color="auto"/>
      </w:divBdr>
    </w:div>
    <w:div w:id="2130124978">
      <w:bodyDiv w:val="1"/>
      <w:marLeft w:val="0"/>
      <w:marRight w:val="0"/>
      <w:marTop w:val="0"/>
      <w:marBottom w:val="0"/>
      <w:divBdr>
        <w:top w:val="none" w:sz="0" w:space="0" w:color="auto"/>
        <w:left w:val="none" w:sz="0" w:space="0" w:color="auto"/>
        <w:bottom w:val="none" w:sz="0" w:space="0" w:color="auto"/>
        <w:right w:val="none" w:sz="0" w:space="0" w:color="auto"/>
      </w:divBdr>
    </w:div>
    <w:div w:id="2130125335">
      <w:bodyDiv w:val="1"/>
      <w:marLeft w:val="0"/>
      <w:marRight w:val="0"/>
      <w:marTop w:val="0"/>
      <w:marBottom w:val="0"/>
      <w:divBdr>
        <w:top w:val="none" w:sz="0" w:space="0" w:color="auto"/>
        <w:left w:val="none" w:sz="0" w:space="0" w:color="auto"/>
        <w:bottom w:val="none" w:sz="0" w:space="0" w:color="auto"/>
        <w:right w:val="none" w:sz="0" w:space="0" w:color="auto"/>
      </w:divBdr>
    </w:div>
    <w:div w:id="2130200660">
      <w:bodyDiv w:val="1"/>
      <w:marLeft w:val="0"/>
      <w:marRight w:val="0"/>
      <w:marTop w:val="0"/>
      <w:marBottom w:val="0"/>
      <w:divBdr>
        <w:top w:val="none" w:sz="0" w:space="0" w:color="auto"/>
        <w:left w:val="none" w:sz="0" w:space="0" w:color="auto"/>
        <w:bottom w:val="none" w:sz="0" w:space="0" w:color="auto"/>
        <w:right w:val="none" w:sz="0" w:space="0" w:color="auto"/>
      </w:divBdr>
    </w:div>
    <w:div w:id="2130273713">
      <w:bodyDiv w:val="1"/>
      <w:marLeft w:val="0"/>
      <w:marRight w:val="0"/>
      <w:marTop w:val="0"/>
      <w:marBottom w:val="0"/>
      <w:divBdr>
        <w:top w:val="none" w:sz="0" w:space="0" w:color="auto"/>
        <w:left w:val="none" w:sz="0" w:space="0" w:color="auto"/>
        <w:bottom w:val="none" w:sz="0" w:space="0" w:color="auto"/>
        <w:right w:val="none" w:sz="0" w:space="0" w:color="auto"/>
      </w:divBdr>
    </w:div>
    <w:div w:id="2130273746">
      <w:bodyDiv w:val="1"/>
      <w:marLeft w:val="0"/>
      <w:marRight w:val="0"/>
      <w:marTop w:val="0"/>
      <w:marBottom w:val="0"/>
      <w:divBdr>
        <w:top w:val="none" w:sz="0" w:space="0" w:color="auto"/>
        <w:left w:val="none" w:sz="0" w:space="0" w:color="auto"/>
        <w:bottom w:val="none" w:sz="0" w:space="0" w:color="auto"/>
        <w:right w:val="none" w:sz="0" w:space="0" w:color="auto"/>
      </w:divBdr>
    </w:div>
    <w:div w:id="2130279463">
      <w:bodyDiv w:val="1"/>
      <w:marLeft w:val="0"/>
      <w:marRight w:val="0"/>
      <w:marTop w:val="0"/>
      <w:marBottom w:val="0"/>
      <w:divBdr>
        <w:top w:val="none" w:sz="0" w:space="0" w:color="auto"/>
        <w:left w:val="none" w:sz="0" w:space="0" w:color="auto"/>
        <w:bottom w:val="none" w:sz="0" w:space="0" w:color="auto"/>
        <w:right w:val="none" w:sz="0" w:space="0" w:color="auto"/>
      </w:divBdr>
    </w:div>
    <w:div w:id="2130466054">
      <w:bodyDiv w:val="1"/>
      <w:marLeft w:val="0"/>
      <w:marRight w:val="0"/>
      <w:marTop w:val="0"/>
      <w:marBottom w:val="0"/>
      <w:divBdr>
        <w:top w:val="none" w:sz="0" w:space="0" w:color="auto"/>
        <w:left w:val="none" w:sz="0" w:space="0" w:color="auto"/>
        <w:bottom w:val="none" w:sz="0" w:space="0" w:color="auto"/>
        <w:right w:val="none" w:sz="0" w:space="0" w:color="auto"/>
      </w:divBdr>
    </w:div>
    <w:div w:id="2130472238">
      <w:bodyDiv w:val="1"/>
      <w:marLeft w:val="0"/>
      <w:marRight w:val="0"/>
      <w:marTop w:val="0"/>
      <w:marBottom w:val="0"/>
      <w:divBdr>
        <w:top w:val="none" w:sz="0" w:space="0" w:color="auto"/>
        <w:left w:val="none" w:sz="0" w:space="0" w:color="auto"/>
        <w:bottom w:val="none" w:sz="0" w:space="0" w:color="auto"/>
        <w:right w:val="none" w:sz="0" w:space="0" w:color="auto"/>
      </w:divBdr>
    </w:div>
    <w:div w:id="2130581943">
      <w:bodyDiv w:val="1"/>
      <w:marLeft w:val="0"/>
      <w:marRight w:val="0"/>
      <w:marTop w:val="0"/>
      <w:marBottom w:val="0"/>
      <w:divBdr>
        <w:top w:val="none" w:sz="0" w:space="0" w:color="auto"/>
        <w:left w:val="none" w:sz="0" w:space="0" w:color="auto"/>
        <w:bottom w:val="none" w:sz="0" w:space="0" w:color="auto"/>
        <w:right w:val="none" w:sz="0" w:space="0" w:color="auto"/>
      </w:divBdr>
    </w:div>
    <w:div w:id="2130779287">
      <w:bodyDiv w:val="1"/>
      <w:marLeft w:val="0"/>
      <w:marRight w:val="0"/>
      <w:marTop w:val="0"/>
      <w:marBottom w:val="0"/>
      <w:divBdr>
        <w:top w:val="none" w:sz="0" w:space="0" w:color="auto"/>
        <w:left w:val="none" w:sz="0" w:space="0" w:color="auto"/>
        <w:bottom w:val="none" w:sz="0" w:space="0" w:color="auto"/>
        <w:right w:val="none" w:sz="0" w:space="0" w:color="auto"/>
      </w:divBdr>
    </w:div>
    <w:div w:id="2130927917">
      <w:bodyDiv w:val="1"/>
      <w:marLeft w:val="0"/>
      <w:marRight w:val="0"/>
      <w:marTop w:val="0"/>
      <w:marBottom w:val="0"/>
      <w:divBdr>
        <w:top w:val="none" w:sz="0" w:space="0" w:color="auto"/>
        <w:left w:val="none" w:sz="0" w:space="0" w:color="auto"/>
        <w:bottom w:val="none" w:sz="0" w:space="0" w:color="auto"/>
        <w:right w:val="none" w:sz="0" w:space="0" w:color="auto"/>
      </w:divBdr>
    </w:div>
    <w:div w:id="2130931697">
      <w:bodyDiv w:val="1"/>
      <w:marLeft w:val="0"/>
      <w:marRight w:val="0"/>
      <w:marTop w:val="0"/>
      <w:marBottom w:val="0"/>
      <w:divBdr>
        <w:top w:val="none" w:sz="0" w:space="0" w:color="auto"/>
        <w:left w:val="none" w:sz="0" w:space="0" w:color="auto"/>
        <w:bottom w:val="none" w:sz="0" w:space="0" w:color="auto"/>
        <w:right w:val="none" w:sz="0" w:space="0" w:color="auto"/>
      </w:divBdr>
    </w:div>
    <w:div w:id="2131051773">
      <w:bodyDiv w:val="1"/>
      <w:marLeft w:val="0"/>
      <w:marRight w:val="0"/>
      <w:marTop w:val="0"/>
      <w:marBottom w:val="0"/>
      <w:divBdr>
        <w:top w:val="none" w:sz="0" w:space="0" w:color="auto"/>
        <w:left w:val="none" w:sz="0" w:space="0" w:color="auto"/>
        <w:bottom w:val="none" w:sz="0" w:space="0" w:color="auto"/>
        <w:right w:val="none" w:sz="0" w:space="0" w:color="auto"/>
      </w:divBdr>
    </w:div>
    <w:div w:id="2131169151">
      <w:bodyDiv w:val="1"/>
      <w:marLeft w:val="0"/>
      <w:marRight w:val="0"/>
      <w:marTop w:val="0"/>
      <w:marBottom w:val="0"/>
      <w:divBdr>
        <w:top w:val="none" w:sz="0" w:space="0" w:color="auto"/>
        <w:left w:val="none" w:sz="0" w:space="0" w:color="auto"/>
        <w:bottom w:val="none" w:sz="0" w:space="0" w:color="auto"/>
        <w:right w:val="none" w:sz="0" w:space="0" w:color="auto"/>
      </w:divBdr>
    </w:div>
    <w:div w:id="2131238848">
      <w:bodyDiv w:val="1"/>
      <w:marLeft w:val="0"/>
      <w:marRight w:val="0"/>
      <w:marTop w:val="0"/>
      <w:marBottom w:val="0"/>
      <w:divBdr>
        <w:top w:val="none" w:sz="0" w:space="0" w:color="auto"/>
        <w:left w:val="none" w:sz="0" w:space="0" w:color="auto"/>
        <w:bottom w:val="none" w:sz="0" w:space="0" w:color="auto"/>
        <w:right w:val="none" w:sz="0" w:space="0" w:color="auto"/>
      </w:divBdr>
    </w:div>
    <w:div w:id="2131392568">
      <w:bodyDiv w:val="1"/>
      <w:marLeft w:val="0"/>
      <w:marRight w:val="0"/>
      <w:marTop w:val="0"/>
      <w:marBottom w:val="0"/>
      <w:divBdr>
        <w:top w:val="none" w:sz="0" w:space="0" w:color="auto"/>
        <w:left w:val="none" w:sz="0" w:space="0" w:color="auto"/>
        <w:bottom w:val="none" w:sz="0" w:space="0" w:color="auto"/>
        <w:right w:val="none" w:sz="0" w:space="0" w:color="auto"/>
      </w:divBdr>
    </w:div>
    <w:div w:id="2131436240">
      <w:bodyDiv w:val="1"/>
      <w:marLeft w:val="0"/>
      <w:marRight w:val="0"/>
      <w:marTop w:val="0"/>
      <w:marBottom w:val="0"/>
      <w:divBdr>
        <w:top w:val="none" w:sz="0" w:space="0" w:color="auto"/>
        <w:left w:val="none" w:sz="0" w:space="0" w:color="auto"/>
        <w:bottom w:val="none" w:sz="0" w:space="0" w:color="auto"/>
        <w:right w:val="none" w:sz="0" w:space="0" w:color="auto"/>
      </w:divBdr>
    </w:div>
    <w:div w:id="2131506587">
      <w:bodyDiv w:val="1"/>
      <w:marLeft w:val="0"/>
      <w:marRight w:val="0"/>
      <w:marTop w:val="0"/>
      <w:marBottom w:val="0"/>
      <w:divBdr>
        <w:top w:val="none" w:sz="0" w:space="0" w:color="auto"/>
        <w:left w:val="none" w:sz="0" w:space="0" w:color="auto"/>
        <w:bottom w:val="none" w:sz="0" w:space="0" w:color="auto"/>
        <w:right w:val="none" w:sz="0" w:space="0" w:color="auto"/>
      </w:divBdr>
    </w:div>
    <w:div w:id="2131589622">
      <w:bodyDiv w:val="1"/>
      <w:marLeft w:val="0"/>
      <w:marRight w:val="0"/>
      <w:marTop w:val="0"/>
      <w:marBottom w:val="0"/>
      <w:divBdr>
        <w:top w:val="none" w:sz="0" w:space="0" w:color="auto"/>
        <w:left w:val="none" w:sz="0" w:space="0" w:color="auto"/>
        <w:bottom w:val="none" w:sz="0" w:space="0" w:color="auto"/>
        <w:right w:val="none" w:sz="0" w:space="0" w:color="auto"/>
      </w:divBdr>
    </w:div>
    <w:div w:id="2131627040">
      <w:bodyDiv w:val="1"/>
      <w:marLeft w:val="0"/>
      <w:marRight w:val="0"/>
      <w:marTop w:val="0"/>
      <w:marBottom w:val="0"/>
      <w:divBdr>
        <w:top w:val="none" w:sz="0" w:space="0" w:color="auto"/>
        <w:left w:val="none" w:sz="0" w:space="0" w:color="auto"/>
        <w:bottom w:val="none" w:sz="0" w:space="0" w:color="auto"/>
        <w:right w:val="none" w:sz="0" w:space="0" w:color="auto"/>
      </w:divBdr>
    </w:div>
    <w:div w:id="2131632068">
      <w:bodyDiv w:val="1"/>
      <w:marLeft w:val="0"/>
      <w:marRight w:val="0"/>
      <w:marTop w:val="0"/>
      <w:marBottom w:val="0"/>
      <w:divBdr>
        <w:top w:val="none" w:sz="0" w:space="0" w:color="auto"/>
        <w:left w:val="none" w:sz="0" w:space="0" w:color="auto"/>
        <w:bottom w:val="none" w:sz="0" w:space="0" w:color="auto"/>
        <w:right w:val="none" w:sz="0" w:space="0" w:color="auto"/>
      </w:divBdr>
    </w:div>
    <w:div w:id="2131703982">
      <w:bodyDiv w:val="1"/>
      <w:marLeft w:val="0"/>
      <w:marRight w:val="0"/>
      <w:marTop w:val="0"/>
      <w:marBottom w:val="0"/>
      <w:divBdr>
        <w:top w:val="none" w:sz="0" w:space="0" w:color="auto"/>
        <w:left w:val="none" w:sz="0" w:space="0" w:color="auto"/>
        <w:bottom w:val="none" w:sz="0" w:space="0" w:color="auto"/>
        <w:right w:val="none" w:sz="0" w:space="0" w:color="auto"/>
      </w:divBdr>
    </w:div>
    <w:div w:id="2131707335">
      <w:bodyDiv w:val="1"/>
      <w:marLeft w:val="0"/>
      <w:marRight w:val="0"/>
      <w:marTop w:val="0"/>
      <w:marBottom w:val="0"/>
      <w:divBdr>
        <w:top w:val="none" w:sz="0" w:space="0" w:color="auto"/>
        <w:left w:val="none" w:sz="0" w:space="0" w:color="auto"/>
        <w:bottom w:val="none" w:sz="0" w:space="0" w:color="auto"/>
        <w:right w:val="none" w:sz="0" w:space="0" w:color="auto"/>
      </w:divBdr>
    </w:div>
    <w:div w:id="2131774498">
      <w:bodyDiv w:val="1"/>
      <w:marLeft w:val="0"/>
      <w:marRight w:val="0"/>
      <w:marTop w:val="0"/>
      <w:marBottom w:val="0"/>
      <w:divBdr>
        <w:top w:val="none" w:sz="0" w:space="0" w:color="auto"/>
        <w:left w:val="none" w:sz="0" w:space="0" w:color="auto"/>
        <w:bottom w:val="none" w:sz="0" w:space="0" w:color="auto"/>
        <w:right w:val="none" w:sz="0" w:space="0" w:color="auto"/>
      </w:divBdr>
    </w:div>
    <w:div w:id="2131781641">
      <w:bodyDiv w:val="1"/>
      <w:marLeft w:val="0"/>
      <w:marRight w:val="0"/>
      <w:marTop w:val="0"/>
      <w:marBottom w:val="0"/>
      <w:divBdr>
        <w:top w:val="none" w:sz="0" w:space="0" w:color="auto"/>
        <w:left w:val="none" w:sz="0" w:space="0" w:color="auto"/>
        <w:bottom w:val="none" w:sz="0" w:space="0" w:color="auto"/>
        <w:right w:val="none" w:sz="0" w:space="0" w:color="auto"/>
      </w:divBdr>
    </w:div>
    <w:div w:id="2131821457">
      <w:bodyDiv w:val="1"/>
      <w:marLeft w:val="0"/>
      <w:marRight w:val="0"/>
      <w:marTop w:val="0"/>
      <w:marBottom w:val="0"/>
      <w:divBdr>
        <w:top w:val="none" w:sz="0" w:space="0" w:color="auto"/>
        <w:left w:val="none" w:sz="0" w:space="0" w:color="auto"/>
        <w:bottom w:val="none" w:sz="0" w:space="0" w:color="auto"/>
        <w:right w:val="none" w:sz="0" w:space="0" w:color="auto"/>
      </w:divBdr>
    </w:div>
    <w:div w:id="2131822884">
      <w:bodyDiv w:val="1"/>
      <w:marLeft w:val="0"/>
      <w:marRight w:val="0"/>
      <w:marTop w:val="0"/>
      <w:marBottom w:val="0"/>
      <w:divBdr>
        <w:top w:val="none" w:sz="0" w:space="0" w:color="auto"/>
        <w:left w:val="none" w:sz="0" w:space="0" w:color="auto"/>
        <w:bottom w:val="none" w:sz="0" w:space="0" w:color="auto"/>
        <w:right w:val="none" w:sz="0" w:space="0" w:color="auto"/>
      </w:divBdr>
    </w:div>
    <w:div w:id="2131893287">
      <w:bodyDiv w:val="1"/>
      <w:marLeft w:val="0"/>
      <w:marRight w:val="0"/>
      <w:marTop w:val="0"/>
      <w:marBottom w:val="0"/>
      <w:divBdr>
        <w:top w:val="none" w:sz="0" w:space="0" w:color="auto"/>
        <w:left w:val="none" w:sz="0" w:space="0" w:color="auto"/>
        <w:bottom w:val="none" w:sz="0" w:space="0" w:color="auto"/>
        <w:right w:val="none" w:sz="0" w:space="0" w:color="auto"/>
      </w:divBdr>
    </w:div>
    <w:div w:id="2131972218">
      <w:bodyDiv w:val="1"/>
      <w:marLeft w:val="0"/>
      <w:marRight w:val="0"/>
      <w:marTop w:val="0"/>
      <w:marBottom w:val="0"/>
      <w:divBdr>
        <w:top w:val="none" w:sz="0" w:space="0" w:color="auto"/>
        <w:left w:val="none" w:sz="0" w:space="0" w:color="auto"/>
        <w:bottom w:val="none" w:sz="0" w:space="0" w:color="auto"/>
        <w:right w:val="none" w:sz="0" w:space="0" w:color="auto"/>
      </w:divBdr>
    </w:div>
    <w:div w:id="2132090421">
      <w:bodyDiv w:val="1"/>
      <w:marLeft w:val="0"/>
      <w:marRight w:val="0"/>
      <w:marTop w:val="0"/>
      <w:marBottom w:val="0"/>
      <w:divBdr>
        <w:top w:val="none" w:sz="0" w:space="0" w:color="auto"/>
        <w:left w:val="none" w:sz="0" w:space="0" w:color="auto"/>
        <w:bottom w:val="none" w:sz="0" w:space="0" w:color="auto"/>
        <w:right w:val="none" w:sz="0" w:space="0" w:color="auto"/>
      </w:divBdr>
    </w:div>
    <w:div w:id="2132237530">
      <w:bodyDiv w:val="1"/>
      <w:marLeft w:val="0"/>
      <w:marRight w:val="0"/>
      <w:marTop w:val="0"/>
      <w:marBottom w:val="0"/>
      <w:divBdr>
        <w:top w:val="none" w:sz="0" w:space="0" w:color="auto"/>
        <w:left w:val="none" w:sz="0" w:space="0" w:color="auto"/>
        <w:bottom w:val="none" w:sz="0" w:space="0" w:color="auto"/>
        <w:right w:val="none" w:sz="0" w:space="0" w:color="auto"/>
      </w:divBdr>
    </w:div>
    <w:div w:id="2132285052">
      <w:bodyDiv w:val="1"/>
      <w:marLeft w:val="0"/>
      <w:marRight w:val="0"/>
      <w:marTop w:val="0"/>
      <w:marBottom w:val="0"/>
      <w:divBdr>
        <w:top w:val="none" w:sz="0" w:space="0" w:color="auto"/>
        <w:left w:val="none" w:sz="0" w:space="0" w:color="auto"/>
        <w:bottom w:val="none" w:sz="0" w:space="0" w:color="auto"/>
        <w:right w:val="none" w:sz="0" w:space="0" w:color="auto"/>
      </w:divBdr>
    </w:div>
    <w:div w:id="2132286625">
      <w:bodyDiv w:val="1"/>
      <w:marLeft w:val="0"/>
      <w:marRight w:val="0"/>
      <w:marTop w:val="0"/>
      <w:marBottom w:val="0"/>
      <w:divBdr>
        <w:top w:val="none" w:sz="0" w:space="0" w:color="auto"/>
        <w:left w:val="none" w:sz="0" w:space="0" w:color="auto"/>
        <w:bottom w:val="none" w:sz="0" w:space="0" w:color="auto"/>
        <w:right w:val="none" w:sz="0" w:space="0" w:color="auto"/>
      </w:divBdr>
    </w:div>
    <w:div w:id="2132434010">
      <w:bodyDiv w:val="1"/>
      <w:marLeft w:val="0"/>
      <w:marRight w:val="0"/>
      <w:marTop w:val="0"/>
      <w:marBottom w:val="0"/>
      <w:divBdr>
        <w:top w:val="none" w:sz="0" w:space="0" w:color="auto"/>
        <w:left w:val="none" w:sz="0" w:space="0" w:color="auto"/>
        <w:bottom w:val="none" w:sz="0" w:space="0" w:color="auto"/>
        <w:right w:val="none" w:sz="0" w:space="0" w:color="auto"/>
      </w:divBdr>
    </w:div>
    <w:div w:id="2132747074">
      <w:bodyDiv w:val="1"/>
      <w:marLeft w:val="0"/>
      <w:marRight w:val="0"/>
      <w:marTop w:val="0"/>
      <w:marBottom w:val="0"/>
      <w:divBdr>
        <w:top w:val="none" w:sz="0" w:space="0" w:color="auto"/>
        <w:left w:val="none" w:sz="0" w:space="0" w:color="auto"/>
        <w:bottom w:val="none" w:sz="0" w:space="0" w:color="auto"/>
        <w:right w:val="none" w:sz="0" w:space="0" w:color="auto"/>
      </w:divBdr>
    </w:div>
    <w:div w:id="2132747661">
      <w:bodyDiv w:val="1"/>
      <w:marLeft w:val="0"/>
      <w:marRight w:val="0"/>
      <w:marTop w:val="0"/>
      <w:marBottom w:val="0"/>
      <w:divBdr>
        <w:top w:val="none" w:sz="0" w:space="0" w:color="auto"/>
        <w:left w:val="none" w:sz="0" w:space="0" w:color="auto"/>
        <w:bottom w:val="none" w:sz="0" w:space="0" w:color="auto"/>
        <w:right w:val="none" w:sz="0" w:space="0" w:color="auto"/>
      </w:divBdr>
    </w:div>
    <w:div w:id="2132893799">
      <w:bodyDiv w:val="1"/>
      <w:marLeft w:val="0"/>
      <w:marRight w:val="0"/>
      <w:marTop w:val="0"/>
      <w:marBottom w:val="0"/>
      <w:divBdr>
        <w:top w:val="none" w:sz="0" w:space="0" w:color="auto"/>
        <w:left w:val="none" w:sz="0" w:space="0" w:color="auto"/>
        <w:bottom w:val="none" w:sz="0" w:space="0" w:color="auto"/>
        <w:right w:val="none" w:sz="0" w:space="0" w:color="auto"/>
      </w:divBdr>
    </w:div>
    <w:div w:id="2133011456">
      <w:bodyDiv w:val="1"/>
      <w:marLeft w:val="0"/>
      <w:marRight w:val="0"/>
      <w:marTop w:val="0"/>
      <w:marBottom w:val="0"/>
      <w:divBdr>
        <w:top w:val="none" w:sz="0" w:space="0" w:color="auto"/>
        <w:left w:val="none" w:sz="0" w:space="0" w:color="auto"/>
        <w:bottom w:val="none" w:sz="0" w:space="0" w:color="auto"/>
        <w:right w:val="none" w:sz="0" w:space="0" w:color="auto"/>
      </w:divBdr>
    </w:div>
    <w:div w:id="2133016226">
      <w:bodyDiv w:val="1"/>
      <w:marLeft w:val="0"/>
      <w:marRight w:val="0"/>
      <w:marTop w:val="0"/>
      <w:marBottom w:val="0"/>
      <w:divBdr>
        <w:top w:val="none" w:sz="0" w:space="0" w:color="auto"/>
        <w:left w:val="none" w:sz="0" w:space="0" w:color="auto"/>
        <w:bottom w:val="none" w:sz="0" w:space="0" w:color="auto"/>
        <w:right w:val="none" w:sz="0" w:space="0" w:color="auto"/>
      </w:divBdr>
    </w:div>
    <w:div w:id="2133085058">
      <w:bodyDiv w:val="1"/>
      <w:marLeft w:val="0"/>
      <w:marRight w:val="0"/>
      <w:marTop w:val="0"/>
      <w:marBottom w:val="0"/>
      <w:divBdr>
        <w:top w:val="none" w:sz="0" w:space="0" w:color="auto"/>
        <w:left w:val="none" w:sz="0" w:space="0" w:color="auto"/>
        <w:bottom w:val="none" w:sz="0" w:space="0" w:color="auto"/>
        <w:right w:val="none" w:sz="0" w:space="0" w:color="auto"/>
      </w:divBdr>
    </w:div>
    <w:div w:id="2133093016">
      <w:bodyDiv w:val="1"/>
      <w:marLeft w:val="0"/>
      <w:marRight w:val="0"/>
      <w:marTop w:val="0"/>
      <w:marBottom w:val="0"/>
      <w:divBdr>
        <w:top w:val="none" w:sz="0" w:space="0" w:color="auto"/>
        <w:left w:val="none" w:sz="0" w:space="0" w:color="auto"/>
        <w:bottom w:val="none" w:sz="0" w:space="0" w:color="auto"/>
        <w:right w:val="none" w:sz="0" w:space="0" w:color="auto"/>
      </w:divBdr>
    </w:div>
    <w:div w:id="2133206301">
      <w:bodyDiv w:val="1"/>
      <w:marLeft w:val="0"/>
      <w:marRight w:val="0"/>
      <w:marTop w:val="0"/>
      <w:marBottom w:val="0"/>
      <w:divBdr>
        <w:top w:val="none" w:sz="0" w:space="0" w:color="auto"/>
        <w:left w:val="none" w:sz="0" w:space="0" w:color="auto"/>
        <w:bottom w:val="none" w:sz="0" w:space="0" w:color="auto"/>
        <w:right w:val="none" w:sz="0" w:space="0" w:color="auto"/>
      </w:divBdr>
    </w:div>
    <w:div w:id="2133281942">
      <w:bodyDiv w:val="1"/>
      <w:marLeft w:val="0"/>
      <w:marRight w:val="0"/>
      <w:marTop w:val="0"/>
      <w:marBottom w:val="0"/>
      <w:divBdr>
        <w:top w:val="none" w:sz="0" w:space="0" w:color="auto"/>
        <w:left w:val="none" w:sz="0" w:space="0" w:color="auto"/>
        <w:bottom w:val="none" w:sz="0" w:space="0" w:color="auto"/>
        <w:right w:val="none" w:sz="0" w:space="0" w:color="auto"/>
      </w:divBdr>
    </w:div>
    <w:div w:id="2133286981">
      <w:bodyDiv w:val="1"/>
      <w:marLeft w:val="0"/>
      <w:marRight w:val="0"/>
      <w:marTop w:val="0"/>
      <w:marBottom w:val="0"/>
      <w:divBdr>
        <w:top w:val="none" w:sz="0" w:space="0" w:color="auto"/>
        <w:left w:val="none" w:sz="0" w:space="0" w:color="auto"/>
        <w:bottom w:val="none" w:sz="0" w:space="0" w:color="auto"/>
        <w:right w:val="none" w:sz="0" w:space="0" w:color="auto"/>
      </w:divBdr>
    </w:div>
    <w:div w:id="2133402232">
      <w:bodyDiv w:val="1"/>
      <w:marLeft w:val="0"/>
      <w:marRight w:val="0"/>
      <w:marTop w:val="0"/>
      <w:marBottom w:val="0"/>
      <w:divBdr>
        <w:top w:val="none" w:sz="0" w:space="0" w:color="auto"/>
        <w:left w:val="none" w:sz="0" w:space="0" w:color="auto"/>
        <w:bottom w:val="none" w:sz="0" w:space="0" w:color="auto"/>
        <w:right w:val="none" w:sz="0" w:space="0" w:color="auto"/>
      </w:divBdr>
    </w:div>
    <w:div w:id="2133404261">
      <w:bodyDiv w:val="1"/>
      <w:marLeft w:val="0"/>
      <w:marRight w:val="0"/>
      <w:marTop w:val="0"/>
      <w:marBottom w:val="0"/>
      <w:divBdr>
        <w:top w:val="none" w:sz="0" w:space="0" w:color="auto"/>
        <w:left w:val="none" w:sz="0" w:space="0" w:color="auto"/>
        <w:bottom w:val="none" w:sz="0" w:space="0" w:color="auto"/>
        <w:right w:val="none" w:sz="0" w:space="0" w:color="auto"/>
      </w:divBdr>
    </w:div>
    <w:div w:id="2133479324">
      <w:bodyDiv w:val="1"/>
      <w:marLeft w:val="0"/>
      <w:marRight w:val="0"/>
      <w:marTop w:val="0"/>
      <w:marBottom w:val="0"/>
      <w:divBdr>
        <w:top w:val="none" w:sz="0" w:space="0" w:color="auto"/>
        <w:left w:val="none" w:sz="0" w:space="0" w:color="auto"/>
        <w:bottom w:val="none" w:sz="0" w:space="0" w:color="auto"/>
        <w:right w:val="none" w:sz="0" w:space="0" w:color="auto"/>
      </w:divBdr>
    </w:div>
    <w:div w:id="2133665273">
      <w:bodyDiv w:val="1"/>
      <w:marLeft w:val="0"/>
      <w:marRight w:val="0"/>
      <w:marTop w:val="0"/>
      <w:marBottom w:val="0"/>
      <w:divBdr>
        <w:top w:val="none" w:sz="0" w:space="0" w:color="auto"/>
        <w:left w:val="none" w:sz="0" w:space="0" w:color="auto"/>
        <w:bottom w:val="none" w:sz="0" w:space="0" w:color="auto"/>
        <w:right w:val="none" w:sz="0" w:space="0" w:color="auto"/>
      </w:divBdr>
    </w:div>
    <w:div w:id="2133665584">
      <w:bodyDiv w:val="1"/>
      <w:marLeft w:val="0"/>
      <w:marRight w:val="0"/>
      <w:marTop w:val="0"/>
      <w:marBottom w:val="0"/>
      <w:divBdr>
        <w:top w:val="none" w:sz="0" w:space="0" w:color="auto"/>
        <w:left w:val="none" w:sz="0" w:space="0" w:color="auto"/>
        <w:bottom w:val="none" w:sz="0" w:space="0" w:color="auto"/>
        <w:right w:val="none" w:sz="0" w:space="0" w:color="auto"/>
      </w:divBdr>
    </w:div>
    <w:div w:id="2133670949">
      <w:bodyDiv w:val="1"/>
      <w:marLeft w:val="0"/>
      <w:marRight w:val="0"/>
      <w:marTop w:val="0"/>
      <w:marBottom w:val="0"/>
      <w:divBdr>
        <w:top w:val="none" w:sz="0" w:space="0" w:color="auto"/>
        <w:left w:val="none" w:sz="0" w:space="0" w:color="auto"/>
        <w:bottom w:val="none" w:sz="0" w:space="0" w:color="auto"/>
        <w:right w:val="none" w:sz="0" w:space="0" w:color="auto"/>
      </w:divBdr>
    </w:div>
    <w:div w:id="2133936712">
      <w:bodyDiv w:val="1"/>
      <w:marLeft w:val="0"/>
      <w:marRight w:val="0"/>
      <w:marTop w:val="0"/>
      <w:marBottom w:val="0"/>
      <w:divBdr>
        <w:top w:val="none" w:sz="0" w:space="0" w:color="auto"/>
        <w:left w:val="none" w:sz="0" w:space="0" w:color="auto"/>
        <w:bottom w:val="none" w:sz="0" w:space="0" w:color="auto"/>
        <w:right w:val="none" w:sz="0" w:space="0" w:color="auto"/>
      </w:divBdr>
    </w:div>
    <w:div w:id="2134131570">
      <w:bodyDiv w:val="1"/>
      <w:marLeft w:val="0"/>
      <w:marRight w:val="0"/>
      <w:marTop w:val="0"/>
      <w:marBottom w:val="0"/>
      <w:divBdr>
        <w:top w:val="none" w:sz="0" w:space="0" w:color="auto"/>
        <w:left w:val="none" w:sz="0" w:space="0" w:color="auto"/>
        <w:bottom w:val="none" w:sz="0" w:space="0" w:color="auto"/>
        <w:right w:val="none" w:sz="0" w:space="0" w:color="auto"/>
      </w:divBdr>
    </w:div>
    <w:div w:id="2134202219">
      <w:bodyDiv w:val="1"/>
      <w:marLeft w:val="0"/>
      <w:marRight w:val="0"/>
      <w:marTop w:val="0"/>
      <w:marBottom w:val="0"/>
      <w:divBdr>
        <w:top w:val="none" w:sz="0" w:space="0" w:color="auto"/>
        <w:left w:val="none" w:sz="0" w:space="0" w:color="auto"/>
        <w:bottom w:val="none" w:sz="0" w:space="0" w:color="auto"/>
        <w:right w:val="none" w:sz="0" w:space="0" w:color="auto"/>
      </w:divBdr>
    </w:div>
    <w:div w:id="2134210092">
      <w:bodyDiv w:val="1"/>
      <w:marLeft w:val="0"/>
      <w:marRight w:val="0"/>
      <w:marTop w:val="0"/>
      <w:marBottom w:val="0"/>
      <w:divBdr>
        <w:top w:val="none" w:sz="0" w:space="0" w:color="auto"/>
        <w:left w:val="none" w:sz="0" w:space="0" w:color="auto"/>
        <w:bottom w:val="none" w:sz="0" w:space="0" w:color="auto"/>
        <w:right w:val="none" w:sz="0" w:space="0" w:color="auto"/>
      </w:divBdr>
    </w:div>
    <w:div w:id="2134251982">
      <w:bodyDiv w:val="1"/>
      <w:marLeft w:val="0"/>
      <w:marRight w:val="0"/>
      <w:marTop w:val="0"/>
      <w:marBottom w:val="0"/>
      <w:divBdr>
        <w:top w:val="none" w:sz="0" w:space="0" w:color="auto"/>
        <w:left w:val="none" w:sz="0" w:space="0" w:color="auto"/>
        <w:bottom w:val="none" w:sz="0" w:space="0" w:color="auto"/>
        <w:right w:val="none" w:sz="0" w:space="0" w:color="auto"/>
      </w:divBdr>
    </w:div>
    <w:div w:id="2134326834">
      <w:bodyDiv w:val="1"/>
      <w:marLeft w:val="0"/>
      <w:marRight w:val="0"/>
      <w:marTop w:val="0"/>
      <w:marBottom w:val="0"/>
      <w:divBdr>
        <w:top w:val="none" w:sz="0" w:space="0" w:color="auto"/>
        <w:left w:val="none" w:sz="0" w:space="0" w:color="auto"/>
        <w:bottom w:val="none" w:sz="0" w:space="0" w:color="auto"/>
        <w:right w:val="none" w:sz="0" w:space="0" w:color="auto"/>
      </w:divBdr>
    </w:div>
    <w:div w:id="2134397021">
      <w:bodyDiv w:val="1"/>
      <w:marLeft w:val="0"/>
      <w:marRight w:val="0"/>
      <w:marTop w:val="0"/>
      <w:marBottom w:val="0"/>
      <w:divBdr>
        <w:top w:val="none" w:sz="0" w:space="0" w:color="auto"/>
        <w:left w:val="none" w:sz="0" w:space="0" w:color="auto"/>
        <w:bottom w:val="none" w:sz="0" w:space="0" w:color="auto"/>
        <w:right w:val="none" w:sz="0" w:space="0" w:color="auto"/>
      </w:divBdr>
    </w:div>
    <w:div w:id="2134398023">
      <w:bodyDiv w:val="1"/>
      <w:marLeft w:val="0"/>
      <w:marRight w:val="0"/>
      <w:marTop w:val="0"/>
      <w:marBottom w:val="0"/>
      <w:divBdr>
        <w:top w:val="none" w:sz="0" w:space="0" w:color="auto"/>
        <w:left w:val="none" w:sz="0" w:space="0" w:color="auto"/>
        <w:bottom w:val="none" w:sz="0" w:space="0" w:color="auto"/>
        <w:right w:val="none" w:sz="0" w:space="0" w:color="auto"/>
      </w:divBdr>
    </w:div>
    <w:div w:id="2134473000">
      <w:bodyDiv w:val="1"/>
      <w:marLeft w:val="0"/>
      <w:marRight w:val="0"/>
      <w:marTop w:val="0"/>
      <w:marBottom w:val="0"/>
      <w:divBdr>
        <w:top w:val="none" w:sz="0" w:space="0" w:color="auto"/>
        <w:left w:val="none" w:sz="0" w:space="0" w:color="auto"/>
        <w:bottom w:val="none" w:sz="0" w:space="0" w:color="auto"/>
        <w:right w:val="none" w:sz="0" w:space="0" w:color="auto"/>
      </w:divBdr>
    </w:div>
    <w:div w:id="2134666183">
      <w:bodyDiv w:val="1"/>
      <w:marLeft w:val="0"/>
      <w:marRight w:val="0"/>
      <w:marTop w:val="0"/>
      <w:marBottom w:val="0"/>
      <w:divBdr>
        <w:top w:val="none" w:sz="0" w:space="0" w:color="auto"/>
        <w:left w:val="none" w:sz="0" w:space="0" w:color="auto"/>
        <w:bottom w:val="none" w:sz="0" w:space="0" w:color="auto"/>
        <w:right w:val="none" w:sz="0" w:space="0" w:color="auto"/>
      </w:divBdr>
    </w:div>
    <w:div w:id="2134783516">
      <w:bodyDiv w:val="1"/>
      <w:marLeft w:val="0"/>
      <w:marRight w:val="0"/>
      <w:marTop w:val="0"/>
      <w:marBottom w:val="0"/>
      <w:divBdr>
        <w:top w:val="none" w:sz="0" w:space="0" w:color="auto"/>
        <w:left w:val="none" w:sz="0" w:space="0" w:color="auto"/>
        <w:bottom w:val="none" w:sz="0" w:space="0" w:color="auto"/>
        <w:right w:val="none" w:sz="0" w:space="0" w:color="auto"/>
      </w:divBdr>
    </w:div>
    <w:div w:id="2134856997">
      <w:bodyDiv w:val="1"/>
      <w:marLeft w:val="0"/>
      <w:marRight w:val="0"/>
      <w:marTop w:val="0"/>
      <w:marBottom w:val="0"/>
      <w:divBdr>
        <w:top w:val="none" w:sz="0" w:space="0" w:color="auto"/>
        <w:left w:val="none" w:sz="0" w:space="0" w:color="auto"/>
        <w:bottom w:val="none" w:sz="0" w:space="0" w:color="auto"/>
        <w:right w:val="none" w:sz="0" w:space="0" w:color="auto"/>
      </w:divBdr>
    </w:div>
    <w:div w:id="2134863347">
      <w:bodyDiv w:val="1"/>
      <w:marLeft w:val="0"/>
      <w:marRight w:val="0"/>
      <w:marTop w:val="0"/>
      <w:marBottom w:val="0"/>
      <w:divBdr>
        <w:top w:val="none" w:sz="0" w:space="0" w:color="auto"/>
        <w:left w:val="none" w:sz="0" w:space="0" w:color="auto"/>
        <w:bottom w:val="none" w:sz="0" w:space="0" w:color="auto"/>
        <w:right w:val="none" w:sz="0" w:space="0" w:color="auto"/>
      </w:divBdr>
    </w:div>
    <w:div w:id="2134901665">
      <w:bodyDiv w:val="1"/>
      <w:marLeft w:val="0"/>
      <w:marRight w:val="0"/>
      <w:marTop w:val="0"/>
      <w:marBottom w:val="0"/>
      <w:divBdr>
        <w:top w:val="none" w:sz="0" w:space="0" w:color="auto"/>
        <w:left w:val="none" w:sz="0" w:space="0" w:color="auto"/>
        <w:bottom w:val="none" w:sz="0" w:space="0" w:color="auto"/>
        <w:right w:val="none" w:sz="0" w:space="0" w:color="auto"/>
      </w:divBdr>
    </w:div>
    <w:div w:id="2134908170">
      <w:bodyDiv w:val="1"/>
      <w:marLeft w:val="0"/>
      <w:marRight w:val="0"/>
      <w:marTop w:val="0"/>
      <w:marBottom w:val="0"/>
      <w:divBdr>
        <w:top w:val="none" w:sz="0" w:space="0" w:color="auto"/>
        <w:left w:val="none" w:sz="0" w:space="0" w:color="auto"/>
        <w:bottom w:val="none" w:sz="0" w:space="0" w:color="auto"/>
        <w:right w:val="none" w:sz="0" w:space="0" w:color="auto"/>
      </w:divBdr>
    </w:div>
    <w:div w:id="2135051979">
      <w:bodyDiv w:val="1"/>
      <w:marLeft w:val="0"/>
      <w:marRight w:val="0"/>
      <w:marTop w:val="0"/>
      <w:marBottom w:val="0"/>
      <w:divBdr>
        <w:top w:val="none" w:sz="0" w:space="0" w:color="auto"/>
        <w:left w:val="none" w:sz="0" w:space="0" w:color="auto"/>
        <w:bottom w:val="none" w:sz="0" w:space="0" w:color="auto"/>
        <w:right w:val="none" w:sz="0" w:space="0" w:color="auto"/>
      </w:divBdr>
    </w:div>
    <w:div w:id="2135053452">
      <w:bodyDiv w:val="1"/>
      <w:marLeft w:val="0"/>
      <w:marRight w:val="0"/>
      <w:marTop w:val="0"/>
      <w:marBottom w:val="0"/>
      <w:divBdr>
        <w:top w:val="none" w:sz="0" w:space="0" w:color="auto"/>
        <w:left w:val="none" w:sz="0" w:space="0" w:color="auto"/>
        <w:bottom w:val="none" w:sz="0" w:space="0" w:color="auto"/>
        <w:right w:val="none" w:sz="0" w:space="0" w:color="auto"/>
      </w:divBdr>
    </w:div>
    <w:div w:id="2135169879">
      <w:bodyDiv w:val="1"/>
      <w:marLeft w:val="0"/>
      <w:marRight w:val="0"/>
      <w:marTop w:val="0"/>
      <w:marBottom w:val="0"/>
      <w:divBdr>
        <w:top w:val="none" w:sz="0" w:space="0" w:color="auto"/>
        <w:left w:val="none" w:sz="0" w:space="0" w:color="auto"/>
        <w:bottom w:val="none" w:sz="0" w:space="0" w:color="auto"/>
        <w:right w:val="none" w:sz="0" w:space="0" w:color="auto"/>
      </w:divBdr>
    </w:div>
    <w:div w:id="2135367882">
      <w:bodyDiv w:val="1"/>
      <w:marLeft w:val="0"/>
      <w:marRight w:val="0"/>
      <w:marTop w:val="0"/>
      <w:marBottom w:val="0"/>
      <w:divBdr>
        <w:top w:val="none" w:sz="0" w:space="0" w:color="auto"/>
        <w:left w:val="none" w:sz="0" w:space="0" w:color="auto"/>
        <w:bottom w:val="none" w:sz="0" w:space="0" w:color="auto"/>
        <w:right w:val="none" w:sz="0" w:space="0" w:color="auto"/>
      </w:divBdr>
    </w:div>
    <w:div w:id="2135441666">
      <w:bodyDiv w:val="1"/>
      <w:marLeft w:val="0"/>
      <w:marRight w:val="0"/>
      <w:marTop w:val="0"/>
      <w:marBottom w:val="0"/>
      <w:divBdr>
        <w:top w:val="none" w:sz="0" w:space="0" w:color="auto"/>
        <w:left w:val="none" w:sz="0" w:space="0" w:color="auto"/>
        <w:bottom w:val="none" w:sz="0" w:space="0" w:color="auto"/>
        <w:right w:val="none" w:sz="0" w:space="0" w:color="auto"/>
      </w:divBdr>
    </w:div>
    <w:div w:id="2135512733">
      <w:bodyDiv w:val="1"/>
      <w:marLeft w:val="0"/>
      <w:marRight w:val="0"/>
      <w:marTop w:val="0"/>
      <w:marBottom w:val="0"/>
      <w:divBdr>
        <w:top w:val="none" w:sz="0" w:space="0" w:color="auto"/>
        <w:left w:val="none" w:sz="0" w:space="0" w:color="auto"/>
        <w:bottom w:val="none" w:sz="0" w:space="0" w:color="auto"/>
        <w:right w:val="none" w:sz="0" w:space="0" w:color="auto"/>
      </w:divBdr>
    </w:div>
    <w:div w:id="2135636463">
      <w:bodyDiv w:val="1"/>
      <w:marLeft w:val="0"/>
      <w:marRight w:val="0"/>
      <w:marTop w:val="0"/>
      <w:marBottom w:val="0"/>
      <w:divBdr>
        <w:top w:val="none" w:sz="0" w:space="0" w:color="auto"/>
        <w:left w:val="none" w:sz="0" w:space="0" w:color="auto"/>
        <w:bottom w:val="none" w:sz="0" w:space="0" w:color="auto"/>
        <w:right w:val="none" w:sz="0" w:space="0" w:color="auto"/>
      </w:divBdr>
    </w:div>
    <w:div w:id="2135757277">
      <w:bodyDiv w:val="1"/>
      <w:marLeft w:val="0"/>
      <w:marRight w:val="0"/>
      <w:marTop w:val="0"/>
      <w:marBottom w:val="0"/>
      <w:divBdr>
        <w:top w:val="none" w:sz="0" w:space="0" w:color="auto"/>
        <w:left w:val="none" w:sz="0" w:space="0" w:color="auto"/>
        <w:bottom w:val="none" w:sz="0" w:space="0" w:color="auto"/>
        <w:right w:val="none" w:sz="0" w:space="0" w:color="auto"/>
      </w:divBdr>
    </w:div>
    <w:div w:id="2135782427">
      <w:bodyDiv w:val="1"/>
      <w:marLeft w:val="0"/>
      <w:marRight w:val="0"/>
      <w:marTop w:val="0"/>
      <w:marBottom w:val="0"/>
      <w:divBdr>
        <w:top w:val="none" w:sz="0" w:space="0" w:color="auto"/>
        <w:left w:val="none" w:sz="0" w:space="0" w:color="auto"/>
        <w:bottom w:val="none" w:sz="0" w:space="0" w:color="auto"/>
        <w:right w:val="none" w:sz="0" w:space="0" w:color="auto"/>
      </w:divBdr>
    </w:div>
    <w:div w:id="2135827784">
      <w:bodyDiv w:val="1"/>
      <w:marLeft w:val="0"/>
      <w:marRight w:val="0"/>
      <w:marTop w:val="0"/>
      <w:marBottom w:val="0"/>
      <w:divBdr>
        <w:top w:val="none" w:sz="0" w:space="0" w:color="auto"/>
        <w:left w:val="none" w:sz="0" w:space="0" w:color="auto"/>
        <w:bottom w:val="none" w:sz="0" w:space="0" w:color="auto"/>
        <w:right w:val="none" w:sz="0" w:space="0" w:color="auto"/>
      </w:divBdr>
    </w:div>
    <w:div w:id="2135829172">
      <w:bodyDiv w:val="1"/>
      <w:marLeft w:val="0"/>
      <w:marRight w:val="0"/>
      <w:marTop w:val="0"/>
      <w:marBottom w:val="0"/>
      <w:divBdr>
        <w:top w:val="none" w:sz="0" w:space="0" w:color="auto"/>
        <w:left w:val="none" w:sz="0" w:space="0" w:color="auto"/>
        <w:bottom w:val="none" w:sz="0" w:space="0" w:color="auto"/>
        <w:right w:val="none" w:sz="0" w:space="0" w:color="auto"/>
      </w:divBdr>
    </w:div>
    <w:div w:id="2135899393">
      <w:bodyDiv w:val="1"/>
      <w:marLeft w:val="0"/>
      <w:marRight w:val="0"/>
      <w:marTop w:val="0"/>
      <w:marBottom w:val="0"/>
      <w:divBdr>
        <w:top w:val="none" w:sz="0" w:space="0" w:color="auto"/>
        <w:left w:val="none" w:sz="0" w:space="0" w:color="auto"/>
        <w:bottom w:val="none" w:sz="0" w:space="0" w:color="auto"/>
        <w:right w:val="none" w:sz="0" w:space="0" w:color="auto"/>
      </w:divBdr>
    </w:div>
    <w:div w:id="2135903120">
      <w:bodyDiv w:val="1"/>
      <w:marLeft w:val="0"/>
      <w:marRight w:val="0"/>
      <w:marTop w:val="0"/>
      <w:marBottom w:val="0"/>
      <w:divBdr>
        <w:top w:val="none" w:sz="0" w:space="0" w:color="auto"/>
        <w:left w:val="none" w:sz="0" w:space="0" w:color="auto"/>
        <w:bottom w:val="none" w:sz="0" w:space="0" w:color="auto"/>
        <w:right w:val="none" w:sz="0" w:space="0" w:color="auto"/>
      </w:divBdr>
    </w:div>
    <w:div w:id="2136022934">
      <w:bodyDiv w:val="1"/>
      <w:marLeft w:val="0"/>
      <w:marRight w:val="0"/>
      <w:marTop w:val="0"/>
      <w:marBottom w:val="0"/>
      <w:divBdr>
        <w:top w:val="none" w:sz="0" w:space="0" w:color="auto"/>
        <w:left w:val="none" w:sz="0" w:space="0" w:color="auto"/>
        <w:bottom w:val="none" w:sz="0" w:space="0" w:color="auto"/>
        <w:right w:val="none" w:sz="0" w:space="0" w:color="auto"/>
      </w:divBdr>
    </w:div>
    <w:div w:id="2136173913">
      <w:bodyDiv w:val="1"/>
      <w:marLeft w:val="0"/>
      <w:marRight w:val="0"/>
      <w:marTop w:val="0"/>
      <w:marBottom w:val="0"/>
      <w:divBdr>
        <w:top w:val="none" w:sz="0" w:space="0" w:color="auto"/>
        <w:left w:val="none" w:sz="0" w:space="0" w:color="auto"/>
        <w:bottom w:val="none" w:sz="0" w:space="0" w:color="auto"/>
        <w:right w:val="none" w:sz="0" w:space="0" w:color="auto"/>
      </w:divBdr>
    </w:div>
    <w:div w:id="2136211939">
      <w:bodyDiv w:val="1"/>
      <w:marLeft w:val="0"/>
      <w:marRight w:val="0"/>
      <w:marTop w:val="0"/>
      <w:marBottom w:val="0"/>
      <w:divBdr>
        <w:top w:val="none" w:sz="0" w:space="0" w:color="auto"/>
        <w:left w:val="none" w:sz="0" w:space="0" w:color="auto"/>
        <w:bottom w:val="none" w:sz="0" w:space="0" w:color="auto"/>
        <w:right w:val="none" w:sz="0" w:space="0" w:color="auto"/>
      </w:divBdr>
    </w:div>
    <w:div w:id="2136362438">
      <w:bodyDiv w:val="1"/>
      <w:marLeft w:val="0"/>
      <w:marRight w:val="0"/>
      <w:marTop w:val="0"/>
      <w:marBottom w:val="0"/>
      <w:divBdr>
        <w:top w:val="none" w:sz="0" w:space="0" w:color="auto"/>
        <w:left w:val="none" w:sz="0" w:space="0" w:color="auto"/>
        <w:bottom w:val="none" w:sz="0" w:space="0" w:color="auto"/>
        <w:right w:val="none" w:sz="0" w:space="0" w:color="auto"/>
      </w:divBdr>
    </w:div>
    <w:div w:id="2136411586">
      <w:bodyDiv w:val="1"/>
      <w:marLeft w:val="0"/>
      <w:marRight w:val="0"/>
      <w:marTop w:val="0"/>
      <w:marBottom w:val="0"/>
      <w:divBdr>
        <w:top w:val="none" w:sz="0" w:space="0" w:color="auto"/>
        <w:left w:val="none" w:sz="0" w:space="0" w:color="auto"/>
        <w:bottom w:val="none" w:sz="0" w:space="0" w:color="auto"/>
        <w:right w:val="none" w:sz="0" w:space="0" w:color="auto"/>
      </w:divBdr>
    </w:div>
    <w:div w:id="2136480390">
      <w:bodyDiv w:val="1"/>
      <w:marLeft w:val="0"/>
      <w:marRight w:val="0"/>
      <w:marTop w:val="0"/>
      <w:marBottom w:val="0"/>
      <w:divBdr>
        <w:top w:val="none" w:sz="0" w:space="0" w:color="auto"/>
        <w:left w:val="none" w:sz="0" w:space="0" w:color="auto"/>
        <w:bottom w:val="none" w:sz="0" w:space="0" w:color="auto"/>
        <w:right w:val="none" w:sz="0" w:space="0" w:color="auto"/>
      </w:divBdr>
    </w:div>
    <w:div w:id="2136629955">
      <w:bodyDiv w:val="1"/>
      <w:marLeft w:val="0"/>
      <w:marRight w:val="0"/>
      <w:marTop w:val="0"/>
      <w:marBottom w:val="0"/>
      <w:divBdr>
        <w:top w:val="none" w:sz="0" w:space="0" w:color="auto"/>
        <w:left w:val="none" w:sz="0" w:space="0" w:color="auto"/>
        <w:bottom w:val="none" w:sz="0" w:space="0" w:color="auto"/>
        <w:right w:val="none" w:sz="0" w:space="0" w:color="auto"/>
      </w:divBdr>
    </w:div>
    <w:div w:id="2136633615">
      <w:bodyDiv w:val="1"/>
      <w:marLeft w:val="0"/>
      <w:marRight w:val="0"/>
      <w:marTop w:val="0"/>
      <w:marBottom w:val="0"/>
      <w:divBdr>
        <w:top w:val="none" w:sz="0" w:space="0" w:color="auto"/>
        <w:left w:val="none" w:sz="0" w:space="0" w:color="auto"/>
        <w:bottom w:val="none" w:sz="0" w:space="0" w:color="auto"/>
        <w:right w:val="none" w:sz="0" w:space="0" w:color="auto"/>
      </w:divBdr>
    </w:div>
    <w:div w:id="2136828092">
      <w:bodyDiv w:val="1"/>
      <w:marLeft w:val="0"/>
      <w:marRight w:val="0"/>
      <w:marTop w:val="0"/>
      <w:marBottom w:val="0"/>
      <w:divBdr>
        <w:top w:val="none" w:sz="0" w:space="0" w:color="auto"/>
        <w:left w:val="none" w:sz="0" w:space="0" w:color="auto"/>
        <w:bottom w:val="none" w:sz="0" w:space="0" w:color="auto"/>
        <w:right w:val="none" w:sz="0" w:space="0" w:color="auto"/>
      </w:divBdr>
    </w:div>
    <w:div w:id="2136944010">
      <w:bodyDiv w:val="1"/>
      <w:marLeft w:val="0"/>
      <w:marRight w:val="0"/>
      <w:marTop w:val="0"/>
      <w:marBottom w:val="0"/>
      <w:divBdr>
        <w:top w:val="none" w:sz="0" w:space="0" w:color="auto"/>
        <w:left w:val="none" w:sz="0" w:space="0" w:color="auto"/>
        <w:bottom w:val="none" w:sz="0" w:space="0" w:color="auto"/>
        <w:right w:val="none" w:sz="0" w:space="0" w:color="auto"/>
      </w:divBdr>
    </w:div>
    <w:div w:id="2137021990">
      <w:bodyDiv w:val="1"/>
      <w:marLeft w:val="0"/>
      <w:marRight w:val="0"/>
      <w:marTop w:val="0"/>
      <w:marBottom w:val="0"/>
      <w:divBdr>
        <w:top w:val="none" w:sz="0" w:space="0" w:color="auto"/>
        <w:left w:val="none" w:sz="0" w:space="0" w:color="auto"/>
        <w:bottom w:val="none" w:sz="0" w:space="0" w:color="auto"/>
        <w:right w:val="none" w:sz="0" w:space="0" w:color="auto"/>
      </w:divBdr>
    </w:div>
    <w:div w:id="2137066346">
      <w:bodyDiv w:val="1"/>
      <w:marLeft w:val="0"/>
      <w:marRight w:val="0"/>
      <w:marTop w:val="0"/>
      <w:marBottom w:val="0"/>
      <w:divBdr>
        <w:top w:val="none" w:sz="0" w:space="0" w:color="auto"/>
        <w:left w:val="none" w:sz="0" w:space="0" w:color="auto"/>
        <w:bottom w:val="none" w:sz="0" w:space="0" w:color="auto"/>
        <w:right w:val="none" w:sz="0" w:space="0" w:color="auto"/>
      </w:divBdr>
    </w:div>
    <w:div w:id="2137136338">
      <w:bodyDiv w:val="1"/>
      <w:marLeft w:val="0"/>
      <w:marRight w:val="0"/>
      <w:marTop w:val="0"/>
      <w:marBottom w:val="0"/>
      <w:divBdr>
        <w:top w:val="none" w:sz="0" w:space="0" w:color="auto"/>
        <w:left w:val="none" w:sz="0" w:space="0" w:color="auto"/>
        <w:bottom w:val="none" w:sz="0" w:space="0" w:color="auto"/>
        <w:right w:val="none" w:sz="0" w:space="0" w:color="auto"/>
      </w:divBdr>
    </w:div>
    <w:div w:id="2137139822">
      <w:bodyDiv w:val="1"/>
      <w:marLeft w:val="0"/>
      <w:marRight w:val="0"/>
      <w:marTop w:val="0"/>
      <w:marBottom w:val="0"/>
      <w:divBdr>
        <w:top w:val="none" w:sz="0" w:space="0" w:color="auto"/>
        <w:left w:val="none" w:sz="0" w:space="0" w:color="auto"/>
        <w:bottom w:val="none" w:sz="0" w:space="0" w:color="auto"/>
        <w:right w:val="none" w:sz="0" w:space="0" w:color="auto"/>
      </w:divBdr>
    </w:div>
    <w:div w:id="2137261759">
      <w:bodyDiv w:val="1"/>
      <w:marLeft w:val="0"/>
      <w:marRight w:val="0"/>
      <w:marTop w:val="0"/>
      <w:marBottom w:val="0"/>
      <w:divBdr>
        <w:top w:val="none" w:sz="0" w:space="0" w:color="auto"/>
        <w:left w:val="none" w:sz="0" w:space="0" w:color="auto"/>
        <w:bottom w:val="none" w:sz="0" w:space="0" w:color="auto"/>
        <w:right w:val="none" w:sz="0" w:space="0" w:color="auto"/>
      </w:divBdr>
    </w:div>
    <w:div w:id="2137288212">
      <w:bodyDiv w:val="1"/>
      <w:marLeft w:val="0"/>
      <w:marRight w:val="0"/>
      <w:marTop w:val="0"/>
      <w:marBottom w:val="0"/>
      <w:divBdr>
        <w:top w:val="none" w:sz="0" w:space="0" w:color="auto"/>
        <w:left w:val="none" w:sz="0" w:space="0" w:color="auto"/>
        <w:bottom w:val="none" w:sz="0" w:space="0" w:color="auto"/>
        <w:right w:val="none" w:sz="0" w:space="0" w:color="auto"/>
      </w:divBdr>
    </w:div>
    <w:div w:id="2137288256">
      <w:bodyDiv w:val="1"/>
      <w:marLeft w:val="0"/>
      <w:marRight w:val="0"/>
      <w:marTop w:val="0"/>
      <w:marBottom w:val="0"/>
      <w:divBdr>
        <w:top w:val="none" w:sz="0" w:space="0" w:color="auto"/>
        <w:left w:val="none" w:sz="0" w:space="0" w:color="auto"/>
        <w:bottom w:val="none" w:sz="0" w:space="0" w:color="auto"/>
        <w:right w:val="none" w:sz="0" w:space="0" w:color="auto"/>
      </w:divBdr>
    </w:div>
    <w:div w:id="2137288294">
      <w:bodyDiv w:val="1"/>
      <w:marLeft w:val="0"/>
      <w:marRight w:val="0"/>
      <w:marTop w:val="0"/>
      <w:marBottom w:val="0"/>
      <w:divBdr>
        <w:top w:val="none" w:sz="0" w:space="0" w:color="auto"/>
        <w:left w:val="none" w:sz="0" w:space="0" w:color="auto"/>
        <w:bottom w:val="none" w:sz="0" w:space="0" w:color="auto"/>
        <w:right w:val="none" w:sz="0" w:space="0" w:color="auto"/>
      </w:divBdr>
    </w:div>
    <w:div w:id="2137337014">
      <w:bodyDiv w:val="1"/>
      <w:marLeft w:val="0"/>
      <w:marRight w:val="0"/>
      <w:marTop w:val="0"/>
      <w:marBottom w:val="0"/>
      <w:divBdr>
        <w:top w:val="none" w:sz="0" w:space="0" w:color="auto"/>
        <w:left w:val="none" w:sz="0" w:space="0" w:color="auto"/>
        <w:bottom w:val="none" w:sz="0" w:space="0" w:color="auto"/>
        <w:right w:val="none" w:sz="0" w:space="0" w:color="auto"/>
      </w:divBdr>
    </w:div>
    <w:div w:id="2137404865">
      <w:bodyDiv w:val="1"/>
      <w:marLeft w:val="0"/>
      <w:marRight w:val="0"/>
      <w:marTop w:val="0"/>
      <w:marBottom w:val="0"/>
      <w:divBdr>
        <w:top w:val="none" w:sz="0" w:space="0" w:color="auto"/>
        <w:left w:val="none" w:sz="0" w:space="0" w:color="auto"/>
        <w:bottom w:val="none" w:sz="0" w:space="0" w:color="auto"/>
        <w:right w:val="none" w:sz="0" w:space="0" w:color="auto"/>
      </w:divBdr>
    </w:div>
    <w:div w:id="2137478795">
      <w:bodyDiv w:val="1"/>
      <w:marLeft w:val="0"/>
      <w:marRight w:val="0"/>
      <w:marTop w:val="0"/>
      <w:marBottom w:val="0"/>
      <w:divBdr>
        <w:top w:val="none" w:sz="0" w:space="0" w:color="auto"/>
        <w:left w:val="none" w:sz="0" w:space="0" w:color="auto"/>
        <w:bottom w:val="none" w:sz="0" w:space="0" w:color="auto"/>
        <w:right w:val="none" w:sz="0" w:space="0" w:color="auto"/>
      </w:divBdr>
    </w:div>
    <w:div w:id="2137487749">
      <w:bodyDiv w:val="1"/>
      <w:marLeft w:val="0"/>
      <w:marRight w:val="0"/>
      <w:marTop w:val="0"/>
      <w:marBottom w:val="0"/>
      <w:divBdr>
        <w:top w:val="none" w:sz="0" w:space="0" w:color="auto"/>
        <w:left w:val="none" w:sz="0" w:space="0" w:color="auto"/>
        <w:bottom w:val="none" w:sz="0" w:space="0" w:color="auto"/>
        <w:right w:val="none" w:sz="0" w:space="0" w:color="auto"/>
      </w:divBdr>
    </w:div>
    <w:div w:id="2137528485">
      <w:bodyDiv w:val="1"/>
      <w:marLeft w:val="0"/>
      <w:marRight w:val="0"/>
      <w:marTop w:val="0"/>
      <w:marBottom w:val="0"/>
      <w:divBdr>
        <w:top w:val="none" w:sz="0" w:space="0" w:color="auto"/>
        <w:left w:val="none" w:sz="0" w:space="0" w:color="auto"/>
        <w:bottom w:val="none" w:sz="0" w:space="0" w:color="auto"/>
        <w:right w:val="none" w:sz="0" w:space="0" w:color="auto"/>
      </w:divBdr>
    </w:div>
    <w:div w:id="2137675796">
      <w:bodyDiv w:val="1"/>
      <w:marLeft w:val="0"/>
      <w:marRight w:val="0"/>
      <w:marTop w:val="0"/>
      <w:marBottom w:val="0"/>
      <w:divBdr>
        <w:top w:val="none" w:sz="0" w:space="0" w:color="auto"/>
        <w:left w:val="none" w:sz="0" w:space="0" w:color="auto"/>
        <w:bottom w:val="none" w:sz="0" w:space="0" w:color="auto"/>
        <w:right w:val="none" w:sz="0" w:space="0" w:color="auto"/>
      </w:divBdr>
    </w:div>
    <w:div w:id="2137676478">
      <w:bodyDiv w:val="1"/>
      <w:marLeft w:val="0"/>
      <w:marRight w:val="0"/>
      <w:marTop w:val="0"/>
      <w:marBottom w:val="0"/>
      <w:divBdr>
        <w:top w:val="none" w:sz="0" w:space="0" w:color="auto"/>
        <w:left w:val="none" w:sz="0" w:space="0" w:color="auto"/>
        <w:bottom w:val="none" w:sz="0" w:space="0" w:color="auto"/>
        <w:right w:val="none" w:sz="0" w:space="0" w:color="auto"/>
      </w:divBdr>
    </w:div>
    <w:div w:id="2137679984">
      <w:bodyDiv w:val="1"/>
      <w:marLeft w:val="0"/>
      <w:marRight w:val="0"/>
      <w:marTop w:val="0"/>
      <w:marBottom w:val="0"/>
      <w:divBdr>
        <w:top w:val="none" w:sz="0" w:space="0" w:color="auto"/>
        <w:left w:val="none" w:sz="0" w:space="0" w:color="auto"/>
        <w:bottom w:val="none" w:sz="0" w:space="0" w:color="auto"/>
        <w:right w:val="none" w:sz="0" w:space="0" w:color="auto"/>
      </w:divBdr>
    </w:div>
    <w:div w:id="2137789916">
      <w:bodyDiv w:val="1"/>
      <w:marLeft w:val="0"/>
      <w:marRight w:val="0"/>
      <w:marTop w:val="0"/>
      <w:marBottom w:val="0"/>
      <w:divBdr>
        <w:top w:val="none" w:sz="0" w:space="0" w:color="auto"/>
        <w:left w:val="none" w:sz="0" w:space="0" w:color="auto"/>
        <w:bottom w:val="none" w:sz="0" w:space="0" w:color="auto"/>
        <w:right w:val="none" w:sz="0" w:space="0" w:color="auto"/>
      </w:divBdr>
    </w:div>
    <w:div w:id="2137798154">
      <w:bodyDiv w:val="1"/>
      <w:marLeft w:val="0"/>
      <w:marRight w:val="0"/>
      <w:marTop w:val="0"/>
      <w:marBottom w:val="0"/>
      <w:divBdr>
        <w:top w:val="none" w:sz="0" w:space="0" w:color="auto"/>
        <w:left w:val="none" w:sz="0" w:space="0" w:color="auto"/>
        <w:bottom w:val="none" w:sz="0" w:space="0" w:color="auto"/>
        <w:right w:val="none" w:sz="0" w:space="0" w:color="auto"/>
      </w:divBdr>
    </w:div>
    <w:div w:id="2138330764">
      <w:bodyDiv w:val="1"/>
      <w:marLeft w:val="0"/>
      <w:marRight w:val="0"/>
      <w:marTop w:val="0"/>
      <w:marBottom w:val="0"/>
      <w:divBdr>
        <w:top w:val="none" w:sz="0" w:space="0" w:color="auto"/>
        <w:left w:val="none" w:sz="0" w:space="0" w:color="auto"/>
        <w:bottom w:val="none" w:sz="0" w:space="0" w:color="auto"/>
        <w:right w:val="none" w:sz="0" w:space="0" w:color="auto"/>
      </w:divBdr>
    </w:div>
    <w:div w:id="2138331941">
      <w:bodyDiv w:val="1"/>
      <w:marLeft w:val="0"/>
      <w:marRight w:val="0"/>
      <w:marTop w:val="0"/>
      <w:marBottom w:val="0"/>
      <w:divBdr>
        <w:top w:val="none" w:sz="0" w:space="0" w:color="auto"/>
        <w:left w:val="none" w:sz="0" w:space="0" w:color="auto"/>
        <w:bottom w:val="none" w:sz="0" w:space="0" w:color="auto"/>
        <w:right w:val="none" w:sz="0" w:space="0" w:color="auto"/>
      </w:divBdr>
    </w:div>
    <w:div w:id="2138406808">
      <w:bodyDiv w:val="1"/>
      <w:marLeft w:val="0"/>
      <w:marRight w:val="0"/>
      <w:marTop w:val="0"/>
      <w:marBottom w:val="0"/>
      <w:divBdr>
        <w:top w:val="none" w:sz="0" w:space="0" w:color="auto"/>
        <w:left w:val="none" w:sz="0" w:space="0" w:color="auto"/>
        <w:bottom w:val="none" w:sz="0" w:space="0" w:color="auto"/>
        <w:right w:val="none" w:sz="0" w:space="0" w:color="auto"/>
      </w:divBdr>
    </w:div>
    <w:div w:id="2138449351">
      <w:bodyDiv w:val="1"/>
      <w:marLeft w:val="0"/>
      <w:marRight w:val="0"/>
      <w:marTop w:val="0"/>
      <w:marBottom w:val="0"/>
      <w:divBdr>
        <w:top w:val="none" w:sz="0" w:space="0" w:color="auto"/>
        <w:left w:val="none" w:sz="0" w:space="0" w:color="auto"/>
        <w:bottom w:val="none" w:sz="0" w:space="0" w:color="auto"/>
        <w:right w:val="none" w:sz="0" w:space="0" w:color="auto"/>
      </w:divBdr>
    </w:div>
    <w:div w:id="2138452122">
      <w:bodyDiv w:val="1"/>
      <w:marLeft w:val="0"/>
      <w:marRight w:val="0"/>
      <w:marTop w:val="0"/>
      <w:marBottom w:val="0"/>
      <w:divBdr>
        <w:top w:val="none" w:sz="0" w:space="0" w:color="auto"/>
        <w:left w:val="none" w:sz="0" w:space="0" w:color="auto"/>
        <w:bottom w:val="none" w:sz="0" w:space="0" w:color="auto"/>
        <w:right w:val="none" w:sz="0" w:space="0" w:color="auto"/>
      </w:divBdr>
    </w:div>
    <w:div w:id="2138521806">
      <w:bodyDiv w:val="1"/>
      <w:marLeft w:val="0"/>
      <w:marRight w:val="0"/>
      <w:marTop w:val="0"/>
      <w:marBottom w:val="0"/>
      <w:divBdr>
        <w:top w:val="none" w:sz="0" w:space="0" w:color="auto"/>
        <w:left w:val="none" w:sz="0" w:space="0" w:color="auto"/>
        <w:bottom w:val="none" w:sz="0" w:space="0" w:color="auto"/>
        <w:right w:val="none" w:sz="0" w:space="0" w:color="auto"/>
      </w:divBdr>
    </w:div>
    <w:div w:id="2138598258">
      <w:bodyDiv w:val="1"/>
      <w:marLeft w:val="0"/>
      <w:marRight w:val="0"/>
      <w:marTop w:val="0"/>
      <w:marBottom w:val="0"/>
      <w:divBdr>
        <w:top w:val="none" w:sz="0" w:space="0" w:color="auto"/>
        <w:left w:val="none" w:sz="0" w:space="0" w:color="auto"/>
        <w:bottom w:val="none" w:sz="0" w:space="0" w:color="auto"/>
        <w:right w:val="none" w:sz="0" w:space="0" w:color="auto"/>
      </w:divBdr>
    </w:div>
    <w:div w:id="2138643524">
      <w:bodyDiv w:val="1"/>
      <w:marLeft w:val="0"/>
      <w:marRight w:val="0"/>
      <w:marTop w:val="0"/>
      <w:marBottom w:val="0"/>
      <w:divBdr>
        <w:top w:val="none" w:sz="0" w:space="0" w:color="auto"/>
        <w:left w:val="none" w:sz="0" w:space="0" w:color="auto"/>
        <w:bottom w:val="none" w:sz="0" w:space="0" w:color="auto"/>
        <w:right w:val="none" w:sz="0" w:space="0" w:color="auto"/>
      </w:divBdr>
    </w:div>
    <w:div w:id="2138834591">
      <w:bodyDiv w:val="1"/>
      <w:marLeft w:val="0"/>
      <w:marRight w:val="0"/>
      <w:marTop w:val="0"/>
      <w:marBottom w:val="0"/>
      <w:divBdr>
        <w:top w:val="none" w:sz="0" w:space="0" w:color="auto"/>
        <w:left w:val="none" w:sz="0" w:space="0" w:color="auto"/>
        <w:bottom w:val="none" w:sz="0" w:space="0" w:color="auto"/>
        <w:right w:val="none" w:sz="0" w:space="0" w:color="auto"/>
      </w:divBdr>
    </w:div>
    <w:div w:id="2138839644">
      <w:bodyDiv w:val="1"/>
      <w:marLeft w:val="0"/>
      <w:marRight w:val="0"/>
      <w:marTop w:val="0"/>
      <w:marBottom w:val="0"/>
      <w:divBdr>
        <w:top w:val="none" w:sz="0" w:space="0" w:color="auto"/>
        <w:left w:val="none" w:sz="0" w:space="0" w:color="auto"/>
        <w:bottom w:val="none" w:sz="0" w:space="0" w:color="auto"/>
        <w:right w:val="none" w:sz="0" w:space="0" w:color="auto"/>
      </w:divBdr>
    </w:div>
    <w:div w:id="2139032270">
      <w:bodyDiv w:val="1"/>
      <w:marLeft w:val="0"/>
      <w:marRight w:val="0"/>
      <w:marTop w:val="0"/>
      <w:marBottom w:val="0"/>
      <w:divBdr>
        <w:top w:val="none" w:sz="0" w:space="0" w:color="auto"/>
        <w:left w:val="none" w:sz="0" w:space="0" w:color="auto"/>
        <w:bottom w:val="none" w:sz="0" w:space="0" w:color="auto"/>
        <w:right w:val="none" w:sz="0" w:space="0" w:color="auto"/>
      </w:divBdr>
    </w:div>
    <w:div w:id="2139175750">
      <w:bodyDiv w:val="1"/>
      <w:marLeft w:val="0"/>
      <w:marRight w:val="0"/>
      <w:marTop w:val="0"/>
      <w:marBottom w:val="0"/>
      <w:divBdr>
        <w:top w:val="none" w:sz="0" w:space="0" w:color="auto"/>
        <w:left w:val="none" w:sz="0" w:space="0" w:color="auto"/>
        <w:bottom w:val="none" w:sz="0" w:space="0" w:color="auto"/>
        <w:right w:val="none" w:sz="0" w:space="0" w:color="auto"/>
      </w:divBdr>
    </w:div>
    <w:div w:id="2139175959">
      <w:bodyDiv w:val="1"/>
      <w:marLeft w:val="0"/>
      <w:marRight w:val="0"/>
      <w:marTop w:val="0"/>
      <w:marBottom w:val="0"/>
      <w:divBdr>
        <w:top w:val="none" w:sz="0" w:space="0" w:color="auto"/>
        <w:left w:val="none" w:sz="0" w:space="0" w:color="auto"/>
        <w:bottom w:val="none" w:sz="0" w:space="0" w:color="auto"/>
        <w:right w:val="none" w:sz="0" w:space="0" w:color="auto"/>
      </w:divBdr>
    </w:div>
    <w:div w:id="2139253145">
      <w:bodyDiv w:val="1"/>
      <w:marLeft w:val="0"/>
      <w:marRight w:val="0"/>
      <w:marTop w:val="0"/>
      <w:marBottom w:val="0"/>
      <w:divBdr>
        <w:top w:val="none" w:sz="0" w:space="0" w:color="auto"/>
        <w:left w:val="none" w:sz="0" w:space="0" w:color="auto"/>
        <w:bottom w:val="none" w:sz="0" w:space="0" w:color="auto"/>
        <w:right w:val="none" w:sz="0" w:space="0" w:color="auto"/>
      </w:divBdr>
    </w:div>
    <w:div w:id="2139255273">
      <w:bodyDiv w:val="1"/>
      <w:marLeft w:val="0"/>
      <w:marRight w:val="0"/>
      <w:marTop w:val="0"/>
      <w:marBottom w:val="0"/>
      <w:divBdr>
        <w:top w:val="none" w:sz="0" w:space="0" w:color="auto"/>
        <w:left w:val="none" w:sz="0" w:space="0" w:color="auto"/>
        <w:bottom w:val="none" w:sz="0" w:space="0" w:color="auto"/>
        <w:right w:val="none" w:sz="0" w:space="0" w:color="auto"/>
      </w:divBdr>
    </w:div>
    <w:div w:id="2139256002">
      <w:bodyDiv w:val="1"/>
      <w:marLeft w:val="0"/>
      <w:marRight w:val="0"/>
      <w:marTop w:val="0"/>
      <w:marBottom w:val="0"/>
      <w:divBdr>
        <w:top w:val="none" w:sz="0" w:space="0" w:color="auto"/>
        <w:left w:val="none" w:sz="0" w:space="0" w:color="auto"/>
        <w:bottom w:val="none" w:sz="0" w:space="0" w:color="auto"/>
        <w:right w:val="none" w:sz="0" w:space="0" w:color="auto"/>
      </w:divBdr>
    </w:div>
    <w:div w:id="2139295608">
      <w:bodyDiv w:val="1"/>
      <w:marLeft w:val="0"/>
      <w:marRight w:val="0"/>
      <w:marTop w:val="0"/>
      <w:marBottom w:val="0"/>
      <w:divBdr>
        <w:top w:val="none" w:sz="0" w:space="0" w:color="auto"/>
        <w:left w:val="none" w:sz="0" w:space="0" w:color="auto"/>
        <w:bottom w:val="none" w:sz="0" w:space="0" w:color="auto"/>
        <w:right w:val="none" w:sz="0" w:space="0" w:color="auto"/>
      </w:divBdr>
    </w:div>
    <w:div w:id="2139295818">
      <w:bodyDiv w:val="1"/>
      <w:marLeft w:val="0"/>
      <w:marRight w:val="0"/>
      <w:marTop w:val="0"/>
      <w:marBottom w:val="0"/>
      <w:divBdr>
        <w:top w:val="none" w:sz="0" w:space="0" w:color="auto"/>
        <w:left w:val="none" w:sz="0" w:space="0" w:color="auto"/>
        <w:bottom w:val="none" w:sz="0" w:space="0" w:color="auto"/>
        <w:right w:val="none" w:sz="0" w:space="0" w:color="auto"/>
      </w:divBdr>
    </w:div>
    <w:div w:id="2139299811">
      <w:bodyDiv w:val="1"/>
      <w:marLeft w:val="0"/>
      <w:marRight w:val="0"/>
      <w:marTop w:val="0"/>
      <w:marBottom w:val="0"/>
      <w:divBdr>
        <w:top w:val="none" w:sz="0" w:space="0" w:color="auto"/>
        <w:left w:val="none" w:sz="0" w:space="0" w:color="auto"/>
        <w:bottom w:val="none" w:sz="0" w:space="0" w:color="auto"/>
        <w:right w:val="none" w:sz="0" w:space="0" w:color="auto"/>
      </w:divBdr>
    </w:div>
    <w:div w:id="2139372898">
      <w:bodyDiv w:val="1"/>
      <w:marLeft w:val="0"/>
      <w:marRight w:val="0"/>
      <w:marTop w:val="0"/>
      <w:marBottom w:val="0"/>
      <w:divBdr>
        <w:top w:val="none" w:sz="0" w:space="0" w:color="auto"/>
        <w:left w:val="none" w:sz="0" w:space="0" w:color="auto"/>
        <w:bottom w:val="none" w:sz="0" w:space="0" w:color="auto"/>
        <w:right w:val="none" w:sz="0" w:space="0" w:color="auto"/>
      </w:divBdr>
    </w:div>
    <w:div w:id="2139375262">
      <w:bodyDiv w:val="1"/>
      <w:marLeft w:val="0"/>
      <w:marRight w:val="0"/>
      <w:marTop w:val="0"/>
      <w:marBottom w:val="0"/>
      <w:divBdr>
        <w:top w:val="none" w:sz="0" w:space="0" w:color="auto"/>
        <w:left w:val="none" w:sz="0" w:space="0" w:color="auto"/>
        <w:bottom w:val="none" w:sz="0" w:space="0" w:color="auto"/>
        <w:right w:val="none" w:sz="0" w:space="0" w:color="auto"/>
      </w:divBdr>
    </w:div>
    <w:div w:id="2139375472">
      <w:bodyDiv w:val="1"/>
      <w:marLeft w:val="0"/>
      <w:marRight w:val="0"/>
      <w:marTop w:val="0"/>
      <w:marBottom w:val="0"/>
      <w:divBdr>
        <w:top w:val="none" w:sz="0" w:space="0" w:color="auto"/>
        <w:left w:val="none" w:sz="0" w:space="0" w:color="auto"/>
        <w:bottom w:val="none" w:sz="0" w:space="0" w:color="auto"/>
        <w:right w:val="none" w:sz="0" w:space="0" w:color="auto"/>
      </w:divBdr>
    </w:div>
    <w:div w:id="2139444287">
      <w:bodyDiv w:val="1"/>
      <w:marLeft w:val="0"/>
      <w:marRight w:val="0"/>
      <w:marTop w:val="0"/>
      <w:marBottom w:val="0"/>
      <w:divBdr>
        <w:top w:val="none" w:sz="0" w:space="0" w:color="auto"/>
        <w:left w:val="none" w:sz="0" w:space="0" w:color="auto"/>
        <w:bottom w:val="none" w:sz="0" w:space="0" w:color="auto"/>
        <w:right w:val="none" w:sz="0" w:space="0" w:color="auto"/>
      </w:divBdr>
    </w:div>
    <w:div w:id="2139450889">
      <w:bodyDiv w:val="1"/>
      <w:marLeft w:val="0"/>
      <w:marRight w:val="0"/>
      <w:marTop w:val="0"/>
      <w:marBottom w:val="0"/>
      <w:divBdr>
        <w:top w:val="none" w:sz="0" w:space="0" w:color="auto"/>
        <w:left w:val="none" w:sz="0" w:space="0" w:color="auto"/>
        <w:bottom w:val="none" w:sz="0" w:space="0" w:color="auto"/>
        <w:right w:val="none" w:sz="0" w:space="0" w:color="auto"/>
      </w:divBdr>
    </w:div>
    <w:div w:id="2139451076">
      <w:bodyDiv w:val="1"/>
      <w:marLeft w:val="0"/>
      <w:marRight w:val="0"/>
      <w:marTop w:val="0"/>
      <w:marBottom w:val="0"/>
      <w:divBdr>
        <w:top w:val="none" w:sz="0" w:space="0" w:color="auto"/>
        <w:left w:val="none" w:sz="0" w:space="0" w:color="auto"/>
        <w:bottom w:val="none" w:sz="0" w:space="0" w:color="auto"/>
        <w:right w:val="none" w:sz="0" w:space="0" w:color="auto"/>
      </w:divBdr>
    </w:div>
    <w:div w:id="2139562392">
      <w:bodyDiv w:val="1"/>
      <w:marLeft w:val="0"/>
      <w:marRight w:val="0"/>
      <w:marTop w:val="0"/>
      <w:marBottom w:val="0"/>
      <w:divBdr>
        <w:top w:val="none" w:sz="0" w:space="0" w:color="auto"/>
        <w:left w:val="none" w:sz="0" w:space="0" w:color="auto"/>
        <w:bottom w:val="none" w:sz="0" w:space="0" w:color="auto"/>
        <w:right w:val="none" w:sz="0" w:space="0" w:color="auto"/>
      </w:divBdr>
    </w:div>
    <w:div w:id="2139639904">
      <w:bodyDiv w:val="1"/>
      <w:marLeft w:val="0"/>
      <w:marRight w:val="0"/>
      <w:marTop w:val="0"/>
      <w:marBottom w:val="0"/>
      <w:divBdr>
        <w:top w:val="none" w:sz="0" w:space="0" w:color="auto"/>
        <w:left w:val="none" w:sz="0" w:space="0" w:color="auto"/>
        <w:bottom w:val="none" w:sz="0" w:space="0" w:color="auto"/>
        <w:right w:val="none" w:sz="0" w:space="0" w:color="auto"/>
      </w:divBdr>
    </w:div>
    <w:div w:id="2139755336">
      <w:bodyDiv w:val="1"/>
      <w:marLeft w:val="0"/>
      <w:marRight w:val="0"/>
      <w:marTop w:val="0"/>
      <w:marBottom w:val="0"/>
      <w:divBdr>
        <w:top w:val="none" w:sz="0" w:space="0" w:color="auto"/>
        <w:left w:val="none" w:sz="0" w:space="0" w:color="auto"/>
        <w:bottom w:val="none" w:sz="0" w:space="0" w:color="auto"/>
        <w:right w:val="none" w:sz="0" w:space="0" w:color="auto"/>
      </w:divBdr>
    </w:div>
    <w:div w:id="2139762694">
      <w:bodyDiv w:val="1"/>
      <w:marLeft w:val="0"/>
      <w:marRight w:val="0"/>
      <w:marTop w:val="0"/>
      <w:marBottom w:val="0"/>
      <w:divBdr>
        <w:top w:val="none" w:sz="0" w:space="0" w:color="auto"/>
        <w:left w:val="none" w:sz="0" w:space="0" w:color="auto"/>
        <w:bottom w:val="none" w:sz="0" w:space="0" w:color="auto"/>
        <w:right w:val="none" w:sz="0" w:space="0" w:color="auto"/>
      </w:divBdr>
    </w:div>
    <w:div w:id="2139954646">
      <w:bodyDiv w:val="1"/>
      <w:marLeft w:val="0"/>
      <w:marRight w:val="0"/>
      <w:marTop w:val="0"/>
      <w:marBottom w:val="0"/>
      <w:divBdr>
        <w:top w:val="none" w:sz="0" w:space="0" w:color="auto"/>
        <w:left w:val="none" w:sz="0" w:space="0" w:color="auto"/>
        <w:bottom w:val="none" w:sz="0" w:space="0" w:color="auto"/>
        <w:right w:val="none" w:sz="0" w:space="0" w:color="auto"/>
      </w:divBdr>
    </w:div>
    <w:div w:id="2140024382">
      <w:bodyDiv w:val="1"/>
      <w:marLeft w:val="0"/>
      <w:marRight w:val="0"/>
      <w:marTop w:val="0"/>
      <w:marBottom w:val="0"/>
      <w:divBdr>
        <w:top w:val="none" w:sz="0" w:space="0" w:color="auto"/>
        <w:left w:val="none" w:sz="0" w:space="0" w:color="auto"/>
        <w:bottom w:val="none" w:sz="0" w:space="0" w:color="auto"/>
        <w:right w:val="none" w:sz="0" w:space="0" w:color="auto"/>
      </w:divBdr>
    </w:div>
    <w:div w:id="2140143913">
      <w:bodyDiv w:val="1"/>
      <w:marLeft w:val="0"/>
      <w:marRight w:val="0"/>
      <w:marTop w:val="0"/>
      <w:marBottom w:val="0"/>
      <w:divBdr>
        <w:top w:val="none" w:sz="0" w:space="0" w:color="auto"/>
        <w:left w:val="none" w:sz="0" w:space="0" w:color="auto"/>
        <w:bottom w:val="none" w:sz="0" w:space="0" w:color="auto"/>
        <w:right w:val="none" w:sz="0" w:space="0" w:color="auto"/>
      </w:divBdr>
    </w:div>
    <w:div w:id="2140218011">
      <w:bodyDiv w:val="1"/>
      <w:marLeft w:val="0"/>
      <w:marRight w:val="0"/>
      <w:marTop w:val="0"/>
      <w:marBottom w:val="0"/>
      <w:divBdr>
        <w:top w:val="none" w:sz="0" w:space="0" w:color="auto"/>
        <w:left w:val="none" w:sz="0" w:space="0" w:color="auto"/>
        <w:bottom w:val="none" w:sz="0" w:space="0" w:color="auto"/>
        <w:right w:val="none" w:sz="0" w:space="0" w:color="auto"/>
      </w:divBdr>
    </w:div>
    <w:div w:id="2140367849">
      <w:bodyDiv w:val="1"/>
      <w:marLeft w:val="0"/>
      <w:marRight w:val="0"/>
      <w:marTop w:val="0"/>
      <w:marBottom w:val="0"/>
      <w:divBdr>
        <w:top w:val="none" w:sz="0" w:space="0" w:color="auto"/>
        <w:left w:val="none" w:sz="0" w:space="0" w:color="auto"/>
        <w:bottom w:val="none" w:sz="0" w:space="0" w:color="auto"/>
        <w:right w:val="none" w:sz="0" w:space="0" w:color="auto"/>
      </w:divBdr>
    </w:div>
    <w:div w:id="2140416306">
      <w:bodyDiv w:val="1"/>
      <w:marLeft w:val="0"/>
      <w:marRight w:val="0"/>
      <w:marTop w:val="0"/>
      <w:marBottom w:val="0"/>
      <w:divBdr>
        <w:top w:val="none" w:sz="0" w:space="0" w:color="auto"/>
        <w:left w:val="none" w:sz="0" w:space="0" w:color="auto"/>
        <w:bottom w:val="none" w:sz="0" w:space="0" w:color="auto"/>
        <w:right w:val="none" w:sz="0" w:space="0" w:color="auto"/>
      </w:divBdr>
    </w:div>
    <w:div w:id="2140419129">
      <w:bodyDiv w:val="1"/>
      <w:marLeft w:val="0"/>
      <w:marRight w:val="0"/>
      <w:marTop w:val="0"/>
      <w:marBottom w:val="0"/>
      <w:divBdr>
        <w:top w:val="none" w:sz="0" w:space="0" w:color="auto"/>
        <w:left w:val="none" w:sz="0" w:space="0" w:color="auto"/>
        <w:bottom w:val="none" w:sz="0" w:space="0" w:color="auto"/>
        <w:right w:val="none" w:sz="0" w:space="0" w:color="auto"/>
      </w:divBdr>
    </w:div>
    <w:div w:id="2140493945">
      <w:bodyDiv w:val="1"/>
      <w:marLeft w:val="0"/>
      <w:marRight w:val="0"/>
      <w:marTop w:val="0"/>
      <w:marBottom w:val="0"/>
      <w:divBdr>
        <w:top w:val="none" w:sz="0" w:space="0" w:color="auto"/>
        <w:left w:val="none" w:sz="0" w:space="0" w:color="auto"/>
        <w:bottom w:val="none" w:sz="0" w:space="0" w:color="auto"/>
        <w:right w:val="none" w:sz="0" w:space="0" w:color="auto"/>
      </w:divBdr>
    </w:div>
    <w:div w:id="2140563977">
      <w:bodyDiv w:val="1"/>
      <w:marLeft w:val="0"/>
      <w:marRight w:val="0"/>
      <w:marTop w:val="0"/>
      <w:marBottom w:val="0"/>
      <w:divBdr>
        <w:top w:val="none" w:sz="0" w:space="0" w:color="auto"/>
        <w:left w:val="none" w:sz="0" w:space="0" w:color="auto"/>
        <w:bottom w:val="none" w:sz="0" w:space="0" w:color="auto"/>
        <w:right w:val="none" w:sz="0" w:space="0" w:color="auto"/>
      </w:divBdr>
    </w:div>
    <w:div w:id="2140611210">
      <w:bodyDiv w:val="1"/>
      <w:marLeft w:val="0"/>
      <w:marRight w:val="0"/>
      <w:marTop w:val="0"/>
      <w:marBottom w:val="0"/>
      <w:divBdr>
        <w:top w:val="none" w:sz="0" w:space="0" w:color="auto"/>
        <w:left w:val="none" w:sz="0" w:space="0" w:color="auto"/>
        <w:bottom w:val="none" w:sz="0" w:space="0" w:color="auto"/>
        <w:right w:val="none" w:sz="0" w:space="0" w:color="auto"/>
      </w:divBdr>
    </w:div>
    <w:div w:id="2140612152">
      <w:bodyDiv w:val="1"/>
      <w:marLeft w:val="0"/>
      <w:marRight w:val="0"/>
      <w:marTop w:val="0"/>
      <w:marBottom w:val="0"/>
      <w:divBdr>
        <w:top w:val="none" w:sz="0" w:space="0" w:color="auto"/>
        <w:left w:val="none" w:sz="0" w:space="0" w:color="auto"/>
        <w:bottom w:val="none" w:sz="0" w:space="0" w:color="auto"/>
        <w:right w:val="none" w:sz="0" w:space="0" w:color="auto"/>
      </w:divBdr>
    </w:div>
    <w:div w:id="2140800972">
      <w:bodyDiv w:val="1"/>
      <w:marLeft w:val="0"/>
      <w:marRight w:val="0"/>
      <w:marTop w:val="0"/>
      <w:marBottom w:val="0"/>
      <w:divBdr>
        <w:top w:val="none" w:sz="0" w:space="0" w:color="auto"/>
        <w:left w:val="none" w:sz="0" w:space="0" w:color="auto"/>
        <w:bottom w:val="none" w:sz="0" w:space="0" w:color="auto"/>
        <w:right w:val="none" w:sz="0" w:space="0" w:color="auto"/>
      </w:divBdr>
    </w:div>
    <w:div w:id="2140830526">
      <w:bodyDiv w:val="1"/>
      <w:marLeft w:val="0"/>
      <w:marRight w:val="0"/>
      <w:marTop w:val="0"/>
      <w:marBottom w:val="0"/>
      <w:divBdr>
        <w:top w:val="none" w:sz="0" w:space="0" w:color="auto"/>
        <w:left w:val="none" w:sz="0" w:space="0" w:color="auto"/>
        <w:bottom w:val="none" w:sz="0" w:space="0" w:color="auto"/>
        <w:right w:val="none" w:sz="0" w:space="0" w:color="auto"/>
      </w:divBdr>
    </w:div>
    <w:div w:id="2140877496">
      <w:bodyDiv w:val="1"/>
      <w:marLeft w:val="0"/>
      <w:marRight w:val="0"/>
      <w:marTop w:val="0"/>
      <w:marBottom w:val="0"/>
      <w:divBdr>
        <w:top w:val="none" w:sz="0" w:space="0" w:color="auto"/>
        <w:left w:val="none" w:sz="0" w:space="0" w:color="auto"/>
        <w:bottom w:val="none" w:sz="0" w:space="0" w:color="auto"/>
        <w:right w:val="none" w:sz="0" w:space="0" w:color="auto"/>
      </w:divBdr>
    </w:div>
    <w:div w:id="2140879746">
      <w:bodyDiv w:val="1"/>
      <w:marLeft w:val="0"/>
      <w:marRight w:val="0"/>
      <w:marTop w:val="0"/>
      <w:marBottom w:val="0"/>
      <w:divBdr>
        <w:top w:val="none" w:sz="0" w:space="0" w:color="auto"/>
        <w:left w:val="none" w:sz="0" w:space="0" w:color="auto"/>
        <w:bottom w:val="none" w:sz="0" w:space="0" w:color="auto"/>
        <w:right w:val="none" w:sz="0" w:space="0" w:color="auto"/>
      </w:divBdr>
    </w:div>
    <w:div w:id="2140881081">
      <w:bodyDiv w:val="1"/>
      <w:marLeft w:val="0"/>
      <w:marRight w:val="0"/>
      <w:marTop w:val="0"/>
      <w:marBottom w:val="0"/>
      <w:divBdr>
        <w:top w:val="none" w:sz="0" w:space="0" w:color="auto"/>
        <w:left w:val="none" w:sz="0" w:space="0" w:color="auto"/>
        <w:bottom w:val="none" w:sz="0" w:space="0" w:color="auto"/>
        <w:right w:val="none" w:sz="0" w:space="0" w:color="auto"/>
      </w:divBdr>
    </w:div>
    <w:div w:id="2140997288">
      <w:bodyDiv w:val="1"/>
      <w:marLeft w:val="0"/>
      <w:marRight w:val="0"/>
      <w:marTop w:val="0"/>
      <w:marBottom w:val="0"/>
      <w:divBdr>
        <w:top w:val="none" w:sz="0" w:space="0" w:color="auto"/>
        <w:left w:val="none" w:sz="0" w:space="0" w:color="auto"/>
        <w:bottom w:val="none" w:sz="0" w:space="0" w:color="auto"/>
        <w:right w:val="none" w:sz="0" w:space="0" w:color="auto"/>
      </w:divBdr>
    </w:div>
    <w:div w:id="2141218444">
      <w:bodyDiv w:val="1"/>
      <w:marLeft w:val="0"/>
      <w:marRight w:val="0"/>
      <w:marTop w:val="0"/>
      <w:marBottom w:val="0"/>
      <w:divBdr>
        <w:top w:val="none" w:sz="0" w:space="0" w:color="auto"/>
        <w:left w:val="none" w:sz="0" w:space="0" w:color="auto"/>
        <w:bottom w:val="none" w:sz="0" w:space="0" w:color="auto"/>
        <w:right w:val="none" w:sz="0" w:space="0" w:color="auto"/>
      </w:divBdr>
    </w:div>
    <w:div w:id="2141340997">
      <w:bodyDiv w:val="1"/>
      <w:marLeft w:val="0"/>
      <w:marRight w:val="0"/>
      <w:marTop w:val="0"/>
      <w:marBottom w:val="0"/>
      <w:divBdr>
        <w:top w:val="none" w:sz="0" w:space="0" w:color="auto"/>
        <w:left w:val="none" w:sz="0" w:space="0" w:color="auto"/>
        <w:bottom w:val="none" w:sz="0" w:space="0" w:color="auto"/>
        <w:right w:val="none" w:sz="0" w:space="0" w:color="auto"/>
      </w:divBdr>
    </w:div>
    <w:div w:id="2141417489">
      <w:bodyDiv w:val="1"/>
      <w:marLeft w:val="0"/>
      <w:marRight w:val="0"/>
      <w:marTop w:val="0"/>
      <w:marBottom w:val="0"/>
      <w:divBdr>
        <w:top w:val="none" w:sz="0" w:space="0" w:color="auto"/>
        <w:left w:val="none" w:sz="0" w:space="0" w:color="auto"/>
        <w:bottom w:val="none" w:sz="0" w:space="0" w:color="auto"/>
        <w:right w:val="none" w:sz="0" w:space="0" w:color="auto"/>
      </w:divBdr>
    </w:div>
    <w:div w:id="2141531190">
      <w:bodyDiv w:val="1"/>
      <w:marLeft w:val="0"/>
      <w:marRight w:val="0"/>
      <w:marTop w:val="0"/>
      <w:marBottom w:val="0"/>
      <w:divBdr>
        <w:top w:val="none" w:sz="0" w:space="0" w:color="auto"/>
        <w:left w:val="none" w:sz="0" w:space="0" w:color="auto"/>
        <w:bottom w:val="none" w:sz="0" w:space="0" w:color="auto"/>
        <w:right w:val="none" w:sz="0" w:space="0" w:color="auto"/>
      </w:divBdr>
    </w:div>
    <w:div w:id="2141536094">
      <w:bodyDiv w:val="1"/>
      <w:marLeft w:val="0"/>
      <w:marRight w:val="0"/>
      <w:marTop w:val="0"/>
      <w:marBottom w:val="0"/>
      <w:divBdr>
        <w:top w:val="none" w:sz="0" w:space="0" w:color="auto"/>
        <w:left w:val="none" w:sz="0" w:space="0" w:color="auto"/>
        <w:bottom w:val="none" w:sz="0" w:space="0" w:color="auto"/>
        <w:right w:val="none" w:sz="0" w:space="0" w:color="auto"/>
      </w:divBdr>
    </w:div>
    <w:div w:id="2141537018">
      <w:bodyDiv w:val="1"/>
      <w:marLeft w:val="0"/>
      <w:marRight w:val="0"/>
      <w:marTop w:val="0"/>
      <w:marBottom w:val="0"/>
      <w:divBdr>
        <w:top w:val="none" w:sz="0" w:space="0" w:color="auto"/>
        <w:left w:val="none" w:sz="0" w:space="0" w:color="auto"/>
        <w:bottom w:val="none" w:sz="0" w:space="0" w:color="auto"/>
        <w:right w:val="none" w:sz="0" w:space="0" w:color="auto"/>
      </w:divBdr>
    </w:div>
    <w:div w:id="2141603572">
      <w:bodyDiv w:val="1"/>
      <w:marLeft w:val="0"/>
      <w:marRight w:val="0"/>
      <w:marTop w:val="0"/>
      <w:marBottom w:val="0"/>
      <w:divBdr>
        <w:top w:val="none" w:sz="0" w:space="0" w:color="auto"/>
        <w:left w:val="none" w:sz="0" w:space="0" w:color="auto"/>
        <w:bottom w:val="none" w:sz="0" w:space="0" w:color="auto"/>
        <w:right w:val="none" w:sz="0" w:space="0" w:color="auto"/>
      </w:divBdr>
    </w:div>
    <w:div w:id="2141651110">
      <w:bodyDiv w:val="1"/>
      <w:marLeft w:val="0"/>
      <w:marRight w:val="0"/>
      <w:marTop w:val="0"/>
      <w:marBottom w:val="0"/>
      <w:divBdr>
        <w:top w:val="none" w:sz="0" w:space="0" w:color="auto"/>
        <w:left w:val="none" w:sz="0" w:space="0" w:color="auto"/>
        <w:bottom w:val="none" w:sz="0" w:space="0" w:color="auto"/>
        <w:right w:val="none" w:sz="0" w:space="0" w:color="auto"/>
      </w:divBdr>
    </w:div>
    <w:div w:id="2141680554">
      <w:bodyDiv w:val="1"/>
      <w:marLeft w:val="0"/>
      <w:marRight w:val="0"/>
      <w:marTop w:val="0"/>
      <w:marBottom w:val="0"/>
      <w:divBdr>
        <w:top w:val="none" w:sz="0" w:space="0" w:color="auto"/>
        <w:left w:val="none" w:sz="0" w:space="0" w:color="auto"/>
        <w:bottom w:val="none" w:sz="0" w:space="0" w:color="auto"/>
        <w:right w:val="none" w:sz="0" w:space="0" w:color="auto"/>
      </w:divBdr>
    </w:div>
    <w:div w:id="2141728350">
      <w:bodyDiv w:val="1"/>
      <w:marLeft w:val="0"/>
      <w:marRight w:val="0"/>
      <w:marTop w:val="0"/>
      <w:marBottom w:val="0"/>
      <w:divBdr>
        <w:top w:val="none" w:sz="0" w:space="0" w:color="auto"/>
        <w:left w:val="none" w:sz="0" w:space="0" w:color="auto"/>
        <w:bottom w:val="none" w:sz="0" w:space="0" w:color="auto"/>
        <w:right w:val="none" w:sz="0" w:space="0" w:color="auto"/>
      </w:divBdr>
    </w:div>
    <w:div w:id="2141990352">
      <w:bodyDiv w:val="1"/>
      <w:marLeft w:val="0"/>
      <w:marRight w:val="0"/>
      <w:marTop w:val="0"/>
      <w:marBottom w:val="0"/>
      <w:divBdr>
        <w:top w:val="none" w:sz="0" w:space="0" w:color="auto"/>
        <w:left w:val="none" w:sz="0" w:space="0" w:color="auto"/>
        <w:bottom w:val="none" w:sz="0" w:space="0" w:color="auto"/>
        <w:right w:val="none" w:sz="0" w:space="0" w:color="auto"/>
      </w:divBdr>
    </w:div>
    <w:div w:id="2141992739">
      <w:bodyDiv w:val="1"/>
      <w:marLeft w:val="0"/>
      <w:marRight w:val="0"/>
      <w:marTop w:val="0"/>
      <w:marBottom w:val="0"/>
      <w:divBdr>
        <w:top w:val="none" w:sz="0" w:space="0" w:color="auto"/>
        <w:left w:val="none" w:sz="0" w:space="0" w:color="auto"/>
        <w:bottom w:val="none" w:sz="0" w:space="0" w:color="auto"/>
        <w:right w:val="none" w:sz="0" w:space="0" w:color="auto"/>
      </w:divBdr>
    </w:div>
    <w:div w:id="2142073412">
      <w:bodyDiv w:val="1"/>
      <w:marLeft w:val="0"/>
      <w:marRight w:val="0"/>
      <w:marTop w:val="0"/>
      <w:marBottom w:val="0"/>
      <w:divBdr>
        <w:top w:val="none" w:sz="0" w:space="0" w:color="auto"/>
        <w:left w:val="none" w:sz="0" w:space="0" w:color="auto"/>
        <w:bottom w:val="none" w:sz="0" w:space="0" w:color="auto"/>
        <w:right w:val="none" w:sz="0" w:space="0" w:color="auto"/>
      </w:divBdr>
    </w:div>
    <w:div w:id="2142109966">
      <w:bodyDiv w:val="1"/>
      <w:marLeft w:val="0"/>
      <w:marRight w:val="0"/>
      <w:marTop w:val="0"/>
      <w:marBottom w:val="0"/>
      <w:divBdr>
        <w:top w:val="none" w:sz="0" w:space="0" w:color="auto"/>
        <w:left w:val="none" w:sz="0" w:space="0" w:color="auto"/>
        <w:bottom w:val="none" w:sz="0" w:space="0" w:color="auto"/>
        <w:right w:val="none" w:sz="0" w:space="0" w:color="auto"/>
      </w:divBdr>
    </w:div>
    <w:div w:id="2142306659">
      <w:bodyDiv w:val="1"/>
      <w:marLeft w:val="0"/>
      <w:marRight w:val="0"/>
      <w:marTop w:val="0"/>
      <w:marBottom w:val="0"/>
      <w:divBdr>
        <w:top w:val="none" w:sz="0" w:space="0" w:color="auto"/>
        <w:left w:val="none" w:sz="0" w:space="0" w:color="auto"/>
        <w:bottom w:val="none" w:sz="0" w:space="0" w:color="auto"/>
        <w:right w:val="none" w:sz="0" w:space="0" w:color="auto"/>
      </w:divBdr>
    </w:div>
    <w:div w:id="2142310130">
      <w:bodyDiv w:val="1"/>
      <w:marLeft w:val="0"/>
      <w:marRight w:val="0"/>
      <w:marTop w:val="0"/>
      <w:marBottom w:val="0"/>
      <w:divBdr>
        <w:top w:val="none" w:sz="0" w:space="0" w:color="auto"/>
        <w:left w:val="none" w:sz="0" w:space="0" w:color="auto"/>
        <w:bottom w:val="none" w:sz="0" w:space="0" w:color="auto"/>
        <w:right w:val="none" w:sz="0" w:space="0" w:color="auto"/>
      </w:divBdr>
    </w:div>
    <w:div w:id="2142377097">
      <w:bodyDiv w:val="1"/>
      <w:marLeft w:val="0"/>
      <w:marRight w:val="0"/>
      <w:marTop w:val="0"/>
      <w:marBottom w:val="0"/>
      <w:divBdr>
        <w:top w:val="none" w:sz="0" w:space="0" w:color="auto"/>
        <w:left w:val="none" w:sz="0" w:space="0" w:color="auto"/>
        <w:bottom w:val="none" w:sz="0" w:space="0" w:color="auto"/>
        <w:right w:val="none" w:sz="0" w:space="0" w:color="auto"/>
      </w:divBdr>
    </w:div>
    <w:div w:id="2142385458">
      <w:bodyDiv w:val="1"/>
      <w:marLeft w:val="0"/>
      <w:marRight w:val="0"/>
      <w:marTop w:val="0"/>
      <w:marBottom w:val="0"/>
      <w:divBdr>
        <w:top w:val="none" w:sz="0" w:space="0" w:color="auto"/>
        <w:left w:val="none" w:sz="0" w:space="0" w:color="auto"/>
        <w:bottom w:val="none" w:sz="0" w:space="0" w:color="auto"/>
        <w:right w:val="none" w:sz="0" w:space="0" w:color="auto"/>
      </w:divBdr>
    </w:div>
    <w:div w:id="2142461358">
      <w:bodyDiv w:val="1"/>
      <w:marLeft w:val="0"/>
      <w:marRight w:val="0"/>
      <w:marTop w:val="0"/>
      <w:marBottom w:val="0"/>
      <w:divBdr>
        <w:top w:val="none" w:sz="0" w:space="0" w:color="auto"/>
        <w:left w:val="none" w:sz="0" w:space="0" w:color="auto"/>
        <w:bottom w:val="none" w:sz="0" w:space="0" w:color="auto"/>
        <w:right w:val="none" w:sz="0" w:space="0" w:color="auto"/>
      </w:divBdr>
    </w:div>
    <w:div w:id="2142534091">
      <w:bodyDiv w:val="1"/>
      <w:marLeft w:val="0"/>
      <w:marRight w:val="0"/>
      <w:marTop w:val="0"/>
      <w:marBottom w:val="0"/>
      <w:divBdr>
        <w:top w:val="none" w:sz="0" w:space="0" w:color="auto"/>
        <w:left w:val="none" w:sz="0" w:space="0" w:color="auto"/>
        <w:bottom w:val="none" w:sz="0" w:space="0" w:color="auto"/>
        <w:right w:val="none" w:sz="0" w:space="0" w:color="auto"/>
      </w:divBdr>
    </w:div>
    <w:div w:id="2142575648">
      <w:bodyDiv w:val="1"/>
      <w:marLeft w:val="0"/>
      <w:marRight w:val="0"/>
      <w:marTop w:val="0"/>
      <w:marBottom w:val="0"/>
      <w:divBdr>
        <w:top w:val="none" w:sz="0" w:space="0" w:color="auto"/>
        <w:left w:val="none" w:sz="0" w:space="0" w:color="auto"/>
        <w:bottom w:val="none" w:sz="0" w:space="0" w:color="auto"/>
        <w:right w:val="none" w:sz="0" w:space="0" w:color="auto"/>
      </w:divBdr>
    </w:div>
    <w:div w:id="2142576475">
      <w:bodyDiv w:val="1"/>
      <w:marLeft w:val="0"/>
      <w:marRight w:val="0"/>
      <w:marTop w:val="0"/>
      <w:marBottom w:val="0"/>
      <w:divBdr>
        <w:top w:val="none" w:sz="0" w:space="0" w:color="auto"/>
        <w:left w:val="none" w:sz="0" w:space="0" w:color="auto"/>
        <w:bottom w:val="none" w:sz="0" w:space="0" w:color="auto"/>
        <w:right w:val="none" w:sz="0" w:space="0" w:color="auto"/>
      </w:divBdr>
    </w:div>
    <w:div w:id="2142647266">
      <w:bodyDiv w:val="1"/>
      <w:marLeft w:val="0"/>
      <w:marRight w:val="0"/>
      <w:marTop w:val="0"/>
      <w:marBottom w:val="0"/>
      <w:divBdr>
        <w:top w:val="none" w:sz="0" w:space="0" w:color="auto"/>
        <w:left w:val="none" w:sz="0" w:space="0" w:color="auto"/>
        <w:bottom w:val="none" w:sz="0" w:space="0" w:color="auto"/>
        <w:right w:val="none" w:sz="0" w:space="0" w:color="auto"/>
      </w:divBdr>
    </w:div>
    <w:div w:id="2142651030">
      <w:bodyDiv w:val="1"/>
      <w:marLeft w:val="0"/>
      <w:marRight w:val="0"/>
      <w:marTop w:val="0"/>
      <w:marBottom w:val="0"/>
      <w:divBdr>
        <w:top w:val="none" w:sz="0" w:space="0" w:color="auto"/>
        <w:left w:val="none" w:sz="0" w:space="0" w:color="auto"/>
        <w:bottom w:val="none" w:sz="0" w:space="0" w:color="auto"/>
        <w:right w:val="none" w:sz="0" w:space="0" w:color="auto"/>
      </w:divBdr>
    </w:div>
    <w:div w:id="2142723079">
      <w:bodyDiv w:val="1"/>
      <w:marLeft w:val="0"/>
      <w:marRight w:val="0"/>
      <w:marTop w:val="0"/>
      <w:marBottom w:val="0"/>
      <w:divBdr>
        <w:top w:val="none" w:sz="0" w:space="0" w:color="auto"/>
        <w:left w:val="none" w:sz="0" w:space="0" w:color="auto"/>
        <w:bottom w:val="none" w:sz="0" w:space="0" w:color="auto"/>
        <w:right w:val="none" w:sz="0" w:space="0" w:color="auto"/>
      </w:divBdr>
    </w:div>
    <w:div w:id="2142768459">
      <w:bodyDiv w:val="1"/>
      <w:marLeft w:val="0"/>
      <w:marRight w:val="0"/>
      <w:marTop w:val="0"/>
      <w:marBottom w:val="0"/>
      <w:divBdr>
        <w:top w:val="none" w:sz="0" w:space="0" w:color="auto"/>
        <w:left w:val="none" w:sz="0" w:space="0" w:color="auto"/>
        <w:bottom w:val="none" w:sz="0" w:space="0" w:color="auto"/>
        <w:right w:val="none" w:sz="0" w:space="0" w:color="auto"/>
      </w:divBdr>
    </w:div>
    <w:div w:id="2142770326">
      <w:bodyDiv w:val="1"/>
      <w:marLeft w:val="0"/>
      <w:marRight w:val="0"/>
      <w:marTop w:val="0"/>
      <w:marBottom w:val="0"/>
      <w:divBdr>
        <w:top w:val="none" w:sz="0" w:space="0" w:color="auto"/>
        <w:left w:val="none" w:sz="0" w:space="0" w:color="auto"/>
        <w:bottom w:val="none" w:sz="0" w:space="0" w:color="auto"/>
        <w:right w:val="none" w:sz="0" w:space="0" w:color="auto"/>
      </w:divBdr>
    </w:div>
    <w:div w:id="2142771943">
      <w:bodyDiv w:val="1"/>
      <w:marLeft w:val="0"/>
      <w:marRight w:val="0"/>
      <w:marTop w:val="0"/>
      <w:marBottom w:val="0"/>
      <w:divBdr>
        <w:top w:val="none" w:sz="0" w:space="0" w:color="auto"/>
        <w:left w:val="none" w:sz="0" w:space="0" w:color="auto"/>
        <w:bottom w:val="none" w:sz="0" w:space="0" w:color="auto"/>
        <w:right w:val="none" w:sz="0" w:space="0" w:color="auto"/>
      </w:divBdr>
    </w:div>
    <w:div w:id="2142838246">
      <w:bodyDiv w:val="1"/>
      <w:marLeft w:val="0"/>
      <w:marRight w:val="0"/>
      <w:marTop w:val="0"/>
      <w:marBottom w:val="0"/>
      <w:divBdr>
        <w:top w:val="none" w:sz="0" w:space="0" w:color="auto"/>
        <w:left w:val="none" w:sz="0" w:space="0" w:color="auto"/>
        <w:bottom w:val="none" w:sz="0" w:space="0" w:color="auto"/>
        <w:right w:val="none" w:sz="0" w:space="0" w:color="auto"/>
      </w:divBdr>
    </w:div>
    <w:div w:id="2142840611">
      <w:bodyDiv w:val="1"/>
      <w:marLeft w:val="0"/>
      <w:marRight w:val="0"/>
      <w:marTop w:val="0"/>
      <w:marBottom w:val="0"/>
      <w:divBdr>
        <w:top w:val="none" w:sz="0" w:space="0" w:color="auto"/>
        <w:left w:val="none" w:sz="0" w:space="0" w:color="auto"/>
        <w:bottom w:val="none" w:sz="0" w:space="0" w:color="auto"/>
        <w:right w:val="none" w:sz="0" w:space="0" w:color="auto"/>
      </w:divBdr>
    </w:div>
    <w:div w:id="2142914408">
      <w:bodyDiv w:val="1"/>
      <w:marLeft w:val="0"/>
      <w:marRight w:val="0"/>
      <w:marTop w:val="0"/>
      <w:marBottom w:val="0"/>
      <w:divBdr>
        <w:top w:val="none" w:sz="0" w:space="0" w:color="auto"/>
        <w:left w:val="none" w:sz="0" w:space="0" w:color="auto"/>
        <w:bottom w:val="none" w:sz="0" w:space="0" w:color="auto"/>
        <w:right w:val="none" w:sz="0" w:space="0" w:color="auto"/>
      </w:divBdr>
    </w:div>
    <w:div w:id="2143183622">
      <w:bodyDiv w:val="1"/>
      <w:marLeft w:val="0"/>
      <w:marRight w:val="0"/>
      <w:marTop w:val="0"/>
      <w:marBottom w:val="0"/>
      <w:divBdr>
        <w:top w:val="none" w:sz="0" w:space="0" w:color="auto"/>
        <w:left w:val="none" w:sz="0" w:space="0" w:color="auto"/>
        <w:bottom w:val="none" w:sz="0" w:space="0" w:color="auto"/>
        <w:right w:val="none" w:sz="0" w:space="0" w:color="auto"/>
      </w:divBdr>
    </w:div>
    <w:div w:id="2143183976">
      <w:bodyDiv w:val="1"/>
      <w:marLeft w:val="0"/>
      <w:marRight w:val="0"/>
      <w:marTop w:val="0"/>
      <w:marBottom w:val="0"/>
      <w:divBdr>
        <w:top w:val="none" w:sz="0" w:space="0" w:color="auto"/>
        <w:left w:val="none" w:sz="0" w:space="0" w:color="auto"/>
        <w:bottom w:val="none" w:sz="0" w:space="0" w:color="auto"/>
        <w:right w:val="none" w:sz="0" w:space="0" w:color="auto"/>
      </w:divBdr>
    </w:div>
    <w:div w:id="2143305444">
      <w:bodyDiv w:val="1"/>
      <w:marLeft w:val="0"/>
      <w:marRight w:val="0"/>
      <w:marTop w:val="0"/>
      <w:marBottom w:val="0"/>
      <w:divBdr>
        <w:top w:val="none" w:sz="0" w:space="0" w:color="auto"/>
        <w:left w:val="none" w:sz="0" w:space="0" w:color="auto"/>
        <w:bottom w:val="none" w:sz="0" w:space="0" w:color="auto"/>
        <w:right w:val="none" w:sz="0" w:space="0" w:color="auto"/>
      </w:divBdr>
    </w:div>
    <w:div w:id="2143383266">
      <w:bodyDiv w:val="1"/>
      <w:marLeft w:val="0"/>
      <w:marRight w:val="0"/>
      <w:marTop w:val="0"/>
      <w:marBottom w:val="0"/>
      <w:divBdr>
        <w:top w:val="none" w:sz="0" w:space="0" w:color="auto"/>
        <w:left w:val="none" w:sz="0" w:space="0" w:color="auto"/>
        <w:bottom w:val="none" w:sz="0" w:space="0" w:color="auto"/>
        <w:right w:val="none" w:sz="0" w:space="0" w:color="auto"/>
      </w:divBdr>
    </w:div>
    <w:div w:id="2143693623">
      <w:bodyDiv w:val="1"/>
      <w:marLeft w:val="0"/>
      <w:marRight w:val="0"/>
      <w:marTop w:val="0"/>
      <w:marBottom w:val="0"/>
      <w:divBdr>
        <w:top w:val="none" w:sz="0" w:space="0" w:color="auto"/>
        <w:left w:val="none" w:sz="0" w:space="0" w:color="auto"/>
        <w:bottom w:val="none" w:sz="0" w:space="0" w:color="auto"/>
        <w:right w:val="none" w:sz="0" w:space="0" w:color="auto"/>
      </w:divBdr>
    </w:div>
    <w:div w:id="2143766495">
      <w:bodyDiv w:val="1"/>
      <w:marLeft w:val="0"/>
      <w:marRight w:val="0"/>
      <w:marTop w:val="0"/>
      <w:marBottom w:val="0"/>
      <w:divBdr>
        <w:top w:val="none" w:sz="0" w:space="0" w:color="auto"/>
        <w:left w:val="none" w:sz="0" w:space="0" w:color="auto"/>
        <w:bottom w:val="none" w:sz="0" w:space="0" w:color="auto"/>
        <w:right w:val="none" w:sz="0" w:space="0" w:color="auto"/>
      </w:divBdr>
    </w:div>
    <w:div w:id="2143769056">
      <w:bodyDiv w:val="1"/>
      <w:marLeft w:val="0"/>
      <w:marRight w:val="0"/>
      <w:marTop w:val="0"/>
      <w:marBottom w:val="0"/>
      <w:divBdr>
        <w:top w:val="none" w:sz="0" w:space="0" w:color="auto"/>
        <w:left w:val="none" w:sz="0" w:space="0" w:color="auto"/>
        <w:bottom w:val="none" w:sz="0" w:space="0" w:color="auto"/>
        <w:right w:val="none" w:sz="0" w:space="0" w:color="auto"/>
      </w:divBdr>
    </w:div>
    <w:div w:id="2143840310">
      <w:bodyDiv w:val="1"/>
      <w:marLeft w:val="0"/>
      <w:marRight w:val="0"/>
      <w:marTop w:val="0"/>
      <w:marBottom w:val="0"/>
      <w:divBdr>
        <w:top w:val="none" w:sz="0" w:space="0" w:color="auto"/>
        <w:left w:val="none" w:sz="0" w:space="0" w:color="auto"/>
        <w:bottom w:val="none" w:sz="0" w:space="0" w:color="auto"/>
        <w:right w:val="none" w:sz="0" w:space="0" w:color="auto"/>
      </w:divBdr>
    </w:div>
    <w:div w:id="2143840562">
      <w:bodyDiv w:val="1"/>
      <w:marLeft w:val="0"/>
      <w:marRight w:val="0"/>
      <w:marTop w:val="0"/>
      <w:marBottom w:val="0"/>
      <w:divBdr>
        <w:top w:val="none" w:sz="0" w:space="0" w:color="auto"/>
        <w:left w:val="none" w:sz="0" w:space="0" w:color="auto"/>
        <w:bottom w:val="none" w:sz="0" w:space="0" w:color="auto"/>
        <w:right w:val="none" w:sz="0" w:space="0" w:color="auto"/>
      </w:divBdr>
    </w:div>
    <w:div w:id="2143844341">
      <w:bodyDiv w:val="1"/>
      <w:marLeft w:val="0"/>
      <w:marRight w:val="0"/>
      <w:marTop w:val="0"/>
      <w:marBottom w:val="0"/>
      <w:divBdr>
        <w:top w:val="none" w:sz="0" w:space="0" w:color="auto"/>
        <w:left w:val="none" w:sz="0" w:space="0" w:color="auto"/>
        <w:bottom w:val="none" w:sz="0" w:space="0" w:color="auto"/>
        <w:right w:val="none" w:sz="0" w:space="0" w:color="auto"/>
      </w:divBdr>
    </w:div>
    <w:div w:id="2143844674">
      <w:bodyDiv w:val="1"/>
      <w:marLeft w:val="0"/>
      <w:marRight w:val="0"/>
      <w:marTop w:val="0"/>
      <w:marBottom w:val="0"/>
      <w:divBdr>
        <w:top w:val="none" w:sz="0" w:space="0" w:color="auto"/>
        <w:left w:val="none" w:sz="0" w:space="0" w:color="auto"/>
        <w:bottom w:val="none" w:sz="0" w:space="0" w:color="auto"/>
        <w:right w:val="none" w:sz="0" w:space="0" w:color="auto"/>
      </w:divBdr>
    </w:div>
    <w:div w:id="2143882596">
      <w:bodyDiv w:val="1"/>
      <w:marLeft w:val="0"/>
      <w:marRight w:val="0"/>
      <w:marTop w:val="0"/>
      <w:marBottom w:val="0"/>
      <w:divBdr>
        <w:top w:val="none" w:sz="0" w:space="0" w:color="auto"/>
        <w:left w:val="none" w:sz="0" w:space="0" w:color="auto"/>
        <w:bottom w:val="none" w:sz="0" w:space="0" w:color="auto"/>
        <w:right w:val="none" w:sz="0" w:space="0" w:color="auto"/>
      </w:divBdr>
    </w:div>
    <w:div w:id="2143960769">
      <w:bodyDiv w:val="1"/>
      <w:marLeft w:val="0"/>
      <w:marRight w:val="0"/>
      <w:marTop w:val="0"/>
      <w:marBottom w:val="0"/>
      <w:divBdr>
        <w:top w:val="none" w:sz="0" w:space="0" w:color="auto"/>
        <w:left w:val="none" w:sz="0" w:space="0" w:color="auto"/>
        <w:bottom w:val="none" w:sz="0" w:space="0" w:color="auto"/>
        <w:right w:val="none" w:sz="0" w:space="0" w:color="auto"/>
      </w:divBdr>
    </w:div>
    <w:div w:id="2144039424">
      <w:bodyDiv w:val="1"/>
      <w:marLeft w:val="0"/>
      <w:marRight w:val="0"/>
      <w:marTop w:val="0"/>
      <w:marBottom w:val="0"/>
      <w:divBdr>
        <w:top w:val="none" w:sz="0" w:space="0" w:color="auto"/>
        <w:left w:val="none" w:sz="0" w:space="0" w:color="auto"/>
        <w:bottom w:val="none" w:sz="0" w:space="0" w:color="auto"/>
        <w:right w:val="none" w:sz="0" w:space="0" w:color="auto"/>
      </w:divBdr>
    </w:div>
    <w:div w:id="2144082432">
      <w:bodyDiv w:val="1"/>
      <w:marLeft w:val="0"/>
      <w:marRight w:val="0"/>
      <w:marTop w:val="0"/>
      <w:marBottom w:val="0"/>
      <w:divBdr>
        <w:top w:val="none" w:sz="0" w:space="0" w:color="auto"/>
        <w:left w:val="none" w:sz="0" w:space="0" w:color="auto"/>
        <w:bottom w:val="none" w:sz="0" w:space="0" w:color="auto"/>
        <w:right w:val="none" w:sz="0" w:space="0" w:color="auto"/>
      </w:divBdr>
    </w:div>
    <w:div w:id="2144148972">
      <w:bodyDiv w:val="1"/>
      <w:marLeft w:val="0"/>
      <w:marRight w:val="0"/>
      <w:marTop w:val="0"/>
      <w:marBottom w:val="0"/>
      <w:divBdr>
        <w:top w:val="none" w:sz="0" w:space="0" w:color="auto"/>
        <w:left w:val="none" w:sz="0" w:space="0" w:color="auto"/>
        <w:bottom w:val="none" w:sz="0" w:space="0" w:color="auto"/>
        <w:right w:val="none" w:sz="0" w:space="0" w:color="auto"/>
      </w:divBdr>
    </w:div>
    <w:div w:id="2144149500">
      <w:bodyDiv w:val="1"/>
      <w:marLeft w:val="0"/>
      <w:marRight w:val="0"/>
      <w:marTop w:val="0"/>
      <w:marBottom w:val="0"/>
      <w:divBdr>
        <w:top w:val="none" w:sz="0" w:space="0" w:color="auto"/>
        <w:left w:val="none" w:sz="0" w:space="0" w:color="auto"/>
        <w:bottom w:val="none" w:sz="0" w:space="0" w:color="auto"/>
        <w:right w:val="none" w:sz="0" w:space="0" w:color="auto"/>
      </w:divBdr>
    </w:div>
    <w:div w:id="2144151733">
      <w:bodyDiv w:val="1"/>
      <w:marLeft w:val="0"/>
      <w:marRight w:val="0"/>
      <w:marTop w:val="0"/>
      <w:marBottom w:val="0"/>
      <w:divBdr>
        <w:top w:val="none" w:sz="0" w:space="0" w:color="auto"/>
        <w:left w:val="none" w:sz="0" w:space="0" w:color="auto"/>
        <w:bottom w:val="none" w:sz="0" w:space="0" w:color="auto"/>
        <w:right w:val="none" w:sz="0" w:space="0" w:color="auto"/>
      </w:divBdr>
    </w:div>
    <w:div w:id="2144225207">
      <w:bodyDiv w:val="1"/>
      <w:marLeft w:val="0"/>
      <w:marRight w:val="0"/>
      <w:marTop w:val="0"/>
      <w:marBottom w:val="0"/>
      <w:divBdr>
        <w:top w:val="none" w:sz="0" w:space="0" w:color="auto"/>
        <w:left w:val="none" w:sz="0" w:space="0" w:color="auto"/>
        <w:bottom w:val="none" w:sz="0" w:space="0" w:color="auto"/>
        <w:right w:val="none" w:sz="0" w:space="0" w:color="auto"/>
      </w:divBdr>
    </w:div>
    <w:div w:id="2144302292">
      <w:bodyDiv w:val="1"/>
      <w:marLeft w:val="0"/>
      <w:marRight w:val="0"/>
      <w:marTop w:val="0"/>
      <w:marBottom w:val="0"/>
      <w:divBdr>
        <w:top w:val="none" w:sz="0" w:space="0" w:color="auto"/>
        <w:left w:val="none" w:sz="0" w:space="0" w:color="auto"/>
        <w:bottom w:val="none" w:sz="0" w:space="0" w:color="auto"/>
        <w:right w:val="none" w:sz="0" w:space="0" w:color="auto"/>
      </w:divBdr>
    </w:div>
    <w:div w:id="2144302552">
      <w:bodyDiv w:val="1"/>
      <w:marLeft w:val="0"/>
      <w:marRight w:val="0"/>
      <w:marTop w:val="0"/>
      <w:marBottom w:val="0"/>
      <w:divBdr>
        <w:top w:val="none" w:sz="0" w:space="0" w:color="auto"/>
        <w:left w:val="none" w:sz="0" w:space="0" w:color="auto"/>
        <w:bottom w:val="none" w:sz="0" w:space="0" w:color="auto"/>
        <w:right w:val="none" w:sz="0" w:space="0" w:color="auto"/>
      </w:divBdr>
    </w:div>
    <w:div w:id="2144501231">
      <w:bodyDiv w:val="1"/>
      <w:marLeft w:val="0"/>
      <w:marRight w:val="0"/>
      <w:marTop w:val="0"/>
      <w:marBottom w:val="0"/>
      <w:divBdr>
        <w:top w:val="none" w:sz="0" w:space="0" w:color="auto"/>
        <w:left w:val="none" w:sz="0" w:space="0" w:color="auto"/>
        <w:bottom w:val="none" w:sz="0" w:space="0" w:color="auto"/>
        <w:right w:val="none" w:sz="0" w:space="0" w:color="auto"/>
      </w:divBdr>
    </w:div>
    <w:div w:id="2144537836">
      <w:bodyDiv w:val="1"/>
      <w:marLeft w:val="0"/>
      <w:marRight w:val="0"/>
      <w:marTop w:val="0"/>
      <w:marBottom w:val="0"/>
      <w:divBdr>
        <w:top w:val="none" w:sz="0" w:space="0" w:color="auto"/>
        <w:left w:val="none" w:sz="0" w:space="0" w:color="auto"/>
        <w:bottom w:val="none" w:sz="0" w:space="0" w:color="auto"/>
        <w:right w:val="none" w:sz="0" w:space="0" w:color="auto"/>
      </w:divBdr>
    </w:div>
    <w:div w:id="2144540100">
      <w:bodyDiv w:val="1"/>
      <w:marLeft w:val="0"/>
      <w:marRight w:val="0"/>
      <w:marTop w:val="0"/>
      <w:marBottom w:val="0"/>
      <w:divBdr>
        <w:top w:val="none" w:sz="0" w:space="0" w:color="auto"/>
        <w:left w:val="none" w:sz="0" w:space="0" w:color="auto"/>
        <w:bottom w:val="none" w:sz="0" w:space="0" w:color="auto"/>
        <w:right w:val="none" w:sz="0" w:space="0" w:color="auto"/>
      </w:divBdr>
    </w:div>
    <w:div w:id="2144691860">
      <w:bodyDiv w:val="1"/>
      <w:marLeft w:val="0"/>
      <w:marRight w:val="0"/>
      <w:marTop w:val="0"/>
      <w:marBottom w:val="0"/>
      <w:divBdr>
        <w:top w:val="none" w:sz="0" w:space="0" w:color="auto"/>
        <w:left w:val="none" w:sz="0" w:space="0" w:color="auto"/>
        <w:bottom w:val="none" w:sz="0" w:space="0" w:color="auto"/>
        <w:right w:val="none" w:sz="0" w:space="0" w:color="auto"/>
      </w:divBdr>
    </w:div>
    <w:div w:id="2144736866">
      <w:bodyDiv w:val="1"/>
      <w:marLeft w:val="0"/>
      <w:marRight w:val="0"/>
      <w:marTop w:val="0"/>
      <w:marBottom w:val="0"/>
      <w:divBdr>
        <w:top w:val="none" w:sz="0" w:space="0" w:color="auto"/>
        <w:left w:val="none" w:sz="0" w:space="0" w:color="auto"/>
        <w:bottom w:val="none" w:sz="0" w:space="0" w:color="auto"/>
        <w:right w:val="none" w:sz="0" w:space="0" w:color="auto"/>
      </w:divBdr>
    </w:div>
    <w:div w:id="2144804938">
      <w:bodyDiv w:val="1"/>
      <w:marLeft w:val="0"/>
      <w:marRight w:val="0"/>
      <w:marTop w:val="0"/>
      <w:marBottom w:val="0"/>
      <w:divBdr>
        <w:top w:val="none" w:sz="0" w:space="0" w:color="auto"/>
        <w:left w:val="none" w:sz="0" w:space="0" w:color="auto"/>
        <w:bottom w:val="none" w:sz="0" w:space="0" w:color="auto"/>
        <w:right w:val="none" w:sz="0" w:space="0" w:color="auto"/>
      </w:divBdr>
    </w:div>
    <w:div w:id="2144807505">
      <w:bodyDiv w:val="1"/>
      <w:marLeft w:val="0"/>
      <w:marRight w:val="0"/>
      <w:marTop w:val="0"/>
      <w:marBottom w:val="0"/>
      <w:divBdr>
        <w:top w:val="none" w:sz="0" w:space="0" w:color="auto"/>
        <w:left w:val="none" w:sz="0" w:space="0" w:color="auto"/>
        <w:bottom w:val="none" w:sz="0" w:space="0" w:color="auto"/>
        <w:right w:val="none" w:sz="0" w:space="0" w:color="auto"/>
      </w:divBdr>
    </w:div>
    <w:div w:id="2144810358">
      <w:bodyDiv w:val="1"/>
      <w:marLeft w:val="0"/>
      <w:marRight w:val="0"/>
      <w:marTop w:val="0"/>
      <w:marBottom w:val="0"/>
      <w:divBdr>
        <w:top w:val="none" w:sz="0" w:space="0" w:color="auto"/>
        <w:left w:val="none" w:sz="0" w:space="0" w:color="auto"/>
        <w:bottom w:val="none" w:sz="0" w:space="0" w:color="auto"/>
        <w:right w:val="none" w:sz="0" w:space="0" w:color="auto"/>
      </w:divBdr>
    </w:div>
    <w:div w:id="2144931613">
      <w:bodyDiv w:val="1"/>
      <w:marLeft w:val="0"/>
      <w:marRight w:val="0"/>
      <w:marTop w:val="0"/>
      <w:marBottom w:val="0"/>
      <w:divBdr>
        <w:top w:val="none" w:sz="0" w:space="0" w:color="auto"/>
        <w:left w:val="none" w:sz="0" w:space="0" w:color="auto"/>
        <w:bottom w:val="none" w:sz="0" w:space="0" w:color="auto"/>
        <w:right w:val="none" w:sz="0" w:space="0" w:color="auto"/>
      </w:divBdr>
    </w:div>
    <w:div w:id="2144958726">
      <w:bodyDiv w:val="1"/>
      <w:marLeft w:val="0"/>
      <w:marRight w:val="0"/>
      <w:marTop w:val="0"/>
      <w:marBottom w:val="0"/>
      <w:divBdr>
        <w:top w:val="none" w:sz="0" w:space="0" w:color="auto"/>
        <w:left w:val="none" w:sz="0" w:space="0" w:color="auto"/>
        <w:bottom w:val="none" w:sz="0" w:space="0" w:color="auto"/>
        <w:right w:val="none" w:sz="0" w:space="0" w:color="auto"/>
      </w:divBdr>
    </w:div>
    <w:div w:id="2144999221">
      <w:bodyDiv w:val="1"/>
      <w:marLeft w:val="0"/>
      <w:marRight w:val="0"/>
      <w:marTop w:val="0"/>
      <w:marBottom w:val="0"/>
      <w:divBdr>
        <w:top w:val="none" w:sz="0" w:space="0" w:color="auto"/>
        <w:left w:val="none" w:sz="0" w:space="0" w:color="auto"/>
        <w:bottom w:val="none" w:sz="0" w:space="0" w:color="auto"/>
        <w:right w:val="none" w:sz="0" w:space="0" w:color="auto"/>
      </w:divBdr>
    </w:div>
    <w:div w:id="2145077603">
      <w:bodyDiv w:val="1"/>
      <w:marLeft w:val="0"/>
      <w:marRight w:val="0"/>
      <w:marTop w:val="0"/>
      <w:marBottom w:val="0"/>
      <w:divBdr>
        <w:top w:val="none" w:sz="0" w:space="0" w:color="auto"/>
        <w:left w:val="none" w:sz="0" w:space="0" w:color="auto"/>
        <w:bottom w:val="none" w:sz="0" w:space="0" w:color="auto"/>
        <w:right w:val="none" w:sz="0" w:space="0" w:color="auto"/>
      </w:divBdr>
    </w:div>
    <w:div w:id="2145198916">
      <w:bodyDiv w:val="1"/>
      <w:marLeft w:val="0"/>
      <w:marRight w:val="0"/>
      <w:marTop w:val="0"/>
      <w:marBottom w:val="0"/>
      <w:divBdr>
        <w:top w:val="none" w:sz="0" w:space="0" w:color="auto"/>
        <w:left w:val="none" w:sz="0" w:space="0" w:color="auto"/>
        <w:bottom w:val="none" w:sz="0" w:space="0" w:color="auto"/>
        <w:right w:val="none" w:sz="0" w:space="0" w:color="auto"/>
      </w:divBdr>
    </w:div>
    <w:div w:id="2145392619">
      <w:bodyDiv w:val="1"/>
      <w:marLeft w:val="0"/>
      <w:marRight w:val="0"/>
      <w:marTop w:val="0"/>
      <w:marBottom w:val="0"/>
      <w:divBdr>
        <w:top w:val="none" w:sz="0" w:space="0" w:color="auto"/>
        <w:left w:val="none" w:sz="0" w:space="0" w:color="auto"/>
        <w:bottom w:val="none" w:sz="0" w:space="0" w:color="auto"/>
        <w:right w:val="none" w:sz="0" w:space="0" w:color="auto"/>
      </w:divBdr>
    </w:div>
    <w:div w:id="2145466981">
      <w:bodyDiv w:val="1"/>
      <w:marLeft w:val="0"/>
      <w:marRight w:val="0"/>
      <w:marTop w:val="0"/>
      <w:marBottom w:val="0"/>
      <w:divBdr>
        <w:top w:val="none" w:sz="0" w:space="0" w:color="auto"/>
        <w:left w:val="none" w:sz="0" w:space="0" w:color="auto"/>
        <w:bottom w:val="none" w:sz="0" w:space="0" w:color="auto"/>
        <w:right w:val="none" w:sz="0" w:space="0" w:color="auto"/>
      </w:divBdr>
    </w:div>
    <w:div w:id="2145536322">
      <w:bodyDiv w:val="1"/>
      <w:marLeft w:val="0"/>
      <w:marRight w:val="0"/>
      <w:marTop w:val="0"/>
      <w:marBottom w:val="0"/>
      <w:divBdr>
        <w:top w:val="none" w:sz="0" w:space="0" w:color="auto"/>
        <w:left w:val="none" w:sz="0" w:space="0" w:color="auto"/>
        <w:bottom w:val="none" w:sz="0" w:space="0" w:color="auto"/>
        <w:right w:val="none" w:sz="0" w:space="0" w:color="auto"/>
      </w:divBdr>
    </w:div>
    <w:div w:id="2145654696">
      <w:bodyDiv w:val="1"/>
      <w:marLeft w:val="0"/>
      <w:marRight w:val="0"/>
      <w:marTop w:val="0"/>
      <w:marBottom w:val="0"/>
      <w:divBdr>
        <w:top w:val="none" w:sz="0" w:space="0" w:color="auto"/>
        <w:left w:val="none" w:sz="0" w:space="0" w:color="auto"/>
        <w:bottom w:val="none" w:sz="0" w:space="0" w:color="auto"/>
        <w:right w:val="none" w:sz="0" w:space="0" w:color="auto"/>
      </w:divBdr>
    </w:div>
    <w:div w:id="2145659048">
      <w:bodyDiv w:val="1"/>
      <w:marLeft w:val="0"/>
      <w:marRight w:val="0"/>
      <w:marTop w:val="0"/>
      <w:marBottom w:val="0"/>
      <w:divBdr>
        <w:top w:val="none" w:sz="0" w:space="0" w:color="auto"/>
        <w:left w:val="none" w:sz="0" w:space="0" w:color="auto"/>
        <w:bottom w:val="none" w:sz="0" w:space="0" w:color="auto"/>
        <w:right w:val="none" w:sz="0" w:space="0" w:color="auto"/>
      </w:divBdr>
    </w:div>
    <w:div w:id="2145732250">
      <w:bodyDiv w:val="1"/>
      <w:marLeft w:val="0"/>
      <w:marRight w:val="0"/>
      <w:marTop w:val="0"/>
      <w:marBottom w:val="0"/>
      <w:divBdr>
        <w:top w:val="none" w:sz="0" w:space="0" w:color="auto"/>
        <w:left w:val="none" w:sz="0" w:space="0" w:color="auto"/>
        <w:bottom w:val="none" w:sz="0" w:space="0" w:color="auto"/>
        <w:right w:val="none" w:sz="0" w:space="0" w:color="auto"/>
      </w:divBdr>
    </w:div>
    <w:div w:id="2145733447">
      <w:bodyDiv w:val="1"/>
      <w:marLeft w:val="0"/>
      <w:marRight w:val="0"/>
      <w:marTop w:val="0"/>
      <w:marBottom w:val="0"/>
      <w:divBdr>
        <w:top w:val="none" w:sz="0" w:space="0" w:color="auto"/>
        <w:left w:val="none" w:sz="0" w:space="0" w:color="auto"/>
        <w:bottom w:val="none" w:sz="0" w:space="0" w:color="auto"/>
        <w:right w:val="none" w:sz="0" w:space="0" w:color="auto"/>
      </w:divBdr>
    </w:div>
    <w:div w:id="2145735026">
      <w:bodyDiv w:val="1"/>
      <w:marLeft w:val="0"/>
      <w:marRight w:val="0"/>
      <w:marTop w:val="0"/>
      <w:marBottom w:val="0"/>
      <w:divBdr>
        <w:top w:val="none" w:sz="0" w:space="0" w:color="auto"/>
        <w:left w:val="none" w:sz="0" w:space="0" w:color="auto"/>
        <w:bottom w:val="none" w:sz="0" w:space="0" w:color="auto"/>
        <w:right w:val="none" w:sz="0" w:space="0" w:color="auto"/>
      </w:divBdr>
    </w:div>
    <w:div w:id="2145737647">
      <w:bodyDiv w:val="1"/>
      <w:marLeft w:val="0"/>
      <w:marRight w:val="0"/>
      <w:marTop w:val="0"/>
      <w:marBottom w:val="0"/>
      <w:divBdr>
        <w:top w:val="none" w:sz="0" w:space="0" w:color="auto"/>
        <w:left w:val="none" w:sz="0" w:space="0" w:color="auto"/>
        <w:bottom w:val="none" w:sz="0" w:space="0" w:color="auto"/>
        <w:right w:val="none" w:sz="0" w:space="0" w:color="auto"/>
      </w:divBdr>
    </w:div>
    <w:div w:id="2145811951">
      <w:bodyDiv w:val="1"/>
      <w:marLeft w:val="0"/>
      <w:marRight w:val="0"/>
      <w:marTop w:val="0"/>
      <w:marBottom w:val="0"/>
      <w:divBdr>
        <w:top w:val="none" w:sz="0" w:space="0" w:color="auto"/>
        <w:left w:val="none" w:sz="0" w:space="0" w:color="auto"/>
        <w:bottom w:val="none" w:sz="0" w:space="0" w:color="auto"/>
        <w:right w:val="none" w:sz="0" w:space="0" w:color="auto"/>
      </w:divBdr>
    </w:div>
    <w:div w:id="2145847046">
      <w:bodyDiv w:val="1"/>
      <w:marLeft w:val="0"/>
      <w:marRight w:val="0"/>
      <w:marTop w:val="0"/>
      <w:marBottom w:val="0"/>
      <w:divBdr>
        <w:top w:val="none" w:sz="0" w:space="0" w:color="auto"/>
        <w:left w:val="none" w:sz="0" w:space="0" w:color="auto"/>
        <w:bottom w:val="none" w:sz="0" w:space="0" w:color="auto"/>
        <w:right w:val="none" w:sz="0" w:space="0" w:color="auto"/>
      </w:divBdr>
    </w:div>
    <w:div w:id="2145847223">
      <w:bodyDiv w:val="1"/>
      <w:marLeft w:val="0"/>
      <w:marRight w:val="0"/>
      <w:marTop w:val="0"/>
      <w:marBottom w:val="0"/>
      <w:divBdr>
        <w:top w:val="none" w:sz="0" w:space="0" w:color="auto"/>
        <w:left w:val="none" w:sz="0" w:space="0" w:color="auto"/>
        <w:bottom w:val="none" w:sz="0" w:space="0" w:color="auto"/>
        <w:right w:val="none" w:sz="0" w:space="0" w:color="auto"/>
      </w:divBdr>
    </w:div>
    <w:div w:id="2145847707">
      <w:bodyDiv w:val="1"/>
      <w:marLeft w:val="0"/>
      <w:marRight w:val="0"/>
      <w:marTop w:val="0"/>
      <w:marBottom w:val="0"/>
      <w:divBdr>
        <w:top w:val="none" w:sz="0" w:space="0" w:color="auto"/>
        <w:left w:val="none" w:sz="0" w:space="0" w:color="auto"/>
        <w:bottom w:val="none" w:sz="0" w:space="0" w:color="auto"/>
        <w:right w:val="none" w:sz="0" w:space="0" w:color="auto"/>
      </w:divBdr>
    </w:div>
    <w:div w:id="2145850321">
      <w:bodyDiv w:val="1"/>
      <w:marLeft w:val="0"/>
      <w:marRight w:val="0"/>
      <w:marTop w:val="0"/>
      <w:marBottom w:val="0"/>
      <w:divBdr>
        <w:top w:val="none" w:sz="0" w:space="0" w:color="auto"/>
        <w:left w:val="none" w:sz="0" w:space="0" w:color="auto"/>
        <w:bottom w:val="none" w:sz="0" w:space="0" w:color="auto"/>
        <w:right w:val="none" w:sz="0" w:space="0" w:color="auto"/>
      </w:divBdr>
    </w:div>
    <w:div w:id="2146045861">
      <w:bodyDiv w:val="1"/>
      <w:marLeft w:val="0"/>
      <w:marRight w:val="0"/>
      <w:marTop w:val="0"/>
      <w:marBottom w:val="0"/>
      <w:divBdr>
        <w:top w:val="none" w:sz="0" w:space="0" w:color="auto"/>
        <w:left w:val="none" w:sz="0" w:space="0" w:color="auto"/>
        <w:bottom w:val="none" w:sz="0" w:space="0" w:color="auto"/>
        <w:right w:val="none" w:sz="0" w:space="0" w:color="auto"/>
      </w:divBdr>
    </w:div>
    <w:div w:id="2146239906">
      <w:bodyDiv w:val="1"/>
      <w:marLeft w:val="0"/>
      <w:marRight w:val="0"/>
      <w:marTop w:val="0"/>
      <w:marBottom w:val="0"/>
      <w:divBdr>
        <w:top w:val="none" w:sz="0" w:space="0" w:color="auto"/>
        <w:left w:val="none" w:sz="0" w:space="0" w:color="auto"/>
        <w:bottom w:val="none" w:sz="0" w:space="0" w:color="auto"/>
        <w:right w:val="none" w:sz="0" w:space="0" w:color="auto"/>
      </w:divBdr>
    </w:div>
    <w:div w:id="2146268336">
      <w:bodyDiv w:val="1"/>
      <w:marLeft w:val="0"/>
      <w:marRight w:val="0"/>
      <w:marTop w:val="0"/>
      <w:marBottom w:val="0"/>
      <w:divBdr>
        <w:top w:val="none" w:sz="0" w:space="0" w:color="auto"/>
        <w:left w:val="none" w:sz="0" w:space="0" w:color="auto"/>
        <w:bottom w:val="none" w:sz="0" w:space="0" w:color="auto"/>
        <w:right w:val="none" w:sz="0" w:space="0" w:color="auto"/>
      </w:divBdr>
    </w:div>
    <w:div w:id="2146270893">
      <w:bodyDiv w:val="1"/>
      <w:marLeft w:val="0"/>
      <w:marRight w:val="0"/>
      <w:marTop w:val="0"/>
      <w:marBottom w:val="0"/>
      <w:divBdr>
        <w:top w:val="none" w:sz="0" w:space="0" w:color="auto"/>
        <w:left w:val="none" w:sz="0" w:space="0" w:color="auto"/>
        <w:bottom w:val="none" w:sz="0" w:space="0" w:color="auto"/>
        <w:right w:val="none" w:sz="0" w:space="0" w:color="auto"/>
      </w:divBdr>
    </w:div>
    <w:div w:id="2146271075">
      <w:bodyDiv w:val="1"/>
      <w:marLeft w:val="0"/>
      <w:marRight w:val="0"/>
      <w:marTop w:val="0"/>
      <w:marBottom w:val="0"/>
      <w:divBdr>
        <w:top w:val="none" w:sz="0" w:space="0" w:color="auto"/>
        <w:left w:val="none" w:sz="0" w:space="0" w:color="auto"/>
        <w:bottom w:val="none" w:sz="0" w:space="0" w:color="auto"/>
        <w:right w:val="none" w:sz="0" w:space="0" w:color="auto"/>
      </w:divBdr>
    </w:div>
    <w:div w:id="2146312160">
      <w:bodyDiv w:val="1"/>
      <w:marLeft w:val="0"/>
      <w:marRight w:val="0"/>
      <w:marTop w:val="0"/>
      <w:marBottom w:val="0"/>
      <w:divBdr>
        <w:top w:val="none" w:sz="0" w:space="0" w:color="auto"/>
        <w:left w:val="none" w:sz="0" w:space="0" w:color="auto"/>
        <w:bottom w:val="none" w:sz="0" w:space="0" w:color="auto"/>
        <w:right w:val="none" w:sz="0" w:space="0" w:color="auto"/>
      </w:divBdr>
    </w:div>
    <w:div w:id="2146314355">
      <w:bodyDiv w:val="1"/>
      <w:marLeft w:val="0"/>
      <w:marRight w:val="0"/>
      <w:marTop w:val="0"/>
      <w:marBottom w:val="0"/>
      <w:divBdr>
        <w:top w:val="none" w:sz="0" w:space="0" w:color="auto"/>
        <w:left w:val="none" w:sz="0" w:space="0" w:color="auto"/>
        <w:bottom w:val="none" w:sz="0" w:space="0" w:color="auto"/>
        <w:right w:val="none" w:sz="0" w:space="0" w:color="auto"/>
      </w:divBdr>
    </w:div>
    <w:div w:id="2146384204">
      <w:bodyDiv w:val="1"/>
      <w:marLeft w:val="0"/>
      <w:marRight w:val="0"/>
      <w:marTop w:val="0"/>
      <w:marBottom w:val="0"/>
      <w:divBdr>
        <w:top w:val="none" w:sz="0" w:space="0" w:color="auto"/>
        <w:left w:val="none" w:sz="0" w:space="0" w:color="auto"/>
        <w:bottom w:val="none" w:sz="0" w:space="0" w:color="auto"/>
        <w:right w:val="none" w:sz="0" w:space="0" w:color="auto"/>
      </w:divBdr>
    </w:div>
    <w:div w:id="2146385726">
      <w:bodyDiv w:val="1"/>
      <w:marLeft w:val="0"/>
      <w:marRight w:val="0"/>
      <w:marTop w:val="0"/>
      <w:marBottom w:val="0"/>
      <w:divBdr>
        <w:top w:val="none" w:sz="0" w:space="0" w:color="auto"/>
        <w:left w:val="none" w:sz="0" w:space="0" w:color="auto"/>
        <w:bottom w:val="none" w:sz="0" w:space="0" w:color="auto"/>
        <w:right w:val="none" w:sz="0" w:space="0" w:color="auto"/>
      </w:divBdr>
    </w:div>
    <w:div w:id="2146387071">
      <w:bodyDiv w:val="1"/>
      <w:marLeft w:val="0"/>
      <w:marRight w:val="0"/>
      <w:marTop w:val="0"/>
      <w:marBottom w:val="0"/>
      <w:divBdr>
        <w:top w:val="none" w:sz="0" w:space="0" w:color="auto"/>
        <w:left w:val="none" w:sz="0" w:space="0" w:color="auto"/>
        <w:bottom w:val="none" w:sz="0" w:space="0" w:color="auto"/>
        <w:right w:val="none" w:sz="0" w:space="0" w:color="auto"/>
      </w:divBdr>
    </w:div>
    <w:div w:id="2146464321">
      <w:bodyDiv w:val="1"/>
      <w:marLeft w:val="0"/>
      <w:marRight w:val="0"/>
      <w:marTop w:val="0"/>
      <w:marBottom w:val="0"/>
      <w:divBdr>
        <w:top w:val="none" w:sz="0" w:space="0" w:color="auto"/>
        <w:left w:val="none" w:sz="0" w:space="0" w:color="auto"/>
        <w:bottom w:val="none" w:sz="0" w:space="0" w:color="auto"/>
        <w:right w:val="none" w:sz="0" w:space="0" w:color="auto"/>
      </w:divBdr>
    </w:div>
    <w:div w:id="2146729721">
      <w:bodyDiv w:val="1"/>
      <w:marLeft w:val="0"/>
      <w:marRight w:val="0"/>
      <w:marTop w:val="0"/>
      <w:marBottom w:val="0"/>
      <w:divBdr>
        <w:top w:val="none" w:sz="0" w:space="0" w:color="auto"/>
        <w:left w:val="none" w:sz="0" w:space="0" w:color="auto"/>
        <w:bottom w:val="none" w:sz="0" w:space="0" w:color="auto"/>
        <w:right w:val="none" w:sz="0" w:space="0" w:color="auto"/>
      </w:divBdr>
    </w:div>
    <w:div w:id="2146772777">
      <w:bodyDiv w:val="1"/>
      <w:marLeft w:val="0"/>
      <w:marRight w:val="0"/>
      <w:marTop w:val="0"/>
      <w:marBottom w:val="0"/>
      <w:divBdr>
        <w:top w:val="none" w:sz="0" w:space="0" w:color="auto"/>
        <w:left w:val="none" w:sz="0" w:space="0" w:color="auto"/>
        <w:bottom w:val="none" w:sz="0" w:space="0" w:color="auto"/>
        <w:right w:val="none" w:sz="0" w:space="0" w:color="auto"/>
      </w:divBdr>
    </w:div>
    <w:div w:id="2146963570">
      <w:bodyDiv w:val="1"/>
      <w:marLeft w:val="0"/>
      <w:marRight w:val="0"/>
      <w:marTop w:val="0"/>
      <w:marBottom w:val="0"/>
      <w:divBdr>
        <w:top w:val="none" w:sz="0" w:space="0" w:color="auto"/>
        <w:left w:val="none" w:sz="0" w:space="0" w:color="auto"/>
        <w:bottom w:val="none" w:sz="0" w:space="0" w:color="auto"/>
        <w:right w:val="none" w:sz="0" w:space="0" w:color="auto"/>
      </w:divBdr>
    </w:div>
    <w:div w:id="2147041676">
      <w:bodyDiv w:val="1"/>
      <w:marLeft w:val="0"/>
      <w:marRight w:val="0"/>
      <w:marTop w:val="0"/>
      <w:marBottom w:val="0"/>
      <w:divBdr>
        <w:top w:val="none" w:sz="0" w:space="0" w:color="auto"/>
        <w:left w:val="none" w:sz="0" w:space="0" w:color="auto"/>
        <w:bottom w:val="none" w:sz="0" w:space="0" w:color="auto"/>
        <w:right w:val="none" w:sz="0" w:space="0" w:color="auto"/>
      </w:divBdr>
    </w:div>
    <w:div w:id="2147044654">
      <w:bodyDiv w:val="1"/>
      <w:marLeft w:val="0"/>
      <w:marRight w:val="0"/>
      <w:marTop w:val="0"/>
      <w:marBottom w:val="0"/>
      <w:divBdr>
        <w:top w:val="none" w:sz="0" w:space="0" w:color="auto"/>
        <w:left w:val="none" w:sz="0" w:space="0" w:color="auto"/>
        <w:bottom w:val="none" w:sz="0" w:space="0" w:color="auto"/>
        <w:right w:val="none" w:sz="0" w:space="0" w:color="auto"/>
      </w:divBdr>
    </w:div>
    <w:div w:id="2147114457">
      <w:bodyDiv w:val="1"/>
      <w:marLeft w:val="0"/>
      <w:marRight w:val="0"/>
      <w:marTop w:val="0"/>
      <w:marBottom w:val="0"/>
      <w:divBdr>
        <w:top w:val="none" w:sz="0" w:space="0" w:color="auto"/>
        <w:left w:val="none" w:sz="0" w:space="0" w:color="auto"/>
        <w:bottom w:val="none" w:sz="0" w:space="0" w:color="auto"/>
        <w:right w:val="none" w:sz="0" w:space="0" w:color="auto"/>
      </w:divBdr>
    </w:div>
    <w:div w:id="2147122441">
      <w:bodyDiv w:val="1"/>
      <w:marLeft w:val="0"/>
      <w:marRight w:val="0"/>
      <w:marTop w:val="0"/>
      <w:marBottom w:val="0"/>
      <w:divBdr>
        <w:top w:val="none" w:sz="0" w:space="0" w:color="auto"/>
        <w:left w:val="none" w:sz="0" w:space="0" w:color="auto"/>
        <w:bottom w:val="none" w:sz="0" w:space="0" w:color="auto"/>
        <w:right w:val="none" w:sz="0" w:space="0" w:color="auto"/>
      </w:divBdr>
    </w:div>
    <w:div w:id="2147241515">
      <w:bodyDiv w:val="1"/>
      <w:marLeft w:val="0"/>
      <w:marRight w:val="0"/>
      <w:marTop w:val="0"/>
      <w:marBottom w:val="0"/>
      <w:divBdr>
        <w:top w:val="none" w:sz="0" w:space="0" w:color="auto"/>
        <w:left w:val="none" w:sz="0" w:space="0" w:color="auto"/>
        <w:bottom w:val="none" w:sz="0" w:space="0" w:color="auto"/>
        <w:right w:val="none" w:sz="0" w:space="0" w:color="auto"/>
      </w:divBdr>
    </w:div>
    <w:div w:id="2147308082">
      <w:bodyDiv w:val="1"/>
      <w:marLeft w:val="0"/>
      <w:marRight w:val="0"/>
      <w:marTop w:val="0"/>
      <w:marBottom w:val="0"/>
      <w:divBdr>
        <w:top w:val="none" w:sz="0" w:space="0" w:color="auto"/>
        <w:left w:val="none" w:sz="0" w:space="0" w:color="auto"/>
        <w:bottom w:val="none" w:sz="0" w:space="0" w:color="auto"/>
        <w:right w:val="none" w:sz="0" w:space="0" w:color="auto"/>
      </w:divBdr>
    </w:div>
    <w:div w:id="2147311085">
      <w:bodyDiv w:val="1"/>
      <w:marLeft w:val="0"/>
      <w:marRight w:val="0"/>
      <w:marTop w:val="0"/>
      <w:marBottom w:val="0"/>
      <w:divBdr>
        <w:top w:val="none" w:sz="0" w:space="0" w:color="auto"/>
        <w:left w:val="none" w:sz="0" w:space="0" w:color="auto"/>
        <w:bottom w:val="none" w:sz="0" w:space="0" w:color="auto"/>
        <w:right w:val="none" w:sz="0" w:space="0" w:color="auto"/>
      </w:divBdr>
    </w:div>
    <w:div w:id="2147358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01-Data%20work\Rasto%20blankas%20L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1868574"/>
        <w:category>
          <w:name w:val="General"/>
          <w:gallery w:val="placeholder"/>
        </w:category>
        <w:types>
          <w:type w:val="bbPlcHdr"/>
        </w:types>
        <w:behaviors>
          <w:behavior w:val="content"/>
        </w:behaviors>
        <w:guid w:val="{9CE0C32C-EDAC-47CD-9E30-060412C3A843}"/>
      </w:docPartPr>
      <w:docPartBody>
        <w:p w:rsidR="003554FD" w:rsidRDefault="003554FD"/>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200247B" w:usb2="00000009" w:usb3="00000000" w:csb0="000001FF" w:csb1="00000000"/>
  </w:font>
  <w:font w:name="ヒラギノ角ゴ Pro W3">
    <w:altName w:val="Times New Roman"/>
    <w:charset w:val="00"/>
    <w:family w:val="roman"/>
    <w:pitch w:val="default"/>
  </w:font>
  <w:font w:name="Arial Unicode MS">
    <w:panose1 w:val="020B0604020202020204"/>
    <w:charset w:val="80"/>
    <w:family w:val="swiss"/>
    <w:pitch w:val="variable"/>
    <w:sig w:usb0="F7FFAEFF" w:usb1="F9DFFFFF" w:usb2="0000007F" w:usb3="00000000" w:csb0="003F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revisionView w:inkAnnotations="0"/>
  <w:defaultTabStop w:val="1296"/>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3554FD"/>
    <w:rsid w:val="00002EA8"/>
    <w:rsid w:val="000169F8"/>
    <w:rsid w:val="00023273"/>
    <w:rsid w:val="0002500D"/>
    <w:rsid w:val="000422E3"/>
    <w:rsid w:val="00047EA7"/>
    <w:rsid w:val="00064E44"/>
    <w:rsid w:val="00093417"/>
    <w:rsid w:val="000C5E9E"/>
    <w:rsid w:val="001D4626"/>
    <w:rsid w:val="002265FE"/>
    <w:rsid w:val="002A3FB0"/>
    <w:rsid w:val="003554FD"/>
    <w:rsid w:val="003639ED"/>
    <w:rsid w:val="00370E61"/>
    <w:rsid w:val="003716A0"/>
    <w:rsid w:val="00375504"/>
    <w:rsid w:val="003826FE"/>
    <w:rsid w:val="00392DBC"/>
    <w:rsid w:val="003A73C5"/>
    <w:rsid w:val="003C2819"/>
    <w:rsid w:val="00423047"/>
    <w:rsid w:val="004519D1"/>
    <w:rsid w:val="004C076E"/>
    <w:rsid w:val="004E5DAE"/>
    <w:rsid w:val="00504417"/>
    <w:rsid w:val="005057BA"/>
    <w:rsid w:val="005227C4"/>
    <w:rsid w:val="0052554B"/>
    <w:rsid w:val="00532464"/>
    <w:rsid w:val="005834B6"/>
    <w:rsid w:val="005B35A4"/>
    <w:rsid w:val="005E47DC"/>
    <w:rsid w:val="005E7A6C"/>
    <w:rsid w:val="00605121"/>
    <w:rsid w:val="006263D0"/>
    <w:rsid w:val="00626A6A"/>
    <w:rsid w:val="006650E6"/>
    <w:rsid w:val="0068628B"/>
    <w:rsid w:val="006D6797"/>
    <w:rsid w:val="006D7790"/>
    <w:rsid w:val="006F370A"/>
    <w:rsid w:val="007656B4"/>
    <w:rsid w:val="0080409D"/>
    <w:rsid w:val="008139CC"/>
    <w:rsid w:val="00825E1F"/>
    <w:rsid w:val="00834812"/>
    <w:rsid w:val="00853228"/>
    <w:rsid w:val="0086059A"/>
    <w:rsid w:val="00887A90"/>
    <w:rsid w:val="00894C76"/>
    <w:rsid w:val="008D2689"/>
    <w:rsid w:val="008E1071"/>
    <w:rsid w:val="008F0BB2"/>
    <w:rsid w:val="009010E1"/>
    <w:rsid w:val="00903FF0"/>
    <w:rsid w:val="0090772E"/>
    <w:rsid w:val="0095310F"/>
    <w:rsid w:val="009758AF"/>
    <w:rsid w:val="00993264"/>
    <w:rsid w:val="009B6DD8"/>
    <w:rsid w:val="009D4D53"/>
    <w:rsid w:val="009D63C0"/>
    <w:rsid w:val="009D7C39"/>
    <w:rsid w:val="009E1BD3"/>
    <w:rsid w:val="009F2365"/>
    <w:rsid w:val="00A03F0F"/>
    <w:rsid w:val="00A14BAE"/>
    <w:rsid w:val="00A16B25"/>
    <w:rsid w:val="00A22570"/>
    <w:rsid w:val="00A2257F"/>
    <w:rsid w:val="00A23955"/>
    <w:rsid w:val="00A32AC6"/>
    <w:rsid w:val="00A32CCC"/>
    <w:rsid w:val="00A42462"/>
    <w:rsid w:val="00A43E6D"/>
    <w:rsid w:val="00A638B5"/>
    <w:rsid w:val="00AA2811"/>
    <w:rsid w:val="00AA6DDA"/>
    <w:rsid w:val="00AC42C2"/>
    <w:rsid w:val="00AC6889"/>
    <w:rsid w:val="00B122DD"/>
    <w:rsid w:val="00B1323B"/>
    <w:rsid w:val="00B44381"/>
    <w:rsid w:val="00B5153D"/>
    <w:rsid w:val="00B53FF0"/>
    <w:rsid w:val="00B5401B"/>
    <w:rsid w:val="00BA79AD"/>
    <w:rsid w:val="00BB122F"/>
    <w:rsid w:val="00BB431C"/>
    <w:rsid w:val="00BD1EA7"/>
    <w:rsid w:val="00BD20ED"/>
    <w:rsid w:val="00BD724F"/>
    <w:rsid w:val="00BE6DA1"/>
    <w:rsid w:val="00BF61E9"/>
    <w:rsid w:val="00C1605C"/>
    <w:rsid w:val="00C2489E"/>
    <w:rsid w:val="00C55A14"/>
    <w:rsid w:val="00C62374"/>
    <w:rsid w:val="00C84098"/>
    <w:rsid w:val="00C90E8C"/>
    <w:rsid w:val="00C9428B"/>
    <w:rsid w:val="00CB6FC0"/>
    <w:rsid w:val="00CF1198"/>
    <w:rsid w:val="00D36A75"/>
    <w:rsid w:val="00D6079D"/>
    <w:rsid w:val="00D7014A"/>
    <w:rsid w:val="00D956FC"/>
    <w:rsid w:val="00DC2126"/>
    <w:rsid w:val="00DD012E"/>
    <w:rsid w:val="00DE6044"/>
    <w:rsid w:val="00E10767"/>
    <w:rsid w:val="00E53E64"/>
    <w:rsid w:val="00E55E33"/>
    <w:rsid w:val="00E62FF1"/>
    <w:rsid w:val="00E7357D"/>
    <w:rsid w:val="00E947E7"/>
    <w:rsid w:val="00EB19A3"/>
    <w:rsid w:val="00EB28DD"/>
    <w:rsid w:val="00ED69D7"/>
    <w:rsid w:val="00F04123"/>
    <w:rsid w:val="00F521F3"/>
    <w:rsid w:val="00F53617"/>
    <w:rsid w:val="00F7767E"/>
    <w:rsid w:val="00FA5BA8"/>
    <w:rsid w:val="00FD67B4"/>
    <w:rsid w:val="00FF595F"/>
    <w:rsid w:val="00FF6F1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https://projektai.intranet.litgrid.eu/PWA/Riešės%20TP%20ir%20ŽTŠK/_layouts/15/DocIdRedir.aspx?ID=PVIS-1388274792-280</Url>
      <Description>PVIS-1388274792-280</Description>
    </_dlc_DocIdUrl>
    <Nuoseklūs xmlns="58896280-883f-49e1-8f2c-86b01e3ff616">
      <UserInfo>
        <DisplayName/>
        <AccountId xsi:nil="true"/>
        <AccountType/>
      </UserInfo>
    </Nuoseklūs>
    <_dlc_DocId xmlns="58896280-883f-49e1-8f2c-86b01e3ff616">PVIS-1388274792-280</_dlc_DocId>
    <_dlc_DocIdPersistId xmlns="58896280-883f-49e1-8f2c-86b01e3ff61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F471B502E185934AB1AD508E02574B87" ma:contentTypeVersion="1" ma:contentTypeDescription="" ma:contentTypeScope="" ma:versionID="c03374bff48d8e7a7324161d3d4503da">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8a2e0253b11c52c49fc22bf8f08f9e1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ISO690Nmerical.XSL" StyleName="ISO 690 - Numerical Reference" Version="1987">
  <b:Source>
    <b:Tag>ER14</b:Tag>
    <b:SourceType>Book</b:SourceType>
    <b:Guid>{C5F851CF-1D90-43D8-913C-716354D73CD1}</b:Guid>
    <b:Title>Tipinė šviesolaidinio paso forma</b:Title>
    <b:RefOrder>82</b:RefOrder>
  </b:Source>
  <b:Source>
    <b:Tag>Bendrieji1</b:Tag>
    <b:SourceType>BookSection</b:SourceType>
    <b:Guid>{E4816BD6-C00A-46FB-B7C7-89B01079FF59}</b:Guid>
    <b:Title>LITGRID AB reikalavimai Techninio projekto techninių specifikacijų sudarymui</b:Title>
    <b:LCID>lt-LT</b:LCID>
    <b:RefOrder>3</b:RefOrder>
  </b:Source>
  <b:Source>
    <b:Tag>Bendrieji2</b:Tag>
    <b:SourceType>Book</b:SourceType>
    <b:Guid>{CF7C0A44-2A5F-4C05-8A01-4DB72CD56AF3}</b:Guid>
    <b:Title>ESO prijungimo/techninės sąlygos E2N1468252</b:Title>
    <b:RefOrder>5</b:RefOrder>
  </b:Source>
  <b:Source>
    <b:Tag>Bendrieji5</b:Tag>
    <b:SourceType>Book</b:SourceType>
    <b:Guid>{452C59D2-03E2-4FB8-B73E-AE0D8C90AF41}</b:Guid>
    <b:Title>LITGRID AB reikalavimai techninių projektų sudėčiai</b:Title>
    <b:RefOrder>2</b:RefOrder>
  </b:Source>
  <b:Source>
    <b:Tag>Bendrieji6</b:Tag>
    <b:SourceType>Book</b:SourceType>
    <b:Guid>{94D37423-1483-4088-A9DC-F723764EB136}</b:Guid>
    <b:Title>Perdavimo tinklo objekto statybos/rekonstravimo dokumentacijos aprašas</b:Title>
    <b:RefOrder>7</b:RefOrder>
  </b:Source>
  <b:Source>
    <b:Tag>Bendrieji7</b:Tag>
    <b:SourceType>Book</b:SourceType>
    <b:Guid>{82BE5FDF-0575-4898-AD69-2DEEF786C94B}</b:Guid>
    <b:Title>Minimalūs informacijos saugos reikalavimai projektavimui ir diegimui</b:Title>
    <b:RefOrder>8</b:RefOrder>
  </b:Source>
  <b:Source>
    <b:Tag>Bendrieji8</b:Tag>
    <b:SourceType>Book</b:SourceType>
    <b:Guid>{E5C403B6-8B3C-4196-8F11-FDA8B151D928}</b:Guid>
    <b:Title>Minimalūs informacijos saugos reikalavimai paslaugų teikimui</b:Title>
    <b:RefOrder>9</b:RefOrder>
  </b:Source>
  <b:Source>
    <b:Tag>BIM</b:Tag>
    <b:SourceType>Book</b:SourceType>
    <b:Guid>{4329A3E6-51A0-4D5A-B89C-D8CE5CA7F891}</b:Guid>
    <b:Title>Informacijos reikalavimai (EIR)</b:Title>
    <b:RefOrder>6</b:RefOrder>
  </b:Source>
  <b:Source>
    <b:Tag>400</b:Tag>
    <b:SourceType>Book</b:SourceType>
    <b:Guid>{2A633C23-3066-48B8-880E-29B4D733CAAA}</b:Guid>
    <b:Title>400-110 kV įtampos transformatorių pastočių valdymo pulto STR</b:Title>
    <b:RefOrder>10</b:RefOrder>
  </b:Source>
  <b:Source>
    <b:Tag>Statyba3</b:Tag>
    <b:SourceType>Book</b:SourceType>
    <b:Guid>{5A02608A-DA3E-4591-B164-49DBBCE69790}</b:Guid>
    <b:Title>400-110 kV įtampos transformatorių pastočių kondicionierių ir jų jungiamųjų dalių įrangos standartiniai techniniai reikalavimai</b:Title>
    <b:RefOrder>11</b:RefOrder>
  </b:Source>
  <b:Source>
    <b:Tag>Statyba6</b:Tag>
    <b:SourceType>Book</b:SourceType>
    <b:Guid>{E3299272-D075-4C0B-AB79-4FFA9BDC3BBA}</b:Guid>
    <b:Title>330-110 kV įtampos atvirų skirstyklų elektros įrenginius laikančių plieninių konstrukcijų standartiniai techniniai reikalavimai</b:Title>
    <b:RefOrder>13</b:RefOrder>
  </b:Source>
  <b:Source>
    <b:Tag>Statyba4</b:Tag>
    <b:SourceType>Book</b:SourceType>
    <b:Guid>{0990047B-00E4-4458-BD57-CFC9CF602CF9}</b:Guid>
    <b:Title>110-400 kV įtampos pastočių, skirstyklų įrenginių ir oro linijų plieninių konstrukcijų dengimo cinku karštuoju būdu standartiniai techniniai reikalavimai</b:Title>
    <b:RefOrder>14</b:RefOrder>
  </b:Source>
  <b:Source>
    <b:Tag>Statyba8</b:Tag>
    <b:SourceType>Book</b:SourceType>
    <b:Guid>{BA14F14B-058A-4698-B9D5-57FB866541D0}</b:Guid>
    <b:Title>330-110 kV įtampos transformatorių pastočių ir atvirų skirstyklų elektros įrenginių gamyklinių gelžbetoninių pamatų standartiniai techniai reikalavimai</b:Title>
    <b:RefOrder>15</b:RefOrder>
  </b:Source>
  <b:Source>
    <b:Tag>Statyba9</b:Tag>
    <b:SourceType>Book</b:SourceType>
    <b:Guid>{88D41446-62D5-4D18-9BC8-D8038808B406}</b:Guid>
    <b:Title>330-110 kV įtampos transformatorinių pastočių ir atvirų skirstyklų gelžbetoninių antžeminių kabelių kanalų standartiniai techniniai reikalavimai</b:Title>
    <b:RefOrder>16</b:RefOrder>
  </b:Source>
  <b:Source>
    <b:Tag>Statyba10</b:Tag>
    <b:SourceType>Book</b:SourceType>
    <b:Guid>{40A41DD6-B0BC-4C84-9D92-FCF41EAA76EA}</b:Guid>
    <b:Title>330-110 kV įtampos transformatorių pastočių atvirų skirstyklų ir kabelinių linijų įgilintų gelžbetoninių kabelinių kanalų standartiniai techniniai reikalavimai</b:Title>
    <b:RefOrder>17</b:RefOrder>
  </b:Source>
  <b:Source>
    <b:Tag>Satyba5</b:Tag>
    <b:SourceType>Book</b:SourceType>
    <b:Guid>{96AE7D59-8110-49FD-9450-866C8A337100}</b:Guid>
    <b:Title>Standartiniai techniniai reikalavimai žemos įtampos kabelių apsauginiams vamzdžiams įrengiamiems nuo žemės lygio iki įrenginių pavarų/gnybtų spintų</b:Title>
    <b:RefOrder>18</b:RefOrder>
  </b:Source>
  <b:Source>
    <b:Tag>SP</b:Tag>
    <b:SourceType>Book</b:SourceType>
    <b:Guid>{1837E8C2-7620-407B-BB06-ED5C8569DF64}</b:Guid>
    <b:Title>400-110 kV įtampos transformatorių pastočių ir atvirų skyrstyklų projektavimo užduoties sklypo plano tipiniai mazgai</b:Title>
    <b:RefOrder>19</b:RefOrder>
  </b:Source>
  <b:Source>
    <b:Tag>Stayba6</b:Tag>
    <b:SourceType>Book</b:SourceType>
    <b:Guid>{00C01D25-4D23-4148-A21E-10EC113FA497}</b:Guid>
    <b:Title>330-110 kV Įtampos transformatorių pastočių ir atvirų skirstyklų vidaus kelių įrengimo standartiniai techniniai reiklavimai</b:Title>
    <b:RefOrder>20</b:RefOrder>
  </b:Source>
  <b:Source>
    <b:Tag>Sta5</b:Tag>
    <b:SourceType>Book</b:SourceType>
    <b:Guid>{072A000D-C3CB-41C7-9935-591BCE20DAF2}</b:Guid>
    <b:Title>330-110 kV įtampos transformatorių pastočių ir atvirų skirstyklų teritorijų dangų įrengimo STR</b:Title>
    <b:RefOrder>21</b:RefOrder>
  </b:Source>
  <b:Source>
    <b:Tag>Statyba1</b:Tag>
    <b:SourceType>Book</b:SourceType>
    <b:Guid>{5EFFD9E6-44E1-49DA-B2F7-F6713E2341DD}</b:Guid>
    <b:Title>Standartiniai techniniai reikalavimai 400-110 kV įtampos transformatorių pastočių ir atvirų skirstyklų tvoroms</b:Title>
    <b:RefOrder>22</b:RefOrder>
  </b:Source>
  <b:Source>
    <b:Tag>Elektro1</b:Tag>
    <b:SourceType>Book</b:SourceType>
    <b:Guid>{20894F6B-52D0-4CB4-9572-68D60858752D}</b:Guid>
    <b:Title>Skirstyklos demontuojamų įrenginių, perduodamų į LITGRID AB avarinį rezervą, sąrašas</b:Title>
    <b:RefOrder>23</b:RefOrder>
  </b:Source>
  <b:Source>
    <b:Tag>Vietos_rezervavimo_ženklas1</b:Tag>
    <b:SourceType>Book</b:SourceType>
    <b:Guid>{757060C1-5891-4496-8C4B-00283932F2A8}</b:Guid>
    <b:Title>Standartiniai techniniai reikalavimai 110 kV matavimo transformatoriams</b:Title>
    <b:RefOrder>25</b:RefOrder>
  </b:Source>
  <b:Source>
    <b:Tag>Elektro2</b:Tag>
    <b:SourceType>Book</b:SourceType>
    <b:Guid>{C0EB431A-4974-4472-A7AB-2DDC67F43544}</b:Guid>
    <b:Title>Standartiniai techniniai reikalavimai 110 kV įtampos skyrikliams</b:Title>
    <b:RefOrder>26</b:RefOrder>
  </b:Source>
  <b:Source>
    <b:Tag>Elektro4</b:Tag>
    <b:SourceType>Book</b:SourceType>
    <b:Guid>{03EEC605-3F63-4E3C-B995-3EC26A58D1A8}</b:Guid>
    <b:Title>Standartiniai techniniai reikalavimai 110 kV įtampos viršįtampių ribotuvams 2 linijos iškrovos klasės</b:Title>
    <b:RefOrder>27</b:RefOrder>
  </b:Source>
  <b:Source>
    <b:Tag>Elektro6</b:Tag>
    <b:SourceType>Book</b:SourceType>
    <b:Guid>{EDF631E2-3F3A-4D1B-8B36-3D99DA1A1918}</b:Guid>
    <b:Title>Standartiniai techniniai reikalavimai 110 kV įtampos viršįtampių ribotuvams 3 linijos iškrovos klasės</b:Title>
    <b:RefOrder>28</b:RefOrder>
  </b:Source>
  <b:Source>
    <b:Tag>Elektro7</b:Tag>
    <b:SourceType>Book</b:SourceType>
    <b:Guid>{03FD63E6-676E-4585-B5C3-4389E2D06E16}</b:Guid>
    <b:Title>Apibendrinti reikalavimai viršįtampių ribotuvų įrengimui 110 kV transformatorių pastotėse</b:Title>
    <b:RefOrder>29</b:RefOrder>
  </b:Source>
  <b:Source>
    <b:Tag>Elektro10</b:Tag>
    <b:SourceType>Book</b:SourceType>
    <b:Guid>{A1BAECD0-4E3A-461A-BD93-8473DF238886}</b:Guid>
    <b:Title>Perdavimo tinklo transformatorių pastočių ir skirstyklų savųjų reikmių maitinimo techniniai reikalavimai</b:Title>
    <b:RefOrder>30</b:RefOrder>
  </b:Source>
  <b:Source>
    <b:Tag>Elektro11</b:Tag>
    <b:SourceType>Book</b:SourceType>
    <b:Guid>{178119EF-6D66-4914-A2D1-27678C5C6927}</b:Guid>
    <b:Title>Standartiniai techniniai reikalavimai nuolatinės srovės savųjų reikmių skydui</b:Title>
    <b:RefOrder>31</b:RefOrder>
  </b:Source>
  <b:Source>
    <b:Tag>Elektro12</b:Tag>
    <b:SourceType>Book</b:SourceType>
    <b:Guid>{C6E24AD1-43BF-4D73-B45D-74A2027DE395}</b:Guid>
    <b:Title>Standartiniai techniniai reikalavimai stacionariosioms akumuliatorių baterijos</b:Title>
    <b:RefOrder>32</b:RefOrder>
  </b:Source>
  <b:Source>
    <b:Tag>Elektro13</b:Tag>
    <b:SourceType>Book</b:SourceType>
    <b:Guid>{9F9576A7-D275-4283-AFEF-04792DBD8297}</b:Guid>
    <b:Title>Standartiniai techniniai reikalavimai akumuliatorių baterijų įkrovikliams</b:Title>
    <b:RefOrder>33</b:RefOrder>
  </b:Source>
  <b:Source>
    <b:Tag>Elektro14</b:Tag>
    <b:SourceType>Book</b:SourceType>
    <b:Guid>{454B90A6-2F51-476A-BCB1-A880C373AF1A}</b:Guid>
    <b:Title>Standartiniai techniniai reikalavimai stacionarių akumuliatorių baterijų įrengimui spintose</b:Title>
    <b:RefOrder>34</b:RefOrder>
  </b:Source>
  <b:Source>
    <b:Tag>Elektro15</b:Tag>
    <b:SourceType>Book</b:SourceType>
    <b:Guid>{E18F4257-C3A5-42F9-BB69-B9BE8B7AE32E}</b:Guid>
    <b:Title>Standartiniai techniniai reikalavimai kintamos srovės savųjų reikmių skydui</b:Title>
    <b:RefOrder>35</b:RefOrder>
  </b:Source>
  <b:Source>
    <b:Tag>SE1</b:Tag>
    <b:SourceType>Book</b:SourceType>
    <b:Guid>{AD4246D4-48DE-4378-A93A-3631BE12AAF1}</b:Guid>
    <b:Title>Standartiniai techniniai reikalavimas saulės elektrinių fotovoltiniams moduliams</b:Title>
    <b:RefOrder>36</b:RefOrder>
  </b:Source>
  <b:Source>
    <b:Tag>SE2</b:Tag>
    <b:SourceType>Book</b:SourceType>
    <b:Guid>{809355DA-AE30-4D59-89CA-711FBA614EE9}</b:Guid>
    <b:Title>Standartiniai techniniai reikalavimai saulės elektrinių galios keitikliams </b:Title>
    <b:RefOrder>37</b:RefOrder>
  </b:Source>
  <b:Source>
    <b:Tag>Elektro17</b:Tag>
    <b:SourceType>Book</b:SourceType>
    <b:Guid>{853864CB-7C3F-40BC-9203-84553CF62655}</b:Guid>
    <b:Title>Standartiniai techniniai reikalavimai 400-110 kV vamzdiniams laidininkams</b:Title>
    <b:RefOrder>38</b:RefOrder>
  </b:Source>
  <b:Source>
    <b:Tag>Elektro18</b:Tag>
    <b:SourceType>Book</b:SourceType>
    <b:Guid>{A0DBC91D-E727-442E-9134-6BAED30D49F0}</b:Guid>
    <b:Title>Standartiniai techniniai reikalavimai 400-110 kV pastotėse naudojamiems lankstiems laidams</b:Title>
    <b:RefOrder>39</b:RefOrder>
  </b:Source>
  <b:Source>
    <b:Tag>Elektro19</b:Tag>
    <b:SourceType>Book</b:SourceType>
    <b:Guid>{AC368129-11AD-4A42-8EC4-F80BCC781CF2}</b:Guid>
    <b:Title>Standartiniai techniniai reikalavimai 110kV įtampos polimeriniams strypiniams izoliatoriams</b:Title>
    <b:RefOrder>40</b:RefOrder>
  </b:Source>
  <b:Source>
    <b:Tag>Elektro20</b:Tag>
    <b:SourceType>Book</b:SourceType>
    <b:Guid>{E85B55BD-9A32-4654-B9D3-24A9734C0ECA}</b:Guid>
    <b:Title>Standartiniai techniniai reiklavimai 400-330-110 kV įtampos atraminiams izoliatoriams</b:Title>
    <b:RefOrder>41</b:RefOrder>
  </b:Source>
  <b:Source>
    <b:Tag>Elktro21</b:Tag>
    <b:SourceType>Book</b:SourceType>
    <b:Guid>{62C60980-A981-4325-B3EE-8FBBD90B9C99}</b:Guid>
    <b:Title>Standartiniai techniniai reikalavimai 400-330-110 kV pirminių įrenginių prijungimo gnybtams</b:Title>
    <b:RefOrder>42</b:RefOrder>
  </b:Source>
  <b:Source>
    <b:Tag>Elektro22</b:Tag>
    <b:SourceType>Book</b:SourceType>
    <b:Guid>{5C75140D-A748-4256-8BE5-0E0ECE10EB66}</b:Guid>
    <b:Title>Reikalavimai 400-330-110 kV įtampos transformatorių pastočių įžeminimo kontūro įrengimui</b:Title>
    <b:RefOrder>43</b:RefOrder>
  </b:Source>
  <b:Source>
    <b:Tag>Elektro23</b:Tag>
    <b:SourceType>Book</b:SourceType>
    <b:Guid>{52E01D10-EB2B-4463-9849-FBEB444EF532}</b:Guid>
    <b:Title>Standartiniai techniniai reikalavimai 400-330-110 kV įtampos transformatorių pastočių įžeminimo kontūro elementams</b:Title>
    <b:RefOrder>44</b:RefOrder>
  </b:Source>
  <b:Source>
    <b:Tag>Elektro24</b:Tag>
    <b:SourceType>Book</b:SourceType>
    <b:Guid>{5D31B7B7-990A-49FA-9E8B-A6F40774A3D2}</b:Guid>
    <b:Title>Perdavimo tinklo operatyvinių ir techninių pavadinimų sudarymo ir žymėjimo tvarkos aprašas</b:Title>
    <b:RefOrder>45</b:RefOrder>
  </b:Source>
  <b:Source>
    <b:Tag>Elektro25</b:Tag>
    <b:SourceType>Book</b:SourceType>
    <b:Guid>{FD5DF4F1-856B-4654-BB09-73F7E1BFDB7A}</b:Guid>
    <b:Title>Standartiniai techniniai reikalavimai pirminių įrenginių techninių duomenų lentelėms</b:Title>
    <b:RefOrder>46</b:RefOrder>
  </b:Source>
  <b:Source>
    <b:Tag>RAA1</b:Tag>
    <b:SourceType>Book</b:SourceType>
    <b:Guid>{99DA7930-19E8-43F8-8E70-FBD1C08D331E}</b:Guid>
    <b:Title>Perdavimo tinklo transformatorinių pastočių ir skirstyklų relinės apsaugos ir automatikos (RAA) įrangos kompleksinių bandymų reikalavimų aprašas</b:Title>
    <b:RefOrder>66</b:RefOrder>
  </b:Source>
  <b:Source>
    <b:Tag>MikroprocRAAValdikliai</b:Tag>
    <b:SourceType>Book</b:SourceType>
    <b:Guid>{86BAD24C-7503-4D22-AB5A-A506F83BA97C}</b:Guid>
    <b:Title>Standartiniai techniniai reikalavimai 330/110/10 kV TP mikroprocesorinėms relinės apsaugos ir automatikos relėms ir valdikliams</b:Title>
    <b:RefOrder>67</b:RefOrder>
  </b:Source>
  <b:Source>
    <b:Tag>RAA3</b:Tag>
    <b:SourceType>Book</b:SourceType>
    <b:Guid>{6DC3664B-AD76-4F82-853C-EDEEDCCDBE44}</b:Guid>
    <b:Title>Litgrid AB Perdavimo tinklo 110 kV transformatorių pastočių standartinių rėlinės apsaugos ir automatikos struktūrinių schemų išpildymo techniniuose projektuose aprašas</b:Title>
    <b:RefOrder>68</b:RefOrder>
  </b:Source>
  <b:Source>
    <b:Tag>RAA4</b:Tag>
    <b:SourceType>Book</b:SourceType>
    <b:Guid>{99764BBF-2F8B-434B-A7A0-0F811164BDF7}</b:Guid>
    <b:Title>Standartiniai techniniai reikalavimai kontroliniams kabeliams jungiantiems relinės apsaugos/automatikos ir atviros skirstyklos pirminius įrenginius</b:Title>
    <b:RefOrder>69</b:RefOrder>
  </b:Source>
  <b:Source>
    <b:Tag>RAA6</b:Tag>
    <b:SourceType>Book</b:SourceType>
    <b:Guid>{CD8AAF9F-C9E9-4F78-A525-C1C9F01CCD43}</b:Guid>
    <b:Title>Standartiniai techniniai reikalavimai relinės apsaugos ir automatikos vidaus spintoms</b:Title>
    <b:RefOrder>71</b:RefOrder>
  </b:Source>
  <b:Source>
    <b:Tag>RAA7</b:Tag>
    <b:SourceType>Book</b:SourceType>
    <b:Guid>{96A2C5C6-86C1-4590-80E2-84BB0666AD04}</b:Guid>
    <b:Title>Pagrindinių i kitų įrenginių sąrankos RAA vidaus spintose Užsakovo patikrinimo protokolas gamyklinių bandymų metu</b:Title>
    <b:RefOrder>72</b:RefOrder>
  </b:Source>
  <b:Source>
    <b:Tag>RAA8</b:Tag>
    <b:SourceType>Book</b:SourceType>
    <b:Guid>{2AA588CC-FFEE-4A72-94D0-028DDDD6B7FA}</b:Guid>
    <b:Title>Standartiniai techniniai reikalavimai relinės apsaugos ir automatikos elektros grandinių elektrosmechaninėms relėms</b:Title>
    <b:RefOrder>73</b:RefOrder>
  </b:Source>
  <b:Source>
    <b:Tag>RAA9</b:Tag>
    <b:SourceType>Book</b:SourceType>
    <b:Guid>{EBD6072F-2350-4E5C-B26A-E73CAC2E63DA}</b:Guid>
    <b:Title>Standartiniai techniniai reikalavimai lauko tarpinių gnybtynų spintoms</b:Title>
    <b:RefOrder>74</b:RefOrder>
  </b:Source>
  <b:Source>
    <b:Tag>RAA10</b:Tag>
    <b:SourceType>Book</b:SourceType>
    <b:Guid>{D4A21CA1-EE11-42B2-9B12-3D019CD41387}</b:Guid>
    <b:Title>Pagrindinių ir kitų RAA įrenginių sąrankos lauko tarpinių grybtynų spintose Užsakovo patikrinimo protokolas gamyklinių bandymų metu</b:Title>
    <b:RefOrder>75</b:RefOrder>
  </b:Source>
  <b:Source>
    <b:Tag>RAA12</b:Tag>
    <b:SourceType>Book</b:SourceType>
    <b:Guid>{2E864DDE-4576-464F-94C3-E90F9C5E66F8}</b:Guid>
    <b:Title>Standartiniai techniniai reikalavimai telekomandų perdavimo sistemos įrenginiams susietiems su reline apsauga ir automatika </b:Title>
    <b:RefOrder>76</b:RefOrder>
  </b:Source>
  <b:Source>
    <b:Tag>RAA11</b:Tag>
    <b:SourceType>Book</b:SourceType>
    <b:Guid>{AF67E395-2943-444E-B48C-F4E1CB593E8E}</b:Guid>
    <b:Title>Perdavimo tinklo transformatorių pastočių ir skirstyklų įrangos nuotolinio valdymo reikalavimų aprašas</b:Title>
    <b:RefOrder>77</b:RefOrder>
  </b:Source>
  <b:Source>
    <b:Tag>EPL9</b:Tag>
    <b:SourceType>Book</b:SourceType>
    <b:Guid>{5131A66B-E773-46FB-9BC6-702116B7B0B5}</b:Guid>
    <b:Title>STR 400-110 kV įtampos OL žaibosaugos trosui su šviesolaidiniu kabeliu (ŽTŠK)</b:Title>
    <b:RefOrder>83</b:RefOrder>
  </b:Source>
  <b:Source>
    <b:Tag>ER3</b:Tag>
    <b:SourceType>Book</b:SourceType>
    <b:Guid>{BCDFA3C1-B2BE-4255-A258-D58C04F1C15D}</b:Guid>
    <b:Title>Tipiniai reikalavimai skaidulų paskirstymo įrenginio projektavimui</b:Title>
    <b:RefOrder>85</b:RefOrder>
  </b:Source>
  <b:Source>
    <b:Tag>ER1</b:Tag>
    <b:SourceType>Book</b:SourceType>
    <b:Guid>{33F976C3-0D09-46AD-BDA5-1284723228A8}</b:Guid>
    <b:Title>Tipiniai reikalavimai šviesolaidinio kabelio projektavimu</b:Title>
    <b:RefOrder>86</b:RefOrder>
  </b:Source>
  <b:Source>
    <b:Tag>ER15</b:Tag>
    <b:SourceType>Book</b:SourceType>
    <b:Guid>{3AC96EA8-BDF9-44A1-B14D-EB3948CD4695}</b:Guid>
    <b:Title>Tipiniai reikalavimai ryšio šuliniams</b:Title>
    <b:RefOrder>87</b:RefOrder>
  </b:Source>
  <b:Source>
    <b:Tag>ER12</b:Tag>
    <b:SourceType>Book</b:SourceType>
    <b:Guid>{3A1E3F3F-8A88-4937-A045-EDE481131090}</b:Guid>
    <b:Title>Tipiniai reikalavimai ŽTŠK movos projektavimui</b:Title>
    <b:RefOrder>84</b:RefOrder>
  </b:Source>
  <b:Source>
    <b:Tag>ER17</b:Tag>
    <b:SourceType>Book</b:SourceType>
    <b:Guid>{A12AB1A6-59D2-4461-BAD4-7164B3CED7DC}</b:Guid>
    <b:Title>Tipiniai reikalavimai ryšių apsauginiams vamzdžiams</b:Title>
    <b:RefOrder>88</b:RefOrder>
  </b:Source>
  <b:Source>
    <b:Tag>ER2</b:Tag>
    <b:SourceType>Book</b:SourceType>
    <b:Guid>{93B03FBE-C1B2-48A2-B7FE-7AACA633CAE7}</b:Guid>
    <b:Title>Standartiniai techniniai reikalavimai jungiamiesiams šviesolaidiniams kabeliams</b:Title>
    <b:RefOrder>89</b:RefOrder>
  </b:Source>
  <b:Source>
    <b:Tag>ER4</b:Tag>
    <b:SourceType>Book</b:SourceType>
    <b:Guid>{617A822B-C521-4979-B551-EE3C5B650A1A}</b:Guid>
    <b:Title>Standartiniai techniniai reikalavimai telekomunikacijų maitinimo šaltiniui</b:Title>
    <b:RefOrder>90</b:RefOrder>
  </b:Source>
  <b:Source>
    <b:Tag>ER6</b:Tag>
    <b:SourceType>Book</b:SourceType>
    <b:Guid>{2360F22F-F986-4DBE-B058-FD1EBF6BF951}</b:Guid>
    <b:Title>Standartiniai techniniai reikalavimai MPLS maršrutizatoriui</b:Title>
    <b:RefOrder>91</b:RefOrder>
  </b:Source>
  <b:Source>
    <b:Tag>ER8</b:Tag>
    <b:SourceType>Book</b:SourceType>
    <b:Guid>{0F0CA76D-A0D9-45AB-A832-AA183E084A50}</b:Guid>
    <b:Title>Standartiniai techniniai reikalavimai pramoniniams duomenų tinklo komutatoriams</b:Title>
    <b:RefOrder>92</b:RefOrder>
  </b:Source>
  <b:Source>
    <b:Tag>Ethernet_keitikliai</b:Tag>
    <b:SourceType>Book</b:SourceType>
    <b:Guid>{A8BAA12D-DF68-49DB-923E-3E6EC70B32D7}</b:Guid>
    <b:Title>Standartiniai techniniai reikalavimai ethernet terpės keitikliams</b:Title>
    <b:RefOrder>93</b:RefOrder>
  </b:Source>
  <b:Source>
    <b:Tag>ER10</b:Tag>
    <b:SourceType>Book</b:SourceType>
    <b:Guid>{AC73BFBC-60F3-43EB-A117-5A19DD27452B}</b:Guid>
    <b:Title>Tipinė LITGRID AB transformatorių pastotės duomenų tinklo struktūrinė schema</b:Title>
    <b:RefOrder>94</b:RefOrder>
  </b:Source>
  <b:Source>
    <b:Tag>ER11</b:Tag>
    <b:SourceType>Book</b:SourceType>
    <b:Guid>{304512F8-5E07-418C-AE13-4ED7DB7AF892}</b:Guid>
    <b:Title>Įrenginių ryšio protokolų nustatymo lentelės ir įrenginių sąrašas</b:Title>
    <b:RefOrder>95</b:RefOrder>
  </b:Source>
  <b:Source>
    <b:Tag>ER16</b:Tag>
    <b:SourceType>Book</b:SourceType>
    <b:Guid>{E8E5A5C2-A2A6-40F6-A2F4-31E20E7114FF}</b:Guid>
    <b:Title>Sinchroninio duomenų perdavimo tinklo (SDPT) įrenginių (multiplekserių) techniniai reikalavimai</b:Title>
    <b:RefOrder>96</b:RefOrder>
  </b:Source>
  <b:Source>
    <b:Tag>EEA2</b:Tag>
    <b:SourceType>Book</b:SourceType>
    <b:Guid>{F05C0166-8C8A-4A7E-BA1F-790A0701EF76}</b:Guid>
    <b:Title>Standartiniai techniniai reikalavimai vidaus kontrolinės (techninės) apskaitos spintoms (TAS)</b:Title>
    <b:RefOrder>98</b:RefOrder>
  </b:Source>
  <b:Source>
    <b:Tag>Sta1</b:Tag>
    <b:SourceType>Book</b:SourceType>
    <b:Guid>{B6B37BD4-3B40-4E8D-9650-7DE5C9F2E387}</b:Guid>
    <b:Title>Standartiniai techniniai reikalavimai elektros skaitiklių komercinių duomenų nuskaitymo valdikliams (KDV)</b:Title>
    <b:RefOrder>99</b:RefOrder>
  </b:Source>
  <b:Source>
    <b:Tag>Sta</b:Tag>
    <b:SourceType>Book</b:SourceType>
    <b:Guid>{523AE2F6-0793-4534-A3C9-4CC3860B32BA}</b:Guid>
    <b:Title>Standartiniai techniniai reikalavimai elektros skaitiklių momentinių duomenų nuskaitymo valdikliams (MDV)</b:Title>
    <b:RefOrder>100</b:RefOrder>
  </b:Source>
  <b:Source>
    <b:Tag>EEA1</b:Tag>
    <b:SourceType>Book</b:SourceType>
    <b:Guid>{F4AF03E1-C4DF-4016-9C6C-A5B9B5D2F638}</b:Guid>
    <b:Title>Pagrindinių ir kitų EEA įrenginių sąrankos lauko komercinės apskaitos/kontrolinės (techninės) apskaitos spintose (KAS/TAS) Užsakovo patikrinimo protokolas gamyklinių bandymų metu</b:Title>
    <b:RefOrder>101</b:RefOrder>
  </b:Source>
  <b:Source>
    <b:Tag>EEA_KDV</b:Tag>
    <b:SourceType>Book</b:SourceType>
    <b:Guid>{AF7E3428-79B2-4D83-B75F-6AA4A96ABE69}</b:Guid>
    <b:Title>Pagrindinių ir kitų EEA įrenginių sąrankos vidaus komercinės apskaitos/kontrolinės (techninės) apskaitos spintose (KAS/TAS) Užsakovo patikrinimo protokolas gamyklinių bandymų metu</b:Title>
    <b:RefOrder>102</b:RefOrder>
  </b:Source>
  <b:Source>
    <b:Tag>AS1</b:Tag>
    <b:SourceType>Book</b:SourceType>
    <b:Guid>{C0AC26E6-7F0C-4DC3-90EC-AF2DAB54542F}</b:Guid>
    <b:Title>Standartiniai techniniai reikalavimai apsauginės siganalizacijos centralei</b:Title>
    <b:RefOrder>108</b:RefOrder>
  </b:Source>
  <b:Source>
    <b:Tag>AS4</b:Tag>
    <b:SourceType>Book</b:SourceType>
    <b:Guid>{10E73821-CA4E-416F-AEAD-4F5ACA4E7CF1}</b:Guid>
    <b:Title>Standartiniai techniniai reikalavimai įeigos kontrolės kortelių skaitytuvui</b:Title>
    <b:RefOrder>104</b:RefOrder>
  </b:Source>
  <b:Source>
    <b:Tag>AS12</b:Tag>
    <b:SourceType>Book</b:SourceType>
    <b:Guid>{1AB09ACF-1C90-4240-B0DE-F02D49863D39}</b:Guid>
    <b:Title>Standartiniai techniniai reikalavimai įeigos kontrolės valdikliui </b:Title>
    <b:RefOrder>103</b:RefOrder>
  </b:Source>
  <b:Source>
    <b:Tag>AS5</b:Tag>
    <b:SourceType>Book</b:SourceType>
    <b:Guid>{CB4E7D7A-C38C-4644-894F-43749A4A5F9D}</b:Guid>
    <b:Title>Standartiniai techniniai reikalavimai valdomai vaizdo kamerai</b:Title>
    <b:RefOrder>106</b:RefOrder>
  </b:Source>
  <b:Source>
    <b:Tag>AS11</b:Tag>
    <b:SourceType>Book</b:SourceType>
    <b:Guid>{9271EDCE-5818-41AA-B6BE-99E8B4638377}</b:Guid>
    <b:Title>Standartiniai techniniai reikalavimai fiksuotai lauko vaizdo kamerai</b:Title>
    <b:RefOrder>105</b:RefOrder>
  </b:Source>
  <b:Source>
    <b:Tag>AS8</b:Tag>
    <b:SourceType>Book</b:SourceType>
    <b:Guid>{1FF336F2-E32B-4DAA-8A2D-B56738162919}</b:Guid>
    <b:Title>Stadartiniai techniniai reikalavimai gaisro aptikimo centralei (kai saugomas patalpų plotas daugiau nei 200 m2)</b:Title>
    <b:RefOrder>109</b:RefOrder>
  </b:Source>
  <b:Source>
    <b:Tag>AS9</b:Tag>
    <b:SourceType>Book</b:SourceType>
    <b:Guid>{C01A20E8-2BE7-4566-B19E-7AE9DBFD8E61}</b:Guid>
    <b:Title>Standartiniai techniniai reiklavimai serijinio rakinimo sistemos cilindrams</b:Title>
    <b:RefOrder>110</b:RefOrder>
  </b:Source>
  <b:Source>
    <b:Tag>AS10</b:Tag>
    <b:SourceType>Book</b:SourceType>
    <b:Guid>{B7771061-4BE4-4CB7-B9EA-DC835AE7C0E4}</b:Guid>
    <b:Title>Standartiniai techniniai reiklavimai serijinio rakinimo sistemos pakabinamoms spynoms</b:Title>
    <b:RefOrder>111</b:RefOrder>
  </b:Source>
  <b:Source>
    <b:Tag>Sauga</b:Tag>
    <b:SourceType>Book</b:SourceType>
    <b:Guid>{86F67F20-6A4B-4D00-82DE-62C07400825D}</b:Guid>
    <b:Title>Rangovų saugaus darbo organizavimo ir vykdymo LITGRID AB objektuose tvarkos aprašas</b:Title>
    <b:RefOrder>112</b:RefOrder>
  </b:Source>
  <b:Source>
    <b:Tag>RAA5</b:Tag>
    <b:SourceType>Book</b:SourceType>
    <b:Guid>{085F6756-DE55-4E48-8E01-E77067C0C041}</b:Guid>
    <b:Title>Standartiniai techniniai reikalavimai lauko ir vidaus spintų vidinio montažo laidams</b:Title>
    <b:RefOrder>70</b:RefOrder>
  </b:Source>
  <b:Source>
    <b:Tag>TSPĮ1</b:Tag>
    <b:SourceType>Book</b:SourceType>
    <b:Guid>{33E98D6F-6197-4CC5-ADD5-29316C099D1D}</b:Guid>
    <b:Title>Standartiniai techniniai reikalavimai teleinformacijos surinkimo ir perdavimo įrenginiams</b:Title>
    <b:RefOrder>78</b:RefOrder>
  </b:Source>
  <b:Source>
    <b:Tag>TSPĮ3</b:Tag>
    <b:SourceType>Book</b:SourceType>
    <b:Guid>{1C72A743-72E4-4C8D-8101-C0A6FE4F192D}</b:Guid>
    <b:Title>Standartiniai techniniai reikalavimai pastočių laiko sinchronizavimo įrenginiams (PLSĮ)</b:Title>
    <b:RefOrder>79</b:RefOrder>
  </b:Source>
  <b:Source>
    <b:Tag>TSPĮ5</b:Tag>
    <b:SourceType>Book</b:SourceType>
    <b:Guid>{61650B72-56AF-49B4-B963-29FDB8635452}</b:Guid>
    <b:Title>Reikalavimai telekomunikacijų ir TSPĮ elektrinio maitinimo nuo NSSRS projektavimui</b:Title>
    <b:RefOrder>80</b:RefOrder>
  </b:Source>
  <b:Source>
    <b:Tag>TSPĮ6</b:Tag>
    <b:SourceType>Book</b:SourceType>
    <b:Guid>{288303B9-D5A1-4174-A4DB-DF10B9149BD2}</b:Guid>
    <b:Title>Standartiniai techniai reikalavimai telekomunikacijų vidaus spintoms valdymo pultuose ir ryšių aparatinėse</b:Title>
    <b:RefOrder>81</b:RefOrder>
  </b:Source>
  <b:Source>
    <b:Tag>AS6</b:Tag>
    <b:SourceType>Book</b:SourceType>
    <b:Guid>{3D8DAEAB-7B65-4DE2-A5A4-BDD82E6EAEE7}</b:Guid>
    <b:Title>Standartiniai techniniai reikalavimai fiksuotai vidaus vaizdo kamerai</b:Title>
    <b:RefOrder>107</b:RefOrder>
  </b:Source>
  <b:Source>
    <b:Tag>Placeholder36</b:Tag>
    <b:SourceType>Book</b:SourceType>
    <b:Guid>{3115ACF7-7C86-41B1-8180-88F8BBBAA32D}</b:Guid>
    <b:Title>Standartiniai techniniai reikalavimai lauko komercinės apsakitos spintoms</b:Title>
    <b:RefOrder>97</b:RefOrder>
  </b:Source>
  <b:Source>
    <b:Tag>Bendrieji3</b:Tag>
    <b:SourceType>Book</b:SourceType>
    <b:Guid>{F13C1375-2612-4A9E-96FB-324F4A5B0AAC}</b:Guid>
    <b:Title>Perdavimo tinklo objektų projektinių pasiūlymų sudėtis</b:Title>
    <b:RefOrder>1</b:RefOrder>
  </b:Source>
  <b:Source>
    <b:Tag>Bendrieji4</b:Tag>
    <b:SourceType>Book</b:SourceType>
    <b:Guid>{A320A0CA-09E8-4F06-99A7-395ADD04FC99}</b:Guid>
    <b:Title>Reikalavimai statinio statybos skaičiuojamosios kainos nustatymui</b:Title>
    <b:RefOrder>4</b:RefOrder>
  </b:Source>
  <b:Source>
    <b:Tag>ŠVOK</b:Tag>
    <b:SourceType>Book</b:SourceType>
    <b:Guid>{68ADC39C-42DA-40D1-B76C-9B306C706F24}</b:Guid>
    <b:Title>400-110 kv įtampos transformatorių pastočių ir  skirstyklų valdymo pultų ŠVOK sistemų standartiniai techniniai reikalavimai </b:Title>
    <b:RefOrder>12</b:RefOrder>
  </b:Source>
  <b:Source>
    <b:Tag>Elektro5</b:Tag>
    <b:SourceType>Book</b:SourceType>
    <b:Guid>{D764634D-D06D-446B-BC2C-0A03AA4D27C0}</b:Guid>
    <b:Title>Standartiniai techniniai reikalavimai 110 kV jungtuvams su dujų, nesukeliančių visuotinio atšilimo, izoliacija</b:Title>
    <b:RefOrder>24</b:RefOrder>
  </b:Source>
  <b:Source>
    <b:Tag>KL1</b:Tag>
    <b:SourceType>Book</b:SourceType>
    <b:Guid>{513BD8CD-2542-4D40-80FB-9040DFD487F1}</b:Guid>
    <b:Title>Standartiniai techniniai reikalavimai 110 kV įtampos kabelių linijų apsaugai nuo išorinio mechaninio poveikio, klojant kabelius sankirtose su gatvėmis ir keliais atviru būdu tranšėjoje</b:Title>
    <b:RefOrder>47</b:RefOrder>
  </b:Source>
  <b:Source>
    <b:Tag>KL2</b:Tag>
    <b:SourceType>Book</b:SourceType>
    <b:Guid>{31A5033E-6D0B-4300-B0B1-0112504E69A4}</b:Guid>
    <b:Title>Standartiniai techniniai reikalavimai 110 kV įtampos kabelių linijų apsaugai nuo išorinio mechaninio poveikio, klojant kabelius atviru būdu tranšėjoje</b:Title>
    <b:RefOrder>48</b:RefOrder>
  </b:Source>
  <b:Source>
    <b:Tag>KL3</b:Tag>
    <b:SourceType>Book</b:SourceType>
    <b:Guid>{FADEB649-9FBE-4575-B102-0699B123D21B}</b:Guid>
    <b:Title>Standartiniai techniniai reikalavimai 110 kV įtampos kabelių linijų apsaugai nuo išorinio mechaninio poveikio, klojant kabelius atviru būdu tranšėjoje</b:Title>
    <b:RefOrder>49</b:RefOrder>
  </b:Source>
  <b:Source>
    <b:Tag>EL01</b:Tag>
    <b:SourceType>Book</b:SourceType>
    <b:Guid>{49A8322D-E2A1-4BE8-89C7-E1809135D400}</b:Guid>
    <b:Title>Reikalavimai 400-110 kv įtampos oro linijų atramų ženklinimui</b:Title>
    <b:RefOrder>50</b:RefOrder>
  </b:Source>
  <b:Source>
    <b:Tag>EL02</b:Tag>
    <b:SourceType>Book</b:SourceType>
    <b:Guid>{7C9CD996-44AD-40D6-A50C-6C736A0E3085}</b:Guid>
    <b:Title>Standartiniai techniniai reikalavimai 110 kV įtampos oro linijų vibracijos slopintuvams (stokbridžo tipo) </b:Title>
    <b:RefOrder>51</b:RefOrder>
  </b:Source>
  <b:Source>
    <b:Tag>EL04</b:Tag>
    <b:SourceType>Book</b:SourceType>
    <b:Guid>{ED03D153-37C2-4E3F-8AFC-817505D106B1}</b:Guid>
    <b:Title>Standartiniai techniniai reikalavimai 400-110 kV įtampos oro linijų aliumininius su plieninių vijų šerdimi laidus laikantiems gnybtams </b:Title>
    <b:RefOrder>52</b:RefOrder>
  </b:Source>
  <b:Source>
    <b:Tag>EL05</b:Tag>
    <b:SourceType>Book</b:SourceType>
    <b:Guid>{6125DA05-631D-4A54-9B1F-2BE1E2C59E3F}</b:Guid>
    <b:Title>Standartiniai techniniai reikalavimai 400-110 kV įtampos oro linijų laidų ir žaibosaugos trosų be šviesolaidinio kabelio pleištinio tipo tempiamiesiems gnybtams </b:Title>
    <b:RefOrder>53</b:RefOrder>
  </b:Source>
  <b:Source>
    <b:Tag>EL06</b:Tag>
    <b:SourceType>Book</b:SourceType>
    <b:Guid>{47084BDF-1AF0-48C3-BA7B-FB3A3675D9AC}</b:Guid>
    <b:Title>Standartiniai techniniai reikalavimai 400-110 kV įtampos oro linijų laidų ir žaibosaugos trosų be šviesolaidinio kabelio presuojamo tipo tempiamiesiems gnybtams</b:Title>
    <b:RefOrder>54</b:RefOrder>
  </b:Source>
  <b:Source>
    <b:Tag>EL07</b:Tag>
    <b:SourceType>Book</b:SourceType>
    <b:Guid>{DE11E23B-63C3-4248-B7C9-3F72A303E8EB}</b:Guid>
    <b:Title>Standartiniai techniniai reikalavimai 400-110 kV įtampos oro linijų laidų ir žaibosaugos trosų be šviesolaidinio kabelio varžtinio tipo tempiamiesiems gnybtams </b:Title>
    <b:RefOrder>55</b:RefOrder>
  </b:Source>
  <b:Source>
    <b:Tag>EL08</b:Tag>
    <b:SourceType>Book</b:SourceType>
    <b:Guid>{2781504D-E717-403B-9461-9A8C0C6267B1}</b:Guid>
    <b:Title>standartiniai techniniai reikalavimai 400-110 kV įtampos oro linijų stikliniams lėkštiniams izoliatoriams </b:Title>
    <b:RefOrder>56</b:RefOrder>
  </b:Source>
  <b:Source>
    <b:Tag>EL09</b:Tag>
    <b:SourceType>Book</b:SourceType>
    <b:Guid>{FFE7EC4B-E543-47F5-AFB2-1B4720A1EEBC}</b:Guid>
    <b:Title>Standartiniai techniniai reikalavimai 400-110 kV įtampos oro linijų žaibosaugos trosui su šviesolaidiniu kabeliu (ŽTŠK) </b:Title>
    <b:RefOrder>57</b:RefOrder>
  </b:Source>
  <b:Source>
    <b:Tag>EL11</b:Tag>
    <b:SourceType>Book</b:SourceType>
    <b:Guid>{E46A6627-2E3B-4EAD-B2ED-22FBA5BF1A1D}</b:Guid>
    <b:Title>Standartiniai techniniai reikalavimai 400-110 kV įtampos oro linijų izoliatorių girliandų armatūrai </b:Title>
    <b:RefOrder>58</b:RefOrder>
  </b:Source>
  <b:Source>
    <b:Tag>EL12</b:Tag>
    <b:SourceType>Book</b:SourceType>
    <b:Guid>{40E531B2-3722-4CA1-880B-6BF3A7EFAF70}</b:Guid>
    <b:Title>Standartiniai techniniai reikalavimai 400-110 kV įtampos oro linijų laidų ir žaibosaugos trosų be šviesolaidinio kabelio presuojamo tipo jungiamiesiems gnybtams </b:Title>
    <b:RefOrder>59</b:RefOrder>
  </b:Source>
  <b:Source>
    <b:Tag>EL13</b:Tag>
    <b:SourceType>Book</b:SourceType>
    <b:Guid>{8BE82012-7DB8-442F-9D9B-1D06C88A3480}</b:Guid>
    <b:Title>60. Standartiniai techniai reikalavimai 110 kV įtampos OL stiklinių izoliatorių girliandų sudėčiai</b:Title>
    <b:RefOrder>60</b:RefOrder>
  </b:Source>
  <b:Source>
    <b:Tag>EL14</b:Tag>
    <b:SourceType>Book</b:SourceType>
    <b:Guid>{5BF23EA6-4F91-4267-B494-B59A0F1C149C}</b:Guid>
    <b:Title>Standartiniai techniniai reikalavimai 400-110 kV įtampos elektros perdavimo linijų įžeminimo kontūro įrengimui </b:Title>
    <b:RefOrder>61</b:RefOrder>
  </b:Source>
  <b:Source>
    <b:Tag>EL15</b:Tag>
    <b:SourceType>Book</b:SourceType>
    <b:Guid>{569F7346-A146-4FCC-A1A7-A76170866B5E}</b:Guid>
    <b:Title>Standartiniai techniniai reikalavimai 400-110 kV įtampos elektros perdavimo linijų įžeminimo kontūro elementams </b:Title>
    <b:RefOrder>62</b:RefOrder>
  </b:Source>
  <b:Source>
    <b:Tag>KL04</b:Tag>
    <b:SourceType>Book</b:SourceType>
    <b:Guid>{413131F5-0653-4389-9725-879DAFE090BF}</b:Guid>
    <b:Title>Standartininiai techniniai reikalavimai 110 kV įtampos kabeliams su plastikine izoliacija </b:Title>
    <b:RefOrder>63</b:RefOrder>
  </b:Source>
  <b:Source>
    <b:Tag>KL05</b:Tag>
    <b:SourceType>Book</b:SourceType>
    <b:Guid>{530C7580-AB48-4167-86C1-2C07ABDCEF9D}</b:Guid>
    <b:Title>Standartiniai techniniai reikalavimai 110 kV įtampos kabelių linijų su plastikine izoliacija galinėms movoms</b:Title>
    <b:RefOrder>64</b:RefOrder>
  </b:Source>
  <b:Source>
    <b:Tag>KL06</b:Tag>
    <b:SourceType>Book</b:SourceType>
    <b:Guid>{6253F121-7C51-4A4D-B763-84D868962497}</b:Guid>
    <b:Title>Standartiniai techniniai reikalavimai 110 kV kabelinės linijoe tiesimui uždaru horizontalaus kryptinio gręžimo būdu</b:Title>
    <b:RefOrder>65</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82256B4-D6CA-4584-AD73-21D3F5139D8D}">
  <ds:schemaRefs>
    <ds:schemaRef ds:uri="http://schemas.microsoft.com/sharepoint/v3/contenttype/forms"/>
  </ds:schemaRefs>
</ds:datastoreItem>
</file>

<file path=customXml/itemProps3.xml><?xml version="1.0" encoding="utf-8"?>
<ds:datastoreItem xmlns:ds="http://schemas.openxmlformats.org/officeDocument/2006/customXml" ds:itemID="{675C13C2-1F77-4F63-8FAF-D886C0EDB673}">
  <ds:schemaRefs>
    <ds:schemaRef ds:uri="http://schemas.microsoft.com/office/2006/metadata/properties"/>
    <ds:schemaRef ds:uri="http://schemas.microsoft.com/office/infopath/2007/PartnerControls"/>
    <ds:schemaRef ds:uri="58896280-883f-49e1-8f2c-86b01e3ff616"/>
  </ds:schemaRefs>
</ds:datastoreItem>
</file>

<file path=customXml/itemProps4.xml><?xml version="1.0" encoding="utf-8"?>
<ds:datastoreItem xmlns:ds="http://schemas.openxmlformats.org/officeDocument/2006/customXml" ds:itemID="{0A71440C-E684-45E1-A7AB-EE3B48C8BD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49F2127-5164-4E1A-99EB-26556A74B7FA}">
  <ds:schemaRefs>
    <ds:schemaRef ds:uri="http://schemas.microsoft.com/sharepoint/events"/>
  </ds:schemaRefs>
</ds:datastoreItem>
</file>

<file path=customXml/itemProps6.xml><?xml version="1.0" encoding="utf-8"?>
<ds:datastoreItem xmlns:ds="http://schemas.openxmlformats.org/officeDocument/2006/customXml" ds:itemID="{9F64D99C-B7D5-432D-9000-9C1C65EFA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Rasto blankas LT</Template>
  <TotalTime>123</TotalTime>
  <Pages>62</Pages>
  <Words>145047</Words>
  <Characters>82678</Characters>
  <Application>Microsoft Office Word</Application>
  <DocSecurity>0</DocSecurity>
  <Lines>688</Lines>
  <Paragraphs>454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Adresatas</vt:lpstr>
      <vt:lpstr>Adresatas</vt:lpstr>
    </vt:vector>
  </TitlesOfParts>
  <Company>RIC</Company>
  <LinksUpToDate>false</LinksUpToDate>
  <CharactersWithSpaces>227271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Adresatas</dc:title>
  <dc:subject/>
  <dc:creator>Matas Gvazdaitis</dc:creator>
  <cp:keywords/>
  <cp:lastModifiedBy>Sigita Ropienė</cp:lastModifiedBy>
  <cp:revision>32</cp:revision>
  <cp:lastPrinted>2023-04-03T06:56:00Z</cp:lastPrinted>
  <dcterms:created xsi:type="dcterms:W3CDTF">2025-02-04T05:30:00Z</dcterms:created>
  <dcterms:modified xsi:type="dcterms:W3CDTF">2025-02-10T05:02:00Z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0x01010066872F3CC8F7D84995438B893169A0800200F471B502E185934AB1AD508E02574B87</vt:lpwstr>
  </property>
  <property fmtid="{D5CDD505-2E9C-101B-9397-08002B2CF9AE}" pid="4" name="MSIP_Label_7058e6ed-1f62-4b3b-a413-1541f2aa482f_Enabled">
    <vt:lpwstr>true</vt:lpwstr>
  </property>
  <property fmtid="{D5CDD505-2E9C-101B-9397-08002B2CF9AE}" pid="5" name="MSIP_Label_7058e6ed-1f62-4b3b-a413-1541f2aa482f_SetDate">
    <vt:lpwstr>2023-10-25T10:32:42Z</vt:lpwstr>
  </property>
  <property fmtid="{D5CDD505-2E9C-101B-9397-08002B2CF9AE}" pid="6" name="MSIP_Label_7058e6ed-1f62-4b3b-a413-1541f2aa482f_Method">
    <vt:lpwstr>Privileged</vt:lpwstr>
  </property>
  <property fmtid="{D5CDD505-2E9C-101B-9397-08002B2CF9AE}" pid="7" name="MSIP_Label_7058e6ed-1f62-4b3b-a413-1541f2aa482f_Name">
    <vt:lpwstr>VIEŠA</vt:lpwstr>
  </property>
  <property fmtid="{D5CDD505-2E9C-101B-9397-08002B2CF9AE}" pid="8" name="MSIP_Label_7058e6ed-1f62-4b3b-a413-1541f2aa482f_SiteId">
    <vt:lpwstr>86bcf768-7bcf-4cd6-b041-b219988b7a9c</vt:lpwstr>
  </property>
  <property fmtid="{D5CDD505-2E9C-101B-9397-08002B2CF9AE}" pid="9" name="MSIP_Label_7058e6ed-1f62-4b3b-a413-1541f2aa482f_ActionId">
    <vt:lpwstr>1f8bcca7-fa23-41eb-aca6-398f51f4682e</vt:lpwstr>
  </property>
  <property fmtid="{D5CDD505-2E9C-101B-9397-08002B2CF9AE}" pid="10" name="MSIP_Label_7058e6ed-1f62-4b3b-a413-1541f2aa482f_ContentBits">
    <vt:lpwstr>0</vt:lpwstr>
  </property>
  <property fmtid="{D5CDD505-2E9C-101B-9397-08002B2CF9AE}" pid="11" name="_dlc_DocIdItemGuid">
    <vt:lpwstr>79dadd40-85e6-439e-800a-a3973d13850b</vt:lpwstr>
  </property>
</Properties>
</file>